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503CE" w14:textId="77777777" w:rsidR="00EA2F34" w:rsidRPr="006D792F" w:rsidRDefault="00EA2F34" w:rsidP="00BE28D4">
      <w:pPr>
        <w:pStyle w:val="boxrule"/>
        <w:rPr>
          <w:ins w:id="0" w:author="Author"/>
        </w:rPr>
      </w:pPr>
      <w:bookmarkStart w:id="1" w:name="_Hlk127276245"/>
      <w:ins w:id="2" w:author="Author">
        <w:r w:rsidRPr="006D792F">
          <w:t>204.  POLICY TERM</w:t>
        </w:r>
      </w:ins>
    </w:p>
    <w:p w14:paraId="688FD4FE" w14:textId="77777777" w:rsidR="00EA2F34" w:rsidRPr="006D792F" w:rsidRDefault="00EA2F34" w:rsidP="00BE28D4">
      <w:pPr>
        <w:pStyle w:val="blocktext1"/>
        <w:rPr>
          <w:ins w:id="3" w:author="Author"/>
        </w:rPr>
      </w:pPr>
      <w:ins w:id="4" w:author="Author">
        <w:r w:rsidRPr="006D792F">
          <w:t xml:space="preserve">Paragraph </w:t>
        </w:r>
        <w:r w:rsidRPr="00EA2F34">
          <w:rPr>
            <w:b/>
            <w:bCs/>
            <w:rPrChange w:id="5" w:author="Author">
              <w:rPr/>
            </w:rPrChange>
          </w:rPr>
          <w:t>A.</w:t>
        </w:r>
        <w:r w:rsidRPr="006D792F">
          <w:t xml:space="preserve"> is replaced by the following:</w:t>
        </w:r>
      </w:ins>
    </w:p>
    <w:p w14:paraId="511BF1B0" w14:textId="1249842C" w:rsidR="00E11D70" w:rsidRDefault="00EA2F34" w:rsidP="00BE28D4">
      <w:pPr>
        <w:pStyle w:val="outlinetxt2"/>
      </w:pPr>
      <w:ins w:id="6" w:author="Author">
        <w:r w:rsidRPr="006D792F">
          <w:rPr>
            <w:b/>
          </w:rPr>
          <w:tab/>
          <w:t>A.</w:t>
        </w:r>
        <w:r w:rsidRPr="006D792F">
          <w:rPr>
            <w:b/>
          </w:rPr>
          <w:tab/>
        </w:r>
        <w:r w:rsidRPr="006D792F">
          <w:t>Policies may be written for a specific term up to three years or on a continuous basis. However, policies that provide Liability Coverage for private passenger type autos may not be issued or renewed for less than six months.</w:t>
        </w:r>
      </w:ins>
    </w:p>
    <w:p w14:paraId="29604D53" w14:textId="6E832B9C" w:rsidR="00EA2F34" w:rsidRDefault="00EA2F34" w:rsidP="00BE28D4">
      <w:pPr>
        <w:pStyle w:val="isonormal"/>
        <w:jc w:val="left"/>
      </w:pPr>
    </w:p>
    <w:p w14:paraId="2571FB0B" w14:textId="77777777" w:rsidR="00EA2F34" w:rsidRDefault="00EA2F34" w:rsidP="00BE28D4">
      <w:pPr>
        <w:pStyle w:val="isonormal"/>
        <w:sectPr w:rsidR="00EA2F34" w:rsidSect="00910E4C">
          <w:headerReference w:type="even" r:id="rId11"/>
          <w:headerReference w:type="default" r:id="rId12"/>
          <w:footerReference w:type="even" r:id="rId13"/>
          <w:footerReference w:type="default" r:id="rId14"/>
          <w:headerReference w:type="first" r:id="rId15"/>
          <w:footerReference w:type="first" r:id="rId16"/>
          <w:type w:val="oddPage"/>
          <w:pgSz w:w="12240" w:h="15840"/>
          <w:pgMar w:top="1735" w:right="960" w:bottom="1560" w:left="1200" w:header="575" w:footer="480" w:gutter="0"/>
          <w:cols w:space="480"/>
          <w:noEndnote/>
          <w:docGrid w:linePitch="326"/>
        </w:sectPr>
      </w:pPr>
    </w:p>
    <w:p w14:paraId="20B88AB9" w14:textId="77777777" w:rsidR="00EA2F34" w:rsidRPr="00A04FAD" w:rsidRDefault="00EA2F34" w:rsidP="00BE28D4">
      <w:pPr>
        <w:pStyle w:val="boxrule"/>
        <w:rPr>
          <w:ins w:id="7" w:author="Author"/>
        </w:rPr>
      </w:pPr>
      <w:ins w:id="8" w:author="Author">
        <w:r w:rsidRPr="00A04FAD">
          <w:lastRenderedPageBreak/>
          <w:t>212.  FORMS PORTFOLIO REFERENCE</w:t>
        </w:r>
      </w:ins>
    </w:p>
    <w:p w14:paraId="62AE97BF" w14:textId="77777777" w:rsidR="00EA2F34" w:rsidRPr="00A04FAD" w:rsidRDefault="00EA2F34" w:rsidP="00BE28D4">
      <w:pPr>
        <w:pStyle w:val="blocktext1"/>
        <w:rPr>
          <w:ins w:id="9" w:author="Author"/>
        </w:rPr>
      </w:pPr>
      <w:ins w:id="10" w:author="Author">
        <w:r w:rsidRPr="00A04FAD">
          <w:t xml:space="preserve">The following is added to Paragraph </w:t>
        </w:r>
        <w:r w:rsidRPr="00A04FAD">
          <w:rPr>
            <w:b/>
            <w:bCs/>
          </w:rPr>
          <w:t>B.:</w:t>
        </w:r>
      </w:ins>
    </w:p>
    <w:p w14:paraId="5F007199" w14:textId="77777777" w:rsidR="00EA2F34" w:rsidRPr="00A04FAD" w:rsidRDefault="00EA2F34" w:rsidP="00BE28D4">
      <w:pPr>
        <w:pStyle w:val="blocktext2"/>
        <w:rPr>
          <w:ins w:id="11" w:author="Author"/>
        </w:rPr>
      </w:pPr>
      <w:ins w:id="12" w:author="Author">
        <w:r w:rsidRPr="00A04FAD">
          <w:t>The following endorsements are applicable in addition to those referenced elsewhere in the Manual and must be attached to all Commercial Auto Coverage Parts:</w:t>
        </w:r>
      </w:ins>
    </w:p>
    <w:p w14:paraId="2F12D40C" w14:textId="77777777" w:rsidR="00EA2F34" w:rsidRPr="00A04FAD" w:rsidRDefault="00EA2F34" w:rsidP="00BE28D4">
      <w:pPr>
        <w:pStyle w:val="outlinetxt3"/>
        <w:rPr>
          <w:ins w:id="13" w:author="Author"/>
          <w:b/>
        </w:rPr>
      </w:pPr>
      <w:ins w:id="14" w:author="Author">
        <w:r w:rsidRPr="00A04FAD">
          <w:rPr>
            <w:b/>
          </w:rPr>
          <w:tab/>
          <w:t>1.</w:t>
        </w:r>
        <w:r w:rsidRPr="00A04FAD">
          <w:rPr>
            <w:b/>
          </w:rPr>
          <w:tab/>
        </w:r>
        <w:r w:rsidRPr="00A04FAD">
          <w:t>Arkansas Changes Endorsement</w:t>
        </w:r>
        <w:r w:rsidRPr="00A04FAD">
          <w:rPr>
            <w:b/>
          </w:rPr>
          <w:t xml:space="preserve"> </w:t>
        </w:r>
        <w:r w:rsidRPr="00A04FAD">
          <w:rPr>
            <w:rStyle w:val="formlink"/>
          </w:rPr>
          <w:t>CA 01 62</w:t>
        </w:r>
      </w:ins>
    </w:p>
    <w:p w14:paraId="392D044C" w14:textId="566F4C2E" w:rsidR="00EA2F34" w:rsidRDefault="00EA2F34" w:rsidP="00BE28D4">
      <w:pPr>
        <w:pStyle w:val="outlinetxt3"/>
        <w:rPr>
          <w:rStyle w:val="formlink"/>
        </w:rPr>
      </w:pPr>
      <w:ins w:id="15" w:author="Author">
        <w:r w:rsidRPr="00A04FAD">
          <w:tab/>
        </w:r>
        <w:r w:rsidRPr="00A04FAD">
          <w:rPr>
            <w:b/>
            <w:bCs/>
          </w:rPr>
          <w:t>2.</w:t>
        </w:r>
        <w:r w:rsidRPr="00A04FAD">
          <w:tab/>
          <w:t xml:space="preserve">Arkansas Changes – Cancellation </w:t>
        </w:r>
        <w:proofErr w:type="gramStart"/>
        <w:r w:rsidRPr="00A04FAD">
          <w:t>And</w:t>
        </w:r>
        <w:proofErr w:type="gramEnd"/>
        <w:r w:rsidRPr="00A04FAD">
          <w:t xml:space="preserve"> Nonrenewal Endorsement </w:t>
        </w:r>
        <w:r w:rsidRPr="00A04FAD">
          <w:rPr>
            <w:rStyle w:val="formlink"/>
          </w:rPr>
          <w:t>IL 02 31</w:t>
        </w:r>
      </w:ins>
    </w:p>
    <w:p w14:paraId="06CA77C7" w14:textId="2061B276" w:rsidR="00EA2F34" w:rsidRDefault="00EA2F34" w:rsidP="00BE28D4">
      <w:pPr>
        <w:pStyle w:val="isonormal"/>
        <w:jc w:val="left"/>
      </w:pPr>
    </w:p>
    <w:p w14:paraId="7F1F10B7" w14:textId="77777777" w:rsidR="00EA2F34" w:rsidRDefault="00EA2F34" w:rsidP="00BE28D4">
      <w:pPr>
        <w:pStyle w:val="isonormal"/>
        <w:sectPr w:rsidR="00EA2F34" w:rsidSect="00EA2F34">
          <w:pgSz w:w="12240" w:h="15840"/>
          <w:pgMar w:top="1735" w:right="960" w:bottom="1560" w:left="1200" w:header="575" w:footer="480" w:gutter="0"/>
          <w:cols w:space="0"/>
          <w:docGrid w:linePitch="326"/>
        </w:sectPr>
      </w:pPr>
    </w:p>
    <w:p w14:paraId="65D1430D" w14:textId="77777777" w:rsidR="00EA2F34" w:rsidRPr="00464385" w:rsidRDefault="00EA2F34" w:rsidP="00BE28D4">
      <w:pPr>
        <w:pStyle w:val="boxrule"/>
        <w:rPr>
          <w:ins w:id="16" w:author="Author"/>
        </w:rPr>
      </w:pPr>
      <w:ins w:id="17" w:author="Author">
        <w:r w:rsidRPr="00464385">
          <w:lastRenderedPageBreak/>
          <w:t>215.  INDIVIDUAL RISK SITUATIONS</w:t>
        </w:r>
      </w:ins>
    </w:p>
    <w:p w14:paraId="28062C41" w14:textId="77777777" w:rsidR="00EA2F34" w:rsidRPr="00464385" w:rsidRDefault="00EA2F34" w:rsidP="00BE28D4">
      <w:pPr>
        <w:pStyle w:val="blocktext1"/>
        <w:rPr>
          <w:ins w:id="18" w:author="Author"/>
        </w:rPr>
      </w:pPr>
      <w:ins w:id="19" w:author="Author">
        <w:r w:rsidRPr="00464385">
          <w:t xml:space="preserve">Paragraph </w:t>
        </w:r>
        <w:r w:rsidRPr="00464385">
          <w:rPr>
            <w:b/>
            <w:bCs/>
          </w:rPr>
          <w:t>A.</w:t>
        </w:r>
        <w:r w:rsidRPr="00464385">
          <w:t xml:space="preserve"> is replaced by the following:</w:t>
        </w:r>
      </w:ins>
    </w:p>
    <w:p w14:paraId="0FDC8DFC" w14:textId="77777777" w:rsidR="00EA2F34" w:rsidRPr="00464385" w:rsidRDefault="00EA2F34" w:rsidP="00BE28D4">
      <w:pPr>
        <w:pStyle w:val="outlinehd2"/>
        <w:rPr>
          <w:ins w:id="20" w:author="Author"/>
        </w:rPr>
      </w:pPr>
      <w:ins w:id="21" w:author="Author">
        <w:r w:rsidRPr="00464385">
          <w:tab/>
          <w:t>A.</w:t>
        </w:r>
        <w:r w:rsidRPr="00464385">
          <w:tab/>
          <w:t xml:space="preserve">Restrictions Of Coverage </w:t>
        </w:r>
        <w:proofErr w:type="gramStart"/>
        <w:r w:rsidRPr="00464385">
          <w:t>Or</w:t>
        </w:r>
        <w:proofErr w:type="gramEnd"/>
        <w:r w:rsidRPr="00464385">
          <w:t xml:space="preserve"> Increased Rate</w:t>
        </w:r>
      </w:ins>
    </w:p>
    <w:p w14:paraId="1B3FC441" w14:textId="77777777" w:rsidR="00EA2F34" w:rsidRPr="00464385" w:rsidRDefault="00EA2F34" w:rsidP="00BE28D4">
      <w:pPr>
        <w:pStyle w:val="blocktext3"/>
        <w:rPr>
          <w:ins w:id="22" w:author="Author"/>
        </w:rPr>
      </w:pPr>
      <w:ins w:id="23" w:author="Author">
        <w:r w:rsidRPr="00464385">
          <w:t>Policies may be issued with special restrictions or at increased premium if:</w:t>
        </w:r>
      </w:ins>
    </w:p>
    <w:p w14:paraId="7858C4EE" w14:textId="77777777" w:rsidR="00EA2F34" w:rsidRPr="00464385" w:rsidRDefault="00EA2F34" w:rsidP="00BE28D4">
      <w:pPr>
        <w:pStyle w:val="outlinetxt3"/>
        <w:rPr>
          <w:ins w:id="24" w:author="Author"/>
        </w:rPr>
      </w:pPr>
      <w:ins w:id="25" w:author="Author">
        <w:r w:rsidRPr="00464385">
          <w:rPr>
            <w:b/>
          </w:rPr>
          <w:tab/>
          <w:t>1.</w:t>
        </w:r>
        <w:r w:rsidRPr="00464385">
          <w:rPr>
            <w:b/>
          </w:rPr>
          <w:tab/>
        </w:r>
        <w:r w:rsidRPr="00464385">
          <w:t xml:space="preserve">The insured agrees in </w:t>
        </w:r>
        <w:proofErr w:type="gramStart"/>
        <w:r w:rsidRPr="00464385">
          <w:t>writing;</w:t>
        </w:r>
        <w:proofErr w:type="gramEnd"/>
      </w:ins>
    </w:p>
    <w:p w14:paraId="0087DE11" w14:textId="77777777" w:rsidR="00EA2F34" w:rsidRPr="00464385" w:rsidRDefault="00EA2F34" w:rsidP="00BE28D4">
      <w:pPr>
        <w:pStyle w:val="outlinetxt3"/>
        <w:rPr>
          <w:ins w:id="26" w:author="Author"/>
        </w:rPr>
      </w:pPr>
      <w:ins w:id="27" w:author="Author">
        <w:r w:rsidRPr="00464385">
          <w:rPr>
            <w:b/>
          </w:rPr>
          <w:tab/>
          <w:t>2.</w:t>
        </w:r>
        <w:r w:rsidRPr="00464385">
          <w:rPr>
            <w:b/>
          </w:rPr>
          <w:tab/>
        </w:r>
        <w:r w:rsidRPr="00464385">
          <w:t>The policy would not be written otherwise; and</w:t>
        </w:r>
      </w:ins>
    </w:p>
    <w:p w14:paraId="775EF289" w14:textId="77777777" w:rsidR="00EA2F34" w:rsidRPr="00464385" w:rsidRDefault="00EA2F34" w:rsidP="00BE28D4">
      <w:pPr>
        <w:pStyle w:val="outlinetxt3"/>
        <w:rPr>
          <w:ins w:id="28" w:author="Author"/>
        </w:rPr>
      </w:pPr>
      <w:ins w:id="29" w:author="Author">
        <w:r w:rsidRPr="00464385">
          <w:rPr>
            <w:b/>
          </w:rPr>
          <w:tab/>
          <w:t>3.</w:t>
        </w:r>
        <w:r w:rsidRPr="00464385">
          <w:rPr>
            <w:b/>
          </w:rPr>
          <w:tab/>
        </w:r>
        <w:r w:rsidRPr="00464385">
          <w:t>The insurer makes a filing with the Insurance Department in accordance with the consent to rate procedures as set forth in the Arkansas Insurance Code.</w:t>
        </w:r>
      </w:ins>
    </w:p>
    <w:p w14:paraId="108B731A" w14:textId="77777777" w:rsidR="00EA2F34" w:rsidRPr="00464385" w:rsidRDefault="00EA2F34" w:rsidP="00BE28D4">
      <w:pPr>
        <w:pStyle w:val="blocktext1"/>
        <w:rPr>
          <w:ins w:id="30" w:author="Author"/>
        </w:rPr>
      </w:pPr>
      <w:ins w:id="31" w:author="Author">
        <w:r w:rsidRPr="00464385">
          <w:t xml:space="preserve">Paragraph </w:t>
        </w:r>
        <w:r w:rsidRPr="00464385">
          <w:rPr>
            <w:b/>
            <w:bCs/>
          </w:rPr>
          <w:t>C.</w:t>
        </w:r>
        <w:r w:rsidRPr="00464385">
          <w:t xml:space="preserve"> is replaced by the following:</w:t>
        </w:r>
      </w:ins>
    </w:p>
    <w:p w14:paraId="50CB58BA" w14:textId="77777777" w:rsidR="00EA2F34" w:rsidRPr="00464385" w:rsidRDefault="00EA2F34" w:rsidP="00BE28D4">
      <w:pPr>
        <w:pStyle w:val="outlinehd2"/>
        <w:rPr>
          <w:ins w:id="32" w:author="Author"/>
        </w:rPr>
      </w:pPr>
      <w:ins w:id="33" w:author="Author">
        <w:r w:rsidRPr="00464385">
          <w:tab/>
          <w:t>C.</w:t>
        </w:r>
        <w:r w:rsidRPr="00464385">
          <w:tab/>
          <w:t>Filing Obligations</w:t>
        </w:r>
      </w:ins>
    </w:p>
    <w:p w14:paraId="2417BED3" w14:textId="77777777" w:rsidR="00EA2F34" w:rsidRPr="00464385" w:rsidRDefault="00EA2F34" w:rsidP="00BE28D4">
      <w:pPr>
        <w:pStyle w:val="blocktext3"/>
        <w:rPr>
          <w:ins w:id="34" w:author="Author"/>
        </w:rPr>
      </w:pPr>
      <w:ins w:id="35" w:author="Author">
        <w:r w:rsidRPr="00464385">
          <w:t xml:space="preserve">When a particular risk is modified in accordance with Paragraph </w:t>
        </w:r>
        <w:r w:rsidRPr="00464385">
          <w:rPr>
            <w:b/>
            <w:bCs/>
          </w:rPr>
          <w:t>B.,</w:t>
        </w:r>
        <w:r w:rsidRPr="00464385">
          <w:t xml:space="preserve"> companies should maintain a complete file, including all details of the factors used in determining the modification. Each company is responsible for complying with regulatory requirements.</w:t>
        </w:r>
      </w:ins>
    </w:p>
    <w:p w14:paraId="3E0063AB" w14:textId="77777777" w:rsidR="00EA2F34" w:rsidRPr="00464385" w:rsidRDefault="00EA2F34" w:rsidP="00BE28D4">
      <w:pPr>
        <w:pStyle w:val="blocktext3"/>
        <w:rPr>
          <w:ins w:id="36" w:author="Author"/>
          <w:b/>
          <w:bCs/>
        </w:rPr>
      </w:pPr>
      <w:ins w:id="37" w:author="Author">
        <w:r w:rsidRPr="00464385">
          <w:rPr>
            <w:b/>
            <w:bCs/>
          </w:rPr>
          <w:t>Note</w:t>
        </w:r>
      </w:ins>
    </w:p>
    <w:p w14:paraId="5F080FF0" w14:textId="489A6489" w:rsidR="00EA2F34" w:rsidRDefault="00EA2F34" w:rsidP="00BE28D4">
      <w:pPr>
        <w:pStyle w:val="blocktext3"/>
      </w:pPr>
      <w:ins w:id="38" w:author="Author">
        <w:r w:rsidRPr="00464385">
          <w:t>Rates shall not be inadequate, excessive or unfairly discriminatory.</w:t>
        </w:r>
      </w:ins>
    </w:p>
    <w:p w14:paraId="660FC5A4" w14:textId="061E17AC" w:rsidR="00EA2F34" w:rsidRDefault="00EA2F34" w:rsidP="00BE28D4">
      <w:pPr>
        <w:pStyle w:val="isonormal"/>
        <w:jc w:val="left"/>
      </w:pPr>
    </w:p>
    <w:p w14:paraId="712D6005" w14:textId="77777777" w:rsidR="00EA2F34" w:rsidRDefault="00EA2F34" w:rsidP="00BE28D4">
      <w:pPr>
        <w:pStyle w:val="isonormal"/>
        <w:sectPr w:rsidR="00EA2F34" w:rsidSect="00EA2F34">
          <w:pgSz w:w="12240" w:h="15840"/>
          <w:pgMar w:top="1735" w:right="960" w:bottom="1560" w:left="1200" w:header="575" w:footer="480" w:gutter="0"/>
          <w:cols w:space="480"/>
          <w:noEndnote/>
          <w:docGrid w:linePitch="326"/>
        </w:sectPr>
      </w:pPr>
    </w:p>
    <w:p w14:paraId="74C99467" w14:textId="77777777" w:rsidR="00EA2F34" w:rsidRPr="009807ED" w:rsidRDefault="00EA2F34" w:rsidP="00BE28D4">
      <w:pPr>
        <w:pStyle w:val="boxrule"/>
        <w:rPr>
          <w:ins w:id="39" w:author="Author"/>
        </w:rPr>
      </w:pPr>
      <w:bookmarkStart w:id="40" w:name="_Toc396707137"/>
      <w:bookmarkStart w:id="41" w:name="_Toc396707346"/>
      <w:ins w:id="42" w:author="Author">
        <w:r w:rsidRPr="009807ED">
          <w:lastRenderedPageBreak/>
          <w:t>218.  RATING TERRITORIES</w:t>
        </w:r>
      </w:ins>
    </w:p>
    <w:bookmarkEnd w:id="40"/>
    <w:bookmarkEnd w:id="41"/>
    <w:p w14:paraId="744F2588" w14:textId="77777777" w:rsidR="00EA2F34" w:rsidRPr="009807ED" w:rsidRDefault="00EA2F34" w:rsidP="00BE28D4">
      <w:pPr>
        <w:pStyle w:val="blocktext1"/>
        <w:rPr>
          <w:ins w:id="43" w:author="Author"/>
        </w:rPr>
      </w:pPr>
      <w:ins w:id="44" w:author="Author">
        <w:r w:rsidRPr="009807ED">
          <w:t xml:space="preserve">Paragraph </w:t>
        </w:r>
        <w:r w:rsidRPr="009807ED">
          <w:rPr>
            <w:b/>
          </w:rPr>
          <w:t>A.3.</w:t>
        </w:r>
        <w:r w:rsidRPr="009807ED">
          <w:t xml:space="preserve"> is replaced by the following:</w:t>
        </w:r>
      </w:ins>
    </w:p>
    <w:p w14:paraId="1B5FC4D3" w14:textId="77777777" w:rsidR="00EA2F34" w:rsidRPr="009807ED" w:rsidRDefault="00EA2F34" w:rsidP="00BE28D4">
      <w:pPr>
        <w:pStyle w:val="outlinehd2"/>
        <w:rPr>
          <w:ins w:id="45" w:author="Author"/>
        </w:rPr>
      </w:pPr>
      <w:ins w:id="46" w:author="Author">
        <w:r w:rsidRPr="009807ED">
          <w:tab/>
          <w:t>A.</w:t>
        </w:r>
        <w:r w:rsidRPr="009807ED">
          <w:tab/>
          <w:t>Territory Determination</w:t>
        </w:r>
      </w:ins>
    </w:p>
    <w:p w14:paraId="4B7ED4F6" w14:textId="5DAD913B" w:rsidR="00EA2F34" w:rsidRDefault="00EA2F34" w:rsidP="00BE28D4">
      <w:pPr>
        <w:pStyle w:val="outlinetxt3"/>
      </w:pPr>
      <w:ins w:id="47" w:author="Author">
        <w:r w:rsidRPr="009807ED">
          <w:tab/>
        </w:r>
        <w:r w:rsidRPr="009807ED">
          <w:rPr>
            <w:b/>
          </w:rPr>
          <w:t>3.</w:t>
        </w:r>
        <w:r w:rsidRPr="009807ED">
          <w:tab/>
          <w:t xml:space="preserve">If the manual refers to this paragraph to determine rating territory, use Territory 111 when the address of the named insured is located in this jurisdiction. </w:t>
        </w:r>
      </w:ins>
    </w:p>
    <w:p w14:paraId="66A97FD7" w14:textId="0F9A3B2B" w:rsidR="00EA2F34" w:rsidRDefault="00EA2F34" w:rsidP="00BE28D4">
      <w:pPr>
        <w:pStyle w:val="isonormal"/>
        <w:jc w:val="left"/>
      </w:pPr>
    </w:p>
    <w:p w14:paraId="2AC15528" w14:textId="77777777" w:rsidR="00EA2F34" w:rsidRDefault="00EA2F34" w:rsidP="00BE28D4">
      <w:pPr>
        <w:pStyle w:val="isonormal"/>
        <w:sectPr w:rsidR="00EA2F34" w:rsidSect="00EA2F34">
          <w:pgSz w:w="12240" w:h="15840"/>
          <w:pgMar w:top="1735" w:right="960" w:bottom="1560" w:left="1200" w:header="575" w:footer="480" w:gutter="0"/>
          <w:cols w:space="0"/>
          <w:docGrid w:linePitch="326"/>
        </w:sectPr>
      </w:pPr>
    </w:p>
    <w:p w14:paraId="55ECB9E5" w14:textId="77777777" w:rsidR="00EA2F34" w:rsidRPr="004F2F1D" w:rsidRDefault="00EA2F34" w:rsidP="00BE28D4">
      <w:pPr>
        <w:pStyle w:val="boxrule"/>
        <w:rPr>
          <w:ins w:id="48" w:author="Author"/>
        </w:rPr>
      </w:pPr>
      <w:ins w:id="49" w:author="Author">
        <w:r w:rsidRPr="004F2F1D">
          <w:lastRenderedPageBreak/>
          <w:t xml:space="preserve">222.  PREMIUM DEVELOPMENT </w:t>
        </w:r>
        <w:r w:rsidRPr="004F2F1D">
          <w:rPr>
            <w:rFonts w:cs="Arial"/>
          </w:rPr>
          <w:t>–</w:t>
        </w:r>
        <w:r w:rsidRPr="004F2F1D">
          <w:t xml:space="preserve"> OTHER THAN ZONE-RATED AUTOS</w:t>
        </w:r>
      </w:ins>
    </w:p>
    <w:p w14:paraId="75A46246" w14:textId="77777777" w:rsidR="00EA2F34" w:rsidRPr="004F2F1D" w:rsidRDefault="00EA2F34" w:rsidP="00BE28D4">
      <w:pPr>
        <w:pStyle w:val="blocktext1"/>
        <w:rPr>
          <w:ins w:id="50" w:author="Author"/>
        </w:rPr>
      </w:pPr>
      <w:ins w:id="51" w:author="Author">
        <w:r w:rsidRPr="004F2F1D">
          <w:t xml:space="preserve">The following is added to Paragraph </w:t>
        </w:r>
        <w:r w:rsidRPr="00EA2F34">
          <w:rPr>
            <w:b/>
            <w:bCs/>
            <w:rPrChange w:id="52" w:author="Author">
              <w:rPr/>
            </w:rPrChange>
          </w:rPr>
          <w:t>B.1.:</w:t>
        </w:r>
      </w:ins>
    </w:p>
    <w:p w14:paraId="3E5B20B3" w14:textId="77777777" w:rsidR="00EA2F34" w:rsidRPr="004F2F1D" w:rsidRDefault="00EA2F34" w:rsidP="00BE28D4">
      <w:pPr>
        <w:pStyle w:val="outlinehd4"/>
        <w:rPr>
          <w:ins w:id="53" w:author="Author"/>
        </w:rPr>
      </w:pPr>
      <w:ins w:id="54" w:author="Author">
        <w:r w:rsidRPr="004F2F1D">
          <w:tab/>
          <w:t>a.</w:t>
        </w:r>
        <w:r w:rsidRPr="004F2F1D">
          <w:tab/>
          <w:t>Liability Fleet Size Factors</w:t>
        </w:r>
      </w:ins>
    </w:p>
    <w:p w14:paraId="490243E0" w14:textId="77777777" w:rsidR="00EA2F34" w:rsidRPr="004F2F1D" w:rsidRDefault="00EA2F34" w:rsidP="00BE28D4">
      <w:pPr>
        <w:pStyle w:val="space4"/>
        <w:rPr>
          <w:ins w:id="55"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900"/>
        <w:gridCol w:w="900"/>
        <w:gridCol w:w="900"/>
        <w:gridCol w:w="900"/>
        <w:gridCol w:w="900"/>
        <w:gridCol w:w="900"/>
        <w:gridCol w:w="900"/>
        <w:gridCol w:w="900"/>
        <w:gridCol w:w="900"/>
      </w:tblGrid>
      <w:tr w:rsidR="00EA2F34" w:rsidRPr="004F2F1D" w14:paraId="509D8030" w14:textId="77777777" w:rsidTr="00A1082D">
        <w:trPr>
          <w:cantSplit/>
          <w:trHeight w:val="190"/>
          <w:ins w:id="56" w:author="Author"/>
        </w:trPr>
        <w:tc>
          <w:tcPr>
            <w:tcW w:w="200" w:type="dxa"/>
            <w:tcBorders>
              <w:right w:val="single" w:sz="6" w:space="0" w:color="auto"/>
            </w:tcBorders>
            <w:shd w:val="clear" w:color="auto" w:fill="auto"/>
          </w:tcPr>
          <w:p w14:paraId="76F2C1D6" w14:textId="77777777" w:rsidR="00EA2F34" w:rsidRPr="004F2F1D" w:rsidRDefault="00EA2F34" w:rsidP="00BE28D4">
            <w:pPr>
              <w:pStyle w:val="tablehead"/>
              <w:rPr>
                <w:ins w:id="5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bottom"/>
          </w:tcPr>
          <w:p w14:paraId="5A032A4C" w14:textId="77777777" w:rsidR="00EA2F34" w:rsidRPr="004F2F1D" w:rsidRDefault="00EA2F34" w:rsidP="00BE28D4">
            <w:pPr>
              <w:pStyle w:val="tablehead"/>
              <w:rPr>
                <w:ins w:id="58" w:author="Author"/>
              </w:rPr>
            </w:pPr>
            <w:ins w:id="59" w:author="Author">
              <w:r w:rsidRPr="004F2F1D">
                <w:t>Number Of</w:t>
              </w:r>
              <w:r w:rsidRPr="004F2F1D">
                <w:br/>
                <w:t>Self-propelled Vehicles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67A93AE" w14:textId="77777777" w:rsidR="00EA2F34" w:rsidRPr="004F2F1D" w:rsidRDefault="00EA2F34" w:rsidP="00BE28D4">
            <w:pPr>
              <w:pStyle w:val="tablehead"/>
              <w:rPr>
                <w:ins w:id="60" w:author="Author"/>
              </w:rPr>
            </w:pPr>
            <w:ins w:id="61" w:author="Author">
              <w:r w:rsidRPr="004F2F1D">
                <w:t>Light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7804D87" w14:textId="77777777" w:rsidR="00EA2F34" w:rsidRPr="004F2F1D" w:rsidRDefault="00EA2F34" w:rsidP="00BE28D4">
            <w:pPr>
              <w:pStyle w:val="tablehead"/>
              <w:rPr>
                <w:ins w:id="62" w:author="Author"/>
              </w:rPr>
            </w:pPr>
            <w:ins w:id="63" w:author="Author">
              <w:r w:rsidRPr="004F2F1D">
                <w:t>Medium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02B33A5" w14:textId="77777777" w:rsidR="00EA2F34" w:rsidRPr="004F2F1D" w:rsidRDefault="00EA2F34" w:rsidP="00BE28D4">
            <w:pPr>
              <w:pStyle w:val="tablehead"/>
              <w:rPr>
                <w:ins w:id="64" w:author="Author"/>
              </w:rPr>
            </w:pPr>
            <w:ins w:id="65" w:author="Author">
              <w:r w:rsidRPr="004F2F1D">
                <w:t>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54692798" w14:textId="77777777" w:rsidR="00EA2F34" w:rsidRPr="004F2F1D" w:rsidRDefault="00EA2F34" w:rsidP="00BE28D4">
            <w:pPr>
              <w:pStyle w:val="tablehead"/>
              <w:rPr>
                <w:ins w:id="66" w:author="Author"/>
              </w:rPr>
            </w:pPr>
            <w:ins w:id="67" w:author="Author">
              <w:r w:rsidRPr="004F2F1D">
                <w:t>Extra- 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120C636" w14:textId="77777777" w:rsidR="00EA2F34" w:rsidRPr="004F2F1D" w:rsidRDefault="00EA2F34" w:rsidP="00BE28D4">
            <w:pPr>
              <w:pStyle w:val="tablehead"/>
              <w:rPr>
                <w:ins w:id="68" w:author="Author"/>
              </w:rPr>
            </w:pPr>
            <w:ins w:id="69" w:author="Author">
              <w:r w:rsidRPr="004F2F1D">
                <w:t>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160F735" w14:textId="77777777" w:rsidR="00EA2F34" w:rsidRPr="004F2F1D" w:rsidRDefault="00EA2F34" w:rsidP="00BE28D4">
            <w:pPr>
              <w:pStyle w:val="tablehead"/>
              <w:rPr>
                <w:ins w:id="70" w:author="Author"/>
              </w:rPr>
            </w:pPr>
            <w:ins w:id="71" w:author="Author">
              <w:r w:rsidRPr="004F2F1D">
                <w:t>Extra-heavy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3FF8942E" w14:textId="77777777" w:rsidR="00EA2F34" w:rsidRPr="004F2F1D" w:rsidRDefault="00EA2F34" w:rsidP="00BE28D4">
            <w:pPr>
              <w:pStyle w:val="tablehead"/>
              <w:rPr>
                <w:ins w:id="72" w:author="Author"/>
              </w:rPr>
            </w:pPr>
            <w:ins w:id="73" w:author="Author">
              <w:r w:rsidRPr="004F2F1D">
                <w:t>Semi-trailers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3E598014" w14:textId="77777777" w:rsidR="00EA2F34" w:rsidRPr="004F2F1D" w:rsidRDefault="00EA2F34" w:rsidP="00BE28D4">
            <w:pPr>
              <w:pStyle w:val="tablehead"/>
              <w:rPr>
                <w:ins w:id="74" w:author="Author"/>
              </w:rPr>
            </w:pPr>
            <w:ins w:id="75" w:author="Author">
              <w:r w:rsidRPr="004F2F1D">
                <w:t>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0A93512A" w14:textId="77777777" w:rsidR="00EA2F34" w:rsidRPr="004F2F1D" w:rsidRDefault="00EA2F34" w:rsidP="00BE28D4">
            <w:pPr>
              <w:pStyle w:val="tablehead"/>
              <w:rPr>
                <w:ins w:id="76" w:author="Author"/>
              </w:rPr>
            </w:pPr>
            <w:ins w:id="77" w:author="Author">
              <w:r w:rsidRPr="004F2F1D">
                <w:t>Service Or Utility Trailers</w:t>
              </w:r>
            </w:ins>
          </w:p>
        </w:tc>
      </w:tr>
      <w:tr w:rsidR="00EA2F34" w:rsidRPr="004F2F1D" w14:paraId="591A9B68" w14:textId="77777777" w:rsidTr="00A1082D">
        <w:trPr>
          <w:cantSplit/>
          <w:trHeight w:val="190"/>
          <w:ins w:id="78" w:author="Author"/>
        </w:trPr>
        <w:tc>
          <w:tcPr>
            <w:tcW w:w="200" w:type="dxa"/>
            <w:tcBorders>
              <w:right w:val="single" w:sz="6" w:space="0" w:color="auto"/>
            </w:tcBorders>
            <w:shd w:val="clear" w:color="auto" w:fill="auto"/>
          </w:tcPr>
          <w:p w14:paraId="454B99AA" w14:textId="77777777" w:rsidR="00EA2F34" w:rsidRPr="004F2F1D" w:rsidRDefault="00EA2F34" w:rsidP="00BE28D4">
            <w:pPr>
              <w:pStyle w:val="tabletext11"/>
              <w:rPr>
                <w:ins w:id="7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052DBA3" w14:textId="77777777" w:rsidR="00EA2F34" w:rsidRPr="004F2F1D" w:rsidRDefault="00EA2F34" w:rsidP="00BE28D4">
            <w:pPr>
              <w:pStyle w:val="tabletext11"/>
              <w:jc w:val="center"/>
              <w:rPr>
                <w:ins w:id="80" w:author="Author"/>
              </w:rPr>
            </w:pPr>
            <w:ins w:id="81" w:author="Author">
              <w:r w:rsidRPr="004F2F1D">
                <w:t>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C0BDA2" w14:textId="77777777" w:rsidR="00EA2F34" w:rsidRPr="004F2F1D" w:rsidRDefault="00EA2F34" w:rsidP="00BE28D4">
            <w:pPr>
              <w:pStyle w:val="tabletext11"/>
              <w:tabs>
                <w:tab w:val="decimal" w:pos="280"/>
              </w:tabs>
              <w:jc w:val="center"/>
              <w:rPr>
                <w:ins w:id="82" w:author="Author"/>
              </w:rPr>
            </w:pPr>
            <w:ins w:id="83" w:author="Author">
              <w:r w:rsidRPr="004F2F1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4E3792EB" w14:textId="77777777" w:rsidR="00EA2F34" w:rsidRPr="004F2F1D" w:rsidRDefault="00EA2F34" w:rsidP="00BE28D4">
            <w:pPr>
              <w:pStyle w:val="tabletext11"/>
              <w:tabs>
                <w:tab w:val="decimal" w:pos="280"/>
              </w:tabs>
              <w:jc w:val="center"/>
              <w:rPr>
                <w:ins w:id="84" w:author="Author"/>
              </w:rPr>
            </w:pPr>
            <w:ins w:id="85" w:author="Author">
              <w:r w:rsidRPr="004F2F1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450C29E2" w14:textId="77777777" w:rsidR="00EA2F34" w:rsidRPr="004F2F1D" w:rsidRDefault="00EA2F34" w:rsidP="00BE28D4">
            <w:pPr>
              <w:pStyle w:val="tabletext11"/>
              <w:tabs>
                <w:tab w:val="decimal" w:pos="280"/>
              </w:tabs>
              <w:jc w:val="center"/>
              <w:rPr>
                <w:ins w:id="86" w:author="Author"/>
              </w:rPr>
            </w:pPr>
            <w:ins w:id="87" w:author="Author">
              <w:r w:rsidRPr="004F2F1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7EAF94FF" w14:textId="77777777" w:rsidR="00EA2F34" w:rsidRPr="004F2F1D" w:rsidRDefault="00EA2F34" w:rsidP="00BE28D4">
            <w:pPr>
              <w:pStyle w:val="tabletext11"/>
              <w:tabs>
                <w:tab w:val="decimal" w:pos="280"/>
              </w:tabs>
              <w:jc w:val="center"/>
              <w:rPr>
                <w:ins w:id="88" w:author="Author"/>
              </w:rPr>
            </w:pPr>
            <w:ins w:id="89" w:author="Author">
              <w:r w:rsidRPr="004F2F1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30F3E8EF" w14:textId="77777777" w:rsidR="00EA2F34" w:rsidRPr="004F2F1D" w:rsidRDefault="00EA2F34" w:rsidP="00BE28D4">
            <w:pPr>
              <w:pStyle w:val="tabletext11"/>
              <w:tabs>
                <w:tab w:val="decimal" w:pos="280"/>
              </w:tabs>
              <w:jc w:val="center"/>
              <w:rPr>
                <w:ins w:id="90" w:author="Author"/>
              </w:rPr>
            </w:pPr>
            <w:ins w:id="91" w:author="Author">
              <w:r w:rsidRPr="004F2F1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183BDAB0" w14:textId="77777777" w:rsidR="00EA2F34" w:rsidRPr="004F2F1D" w:rsidRDefault="00EA2F34" w:rsidP="00BE28D4">
            <w:pPr>
              <w:pStyle w:val="tabletext11"/>
              <w:tabs>
                <w:tab w:val="decimal" w:pos="280"/>
              </w:tabs>
              <w:jc w:val="center"/>
              <w:rPr>
                <w:ins w:id="92" w:author="Author"/>
              </w:rPr>
            </w:pPr>
            <w:ins w:id="93" w:author="Author">
              <w:r w:rsidRPr="004F2F1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415ED0" w14:textId="77777777" w:rsidR="00EA2F34" w:rsidRPr="004F2F1D" w:rsidRDefault="00EA2F34" w:rsidP="00BE28D4">
            <w:pPr>
              <w:pStyle w:val="tabletext11"/>
              <w:jc w:val="center"/>
              <w:rPr>
                <w:ins w:id="94" w:author="Author"/>
              </w:rPr>
            </w:pPr>
            <w:ins w:id="95" w:author="Author">
              <w:r w:rsidRPr="004F2F1D">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DF3957" w14:textId="77777777" w:rsidR="00EA2F34" w:rsidRPr="004F2F1D" w:rsidRDefault="00EA2F34" w:rsidP="00BE28D4">
            <w:pPr>
              <w:pStyle w:val="tabletext11"/>
              <w:jc w:val="center"/>
              <w:rPr>
                <w:ins w:id="96" w:author="Author"/>
              </w:rPr>
            </w:pPr>
            <w:ins w:id="97" w:author="Author">
              <w:r w:rsidRPr="004F2F1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A78808" w14:textId="77777777" w:rsidR="00EA2F34" w:rsidRPr="004F2F1D" w:rsidRDefault="00EA2F34" w:rsidP="00BE28D4">
            <w:pPr>
              <w:pStyle w:val="tabletext11"/>
              <w:jc w:val="center"/>
              <w:rPr>
                <w:ins w:id="98" w:author="Author"/>
              </w:rPr>
            </w:pPr>
            <w:ins w:id="99" w:author="Author">
              <w:r w:rsidRPr="004F2F1D">
                <w:t>0.92</w:t>
              </w:r>
            </w:ins>
          </w:p>
        </w:tc>
      </w:tr>
      <w:tr w:rsidR="00EA2F34" w:rsidRPr="004F2F1D" w14:paraId="3C0DF549" w14:textId="77777777" w:rsidTr="00A1082D">
        <w:trPr>
          <w:cantSplit/>
          <w:trHeight w:val="190"/>
          <w:ins w:id="100" w:author="Author"/>
        </w:trPr>
        <w:tc>
          <w:tcPr>
            <w:tcW w:w="200" w:type="dxa"/>
            <w:tcBorders>
              <w:right w:val="single" w:sz="6" w:space="0" w:color="auto"/>
            </w:tcBorders>
            <w:shd w:val="clear" w:color="auto" w:fill="auto"/>
          </w:tcPr>
          <w:p w14:paraId="6CC8D266" w14:textId="77777777" w:rsidR="00EA2F34" w:rsidRPr="004F2F1D" w:rsidRDefault="00EA2F34" w:rsidP="00BE28D4">
            <w:pPr>
              <w:pStyle w:val="tabletext11"/>
              <w:rPr>
                <w:ins w:id="10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F3C894A" w14:textId="77777777" w:rsidR="00EA2F34" w:rsidRPr="004F2F1D" w:rsidRDefault="00EA2F34" w:rsidP="00BE28D4">
            <w:pPr>
              <w:pStyle w:val="tabletext11"/>
              <w:jc w:val="center"/>
              <w:rPr>
                <w:ins w:id="102" w:author="Author"/>
              </w:rPr>
            </w:pPr>
            <w:ins w:id="103" w:author="Author">
              <w:r w:rsidRPr="004F2F1D">
                <w:t>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6BCE01" w14:textId="77777777" w:rsidR="00EA2F34" w:rsidRPr="004F2F1D" w:rsidRDefault="00EA2F34" w:rsidP="00BE28D4">
            <w:pPr>
              <w:pStyle w:val="tabletext11"/>
              <w:jc w:val="center"/>
              <w:rPr>
                <w:ins w:id="104" w:author="Author"/>
              </w:rPr>
            </w:pPr>
            <w:ins w:id="105"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CAA20D" w14:textId="77777777" w:rsidR="00EA2F34" w:rsidRPr="004F2F1D" w:rsidRDefault="00EA2F34" w:rsidP="00BE28D4">
            <w:pPr>
              <w:pStyle w:val="tabletext11"/>
              <w:jc w:val="center"/>
              <w:rPr>
                <w:ins w:id="106" w:author="Author"/>
              </w:rPr>
            </w:pPr>
            <w:ins w:id="107" w:author="Author">
              <w:r w:rsidRPr="004F2F1D">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B7B492" w14:textId="77777777" w:rsidR="00EA2F34" w:rsidRPr="004F2F1D" w:rsidRDefault="00EA2F34" w:rsidP="00BE28D4">
            <w:pPr>
              <w:pStyle w:val="tabletext11"/>
              <w:jc w:val="center"/>
              <w:rPr>
                <w:ins w:id="108" w:author="Author"/>
              </w:rPr>
            </w:pPr>
            <w:ins w:id="109"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974745" w14:textId="77777777" w:rsidR="00EA2F34" w:rsidRPr="004F2F1D" w:rsidRDefault="00EA2F34" w:rsidP="00BE28D4">
            <w:pPr>
              <w:pStyle w:val="tabletext11"/>
              <w:jc w:val="center"/>
              <w:rPr>
                <w:ins w:id="110" w:author="Author"/>
              </w:rPr>
            </w:pPr>
            <w:ins w:id="111" w:author="Author">
              <w:r w:rsidRPr="004F2F1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5C9DB" w14:textId="77777777" w:rsidR="00EA2F34" w:rsidRPr="004F2F1D" w:rsidRDefault="00EA2F34" w:rsidP="00BE28D4">
            <w:pPr>
              <w:pStyle w:val="tabletext11"/>
              <w:jc w:val="center"/>
              <w:rPr>
                <w:ins w:id="112" w:author="Author"/>
              </w:rPr>
            </w:pPr>
            <w:ins w:id="113" w:author="Author">
              <w:r w:rsidRPr="004F2F1D">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6D9B57" w14:textId="77777777" w:rsidR="00EA2F34" w:rsidRPr="004F2F1D" w:rsidRDefault="00EA2F34" w:rsidP="00BE28D4">
            <w:pPr>
              <w:pStyle w:val="tabletext11"/>
              <w:jc w:val="center"/>
              <w:rPr>
                <w:ins w:id="114" w:author="Author"/>
              </w:rPr>
            </w:pPr>
            <w:ins w:id="115" w:author="Author">
              <w:r w:rsidRPr="004F2F1D">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ED4F10" w14:textId="77777777" w:rsidR="00EA2F34" w:rsidRPr="004F2F1D" w:rsidRDefault="00EA2F34" w:rsidP="00BE28D4">
            <w:pPr>
              <w:pStyle w:val="tabletext11"/>
              <w:jc w:val="center"/>
              <w:rPr>
                <w:ins w:id="116" w:author="Author"/>
              </w:rPr>
            </w:pPr>
            <w:ins w:id="117" w:author="Author">
              <w:r w:rsidRPr="004F2F1D">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FF1FB0" w14:textId="77777777" w:rsidR="00EA2F34" w:rsidRPr="004F2F1D" w:rsidRDefault="00EA2F34" w:rsidP="00BE28D4">
            <w:pPr>
              <w:pStyle w:val="tabletext11"/>
              <w:jc w:val="center"/>
              <w:rPr>
                <w:ins w:id="118" w:author="Author"/>
              </w:rPr>
            </w:pPr>
            <w:ins w:id="119" w:author="Author">
              <w:r w:rsidRPr="004F2F1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F549E" w14:textId="77777777" w:rsidR="00EA2F34" w:rsidRPr="004F2F1D" w:rsidRDefault="00EA2F34" w:rsidP="00BE28D4">
            <w:pPr>
              <w:pStyle w:val="tabletext11"/>
              <w:jc w:val="center"/>
              <w:rPr>
                <w:ins w:id="120" w:author="Author"/>
              </w:rPr>
            </w:pPr>
            <w:ins w:id="121" w:author="Author">
              <w:r w:rsidRPr="004F2F1D">
                <w:t>0.92</w:t>
              </w:r>
            </w:ins>
          </w:p>
        </w:tc>
      </w:tr>
      <w:tr w:rsidR="00EA2F34" w:rsidRPr="004F2F1D" w14:paraId="6166075E" w14:textId="77777777" w:rsidTr="00A1082D">
        <w:trPr>
          <w:cantSplit/>
          <w:trHeight w:val="190"/>
          <w:ins w:id="122" w:author="Author"/>
        </w:trPr>
        <w:tc>
          <w:tcPr>
            <w:tcW w:w="200" w:type="dxa"/>
            <w:tcBorders>
              <w:right w:val="single" w:sz="6" w:space="0" w:color="auto"/>
            </w:tcBorders>
            <w:shd w:val="clear" w:color="auto" w:fill="auto"/>
          </w:tcPr>
          <w:p w14:paraId="7E87BAB9" w14:textId="77777777" w:rsidR="00EA2F34" w:rsidRPr="004F2F1D" w:rsidRDefault="00EA2F34" w:rsidP="00BE28D4">
            <w:pPr>
              <w:pStyle w:val="tabletext11"/>
              <w:rPr>
                <w:ins w:id="12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81336CE" w14:textId="77777777" w:rsidR="00EA2F34" w:rsidRPr="004F2F1D" w:rsidRDefault="00EA2F34" w:rsidP="00BE28D4">
            <w:pPr>
              <w:pStyle w:val="tabletext11"/>
              <w:jc w:val="center"/>
              <w:rPr>
                <w:ins w:id="124" w:author="Author"/>
              </w:rPr>
            </w:pPr>
            <w:ins w:id="125" w:author="Author">
              <w:r w:rsidRPr="004F2F1D">
                <w:t>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2A5061" w14:textId="77777777" w:rsidR="00EA2F34" w:rsidRPr="004F2F1D" w:rsidRDefault="00EA2F34" w:rsidP="00BE28D4">
            <w:pPr>
              <w:pStyle w:val="tabletext11"/>
              <w:jc w:val="center"/>
              <w:rPr>
                <w:ins w:id="126" w:author="Author"/>
              </w:rPr>
            </w:pPr>
            <w:ins w:id="127"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5A8761" w14:textId="77777777" w:rsidR="00EA2F34" w:rsidRPr="004F2F1D" w:rsidRDefault="00EA2F34" w:rsidP="00BE28D4">
            <w:pPr>
              <w:pStyle w:val="tabletext11"/>
              <w:jc w:val="center"/>
              <w:rPr>
                <w:ins w:id="128" w:author="Author"/>
              </w:rPr>
            </w:pPr>
            <w:ins w:id="129" w:author="Author">
              <w:r w:rsidRPr="004F2F1D">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894E5" w14:textId="77777777" w:rsidR="00EA2F34" w:rsidRPr="004F2F1D" w:rsidRDefault="00EA2F34" w:rsidP="00BE28D4">
            <w:pPr>
              <w:pStyle w:val="tabletext11"/>
              <w:jc w:val="center"/>
              <w:rPr>
                <w:ins w:id="130" w:author="Author"/>
              </w:rPr>
            </w:pPr>
            <w:ins w:id="131"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44C407" w14:textId="77777777" w:rsidR="00EA2F34" w:rsidRPr="004F2F1D" w:rsidRDefault="00EA2F34" w:rsidP="00BE28D4">
            <w:pPr>
              <w:pStyle w:val="tabletext11"/>
              <w:jc w:val="center"/>
              <w:rPr>
                <w:ins w:id="132" w:author="Author"/>
              </w:rPr>
            </w:pPr>
            <w:ins w:id="133" w:author="Author">
              <w:r w:rsidRPr="004F2F1D">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20E1D0" w14:textId="77777777" w:rsidR="00EA2F34" w:rsidRPr="004F2F1D" w:rsidRDefault="00EA2F34" w:rsidP="00BE28D4">
            <w:pPr>
              <w:pStyle w:val="tabletext11"/>
              <w:jc w:val="center"/>
              <w:rPr>
                <w:ins w:id="134" w:author="Author"/>
              </w:rPr>
            </w:pPr>
            <w:ins w:id="135" w:author="Author">
              <w:r w:rsidRPr="004F2F1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3B4EA" w14:textId="77777777" w:rsidR="00EA2F34" w:rsidRPr="004F2F1D" w:rsidRDefault="00EA2F34" w:rsidP="00BE28D4">
            <w:pPr>
              <w:pStyle w:val="tabletext11"/>
              <w:jc w:val="center"/>
              <w:rPr>
                <w:ins w:id="136" w:author="Author"/>
              </w:rPr>
            </w:pPr>
            <w:ins w:id="137" w:author="Author">
              <w:r w:rsidRPr="004F2F1D">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0525E" w14:textId="77777777" w:rsidR="00EA2F34" w:rsidRPr="004F2F1D" w:rsidRDefault="00EA2F34" w:rsidP="00BE28D4">
            <w:pPr>
              <w:pStyle w:val="tabletext11"/>
              <w:jc w:val="center"/>
              <w:rPr>
                <w:ins w:id="138" w:author="Author"/>
              </w:rPr>
            </w:pPr>
            <w:ins w:id="139" w:author="Author">
              <w:r w:rsidRPr="004F2F1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24C66D" w14:textId="77777777" w:rsidR="00EA2F34" w:rsidRPr="004F2F1D" w:rsidRDefault="00EA2F34" w:rsidP="00BE28D4">
            <w:pPr>
              <w:pStyle w:val="tabletext11"/>
              <w:jc w:val="center"/>
              <w:rPr>
                <w:ins w:id="140" w:author="Author"/>
              </w:rPr>
            </w:pPr>
            <w:ins w:id="141" w:author="Author">
              <w:r w:rsidRPr="004F2F1D">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D1B1C" w14:textId="77777777" w:rsidR="00EA2F34" w:rsidRPr="004F2F1D" w:rsidRDefault="00EA2F34" w:rsidP="00BE28D4">
            <w:pPr>
              <w:pStyle w:val="tabletext11"/>
              <w:jc w:val="center"/>
              <w:rPr>
                <w:ins w:id="142" w:author="Author"/>
              </w:rPr>
            </w:pPr>
            <w:ins w:id="143" w:author="Author">
              <w:r w:rsidRPr="004F2F1D">
                <w:t>0.97</w:t>
              </w:r>
            </w:ins>
          </w:p>
        </w:tc>
      </w:tr>
      <w:tr w:rsidR="00EA2F34" w:rsidRPr="004F2F1D" w14:paraId="07203D7D" w14:textId="77777777" w:rsidTr="00A1082D">
        <w:trPr>
          <w:cantSplit/>
          <w:trHeight w:val="190"/>
          <w:ins w:id="144" w:author="Author"/>
        </w:trPr>
        <w:tc>
          <w:tcPr>
            <w:tcW w:w="200" w:type="dxa"/>
            <w:tcBorders>
              <w:right w:val="single" w:sz="6" w:space="0" w:color="auto"/>
            </w:tcBorders>
            <w:shd w:val="clear" w:color="auto" w:fill="auto"/>
          </w:tcPr>
          <w:p w14:paraId="22358747" w14:textId="77777777" w:rsidR="00EA2F34" w:rsidRPr="004F2F1D" w:rsidRDefault="00EA2F34" w:rsidP="00BE28D4">
            <w:pPr>
              <w:pStyle w:val="tabletext11"/>
              <w:rPr>
                <w:ins w:id="14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A93785F" w14:textId="77777777" w:rsidR="00EA2F34" w:rsidRPr="004F2F1D" w:rsidRDefault="00EA2F34" w:rsidP="00BE28D4">
            <w:pPr>
              <w:pStyle w:val="tabletext11"/>
              <w:jc w:val="center"/>
              <w:rPr>
                <w:ins w:id="146" w:author="Author"/>
              </w:rPr>
            </w:pPr>
            <w:ins w:id="147" w:author="Author">
              <w:r w:rsidRPr="004F2F1D">
                <w:t>3 to 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7DBC97" w14:textId="77777777" w:rsidR="00EA2F34" w:rsidRPr="004F2F1D" w:rsidRDefault="00EA2F34" w:rsidP="00BE28D4">
            <w:pPr>
              <w:pStyle w:val="tabletext11"/>
              <w:jc w:val="center"/>
              <w:rPr>
                <w:ins w:id="148" w:author="Author"/>
              </w:rPr>
            </w:pPr>
            <w:ins w:id="149"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B8ABDF" w14:textId="77777777" w:rsidR="00EA2F34" w:rsidRPr="004F2F1D" w:rsidRDefault="00EA2F34" w:rsidP="00BE28D4">
            <w:pPr>
              <w:pStyle w:val="tabletext11"/>
              <w:jc w:val="center"/>
              <w:rPr>
                <w:ins w:id="150" w:author="Author"/>
              </w:rPr>
            </w:pPr>
            <w:ins w:id="151" w:author="Author">
              <w:r w:rsidRPr="004F2F1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65AA2" w14:textId="77777777" w:rsidR="00EA2F34" w:rsidRPr="004F2F1D" w:rsidRDefault="00EA2F34" w:rsidP="00BE28D4">
            <w:pPr>
              <w:pStyle w:val="tabletext11"/>
              <w:jc w:val="center"/>
              <w:rPr>
                <w:ins w:id="152" w:author="Author"/>
              </w:rPr>
            </w:pPr>
            <w:ins w:id="153"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EFE3C5" w14:textId="77777777" w:rsidR="00EA2F34" w:rsidRPr="004F2F1D" w:rsidRDefault="00EA2F34" w:rsidP="00BE28D4">
            <w:pPr>
              <w:pStyle w:val="tabletext11"/>
              <w:jc w:val="center"/>
              <w:rPr>
                <w:ins w:id="154" w:author="Author"/>
              </w:rPr>
            </w:pPr>
            <w:ins w:id="155" w:author="Author">
              <w:r w:rsidRPr="004F2F1D">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02047C" w14:textId="77777777" w:rsidR="00EA2F34" w:rsidRPr="004F2F1D" w:rsidRDefault="00EA2F34" w:rsidP="00BE28D4">
            <w:pPr>
              <w:pStyle w:val="tabletext11"/>
              <w:jc w:val="center"/>
              <w:rPr>
                <w:ins w:id="156" w:author="Author"/>
              </w:rPr>
            </w:pPr>
            <w:ins w:id="157" w:author="Author">
              <w:r w:rsidRPr="004F2F1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72F611" w14:textId="77777777" w:rsidR="00EA2F34" w:rsidRPr="004F2F1D" w:rsidRDefault="00EA2F34" w:rsidP="00BE28D4">
            <w:pPr>
              <w:pStyle w:val="tabletext11"/>
              <w:jc w:val="center"/>
              <w:rPr>
                <w:ins w:id="158" w:author="Author"/>
              </w:rPr>
            </w:pPr>
            <w:ins w:id="159" w:author="Author">
              <w:r w:rsidRPr="004F2F1D">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56CF07" w14:textId="77777777" w:rsidR="00EA2F34" w:rsidRPr="004F2F1D" w:rsidRDefault="00EA2F34" w:rsidP="00BE28D4">
            <w:pPr>
              <w:pStyle w:val="tabletext11"/>
              <w:jc w:val="center"/>
              <w:rPr>
                <w:ins w:id="160" w:author="Author"/>
              </w:rPr>
            </w:pPr>
            <w:ins w:id="161" w:author="Author">
              <w:r w:rsidRPr="004F2F1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512C1D" w14:textId="77777777" w:rsidR="00EA2F34" w:rsidRPr="004F2F1D" w:rsidRDefault="00EA2F34" w:rsidP="00BE28D4">
            <w:pPr>
              <w:pStyle w:val="tabletext11"/>
              <w:jc w:val="center"/>
              <w:rPr>
                <w:ins w:id="162" w:author="Author"/>
              </w:rPr>
            </w:pPr>
            <w:ins w:id="163" w:author="Author">
              <w:r w:rsidRPr="004F2F1D">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1635F0" w14:textId="77777777" w:rsidR="00EA2F34" w:rsidRPr="004F2F1D" w:rsidRDefault="00EA2F34" w:rsidP="00BE28D4">
            <w:pPr>
              <w:pStyle w:val="tabletext11"/>
              <w:jc w:val="center"/>
              <w:rPr>
                <w:ins w:id="164" w:author="Author"/>
              </w:rPr>
            </w:pPr>
            <w:ins w:id="165" w:author="Author">
              <w:r w:rsidRPr="004F2F1D">
                <w:t>1.02</w:t>
              </w:r>
            </w:ins>
          </w:p>
        </w:tc>
      </w:tr>
      <w:tr w:rsidR="00EA2F34" w:rsidRPr="004F2F1D" w14:paraId="6105E807" w14:textId="77777777" w:rsidTr="00A1082D">
        <w:trPr>
          <w:cantSplit/>
          <w:trHeight w:val="190"/>
          <w:ins w:id="166" w:author="Author"/>
        </w:trPr>
        <w:tc>
          <w:tcPr>
            <w:tcW w:w="200" w:type="dxa"/>
            <w:tcBorders>
              <w:right w:val="single" w:sz="6" w:space="0" w:color="auto"/>
            </w:tcBorders>
            <w:shd w:val="clear" w:color="auto" w:fill="auto"/>
          </w:tcPr>
          <w:p w14:paraId="7AE39D47" w14:textId="77777777" w:rsidR="00EA2F34" w:rsidRPr="004F2F1D" w:rsidRDefault="00EA2F34" w:rsidP="00BE28D4">
            <w:pPr>
              <w:pStyle w:val="tabletext11"/>
              <w:rPr>
                <w:ins w:id="16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915A7D4" w14:textId="77777777" w:rsidR="00EA2F34" w:rsidRPr="004F2F1D" w:rsidRDefault="00EA2F34" w:rsidP="00BE28D4">
            <w:pPr>
              <w:pStyle w:val="tabletext11"/>
              <w:jc w:val="center"/>
              <w:rPr>
                <w:ins w:id="168" w:author="Author"/>
              </w:rPr>
            </w:pPr>
            <w:ins w:id="169" w:author="Author">
              <w:r w:rsidRPr="004F2F1D">
                <w:t>5 to 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D42D62" w14:textId="77777777" w:rsidR="00EA2F34" w:rsidRPr="004F2F1D" w:rsidRDefault="00EA2F34" w:rsidP="00BE28D4">
            <w:pPr>
              <w:pStyle w:val="tabletext11"/>
              <w:jc w:val="center"/>
              <w:rPr>
                <w:ins w:id="170" w:author="Author"/>
              </w:rPr>
            </w:pPr>
            <w:ins w:id="171" w:author="Author">
              <w:r w:rsidRPr="004F2F1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DDD960" w14:textId="77777777" w:rsidR="00EA2F34" w:rsidRPr="004F2F1D" w:rsidRDefault="00EA2F34" w:rsidP="00BE28D4">
            <w:pPr>
              <w:pStyle w:val="tabletext11"/>
              <w:jc w:val="center"/>
              <w:rPr>
                <w:ins w:id="172" w:author="Author"/>
              </w:rPr>
            </w:pPr>
            <w:ins w:id="173" w:author="Author">
              <w:r w:rsidRPr="004F2F1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E90A5E" w14:textId="77777777" w:rsidR="00EA2F34" w:rsidRPr="004F2F1D" w:rsidRDefault="00EA2F34" w:rsidP="00BE28D4">
            <w:pPr>
              <w:pStyle w:val="tabletext11"/>
              <w:jc w:val="center"/>
              <w:rPr>
                <w:ins w:id="174" w:author="Author"/>
              </w:rPr>
            </w:pPr>
            <w:ins w:id="175"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FB7D4" w14:textId="77777777" w:rsidR="00EA2F34" w:rsidRPr="004F2F1D" w:rsidRDefault="00EA2F34" w:rsidP="00BE28D4">
            <w:pPr>
              <w:pStyle w:val="tabletext11"/>
              <w:jc w:val="center"/>
              <w:rPr>
                <w:ins w:id="176" w:author="Author"/>
              </w:rPr>
            </w:pPr>
            <w:ins w:id="177" w:author="Author">
              <w:r w:rsidRPr="004F2F1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7C0747" w14:textId="77777777" w:rsidR="00EA2F34" w:rsidRPr="004F2F1D" w:rsidRDefault="00EA2F34" w:rsidP="00BE28D4">
            <w:pPr>
              <w:pStyle w:val="tabletext11"/>
              <w:jc w:val="center"/>
              <w:rPr>
                <w:ins w:id="178" w:author="Author"/>
              </w:rPr>
            </w:pPr>
            <w:ins w:id="179" w:author="Author">
              <w:r w:rsidRPr="004F2F1D">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2FD84E" w14:textId="77777777" w:rsidR="00EA2F34" w:rsidRPr="004F2F1D" w:rsidRDefault="00EA2F34" w:rsidP="00BE28D4">
            <w:pPr>
              <w:pStyle w:val="tabletext11"/>
              <w:jc w:val="center"/>
              <w:rPr>
                <w:ins w:id="180" w:author="Author"/>
              </w:rPr>
            </w:pPr>
            <w:ins w:id="181" w:author="Author">
              <w:r w:rsidRPr="004F2F1D">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89F3F0" w14:textId="77777777" w:rsidR="00EA2F34" w:rsidRPr="004F2F1D" w:rsidRDefault="00EA2F34" w:rsidP="00BE28D4">
            <w:pPr>
              <w:pStyle w:val="tabletext11"/>
              <w:jc w:val="center"/>
              <w:rPr>
                <w:ins w:id="182" w:author="Author"/>
              </w:rPr>
            </w:pPr>
            <w:ins w:id="183" w:author="Author">
              <w:r w:rsidRPr="004F2F1D">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02297" w14:textId="77777777" w:rsidR="00EA2F34" w:rsidRPr="004F2F1D" w:rsidRDefault="00EA2F34" w:rsidP="00BE28D4">
            <w:pPr>
              <w:pStyle w:val="tabletext11"/>
              <w:jc w:val="center"/>
              <w:rPr>
                <w:ins w:id="184" w:author="Author"/>
              </w:rPr>
            </w:pPr>
            <w:ins w:id="185" w:author="Author">
              <w:r w:rsidRPr="004F2F1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1BE3FA" w14:textId="77777777" w:rsidR="00EA2F34" w:rsidRPr="004F2F1D" w:rsidRDefault="00EA2F34" w:rsidP="00BE28D4">
            <w:pPr>
              <w:pStyle w:val="tabletext11"/>
              <w:jc w:val="center"/>
              <w:rPr>
                <w:ins w:id="186" w:author="Author"/>
              </w:rPr>
            </w:pPr>
            <w:ins w:id="187" w:author="Author">
              <w:r w:rsidRPr="004F2F1D">
                <w:t>1.08</w:t>
              </w:r>
            </w:ins>
          </w:p>
        </w:tc>
      </w:tr>
      <w:tr w:rsidR="00EA2F34" w:rsidRPr="004F2F1D" w14:paraId="0C135B8D" w14:textId="77777777" w:rsidTr="00A1082D">
        <w:trPr>
          <w:cantSplit/>
          <w:trHeight w:val="190"/>
          <w:ins w:id="188" w:author="Author"/>
        </w:trPr>
        <w:tc>
          <w:tcPr>
            <w:tcW w:w="200" w:type="dxa"/>
            <w:tcBorders>
              <w:right w:val="single" w:sz="6" w:space="0" w:color="auto"/>
            </w:tcBorders>
            <w:shd w:val="clear" w:color="auto" w:fill="auto"/>
          </w:tcPr>
          <w:p w14:paraId="3AA33846" w14:textId="77777777" w:rsidR="00EA2F34" w:rsidRPr="004F2F1D" w:rsidRDefault="00EA2F34" w:rsidP="00BE28D4">
            <w:pPr>
              <w:pStyle w:val="tabletext11"/>
              <w:rPr>
                <w:ins w:id="18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2B2A634" w14:textId="77777777" w:rsidR="00EA2F34" w:rsidRPr="004F2F1D" w:rsidRDefault="00EA2F34" w:rsidP="00BE28D4">
            <w:pPr>
              <w:pStyle w:val="tabletext11"/>
              <w:jc w:val="center"/>
              <w:rPr>
                <w:ins w:id="190" w:author="Author"/>
              </w:rPr>
            </w:pPr>
            <w:ins w:id="191" w:author="Author">
              <w:r w:rsidRPr="004F2F1D">
                <w:t>10 to 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9EEB63" w14:textId="77777777" w:rsidR="00EA2F34" w:rsidRPr="004F2F1D" w:rsidRDefault="00EA2F34" w:rsidP="00BE28D4">
            <w:pPr>
              <w:pStyle w:val="tabletext11"/>
              <w:jc w:val="center"/>
              <w:rPr>
                <w:ins w:id="192" w:author="Author"/>
              </w:rPr>
            </w:pPr>
            <w:ins w:id="193" w:author="Author">
              <w:r w:rsidRPr="004F2F1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90E47" w14:textId="77777777" w:rsidR="00EA2F34" w:rsidRPr="004F2F1D" w:rsidRDefault="00EA2F34" w:rsidP="00BE28D4">
            <w:pPr>
              <w:pStyle w:val="tabletext11"/>
              <w:jc w:val="center"/>
              <w:rPr>
                <w:ins w:id="194" w:author="Author"/>
              </w:rPr>
            </w:pPr>
            <w:ins w:id="195"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65A76A" w14:textId="77777777" w:rsidR="00EA2F34" w:rsidRPr="004F2F1D" w:rsidRDefault="00EA2F34" w:rsidP="00BE28D4">
            <w:pPr>
              <w:pStyle w:val="tabletext11"/>
              <w:jc w:val="center"/>
              <w:rPr>
                <w:ins w:id="196" w:author="Author"/>
              </w:rPr>
            </w:pPr>
            <w:ins w:id="197"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D45D75" w14:textId="77777777" w:rsidR="00EA2F34" w:rsidRPr="004F2F1D" w:rsidRDefault="00EA2F34" w:rsidP="00BE28D4">
            <w:pPr>
              <w:pStyle w:val="tabletext11"/>
              <w:jc w:val="center"/>
              <w:rPr>
                <w:ins w:id="198" w:author="Author"/>
              </w:rPr>
            </w:pPr>
            <w:ins w:id="199"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122414" w14:textId="77777777" w:rsidR="00EA2F34" w:rsidRPr="004F2F1D" w:rsidRDefault="00EA2F34" w:rsidP="00BE28D4">
            <w:pPr>
              <w:pStyle w:val="tabletext11"/>
              <w:jc w:val="center"/>
              <w:rPr>
                <w:ins w:id="200" w:author="Author"/>
              </w:rPr>
            </w:pPr>
            <w:ins w:id="201"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ECD30" w14:textId="77777777" w:rsidR="00EA2F34" w:rsidRPr="004F2F1D" w:rsidRDefault="00EA2F34" w:rsidP="00BE28D4">
            <w:pPr>
              <w:pStyle w:val="tabletext11"/>
              <w:jc w:val="center"/>
              <w:rPr>
                <w:ins w:id="202" w:author="Author"/>
              </w:rPr>
            </w:pPr>
            <w:ins w:id="203" w:author="Author">
              <w:r w:rsidRPr="004F2F1D">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26D94" w14:textId="77777777" w:rsidR="00EA2F34" w:rsidRPr="004F2F1D" w:rsidRDefault="00EA2F34" w:rsidP="00BE28D4">
            <w:pPr>
              <w:pStyle w:val="tabletext11"/>
              <w:jc w:val="center"/>
              <w:rPr>
                <w:ins w:id="204" w:author="Author"/>
              </w:rPr>
            </w:pPr>
            <w:ins w:id="205"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0270A6" w14:textId="77777777" w:rsidR="00EA2F34" w:rsidRPr="004F2F1D" w:rsidRDefault="00EA2F34" w:rsidP="00BE28D4">
            <w:pPr>
              <w:pStyle w:val="tabletext11"/>
              <w:jc w:val="center"/>
              <w:rPr>
                <w:ins w:id="206" w:author="Author"/>
              </w:rPr>
            </w:pPr>
            <w:ins w:id="207"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87EBF" w14:textId="77777777" w:rsidR="00EA2F34" w:rsidRPr="004F2F1D" w:rsidRDefault="00EA2F34" w:rsidP="00BE28D4">
            <w:pPr>
              <w:pStyle w:val="tabletext11"/>
              <w:jc w:val="center"/>
              <w:rPr>
                <w:ins w:id="208" w:author="Author"/>
              </w:rPr>
            </w:pPr>
            <w:ins w:id="209" w:author="Author">
              <w:r w:rsidRPr="004F2F1D">
                <w:t>1.13</w:t>
              </w:r>
            </w:ins>
          </w:p>
        </w:tc>
      </w:tr>
      <w:tr w:rsidR="00EA2F34" w:rsidRPr="004F2F1D" w14:paraId="43A6DE6A" w14:textId="77777777" w:rsidTr="00A1082D">
        <w:trPr>
          <w:cantSplit/>
          <w:trHeight w:val="190"/>
          <w:ins w:id="210" w:author="Author"/>
        </w:trPr>
        <w:tc>
          <w:tcPr>
            <w:tcW w:w="200" w:type="dxa"/>
            <w:tcBorders>
              <w:right w:val="single" w:sz="6" w:space="0" w:color="auto"/>
            </w:tcBorders>
            <w:shd w:val="clear" w:color="auto" w:fill="auto"/>
          </w:tcPr>
          <w:p w14:paraId="5DABF4DB" w14:textId="77777777" w:rsidR="00EA2F34" w:rsidRPr="004F2F1D" w:rsidRDefault="00EA2F34" w:rsidP="00BE28D4">
            <w:pPr>
              <w:pStyle w:val="tabletext11"/>
              <w:rPr>
                <w:ins w:id="21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8DD5E16" w14:textId="77777777" w:rsidR="00EA2F34" w:rsidRPr="004F2F1D" w:rsidRDefault="00EA2F34" w:rsidP="00BE28D4">
            <w:pPr>
              <w:pStyle w:val="tabletext11"/>
              <w:jc w:val="center"/>
              <w:rPr>
                <w:ins w:id="212" w:author="Author"/>
              </w:rPr>
            </w:pPr>
            <w:ins w:id="213" w:author="Author">
              <w:r w:rsidRPr="004F2F1D">
                <w:t>15 to 19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6F3461" w14:textId="77777777" w:rsidR="00EA2F34" w:rsidRPr="004F2F1D" w:rsidRDefault="00EA2F34" w:rsidP="00BE28D4">
            <w:pPr>
              <w:pStyle w:val="tabletext11"/>
              <w:jc w:val="center"/>
              <w:rPr>
                <w:ins w:id="214" w:author="Author"/>
              </w:rPr>
            </w:pPr>
            <w:ins w:id="215" w:author="Author">
              <w:r w:rsidRPr="004F2F1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94487" w14:textId="77777777" w:rsidR="00EA2F34" w:rsidRPr="004F2F1D" w:rsidRDefault="00EA2F34" w:rsidP="00BE28D4">
            <w:pPr>
              <w:pStyle w:val="tabletext11"/>
              <w:jc w:val="center"/>
              <w:rPr>
                <w:ins w:id="216" w:author="Author"/>
              </w:rPr>
            </w:pPr>
            <w:ins w:id="217"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06E056" w14:textId="77777777" w:rsidR="00EA2F34" w:rsidRPr="004F2F1D" w:rsidRDefault="00EA2F34" w:rsidP="00BE28D4">
            <w:pPr>
              <w:pStyle w:val="tabletext11"/>
              <w:jc w:val="center"/>
              <w:rPr>
                <w:ins w:id="218" w:author="Author"/>
              </w:rPr>
            </w:pPr>
            <w:ins w:id="219" w:author="Author">
              <w:r w:rsidRPr="004F2F1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D90F4B" w14:textId="77777777" w:rsidR="00EA2F34" w:rsidRPr="004F2F1D" w:rsidRDefault="00EA2F34" w:rsidP="00BE28D4">
            <w:pPr>
              <w:pStyle w:val="tabletext11"/>
              <w:jc w:val="center"/>
              <w:rPr>
                <w:ins w:id="220" w:author="Author"/>
              </w:rPr>
            </w:pPr>
            <w:ins w:id="221"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2C981A" w14:textId="77777777" w:rsidR="00EA2F34" w:rsidRPr="004F2F1D" w:rsidRDefault="00EA2F34" w:rsidP="00BE28D4">
            <w:pPr>
              <w:pStyle w:val="tabletext11"/>
              <w:jc w:val="center"/>
              <w:rPr>
                <w:ins w:id="222" w:author="Author"/>
              </w:rPr>
            </w:pPr>
            <w:ins w:id="223" w:author="Author">
              <w:r w:rsidRPr="004F2F1D">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D3C77B" w14:textId="77777777" w:rsidR="00EA2F34" w:rsidRPr="004F2F1D" w:rsidRDefault="00EA2F34" w:rsidP="00BE28D4">
            <w:pPr>
              <w:pStyle w:val="tabletext11"/>
              <w:jc w:val="center"/>
              <w:rPr>
                <w:ins w:id="224" w:author="Author"/>
              </w:rPr>
            </w:pPr>
            <w:ins w:id="225" w:author="Author">
              <w:r w:rsidRPr="004F2F1D">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988FB5" w14:textId="77777777" w:rsidR="00EA2F34" w:rsidRPr="004F2F1D" w:rsidRDefault="00EA2F34" w:rsidP="00BE28D4">
            <w:pPr>
              <w:pStyle w:val="tabletext11"/>
              <w:jc w:val="center"/>
              <w:rPr>
                <w:ins w:id="226" w:author="Author"/>
              </w:rPr>
            </w:pPr>
            <w:ins w:id="227" w:author="Author">
              <w:r w:rsidRPr="004F2F1D">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CDB3F2" w14:textId="77777777" w:rsidR="00EA2F34" w:rsidRPr="004F2F1D" w:rsidRDefault="00EA2F34" w:rsidP="00BE28D4">
            <w:pPr>
              <w:pStyle w:val="tabletext11"/>
              <w:jc w:val="center"/>
              <w:rPr>
                <w:ins w:id="228" w:author="Author"/>
              </w:rPr>
            </w:pPr>
            <w:ins w:id="229" w:author="Author">
              <w:r w:rsidRPr="004F2F1D">
                <w:t>1.09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D36AA" w14:textId="77777777" w:rsidR="00EA2F34" w:rsidRPr="004F2F1D" w:rsidRDefault="00EA2F34" w:rsidP="00BE28D4">
            <w:pPr>
              <w:pStyle w:val="tabletext11"/>
              <w:jc w:val="center"/>
              <w:rPr>
                <w:ins w:id="230" w:author="Author"/>
              </w:rPr>
            </w:pPr>
            <w:ins w:id="231" w:author="Author">
              <w:r w:rsidRPr="004F2F1D">
                <w:t>1.16</w:t>
              </w:r>
            </w:ins>
          </w:p>
        </w:tc>
      </w:tr>
      <w:tr w:rsidR="00EA2F34" w:rsidRPr="004F2F1D" w14:paraId="14F35368" w14:textId="77777777" w:rsidTr="00A1082D">
        <w:trPr>
          <w:cantSplit/>
          <w:trHeight w:val="190"/>
          <w:ins w:id="232" w:author="Author"/>
        </w:trPr>
        <w:tc>
          <w:tcPr>
            <w:tcW w:w="200" w:type="dxa"/>
            <w:tcBorders>
              <w:right w:val="single" w:sz="6" w:space="0" w:color="auto"/>
            </w:tcBorders>
            <w:shd w:val="clear" w:color="auto" w:fill="auto"/>
          </w:tcPr>
          <w:p w14:paraId="73AF6D5C" w14:textId="77777777" w:rsidR="00EA2F34" w:rsidRPr="004F2F1D" w:rsidRDefault="00EA2F34" w:rsidP="00BE28D4">
            <w:pPr>
              <w:pStyle w:val="tabletext11"/>
              <w:rPr>
                <w:ins w:id="23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C034EFF" w14:textId="77777777" w:rsidR="00EA2F34" w:rsidRPr="004F2F1D" w:rsidRDefault="00EA2F34" w:rsidP="00BE28D4">
            <w:pPr>
              <w:pStyle w:val="tabletext11"/>
              <w:jc w:val="center"/>
              <w:rPr>
                <w:ins w:id="234" w:author="Author"/>
              </w:rPr>
            </w:pPr>
            <w:ins w:id="235" w:author="Author">
              <w:r w:rsidRPr="004F2F1D">
                <w:t>20 to 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FA47C2" w14:textId="77777777" w:rsidR="00EA2F34" w:rsidRPr="004F2F1D" w:rsidRDefault="00EA2F34" w:rsidP="00BE28D4">
            <w:pPr>
              <w:pStyle w:val="tabletext11"/>
              <w:jc w:val="center"/>
              <w:rPr>
                <w:ins w:id="236" w:author="Author"/>
              </w:rPr>
            </w:pPr>
            <w:ins w:id="237" w:author="Author">
              <w:r w:rsidRPr="004F2F1D">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9F9D04" w14:textId="77777777" w:rsidR="00EA2F34" w:rsidRPr="004F2F1D" w:rsidRDefault="00EA2F34" w:rsidP="00BE28D4">
            <w:pPr>
              <w:pStyle w:val="tabletext11"/>
              <w:jc w:val="center"/>
              <w:rPr>
                <w:ins w:id="238" w:author="Author"/>
              </w:rPr>
            </w:pPr>
            <w:ins w:id="239"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577D7E" w14:textId="77777777" w:rsidR="00EA2F34" w:rsidRPr="004F2F1D" w:rsidRDefault="00EA2F34" w:rsidP="00BE28D4">
            <w:pPr>
              <w:pStyle w:val="tabletext11"/>
              <w:jc w:val="center"/>
              <w:rPr>
                <w:ins w:id="240" w:author="Author"/>
              </w:rPr>
            </w:pPr>
            <w:ins w:id="241" w:author="Author">
              <w:r w:rsidRPr="004F2F1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7618D9" w14:textId="77777777" w:rsidR="00EA2F34" w:rsidRPr="004F2F1D" w:rsidRDefault="00EA2F34" w:rsidP="00BE28D4">
            <w:pPr>
              <w:pStyle w:val="tabletext11"/>
              <w:jc w:val="center"/>
              <w:rPr>
                <w:ins w:id="242" w:author="Author"/>
              </w:rPr>
            </w:pPr>
            <w:ins w:id="243"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A42103" w14:textId="77777777" w:rsidR="00EA2F34" w:rsidRPr="004F2F1D" w:rsidRDefault="00EA2F34" w:rsidP="00BE28D4">
            <w:pPr>
              <w:pStyle w:val="tabletext11"/>
              <w:jc w:val="center"/>
              <w:rPr>
                <w:ins w:id="244" w:author="Author"/>
              </w:rPr>
            </w:pPr>
            <w:ins w:id="245" w:author="Author">
              <w:r w:rsidRPr="004F2F1D">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93444F" w14:textId="77777777" w:rsidR="00EA2F34" w:rsidRPr="004F2F1D" w:rsidRDefault="00EA2F34" w:rsidP="00BE28D4">
            <w:pPr>
              <w:pStyle w:val="tabletext11"/>
              <w:jc w:val="center"/>
              <w:rPr>
                <w:ins w:id="246" w:author="Author"/>
              </w:rPr>
            </w:pPr>
            <w:ins w:id="247" w:author="Author">
              <w:r w:rsidRPr="004F2F1D">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B06AD6" w14:textId="77777777" w:rsidR="00EA2F34" w:rsidRPr="004F2F1D" w:rsidRDefault="00EA2F34" w:rsidP="00BE28D4">
            <w:pPr>
              <w:pStyle w:val="tabletext11"/>
              <w:jc w:val="center"/>
              <w:rPr>
                <w:ins w:id="248" w:author="Author"/>
              </w:rPr>
            </w:pPr>
            <w:ins w:id="249" w:author="Author">
              <w:r w:rsidRPr="004F2F1D">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F48F0" w14:textId="77777777" w:rsidR="00EA2F34" w:rsidRPr="004F2F1D" w:rsidRDefault="00EA2F34" w:rsidP="00BE28D4">
            <w:pPr>
              <w:pStyle w:val="tabletext11"/>
              <w:jc w:val="center"/>
              <w:rPr>
                <w:ins w:id="250" w:author="Author"/>
              </w:rPr>
            </w:pPr>
            <w:ins w:id="251" w:author="Author">
              <w:r w:rsidRPr="004F2F1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9E1E0A" w14:textId="77777777" w:rsidR="00EA2F34" w:rsidRPr="004F2F1D" w:rsidRDefault="00EA2F34" w:rsidP="00BE28D4">
            <w:pPr>
              <w:pStyle w:val="tabletext11"/>
              <w:jc w:val="center"/>
              <w:rPr>
                <w:ins w:id="252" w:author="Author"/>
              </w:rPr>
            </w:pPr>
            <w:ins w:id="253" w:author="Author">
              <w:r w:rsidRPr="004F2F1D">
                <w:t>1.18</w:t>
              </w:r>
            </w:ins>
          </w:p>
        </w:tc>
      </w:tr>
      <w:tr w:rsidR="00EA2F34" w:rsidRPr="004F2F1D" w14:paraId="0A3670A8" w14:textId="77777777" w:rsidTr="00A1082D">
        <w:trPr>
          <w:cantSplit/>
          <w:trHeight w:val="190"/>
          <w:ins w:id="254" w:author="Author"/>
        </w:trPr>
        <w:tc>
          <w:tcPr>
            <w:tcW w:w="200" w:type="dxa"/>
            <w:tcBorders>
              <w:right w:val="single" w:sz="6" w:space="0" w:color="auto"/>
            </w:tcBorders>
            <w:shd w:val="clear" w:color="auto" w:fill="auto"/>
          </w:tcPr>
          <w:p w14:paraId="55D3743A" w14:textId="77777777" w:rsidR="00EA2F34" w:rsidRPr="004F2F1D" w:rsidRDefault="00EA2F34" w:rsidP="00BE28D4">
            <w:pPr>
              <w:pStyle w:val="tabletext11"/>
              <w:rPr>
                <w:ins w:id="25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C1EBECC" w14:textId="77777777" w:rsidR="00EA2F34" w:rsidRPr="004F2F1D" w:rsidRDefault="00EA2F34" w:rsidP="00BE28D4">
            <w:pPr>
              <w:pStyle w:val="tabletext11"/>
              <w:jc w:val="center"/>
              <w:rPr>
                <w:ins w:id="256" w:author="Author"/>
              </w:rPr>
            </w:pPr>
            <w:ins w:id="257" w:author="Author">
              <w:r w:rsidRPr="004F2F1D">
                <w:t>30 to 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A56E7" w14:textId="77777777" w:rsidR="00EA2F34" w:rsidRPr="004F2F1D" w:rsidRDefault="00EA2F34" w:rsidP="00BE28D4">
            <w:pPr>
              <w:pStyle w:val="tabletext11"/>
              <w:jc w:val="center"/>
              <w:rPr>
                <w:ins w:id="258" w:author="Author"/>
              </w:rPr>
            </w:pPr>
            <w:ins w:id="259" w:author="Author">
              <w:r w:rsidRPr="004F2F1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497A4" w14:textId="77777777" w:rsidR="00EA2F34" w:rsidRPr="004F2F1D" w:rsidRDefault="00EA2F34" w:rsidP="00BE28D4">
            <w:pPr>
              <w:pStyle w:val="tabletext11"/>
              <w:jc w:val="center"/>
              <w:rPr>
                <w:ins w:id="260" w:author="Author"/>
              </w:rPr>
            </w:pPr>
            <w:ins w:id="261" w:author="Author">
              <w:r w:rsidRPr="004F2F1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AA1922" w14:textId="77777777" w:rsidR="00EA2F34" w:rsidRPr="004F2F1D" w:rsidRDefault="00EA2F34" w:rsidP="00BE28D4">
            <w:pPr>
              <w:pStyle w:val="tabletext11"/>
              <w:jc w:val="center"/>
              <w:rPr>
                <w:ins w:id="262" w:author="Author"/>
              </w:rPr>
            </w:pPr>
            <w:ins w:id="263" w:author="Author">
              <w:r w:rsidRPr="004F2F1D">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33427" w14:textId="77777777" w:rsidR="00EA2F34" w:rsidRPr="004F2F1D" w:rsidRDefault="00EA2F34" w:rsidP="00BE28D4">
            <w:pPr>
              <w:pStyle w:val="tabletext11"/>
              <w:jc w:val="center"/>
              <w:rPr>
                <w:ins w:id="264" w:author="Author"/>
              </w:rPr>
            </w:pPr>
            <w:ins w:id="265" w:author="Author">
              <w:r w:rsidRPr="004F2F1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47557" w14:textId="77777777" w:rsidR="00EA2F34" w:rsidRPr="004F2F1D" w:rsidRDefault="00EA2F34" w:rsidP="00BE28D4">
            <w:pPr>
              <w:pStyle w:val="tabletext11"/>
              <w:jc w:val="center"/>
              <w:rPr>
                <w:ins w:id="266" w:author="Author"/>
              </w:rPr>
            </w:pPr>
            <w:ins w:id="267" w:author="Author">
              <w:r w:rsidRPr="004F2F1D">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5654C8" w14:textId="77777777" w:rsidR="00EA2F34" w:rsidRPr="004F2F1D" w:rsidRDefault="00EA2F34" w:rsidP="00BE28D4">
            <w:pPr>
              <w:pStyle w:val="tabletext11"/>
              <w:jc w:val="center"/>
              <w:rPr>
                <w:ins w:id="268" w:author="Author"/>
              </w:rPr>
            </w:pPr>
            <w:ins w:id="269" w:author="Author">
              <w:r w:rsidRPr="004F2F1D">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F761E" w14:textId="77777777" w:rsidR="00EA2F34" w:rsidRPr="004F2F1D" w:rsidRDefault="00EA2F34" w:rsidP="00BE28D4">
            <w:pPr>
              <w:pStyle w:val="tabletext11"/>
              <w:jc w:val="center"/>
              <w:rPr>
                <w:ins w:id="270" w:author="Author"/>
              </w:rPr>
            </w:pPr>
            <w:ins w:id="271" w:author="Author">
              <w:r w:rsidRPr="004F2F1D">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63213C" w14:textId="77777777" w:rsidR="00EA2F34" w:rsidRPr="004F2F1D" w:rsidRDefault="00EA2F34" w:rsidP="00BE28D4">
            <w:pPr>
              <w:pStyle w:val="tabletext11"/>
              <w:jc w:val="center"/>
              <w:rPr>
                <w:ins w:id="272" w:author="Author"/>
              </w:rPr>
            </w:pPr>
            <w:ins w:id="273" w:author="Author">
              <w:r w:rsidRPr="004F2F1D">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FEC774" w14:textId="77777777" w:rsidR="00EA2F34" w:rsidRPr="004F2F1D" w:rsidRDefault="00EA2F34" w:rsidP="00BE28D4">
            <w:pPr>
              <w:pStyle w:val="tabletext11"/>
              <w:jc w:val="center"/>
              <w:rPr>
                <w:ins w:id="274" w:author="Author"/>
              </w:rPr>
            </w:pPr>
            <w:ins w:id="275" w:author="Author">
              <w:r w:rsidRPr="004F2F1D">
                <w:t>1.16</w:t>
              </w:r>
            </w:ins>
          </w:p>
        </w:tc>
      </w:tr>
      <w:tr w:rsidR="00EA2F34" w:rsidRPr="004F2F1D" w14:paraId="1D6AE59F" w14:textId="77777777" w:rsidTr="00A1082D">
        <w:trPr>
          <w:cantSplit/>
          <w:trHeight w:val="190"/>
          <w:ins w:id="276" w:author="Author"/>
        </w:trPr>
        <w:tc>
          <w:tcPr>
            <w:tcW w:w="200" w:type="dxa"/>
            <w:tcBorders>
              <w:right w:val="single" w:sz="6" w:space="0" w:color="auto"/>
            </w:tcBorders>
            <w:shd w:val="clear" w:color="auto" w:fill="auto"/>
          </w:tcPr>
          <w:p w14:paraId="658C8364" w14:textId="77777777" w:rsidR="00EA2F34" w:rsidRPr="004F2F1D" w:rsidRDefault="00EA2F34" w:rsidP="00BE28D4">
            <w:pPr>
              <w:pStyle w:val="tabletext11"/>
              <w:rPr>
                <w:ins w:id="27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A999387" w14:textId="77777777" w:rsidR="00EA2F34" w:rsidRPr="004F2F1D" w:rsidRDefault="00EA2F34" w:rsidP="00BE28D4">
            <w:pPr>
              <w:pStyle w:val="tabletext11"/>
              <w:jc w:val="center"/>
              <w:rPr>
                <w:ins w:id="278" w:author="Author"/>
              </w:rPr>
            </w:pPr>
            <w:ins w:id="279" w:author="Author">
              <w:r w:rsidRPr="004F2F1D">
                <w:t>40 to 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D9A14" w14:textId="77777777" w:rsidR="00EA2F34" w:rsidRPr="004F2F1D" w:rsidRDefault="00EA2F34" w:rsidP="00BE28D4">
            <w:pPr>
              <w:pStyle w:val="tabletext11"/>
              <w:jc w:val="center"/>
              <w:rPr>
                <w:ins w:id="280" w:author="Author"/>
              </w:rPr>
            </w:pPr>
            <w:ins w:id="281" w:author="Author">
              <w:r w:rsidRPr="004F2F1D">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CCCAA8" w14:textId="77777777" w:rsidR="00EA2F34" w:rsidRPr="004F2F1D" w:rsidRDefault="00EA2F34" w:rsidP="00BE28D4">
            <w:pPr>
              <w:pStyle w:val="tabletext11"/>
              <w:jc w:val="center"/>
              <w:rPr>
                <w:ins w:id="282" w:author="Author"/>
              </w:rPr>
            </w:pPr>
            <w:ins w:id="283" w:author="Author">
              <w:r w:rsidRPr="004F2F1D">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875D42" w14:textId="77777777" w:rsidR="00EA2F34" w:rsidRPr="004F2F1D" w:rsidRDefault="00EA2F34" w:rsidP="00BE28D4">
            <w:pPr>
              <w:pStyle w:val="tabletext11"/>
              <w:jc w:val="center"/>
              <w:rPr>
                <w:ins w:id="284" w:author="Author"/>
              </w:rPr>
            </w:pPr>
            <w:ins w:id="285" w:author="Author">
              <w:r w:rsidRPr="004F2F1D">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1178BA" w14:textId="77777777" w:rsidR="00EA2F34" w:rsidRPr="004F2F1D" w:rsidRDefault="00EA2F34" w:rsidP="00BE28D4">
            <w:pPr>
              <w:pStyle w:val="tabletext11"/>
              <w:jc w:val="center"/>
              <w:rPr>
                <w:ins w:id="286" w:author="Author"/>
              </w:rPr>
            </w:pPr>
            <w:ins w:id="287" w:author="Author">
              <w:r w:rsidRPr="004F2F1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169E9" w14:textId="77777777" w:rsidR="00EA2F34" w:rsidRPr="004F2F1D" w:rsidRDefault="00EA2F34" w:rsidP="00BE28D4">
            <w:pPr>
              <w:pStyle w:val="tabletext11"/>
              <w:jc w:val="center"/>
              <w:rPr>
                <w:ins w:id="288" w:author="Author"/>
              </w:rPr>
            </w:pPr>
            <w:ins w:id="289"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58F087" w14:textId="77777777" w:rsidR="00EA2F34" w:rsidRPr="004F2F1D" w:rsidRDefault="00EA2F34" w:rsidP="00BE28D4">
            <w:pPr>
              <w:pStyle w:val="tabletext11"/>
              <w:jc w:val="center"/>
              <w:rPr>
                <w:ins w:id="290" w:author="Author"/>
              </w:rPr>
            </w:pPr>
            <w:ins w:id="291" w:author="Author">
              <w:r w:rsidRPr="004F2F1D">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03F90" w14:textId="77777777" w:rsidR="00EA2F34" w:rsidRPr="004F2F1D" w:rsidRDefault="00EA2F34" w:rsidP="00BE28D4">
            <w:pPr>
              <w:pStyle w:val="tabletext11"/>
              <w:jc w:val="center"/>
              <w:rPr>
                <w:ins w:id="292" w:author="Author"/>
              </w:rPr>
            </w:pPr>
            <w:ins w:id="293" w:author="Author">
              <w:r w:rsidRPr="004F2F1D">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634CF5" w14:textId="77777777" w:rsidR="00EA2F34" w:rsidRPr="004F2F1D" w:rsidRDefault="00EA2F34" w:rsidP="00BE28D4">
            <w:pPr>
              <w:pStyle w:val="tabletext11"/>
              <w:jc w:val="center"/>
              <w:rPr>
                <w:ins w:id="294" w:author="Author"/>
              </w:rPr>
            </w:pPr>
            <w:ins w:id="295" w:author="Author">
              <w:r w:rsidRPr="004F2F1D">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8C1E15" w14:textId="77777777" w:rsidR="00EA2F34" w:rsidRPr="004F2F1D" w:rsidRDefault="00EA2F34" w:rsidP="00BE28D4">
            <w:pPr>
              <w:pStyle w:val="tabletext11"/>
              <w:jc w:val="center"/>
              <w:rPr>
                <w:ins w:id="296" w:author="Author"/>
              </w:rPr>
            </w:pPr>
            <w:ins w:id="297" w:author="Author">
              <w:r w:rsidRPr="004F2F1D">
                <w:t>1.16</w:t>
              </w:r>
            </w:ins>
          </w:p>
        </w:tc>
      </w:tr>
      <w:tr w:rsidR="00EA2F34" w:rsidRPr="004F2F1D" w14:paraId="2982C078" w14:textId="77777777" w:rsidTr="00A1082D">
        <w:trPr>
          <w:cantSplit/>
          <w:trHeight w:val="190"/>
          <w:ins w:id="298" w:author="Author"/>
        </w:trPr>
        <w:tc>
          <w:tcPr>
            <w:tcW w:w="200" w:type="dxa"/>
            <w:tcBorders>
              <w:right w:val="single" w:sz="6" w:space="0" w:color="auto"/>
            </w:tcBorders>
            <w:shd w:val="clear" w:color="auto" w:fill="auto"/>
          </w:tcPr>
          <w:p w14:paraId="28F7BE02" w14:textId="77777777" w:rsidR="00EA2F34" w:rsidRPr="004F2F1D" w:rsidRDefault="00EA2F34" w:rsidP="00BE28D4">
            <w:pPr>
              <w:pStyle w:val="tabletext11"/>
              <w:rPr>
                <w:ins w:id="29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34123E0" w14:textId="77777777" w:rsidR="00EA2F34" w:rsidRPr="004F2F1D" w:rsidRDefault="00EA2F34" w:rsidP="00BE28D4">
            <w:pPr>
              <w:pStyle w:val="tabletext11"/>
              <w:jc w:val="center"/>
              <w:rPr>
                <w:ins w:id="300" w:author="Author"/>
              </w:rPr>
            </w:pPr>
            <w:ins w:id="301" w:author="Author">
              <w:r w:rsidRPr="004F2F1D">
                <w:t>50 to 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0A175A" w14:textId="77777777" w:rsidR="00EA2F34" w:rsidRPr="004F2F1D" w:rsidRDefault="00EA2F34" w:rsidP="00BE28D4">
            <w:pPr>
              <w:pStyle w:val="tabletext11"/>
              <w:jc w:val="center"/>
              <w:rPr>
                <w:ins w:id="302" w:author="Author"/>
              </w:rPr>
            </w:pPr>
            <w:ins w:id="303" w:author="Author">
              <w:r w:rsidRPr="004F2F1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2E9C67" w14:textId="77777777" w:rsidR="00EA2F34" w:rsidRPr="004F2F1D" w:rsidRDefault="00EA2F34" w:rsidP="00BE28D4">
            <w:pPr>
              <w:pStyle w:val="tabletext11"/>
              <w:jc w:val="center"/>
              <w:rPr>
                <w:ins w:id="304" w:author="Author"/>
              </w:rPr>
            </w:pPr>
            <w:ins w:id="305" w:author="Author">
              <w:r w:rsidRPr="004F2F1D">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330AEA" w14:textId="77777777" w:rsidR="00EA2F34" w:rsidRPr="004F2F1D" w:rsidRDefault="00EA2F34" w:rsidP="00BE28D4">
            <w:pPr>
              <w:pStyle w:val="tabletext11"/>
              <w:jc w:val="center"/>
              <w:rPr>
                <w:ins w:id="306" w:author="Author"/>
              </w:rPr>
            </w:pPr>
            <w:ins w:id="307" w:author="Author">
              <w:r w:rsidRPr="004F2F1D">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367146" w14:textId="77777777" w:rsidR="00EA2F34" w:rsidRPr="004F2F1D" w:rsidRDefault="00EA2F34" w:rsidP="00BE28D4">
            <w:pPr>
              <w:pStyle w:val="tabletext11"/>
              <w:jc w:val="center"/>
              <w:rPr>
                <w:ins w:id="308" w:author="Author"/>
              </w:rPr>
            </w:pPr>
            <w:ins w:id="309" w:author="Author">
              <w:r w:rsidRPr="004F2F1D">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46218" w14:textId="77777777" w:rsidR="00EA2F34" w:rsidRPr="004F2F1D" w:rsidRDefault="00EA2F34" w:rsidP="00BE28D4">
            <w:pPr>
              <w:pStyle w:val="tabletext11"/>
              <w:jc w:val="center"/>
              <w:rPr>
                <w:ins w:id="310" w:author="Author"/>
              </w:rPr>
            </w:pPr>
            <w:ins w:id="311"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54207E" w14:textId="77777777" w:rsidR="00EA2F34" w:rsidRPr="004F2F1D" w:rsidRDefault="00EA2F34" w:rsidP="00BE28D4">
            <w:pPr>
              <w:pStyle w:val="tabletext11"/>
              <w:jc w:val="center"/>
              <w:rPr>
                <w:ins w:id="312" w:author="Author"/>
              </w:rPr>
            </w:pPr>
            <w:ins w:id="313" w:author="Author">
              <w:r w:rsidRPr="004F2F1D">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F3938" w14:textId="77777777" w:rsidR="00EA2F34" w:rsidRPr="004F2F1D" w:rsidRDefault="00EA2F34" w:rsidP="00BE28D4">
            <w:pPr>
              <w:pStyle w:val="tabletext11"/>
              <w:jc w:val="center"/>
              <w:rPr>
                <w:ins w:id="314" w:author="Author"/>
              </w:rPr>
            </w:pPr>
            <w:ins w:id="315" w:author="Author">
              <w:r w:rsidRPr="004F2F1D">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F30311" w14:textId="77777777" w:rsidR="00EA2F34" w:rsidRPr="004F2F1D" w:rsidRDefault="00EA2F34" w:rsidP="00BE28D4">
            <w:pPr>
              <w:pStyle w:val="tabletext11"/>
              <w:jc w:val="center"/>
              <w:rPr>
                <w:ins w:id="316" w:author="Author"/>
              </w:rPr>
            </w:pPr>
            <w:ins w:id="317" w:author="Author">
              <w:r w:rsidRPr="004F2F1D">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C98868" w14:textId="77777777" w:rsidR="00EA2F34" w:rsidRPr="004F2F1D" w:rsidRDefault="00EA2F34" w:rsidP="00BE28D4">
            <w:pPr>
              <w:pStyle w:val="tabletext11"/>
              <w:jc w:val="center"/>
              <w:rPr>
                <w:ins w:id="318" w:author="Author"/>
              </w:rPr>
            </w:pPr>
            <w:ins w:id="319" w:author="Author">
              <w:r w:rsidRPr="004F2F1D">
                <w:t>1.15</w:t>
              </w:r>
            </w:ins>
          </w:p>
        </w:tc>
      </w:tr>
      <w:tr w:rsidR="00EA2F34" w:rsidRPr="004F2F1D" w14:paraId="5A3BF443" w14:textId="77777777" w:rsidTr="00A1082D">
        <w:trPr>
          <w:cantSplit/>
          <w:trHeight w:val="190"/>
          <w:ins w:id="320" w:author="Author"/>
        </w:trPr>
        <w:tc>
          <w:tcPr>
            <w:tcW w:w="200" w:type="dxa"/>
            <w:tcBorders>
              <w:right w:val="single" w:sz="6" w:space="0" w:color="auto"/>
            </w:tcBorders>
            <w:shd w:val="clear" w:color="auto" w:fill="auto"/>
          </w:tcPr>
          <w:p w14:paraId="181E8866" w14:textId="77777777" w:rsidR="00EA2F34" w:rsidRPr="004F2F1D" w:rsidRDefault="00EA2F34" w:rsidP="00BE28D4">
            <w:pPr>
              <w:pStyle w:val="tabletext11"/>
              <w:rPr>
                <w:ins w:id="32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6636B7F" w14:textId="77777777" w:rsidR="00EA2F34" w:rsidRPr="004F2F1D" w:rsidRDefault="00EA2F34" w:rsidP="00BE28D4">
            <w:pPr>
              <w:pStyle w:val="tabletext11"/>
              <w:jc w:val="center"/>
              <w:rPr>
                <w:ins w:id="322" w:author="Author"/>
              </w:rPr>
            </w:pPr>
            <w:ins w:id="323" w:author="Author">
              <w:r w:rsidRPr="004F2F1D">
                <w:t>60 to 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FDB0E" w14:textId="77777777" w:rsidR="00EA2F34" w:rsidRPr="004F2F1D" w:rsidRDefault="00EA2F34" w:rsidP="00BE28D4">
            <w:pPr>
              <w:pStyle w:val="tabletext11"/>
              <w:jc w:val="center"/>
              <w:rPr>
                <w:ins w:id="324" w:author="Author"/>
              </w:rPr>
            </w:pPr>
            <w:ins w:id="325" w:author="Author">
              <w:r w:rsidRPr="004F2F1D">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235B7C" w14:textId="77777777" w:rsidR="00EA2F34" w:rsidRPr="004F2F1D" w:rsidRDefault="00EA2F34" w:rsidP="00BE28D4">
            <w:pPr>
              <w:pStyle w:val="tabletext11"/>
              <w:jc w:val="center"/>
              <w:rPr>
                <w:ins w:id="326" w:author="Author"/>
              </w:rPr>
            </w:pPr>
            <w:ins w:id="327" w:author="Author">
              <w:r w:rsidRPr="004F2F1D">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79951D" w14:textId="77777777" w:rsidR="00EA2F34" w:rsidRPr="004F2F1D" w:rsidRDefault="00EA2F34" w:rsidP="00BE28D4">
            <w:pPr>
              <w:pStyle w:val="tabletext11"/>
              <w:jc w:val="center"/>
              <w:rPr>
                <w:ins w:id="328" w:author="Author"/>
              </w:rPr>
            </w:pPr>
            <w:ins w:id="329" w:author="Author">
              <w:r w:rsidRPr="004F2F1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5A570C" w14:textId="77777777" w:rsidR="00EA2F34" w:rsidRPr="004F2F1D" w:rsidRDefault="00EA2F34" w:rsidP="00BE28D4">
            <w:pPr>
              <w:pStyle w:val="tabletext11"/>
              <w:jc w:val="center"/>
              <w:rPr>
                <w:ins w:id="330" w:author="Author"/>
              </w:rPr>
            </w:pPr>
            <w:ins w:id="331" w:author="Author">
              <w:r w:rsidRPr="004F2F1D">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A3536" w14:textId="77777777" w:rsidR="00EA2F34" w:rsidRPr="004F2F1D" w:rsidRDefault="00EA2F34" w:rsidP="00BE28D4">
            <w:pPr>
              <w:pStyle w:val="tabletext11"/>
              <w:jc w:val="center"/>
              <w:rPr>
                <w:ins w:id="332" w:author="Author"/>
              </w:rPr>
            </w:pPr>
            <w:ins w:id="333"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6827E4" w14:textId="77777777" w:rsidR="00EA2F34" w:rsidRPr="004F2F1D" w:rsidRDefault="00EA2F34" w:rsidP="00BE28D4">
            <w:pPr>
              <w:pStyle w:val="tabletext11"/>
              <w:jc w:val="center"/>
              <w:rPr>
                <w:ins w:id="334" w:author="Author"/>
              </w:rPr>
            </w:pPr>
            <w:ins w:id="335" w:author="Author">
              <w:r w:rsidRPr="004F2F1D">
                <w:t xml:space="preserve">0.92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F3669" w14:textId="77777777" w:rsidR="00EA2F34" w:rsidRPr="004F2F1D" w:rsidRDefault="00EA2F34" w:rsidP="00BE28D4">
            <w:pPr>
              <w:pStyle w:val="tabletext11"/>
              <w:jc w:val="center"/>
              <w:rPr>
                <w:ins w:id="336" w:author="Author"/>
              </w:rPr>
            </w:pPr>
            <w:ins w:id="337"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673927" w14:textId="77777777" w:rsidR="00EA2F34" w:rsidRPr="004F2F1D" w:rsidRDefault="00EA2F34" w:rsidP="00BE28D4">
            <w:pPr>
              <w:pStyle w:val="tabletext11"/>
              <w:jc w:val="center"/>
              <w:rPr>
                <w:ins w:id="338" w:author="Author"/>
              </w:rPr>
            </w:pPr>
            <w:ins w:id="339" w:author="Author">
              <w:r w:rsidRPr="004F2F1D">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08734C" w14:textId="77777777" w:rsidR="00EA2F34" w:rsidRPr="004F2F1D" w:rsidRDefault="00EA2F34" w:rsidP="00BE28D4">
            <w:pPr>
              <w:pStyle w:val="tabletext11"/>
              <w:jc w:val="center"/>
              <w:rPr>
                <w:ins w:id="340" w:author="Author"/>
              </w:rPr>
            </w:pPr>
            <w:ins w:id="341" w:author="Author">
              <w:r w:rsidRPr="004F2F1D">
                <w:t>1.14</w:t>
              </w:r>
            </w:ins>
          </w:p>
        </w:tc>
      </w:tr>
      <w:tr w:rsidR="00EA2F34" w:rsidRPr="004F2F1D" w14:paraId="0040B0CA" w14:textId="77777777" w:rsidTr="00A1082D">
        <w:trPr>
          <w:cantSplit/>
          <w:trHeight w:val="190"/>
          <w:ins w:id="342" w:author="Author"/>
        </w:trPr>
        <w:tc>
          <w:tcPr>
            <w:tcW w:w="200" w:type="dxa"/>
            <w:tcBorders>
              <w:right w:val="single" w:sz="6" w:space="0" w:color="auto"/>
            </w:tcBorders>
            <w:shd w:val="clear" w:color="auto" w:fill="auto"/>
          </w:tcPr>
          <w:p w14:paraId="49169D62" w14:textId="77777777" w:rsidR="00EA2F34" w:rsidRPr="004F2F1D" w:rsidRDefault="00EA2F34" w:rsidP="00BE28D4">
            <w:pPr>
              <w:pStyle w:val="tabletext11"/>
              <w:rPr>
                <w:ins w:id="34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3A099CA" w14:textId="77777777" w:rsidR="00EA2F34" w:rsidRPr="004F2F1D" w:rsidRDefault="00EA2F34" w:rsidP="00BE28D4">
            <w:pPr>
              <w:pStyle w:val="tabletext11"/>
              <w:jc w:val="center"/>
              <w:rPr>
                <w:ins w:id="344" w:author="Author"/>
              </w:rPr>
            </w:pPr>
            <w:ins w:id="345" w:author="Author">
              <w:r w:rsidRPr="004F2F1D">
                <w:t>70 to 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387E0C" w14:textId="77777777" w:rsidR="00EA2F34" w:rsidRPr="004F2F1D" w:rsidRDefault="00EA2F34" w:rsidP="00BE28D4">
            <w:pPr>
              <w:pStyle w:val="tabletext11"/>
              <w:jc w:val="center"/>
              <w:rPr>
                <w:ins w:id="346" w:author="Author"/>
              </w:rPr>
            </w:pPr>
            <w:ins w:id="347" w:author="Author">
              <w:r w:rsidRPr="004F2F1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487DE1" w14:textId="77777777" w:rsidR="00EA2F34" w:rsidRPr="004F2F1D" w:rsidRDefault="00EA2F34" w:rsidP="00BE28D4">
            <w:pPr>
              <w:pStyle w:val="tabletext11"/>
              <w:jc w:val="center"/>
              <w:rPr>
                <w:ins w:id="348" w:author="Author"/>
              </w:rPr>
            </w:pPr>
            <w:ins w:id="349" w:author="Author">
              <w:r w:rsidRPr="004F2F1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213AE" w14:textId="77777777" w:rsidR="00EA2F34" w:rsidRPr="004F2F1D" w:rsidRDefault="00EA2F34" w:rsidP="00BE28D4">
            <w:pPr>
              <w:pStyle w:val="tabletext11"/>
              <w:jc w:val="center"/>
              <w:rPr>
                <w:ins w:id="350" w:author="Author"/>
              </w:rPr>
            </w:pPr>
            <w:ins w:id="351" w:author="Author">
              <w:r w:rsidRPr="004F2F1D">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89C61D" w14:textId="77777777" w:rsidR="00EA2F34" w:rsidRPr="004F2F1D" w:rsidRDefault="00EA2F34" w:rsidP="00BE28D4">
            <w:pPr>
              <w:pStyle w:val="tabletext11"/>
              <w:jc w:val="center"/>
              <w:rPr>
                <w:ins w:id="352" w:author="Author"/>
              </w:rPr>
            </w:pPr>
            <w:ins w:id="353" w:author="Author">
              <w:r w:rsidRPr="004F2F1D">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822074" w14:textId="77777777" w:rsidR="00EA2F34" w:rsidRPr="004F2F1D" w:rsidRDefault="00EA2F34" w:rsidP="00BE28D4">
            <w:pPr>
              <w:pStyle w:val="tabletext11"/>
              <w:jc w:val="center"/>
              <w:rPr>
                <w:ins w:id="354" w:author="Author"/>
              </w:rPr>
            </w:pPr>
            <w:ins w:id="355"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3B46B" w14:textId="77777777" w:rsidR="00EA2F34" w:rsidRPr="004F2F1D" w:rsidRDefault="00EA2F34" w:rsidP="00BE28D4">
            <w:pPr>
              <w:pStyle w:val="tabletext11"/>
              <w:jc w:val="center"/>
              <w:rPr>
                <w:ins w:id="356" w:author="Author"/>
              </w:rPr>
            </w:pPr>
            <w:ins w:id="357" w:author="Author">
              <w:r w:rsidRPr="004F2F1D">
                <w:t xml:space="preserve">0.90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CD4224" w14:textId="77777777" w:rsidR="00EA2F34" w:rsidRPr="004F2F1D" w:rsidRDefault="00EA2F34" w:rsidP="00BE28D4">
            <w:pPr>
              <w:pStyle w:val="tabletext11"/>
              <w:jc w:val="center"/>
              <w:rPr>
                <w:ins w:id="358" w:author="Author"/>
              </w:rPr>
            </w:pPr>
            <w:ins w:id="359"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6F2DAE" w14:textId="77777777" w:rsidR="00EA2F34" w:rsidRPr="004F2F1D" w:rsidRDefault="00EA2F34" w:rsidP="00BE28D4">
            <w:pPr>
              <w:pStyle w:val="tabletext11"/>
              <w:jc w:val="center"/>
              <w:rPr>
                <w:ins w:id="360" w:author="Author"/>
              </w:rPr>
            </w:pPr>
            <w:ins w:id="361" w:author="Author">
              <w:r w:rsidRPr="004F2F1D">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383471" w14:textId="77777777" w:rsidR="00EA2F34" w:rsidRPr="004F2F1D" w:rsidRDefault="00EA2F34" w:rsidP="00BE28D4">
            <w:pPr>
              <w:pStyle w:val="tabletext11"/>
              <w:jc w:val="center"/>
              <w:rPr>
                <w:ins w:id="362" w:author="Author"/>
              </w:rPr>
            </w:pPr>
            <w:ins w:id="363" w:author="Author">
              <w:r w:rsidRPr="004F2F1D">
                <w:t>1.14</w:t>
              </w:r>
            </w:ins>
          </w:p>
        </w:tc>
      </w:tr>
      <w:tr w:rsidR="00EA2F34" w:rsidRPr="004F2F1D" w14:paraId="58C9F39D" w14:textId="77777777" w:rsidTr="00A1082D">
        <w:trPr>
          <w:cantSplit/>
          <w:trHeight w:val="190"/>
          <w:ins w:id="364" w:author="Author"/>
        </w:trPr>
        <w:tc>
          <w:tcPr>
            <w:tcW w:w="200" w:type="dxa"/>
            <w:tcBorders>
              <w:right w:val="single" w:sz="6" w:space="0" w:color="auto"/>
            </w:tcBorders>
            <w:shd w:val="clear" w:color="auto" w:fill="auto"/>
          </w:tcPr>
          <w:p w14:paraId="4CCAF1C6" w14:textId="77777777" w:rsidR="00EA2F34" w:rsidRPr="004F2F1D" w:rsidRDefault="00EA2F34" w:rsidP="00BE28D4">
            <w:pPr>
              <w:pStyle w:val="tabletext11"/>
              <w:rPr>
                <w:ins w:id="36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0AA2235" w14:textId="77777777" w:rsidR="00EA2F34" w:rsidRPr="004F2F1D" w:rsidRDefault="00EA2F34" w:rsidP="00BE28D4">
            <w:pPr>
              <w:pStyle w:val="tabletext11"/>
              <w:jc w:val="center"/>
              <w:rPr>
                <w:ins w:id="366" w:author="Author"/>
              </w:rPr>
            </w:pPr>
            <w:ins w:id="367" w:author="Author">
              <w:r w:rsidRPr="004F2F1D">
                <w:t>80 to 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EF14FC" w14:textId="77777777" w:rsidR="00EA2F34" w:rsidRPr="004F2F1D" w:rsidRDefault="00EA2F34" w:rsidP="00BE28D4">
            <w:pPr>
              <w:pStyle w:val="tabletext11"/>
              <w:jc w:val="center"/>
              <w:rPr>
                <w:ins w:id="368" w:author="Author"/>
              </w:rPr>
            </w:pPr>
            <w:ins w:id="369" w:author="Author">
              <w:r w:rsidRPr="004F2F1D">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4D733" w14:textId="77777777" w:rsidR="00EA2F34" w:rsidRPr="004F2F1D" w:rsidRDefault="00EA2F34" w:rsidP="00BE28D4">
            <w:pPr>
              <w:pStyle w:val="tabletext11"/>
              <w:jc w:val="center"/>
              <w:rPr>
                <w:ins w:id="370" w:author="Author"/>
              </w:rPr>
            </w:pPr>
            <w:ins w:id="371" w:author="Author">
              <w:r w:rsidRPr="004F2F1D">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07639" w14:textId="77777777" w:rsidR="00EA2F34" w:rsidRPr="004F2F1D" w:rsidRDefault="00EA2F34" w:rsidP="00BE28D4">
            <w:pPr>
              <w:pStyle w:val="tabletext11"/>
              <w:jc w:val="center"/>
              <w:rPr>
                <w:ins w:id="372" w:author="Author"/>
              </w:rPr>
            </w:pPr>
            <w:ins w:id="373" w:author="Author">
              <w:r w:rsidRPr="004F2F1D">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84597A" w14:textId="77777777" w:rsidR="00EA2F34" w:rsidRPr="004F2F1D" w:rsidRDefault="00EA2F34" w:rsidP="00BE28D4">
            <w:pPr>
              <w:pStyle w:val="tabletext11"/>
              <w:jc w:val="center"/>
              <w:rPr>
                <w:ins w:id="374" w:author="Author"/>
              </w:rPr>
            </w:pPr>
            <w:ins w:id="375" w:author="Author">
              <w:r w:rsidRPr="004F2F1D">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695EF6" w14:textId="77777777" w:rsidR="00EA2F34" w:rsidRPr="004F2F1D" w:rsidRDefault="00EA2F34" w:rsidP="00BE28D4">
            <w:pPr>
              <w:pStyle w:val="tabletext11"/>
              <w:jc w:val="center"/>
              <w:rPr>
                <w:ins w:id="376" w:author="Author"/>
              </w:rPr>
            </w:pPr>
            <w:ins w:id="377"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6CBB57" w14:textId="77777777" w:rsidR="00EA2F34" w:rsidRPr="004F2F1D" w:rsidRDefault="00EA2F34" w:rsidP="00BE28D4">
            <w:pPr>
              <w:pStyle w:val="tabletext11"/>
              <w:jc w:val="center"/>
              <w:rPr>
                <w:ins w:id="378" w:author="Author"/>
              </w:rPr>
            </w:pPr>
            <w:ins w:id="379" w:author="Author">
              <w:r w:rsidRPr="004F2F1D">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BC663" w14:textId="77777777" w:rsidR="00EA2F34" w:rsidRPr="004F2F1D" w:rsidRDefault="00EA2F34" w:rsidP="00BE28D4">
            <w:pPr>
              <w:pStyle w:val="tabletext11"/>
              <w:jc w:val="center"/>
              <w:rPr>
                <w:ins w:id="380" w:author="Author"/>
              </w:rPr>
            </w:pPr>
            <w:ins w:id="381"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67CE9" w14:textId="77777777" w:rsidR="00EA2F34" w:rsidRPr="004F2F1D" w:rsidRDefault="00EA2F34" w:rsidP="00BE28D4">
            <w:pPr>
              <w:pStyle w:val="tabletext11"/>
              <w:jc w:val="center"/>
              <w:rPr>
                <w:ins w:id="382" w:author="Author"/>
              </w:rPr>
            </w:pPr>
            <w:ins w:id="383" w:author="Author">
              <w:r w:rsidRPr="004F2F1D">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82D247" w14:textId="77777777" w:rsidR="00EA2F34" w:rsidRPr="004F2F1D" w:rsidRDefault="00EA2F34" w:rsidP="00BE28D4">
            <w:pPr>
              <w:pStyle w:val="tabletext11"/>
              <w:jc w:val="center"/>
              <w:rPr>
                <w:ins w:id="384" w:author="Author"/>
              </w:rPr>
            </w:pPr>
            <w:ins w:id="385" w:author="Author">
              <w:r w:rsidRPr="004F2F1D">
                <w:t>1.13</w:t>
              </w:r>
            </w:ins>
          </w:p>
        </w:tc>
      </w:tr>
      <w:tr w:rsidR="00EA2F34" w:rsidRPr="004F2F1D" w14:paraId="3762F3C9" w14:textId="77777777" w:rsidTr="00A1082D">
        <w:trPr>
          <w:cantSplit/>
          <w:trHeight w:val="190"/>
          <w:ins w:id="386" w:author="Author"/>
        </w:trPr>
        <w:tc>
          <w:tcPr>
            <w:tcW w:w="200" w:type="dxa"/>
            <w:tcBorders>
              <w:right w:val="single" w:sz="6" w:space="0" w:color="auto"/>
            </w:tcBorders>
            <w:shd w:val="clear" w:color="auto" w:fill="auto"/>
          </w:tcPr>
          <w:p w14:paraId="5693B7C2" w14:textId="77777777" w:rsidR="00EA2F34" w:rsidRPr="004F2F1D" w:rsidRDefault="00EA2F34" w:rsidP="00BE28D4">
            <w:pPr>
              <w:pStyle w:val="tabletext11"/>
              <w:rPr>
                <w:ins w:id="38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BFD72A0" w14:textId="77777777" w:rsidR="00EA2F34" w:rsidRPr="004F2F1D" w:rsidRDefault="00EA2F34" w:rsidP="00BE28D4">
            <w:pPr>
              <w:pStyle w:val="tabletext11"/>
              <w:jc w:val="center"/>
              <w:rPr>
                <w:ins w:id="388" w:author="Author"/>
              </w:rPr>
            </w:pPr>
            <w:ins w:id="389" w:author="Author">
              <w:r w:rsidRPr="004F2F1D">
                <w:t>90 to 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236C92" w14:textId="77777777" w:rsidR="00EA2F34" w:rsidRPr="004F2F1D" w:rsidRDefault="00EA2F34" w:rsidP="00BE28D4">
            <w:pPr>
              <w:pStyle w:val="tabletext11"/>
              <w:jc w:val="center"/>
              <w:rPr>
                <w:ins w:id="390" w:author="Author"/>
              </w:rPr>
            </w:pPr>
            <w:ins w:id="391" w:author="Author">
              <w:r w:rsidRPr="004F2F1D">
                <w:t>0.83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08EE09" w14:textId="77777777" w:rsidR="00EA2F34" w:rsidRPr="004F2F1D" w:rsidRDefault="00EA2F34" w:rsidP="00BE28D4">
            <w:pPr>
              <w:pStyle w:val="tabletext11"/>
              <w:jc w:val="center"/>
              <w:rPr>
                <w:ins w:id="392" w:author="Author"/>
              </w:rPr>
            </w:pPr>
            <w:ins w:id="393" w:author="Author">
              <w:r w:rsidRPr="004F2F1D">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0B6AC" w14:textId="77777777" w:rsidR="00EA2F34" w:rsidRPr="004F2F1D" w:rsidRDefault="00EA2F34" w:rsidP="00BE28D4">
            <w:pPr>
              <w:pStyle w:val="tabletext11"/>
              <w:jc w:val="center"/>
              <w:rPr>
                <w:ins w:id="394" w:author="Author"/>
              </w:rPr>
            </w:pPr>
            <w:ins w:id="395" w:author="Author">
              <w:r w:rsidRPr="004F2F1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8CB16F" w14:textId="77777777" w:rsidR="00EA2F34" w:rsidRPr="004F2F1D" w:rsidRDefault="00EA2F34" w:rsidP="00BE28D4">
            <w:pPr>
              <w:pStyle w:val="tabletext11"/>
              <w:jc w:val="center"/>
              <w:rPr>
                <w:ins w:id="396" w:author="Author"/>
              </w:rPr>
            </w:pPr>
            <w:ins w:id="397" w:author="Author">
              <w:r w:rsidRPr="004F2F1D">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7FDE12" w14:textId="77777777" w:rsidR="00EA2F34" w:rsidRPr="004F2F1D" w:rsidRDefault="00EA2F34" w:rsidP="00BE28D4">
            <w:pPr>
              <w:pStyle w:val="tabletext11"/>
              <w:jc w:val="center"/>
              <w:rPr>
                <w:ins w:id="398" w:author="Author"/>
              </w:rPr>
            </w:pPr>
            <w:ins w:id="399"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771DDA" w14:textId="77777777" w:rsidR="00EA2F34" w:rsidRPr="004F2F1D" w:rsidRDefault="00EA2F34" w:rsidP="00BE28D4">
            <w:pPr>
              <w:pStyle w:val="tabletext11"/>
              <w:jc w:val="center"/>
              <w:rPr>
                <w:ins w:id="400" w:author="Author"/>
              </w:rPr>
            </w:pPr>
            <w:ins w:id="401" w:author="Author">
              <w:r w:rsidRPr="004F2F1D">
                <w:t xml:space="preserve">0.88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0E858" w14:textId="77777777" w:rsidR="00EA2F34" w:rsidRPr="004F2F1D" w:rsidRDefault="00EA2F34" w:rsidP="00BE28D4">
            <w:pPr>
              <w:pStyle w:val="tabletext11"/>
              <w:jc w:val="center"/>
              <w:rPr>
                <w:ins w:id="402" w:author="Author"/>
              </w:rPr>
            </w:pPr>
            <w:ins w:id="403"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9E61FE" w14:textId="77777777" w:rsidR="00EA2F34" w:rsidRPr="004F2F1D" w:rsidRDefault="00EA2F34" w:rsidP="00BE28D4">
            <w:pPr>
              <w:pStyle w:val="tabletext11"/>
              <w:jc w:val="center"/>
              <w:rPr>
                <w:ins w:id="404" w:author="Author"/>
              </w:rPr>
            </w:pPr>
            <w:ins w:id="405"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227F1" w14:textId="77777777" w:rsidR="00EA2F34" w:rsidRPr="004F2F1D" w:rsidRDefault="00EA2F34" w:rsidP="00BE28D4">
            <w:pPr>
              <w:pStyle w:val="tabletext11"/>
              <w:jc w:val="center"/>
              <w:rPr>
                <w:ins w:id="406" w:author="Author"/>
              </w:rPr>
            </w:pPr>
            <w:ins w:id="407" w:author="Author">
              <w:r w:rsidRPr="004F2F1D">
                <w:t>1.13</w:t>
              </w:r>
            </w:ins>
          </w:p>
        </w:tc>
      </w:tr>
      <w:tr w:rsidR="00EA2F34" w:rsidRPr="004F2F1D" w14:paraId="0B5A4F9D" w14:textId="77777777" w:rsidTr="00A1082D">
        <w:trPr>
          <w:cantSplit/>
          <w:trHeight w:val="190"/>
          <w:ins w:id="408" w:author="Author"/>
        </w:trPr>
        <w:tc>
          <w:tcPr>
            <w:tcW w:w="200" w:type="dxa"/>
            <w:tcBorders>
              <w:right w:val="single" w:sz="6" w:space="0" w:color="auto"/>
            </w:tcBorders>
            <w:shd w:val="clear" w:color="auto" w:fill="auto"/>
          </w:tcPr>
          <w:p w14:paraId="6A2F3870" w14:textId="77777777" w:rsidR="00EA2F34" w:rsidRPr="004F2F1D" w:rsidRDefault="00EA2F34" w:rsidP="00BE28D4">
            <w:pPr>
              <w:pStyle w:val="tabletext11"/>
              <w:rPr>
                <w:ins w:id="40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0951966" w14:textId="77777777" w:rsidR="00EA2F34" w:rsidRPr="004F2F1D" w:rsidRDefault="00EA2F34" w:rsidP="00BE28D4">
            <w:pPr>
              <w:pStyle w:val="tabletext11"/>
              <w:jc w:val="center"/>
              <w:rPr>
                <w:ins w:id="410" w:author="Author"/>
              </w:rPr>
            </w:pPr>
            <w:ins w:id="411" w:author="Author">
              <w:r w:rsidRPr="004F2F1D">
                <w:t>100 to 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FC296E" w14:textId="77777777" w:rsidR="00EA2F34" w:rsidRPr="004F2F1D" w:rsidRDefault="00EA2F34" w:rsidP="00BE28D4">
            <w:pPr>
              <w:pStyle w:val="tabletext11"/>
              <w:jc w:val="center"/>
              <w:rPr>
                <w:ins w:id="412" w:author="Author"/>
              </w:rPr>
            </w:pPr>
            <w:ins w:id="413" w:author="Author">
              <w:r w:rsidRPr="004F2F1D">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CE56D2" w14:textId="77777777" w:rsidR="00EA2F34" w:rsidRPr="004F2F1D" w:rsidRDefault="00EA2F34" w:rsidP="00BE28D4">
            <w:pPr>
              <w:pStyle w:val="tabletext11"/>
              <w:jc w:val="center"/>
              <w:rPr>
                <w:ins w:id="414" w:author="Author"/>
              </w:rPr>
            </w:pPr>
            <w:ins w:id="415" w:author="Author">
              <w:r w:rsidRPr="004F2F1D">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E5ABC7" w14:textId="77777777" w:rsidR="00EA2F34" w:rsidRPr="004F2F1D" w:rsidRDefault="00EA2F34" w:rsidP="00BE28D4">
            <w:pPr>
              <w:pStyle w:val="tabletext11"/>
              <w:jc w:val="center"/>
              <w:rPr>
                <w:ins w:id="416" w:author="Author"/>
              </w:rPr>
            </w:pPr>
            <w:ins w:id="417" w:author="Author">
              <w:r w:rsidRPr="004F2F1D">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FBC3F1" w14:textId="77777777" w:rsidR="00EA2F34" w:rsidRPr="004F2F1D" w:rsidRDefault="00EA2F34" w:rsidP="00BE28D4">
            <w:pPr>
              <w:pStyle w:val="tabletext11"/>
              <w:jc w:val="center"/>
              <w:rPr>
                <w:ins w:id="418" w:author="Author"/>
              </w:rPr>
            </w:pPr>
            <w:ins w:id="419" w:author="Author">
              <w:r w:rsidRPr="004F2F1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98B570" w14:textId="77777777" w:rsidR="00EA2F34" w:rsidRPr="004F2F1D" w:rsidRDefault="00EA2F34" w:rsidP="00BE28D4">
            <w:pPr>
              <w:pStyle w:val="tabletext11"/>
              <w:jc w:val="center"/>
              <w:rPr>
                <w:ins w:id="420" w:author="Author"/>
              </w:rPr>
            </w:pPr>
            <w:ins w:id="421"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756F11" w14:textId="77777777" w:rsidR="00EA2F34" w:rsidRPr="004F2F1D" w:rsidRDefault="00EA2F34" w:rsidP="00BE28D4">
            <w:pPr>
              <w:pStyle w:val="tabletext11"/>
              <w:jc w:val="center"/>
              <w:rPr>
                <w:ins w:id="422" w:author="Author"/>
              </w:rPr>
            </w:pPr>
            <w:ins w:id="423" w:author="Author">
              <w:r w:rsidRPr="004F2F1D">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32AFCC" w14:textId="77777777" w:rsidR="00EA2F34" w:rsidRPr="004F2F1D" w:rsidRDefault="00EA2F34" w:rsidP="00BE28D4">
            <w:pPr>
              <w:pStyle w:val="tabletext11"/>
              <w:jc w:val="center"/>
              <w:rPr>
                <w:ins w:id="424" w:author="Author"/>
              </w:rPr>
            </w:pPr>
            <w:ins w:id="425"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F1008" w14:textId="77777777" w:rsidR="00EA2F34" w:rsidRPr="004F2F1D" w:rsidRDefault="00EA2F34" w:rsidP="00BE28D4">
            <w:pPr>
              <w:pStyle w:val="tabletext11"/>
              <w:jc w:val="center"/>
              <w:rPr>
                <w:ins w:id="426" w:author="Author"/>
              </w:rPr>
            </w:pPr>
            <w:ins w:id="427"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66E48A" w14:textId="77777777" w:rsidR="00EA2F34" w:rsidRPr="004F2F1D" w:rsidRDefault="00EA2F34" w:rsidP="00BE28D4">
            <w:pPr>
              <w:pStyle w:val="tabletext11"/>
              <w:jc w:val="center"/>
              <w:rPr>
                <w:ins w:id="428" w:author="Author"/>
              </w:rPr>
            </w:pPr>
            <w:ins w:id="429" w:author="Author">
              <w:r w:rsidRPr="004F2F1D">
                <w:t>1.13</w:t>
              </w:r>
            </w:ins>
          </w:p>
        </w:tc>
      </w:tr>
      <w:tr w:rsidR="00EA2F34" w:rsidRPr="004F2F1D" w14:paraId="56632C18" w14:textId="77777777" w:rsidTr="00A1082D">
        <w:trPr>
          <w:cantSplit/>
          <w:trHeight w:val="190"/>
          <w:ins w:id="430" w:author="Author"/>
        </w:trPr>
        <w:tc>
          <w:tcPr>
            <w:tcW w:w="200" w:type="dxa"/>
            <w:tcBorders>
              <w:right w:val="single" w:sz="6" w:space="0" w:color="auto"/>
            </w:tcBorders>
            <w:shd w:val="clear" w:color="auto" w:fill="auto"/>
          </w:tcPr>
          <w:p w14:paraId="22ACE678" w14:textId="77777777" w:rsidR="00EA2F34" w:rsidRPr="004F2F1D" w:rsidRDefault="00EA2F34" w:rsidP="00BE28D4">
            <w:pPr>
              <w:pStyle w:val="tabletext11"/>
              <w:rPr>
                <w:ins w:id="43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E12586B" w14:textId="77777777" w:rsidR="00EA2F34" w:rsidRPr="004F2F1D" w:rsidRDefault="00EA2F34" w:rsidP="00BE28D4">
            <w:pPr>
              <w:pStyle w:val="tabletext11"/>
              <w:jc w:val="center"/>
              <w:rPr>
                <w:ins w:id="432" w:author="Author"/>
              </w:rPr>
            </w:pPr>
            <w:ins w:id="433" w:author="Author">
              <w:r w:rsidRPr="004F2F1D">
                <w:t>115 to 129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D6DE03" w14:textId="77777777" w:rsidR="00EA2F34" w:rsidRPr="004F2F1D" w:rsidRDefault="00EA2F34" w:rsidP="00BE28D4">
            <w:pPr>
              <w:pStyle w:val="tabletext11"/>
              <w:jc w:val="center"/>
              <w:rPr>
                <w:ins w:id="434" w:author="Author"/>
              </w:rPr>
            </w:pPr>
            <w:ins w:id="435" w:author="Author">
              <w:r w:rsidRPr="004F2F1D">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0FC419" w14:textId="77777777" w:rsidR="00EA2F34" w:rsidRPr="004F2F1D" w:rsidRDefault="00EA2F34" w:rsidP="00BE28D4">
            <w:pPr>
              <w:pStyle w:val="tabletext11"/>
              <w:jc w:val="center"/>
              <w:rPr>
                <w:ins w:id="436" w:author="Author"/>
              </w:rPr>
            </w:pPr>
            <w:ins w:id="437" w:author="Author">
              <w:r w:rsidRPr="004F2F1D">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E2D6F6" w14:textId="77777777" w:rsidR="00EA2F34" w:rsidRPr="004F2F1D" w:rsidRDefault="00EA2F34" w:rsidP="00BE28D4">
            <w:pPr>
              <w:pStyle w:val="tabletext11"/>
              <w:jc w:val="center"/>
              <w:rPr>
                <w:ins w:id="438" w:author="Author"/>
              </w:rPr>
            </w:pPr>
            <w:ins w:id="439" w:author="Author">
              <w:r w:rsidRPr="004F2F1D">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5D858B" w14:textId="77777777" w:rsidR="00EA2F34" w:rsidRPr="004F2F1D" w:rsidRDefault="00EA2F34" w:rsidP="00BE28D4">
            <w:pPr>
              <w:pStyle w:val="tabletext11"/>
              <w:jc w:val="center"/>
              <w:rPr>
                <w:ins w:id="440" w:author="Author"/>
              </w:rPr>
            </w:pPr>
            <w:ins w:id="441" w:author="Author">
              <w:r w:rsidRPr="004F2F1D">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8E7BC" w14:textId="77777777" w:rsidR="00EA2F34" w:rsidRPr="004F2F1D" w:rsidRDefault="00EA2F34" w:rsidP="00BE28D4">
            <w:pPr>
              <w:pStyle w:val="tabletext11"/>
              <w:jc w:val="center"/>
              <w:rPr>
                <w:ins w:id="442" w:author="Author"/>
              </w:rPr>
            </w:pPr>
            <w:ins w:id="443" w:author="Author">
              <w:r w:rsidRPr="004F2F1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3EE0A7" w14:textId="77777777" w:rsidR="00EA2F34" w:rsidRPr="004F2F1D" w:rsidRDefault="00EA2F34" w:rsidP="00BE28D4">
            <w:pPr>
              <w:pStyle w:val="tabletext11"/>
              <w:jc w:val="center"/>
              <w:rPr>
                <w:ins w:id="444" w:author="Author"/>
              </w:rPr>
            </w:pPr>
            <w:ins w:id="445" w:author="Author">
              <w:r w:rsidRPr="004F2F1D">
                <w:t xml:space="preserve">0.86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3D39D7" w14:textId="77777777" w:rsidR="00EA2F34" w:rsidRPr="004F2F1D" w:rsidRDefault="00EA2F34" w:rsidP="00BE28D4">
            <w:pPr>
              <w:pStyle w:val="tabletext11"/>
              <w:jc w:val="center"/>
              <w:rPr>
                <w:ins w:id="446" w:author="Author"/>
              </w:rPr>
            </w:pPr>
            <w:ins w:id="447"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E0B869" w14:textId="77777777" w:rsidR="00EA2F34" w:rsidRPr="004F2F1D" w:rsidRDefault="00EA2F34" w:rsidP="00BE28D4">
            <w:pPr>
              <w:pStyle w:val="tabletext11"/>
              <w:jc w:val="center"/>
              <w:rPr>
                <w:ins w:id="448" w:author="Author"/>
              </w:rPr>
            </w:pPr>
            <w:ins w:id="449" w:author="Author">
              <w:r w:rsidRPr="004F2F1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F5CAD" w14:textId="77777777" w:rsidR="00EA2F34" w:rsidRPr="004F2F1D" w:rsidRDefault="00EA2F34" w:rsidP="00BE28D4">
            <w:pPr>
              <w:pStyle w:val="tabletext11"/>
              <w:jc w:val="center"/>
              <w:rPr>
                <w:ins w:id="450" w:author="Author"/>
              </w:rPr>
            </w:pPr>
            <w:ins w:id="451" w:author="Author">
              <w:r w:rsidRPr="004F2F1D">
                <w:t>1.12</w:t>
              </w:r>
            </w:ins>
          </w:p>
        </w:tc>
      </w:tr>
      <w:tr w:rsidR="00EA2F34" w:rsidRPr="004F2F1D" w14:paraId="1905C090" w14:textId="77777777" w:rsidTr="00A1082D">
        <w:trPr>
          <w:cantSplit/>
          <w:trHeight w:val="190"/>
          <w:ins w:id="452" w:author="Author"/>
        </w:trPr>
        <w:tc>
          <w:tcPr>
            <w:tcW w:w="200" w:type="dxa"/>
            <w:tcBorders>
              <w:right w:val="single" w:sz="6" w:space="0" w:color="auto"/>
            </w:tcBorders>
            <w:shd w:val="clear" w:color="auto" w:fill="auto"/>
          </w:tcPr>
          <w:p w14:paraId="359F66FE" w14:textId="77777777" w:rsidR="00EA2F34" w:rsidRPr="004F2F1D" w:rsidRDefault="00EA2F34" w:rsidP="00BE28D4">
            <w:pPr>
              <w:pStyle w:val="tabletext11"/>
              <w:rPr>
                <w:ins w:id="45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F3EE2AF" w14:textId="77777777" w:rsidR="00EA2F34" w:rsidRPr="004F2F1D" w:rsidRDefault="00EA2F34" w:rsidP="00BE28D4">
            <w:pPr>
              <w:pStyle w:val="tabletext11"/>
              <w:jc w:val="center"/>
              <w:rPr>
                <w:ins w:id="454" w:author="Author"/>
              </w:rPr>
            </w:pPr>
            <w:ins w:id="455" w:author="Author">
              <w:r w:rsidRPr="004F2F1D">
                <w:t>130 to 154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B2731" w14:textId="77777777" w:rsidR="00EA2F34" w:rsidRPr="004F2F1D" w:rsidRDefault="00EA2F34" w:rsidP="00BE28D4">
            <w:pPr>
              <w:pStyle w:val="tabletext11"/>
              <w:jc w:val="center"/>
              <w:rPr>
                <w:ins w:id="456" w:author="Author"/>
              </w:rPr>
            </w:pPr>
            <w:ins w:id="457" w:author="Author">
              <w:r w:rsidRPr="004F2F1D">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B77E9" w14:textId="77777777" w:rsidR="00EA2F34" w:rsidRPr="004F2F1D" w:rsidRDefault="00EA2F34" w:rsidP="00BE28D4">
            <w:pPr>
              <w:pStyle w:val="tabletext11"/>
              <w:jc w:val="center"/>
              <w:rPr>
                <w:ins w:id="458" w:author="Author"/>
              </w:rPr>
            </w:pPr>
            <w:ins w:id="459" w:author="Author">
              <w:r w:rsidRPr="004F2F1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E4222C" w14:textId="77777777" w:rsidR="00EA2F34" w:rsidRPr="004F2F1D" w:rsidRDefault="00EA2F34" w:rsidP="00BE28D4">
            <w:pPr>
              <w:pStyle w:val="tabletext11"/>
              <w:jc w:val="center"/>
              <w:rPr>
                <w:ins w:id="460" w:author="Author"/>
              </w:rPr>
            </w:pPr>
            <w:ins w:id="461" w:author="Author">
              <w:r w:rsidRPr="004F2F1D">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FFEDFD" w14:textId="77777777" w:rsidR="00EA2F34" w:rsidRPr="004F2F1D" w:rsidRDefault="00EA2F34" w:rsidP="00BE28D4">
            <w:pPr>
              <w:pStyle w:val="tabletext11"/>
              <w:jc w:val="center"/>
              <w:rPr>
                <w:ins w:id="462" w:author="Author"/>
              </w:rPr>
            </w:pPr>
            <w:ins w:id="463" w:author="Author">
              <w:r w:rsidRPr="004F2F1D">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59F46D" w14:textId="77777777" w:rsidR="00EA2F34" w:rsidRPr="004F2F1D" w:rsidRDefault="00EA2F34" w:rsidP="00BE28D4">
            <w:pPr>
              <w:pStyle w:val="tabletext11"/>
              <w:jc w:val="center"/>
              <w:rPr>
                <w:ins w:id="464" w:author="Author"/>
              </w:rPr>
            </w:pPr>
            <w:ins w:id="465" w:author="Author">
              <w:r w:rsidRPr="004F2F1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2DAA1" w14:textId="77777777" w:rsidR="00EA2F34" w:rsidRPr="004F2F1D" w:rsidRDefault="00EA2F34" w:rsidP="00BE28D4">
            <w:pPr>
              <w:pStyle w:val="tabletext11"/>
              <w:jc w:val="center"/>
              <w:rPr>
                <w:ins w:id="466" w:author="Author"/>
              </w:rPr>
            </w:pPr>
            <w:ins w:id="467" w:author="Author">
              <w:r w:rsidRPr="004F2F1D">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8A34F2" w14:textId="77777777" w:rsidR="00EA2F34" w:rsidRPr="004F2F1D" w:rsidRDefault="00EA2F34" w:rsidP="00BE28D4">
            <w:pPr>
              <w:pStyle w:val="tabletext11"/>
              <w:jc w:val="center"/>
              <w:rPr>
                <w:ins w:id="468" w:author="Author"/>
              </w:rPr>
            </w:pPr>
            <w:ins w:id="469"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1DF550" w14:textId="77777777" w:rsidR="00EA2F34" w:rsidRPr="004F2F1D" w:rsidRDefault="00EA2F34" w:rsidP="00BE28D4">
            <w:pPr>
              <w:pStyle w:val="tabletext11"/>
              <w:jc w:val="center"/>
              <w:rPr>
                <w:ins w:id="470" w:author="Author"/>
              </w:rPr>
            </w:pPr>
            <w:ins w:id="471" w:author="Author">
              <w:r w:rsidRPr="004F2F1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58F041" w14:textId="77777777" w:rsidR="00EA2F34" w:rsidRPr="004F2F1D" w:rsidRDefault="00EA2F34" w:rsidP="00BE28D4">
            <w:pPr>
              <w:pStyle w:val="tabletext11"/>
              <w:jc w:val="center"/>
              <w:rPr>
                <w:ins w:id="472" w:author="Author"/>
              </w:rPr>
            </w:pPr>
            <w:ins w:id="473" w:author="Author">
              <w:r w:rsidRPr="004F2F1D">
                <w:t>1.12</w:t>
              </w:r>
            </w:ins>
          </w:p>
        </w:tc>
      </w:tr>
      <w:tr w:rsidR="00EA2F34" w:rsidRPr="004F2F1D" w14:paraId="589AE195" w14:textId="77777777" w:rsidTr="00A1082D">
        <w:trPr>
          <w:cantSplit/>
          <w:trHeight w:val="190"/>
          <w:ins w:id="474" w:author="Author"/>
        </w:trPr>
        <w:tc>
          <w:tcPr>
            <w:tcW w:w="200" w:type="dxa"/>
            <w:tcBorders>
              <w:right w:val="single" w:sz="6" w:space="0" w:color="auto"/>
            </w:tcBorders>
            <w:shd w:val="clear" w:color="auto" w:fill="auto"/>
          </w:tcPr>
          <w:p w14:paraId="0CB90AB7" w14:textId="77777777" w:rsidR="00EA2F34" w:rsidRPr="004F2F1D" w:rsidRDefault="00EA2F34" w:rsidP="00BE28D4">
            <w:pPr>
              <w:pStyle w:val="tabletext11"/>
              <w:rPr>
                <w:ins w:id="47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1DCBD03" w14:textId="77777777" w:rsidR="00EA2F34" w:rsidRPr="004F2F1D" w:rsidRDefault="00EA2F34" w:rsidP="00BE28D4">
            <w:pPr>
              <w:pStyle w:val="tabletext11"/>
              <w:jc w:val="center"/>
              <w:rPr>
                <w:ins w:id="476" w:author="Author"/>
              </w:rPr>
            </w:pPr>
            <w:ins w:id="477" w:author="Author">
              <w:r w:rsidRPr="004F2F1D">
                <w:t>155 to 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4BEE35" w14:textId="77777777" w:rsidR="00EA2F34" w:rsidRPr="004F2F1D" w:rsidRDefault="00EA2F34" w:rsidP="00BE28D4">
            <w:pPr>
              <w:pStyle w:val="tabletext11"/>
              <w:jc w:val="center"/>
              <w:rPr>
                <w:ins w:id="478" w:author="Author"/>
              </w:rPr>
            </w:pPr>
            <w:ins w:id="479" w:author="Author">
              <w:r w:rsidRPr="004F2F1D">
                <w:t>0.77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FE6A75" w14:textId="77777777" w:rsidR="00EA2F34" w:rsidRPr="004F2F1D" w:rsidRDefault="00EA2F34" w:rsidP="00BE28D4">
            <w:pPr>
              <w:pStyle w:val="tabletext11"/>
              <w:jc w:val="center"/>
              <w:rPr>
                <w:ins w:id="480" w:author="Author"/>
              </w:rPr>
            </w:pPr>
            <w:ins w:id="481" w:author="Author">
              <w:r w:rsidRPr="004F2F1D">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46C014" w14:textId="77777777" w:rsidR="00EA2F34" w:rsidRPr="004F2F1D" w:rsidRDefault="00EA2F34" w:rsidP="00BE28D4">
            <w:pPr>
              <w:pStyle w:val="tabletext11"/>
              <w:jc w:val="center"/>
              <w:rPr>
                <w:ins w:id="482" w:author="Author"/>
              </w:rPr>
            </w:pPr>
            <w:ins w:id="483" w:author="Author">
              <w:r w:rsidRPr="004F2F1D">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43943D" w14:textId="77777777" w:rsidR="00EA2F34" w:rsidRPr="004F2F1D" w:rsidRDefault="00EA2F34" w:rsidP="00BE28D4">
            <w:pPr>
              <w:pStyle w:val="tabletext11"/>
              <w:jc w:val="center"/>
              <w:rPr>
                <w:ins w:id="484" w:author="Author"/>
              </w:rPr>
            </w:pPr>
            <w:ins w:id="485" w:author="Author">
              <w:r w:rsidRPr="004F2F1D">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9A9AE2" w14:textId="77777777" w:rsidR="00EA2F34" w:rsidRPr="004F2F1D" w:rsidRDefault="00EA2F34" w:rsidP="00BE28D4">
            <w:pPr>
              <w:pStyle w:val="tabletext11"/>
              <w:jc w:val="center"/>
              <w:rPr>
                <w:ins w:id="486" w:author="Author"/>
              </w:rPr>
            </w:pPr>
            <w:ins w:id="487" w:author="Author">
              <w:r w:rsidRPr="004F2F1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4CF2E" w14:textId="77777777" w:rsidR="00EA2F34" w:rsidRPr="004F2F1D" w:rsidRDefault="00EA2F34" w:rsidP="00BE28D4">
            <w:pPr>
              <w:pStyle w:val="tabletext11"/>
              <w:jc w:val="center"/>
              <w:rPr>
                <w:ins w:id="488" w:author="Author"/>
              </w:rPr>
            </w:pPr>
            <w:ins w:id="489" w:author="Author">
              <w:r w:rsidRPr="004F2F1D">
                <w:t xml:space="preserve">0.82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FCF3F2" w14:textId="77777777" w:rsidR="00EA2F34" w:rsidRPr="004F2F1D" w:rsidRDefault="00EA2F34" w:rsidP="00BE28D4">
            <w:pPr>
              <w:pStyle w:val="tabletext11"/>
              <w:jc w:val="center"/>
              <w:rPr>
                <w:ins w:id="490" w:author="Author"/>
              </w:rPr>
            </w:pPr>
            <w:ins w:id="491" w:author="Author">
              <w:r w:rsidRPr="004F2F1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277BC2" w14:textId="77777777" w:rsidR="00EA2F34" w:rsidRPr="004F2F1D" w:rsidRDefault="00EA2F34" w:rsidP="00BE28D4">
            <w:pPr>
              <w:pStyle w:val="tabletext11"/>
              <w:jc w:val="center"/>
              <w:rPr>
                <w:ins w:id="492" w:author="Author"/>
              </w:rPr>
            </w:pPr>
            <w:ins w:id="493"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C38A3C" w14:textId="77777777" w:rsidR="00EA2F34" w:rsidRPr="004F2F1D" w:rsidRDefault="00EA2F34" w:rsidP="00BE28D4">
            <w:pPr>
              <w:pStyle w:val="tabletext11"/>
              <w:jc w:val="center"/>
              <w:rPr>
                <w:ins w:id="494" w:author="Author"/>
              </w:rPr>
            </w:pPr>
            <w:ins w:id="495" w:author="Author">
              <w:r w:rsidRPr="004F2F1D">
                <w:t>1.11</w:t>
              </w:r>
            </w:ins>
          </w:p>
        </w:tc>
      </w:tr>
      <w:tr w:rsidR="00EA2F34" w:rsidRPr="004F2F1D" w14:paraId="409A3530" w14:textId="77777777" w:rsidTr="00A1082D">
        <w:trPr>
          <w:cantSplit/>
          <w:trHeight w:val="190"/>
          <w:ins w:id="496" w:author="Author"/>
        </w:trPr>
        <w:tc>
          <w:tcPr>
            <w:tcW w:w="200" w:type="dxa"/>
            <w:tcBorders>
              <w:right w:val="single" w:sz="6" w:space="0" w:color="auto"/>
            </w:tcBorders>
            <w:shd w:val="clear" w:color="auto" w:fill="auto"/>
          </w:tcPr>
          <w:p w14:paraId="48CCFD66" w14:textId="77777777" w:rsidR="00EA2F34" w:rsidRPr="004F2F1D" w:rsidRDefault="00EA2F34" w:rsidP="00BE28D4">
            <w:pPr>
              <w:pStyle w:val="tabletext11"/>
              <w:rPr>
                <w:ins w:id="49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B221DF3" w14:textId="77777777" w:rsidR="00EA2F34" w:rsidRPr="004F2F1D" w:rsidRDefault="00EA2F34" w:rsidP="00BE28D4">
            <w:pPr>
              <w:pStyle w:val="tabletext11"/>
              <w:jc w:val="center"/>
              <w:rPr>
                <w:ins w:id="498" w:author="Author"/>
              </w:rPr>
            </w:pPr>
            <w:ins w:id="499" w:author="Author">
              <w:r w:rsidRPr="004F2F1D">
                <w:t>195 to 289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E3E2B2" w14:textId="77777777" w:rsidR="00EA2F34" w:rsidRPr="004F2F1D" w:rsidRDefault="00EA2F34" w:rsidP="00BE28D4">
            <w:pPr>
              <w:pStyle w:val="tabletext11"/>
              <w:jc w:val="center"/>
              <w:rPr>
                <w:ins w:id="500" w:author="Author"/>
              </w:rPr>
            </w:pPr>
            <w:ins w:id="501" w:author="Author">
              <w:r w:rsidRPr="004F2F1D">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CA466" w14:textId="77777777" w:rsidR="00EA2F34" w:rsidRPr="004F2F1D" w:rsidRDefault="00EA2F34" w:rsidP="00BE28D4">
            <w:pPr>
              <w:pStyle w:val="tabletext11"/>
              <w:jc w:val="center"/>
              <w:rPr>
                <w:ins w:id="502" w:author="Author"/>
              </w:rPr>
            </w:pPr>
            <w:ins w:id="503" w:author="Author">
              <w:r w:rsidRPr="004F2F1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BBFCF" w14:textId="77777777" w:rsidR="00EA2F34" w:rsidRPr="004F2F1D" w:rsidRDefault="00EA2F34" w:rsidP="00BE28D4">
            <w:pPr>
              <w:pStyle w:val="tabletext11"/>
              <w:jc w:val="center"/>
              <w:rPr>
                <w:ins w:id="504" w:author="Author"/>
              </w:rPr>
            </w:pPr>
            <w:ins w:id="505" w:author="Author">
              <w:r w:rsidRPr="004F2F1D">
                <w:t>0.76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A5179" w14:textId="77777777" w:rsidR="00EA2F34" w:rsidRPr="004F2F1D" w:rsidRDefault="00EA2F34" w:rsidP="00BE28D4">
            <w:pPr>
              <w:pStyle w:val="tabletext11"/>
              <w:jc w:val="center"/>
              <w:rPr>
                <w:ins w:id="506" w:author="Author"/>
              </w:rPr>
            </w:pPr>
            <w:ins w:id="507" w:author="Author">
              <w:r w:rsidRPr="004F2F1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D470BD" w14:textId="77777777" w:rsidR="00EA2F34" w:rsidRPr="004F2F1D" w:rsidRDefault="00EA2F34" w:rsidP="00BE28D4">
            <w:pPr>
              <w:pStyle w:val="tabletext11"/>
              <w:jc w:val="center"/>
              <w:rPr>
                <w:ins w:id="508" w:author="Author"/>
              </w:rPr>
            </w:pPr>
            <w:ins w:id="509" w:author="Author">
              <w:r w:rsidRPr="004F2F1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5DE25" w14:textId="77777777" w:rsidR="00EA2F34" w:rsidRPr="004F2F1D" w:rsidRDefault="00EA2F34" w:rsidP="00BE28D4">
            <w:pPr>
              <w:pStyle w:val="tabletext11"/>
              <w:jc w:val="center"/>
              <w:rPr>
                <w:ins w:id="510" w:author="Author"/>
              </w:rPr>
            </w:pPr>
            <w:ins w:id="511" w:author="Author">
              <w:r w:rsidRPr="004F2F1D">
                <w:t xml:space="preserve">0.80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82953" w14:textId="77777777" w:rsidR="00EA2F34" w:rsidRPr="004F2F1D" w:rsidRDefault="00EA2F34" w:rsidP="00BE28D4">
            <w:pPr>
              <w:pStyle w:val="tabletext11"/>
              <w:jc w:val="center"/>
              <w:rPr>
                <w:ins w:id="512" w:author="Author"/>
              </w:rPr>
            </w:pPr>
            <w:ins w:id="513" w:author="Author">
              <w:r w:rsidRPr="004F2F1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3646F8" w14:textId="77777777" w:rsidR="00EA2F34" w:rsidRPr="004F2F1D" w:rsidRDefault="00EA2F34" w:rsidP="00BE28D4">
            <w:pPr>
              <w:pStyle w:val="tabletext11"/>
              <w:jc w:val="center"/>
              <w:rPr>
                <w:ins w:id="514" w:author="Author"/>
              </w:rPr>
            </w:pPr>
            <w:ins w:id="515" w:author="Author">
              <w:r w:rsidRPr="004F2F1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4D6EA4" w14:textId="77777777" w:rsidR="00EA2F34" w:rsidRPr="004F2F1D" w:rsidRDefault="00EA2F34" w:rsidP="00BE28D4">
            <w:pPr>
              <w:pStyle w:val="tabletext11"/>
              <w:jc w:val="center"/>
              <w:rPr>
                <w:ins w:id="516" w:author="Author"/>
              </w:rPr>
            </w:pPr>
            <w:ins w:id="517" w:author="Author">
              <w:r w:rsidRPr="004F2F1D">
                <w:t>1.10</w:t>
              </w:r>
            </w:ins>
          </w:p>
        </w:tc>
      </w:tr>
      <w:tr w:rsidR="00EA2F34" w:rsidRPr="004F2F1D" w14:paraId="741ECE5D" w14:textId="77777777" w:rsidTr="00A1082D">
        <w:trPr>
          <w:cantSplit/>
          <w:trHeight w:val="190"/>
          <w:ins w:id="518" w:author="Author"/>
        </w:trPr>
        <w:tc>
          <w:tcPr>
            <w:tcW w:w="200" w:type="dxa"/>
            <w:tcBorders>
              <w:right w:val="single" w:sz="6" w:space="0" w:color="auto"/>
            </w:tcBorders>
            <w:shd w:val="clear" w:color="auto" w:fill="auto"/>
          </w:tcPr>
          <w:p w14:paraId="76F74155" w14:textId="77777777" w:rsidR="00EA2F34" w:rsidRPr="004F2F1D" w:rsidRDefault="00EA2F34" w:rsidP="00BE28D4">
            <w:pPr>
              <w:pStyle w:val="tabletext11"/>
              <w:rPr>
                <w:ins w:id="51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692645A" w14:textId="77777777" w:rsidR="00EA2F34" w:rsidRPr="004F2F1D" w:rsidRDefault="00EA2F34" w:rsidP="00BE28D4">
            <w:pPr>
              <w:pStyle w:val="tabletext11"/>
              <w:jc w:val="center"/>
              <w:rPr>
                <w:ins w:id="520" w:author="Author"/>
              </w:rPr>
            </w:pPr>
            <w:ins w:id="521" w:author="Author">
              <w:r w:rsidRPr="004F2F1D">
                <w:t>290 or greater</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207795" w14:textId="77777777" w:rsidR="00EA2F34" w:rsidRPr="004F2F1D" w:rsidRDefault="00EA2F34" w:rsidP="00BE28D4">
            <w:pPr>
              <w:pStyle w:val="tabletext11"/>
              <w:jc w:val="center"/>
              <w:rPr>
                <w:ins w:id="522" w:author="Author"/>
              </w:rPr>
            </w:pPr>
            <w:ins w:id="523" w:author="Author">
              <w:r w:rsidRPr="004F2F1D">
                <w:t>0.68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87362" w14:textId="77777777" w:rsidR="00EA2F34" w:rsidRPr="004F2F1D" w:rsidRDefault="00EA2F34" w:rsidP="00BE28D4">
            <w:pPr>
              <w:pStyle w:val="tabletext11"/>
              <w:jc w:val="center"/>
              <w:rPr>
                <w:ins w:id="524" w:author="Author"/>
              </w:rPr>
            </w:pPr>
            <w:ins w:id="525" w:author="Author">
              <w:r w:rsidRPr="004F2F1D">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F51CA" w14:textId="77777777" w:rsidR="00EA2F34" w:rsidRPr="004F2F1D" w:rsidRDefault="00EA2F34" w:rsidP="00BE28D4">
            <w:pPr>
              <w:pStyle w:val="tabletext11"/>
              <w:jc w:val="center"/>
              <w:rPr>
                <w:ins w:id="526" w:author="Author"/>
              </w:rPr>
            </w:pPr>
            <w:ins w:id="527" w:author="Author">
              <w:r w:rsidRPr="004F2F1D">
                <w:t>0.70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18E65" w14:textId="77777777" w:rsidR="00EA2F34" w:rsidRPr="004F2F1D" w:rsidRDefault="00EA2F34" w:rsidP="00BE28D4">
            <w:pPr>
              <w:pStyle w:val="tabletext11"/>
              <w:jc w:val="center"/>
              <w:rPr>
                <w:ins w:id="528" w:author="Author"/>
              </w:rPr>
            </w:pPr>
            <w:ins w:id="529" w:author="Author">
              <w:r w:rsidRPr="004F2F1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0094A1" w14:textId="77777777" w:rsidR="00EA2F34" w:rsidRPr="004F2F1D" w:rsidRDefault="00EA2F34" w:rsidP="00BE28D4">
            <w:pPr>
              <w:pStyle w:val="tabletext11"/>
              <w:jc w:val="center"/>
              <w:rPr>
                <w:ins w:id="530" w:author="Author"/>
              </w:rPr>
            </w:pPr>
            <w:ins w:id="531" w:author="Author">
              <w:r w:rsidRPr="004F2F1D">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2B976" w14:textId="77777777" w:rsidR="00EA2F34" w:rsidRPr="004F2F1D" w:rsidRDefault="00EA2F34" w:rsidP="00BE28D4">
            <w:pPr>
              <w:pStyle w:val="tabletext11"/>
              <w:jc w:val="center"/>
              <w:rPr>
                <w:ins w:id="532" w:author="Author"/>
              </w:rPr>
            </w:pPr>
            <w:ins w:id="533" w:author="Author">
              <w:r w:rsidRPr="004F2F1D">
                <w:t xml:space="preserve">0.74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19699" w14:textId="77777777" w:rsidR="00EA2F34" w:rsidRPr="004F2F1D" w:rsidRDefault="00EA2F34" w:rsidP="00BE28D4">
            <w:pPr>
              <w:pStyle w:val="tabletext11"/>
              <w:jc w:val="center"/>
              <w:rPr>
                <w:ins w:id="534" w:author="Author"/>
              </w:rPr>
            </w:pPr>
            <w:ins w:id="535" w:author="Author">
              <w:r w:rsidRPr="004F2F1D">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1B1DEE" w14:textId="77777777" w:rsidR="00EA2F34" w:rsidRPr="004F2F1D" w:rsidRDefault="00EA2F34" w:rsidP="00BE28D4">
            <w:pPr>
              <w:pStyle w:val="tabletext11"/>
              <w:jc w:val="center"/>
              <w:rPr>
                <w:ins w:id="536" w:author="Author"/>
              </w:rPr>
            </w:pPr>
            <w:ins w:id="537" w:author="Author">
              <w:r w:rsidRPr="004F2F1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583610" w14:textId="77777777" w:rsidR="00EA2F34" w:rsidRPr="004F2F1D" w:rsidRDefault="00EA2F34" w:rsidP="00BE28D4">
            <w:pPr>
              <w:pStyle w:val="tabletext11"/>
              <w:jc w:val="center"/>
              <w:rPr>
                <w:ins w:id="538" w:author="Author"/>
              </w:rPr>
            </w:pPr>
            <w:ins w:id="539" w:author="Author">
              <w:r w:rsidRPr="004F2F1D">
                <w:t>1.08</w:t>
              </w:r>
            </w:ins>
          </w:p>
        </w:tc>
      </w:tr>
    </w:tbl>
    <w:p w14:paraId="5CDFBBB9" w14:textId="77777777" w:rsidR="00EA2F34" w:rsidRPr="004F2F1D" w:rsidRDefault="00EA2F34" w:rsidP="00BE28D4">
      <w:pPr>
        <w:pStyle w:val="tablecaption"/>
        <w:rPr>
          <w:ins w:id="540" w:author="Author"/>
        </w:rPr>
      </w:pPr>
      <w:ins w:id="541" w:author="Author">
        <w:r w:rsidRPr="004F2F1D">
          <w:t>Table 222.B.1.a. Liability Fleet Size Factors</w:t>
        </w:r>
      </w:ins>
    </w:p>
    <w:p w14:paraId="0E317E74" w14:textId="77777777" w:rsidR="00EA2F34" w:rsidRPr="004F2F1D" w:rsidRDefault="00EA2F34" w:rsidP="00BE28D4">
      <w:pPr>
        <w:pStyle w:val="isonormal"/>
        <w:rPr>
          <w:ins w:id="542" w:author="Author"/>
        </w:rPr>
      </w:pPr>
    </w:p>
    <w:p w14:paraId="1BCCDE3E" w14:textId="77777777" w:rsidR="00EA2F34" w:rsidRPr="004F2F1D" w:rsidRDefault="00EA2F34" w:rsidP="00BE28D4">
      <w:pPr>
        <w:pStyle w:val="outlinehd4"/>
        <w:rPr>
          <w:ins w:id="543" w:author="Author"/>
        </w:rPr>
      </w:pPr>
      <w:ins w:id="544" w:author="Author">
        <w:r w:rsidRPr="004F2F1D">
          <w:tab/>
          <w:t>b.</w:t>
        </w:r>
        <w:r w:rsidRPr="004F2F1D">
          <w:tab/>
          <w:t>Collision Fleet Size Factors</w:t>
        </w:r>
      </w:ins>
    </w:p>
    <w:p w14:paraId="1D76A98C" w14:textId="77777777" w:rsidR="00EA2F34" w:rsidRPr="004F2F1D" w:rsidRDefault="00EA2F34" w:rsidP="00BE28D4">
      <w:pPr>
        <w:pStyle w:val="space4"/>
        <w:rPr>
          <w:ins w:id="54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1620"/>
        <w:gridCol w:w="1620"/>
        <w:gridCol w:w="1620"/>
        <w:gridCol w:w="1620"/>
        <w:gridCol w:w="1620"/>
      </w:tblGrid>
      <w:tr w:rsidR="00EA2F34" w:rsidRPr="004F2F1D" w14:paraId="187789FA" w14:textId="77777777" w:rsidTr="00A1082D">
        <w:trPr>
          <w:cantSplit/>
          <w:trHeight w:val="190"/>
          <w:ins w:id="546" w:author="Author"/>
        </w:trPr>
        <w:tc>
          <w:tcPr>
            <w:tcW w:w="200" w:type="dxa"/>
            <w:tcBorders>
              <w:right w:val="single" w:sz="6" w:space="0" w:color="auto"/>
            </w:tcBorders>
            <w:shd w:val="clear" w:color="auto" w:fill="auto"/>
          </w:tcPr>
          <w:p w14:paraId="6C531C19" w14:textId="77777777" w:rsidR="00EA2F34" w:rsidRPr="004F2F1D" w:rsidRDefault="00EA2F34" w:rsidP="00BE28D4">
            <w:pPr>
              <w:pStyle w:val="tablehead"/>
              <w:rPr>
                <w:ins w:id="547" w:author="Author"/>
              </w:rPr>
            </w:pPr>
          </w:p>
        </w:tc>
        <w:tc>
          <w:tcPr>
            <w:tcW w:w="19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4B69ECC8" w14:textId="77777777" w:rsidR="00EA2F34" w:rsidRPr="004F2F1D" w:rsidRDefault="00EA2F34" w:rsidP="00BE28D4">
            <w:pPr>
              <w:pStyle w:val="tablehead"/>
              <w:rPr>
                <w:ins w:id="548" w:author="Author"/>
              </w:rPr>
            </w:pPr>
            <w:ins w:id="549" w:author="Author">
              <w:r w:rsidRPr="004F2F1D">
                <w:t>Number Of</w:t>
              </w:r>
              <w:r w:rsidRPr="004F2F1D">
                <w:br/>
                <w:t>Self-propelled Vehicles</w:t>
              </w:r>
            </w:ins>
          </w:p>
        </w:tc>
        <w:tc>
          <w:tcPr>
            <w:tcW w:w="648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39AD9EAE" w14:textId="77777777" w:rsidR="00EA2F34" w:rsidRPr="004F2F1D" w:rsidRDefault="00EA2F34" w:rsidP="00BE28D4">
            <w:pPr>
              <w:pStyle w:val="tablehead"/>
              <w:rPr>
                <w:ins w:id="550" w:author="Author"/>
              </w:rPr>
            </w:pPr>
            <w:ins w:id="551" w:author="Author">
              <w:r w:rsidRPr="004F2F1D">
                <w:t>Trucks And Truck-tractors</w:t>
              </w:r>
            </w:ins>
          </w:p>
        </w:tc>
        <w:tc>
          <w:tcPr>
            <w:tcW w:w="1620" w:type="dxa"/>
            <w:tcBorders>
              <w:top w:val="single" w:sz="6" w:space="0" w:color="auto"/>
              <w:left w:val="single" w:sz="6" w:space="0" w:color="auto"/>
              <w:right w:val="single" w:sz="6" w:space="0" w:color="auto"/>
            </w:tcBorders>
            <w:shd w:val="clear" w:color="auto" w:fill="auto"/>
            <w:vAlign w:val="bottom"/>
          </w:tcPr>
          <w:p w14:paraId="54AD53E0" w14:textId="77777777" w:rsidR="00EA2F34" w:rsidRPr="004F2F1D" w:rsidRDefault="00EA2F34" w:rsidP="00BE28D4">
            <w:pPr>
              <w:pStyle w:val="tablehead"/>
              <w:rPr>
                <w:ins w:id="552" w:author="Author"/>
              </w:rPr>
            </w:pPr>
          </w:p>
        </w:tc>
      </w:tr>
      <w:tr w:rsidR="00EA2F34" w:rsidRPr="004F2F1D" w14:paraId="3AD06341" w14:textId="77777777" w:rsidTr="00A1082D">
        <w:trPr>
          <w:cantSplit/>
          <w:trHeight w:val="190"/>
          <w:ins w:id="553" w:author="Author"/>
        </w:trPr>
        <w:tc>
          <w:tcPr>
            <w:tcW w:w="200" w:type="dxa"/>
            <w:tcBorders>
              <w:right w:val="single" w:sz="6" w:space="0" w:color="auto"/>
            </w:tcBorders>
            <w:shd w:val="clear" w:color="auto" w:fill="auto"/>
          </w:tcPr>
          <w:p w14:paraId="3CF4E7E1" w14:textId="77777777" w:rsidR="00EA2F34" w:rsidRPr="004F2F1D" w:rsidRDefault="00EA2F34" w:rsidP="00BE28D4">
            <w:pPr>
              <w:pStyle w:val="tablehead"/>
              <w:rPr>
                <w:ins w:id="554" w:author="Author"/>
              </w:rPr>
            </w:pPr>
          </w:p>
        </w:tc>
        <w:tc>
          <w:tcPr>
            <w:tcW w:w="19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1A707516" w14:textId="77777777" w:rsidR="00EA2F34" w:rsidRPr="004F2F1D" w:rsidRDefault="00EA2F34" w:rsidP="00BE28D4">
            <w:pPr>
              <w:pStyle w:val="tablehead"/>
              <w:rPr>
                <w:ins w:id="555"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6748985E" w14:textId="77777777" w:rsidR="00EA2F34" w:rsidRPr="004F2F1D" w:rsidRDefault="00EA2F34" w:rsidP="00BE28D4">
            <w:pPr>
              <w:pStyle w:val="tablehead"/>
              <w:rPr>
                <w:ins w:id="556" w:author="Author"/>
              </w:rPr>
            </w:pPr>
            <w:ins w:id="557" w:author="Author">
              <w:r w:rsidRPr="004F2F1D">
                <w:t>Service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670A4402" w14:textId="77777777" w:rsidR="00EA2F34" w:rsidRPr="004F2F1D" w:rsidRDefault="00EA2F34" w:rsidP="00BE28D4">
            <w:pPr>
              <w:pStyle w:val="tablehead"/>
              <w:rPr>
                <w:ins w:id="558" w:author="Author"/>
              </w:rPr>
            </w:pPr>
            <w:ins w:id="559" w:author="Author">
              <w:r w:rsidRPr="004F2F1D">
                <w:t>Retail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0FDFF638" w14:textId="77777777" w:rsidR="00EA2F34" w:rsidRPr="004F2F1D" w:rsidRDefault="00EA2F34" w:rsidP="00BE28D4">
            <w:pPr>
              <w:pStyle w:val="tablehead"/>
              <w:rPr>
                <w:ins w:id="560" w:author="Author"/>
              </w:rPr>
            </w:pPr>
            <w:ins w:id="561" w:author="Author">
              <w:r w:rsidRPr="004F2F1D">
                <w:t>Commercial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1DF56EA1" w14:textId="77777777" w:rsidR="00EA2F34" w:rsidRPr="004F2F1D" w:rsidRDefault="00EA2F34" w:rsidP="00BE28D4">
            <w:pPr>
              <w:pStyle w:val="tablehead"/>
              <w:rPr>
                <w:ins w:id="562" w:author="Author"/>
              </w:rPr>
            </w:pPr>
            <w:ins w:id="563" w:author="Author">
              <w:r w:rsidRPr="004F2F1D">
                <w:t xml:space="preserve">Extra-heavy Vehicles </w:t>
              </w:r>
              <w:r w:rsidRPr="004F2F1D">
                <w:br/>
                <w:t>(All Uses)</w:t>
              </w:r>
            </w:ins>
          </w:p>
        </w:tc>
        <w:tc>
          <w:tcPr>
            <w:tcW w:w="1620" w:type="dxa"/>
            <w:tcBorders>
              <w:left w:val="single" w:sz="6" w:space="0" w:color="auto"/>
              <w:bottom w:val="single" w:sz="6" w:space="0" w:color="auto"/>
              <w:right w:val="single" w:sz="6" w:space="0" w:color="auto"/>
            </w:tcBorders>
            <w:vAlign w:val="bottom"/>
          </w:tcPr>
          <w:p w14:paraId="6BA1D760" w14:textId="77777777" w:rsidR="00EA2F34" w:rsidRPr="004F2F1D" w:rsidRDefault="00EA2F34" w:rsidP="00BE28D4">
            <w:pPr>
              <w:pStyle w:val="tablehead"/>
              <w:rPr>
                <w:ins w:id="564" w:author="Author"/>
              </w:rPr>
            </w:pPr>
            <w:ins w:id="565" w:author="Author">
              <w:r w:rsidRPr="004F2F1D">
                <w:t>Trailer Types</w:t>
              </w:r>
            </w:ins>
          </w:p>
        </w:tc>
      </w:tr>
      <w:tr w:rsidR="00EA2F34" w:rsidRPr="004F2F1D" w14:paraId="3DEE8A11" w14:textId="77777777" w:rsidTr="00A1082D">
        <w:trPr>
          <w:cantSplit/>
          <w:trHeight w:val="190"/>
          <w:ins w:id="566" w:author="Author"/>
        </w:trPr>
        <w:tc>
          <w:tcPr>
            <w:tcW w:w="200" w:type="dxa"/>
            <w:tcBorders>
              <w:right w:val="single" w:sz="6" w:space="0" w:color="auto"/>
            </w:tcBorders>
            <w:shd w:val="clear" w:color="auto" w:fill="auto"/>
          </w:tcPr>
          <w:p w14:paraId="677C854F" w14:textId="77777777" w:rsidR="00EA2F34" w:rsidRPr="004F2F1D" w:rsidRDefault="00EA2F34" w:rsidP="00BE28D4">
            <w:pPr>
              <w:pStyle w:val="tabletext11"/>
              <w:rPr>
                <w:ins w:id="56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F131997" w14:textId="77777777" w:rsidR="00EA2F34" w:rsidRPr="004F2F1D" w:rsidRDefault="00EA2F34" w:rsidP="00BE28D4">
            <w:pPr>
              <w:pStyle w:val="tabletext11"/>
              <w:jc w:val="center"/>
              <w:rPr>
                <w:ins w:id="568" w:author="Author"/>
              </w:rPr>
            </w:pPr>
            <w:ins w:id="569" w:author="Author">
              <w:r w:rsidRPr="004F2F1D">
                <w:t>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C9934B" w14:textId="77777777" w:rsidR="00EA2F34" w:rsidRPr="004F2F1D" w:rsidRDefault="00EA2F34" w:rsidP="00BE28D4">
            <w:pPr>
              <w:pStyle w:val="tabletext11"/>
              <w:jc w:val="center"/>
              <w:rPr>
                <w:ins w:id="570" w:author="Author"/>
              </w:rPr>
            </w:pPr>
            <w:ins w:id="571" w:author="Author">
              <w:r w:rsidRPr="004F2F1D">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246B20" w14:textId="77777777" w:rsidR="00EA2F34" w:rsidRPr="004F2F1D" w:rsidRDefault="00EA2F34" w:rsidP="00BE28D4">
            <w:pPr>
              <w:pStyle w:val="tabletext11"/>
              <w:jc w:val="center"/>
              <w:rPr>
                <w:ins w:id="572" w:author="Author"/>
              </w:rPr>
            </w:pPr>
            <w:ins w:id="573" w:author="Author">
              <w:r w:rsidRPr="004F2F1D">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2EA461" w14:textId="77777777" w:rsidR="00EA2F34" w:rsidRPr="004F2F1D" w:rsidRDefault="00EA2F34" w:rsidP="00BE28D4">
            <w:pPr>
              <w:pStyle w:val="tabletext11"/>
              <w:jc w:val="center"/>
              <w:rPr>
                <w:ins w:id="574" w:author="Author"/>
              </w:rPr>
            </w:pPr>
            <w:ins w:id="575" w:author="Author">
              <w:r w:rsidRPr="004F2F1D">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6523E2" w14:textId="77777777" w:rsidR="00EA2F34" w:rsidRPr="004F2F1D" w:rsidRDefault="00EA2F34" w:rsidP="00BE28D4">
            <w:pPr>
              <w:pStyle w:val="tabletext11"/>
              <w:jc w:val="center"/>
              <w:rPr>
                <w:ins w:id="576" w:author="Author"/>
              </w:rPr>
            </w:pPr>
            <w:ins w:id="577" w:author="Author">
              <w:r w:rsidRPr="004F2F1D">
                <w:t>N/A</w:t>
              </w:r>
            </w:ins>
          </w:p>
        </w:tc>
        <w:tc>
          <w:tcPr>
            <w:tcW w:w="1620" w:type="dxa"/>
            <w:tcBorders>
              <w:top w:val="single" w:sz="6" w:space="0" w:color="auto"/>
              <w:left w:val="single" w:sz="6" w:space="0" w:color="auto"/>
              <w:bottom w:val="single" w:sz="6" w:space="0" w:color="auto"/>
              <w:right w:val="single" w:sz="6" w:space="0" w:color="auto"/>
            </w:tcBorders>
            <w:vAlign w:val="bottom"/>
          </w:tcPr>
          <w:p w14:paraId="451E7EAD" w14:textId="77777777" w:rsidR="00EA2F34" w:rsidRPr="004F2F1D" w:rsidRDefault="00EA2F34" w:rsidP="00BE28D4">
            <w:pPr>
              <w:pStyle w:val="tabletext11"/>
              <w:tabs>
                <w:tab w:val="decimal" w:pos="680"/>
              </w:tabs>
              <w:rPr>
                <w:ins w:id="578" w:author="Author"/>
              </w:rPr>
            </w:pPr>
            <w:ins w:id="579" w:author="Author">
              <w:r w:rsidRPr="004F2F1D">
                <w:t>1.00</w:t>
              </w:r>
            </w:ins>
          </w:p>
        </w:tc>
      </w:tr>
      <w:tr w:rsidR="00EA2F34" w:rsidRPr="004F2F1D" w14:paraId="7F249A77" w14:textId="77777777" w:rsidTr="00A1082D">
        <w:trPr>
          <w:cantSplit/>
          <w:trHeight w:val="190"/>
          <w:ins w:id="580" w:author="Author"/>
        </w:trPr>
        <w:tc>
          <w:tcPr>
            <w:tcW w:w="200" w:type="dxa"/>
            <w:tcBorders>
              <w:right w:val="single" w:sz="6" w:space="0" w:color="auto"/>
            </w:tcBorders>
            <w:shd w:val="clear" w:color="auto" w:fill="auto"/>
          </w:tcPr>
          <w:p w14:paraId="03337224" w14:textId="77777777" w:rsidR="00EA2F34" w:rsidRPr="004F2F1D" w:rsidRDefault="00EA2F34" w:rsidP="00BE28D4">
            <w:pPr>
              <w:pStyle w:val="tabletext11"/>
              <w:rPr>
                <w:ins w:id="58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7AE78E3" w14:textId="77777777" w:rsidR="00EA2F34" w:rsidRPr="004F2F1D" w:rsidRDefault="00EA2F34" w:rsidP="00BE28D4">
            <w:pPr>
              <w:pStyle w:val="tabletext11"/>
              <w:jc w:val="center"/>
              <w:rPr>
                <w:ins w:id="582" w:author="Author"/>
              </w:rPr>
            </w:pPr>
            <w:ins w:id="583" w:author="Author">
              <w:r w:rsidRPr="004F2F1D">
                <w:t>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083F2" w14:textId="77777777" w:rsidR="00EA2F34" w:rsidRPr="004F2F1D" w:rsidRDefault="00EA2F34" w:rsidP="00BE28D4">
            <w:pPr>
              <w:pStyle w:val="tabletext11"/>
              <w:tabs>
                <w:tab w:val="decimal" w:pos="680"/>
              </w:tabs>
              <w:rPr>
                <w:ins w:id="584" w:author="Author"/>
              </w:rPr>
            </w:pPr>
            <w:ins w:id="585" w:author="Author">
              <w:r w:rsidRPr="004F2F1D">
                <w:t>1.23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B29F7A" w14:textId="77777777" w:rsidR="00EA2F34" w:rsidRPr="004F2F1D" w:rsidRDefault="00EA2F34" w:rsidP="00BE28D4">
            <w:pPr>
              <w:pStyle w:val="tabletext11"/>
              <w:tabs>
                <w:tab w:val="decimal" w:pos="680"/>
              </w:tabs>
              <w:rPr>
                <w:ins w:id="586" w:author="Author"/>
              </w:rPr>
            </w:pPr>
            <w:ins w:id="587" w:author="Author">
              <w:r w:rsidRPr="004F2F1D">
                <w:t>1.24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9CC683" w14:textId="77777777" w:rsidR="00EA2F34" w:rsidRPr="004F2F1D" w:rsidRDefault="00EA2F34" w:rsidP="00BE28D4">
            <w:pPr>
              <w:pStyle w:val="tabletext11"/>
              <w:tabs>
                <w:tab w:val="decimal" w:pos="680"/>
              </w:tabs>
              <w:rPr>
                <w:ins w:id="588" w:author="Author"/>
              </w:rPr>
            </w:pPr>
            <w:ins w:id="589" w:author="Author">
              <w:r w:rsidRPr="004F2F1D">
                <w:t>1.11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87C76" w14:textId="77777777" w:rsidR="00EA2F34" w:rsidRPr="004F2F1D" w:rsidRDefault="00EA2F34" w:rsidP="00BE28D4">
            <w:pPr>
              <w:pStyle w:val="tabletext11"/>
              <w:tabs>
                <w:tab w:val="decimal" w:pos="680"/>
              </w:tabs>
              <w:rPr>
                <w:ins w:id="590" w:author="Author"/>
              </w:rPr>
            </w:pPr>
            <w:ins w:id="591" w:author="Author">
              <w:r w:rsidRPr="004F2F1D">
                <w:t>1.12</w:t>
              </w:r>
            </w:ins>
          </w:p>
        </w:tc>
        <w:tc>
          <w:tcPr>
            <w:tcW w:w="1620" w:type="dxa"/>
            <w:tcBorders>
              <w:top w:val="single" w:sz="6" w:space="0" w:color="auto"/>
              <w:left w:val="single" w:sz="6" w:space="0" w:color="auto"/>
              <w:bottom w:val="single" w:sz="6" w:space="0" w:color="auto"/>
              <w:right w:val="single" w:sz="6" w:space="0" w:color="auto"/>
            </w:tcBorders>
            <w:vAlign w:val="bottom"/>
          </w:tcPr>
          <w:p w14:paraId="454B91C9" w14:textId="77777777" w:rsidR="00EA2F34" w:rsidRPr="004F2F1D" w:rsidRDefault="00EA2F34" w:rsidP="00BE28D4">
            <w:pPr>
              <w:pStyle w:val="tabletext11"/>
              <w:tabs>
                <w:tab w:val="decimal" w:pos="680"/>
              </w:tabs>
              <w:rPr>
                <w:ins w:id="592" w:author="Author"/>
              </w:rPr>
            </w:pPr>
            <w:ins w:id="593" w:author="Author">
              <w:r w:rsidRPr="004F2F1D">
                <w:t>1.00</w:t>
              </w:r>
            </w:ins>
          </w:p>
        </w:tc>
      </w:tr>
      <w:tr w:rsidR="00EA2F34" w:rsidRPr="004F2F1D" w14:paraId="5AF6BF41" w14:textId="77777777" w:rsidTr="00A1082D">
        <w:trPr>
          <w:cantSplit/>
          <w:trHeight w:val="190"/>
          <w:ins w:id="594" w:author="Author"/>
        </w:trPr>
        <w:tc>
          <w:tcPr>
            <w:tcW w:w="200" w:type="dxa"/>
            <w:tcBorders>
              <w:right w:val="single" w:sz="6" w:space="0" w:color="auto"/>
            </w:tcBorders>
            <w:shd w:val="clear" w:color="auto" w:fill="auto"/>
          </w:tcPr>
          <w:p w14:paraId="3A46CE40" w14:textId="77777777" w:rsidR="00EA2F34" w:rsidRPr="004F2F1D" w:rsidRDefault="00EA2F34" w:rsidP="00BE28D4">
            <w:pPr>
              <w:pStyle w:val="tabletext11"/>
              <w:rPr>
                <w:ins w:id="59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9635361" w14:textId="77777777" w:rsidR="00EA2F34" w:rsidRPr="004F2F1D" w:rsidRDefault="00EA2F34" w:rsidP="00BE28D4">
            <w:pPr>
              <w:pStyle w:val="tabletext11"/>
              <w:jc w:val="center"/>
              <w:rPr>
                <w:ins w:id="596" w:author="Author"/>
              </w:rPr>
            </w:pPr>
            <w:ins w:id="597" w:author="Author">
              <w:r w:rsidRPr="004F2F1D">
                <w:t>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8279D2" w14:textId="77777777" w:rsidR="00EA2F34" w:rsidRPr="004F2F1D" w:rsidRDefault="00EA2F34" w:rsidP="00BE28D4">
            <w:pPr>
              <w:pStyle w:val="tabletext11"/>
              <w:tabs>
                <w:tab w:val="decimal" w:pos="680"/>
              </w:tabs>
              <w:rPr>
                <w:ins w:id="598" w:author="Author"/>
              </w:rPr>
            </w:pPr>
            <w:ins w:id="599" w:author="Author">
              <w:r w:rsidRPr="004F2F1D">
                <w:t>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82F00" w14:textId="77777777" w:rsidR="00EA2F34" w:rsidRPr="004F2F1D" w:rsidRDefault="00EA2F34" w:rsidP="00BE28D4">
            <w:pPr>
              <w:pStyle w:val="tabletext11"/>
              <w:tabs>
                <w:tab w:val="decimal" w:pos="680"/>
              </w:tabs>
              <w:rPr>
                <w:ins w:id="600" w:author="Author"/>
              </w:rPr>
            </w:pPr>
            <w:ins w:id="601" w:author="Author">
              <w:r w:rsidRPr="004F2F1D">
                <w:t>1.20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7FF84F" w14:textId="77777777" w:rsidR="00EA2F34" w:rsidRPr="004F2F1D" w:rsidRDefault="00EA2F34" w:rsidP="00BE28D4">
            <w:pPr>
              <w:pStyle w:val="tabletext11"/>
              <w:tabs>
                <w:tab w:val="decimal" w:pos="680"/>
              </w:tabs>
              <w:rPr>
                <w:ins w:id="602" w:author="Author"/>
              </w:rPr>
            </w:pPr>
            <w:ins w:id="603" w:author="Author">
              <w:r w:rsidRPr="004F2F1D">
                <w:t>1.06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65A8FE" w14:textId="77777777" w:rsidR="00EA2F34" w:rsidRPr="004F2F1D" w:rsidRDefault="00EA2F34" w:rsidP="00BE28D4">
            <w:pPr>
              <w:pStyle w:val="tabletext11"/>
              <w:tabs>
                <w:tab w:val="decimal" w:pos="680"/>
              </w:tabs>
              <w:rPr>
                <w:ins w:id="604" w:author="Author"/>
              </w:rPr>
            </w:pPr>
            <w:ins w:id="605" w:author="Author">
              <w:r w:rsidRPr="004F2F1D">
                <w:t>1.06</w:t>
              </w:r>
            </w:ins>
          </w:p>
        </w:tc>
        <w:tc>
          <w:tcPr>
            <w:tcW w:w="1620" w:type="dxa"/>
            <w:tcBorders>
              <w:top w:val="single" w:sz="6" w:space="0" w:color="auto"/>
              <w:left w:val="single" w:sz="6" w:space="0" w:color="auto"/>
              <w:bottom w:val="single" w:sz="6" w:space="0" w:color="auto"/>
              <w:right w:val="single" w:sz="6" w:space="0" w:color="auto"/>
            </w:tcBorders>
            <w:vAlign w:val="bottom"/>
          </w:tcPr>
          <w:p w14:paraId="4410FE40" w14:textId="77777777" w:rsidR="00EA2F34" w:rsidRPr="004F2F1D" w:rsidRDefault="00EA2F34" w:rsidP="00BE28D4">
            <w:pPr>
              <w:pStyle w:val="tabletext11"/>
              <w:tabs>
                <w:tab w:val="decimal" w:pos="680"/>
              </w:tabs>
              <w:rPr>
                <w:ins w:id="606" w:author="Author"/>
              </w:rPr>
            </w:pPr>
            <w:ins w:id="607" w:author="Author">
              <w:r w:rsidRPr="004F2F1D">
                <w:t>1.00</w:t>
              </w:r>
            </w:ins>
          </w:p>
        </w:tc>
      </w:tr>
      <w:tr w:rsidR="00EA2F34" w:rsidRPr="004F2F1D" w14:paraId="1D3C29DB" w14:textId="77777777" w:rsidTr="00A1082D">
        <w:trPr>
          <w:cantSplit/>
          <w:trHeight w:val="190"/>
          <w:ins w:id="608" w:author="Author"/>
        </w:trPr>
        <w:tc>
          <w:tcPr>
            <w:tcW w:w="200" w:type="dxa"/>
            <w:tcBorders>
              <w:right w:val="single" w:sz="6" w:space="0" w:color="auto"/>
            </w:tcBorders>
            <w:shd w:val="clear" w:color="auto" w:fill="auto"/>
          </w:tcPr>
          <w:p w14:paraId="471410EE" w14:textId="77777777" w:rsidR="00EA2F34" w:rsidRPr="004F2F1D" w:rsidRDefault="00EA2F34" w:rsidP="00BE28D4">
            <w:pPr>
              <w:pStyle w:val="tabletext11"/>
              <w:rPr>
                <w:ins w:id="60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7DA5F03" w14:textId="77777777" w:rsidR="00EA2F34" w:rsidRPr="004F2F1D" w:rsidRDefault="00EA2F34" w:rsidP="00BE28D4">
            <w:pPr>
              <w:pStyle w:val="tabletext11"/>
              <w:jc w:val="center"/>
              <w:rPr>
                <w:ins w:id="610" w:author="Author"/>
              </w:rPr>
            </w:pPr>
            <w:ins w:id="611" w:author="Author">
              <w:r w:rsidRPr="004F2F1D">
                <w:t>3 to 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7BED27" w14:textId="77777777" w:rsidR="00EA2F34" w:rsidRPr="004F2F1D" w:rsidRDefault="00EA2F34" w:rsidP="00BE28D4">
            <w:pPr>
              <w:pStyle w:val="tabletext11"/>
              <w:tabs>
                <w:tab w:val="decimal" w:pos="680"/>
              </w:tabs>
              <w:rPr>
                <w:ins w:id="612" w:author="Author"/>
              </w:rPr>
            </w:pPr>
            <w:ins w:id="613" w:author="Author">
              <w:r w:rsidRPr="004F2F1D">
                <w:t>1.08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45BCB3" w14:textId="77777777" w:rsidR="00EA2F34" w:rsidRPr="004F2F1D" w:rsidRDefault="00EA2F34" w:rsidP="00BE28D4">
            <w:pPr>
              <w:pStyle w:val="tabletext11"/>
              <w:tabs>
                <w:tab w:val="decimal" w:pos="680"/>
              </w:tabs>
              <w:rPr>
                <w:ins w:id="614" w:author="Author"/>
              </w:rPr>
            </w:pPr>
            <w:ins w:id="615" w:author="Author">
              <w:r w:rsidRPr="004F2F1D">
                <w:t>1.16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64D619" w14:textId="77777777" w:rsidR="00EA2F34" w:rsidRPr="004F2F1D" w:rsidRDefault="00EA2F34" w:rsidP="00BE28D4">
            <w:pPr>
              <w:pStyle w:val="tabletext11"/>
              <w:tabs>
                <w:tab w:val="decimal" w:pos="680"/>
              </w:tabs>
              <w:rPr>
                <w:ins w:id="616" w:author="Author"/>
              </w:rPr>
            </w:pPr>
            <w:ins w:id="617" w:author="Author">
              <w:r w:rsidRPr="004F2F1D">
                <w:t>1.03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66A53" w14:textId="77777777" w:rsidR="00EA2F34" w:rsidRPr="004F2F1D" w:rsidRDefault="00EA2F34" w:rsidP="00BE28D4">
            <w:pPr>
              <w:pStyle w:val="tabletext11"/>
              <w:tabs>
                <w:tab w:val="decimal" w:pos="680"/>
              </w:tabs>
              <w:rPr>
                <w:ins w:id="618" w:author="Author"/>
              </w:rPr>
            </w:pPr>
            <w:ins w:id="619" w:author="Author">
              <w:r w:rsidRPr="004F2F1D">
                <w:t>1.02</w:t>
              </w:r>
            </w:ins>
          </w:p>
        </w:tc>
        <w:tc>
          <w:tcPr>
            <w:tcW w:w="1620" w:type="dxa"/>
            <w:tcBorders>
              <w:top w:val="single" w:sz="6" w:space="0" w:color="auto"/>
              <w:left w:val="single" w:sz="6" w:space="0" w:color="auto"/>
              <w:bottom w:val="single" w:sz="6" w:space="0" w:color="auto"/>
              <w:right w:val="single" w:sz="6" w:space="0" w:color="auto"/>
            </w:tcBorders>
            <w:vAlign w:val="bottom"/>
          </w:tcPr>
          <w:p w14:paraId="22D9EBEA" w14:textId="77777777" w:rsidR="00EA2F34" w:rsidRPr="004F2F1D" w:rsidRDefault="00EA2F34" w:rsidP="00BE28D4">
            <w:pPr>
              <w:pStyle w:val="tabletext11"/>
              <w:tabs>
                <w:tab w:val="decimal" w:pos="680"/>
              </w:tabs>
              <w:rPr>
                <w:ins w:id="620" w:author="Author"/>
              </w:rPr>
            </w:pPr>
            <w:ins w:id="621" w:author="Author">
              <w:r w:rsidRPr="004F2F1D">
                <w:t>1.00</w:t>
              </w:r>
            </w:ins>
          </w:p>
        </w:tc>
      </w:tr>
      <w:tr w:rsidR="00EA2F34" w:rsidRPr="004F2F1D" w14:paraId="7FC20239" w14:textId="77777777" w:rsidTr="00A1082D">
        <w:trPr>
          <w:cantSplit/>
          <w:trHeight w:val="190"/>
          <w:ins w:id="622" w:author="Author"/>
        </w:trPr>
        <w:tc>
          <w:tcPr>
            <w:tcW w:w="200" w:type="dxa"/>
            <w:tcBorders>
              <w:right w:val="single" w:sz="6" w:space="0" w:color="auto"/>
            </w:tcBorders>
            <w:shd w:val="clear" w:color="auto" w:fill="auto"/>
          </w:tcPr>
          <w:p w14:paraId="281E72BA" w14:textId="77777777" w:rsidR="00EA2F34" w:rsidRPr="004F2F1D" w:rsidRDefault="00EA2F34" w:rsidP="00BE28D4">
            <w:pPr>
              <w:pStyle w:val="tabletext11"/>
              <w:rPr>
                <w:ins w:id="62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3241DF1" w14:textId="77777777" w:rsidR="00EA2F34" w:rsidRPr="004F2F1D" w:rsidRDefault="00EA2F34" w:rsidP="00BE28D4">
            <w:pPr>
              <w:pStyle w:val="tabletext11"/>
              <w:jc w:val="center"/>
              <w:rPr>
                <w:ins w:id="624" w:author="Author"/>
              </w:rPr>
            </w:pPr>
            <w:ins w:id="625" w:author="Author">
              <w:r w:rsidRPr="004F2F1D">
                <w:t>5 to 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9D6E43" w14:textId="77777777" w:rsidR="00EA2F34" w:rsidRPr="004F2F1D" w:rsidRDefault="00EA2F34" w:rsidP="00BE28D4">
            <w:pPr>
              <w:pStyle w:val="tabletext11"/>
              <w:tabs>
                <w:tab w:val="decimal" w:pos="680"/>
              </w:tabs>
              <w:rPr>
                <w:ins w:id="626" w:author="Author"/>
              </w:rPr>
            </w:pPr>
            <w:ins w:id="627" w:author="Author">
              <w:r w:rsidRPr="004F2F1D">
                <w:t>1.01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9BAD4C" w14:textId="77777777" w:rsidR="00EA2F34" w:rsidRPr="004F2F1D" w:rsidRDefault="00EA2F34" w:rsidP="00BE28D4">
            <w:pPr>
              <w:pStyle w:val="tabletext11"/>
              <w:tabs>
                <w:tab w:val="decimal" w:pos="680"/>
              </w:tabs>
              <w:rPr>
                <w:ins w:id="628" w:author="Author"/>
              </w:rPr>
            </w:pPr>
            <w:ins w:id="629" w:author="Author">
              <w:r w:rsidRPr="004F2F1D">
                <w:t>1.12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5415D9" w14:textId="77777777" w:rsidR="00EA2F34" w:rsidRPr="004F2F1D" w:rsidRDefault="00EA2F34" w:rsidP="00BE28D4">
            <w:pPr>
              <w:pStyle w:val="tabletext11"/>
              <w:tabs>
                <w:tab w:val="decimal" w:pos="680"/>
              </w:tabs>
              <w:rPr>
                <w:ins w:id="630" w:author="Author"/>
              </w:rPr>
            </w:pPr>
            <w:ins w:id="631" w:author="Author">
              <w:r w:rsidRPr="004F2F1D">
                <w:t>0.99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D70C7D" w14:textId="77777777" w:rsidR="00EA2F34" w:rsidRPr="004F2F1D" w:rsidRDefault="00EA2F34" w:rsidP="00BE28D4">
            <w:pPr>
              <w:pStyle w:val="tabletext11"/>
              <w:tabs>
                <w:tab w:val="decimal" w:pos="680"/>
              </w:tabs>
              <w:rPr>
                <w:ins w:id="632" w:author="Author"/>
              </w:rPr>
            </w:pPr>
            <w:ins w:id="633" w:author="Author">
              <w:r w:rsidRPr="004F2F1D">
                <w:t>0.97</w:t>
              </w:r>
            </w:ins>
          </w:p>
        </w:tc>
        <w:tc>
          <w:tcPr>
            <w:tcW w:w="1620" w:type="dxa"/>
            <w:tcBorders>
              <w:top w:val="single" w:sz="6" w:space="0" w:color="auto"/>
              <w:left w:val="single" w:sz="6" w:space="0" w:color="auto"/>
              <w:bottom w:val="single" w:sz="6" w:space="0" w:color="auto"/>
              <w:right w:val="single" w:sz="6" w:space="0" w:color="auto"/>
            </w:tcBorders>
            <w:vAlign w:val="bottom"/>
          </w:tcPr>
          <w:p w14:paraId="5506C50A" w14:textId="77777777" w:rsidR="00EA2F34" w:rsidRPr="004F2F1D" w:rsidRDefault="00EA2F34" w:rsidP="00BE28D4">
            <w:pPr>
              <w:pStyle w:val="tabletext11"/>
              <w:tabs>
                <w:tab w:val="decimal" w:pos="680"/>
              </w:tabs>
              <w:rPr>
                <w:ins w:id="634" w:author="Author"/>
              </w:rPr>
            </w:pPr>
            <w:ins w:id="635" w:author="Author">
              <w:r w:rsidRPr="004F2F1D">
                <w:t>1.00</w:t>
              </w:r>
            </w:ins>
          </w:p>
        </w:tc>
      </w:tr>
      <w:tr w:rsidR="00EA2F34" w:rsidRPr="004F2F1D" w14:paraId="174D39AC" w14:textId="77777777" w:rsidTr="00A1082D">
        <w:trPr>
          <w:cantSplit/>
          <w:trHeight w:val="190"/>
          <w:ins w:id="636" w:author="Author"/>
        </w:trPr>
        <w:tc>
          <w:tcPr>
            <w:tcW w:w="200" w:type="dxa"/>
            <w:tcBorders>
              <w:right w:val="single" w:sz="6" w:space="0" w:color="auto"/>
            </w:tcBorders>
            <w:shd w:val="clear" w:color="auto" w:fill="auto"/>
          </w:tcPr>
          <w:p w14:paraId="50DC3819" w14:textId="77777777" w:rsidR="00EA2F34" w:rsidRPr="004F2F1D" w:rsidRDefault="00EA2F34" w:rsidP="00BE28D4">
            <w:pPr>
              <w:pStyle w:val="tabletext11"/>
              <w:rPr>
                <w:ins w:id="63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B60E66F" w14:textId="77777777" w:rsidR="00EA2F34" w:rsidRPr="004F2F1D" w:rsidRDefault="00EA2F34" w:rsidP="00BE28D4">
            <w:pPr>
              <w:pStyle w:val="tabletext11"/>
              <w:jc w:val="center"/>
              <w:rPr>
                <w:ins w:id="638" w:author="Author"/>
              </w:rPr>
            </w:pPr>
            <w:ins w:id="639" w:author="Author">
              <w:r w:rsidRPr="004F2F1D">
                <w:t>10 to 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74F183" w14:textId="77777777" w:rsidR="00EA2F34" w:rsidRPr="004F2F1D" w:rsidRDefault="00EA2F34" w:rsidP="00BE28D4">
            <w:pPr>
              <w:pStyle w:val="tabletext11"/>
              <w:tabs>
                <w:tab w:val="decimal" w:pos="680"/>
              </w:tabs>
              <w:rPr>
                <w:ins w:id="640" w:author="Author"/>
              </w:rPr>
            </w:pPr>
            <w:ins w:id="641" w:author="Author">
              <w:r w:rsidRPr="004F2F1D">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62097B" w14:textId="77777777" w:rsidR="00EA2F34" w:rsidRPr="004F2F1D" w:rsidRDefault="00EA2F34" w:rsidP="00BE28D4">
            <w:pPr>
              <w:pStyle w:val="tabletext11"/>
              <w:tabs>
                <w:tab w:val="decimal" w:pos="680"/>
              </w:tabs>
              <w:rPr>
                <w:ins w:id="642" w:author="Author"/>
              </w:rPr>
            </w:pPr>
            <w:ins w:id="643" w:author="Author">
              <w:r w:rsidRPr="004F2F1D">
                <w:t>1.08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1273D3" w14:textId="77777777" w:rsidR="00EA2F34" w:rsidRPr="004F2F1D" w:rsidRDefault="00EA2F34" w:rsidP="00BE28D4">
            <w:pPr>
              <w:pStyle w:val="tabletext11"/>
              <w:tabs>
                <w:tab w:val="decimal" w:pos="680"/>
              </w:tabs>
              <w:rPr>
                <w:ins w:id="644" w:author="Author"/>
              </w:rPr>
            </w:pPr>
            <w:ins w:id="645" w:author="Author">
              <w:r w:rsidRPr="004F2F1D">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F22BB6" w14:textId="77777777" w:rsidR="00EA2F34" w:rsidRPr="004F2F1D" w:rsidRDefault="00EA2F34" w:rsidP="00BE28D4">
            <w:pPr>
              <w:pStyle w:val="tabletext11"/>
              <w:tabs>
                <w:tab w:val="decimal" w:pos="680"/>
              </w:tabs>
              <w:rPr>
                <w:ins w:id="646" w:author="Author"/>
              </w:rPr>
            </w:pPr>
            <w:ins w:id="647" w:author="Author">
              <w:r w:rsidRPr="004F2F1D">
                <w:t>0.93</w:t>
              </w:r>
            </w:ins>
          </w:p>
        </w:tc>
        <w:tc>
          <w:tcPr>
            <w:tcW w:w="1620" w:type="dxa"/>
            <w:tcBorders>
              <w:top w:val="single" w:sz="6" w:space="0" w:color="auto"/>
              <w:left w:val="single" w:sz="6" w:space="0" w:color="auto"/>
              <w:bottom w:val="single" w:sz="6" w:space="0" w:color="auto"/>
              <w:right w:val="single" w:sz="6" w:space="0" w:color="auto"/>
            </w:tcBorders>
            <w:vAlign w:val="bottom"/>
          </w:tcPr>
          <w:p w14:paraId="4B83B896" w14:textId="77777777" w:rsidR="00EA2F34" w:rsidRPr="004F2F1D" w:rsidRDefault="00EA2F34" w:rsidP="00BE28D4">
            <w:pPr>
              <w:pStyle w:val="tabletext11"/>
              <w:tabs>
                <w:tab w:val="decimal" w:pos="680"/>
              </w:tabs>
              <w:rPr>
                <w:ins w:id="648" w:author="Author"/>
              </w:rPr>
            </w:pPr>
            <w:ins w:id="649" w:author="Author">
              <w:r w:rsidRPr="004F2F1D">
                <w:t>1.00</w:t>
              </w:r>
            </w:ins>
          </w:p>
        </w:tc>
      </w:tr>
      <w:tr w:rsidR="00EA2F34" w:rsidRPr="004F2F1D" w14:paraId="5820260B" w14:textId="77777777" w:rsidTr="00A1082D">
        <w:trPr>
          <w:cantSplit/>
          <w:trHeight w:val="190"/>
          <w:ins w:id="650" w:author="Author"/>
        </w:trPr>
        <w:tc>
          <w:tcPr>
            <w:tcW w:w="200" w:type="dxa"/>
            <w:tcBorders>
              <w:right w:val="single" w:sz="6" w:space="0" w:color="auto"/>
            </w:tcBorders>
            <w:shd w:val="clear" w:color="auto" w:fill="auto"/>
          </w:tcPr>
          <w:p w14:paraId="08AA3389" w14:textId="77777777" w:rsidR="00EA2F34" w:rsidRPr="004F2F1D" w:rsidRDefault="00EA2F34" w:rsidP="00BE28D4">
            <w:pPr>
              <w:pStyle w:val="tabletext11"/>
              <w:rPr>
                <w:ins w:id="65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487BD27" w14:textId="77777777" w:rsidR="00EA2F34" w:rsidRPr="004F2F1D" w:rsidRDefault="00EA2F34" w:rsidP="00BE28D4">
            <w:pPr>
              <w:pStyle w:val="tabletext11"/>
              <w:jc w:val="center"/>
              <w:rPr>
                <w:ins w:id="652" w:author="Author"/>
              </w:rPr>
            </w:pPr>
            <w:ins w:id="653" w:author="Author">
              <w:r w:rsidRPr="004F2F1D">
                <w:t>15 to 19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70455A" w14:textId="77777777" w:rsidR="00EA2F34" w:rsidRPr="004F2F1D" w:rsidRDefault="00EA2F34" w:rsidP="00BE28D4">
            <w:pPr>
              <w:pStyle w:val="tabletext11"/>
              <w:tabs>
                <w:tab w:val="decimal" w:pos="680"/>
              </w:tabs>
              <w:rPr>
                <w:ins w:id="654" w:author="Author"/>
              </w:rPr>
            </w:pPr>
            <w:ins w:id="655" w:author="Author">
              <w:r w:rsidRPr="004F2F1D">
                <w:t>0.92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2172C5" w14:textId="77777777" w:rsidR="00EA2F34" w:rsidRPr="004F2F1D" w:rsidRDefault="00EA2F34" w:rsidP="00BE28D4">
            <w:pPr>
              <w:pStyle w:val="tabletext11"/>
              <w:tabs>
                <w:tab w:val="decimal" w:pos="680"/>
              </w:tabs>
              <w:rPr>
                <w:ins w:id="656" w:author="Author"/>
              </w:rPr>
            </w:pPr>
            <w:ins w:id="657" w:author="Author">
              <w:r w:rsidRPr="004F2F1D">
                <w:t>1.06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CF10B" w14:textId="77777777" w:rsidR="00EA2F34" w:rsidRPr="004F2F1D" w:rsidRDefault="00EA2F34" w:rsidP="00BE28D4">
            <w:pPr>
              <w:pStyle w:val="tabletext11"/>
              <w:tabs>
                <w:tab w:val="decimal" w:pos="680"/>
              </w:tabs>
              <w:rPr>
                <w:ins w:id="658" w:author="Author"/>
              </w:rPr>
            </w:pPr>
            <w:ins w:id="659" w:author="Author">
              <w:r w:rsidRPr="004F2F1D">
                <w:t>0.94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F80809" w14:textId="77777777" w:rsidR="00EA2F34" w:rsidRPr="004F2F1D" w:rsidRDefault="00EA2F34" w:rsidP="00BE28D4">
            <w:pPr>
              <w:pStyle w:val="tabletext11"/>
              <w:tabs>
                <w:tab w:val="decimal" w:pos="680"/>
              </w:tabs>
              <w:rPr>
                <w:ins w:id="660" w:author="Author"/>
              </w:rPr>
            </w:pPr>
            <w:ins w:id="661" w:author="Author">
              <w:r w:rsidRPr="004F2F1D">
                <w:t>0.91</w:t>
              </w:r>
            </w:ins>
          </w:p>
        </w:tc>
        <w:tc>
          <w:tcPr>
            <w:tcW w:w="1620" w:type="dxa"/>
            <w:tcBorders>
              <w:top w:val="single" w:sz="6" w:space="0" w:color="auto"/>
              <w:left w:val="single" w:sz="6" w:space="0" w:color="auto"/>
              <w:bottom w:val="single" w:sz="6" w:space="0" w:color="auto"/>
              <w:right w:val="single" w:sz="6" w:space="0" w:color="auto"/>
            </w:tcBorders>
            <w:vAlign w:val="bottom"/>
          </w:tcPr>
          <w:p w14:paraId="0C5947B2" w14:textId="77777777" w:rsidR="00EA2F34" w:rsidRPr="004F2F1D" w:rsidRDefault="00EA2F34" w:rsidP="00BE28D4">
            <w:pPr>
              <w:pStyle w:val="tabletext11"/>
              <w:tabs>
                <w:tab w:val="decimal" w:pos="680"/>
              </w:tabs>
              <w:rPr>
                <w:ins w:id="662" w:author="Author"/>
              </w:rPr>
            </w:pPr>
            <w:ins w:id="663" w:author="Author">
              <w:r w:rsidRPr="004F2F1D">
                <w:t>1.00</w:t>
              </w:r>
            </w:ins>
          </w:p>
        </w:tc>
      </w:tr>
      <w:tr w:rsidR="00EA2F34" w:rsidRPr="004F2F1D" w14:paraId="61833BD0" w14:textId="77777777" w:rsidTr="00A1082D">
        <w:trPr>
          <w:cantSplit/>
          <w:trHeight w:val="190"/>
          <w:ins w:id="664" w:author="Author"/>
        </w:trPr>
        <w:tc>
          <w:tcPr>
            <w:tcW w:w="200" w:type="dxa"/>
            <w:tcBorders>
              <w:right w:val="single" w:sz="6" w:space="0" w:color="auto"/>
            </w:tcBorders>
            <w:shd w:val="clear" w:color="auto" w:fill="auto"/>
          </w:tcPr>
          <w:p w14:paraId="64605E8B" w14:textId="77777777" w:rsidR="00EA2F34" w:rsidRPr="004F2F1D" w:rsidRDefault="00EA2F34" w:rsidP="00BE28D4">
            <w:pPr>
              <w:pStyle w:val="tabletext11"/>
              <w:rPr>
                <w:ins w:id="66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017DF93" w14:textId="77777777" w:rsidR="00EA2F34" w:rsidRPr="004F2F1D" w:rsidRDefault="00EA2F34" w:rsidP="00BE28D4">
            <w:pPr>
              <w:pStyle w:val="tabletext11"/>
              <w:jc w:val="center"/>
              <w:rPr>
                <w:ins w:id="666" w:author="Author"/>
              </w:rPr>
            </w:pPr>
            <w:ins w:id="667" w:author="Author">
              <w:r w:rsidRPr="004F2F1D">
                <w:t>20 to 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8E585" w14:textId="77777777" w:rsidR="00EA2F34" w:rsidRPr="004F2F1D" w:rsidRDefault="00EA2F34" w:rsidP="00BE28D4">
            <w:pPr>
              <w:pStyle w:val="tabletext11"/>
              <w:tabs>
                <w:tab w:val="decimal" w:pos="680"/>
              </w:tabs>
              <w:rPr>
                <w:ins w:id="668" w:author="Author"/>
              </w:rPr>
            </w:pPr>
            <w:ins w:id="669" w:author="Author">
              <w:r w:rsidRPr="004F2F1D">
                <w:t>0.89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9CE00" w14:textId="77777777" w:rsidR="00EA2F34" w:rsidRPr="004F2F1D" w:rsidRDefault="00EA2F34" w:rsidP="00BE28D4">
            <w:pPr>
              <w:pStyle w:val="tabletext11"/>
              <w:tabs>
                <w:tab w:val="decimal" w:pos="680"/>
              </w:tabs>
              <w:rPr>
                <w:ins w:id="670" w:author="Author"/>
              </w:rPr>
            </w:pPr>
            <w:ins w:id="671" w:author="Author">
              <w:r w:rsidRPr="004F2F1D">
                <w:t>1.04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208FB2" w14:textId="77777777" w:rsidR="00EA2F34" w:rsidRPr="004F2F1D" w:rsidRDefault="00EA2F34" w:rsidP="00BE28D4">
            <w:pPr>
              <w:pStyle w:val="tabletext11"/>
              <w:tabs>
                <w:tab w:val="decimal" w:pos="680"/>
              </w:tabs>
              <w:rPr>
                <w:ins w:id="672" w:author="Author"/>
              </w:rPr>
            </w:pPr>
            <w:ins w:id="673" w:author="Author">
              <w:r w:rsidRPr="004F2F1D">
                <w:t>0.93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357442" w14:textId="77777777" w:rsidR="00EA2F34" w:rsidRPr="004F2F1D" w:rsidRDefault="00EA2F34" w:rsidP="00BE28D4">
            <w:pPr>
              <w:pStyle w:val="tabletext11"/>
              <w:tabs>
                <w:tab w:val="decimal" w:pos="680"/>
              </w:tabs>
              <w:rPr>
                <w:ins w:id="674" w:author="Author"/>
              </w:rPr>
            </w:pPr>
            <w:ins w:id="675" w:author="Author">
              <w:r w:rsidRPr="004F2F1D">
                <w:t>0.88</w:t>
              </w:r>
            </w:ins>
          </w:p>
        </w:tc>
        <w:tc>
          <w:tcPr>
            <w:tcW w:w="1620" w:type="dxa"/>
            <w:tcBorders>
              <w:top w:val="single" w:sz="6" w:space="0" w:color="auto"/>
              <w:left w:val="single" w:sz="6" w:space="0" w:color="auto"/>
              <w:bottom w:val="single" w:sz="6" w:space="0" w:color="auto"/>
              <w:right w:val="single" w:sz="6" w:space="0" w:color="auto"/>
            </w:tcBorders>
            <w:vAlign w:val="bottom"/>
          </w:tcPr>
          <w:p w14:paraId="67B9E496" w14:textId="77777777" w:rsidR="00EA2F34" w:rsidRPr="004F2F1D" w:rsidRDefault="00EA2F34" w:rsidP="00BE28D4">
            <w:pPr>
              <w:pStyle w:val="tabletext11"/>
              <w:tabs>
                <w:tab w:val="decimal" w:pos="680"/>
              </w:tabs>
              <w:rPr>
                <w:ins w:id="676" w:author="Author"/>
              </w:rPr>
            </w:pPr>
            <w:ins w:id="677" w:author="Author">
              <w:r w:rsidRPr="004F2F1D">
                <w:t>1.00</w:t>
              </w:r>
            </w:ins>
          </w:p>
        </w:tc>
      </w:tr>
      <w:tr w:rsidR="00EA2F34" w:rsidRPr="004F2F1D" w14:paraId="73FB3AD6" w14:textId="77777777" w:rsidTr="00A1082D">
        <w:trPr>
          <w:cantSplit/>
          <w:trHeight w:val="190"/>
          <w:ins w:id="678" w:author="Author"/>
        </w:trPr>
        <w:tc>
          <w:tcPr>
            <w:tcW w:w="200" w:type="dxa"/>
            <w:tcBorders>
              <w:right w:val="single" w:sz="6" w:space="0" w:color="auto"/>
            </w:tcBorders>
            <w:shd w:val="clear" w:color="auto" w:fill="auto"/>
          </w:tcPr>
          <w:p w14:paraId="029A74EE" w14:textId="77777777" w:rsidR="00EA2F34" w:rsidRPr="004F2F1D" w:rsidRDefault="00EA2F34" w:rsidP="00BE28D4">
            <w:pPr>
              <w:pStyle w:val="tabletext11"/>
              <w:rPr>
                <w:ins w:id="67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A84842E" w14:textId="77777777" w:rsidR="00EA2F34" w:rsidRPr="004F2F1D" w:rsidRDefault="00EA2F34" w:rsidP="00BE28D4">
            <w:pPr>
              <w:pStyle w:val="tabletext11"/>
              <w:jc w:val="center"/>
              <w:rPr>
                <w:ins w:id="680" w:author="Author"/>
              </w:rPr>
            </w:pPr>
            <w:ins w:id="681" w:author="Author">
              <w:r w:rsidRPr="004F2F1D">
                <w:t>30 to 39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CFE1FB" w14:textId="77777777" w:rsidR="00EA2F34" w:rsidRPr="004F2F1D" w:rsidRDefault="00EA2F34" w:rsidP="00BE28D4">
            <w:pPr>
              <w:pStyle w:val="tabletext11"/>
              <w:tabs>
                <w:tab w:val="decimal" w:pos="680"/>
              </w:tabs>
              <w:rPr>
                <w:ins w:id="682" w:author="Author"/>
              </w:rPr>
            </w:pPr>
            <w:ins w:id="683" w:author="Author">
              <w:r w:rsidRPr="004F2F1D">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1D421B" w14:textId="77777777" w:rsidR="00EA2F34" w:rsidRPr="004F2F1D" w:rsidRDefault="00EA2F34" w:rsidP="00BE28D4">
            <w:pPr>
              <w:pStyle w:val="tabletext11"/>
              <w:tabs>
                <w:tab w:val="decimal" w:pos="680"/>
              </w:tabs>
              <w:rPr>
                <w:ins w:id="684" w:author="Author"/>
              </w:rPr>
            </w:pPr>
            <w:ins w:id="685" w:author="Author">
              <w:r w:rsidRPr="004F2F1D">
                <w:t>1.02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7E0389" w14:textId="77777777" w:rsidR="00EA2F34" w:rsidRPr="004F2F1D" w:rsidRDefault="00EA2F34" w:rsidP="00BE28D4">
            <w:pPr>
              <w:pStyle w:val="tabletext11"/>
              <w:tabs>
                <w:tab w:val="decimal" w:pos="680"/>
              </w:tabs>
              <w:rPr>
                <w:ins w:id="686" w:author="Author"/>
              </w:rPr>
            </w:pPr>
            <w:ins w:id="687" w:author="Author">
              <w:r w:rsidRPr="004F2F1D">
                <w:t>0.91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A9708" w14:textId="77777777" w:rsidR="00EA2F34" w:rsidRPr="004F2F1D" w:rsidRDefault="00EA2F34" w:rsidP="00BE28D4">
            <w:pPr>
              <w:pStyle w:val="tabletext11"/>
              <w:tabs>
                <w:tab w:val="decimal" w:pos="680"/>
              </w:tabs>
              <w:rPr>
                <w:ins w:id="688" w:author="Author"/>
              </w:rPr>
            </w:pPr>
            <w:ins w:id="689" w:author="Author">
              <w:r w:rsidRPr="004F2F1D">
                <w:t>0.86</w:t>
              </w:r>
            </w:ins>
          </w:p>
        </w:tc>
        <w:tc>
          <w:tcPr>
            <w:tcW w:w="1620" w:type="dxa"/>
            <w:tcBorders>
              <w:top w:val="single" w:sz="6" w:space="0" w:color="auto"/>
              <w:left w:val="single" w:sz="6" w:space="0" w:color="auto"/>
              <w:bottom w:val="single" w:sz="6" w:space="0" w:color="auto"/>
              <w:right w:val="single" w:sz="6" w:space="0" w:color="auto"/>
            </w:tcBorders>
            <w:vAlign w:val="bottom"/>
          </w:tcPr>
          <w:p w14:paraId="4E60D5E9" w14:textId="77777777" w:rsidR="00EA2F34" w:rsidRPr="004F2F1D" w:rsidRDefault="00EA2F34" w:rsidP="00BE28D4">
            <w:pPr>
              <w:pStyle w:val="tabletext11"/>
              <w:tabs>
                <w:tab w:val="decimal" w:pos="680"/>
              </w:tabs>
              <w:rPr>
                <w:ins w:id="690" w:author="Author"/>
              </w:rPr>
            </w:pPr>
            <w:ins w:id="691" w:author="Author">
              <w:r w:rsidRPr="004F2F1D">
                <w:t>1.00</w:t>
              </w:r>
            </w:ins>
          </w:p>
        </w:tc>
      </w:tr>
      <w:tr w:rsidR="00EA2F34" w:rsidRPr="004F2F1D" w14:paraId="7A7C3AAE" w14:textId="77777777" w:rsidTr="00A1082D">
        <w:trPr>
          <w:cantSplit/>
          <w:trHeight w:val="190"/>
          <w:ins w:id="692" w:author="Author"/>
        </w:trPr>
        <w:tc>
          <w:tcPr>
            <w:tcW w:w="200" w:type="dxa"/>
            <w:tcBorders>
              <w:right w:val="single" w:sz="6" w:space="0" w:color="auto"/>
            </w:tcBorders>
            <w:shd w:val="clear" w:color="auto" w:fill="auto"/>
          </w:tcPr>
          <w:p w14:paraId="080D12DD" w14:textId="77777777" w:rsidR="00EA2F34" w:rsidRPr="004F2F1D" w:rsidRDefault="00EA2F34" w:rsidP="00BE28D4">
            <w:pPr>
              <w:pStyle w:val="tabletext11"/>
              <w:rPr>
                <w:ins w:id="69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8996A25" w14:textId="77777777" w:rsidR="00EA2F34" w:rsidRPr="004F2F1D" w:rsidRDefault="00EA2F34" w:rsidP="00BE28D4">
            <w:pPr>
              <w:pStyle w:val="tabletext11"/>
              <w:jc w:val="center"/>
              <w:rPr>
                <w:ins w:id="694" w:author="Author"/>
              </w:rPr>
            </w:pPr>
            <w:ins w:id="695" w:author="Author">
              <w:r w:rsidRPr="004F2F1D">
                <w:t>40 to 49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8A00AF" w14:textId="77777777" w:rsidR="00EA2F34" w:rsidRPr="004F2F1D" w:rsidRDefault="00EA2F34" w:rsidP="00BE28D4">
            <w:pPr>
              <w:pStyle w:val="tabletext11"/>
              <w:tabs>
                <w:tab w:val="decimal" w:pos="680"/>
              </w:tabs>
              <w:rPr>
                <w:ins w:id="696" w:author="Author"/>
              </w:rPr>
            </w:pPr>
            <w:ins w:id="697" w:author="Author">
              <w:r w:rsidRPr="004F2F1D">
                <w:t>0.84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48FB23" w14:textId="77777777" w:rsidR="00EA2F34" w:rsidRPr="004F2F1D" w:rsidRDefault="00EA2F34" w:rsidP="00BE28D4">
            <w:pPr>
              <w:pStyle w:val="tabletext11"/>
              <w:tabs>
                <w:tab w:val="decimal" w:pos="680"/>
              </w:tabs>
              <w:rPr>
                <w:ins w:id="698" w:author="Author"/>
              </w:rPr>
            </w:pPr>
            <w:ins w:id="699" w:author="Author">
              <w:r w:rsidRPr="004F2F1D">
                <w:t>1.01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74515" w14:textId="77777777" w:rsidR="00EA2F34" w:rsidRPr="004F2F1D" w:rsidRDefault="00EA2F34" w:rsidP="00BE28D4">
            <w:pPr>
              <w:pStyle w:val="tabletext11"/>
              <w:tabs>
                <w:tab w:val="decimal" w:pos="680"/>
              </w:tabs>
              <w:rPr>
                <w:ins w:id="700" w:author="Author"/>
              </w:rPr>
            </w:pPr>
            <w:ins w:id="701" w:author="Author">
              <w:r w:rsidRPr="004F2F1D">
                <w:t>0.89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820887" w14:textId="77777777" w:rsidR="00EA2F34" w:rsidRPr="004F2F1D" w:rsidRDefault="00EA2F34" w:rsidP="00BE28D4">
            <w:pPr>
              <w:pStyle w:val="tabletext11"/>
              <w:tabs>
                <w:tab w:val="decimal" w:pos="680"/>
              </w:tabs>
              <w:rPr>
                <w:ins w:id="702" w:author="Author"/>
              </w:rPr>
            </w:pPr>
            <w:ins w:id="703" w:author="Author">
              <w:r w:rsidRPr="004F2F1D">
                <w:t>0.84</w:t>
              </w:r>
            </w:ins>
          </w:p>
        </w:tc>
        <w:tc>
          <w:tcPr>
            <w:tcW w:w="1620" w:type="dxa"/>
            <w:tcBorders>
              <w:top w:val="single" w:sz="6" w:space="0" w:color="auto"/>
              <w:left w:val="single" w:sz="6" w:space="0" w:color="auto"/>
              <w:bottom w:val="single" w:sz="6" w:space="0" w:color="auto"/>
              <w:right w:val="single" w:sz="6" w:space="0" w:color="auto"/>
            </w:tcBorders>
            <w:vAlign w:val="bottom"/>
          </w:tcPr>
          <w:p w14:paraId="578DEAF9" w14:textId="77777777" w:rsidR="00EA2F34" w:rsidRPr="004F2F1D" w:rsidRDefault="00EA2F34" w:rsidP="00BE28D4">
            <w:pPr>
              <w:pStyle w:val="tabletext11"/>
              <w:tabs>
                <w:tab w:val="decimal" w:pos="680"/>
              </w:tabs>
              <w:rPr>
                <w:ins w:id="704" w:author="Author"/>
              </w:rPr>
            </w:pPr>
            <w:ins w:id="705" w:author="Author">
              <w:r w:rsidRPr="004F2F1D">
                <w:t>1.00</w:t>
              </w:r>
            </w:ins>
          </w:p>
        </w:tc>
      </w:tr>
      <w:tr w:rsidR="00EA2F34" w:rsidRPr="004F2F1D" w14:paraId="1F064874" w14:textId="77777777" w:rsidTr="00A1082D">
        <w:trPr>
          <w:cantSplit/>
          <w:trHeight w:val="190"/>
          <w:ins w:id="706" w:author="Author"/>
        </w:trPr>
        <w:tc>
          <w:tcPr>
            <w:tcW w:w="200" w:type="dxa"/>
            <w:tcBorders>
              <w:right w:val="single" w:sz="6" w:space="0" w:color="auto"/>
            </w:tcBorders>
            <w:shd w:val="clear" w:color="auto" w:fill="auto"/>
          </w:tcPr>
          <w:p w14:paraId="0AE41874" w14:textId="77777777" w:rsidR="00EA2F34" w:rsidRPr="004F2F1D" w:rsidRDefault="00EA2F34" w:rsidP="00BE28D4">
            <w:pPr>
              <w:pStyle w:val="tabletext11"/>
              <w:rPr>
                <w:ins w:id="70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B8ADBB3" w14:textId="77777777" w:rsidR="00EA2F34" w:rsidRPr="004F2F1D" w:rsidRDefault="00EA2F34" w:rsidP="00BE28D4">
            <w:pPr>
              <w:pStyle w:val="tabletext11"/>
              <w:jc w:val="center"/>
              <w:rPr>
                <w:ins w:id="708" w:author="Author"/>
              </w:rPr>
            </w:pPr>
            <w:ins w:id="709" w:author="Author">
              <w:r w:rsidRPr="004F2F1D">
                <w:t>50 to 59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1B5FC2" w14:textId="77777777" w:rsidR="00EA2F34" w:rsidRPr="004F2F1D" w:rsidRDefault="00EA2F34" w:rsidP="00BE28D4">
            <w:pPr>
              <w:pStyle w:val="tabletext11"/>
              <w:tabs>
                <w:tab w:val="decimal" w:pos="680"/>
              </w:tabs>
              <w:rPr>
                <w:ins w:id="710" w:author="Author"/>
              </w:rPr>
            </w:pPr>
            <w:ins w:id="711" w:author="Author">
              <w:r w:rsidRPr="004F2F1D">
                <w:t>0.82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56786" w14:textId="77777777" w:rsidR="00EA2F34" w:rsidRPr="004F2F1D" w:rsidRDefault="00EA2F34" w:rsidP="00BE28D4">
            <w:pPr>
              <w:pStyle w:val="tabletext11"/>
              <w:tabs>
                <w:tab w:val="decimal" w:pos="680"/>
              </w:tabs>
              <w:rPr>
                <w:ins w:id="712" w:author="Author"/>
              </w:rPr>
            </w:pPr>
            <w:ins w:id="713" w:author="Author">
              <w:r w:rsidRPr="004F2F1D">
                <w:t>0.99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D1558D" w14:textId="77777777" w:rsidR="00EA2F34" w:rsidRPr="004F2F1D" w:rsidRDefault="00EA2F34" w:rsidP="00BE28D4">
            <w:pPr>
              <w:pStyle w:val="tabletext11"/>
              <w:tabs>
                <w:tab w:val="decimal" w:pos="680"/>
              </w:tabs>
              <w:rPr>
                <w:ins w:id="714" w:author="Author"/>
              </w:rPr>
            </w:pPr>
            <w:ins w:id="715" w:author="Author">
              <w:r w:rsidRPr="004F2F1D">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CBBBD7" w14:textId="77777777" w:rsidR="00EA2F34" w:rsidRPr="004F2F1D" w:rsidRDefault="00EA2F34" w:rsidP="00BE28D4">
            <w:pPr>
              <w:pStyle w:val="tabletext11"/>
              <w:tabs>
                <w:tab w:val="decimal" w:pos="680"/>
              </w:tabs>
              <w:rPr>
                <w:ins w:id="716" w:author="Author"/>
              </w:rPr>
            </w:pPr>
            <w:ins w:id="717" w:author="Author">
              <w:r w:rsidRPr="004F2F1D">
                <w:t>0.83</w:t>
              </w:r>
            </w:ins>
          </w:p>
        </w:tc>
        <w:tc>
          <w:tcPr>
            <w:tcW w:w="1620" w:type="dxa"/>
            <w:tcBorders>
              <w:top w:val="single" w:sz="6" w:space="0" w:color="auto"/>
              <w:left w:val="single" w:sz="6" w:space="0" w:color="auto"/>
              <w:bottom w:val="single" w:sz="6" w:space="0" w:color="auto"/>
              <w:right w:val="single" w:sz="6" w:space="0" w:color="auto"/>
            </w:tcBorders>
            <w:vAlign w:val="bottom"/>
          </w:tcPr>
          <w:p w14:paraId="6CF21B18" w14:textId="77777777" w:rsidR="00EA2F34" w:rsidRPr="004F2F1D" w:rsidRDefault="00EA2F34" w:rsidP="00BE28D4">
            <w:pPr>
              <w:pStyle w:val="tabletext11"/>
              <w:tabs>
                <w:tab w:val="decimal" w:pos="680"/>
              </w:tabs>
              <w:rPr>
                <w:ins w:id="718" w:author="Author"/>
              </w:rPr>
            </w:pPr>
            <w:ins w:id="719" w:author="Author">
              <w:r w:rsidRPr="004F2F1D">
                <w:t>1.00</w:t>
              </w:r>
            </w:ins>
          </w:p>
        </w:tc>
      </w:tr>
      <w:tr w:rsidR="00EA2F34" w:rsidRPr="004F2F1D" w14:paraId="6073E9AE" w14:textId="77777777" w:rsidTr="00A1082D">
        <w:trPr>
          <w:cantSplit/>
          <w:trHeight w:val="190"/>
          <w:ins w:id="720" w:author="Author"/>
        </w:trPr>
        <w:tc>
          <w:tcPr>
            <w:tcW w:w="200" w:type="dxa"/>
            <w:tcBorders>
              <w:right w:val="single" w:sz="6" w:space="0" w:color="auto"/>
            </w:tcBorders>
            <w:shd w:val="clear" w:color="auto" w:fill="auto"/>
          </w:tcPr>
          <w:p w14:paraId="4F1650CC" w14:textId="77777777" w:rsidR="00EA2F34" w:rsidRPr="004F2F1D" w:rsidRDefault="00EA2F34" w:rsidP="00BE28D4">
            <w:pPr>
              <w:pStyle w:val="tabletext11"/>
              <w:rPr>
                <w:ins w:id="72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62686F7" w14:textId="77777777" w:rsidR="00EA2F34" w:rsidRPr="004F2F1D" w:rsidRDefault="00EA2F34" w:rsidP="00BE28D4">
            <w:pPr>
              <w:pStyle w:val="tabletext11"/>
              <w:jc w:val="center"/>
              <w:rPr>
                <w:ins w:id="722" w:author="Author"/>
              </w:rPr>
            </w:pPr>
            <w:ins w:id="723" w:author="Author">
              <w:r w:rsidRPr="004F2F1D">
                <w:t>60 to 69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477F1" w14:textId="77777777" w:rsidR="00EA2F34" w:rsidRPr="004F2F1D" w:rsidRDefault="00EA2F34" w:rsidP="00BE28D4">
            <w:pPr>
              <w:pStyle w:val="tabletext11"/>
              <w:tabs>
                <w:tab w:val="decimal" w:pos="680"/>
              </w:tabs>
              <w:rPr>
                <w:ins w:id="724" w:author="Author"/>
              </w:rPr>
            </w:pPr>
            <w:ins w:id="725" w:author="Author">
              <w:r w:rsidRPr="004F2F1D">
                <w:t>0.81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4A1398" w14:textId="77777777" w:rsidR="00EA2F34" w:rsidRPr="004F2F1D" w:rsidRDefault="00EA2F34" w:rsidP="00BE28D4">
            <w:pPr>
              <w:pStyle w:val="tabletext11"/>
              <w:tabs>
                <w:tab w:val="decimal" w:pos="680"/>
              </w:tabs>
              <w:rPr>
                <w:ins w:id="726" w:author="Author"/>
              </w:rPr>
            </w:pPr>
            <w:ins w:id="727" w:author="Author">
              <w:r w:rsidRPr="004F2F1D">
                <w:t>0.98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DE8D28" w14:textId="77777777" w:rsidR="00EA2F34" w:rsidRPr="004F2F1D" w:rsidRDefault="00EA2F34" w:rsidP="00BE28D4">
            <w:pPr>
              <w:pStyle w:val="tabletext11"/>
              <w:tabs>
                <w:tab w:val="decimal" w:pos="680"/>
              </w:tabs>
              <w:rPr>
                <w:ins w:id="728" w:author="Author"/>
              </w:rPr>
            </w:pPr>
            <w:ins w:id="729" w:author="Author">
              <w:r w:rsidRPr="004F2F1D">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9F054" w14:textId="77777777" w:rsidR="00EA2F34" w:rsidRPr="004F2F1D" w:rsidRDefault="00EA2F34" w:rsidP="00BE28D4">
            <w:pPr>
              <w:pStyle w:val="tabletext11"/>
              <w:tabs>
                <w:tab w:val="decimal" w:pos="680"/>
              </w:tabs>
              <w:rPr>
                <w:ins w:id="730" w:author="Author"/>
              </w:rPr>
            </w:pPr>
            <w:ins w:id="731" w:author="Author">
              <w:r w:rsidRPr="004F2F1D">
                <w:t>0.82</w:t>
              </w:r>
            </w:ins>
          </w:p>
        </w:tc>
        <w:tc>
          <w:tcPr>
            <w:tcW w:w="1620" w:type="dxa"/>
            <w:tcBorders>
              <w:top w:val="single" w:sz="6" w:space="0" w:color="auto"/>
              <w:left w:val="single" w:sz="6" w:space="0" w:color="auto"/>
              <w:bottom w:val="single" w:sz="6" w:space="0" w:color="auto"/>
              <w:right w:val="single" w:sz="6" w:space="0" w:color="auto"/>
            </w:tcBorders>
            <w:vAlign w:val="bottom"/>
          </w:tcPr>
          <w:p w14:paraId="76E59437" w14:textId="77777777" w:rsidR="00EA2F34" w:rsidRPr="004F2F1D" w:rsidRDefault="00EA2F34" w:rsidP="00BE28D4">
            <w:pPr>
              <w:pStyle w:val="tabletext11"/>
              <w:tabs>
                <w:tab w:val="decimal" w:pos="680"/>
              </w:tabs>
              <w:rPr>
                <w:ins w:id="732" w:author="Author"/>
              </w:rPr>
            </w:pPr>
            <w:ins w:id="733" w:author="Author">
              <w:r w:rsidRPr="004F2F1D">
                <w:t>1.00</w:t>
              </w:r>
            </w:ins>
          </w:p>
        </w:tc>
      </w:tr>
      <w:tr w:rsidR="00EA2F34" w:rsidRPr="004F2F1D" w14:paraId="4D854418" w14:textId="77777777" w:rsidTr="00A1082D">
        <w:trPr>
          <w:cantSplit/>
          <w:trHeight w:val="190"/>
          <w:ins w:id="734" w:author="Author"/>
        </w:trPr>
        <w:tc>
          <w:tcPr>
            <w:tcW w:w="200" w:type="dxa"/>
            <w:tcBorders>
              <w:right w:val="single" w:sz="6" w:space="0" w:color="auto"/>
            </w:tcBorders>
            <w:shd w:val="clear" w:color="auto" w:fill="auto"/>
          </w:tcPr>
          <w:p w14:paraId="59D8A109" w14:textId="77777777" w:rsidR="00EA2F34" w:rsidRPr="004F2F1D" w:rsidRDefault="00EA2F34" w:rsidP="00BE28D4">
            <w:pPr>
              <w:pStyle w:val="tabletext11"/>
              <w:rPr>
                <w:ins w:id="73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6A6B487" w14:textId="77777777" w:rsidR="00EA2F34" w:rsidRPr="004F2F1D" w:rsidRDefault="00EA2F34" w:rsidP="00BE28D4">
            <w:pPr>
              <w:pStyle w:val="tabletext11"/>
              <w:jc w:val="center"/>
              <w:rPr>
                <w:ins w:id="736" w:author="Author"/>
              </w:rPr>
            </w:pPr>
            <w:ins w:id="737" w:author="Author">
              <w:r w:rsidRPr="004F2F1D">
                <w:t>70 to 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688C37" w14:textId="77777777" w:rsidR="00EA2F34" w:rsidRPr="004F2F1D" w:rsidRDefault="00EA2F34" w:rsidP="00BE28D4">
            <w:pPr>
              <w:pStyle w:val="tabletext11"/>
              <w:tabs>
                <w:tab w:val="decimal" w:pos="680"/>
              </w:tabs>
              <w:rPr>
                <w:ins w:id="738" w:author="Author"/>
              </w:rPr>
            </w:pPr>
            <w:ins w:id="739" w:author="Author">
              <w:r w:rsidRPr="004F2F1D">
                <w:t>0.79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D7E668" w14:textId="77777777" w:rsidR="00EA2F34" w:rsidRPr="004F2F1D" w:rsidRDefault="00EA2F34" w:rsidP="00BE28D4">
            <w:pPr>
              <w:pStyle w:val="tabletext11"/>
              <w:tabs>
                <w:tab w:val="decimal" w:pos="680"/>
              </w:tabs>
              <w:rPr>
                <w:ins w:id="740" w:author="Author"/>
              </w:rPr>
            </w:pPr>
            <w:ins w:id="741" w:author="Author">
              <w:r w:rsidRPr="004F2F1D">
                <w:t>0.98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F081C" w14:textId="77777777" w:rsidR="00EA2F34" w:rsidRPr="004F2F1D" w:rsidRDefault="00EA2F34" w:rsidP="00BE28D4">
            <w:pPr>
              <w:pStyle w:val="tabletext11"/>
              <w:tabs>
                <w:tab w:val="decimal" w:pos="680"/>
              </w:tabs>
              <w:rPr>
                <w:ins w:id="742" w:author="Author"/>
              </w:rPr>
            </w:pPr>
            <w:ins w:id="743" w:author="Author">
              <w:r w:rsidRPr="004F2F1D">
                <w:t>0.87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D6FC54" w14:textId="77777777" w:rsidR="00EA2F34" w:rsidRPr="004F2F1D" w:rsidRDefault="00EA2F34" w:rsidP="00BE28D4">
            <w:pPr>
              <w:pStyle w:val="tabletext11"/>
              <w:tabs>
                <w:tab w:val="decimal" w:pos="680"/>
              </w:tabs>
              <w:rPr>
                <w:ins w:id="744" w:author="Author"/>
              </w:rPr>
            </w:pPr>
            <w:ins w:id="745" w:author="Author">
              <w:r w:rsidRPr="004F2F1D">
                <w:t>0.81</w:t>
              </w:r>
            </w:ins>
          </w:p>
        </w:tc>
        <w:tc>
          <w:tcPr>
            <w:tcW w:w="1620" w:type="dxa"/>
            <w:tcBorders>
              <w:top w:val="single" w:sz="6" w:space="0" w:color="auto"/>
              <w:left w:val="single" w:sz="6" w:space="0" w:color="auto"/>
              <w:bottom w:val="single" w:sz="6" w:space="0" w:color="auto"/>
              <w:right w:val="single" w:sz="6" w:space="0" w:color="auto"/>
            </w:tcBorders>
            <w:vAlign w:val="bottom"/>
          </w:tcPr>
          <w:p w14:paraId="4D9AFA68" w14:textId="77777777" w:rsidR="00EA2F34" w:rsidRPr="004F2F1D" w:rsidRDefault="00EA2F34" w:rsidP="00BE28D4">
            <w:pPr>
              <w:pStyle w:val="tabletext11"/>
              <w:tabs>
                <w:tab w:val="decimal" w:pos="680"/>
              </w:tabs>
              <w:rPr>
                <w:ins w:id="746" w:author="Author"/>
              </w:rPr>
            </w:pPr>
            <w:ins w:id="747" w:author="Author">
              <w:r w:rsidRPr="004F2F1D">
                <w:t>1.00</w:t>
              </w:r>
            </w:ins>
          </w:p>
        </w:tc>
      </w:tr>
      <w:tr w:rsidR="00EA2F34" w:rsidRPr="004F2F1D" w14:paraId="5377D0BF" w14:textId="77777777" w:rsidTr="00A1082D">
        <w:trPr>
          <w:cantSplit/>
          <w:trHeight w:val="190"/>
          <w:ins w:id="748" w:author="Author"/>
        </w:trPr>
        <w:tc>
          <w:tcPr>
            <w:tcW w:w="200" w:type="dxa"/>
            <w:tcBorders>
              <w:right w:val="single" w:sz="6" w:space="0" w:color="auto"/>
            </w:tcBorders>
            <w:shd w:val="clear" w:color="auto" w:fill="auto"/>
          </w:tcPr>
          <w:p w14:paraId="0C921E2B" w14:textId="77777777" w:rsidR="00EA2F34" w:rsidRPr="004F2F1D" w:rsidRDefault="00EA2F34" w:rsidP="00BE28D4">
            <w:pPr>
              <w:pStyle w:val="tabletext11"/>
              <w:rPr>
                <w:ins w:id="74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C9C1C1B" w14:textId="77777777" w:rsidR="00EA2F34" w:rsidRPr="004F2F1D" w:rsidRDefault="00EA2F34" w:rsidP="00BE28D4">
            <w:pPr>
              <w:pStyle w:val="tabletext11"/>
              <w:jc w:val="center"/>
              <w:rPr>
                <w:ins w:id="750" w:author="Author"/>
              </w:rPr>
            </w:pPr>
            <w:ins w:id="751" w:author="Author">
              <w:r w:rsidRPr="004F2F1D">
                <w:t>80 to 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EF1265" w14:textId="77777777" w:rsidR="00EA2F34" w:rsidRPr="004F2F1D" w:rsidRDefault="00EA2F34" w:rsidP="00BE28D4">
            <w:pPr>
              <w:pStyle w:val="tabletext11"/>
              <w:tabs>
                <w:tab w:val="decimal" w:pos="680"/>
              </w:tabs>
              <w:rPr>
                <w:ins w:id="752" w:author="Author"/>
              </w:rPr>
            </w:pPr>
            <w:ins w:id="753" w:author="Author">
              <w:r w:rsidRPr="004F2F1D">
                <w:t>0.78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A19DAF" w14:textId="77777777" w:rsidR="00EA2F34" w:rsidRPr="004F2F1D" w:rsidRDefault="00EA2F34" w:rsidP="00BE28D4">
            <w:pPr>
              <w:pStyle w:val="tabletext11"/>
              <w:tabs>
                <w:tab w:val="decimal" w:pos="680"/>
              </w:tabs>
              <w:rPr>
                <w:ins w:id="754" w:author="Author"/>
              </w:rPr>
            </w:pPr>
            <w:ins w:id="755" w:author="Author">
              <w:r w:rsidRPr="004F2F1D">
                <w:t>0.97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2B191E" w14:textId="77777777" w:rsidR="00EA2F34" w:rsidRPr="004F2F1D" w:rsidRDefault="00EA2F34" w:rsidP="00BE28D4">
            <w:pPr>
              <w:pStyle w:val="tabletext11"/>
              <w:tabs>
                <w:tab w:val="decimal" w:pos="680"/>
              </w:tabs>
              <w:rPr>
                <w:ins w:id="756" w:author="Author"/>
              </w:rPr>
            </w:pPr>
            <w:ins w:id="757" w:author="Author">
              <w:r w:rsidRPr="004F2F1D">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6F65DF" w14:textId="77777777" w:rsidR="00EA2F34" w:rsidRPr="004F2F1D" w:rsidRDefault="00EA2F34" w:rsidP="00BE28D4">
            <w:pPr>
              <w:pStyle w:val="tabletext11"/>
              <w:tabs>
                <w:tab w:val="decimal" w:pos="680"/>
              </w:tabs>
              <w:rPr>
                <w:ins w:id="758" w:author="Author"/>
              </w:rPr>
            </w:pPr>
            <w:ins w:id="759" w:author="Author">
              <w:r w:rsidRPr="004F2F1D">
                <w:t>0.80</w:t>
              </w:r>
            </w:ins>
          </w:p>
        </w:tc>
        <w:tc>
          <w:tcPr>
            <w:tcW w:w="1620" w:type="dxa"/>
            <w:tcBorders>
              <w:top w:val="single" w:sz="6" w:space="0" w:color="auto"/>
              <w:left w:val="single" w:sz="6" w:space="0" w:color="auto"/>
              <w:bottom w:val="single" w:sz="6" w:space="0" w:color="auto"/>
              <w:right w:val="single" w:sz="6" w:space="0" w:color="auto"/>
            </w:tcBorders>
            <w:vAlign w:val="bottom"/>
          </w:tcPr>
          <w:p w14:paraId="48A3EAE9" w14:textId="77777777" w:rsidR="00EA2F34" w:rsidRPr="004F2F1D" w:rsidRDefault="00EA2F34" w:rsidP="00BE28D4">
            <w:pPr>
              <w:pStyle w:val="tabletext11"/>
              <w:tabs>
                <w:tab w:val="decimal" w:pos="680"/>
              </w:tabs>
              <w:rPr>
                <w:ins w:id="760" w:author="Author"/>
              </w:rPr>
            </w:pPr>
            <w:ins w:id="761" w:author="Author">
              <w:r w:rsidRPr="004F2F1D">
                <w:t>1.00</w:t>
              </w:r>
            </w:ins>
          </w:p>
        </w:tc>
      </w:tr>
      <w:tr w:rsidR="00EA2F34" w:rsidRPr="004F2F1D" w14:paraId="0AAA32CA" w14:textId="77777777" w:rsidTr="00A1082D">
        <w:trPr>
          <w:cantSplit/>
          <w:trHeight w:val="190"/>
          <w:ins w:id="762" w:author="Author"/>
        </w:trPr>
        <w:tc>
          <w:tcPr>
            <w:tcW w:w="200" w:type="dxa"/>
            <w:tcBorders>
              <w:right w:val="single" w:sz="6" w:space="0" w:color="auto"/>
            </w:tcBorders>
            <w:shd w:val="clear" w:color="auto" w:fill="auto"/>
          </w:tcPr>
          <w:p w14:paraId="36902301" w14:textId="77777777" w:rsidR="00EA2F34" w:rsidRPr="004F2F1D" w:rsidRDefault="00EA2F34" w:rsidP="00BE28D4">
            <w:pPr>
              <w:pStyle w:val="tabletext11"/>
              <w:rPr>
                <w:ins w:id="76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29B9B41" w14:textId="77777777" w:rsidR="00EA2F34" w:rsidRPr="004F2F1D" w:rsidRDefault="00EA2F34" w:rsidP="00BE28D4">
            <w:pPr>
              <w:pStyle w:val="tabletext11"/>
              <w:jc w:val="center"/>
              <w:rPr>
                <w:ins w:id="764" w:author="Author"/>
              </w:rPr>
            </w:pPr>
            <w:ins w:id="765" w:author="Author">
              <w:r w:rsidRPr="004F2F1D">
                <w:t>90 to 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9FE7CD" w14:textId="77777777" w:rsidR="00EA2F34" w:rsidRPr="004F2F1D" w:rsidRDefault="00EA2F34" w:rsidP="00BE28D4">
            <w:pPr>
              <w:pStyle w:val="tabletext11"/>
              <w:tabs>
                <w:tab w:val="decimal" w:pos="680"/>
              </w:tabs>
              <w:rPr>
                <w:ins w:id="766" w:author="Author"/>
              </w:rPr>
            </w:pPr>
            <w:ins w:id="767" w:author="Author">
              <w:r w:rsidRPr="004F2F1D">
                <w:t>0.78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8C7F7C" w14:textId="77777777" w:rsidR="00EA2F34" w:rsidRPr="004F2F1D" w:rsidRDefault="00EA2F34" w:rsidP="00BE28D4">
            <w:pPr>
              <w:pStyle w:val="tabletext11"/>
              <w:tabs>
                <w:tab w:val="decimal" w:pos="680"/>
              </w:tabs>
              <w:rPr>
                <w:ins w:id="768" w:author="Author"/>
              </w:rPr>
            </w:pPr>
            <w:ins w:id="769" w:author="Author">
              <w:r w:rsidRPr="004F2F1D">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393FC" w14:textId="77777777" w:rsidR="00EA2F34" w:rsidRPr="004F2F1D" w:rsidRDefault="00EA2F34" w:rsidP="00BE28D4">
            <w:pPr>
              <w:pStyle w:val="tabletext11"/>
              <w:tabs>
                <w:tab w:val="decimal" w:pos="680"/>
              </w:tabs>
              <w:rPr>
                <w:ins w:id="770" w:author="Author"/>
              </w:rPr>
            </w:pPr>
            <w:ins w:id="771" w:author="Author">
              <w:r w:rsidRPr="004F2F1D">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50FF83" w14:textId="77777777" w:rsidR="00EA2F34" w:rsidRPr="004F2F1D" w:rsidRDefault="00EA2F34" w:rsidP="00BE28D4">
            <w:pPr>
              <w:pStyle w:val="tabletext11"/>
              <w:tabs>
                <w:tab w:val="decimal" w:pos="680"/>
              </w:tabs>
              <w:rPr>
                <w:ins w:id="772" w:author="Author"/>
              </w:rPr>
            </w:pPr>
            <w:ins w:id="773" w:author="Author">
              <w:r w:rsidRPr="004F2F1D">
                <w:t>0.79</w:t>
              </w:r>
            </w:ins>
          </w:p>
        </w:tc>
        <w:tc>
          <w:tcPr>
            <w:tcW w:w="1620" w:type="dxa"/>
            <w:tcBorders>
              <w:top w:val="single" w:sz="6" w:space="0" w:color="auto"/>
              <w:left w:val="single" w:sz="6" w:space="0" w:color="auto"/>
              <w:bottom w:val="single" w:sz="6" w:space="0" w:color="auto"/>
              <w:right w:val="single" w:sz="6" w:space="0" w:color="auto"/>
            </w:tcBorders>
            <w:vAlign w:val="bottom"/>
          </w:tcPr>
          <w:p w14:paraId="6E67440A" w14:textId="77777777" w:rsidR="00EA2F34" w:rsidRPr="004F2F1D" w:rsidRDefault="00EA2F34" w:rsidP="00BE28D4">
            <w:pPr>
              <w:pStyle w:val="tabletext11"/>
              <w:tabs>
                <w:tab w:val="decimal" w:pos="680"/>
              </w:tabs>
              <w:rPr>
                <w:ins w:id="774" w:author="Author"/>
              </w:rPr>
            </w:pPr>
            <w:ins w:id="775" w:author="Author">
              <w:r w:rsidRPr="004F2F1D">
                <w:t>1.00</w:t>
              </w:r>
            </w:ins>
          </w:p>
        </w:tc>
      </w:tr>
      <w:tr w:rsidR="00EA2F34" w:rsidRPr="004F2F1D" w14:paraId="127973A8" w14:textId="77777777" w:rsidTr="00A1082D">
        <w:trPr>
          <w:cantSplit/>
          <w:trHeight w:val="190"/>
          <w:ins w:id="776" w:author="Author"/>
        </w:trPr>
        <w:tc>
          <w:tcPr>
            <w:tcW w:w="200" w:type="dxa"/>
            <w:tcBorders>
              <w:right w:val="single" w:sz="6" w:space="0" w:color="auto"/>
            </w:tcBorders>
            <w:shd w:val="clear" w:color="auto" w:fill="auto"/>
          </w:tcPr>
          <w:p w14:paraId="3E6B2C4D" w14:textId="77777777" w:rsidR="00EA2F34" w:rsidRPr="004F2F1D" w:rsidRDefault="00EA2F34" w:rsidP="00BE28D4">
            <w:pPr>
              <w:pStyle w:val="tabletext11"/>
              <w:rPr>
                <w:ins w:id="77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08F534D" w14:textId="77777777" w:rsidR="00EA2F34" w:rsidRPr="004F2F1D" w:rsidRDefault="00EA2F34" w:rsidP="00BE28D4">
            <w:pPr>
              <w:pStyle w:val="tabletext11"/>
              <w:jc w:val="center"/>
              <w:rPr>
                <w:ins w:id="778" w:author="Author"/>
              </w:rPr>
            </w:pPr>
            <w:ins w:id="779" w:author="Author">
              <w:r w:rsidRPr="004F2F1D">
                <w:t>100 to 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7B75D6" w14:textId="77777777" w:rsidR="00EA2F34" w:rsidRPr="004F2F1D" w:rsidRDefault="00EA2F34" w:rsidP="00BE28D4">
            <w:pPr>
              <w:pStyle w:val="tabletext11"/>
              <w:tabs>
                <w:tab w:val="decimal" w:pos="680"/>
              </w:tabs>
              <w:rPr>
                <w:ins w:id="780" w:author="Author"/>
              </w:rPr>
            </w:pPr>
            <w:ins w:id="781" w:author="Author">
              <w:r w:rsidRPr="004F2F1D">
                <w:t>0.77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644371" w14:textId="77777777" w:rsidR="00EA2F34" w:rsidRPr="004F2F1D" w:rsidRDefault="00EA2F34" w:rsidP="00BE28D4">
            <w:pPr>
              <w:pStyle w:val="tabletext11"/>
              <w:tabs>
                <w:tab w:val="decimal" w:pos="680"/>
              </w:tabs>
              <w:rPr>
                <w:ins w:id="782" w:author="Author"/>
              </w:rPr>
            </w:pPr>
            <w:ins w:id="783" w:author="Author">
              <w:r w:rsidRPr="004F2F1D">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C48CD" w14:textId="77777777" w:rsidR="00EA2F34" w:rsidRPr="004F2F1D" w:rsidRDefault="00EA2F34" w:rsidP="00BE28D4">
            <w:pPr>
              <w:pStyle w:val="tabletext11"/>
              <w:tabs>
                <w:tab w:val="decimal" w:pos="680"/>
              </w:tabs>
              <w:rPr>
                <w:ins w:id="784" w:author="Author"/>
              </w:rPr>
            </w:pPr>
            <w:ins w:id="785" w:author="Author">
              <w:r w:rsidRPr="004F2F1D">
                <w:t>0.85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1B8F8" w14:textId="77777777" w:rsidR="00EA2F34" w:rsidRPr="004F2F1D" w:rsidRDefault="00EA2F34" w:rsidP="00BE28D4">
            <w:pPr>
              <w:pStyle w:val="tabletext11"/>
              <w:tabs>
                <w:tab w:val="decimal" w:pos="680"/>
              </w:tabs>
              <w:rPr>
                <w:ins w:id="786" w:author="Author"/>
              </w:rPr>
            </w:pPr>
            <w:ins w:id="787" w:author="Author">
              <w:r w:rsidRPr="004F2F1D">
                <w:t>0.79</w:t>
              </w:r>
            </w:ins>
          </w:p>
        </w:tc>
        <w:tc>
          <w:tcPr>
            <w:tcW w:w="1620" w:type="dxa"/>
            <w:tcBorders>
              <w:top w:val="single" w:sz="6" w:space="0" w:color="auto"/>
              <w:left w:val="single" w:sz="6" w:space="0" w:color="auto"/>
              <w:bottom w:val="single" w:sz="6" w:space="0" w:color="auto"/>
              <w:right w:val="single" w:sz="6" w:space="0" w:color="auto"/>
            </w:tcBorders>
            <w:vAlign w:val="bottom"/>
          </w:tcPr>
          <w:p w14:paraId="5121A310" w14:textId="77777777" w:rsidR="00EA2F34" w:rsidRPr="004F2F1D" w:rsidRDefault="00EA2F34" w:rsidP="00BE28D4">
            <w:pPr>
              <w:pStyle w:val="tabletext11"/>
              <w:tabs>
                <w:tab w:val="decimal" w:pos="680"/>
              </w:tabs>
              <w:rPr>
                <w:ins w:id="788" w:author="Author"/>
              </w:rPr>
            </w:pPr>
            <w:ins w:id="789" w:author="Author">
              <w:r w:rsidRPr="004F2F1D">
                <w:t>1.00</w:t>
              </w:r>
            </w:ins>
          </w:p>
        </w:tc>
      </w:tr>
      <w:tr w:rsidR="00EA2F34" w:rsidRPr="004F2F1D" w14:paraId="3316638A" w14:textId="77777777" w:rsidTr="00A1082D">
        <w:trPr>
          <w:cantSplit/>
          <w:trHeight w:val="190"/>
          <w:ins w:id="790" w:author="Author"/>
        </w:trPr>
        <w:tc>
          <w:tcPr>
            <w:tcW w:w="200" w:type="dxa"/>
            <w:tcBorders>
              <w:right w:val="single" w:sz="6" w:space="0" w:color="auto"/>
            </w:tcBorders>
            <w:shd w:val="clear" w:color="auto" w:fill="auto"/>
          </w:tcPr>
          <w:p w14:paraId="5856BB83" w14:textId="77777777" w:rsidR="00EA2F34" w:rsidRPr="004F2F1D" w:rsidRDefault="00EA2F34" w:rsidP="00BE28D4">
            <w:pPr>
              <w:pStyle w:val="tabletext11"/>
              <w:rPr>
                <w:ins w:id="79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264755F" w14:textId="77777777" w:rsidR="00EA2F34" w:rsidRPr="004F2F1D" w:rsidRDefault="00EA2F34" w:rsidP="00BE28D4">
            <w:pPr>
              <w:pStyle w:val="tabletext11"/>
              <w:jc w:val="center"/>
              <w:rPr>
                <w:ins w:id="792" w:author="Author"/>
              </w:rPr>
            </w:pPr>
            <w:ins w:id="793" w:author="Author">
              <w:r w:rsidRPr="004F2F1D">
                <w:t>115 to 129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F77CC1" w14:textId="77777777" w:rsidR="00EA2F34" w:rsidRPr="004F2F1D" w:rsidRDefault="00EA2F34" w:rsidP="00BE28D4">
            <w:pPr>
              <w:pStyle w:val="tabletext11"/>
              <w:tabs>
                <w:tab w:val="decimal" w:pos="680"/>
              </w:tabs>
              <w:rPr>
                <w:ins w:id="794" w:author="Author"/>
              </w:rPr>
            </w:pPr>
            <w:ins w:id="795" w:author="Author">
              <w:r w:rsidRPr="004F2F1D">
                <w:t>0.76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9B747" w14:textId="77777777" w:rsidR="00EA2F34" w:rsidRPr="004F2F1D" w:rsidRDefault="00EA2F34" w:rsidP="00BE28D4">
            <w:pPr>
              <w:pStyle w:val="tabletext11"/>
              <w:tabs>
                <w:tab w:val="decimal" w:pos="680"/>
              </w:tabs>
              <w:rPr>
                <w:ins w:id="796" w:author="Author"/>
              </w:rPr>
            </w:pPr>
            <w:ins w:id="797" w:author="Author">
              <w:r w:rsidRPr="004F2F1D">
                <w:t>0.95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78FD5A" w14:textId="77777777" w:rsidR="00EA2F34" w:rsidRPr="004F2F1D" w:rsidRDefault="00EA2F34" w:rsidP="00BE28D4">
            <w:pPr>
              <w:pStyle w:val="tabletext11"/>
              <w:tabs>
                <w:tab w:val="decimal" w:pos="680"/>
              </w:tabs>
              <w:rPr>
                <w:ins w:id="798" w:author="Author"/>
              </w:rPr>
            </w:pPr>
            <w:ins w:id="799" w:author="Author">
              <w:r w:rsidRPr="004F2F1D">
                <w:t>0.85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C4861" w14:textId="77777777" w:rsidR="00EA2F34" w:rsidRPr="004F2F1D" w:rsidRDefault="00EA2F34" w:rsidP="00BE28D4">
            <w:pPr>
              <w:pStyle w:val="tabletext11"/>
              <w:tabs>
                <w:tab w:val="decimal" w:pos="680"/>
              </w:tabs>
              <w:rPr>
                <w:ins w:id="800" w:author="Author"/>
              </w:rPr>
            </w:pPr>
            <w:ins w:id="801" w:author="Author">
              <w:r w:rsidRPr="004F2F1D">
                <w:t>0.78</w:t>
              </w:r>
            </w:ins>
          </w:p>
        </w:tc>
        <w:tc>
          <w:tcPr>
            <w:tcW w:w="1620" w:type="dxa"/>
            <w:tcBorders>
              <w:top w:val="single" w:sz="6" w:space="0" w:color="auto"/>
              <w:left w:val="single" w:sz="6" w:space="0" w:color="auto"/>
              <w:bottom w:val="single" w:sz="6" w:space="0" w:color="auto"/>
              <w:right w:val="single" w:sz="6" w:space="0" w:color="auto"/>
            </w:tcBorders>
            <w:vAlign w:val="bottom"/>
          </w:tcPr>
          <w:p w14:paraId="31916D2F" w14:textId="77777777" w:rsidR="00EA2F34" w:rsidRPr="004F2F1D" w:rsidRDefault="00EA2F34" w:rsidP="00BE28D4">
            <w:pPr>
              <w:pStyle w:val="tabletext11"/>
              <w:tabs>
                <w:tab w:val="decimal" w:pos="680"/>
              </w:tabs>
              <w:rPr>
                <w:ins w:id="802" w:author="Author"/>
              </w:rPr>
            </w:pPr>
            <w:ins w:id="803" w:author="Author">
              <w:r w:rsidRPr="004F2F1D">
                <w:t>1.00</w:t>
              </w:r>
            </w:ins>
          </w:p>
        </w:tc>
      </w:tr>
      <w:tr w:rsidR="00EA2F34" w:rsidRPr="004F2F1D" w14:paraId="75128606" w14:textId="77777777" w:rsidTr="00A1082D">
        <w:trPr>
          <w:cantSplit/>
          <w:trHeight w:val="190"/>
          <w:ins w:id="804" w:author="Author"/>
        </w:trPr>
        <w:tc>
          <w:tcPr>
            <w:tcW w:w="200" w:type="dxa"/>
            <w:tcBorders>
              <w:right w:val="single" w:sz="6" w:space="0" w:color="auto"/>
            </w:tcBorders>
            <w:shd w:val="clear" w:color="auto" w:fill="auto"/>
          </w:tcPr>
          <w:p w14:paraId="7CF57933" w14:textId="77777777" w:rsidR="00EA2F34" w:rsidRPr="004F2F1D" w:rsidRDefault="00EA2F34" w:rsidP="00BE28D4">
            <w:pPr>
              <w:pStyle w:val="tabletext11"/>
              <w:rPr>
                <w:ins w:id="80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0379216" w14:textId="77777777" w:rsidR="00EA2F34" w:rsidRPr="004F2F1D" w:rsidRDefault="00EA2F34" w:rsidP="00BE28D4">
            <w:pPr>
              <w:pStyle w:val="tabletext11"/>
              <w:jc w:val="center"/>
              <w:rPr>
                <w:ins w:id="806" w:author="Author"/>
              </w:rPr>
            </w:pPr>
            <w:ins w:id="807" w:author="Author">
              <w:r w:rsidRPr="004F2F1D">
                <w:t>130 to 154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EC39E0" w14:textId="77777777" w:rsidR="00EA2F34" w:rsidRPr="004F2F1D" w:rsidRDefault="00EA2F34" w:rsidP="00BE28D4">
            <w:pPr>
              <w:pStyle w:val="tabletext11"/>
              <w:tabs>
                <w:tab w:val="decimal" w:pos="680"/>
              </w:tabs>
              <w:rPr>
                <w:ins w:id="808" w:author="Author"/>
              </w:rPr>
            </w:pPr>
            <w:ins w:id="809" w:author="Author">
              <w:r w:rsidRPr="004F2F1D">
                <w:t>0.74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74FECB" w14:textId="77777777" w:rsidR="00EA2F34" w:rsidRPr="004F2F1D" w:rsidRDefault="00EA2F34" w:rsidP="00BE28D4">
            <w:pPr>
              <w:pStyle w:val="tabletext11"/>
              <w:tabs>
                <w:tab w:val="decimal" w:pos="680"/>
              </w:tabs>
              <w:rPr>
                <w:ins w:id="810" w:author="Author"/>
              </w:rPr>
            </w:pPr>
            <w:ins w:id="811" w:author="Author">
              <w:r w:rsidRPr="004F2F1D">
                <w:t>0.94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5FA956" w14:textId="77777777" w:rsidR="00EA2F34" w:rsidRPr="004F2F1D" w:rsidRDefault="00EA2F34" w:rsidP="00BE28D4">
            <w:pPr>
              <w:pStyle w:val="tabletext11"/>
              <w:tabs>
                <w:tab w:val="decimal" w:pos="680"/>
              </w:tabs>
              <w:rPr>
                <w:ins w:id="812" w:author="Author"/>
              </w:rPr>
            </w:pPr>
            <w:ins w:id="813" w:author="Author">
              <w:r w:rsidRPr="004F2F1D">
                <w:t>0.84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EFF7D3" w14:textId="77777777" w:rsidR="00EA2F34" w:rsidRPr="004F2F1D" w:rsidRDefault="00EA2F34" w:rsidP="00BE28D4">
            <w:pPr>
              <w:pStyle w:val="tabletext11"/>
              <w:tabs>
                <w:tab w:val="decimal" w:pos="680"/>
              </w:tabs>
              <w:rPr>
                <w:ins w:id="814" w:author="Author"/>
              </w:rPr>
            </w:pPr>
            <w:ins w:id="815" w:author="Author">
              <w:r w:rsidRPr="004F2F1D">
                <w:t>0.77</w:t>
              </w:r>
            </w:ins>
          </w:p>
        </w:tc>
        <w:tc>
          <w:tcPr>
            <w:tcW w:w="1620" w:type="dxa"/>
            <w:tcBorders>
              <w:top w:val="single" w:sz="6" w:space="0" w:color="auto"/>
              <w:left w:val="single" w:sz="6" w:space="0" w:color="auto"/>
              <w:bottom w:val="single" w:sz="6" w:space="0" w:color="auto"/>
              <w:right w:val="single" w:sz="6" w:space="0" w:color="auto"/>
            </w:tcBorders>
            <w:vAlign w:val="bottom"/>
          </w:tcPr>
          <w:p w14:paraId="3F031A3E" w14:textId="77777777" w:rsidR="00EA2F34" w:rsidRPr="004F2F1D" w:rsidRDefault="00EA2F34" w:rsidP="00BE28D4">
            <w:pPr>
              <w:pStyle w:val="tabletext11"/>
              <w:tabs>
                <w:tab w:val="decimal" w:pos="680"/>
              </w:tabs>
              <w:rPr>
                <w:ins w:id="816" w:author="Author"/>
              </w:rPr>
            </w:pPr>
            <w:ins w:id="817" w:author="Author">
              <w:r w:rsidRPr="004F2F1D">
                <w:t>1.00</w:t>
              </w:r>
            </w:ins>
          </w:p>
        </w:tc>
      </w:tr>
      <w:tr w:rsidR="00EA2F34" w:rsidRPr="004F2F1D" w14:paraId="07D31CFD" w14:textId="77777777" w:rsidTr="00A1082D">
        <w:trPr>
          <w:cantSplit/>
          <w:trHeight w:val="190"/>
          <w:ins w:id="818" w:author="Author"/>
        </w:trPr>
        <w:tc>
          <w:tcPr>
            <w:tcW w:w="200" w:type="dxa"/>
            <w:tcBorders>
              <w:right w:val="single" w:sz="6" w:space="0" w:color="auto"/>
            </w:tcBorders>
            <w:shd w:val="clear" w:color="auto" w:fill="auto"/>
          </w:tcPr>
          <w:p w14:paraId="62AC9BA6" w14:textId="77777777" w:rsidR="00EA2F34" w:rsidRPr="004F2F1D" w:rsidRDefault="00EA2F34" w:rsidP="00BE28D4">
            <w:pPr>
              <w:pStyle w:val="tabletext11"/>
              <w:rPr>
                <w:ins w:id="81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2DC18BB" w14:textId="77777777" w:rsidR="00EA2F34" w:rsidRPr="004F2F1D" w:rsidRDefault="00EA2F34" w:rsidP="00BE28D4">
            <w:pPr>
              <w:pStyle w:val="tabletext11"/>
              <w:jc w:val="center"/>
              <w:rPr>
                <w:ins w:id="820" w:author="Author"/>
              </w:rPr>
            </w:pPr>
            <w:ins w:id="821" w:author="Author">
              <w:r w:rsidRPr="004F2F1D">
                <w:t>155 to 194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D8737" w14:textId="77777777" w:rsidR="00EA2F34" w:rsidRPr="004F2F1D" w:rsidRDefault="00EA2F34" w:rsidP="00BE28D4">
            <w:pPr>
              <w:pStyle w:val="tabletext11"/>
              <w:tabs>
                <w:tab w:val="decimal" w:pos="680"/>
              </w:tabs>
              <w:rPr>
                <w:ins w:id="822" w:author="Author"/>
              </w:rPr>
            </w:pPr>
            <w:ins w:id="823" w:author="Author">
              <w:r w:rsidRPr="004F2F1D">
                <w:t>0.73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9152F" w14:textId="77777777" w:rsidR="00EA2F34" w:rsidRPr="004F2F1D" w:rsidRDefault="00EA2F34" w:rsidP="00BE28D4">
            <w:pPr>
              <w:pStyle w:val="tabletext11"/>
              <w:tabs>
                <w:tab w:val="decimal" w:pos="680"/>
              </w:tabs>
              <w:rPr>
                <w:ins w:id="824" w:author="Author"/>
              </w:rPr>
            </w:pPr>
            <w:ins w:id="825" w:author="Author">
              <w:r w:rsidRPr="004F2F1D">
                <w:t>0.93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E7B80" w14:textId="77777777" w:rsidR="00EA2F34" w:rsidRPr="004F2F1D" w:rsidRDefault="00EA2F34" w:rsidP="00BE28D4">
            <w:pPr>
              <w:pStyle w:val="tabletext11"/>
              <w:tabs>
                <w:tab w:val="decimal" w:pos="680"/>
              </w:tabs>
              <w:rPr>
                <w:ins w:id="826" w:author="Author"/>
              </w:rPr>
            </w:pPr>
            <w:ins w:id="827" w:author="Author">
              <w:r w:rsidRPr="004F2F1D">
                <w:t>0.83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4A5A9" w14:textId="77777777" w:rsidR="00EA2F34" w:rsidRPr="004F2F1D" w:rsidRDefault="00EA2F34" w:rsidP="00BE28D4">
            <w:pPr>
              <w:pStyle w:val="tabletext11"/>
              <w:tabs>
                <w:tab w:val="decimal" w:pos="680"/>
              </w:tabs>
              <w:rPr>
                <w:ins w:id="828" w:author="Author"/>
              </w:rPr>
            </w:pPr>
            <w:ins w:id="829" w:author="Author">
              <w:r w:rsidRPr="004F2F1D">
                <w:t>0.76</w:t>
              </w:r>
            </w:ins>
          </w:p>
        </w:tc>
        <w:tc>
          <w:tcPr>
            <w:tcW w:w="1620" w:type="dxa"/>
            <w:tcBorders>
              <w:top w:val="single" w:sz="6" w:space="0" w:color="auto"/>
              <w:left w:val="single" w:sz="6" w:space="0" w:color="auto"/>
              <w:bottom w:val="single" w:sz="6" w:space="0" w:color="auto"/>
              <w:right w:val="single" w:sz="6" w:space="0" w:color="auto"/>
            </w:tcBorders>
            <w:vAlign w:val="bottom"/>
          </w:tcPr>
          <w:p w14:paraId="5903F4CC" w14:textId="77777777" w:rsidR="00EA2F34" w:rsidRPr="004F2F1D" w:rsidRDefault="00EA2F34" w:rsidP="00BE28D4">
            <w:pPr>
              <w:pStyle w:val="tabletext11"/>
              <w:tabs>
                <w:tab w:val="decimal" w:pos="680"/>
              </w:tabs>
              <w:rPr>
                <w:ins w:id="830" w:author="Author"/>
              </w:rPr>
            </w:pPr>
            <w:ins w:id="831" w:author="Author">
              <w:r w:rsidRPr="004F2F1D">
                <w:t>1.00</w:t>
              </w:r>
            </w:ins>
          </w:p>
        </w:tc>
      </w:tr>
      <w:tr w:rsidR="00EA2F34" w:rsidRPr="004F2F1D" w14:paraId="76DC0512" w14:textId="77777777" w:rsidTr="00A1082D">
        <w:trPr>
          <w:cantSplit/>
          <w:trHeight w:val="190"/>
          <w:ins w:id="832" w:author="Author"/>
        </w:trPr>
        <w:tc>
          <w:tcPr>
            <w:tcW w:w="200" w:type="dxa"/>
            <w:tcBorders>
              <w:right w:val="single" w:sz="6" w:space="0" w:color="auto"/>
            </w:tcBorders>
            <w:shd w:val="clear" w:color="auto" w:fill="auto"/>
          </w:tcPr>
          <w:p w14:paraId="490BD872" w14:textId="77777777" w:rsidR="00EA2F34" w:rsidRPr="004F2F1D" w:rsidRDefault="00EA2F34" w:rsidP="00BE28D4">
            <w:pPr>
              <w:pStyle w:val="tabletext11"/>
              <w:rPr>
                <w:ins w:id="83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67B72A4" w14:textId="77777777" w:rsidR="00EA2F34" w:rsidRPr="004F2F1D" w:rsidRDefault="00EA2F34" w:rsidP="00BE28D4">
            <w:pPr>
              <w:pStyle w:val="tabletext11"/>
              <w:jc w:val="center"/>
              <w:rPr>
                <w:ins w:id="834" w:author="Author"/>
              </w:rPr>
            </w:pPr>
            <w:ins w:id="835" w:author="Author">
              <w:r w:rsidRPr="004F2F1D">
                <w:t>195 to 289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9E6A1" w14:textId="77777777" w:rsidR="00EA2F34" w:rsidRPr="004F2F1D" w:rsidRDefault="00EA2F34" w:rsidP="00BE28D4">
            <w:pPr>
              <w:pStyle w:val="tabletext11"/>
              <w:tabs>
                <w:tab w:val="decimal" w:pos="680"/>
              </w:tabs>
              <w:rPr>
                <w:ins w:id="836" w:author="Author"/>
              </w:rPr>
            </w:pPr>
            <w:ins w:id="837" w:author="Author">
              <w:r w:rsidRPr="004F2F1D">
                <w:t>0.71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417B4B" w14:textId="77777777" w:rsidR="00EA2F34" w:rsidRPr="004F2F1D" w:rsidRDefault="00EA2F34" w:rsidP="00BE28D4">
            <w:pPr>
              <w:pStyle w:val="tabletext11"/>
              <w:tabs>
                <w:tab w:val="decimal" w:pos="680"/>
              </w:tabs>
              <w:rPr>
                <w:ins w:id="838" w:author="Author"/>
              </w:rPr>
            </w:pPr>
            <w:ins w:id="839" w:author="Author">
              <w:r w:rsidRPr="004F2F1D">
                <w:t>0.92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23A6B0" w14:textId="77777777" w:rsidR="00EA2F34" w:rsidRPr="004F2F1D" w:rsidRDefault="00EA2F34" w:rsidP="00BE28D4">
            <w:pPr>
              <w:pStyle w:val="tabletext11"/>
              <w:tabs>
                <w:tab w:val="decimal" w:pos="680"/>
              </w:tabs>
              <w:rPr>
                <w:ins w:id="840" w:author="Author"/>
              </w:rPr>
            </w:pPr>
            <w:ins w:id="841" w:author="Author">
              <w:r w:rsidRPr="004F2F1D">
                <w:t>0.81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BEA1DB" w14:textId="77777777" w:rsidR="00EA2F34" w:rsidRPr="004F2F1D" w:rsidRDefault="00EA2F34" w:rsidP="00BE28D4">
            <w:pPr>
              <w:pStyle w:val="tabletext11"/>
              <w:tabs>
                <w:tab w:val="decimal" w:pos="680"/>
              </w:tabs>
              <w:rPr>
                <w:ins w:id="842" w:author="Author"/>
              </w:rPr>
            </w:pPr>
            <w:ins w:id="843" w:author="Author">
              <w:r w:rsidRPr="004F2F1D">
                <w:t>0.74</w:t>
              </w:r>
            </w:ins>
          </w:p>
        </w:tc>
        <w:tc>
          <w:tcPr>
            <w:tcW w:w="1620" w:type="dxa"/>
            <w:tcBorders>
              <w:top w:val="single" w:sz="6" w:space="0" w:color="auto"/>
              <w:left w:val="single" w:sz="6" w:space="0" w:color="auto"/>
              <w:bottom w:val="single" w:sz="6" w:space="0" w:color="auto"/>
              <w:right w:val="single" w:sz="6" w:space="0" w:color="auto"/>
            </w:tcBorders>
            <w:vAlign w:val="bottom"/>
          </w:tcPr>
          <w:p w14:paraId="095401F7" w14:textId="77777777" w:rsidR="00EA2F34" w:rsidRPr="004F2F1D" w:rsidRDefault="00EA2F34" w:rsidP="00BE28D4">
            <w:pPr>
              <w:pStyle w:val="tabletext11"/>
              <w:tabs>
                <w:tab w:val="decimal" w:pos="680"/>
              </w:tabs>
              <w:rPr>
                <w:ins w:id="844" w:author="Author"/>
              </w:rPr>
            </w:pPr>
            <w:ins w:id="845" w:author="Author">
              <w:r w:rsidRPr="004F2F1D">
                <w:t>1.00</w:t>
              </w:r>
            </w:ins>
          </w:p>
        </w:tc>
      </w:tr>
      <w:tr w:rsidR="00EA2F34" w:rsidRPr="004F2F1D" w14:paraId="65A3ED44" w14:textId="77777777" w:rsidTr="00A1082D">
        <w:trPr>
          <w:cantSplit/>
          <w:trHeight w:val="190"/>
          <w:ins w:id="846" w:author="Author"/>
        </w:trPr>
        <w:tc>
          <w:tcPr>
            <w:tcW w:w="200" w:type="dxa"/>
            <w:tcBorders>
              <w:right w:val="single" w:sz="6" w:space="0" w:color="auto"/>
            </w:tcBorders>
            <w:shd w:val="clear" w:color="auto" w:fill="auto"/>
          </w:tcPr>
          <w:p w14:paraId="71BB780A" w14:textId="77777777" w:rsidR="00EA2F34" w:rsidRPr="004F2F1D" w:rsidRDefault="00EA2F34" w:rsidP="00BE28D4">
            <w:pPr>
              <w:pStyle w:val="tabletext11"/>
              <w:rPr>
                <w:ins w:id="84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FF919EF" w14:textId="77777777" w:rsidR="00EA2F34" w:rsidRPr="004F2F1D" w:rsidRDefault="00EA2F34" w:rsidP="00BE28D4">
            <w:pPr>
              <w:pStyle w:val="tabletext11"/>
              <w:jc w:val="center"/>
              <w:rPr>
                <w:ins w:id="848" w:author="Author"/>
              </w:rPr>
            </w:pPr>
            <w:ins w:id="849" w:author="Author">
              <w:r w:rsidRPr="004F2F1D">
                <w:t>290 or greater</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64BADE" w14:textId="77777777" w:rsidR="00EA2F34" w:rsidRPr="004F2F1D" w:rsidRDefault="00EA2F34" w:rsidP="00BE28D4">
            <w:pPr>
              <w:pStyle w:val="tabletext11"/>
              <w:tabs>
                <w:tab w:val="decimal" w:pos="680"/>
              </w:tabs>
              <w:rPr>
                <w:ins w:id="850" w:author="Author"/>
              </w:rPr>
            </w:pPr>
            <w:ins w:id="851" w:author="Author">
              <w:r w:rsidRPr="004F2F1D">
                <w:t>0.66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61B6B4" w14:textId="77777777" w:rsidR="00EA2F34" w:rsidRPr="004F2F1D" w:rsidRDefault="00EA2F34" w:rsidP="00BE28D4">
            <w:pPr>
              <w:pStyle w:val="tabletext11"/>
              <w:tabs>
                <w:tab w:val="decimal" w:pos="680"/>
              </w:tabs>
              <w:rPr>
                <w:ins w:id="852" w:author="Author"/>
              </w:rPr>
            </w:pPr>
            <w:ins w:id="853" w:author="Author">
              <w:r w:rsidRPr="004F2F1D">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B125A" w14:textId="77777777" w:rsidR="00EA2F34" w:rsidRPr="004F2F1D" w:rsidRDefault="00EA2F34" w:rsidP="00BE28D4">
            <w:pPr>
              <w:pStyle w:val="tabletext11"/>
              <w:tabs>
                <w:tab w:val="decimal" w:pos="680"/>
              </w:tabs>
              <w:rPr>
                <w:ins w:id="854" w:author="Author"/>
              </w:rPr>
            </w:pPr>
            <w:ins w:id="855" w:author="Author">
              <w:r w:rsidRPr="004F2F1D">
                <w:t>0.79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EBBD05" w14:textId="77777777" w:rsidR="00EA2F34" w:rsidRPr="004F2F1D" w:rsidRDefault="00EA2F34" w:rsidP="00BE28D4">
            <w:pPr>
              <w:pStyle w:val="tabletext11"/>
              <w:tabs>
                <w:tab w:val="decimal" w:pos="680"/>
              </w:tabs>
              <w:rPr>
                <w:ins w:id="856" w:author="Author"/>
              </w:rPr>
            </w:pPr>
            <w:ins w:id="857" w:author="Author">
              <w:r w:rsidRPr="004F2F1D">
                <w:t>0.71</w:t>
              </w:r>
            </w:ins>
          </w:p>
        </w:tc>
        <w:tc>
          <w:tcPr>
            <w:tcW w:w="1620" w:type="dxa"/>
            <w:tcBorders>
              <w:top w:val="single" w:sz="6" w:space="0" w:color="auto"/>
              <w:left w:val="single" w:sz="6" w:space="0" w:color="auto"/>
              <w:bottom w:val="single" w:sz="6" w:space="0" w:color="auto"/>
              <w:right w:val="single" w:sz="6" w:space="0" w:color="auto"/>
            </w:tcBorders>
            <w:vAlign w:val="bottom"/>
          </w:tcPr>
          <w:p w14:paraId="7FBF36BD" w14:textId="77777777" w:rsidR="00EA2F34" w:rsidRPr="004F2F1D" w:rsidRDefault="00EA2F34" w:rsidP="00BE28D4">
            <w:pPr>
              <w:pStyle w:val="tabletext11"/>
              <w:tabs>
                <w:tab w:val="decimal" w:pos="680"/>
              </w:tabs>
              <w:rPr>
                <w:ins w:id="858" w:author="Author"/>
              </w:rPr>
            </w:pPr>
            <w:ins w:id="859" w:author="Author">
              <w:r w:rsidRPr="004F2F1D">
                <w:t>1.00</w:t>
              </w:r>
            </w:ins>
          </w:p>
        </w:tc>
      </w:tr>
    </w:tbl>
    <w:p w14:paraId="5CD2263D" w14:textId="77777777" w:rsidR="00EA2F34" w:rsidRPr="004F2F1D" w:rsidRDefault="00EA2F34" w:rsidP="00BE28D4">
      <w:pPr>
        <w:pStyle w:val="tablecaption"/>
        <w:rPr>
          <w:ins w:id="860" w:author="Author"/>
        </w:rPr>
      </w:pPr>
      <w:ins w:id="861" w:author="Author">
        <w:r w:rsidRPr="004F2F1D">
          <w:t>Table 222.B.1.b. Collision Fleet Size Factors</w:t>
        </w:r>
      </w:ins>
    </w:p>
    <w:p w14:paraId="0511D884" w14:textId="77777777" w:rsidR="00EA2F34" w:rsidRPr="004F2F1D" w:rsidRDefault="00EA2F34" w:rsidP="00BE28D4">
      <w:pPr>
        <w:pStyle w:val="isonormal"/>
        <w:rPr>
          <w:ins w:id="862" w:author="Author"/>
        </w:rPr>
      </w:pPr>
    </w:p>
    <w:p w14:paraId="18ABF814" w14:textId="77777777" w:rsidR="00EA2F34" w:rsidRPr="004F2F1D" w:rsidRDefault="00EA2F34" w:rsidP="00BE28D4">
      <w:pPr>
        <w:pStyle w:val="outlinehd4"/>
        <w:rPr>
          <w:ins w:id="863" w:author="Author"/>
        </w:rPr>
      </w:pPr>
      <w:ins w:id="864" w:author="Author">
        <w:r w:rsidRPr="004F2F1D">
          <w:tab/>
          <w:t>c.</w:t>
        </w:r>
        <w:r w:rsidRPr="004F2F1D">
          <w:tab/>
          <w:t>Other Than Collision Fleet Size Factors</w:t>
        </w:r>
      </w:ins>
    </w:p>
    <w:p w14:paraId="1858CC9E" w14:textId="77777777" w:rsidR="00EA2F34" w:rsidRPr="004F2F1D" w:rsidRDefault="00EA2F34" w:rsidP="00BE28D4">
      <w:pPr>
        <w:pStyle w:val="space4"/>
        <w:rPr>
          <w:ins w:id="865"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1451"/>
        <w:gridCol w:w="949"/>
      </w:tblGrid>
      <w:tr w:rsidR="00EA2F34" w:rsidRPr="004F2F1D" w14:paraId="66D94E0A" w14:textId="77777777" w:rsidTr="00A1082D">
        <w:trPr>
          <w:cantSplit/>
          <w:trHeight w:val="190"/>
          <w:ins w:id="866" w:author="Author"/>
        </w:trPr>
        <w:tc>
          <w:tcPr>
            <w:tcW w:w="200" w:type="dxa"/>
            <w:tcBorders>
              <w:right w:val="single" w:sz="6" w:space="0" w:color="auto"/>
            </w:tcBorders>
            <w:shd w:val="clear" w:color="auto" w:fill="auto"/>
          </w:tcPr>
          <w:p w14:paraId="21AE8977" w14:textId="77777777" w:rsidR="00EA2F34" w:rsidRPr="004F2F1D" w:rsidRDefault="00EA2F34" w:rsidP="00BE28D4">
            <w:pPr>
              <w:pStyle w:val="tablehead"/>
              <w:rPr>
                <w:ins w:id="86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3FDC5952" w14:textId="77777777" w:rsidR="00EA2F34" w:rsidRPr="004F2F1D" w:rsidRDefault="00EA2F34" w:rsidP="00BE28D4">
            <w:pPr>
              <w:pStyle w:val="tablehead"/>
              <w:rPr>
                <w:ins w:id="868" w:author="Author"/>
              </w:rPr>
            </w:pPr>
            <w:ins w:id="869" w:author="Author">
              <w:r w:rsidRPr="004F2F1D">
                <w:t>Number Of</w:t>
              </w:r>
              <w:r w:rsidRPr="004F2F1D">
                <w:br/>
                <w:t>Self-propelled Vehicles</w:t>
              </w:r>
            </w:ins>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035B7662" w14:textId="77777777" w:rsidR="00EA2F34" w:rsidRPr="004F2F1D" w:rsidRDefault="00EA2F34" w:rsidP="00BE28D4">
            <w:pPr>
              <w:pStyle w:val="tablehead"/>
              <w:rPr>
                <w:ins w:id="870" w:author="Author"/>
              </w:rPr>
            </w:pPr>
            <w:ins w:id="871" w:author="Author">
              <w:r w:rsidRPr="004F2F1D">
                <w:t xml:space="preserve">Trucks, Tractors </w:t>
              </w:r>
              <w:r w:rsidRPr="004F2F1D">
                <w:br/>
                <w:t>And Trailers</w:t>
              </w:r>
            </w:ins>
          </w:p>
        </w:tc>
      </w:tr>
      <w:tr w:rsidR="00EA2F34" w:rsidRPr="004F2F1D" w14:paraId="5CFDFB34" w14:textId="77777777" w:rsidTr="00A1082D">
        <w:trPr>
          <w:cantSplit/>
          <w:trHeight w:val="190"/>
          <w:ins w:id="872" w:author="Author"/>
        </w:trPr>
        <w:tc>
          <w:tcPr>
            <w:tcW w:w="200" w:type="dxa"/>
            <w:tcBorders>
              <w:right w:val="single" w:sz="6" w:space="0" w:color="auto"/>
            </w:tcBorders>
            <w:shd w:val="clear" w:color="auto" w:fill="auto"/>
          </w:tcPr>
          <w:p w14:paraId="3993B791" w14:textId="77777777" w:rsidR="00EA2F34" w:rsidRPr="004F2F1D" w:rsidRDefault="00EA2F34" w:rsidP="00BE28D4">
            <w:pPr>
              <w:pStyle w:val="tabletext11"/>
              <w:rPr>
                <w:ins w:id="87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2F5F8A9" w14:textId="77777777" w:rsidR="00EA2F34" w:rsidRPr="004F2F1D" w:rsidRDefault="00EA2F34" w:rsidP="00BE28D4">
            <w:pPr>
              <w:pStyle w:val="tabletext11"/>
              <w:jc w:val="center"/>
              <w:rPr>
                <w:ins w:id="874" w:author="Author"/>
              </w:rPr>
            </w:pPr>
            <w:ins w:id="875" w:author="Author">
              <w:r w:rsidRPr="004F2F1D">
                <w:t>0</w:t>
              </w:r>
            </w:ins>
          </w:p>
        </w:tc>
        <w:tc>
          <w:tcPr>
            <w:tcW w:w="1451" w:type="dxa"/>
            <w:tcBorders>
              <w:top w:val="single" w:sz="6" w:space="0" w:color="auto"/>
              <w:left w:val="single" w:sz="6" w:space="0" w:color="auto"/>
              <w:bottom w:val="single" w:sz="6" w:space="0" w:color="auto"/>
            </w:tcBorders>
            <w:shd w:val="clear" w:color="auto" w:fill="auto"/>
            <w:noWrap/>
            <w:vAlign w:val="bottom"/>
          </w:tcPr>
          <w:p w14:paraId="61515411" w14:textId="77777777" w:rsidR="00EA2F34" w:rsidRPr="004F2F1D" w:rsidRDefault="00EA2F34" w:rsidP="00BE28D4">
            <w:pPr>
              <w:pStyle w:val="tabletext11"/>
              <w:tabs>
                <w:tab w:val="decimal" w:pos="520"/>
              </w:tabs>
              <w:jc w:val="right"/>
              <w:rPr>
                <w:ins w:id="876" w:author="Author"/>
              </w:rPr>
            </w:pPr>
            <w:ins w:id="877" w:author="Author">
              <w:r w:rsidRPr="004F2F1D">
                <w:t>1.28</w:t>
              </w:r>
            </w:ins>
          </w:p>
        </w:tc>
        <w:tc>
          <w:tcPr>
            <w:tcW w:w="949" w:type="dxa"/>
            <w:tcBorders>
              <w:top w:val="single" w:sz="6" w:space="0" w:color="auto"/>
              <w:bottom w:val="single" w:sz="6" w:space="0" w:color="auto"/>
              <w:right w:val="single" w:sz="6" w:space="0" w:color="auto"/>
            </w:tcBorders>
            <w:shd w:val="clear" w:color="auto" w:fill="auto"/>
            <w:vAlign w:val="bottom"/>
          </w:tcPr>
          <w:p w14:paraId="081306F1" w14:textId="77777777" w:rsidR="00EA2F34" w:rsidRPr="004F2F1D" w:rsidRDefault="00EA2F34" w:rsidP="00BE28D4">
            <w:pPr>
              <w:pStyle w:val="tabletext11"/>
              <w:tabs>
                <w:tab w:val="decimal" w:pos="520"/>
              </w:tabs>
              <w:rPr>
                <w:ins w:id="878" w:author="Author"/>
              </w:rPr>
            </w:pPr>
          </w:p>
        </w:tc>
      </w:tr>
      <w:tr w:rsidR="00EA2F34" w:rsidRPr="004F2F1D" w14:paraId="2D2CDE42" w14:textId="77777777" w:rsidTr="00A1082D">
        <w:trPr>
          <w:cantSplit/>
          <w:trHeight w:val="190"/>
          <w:ins w:id="879" w:author="Author"/>
        </w:trPr>
        <w:tc>
          <w:tcPr>
            <w:tcW w:w="200" w:type="dxa"/>
            <w:tcBorders>
              <w:right w:val="single" w:sz="6" w:space="0" w:color="auto"/>
            </w:tcBorders>
            <w:shd w:val="clear" w:color="auto" w:fill="auto"/>
          </w:tcPr>
          <w:p w14:paraId="169AE7D0" w14:textId="77777777" w:rsidR="00EA2F34" w:rsidRPr="004F2F1D" w:rsidRDefault="00EA2F34" w:rsidP="00BE28D4">
            <w:pPr>
              <w:pStyle w:val="tabletext11"/>
              <w:rPr>
                <w:ins w:id="88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FBBDBF2" w14:textId="77777777" w:rsidR="00EA2F34" w:rsidRPr="004F2F1D" w:rsidRDefault="00EA2F34" w:rsidP="00BE28D4">
            <w:pPr>
              <w:pStyle w:val="tabletext11"/>
              <w:jc w:val="center"/>
              <w:rPr>
                <w:ins w:id="881" w:author="Author"/>
              </w:rPr>
            </w:pPr>
            <w:ins w:id="882" w:author="Author">
              <w:r w:rsidRPr="004F2F1D">
                <w:t>1</w:t>
              </w:r>
            </w:ins>
          </w:p>
        </w:tc>
        <w:tc>
          <w:tcPr>
            <w:tcW w:w="1451" w:type="dxa"/>
            <w:tcBorders>
              <w:top w:val="single" w:sz="6" w:space="0" w:color="auto"/>
              <w:left w:val="single" w:sz="6" w:space="0" w:color="auto"/>
              <w:bottom w:val="single" w:sz="6" w:space="0" w:color="auto"/>
            </w:tcBorders>
            <w:shd w:val="clear" w:color="auto" w:fill="auto"/>
            <w:noWrap/>
            <w:vAlign w:val="bottom"/>
          </w:tcPr>
          <w:p w14:paraId="74F1B465" w14:textId="77777777" w:rsidR="00EA2F34" w:rsidRPr="004F2F1D" w:rsidRDefault="00EA2F34" w:rsidP="00BE28D4">
            <w:pPr>
              <w:pStyle w:val="tabletext11"/>
              <w:tabs>
                <w:tab w:val="decimal" w:pos="520"/>
              </w:tabs>
              <w:jc w:val="right"/>
              <w:rPr>
                <w:ins w:id="883" w:author="Author"/>
              </w:rPr>
            </w:pPr>
            <w:ins w:id="884" w:author="Author">
              <w:r w:rsidRPr="004F2F1D">
                <w:t>1.28</w:t>
              </w:r>
            </w:ins>
          </w:p>
        </w:tc>
        <w:tc>
          <w:tcPr>
            <w:tcW w:w="949" w:type="dxa"/>
            <w:tcBorders>
              <w:top w:val="single" w:sz="6" w:space="0" w:color="auto"/>
              <w:bottom w:val="single" w:sz="6" w:space="0" w:color="auto"/>
              <w:right w:val="single" w:sz="6" w:space="0" w:color="auto"/>
            </w:tcBorders>
            <w:shd w:val="clear" w:color="auto" w:fill="auto"/>
            <w:vAlign w:val="bottom"/>
          </w:tcPr>
          <w:p w14:paraId="77A26C97" w14:textId="77777777" w:rsidR="00EA2F34" w:rsidRPr="004F2F1D" w:rsidRDefault="00EA2F34" w:rsidP="00BE28D4">
            <w:pPr>
              <w:pStyle w:val="tabletext11"/>
              <w:tabs>
                <w:tab w:val="decimal" w:pos="520"/>
              </w:tabs>
              <w:rPr>
                <w:ins w:id="885" w:author="Author"/>
              </w:rPr>
            </w:pPr>
          </w:p>
        </w:tc>
      </w:tr>
      <w:tr w:rsidR="00EA2F34" w:rsidRPr="004F2F1D" w14:paraId="3E72A5C4" w14:textId="77777777" w:rsidTr="00A1082D">
        <w:trPr>
          <w:cantSplit/>
          <w:trHeight w:val="190"/>
          <w:ins w:id="886" w:author="Author"/>
        </w:trPr>
        <w:tc>
          <w:tcPr>
            <w:tcW w:w="200" w:type="dxa"/>
            <w:tcBorders>
              <w:right w:val="single" w:sz="6" w:space="0" w:color="auto"/>
            </w:tcBorders>
            <w:shd w:val="clear" w:color="auto" w:fill="auto"/>
          </w:tcPr>
          <w:p w14:paraId="2D575821" w14:textId="77777777" w:rsidR="00EA2F34" w:rsidRPr="004F2F1D" w:rsidRDefault="00EA2F34" w:rsidP="00BE28D4">
            <w:pPr>
              <w:pStyle w:val="tabletext11"/>
              <w:rPr>
                <w:ins w:id="88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ADCAEC7" w14:textId="77777777" w:rsidR="00EA2F34" w:rsidRPr="004F2F1D" w:rsidRDefault="00EA2F34" w:rsidP="00BE28D4">
            <w:pPr>
              <w:pStyle w:val="tabletext11"/>
              <w:jc w:val="center"/>
              <w:rPr>
                <w:ins w:id="888" w:author="Author"/>
              </w:rPr>
            </w:pPr>
            <w:ins w:id="889" w:author="Author">
              <w:r w:rsidRPr="004F2F1D">
                <w:t>2</w:t>
              </w:r>
            </w:ins>
          </w:p>
        </w:tc>
        <w:tc>
          <w:tcPr>
            <w:tcW w:w="1451" w:type="dxa"/>
            <w:tcBorders>
              <w:top w:val="single" w:sz="6" w:space="0" w:color="auto"/>
              <w:left w:val="single" w:sz="6" w:space="0" w:color="auto"/>
              <w:bottom w:val="single" w:sz="6" w:space="0" w:color="auto"/>
            </w:tcBorders>
            <w:shd w:val="clear" w:color="auto" w:fill="auto"/>
            <w:noWrap/>
            <w:vAlign w:val="bottom"/>
          </w:tcPr>
          <w:p w14:paraId="4F29B207" w14:textId="77777777" w:rsidR="00EA2F34" w:rsidRPr="004F2F1D" w:rsidRDefault="00EA2F34" w:rsidP="00BE28D4">
            <w:pPr>
              <w:pStyle w:val="tabletext11"/>
              <w:tabs>
                <w:tab w:val="decimal" w:pos="520"/>
              </w:tabs>
              <w:jc w:val="right"/>
              <w:rPr>
                <w:ins w:id="890" w:author="Author"/>
              </w:rPr>
            </w:pPr>
            <w:ins w:id="891" w:author="Author">
              <w:r w:rsidRPr="004F2F1D">
                <w:t>1.19</w:t>
              </w:r>
            </w:ins>
          </w:p>
        </w:tc>
        <w:tc>
          <w:tcPr>
            <w:tcW w:w="949" w:type="dxa"/>
            <w:tcBorders>
              <w:top w:val="single" w:sz="6" w:space="0" w:color="auto"/>
              <w:bottom w:val="single" w:sz="6" w:space="0" w:color="auto"/>
              <w:right w:val="single" w:sz="6" w:space="0" w:color="auto"/>
            </w:tcBorders>
            <w:shd w:val="clear" w:color="auto" w:fill="auto"/>
            <w:vAlign w:val="bottom"/>
          </w:tcPr>
          <w:p w14:paraId="0D9F970E" w14:textId="77777777" w:rsidR="00EA2F34" w:rsidRPr="004F2F1D" w:rsidRDefault="00EA2F34" w:rsidP="00BE28D4">
            <w:pPr>
              <w:pStyle w:val="tabletext11"/>
              <w:tabs>
                <w:tab w:val="decimal" w:pos="520"/>
              </w:tabs>
              <w:rPr>
                <w:ins w:id="892" w:author="Author"/>
              </w:rPr>
            </w:pPr>
          </w:p>
        </w:tc>
      </w:tr>
      <w:tr w:rsidR="00EA2F34" w:rsidRPr="004F2F1D" w14:paraId="0AD89B11" w14:textId="77777777" w:rsidTr="00A1082D">
        <w:trPr>
          <w:cantSplit/>
          <w:trHeight w:val="190"/>
          <w:ins w:id="893" w:author="Author"/>
        </w:trPr>
        <w:tc>
          <w:tcPr>
            <w:tcW w:w="200" w:type="dxa"/>
            <w:tcBorders>
              <w:right w:val="single" w:sz="6" w:space="0" w:color="auto"/>
            </w:tcBorders>
            <w:shd w:val="clear" w:color="auto" w:fill="auto"/>
          </w:tcPr>
          <w:p w14:paraId="4F4E1416" w14:textId="77777777" w:rsidR="00EA2F34" w:rsidRPr="004F2F1D" w:rsidRDefault="00EA2F34" w:rsidP="00BE28D4">
            <w:pPr>
              <w:pStyle w:val="tabletext11"/>
              <w:rPr>
                <w:ins w:id="89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1657F91" w14:textId="77777777" w:rsidR="00EA2F34" w:rsidRPr="004F2F1D" w:rsidRDefault="00EA2F34" w:rsidP="00BE28D4">
            <w:pPr>
              <w:pStyle w:val="tabletext11"/>
              <w:jc w:val="center"/>
              <w:rPr>
                <w:ins w:id="895" w:author="Author"/>
              </w:rPr>
            </w:pPr>
            <w:ins w:id="896" w:author="Author">
              <w:r w:rsidRPr="004F2F1D">
                <w:t>3 to 4</w:t>
              </w:r>
            </w:ins>
          </w:p>
        </w:tc>
        <w:tc>
          <w:tcPr>
            <w:tcW w:w="1451" w:type="dxa"/>
            <w:tcBorders>
              <w:top w:val="single" w:sz="6" w:space="0" w:color="auto"/>
              <w:left w:val="single" w:sz="6" w:space="0" w:color="auto"/>
              <w:bottom w:val="single" w:sz="6" w:space="0" w:color="auto"/>
            </w:tcBorders>
            <w:shd w:val="clear" w:color="auto" w:fill="auto"/>
            <w:noWrap/>
            <w:vAlign w:val="bottom"/>
          </w:tcPr>
          <w:p w14:paraId="2DDB7C8C" w14:textId="77777777" w:rsidR="00EA2F34" w:rsidRPr="004F2F1D" w:rsidRDefault="00EA2F34" w:rsidP="00BE28D4">
            <w:pPr>
              <w:pStyle w:val="tabletext11"/>
              <w:tabs>
                <w:tab w:val="decimal" w:pos="520"/>
              </w:tabs>
              <w:jc w:val="right"/>
              <w:rPr>
                <w:ins w:id="897" w:author="Author"/>
              </w:rPr>
            </w:pPr>
            <w:ins w:id="898" w:author="Author">
              <w:r w:rsidRPr="004F2F1D">
                <w:t>1.12</w:t>
              </w:r>
            </w:ins>
          </w:p>
        </w:tc>
        <w:tc>
          <w:tcPr>
            <w:tcW w:w="949" w:type="dxa"/>
            <w:tcBorders>
              <w:top w:val="single" w:sz="6" w:space="0" w:color="auto"/>
              <w:bottom w:val="single" w:sz="6" w:space="0" w:color="auto"/>
              <w:right w:val="single" w:sz="6" w:space="0" w:color="auto"/>
            </w:tcBorders>
            <w:shd w:val="clear" w:color="auto" w:fill="auto"/>
            <w:vAlign w:val="bottom"/>
          </w:tcPr>
          <w:p w14:paraId="5845DA68" w14:textId="77777777" w:rsidR="00EA2F34" w:rsidRPr="004F2F1D" w:rsidRDefault="00EA2F34" w:rsidP="00BE28D4">
            <w:pPr>
              <w:pStyle w:val="tabletext11"/>
              <w:tabs>
                <w:tab w:val="decimal" w:pos="520"/>
              </w:tabs>
              <w:rPr>
                <w:ins w:id="899" w:author="Author"/>
              </w:rPr>
            </w:pPr>
          </w:p>
        </w:tc>
      </w:tr>
      <w:tr w:rsidR="00EA2F34" w:rsidRPr="004F2F1D" w14:paraId="75680F34" w14:textId="77777777" w:rsidTr="00A1082D">
        <w:trPr>
          <w:cantSplit/>
          <w:trHeight w:val="190"/>
          <w:ins w:id="900" w:author="Author"/>
        </w:trPr>
        <w:tc>
          <w:tcPr>
            <w:tcW w:w="200" w:type="dxa"/>
            <w:tcBorders>
              <w:right w:val="single" w:sz="6" w:space="0" w:color="auto"/>
            </w:tcBorders>
            <w:shd w:val="clear" w:color="auto" w:fill="auto"/>
          </w:tcPr>
          <w:p w14:paraId="32C19DB7" w14:textId="77777777" w:rsidR="00EA2F34" w:rsidRPr="004F2F1D" w:rsidRDefault="00EA2F34" w:rsidP="00BE28D4">
            <w:pPr>
              <w:pStyle w:val="tabletext11"/>
              <w:rPr>
                <w:ins w:id="90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8CC3458" w14:textId="77777777" w:rsidR="00EA2F34" w:rsidRPr="004F2F1D" w:rsidRDefault="00EA2F34" w:rsidP="00BE28D4">
            <w:pPr>
              <w:pStyle w:val="tabletext11"/>
              <w:jc w:val="center"/>
              <w:rPr>
                <w:ins w:id="902" w:author="Author"/>
              </w:rPr>
            </w:pPr>
            <w:ins w:id="903" w:author="Author">
              <w:r w:rsidRPr="004F2F1D">
                <w:t>5 to 9</w:t>
              </w:r>
            </w:ins>
          </w:p>
        </w:tc>
        <w:tc>
          <w:tcPr>
            <w:tcW w:w="1451" w:type="dxa"/>
            <w:tcBorders>
              <w:top w:val="single" w:sz="6" w:space="0" w:color="auto"/>
              <w:left w:val="single" w:sz="6" w:space="0" w:color="auto"/>
              <w:bottom w:val="single" w:sz="6" w:space="0" w:color="auto"/>
            </w:tcBorders>
            <w:shd w:val="clear" w:color="auto" w:fill="auto"/>
            <w:noWrap/>
            <w:vAlign w:val="bottom"/>
          </w:tcPr>
          <w:p w14:paraId="5D00FD04" w14:textId="77777777" w:rsidR="00EA2F34" w:rsidRPr="004F2F1D" w:rsidRDefault="00EA2F34" w:rsidP="00BE28D4">
            <w:pPr>
              <w:pStyle w:val="tabletext11"/>
              <w:tabs>
                <w:tab w:val="decimal" w:pos="520"/>
              </w:tabs>
              <w:jc w:val="right"/>
              <w:rPr>
                <w:ins w:id="904" w:author="Author"/>
              </w:rPr>
            </w:pPr>
            <w:ins w:id="905" w:author="Author">
              <w:r w:rsidRPr="004F2F1D">
                <w:t>1.05</w:t>
              </w:r>
            </w:ins>
          </w:p>
        </w:tc>
        <w:tc>
          <w:tcPr>
            <w:tcW w:w="949" w:type="dxa"/>
            <w:tcBorders>
              <w:top w:val="single" w:sz="6" w:space="0" w:color="auto"/>
              <w:bottom w:val="single" w:sz="6" w:space="0" w:color="auto"/>
              <w:right w:val="single" w:sz="6" w:space="0" w:color="auto"/>
            </w:tcBorders>
            <w:shd w:val="clear" w:color="auto" w:fill="auto"/>
            <w:vAlign w:val="bottom"/>
          </w:tcPr>
          <w:p w14:paraId="09F7759F" w14:textId="77777777" w:rsidR="00EA2F34" w:rsidRPr="004F2F1D" w:rsidRDefault="00EA2F34" w:rsidP="00BE28D4">
            <w:pPr>
              <w:pStyle w:val="tabletext11"/>
              <w:tabs>
                <w:tab w:val="decimal" w:pos="520"/>
              </w:tabs>
              <w:rPr>
                <w:ins w:id="906" w:author="Author"/>
              </w:rPr>
            </w:pPr>
          </w:p>
        </w:tc>
      </w:tr>
      <w:tr w:rsidR="00EA2F34" w:rsidRPr="004F2F1D" w14:paraId="5BA0FFFA" w14:textId="77777777" w:rsidTr="00A1082D">
        <w:trPr>
          <w:cantSplit/>
          <w:trHeight w:val="190"/>
          <w:ins w:id="907" w:author="Author"/>
        </w:trPr>
        <w:tc>
          <w:tcPr>
            <w:tcW w:w="200" w:type="dxa"/>
            <w:tcBorders>
              <w:right w:val="single" w:sz="6" w:space="0" w:color="auto"/>
            </w:tcBorders>
            <w:shd w:val="clear" w:color="auto" w:fill="auto"/>
          </w:tcPr>
          <w:p w14:paraId="341C31CE" w14:textId="77777777" w:rsidR="00EA2F34" w:rsidRPr="004F2F1D" w:rsidRDefault="00EA2F34" w:rsidP="00BE28D4">
            <w:pPr>
              <w:pStyle w:val="tabletext11"/>
              <w:rPr>
                <w:ins w:id="90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8AF85AD" w14:textId="77777777" w:rsidR="00EA2F34" w:rsidRPr="004F2F1D" w:rsidRDefault="00EA2F34" w:rsidP="00BE28D4">
            <w:pPr>
              <w:pStyle w:val="tabletext11"/>
              <w:jc w:val="center"/>
              <w:rPr>
                <w:ins w:id="909" w:author="Author"/>
              </w:rPr>
            </w:pPr>
            <w:ins w:id="910" w:author="Author">
              <w:r w:rsidRPr="004F2F1D">
                <w:t>10 to 14</w:t>
              </w:r>
            </w:ins>
          </w:p>
        </w:tc>
        <w:tc>
          <w:tcPr>
            <w:tcW w:w="1451" w:type="dxa"/>
            <w:tcBorders>
              <w:top w:val="single" w:sz="6" w:space="0" w:color="auto"/>
              <w:left w:val="single" w:sz="6" w:space="0" w:color="auto"/>
              <w:bottom w:val="single" w:sz="6" w:space="0" w:color="auto"/>
            </w:tcBorders>
            <w:shd w:val="clear" w:color="auto" w:fill="auto"/>
            <w:noWrap/>
            <w:vAlign w:val="bottom"/>
          </w:tcPr>
          <w:p w14:paraId="40A80F85" w14:textId="77777777" w:rsidR="00EA2F34" w:rsidRPr="004F2F1D" w:rsidRDefault="00EA2F34" w:rsidP="00BE28D4">
            <w:pPr>
              <w:pStyle w:val="tabletext11"/>
              <w:tabs>
                <w:tab w:val="decimal" w:pos="520"/>
              </w:tabs>
              <w:jc w:val="right"/>
              <w:rPr>
                <w:ins w:id="911" w:author="Author"/>
              </w:rPr>
            </w:pPr>
            <w:ins w:id="912" w:author="Author">
              <w:r w:rsidRPr="004F2F1D">
                <w:t>0.97</w:t>
              </w:r>
            </w:ins>
          </w:p>
        </w:tc>
        <w:tc>
          <w:tcPr>
            <w:tcW w:w="949" w:type="dxa"/>
            <w:tcBorders>
              <w:top w:val="single" w:sz="6" w:space="0" w:color="auto"/>
              <w:bottom w:val="single" w:sz="6" w:space="0" w:color="auto"/>
              <w:right w:val="single" w:sz="6" w:space="0" w:color="auto"/>
            </w:tcBorders>
            <w:shd w:val="clear" w:color="auto" w:fill="auto"/>
            <w:vAlign w:val="bottom"/>
          </w:tcPr>
          <w:p w14:paraId="0A683AB6" w14:textId="77777777" w:rsidR="00EA2F34" w:rsidRPr="004F2F1D" w:rsidRDefault="00EA2F34" w:rsidP="00BE28D4">
            <w:pPr>
              <w:pStyle w:val="tabletext11"/>
              <w:tabs>
                <w:tab w:val="decimal" w:pos="520"/>
              </w:tabs>
              <w:rPr>
                <w:ins w:id="913" w:author="Author"/>
              </w:rPr>
            </w:pPr>
          </w:p>
        </w:tc>
      </w:tr>
      <w:tr w:rsidR="00EA2F34" w:rsidRPr="004F2F1D" w14:paraId="195CCE3A" w14:textId="77777777" w:rsidTr="00A1082D">
        <w:trPr>
          <w:cantSplit/>
          <w:trHeight w:val="190"/>
          <w:ins w:id="914" w:author="Author"/>
        </w:trPr>
        <w:tc>
          <w:tcPr>
            <w:tcW w:w="200" w:type="dxa"/>
            <w:tcBorders>
              <w:right w:val="single" w:sz="6" w:space="0" w:color="auto"/>
            </w:tcBorders>
            <w:shd w:val="clear" w:color="auto" w:fill="auto"/>
          </w:tcPr>
          <w:p w14:paraId="4A890BF0" w14:textId="77777777" w:rsidR="00EA2F34" w:rsidRPr="004F2F1D" w:rsidRDefault="00EA2F34" w:rsidP="00BE28D4">
            <w:pPr>
              <w:pStyle w:val="tabletext11"/>
              <w:rPr>
                <w:ins w:id="91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69BC22B" w14:textId="77777777" w:rsidR="00EA2F34" w:rsidRPr="004F2F1D" w:rsidRDefault="00EA2F34" w:rsidP="00BE28D4">
            <w:pPr>
              <w:pStyle w:val="tabletext11"/>
              <w:jc w:val="center"/>
              <w:rPr>
                <w:ins w:id="916" w:author="Author"/>
              </w:rPr>
            </w:pPr>
            <w:ins w:id="917" w:author="Author">
              <w:r w:rsidRPr="004F2F1D">
                <w:t>15 to 19</w:t>
              </w:r>
            </w:ins>
          </w:p>
        </w:tc>
        <w:tc>
          <w:tcPr>
            <w:tcW w:w="1451" w:type="dxa"/>
            <w:tcBorders>
              <w:top w:val="single" w:sz="6" w:space="0" w:color="auto"/>
              <w:left w:val="single" w:sz="6" w:space="0" w:color="auto"/>
              <w:bottom w:val="single" w:sz="6" w:space="0" w:color="auto"/>
            </w:tcBorders>
            <w:shd w:val="clear" w:color="auto" w:fill="auto"/>
            <w:noWrap/>
            <w:vAlign w:val="bottom"/>
          </w:tcPr>
          <w:p w14:paraId="2074A624" w14:textId="77777777" w:rsidR="00EA2F34" w:rsidRPr="004F2F1D" w:rsidRDefault="00EA2F34" w:rsidP="00BE28D4">
            <w:pPr>
              <w:pStyle w:val="tabletext11"/>
              <w:tabs>
                <w:tab w:val="decimal" w:pos="520"/>
              </w:tabs>
              <w:jc w:val="right"/>
              <w:rPr>
                <w:ins w:id="918" w:author="Author"/>
              </w:rPr>
            </w:pPr>
            <w:ins w:id="919" w:author="Author">
              <w:r w:rsidRPr="004F2F1D">
                <w:t>0.91</w:t>
              </w:r>
            </w:ins>
          </w:p>
        </w:tc>
        <w:tc>
          <w:tcPr>
            <w:tcW w:w="949" w:type="dxa"/>
            <w:tcBorders>
              <w:top w:val="single" w:sz="6" w:space="0" w:color="auto"/>
              <w:bottom w:val="single" w:sz="6" w:space="0" w:color="auto"/>
              <w:right w:val="single" w:sz="6" w:space="0" w:color="auto"/>
            </w:tcBorders>
            <w:shd w:val="clear" w:color="auto" w:fill="auto"/>
            <w:vAlign w:val="bottom"/>
          </w:tcPr>
          <w:p w14:paraId="36168799" w14:textId="77777777" w:rsidR="00EA2F34" w:rsidRPr="004F2F1D" w:rsidRDefault="00EA2F34" w:rsidP="00BE28D4">
            <w:pPr>
              <w:pStyle w:val="tabletext11"/>
              <w:tabs>
                <w:tab w:val="decimal" w:pos="520"/>
              </w:tabs>
              <w:rPr>
                <w:ins w:id="920" w:author="Author"/>
              </w:rPr>
            </w:pPr>
          </w:p>
        </w:tc>
      </w:tr>
      <w:tr w:rsidR="00EA2F34" w:rsidRPr="004F2F1D" w14:paraId="1DDB703B" w14:textId="77777777" w:rsidTr="00A1082D">
        <w:trPr>
          <w:cantSplit/>
          <w:trHeight w:val="190"/>
          <w:ins w:id="921" w:author="Author"/>
        </w:trPr>
        <w:tc>
          <w:tcPr>
            <w:tcW w:w="200" w:type="dxa"/>
            <w:tcBorders>
              <w:right w:val="single" w:sz="6" w:space="0" w:color="auto"/>
            </w:tcBorders>
            <w:shd w:val="clear" w:color="auto" w:fill="auto"/>
          </w:tcPr>
          <w:p w14:paraId="18605227" w14:textId="77777777" w:rsidR="00EA2F34" w:rsidRPr="004F2F1D" w:rsidRDefault="00EA2F34" w:rsidP="00BE28D4">
            <w:pPr>
              <w:pStyle w:val="tabletext11"/>
              <w:rPr>
                <w:ins w:id="92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23C55CB" w14:textId="77777777" w:rsidR="00EA2F34" w:rsidRPr="004F2F1D" w:rsidRDefault="00EA2F34" w:rsidP="00BE28D4">
            <w:pPr>
              <w:pStyle w:val="tabletext11"/>
              <w:jc w:val="center"/>
              <w:rPr>
                <w:ins w:id="923" w:author="Author"/>
              </w:rPr>
            </w:pPr>
            <w:ins w:id="924" w:author="Author">
              <w:r w:rsidRPr="004F2F1D">
                <w:t>20 to 29</w:t>
              </w:r>
            </w:ins>
          </w:p>
        </w:tc>
        <w:tc>
          <w:tcPr>
            <w:tcW w:w="1451" w:type="dxa"/>
            <w:tcBorders>
              <w:top w:val="single" w:sz="6" w:space="0" w:color="auto"/>
              <w:left w:val="single" w:sz="6" w:space="0" w:color="auto"/>
              <w:bottom w:val="single" w:sz="6" w:space="0" w:color="auto"/>
            </w:tcBorders>
            <w:shd w:val="clear" w:color="auto" w:fill="auto"/>
            <w:noWrap/>
            <w:vAlign w:val="bottom"/>
          </w:tcPr>
          <w:p w14:paraId="1FB42C5B" w14:textId="77777777" w:rsidR="00EA2F34" w:rsidRPr="004F2F1D" w:rsidRDefault="00EA2F34" w:rsidP="00BE28D4">
            <w:pPr>
              <w:pStyle w:val="tabletext11"/>
              <w:tabs>
                <w:tab w:val="decimal" w:pos="520"/>
              </w:tabs>
              <w:jc w:val="right"/>
              <w:rPr>
                <w:ins w:id="925" w:author="Author"/>
              </w:rPr>
            </w:pPr>
            <w:ins w:id="926" w:author="Author">
              <w:r w:rsidRPr="004F2F1D">
                <w:t>0.85</w:t>
              </w:r>
            </w:ins>
          </w:p>
        </w:tc>
        <w:tc>
          <w:tcPr>
            <w:tcW w:w="949" w:type="dxa"/>
            <w:tcBorders>
              <w:top w:val="single" w:sz="6" w:space="0" w:color="auto"/>
              <w:bottom w:val="single" w:sz="6" w:space="0" w:color="auto"/>
              <w:right w:val="single" w:sz="6" w:space="0" w:color="auto"/>
            </w:tcBorders>
            <w:shd w:val="clear" w:color="auto" w:fill="auto"/>
            <w:vAlign w:val="bottom"/>
          </w:tcPr>
          <w:p w14:paraId="5E167034" w14:textId="77777777" w:rsidR="00EA2F34" w:rsidRPr="004F2F1D" w:rsidRDefault="00EA2F34" w:rsidP="00BE28D4">
            <w:pPr>
              <w:pStyle w:val="tabletext11"/>
              <w:tabs>
                <w:tab w:val="decimal" w:pos="520"/>
              </w:tabs>
              <w:rPr>
                <w:ins w:id="927" w:author="Author"/>
              </w:rPr>
            </w:pPr>
          </w:p>
        </w:tc>
      </w:tr>
      <w:tr w:rsidR="00EA2F34" w:rsidRPr="004F2F1D" w14:paraId="7056A4C9" w14:textId="77777777" w:rsidTr="00A1082D">
        <w:trPr>
          <w:cantSplit/>
          <w:trHeight w:val="190"/>
          <w:ins w:id="928" w:author="Author"/>
        </w:trPr>
        <w:tc>
          <w:tcPr>
            <w:tcW w:w="200" w:type="dxa"/>
            <w:tcBorders>
              <w:right w:val="single" w:sz="6" w:space="0" w:color="auto"/>
            </w:tcBorders>
            <w:shd w:val="clear" w:color="auto" w:fill="auto"/>
          </w:tcPr>
          <w:p w14:paraId="066D4C26" w14:textId="77777777" w:rsidR="00EA2F34" w:rsidRPr="004F2F1D" w:rsidRDefault="00EA2F34" w:rsidP="00BE28D4">
            <w:pPr>
              <w:pStyle w:val="tabletext11"/>
              <w:rPr>
                <w:ins w:id="92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A0EF093" w14:textId="77777777" w:rsidR="00EA2F34" w:rsidRPr="004F2F1D" w:rsidRDefault="00EA2F34" w:rsidP="00BE28D4">
            <w:pPr>
              <w:pStyle w:val="tabletext11"/>
              <w:jc w:val="center"/>
              <w:rPr>
                <w:ins w:id="930" w:author="Author"/>
              </w:rPr>
            </w:pPr>
            <w:ins w:id="931" w:author="Author">
              <w:r w:rsidRPr="004F2F1D">
                <w:t>30 to 39</w:t>
              </w:r>
            </w:ins>
          </w:p>
        </w:tc>
        <w:tc>
          <w:tcPr>
            <w:tcW w:w="1451" w:type="dxa"/>
            <w:tcBorders>
              <w:top w:val="single" w:sz="6" w:space="0" w:color="auto"/>
              <w:left w:val="single" w:sz="6" w:space="0" w:color="auto"/>
              <w:bottom w:val="single" w:sz="6" w:space="0" w:color="auto"/>
            </w:tcBorders>
            <w:shd w:val="clear" w:color="auto" w:fill="auto"/>
            <w:noWrap/>
            <w:vAlign w:val="bottom"/>
          </w:tcPr>
          <w:p w14:paraId="1A2FF5AC" w14:textId="77777777" w:rsidR="00EA2F34" w:rsidRPr="004F2F1D" w:rsidRDefault="00EA2F34" w:rsidP="00BE28D4">
            <w:pPr>
              <w:pStyle w:val="tabletext11"/>
              <w:tabs>
                <w:tab w:val="decimal" w:pos="520"/>
              </w:tabs>
              <w:jc w:val="right"/>
              <w:rPr>
                <w:ins w:id="932" w:author="Author"/>
              </w:rPr>
            </w:pPr>
            <w:ins w:id="933" w:author="Author">
              <w:r w:rsidRPr="004F2F1D">
                <w:t>0.80</w:t>
              </w:r>
            </w:ins>
          </w:p>
        </w:tc>
        <w:tc>
          <w:tcPr>
            <w:tcW w:w="949" w:type="dxa"/>
            <w:tcBorders>
              <w:top w:val="single" w:sz="6" w:space="0" w:color="auto"/>
              <w:bottom w:val="single" w:sz="6" w:space="0" w:color="auto"/>
              <w:right w:val="single" w:sz="6" w:space="0" w:color="auto"/>
            </w:tcBorders>
            <w:shd w:val="clear" w:color="auto" w:fill="auto"/>
            <w:vAlign w:val="bottom"/>
          </w:tcPr>
          <w:p w14:paraId="3CF078CA" w14:textId="77777777" w:rsidR="00EA2F34" w:rsidRPr="004F2F1D" w:rsidRDefault="00EA2F34" w:rsidP="00BE28D4">
            <w:pPr>
              <w:pStyle w:val="tabletext11"/>
              <w:tabs>
                <w:tab w:val="decimal" w:pos="520"/>
              </w:tabs>
              <w:rPr>
                <w:ins w:id="934" w:author="Author"/>
              </w:rPr>
            </w:pPr>
          </w:p>
        </w:tc>
      </w:tr>
      <w:tr w:rsidR="00EA2F34" w:rsidRPr="004F2F1D" w14:paraId="7BAB25C9" w14:textId="77777777" w:rsidTr="00A1082D">
        <w:trPr>
          <w:cantSplit/>
          <w:trHeight w:val="190"/>
          <w:ins w:id="935" w:author="Author"/>
        </w:trPr>
        <w:tc>
          <w:tcPr>
            <w:tcW w:w="200" w:type="dxa"/>
            <w:tcBorders>
              <w:right w:val="single" w:sz="6" w:space="0" w:color="auto"/>
            </w:tcBorders>
            <w:shd w:val="clear" w:color="auto" w:fill="auto"/>
          </w:tcPr>
          <w:p w14:paraId="46FCB731" w14:textId="77777777" w:rsidR="00EA2F34" w:rsidRPr="004F2F1D" w:rsidRDefault="00EA2F34" w:rsidP="00BE28D4">
            <w:pPr>
              <w:pStyle w:val="tabletext11"/>
              <w:rPr>
                <w:ins w:id="93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80CBC86" w14:textId="77777777" w:rsidR="00EA2F34" w:rsidRPr="004F2F1D" w:rsidRDefault="00EA2F34" w:rsidP="00BE28D4">
            <w:pPr>
              <w:pStyle w:val="tabletext11"/>
              <w:jc w:val="center"/>
              <w:rPr>
                <w:ins w:id="937" w:author="Author"/>
              </w:rPr>
            </w:pPr>
            <w:ins w:id="938" w:author="Author">
              <w:r w:rsidRPr="004F2F1D">
                <w:t>40 to 49</w:t>
              </w:r>
            </w:ins>
          </w:p>
        </w:tc>
        <w:tc>
          <w:tcPr>
            <w:tcW w:w="1451" w:type="dxa"/>
            <w:tcBorders>
              <w:top w:val="single" w:sz="6" w:space="0" w:color="auto"/>
              <w:left w:val="single" w:sz="6" w:space="0" w:color="auto"/>
              <w:bottom w:val="single" w:sz="6" w:space="0" w:color="auto"/>
            </w:tcBorders>
            <w:shd w:val="clear" w:color="auto" w:fill="auto"/>
            <w:noWrap/>
            <w:vAlign w:val="bottom"/>
          </w:tcPr>
          <w:p w14:paraId="4BA945D5" w14:textId="77777777" w:rsidR="00EA2F34" w:rsidRPr="004F2F1D" w:rsidRDefault="00EA2F34" w:rsidP="00BE28D4">
            <w:pPr>
              <w:pStyle w:val="tabletext11"/>
              <w:tabs>
                <w:tab w:val="decimal" w:pos="520"/>
              </w:tabs>
              <w:jc w:val="right"/>
              <w:rPr>
                <w:ins w:id="939" w:author="Author"/>
              </w:rPr>
            </w:pPr>
            <w:ins w:id="940" w:author="Author">
              <w:r w:rsidRPr="004F2F1D">
                <w:t>0.76</w:t>
              </w:r>
            </w:ins>
          </w:p>
        </w:tc>
        <w:tc>
          <w:tcPr>
            <w:tcW w:w="949" w:type="dxa"/>
            <w:tcBorders>
              <w:top w:val="single" w:sz="6" w:space="0" w:color="auto"/>
              <w:bottom w:val="single" w:sz="6" w:space="0" w:color="auto"/>
              <w:right w:val="single" w:sz="6" w:space="0" w:color="auto"/>
            </w:tcBorders>
            <w:shd w:val="clear" w:color="auto" w:fill="auto"/>
            <w:vAlign w:val="bottom"/>
          </w:tcPr>
          <w:p w14:paraId="37E8DE76" w14:textId="77777777" w:rsidR="00EA2F34" w:rsidRPr="004F2F1D" w:rsidRDefault="00EA2F34" w:rsidP="00BE28D4">
            <w:pPr>
              <w:pStyle w:val="tabletext11"/>
              <w:tabs>
                <w:tab w:val="decimal" w:pos="520"/>
              </w:tabs>
              <w:rPr>
                <w:ins w:id="941" w:author="Author"/>
              </w:rPr>
            </w:pPr>
          </w:p>
        </w:tc>
      </w:tr>
      <w:tr w:rsidR="00EA2F34" w:rsidRPr="004F2F1D" w14:paraId="0F359EBF" w14:textId="77777777" w:rsidTr="00A1082D">
        <w:trPr>
          <w:cantSplit/>
          <w:trHeight w:val="190"/>
          <w:ins w:id="942" w:author="Author"/>
        </w:trPr>
        <w:tc>
          <w:tcPr>
            <w:tcW w:w="200" w:type="dxa"/>
            <w:tcBorders>
              <w:right w:val="single" w:sz="6" w:space="0" w:color="auto"/>
            </w:tcBorders>
            <w:shd w:val="clear" w:color="auto" w:fill="auto"/>
          </w:tcPr>
          <w:p w14:paraId="6FD596D0" w14:textId="77777777" w:rsidR="00EA2F34" w:rsidRPr="004F2F1D" w:rsidRDefault="00EA2F34" w:rsidP="00BE28D4">
            <w:pPr>
              <w:pStyle w:val="tabletext11"/>
              <w:rPr>
                <w:ins w:id="94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007A112" w14:textId="77777777" w:rsidR="00EA2F34" w:rsidRPr="004F2F1D" w:rsidRDefault="00EA2F34" w:rsidP="00BE28D4">
            <w:pPr>
              <w:pStyle w:val="tabletext11"/>
              <w:jc w:val="center"/>
              <w:rPr>
                <w:ins w:id="944" w:author="Author"/>
              </w:rPr>
            </w:pPr>
            <w:ins w:id="945" w:author="Author">
              <w:r w:rsidRPr="004F2F1D">
                <w:t>50 to 59</w:t>
              </w:r>
            </w:ins>
          </w:p>
        </w:tc>
        <w:tc>
          <w:tcPr>
            <w:tcW w:w="1451" w:type="dxa"/>
            <w:tcBorders>
              <w:top w:val="single" w:sz="6" w:space="0" w:color="auto"/>
              <w:left w:val="single" w:sz="6" w:space="0" w:color="auto"/>
              <w:bottom w:val="single" w:sz="6" w:space="0" w:color="auto"/>
            </w:tcBorders>
            <w:shd w:val="clear" w:color="auto" w:fill="auto"/>
            <w:noWrap/>
            <w:vAlign w:val="bottom"/>
          </w:tcPr>
          <w:p w14:paraId="6FBB24F3" w14:textId="77777777" w:rsidR="00EA2F34" w:rsidRPr="004F2F1D" w:rsidRDefault="00EA2F34" w:rsidP="00BE28D4">
            <w:pPr>
              <w:pStyle w:val="tabletext11"/>
              <w:tabs>
                <w:tab w:val="decimal" w:pos="520"/>
              </w:tabs>
              <w:jc w:val="right"/>
              <w:rPr>
                <w:ins w:id="946" w:author="Author"/>
              </w:rPr>
            </w:pPr>
            <w:ins w:id="947" w:author="Author">
              <w:r w:rsidRPr="004F2F1D">
                <w:t>0.73</w:t>
              </w:r>
            </w:ins>
          </w:p>
        </w:tc>
        <w:tc>
          <w:tcPr>
            <w:tcW w:w="949" w:type="dxa"/>
            <w:tcBorders>
              <w:top w:val="single" w:sz="6" w:space="0" w:color="auto"/>
              <w:bottom w:val="single" w:sz="6" w:space="0" w:color="auto"/>
              <w:right w:val="single" w:sz="6" w:space="0" w:color="auto"/>
            </w:tcBorders>
            <w:shd w:val="clear" w:color="auto" w:fill="auto"/>
            <w:vAlign w:val="bottom"/>
          </w:tcPr>
          <w:p w14:paraId="79857064" w14:textId="77777777" w:rsidR="00EA2F34" w:rsidRPr="004F2F1D" w:rsidRDefault="00EA2F34" w:rsidP="00BE28D4">
            <w:pPr>
              <w:pStyle w:val="tabletext11"/>
              <w:tabs>
                <w:tab w:val="decimal" w:pos="520"/>
              </w:tabs>
              <w:rPr>
                <w:ins w:id="948" w:author="Author"/>
              </w:rPr>
            </w:pPr>
          </w:p>
        </w:tc>
      </w:tr>
      <w:tr w:rsidR="00EA2F34" w:rsidRPr="004F2F1D" w14:paraId="26514F7F" w14:textId="77777777" w:rsidTr="00A1082D">
        <w:trPr>
          <w:cantSplit/>
          <w:trHeight w:val="190"/>
          <w:ins w:id="949" w:author="Author"/>
        </w:trPr>
        <w:tc>
          <w:tcPr>
            <w:tcW w:w="200" w:type="dxa"/>
            <w:tcBorders>
              <w:right w:val="single" w:sz="6" w:space="0" w:color="auto"/>
            </w:tcBorders>
            <w:shd w:val="clear" w:color="auto" w:fill="auto"/>
          </w:tcPr>
          <w:p w14:paraId="1717C6F4" w14:textId="77777777" w:rsidR="00EA2F34" w:rsidRPr="004F2F1D" w:rsidRDefault="00EA2F34" w:rsidP="00BE28D4">
            <w:pPr>
              <w:pStyle w:val="tabletext11"/>
              <w:rPr>
                <w:ins w:id="95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6382FA6" w14:textId="77777777" w:rsidR="00EA2F34" w:rsidRPr="004F2F1D" w:rsidRDefault="00EA2F34" w:rsidP="00BE28D4">
            <w:pPr>
              <w:pStyle w:val="tabletext11"/>
              <w:jc w:val="center"/>
              <w:rPr>
                <w:ins w:id="951" w:author="Author"/>
              </w:rPr>
            </w:pPr>
            <w:ins w:id="952" w:author="Author">
              <w:r w:rsidRPr="004F2F1D">
                <w:t>60 to 69</w:t>
              </w:r>
            </w:ins>
          </w:p>
        </w:tc>
        <w:tc>
          <w:tcPr>
            <w:tcW w:w="1451" w:type="dxa"/>
            <w:tcBorders>
              <w:top w:val="single" w:sz="6" w:space="0" w:color="auto"/>
              <w:left w:val="single" w:sz="6" w:space="0" w:color="auto"/>
              <w:bottom w:val="single" w:sz="6" w:space="0" w:color="auto"/>
            </w:tcBorders>
            <w:shd w:val="clear" w:color="auto" w:fill="auto"/>
            <w:noWrap/>
            <w:vAlign w:val="bottom"/>
          </w:tcPr>
          <w:p w14:paraId="34889ED7" w14:textId="77777777" w:rsidR="00EA2F34" w:rsidRPr="004F2F1D" w:rsidRDefault="00EA2F34" w:rsidP="00BE28D4">
            <w:pPr>
              <w:pStyle w:val="tabletext11"/>
              <w:tabs>
                <w:tab w:val="decimal" w:pos="520"/>
              </w:tabs>
              <w:jc w:val="right"/>
              <w:rPr>
                <w:ins w:id="953" w:author="Author"/>
              </w:rPr>
            </w:pPr>
            <w:ins w:id="954" w:author="Author">
              <w:r w:rsidRPr="004F2F1D">
                <w:t>0.71</w:t>
              </w:r>
            </w:ins>
          </w:p>
        </w:tc>
        <w:tc>
          <w:tcPr>
            <w:tcW w:w="949" w:type="dxa"/>
            <w:tcBorders>
              <w:top w:val="single" w:sz="6" w:space="0" w:color="auto"/>
              <w:bottom w:val="single" w:sz="6" w:space="0" w:color="auto"/>
              <w:right w:val="single" w:sz="6" w:space="0" w:color="auto"/>
            </w:tcBorders>
            <w:shd w:val="clear" w:color="auto" w:fill="auto"/>
            <w:vAlign w:val="bottom"/>
          </w:tcPr>
          <w:p w14:paraId="78426609" w14:textId="77777777" w:rsidR="00EA2F34" w:rsidRPr="004F2F1D" w:rsidRDefault="00EA2F34" w:rsidP="00BE28D4">
            <w:pPr>
              <w:pStyle w:val="tabletext11"/>
              <w:tabs>
                <w:tab w:val="decimal" w:pos="520"/>
              </w:tabs>
              <w:rPr>
                <w:ins w:id="955" w:author="Author"/>
              </w:rPr>
            </w:pPr>
          </w:p>
        </w:tc>
      </w:tr>
      <w:tr w:rsidR="00EA2F34" w:rsidRPr="004F2F1D" w14:paraId="32C0D155" w14:textId="77777777" w:rsidTr="00A1082D">
        <w:trPr>
          <w:cantSplit/>
          <w:trHeight w:val="190"/>
          <w:ins w:id="956" w:author="Author"/>
        </w:trPr>
        <w:tc>
          <w:tcPr>
            <w:tcW w:w="200" w:type="dxa"/>
            <w:tcBorders>
              <w:right w:val="single" w:sz="6" w:space="0" w:color="auto"/>
            </w:tcBorders>
            <w:shd w:val="clear" w:color="auto" w:fill="auto"/>
          </w:tcPr>
          <w:p w14:paraId="18638817" w14:textId="77777777" w:rsidR="00EA2F34" w:rsidRPr="004F2F1D" w:rsidRDefault="00EA2F34" w:rsidP="00BE28D4">
            <w:pPr>
              <w:pStyle w:val="tabletext11"/>
              <w:rPr>
                <w:ins w:id="95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D68A2BD" w14:textId="77777777" w:rsidR="00EA2F34" w:rsidRPr="004F2F1D" w:rsidRDefault="00EA2F34" w:rsidP="00BE28D4">
            <w:pPr>
              <w:pStyle w:val="tabletext11"/>
              <w:jc w:val="center"/>
              <w:rPr>
                <w:ins w:id="958" w:author="Author"/>
              </w:rPr>
            </w:pPr>
            <w:ins w:id="959" w:author="Author">
              <w:r w:rsidRPr="004F2F1D">
                <w:t>70 to 79</w:t>
              </w:r>
            </w:ins>
          </w:p>
        </w:tc>
        <w:tc>
          <w:tcPr>
            <w:tcW w:w="1451" w:type="dxa"/>
            <w:tcBorders>
              <w:top w:val="single" w:sz="6" w:space="0" w:color="auto"/>
              <w:left w:val="single" w:sz="6" w:space="0" w:color="auto"/>
              <w:bottom w:val="single" w:sz="6" w:space="0" w:color="auto"/>
            </w:tcBorders>
            <w:shd w:val="clear" w:color="auto" w:fill="auto"/>
            <w:noWrap/>
            <w:vAlign w:val="bottom"/>
          </w:tcPr>
          <w:p w14:paraId="7237F1F7" w14:textId="77777777" w:rsidR="00EA2F34" w:rsidRPr="004F2F1D" w:rsidRDefault="00EA2F34" w:rsidP="00BE28D4">
            <w:pPr>
              <w:pStyle w:val="tabletext11"/>
              <w:tabs>
                <w:tab w:val="decimal" w:pos="520"/>
              </w:tabs>
              <w:jc w:val="right"/>
              <w:rPr>
                <w:ins w:id="960" w:author="Author"/>
              </w:rPr>
            </w:pPr>
            <w:ins w:id="961" w:author="Author">
              <w:r w:rsidRPr="004F2F1D">
                <w:t>0.69</w:t>
              </w:r>
            </w:ins>
          </w:p>
        </w:tc>
        <w:tc>
          <w:tcPr>
            <w:tcW w:w="949" w:type="dxa"/>
            <w:tcBorders>
              <w:top w:val="single" w:sz="6" w:space="0" w:color="auto"/>
              <w:bottom w:val="single" w:sz="6" w:space="0" w:color="auto"/>
              <w:right w:val="single" w:sz="6" w:space="0" w:color="auto"/>
            </w:tcBorders>
            <w:shd w:val="clear" w:color="auto" w:fill="auto"/>
            <w:vAlign w:val="bottom"/>
          </w:tcPr>
          <w:p w14:paraId="674A919B" w14:textId="77777777" w:rsidR="00EA2F34" w:rsidRPr="004F2F1D" w:rsidRDefault="00EA2F34" w:rsidP="00BE28D4">
            <w:pPr>
              <w:pStyle w:val="tabletext11"/>
              <w:tabs>
                <w:tab w:val="decimal" w:pos="520"/>
              </w:tabs>
              <w:rPr>
                <w:ins w:id="962" w:author="Author"/>
              </w:rPr>
            </w:pPr>
          </w:p>
        </w:tc>
      </w:tr>
      <w:tr w:rsidR="00EA2F34" w:rsidRPr="004F2F1D" w14:paraId="6BC320F9" w14:textId="77777777" w:rsidTr="00A1082D">
        <w:trPr>
          <w:cantSplit/>
          <w:trHeight w:val="190"/>
          <w:ins w:id="963" w:author="Author"/>
        </w:trPr>
        <w:tc>
          <w:tcPr>
            <w:tcW w:w="200" w:type="dxa"/>
            <w:tcBorders>
              <w:right w:val="single" w:sz="6" w:space="0" w:color="auto"/>
            </w:tcBorders>
            <w:shd w:val="clear" w:color="auto" w:fill="auto"/>
          </w:tcPr>
          <w:p w14:paraId="2A2B848B" w14:textId="77777777" w:rsidR="00EA2F34" w:rsidRPr="004F2F1D" w:rsidRDefault="00EA2F34" w:rsidP="00BE28D4">
            <w:pPr>
              <w:pStyle w:val="tabletext11"/>
              <w:rPr>
                <w:ins w:id="96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2889A17" w14:textId="77777777" w:rsidR="00EA2F34" w:rsidRPr="004F2F1D" w:rsidRDefault="00EA2F34" w:rsidP="00BE28D4">
            <w:pPr>
              <w:pStyle w:val="tabletext11"/>
              <w:jc w:val="center"/>
              <w:rPr>
                <w:ins w:id="965" w:author="Author"/>
              </w:rPr>
            </w:pPr>
            <w:ins w:id="966" w:author="Author">
              <w:r w:rsidRPr="004F2F1D">
                <w:t>80 to 89</w:t>
              </w:r>
            </w:ins>
          </w:p>
        </w:tc>
        <w:tc>
          <w:tcPr>
            <w:tcW w:w="1451" w:type="dxa"/>
            <w:tcBorders>
              <w:top w:val="single" w:sz="6" w:space="0" w:color="auto"/>
              <w:left w:val="single" w:sz="6" w:space="0" w:color="auto"/>
              <w:bottom w:val="single" w:sz="6" w:space="0" w:color="auto"/>
            </w:tcBorders>
            <w:shd w:val="clear" w:color="auto" w:fill="auto"/>
            <w:noWrap/>
            <w:vAlign w:val="bottom"/>
          </w:tcPr>
          <w:p w14:paraId="2D8C5D24" w14:textId="77777777" w:rsidR="00EA2F34" w:rsidRPr="004F2F1D" w:rsidRDefault="00EA2F34" w:rsidP="00BE28D4">
            <w:pPr>
              <w:pStyle w:val="tabletext11"/>
              <w:tabs>
                <w:tab w:val="decimal" w:pos="520"/>
              </w:tabs>
              <w:jc w:val="right"/>
              <w:rPr>
                <w:ins w:id="967" w:author="Author"/>
              </w:rPr>
            </w:pPr>
            <w:ins w:id="968" w:author="Author">
              <w:r w:rsidRPr="004F2F1D">
                <w:t>0.67</w:t>
              </w:r>
            </w:ins>
          </w:p>
        </w:tc>
        <w:tc>
          <w:tcPr>
            <w:tcW w:w="949" w:type="dxa"/>
            <w:tcBorders>
              <w:top w:val="single" w:sz="6" w:space="0" w:color="auto"/>
              <w:bottom w:val="single" w:sz="6" w:space="0" w:color="auto"/>
              <w:right w:val="single" w:sz="6" w:space="0" w:color="auto"/>
            </w:tcBorders>
            <w:shd w:val="clear" w:color="auto" w:fill="auto"/>
            <w:vAlign w:val="bottom"/>
          </w:tcPr>
          <w:p w14:paraId="7CDE006C" w14:textId="77777777" w:rsidR="00EA2F34" w:rsidRPr="004F2F1D" w:rsidRDefault="00EA2F34" w:rsidP="00BE28D4">
            <w:pPr>
              <w:pStyle w:val="tabletext11"/>
              <w:tabs>
                <w:tab w:val="decimal" w:pos="520"/>
              </w:tabs>
              <w:rPr>
                <w:ins w:id="969" w:author="Author"/>
              </w:rPr>
            </w:pPr>
          </w:p>
        </w:tc>
      </w:tr>
      <w:tr w:rsidR="00EA2F34" w:rsidRPr="004F2F1D" w14:paraId="21806D6F" w14:textId="77777777" w:rsidTr="00A1082D">
        <w:trPr>
          <w:cantSplit/>
          <w:trHeight w:val="190"/>
          <w:ins w:id="970" w:author="Author"/>
        </w:trPr>
        <w:tc>
          <w:tcPr>
            <w:tcW w:w="200" w:type="dxa"/>
            <w:tcBorders>
              <w:right w:val="single" w:sz="6" w:space="0" w:color="auto"/>
            </w:tcBorders>
            <w:shd w:val="clear" w:color="auto" w:fill="auto"/>
          </w:tcPr>
          <w:p w14:paraId="37D4E678" w14:textId="77777777" w:rsidR="00EA2F34" w:rsidRPr="004F2F1D" w:rsidRDefault="00EA2F34" w:rsidP="00BE28D4">
            <w:pPr>
              <w:pStyle w:val="tabletext11"/>
              <w:rPr>
                <w:ins w:id="97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D9A66BA" w14:textId="77777777" w:rsidR="00EA2F34" w:rsidRPr="004F2F1D" w:rsidRDefault="00EA2F34" w:rsidP="00BE28D4">
            <w:pPr>
              <w:pStyle w:val="tabletext11"/>
              <w:jc w:val="center"/>
              <w:rPr>
                <w:ins w:id="972" w:author="Author"/>
              </w:rPr>
            </w:pPr>
            <w:ins w:id="973" w:author="Author">
              <w:r w:rsidRPr="004F2F1D">
                <w:t>90 to 99</w:t>
              </w:r>
            </w:ins>
          </w:p>
        </w:tc>
        <w:tc>
          <w:tcPr>
            <w:tcW w:w="1451" w:type="dxa"/>
            <w:tcBorders>
              <w:top w:val="single" w:sz="6" w:space="0" w:color="auto"/>
              <w:left w:val="single" w:sz="6" w:space="0" w:color="auto"/>
              <w:bottom w:val="single" w:sz="6" w:space="0" w:color="auto"/>
            </w:tcBorders>
            <w:shd w:val="clear" w:color="auto" w:fill="auto"/>
            <w:noWrap/>
            <w:vAlign w:val="bottom"/>
          </w:tcPr>
          <w:p w14:paraId="2763E54F" w14:textId="77777777" w:rsidR="00EA2F34" w:rsidRPr="004F2F1D" w:rsidRDefault="00EA2F34" w:rsidP="00BE28D4">
            <w:pPr>
              <w:pStyle w:val="tabletext11"/>
              <w:tabs>
                <w:tab w:val="decimal" w:pos="520"/>
              </w:tabs>
              <w:jc w:val="right"/>
              <w:rPr>
                <w:ins w:id="974" w:author="Author"/>
              </w:rPr>
            </w:pPr>
            <w:ins w:id="975" w:author="Author">
              <w:r w:rsidRPr="004F2F1D">
                <w:t>0.66</w:t>
              </w:r>
            </w:ins>
          </w:p>
        </w:tc>
        <w:tc>
          <w:tcPr>
            <w:tcW w:w="949" w:type="dxa"/>
            <w:tcBorders>
              <w:top w:val="single" w:sz="6" w:space="0" w:color="auto"/>
              <w:bottom w:val="single" w:sz="6" w:space="0" w:color="auto"/>
              <w:right w:val="single" w:sz="6" w:space="0" w:color="auto"/>
            </w:tcBorders>
            <w:shd w:val="clear" w:color="auto" w:fill="auto"/>
            <w:vAlign w:val="bottom"/>
          </w:tcPr>
          <w:p w14:paraId="3E60C55E" w14:textId="77777777" w:rsidR="00EA2F34" w:rsidRPr="004F2F1D" w:rsidRDefault="00EA2F34" w:rsidP="00BE28D4">
            <w:pPr>
              <w:pStyle w:val="tabletext11"/>
              <w:tabs>
                <w:tab w:val="decimal" w:pos="520"/>
              </w:tabs>
              <w:rPr>
                <w:ins w:id="976" w:author="Author"/>
              </w:rPr>
            </w:pPr>
          </w:p>
        </w:tc>
      </w:tr>
      <w:tr w:rsidR="00EA2F34" w:rsidRPr="004F2F1D" w14:paraId="58C0F4A5" w14:textId="77777777" w:rsidTr="00A1082D">
        <w:trPr>
          <w:cantSplit/>
          <w:trHeight w:val="190"/>
          <w:ins w:id="977" w:author="Author"/>
        </w:trPr>
        <w:tc>
          <w:tcPr>
            <w:tcW w:w="200" w:type="dxa"/>
            <w:tcBorders>
              <w:right w:val="single" w:sz="6" w:space="0" w:color="auto"/>
            </w:tcBorders>
            <w:shd w:val="clear" w:color="auto" w:fill="auto"/>
          </w:tcPr>
          <w:p w14:paraId="56F2FD56" w14:textId="77777777" w:rsidR="00EA2F34" w:rsidRPr="004F2F1D" w:rsidRDefault="00EA2F34" w:rsidP="00BE28D4">
            <w:pPr>
              <w:pStyle w:val="tabletext11"/>
              <w:rPr>
                <w:ins w:id="97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2EDA70E" w14:textId="77777777" w:rsidR="00EA2F34" w:rsidRPr="004F2F1D" w:rsidRDefault="00EA2F34" w:rsidP="00BE28D4">
            <w:pPr>
              <w:pStyle w:val="tabletext11"/>
              <w:jc w:val="center"/>
              <w:rPr>
                <w:ins w:id="979" w:author="Author"/>
              </w:rPr>
            </w:pPr>
            <w:ins w:id="980" w:author="Author">
              <w:r w:rsidRPr="004F2F1D">
                <w:t>100 to 114</w:t>
              </w:r>
            </w:ins>
          </w:p>
        </w:tc>
        <w:tc>
          <w:tcPr>
            <w:tcW w:w="1451" w:type="dxa"/>
            <w:tcBorders>
              <w:top w:val="single" w:sz="6" w:space="0" w:color="auto"/>
              <w:left w:val="single" w:sz="6" w:space="0" w:color="auto"/>
              <w:bottom w:val="single" w:sz="6" w:space="0" w:color="auto"/>
            </w:tcBorders>
            <w:shd w:val="clear" w:color="auto" w:fill="auto"/>
            <w:noWrap/>
            <w:vAlign w:val="bottom"/>
          </w:tcPr>
          <w:p w14:paraId="322EA39F" w14:textId="77777777" w:rsidR="00EA2F34" w:rsidRPr="004F2F1D" w:rsidRDefault="00EA2F34" w:rsidP="00BE28D4">
            <w:pPr>
              <w:pStyle w:val="tabletext11"/>
              <w:tabs>
                <w:tab w:val="decimal" w:pos="520"/>
              </w:tabs>
              <w:jc w:val="right"/>
              <w:rPr>
                <w:ins w:id="981" w:author="Author"/>
              </w:rPr>
            </w:pPr>
            <w:ins w:id="982" w:author="Author">
              <w:r w:rsidRPr="004F2F1D">
                <w:t>0.64</w:t>
              </w:r>
            </w:ins>
          </w:p>
        </w:tc>
        <w:tc>
          <w:tcPr>
            <w:tcW w:w="949" w:type="dxa"/>
            <w:tcBorders>
              <w:top w:val="single" w:sz="6" w:space="0" w:color="auto"/>
              <w:bottom w:val="single" w:sz="6" w:space="0" w:color="auto"/>
              <w:right w:val="single" w:sz="6" w:space="0" w:color="auto"/>
            </w:tcBorders>
            <w:shd w:val="clear" w:color="auto" w:fill="auto"/>
            <w:vAlign w:val="bottom"/>
          </w:tcPr>
          <w:p w14:paraId="4247D4F1" w14:textId="77777777" w:rsidR="00EA2F34" w:rsidRPr="004F2F1D" w:rsidRDefault="00EA2F34" w:rsidP="00BE28D4">
            <w:pPr>
              <w:pStyle w:val="tabletext11"/>
              <w:tabs>
                <w:tab w:val="decimal" w:pos="520"/>
              </w:tabs>
              <w:rPr>
                <w:ins w:id="983" w:author="Author"/>
              </w:rPr>
            </w:pPr>
          </w:p>
        </w:tc>
      </w:tr>
      <w:tr w:rsidR="00EA2F34" w:rsidRPr="004F2F1D" w14:paraId="7CED04E4" w14:textId="77777777" w:rsidTr="00A1082D">
        <w:trPr>
          <w:cantSplit/>
          <w:trHeight w:val="190"/>
          <w:ins w:id="984" w:author="Author"/>
        </w:trPr>
        <w:tc>
          <w:tcPr>
            <w:tcW w:w="200" w:type="dxa"/>
            <w:tcBorders>
              <w:right w:val="single" w:sz="6" w:space="0" w:color="auto"/>
            </w:tcBorders>
            <w:shd w:val="clear" w:color="auto" w:fill="auto"/>
          </w:tcPr>
          <w:p w14:paraId="7D7648A3" w14:textId="77777777" w:rsidR="00EA2F34" w:rsidRPr="004F2F1D" w:rsidRDefault="00EA2F34" w:rsidP="00BE28D4">
            <w:pPr>
              <w:pStyle w:val="tabletext11"/>
              <w:rPr>
                <w:ins w:id="98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DCD883B" w14:textId="77777777" w:rsidR="00EA2F34" w:rsidRPr="004F2F1D" w:rsidRDefault="00EA2F34" w:rsidP="00BE28D4">
            <w:pPr>
              <w:pStyle w:val="tabletext11"/>
              <w:jc w:val="center"/>
              <w:rPr>
                <w:ins w:id="986" w:author="Author"/>
              </w:rPr>
            </w:pPr>
            <w:ins w:id="987" w:author="Author">
              <w:r w:rsidRPr="004F2F1D">
                <w:t>115 to 129</w:t>
              </w:r>
            </w:ins>
          </w:p>
        </w:tc>
        <w:tc>
          <w:tcPr>
            <w:tcW w:w="1451" w:type="dxa"/>
            <w:tcBorders>
              <w:top w:val="single" w:sz="6" w:space="0" w:color="auto"/>
              <w:left w:val="single" w:sz="6" w:space="0" w:color="auto"/>
              <w:bottom w:val="single" w:sz="6" w:space="0" w:color="auto"/>
            </w:tcBorders>
            <w:shd w:val="clear" w:color="auto" w:fill="auto"/>
            <w:noWrap/>
            <w:vAlign w:val="bottom"/>
          </w:tcPr>
          <w:p w14:paraId="10F01262" w14:textId="77777777" w:rsidR="00EA2F34" w:rsidRPr="004F2F1D" w:rsidRDefault="00EA2F34" w:rsidP="00BE28D4">
            <w:pPr>
              <w:pStyle w:val="tabletext11"/>
              <w:tabs>
                <w:tab w:val="decimal" w:pos="520"/>
              </w:tabs>
              <w:jc w:val="right"/>
              <w:rPr>
                <w:ins w:id="988" w:author="Author"/>
              </w:rPr>
            </w:pPr>
            <w:ins w:id="989" w:author="Author">
              <w:r w:rsidRPr="004F2F1D">
                <w:t>0.63</w:t>
              </w:r>
            </w:ins>
          </w:p>
        </w:tc>
        <w:tc>
          <w:tcPr>
            <w:tcW w:w="949" w:type="dxa"/>
            <w:tcBorders>
              <w:top w:val="single" w:sz="6" w:space="0" w:color="auto"/>
              <w:bottom w:val="single" w:sz="6" w:space="0" w:color="auto"/>
              <w:right w:val="single" w:sz="6" w:space="0" w:color="auto"/>
            </w:tcBorders>
            <w:shd w:val="clear" w:color="auto" w:fill="auto"/>
            <w:vAlign w:val="bottom"/>
          </w:tcPr>
          <w:p w14:paraId="64FDEFFF" w14:textId="77777777" w:rsidR="00EA2F34" w:rsidRPr="004F2F1D" w:rsidRDefault="00EA2F34" w:rsidP="00BE28D4">
            <w:pPr>
              <w:pStyle w:val="tabletext11"/>
              <w:tabs>
                <w:tab w:val="decimal" w:pos="520"/>
              </w:tabs>
              <w:rPr>
                <w:ins w:id="990" w:author="Author"/>
              </w:rPr>
            </w:pPr>
          </w:p>
        </w:tc>
      </w:tr>
      <w:tr w:rsidR="00EA2F34" w:rsidRPr="004F2F1D" w14:paraId="34CCB539" w14:textId="77777777" w:rsidTr="00A1082D">
        <w:trPr>
          <w:cantSplit/>
          <w:trHeight w:val="190"/>
          <w:ins w:id="991" w:author="Author"/>
        </w:trPr>
        <w:tc>
          <w:tcPr>
            <w:tcW w:w="200" w:type="dxa"/>
            <w:tcBorders>
              <w:right w:val="single" w:sz="6" w:space="0" w:color="auto"/>
            </w:tcBorders>
            <w:shd w:val="clear" w:color="auto" w:fill="auto"/>
          </w:tcPr>
          <w:p w14:paraId="2BE19750" w14:textId="77777777" w:rsidR="00EA2F34" w:rsidRPr="004F2F1D" w:rsidRDefault="00EA2F34" w:rsidP="00BE28D4">
            <w:pPr>
              <w:pStyle w:val="tabletext11"/>
              <w:rPr>
                <w:ins w:id="99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876B4E7" w14:textId="77777777" w:rsidR="00EA2F34" w:rsidRPr="004F2F1D" w:rsidRDefault="00EA2F34" w:rsidP="00BE28D4">
            <w:pPr>
              <w:pStyle w:val="tabletext11"/>
              <w:jc w:val="center"/>
              <w:rPr>
                <w:ins w:id="993" w:author="Author"/>
              </w:rPr>
            </w:pPr>
            <w:ins w:id="994" w:author="Author">
              <w:r w:rsidRPr="004F2F1D">
                <w:t>130 to 154</w:t>
              </w:r>
            </w:ins>
          </w:p>
        </w:tc>
        <w:tc>
          <w:tcPr>
            <w:tcW w:w="1451" w:type="dxa"/>
            <w:tcBorders>
              <w:top w:val="single" w:sz="6" w:space="0" w:color="auto"/>
              <w:left w:val="single" w:sz="6" w:space="0" w:color="auto"/>
              <w:bottom w:val="single" w:sz="6" w:space="0" w:color="auto"/>
            </w:tcBorders>
            <w:shd w:val="clear" w:color="auto" w:fill="auto"/>
            <w:noWrap/>
            <w:vAlign w:val="bottom"/>
          </w:tcPr>
          <w:p w14:paraId="4D06B76B" w14:textId="77777777" w:rsidR="00EA2F34" w:rsidRPr="004F2F1D" w:rsidRDefault="00EA2F34" w:rsidP="00BE28D4">
            <w:pPr>
              <w:pStyle w:val="tabletext11"/>
              <w:tabs>
                <w:tab w:val="decimal" w:pos="520"/>
              </w:tabs>
              <w:jc w:val="right"/>
              <w:rPr>
                <w:ins w:id="995" w:author="Author"/>
              </w:rPr>
            </w:pPr>
            <w:ins w:id="996" w:author="Author">
              <w:r w:rsidRPr="004F2F1D">
                <w:t>0.61</w:t>
              </w:r>
            </w:ins>
          </w:p>
        </w:tc>
        <w:tc>
          <w:tcPr>
            <w:tcW w:w="949" w:type="dxa"/>
            <w:tcBorders>
              <w:top w:val="single" w:sz="6" w:space="0" w:color="auto"/>
              <w:bottom w:val="single" w:sz="6" w:space="0" w:color="auto"/>
              <w:right w:val="single" w:sz="6" w:space="0" w:color="auto"/>
            </w:tcBorders>
            <w:shd w:val="clear" w:color="auto" w:fill="auto"/>
            <w:vAlign w:val="bottom"/>
          </w:tcPr>
          <w:p w14:paraId="15B751E0" w14:textId="77777777" w:rsidR="00EA2F34" w:rsidRPr="004F2F1D" w:rsidRDefault="00EA2F34" w:rsidP="00BE28D4">
            <w:pPr>
              <w:pStyle w:val="tabletext11"/>
              <w:tabs>
                <w:tab w:val="decimal" w:pos="520"/>
              </w:tabs>
              <w:rPr>
                <w:ins w:id="997" w:author="Author"/>
              </w:rPr>
            </w:pPr>
          </w:p>
        </w:tc>
      </w:tr>
      <w:tr w:rsidR="00EA2F34" w:rsidRPr="004F2F1D" w14:paraId="079E769E" w14:textId="77777777" w:rsidTr="00A1082D">
        <w:trPr>
          <w:cantSplit/>
          <w:trHeight w:val="190"/>
          <w:ins w:id="998" w:author="Author"/>
        </w:trPr>
        <w:tc>
          <w:tcPr>
            <w:tcW w:w="200" w:type="dxa"/>
            <w:tcBorders>
              <w:right w:val="single" w:sz="6" w:space="0" w:color="auto"/>
            </w:tcBorders>
            <w:shd w:val="clear" w:color="auto" w:fill="auto"/>
          </w:tcPr>
          <w:p w14:paraId="2C51240D" w14:textId="77777777" w:rsidR="00EA2F34" w:rsidRPr="004F2F1D" w:rsidRDefault="00EA2F34" w:rsidP="00BE28D4">
            <w:pPr>
              <w:pStyle w:val="tabletext11"/>
              <w:rPr>
                <w:ins w:id="99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FE0C01E" w14:textId="77777777" w:rsidR="00EA2F34" w:rsidRPr="004F2F1D" w:rsidRDefault="00EA2F34" w:rsidP="00BE28D4">
            <w:pPr>
              <w:pStyle w:val="tabletext11"/>
              <w:jc w:val="center"/>
              <w:rPr>
                <w:ins w:id="1000" w:author="Author"/>
              </w:rPr>
            </w:pPr>
            <w:ins w:id="1001" w:author="Author">
              <w:r w:rsidRPr="004F2F1D">
                <w:t>155 to 194</w:t>
              </w:r>
            </w:ins>
          </w:p>
        </w:tc>
        <w:tc>
          <w:tcPr>
            <w:tcW w:w="1451" w:type="dxa"/>
            <w:tcBorders>
              <w:top w:val="single" w:sz="6" w:space="0" w:color="auto"/>
              <w:left w:val="single" w:sz="6" w:space="0" w:color="auto"/>
              <w:bottom w:val="single" w:sz="6" w:space="0" w:color="auto"/>
            </w:tcBorders>
            <w:shd w:val="clear" w:color="auto" w:fill="auto"/>
            <w:noWrap/>
            <w:vAlign w:val="bottom"/>
          </w:tcPr>
          <w:p w14:paraId="2C371DFC" w14:textId="77777777" w:rsidR="00EA2F34" w:rsidRPr="004F2F1D" w:rsidRDefault="00EA2F34" w:rsidP="00BE28D4">
            <w:pPr>
              <w:pStyle w:val="tabletext11"/>
              <w:tabs>
                <w:tab w:val="decimal" w:pos="520"/>
              </w:tabs>
              <w:jc w:val="right"/>
              <w:rPr>
                <w:ins w:id="1002" w:author="Author"/>
              </w:rPr>
            </w:pPr>
            <w:ins w:id="1003" w:author="Author">
              <w:r w:rsidRPr="004F2F1D">
                <w:t>0.58</w:t>
              </w:r>
            </w:ins>
          </w:p>
        </w:tc>
        <w:tc>
          <w:tcPr>
            <w:tcW w:w="949" w:type="dxa"/>
            <w:tcBorders>
              <w:top w:val="single" w:sz="6" w:space="0" w:color="auto"/>
              <w:bottom w:val="single" w:sz="6" w:space="0" w:color="auto"/>
              <w:right w:val="single" w:sz="6" w:space="0" w:color="auto"/>
            </w:tcBorders>
            <w:shd w:val="clear" w:color="auto" w:fill="auto"/>
            <w:vAlign w:val="bottom"/>
          </w:tcPr>
          <w:p w14:paraId="59861347" w14:textId="77777777" w:rsidR="00EA2F34" w:rsidRPr="004F2F1D" w:rsidRDefault="00EA2F34" w:rsidP="00BE28D4">
            <w:pPr>
              <w:pStyle w:val="tabletext11"/>
              <w:tabs>
                <w:tab w:val="decimal" w:pos="520"/>
              </w:tabs>
              <w:rPr>
                <w:ins w:id="1004" w:author="Author"/>
              </w:rPr>
            </w:pPr>
          </w:p>
        </w:tc>
      </w:tr>
      <w:tr w:rsidR="00EA2F34" w:rsidRPr="004F2F1D" w14:paraId="24E0D087" w14:textId="77777777" w:rsidTr="00A1082D">
        <w:trPr>
          <w:cantSplit/>
          <w:trHeight w:val="190"/>
          <w:ins w:id="1005" w:author="Author"/>
        </w:trPr>
        <w:tc>
          <w:tcPr>
            <w:tcW w:w="200" w:type="dxa"/>
            <w:tcBorders>
              <w:right w:val="single" w:sz="6" w:space="0" w:color="auto"/>
            </w:tcBorders>
            <w:shd w:val="clear" w:color="auto" w:fill="auto"/>
          </w:tcPr>
          <w:p w14:paraId="65394D7C" w14:textId="77777777" w:rsidR="00EA2F34" w:rsidRPr="004F2F1D" w:rsidRDefault="00EA2F34" w:rsidP="00BE28D4">
            <w:pPr>
              <w:pStyle w:val="tabletext11"/>
              <w:rPr>
                <w:ins w:id="100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25E6FD4" w14:textId="77777777" w:rsidR="00EA2F34" w:rsidRPr="004F2F1D" w:rsidRDefault="00EA2F34" w:rsidP="00BE28D4">
            <w:pPr>
              <w:pStyle w:val="tabletext11"/>
              <w:jc w:val="center"/>
              <w:rPr>
                <w:ins w:id="1007" w:author="Author"/>
              </w:rPr>
            </w:pPr>
            <w:ins w:id="1008" w:author="Author">
              <w:r w:rsidRPr="004F2F1D">
                <w:t>195 to 289</w:t>
              </w:r>
            </w:ins>
          </w:p>
        </w:tc>
        <w:tc>
          <w:tcPr>
            <w:tcW w:w="1451" w:type="dxa"/>
            <w:tcBorders>
              <w:top w:val="single" w:sz="6" w:space="0" w:color="auto"/>
              <w:left w:val="single" w:sz="6" w:space="0" w:color="auto"/>
              <w:bottom w:val="single" w:sz="6" w:space="0" w:color="auto"/>
            </w:tcBorders>
            <w:shd w:val="clear" w:color="auto" w:fill="auto"/>
            <w:noWrap/>
            <w:vAlign w:val="bottom"/>
          </w:tcPr>
          <w:p w14:paraId="5BF4F36D" w14:textId="77777777" w:rsidR="00EA2F34" w:rsidRPr="004F2F1D" w:rsidRDefault="00EA2F34" w:rsidP="00BE28D4">
            <w:pPr>
              <w:pStyle w:val="tabletext11"/>
              <w:tabs>
                <w:tab w:val="decimal" w:pos="520"/>
              </w:tabs>
              <w:jc w:val="right"/>
              <w:rPr>
                <w:ins w:id="1009" w:author="Author"/>
              </w:rPr>
            </w:pPr>
            <w:ins w:id="1010" w:author="Author">
              <w:r w:rsidRPr="004F2F1D">
                <w:t>0.55</w:t>
              </w:r>
            </w:ins>
          </w:p>
        </w:tc>
        <w:tc>
          <w:tcPr>
            <w:tcW w:w="949" w:type="dxa"/>
            <w:tcBorders>
              <w:top w:val="single" w:sz="6" w:space="0" w:color="auto"/>
              <w:bottom w:val="single" w:sz="6" w:space="0" w:color="auto"/>
              <w:right w:val="single" w:sz="6" w:space="0" w:color="auto"/>
            </w:tcBorders>
            <w:shd w:val="clear" w:color="auto" w:fill="auto"/>
            <w:vAlign w:val="bottom"/>
          </w:tcPr>
          <w:p w14:paraId="5F2B8D83" w14:textId="77777777" w:rsidR="00EA2F34" w:rsidRPr="004F2F1D" w:rsidRDefault="00EA2F34" w:rsidP="00BE28D4">
            <w:pPr>
              <w:pStyle w:val="tabletext11"/>
              <w:tabs>
                <w:tab w:val="decimal" w:pos="520"/>
              </w:tabs>
              <w:rPr>
                <w:ins w:id="1011" w:author="Author"/>
              </w:rPr>
            </w:pPr>
          </w:p>
        </w:tc>
      </w:tr>
      <w:tr w:rsidR="00EA2F34" w:rsidRPr="004F2F1D" w14:paraId="2476A8A1" w14:textId="77777777" w:rsidTr="00A1082D">
        <w:trPr>
          <w:cantSplit/>
          <w:trHeight w:val="190"/>
          <w:ins w:id="1012" w:author="Author"/>
        </w:trPr>
        <w:tc>
          <w:tcPr>
            <w:tcW w:w="200" w:type="dxa"/>
            <w:tcBorders>
              <w:right w:val="single" w:sz="6" w:space="0" w:color="auto"/>
            </w:tcBorders>
            <w:shd w:val="clear" w:color="auto" w:fill="auto"/>
          </w:tcPr>
          <w:p w14:paraId="5FACA122" w14:textId="77777777" w:rsidR="00EA2F34" w:rsidRPr="004F2F1D" w:rsidRDefault="00EA2F34" w:rsidP="00BE28D4">
            <w:pPr>
              <w:pStyle w:val="tabletext11"/>
              <w:rPr>
                <w:ins w:id="101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CAE8A3C" w14:textId="77777777" w:rsidR="00EA2F34" w:rsidRPr="004F2F1D" w:rsidRDefault="00EA2F34" w:rsidP="00BE28D4">
            <w:pPr>
              <w:pStyle w:val="tabletext11"/>
              <w:jc w:val="center"/>
              <w:rPr>
                <w:ins w:id="1014" w:author="Author"/>
              </w:rPr>
            </w:pPr>
            <w:ins w:id="1015" w:author="Author">
              <w:r w:rsidRPr="004F2F1D">
                <w:t>290 or greater</w:t>
              </w:r>
            </w:ins>
          </w:p>
        </w:tc>
        <w:tc>
          <w:tcPr>
            <w:tcW w:w="1451" w:type="dxa"/>
            <w:tcBorders>
              <w:top w:val="single" w:sz="6" w:space="0" w:color="auto"/>
              <w:left w:val="single" w:sz="6" w:space="0" w:color="auto"/>
              <w:bottom w:val="single" w:sz="6" w:space="0" w:color="auto"/>
            </w:tcBorders>
            <w:shd w:val="clear" w:color="auto" w:fill="auto"/>
            <w:noWrap/>
            <w:vAlign w:val="bottom"/>
          </w:tcPr>
          <w:p w14:paraId="4EFA2DC9" w14:textId="77777777" w:rsidR="00EA2F34" w:rsidRPr="004F2F1D" w:rsidRDefault="00EA2F34" w:rsidP="00BE28D4">
            <w:pPr>
              <w:pStyle w:val="tabletext11"/>
              <w:tabs>
                <w:tab w:val="decimal" w:pos="520"/>
              </w:tabs>
              <w:jc w:val="right"/>
              <w:rPr>
                <w:ins w:id="1016" w:author="Author"/>
              </w:rPr>
            </w:pPr>
            <w:ins w:id="1017" w:author="Author">
              <w:r w:rsidRPr="004F2F1D">
                <w:t>0.49</w:t>
              </w:r>
            </w:ins>
          </w:p>
        </w:tc>
        <w:tc>
          <w:tcPr>
            <w:tcW w:w="949" w:type="dxa"/>
            <w:tcBorders>
              <w:top w:val="single" w:sz="6" w:space="0" w:color="auto"/>
              <w:bottom w:val="single" w:sz="6" w:space="0" w:color="auto"/>
              <w:right w:val="single" w:sz="6" w:space="0" w:color="auto"/>
            </w:tcBorders>
            <w:shd w:val="clear" w:color="auto" w:fill="auto"/>
            <w:vAlign w:val="bottom"/>
          </w:tcPr>
          <w:p w14:paraId="6EBB59F3" w14:textId="77777777" w:rsidR="00EA2F34" w:rsidRPr="004F2F1D" w:rsidRDefault="00EA2F34" w:rsidP="00BE28D4">
            <w:pPr>
              <w:pStyle w:val="tabletext11"/>
              <w:tabs>
                <w:tab w:val="decimal" w:pos="520"/>
              </w:tabs>
              <w:rPr>
                <w:ins w:id="1018" w:author="Author"/>
              </w:rPr>
            </w:pPr>
          </w:p>
        </w:tc>
      </w:tr>
    </w:tbl>
    <w:p w14:paraId="2ADC8EDA" w14:textId="33B3E2F4" w:rsidR="00EA2F34" w:rsidRDefault="00EA2F34" w:rsidP="00BE28D4">
      <w:pPr>
        <w:pStyle w:val="tablecaption"/>
      </w:pPr>
      <w:ins w:id="1019" w:author="Author">
        <w:r w:rsidRPr="004F2F1D">
          <w:t>Table 222.B.1.c. Other Than Collision Fleet Size Factors</w:t>
        </w:r>
      </w:ins>
    </w:p>
    <w:p w14:paraId="17167652" w14:textId="53C5ECCC" w:rsidR="00EA2F34" w:rsidRDefault="00EA2F34" w:rsidP="00BE28D4">
      <w:pPr>
        <w:pStyle w:val="isonormal"/>
        <w:jc w:val="left"/>
      </w:pPr>
    </w:p>
    <w:p w14:paraId="7924F373" w14:textId="77777777" w:rsidR="00EA2F34" w:rsidRDefault="00EA2F34" w:rsidP="00BE28D4">
      <w:pPr>
        <w:pStyle w:val="isonormal"/>
        <w:sectPr w:rsidR="00EA2F34" w:rsidSect="00EA2F34">
          <w:pgSz w:w="12240" w:h="15840" w:code="1"/>
          <w:pgMar w:top="1735" w:right="960" w:bottom="1560" w:left="1200" w:header="575" w:footer="480" w:gutter="0"/>
          <w:cols w:space="480"/>
          <w:docGrid w:linePitch="326"/>
        </w:sectPr>
      </w:pPr>
    </w:p>
    <w:p w14:paraId="199C696F" w14:textId="77777777" w:rsidR="00EA2F34" w:rsidRPr="00E9702E" w:rsidRDefault="00EA2F34" w:rsidP="00BE28D4">
      <w:pPr>
        <w:pStyle w:val="boxrule"/>
        <w:rPr>
          <w:ins w:id="1020" w:author="Author"/>
        </w:rPr>
      </w:pPr>
      <w:ins w:id="1021" w:author="Author">
        <w:r w:rsidRPr="00E9702E">
          <w:lastRenderedPageBreak/>
          <w:t>223.  TRUCKS, TRACTORS AND TRAILERS CLASSIFICATIONS</w:t>
        </w:r>
      </w:ins>
    </w:p>
    <w:p w14:paraId="2085751C" w14:textId="77777777" w:rsidR="00EA2F34" w:rsidRPr="00E9702E" w:rsidRDefault="00EA2F34" w:rsidP="00BE28D4">
      <w:pPr>
        <w:pStyle w:val="blocktext1"/>
        <w:rPr>
          <w:ins w:id="1022" w:author="Author"/>
        </w:rPr>
      </w:pPr>
      <w:ins w:id="1023" w:author="Author">
        <w:r w:rsidRPr="00E9702E">
          <w:t xml:space="preserve">Paragraph </w:t>
        </w:r>
        <w:r w:rsidRPr="00E9702E">
          <w:rPr>
            <w:b/>
            <w:bCs/>
          </w:rPr>
          <w:t>B.</w:t>
        </w:r>
        <w:r w:rsidRPr="00E9702E">
          <w:t xml:space="preserve"> is replaced by the following:</w:t>
        </w:r>
      </w:ins>
    </w:p>
    <w:p w14:paraId="3AEA65F9" w14:textId="77777777" w:rsidR="00EA2F34" w:rsidRPr="00E9702E" w:rsidRDefault="00EA2F34" w:rsidP="00BE28D4">
      <w:pPr>
        <w:pStyle w:val="outlinehd2"/>
        <w:rPr>
          <w:ins w:id="1024" w:author="Author"/>
        </w:rPr>
      </w:pPr>
      <w:ins w:id="1025" w:author="Author">
        <w:r w:rsidRPr="00E9702E">
          <w:tab/>
          <w:t>B.</w:t>
        </w:r>
        <w:r w:rsidRPr="00E9702E">
          <w:tab/>
          <w:t xml:space="preserve">Primary Classifications – Rating Factors </w:t>
        </w:r>
        <w:proofErr w:type="gramStart"/>
        <w:r w:rsidRPr="00E9702E">
          <w:t>And</w:t>
        </w:r>
        <w:proofErr w:type="gramEnd"/>
        <w:r w:rsidRPr="00E9702E">
          <w:t xml:space="preserve"> Statistical Codes – Non-zone Rated</w:t>
        </w:r>
      </w:ins>
    </w:p>
    <w:p w14:paraId="4D56E124" w14:textId="77777777" w:rsidR="00EA2F34" w:rsidRPr="00E9702E" w:rsidRDefault="00EA2F34" w:rsidP="00BE28D4">
      <w:pPr>
        <w:pStyle w:val="space4"/>
        <w:rPr>
          <w:ins w:id="1026" w:author="Author"/>
        </w:rPr>
      </w:pPr>
    </w:p>
    <w:tbl>
      <w:tblPr>
        <w:tblW w:w="10279" w:type="dxa"/>
        <w:tblInd w:w="-161" w:type="dxa"/>
        <w:tblLayout w:type="fixed"/>
        <w:tblCellMar>
          <w:left w:w="50" w:type="dxa"/>
          <w:right w:w="50" w:type="dxa"/>
        </w:tblCellMar>
        <w:tblLook w:val="04A0" w:firstRow="1" w:lastRow="0" w:firstColumn="1" w:lastColumn="0" w:noHBand="0" w:noVBand="1"/>
      </w:tblPr>
      <w:tblGrid>
        <w:gridCol w:w="199"/>
        <w:gridCol w:w="240"/>
        <w:gridCol w:w="2560"/>
        <w:gridCol w:w="1530"/>
        <w:gridCol w:w="1350"/>
        <w:gridCol w:w="1620"/>
        <w:gridCol w:w="900"/>
        <w:gridCol w:w="900"/>
        <w:gridCol w:w="980"/>
      </w:tblGrid>
      <w:tr w:rsidR="00EA2F34" w:rsidRPr="00E9702E" w14:paraId="41F8D5DE" w14:textId="77777777" w:rsidTr="00A1082D">
        <w:trPr>
          <w:cantSplit/>
          <w:trHeight w:val="255"/>
          <w:ins w:id="1027" w:author="Author"/>
        </w:trPr>
        <w:tc>
          <w:tcPr>
            <w:tcW w:w="199" w:type="dxa"/>
            <w:tcBorders>
              <w:top w:val="nil"/>
              <w:left w:val="nil"/>
              <w:bottom w:val="nil"/>
              <w:right w:val="single" w:sz="6" w:space="0" w:color="auto"/>
            </w:tcBorders>
            <w:vAlign w:val="bottom"/>
          </w:tcPr>
          <w:p w14:paraId="1907FA32" w14:textId="77777777" w:rsidR="00EA2F34" w:rsidRPr="00E9702E" w:rsidRDefault="00EA2F34" w:rsidP="00BE28D4">
            <w:pPr>
              <w:pStyle w:val="tablehead"/>
              <w:rPr>
                <w:ins w:id="1028" w:author="Author"/>
              </w:rPr>
            </w:pPr>
          </w:p>
        </w:tc>
        <w:tc>
          <w:tcPr>
            <w:tcW w:w="2800" w:type="dxa"/>
            <w:gridSpan w:val="2"/>
            <w:tcBorders>
              <w:top w:val="single" w:sz="6" w:space="0" w:color="auto"/>
              <w:left w:val="single" w:sz="6" w:space="0" w:color="auto"/>
              <w:bottom w:val="single" w:sz="6" w:space="0" w:color="auto"/>
              <w:right w:val="single" w:sz="6" w:space="0" w:color="auto"/>
            </w:tcBorders>
            <w:noWrap/>
            <w:vAlign w:val="bottom"/>
            <w:hideMark/>
          </w:tcPr>
          <w:p w14:paraId="62161B04" w14:textId="77777777" w:rsidR="00EA2F34" w:rsidRPr="00E9702E" w:rsidRDefault="00EA2F34" w:rsidP="00BE28D4">
            <w:pPr>
              <w:pStyle w:val="tablehead"/>
              <w:rPr>
                <w:ins w:id="1029" w:author="Author"/>
              </w:rPr>
            </w:pPr>
            <w:ins w:id="1030" w:author="Author">
              <w:r w:rsidRPr="00E9702E">
                <w:t>Size Class</w:t>
              </w:r>
            </w:ins>
          </w:p>
        </w:tc>
        <w:tc>
          <w:tcPr>
            <w:tcW w:w="1530" w:type="dxa"/>
            <w:tcBorders>
              <w:top w:val="single" w:sz="6" w:space="0" w:color="auto"/>
              <w:left w:val="single" w:sz="6" w:space="0" w:color="auto"/>
              <w:bottom w:val="single" w:sz="6" w:space="0" w:color="auto"/>
              <w:right w:val="single" w:sz="6" w:space="0" w:color="auto"/>
            </w:tcBorders>
            <w:vAlign w:val="bottom"/>
            <w:hideMark/>
          </w:tcPr>
          <w:p w14:paraId="051753E7" w14:textId="77777777" w:rsidR="00EA2F34" w:rsidRPr="00E9702E" w:rsidRDefault="00EA2F34" w:rsidP="00BE28D4">
            <w:pPr>
              <w:pStyle w:val="tablehead"/>
              <w:rPr>
                <w:ins w:id="1031" w:author="Author"/>
              </w:rPr>
            </w:pPr>
            <w:ins w:id="1032" w:author="Author">
              <w:r w:rsidRPr="00E9702E">
                <w:t>Radius</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6AFA8A86" w14:textId="77777777" w:rsidR="00EA2F34" w:rsidRPr="00E9702E" w:rsidRDefault="00EA2F34" w:rsidP="00BE28D4">
            <w:pPr>
              <w:pStyle w:val="tablehead"/>
              <w:rPr>
                <w:ins w:id="1033" w:author="Author"/>
              </w:rPr>
            </w:pPr>
            <w:ins w:id="1034" w:author="Author">
              <w:r w:rsidRPr="00E9702E">
                <w:t>Business Use</w:t>
              </w:r>
            </w:ins>
          </w:p>
        </w:tc>
        <w:tc>
          <w:tcPr>
            <w:tcW w:w="1620" w:type="dxa"/>
            <w:tcBorders>
              <w:top w:val="single" w:sz="6" w:space="0" w:color="auto"/>
              <w:left w:val="single" w:sz="6" w:space="0" w:color="auto"/>
              <w:bottom w:val="single" w:sz="6" w:space="0" w:color="auto"/>
              <w:right w:val="single" w:sz="6" w:space="0" w:color="auto"/>
            </w:tcBorders>
            <w:hideMark/>
          </w:tcPr>
          <w:p w14:paraId="28A12D11" w14:textId="77777777" w:rsidR="00EA2F34" w:rsidRPr="00E9702E" w:rsidRDefault="00EA2F34" w:rsidP="00BE28D4">
            <w:pPr>
              <w:pStyle w:val="tablehead"/>
              <w:rPr>
                <w:ins w:id="1035" w:author="Author"/>
              </w:rPr>
            </w:pPr>
            <w:ins w:id="1036" w:author="Author">
              <w:r w:rsidRPr="00E9702E">
                <w:t>Primary Class Codes (Non-fleet And Fleet)</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4ABEB7" w14:textId="77777777" w:rsidR="00EA2F34" w:rsidRPr="00E9702E" w:rsidRDefault="00EA2F34" w:rsidP="00BE28D4">
            <w:pPr>
              <w:pStyle w:val="tablehead"/>
              <w:rPr>
                <w:ins w:id="1037" w:author="Author"/>
              </w:rPr>
            </w:pPr>
            <w:ins w:id="1038" w:author="Author">
              <w:r w:rsidRPr="00E9702E">
                <w:t>Liability</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834EA5" w14:textId="77777777" w:rsidR="00EA2F34" w:rsidRPr="00E9702E" w:rsidRDefault="00EA2F34" w:rsidP="00BE28D4">
            <w:pPr>
              <w:pStyle w:val="tablehead"/>
              <w:rPr>
                <w:ins w:id="1039" w:author="Author"/>
              </w:rPr>
            </w:pPr>
            <w:ins w:id="1040" w:author="Author">
              <w:r w:rsidRPr="00E9702E">
                <w:t>Collision</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386CD374" w14:textId="77777777" w:rsidR="00EA2F34" w:rsidRPr="00E9702E" w:rsidRDefault="00EA2F34" w:rsidP="00BE28D4">
            <w:pPr>
              <w:pStyle w:val="tablehead"/>
              <w:rPr>
                <w:ins w:id="1041" w:author="Author"/>
              </w:rPr>
            </w:pPr>
            <w:ins w:id="1042" w:author="Author">
              <w:r w:rsidRPr="00E9702E">
                <w:t>Other Than Collision</w:t>
              </w:r>
            </w:ins>
          </w:p>
        </w:tc>
      </w:tr>
      <w:tr w:rsidR="00EA2F34" w:rsidRPr="00E9702E" w14:paraId="616D46B8" w14:textId="77777777" w:rsidTr="00A1082D">
        <w:trPr>
          <w:cantSplit/>
          <w:trHeight w:val="190"/>
          <w:ins w:id="1043" w:author="Author"/>
        </w:trPr>
        <w:tc>
          <w:tcPr>
            <w:tcW w:w="199" w:type="dxa"/>
            <w:tcBorders>
              <w:top w:val="nil"/>
              <w:left w:val="nil"/>
              <w:bottom w:val="nil"/>
              <w:right w:val="single" w:sz="6" w:space="0" w:color="auto"/>
            </w:tcBorders>
          </w:tcPr>
          <w:p w14:paraId="02317F7E" w14:textId="77777777" w:rsidR="00EA2F34" w:rsidRPr="00E9702E" w:rsidRDefault="00EA2F34" w:rsidP="00BE28D4">
            <w:pPr>
              <w:pStyle w:val="tabletext11"/>
              <w:rPr>
                <w:ins w:id="1044"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3FF4B015" w14:textId="77777777" w:rsidR="00EA2F34" w:rsidRPr="00E9702E" w:rsidRDefault="00EA2F34" w:rsidP="00BE28D4">
            <w:pPr>
              <w:pStyle w:val="tabletext11"/>
              <w:jc w:val="center"/>
              <w:rPr>
                <w:ins w:id="1045" w:author="Author"/>
              </w:rPr>
            </w:pPr>
            <w:ins w:id="1046" w:author="Author">
              <w:r w:rsidRPr="00E9702E">
                <w:rPr>
                  <w:b/>
                </w:rPr>
                <w:t>Light Trucks</w:t>
              </w:r>
              <w:r w:rsidRPr="00E9702E">
                <w:rPr>
                  <w:b/>
                </w:rPr>
                <w:br/>
              </w:r>
              <w:r w:rsidRPr="00E9702E">
                <w:t>(0 – 10,000 lbs. GVWR)</w:t>
              </w:r>
            </w:ins>
          </w:p>
        </w:tc>
        <w:tc>
          <w:tcPr>
            <w:tcW w:w="1530" w:type="dxa"/>
            <w:tcBorders>
              <w:top w:val="single" w:sz="6" w:space="0" w:color="auto"/>
              <w:left w:val="single" w:sz="6" w:space="0" w:color="auto"/>
              <w:bottom w:val="single" w:sz="6" w:space="0" w:color="auto"/>
              <w:right w:val="single" w:sz="6" w:space="0" w:color="auto"/>
            </w:tcBorders>
            <w:vAlign w:val="center"/>
          </w:tcPr>
          <w:p w14:paraId="2913EF06" w14:textId="77777777" w:rsidR="00EA2F34" w:rsidRPr="00E9702E" w:rsidRDefault="00EA2F34" w:rsidP="00BE28D4">
            <w:pPr>
              <w:pStyle w:val="tabletext11"/>
              <w:jc w:val="center"/>
              <w:rPr>
                <w:ins w:id="1047"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7CC5780B" w14:textId="77777777" w:rsidR="00EA2F34" w:rsidRPr="00E9702E" w:rsidRDefault="00EA2F34" w:rsidP="00BE28D4">
            <w:pPr>
              <w:pStyle w:val="tabletext11"/>
              <w:jc w:val="center"/>
              <w:rPr>
                <w:ins w:id="1048" w:author="Author"/>
              </w:rPr>
            </w:pPr>
            <w:ins w:id="1049"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3E9B270C" w14:textId="77777777" w:rsidR="00EA2F34" w:rsidRPr="00E9702E" w:rsidRDefault="00EA2F34" w:rsidP="00BE28D4">
            <w:pPr>
              <w:pStyle w:val="tabletext11"/>
              <w:tabs>
                <w:tab w:val="decimal" w:pos="480"/>
              </w:tabs>
              <w:rPr>
                <w:ins w:id="1050" w:author="Author"/>
                <w:rFonts w:cs="Arial"/>
                <w:szCs w:val="18"/>
              </w:rPr>
            </w:pPr>
            <w:ins w:id="1051" w:author="Author">
              <w:r w:rsidRPr="00E9702E">
                <w:t>011-- and 014--</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135C44F" w14:textId="77777777" w:rsidR="00EA2F34" w:rsidRPr="00E9702E" w:rsidRDefault="00EA2F34" w:rsidP="00BE28D4">
            <w:pPr>
              <w:pStyle w:val="tabletext11"/>
              <w:tabs>
                <w:tab w:val="decimal" w:pos="320"/>
              </w:tabs>
              <w:rPr>
                <w:ins w:id="1052" w:author="Author"/>
              </w:rPr>
            </w:pPr>
            <w:ins w:id="1053" w:author="Author">
              <w:r w:rsidRPr="00E9702E">
                <w:t>1.00</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6B8F971" w14:textId="77777777" w:rsidR="00EA2F34" w:rsidRPr="00E9702E" w:rsidRDefault="00EA2F34" w:rsidP="00BE28D4">
            <w:pPr>
              <w:pStyle w:val="tabletext11"/>
              <w:tabs>
                <w:tab w:val="decimal" w:pos="360"/>
              </w:tabs>
              <w:rPr>
                <w:ins w:id="1054" w:author="Author"/>
              </w:rPr>
            </w:pPr>
            <w:ins w:id="1055" w:author="Author">
              <w:r w:rsidRPr="00E9702E">
                <w:t>1.00</w:t>
              </w:r>
            </w:ins>
          </w:p>
        </w:tc>
        <w:tc>
          <w:tcPr>
            <w:tcW w:w="980" w:type="dxa"/>
            <w:tcBorders>
              <w:top w:val="single" w:sz="6" w:space="0" w:color="auto"/>
              <w:left w:val="single" w:sz="6" w:space="0" w:color="auto"/>
              <w:bottom w:val="single" w:sz="6" w:space="0" w:color="auto"/>
              <w:right w:val="single" w:sz="6" w:space="0" w:color="auto"/>
            </w:tcBorders>
            <w:noWrap/>
            <w:vAlign w:val="center"/>
            <w:hideMark/>
          </w:tcPr>
          <w:p w14:paraId="61464FB9" w14:textId="77777777" w:rsidR="00EA2F34" w:rsidRPr="00E9702E" w:rsidRDefault="00EA2F34" w:rsidP="00BE28D4">
            <w:pPr>
              <w:pStyle w:val="tabletext11"/>
              <w:tabs>
                <w:tab w:val="decimal" w:pos="360"/>
              </w:tabs>
              <w:rPr>
                <w:ins w:id="1056" w:author="Author"/>
              </w:rPr>
            </w:pPr>
            <w:ins w:id="1057" w:author="Author">
              <w:r w:rsidRPr="00E9702E">
                <w:t>1.00</w:t>
              </w:r>
            </w:ins>
          </w:p>
        </w:tc>
      </w:tr>
      <w:tr w:rsidR="00EA2F34" w:rsidRPr="00E9702E" w14:paraId="1FC1511D" w14:textId="77777777" w:rsidTr="00A1082D">
        <w:trPr>
          <w:cantSplit/>
          <w:trHeight w:val="190"/>
          <w:ins w:id="1058" w:author="Author"/>
        </w:trPr>
        <w:tc>
          <w:tcPr>
            <w:tcW w:w="199" w:type="dxa"/>
            <w:tcBorders>
              <w:top w:val="nil"/>
              <w:left w:val="nil"/>
              <w:bottom w:val="nil"/>
              <w:right w:val="single" w:sz="6" w:space="0" w:color="auto"/>
            </w:tcBorders>
          </w:tcPr>
          <w:p w14:paraId="383EEADE" w14:textId="77777777" w:rsidR="00EA2F34" w:rsidRPr="00E9702E" w:rsidRDefault="00EA2F34" w:rsidP="00BE28D4">
            <w:pPr>
              <w:pStyle w:val="tabletext11"/>
              <w:rPr>
                <w:ins w:id="1059"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60C5214F" w14:textId="77777777" w:rsidR="00EA2F34" w:rsidRPr="00E9702E" w:rsidRDefault="00EA2F34" w:rsidP="00BE28D4">
            <w:pPr>
              <w:overflowPunct/>
              <w:autoSpaceDE/>
              <w:autoSpaceDN/>
              <w:adjustRightInd/>
              <w:spacing w:before="0" w:line="240" w:lineRule="auto"/>
              <w:jc w:val="left"/>
              <w:rPr>
                <w:ins w:id="1060"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059BCBAA" w14:textId="77777777" w:rsidR="00EA2F34" w:rsidRPr="00E9702E" w:rsidRDefault="00EA2F34" w:rsidP="00BE28D4">
            <w:pPr>
              <w:pStyle w:val="tabletext11"/>
              <w:jc w:val="center"/>
              <w:rPr>
                <w:ins w:id="1061" w:author="Author"/>
              </w:rPr>
            </w:pPr>
            <w:ins w:id="1062"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44E0E4D1" w14:textId="77777777" w:rsidR="00EA2F34" w:rsidRPr="00E9702E" w:rsidRDefault="00EA2F34" w:rsidP="00BE28D4">
            <w:pPr>
              <w:pStyle w:val="tabletext11"/>
              <w:jc w:val="center"/>
              <w:rPr>
                <w:ins w:id="1063" w:author="Author"/>
              </w:rPr>
            </w:pPr>
            <w:ins w:id="1064"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02B6F847" w14:textId="77777777" w:rsidR="00EA2F34" w:rsidRPr="00E9702E" w:rsidRDefault="00EA2F34" w:rsidP="00BE28D4">
            <w:pPr>
              <w:pStyle w:val="tabletext11"/>
              <w:tabs>
                <w:tab w:val="decimal" w:pos="480"/>
              </w:tabs>
              <w:rPr>
                <w:ins w:id="1065" w:author="Author"/>
                <w:rFonts w:cs="Arial"/>
                <w:szCs w:val="18"/>
              </w:rPr>
            </w:pPr>
            <w:ins w:id="1066" w:author="Author">
              <w:r w:rsidRPr="00E9702E">
                <w:t>021-- and 024--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5F60CF" w14:textId="77777777" w:rsidR="00EA2F34" w:rsidRPr="00E9702E" w:rsidRDefault="00EA2F34" w:rsidP="00BE28D4">
            <w:pPr>
              <w:pStyle w:val="tabletext11"/>
              <w:tabs>
                <w:tab w:val="decimal" w:pos="320"/>
              </w:tabs>
              <w:rPr>
                <w:ins w:id="1067" w:author="Author"/>
              </w:rPr>
            </w:pPr>
            <w:ins w:id="1068" w:author="Author">
              <w:r w:rsidRPr="00E9702E">
                <w:t>1.39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611B4B4" w14:textId="77777777" w:rsidR="00EA2F34" w:rsidRPr="00E9702E" w:rsidRDefault="00EA2F34" w:rsidP="00BE28D4">
            <w:pPr>
              <w:pStyle w:val="tabletext11"/>
              <w:tabs>
                <w:tab w:val="decimal" w:pos="360"/>
              </w:tabs>
              <w:rPr>
                <w:ins w:id="1069" w:author="Author"/>
              </w:rPr>
            </w:pPr>
            <w:ins w:id="1070" w:author="Author">
              <w:r w:rsidRPr="00E9702E">
                <w:t>1.13</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104E1D28" w14:textId="77777777" w:rsidR="00EA2F34" w:rsidRPr="00E9702E" w:rsidRDefault="00EA2F34" w:rsidP="00BE28D4">
            <w:pPr>
              <w:pStyle w:val="tabletext11"/>
              <w:tabs>
                <w:tab w:val="decimal" w:pos="360"/>
              </w:tabs>
              <w:rPr>
                <w:ins w:id="1071" w:author="Author"/>
              </w:rPr>
            </w:pPr>
            <w:ins w:id="1072" w:author="Author">
              <w:r w:rsidRPr="00E9702E">
                <w:t>0.80</w:t>
              </w:r>
            </w:ins>
          </w:p>
        </w:tc>
      </w:tr>
      <w:tr w:rsidR="00EA2F34" w:rsidRPr="00E9702E" w14:paraId="6EB6ECE8" w14:textId="77777777" w:rsidTr="00A1082D">
        <w:trPr>
          <w:cantSplit/>
          <w:trHeight w:val="190"/>
          <w:ins w:id="1073" w:author="Author"/>
        </w:trPr>
        <w:tc>
          <w:tcPr>
            <w:tcW w:w="199" w:type="dxa"/>
            <w:tcBorders>
              <w:top w:val="nil"/>
              <w:left w:val="nil"/>
              <w:bottom w:val="nil"/>
              <w:right w:val="single" w:sz="6" w:space="0" w:color="auto"/>
            </w:tcBorders>
          </w:tcPr>
          <w:p w14:paraId="5651873F" w14:textId="77777777" w:rsidR="00EA2F34" w:rsidRPr="00E9702E" w:rsidRDefault="00EA2F34" w:rsidP="00BE28D4">
            <w:pPr>
              <w:pStyle w:val="tabletext11"/>
              <w:rPr>
                <w:ins w:id="1074"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10BE6131" w14:textId="77777777" w:rsidR="00EA2F34" w:rsidRPr="00E9702E" w:rsidRDefault="00EA2F34" w:rsidP="00BE28D4">
            <w:pPr>
              <w:overflowPunct/>
              <w:autoSpaceDE/>
              <w:autoSpaceDN/>
              <w:adjustRightInd/>
              <w:spacing w:before="0" w:line="240" w:lineRule="auto"/>
              <w:jc w:val="left"/>
              <w:rPr>
                <w:ins w:id="1075"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72A35E74" w14:textId="77777777" w:rsidR="00EA2F34" w:rsidRPr="00E9702E" w:rsidRDefault="00EA2F34" w:rsidP="00BE28D4">
            <w:pPr>
              <w:pStyle w:val="tabletext11"/>
              <w:jc w:val="center"/>
              <w:rPr>
                <w:ins w:id="1076"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006B7730" w14:textId="77777777" w:rsidR="00EA2F34" w:rsidRPr="00E9702E" w:rsidRDefault="00EA2F34" w:rsidP="00BE28D4">
            <w:pPr>
              <w:pStyle w:val="tabletext11"/>
              <w:jc w:val="center"/>
              <w:rPr>
                <w:ins w:id="1077" w:author="Author"/>
              </w:rPr>
            </w:pPr>
            <w:ins w:id="1078"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35C82768" w14:textId="77777777" w:rsidR="00EA2F34" w:rsidRPr="00E9702E" w:rsidRDefault="00EA2F34" w:rsidP="00BE28D4">
            <w:pPr>
              <w:pStyle w:val="tabletext11"/>
              <w:tabs>
                <w:tab w:val="decimal" w:pos="480"/>
              </w:tabs>
              <w:rPr>
                <w:ins w:id="1079" w:author="Author"/>
                <w:rFonts w:cs="Arial"/>
                <w:szCs w:val="18"/>
              </w:rPr>
            </w:pPr>
            <w:ins w:id="1080" w:author="Author">
              <w:r w:rsidRPr="00E9702E">
                <w:t>031-- and 034--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A9C98BF" w14:textId="77777777" w:rsidR="00EA2F34" w:rsidRPr="00E9702E" w:rsidRDefault="00EA2F34" w:rsidP="00BE28D4">
            <w:pPr>
              <w:pStyle w:val="tabletext11"/>
              <w:tabs>
                <w:tab w:val="decimal" w:pos="320"/>
              </w:tabs>
              <w:rPr>
                <w:ins w:id="1081" w:author="Author"/>
              </w:rPr>
            </w:pPr>
            <w:ins w:id="1082" w:author="Author">
              <w:r w:rsidRPr="00E9702E">
                <w:t>1.12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9CC621" w14:textId="77777777" w:rsidR="00EA2F34" w:rsidRPr="00E9702E" w:rsidRDefault="00EA2F34" w:rsidP="00BE28D4">
            <w:pPr>
              <w:pStyle w:val="tabletext11"/>
              <w:tabs>
                <w:tab w:val="decimal" w:pos="360"/>
              </w:tabs>
              <w:rPr>
                <w:ins w:id="1083" w:author="Author"/>
              </w:rPr>
            </w:pPr>
            <w:ins w:id="1084" w:author="Author">
              <w:r w:rsidRPr="00E9702E">
                <w:t>1.10</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4D69CBA9" w14:textId="77777777" w:rsidR="00EA2F34" w:rsidRPr="00E9702E" w:rsidRDefault="00EA2F34" w:rsidP="00BE28D4">
            <w:pPr>
              <w:pStyle w:val="tabletext11"/>
              <w:tabs>
                <w:tab w:val="decimal" w:pos="360"/>
              </w:tabs>
              <w:rPr>
                <w:ins w:id="1085" w:author="Author"/>
              </w:rPr>
            </w:pPr>
            <w:ins w:id="1086" w:author="Author">
              <w:r w:rsidRPr="00E9702E">
                <w:t>0.92</w:t>
              </w:r>
            </w:ins>
          </w:p>
        </w:tc>
      </w:tr>
      <w:tr w:rsidR="00EA2F34" w:rsidRPr="00E9702E" w14:paraId="1225EB55" w14:textId="77777777" w:rsidTr="00A1082D">
        <w:trPr>
          <w:cantSplit/>
          <w:trHeight w:val="190"/>
          <w:ins w:id="1087" w:author="Author"/>
        </w:trPr>
        <w:tc>
          <w:tcPr>
            <w:tcW w:w="199" w:type="dxa"/>
            <w:tcBorders>
              <w:top w:val="nil"/>
              <w:left w:val="nil"/>
              <w:bottom w:val="nil"/>
              <w:right w:val="single" w:sz="6" w:space="0" w:color="auto"/>
            </w:tcBorders>
          </w:tcPr>
          <w:p w14:paraId="7AAB6A4D" w14:textId="77777777" w:rsidR="00EA2F34" w:rsidRPr="00E9702E" w:rsidRDefault="00EA2F34" w:rsidP="00BE28D4">
            <w:pPr>
              <w:pStyle w:val="tabletext11"/>
              <w:rPr>
                <w:ins w:id="1088"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1D1A0D14" w14:textId="77777777" w:rsidR="00EA2F34" w:rsidRPr="00E9702E" w:rsidRDefault="00EA2F34" w:rsidP="00BE28D4">
            <w:pPr>
              <w:overflowPunct/>
              <w:autoSpaceDE/>
              <w:autoSpaceDN/>
              <w:adjustRightInd/>
              <w:spacing w:before="0" w:line="240" w:lineRule="auto"/>
              <w:jc w:val="left"/>
              <w:rPr>
                <w:ins w:id="1089"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0B746A8C" w14:textId="77777777" w:rsidR="00EA2F34" w:rsidRPr="00E9702E" w:rsidRDefault="00EA2F34" w:rsidP="00BE28D4">
            <w:pPr>
              <w:pStyle w:val="tabletext11"/>
              <w:jc w:val="center"/>
              <w:rPr>
                <w:ins w:id="1090"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0C282BC5" w14:textId="77777777" w:rsidR="00EA2F34" w:rsidRPr="00E9702E" w:rsidRDefault="00EA2F34" w:rsidP="00BE28D4">
            <w:pPr>
              <w:pStyle w:val="tabletext11"/>
              <w:jc w:val="center"/>
              <w:rPr>
                <w:ins w:id="1091" w:author="Author"/>
              </w:rPr>
            </w:pPr>
            <w:ins w:id="1092"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7C23CCCD" w14:textId="77777777" w:rsidR="00EA2F34" w:rsidRPr="00E9702E" w:rsidRDefault="00EA2F34" w:rsidP="00BE28D4">
            <w:pPr>
              <w:pStyle w:val="tabletext11"/>
              <w:tabs>
                <w:tab w:val="decimal" w:pos="480"/>
              </w:tabs>
              <w:rPr>
                <w:ins w:id="1093" w:author="Author"/>
                <w:rFonts w:cs="Arial"/>
                <w:szCs w:val="18"/>
              </w:rPr>
            </w:pPr>
            <w:ins w:id="1094" w:author="Author">
              <w:r w:rsidRPr="00E9702E">
                <w:t>012-- and 015--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74C312" w14:textId="77777777" w:rsidR="00EA2F34" w:rsidRPr="00E9702E" w:rsidRDefault="00EA2F34" w:rsidP="00BE28D4">
            <w:pPr>
              <w:pStyle w:val="tabletext11"/>
              <w:tabs>
                <w:tab w:val="decimal" w:pos="320"/>
              </w:tabs>
              <w:rPr>
                <w:ins w:id="1095" w:author="Author"/>
              </w:rPr>
            </w:pPr>
            <w:ins w:id="1096" w:author="Author">
              <w:r w:rsidRPr="00E9702E">
                <w:t>1.33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6C40EA" w14:textId="77777777" w:rsidR="00EA2F34" w:rsidRPr="00E9702E" w:rsidRDefault="00EA2F34" w:rsidP="00BE28D4">
            <w:pPr>
              <w:pStyle w:val="tabletext11"/>
              <w:tabs>
                <w:tab w:val="decimal" w:pos="360"/>
              </w:tabs>
              <w:rPr>
                <w:ins w:id="1097" w:author="Author"/>
              </w:rPr>
            </w:pPr>
            <w:ins w:id="1098" w:author="Author">
              <w:r w:rsidRPr="00E9702E">
                <w:t>1.09</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6A030D66" w14:textId="77777777" w:rsidR="00EA2F34" w:rsidRPr="00E9702E" w:rsidRDefault="00EA2F34" w:rsidP="00BE28D4">
            <w:pPr>
              <w:pStyle w:val="tabletext11"/>
              <w:tabs>
                <w:tab w:val="decimal" w:pos="360"/>
              </w:tabs>
              <w:rPr>
                <w:ins w:id="1099" w:author="Author"/>
              </w:rPr>
            </w:pPr>
            <w:ins w:id="1100" w:author="Author">
              <w:r w:rsidRPr="00E9702E">
                <w:t>1.23</w:t>
              </w:r>
            </w:ins>
          </w:p>
        </w:tc>
      </w:tr>
      <w:tr w:rsidR="00EA2F34" w:rsidRPr="00E9702E" w14:paraId="3BA5F52B" w14:textId="77777777" w:rsidTr="00A1082D">
        <w:trPr>
          <w:cantSplit/>
          <w:trHeight w:val="190"/>
          <w:ins w:id="1101" w:author="Author"/>
        </w:trPr>
        <w:tc>
          <w:tcPr>
            <w:tcW w:w="199" w:type="dxa"/>
            <w:tcBorders>
              <w:top w:val="nil"/>
              <w:left w:val="nil"/>
              <w:bottom w:val="nil"/>
              <w:right w:val="single" w:sz="6" w:space="0" w:color="auto"/>
            </w:tcBorders>
          </w:tcPr>
          <w:p w14:paraId="53C1D739" w14:textId="77777777" w:rsidR="00EA2F34" w:rsidRPr="00E9702E" w:rsidRDefault="00EA2F34" w:rsidP="00BE28D4">
            <w:pPr>
              <w:pStyle w:val="tabletext11"/>
              <w:rPr>
                <w:ins w:id="1102"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4E6A7A27" w14:textId="77777777" w:rsidR="00EA2F34" w:rsidRPr="00E9702E" w:rsidRDefault="00EA2F34" w:rsidP="00BE28D4">
            <w:pPr>
              <w:overflowPunct/>
              <w:autoSpaceDE/>
              <w:autoSpaceDN/>
              <w:adjustRightInd/>
              <w:spacing w:before="0" w:line="240" w:lineRule="auto"/>
              <w:jc w:val="left"/>
              <w:rPr>
                <w:ins w:id="1103"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65DCF8D7" w14:textId="77777777" w:rsidR="00EA2F34" w:rsidRPr="00E9702E" w:rsidRDefault="00EA2F34" w:rsidP="00BE28D4">
            <w:pPr>
              <w:pStyle w:val="tabletext11"/>
              <w:jc w:val="center"/>
              <w:rPr>
                <w:ins w:id="1104" w:author="Author"/>
              </w:rPr>
            </w:pPr>
            <w:ins w:id="1105" w:author="Author">
              <w:r w:rsidRPr="00E9702E">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694345AA" w14:textId="77777777" w:rsidR="00EA2F34" w:rsidRPr="00E9702E" w:rsidRDefault="00EA2F34" w:rsidP="00BE28D4">
            <w:pPr>
              <w:pStyle w:val="tabletext11"/>
              <w:jc w:val="center"/>
              <w:rPr>
                <w:ins w:id="1106" w:author="Author"/>
              </w:rPr>
            </w:pPr>
            <w:ins w:id="1107"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54D48ABC" w14:textId="77777777" w:rsidR="00EA2F34" w:rsidRPr="00E9702E" w:rsidRDefault="00EA2F34" w:rsidP="00BE28D4">
            <w:pPr>
              <w:pStyle w:val="tabletext11"/>
              <w:tabs>
                <w:tab w:val="decimal" w:pos="480"/>
              </w:tabs>
              <w:rPr>
                <w:ins w:id="1108" w:author="Author"/>
                <w:rFonts w:cs="Arial"/>
                <w:szCs w:val="18"/>
              </w:rPr>
            </w:pPr>
            <w:ins w:id="1109" w:author="Author">
              <w:r w:rsidRPr="00E9702E">
                <w:t>022-- and 025--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DB316D" w14:textId="77777777" w:rsidR="00EA2F34" w:rsidRPr="00E9702E" w:rsidRDefault="00EA2F34" w:rsidP="00BE28D4">
            <w:pPr>
              <w:pStyle w:val="tabletext11"/>
              <w:tabs>
                <w:tab w:val="decimal" w:pos="320"/>
              </w:tabs>
              <w:rPr>
                <w:ins w:id="1110" w:author="Author"/>
              </w:rPr>
            </w:pPr>
            <w:ins w:id="1111" w:author="Author">
              <w:r w:rsidRPr="00E9702E">
                <w:t>1.85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04085B" w14:textId="77777777" w:rsidR="00EA2F34" w:rsidRPr="00E9702E" w:rsidRDefault="00EA2F34" w:rsidP="00BE28D4">
            <w:pPr>
              <w:pStyle w:val="tabletext11"/>
              <w:tabs>
                <w:tab w:val="decimal" w:pos="360"/>
              </w:tabs>
              <w:rPr>
                <w:ins w:id="1112" w:author="Author"/>
              </w:rPr>
            </w:pPr>
            <w:ins w:id="1113" w:author="Author">
              <w:r w:rsidRPr="00E9702E">
                <w:t>1.23</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11C131F3" w14:textId="77777777" w:rsidR="00EA2F34" w:rsidRPr="00E9702E" w:rsidRDefault="00EA2F34" w:rsidP="00BE28D4">
            <w:pPr>
              <w:pStyle w:val="tabletext11"/>
              <w:tabs>
                <w:tab w:val="decimal" w:pos="360"/>
              </w:tabs>
              <w:rPr>
                <w:ins w:id="1114" w:author="Author"/>
              </w:rPr>
            </w:pPr>
            <w:ins w:id="1115" w:author="Author">
              <w:r w:rsidRPr="00E9702E">
                <w:t>0.98</w:t>
              </w:r>
            </w:ins>
          </w:p>
        </w:tc>
      </w:tr>
      <w:tr w:rsidR="00EA2F34" w:rsidRPr="00E9702E" w14:paraId="3C3AFD8D" w14:textId="77777777" w:rsidTr="00A1082D">
        <w:trPr>
          <w:cantSplit/>
          <w:trHeight w:val="190"/>
          <w:ins w:id="1116" w:author="Author"/>
        </w:trPr>
        <w:tc>
          <w:tcPr>
            <w:tcW w:w="199" w:type="dxa"/>
            <w:tcBorders>
              <w:top w:val="nil"/>
              <w:left w:val="nil"/>
              <w:bottom w:val="nil"/>
              <w:right w:val="single" w:sz="6" w:space="0" w:color="auto"/>
            </w:tcBorders>
          </w:tcPr>
          <w:p w14:paraId="68BB4DCF" w14:textId="77777777" w:rsidR="00EA2F34" w:rsidRPr="00E9702E" w:rsidRDefault="00EA2F34" w:rsidP="00BE28D4">
            <w:pPr>
              <w:pStyle w:val="tabletext11"/>
              <w:rPr>
                <w:ins w:id="1117"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74A4DA35" w14:textId="77777777" w:rsidR="00EA2F34" w:rsidRPr="00E9702E" w:rsidRDefault="00EA2F34" w:rsidP="00BE28D4">
            <w:pPr>
              <w:overflowPunct/>
              <w:autoSpaceDE/>
              <w:autoSpaceDN/>
              <w:adjustRightInd/>
              <w:spacing w:before="0" w:line="240" w:lineRule="auto"/>
              <w:jc w:val="left"/>
              <w:rPr>
                <w:ins w:id="1118"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7354258D" w14:textId="77777777" w:rsidR="00EA2F34" w:rsidRPr="00E9702E" w:rsidRDefault="00EA2F34" w:rsidP="00BE28D4">
            <w:pPr>
              <w:pStyle w:val="tabletext11"/>
              <w:jc w:val="center"/>
              <w:rPr>
                <w:ins w:id="1119"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7E318DA0" w14:textId="77777777" w:rsidR="00EA2F34" w:rsidRPr="00E9702E" w:rsidRDefault="00EA2F34" w:rsidP="00BE28D4">
            <w:pPr>
              <w:pStyle w:val="tabletext11"/>
              <w:jc w:val="center"/>
              <w:rPr>
                <w:ins w:id="1120" w:author="Author"/>
              </w:rPr>
            </w:pPr>
            <w:ins w:id="1121"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4E13399F" w14:textId="77777777" w:rsidR="00EA2F34" w:rsidRPr="00E9702E" w:rsidRDefault="00EA2F34" w:rsidP="00BE28D4">
            <w:pPr>
              <w:pStyle w:val="tabletext11"/>
              <w:tabs>
                <w:tab w:val="decimal" w:pos="480"/>
              </w:tabs>
              <w:rPr>
                <w:ins w:id="1122" w:author="Author"/>
                <w:rFonts w:cs="Arial"/>
                <w:szCs w:val="18"/>
              </w:rPr>
            </w:pPr>
            <w:ins w:id="1123" w:author="Author">
              <w:r w:rsidRPr="00E9702E">
                <w:t>032-- and 035--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2966466" w14:textId="77777777" w:rsidR="00EA2F34" w:rsidRPr="00E9702E" w:rsidRDefault="00EA2F34" w:rsidP="00BE28D4">
            <w:pPr>
              <w:pStyle w:val="tabletext11"/>
              <w:tabs>
                <w:tab w:val="decimal" w:pos="320"/>
              </w:tabs>
              <w:rPr>
                <w:ins w:id="1124" w:author="Author"/>
              </w:rPr>
            </w:pPr>
            <w:ins w:id="1125" w:author="Author">
              <w:r w:rsidRPr="00E9702E">
                <w:t>1.49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967C83" w14:textId="77777777" w:rsidR="00EA2F34" w:rsidRPr="00E9702E" w:rsidRDefault="00EA2F34" w:rsidP="00BE28D4">
            <w:pPr>
              <w:pStyle w:val="tabletext11"/>
              <w:tabs>
                <w:tab w:val="decimal" w:pos="360"/>
              </w:tabs>
              <w:rPr>
                <w:ins w:id="1126" w:author="Author"/>
              </w:rPr>
            </w:pPr>
            <w:ins w:id="1127" w:author="Author">
              <w:r w:rsidRPr="00E9702E">
                <w:t>1.20</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1E33972B" w14:textId="77777777" w:rsidR="00EA2F34" w:rsidRPr="00E9702E" w:rsidRDefault="00EA2F34" w:rsidP="00BE28D4">
            <w:pPr>
              <w:pStyle w:val="tabletext11"/>
              <w:tabs>
                <w:tab w:val="decimal" w:pos="360"/>
              </w:tabs>
              <w:rPr>
                <w:ins w:id="1128" w:author="Author"/>
              </w:rPr>
            </w:pPr>
            <w:ins w:id="1129" w:author="Author">
              <w:r w:rsidRPr="00E9702E">
                <w:t>1.12</w:t>
              </w:r>
            </w:ins>
          </w:p>
        </w:tc>
      </w:tr>
      <w:tr w:rsidR="00EA2F34" w:rsidRPr="00E9702E" w14:paraId="073EE817" w14:textId="77777777" w:rsidTr="00A1082D">
        <w:trPr>
          <w:cantSplit/>
          <w:trHeight w:val="190"/>
          <w:ins w:id="1130" w:author="Author"/>
        </w:trPr>
        <w:tc>
          <w:tcPr>
            <w:tcW w:w="199" w:type="dxa"/>
            <w:tcBorders>
              <w:top w:val="nil"/>
              <w:left w:val="nil"/>
              <w:bottom w:val="nil"/>
              <w:right w:val="single" w:sz="6" w:space="0" w:color="auto"/>
            </w:tcBorders>
          </w:tcPr>
          <w:p w14:paraId="3E1DD527" w14:textId="77777777" w:rsidR="00EA2F34" w:rsidRPr="00E9702E" w:rsidRDefault="00EA2F34" w:rsidP="00BE28D4">
            <w:pPr>
              <w:pStyle w:val="tabletext11"/>
              <w:rPr>
                <w:ins w:id="1131"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19870539" w14:textId="77777777" w:rsidR="00EA2F34" w:rsidRPr="00E9702E" w:rsidRDefault="00EA2F34" w:rsidP="00BE28D4">
            <w:pPr>
              <w:overflowPunct/>
              <w:autoSpaceDE/>
              <w:autoSpaceDN/>
              <w:adjustRightInd/>
              <w:spacing w:before="0" w:line="240" w:lineRule="auto"/>
              <w:jc w:val="left"/>
              <w:rPr>
                <w:ins w:id="1132"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6BE01D31" w14:textId="77777777" w:rsidR="00EA2F34" w:rsidRPr="00E9702E" w:rsidRDefault="00EA2F34" w:rsidP="00BE28D4">
            <w:pPr>
              <w:pStyle w:val="tabletext11"/>
              <w:jc w:val="center"/>
              <w:rPr>
                <w:ins w:id="1133"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0FCCD791" w14:textId="77777777" w:rsidR="00EA2F34" w:rsidRPr="00E9702E" w:rsidRDefault="00EA2F34" w:rsidP="00BE28D4">
            <w:pPr>
              <w:pStyle w:val="tabletext11"/>
              <w:jc w:val="center"/>
              <w:rPr>
                <w:ins w:id="1134" w:author="Author"/>
              </w:rPr>
            </w:pPr>
            <w:ins w:id="1135"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40768568" w14:textId="77777777" w:rsidR="00EA2F34" w:rsidRPr="00E9702E" w:rsidRDefault="00EA2F34" w:rsidP="00BE28D4">
            <w:pPr>
              <w:pStyle w:val="tabletext11"/>
              <w:tabs>
                <w:tab w:val="decimal" w:pos="480"/>
              </w:tabs>
              <w:rPr>
                <w:ins w:id="1136" w:author="Author"/>
                <w:rFonts w:cs="Arial"/>
                <w:szCs w:val="18"/>
              </w:rPr>
            </w:pPr>
            <w:ins w:id="1137" w:author="Author">
              <w:r w:rsidRPr="00E9702E">
                <w:t>013-- and 016--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E8B54F" w14:textId="77777777" w:rsidR="00EA2F34" w:rsidRPr="00E9702E" w:rsidRDefault="00EA2F34" w:rsidP="00BE28D4">
            <w:pPr>
              <w:pStyle w:val="tabletext11"/>
              <w:tabs>
                <w:tab w:val="decimal" w:pos="320"/>
              </w:tabs>
              <w:rPr>
                <w:ins w:id="1138" w:author="Author"/>
              </w:rPr>
            </w:pPr>
            <w:ins w:id="1139" w:author="Author">
              <w:r w:rsidRPr="00E9702E">
                <w:t>1.30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8058F7" w14:textId="77777777" w:rsidR="00EA2F34" w:rsidRPr="00E9702E" w:rsidRDefault="00EA2F34" w:rsidP="00BE28D4">
            <w:pPr>
              <w:pStyle w:val="tabletext11"/>
              <w:tabs>
                <w:tab w:val="decimal" w:pos="360"/>
              </w:tabs>
              <w:rPr>
                <w:ins w:id="1140" w:author="Author"/>
              </w:rPr>
            </w:pPr>
            <w:ins w:id="1141" w:author="Author">
              <w:r w:rsidRPr="00E9702E">
                <w:t>1.43</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6DE1B739" w14:textId="77777777" w:rsidR="00EA2F34" w:rsidRPr="00E9702E" w:rsidRDefault="00EA2F34" w:rsidP="00BE28D4">
            <w:pPr>
              <w:pStyle w:val="tabletext11"/>
              <w:tabs>
                <w:tab w:val="decimal" w:pos="360"/>
              </w:tabs>
              <w:rPr>
                <w:ins w:id="1142" w:author="Author"/>
              </w:rPr>
            </w:pPr>
            <w:ins w:id="1143" w:author="Author">
              <w:r w:rsidRPr="00E9702E">
                <w:t>1.26</w:t>
              </w:r>
            </w:ins>
          </w:p>
        </w:tc>
      </w:tr>
      <w:tr w:rsidR="00EA2F34" w:rsidRPr="00E9702E" w14:paraId="0ED9B87F" w14:textId="77777777" w:rsidTr="00A1082D">
        <w:trPr>
          <w:cantSplit/>
          <w:trHeight w:val="190"/>
          <w:ins w:id="1144" w:author="Author"/>
        </w:trPr>
        <w:tc>
          <w:tcPr>
            <w:tcW w:w="199" w:type="dxa"/>
            <w:tcBorders>
              <w:top w:val="nil"/>
              <w:left w:val="nil"/>
              <w:bottom w:val="nil"/>
              <w:right w:val="single" w:sz="6" w:space="0" w:color="auto"/>
            </w:tcBorders>
          </w:tcPr>
          <w:p w14:paraId="135A80DE" w14:textId="77777777" w:rsidR="00EA2F34" w:rsidRPr="00E9702E" w:rsidRDefault="00EA2F34" w:rsidP="00BE28D4">
            <w:pPr>
              <w:pStyle w:val="tabletext11"/>
              <w:rPr>
                <w:ins w:id="1145"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120E7535" w14:textId="77777777" w:rsidR="00EA2F34" w:rsidRPr="00E9702E" w:rsidRDefault="00EA2F34" w:rsidP="00BE28D4">
            <w:pPr>
              <w:overflowPunct/>
              <w:autoSpaceDE/>
              <w:autoSpaceDN/>
              <w:adjustRightInd/>
              <w:spacing w:before="0" w:line="240" w:lineRule="auto"/>
              <w:jc w:val="left"/>
              <w:rPr>
                <w:ins w:id="1146"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4FB31A57" w14:textId="77777777" w:rsidR="00EA2F34" w:rsidRPr="00E9702E" w:rsidRDefault="00EA2F34" w:rsidP="00BE28D4">
            <w:pPr>
              <w:pStyle w:val="tabletext11"/>
              <w:jc w:val="center"/>
              <w:rPr>
                <w:ins w:id="1147" w:author="Author"/>
              </w:rPr>
            </w:pPr>
            <w:ins w:id="1148" w:author="Author">
              <w:r w:rsidRPr="00E9702E">
                <w:t>Long</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5065C44" w14:textId="77777777" w:rsidR="00EA2F34" w:rsidRPr="00E9702E" w:rsidRDefault="00EA2F34" w:rsidP="00BE28D4">
            <w:pPr>
              <w:pStyle w:val="tabletext11"/>
              <w:jc w:val="center"/>
              <w:rPr>
                <w:ins w:id="1149" w:author="Author"/>
              </w:rPr>
            </w:pPr>
            <w:ins w:id="1150"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000E5C52" w14:textId="77777777" w:rsidR="00EA2F34" w:rsidRPr="00E9702E" w:rsidRDefault="00EA2F34" w:rsidP="00BE28D4">
            <w:pPr>
              <w:pStyle w:val="tabletext11"/>
              <w:tabs>
                <w:tab w:val="decimal" w:pos="480"/>
              </w:tabs>
              <w:rPr>
                <w:ins w:id="1151" w:author="Author"/>
                <w:rFonts w:cs="Arial"/>
                <w:szCs w:val="18"/>
              </w:rPr>
            </w:pPr>
            <w:ins w:id="1152" w:author="Author">
              <w:r w:rsidRPr="00E9702E">
                <w:t>023-- and 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F8716F" w14:textId="77777777" w:rsidR="00EA2F34" w:rsidRPr="00E9702E" w:rsidRDefault="00EA2F34" w:rsidP="00BE28D4">
            <w:pPr>
              <w:pStyle w:val="tabletext11"/>
              <w:tabs>
                <w:tab w:val="decimal" w:pos="320"/>
              </w:tabs>
              <w:rPr>
                <w:ins w:id="1153" w:author="Author"/>
              </w:rPr>
            </w:pPr>
            <w:ins w:id="1154" w:author="Author">
              <w:r w:rsidRPr="00E9702E">
                <w:t>1.80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247947" w14:textId="77777777" w:rsidR="00EA2F34" w:rsidRPr="00E9702E" w:rsidRDefault="00EA2F34" w:rsidP="00BE28D4">
            <w:pPr>
              <w:pStyle w:val="tabletext11"/>
              <w:tabs>
                <w:tab w:val="decimal" w:pos="360"/>
              </w:tabs>
              <w:rPr>
                <w:ins w:id="1155" w:author="Author"/>
              </w:rPr>
            </w:pPr>
            <w:ins w:id="1156" w:author="Author">
              <w:r w:rsidRPr="00E9702E">
                <w:t>1.61</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594D8AFC" w14:textId="77777777" w:rsidR="00EA2F34" w:rsidRPr="00E9702E" w:rsidRDefault="00EA2F34" w:rsidP="00BE28D4">
            <w:pPr>
              <w:pStyle w:val="tabletext11"/>
              <w:tabs>
                <w:tab w:val="decimal" w:pos="360"/>
              </w:tabs>
              <w:rPr>
                <w:ins w:id="1157" w:author="Author"/>
              </w:rPr>
            </w:pPr>
            <w:ins w:id="1158" w:author="Author">
              <w:r w:rsidRPr="00E9702E">
                <w:t>1.01</w:t>
              </w:r>
            </w:ins>
          </w:p>
        </w:tc>
      </w:tr>
      <w:tr w:rsidR="00EA2F34" w:rsidRPr="00E9702E" w14:paraId="2A37EBA6" w14:textId="77777777" w:rsidTr="00A1082D">
        <w:trPr>
          <w:cantSplit/>
          <w:trHeight w:val="190"/>
          <w:ins w:id="1159" w:author="Author"/>
        </w:trPr>
        <w:tc>
          <w:tcPr>
            <w:tcW w:w="199" w:type="dxa"/>
            <w:tcBorders>
              <w:top w:val="nil"/>
              <w:left w:val="nil"/>
              <w:bottom w:val="nil"/>
              <w:right w:val="single" w:sz="6" w:space="0" w:color="auto"/>
            </w:tcBorders>
          </w:tcPr>
          <w:p w14:paraId="51879689" w14:textId="77777777" w:rsidR="00EA2F34" w:rsidRPr="00E9702E" w:rsidRDefault="00EA2F34" w:rsidP="00BE28D4">
            <w:pPr>
              <w:pStyle w:val="tabletext11"/>
              <w:rPr>
                <w:ins w:id="1160"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59A6DAA9" w14:textId="77777777" w:rsidR="00EA2F34" w:rsidRPr="00E9702E" w:rsidRDefault="00EA2F34" w:rsidP="00BE28D4">
            <w:pPr>
              <w:overflowPunct/>
              <w:autoSpaceDE/>
              <w:autoSpaceDN/>
              <w:adjustRightInd/>
              <w:spacing w:before="0" w:line="240" w:lineRule="auto"/>
              <w:jc w:val="left"/>
              <w:rPr>
                <w:ins w:id="1161"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711F7DE0" w14:textId="77777777" w:rsidR="00EA2F34" w:rsidRPr="00E9702E" w:rsidRDefault="00EA2F34" w:rsidP="00BE28D4">
            <w:pPr>
              <w:pStyle w:val="tabletext11"/>
              <w:jc w:val="center"/>
              <w:rPr>
                <w:ins w:id="1162"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602CFD93" w14:textId="77777777" w:rsidR="00EA2F34" w:rsidRPr="00E9702E" w:rsidRDefault="00EA2F34" w:rsidP="00BE28D4">
            <w:pPr>
              <w:pStyle w:val="tabletext11"/>
              <w:jc w:val="center"/>
              <w:rPr>
                <w:ins w:id="1163" w:author="Author"/>
              </w:rPr>
            </w:pPr>
            <w:ins w:id="1164"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3908CC57" w14:textId="77777777" w:rsidR="00EA2F34" w:rsidRPr="00E9702E" w:rsidRDefault="00EA2F34" w:rsidP="00BE28D4">
            <w:pPr>
              <w:pStyle w:val="tabletext11"/>
              <w:tabs>
                <w:tab w:val="decimal" w:pos="480"/>
              </w:tabs>
              <w:rPr>
                <w:ins w:id="1165" w:author="Author"/>
                <w:rFonts w:cs="Arial"/>
                <w:szCs w:val="18"/>
              </w:rPr>
            </w:pPr>
            <w:ins w:id="1166" w:author="Author">
              <w:r w:rsidRPr="00E9702E">
                <w:t>033-- and 036--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93FA94" w14:textId="77777777" w:rsidR="00EA2F34" w:rsidRPr="00E9702E" w:rsidRDefault="00EA2F34" w:rsidP="00BE28D4">
            <w:pPr>
              <w:pStyle w:val="tabletext11"/>
              <w:tabs>
                <w:tab w:val="decimal" w:pos="320"/>
              </w:tabs>
              <w:rPr>
                <w:ins w:id="1167" w:author="Author"/>
              </w:rPr>
            </w:pPr>
            <w:ins w:id="1168" w:author="Author">
              <w:r w:rsidRPr="00E9702E">
                <w:t>1.45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00B27E" w14:textId="77777777" w:rsidR="00EA2F34" w:rsidRPr="00E9702E" w:rsidRDefault="00EA2F34" w:rsidP="00BE28D4">
            <w:pPr>
              <w:pStyle w:val="tabletext11"/>
              <w:tabs>
                <w:tab w:val="decimal" w:pos="360"/>
              </w:tabs>
              <w:rPr>
                <w:ins w:id="1169" w:author="Author"/>
              </w:rPr>
            </w:pPr>
            <w:ins w:id="1170" w:author="Author">
              <w:r w:rsidRPr="00E9702E">
                <w:t>1.58</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46CC647D" w14:textId="77777777" w:rsidR="00EA2F34" w:rsidRPr="00E9702E" w:rsidRDefault="00EA2F34" w:rsidP="00BE28D4">
            <w:pPr>
              <w:pStyle w:val="tabletext11"/>
              <w:tabs>
                <w:tab w:val="decimal" w:pos="360"/>
              </w:tabs>
              <w:rPr>
                <w:ins w:id="1171" w:author="Author"/>
              </w:rPr>
            </w:pPr>
            <w:ins w:id="1172" w:author="Author">
              <w:r w:rsidRPr="00E9702E">
                <w:t>1.16</w:t>
              </w:r>
            </w:ins>
          </w:p>
        </w:tc>
      </w:tr>
      <w:tr w:rsidR="00EA2F34" w:rsidRPr="00E9702E" w14:paraId="20881436" w14:textId="77777777" w:rsidTr="00A1082D">
        <w:trPr>
          <w:cantSplit/>
          <w:trHeight w:val="190"/>
          <w:ins w:id="1173" w:author="Author"/>
        </w:trPr>
        <w:tc>
          <w:tcPr>
            <w:tcW w:w="199" w:type="dxa"/>
            <w:tcBorders>
              <w:top w:val="nil"/>
              <w:left w:val="nil"/>
              <w:bottom w:val="nil"/>
              <w:right w:val="single" w:sz="6" w:space="0" w:color="auto"/>
            </w:tcBorders>
          </w:tcPr>
          <w:p w14:paraId="3E5809C9" w14:textId="77777777" w:rsidR="00EA2F34" w:rsidRPr="00E9702E" w:rsidRDefault="00EA2F34" w:rsidP="00BE28D4">
            <w:pPr>
              <w:pStyle w:val="tabletext11"/>
              <w:rPr>
                <w:ins w:id="1174"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527C2CA0" w14:textId="77777777" w:rsidR="00EA2F34" w:rsidRPr="00E9702E" w:rsidRDefault="00EA2F34" w:rsidP="00BE28D4">
            <w:pPr>
              <w:pStyle w:val="tabletext11"/>
              <w:jc w:val="center"/>
              <w:rPr>
                <w:ins w:id="1175" w:author="Author"/>
              </w:rPr>
            </w:pPr>
            <w:ins w:id="1176" w:author="Author">
              <w:r w:rsidRPr="00E9702E">
                <w:rPr>
                  <w:b/>
                </w:rPr>
                <w:t>Medium Trucks</w:t>
              </w:r>
              <w:r w:rsidRPr="00E9702E">
                <w:rPr>
                  <w:b/>
                </w:rPr>
                <w:br/>
              </w:r>
              <w:r w:rsidRPr="00E9702E">
                <w:t>(10,001 – 20,000 lbs. GVWR)</w:t>
              </w:r>
            </w:ins>
          </w:p>
        </w:tc>
        <w:tc>
          <w:tcPr>
            <w:tcW w:w="1530" w:type="dxa"/>
            <w:tcBorders>
              <w:top w:val="single" w:sz="6" w:space="0" w:color="auto"/>
              <w:left w:val="single" w:sz="6" w:space="0" w:color="auto"/>
              <w:bottom w:val="single" w:sz="6" w:space="0" w:color="auto"/>
              <w:right w:val="single" w:sz="6" w:space="0" w:color="auto"/>
            </w:tcBorders>
            <w:vAlign w:val="center"/>
          </w:tcPr>
          <w:p w14:paraId="00C8D058" w14:textId="77777777" w:rsidR="00EA2F34" w:rsidRPr="00E9702E" w:rsidRDefault="00EA2F34" w:rsidP="00BE28D4">
            <w:pPr>
              <w:pStyle w:val="tabletext11"/>
              <w:jc w:val="center"/>
              <w:rPr>
                <w:ins w:id="1177"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32ED67C2" w14:textId="77777777" w:rsidR="00EA2F34" w:rsidRPr="00E9702E" w:rsidRDefault="00EA2F34" w:rsidP="00BE28D4">
            <w:pPr>
              <w:pStyle w:val="tabletext11"/>
              <w:jc w:val="center"/>
              <w:rPr>
                <w:ins w:id="1178" w:author="Author"/>
              </w:rPr>
            </w:pPr>
            <w:ins w:id="1179"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58B24243" w14:textId="77777777" w:rsidR="00EA2F34" w:rsidRPr="00E9702E" w:rsidRDefault="00EA2F34" w:rsidP="00BE28D4">
            <w:pPr>
              <w:pStyle w:val="tabletext11"/>
              <w:tabs>
                <w:tab w:val="decimal" w:pos="480"/>
              </w:tabs>
              <w:rPr>
                <w:ins w:id="1180" w:author="Author"/>
                <w:rFonts w:cs="Arial"/>
                <w:szCs w:val="18"/>
              </w:rPr>
            </w:pPr>
            <w:ins w:id="1181" w:author="Author">
              <w:r w:rsidRPr="00E9702E">
                <w:t>211-- and 214--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A4DFF0" w14:textId="77777777" w:rsidR="00EA2F34" w:rsidRPr="00E9702E" w:rsidRDefault="00EA2F34" w:rsidP="00BE28D4">
            <w:pPr>
              <w:pStyle w:val="tabletext11"/>
              <w:tabs>
                <w:tab w:val="decimal" w:pos="320"/>
              </w:tabs>
              <w:rPr>
                <w:ins w:id="1182" w:author="Author"/>
              </w:rPr>
            </w:pPr>
            <w:ins w:id="1183" w:author="Author">
              <w:r w:rsidRPr="00E9702E">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52FE961" w14:textId="77777777" w:rsidR="00EA2F34" w:rsidRPr="00E9702E" w:rsidRDefault="00EA2F34" w:rsidP="00BE28D4">
            <w:pPr>
              <w:pStyle w:val="tabletext11"/>
              <w:tabs>
                <w:tab w:val="decimal" w:pos="360"/>
              </w:tabs>
              <w:rPr>
                <w:ins w:id="1184" w:author="Author"/>
              </w:rPr>
            </w:pPr>
            <w:ins w:id="1185" w:author="Author">
              <w:r w:rsidRPr="00E9702E">
                <w:t>0.92</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2A191D5C" w14:textId="77777777" w:rsidR="00EA2F34" w:rsidRPr="00E9702E" w:rsidRDefault="00EA2F34" w:rsidP="00BE28D4">
            <w:pPr>
              <w:pStyle w:val="tabletext11"/>
              <w:tabs>
                <w:tab w:val="decimal" w:pos="360"/>
              </w:tabs>
              <w:rPr>
                <w:ins w:id="1186" w:author="Author"/>
              </w:rPr>
            </w:pPr>
            <w:ins w:id="1187" w:author="Author">
              <w:r w:rsidRPr="00E9702E">
                <w:t>1.03</w:t>
              </w:r>
            </w:ins>
          </w:p>
        </w:tc>
      </w:tr>
      <w:tr w:rsidR="00EA2F34" w:rsidRPr="00E9702E" w14:paraId="40CF97B1" w14:textId="77777777" w:rsidTr="00A1082D">
        <w:trPr>
          <w:cantSplit/>
          <w:trHeight w:val="190"/>
          <w:ins w:id="1188" w:author="Author"/>
        </w:trPr>
        <w:tc>
          <w:tcPr>
            <w:tcW w:w="199" w:type="dxa"/>
            <w:tcBorders>
              <w:top w:val="nil"/>
              <w:left w:val="nil"/>
              <w:bottom w:val="nil"/>
              <w:right w:val="single" w:sz="6" w:space="0" w:color="auto"/>
            </w:tcBorders>
          </w:tcPr>
          <w:p w14:paraId="1F7C2187" w14:textId="77777777" w:rsidR="00EA2F34" w:rsidRPr="00E9702E" w:rsidRDefault="00EA2F34" w:rsidP="00BE28D4">
            <w:pPr>
              <w:pStyle w:val="tabletext11"/>
              <w:rPr>
                <w:ins w:id="1189"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781EFD93" w14:textId="77777777" w:rsidR="00EA2F34" w:rsidRPr="00E9702E" w:rsidRDefault="00EA2F34" w:rsidP="00BE28D4">
            <w:pPr>
              <w:overflowPunct/>
              <w:autoSpaceDE/>
              <w:autoSpaceDN/>
              <w:adjustRightInd/>
              <w:spacing w:before="0" w:line="240" w:lineRule="auto"/>
              <w:jc w:val="left"/>
              <w:rPr>
                <w:ins w:id="1190"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57F2DFD2" w14:textId="77777777" w:rsidR="00EA2F34" w:rsidRPr="00E9702E" w:rsidRDefault="00EA2F34" w:rsidP="00BE28D4">
            <w:pPr>
              <w:pStyle w:val="tabletext11"/>
              <w:jc w:val="center"/>
              <w:rPr>
                <w:ins w:id="1191" w:author="Author"/>
              </w:rPr>
            </w:pPr>
            <w:ins w:id="1192"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1B815907" w14:textId="77777777" w:rsidR="00EA2F34" w:rsidRPr="00E9702E" w:rsidRDefault="00EA2F34" w:rsidP="00BE28D4">
            <w:pPr>
              <w:pStyle w:val="tabletext11"/>
              <w:jc w:val="center"/>
              <w:rPr>
                <w:ins w:id="1193" w:author="Author"/>
              </w:rPr>
            </w:pPr>
            <w:ins w:id="1194"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4C411DEF" w14:textId="77777777" w:rsidR="00EA2F34" w:rsidRPr="00E9702E" w:rsidRDefault="00EA2F34" w:rsidP="00BE28D4">
            <w:pPr>
              <w:pStyle w:val="tabletext11"/>
              <w:tabs>
                <w:tab w:val="decimal" w:pos="480"/>
              </w:tabs>
              <w:rPr>
                <w:ins w:id="1195" w:author="Author"/>
                <w:rFonts w:cs="Arial"/>
                <w:szCs w:val="18"/>
              </w:rPr>
            </w:pPr>
            <w:ins w:id="1196" w:author="Author">
              <w:r w:rsidRPr="00E9702E">
                <w:t>221-- and 224--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9264318" w14:textId="77777777" w:rsidR="00EA2F34" w:rsidRPr="00E9702E" w:rsidRDefault="00EA2F34" w:rsidP="00BE28D4">
            <w:pPr>
              <w:pStyle w:val="tabletext11"/>
              <w:tabs>
                <w:tab w:val="decimal" w:pos="320"/>
              </w:tabs>
              <w:rPr>
                <w:ins w:id="1197" w:author="Author"/>
              </w:rPr>
            </w:pPr>
            <w:ins w:id="1198" w:author="Author">
              <w:r w:rsidRPr="00E9702E">
                <w:t>1.43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E8F7CA" w14:textId="77777777" w:rsidR="00EA2F34" w:rsidRPr="00E9702E" w:rsidRDefault="00EA2F34" w:rsidP="00BE28D4">
            <w:pPr>
              <w:pStyle w:val="tabletext11"/>
              <w:tabs>
                <w:tab w:val="decimal" w:pos="360"/>
              </w:tabs>
              <w:rPr>
                <w:ins w:id="1199" w:author="Author"/>
              </w:rPr>
            </w:pPr>
            <w:ins w:id="1200" w:author="Author">
              <w:r w:rsidRPr="00E9702E">
                <w:t>1.04</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4376D4D4" w14:textId="77777777" w:rsidR="00EA2F34" w:rsidRPr="00E9702E" w:rsidRDefault="00EA2F34" w:rsidP="00BE28D4">
            <w:pPr>
              <w:pStyle w:val="tabletext11"/>
              <w:tabs>
                <w:tab w:val="decimal" w:pos="360"/>
              </w:tabs>
              <w:rPr>
                <w:ins w:id="1201" w:author="Author"/>
              </w:rPr>
            </w:pPr>
            <w:ins w:id="1202" w:author="Author">
              <w:r w:rsidRPr="00E9702E">
                <w:t>0.82</w:t>
              </w:r>
            </w:ins>
          </w:p>
        </w:tc>
      </w:tr>
      <w:tr w:rsidR="00EA2F34" w:rsidRPr="00E9702E" w14:paraId="25A71AEC" w14:textId="77777777" w:rsidTr="00A1082D">
        <w:trPr>
          <w:cantSplit/>
          <w:trHeight w:val="190"/>
          <w:ins w:id="1203" w:author="Author"/>
        </w:trPr>
        <w:tc>
          <w:tcPr>
            <w:tcW w:w="199" w:type="dxa"/>
            <w:tcBorders>
              <w:top w:val="nil"/>
              <w:left w:val="nil"/>
              <w:bottom w:val="nil"/>
              <w:right w:val="single" w:sz="6" w:space="0" w:color="auto"/>
            </w:tcBorders>
          </w:tcPr>
          <w:p w14:paraId="76FB307F" w14:textId="77777777" w:rsidR="00EA2F34" w:rsidRPr="00E9702E" w:rsidRDefault="00EA2F34" w:rsidP="00BE28D4">
            <w:pPr>
              <w:pStyle w:val="tabletext11"/>
              <w:rPr>
                <w:ins w:id="1204"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1D80781E" w14:textId="77777777" w:rsidR="00EA2F34" w:rsidRPr="00E9702E" w:rsidRDefault="00EA2F34" w:rsidP="00BE28D4">
            <w:pPr>
              <w:overflowPunct/>
              <w:autoSpaceDE/>
              <w:autoSpaceDN/>
              <w:adjustRightInd/>
              <w:spacing w:before="0" w:line="240" w:lineRule="auto"/>
              <w:jc w:val="left"/>
              <w:rPr>
                <w:ins w:id="1205"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648CD3AA" w14:textId="77777777" w:rsidR="00EA2F34" w:rsidRPr="00E9702E" w:rsidRDefault="00EA2F34" w:rsidP="00BE28D4">
            <w:pPr>
              <w:pStyle w:val="tabletext11"/>
              <w:jc w:val="center"/>
              <w:rPr>
                <w:ins w:id="1206"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09A10684" w14:textId="77777777" w:rsidR="00EA2F34" w:rsidRPr="00E9702E" w:rsidRDefault="00EA2F34" w:rsidP="00BE28D4">
            <w:pPr>
              <w:pStyle w:val="tabletext11"/>
              <w:jc w:val="center"/>
              <w:rPr>
                <w:ins w:id="1207" w:author="Author"/>
              </w:rPr>
            </w:pPr>
            <w:ins w:id="1208"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01839CB2" w14:textId="77777777" w:rsidR="00EA2F34" w:rsidRPr="00E9702E" w:rsidRDefault="00EA2F34" w:rsidP="00BE28D4">
            <w:pPr>
              <w:pStyle w:val="tabletext11"/>
              <w:tabs>
                <w:tab w:val="decimal" w:pos="480"/>
              </w:tabs>
              <w:rPr>
                <w:ins w:id="1209" w:author="Author"/>
                <w:rFonts w:cs="Arial"/>
                <w:szCs w:val="18"/>
              </w:rPr>
            </w:pPr>
            <w:ins w:id="1210" w:author="Author">
              <w:r w:rsidRPr="00E9702E">
                <w:t>231-- and 234--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1F089F" w14:textId="77777777" w:rsidR="00EA2F34" w:rsidRPr="00E9702E" w:rsidRDefault="00EA2F34" w:rsidP="00BE28D4">
            <w:pPr>
              <w:pStyle w:val="tabletext11"/>
              <w:tabs>
                <w:tab w:val="decimal" w:pos="320"/>
              </w:tabs>
              <w:rPr>
                <w:ins w:id="1211" w:author="Author"/>
              </w:rPr>
            </w:pPr>
            <w:ins w:id="1212" w:author="Author">
              <w:r w:rsidRPr="00E9702E">
                <w:t>1.15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9A78D5" w14:textId="77777777" w:rsidR="00EA2F34" w:rsidRPr="00E9702E" w:rsidRDefault="00EA2F34" w:rsidP="00BE28D4">
            <w:pPr>
              <w:pStyle w:val="tabletext11"/>
              <w:tabs>
                <w:tab w:val="decimal" w:pos="360"/>
              </w:tabs>
              <w:rPr>
                <w:ins w:id="1213" w:author="Author"/>
              </w:rPr>
            </w:pPr>
            <w:ins w:id="1214" w:author="Author">
              <w:r w:rsidRPr="00E9702E">
                <w:t>1.01</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571A43C7" w14:textId="77777777" w:rsidR="00EA2F34" w:rsidRPr="00E9702E" w:rsidRDefault="00EA2F34" w:rsidP="00BE28D4">
            <w:pPr>
              <w:pStyle w:val="tabletext11"/>
              <w:tabs>
                <w:tab w:val="decimal" w:pos="360"/>
              </w:tabs>
              <w:rPr>
                <w:ins w:id="1215" w:author="Author"/>
              </w:rPr>
            </w:pPr>
            <w:ins w:id="1216" w:author="Author">
              <w:r w:rsidRPr="00E9702E">
                <w:t>0.94</w:t>
              </w:r>
            </w:ins>
          </w:p>
        </w:tc>
      </w:tr>
      <w:tr w:rsidR="00EA2F34" w:rsidRPr="00E9702E" w14:paraId="7C0C0202" w14:textId="77777777" w:rsidTr="00A1082D">
        <w:trPr>
          <w:cantSplit/>
          <w:trHeight w:val="190"/>
          <w:ins w:id="1217" w:author="Author"/>
        </w:trPr>
        <w:tc>
          <w:tcPr>
            <w:tcW w:w="199" w:type="dxa"/>
            <w:tcBorders>
              <w:top w:val="nil"/>
              <w:left w:val="nil"/>
              <w:bottom w:val="nil"/>
              <w:right w:val="single" w:sz="6" w:space="0" w:color="auto"/>
            </w:tcBorders>
          </w:tcPr>
          <w:p w14:paraId="16C0A801" w14:textId="77777777" w:rsidR="00EA2F34" w:rsidRPr="00E9702E" w:rsidRDefault="00EA2F34" w:rsidP="00BE28D4">
            <w:pPr>
              <w:pStyle w:val="tabletext11"/>
              <w:rPr>
                <w:ins w:id="1218"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77F9E0C9" w14:textId="77777777" w:rsidR="00EA2F34" w:rsidRPr="00E9702E" w:rsidRDefault="00EA2F34" w:rsidP="00BE28D4">
            <w:pPr>
              <w:overflowPunct/>
              <w:autoSpaceDE/>
              <w:autoSpaceDN/>
              <w:adjustRightInd/>
              <w:spacing w:before="0" w:line="240" w:lineRule="auto"/>
              <w:jc w:val="left"/>
              <w:rPr>
                <w:ins w:id="1219"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48318896" w14:textId="77777777" w:rsidR="00EA2F34" w:rsidRPr="00E9702E" w:rsidRDefault="00EA2F34" w:rsidP="00BE28D4">
            <w:pPr>
              <w:pStyle w:val="tabletext11"/>
              <w:jc w:val="center"/>
              <w:rPr>
                <w:ins w:id="1220"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2F51CF37" w14:textId="77777777" w:rsidR="00EA2F34" w:rsidRPr="00E9702E" w:rsidRDefault="00EA2F34" w:rsidP="00BE28D4">
            <w:pPr>
              <w:pStyle w:val="tabletext11"/>
              <w:jc w:val="center"/>
              <w:rPr>
                <w:ins w:id="1221" w:author="Author"/>
              </w:rPr>
            </w:pPr>
            <w:ins w:id="1222"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708739F5" w14:textId="77777777" w:rsidR="00EA2F34" w:rsidRPr="00E9702E" w:rsidRDefault="00EA2F34" w:rsidP="00BE28D4">
            <w:pPr>
              <w:pStyle w:val="tabletext11"/>
              <w:tabs>
                <w:tab w:val="decimal" w:pos="480"/>
              </w:tabs>
              <w:rPr>
                <w:ins w:id="1223" w:author="Author"/>
                <w:rFonts w:cs="Arial"/>
                <w:szCs w:val="18"/>
              </w:rPr>
            </w:pPr>
            <w:ins w:id="1224" w:author="Author">
              <w:r w:rsidRPr="00E9702E">
                <w:t>212-- and 215--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C76910" w14:textId="77777777" w:rsidR="00EA2F34" w:rsidRPr="00E9702E" w:rsidRDefault="00EA2F34" w:rsidP="00BE28D4">
            <w:pPr>
              <w:pStyle w:val="tabletext11"/>
              <w:tabs>
                <w:tab w:val="decimal" w:pos="320"/>
              </w:tabs>
              <w:rPr>
                <w:ins w:id="1225" w:author="Author"/>
              </w:rPr>
            </w:pPr>
            <w:ins w:id="1226" w:author="Author">
              <w:r w:rsidRPr="00E9702E">
                <w:t>1.37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16446F" w14:textId="77777777" w:rsidR="00EA2F34" w:rsidRPr="00E9702E" w:rsidRDefault="00EA2F34" w:rsidP="00BE28D4">
            <w:pPr>
              <w:pStyle w:val="tabletext11"/>
              <w:tabs>
                <w:tab w:val="decimal" w:pos="360"/>
              </w:tabs>
              <w:rPr>
                <w:ins w:id="1227" w:author="Author"/>
              </w:rPr>
            </w:pPr>
            <w:ins w:id="1228" w:author="Author">
              <w:r w:rsidRPr="00E9702E">
                <w:t>1.15</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584C23F3" w14:textId="77777777" w:rsidR="00EA2F34" w:rsidRPr="00E9702E" w:rsidRDefault="00EA2F34" w:rsidP="00BE28D4">
            <w:pPr>
              <w:pStyle w:val="tabletext11"/>
              <w:tabs>
                <w:tab w:val="decimal" w:pos="360"/>
              </w:tabs>
              <w:rPr>
                <w:ins w:id="1229" w:author="Author"/>
              </w:rPr>
            </w:pPr>
            <w:ins w:id="1230" w:author="Author">
              <w:r w:rsidRPr="00E9702E">
                <w:t>1.26</w:t>
              </w:r>
            </w:ins>
          </w:p>
        </w:tc>
      </w:tr>
      <w:tr w:rsidR="00EA2F34" w:rsidRPr="00E9702E" w14:paraId="200D5811" w14:textId="77777777" w:rsidTr="00A1082D">
        <w:trPr>
          <w:cantSplit/>
          <w:trHeight w:val="190"/>
          <w:ins w:id="1231" w:author="Author"/>
        </w:trPr>
        <w:tc>
          <w:tcPr>
            <w:tcW w:w="199" w:type="dxa"/>
            <w:tcBorders>
              <w:top w:val="nil"/>
              <w:left w:val="nil"/>
              <w:bottom w:val="nil"/>
              <w:right w:val="single" w:sz="6" w:space="0" w:color="auto"/>
            </w:tcBorders>
          </w:tcPr>
          <w:p w14:paraId="73B5F3AB" w14:textId="77777777" w:rsidR="00EA2F34" w:rsidRPr="00E9702E" w:rsidRDefault="00EA2F34" w:rsidP="00BE28D4">
            <w:pPr>
              <w:pStyle w:val="tabletext11"/>
              <w:rPr>
                <w:ins w:id="1232"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2651EB85" w14:textId="77777777" w:rsidR="00EA2F34" w:rsidRPr="00E9702E" w:rsidRDefault="00EA2F34" w:rsidP="00BE28D4">
            <w:pPr>
              <w:overflowPunct/>
              <w:autoSpaceDE/>
              <w:autoSpaceDN/>
              <w:adjustRightInd/>
              <w:spacing w:before="0" w:line="240" w:lineRule="auto"/>
              <w:jc w:val="left"/>
              <w:rPr>
                <w:ins w:id="1233"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2FC525A8" w14:textId="77777777" w:rsidR="00EA2F34" w:rsidRPr="00E9702E" w:rsidRDefault="00EA2F34" w:rsidP="00BE28D4">
            <w:pPr>
              <w:pStyle w:val="tabletext11"/>
              <w:jc w:val="center"/>
              <w:rPr>
                <w:ins w:id="1234" w:author="Author"/>
              </w:rPr>
            </w:pPr>
            <w:ins w:id="1235" w:author="Author">
              <w:r w:rsidRPr="00E9702E">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39427DCA" w14:textId="77777777" w:rsidR="00EA2F34" w:rsidRPr="00E9702E" w:rsidRDefault="00EA2F34" w:rsidP="00BE28D4">
            <w:pPr>
              <w:pStyle w:val="tabletext11"/>
              <w:jc w:val="center"/>
              <w:rPr>
                <w:ins w:id="1236" w:author="Author"/>
              </w:rPr>
            </w:pPr>
            <w:ins w:id="1237"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46E08D77" w14:textId="77777777" w:rsidR="00EA2F34" w:rsidRPr="00E9702E" w:rsidRDefault="00EA2F34" w:rsidP="00BE28D4">
            <w:pPr>
              <w:pStyle w:val="tabletext11"/>
              <w:tabs>
                <w:tab w:val="decimal" w:pos="480"/>
              </w:tabs>
              <w:rPr>
                <w:ins w:id="1238" w:author="Author"/>
                <w:rFonts w:cs="Arial"/>
                <w:szCs w:val="18"/>
              </w:rPr>
            </w:pPr>
            <w:ins w:id="1239" w:author="Author">
              <w:r w:rsidRPr="00E9702E">
                <w:t>222-- and 225--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9FFB54" w14:textId="77777777" w:rsidR="00EA2F34" w:rsidRPr="00E9702E" w:rsidRDefault="00EA2F34" w:rsidP="00BE28D4">
            <w:pPr>
              <w:pStyle w:val="tabletext11"/>
              <w:tabs>
                <w:tab w:val="decimal" w:pos="320"/>
              </w:tabs>
              <w:rPr>
                <w:ins w:id="1240" w:author="Author"/>
              </w:rPr>
            </w:pPr>
            <w:ins w:id="1241" w:author="Author">
              <w:r w:rsidRPr="00E9702E">
                <w:t>1.90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798AFA" w14:textId="77777777" w:rsidR="00EA2F34" w:rsidRPr="00E9702E" w:rsidRDefault="00EA2F34" w:rsidP="00BE28D4">
            <w:pPr>
              <w:pStyle w:val="tabletext11"/>
              <w:tabs>
                <w:tab w:val="decimal" w:pos="360"/>
              </w:tabs>
              <w:rPr>
                <w:ins w:id="1242" w:author="Author"/>
              </w:rPr>
            </w:pPr>
            <w:ins w:id="1243" w:author="Author">
              <w:r w:rsidRPr="00E9702E">
                <w:t>1.29</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7CD55AE7" w14:textId="77777777" w:rsidR="00EA2F34" w:rsidRPr="00E9702E" w:rsidRDefault="00EA2F34" w:rsidP="00BE28D4">
            <w:pPr>
              <w:pStyle w:val="tabletext11"/>
              <w:tabs>
                <w:tab w:val="decimal" w:pos="360"/>
              </w:tabs>
              <w:rPr>
                <w:ins w:id="1244" w:author="Author"/>
              </w:rPr>
            </w:pPr>
            <w:ins w:id="1245" w:author="Author">
              <w:r w:rsidRPr="00E9702E">
                <w:t>1.01</w:t>
              </w:r>
            </w:ins>
          </w:p>
        </w:tc>
      </w:tr>
      <w:tr w:rsidR="00EA2F34" w:rsidRPr="00E9702E" w14:paraId="1D256C02" w14:textId="77777777" w:rsidTr="00A1082D">
        <w:trPr>
          <w:cantSplit/>
          <w:trHeight w:val="190"/>
          <w:ins w:id="1246" w:author="Author"/>
        </w:trPr>
        <w:tc>
          <w:tcPr>
            <w:tcW w:w="199" w:type="dxa"/>
            <w:tcBorders>
              <w:top w:val="nil"/>
              <w:left w:val="nil"/>
              <w:bottom w:val="nil"/>
              <w:right w:val="single" w:sz="6" w:space="0" w:color="auto"/>
            </w:tcBorders>
          </w:tcPr>
          <w:p w14:paraId="3AF8394D" w14:textId="77777777" w:rsidR="00EA2F34" w:rsidRPr="00E9702E" w:rsidRDefault="00EA2F34" w:rsidP="00BE28D4">
            <w:pPr>
              <w:pStyle w:val="tabletext11"/>
              <w:rPr>
                <w:ins w:id="1247"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5FBB107E" w14:textId="77777777" w:rsidR="00EA2F34" w:rsidRPr="00E9702E" w:rsidRDefault="00EA2F34" w:rsidP="00BE28D4">
            <w:pPr>
              <w:overflowPunct/>
              <w:autoSpaceDE/>
              <w:autoSpaceDN/>
              <w:adjustRightInd/>
              <w:spacing w:before="0" w:line="240" w:lineRule="auto"/>
              <w:jc w:val="left"/>
              <w:rPr>
                <w:ins w:id="1248"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2674A397" w14:textId="77777777" w:rsidR="00EA2F34" w:rsidRPr="00E9702E" w:rsidRDefault="00EA2F34" w:rsidP="00BE28D4">
            <w:pPr>
              <w:pStyle w:val="tabletext11"/>
              <w:jc w:val="center"/>
              <w:rPr>
                <w:ins w:id="1249"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63B4AE52" w14:textId="77777777" w:rsidR="00EA2F34" w:rsidRPr="00E9702E" w:rsidRDefault="00EA2F34" w:rsidP="00BE28D4">
            <w:pPr>
              <w:pStyle w:val="tabletext11"/>
              <w:jc w:val="center"/>
              <w:rPr>
                <w:ins w:id="1250" w:author="Author"/>
              </w:rPr>
            </w:pPr>
            <w:ins w:id="1251"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25907128" w14:textId="77777777" w:rsidR="00EA2F34" w:rsidRPr="00E9702E" w:rsidRDefault="00EA2F34" w:rsidP="00BE28D4">
            <w:pPr>
              <w:pStyle w:val="tabletext11"/>
              <w:tabs>
                <w:tab w:val="decimal" w:pos="480"/>
              </w:tabs>
              <w:rPr>
                <w:ins w:id="1252" w:author="Author"/>
                <w:rFonts w:cs="Arial"/>
                <w:szCs w:val="18"/>
              </w:rPr>
            </w:pPr>
            <w:ins w:id="1253" w:author="Author">
              <w:r w:rsidRPr="00E9702E">
                <w:t>232-- and 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51DE8E" w14:textId="77777777" w:rsidR="00EA2F34" w:rsidRPr="00E9702E" w:rsidRDefault="00EA2F34" w:rsidP="00BE28D4">
            <w:pPr>
              <w:pStyle w:val="tabletext11"/>
              <w:tabs>
                <w:tab w:val="decimal" w:pos="320"/>
              </w:tabs>
              <w:rPr>
                <w:ins w:id="1254" w:author="Author"/>
              </w:rPr>
            </w:pPr>
            <w:ins w:id="1255" w:author="Author">
              <w:r w:rsidRPr="00E9702E">
                <w:t>1.53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CD3AAF4" w14:textId="77777777" w:rsidR="00EA2F34" w:rsidRPr="00E9702E" w:rsidRDefault="00EA2F34" w:rsidP="00BE28D4">
            <w:pPr>
              <w:pStyle w:val="tabletext11"/>
              <w:tabs>
                <w:tab w:val="decimal" w:pos="360"/>
              </w:tabs>
              <w:rPr>
                <w:ins w:id="1256" w:author="Author"/>
              </w:rPr>
            </w:pPr>
            <w:ins w:id="1257" w:author="Author">
              <w:r w:rsidRPr="00E9702E">
                <w:t>1.26</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4F52236A" w14:textId="77777777" w:rsidR="00EA2F34" w:rsidRPr="00E9702E" w:rsidRDefault="00EA2F34" w:rsidP="00BE28D4">
            <w:pPr>
              <w:pStyle w:val="tabletext11"/>
              <w:tabs>
                <w:tab w:val="decimal" w:pos="360"/>
              </w:tabs>
              <w:rPr>
                <w:ins w:id="1258" w:author="Author"/>
              </w:rPr>
            </w:pPr>
            <w:ins w:id="1259" w:author="Author">
              <w:r w:rsidRPr="00E9702E">
                <w:t>1.15</w:t>
              </w:r>
            </w:ins>
          </w:p>
        </w:tc>
      </w:tr>
      <w:tr w:rsidR="00EA2F34" w:rsidRPr="00E9702E" w14:paraId="451FBE5B" w14:textId="77777777" w:rsidTr="00A1082D">
        <w:trPr>
          <w:cantSplit/>
          <w:trHeight w:val="190"/>
          <w:ins w:id="1260" w:author="Author"/>
        </w:trPr>
        <w:tc>
          <w:tcPr>
            <w:tcW w:w="199" w:type="dxa"/>
            <w:tcBorders>
              <w:top w:val="nil"/>
              <w:left w:val="nil"/>
              <w:bottom w:val="nil"/>
              <w:right w:val="single" w:sz="6" w:space="0" w:color="auto"/>
            </w:tcBorders>
          </w:tcPr>
          <w:p w14:paraId="3FAD3BAE" w14:textId="77777777" w:rsidR="00EA2F34" w:rsidRPr="00E9702E" w:rsidRDefault="00EA2F34" w:rsidP="00BE28D4">
            <w:pPr>
              <w:pStyle w:val="tabletext11"/>
              <w:rPr>
                <w:ins w:id="1261"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73D74977" w14:textId="77777777" w:rsidR="00EA2F34" w:rsidRPr="00E9702E" w:rsidRDefault="00EA2F34" w:rsidP="00BE28D4">
            <w:pPr>
              <w:pStyle w:val="tabletext11"/>
              <w:jc w:val="center"/>
              <w:rPr>
                <w:ins w:id="1262" w:author="Author"/>
              </w:rPr>
            </w:pPr>
            <w:ins w:id="1263" w:author="Author">
              <w:r w:rsidRPr="00E9702E">
                <w:rPr>
                  <w:b/>
                </w:rPr>
                <w:t>Heavy Trucks</w:t>
              </w:r>
              <w:r w:rsidRPr="00E9702E">
                <w:rPr>
                  <w:b/>
                </w:rPr>
                <w:br/>
              </w:r>
              <w:r w:rsidRPr="00E9702E">
                <w:t>(20,001 – 45,000 lbs. GVWR)</w:t>
              </w:r>
            </w:ins>
          </w:p>
        </w:tc>
        <w:tc>
          <w:tcPr>
            <w:tcW w:w="1530" w:type="dxa"/>
            <w:tcBorders>
              <w:top w:val="single" w:sz="6" w:space="0" w:color="auto"/>
              <w:left w:val="single" w:sz="6" w:space="0" w:color="auto"/>
              <w:bottom w:val="single" w:sz="6" w:space="0" w:color="auto"/>
              <w:right w:val="single" w:sz="6" w:space="0" w:color="auto"/>
            </w:tcBorders>
            <w:vAlign w:val="center"/>
          </w:tcPr>
          <w:p w14:paraId="252A5078" w14:textId="77777777" w:rsidR="00EA2F34" w:rsidRPr="00E9702E" w:rsidRDefault="00EA2F34" w:rsidP="00BE28D4">
            <w:pPr>
              <w:pStyle w:val="tabletext11"/>
              <w:jc w:val="center"/>
              <w:rPr>
                <w:ins w:id="1264"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635DD758" w14:textId="77777777" w:rsidR="00EA2F34" w:rsidRPr="00E9702E" w:rsidRDefault="00EA2F34" w:rsidP="00BE28D4">
            <w:pPr>
              <w:pStyle w:val="tabletext11"/>
              <w:jc w:val="center"/>
              <w:rPr>
                <w:ins w:id="1265" w:author="Author"/>
              </w:rPr>
            </w:pPr>
            <w:ins w:id="1266"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221B3D50" w14:textId="77777777" w:rsidR="00EA2F34" w:rsidRPr="00E9702E" w:rsidRDefault="00EA2F34" w:rsidP="00BE28D4">
            <w:pPr>
              <w:pStyle w:val="tabletext11"/>
              <w:tabs>
                <w:tab w:val="decimal" w:pos="480"/>
              </w:tabs>
              <w:rPr>
                <w:ins w:id="1267" w:author="Author"/>
                <w:rFonts w:cs="Arial"/>
                <w:szCs w:val="18"/>
              </w:rPr>
            </w:pPr>
            <w:ins w:id="1268" w:author="Author">
              <w:r w:rsidRPr="00E9702E">
                <w:t>311-- and 314--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A0BE096" w14:textId="77777777" w:rsidR="00EA2F34" w:rsidRPr="00E9702E" w:rsidRDefault="00EA2F34" w:rsidP="00BE28D4">
            <w:pPr>
              <w:pStyle w:val="tabletext11"/>
              <w:tabs>
                <w:tab w:val="decimal" w:pos="320"/>
              </w:tabs>
              <w:rPr>
                <w:ins w:id="1269" w:author="Author"/>
              </w:rPr>
            </w:pPr>
            <w:ins w:id="1270" w:author="Author">
              <w:r w:rsidRPr="00E9702E">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B388A7" w14:textId="77777777" w:rsidR="00EA2F34" w:rsidRPr="00E9702E" w:rsidRDefault="00EA2F34" w:rsidP="00BE28D4">
            <w:pPr>
              <w:pStyle w:val="tabletext11"/>
              <w:tabs>
                <w:tab w:val="decimal" w:pos="360"/>
              </w:tabs>
              <w:rPr>
                <w:ins w:id="1271" w:author="Author"/>
              </w:rPr>
            </w:pPr>
            <w:ins w:id="1272" w:author="Author">
              <w:r w:rsidRPr="00E9702E">
                <w:t>1.10</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768E1DF2" w14:textId="77777777" w:rsidR="00EA2F34" w:rsidRPr="00E9702E" w:rsidRDefault="00EA2F34" w:rsidP="00BE28D4">
            <w:pPr>
              <w:pStyle w:val="tabletext11"/>
              <w:tabs>
                <w:tab w:val="decimal" w:pos="360"/>
              </w:tabs>
              <w:rPr>
                <w:ins w:id="1273" w:author="Author"/>
              </w:rPr>
            </w:pPr>
            <w:ins w:id="1274" w:author="Author">
              <w:r w:rsidRPr="00E9702E">
                <w:t>0.91</w:t>
              </w:r>
            </w:ins>
          </w:p>
        </w:tc>
      </w:tr>
      <w:tr w:rsidR="00EA2F34" w:rsidRPr="00E9702E" w14:paraId="33F83EB9" w14:textId="77777777" w:rsidTr="00A1082D">
        <w:trPr>
          <w:cantSplit/>
          <w:trHeight w:val="190"/>
          <w:ins w:id="1275" w:author="Author"/>
        </w:trPr>
        <w:tc>
          <w:tcPr>
            <w:tcW w:w="199" w:type="dxa"/>
            <w:tcBorders>
              <w:top w:val="nil"/>
              <w:left w:val="nil"/>
              <w:bottom w:val="nil"/>
              <w:right w:val="single" w:sz="6" w:space="0" w:color="auto"/>
            </w:tcBorders>
          </w:tcPr>
          <w:p w14:paraId="6DD68332" w14:textId="77777777" w:rsidR="00EA2F34" w:rsidRPr="00E9702E" w:rsidRDefault="00EA2F34" w:rsidP="00BE28D4">
            <w:pPr>
              <w:pStyle w:val="tabletext11"/>
              <w:rPr>
                <w:ins w:id="1276"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597402B5" w14:textId="77777777" w:rsidR="00EA2F34" w:rsidRPr="00E9702E" w:rsidRDefault="00EA2F34" w:rsidP="00BE28D4">
            <w:pPr>
              <w:overflowPunct/>
              <w:autoSpaceDE/>
              <w:autoSpaceDN/>
              <w:adjustRightInd/>
              <w:spacing w:before="0" w:line="240" w:lineRule="auto"/>
              <w:jc w:val="left"/>
              <w:rPr>
                <w:ins w:id="1277"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5298C92C" w14:textId="77777777" w:rsidR="00EA2F34" w:rsidRPr="00E9702E" w:rsidRDefault="00EA2F34" w:rsidP="00BE28D4">
            <w:pPr>
              <w:pStyle w:val="tabletext11"/>
              <w:jc w:val="center"/>
              <w:rPr>
                <w:ins w:id="1278" w:author="Author"/>
              </w:rPr>
            </w:pPr>
            <w:ins w:id="1279"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4A6A7AA5" w14:textId="77777777" w:rsidR="00EA2F34" w:rsidRPr="00E9702E" w:rsidRDefault="00EA2F34" w:rsidP="00BE28D4">
            <w:pPr>
              <w:pStyle w:val="tabletext11"/>
              <w:jc w:val="center"/>
              <w:rPr>
                <w:ins w:id="1280" w:author="Author"/>
              </w:rPr>
            </w:pPr>
            <w:ins w:id="1281"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71EFE7BA" w14:textId="77777777" w:rsidR="00EA2F34" w:rsidRPr="00E9702E" w:rsidRDefault="00EA2F34" w:rsidP="00BE28D4">
            <w:pPr>
              <w:pStyle w:val="tabletext11"/>
              <w:tabs>
                <w:tab w:val="decimal" w:pos="480"/>
              </w:tabs>
              <w:rPr>
                <w:ins w:id="1282" w:author="Author"/>
                <w:rFonts w:cs="Arial"/>
                <w:szCs w:val="18"/>
              </w:rPr>
            </w:pPr>
            <w:ins w:id="1283" w:author="Author">
              <w:r w:rsidRPr="00E9702E">
                <w:t>321-- and 324--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99B7F8" w14:textId="77777777" w:rsidR="00EA2F34" w:rsidRPr="00E9702E" w:rsidRDefault="00EA2F34" w:rsidP="00BE28D4">
            <w:pPr>
              <w:pStyle w:val="tabletext11"/>
              <w:tabs>
                <w:tab w:val="decimal" w:pos="320"/>
              </w:tabs>
              <w:rPr>
                <w:ins w:id="1284" w:author="Author"/>
              </w:rPr>
            </w:pPr>
            <w:ins w:id="1285" w:author="Author">
              <w:r w:rsidRPr="00E9702E">
                <w:t>1.41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33600F" w14:textId="77777777" w:rsidR="00EA2F34" w:rsidRPr="00E9702E" w:rsidRDefault="00EA2F34" w:rsidP="00BE28D4">
            <w:pPr>
              <w:pStyle w:val="tabletext11"/>
              <w:tabs>
                <w:tab w:val="decimal" w:pos="360"/>
              </w:tabs>
              <w:rPr>
                <w:ins w:id="1286" w:author="Author"/>
              </w:rPr>
            </w:pPr>
            <w:ins w:id="1287" w:author="Author">
              <w:r w:rsidRPr="00E9702E">
                <w:t>1.25</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14F91DC8" w14:textId="77777777" w:rsidR="00EA2F34" w:rsidRPr="00E9702E" w:rsidRDefault="00EA2F34" w:rsidP="00BE28D4">
            <w:pPr>
              <w:pStyle w:val="tabletext11"/>
              <w:tabs>
                <w:tab w:val="decimal" w:pos="360"/>
              </w:tabs>
              <w:rPr>
                <w:ins w:id="1288" w:author="Author"/>
              </w:rPr>
            </w:pPr>
            <w:ins w:id="1289" w:author="Author">
              <w:r w:rsidRPr="00E9702E">
                <w:t>0.73</w:t>
              </w:r>
            </w:ins>
          </w:p>
        </w:tc>
      </w:tr>
      <w:tr w:rsidR="00EA2F34" w:rsidRPr="00E9702E" w14:paraId="0FB8B322" w14:textId="77777777" w:rsidTr="00A1082D">
        <w:trPr>
          <w:cantSplit/>
          <w:trHeight w:val="190"/>
          <w:ins w:id="1290" w:author="Author"/>
        </w:trPr>
        <w:tc>
          <w:tcPr>
            <w:tcW w:w="199" w:type="dxa"/>
            <w:tcBorders>
              <w:top w:val="nil"/>
              <w:left w:val="nil"/>
              <w:bottom w:val="nil"/>
              <w:right w:val="single" w:sz="6" w:space="0" w:color="auto"/>
            </w:tcBorders>
          </w:tcPr>
          <w:p w14:paraId="558B1A78" w14:textId="77777777" w:rsidR="00EA2F34" w:rsidRPr="00E9702E" w:rsidRDefault="00EA2F34" w:rsidP="00BE28D4">
            <w:pPr>
              <w:pStyle w:val="tabletext11"/>
              <w:rPr>
                <w:ins w:id="1291"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54835093" w14:textId="77777777" w:rsidR="00EA2F34" w:rsidRPr="00E9702E" w:rsidRDefault="00EA2F34" w:rsidP="00BE28D4">
            <w:pPr>
              <w:overflowPunct/>
              <w:autoSpaceDE/>
              <w:autoSpaceDN/>
              <w:adjustRightInd/>
              <w:spacing w:before="0" w:line="240" w:lineRule="auto"/>
              <w:jc w:val="left"/>
              <w:rPr>
                <w:ins w:id="1292"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4CB6EF38" w14:textId="77777777" w:rsidR="00EA2F34" w:rsidRPr="00E9702E" w:rsidRDefault="00EA2F34" w:rsidP="00BE28D4">
            <w:pPr>
              <w:pStyle w:val="tabletext11"/>
              <w:jc w:val="center"/>
              <w:rPr>
                <w:ins w:id="1293"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21040CB0" w14:textId="77777777" w:rsidR="00EA2F34" w:rsidRPr="00E9702E" w:rsidRDefault="00EA2F34" w:rsidP="00BE28D4">
            <w:pPr>
              <w:pStyle w:val="tabletext11"/>
              <w:jc w:val="center"/>
              <w:rPr>
                <w:ins w:id="1294" w:author="Author"/>
              </w:rPr>
            </w:pPr>
            <w:ins w:id="1295"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33679182" w14:textId="77777777" w:rsidR="00EA2F34" w:rsidRPr="00E9702E" w:rsidRDefault="00EA2F34" w:rsidP="00BE28D4">
            <w:pPr>
              <w:pStyle w:val="tabletext11"/>
              <w:tabs>
                <w:tab w:val="decimal" w:pos="480"/>
              </w:tabs>
              <w:rPr>
                <w:ins w:id="1296" w:author="Author"/>
                <w:rFonts w:cs="Arial"/>
                <w:szCs w:val="18"/>
              </w:rPr>
            </w:pPr>
            <w:ins w:id="1297" w:author="Author">
              <w:r w:rsidRPr="00E9702E">
                <w:t>331-- and 334--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45EC57" w14:textId="77777777" w:rsidR="00EA2F34" w:rsidRPr="00E9702E" w:rsidRDefault="00EA2F34" w:rsidP="00BE28D4">
            <w:pPr>
              <w:pStyle w:val="tabletext11"/>
              <w:tabs>
                <w:tab w:val="decimal" w:pos="320"/>
              </w:tabs>
              <w:rPr>
                <w:ins w:id="1298" w:author="Author"/>
              </w:rPr>
            </w:pPr>
            <w:ins w:id="1299" w:author="Author">
              <w:r w:rsidRPr="00E9702E">
                <w:t>1.14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887D5A" w14:textId="77777777" w:rsidR="00EA2F34" w:rsidRPr="00E9702E" w:rsidRDefault="00EA2F34" w:rsidP="00BE28D4">
            <w:pPr>
              <w:pStyle w:val="tabletext11"/>
              <w:tabs>
                <w:tab w:val="decimal" w:pos="360"/>
              </w:tabs>
              <w:rPr>
                <w:ins w:id="1300" w:author="Author"/>
              </w:rPr>
            </w:pPr>
            <w:ins w:id="1301" w:author="Author">
              <w:r w:rsidRPr="00E9702E">
                <w:t>1.22</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4F3DC4EE" w14:textId="77777777" w:rsidR="00EA2F34" w:rsidRPr="00E9702E" w:rsidRDefault="00EA2F34" w:rsidP="00BE28D4">
            <w:pPr>
              <w:pStyle w:val="tabletext11"/>
              <w:tabs>
                <w:tab w:val="decimal" w:pos="360"/>
              </w:tabs>
              <w:rPr>
                <w:ins w:id="1302" w:author="Author"/>
              </w:rPr>
            </w:pPr>
            <w:ins w:id="1303" w:author="Author">
              <w:r w:rsidRPr="00E9702E">
                <w:t>0.83</w:t>
              </w:r>
            </w:ins>
          </w:p>
        </w:tc>
      </w:tr>
      <w:tr w:rsidR="00EA2F34" w:rsidRPr="00E9702E" w14:paraId="288EED79" w14:textId="77777777" w:rsidTr="00A1082D">
        <w:trPr>
          <w:cantSplit/>
          <w:trHeight w:val="190"/>
          <w:ins w:id="1304" w:author="Author"/>
        </w:trPr>
        <w:tc>
          <w:tcPr>
            <w:tcW w:w="199" w:type="dxa"/>
            <w:tcBorders>
              <w:top w:val="nil"/>
              <w:left w:val="nil"/>
              <w:bottom w:val="nil"/>
              <w:right w:val="single" w:sz="6" w:space="0" w:color="auto"/>
            </w:tcBorders>
          </w:tcPr>
          <w:p w14:paraId="3BBCDC92" w14:textId="77777777" w:rsidR="00EA2F34" w:rsidRPr="00E9702E" w:rsidRDefault="00EA2F34" w:rsidP="00BE28D4">
            <w:pPr>
              <w:pStyle w:val="tabletext11"/>
              <w:rPr>
                <w:ins w:id="1305"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57668FE0" w14:textId="77777777" w:rsidR="00EA2F34" w:rsidRPr="00E9702E" w:rsidRDefault="00EA2F34" w:rsidP="00BE28D4">
            <w:pPr>
              <w:overflowPunct/>
              <w:autoSpaceDE/>
              <w:autoSpaceDN/>
              <w:adjustRightInd/>
              <w:spacing w:before="0" w:line="240" w:lineRule="auto"/>
              <w:jc w:val="left"/>
              <w:rPr>
                <w:ins w:id="1306"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14AA5F1E" w14:textId="77777777" w:rsidR="00EA2F34" w:rsidRPr="00E9702E" w:rsidRDefault="00EA2F34" w:rsidP="00BE28D4">
            <w:pPr>
              <w:pStyle w:val="tabletext11"/>
              <w:jc w:val="center"/>
              <w:rPr>
                <w:ins w:id="1307"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670FB419" w14:textId="77777777" w:rsidR="00EA2F34" w:rsidRPr="00E9702E" w:rsidRDefault="00EA2F34" w:rsidP="00BE28D4">
            <w:pPr>
              <w:pStyle w:val="tabletext11"/>
              <w:jc w:val="center"/>
              <w:rPr>
                <w:ins w:id="1308" w:author="Author"/>
              </w:rPr>
            </w:pPr>
            <w:ins w:id="1309"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607D17BE" w14:textId="77777777" w:rsidR="00EA2F34" w:rsidRPr="00E9702E" w:rsidRDefault="00EA2F34" w:rsidP="00BE28D4">
            <w:pPr>
              <w:pStyle w:val="tabletext11"/>
              <w:tabs>
                <w:tab w:val="decimal" w:pos="480"/>
              </w:tabs>
              <w:rPr>
                <w:ins w:id="1310" w:author="Author"/>
                <w:rFonts w:cs="Arial"/>
                <w:szCs w:val="18"/>
              </w:rPr>
            </w:pPr>
            <w:ins w:id="1311" w:author="Author">
              <w:r w:rsidRPr="00E9702E">
                <w:t>312-- and 315--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04CD1C" w14:textId="77777777" w:rsidR="00EA2F34" w:rsidRPr="00E9702E" w:rsidRDefault="00EA2F34" w:rsidP="00BE28D4">
            <w:pPr>
              <w:pStyle w:val="tabletext11"/>
              <w:tabs>
                <w:tab w:val="decimal" w:pos="320"/>
              </w:tabs>
              <w:rPr>
                <w:ins w:id="1312" w:author="Author"/>
              </w:rPr>
            </w:pPr>
            <w:ins w:id="1313" w:author="Author">
              <w:r w:rsidRPr="00E9702E">
                <w:t>1.35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3D7307" w14:textId="77777777" w:rsidR="00EA2F34" w:rsidRPr="00E9702E" w:rsidRDefault="00EA2F34" w:rsidP="00BE28D4">
            <w:pPr>
              <w:pStyle w:val="tabletext11"/>
              <w:tabs>
                <w:tab w:val="decimal" w:pos="360"/>
              </w:tabs>
              <w:rPr>
                <w:ins w:id="1314" w:author="Author"/>
              </w:rPr>
            </w:pPr>
            <w:ins w:id="1315" w:author="Author">
              <w:r w:rsidRPr="00E9702E">
                <w:t>1.38</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0172B4CE" w14:textId="77777777" w:rsidR="00EA2F34" w:rsidRPr="00E9702E" w:rsidRDefault="00EA2F34" w:rsidP="00BE28D4">
            <w:pPr>
              <w:pStyle w:val="tabletext11"/>
              <w:tabs>
                <w:tab w:val="decimal" w:pos="360"/>
              </w:tabs>
              <w:rPr>
                <w:ins w:id="1316" w:author="Author"/>
              </w:rPr>
            </w:pPr>
            <w:ins w:id="1317" w:author="Author">
              <w:r w:rsidRPr="00E9702E">
                <w:t>1.11</w:t>
              </w:r>
            </w:ins>
          </w:p>
        </w:tc>
      </w:tr>
      <w:tr w:rsidR="00EA2F34" w:rsidRPr="00E9702E" w14:paraId="15FEE7E3" w14:textId="77777777" w:rsidTr="00A1082D">
        <w:trPr>
          <w:cantSplit/>
          <w:trHeight w:val="190"/>
          <w:ins w:id="1318" w:author="Author"/>
        </w:trPr>
        <w:tc>
          <w:tcPr>
            <w:tcW w:w="199" w:type="dxa"/>
            <w:tcBorders>
              <w:top w:val="nil"/>
              <w:left w:val="nil"/>
              <w:bottom w:val="nil"/>
              <w:right w:val="single" w:sz="6" w:space="0" w:color="auto"/>
            </w:tcBorders>
          </w:tcPr>
          <w:p w14:paraId="0E38FC00" w14:textId="77777777" w:rsidR="00EA2F34" w:rsidRPr="00E9702E" w:rsidRDefault="00EA2F34" w:rsidP="00BE28D4">
            <w:pPr>
              <w:pStyle w:val="tabletext11"/>
              <w:rPr>
                <w:ins w:id="1319"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3B283E17" w14:textId="77777777" w:rsidR="00EA2F34" w:rsidRPr="00E9702E" w:rsidRDefault="00EA2F34" w:rsidP="00BE28D4">
            <w:pPr>
              <w:overflowPunct/>
              <w:autoSpaceDE/>
              <w:autoSpaceDN/>
              <w:adjustRightInd/>
              <w:spacing w:before="0" w:line="240" w:lineRule="auto"/>
              <w:jc w:val="left"/>
              <w:rPr>
                <w:ins w:id="1320"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11E2CF63" w14:textId="77777777" w:rsidR="00EA2F34" w:rsidRPr="00E9702E" w:rsidRDefault="00EA2F34" w:rsidP="00BE28D4">
            <w:pPr>
              <w:pStyle w:val="tabletext11"/>
              <w:jc w:val="center"/>
              <w:rPr>
                <w:ins w:id="1321" w:author="Author"/>
              </w:rPr>
            </w:pPr>
            <w:ins w:id="1322" w:author="Author">
              <w:r w:rsidRPr="00E9702E">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453ACEA6" w14:textId="77777777" w:rsidR="00EA2F34" w:rsidRPr="00E9702E" w:rsidRDefault="00EA2F34" w:rsidP="00BE28D4">
            <w:pPr>
              <w:pStyle w:val="tabletext11"/>
              <w:jc w:val="center"/>
              <w:rPr>
                <w:ins w:id="1323" w:author="Author"/>
              </w:rPr>
            </w:pPr>
            <w:ins w:id="1324"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7C168D4B" w14:textId="77777777" w:rsidR="00EA2F34" w:rsidRPr="00E9702E" w:rsidRDefault="00EA2F34" w:rsidP="00BE28D4">
            <w:pPr>
              <w:pStyle w:val="tabletext11"/>
              <w:tabs>
                <w:tab w:val="decimal" w:pos="480"/>
              </w:tabs>
              <w:rPr>
                <w:ins w:id="1325" w:author="Author"/>
                <w:rFonts w:cs="Arial"/>
                <w:szCs w:val="18"/>
              </w:rPr>
            </w:pPr>
            <w:ins w:id="1326" w:author="Author">
              <w:r w:rsidRPr="00E9702E">
                <w:t>322-- and 325--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377208" w14:textId="77777777" w:rsidR="00EA2F34" w:rsidRPr="00E9702E" w:rsidRDefault="00EA2F34" w:rsidP="00BE28D4">
            <w:pPr>
              <w:pStyle w:val="tabletext11"/>
              <w:tabs>
                <w:tab w:val="decimal" w:pos="320"/>
              </w:tabs>
              <w:rPr>
                <w:ins w:id="1327" w:author="Author"/>
              </w:rPr>
            </w:pPr>
            <w:ins w:id="1328" w:author="Author">
              <w:r w:rsidRPr="00E9702E">
                <w:t>1.87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21E5314" w14:textId="77777777" w:rsidR="00EA2F34" w:rsidRPr="00E9702E" w:rsidRDefault="00EA2F34" w:rsidP="00BE28D4">
            <w:pPr>
              <w:pStyle w:val="tabletext11"/>
              <w:tabs>
                <w:tab w:val="decimal" w:pos="360"/>
              </w:tabs>
              <w:rPr>
                <w:ins w:id="1329" w:author="Author"/>
              </w:rPr>
            </w:pPr>
            <w:ins w:id="1330" w:author="Author">
              <w:r w:rsidRPr="00E9702E">
                <w:t>1.56</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70660C9D" w14:textId="77777777" w:rsidR="00EA2F34" w:rsidRPr="00E9702E" w:rsidRDefault="00EA2F34" w:rsidP="00BE28D4">
            <w:pPr>
              <w:pStyle w:val="tabletext11"/>
              <w:tabs>
                <w:tab w:val="decimal" w:pos="360"/>
              </w:tabs>
              <w:rPr>
                <w:ins w:id="1331" w:author="Author"/>
              </w:rPr>
            </w:pPr>
            <w:ins w:id="1332" w:author="Author">
              <w:r w:rsidRPr="00E9702E">
                <w:t>0.89</w:t>
              </w:r>
            </w:ins>
          </w:p>
        </w:tc>
      </w:tr>
      <w:tr w:rsidR="00EA2F34" w:rsidRPr="00E9702E" w14:paraId="53C33CF0" w14:textId="77777777" w:rsidTr="00A1082D">
        <w:trPr>
          <w:cantSplit/>
          <w:trHeight w:val="190"/>
          <w:ins w:id="1333" w:author="Author"/>
        </w:trPr>
        <w:tc>
          <w:tcPr>
            <w:tcW w:w="199" w:type="dxa"/>
            <w:tcBorders>
              <w:top w:val="nil"/>
              <w:left w:val="nil"/>
              <w:bottom w:val="nil"/>
              <w:right w:val="single" w:sz="6" w:space="0" w:color="auto"/>
            </w:tcBorders>
          </w:tcPr>
          <w:p w14:paraId="6F12A4E3" w14:textId="77777777" w:rsidR="00EA2F34" w:rsidRPr="00E9702E" w:rsidRDefault="00EA2F34" w:rsidP="00BE28D4">
            <w:pPr>
              <w:pStyle w:val="tabletext11"/>
              <w:rPr>
                <w:ins w:id="1334"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394C85DC" w14:textId="77777777" w:rsidR="00EA2F34" w:rsidRPr="00E9702E" w:rsidRDefault="00EA2F34" w:rsidP="00BE28D4">
            <w:pPr>
              <w:overflowPunct/>
              <w:autoSpaceDE/>
              <w:autoSpaceDN/>
              <w:adjustRightInd/>
              <w:spacing w:before="0" w:line="240" w:lineRule="auto"/>
              <w:jc w:val="left"/>
              <w:rPr>
                <w:ins w:id="1335"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47B82A41" w14:textId="77777777" w:rsidR="00EA2F34" w:rsidRPr="00E9702E" w:rsidRDefault="00EA2F34" w:rsidP="00BE28D4">
            <w:pPr>
              <w:pStyle w:val="tabletext11"/>
              <w:jc w:val="center"/>
              <w:rPr>
                <w:ins w:id="1336"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7F39D793" w14:textId="77777777" w:rsidR="00EA2F34" w:rsidRPr="00E9702E" w:rsidRDefault="00EA2F34" w:rsidP="00BE28D4">
            <w:pPr>
              <w:pStyle w:val="tabletext11"/>
              <w:jc w:val="center"/>
              <w:rPr>
                <w:ins w:id="1337" w:author="Author"/>
              </w:rPr>
            </w:pPr>
            <w:ins w:id="1338"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69102C0B" w14:textId="77777777" w:rsidR="00EA2F34" w:rsidRPr="00E9702E" w:rsidRDefault="00EA2F34" w:rsidP="00BE28D4">
            <w:pPr>
              <w:pStyle w:val="tabletext11"/>
              <w:tabs>
                <w:tab w:val="decimal" w:pos="480"/>
              </w:tabs>
              <w:rPr>
                <w:ins w:id="1339" w:author="Author"/>
                <w:rFonts w:cs="Arial"/>
                <w:szCs w:val="18"/>
              </w:rPr>
            </w:pPr>
            <w:ins w:id="1340" w:author="Author">
              <w:r w:rsidRPr="00E9702E">
                <w:t>332-- and 335--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C7695C3" w14:textId="77777777" w:rsidR="00EA2F34" w:rsidRPr="00E9702E" w:rsidRDefault="00EA2F34" w:rsidP="00BE28D4">
            <w:pPr>
              <w:pStyle w:val="tabletext11"/>
              <w:tabs>
                <w:tab w:val="decimal" w:pos="320"/>
              </w:tabs>
              <w:rPr>
                <w:ins w:id="1341" w:author="Author"/>
              </w:rPr>
            </w:pPr>
            <w:ins w:id="1342" w:author="Author">
              <w:r w:rsidRPr="00E9702E">
                <w:t>1.51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5C25AA" w14:textId="77777777" w:rsidR="00EA2F34" w:rsidRPr="00E9702E" w:rsidRDefault="00EA2F34" w:rsidP="00BE28D4">
            <w:pPr>
              <w:pStyle w:val="tabletext11"/>
              <w:tabs>
                <w:tab w:val="decimal" w:pos="360"/>
              </w:tabs>
              <w:rPr>
                <w:ins w:id="1343" w:author="Author"/>
              </w:rPr>
            </w:pPr>
            <w:ins w:id="1344" w:author="Author">
              <w:r w:rsidRPr="00E9702E">
                <w:t>1.52</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561DE411" w14:textId="77777777" w:rsidR="00EA2F34" w:rsidRPr="00E9702E" w:rsidRDefault="00EA2F34" w:rsidP="00BE28D4">
            <w:pPr>
              <w:pStyle w:val="tabletext11"/>
              <w:tabs>
                <w:tab w:val="decimal" w:pos="360"/>
              </w:tabs>
              <w:rPr>
                <w:ins w:id="1345" w:author="Author"/>
              </w:rPr>
            </w:pPr>
            <w:ins w:id="1346" w:author="Author">
              <w:r w:rsidRPr="00E9702E">
                <w:t>1.02</w:t>
              </w:r>
            </w:ins>
          </w:p>
        </w:tc>
      </w:tr>
      <w:tr w:rsidR="00EA2F34" w:rsidRPr="00E9702E" w14:paraId="53C8561A" w14:textId="77777777" w:rsidTr="00A1082D">
        <w:trPr>
          <w:cantSplit/>
          <w:trHeight w:val="190"/>
          <w:ins w:id="1347" w:author="Author"/>
        </w:trPr>
        <w:tc>
          <w:tcPr>
            <w:tcW w:w="199" w:type="dxa"/>
            <w:tcBorders>
              <w:top w:val="nil"/>
              <w:left w:val="nil"/>
              <w:bottom w:val="nil"/>
              <w:right w:val="single" w:sz="6" w:space="0" w:color="auto"/>
            </w:tcBorders>
          </w:tcPr>
          <w:p w14:paraId="04059816" w14:textId="77777777" w:rsidR="00EA2F34" w:rsidRPr="00E9702E" w:rsidRDefault="00EA2F34" w:rsidP="00BE28D4">
            <w:pPr>
              <w:pStyle w:val="tabletext11"/>
              <w:rPr>
                <w:ins w:id="1348"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65A82FC0" w14:textId="77777777" w:rsidR="00EA2F34" w:rsidRPr="00E9702E" w:rsidRDefault="00EA2F34" w:rsidP="00BE28D4">
            <w:pPr>
              <w:pStyle w:val="tabletext11"/>
              <w:jc w:val="center"/>
              <w:rPr>
                <w:ins w:id="1349" w:author="Author"/>
                <w:b/>
              </w:rPr>
            </w:pPr>
            <w:ins w:id="1350" w:author="Author">
              <w:r w:rsidRPr="00E9702E">
                <w:rPr>
                  <w:b/>
                </w:rPr>
                <w:t>Extra-heavy Trucks</w:t>
              </w:r>
              <w:r w:rsidRPr="00E9702E">
                <w:rPr>
                  <w:b/>
                </w:rPr>
                <w:br/>
              </w:r>
              <w:r w:rsidRPr="00E9702E">
                <w:t>(Over 45,000 lbs. GVWR)</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003CB597" w14:textId="77777777" w:rsidR="00EA2F34" w:rsidRPr="00E9702E" w:rsidRDefault="00EA2F34" w:rsidP="00BE28D4">
            <w:pPr>
              <w:pStyle w:val="tabletext11"/>
              <w:jc w:val="center"/>
              <w:rPr>
                <w:ins w:id="1351" w:author="Author"/>
              </w:rPr>
            </w:pPr>
            <w:ins w:id="1352"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340F175B" w14:textId="77777777" w:rsidR="00EA2F34" w:rsidRPr="00E9702E" w:rsidRDefault="00EA2F34" w:rsidP="00BE28D4">
            <w:pPr>
              <w:pStyle w:val="tabletext11"/>
              <w:jc w:val="center"/>
              <w:rPr>
                <w:ins w:id="1353" w:author="Author"/>
              </w:rPr>
            </w:pPr>
            <w:ins w:id="1354"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hideMark/>
          </w:tcPr>
          <w:p w14:paraId="41FFCC10" w14:textId="77777777" w:rsidR="00EA2F34" w:rsidRPr="00E9702E" w:rsidRDefault="00EA2F34" w:rsidP="00BE28D4">
            <w:pPr>
              <w:pStyle w:val="tabletext11"/>
              <w:tabs>
                <w:tab w:val="decimal" w:pos="480"/>
              </w:tabs>
              <w:rPr>
                <w:ins w:id="1355" w:author="Author"/>
                <w:rFonts w:cs="Arial"/>
                <w:szCs w:val="18"/>
              </w:rPr>
            </w:pPr>
            <w:ins w:id="1356" w:author="Author">
              <w:r w:rsidRPr="00E9702E">
                <w:t>401-- and 404--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44470D" w14:textId="77777777" w:rsidR="00EA2F34" w:rsidRPr="00E9702E" w:rsidRDefault="00EA2F34" w:rsidP="00BE28D4">
            <w:pPr>
              <w:pStyle w:val="tabletext11"/>
              <w:tabs>
                <w:tab w:val="decimal" w:pos="320"/>
              </w:tabs>
              <w:rPr>
                <w:ins w:id="1357" w:author="Author"/>
              </w:rPr>
            </w:pPr>
            <w:ins w:id="1358" w:author="Author">
              <w:r w:rsidRPr="00E9702E">
                <w:t>1.84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F666AE8" w14:textId="77777777" w:rsidR="00EA2F34" w:rsidRPr="00E9702E" w:rsidRDefault="00EA2F34" w:rsidP="00BE28D4">
            <w:pPr>
              <w:pStyle w:val="tabletext11"/>
              <w:tabs>
                <w:tab w:val="decimal" w:pos="360"/>
              </w:tabs>
              <w:rPr>
                <w:ins w:id="1359" w:author="Author"/>
              </w:rPr>
            </w:pPr>
            <w:ins w:id="1360" w:author="Author">
              <w:r w:rsidRPr="00E9702E">
                <w:t>1.82</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67200E0F" w14:textId="77777777" w:rsidR="00EA2F34" w:rsidRPr="00E9702E" w:rsidRDefault="00EA2F34" w:rsidP="00BE28D4">
            <w:pPr>
              <w:pStyle w:val="tabletext11"/>
              <w:tabs>
                <w:tab w:val="decimal" w:pos="360"/>
              </w:tabs>
              <w:rPr>
                <w:ins w:id="1361" w:author="Author"/>
              </w:rPr>
            </w:pPr>
            <w:ins w:id="1362" w:author="Author">
              <w:r w:rsidRPr="00E9702E">
                <w:t>1.23</w:t>
              </w:r>
            </w:ins>
          </w:p>
        </w:tc>
      </w:tr>
      <w:tr w:rsidR="00EA2F34" w:rsidRPr="00E9702E" w14:paraId="054C41A6" w14:textId="77777777" w:rsidTr="00A1082D">
        <w:trPr>
          <w:cantSplit/>
          <w:trHeight w:val="190"/>
          <w:ins w:id="1363" w:author="Author"/>
        </w:trPr>
        <w:tc>
          <w:tcPr>
            <w:tcW w:w="199" w:type="dxa"/>
            <w:tcBorders>
              <w:top w:val="nil"/>
              <w:left w:val="nil"/>
              <w:bottom w:val="nil"/>
              <w:right w:val="single" w:sz="6" w:space="0" w:color="auto"/>
            </w:tcBorders>
          </w:tcPr>
          <w:p w14:paraId="479BF890" w14:textId="77777777" w:rsidR="00EA2F34" w:rsidRPr="00E9702E" w:rsidRDefault="00EA2F34" w:rsidP="00BE28D4">
            <w:pPr>
              <w:pStyle w:val="tabletext11"/>
              <w:rPr>
                <w:ins w:id="1364"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459B9357" w14:textId="77777777" w:rsidR="00EA2F34" w:rsidRPr="00E9702E" w:rsidRDefault="00EA2F34" w:rsidP="00BE28D4">
            <w:pPr>
              <w:overflowPunct/>
              <w:autoSpaceDE/>
              <w:autoSpaceDN/>
              <w:adjustRightInd/>
              <w:spacing w:before="0" w:line="240" w:lineRule="auto"/>
              <w:jc w:val="left"/>
              <w:rPr>
                <w:ins w:id="1365"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7C704113" w14:textId="77777777" w:rsidR="00EA2F34" w:rsidRPr="00E9702E" w:rsidRDefault="00EA2F34" w:rsidP="00BE28D4">
            <w:pPr>
              <w:pStyle w:val="tabletext11"/>
              <w:jc w:val="center"/>
              <w:rPr>
                <w:ins w:id="1366" w:author="Author"/>
              </w:rPr>
            </w:pPr>
            <w:ins w:id="1367" w:author="Author">
              <w:r w:rsidRPr="00E9702E">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797D7940" w14:textId="77777777" w:rsidR="00EA2F34" w:rsidRPr="00E9702E" w:rsidRDefault="00EA2F34" w:rsidP="00BE28D4">
            <w:pPr>
              <w:pStyle w:val="tabletext11"/>
              <w:jc w:val="center"/>
              <w:rPr>
                <w:ins w:id="1368" w:author="Author"/>
              </w:rPr>
            </w:pPr>
            <w:ins w:id="1369"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hideMark/>
          </w:tcPr>
          <w:p w14:paraId="5DA1761F" w14:textId="77777777" w:rsidR="00EA2F34" w:rsidRPr="00E9702E" w:rsidRDefault="00EA2F34" w:rsidP="00BE28D4">
            <w:pPr>
              <w:pStyle w:val="tabletext11"/>
              <w:tabs>
                <w:tab w:val="decimal" w:pos="480"/>
              </w:tabs>
              <w:rPr>
                <w:ins w:id="1370" w:author="Author"/>
                <w:rFonts w:cs="Arial"/>
                <w:szCs w:val="18"/>
              </w:rPr>
            </w:pPr>
            <w:ins w:id="1371" w:author="Author">
              <w:r w:rsidRPr="00E9702E">
                <w:t>402-- and 405--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3D766E" w14:textId="77777777" w:rsidR="00EA2F34" w:rsidRPr="00E9702E" w:rsidRDefault="00EA2F34" w:rsidP="00BE28D4">
            <w:pPr>
              <w:pStyle w:val="tabletext11"/>
              <w:tabs>
                <w:tab w:val="decimal" w:pos="320"/>
              </w:tabs>
              <w:rPr>
                <w:ins w:id="1372" w:author="Author"/>
              </w:rPr>
            </w:pPr>
            <w:ins w:id="1373" w:author="Author">
              <w:r w:rsidRPr="00E9702E">
                <w:t>2.45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EF51468" w14:textId="77777777" w:rsidR="00EA2F34" w:rsidRPr="00E9702E" w:rsidRDefault="00EA2F34" w:rsidP="00BE28D4">
            <w:pPr>
              <w:pStyle w:val="tabletext11"/>
              <w:tabs>
                <w:tab w:val="decimal" w:pos="360"/>
              </w:tabs>
              <w:rPr>
                <w:ins w:id="1374" w:author="Author"/>
              </w:rPr>
            </w:pPr>
            <w:ins w:id="1375" w:author="Author">
              <w:r w:rsidRPr="00E9702E">
                <w:t>2.27</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2B1CA755" w14:textId="77777777" w:rsidR="00EA2F34" w:rsidRPr="00E9702E" w:rsidRDefault="00EA2F34" w:rsidP="00BE28D4">
            <w:pPr>
              <w:pStyle w:val="tabletext11"/>
              <w:tabs>
                <w:tab w:val="decimal" w:pos="360"/>
              </w:tabs>
              <w:rPr>
                <w:ins w:id="1376" w:author="Author"/>
              </w:rPr>
            </w:pPr>
            <w:ins w:id="1377" w:author="Author">
              <w:r w:rsidRPr="00E9702E">
                <w:t>1.50</w:t>
              </w:r>
            </w:ins>
          </w:p>
        </w:tc>
      </w:tr>
      <w:tr w:rsidR="00EA2F34" w:rsidRPr="00E9702E" w14:paraId="4B6AC25B" w14:textId="77777777" w:rsidTr="00A1082D">
        <w:trPr>
          <w:cantSplit/>
          <w:trHeight w:val="190"/>
          <w:ins w:id="1378" w:author="Author"/>
        </w:trPr>
        <w:tc>
          <w:tcPr>
            <w:tcW w:w="199" w:type="dxa"/>
            <w:tcBorders>
              <w:top w:val="nil"/>
              <w:left w:val="nil"/>
              <w:bottom w:val="nil"/>
              <w:right w:val="single" w:sz="6" w:space="0" w:color="auto"/>
            </w:tcBorders>
          </w:tcPr>
          <w:p w14:paraId="597F21A5" w14:textId="77777777" w:rsidR="00EA2F34" w:rsidRPr="00E9702E" w:rsidRDefault="00EA2F34" w:rsidP="00BE28D4">
            <w:pPr>
              <w:pStyle w:val="tabletext11"/>
              <w:rPr>
                <w:ins w:id="1379"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7D3A9473" w14:textId="77777777" w:rsidR="00EA2F34" w:rsidRPr="00E9702E" w:rsidRDefault="00EA2F34" w:rsidP="00BE28D4">
            <w:pPr>
              <w:pStyle w:val="tabletext11"/>
              <w:jc w:val="center"/>
              <w:rPr>
                <w:ins w:id="1380" w:author="Author"/>
              </w:rPr>
            </w:pPr>
            <w:ins w:id="1381" w:author="Author">
              <w:r w:rsidRPr="00E9702E">
                <w:rPr>
                  <w:b/>
                </w:rPr>
                <w:t>Heavy Truck-tractors</w:t>
              </w:r>
              <w:r w:rsidRPr="00E9702E">
                <w:rPr>
                  <w:b/>
                </w:rPr>
                <w:br/>
              </w:r>
              <w:r w:rsidRPr="00E9702E">
                <w:t>(0 – 45,000 lbs. GCW)</w:t>
              </w:r>
            </w:ins>
          </w:p>
        </w:tc>
        <w:tc>
          <w:tcPr>
            <w:tcW w:w="1530" w:type="dxa"/>
            <w:tcBorders>
              <w:top w:val="single" w:sz="6" w:space="0" w:color="auto"/>
              <w:left w:val="single" w:sz="6" w:space="0" w:color="auto"/>
              <w:bottom w:val="single" w:sz="6" w:space="0" w:color="auto"/>
              <w:right w:val="single" w:sz="6" w:space="0" w:color="auto"/>
            </w:tcBorders>
            <w:vAlign w:val="center"/>
          </w:tcPr>
          <w:p w14:paraId="4B5DF3FE" w14:textId="77777777" w:rsidR="00EA2F34" w:rsidRPr="00E9702E" w:rsidRDefault="00EA2F34" w:rsidP="00BE28D4">
            <w:pPr>
              <w:pStyle w:val="tabletext11"/>
              <w:jc w:val="center"/>
              <w:rPr>
                <w:ins w:id="1382"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6E66269F" w14:textId="77777777" w:rsidR="00EA2F34" w:rsidRPr="00E9702E" w:rsidRDefault="00EA2F34" w:rsidP="00BE28D4">
            <w:pPr>
              <w:pStyle w:val="tabletext11"/>
              <w:jc w:val="center"/>
              <w:rPr>
                <w:ins w:id="1383" w:author="Author"/>
              </w:rPr>
            </w:pPr>
            <w:ins w:id="1384"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5FE48950" w14:textId="77777777" w:rsidR="00EA2F34" w:rsidRPr="00E9702E" w:rsidRDefault="00EA2F34" w:rsidP="00BE28D4">
            <w:pPr>
              <w:pStyle w:val="tabletext11"/>
              <w:tabs>
                <w:tab w:val="decimal" w:pos="480"/>
              </w:tabs>
              <w:rPr>
                <w:ins w:id="1385" w:author="Author"/>
                <w:rFonts w:cs="Arial"/>
                <w:szCs w:val="18"/>
              </w:rPr>
            </w:pPr>
            <w:ins w:id="1386" w:author="Author">
              <w:r w:rsidRPr="00E9702E">
                <w:t>341-- and 344--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749D19" w14:textId="77777777" w:rsidR="00EA2F34" w:rsidRPr="00E9702E" w:rsidRDefault="00EA2F34" w:rsidP="00BE28D4">
            <w:pPr>
              <w:pStyle w:val="tabletext11"/>
              <w:tabs>
                <w:tab w:val="decimal" w:pos="320"/>
              </w:tabs>
              <w:rPr>
                <w:ins w:id="1387" w:author="Author"/>
              </w:rPr>
            </w:pPr>
            <w:ins w:id="1388" w:author="Author">
              <w:r w:rsidRPr="00E9702E">
                <w:t>1.33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BBBC85" w14:textId="77777777" w:rsidR="00EA2F34" w:rsidRPr="00E9702E" w:rsidRDefault="00EA2F34" w:rsidP="00BE28D4">
            <w:pPr>
              <w:pStyle w:val="tabletext11"/>
              <w:tabs>
                <w:tab w:val="decimal" w:pos="360"/>
              </w:tabs>
              <w:rPr>
                <w:ins w:id="1389" w:author="Author"/>
              </w:rPr>
            </w:pPr>
            <w:ins w:id="1390" w:author="Author">
              <w:r w:rsidRPr="00E9702E">
                <w:t>1.39</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063C1E80" w14:textId="77777777" w:rsidR="00EA2F34" w:rsidRPr="00E9702E" w:rsidRDefault="00EA2F34" w:rsidP="00BE28D4">
            <w:pPr>
              <w:pStyle w:val="tabletext11"/>
              <w:tabs>
                <w:tab w:val="decimal" w:pos="360"/>
              </w:tabs>
              <w:rPr>
                <w:ins w:id="1391" w:author="Author"/>
              </w:rPr>
            </w:pPr>
            <w:ins w:id="1392" w:author="Author">
              <w:r w:rsidRPr="00E9702E">
                <w:t>1.01</w:t>
              </w:r>
            </w:ins>
          </w:p>
        </w:tc>
      </w:tr>
      <w:tr w:rsidR="00EA2F34" w:rsidRPr="00E9702E" w14:paraId="23D78218" w14:textId="77777777" w:rsidTr="00A1082D">
        <w:trPr>
          <w:cantSplit/>
          <w:trHeight w:val="190"/>
          <w:ins w:id="1393" w:author="Author"/>
        </w:trPr>
        <w:tc>
          <w:tcPr>
            <w:tcW w:w="199" w:type="dxa"/>
            <w:tcBorders>
              <w:top w:val="nil"/>
              <w:left w:val="nil"/>
              <w:bottom w:val="nil"/>
              <w:right w:val="single" w:sz="6" w:space="0" w:color="auto"/>
            </w:tcBorders>
          </w:tcPr>
          <w:p w14:paraId="59AEFD31" w14:textId="77777777" w:rsidR="00EA2F34" w:rsidRPr="00E9702E" w:rsidRDefault="00EA2F34" w:rsidP="00BE28D4">
            <w:pPr>
              <w:pStyle w:val="tabletext11"/>
              <w:rPr>
                <w:ins w:id="1394"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29341C5D" w14:textId="77777777" w:rsidR="00EA2F34" w:rsidRPr="00E9702E" w:rsidRDefault="00EA2F34" w:rsidP="00BE28D4">
            <w:pPr>
              <w:overflowPunct/>
              <w:autoSpaceDE/>
              <w:autoSpaceDN/>
              <w:adjustRightInd/>
              <w:spacing w:before="0" w:line="240" w:lineRule="auto"/>
              <w:jc w:val="left"/>
              <w:rPr>
                <w:ins w:id="1395"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4F30F446" w14:textId="77777777" w:rsidR="00EA2F34" w:rsidRPr="00E9702E" w:rsidRDefault="00EA2F34" w:rsidP="00BE28D4">
            <w:pPr>
              <w:pStyle w:val="tabletext11"/>
              <w:jc w:val="center"/>
              <w:rPr>
                <w:ins w:id="1396" w:author="Author"/>
              </w:rPr>
            </w:pPr>
            <w:ins w:id="1397"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4180F20" w14:textId="77777777" w:rsidR="00EA2F34" w:rsidRPr="00E9702E" w:rsidRDefault="00EA2F34" w:rsidP="00BE28D4">
            <w:pPr>
              <w:pStyle w:val="tabletext11"/>
              <w:jc w:val="center"/>
              <w:rPr>
                <w:ins w:id="1398" w:author="Author"/>
              </w:rPr>
            </w:pPr>
            <w:ins w:id="1399"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4A091577" w14:textId="77777777" w:rsidR="00EA2F34" w:rsidRPr="00E9702E" w:rsidRDefault="00EA2F34" w:rsidP="00BE28D4">
            <w:pPr>
              <w:pStyle w:val="tabletext11"/>
              <w:tabs>
                <w:tab w:val="decimal" w:pos="480"/>
              </w:tabs>
              <w:rPr>
                <w:ins w:id="1400" w:author="Author"/>
                <w:rFonts w:cs="Arial"/>
                <w:szCs w:val="18"/>
              </w:rPr>
            </w:pPr>
            <w:ins w:id="1401" w:author="Author">
              <w:r w:rsidRPr="00E9702E">
                <w:t>351-- and 354--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896413" w14:textId="77777777" w:rsidR="00EA2F34" w:rsidRPr="00E9702E" w:rsidRDefault="00EA2F34" w:rsidP="00BE28D4">
            <w:pPr>
              <w:pStyle w:val="tabletext11"/>
              <w:tabs>
                <w:tab w:val="decimal" w:pos="320"/>
              </w:tabs>
              <w:rPr>
                <w:ins w:id="1402" w:author="Author"/>
              </w:rPr>
            </w:pPr>
            <w:ins w:id="1403" w:author="Author">
              <w:r w:rsidRPr="00E9702E">
                <w:t>1.85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6D111AF" w14:textId="77777777" w:rsidR="00EA2F34" w:rsidRPr="00E9702E" w:rsidRDefault="00EA2F34" w:rsidP="00BE28D4">
            <w:pPr>
              <w:pStyle w:val="tabletext11"/>
              <w:tabs>
                <w:tab w:val="decimal" w:pos="360"/>
              </w:tabs>
              <w:rPr>
                <w:ins w:id="1404" w:author="Author"/>
              </w:rPr>
            </w:pPr>
            <w:ins w:id="1405" w:author="Author">
              <w:r w:rsidRPr="00E9702E">
                <w:t>1.57</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1DA025D1" w14:textId="77777777" w:rsidR="00EA2F34" w:rsidRPr="00E9702E" w:rsidRDefault="00EA2F34" w:rsidP="00BE28D4">
            <w:pPr>
              <w:pStyle w:val="tabletext11"/>
              <w:tabs>
                <w:tab w:val="decimal" w:pos="360"/>
              </w:tabs>
              <w:rPr>
                <w:ins w:id="1406" w:author="Author"/>
              </w:rPr>
            </w:pPr>
            <w:ins w:id="1407" w:author="Author">
              <w:r w:rsidRPr="00E9702E">
                <w:t>0.81</w:t>
              </w:r>
            </w:ins>
          </w:p>
        </w:tc>
      </w:tr>
      <w:tr w:rsidR="00EA2F34" w:rsidRPr="00E9702E" w14:paraId="493DE722" w14:textId="77777777" w:rsidTr="00A1082D">
        <w:trPr>
          <w:cantSplit/>
          <w:trHeight w:val="190"/>
          <w:ins w:id="1408" w:author="Author"/>
        </w:trPr>
        <w:tc>
          <w:tcPr>
            <w:tcW w:w="199" w:type="dxa"/>
            <w:tcBorders>
              <w:top w:val="nil"/>
              <w:left w:val="nil"/>
              <w:bottom w:val="nil"/>
              <w:right w:val="single" w:sz="6" w:space="0" w:color="auto"/>
            </w:tcBorders>
          </w:tcPr>
          <w:p w14:paraId="1DA68AEB" w14:textId="77777777" w:rsidR="00EA2F34" w:rsidRPr="00E9702E" w:rsidRDefault="00EA2F34" w:rsidP="00BE28D4">
            <w:pPr>
              <w:pStyle w:val="tabletext11"/>
              <w:rPr>
                <w:ins w:id="1409"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192C15B1" w14:textId="77777777" w:rsidR="00EA2F34" w:rsidRPr="00E9702E" w:rsidRDefault="00EA2F34" w:rsidP="00BE28D4">
            <w:pPr>
              <w:overflowPunct/>
              <w:autoSpaceDE/>
              <w:autoSpaceDN/>
              <w:adjustRightInd/>
              <w:spacing w:before="0" w:line="240" w:lineRule="auto"/>
              <w:jc w:val="left"/>
              <w:rPr>
                <w:ins w:id="1410"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4B48E33E" w14:textId="77777777" w:rsidR="00EA2F34" w:rsidRPr="00E9702E" w:rsidRDefault="00EA2F34" w:rsidP="00BE28D4">
            <w:pPr>
              <w:pStyle w:val="tabletext11"/>
              <w:jc w:val="center"/>
              <w:rPr>
                <w:ins w:id="1411"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4642A75A" w14:textId="77777777" w:rsidR="00EA2F34" w:rsidRPr="00E9702E" w:rsidRDefault="00EA2F34" w:rsidP="00BE28D4">
            <w:pPr>
              <w:pStyle w:val="tabletext11"/>
              <w:jc w:val="center"/>
              <w:rPr>
                <w:ins w:id="1412" w:author="Author"/>
              </w:rPr>
            </w:pPr>
            <w:ins w:id="1413"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061AFBC5" w14:textId="77777777" w:rsidR="00EA2F34" w:rsidRPr="00E9702E" w:rsidRDefault="00EA2F34" w:rsidP="00BE28D4">
            <w:pPr>
              <w:pStyle w:val="tabletext11"/>
              <w:tabs>
                <w:tab w:val="decimal" w:pos="480"/>
              </w:tabs>
              <w:rPr>
                <w:ins w:id="1414" w:author="Author"/>
                <w:rFonts w:cs="Arial"/>
                <w:szCs w:val="18"/>
              </w:rPr>
            </w:pPr>
            <w:ins w:id="1415" w:author="Author">
              <w:r w:rsidRPr="00E9702E">
                <w:t>361-- and 364--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4396066" w14:textId="77777777" w:rsidR="00EA2F34" w:rsidRPr="00E9702E" w:rsidRDefault="00EA2F34" w:rsidP="00BE28D4">
            <w:pPr>
              <w:pStyle w:val="tabletext11"/>
              <w:tabs>
                <w:tab w:val="decimal" w:pos="320"/>
              </w:tabs>
              <w:rPr>
                <w:ins w:id="1416" w:author="Author"/>
              </w:rPr>
            </w:pPr>
            <w:ins w:id="1417" w:author="Author">
              <w:r w:rsidRPr="00E9702E">
                <w:t>1.49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8340CDC" w14:textId="77777777" w:rsidR="00EA2F34" w:rsidRPr="00E9702E" w:rsidRDefault="00EA2F34" w:rsidP="00BE28D4">
            <w:pPr>
              <w:pStyle w:val="tabletext11"/>
              <w:tabs>
                <w:tab w:val="decimal" w:pos="360"/>
              </w:tabs>
              <w:rPr>
                <w:ins w:id="1418" w:author="Author"/>
              </w:rPr>
            </w:pPr>
            <w:ins w:id="1419" w:author="Author">
              <w:r w:rsidRPr="00E9702E">
                <w:t>1.53</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3FDE2BAA" w14:textId="77777777" w:rsidR="00EA2F34" w:rsidRPr="00E9702E" w:rsidRDefault="00EA2F34" w:rsidP="00BE28D4">
            <w:pPr>
              <w:pStyle w:val="tabletext11"/>
              <w:tabs>
                <w:tab w:val="decimal" w:pos="360"/>
              </w:tabs>
              <w:rPr>
                <w:ins w:id="1420" w:author="Author"/>
              </w:rPr>
            </w:pPr>
            <w:ins w:id="1421" w:author="Author">
              <w:r w:rsidRPr="00E9702E">
                <w:t>0.92</w:t>
              </w:r>
            </w:ins>
          </w:p>
        </w:tc>
      </w:tr>
      <w:tr w:rsidR="00EA2F34" w:rsidRPr="00E9702E" w14:paraId="3B5E6CCC" w14:textId="77777777" w:rsidTr="00A1082D">
        <w:trPr>
          <w:cantSplit/>
          <w:trHeight w:val="190"/>
          <w:ins w:id="1422" w:author="Author"/>
        </w:trPr>
        <w:tc>
          <w:tcPr>
            <w:tcW w:w="199" w:type="dxa"/>
            <w:tcBorders>
              <w:top w:val="nil"/>
              <w:left w:val="nil"/>
              <w:bottom w:val="nil"/>
              <w:right w:val="single" w:sz="6" w:space="0" w:color="auto"/>
            </w:tcBorders>
          </w:tcPr>
          <w:p w14:paraId="66D8DD0A" w14:textId="77777777" w:rsidR="00EA2F34" w:rsidRPr="00E9702E" w:rsidRDefault="00EA2F34" w:rsidP="00BE28D4">
            <w:pPr>
              <w:pStyle w:val="tabletext11"/>
              <w:rPr>
                <w:ins w:id="1423"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28A4B2BC" w14:textId="77777777" w:rsidR="00EA2F34" w:rsidRPr="00E9702E" w:rsidRDefault="00EA2F34" w:rsidP="00BE28D4">
            <w:pPr>
              <w:overflowPunct/>
              <w:autoSpaceDE/>
              <w:autoSpaceDN/>
              <w:adjustRightInd/>
              <w:spacing w:before="0" w:line="240" w:lineRule="auto"/>
              <w:jc w:val="left"/>
              <w:rPr>
                <w:ins w:id="1424"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51699190" w14:textId="77777777" w:rsidR="00EA2F34" w:rsidRPr="00E9702E" w:rsidRDefault="00EA2F34" w:rsidP="00BE28D4">
            <w:pPr>
              <w:pStyle w:val="tabletext11"/>
              <w:jc w:val="center"/>
              <w:rPr>
                <w:ins w:id="1425"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5A023526" w14:textId="77777777" w:rsidR="00EA2F34" w:rsidRPr="00E9702E" w:rsidRDefault="00EA2F34" w:rsidP="00BE28D4">
            <w:pPr>
              <w:pStyle w:val="tabletext11"/>
              <w:jc w:val="center"/>
              <w:rPr>
                <w:ins w:id="1426" w:author="Author"/>
              </w:rPr>
            </w:pPr>
            <w:ins w:id="1427" w:author="Author">
              <w:r w:rsidRPr="00E9702E">
                <w:t>Service</w:t>
              </w:r>
            </w:ins>
          </w:p>
        </w:tc>
        <w:tc>
          <w:tcPr>
            <w:tcW w:w="1620" w:type="dxa"/>
            <w:tcBorders>
              <w:top w:val="single" w:sz="6" w:space="0" w:color="auto"/>
              <w:left w:val="single" w:sz="6" w:space="0" w:color="auto"/>
              <w:bottom w:val="single" w:sz="6" w:space="0" w:color="auto"/>
              <w:right w:val="single" w:sz="6" w:space="0" w:color="auto"/>
            </w:tcBorders>
            <w:hideMark/>
          </w:tcPr>
          <w:p w14:paraId="21BDEBF7" w14:textId="77777777" w:rsidR="00EA2F34" w:rsidRPr="00E9702E" w:rsidRDefault="00EA2F34" w:rsidP="00BE28D4">
            <w:pPr>
              <w:pStyle w:val="tabletext11"/>
              <w:tabs>
                <w:tab w:val="decimal" w:pos="480"/>
              </w:tabs>
              <w:rPr>
                <w:ins w:id="1428" w:author="Author"/>
                <w:rFonts w:cs="Arial"/>
                <w:szCs w:val="18"/>
              </w:rPr>
            </w:pPr>
            <w:ins w:id="1429" w:author="Author">
              <w:r w:rsidRPr="00E9702E">
                <w:t>342-- and 345--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12318F" w14:textId="77777777" w:rsidR="00EA2F34" w:rsidRPr="00E9702E" w:rsidRDefault="00EA2F34" w:rsidP="00BE28D4">
            <w:pPr>
              <w:pStyle w:val="tabletext11"/>
              <w:tabs>
                <w:tab w:val="decimal" w:pos="320"/>
              </w:tabs>
              <w:rPr>
                <w:ins w:id="1430" w:author="Author"/>
              </w:rPr>
            </w:pPr>
            <w:ins w:id="1431" w:author="Author">
              <w:r w:rsidRPr="00E9702E">
                <w:t>1.77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03F1B8" w14:textId="77777777" w:rsidR="00EA2F34" w:rsidRPr="00E9702E" w:rsidRDefault="00EA2F34" w:rsidP="00BE28D4">
            <w:pPr>
              <w:pStyle w:val="tabletext11"/>
              <w:tabs>
                <w:tab w:val="decimal" w:pos="360"/>
              </w:tabs>
              <w:rPr>
                <w:ins w:id="1432" w:author="Author"/>
              </w:rPr>
            </w:pPr>
            <w:ins w:id="1433" w:author="Author">
              <w:r w:rsidRPr="00E9702E">
                <w:t>1.74</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115D1795" w14:textId="77777777" w:rsidR="00EA2F34" w:rsidRPr="00E9702E" w:rsidRDefault="00EA2F34" w:rsidP="00BE28D4">
            <w:pPr>
              <w:pStyle w:val="tabletext11"/>
              <w:tabs>
                <w:tab w:val="decimal" w:pos="360"/>
              </w:tabs>
              <w:rPr>
                <w:ins w:id="1434" w:author="Author"/>
              </w:rPr>
            </w:pPr>
            <w:ins w:id="1435" w:author="Author">
              <w:r w:rsidRPr="00E9702E">
                <w:t>1.23</w:t>
              </w:r>
            </w:ins>
          </w:p>
        </w:tc>
      </w:tr>
      <w:tr w:rsidR="00EA2F34" w:rsidRPr="00E9702E" w14:paraId="64B48CE7" w14:textId="77777777" w:rsidTr="00A1082D">
        <w:trPr>
          <w:cantSplit/>
          <w:trHeight w:val="190"/>
          <w:ins w:id="1436" w:author="Author"/>
        </w:trPr>
        <w:tc>
          <w:tcPr>
            <w:tcW w:w="199" w:type="dxa"/>
            <w:tcBorders>
              <w:top w:val="nil"/>
              <w:left w:val="nil"/>
              <w:bottom w:val="nil"/>
              <w:right w:val="single" w:sz="6" w:space="0" w:color="auto"/>
            </w:tcBorders>
          </w:tcPr>
          <w:p w14:paraId="30809465" w14:textId="77777777" w:rsidR="00EA2F34" w:rsidRPr="00E9702E" w:rsidRDefault="00EA2F34" w:rsidP="00BE28D4">
            <w:pPr>
              <w:pStyle w:val="tabletext11"/>
              <w:rPr>
                <w:ins w:id="1437"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4FC9A8B4" w14:textId="77777777" w:rsidR="00EA2F34" w:rsidRPr="00E9702E" w:rsidRDefault="00EA2F34" w:rsidP="00BE28D4">
            <w:pPr>
              <w:overflowPunct/>
              <w:autoSpaceDE/>
              <w:autoSpaceDN/>
              <w:adjustRightInd/>
              <w:spacing w:before="0" w:line="240" w:lineRule="auto"/>
              <w:jc w:val="left"/>
              <w:rPr>
                <w:ins w:id="1438"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0659DC35" w14:textId="77777777" w:rsidR="00EA2F34" w:rsidRPr="00E9702E" w:rsidRDefault="00EA2F34" w:rsidP="00BE28D4">
            <w:pPr>
              <w:pStyle w:val="tabletext11"/>
              <w:jc w:val="center"/>
              <w:rPr>
                <w:ins w:id="1439" w:author="Author"/>
              </w:rPr>
            </w:pPr>
            <w:ins w:id="1440" w:author="Author">
              <w:r w:rsidRPr="00E9702E">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4061966D" w14:textId="77777777" w:rsidR="00EA2F34" w:rsidRPr="00E9702E" w:rsidRDefault="00EA2F34" w:rsidP="00BE28D4">
            <w:pPr>
              <w:pStyle w:val="tabletext11"/>
              <w:jc w:val="center"/>
              <w:rPr>
                <w:ins w:id="1441" w:author="Author"/>
              </w:rPr>
            </w:pPr>
            <w:ins w:id="1442" w:author="Author">
              <w:r w:rsidRPr="00E9702E">
                <w:t>Retail</w:t>
              </w:r>
            </w:ins>
          </w:p>
        </w:tc>
        <w:tc>
          <w:tcPr>
            <w:tcW w:w="1620" w:type="dxa"/>
            <w:tcBorders>
              <w:top w:val="single" w:sz="6" w:space="0" w:color="auto"/>
              <w:left w:val="single" w:sz="6" w:space="0" w:color="auto"/>
              <w:bottom w:val="single" w:sz="6" w:space="0" w:color="auto"/>
              <w:right w:val="single" w:sz="6" w:space="0" w:color="auto"/>
            </w:tcBorders>
            <w:hideMark/>
          </w:tcPr>
          <w:p w14:paraId="7AD49DC6" w14:textId="77777777" w:rsidR="00EA2F34" w:rsidRPr="00E9702E" w:rsidRDefault="00EA2F34" w:rsidP="00BE28D4">
            <w:pPr>
              <w:pStyle w:val="tabletext11"/>
              <w:tabs>
                <w:tab w:val="decimal" w:pos="480"/>
              </w:tabs>
              <w:rPr>
                <w:ins w:id="1443" w:author="Author"/>
                <w:rFonts w:cs="Arial"/>
                <w:szCs w:val="18"/>
              </w:rPr>
            </w:pPr>
            <w:ins w:id="1444" w:author="Author">
              <w:r w:rsidRPr="00E9702E">
                <w:t>352-- and 355--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B5AE63" w14:textId="77777777" w:rsidR="00EA2F34" w:rsidRPr="00E9702E" w:rsidRDefault="00EA2F34" w:rsidP="00BE28D4">
            <w:pPr>
              <w:pStyle w:val="tabletext11"/>
              <w:tabs>
                <w:tab w:val="decimal" w:pos="320"/>
              </w:tabs>
              <w:rPr>
                <w:ins w:id="1445" w:author="Author"/>
              </w:rPr>
            </w:pPr>
            <w:ins w:id="1446" w:author="Author">
              <w:r w:rsidRPr="00E9702E">
                <w:t>2.46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EFF6BD" w14:textId="77777777" w:rsidR="00EA2F34" w:rsidRPr="00E9702E" w:rsidRDefault="00EA2F34" w:rsidP="00BE28D4">
            <w:pPr>
              <w:pStyle w:val="tabletext11"/>
              <w:tabs>
                <w:tab w:val="decimal" w:pos="360"/>
              </w:tabs>
              <w:rPr>
                <w:ins w:id="1447" w:author="Author"/>
              </w:rPr>
            </w:pPr>
            <w:ins w:id="1448" w:author="Author">
              <w:r w:rsidRPr="00E9702E">
                <w:t>1.96</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65D98447" w14:textId="77777777" w:rsidR="00EA2F34" w:rsidRPr="00E9702E" w:rsidRDefault="00EA2F34" w:rsidP="00BE28D4">
            <w:pPr>
              <w:pStyle w:val="tabletext11"/>
              <w:tabs>
                <w:tab w:val="decimal" w:pos="360"/>
              </w:tabs>
              <w:rPr>
                <w:ins w:id="1449" w:author="Author"/>
              </w:rPr>
            </w:pPr>
            <w:ins w:id="1450" w:author="Author">
              <w:r w:rsidRPr="00E9702E">
                <w:t>0.99</w:t>
              </w:r>
            </w:ins>
          </w:p>
        </w:tc>
      </w:tr>
      <w:tr w:rsidR="00EA2F34" w:rsidRPr="00E9702E" w14:paraId="22C37DFC" w14:textId="77777777" w:rsidTr="00A1082D">
        <w:trPr>
          <w:cantSplit/>
          <w:trHeight w:val="190"/>
          <w:ins w:id="1451" w:author="Author"/>
        </w:trPr>
        <w:tc>
          <w:tcPr>
            <w:tcW w:w="199" w:type="dxa"/>
            <w:tcBorders>
              <w:top w:val="nil"/>
              <w:left w:val="nil"/>
              <w:bottom w:val="nil"/>
              <w:right w:val="single" w:sz="6" w:space="0" w:color="auto"/>
            </w:tcBorders>
          </w:tcPr>
          <w:p w14:paraId="7D8E7672" w14:textId="77777777" w:rsidR="00EA2F34" w:rsidRPr="00E9702E" w:rsidRDefault="00EA2F34" w:rsidP="00BE28D4">
            <w:pPr>
              <w:pStyle w:val="tabletext11"/>
              <w:rPr>
                <w:ins w:id="1452"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5D62EF45" w14:textId="77777777" w:rsidR="00EA2F34" w:rsidRPr="00E9702E" w:rsidRDefault="00EA2F34" w:rsidP="00BE28D4">
            <w:pPr>
              <w:overflowPunct/>
              <w:autoSpaceDE/>
              <w:autoSpaceDN/>
              <w:adjustRightInd/>
              <w:spacing w:before="0" w:line="240" w:lineRule="auto"/>
              <w:jc w:val="left"/>
              <w:rPr>
                <w:ins w:id="1453" w:author="Author"/>
                <w:rFonts w:ascii="Arial" w:hAnsi="Arial"/>
                <w:sz w:val="18"/>
              </w:rPr>
            </w:pPr>
          </w:p>
        </w:tc>
        <w:tc>
          <w:tcPr>
            <w:tcW w:w="1530" w:type="dxa"/>
            <w:tcBorders>
              <w:top w:val="single" w:sz="6" w:space="0" w:color="auto"/>
              <w:left w:val="single" w:sz="6" w:space="0" w:color="auto"/>
              <w:bottom w:val="single" w:sz="6" w:space="0" w:color="auto"/>
              <w:right w:val="single" w:sz="6" w:space="0" w:color="auto"/>
            </w:tcBorders>
            <w:vAlign w:val="center"/>
          </w:tcPr>
          <w:p w14:paraId="37820DA6" w14:textId="77777777" w:rsidR="00EA2F34" w:rsidRPr="00E9702E" w:rsidRDefault="00EA2F34" w:rsidP="00BE28D4">
            <w:pPr>
              <w:pStyle w:val="tabletext11"/>
              <w:jc w:val="center"/>
              <w:rPr>
                <w:ins w:id="1454"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13525C25" w14:textId="77777777" w:rsidR="00EA2F34" w:rsidRPr="00E9702E" w:rsidRDefault="00EA2F34" w:rsidP="00BE28D4">
            <w:pPr>
              <w:pStyle w:val="tabletext11"/>
              <w:jc w:val="center"/>
              <w:rPr>
                <w:ins w:id="1455" w:author="Author"/>
              </w:rPr>
            </w:pPr>
            <w:ins w:id="1456" w:author="Author">
              <w:r w:rsidRPr="00E9702E">
                <w:t>Commercial</w:t>
              </w:r>
            </w:ins>
          </w:p>
        </w:tc>
        <w:tc>
          <w:tcPr>
            <w:tcW w:w="1620" w:type="dxa"/>
            <w:tcBorders>
              <w:top w:val="single" w:sz="6" w:space="0" w:color="auto"/>
              <w:left w:val="single" w:sz="6" w:space="0" w:color="auto"/>
              <w:bottom w:val="single" w:sz="6" w:space="0" w:color="auto"/>
              <w:right w:val="single" w:sz="6" w:space="0" w:color="auto"/>
            </w:tcBorders>
            <w:hideMark/>
          </w:tcPr>
          <w:p w14:paraId="59A5ABD1" w14:textId="77777777" w:rsidR="00EA2F34" w:rsidRPr="00E9702E" w:rsidRDefault="00EA2F34" w:rsidP="00BE28D4">
            <w:pPr>
              <w:pStyle w:val="tabletext11"/>
              <w:tabs>
                <w:tab w:val="decimal" w:pos="480"/>
              </w:tabs>
              <w:rPr>
                <w:ins w:id="1457" w:author="Author"/>
                <w:rFonts w:cs="Arial"/>
                <w:szCs w:val="18"/>
              </w:rPr>
            </w:pPr>
            <w:ins w:id="1458" w:author="Author">
              <w:r w:rsidRPr="00E9702E">
                <w:t>362-- and 365--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BD497E" w14:textId="77777777" w:rsidR="00EA2F34" w:rsidRPr="00E9702E" w:rsidRDefault="00EA2F34" w:rsidP="00BE28D4">
            <w:pPr>
              <w:pStyle w:val="tabletext11"/>
              <w:tabs>
                <w:tab w:val="decimal" w:pos="320"/>
              </w:tabs>
              <w:rPr>
                <w:ins w:id="1459" w:author="Author"/>
              </w:rPr>
            </w:pPr>
            <w:ins w:id="1460" w:author="Author">
              <w:r w:rsidRPr="00E9702E">
                <w:t>1.98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FB93513" w14:textId="77777777" w:rsidR="00EA2F34" w:rsidRPr="00E9702E" w:rsidRDefault="00EA2F34" w:rsidP="00BE28D4">
            <w:pPr>
              <w:pStyle w:val="tabletext11"/>
              <w:tabs>
                <w:tab w:val="decimal" w:pos="360"/>
              </w:tabs>
              <w:rPr>
                <w:ins w:id="1461" w:author="Author"/>
              </w:rPr>
            </w:pPr>
            <w:ins w:id="1462" w:author="Author">
              <w:r w:rsidRPr="00E9702E">
                <w:t>1.91</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0F35ECA0" w14:textId="77777777" w:rsidR="00EA2F34" w:rsidRPr="00E9702E" w:rsidRDefault="00EA2F34" w:rsidP="00BE28D4">
            <w:pPr>
              <w:pStyle w:val="tabletext11"/>
              <w:tabs>
                <w:tab w:val="decimal" w:pos="360"/>
              </w:tabs>
              <w:rPr>
                <w:ins w:id="1463" w:author="Author"/>
              </w:rPr>
            </w:pPr>
            <w:ins w:id="1464" w:author="Author">
              <w:r w:rsidRPr="00E9702E">
                <w:t>1.13</w:t>
              </w:r>
            </w:ins>
          </w:p>
        </w:tc>
      </w:tr>
      <w:tr w:rsidR="00EA2F34" w:rsidRPr="00E9702E" w14:paraId="55846D8D" w14:textId="77777777" w:rsidTr="00A1082D">
        <w:trPr>
          <w:cantSplit/>
          <w:trHeight w:val="190"/>
          <w:ins w:id="1465" w:author="Author"/>
        </w:trPr>
        <w:tc>
          <w:tcPr>
            <w:tcW w:w="199" w:type="dxa"/>
            <w:tcBorders>
              <w:top w:val="nil"/>
              <w:left w:val="nil"/>
              <w:bottom w:val="nil"/>
              <w:right w:val="single" w:sz="6" w:space="0" w:color="auto"/>
            </w:tcBorders>
          </w:tcPr>
          <w:p w14:paraId="40C4E771" w14:textId="77777777" w:rsidR="00EA2F34" w:rsidRPr="00E9702E" w:rsidRDefault="00EA2F34" w:rsidP="00BE28D4">
            <w:pPr>
              <w:pStyle w:val="tabletext11"/>
              <w:rPr>
                <w:ins w:id="1466"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5CEFAB0C" w14:textId="77777777" w:rsidR="00EA2F34" w:rsidRPr="00E9702E" w:rsidRDefault="00EA2F34" w:rsidP="00BE28D4">
            <w:pPr>
              <w:pStyle w:val="tabletext11"/>
              <w:jc w:val="center"/>
              <w:rPr>
                <w:ins w:id="1467" w:author="Author"/>
                <w:b/>
              </w:rPr>
            </w:pPr>
            <w:ins w:id="1468" w:author="Author">
              <w:r w:rsidRPr="00E9702E">
                <w:rPr>
                  <w:b/>
                </w:rPr>
                <w:t>Extra-heavy Truck-tractors</w:t>
              </w:r>
              <w:r w:rsidRPr="00E9702E">
                <w:rPr>
                  <w:b/>
                </w:rPr>
                <w:br/>
              </w:r>
              <w:r w:rsidRPr="00E9702E">
                <w:t>(Over 45,000 lbs. GCW)</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7181D2C2" w14:textId="77777777" w:rsidR="00EA2F34" w:rsidRPr="00E9702E" w:rsidRDefault="00EA2F34" w:rsidP="00BE28D4">
            <w:pPr>
              <w:pStyle w:val="tabletext11"/>
              <w:jc w:val="center"/>
              <w:rPr>
                <w:ins w:id="1469" w:author="Author"/>
              </w:rPr>
            </w:pPr>
            <w:ins w:id="1470"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1C7F4FCB" w14:textId="77777777" w:rsidR="00EA2F34" w:rsidRPr="00E9702E" w:rsidRDefault="00EA2F34" w:rsidP="00BE28D4">
            <w:pPr>
              <w:pStyle w:val="tabletext11"/>
              <w:jc w:val="center"/>
              <w:rPr>
                <w:ins w:id="1471" w:author="Author"/>
              </w:rPr>
            </w:pPr>
            <w:ins w:id="1472"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hideMark/>
          </w:tcPr>
          <w:p w14:paraId="5B24E733" w14:textId="77777777" w:rsidR="00EA2F34" w:rsidRPr="00E9702E" w:rsidRDefault="00EA2F34" w:rsidP="00BE28D4">
            <w:pPr>
              <w:pStyle w:val="tabletext11"/>
              <w:tabs>
                <w:tab w:val="decimal" w:pos="480"/>
              </w:tabs>
              <w:rPr>
                <w:ins w:id="1473" w:author="Author"/>
                <w:rFonts w:cs="Arial"/>
                <w:szCs w:val="18"/>
              </w:rPr>
            </w:pPr>
            <w:ins w:id="1474" w:author="Author">
              <w:r w:rsidRPr="00E9702E">
                <w:t>501-- and 504--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C6822B" w14:textId="77777777" w:rsidR="00EA2F34" w:rsidRPr="00E9702E" w:rsidRDefault="00EA2F34" w:rsidP="00BE28D4">
            <w:pPr>
              <w:pStyle w:val="tabletext11"/>
              <w:tabs>
                <w:tab w:val="decimal" w:pos="320"/>
              </w:tabs>
              <w:rPr>
                <w:ins w:id="1475" w:author="Author"/>
              </w:rPr>
            </w:pPr>
            <w:ins w:id="1476" w:author="Author">
              <w:r w:rsidRPr="00E9702E">
                <w:t>2.00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7C8204" w14:textId="77777777" w:rsidR="00EA2F34" w:rsidRPr="00E9702E" w:rsidRDefault="00EA2F34" w:rsidP="00BE28D4">
            <w:pPr>
              <w:pStyle w:val="tabletext11"/>
              <w:tabs>
                <w:tab w:val="decimal" w:pos="360"/>
              </w:tabs>
              <w:rPr>
                <w:ins w:id="1477" w:author="Author"/>
              </w:rPr>
            </w:pPr>
            <w:ins w:id="1478" w:author="Author">
              <w:r w:rsidRPr="00E9702E">
                <w:t>1.99</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6E94977C" w14:textId="77777777" w:rsidR="00EA2F34" w:rsidRPr="00E9702E" w:rsidRDefault="00EA2F34" w:rsidP="00BE28D4">
            <w:pPr>
              <w:pStyle w:val="tabletext11"/>
              <w:tabs>
                <w:tab w:val="decimal" w:pos="360"/>
              </w:tabs>
              <w:rPr>
                <w:ins w:id="1479" w:author="Author"/>
              </w:rPr>
            </w:pPr>
            <w:ins w:id="1480" w:author="Author">
              <w:r w:rsidRPr="00E9702E">
                <w:t>1.09</w:t>
              </w:r>
            </w:ins>
          </w:p>
        </w:tc>
      </w:tr>
      <w:tr w:rsidR="00EA2F34" w:rsidRPr="00E9702E" w14:paraId="65F5588D" w14:textId="77777777" w:rsidTr="00A1082D">
        <w:trPr>
          <w:cantSplit/>
          <w:trHeight w:val="190"/>
          <w:ins w:id="1481" w:author="Author"/>
        </w:trPr>
        <w:tc>
          <w:tcPr>
            <w:tcW w:w="199" w:type="dxa"/>
            <w:tcBorders>
              <w:top w:val="nil"/>
              <w:left w:val="nil"/>
              <w:bottom w:val="nil"/>
              <w:right w:val="single" w:sz="6" w:space="0" w:color="auto"/>
            </w:tcBorders>
          </w:tcPr>
          <w:p w14:paraId="546B9DA7" w14:textId="77777777" w:rsidR="00EA2F34" w:rsidRPr="00E9702E" w:rsidRDefault="00EA2F34" w:rsidP="00BE28D4">
            <w:pPr>
              <w:pStyle w:val="tabletext11"/>
              <w:rPr>
                <w:ins w:id="1482"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3F8BEAEE" w14:textId="77777777" w:rsidR="00EA2F34" w:rsidRPr="00E9702E" w:rsidRDefault="00EA2F34" w:rsidP="00BE28D4">
            <w:pPr>
              <w:overflowPunct/>
              <w:autoSpaceDE/>
              <w:autoSpaceDN/>
              <w:adjustRightInd/>
              <w:spacing w:before="0" w:line="240" w:lineRule="auto"/>
              <w:jc w:val="left"/>
              <w:rPr>
                <w:ins w:id="1483"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75C08F70" w14:textId="77777777" w:rsidR="00EA2F34" w:rsidRPr="00E9702E" w:rsidRDefault="00EA2F34" w:rsidP="00BE28D4">
            <w:pPr>
              <w:pStyle w:val="tabletext11"/>
              <w:jc w:val="center"/>
              <w:rPr>
                <w:ins w:id="1484" w:author="Author"/>
              </w:rPr>
            </w:pPr>
            <w:ins w:id="1485" w:author="Author">
              <w:r w:rsidRPr="00E9702E">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774BB9DD" w14:textId="77777777" w:rsidR="00EA2F34" w:rsidRPr="00E9702E" w:rsidRDefault="00EA2F34" w:rsidP="00BE28D4">
            <w:pPr>
              <w:pStyle w:val="tabletext11"/>
              <w:jc w:val="center"/>
              <w:rPr>
                <w:ins w:id="1486" w:author="Author"/>
              </w:rPr>
            </w:pPr>
            <w:ins w:id="1487"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vAlign w:val="center"/>
            <w:hideMark/>
          </w:tcPr>
          <w:p w14:paraId="2F264EFE" w14:textId="77777777" w:rsidR="00EA2F34" w:rsidRPr="00E9702E" w:rsidRDefault="00EA2F34" w:rsidP="00BE28D4">
            <w:pPr>
              <w:pStyle w:val="tabletext11"/>
              <w:tabs>
                <w:tab w:val="decimal" w:pos="480"/>
              </w:tabs>
              <w:rPr>
                <w:ins w:id="1488" w:author="Author"/>
                <w:rFonts w:cs="Arial"/>
                <w:szCs w:val="18"/>
              </w:rPr>
            </w:pPr>
            <w:ins w:id="1489" w:author="Author">
              <w:r w:rsidRPr="00E9702E">
                <w:t>502-- and 505--</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BB13BEA" w14:textId="77777777" w:rsidR="00EA2F34" w:rsidRPr="00E9702E" w:rsidRDefault="00EA2F34" w:rsidP="00BE28D4">
            <w:pPr>
              <w:pStyle w:val="tabletext11"/>
              <w:tabs>
                <w:tab w:val="decimal" w:pos="320"/>
              </w:tabs>
              <w:rPr>
                <w:ins w:id="1490" w:author="Author"/>
              </w:rPr>
            </w:pPr>
            <w:ins w:id="1491" w:author="Author">
              <w:r w:rsidRPr="00E9702E">
                <w:t>2.66</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09547174" w14:textId="77777777" w:rsidR="00EA2F34" w:rsidRPr="00E9702E" w:rsidRDefault="00EA2F34" w:rsidP="00BE28D4">
            <w:pPr>
              <w:pStyle w:val="tabletext11"/>
              <w:tabs>
                <w:tab w:val="decimal" w:pos="360"/>
              </w:tabs>
              <w:rPr>
                <w:ins w:id="1492" w:author="Author"/>
              </w:rPr>
            </w:pPr>
            <w:ins w:id="1493" w:author="Author">
              <w:r w:rsidRPr="00E9702E">
                <w:t>2.49</w:t>
              </w:r>
            </w:ins>
          </w:p>
        </w:tc>
        <w:tc>
          <w:tcPr>
            <w:tcW w:w="980" w:type="dxa"/>
            <w:tcBorders>
              <w:top w:val="single" w:sz="6" w:space="0" w:color="auto"/>
              <w:left w:val="single" w:sz="6" w:space="0" w:color="auto"/>
              <w:bottom w:val="single" w:sz="6" w:space="0" w:color="auto"/>
              <w:right w:val="single" w:sz="6" w:space="0" w:color="auto"/>
            </w:tcBorders>
            <w:noWrap/>
            <w:vAlign w:val="center"/>
            <w:hideMark/>
          </w:tcPr>
          <w:p w14:paraId="079122EB" w14:textId="77777777" w:rsidR="00EA2F34" w:rsidRPr="00E9702E" w:rsidRDefault="00EA2F34" w:rsidP="00BE28D4">
            <w:pPr>
              <w:pStyle w:val="tabletext11"/>
              <w:tabs>
                <w:tab w:val="decimal" w:pos="360"/>
              </w:tabs>
              <w:rPr>
                <w:ins w:id="1494" w:author="Author"/>
              </w:rPr>
            </w:pPr>
            <w:ins w:id="1495" w:author="Author">
              <w:r w:rsidRPr="00E9702E">
                <w:t>1.34</w:t>
              </w:r>
            </w:ins>
          </w:p>
        </w:tc>
      </w:tr>
      <w:tr w:rsidR="00EA2F34" w:rsidRPr="00E9702E" w14:paraId="57A3DBAA" w14:textId="77777777" w:rsidTr="00A1082D">
        <w:trPr>
          <w:cantSplit/>
          <w:trHeight w:val="190"/>
          <w:ins w:id="1496" w:author="Author"/>
        </w:trPr>
        <w:tc>
          <w:tcPr>
            <w:tcW w:w="199" w:type="dxa"/>
            <w:tcBorders>
              <w:top w:val="nil"/>
              <w:left w:val="nil"/>
              <w:bottom w:val="nil"/>
              <w:right w:val="single" w:sz="6" w:space="0" w:color="auto"/>
            </w:tcBorders>
          </w:tcPr>
          <w:p w14:paraId="1053087F" w14:textId="77777777" w:rsidR="00EA2F34" w:rsidRPr="00E9702E" w:rsidRDefault="00EA2F34" w:rsidP="00BE28D4">
            <w:pPr>
              <w:pStyle w:val="tabletext11"/>
              <w:rPr>
                <w:ins w:id="1497"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5C79997F" w14:textId="77777777" w:rsidR="00EA2F34" w:rsidRPr="00E9702E" w:rsidRDefault="00EA2F34" w:rsidP="00BE28D4">
            <w:pPr>
              <w:pStyle w:val="tabletext11"/>
              <w:jc w:val="center"/>
              <w:rPr>
                <w:ins w:id="1498" w:author="Author"/>
                <w:b/>
              </w:rPr>
            </w:pPr>
            <w:ins w:id="1499" w:author="Author">
              <w:r w:rsidRPr="00E9702E">
                <w:rPr>
                  <w:b/>
                </w:rPr>
                <w:t>Semitrailers</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4002812B" w14:textId="77777777" w:rsidR="00EA2F34" w:rsidRPr="00E9702E" w:rsidRDefault="00EA2F34" w:rsidP="00BE28D4">
            <w:pPr>
              <w:pStyle w:val="tabletext11"/>
              <w:jc w:val="center"/>
              <w:rPr>
                <w:ins w:id="1500" w:author="Author"/>
              </w:rPr>
            </w:pPr>
            <w:ins w:id="1501"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3B2214E8" w14:textId="77777777" w:rsidR="00EA2F34" w:rsidRPr="00E9702E" w:rsidRDefault="00EA2F34" w:rsidP="00BE28D4">
            <w:pPr>
              <w:pStyle w:val="tabletext11"/>
              <w:jc w:val="center"/>
              <w:rPr>
                <w:ins w:id="1502" w:author="Author"/>
              </w:rPr>
            </w:pPr>
            <w:ins w:id="1503"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hideMark/>
          </w:tcPr>
          <w:p w14:paraId="2588CA4C" w14:textId="77777777" w:rsidR="00EA2F34" w:rsidRPr="00E9702E" w:rsidRDefault="00EA2F34" w:rsidP="00BE28D4">
            <w:pPr>
              <w:pStyle w:val="tabletext11"/>
              <w:tabs>
                <w:tab w:val="decimal" w:pos="480"/>
              </w:tabs>
              <w:rPr>
                <w:ins w:id="1504" w:author="Author"/>
                <w:rFonts w:cs="Arial"/>
                <w:szCs w:val="18"/>
              </w:rPr>
            </w:pPr>
            <w:ins w:id="1505" w:author="Author">
              <w:r w:rsidRPr="00E9702E">
                <w:t>671-- and 674--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BC57A10" w14:textId="77777777" w:rsidR="00EA2F34" w:rsidRPr="00E9702E" w:rsidRDefault="00EA2F34" w:rsidP="00BE28D4">
            <w:pPr>
              <w:pStyle w:val="tabletext11"/>
              <w:tabs>
                <w:tab w:val="decimal" w:pos="320"/>
              </w:tabs>
              <w:rPr>
                <w:ins w:id="1506" w:author="Author"/>
              </w:rPr>
            </w:pPr>
            <w:ins w:id="1507" w:author="Author">
              <w:r w:rsidRPr="00E9702E">
                <w:t>0.18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E870FC" w14:textId="77777777" w:rsidR="00EA2F34" w:rsidRPr="00E9702E" w:rsidRDefault="00EA2F34" w:rsidP="00BE28D4">
            <w:pPr>
              <w:pStyle w:val="tabletext11"/>
              <w:tabs>
                <w:tab w:val="decimal" w:pos="360"/>
              </w:tabs>
              <w:rPr>
                <w:ins w:id="1508" w:author="Author"/>
              </w:rPr>
            </w:pPr>
            <w:ins w:id="1509" w:author="Author">
              <w:r w:rsidRPr="00E9702E">
                <w:t>0.76</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3D433DBA" w14:textId="77777777" w:rsidR="00EA2F34" w:rsidRPr="00E9702E" w:rsidRDefault="00EA2F34" w:rsidP="00BE28D4">
            <w:pPr>
              <w:pStyle w:val="tabletext11"/>
              <w:tabs>
                <w:tab w:val="decimal" w:pos="360"/>
              </w:tabs>
              <w:rPr>
                <w:ins w:id="1510" w:author="Author"/>
              </w:rPr>
            </w:pPr>
            <w:ins w:id="1511" w:author="Author">
              <w:r w:rsidRPr="00E9702E">
                <w:t>0.55</w:t>
              </w:r>
            </w:ins>
          </w:p>
        </w:tc>
      </w:tr>
      <w:tr w:rsidR="00EA2F34" w:rsidRPr="00E9702E" w14:paraId="1D302E88" w14:textId="77777777" w:rsidTr="00A1082D">
        <w:trPr>
          <w:cantSplit/>
          <w:trHeight w:val="190"/>
          <w:ins w:id="1512" w:author="Author"/>
        </w:trPr>
        <w:tc>
          <w:tcPr>
            <w:tcW w:w="199" w:type="dxa"/>
            <w:tcBorders>
              <w:top w:val="nil"/>
              <w:left w:val="nil"/>
              <w:bottom w:val="nil"/>
              <w:right w:val="single" w:sz="6" w:space="0" w:color="auto"/>
            </w:tcBorders>
          </w:tcPr>
          <w:p w14:paraId="442EF375" w14:textId="77777777" w:rsidR="00EA2F34" w:rsidRPr="00E9702E" w:rsidRDefault="00EA2F34" w:rsidP="00BE28D4">
            <w:pPr>
              <w:pStyle w:val="tabletext11"/>
              <w:rPr>
                <w:ins w:id="1513"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583E9C28" w14:textId="77777777" w:rsidR="00EA2F34" w:rsidRPr="00E9702E" w:rsidRDefault="00EA2F34" w:rsidP="00BE28D4">
            <w:pPr>
              <w:overflowPunct/>
              <w:autoSpaceDE/>
              <w:autoSpaceDN/>
              <w:adjustRightInd/>
              <w:spacing w:before="0" w:line="240" w:lineRule="auto"/>
              <w:jc w:val="left"/>
              <w:rPr>
                <w:ins w:id="1514"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74F97D66" w14:textId="77777777" w:rsidR="00EA2F34" w:rsidRPr="00E9702E" w:rsidRDefault="00EA2F34" w:rsidP="00BE28D4">
            <w:pPr>
              <w:pStyle w:val="tabletext11"/>
              <w:jc w:val="center"/>
              <w:rPr>
                <w:ins w:id="1515" w:author="Author"/>
              </w:rPr>
            </w:pPr>
            <w:ins w:id="1516" w:author="Author">
              <w:r w:rsidRPr="00E9702E">
                <w:t>Intermediate</w:t>
              </w:r>
              <w:r w:rsidRPr="00EA2F34">
                <w:sym w:font="Symbol" w:char="F02A"/>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24CAE37" w14:textId="77777777" w:rsidR="00EA2F34" w:rsidRPr="00E9702E" w:rsidRDefault="00EA2F34" w:rsidP="00BE28D4">
            <w:pPr>
              <w:pStyle w:val="tabletext11"/>
              <w:jc w:val="center"/>
              <w:rPr>
                <w:ins w:id="1517" w:author="Author"/>
              </w:rPr>
            </w:pPr>
            <w:ins w:id="1518"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hideMark/>
          </w:tcPr>
          <w:p w14:paraId="72C426B4" w14:textId="77777777" w:rsidR="00EA2F34" w:rsidRPr="00E9702E" w:rsidRDefault="00EA2F34" w:rsidP="00BE28D4">
            <w:pPr>
              <w:pStyle w:val="tabletext11"/>
              <w:tabs>
                <w:tab w:val="decimal" w:pos="480"/>
              </w:tabs>
              <w:rPr>
                <w:ins w:id="1519" w:author="Author"/>
                <w:rFonts w:cs="Arial"/>
                <w:szCs w:val="18"/>
              </w:rPr>
            </w:pPr>
            <w:ins w:id="1520" w:author="Author">
              <w:r w:rsidRPr="00E9702E">
                <w:t>672-- and 675--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0DC677" w14:textId="77777777" w:rsidR="00EA2F34" w:rsidRPr="00E9702E" w:rsidRDefault="00EA2F34" w:rsidP="00BE28D4">
            <w:pPr>
              <w:pStyle w:val="tabletext11"/>
              <w:tabs>
                <w:tab w:val="decimal" w:pos="320"/>
              </w:tabs>
              <w:rPr>
                <w:ins w:id="1521" w:author="Author"/>
              </w:rPr>
            </w:pPr>
            <w:ins w:id="1522" w:author="Author">
              <w:r w:rsidRPr="00E9702E">
                <w:t>0.23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D83C5D5" w14:textId="77777777" w:rsidR="00EA2F34" w:rsidRPr="00E9702E" w:rsidRDefault="00EA2F34" w:rsidP="00BE28D4">
            <w:pPr>
              <w:pStyle w:val="tabletext11"/>
              <w:tabs>
                <w:tab w:val="decimal" w:pos="360"/>
              </w:tabs>
              <w:rPr>
                <w:ins w:id="1523" w:author="Author"/>
              </w:rPr>
            </w:pPr>
            <w:ins w:id="1524" w:author="Author">
              <w:r w:rsidRPr="00E9702E">
                <w:t>1.16</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334946DC" w14:textId="77777777" w:rsidR="00EA2F34" w:rsidRPr="00E9702E" w:rsidRDefault="00EA2F34" w:rsidP="00BE28D4">
            <w:pPr>
              <w:pStyle w:val="tabletext11"/>
              <w:tabs>
                <w:tab w:val="decimal" w:pos="360"/>
              </w:tabs>
              <w:rPr>
                <w:ins w:id="1525" w:author="Author"/>
              </w:rPr>
            </w:pPr>
            <w:ins w:id="1526" w:author="Author">
              <w:r w:rsidRPr="00E9702E">
                <w:t>0.68</w:t>
              </w:r>
            </w:ins>
          </w:p>
        </w:tc>
      </w:tr>
      <w:tr w:rsidR="00EA2F34" w:rsidRPr="00E9702E" w14:paraId="57B0898C" w14:textId="77777777" w:rsidTr="00A1082D">
        <w:trPr>
          <w:cantSplit/>
          <w:trHeight w:val="190"/>
          <w:ins w:id="1527" w:author="Author"/>
        </w:trPr>
        <w:tc>
          <w:tcPr>
            <w:tcW w:w="199" w:type="dxa"/>
            <w:tcBorders>
              <w:top w:val="nil"/>
              <w:left w:val="nil"/>
              <w:bottom w:val="nil"/>
              <w:right w:val="single" w:sz="6" w:space="0" w:color="auto"/>
            </w:tcBorders>
          </w:tcPr>
          <w:p w14:paraId="5C75CB41" w14:textId="77777777" w:rsidR="00EA2F34" w:rsidRPr="00E9702E" w:rsidRDefault="00EA2F34" w:rsidP="00BE28D4">
            <w:pPr>
              <w:pStyle w:val="tabletext11"/>
              <w:rPr>
                <w:ins w:id="1528"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2E037121" w14:textId="77777777" w:rsidR="00EA2F34" w:rsidRPr="00E9702E" w:rsidRDefault="00EA2F34" w:rsidP="00BE28D4">
            <w:pPr>
              <w:pStyle w:val="tabletext11"/>
              <w:jc w:val="center"/>
              <w:rPr>
                <w:ins w:id="1529" w:author="Author"/>
                <w:b/>
              </w:rPr>
            </w:pPr>
            <w:ins w:id="1530" w:author="Author">
              <w:r w:rsidRPr="00E9702E">
                <w:rPr>
                  <w:b/>
                </w:rPr>
                <w:t>Trailers</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5517C3C6" w14:textId="77777777" w:rsidR="00EA2F34" w:rsidRPr="00E9702E" w:rsidRDefault="00EA2F34" w:rsidP="00BE28D4">
            <w:pPr>
              <w:pStyle w:val="tabletext11"/>
              <w:jc w:val="center"/>
              <w:rPr>
                <w:ins w:id="1531" w:author="Author"/>
              </w:rPr>
            </w:pPr>
            <w:ins w:id="1532"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0BBE5308" w14:textId="77777777" w:rsidR="00EA2F34" w:rsidRPr="00E9702E" w:rsidRDefault="00EA2F34" w:rsidP="00BE28D4">
            <w:pPr>
              <w:pStyle w:val="tabletext11"/>
              <w:jc w:val="center"/>
              <w:rPr>
                <w:ins w:id="1533" w:author="Author"/>
              </w:rPr>
            </w:pPr>
            <w:ins w:id="1534"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hideMark/>
          </w:tcPr>
          <w:p w14:paraId="1F84140E" w14:textId="77777777" w:rsidR="00EA2F34" w:rsidRPr="00E9702E" w:rsidRDefault="00EA2F34" w:rsidP="00BE28D4">
            <w:pPr>
              <w:pStyle w:val="tabletext11"/>
              <w:tabs>
                <w:tab w:val="decimal" w:pos="480"/>
              </w:tabs>
              <w:rPr>
                <w:ins w:id="1535" w:author="Author"/>
                <w:rFonts w:cs="Arial"/>
                <w:szCs w:val="18"/>
              </w:rPr>
            </w:pPr>
            <w:ins w:id="1536" w:author="Author">
              <w:r w:rsidRPr="00E9702E">
                <w:t>681-- and 684--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020EC4" w14:textId="77777777" w:rsidR="00EA2F34" w:rsidRPr="00E9702E" w:rsidRDefault="00EA2F34" w:rsidP="00BE28D4">
            <w:pPr>
              <w:pStyle w:val="tabletext11"/>
              <w:tabs>
                <w:tab w:val="decimal" w:pos="320"/>
              </w:tabs>
              <w:rPr>
                <w:ins w:id="1537" w:author="Author"/>
              </w:rPr>
            </w:pPr>
            <w:ins w:id="1538" w:author="Author">
              <w:r w:rsidRPr="00E9702E">
                <w:t>0.08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EFD3916" w14:textId="77777777" w:rsidR="00EA2F34" w:rsidRPr="00E9702E" w:rsidRDefault="00EA2F34" w:rsidP="00BE28D4">
            <w:pPr>
              <w:pStyle w:val="tabletext11"/>
              <w:tabs>
                <w:tab w:val="decimal" w:pos="360"/>
              </w:tabs>
              <w:rPr>
                <w:ins w:id="1539" w:author="Author"/>
              </w:rPr>
            </w:pPr>
            <w:ins w:id="1540" w:author="Author">
              <w:r w:rsidRPr="00E9702E">
                <w:t>0.51</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6383F08F" w14:textId="77777777" w:rsidR="00EA2F34" w:rsidRPr="00E9702E" w:rsidRDefault="00EA2F34" w:rsidP="00BE28D4">
            <w:pPr>
              <w:pStyle w:val="tabletext11"/>
              <w:tabs>
                <w:tab w:val="decimal" w:pos="360"/>
              </w:tabs>
              <w:rPr>
                <w:ins w:id="1541" w:author="Author"/>
              </w:rPr>
            </w:pPr>
            <w:ins w:id="1542" w:author="Author">
              <w:r w:rsidRPr="00E9702E">
                <w:t>0.71</w:t>
              </w:r>
            </w:ins>
          </w:p>
        </w:tc>
      </w:tr>
      <w:tr w:rsidR="00EA2F34" w:rsidRPr="00E9702E" w14:paraId="70130EFA" w14:textId="77777777" w:rsidTr="00A1082D">
        <w:trPr>
          <w:cantSplit/>
          <w:trHeight w:val="190"/>
          <w:ins w:id="1543" w:author="Author"/>
        </w:trPr>
        <w:tc>
          <w:tcPr>
            <w:tcW w:w="199" w:type="dxa"/>
            <w:tcBorders>
              <w:top w:val="nil"/>
              <w:left w:val="nil"/>
              <w:bottom w:val="nil"/>
              <w:right w:val="single" w:sz="6" w:space="0" w:color="auto"/>
            </w:tcBorders>
          </w:tcPr>
          <w:p w14:paraId="2A999368" w14:textId="77777777" w:rsidR="00EA2F34" w:rsidRPr="00E9702E" w:rsidRDefault="00EA2F34" w:rsidP="00BE28D4">
            <w:pPr>
              <w:pStyle w:val="tabletext11"/>
              <w:rPr>
                <w:ins w:id="1544"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60B8C490" w14:textId="77777777" w:rsidR="00EA2F34" w:rsidRPr="00E9702E" w:rsidRDefault="00EA2F34" w:rsidP="00BE28D4">
            <w:pPr>
              <w:overflowPunct/>
              <w:autoSpaceDE/>
              <w:autoSpaceDN/>
              <w:adjustRightInd/>
              <w:spacing w:before="0" w:line="240" w:lineRule="auto"/>
              <w:jc w:val="left"/>
              <w:rPr>
                <w:ins w:id="1545"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2B59A29A" w14:textId="77777777" w:rsidR="00EA2F34" w:rsidRPr="00E9702E" w:rsidRDefault="00EA2F34" w:rsidP="00BE28D4">
            <w:pPr>
              <w:pStyle w:val="tabletext11"/>
              <w:jc w:val="center"/>
              <w:rPr>
                <w:ins w:id="1546" w:author="Author"/>
              </w:rPr>
            </w:pPr>
            <w:ins w:id="1547" w:author="Author">
              <w:r w:rsidRPr="00E9702E">
                <w:t>Intermediate</w:t>
              </w:r>
              <w:r w:rsidRPr="00EA2F34">
                <w:sym w:font="Symbol" w:char="F02A"/>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8BFC311" w14:textId="77777777" w:rsidR="00EA2F34" w:rsidRPr="00E9702E" w:rsidRDefault="00EA2F34" w:rsidP="00BE28D4">
            <w:pPr>
              <w:pStyle w:val="tabletext11"/>
              <w:jc w:val="center"/>
              <w:rPr>
                <w:ins w:id="1548" w:author="Author"/>
              </w:rPr>
            </w:pPr>
            <w:ins w:id="1549"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hideMark/>
          </w:tcPr>
          <w:p w14:paraId="5FAB23D6" w14:textId="77777777" w:rsidR="00EA2F34" w:rsidRPr="00E9702E" w:rsidRDefault="00EA2F34" w:rsidP="00BE28D4">
            <w:pPr>
              <w:pStyle w:val="tabletext11"/>
              <w:tabs>
                <w:tab w:val="decimal" w:pos="480"/>
              </w:tabs>
              <w:rPr>
                <w:ins w:id="1550" w:author="Author"/>
                <w:rFonts w:cs="Arial"/>
                <w:szCs w:val="18"/>
              </w:rPr>
            </w:pPr>
            <w:ins w:id="1551" w:author="Author">
              <w:r w:rsidRPr="00E9702E">
                <w:t>682-- and 685--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8ABF94" w14:textId="77777777" w:rsidR="00EA2F34" w:rsidRPr="00E9702E" w:rsidRDefault="00EA2F34" w:rsidP="00BE28D4">
            <w:pPr>
              <w:pStyle w:val="tabletext11"/>
              <w:tabs>
                <w:tab w:val="decimal" w:pos="320"/>
              </w:tabs>
              <w:rPr>
                <w:ins w:id="1552" w:author="Author"/>
              </w:rPr>
            </w:pPr>
            <w:ins w:id="1553" w:author="Author">
              <w:r w:rsidRPr="00E9702E">
                <w:t>0.11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CE46DC1" w14:textId="77777777" w:rsidR="00EA2F34" w:rsidRPr="00E9702E" w:rsidRDefault="00EA2F34" w:rsidP="00BE28D4">
            <w:pPr>
              <w:pStyle w:val="tabletext11"/>
              <w:tabs>
                <w:tab w:val="decimal" w:pos="360"/>
              </w:tabs>
              <w:rPr>
                <w:ins w:id="1554" w:author="Author"/>
              </w:rPr>
            </w:pPr>
            <w:ins w:id="1555" w:author="Author">
              <w:r w:rsidRPr="00E9702E">
                <w:t>0.77</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2253488D" w14:textId="77777777" w:rsidR="00EA2F34" w:rsidRPr="00E9702E" w:rsidRDefault="00EA2F34" w:rsidP="00BE28D4">
            <w:pPr>
              <w:pStyle w:val="tabletext11"/>
              <w:tabs>
                <w:tab w:val="decimal" w:pos="360"/>
              </w:tabs>
              <w:rPr>
                <w:ins w:id="1556" w:author="Author"/>
              </w:rPr>
            </w:pPr>
            <w:ins w:id="1557" w:author="Author">
              <w:r w:rsidRPr="00E9702E">
                <w:t>0.87</w:t>
              </w:r>
            </w:ins>
          </w:p>
        </w:tc>
      </w:tr>
      <w:tr w:rsidR="00EA2F34" w:rsidRPr="00E9702E" w14:paraId="3EC9C3BD" w14:textId="77777777" w:rsidTr="00A1082D">
        <w:trPr>
          <w:cantSplit/>
          <w:trHeight w:val="190"/>
          <w:ins w:id="1558" w:author="Author"/>
        </w:trPr>
        <w:tc>
          <w:tcPr>
            <w:tcW w:w="199" w:type="dxa"/>
            <w:tcBorders>
              <w:top w:val="nil"/>
              <w:left w:val="nil"/>
              <w:bottom w:val="nil"/>
              <w:right w:val="single" w:sz="6" w:space="0" w:color="auto"/>
            </w:tcBorders>
          </w:tcPr>
          <w:p w14:paraId="26329125" w14:textId="77777777" w:rsidR="00EA2F34" w:rsidRPr="00E9702E" w:rsidRDefault="00EA2F34" w:rsidP="00BE28D4">
            <w:pPr>
              <w:pStyle w:val="tabletext11"/>
              <w:rPr>
                <w:ins w:id="1559" w:author="Author"/>
              </w:rPr>
            </w:pPr>
          </w:p>
        </w:tc>
        <w:tc>
          <w:tcPr>
            <w:tcW w:w="280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7CF709E3" w14:textId="77777777" w:rsidR="00EA2F34" w:rsidRPr="00E9702E" w:rsidRDefault="00EA2F34" w:rsidP="00BE28D4">
            <w:pPr>
              <w:pStyle w:val="tabletext11"/>
              <w:jc w:val="center"/>
              <w:rPr>
                <w:ins w:id="1560" w:author="Author"/>
                <w:b/>
              </w:rPr>
            </w:pPr>
            <w:ins w:id="1561" w:author="Author">
              <w:r w:rsidRPr="00E9702E">
                <w:rPr>
                  <w:b/>
                </w:rPr>
                <w:t>Service Or Utility Trailers</w:t>
              </w:r>
              <w:r w:rsidRPr="00E9702E">
                <w:rPr>
                  <w:b/>
                </w:rPr>
                <w:br/>
              </w:r>
              <w:r w:rsidRPr="00E9702E">
                <w:t>(Registered GVWR of 3,000 lbs. or less)</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2C433450" w14:textId="77777777" w:rsidR="00EA2F34" w:rsidRPr="00E9702E" w:rsidRDefault="00EA2F34" w:rsidP="00BE28D4">
            <w:pPr>
              <w:pStyle w:val="tabletext11"/>
              <w:jc w:val="center"/>
              <w:rPr>
                <w:ins w:id="1562" w:author="Author"/>
              </w:rPr>
            </w:pPr>
            <w:ins w:id="1563" w:author="Author">
              <w:r w:rsidRPr="00E9702E">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93ABBCD" w14:textId="77777777" w:rsidR="00EA2F34" w:rsidRPr="00E9702E" w:rsidRDefault="00EA2F34" w:rsidP="00BE28D4">
            <w:pPr>
              <w:pStyle w:val="tabletext11"/>
              <w:jc w:val="center"/>
              <w:rPr>
                <w:ins w:id="1564" w:author="Author"/>
              </w:rPr>
            </w:pPr>
            <w:ins w:id="1565"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hideMark/>
          </w:tcPr>
          <w:p w14:paraId="4D43800A" w14:textId="77777777" w:rsidR="00EA2F34" w:rsidRPr="00E9702E" w:rsidRDefault="00EA2F34" w:rsidP="00BE28D4">
            <w:pPr>
              <w:pStyle w:val="tabletext11"/>
              <w:tabs>
                <w:tab w:val="decimal" w:pos="480"/>
              </w:tabs>
              <w:rPr>
                <w:ins w:id="1566" w:author="Author"/>
                <w:rFonts w:cs="Arial"/>
                <w:szCs w:val="18"/>
              </w:rPr>
            </w:pPr>
            <w:ins w:id="1567" w:author="Author">
              <w:r w:rsidRPr="00E9702E">
                <w:t>691-- and 694--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93CDEF" w14:textId="77777777" w:rsidR="00EA2F34" w:rsidRPr="00E9702E" w:rsidRDefault="00EA2F34" w:rsidP="00BE28D4">
            <w:pPr>
              <w:pStyle w:val="tabletext11"/>
              <w:tabs>
                <w:tab w:val="decimal" w:pos="320"/>
              </w:tabs>
              <w:rPr>
                <w:ins w:id="1568" w:author="Author"/>
              </w:rPr>
            </w:pPr>
            <w:ins w:id="1569" w:author="Author">
              <w:r w:rsidRPr="00E9702E">
                <w:t>0.18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501C8C" w14:textId="77777777" w:rsidR="00EA2F34" w:rsidRPr="00E9702E" w:rsidRDefault="00EA2F34" w:rsidP="00BE28D4">
            <w:pPr>
              <w:pStyle w:val="tabletext11"/>
              <w:tabs>
                <w:tab w:val="decimal" w:pos="360"/>
              </w:tabs>
              <w:rPr>
                <w:ins w:id="1570" w:author="Author"/>
              </w:rPr>
            </w:pPr>
            <w:ins w:id="1571" w:author="Author">
              <w:r w:rsidRPr="00E9702E">
                <w:t>0.44</w:t>
              </w:r>
            </w:ins>
          </w:p>
        </w:tc>
        <w:tc>
          <w:tcPr>
            <w:tcW w:w="980" w:type="dxa"/>
            <w:tcBorders>
              <w:top w:val="single" w:sz="6" w:space="0" w:color="auto"/>
              <w:left w:val="single" w:sz="6" w:space="0" w:color="auto"/>
              <w:bottom w:val="single" w:sz="6" w:space="0" w:color="auto"/>
              <w:right w:val="single" w:sz="6" w:space="0" w:color="auto"/>
            </w:tcBorders>
            <w:noWrap/>
            <w:vAlign w:val="bottom"/>
            <w:hideMark/>
          </w:tcPr>
          <w:p w14:paraId="3263EEB7" w14:textId="77777777" w:rsidR="00EA2F34" w:rsidRPr="00E9702E" w:rsidRDefault="00EA2F34" w:rsidP="00BE28D4">
            <w:pPr>
              <w:pStyle w:val="tabletext11"/>
              <w:tabs>
                <w:tab w:val="decimal" w:pos="360"/>
              </w:tabs>
              <w:rPr>
                <w:ins w:id="1572" w:author="Author"/>
              </w:rPr>
            </w:pPr>
            <w:ins w:id="1573" w:author="Author">
              <w:r w:rsidRPr="00E9702E">
                <w:t>0.76</w:t>
              </w:r>
            </w:ins>
          </w:p>
        </w:tc>
      </w:tr>
      <w:tr w:rsidR="00EA2F34" w:rsidRPr="00E9702E" w14:paraId="34B3A52E" w14:textId="77777777" w:rsidTr="00A1082D">
        <w:trPr>
          <w:cantSplit/>
          <w:trHeight w:val="190"/>
          <w:ins w:id="1574" w:author="Author"/>
        </w:trPr>
        <w:tc>
          <w:tcPr>
            <w:tcW w:w="199" w:type="dxa"/>
            <w:tcBorders>
              <w:top w:val="nil"/>
              <w:left w:val="nil"/>
              <w:bottom w:val="nil"/>
              <w:right w:val="single" w:sz="6" w:space="0" w:color="auto"/>
            </w:tcBorders>
          </w:tcPr>
          <w:p w14:paraId="5D66FAA8" w14:textId="77777777" w:rsidR="00EA2F34" w:rsidRPr="00E9702E" w:rsidRDefault="00EA2F34" w:rsidP="00BE28D4">
            <w:pPr>
              <w:pStyle w:val="tabletext11"/>
              <w:rPr>
                <w:ins w:id="1575" w:author="Author"/>
              </w:rPr>
            </w:pPr>
          </w:p>
        </w:tc>
        <w:tc>
          <w:tcPr>
            <w:tcW w:w="2800" w:type="dxa"/>
            <w:gridSpan w:val="2"/>
            <w:vMerge/>
            <w:tcBorders>
              <w:top w:val="single" w:sz="6" w:space="0" w:color="auto"/>
              <w:left w:val="single" w:sz="6" w:space="0" w:color="auto"/>
              <w:bottom w:val="single" w:sz="6" w:space="0" w:color="auto"/>
              <w:right w:val="single" w:sz="6" w:space="0" w:color="auto"/>
            </w:tcBorders>
            <w:vAlign w:val="center"/>
            <w:hideMark/>
          </w:tcPr>
          <w:p w14:paraId="52AAE66E" w14:textId="77777777" w:rsidR="00EA2F34" w:rsidRPr="00E9702E" w:rsidRDefault="00EA2F34" w:rsidP="00BE28D4">
            <w:pPr>
              <w:overflowPunct/>
              <w:autoSpaceDE/>
              <w:autoSpaceDN/>
              <w:adjustRightInd/>
              <w:spacing w:before="0" w:line="240" w:lineRule="auto"/>
              <w:jc w:val="left"/>
              <w:rPr>
                <w:ins w:id="1576"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0156FD48" w14:textId="77777777" w:rsidR="00EA2F34" w:rsidRPr="00E9702E" w:rsidRDefault="00EA2F34" w:rsidP="00BE28D4">
            <w:pPr>
              <w:pStyle w:val="tabletext11"/>
              <w:jc w:val="center"/>
              <w:rPr>
                <w:ins w:id="1577" w:author="Author"/>
              </w:rPr>
            </w:pPr>
            <w:ins w:id="1578" w:author="Author">
              <w:r w:rsidRPr="00E9702E">
                <w:t>Intermediate</w:t>
              </w:r>
              <w:r w:rsidRPr="00EA2F34">
                <w:sym w:font="Symbol" w:char="F02A"/>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013F552E" w14:textId="77777777" w:rsidR="00EA2F34" w:rsidRPr="00E9702E" w:rsidRDefault="00EA2F34" w:rsidP="00BE28D4">
            <w:pPr>
              <w:pStyle w:val="tabletext11"/>
              <w:jc w:val="center"/>
              <w:rPr>
                <w:ins w:id="1579" w:author="Author"/>
              </w:rPr>
            </w:pPr>
            <w:ins w:id="1580" w:author="Author">
              <w:r w:rsidRPr="00E9702E">
                <w:t>All uses</w:t>
              </w:r>
            </w:ins>
          </w:p>
        </w:tc>
        <w:tc>
          <w:tcPr>
            <w:tcW w:w="1620" w:type="dxa"/>
            <w:tcBorders>
              <w:top w:val="single" w:sz="6" w:space="0" w:color="auto"/>
              <w:left w:val="single" w:sz="6" w:space="0" w:color="auto"/>
              <w:bottom w:val="single" w:sz="6" w:space="0" w:color="auto"/>
              <w:right w:val="single" w:sz="6" w:space="0" w:color="auto"/>
            </w:tcBorders>
            <w:vAlign w:val="center"/>
            <w:hideMark/>
          </w:tcPr>
          <w:p w14:paraId="75B364A8" w14:textId="77777777" w:rsidR="00EA2F34" w:rsidRPr="00E9702E" w:rsidRDefault="00EA2F34" w:rsidP="00BE28D4">
            <w:pPr>
              <w:pStyle w:val="tabletext11"/>
              <w:tabs>
                <w:tab w:val="decimal" w:pos="480"/>
              </w:tabs>
              <w:rPr>
                <w:ins w:id="1581" w:author="Author"/>
                <w:rFonts w:cs="Arial"/>
                <w:szCs w:val="18"/>
              </w:rPr>
            </w:pPr>
            <w:ins w:id="1582" w:author="Author">
              <w:r w:rsidRPr="00E9702E">
                <w:t>692-- and 695--</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7E29670A" w14:textId="77777777" w:rsidR="00EA2F34" w:rsidRPr="00E9702E" w:rsidRDefault="00EA2F34" w:rsidP="00BE28D4">
            <w:pPr>
              <w:pStyle w:val="tabletext11"/>
              <w:tabs>
                <w:tab w:val="decimal" w:pos="320"/>
              </w:tabs>
              <w:rPr>
                <w:ins w:id="1583" w:author="Author"/>
              </w:rPr>
            </w:pPr>
            <w:ins w:id="1584" w:author="Author">
              <w:r w:rsidRPr="00E9702E">
                <w:t>0.24</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1562F2C8" w14:textId="77777777" w:rsidR="00EA2F34" w:rsidRPr="00E9702E" w:rsidRDefault="00EA2F34" w:rsidP="00BE28D4">
            <w:pPr>
              <w:pStyle w:val="tabletext11"/>
              <w:tabs>
                <w:tab w:val="decimal" w:pos="360"/>
              </w:tabs>
              <w:rPr>
                <w:ins w:id="1585" w:author="Author"/>
              </w:rPr>
            </w:pPr>
            <w:ins w:id="1586" w:author="Author">
              <w:r w:rsidRPr="00E9702E">
                <w:t>0.67</w:t>
              </w:r>
            </w:ins>
          </w:p>
        </w:tc>
        <w:tc>
          <w:tcPr>
            <w:tcW w:w="980" w:type="dxa"/>
            <w:tcBorders>
              <w:top w:val="single" w:sz="6" w:space="0" w:color="auto"/>
              <w:left w:val="single" w:sz="6" w:space="0" w:color="auto"/>
              <w:bottom w:val="single" w:sz="6" w:space="0" w:color="auto"/>
              <w:right w:val="single" w:sz="6" w:space="0" w:color="auto"/>
            </w:tcBorders>
            <w:noWrap/>
            <w:vAlign w:val="center"/>
            <w:hideMark/>
          </w:tcPr>
          <w:p w14:paraId="100897C9" w14:textId="77777777" w:rsidR="00EA2F34" w:rsidRPr="00E9702E" w:rsidRDefault="00EA2F34" w:rsidP="00BE28D4">
            <w:pPr>
              <w:pStyle w:val="tabletext11"/>
              <w:tabs>
                <w:tab w:val="decimal" w:pos="360"/>
              </w:tabs>
              <w:rPr>
                <w:ins w:id="1587" w:author="Author"/>
              </w:rPr>
            </w:pPr>
            <w:ins w:id="1588" w:author="Author">
              <w:r w:rsidRPr="00E9702E">
                <w:t>0.93</w:t>
              </w:r>
            </w:ins>
          </w:p>
        </w:tc>
      </w:tr>
      <w:tr w:rsidR="00EA2F34" w:rsidRPr="00E9702E" w14:paraId="697B6A3D" w14:textId="77777777" w:rsidTr="00A1082D">
        <w:trPr>
          <w:cantSplit/>
          <w:trHeight w:val="190"/>
          <w:ins w:id="1589" w:author="Author"/>
        </w:trPr>
        <w:tc>
          <w:tcPr>
            <w:tcW w:w="199" w:type="dxa"/>
            <w:tcBorders>
              <w:top w:val="nil"/>
              <w:left w:val="nil"/>
              <w:bottom w:val="nil"/>
              <w:right w:val="single" w:sz="6" w:space="0" w:color="auto"/>
            </w:tcBorders>
          </w:tcPr>
          <w:p w14:paraId="6AD4A129" w14:textId="77777777" w:rsidR="00EA2F34" w:rsidRPr="00E9702E" w:rsidRDefault="00EA2F34" w:rsidP="00BE28D4">
            <w:pPr>
              <w:pStyle w:val="tabletext11"/>
              <w:rPr>
                <w:ins w:id="1590" w:author="Author"/>
              </w:rPr>
            </w:pPr>
          </w:p>
        </w:tc>
        <w:tc>
          <w:tcPr>
            <w:tcW w:w="240" w:type="dxa"/>
            <w:tcBorders>
              <w:top w:val="single" w:sz="6" w:space="0" w:color="auto"/>
              <w:left w:val="single" w:sz="6" w:space="0" w:color="auto"/>
            </w:tcBorders>
            <w:vAlign w:val="center"/>
            <w:hideMark/>
          </w:tcPr>
          <w:p w14:paraId="7A379EB9" w14:textId="77777777" w:rsidR="00EA2F34" w:rsidRPr="00E9702E" w:rsidRDefault="00EA2F34" w:rsidP="00BE28D4">
            <w:pPr>
              <w:pStyle w:val="tabletext11"/>
              <w:rPr>
                <w:ins w:id="1591" w:author="Author"/>
              </w:rPr>
            </w:pPr>
            <w:ins w:id="1592" w:author="Author">
              <w:r w:rsidRPr="00E9702E">
                <w:sym w:font="Symbol" w:char="F02A"/>
              </w:r>
            </w:ins>
          </w:p>
        </w:tc>
        <w:tc>
          <w:tcPr>
            <w:tcW w:w="9840" w:type="dxa"/>
            <w:gridSpan w:val="7"/>
            <w:tcBorders>
              <w:top w:val="single" w:sz="6" w:space="0" w:color="auto"/>
              <w:left w:val="nil"/>
              <w:right w:val="single" w:sz="6" w:space="0" w:color="auto"/>
            </w:tcBorders>
            <w:vAlign w:val="center"/>
          </w:tcPr>
          <w:p w14:paraId="42D110B9" w14:textId="77777777" w:rsidR="00EA2F34" w:rsidRPr="00E9702E" w:rsidRDefault="00EA2F34" w:rsidP="00BE28D4">
            <w:pPr>
              <w:pStyle w:val="tabletext11"/>
              <w:tabs>
                <w:tab w:val="decimal" w:pos="480"/>
              </w:tabs>
              <w:rPr>
                <w:ins w:id="1593" w:author="Author"/>
              </w:rPr>
            </w:pPr>
            <w:ins w:id="1594" w:author="Author">
              <w:r w:rsidRPr="00E9702E">
                <w:rPr>
                  <w:rFonts w:cs="Arial"/>
                  <w:szCs w:val="18"/>
                </w:rPr>
                <w:t xml:space="preserve">For trailers used with light trucks which regularly operate beyond a 200-mile radius, use the primary rating factor for the </w:t>
              </w:r>
            </w:ins>
          </w:p>
        </w:tc>
      </w:tr>
      <w:tr w:rsidR="00EA2F34" w:rsidRPr="00E9702E" w14:paraId="66BAC2EB" w14:textId="77777777" w:rsidTr="00A1082D">
        <w:trPr>
          <w:cantSplit/>
          <w:trHeight w:val="190"/>
          <w:ins w:id="1595" w:author="Author"/>
        </w:trPr>
        <w:tc>
          <w:tcPr>
            <w:tcW w:w="199" w:type="dxa"/>
            <w:tcBorders>
              <w:top w:val="nil"/>
              <w:left w:val="nil"/>
              <w:bottom w:val="nil"/>
              <w:right w:val="single" w:sz="6" w:space="0" w:color="auto"/>
            </w:tcBorders>
          </w:tcPr>
          <w:p w14:paraId="3EA7889E" w14:textId="77777777" w:rsidR="00EA2F34" w:rsidRPr="00E9702E" w:rsidRDefault="00EA2F34" w:rsidP="00BE28D4">
            <w:pPr>
              <w:pStyle w:val="tabletext11"/>
              <w:rPr>
                <w:ins w:id="1596" w:author="Author"/>
              </w:rPr>
            </w:pPr>
          </w:p>
        </w:tc>
        <w:tc>
          <w:tcPr>
            <w:tcW w:w="240" w:type="dxa"/>
            <w:tcBorders>
              <w:left w:val="single" w:sz="6" w:space="0" w:color="auto"/>
              <w:bottom w:val="single" w:sz="6" w:space="0" w:color="auto"/>
            </w:tcBorders>
            <w:vAlign w:val="center"/>
          </w:tcPr>
          <w:p w14:paraId="3C30E2CD" w14:textId="77777777" w:rsidR="00EA2F34" w:rsidRPr="00E9702E" w:rsidRDefault="00EA2F34" w:rsidP="00BE28D4">
            <w:pPr>
              <w:pStyle w:val="tabletext11"/>
              <w:rPr>
                <w:ins w:id="1597" w:author="Author"/>
              </w:rPr>
            </w:pPr>
          </w:p>
        </w:tc>
        <w:tc>
          <w:tcPr>
            <w:tcW w:w="9840" w:type="dxa"/>
            <w:gridSpan w:val="7"/>
            <w:tcBorders>
              <w:left w:val="nil"/>
              <w:bottom w:val="single" w:sz="6" w:space="0" w:color="auto"/>
              <w:right w:val="single" w:sz="6" w:space="0" w:color="auto"/>
            </w:tcBorders>
            <w:vAlign w:val="center"/>
          </w:tcPr>
          <w:p w14:paraId="3A799E4D" w14:textId="77777777" w:rsidR="00EA2F34" w:rsidRPr="00E9702E" w:rsidRDefault="00EA2F34" w:rsidP="00BE28D4">
            <w:pPr>
              <w:pStyle w:val="tabletext11"/>
              <w:tabs>
                <w:tab w:val="decimal" w:pos="480"/>
              </w:tabs>
              <w:rPr>
                <w:ins w:id="1598" w:author="Author"/>
                <w:rFonts w:cs="Arial"/>
                <w:szCs w:val="18"/>
              </w:rPr>
            </w:pPr>
            <w:ins w:id="1599" w:author="Author">
              <w:r w:rsidRPr="00E9702E">
                <w:rPr>
                  <w:rFonts w:cs="Arial"/>
                  <w:szCs w:val="18"/>
                </w:rPr>
                <w:t>intermediate rating class.</w:t>
              </w:r>
            </w:ins>
          </w:p>
        </w:tc>
      </w:tr>
    </w:tbl>
    <w:p w14:paraId="25D48E22" w14:textId="77777777" w:rsidR="00EA2F34" w:rsidRPr="00E9702E" w:rsidRDefault="00EA2F34" w:rsidP="00BE28D4">
      <w:pPr>
        <w:pStyle w:val="tablecaption"/>
        <w:rPr>
          <w:ins w:id="1600" w:author="Author"/>
        </w:rPr>
      </w:pPr>
      <w:ins w:id="1601" w:author="Author">
        <w:r w:rsidRPr="00E9702E">
          <w:t xml:space="preserve">Table 223.B. Primary Classifications – Rating Factors </w:t>
        </w:r>
        <w:proofErr w:type="gramStart"/>
        <w:r w:rsidRPr="00E9702E">
          <w:t>And</w:t>
        </w:r>
        <w:proofErr w:type="gramEnd"/>
        <w:r w:rsidRPr="00E9702E">
          <w:t xml:space="preserve"> Statistical Codes – Non-zone Rated</w:t>
        </w:r>
      </w:ins>
    </w:p>
    <w:p w14:paraId="665D833E" w14:textId="77777777" w:rsidR="00EA2F34" w:rsidRPr="00E9702E" w:rsidRDefault="00EA2F34" w:rsidP="00BE28D4">
      <w:pPr>
        <w:pStyle w:val="isonormal"/>
        <w:rPr>
          <w:ins w:id="1602" w:author="Author"/>
        </w:rPr>
      </w:pPr>
    </w:p>
    <w:p w14:paraId="2C80DA02" w14:textId="77777777" w:rsidR="00EA2F34" w:rsidRPr="00E9702E" w:rsidRDefault="00EA2F34" w:rsidP="00BE28D4">
      <w:pPr>
        <w:pStyle w:val="blocktext1"/>
        <w:rPr>
          <w:ins w:id="1603" w:author="Author"/>
        </w:rPr>
      </w:pPr>
      <w:ins w:id="1604" w:author="Author">
        <w:r w:rsidRPr="00E9702E">
          <w:t xml:space="preserve">Paragraph </w:t>
        </w:r>
        <w:r w:rsidRPr="00E9702E">
          <w:rPr>
            <w:b/>
            <w:bCs/>
          </w:rPr>
          <w:t>C.</w:t>
        </w:r>
        <w:r w:rsidRPr="00E9702E">
          <w:t xml:space="preserve"> is replaced by the following:</w:t>
        </w:r>
      </w:ins>
    </w:p>
    <w:p w14:paraId="66385B90" w14:textId="77777777" w:rsidR="00EA2F34" w:rsidRPr="00E9702E" w:rsidRDefault="00EA2F34" w:rsidP="00BE28D4">
      <w:pPr>
        <w:pStyle w:val="outlinehd2"/>
        <w:rPr>
          <w:ins w:id="1605" w:author="Author"/>
        </w:rPr>
      </w:pPr>
      <w:ins w:id="1606" w:author="Author">
        <w:r w:rsidRPr="00E9702E">
          <w:lastRenderedPageBreak/>
          <w:tab/>
          <w:t>C.</w:t>
        </w:r>
        <w:r w:rsidRPr="00E9702E">
          <w:tab/>
          <w:t>Secondary Classification – Special Industry Class – Non-zone Rated</w:t>
        </w:r>
      </w:ins>
    </w:p>
    <w:p w14:paraId="1B1D7F2D" w14:textId="77777777" w:rsidR="00EA2F34" w:rsidRPr="00E9702E" w:rsidRDefault="00EA2F34" w:rsidP="00BE28D4">
      <w:pPr>
        <w:pStyle w:val="outlinehd3"/>
        <w:rPr>
          <w:ins w:id="1607" w:author="Author"/>
        </w:rPr>
      </w:pPr>
      <w:ins w:id="1608" w:author="Author">
        <w:r w:rsidRPr="00E9702E">
          <w:tab/>
          <w:t>1.</w:t>
        </w:r>
        <w:r w:rsidRPr="00E9702E">
          <w:tab/>
          <w:t>Application</w:t>
        </w:r>
      </w:ins>
    </w:p>
    <w:p w14:paraId="55A4AF59" w14:textId="77777777" w:rsidR="00EA2F34" w:rsidRPr="00E9702E" w:rsidRDefault="00EA2F34" w:rsidP="00BE28D4">
      <w:pPr>
        <w:pStyle w:val="blocktext4"/>
        <w:rPr>
          <w:ins w:id="1609" w:author="Author"/>
        </w:rPr>
      </w:pPr>
      <w:ins w:id="1610" w:author="Author">
        <w:r w:rsidRPr="00E9702E">
          <w:t>Classify the vehicle according to its use. Insert the code provided in the 4th and 5th digits of the classification code.</w:t>
        </w:r>
      </w:ins>
    </w:p>
    <w:p w14:paraId="29E7C68B" w14:textId="77777777" w:rsidR="00EA2F34" w:rsidRPr="00E9702E" w:rsidRDefault="00EA2F34" w:rsidP="00BE28D4">
      <w:pPr>
        <w:pStyle w:val="outlinehd3"/>
        <w:rPr>
          <w:ins w:id="1611" w:author="Author"/>
        </w:rPr>
      </w:pPr>
      <w:ins w:id="1612" w:author="Author">
        <w:r w:rsidRPr="00E9702E">
          <w:tab/>
          <w:t>2.</w:t>
        </w:r>
        <w:r w:rsidRPr="00E9702E">
          <w:tab/>
          <w:t>Autos Having More Than One Use</w:t>
        </w:r>
      </w:ins>
    </w:p>
    <w:p w14:paraId="3BB89AD6" w14:textId="77777777" w:rsidR="00EA2F34" w:rsidRPr="00E9702E" w:rsidRDefault="00EA2F34" w:rsidP="00BE28D4">
      <w:pPr>
        <w:pStyle w:val="blocktext4"/>
        <w:rPr>
          <w:ins w:id="1613" w:author="Author"/>
        </w:rPr>
      </w:pPr>
      <w:ins w:id="1614" w:author="Author">
        <w:r w:rsidRPr="00E9702E">
          <w:t>Where more than one secondary rating factor applies, use the highest-rated classification unless 80% of the use is in a lower-rated activity. In that case, use the lower-rated classification.</w:t>
        </w:r>
      </w:ins>
    </w:p>
    <w:p w14:paraId="3418E380" w14:textId="77777777" w:rsidR="00EA2F34" w:rsidRPr="00E9702E" w:rsidRDefault="00EA2F34" w:rsidP="00BE28D4">
      <w:pPr>
        <w:pStyle w:val="outlinehd3"/>
        <w:rPr>
          <w:ins w:id="1615" w:author="Author"/>
        </w:rPr>
      </w:pPr>
      <w:ins w:id="1616" w:author="Author">
        <w:r w:rsidRPr="00E9702E">
          <w:tab/>
          <w:t>3.</w:t>
        </w:r>
        <w:r w:rsidRPr="00E9702E">
          <w:tab/>
          <w:t>Trucking Operations</w:t>
        </w:r>
      </w:ins>
    </w:p>
    <w:p w14:paraId="39DC8496" w14:textId="77777777" w:rsidR="00EA2F34" w:rsidRPr="00E9702E" w:rsidRDefault="00EA2F34" w:rsidP="00BE28D4">
      <w:pPr>
        <w:pStyle w:val="blocktext4"/>
        <w:rPr>
          <w:ins w:id="1617" w:author="Author"/>
        </w:rPr>
      </w:pPr>
      <w:ins w:id="1618" w:author="Author">
        <w:r w:rsidRPr="00E9702E">
          <w:t xml:space="preserve">A risk engaged in trucking operations described in Rule </w:t>
        </w:r>
        <w:r w:rsidRPr="00E9702E">
          <w:rPr>
            <w:b/>
            <w:bCs/>
          </w:rPr>
          <w:t>224.A.1.</w:t>
        </w:r>
        <w:r w:rsidRPr="00E9702E">
          <w:t xml:space="preserve"> is assigned to the </w:t>
        </w:r>
        <w:proofErr w:type="gramStart"/>
        <w:r w:rsidRPr="00E9702E">
          <w:t>truckers</w:t>
        </w:r>
        <w:proofErr w:type="gramEnd"/>
        <w:r w:rsidRPr="00E9702E">
          <w:t xml:space="preserve"> secondary classification even though they advertise or describe themselves as a contractor, building contractor, building material dealer, sand and gravel hauler, or some other similar name.</w:t>
        </w:r>
      </w:ins>
    </w:p>
    <w:p w14:paraId="5BD73539" w14:textId="77777777" w:rsidR="00EA2F34" w:rsidRPr="00E9702E" w:rsidRDefault="00EA2F34" w:rsidP="00BE28D4">
      <w:pPr>
        <w:pStyle w:val="outlinehd3"/>
        <w:rPr>
          <w:ins w:id="1619" w:author="Author"/>
        </w:rPr>
      </w:pPr>
      <w:ins w:id="1620" w:author="Author">
        <w:r w:rsidRPr="00E9702E">
          <w:tab/>
          <w:t>4.</w:t>
        </w:r>
        <w:r w:rsidRPr="00E9702E">
          <w:tab/>
          <w:t>Secondary Classification Factors</w:t>
        </w:r>
      </w:ins>
    </w:p>
    <w:p w14:paraId="6A21B787" w14:textId="77777777" w:rsidR="00EA2F34" w:rsidRPr="00E9702E" w:rsidRDefault="00EA2F34" w:rsidP="00BE28D4">
      <w:pPr>
        <w:pStyle w:val="space4"/>
        <w:rPr>
          <w:ins w:id="1621" w:author="Author"/>
        </w:rPr>
      </w:pPr>
    </w:p>
    <w:tbl>
      <w:tblPr>
        <w:tblW w:w="10271"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Change w:id="1622" w:author="Author">
          <w:tblPr>
            <w:tblW w:w="10425"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PrChange>
      </w:tblPr>
      <w:tblGrid>
        <w:gridCol w:w="201"/>
        <w:gridCol w:w="1800"/>
        <w:gridCol w:w="3640"/>
        <w:gridCol w:w="720"/>
        <w:gridCol w:w="990"/>
        <w:gridCol w:w="990"/>
        <w:gridCol w:w="1080"/>
        <w:gridCol w:w="850"/>
        <w:tblGridChange w:id="1623">
          <w:tblGrid>
            <w:gridCol w:w="201"/>
            <w:gridCol w:w="1520"/>
            <w:gridCol w:w="201"/>
            <w:gridCol w:w="79"/>
            <w:gridCol w:w="1721"/>
            <w:gridCol w:w="13"/>
            <w:gridCol w:w="1906"/>
            <w:gridCol w:w="720"/>
            <w:gridCol w:w="961"/>
            <w:gridCol w:w="29"/>
            <w:gridCol w:w="165"/>
            <w:gridCol w:w="526"/>
            <w:gridCol w:w="194"/>
            <w:gridCol w:w="105"/>
            <w:gridCol w:w="691"/>
            <w:gridCol w:w="194"/>
            <w:gridCol w:w="195"/>
            <w:gridCol w:w="601"/>
            <w:gridCol w:w="194"/>
            <w:gridCol w:w="55"/>
            <w:gridCol w:w="831"/>
            <w:gridCol w:w="194"/>
            <w:gridCol w:w="656"/>
            <w:gridCol w:w="194"/>
          </w:tblGrid>
        </w:tblGridChange>
      </w:tblGrid>
      <w:tr w:rsidR="00EA2F34" w:rsidRPr="00E9702E" w14:paraId="017B1370" w14:textId="77777777" w:rsidTr="00EA2F34">
        <w:trPr>
          <w:cantSplit/>
          <w:trHeight w:val="190"/>
          <w:ins w:id="1624" w:author="Author"/>
          <w:trPrChange w:id="1625" w:author="Author">
            <w:trPr>
              <w:gridBefore w:val="2"/>
              <w:cantSplit/>
              <w:trHeight w:val="190"/>
            </w:trPr>
          </w:trPrChange>
        </w:trPr>
        <w:tc>
          <w:tcPr>
            <w:tcW w:w="201" w:type="dxa"/>
            <w:tcBorders>
              <w:top w:val="nil"/>
              <w:left w:val="nil"/>
              <w:bottom w:val="nil"/>
            </w:tcBorders>
            <w:tcPrChange w:id="1626" w:author="Author">
              <w:tcPr>
                <w:tcW w:w="200" w:type="dxa"/>
                <w:tcBorders>
                  <w:top w:val="nil"/>
                  <w:left w:val="nil"/>
                  <w:bottom w:val="nil"/>
                </w:tcBorders>
              </w:tcPr>
            </w:tcPrChange>
          </w:tcPr>
          <w:p w14:paraId="2A8A9E7F" w14:textId="77777777" w:rsidR="00EA2F34" w:rsidRPr="00E9702E" w:rsidRDefault="00EA2F34" w:rsidP="00BE28D4">
            <w:pPr>
              <w:pStyle w:val="tablehead"/>
              <w:rPr>
                <w:ins w:id="1627" w:author="Author"/>
              </w:rPr>
            </w:pPr>
          </w:p>
        </w:tc>
        <w:tc>
          <w:tcPr>
            <w:tcW w:w="5440" w:type="dxa"/>
            <w:gridSpan w:val="2"/>
            <w:vMerge w:val="restart"/>
            <w:noWrap/>
            <w:vAlign w:val="bottom"/>
            <w:hideMark/>
            <w:tcPrChange w:id="1628" w:author="Author">
              <w:tcPr>
                <w:tcW w:w="5591" w:type="dxa"/>
                <w:gridSpan w:val="8"/>
                <w:vMerge w:val="restart"/>
                <w:noWrap/>
                <w:vAlign w:val="bottom"/>
                <w:hideMark/>
              </w:tcPr>
            </w:tcPrChange>
          </w:tcPr>
          <w:p w14:paraId="22EF298F" w14:textId="77777777" w:rsidR="00EA2F34" w:rsidRPr="00E9702E" w:rsidRDefault="00EA2F34" w:rsidP="00BE28D4">
            <w:pPr>
              <w:pStyle w:val="tablehead"/>
              <w:rPr>
                <w:ins w:id="1629" w:author="Author"/>
              </w:rPr>
            </w:pPr>
            <w:ins w:id="1630" w:author="Author">
              <w:r w:rsidRPr="00E9702E">
                <w:t xml:space="preserve">Trucks, Tractors </w:t>
              </w:r>
              <w:proofErr w:type="gramStart"/>
              <w:r w:rsidRPr="00E9702E">
                <w:t>And</w:t>
              </w:r>
              <w:proofErr w:type="gramEnd"/>
              <w:r w:rsidRPr="00E9702E">
                <w:t xml:space="preserve"> Trailers Secondary Classification</w:t>
              </w:r>
            </w:ins>
          </w:p>
        </w:tc>
        <w:tc>
          <w:tcPr>
            <w:tcW w:w="720" w:type="dxa"/>
            <w:vMerge w:val="restart"/>
            <w:vAlign w:val="bottom"/>
            <w:hideMark/>
            <w:tcPrChange w:id="1631" w:author="Author">
              <w:tcPr>
                <w:tcW w:w="720" w:type="dxa"/>
                <w:gridSpan w:val="2"/>
                <w:vMerge w:val="restart"/>
                <w:vAlign w:val="bottom"/>
                <w:hideMark/>
              </w:tcPr>
            </w:tcPrChange>
          </w:tcPr>
          <w:p w14:paraId="4C1A07FF" w14:textId="77777777" w:rsidR="00EA2F34" w:rsidRPr="00E9702E" w:rsidRDefault="00EA2F34" w:rsidP="00BE28D4">
            <w:pPr>
              <w:pStyle w:val="tablehead"/>
              <w:rPr>
                <w:ins w:id="1632" w:author="Author"/>
              </w:rPr>
            </w:pPr>
            <w:ins w:id="1633" w:author="Author">
              <w:r w:rsidRPr="00E9702E">
                <w:t>Code</w:t>
              </w:r>
            </w:ins>
          </w:p>
        </w:tc>
        <w:tc>
          <w:tcPr>
            <w:tcW w:w="990" w:type="dxa"/>
            <w:vMerge w:val="restart"/>
            <w:vAlign w:val="bottom"/>
            <w:hideMark/>
            <w:tcPrChange w:id="1634" w:author="Author">
              <w:tcPr>
                <w:tcW w:w="990" w:type="dxa"/>
                <w:gridSpan w:val="3"/>
                <w:vMerge w:val="restart"/>
                <w:vAlign w:val="bottom"/>
                <w:hideMark/>
              </w:tcPr>
            </w:tcPrChange>
          </w:tcPr>
          <w:p w14:paraId="1DB1B28E" w14:textId="77777777" w:rsidR="00EA2F34" w:rsidRPr="00E9702E" w:rsidRDefault="00EA2F34" w:rsidP="00BE28D4">
            <w:pPr>
              <w:pStyle w:val="tablehead"/>
              <w:rPr>
                <w:ins w:id="1635" w:author="Author"/>
              </w:rPr>
            </w:pPr>
            <w:ins w:id="1636" w:author="Author">
              <w:r w:rsidRPr="00E9702E">
                <w:t>Liability</w:t>
              </w:r>
            </w:ins>
          </w:p>
        </w:tc>
        <w:tc>
          <w:tcPr>
            <w:tcW w:w="990" w:type="dxa"/>
            <w:vMerge w:val="restart"/>
            <w:vAlign w:val="bottom"/>
            <w:hideMark/>
            <w:tcPrChange w:id="1637" w:author="Author">
              <w:tcPr>
                <w:tcW w:w="990" w:type="dxa"/>
                <w:gridSpan w:val="3"/>
                <w:vMerge w:val="restart"/>
                <w:vAlign w:val="bottom"/>
                <w:hideMark/>
              </w:tcPr>
            </w:tcPrChange>
          </w:tcPr>
          <w:p w14:paraId="451BC129" w14:textId="77777777" w:rsidR="00EA2F34" w:rsidRPr="00E9702E" w:rsidRDefault="00EA2F34" w:rsidP="00BE28D4">
            <w:pPr>
              <w:pStyle w:val="tablehead"/>
              <w:rPr>
                <w:ins w:id="1638" w:author="Author"/>
              </w:rPr>
            </w:pPr>
            <w:ins w:id="1639" w:author="Author">
              <w:r w:rsidRPr="00E9702E">
                <w:t>Other Than Collision</w:t>
              </w:r>
            </w:ins>
          </w:p>
        </w:tc>
        <w:tc>
          <w:tcPr>
            <w:tcW w:w="1930" w:type="dxa"/>
            <w:gridSpan w:val="2"/>
            <w:vAlign w:val="bottom"/>
            <w:hideMark/>
            <w:tcPrChange w:id="1640" w:author="Author">
              <w:tcPr>
                <w:tcW w:w="1930" w:type="dxa"/>
                <w:gridSpan w:val="5"/>
                <w:vAlign w:val="bottom"/>
                <w:hideMark/>
              </w:tcPr>
            </w:tcPrChange>
          </w:tcPr>
          <w:p w14:paraId="54CE17FC" w14:textId="77777777" w:rsidR="00EA2F34" w:rsidRPr="00E9702E" w:rsidRDefault="00EA2F34" w:rsidP="00BE28D4">
            <w:pPr>
              <w:pStyle w:val="tablehead"/>
              <w:rPr>
                <w:ins w:id="1641" w:author="Author"/>
              </w:rPr>
            </w:pPr>
            <w:ins w:id="1642" w:author="Author">
              <w:r w:rsidRPr="00E9702E">
                <w:t>Collision</w:t>
              </w:r>
            </w:ins>
          </w:p>
        </w:tc>
      </w:tr>
      <w:tr w:rsidR="00EA2F34" w:rsidRPr="00E9702E" w14:paraId="18C9E818" w14:textId="77777777" w:rsidTr="00EA2F34">
        <w:trPr>
          <w:cantSplit/>
          <w:trHeight w:val="190"/>
          <w:ins w:id="1643" w:author="Author"/>
          <w:trPrChange w:id="1644" w:author="Author">
            <w:trPr>
              <w:gridBefore w:val="2"/>
              <w:cantSplit/>
              <w:trHeight w:val="190"/>
            </w:trPr>
          </w:trPrChange>
        </w:trPr>
        <w:tc>
          <w:tcPr>
            <w:tcW w:w="201" w:type="dxa"/>
            <w:tcBorders>
              <w:top w:val="nil"/>
              <w:left w:val="nil"/>
              <w:bottom w:val="nil"/>
            </w:tcBorders>
            <w:tcPrChange w:id="1645" w:author="Author">
              <w:tcPr>
                <w:tcW w:w="200" w:type="dxa"/>
                <w:tcBorders>
                  <w:top w:val="nil"/>
                  <w:left w:val="nil"/>
                  <w:bottom w:val="nil"/>
                </w:tcBorders>
              </w:tcPr>
            </w:tcPrChange>
          </w:tcPr>
          <w:p w14:paraId="69A570F3" w14:textId="77777777" w:rsidR="00EA2F34" w:rsidRPr="00E9702E" w:rsidRDefault="00EA2F34" w:rsidP="00BE28D4">
            <w:pPr>
              <w:pStyle w:val="tablehead"/>
              <w:rPr>
                <w:ins w:id="1646" w:author="Author"/>
              </w:rPr>
            </w:pPr>
          </w:p>
        </w:tc>
        <w:tc>
          <w:tcPr>
            <w:tcW w:w="5440" w:type="dxa"/>
            <w:gridSpan w:val="2"/>
            <w:vMerge/>
            <w:vAlign w:val="center"/>
            <w:hideMark/>
            <w:tcPrChange w:id="1647" w:author="Author">
              <w:tcPr>
                <w:tcW w:w="9371" w:type="dxa"/>
                <w:gridSpan w:val="8"/>
                <w:vMerge/>
                <w:vAlign w:val="center"/>
                <w:hideMark/>
              </w:tcPr>
            </w:tcPrChange>
          </w:tcPr>
          <w:p w14:paraId="0AEAFC23" w14:textId="77777777" w:rsidR="00EA2F34" w:rsidRPr="00E9702E" w:rsidRDefault="00EA2F34" w:rsidP="00BE28D4">
            <w:pPr>
              <w:pStyle w:val="tablehead"/>
              <w:rPr>
                <w:ins w:id="1648" w:author="Author"/>
              </w:rPr>
            </w:pPr>
          </w:p>
        </w:tc>
        <w:tc>
          <w:tcPr>
            <w:tcW w:w="720" w:type="dxa"/>
            <w:vMerge/>
            <w:vAlign w:val="center"/>
            <w:hideMark/>
            <w:tcPrChange w:id="1649" w:author="Author">
              <w:tcPr>
                <w:tcW w:w="720" w:type="dxa"/>
                <w:gridSpan w:val="2"/>
                <w:vMerge/>
                <w:vAlign w:val="center"/>
                <w:hideMark/>
              </w:tcPr>
            </w:tcPrChange>
          </w:tcPr>
          <w:p w14:paraId="73D79232" w14:textId="77777777" w:rsidR="00EA2F34" w:rsidRPr="00E9702E" w:rsidRDefault="00EA2F34" w:rsidP="00BE28D4">
            <w:pPr>
              <w:pStyle w:val="tablehead"/>
              <w:rPr>
                <w:ins w:id="1650" w:author="Author"/>
              </w:rPr>
            </w:pPr>
          </w:p>
        </w:tc>
        <w:tc>
          <w:tcPr>
            <w:tcW w:w="990" w:type="dxa"/>
            <w:vMerge/>
            <w:vAlign w:val="center"/>
            <w:hideMark/>
            <w:tcPrChange w:id="1651" w:author="Author">
              <w:tcPr>
                <w:tcW w:w="990" w:type="dxa"/>
                <w:gridSpan w:val="3"/>
                <w:vMerge/>
                <w:vAlign w:val="center"/>
                <w:hideMark/>
              </w:tcPr>
            </w:tcPrChange>
          </w:tcPr>
          <w:p w14:paraId="30106CF2" w14:textId="77777777" w:rsidR="00EA2F34" w:rsidRPr="00E9702E" w:rsidRDefault="00EA2F34" w:rsidP="00BE28D4">
            <w:pPr>
              <w:pStyle w:val="tablehead"/>
              <w:rPr>
                <w:ins w:id="1652" w:author="Author"/>
              </w:rPr>
            </w:pPr>
          </w:p>
        </w:tc>
        <w:tc>
          <w:tcPr>
            <w:tcW w:w="990" w:type="dxa"/>
            <w:vMerge/>
            <w:vAlign w:val="center"/>
            <w:hideMark/>
            <w:tcPrChange w:id="1653" w:author="Author">
              <w:tcPr>
                <w:tcW w:w="990" w:type="dxa"/>
                <w:gridSpan w:val="3"/>
                <w:vMerge/>
                <w:vAlign w:val="center"/>
                <w:hideMark/>
              </w:tcPr>
            </w:tcPrChange>
          </w:tcPr>
          <w:p w14:paraId="01303F3C" w14:textId="77777777" w:rsidR="00EA2F34" w:rsidRPr="00E9702E" w:rsidRDefault="00EA2F34" w:rsidP="00BE28D4">
            <w:pPr>
              <w:pStyle w:val="tablehead"/>
              <w:rPr>
                <w:ins w:id="1654" w:author="Author"/>
              </w:rPr>
            </w:pPr>
          </w:p>
        </w:tc>
        <w:tc>
          <w:tcPr>
            <w:tcW w:w="1080" w:type="dxa"/>
            <w:vAlign w:val="bottom"/>
            <w:hideMark/>
            <w:tcPrChange w:id="1655" w:author="Author">
              <w:tcPr>
                <w:tcW w:w="1080" w:type="dxa"/>
                <w:gridSpan w:val="3"/>
                <w:vAlign w:val="bottom"/>
                <w:hideMark/>
              </w:tcPr>
            </w:tcPrChange>
          </w:tcPr>
          <w:p w14:paraId="32F68091" w14:textId="77777777" w:rsidR="00EA2F34" w:rsidRPr="00E9702E" w:rsidRDefault="00EA2F34" w:rsidP="00BE28D4">
            <w:pPr>
              <w:pStyle w:val="tablehead"/>
              <w:rPr>
                <w:ins w:id="1656" w:author="Author"/>
              </w:rPr>
            </w:pPr>
            <w:ins w:id="1657" w:author="Author">
              <w:r w:rsidRPr="00E9702E">
                <w:t>Trucks And Truck-tractors</w:t>
              </w:r>
            </w:ins>
          </w:p>
        </w:tc>
        <w:tc>
          <w:tcPr>
            <w:tcW w:w="850" w:type="dxa"/>
            <w:vAlign w:val="bottom"/>
            <w:hideMark/>
            <w:tcPrChange w:id="1658" w:author="Author">
              <w:tcPr>
                <w:tcW w:w="850" w:type="dxa"/>
                <w:gridSpan w:val="2"/>
                <w:vAlign w:val="bottom"/>
                <w:hideMark/>
              </w:tcPr>
            </w:tcPrChange>
          </w:tcPr>
          <w:p w14:paraId="35AF151E" w14:textId="77777777" w:rsidR="00EA2F34" w:rsidRPr="00E9702E" w:rsidRDefault="00EA2F34" w:rsidP="00BE28D4">
            <w:pPr>
              <w:pStyle w:val="tablehead"/>
              <w:rPr>
                <w:ins w:id="1659" w:author="Author"/>
              </w:rPr>
            </w:pPr>
            <w:ins w:id="1660" w:author="Author">
              <w:r w:rsidRPr="00E9702E">
                <w:t>Trailers</w:t>
              </w:r>
            </w:ins>
          </w:p>
        </w:tc>
      </w:tr>
      <w:tr w:rsidR="00EA2F34" w:rsidRPr="00E9702E" w14:paraId="1ACFF6EB" w14:textId="77777777" w:rsidTr="00EA2F34">
        <w:trPr>
          <w:cantSplit/>
          <w:trHeight w:val="190"/>
          <w:ins w:id="1661" w:author="Author"/>
          <w:trPrChange w:id="1662" w:author="Author">
            <w:trPr>
              <w:gridBefore w:val="2"/>
              <w:cantSplit/>
              <w:trHeight w:val="190"/>
            </w:trPr>
          </w:trPrChange>
        </w:trPr>
        <w:tc>
          <w:tcPr>
            <w:tcW w:w="201" w:type="dxa"/>
            <w:tcBorders>
              <w:top w:val="nil"/>
              <w:left w:val="nil"/>
              <w:bottom w:val="nil"/>
            </w:tcBorders>
            <w:tcPrChange w:id="1663" w:author="Author">
              <w:tcPr>
                <w:tcW w:w="201" w:type="dxa"/>
                <w:tcBorders>
                  <w:top w:val="nil"/>
                  <w:left w:val="nil"/>
                  <w:bottom w:val="nil"/>
                </w:tcBorders>
              </w:tcPr>
            </w:tcPrChange>
          </w:tcPr>
          <w:p w14:paraId="14D9A7C1" w14:textId="77777777" w:rsidR="00EA2F34" w:rsidRPr="00E9702E" w:rsidRDefault="00EA2F34" w:rsidP="00BE28D4">
            <w:pPr>
              <w:pStyle w:val="tabletext11"/>
              <w:rPr>
                <w:ins w:id="1664" w:author="Author"/>
              </w:rPr>
            </w:pPr>
          </w:p>
        </w:tc>
        <w:tc>
          <w:tcPr>
            <w:tcW w:w="1800" w:type="dxa"/>
            <w:vMerge w:val="restart"/>
            <w:vAlign w:val="center"/>
            <w:hideMark/>
            <w:tcPrChange w:id="1665" w:author="Author">
              <w:tcPr>
                <w:tcW w:w="1813" w:type="dxa"/>
                <w:gridSpan w:val="3"/>
                <w:vMerge w:val="restart"/>
                <w:vAlign w:val="center"/>
                <w:hideMark/>
              </w:tcPr>
            </w:tcPrChange>
          </w:tcPr>
          <w:p w14:paraId="7D055214" w14:textId="77777777" w:rsidR="00EA2F34" w:rsidRPr="00E9702E" w:rsidRDefault="00EA2F34" w:rsidP="00BE28D4">
            <w:pPr>
              <w:pStyle w:val="tabletext11"/>
              <w:rPr>
                <w:ins w:id="1666" w:author="Author"/>
              </w:rPr>
            </w:pPr>
            <w:ins w:id="1667" w:author="Author">
              <w:r w:rsidRPr="00E9702E">
                <w:t>Truckers: Autos used to haul or transport goods, materials or commodities for another, other than autos used in moving operations</w:t>
              </w:r>
            </w:ins>
          </w:p>
        </w:tc>
        <w:tc>
          <w:tcPr>
            <w:tcW w:w="3640" w:type="dxa"/>
            <w:vAlign w:val="bottom"/>
            <w:hideMark/>
            <w:tcPrChange w:id="1668" w:author="Author">
              <w:tcPr>
                <w:tcW w:w="3781" w:type="dxa"/>
                <w:gridSpan w:val="5"/>
                <w:vAlign w:val="bottom"/>
                <w:hideMark/>
              </w:tcPr>
            </w:tcPrChange>
          </w:tcPr>
          <w:p w14:paraId="502AC798" w14:textId="77777777" w:rsidR="00EA2F34" w:rsidRPr="00E9702E" w:rsidRDefault="00EA2F34" w:rsidP="00BE28D4">
            <w:pPr>
              <w:pStyle w:val="tabletext11"/>
              <w:rPr>
                <w:ins w:id="1669" w:author="Author"/>
              </w:rPr>
            </w:pPr>
            <w:ins w:id="1670" w:author="Author">
              <w:r w:rsidRPr="00E9702E">
                <w:t>Common Carriers</w:t>
              </w:r>
            </w:ins>
          </w:p>
        </w:tc>
        <w:tc>
          <w:tcPr>
            <w:tcW w:w="720" w:type="dxa"/>
            <w:vAlign w:val="center"/>
            <w:hideMark/>
            <w:tcPrChange w:id="1671" w:author="Author">
              <w:tcPr>
                <w:tcW w:w="720" w:type="dxa"/>
                <w:gridSpan w:val="2"/>
                <w:vAlign w:val="center"/>
                <w:hideMark/>
              </w:tcPr>
            </w:tcPrChange>
          </w:tcPr>
          <w:p w14:paraId="1437F5A7" w14:textId="77777777" w:rsidR="00EA2F34" w:rsidRPr="00E9702E" w:rsidRDefault="00EA2F34" w:rsidP="00BE28D4">
            <w:pPr>
              <w:pStyle w:val="tabletext11"/>
              <w:tabs>
                <w:tab w:val="decimal" w:pos="280"/>
              </w:tabs>
              <w:jc w:val="center"/>
              <w:rPr>
                <w:ins w:id="1672" w:author="Author"/>
              </w:rPr>
            </w:pPr>
            <w:ins w:id="1673" w:author="Author">
              <w:r w:rsidRPr="00E9702E">
                <w:t>---21</w:t>
              </w:r>
            </w:ins>
          </w:p>
        </w:tc>
        <w:tc>
          <w:tcPr>
            <w:tcW w:w="990" w:type="dxa"/>
            <w:noWrap/>
            <w:vAlign w:val="center"/>
            <w:hideMark/>
            <w:tcPrChange w:id="1674" w:author="Author">
              <w:tcPr>
                <w:tcW w:w="990" w:type="dxa"/>
                <w:gridSpan w:val="3"/>
                <w:noWrap/>
                <w:vAlign w:val="center"/>
                <w:hideMark/>
              </w:tcPr>
            </w:tcPrChange>
          </w:tcPr>
          <w:p w14:paraId="41D7BC91" w14:textId="77777777" w:rsidR="00EA2F34" w:rsidRPr="00E9702E" w:rsidRDefault="00EA2F34" w:rsidP="00BE28D4">
            <w:pPr>
              <w:pStyle w:val="tabletext11"/>
              <w:tabs>
                <w:tab w:val="decimal" w:pos="360"/>
              </w:tabs>
              <w:rPr>
                <w:ins w:id="1675" w:author="Author"/>
              </w:rPr>
            </w:pPr>
            <w:ins w:id="1676" w:author="Author">
              <w:r w:rsidRPr="00E9702E">
                <w:t>1.98</w:t>
              </w:r>
            </w:ins>
          </w:p>
        </w:tc>
        <w:tc>
          <w:tcPr>
            <w:tcW w:w="990" w:type="dxa"/>
            <w:noWrap/>
            <w:vAlign w:val="center"/>
            <w:hideMark/>
            <w:tcPrChange w:id="1677" w:author="Author">
              <w:tcPr>
                <w:tcW w:w="990" w:type="dxa"/>
                <w:gridSpan w:val="3"/>
                <w:noWrap/>
                <w:vAlign w:val="center"/>
                <w:hideMark/>
              </w:tcPr>
            </w:tcPrChange>
          </w:tcPr>
          <w:p w14:paraId="0C69E9A9" w14:textId="77777777" w:rsidR="00EA2F34" w:rsidRPr="00E9702E" w:rsidRDefault="00EA2F34" w:rsidP="00BE28D4">
            <w:pPr>
              <w:pStyle w:val="tabletext11"/>
              <w:tabs>
                <w:tab w:val="decimal" w:pos="360"/>
              </w:tabs>
              <w:rPr>
                <w:ins w:id="1678" w:author="Author"/>
              </w:rPr>
            </w:pPr>
            <w:ins w:id="1679" w:author="Author">
              <w:r w:rsidRPr="00E9702E">
                <w:t>1.73</w:t>
              </w:r>
            </w:ins>
          </w:p>
        </w:tc>
        <w:tc>
          <w:tcPr>
            <w:tcW w:w="1080" w:type="dxa"/>
            <w:vAlign w:val="center"/>
            <w:hideMark/>
            <w:tcPrChange w:id="1680" w:author="Author">
              <w:tcPr>
                <w:tcW w:w="1080" w:type="dxa"/>
                <w:gridSpan w:val="3"/>
                <w:vAlign w:val="center"/>
                <w:hideMark/>
              </w:tcPr>
            </w:tcPrChange>
          </w:tcPr>
          <w:p w14:paraId="5635A9D9" w14:textId="77777777" w:rsidR="00EA2F34" w:rsidRPr="00E9702E" w:rsidRDefault="00EA2F34" w:rsidP="00BE28D4">
            <w:pPr>
              <w:pStyle w:val="tabletext11"/>
              <w:tabs>
                <w:tab w:val="decimal" w:pos="400"/>
              </w:tabs>
              <w:rPr>
                <w:ins w:id="1681" w:author="Author"/>
              </w:rPr>
            </w:pPr>
            <w:ins w:id="1682" w:author="Author">
              <w:r w:rsidRPr="00E9702E">
                <w:t>2.04</w:t>
              </w:r>
            </w:ins>
          </w:p>
        </w:tc>
        <w:tc>
          <w:tcPr>
            <w:tcW w:w="850" w:type="dxa"/>
            <w:vAlign w:val="center"/>
            <w:hideMark/>
            <w:tcPrChange w:id="1683" w:author="Author">
              <w:tcPr>
                <w:tcW w:w="850" w:type="dxa"/>
                <w:gridSpan w:val="2"/>
                <w:vAlign w:val="center"/>
                <w:hideMark/>
              </w:tcPr>
            </w:tcPrChange>
          </w:tcPr>
          <w:p w14:paraId="63C1BF2C" w14:textId="77777777" w:rsidR="00EA2F34" w:rsidRPr="00E9702E" w:rsidRDefault="00EA2F34" w:rsidP="00BE28D4">
            <w:pPr>
              <w:pStyle w:val="tabletext11"/>
              <w:tabs>
                <w:tab w:val="decimal" w:pos="300"/>
              </w:tabs>
              <w:rPr>
                <w:ins w:id="1684" w:author="Author"/>
              </w:rPr>
            </w:pPr>
            <w:ins w:id="1685" w:author="Author">
              <w:r w:rsidRPr="00E9702E">
                <w:t>1.81</w:t>
              </w:r>
            </w:ins>
          </w:p>
        </w:tc>
      </w:tr>
      <w:tr w:rsidR="00EA2F34" w:rsidRPr="00E9702E" w14:paraId="25EFF404" w14:textId="77777777" w:rsidTr="00A1082D">
        <w:trPr>
          <w:cantSplit/>
          <w:trHeight w:val="190"/>
          <w:ins w:id="1686" w:author="Author"/>
        </w:trPr>
        <w:tc>
          <w:tcPr>
            <w:tcW w:w="201" w:type="dxa"/>
            <w:tcBorders>
              <w:top w:val="nil"/>
              <w:left w:val="nil"/>
              <w:bottom w:val="nil"/>
            </w:tcBorders>
          </w:tcPr>
          <w:p w14:paraId="3740597B" w14:textId="77777777" w:rsidR="00EA2F34" w:rsidRPr="00E9702E" w:rsidRDefault="00EA2F34" w:rsidP="00BE28D4">
            <w:pPr>
              <w:pStyle w:val="tabletext11"/>
              <w:rPr>
                <w:ins w:id="1687" w:author="Author"/>
              </w:rPr>
            </w:pPr>
          </w:p>
        </w:tc>
        <w:tc>
          <w:tcPr>
            <w:tcW w:w="1800" w:type="dxa"/>
            <w:vMerge/>
            <w:vAlign w:val="center"/>
            <w:hideMark/>
          </w:tcPr>
          <w:p w14:paraId="3AB5A1CB" w14:textId="77777777" w:rsidR="00EA2F34" w:rsidRPr="00E9702E" w:rsidRDefault="00EA2F34" w:rsidP="00BE28D4">
            <w:pPr>
              <w:overflowPunct/>
              <w:autoSpaceDE/>
              <w:autoSpaceDN/>
              <w:adjustRightInd/>
              <w:spacing w:before="0" w:line="240" w:lineRule="auto"/>
              <w:jc w:val="left"/>
              <w:rPr>
                <w:ins w:id="1688" w:author="Author"/>
                <w:rFonts w:ascii="Arial" w:hAnsi="Arial"/>
                <w:sz w:val="18"/>
              </w:rPr>
            </w:pPr>
          </w:p>
        </w:tc>
        <w:tc>
          <w:tcPr>
            <w:tcW w:w="3640" w:type="dxa"/>
            <w:vAlign w:val="bottom"/>
            <w:hideMark/>
          </w:tcPr>
          <w:p w14:paraId="650CC7FA" w14:textId="77777777" w:rsidR="00EA2F34" w:rsidRPr="00E9702E" w:rsidRDefault="00EA2F34" w:rsidP="00BE28D4">
            <w:pPr>
              <w:pStyle w:val="tabletext11"/>
              <w:rPr>
                <w:ins w:id="1689" w:author="Author"/>
              </w:rPr>
            </w:pPr>
            <w:ins w:id="1690" w:author="Author">
              <w:r w:rsidRPr="00E9702E">
                <w:t>Contract Carriers (Other than Chemical or Iron and Steel Haulers)</w:t>
              </w:r>
            </w:ins>
          </w:p>
        </w:tc>
        <w:tc>
          <w:tcPr>
            <w:tcW w:w="720" w:type="dxa"/>
            <w:vAlign w:val="center"/>
            <w:hideMark/>
          </w:tcPr>
          <w:p w14:paraId="3660BCDA" w14:textId="77777777" w:rsidR="00EA2F34" w:rsidRPr="00E9702E" w:rsidRDefault="00EA2F34" w:rsidP="00BE28D4">
            <w:pPr>
              <w:pStyle w:val="tabletext11"/>
              <w:tabs>
                <w:tab w:val="decimal" w:pos="280"/>
              </w:tabs>
              <w:jc w:val="center"/>
              <w:rPr>
                <w:ins w:id="1691" w:author="Author"/>
              </w:rPr>
            </w:pPr>
            <w:ins w:id="1692" w:author="Author">
              <w:r w:rsidRPr="00E9702E">
                <w:t>---22</w:t>
              </w:r>
            </w:ins>
          </w:p>
        </w:tc>
        <w:tc>
          <w:tcPr>
            <w:tcW w:w="990" w:type="dxa"/>
            <w:noWrap/>
            <w:vAlign w:val="center"/>
            <w:hideMark/>
          </w:tcPr>
          <w:p w14:paraId="3839DAC7" w14:textId="77777777" w:rsidR="00EA2F34" w:rsidRPr="00E9702E" w:rsidRDefault="00EA2F34" w:rsidP="00BE28D4">
            <w:pPr>
              <w:pStyle w:val="tabletext11"/>
              <w:tabs>
                <w:tab w:val="decimal" w:pos="360"/>
              </w:tabs>
              <w:rPr>
                <w:ins w:id="1693" w:author="Author"/>
              </w:rPr>
            </w:pPr>
            <w:ins w:id="1694" w:author="Author">
              <w:r w:rsidRPr="00E9702E">
                <w:t>1.98</w:t>
              </w:r>
            </w:ins>
          </w:p>
        </w:tc>
        <w:tc>
          <w:tcPr>
            <w:tcW w:w="990" w:type="dxa"/>
            <w:noWrap/>
            <w:vAlign w:val="center"/>
            <w:hideMark/>
          </w:tcPr>
          <w:p w14:paraId="1E8AC722" w14:textId="77777777" w:rsidR="00EA2F34" w:rsidRPr="00E9702E" w:rsidRDefault="00EA2F34" w:rsidP="00BE28D4">
            <w:pPr>
              <w:pStyle w:val="tabletext11"/>
              <w:tabs>
                <w:tab w:val="decimal" w:pos="360"/>
              </w:tabs>
              <w:rPr>
                <w:ins w:id="1695" w:author="Author"/>
              </w:rPr>
            </w:pPr>
            <w:ins w:id="1696" w:author="Author">
              <w:r w:rsidRPr="00E9702E">
                <w:t>1.73</w:t>
              </w:r>
            </w:ins>
          </w:p>
        </w:tc>
        <w:tc>
          <w:tcPr>
            <w:tcW w:w="1080" w:type="dxa"/>
            <w:vAlign w:val="center"/>
            <w:hideMark/>
          </w:tcPr>
          <w:p w14:paraId="4D0617BA" w14:textId="77777777" w:rsidR="00EA2F34" w:rsidRPr="00E9702E" w:rsidRDefault="00EA2F34" w:rsidP="00BE28D4">
            <w:pPr>
              <w:pStyle w:val="tabletext11"/>
              <w:tabs>
                <w:tab w:val="decimal" w:pos="400"/>
              </w:tabs>
              <w:rPr>
                <w:ins w:id="1697" w:author="Author"/>
              </w:rPr>
            </w:pPr>
            <w:ins w:id="1698" w:author="Author">
              <w:r w:rsidRPr="00E9702E">
                <w:t>2.04</w:t>
              </w:r>
            </w:ins>
          </w:p>
        </w:tc>
        <w:tc>
          <w:tcPr>
            <w:tcW w:w="850" w:type="dxa"/>
            <w:vAlign w:val="center"/>
            <w:hideMark/>
          </w:tcPr>
          <w:p w14:paraId="7DC91322" w14:textId="77777777" w:rsidR="00EA2F34" w:rsidRPr="00E9702E" w:rsidRDefault="00EA2F34" w:rsidP="00BE28D4">
            <w:pPr>
              <w:pStyle w:val="tabletext11"/>
              <w:tabs>
                <w:tab w:val="decimal" w:pos="300"/>
              </w:tabs>
              <w:rPr>
                <w:ins w:id="1699" w:author="Author"/>
              </w:rPr>
            </w:pPr>
            <w:ins w:id="1700" w:author="Author">
              <w:r w:rsidRPr="00E9702E">
                <w:t>1.81</w:t>
              </w:r>
            </w:ins>
          </w:p>
        </w:tc>
      </w:tr>
      <w:tr w:rsidR="00EA2F34" w:rsidRPr="00E9702E" w14:paraId="312F980B" w14:textId="77777777" w:rsidTr="00A1082D">
        <w:trPr>
          <w:cantSplit/>
          <w:trHeight w:val="190"/>
          <w:ins w:id="1701" w:author="Author"/>
        </w:trPr>
        <w:tc>
          <w:tcPr>
            <w:tcW w:w="201" w:type="dxa"/>
            <w:tcBorders>
              <w:top w:val="nil"/>
              <w:left w:val="nil"/>
              <w:bottom w:val="nil"/>
            </w:tcBorders>
          </w:tcPr>
          <w:p w14:paraId="01711041" w14:textId="77777777" w:rsidR="00EA2F34" w:rsidRPr="00E9702E" w:rsidRDefault="00EA2F34" w:rsidP="00BE28D4">
            <w:pPr>
              <w:pStyle w:val="tabletext11"/>
              <w:rPr>
                <w:ins w:id="1702" w:author="Author"/>
              </w:rPr>
            </w:pPr>
          </w:p>
        </w:tc>
        <w:tc>
          <w:tcPr>
            <w:tcW w:w="1800" w:type="dxa"/>
            <w:vMerge/>
            <w:vAlign w:val="center"/>
            <w:hideMark/>
          </w:tcPr>
          <w:p w14:paraId="69893613" w14:textId="77777777" w:rsidR="00EA2F34" w:rsidRPr="00E9702E" w:rsidRDefault="00EA2F34" w:rsidP="00BE28D4">
            <w:pPr>
              <w:overflowPunct/>
              <w:autoSpaceDE/>
              <w:autoSpaceDN/>
              <w:adjustRightInd/>
              <w:spacing w:before="0" w:line="240" w:lineRule="auto"/>
              <w:jc w:val="left"/>
              <w:rPr>
                <w:ins w:id="1703" w:author="Author"/>
                <w:rFonts w:ascii="Arial" w:hAnsi="Arial"/>
                <w:sz w:val="18"/>
              </w:rPr>
            </w:pPr>
          </w:p>
        </w:tc>
        <w:tc>
          <w:tcPr>
            <w:tcW w:w="3640" w:type="dxa"/>
            <w:vAlign w:val="bottom"/>
            <w:hideMark/>
          </w:tcPr>
          <w:p w14:paraId="4FEC540A" w14:textId="77777777" w:rsidR="00EA2F34" w:rsidRPr="00E9702E" w:rsidRDefault="00EA2F34" w:rsidP="00BE28D4">
            <w:pPr>
              <w:pStyle w:val="tabletext11"/>
              <w:rPr>
                <w:ins w:id="1704" w:author="Author"/>
              </w:rPr>
            </w:pPr>
            <w:ins w:id="1705" w:author="Author">
              <w:r w:rsidRPr="00E9702E">
                <w:t>Contract Carriers Hauling Chemicals</w:t>
              </w:r>
            </w:ins>
          </w:p>
        </w:tc>
        <w:tc>
          <w:tcPr>
            <w:tcW w:w="720" w:type="dxa"/>
            <w:vAlign w:val="center"/>
            <w:hideMark/>
          </w:tcPr>
          <w:p w14:paraId="3860E078" w14:textId="77777777" w:rsidR="00EA2F34" w:rsidRPr="00E9702E" w:rsidRDefault="00EA2F34" w:rsidP="00BE28D4">
            <w:pPr>
              <w:pStyle w:val="tabletext11"/>
              <w:tabs>
                <w:tab w:val="decimal" w:pos="280"/>
              </w:tabs>
              <w:jc w:val="center"/>
              <w:rPr>
                <w:ins w:id="1706" w:author="Author"/>
              </w:rPr>
            </w:pPr>
            <w:ins w:id="1707" w:author="Author">
              <w:r w:rsidRPr="00E9702E">
                <w:t>---23</w:t>
              </w:r>
            </w:ins>
          </w:p>
        </w:tc>
        <w:tc>
          <w:tcPr>
            <w:tcW w:w="990" w:type="dxa"/>
            <w:noWrap/>
            <w:vAlign w:val="center"/>
            <w:hideMark/>
          </w:tcPr>
          <w:p w14:paraId="77903774" w14:textId="77777777" w:rsidR="00EA2F34" w:rsidRPr="00E9702E" w:rsidRDefault="00EA2F34" w:rsidP="00BE28D4">
            <w:pPr>
              <w:pStyle w:val="tabletext11"/>
              <w:tabs>
                <w:tab w:val="decimal" w:pos="360"/>
              </w:tabs>
              <w:rPr>
                <w:ins w:id="1708" w:author="Author"/>
              </w:rPr>
            </w:pPr>
            <w:ins w:id="1709" w:author="Author">
              <w:r w:rsidRPr="00E9702E">
                <w:t>1.98</w:t>
              </w:r>
            </w:ins>
          </w:p>
        </w:tc>
        <w:tc>
          <w:tcPr>
            <w:tcW w:w="990" w:type="dxa"/>
            <w:noWrap/>
            <w:vAlign w:val="center"/>
            <w:hideMark/>
          </w:tcPr>
          <w:p w14:paraId="72AC5180" w14:textId="77777777" w:rsidR="00EA2F34" w:rsidRPr="00E9702E" w:rsidRDefault="00EA2F34" w:rsidP="00BE28D4">
            <w:pPr>
              <w:pStyle w:val="tabletext11"/>
              <w:tabs>
                <w:tab w:val="decimal" w:pos="360"/>
              </w:tabs>
              <w:rPr>
                <w:ins w:id="1710" w:author="Author"/>
              </w:rPr>
            </w:pPr>
            <w:ins w:id="1711" w:author="Author">
              <w:r w:rsidRPr="00E9702E">
                <w:t>1.73</w:t>
              </w:r>
            </w:ins>
          </w:p>
        </w:tc>
        <w:tc>
          <w:tcPr>
            <w:tcW w:w="1080" w:type="dxa"/>
            <w:vAlign w:val="center"/>
            <w:hideMark/>
          </w:tcPr>
          <w:p w14:paraId="57BF9F26" w14:textId="77777777" w:rsidR="00EA2F34" w:rsidRPr="00E9702E" w:rsidRDefault="00EA2F34" w:rsidP="00BE28D4">
            <w:pPr>
              <w:pStyle w:val="tabletext11"/>
              <w:tabs>
                <w:tab w:val="decimal" w:pos="400"/>
              </w:tabs>
              <w:rPr>
                <w:ins w:id="1712" w:author="Author"/>
              </w:rPr>
            </w:pPr>
            <w:ins w:id="1713" w:author="Author">
              <w:r w:rsidRPr="00E9702E">
                <w:t>2.04</w:t>
              </w:r>
            </w:ins>
          </w:p>
        </w:tc>
        <w:tc>
          <w:tcPr>
            <w:tcW w:w="850" w:type="dxa"/>
            <w:vAlign w:val="center"/>
            <w:hideMark/>
          </w:tcPr>
          <w:p w14:paraId="6D495430" w14:textId="77777777" w:rsidR="00EA2F34" w:rsidRPr="00E9702E" w:rsidRDefault="00EA2F34" w:rsidP="00BE28D4">
            <w:pPr>
              <w:pStyle w:val="tabletext11"/>
              <w:tabs>
                <w:tab w:val="decimal" w:pos="300"/>
              </w:tabs>
              <w:rPr>
                <w:ins w:id="1714" w:author="Author"/>
              </w:rPr>
            </w:pPr>
            <w:ins w:id="1715" w:author="Author">
              <w:r w:rsidRPr="00E9702E">
                <w:t>1.81</w:t>
              </w:r>
            </w:ins>
          </w:p>
        </w:tc>
      </w:tr>
      <w:tr w:rsidR="00EA2F34" w:rsidRPr="00E9702E" w14:paraId="3F2AE5F8" w14:textId="77777777" w:rsidTr="00A1082D">
        <w:trPr>
          <w:cantSplit/>
          <w:trHeight w:val="190"/>
          <w:ins w:id="1716" w:author="Author"/>
        </w:trPr>
        <w:tc>
          <w:tcPr>
            <w:tcW w:w="201" w:type="dxa"/>
            <w:tcBorders>
              <w:top w:val="nil"/>
              <w:left w:val="nil"/>
              <w:bottom w:val="nil"/>
            </w:tcBorders>
          </w:tcPr>
          <w:p w14:paraId="09E8B956" w14:textId="77777777" w:rsidR="00EA2F34" w:rsidRPr="00E9702E" w:rsidRDefault="00EA2F34" w:rsidP="00BE28D4">
            <w:pPr>
              <w:pStyle w:val="tabletext11"/>
              <w:rPr>
                <w:ins w:id="1717" w:author="Author"/>
              </w:rPr>
            </w:pPr>
          </w:p>
        </w:tc>
        <w:tc>
          <w:tcPr>
            <w:tcW w:w="1800" w:type="dxa"/>
            <w:vMerge/>
            <w:vAlign w:val="center"/>
            <w:hideMark/>
          </w:tcPr>
          <w:p w14:paraId="401ADBD4" w14:textId="77777777" w:rsidR="00EA2F34" w:rsidRPr="00E9702E" w:rsidRDefault="00EA2F34" w:rsidP="00BE28D4">
            <w:pPr>
              <w:overflowPunct/>
              <w:autoSpaceDE/>
              <w:autoSpaceDN/>
              <w:adjustRightInd/>
              <w:spacing w:before="0" w:line="240" w:lineRule="auto"/>
              <w:jc w:val="left"/>
              <w:rPr>
                <w:ins w:id="1718" w:author="Author"/>
                <w:rFonts w:ascii="Arial" w:hAnsi="Arial"/>
                <w:sz w:val="18"/>
              </w:rPr>
            </w:pPr>
          </w:p>
        </w:tc>
        <w:tc>
          <w:tcPr>
            <w:tcW w:w="3640" w:type="dxa"/>
            <w:vAlign w:val="bottom"/>
            <w:hideMark/>
          </w:tcPr>
          <w:p w14:paraId="617027B5" w14:textId="77777777" w:rsidR="00EA2F34" w:rsidRPr="00E9702E" w:rsidRDefault="00EA2F34" w:rsidP="00BE28D4">
            <w:pPr>
              <w:pStyle w:val="tabletext11"/>
              <w:rPr>
                <w:ins w:id="1719" w:author="Author"/>
              </w:rPr>
            </w:pPr>
            <w:ins w:id="1720" w:author="Author">
              <w:r w:rsidRPr="00E9702E">
                <w:t>Contract Carriers Hauling Iron and Steel</w:t>
              </w:r>
            </w:ins>
          </w:p>
        </w:tc>
        <w:tc>
          <w:tcPr>
            <w:tcW w:w="720" w:type="dxa"/>
            <w:vAlign w:val="center"/>
            <w:hideMark/>
          </w:tcPr>
          <w:p w14:paraId="26B046D6" w14:textId="77777777" w:rsidR="00EA2F34" w:rsidRPr="00E9702E" w:rsidRDefault="00EA2F34" w:rsidP="00BE28D4">
            <w:pPr>
              <w:pStyle w:val="tabletext11"/>
              <w:tabs>
                <w:tab w:val="decimal" w:pos="280"/>
              </w:tabs>
              <w:jc w:val="center"/>
              <w:rPr>
                <w:ins w:id="1721" w:author="Author"/>
              </w:rPr>
            </w:pPr>
            <w:ins w:id="1722" w:author="Author">
              <w:r w:rsidRPr="00E9702E">
                <w:t>---24</w:t>
              </w:r>
            </w:ins>
          </w:p>
        </w:tc>
        <w:tc>
          <w:tcPr>
            <w:tcW w:w="990" w:type="dxa"/>
            <w:noWrap/>
            <w:vAlign w:val="center"/>
            <w:hideMark/>
          </w:tcPr>
          <w:p w14:paraId="539A51CA" w14:textId="77777777" w:rsidR="00EA2F34" w:rsidRPr="00E9702E" w:rsidRDefault="00EA2F34" w:rsidP="00BE28D4">
            <w:pPr>
              <w:pStyle w:val="tabletext11"/>
              <w:tabs>
                <w:tab w:val="decimal" w:pos="360"/>
              </w:tabs>
              <w:rPr>
                <w:ins w:id="1723" w:author="Author"/>
              </w:rPr>
            </w:pPr>
            <w:ins w:id="1724" w:author="Author">
              <w:r w:rsidRPr="00E9702E">
                <w:t>1.98</w:t>
              </w:r>
            </w:ins>
          </w:p>
        </w:tc>
        <w:tc>
          <w:tcPr>
            <w:tcW w:w="990" w:type="dxa"/>
            <w:noWrap/>
            <w:vAlign w:val="center"/>
            <w:hideMark/>
          </w:tcPr>
          <w:p w14:paraId="62408840" w14:textId="77777777" w:rsidR="00EA2F34" w:rsidRPr="00E9702E" w:rsidRDefault="00EA2F34" w:rsidP="00BE28D4">
            <w:pPr>
              <w:pStyle w:val="tabletext11"/>
              <w:tabs>
                <w:tab w:val="decimal" w:pos="360"/>
              </w:tabs>
              <w:rPr>
                <w:ins w:id="1725" w:author="Author"/>
              </w:rPr>
            </w:pPr>
            <w:ins w:id="1726" w:author="Author">
              <w:r w:rsidRPr="00E9702E">
                <w:t>1.73</w:t>
              </w:r>
            </w:ins>
          </w:p>
        </w:tc>
        <w:tc>
          <w:tcPr>
            <w:tcW w:w="1080" w:type="dxa"/>
            <w:vAlign w:val="center"/>
            <w:hideMark/>
          </w:tcPr>
          <w:p w14:paraId="60B7DF3B" w14:textId="77777777" w:rsidR="00EA2F34" w:rsidRPr="00E9702E" w:rsidRDefault="00EA2F34" w:rsidP="00BE28D4">
            <w:pPr>
              <w:pStyle w:val="tabletext11"/>
              <w:tabs>
                <w:tab w:val="decimal" w:pos="400"/>
              </w:tabs>
              <w:rPr>
                <w:ins w:id="1727" w:author="Author"/>
              </w:rPr>
            </w:pPr>
            <w:ins w:id="1728" w:author="Author">
              <w:r w:rsidRPr="00E9702E">
                <w:t>2.04</w:t>
              </w:r>
            </w:ins>
          </w:p>
        </w:tc>
        <w:tc>
          <w:tcPr>
            <w:tcW w:w="850" w:type="dxa"/>
            <w:vAlign w:val="center"/>
            <w:hideMark/>
          </w:tcPr>
          <w:p w14:paraId="08FBCE6D" w14:textId="77777777" w:rsidR="00EA2F34" w:rsidRPr="00E9702E" w:rsidRDefault="00EA2F34" w:rsidP="00BE28D4">
            <w:pPr>
              <w:pStyle w:val="tabletext11"/>
              <w:tabs>
                <w:tab w:val="decimal" w:pos="300"/>
              </w:tabs>
              <w:rPr>
                <w:ins w:id="1729" w:author="Author"/>
              </w:rPr>
            </w:pPr>
            <w:ins w:id="1730" w:author="Author">
              <w:r w:rsidRPr="00E9702E">
                <w:t>1.81</w:t>
              </w:r>
            </w:ins>
          </w:p>
        </w:tc>
      </w:tr>
      <w:tr w:rsidR="00EA2F34" w:rsidRPr="00E9702E" w14:paraId="771ED9E9" w14:textId="77777777" w:rsidTr="00A1082D">
        <w:trPr>
          <w:cantSplit/>
          <w:trHeight w:val="190"/>
          <w:ins w:id="1731" w:author="Author"/>
        </w:trPr>
        <w:tc>
          <w:tcPr>
            <w:tcW w:w="201" w:type="dxa"/>
            <w:tcBorders>
              <w:top w:val="nil"/>
              <w:left w:val="nil"/>
              <w:bottom w:val="nil"/>
            </w:tcBorders>
          </w:tcPr>
          <w:p w14:paraId="6BC521AD" w14:textId="77777777" w:rsidR="00EA2F34" w:rsidRPr="00E9702E" w:rsidRDefault="00EA2F34" w:rsidP="00BE28D4">
            <w:pPr>
              <w:pStyle w:val="tabletext11"/>
              <w:rPr>
                <w:ins w:id="1732" w:author="Author"/>
              </w:rPr>
            </w:pPr>
          </w:p>
        </w:tc>
        <w:tc>
          <w:tcPr>
            <w:tcW w:w="1800" w:type="dxa"/>
            <w:vMerge/>
            <w:vAlign w:val="center"/>
            <w:hideMark/>
          </w:tcPr>
          <w:p w14:paraId="04A9C7BD" w14:textId="77777777" w:rsidR="00EA2F34" w:rsidRPr="00E9702E" w:rsidRDefault="00EA2F34" w:rsidP="00BE28D4">
            <w:pPr>
              <w:overflowPunct/>
              <w:autoSpaceDE/>
              <w:autoSpaceDN/>
              <w:adjustRightInd/>
              <w:spacing w:before="0" w:line="240" w:lineRule="auto"/>
              <w:jc w:val="left"/>
              <w:rPr>
                <w:ins w:id="1733" w:author="Author"/>
                <w:rFonts w:ascii="Arial" w:hAnsi="Arial"/>
                <w:sz w:val="18"/>
              </w:rPr>
            </w:pPr>
          </w:p>
        </w:tc>
        <w:tc>
          <w:tcPr>
            <w:tcW w:w="3640" w:type="dxa"/>
            <w:vAlign w:val="bottom"/>
            <w:hideMark/>
          </w:tcPr>
          <w:p w14:paraId="006041B4" w14:textId="77777777" w:rsidR="00EA2F34" w:rsidRPr="00E9702E" w:rsidRDefault="00EA2F34" w:rsidP="00BE28D4">
            <w:pPr>
              <w:pStyle w:val="tabletext11"/>
              <w:rPr>
                <w:ins w:id="1734" w:author="Author"/>
              </w:rPr>
            </w:pPr>
            <w:ins w:id="1735" w:author="Author">
              <w:r w:rsidRPr="00E9702E">
                <w:t>Exempt Carriers (Other than Livestock Haulers)</w:t>
              </w:r>
            </w:ins>
          </w:p>
        </w:tc>
        <w:tc>
          <w:tcPr>
            <w:tcW w:w="720" w:type="dxa"/>
            <w:vAlign w:val="center"/>
            <w:hideMark/>
          </w:tcPr>
          <w:p w14:paraId="07C55808" w14:textId="77777777" w:rsidR="00EA2F34" w:rsidRPr="00E9702E" w:rsidRDefault="00EA2F34" w:rsidP="00BE28D4">
            <w:pPr>
              <w:pStyle w:val="tabletext11"/>
              <w:tabs>
                <w:tab w:val="decimal" w:pos="280"/>
              </w:tabs>
              <w:jc w:val="center"/>
              <w:rPr>
                <w:ins w:id="1736" w:author="Author"/>
              </w:rPr>
            </w:pPr>
            <w:ins w:id="1737" w:author="Author">
              <w:r w:rsidRPr="00E9702E">
                <w:t>---25</w:t>
              </w:r>
            </w:ins>
          </w:p>
        </w:tc>
        <w:tc>
          <w:tcPr>
            <w:tcW w:w="990" w:type="dxa"/>
            <w:noWrap/>
            <w:vAlign w:val="center"/>
            <w:hideMark/>
          </w:tcPr>
          <w:p w14:paraId="38CEE2E1" w14:textId="77777777" w:rsidR="00EA2F34" w:rsidRPr="00E9702E" w:rsidRDefault="00EA2F34" w:rsidP="00BE28D4">
            <w:pPr>
              <w:pStyle w:val="tabletext11"/>
              <w:tabs>
                <w:tab w:val="decimal" w:pos="360"/>
              </w:tabs>
              <w:rPr>
                <w:ins w:id="1738" w:author="Author"/>
              </w:rPr>
            </w:pPr>
            <w:ins w:id="1739" w:author="Author">
              <w:r w:rsidRPr="00E9702E">
                <w:t>1.98</w:t>
              </w:r>
            </w:ins>
          </w:p>
        </w:tc>
        <w:tc>
          <w:tcPr>
            <w:tcW w:w="990" w:type="dxa"/>
            <w:noWrap/>
            <w:vAlign w:val="center"/>
            <w:hideMark/>
          </w:tcPr>
          <w:p w14:paraId="73E2ADE3" w14:textId="77777777" w:rsidR="00EA2F34" w:rsidRPr="00E9702E" w:rsidRDefault="00EA2F34" w:rsidP="00BE28D4">
            <w:pPr>
              <w:pStyle w:val="tabletext11"/>
              <w:tabs>
                <w:tab w:val="decimal" w:pos="360"/>
              </w:tabs>
              <w:rPr>
                <w:ins w:id="1740" w:author="Author"/>
              </w:rPr>
            </w:pPr>
            <w:ins w:id="1741" w:author="Author">
              <w:r w:rsidRPr="00E9702E">
                <w:t>1.73</w:t>
              </w:r>
            </w:ins>
          </w:p>
        </w:tc>
        <w:tc>
          <w:tcPr>
            <w:tcW w:w="1080" w:type="dxa"/>
            <w:vAlign w:val="center"/>
            <w:hideMark/>
          </w:tcPr>
          <w:p w14:paraId="5A35DE6A" w14:textId="77777777" w:rsidR="00EA2F34" w:rsidRPr="00E9702E" w:rsidRDefault="00EA2F34" w:rsidP="00BE28D4">
            <w:pPr>
              <w:pStyle w:val="tabletext11"/>
              <w:tabs>
                <w:tab w:val="decimal" w:pos="400"/>
              </w:tabs>
              <w:rPr>
                <w:ins w:id="1742" w:author="Author"/>
              </w:rPr>
            </w:pPr>
            <w:ins w:id="1743" w:author="Author">
              <w:r w:rsidRPr="00E9702E">
                <w:t>2.04</w:t>
              </w:r>
            </w:ins>
          </w:p>
        </w:tc>
        <w:tc>
          <w:tcPr>
            <w:tcW w:w="850" w:type="dxa"/>
            <w:vAlign w:val="center"/>
            <w:hideMark/>
          </w:tcPr>
          <w:p w14:paraId="5FA27993" w14:textId="77777777" w:rsidR="00EA2F34" w:rsidRPr="00E9702E" w:rsidRDefault="00EA2F34" w:rsidP="00BE28D4">
            <w:pPr>
              <w:pStyle w:val="tabletext11"/>
              <w:tabs>
                <w:tab w:val="decimal" w:pos="300"/>
              </w:tabs>
              <w:rPr>
                <w:ins w:id="1744" w:author="Author"/>
              </w:rPr>
            </w:pPr>
            <w:ins w:id="1745" w:author="Author">
              <w:r w:rsidRPr="00E9702E">
                <w:t>1.81</w:t>
              </w:r>
            </w:ins>
          </w:p>
        </w:tc>
      </w:tr>
      <w:tr w:rsidR="00EA2F34" w:rsidRPr="00E9702E" w14:paraId="7BC25152" w14:textId="77777777" w:rsidTr="00A1082D">
        <w:trPr>
          <w:cantSplit/>
          <w:trHeight w:val="190"/>
          <w:ins w:id="1746" w:author="Author"/>
        </w:trPr>
        <w:tc>
          <w:tcPr>
            <w:tcW w:w="201" w:type="dxa"/>
            <w:tcBorders>
              <w:top w:val="nil"/>
              <w:left w:val="nil"/>
              <w:bottom w:val="nil"/>
            </w:tcBorders>
          </w:tcPr>
          <w:p w14:paraId="759AB3DB" w14:textId="77777777" w:rsidR="00EA2F34" w:rsidRPr="00E9702E" w:rsidRDefault="00EA2F34" w:rsidP="00BE28D4">
            <w:pPr>
              <w:pStyle w:val="tabletext11"/>
              <w:rPr>
                <w:ins w:id="1747" w:author="Author"/>
              </w:rPr>
            </w:pPr>
          </w:p>
        </w:tc>
        <w:tc>
          <w:tcPr>
            <w:tcW w:w="1800" w:type="dxa"/>
            <w:vMerge/>
            <w:vAlign w:val="center"/>
            <w:hideMark/>
          </w:tcPr>
          <w:p w14:paraId="4AF2CE45" w14:textId="77777777" w:rsidR="00EA2F34" w:rsidRPr="00E9702E" w:rsidRDefault="00EA2F34" w:rsidP="00BE28D4">
            <w:pPr>
              <w:overflowPunct/>
              <w:autoSpaceDE/>
              <w:autoSpaceDN/>
              <w:adjustRightInd/>
              <w:spacing w:before="0" w:line="240" w:lineRule="auto"/>
              <w:jc w:val="left"/>
              <w:rPr>
                <w:ins w:id="1748" w:author="Author"/>
                <w:rFonts w:ascii="Arial" w:hAnsi="Arial"/>
                <w:sz w:val="18"/>
              </w:rPr>
            </w:pPr>
          </w:p>
        </w:tc>
        <w:tc>
          <w:tcPr>
            <w:tcW w:w="3640" w:type="dxa"/>
            <w:vAlign w:val="bottom"/>
            <w:hideMark/>
          </w:tcPr>
          <w:p w14:paraId="5FE014B1" w14:textId="77777777" w:rsidR="00EA2F34" w:rsidRPr="00E9702E" w:rsidRDefault="00EA2F34" w:rsidP="00BE28D4">
            <w:pPr>
              <w:pStyle w:val="tabletext11"/>
              <w:rPr>
                <w:ins w:id="1749" w:author="Author"/>
              </w:rPr>
            </w:pPr>
            <w:ins w:id="1750" w:author="Author">
              <w:r w:rsidRPr="00E9702E">
                <w:t>Exempt Carriers Hauling Livestock</w:t>
              </w:r>
            </w:ins>
          </w:p>
        </w:tc>
        <w:tc>
          <w:tcPr>
            <w:tcW w:w="720" w:type="dxa"/>
            <w:vAlign w:val="center"/>
            <w:hideMark/>
          </w:tcPr>
          <w:p w14:paraId="3286AC29" w14:textId="77777777" w:rsidR="00EA2F34" w:rsidRPr="00E9702E" w:rsidRDefault="00EA2F34" w:rsidP="00BE28D4">
            <w:pPr>
              <w:pStyle w:val="tabletext11"/>
              <w:tabs>
                <w:tab w:val="decimal" w:pos="280"/>
              </w:tabs>
              <w:jc w:val="center"/>
              <w:rPr>
                <w:ins w:id="1751" w:author="Author"/>
              </w:rPr>
            </w:pPr>
            <w:ins w:id="1752" w:author="Author">
              <w:r w:rsidRPr="00E9702E">
                <w:t>---26</w:t>
              </w:r>
            </w:ins>
          </w:p>
        </w:tc>
        <w:tc>
          <w:tcPr>
            <w:tcW w:w="990" w:type="dxa"/>
            <w:noWrap/>
            <w:vAlign w:val="center"/>
            <w:hideMark/>
          </w:tcPr>
          <w:p w14:paraId="73875CE9" w14:textId="77777777" w:rsidR="00EA2F34" w:rsidRPr="00E9702E" w:rsidRDefault="00EA2F34" w:rsidP="00BE28D4">
            <w:pPr>
              <w:pStyle w:val="tabletext11"/>
              <w:tabs>
                <w:tab w:val="decimal" w:pos="360"/>
              </w:tabs>
              <w:rPr>
                <w:ins w:id="1753" w:author="Author"/>
              </w:rPr>
            </w:pPr>
            <w:ins w:id="1754" w:author="Author">
              <w:r w:rsidRPr="00E9702E">
                <w:t>1.98</w:t>
              </w:r>
            </w:ins>
          </w:p>
        </w:tc>
        <w:tc>
          <w:tcPr>
            <w:tcW w:w="990" w:type="dxa"/>
            <w:noWrap/>
            <w:vAlign w:val="center"/>
            <w:hideMark/>
          </w:tcPr>
          <w:p w14:paraId="2B044371" w14:textId="77777777" w:rsidR="00EA2F34" w:rsidRPr="00E9702E" w:rsidRDefault="00EA2F34" w:rsidP="00BE28D4">
            <w:pPr>
              <w:pStyle w:val="tabletext11"/>
              <w:tabs>
                <w:tab w:val="decimal" w:pos="360"/>
              </w:tabs>
              <w:rPr>
                <w:ins w:id="1755" w:author="Author"/>
              </w:rPr>
            </w:pPr>
            <w:ins w:id="1756" w:author="Author">
              <w:r w:rsidRPr="00E9702E">
                <w:t>1.73</w:t>
              </w:r>
            </w:ins>
          </w:p>
        </w:tc>
        <w:tc>
          <w:tcPr>
            <w:tcW w:w="1080" w:type="dxa"/>
            <w:vAlign w:val="center"/>
            <w:hideMark/>
          </w:tcPr>
          <w:p w14:paraId="5D9C15FF" w14:textId="77777777" w:rsidR="00EA2F34" w:rsidRPr="00E9702E" w:rsidRDefault="00EA2F34" w:rsidP="00BE28D4">
            <w:pPr>
              <w:pStyle w:val="tabletext11"/>
              <w:tabs>
                <w:tab w:val="decimal" w:pos="400"/>
              </w:tabs>
              <w:rPr>
                <w:ins w:id="1757" w:author="Author"/>
              </w:rPr>
            </w:pPr>
            <w:ins w:id="1758" w:author="Author">
              <w:r w:rsidRPr="00E9702E">
                <w:t>2.04</w:t>
              </w:r>
            </w:ins>
          </w:p>
        </w:tc>
        <w:tc>
          <w:tcPr>
            <w:tcW w:w="850" w:type="dxa"/>
            <w:vAlign w:val="center"/>
            <w:hideMark/>
          </w:tcPr>
          <w:p w14:paraId="4804D092" w14:textId="77777777" w:rsidR="00EA2F34" w:rsidRPr="00E9702E" w:rsidRDefault="00EA2F34" w:rsidP="00BE28D4">
            <w:pPr>
              <w:pStyle w:val="tabletext11"/>
              <w:tabs>
                <w:tab w:val="decimal" w:pos="300"/>
              </w:tabs>
              <w:rPr>
                <w:ins w:id="1759" w:author="Author"/>
              </w:rPr>
            </w:pPr>
            <w:ins w:id="1760" w:author="Author">
              <w:r w:rsidRPr="00E9702E">
                <w:t>1.81</w:t>
              </w:r>
            </w:ins>
          </w:p>
        </w:tc>
      </w:tr>
      <w:tr w:rsidR="00EA2F34" w:rsidRPr="00E9702E" w14:paraId="6BFA9750" w14:textId="77777777" w:rsidTr="00A1082D">
        <w:trPr>
          <w:cantSplit/>
          <w:trHeight w:val="190"/>
          <w:ins w:id="1761" w:author="Author"/>
        </w:trPr>
        <w:tc>
          <w:tcPr>
            <w:tcW w:w="201" w:type="dxa"/>
            <w:tcBorders>
              <w:top w:val="nil"/>
              <w:left w:val="nil"/>
              <w:bottom w:val="nil"/>
            </w:tcBorders>
          </w:tcPr>
          <w:p w14:paraId="68B6A049" w14:textId="77777777" w:rsidR="00EA2F34" w:rsidRPr="00E9702E" w:rsidRDefault="00EA2F34" w:rsidP="00BE28D4">
            <w:pPr>
              <w:pStyle w:val="tabletext11"/>
              <w:rPr>
                <w:ins w:id="1762" w:author="Author"/>
              </w:rPr>
            </w:pPr>
          </w:p>
        </w:tc>
        <w:tc>
          <w:tcPr>
            <w:tcW w:w="1800" w:type="dxa"/>
            <w:vMerge/>
            <w:vAlign w:val="center"/>
            <w:hideMark/>
          </w:tcPr>
          <w:p w14:paraId="41300722" w14:textId="77777777" w:rsidR="00EA2F34" w:rsidRPr="00E9702E" w:rsidRDefault="00EA2F34" w:rsidP="00BE28D4">
            <w:pPr>
              <w:overflowPunct/>
              <w:autoSpaceDE/>
              <w:autoSpaceDN/>
              <w:adjustRightInd/>
              <w:spacing w:before="0" w:line="240" w:lineRule="auto"/>
              <w:jc w:val="left"/>
              <w:rPr>
                <w:ins w:id="1763" w:author="Author"/>
                <w:rFonts w:ascii="Arial" w:hAnsi="Arial"/>
                <w:sz w:val="18"/>
              </w:rPr>
            </w:pPr>
          </w:p>
        </w:tc>
        <w:tc>
          <w:tcPr>
            <w:tcW w:w="3640" w:type="dxa"/>
            <w:vAlign w:val="bottom"/>
            <w:hideMark/>
          </w:tcPr>
          <w:p w14:paraId="6A8E6B6E" w14:textId="77777777" w:rsidR="00EA2F34" w:rsidRPr="00E9702E" w:rsidRDefault="00EA2F34" w:rsidP="00BE28D4">
            <w:pPr>
              <w:pStyle w:val="tabletext11"/>
              <w:rPr>
                <w:ins w:id="1764" w:author="Author"/>
              </w:rPr>
            </w:pPr>
            <w:ins w:id="1765" w:author="Author">
              <w:r w:rsidRPr="00E9702E">
                <w:t>Carriers Engaged in both Private Carriage and Transporting Goods, Materials or Commodities for Others</w:t>
              </w:r>
            </w:ins>
          </w:p>
        </w:tc>
        <w:tc>
          <w:tcPr>
            <w:tcW w:w="720" w:type="dxa"/>
            <w:vAlign w:val="center"/>
            <w:hideMark/>
          </w:tcPr>
          <w:p w14:paraId="74BC511F" w14:textId="77777777" w:rsidR="00EA2F34" w:rsidRPr="00E9702E" w:rsidRDefault="00EA2F34" w:rsidP="00BE28D4">
            <w:pPr>
              <w:pStyle w:val="tabletext11"/>
              <w:tabs>
                <w:tab w:val="decimal" w:pos="280"/>
              </w:tabs>
              <w:jc w:val="center"/>
              <w:rPr>
                <w:ins w:id="1766" w:author="Author"/>
              </w:rPr>
            </w:pPr>
            <w:ins w:id="1767" w:author="Author">
              <w:r w:rsidRPr="00E9702E">
                <w:t>---02</w:t>
              </w:r>
            </w:ins>
          </w:p>
        </w:tc>
        <w:tc>
          <w:tcPr>
            <w:tcW w:w="990" w:type="dxa"/>
            <w:noWrap/>
            <w:vAlign w:val="center"/>
            <w:hideMark/>
          </w:tcPr>
          <w:p w14:paraId="7780FD42" w14:textId="77777777" w:rsidR="00EA2F34" w:rsidRPr="00E9702E" w:rsidRDefault="00EA2F34" w:rsidP="00BE28D4">
            <w:pPr>
              <w:pStyle w:val="tabletext11"/>
              <w:tabs>
                <w:tab w:val="decimal" w:pos="360"/>
              </w:tabs>
              <w:rPr>
                <w:ins w:id="1768" w:author="Author"/>
              </w:rPr>
            </w:pPr>
            <w:ins w:id="1769" w:author="Author">
              <w:r w:rsidRPr="00E9702E">
                <w:t>1.98</w:t>
              </w:r>
            </w:ins>
          </w:p>
        </w:tc>
        <w:tc>
          <w:tcPr>
            <w:tcW w:w="990" w:type="dxa"/>
            <w:noWrap/>
            <w:vAlign w:val="center"/>
            <w:hideMark/>
          </w:tcPr>
          <w:p w14:paraId="2A80B581" w14:textId="77777777" w:rsidR="00EA2F34" w:rsidRPr="00E9702E" w:rsidRDefault="00EA2F34" w:rsidP="00BE28D4">
            <w:pPr>
              <w:pStyle w:val="tabletext11"/>
              <w:tabs>
                <w:tab w:val="decimal" w:pos="360"/>
              </w:tabs>
              <w:rPr>
                <w:ins w:id="1770" w:author="Author"/>
              </w:rPr>
            </w:pPr>
            <w:ins w:id="1771" w:author="Author">
              <w:r w:rsidRPr="00E9702E">
                <w:t>1.73</w:t>
              </w:r>
            </w:ins>
          </w:p>
        </w:tc>
        <w:tc>
          <w:tcPr>
            <w:tcW w:w="1080" w:type="dxa"/>
            <w:vAlign w:val="center"/>
            <w:hideMark/>
          </w:tcPr>
          <w:p w14:paraId="26BFD854" w14:textId="77777777" w:rsidR="00EA2F34" w:rsidRPr="00E9702E" w:rsidRDefault="00EA2F34" w:rsidP="00BE28D4">
            <w:pPr>
              <w:pStyle w:val="tabletext11"/>
              <w:tabs>
                <w:tab w:val="decimal" w:pos="400"/>
              </w:tabs>
              <w:rPr>
                <w:ins w:id="1772" w:author="Author"/>
              </w:rPr>
            </w:pPr>
            <w:ins w:id="1773" w:author="Author">
              <w:r w:rsidRPr="00E9702E">
                <w:t>2.04</w:t>
              </w:r>
            </w:ins>
          </w:p>
        </w:tc>
        <w:tc>
          <w:tcPr>
            <w:tcW w:w="850" w:type="dxa"/>
            <w:vAlign w:val="center"/>
            <w:hideMark/>
          </w:tcPr>
          <w:p w14:paraId="28DAC66A" w14:textId="77777777" w:rsidR="00EA2F34" w:rsidRPr="00E9702E" w:rsidRDefault="00EA2F34" w:rsidP="00BE28D4">
            <w:pPr>
              <w:pStyle w:val="tabletext11"/>
              <w:tabs>
                <w:tab w:val="decimal" w:pos="300"/>
              </w:tabs>
              <w:rPr>
                <w:ins w:id="1774" w:author="Author"/>
              </w:rPr>
            </w:pPr>
            <w:ins w:id="1775" w:author="Author">
              <w:r w:rsidRPr="00E9702E">
                <w:t>1.81</w:t>
              </w:r>
            </w:ins>
          </w:p>
        </w:tc>
      </w:tr>
      <w:tr w:rsidR="00EA2F34" w:rsidRPr="00E9702E" w14:paraId="7C6CE344" w14:textId="77777777" w:rsidTr="00A1082D">
        <w:trPr>
          <w:cantSplit/>
          <w:trHeight w:val="190"/>
          <w:ins w:id="1776" w:author="Author"/>
        </w:trPr>
        <w:tc>
          <w:tcPr>
            <w:tcW w:w="201" w:type="dxa"/>
            <w:tcBorders>
              <w:top w:val="nil"/>
              <w:left w:val="nil"/>
              <w:bottom w:val="nil"/>
            </w:tcBorders>
          </w:tcPr>
          <w:p w14:paraId="078BCADB" w14:textId="77777777" w:rsidR="00EA2F34" w:rsidRPr="00E9702E" w:rsidRDefault="00EA2F34" w:rsidP="00BE28D4">
            <w:pPr>
              <w:pStyle w:val="tabletext11"/>
              <w:rPr>
                <w:ins w:id="1777" w:author="Author"/>
              </w:rPr>
            </w:pPr>
          </w:p>
        </w:tc>
        <w:tc>
          <w:tcPr>
            <w:tcW w:w="1800" w:type="dxa"/>
            <w:vMerge/>
            <w:vAlign w:val="center"/>
            <w:hideMark/>
          </w:tcPr>
          <w:p w14:paraId="18F1F187" w14:textId="77777777" w:rsidR="00EA2F34" w:rsidRPr="00E9702E" w:rsidRDefault="00EA2F34" w:rsidP="00BE28D4">
            <w:pPr>
              <w:overflowPunct/>
              <w:autoSpaceDE/>
              <w:autoSpaceDN/>
              <w:adjustRightInd/>
              <w:spacing w:before="0" w:line="240" w:lineRule="auto"/>
              <w:jc w:val="left"/>
              <w:rPr>
                <w:ins w:id="1778" w:author="Author"/>
                <w:rFonts w:ascii="Arial" w:hAnsi="Arial"/>
                <w:sz w:val="18"/>
              </w:rPr>
            </w:pPr>
          </w:p>
        </w:tc>
        <w:tc>
          <w:tcPr>
            <w:tcW w:w="3640" w:type="dxa"/>
            <w:vAlign w:val="bottom"/>
            <w:hideMark/>
          </w:tcPr>
          <w:p w14:paraId="14CB83D7" w14:textId="77777777" w:rsidR="00EA2F34" w:rsidRPr="00E9702E" w:rsidRDefault="00EA2F34" w:rsidP="00BE28D4">
            <w:pPr>
              <w:pStyle w:val="tabletext11"/>
              <w:rPr>
                <w:ins w:id="1779" w:author="Author"/>
              </w:rPr>
            </w:pPr>
            <w:ins w:id="1780" w:author="Author">
              <w:r w:rsidRPr="00E9702E">
                <w:t xml:space="preserve">Tow Trucks </w:t>
              </w:r>
              <w:proofErr w:type="gramStart"/>
              <w:r w:rsidRPr="00E9702E">
                <w:t>For</w:t>
              </w:r>
              <w:proofErr w:type="gramEnd"/>
              <w:r w:rsidRPr="00E9702E">
                <w:t xml:space="preserve"> Hire</w:t>
              </w:r>
            </w:ins>
          </w:p>
        </w:tc>
        <w:tc>
          <w:tcPr>
            <w:tcW w:w="720" w:type="dxa"/>
            <w:vAlign w:val="center"/>
            <w:hideMark/>
          </w:tcPr>
          <w:p w14:paraId="5E8D80A2" w14:textId="77777777" w:rsidR="00EA2F34" w:rsidRPr="00E9702E" w:rsidRDefault="00EA2F34" w:rsidP="00BE28D4">
            <w:pPr>
              <w:pStyle w:val="tabletext11"/>
              <w:tabs>
                <w:tab w:val="decimal" w:pos="280"/>
              </w:tabs>
              <w:jc w:val="center"/>
              <w:rPr>
                <w:ins w:id="1781" w:author="Author"/>
              </w:rPr>
            </w:pPr>
            <w:ins w:id="1782" w:author="Author">
              <w:r w:rsidRPr="00E9702E">
                <w:t>---03</w:t>
              </w:r>
            </w:ins>
          </w:p>
        </w:tc>
        <w:tc>
          <w:tcPr>
            <w:tcW w:w="990" w:type="dxa"/>
            <w:noWrap/>
            <w:vAlign w:val="center"/>
            <w:hideMark/>
          </w:tcPr>
          <w:p w14:paraId="758CA329" w14:textId="77777777" w:rsidR="00EA2F34" w:rsidRPr="00E9702E" w:rsidRDefault="00EA2F34" w:rsidP="00BE28D4">
            <w:pPr>
              <w:pStyle w:val="tabletext11"/>
              <w:tabs>
                <w:tab w:val="decimal" w:pos="360"/>
              </w:tabs>
              <w:rPr>
                <w:ins w:id="1783" w:author="Author"/>
              </w:rPr>
            </w:pPr>
            <w:ins w:id="1784" w:author="Author">
              <w:r w:rsidRPr="00E9702E">
                <w:t>2.01</w:t>
              </w:r>
            </w:ins>
          </w:p>
        </w:tc>
        <w:tc>
          <w:tcPr>
            <w:tcW w:w="990" w:type="dxa"/>
            <w:noWrap/>
            <w:vAlign w:val="center"/>
            <w:hideMark/>
          </w:tcPr>
          <w:p w14:paraId="2F5C53B5" w14:textId="77777777" w:rsidR="00EA2F34" w:rsidRPr="00E9702E" w:rsidRDefault="00EA2F34" w:rsidP="00BE28D4">
            <w:pPr>
              <w:pStyle w:val="tabletext11"/>
              <w:tabs>
                <w:tab w:val="decimal" w:pos="360"/>
              </w:tabs>
              <w:rPr>
                <w:ins w:id="1785" w:author="Author"/>
              </w:rPr>
            </w:pPr>
            <w:ins w:id="1786" w:author="Author">
              <w:r w:rsidRPr="00E9702E">
                <w:t>1.95</w:t>
              </w:r>
            </w:ins>
          </w:p>
        </w:tc>
        <w:tc>
          <w:tcPr>
            <w:tcW w:w="1080" w:type="dxa"/>
            <w:vAlign w:val="center"/>
            <w:hideMark/>
          </w:tcPr>
          <w:p w14:paraId="04040B51" w14:textId="77777777" w:rsidR="00EA2F34" w:rsidRPr="00E9702E" w:rsidRDefault="00EA2F34" w:rsidP="00BE28D4">
            <w:pPr>
              <w:pStyle w:val="tabletext11"/>
              <w:tabs>
                <w:tab w:val="decimal" w:pos="400"/>
              </w:tabs>
              <w:rPr>
                <w:ins w:id="1787" w:author="Author"/>
              </w:rPr>
            </w:pPr>
            <w:ins w:id="1788" w:author="Author">
              <w:r w:rsidRPr="00E9702E">
                <w:t>2.04</w:t>
              </w:r>
            </w:ins>
          </w:p>
        </w:tc>
        <w:tc>
          <w:tcPr>
            <w:tcW w:w="850" w:type="dxa"/>
            <w:vAlign w:val="center"/>
            <w:hideMark/>
          </w:tcPr>
          <w:p w14:paraId="2A32DD9F" w14:textId="77777777" w:rsidR="00EA2F34" w:rsidRPr="00E9702E" w:rsidRDefault="00EA2F34" w:rsidP="00BE28D4">
            <w:pPr>
              <w:pStyle w:val="tabletext11"/>
              <w:tabs>
                <w:tab w:val="decimal" w:pos="300"/>
              </w:tabs>
              <w:rPr>
                <w:ins w:id="1789" w:author="Author"/>
              </w:rPr>
            </w:pPr>
            <w:ins w:id="1790" w:author="Author">
              <w:r w:rsidRPr="00E9702E">
                <w:t>1.81</w:t>
              </w:r>
            </w:ins>
          </w:p>
        </w:tc>
      </w:tr>
      <w:tr w:rsidR="00EA2F34" w:rsidRPr="00E9702E" w14:paraId="52B92B92" w14:textId="77777777" w:rsidTr="00A1082D">
        <w:trPr>
          <w:cantSplit/>
          <w:trHeight w:val="190"/>
          <w:ins w:id="1791" w:author="Author"/>
        </w:trPr>
        <w:tc>
          <w:tcPr>
            <w:tcW w:w="201" w:type="dxa"/>
            <w:tcBorders>
              <w:top w:val="nil"/>
              <w:left w:val="nil"/>
              <w:bottom w:val="nil"/>
            </w:tcBorders>
          </w:tcPr>
          <w:p w14:paraId="7857A4FB" w14:textId="77777777" w:rsidR="00EA2F34" w:rsidRPr="00E9702E" w:rsidRDefault="00EA2F34" w:rsidP="00BE28D4">
            <w:pPr>
              <w:pStyle w:val="tabletext11"/>
              <w:rPr>
                <w:ins w:id="1792" w:author="Author"/>
              </w:rPr>
            </w:pPr>
          </w:p>
        </w:tc>
        <w:tc>
          <w:tcPr>
            <w:tcW w:w="1800" w:type="dxa"/>
            <w:vMerge/>
            <w:vAlign w:val="center"/>
            <w:hideMark/>
          </w:tcPr>
          <w:p w14:paraId="556125FF" w14:textId="77777777" w:rsidR="00EA2F34" w:rsidRPr="00E9702E" w:rsidRDefault="00EA2F34" w:rsidP="00BE28D4">
            <w:pPr>
              <w:overflowPunct/>
              <w:autoSpaceDE/>
              <w:autoSpaceDN/>
              <w:adjustRightInd/>
              <w:spacing w:before="0" w:line="240" w:lineRule="auto"/>
              <w:jc w:val="left"/>
              <w:rPr>
                <w:ins w:id="1793" w:author="Author"/>
                <w:rFonts w:ascii="Arial" w:hAnsi="Arial"/>
                <w:sz w:val="18"/>
              </w:rPr>
            </w:pPr>
          </w:p>
        </w:tc>
        <w:tc>
          <w:tcPr>
            <w:tcW w:w="3640" w:type="dxa"/>
            <w:vAlign w:val="bottom"/>
            <w:hideMark/>
          </w:tcPr>
          <w:p w14:paraId="0AFB885F" w14:textId="77777777" w:rsidR="00EA2F34" w:rsidRPr="00E9702E" w:rsidRDefault="00EA2F34" w:rsidP="00BE28D4">
            <w:pPr>
              <w:pStyle w:val="tabletext11"/>
              <w:rPr>
                <w:ins w:id="1794" w:author="Author"/>
              </w:rPr>
            </w:pPr>
            <w:ins w:id="1795" w:author="Author">
              <w:r w:rsidRPr="00E9702E">
                <w:t>Movers</w:t>
              </w:r>
            </w:ins>
          </w:p>
        </w:tc>
        <w:tc>
          <w:tcPr>
            <w:tcW w:w="720" w:type="dxa"/>
            <w:vAlign w:val="center"/>
            <w:hideMark/>
          </w:tcPr>
          <w:p w14:paraId="6EAB6B17" w14:textId="77777777" w:rsidR="00EA2F34" w:rsidRPr="00E9702E" w:rsidRDefault="00EA2F34" w:rsidP="00BE28D4">
            <w:pPr>
              <w:pStyle w:val="tabletext11"/>
              <w:tabs>
                <w:tab w:val="decimal" w:pos="280"/>
              </w:tabs>
              <w:jc w:val="center"/>
              <w:rPr>
                <w:ins w:id="1796" w:author="Author"/>
              </w:rPr>
            </w:pPr>
            <w:ins w:id="1797" w:author="Author">
              <w:r w:rsidRPr="00E9702E">
                <w:t>---05</w:t>
              </w:r>
            </w:ins>
          </w:p>
        </w:tc>
        <w:tc>
          <w:tcPr>
            <w:tcW w:w="990" w:type="dxa"/>
            <w:noWrap/>
            <w:vAlign w:val="center"/>
            <w:hideMark/>
          </w:tcPr>
          <w:p w14:paraId="4138559B" w14:textId="77777777" w:rsidR="00EA2F34" w:rsidRPr="00E9702E" w:rsidRDefault="00EA2F34" w:rsidP="00BE28D4">
            <w:pPr>
              <w:pStyle w:val="tabletext11"/>
              <w:tabs>
                <w:tab w:val="decimal" w:pos="360"/>
              </w:tabs>
              <w:rPr>
                <w:ins w:id="1798" w:author="Author"/>
              </w:rPr>
            </w:pPr>
            <w:ins w:id="1799" w:author="Author">
              <w:r w:rsidRPr="00E9702E">
                <w:t>1.00</w:t>
              </w:r>
            </w:ins>
          </w:p>
        </w:tc>
        <w:tc>
          <w:tcPr>
            <w:tcW w:w="990" w:type="dxa"/>
            <w:noWrap/>
            <w:vAlign w:val="center"/>
            <w:hideMark/>
          </w:tcPr>
          <w:p w14:paraId="2938E5B7" w14:textId="77777777" w:rsidR="00EA2F34" w:rsidRPr="00E9702E" w:rsidRDefault="00EA2F34" w:rsidP="00BE28D4">
            <w:pPr>
              <w:pStyle w:val="tabletext11"/>
              <w:tabs>
                <w:tab w:val="decimal" w:pos="360"/>
              </w:tabs>
              <w:rPr>
                <w:ins w:id="1800" w:author="Author"/>
              </w:rPr>
            </w:pPr>
            <w:ins w:id="1801" w:author="Author">
              <w:r w:rsidRPr="00E9702E">
                <w:t>1.00</w:t>
              </w:r>
            </w:ins>
          </w:p>
        </w:tc>
        <w:tc>
          <w:tcPr>
            <w:tcW w:w="1080" w:type="dxa"/>
            <w:vAlign w:val="center"/>
            <w:hideMark/>
          </w:tcPr>
          <w:p w14:paraId="06D15F1F" w14:textId="77777777" w:rsidR="00EA2F34" w:rsidRPr="00E9702E" w:rsidRDefault="00EA2F34" w:rsidP="00BE28D4">
            <w:pPr>
              <w:pStyle w:val="tabletext11"/>
              <w:tabs>
                <w:tab w:val="decimal" w:pos="400"/>
              </w:tabs>
              <w:rPr>
                <w:ins w:id="1802" w:author="Author"/>
              </w:rPr>
            </w:pPr>
            <w:ins w:id="1803" w:author="Author">
              <w:r w:rsidRPr="00E9702E">
                <w:t>1.00</w:t>
              </w:r>
            </w:ins>
          </w:p>
        </w:tc>
        <w:tc>
          <w:tcPr>
            <w:tcW w:w="850" w:type="dxa"/>
            <w:vAlign w:val="center"/>
            <w:hideMark/>
          </w:tcPr>
          <w:p w14:paraId="293AE03C" w14:textId="77777777" w:rsidR="00EA2F34" w:rsidRPr="00E9702E" w:rsidRDefault="00EA2F34" w:rsidP="00BE28D4">
            <w:pPr>
              <w:pStyle w:val="tabletext11"/>
              <w:tabs>
                <w:tab w:val="decimal" w:pos="300"/>
              </w:tabs>
              <w:rPr>
                <w:ins w:id="1804" w:author="Author"/>
              </w:rPr>
            </w:pPr>
            <w:ins w:id="1805" w:author="Author">
              <w:r w:rsidRPr="00E9702E">
                <w:t>1.00</w:t>
              </w:r>
            </w:ins>
          </w:p>
        </w:tc>
      </w:tr>
      <w:tr w:rsidR="00EA2F34" w:rsidRPr="00E9702E" w14:paraId="679CAEBA" w14:textId="77777777" w:rsidTr="00A1082D">
        <w:trPr>
          <w:cantSplit/>
          <w:trHeight w:val="190"/>
          <w:ins w:id="1806" w:author="Author"/>
        </w:trPr>
        <w:tc>
          <w:tcPr>
            <w:tcW w:w="201" w:type="dxa"/>
            <w:tcBorders>
              <w:top w:val="nil"/>
              <w:left w:val="nil"/>
              <w:bottom w:val="nil"/>
            </w:tcBorders>
          </w:tcPr>
          <w:p w14:paraId="24C96EB6" w14:textId="77777777" w:rsidR="00EA2F34" w:rsidRPr="00E9702E" w:rsidRDefault="00EA2F34" w:rsidP="00BE28D4">
            <w:pPr>
              <w:pStyle w:val="tabletext11"/>
              <w:rPr>
                <w:ins w:id="1807" w:author="Author"/>
              </w:rPr>
            </w:pPr>
          </w:p>
        </w:tc>
        <w:tc>
          <w:tcPr>
            <w:tcW w:w="1800" w:type="dxa"/>
            <w:vMerge/>
            <w:vAlign w:val="center"/>
            <w:hideMark/>
          </w:tcPr>
          <w:p w14:paraId="5EA8FA75" w14:textId="77777777" w:rsidR="00EA2F34" w:rsidRPr="00E9702E" w:rsidRDefault="00EA2F34" w:rsidP="00BE28D4">
            <w:pPr>
              <w:overflowPunct/>
              <w:autoSpaceDE/>
              <w:autoSpaceDN/>
              <w:adjustRightInd/>
              <w:spacing w:before="0" w:line="240" w:lineRule="auto"/>
              <w:jc w:val="left"/>
              <w:rPr>
                <w:ins w:id="1808" w:author="Author"/>
                <w:rFonts w:ascii="Arial" w:hAnsi="Arial"/>
                <w:sz w:val="18"/>
              </w:rPr>
            </w:pPr>
          </w:p>
        </w:tc>
        <w:tc>
          <w:tcPr>
            <w:tcW w:w="3640" w:type="dxa"/>
            <w:vAlign w:val="bottom"/>
            <w:hideMark/>
          </w:tcPr>
          <w:p w14:paraId="139D3924" w14:textId="77777777" w:rsidR="00EA2F34" w:rsidRPr="00E9702E" w:rsidRDefault="00EA2F34" w:rsidP="00BE28D4">
            <w:pPr>
              <w:pStyle w:val="tabletext11"/>
              <w:rPr>
                <w:ins w:id="1809" w:author="Author"/>
              </w:rPr>
            </w:pPr>
            <w:ins w:id="1810" w:author="Author">
              <w:r w:rsidRPr="00E9702E">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vAlign w:val="center"/>
            <w:hideMark/>
          </w:tcPr>
          <w:p w14:paraId="11A5DD5E" w14:textId="77777777" w:rsidR="00EA2F34" w:rsidRPr="00E9702E" w:rsidRDefault="00EA2F34" w:rsidP="00BE28D4">
            <w:pPr>
              <w:pStyle w:val="tabletext11"/>
              <w:tabs>
                <w:tab w:val="decimal" w:pos="280"/>
              </w:tabs>
              <w:jc w:val="center"/>
              <w:rPr>
                <w:ins w:id="1811" w:author="Author"/>
              </w:rPr>
            </w:pPr>
            <w:ins w:id="1812" w:author="Author">
              <w:r w:rsidRPr="00E9702E">
                <w:t>---06</w:t>
              </w:r>
            </w:ins>
          </w:p>
        </w:tc>
        <w:tc>
          <w:tcPr>
            <w:tcW w:w="990" w:type="dxa"/>
            <w:noWrap/>
            <w:vAlign w:val="center"/>
            <w:hideMark/>
          </w:tcPr>
          <w:p w14:paraId="232A16F9" w14:textId="77777777" w:rsidR="00EA2F34" w:rsidRPr="00E9702E" w:rsidRDefault="00EA2F34" w:rsidP="00BE28D4">
            <w:pPr>
              <w:pStyle w:val="tabletext11"/>
              <w:tabs>
                <w:tab w:val="decimal" w:pos="360"/>
              </w:tabs>
              <w:rPr>
                <w:ins w:id="1813" w:author="Author"/>
              </w:rPr>
            </w:pPr>
            <w:ins w:id="1814" w:author="Author">
              <w:r w:rsidRPr="00E9702E">
                <w:t>2.18</w:t>
              </w:r>
            </w:ins>
          </w:p>
        </w:tc>
        <w:tc>
          <w:tcPr>
            <w:tcW w:w="990" w:type="dxa"/>
            <w:noWrap/>
            <w:vAlign w:val="center"/>
            <w:hideMark/>
          </w:tcPr>
          <w:p w14:paraId="20C00E4C" w14:textId="77777777" w:rsidR="00EA2F34" w:rsidRPr="00E9702E" w:rsidRDefault="00EA2F34" w:rsidP="00BE28D4">
            <w:pPr>
              <w:pStyle w:val="tabletext11"/>
              <w:tabs>
                <w:tab w:val="decimal" w:pos="360"/>
              </w:tabs>
              <w:rPr>
                <w:ins w:id="1815" w:author="Author"/>
              </w:rPr>
            </w:pPr>
            <w:ins w:id="1816" w:author="Author">
              <w:r w:rsidRPr="00E9702E">
                <w:t>1.90</w:t>
              </w:r>
            </w:ins>
          </w:p>
        </w:tc>
        <w:tc>
          <w:tcPr>
            <w:tcW w:w="1080" w:type="dxa"/>
            <w:vAlign w:val="center"/>
            <w:hideMark/>
          </w:tcPr>
          <w:p w14:paraId="02F14A29" w14:textId="77777777" w:rsidR="00EA2F34" w:rsidRPr="00E9702E" w:rsidRDefault="00EA2F34" w:rsidP="00BE28D4">
            <w:pPr>
              <w:pStyle w:val="tabletext11"/>
              <w:tabs>
                <w:tab w:val="decimal" w:pos="400"/>
              </w:tabs>
              <w:rPr>
                <w:ins w:id="1817" w:author="Author"/>
              </w:rPr>
            </w:pPr>
            <w:ins w:id="1818" w:author="Author">
              <w:r w:rsidRPr="00E9702E">
                <w:t>2.24</w:t>
              </w:r>
            </w:ins>
          </w:p>
        </w:tc>
        <w:tc>
          <w:tcPr>
            <w:tcW w:w="850" w:type="dxa"/>
            <w:vAlign w:val="center"/>
            <w:hideMark/>
          </w:tcPr>
          <w:p w14:paraId="7DB6C47B" w14:textId="77777777" w:rsidR="00EA2F34" w:rsidRPr="00E9702E" w:rsidRDefault="00EA2F34" w:rsidP="00BE28D4">
            <w:pPr>
              <w:pStyle w:val="tabletext11"/>
              <w:tabs>
                <w:tab w:val="decimal" w:pos="300"/>
              </w:tabs>
              <w:rPr>
                <w:ins w:id="1819" w:author="Author"/>
              </w:rPr>
            </w:pPr>
            <w:ins w:id="1820" w:author="Author">
              <w:r w:rsidRPr="00E9702E">
                <w:t>1.99</w:t>
              </w:r>
            </w:ins>
          </w:p>
        </w:tc>
      </w:tr>
      <w:tr w:rsidR="00EA2F34" w:rsidRPr="00E9702E" w14:paraId="197F6941" w14:textId="77777777" w:rsidTr="00A1082D">
        <w:trPr>
          <w:cantSplit/>
          <w:trHeight w:val="190"/>
          <w:ins w:id="1821" w:author="Author"/>
        </w:trPr>
        <w:tc>
          <w:tcPr>
            <w:tcW w:w="201" w:type="dxa"/>
            <w:tcBorders>
              <w:top w:val="nil"/>
              <w:left w:val="nil"/>
              <w:bottom w:val="nil"/>
            </w:tcBorders>
          </w:tcPr>
          <w:p w14:paraId="00E7F2B6" w14:textId="77777777" w:rsidR="00EA2F34" w:rsidRPr="00E9702E" w:rsidRDefault="00EA2F34" w:rsidP="00BE28D4">
            <w:pPr>
              <w:pStyle w:val="tabletext11"/>
              <w:rPr>
                <w:ins w:id="1822" w:author="Author"/>
              </w:rPr>
            </w:pPr>
          </w:p>
        </w:tc>
        <w:tc>
          <w:tcPr>
            <w:tcW w:w="1800" w:type="dxa"/>
            <w:vMerge/>
            <w:vAlign w:val="center"/>
            <w:hideMark/>
          </w:tcPr>
          <w:p w14:paraId="5D56DB20" w14:textId="77777777" w:rsidR="00EA2F34" w:rsidRPr="00E9702E" w:rsidRDefault="00EA2F34" w:rsidP="00BE28D4">
            <w:pPr>
              <w:overflowPunct/>
              <w:autoSpaceDE/>
              <w:autoSpaceDN/>
              <w:adjustRightInd/>
              <w:spacing w:before="0" w:line="240" w:lineRule="auto"/>
              <w:jc w:val="left"/>
              <w:rPr>
                <w:ins w:id="1823" w:author="Author"/>
                <w:rFonts w:ascii="Arial" w:hAnsi="Arial"/>
                <w:sz w:val="18"/>
              </w:rPr>
            </w:pPr>
          </w:p>
        </w:tc>
        <w:tc>
          <w:tcPr>
            <w:tcW w:w="3640" w:type="dxa"/>
            <w:vAlign w:val="bottom"/>
            <w:hideMark/>
          </w:tcPr>
          <w:p w14:paraId="68213E81" w14:textId="77777777" w:rsidR="00EA2F34" w:rsidRPr="00E9702E" w:rsidRDefault="00EA2F34" w:rsidP="00BE28D4">
            <w:pPr>
              <w:pStyle w:val="tabletext11"/>
              <w:rPr>
                <w:ins w:id="1824" w:author="Author"/>
              </w:rPr>
            </w:pPr>
            <w:ins w:id="1825" w:author="Author">
              <w:r w:rsidRPr="00E9702E">
                <w:t>All Other Truckers</w:t>
              </w:r>
            </w:ins>
          </w:p>
        </w:tc>
        <w:tc>
          <w:tcPr>
            <w:tcW w:w="720" w:type="dxa"/>
            <w:vAlign w:val="center"/>
            <w:hideMark/>
          </w:tcPr>
          <w:p w14:paraId="5E67C509" w14:textId="77777777" w:rsidR="00EA2F34" w:rsidRPr="00E9702E" w:rsidRDefault="00EA2F34" w:rsidP="00BE28D4">
            <w:pPr>
              <w:pStyle w:val="tabletext11"/>
              <w:tabs>
                <w:tab w:val="decimal" w:pos="280"/>
              </w:tabs>
              <w:jc w:val="center"/>
              <w:rPr>
                <w:ins w:id="1826" w:author="Author"/>
              </w:rPr>
            </w:pPr>
            <w:ins w:id="1827" w:author="Author">
              <w:r w:rsidRPr="00E9702E">
                <w:t>---29</w:t>
              </w:r>
            </w:ins>
          </w:p>
        </w:tc>
        <w:tc>
          <w:tcPr>
            <w:tcW w:w="990" w:type="dxa"/>
            <w:noWrap/>
            <w:vAlign w:val="center"/>
            <w:hideMark/>
          </w:tcPr>
          <w:p w14:paraId="4DFED2DE" w14:textId="77777777" w:rsidR="00EA2F34" w:rsidRPr="00E9702E" w:rsidRDefault="00EA2F34" w:rsidP="00BE28D4">
            <w:pPr>
              <w:pStyle w:val="tabletext11"/>
              <w:tabs>
                <w:tab w:val="decimal" w:pos="360"/>
              </w:tabs>
              <w:rPr>
                <w:ins w:id="1828" w:author="Author"/>
              </w:rPr>
            </w:pPr>
            <w:ins w:id="1829" w:author="Author">
              <w:r w:rsidRPr="00E9702E">
                <w:t>1.98</w:t>
              </w:r>
            </w:ins>
          </w:p>
        </w:tc>
        <w:tc>
          <w:tcPr>
            <w:tcW w:w="990" w:type="dxa"/>
            <w:noWrap/>
            <w:vAlign w:val="center"/>
            <w:hideMark/>
          </w:tcPr>
          <w:p w14:paraId="43EC7E5E" w14:textId="77777777" w:rsidR="00EA2F34" w:rsidRPr="00E9702E" w:rsidRDefault="00EA2F34" w:rsidP="00BE28D4">
            <w:pPr>
              <w:pStyle w:val="tabletext11"/>
              <w:tabs>
                <w:tab w:val="decimal" w:pos="360"/>
              </w:tabs>
              <w:rPr>
                <w:ins w:id="1830" w:author="Author"/>
              </w:rPr>
            </w:pPr>
            <w:ins w:id="1831" w:author="Author">
              <w:r w:rsidRPr="00E9702E">
                <w:t>1.73</w:t>
              </w:r>
            </w:ins>
          </w:p>
        </w:tc>
        <w:tc>
          <w:tcPr>
            <w:tcW w:w="1080" w:type="dxa"/>
            <w:vAlign w:val="center"/>
            <w:hideMark/>
          </w:tcPr>
          <w:p w14:paraId="62B8AF51" w14:textId="77777777" w:rsidR="00EA2F34" w:rsidRPr="00E9702E" w:rsidRDefault="00EA2F34" w:rsidP="00BE28D4">
            <w:pPr>
              <w:pStyle w:val="tabletext11"/>
              <w:tabs>
                <w:tab w:val="decimal" w:pos="400"/>
              </w:tabs>
              <w:rPr>
                <w:ins w:id="1832" w:author="Author"/>
              </w:rPr>
            </w:pPr>
            <w:ins w:id="1833" w:author="Author">
              <w:r w:rsidRPr="00E9702E">
                <w:t>2.04</w:t>
              </w:r>
            </w:ins>
          </w:p>
        </w:tc>
        <w:tc>
          <w:tcPr>
            <w:tcW w:w="850" w:type="dxa"/>
            <w:vAlign w:val="center"/>
            <w:hideMark/>
          </w:tcPr>
          <w:p w14:paraId="622AA817" w14:textId="77777777" w:rsidR="00EA2F34" w:rsidRPr="00E9702E" w:rsidRDefault="00EA2F34" w:rsidP="00BE28D4">
            <w:pPr>
              <w:pStyle w:val="tabletext11"/>
              <w:tabs>
                <w:tab w:val="decimal" w:pos="300"/>
              </w:tabs>
              <w:rPr>
                <w:ins w:id="1834" w:author="Author"/>
              </w:rPr>
            </w:pPr>
            <w:ins w:id="1835" w:author="Author">
              <w:r w:rsidRPr="00E9702E">
                <w:t>1.81</w:t>
              </w:r>
            </w:ins>
          </w:p>
        </w:tc>
      </w:tr>
      <w:tr w:rsidR="00EA2F34" w:rsidRPr="00E9702E" w14:paraId="7D3192AD" w14:textId="77777777" w:rsidTr="00A1082D">
        <w:trPr>
          <w:cantSplit/>
          <w:trHeight w:val="190"/>
          <w:ins w:id="1836" w:author="Author"/>
        </w:trPr>
        <w:tc>
          <w:tcPr>
            <w:tcW w:w="201" w:type="dxa"/>
            <w:tcBorders>
              <w:top w:val="nil"/>
              <w:left w:val="nil"/>
              <w:bottom w:val="nil"/>
            </w:tcBorders>
          </w:tcPr>
          <w:p w14:paraId="47F58F7F" w14:textId="77777777" w:rsidR="00EA2F34" w:rsidRPr="00E9702E" w:rsidRDefault="00EA2F34" w:rsidP="00BE28D4">
            <w:pPr>
              <w:pStyle w:val="tabletext11"/>
              <w:rPr>
                <w:ins w:id="1837" w:author="Author"/>
              </w:rPr>
            </w:pPr>
          </w:p>
        </w:tc>
        <w:tc>
          <w:tcPr>
            <w:tcW w:w="1800" w:type="dxa"/>
            <w:vMerge w:val="restart"/>
            <w:vAlign w:val="center"/>
            <w:hideMark/>
          </w:tcPr>
          <w:p w14:paraId="328ECD69" w14:textId="77777777" w:rsidR="00EA2F34" w:rsidRPr="00E9702E" w:rsidRDefault="00EA2F34" w:rsidP="00BE28D4">
            <w:pPr>
              <w:pStyle w:val="tabletext11"/>
              <w:rPr>
                <w:ins w:id="1838" w:author="Author"/>
              </w:rPr>
            </w:pPr>
            <w:ins w:id="1839" w:author="Author">
              <w:r w:rsidRPr="00E9702E">
                <w:t>Food Delivery: Autos used by food manufacturers to transport raw and finished products or used in wholesale distribution of food</w:t>
              </w:r>
            </w:ins>
          </w:p>
        </w:tc>
        <w:tc>
          <w:tcPr>
            <w:tcW w:w="3640" w:type="dxa"/>
            <w:vAlign w:val="bottom"/>
            <w:hideMark/>
          </w:tcPr>
          <w:p w14:paraId="2B6AF98E" w14:textId="77777777" w:rsidR="00EA2F34" w:rsidRPr="00E9702E" w:rsidRDefault="00EA2F34" w:rsidP="00BE28D4">
            <w:pPr>
              <w:pStyle w:val="tabletext11"/>
              <w:rPr>
                <w:ins w:id="1840" w:author="Author"/>
              </w:rPr>
            </w:pPr>
            <w:ins w:id="1841" w:author="Author">
              <w:r w:rsidRPr="00E9702E">
                <w:t>Canneries and Packing Plants</w:t>
              </w:r>
            </w:ins>
          </w:p>
        </w:tc>
        <w:tc>
          <w:tcPr>
            <w:tcW w:w="720" w:type="dxa"/>
            <w:vAlign w:val="center"/>
            <w:hideMark/>
          </w:tcPr>
          <w:p w14:paraId="41F49035" w14:textId="77777777" w:rsidR="00EA2F34" w:rsidRPr="00E9702E" w:rsidRDefault="00EA2F34" w:rsidP="00BE28D4">
            <w:pPr>
              <w:pStyle w:val="tabletext11"/>
              <w:tabs>
                <w:tab w:val="decimal" w:pos="280"/>
              </w:tabs>
              <w:jc w:val="center"/>
              <w:rPr>
                <w:ins w:id="1842" w:author="Author"/>
              </w:rPr>
            </w:pPr>
            <w:ins w:id="1843" w:author="Author">
              <w:r w:rsidRPr="00E9702E">
                <w:t>---31</w:t>
              </w:r>
            </w:ins>
          </w:p>
        </w:tc>
        <w:tc>
          <w:tcPr>
            <w:tcW w:w="990" w:type="dxa"/>
            <w:noWrap/>
            <w:vAlign w:val="center"/>
            <w:hideMark/>
          </w:tcPr>
          <w:p w14:paraId="5E4D1001" w14:textId="77777777" w:rsidR="00EA2F34" w:rsidRPr="00E9702E" w:rsidRDefault="00EA2F34" w:rsidP="00BE28D4">
            <w:pPr>
              <w:pStyle w:val="tabletext11"/>
              <w:tabs>
                <w:tab w:val="decimal" w:pos="360"/>
              </w:tabs>
              <w:rPr>
                <w:ins w:id="1844" w:author="Author"/>
              </w:rPr>
            </w:pPr>
            <w:ins w:id="1845" w:author="Author">
              <w:r w:rsidRPr="00E9702E">
                <w:t>1.71</w:t>
              </w:r>
            </w:ins>
          </w:p>
        </w:tc>
        <w:tc>
          <w:tcPr>
            <w:tcW w:w="990" w:type="dxa"/>
            <w:noWrap/>
            <w:vAlign w:val="center"/>
            <w:hideMark/>
          </w:tcPr>
          <w:p w14:paraId="4D6BCC88" w14:textId="77777777" w:rsidR="00EA2F34" w:rsidRPr="00E9702E" w:rsidRDefault="00EA2F34" w:rsidP="00BE28D4">
            <w:pPr>
              <w:pStyle w:val="tabletext11"/>
              <w:tabs>
                <w:tab w:val="decimal" w:pos="360"/>
              </w:tabs>
              <w:rPr>
                <w:ins w:id="1846" w:author="Author"/>
              </w:rPr>
            </w:pPr>
            <w:ins w:id="1847" w:author="Author">
              <w:r w:rsidRPr="00E9702E">
                <w:t>1.13</w:t>
              </w:r>
            </w:ins>
          </w:p>
        </w:tc>
        <w:tc>
          <w:tcPr>
            <w:tcW w:w="1080" w:type="dxa"/>
            <w:vAlign w:val="center"/>
            <w:hideMark/>
          </w:tcPr>
          <w:p w14:paraId="3B9252E6" w14:textId="77777777" w:rsidR="00EA2F34" w:rsidRPr="00E9702E" w:rsidRDefault="00EA2F34" w:rsidP="00BE28D4">
            <w:pPr>
              <w:pStyle w:val="tabletext11"/>
              <w:tabs>
                <w:tab w:val="decimal" w:pos="400"/>
              </w:tabs>
              <w:rPr>
                <w:ins w:id="1848" w:author="Author"/>
              </w:rPr>
            </w:pPr>
            <w:ins w:id="1849" w:author="Author">
              <w:r w:rsidRPr="00E9702E">
                <w:t>1.48</w:t>
              </w:r>
            </w:ins>
          </w:p>
        </w:tc>
        <w:tc>
          <w:tcPr>
            <w:tcW w:w="850" w:type="dxa"/>
            <w:vAlign w:val="center"/>
            <w:hideMark/>
          </w:tcPr>
          <w:p w14:paraId="7783250E" w14:textId="77777777" w:rsidR="00EA2F34" w:rsidRPr="00E9702E" w:rsidRDefault="00EA2F34" w:rsidP="00BE28D4">
            <w:pPr>
              <w:pStyle w:val="tabletext11"/>
              <w:tabs>
                <w:tab w:val="decimal" w:pos="300"/>
              </w:tabs>
              <w:rPr>
                <w:ins w:id="1850" w:author="Author"/>
              </w:rPr>
            </w:pPr>
            <w:ins w:id="1851" w:author="Author">
              <w:r w:rsidRPr="00E9702E">
                <w:t>1.62</w:t>
              </w:r>
            </w:ins>
          </w:p>
        </w:tc>
      </w:tr>
      <w:tr w:rsidR="00EA2F34" w:rsidRPr="00E9702E" w14:paraId="6E0FE321" w14:textId="77777777" w:rsidTr="00A1082D">
        <w:trPr>
          <w:cantSplit/>
          <w:trHeight w:val="190"/>
          <w:ins w:id="1852" w:author="Author"/>
        </w:trPr>
        <w:tc>
          <w:tcPr>
            <w:tcW w:w="201" w:type="dxa"/>
            <w:tcBorders>
              <w:top w:val="nil"/>
              <w:left w:val="nil"/>
              <w:bottom w:val="nil"/>
            </w:tcBorders>
          </w:tcPr>
          <w:p w14:paraId="71D4FC24" w14:textId="77777777" w:rsidR="00EA2F34" w:rsidRPr="00E9702E" w:rsidRDefault="00EA2F34" w:rsidP="00BE28D4">
            <w:pPr>
              <w:pStyle w:val="tabletext11"/>
              <w:rPr>
                <w:ins w:id="1853" w:author="Author"/>
              </w:rPr>
            </w:pPr>
          </w:p>
        </w:tc>
        <w:tc>
          <w:tcPr>
            <w:tcW w:w="1800" w:type="dxa"/>
            <w:vMerge/>
            <w:vAlign w:val="center"/>
            <w:hideMark/>
          </w:tcPr>
          <w:p w14:paraId="12D9F6AE" w14:textId="77777777" w:rsidR="00EA2F34" w:rsidRPr="00E9702E" w:rsidRDefault="00EA2F34" w:rsidP="00BE28D4">
            <w:pPr>
              <w:overflowPunct/>
              <w:autoSpaceDE/>
              <w:autoSpaceDN/>
              <w:adjustRightInd/>
              <w:spacing w:before="0" w:line="240" w:lineRule="auto"/>
              <w:jc w:val="left"/>
              <w:rPr>
                <w:ins w:id="1854" w:author="Author"/>
                <w:rFonts w:ascii="Arial" w:hAnsi="Arial"/>
                <w:sz w:val="18"/>
              </w:rPr>
            </w:pPr>
          </w:p>
        </w:tc>
        <w:tc>
          <w:tcPr>
            <w:tcW w:w="3640" w:type="dxa"/>
            <w:vAlign w:val="bottom"/>
            <w:hideMark/>
          </w:tcPr>
          <w:p w14:paraId="4ED91F97" w14:textId="77777777" w:rsidR="00EA2F34" w:rsidRPr="00E9702E" w:rsidRDefault="00EA2F34" w:rsidP="00BE28D4">
            <w:pPr>
              <w:pStyle w:val="tabletext11"/>
              <w:rPr>
                <w:ins w:id="1855" w:author="Author"/>
              </w:rPr>
            </w:pPr>
            <w:ins w:id="1856" w:author="Author">
              <w:r w:rsidRPr="00E9702E">
                <w:t>Fish and Seafood</w:t>
              </w:r>
            </w:ins>
          </w:p>
        </w:tc>
        <w:tc>
          <w:tcPr>
            <w:tcW w:w="720" w:type="dxa"/>
            <w:vAlign w:val="center"/>
            <w:hideMark/>
          </w:tcPr>
          <w:p w14:paraId="7A9DCE66" w14:textId="77777777" w:rsidR="00EA2F34" w:rsidRPr="00E9702E" w:rsidRDefault="00EA2F34" w:rsidP="00BE28D4">
            <w:pPr>
              <w:pStyle w:val="tabletext11"/>
              <w:tabs>
                <w:tab w:val="decimal" w:pos="280"/>
              </w:tabs>
              <w:jc w:val="center"/>
              <w:rPr>
                <w:ins w:id="1857" w:author="Author"/>
              </w:rPr>
            </w:pPr>
            <w:ins w:id="1858" w:author="Author">
              <w:r w:rsidRPr="00E9702E">
                <w:t>---32</w:t>
              </w:r>
            </w:ins>
          </w:p>
        </w:tc>
        <w:tc>
          <w:tcPr>
            <w:tcW w:w="990" w:type="dxa"/>
            <w:noWrap/>
            <w:vAlign w:val="center"/>
            <w:hideMark/>
          </w:tcPr>
          <w:p w14:paraId="13042A80" w14:textId="77777777" w:rsidR="00EA2F34" w:rsidRPr="00E9702E" w:rsidRDefault="00EA2F34" w:rsidP="00BE28D4">
            <w:pPr>
              <w:pStyle w:val="tabletext11"/>
              <w:tabs>
                <w:tab w:val="decimal" w:pos="360"/>
              </w:tabs>
              <w:rPr>
                <w:ins w:id="1859" w:author="Author"/>
              </w:rPr>
            </w:pPr>
            <w:ins w:id="1860" w:author="Author">
              <w:r w:rsidRPr="00E9702E">
                <w:t>1.71</w:t>
              </w:r>
            </w:ins>
          </w:p>
        </w:tc>
        <w:tc>
          <w:tcPr>
            <w:tcW w:w="990" w:type="dxa"/>
            <w:noWrap/>
            <w:vAlign w:val="center"/>
            <w:hideMark/>
          </w:tcPr>
          <w:p w14:paraId="21DF2554" w14:textId="77777777" w:rsidR="00EA2F34" w:rsidRPr="00E9702E" w:rsidRDefault="00EA2F34" w:rsidP="00BE28D4">
            <w:pPr>
              <w:pStyle w:val="tabletext11"/>
              <w:tabs>
                <w:tab w:val="decimal" w:pos="360"/>
              </w:tabs>
              <w:rPr>
                <w:ins w:id="1861" w:author="Author"/>
              </w:rPr>
            </w:pPr>
            <w:ins w:id="1862" w:author="Author">
              <w:r w:rsidRPr="00E9702E">
                <w:t>1.13</w:t>
              </w:r>
            </w:ins>
          </w:p>
        </w:tc>
        <w:tc>
          <w:tcPr>
            <w:tcW w:w="1080" w:type="dxa"/>
            <w:vAlign w:val="center"/>
            <w:hideMark/>
          </w:tcPr>
          <w:p w14:paraId="08A7BD2B" w14:textId="77777777" w:rsidR="00EA2F34" w:rsidRPr="00E9702E" w:rsidRDefault="00EA2F34" w:rsidP="00BE28D4">
            <w:pPr>
              <w:pStyle w:val="tabletext11"/>
              <w:tabs>
                <w:tab w:val="decimal" w:pos="400"/>
              </w:tabs>
              <w:rPr>
                <w:ins w:id="1863" w:author="Author"/>
              </w:rPr>
            </w:pPr>
            <w:ins w:id="1864" w:author="Author">
              <w:r w:rsidRPr="00E9702E">
                <w:t>1.48</w:t>
              </w:r>
            </w:ins>
          </w:p>
        </w:tc>
        <w:tc>
          <w:tcPr>
            <w:tcW w:w="850" w:type="dxa"/>
            <w:vAlign w:val="center"/>
            <w:hideMark/>
          </w:tcPr>
          <w:p w14:paraId="2610D032" w14:textId="77777777" w:rsidR="00EA2F34" w:rsidRPr="00E9702E" w:rsidRDefault="00EA2F34" w:rsidP="00BE28D4">
            <w:pPr>
              <w:pStyle w:val="tabletext11"/>
              <w:tabs>
                <w:tab w:val="decimal" w:pos="300"/>
              </w:tabs>
              <w:rPr>
                <w:ins w:id="1865" w:author="Author"/>
              </w:rPr>
            </w:pPr>
            <w:ins w:id="1866" w:author="Author">
              <w:r w:rsidRPr="00E9702E">
                <w:t>1.62</w:t>
              </w:r>
            </w:ins>
          </w:p>
        </w:tc>
      </w:tr>
      <w:tr w:rsidR="00EA2F34" w:rsidRPr="00E9702E" w14:paraId="17536AFF" w14:textId="77777777" w:rsidTr="00A1082D">
        <w:trPr>
          <w:cantSplit/>
          <w:trHeight w:val="190"/>
          <w:ins w:id="1867" w:author="Author"/>
        </w:trPr>
        <w:tc>
          <w:tcPr>
            <w:tcW w:w="201" w:type="dxa"/>
            <w:tcBorders>
              <w:top w:val="nil"/>
              <w:left w:val="nil"/>
              <w:bottom w:val="nil"/>
            </w:tcBorders>
          </w:tcPr>
          <w:p w14:paraId="72896870" w14:textId="77777777" w:rsidR="00EA2F34" w:rsidRPr="00E9702E" w:rsidRDefault="00EA2F34" w:rsidP="00BE28D4">
            <w:pPr>
              <w:pStyle w:val="tabletext11"/>
              <w:rPr>
                <w:ins w:id="1868" w:author="Author"/>
              </w:rPr>
            </w:pPr>
          </w:p>
        </w:tc>
        <w:tc>
          <w:tcPr>
            <w:tcW w:w="1800" w:type="dxa"/>
            <w:vMerge/>
            <w:vAlign w:val="center"/>
            <w:hideMark/>
          </w:tcPr>
          <w:p w14:paraId="1C788FD8" w14:textId="77777777" w:rsidR="00EA2F34" w:rsidRPr="00E9702E" w:rsidRDefault="00EA2F34" w:rsidP="00BE28D4">
            <w:pPr>
              <w:overflowPunct/>
              <w:autoSpaceDE/>
              <w:autoSpaceDN/>
              <w:adjustRightInd/>
              <w:spacing w:before="0" w:line="240" w:lineRule="auto"/>
              <w:jc w:val="left"/>
              <w:rPr>
                <w:ins w:id="1869" w:author="Author"/>
                <w:rFonts w:ascii="Arial" w:hAnsi="Arial"/>
                <w:sz w:val="18"/>
              </w:rPr>
            </w:pPr>
          </w:p>
        </w:tc>
        <w:tc>
          <w:tcPr>
            <w:tcW w:w="3640" w:type="dxa"/>
            <w:vAlign w:val="bottom"/>
            <w:hideMark/>
          </w:tcPr>
          <w:p w14:paraId="58330E62" w14:textId="77777777" w:rsidR="00EA2F34" w:rsidRPr="00E9702E" w:rsidRDefault="00EA2F34" w:rsidP="00BE28D4">
            <w:pPr>
              <w:pStyle w:val="tabletext11"/>
              <w:rPr>
                <w:ins w:id="1870" w:author="Author"/>
              </w:rPr>
            </w:pPr>
            <w:ins w:id="1871" w:author="Author">
              <w:r w:rsidRPr="00E9702E">
                <w:t>Frozen Foods</w:t>
              </w:r>
            </w:ins>
          </w:p>
        </w:tc>
        <w:tc>
          <w:tcPr>
            <w:tcW w:w="720" w:type="dxa"/>
            <w:vAlign w:val="center"/>
            <w:hideMark/>
          </w:tcPr>
          <w:p w14:paraId="39BBB94B" w14:textId="77777777" w:rsidR="00EA2F34" w:rsidRPr="00E9702E" w:rsidRDefault="00EA2F34" w:rsidP="00BE28D4">
            <w:pPr>
              <w:pStyle w:val="tabletext11"/>
              <w:tabs>
                <w:tab w:val="decimal" w:pos="280"/>
              </w:tabs>
              <w:jc w:val="center"/>
              <w:rPr>
                <w:ins w:id="1872" w:author="Author"/>
              </w:rPr>
            </w:pPr>
            <w:ins w:id="1873" w:author="Author">
              <w:r w:rsidRPr="00E9702E">
                <w:t>---33</w:t>
              </w:r>
            </w:ins>
          </w:p>
        </w:tc>
        <w:tc>
          <w:tcPr>
            <w:tcW w:w="990" w:type="dxa"/>
            <w:noWrap/>
            <w:vAlign w:val="center"/>
            <w:hideMark/>
          </w:tcPr>
          <w:p w14:paraId="71C0371A" w14:textId="77777777" w:rsidR="00EA2F34" w:rsidRPr="00E9702E" w:rsidRDefault="00EA2F34" w:rsidP="00BE28D4">
            <w:pPr>
              <w:pStyle w:val="tabletext11"/>
              <w:tabs>
                <w:tab w:val="decimal" w:pos="360"/>
              </w:tabs>
              <w:rPr>
                <w:ins w:id="1874" w:author="Author"/>
              </w:rPr>
            </w:pPr>
            <w:ins w:id="1875" w:author="Author">
              <w:r w:rsidRPr="00E9702E">
                <w:t>1.71</w:t>
              </w:r>
            </w:ins>
          </w:p>
        </w:tc>
        <w:tc>
          <w:tcPr>
            <w:tcW w:w="990" w:type="dxa"/>
            <w:noWrap/>
            <w:vAlign w:val="center"/>
            <w:hideMark/>
          </w:tcPr>
          <w:p w14:paraId="760EDDDF" w14:textId="77777777" w:rsidR="00EA2F34" w:rsidRPr="00E9702E" w:rsidRDefault="00EA2F34" w:rsidP="00BE28D4">
            <w:pPr>
              <w:pStyle w:val="tabletext11"/>
              <w:tabs>
                <w:tab w:val="decimal" w:pos="360"/>
              </w:tabs>
              <w:rPr>
                <w:ins w:id="1876" w:author="Author"/>
              </w:rPr>
            </w:pPr>
            <w:ins w:id="1877" w:author="Author">
              <w:r w:rsidRPr="00E9702E">
                <w:t>1.13</w:t>
              </w:r>
            </w:ins>
          </w:p>
        </w:tc>
        <w:tc>
          <w:tcPr>
            <w:tcW w:w="1080" w:type="dxa"/>
            <w:vAlign w:val="center"/>
            <w:hideMark/>
          </w:tcPr>
          <w:p w14:paraId="3362B6EA" w14:textId="77777777" w:rsidR="00EA2F34" w:rsidRPr="00E9702E" w:rsidRDefault="00EA2F34" w:rsidP="00BE28D4">
            <w:pPr>
              <w:pStyle w:val="tabletext11"/>
              <w:tabs>
                <w:tab w:val="decimal" w:pos="400"/>
              </w:tabs>
              <w:rPr>
                <w:ins w:id="1878" w:author="Author"/>
              </w:rPr>
            </w:pPr>
            <w:ins w:id="1879" w:author="Author">
              <w:r w:rsidRPr="00E9702E">
                <w:t>1.48</w:t>
              </w:r>
            </w:ins>
          </w:p>
        </w:tc>
        <w:tc>
          <w:tcPr>
            <w:tcW w:w="850" w:type="dxa"/>
            <w:vAlign w:val="center"/>
            <w:hideMark/>
          </w:tcPr>
          <w:p w14:paraId="6D0FEF12" w14:textId="77777777" w:rsidR="00EA2F34" w:rsidRPr="00E9702E" w:rsidRDefault="00EA2F34" w:rsidP="00BE28D4">
            <w:pPr>
              <w:pStyle w:val="tabletext11"/>
              <w:tabs>
                <w:tab w:val="decimal" w:pos="300"/>
              </w:tabs>
              <w:rPr>
                <w:ins w:id="1880" w:author="Author"/>
              </w:rPr>
            </w:pPr>
            <w:ins w:id="1881" w:author="Author">
              <w:r w:rsidRPr="00E9702E">
                <w:t>1.62</w:t>
              </w:r>
            </w:ins>
          </w:p>
        </w:tc>
      </w:tr>
      <w:tr w:rsidR="00EA2F34" w:rsidRPr="00E9702E" w14:paraId="3AE69793" w14:textId="77777777" w:rsidTr="00A1082D">
        <w:trPr>
          <w:cantSplit/>
          <w:trHeight w:val="190"/>
          <w:ins w:id="1882" w:author="Author"/>
        </w:trPr>
        <w:tc>
          <w:tcPr>
            <w:tcW w:w="201" w:type="dxa"/>
            <w:tcBorders>
              <w:top w:val="nil"/>
              <w:left w:val="nil"/>
              <w:bottom w:val="nil"/>
            </w:tcBorders>
          </w:tcPr>
          <w:p w14:paraId="763C6A03" w14:textId="77777777" w:rsidR="00EA2F34" w:rsidRPr="00E9702E" w:rsidRDefault="00EA2F34" w:rsidP="00BE28D4">
            <w:pPr>
              <w:pStyle w:val="tabletext11"/>
              <w:rPr>
                <w:ins w:id="1883" w:author="Author"/>
              </w:rPr>
            </w:pPr>
          </w:p>
        </w:tc>
        <w:tc>
          <w:tcPr>
            <w:tcW w:w="1800" w:type="dxa"/>
            <w:vMerge/>
            <w:vAlign w:val="center"/>
            <w:hideMark/>
          </w:tcPr>
          <w:p w14:paraId="06BBE9D5" w14:textId="77777777" w:rsidR="00EA2F34" w:rsidRPr="00E9702E" w:rsidRDefault="00EA2F34" w:rsidP="00BE28D4">
            <w:pPr>
              <w:overflowPunct/>
              <w:autoSpaceDE/>
              <w:autoSpaceDN/>
              <w:adjustRightInd/>
              <w:spacing w:before="0" w:line="240" w:lineRule="auto"/>
              <w:jc w:val="left"/>
              <w:rPr>
                <w:ins w:id="1884" w:author="Author"/>
                <w:rFonts w:ascii="Arial" w:hAnsi="Arial"/>
                <w:sz w:val="18"/>
              </w:rPr>
            </w:pPr>
          </w:p>
        </w:tc>
        <w:tc>
          <w:tcPr>
            <w:tcW w:w="3640" w:type="dxa"/>
            <w:vAlign w:val="bottom"/>
            <w:hideMark/>
          </w:tcPr>
          <w:p w14:paraId="720643DA" w14:textId="77777777" w:rsidR="00EA2F34" w:rsidRPr="00E9702E" w:rsidRDefault="00EA2F34" w:rsidP="00BE28D4">
            <w:pPr>
              <w:pStyle w:val="tabletext11"/>
              <w:rPr>
                <w:ins w:id="1885" w:author="Author"/>
              </w:rPr>
            </w:pPr>
            <w:ins w:id="1886" w:author="Author">
              <w:r w:rsidRPr="00E9702E">
                <w:t>Fruits and Vegetables</w:t>
              </w:r>
            </w:ins>
          </w:p>
        </w:tc>
        <w:tc>
          <w:tcPr>
            <w:tcW w:w="720" w:type="dxa"/>
            <w:vAlign w:val="center"/>
            <w:hideMark/>
          </w:tcPr>
          <w:p w14:paraId="7565FA3A" w14:textId="77777777" w:rsidR="00EA2F34" w:rsidRPr="00E9702E" w:rsidRDefault="00EA2F34" w:rsidP="00BE28D4">
            <w:pPr>
              <w:pStyle w:val="tabletext11"/>
              <w:tabs>
                <w:tab w:val="decimal" w:pos="280"/>
              </w:tabs>
              <w:jc w:val="center"/>
              <w:rPr>
                <w:ins w:id="1887" w:author="Author"/>
              </w:rPr>
            </w:pPr>
            <w:ins w:id="1888" w:author="Author">
              <w:r w:rsidRPr="00E9702E">
                <w:t>---34</w:t>
              </w:r>
            </w:ins>
          </w:p>
        </w:tc>
        <w:tc>
          <w:tcPr>
            <w:tcW w:w="990" w:type="dxa"/>
            <w:noWrap/>
            <w:vAlign w:val="center"/>
            <w:hideMark/>
          </w:tcPr>
          <w:p w14:paraId="643D82F9" w14:textId="77777777" w:rsidR="00EA2F34" w:rsidRPr="00E9702E" w:rsidRDefault="00EA2F34" w:rsidP="00BE28D4">
            <w:pPr>
              <w:pStyle w:val="tabletext11"/>
              <w:tabs>
                <w:tab w:val="decimal" w:pos="360"/>
              </w:tabs>
              <w:rPr>
                <w:ins w:id="1889" w:author="Author"/>
              </w:rPr>
            </w:pPr>
            <w:ins w:id="1890" w:author="Author">
              <w:r w:rsidRPr="00E9702E">
                <w:t>1.71</w:t>
              </w:r>
            </w:ins>
          </w:p>
        </w:tc>
        <w:tc>
          <w:tcPr>
            <w:tcW w:w="990" w:type="dxa"/>
            <w:noWrap/>
            <w:vAlign w:val="center"/>
            <w:hideMark/>
          </w:tcPr>
          <w:p w14:paraId="26D666B2" w14:textId="77777777" w:rsidR="00EA2F34" w:rsidRPr="00E9702E" w:rsidRDefault="00EA2F34" w:rsidP="00BE28D4">
            <w:pPr>
              <w:pStyle w:val="tabletext11"/>
              <w:tabs>
                <w:tab w:val="decimal" w:pos="360"/>
              </w:tabs>
              <w:rPr>
                <w:ins w:id="1891" w:author="Author"/>
              </w:rPr>
            </w:pPr>
            <w:ins w:id="1892" w:author="Author">
              <w:r w:rsidRPr="00E9702E">
                <w:t>1.13</w:t>
              </w:r>
            </w:ins>
          </w:p>
        </w:tc>
        <w:tc>
          <w:tcPr>
            <w:tcW w:w="1080" w:type="dxa"/>
            <w:vAlign w:val="center"/>
            <w:hideMark/>
          </w:tcPr>
          <w:p w14:paraId="0A2E8525" w14:textId="77777777" w:rsidR="00EA2F34" w:rsidRPr="00E9702E" w:rsidRDefault="00EA2F34" w:rsidP="00BE28D4">
            <w:pPr>
              <w:pStyle w:val="tabletext11"/>
              <w:tabs>
                <w:tab w:val="decimal" w:pos="400"/>
              </w:tabs>
              <w:rPr>
                <w:ins w:id="1893" w:author="Author"/>
              </w:rPr>
            </w:pPr>
            <w:ins w:id="1894" w:author="Author">
              <w:r w:rsidRPr="00E9702E">
                <w:t>1.48</w:t>
              </w:r>
            </w:ins>
          </w:p>
        </w:tc>
        <w:tc>
          <w:tcPr>
            <w:tcW w:w="850" w:type="dxa"/>
            <w:vAlign w:val="center"/>
            <w:hideMark/>
          </w:tcPr>
          <w:p w14:paraId="35B6A50C" w14:textId="77777777" w:rsidR="00EA2F34" w:rsidRPr="00E9702E" w:rsidRDefault="00EA2F34" w:rsidP="00BE28D4">
            <w:pPr>
              <w:pStyle w:val="tabletext11"/>
              <w:tabs>
                <w:tab w:val="decimal" w:pos="300"/>
              </w:tabs>
              <w:rPr>
                <w:ins w:id="1895" w:author="Author"/>
              </w:rPr>
            </w:pPr>
            <w:ins w:id="1896" w:author="Author">
              <w:r w:rsidRPr="00E9702E">
                <w:t>1.62</w:t>
              </w:r>
            </w:ins>
          </w:p>
        </w:tc>
      </w:tr>
      <w:tr w:rsidR="00EA2F34" w:rsidRPr="00E9702E" w14:paraId="4E386EF4" w14:textId="77777777" w:rsidTr="00A1082D">
        <w:trPr>
          <w:cantSplit/>
          <w:trHeight w:val="190"/>
          <w:ins w:id="1897" w:author="Author"/>
        </w:trPr>
        <w:tc>
          <w:tcPr>
            <w:tcW w:w="201" w:type="dxa"/>
            <w:tcBorders>
              <w:top w:val="nil"/>
              <w:left w:val="nil"/>
              <w:bottom w:val="nil"/>
            </w:tcBorders>
          </w:tcPr>
          <w:p w14:paraId="3B51B08E" w14:textId="77777777" w:rsidR="00EA2F34" w:rsidRPr="00E9702E" w:rsidRDefault="00EA2F34" w:rsidP="00BE28D4">
            <w:pPr>
              <w:pStyle w:val="tabletext11"/>
              <w:rPr>
                <w:ins w:id="1898" w:author="Author"/>
              </w:rPr>
            </w:pPr>
          </w:p>
        </w:tc>
        <w:tc>
          <w:tcPr>
            <w:tcW w:w="1800" w:type="dxa"/>
            <w:vMerge/>
            <w:vAlign w:val="center"/>
            <w:hideMark/>
          </w:tcPr>
          <w:p w14:paraId="47EEFC5F" w14:textId="77777777" w:rsidR="00EA2F34" w:rsidRPr="00E9702E" w:rsidRDefault="00EA2F34" w:rsidP="00BE28D4">
            <w:pPr>
              <w:overflowPunct/>
              <w:autoSpaceDE/>
              <w:autoSpaceDN/>
              <w:adjustRightInd/>
              <w:spacing w:before="0" w:line="240" w:lineRule="auto"/>
              <w:jc w:val="left"/>
              <w:rPr>
                <w:ins w:id="1899" w:author="Author"/>
                <w:rFonts w:ascii="Arial" w:hAnsi="Arial"/>
                <w:sz w:val="18"/>
              </w:rPr>
            </w:pPr>
          </w:p>
        </w:tc>
        <w:tc>
          <w:tcPr>
            <w:tcW w:w="3640" w:type="dxa"/>
            <w:vAlign w:val="bottom"/>
            <w:hideMark/>
          </w:tcPr>
          <w:p w14:paraId="3654989C" w14:textId="77777777" w:rsidR="00EA2F34" w:rsidRPr="00E9702E" w:rsidRDefault="00EA2F34" w:rsidP="00BE28D4">
            <w:pPr>
              <w:pStyle w:val="tabletext11"/>
              <w:rPr>
                <w:ins w:id="1900" w:author="Author"/>
              </w:rPr>
            </w:pPr>
            <w:ins w:id="1901" w:author="Author">
              <w:r w:rsidRPr="00E9702E">
                <w:t>Meat or Poultry</w:t>
              </w:r>
            </w:ins>
          </w:p>
        </w:tc>
        <w:tc>
          <w:tcPr>
            <w:tcW w:w="720" w:type="dxa"/>
            <w:vAlign w:val="center"/>
            <w:hideMark/>
          </w:tcPr>
          <w:p w14:paraId="666F792D" w14:textId="77777777" w:rsidR="00EA2F34" w:rsidRPr="00E9702E" w:rsidRDefault="00EA2F34" w:rsidP="00BE28D4">
            <w:pPr>
              <w:pStyle w:val="tabletext11"/>
              <w:tabs>
                <w:tab w:val="decimal" w:pos="280"/>
              </w:tabs>
              <w:jc w:val="center"/>
              <w:rPr>
                <w:ins w:id="1902" w:author="Author"/>
              </w:rPr>
            </w:pPr>
            <w:ins w:id="1903" w:author="Author">
              <w:r w:rsidRPr="00E9702E">
                <w:t>---35</w:t>
              </w:r>
            </w:ins>
          </w:p>
        </w:tc>
        <w:tc>
          <w:tcPr>
            <w:tcW w:w="990" w:type="dxa"/>
            <w:noWrap/>
            <w:vAlign w:val="center"/>
            <w:hideMark/>
          </w:tcPr>
          <w:p w14:paraId="5D88B1C0" w14:textId="77777777" w:rsidR="00EA2F34" w:rsidRPr="00E9702E" w:rsidRDefault="00EA2F34" w:rsidP="00BE28D4">
            <w:pPr>
              <w:pStyle w:val="tabletext11"/>
              <w:tabs>
                <w:tab w:val="decimal" w:pos="360"/>
              </w:tabs>
              <w:rPr>
                <w:ins w:id="1904" w:author="Author"/>
              </w:rPr>
            </w:pPr>
            <w:ins w:id="1905" w:author="Author">
              <w:r w:rsidRPr="00E9702E">
                <w:t>1.75</w:t>
              </w:r>
            </w:ins>
          </w:p>
        </w:tc>
        <w:tc>
          <w:tcPr>
            <w:tcW w:w="990" w:type="dxa"/>
            <w:noWrap/>
            <w:vAlign w:val="center"/>
            <w:hideMark/>
          </w:tcPr>
          <w:p w14:paraId="6017FCFF" w14:textId="77777777" w:rsidR="00EA2F34" w:rsidRPr="00E9702E" w:rsidRDefault="00EA2F34" w:rsidP="00BE28D4">
            <w:pPr>
              <w:pStyle w:val="tabletext11"/>
              <w:tabs>
                <w:tab w:val="decimal" w:pos="360"/>
              </w:tabs>
              <w:rPr>
                <w:ins w:id="1906" w:author="Author"/>
              </w:rPr>
            </w:pPr>
            <w:ins w:id="1907" w:author="Author">
              <w:r w:rsidRPr="00E9702E">
                <w:t>1.28</w:t>
              </w:r>
            </w:ins>
          </w:p>
        </w:tc>
        <w:tc>
          <w:tcPr>
            <w:tcW w:w="1080" w:type="dxa"/>
            <w:vAlign w:val="center"/>
            <w:hideMark/>
          </w:tcPr>
          <w:p w14:paraId="1351B235" w14:textId="77777777" w:rsidR="00EA2F34" w:rsidRPr="00E9702E" w:rsidRDefault="00EA2F34" w:rsidP="00BE28D4">
            <w:pPr>
              <w:pStyle w:val="tabletext11"/>
              <w:tabs>
                <w:tab w:val="decimal" w:pos="400"/>
              </w:tabs>
              <w:rPr>
                <w:ins w:id="1908" w:author="Author"/>
              </w:rPr>
            </w:pPr>
            <w:ins w:id="1909" w:author="Author">
              <w:r w:rsidRPr="00E9702E">
                <w:t>1.48</w:t>
              </w:r>
            </w:ins>
          </w:p>
        </w:tc>
        <w:tc>
          <w:tcPr>
            <w:tcW w:w="850" w:type="dxa"/>
            <w:vAlign w:val="center"/>
            <w:hideMark/>
          </w:tcPr>
          <w:p w14:paraId="402E607D" w14:textId="77777777" w:rsidR="00EA2F34" w:rsidRPr="00E9702E" w:rsidRDefault="00EA2F34" w:rsidP="00BE28D4">
            <w:pPr>
              <w:pStyle w:val="tabletext11"/>
              <w:tabs>
                <w:tab w:val="decimal" w:pos="300"/>
              </w:tabs>
              <w:rPr>
                <w:ins w:id="1910" w:author="Author"/>
              </w:rPr>
            </w:pPr>
            <w:ins w:id="1911" w:author="Author">
              <w:r w:rsidRPr="00E9702E">
                <w:t>1.62</w:t>
              </w:r>
            </w:ins>
          </w:p>
        </w:tc>
      </w:tr>
      <w:tr w:rsidR="00EA2F34" w:rsidRPr="00E9702E" w14:paraId="4934E6E2" w14:textId="77777777" w:rsidTr="00A1082D">
        <w:trPr>
          <w:cantSplit/>
          <w:trHeight w:val="190"/>
          <w:ins w:id="1912" w:author="Author"/>
        </w:trPr>
        <w:tc>
          <w:tcPr>
            <w:tcW w:w="201" w:type="dxa"/>
            <w:tcBorders>
              <w:top w:val="nil"/>
              <w:left w:val="nil"/>
              <w:bottom w:val="nil"/>
            </w:tcBorders>
          </w:tcPr>
          <w:p w14:paraId="660574C9" w14:textId="77777777" w:rsidR="00EA2F34" w:rsidRPr="00E9702E" w:rsidRDefault="00EA2F34" w:rsidP="00BE28D4">
            <w:pPr>
              <w:pStyle w:val="tabletext11"/>
              <w:rPr>
                <w:ins w:id="1913" w:author="Author"/>
              </w:rPr>
            </w:pPr>
          </w:p>
        </w:tc>
        <w:tc>
          <w:tcPr>
            <w:tcW w:w="1800" w:type="dxa"/>
            <w:vMerge/>
            <w:vAlign w:val="center"/>
            <w:hideMark/>
          </w:tcPr>
          <w:p w14:paraId="7A5E1D4E" w14:textId="77777777" w:rsidR="00EA2F34" w:rsidRPr="00E9702E" w:rsidRDefault="00EA2F34" w:rsidP="00BE28D4">
            <w:pPr>
              <w:overflowPunct/>
              <w:autoSpaceDE/>
              <w:autoSpaceDN/>
              <w:adjustRightInd/>
              <w:spacing w:before="0" w:line="240" w:lineRule="auto"/>
              <w:jc w:val="left"/>
              <w:rPr>
                <w:ins w:id="1914" w:author="Author"/>
                <w:rFonts w:ascii="Arial" w:hAnsi="Arial"/>
                <w:sz w:val="18"/>
              </w:rPr>
            </w:pPr>
          </w:p>
        </w:tc>
        <w:tc>
          <w:tcPr>
            <w:tcW w:w="3640" w:type="dxa"/>
            <w:vAlign w:val="bottom"/>
            <w:hideMark/>
          </w:tcPr>
          <w:p w14:paraId="079734D2" w14:textId="77777777" w:rsidR="00EA2F34" w:rsidRPr="00E9702E" w:rsidRDefault="00EA2F34" w:rsidP="00BE28D4">
            <w:pPr>
              <w:pStyle w:val="tabletext11"/>
              <w:rPr>
                <w:ins w:id="1915" w:author="Author"/>
              </w:rPr>
            </w:pPr>
            <w:ins w:id="1916" w:author="Author">
              <w:r w:rsidRPr="00E9702E">
                <w:t>All Other Food Delivery</w:t>
              </w:r>
            </w:ins>
          </w:p>
        </w:tc>
        <w:tc>
          <w:tcPr>
            <w:tcW w:w="720" w:type="dxa"/>
            <w:vAlign w:val="center"/>
            <w:hideMark/>
          </w:tcPr>
          <w:p w14:paraId="4ED21CF4" w14:textId="77777777" w:rsidR="00EA2F34" w:rsidRPr="00E9702E" w:rsidRDefault="00EA2F34" w:rsidP="00BE28D4">
            <w:pPr>
              <w:pStyle w:val="tabletext11"/>
              <w:tabs>
                <w:tab w:val="decimal" w:pos="280"/>
              </w:tabs>
              <w:jc w:val="center"/>
              <w:rPr>
                <w:ins w:id="1917" w:author="Author"/>
              </w:rPr>
            </w:pPr>
            <w:ins w:id="1918" w:author="Author">
              <w:r w:rsidRPr="00E9702E">
                <w:t>---39</w:t>
              </w:r>
            </w:ins>
          </w:p>
        </w:tc>
        <w:tc>
          <w:tcPr>
            <w:tcW w:w="990" w:type="dxa"/>
            <w:noWrap/>
            <w:vAlign w:val="center"/>
            <w:hideMark/>
          </w:tcPr>
          <w:p w14:paraId="6DAD8D1C" w14:textId="77777777" w:rsidR="00EA2F34" w:rsidRPr="00E9702E" w:rsidRDefault="00EA2F34" w:rsidP="00BE28D4">
            <w:pPr>
              <w:pStyle w:val="tabletext11"/>
              <w:tabs>
                <w:tab w:val="decimal" w:pos="360"/>
              </w:tabs>
              <w:rPr>
                <w:ins w:id="1919" w:author="Author"/>
              </w:rPr>
            </w:pPr>
            <w:ins w:id="1920" w:author="Author">
              <w:r w:rsidRPr="00E9702E">
                <w:t>1.71</w:t>
              </w:r>
            </w:ins>
          </w:p>
        </w:tc>
        <w:tc>
          <w:tcPr>
            <w:tcW w:w="990" w:type="dxa"/>
            <w:noWrap/>
            <w:vAlign w:val="center"/>
            <w:hideMark/>
          </w:tcPr>
          <w:p w14:paraId="360B6E86" w14:textId="77777777" w:rsidR="00EA2F34" w:rsidRPr="00E9702E" w:rsidRDefault="00EA2F34" w:rsidP="00BE28D4">
            <w:pPr>
              <w:pStyle w:val="tabletext11"/>
              <w:tabs>
                <w:tab w:val="decimal" w:pos="360"/>
              </w:tabs>
              <w:rPr>
                <w:ins w:id="1921" w:author="Author"/>
              </w:rPr>
            </w:pPr>
            <w:ins w:id="1922" w:author="Author">
              <w:r w:rsidRPr="00E9702E">
                <w:t>1.13</w:t>
              </w:r>
            </w:ins>
          </w:p>
        </w:tc>
        <w:tc>
          <w:tcPr>
            <w:tcW w:w="1080" w:type="dxa"/>
            <w:vAlign w:val="center"/>
            <w:hideMark/>
          </w:tcPr>
          <w:p w14:paraId="6F9BCE30" w14:textId="77777777" w:rsidR="00EA2F34" w:rsidRPr="00E9702E" w:rsidRDefault="00EA2F34" w:rsidP="00BE28D4">
            <w:pPr>
              <w:pStyle w:val="tabletext11"/>
              <w:tabs>
                <w:tab w:val="decimal" w:pos="400"/>
              </w:tabs>
              <w:rPr>
                <w:ins w:id="1923" w:author="Author"/>
              </w:rPr>
            </w:pPr>
            <w:ins w:id="1924" w:author="Author">
              <w:r w:rsidRPr="00E9702E">
                <w:t>1.48</w:t>
              </w:r>
            </w:ins>
          </w:p>
        </w:tc>
        <w:tc>
          <w:tcPr>
            <w:tcW w:w="850" w:type="dxa"/>
            <w:vAlign w:val="center"/>
            <w:hideMark/>
          </w:tcPr>
          <w:p w14:paraId="4741FA87" w14:textId="77777777" w:rsidR="00EA2F34" w:rsidRPr="00E9702E" w:rsidRDefault="00EA2F34" w:rsidP="00BE28D4">
            <w:pPr>
              <w:pStyle w:val="tabletext11"/>
              <w:tabs>
                <w:tab w:val="decimal" w:pos="300"/>
              </w:tabs>
              <w:rPr>
                <w:ins w:id="1925" w:author="Author"/>
              </w:rPr>
            </w:pPr>
            <w:ins w:id="1926" w:author="Author">
              <w:r w:rsidRPr="00E9702E">
                <w:t>1.62</w:t>
              </w:r>
            </w:ins>
          </w:p>
        </w:tc>
      </w:tr>
      <w:tr w:rsidR="00EA2F34" w:rsidRPr="00E9702E" w14:paraId="43E01865" w14:textId="77777777" w:rsidTr="00A1082D">
        <w:trPr>
          <w:cantSplit/>
          <w:trHeight w:val="190"/>
          <w:ins w:id="1927" w:author="Author"/>
        </w:trPr>
        <w:tc>
          <w:tcPr>
            <w:tcW w:w="201" w:type="dxa"/>
            <w:tcBorders>
              <w:top w:val="nil"/>
              <w:left w:val="nil"/>
              <w:bottom w:val="nil"/>
            </w:tcBorders>
          </w:tcPr>
          <w:p w14:paraId="0D8A3DC7" w14:textId="77777777" w:rsidR="00EA2F34" w:rsidRPr="00E9702E" w:rsidRDefault="00EA2F34" w:rsidP="00BE28D4">
            <w:pPr>
              <w:pStyle w:val="tabletext11"/>
              <w:rPr>
                <w:ins w:id="1928" w:author="Author"/>
              </w:rPr>
            </w:pPr>
          </w:p>
        </w:tc>
        <w:tc>
          <w:tcPr>
            <w:tcW w:w="1800" w:type="dxa"/>
            <w:vMerge w:val="restart"/>
            <w:vAlign w:val="center"/>
            <w:hideMark/>
          </w:tcPr>
          <w:p w14:paraId="0B70AE53" w14:textId="77777777" w:rsidR="00EA2F34" w:rsidRPr="00E9702E" w:rsidRDefault="00EA2F34" w:rsidP="00BE28D4">
            <w:pPr>
              <w:pStyle w:val="tabletext11"/>
              <w:rPr>
                <w:ins w:id="1929" w:author="Author"/>
              </w:rPr>
            </w:pPr>
            <w:ins w:id="1930" w:author="Author">
              <w:r w:rsidRPr="00E9702E">
                <w:t>Specialized Delivery: Autos used in deliveries subject to time and similar constraints</w:t>
              </w:r>
            </w:ins>
          </w:p>
        </w:tc>
        <w:tc>
          <w:tcPr>
            <w:tcW w:w="3640" w:type="dxa"/>
            <w:vAlign w:val="bottom"/>
            <w:hideMark/>
          </w:tcPr>
          <w:p w14:paraId="7CDC4E03" w14:textId="77777777" w:rsidR="00EA2F34" w:rsidRPr="00E9702E" w:rsidRDefault="00EA2F34" w:rsidP="00BE28D4">
            <w:pPr>
              <w:pStyle w:val="tabletext11"/>
              <w:rPr>
                <w:ins w:id="1931" w:author="Author"/>
              </w:rPr>
            </w:pPr>
            <w:ins w:id="1932" w:author="Author">
              <w:r w:rsidRPr="00E9702E">
                <w:t>Armored Cars</w:t>
              </w:r>
            </w:ins>
          </w:p>
        </w:tc>
        <w:tc>
          <w:tcPr>
            <w:tcW w:w="720" w:type="dxa"/>
            <w:vAlign w:val="center"/>
            <w:hideMark/>
          </w:tcPr>
          <w:p w14:paraId="2AA9BB35" w14:textId="77777777" w:rsidR="00EA2F34" w:rsidRPr="00E9702E" w:rsidRDefault="00EA2F34" w:rsidP="00BE28D4">
            <w:pPr>
              <w:pStyle w:val="tabletext11"/>
              <w:tabs>
                <w:tab w:val="decimal" w:pos="280"/>
              </w:tabs>
              <w:jc w:val="center"/>
              <w:rPr>
                <w:ins w:id="1933" w:author="Author"/>
              </w:rPr>
            </w:pPr>
            <w:ins w:id="1934" w:author="Author">
              <w:r w:rsidRPr="00E9702E">
                <w:t>---41</w:t>
              </w:r>
            </w:ins>
          </w:p>
        </w:tc>
        <w:tc>
          <w:tcPr>
            <w:tcW w:w="990" w:type="dxa"/>
            <w:noWrap/>
            <w:vAlign w:val="center"/>
            <w:hideMark/>
          </w:tcPr>
          <w:p w14:paraId="4C7FAC4E" w14:textId="77777777" w:rsidR="00EA2F34" w:rsidRPr="00E9702E" w:rsidRDefault="00EA2F34" w:rsidP="00BE28D4">
            <w:pPr>
              <w:pStyle w:val="tabletext11"/>
              <w:tabs>
                <w:tab w:val="decimal" w:pos="360"/>
              </w:tabs>
              <w:rPr>
                <w:ins w:id="1935" w:author="Author"/>
              </w:rPr>
            </w:pPr>
            <w:ins w:id="1936" w:author="Author">
              <w:r w:rsidRPr="00E9702E">
                <w:t>1.53</w:t>
              </w:r>
            </w:ins>
          </w:p>
        </w:tc>
        <w:tc>
          <w:tcPr>
            <w:tcW w:w="990" w:type="dxa"/>
            <w:noWrap/>
            <w:vAlign w:val="center"/>
            <w:hideMark/>
          </w:tcPr>
          <w:p w14:paraId="5902142F" w14:textId="77777777" w:rsidR="00EA2F34" w:rsidRPr="00E9702E" w:rsidRDefault="00EA2F34" w:rsidP="00BE28D4">
            <w:pPr>
              <w:pStyle w:val="tabletext11"/>
              <w:tabs>
                <w:tab w:val="decimal" w:pos="360"/>
              </w:tabs>
              <w:rPr>
                <w:ins w:id="1937" w:author="Author"/>
              </w:rPr>
            </w:pPr>
            <w:ins w:id="1938" w:author="Author">
              <w:r w:rsidRPr="00E9702E">
                <w:t>1.43</w:t>
              </w:r>
            </w:ins>
          </w:p>
        </w:tc>
        <w:tc>
          <w:tcPr>
            <w:tcW w:w="1080" w:type="dxa"/>
            <w:vAlign w:val="center"/>
            <w:hideMark/>
          </w:tcPr>
          <w:p w14:paraId="3FCD45D6" w14:textId="77777777" w:rsidR="00EA2F34" w:rsidRPr="00E9702E" w:rsidRDefault="00EA2F34" w:rsidP="00BE28D4">
            <w:pPr>
              <w:pStyle w:val="tabletext11"/>
              <w:tabs>
                <w:tab w:val="decimal" w:pos="400"/>
              </w:tabs>
              <w:rPr>
                <w:ins w:id="1939" w:author="Author"/>
              </w:rPr>
            </w:pPr>
            <w:ins w:id="1940" w:author="Author">
              <w:r w:rsidRPr="00E9702E">
                <w:t>1.47</w:t>
              </w:r>
            </w:ins>
          </w:p>
        </w:tc>
        <w:tc>
          <w:tcPr>
            <w:tcW w:w="850" w:type="dxa"/>
            <w:vAlign w:val="center"/>
            <w:hideMark/>
          </w:tcPr>
          <w:p w14:paraId="40FCF8C3" w14:textId="77777777" w:rsidR="00EA2F34" w:rsidRPr="00E9702E" w:rsidRDefault="00EA2F34" w:rsidP="00BE28D4">
            <w:pPr>
              <w:pStyle w:val="tabletext11"/>
              <w:tabs>
                <w:tab w:val="decimal" w:pos="300"/>
              </w:tabs>
              <w:rPr>
                <w:ins w:id="1941" w:author="Author"/>
              </w:rPr>
            </w:pPr>
            <w:ins w:id="1942" w:author="Author">
              <w:r w:rsidRPr="00E9702E">
                <w:t>1.49</w:t>
              </w:r>
            </w:ins>
          </w:p>
        </w:tc>
      </w:tr>
      <w:tr w:rsidR="00EA2F34" w:rsidRPr="00E9702E" w14:paraId="5E78E74D" w14:textId="77777777" w:rsidTr="00A1082D">
        <w:trPr>
          <w:cantSplit/>
          <w:trHeight w:val="190"/>
          <w:ins w:id="1943" w:author="Author"/>
        </w:trPr>
        <w:tc>
          <w:tcPr>
            <w:tcW w:w="201" w:type="dxa"/>
            <w:tcBorders>
              <w:top w:val="nil"/>
              <w:left w:val="nil"/>
              <w:bottom w:val="nil"/>
            </w:tcBorders>
          </w:tcPr>
          <w:p w14:paraId="0714C671" w14:textId="77777777" w:rsidR="00EA2F34" w:rsidRPr="00E9702E" w:rsidRDefault="00EA2F34" w:rsidP="00BE28D4">
            <w:pPr>
              <w:pStyle w:val="tabletext11"/>
              <w:rPr>
                <w:ins w:id="1944" w:author="Author"/>
              </w:rPr>
            </w:pPr>
          </w:p>
        </w:tc>
        <w:tc>
          <w:tcPr>
            <w:tcW w:w="1800" w:type="dxa"/>
            <w:vMerge/>
            <w:vAlign w:val="center"/>
            <w:hideMark/>
          </w:tcPr>
          <w:p w14:paraId="430D982B" w14:textId="77777777" w:rsidR="00EA2F34" w:rsidRPr="00E9702E" w:rsidRDefault="00EA2F34" w:rsidP="00BE28D4">
            <w:pPr>
              <w:overflowPunct/>
              <w:autoSpaceDE/>
              <w:autoSpaceDN/>
              <w:adjustRightInd/>
              <w:spacing w:before="0" w:line="240" w:lineRule="auto"/>
              <w:jc w:val="left"/>
              <w:rPr>
                <w:ins w:id="1945" w:author="Author"/>
                <w:rFonts w:ascii="Arial" w:hAnsi="Arial"/>
                <w:sz w:val="18"/>
              </w:rPr>
            </w:pPr>
          </w:p>
        </w:tc>
        <w:tc>
          <w:tcPr>
            <w:tcW w:w="3640" w:type="dxa"/>
            <w:vAlign w:val="bottom"/>
            <w:hideMark/>
          </w:tcPr>
          <w:p w14:paraId="7B938F85" w14:textId="77777777" w:rsidR="00EA2F34" w:rsidRPr="00E9702E" w:rsidRDefault="00EA2F34" w:rsidP="00BE28D4">
            <w:pPr>
              <w:pStyle w:val="tabletext11"/>
              <w:rPr>
                <w:ins w:id="1946" w:author="Author"/>
              </w:rPr>
            </w:pPr>
            <w:ins w:id="1947" w:author="Author">
              <w:r w:rsidRPr="00E9702E">
                <w:t>Film Delivery</w:t>
              </w:r>
            </w:ins>
          </w:p>
        </w:tc>
        <w:tc>
          <w:tcPr>
            <w:tcW w:w="720" w:type="dxa"/>
            <w:vAlign w:val="center"/>
            <w:hideMark/>
          </w:tcPr>
          <w:p w14:paraId="66F5E2B7" w14:textId="77777777" w:rsidR="00EA2F34" w:rsidRPr="00E9702E" w:rsidRDefault="00EA2F34" w:rsidP="00BE28D4">
            <w:pPr>
              <w:pStyle w:val="tabletext11"/>
              <w:tabs>
                <w:tab w:val="decimal" w:pos="280"/>
              </w:tabs>
              <w:jc w:val="center"/>
              <w:rPr>
                <w:ins w:id="1948" w:author="Author"/>
              </w:rPr>
            </w:pPr>
            <w:ins w:id="1949" w:author="Author">
              <w:r w:rsidRPr="00E9702E">
                <w:t>---42</w:t>
              </w:r>
            </w:ins>
          </w:p>
        </w:tc>
        <w:tc>
          <w:tcPr>
            <w:tcW w:w="990" w:type="dxa"/>
            <w:noWrap/>
            <w:vAlign w:val="center"/>
            <w:hideMark/>
          </w:tcPr>
          <w:p w14:paraId="02077B00" w14:textId="77777777" w:rsidR="00EA2F34" w:rsidRPr="00E9702E" w:rsidRDefault="00EA2F34" w:rsidP="00BE28D4">
            <w:pPr>
              <w:pStyle w:val="tabletext11"/>
              <w:tabs>
                <w:tab w:val="decimal" w:pos="360"/>
              </w:tabs>
              <w:rPr>
                <w:ins w:id="1950" w:author="Author"/>
              </w:rPr>
            </w:pPr>
            <w:ins w:id="1951" w:author="Author">
              <w:r w:rsidRPr="00E9702E">
                <w:t>1.53</w:t>
              </w:r>
            </w:ins>
          </w:p>
        </w:tc>
        <w:tc>
          <w:tcPr>
            <w:tcW w:w="990" w:type="dxa"/>
            <w:noWrap/>
            <w:vAlign w:val="center"/>
            <w:hideMark/>
          </w:tcPr>
          <w:p w14:paraId="74064D6B" w14:textId="77777777" w:rsidR="00EA2F34" w:rsidRPr="00E9702E" w:rsidRDefault="00EA2F34" w:rsidP="00BE28D4">
            <w:pPr>
              <w:pStyle w:val="tabletext11"/>
              <w:tabs>
                <w:tab w:val="decimal" w:pos="360"/>
              </w:tabs>
              <w:rPr>
                <w:ins w:id="1952" w:author="Author"/>
              </w:rPr>
            </w:pPr>
            <w:ins w:id="1953" w:author="Author">
              <w:r w:rsidRPr="00E9702E">
                <w:t>1.43</w:t>
              </w:r>
            </w:ins>
          </w:p>
        </w:tc>
        <w:tc>
          <w:tcPr>
            <w:tcW w:w="1080" w:type="dxa"/>
            <w:vAlign w:val="center"/>
            <w:hideMark/>
          </w:tcPr>
          <w:p w14:paraId="30D4F856" w14:textId="77777777" w:rsidR="00EA2F34" w:rsidRPr="00E9702E" w:rsidRDefault="00EA2F34" w:rsidP="00BE28D4">
            <w:pPr>
              <w:pStyle w:val="tabletext11"/>
              <w:tabs>
                <w:tab w:val="decimal" w:pos="400"/>
              </w:tabs>
              <w:rPr>
                <w:ins w:id="1954" w:author="Author"/>
              </w:rPr>
            </w:pPr>
            <w:ins w:id="1955" w:author="Author">
              <w:r w:rsidRPr="00E9702E">
                <w:t>1.47</w:t>
              </w:r>
            </w:ins>
          </w:p>
        </w:tc>
        <w:tc>
          <w:tcPr>
            <w:tcW w:w="850" w:type="dxa"/>
            <w:vAlign w:val="center"/>
            <w:hideMark/>
          </w:tcPr>
          <w:p w14:paraId="7547CC63" w14:textId="77777777" w:rsidR="00EA2F34" w:rsidRPr="00E9702E" w:rsidRDefault="00EA2F34" w:rsidP="00BE28D4">
            <w:pPr>
              <w:pStyle w:val="tabletext11"/>
              <w:tabs>
                <w:tab w:val="decimal" w:pos="300"/>
              </w:tabs>
              <w:rPr>
                <w:ins w:id="1956" w:author="Author"/>
              </w:rPr>
            </w:pPr>
            <w:ins w:id="1957" w:author="Author">
              <w:r w:rsidRPr="00E9702E">
                <w:t>1.49</w:t>
              </w:r>
            </w:ins>
          </w:p>
        </w:tc>
      </w:tr>
      <w:tr w:rsidR="00EA2F34" w:rsidRPr="00E9702E" w14:paraId="1B4A1656" w14:textId="77777777" w:rsidTr="00A1082D">
        <w:trPr>
          <w:cantSplit/>
          <w:trHeight w:val="190"/>
          <w:ins w:id="1958" w:author="Author"/>
        </w:trPr>
        <w:tc>
          <w:tcPr>
            <w:tcW w:w="201" w:type="dxa"/>
            <w:tcBorders>
              <w:top w:val="nil"/>
              <w:left w:val="nil"/>
              <w:bottom w:val="nil"/>
            </w:tcBorders>
          </w:tcPr>
          <w:p w14:paraId="5F4E6032" w14:textId="77777777" w:rsidR="00EA2F34" w:rsidRPr="00E9702E" w:rsidRDefault="00EA2F34" w:rsidP="00BE28D4">
            <w:pPr>
              <w:pStyle w:val="tabletext11"/>
              <w:rPr>
                <w:ins w:id="1959" w:author="Author"/>
              </w:rPr>
            </w:pPr>
          </w:p>
        </w:tc>
        <w:tc>
          <w:tcPr>
            <w:tcW w:w="1800" w:type="dxa"/>
            <w:vMerge/>
            <w:vAlign w:val="center"/>
            <w:hideMark/>
          </w:tcPr>
          <w:p w14:paraId="5CCD353B" w14:textId="77777777" w:rsidR="00EA2F34" w:rsidRPr="00E9702E" w:rsidRDefault="00EA2F34" w:rsidP="00BE28D4">
            <w:pPr>
              <w:overflowPunct/>
              <w:autoSpaceDE/>
              <w:autoSpaceDN/>
              <w:adjustRightInd/>
              <w:spacing w:before="0" w:line="240" w:lineRule="auto"/>
              <w:jc w:val="left"/>
              <w:rPr>
                <w:ins w:id="1960" w:author="Author"/>
                <w:rFonts w:ascii="Arial" w:hAnsi="Arial"/>
                <w:sz w:val="18"/>
              </w:rPr>
            </w:pPr>
          </w:p>
        </w:tc>
        <w:tc>
          <w:tcPr>
            <w:tcW w:w="3640" w:type="dxa"/>
            <w:vAlign w:val="bottom"/>
            <w:hideMark/>
          </w:tcPr>
          <w:p w14:paraId="477FF4D2" w14:textId="77777777" w:rsidR="00EA2F34" w:rsidRPr="00E9702E" w:rsidRDefault="00EA2F34" w:rsidP="00BE28D4">
            <w:pPr>
              <w:pStyle w:val="tabletext11"/>
              <w:rPr>
                <w:ins w:id="1961" w:author="Author"/>
              </w:rPr>
            </w:pPr>
            <w:ins w:id="1962" w:author="Author">
              <w:r w:rsidRPr="00E9702E">
                <w:t>Magazines or Newspapers</w:t>
              </w:r>
            </w:ins>
          </w:p>
        </w:tc>
        <w:tc>
          <w:tcPr>
            <w:tcW w:w="720" w:type="dxa"/>
            <w:vAlign w:val="center"/>
            <w:hideMark/>
          </w:tcPr>
          <w:p w14:paraId="12DFF4B5" w14:textId="77777777" w:rsidR="00EA2F34" w:rsidRPr="00E9702E" w:rsidRDefault="00EA2F34" w:rsidP="00BE28D4">
            <w:pPr>
              <w:pStyle w:val="tabletext11"/>
              <w:tabs>
                <w:tab w:val="decimal" w:pos="280"/>
              </w:tabs>
              <w:jc w:val="center"/>
              <w:rPr>
                <w:ins w:id="1963" w:author="Author"/>
              </w:rPr>
            </w:pPr>
            <w:ins w:id="1964" w:author="Author">
              <w:r w:rsidRPr="00E9702E">
                <w:t>---43</w:t>
              </w:r>
            </w:ins>
          </w:p>
        </w:tc>
        <w:tc>
          <w:tcPr>
            <w:tcW w:w="990" w:type="dxa"/>
            <w:noWrap/>
            <w:vAlign w:val="center"/>
            <w:hideMark/>
          </w:tcPr>
          <w:p w14:paraId="34BB841E" w14:textId="77777777" w:rsidR="00EA2F34" w:rsidRPr="00E9702E" w:rsidRDefault="00EA2F34" w:rsidP="00BE28D4">
            <w:pPr>
              <w:pStyle w:val="tabletext11"/>
              <w:tabs>
                <w:tab w:val="decimal" w:pos="360"/>
              </w:tabs>
              <w:rPr>
                <w:ins w:id="1965" w:author="Author"/>
              </w:rPr>
            </w:pPr>
            <w:ins w:id="1966" w:author="Author">
              <w:r w:rsidRPr="00E9702E">
                <w:t>1.53</w:t>
              </w:r>
            </w:ins>
          </w:p>
        </w:tc>
        <w:tc>
          <w:tcPr>
            <w:tcW w:w="990" w:type="dxa"/>
            <w:noWrap/>
            <w:vAlign w:val="center"/>
            <w:hideMark/>
          </w:tcPr>
          <w:p w14:paraId="18C84DDD" w14:textId="77777777" w:rsidR="00EA2F34" w:rsidRPr="00E9702E" w:rsidRDefault="00EA2F34" w:rsidP="00BE28D4">
            <w:pPr>
              <w:pStyle w:val="tabletext11"/>
              <w:tabs>
                <w:tab w:val="decimal" w:pos="360"/>
              </w:tabs>
              <w:rPr>
                <w:ins w:id="1967" w:author="Author"/>
              </w:rPr>
            </w:pPr>
            <w:ins w:id="1968" w:author="Author">
              <w:r w:rsidRPr="00E9702E">
                <w:t>1.43</w:t>
              </w:r>
            </w:ins>
          </w:p>
        </w:tc>
        <w:tc>
          <w:tcPr>
            <w:tcW w:w="1080" w:type="dxa"/>
            <w:vAlign w:val="center"/>
            <w:hideMark/>
          </w:tcPr>
          <w:p w14:paraId="575FDE64" w14:textId="77777777" w:rsidR="00EA2F34" w:rsidRPr="00E9702E" w:rsidRDefault="00EA2F34" w:rsidP="00BE28D4">
            <w:pPr>
              <w:pStyle w:val="tabletext11"/>
              <w:tabs>
                <w:tab w:val="decimal" w:pos="400"/>
              </w:tabs>
              <w:rPr>
                <w:ins w:id="1969" w:author="Author"/>
              </w:rPr>
            </w:pPr>
            <w:ins w:id="1970" w:author="Author">
              <w:r w:rsidRPr="00E9702E">
                <w:t>1.47</w:t>
              </w:r>
            </w:ins>
          </w:p>
        </w:tc>
        <w:tc>
          <w:tcPr>
            <w:tcW w:w="850" w:type="dxa"/>
            <w:vAlign w:val="center"/>
            <w:hideMark/>
          </w:tcPr>
          <w:p w14:paraId="13E38AA2" w14:textId="77777777" w:rsidR="00EA2F34" w:rsidRPr="00E9702E" w:rsidRDefault="00EA2F34" w:rsidP="00BE28D4">
            <w:pPr>
              <w:pStyle w:val="tabletext11"/>
              <w:tabs>
                <w:tab w:val="decimal" w:pos="300"/>
              </w:tabs>
              <w:rPr>
                <w:ins w:id="1971" w:author="Author"/>
              </w:rPr>
            </w:pPr>
            <w:ins w:id="1972" w:author="Author">
              <w:r w:rsidRPr="00E9702E">
                <w:t>1.49</w:t>
              </w:r>
            </w:ins>
          </w:p>
        </w:tc>
      </w:tr>
      <w:tr w:rsidR="00EA2F34" w:rsidRPr="00E9702E" w14:paraId="7B7E9BF4" w14:textId="77777777" w:rsidTr="00A1082D">
        <w:trPr>
          <w:cantSplit/>
          <w:trHeight w:val="190"/>
          <w:ins w:id="1973" w:author="Author"/>
        </w:trPr>
        <w:tc>
          <w:tcPr>
            <w:tcW w:w="201" w:type="dxa"/>
            <w:tcBorders>
              <w:top w:val="nil"/>
              <w:left w:val="nil"/>
              <w:bottom w:val="nil"/>
            </w:tcBorders>
          </w:tcPr>
          <w:p w14:paraId="04479E8A" w14:textId="77777777" w:rsidR="00EA2F34" w:rsidRPr="00E9702E" w:rsidRDefault="00EA2F34" w:rsidP="00BE28D4">
            <w:pPr>
              <w:pStyle w:val="tabletext11"/>
              <w:rPr>
                <w:ins w:id="1974" w:author="Author"/>
              </w:rPr>
            </w:pPr>
          </w:p>
        </w:tc>
        <w:tc>
          <w:tcPr>
            <w:tcW w:w="1800" w:type="dxa"/>
            <w:vMerge/>
            <w:vAlign w:val="center"/>
            <w:hideMark/>
          </w:tcPr>
          <w:p w14:paraId="4A99B793" w14:textId="77777777" w:rsidR="00EA2F34" w:rsidRPr="00E9702E" w:rsidRDefault="00EA2F34" w:rsidP="00BE28D4">
            <w:pPr>
              <w:overflowPunct/>
              <w:autoSpaceDE/>
              <w:autoSpaceDN/>
              <w:adjustRightInd/>
              <w:spacing w:before="0" w:line="240" w:lineRule="auto"/>
              <w:jc w:val="left"/>
              <w:rPr>
                <w:ins w:id="1975" w:author="Author"/>
                <w:rFonts w:ascii="Arial" w:hAnsi="Arial"/>
                <w:sz w:val="18"/>
              </w:rPr>
            </w:pPr>
          </w:p>
        </w:tc>
        <w:tc>
          <w:tcPr>
            <w:tcW w:w="3640" w:type="dxa"/>
            <w:vAlign w:val="bottom"/>
            <w:hideMark/>
          </w:tcPr>
          <w:p w14:paraId="06245906" w14:textId="77777777" w:rsidR="00EA2F34" w:rsidRPr="00E9702E" w:rsidRDefault="00EA2F34" w:rsidP="00BE28D4">
            <w:pPr>
              <w:pStyle w:val="tabletext11"/>
              <w:rPr>
                <w:ins w:id="1976" w:author="Author"/>
              </w:rPr>
            </w:pPr>
            <w:ins w:id="1977" w:author="Author">
              <w:r w:rsidRPr="00E9702E">
                <w:t>Mail and Parcel Post</w:t>
              </w:r>
            </w:ins>
          </w:p>
        </w:tc>
        <w:tc>
          <w:tcPr>
            <w:tcW w:w="720" w:type="dxa"/>
            <w:vAlign w:val="center"/>
            <w:hideMark/>
          </w:tcPr>
          <w:p w14:paraId="3B77EDC2" w14:textId="77777777" w:rsidR="00EA2F34" w:rsidRPr="00E9702E" w:rsidRDefault="00EA2F34" w:rsidP="00BE28D4">
            <w:pPr>
              <w:pStyle w:val="tabletext11"/>
              <w:tabs>
                <w:tab w:val="decimal" w:pos="280"/>
              </w:tabs>
              <w:jc w:val="center"/>
              <w:rPr>
                <w:ins w:id="1978" w:author="Author"/>
              </w:rPr>
            </w:pPr>
            <w:ins w:id="1979" w:author="Author">
              <w:r w:rsidRPr="00E9702E">
                <w:t>---44</w:t>
              </w:r>
            </w:ins>
          </w:p>
        </w:tc>
        <w:tc>
          <w:tcPr>
            <w:tcW w:w="990" w:type="dxa"/>
            <w:noWrap/>
            <w:vAlign w:val="center"/>
            <w:hideMark/>
          </w:tcPr>
          <w:p w14:paraId="02E8F642" w14:textId="77777777" w:rsidR="00EA2F34" w:rsidRPr="00E9702E" w:rsidRDefault="00EA2F34" w:rsidP="00BE28D4">
            <w:pPr>
              <w:pStyle w:val="tabletext11"/>
              <w:tabs>
                <w:tab w:val="decimal" w:pos="360"/>
              </w:tabs>
              <w:rPr>
                <w:ins w:id="1980" w:author="Author"/>
              </w:rPr>
            </w:pPr>
            <w:ins w:id="1981" w:author="Author">
              <w:r w:rsidRPr="00E9702E">
                <w:t>1.53</w:t>
              </w:r>
            </w:ins>
          </w:p>
        </w:tc>
        <w:tc>
          <w:tcPr>
            <w:tcW w:w="990" w:type="dxa"/>
            <w:noWrap/>
            <w:vAlign w:val="center"/>
            <w:hideMark/>
          </w:tcPr>
          <w:p w14:paraId="3E3C0018" w14:textId="77777777" w:rsidR="00EA2F34" w:rsidRPr="00E9702E" w:rsidRDefault="00EA2F34" w:rsidP="00BE28D4">
            <w:pPr>
              <w:pStyle w:val="tabletext11"/>
              <w:tabs>
                <w:tab w:val="decimal" w:pos="360"/>
              </w:tabs>
              <w:rPr>
                <w:ins w:id="1982" w:author="Author"/>
              </w:rPr>
            </w:pPr>
            <w:ins w:id="1983" w:author="Author">
              <w:r w:rsidRPr="00E9702E">
                <w:t>1.43</w:t>
              </w:r>
            </w:ins>
          </w:p>
        </w:tc>
        <w:tc>
          <w:tcPr>
            <w:tcW w:w="1080" w:type="dxa"/>
            <w:vAlign w:val="center"/>
            <w:hideMark/>
          </w:tcPr>
          <w:p w14:paraId="1EDC6274" w14:textId="77777777" w:rsidR="00EA2F34" w:rsidRPr="00E9702E" w:rsidRDefault="00EA2F34" w:rsidP="00BE28D4">
            <w:pPr>
              <w:pStyle w:val="tabletext11"/>
              <w:tabs>
                <w:tab w:val="decimal" w:pos="400"/>
              </w:tabs>
              <w:rPr>
                <w:ins w:id="1984" w:author="Author"/>
              </w:rPr>
            </w:pPr>
            <w:ins w:id="1985" w:author="Author">
              <w:r w:rsidRPr="00E9702E">
                <w:t>1.47</w:t>
              </w:r>
            </w:ins>
          </w:p>
        </w:tc>
        <w:tc>
          <w:tcPr>
            <w:tcW w:w="850" w:type="dxa"/>
            <w:vAlign w:val="center"/>
            <w:hideMark/>
          </w:tcPr>
          <w:p w14:paraId="07B9BC6F" w14:textId="77777777" w:rsidR="00EA2F34" w:rsidRPr="00E9702E" w:rsidRDefault="00EA2F34" w:rsidP="00BE28D4">
            <w:pPr>
              <w:pStyle w:val="tabletext11"/>
              <w:tabs>
                <w:tab w:val="decimal" w:pos="300"/>
              </w:tabs>
              <w:rPr>
                <w:ins w:id="1986" w:author="Author"/>
              </w:rPr>
            </w:pPr>
            <w:ins w:id="1987" w:author="Author">
              <w:r w:rsidRPr="00E9702E">
                <w:t>1.49</w:t>
              </w:r>
            </w:ins>
          </w:p>
        </w:tc>
      </w:tr>
      <w:tr w:rsidR="00EA2F34" w:rsidRPr="00E9702E" w14:paraId="309BC0C5" w14:textId="77777777" w:rsidTr="00A1082D">
        <w:trPr>
          <w:cantSplit/>
          <w:trHeight w:val="190"/>
          <w:ins w:id="1988" w:author="Author"/>
        </w:trPr>
        <w:tc>
          <w:tcPr>
            <w:tcW w:w="201" w:type="dxa"/>
            <w:tcBorders>
              <w:top w:val="nil"/>
              <w:left w:val="nil"/>
              <w:bottom w:val="nil"/>
            </w:tcBorders>
          </w:tcPr>
          <w:p w14:paraId="4331D13B" w14:textId="77777777" w:rsidR="00EA2F34" w:rsidRPr="00E9702E" w:rsidRDefault="00EA2F34" w:rsidP="00BE28D4">
            <w:pPr>
              <w:pStyle w:val="tabletext11"/>
              <w:rPr>
                <w:ins w:id="1989" w:author="Author"/>
              </w:rPr>
            </w:pPr>
          </w:p>
        </w:tc>
        <w:tc>
          <w:tcPr>
            <w:tcW w:w="1800" w:type="dxa"/>
            <w:vMerge/>
            <w:vAlign w:val="center"/>
            <w:hideMark/>
          </w:tcPr>
          <w:p w14:paraId="6934AC5B" w14:textId="77777777" w:rsidR="00EA2F34" w:rsidRPr="00E9702E" w:rsidRDefault="00EA2F34" w:rsidP="00BE28D4">
            <w:pPr>
              <w:overflowPunct/>
              <w:autoSpaceDE/>
              <w:autoSpaceDN/>
              <w:adjustRightInd/>
              <w:spacing w:before="0" w:line="240" w:lineRule="auto"/>
              <w:jc w:val="left"/>
              <w:rPr>
                <w:ins w:id="1990" w:author="Author"/>
                <w:rFonts w:ascii="Arial" w:hAnsi="Arial"/>
                <w:sz w:val="18"/>
              </w:rPr>
            </w:pPr>
          </w:p>
        </w:tc>
        <w:tc>
          <w:tcPr>
            <w:tcW w:w="3640" w:type="dxa"/>
            <w:vAlign w:val="bottom"/>
            <w:hideMark/>
          </w:tcPr>
          <w:p w14:paraId="24C51CCA" w14:textId="77777777" w:rsidR="00EA2F34" w:rsidRPr="00E9702E" w:rsidRDefault="00EA2F34" w:rsidP="00BE28D4">
            <w:pPr>
              <w:pStyle w:val="tabletext11"/>
              <w:rPr>
                <w:ins w:id="1991" w:author="Author"/>
              </w:rPr>
            </w:pPr>
            <w:ins w:id="1992" w:author="Author">
              <w:r w:rsidRPr="00E9702E">
                <w:t>All Other Specialized Delivery</w:t>
              </w:r>
            </w:ins>
          </w:p>
        </w:tc>
        <w:tc>
          <w:tcPr>
            <w:tcW w:w="720" w:type="dxa"/>
            <w:vAlign w:val="center"/>
            <w:hideMark/>
          </w:tcPr>
          <w:p w14:paraId="38EE4348" w14:textId="77777777" w:rsidR="00EA2F34" w:rsidRPr="00E9702E" w:rsidRDefault="00EA2F34" w:rsidP="00BE28D4">
            <w:pPr>
              <w:pStyle w:val="tabletext11"/>
              <w:tabs>
                <w:tab w:val="decimal" w:pos="280"/>
              </w:tabs>
              <w:jc w:val="center"/>
              <w:rPr>
                <w:ins w:id="1993" w:author="Author"/>
              </w:rPr>
            </w:pPr>
            <w:ins w:id="1994" w:author="Author">
              <w:r w:rsidRPr="00E9702E">
                <w:t>---49</w:t>
              </w:r>
            </w:ins>
          </w:p>
        </w:tc>
        <w:tc>
          <w:tcPr>
            <w:tcW w:w="990" w:type="dxa"/>
            <w:noWrap/>
            <w:vAlign w:val="center"/>
            <w:hideMark/>
          </w:tcPr>
          <w:p w14:paraId="2797E917" w14:textId="77777777" w:rsidR="00EA2F34" w:rsidRPr="00E9702E" w:rsidRDefault="00EA2F34" w:rsidP="00BE28D4">
            <w:pPr>
              <w:pStyle w:val="tabletext11"/>
              <w:tabs>
                <w:tab w:val="decimal" w:pos="360"/>
              </w:tabs>
              <w:rPr>
                <w:ins w:id="1995" w:author="Author"/>
              </w:rPr>
            </w:pPr>
            <w:ins w:id="1996" w:author="Author">
              <w:r w:rsidRPr="00E9702E">
                <w:t>1.53</w:t>
              </w:r>
            </w:ins>
          </w:p>
        </w:tc>
        <w:tc>
          <w:tcPr>
            <w:tcW w:w="990" w:type="dxa"/>
            <w:noWrap/>
            <w:vAlign w:val="center"/>
            <w:hideMark/>
          </w:tcPr>
          <w:p w14:paraId="09D5D939" w14:textId="77777777" w:rsidR="00EA2F34" w:rsidRPr="00E9702E" w:rsidRDefault="00EA2F34" w:rsidP="00BE28D4">
            <w:pPr>
              <w:pStyle w:val="tabletext11"/>
              <w:tabs>
                <w:tab w:val="decimal" w:pos="360"/>
              </w:tabs>
              <w:rPr>
                <w:ins w:id="1997" w:author="Author"/>
              </w:rPr>
            </w:pPr>
            <w:ins w:id="1998" w:author="Author">
              <w:r w:rsidRPr="00E9702E">
                <w:t>1.43</w:t>
              </w:r>
            </w:ins>
          </w:p>
        </w:tc>
        <w:tc>
          <w:tcPr>
            <w:tcW w:w="1080" w:type="dxa"/>
            <w:vAlign w:val="center"/>
            <w:hideMark/>
          </w:tcPr>
          <w:p w14:paraId="6BFB0638" w14:textId="77777777" w:rsidR="00EA2F34" w:rsidRPr="00E9702E" w:rsidRDefault="00EA2F34" w:rsidP="00BE28D4">
            <w:pPr>
              <w:pStyle w:val="tabletext11"/>
              <w:tabs>
                <w:tab w:val="decimal" w:pos="400"/>
              </w:tabs>
              <w:rPr>
                <w:ins w:id="1999" w:author="Author"/>
              </w:rPr>
            </w:pPr>
            <w:ins w:id="2000" w:author="Author">
              <w:r w:rsidRPr="00E9702E">
                <w:t>1.47</w:t>
              </w:r>
            </w:ins>
          </w:p>
        </w:tc>
        <w:tc>
          <w:tcPr>
            <w:tcW w:w="850" w:type="dxa"/>
            <w:vAlign w:val="center"/>
            <w:hideMark/>
          </w:tcPr>
          <w:p w14:paraId="182A7A1F" w14:textId="77777777" w:rsidR="00EA2F34" w:rsidRPr="00E9702E" w:rsidRDefault="00EA2F34" w:rsidP="00BE28D4">
            <w:pPr>
              <w:pStyle w:val="tabletext11"/>
              <w:tabs>
                <w:tab w:val="decimal" w:pos="300"/>
              </w:tabs>
              <w:rPr>
                <w:ins w:id="2001" w:author="Author"/>
              </w:rPr>
            </w:pPr>
            <w:ins w:id="2002" w:author="Author">
              <w:r w:rsidRPr="00E9702E">
                <w:t>1.49</w:t>
              </w:r>
            </w:ins>
          </w:p>
        </w:tc>
      </w:tr>
      <w:tr w:rsidR="00EA2F34" w:rsidRPr="00E9702E" w14:paraId="7ECCBEBA" w14:textId="77777777" w:rsidTr="00A1082D">
        <w:trPr>
          <w:cantSplit/>
          <w:trHeight w:val="190"/>
          <w:ins w:id="2003" w:author="Author"/>
        </w:trPr>
        <w:tc>
          <w:tcPr>
            <w:tcW w:w="201" w:type="dxa"/>
            <w:tcBorders>
              <w:top w:val="nil"/>
              <w:left w:val="nil"/>
              <w:bottom w:val="nil"/>
            </w:tcBorders>
          </w:tcPr>
          <w:p w14:paraId="623F004F" w14:textId="77777777" w:rsidR="00EA2F34" w:rsidRPr="00E9702E" w:rsidRDefault="00EA2F34" w:rsidP="00BE28D4">
            <w:pPr>
              <w:pStyle w:val="tabletext11"/>
              <w:rPr>
                <w:ins w:id="2004" w:author="Author"/>
              </w:rPr>
            </w:pPr>
          </w:p>
        </w:tc>
        <w:tc>
          <w:tcPr>
            <w:tcW w:w="1800" w:type="dxa"/>
            <w:vMerge w:val="restart"/>
            <w:vAlign w:val="center"/>
            <w:hideMark/>
          </w:tcPr>
          <w:p w14:paraId="25FBC020" w14:textId="77777777" w:rsidR="00EA2F34" w:rsidRPr="00E9702E" w:rsidRDefault="00EA2F34" w:rsidP="00BE28D4">
            <w:pPr>
              <w:pStyle w:val="tabletext11"/>
              <w:rPr>
                <w:ins w:id="2005" w:author="Author"/>
              </w:rPr>
            </w:pPr>
            <w:ins w:id="2006" w:author="Author">
              <w:r w:rsidRPr="00E9702E">
                <w:t>Waste Disposal: Autos transporting salvage and waste material for disposal or resale</w:t>
              </w:r>
            </w:ins>
          </w:p>
        </w:tc>
        <w:tc>
          <w:tcPr>
            <w:tcW w:w="3640" w:type="dxa"/>
            <w:vAlign w:val="bottom"/>
            <w:hideMark/>
          </w:tcPr>
          <w:p w14:paraId="460654E8" w14:textId="77777777" w:rsidR="00EA2F34" w:rsidRPr="00E9702E" w:rsidRDefault="00EA2F34" w:rsidP="00BE28D4">
            <w:pPr>
              <w:pStyle w:val="tabletext11"/>
              <w:rPr>
                <w:ins w:id="2007" w:author="Author"/>
              </w:rPr>
            </w:pPr>
            <w:ins w:id="2008" w:author="Author">
              <w:r w:rsidRPr="00E9702E">
                <w:t>Auto Dismantlers</w:t>
              </w:r>
            </w:ins>
          </w:p>
        </w:tc>
        <w:tc>
          <w:tcPr>
            <w:tcW w:w="720" w:type="dxa"/>
            <w:vAlign w:val="center"/>
            <w:hideMark/>
          </w:tcPr>
          <w:p w14:paraId="7BF4147B" w14:textId="77777777" w:rsidR="00EA2F34" w:rsidRPr="00E9702E" w:rsidRDefault="00EA2F34" w:rsidP="00BE28D4">
            <w:pPr>
              <w:pStyle w:val="tabletext11"/>
              <w:tabs>
                <w:tab w:val="decimal" w:pos="280"/>
              </w:tabs>
              <w:jc w:val="center"/>
              <w:rPr>
                <w:ins w:id="2009" w:author="Author"/>
              </w:rPr>
            </w:pPr>
            <w:ins w:id="2010" w:author="Author">
              <w:r w:rsidRPr="00E9702E">
                <w:t>---51</w:t>
              </w:r>
            </w:ins>
          </w:p>
        </w:tc>
        <w:tc>
          <w:tcPr>
            <w:tcW w:w="990" w:type="dxa"/>
            <w:noWrap/>
            <w:vAlign w:val="center"/>
            <w:hideMark/>
          </w:tcPr>
          <w:p w14:paraId="5DC2A878" w14:textId="77777777" w:rsidR="00EA2F34" w:rsidRPr="00E9702E" w:rsidRDefault="00EA2F34" w:rsidP="00BE28D4">
            <w:pPr>
              <w:pStyle w:val="tabletext11"/>
              <w:tabs>
                <w:tab w:val="decimal" w:pos="360"/>
              </w:tabs>
              <w:rPr>
                <w:ins w:id="2011" w:author="Author"/>
              </w:rPr>
            </w:pPr>
            <w:ins w:id="2012" w:author="Author">
              <w:r w:rsidRPr="00E9702E">
                <w:t>1.36</w:t>
              </w:r>
            </w:ins>
          </w:p>
        </w:tc>
        <w:tc>
          <w:tcPr>
            <w:tcW w:w="990" w:type="dxa"/>
            <w:noWrap/>
            <w:vAlign w:val="center"/>
            <w:hideMark/>
          </w:tcPr>
          <w:p w14:paraId="0FC5F21E" w14:textId="77777777" w:rsidR="00EA2F34" w:rsidRPr="00E9702E" w:rsidRDefault="00EA2F34" w:rsidP="00BE28D4">
            <w:pPr>
              <w:pStyle w:val="tabletext11"/>
              <w:tabs>
                <w:tab w:val="decimal" w:pos="360"/>
              </w:tabs>
              <w:rPr>
                <w:ins w:id="2013" w:author="Author"/>
              </w:rPr>
            </w:pPr>
            <w:ins w:id="2014" w:author="Author">
              <w:r w:rsidRPr="00E9702E">
                <w:t>1.38</w:t>
              </w:r>
            </w:ins>
          </w:p>
        </w:tc>
        <w:tc>
          <w:tcPr>
            <w:tcW w:w="1080" w:type="dxa"/>
            <w:vAlign w:val="center"/>
            <w:hideMark/>
          </w:tcPr>
          <w:p w14:paraId="37E6194E" w14:textId="77777777" w:rsidR="00EA2F34" w:rsidRPr="00E9702E" w:rsidRDefault="00EA2F34" w:rsidP="00BE28D4">
            <w:pPr>
              <w:pStyle w:val="tabletext11"/>
              <w:tabs>
                <w:tab w:val="decimal" w:pos="400"/>
              </w:tabs>
              <w:rPr>
                <w:ins w:id="2015" w:author="Author"/>
              </w:rPr>
            </w:pPr>
            <w:ins w:id="2016" w:author="Author">
              <w:r w:rsidRPr="00E9702E">
                <w:t>1.40</w:t>
              </w:r>
            </w:ins>
          </w:p>
        </w:tc>
        <w:tc>
          <w:tcPr>
            <w:tcW w:w="850" w:type="dxa"/>
            <w:vAlign w:val="center"/>
            <w:hideMark/>
          </w:tcPr>
          <w:p w14:paraId="116585DA" w14:textId="77777777" w:rsidR="00EA2F34" w:rsidRPr="00E9702E" w:rsidRDefault="00EA2F34" w:rsidP="00BE28D4">
            <w:pPr>
              <w:pStyle w:val="tabletext11"/>
              <w:tabs>
                <w:tab w:val="decimal" w:pos="300"/>
              </w:tabs>
              <w:rPr>
                <w:ins w:id="2017" w:author="Author"/>
              </w:rPr>
            </w:pPr>
            <w:ins w:id="2018" w:author="Author">
              <w:r w:rsidRPr="00E9702E">
                <w:t>1.68</w:t>
              </w:r>
            </w:ins>
          </w:p>
        </w:tc>
      </w:tr>
      <w:tr w:rsidR="00EA2F34" w:rsidRPr="00E9702E" w14:paraId="2E8D5B50" w14:textId="77777777" w:rsidTr="00A1082D">
        <w:trPr>
          <w:cantSplit/>
          <w:trHeight w:val="190"/>
          <w:ins w:id="2019" w:author="Author"/>
        </w:trPr>
        <w:tc>
          <w:tcPr>
            <w:tcW w:w="201" w:type="dxa"/>
            <w:tcBorders>
              <w:top w:val="nil"/>
              <w:left w:val="nil"/>
              <w:bottom w:val="nil"/>
            </w:tcBorders>
          </w:tcPr>
          <w:p w14:paraId="0FBDF12A" w14:textId="77777777" w:rsidR="00EA2F34" w:rsidRPr="00E9702E" w:rsidRDefault="00EA2F34" w:rsidP="00BE28D4">
            <w:pPr>
              <w:pStyle w:val="tabletext11"/>
              <w:rPr>
                <w:ins w:id="2020" w:author="Author"/>
              </w:rPr>
            </w:pPr>
          </w:p>
        </w:tc>
        <w:tc>
          <w:tcPr>
            <w:tcW w:w="1800" w:type="dxa"/>
            <w:vMerge/>
            <w:vAlign w:val="center"/>
            <w:hideMark/>
          </w:tcPr>
          <w:p w14:paraId="04D99B06" w14:textId="77777777" w:rsidR="00EA2F34" w:rsidRPr="00E9702E" w:rsidRDefault="00EA2F34" w:rsidP="00BE28D4">
            <w:pPr>
              <w:overflowPunct/>
              <w:autoSpaceDE/>
              <w:autoSpaceDN/>
              <w:adjustRightInd/>
              <w:spacing w:before="0" w:line="240" w:lineRule="auto"/>
              <w:jc w:val="left"/>
              <w:rPr>
                <w:ins w:id="2021" w:author="Author"/>
                <w:rFonts w:ascii="Arial" w:hAnsi="Arial"/>
                <w:sz w:val="18"/>
              </w:rPr>
            </w:pPr>
          </w:p>
        </w:tc>
        <w:tc>
          <w:tcPr>
            <w:tcW w:w="3640" w:type="dxa"/>
            <w:vAlign w:val="bottom"/>
            <w:hideMark/>
          </w:tcPr>
          <w:p w14:paraId="2B1CE296" w14:textId="77777777" w:rsidR="00EA2F34" w:rsidRPr="00E9702E" w:rsidRDefault="00EA2F34" w:rsidP="00BE28D4">
            <w:pPr>
              <w:pStyle w:val="tabletext11"/>
              <w:rPr>
                <w:ins w:id="2022" w:author="Author"/>
              </w:rPr>
            </w:pPr>
            <w:ins w:id="2023" w:author="Author">
              <w:r w:rsidRPr="00E9702E">
                <w:t>Building Wrecking Operators</w:t>
              </w:r>
            </w:ins>
          </w:p>
        </w:tc>
        <w:tc>
          <w:tcPr>
            <w:tcW w:w="720" w:type="dxa"/>
            <w:vAlign w:val="center"/>
            <w:hideMark/>
          </w:tcPr>
          <w:p w14:paraId="0E2D712F" w14:textId="77777777" w:rsidR="00EA2F34" w:rsidRPr="00E9702E" w:rsidRDefault="00EA2F34" w:rsidP="00BE28D4">
            <w:pPr>
              <w:pStyle w:val="tabletext11"/>
              <w:tabs>
                <w:tab w:val="decimal" w:pos="280"/>
              </w:tabs>
              <w:jc w:val="center"/>
              <w:rPr>
                <w:ins w:id="2024" w:author="Author"/>
              </w:rPr>
            </w:pPr>
            <w:ins w:id="2025" w:author="Author">
              <w:r w:rsidRPr="00E9702E">
                <w:t>---52</w:t>
              </w:r>
            </w:ins>
          </w:p>
        </w:tc>
        <w:tc>
          <w:tcPr>
            <w:tcW w:w="990" w:type="dxa"/>
            <w:noWrap/>
            <w:vAlign w:val="center"/>
            <w:hideMark/>
          </w:tcPr>
          <w:p w14:paraId="005BBFA4" w14:textId="77777777" w:rsidR="00EA2F34" w:rsidRPr="00E9702E" w:rsidRDefault="00EA2F34" w:rsidP="00BE28D4">
            <w:pPr>
              <w:pStyle w:val="tabletext11"/>
              <w:tabs>
                <w:tab w:val="decimal" w:pos="360"/>
              </w:tabs>
              <w:rPr>
                <w:ins w:id="2026" w:author="Author"/>
              </w:rPr>
            </w:pPr>
            <w:ins w:id="2027" w:author="Author">
              <w:r w:rsidRPr="00E9702E">
                <w:t>1.36</w:t>
              </w:r>
            </w:ins>
          </w:p>
        </w:tc>
        <w:tc>
          <w:tcPr>
            <w:tcW w:w="990" w:type="dxa"/>
            <w:noWrap/>
            <w:vAlign w:val="center"/>
            <w:hideMark/>
          </w:tcPr>
          <w:p w14:paraId="5AD3A675" w14:textId="77777777" w:rsidR="00EA2F34" w:rsidRPr="00E9702E" w:rsidRDefault="00EA2F34" w:rsidP="00BE28D4">
            <w:pPr>
              <w:pStyle w:val="tabletext11"/>
              <w:tabs>
                <w:tab w:val="decimal" w:pos="360"/>
              </w:tabs>
              <w:rPr>
                <w:ins w:id="2028" w:author="Author"/>
              </w:rPr>
            </w:pPr>
            <w:ins w:id="2029" w:author="Author">
              <w:r w:rsidRPr="00E9702E">
                <w:t>1.38</w:t>
              </w:r>
            </w:ins>
          </w:p>
        </w:tc>
        <w:tc>
          <w:tcPr>
            <w:tcW w:w="1080" w:type="dxa"/>
            <w:vAlign w:val="center"/>
            <w:hideMark/>
          </w:tcPr>
          <w:p w14:paraId="04A5B2F9" w14:textId="77777777" w:rsidR="00EA2F34" w:rsidRPr="00E9702E" w:rsidRDefault="00EA2F34" w:rsidP="00BE28D4">
            <w:pPr>
              <w:pStyle w:val="tabletext11"/>
              <w:tabs>
                <w:tab w:val="decimal" w:pos="400"/>
              </w:tabs>
              <w:rPr>
                <w:ins w:id="2030" w:author="Author"/>
              </w:rPr>
            </w:pPr>
            <w:ins w:id="2031" w:author="Author">
              <w:r w:rsidRPr="00E9702E">
                <w:t>1.40</w:t>
              </w:r>
            </w:ins>
          </w:p>
        </w:tc>
        <w:tc>
          <w:tcPr>
            <w:tcW w:w="850" w:type="dxa"/>
            <w:vAlign w:val="center"/>
            <w:hideMark/>
          </w:tcPr>
          <w:p w14:paraId="63CF9B80" w14:textId="77777777" w:rsidR="00EA2F34" w:rsidRPr="00E9702E" w:rsidRDefault="00EA2F34" w:rsidP="00BE28D4">
            <w:pPr>
              <w:pStyle w:val="tabletext11"/>
              <w:tabs>
                <w:tab w:val="decimal" w:pos="300"/>
              </w:tabs>
              <w:rPr>
                <w:ins w:id="2032" w:author="Author"/>
              </w:rPr>
            </w:pPr>
            <w:ins w:id="2033" w:author="Author">
              <w:r w:rsidRPr="00E9702E">
                <w:t>1.68</w:t>
              </w:r>
            </w:ins>
          </w:p>
        </w:tc>
      </w:tr>
      <w:tr w:rsidR="00EA2F34" w:rsidRPr="00E9702E" w14:paraId="210BBAA5" w14:textId="77777777" w:rsidTr="00A1082D">
        <w:trPr>
          <w:cantSplit/>
          <w:trHeight w:val="190"/>
          <w:ins w:id="2034" w:author="Author"/>
        </w:trPr>
        <w:tc>
          <w:tcPr>
            <w:tcW w:w="201" w:type="dxa"/>
            <w:tcBorders>
              <w:top w:val="nil"/>
              <w:left w:val="nil"/>
              <w:bottom w:val="nil"/>
            </w:tcBorders>
          </w:tcPr>
          <w:p w14:paraId="7FF4CF6B" w14:textId="77777777" w:rsidR="00EA2F34" w:rsidRPr="00E9702E" w:rsidRDefault="00EA2F34" w:rsidP="00BE28D4">
            <w:pPr>
              <w:pStyle w:val="tabletext11"/>
              <w:rPr>
                <w:ins w:id="2035" w:author="Author"/>
              </w:rPr>
            </w:pPr>
          </w:p>
        </w:tc>
        <w:tc>
          <w:tcPr>
            <w:tcW w:w="1800" w:type="dxa"/>
            <w:vMerge/>
            <w:vAlign w:val="center"/>
            <w:hideMark/>
          </w:tcPr>
          <w:p w14:paraId="6DC64763" w14:textId="77777777" w:rsidR="00EA2F34" w:rsidRPr="00E9702E" w:rsidRDefault="00EA2F34" w:rsidP="00BE28D4">
            <w:pPr>
              <w:overflowPunct/>
              <w:autoSpaceDE/>
              <w:autoSpaceDN/>
              <w:adjustRightInd/>
              <w:spacing w:before="0" w:line="240" w:lineRule="auto"/>
              <w:jc w:val="left"/>
              <w:rPr>
                <w:ins w:id="2036" w:author="Author"/>
                <w:rFonts w:ascii="Arial" w:hAnsi="Arial"/>
                <w:sz w:val="18"/>
              </w:rPr>
            </w:pPr>
          </w:p>
        </w:tc>
        <w:tc>
          <w:tcPr>
            <w:tcW w:w="3640" w:type="dxa"/>
            <w:vAlign w:val="bottom"/>
            <w:hideMark/>
          </w:tcPr>
          <w:p w14:paraId="6AAD8332" w14:textId="77777777" w:rsidR="00EA2F34" w:rsidRPr="00E9702E" w:rsidRDefault="00EA2F34" w:rsidP="00BE28D4">
            <w:pPr>
              <w:pStyle w:val="tabletext11"/>
              <w:rPr>
                <w:ins w:id="2037" w:author="Author"/>
              </w:rPr>
            </w:pPr>
            <w:ins w:id="2038" w:author="Author">
              <w:r w:rsidRPr="00E9702E">
                <w:t>Garbage</w:t>
              </w:r>
            </w:ins>
          </w:p>
        </w:tc>
        <w:tc>
          <w:tcPr>
            <w:tcW w:w="720" w:type="dxa"/>
            <w:vAlign w:val="center"/>
            <w:hideMark/>
          </w:tcPr>
          <w:p w14:paraId="1D8EF41A" w14:textId="77777777" w:rsidR="00EA2F34" w:rsidRPr="00E9702E" w:rsidRDefault="00EA2F34" w:rsidP="00BE28D4">
            <w:pPr>
              <w:pStyle w:val="tabletext11"/>
              <w:tabs>
                <w:tab w:val="decimal" w:pos="280"/>
              </w:tabs>
              <w:jc w:val="center"/>
              <w:rPr>
                <w:ins w:id="2039" w:author="Author"/>
              </w:rPr>
            </w:pPr>
            <w:ins w:id="2040" w:author="Author">
              <w:r w:rsidRPr="00E9702E">
                <w:t>---53</w:t>
              </w:r>
            </w:ins>
          </w:p>
        </w:tc>
        <w:tc>
          <w:tcPr>
            <w:tcW w:w="990" w:type="dxa"/>
            <w:noWrap/>
            <w:vAlign w:val="center"/>
            <w:hideMark/>
          </w:tcPr>
          <w:p w14:paraId="1037423F" w14:textId="77777777" w:rsidR="00EA2F34" w:rsidRPr="00E9702E" w:rsidRDefault="00EA2F34" w:rsidP="00BE28D4">
            <w:pPr>
              <w:pStyle w:val="tabletext11"/>
              <w:tabs>
                <w:tab w:val="decimal" w:pos="360"/>
              </w:tabs>
              <w:rPr>
                <w:ins w:id="2041" w:author="Author"/>
              </w:rPr>
            </w:pPr>
            <w:ins w:id="2042" w:author="Author">
              <w:r w:rsidRPr="00E9702E">
                <w:t>2.01</w:t>
              </w:r>
            </w:ins>
          </w:p>
        </w:tc>
        <w:tc>
          <w:tcPr>
            <w:tcW w:w="990" w:type="dxa"/>
            <w:noWrap/>
            <w:vAlign w:val="center"/>
            <w:hideMark/>
          </w:tcPr>
          <w:p w14:paraId="32F5123A" w14:textId="77777777" w:rsidR="00EA2F34" w:rsidRPr="00E9702E" w:rsidRDefault="00EA2F34" w:rsidP="00BE28D4">
            <w:pPr>
              <w:pStyle w:val="tabletext11"/>
              <w:tabs>
                <w:tab w:val="decimal" w:pos="360"/>
              </w:tabs>
              <w:rPr>
                <w:ins w:id="2043" w:author="Author"/>
              </w:rPr>
            </w:pPr>
            <w:ins w:id="2044" w:author="Author">
              <w:r w:rsidRPr="00E9702E">
                <w:t>2.35</w:t>
              </w:r>
            </w:ins>
          </w:p>
        </w:tc>
        <w:tc>
          <w:tcPr>
            <w:tcW w:w="1080" w:type="dxa"/>
            <w:vAlign w:val="center"/>
            <w:hideMark/>
          </w:tcPr>
          <w:p w14:paraId="7EC8FC67" w14:textId="77777777" w:rsidR="00EA2F34" w:rsidRPr="00E9702E" w:rsidRDefault="00EA2F34" w:rsidP="00BE28D4">
            <w:pPr>
              <w:pStyle w:val="tabletext11"/>
              <w:tabs>
                <w:tab w:val="decimal" w:pos="400"/>
              </w:tabs>
              <w:rPr>
                <w:ins w:id="2045" w:author="Author"/>
              </w:rPr>
            </w:pPr>
            <w:ins w:id="2046" w:author="Author">
              <w:r w:rsidRPr="00E9702E">
                <w:t>1.40</w:t>
              </w:r>
            </w:ins>
          </w:p>
        </w:tc>
        <w:tc>
          <w:tcPr>
            <w:tcW w:w="850" w:type="dxa"/>
            <w:vAlign w:val="center"/>
            <w:hideMark/>
          </w:tcPr>
          <w:p w14:paraId="7F880A9A" w14:textId="77777777" w:rsidR="00EA2F34" w:rsidRPr="00E9702E" w:rsidRDefault="00EA2F34" w:rsidP="00BE28D4">
            <w:pPr>
              <w:pStyle w:val="tabletext11"/>
              <w:tabs>
                <w:tab w:val="decimal" w:pos="300"/>
              </w:tabs>
              <w:rPr>
                <w:ins w:id="2047" w:author="Author"/>
              </w:rPr>
            </w:pPr>
            <w:ins w:id="2048" w:author="Author">
              <w:r w:rsidRPr="00E9702E">
                <w:t>1.68</w:t>
              </w:r>
            </w:ins>
          </w:p>
        </w:tc>
      </w:tr>
      <w:tr w:rsidR="00EA2F34" w:rsidRPr="00E9702E" w14:paraId="2CBD3382" w14:textId="77777777" w:rsidTr="00A1082D">
        <w:trPr>
          <w:cantSplit/>
          <w:trHeight w:val="190"/>
          <w:ins w:id="2049" w:author="Author"/>
        </w:trPr>
        <w:tc>
          <w:tcPr>
            <w:tcW w:w="201" w:type="dxa"/>
            <w:tcBorders>
              <w:top w:val="nil"/>
              <w:left w:val="nil"/>
              <w:bottom w:val="nil"/>
            </w:tcBorders>
          </w:tcPr>
          <w:p w14:paraId="5A0419CA" w14:textId="77777777" w:rsidR="00EA2F34" w:rsidRPr="00E9702E" w:rsidRDefault="00EA2F34" w:rsidP="00BE28D4">
            <w:pPr>
              <w:pStyle w:val="tabletext11"/>
              <w:rPr>
                <w:ins w:id="2050" w:author="Author"/>
              </w:rPr>
            </w:pPr>
          </w:p>
        </w:tc>
        <w:tc>
          <w:tcPr>
            <w:tcW w:w="1800" w:type="dxa"/>
            <w:vMerge/>
            <w:vAlign w:val="center"/>
            <w:hideMark/>
          </w:tcPr>
          <w:p w14:paraId="6A5E5005" w14:textId="77777777" w:rsidR="00EA2F34" w:rsidRPr="00E9702E" w:rsidRDefault="00EA2F34" w:rsidP="00BE28D4">
            <w:pPr>
              <w:overflowPunct/>
              <w:autoSpaceDE/>
              <w:autoSpaceDN/>
              <w:adjustRightInd/>
              <w:spacing w:before="0" w:line="240" w:lineRule="auto"/>
              <w:jc w:val="left"/>
              <w:rPr>
                <w:ins w:id="2051" w:author="Author"/>
                <w:rFonts w:ascii="Arial" w:hAnsi="Arial"/>
                <w:sz w:val="18"/>
              </w:rPr>
            </w:pPr>
          </w:p>
        </w:tc>
        <w:tc>
          <w:tcPr>
            <w:tcW w:w="3640" w:type="dxa"/>
            <w:vAlign w:val="bottom"/>
            <w:hideMark/>
          </w:tcPr>
          <w:p w14:paraId="3F30B066" w14:textId="77777777" w:rsidR="00EA2F34" w:rsidRPr="00E9702E" w:rsidRDefault="00EA2F34" w:rsidP="00BE28D4">
            <w:pPr>
              <w:pStyle w:val="tabletext11"/>
              <w:rPr>
                <w:ins w:id="2052" w:author="Author"/>
              </w:rPr>
            </w:pPr>
            <w:ins w:id="2053" w:author="Author">
              <w:r w:rsidRPr="00E9702E">
                <w:t>Junk Dealers</w:t>
              </w:r>
            </w:ins>
          </w:p>
        </w:tc>
        <w:tc>
          <w:tcPr>
            <w:tcW w:w="720" w:type="dxa"/>
            <w:vAlign w:val="center"/>
            <w:hideMark/>
          </w:tcPr>
          <w:p w14:paraId="49EC1810" w14:textId="77777777" w:rsidR="00EA2F34" w:rsidRPr="00E9702E" w:rsidRDefault="00EA2F34" w:rsidP="00BE28D4">
            <w:pPr>
              <w:pStyle w:val="tabletext11"/>
              <w:tabs>
                <w:tab w:val="decimal" w:pos="280"/>
              </w:tabs>
              <w:jc w:val="center"/>
              <w:rPr>
                <w:ins w:id="2054" w:author="Author"/>
              </w:rPr>
            </w:pPr>
            <w:ins w:id="2055" w:author="Author">
              <w:r w:rsidRPr="00E9702E">
                <w:t>---54</w:t>
              </w:r>
            </w:ins>
          </w:p>
        </w:tc>
        <w:tc>
          <w:tcPr>
            <w:tcW w:w="990" w:type="dxa"/>
            <w:noWrap/>
            <w:vAlign w:val="center"/>
            <w:hideMark/>
          </w:tcPr>
          <w:p w14:paraId="016403F2" w14:textId="77777777" w:rsidR="00EA2F34" w:rsidRPr="00E9702E" w:rsidRDefault="00EA2F34" w:rsidP="00BE28D4">
            <w:pPr>
              <w:pStyle w:val="tabletext11"/>
              <w:tabs>
                <w:tab w:val="decimal" w:pos="360"/>
              </w:tabs>
              <w:rPr>
                <w:ins w:id="2056" w:author="Author"/>
              </w:rPr>
            </w:pPr>
            <w:ins w:id="2057" w:author="Author">
              <w:r w:rsidRPr="00E9702E">
                <w:t>1.36</w:t>
              </w:r>
            </w:ins>
          </w:p>
        </w:tc>
        <w:tc>
          <w:tcPr>
            <w:tcW w:w="990" w:type="dxa"/>
            <w:noWrap/>
            <w:vAlign w:val="center"/>
            <w:hideMark/>
          </w:tcPr>
          <w:p w14:paraId="74F7FE21" w14:textId="77777777" w:rsidR="00EA2F34" w:rsidRPr="00E9702E" w:rsidRDefault="00EA2F34" w:rsidP="00BE28D4">
            <w:pPr>
              <w:pStyle w:val="tabletext11"/>
              <w:tabs>
                <w:tab w:val="decimal" w:pos="360"/>
              </w:tabs>
              <w:rPr>
                <w:ins w:id="2058" w:author="Author"/>
              </w:rPr>
            </w:pPr>
            <w:ins w:id="2059" w:author="Author">
              <w:r w:rsidRPr="00E9702E">
                <w:t>1.38</w:t>
              </w:r>
            </w:ins>
          </w:p>
        </w:tc>
        <w:tc>
          <w:tcPr>
            <w:tcW w:w="1080" w:type="dxa"/>
            <w:vAlign w:val="center"/>
            <w:hideMark/>
          </w:tcPr>
          <w:p w14:paraId="68DD2010" w14:textId="77777777" w:rsidR="00EA2F34" w:rsidRPr="00E9702E" w:rsidRDefault="00EA2F34" w:rsidP="00BE28D4">
            <w:pPr>
              <w:pStyle w:val="tabletext11"/>
              <w:tabs>
                <w:tab w:val="decimal" w:pos="400"/>
              </w:tabs>
              <w:rPr>
                <w:ins w:id="2060" w:author="Author"/>
              </w:rPr>
            </w:pPr>
            <w:ins w:id="2061" w:author="Author">
              <w:r w:rsidRPr="00E9702E">
                <w:t>1.40</w:t>
              </w:r>
            </w:ins>
          </w:p>
        </w:tc>
        <w:tc>
          <w:tcPr>
            <w:tcW w:w="850" w:type="dxa"/>
            <w:vAlign w:val="center"/>
            <w:hideMark/>
          </w:tcPr>
          <w:p w14:paraId="0623F6BC" w14:textId="77777777" w:rsidR="00EA2F34" w:rsidRPr="00E9702E" w:rsidRDefault="00EA2F34" w:rsidP="00BE28D4">
            <w:pPr>
              <w:pStyle w:val="tabletext11"/>
              <w:tabs>
                <w:tab w:val="decimal" w:pos="300"/>
              </w:tabs>
              <w:rPr>
                <w:ins w:id="2062" w:author="Author"/>
              </w:rPr>
            </w:pPr>
            <w:ins w:id="2063" w:author="Author">
              <w:r w:rsidRPr="00E9702E">
                <w:t>1.68</w:t>
              </w:r>
            </w:ins>
          </w:p>
        </w:tc>
      </w:tr>
      <w:tr w:rsidR="00EA2F34" w:rsidRPr="00E9702E" w14:paraId="51D64FF6" w14:textId="77777777" w:rsidTr="00A1082D">
        <w:trPr>
          <w:cantSplit/>
          <w:trHeight w:val="190"/>
          <w:ins w:id="2064" w:author="Author"/>
        </w:trPr>
        <w:tc>
          <w:tcPr>
            <w:tcW w:w="201" w:type="dxa"/>
            <w:tcBorders>
              <w:top w:val="nil"/>
              <w:left w:val="nil"/>
              <w:bottom w:val="nil"/>
            </w:tcBorders>
          </w:tcPr>
          <w:p w14:paraId="716DD851" w14:textId="77777777" w:rsidR="00EA2F34" w:rsidRPr="00E9702E" w:rsidRDefault="00EA2F34" w:rsidP="00BE28D4">
            <w:pPr>
              <w:pStyle w:val="tabletext11"/>
              <w:rPr>
                <w:ins w:id="2065" w:author="Author"/>
              </w:rPr>
            </w:pPr>
          </w:p>
        </w:tc>
        <w:tc>
          <w:tcPr>
            <w:tcW w:w="1800" w:type="dxa"/>
            <w:vMerge/>
            <w:vAlign w:val="center"/>
            <w:hideMark/>
          </w:tcPr>
          <w:p w14:paraId="1E109051" w14:textId="77777777" w:rsidR="00EA2F34" w:rsidRPr="00E9702E" w:rsidRDefault="00EA2F34" w:rsidP="00BE28D4">
            <w:pPr>
              <w:overflowPunct/>
              <w:autoSpaceDE/>
              <w:autoSpaceDN/>
              <w:adjustRightInd/>
              <w:spacing w:before="0" w:line="240" w:lineRule="auto"/>
              <w:jc w:val="left"/>
              <w:rPr>
                <w:ins w:id="2066" w:author="Author"/>
                <w:rFonts w:ascii="Arial" w:hAnsi="Arial"/>
                <w:sz w:val="18"/>
              </w:rPr>
            </w:pPr>
          </w:p>
        </w:tc>
        <w:tc>
          <w:tcPr>
            <w:tcW w:w="3640" w:type="dxa"/>
            <w:vAlign w:val="bottom"/>
            <w:hideMark/>
          </w:tcPr>
          <w:p w14:paraId="7C7D34AF" w14:textId="77777777" w:rsidR="00EA2F34" w:rsidRPr="00E9702E" w:rsidRDefault="00EA2F34" w:rsidP="00BE28D4">
            <w:pPr>
              <w:pStyle w:val="tabletext11"/>
              <w:rPr>
                <w:ins w:id="2067" w:author="Author"/>
              </w:rPr>
            </w:pPr>
            <w:ins w:id="2068" w:author="Author">
              <w:r w:rsidRPr="00E9702E">
                <w:t>All Other Waste Disposal</w:t>
              </w:r>
            </w:ins>
          </w:p>
        </w:tc>
        <w:tc>
          <w:tcPr>
            <w:tcW w:w="720" w:type="dxa"/>
            <w:vAlign w:val="center"/>
            <w:hideMark/>
          </w:tcPr>
          <w:p w14:paraId="6A5B25CB" w14:textId="77777777" w:rsidR="00EA2F34" w:rsidRPr="00E9702E" w:rsidRDefault="00EA2F34" w:rsidP="00BE28D4">
            <w:pPr>
              <w:pStyle w:val="tabletext11"/>
              <w:tabs>
                <w:tab w:val="decimal" w:pos="280"/>
              </w:tabs>
              <w:jc w:val="center"/>
              <w:rPr>
                <w:ins w:id="2069" w:author="Author"/>
              </w:rPr>
            </w:pPr>
            <w:ins w:id="2070" w:author="Author">
              <w:r w:rsidRPr="00E9702E">
                <w:t>---59</w:t>
              </w:r>
            </w:ins>
          </w:p>
        </w:tc>
        <w:tc>
          <w:tcPr>
            <w:tcW w:w="990" w:type="dxa"/>
            <w:noWrap/>
            <w:vAlign w:val="center"/>
            <w:hideMark/>
          </w:tcPr>
          <w:p w14:paraId="45C5BF47" w14:textId="77777777" w:rsidR="00EA2F34" w:rsidRPr="00E9702E" w:rsidRDefault="00EA2F34" w:rsidP="00BE28D4">
            <w:pPr>
              <w:pStyle w:val="tabletext11"/>
              <w:tabs>
                <w:tab w:val="decimal" w:pos="360"/>
              </w:tabs>
              <w:rPr>
                <w:ins w:id="2071" w:author="Author"/>
              </w:rPr>
            </w:pPr>
            <w:ins w:id="2072" w:author="Author">
              <w:r w:rsidRPr="00E9702E">
                <w:t>1.36</w:t>
              </w:r>
            </w:ins>
          </w:p>
        </w:tc>
        <w:tc>
          <w:tcPr>
            <w:tcW w:w="990" w:type="dxa"/>
            <w:noWrap/>
            <w:vAlign w:val="center"/>
            <w:hideMark/>
          </w:tcPr>
          <w:p w14:paraId="4E47DB29" w14:textId="77777777" w:rsidR="00EA2F34" w:rsidRPr="00E9702E" w:rsidRDefault="00EA2F34" w:rsidP="00BE28D4">
            <w:pPr>
              <w:pStyle w:val="tabletext11"/>
              <w:tabs>
                <w:tab w:val="decimal" w:pos="360"/>
              </w:tabs>
              <w:rPr>
                <w:ins w:id="2073" w:author="Author"/>
              </w:rPr>
            </w:pPr>
            <w:ins w:id="2074" w:author="Author">
              <w:r w:rsidRPr="00E9702E">
                <w:t>1.38</w:t>
              </w:r>
            </w:ins>
          </w:p>
        </w:tc>
        <w:tc>
          <w:tcPr>
            <w:tcW w:w="1080" w:type="dxa"/>
            <w:vAlign w:val="center"/>
            <w:hideMark/>
          </w:tcPr>
          <w:p w14:paraId="35AFA1F7" w14:textId="77777777" w:rsidR="00EA2F34" w:rsidRPr="00E9702E" w:rsidRDefault="00EA2F34" w:rsidP="00BE28D4">
            <w:pPr>
              <w:pStyle w:val="tabletext11"/>
              <w:tabs>
                <w:tab w:val="decimal" w:pos="400"/>
              </w:tabs>
              <w:rPr>
                <w:ins w:id="2075" w:author="Author"/>
              </w:rPr>
            </w:pPr>
            <w:ins w:id="2076" w:author="Author">
              <w:r w:rsidRPr="00E9702E">
                <w:t>1.40</w:t>
              </w:r>
            </w:ins>
          </w:p>
        </w:tc>
        <w:tc>
          <w:tcPr>
            <w:tcW w:w="850" w:type="dxa"/>
            <w:vAlign w:val="center"/>
            <w:hideMark/>
          </w:tcPr>
          <w:p w14:paraId="2DE5540D" w14:textId="77777777" w:rsidR="00EA2F34" w:rsidRPr="00E9702E" w:rsidRDefault="00EA2F34" w:rsidP="00BE28D4">
            <w:pPr>
              <w:pStyle w:val="tabletext11"/>
              <w:tabs>
                <w:tab w:val="decimal" w:pos="300"/>
              </w:tabs>
              <w:rPr>
                <w:ins w:id="2077" w:author="Author"/>
              </w:rPr>
            </w:pPr>
            <w:ins w:id="2078" w:author="Author">
              <w:r w:rsidRPr="00E9702E">
                <w:t>1.68</w:t>
              </w:r>
            </w:ins>
          </w:p>
        </w:tc>
      </w:tr>
      <w:tr w:rsidR="00EA2F34" w:rsidRPr="00E9702E" w14:paraId="36EAC730" w14:textId="77777777" w:rsidTr="00A1082D">
        <w:trPr>
          <w:cantSplit/>
          <w:trHeight w:val="190"/>
          <w:ins w:id="2079" w:author="Author"/>
        </w:trPr>
        <w:tc>
          <w:tcPr>
            <w:tcW w:w="201" w:type="dxa"/>
            <w:tcBorders>
              <w:top w:val="nil"/>
              <w:left w:val="nil"/>
              <w:bottom w:val="nil"/>
            </w:tcBorders>
          </w:tcPr>
          <w:p w14:paraId="25C67705" w14:textId="77777777" w:rsidR="00EA2F34" w:rsidRPr="00E9702E" w:rsidRDefault="00EA2F34" w:rsidP="00BE28D4">
            <w:pPr>
              <w:pStyle w:val="tabletext11"/>
              <w:rPr>
                <w:ins w:id="2080" w:author="Author"/>
              </w:rPr>
            </w:pPr>
          </w:p>
        </w:tc>
        <w:tc>
          <w:tcPr>
            <w:tcW w:w="1800" w:type="dxa"/>
            <w:vMerge w:val="restart"/>
            <w:vAlign w:val="center"/>
            <w:hideMark/>
          </w:tcPr>
          <w:p w14:paraId="49D0CED0" w14:textId="77777777" w:rsidR="00EA2F34" w:rsidRPr="00E9702E" w:rsidRDefault="00EA2F34" w:rsidP="00BE28D4">
            <w:pPr>
              <w:pStyle w:val="tabletext11"/>
              <w:rPr>
                <w:ins w:id="2081" w:author="Author"/>
              </w:rPr>
            </w:pPr>
            <w:ins w:id="2082" w:author="Author">
              <w:r w:rsidRPr="00E9702E">
                <w:t>Farmers: Autos owned by a farmer, used in connection with the operation of their own farm and occasionally used to haul commodities for other farmers</w:t>
              </w:r>
            </w:ins>
          </w:p>
        </w:tc>
        <w:tc>
          <w:tcPr>
            <w:tcW w:w="3640" w:type="dxa"/>
            <w:vAlign w:val="bottom"/>
            <w:hideMark/>
          </w:tcPr>
          <w:p w14:paraId="6A9ACCCA" w14:textId="77777777" w:rsidR="00EA2F34" w:rsidRPr="00E9702E" w:rsidRDefault="00EA2F34" w:rsidP="00BE28D4">
            <w:pPr>
              <w:pStyle w:val="tabletext11"/>
              <w:rPr>
                <w:ins w:id="2083" w:author="Author"/>
              </w:rPr>
            </w:pPr>
            <w:ins w:id="2084" w:author="Author">
              <w:r w:rsidRPr="00E9702E">
                <w:t>Individually Owned or Family Corp. (Other than Livestock Hauling)</w:t>
              </w:r>
            </w:ins>
          </w:p>
        </w:tc>
        <w:tc>
          <w:tcPr>
            <w:tcW w:w="720" w:type="dxa"/>
            <w:vAlign w:val="center"/>
            <w:hideMark/>
          </w:tcPr>
          <w:p w14:paraId="4FAF494F" w14:textId="77777777" w:rsidR="00EA2F34" w:rsidRPr="00E9702E" w:rsidRDefault="00EA2F34" w:rsidP="00BE28D4">
            <w:pPr>
              <w:pStyle w:val="tabletext11"/>
              <w:tabs>
                <w:tab w:val="decimal" w:pos="280"/>
              </w:tabs>
              <w:jc w:val="center"/>
              <w:rPr>
                <w:ins w:id="2085" w:author="Author"/>
              </w:rPr>
            </w:pPr>
            <w:ins w:id="2086" w:author="Author">
              <w:r w:rsidRPr="00E9702E">
                <w:t>---61</w:t>
              </w:r>
            </w:ins>
          </w:p>
        </w:tc>
        <w:tc>
          <w:tcPr>
            <w:tcW w:w="990" w:type="dxa"/>
            <w:noWrap/>
            <w:vAlign w:val="center"/>
            <w:hideMark/>
          </w:tcPr>
          <w:p w14:paraId="129C3312" w14:textId="77777777" w:rsidR="00EA2F34" w:rsidRPr="00E9702E" w:rsidRDefault="00EA2F34" w:rsidP="00BE28D4">
            <w:pPr>
              <w:pStyle w:val="tabletext11"/>
              <w:tabs>
                <w:tab w:val="decimal" w:pos="360"/>
              </w:tabs>
              <w:rPr>
                <w:ins w:id="2087" w:author="Author"/>
              </w:rPr>
            </w:pPr>
            <w:ins w:id="2088" w:author="Author">
              <w:r w:rsidRPr="00E9702E">
                <w:t>0.49</w:t>
              </w:r>
            </w:ins>
          </w:p>
        </w:tc>
        <w:tc>
          <w:tcPr>
            <w:tcW w:w="990" w:type="dxa"/>
            <w:noWrap/>
            <w:vAlign w:val="center"/>
            <w:hideMark/>
          </w:tcPr>
          <w:p w14:paraId="0D5FE513" w14:textId="77777777" w:rsidR="00EA2F34" w:rsidRPr="00E9702E" w:rsidRDefault="00EA2F34" w:rsidP="00BE28D4">
            <w:pPr>
              <w:pStyle w:val="tabletext11"/>
              <w:tabs>
                <w:tab w:val="decimal" w:pos="360"/>
              </w:tabs>
              <w:rPr>
                <w:ins w:id="2089" w:author="Author"/>
              </w:rPr>
            </w:pPr>
            <w:ins w:id="2090" w:author="Author">
              <w:r w:rsidRPr="00E9702E">
                <w:t>0.76</w:t>
              </w:r>
            </w:ins>
          </w:p>
        </w:tc>
        <w:tc>
          <w:tcPr>
            <w:tcW w:w="1080" w:type="dxa"/>
            <w:vAlign w:val="center"/>
            <w:hideMark/>
          </w:tcPr>
          <w:p w14:paraId="32E3D1D6" w14:textId="77777777" w:rsidR="00EA2F34" w:rsidRPr="00E9702E" w:rsidRDefault="00EA2F34" w:rsidP="00BE28D4">
            <w:pPr>
              <w:pStyle w:val="tabletext11"/>
              <w:tabs>
                <w:tab w:val="decimal" w:pos="400"/>
              </w:tabs>
              <w:rPr>
                <w:ins w:id="2091" w:author="Author"/>
              </w:rPr>
            </w:pPr>
            <w:ins w:id="2092" w:author="Author">
              <w:r w:rsidRPr="00E9702E">
                <w:t>0.87</w:t>
              </w:r>
            </w:ins>
          </w:p>
        </w:tc>
        <w:tc>
          <w:tcPr>
            <w:tcW w:w="850" w:type="dxa"/>
            <w:vAlign w:val="center"/>
            <w:hideMark/>
          </w:tcPr>
          <w:p w14:paraId="68F5C09A" w14:textId="77777777" w:rsidR="00EA2F34" w:rsidRPr="00E9702E" w:rsidRDefault="00EA2F34" w:rsidP="00BE28D4">
            <w:pPr>
              <w:pStyle w:val="tabletext11"/>
              <w:tabs>
                <w:tab w:val="decimal" w:pos="300"/>
              </w:tabs>
              <w:rPr>
                <w:ins w:id="2093" w:author="Author"/>
              </w:rPr>
            </w:pPr>
            <w:ins w:id="2094" w:author="Author">
              <w:r w:rsidRPr="00E9702E">
                <w:t>0.87</w:t>
              </w:r>
            </w:ins>
          </w:p>
        </w:tc>
      </w:tr>
      <w:tr w:rsidR="00EA2F34" w:rsidRPr="00E9702E" w14:paraId="61574CFC" w14:textId="77777777" w:rsidTr="00A1082D">
        <w:trPr>
          <w:cantSplit/>
          <w:trHeight w:val="190"/>
          <w:ins w:id="2095" w:author="Author"/>
        </w:trPr>
        <w:tc>
          <w:tcPr>
            <w:tcW w:w="201" w:type="dxa"/>
            <w:tcBorders>
              <w:top w:val="nil"/>
              <w:left w:val="nil"/>
              <w:bottom w:val="nil"/>
            </w:tcBorders>
          </w:tcPr>
          <w:p w14:paraId="67E83DD9" w14:textId="77777777" w:rsidR="00EA2F34" w:rsidRPr="00E9702E" w:rsidRDefault="00EA2F34" w:rsidP="00BE28D4">
            <w:pPr>
              <w:pStyle w:val="tabletext11"/>
              <w:rPr>
                <w:ins w:id="2096" w:author="Author"/>
              </w:rPr>
            </w:pPr>
          </w:p>
        </w:tc>
        <w:tc>
          <w:tcPr>
            <w:tcW w:w="1800" w:type="dxa"/>
            <w:vMerge/>
            <w:vAlign w:val="center"/>
            <w:hideMark/>
          </w:tcPr>
          <w:p w14:paraId="53999DA0" w14:textId="77777777" w:rsidR="00EA2F34" w:rsidRPr="00E9702E" w:rsidRDefault="00EA2F34" w:rsidP="00BE28D4">
            <w:pPr>
              <w:overflowPunct/>
              <w:autoSpaceDE/>
              <w:autoSpaceDN/>
              <w:adjustRightInd/>
              <w:spacing w:before="0" w:line="240" w:lineRule="auto"/>
              <w:jc w:val="left"/>
              <w:rPr>
                <w:ins w:id="2097" w:author="Author"/>
                <w:rFonts w:ascii="Arial" w:hAnsi="Arial"/>
                <w:sz w:val="18"/>
              </w:rPr>
            </w:pPr>
          </w:p>
        </w:tc>
        <w:tc>
          <w:tcPr>
            <w:tcW w:w="3640" w:type="dxa"/>
            <w:vAlign w:val="bottom"/>
            <w:hideMark/>
          </w:tcPr>
          <w:p w14:paraId="4740DD43" w14:textId="77777777" w:rsidR="00EA2F34" w:rsidRPr="00E9702E" w:rsidRDefault="00EA2F34" w:rsidP="00BE28D4">
            <w:pPr>
              <w:pStyle w:val="tabletext11"/>
              <w:rPr>
                <w:ins w:id="2098" w:author="Author"/>
              </w:rPr>
            </w:pPr>
            <w:ins w:id="2099" w:author="Author">
              <w:r w:rsidRPr="00E9702E">
                <w:t>Livestock Hauling</w:t>
              </w:r>
            </w:ins>
          </w:p>
        </w:tc>
        <w:tc>
          <w:tcPr>
            <w:tcW w:w="720" w:type="dxa"/>
            <w:vAlign w:val="center"/>
            <w:hideMark/>
          </w:tcPr>
          <w:p w14:paraId="1E7540E3" w14:textId="77777777" w:rsidR="00EA2F34" w:rsidRPr="00E9702E" w:rsidRDefault="00EA2F34" w:rsidP="00BE28D4">
            <w:pPr>
              <w:pStyle w:val="tabletext11"/>
              <w:tabs>
                <w:tab w:val="decimal" w:pos="280"/>
              </w:tabs>
              <w:jc w:val="center"/>
              <w:rPr>
                <w:ins w:id="2100" w:author="Author"/>
              </w:rPr>
            </w:pPr>
            <w:ins w:id="2101" w:author="Author">
              <w:r w:rsidRPr="00E9702E">
                <w:t>---62</w:t>
              </w:r>
            </w:ins>
          </w:p>
        </w:tc>
        <w:tc>
          <w:tcPr>
            <w:tcW w:w="990" w:type="dxa"/>
            <w:noWrap/>
            <w:vAlign w:val="center"/>
            <w:hideMark/>
          </w:tcPr>
          <w:p w14:paraId="13470D60" w14:textId="77777777" w:rsidR="00EA2F34" w:rsidRPr="00E9702E" w:rsidRDefault="00EA2F34" w:rsidP="00BE28D4">
            <w:pPr>
              <w:pStyle w:val="tabletext11"/>
              <w:tabs>
                <w:tab w:val="decimal" w:pos="360"/>
              </w:tabs>
              <w:rPr>
                <w:ins w:id="2102" w:author="Author"/>
              </w:rPr>
            </w:pPr>
            <w:ins w:id="2103" w:author="Author">
              <w:r w:rsidRPr="00E9702E">
                <w:t>0.49</w:t>
              </w:r>
            </w:ins>
          </w:p>
        </w:tc>
        <w:tc>
          <w:tcPr>
            <w:tcW w:w="990" w:type="dxa"/>
            <w:noWrap/>
            <w:vAlign w:val="center"/>
            <w:hideMark/>
          </w:tcPr>
          <w:p w14:paraId="27D8C53D" w14:textId="77777777" w:rsidR="00EA2F34" w:rsidRPr="00E9702E" w:rsidRDefault="00EA2F34" w:rsidP="00BE28D4">
            <w:pPr>
              <w:pStyle w:val="tabletext11"/>
              <w:tabs>
                <w:tab w:val="decimal" w:pos="360"/>
              </w:tabs>
              <w:rPr>
                <w:ins w:id="2104" w:author="Author"/>
              </w:rPr>
            </w:pPr>
            <w:ins w:id="2105" w:author="Author">
              <w:r w:rsidRPr="00E9702E">
                <w:t>0.76</w:t>
              </w:r>
            </w:ins>
          </w:p>
        </w:tc>
        <w:tc>
          <w:tcPr>
            <w:tcW w:w="1080" w:type="dxa"/>
            <w:vAlign w:val="center"/>
            <w:hideMark/>
          </w:tcPr>
          <w:p w14:paraId="421372D4" w14:textId="77777777" w:rsidR="00EA2F34" w:rsidRPr="00E9702E" w:rsidRDefault="00EA2F34" w:rsidP="00BE28D4">
            <w:pPr>
              <w:pStyle w:val="tabletext11"/>
              <w:tabs>
                <w:tab w:val="decimal" w:pos="400"/>
              </w:tabs>
              <w:rPr>
                <w:ins w:id="2106" w:author="Author"/>
              </w:rPr>
            </w:pPr>
            <w:ins w:id="2107" w:author="Author">
              <w:r w:rsidRPr="00E9702E">
                <w:t>0.91</w:t>
              </w:r>
            </w:ins>
          </w:p>
        </w:tc>
        <w:tc>
          <w:tcPr>
            <w:tcW w:w="850" w:type="dxa"/>
            <w:vAlign w:val="center"/>
            <w:hideMark/>
          </w:tcPr>
          <w:p w14:paraId="7F28F54B" w14:textId="77777777" w:rsidR="00EA2F34" w:rsidRPr="00E9702E" w:rsidRDefault="00EA2F34" w:rsidP="00BE28D4">
            <w:pPr>
              <w:pStyle w:val="tabletext11"/>
              <w:tabs>
                <w:tab w:val="decimal" w:pos="300"/>
              </w:tabs>
              <w:rPr>
                <w:ins w:id="2108" w:author="Author"/>
              </w:rPr>
            </w:pPr>
            <w:ins w:id="2109" w:author="Author">
              <w:r w:rsidRPr="00E9702E">
                <w:t>0.87</w:t>
              </w:r>
            </w:ins>
          </w:p>
        </w:tc>
      </w:tr>
      <w:tr w:rsidR="00EA2F34" w:rsidRPr="00E9702E" w14:paraId="67EAF4DA" w14:textId="77777777" w:rsidTr="00A1082D">
        <w:trPr>
          <w:cantSplit/>
          <w:trHeight w:val="190"/>
          <w:ins w:id="2110" w:author="Author"/>
        </w:trPr>
        <w:tc>
          <w:tcPr>
            <w:tcW w:w="201" w:type="dxa"/>
            <w:tcBorders>
              <w:top w:val="nil"/>
              <w:left w:val="nil"/>
              <w:bottom w:val="nil"/>
            </w:tcBorders>
            <w:vAlign w:val="center"/>
          </w:tcPr>
          <w:p w14:paraId="6D313A6F" w14:textId="77777777" w:rsidR="00EA2F34" w:rsidRPr="00E9702E" w:rsidRDefault="00EA2F34" w:rsidP="00BE28D4">
            <w:pPr>
              <w:pStyle w:val="tabletext11"/>
              <w:rPr>
                <w:ins w:id="2111" w:author="Author"/>
              </w:rPr>
            </w:pPr>
          </w:p>
        </w:tc>
        <w:tc>
          <w:tcPr>
            <w:tcW w:w="1800" w:type="dxa"/>
            <w:vMerge/>
            <w:vAlign w:val="center"/>
            <w:hideMark/>
          </w:tcPr>
          <w:p w14:paraId="149B9AD4" w14:textId="77777777" w:rsidR="00EA2F34" w:rsidRPr="00E9702E" w:rsidRDefault="00EA2F34" w:rsidP="00BE28D4">
            <w:pPr>
              <w:overflowPunct/>
              <w:autoSpaceDE/>
              <w:autoSpaceDN/>
              <w:adjustRightInd/>
              <w:spacing w:before="0" w:line="240" w:lineRule="auto"/>
              <w:jc w:val="left"/>
              <w:rPr>
                <w:ins w:id="2112" w:author="Author"/>
                <w:rFonts w:ascii="Arial" w:hAnsi="Arial"/>
                <w:sz w:val="18"/>
              </w:rPr>
            </w:pPr>
          </w:p>
        </w:tc>
        <w:tc>
          <w:tcPr>
            <w:tcW w:w="3640" w:type="dxa"/>
            <w:vAlign w:val="center"/>
            <w:hideMark/>
          </w:tcPr>
          <w:p w14:paraId="308F7D13" w14:textId="77777777" w:rsidR="00EA2F34" w:rsidRPr="00E9702E" w:rsidRDefault="00EA2F34" w:rsidP="00BE28D4">
            <w:pPr>
              <w:pStyle w:val="tabletext11"/>
              <w:rPr>
                <w:ins w:id="2113" w:author="Author"/>
              </w:rPr>
            </w:pPr>
            <w:ins w:id="2114" w:author="Author">
              <w:r w:rsidRPr="00E9702E">
                <w:t>All Other Farmers</w:t>
              </w:r>
            </w:ins>
          </w:p>
        </w:tc>
        <w:tc>
          <w:tcPr>
            <w:tcW w:w="720" w:type="dxa"/>
            <w:vAlign w:val="center"/>
            <w:hideMark/>
          </w:tcPr>
          <w:p w14:paraId="0BBE1560" w14:textId="4C2D2B5A" w:rsidR="00EA2F34" w:rsidRPr="00E9702E" w:rsidRDefault="00EA2F34" w:rsidP="00BE28D4">
            <w:pPr>
              <w:pStyle w:val="tabletext11"/>
              <w:tabs>
                <w:tab w:val="decimal" w:pos="280"/>
              </w:tabs>
              <w:jc w:val="center"/>
              <w:rPr>
                <w:ins w:id="2115" w:author="Author"/>
              </w:rPr>
            </w:pPr>
            <w:ins w:id="2116" w:author="Author">
              <w:r w:rsidRPr="00E9702E">
                <w:t>---6</w:t>
              </w:r>
              <w:r w:rsidR="00626970">
                <w:t>9</w:t>
              </w:r>
            </w:ins>
          </w:p>
        </w:tc>
        <w:tc>
          <w:tcPr>
            <w:tcW w:w="990" w:type="dxa"/>
            <w:noWrap/>
            <w:vAlign w:val="center"/>
            <w:hideMark/>
          </w:tcPr>
          <w:p w14:paraId="1646C4B1" w14:textId="77777777" w:rsidR="00EA2F34" w:rsidRPr="00E9702E" w:rsidRDefault="00EA2F34" w:rsidP="00BE28D4">
            <w:pPr>
              <w:pStyle w:val="tabletext11"/>
              <w:tabs>
                <w:tab w:val="decimal" w:pos="360"/>
              </w:tabs>
              <w:rPr>
                <w:ins w:id="2117" w:author="Author"/>
              </w:rPr>
            </w:pPr>
            <w:ins w:id="2118" w:author="Author">
              <w:r w:rsidRPr="00E9702E">
                <w:t>0.49</w:t>
              </w:r>
            </w:ins>
          </w:p>
        </w:tc>
        <w:tc>
          <w:tcPr>
            <w:tcW w:w="990" w:type="dxa"/>
            <w:noWrap/>
            <w:vAlign w:val="center"/>
            <w:hideMark/>
          </w:tcPr>
          <w:p w14:paraId="33F47259" w14:textId="77777777" w:rsidR="00EA2F34" w:rsidRPr="00E9702E" w:rsidRDefault="00EA2F34" w:rsidP="00BE28D4">
            <w:pPr>
              <w:pStyle w:val="tabletext11"/>
              <w:tabs>
                <w:tab w:val="decimal" w:pos="360"/>
              </w:tabs>
              <w:rPr>
                <w:ins w:id="2119" w:author="Author"/>
              </w:rPr>
            </w:pPr>
            <w:ins w:id="2120" w:author="Author">
              <w:r w:rsidRPr="00E9702E">
                <w:t>0.76</w:t>
              </w:r>
            </w:ins>
          </w:p>
        </w:tc>
        <w:tc>
          <w:tcPr>
            <w:tcW w:w="1080" w:type="dxa"/>
            <w:vAlign w:val="center"/>
            <w:hideMark/>
          </w:tcPr>
          <w:p w14:paraId="43D39513" w14:textId="77777777" w:rsidR="00EA2F34" w:rsidRPr="00E9702E" w:rsidRDefault="00EA2F34" w:rsidP="00BE28D4">
            <w:pPr>
              <w:pStyle w:val="tabletext11"/>
              <w:tabs>
                <w:tab w:val="decimal" w:pos="400"/>
              </w:tabs>
              <w:rPr>
                <w:ins w:id="2121" w:author="Author"/>
              </w:rPr>
            </w:pPr>
            <w:ins w:id="2122" w:author="Author">
              <w:r w:rsidRPr="00E9702E">
                <w:t>0.91</w:t>
              </w:r>
            </w:ins>
          </w:p>
        </w:tc>
        <w:tc>
          <w:tcPr>
            <w:tcW w:w="850" w:type="dxa"/>
            <w:vAlign w:val="center"/>
            <w:hideMark/>
          </w:tcPr>
          <w:p w14:paraId="270AE474" w14:textId="77777777" w:rsidR="00EA2F34" w:rsidRPr="00E9702E" w:rsidRDefault="00EA2F34" w:rsidP="00BE28D4">
            <w:pPr>
              <w:pStyle w:val="tabletext11"/>
              <w:tabs>
                <w:tab w:val="decimal" w:pos="300"/>
              </w:tabs>
              <w:rPr>
                <w:ins w:id="2123" w:author="Author"/>
              </w:rPr>
            </w:pPr>
            <w:ins w:id="2124" w:author="Author">
              <w:r w:rsidRPr="00E9702E">
                <w:t>0.87</w:t>
              </w:r>
            </w:ins>
          </w:p>
        </w:tc>
      </w:tr>
      <w:tr w:rsidR="00EA2F34" w:rsidRPr="00E9702E" w14:paraId="579C0636" w14:textId="77777777" w:rsidTr="00A1082D">
        <w:trPr>
          <w:cantSplit/>
          <w:trHeight w:val="190"/>
          <w:ins w:id="2125" w:author="Author"/>
        </w:trPr>
        <w:tc>
          <w:tcPr>
            <w:tcW w:w="201" w:type="dxa"/>
            <w:tcBorders>
              <w:top w:val="nil"/>
              <w:left w:val="nil"/>
              <w:bottom w:val="nil"/>
            </w:tcBorders>
          </w:tcPr>
          <w:p w14:paraId="3BC050AC" w14:textId="77777777" w:rsidR="00EA2F34" w:rsidRPr="00E9702E" w:rsidRDefault="00EA2F34" w:rsidP="00BE28D4">
            <w:pPr>
              <w:pStyle w:val="tabletext11"/>
              <w:rPr>
                <w:ins w:id="2126" w:author="Author"/>
              </w:rPr>
            </w:pPr>
          </w:p>
        </w:tc>
        <w:tc>
          <w:tcPr>
            <w:tcW w:w="1800" w:type="dxa"/>
            <w:vMerge w:val="restart"/>
            <w:vAlign w:val="center"/>
            <w:hideMark/>
          </w:tcPr>
          <w:p w14:paraId="5BE3AB87" w14:textId="77777777" w:rsidR="00EA2F34" w:rsidRPr="00E9702E" w:rsidRDefault="00EA2F34" w:rsidP="00BE28D4">
            <w:pPr>
              <w:pStyle w:val="tabletext11"/>
              <w:rPr>
                <w:ins w:id="2127" w:author="Author"/>
              </w:rPr>
            </w:pPr>
            <w:ins w:id="2128" w:author="Author">
              <w:r w:rsidRPr="00E9702E">
                <w:t>Dump and Transit Mix (Use these factors and codes only when no other secondary classification applies.)</w:t>
              </w:r>
            </w:ins>
          </w:p>
        </w:tc>
        <w:tc>
          <w:tcPr>
            <w:tcW w:w="3640" w:type="dxa"/>
            <w:vAlign w:val="bottom"/>
            <w:hideMark/>
          </w:tcPr>
          <w:p w14:paraId="48383A1A" w14:textId="77777777" w:rsidR="00EA2F34" w:rsidRPr="00E9702E" w:rsidRDefault="00EA2F34" w:rsidP="00BE28D4">
            <w:pPr>
              <w:pStyle w:val="tabletext11"/>
              <w:rPr>
                <w:ins w:id="2129" w:author="Author"/>
              </w:rPr>
            </w:pPr>
            <w:ins w:id="2130" w:author="Author">
              <w:r w:rsidRPr="00E9702E">
                <w:t>Excavating</w:t>
              </w:r>
            </w:ins>
          </w:p>
        </w:tc>
        <w:tc>
          <w:tcPr>
            <w:tcW w:w="720" w:type="dxa"/>
            <w:vAlign w:val="center"/>
            <w:hideMark/>
          </w:tcPr>
          <w:p w14:paraId="3019CC0A" w14:textId="77777777" w:rsidR="00EA2F34" w:rsidRPr="00E9702E" w:rsidRDefault="00EA2F34" w:rsidP="00BE28D4">
            <w:pPr>
              <w:pStyle w:val="tabletext11"/>
              <w:tabs>
                <w:tab w:val="decimal" w:pos="280"/>
              </w:tabs>
              <w:jc w:val="center"/>
              <w:rPr>
                <w:ins w:id="2131" w:author="Author"/>
              </w:rPr>
            </w:pPr>
            <w:ins w:id="2132" w:author="Author">
              <w:r w:rsidRPr="00E9702E">
                <w:t>---71</w:t>
              </w:r>
            </w:ins>
          </w:p>
        </w:tc>
        <w:tc>
          <w:tcPr>
            <w:tcW w:w="990" w:type="dxa"/>
            <w:noWrap/>
            <w:vAlign w:val="center"/>
            <w:hideMark/>
          </w:tcPr>
          <w:p w14:paraId="68B5783E" w14:textId="77777777" w:rsidR="00EA2F34" w:rsidRPr="00E9702E" w:rsidRDefault="00EA2F34" w:rsidP="00BE28D4">
            <w:pPr>
              <w:pStyle w:val="tabletext11"/>
              <w:tabs>
                <w:tab w:val="decimal" w:pos="360"/>
              </w:tabs>
              <w:rPr>
                <w:ins w:id="2133" w:author="Author"/>
              </w:rPr>
            </w:pPr>
            <w:ins w:id="2134" w:author="Author">
              <w:r w:rsidRPr="00E9702E">
                <w:t>0.89</w:t>
              </w:r>
            </w:ins>
          </w:p>
        </w:tc>
        <w:tc>
          <w:tcPr>
            <w:tcW w:w="990" w:type="dxa"/>
            <w:noWrap/>
            <w:vAlign w:val="center"/>
            <w:hideMark/>
          </w:tcPr>
          <w:p w14:paraId="14D2CFD9" w14:textId="77777777" w:rsidR="00EA2F34" w:rsidRPr="00E9702E" w:rsidRDefault="00EA2F34" w:rsidP="00BE28D4">
            <w:pPr>
              <w:pStyle w:val="tabletext11"/>
              <w:tabs>
                <w:tab w:val="decimal" w:pos="360"/>
              </w:tabs>
              <w:rPr>
                <w:ins w:id="2135" w:author="Author"/>
              </w:rPr>
            </w:pPr>
            <w:ins w:id="2136" w:author="Author">
              <w:r w:rsidRPr="00E9702E">
                <w:t>0.93</w:t>
              </w:r>
            </w:ins>
          </w:p>
        </w:tc>
        <w:tc>
          <w:tcPr>
            <w:tcW w:w="1080" w:type="dxa"/>
            <w:vAlign w:val="center"/>
            <w:hideMark/>
          </w:tcPr>
          <w:p w14:paraId="767C6BD4" w14:textId="77777777" w:rsidR="00EA2F34" w:rsidRPr="00E9702E" w:rsidRDefault="00EA2F34" w:rsidP="00BE28D4">
            <w:pPr>
              <w:pStyle w:val="tabletext11"/>
              <w:tabs>
                <w:tab w:val="decimal" w:pos="400"/>
              </w:tabs>
              <w:rPr>
                <w:ins w:id="2137" w:author="Author"/>
              </w:rPr>
            </w:pPr>
            <w:ins w:id="2138" w:author="Author">
              <w:r w:rsidRPr="00E9702E">
                <w:t>0.83</w:t>
              </w:r>
            </w:ins>
          </w:p>
        </w:tc>
        <w:tc>
          <w:tcPr>
            <w:tcW w:w="850" w:type="dxa"/>
            <w:vAlign w:val="center"/>
            <w:hideMark/>
          </w:tcPr>
          <w:p w14:paraId="1E41A678" w14:textId="77777777" w:rsidR="00EA2F34" w:rsidRPr="00E9702E" w:rsidRDefault="00EA2F34" w:rsidP="00BE28D4">
            <w:pPr>
              <w:pStyle w:val="tabletext11"/>
              <w:tabs>
                <w:tab w:val="decimal" w:pos="300"/>
              </w:tabs>
              <w:rPr>
                <w:ins w:id="2139" w:author="Author"/>
              </w:rPr>
            </w:pPr>
            <w:ins w:id="2140" w:author="Author">
              <w:r w:rsidRPr="00E9702E">
                <w:t>1.83</w:t>
              </w:r>
            </w:ins>
          </w:p>
        </w:tc>
      </w:tr>
      <w:tr w:rsidR="00EA2F34" w:rsidRPr="00E9702E" w14:paraId="52FE1020" w14:textId="77777777" w:rsidTr="00A1082D">
        <w:trPr>
          <w:cantSplit/>
          <w:trHeight w:val="190"/>
          <w:ins w:id="2141" w:author="Author"/>
        </w:trPr>
        <w:tc>
          <w:tcPr>
            <w:tcW w:w="201" w:type="dxa"/>
            <w:tcBorders>
              <w:top w:val="nil"/>
              <w:left w:val="nil"/>
              <w:bottom w:val="nil"/>
            </w:tcBorders>
          </w:tcPr>
          <w:p w14:paraId="17A71D70" w14:textId="77777777" w:rsidR="00EA2F34" w:rsidRPr="00E9702E" w:rsidRDefault="00EA2F34" w:rsidP="00BE28D4">
            <w:pPr>
              <w:pStyle w:val="tabletext11"/>
              <w:rPr>
                <w:ins w:id="2142" w:author="Author"/>
              </w:rPr>
            </w:pPr>
          </w:p>
        </w:tc>
        <w:tc>
          <w:tcPr>
            <w:tcW w:w="1800" w:type="dxa"/>
            <w:vMerge/>
            <w:vAlign w:val="center"/>
            <w:hideMark/>
          </w:tcPr>
          <w:p w14:paraId="012100AC" w14:textId="77777777" w:rsidR="00EA2F34" w:rsidRPr="00E9702E" w:rsidRDefault="00EA2F34" w:rsidP="00BE28D4">
            <w:pPr>
              <w:overflowPunct/>
              <w:autoSpaceDE/>
              <w:autoSpaceDN/>
              <w:adjustRightInd/>
              <w:spacing w:before="0" w:line="240" w:lineRule="auto"/>
              <w:jc w:val="left"/>
              <w:rPr>
                <w:ins w:id="2143" w:author="Author"/>
                <w:rFonts w:ascii="Arial" w:hAnsi="Arial"/>
                <w:sz w:val="18"/>
              </w:rPr>
            </w:pPr>
          </w:p>
        </w:tc>
        <w:tc>
          <w:tcPr>
            <w:tcW w:w="3640" w:type="dxa"/>
            <w:vAlign w:val="bottom"/>
            <w:hideMark/>
          </w:tcPr>
          <w:p w14:paraId="6A2375B0" w14:textId="77777777" w:rsidR="00EA2F34" w:rsidRPr="00E9702E" w:rsidRDefault="00EA2F34" w:rsidP="00BE28D4">
            <w:pPr>
              <w:pStyle w:val="tabletext11"/>
              <w:rPr>
                <w:ins w:id="2144" w:author="Author"/>
              </w:rPr>
            </w:pPr>
            <w:ins w:id="2145" w:author="Author">
              <w:r w:rsidRPr="00E9702E">
                <w:t>Sand and Gravel (Other than Quarrying)</w:t>
              </w:r>
            </w:ins>
          </w:p>
        </w:tc>
        <w:tc>
          <w:tcPr>
            <w:tcW w:w="720" w:type="dxa"/>
            <w:vAlign w:val="center"/>
            <w:hideMark/>
          </w:tcPr>
          <w:p w14:paraId="6D66CB69" w14:textId="77777777" w:rsidR="00EA2F34" w:rsidRPr="00E9702E" w:rsidRDefault="00EA2F34" w:rsidP="00BE28D4">
            <w:pPr>
              <w:pStyle w:val="tabletext11"/>
              <w:tabs>
                <w:tab w:val="decimal" w:pos="280"/>
              </w:tabs>
              <w:jc w:val="center"/>
              <w:rPr>
                <w:ins w:id="2146" w:author="Author"/>
              </w:rPr>
            </w:pPr>
            <w:ins w:id="2147" w:author="Author">
              <w:r w:rsidRPr="00E9702E">
                <w:t>---72</w:t>
              </w:r>
            </w:ins>
          </w:p>
        </w:tc>
        <w:tc>
          <w:tcPr>
            <w:tcW w:w="990" w:type="dxa"/>
            <w:noWrap/>
            <w:vAlign w:val="center"/>
            <w:hideMark/>
          </w:tcPr>
          <w:p w14:paraId="1B9664B9" w14:textId="77777777" w:rsidR="00EA2F34" w:rsidRPr="00E9702E" w:rsidRDefault="00EA2F34" w:rsidP="00BE28D4">
            <w:pPr>
              <w:pStyle w:val="tabletext11"/>
              <w:tabs>
                <w:tab w:val="decimal" w:pos="360"/>
              </w:tabs>
              <w:rPr>
                <w:ins w:id="2148" w:author="Author"/>
              </w:rPr>
            </w:pPr>
            <w:ins w:id="2149" w:author="Author">
              <w:r w:rsidRPr="00E9702E">
                <w:t>1.40</w:t>
              </w:r>
            </w:ins>
          </w:p>
        </w:tc>
        <w:tc>
          <w:tcPr>
            <w:tcW w:w="990" w:type="dxa"/>
            <w:noWrap/>
            <w:vAlign w:val="center"/>
            <w:hideMark/>
          </w:tcPr>
          <w:p w14:paraId="73A2BE22" w14:textId="77777777" w:rsidR="00EA2F34" w:rsidRPr="00E9702E" w:rsidRDefault="00EA2F34" w:rsidP="00BE28D4">
            <w:pPr>
              <w:pStyle w:val="tabletext11"/>
              <w:tabs>
                <w:tab w:val="decimal" w:pos="360"/>
              </w:tabs>
              <w:rPr>
                <w:ins w:id="2150" w:author="Author"/>
              </w:rPr>
            </w:pPr>
            <w:ins w:id="2151" w:author="Author">
              <w:r w:rsidRPr="00E9702E">
                <w:t>0.93</w:t>
              </w:r>
            </w:ins>
          </w:p>
        </w:tc>
        <w:tc>
          <w:tcPr>
            <w:tcW w:w="1080" w:type="dxa"/>
            <w:vAlign w:val="center"/>
            <w:hideMark/>
          </w:tcPr>
          <w:p w14:paraId="45650FA5" w14:textId="77777777" w:rsidR="00EA2F34" w:rsidRPr="00E9702E" w:rsidRDefault="00EA2F34" w:rsidP="00BE28D4">
            <w:pPr>
              <w:pStyle w:val="tabletext11"/>
              <w:tabs>
                <w:tab w:val="decimal" w:pos="400"/>
              </w:tabs>
              <w:rPr>
                <w:ins w:id="2152" w:author="Author"/>
              </w:rPr>
            </w:pPr>
            <w:ins w:id="2153" w:author="Author">
              <w:r w:rsidRPr="00E9702E">
                <w:t>1.07</w:t>
              </w:r>
            </w:ins>
          </w:p>
        </w:tc>
        <w:tc>
          <w:tcPr>
            <w:tcW w:w="850" w:type="dxa"/>
            <w:vAlign w:val="center"/>
            <w:hideMark/>
          </w:tcPr>
          <w:p w14:paraId="5115F8FE" w14:textId="77777777" w:rsidR="00EA2F34" w:rsidRPr="00E9702E" w:rsidRDefault="00EA2F34" w:rsidP="00BE28D4">
            <w:pPr>
              <w:pStyle w:val="tabletext11"/>
              <w:tabs>
                <w:tab w:val="decimal" w:pos="300"/>
              </w:tabs>
              <w:rPr>
                <w:ins w:id="2154" w:author="Author"/>
              </w:rPr>
            </w:pPr>
            <w:ins w:id="2155" w:author="Author">
              <w:r w:rsidRPr="00E9702E">
                <w:t>1.83</w:t>
              </w:r>
            </w:ins>
          </w:p>
        </w:tc>
      </w:tr>
      <w:tr w:rsidR="00EA2F34" w:rsidRPr="00E9702E" w14:paraId="4A86ABD5" w14:textId="77777777" w:rsidTr="00A1082D">
        <w:trPr>
          <w:cantSplit/>
          <w:trHeight w:val="190"/>
          <w:ins w:id="2156" w:author="Author"/>
        </w:trPr>
        <w:tc>
          <w:tcPr>
            <w:tcW w:w="201" w:type="dxa"/>
            <w:tcBorders>
              <w:top w:val="nil"/>
              <w:left w:val="nil"/>
              <w:bottom w:val="nil"/>
            </w:tcBorders>
          </w:tcPr>
          <w:p w14:paraId="77BD6C05" w14:textId="77777777" w:rsidR="00EA2F34" w:rsidRPr="00E9702E" w:rsidRDefault="00EA2F34" w:rsidP="00BE28D4">
            <w:pPr>
              <w:pStyle w:val="tabletext11"/>
              <w:rPr>
                <w:ins w:id="2157" w:author="Author"/>
              </w:rPr>
            </w:pPr>
          </w:p>
        </w:tc>
        <w:tc>
          <w:tcPr>
            <w:tcW w:w="1800" w:type="dxa"/>
            <w:vMerge/>
            <w:vAlign w:val="center"/>
            <w:hideMark/>
          </w:tcPr>
          <w:p w14:paraId="38E5F833" w14:textId="77777777" w:rsidR="00EA2F34" w:rsidRPr="00E9702E" w:rsidRDefault="00EA2F34" w:rsidP="00BE28D4">
            <w:pPr>
              <w:overflowPunct/>
              <w:autoSpaceDE/>
              <w:autoSpaceDN/>
              <w:adjustRightInd/>
              <w:spacing w:before="0" w:line="240" w:lineRule="auto"/>
              <w:jc w:val="left"/>
              <w:rPr>
                <w:ins w:id="2158" w:author="Author"/>
                <w:rFonts w:ascii="Arial" w:hAnsi="Arial"/>
                <w:sz w:val="18"/>
              </w:rPr>
            </w:pPr>
          </w:p>
        </w:tc>
        <w:tc>
          <w:tcPr>
            <w:tcW w:w="3640" w:type="dxa"/>
            <w:vAlign w:val="bottom"/>
            <w:hideMark/>
          </w:tcPr>
          <w:p w14:paraId="696F8415" w14:textId="77777777" w:rsidR="00EA2F34" w:rsidRPr="00E9702E" w:rsidRDefault="00EA2F34" w:rsidP="00BE28D4">
            <w:pPr>
              <w:pStyle w:val="tabletext11"/>
              <w:rPr>
                <w:ins w:id="2159" w:author="Author"/>
              </w:rPr>
            </w:pPr>
            <w:ins w:id="2160" w:author="Author">
              <w:r w:rsidRPr="00E9702E">
                <w:t>Mining</w:t>
              </w:r>
            </w:ins>
          </w:p>
        </w:tc>
        <w:tc>
          <w:tcPr>
            <w:tcW w:w="720" w:type="dxa"/>
            <w:vAlign w:val="center"/>
            <w:hideMark/>
          </w:tcPr>
          <w:p w14:paraId="762B055F" w14:textId="77777777" w:rsidR="00EA2F34" w:rsidRPr="00E9702E" w:rsidRDefault="00EA2F34" w:rsidP="00BE28D4">
            <w:pPr>
              <w:pStyle w:val="tabletext11"/>
              <w:tabs>
                <w:tab w:val="decimal" w:pos="280"/>
              </w:tabs>
              <w:jc w:val="center"/>
              <w:rPr>
                <w:ins w:id="2161" w:author="Author"/>
              </w:rPr>
            </w:pPr>
            <w:ins w:id="2162" w:author="Author">
              <w:r w:rsidRPr="00E9702E">
                <w:t>---73</w:t>
              </w:r>
            </w:ins>
          </w:p>
        </w:tc>
        <w:tc>
          <w:tcPr>
            <w:tcW w:w="990" w:type="dxa"/>
            <w:noWrap/>
            <w:vAlign w:val="center"/>
            <w:hideMark/>
          </w:tcPr>
          <w:p w14:paraId="6B7A155B" w14:textId="77777777" w:rsidR="00EA2F34" w:rsidRPr="00E9702E" w:rsidRDefault="00EA2F34" w:rsidP="00BE28D4">
            <w:pPr>
              <w:pStyle w:val="tabletext11"/>
              <w:tabs>
                <w:tab w:val="decimal" w:pos="360"/>
              </w:tabs>
              <w:rPr>
                <w:ins w:id="2163" w:author="Author"/>
              </w:rPr>
            </w:pPr>
            <w:ins w:id="2164" w:author="Author">
              <w:r w:rsidRPr="00E9702E">
                <w:t>0.89</w:t>
              </w:r>
            </w:ins>
          </w:p>
        </w:tc>
        <w:tc>
          <w:tcPr>
            <w:tcW w:w="990" w:type="dxa"/>
            <w:noWrap/>
            <w:vAlign w:val="center"/>
            <w:hideMark/>
          </w:tcPr>
          <w:p w14:paraId="45922A09" w14:textId="77777777" w:rsidR="00EA2F34" w:rsidRPr="00E9702E" w:rsidRDefault="00EA2F34" w:rsidP="00BE28D4">
            <w:pPr>
              <w:pStyle w:val="tabletext11"/>
              <w:tabs>
                <w:tab w:val="decimal" w:pos="360"/>
              </w:tabs>
              <w:rPr>
                <w:ins w:id="2165" w:author="Author"/>
              </w:rPr>
            </w:pPr>
            <w:ins w:id="2166" w:author="Author">
              <w:r w:rsidRPr="00E9702E">
                <w:t>0.93</w:t>
              </w:r>
            </w:ins>
          </w:p>
        </w:tc>
        <w:tc>
          <w:tcPr>
            <w:tcW w:w="1080" w:type="dxa"/>
            <w:vAlign w:val="center"/>
            <w:hideMark/>
          </w:tcPr>
          <w:p w14:paraId="13637D5B" w14:textId="77777777" w:rsidR="00EA2F34" w:rsidRPr="00E9702E" w:rsidRDefault="00EA2F34" w:rsidP="00BE28D4">
            <w:pPr>
              <w:pStyle w:val="tabletext11"/>
              <w:tabs>
                <w:tab w:val="decimal" w:pos="400"/>
              </w:tabs>
              <w:rPr>
                <w:ins w:id="2167" w:author="Author"/>
              </w:rPr>
            </w:pPr>
            <w:ins w:id="2168" w:author="Author">
              <w:r w:rsidRPr="00E9702E">
                <w:t>0.83</w:t>
              </w:r>
            </w:ins>
          </w:p>
        </w:tc>
        <w:tc>
          <w:tcPr>
            <w:tcW w:w="850" w:type="dxa"/>
            <w:vAlign w:val="center"/>
            <w:hideMark/>
          </w:tcPr>
          <w:p w14:paraId="6ACCB69E" w14:textId="77777777" w:rsidR="00EA2F34" w:rsidRPr="00E9702E" w:rsidRDefault="00EA2F34" w:rsidP="00BE28D4">
            <w:pPr>
              <w:pStyle w:val="tabletext11"/>
              <w:tabs>
                <w:tab w:val="decimal" w:pos="300"/>
              </w:tabs>
              <w:rPr>
                <w:ins w:id="2169" w:author="Author"/>
              </w:rPr>
            </w:pPr>
            <w:ins w:id="2170" w:author="Author">
              <w:r w:rsidRPr="00E9702E">
                <w:t>1.83</w:t>
              </w:r>
            </w:ins>
          </w:p>
        </w:tc>
      </w:tr>
      <w:tr w:rsidR="00EA2F34" w:rsidRPr="00E9702E" w14:paraId="7DD6252F" w14:textId="77777777" w:rsidTr="00A1082D">
        <w:trPr>
          <w:cantSplit/>
          <w:trHeight w:val="190"/>
          <w:ins w:id="2171" w:author="Author"/>
        </w:trPr>
        <w:tc>
          <w:tcPr>
            <w:tcW w:w="201" w:type="dxa"/>
            <w:tcBorders>
              <w:top w:val="nil"/>
              <w:left w:val="nil"/>
              <w:bottom w:val="nil"/>
            </w:tcBorders>
          </w:tcPr>
          <w:p w14:paraId="2B7ADB87" w14:textId="77777777" w:rsidR="00EA2F34" w:rsidRPr="00E9702E" w:rsidRDefault="00EA2F34" w:rsidP="00BE28D4">
            <w:pPr>
              <w:pStyle w:val="tabletext11"/>
              <w:rPr>
                <w:ins w:id="2172" w:author="Author"/>
              </w:rPr>
            </w:pPr>
          </w:p>
        </w:tc>
        <w:tc>
          <w:tcPr>
            <w:tcW w:w="1800" w:type="dxa"/>
            <w:vMerge/>
            <w:vAlign w:val="center"/>
            <w:hideMark/>
          </w:tcPr>
          <w:p w14:paraId="23449905" w14:textId="77777777" w:rsidR="00EA2F34" w:rsidRPr="00E9702E" w:rsidRDefault="00EA2F34" w:rsidP="00BE28D4">
            <w:pPr>
              <w:overflowPunct/>
              <w:autoSpaceDE/>
              <w:autoSpaceDN/>
              <w:adjustRightInd/>
              <w:spacing w:before="0" w:line="240" w:lineRule="auto"/>
              <w:jc w:val="left"/>
              <w:rPr>
                <w:ins w:id="2173" w:author="Author"/>
                <w:rFonts w:ascii="Arial" w:hAnsi="Arial"/>
                <w:sz w:val="18"/>
              </w:rPr>
            </w:pPr>
          </w:p>
        </w:tc>
        <w:tc>
          <w:tcPr>
            <w:tcW w:w="3640" w:type="dxa"/>
            <w:vAlign w:val="bottom"/>
            <w:hideMark/>
          </w:tcPr>
          <w:p w14:paraId="19AF1987" w14:textId="77777777" w:rsidR="00EA2F34" w:rsidRPr="00E9702E" w:rsidRDefault="00EA2F34" w:rsidP="00BE28D4">
            <w:pPr>
              <w:pStyle w:val="tabletext11"/>
              <w:rPr>
                <w:ins w:id="2174" w:author="Author"/>
              </w:rPr>
            </w:pPr>
            <w:ins w:id="2175" w:author="Author">
              <w:r w:rsidRPr="00E9702E">
                <w:t>Quarrying</w:t>
              </w:r>
            </w:ins>
          </w:p>
        </w:tc>
        <w:tc>
          <w:tcPr>
            <w:tcW w:w="720" w:type="dxa"/>
            <w:vAlign w:val="center"/>
            <w:hideMark/>
          </w:tcPr>
          <w:p w14:paraId="6D73192C" w14:textId="77777777" w:rsidR="00EA2F34" w:rsidRPr="00E9702E" w:rsidRDefault="00EA2F34" w:rsidP="00BE28D4">
            <w:pPr>
              <w:pStyle w:val="tabletext11"/>
              <w:tabs>
                <w:tab w:val="decimal" w:pos="280"/>
              </w:tabs>
              <w:jc w:val="center"/>
              <w:rPr>
                <w:ins w:id="2176" w:author="Author"/>
              </w:rPr>
            </w:pPr>
            <w:ins w:id="2177" w:author="Author">
              <w:r w:rsidRPr="00E9702E">
                <w:t>---74</w:t>
              </w:r>
            </w:ins>
          </w:p>
        </w:tc>
        <w:tc>
          <w:tcPr>
            <w:tcW w:w="990" w:type="dxa"/>
            <w:noWrap/>
            <w:vAlign w:val="center"/>
            <w:hideMark/>
          </w:tcPr>
          <w:p w14:paraId="7399919C" w14:textId="77777777" w:rsidR="00EA2F34" w:rsidRPr="00E9702E" w:rsidRDefault="00EA2F34" w:rsidP="00BE28D4">
            <w:pPr>
              <w:pStyle w:val="tabletext11"/>
              <w:tabs>
                <w:tab w:val="decimal" w:pos="360"/>
              </w:tabs>
              <w:rPr>
                <w:ins w:id="2178" w:author="Author"/>
              </w:rPr>
            </w:pPr>
            <w:ins w:id="2179" w:author="Author">
              <w:r w:rsidRPr="00E9702E">
                <w:t>0.89</w:t>
              </w:r>
            </w:ins>
          </w:p>
        </w:tc>
        <w:tc>
          <w:tcPr>
            <w:tcW w:w="990" w:type="dxa"/>
            <w:noWrap/>
            <w:vAlign w:val="center"/>
            <w:hideMark/>
          </w:tcPr>
          <w:p w14:paraId="65740BC6" w14:textId="77777777" w:rsidR="00EA2F34" w:rsidRPr="00E9702E" w:rsidRDefault="00EA2F34" w:rsidP="00BE28D4">
            <w:pPr>
              <w:pStyle w:val="tabletext11"/>
              <w:tabs>
                <w:tab w:val="decimal" w:pos="360"/>
              </w:tabs>
              <w:rPr>
                <w:ins w:id="2180" w:author="Author"/>
              </w:rPr>
            </w:pPr>
            <w:ins w:id="2181" w:author="Author">
              <w:r w:rsidRPr="00E9702E">
                <w:t>0.93</w:t>
              </w:r>
            </w:ins>
          </w:p>
        </w:tc>
        <w:tc>
          <w:tcPr>
            <w:tcW w:w="1080" w:type="dxa"/>
            <w:vAlign w:val="center"/>
            <w:hideMark/>
          </w:tcPr>
          <w:p w14:paraId="2FF49FBF" w14:textId="77777777" w:rsidR="00EA2F34" w:rsidRPr="00E9702E" w:rsidRDefault="00EA2F34" w:rsidP="00BE28D4">
            <w:pPr>
              <w:pStyle w:val="tabletext11"/>
              <w:tabs>
                <w:tab w:val="decimal" w:pos="400"/>
              </w:tabs>
              <w:rPr>
                <w:ins w:id="2182" w:author="Author"/>
              </w:rPr>
            </w:pPr>
            <w:ins w:id="2183" w:author="Author">
              <w:r w:rsidRPr="00E9702E">
                <w:t>0.83</w:t>
              </w:r>
            </w:ins>
          </w:p>
        </w:tc>
        <w:tc>
          <w:tcPr>
            <w:tcW w:w="850" w:type="dxa"/>
            <w:vAlign w:val="center"/>
            <w:hideMark/>
          </w:tcPr>
          <w:p w14:paraId="56A11CAE" w14:textId="77777777" w:rsidR="00EA2F34" w:rsidRPr="00E9702E" w:rsidRDefault="00EA2F34" w:rsidP="00BE28D4">
            <w:pPr>
              <w:pStyle w:val="tabletext11"/>
              <w:tabs>
                <w:tab w:val="decimal" w:pos="300"/>
              </w:tabs>
              <w:rPr>
                <w:ins w:id="2184" w:author="Author"/>
              </w:rPr>
            </w:pPr>
            <w:ins w:id="2185" w:author="Author">
              <w:r w:rsidRPr="00E9702E">
                <w:t>1.83</w:t>
              </w:r>
            </w:ins>
          </w:p>
        </w:tc>
      </w:tr>
      <w:tr w:rsidR="00EA2F34" w:rsidRPr="00E9702E" w14:paraId="42BB32DA" w14:textId="77777777" w:rsidTr="00A1082D">
        <w:trPr>
          <w:cantSplit/>
          <w:trHeight w:val="190"/>
          <w:ins w:id="2186" w:author="Author"/>
        </w:trPr>
        <w:tc>
          <w:tcPr>
            <w:tcW w:w="201" w:type="dxa"/>
            <w:tcBorders>
              <w:top w:val="nil"/>
              <w:left w:val="nil"/>
              <w:bottom w:val="nil"/>
            </w:tcBorders>
          </w:tcPr>
          <w:p w14:paraId="1B5D8472" w14:textId="77777777" w:rsidR="00EA2F34" w:rsidRPr="00E9702E" w:rsidRDefault="00EA2F34" w:rsidP="00BE28D4">
            <w:pPr>
              <w:pStyle w:val="tabletext11"/>
              <w:rPr>
                <w:ins w:id="2187" w:author="Author"/>
              </w:rPr>
            </w:pPr>
          </w:p>
        </w:tc>
        <w:tc>
          <w:tcPr>
            <w:tcW w:w="1800" w:type="dxa"/>
            <w:vMerge/>
            <w:vAlign w:val="center"/>
            <w:hideMark/>
          </w:tcPr>
          <w:p w14:paraId="6DAED35E" w14:textId="77777777" w:rsidR="00EA2F34" w:rsidRPr="00E9702E" w:rsidRDefault="00EA2F34" w:rsidP="00BE28D4">
            <w:pPr>
              <w:overflowPunct/>
              <w:autoSpaceDE/>
              <w:autoSpaceDN/>
              <w:adjustRightInd/>
              <w:spacing w:before="0" w:line="240" w:lineRule="auto"/>
              <w:jc w:val="left"/>
              <w:rPr>
                <w:ins w:id="2188" w:author="Author"/>
                <w:rFonts w:ascii="Arial" w:hAnsi="Arial"/>
                <w:sz w:val="18"/>
              </w:rPr>
            </w:pPr>
          </w:p>
        </w:tc>
        <w:tc>
          <w:tcPr>
            <w:tcW w:w="3640" w:type="dxa"/>
            <w:vAlign w:val="bottom"/>
            <w:hideMark/>
          </w:tcPr>
          <w:p w14:paraId="66EFA1B3" w14:textId="77777777" w:rsidR="00EA2F34" w:rsidRPr="00E9702E" w:rsidRDefault="00EA2F34" w:rsidP="00BE28D4">
            <w:pPr>
              <w:pStyle w:val="tabletext11"/>
              <w:rPr>
                <w:ins w:id="2189" w:author="Author"/>
              </w:rPr>
            </w:pPr>
            <w:ins w:id="2190" w:author="Author">
              <w:r w:rsidRPr="00E9702E">
                <w:t>All Other Dump and Transit Mix</w:t>
              </w:r>
            </w:ins>
          </w:p>
        </w:tc>
        <w:tc>
          <w:tcPr>
            <w:tcW w:w="720" w:type="dxa"/>
            <w:vAlign w:val="center"/>
            <w:hideMark/>
          </w:tcPr>
          <w:p w14:paraId="121B473E" w14:textId="77777777" w:rsidR="00EA2F34" w:rsidRPr="00E9702E" w:rsidRDefault="00EA2F34" w:rsidP="00BE28D4">
            <w:pPr>
              <w:pStyle w:val="tabletext11"/>
              <w:tabs>
                <w:tab w:val="decimal" w:pos="280"/>
              </w:tabs>
              <w:jc w:val="center"/>
              <w:rPr>
                <w:ins w:id="2191" w:author="Author"/>
              </w:rPr>
            </w:pPr>
            <w:ins w:id="2192" w:author="Author">
              <w:r w:rsidRPr="00E9702E">
                <w:t>---79</w:t>
              </w:r>
            </w:ins>
          </w:p>
        </w:tc>
        <w:tc>
          <w:tcPr>
            <w:tcW w:w="990" w:type="dxa"/>
            <w:noWrap/>
            <w:vAlign w:val="center"/>
            <w:hideMark/>
          </w:tcPr>
          <w:p w14:paraId="3B88C8A0" w14:textId="77777777" w:rsidR="00EA2F34" w:rsidRPr="00E9702E" w:rsidRDefault="00EA2F34" w:rsidP="00BE28D4">
            <w:pPr>
              <w:pStyle w:val="tabletext11"/>
              <w:tabs>
                <w:tab w:val="decimal" w:pos="360"/>
              </w:tabs>
              <w:rPr>
                <w:ins w:id="2193" w:author="Author"/>
              </w:rPr>
            </w:pPr>
            <w:ins w:id="2194" w:author="Author">
              <w:r w:rsidRPr="00E9702E">
                <w:t>0.89</w:t>
              </w:r>
            </w:ins>
          </w:p>
        </w:tc>
        <w:tc>
          <w:tcPr>
            <w:tcW w:w="990" w:type="dxa"/>
            <w:noWrap/>
            <w:vAlign w:val="center"/>
            <w:hideMark/>
          </w:tcPr>
          <w:p w14:paraId="09857752" w14:textId="77777777" w:rsidR="00EA2F34" w:rsidRPr="00E9702E" w:rsidRDefault="00EA2F34" w:rsidP="00BE28D4">
            <w:pPr>
              <w:pStyle w:val="tabletext11"/>
              <w:tabs>
                <w:tab w:val="decimal" w:pos="360"/>
              </w:tabs>
              <w:rPr>
                <w:ins w:id="2195" w:author="Author"/>
              </w:rPr>
            </w:pPr>
            <w:ins w:id="2196" w:author="Author">
              <w:r w:rsidRPr="00E9702E">
                <w:t>0.93</w:t>
              </w:r>
            </w:ins>
          </w:p>
        </w:tc>
        <w:tc>
          <w:tcPr>
            <w:tcW w:w="1080" w:type="dxa"/>
            <w:vAlign w:val="center"/>
            <w:hideMark/>
          </w:tcPr>
          <w:p w14:paraId="603F4C6B" w14:textId="77777777" w:rsidR="00EA2F34" w:rsidRPr="00E9702E" w:rsidRDefault="00EA2F34" w:rsidP="00BE28D4">
            <w:pPr>
              <w:pStyle w:val="tabletext11"/>
              <w:tabs>
                <w:tab w:val="decimal" w:pos="400"/>
              </w:tabs>
              <w:rPr>
                <w:ins w:id="2197" w:author="Author"/>
              </w:rPr>
            </w:pPr>
            <w:ins w:id="2198" w:author="Author">
              <w:r w:rsidRPr="00E9702E">
                <w:t>0.83</w:t>
              </w:r>
            </w:ins>
          </w:p>
        </w:tc>
        <w:tc>
          <w:tcPr>
            <w:tcW w:w="850" w:type="dxa"/>
            <w:vAlign w:val="center"/>
            <w:hideMark/>
          </w:tcPr>
          <w:p w14:paraId="77639795" w14:textId="77777777" w:rsidR="00EA2F34" w:rsidRPr="00E9702E" w:rsidRDefault="00EA2F34" w:rsidP="00BE28D4">
            <w:pPr>
              <w:pStyle w:val="tabletext11"/>
              <w:tabs>
                <w:tab w:val="decimal" w:pos="300"/>
              </w:tabs>
              <w:rPr>
                <w:ins w:id="2199" w:author="Author"/>
              </w:rPr>
            </w:pPr>
            <w:ins w:id="2200" w:author="Author">
              <w:r w:rsidRPr="00E9702E">
                <w:t>1.83</w:t>
              </w:r>
            </w:ins>
          </w:p>
        </w:tc>
      </w:tr>
      <w:tr w:rsidR="00EA2F34" w:rsidRPr="00E9702E" w14:paraId="231A3F1F" w14:textId="77777777" w:rsidTr="00A1082D">
        <w:trPr>
          <w:cantSplit/>
          <w:trHeight w:val="190"/>
          <w:ins w:id="2201" w:author="Author"/>
        </w:trPr>
        <w:tc>
          <w:tcPr>
            <w:tcW w:w="201" w:type="dxa"/>
            <w:tcBorders>
              <w:top w:val="nil"/>
              <w:left w:val="nil"/>
              <w:bottom w:val="nil"/>
            </w:tcBorders>
          </w:tcPr>
          <w:p w14:paraId="229ABBA0" w14:textId="77777777" w:rsidR="00EA2F34" w:rsidRPr="00E9702E" w:rsidRDefault="00EA2F34" w:rsidP="00BE28D4">
            <w:pPr>
              <w:pStyle w:val="tabletext11"/>
              <w:rPr>
                <w:ins w:id="2202" w:author="Author"/>
              </w:rPr>
            </w:pPr>
          </w:p>
        </w:tc>
        <w:tc>
          <w:tcPr>
            <w:tcW w:w="1800" w:type="dxa"/>
            <w:vMerge w:val="restart"/>
            <w:vAlign w:val="center"/>
            <w:hideMark/>
          </w:tcPr>
          <w:p w14:paraId="251CA837" w14:textId="77777777" w:rsidR="00EA2F34" w:rsidRPr="00E9702E" w:rsidRDefault="00EA2F34" w:rsidP="00BE28D4">
            <w:pPr>
              <w:pStyle w:val="tabletext11"/>
              <w:rPr>
                <w:ins w:id="2203" w:author="Author"/>
              </w:rPr>
            </w:pPr>
            <w:ins w:id="2204" w:author="Author">
              <w:r w:rsidRPr="00E9702E">
                <w:t>Contractors (Other than dump trucks)</w:t>
              </w:r>
            </w:ins>
          </w:p>
        </w:tc>
        <w:tc>
          <w:tcPr>
            <w:tcW w:w="3640" w:type="dxa"/>
            <w:vAlign w:val="bottom"/>
            <w:hideMark/>
          </w:tcPr>
          <w:p w14:paraId="576E1D92" w14:textId="77777777" w:rsidR="00EA2F34" w:rsidRPr="00E9702E" w:rsidRDefault="00EA2F34" w:rsidP="00BE28D4">
            <w:pPr>
              <w:pStyle w:val="tabletext11"/>
              <w:rPr>
                <w:ins w:id="2205" w:author="Author"/>
              </w:rPr>
            </w:pPr>
            <w:ins w:id="2206" w:author="Author">
              <w:r w:rsidRPr="00E9702E">
                <w:t>Building Commercial</w:t>
              </w:r>
            </w:ins>
          </w:p>
        </w:tc>
        <w:tc>
          <w:tcPr>
            <w:tcW w:w="720" w:type="dxa"/>
            <w:vAlign w:val="center"/>
            <w:hideMark/>
          </w:tcPr>
          <w:p w14:paraId="367150D7" w14:textId="77777777" w:rsidR="00EA2F34" w:rsidRPr="00E9702E" w:rsidRDefault="00EA2F34" w:rsidP="00BE28D4">
            <w:pPr>
              <w:pStyle w:val="tabletext11"/>
              <w:tabs>
                <w:tab w:val="decimal" w:pos="280"/>
              </w:tabs>
              <w:jc w:val="center"/>
              <w:rPr>
                <w:ins w:id="2207" w:author="Author"/>
              </w:rPr>
            </w:pPr>
            <w:ins w:id="2208" w:author="Author">
              <w:r w:rsidRPr="00E9702E">
                <w:t>---81</w:t>
              </w:r>
            </w:ins>
          </w:p>
        </w:tc>
        <w:tc>
          <w:tcPr>
            <w:tcW w:w="990" w:type="dxa"/>
            <w:noWrap/>
            <w:vAlign w:val="center"/>
            <w:hideMark/>
          </w:tcPr>
          <w:p w14:paraId="34372A0A" w14:textId="77777777" w:rsidR="00EA2F34" w:rsidRPr="00E9702E" w:rsidRDefault="00EA2F34" w:rsidP="00BE28D4">
            <w:pPr>
              <w:pStyle w:val="tabletext11"/>
              <w:tabs>
                <w:tab w:val="decimal" w:pos="360"/>
              </w:tabs>
              <w:rPr>
                <w:ins w:id="2209" w:author="Author"/>
              </w:rPr>
            </w:pPr>
            <w:ins w:id="2210" w:author="Author">
              <w:r w:rsidRPr="00E9702E">
                <w:t>1.00</w:t>
              </w:r>
            </w:ins>
          </w:p>
        </w:tc>
        <w:tc>
          <w:tcPr>
            <w:tcW w:w="990" w:type="dxa"/>
            <w:noWrap/>
            <w:vAlign w:val="center"/>
            <w:hideMark/>
          </w:tcPr>
          <w:p w14:paraId="4354849E" w14:textId="77777777" w:rsidR="00EA2F34" w:rsidRPr="00E9702E" w:rsidRDefault="00EA2F34" w:rsidP="00BE28D4">
            <w:pPr>
              <w:pStyle w:val="tabletext11"/>
              <w:tabs>
                <w:tab w:val="decimal" w:pos="360"/>
              </w:tabs>
              <w:rPr>
                <w:ins w:id="2211" w:author="Author"/>
              </w:rPr>
            </w:pPr>
            <w:ins w:id="2212" w:author="Author">
              <w:r w:rsidRPr="00E9702E">
                <w:t>1.06</w:t>
              </w:r>
            </w:ins>
          </w:p>
        </w:tc>
        <w:tc>
          <w:tcPr>
            <w:tcW w:w="1080" w:type="dxa"/>
            <w:vAlign w:val="center"/>
            <w:hideMark/>
          </w:tcPr>
          <w:p w14:paraId="1C708A13" w14:textId="77777777" w:rsidR="00EA2F34" w:rsidRPr="00E9702E" w:rsidRDefault="00EA2F34" w:rsidP="00BE28D4">
            <w:pPr>
              <w:pStyle w:val="tabletext11"/>
              <w:tabs>
                <w:tab w:val="decimal" w:pos="400"/>
              </w:tabs>
              <w:rPr>
                <w:ins w:id="2213" w:author="Author"/>
              </w:rPr>
            </w:pPr>
            <w:ins w:id="2214" w:author="Author">
              <w:r w:rsidRPr="00E9702E">
                <w:t>1.07</w:t>
              </w:r>
            </w:ins>
          </w:p>
        </w:tc>
        <w:tc>
          <w:tcPr>
            <w:tcW w:w="850" w:type="dxa"/>
            <w:vAlign w:val="center"/>
            <w:hideMark/>
          </w:tcPr>
          <w:p w14:paraId="246DCB3A" w14:textId="77777777" w:rsidR="00EA2F34" w:rsidRPr="00E9702E" w:rsidRDefault="00EA2F34" w:rsidP="00BE28D4">
            <w:pPr>
              <w:pStyle w:val="tabletext11"/>
              <w:tabs>
                <w:tab w:val="decimal" w:pos="300"/>
              </w:tabs>
              <w:rPr>
                <w:ins w:id="2215" w:author="Author"/>
              </w:rPr>
            </w:pPr>
            <w:ins w:id="2216" w:author="Author">
              <w:r w:rsidRPr="00E9702E">
                <w:t>0.49</w:t>
              </w:r>
            </w:ins>
          </w:p>
        </w:tc>
      </w:tr>
      <w:tr w:rsidR="00EA2F34" w:rsidRPr="00E9702E" w14:paraId="3EF6BEFD" w14:textId="77777777" w:rsidTr="00A1082D">
        <w:trPr>
          <w:cantSplit/>
          <w:trHeight w:val="190"/>
          <w:ins w:id="2217" w:author="Author"/>
        </w:trPr>
        <w:tc>
          <w:tcPr>
            <w:tcW w:w="201" w:type="dxa"/>
            <w:tcBorders>
              <w:top w:val="nil"/>
              <w:left w:val="nil"/>
              <w:bottom w:val="nil"/>
            </w:tcBorders>
          </w:tcPr>
          <w:p w14:paraId="40F453F1" w14:textId="77777777" w:rsidR="00EA2F34" w:rsidRPr="00E9702E" w:rsidRDefault="00EA2F34" w:rsidP="00BE28D4">
            <w:pPr>
              <w:pStyle w:val="tabletext11"/>
              <w:rPr>
                <w:ins w:id="2218" w:author="Author"/>
              </w:rPr>
            </w:pPr>
          </w:p>
        </w:tc>
        <w:tc>
          <w:tcPr>
            <w:tcW w:w="1800" w:type="dxa"/>
            <w:vMerge/>
            <w:vAlign w:val="center"/>
            <w:hideMark/>
          </w:tcPr>
          <w:p w14:paraId="7845098E" w14:textId="77777777" w:rsidR="00EA2F34" w:rsidRPr="00E9702E" w:rsidRDefault="00EA2F34" w:rsidP="00BE28D4">
            <w:pPr>
              <w:overflowPunct/>
              <w:autoSpaceDE/>
              <w:autoSpaceDN/>
              <w:adjustRightInd/>
              <w:spacing w:before="0" w:line="240" w:lineRule="auto"/>
              <w:jc w:val="left"/>
              <w:rPr>
                <w:ins w:id="2219" w:author="Author"/>
                <w:rFonts w:ascii="Arial" w:hAnsi="Arial"/>
                <w:sz w:val="18"/>
              </w:rPr>
            </w:pPr>
          </w:p>
        </w:tc>
        <w:tc>
          <w:tcPr>
            <w:tcW w:w="3640" w:type="dxa"/>
            <w:vAlign w:val="bottom"/>
            <w:hideMark/>
          </w:tcPr>
          <w:p w14:paraId="0B8C97F5" w14:textId="77777777" w:rsidR="00EA2F34" w:rsidRPr="00E9702E" w:rsidRDefault="00EA2F34" w:rsidP="00BE28D4">
            <w:pPr>
              <w:pStyle w:val="tabletext11"/>
              <w:rPr>
                <w:ins w:id="2220" w:author="Author"/>
              </w:rPr>
            </w:pPr>
            <w:ins w:id="2221" w:author="Author">
              <w:r w:rsidRPr="00E9702E">
                <w:t>Building Private Dwellings</w:t>
              </w:r>
            </w:ins>
          </w:p>
        </w:tc>
        <w:tc>
          <w:tcPr>
            <w:tcW w:w="720" w:type="dxa"/>
            <w:vAlign w:val="center"/>
            <w:hideMark/>
          </w:tcPr>
          <w:p w14:paraId="2BAE3FC9" w14:textId="77777777" w:rsidR="00EA2F34" w:rsidRPr="00E9702E" w:rsidRDefault="00EA2F34" w:rsidP="00BE28D4">
            <w:pPr>
              <w:pStyle w:val="tabletext11"/>
              <w:tabs>
                <w:tab w:val="decimal" w:pos="280"/>
              </w:tabs>
              <w:jc w:val="center"/>
              <w:rPr>
                <w:ins w:id="2222" w:author="Author"/>
              </w:rPr>
            </w:pPr>
            <w:ins w:id="2223" w:author="Author">
              <w:r w:rsidRPr="00E9702E">
                <w:t>---82</w:t>
              </w:r>
            </w:ins>
          </w:p>
        </w:tc>
        <w:tc>
          <w:tcPr>
            <w:tcW w:w="990" w:type="dxa"/>
            <w:noWrap/>
            <w:vAlign w:val="center"/>
            <w:hideMark/>
          </w:tcPr>
          <w:p w14:paraId="56D1DB2F" w14:textId="77777777" w:rsidR="00EA2F34" w:rsidRPr="00E9702E" w:rsidRDefault="00EA2F34" w:rsidP="00BE28D4">
            <w:pPr>
              <w:pStyle w:val="tabletext11"/>
              <w:tabs>
                <w:tab w:val="decimal" w:pos="360"/>
              </w:tabs>
              <w:rPr>
                <w:ins w:id="2224" w:author="Author"/>
              </w:rPr>
            </w:pPr>
            <w:ins w:id="2225" w:author="Author">
              <w:r w:rsidRPr="00E9702E">
                <w:t>1.00</w:t>
              </w:r>
            </w:ins>
          </w:p>
        </w:tc>
        <w:tc>
          <w:tcPr>
            <w:tcW w:w="990" w:type="dxa"/>
            <w:noWrap/>
            <w:vAlign w:val="center"/>
            <w:hideMark/>
          </w:tcPr>
          <w:p w14:paraId="4BD279C2" w14:textId="77777777" w:rsidR="00EA2F34" w:rsidRPr="00E9702E" w:rsidRDefault="00EA2F34" w:rsidP="00BE28D4">
            <w:pPr>
              <w:pStyle w:val="tabletext11"/>
              <w:tabs>
                <w:tab w:val="decimal" w:pos="360"/>
              </w:tabs>
              <w:rPr>
                <w:ins w:id="2226" w:author="Author"/>
              </w:rPr>
            </w:pPr>
            <w:ins w:id="2227" w:author="Author">
              <w:r w:rsidRPr="00E9702E">
                <w:t>1.06</w:t>
              </w:r>
            </w:ins>
          </w:p>
        </w:tc>
        <w:tc>
          <w:tcPr>
            <w:tcW w:w="1080" w:type="dxa"/>
            <w:vAlign w:val="center"/>
            <w:hideMark/>
          </w:tcPr>
          <w:p w14:paraId="6495DF97" w14:textId="77777777" w:rsidR="00EA2F34" w:rsidRPr="00E9702E" w:rsidRDefault="00EA2F34" w:rsidP="00BE28D4">
            <w:pPr>
              <w:pStyle w:val="tabletext11"/>
              <w:tabs>
                <w:tab w:val="decimal" w:pos="400"/>
              </w:tabs>
              <w:rPr>
                <w:ins w:id="2228" w:author="Author"/>
              </w:rPr>
            </w:pPr>
            <w:ins w:id="2229" w:author="Author">
              <w:r w:rsidRPr="00E9702E">
                <w:t>1.07</w:t>
              </w:r>
            </w:ins>
          </w:p>
        </w:tc>
        <w:tc>
          <w:tcPr>
            <w:tcW w:w="850" w:type="dxa"/>
            <w:vAlign w:val="center"/>
            <w:hideMark/>
          </w:tcPr>
          <w:p w14:paraId="64AF9512" w14:textId="77777777" w:rsidR="00EA2F34" w:rsidRPr="00E9702E" w:rsidRDefault="00EA2F34" w:rsidP="00BE28D4">
            <w:pPr>
              <w:pStyle w:val="tabletext11"/>
              <w:tabs>
                <w:tab w:val="decimal" w:pos="300"/>
              </w:tabs>
              <w:rPr>
                <w:ins w:id="2230" w:author="Author"/>
              </w:rPr>
            </w:pPr>
            <w:ins w:id="2231" w:author="Author">
              <w:r w:rsidRPr="00E9702E">
                <w:t>0.55</w:t>
              </w:r>
            </w:ins>
          </w:p>
        </w:tc>
      </w:tr>
      <w:tr w:rsidR="00EA2F34" w:rsidRPr="00E9702E" w14:paraId="633248C2" w14:textId="77777777" w:rsidTr="00A1082D">
        <w:trPr>
          <w:cantSplit/>
          <w:trHeight w:val="190"/>
          <w:ins w:id="2232" w:author="Author"/>
        </w:trPr>
        <w:tc>
          <w:tcPr>
            <w:tcW w:w="201" w:type="dxa"/>
            <w:tcBorders>
              <w:top w:val="nil"/>
              <w:left w:val="nil"/>
              <w:bottom w:val="nil"/>
            </w:tcBorders>
          </w:tcPr>
          <w:p w14:paraId="1B09B585" w14:textId="77777777" w:rsidR="00EA2F34" w:rsidRPr="00E9702E" w:rsidRDefault="00EA2F34" w:rsidP="00BE28D4">
            <w:pPr>
              <w:pStyle w:val="tabletext11"/>
              <w:rPr>
                <w:ins w:id="2233" w:author="Author"/>
              </w:rPr>
            </w:pPr>
          </w:p>
        </w:tc>
        <w:tc>
          <w:tcPr>
            <w:tcW w:w="1800" w:type="dxa"/>
            <w:vMerge/>
            <w:vAlign w:val="center"/>
            <w:hideMark/>
          </w:tcPr>
          <w:p w14:paraId="5E857F57" w14:textId="77777777" w:rsidR="00EA2F34" w:rsidRPr="00E9702E" w:rsidRDefault="00EA2F34" w:rsidP="00BE28D4">
            <w:pPr>
              <w:overflowPunct/>
              <w:autoSpaceDE/>
              <w:autoSpaceDN/>
              <w:adjustRightInd/>
              <w:spacing w:before="0" w:line="240" w:lineRule="auto"/>
              <w:jc w:val="left"/>
              <w:rPr>
                <w:ins w:id="2234" w:author="Author"/>
                <w:rFonts w:ascii="Arial" w:hAnsi="Arial"/>
                <w:sz w:val="18"/>
              </w:rPr>
            </w:pPr>
          </w:p>
        </w:tc>
        <w:tc>
          <w:tcPr>
            <w:tcW w:w="3640" w:type="dxa"/>
            <w:vAlign w:val="bottom"/>
            <w:hideMark/>
          </w:tcPr>
          <w:p w14:paraId="42730625" w14:textId="77777777" w:rsidR="00EA2F34" w:rsidRPr="00E9702E" w:rsidRDefault="00EA2F34" w:rsidP="00BE28D4">
            <w:pPr>
              <w:pStyle w:val="tabletext11"/>
              <w:rPr>
                <w:ins w:id="2235" w:author="Author"/>
              </w:rPr>
            </w:pPr>
            <w:ins w:id="2236" w:author="Author">
              <w:r w:rsidRPr="00E9702E">
                <w:t>Electrical, Plumbing, Masonry, Plastering and Other Repair or Service</w:t>
              </w:r>
            </w:ins>
          </w:p>
        </w:tc>
        <w:tc>
          <w:tcPr>
            <w:tcW w:w="720" w:type="dxa"/>
            <w:vAlign w:val="center"/>
            <w:hideMark/>
          </w:tcPr>
          <w:p w14:paraId="51BF959A" w14:textId="77777777" w:rsidR="00EA2F34" w:rsidRPr="00E9702E" w:rsidRDefault="00EA2F34" w:rsidP="00BE28D4">
            <w:pPr>
              <w:pStyle w:val="tabletext11"/>
              <w:tabs>
                <w:tab w:val="decimal" w:pos="280"/>
              </w:tabs>
              <w:jc w:val="center"/>
              <w:rPr>
                <w:ins w:id="2237" w:author="Author"/>
              </w:rPr>
            </w:pPr>
            <w:ins w:id="2238" w:author="Author">
              <w:r w:rsidRPr="00E9702E">
                <w:t>---83</w:t>
              </w:r>
            </w:ins>
          </w:p>
        </w:tc>
        <w:tc>
          <w:tcPr>
            <w:tcW w:w="990" w:type="dxa"/>
            <w:noWrap/>
            <w:vAlign w:val="center"/>
            <w:hideMark/>
          </w:tcPr>
          <w:p w14:paraId="3DDB1ED2" w14:textId="77777777" w:rsidR="00EA2F34" w:rsidRPr="00E9702E" w:rsidRDefault="00EA2F34" w:rsidP="00BE28D4">
            <w:pPr>
              <w:pStyle w:val="tabletext11"/>
              <w:tabs>
                <w:tab w:val="decimal" w:pos="360"/>
              </w:tabs>
              <w:rPr>
                <w:ins w:id="2239" w:author="Author"/>
              </w:rPr>
            </w:pPr>
            <w:ins w:id="2240" w:author="Author">
              <w:r w:rsidRPr="00E9702E">
                <w:t>1.00</w:t>
              </w:r>
            </w:ins>
          </w:p>
        </w:tc>
        <w:tc>
          <w:tcPr>
            <w:tcW w:w="990" w:type="dxa"/>
            <w:noWrap/>
            <w:vAlign w:val="center"/>
            <w:hideMark/>
          </w:tcPr>
          <w:p w14:paraId="1A3A2B05" w14:textId="77777777" w:rsidR="00EA2F34" w:rsidRPr="00E9702E" w:rsidRDefault="00EA2F34" w:rsidP="00BE28D4">
            <w:pPr>
              <w:pStyle w:val="tabletext11"/>
              <w:tabs>
                <w:tab w:val="decimal" w:pos="360"/>
              </w:tabs>
              <w:rPr>
                <w:ins w:id="2241" w:author="Author"/>
              </w:rPr>
            </w:pPr>
            <w:ins w:id="2242" w:author="Author">
              <w:r w:rsidRPr="00E9702E">
                <w:t>0.91</w:t>
              </w:r>
            </w:ins>
          </w:p>
        </w:tc>
        <w:tc>
          <w:tcPr>
            <w:tcW w:w="1080" w:type="dxa"/>
            <w:vAlign w:val="center"/>
            <w:hideMark/>
          </w:tcPr>
          <w:p w14:paraId="4491124B" w14:textId="77777777" w:rsidR="00EA2F34" w:rsidRPr="00E9702E" w:rsidRDefault="00EA2F34" w:rsidP="00BE28D4">
            <w:pPr>
              <w:pStyle w:val="tabletext11"/>
              <w:tabs>
                <w:tab w:val="decimal" w:pos="400"/>
              </w:tabs>
              <w:rPr>
                <w:ins w:id="2243" w:author="Author"/>
              </w:rPr>
            </w:pPr>
            <w:ins w:id="2244" w:author="Author">
              <w:r w:rsidRPr="00E9702E">
                <w:t>1.00</w:t>
              </w:r>
            </w:ins>
          </w:p>
        </w:tc>
        <w:tc>
          <w:tcPr>
            <w:tcW w:w="850" w:type="dxa"/>
            <w:vAlign w:val="center"/>
            <w:hideMark/>
          </w:tcPr>
          <w:p w14:paraId="0C7798EC" w14:textId="77777777" w:rsidR="00EA2F34" w:rsidRPr="00E9702E" w:rsidRDefault="00EA2F34" w:rsidP="00BE28D4">
            <w:pPr>
              <w:pStyle w:val="tabletext11"/>
              <w:tabs>
                <w:tab w:val="decimal" w:pos="300"/>
              </w:tabs>
              <w:rPr>
                <w:ins w:id="2245" w:author="Author"/>
              </w:rPr>
            </w:pPr>
            <w:ins w:id="2246" w:author="Author">
              <w:r w:rsidRPr="00E9702E">
                <w:t>0.56</w:t>
              </w:r>
            </w:ins>
          </w:p>
        </w:tc>
      </w:tr>
      <w:tr w:rsidR="00EA2F34" w:rsidRPr="00E9702E" w14:paraId="050CDB71" w14:textId="77777777" w:rsidTr="00A1082D">
        <w:trPr>
          <w:cantSplit/>
          <w:trHeight w:val="190"/>
          <w:ins w:id="2247" w:author="Author"/>
        </w:trPr>
        <w:tc>
          <w:tcPr>
            <w:tcW w:w="201" w:type="dxa"/>
            <w:tcBorders>
              <w:top w:val="nil"/>
              <w:left w:val="nil"/>
              <w:bottom w:val="nil"/>
            </w:tcBorders>
          </w:tcPr>
          <w:p w14:paraId="1B1E2F11" w14:textId="77777777" w:rsidR="00EA2F34" w:rsidRPr="00E9702E" w:rsidRDefault="00EA2F34" w:rsidP="00BE28D4">
            <w:pPr>
              <w:pStyle w:val="tabletext11"/>
              <w:rPr>
                <w:ins w:id="2248" w:author="Author"/>
              </w:rPr>
            </w:pPr>
          </w:p>
        </w:tc>
        <w:tc>
          <w:tcPr>
            <w:tcW w:w="1800" w:type="dxa"/>
            <w:vMerge/>
            <w:vAlign w:val="center"/>
            <w:hideMark/>
          </w:tcPr>
          <w:p w14:paraId="70006AED" w14:textId="77777777" w:rsidR="00EA2F34" w:rsidRPr="00E9702E" w:rsidRDefault="00EA2F34" w:rsidP="00BE28D4">
            <w:pPr>
              <w:overflowPunct/>
              <w:autoSpaceDE/>
              <w:autoSpaceDN/>
              <w:adjustRightInd/>
              <w:spacing w:before="0" w:line="240" w:lineRule="auto"/>
              <w:jc w:val="left"/>
              <w:rPr>
                <w:ins w:id="2249" w:author="Author"/>
                <w:rFonts w:ascii="Arial" w:hAnsi="Arial"/>
                <w:sz w:val="18"/>
              </w:rPr>
            </w:pPr>
          </w:p>
        </w:tc>
        <w:tc>
          <w:tcPr>
            <w:tcW w:w="3640" w:type="dxa"/>
            <w:vAlign w:val="bottom"/>
            <w:hideMark/>
          </w:tcPr>
          <w:p w14:paraId="5B12F870" w14:textId="77777777" w:rsidR="00EA2F34" w:rsidRPr="00E9702E" w:rsidRDefault="00EA2F34" w:rsidP="00BE28D4">
            <w:pPr>
              <w:pStyle w:val="tabletext11"/>
              <w:rPr>
                <w:ins w:id="2250" w:author="Author"/>
              </w:rPr>
            </w:pPr>
            <w:ins w:id="2251" w:author="Author">
              <w:r w:rsidRPr="00E9702E">
                <w:t>Excavating</w:t>
              </w:r>
            </w:ins>
          </w:p>
        </w:tc>
        <w:tc>
          <w:tcPr>
            <w:tcW w:w="720" w:type="dxa"/>
            <w:vAlign w:val="center"/>
            <w:hideMark/>
          </w:tcPr>
          <w:p w14:paraId="01D1C1B9" w14:textId="77777777" w:rsidR="00EA2F34" w:rsidRPr="00E9702E" w:rsidRDefault="00EA2F34" w:rsidP="00BE28D4">
            <w:pPr>
              <w:pStyle w:val="tabletext11"/>
              <w:tabs>
                <w:tab w:val="decimal" w:pos="280"/>
              </w:tabs>
              <w:jc w:val="center"/>
              <w:rPr>
                <w:ins w:id="2252" w:author="Author"/>
              </w:rPr>
            </w:pPr>
            <w:ins w:id="2253" w:author="Author">
              <w:r w:rsidRPr="00E9702E">
                <w:t>---84</w:t>
              </w:r>
            </w:ins>
          </w:p>
        </w:tc>
        <w:tc>
          <w:tcPr>
            <w:tcW w:w="990" w:type="dxa"/>
            <w:noWrap/>
            <w:vAlign w:val="center"/>
            <w:hideMark/>
          </w:tcPr>
          <w:p w14:paraId="6701924C" w14:textId="77777777" w:rsidR="00EA2F34" w:rsidRPr="00E9702E" w:rsidRDefault="00EA2F34" w:rsidP="00BE28D4">
            <w:pPr>
              <w:pStyle w:val="tabletext11"/>
              <w:tabs>
                <w:tab w:val="decimal" w:pos="360"/>
              </w:tabs>
              <w:rPr>
                <w:ins w:id="2254" w:author="Author"/>
              </w:rPr>
            </w:pPr>
            <w:ins w:id="2255" w:author="Author">
              <w:r w:rsidRPr="00E9702E">
                <w:t>0.86</w:t>
              </w:r>
            </w:ins>
          </w:p>
        </w:tc>
        <w:tc>
          <w:tcPr>
            <w:tcW w:w="990" w:type="dxa"/>
            <w:noWrap/>
            <w:vAlign w:val="center"/>
            <w:hideMark/>
          </w:tcPr>
          <w:p w14:paraId="42566160" w14:textId="77777777" w:rsidR="00EA2F34" w:rsidRPr="00E9702E" w:rsidRDefault="00EA2F34" w:rsidP="00BE28D4">
            <w:pPr>
              <w:pStyle w:val="tabletext11"/>
              <w:tabs>
                <w:tab w:val="decimal" w:pos="360"/>
              </w:tabs>
              <w:rPr>
                <w:ins w:id="2256" w:author="Author"/>
              </w:rPr>
            </w:pPr>
            <w:ins w:id="2257" w:author="Author">
              <w:r w:rsidRPr="00E9702E">
                <w:t>1.06</w:t>
              </w:r>
            </w:ins>
          </w:p>
        </w:tc>
        <w:tc>
          <w:tcPr>
            <w:tcW w:w="1080" w:type="dxa"/>
            <w:vAlign w:val="center"/>
            <w:hideMark/>
          </w:tcPr>
          <w:p w14:paraId="06E282B6" w14:textId="77777777" w:rsidR="00EA2F34" w:rsidRPr="00E9702E" w:rsidRDefault="00EA2F34" w:rsidP="00BE28D4">
            <w:pPr>
              <w:pStyle w:val="tabletext11"/>
              <w:tabs>
                <w:tab w:val="decimal" w:pos="400"/>
              </w:tabs>
              <w:rPr>
                <w:ins w:id="2258" w:author="Author"/>
              </w:rPr>
            </w:pPr>
            <w:ins w:id="2259" w:author="Author">
              <w:r w:rsidRPr="00E9702E">
                <w:t>1.04</w:t>
              </w:r>
            </w:ins>
          </w:p>
        </w:tc>
        <w:tc>
          <w:tcPr>
            <w:tcW w:w="850" w:type="dxa"/>
            <w:vAlign w:val="center"/>
            <w:hideMark/>
          </w:tcPr>
          <w:p w14:paraId="3ABD23A2" w14:textId="77777777" w:rsidR="00EA2F34" w:rsidRPr="00E9702E" w:rsidRDefault="00EA2F34" w:rsidP="00BE28D4">
            <w:pPr>
              <w:pStyle w:val="tabletext11"/>
              <w:tabs>
                <w:tab w:val="decimal" w:pos="300"/>
              </w:tabs>
              <w:rPr>
                <w:ins w:id="2260" w:author="Author"/>
              </w:rPr>
            </w:pPr>
            <w:ins w:id="2261" w:author="Author">
              <w:r w:rsidRPr="00E9702E">
                <w:t>0.72</w:t>
              </w:r>
            </w:ins>
          </w:p>
        </w:tc>
      </w:tr>
      <w:tr w:rsidR="00EA2F34" w:rsidRPr="00E9702E" w14:paraId="38BDADDF" w14:textId="77777777" w:rsidTr="00A1082D">
        <w:trPr>
          <w:cantSplit/>
          <w:trHeight w:val="190"/>
          <w:ins w:id="2262" w:author="Author"/>
        </w:trPr>
        <w:tc>
          <w:tcPr>
            <w:tcW w:w="201" w:type="dxa"/>
            <w:tcBorders>
              <w:top w:val="nil"/>
              <w:left w:val="nil"/>
              <w:bottom w:val="nil"/>
            </w:tcBorders>
          </w:tcPr>
          <w:p w14:paraId="594B2C81" w14:textId="77777777" w:rsidR="00EA2F34" w:rsidRPr="00E9702E" w:rsidRDefault="00EA2F34" w:rsidP="00BE28D4">
            <w:pPr>
              <w:pStyle w:val="tabletext11"/>
              <w:rPr>
                <w:ins w:id="2263" w:author="Author"/>
              </w:rPr>
            </w:pPr>
          </w:p>
        </w:tc>
        <w:tc>
          <w:tcPr>
            <w:tcW w:w="1800" w:type="dxa"/>
            <w:vMerge/>
            <w:vAlign w:val="center"/>
            <w:hideMark/>
          </w:tcPr>
          <w:p w14:paraId="33F74261" w14:textId="77777777" w:rsidR="00EA2F34" w:rsidRPr="00E9702E" w:rsidRDefault="00EA2F34" w:rsidP="00BE28D4">
            <w:pPr>
              <w:overflowPunct/>
              <w:autoSpaceDE/>
              <w:autoSpaceDN/>
              <w:adjustRightInd/>
              <w:spacing w:before="0" w:line="240" w:lineRule="auto"/>
              <w:jc w:val="left"/>
              <w:rPr>
                <w:ins w:id="2264" w:author="Author"/>
                <w:rFonts w:ascii="Arial" w:hAnsi="Arial"/>
                <w:sz w:val="18"/>
              </w:rPr>
            </w:pPr>
          </w:p>
        </w:tc>
        <w:tc>
          <w:tcPr>
            <w:tcW w:w="3640" w:type="dxa"/>
            <w:vAlign w:val="bottom"/>
            <w:hideMark/>
          </w:tcPr>
          <w:p w14:paraId="2FBA6432" w14:textId="77777777" w:rsidR="00EA2F34" w:rsidRPr="00E9702E" w:rsidRDefault="00EA2F34" w:rsidP="00BE28D4">
            <w:pPr>
              <w:pStyle w:val="tabletext11"/>
              <w:rPr>
                <w:ins w:id="2265" w:author="Author"/>
              </w:rPr>
            </w:pPr>
            <w:ins w:id="2266" w:author="Author">
              <w:r w:rsidRPr="00E9702E">
                <w:t>Street and Road</w:t>
              </w:r>
            </w:ins>
          </w:p>
        </w:tc>
        <w:tc>
          <w:tcPr>
            <w:tcW w:w="720" w:type="dxa"/>
            <w:vAlign w:val="center"/>
            <w:hideMark/>
          </w:tcPr>
          <w:p w14:paraId="1CA2ADA7" w14:textId="77777777" w:rsidR="00EA2F34" w:rsidRPr="00E9702E" w:rsidRDefault="00EA2F34" w:rsidP="00BE28D4">
            <w:pPr>
              <w:pStyle w:val="tabletext11"/>
              <w:tabs>
                <w:tab w:val="decimal" w:pos="280"/>
              </w:tabs>
              <w:jc w:val="center"/>
              <w:rPr>
                <w:ins w:id="2267" w:author="Author"/>
              </w:rPr>
            </w:pPr>
            <w:ins w:id="2268" w:author="Author">
              <w:r w:rsidRPr="00E9702E">
                <w:t>---85</w:t>
              </w:r>
            </w:ins>
          </w:p>
        </w:tc>
        <w:tc>
          <w:tcPr>
            <w:tcW w:w="990" w:type="dxa"/>
            <w:noWrap/>
            <w:vAlign w:val="center"/>
            <w:hideMark/>
          </w:tcPr>
          <w:p w14:paraId="27ECB131" w14:textId="77777777" w:rsidR="00EA2F34" w:rsidRPr="00E9702E" w:rsidRDefault="00EA2F34" w:rsidP="00BE28D4">
            <w:pPr>
              <w:pStyle w:val="tabletext11"/>
              <w:tabs>
                <w:tab w:val="decimal" w:pos="360"/>
              </w:tabs>
              <w:rPr>
                <w:ins w:id="2269" w:author="Author"/>
              </w:rPr>
            </w:pPr>
            <w:ins w:id="2270" w:author="Author">
              <w:r w:rsidRPr="00E9702E">
                <w:t>1.00</w:t>
              </w:r>
            </w:ins>
          </w:p>
        </w:tc>
        <w:tc>
          <w:tcPr>
            <w:tcW w:w="990" w:type="dxa"/>
            <w:noWrap/>
            <w:vAlign w:val="center"/>
            <w:hideMark/>
          </w:tcPr>
          <w:p w14:paraId="3E567041" w14:textId="77777777" w:rsidR="00EA2F34" w:rsidRPr="00E9702E" w:rsidRDefault="00EA2F34" w:rsidP="00BE28D4">
            <w:pPr>
              <w:pStyle w:val="tabletext11"/>
              <w:tabs>
                <w:tab w:val="decimal" w:pos="360"/>
              </w:tabs>
              <w:rPr>
                <w:ins w:id="2271" w:author="Author"/>
              </w:rPr>
            </w:pPr>
            <w:ins w:id="2272" w:author="Author">
              <w:r w:rsidRPr="00E9702E">
                <w:t>1.06</w:t>
              </w:r>
            </w:ins>
          </w:p>
        </w:tc>
        <w:tc>
          <w:tcPr>
            <w:tcW w:w="1080" w:type="dxa"/>
            <w:vAlign w:val="center"/>
            <w:hideMark/>
          </w:tcPr>
          <w:p w14:paraId="151D4415" w14:textId="77777777" w:rsidR="00EA2F34" w:rsidRPr="00E9702E" w:rsidRDefault="00EA2F34" w:rsidP="00BE28D4">
            <w:pPr>
              <w:pStyle w:val="tabletext11"/>
              <w:tabs>
                <w:tab w:val="decimal" w:pos="400"/>
              </w:tabs>
              <w:rPr>
                <w:ins w:id="2273" w:author="Author"/>
              </w:rPr>
            </w:pPr>
            <w:ins w:id="2274" w:author="Author">
              <w:r w:rsidRPr="00E9702E">
                <w:t>1.10</w:t>
              </w:r>
            </w:ins>
          </w:p>
        </w:tc>
        <w:tc>
          <w:tcPr>
            <w:tcW w:w="850" w:type="dxa"/>
            <w:vAlign w:val="center"/>
            <w:hideMark/>
          </w:tcPr>
          <w:p w14:paraId="1EC9A4A2" w14:textId="77777777" w:rsidR="00EA2F34" w:rsidRPr="00E9702E" w:rsidRDefault="00EA2F34" w:rsidP="00BE28D4">
            <w:pPr>
              <w:pStyle w:val="tabletext11"/>
              <w:tabs>
                <w:tab w:val="decimal" w:pos="300"/>
              </w:tabs>
              <w:rPr>
                <w:ins w:id="2275" w:author="Author"/>
              </w:rPr>
            </w:pPr>
            <w:ins w:id="2276" w:author="Author">
              <w:r w:rsidRPr="00E9702E">
                <w:t>0.72</w:t>
              </w:r>
            </w:ins>
          </w:p>
        </w:tc>
      </w:tr>
      <w:tr w:rsidR="00EA2F34" w:rsidRPr="00E9702E" w14:paraId="71BCDE86" w14:textId="77777777" w:rsidTr="00A1082D">
        <w:trPr>
          <w:cantSplit/>
          <w:trHeight w:val="190"/>
          <w:ins w:id="2277" w:author="Author"/>
        </w:trPr>
        <w:tc>
          <w:tcPr>
            <w:tcW w:w="201" w:type="dxa"/>
            <w:tcBorders>
              <w:top w:val="nil"/>
              <w:left w:val="nil"/>
              <w:bottom w:val="nil"/>
            </w:tcBorders>
          </w:tcPr>
          <w:p w14:paraId="5FC427BD" w14:textId="77777777" w:rsidR="00EA2F34" w:rsidRPr="00E9702E" w:rsidRDefault="00EA2F34" w:rsidP="00BE28D4">
            <w:pPr>
              <w:pStyle w:val="tabletext11"/>
              <w:rPr>
                <w:ins w:id="2278" w:author="Author"/>
              </w:rPr>
            </w:pPr>
          </w:p>
        </w:tc>
        <w:tc>
          <w:tcPr>
            <w:tcW w:w="1800" w:type="dxa"/>
            <w:vMerge/>
            <w:vAlign w:val="center"/>
            <w:hideMark/>
          </w:tcPr>
          <w:p w14:paraId="033574CD" w14:textId="77777777" w:rsidR="00EA2F34" w:rsidRPr="00E9702E" w:rsidRDefault="00EA2F34" w:rsidP="00BE28D4">
            <w:pPr>
              <w:overflowPunct/>
              <w:autoSpaceDE/>
              <w:autoSpaceDN/>
              <w:adjustRightInd/>
              <w:spacing w:before="0" w:line="240" w:lineRule="auto"/>
              <w:jc w:val="left"/>
              <w:rPr>
                <w:ins w:id="2279" w:author="Author"/>
                <w:rFonts w:ascii="Arial" w:hAnsi="Arial"/>
                <w:sz w:val="18"/>
              </w:rPr>
            </w:pPr>
          </w:p>
        </w:tc>
        <w:tc>
          <w:tcPr>
            <w:tcW w:w="3640" w:type="dxa"/>
            <w:vAlign w:val="bottom"/>
            <w:hideMark/>
          </w:tcPr>
          <w:p w14:paraId="34CE889B" w14:textId="77777777" w:rsidR="00EA2F34" w:rsidRPr="00E9702E" w:rsidRDefault="00EA2F34" w:rsidP="00BE28D4">
            <w:pPr>
              <w:pStyle w:val="tabletext11"/>
              <w:rPr>
                <w:ins w:id="2280" w:author="Author"/>
              </w:rPr>
            </w:pPr>
            <w:ins w:id="2281" w:author="Author">
              <w:r w:rsidRPr="00E9702E">
                <w:t>All Other Contractors</w:t>
              </w:r>
            </w:ins>
          </w:p>
        </w:tc>
        <w:tc>
          <w:tcPr>
            <w:tcW w:w="720" w:type="dxa"/>
            <w:vAlign w:val="center"/>
            <w:hideMark/>
          </w:tcPr>
          <w:p w14:paraId="725B7B9F" w14:textId="77777777" w:rsidR="00EA2F34" w:rsidRPr="00E9702E" w:rsidRDefault="00EA2F34" w:rsidP="00BE28D4">
            <w:pPr>
              <w:pStyle w:val="tabletext11"/>
              <w:tabs>
                <w:tab w:val="decimal" w:pos="280"/>
              </w:tabs>
              <w:jc w:val="center"/>
              <w:rPr>
                <w:ins w:id="2282" w:author="Author"/>
              </w:rPr>
            </w:pPr>
            <w:ins w:id="2283" w:author="Author">
              <w:r w:rsidRPr="00E9702E">
                <w:t>---89</w:t>
              </w:r>
            </w:ins>
          </w:p>
        </w:tc>
        <w:tc>
          <w:tcPr>
            <w:tcW w:w="990" w:type="dxa"/>
            <w:noWrap/>
            <w:vAlign w:val="center"/>
            <w:hideMark/>
          </w:tcPr>
          <w:p w14:paraId="3AA28763" w14:textId="77777777" w:rsidR="00EA2F34" w:rsidRPr="00E9702E" w:rsidRDefault="00EA2F34" w:rsidP="00BE28D4">
            <w:pPr>
              <w:pStyle w:val="tabletext11"/>
              <w:tabs>
                <w:tab w:val="decimal" w:pos="360"/>
              </w:tabs>
              <w:rPr>
                <w:ins w:id="2284" w:author="Author"/>
              </w:rPr>
            </w:pPr>
            <w:ins w:id="2285" w:author="Author">
              <w:r w:rsidRPr="00E9702E">
                <w:t>1.00</w:t>
              </w:r>
            </w:ins>
          </w:p>
        </w:tc>
        <w:tc>
          <w:tcPr>
            <w:tcW w:w="990" w:type="dxa"/>
            <w:noWrap/>
            <w:vAlign w:val="center"/>
            <w:hideMark/>
          </w:tcPr>
          <w:p w14:paraId="0830A7ED" w14:textId="77777777" w:rsidR="00EA2F34" w:rsidRPr="00E9702E" w:rsidRDefault="00EA2F34" w:rsidP="00BE28D4">
            <w:pPr>
              <w:pStyle w:val="tabletext11"/>
              <w:tabs>
                <w:tab w:val="decimal" w:pos="360"/>
              </w:tabs>
              <w:rPr>
                <w:ins w:id="2286" w:author="Author"/>
              </w:rPr>
            </w:pPr>
            <w:ins w:id="2287" w:author="Author">
              <w:r w:rsidRPr="00E9702E">
                <w:t>1.06</w:t>
              </w:r>
            </w:ins>
          </w:p>
        </w:tc>
        <w:tc>
          <w:tcPr>
            <w:tcW w:w="1080" w:type="dxa"/>
            <w:vAlign w:val="center"/>
            <w:hideMark/>
          </w:tcPr>
          <w:p w14:paraId="4DA6E319" w14:textId="77777777" w:rsidR="00EA2F34" w:rsidRPr="00E9702E" w:rsidRDefault="00EA2F34" w:rsidP="00BE28D4">
            <w:pPr>
              <w:pStyle w:val="tabletext11"/>
              <w:tabs>
                <w:tab w:val="decimal" w:pos="400"/>
              </w:tabs>
              <w:rPr>
                <w:ins w:id="2288" w:author="Author"/>
              </w:rPr>
            </w:pPr>
            <w:ins w:id="2289" w:author="Author">
              <w:r w:rsidRPr="00E9702E">
                <w:t>1.10</w:t>
              </w:r>
            </w:ins>
          </w:p>
        </w:tc>
        <w:tc>
          <w:tcPr>
            <w:tcW w:w="850" w:type="dxa"/>
            <w:vAlign w:val="center"/>
            <w:hideMark/>
          </w:tcPr>
          <w:p w14:paraId="1663122C" w14:textId="77777777" w:rsidR="00EA2F34" w:rsidRPr="00E9702E" w:rsidRDefault="00EA2F34" w:rsidP="00BE28D4">
            <w:pPr>
              <w:pStyle w:val="tabletext11"/>
              <w:tabs>
                <w:tab w:val="decimal" w:pos="300"/>
              </w:tabs>
              <w:rPr>
                <w:ins w:id="2290" w:author="Author"/>
              </w:rPr>
            </w:pPr>
            <w:ins w:id="2291" w:author="Author">
              <w:r w:rsidRPr="00E9702E">
                <w:t>0.72</w:t>
              </w:r>
            </w:ins>
          </w:p>
        </w:tc>
      </w:tr>
      <w:tr w:rsidR="00EA2F34" w:rsidRPr="00E9702E" w14:paraId="1CF7021A" w14:textId="77777777" w:rsidTr="00EA2F34">
        <w:tblPrEx>
          <w:tblPrExChange w:id="2292" w:author="Author">
            <w:tblPrEx>
              <w:tblW w:w="10231" w:type="dxa"/>
            </w:tblPrEx>
          </w:tblPrExChange>
        </w:tblPrEx>
        <w:trPr>
          <w:cantSplit/>
          <w:trHeight w:val="190"/>
          <w:ins w:id="2293" w:author="Author"/>
          <w:trPrChange w:id="2294" w:author="Author">
            <w:trPr>
              <w:gridBefore w:val="2"/>
              <w:gridAfter w:val="0"/>
              <w:cantSplit/>
              <w:trHeight w:val="190"/>
            </w:trPr>
          </w:trPrChange>
        </w:trPr>
        <w:tc>
          <w:tcPr>
            <w:tcW w:w="201" w:type="dxa"/>
            <w:tcBorders>
              <w:top w:val="nil"/>
              <w:left w:val="nil"/>
              <w:bottom w:val="nil"/>
            </w:tcBorders>
            <w:tcPrChange w:id="2295" w:author="Author">
              <w:tcPr>
                <w:tcW w:w="201" w:type="dxa"/>
                <w:tcBorders>
                  <w:top w:val="nil"/>
                  <w:left w:val="nil"/>
                  <w:bottom w:val="nil"/>
                </w:tcBorders>
              </w:tcPr>
            </w:tcPrChange>
          </w:tcPr>
          <w:p w14:paraId="75B1B1E3" w14:textId="77777777" w:rsidR="00EA2F34" w:rsidRPr="00E9702E" w:rsidRDefault="00EA2F34" w:rsidP="00BE28D4">
            <w:pPr>
              <w:pStyle w:val="tabletext11"/>
              <w:rPr>
                <w:ins w:id="2296" w:author="Author"/>
              </w:rPr>
            </w:pPr>
          </w:p>
        </w:tc>
        <w:tc>
          <w:tcPr>
            <w:tcW w:w="1800" w:type="dxa"/>
            <w:vMerge w:val="restart"/>
            <w:vAlign w:val="center"/>
            <w:hideMark/>
            <w:tcPrChange w:id="2297" w:author="Author">
              <w:tcPr>
                <w:tcW w:w="1800" w:type="dxa"/>
                <w:gridSpan w:val="2"/>
                <w:vMerge w:val="restart"/>
                <w:vAlign w:val="center"/>
                <w:hideMark/>
              </w:tcPr>
            </w:tcPrChange>
          </w:tcPr>
          <w:p w14:paraId="3D02515E" w14:textId="77777777" w:rsidR="00EA2F34" w:rsidRPr="00E9702E" w:rsidRDefault="00EA2F34" w:rsidP="00BE28D4">
            <w:pPr>
              <w:pStyle w:val="tabletext11"/>
              <w:rPr>
                <w:ins w:id="2298" w:author="Author"/>
              </w:rPr>
            </w:pPr>
            <w:ins w:id="2299" w:author="Author">
              <w:r w:rsidRPr="00E9702E">
                <w:t>Other</w:t>
              </w:r>
            </w:ins>
          </w:p>
        </w:tc>
        <w:tc>
          <w:tcPr>
            <w:tcW w:w="3640" w:type="dxa"/>
            <w:vAlign w:val="bottom"/>
            <w:hideMark/>
            <w:tcPrChange w:id="2300" w:author="Author">
              <w:tcPr>
                <w:tcW w:w="3600" w:type="dxa"/>
                <w:gridSpan w:val="4"/>
                <w:vAlign w:val="bottom"/>
                <w:hideMark/>
              </w:tcPr>
            </w:tcPrChange>
          </w:tcPr>
          <w:p w14:paraId="1CF85F63" w14:textId="77777777" w:rsidR="00EA2F34" w:rsidRPr="00E9702E" w:rsidRDefault="00EA2F34" w:rsidP="00BE28D4">
            <w:pPr>
              <w:pStyle w:val="tabletext11"/>
              <w:rPr>
                <w:ins w:id="2301" w:author="Author"/>
              </w:rPr>
            </w:pPr>
            <w:ins w:id="2302" w:author="Author">
              <w:r w:rsidRPr="00E9702E">
                <w:t>Logging and Lumbering</w:t>
              </w:r>
            </w:ins>
          </w:p>
        </w:tc>
        <w:tc>
          <w:tcPr>
            <w:tcW w:w="720" w:type="dxa"/>
            <w:vAlign w:val="center"/>
            <w:hideMark/>
            <w:tcPrChange w:id="2303" w:author="Author">
              <w:tcPr>
                <w:tcW w:w="720" w:type="dxa"/>
                <w:gridSpan w:val="3"/>
                <w:vAlign w:val="center"/>
                <w:hideMark/>
              </w:tcPr>
            </w:tcPrChange>
          </w:tcPr>
          <w:p w14:paraId="7F702371" w14:textId="77777777" w:rsidR="00EA2F34" w:rsidRPr="00E9702E" w:rsidRDefault="00EA2F34" w:rsidP="00BE28D4">
            <w:pPr>
              <w:pStyle w:val="tabletext11"/>
              <w:tabs>
                <w:tab w:val="decimal" w:pos="280"/>
              </w:tabs>
              <w:jc w:val="center"/>
              <w:rPr>
                <w:ins w:id="2304" w:author="Author"/>
              </w:rPr>
            </w:pPr>
            <w:ins w:id="2305" w:author="Author">
              <w:r w:rsidRPr="00E9702E">
                <w:t>---91</w:t>
              </w:r>
            </w:ins>
          </w:p>
        </w:tc>
        <w:tc>
          <w:tcPr>
            <w:tcW w:w="990" w:type="dxa"/>
            <w:noWrap/>
            <w:vAlign w:val="center"/>
            <w:hideMark/>
            <w:tcPrChange w:id="2306" w:author="Author">
              <w:tcPr>
                <w:tcW w:w="990" w:type="dxa"/>
                <w:gridSpan w:val="3"/>
                <w:noWrap/>
                <w:vAlign w:val="center"/>
                <w:hideMark/>
              </w:tcPr>
            </w:tcPrChange>
          </w:tcPr>
          <w:p w14:paraId="0C0C9506" w14:textId="77777777" w:rsidR="00EA2F34" w:rsidRPr="00E9702E" w:rsidRDefault="00EA2F34" w:rsidP="00BE28D4">
            <w:pPr>
              <w:pStyle w:val="tabletext11"/>
              <w:tabs>
                <w:tab w:val="decimal" w:pos="360"/>
              </w:tabs>
              <w:rPr>
                <w:ins w:id="2307" w:author="Author"/>
              </w:rPr>
            </w:pPr>
            <w:ins w:id="2308" w:author="Author">
              <w:r w:rsidRPr="00E9702E">
                <w:t>1.21</w:t>
              </w:r>
            </w:ins>
          </w:p>
        </w:tc>
        <w:tc>
          <w:tcPr>
            <w:tcW w:w="990" w:type="dxa"/>
            <w:noWrap/>
            <w:vAlign w:val="center"/>
            <w:hideMark/>
            <w:tcPrChange w:id="2309" w:author="Author">
              <w:tcPr>
                <w:tcW w:w="990" w:type="dxa"/>
                <w:gridSpan w:val="3"/>
                <w:noWrap/>
                <w:vAlign w:val="center"/>
                <w:hideMark/>
              </w:tcPr>
            </w:tcPrChange>
          </w:tcPr>
          <w:p w14:paraId="59BDBB1B" w14:textId="77777777" w:rsidR="00EA2F34" w:rsidRPr="00E9702E" w:rsidRDefault="00EA2F34" w:rsidP="00BE28D4">
            <w:pPr>
              <w:pStyle w:val="tabletext11"/>
              <w:tabs>
                <w:tab w:val="decimal" w:pos="360"/>
              </w:tabs>
              <w:rPr>
                <w:ins w:id="2310" w:author="Author"/>
              </w:rPr>
            </w:pPr>
            <w:ins w:id="2311" w:author="Author">
              <w:r w:rsidRPr="00E9702E">
                <w:t>1.00</w:t>
              </w:r>
            </w:ins>
          </w:p>
        </w:tc>
        <w:tc>
          <w:tcPr>
            <w:tcW w:w="1080" w:type="dxa"/>
            <w:vAlign w:val="center"/>
            <w:hideMark/>
            <w:tcPrChange w:id="2312" w:author="Author">
              <w:tcPr>
                <w:tcW w:w="1080" w:type="dxa"/>
                <w:gridSpan w:val="3"/>
                <w:vAlign w:val="center"/>
                <w:hideMark/>
              </w:tcPr>
            </w:tcPrChange>
          </w:tcPr>
          <w:p w14:paraId="5EBFCFED" w14:textId="77777777" w:rsidR="00EA2F34" w:rsidRPr="00E9702E" w:rsidRDefault="00EA2F34" w:rsidP="00BE28D4">
            <w:pPr>
              <w:pStyle w:val="tabletext11"/>
              <w:tabs>
                <w:tab w:val="decimal" w:pos="400"/>
              </w:tabs>
              <w:rPr>
                <w:ins w:id="2313" w:author="Author"/>
              </w:rPr>
            </w:pPr>
            <w:ins w:id="2314" w:author="Author">
              <w:r w:rsidRPr="00E9702E">
                <w:t>1.94</w:t>
              </w:r>
            </w:ins>
          </w:p>
        </w:tc>
        <w:tc>
          <w:tcPr>
            <w:tcW w:w="850" w:type="dxa"/>
            <w:vAlign w:val="center"/>
            <w:hideMark/>
            <w:tcPrChange w:id="2315" w:author="Author">
              <w:tcPr>
                <w:tcW w:w="850" w:type="dxa"/>
                <w:gridSpan w:val="2"/>
                <w:vAlign w:val="center"/>
                <w:hideMark/>
              </w:tcPr>
            </w:tcPrChange>
          </w:tcPr>
          <w:p w14:paraId="7F989E1F" w14:textId="77777777" w:rsidR="00EA2F34" w:rsidRPr="00E9702E" w:rsidRDefault="00EA2F34" w:rsidP="00BE28D4">
            <w:pPr>
              <w:pStyle w:val="tabletext11"/>
              <w:tabs>
                <w:tab w:val="decimal" w:pos="300"/>
              </w:tabs>
              <w:rPr>
                <w:ins w:id="2316" w:author="Author"/>
              </w:rPr>
            </w:pPr>
            <w:ins w:id="2317" w:author="Author">
              <w:r w:rsidRPr="00E9702E">
                <w:t>1.00</w:t>
              </w:r>
            </w:ins>
          </w:p>
        </w:tc>
      </w:tr>
      <w:tr w:rsidR="00EA2F34" w:rsidRPr="00E9702E" w14:paraId="0EB7CCDC" w14:textId="77777777" w:rsidTr="00EA2F34">
        <w:tblPrEx>
          <w:tblPrExChange w:id="2318" w:author="Author">
            <w:tblPrEx>
              <w:tblW w:w="10231" w:type="dxa"/>
            </w:tblPrEx>
          </w:tblPrExChange>
        </w:tblPrEx>
        <w:trPr>
          <w:cantSplit/>
          <w:trHeight w:val="190"/>
          <w:ins w:id="2319" w:author="Author"/>
          <w:trPrChange w:id="2320" w:author="Author">
            <w:trPr>
              <w:gridBefore w:val="2"/>
              <w:gridAfter w:val="0"/>
              <w:cantSplit/>
              <w:trHeight w:val="190"/>
            </w:trPr>
          </w:trPrChange>
        </w:trPr>
        <w:tc>
          <w:tcPr>
            <w:tcW w:w="201" w:type="dxa"/>
            <w:tcBorders>
              <w:top w:val="nil"/>
              <w:left w:val="nil"/>
              <w:bottom w:val="nil"/>
            </w:tcBorders>
            <w:tcPrChange w:id="2321" w:author="Author">
              <w:tcPr>
                <w:tcW w:w="201" w:type="dxa"/>
                <w:tcBorders>
                  <w:top w:val="nil"/>
                  <w:left w:val="nil"/>
                  <w:bottom w:val="nil"/>
                </w:tcBorders>
              </w:tcPr>
            </w:tcPrChange>
          </w:tcPr>
          <w:p w14:paraId="4B185638" w14:textId="77777777" w:rsidR="00EA2F34" w:rsidRPr="00E9702E" w:rsidRDefault="00EA2F34" w:rsidP="00BE28D4">
            <w:pPr>
              <w:pStyle w:val="tabletext11"/>
              <w:rPr>
                <w:ins w:id="2322" w:author="Author"/>
              </w:rPr>
            </w:pPr>
          </w:p>
        </w:tc>
        <w:tc>
          <w:tcPr>
            <w:tcW w:w="1800" w:type="dxa"/>
            <w:vMerge/>
            <w:vAlign w:val="center"/>
            <w:hideMark/>
            <w:tcPrChange w:id="2323" w:author="Author">
              <w:tcPr>
                <w:tcW w:w="1800" w:type="dxa"/>
                <w:gridSpan w:val="2"/>
                <w:vMerge/>
                <w:vAlign w:val="center"/>
                <w:hideMark/>
              </w:tcPr>
            </w:tcPrChange>
          </w:tcPr>
          <w:p w14:paraId="7FB073B6" w14:textId="77777777" w:rsidR="00EA2F34" w:rsidRPr="00E9702E" w:rsidRDefault="00EA2F34" w:rsidP="00BE28D4">
            <w:pPr>
              <w:overflowPunct/>
              <w:autoSpaceDE/>
              <w:autoSpaceDN/>
              <w:adjustRightInd/>
              <w:spacing w:before="0" w:line="240" w:lineRule="auto"/>
              <w:jc w:val="left"/>
              <w:rPr>
                <w:ins w:id="2324" w:author="Author"/>
                <w:rFonts w:ascii="Arial" w:hAnsi="Arial"/>
                <w:sz w:val="18"/>
              </w:rPr>
            </w:pPr>
          </w:p>
        </w:tc>
        <w:tc>
          <w:tcPr>
            <w:tcW w:w="3640" w:type="dxa"/>
            <w:vAlign w:val="bottom"/>
            <w:hideMark/>
            <w:tcPrChange w:id="2325" w:author="Author">
              <w:tcPr>
                <w:tcW w:w="3600" w:type="dxa"/>
                <w:gridSpan w:val="4"/>
                <w:vAlign w:val="bottom"/>
                <w:hideMark/>
              </w:tcPr>
            </w:tcPrChange>
          </w:tcPr>
          <w:p w14:paraId="2F54175C" w14:textId="77777777" w:rsidR="00EA2F34" w:rsidRPr="00E9702E" w:rsidRDefault="00EA2F34" w:rsidP="00BE28D4">
            <w:pPr>
              <w:pStyle w:val="tabletext11"/>
              <w:rPr>
                <w:ins w:id="2326" w:author="Author"/>
              </w:rPr>
            </w:pPr>
            <w:ins w:id="2327" w:author="Author">
              <w:r w:rsidRPr="00E9702E">
                <w:t>All Other</w:t>
              </w:r>
            </w:ins>
          </w:p>
        </w:tc>
        <w:tc>
          <w:tcPr>
            <w:tcW w:w="720" w:type="dxa"/>
            <w:vAlign w:val="center"/>
            <w:hideMark/>
            <w:tcPrChange w:id="2328" w:author="Author">
              <w:tcPr>
                <w:tcW w:w="720" w:type="dxa"/>
                <w:gridSpan w:val="3"/>
                <w:vAlign w:val="center"/>
                <w:hideMark/>
              </w:tcPr>
            </w:tcPrChange>
          </w:tcPr>
          <w:p w14:paraId="48110335" w14:textId="77777777" w:rsidR="00EA2F34" w:rsidRPr="00E9702E" w:rsidRDefault="00EA2F34" w:rsidP="00BE28D4">
            <w:pPr>
              <w:pStyle w:val="tabletext11"/>
              <w:tabs>
                <w:tab w:val="decimal" w:pos="280"/>
              </w:tabs>
              <w:jc w:val="center"/>
              <w:rPr>
                <w:ins w:id="2329" w:author="Author"/>
              </w:rPr>
            </w:pPr>
            <w:ins w:id="2330" w:author="Author">
              <w:r w:rsidRPr="00E9702E">
                <w:t>---99</w:t>
              </w:r>
            </w:ins>
          </w:p>
        </w:tc>
        <w:tc>
          <w:tcPr>
            <w:tcW w:w="990" w:type="dxa"/>
            <w:noWrap/>
            <w:vAlign w:val="center"/>
            <w:hideMark/>
            <w:tcPrChange w:id="2331" w:author="Author">
              <w:tcPr>
                <w:tcW w:w="990" w:type="dxa"/>
                <w:gridSpan w:val="3"/>
                <w:noWrap/>
                <w:vAlign w:val="center"/>
                <w:hideMark/>
              </w:tcPr>
            </w:tcPrChange>
          </w:tcPr>
          <w:p w14:paraId="4FB4D97A" w14:textId="77777777" w:rsidR="00EA2F34" w:rsidRPr="00E9702E" w:rsidRDefault="00EA2F34" w:rsidP="00BE28D4">
            <w:pPr>
              <w:pStyle w:val="tabletext11"/>
              <w:tabs>
                <w:tab w:val="decimal" w:pos="360"/>
              </w:tabs>
              <w:rPr>
                <w:ins w:id="2332" w:author="Author"/>
              </w:rPr>
            </w:pPr>
            <w:ins w:id="2333" w:author="Author">
              <w:r w:rsidRPr="00E9702E">
                <w:t>1.00</w:t>
              </w:r>
            </w:ins>
          </w:p>
        </w:tc>
        <w:tc>
          <w:tcPr>
            <w:tcW w:w="990" w:type="dxa"/>
            <w:noWrap/>
            <w:vAlign w:val="center"/>
            <w:hideMark/>
            <w:tcPrChange w:id="2334" w:author="Author">
              <w:tcPr>
                <w:tcW w:w="990" w:type="dxa"/>
                <w:gridSpan w:val="3"/>
                <w:noWrap/>
                <w:vAlign w:val="center"/>
                <w:hideMark/>
              </w:tcPr>
            </w:tcPrChange>
          </w:tcPr>
          <w:p w14:paraId="6807F343" w14:textId="77777777" w:rsidR="00EA2F34" w:rsidRPr="00E9702E" w:rsidRDefault="00EA2F34" w:rsidP="00BE28D4">
            <w:pPr>
              <w:pStyle w:val="tabletext11"/>
              <w:tabs>
                <w:tab w:val="decimal" w:pos="360"/>
              </w:tabs>
              <w:rPr>
                <w:ins w:id="2335" w:author="Author"/>
              </w:rPr>
            </w:pPr>
            <w:ins w:id="2336" w:author="Author">
              <w:r w:rsidRPr="00E9702E">
                <w:t>1.00</w:t>
              </w:r>
            </w:ins>
          </w:p>
        </w:tc>
        <w:tc>
          <w:tcPr>
            <w:tcW w:w="1080" w:type="dxa"/>
            <w:vAlign w:val="center"/>
            <w:hideMark/>
            <w:tcPrChange w:id="2337" w:author="Author">
              <w:tcPr>
                <w:tcW w:w="1080" w:type="dxa"/>
                <w:gridSpan w:val="3"/>
                <w:vAlign w:val="center"/>
                <w:hideMark/>
              </w:tcPr>
            </w:tcPrChange>
          </w:tcPr>
          <w:p w14:paraId="140C384B" w14:textId="77777777" w:rsidR="00EA2F34" w:rsidRPr="00E9702E" w:rsidRDefault="00EA2F34" w:rsidP="00BE28D4">
            <w:pPr>
              <w:pStyle w:val="tabletext11"/>
              <w:tabs>
                <w:tab w:val="decimal" w:pos="400"/>
              </w:tabs>
              <w:rPr>
                <w:ins w:id="2338" w:author="Author"/>
              </w:rPr>
            </w:pPr>
            <w:ins w:id="2339" w:author="Author">
              <w:r w:rsidRPr="00E9702E">
                <w:t>1.00</w:t>
              </w:r>
            </w:ins>
          </w:p>
        </w:tc>
        <w:tc>
          <w:tcPr>
            <w:tcW w:w="850" w:type="dxa"/>
            <w:vAlign w:val="center"/>
            <w:hideMark/>
            <w:tcPrChange w:id="2340" w:author="Author">
              <w:tcPr>
                <w:tcW w:w="850" w:type="dxa"/>
                <w:gridSpan w:val="2"/>
                <w:vAlign w:val="center"/>
                <w:hideMark/>
              </w:tcPr>
            </w:tcPrChange>
          </w:tcPr>
          <w:p w14:paraId="33D85EC0" w14:textId="77777777" w:rsidR="00EA2F34" w:rsidRPr="00E9702E" w:rsidRDefault="00EA2F34" w:rsidP="00BE28D4">
            <w:pPr>
              <w:pStyle w:val="tabletext11"/>
              <w:tabs>
                <w:tab w:val="decimal" w:pos="300"/>
              </w:tabs>
              <w:rPr>
                <w:ins w:id="2341" w:author="Author"/>
              </w:rPr>
            </w:pPr>
            <w:ins w:id="2342" w:author="Author">
              <w:r w:rsidRPr="00E9702E">
                <w:t>1.00</w:t>
              </w:r>
            </w:ins>
          </w:p>
        </w:tc>
      </w:tr>
    </w:tbl>
    <w:p w14:paraId="3C3AD6FC" w14:textId="77777777" w:rsidR="00EA2F34" w:rsidRPr="00E9702E" w:rsidRDefault="00EA2F34" w:rsidP="00BE28D4">
      <w:pPr>
        <w:pStyle w:val="tablecaption"/>
        <w:rPr>
          <w:ins w:id="2343" w:author="Author"/>
        </w:rPr>
      </w:pPr>
      <w:ins w:id="2344" w:author="Author">
        <w:r w:rsidRPr="00E9702E">
          <w:t>Table 223.C.4. Secondary Classification Factors</w:t>
        </w:r>
      </w:ins>
    </w:p>
    <w:p w14:paraId="38564AD4" w14:textId="77777777" w:rsidR="00EA2F34" w:rsidRPr="00E9702E" w:rsidRDefault="00EA2F34" w:rsidP="00BE28D4">
      <w:pPr>
        <w:pStyle w:val="blocktext1"/>
        <w:rPr>
          <w:ins w:id="2345" w:author="Author"/>
          <w:del w:id="2346" w:author="Author"/>
        </w:rPr>
      </w:pPr>
      <w:ins w:id="2347" w:author="Author">
        <w:del w:id="2348" w:author="Author">
          <w:r w:rsidRPr="00E9702E">
            <w:delText xml:space="preserve">Table </w:delText>
          </w:r>
          <w:r w:rsidRPr="00E9702E">
            <w:rPr>
              <w:b/>
            </w:rPr>
            <w:delText>223.C.</w:delText>
          </w:r>
          <w:r w:rsidRPr="00E9702E">
            <w:delText xml:space="preserve"> is replaced by the following:</w:delText>
          </w:r>
        </w:del>
      </w:ins>
    </w:p>
    <w:p w14:paraId="61817337" w14:textId="77777777" w:rsidR="00EA2F34" w:rsidRPr="00E9702E" w:rsidRDefault="00EA2F34" w:rsidP="00BE28D4">
      <w:pPr>
        <w:pStyle w:val="blocktext1"/>
        <w:rPr>
          <w:ins w:id="2349" w:author="Author"/>
          <w:del w:id="2350" w:author="Author"/>
        </w:rPr>
      </w:pPr>
      <w:ins w:id="2351" w:author="Author">
        <w:del w:id="2352" w:author="Author">
          <w:r w:rsidRPr="00E9702E">
            <w:tab/>
            <w:delText>C.</w:delText>
          </w:r>
          <w:r w:rsidRPr="00E9702E">
            <w:tab/>
            <w:delText>Trucks And Truck-tractors Specified Causes Of Loss</w:delText>
          </w:r>
        </w:del>
      </w:ins>
    </w:p>
    <w:p w14:paraId="3E2DFAC5" w14:textId="77777777" w:rsidR="00EA2F34" w:rsidRPr="00E9702E" w:rsidRDefault="00EA2F34" w:rsidP="00BE28D4">
      <w:pPr>
        <w:pStyle w:val="blocktext1"/>
        <w:rPr>
          <w:ins w:id="2353" w:author="Author"/>
          <w:del w:id="235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EA2F34" w:rsidRPr="00E9702E" w14:paraId="740782C7" w14:textId="77777777" w:rsidTr="00A1082D">
        <w:trPr>
          <w:cantSplit/>
          <w:trHeight w:val="190"/>
          <w:ins w:id="2355" w:author="Author"/>
          <w:del w:id="2356" w:author="Author"/>
        </w:trPr>
        <w:tc>
          <w:tcPr>
            <w:tcW w:w="200" w:type="dxa"/>
            <w:tcBorders>
              <w:top w:val="nil"/>
              <w:left w:val="nil"/>
              <w:bottom w:val="nil"/>
              <w:right w:val="nil"/>
            </w:tcBorders>
          </w:tcPr>
          <w:p w14:paraId="04FA1FBA" w14:textId="77777777" w:rsidR="00EA2F34" w:rsidRPr="00E9702E" w:rsidRDefault="00EA2F34" w:rsidP="00BE28D4">
            <w:pPr>
              <w:pStyle w:val="tabletext11"/>
              <w:rPr>
                <w:ins w:id="2357" w:author="Author"/>
                <w:del w:id="2358" w:author="Author"/>
              </w:rPr>
            </w:pPr>
          </w:p>
        </w:tc>
        <w:tc>
          <w:tcPr>
            <w:tcW w:w="3880" w:type="dxa"/>
            <w:tcBorders>
              <w:top w:val="single" w:sz="6" w:space="0" w:color="auto"/>
              <w:left w:val="single" w:sz="6" w:space="0" w:color="auto"/>
              <w:bottom w:val="nil"/>
              <w:right w:val="single" w:sz="4" w:space="0" w:color="auto"/>
            </w:tcBorders>
          </w:tcPr>
          <w:p w14:paraId="0A9FD2FA" w14:textId="77777777" w:rsidR="00EA2F34" w:rsidRPr="00E9702E" w:rsidRDefault="00EA2F34" w:rsidP="00BE28D4">
            <w:pPr>
              <w:pStyle w:val="tabletext11"/>
              <w:rPr>
                <w:ins w:id="2359" w:author="Author"/>
                <w:del w:id="2360" w:author="Author"/>
              </w:rPr>
            </w:pPr>
            <w:ins w:id="2361" w:author="Author">
              <w:del w:id="2362" w:author="Author">
                <w:r w:rsidRPr="00E9702E">
                  <w:delText>Coverage</w:delText>
                </w:r>
              </w:del>
            </w:ins>
          </w:p>
        </w:tc>
        <w:tc>
          <w:tcPr>
            <w:tcW w:w="920" w:type="dxa"/>
            <w:tcBorders>
              <w:top w:val="single" w:sz="6" w:space="0" w:color="auto"/>
              <w:left w:val="single" w:sz="4" w:space="0" w:color="auto"/>
              <w:bottom w:val="single" w:sz="6" w:space="0" w:color="auto"/>
              <w:right w:val="single" w:sz="6" w:space="0" w:color="auto"/>
            </w:tcBorders>
          </w:tcPr>
          <w:p w14:paraId="306D8156" w14:textId="77777777" w:rsidR="00EA2F34" w:rsidRPr="00E9702E" w:rsidRDefault="00EA2F34" w:rsidP="00BE28D4">
            <w:pPr>
              <w:pStyle w:val="tabletext11"/>
              <w:rPr>
                <w:ins w:id="2363" w:author="Author"/>
                <w:del w:id="2364" w:author="Author"/>
              </w:rPr>
            </w:pPr>
            <w:ins w:id="2365" w:author="Author">
              <w:del w:id="2366" w:author="Author">
                <w:r w:rsidRPr="00E9702E">
                  <w:delText>Factor</w:delText>
                </w:r>
              </w:del>
            </w:ins>
          </w:p>
        </w:tc>
      </w:tr>
      <w:tr w:rsidR="00EA2F34" w:rsidRPr="00E9702E" w14:paraId="0F885321" w14:textId="77777777" w:rsidTr="00A1082D">
        <w:trPr>
          <w:cantSplit/>
          <w:trHeight w:val="190"/>
          <w:ins w:id="2367" w:author="Author"/>
          <w:del w:id="2368" w:author="Author"/>
        </w:trPr>
        <w:tc>
          <w:tcPr>
            <w:tcW w:w="200" w:type="dxa"/>
            <w:tcBorders>
              <w:top w:val="nil"/>
              <w:left w:val="nil"/>
              <w:bottom w:val="nil"/>
              <w:right w:val="nil"/>
            </w:tcBorders>
          </w:tcPr>
          <w:p w14:paraId="5F30F185" w14:textId="77777777" w:rsidR="00EA2F34" w:rsidRPr="00E9702E" w:rsidRDefault="00EA2F34" w:rsidP="00BE28D4">
            <w:pPr>
              <w:pStyle w:val="tabletext11"/>
              <w:rPr>
                <w:ins w:id="2369" w:author="Author"/>
                <w:del w:id="2370" w:author="Author"/>
              </w:rPr>
            </w:pPr>
          </w:p>
        </w:tc>
        <w:tc>
          <w:tcPr>
            <w:tcW w:w="3880" w:type="dxa"/>
            <w:tcBorders>
              <w:top w:val="single" w:sz="6" w:space="0" w:color="auto"/>
              <w:left w:val="single" w:sz="6" w:space="0" w:color="auto"/>
              <w:bottom w:val="single" w:sz="6" w:space="0" w:color="auto"/>
              <w:right w:val="single" w:sz="4" w:space="0" w:color="auto"/>
            </w:tcBorders>
          </w:tcPr>
          <w:p w14:paraId="73AE6470" w14:textId="77777777" w:rsidR="00EA2F34" w:rsidRPr="00E9702E" w:rsidRDefault="00EA2F34" w:rsidP="00BE28D4">
            <w:pPr>
              <w:pStyle w:val="tabletext11"/>
              <w:rPr>
                <w:ins w:id="2371" w:author="Author"/>
                <w:del w:id="2372" w:author="Author"/>
              </w:rPr>
            </w:pPr>
            <w:ins w:id="2373" w:author="Author">
              <w:del w:id="2374" w:author="Author">
                <w:r w:rsidRPr="00E9702E">
                  <w:delText>Fire Only</w:delText>
                </w:r>
              </w:del>
            </w:ins>
          </w:p>
        </w:tc>
        <w:tc>
          <w:tcPr>
            <w:tcW w:w="920" w:type="dxa"/>
            <w:tcBorders>
              <w:top w:val="single" w:sz="6" w:space="0" w:color="auto"/>
              <w:left w:val="single" w:sz="4" w:space="0" w:color="auto"/>
              <w:bottom w:val="single" w:sz="6" w:space="0" w:color="auto"/>
              <w:right w:val="single" w:sz="6" w:space="0" w:color="auto"/>
            </w:tcBorders>
          </w:tcPr>
          <w:p w14:paraId="045016D3" w14:textId="77777777" w:rsidR="00EA2F34" w:rsidRPr="00E9702E" w:rsidRDefault="00EA2F34" w:rsidP="00BE28D4">
            <w:pPr>
              <w:pStyle w:val="tabletext11"/>
              <w:rPr>
                <w:ins w:id="2375" w:author="Author"/>
                <w:del w:id="2376" w:author="Author"/>
              </w:rPr>
            </w:pPr>
            <w:ins w:id="2377" w:author="Author">
              <w:del w:id="2378" w:author="Author">
                <w:r w:rsidRPr="00E9702E">
                  <w:delText>0.35</w:delText>
                </w:r>
              </w:del>
            </w:ins>
          </w:p>
        </w:tc>
      </w:tr>
      <w:tr w:rsidR="00EA2F34" w:rsidRPr="00E9702E" w14:paraId="5C9F8745" w14:textId="77777777" w:rsidTr="00A1082D">
        <w:trPr>
          <w:cantSplit/>
          <w:trHeight w:val="190"/>
          <w:ins w:id="2379" w:author="Author"/>
          <w:del w:id="2380" w:author="Author"/>
        </w:trPr>
        <w:tc>
          <w:tcPr>
            <w:tcW w:w="200" w:type="dxa"/>
            <w:tcBorders>
              <w:top w:val="nil"/>
              <w:left w:val="nil"/>
              <w:bottom w:val="nil"/>
              <w:right w:val="nil"/>
            </w:tcBorders>
          </w:tcPr>
          <w:p w14:paraId="7BE9CE7C" w14:textId="77777777" w:rsidR="00EA2F34" w:rsidRPr="00E9702E" w:rsidRDefault="00EA2F34" w:rsidP="00BE28D4">
            <w:pPr>
              <w:pStyle w:val="tabletext11"/>
              <w:rPr>
                <w:ins w:id="2381" w:author="Author"/>
                <w:del w:id="2382" w:author="Author"/>
              </w:rPr>
            </w:pPr>
          </w:p>
        </w:tc>
        <w:tc>
          <w:tcPr>
            <w:tcW w:w="3880" w:type="dxa"/>
            <w:tcBorders>
              <w:top w:val="single" w:sz="6" w:space="0" w:color="auto"/>
              <w:left w:val="single" w:sz="6" w:space="0" w:color="auto"/>
              <w:bottom w:val="single" w:sz="6" w:space="0" w:color="auto"/>
              <w:right w:val="single" w:sz="4" w:space="0" w:color="auto"/>
            </w:tcBorders>
          </w:tcPr>
          <w:p w14:paraId="53A35F69" w14:textId="77777777" w:rsidR="00EA2F34" w:rsidRPr="00E9702E" w:rsidRDefault="00EA2F34" w:rsidP="00BE28D4">
            <w:pPr>
              <w:pStyle w:val="tabletext11"/>
              <w:rPr>
                <w:ins w:id="2383" w:author="Author"/>
                <w:del w:id="2384" w:author="Author"/>
              </w:rPr>
            </w:pPr>
            <w:ins w:id="2385" w:author="Author">
              <w:del w:id="2386" w:author="Author">
                <w:r w:rsidRPr="00E9702E">
                  <w:delText>Fire and Theft Only</w:delText>
                </w:r>
              </w:del>
            </w:ins>
          </w:p>
        </w:tc>
        <w:tc>
          <w:tcPr>
            <w:tcW w:w="920" w:type="dxa"/>
            <w:tcBorders>
              <w:top w:val="single" w:sz="6" w:space="0" w:color="auto"/>
              <w:left w:val="single" w:sz="4" w:space="0" w:color="auto"/>
              <w:bottom w:val="single" w:sz="6" w:space="0" w:color="auto"/>
              <w:right w:val="single" w:sz="6" w:space="0" w:color="auto"/>
            </w:tcBorders>
          </w:tcPr>
          <w:p w14:paraId="3D901C6E" w14:textId="77777777" w:rsidR="00EA2F34" w:rsidRPr="00E9702E" w:rsidRDefault="00EA2F34" w:rsidP="00BE28D4">
            <w:pPr>
              <w:pStyle w:val="tabletext11"/>
              <w:rPr>
                <w:ins w:id="2387" w:author="Author"/>
                <w:del w:id="2388" w:author="Author"/>
              </w:rPr>
            </w:pPr>
            <w:ins w:id="2389" w:author="Author">
              <w:del w:id="2390" w:author="Author">
                <w:r w:rsidRPr="00E9702E">
                  <w:delText>0.50</w:delText>
                </w:r>
              </w:del>
            </w:ins>
          </w:p>
        </w:tc>
      </w:tr>
      <w:tr w:rsidR="00EA2F34" w:rsidRPr="00E9702E" w14:paraId="27C9EBBE" w14:textId="77777777" w:rsidTr="00A1082D">
        <w:trPr>
          <w:cantSplit/>
          <w:trHeight w:val="190"/>
          <w:ins w:id="2391" w:author="Author"/>
          <w:del w:id="2392" w:author="Author"/>
        </w:trPr>
        <w:tc>
          <w:tcPr>
            <w:tcW w:w="200" w:type="dxa"/>
            <w:tcBorders>
              <w:top w:val="nil"/>
              <w:left w:val="nil"/>
              <w:bottom w:val="nil"/>
              <w:right w:val="nil"/>
            </w:tcBorders>
          </w:tcPr>
          <w:p w14:paraId="6F153DB3" w14:textId="77777777" w:rsidR="00EA2F34" w:rsidRPr="00E9702E" w:rsidRDefault="00EA2F34" w:rsidP="00BE28D4">
            <w:pPr>
              <w:pStyle w:val="tabletext11"/>
              <w:rPr>
                <w:ins w:id="2393" w:author="Author"/>
                <w:del w:id="2394" w:author="Author"/>
              </w:rPr>
            </w:pPr>
          </w:p>
        </w:tc>
        <w:tc>
          <w:tcPr>
            <w:tcW w:w="3880" w:type="dxa"/>
            <w:tcBorders>
              <w:top w:val="single" w:sz="6" w:space="0" w:color="auto"/>
              <w:left w:val="single" w:sz="6" w:space="0" w:color="auto"/>
              <w:bottom w:val="single" w:sz="6" w:space="0" w:color="auto"/>
              <w:right w:val="single" w:sz="4" w:space="0" w:color="auto"/>
            </w:tcBorders>
          </w:tcPr>
          <w:p w14:paraId="1CED01DA" w14:textId="77777777" w:rsidR="00EA2F34" w:rsidRPr="00E9702E" w:rsidRDefault="00EA2F34" w:rsidP="00BE28D4">
            <w:pPr>
              <w:pStyle w:val="tabletext11"/>
              <w:rPr>
                <w:ins w:id="2395" w:author="Author"/>
                <w:del w:id="2396" w:author="Author"/>
              </w:rPr>
            </w:pPr>
            <w:ins w:id="2397" w:author="Author">
              <w:del w:id="2398" w:author="Author">
                <w:r w:rsidRPr="00E9702E">
                  <w:delText>Fire, Theft and Windstorm Only</w:delText>
                </w:r>
              </w:del>
            </w:ins>
          </w:p>
        </w:tc>
        <w:tc>
          <w:tcPr>
            <w:tcW w:w="920" w:type="dxa"/>
            <w:tcBorders>
              <w:top w:val="single" w:sz="6" w:space="0" w:color="auto"/>
              <w:left w:val="single" w:sz="4" w:space="0" w:color="auto"/>
              <w:bottom w:val="single" w:sz="6" w:space="0" w:color="auto"/>
              <w:right w:val="single" w:sz="6" w:space="0" w:color="auto"/>
            </w:tcBorders>
          </w:tcPr>
          <w:p w14:paraId="4B6CCB8E" w14:textId="77777777" w:rsidR="00EA2F34" w:rsidRPr="00E9702E" w:rsidRDefault="00EA2F34" w:rsidP="00BE28D4">
            <w:pPr>
              <w:pStyle w:val="tabletext11"/>
              <w:rPr>
                <w:ins w:id="2399" w:author="Author"/>
                <w:del w:id="2400" w:author="Author"/>
              </w:rPr>
            </w:pPr>
            <w:ins w:id="2401" w:author="Author">
              <w:del w:id="2402" w:author="Author">
                <w:r w:rsidRPr="00E9702E">
                  <w:delText>0.80</w:delText>
                </w:r>
              </w:del>
            </w:ins>
          </w:p>
        </w:tc>
      </w:tr>
      <w:tr w:rsidR="00EA2F34" w:rsidRPr="00E9702E" w14:paraId="3A6F6B68" w14:textId="77777777" w:rsidTr="00A1082D">
        <w:trPr>
          <w:cantSplit/>
          <w:trHeight w:val="190"/>
          <w:ins w:id="2403" w:author="Author"/>
          <w:del w:id="2404" w:author="Author"/>
        </w:trPr>
        <w:tc>
          <w:tcPr>
            <w:tcW w:w="200" w:type="dxa"/>
            <w:tcBorders>
              <w:top w:val="nil"/>
              <w:left w:val="nil"/>
              <w:bottom w:val="nil"/>
              <w:right w:val="nil"/>
            </w:tcBorders>
          </w:tcPr>
          <w:p w14:paraId="086593BF" w14:textId="77777777" w:rsidR="00EA2F34" w:rsidRPr="00E9702E" w:rsidRDefault="00EA2F34" w:rsidP="00BE28D4">
            <w:pPr>
              <w:pStyle w:val="tabletext11"/>
              <w:rPr>
                <w:ins w:id="2405" w:author="Author"/>
                <w:del w:id="2406" w:author="Author"/>
              </w:rPr>
            </w:pPr>
          </w:p>
        </w:tc>
        <w:tc>
          <w:tcPr>
            <w:tcW w:w="3880" w:type="dxa"/>
            <w:tcBorders>
              <w:top w:val="single" w:sz="6" w:space="0" w:color="auto"/>
              <w:left w:val="single" w:sz="6" w:space="0" w:color="auto"/>
              <w:bottom w:val="single" w:sz="6" w:space="0" w:color="auto"/>
              <w:right w:val="single" w:sz="4" w:space="0" w:color="auto"/>
            </w:tcBorders>
          </w:tcPr>
          <w:p w14:paraId="3BE1B0F2" w14:textId="77777777" w:rsidR="00EA2F34" w:rsidRPr="00E9702E" w:rsidRDefault="00EA2F34" w:rsidP="00BE28D4">
            <w:pPr>
              <w:pStyle w:val="tabletext11"/>
              <w:rPr>
                <w:ins w:id="2407" w:author="Author"/>
                <w:del w:id="2408" w:author="Author"/>
              </w:rPr>
            </w:pPr>
            <w:ins w:id="2409" w:author="Author">
              <w:del w:id="2410" w:author="Author">
                <w:r w:rsidRPr="00E9702E">
                  <w:delText>Limited Specified Causes of Loss</w:delText>
                </w:r>
              </w:del>
            </w:ins>
          </w:p>
        </w:tc>
        <w:tc>
          <w:tcPr>
            <w:tcW w:w="920" w:type="dxa"/>
            <w:tcBorders>
              <w:top w:val="single" w:sz="6" w:space="0" w:color="auto"/>
              <w:left w:val="single" w:sz="4" w:space="0" w:color="auto"/>
              <w:bottom w:val="single" w:sz="6" w:space="0" w:color="auto"/>
              <w:right w:val="single" w:sz="6" w:space="0" w:color="auto"/>
            </w:tcBorders>
          </w:tcPr>
          <w:p w14:paraId="5C4E1458" w14:textId="77777777" w:rsidR="00EA2F34" w:rsidRPr="00E9702E" w:rsidRDefault="00EA2F34" w:rsidP="00BE28D4">
            <w:pPr>
              <w:pStyle w:val="tabletext11"/>
              <w:rPr>
                <w:ins w:id="2411" w:author="Author"/>
                <w:del w:id="2412" w:author="Author"/>
              </w:rPr>
            </w:pPr>
            <w:ins w:id="2413" w:author="Author">
              <w:del w:id="2414" w:author="Author">
                <w:r w:rsidRPr="00E9702E">
                  <w:delText>0.90</w:delText>
                </w:r>
              </w:del>
            </w:ins>
          </w:p>
        </w:tc>
      </w:tr>
      <w:tr w:rsidR="00EA2F34" w:rsidRPr="00E9702E" w14:paraId="610D6C72" w14:textId="77777777" w:rsidTr="00A1082D">
        <w:trPr>
          <w:cantSplit/>
          <w:trHeight w:val="190"/>
          <w:ins w:id="2415" w:author="Author"/>
          <w:del w:id="2416" w:author="Author"/>
        </w:trPr>
        <w:tc>
          <w:tcPr>
            <w:tcW w:w="200" w:type="dxa"/>
            <w:tcBorders>
              <w:top w:val="nil"/>
              <w:left w:val="nil"/>
              <w:bottom w:val="nil"/>
              <w:right w:val="nil"/>
            </w:tcBorders>
          </w:tcPr>
          <w:p w14:paraId="5F783CC9" w14:textId="77777777" w:rsidR="00EA2F34" w:rsidRPr="00E9702E" w:rsidRDefault="00EA2F34" w:rsidP="00BE28D4">
            <w:pPr>
              <w:pStyle w:val="tabletext11"/>
              <w:rPr>
                <w:ins w:id="2417" w:author="Author"/>
                <w:del w:id="2418" w:author="Author"/>
              </w:rPr>
            </w:pPr>
          </w:p>
        </w:tc>
        <w:tc>
          <w:tcPr>
            <w:tcW w:w="3880" w:type="dxa"/>
            <w:tcBorders>
              <w:top w:val="single" w:sz="6" w:space="0" w:color="auto"/>
              <w:left w:val="single" w:sz="6" w:space="0" w:color="auto"/>
              <w:bottom w:val="single" w:sz="6" w:space="0" w:color="auto"/>
              <w:right w:val="single" w:sz="4" w:space="0" w:color="auto"/>
            </w:tcBorders>
          </w:tcPr>
          <w:p w14:paraId="22C0DA37" w14:textId="77777777" w:rsidR="00EA2F34" w:rsidRPr="00E9702E" w:rsidRDefault="00EA2F34" w:rsidP="00BE28D4">
            <w:pPr>
              <w:pStyle w:val="tabletext11"/>
              <w:rPr>
                <w:ins w:id="2419" w:author="Author"/>
                <w:del w:id="2420" w:author="Author"/>
              </w:rPr>
            </w:pPr>
            <w:ins w:id="2421" w:author="Author">
              <w:del w:id="2422" w:author="Author">
                <w:r w:rsidRPr="00E9702E">
                  <w:delText>Specified Causes of Loss</w:delText>
                </w:r>
              </w:del>
            </w:ins>
          </w:p>
        </w:tc>
        <w:tc>
          <w:tcPr>
            <w:tcW w:w="920" w:type="dxa"/>
            <w:tcBorders>
              <w:top w:val="single" w:sz="6" w:space="0" w:color="auto"/>
              <w:left w:val="single" w:sz="4" w:space="0" w:color="auto"/>
              <w:bottom w:val="single" w:sz="6" w:space="0" w:color="auto"/>
              <w:right w:val="single" w:sz="6" w:space="0" w:color="auto"/>
            </w:tcBorders>
          </w:tcPr>
          <w:p w14:paraId="5B8038BC" w14:textId="77777777" w:rsidR="00EA2F34" w:rsidRPr="00E9702E" w:rsidRDefault="00EA2F34" w:rsidP="00BE28D4">
            <w:pPr>
              <w:pStyle w:val="tabletext11"/>
              <w:rPr>
                <w:ins w:id="2423" w:author="Author"/>
                <w:del w:id="2424" w:author="Author"/>
              </w:rPr>
            </w:pPr>
            <w:ins w:id="2425" w:author="Author">
              <w:del w:id="2426" w:author="Author">
                <w:r w:rsidRPr="00E9702E">
                  <w:delText>1.00</w:delText>
                </w:r>
              </w:del>
            </w:ins>
          </w:p>
        </w:tc>
      </w:tr>
      <w:tr w:rsidR="00EA2F34" w:rsidRPr="00E9702E" w14:paraId="5DC44103" w14:textId="77777777" w:rsidTr="00A1082D">
        <w:trPr>
          <w:cantSplit/>
          <w:trHeight w:val="190"/>
          <w:ins w:id="2427" w:author="Author"/>
          <w:del w:id="2428" w:author="Author"/>
        </w:trPr>
        <w:tc>
          <w:tcPr>
            <w:tcW w:w="200" w:type="dxa"/>
            <w:tcBorders>
              <w:top w:val="nil"/>
              <w:left w:val="nil"/>
              <w:bottom w:val="nil"/>
              <w:right w:val="nil"/>
            </w:tcBorders>
          </w:tcPr>
          <w:p w14:paraId="5B063DAF" w14:textId="77777777" w:rsidR="00EA2F34" w:rsidRPr="00E9702E" w:rsidRDefault="00EA2F34" w:rsidP="00BE28D4">
            <w:pPr>
              <w:pStyle w:val="tabletext11"/>
              <w:rPr>
                <w:ins w:id="2429" w:author="Author"/>
                <w:del w:id="243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9794E79" w14:textId="77777777" w:rsidR="00EA2F34" w:rsidRPr="00E9702E" w:rsidRDefault="00EA2F34" w:rsidP="00BE28D4">
            <w:pPr>
              <w:pStyle w:val="tabletext11"/>
              <w:rPr>
                <w:ins w:id="2431" w:author="Author"/>
                <w:del w:id="2432" w:author="Author"/>
              </w:rPr>
            </w:pPr>
          </w:p>
        </w:tc>
      </w:tr>
      <w:tr w:rsidR="00EA2F34" w:rsidRPr="00E9702E" w14:paraId="2348072B" w14:textId="77777777" w:rsidTr="00A1082D">
        <w:trPr>
          <w:cantSplit/>
          <w:trHeight w:val="190"/>
          <w:ins w:id="2433" w:author="Author"/>
          <w:del w:id="2434" w:author="Author"/>
        </w:trPr>
        <w:tc>
          <w:tcPr>
            <w:tcW w:w="200" w:type="dxa"/>
            <w:tcBorders>
              <w:top w:val="nil"/>
              <w:left w:val="nil"/>
              <w:bottom w:val="nil"/>
              <w:right w:val="nil"/>
            </w:tcBorders>
          </w:tcPr>
          <w:p w14:paraId="4CFEEDC0" w14:textId="77777777" w:rsidR="00EA2F34" w:rsidRPr="00E9702E" w:rsidRDefault="00EA2F34" w:rsidP="00BE28D4">
            <w:pPr>
              <w:pStyle w:val="tabletext11"/>
              <w:rPr>
                <w:ins w:id="2435" w:author="Author"/>
                <w:del w:id="243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6AF3BA89" w14:textId="77777777" w:rsidR="00EA2F34" w:rsidRPr="00E9702E" w:rsidRDefault="00EA2F34" w:rsidP="00BE28D4">
            <w:pPr>
              <w:pStyle w:val="tabletext11"/>
              <w:rPr>
                <w:ins w:id="2437" w:author="Author"/>
                <w:del w:id="2438" w:author="Author"/>
              </w:rPr>
            </w:pPr>
            <w:ins w:id="2439" w:author="Author">
              <w:del w:id="2440" w:author="Author">
                <w:r w:rsidRPr="00E9702E">
                  <w:delText>For Stated Amount rating, refer to company.</w:delText>
                </w:r>
              </w:del>
            </w:ins>
          </w:p>
        </w:tc>
      </w:tr>
    </w:tbl>
    <w:p w14:paraId="6B1A331C" w14:textId="153E9C49" w:rsidR="00EA2F34" w:rsidRDefault="00EA2F34" w:rsidP="00BE28D4">
      <w:pPr>
        <w:pStyle w:val="blocktext1"/>
      </w:pPr>
      <w:ins w:id="2441" w:author="Author">
        <w:del w:id="2442" w:author="Author">
          <w:r w:rsidRPr="00E9702E">
            <w:delText>Table 223.C. Additional Coverages Factors</w:delText>
          </w:r>
        </w:del>
      </w:ins>
    </w:p>
    <w:p w14:paraId="1DFE5BFC" w14:textId="421BA69E" w:rsidR="00EA2F34" w:rsidRDefault="00EA2F34" w:rsidP="00BE28D4">
      <w:pPr>
        <w:pStyle w:val="isonormal"/>
        <w:jc w:val="left"/>
      </w:pPr>
    </w:p>
    <w:p w14:paraId="7B09D1EB" w14:textId="77777777" w:rsidR="00EA2F34" w:rsidRDefault="00EA2F34" w:rsidP="00BE28D4">
      <w:pPr>
        <w:pStyle w:val="isonormal"/>
        <w:sectPr w:rsidR="00EA2F34" w:rsidSect="00EA2F34">
          <w:pgSz w:w="12240" w:h="15840" w:code="1"/>
          <w:pgMar w:top="1735" w:right="960" w:bottom="1560" w:left="1200" w:header="575" w:footer="480" w:gutter="0"/>
          <w:cols w:space="480"/>
          <w:docGrid w:linePitch="326"/>
        </w:sectPr>
      </w:pPr>
    </w:p>
    <w:p w14:paraId="42C7191C" w14:textId="77777777" w:rsidR="00EA2F34" w:rsidRPr="00E82050" w:rsidRDefault="00EA2F34" w:rsidP="00BE28D4">
      <w:pPr>
        <w:pStyle w:val="boxrule"/>
        <w:rPr>
          <w:ins w:id="2443" w:author="Author"/>
        </w:rPr>
      </w:pPr>
      <w:ins w:id="2444" w:author="Author">
        <w:r w:rsidRPr="00E82050">
          <w:lastRenderedPageBreak/>
          <w:t>224.  TRUCKERS/MOTOR CARRIERS</w:t>
        </w:r>
      </w:ins>
    </w:p>
    <w:p w14:paraId="6B1B2102" w14:textId="77777777" w:rsidR="00EA2F34" w:rsidRPr="00E82050" w:rsidRDefault="00EA2F34" w:rsidP="00BE28D4">
      <w:pPr>
        <w:pStyle w:val="blocktext1"/>
        <w:rPr>
          <w:ins w:id="2445" w:author="Author"/>
        </w:rPr>
      </w:pPr>
      <w:ins w:id="2446" w:author="Author">
        <w:r w:rsidRPr="00E82050">
          <w:t xml:space="preserve">The following is added to Paragraph </w:t>
        </w:r>
        <w:r w:rsidRPr="00E82050">
          <w:rPr>
            <w:rFonts w:ascii="Arial-BoldMT" w:hAnsi="Arial-BoldMT" w:cs="Arial-BoldMT"/>
            <w:b/>
            <w:bCs/>
          </w:rPr>
          <w:t>B.2.b.(2)(b)(iii):</w:t>
        </w:r>
      </w:ins>
    </w:p>
    <w:p w14:paraId="0ACE41C4" w14:textId="77777777" w:rsidR="00EA2F34" w:rsidRPr="00E82050" w:rsidRDefault="00EA2F34" w:rsidP="00BE28D4">
      <w:pPr>
        <w:pStyle w:val="outlinehd8"/>
        <w:rPr>
          <w:ins w:id="2447" w:author="Author"/>
        </w:rPr>
      </w:pPr>
      <w:ins w:id="2448" w:author="Author">
        <w:r w:rsidRPr="00E82050">
          <w:tab/>
          <w:t>i.</w:t>
        </w:r>
        <w:r w:rsidRPr="00E82050">
          <w:tab/>
          <w:t>Metropolitan To Metropolitan Table</w:t>
        </w:r>
      </w:ins>
    </w:p>
    <w:p w14:paraId="25BDAF62" w14:textId="77777777" w:rsidR="00EA2F34" w:rsidRPr="00E82050" w:rsidRDefault="00EA2F34" w:rsidP="00BE28D4">
      <w:pPr>
        <w:pStyle w:val="space4"/>
        <w:rPr>
          <w:ins w:id="24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EA2F34" w:rsidRPr="00E82050" w14:paraId="2B5A5944" w14:textId="77777777" w:rsidTr="00A1082D">
        <w:trPr>
          <w:cantSplit/>
          <w:trHeight w:val="190"/>
          <w:ins w:id="2450" w:author="Author"/>
        </w:trPr>
        <w:tc>
          <w:tcPr>
            <w:tcW w:w="200" w:type="dxa"/>
            <w:tcBorders>
              <w:top w:val="nil"/>
              <w:left w:val="nil"/>
              <w:bottom w:val="nil"/>
              <w:right w:val="nil"/>
            </w:tcBorders>
          </w:tcPr>
          <w:p w14:paraId="78FDF866" w14:textId="77777777" w:rsidR="00EA2F34" w:rsidRPr="00E82050" w:rsidRDefault="00EA2F34" w:rsidP="00BE28D4">
            <w:pPr>
              <w:pStyle w:val="tablehead"/>
              <w:rPr>
                <w:ins w:id="2451" w:author="Author"/>
              </w:rPr>
            </w:pPr>
          </w:p>
        </w:tc>
        <w:tc>
          <w:tcPr>
            <w:tcW w:w="4800" w:type="dxa"/>
            <w:gridSpan w:val="4"/>
            <w:tcBorders>
              <w:top w:val="single" w:sz="6" w:space="0" w:color="auto"/>
              <w:left w:val="single" w:sz="6" w:space="0" w:color="auto"/>
              <w:bottom w:val="nil"/>
              <w:right w:val="single" w:sz="6" w:space="0" w:color="auto"/>
            </w:tcBorders>
          </w:tcPr>
          <w:p w14:paraId="422F4AEE" w14:textId="77777777" w:rsidR="00EA2F34" w:rsidRPr="00E82050" w:rsidRDefault="00EA2F34" w:rsidP="00BE28D4">
            <w:pPr>
              <w:pStyle w:val="tablehead"/>
              <w:rPr>
                <w:ins w:id="2452" w:author="Author"/>
              </w:rPr>
            </w:pPr>
            <w:ins w:id="2453" w:author="Author">
              <w:r w:rsidRPr="00E82050">
                <w:t>Zone 43 (Southwest) Combinations</w:t>
              </w:r>
            </w:ins>
          </w:p>
        </w:tc>
      </w:tr>
      <w:tr w:rsidR="00EA2F34" w:rsidRPr="00E82050" w14:paraId="113BAE8B" w14:textId="77777777" w:rsidTr="00A1082D">
        <w:trPr>
          <w:cantSplit/>
          <w:trHeight w:val="190"/>
          <w:ins w:id="2454" w:author="Author"/>
        </w:trPr>
        <w:tc>
          <w:tcPr>
            <w:tcW w:w="200" w:type="dxa"/>
            <w:tcBorders>
              <w:top w:val="nil"/>
              <w:left w:val="nil"/>
              <w:bottom w:val="nil"/>
              <w:right w:val="nil"/>
            </w:tcBorders>
          </w:tcPr>
          <w:p w14:paraId="441F4026" w14:textId="77777777" w:rsidR="00EA2F34" w:rsidRPr="00E82050" w:rsidRDefault="00EA2F34" w:rsidP="00BE28D4">
            <w:pPr>
              <w:pStyle w:val="tablehead"/>
              <w:rPr>
                <w:ins w:id="2455" w:author="Author"/>
              </w:rPr>
            </w:pPr>
          </w:p>
        </w:tc>
        <w:tc>
          <w:tcPr>
            <w:tcW w:w="1340" w:type="dxa"/>
            <w:tcBorders>
              <w:top w:val="single" w:sz="6" w:space="0" w:color="auto"/>
              <w:left w:val="single" w:sz="6" w:space="0" w:color="auto"/>
              <w:bottom w:val="nil"/>
              <w:right w:val="single" w:sz="6" w:space="0" w:color="auto"/>
            </w:tcBorders>
          </w:tcPr>
          <w:p w14:paraId="7DECBF5A" w14:textId="77777777" w:rsidR="00EA2F34" w:rsidRPr="00E82050" w:rsidRDefault="00EA2F34" w:rsidP="00BE28D4">
            <w:pPr>
              <w:pStyle w:val="tablehead"/>
              <w:rPr>
                <w:ins w:id="2456" w:author="Author"/>
              </w:rPr>
            </w:pPr>
          </w:p>
        </w:tc>
        <w:tc>
          <w:tcPr>
            <w:tcW w:w="1280" w:type="dxa"/>
            <w:tcBorders>
              <w:top w:val="single" w:sz="6" w:space="0" w:color="auto"/>
              <w:left w:val="single" w:sz="6" w:space="0" w:color="auto"/>
              <w:bottom w:val="nil"/>
              <w:right w:val="single" w:sz="6" w:space="0" w:color="auto"/>
            </w:tcBorders>
          </w:tcPr>
          <w:p w14:paraId="7E75DFD2" w14:textId="77777777" w:rsidR="00EA2F34" w:rsidRPr="00E82050" w:rsidRDefault="00EA2F34" w:rsidP="00BE28D4">
            <w:pPr>
              <w:pStyle w:val="tablehead"/>
              <w:rPr>
                <w:ins w:id="2457" w:author="Author"/>
              </w:rPr>
            </w:pPr>
            <w:ins w:id="2458" w:author="Author">
              <w:r w:rsidRPr="00E82050">
                <w:t>Specified</w:t>
              </w:r>
            </w:ins>
          </w:p>
        </w:tc>
        <w:tc>
          <w:tcPr>
            <w:tcW w:w="1090" w:type="dxa"/>
            <w:tcBorders>
              <w:top w:val="single" w:sz="6" w:space="0" w:color="auto"/>
              <w:left w:val="single" w:sz="6" w:space="0" w:color="auto"/>
              <w:bottom w:val="nil"/>
              <w:right w:val="single" w:sz="6" w:space="0" w:color="auto"/>
            </w:tcBorders>
          </w:tcPr>
          <w:p w14:paraId="0B186C82" w14:textId="77777777" w:rsidR="00EA2F34" w:rsidRPr="00E82050" w:rsidRDefault="00EA2F34" w:rsidP="00BE28D4">
            <w:pPr>
              <w:pStyle w:val="tablehead"/>
              <w:rPr>
                <w:ins w:id="2459" w:author="Author"/>
              </w:rPr>
            </w:pPr>
          </w:p>
        </w:tc>
        <w:tc>
          <w:tcPr>
            <w:tcW w:w="1090" w:type="dxa"/>
            <w:tcBorders>
              <w:top w:val="single" w:sz="6" w:space="0" w:color="auto"/>
              <w:left w:val="single" w:sz="6" w:space="0" w:color="auto"/>
              <w:bottom w:val="nil"/>
              <w:right w:val="single" w:sz="6" w:space="0" w:color="auto"/>
            </w:tcBorders>
          </w:tcPr>
          <w:p w14:paraId="43077C63" w14:textId="77777777" w:rsidR="00EA2F34" w:rsidRPr="00E82050" w:rsidRDefault="00EA2F34" w:rsidP="00BE28D4">
            <w:pPr>
              <w:pStyle w:val="tablehead"/>
              <w:rPr>
                <w:ins w:id="2460" w:author="Author"/>
              </w:rPr>
            </w:pPr>
          </w:p>
        </w:tc>
      </w:tr>
      <w:tr w:rsidR="00EA2F34" w:rsidRPr="00E82050" w14:paraId="03ECFB08" w14:textId="77777777" w:rsidTr="00A1082D">
        <w:trPr>
          <w:cantSplit/>
          <w:trHeight w:val="190"/>
          <w:ins w:id="2461" w:author="Author"/>
        </w:trPr>
        <w:tc>
          <w:tcPr>
            <w:tcW w:w="200" w:type="dxa"/>
            <w:tcBorders>
              <w:top w:val="nil"/>
              <w:left w:val="nil"/>
              <w:bottom w:val="nil"/>
              <w:right w:val="nil"/>
            </w:tcBorders>
          </w:tcPr>
          <w:p w14:paraId="39A3D666" w14:textId="77777777" w:rsidR="00EA2F34" w:rsidRPr="00E82050" w:rsidRDefault="00EA2F34" w:rsidP="00BE28D4">
            <w:pPr>
              <w:pStyle w:val="tablehead"/>
              <w:rPr>
                <w:ins w:id="2462" w:author="Author"/>
              </w:rPr>
            </w:pPr>
          </w:p>
        </w:tc>
        <w:tc>
          <w:tcPr>
            <w:tcW w:w="1340" w:type="dxa"/>
            <w:tcBorders>
              <w:top w:val="nil"/>
              <w:left w:val="single" w:sz="6" w:space="0" w:color="auto"/>
              <w:bottom w:val="nil"/>
              <w:right w:val="single" w:sz="6" w:space="0" w:color="auto"/>
            </w:tcBorders>
          </w:tcPr>
          <w:p w14:paraId="5D64E0F8" w14:textId="77777777" w:rsidR="00EA2F34" w:rsidRPr="00E82050" w:rsidRDefault="00EA2F34" w:rsidP="00BE28D4">
            <w:pPr>
              <w:pStyle w:val="tablehead"/>
              <w:rPr>
                <w:ins w:id="2463" w:author="Author"/>
              </w:rPr>
            </w:pPr>
            <w:ins w:id="2464" w:author="Author">
              <w:r w:rsidRPr="00E82050">
                <w:t>Zone Of</w:t>
              </w:r>
            </w:ins>
          </w:p>
        </w:tc>
        <w:tc>
          <w:tcPr>
            <w:tcW w:w="1280" w:type="dxa"/>
            <w:tcBorders>
              <w:top w:val="nil"/>
              <w:left w:val="single" w:sz="6" w:space="0" w:color="auto"/>
              <w:bottom w:val="nil"/>
              <w:right w:val="single" w:sz="6" w:space="0" w:color="auto"/>
            </w:tcBorders>
          </w:tcPr>
          <w:p w14:paraId="021762BD" w14:textId="77777777" w:rsidR="00EA2F34" w:rsidRPr="00E82050" w:rsidRDefault="00EA2F34" w:rsidP="00BE28D4">
            <w:pPr>
              <w:pStyle w:val="tablehead"/>
              <w:rPr>
                <w:ins w:id="2465" w:author="Author"/>
              </w:rPr>
            </w:pPr>
            <w:ins w:id="2466" w:author="Author">
              <w:r w:rsidRPr="00E82050">
                <w:t>Causes Of</w:t>
              </w:r>
            </w:ins>
          </w:p>
        </w:tc>
        <w:tc>
          <w:tcPr>
            <w:tcW w:w="1090" w:type="dxa"/>
            <w:tcBorders>
              <w:top w:val="nil"/>
              <w:left w:val="single" w:sz="6" w:space="0" w:color="auto"/>
              <w:bottom w:val="nil"/>
              <w:right w:val="single" w:sz="6" w:space="0" w:color="auto"/>
            </w:tcBorders>
          </w:tcPr>
          <w:p w14:paraId="56339B90" w14:textId="77777777" w:rsidR="00EA2F34" w:rsidRPr="00E82050" w:rsidRDefault="00EA2F34" w:rsidP="00BE28D4">
            <w:pPr>
              <w:pStyle w:val="tablehead"/>
              <w:rPr>
                <w:ins w:id="2467" w:author="Author"/>
              </w:rPr>
            </w:pPr>
          </w:p>
        </w:tc>
        <w:tc>
          <w:tcPr>
            <w:tcW w:w="1090" w:type="dxa"/>
            <w:tcBorders>
              <w:top w:val="nil"/>
              <w:left w:val="single" w:sz="6" w:space="0" w:color="auto"/>
              <w:bottom w:val="nil"/>
              <w:right w:val="single" w:sz="6" w:space="0" w:color="auto"/>
            </w:tcBorders>
          </w:tcPr>
          <w:p w14:paraId="14E3D848" w14:textId="77777777" w:rsidR="00EA2F34" w:rsidRPr="00E82050" w:rsidRDefault="00EA2F34" w:rsidP="00BE28D4">
            <w:pPr>
              <w:pStyle w:val="tablehead"/>
              <w:rPr>
                <w:ins w:id="2468" w:author="Author"/>
              </w:rPr>
            </w:pPr>
          </w:p>
        </w:tc>
      </w:tr>
      <w:tr w:rsidR="00EA2F34" w:rsidRPr="00E82050" w14:paraId="688AB02F" w14:textId="77777777" w:rsidTr="00A1082D">
        <w:trPr>
          <w:cantSplit/>
          <w:trHeight w:val="190"/>
          <w:ins w:id="2469" w:author="Author"/>
        </w:trPr>
        <w:tc>
          <w:tcPr>
            <w:tcW w:w="200" w:type="dxa"/>
            <w:tcBorders>
              <w:top w:val="nil"/>
              <w:left w:val="nil"/>
              <w:bottom w:val="nil"/>
              <w:right w:val="nil"/>
            </w:tcBorders>
          </w:tcPr>
          <w:p w14:paraId="35671037" w14:textId="77777777" w:rsidR="00EA2F34" w:rsidRPr="00E82050" w:rsidRDefault="00EA2F34" w:rsidP="00BE28D4">
            <w:pPr>
              <w:pStyle w:val="tablehead"/>
              <w:rPr>
                <w:ins w:id="2470" w:author="Author"/>
              </w:rPr>
            </w:pPr>
          </w:p>
        </w:tc>
        <w:tc>
          <w:tcPr>
            <w:tcW w:w="1340" w:type="dxa"/>
            <w:tcBorders>
              <w:top w:val="nil"/>
              <w:left w:val="single" w:sz="6" w:space="0" w:color="auto"/>
              <w:bottom w:val="single" w:sz="6" w:space="0" w:color="auto"/>
              <w:right w:val="single" w:sz="6" w:space="0" w:color="auto"/>
            </w:tcBorders>
          </w:tcPr>
          <w:p w14:paraId="4DE5CB32" w14:textId="77777777" w:rsidR="00EA2F34" w:rsidRPr="00E82050" w:rsidRDefault="00EA2F34" w:rsidP="00BE28D4">
            <w:pPr>
              <w:pStyle w:val="tablehead"/>
              <w:rPr>
                <w:ins w:id="2471" w:author="Author"/>
              </w:rPr>
            </w:pPr>
            <w:ins w:id="2472" w:author="Author">
              <w:r w:rsidRPr="00E82050">
                <w:t>Terminal</w:t>
              </w:r>
            </w:ins>
          </w:p>
        </w:tc>
        <w:tc>
          <w:tcPr>
            <w:tcW w:w="1280" w:type="dxa"/>
            <w:tcBorders>
              <w:top w:val="nil"/>
              <w:left w:val="single" w:sz="6" w:space="0" w:color="auto"/>
              <w:bottom w:val="single" w:sz="6" w:space="0" w:color="auto"/>
              <w:right w:val="single" w:sz="6" w:space="0" w:color="auto"/>
            </w:tcBorders>
          </w:tcPr>
          <w:p w14:paraId="03B1265E" w14:textId="77777777" w:rsidR="00EA2F34" w:rsidRPr="00E82050" w:rsidRDefault="00EA2F34" w:rsidP="00BE28D4">
            <w:pPr>
              <w:pStyle w:val="tablehead"/>
              <w:rPr>
                <w:ins w:id="2473" w:author="Author"/>
              </w:rPr>
            </w:pPr>
            <w:ins w:id="2474" w:author="Author">
              <w:r w:rsidRPr="00E82050">
                <w:t>Loss</w:t>
              </w:r>
            </w:ins>
          </w:p>
        </w:tc>
        <w:tc>
          <w:tcPr>
            <w:tcW w:w="1090" w:type="dxa"/>
            <w:tcBorders>
              <w:top w:val="nil"/>
              <w:left w:val="single" w:sz="6" w:space="0" w:color="auto"/>
              <w:bottom w:val="single" w:sz="6" w:space="0" w:color="auto"/>
              <w:right w:val="single" w:sz="6" w:space="0" w:color="auto"/>
            </w:tcBorders>
          </w:tcPr>
          <w:p w14:paraId="3E199886" w14:textId="77777777" w:rsidR="00EA2F34" w:rsidRPr="00E82050" w:rsidRDefault="00EA2F34" w:rsidP="00BE28D4">
            <w:pPr>
              <w:pStyle w:val="tablehead"/>
              <w:rPr>
                <w:ins w:id="2475" w:author="Author"/>
              </w:rPr>
            </w:pPr>
            <w:ins w:id="2476" w:author="Author">
              <w:r w:rsidRPr="00E82050">
                <w:t>Comp.</w:t>
              </w:r>
            </w:ins>
          </w:p>
        </w:tc>
        <w:tc>
          <w:tcPr>
            <w:tcW w:w="1090" w:type="dxa"/>
            <w:tcBorders>
              <w:top w:val="nil"/>
              <w:left w:val="single" w:sz="6" w:space="0" w:color="auto"/>
              <w:bottom w:val="single" w:sz="6" w:space="0" w:color="auto"/>
              <w:right w:val="single" w:sz="6" w:space="0" w:color="auto"/>
            </w:tcBorders>
          </w:tcPr>
          <w:p w14:paraId="76FD253E" w14:textId="77777777" w:rsidR="00EA2F34" w:rsidRPr="00E82050" w:rsidRDefault="00EA2F34" w:rsidP="00BE28D4">
            <w:pPr>
              <w:pStyle w:val="tablehead"/>
              <w:rPr>
                <w:ins w:id="2477" w:author="Author"/>
              </w:rPr>
            </w:pPr>
            <w:ins w:id="2478" w:author="Author">
              <w:r w:rsidRPr="00E82050">
                <w:t>Coll.</w:t>
              </w:r>
            </w:ins>
          </w:p>
        </w:tc>
      </w:tr>
      <w:tr w:rsidR="00EA2F34" w:rsidRPr="00E82050" w14:paraId="17732888" w14:textId="77777777" w:rsidTr="00A1082D">
        <w:trPr>
          <w:cantSplit/>
          <w:trHeight w:val="190"/>
          <w:ins w:id="2479" w:author="Author"/>
        </w:trPr>
        <w:tc>
          <w:tcPr>
            <w:tcW w:w="200" w:type="dxa"/>
            <w:tcBorders>
              <w:top w:val="nil"/>
              <w:left w:val="nil"/>
              <w:bottom w:val="nil"/>
              <w:right w:val="nil"/>
            </w:tcBorders>
          </w:tcPr>
          <w:p w14:paraId="2B95F43C" w14:textId="77777777" w:rsidR="00EA2F34" w:rsidRPr="00E82050" w:rsidRDefault="00EA2F34" w:rsidP="00BE28D4">
            <w:pPr>
              <w:pStyle w:val="tabletext11"/>
              <w:rPr>
                <w:ins w:id="2480" w:author="Author"/>
              </w:rPr>
            </w:pPr>
          </w:p>
        </w:tc>
        <w:tc>
          <w:tcPr>
            <w:tcW w:w="1340" w:type="dxa"/>
            <w:tcBorders>
              <w:top w:val="single" w:sz="6" w:space="0" w:color="auto"/>
              <w:left w:val="single" w:sz="6" w:space="0" w:color="auto"/>
              <w:bottom w:val="single" w:sz="6" w:space="0" w:color="auto"/>
              <w:right w:val="single" w:sz="6" w:space="0" w:color="auto"/>
            </w:tcBorders>
          </w:tcPr>
          <w:p w14:paraId="32C7709F" w14:textId="77777777" w:rsidR="00EA2F34" w:rsidRPr="00E82050" w:rsidRDefault="00EA2F34" w:rsidP="00BE28D4">
            <w:pPr>
              <w:pStyle w:val="tabletext11"/>
              <w:rPr>
                <w:ins w:id="2481" w:author="Author"/>
              </w:rPr>
            </w:pPr>
            <w:ins w:id="2482" w:author="Author">
              <w:r w:rsidRPr="00E82050">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283860E6" w14:textId="77777777" w:rsidR="00EA2F34" w:rsidRPr="00E82050" w:rsidRDefault="00EA2F34" w:rsidP="00BE28D4">
            <w:pPr>
              <w:pStyle w:val="tabletext11"/>
              <w:tabs>
                <w:tab w:val="decimal" w:pos="420"/>
              </w:tabs>
              <w:rPr>
                <w:ins w:id="2483" w:author="Author"/>
              </w:rPr>
            </w:pPr>
            <w:ins w:id="2484" w:author="Author">
              <w:r w:rsidRPr="00E82050">
                <w:rPr>
                  <w:rFonts w:cs="Arial"/>
                  <w:szCs w:val="18"/>
                </w:rPr>
                <w:t>0.785</w:t>
              </w:r>
            </w:ins>
          </w:p>
        </w:tc>
        <w:tc>
          <w:tcPr>
            <w:tcW w:w="1090" w:type="dxa"/>
            <w:tcBorders>
              <w:top w:val="single" w:sz="6" w:space="0" w:color="auto"/>
              <w:left w:val="single" w:sz="6" w:space="0" w:color="auto"/>
              <w:bottom w:val="single" w:sz="6" w:space="0" w:color="auto"/>
              <w:right w:val="single" w:sz="6" w:space="0" w:color="auto"/>
            </w:tcBorders>
            <w:vAlign w:val="bottom"/>
          </w:tcPr>
          <w:p w14:paraId="15EA28EE" w14:textId="77777777" w:rsidR="00EA2F34" w:rsidRPr="00E82050" w:rsidRDefault="00EA2F34" w:rsidP="00BE28D4">
            <w:pPr>
              <w:pStyle w:val="tabletext11"/>
              <w:tabs>
                <w:tab w:val="decimal" w:pos="340"/>
              </w:tabs>
              <w:rPr>
                <w:ins w:id="2485" w:author="Author"/>
              </w:rPr>
            </w:pPr>
            <w:ins w:id="2486" w:author="Author">
              <w:r w:rsidRPr="00E82050">
                <w:rPr>
                  <w:rFonts w:cs="Arial"/>
                  <w:szCs w:val="18"/>
                </w:rPr>
                <w:t>1.207</w:t>
              </w:r>
            </w:ins>
          </w:p>
        </w:tc>
        <w:tc>
          <w:tcPr>
            <w:tcW w:w="1090" w:type="dxa"/>
            <w:tcBorders>
              <w:top w:val="single" w:sz="6" w:space="0" w:color="auto"/>
              <w:left w:val="single" w:sz="6" w:space="0" w:color="auto"/>
              <w:bottom w:val="single" w:sz="6" w:space="0" w:color="auto"/>
              <w:right w:val="single" w:sz="6" w:space="0" w:color="auto"/>
            </w:tcBorders>
            <w:vAlign w:val="bottom"/>
          </w:tcPr>
          <w:p w14:paraId="5330EFFA" w14:textId="77777777" w:rsidR="00EA2F34" w:rsidRPr="00E82050" w:rsidRDefault="00EA2F34" w:rsidP="00BE28D4">
            <w:pPr>
              <w:pStyle w:val="tabletext11"/>
              <w:tabs>
                <w:tab w:val="decimal" w:pos="340"/>
              </w:tabs>
              <w:rPr>
                <w:ins w:id="2487" w:author="Author"/>
              </w:rPr>
            </w:pPr>
            <w:ins w:id="2488" w:author="Author">
              <w:r w:rsidRPr="00E82050">
                <w:rPr>
                  <w:rFonts w:cs="Arial"/>
                  <w:szCs w:val="18"/>
                </w:rPr>
                <w:t>1.448</w:t>
              </w:r>
            </w:ins>
          </w:p>
        </w:tc>
      </w:tr>
      <w:tr w:rsidR="00EA2F34" w:rsidRPr="00E82050" w14:paraId="761C9DC9" w14:textId="77777777" w:rsidTr="00A1082D">
        <w:trPr>
          <w:cantSplit/>
          <w:trHeight w:val="190"/>
          <w:ins w:id="2489" w:author="Author"/>
        </w:trPr>
        <w:tc>
          <w:tcPr>
            <w:tcW w:w="200" w:type="dxa"/>
            <w:tcBorders>
              <w:top w:val="nil"/>
              <w:left w:val="nil"/>
              <w:bottom w:val="nil"/>
              <w:right w:val="nil"/>
            </w:tcBorders>
          </w:tcPr>
          <w:p w14:paraId="37E6B3A9" w14:textId="77777777" w:rsidR="00EA2F34" w:rsidRPr="00E82050" w:rsidRDefault="00EA2F34" w:rsidP="00BE28D4">
            <w:pPr>
              <w:pStyle w:val="tabletext11"/>
              <w:rPr>
                <w:ins w:id="2490" w:author="Author"/>
              </w:rPr>
            </w:pPr>
          </w:p>
        </w:tc>
        <w:tc>
          <w:tcPr>
            <w:tcW w:w="1340" w:type="dxa"/>
            <w:tcBorders>
              <w:top w:val="single" w:sz="6" w:space="0" w:color="auto"/>
              <w:left w:val="single" w:sz="6" w:space="0" w:color="auto"/>
              <w:bottom w:val="single" w:sz="6" w:space="0" w:color="auto"/>
              <w:right w:val="single" w:sz="6" w:space="0" w:color="auto"/>
            </w:tcBorders>
          </w:tcPr>
          <w:p w14:paraId="28873476" w14:textId="77777777" w:rsidR="00EA2F34" w:rsidRPr="00E82050" w:rsidRDefault="00EA2F34" w:rsidP="00BE28D4">
            <w:pPr>
              <w:pStyle w:val="tabletext11"/>
              <w:rPr>
                <w:ins w:id="2491" w:author="Author"/>
              </w:rPr>
            </w:pPr>
            <w:ins w:id="2492" w:author="Author">
              <w:r w:rsidRPr="00E82050">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65F45314" w14:textId="77777777" w:rsidR="00EA2F34" w:rsidRPr="00E82050" w:rsidRDefault="00EA2F34" w:rsidP="00BE28D4">
            <w:pPr>
              <w:pStyle w:val="tabletext11"/>
              <w:tabs>
                <w:tab w:val="decimal" w:pos="420"/>
              </w:tabs>
              <w:rPr>
                <w:ins w:id="2493" w:author="Author"/>
              </w:rPr>
            </w:pPr>
            <w:ins w:id="2494" w:author="Author">
              <w:r w:rsidRPr="00E82050">
                <w:rPr>
                  <w:rFonts w:cs="Arial"/>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tcPr>
          <w:p w14:paraId="692419A7" w14:textId="77777777" w:rsidR="00EA2F34" w:rsidRPr="00E82050" w:rsidRDefault="00EA2F34" w:rsidP="00BE28D4">
            <w:pPr>
              <w:pStyle w:val="tabletext11"/>
              <w:tabs>
                <w:tab w:val="decimal" w:pos="340"/>
              </w:tabs>
              <w:rPr>
                <w:ins w:id="2495" w:author="Author"/>
              </w:rPr>
            </w:pPr>
            <w:ins w:id="2496" w:author="Author">
              <w:r w:rsidRPr="00E82050">
                <w:rPr>
                  <w:rFonts w:cs="Arial"/>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tcPr>
          <w:p w14:paraId="28F91162" w14:textId="77777777" w:rsidR="00EA2F34" w:rsidRPr="00E82050" w:rsidRDefault="00EA2F34" w:rsidP="00BE28D4">
            <w:pPr>
              <w:pStyle w:val="tabletext11"/>
              <w:tabs>
                <w:tab w:val="decimal" w:pos="340"/>
              </w:tabs>
              <w:rPr>
                <w:ins w:id="2497" w:author="Author"/>
              </w:rPr>
            </w:pPr>
            <w:ins w:id="2498" w:author="Author">
              <w:r w:rsidRPr="00E82050">
                <w:rPr>
                  <w:rFonts w:cs="Arial"/>
                  <w:szCs w:val="18"/>
                </w:rPr>
                <w:t>1.193</w:t>
              </w:r>
            </w:ins>
          </w:p>
        </w:tc>
      </w:tr>
      <w:tr w:rsidR="00EA2F34" w:rsidRPr="00E82050" w14:paraId="36879956" w14:textId="77777777" w:rsidTr="00A1082D">
        <w:trPr>
          <w:cantSplit/>
          <w:trHeight w:val="190"/>
          <w:ins w:id="2499" w:author="Author"/>
        </w:trPr>
        <w:tc>
          <w:tcPr>
            <w:tcW w:w="200" w:type="dxa"/>
            <w:tcBorders>
              <w:top w:val="nil"/>
              <w:left w:val="nil"/>
              <w:bottom w:val="nil"/>
              <w:right w:val="nil"/>
            </w:tcBorders>
          </w:tcPr>
          <w:p w14:paraId="42DE2945" w14:textId="77777777" w:rsidR="00EA2F34" w:rsidRPr="00E82050" w:rsidRDefault="00EA2F34" w:rsidP="00BE28D4">
            <w:pPr>
              <w:pStyle w:val="tabletext11"/>
              <w:rPr>
                <w:ins w:id="2500" w:author="Author"/>
              </w:rPr>
            </w:pPr>
          </w:p>
        </w:tc>
        <w:tc>
          <w:tcPr>
            <w:tcW w:w="1340" w:type="dxa"/>
            <w:tcBorders>
              <w:top w:val="single" w:sz="6" w:space="0" w:color="auto"/>
              <w:left w:val="single" w:sz="6" w:space="0" w:color="auto"/>
              <w:bottom w:val="single" w:sz="6" w:space="0" w:color="auto"/>
              <w:right w:val="single" w:sz="6" w:space="0" w:color="auto"/>
            </w:tcBorders>
          </w:tcPr>
          <w:p w14:paraId="5FE222A4" w14:textId="77777777" w:rsidR="00EA2F34" w:rsidRPr="00E82050" w:rsidRDefault="00EA2F34" w:rsidP="00BE28D4">
            <w:pPr>
              <w:pStyle w:val="tabletext11"/>
              <w:rPr>
                <w:ins w:id="2501" w:author="Author"/>
              </w:rPr>
            </w:pPr>
            <w:ins w:id="2502" w:author="Author">
              <w:r w:rsidRPr="00E82050">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0157E0F9" w14:textId="77777777" w:rsidR="00EA2F34" w:rsidRPr="00E82050" w:rsidRDefault="00EA2F34" w:rsidP="00BE28D4">
            <w:pPr>
              <w:pStyle w:val="tabletext11"/>
              <w:tabs>
                <w:tab w:val="decimal" w:pos="420"/>
              </w:tabs>
              <w:rPr>
                <w:ins w:id="2503" w:author="Author"/>
              </w:rPr>
            </w:pPr>
            <w:ins w:id="2504" w:author="Author">
              <w:r w:rsidRPr="00E82050">
                <w:rPr>
                  <w:rFonts w:cs="Arial"/>
                  <w:szCs w:val="18"/>
                </w:rPr>
                <w:t>0.537</w:t>
              </w:r>
            </w:ins>
          </w:p>
        </w:tc>
        <w:tc>
          <w:tcPr>
            <w:tcW w:w="1090" w:type="dxa"/>
            <w:tcBorders>
              <w:top w:val="single" w:sz="6" w:space="0" w:color="auto"/>
              <w:left w:val="single" w:sz="6" w:space="0" w:color="auto"/>
              <w:bottom w:val="single" w:sz="6" w:space="0" w:color="auto"/>
              <w:right w:val="single" w:sz="6" w:space="0" w:color="auto"/>
            </w:tcBorders>
            <w:vAlign w:val="bottom"/>
          </w:tcPr>
          <w:p w14:paraId="235E5972" w14:textId="77777777" w:rsidR="00EA2F34" w:rsidRPr="00E82050" w:rsidRDefault="00EA2F34" w:rsidP="00BE28D4">
            <w:pPr>
              <w:pStyle w:val="tabletext11"/>
              <w:tabs>
                <w:tab w:val="decimal" w:pos="340"/>
              </w:tabs>
              <w:rPr>
                <w:ins w:id="2505" w:author="Author"/>
              </w:rPr>
            </w:pPr>
            <w:ins w:id="2506" w:author="Author">
              <w:r w:rsidRPr="00E82050">
                <w:rPr>
                  <w:rFonts w:cs="Arial"/>
                  <w:szCs w:val="18"/>
                </w:rPr>
                <w:t>0.827</w:t>
              </w:r>
            </w:ins>
          </w:p>
        </w:tc>
        <w:tc>
          <w:tcPr>
            <w:tcW w:w="1090" w:type="dxa"/>
            <w:tcBorders>
              <w:top w:val="single" w:sz="6" w:space="0" w:color="auto"/>
              <w:left w:val="single" w:sz="6" w:space="0" w:color="auto"/>
              <w:bottom w:val="single" w:sz="6" w:space="0" w:color="auto"/>
              <w:right w:val="single" w:sz="6" w:space="0" w:color="auto"/>
            </w:tcBorders>
            <w:vAlign w:val="bottom"/>
          </w:tcPr>
          <w:p w14:paraId="759A2B9A" w14:textId="77777777" w:rsidR="00EA2F34" w:rsidRPr="00E82050" w:rsidRDefault="00EA2F34" w:rsidP="00BE28D4">
            <w:pPr>
              <w:pStyle w:val="tabletext11"/>
              <w:tabs>
                <w:tab w:val="decimal" w:pos="340"/>
              </w:tabs>
              <w:rPr>
                <w:ins w:id="2507" w:author="Author"/>
              </w:rPr>
            </w:pPr>
            <w:ins w:id="2508" w:author="Author">
              <w:r w:rsidRPr="00E82050">
                <w:rPr>
                  <w:rFonts w:cs="Arial"/>
                  <w:szCs w:val="18"/>
                </w:rPr>
                <w:t>1.097</w:t>
              </w:r>
            </w:ins>
          </w:p>
        </w:tc>
      </w:tr>
      <w:tr w:rsidR="00EA2F34" w:rsidRPr="00E82050" w14:paraId="668D361B" w14:textId="77777777" w:rsidTr="00A1082D">
        <w:trPr>
          <w:cantSplit/>
          <w:trHeight w:val="190"/>
          <w:ins w:id="2509" w:author="Author"/>
        </w:trPr>
        <w:tc>
          <w:tcPr>
            <w:tcW w:w="200" w:type="dxa"/>
            <w:tcBorders>
              <w:top w:val="nil"/>
              <w:left w:val="nil"/>
              <w:bottom w:val="nil"/>
              <w:right w:val="nil"/>
            </w:tcBorders>
          </w:tcPr>
          <w:p w14:paraId="0B124725" w14:textId="77777777" w:rsidR="00EA2F34" w:rsidRPr="00E82050" w:rsidRDefault="00EA2F34" w:rsidP="00BE28D4">
            <w:pPr>
              <w:pStyle w:val="tabletext11"/>
              <w:rPr>
                <w:ins w:id="2510" w:author="Author"/>
              </w:rPr>
            </w:pPr>
          </w:p>
        </w:tc>
        <w:tc>
          <w:tcPr>
            <w:tcW w:w="1340" w:type="dxa"/>
            <w:tcBorders>
              <w:top w:val="single" w:sz="6" w:space="0" w:color="auto"/>
              <w:left w:val="single" w:sz="6" w:space="0" w:color="auto"/>
              <w:bottom w:val="single" w:sz="6" w:space="0" w:color="auto"/>
              <w:right w:val="single" w:sz="6" w:space="0" w:color="auto"/>
            </w:tcBorders>
          </w:tcPr>
          <w:p w14:paraId="5740142E" w14:textId="77777777" w:rsidR="00EA2F34" w:rsidRPr="00E82050" w:rsidRDefault="00EA2F34" w:rsidP="00BE28D4">
            <w:pPr>
              <w:pStyle w:val="tabletext11"/>
              <w:rPr>
                <w:ins w:id="2511" w:author="Author"/>
              </w:rPr>
            </w:pPr>
            <w:ins w:id="2512" w:author="Author">
              <w:r w:rsidRPr="00E82050">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50531C53" w14:textId="77777777" w:rsidR="00EA2F34" w:rsidRPr="00E82050" w:rsidRDefault="00EA2F34" w:rsidP="00BE28D4">
            <w:pPr>
              <w:pStyle w:val="tabletext11"/>
              <w:tabs>
                <w:tab w:val="decimal" w:pos="420"/>
              </w:tabs>
              <w:rPr>
                <w:ins w:id="2513" w:author="Author"/>
              </w:rPr>
            </w:pPr>
            <w:ins w:id="2514" w:author="Author">
              <w:r w:rsidRPr="00E82050">
                <w:rPr>
                  <w:rFonts w:cs="Arial"/>
                  <w:szCs w:val="18"/>
                </w:rPr>
                <w:t>0.602</w:t>
              </w:r>
            </w:ins>
          </w:p>
        </w:tc>
        <w:tc>
          <w:tcPr>
            <w:tcW w:w="1090" w:type="dxa"/>
            <w:tcBorders>
              <w:top w:val="single" w:sz="6" w:space="0" w:color="auto"/>
              <w:left w:val="single" w:sz="6" w:space="0" w:color="auto"/>
              <w:bottom w:val="single" w:sz="6" w:space="0" w:color="auto"/>
              <w:right w:val="single" w:sz="6" w:space="0" w:color="auto"/>
            </w:tcBorders>
            <w:vAlign w:val="bottom"/>
          </w:tcPr>
          <w:p w14:paraId="1F728069" w14:textId="77777777" w:rsidR="00EA2F34" w:rsidRPr="00E82050" w:rsidRDefault="00EA2F34" w:rsidP="00BE28D4">
            <w:pPr>
              <w:pStyle w:val="tabletext11"/>
              <w:tabs>
                <w:tab w:val="decimal" w:pos="340"/>
              </w:tabs>
              <w:rPr>
                <w:ins w:id="2515" w:author="Author"/>
              </w:rPr>
            </w:pPr>
            <w:ins w:id="2516" w:author="Author">
              <w:r w:rsidRPr="00E82050">
                <w:rPr>
                  <w:rFonts w:cs="Arial"/>
                  <w:szCs w:val="18"/>
                </w:rPr>
                <w:t>0.926</w:t>
              </w:r>
            </w:ins>
          </w:p>
        </w:tc>
        <w:tc>
          <w:tcPr>
            <w:tcW w:w="1090" w:type="dxa"/>
            <w:tcBorders>
              <w:top w:val="single" w:sz="6" w:space="0" w:color="auto"/>
              <w:left w:val="single" w:sz="6" w:space="0" w:color="auto"/>
              <w:bottom w:val="single" w:sz="6" w:space="0" w:color="auto"/>
              <w:right w:val="single" w:sz="6" w:space="0" w:color="auto"/>
            </w:tcBorders>
            <w:vAlign w:val="bottom"/>
          </w:tcPr>
          <w:p w14:paraId="06B4F0F9" w14:textId="77777777" w:rsidR="00EA2F34" w:rsidRPr="00E82050" w:rsidRDefault="00EA2F34" w:rsidP="00BE28D4">
            <w:pPr>
              <w:pStyle w:val="tabletext11"/>
              <w:tabs>
                <w:tab w:val="decimal" w:pos="340"/>
              </w:tabs>
              <w:rPr>
                <w:ins w:id="2517" w:author="Author"/>
              </w:rPr>
            </w:pPr>
            <w:ins w:id="2518" w:author="Author">
              <w:r w:rsidRPr="00E82050">
                <w:rPr>
                  <w:rFonts w:cs="Arial"/>
                  <w:szCs w:val="18"/>
                </w:rPr>
                <w:t>1.210</w:t>
              </w:r>
            </w:ins>
          </w:p>
        </w:tc>
      </w:tr>
      <w:tr w:rsidR="00EA2F34" w:rsidRPr="00E82050" w14:paraId="4DC62B59" w14:textId="77777777" w:rsidTr="00A1082D">
        <w:trPr>
          <w:cantSplit/>
          <w:trHeight w:val="190"/>
          <w:ins w:id="2519" w:author="Author"/>
        </w:trPr>
        <w:tc>
          <w:tcPr>
            <w:tcW w:w="200" w:type="dxa"/>
            <w:tcBorders>
              <w:top w:val="nil"/>
              <w:left w:val="nil"/>
              <w:bottom w:val="nil"/>
              <w:right w:val="nil"/>
            </w:tcBorders>
          </w:tcPr>
          <w:p w14:paraId="526185BF" w14:textId="77777777" w:rsidR="00EA2F34" w:rsidRPr="00E82050" w:rsidRDefault="00EA2F34" w:rsidP="00BE28D4">
            <w:pPr>
              <w:pStyle w:val="tabletext11"/>
              <w:rPr>
                <w:ins w:id="2520" w:author="Author"/>
              </w:rPr>
            </w:pPr>
          </w:p>
        </w:tc>
        <w:tc>
          <w:tcPr>
            <w:tcW w:w="1340" w:type="dxa"/>
            <w:tcBorders>
              <w:top w:val="single" w:sz="6" w:space="0" w:color="auto"/>
              <w:left w:val="single" w:sz="6" w:space="0" w:color="auto"/>
              <w:bottom w:val="single" w:sz="6" w:space="0" w:color="auto"/>
              <w:right w:val="single" w:sz="6" w:space="0" w:color="auto"/>
            </w:tcBorders>
          </w:tcPr>
          <w:p w14:paraId="0254C55C" w14:textId="77777777" w:rsidR="00EA2F34" w:rsidRPr="00E82050" w:rsidRDefault="00EA2F34" w:rsidP="00BE28D4">
            <w:pPr>
              <w:pStyle w:val="tabletext11"/>
              <w:rPr>
                <w:ins w:id="2521" w:author="Author"/>
              </w:rPr>
            </w:pPr>
            <w:ins w:id="2522" w:author="Author">
              <w:r w:rsidRPr="00E82050">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09240D27" w14:textId="77777777" w:rsidR="00EA2F34" w:rsidRPr="00E82050" w:rsidRDefault="00EA2F34" w:rsidP="00BE28D4">
            <w:pPr>
              <w:pStyle w:val="tabletext11"/>
              <w:tabs>
                <w:tab w:val="decimal" w:pos="420"/>
              </w:tabs>
              <w:rPr>
                <w:ins w:id="2523" w:author="Author"/>
              </w:rPr>
            </w:pPr>
            <w:ins w:id="2524" w:author="Author">
              <w:r w:rsidRPr="00E82050">
                <w:rPr>
                  <w:rFonts w:cs="Arial"/>
                  <w:szCs w:val="18"/>
                </w:rPr>
                <w:t>0.571</w:t>
              </w:r>
            </w:ins>
          </w:p>
        </w:tc>
        <w:tc>
          <w:tcPr>
            <w:tcW w:w="1090" w:type="dxa"/>
            <w:tcBorders>
              <w:top w:val="single" w:sz="6" w:space="0" w:color="auto"/>
              <w:left w:val="single" w:sz="6" w:space="0" w:color="auto"/>
              <w:bottom w:val="single" w:sz="6" w:space="0" w:color="auto"/>
              <w:right w:val="single" w:sz="6" w:space="0" w:color="auto"/>
            </w:tcBorders>
            <w:vAlign w:val="bottom"/>
          </w:tcPr>
          <w:p w14:paraId="47194386" w14:textId="77777777" w:rsidR="00EA2F34" w:rsidRPr="00E82050" w:rsidRDefault="00EA2F34" w:rsidP="00BE28D4">
            <w:pPr>
              <w:pStyle w:val="tabletext11"/>
              <w:tabs>
                <w:tab w:val="decimal" w:pos="340"/>
              </w:tabs>
              <w:rPr>
                <w:ins w:id="2525" w:author="Author"/>
              </w:rPr>
            </w:pPr>
            <w:ins w:id="2526" w:author="Author">
              <w:r w:rsidRPr="00E82050">
                <w:rPr>
                  <w:rFonts w:cs="Arial"/>
                  <w:szCs w:val="18"/>
                </w:rPr>
                <w:t>0.878</w:t>
              </w:r>
            </w:ins>
          </w:p>
        </w:tc>
        <w:tc>
          <w:tcPr>
            <w:tcW w:w="1090" w:type="dxa"/>
            <w:tcBorders>
              <w:top w:val="single" w:sz="6" w:space="0" w:color="auto"/>
              <w:left w:val="single" w:sz="6" w:space="0" w:color="auto"/>
              <w:bottom w:val="single" w:sz="6" w:space="0" w:color="auto"/>
              <w:right w:val="single" w:sz="6" w:space="0" w:color="auto"/>
            </w:tcBorders>
            <w:vAlign w:val="bottom"/>
          </w:tcPr>
          <w:p w14:paraId="2F40388C" w14:textId="77777777" w:rsidR="00EA2F34" w:rsidRPr="00E82050" w:rsidRDefault="00EA2F34" w:rsidP="00BE28D4">
            <w:pPr>
              <w:pStyle w:val="tabletext11"/>
              <w:tabs>
                <w:tab w:val="decimal" w:pos="340"/>
              </w:tabs>
              <w:rPr>
                <w:ins w:id="2527" w:author="Author"/>
              </w:rPr>
            </w:pPr>
            <w:ins w:id="2528" w:author="Author">
              <w:r w:rsidRPr="00E82050">
                <w:rPr>
                  <w:rFonts w:cs="Arial"/>
                  <w:szCs w:val="18"/>
                </w:rPr>
                <w:t>1.346</w:t>
              </w:r>
            </w:ins>
          </w:p>
        </w:tc>
      </w:tr>
      <w:tr w:rsidR="00EA2F34" w:rsidRPr="00E82050" w14:paraId="7E0852F1" w14:textId="77777777" w:rsidTr="00A1082D">
        <w:trPr>
          <w:cantSplit/>
          <w:trHeight w:val="190"/>
          <w:ins w:id="2529" w:author="Author"/>
        </w:trPr>
        <w:tc>
          <w:tcPr>
            <w:tcW w:w="200" w:type="dxa"/>
            <w:tcBorders>
              <w:top w:val="nil"/>
              <w:left w:val="nil"/>
              <w:bottom w:val="nil"/>
              <w:right w:val="nil"/>
            </w:tcBorders>
          </w:tcPr>
          <w:p w14:paraId="4679E307" w14:textId="77777777" w:rsidR="00EA2F34" w:rsidRPr="00E82050" w:rsidRDefault="00EA2F34" w:rsidP="00BE28D4">
            <w:pPr>
              <w:pStyle w:val="tabletext11"/>
              <w:rPr>
                <w:ins w:id="2530" w:author="Author"/>
              </w:rPr>
            </w:pPr>
          </w:p>
        </w:tc>
        <w:tc>
          <w:tcPr>
            <w:tcW w:w="1340" w:type="dxa"/>
            <w:tcBorders>
              <w:top w:val="single" w:sz="6" w:space="0" w:color="auto"/>
              <w:left w:val="single" w:sz="6" w:space="0" w:color="auto"/>
              <w:bottom w:val="single" w:sz="6" w:space="0" w:color="auto"/>
              <w:right w:val="single" w:sz="6" w:space="0" w:color="auto"/>
            </w:tcBorders>
          </w:tcPr>
          <w:p w14:paraId="4D075A62" w14:textId="77777777" w:rsidR="00EA2F34" w:rsidRPr="00E82050" w:rsidRDefault="00EA2F34" w:rsidP="00BE28D4">
            <w:pPr>
              <w:pStyle w:val="tabletext11"/>
              <w:rPr>
                <w:ins w:id="2531" w:author="Author"/>
              </w:rPr>
            </w:pPr>
            <w:ins w:id="2532" w:author="Author">
              <w:r w:rsidRPr="00E82050">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2E234F73" w14:textId="77777777" w:rsidR="00EA2F34" w:rsidRPr="00E82050" w:rsidRDefault="00EA2F34" w:rsidP="00BE28D4">
            <w:pPr>
              <w:pStyle w:val="tabletext11"/>
              <w:tabs>
                <w:tab w:val="decimal" w:pos="420"/>
              </w:tabs>
              <w:rPr>
                <w:ins w:id="2533" w:author="Author"/>
              </w:rPr>
            </w:pPr>
            <w:ins w:id="2534" w:author="Author">
              <w:r w:rsidRPr="00E82050">
                <w:rPr>
                  <w:rFonts w:cs="Arial"/>
                  <w:szCs w:val="18"/>
                </w:rPr>
                <w:t>0.606</w:t>
              </w:r>
            </w:ins>
          </w:p>
        </w:tc>
        <w:tc>
          <w:tcPr>
            <w:tcW w:w="1090" w:type="dxa"/>
            <w:tcBorders>
              <w:top w:val="single" w:sz="6" w:space="0" w:color="auto"/>
              <w:left w:val="single" w:sz="6" w:space="0" w:color="auto"/>
              <w:bottom w:val="single" w:sz="6" w:space="0" w:color="auto"/>
              <w:right w:val="single" w:sz="6" w:space="0" w:color="auto"/>
            </w:tcBorders>
            <w:vAlign w:val="bottom"/>
          </w:tcPr>
          <w:p w14:paraId="1BABAD32" w14:textId="77777777" w:rsidR="00EA2F34" w:rsidRPr="00E82050" w:rsidRDefault="00EA2F34" w:rsidP="00BE28D4">
            <w:pPr>
              <w:pStyle w:val="tabletext11"/>
              <w:tabs>
                <w:tab w:val="decimal" w:pos="340"/>
              </w:tabs>
              <w:rPr>
                <w:ins w:id="2535" w:author="Author"/>
              </w:rPr>
            </w:pPr>
            <w:ins w:id="2536" w:author="Author">
              <w:r w:rsidRPr="00E82050">
                <w:rPr>
                  <w:rFonts w:cs="Arial"/>
                  <w:szCs w:val="18"/>
                </w:rPr>
                <w:t>0.933</w:t>
              </w:r>
            </w:ins>
          </w:p>
        </w:tc>
        <w:tc>
          <w:tcPr>
            <w:tcW w:w="1090" w:type="dxa"/>
            <w:tcBorders>
              <w:top w:val="single" w:sz="6" w:space="0" w:color="auto"/>
              <w:left w:val="single" w:sz="6" w:space="0" w:color="auto"/>
              <w:bottom w:val="single" w:sz="6" w:space="0" w:color="auto"/>
              <w:right w:val="single" w:sz="6" w:space="0" w:color="auto"/>
            </w:tcBorders>
            <w:vAlign w:val="bottom"/>
          </w:tcPr>
          <w:p w14:paraId="24201668" w14:textId="77777777" w:rsidR="00EA2F34" w:rsidRPr="00E82050" w:rsidRDefault="00EA2F34" w:rsidP="00BE28D4">
            <w:pPr>
              <w:pStyle w:val="tabletext11"/>
              <w:tabs>
                <w:tab w:val="decimal" w:pos="340"/>
              </w:tabs>
              <w:rPr>
                <w:ins w:id="2537" w:author="Author"/>
              </w:rPr>
            </w:pPr>
            <w:ins w:id="2538" w:author="Author">
              <w:r w:rsidRPr="00E82050">
                <w:rPr>
                  <w:rFonts w:cs="Arial"/>
                  <w:szCs w:val="18"/>
                </w:rPr>
                <w:t>1.271</w:t>
              </w:r>
            </w:ins>
          </w:p>
        </w:tc>
      </w:tr>
      <w:tr w:rsidR="00EA2F34" w:rsidRPr="00E82050" w14:paraId="5FB86486" w14:textId="77777777" w:rsidTr="00A1082D">
        <w:trPr>
          <w:cantSplit/>
          <w:trHeight w:val="190"/>
          <w:ins w:id="2539" w:author="Author"/>
        </w:trPr>
        <w:tc>
          <w:tcPr>
            <w:tcW w:w="200" w:type="dxa"/>
            <w:tcBorders>
              <w:top w:val="nil"/>
              <w:left w:val="nil"/>
              <w:bottom w:val="nil"/>
              <w:right w:val="nil"/>
            </w:tcBorders>
          </w:tcPr>
          <w:p w14:paraId="2062EC7A" w14:textId="77777777" w:rsidR="00EA2F34" w:rsidRPr="00E82050" w:rsidRDefault="00EA2F34" w:rsidP="00BE28D4">
            <w:pPr>
              <w:pStyle w:val="tabletext11"/>
              <w:rPr>
                <w:ins w:id="2540" w:author="Author"/>
              </w:rPr>
            </w:pPr>
          </w:p>
        </w:tc>
        <w:tc>
          <w:tcPr>
            <w:tcW w:w="1340" w:type="dxa"/>
            <w:tcBorders>
              <w:top w:val="single" w:sz="6" w:space="0" w:color="auto"/>
              <w:left w:val="single" w:sz="6" w:space="0" w:color="auto"/>
              <w:bottom w:val="single" w:sz="6" w:space="0" w:color="auto"/>
              <w:right w:val="single" w:sz="6" w:space="0" w:color="auto"/>
            </w:tcBorders>
          </w:tcPr>
          <w:p w14:paraId="0E16C0CA" w14:textId="77777777" w:rsidR="00EA2F34" w:rsidRPr="00E82050" w:rsidRDefault="00EA2F34" w:rsidP="00BE28D4">
            <w:pPr>
              <w:pStyle w:val="tabletext11"/>
              <w:rPr>
                <w:ins w:id="2541" w:author="Author"/>
              </w:rPr>
            </w:pPr>
            <w:ins w:id="2542" w:author="Author">
              <w:r w:rsidRPr="00E82050">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19EECF44" w14:textId="77777777" w:rsidR="00EA2F34" w:rsidRPr="00E82050" w:rsidRDefault="00EA2F34" w:rsidP="00BE28D4">
            <w:pPr>
              <w:pStyle w:val="tabletext11"/>
              <w:tabs>
                <w:tab w:val="decimal" w:pos="420"/>
              </w:tabs>
              <w:rPr>
                <w:ins w:id="2543" w:author="Author"/>
              </w:rPr>
            </w:pPr>
            <w:ins w:id="2544" w:author="Author">
              <w:r w:rsidRPr="00E82050">
                <w:rPr>
                  <w:rFonts w:cs="Arial"/>
                  <w:szCs w:val="18"/>
                </w:rPr>
                <w:t>0.576</w:t>
              </w:r>
            </w:ins>
          </w:p>
        </w:tc>
        <w:tc>
          <w:tcPr>
            <w:tcW w:w="1090" w:type="dxa"/>
            <w:tcBorders>
              <w:top w:val="single" w:sz="6" w:space="0" w:color="auto"/>
              <w:left w:val="single" w:sz="6" w:space="0" w:color="auto"/>
              <w:bottom w:val="single" w:sz="6" w:space="0" w:color="auto"/>
              <w:right w:val="single" w:sz="6" w:space="0" w:color="auto"/>
            </w:tcBorders>
            <w:vAlign w:val="bottom"/>
          </w:tcPr>
          <w:p w14:paraId="79921AEC" w14:textId="77777777" w:rsidR="00EA2F34" w:rsidRPr="00E82050" w:rsidRDefault="00EA2F34" w:rsidP="00BE28D4">
            <w:pPr>
              <w:pStyle w:val="tabletext11"/>
              <w:tabs>
                <w:tab w:val="decimal" w:pos="340"/>
              </w:tabs>
              <w:rPr>
                <w:ins w:id="2545" w:author="Author"/>
              </w:rPr>
            </w:pPr>
            <w:ins w:id="2546" w:author="Author">
              <w:r w:rsidRPr="00E82050">
                <w:rPr>
                  <w:rFonts w:cs="Arial"/>
                  <w:szCs w:val="18"/>
                </w:rPr>
                <w:t>0.885</w:t>
              </w:r>
            </w:ins>
          </w:p>
        </w:tc>
        <w:tc>
          <w:tcPr>
            <w:tcW w:w="1090" w:type="dxa"/>
            <w:tcBorders>
              <w:top w:val="single" w:sz="6" w:space="0" w:color="auto"/>
              <w:left w:val="single" w:sz="6" w:space="0" w:color="auto"/>
              <w:bottom w:val="single" w:sz="6" w:space="0" w:color="auto"/>
              <w:right w:val="single" w:sz="6" w:space="0" w:color="auto"/>
            </w:tcBorders>
            <w:vAlign w:val="bottom"/>
          </w:tcPr>
          <w:p w14:paraId="751FCAEA" w14:textId="77777777" w:rsidR="00EA2F34" w:rsidRPr="00E82050" w:rsidRDefault="00EA2F34" w:rsidP="00BE28D4">
            <w:pPr>
              <w:pStyle w:val="tabletext11"/>
              <w:tabs>
                <w:tab w:val="decimal" w:pos="340"/>
              </w:tabs>
              <w:rPr>
                <w:ins w:id="2547" w:author="Author"/>
              </w:rPr>
            </w:pPr>
            <w:ins w:id="2548" w:author="Author">
              <w:r w:rsidRPr="00E82050">
                <w:rPr>
                  <w:rFonts w:cs="Arial"/>
                  <w:szCs w:val="18"/>
                </w:rPr>
                <w:t>1.215</w:t>
              </w:r>
            </w:ins>
          </w:p>
        </w:tc>
      </w:tr>
      <w:tr w:rsidR="00EA2F34" w:rsidRPr="00E82050" w14:paraId="52034D3A" w14:textId="77777777" w:rsidTr="00A1082D">
        <w:trPr>
          <w:cantSplit/>
          <w:trHeight w:val="190"/>
          <w:ins w:id="2549" w:author="Author"/>
        </w:trPr>
        <w:tc>
          <w:tcPr>
            <w:tcW w:w="200" w:type="dxa"/>
            <w:tcBorders>
              <w:top w:val="nil"/>
              <w:left w:val="nil"/>
              <w:bottom w:val="nil"/>
              <w:right w:val="nil"/>
            </w:tcBorders>
          </w:tcPr>
          <w:p w14:paraId="3FF549B6" w14:textId="77777777" w:rsidR="00EA2F34" w:rsidRPr="00E82050" w:rsidRDefault="00EA2F34" w:rsidP="00BE28D4">
            <w:pPr>
              <w:pStyle w:val="tabletext11"/>
              <w:rPr>
                <w:ins w:id="2550" w:author="Author"/>
              </w:rPr>
            </w:pPr>
          </w:p>
        </w:tc>
        <w:tc>
          <w:tcPr>
            <w:tcW w:w="1340" w:type="dxa"/>
            <w:tcBorders>
              <w:top w:val="single" w:sz="6" w:space="0" w:color="auto"/>
              <w:left w:val="single" w:sz="6" w:space="0" w:color="auto"/>
              <w:bottom w:val="single" w:sz="6" w:space="0" w:color="auto"/>
              <w:right w:val="single" w:sz="6" w:space="0" w:color="auto"/>
            </w:tcBorders>
          </w:tcPr>
          <w:p w14:paraId="4019AD93" w14:textId="77777777" w:rsidR="00EA2F34" w:rsidRPr="00E82050" w:rsidRDefault="00EA2F34" w:rsidP="00BE28D4">
            <w:pPr>
              <w:pStyle w:val="tabletext11"/>
              <w:rPr>
                <w:ins w:id="2551" w:author="Author"/>
              </w:rPr>
            </w:pPr>
            <w:ins w:id="2552" w:author="Author">
              <w:r w:rsidRPr="00E82050">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3424ADCE" w14:textId="77777777" w:rsidR="00EA2F34" w:rsidRPr="00E82050" w:rsidRDefault="00EA2F34" w:rsidP="00BE28D4">
            <w:pPr>
              <w:pStyle w:val="tabletext11"/>
              <w:tabs>
                <w:tab w:val="decimal" w:pos="420"/>
              </w:tabs>
              <w:rPr>
                <w:ins w:id="2553" w:author="Author"/>
              </w:rPr>
            </w:pPr>
            <w:ins w:id="2554" w:author="Author">
              <w:r w:rsidRPr="00E82050">
                <w:rPr>
                  <w:rFonts w:cs="Arial"/>
                  <w:szCs w:val="18"/>
                </w:rPr>
                <w:t>0.647</w:t>
              </w:r>
            </w:ins>
          </w:p>
        </w:tc>
        <w:tc>
          <w:tcPr>
            <w:tcW w:w="1090" w:type="dxa"/>
            <w:tcBorders>
              <w:top w:val="single" w:sz="6" w:space="0" w:color="auto"/>
              <w:left w:val="single" w:sz="6" w:space="0" w:color="auto"/>
              <w:bottom w:val="single" w:sz="6" w:space="0" w:color="auto"/>
              <w:right w:val="single" w:sz="6" w:space="0" w:color="auto"/>
            </w:tcBorders>
            <w:vAlign w:val="bottom"/>
          </w:tcPr>
          <w:p w14:paraId="7E2C83A9" w14:textId="77777777" w:rsidR="00EA2F34" w:rsidRPr="00E82050" w:rsidRDefault="00EA2F34" w:rsidP="00BE28D4">
            <w:pPr>
              <w:pStyle w:val="tabletext11"/>
              <w:tabs>
                <w:tab w:val="decimal" w:pos="340"/>
              </w:tabs>
              <w:rPr>
                <w:ins w:id="2555" w:author="Author"/>
              </w:rPr>
            </w:pPr>
            <w:ins w:id="2556" w:author="Author">
              <w:r w:rsidRPr="00E82050">
                <w:rPr>
                  <w:rFonts w:cs="Arial"/>
                  <w:szCs w:val="18"/>
                </w:rPr>
                <w:t>0.995</w:t>
              </w:r>
            </w:ins>
          </w:p>
        </w:tc>
        <w:tc>
          <w:tcPr>
            <w:tcW w:w="1090" w:type="dxa"/>
            <w:tcBorders>
              <w:top w:val="single" w:sz="6" w:space="0" w:color="auto"/>
              <w:left w:val="single" w:sz="6" w:space="0" w:color="auto"/>
              <w:bottom w:val="single" w:sz="6" w:space="0" w:color="auto"/>
              <w:right w:val="single" w:sz="6" w:space="0" w:color="auto"/>
            </w:tcBorders>
            <w:vAlign w:val="bottom"/>
          </w:tcPr>
          <w:p w14:paraId="0CC3E3B5" w14:textId="77777777" w:rsidR="00EA2F34" w:rsidRPr="00E82050" w:rsidRDefault="00EA2F34" w:rsidP="00BE28D4">
            <w:pPr>
              <w:pStyle w:val="tabletext11"/>
              <w:tabs>
                <w:tab w:val="decimal" w:pos="340"/>
              </w:tabs>
              <w:rPr>
                <w:ins w:id="2557" w:author="Author"/>
              </w:rPr>
            </w:pPr>
            <w:ins w:id="2558" w:author="Author">
              <w:r w:rsidRPr="00E82050">
                <w:rPr>
                  <w:rFonts w:cs="Arial"/>
                  <w:szCs w:val="18"/>
                </w:rPr>
                <w:t>1.526</w:t>
              </w:r>
            </w:ins>
          </w:p>
        </w:tc>
      </w:tr>
      <w:tr w:rsidR="00EA2F34" w:rsidRPr="00E82050" w14:paraId="2A5D1E0F" w14:textId="77777777" w:rsidTr="00A1082D">
        <w:trPr>
          <w:cantSplit/>
          <w:trHeight w:val="190"/>
          <w:ins w:id="2559" w:author="Author"/>
        </w:trPr>
        <w:tc>
          <w:tcPr>
            <w:tcW w:w="200" w:type="dxa"/>
            <w:tcBorders>
              <w:top w:val="nil"/>
              <w:left w:val="nil"/>
              <w:bottom w:val="nil"/>
              <w:right w:val="nil"/>
            </w:tcBorders>
          </w:tcPr>
          <w:p w14:paraId="63B685EE" w14:textId="77777777" w:rsidR="00EA2F34" w:rsidRPr="00E82050" w:rsidRDefault="00EA2F34" w:rsidP="00BE28D4">
            <w:pPr>
              <w:pStyle w:val="tabletext11"/>
              <w:rPr>
                <w:ins w:id="2560" w:author="Author"/>
              </w:rPr>
            </w:pPr>
          </w:p>
        </w:tc>
        <w:tc>
          <w:tcPr>
            <w:tcW w:w="1340" w:type="dxa"/>
            <w:tcBorders>
              <w:top w:val="single" w:sz="6" w:space="0" w:color="auto"/>
              <w:left w:val="single" w:sz="6" w:space="0" w:color="auto"/>
              <w:bottom w:val="single" w:sz="6" w:space="0" w:color="auto"/>
              <w:right w:val="single" w:sz="6" w:space="0" w:color="auto"/>
            </w:tcBorders>
          </w:tcPr>
          <w:p w14:paraId="6C3CEFD2" w14:textId="77777777" w:rsidR="00EA2F34" w:rsidRPr="00E82050" w:rsidRDefault="00EA2F34" w:rsidP="00BE28D4">
            <w:pPr>
              <w:pStyle w:val="tabletext11"/>
              <w:rPr>
                <w:ins w:id="2561" w:author="Author"/>
              </w:rPr>
            </w:pPr>
            <w:ins w:id="2562" w:author="Author">
              <w:r w:rsidRPr="00E82050">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8C94EDC" w14:textId="77777777" w:rsidR="00EA2F34" w:rsidRPr="00E82050" w:rsidRDefault="00EA2F34" w:rsidP="00BE28D4">
            <w:pPr>
              <w:pStyle w:val="tabletext11"/>
              <w:tabs>
                <w:tab w:val="decimal" w:pos="420"/>
              </w:tabs>
              <w:rPr>
                <w:ins w:id="2563" w:author="Author"/>
              </w:rPr>
            </w:pPr>
            <w:ins w:id="2564" w:author="Author">
              <w:r w:rsidRPr="00E82050">
                <w:rPr>
                  <w:rFonts w:cs="Arial"/>
                  <w:szCs w:val="18"/>
                </w:rPr>
                <w:t>0.514</w:t>
              </w:r>
            </w:ins>
          </w:p>
        </w:tc>
        <w:tc>
          <w:tcPr>
            <w:tcW w:w="1090" w:type="dxa"/>
            <w:tcBorders>
              <w:top w:val="single" w:sz="6" w:space="0" w:color="auto"/>
              <w:left w:val="single" w:sz="6" w:space="0" w:color="auto"/>
              <w:bottom w:val="single" w:sz="6" w:space="0" w:color="auto"/>
              <w:right w:val="single" w:sz="6" w:space="0" w:color="auto"/>
            </w:tcBorders>
            <w:vAlign w:val="bottom"/>
          </w:tcPr>
          <w:p w14:paraId="5DE34CA0" w14:textId="77777777" w:rsidR="00EA2F34" w:rsidRPr="00E82050" w:rsidRDefault="00EA2F34" w:rsidP="00BE28D4">
            <w:pPr>
              <w:pStyle w:val="tabletext11"/>
              <w:tabs>
                <w:tab w:val="decimal" w:pos="340"/>
              </w:tabs>
              <w:rPr>
                <w:ins w:id="2565" w:author="Author"/>
              </w:rPr>
            </w:pPr>
            <w:ins w:id="2566" w:author="Author">
              <w:r w:rsidRPr="00E82050">
                <w:rPr>
                  <w:rFonts w:cs="Arial"/>
                  <w:szCs w:val="18"/>
                </w:rPr>
                <w:t>0.791</w:t>
              </w:r>
            </w:ins>
          </w:p>
        </w:tc>
        <w:tc>
          <w:tcPr>
            <w:tcW w:w="1090" w:type="dxa"/>
            <w:tcBorders>
              <w:top w:val="single" w:sz="6" w:space="0" w:color="auto"/>
              <w:left w:val="single" w:sz="6" w:space="0" w:color="auto"/>
              <w:bottom w:val="single" w:sz="6" w:space="0" w:color="auto"/>
              <w:right w:val="single" w:sz="6" w:space="0" w:color="auto"/>
            </w:tcBorders>
            <w:vAlign w:val="bottom"/>
          </w:tcPr>
          <w:p w14:paraId="73FF75F5" w14:textId="77777777" w:rsidR="00EA2F34" w:rsidRPr="00E82050" w:rsidRDefault="00EA2F34" w:rsidP="00BE28D4">
            <w:pPr>
              <w:pStyle w:val="tabletext11"/>
              <w:tabs>
                <w:tab w:val="decimal" w:pos="340"/>
              </w:tabs>
              <w:rPr>
                <w:ins w:id="2567" w:author="Author"/>
              </w:rPr>
            </w:pPr>
            <w:ins w:id="2568" w:author="Author">
              <w:r w:rsidRPr="00E82050">
                <w:rPr>
                  <w:rFonts w:cs="Arial"/>
                  <w:szCs w:val="18"/>
                </w:rPr>
                <w:t>1.938</w:t>
              </w:r>
            </w:ins>
          </w:p>
        </w:tc>
      </w:tr>
      <w:tr w:rsidR="00EA2F34" w:rsidRPr="00E82050" w14:paraId="41A42554" w14:textId="77777777" w:rsidTr="00A1082D">
        <w:trPr>
          <w:cantSplit/>
          <w:trHeight w:val="190"/>
          <w:ins w:id="2569" w:author="Author"/>
        </w:trPr>
        <w:tc>
          <w:tcPr>
            <w:tcW w:w="200" w:type="dxa"/>
            <w:tcBorders>
              <w:top w:val="nil"/>
              <w:left w:val="nil"/>
              <w:bottom w:val="nil"/>
              <w:right w:val="nil"/>
            </w:tcBorders>
          </w:tcPr>
          <w:p w14:paraId="5156E836" w14:textId="77777777" w:rsidR="00EA2F34" w:rsidRPr="00E82050" w:rsidRDefault="00EA2F34" w:rsidP="00BE28D4">
            <w:pPr>
              <w:pStyle w:val="tabletext11"/>
              <w:rPr>
                <w:ins w:id="2570" w:author="Author"/>
              </w:rPr>
            </w:pPr>
          </w:p>
        </w:tc>
        <w:tc>
          <w:tcPr>
            <w:tcW w:w="1340" w:type="dxa"/>
            <w:tcBorders>
              <w:top w:val="single" w:sz="6" w:space="0" w:color="auto"/>
              <w:left w:val="single" w:sz="6" w:space="0" w:color="auto"/>
              <w:bottom w:val="single" w:sz="6" w:space="0" w:color="auto"/>
              <w:right w:val="single" w:sz="6" w:space="0" w:color="auto"/>
            </w:tcBorders>
          </w:tcPr>
          <w:p w14:paraId="0E173364" w14:textId="77777777" w:rsidR="00EA2F34" w:rsidRPr="00E82050" w:rsidRDefault="00EA2F34" w:rsidP="00BE28D4">
            <w:pPr>
              <w:pStyle w:val="tabletext11"/>
              <w:rPr>
                <w:ins w:id="2571" w:author="Author"/>
              </w:rPr>
            </w:pPr>
            <w:ins w:id="2572" w:author="Author">
              <w:r w:rsidRPr="00E82050">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2B1B39A7" w14:textId="77777777" w:rsidR="00EA2F34" w:rsidRPr="00E82050" w:rsidRDefault="00EA2F34" w:rsidP="00BE28D4">
            <w:pPr>
              <w:pStyle w:val="tabletext11"/>
              <w:tabs>
                <w:tab w:val="decimal" w:pos="420"/>
              </w:tabs>
              <w:rPr>
                <w:ins w:id="2573" w:author="Author"/>
              </w:rPr>
            </w:pPr>
            <w:ins w:id="2574" w:author="Author">
              <w:r w:rsidRPr="00E82050">
                <w:rPr>
                  <w:rFonts w:cs="Arial"/>
                  <w:szCs w:val="18"/>
                </w:rPr>
                <w:t>0.553</w:t>
              </w:r>
            </w:ins>
          </w:p>
        </w:tc>
        <w:tc>
          <w:tcPr>
            <w:tcW w:w="1090" w:type="dxa"/>
            <w:tcBorders>
              <w:top w:val="single" w:sz="6" w:space="0" w:color="auto"/>
              <w:left w:val="single" w:sz="6" w:space="0" w:color="auto"/>
              <w:bottom w:val="single" w:sz="6" w:space="0" w:color="auto"/>
              <w:right w:val="single" w:sz="6" w:space="0" w:color="auto"/>
            </w:tcBorders>
            <w:vAlign w:val="bottom"/>
          </w:tcPr>
          <w:p w14:paraId="4E7F8998" w14:textId="77777777" w:rsidR="00EA2F34" w:rsidRPr="00E82050" w:rsidRDefault="00EA2F34" w:rsidP="00BE28D4">
            <w:pPr>
              <w:pStyle w:val="tabletext11"/>
              <w:tabs>
                <w:tab w:val="decimal" w:pos="340"/>
              </w:tabs>
              <w:rPr>
                <w:ins w:id="2575" w:author="Author"/>
              </w:rPr>
            </w:pPr>
            <w:ins w:id="2576" w:author="Author">
              <w:r w:rsidRPr="00E82050">
                <w:rPr>
                  <w:rFonts w:cs="Arial"/>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0DCE6277" w14:textId="77777777" w:rsidR="00EA2F34" w:rsidRPr="00E82050" w:rsidRDefault="00EA2F34" w:rsidP="00BE28D4">
            <w:pPr>
              <w:pStyle w:val="tabletext11"/>
              <w:tabs>
                <w:tab w:val="decimal" w:pos="340"/>
              </w:tabs>
              <w:rPr>
                <w:ins w:id="2577" w:author="Author"/>
              </w:rPr>
            </w:pPr>
            <w:ins w:id="2578" w:author="Author">
              <w:r w:rsidRPr="00E82050">
                <w:rPr>
                  <w:rFonts w:cs="Arial"/>
                  <w:szCs w:val="18"/>
                </w:rPr>
                <w:t>1.140</w:t>
              </w:r>
            </w:ins>
          </w:p>
        </w:tc>
      </w:tr>
    </w:tbl>
    <w:p w14:paraId="5138E6E6" w14:textId="77777777" w:rsidR="00EA2F34" w:rsidRPr="00E82050" w:rsidRDefault="00EA2F34" w:rsidP="00BE28D4">
      <w:pPr>
        <w:pStyle w:val="tablecaption"/>
        <w:rPr>
          <w:ins w:id="2579" w:author="Author"/>
        </w:rPr>
      </w:pPr>
      <w:ins w:id="2580" w:author="Author">
        <w:r w:rsidRPr="00E82050">
          <w:t>Table 224.B.2.b.(2)(b)(</w:t>
        </w:r>
        <w:proofErr w:type="gramStart"/>
        <w:r w:rsidRPr="00E82050">
          <w:t>iii)i.</w:t>
        </w:r>
        <w:proofErr w:type="gramEnd"/>
        <w:r w:rsidRPr="00E82050">
          <w:t xml:space="preserve"> Metropolitan To Metropolitan Table – Zone 43 (Southwest) Combinations Factors</w:t>
        </w:r>
      </w:ins>
    </w:p>
    <w:p w14:paraId="0EFEE82A" w14:textId="77777777" w:rsidR="00EA2F34" w:rsidRPr="00E82050" w:rsidRDefault="00EA2F34" w:rsidP="00BE28D4">
      <w:pPr>
        <w:pStyle w:val="isonormal"/>
        <w:rPr>
          <w:ins w:id="2581" w:author="Author"/>
        </w:rPr>
      </w:pPr>
    </w:p>
    <w:p w14:paraId="641D483B" w14:textId="77777777" w:rsidR="00EA2F34" w:rsidRPr="00E82050" w:rsidRDefault="00EA2F34" w:rsidP="00BE28D4">
      <w:pPr>
        <w:pStyle w:val="outlinehd8"/>
        <w:rPr>
          <w:ins w:id="2582" w:author="Author"/>
        </w:rPr>
      </w:pPr>
      <w:ins w:id="2583" w:author="Author">
        <w:r w:rsidRPr="00E82050">
          <w:tab/>
          <w:t>ii.</w:t>
        </w:r>
        <w:r w:rsidRPr="00E82050">
          <w:tab/>
          <w:t>Regional To Regional Table</w:t>
        </w:r>
      </w:ins>
    </w:p>
    <w:p w14:paraId="5268E962" w14:textId="77777777" w:rsidR="00EA2F34" w:rsidRPr="00E82050" w:rsidRDefault="00EA2F34" w:rsidP="00BE28D4">
      <w:pPr>
        <w:pStyle w:val="space4"/>
        <w:rPr>
          <w:ins w:id="25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EA2F34" w:rsidRPr="00E82050" w14:paraId="7DC1858F" w14:textId="77777777" w:rsidTr="00A1082D">
        <w:trPr>
          <w:cantSplit/>
          <w:trHeight w:val="190"/>
          <w:ins w:id="2585" w:author="Author"/>
        </w:trPr>
        <w:tc>
          <w:tcPr>
            <w:tcW w:w="200" w:type="dxa"/>
            <w:tcBorders>
              <w:top w:val="nil"/>
              <w:left w:val="nil"/>
              <w:bottom w:val="nil"/>
              <w:right w:val="nil"/>
            </w:tcBorders>
          </w:tcPr>
          <w:p w14:paraId="1DCE284D" w14:textId="77777777" w:rsidR="00EA2F34" w:rsidRPr="00E82050" w:rsidRDefault="00EA2F34" w:rsidP="00BE28D4">
            <w:pPr>
              <w:pStyle w:val="tablehead"/>
              <w:rPr>
                <w:ins w:id="2586" w:author="Author"/>
              </w:rPr>
            </w:pPr>
          </w:p>
        </w:tc>
        <w:tc>
          <w:tcPr>
            <w:tcW w:w="4800" w:type="dxa"/>
            <w:gridSpan w:val="4"/>
            <w:tcBorders>
              <w:top w:val="single" w:sz="6" w:space="0" w:color="auto"/>
              <w:left w:val="single" w:sz="6" w:space="0" w:color="auto"/>
              <w:bottom w:val="nil"/>
              <w:right w:val="single" w:sz="6" w:space="0" w:color="auto"/>
            </w:tcBorders>
          </w:tcPr>
          <w:p w14:paraId="08ECC155" w14:textId="77777777" w:rsidR="00EA2F34" w:rsidRPr="00E82050" w:rsidRDefault="00EA2F34" w:rsidP="00BE28D4">
            <w:pPr>
              <w:pStyle w:val="tablehead"/>
              <w:rPr>
                <w:ins w:id="2587" w:author="Author"/>
              </w:rPr>
            </w:pPr>
            <w:ins w:id="2588" w:author="Author">
              <w:r w:rsidRPr="00E82050">
                <w:t>Zone 43 (Southwest) Combinations</w:t>
              </w:r>
            </w:ins>
          </w:p>
        </w:tc>
      </w:tr>
      <w:tr w:rsidR="00EA2F34" w:rsidRPr="00E82050" w14:paraId="37B144AE" w14:textId="77777777" w:rsidTr="00A1082D">
        <w:trPr>
          <w:cantSplit/>
          <w:trHeight w:val="190"/>
          <w:ins w:id="2589" w:author="Author"/>
        </w:trPr>
        <w:tc>
          <w:tcPr>
            <w:tcW w:w="200" w:type="dxa"/>
            <w:tcBorders>
              <w:top w:val="nil"/>
              <w:left w:val="nil"/>
              <w:bottom w:val="nil"/>
              <w:right w:val="nil"/>
            </w:tcBorders>
          </w:tcPr>
          <w:p w14:paraId="042DBB2F" w14:textId="77777777" w:rsidR="00EA2F34" w:rsidRPr="00E82050" w:rsidRDefault="00EA2F34" w:rsidP="00BE28D4">
            <w:pPr>
              <w:pStyle w:val="tablehead"/>
              <w:rPr>
                <w:ins w:id="2590" w:author="Author"/>
              </w:rPr>
            </w:pPr>
          </w:p>
        </w:tc>
        <w:tc>
          <w:tcPr>
            <w:tcW w:w="1340" w:type="dxa"/>
            <w:tcBorders>
              <w:top w:val="single" w:sz="6" w:space="0" w:color="auto"/>
              <w:left w:val="single" w:sz="6" w:space="0" w:color="auto"/>
              <w:bottom w:val="nil"/>
              <w:right w:val="single" w:sz="6" w:space="0" w:color="auto"/>
            </w:tcBorders>
          </w:tcPr>
          <w:p w14:paraId="6972B3D7" w14:textId="77777777" w:rsidR="00EA2F34" w:rsidRPr="00E82050" w:rsidRDefault="00EA2F34" w:rsidP="00BE28D4">
            <w:pPr>
              <w:pStyle w:val="tablehead"/>
              <w:rPr>
                <w:ins w:id="2591" w:author="Author"/>
              </w:rPr>
            </w:pPr>
          </w:p>
        </w:tc>
        <w:tc>
          <w:tcPr>
            <w:tcW w:w="1280" w:type="dxa"/>
            <w:tcBorders>
              <w:top w:val="single" w:sz="6" w:space="0" w:color="auto"/>
              <w:left w:val="single" w:sz="6" w:space="0" w:color="auto"/>
              <w:bottom w:val="nil"/>
              <w:right w:val="single" w:sz="6" w:space="0" w:color="auto"/>
            </w:tcBorders>
          </w:tcPr>
          <w:p w14:paraId="706A4107" w14:textId="77777777" w:rsidR="00EA2F34" w:rsidRPr="00E82050" w:rsidRDefault="00EA2F34" w:rsidP="00BE28D4">
            <w:pPr>
              <w:pStyle w:val="tablehead"/>
              <w:rPr>
                <w:ins w:id="2592" w:author="Author"/>
              </w:rPr>
            </w:pPr>
            <w:ins w:id="2593" w:author="Author">
              <w:r w:rsidRPr="00E82050">
                <w:t>Specified</w:t>
              </w:r>
            </w:ins>
          </w:p>
        </w:tc>
        <w:tc>
          <w:tcPr>
            <w:tcW w:w="1090" w:type="dxa"/>
            <w:tcBorders>
              <w:top w:val="single" w:sz="6" w:space="0" w:color="auto"/>
              <w:left w:val="single" w:sz="6" w:space="0" w:color="auto"/>
              <w:bottom w:val="nil"/>
              <w:right w:val="single" w:sz="6" w:space="0" w:color="auto"/>
            </w:tcBorders>
          </w:tcPr>
          <w:p w14:paraId="374DA866" w14:textId="77777777" w:rsidR="00EA2F34" w:rsidRPr="00E82050" w:rsidRDefault="00EA2F34" w:rsidP="00BE28D4">
            <w:pPr>
              <w:pStyle w:val="tablehead"/>
              <w:rPr>
                <w:ins w:id="2594" w:author="Author"/>
              </w:rPr>
            </w:pPr>
          </w:p>
        </w:tc>
        <w:tc>
          <w:tcPr>
            <w:tcW w:w="1090" w:type="dxa"/>
            <w:tcBorders>
              <w:top w:val="single" w:sz="6" w:space="0" w:color="auto"/>
              <w:left w:val="single" w:sz="6" w:space="0" w:color="auto"/>
              <w:bottom w:val="nil"/>
              <w:right w:val="single" w:sz="6" w:space="0" w:color="auto"/>
            </w:tcBorders>
          </w:tcPr>
          <w:p w14:paraId="39421876" w14:textId="77777777" w:rsidR="00EA2F34" w:rsidRPr="00E82050" w:rsidRDefault="00EA2F34" w:rsidP="00BE28D4">
            <w:pPr>
              <w:pStyle w:val="tablehead"/>
              <w:rPr>
                <w:ins w:id="2595" w:author="Author"/>
              </w:rPr>
            </w:pPr>
          </w:p>
        </w:tc>
      </w:tr>
      <w:tr w:rsidR="00EA2F34" w:rsidRPr="00E82050" w14:paraId="760A321B" w14:textId="77777777" w:rsidTr="00A1082D">
        <w:trPr>
          <w:cantSplit/>
          <w:trHeight w:val="190"/>
          <w:ins w:id="2596" w:author="Author"/>
        </w:trPr>
        <w:tc>
          <w:tcPr>
            <w:tcW w:w="200" w:type="dxa"/>
            <w:tcBorders>
              <w:top w:val="nil"/>
              <w:left w:val="nil"/>
              <w:bottom w:val="nil"/>
              <w:right w:val="nil"/>
            </w:tcBorders>
          </w:tcPr>
          <w:p w14:paraId="26A48A93" w14:textId="77777777" w:rsidR="00EA2F34" w:rsidRPr="00E82050" w:rsidRDefault="00EA2F34" w:rsidP="00BE28D4">
            <w:pPr>
              <w:pStyle w:val="tablehead"/>
              <w:rPr>
                <w:ins w:id="2597" w:author="Author"/>
              </w:rPr>
            </w:pPr>
          </w:p>
        </w:tc>
        <w:tc>
          <w:tcPr>
            <w:tcW w:w="1340" w:type="dxa"/>
            <w:tcBorders>
              <w:top w:val="nil"/>
              <w:left w:val="single" w:sz="6" w:space="0" w:color="auto"/>
              <w:bottom w:val="nil"/>
              <w:right w:val="single" w:sz="6" w:space="0" w:color="auto"/>
            </w:tcBorders>
          </w:tcPr>
          <w:p w14:paraId="1164E832" w14:textId="77777777" w:rsidR="00EA2F34" w:rsidRPr="00E82050" w:rsidRDefault="00EA2F34" w:rsidP="00BE28D4">
            <w:pPr>
              <w:pStyle w:val="tablehead"/>
              <w:rPr>
                <w:ins w:id="2598" w:author="Author"/>
              </w:rPr>
            </w:pPr>
            <w:ins w:id="2599" w:author="Author">
              <w:r w:rsidRPr="00E82050">
                <w:t>Zone Of</w:t>
              </w:r>
            </w:ins>
          </w:p>
        </w:tc>
        <w:tc>
          <w:tcPr>
            <w:tcW w:w="1280" w:type="dxa"/>
            <w:tcBorders>
              <w:top w:val="nil"/>
              <w:left w:val="single" w:sz="6" w:space="0" w:color="auto"/>
              <w:bottom w:val="nil"/>
              <w:right w:val="single" w:sz="6" w:space="0" w:color="auto"/>
            </w:tcBorders>
          </w:tcPr>
          <w:p w14:paraId="672C81E1" w14:textId="77777777" w:rsidR="00EA2F34" w:rsidRPr="00E82050" w:rsidRDefault="00EA2F34" w:rsidP="00BE28D4">
            <w:pPr>
              <w:pStyle w:val="tablehead"/>
              <w:rPr>
                <w:ins w:id="2600" w:author="Author"/>
              </w:rPr>
            </w:pPr>
            <w:ins w:id="2601" w:author="Author">
              <w:r w:rsidRPr="00E82050">
                <w:t>Causes Of</w:t>
              </w:r>
            </w:ins>
          </w:p>
        </w:tc>
        <w:tc>
          <w:tcPr>
            <w:tcW w:w="1090" w:type="dxa"/>
            <w:tcBorders>
              <w:top w:val="nil"/>
              <w:left w:val="single" w:sz="6" w:space="0" w:color="auto"/>
              <w:bottom w:val="nil"/>
              <w:right w:val="single" w:sz="6" w:space="0" w:color="auto"/>
            </w:tcBorders>
          </w:tcPr>
          <w:p w14:paraId="317F8C06" w14:textId="77777777" w:rsidR="00EA2F34" w:rsidRPr="00E82050" w:rsidRDefault="00EA2F34" w:rsidP="00BE28D4">
            <w:pPr>
              <w:pStyle w:val="tablehead"/>
              <w:rPr>
                <w:ins w:id="2602" w:author="Author"/>
              </w:rPr>
            </w:pPr>
          </w:p>
        </w:tc>
        <w:tc>
          <w:tcPr>
            <w:tcW w:w="1090" w:type="dxa"/>
            <w:tcBorders>
              <w:top w:val="nil"/>
              <w:left w:val="single" w:sz="6" w:space="0" w:color="auto"/>
              <w:bottom w:val="nil"/>
              <w:right w:val="single" w:sz="6" w:space="0" w:color="auto"/>
            </w:tcBorders>
          </w:tcPr>
          <w:p w14:paraId="052BA29E" w14:textId="77777777" w:rsidR="00EA2F34" w:rsidRPr="00E82050" w:rsidRDefault="00EA2F34" w:rsidP="00BE28D4">
            <w:pPr>
              <w:pStyle w:val="tablehead"/>
              <w:rPr>
                <w:ins w:id="2603" w:author="Author"/>
              </w:rPr>
            </w:pPr>
          </w:p>
        </w:tc>
      </w:tr>
      <w:tr w:rsidR="00EA2F34" w:rsidRPr="00E82050" w14:paraId="13FD386E" w14:textId="77777777" w:rsidTr="00A1082D">
        <w:trPr>
          <w:cantSplit/>
          <w:trHeight w:val="190"/>
          <w:ins w:id="2604" w:author="Author"/>
        </w:trPr>
        <w:tc>
          <w:tcPr>
            <w:tcW w:w="200" w:type="dxa"/>
            <w:tcBorders>
              <w:top w:val="nil"/>
              <w:left w:val="nil"/>
              <w:bottom w:val="nil"/>
              <w:right w:val="nil"/>
            </w:tcBorders>
          </w:tcPr>
          <w:p w14:paraId="0031242F" w14:textId="77777777" w:rsidR="00EA2F34" w:rsidRPr="00E82050" w:rsidRDefault="00EA2F34" w:rsidP="00BE28D4">
            <w:pPr>
              <w:pStyle w:val="tablehead"/>
              <w:rPr>
                <w:ins w:id="2605" w:author="Author"/>
              </w:rPr>
            </w:pPr>
          </w:p>
        </w:tc>
        <w:tc>
          <w:tcPr>
            <w:tcW w:w="1340" w:type="dxa"/>
            <w:tcBorders>
              <w:top w:val="nil"/>
              <w:left w:val="single" w:sz="6" w:space="0" w:color="auto"/>
              <w:bottom w:val="single" w:sz="6" w:space="0" w:color="auto"/>
              <w:right w:val="single" w:sz="6" w:space="0" w:color="auto"/>
            </w:tcBorders>
          </w:tcPr>
          <w:p w14:paraId="7845C19D" w14:textId="77777777" w:rsidR="00EA2F34" w:rsidRPr="00E82050" w:rsidRDefault="00EA2F34" w:rsidP="00BE28D4">
            <w:pPr>
              <w:pStyle w:val="tablehead"/>
              <w:rPr>
                <w:ins w:id="2606" w:author="Author"/>
              </w:rPr>
            </w:pPr>
            <w:ins w:id="2607" w:author="Author">
              <w:r w:rsidRPr="00E82050">
                <w:t>Terminal</w:t>
              </w:r>
            </w:ins>
          </w:p>
        </w:tc>
        <w:tc>
          <w:tcPr>
            <w:tcW w:w="1280" w:type="dxa"/>
            <w:tcBorders>
              <w:top w:val="nil"/>
              <w:left w:val="single" w:sz="6" w:space="0" w:color="auto"/>
              <w:bottom w:val="single" w:sz="6" w:space="0" w:color="auto"/>
              <w:right w:val="single" w:sz="6" w:space="0" w:color="auto"/>
            </w:tcBorders>
          </w:tcPr>
          <w:p w14:paraId="27219A20" w14:textId="77777777" w:rsidR="00EA2F34" w:rsidRPr="00E82050" w:rsidRDefault="00EA2F34" w:rsidP="00BE28D4">
            <w:pPr>
              <w:pStyle w:val="tablehead"/>
              <w:rPr>
                <w:ins w:id="2608" w:author="Author"/>
              </w:rPr>
            </w:pPr>
            <w:ins w:id="2609" w:author="Author">
              <w:r w:rsidRPr="00E82050">
                <w:t>Loss</w:t>
              </w:r>
            </w:ins>
          </w:p>
        </w:tc>
        <w:tc>
          <w:tcPr>
            <w:tcW w:w="1090" w:type="dxa"/>
            <w:tcBorders>
              <w:top w:val="nil"/>
              <w:left w:val="single" w:sz="6" w:space="0" w:color="auto"/>
              <w:bottom w:val="single" w:sz="6" w:space="0" w:color="auto"/>
              <w:right w:val="single" w:sz="6" w:space="0" w:color="auto"/>
            </w:tcBorders>
          </w:tcPr>
          <w:p w14:paraId="4F2289AD" w14:textId="77777777" w:rsidR="00EA2F34" w:rsidRPr="00E82050" w:rsidRDefault="00EA2F34" w:rsidP="00BE28D4">
            <w:pPr>
              <w:pStyle w:val="tablehead"/>
              <w:rPr>
                <w:ins w:id="2610" w:author="Author"/>
              </w:rPr>
            </w:pPr>
            <w:ins w:id="2611" w:author="Author">
              <w:r w:rsidRPr="00E82050">
                <w:t>Comp.</w:t>
              </w:r>
            </w:ins>
          </w:p>
        </w:tc>
        <w:tc>
          <w:tcPr>
            <w:tcW w:w="1090" w:type="dxa"/>
            <w:tcBorders>
              <w:top w:val="nil"/>
              <w:left w:val="single" w:sz="6" w:space="0" w:color="auto"/>
              <w:bottom w:val="single" w:sz="6" w:space="0" w:color="auto"/>
              <w:right w:val="single" w:sz="6" w:space="0" w:color="auto"/>
            </w:tcBorders>
          </w:tcPr>
          <w:p w14:paraId="7B0899B2" w14:textId="77777777" w:rsidR="00EA2F34" w:rsidRPr="00E82050" w:rsidRDefault="00EA2F34" w:rsidP="00BE28D4">
            <w:pPr>
              <w:pStyle w:val="tablehead"/>
              <w:rPr>
                <w:ins w:id="2612" w:author="Author"/>
              </w:rPr>
            </w:pPr>
            <w:ins w:id="2613" w:author="Author">
              <w:r w:rsidRPr="00E82050">
                <w:t>Coll.</w:t>
              </w:r>
            </w:ins>
          </w:p>
        </w:tc>
      </w:tr>
      <w:tr w:rsidR="00EA2F34" w:rsidRPr="00E82050" w14:paraId="3998865F" w14:textId="77777777" w:rsidTr="00A1082D">
        <w:trPr>
          <w:cantSplit/>
          <w:trHeight w:val="190"/>
          <w:ins w:id="2614" w:author="Author"/>
        </w:trPr>
        <w:tc>
          <w:tcPr>
            <w:tcW w:w="200" w:type="dxa"/>
            <w:tcBorders>
              <w:top w:val="nil"/>
              <w:left w:val="nil"/>
              <w:bottom w:val="nil"/>
              <w:right w:val="nil"/>
            </w:tcBorders>
          </w:tcPr>
          <w:p w14:paraId="746A83B0" w14:textId="77777777" w:rsidR="00EA2F34" w:rsidRPr="00E82050" w:rsidRDefault="00EA2F34" w:rsidP="00BE28D4">
            <w:pPr>
              <w:pStyle w:val="tabletext11"/>
              <w:rPr>
                <w:ins w:id="2615" w:author="Author"/>
              </w:rPr>
            </w:pPr>
          </w:p>
        </w:tc>
        <w:tc>
          <w:tcPr>
            <w:tcW w:w="1340" w:type="dxa"/>
            <w:tcBorders>
              <w:top w:val="single" w:sz="6" w:space="0" w:color="auto"/>
              <w:left w:val="single" w:sz="6" w:space="0" w:color="auto"/>
              <w:bottom w:val="single" w:sz="6" w:space="0" w:color="auto"/>
              <w:right w:val="single" w:sz="6" w:space="0" w:color="auto"/>
            </w:tcBorders>
          </w:tcPr>
          <w:p w14:paraId="354AEBD4" w14:textId="77777777" w:rsidR="00EA2F34" w:rsidRPr="00E82050" w:rsidRDefault="00EA2F34" w:rsidP="00BE28D4">
            <w:pPr>
              <w:pStyle w:val="tabletext11"/>
              <w:rPr>
                <w:ins w:id="2616" w:author="Author"/>
              </w:rPr>
            </w:pPr>
            <w:ins w:id="2617" w:author="Author">
              <w:r w:rsidRPr="00E82050">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1645E548" w14:textId="77777777" w:rsidR="00EA2F34" w:rsidRPr="00E82050" w:rsidRDefault="00EA2F34" w:rsidP="00BE28D4">
            <w:pPr>
              <w:pStyle w:val="tabletext11"/>
              <w:tabs>
                <w:tab w:val="decimal" w:pos="420"/>
              </w:tabs>
              <w:rPr>
                <w:ins w:id="2618" w:author="Author"/>
              </w:rPr>
            </w:pPr>
            <w:ins w:id="2619" w:author="Author">
              <w:r w:rsidRPr="00E82050">
                <w:rPr>
                  <w:rFonts w:cs="Arial"/>
                  <w:szCs w:val="18"/>
                </w:rPr>
                <w:t>0.826</w:t>
              </w:r>
            </w:ins>
          </w:p>
        </w:tc>
        <w:tc>
          <w:tcPr>
            <w:tcW w:w="1090" w:type="dxa"/>
            <w:tcBorders>
              <w:top w:val="single" w:sz="6" w:space="0" w:color="auto"/>
              <w:left w:val="single" w:sz="6" w:space="0" w:color="auto"/>
              <w:bottom w:val="single" w:sz="6" w:space="0" w:color="auto"/>
              <w:right w:val="single" w:sz="6" w:space="0" w:color="auto"/>
            </w:tcBorders>
            <w:vAlign w:val="bottom"/>
          </w:tcPr>
          <w:p w14:paraId="1279B6A7" w14:textId="77777777" w:rsidR="00EA2F34" w:rsidRPr="00E82050" w:rsidRDefault="00EA2F34" w:rsidP="00BE28D4">
            <w:pPr>
              <w:pStyle w:val="tabletext11"/>
              <w:tabs>
                <w:tab w:val="decimal" w:pos="340"/>
              </w:tabs>
              <w:rPr>
                <w:ins w:id="2620" w:author="Author"/>
              </w:rPr>
            </w:pPr>
            <w:ins w:id="2621" w:author="Author">
              <w:r w:rsidRPr="00E82050">
                <w:rPr>
                  <w:rFonts w:cs="Arial"/>
                  <w:szCs w:val="18"/>
                </w:rPr>
                <w:t>1.271</w:t>
              </w:r>
            </w:ins>
          </w:p>
        </w:tc>
        <w:tc>
          <w:tcPr>
            <w:tcW w:w="1090" w:type="dxa"/>
            <w:tcBorders>
              <w:top w:val="single" w:sz="6" w:space="0" w:color="auto"/>
              <w:left w:val="single" w:sz="6" w:space="0" w:color="auto"/>
              <w:bottom w:val="single" w:sz="6" w:space="0" w:color="auto"/>
              <w:right w:val="single" w:sz="6" w:space="0" w:color="auto"/>
            </w:tcBorders>
            <w:vAlign w:val="bottom"/>
          </w:tcPr>
          <w:p w14:paraId="6260E0AF" w14:textId="77777777" w:rsidR="00EA2F34" w:rsidRPr="00E82050" w:rsidRDefault="00EA2F34" w:rsidP="00BE28D4">
            <w:pPr>
              <w:pStyle w:val="tabletext11"/>
              <w:tabs>
                <w:tab w:val="decimal" w:pos="340"/>
              </w:tabs>
              <w:rPr>
                <w:ins w:id="2622" w:author="Author"/>
              </w:rPr>
            </w:pPr>
            <w:ins w:id="2623" w:author="Author">
              <w:r w:rsidRPr="00E82050">
                <w:rPr>
                  <w:rFonts w:cs="Arial"/>
                  <w:szCs w:val="18"/>
                </w:rPr>
                <w:t>1.645</w:t>
              </w:r>
            </w:ins>
          </w:p>
        </w:tc>
      </w:tr>
      <w:tr w:rsidR="00EA2F34" w:rsidRPr="00E82050" w14:paraId="3B1054AD" w14:textId="77777777" w:rsidTr="00A1082D">
        <w:trPr>
          <w:cantSplit/>
          <w:trHeight w:val="190"/>
          <w:ins w:id="2624" w:author="Author"/>
        </w:trPr>
        <w:tc>
          <w:tcPr>
            <w:tcW w:w="200" w:type="dxa"/>
            <w:tcBorders>
              <w:top w:val="nil"/>
              <w:left w:val="nil"/>
              <w:bottom w:val="nil"/>
              <w:right w:val="nil"/>
            </w:tcBorders>
          </w:tcPr>
          <w:p w14:paraId="2B67BA76" w14:textId="77777777" w:rsidR="00EA2F34" w:rsidRPr="00E82050" w:rsidRDefault="00EA2F34" w:rsidP="00BE28D4">
            <w:pPr>
              <w:pStyle w:val="tabletext11"/>
              <w:rPr>
                <w:ins w:id="2625" w:author="Author"/>
              </w:rPr>
            </w:pPr>
          </w:p>
        </w:tc>
        <w:tc>
          <w:tcPr>
            <w:tcW w:w="1340" w:type="dxa"/>
            <w:tcBorders>
              <w:top w:val="single" w:sz="6" w:space="0" w:color="auto"/>
              <w:left w:val="single" w:sz="6" w:space="0" w:color="auto"/>
              <w:bottom w:val="single" w:sz="6" w:space="0" w:color="auto"/>
              <w:right w:val="single" w:sz="6" w:space="0" w:color="auto"/>
            </w:tcBorders>
          </w:tcPr>
          <w:p w14:paraId="45691370" w14:textId="77777777" w:rsidR="00EA2F34" w:rsidRPr="00E82050" w:rsidRDefault="00EA2F34" w:rsidP="00BE28D4">
            <w:pPr>
              <w:pStyle w:val="tabletext11"/>
              <w:rPr>
                <w:ins w:id="2626" w:author="Author"/>
              </w:rPr>
            </w:pPr>
            <w:ins w:id="2627" w:author="Author">
              <w:r w:rsidRPr="00E82050">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6B1B8FF8" w14:textId="77777777" w:rsidR="00EA2F34" w:rsidRPr="00E82050" w:rsidRDefault="00EA2F34" w:rsidP="00BE28D4">
            <w:pPr>
              <w:pStyle w:val="tabletext11"/>
              <w:tabs>
                <w:tab w:val="decimal" w:pos="420"/>
              </w:tabs>
              <w:rPr>
                <w:ins w:id="2628" w:author="Author"/>
              </w:rPr>
            </w:pPr>
            <w:ins w:id="2629" w:author="Author">
              <w:r w:rsidRPr="00E82050">
                <w:rPr>
                  <w:rFonts w:cs="Arial"/>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
          <w:p w14:paraId="1B6F0698" w14:textId="77777777" w:rsidR="00EA2F34" w:rsidRPr="00E82050" w:rsidRDefault="00EA2F34" w:rsidP="00BE28D4">
            <w:pPr>
              <w:pStyle w:val="tabletext11"/>
              <w:tabs>
                <w:tab w:val="decimal" w:pos="340"/>
              </w:tabs>
              <w:rPr>
                <w:ins w:id="2630" w:author="Author"/>
              </w:rPr>
            </w:pPr>
            <w:ins w:id="2631" w:author="Author">
              <w:r w:rsidRPr="00E82050">
                <w:rPr>
                  <w:rFonts w:cs="Arial"/>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
          <w:p w14:paraId="0D5CC578" w14:textId="77777777" w:rsidR="00EA2F34" w:rsidRPr="00E82050" w:rsidRDefault="00EA2F34" w:rsidP="00BE28D4">
            <w:pPr>
              <w:pStyle w:val="tabletext11"/>
              <w:tabs>
                <w:tab w:val="decimal" w:pos="340"/>
              </w:tabs>
              <w:rPr>
                <w:ins w:id="2632" w:author="Author"/>
              </w:rPr>
            </w:pPr>
            <w:ins w:id="2633" w:author="Author">
              <w:r w:rsidRPr="00E82050">
                <w:rPr>
                  <w:rFonts w:cs="Arial"/>
                  <w:szCs w:val="18"/>
                </w:rPr>
                <w:t>1.356</w:t>
              </w:r>
            </w:ins>
          </w:p>
        </w:tc>
      </w:tr>
      <w:tr w:rsidR="00EA2F34" w:rsidRPr="00E82050" w14:paraId="7D1C547A" w14:textId="77777777" w:rsidTr="00A1082D">
        <w:trPr>
          <w:cantSplit/>
          <w:trHeight w:val="190"/>
          <w:ins w:id="2634" w:author="Author"/>
        </w:trPr>
        <w:tc>
          <w:tcPr>
            <w:tcW w:w="200" w:type="dxa"/>
            <w:tcBorders>
              <w:top w:val="nil"/>
              <w:left w:val="nil"/>
              <w:bottom w:val="nil"/>
              <w:right w:val="nil"/>
            </w:tcBorders>
          </w:tcPr>
          <w:p w14:paraId="7C8D40A5" w14:textId="77777777" w:rsidR="00EA2F34" w:rsidRPr="00E82050" w:rsidRDefault="00EA2F34" w:rsidP="00BE28D4">
            <w:pPr>
              <w:pStyle w:val="tabletext11"/>
              <w:rPr>
                <w:ins w:id="2635" w:author="Author"/>
              </w:rPr>
            </w:pPr>
          </w:p>
        </w:tc>
        <w:tc>
          <w:tcPr>
            <w:tcW w:w="1340" w:type="dxa"/>
            <w:tcBorders>
              <w:top w:val="single" w:sz="6" w:space="0" w:color="auto"/>
              <w:left w:val="single" w:sz="6" w:space="0" w:color="auto"/>
              <w:bottom w:val="single" w:sz="6" w:space="0" w:color="auto"/>
              <w:right w:val="single" w:sz="6" w:space="0" w:color="auto"/>
            </w:tcBorders>
          </w:tcPr>
          <w:p w14:paraId="51F5E4F0" w14:textId="77777777" w:rsidR="00EA2F34" w:rsidRPr="00E82050" w:rsidRDefault="00EA2F34" w:rsidP="00BE28D4">
            <w:pPr>
              <w:pStyle w:val="tabletext11"/>
              <w:rPr>
                <w:ins w:id="2636" w:author="Author"/>
              </w:rPr>
            </w:pPr>
            <w:ins w:id="2637" w:author="Author">
              <w:r w:rsidRPr="00E82050">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615CB3B6" w14:textId="77777777" w:rsidR="00EA2F34" w:rsidRPr="00E82050" w:rsidRDefault="00EA2F34" w:rsidP="00BE28D4">
            <w:pPr>
              <w:pStyle w:val="tabletext11"/>
              <w:tabs>
                <w:tab w:val="decimal" w:pos="420"/>
              </w:tabs>
              <w:rPr>
                <w:ins w:id="2638" w:author="Author"/>
              </w:rPr>
            </w:pPr>
            <w:ins w:id="2639" w:author="Author">
              <w:r w:rsidRPr="00E82050">
                <w:rPr>
                  <w:rFonts w:cs="Arial"/>
                  <w:szCs w:val="18"/>
                </w:rPr>
                <w:t>0.566</w:t>
              </w:r>
            </w:ins>
          </w:p>
        </w:tc>
        <w:tc>
          <w:tcPr>
            <w:tcW w:w="1090" w:type="dxa"/>
            <w:tcBorders>
              <w:top w:val="single" w:sz="6" w:space="0" w:color="auto"/>
              <w:left w:val="single" w:sz="6" w:space="0" w:color="auto"/>
              <w:bottom w:val="single" w:sz="6" w:space="0" w:color="auto"/>
              <w:right w:val="single" w:sz="6" w:space="0" w:color="auto"/>
            </w:tcBorders>
            <w:vAlign w:val="bottom"/>
          </w:tcPr>
          <w:p w14:paraId="3C6735DE" w14:textId="77777777" w:rsidR="00EA2F34" w:rsidRPr="00E82050" w:rsidRDefault="00EA2F34" w:rsidP="00BE28D4">
            <w:pPr>
              <w:pStyle w:val="tabletext11"/>
              <w:tabs>
                <w:tab w:val="decimal" w:pos="340"/>
              </w:tabs>
              <w:rPr>
                <w:ins w:id="2640" w:author="Author"/>
              </w:rPr>
            </w:pPr>
            <w:ins w:id="2641" w:author="Author">
              <w:r w:rsidRPr="00E82050">
                <w:rPr>
                  <w:rFonts w:cs="Arial"/>
                  <w:szCs w:val="18"/>
                </w:rPr>
                <w:t>0.870</w:t>
              </w:r>
            </w:ins>
          </w:p>
        </w:tc>
        <w:tc>
          <w:tcPr>
            <w:tcW w:w="1090" w:type="dxa"/>
            <w:tcBorders>
              <w:top w:val="single" w:sz="6" w:space="0" w:color="auto"/>
              <w:left w:val="single" w:sz="6" w:space="0" w:color="auto"/>
              <w:bottom w:val="single" w:sz="6" w:space="0" w:color="auto"/>
              <w:right w:val="single" w:sz="6" w:space="0" w:color="auto"/>
            </w:tcBorders>
            <w:vAlign w:val="bottom"/>
          </w:tcPr>
          <w:p w14:paraId="5E8A5CF0" w14:textId="77777777" w:rsidR="00EA2F34" w:rsidRPr="00E82050" w:rsidRDefault="00EA2F34" w:rsidP="00BE28D4">
            <w:pPr>
              <w:pStyle w:val="tabletext11"/>
              <w:tabs>
                <w:tab w:val="decimal" w:pos="340"/>
              </w:tabs>
              <w:rPr>
                <w:ins w:id="2642" w:author="Author"/>
              </w:rPr>
            </w:pPr>
            <w:ins w:id="2643" w:author="Author">
              <w:r w:rsidRPr="00E82050">
                <w:rPr>
                  <w:rFonts w:cs="Arial"/>
                  <w:szCs w:val="18"/>
                </w:rPr>
                <w:t>1.247</w:t>
              </w:r>
            </w:ins>
          </w:p>
        </w:tc>
      </w:tr>
      <w:tr w:rsidR="00EA2F34" w:rsidRPr="00E82050" w14:paraId="20CD812F" w14:textId="77777777" w:rsidTr="00A1082D">
        <w:trPr>
          <w:cantSplit/>
          <w:trHeight w:val="190"/>
          <w:ins w:id="2644" w:author="Author"/>
        </w:trPr>
        <w:tc>
          <w:tcPr>
            <w:tcW w:w="200" w:type="dxa"/>
            <w:tcBorders>
              <w:top w:val="nil"/>
              <w:left w:val="nil"/>
              <w:bottom w:val="nil"/>
              <w:right w:val="nil"/>
            </w:tcBorders>
          </w:tcPr>
          <w:p w14:paraId="42E1BEBC" w14:textId="77777777" w:rsidR="00EA2F34" w:rsidRPr="00E82050" w:rsidRDefault="00EA2F34" w:rsidP="00BE28D4">
            <w:pPr>
              <w:pStyle w:val="tabletext11"/>
              <w:rPr>
                <w:ins w:id="2645" w:author="Author"/>
              </w:rPr>
            </w:pPr>
          </w:p>
        </w:tc>
        <w:tc>
          <w:tcPr>
            <w:tcW w:w="1340" w:type="dxa"/>
            <w:tcBorders>
              <w:top w:val="single" w:sz="6" w:space="0" w:color="auto"/>
              <w:left w:val="single" w:sz="6" w:space="0" w:color="auto"/>
              <w:bottom w:val="single" w:sz="6" w:space="0" w:color="auto"/>
              <w:right w:val="single" w:sz="6" w:space="0" w:color="auto"/>
            </w:tcBorders>
          </w:tcPr>
          <w:p w14:paraId="695F1A38" w14:textId="77777777" w:rsidR="00EA2F34" w:rsidRPr="00E82050" w:rsidRDefault="00EA2F34" w:rsidP="00BE28D4">
            <w:pPr>
              <w:pStyle w:val="tabletext11"/>
              <w:rPr>
                <w:ins w:id="2646" w:author="Author"/>
              </w:rPr>
            </w:pPr>
            <w:ins w:id="2647" w:author="Author">
              <w:r w:rsidRPr="00E82050">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007DD414" w14:textId="77777777" w:rsidR="00EA2F34" w:rsidRPr="00E82050" w:rsidRDefault="00EA2F34" w:rsidP="00BE28D4">
            <w:pPr>
              <w:pStyle w:val="tabletext11"/>
              <w:tabs>
                <w:tab w:val="decimal" w:pos="420"/>
              </w:tabs>
              <w:rPr>
                <w:ins w:id="2648" w:author="Author"/>
              </w:rPr>
            </w:pPr>
            <w:ins w:id="2649" w:author="Author">
              <w:r w:rsidRPr="00E82050">
                <w:rPr>
                  <w:rFonts w:cs="Arial"/>
                  <w:szCs w:val="18"/>
                </w:rPr>
                <w:t>0.634</w:t>
              </w:r>
            </w:ins>
          </w:p>
        </w:tc>
        <w:tc>
          <w:tcPr>
            <w:tcW w:w="1090" w:type="dxa"/>
            <w:tcBorders>
              <w:top w:val="single" w:sz="6" w:space="0" w:color="auto"/>
              <w:left w:val="single" w:sz="6" w:space="0" w:color="auto"/>
              <w:bottom w:val="single" w:sz="6" w:space="0" w:color="auto"/>
              <w:right w:val="single" w:sz="6" w:space="0" w:color="auto"/>
            </w:tcBorders>
            <w:vAlign w:val="bottom"/>
          </w:tcPr>
          <w:p w14:paraId="763DAECC" w14:textId="77777777" w:rsidR="00EA2F34" w:rsidRPr="00E82050" w:rsidRDefault="00EA2F34" w:rsidP="00BE28D4">
            <w:pPr>
              <w:pStyle w:val="tabletext11"/>
              <w:tabs>
                <w:tab w:val="decimal" w:pos="340"/>
              </w:tabs>
              <w:rPr>
                <w:ins w:id="2650" w:author="Author"/>
              </w:rPr>
            </w:pPr>
            <w:ins w:id="2651" w:author="Author">
              <w:r w:rsidRPr="00E82050">
                <w:rPr>
                  <w:rFonts w:cs="Arial"/>
                  <w:szCs w:val="18"/>
                </w:rPr>
                <w:t>0.975</w:t>
              </w:r>
            </w:ins>
          </w:p>
        </w:tc>
        <w:tc>
          <w:tcPr>
            <w:tcW w:w="1090" w:type="dxa"/>
            <w:tcBorders>
              <w:top w:val="single" w:sz="6" w:space="0" w:color="auto"/>
              <w:left w:val="single" w:sz="6" w:space="0" w:color="auto"/>
              <w:bottom w:val="single" w:sz="6" w:space="0" w:color="auto"/>
              <w:right w:val="single" w:sz="6" w:space="0" w:color="auto"/>
            </w:tcBorders>
            <w:vAlign w:val="bottom"/>
          </w:tcPr>
          <w:p w14:paraId="3767B668" w14:textId="77777777" w:rsidR="00EA2F34" w:rsidRPr="00E82050" w:rsidRDefault="00EA2F34" w:rsidP="00BE28D4">
            <w:pPr>
              <w:pStyle w:val="tabletext11"/>
              <w:tabs>
                <w:tab w:val="decimal" w:pos="340"/>
              </w:tabs>
              <w:rPr>
                <w:ins w:id="2652" w:author="Author"/>
              </w:rPr>
            </w:pPr>
            <w:ins w:id="2653" w:author="Author">
              <w:r w:rsidRPr="00E82050">
                <w:rPr>
                  <w:rFonts w:cs="Arial"/>
                  <w:szCs w:val="18"/>
                </w:rPr>
                <w:t>1.375</w:t>
              </w:r>
            </w:ins>
          </w:p>
        </w:tc>
      </w:tr>
      <w:tr w:rsidR="00EA2F34" w:rsidRPr="00E82050" w14:paraId="5B1D7322" w14:textId="77777777" w:rsidTr="00A1082D">
        <w:trPr>
          <w:cantSplit/>
          <w:trHeight w:val="190"/>
          <w:ins w:id="2654" w:author="Author"/>
        </w:trPr>
        <w:tc>
          <w:tcPr>
            <w:tcW w:w="200" w:type="dxa"/>
            <w:tcBorders>
              <w:top w:val="nil"/>
              <w:left w:val="nil"/>
              <w:bottom w:val="nil"/>
              <w:right w:val="nil"/>
            </w:tcBorders>
          </w:tcPr>
          <w:p w14:paraId="06E1B3E8" w14:textId="77777777" w:rsidR="00EA2F34" w:rsidRPr="00E82050" w:rsidRDefault="00EA2F34" w:rsidP="00BE28D4">
            <w:pPr>
              <w:pStyle w:val="tabletext11"/>
              <w:rPr>
                <w:ins w:id="2655" w:author="Author"/>
              </w:rPr>
            </w:pPr>
          </w:p>
        </w:tc>
        <w:tc>
          <w:tcPr>
            <w:tcW w:w="1340" w:type="dxa"/>
            <w:tcBorders>
              <w:top w:val="single" w:sz="6" w:space="0" w:color="auto"/>
              <w:left w:val="single" w:sz="6" w:space="0" w:color="auto"/>
              <w:bottom w:val="single" w:sz="6" w:space="0" w:color="auto"/>
              <w:right w:val="single" w:sz="6" w:space="0" w:color="auto"/>
            </w:tcBorders>
          </w:tcPr>
          <w:p w14:paraId="1BBF77DE" w14:textId="77777777" w:rsidR="00EA2F34" w:rsidRPr="00E82050" w:rsidRDefault="00EA2F34" w:rsidP="00BE28D4">
            <w:pPr>
              <w:pStyle w:val="tabletext11"/>
              <w:rPr>
                <w:ins w:id="2656" w:author="Author"/>
              </w:rPr>
            </w:pPr>
            <w:ins w:id="2657" w:author="Author">
              <w:r w:rsidRPr="00E82050">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1B66360D" w14:textId="77777777" w:rsidR="00EA2F34" w:rsidRPr="00E82050" w:rsidRDefault="00EA2F34" w:rsidP="00BE28D4">
            <w:pPr>
              <w:pStyle w:val="tabletext11"/>
              <w:tabs>
                <w:tab w:val="decimal" w:pos="420"/>
              </w:tabs>
              <w:rPr>
                <w:ins w:id="2658" w:author="Author"/>
              </w:rPr>
            </w:pPr>
            <w:ins w:id="2659" w:author="Author">
              <w:r w:rsidRPr="00E82050">
                <w:rPr>
                  <w:rFonts w:cs="Arial"/>
                  <w:szCs w:val="18"/>
                </w:rPr>
                <w:t>0.601</w:t>
              </w:r>
            </w:ins>
          </w:p>
        </w:tc>
        <w:tc>
          <w:tcPr>
            <w:tcW w:w="1090" w:type="dxa"/>
            <w:tcBorders>
              <w:top w:val="single" w:sz="6" w:space="0" w:color="auto"/>
              <w:left w:val="single" w:sz="6" w:space="0" w:color="auto"/>
              <w:bottom w:val="single" w:sz="6" w:space="0" w:color="auto"/>
              <w:right w:val="single" w:sz="6" w:space="0" w:color="auto"/>
            </w:tcBorders>
            <w:vAlign w:val="bottom"/>
          </w:tcPr>
          <w:p w14:paraId="3B343F41" w14:textId="77777777" w:rsidR="00EA2F34" w:rsidRPr="00E82050" w:rsidRDefault="00EA2F34" w:rsidP="00BE28D4">
            <w:pPr>
              <w:pStyle w:val="tabletext11"/>
              <w:tabs>
                <w:tab w:val="decimal" w:pos="340"/>
              </w:tabs>
              <w:rPr>
                <w:ins w:id="2660" w:author="Author"/>
              </w:rPr>
            </w:pPr>
            <w:ins w:id="2661" w:author="Author">
              <w:r w:rsidRPr="00E82050">
                <w:rPr>
                  <w:rFonts w:cs="Arial"/>
                  <w:szCs w:val="18"/>
                </w:rPr>
                <w:t>0.924</w:t>
              </w:r>
            </w:ins>
          </w:p>
        </w:tc>
        <w:tc>
          <w:tcPr>
            <w:tcW w:w="1090" w:type="dxa"/>
            <w:tcBorders>
              <w:top w:val="single" w:sz="6" w:space="0" w:color="auto"/>
              <w:left w:val="single" w:sz="6" w:space="0" w:color="auto"/>
              <w:bottom w:val="single" w:sz="6" w:space="0" w:color="auto"/>
              <w:right w:val="single" w:sz="6" w:space="0" w:color="auto"/>
            </w:tcBorders>
            <w:vAlign w:val="bottom"/>
          </w:tcPr>
          <w:p w14:paraId="5E6B72BC" w14:textId="77777777" w:rsidR="00EA2F34" w:rsidRPr="00E82050" w:rsidRDefault="00EA2F34" w:rsidP="00BE28D4">
            <w:pPr>
              <w:pStyle w:val="tabletext11"/>
              <w:tabs>
                <w:tab w:val="decimal" w:pos="340"/>
              </w:tabs>
              <w:rPr>
                <w:ins w:id="2662" w:author="Author"/>
              </w:rPr>
            </w:pPr>
            <w:ins w:id="2663" w:author="Author">
              <w:r w:rsidRPr="00E82050">
                <w:rPr>
                  <w:rFonts w:cs="Arial"/>
                  <w:szCs w:val="18"/>
                </w:rPr>
                <w:t>1.529</w:t>
              </w:r>
            </w:ins>
          </w:p>
        </w:tc>
      </w:tr>
      <w:tr w:rsidR="00EA2F34" w:rsidRPr="00E82050" w14:paraId="5E3C71D7" w14:textId="77777777" w:rsidTr="00A1082D">
        <w:trPr>
          <w:cantSplit/>
          <w:trHeight w:val="190"/>
          <w:ins w:id="2664" w:author="Author"/>
        </w:trPr>
        <w:tc>
          <w:tcPr>
            <w:tcW w:w="200" w:type="dxa"/>
            <w:tcBorders>
              <w:top w:val="nil"/>
              <w:left w:val="nil"/>
              <w:bottom w:val="nil"/>
              <w:right w:val="nil"/>
            </w:tcBorders>
          </w:tcPr>
          <w:p w14:paraId="13D6BB37" w14:textId="77777777" w:rsidR="00EA2F34" w:rsidRPr="00E82050" w:rsidRDefault="00EA2F34" w:rsidP="00BE28D4">
            <w:pPr>
              <w:pStyle w:val="tabletext11"/>
              <w:rPr>
                <w:ins w:id="2665" w:author="Author"/>
              </w:rPr>
            </w:pPr>
          </w:p>
        </w:tc>
        <w:tc>
          <w:tcPr>
            <w:tcW w:w="1340" w:type="dxa"/>
            <w:tcBorders>
              <w:top w:val="single" w:sz="6" w:space="0" w:color="auto"/>
              <w:left w:val="single" w:sz="6" w:space="0" w:color="auto"/>
              <w:bottom w:val="single" w:sz="6" w:space="0" w:color="auto"/>
              <w:right w:val="single" w:sz="6" w:space="0" w:color="auto"/>
            </w:tcBorders>
          </w:tcPr>
          <w:p w14:paraId="2FD8FAFB" w14:textId="77777777" w:rsidR="00EA2F34" w:rsidRPr="00E82050" w:rsidRDefault="00EA2F34" w:rsidP="00BE28D4">
            <w:pPr>
              <w:pStyle w:val="tabletext11"/>
              <w:rPr>
                <w:ins w:id="2666" w:author="Author"/>
              </w:rPr>
            </w:pPr>
            <w:ins w:id="2667" w:author="Author">
              <w:r w:rsidRPr="00E82050">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32214C65" w14:textId="77777777" w:rsidR="00EA2F34" w:rsidRPr="00E82050" w:rsidRDefault="00EA2F34" w:rsidP="00BE28D4">
            <w:pPr>
              <w:pStyle w:val="tabletext11"/>
              <w:tabs>
                <w:tab w:val="decimal" w:pos="420"/>
              </w:tabs>
              <w:rPr>
                <w:ins w:id="2668" w:author="Author"/>
              </w:rPr>
            </w:pPr>
            <w:ins w:id="2669" w:author="Author">
              <w:r w:rsidRPr="00E82050">
                <w:rPr>
                  <w:rFonts w:cs="Arial"/>
                  <w:szCs w:val="18"/>
                </w:rPr>
                <w:t>0.638</w:t>
              </w:r>
            </w:ins>
          </w:p>
        </w:tc>
        <w:tc>
          <w:tcPr>
            <w:tcW w:w="1090" w:type="dxa"/>
            <w:tcBorders>
              <w:top w:val="single" w:sz="6" w:space="0" w:color="auto"/>
              <w:left w:val="single" w:sz="6" w:space="0" w:color="auto"/>
              <w:bottom w:val="single" w:sz="6" w:space="0" w:color="auto"/>
              <w:right w:val="single" w:sz="6" w:space="0" w:color="auto"/>
            </w:tcBorders>
            <w:vAlign w:val="bottom"/>
          </w:tcPr>
          <w:p w14:paraId="427C9708" w14:textId="77777777" w:rsidR="00EA2F34" w:rsidRPr="00E82050" w:rsidRDefault="00EA2F34" w:rsidP="00BE28D4">
            <w:pPr>
              <w:pStyle w:val="tabletext11"/>
              <w:tabs>
                <w:tab w:val="decimal" w:pos="340"/>
              </w:tabs>
              <w:rPr>
                <w:ins w:id="2670" w:author="Author"/>
              </w:rPr>
            </w:pPr>
            <w:ins w:id="2671" w:author="Author">
              <w:r w:rsidRPr="00E82050">
                <w:rPr>
                  <w:rFonts w:cs="Arial"/>
                  <w:szCs w:val="18"/>
                </w:rPr>
                <w:t>0.982</w:t>
              </w:r>
            </w:ins>
          </w:p>
        </w:tc>
        <w:tc>
          <w:tcPr>
            <w:tcW w:w="1090" w:type="dxa"/>
            <w:tcBorders>
              <w:top w:val="single" w:sz="6" w:space="0" w:color="auto"/>
              <w:left w:val="single" w:sz="6" w:space="0" w:color="auto"/>
              <w:bottom w:val="single" w:sz="6" w:space="0" w:color="auto"/>
              <w:right w:val="single" w:sz="6" w:space="0" w:color="auto"/>
            </w:tcBorders>
            <w:vAlign w:val="bottom"/>
          </w:tcPr>
          <w:p w14:paraId="40BAEDAA" w14:textId="77777777" w:rsidR="00EA2F34" w:rsidRPr="00E82050" w:rsidRDefault="00EA2F34" w:rsidP="00BE28D4">
            <w:pPr>
              <w:pStyle w:val="tabletext11"/>
              <w:tabs>
                <w:tab w:val="decimal" w:pos="340"/>
              </w:tabs>
              <w:rPr>
                <w:ins w:id="2672" w:author="Author"/>
              </w:rPr>
            </w:pPr>
            <w:ins w:id="2673" w:author="Author">
              <w:r w:rsidRPr="00E82050">
                <w:rPr>
                  <w:rFonts w:cs="Arial"/>
                  <w:szCs w:val="18"/>
                </w:rPr>
                <w:t>1.444</w:t>
              </w:r>
            </w:ins>
          </w:p>
        </w:tc>
      </w:tr>
      <w:tr w:rsidR="00EA2F34" w:rsidRPr="00E82050" w14:paraId="77225DDE" w14:textId="77777777" w:rsidTr="00A1082D">
        <w:trPr>
          <w:cantSplit/>
          <w:trHeight w:val="190"/>
          <w:ins w:id="2674" w:author="Author"/>
        </w:trPr>
        <w:tc>
          <w:tcPr>
            <w:tcW w:w="200" w:type="dxa"/>
            <w:tcBorders>
              <w:top w:val="nil"/>
              <w:left w:val="nil"/>
              <w:bottom w:val="nil"/>
              <w:right w:val="nil"/>
            </w:tcBorders>
          </w:tcPr>
          <w:p w14:paraId="4FE83233" w14:textId="77777777" w:rsidR="00EA2F34" w:rsidRPr="00E82050" w:rsidRDefault="00EA2F34" w:rsidP="00BE28D4">
            <w:pPr>
              <w:pStyle w:val="tabletext11"/>
              <w:rPr>
                <w:ins w:id="2675" w:author="Author"/>
              </w:rPr>
            </w:pPr>
          </w:p>
        </w:tc>
        <w:tc>
          <w:tcPr>
            <w:tcW w:w="1340" w:type="dxa"/>
            <w:tcBorders>
              <w:top w:val="single" w:sz="6" w:space="0" w:color="auto"/>
              <w:left w:val="single" w:sz="6" w:space="0" w:color="auto"/>
              <w:bottom w:val="single" w:sz="6" w:space="0" w:color="auto"/>
              <w:right w:val="single" w:sz="6" w:space="0" w:color="auto"/>
            </w:tcBorders>
          </w:tcPr>
          <w:p w14:paraId="19DABA5A" w14:textId="77777777" w:rsidR="00EA2F34" w:rsidRPr="00E82050" w:rsidRDefault="00EA2F34" w:rsidP="00BE28D4">
            <w:pPr>
              <w:pStyle w:val="tabletext11"/>
              <w:rPr>
                <w:ins w:id="2676" w:author="Author"/>
              </w:rPr>
            </w:pPr>
            <w:ins w:id="2677" w:author="Author">
              <w:r w:rsidRPr="00E82050">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772BD0C7" w14:textId="77777777" w:rsidR="00EA2F34" w:rsidRPr="00E82050" w:rsidRDefault="00EA2F34" w:rsidP="00BE28D4">
            <w:pPr>
              <w:pStyle w:val="tabletext11"/>
              <w:tabs>
                <w:tab w:val="decimal" w:pos="420"/>
              </w:tabs>
              <w:rPr>
                <w:ins w:id="2678" w:author="Author"/>
              </w:rPr>
            </w:pPr>
            <w:ins w:id="2679" w:author="Author">
              <w:r w:rsidRPr="00E82050">
                <w:rPr>
                  <w:rFonts w:cs="Arial"/>
                  <w:szCs w:val="18"/>
                </w:rPr>
                <w:t>0.606</w:t>
              </w:r>
            </w:ins>
          </w:p>
        </w:tc>
        <w:tc>
          <w:tcPr>
            <w:tcW w:w="1090" w:type="dxa"/>
            <w:tcBorders>
              <w:top w:val="single" w:sz="6" w:space="0" w:color="auto"/>
              <w:left w:val="single" w:sz="6" w:space="0" w:color="auto"/>
              <w:bottom w:val="single" w:sz="6" w:space="0" w:color="auto"/>
              <w:right w:val="single" w:sz="6" w:space="0" w:color="auto"/>
            </w:tcBorders>
            <w:vAlign w:val="bottom"/>
          </w:tcPr>
          <w:p w14:paraId="66F56A70" w14:textId="77777777" w:rsidR="00EA2F34" w:rsidRPr="00E82050" w:rsidRDefault="00EA2F34" w:rsidP="00BE28D4">
            <w:pPr>
              <w:pStyle w:val="tabletext11"/>
              <w:tabs>
                <w:tab w:val="decimal" w:pos="340"/>
              </w:tabs>
              <w:rPr>
                <w:ins w:id="2680" w:author="Author"/>
              </w:rPr>
            </w:pPr>
            <w:ins w:id="2681" w:author="Author">
              <w:r w:rsidRPr="00E82050">
                <w:rPr>
                  <w:rFonts w:cs="Arial"/>
                  <w:szCs w:val="18"/>
                </w:rPr>
                <w:t>0.932</w:t>
              </w:r>
            </w:ins>
          </w:p>
        </w:tc>
        <w:tc>
          <w:tcPr>
            <w:tcW w:w="1090" w:type="dxa"/>
            <w:tcBorders>
              <w:top w:val="single" w:sz="6" w:space="0" w:color="auto"/>
              <w:left w:val="single" w:sz="6" w:space="0" w:color="auto"/>
              <w:bottom w:val="single" w:sz="6" w:space="0" w:color="auto"/>
              <w:right w:val="single" w:sz="6" w:space="0" w:color="auto"/>
            </w:tcBorders>
            <w:vAlign w:val="bottom"/>
          </w:tcPr>
          <w:p w14:paraId="7001262C" w14:textId="77777777" w:rsidR="00EA2F34" w:rsidRPr="00E82050" w:rsidRDefault="00EA2F34" w:rsidP="00BE28D4">
            <w:pPr>
              <w:pStyle w:val="tabletext11"/>
              <w:tabs>
                <w:tab w:val="decimal" w:pos="340"/>
              </w:tabs>
              <w:rPr>
                <w:ins w:id="2682" w:author="Author"/>
              </w:rPr>
            </w:pPr>
            <w:ins w:id="2683" w:author="Author">
              <w:r w:rsidRPr="00E82050">
                <w:rPr>
                  <w:rFonts w:cs="Arial"/>
                  <w:szCs w:val="18"/>
                </w:rPr>
                <w:t>1.381</w:t>
              </w:r>
            </w:ins>
          </w:p>
        </w:tc>
      </w:tr>
      <w:tr w:rsidR="00EA2F34" w:rsidRPr="00E82050" w14:paraId="4413D95C" w14:textId="77777777" w:rsidTr="00A1082D">
        <w:trPr>
          <w:cantSplit/>
          <w:trHeight w:val="190"/>
          <w:ins w:id="2684" w:author="Author"/>
        </w:trPr>
        <w:tc>
          <w:tcPr>
            <w:tcW w:w="200" w:type="dxa"/>
            <w:tcBorders>
              <w:top w:val="nil"/>
              <w:left w:val="nil"/>
              <w:bottom w:val="nil"/>
              <w:right w:val="nil"/>
            </w:tcBorders>
          </w:tcPr>
          <w:p w14:paraId="7C77FF76" w14:textId="77777777" w:rsidR="00EA2F34" w:rsidRPr="00E82050" w:rsidRDefault="00EA2F34" w:rsidP="00BE28D4">
            <w:pPr>
              <w:pStyle w:val="tabletext11"/>
              <w:rPr>
                <w:ins w:id="2685" w:author="Author"/>
              </w:rPr>
            </w:pPr>
          </w:p>
        </w:tc>
        <w:tc>
          <w:tcPr>
            <w:tcW w:w="1340" w:type="dxa"/>
            <w:tcBorders>
              <w:top w:val="single" w:sz="6" w:space="0" w:color="auto"/>
              <w:left w:val="single" w:sz="6" w:space="0" w:color="auto"/>
              <w:bottom w:val="single" w:sz="6" w:space="0" w:color="auto"/>
              <w:right w:val="single" w:sz="6" w:space="0" w:color="auto"/>
            </w:tcBorders>
          </w:tcPr>
          <w:p w14:paraId="22904EC6" w14:textId="77777777" w:rsidR="00EA2F34" w:rsidRPr="00E82050" w:rsidRDefault="00EA2F34" w:rsidP="00BE28D4">
            <w:pPr>
              <w:pStyle w:val="tabletext11"/>
              <w:rPr>
                <w:ins w:id="2686" w:author="Author"/>
              </w:rPr>
            </w:pPr>
            <w:ins w:id="2687" w:author="Author">
              <w:r w:rsidRPr="00E82050">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152AD3FB" w14:textId="77777777" w:rsidR="00EA2F34" w:rsidRPr="00E82050" w:rsidRDefault="00EA2F34" w:rsidP="00BE28D4">
            <w:pPr>
              <w:pStyle w:val="tabletext11"/>
              <w:tabs>
                <w:tab w:val="decimal" w:pos="420"/>
              </w:tabs>
              <w:rPr>
                <w:ins w:id="2688" w:author="Author"/>
              </w:rPr>
            </w:pPr>
            <w:ins w:id="2689" w:author="Author">
              <w:r w:rsidRPr="00E82050">
                <w:rPr>
                  <w:rFonts w:cs="Arial"/>
                  <w:szCs w:val="18"/>
                </w:rPr>
                <w:t>0.681</w:t>
              </w:r>
            </w:ins>
          </w:p>
        </w:tc>
        <w:tc>
          <w:tcPr>
            <w:tcW w:w="1090" w:type="dxa"/>
            <w:tcBorders>
              <w:top w:val="single" w:sz="6" w:space="0" w:color="auto"/>
              <w:left w:val="single" w:sz="6" w:space="0" w:color="auto"/>
              <w:bottom w:val="single" w:sz="6" w:space="0" w:color="auto"/>
              <w:right w:val="single" w:sz="6" w:space="0" w:color="auto"/>
            </w:tcBorders>
            <w:vAlign w:val="bottom"/>
          </w:tcPr>
          <w:p w14:paraId="2712F3B1" w14:textId="77777777" w:rsidR="00EA2F34" w:rsidRPr="00E82050" w:rsidRDefault="00EA2F34" w:rsidP="00BE28D4">
            <w:pPr>
              <w:pStyle w:val="tabletext11"/>
              <w:tabs>
                <w:tab w:val="decimal" w:pos="340"/>
              </w:tabs>
              <w:rPr>
                <w:ins w:id="2690" w:author="Author"/>
              </w:rPr>
            </w:pPr>
            <w:ins w:id="2691" w:author="Author">
              <w:r w:rsidRPr="00E82050">
                <w:rPr>
                  <w:rFonts w:cs="Arial"/>
                  <w:szCs w:val="18"/>
                </w:rPr>
                <w:t>1.047</w:t>
              </w:r>
            </w:ins>
          </w:p>
        </w:tc>
        <w:tc>
          <w:tcPr>
            <w:tcW w:w="1090" w:type="dxa"/>
            <w:tcBorders>
              <w:top w:val="single" w:sz="6" w:space="0" w:color="auto"/>
              <w:left w:val="single" w:sz="6" w:space="0" w:color="auto"/>
              <w:bottom w:val="single" w:sz="6" w:space="0" w:color="auto"/>
              <w:right w:val="single" w:sz="6" w:space="0" w:color="auto"/>
            </w:tcBorders>
            <w:vAlign w:val="bottom"/>
          </w:tcPr>
          <w:p w14:paraId="1D1B86EC" w14:textId="77777777" w:rsidR="00EA2F34" w:rsidRPr="00E82050" w:rsidRDefault="00EA2F34" w:rsidP="00BE28D4">
            <w:pPr>
              <w:pStyle w:val="tabletext11"/>
              <w:tabs>
                <w:tab w:val="decimal" w:pos="340"/>
              </w:tabs>
              <w:rPr>
                <w:ins w:id="2692" w:author="Author"/>
              </w:rPr>
            </w:pPr>
            <w:ins w:id="2693" w:author="Author">
              <w:r w:rsidRPr="00E82050">
                <w:rPr>
                  <w:rFonts w:cs="Arial"/>
                  <w:szCs w:val="18"/>
                </w:rPr>
                <w:t>1.734</w:t>
              </w:r>
            </w:ins>
          </w:p>
        </w:tc>
      </w:tr>
      <w:tr w:rsidR="00EA2F34" w:rsidRPr="00E82050" w14:paraId="75BAF450" w14:textId="77777777" w:rsidTr="00A1082D">
        <w:trPr>
          <w:cantSplit/>
          <w:trHeight w:val="190"/>
          <w:ins w:id="2694" w:author="Author"/>
        </w:trPr>
        <w:tc>
          <w:tcPr>
            <w:tcW w:w="200" w:type="dxa"/>
            <w:tcBorders>
              <w:top w:val="nil"/>
              <w:left w:val="nil"/>
              <w:bottom w:val="nil"/>
              <w:right w:val="nil"/>
            </w:tcBorders>
          </w:tcPr>
          <w:p w14:paraId="48867F27" w14:textId="77777777" w:rsidR="00EA2F34" w:rsidRPr="00E82050" w:rsidRDefault="00EA2F34" w:rsidP="00BE28D4">
            <w:pPr>
              <w:pStyle w:val="tabletext11"/>
              <w:rPr>
                <w:ins w:id="2695" w:author="Author"/>
              </w:rPr>
            </w:pPr>
          </w:p>
        </w:tc>
        <w:tc>
          <w:tcPr>
            <w:tcW w:w="1340" w:type="dxa"/>
            <w:tcBorders>
              <w:top w:val="single" w:sz="6" w:space="0" w:color="auto"/>
              <w:left w:val="single" w:sz="6" w:space="0" w:color="auto"/>
              <w:bottom w:val="single" w:sz="6" w:space="0" w:color="auto"/>
              <w:right w:val="single" w:sz="6" w:space="0" w:color="auto"/>
            </w:tcBorders>
          </w:tcPr>
          <w:p w14:paraId="6AC8E81D" w14:textId="77777777" w:rsidR="00EA2F34" w:rsidRPr="00E82050" w:rsidRDefault="00EA2F34" w:rsidP="00BE28D4">
            <w:pPr>
              <w:pStyle w:val="tabletext11"/>
              <w:rPr>
                <w:ins w:id="2696" w:author="Author"/>
              </w:rPr>
            </w:pPr>
            <w:ins w:id="2697" w:author="Author">
              <w:r w:rsidRPr="00E82050">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387D7E6C" w14:textId="77777777" w:rsidR="00EA2F34" w:rsidRPr="00E82050" w:rsidRDefault="00EA2F34" w:rsidP="00BE28D4">
            <w:pPr>
              <w:pStyle w:val="tabletext11"/>
              <w:tabs>
                <w:tab w:val="decimal" w:pos="420"/>
              </w:tabs>
              <w:rPr>
                <w:ins w:id="2698" w:author="Author"/>
              </w:rPr>
            </w:pPr>
            <w:ins w:id="2699" w:author="Author">
              <w:r w:rsidRPr="00E82050">
                <w:rPr>
                  <w:rFonts w:cs="Arial"/>
                  <w:szCs w:val="18"/>
                </w:rPr>
                <w:t>0.541</w:t>
              </w:r>
            </w:ins>
          </w:p>
        </w:tc>
        <w:tc>
          <w:tcPr>
            <w:tcW w:w="1090" w:type="dxa"/>
            <w:tcBorders>
              <w:top w:val="single" w:sz="6" w:space="0" w:color="auto"/>
              <w:left w:val="single" w:sz="6" w:space="0" w:color="auto"/>
              <w:bottom w:val="single" w:sz="6" w:space="0" w:color="auto"/>
              <w:right w:val="single" w:sz="6" w:space="0" w:color="auto"/>
            </w:tcBorders>
            <w:vAlign w:val="bottom"/>
          </w:tcPr>
          <w:p w14:paraId="4167BFA3" w14:textId="77777777" w:rsidR="00EA2F34" w:rsidRPr="00E82050" w:rsidRDefault="00EA2F34" w:rsidP="00BE28D4">
            <w:pPr>
              <w:pStyle w:val="tabletext11"/>
              <w:tabs>
                <w:tab w:val="decimal" w:pos="340"/>
              </w:tabs>
              <w:rPr>
                <w:ins w:id="2700" w:author="Author"/>
              </w:rPr>
            </w:pPr>
            <w:ins w:id="2701" w:author="Author">
              <w:r w:rsidRPr="00E82050">
                <w:rPr>
                  <w:rFonts w:cs="Arial"/>
                  <w:szCs w:val="18"/>
                </w:rPr>
                <w:t>0.833</w:t>
              </w:r>
            </w:ins>
          </w:p>
        </w:tc>
        <w:tc>
          <w:tcPr>
            <w:tcW w:w="1090" w:type="dxa"/>
            <w:tcBorders>
              <w:top w:val="single" w:sz="6" w:space="0" w:color="auto"/>
              <w:left w:val="single" w:sz="6" w:space="0" w:color="auto"/>
              <w:bottom w:val="single" w:sz="6" w:space="0" w:color="auto"/>
              <w:right w:val="single" w:sz="6" w:space="0" w:color="auto"/>
            </w:tcBorders>
            <w:vAlign w:val="bottom"/>
          </w:tcPr>
          <w:p w14:paraId="442FB837" w14:textId="77777777" w:rsidR="00EA2F34" w:rsidRPr="00E82050" w:rsidRDefault="00EA2F34" w:rsidP="00BE28D4">
            <w:pPr>
              <w:pStyle w:val="tabletext11"/>
              <w:tabs>
                <w:tab w:val="decimal" w:pos="340"/>
              </w:tabs>
              <w:rPr>
                <w:ins w:id="2702" w:author="Author"/>
              </w:rPr>
            </w:pPr>
            <w:ins w:id="2703" w:author="Author">
              <w:r w:rsidRPr="00E82050">
                <w:rPr>
                  <w:rFonts w:cs="Arial"/>
                  <w:szCs w:val="18"/>
                </w:rPr>
                <w:t>2.202</w:t>
              </w:r>
            </w:ins>
          </w:p>
        </w:tc>
      </w:tr>
      <w:tr w:rsidR="00EA2F34" w:rsidRPr="00E82050" w14:paraId="642AABB4" w14:textId="77777777" w:rsidTr="00A1082D">
        <w:trPr>
          <w:cantSplit/>
          <w:trHeight w:val="190"/>
          <w:ins w:id="2704" w:author="Author"/>
        </w:trPr>
        <w:tc>
          <w:tcPr>
            <w:tcW w:w="200" w:type="dxa"/>
            <w:tcBorders>
              <w:top w:val="nil"/>
              <w:left w:val="nil"/>
              <w:bottom w:val="nil"/>
              <w:right w:val="nil"/>
            </w:tcBorders>
          </w:tcPr>
          <w:p w14:paraId="203B9534" w14:textId="77777777" w:rsidR="00EA2F34" w:rsidRPr="00E82050" w:rsidRDefault="00EA2F34" w:rsidP="00BE28D4">
            <w:pPr>
              <w:pStyle w:val="tabletext11"/>
              <w:rPr>
                <w:ins w:id="2705" w:author="Author"/>
              </w:rPr>
            </w:pPr>
          </w:p>
        </w:tc>
        <w:tc>
          <w:tcPr>
            <w:tcW w:w="1340" w:type="dxa"/>
            <w:tcBorders>
              <w:top w:val="single" w:sz="6" w:space="0" w:color="auto"/>
              <w:left w:val="single" w:sz="6" w:space="0" w:color="auto"/>
              <w:bottom w:val="single" w:sz="6" w:space="0" w:color="auto"/>
              <w:right w:val="single" w:sz="6" w:space="0" w:color="auto"/>
            </w:tcBorders>
          </w:tcPr>
          <w:p w14:paraId="28D7B459" w14:textId="77777777" w:rsidR="00EA2F34" w:rsidRPr="00E82050" w:rsidRDefault="00EA2F34" w:rsidP="00BE28D4">
            <w:pPr>
              <w:pStyle w:val="tabletext11"/>
              <w:rPr>
                <w:ins w:id="2706" w:author="Author"/>
              </w:rPr>
            </w:pPr>
            <w:ins w:id="2707" w:author="Author">
              <w:r w:rsidRPr="00E82050">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762E869B" w14:textId="77777777" w:rsidR="00EA2F34" w:rsidRPr="00E82050" w:rsidRDefault="00EA2F34" w:rsidP="00BE28D4">
            <w:pPr>
              <w:pStyle w:val="tabletext11"/>
              <w:tabs>
                <w:tab w:val="decimal" w:pos="420"/>
              </w:tabs>
              <w:rPr>
                <w:ins w:id="2708" w:author="Author"/>
              </w:rPr>
            </w:pPr>
            <w:ins w:id="2709" w:author="Author">
              <w:r w:rsidRPr="00E82050">
                <w:rPr>
                  <w:rFonts w:cs="Arial"/>
                  <w:szCs w:val="18"/>
                </w:rPr>
                <w:t>0.582</w:t>
              </w:r>
            </w:ins>
          </w:p>
        </w:tc>
        <w:tc>
          <w:tcPr>
            <w:tcW w:w="1090" w:type="dxa"/>
            <w:tcBorders>
              <w:top w:val="single" w:sz="6" w:space="0" w:color="auto"/>
              <w:left w:val="single" w:sz="6" w:space="0" w:color="auto"/>
              <w:bottom w:val="single" w:sz="6" w:space="0" w:color="auto"/>
              <w:right w:val="single" w:sz="6" w:space="0" w:color="auto"/>
            </w:tcBorders>
            <w:vAlign w:val="bottom"/>
          </w:tcPr>
          <w:p w14:paraId="71EEE510" w14:textId="77777777" w:rsidR="00EA2F34" w:rsidRPr="00E82050" w:rsidRDefault="00EA2F34" w:rsidP="00BE28D4">
            <w:pPr>
              <w:pStyle w:val="tabletext11"/>
              <w:tabs>
                <w:tab w:val="decimal" w:pos="340"/>
              </w:tabs>
              <w:rPr>
                <w:ins w:id="2710" w:author="Author"/>
              </w:rPr>
            </w:pPr>
            <w:ins w:id="2711" w:author="Author">
              <w:r w:rsidRPr="00E82050">
                <w:rPr>
                  <w:rFonts w:cs="Arial"/>
                  <w:szCs w:val="18"/>
                </w:rPr>
                <w:t>0.896</w:t>
              </w:r>
            </w:ins>
          </w:p>
        </w:tc>
        <w:tc>
          <w:tcPr>
            <w:tcW w:w="1090" w:type="dxa"/>
            <w:tcBorders>
              <w:top w:val="single" w:sz="6" w:space="0" w:color="auto"/>
              <w:left w:val="single" w:sz="6" w:space="0" w:color="auto"/>
              <w:bottom w:val="single" w:sz="6" w:space="0" w:color="auto"/>
              <w:right w:val="single" w:sz="6" w:space="0" w:color="auto"/>
            </w:tcBorders>
            <w:vAlign w:val="bottom"/>
          </w:tcPr>
          <w:p w14:paraId="74D68148" w14:textId="77777777" w:rsidR="00EA2F34" w:rsidRPr="00E82050" w:rsidRDefault="00EA2F34" w:rsidP="00BE28D4">
            <w:pPr>
              <w:pStyle w:val="tabletext11"/>
              <w:tabs>
                <w:tab w:val="decimal" w:pos="340"/>
              </w:tabs>
              <w:rPr>
                <w:ins w:id="2712" w:author="Author"/>
              </w:rPr>
            </w:pPr>
            <w:ins w:id="2713" w:author="Author">
              <w:r w:rsidRPr="00E82050">
                <w:rPr>
                  <w:rFonts w:cs="Arial"/>
                  <w:szCs w:val="18"/>
                </w:rPr>
                <w:t>1.295</w:t>
              </w:r>
            </w:ins>
          </w:p>
        </w:tc>
      </w:tr>
    </w:tbl>
    <w:p w14:paraId="5409FEAB" w14:textId="77777777" w:rsidR="00EA2F34" w:rsidRPr="00E82050" w:rsidRDefault="00EA2F34" w:rsidP="00BE28D4">
      <w:pPr>
        <w:pStyle w:val="tablecaption"/>
        <w:rPr>
          <w:ins w:id="2714" w:author="Author"/>
        </w:rPr>
      </w:pPr>
      <w:ins w:id="2715" w:author="Author">
        <w:r w:rsidRPr="00E82050">
          <w:t>Table 224.B.2.b.(2)(b)(</w:t>
        </w:r>
        <w:proofErr w:type="gramStart"/>
        <w:r w:rsidRPr="00E82050">
          <w:t>iii)ii.</w:t>
        </w:r>
        <w:proofErr w:type="gramEnd"/>
        <w:r w:rsidRPr="00E82050">
          <w:t xml:space="preserve"> Regional To Regional Table – Zone 43 (Southwest) Combinations Factors</w:t>
        </w:r>
      </w:ins>
    </w:p>
    <w:p w14:paraId="1E7BBDA4" w14:textId="77777777" w:rsidR="00EA2F34" w:rsidRPr="00E82050" w:rsidRDefault="00EA2F34" w:rsidP="00BE28D4">
      <w:pPr>
        <w:pStyle w:val="isonormal"/>
        <w:rPr>
          <w:ins w:id="2716" w:author="Author"/>
        </w:rPr>
      </w:pPr>
    </w:p>
    <w:p w14:paraId="0C26F60D" w14:textId="77777777" w:rsidR="00EA2F34" w:rsidRPr="00E82050" w:rsidRDefault="00EA2F34" w:rsidP="00BE28D4">
      <w:pPr>
        <w:pStyle w:val="outlinehd8"/>
        <w:rPr>
          <w:ins w:id="2717" w:author="Author"/>
        </w:rPr>
      </w:pPr>
      <w:ins w:id="2718" w:author="Author">
        <w:r w:rsidRPr="00E82050">
          <w:tab/>
          <w:t>iii.</w:t>
        </w:r>
        <w:r w:rsidRPr="00E82050">
          <w:tab/>
          <w:t>Metropolitan To/From Regional Table</w:t>
        </w:r>
      </w:ins>
    </w:p>
    <w:p w14:paraId="4DBA1069" w14:textId="77777777" w:rsidR="00EA2F34" w:rsidRPr="00E82050" w:rsidRDefault="00EA2F34" w:rsidP="00BE28D4">
      <w:pPr>
        <w:pStyle w:val="space4"/>
        <w:rPr>
          <w:ins w:id="27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EA2F34" w:rsidRPr="00E82050" w14:paraId="21B739A6" w14:textId="77777777" w:rsidTr="00A1082D">
        <w:trPr>
          <w:cantSplit/>
          <w:trHeight w:val="190"/>
          <w:ins w:id="2720" w:author="Author"/>
        </w:trPr>
        <w:tc>
          <w:tcPr>
            <w:tcW w:w="200" w:type="dxa"/>
            <w:tcBorders>
              <w:top w:val="nil"/>
              <w:left w:val="nil"/>
              <w:bottom w:val="nil"/>
              <w:right w:val="nil"/>
            </w:tcBorders>
          </w:tcPr>
          <w:p w14:paraId="7614751E" w14:textId="77777777" w:rsidR="00EA2F34" w:rsidRPr="00E82050" w:rsidRDefault="00EA2F34" w:rsidP="00BE28D4">
            <w:pPr>
              <w:pStyle w:val="tablehead"/>
              <w:rPr>
                <w:ins w:id="2721" w:author="Author"/>
              </w:rPr>
            </w:pPr>
          </w:p>
        </w:tc>
        <w:tc>
          <w:tcPr>
            <w:tcW w:w="4800" w:type="dxa"/>
            <w:gridSpan w:val="4"/>
            <w:tcBorders>
              <w:top w:val="single" w:sz="6" w:space="0" w:color="auto"/>
              <w:left w:val="single" w:sz="6" w:space="0" w:color="auto"/>
              <w:bottom w:val="nil"/>
              <w:right w:val="single" w:sz="6" w:space="0" w:color="auto"/>
            </w:tcBorders>
          </w:tcPr>
          <w:p w14:paraId="09DDEC19" w14:textId="77777777" w:rsidR="00EA2F34" w:rsidRPr="00E82050" w:rsidRDefault="00EA2F34" w:rsidP="00BE28D4">
            <w:pPr>
              <w:pStyle w:val="tablehead"/>
              <w:rPr>
                <w:ins w:id="2722" w:author="Author"/>
              </w:rPr>
            </w:pPr>
            <w:ins w:id="2723" w:author="Author">
              <w:r w:rsidRPr="00E82050">
                <w:t>Zone 43 (Southwest) Combinations</w:t>
              </w:r>
            </w:ins>
          </w:p>
        </w:tc>
      </w:tr>
      <w:tr w:rsidR="00EA2F34" w:rsidRPr="00E82050" w14:paraId="18D4DB13" w14:textId="77777777" w:rsidTr="00A1082D">
        <w:trPr>
          <w:cantSplit/>
          <w:trHeight w:val="190"/>
          <w:ins w:id="2724" w:author="Author"/>
        </w:trPr>
        <w:tc>
          <w:tcPr>
            <w:tcW w:w="200" w:type="dxa"/>
            <w:tcBorders>
              <w:top w:val="nil"/>
              <w:left w:val="nil"/>
              <w:bottom w:val="nil"/>
              <w:right w:val="nil"/>
            </w:tcBorders>
          </w:tcPr>
          <w:p w14:paraId="0D2B627C" w14:textId="77777777" w:rsidR="00EA2F34" w:rsidRPr="00E82050" w:rsidRDefault="00EA2F34" w:rsidP="00BE28D4">
            <w:pPr>
              <w:pStyle w:val="tablehead"/>
              <w:rPr>
                <w:ins w:id="2725" w:author="Author"/>
              </w:rPr>
            </w:pPr>
          </w:p>
        </w:tc>
        <w:tc>
          <w:tcPr>
            <w:tcW w:w="1340" w:type="dxa"/>
            <w:tcBorders>
              <w:top w:val="single" w:sz="6" w:space="0" w:color="auto"/>
              <w:left w:val="single" w:sz="6" w:space="0" w:color="auto"/>
              <w:bottom w:val="nil"/>
              <w:right w:val="single" w:sz="6" w:space="0" w:color="auto"/>
            </w:tcBorders>
          </w:tcPr>
          <w:p w14:paraId="546DE5F8" w14:textId="77777777" w:rsidR="00EA2F34" w:rsidRPr="00E82050" w:rsidRDefault="00EA2F34" w:rsidP="00BE28D4">
            <w:pPr>
              <w:pStyle w:val="tablehead"/>
              <w:rPr>
                <w:ins w:id="2726" w:author="Author"/>
              </w:rPr>
            </w:pPr>
          </w:p>
        </w:tc>
        <w:tc>
          <w:tcPr>
            <w:tcW w:w="1280" w:type="dxa"/>
            <w:tcBorders>
              <w:top w:val="single" w:sz="6" w:space="0" w:color="auto"/>
              <w:left w:val="single" w:sz="6" w:space="0" w:color="auto"/>
              <w:bottom w:val="nil"/>
              <w:right w:val="single" w:sz="6" w:space="0" w:color="auto"/>
            </w:tcBorders>
          </w:tcPr>
          <w:p w14:paraId="171C3A68" w14:textId="77777777" w:rsidR="00EA2F34" w:rsidRPr="00E82050" w:rsidRDefault="00EA2F34" w:rsidP="00BE28D4">
            <w:pPr>
              <w:pStyle w:val="tablehead"/>
              <w:rPr>
                <w:ins w:id="2727" w:author="Author"/>
              </w:rPr>
            </w:pPr>
            <w:ins w:id="2728" w:author="Author">
              <w:r w:rsidRPr="00E82050">
                <w:t>Specified</w:t>
              </w:r>
            </w:ins>
          </w:p>
        </w:tc>
        <w:tc>
          <w:tcPr>
            <w:tcW w:w="1090" w:type="dxa"/>
            <w:tcBorders>
              <w:top w:val="single" w:sz="6" w:space="0" w:color="auto"/>
              <w:left w:val="single" w:sz="6" w:space="0" w:color="auto"/>
              <w:bottom w:val="nil"/>
              <w:right w:val="single" w:sz="6" w:space="0" w:color="auto"/>
            </w:tcBorders>
          </w:tcPr>
          <w:p w14:paraId="30F95D0E" w14:textId="77777777" w:rsidR="00EA2F34" w:rsidRPr="00E82050" w:rsidRDefault="00EA2F34" w:rsidP="00BE28D4">
            <w:pPr>
              <w:pStyle w:val="tablehead"/>
              <w:rPr>
                <w:ins w:id="2729" w:author="Author"/>
              </w:rPr>
            </w:pPr>
          </w:p>
        </w:tc>
        <w:tc>
          <w:tcPr>
            <w:tcW w:w="1090" w:type="dxa"/>
            <w:tcBorders>
              <w:top w:val="single" w:sz="6" w:space="0" w:color="auto"/>
              <w:left w:val="single" w:sz="6" w:space="0" w:color="auto"/>
              <w:bottom w:val="nil"/>
              <w:right w:val="single" w:sz="6" w:space="0" w:color="auto"/>
            </w:tcBorders>
          </w:tcPr>
          <w:p w14:paraId="6973C18B" w14:textId="77777777" w:rsidR="00EA2F34" w:rsidRPr="00E82050" w:rsidRDefault="00EA2F34" w:rsidP="00BE28D4">
            <w:pPr>
              <w:pStyle w:val="tablehead"/>
              <w:rPr>
                <w:ins w:id="2730" w:author="Author"/>
              </w:rPr>
            </w:pPr>
          </w:p>
        </w:tc>
      </w:tr>
      <w:tr w:rsidR="00EA2F34" w:rsidRPr="00E82050" w14:paraId="20846415" w14:textId="77777777" w:rsidTr="00A1082D">
        <w:trPr>
          <w:cantSplit/>
          <w:trHeight w:val="190"/>
          <w:ins w:id="2731" w:author="Author"/>
        </w:trPr>
        <w:tc>
          <w:tcPr>
            <w:tcW w:w="200" w:type="dxa"/>
            <w:tcBorders>
              <w:top w:val="nil"/>
              <w:left w:val="nil"/>
              <w:bottom w:val="nil"/>
              <w:right w:val="nil"/>
            </w:tcBorders>
          </w:tcPr>
          <w:p w14:paraId="38E518C2" w14:textId="77777777" w:rsidR="00EA2F34" w:rsidRPr="00E82050" w:rsidRDefault="00EA2F34" w:rsidP="00BE28D4">
            <w:pPr>
              <w:pStyle w:val="tablehead"/>
              <w:rPr>
                <w:ins w:id="2732" w:author="Author"/>
              </w:rPr>
            </w:pPr>
          </w:p>
        </w:tc>
        <w:tc>
          <w:tcPr>
            <w:tcW w:w="1340" w:type="dxa"/>
            <w:tcBorders>
              <w:top w:val="nil"/>
              <w:left w:val="single" w:sz="6" w:space="0" w:color="auto"/>
              <w:bottom w:val="nil"/>
              <w:right w:val="single" w:sz="6" w:space="0" w:color="auto"/>
            </w:tcBorders>
          </w:tcPr>
          <w:p w14:paraId="47F38E70" w14:textId="77777777" w:rsidR="00EA2F34" w:rsidRPr="00E82050" w:rsidRDefault="00EA2F34" w:rsidP="00BE28D4">
            <w:pPr>
              <w:pStyle w:val="tablehead"/>
              <w:rPr>
                <w:ins w:id="2733" w:author="Author"/>
              </w:rPr>
            </w:pPr>
            <w:ins w:id="2734" w:author="Author">
              <w:r w:rsidRPr="00E82050">
                <w:t>Zone Of</w:t>
              </w:r>
            </w:ins>
          </w:p>
        </w:tc>
        <w:tc>
          <w:tcPr>
            <w:tcW w:w="1280" w:type="dxa"/>
            <w:tcBorders>
              <w:top w:val="nil"/>
              <w:left w:val="single" w:sz="6" w:space="0" w:color="auto"/>
              <w:bottom w:val="nil"/>
              <w:right w:val="single" w:sz="6" w:space="0" w:color="auto"/>
            </w:tcBorders>
          </w:tcPr>
          <w:p w14:paraId="65AC2EDC" w14:textId="77777777" w:rsidR="00EA2F34" w:rsidRPr="00E82050" w:rsidRDefault="00EA2F34" w:rsidP="00BE28D4">
            <w:pPr>
              <w:pStyle w:val="tablehead"/>
              <w:rPr>
                <w:ins w:id="2735" w:author="Author"/>
              </w:rPr>
            </w:pPr>
            <w:ins w:id="2736" w:author="Author">
              <w:r w:rsidRPr="00E82050">
                <w:t>Causes Of</w:t>
              </w:r>
            </w:ins>
          </w:p>
        </w:tc>
        <w:tc>
          <w:tcPr>
            <w:tcW w:w="1090" w:type="dxa"/>
            <w:tcBorders>
              <w:top w:val="nil"/>
              <w:left w:val="single" w:sz="6" w:space="0" w:color="auto"/>
              <w:bottom w:val="nil"/>
              <w:right w:val="single" w:sz="6" w:space="0" w:color="auto"/>
            </w:tcBorders>
          </w:tcPr>
          <w:p w14:paraId="198E9567" w14:textId="77777777" w:rsidR="00EA2F34" w:rsidRPr="00E82050" w:rsidRDefault="00EA2F34" w:rsidP="00BE28D4">
            <w:pPr>
              <w:pStyle w:val="tablehead"/>
              <w:rPr>
                <w:ins w:id="2737" w:author="Author"/>
              </w:rPr>
            </w:pPr>
          </w:p>
        </w:tc>
        <w:tc>
          <w:tcPr>
            <w:tcW w:w="1090" w:type="dxa"/>
            <w:tcBorders>
              <w:top w:val="nil"/>
              <w:left w:val="single" w:sz="6" w:space="0" w:color="auto"/>
              <w:bottom w:val="nil"/>
              <w:right w:val="single" w:sz="6" w:space="0" w:color="auto"/>
            </w:tcBorders>
          </w:tcPr>
          <w:p w14:paraId="0E063DFA" w14:textId="77777777" w:rsidR="00EA2F34" w:rsidRPr="00E82050" w:rsidRDefault="00EA2F34" w:rsidP="00BE28D4">
            <w:pPr>
              <w:pStyle w:val="tablehead"/>
              <w:rPr>
                <w:ins w:id="2738" w:author="Author"/>
              </w:rPr>
            </w:pPr>
          </w:p>
        </w:tc>
      </w:tr>
      <w:tr w:rsidR="00EA2F34" w:rsidRPr="00E82050" w14:paraId="6513ED22" w14:textId="77777777" w:rsidTr="00A1082D">
        <w:trPr>
          <w:cantSplit/>
          <w:trHeight w:val="190"/>
          <w:ins w:id="2739" w:author="Author"/>
        </w:trPr>
        <w:tc>
          <w:tcPr>
            <w:tcW w:w="200" w:type="dxa"/>
            <w:tcBorders>
              <w:top w:val="nil"/>
              <w:left w:val="nil"/>
              <w:bottom w:val="nil"/>
              <w:right w:val="nil"/>
            </w:tcBorders>
          </w:tcPr>
          <w:p w14:paraId="12003F51" w14:textId="77777777" w:rsidR="00EA2F34" w:rsidRPr="00E82050" w:rsidRDefault="00EA2F34" w:rsidP="00BE28D4">
            <w:pPr>
              <w:pStyle w:val="tablehead"/>
              <w:rPr>
                <w:ins w:id="2740" w:author="Author"/>
              </w:rPr>
            </w:pPr>
          </w:p>
        </w:tc>
        <w:tc>
          <w:tcPr>
            <w:tcW w:w="1340" w:type="dxa"/>
            <w:tcBorders>
              <w:top w:val="nil"/>
              <w:left w:val="single" w:sz="6" w:space="0" w:color="auto"/>
              <w:bottom w:val="single" w:sz="6" w:space="0" w:color="auto"/>
              <w:right w:val="single" w:sz="6" w:space="0" w:color="auto"/>
            </w:tcBorders>
          </w:tcPr>
          <w:p w14:paraId="2E89B70E" w14:textId="77777777" w:rsidR="00EA2F34" w:rsidRPr="00E82050" w:rsidRDefault="00EA2F34" w:rsidP="00BE28D4">
            <w:pPr>
              <w:pStyle w:val="tablehead"/>
              <w:rPr>
                <w:ins w:id="2741" w:author="Author"/>
              </w:rPr>
            </w:pPr>
            <w:ins w:id="2742" w:author="Author">
              <w:r w:rsidRPr="00E82050">
                <w:t>Terminal</w:t>
              </w:r>
            </w:ins>
          </w:p>
        </w:tc>
        <w:tc>
          <w:tcPr>
            <w:tcW w:w="1280" w:type="dxa"/>
            <w:tcBorders>
              <w:top w:val="nil"/>
              <w:left w:val="single" w:sz="6" w:space="0" w:color="auto"/>
              <w:bottom w:val="single" w:sz="6" w:space="0" w:color="auto"/>
              <w:right w:val="single" w:sz="6" w:space="0" w:color="auto"/>
            </w:tcBorders>
          </w:tcPr>
          <w:p w14:paraId="74406980" w14:textId="77777777" w:rsidR="00EA2F34" w:rsidRPr="00E82050" w:rsidRDefault="00EA2F34" w:rsidP="00BE28D4">
            <w:pPr>
              <w:pStyle w:val="tablehead"/>
              <w:rPr>
                <w:ins w:id="2743" w:author="Author"/>
              </w:rPr>
            </w:pPr>
            <w:ins w:id="2744" w:author="Author">
              <w:r w:rsidRPr="00E82050">
                <w:t>Loss</w:t>
              </w:r>
            </w:ins>
          </w:p>
        </w:tc>
        <w:tc>
          <w:tcPr>
            <w:tcW w:w="1090" w:type="dxa"/>
            <w:tcBorders>
              <w:top w:val="nil"/>
              <w:left w:val="single" w:sz="6" w:space="0" w:color="auto"/>
              <w:bottom w:val="single" w:sz="6" w:space="0" w:color="auto"/>
              <w:right w:val="single" w:sz="6" w:space="0" w:color="auto"/>
            </w:tcBorders>
          </w:tcPr>
          <w:p w14:paraId="661C5666" w14:textId="77777777" w:rsidR="00EA2F34" w:rsidRPr="00E82050" w:rsidRDefault="00EA2F34" w:rsidP="00BE28D4">
            <w:pPr>
              <w:pStyle w:val="tablehead"/>
              <w:rPr>
                <w:ins w:id="2745" w:author="Author"/>
              </w:rPr>
            </w:pPr>
            <w:ins w:id="2746" w:author="Author">
              <w:r w:rsidRPr="00E82050">
                <w:t>Comp.</w:t>
              </w:r>
            </w:ins>
          </w:p>
        </w:tc>
        <w:tc>
          <w:tcPr>
            <w:tcW w:w="1090" w:type="dxa"/>
            <w:tcBorders>
              <w:top w:val="nil"/>
              <w:left w:val="single" w:sz="6" w:space="0" w:color="auto"/>
              <w:bottom w:val="single" w:sz="6" w:space="0" w:color="auto"/>
              <w:right w:val="single" w:sz="6" w:space="0" w:color="auto"/>
            </w:tcBorders>
          </w:tcPr>
          <w:p w14:paraId="682B6D7B" w14:textId="77777777" w:rsidR="00EA2F34" w:rsidRPr="00E82050" w:rsidRDefault="00EA2F34" w:rsidP="00BE28D4">
            <w:pPr>
              <w:pStyle w:val="tablehead"/>
              <w:rPr>
                <w:ins w:id="2747" w:author="Author"/>
              </w:rPr>
            </w:pPr>
            <w:ins w:id="2748" w:author="Author">
              <w:r w:rsidRPr="00E82050">
                <w:t>Coll.</w:t>
              </w:r>
            </w:ins>
          </w:p>
        </w:tc>
      </w:tr>
      <w:tr w:rsidR="00EA2F34" w:rsidRPr="00E82050" w14:paraId="2A2F54A9" w14:textId="77777777" w:rsidTr="00A1082D">
        <w:trPr>
          <w:cantSplit/>
          <w:trHeight w:val="190"/>
          <w:ins w:id="2749" w:author="Author"/>
        </w:trPr>
        <w:tc>
          <w:tcPr>
            <w:tcW w:w="200" w:type="dxa"/>
            <w:tcBorders>
              <w:top w:val="nil"/>
              <w:left w:val="nil"/>
              <w:bottom w:val="nil"/>
              <w:right w:val="nil"/>
            </w:tcBorders>
          </w:tcPr>
          <w:p w14:paraId="487D2F4E" w14:textId="77777777" w:rsidR="00EA2F34" w:rsidRPr="00E82050" w:rsidRDefault="00EA2F34" w:rsidP="00BE28D4">
            <w:pPr>
              <w:pStyle w:val="tabletext11"/>
              <w:rPr>
                <w:ins w:id="2750" w:author="Author"/>
              </w:rPr>
            </w:pPr>
          </w:p>
        </w:tc>
        <w:tc>
          <w:tcPr>
            <w:tcW w:w="1340" w:type="dxa"/>
            <w:tcBorders>
              <w:top w:val="single" w:sz="6" w:space="0" w:color="auto"/>
              <w:left w:val="single" w:sz="6" w:space="0" w:color="auto"/>
              <w:bottom w:val="single" w:sz="6" w:space="0" w:color="auto"/>
              <w:right w:val="single" w:sz="6" w:space="0" w:color="auto"/>
            </w:tcBorders>
          </w:tcPr>
          <w:p w14:paraId="058CAA24" w14:textId="77777777" w:rsidR="00EA2F34" w:rsidRPr="00E82050" w:rsidRDefault="00EA2F34" w:rsidP="00BE28D4">
            <w:pPr>
              <w:pStyle w:val="tabletext11"/>
              <w:rPr>
                <w:ins w:id="2751" w:author="Author"/>
              </w:rPr>
            </w:pPr>
            <w:ins w:id="2752" w:author="Author">
              <w:r w:rsidRPr="00E82050">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0067E2A6" w14:textId="77777777" w:rsidR="00EA2F34" w:rsidRPr="00E82050" w:rsidRDefault="00EA2F34" w:rsidP="00BE28D4">
            <w:pPr>
              <w:pStyle w:val="tabletext11"/>
              <w:tabs>
                <w:tab w:val="decimal" w:pos="420"/>
              </w:tabs>
              <w:rPr>
                <w:ins w:id="2753" w:author="Author"/>
              </w:rPr>
            </w:pPr>
            <w:ins w:id="2754" w:author="Author">
              <w:r w:rsidRPr="00E82050">
                <w:rPr>
                  <w:rFonts w:cs="Arial"/>
                  <w:szCs w:val="18"/>
                </w:rPr>
                <w:t>0.810</w:t>
              </w:r>
            </w:ins>
          </w:p>
        </w:tc>
        <w:tc>
          <w:tcPr>
            <w:tcW w:w="1090" w:type="dxa"/>
            <w:tcBorders>
              <w:top w:val="single" w:sz="6" w:space="0" w:color="auto"/>
              <w:left w:val="single" w:sz="6" w:space="0" w:color="auto"/>
              <w:bottom w:val="single" w:sz="6" w:space="0" w:color="auto"/>
              <w:right w:val="single" w:sz="6" w:space="0" w:color="auto"/>
            </w:tcBorders>
            <w:vAlign w:val="bottom"/>
          </w:tcPr>
          <w:p w14:paraId="2C6EBD4B" w14:textId="77777777" w:rsidR="00EA2F34" w:rsidRPr="00E82050" w:rsidRDefault="00EA2F34" w:rsidP="00BE28D4">
            <w:pPr>
              <w:pStyle w:val="tabletext11"/>
              <w:tabs>
                <w:tab w:val="decimal" w:pos="340"/>
              </w:tabs>
              <w:rPr>
                <w:ins w:id="2755" w:author="Author"/>
              </w:rPr>
            </w:pPr>
            <w:ins w:id="2756" w:author="Author">
              <w:r w:rsidRPr="00E82050">
                <w:rPr>
                  <w:rFonts w:cs="Arial"/>
                  <w:szCs w:val="18"/>
                </w:rPr>
                <w:t>1.247</w:t>
              </w:r>
            </w:ins>
          </w:p>
        </w:tc>
        <w:tc>
          <w:tcPr>
            <w:tcW w:w="1090" w:type="dxa"/>
            <w:tcBorders>
              <w:top w:val="single" w:sz="6" w:space="0" w:color="auto"/>
              <w:left w:val="single" w:sz="6" w:space="0" w:color="auto"/>
              <w:bottom w:val="single" w:sz="6" w:space="0" w:color="auto"/>
              <w:right w:val="single" w:sz="6" w:space="0" w:color="auto"/>
            </w:tcBorders>
            <w:vAlign w:val="bottom"/>
          </w:tcPr>
          <w:p w14:paraId="2F60A88F" w14:textId="77777777" w:rsidR="00EA2F34" w:rsidRPr="00E82050" w:rsidRDefault="00EA2F34" w:rsidP="00BE28D4">
            <w:pPr>
              <w:pStyle w:val="tabletext11"/>
              <w:tabs>
                <w:tab w:val="decimal" w:pos="340"/>
              </w:tabs>
              <w:rPr>
                <w:ins w:id="2757" w:author="Author"/>
              </w:rPr>
            </w:pPr>
            <w:ins w:id="2758" w:author="Author">
              <w:r w:rsidRPr="00E82050">
                <w:rPr>
                  <w:rFonts w:cs="Arial"/>
                  <w:szCs w:val="18"/>
                </w:rPr>
                <w:t>1.448</w:t>
              </w:r>
            </w:ins>
          </w:p>
        </w:tc>
      </w:tr>
      <w:tr w:rsidR="00EA2F34" w:rsidRPr="00E82050" w14:paraId="6E155D6A" w14:textId="77777777" w:rsidTr="00A1082D">
        <w:trPr>
          <w:cantSplit/>
          <w:trHeight w:val="190"/>
          <w:ins w:id="2759" w:author="Author"/>
        </w:trPr>
        <w:tc>
          <w:tcPr>
            <w:tcW w:w="200" w:type="dxa"/>
            <w:tcBorders>
              <w:top w:val="nil"/>
              <w:left w:val="nil"/>
              <w:bottom w:val="nil"/>
              <w:right w:val="nil"/>
            </w:tcBorders>
          </w:tcPr>
          <w:p w14:paraId="74CFA1A5" w14:textId="77777777" w:rsidR="00EA2F34" w:rsidRPr="00E82050" w:rsidRDefault="00EA2F34" w:rsidP="00BE28D4">
            <w:pPr>
              <w:pStyle w:val="tabletext11"/>
              <w:rPr>
                <w:ins w:id="2760" w:author="Author"/>
              </w:rPr>
            </w:pPr>
          </w:p>
        </w:tc>
        <w:tc>
          <w:tcPr>
            <w:tcW w:w="1340" w:type="dxa"/>
            <w:tcBorders>
              <w:top w:val="single" w:sz="6" w:space="0" w:color="auto"/>
              <w:left w:val="single" w:sz="6" w:space="0" w:color="auto"/>
              <w:bottom w:val="single" w:sz="6" w:space="0" w:color="auto"/>
              <w:right w:val="single" w:sz="6" w:space="0" w:color="auto"/>
            </w:tcBorders>
          </w:tcPr>
          <w:p w14:paraId="5C79375E" w14:textId="77777777" w:rsidR="00EA2F34" w:rsidRPr="00E82050" w:rsidRDefault="00EA2F34" w:rsidP="00BE28D4">
            <w:pPr>
              <w:pStyle w:val="tabletext11"/>
              <w:rPr>
                <w:ins w:id="2761" w:author="Author"/>
              </w:rPr>
            </w:pPr>
            <w:ins w:id="2762" w:author="Author">
              <w:r w:rsidRPr="00E82050">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314DF7E0" w14:textId="77777777" w:rsidR="00EA2F34" w:rsidRPr="00E82050" w:rsidRDefault="00EA2F34" w:rsidP="00BE28D4">
            <w:pPr>
              <w:pStyle w:val="tabletext11"/>
              <w:tabs>
                <w:tab w:val="decimal" w:pos="420"/>
              </w:tabs>
              <w:rPr>
                <w:ins w:id="2763" w:author="Author"/>
              </w:rPr>
            </w:pPr>
            <w:ins w:id="2764" w:author="Author">
              <w:r w:rsidRPr="00E82050">
                <w:rPr>
                  <w:rFonts w:cs="Arial"/>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172B2757" w14:textId="77777777" w:rsidR="00EA2F34" w:rsidRPr="00E82050" w:rsidRDefault="00EA2F34" w:rsidP="00BE28D4">
            <w:pPr>
              <w:pStyle w:val="tabletext11"/>
              <w:tabs>
                <w:tab w:val="decimal" w:pos="340"/>
              </w:tabs>
              <w:rPr>
                <w:ins w:id="2765" w:author="Author"/>
              </w:rPr>
            </w:pPr>
            <w:ins w:id="2766" w:author="Author">
              <w:r w:rsidRPr="00E82050">
                <w:rPr>
                  <w:rFonts w:cs="Arial"/>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6D90FBB6" w14:textId="77777777" w:rsidR="00EA2F34" w:rsidRPr="00E82050" w:rsidRDefault="00EA2F34" w:rsidP="00BE28D4">
            <w:pPr>
              <w:pStyle w:val="tabletext11"/>
              <w:tabs>
                <w:tab w:val="decimal" w:pos="340"/>
              </w:tabs>
              <w:rPr>
                <w:ins w:id="2767" w:author="Author"/>
              </w:rPr>
            </w:pPr>
            <w:ins w:id="2768" w:author="Author">
              <w:r w:rsidRPr="00E82050">
                <w:rPr>
                  <w:rFonts w:cs="Arial"/>
                  <w:szCs w:val="18"/>
                </w:rPr>
                <w:t>1.193</w:t>
              </w:r>
            </w:ins>
          </w:p>
        </w:tc>
      </w:tr>
      <w:tr w:rsidR="00EA2F34" w:rsidRPr="00E82050" w14:paraId="4E9D835A" w14:textId="77777777" w:rsidTr="00A1082D">
        <w:trPr>
          <w:cantSplit/>
          <w:trHeight w:val="190"/>
          <w:ins w:id="2769" w:author="Author"/>
        </w:trPr>
        <w:tc>
          <w:tcPr>
            <w:tcW w:w="200" w:type="dxa"/>
            <w:tcBorders>
              <w:top w:val="nil"/>
              <w:left w:val="nil"/>
              <w:bottom w:val="nil"/>
              <w:right w:val="nil"/>
            </w:tcBorders>
          </w:tcPr>
          <w:p w14:paraId="44ADA5B7" w14:textId="77777777" w:rsidR="00EA2F34" w:rsidRPr="00E82050" w:rsidRDefault="00EA2F34" w:rsidP="00BE28D4">
            <w:pPr>
              <w:pStyle w:val="tabletext11"/>
              <w:rPr>
                <w:ins w:id="2770" w:author="Author"/>
              </w:rPr>
            </w:pPr>
          </w:p>
        </w:tc>
        <w:tc>
          <w:tcPr>
            <w:tcW w:w="1340" w:type="dxa"/>
            <w:tcBorders>
              <w:top w:val="single" w:sz="6" w:space="0" w:color="auto"/>
              <w:left w:val="single" w:sz="6" w:space="0" w:color="auto"/>
              <w:bottom w:val="single" w:sz="6" w:space="0" w:color="auto"/>
              <w:right w:val="single" w:sz="6" w:space="0" w:color="auto"/>
            </w:tcBorders>
          </w:tcPr>
          <w:p w14:paraId="54BB4136" w14:textId="77777777" w:rsidR="00EA2F34" w:rsidRPr="00E82050" w:rsidRDefault="00EA2F34" w:rsidP="00BE28D4">
            <w:pPr>
              <w:pStyle w:val="tabletext11"/>
              <w:rPr>
                <w:ins w:id="2771" w:author="Author"/>
              </w:rPr>
            </w:pPr>
            <w:ins w:id="2772" w:author="Author">
              <w:r w:rsidRPr="00E82050">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2EC18564" w14:textId="77777777" w:rsidR="00EA2F34" w:rsidRPr="00E82050" w:rsidRDefault="00EA2F34" w:rsidP="00BE28D4">
            <w:pPr>
              <w:pStyle w:val="tabletext11"/>
              <w:tabs>
                <w:tab w:val="decimal" w:pos="420"/>
              </w:tabs>
              <w:rPr>
                <w:ins w:id="2773" w:author="Author"/>
              </w:rPr>
            </w:pPr>
            <w:ins w:id="2774" w:author="Author">
              <w:r w:rsidRPr="00E82050">
                <w:rPr>
                  <w:rFonts w:cs="Arial"/>
                  <w:szCs w:val="18"/>
                </w:rPr>
                <w:t>0.555</w:t>
              </w:r>
            </w:ins>
          </w:p>
        </w:tc>
        <w:tc>
          <w:tcPr>
            <w:tcW w:w="1090" w:type="dxa"/>
            <w:tcBorders>
              <w:top w:val="single" w:sz="6" w:space="0" w:color="auto"/>
              <w:left w:val="single" w:sz="6" w:space="0" w:color="auto"/>
              <w:bottom w:val="single" w:sz="6" w:space="0" w:color="auto"/>
              <w:right w:val="single" w:sz="6" w:space="0" w:color="auto"/>
            </w:tcBorders>
            <w:vAlign w:val="bottom"/>
          </w:tcPr>
          <w:p w14:paraId="51271FD3" w14:textId="77777777" w:rsidR="00EA2F34" w:rsidRPr="00E82050" w:rsidRDefault="00EA2F34" w:rsidP="00BE28D4">
            <w:pPr>
              <w:pStyle w:val="tabletext11"/>
              <w:tabs>
                <w:tab w:val="decimal" w:pos="340"/>
              </w:tabs>
              <w:rPr>
                <w:ins w:id="2775" w:author="Author"/>
              </w:rPr>
            </w:pPr>
            <w:ins w:id="2776" w:author="Author">
              <w:r w:rsidRPr="00E82050">
                <w:rPr>
                  <w:rFonts w:cs="Arial"/>
                  <w:szCs w:val="18"/>
                </w:rPr>
                <w:t>0.853</w:t>
              </w:r>
            </w:ins>
          </w:p>
        </w:tc>
        <w:tc>
          <w:tcPr>
            <w:tcW w:w="1090" w:type="dxa"/>
            <w:tcBorders>
              <w:top w:val="single" w:sz="6" w:space="0" w:color="auto"/>
              <w:left w:val="single" w:sz="6" w:space="0" w:color="auto"/>
              <w:bottom w:val="single" w:sz="6" w:space="0" w:color="auto"/>
              <w:right w:val="single" w:sz="6" w:space="0" w:color="auto"/>
            </w:tcBorders>
            <w:vAlign w:val="bottom"/>
          </w:tcPr>
          <w:p w14:paraId="64FCBAF7" w14:textId="77777777" w:rsidR="00EA2F34" w:rsidRPr="00E82050" w:rsidRDefault="00EA2F34" w:rsidP="00BE28D4">
            <w:pPr>
              <w:pStyle w:val="tabletext11"/>
              <w:tabs>
                <w:tab w:val="decimal" w:pos="340"/>
              </w:tabs>
              <w:rPr>
                <w:ins w:id="2777" w:author="Author"/>
              </w:rPr>
            </w:pPr>
            <w:ins w:id="2778" w:author="Author">
              <w:r w:rsidRPr="00E82050">
                <w:rPr>
                  <w:rFonts w:cs="Arial"/>
                  <w:szCs w:val="18"/>
                </w:rPr>
                <w:t>1.097</w:t>
              </w:r>
            </w:ins>
          </w:p>
        </w:tc>
      </w:tr>
      <w:tr w:rsidR="00EA2F34" w:rsidRPr="00E82050" w14:paraId="0019B649" w14:textId="77777777" w:rsidTr="00A1082D">
        <w:trPr>
          <w:cantSplit/>
          <w:trHeight w:val="190"/>
          <w:ins w:id="2779" w:author="Author"/>
        </w:trPr>
        <w:tc>
          <w:tcPr>
            <w:tcW w:w="200" w:type="dxa"/>
            <w:tcBorders>
              <w:top w:val="nil"/>
              <w:left w:val="nil"/>
              <w:bottom w:val="nil"/>
              <w:right w:val="nil"/>
            </w:tcBorders>
          </w:tcPr>
          <w:p w14:paraId="0BC4E393" w14:textId="77777777" w:rsidR="00EA2F34" w:rsidRPr="00E82050" w:rsidRDefault="00EA2F34" w:rsidP="00BE28D4">
            <w:pPr>
              <w:pStyle w:val="tabletext11"/>
              <w:rPr>
                <w:ins w:id="2780" w:author="Author"/>
              </w:rPr>
            </w:pPr>
          </w:p>
        </w:tc>
        <w:tc>
          <w:tcPr>
            <w:tcW w:w="1340" w:type="dxa"/>
            <w:tcBorders>
              <w:top w:val="single" w:sz="6" w:space="0" w:color="auto"/>
              <w:left w:val="single" w:sz="6" w:space="0" w:color="auto"/>
              <w:bottom w:val="single" w:sz="6" w:space="0" w:color="auto"/>
              <w:right w:val="single" w:sz="6" w:space="0" w:color="auto"/>
            </w:tcBorders>
          </w:tcPr>
          <w:p w14:paraId="1B5B23A5" w14:textId="77777777" w:rsidR="00EA2F34" w:rsidRPr="00E82050" w:rsidRDefault="00EA2F34" w:rsidP="00BE28D4">
            <w:pPr>
              <w:pStyle w:val="tabletext11"/>
              <w:rPr>
                <w:ins w:id="2781" w:author="Author"/>
              </w:rPr>
            </w:pPr>
            <w:ins w:id="2782" w:author="Author">
              <w:r w:rsidRPr="00E82050">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12732EFC" w14:textId="77777777" w:rsidR="00EA2F34" w:rsidRPr="00E82050" w:rsidRDefault="00EA2F34" w:rsidP="00BE28D4">
            <w:pPr>
              <w:pStyle w:val="tabletext11"/>
              <w:tabs>
                <w:tab w:val="decimal" w:pos="420"/>
              </w:tabs>
              <w:rPr>
                <w:ins w:id="2783" w:author="Author"/>
              </w:rPr>
            </w:pPr>
            <w:ins w:id="2784" w:author="Author">
              <w:r w:rsidRPr="00E82050">
                <w:rPr>
                  <w:rFonts w:cs="Arial"/>
                  <w:szCs w:val="18"/>
                </w:rPr>
                <w:t>0.622</w:t>
              </w:r>
            </w:ins>
          </w:p>
        </w:tc>
        <w:tc>
          <w:tcPr>
            <w:tcW w:w="1090" w:type="dxa"/>
            <w:tcBorders>
              <w:top w:val="single" w:sz="6" w:space="0" w:color="auto"/>
              <w:left w:val="single" w:sz="6" w:space="0" w:color="auto"/>
              <w:bottom w:val="single" w:sz="6" w:space="0" w:color="auto"/>
              <w:right w:val="single" w:sz="6" w:space="0" w:color="auto"/>
            </w:tcBorders>
            <w:vAlign w:val="bottom"/>
          </w:tcPr>
          <w:p w14:paraId="67DE3C4E" w14:textId="77777777" w:rsidR="00EA2F34" w:rsidRPr="00E82050" w:rsidRDefault="00EA2F34" w:rsidP="00BE28D4">
            <w:pPr>
              <w:pStyle w:val="tabletext11"/>
              <w:tabs>
                <w:tab w:val="decimal" w:pos="340"/>
              </w:tabs>
              <w:rPr>
                <w:ins w:id="2785" w:author="Author"/>
              </w:rPr>
            </w:pPr>
            <w:ins w:id="2786" w:author="Author">
              <w:r w:rsidRPr="00E82050">
                <w:rPr>
                  <w:rFonts w:cs="Arial"/>
                  <w:szCs w:val="18"/>
                </w:rPr>
                <w:t>0.956</w:t>
              </w:r>
            </w:ins>
          </w:p>
        </w:tc>
        <w:tc>
          <w:tcPr>
            <w:tcW w:w="1090" w:type="dxa"/>
            <w:tcBorders>
              <w:top w:val="single" w:sz="6" w:space="0" w:color="auto"/>
              <w:left w:val="single" w:sz="6" w:space="0" w:color="auto"/>
              <w:bottom w:val="single" w:sz="6" w:space="0" w:color="auto"/>
              <w:right w:val="single" w:sz="6" w:space="0" w:color="auto"/>
            </w:tcBorders>
            <w:vAlign w:val="bottom"/>
          </w:tcPr>
          <w:p w14:paraId="53BC7678" w14:textId="77777777" w:rsidR="00EA2F34" w:rsidRPr="00E82050" w:rsidRDefault="00EA2F34" w:rsidP="00BE28D4">
            <w:pPr>
              <w:pStyle w:val="tabletext11"/>
              <w:tabs>
                <w:tab w:val="decimal" w:pos="340"/>
              </w:tabs>
              <w:rPr>
                <w:ins w:id="2787" w:author="Author"/>
              </w:rPr>
            </w:pPr>
            <w:ins w:id="2788" w:author="Author">
              <w:r w:rsidRPr="00E82050">
                <w:rPr>
                  <w:rFonts w:cs="Arial"/>
                  <w:szCs w:val="18"/>
                </w:rPr>
                <w:t>1.210</w:t>
              </w:r>
            </w:ins>
          </w:p>
        </w:tc>
      </w:tr>
      <w:tr w:rsidR="00EA2F34" w:rsidRPr="00E82050" w14:paraId="5D6CA490" w14:textId="77777777" w:rsidTr="00A1082D">
        <w:trPr>
          <w:cantSplit/>
          <w:trHeight w:val="190"/>
          <w:ins w:id="2789" w:author="Author"/>
        </w:trPr>
        <w:tc>
          <w:tcPr>
            <w:tcW w:w="200" w:type="dxa"/>
            <w:tcBorders>
              <w:top w:val="nil"/>
              <w:left w:val="nil"/>
              <w:bottom w:val="nil"/>
              <w:right w:val="nil"/>
            </w:tcBorders>
          </w:tcPr>
          <w:p w14:paraId="7572B614" w14:textId="77777777" w:rsidR="00EA2F34" w:rsidRPr="00E82050" w:rsidRDefault="00EA2F34" w:rsidP="00BE28D4">
            <w:pPr>
              <w:pStyle w:val="tabletext11"/>
              <w:rPr>
                <w:ins w:id="2790" w:author="Author"/>
              </w:rPr>
            </w:pPr>
          </w:p>
        </w:tc>
        <w:tc>
          <w:tcPr>
            <w:tcW w:w="1340" w:type="dxa"/>
            <w:tcBorders>
              <w:top w:val="single" w:sz="6" w:space="0" w:color="auto"/>
              <w:left w:val="single" w:sz="6" w:space="0" w:color="auto"/>
              <w:bottom w:val="single" w:sz="6" w:space="0" w:color="auto"/>
              <w:right w:val="single" w:sz="6" w:space="0" w:color="auto"/>
            </w:tcBorders>
          </w:tcPr>
          <w:p w14:paraId="4CC019DF" w14:textId="77777777" w:rsidR="00EA2F34" w:rsidRPr="00E82050" w:rsidRDefault="00EA2F34" w:rsidP="00BE28D4">
            <w:pPr>
              <w:pStyle w:val="tabletext11"/>
              <w:rPr>
                <w:ins w:id="2791" w:author="Author"/>
              </w:rPr>
            </w:pPr>
            <w:ins w:id="2792" w:author="Author">
              <w:r w:rsidRPr="00E82050">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00AD6A30" w14:textId="77777777" w:rsidR="00EA2F34" w:rsidRPr="00E82050" w:rsidRDefault="00EA2F34" w:rsidP="00BE28D4">
            <w:pPr>
              <w:pStyle w:val="tabletext11"/>
              <w:tabs>
                <w:tab w:val="decimal" w:pos="420"/>
              </w:tabs>
              <w:rPr>
                <w:ins w:id="2793" w:author="Author"/>
              </w:rPr>
            </w:pPr>
            <w:ins w:id="2794" w:author="Author">
              <w:r w:rsidRPr="00E82050">
                <w:rPr>
                  <w:rFonts w:cs="Arial"/>
                  <w:szCs w:val="18"/>
                </w:rPr>
                <w:t>0.589</w:t>
              </w:r>
            </w:ins>
          </w:p>
        </w:tc>
        <w:tc>
          <w:tcPr>
            <w:tcW w:w="1090" w:type="dxa"/>
            <w:tcBorders>
              <w:top w:val="single" w:sz="6" w:space="0" w:color="auto"/>
              <w:left w:val="single" w:sz="6" w:space="0" w:color="auto"/>
              <w:bottom w:val="single" w:sz="6" w:space="0" w:color="auto"/>
              <w:right w:val="single" w:sz="6" w:space="0" w:color="auto"/>
            </w:tcBorders>
            <w:vAlign w:val="bottom"/>
          </w:tcPr>
          <w:p w14:paraId="17CF75AD" w14:textId="77777777" w:rsidR="00EA2F34" w:rsidRPr="00E82050" w:rsidRDefault="00EA2F34" w:rsidP="00BE28D4">
            <w:pPr>
              <w:pStyle w:val="tabletext11"/>
              <w:tabs>
                <w:tab w:val="decimal" w:pos="340"/>
              </w:tabs>
              <w:rPr>
                <w:ins w:id="2795" w:author="Author"/>
              </w:rPr>
            </w:pPr>
            <w:ins w:id="2796" w:author="Author">
              <w:r w:rsidRPr="00E82050">
                <w:rPr>
                  <w:rFonts w:cs="Arial"/>
                  <w:szCs w:val="18"/>
                </w:rPr>
                <w:t>0.906</w:t>
              </w:r>
            </w:ins>
          </w:p>
        </w:tc>
        <w:tc>
          <w:tcPr>
            <w:tcW w:w="1090" w:type="dxa"/>
            <w:tcBorders>
              <w:top w:val="single" w:sz="6" w:space="0" w:color="auto"/>
              <w:left w:val="single" w:sz="6" w:space="0" w:color="auto"/>
              <w:bottom w:val="single" w:sz="6" w:space="0" w:color="auto"/>
              <w:right w:val="single" w:sz="6" w:space="0" w:color="auto"/>
            </w:tcBorders>
            <w:vAlign w:val="bottom"/>
          </w:tcPr>
          <w:p w14:paraId="0CE23735" w14:textId="77777777" w:rsidR="00EA2F34" w:rsidRPr="00E82050" w:rsidRDefault="00EA2F34" w:rsidP="00BE28D4">
            <w:pPr>
              <w:pStyle w:val="tabletext11"/>
              <w:tabs>
                <w:tab w:val="decimal" w:pos="340"/>
              </w:tabs>
              <w:rPr>
                <w:ins w:id="2797" w:author="Author"/>
              </w:rPr>
            </w:pPr>
            <w:ins w:id="2798" w:author="Author">
              <w:r w:rsidRPr="00E82050">
                <w:rPr>
                  <w:rFonts w:cs="Arial"/>
                  <w:szCs w:val="18"/>
                </w:rPr>
                <w:t>1.346</w:t>
              </w:r>
            </w:ins>
          </w:p>
        </w:tc>
      </w:tr>
      <w:tr w:rsidR="00EA2F34" w:rsidRPr="00E82050" w14:paraId="01AED10D" w14:textId="77777777" w:rsidTr="00A1082D">
        <w:trPr>
          <w:cantSplit/>
          <w:trHeight w:val="190"/>
          <w:ins w:id="2799" w:author="Author"/>
        </w:trPr>
        <w:tc>
          <w:tcPr>
            <w:tcW w:w="200" w:type="dxa"/>
            <w:tcBorders>
              <w:top w:val="nil"/>
              <w:left w:val="nil"/>
              <w:bottom w:val="nil"/>
              <w:right w:val="nil"/>
            </w:tcBorders>
          </w:tcPr>
          <w:p w14:paraId="2BF20244" w14:textId="77777777" w:rsidR="00EA2F34" w:rsidRPr="00E82050" w:rsidRDefault="00EA2F34" w:rsidP="00BE28D4">
            <w:pPr>
              <w:pStyle w:val="tabletext11"/>
              <w:rPr>
                <w:ins w:id="2800" w:author="Author"/>
              </w:rPr>
            </w:pPr>
          </w:p>
        </w:tc>
        <w:tc>
          <w:tcPr>
            <w:tcW w:w="1340" w:type="dxa"/>
            <w:tcBorders>
              <w:top w:val="single" w:sz="6" w:space="0" w:color="auto"/>
              <w:left w:val="single" w:sz="6" w:space="0" w:color="auto"/>
              <w:bottom w:val="single" w:sz="6" w:space="0" w:color="auto"/>
              <w:right w:val="single" w:sz="6" w:space="0" w:color="auto"/>
            </w:tcBorders>
          </w:tcPr>
          <w:p w14:paraId="7E4DB3AE" w14:textId="77777777" w:rsidR="00EA2F34" w:rsidRPr="00E82050" w:rsidRDefault="00EA2F34" w:rsidP="00BE28D4">
            <w:pPr>
              <w:pStyle w:val="tabletext11"/>
              <w:rPr>
                <w:ins w:id="2801" w:author="Author"/>
              </w:rPr>
            </w:pPr>
            <w:ins w:id="2802" w:author="Author">
              <w:r w:rsidRPr="00E82050">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05F31745" w14:textId="77777777" w:rsidR="00EA2F34" w:rsidRPr="00E82050" w:rsidRDefault="00EA2F34" w:rsidP="00BE28D4">
            <w:pPr>
              <w:pStyle w:val="tabletext11"/>
              <w:tabs>
                <w:tab w:val="decimal" w:pos="420"/>
              </w:tabs>
              <w:rPr>
                <w:ins w:id="2803" w:author="Author"/>
              </w:rPr>
            </w:pPr>
            <w:ins w:id="2804" w:author="Author">
              <w:r w:rsidRPr="00E82050">
                <w:rPr>
                  <w:rFonts w:cs="Arial"/>
                  <w:szCs w:val="18"/>
                </w:rPr>
                <w:t>0.626</w:t>
              </w:r>
            </w:ins>
          </w:p>
        </w:tc>
        <w:tc>
          <w:tcPr>
            <w:tcW w:w="1090" w:type="dxa"/>
            <w:tcBorders>
              <w:top w:val="single" w:sz="6" w:space="0" w:color="auto"/>
              <w:left w:val="single" w:sz="6" w:space="0" w:color="auto"/>
              <w:bottom w:val="single" w:sz="6" w:space="0" w:color="auto"/>
              <w:right w:val="single" w:sz="6" w:space="0" w:color="auto"/>
            </w:tcBorders>
            <w:vAlign w:val="bottom"/>
          </w:tcPr>
          <w:p w14:paraId="59D06BAF" w14:textId="77777777" w:rsidR="00EA2F34" w:rsidRPr="00E82050" w:rsidRDefault="00EA2F34" w:rsidP="00BE28D4">
            <w:pPr>
              <w:pStyle w:val="tabletext11"/>
              <w:tabs>
                <w:tab w:val="decimal" w:pos="340"/>
              </w:tabs>
              <w:rPr>
                <w:ins w:id="2805" w:author="Author"/>
              </w:rPr>
            </w:pPr>
            <w:ins w:id="2806" w:author="Author">
              <w:r w:rsidRPr="00E82050">
                <w:rPr>
                  <w:rFonts w:cs="Arial"/>
                  <w:szCs w:val="18"/>
                </w:rPr>
                <w:t>0.963</w:t>
              </w:r>
            </w:ins>
          </w:p>
        </w:tc>
        <w:tc>
          <w:tcPr>
            <w:tcW w:w="1090" w:type="dxa"/>
            <w:tcBorders>
              <w:top w:val="single" w:sz="6" w:space="0" w:color="auto"/>
              <w:left w:val="single" w:sz="6" w:space="0" w:color="auto"/>
              <w:bottom w:val="single" w:sz="6" w:space="0" w:color="auto"/>
              <w:right w:val="single" w:sz="6" w:space="0" w:color="auto"/>
            </w:tcBorders>
            <w:vAlign w:val="bottom"/>
          </w:tcPr>
          <w:p w14:paraId="2BC00C91" w14:textId="77777777" w:rsidR="00EA2F34" w:rsidRPr="00E82050" w:rsidRDefault="00EA2F34" w:rsidP="00BE28D4">
            <w:pPr>
              <w:pStyle w:val="tabletext11"/>
              <w:tabs>
                <w:tab w:val="decimal" w:pos="340"/>
              </w:tabs>
              <w:rPr>
                <w:ins w:id="2807" w:author="Author"/>
              </w:rPr>
            </w:pPr>
            <w:ins w:id="2808" w:author="Author">
              <w:r w:rsidRPr="00E82050">
                <w:rPr>
                  <w:rFonts w:cs="Arial"/>
                  <w:szCs w:val="18"/>
                </w:rPr>
                <w:t>1.271</w:t>
              </w:r>
            </w:ins>
          </w:p>
        </w:tc>
      </w:tr>
      <w:tr w:rsidR="00EA2F34" w:rsidRPr="00E82050" w14:paraId="2460B284" w14:textId="77777777" w:rsidTr="00A1082D">
        <w:trPr>
          <w:cantSplit/>
          <w:trHeight w:val="190"/>
          <w:ins w:id="2809" w:author="Author"/>
        </w:trPr>
        <w:tc>
          <w:tcPr>
            <w:tcW w:w="200" w:type="dxa"/>
            <w:tcBorders>
              <w:top w:val="nil"/>
              <w:left w:val="nil"/>
              <w:bottom w:val="nil"/>
              <w:right w:val="nil"/>
            </w:tcBorders>
          </w:tcPr>
          <w:p w14:paraId="2A967FF2" w14:textId="77777777" w:rsidR="00EA2F34" w:rsidRPr="00E82050" w:rsidRDefault="00EA2F34" w:rsidP="00BE28D4">
            <w:pPr>
              <w:pStyle w:val="tabletext11"/>
              <w:rPr>
                <w:ins w:id="2810" w:author="Author"/>
              </w:rPr>
            </w:pPr>
          </w:p>
        </w:tc>
        <w:tc>
          <w:tcPr>
            <w:tcW w:w="1340" w:type="dxa"/>
            <w:tcBorders>
              <w:top w:val="single" w:sz="6" w:space="0" w:color="auto"/>
              <w:left w:val="single" w:sz="6" w:space="0" w:color="auto"/>
              <w:bottom w:val="single" w:sz="6" w:space="0" w:color="auto"/>
              <w:right w:val="single" w:sz="6" w:space="0" w:color="auto"/>
            </w:tcBorders>
          </w:tcPr>
          <w:p w14:paraId="6AB71E70" w14:textId="77777777" w:rsidR="00EA2F34" w:rsidRPr="00E82050" w:rsidRDefault="00EA2F34" w:rsidP="00BE28D4">
            <w:pPr>
              <w:pStyle w:val="tabletext11"/>
              <w:rPr>
                <w:ins w:id="2811" w:author="Author"/>
              </w:rPr>
            </w:pPr>
            <w:ins w:id="2812" w:author="Author">
              <w:r w:rsidRPr="00E82050">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0E179006" w14:textId="77777777" w:rsidR="00EA2F34" w:rsidRPr="00E82050" w:rsidRDefault="00EA2F34" w:rsidP="00BE28D4">
            <w:pPr>
              <w:pStyle w:val="tabletext11"/>
              <w:tabs>
                <w:tab w:val="decimal" w:pos="420"/>
              </w:tabs>
              <w:rPr>
                <w:ins w:id="2813" w:author="Author"/>
              </w:rPr>
            </w:pPr>
            <w:ins w:id="2814" w:author="Author">
              <w:r w:rsidRPr="00E82050">
                <w:rPr>
                  <w:rFonts w:cs="Arial"/>
                  <w:szCs w:val="18"/>
                </w:rPr>
                <w:t>0.594</w:t>
              </w:r>
            </w:ins>
          </w:p>
        </w:tc>
        <w:tc>
          <w:tcPr>
            <w:tcW w:w="1090" w:type="dxa"/>
            <w:tcBorders>
              <w:top w:val="single" w:sz="6" w:space="0" w:color="auto"/>
              <w:left w:val="single" w:sz="6" w:space="0" w:color="auto"/>
              <w:bottom w:val="single" w:sz="6" w:space="0" w:color="auto"/>
              <w:right w:val="single" w:sz="6" w:space="0" w:color="auto"/>
            </w:tcBorders>
            <w:vAlign w:val="bottom"/>
          </w:tcPr>
          <w:p w14:paraId="38FCE7C8" w14:textId="77777777" w:rsidR="00EA2F34" w:rsidRPr="00E82050" w:rsidRDefault="00EA2F34" w:rsidP="00BE28D4">
            <w:pPr>
              <w:pStyle w:val="tabletext11"/>
              <w:tabs>
                <w:tab w:val="decimal" w:pos="340"/>
              </w:tabs>
              <w:rPr>
                <w:ins w:id="2815" w:author="Author"/>
              </w:rPr>
            </w:pPr>
            <w:ins w:id="2816" w:author="Author">
              <w:r w:rsidRPr="00E82050">
                <w:rPr>
                  <w:rFonts w:cs="Arial"/>
                  <w:szCs w:val="18"/>
                </w:rPr>
                <w:t>0.914</w:t>
              </w:r>
            </w:ins>
          </w:p>
        </w:tc>
        <w:tc>
          <w:tcPr>
            <w:tcW w:w="1090" w:type="dxa"/>
            <w:tcBorders>
              <w:top w:val="single" w:sz="6" w:space="0" w:color="auto"/>
              <w:left w:val="single" w:sz="6" w:space="0" w:color="auto"/>
              <w:bottom w:val="single" w:sz="6" w:space="0" w:color="auto"/>
              <w:right w:val="single" w:sz="6" w:space="0" w:color="auto"/>
            </w:tcBorders>
            <w:vAlign w:val="bottom"/>
          </w:tcPr>
          <w:p w14:paraId="5954C6EF" w14:textId="77777777" w:rsidR="00EA2F34" w:rsidRPr="00E82050" w:rsidRDefault="00EA2F34" w:rsidP="00BE28D4">
            <w:pPr>
              <w:pStyle w:val="tabletext11"/>
              <w:tabs>
                <w:tab w:val="decimal" w:pos="340"/>
              </w:tabs>
              <w:rPr>
                <w:ins w:id="2817" w:author="Author"/>
              </w:rPr>
            </w:pPr>
            <w:ins w:id="2818" w:author="Author">
              <w:r w:rsidRPr="00E82050">
                <w:rPr>
                  <w:rFonts w:cs="Arial"/>
                  <w:szCs w:val="18"/>
                </w:rPr>
                <w:t>1.215</w:t>
              </w:r>
            </w:ins>
          </w:p>
        </w:tc>
      </w:tr>
      <w:tr w:rsidR="00EA2F34" w:rsidRPr="00E82050" w14:paraId="5C950635" w14:textId="77777777" w:rsidTr="00A1082D">
        <w:trPr>
          <w:cantSplit/>
          <w:trHeight w:val="190"/>
          <w:ins w:id="2819" w:author="Author"/>
        </w:trPr>
        <w:tc>
          <w:tcPr>
            <w:tcW w:w="200" w:type="dxa"/>
            <w:tcBorders>
              <w:top w:val="nil"/>
              <w:left w:val="nil"/>
              <w:bottom w:val="nil"/>
              <w:right w:val="nil"/>
            </w:tcBorders>
          </w:tcPr>
          <w:p w14:paraId="2CAD36D0" w14:textId="77777777" w:rsidR="00EA2F34" w:rsidRPr="00E82050" w:rsidRDefault="00EA2F34" w:rsidP="00BE28D4">
            <w:pPr>
              <w:pStyle w:val="tabletext11"/>
              <w:rPr>
                <w:ins w:id="2820" w:author="Author"/>
              </w:rPr>
            </w:pPr>
          </w:p>
        </w:tc>
        <w:tc>
          <w:tcPr>
            <w:tcW w:w="1340" w:type="dxa"/>
            <w:tcBorders>
              <w:top w:val="single" w:sz="6" w:space="0" w:color="auto"/>
              <w:left w:val="single" w:sz="6" w:space="0" w:color="auto"/>
              <w:bottom w:val="single" w:sz="6" w:space="0" w:color="auto"/>
              <w:right w:val="single" w:sz="6" w:space="0" w:color="auto"/>
            </w:tcBorders>
          </w:tcPr>
          <w:p w14:paraId="0C1CA0A2" w14:textId="77777777" w:rsidR="00EA2F34" w:rsidRPr="00E82050" w:rsidRDefault="00EA2F34" w:rsidP="00BE28D4">
            <w:pPr>
              <w:pStyle w:val="tabletext11"/>
              <w:rPr>
                <w:ins w:id="2821" w:author="Author"/>
              </w:rPr>
            </w:pPr>
            <w:ins w:id="2822" w:author="Author">
              <w:r w:rsidRPr="00E82050">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414B1CE0" w14:textId="77777777" w:rsidR="00EA2F34" w:rsidRPr="00E82050" w:rsidRDefault="00EA2F34" w:rsidP="00BE28D4">
            <w:pPr>
              <w:pStyle w:val="tabletext11"/>
              <w:tabs>
                <w:tab w:val="decimal" w:pos="420"/>
              </w:tabs>
              <w:rPr>
                <w:ins w:id="2823" w:author="Author"/>
              </w:rPr>
            </w:pPr>
            <w:ins w:id="2824" w:author="Author">
              <w:r w:rsidRPr="00E82050">
                <w:rPr>
                  <w:rFonts w:cs="Arial"/>
                  <w:szCs w:val="18"/>
                </w:rPr>
                <w:t>0.668</w:t>
              </w:r>
            </w:ins>
          </w:p>
        </w:tc>
        <w:tc>
          <w:tcPr>
            <w:tcW w:w="1090" w:type="dxa"/>
            <w:tcBorders>
              <w:top w:val="single" w:sz="6" w:space="0" w:color="auto"/>
              <w:left w:val="single" w:sz="6" w:space="0" w:color="auto"/>
              <w:bottom w:val="single" w:sz="6" w:space="0" w:color="auto"/>
              <w:right w:val="single" w:sz="6" w:space="0" w:color="auto"/>
            </w:tcBorders>
            <w:vAlign w:val="bottom"/>
          </w:tcPr>
          <w:p w14:paraId="799F95CA" w14:textId="77777777" w:rsidR="00EA2F34" w:rsidRPr="00E82050" w:rsidRDefault="00EA2F34" w:rsidP="00BE28D4">
            <w:pPr>
              <w:pStyle w:val="tabletext11"/>
              <w:tabs>
                <w:tab w:val="decimal" w:pos="340"/>
              </w:tabs>
              <w:rPr>
                <w:ins w:id="2825" w:author="Author"/>
              </w:rPr>
            </w:pPr>
            <w:ins w:id="2826" w:author="Author">
              <w:r w:rsidRPr="00E82050">
                <w:rPr>
                  <w:rFonts w:cs="Arial"/>
                  <w:szCs w:val="18"/>
                </w:rPr>
                <w:t>1.027</w:t>
              </w:r>
            </w:ins>
          </w:p>
        </w:tc>
        <w:tc>
          <w:tcPr>
            <w:tcW w:w="1090" w:type="dxa"/>
            <w:tcBorders>
              <w:top w:val="single" w:sz="6" w:space="0" w:color="auto"/>
              <w:left w:val="single" w:sz="6" w:space="0" w:color="auto"/>
              <w:bottom w:val="single" w:sz="6" w:space="0" w:color="auto"/>
              <w:right w:val="single" w:sz="6" w:space="0" w:color="auto"/>
            </w:tcBorders>
            <w:vAlign w:val="bottom"/>
          </w:tcPr>
          <w:p w14:paraId="7A424D1B" w14:textId="77777777" w:rsidR="00EA2F34" w:rsidRPr="00E82050" w:rsidRDefault="00EA2F34" w:rsidP="00BE28D4">
            <w:pPr>
              <w:pStyle w:val="tabletext11"/>
              <w:tabs>
                <w:tab w:val="decimal" w:pos="340"/>
              </w:tabs>
              <w:rPr>
                <w:ins w:id="2827" w:author="Author"/>
              </w:rPr>
            </w:pPr>
            <w:ins w:id="2828" w:author="Author">
              <w:r w:rsidRPr="00E82050">
                <w:rPr>
                  <w:rFonts w:cs="Arial"/>
                  <w:szCs w:val="18"/>
                </w:rPr>
                <w:t>1.526</w:t>
              </w:r>
            </w:ins>
          </w:p>
        </w:tc>
      </w:tr>
      <w:tr w:rsidR="00EA2F34" w:rsidRPr="00E82050" w14:paraId="42B43AEB" w14:textId="77777777" w:rsidTr="00A1082D">
        <w:trPr>
          <w:cantSplit/>
          <w:trHeight w:val="190"/>
          <w:ins w:id="2829" w:author="Author"/>
        </w:trPr>
        <w:tc>
          <w:tcPr>
            <w:tcW w:w="200" w:type="dxa"/>
            <w:tcBorders>
              <w:top w:val="nil"/>
              <w:left w:val="nil"/>
              <w:bottom w:val="nil"/>
              <w:right w:val="nil"/>
            </w:tcBorders>
          </w:tcPr>
          <w:p w14:paraId="5C1C13C4" w14:textId="77777777" w:rsidR="00EA2F34" w:rsidRPr="00E82050" w:rsidRDefault="00EA2F34" w:rsidP="00BE28D4">
            <w:pPr>
              <w:pStyle w:val="tabletext11"/>
              <w:rPr>
                <w:ins w:id="2830" w:author="Author"/>
              </w:rPr>
            </w:pPr>
          </w:p>
        </w:tc>
        <w:tc>
          <w:tcPr>
            <w:tcW w:w="1340" w:type="dxa"/>
            <w:tcBorders>
              <w:top w:val="single" w:sz="6" w:space="0" w:color="auto"/>
              <w:left w:val="single" w:sz="6" w:space="0" w:color="auto"/>
              <w:bottom w:val="single" w:sz="6" w:space="0" w:color="auto"/>
              <w:right w:val="single" w:sz="6" w:space="0" w:color="auto"/>
            </w:tcBorders>
          </w:tcPr>
          <w:p w14:paraId="3C2F315A" w14:textId="77777777" w:rsidR="00EA2F34" w:rsidRPr="00E82050" w:rsidRDefault="00EA2F34" w:rsidP="00BE28D4">
            <w:pPr>
              <w:pStyle w:val="tabletext11"/>
              <w:rPr>
                <w:ins w:id="2831" w:author="Author"/>
              </w:rPr>
            </w:pPr>
            <w:ins w:id="2832" w:author="Author">
              <w:r w:rsidRPr="00E82050">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98519CA" w14:textId="77777777" w:rsidR="00EA2F34" w:rsidRPr="00E82050" w:rsidRDefault="00EA2F34" w:rsidP="00BE28D4">
            <w:pPr>
              <w:pStyle w:val="tabletext11"/>
              <w:tabs>
                <w:tab w:val="decimal" w:pos="420"/>
              </w:tabs>
              <w:rPr>
                <w:ins w:id="2833" w:author="Author"/>
              </w:rPr>
            </w:pPr>
            <w:ins w:id="2834" w:author="Author">
              <w:r w:rsidRPr="00E82050">
                <w:rPr>
                  <w:rFonts w:cs="Arial"/>
                  <w:szCs w:val="18"/>
                </w:rPr>
                <w:t>0.531</w:t>
              </w:r>
            </w:ins>
          </w:p>
        </w:tc>
        <w:tc>
          <w:tcPr>
            <w:tcW w:w="1090" w:type="dxa"/>
            <w:tcBorders>
              <w:top w:val="single" w:sz="6" w:space="0" w:color="auto"/>
              <w:left w:val="single" w:sz="6" w:space="0" w:color="auto"/>
              <w:bottom w:val="single" w:sz="6" w:space="0" w:color="auto"/>
              <w:right w:val="single" w:sz="6" w:space="0" w:color="auto"/>
            </w:tcBorders>
            <w:vAlign w:val="bottom"/>
          </w:tcPr>
          <w:p w14:paraId="023B6142" w14:textId="77777777" w:rsidR="00EA2F34" w:rsidRPr="00E82050" w:rsidRDefault="00EA2F34" w:rsidP="00BE28D4">
            <w:pPr>
              <w:pStyle w:val="tabletext11"/>
              <w:tabs>
                <w:tab w:val="decimal" w:pos="340"/>
              </w:tabs>
              <w:rPr>
                <w:ins w:id="2835" w:author="Author"/>
              </w:rPr>
            </w:pPr>
            <w:ins w:id="2836" w:author="Author">
              <w:r w:rsidRPr="00E82050">
                <w:rPr>
                  <w:rFonts w:cs="Arial"/>
                  <w:szCs w:val="18"/>
                </w:rPr>
                <w:t>0.817</w:t>
              </w:r>
            </w:ins>
          </w:p>
        </w:tc>
        <w:tc>
          <w:tcPr>
            <w:tcW w:w="1090" w:type="dxa"/>
            <w:tcBorders>
              <w:top w:val="single" w:sz="6" w:space="0" w:color="auto"/>
              <w:left w:val="single" w:sz="6" w:space="0" w:color="auto"/>
              <w:bottom w:val="single" w:sz="6" w:space="0" w:color="auto"/>
              <w:right w:val="single" w:sz="6" w:space="0" w:color="auto"/>
            </w:tcBorders>
            <w:vAlign w:val="bottom"/>
          </w:tcPr>
          <w:p w14:paraId="3B0ED2A8" w14:textId="77777777" w:rsidR="00EA2F34" w:rsidRPr="00E82050" w:rsidRDefault="00EA2F34" w:rsidP="00BE28D4">
            <w:pPr>
              <w:pStyle w:val="tabletext11"/>
              <w:tabs>
                <w:tab w:val="decimal" w:pos="340"/>
              </w:tabs>
              <w:rPr>
                <w:ins w:id="2837" w:author="Author"/>
              </w:rPr>
            </w:pPr>
            <w:ins w:id="2838" w:author="Author">
              <w:r w:rsidRPr="00E82050">
                <w:rPr>
                  <w:rFonts w:cs="Arial"/>
                  <w:szCs w:val="18"/>
                </w:rPr>
                <w:t>1.938</w:t>
              </w:r>
            </w:ins>
          </w:p>
        </w:tc>
      </w:tr>
      <w:tr w:rsidR="00EA2F34" w:rsidRPr="00E82050" w14:paraId="5CE16D0B" w14:textId="77777777" w:rsidTr="00A1082D">
        <w:trPr>
          <w:cantSplit/>
          <w:trHeight w:val="190"/>
          <w:ins w:id="2839" w:author="Author"/>
        </w:trPr>
        <w:tc>
          <w:tcPr>
            <w:tcW w:w="200" w:type="dxa"/>
            <w:tcBorders>
              <w:top w:val="nil"/>
              <w:left w:val="nil"/>
              <w:bottom w:val="nil"/>
              <w:right w:val="nil"/>
            </w:tcBorders>
          </w:tcPr>
          <w:p w14:paraId="17452995" w14:textId="77777777" w:rsidR="00EA2F34" w:rsidRPr="00E82050" w:rsidRDefault="00EA2F34" w:rsidP="00BE28D4">
            <w:pPr>
              <w:pStyle w:val="tabletext11"/>
              <w:rPr>
                <w:ins w:id="2840" w:author="Author"/>
              </w:rPr>
            </w:pPr>
          </w:p>
        </w:tc>
        <w:tc>
          <w:tcPr>
            <w:tcW w:w="1340" w:type="dxa"/>
            <w:tcBorders>
              <w:top w:val="single" w:sz="6" w:space="0" w:color="auto"/>
              <w:left w:val="single" w:sz="6" w:space="0" w:color="auto"/>
              <w:bottom w:val="single" w:sz="6" w:space="0" w:color="auto"/>
              <w:right w:val="single" w:sz="6" w:space="0" w:color="auto"/>
            </w:tcBorders>
          </w:tcPr>
          <w:p w14:paraId="5358F54C" w14:textId="77777777" w:rsidR="00EA2F34" w:rsidRPr="00E82050" w:rsidRDefault="00EA2F34" w:rsidP="00BE28D4">
            <w:pPr>
              <w:pStyle w:val="tabletext11"/>
              <w:rPr>
                <w:ins w:id="2841" w:author="Author"/>
              </w:rPr>
            </w:pPr>
            <w:ins w:id="2842" w:author="Author">
              <w:r w:rsidRPr="00E82050">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16C738FB" w14:textId="77777777" w:rsidR="00EA2F34" w:rsidRPr="00E82050" w:rsidRDefault="00EA2F34" w:rsidP="00BE28D4">
            <w:pPr>
              <w:pStyle w:val="tabletext11"/>
              <w:tabs>
                <w:tab w:val="decimal" w:pos="420"/>
              </w:tabs>
              <w:rPr>
                <w:ins w:id="2843" w:author="Author"/>
              </w:rPr>
            </w:pPr>
            <w:ins w:id="2844" w:author="Author">
              <w:r w:rsidRPr="00E82050">
                <w:rPr>
                  <w:rFonts w:cs="Arial"/>
                  <w:szCs w:val="18"/>
                </w:rPr>
                <w:t>0.571</w:t>
              </w:r>
            </w:ins>
          </w:p>
        </w:tc>
        <w:tc>
          <w:tcPr>
            <w:tcW w:w="1090" w:type="dxa"/>
            <w:tcBorders>
              <w:top w:val="single" w:sz="6" w:space="0" w:color="auto"/>
              <w:left w:val="single" w:sz="6" w:space="0" w:color="auto"/>
              <w:bottom w:val="single" w:sz="6" w:space="0" w:color="auto"/>
              <w:right w:val="single" w:sz="6" w:space="0" w:color="auto"/>
            </w:tcBorders>
            <w:vAlign w:val="bottom"/>
          </w:tcPr>
          <w:p w14:paraId="73E1BCE3" w14:textId="77777777" w:rsidR="00EA2F34" w:rsidRPr="00E82050" w:rsidRDefault="00EA2F34" w:rsidP="00BE28D4">
            <w:pPr>
              <w:pStyle w:val="tabletext11"/>
              <w:tabs>
                <w:tab w:val="decimal" w:pos="340"/>
              </w:tabs>
              <w:rPr>
                <w:ins w:id="2845" w:author="Author"/>
              </w:rPr>
            </w:pPr>
            <w:ins w:id="2846" w:author="Author">
              <w:r w:rsidRPr="00E82050">
                <w:rPr>
                  <w:rFonts w:cs="Arial"/>
                  <w:szCs w:val="18"/>
                </w:rPr>
                <w:t>0.879</w:t>
              </w:r>
            </w:ins>
          </w:p>
        </w:tc>
        <w:tc>
          <w:tcPr>
            <w:tcW w:w="1090" w:type="dxa"/>
            <w:tcBorders>
              <w:top w:val="single" w:sz="6" w:space="0" w:color="auto"/>
              <w:left w:val="single" w:sz="6" w:space="0" w:color="auto"/>
              <w:bottom w:val="single" w:sz="6" w:space="0" w:color="auto"/>
              <w:right w:val="single" w:sz="6" w:space="0" w:color="auto"/>
            </w:tcBorders>
            <w:vAlign w:val="bottom"/>
          </w:tcPr>
          <w:p w14:paraId="36184A26" w14:textId="77777777" w:rsidR="00EA2F34" w:rsidRPr="00E82050" w:rsidRDefault="00EA2F34" w:rsidP="00BE28D4">
            <w:pPr>
              <w:pStyle w:val="tabletext11"/>
              <w:tabs>
                <w:tab w:val="decimal" w:pos="340"/>
              </w:tabs>
              <w:rPr>
                <w:ins w:id="2847" w:author="Author"/>
              </w:rPr>
            </w:pPr>
            <w:ins w:id="2848" w:author="Author">
              <w:r w:rsidRPr="00E82050">
                <w:rPr>
                  <w:rFonts w:cs="Arial"/>
                  <w:szCs w:val="18"/>
                </w:rPr>
                <w:t>1.140</w:t>
              </w:r>
            </w:ins>
          </w:p>
        </w:tc>
      </w:tr>
    </w:tbl>
    <w:p w14:paraId="39D3CD98" w14:textId="730A9D01" w:rsidR="00EA2F34" w:rsidRDefault="00EA2F34" w:rsidP="00BE28D4">
      <w:pPr>
        <w:pStyle w:val="tablecaption"/>
      </w:pPr>
      <w:ins w:id="2849" w:author="Author">
        <w:r w:rsidRPr="00E82050">
          <w:t>Table 224.B.2.b.(2)(b)(</w:t>
        </w:r>
        <w:proofErr w:type="gramStart"/>
        <w:r w:rsidRPr="00E82050">
          <w:t>iii)iii.</w:t>
        </w:r>
        <w:proofErr w:type="gramEnd"/>
        <w:r w:rsidRPr="00E82050">
          <w:t xml:space="preserve"> Metropolitan To/From Regional Table – Zone 43 (Southwest) Combinations Factors</w:t>
        </w:r>
      </w:ins>
    </w:p>
    <w:p w14:paraId="79363735" w14:textId="2FF0D23C" w:rsidR="00EA2F34" w:rsidRDefault="00EA2F34" w:rsidP="00BE28D4">
      <w:pPr>
        <w:pStyle w:val="isonormal"/>
        <w:jc w:val="left"/>
      </w:pPr>
    </w:p>
    <w:p w14:paraId="4AFD04CF" w14:textId="77777777" w:rsidR="00EA2F34" w:rsidRDefault="00EA2F34" w:rsidP="00BE28D4">
      <w:pPr>
        <w:pStyle w:val="isonormal"/>
        <w:sectPr w:rsidR="00EA2F34" w:rsidSect="00EA2F34">
          <w:pgSz w:w="12240" w:h="15840"/>
          <w:pgMar w:top="1735" w:right="960" w:bottom="1560" w:left="1200" w:header="575" w:footer="480" w:gutter="0"/>
          <w:cols w:space="480"/>
          <w:noEndnote/>
          <w:docGrid w:linePitch="326"/>
        </w:sectPr>
      </w:pPr>
    </w:p>
    <w:p w14:paraId="67AE4A45" w14:textId="77777777" w:rsidR="00EA2F34" w:rsidRPr="00D70A0E" w:rsidRDefault="00EA2F34" w:rsidP="00BE28D4">
      <w:pPr>
        <w:pStyle w:val="boxrule"/>
        <w:rPr>
          <w:ins w:id="2850" w:author="Author"/>
        </w:rPr>
      </w:pPr>
      <w:ins w:id="2851" w:author="Author">
        <w:r w:rsidRPr="00D70A0E">
          <w:lastRenderedPageBreak/>
          <w:t>225.  PREMIUM DEVELOPMENT – ZONE-RATED AUTOS</w:t>
        </w:r>
      </w:ins>
    </w:p>
    <w:p w14:paraId="24642770" w14:textId="77777777" w:rsidR="00EA2F34" w:rsidRPr="00D70A0E" w:rsidRDefault="00EA2F34" w:rsidP="00BE28D4">
      <w:pPr>
        <w:pStyle w:val="blocktext1"/>
        <w:ind w:left="1440" w:hanging="1440"/>
        <w:rPr>
          <w:ins w:id="2852" w:author="Author"/>
          <w:bCs/>
        </w:rPr>
      </w:pPr>
      <w:ins w:id="2853" w:author="Author">
        <w:r w:rsidRPr="00D70A0E">
          <w:rPr>
            <w:bCs/>
          </w:rPr>
          <w:t xml:space="preserve">The following is added to Paragraph </w:t>
        </w:r>
        <w:r w:rsidRPr="00EA2F34">
          <w:rPr>
            <w:b/>
            <w:rPrChange w:id="2854" w:author="Author">
              <w:rPr>
                <w:bCs/>
              </w:rPr>
            </w:rPrChange>
          </w:rPr>
          <w:t>C.1.:</w:t>
        </w:r>
      </w:ins>
    </w:p>
    <w:p w14:paraId="3149BC85" w14:textId="77777777" w:rsidR="00EA2F34" w:rsidRPr="00D70A0E" w:rsidRDefault="00EA2F34" w:rsidP="00BE28D4">
      <w:pPr>
        <w:pStyle w:val="space4"/>
        <w:rPr>
          <w:ins w:id="2855"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EA2F34" w:rsidRPr="00D70A0E" w14:paraId="315B07C6" w14:textId="77777777" w:rsidTr="00A1082D">
        <w:trPr>
          <w:cantSplit/>
          <w:trHeight w:val="208"/>
          <w:ins w:id="2856" w:author="Author"/>
        </w:trPr>
        <w:tc>
          <w:tcPr>
            <w:tcW w:w="200" w:type="dxa"/>
            <w:tcBorders>
              <w:right w:val="single" w:sz="6" w:space="0" w:color="auto"/>
            </w:tcBorders>
            <w:shd w:val="clear" w:color="auto" w:fill="auto"/>
          </w:tcPr>
          <w:p w14:paraId="74D20312" w14:textId="77777777" w:rsidR="00EA2F34" w:rsidRPr="00D70A0E" w:rsidRDefault="00EA2F34" w:rsidP="00BE28D4">
            <w:pPr>
              <w:pStyle w:val="tablehead"/>
              <w:rPr>
                <w:ins w:id="285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37CCB1B1" w14:textId="77777777" w:rsidR="00EA2F34" w:rsidRPr="00D70A0E" w:rsidRDefault="00EA2F34" w:rsidP="00BE28D4">
            <w:pPr>
              <w:pStyle w:val="tablehead"/>
              <w:rPr>
                <w:ins w:id="2858" w:author="Author"/>
              </w:rPr>
            </w:pPr>
            <w:ins w:id="2859" w:author="Author">
              <w:r w:rsidRPr="00D70A0E">
                <w:t>Number Of</w:t>
              </w:r>
              <w:r w:rsidRPr="00D70A0E">
                <w:br/>
                <w:t>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42C9995C" w14:textId="77777777" w:rsidR="00EA2F34" w:rsidRPr="00D70A0E" w:rsidRDefault="00EA2F34" w:rsidP="00BE28D4">
            <w:pPr>
              <w:pStyle w:val="tablehead"/>
              <w:rPr>
                <w:ins w:id="2860" w:author="Author"/>
              </w:rPr>
            </w:pPr>
            <w:ins w:id="2861" w:author="Author">
              <w:r w:rsidRPr="00D70A0E">
                <w:t>Liability</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4B0D31E4" w14:textId="77777777" w:rsidR="00EA2F34" w:rsidRPr="00D70A0E" w:rsidRDefault="00EA2F34" w:rsidP="00BE28D4">
            <w:pPr>
              <w:pStyle w:val="tablehead"/>
              <w:rPr>
                <w:ins w:id="2862" w:author="Author"/>
              </w:rPr>
            </w:pPr>
            <w:ins w:id="2863" w:author="Author">
              <w:r w:rsidRPr="00D70A0E">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543FDF01" w14:textId="77777777" w:rsidR="00EA2F34" w:rsidRPr="00D70A0E" w:rsidRDefault="00EA2F34" w:rsidP="00BE28D4">
            <w:pPr>
              <w:pStyle w:val="tablehead"/>
              <w:rPr>
                <w:ins w:id="2864" w:author="Author"/>
              </w:rPr>
            </w:pPr>
            <w:ins w:id="2865" w:author="Author">
              <w:r w:rsidRPr="00D70A0E">
                <w:t>Other Than Collision</w:t>
              </w:r>
            </w:ins>
          </w:p>
        </w:tc>
      </w:tr>
      <w:tr w:rsidR="00EA2F34" w:rsidRPr="00D70A0E" w14:paraId="4C8CCBA3" w14:textId="77777777" w:rsidTr="00A1082D">
        <w:trPr>
          <w:cantSplit/>
          <w:trHeight w:val="208"/>
          <w:ins w:id="2866" w:author="Author"/>
        </w:trPr>
        <w:tc>
          <w:tcPr>
            <w:tcW w:w="200" w:type="dxa"/>
            <w:tcBorders>
              <w:right w:val="single" w:sz="6" w:space="0" w:color="auto"/>
            </w:tcBorders>
            <w:shd w:val="clear" w:color="auto" w:fill="auto"/>
          </w:tcPr>
          <w:p w14:paraId="0C460BAD" w14:textId="77777777" w:rsidR="00EA2F34" w:rsidRPr="00D70A0E" w:rsidRDefault="00EA2F34" w:rsidP="00BE28D4">
            <w:pPr>
              <w:pStyle w:val="tabletext11"/>
              <w:rPr>
                <w:ins w:id="286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63AB008" w14:textId="77777777" w:rsidR="00EA2F34" w:rsidRPr="00D70A0E" w:rsidRDefault="00EA2F34" w:rsidP="00BE28D4">
            <w:pPr>
              <w:pStyle w:val="tabletext11"/>
              <w:jc w:val="center"/>
              <w:rPr>
                <w:ins w:id="2868" w:author="Author"/>
              </w:rPr>
            </w:pPr>
            <w:ins w:id="2869" w:author="Author">
              <w:r w:rsidRPr="00D70A0E">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8007FC" w14:textId="77777777" w:rsidR="00EA2F34" w:rsidRPr="00D70A0E" w:rsidRDefault="00EA2F34" w:rsidP="00BE28D4">
            <w:pPr>
              <w:pStyle w:val="tabletext11"/>
              <w:tabs>
                <w:tab w:val="decimal" w:pos="480"/>
              </w:tabs>
              <w:rPr>
                <w:ins w:id="2870" w:author="Author"/>
              </w:rPr>
            </w:pPr>
            <w:ins w:id="2871" w:author="Author">
              <w:r w:rsidRPr="00D70A0E">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7EBF29BB" w14:textId="77777777" w:rsidR="00EA2F34" w:rsidRPr="00D70A0E" w:rsidRDefault="00EA2F34" w:rsidP="00BE28D4">
            <w:pPr>
              <w:pStyle w:val="tabletext11"/>
              <w:tabs>
                <w:tab w:val="decimal" w:pos="380"/>
              </w:tabs>
              <w:rPr>
                <w:ins w:id="2872" w:author="Author"/>
              </w:rPr>
            </w:pPr>
            <w:ins w:id="2873"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6B0ED50" w14:textId="77777777" w:rsidR="00EA2F34" w:rsidRPr="00D70A0E" w:rsidRDefault="00EA2F34" w:rsidP="00BE28D4">
            <w:pPr>
              <w:pStyle w:val="tabletext11"/>
              <w:tabs>
                <w:tab w:val="decimal" w:pos="480"/>
              </w:tabs>
              <w:rPr>
                <w:ins w:id="2874" w:author="Author"/>
              </w:rPr>
            </w:pPr>
            <w:ins w:id="2875" w:author="Author">
              <w:r w:rsidRPr="00D70A0E">
                <w:t>1.00</w:t>
              </w:r>
            </w:ins>
          </w:p>
        </w:tc>
      </w:tr>
      <w:tr w:rsidR="00EA2F34" w:rsidRPr="00D70A0E" w14:paraId="2E01A743" w14:textId="77777777" w:rsidTr="00A1082D">
        <w:trPr>
          <w:cantSplit/>
          <w:trHeight w:val="208"/>
          <w:ins w:id="2876" w:author="Author"/>
        </w:trPr>
        <w:tc>
          <w:tcPr>
            <w:tcW w:w="200" w:type="dxa"/>
            <w:tcBorders>
              <w:right w:val="single" w:sz="6" w:space="0" w:color="auto"/>
            </w:tcBorders>
            <w:shd w:val="clear" w:color="auto" w:fill="auto"/>
          </w:tcPr>
          <w:p w14:paraId="506D012F" w14:textId="77777777" w:rsidR="00EA2F34" w:rsidRPr="00D70A0E" w:rsidRDefault="00EA2F34" w:rsidP="00BE28D4">
            <w:pPr>
              <w:pStyle w:val="tabletext11"/>
              <w:rPr>
                <w:ins w:id="287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0D3412B" w14:textId="77777777" w:rsidR="00EA2F34" w:rsidRPr="00D70A0E" w:rsidRDefault="00EA2F34" w:rsidP="00BE28D4">
            <w:pPr>
              <w:pStyle w:val="tabletext11"/>
              <w:jc w:val="center"/>
              <w:rPr>
                <w:ins w:id="2878" w:author="Author"/>
              </w:rPr>
            </w:pPr>
            <w:ins w:id="2879" w:author="Author">
              <w:r w:rsidRPr="00D70A0E">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77C0F9" w14:textId="77777777" w:rsidR="00EA2F34" w:rsidRPr="00D70A0E" w:rsidRDefault="00EA2F34" w:rsidP="00BE28D4">
            <w:pPr>
              <w:pStyle w:val="tabletext11"/>
              <w:tabs>
                <w:tab w:val="decimal" w:pos="480"/>
              </w:tabs>
              <w:rPr>
                <w:ins w:id="2880" w:author="Author"/>
              </w:rPr>
            </w:pPr>
            <w:ins w:id="2881" w:author="Author">
              <w:r w:rsidRPr="00D70A0E">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6432ECB1" w14:textId="77777777" w:rsidR="00EA2F34" w:rsidRPr="00D70A0E" w:rsidRDefault="00EA2F34" w:rsidP="00BE28D4">
            <w:pPr>
              <w:pStyle w:val="tabletext11"/>
              <w:tabs>
                <w:tab w:val="decimal" w:pos="380"/>
              </w:tabs>
              <w:rPr>
                <w:ins w:id="2882" w:author="Author"/>
              </w:rPr>
            </w:pPr>
            <w:ins w:id="2883"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0AF3E9C" w14:textId="77777777" w:rsidR="00EA2F34" w:rsidRPr="00D70A0E" w:rsidRDefault="00EA2F34" w:rsidP="00BE28D4">
            <w:pPr>
              <w:pStyle w:val="tabletext11"/>
              <w:tabs>
                <w:tab w:val="decimal" w:pos="480"/>
              </w:tabs>
              <w:rPr>
                <w:ins w:id="2884" w:author="Author"/>
              </w:rPr>
            </w:pPr>
            <w:ins w:id="2885" w:author="Author">
              <w:r w:rsidRPr="00D70A0E">
                <w:t>1.00</w:t>
              </w:r>
            </w:ins>
          </w:p>
        </w:tc>
      </w:tr>
      <w:tr w:rsidR="00EA2F34" w:rsidRPr="00D70A0E" w14:paraId="782750FC" w14:textId="77777777" w:rsidTr="00A1082D">
        <w:trPr>
          <w:cantSplit/>
          <w:trHeight w:val="208"/>
          <w:ins w:id="2886" w:author="Author"/>
        </w:trPr>
        <w:tc>
          <w:tcPr>
            <w:tcW w:w="200" w:type="dxa"/>
            <w:tcBorders>
              <w:right w:val="single" w:sz="6" w:space="0" w:color="auto"/>
            </w:tcBorders>
            <w:shd w:val="clear" w:color="auto" w:fill="auto"/>
          </w:tcPr>
          <w:p w14:paraId="107A7ED9" w14:textId="77777777" w:rsidR="00EA2F34" w:rsidRPr="00D70A0E" w:rsidRDefault="00EA2F34" w:rsidP="00BE28D4">
            <w:pPr>
              <w:pStyle w:val="tabletext11"/>
              <w:rPr>
                <w:ins w:id="288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6610593" w14:textId="77777777" w:rsidR="00EA2F34" w:rsidRPr="00D70A0E" w:rsidRDefault="00EA2F34" w:rsidP="00BE28D4">
            <w:pPr>
              <w:pStyle w:val="tabletext11"/>
              <w:jc w:val="center"/>
              <w:rPr>
                <w:ins w:id="2888" w:author="Author"/>
              </w:rPr>
            </w:pPr>
            <w:ins w:id="2889" w:author="Author">
              <w:r w:rsidRPr="00D70A0E">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31FC1D4" w14:textId="77777777" w:rsidR="00EA2F34" w:rsidRPr="00D70A0E" w:rsidRDefault="00EA2F34" w:rsidP="00BE28D4">
            <w:pPr>
              <w:pStyle w:val="tabletext11"/>
              <w:tabs>
                <w:tab w:val="decimal" w:pos="480"/>
              </w:tabs>
              <w:rPr>
                <w:ins w:id="2890" w:author="Author"/>
              </w:rPr>
            </w:pPr>
            <w:ins w:id="2891" w:author="Author">
              <w:r w:rsidRPr="00D70A0E">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445BAB4C" w14:textId="77777777" w:rsidR="00EA2F34" w:rsidRPr="00D70A0E" w:rsidRDefault="00EA2F34" w:rsidP="00BE28D4">
            <w:pPr>
              <w:pStyle w:val="tabletext11"/>
              <w:tabs>
                <w:tab w:val="decimal" w:pos="380"/>
              </w:tabs>
              <w:rPr>
                <w:ins w:id="2892" w:author="Author"/>
              </w:rPr>
            </w:pPr>
            <w:ins w:id="2893"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BC74ED1" w14:textId="77777777" w:rsidR="00EA2F34" w:rsidRPr="00D70A0E" w:rsidRDefault="00EA2F34" w:rsidP="00BE28D4">
            <w:pPr>
              <w:pStyle w:val="tabletext11"/>
              <w:tabs>
                <w:tab w:val="decimal" w:pos="480"/>
              </w:tabs>
              <w:rPr>
                <w:ins w:id="2894" w:author="Author"/>
              </w:rPr>
            </w:pPr>
            <w:ins w:id="2895" w:author="Author">
              <w:r w:rsidRPr="00D70A0E">
                <w:t>1.00</w:t>
              </w:r>
            </w:ins>
          </w:p>
        </w:tc>
      </w:tr>
      <w:tr w:rsidR="00EA2F34" w:rsidRPr="00D70A0E" w14:paraId="24CE2735" w14:textId="77777777" w:rsidTr="00A1082D">
        <w:trPr>
          <w:cantSplit/>
          <w:trHeight w:val="208"/>
          <w:ins w:id="2896" w:author="Author"/>
        </w:trPr>
        <w:tc>
          <w:tcPr>
            <w:tcW w:w="200" w:type="dxa"/>
            <w:tcBorders>
              <w:right w:val="single" w:sz="6" w:space="0" w:color="auto"/>
            </w:tcBorders>
            <w:shd w:val="clear" w:color="auto" w:fill="auto"/>
          </w:tcPr>
          <w:p w14:paraId="175AC212" w14:textId="77777777" w:rsidR="00EA2F34" w:rsidRPr="00D70A0E" w:rsidRDefault="00EA2F34" w:rsidP="00BE28D4">
            <w:pPr>
              <w:pStyle w:val="tabletext11"/>
              <w:rPr>
                <w:ins w:id="289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FD3DD05" w14:textId="77777777" w:rsidR="00EA2F34" w:rsidRPr="00D70A0E" w:rsidRDefault="00EA2F34" w:rsidP="00BE28D4">
            <w:pPr>
              <w:pStyle w:val="tabletext11"/>
              <w:jc w:val="center"/>
              <w:rPr>
                <w:ins w:id="2898" w:author="Author"/>
              </w:rPr>
            </w:pPr>
            <w:ins w:id="2899" w:author="Author">
              <w:r w:rsidRPr="00D70A0E">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DD2D04C" w14:textId="77777777" w:rsidR="00EA2F34" w:rsidRPr="00D70A0E" w:rsidRDefault="00EA2F34" w:rsidP="00BE28D4">
            <w:pPr>
              <w:pStyle w:val="tabletext11"/>
              <w:tabs>
                <w:tab w:val="decimal" w:pos="480"/>
              </w:tabs>
              <w:rPr>
                <w:ins w:id="2900" w:author="Author"/>
              </w:rPr>
            </w:pPr>
            <w:ins w:id="2901" w:author="Author">
              <w:r w:rsidRPr="00D70A0E">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2B8DD864" w14:textId="77777777" w:rsidR="00EA2F34" w:rsidRPr="00D70A0E" w:rsidRDefault="00EA2F34" w:rsidP="00BE28D4">
            <w:pPr>
              <w:pStyle w:val="tabletext11"/>
              <w:tabs>
                <w:tab w:val="decimal" w:pos="380"/>
              </w:tabs>
              <w:rPr>
                <w:ins w:id="2902" w:author="Author"/>
              </w:rPr>
            </w:pPr>
            <w:ins w:id="2903"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BB33390" w14:textId="77777777" w:rsidR="00EA2F34" w:rsidRPr="00D70A0E" w:rsidRDefault="00EA2F34" w:rsidP="00BE28D4">
            <w:pPr>
              <w:pStyle w:val="tabletext11"/>
              <w:tabs>
                <w:tab w:val="decimal" w:pos="480"/>
              </w:tabs>
              <w:rPr>
                <w:ins w:id="2904" w:author="Author"/>
              </w:rPr>
            </w:pPr>
            <w:ins w:id="2905" w:author="Author">
              <w:r w:rsidRPr="00D70A0E">
                <w:t>1.00</w:t>
              </w:r>
            </w:ins>
          </w:p>
        </w:tc>
      </w:tr>
      <w:tr w:rsidR="00EA2F34" w:rsidRPr="00D70A0E" w14:paraId="7EEE5322" w14:textId="77777777" w:rsidTr="00A1082D">
        <w:trPr>
          <w:cantSplit/>
          <w:trHeight w:val="208"/>
          <w:ins w:id="2906" w:author="Author"/>
        </w:trPr>
        <w:tc>
          <w:tcPr>
            <w:tcW w:w="200" w:type="dxa"/>
            <w:tcBorders>
              <w:right w:val="single" w:sz="6" w:space="0" w:color="auto"/>
            </w:tcBorders>
            <w:shd w:val="clear" w:color="auto" w:fill="auto"/>
          </w:tcPr>
          <w:p w14:paraId="13C2D487" w14:textId="77777777" w:rsidR="00EA2F34" w:rsidRPr="00D70A0E" w:rsidRDefault="00EA2F34" w:rsidP="00BE28D4">
            <w:pPr>
              <w:pStyle w:val="tabletext11"/>
              <w:rPr>
                <w:ins w:id="290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4600254" w14:textId="77777777" w:rsidR="00EA2F34" w:rsidRPr="00D70A0E" w:rsidRDefault="00EA2F34" w:rsidP="00BE28D4">
            <w:pPr>
              <w:pStyle w:val="tabletext11"/>
              <w:jc w:val="center"/>
              <w:rPr>
                <w:ins w:id="2908" w:author="Author"/>
              </w:rPr>
            </w:pPr>
            <w:ins w:id="2909" w:author="Author">
              <w:r w:rsidRPr="00D70A0E">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462EB3" w14:textId="77777777" w:rsidR="00EA2F34" w:rsidRPr="00D70A0E" w:rsidRDefault="00EA2F34" w:rsidP="00BE28D4">
            <w:pPr>
              <w:pStyle w:val="tabletext11"/>
              <w:tabs>
                <w:tab w:val="decimal" w:pos="480"/>
              </w:tabs>
              <w:rPr>
                <w:ins w:id="2910" w:author="Author"/>
              </w:rPr>
            </w:pPr>
            <w:ins w:id="291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A6F3B" w14:textId="77777777" w:rsidR="00EA2F34" w:rsidRPr="00D70A0E" w:rsidRDefault="00EA2F34" w:rsidP="00BE28D4">
            <w:pPr>
              <w:pStyle w:val="tabletext11"/>
              <w:tabs>
                <w:tab w:val="decimal" w:pos="380"/>
              </w:tabs>
              <w:rPr>
                <w:ins w:id="2912" w:author="Author"/>
              </w:rPr>
            </w:pPr>
            <w:ins w:id="291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9FAFC" w14:textId="77777777" w:rsidR="00EA2F34" w:rsidRPr="00D70A0E" w:rsidRDefault="00EA2F34" w:rsidP="00BE28D4">
            <w:pPr>
              <w:pStyle w:val="tabletext11"/>
              <w:tabs>
                <w:tab w:val="decimal" w:pos="480"/>
              </w:tabs>
              <w:rPr>
                <w:ins w:id="2914" w:author="Author"/>
              </w:rPr>
            </w:pPr>
            <w:ins w:id="2915" w:author="Author">
              <w:r w:rsidRPr="00D70A0E">
                <w:t>0.59</w:t>
              </w:r>
            </w:ins>
          </w:p>
        </w:tc>
      </w:tr>
      <w:tr w:rsidR="00EA2F34" w:rsidRPr="00D70A0E" w14:paraId="531D360D" w14:textId="77777777" w:rsidTr="00A1082D">
        <w:trPr>
          <w:cantSplit/>
          <w:trHeight w:val="208"/>
          <w:ins w:id="2916" w:author="Author"/>
        </w:trPr>
        <w:tc>
          <w:tcPr>
            <w:tcW w:w="200" w:type="dxa"/>
            <w:tcBorders>
              <w:right w:val="single" w:sz="6" w:space="0" w:color="auto"/>
            </w:tcBorders>
            <w:shd w:val="clear" w:color="auto" w:fill="auto"/>
          </w:tcPr>
          <w:p w14:paraId="17F84B65" w14:textId="77777777" w:rsidR="00EA2F34" w:rsidRPr="00D70A0E" w:rsidRDefault="00EA2F34" w:rsidP="00BE28D4">
            <w:pPr>
              <w:pStyle w:val="tabletext11"/>
              <w:rPr>
                <w:ins w:id="291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B7127E7" w14:textId="77777777" w:rsidR="00EA2F34" w:rsidRPr="00D70A0E" w:rsidRDefault="00EA2F34" w:rsidP="00BE28D4">
            <w:pPr>
              <w:pStyle w:val="tabletext11"/>
              <w:jc w:val="center"/>
              <w:rPr>
                <w:ins w:id="2918" w:author="Author"/>
              </w:rPr>
            </w:pPr>
            <w:ins w:id="2919" w:author="Author">
              <w:r w:rsidRPr="00D70A0E">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483F6" w14:textId="77777777" w:rsidR="00EA2F34" w:rsidRPr="00D70A0E" w:rsidRDefault="00EA2F34" w:rsidP="00BE28D4">
            <w:pPr>
              <w:pStyle w:val="tabletext11"/>
              <w:tabs>
                <w:tab w:val="decimal" w:pos="480"/>
              </w:tabs>
              <w:rPr>
                <w:ins w:id="2920" w:author="Author"/>
              </w:rPr>
            </w:pPr>
            <w:ins w:id="292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7534D" w14:textId="77777777" w:rsidR="00EA2F34" w:rsidRPr="00D70A0E" w:rsidRDefault="00EA2F34" w:rsidP="00BE28D4">
            <w:pPr>
              <w:pStyle w:val="tabletext11"/>
              <w:tabs>
                <w:tab w:val="decimal" w:pos="380"/>
              </w:tabs>
              <w:rPr>
                <w:ins w:id="2922" w:author="Author"/>
              </w:rPr>
            </w:pPr>
            <w:ins w:id="292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E39022" w14:textId="77777777" w:rsidR="00EA2F34" w:rsidRPr="00D70A0E" w:rsidRDefault="00EA2F34" w:rsidP="00BE28D4">
            <w:pPr>
              <w:pStyle w:val="tabletext11"/>
              <w:tabs>
                <w:tab w:val="decimal" w:pos="480"/>
              </w:tabs>
              <w:rPr>
                <w:ins w:id="2924" w:author="Author"/>
              </w:rPr>
            </w:pPr>
            <w:ins w:id="2925" w:author="Author">
              <w:r w:rsidRPr="00D70A0E">
                <w:t>0.59</w:t>
              </w:r>
            </w:ins>
          </w:p>
        </w:tc>
      </w:tr>
      <w:tr w:rsidR="00EA2F34" w:rsidRPr="00D70A0E" w14:paraId="1BC9B603" w14:textId="77777777" w:rsidTr="00A1082D">
        <w:trPr>
          <w:cantSplit/>
          <w:trHeight w:val="208"/>
          <w:ins w:id="2926" w:author="Author"/>
        </w:trPr>
        <w:tc>
          <w:tcPr>
            <w:tcW w:w="200" w:type="dxa"/>
            <w:tcBorders>
              <w:right w:val="single" w:sz="6" w:space="0" w:color="auto"/>
            </w:tcBorders>
            <w:shd w:val="clear" w:color="auto" w:fill="auto"/>
          </w:tcPr>
          <w:p w14:paraId="22AF786D" w14:textId="77777777" w:rsidR="00EA2F34" w:rsidRPr="00D70A0E" w:rsidRDefault="00EA2F34" w:rsidP="00BE28D4">
            <w:pPr>
              <w:pStyle w:val="tabletext11"/>
              <w:rPr>
                <w:ins w:id="292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0ABB00F" w14:textId="77777777" w:rsidR="00EA2F34" w:rsidRPr="00D70A0E" w:rsidRDefault="00EA2F34" w:rsidP="00BE28D4">
            <w:pPr>
              <w:pStyle w:val="tabletext11"/>
              <w:jc w:val="center"/>
              <w:rPr>
                <w:ins w:id="2928" w:author="Author"/>
              </w:rPr>
            </w:pPr>
            <w:ins w:id="2929" w:author="Author">
              <w:r w:rsidRPr="00D70A0E">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8E0DB6" w14:textId="77777777" w:rsidR="00EA2F34" w:rsidRPr="00D70A0E" w:rsidRDefault="00EA2F34" w:rsidP="00BE28D4">
            <w:pPr>
              <w:pStyle w:val="tabletext11"/>
              <w:tabs>
                <w:tab w:val="decimal" w:pos="480"/>
              </w:tabs>
              <w:rPr>
                <w:ins w:id="2930" w:author="Author"/>
              </w:rPr>
            </w:pPr>
            <w:ins w:id="293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B0C5EE" w14:textId="77777777" w:rsidR="00EA2F34" w:rsidRPr="00D70A0E" w:rsidRDefault="00EA2F34" w:rsidP="00BE28D4">
            <w:pPr>
              <w:pStyle w:val="tabletext11"/>
              <w:tabs>
                <w:tab w:val="decimal" w:pos="380"/>
              </w:tabs>
              <w:rPr>
                <w:ins w:id="2932" w:author="Author"/>
              </w:rPr>
            </w:pPr>
            <w:ins w:id="293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A5E186" w14:textId="77777777" w:rsidR="00EA2F34" w:rsidRPr="00D70A0E" w:rsidRDefault="00EA2F34" w:rsidP="00BE28D4">
            <w:pPr>
              <w:pStyle w:val="tabletext11"/>
              <w:tabs>
                <w:tab w:val="decimal" w:pos="480"/>
              </w:tabs>
              <w:rPr>
                <w:ins w:id="2934" w:author="Author"/>
              </w:rPr>
            </w:pPr>
            <w:ins w:id="2935" w:author="Author">
              <w:r w:rsidRPr="00D70A0E">
                <w:t>0.59</w:t>
              </w:r>
            </w:ins>
          </w:p>
        </w:tc>
      </w:tr>
      <w:tr w:rsidR="00EA2F34" w:rsidRPr="00D70A0E" w14:paraId="2552EDDC" w14:textId="77777777" w:rsidTr="00A1082D">
        <w:trPr>
          <w:cantSplit/>
          <w:trHeight w:val="208"/>
          <w:ins w:id="2936" w:author="Author"/>
        </w:trPr>
        <w:tc>
          <w:tcPr>
            <w:tcW w:w="200" w:type="dxa"/>
            <w:tcBorders>
              <w:right w:val="single" w:sz="6" w:space="0" w:color="auto"/>
            </w:tcBorders>
            <w:shd w:val="clear" w:color="auto" w:fill="auto"/>
          </w:tcPr>
          <w:p w14:paraId="24584CE2" w14:textId="77777777" w:rsidR="00EA2F34" w:rsidRPr="00D70A0E" w:rsidRDefault="00EA2F34" w:rsidP="00BE28D4">
            <w:pPr>
              <w:pStyle w:val="tabletext11"/>
              <w:rPr>
                <w:ins w:id="293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A8A51FD" w14:textId="77777777" w:rsidR="00EA2F34" w:rsidRPr="00D70A0E" w:rsidRDefault="00EA2F34" w:rsidP="00BE28D4">
            <w:pPr>
              <w:pStyle w:val="tabletext11"/>
              <w:jc w:val="center"/>
              <w:rPr>
                <w:ins w:id="2938" w:author="Author"/>
              </w:rPr>
            </w:pPr>
            <w:ins w:id="2939" w:author="Author">
              <w:r w:rsidRPr="00D70A0E">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785996" w14:textId="77777777" w:rsidR="00EA2F34" w:rsidRPr="00D70A0E" w:rsidRDefault="00EA2F34" w:rsidP="00BE28D4">
            <w:pPr>
              <w:pStyle w:val="tabletext11"/>
              <w:tabs>
                <w:tab w:val="decimal" w:pos="480"/>
              </w:tabs>
              <w:rPr>
                <w:ins w:id="2940" w:author="Author"/>
              </w:rPr>
            </w:pPr>
            <w:ins w:id="294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11A0F1" w14:textId="77777777" w:rsidR="00EA2F34" w:rsidRPr="00D70A0E" w:rsidRDefault="00EA2F34" w:rsidP="00BE28D4">
            <w:pPr>
              <w:pStyle w:val="tabletext11"/>
              <w:tabs>
                <w:tab w:val="decimal" w:pos="380"/>
              </w:tabs>
              <w:rPr>
                <w:ins w:id="2942" w:author="Author"/>
              </w:rPr>
            </w:pPr>
            <w:ins w:id="294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58020A" w14:textId="77777777" w:rsidR="00EA2F34" w:rsidRPr="00D70A0E" w:rsidRDefault="00EA2F34" w:rsidP="00BE28D4">
            <w:pPr>
              <w:pStyle w:val="tabletext11"/>
              <w:tabs>
                <w:tab w:val="decimal" w:pos="480"/>
              </w:tabs>
              <w:rPr>
                <w:ins w:id="2944" w:author="Author"/>
              </w:rPr>
            </w:pPr>
            <w:ins w:id="2945" w:author="Author">
              <w:r w:rsidRPr="00D70A0E">
                <w:t>0.59</w:t>
              </w:r>
            </w:ins>
          </w:p>
        </w:tc>
      </w:tr>
      <w:tr w:rsidR="00EA2F34" w:rsidRPr="00D70A0E" w14:paraId="033AC1BB" w14:textId="77777777" w:rsidTr="00A1082D">
        <w:trPr>
          <w:cantSplit/>
          <w:trHeight w:val="208"/>
          <w:ins w:id="2946" w:author="Author"/>
        </w:trPr>
        <w:tc>
          <w:tcPr>
            <w:tcW w:w="200" w:type="dxa"/>
            <w:tcBorders>
              <w:right w:val="single" w:sz="6" w:space="0" w:color="auto"/>
            </w:tcBorders>
            <w:shd w:val="clear" w:color="auto" w:fill="auto"/>
          </w:tcPr>
          <w:p w14:paraId="797BDB8C" w14:textId="77777777" w:rsidR="00EA2F34" w:rsidRPr="00D70A0E" w:rsidRDefault="00EA2F34" w:rsidP="00BE28D4">
            <w:pPr>
              <w:pStyle w:val="tabletext11"/>
              <w:rPr>
                <w:ins w:id="294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FA286C4" w14:textId="77777777" w:rsidR="00EA2F34" w:rsidRPr="00D70A0E" w:rsidRDefault="00EA2F34" w:rsidP="00BE28D4">
            <w:pPr>
              <w:pStyle w:val="tabletext11"/>
              <w:jc w:val="center"/>
              <w:rPr>
                <w:ins w:id="2948" w:author="Author"/>
              </w:rPr>
            </w:pPr>
            <w:ins w:id="2949" w:author="Author">
              <w:r w:rsidRPr="00D70A0E">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8DF40" w14:textId="77777777" w:rsidR="00EA2F34" w:rsidRPr="00D70A0E" w:rsidRDefault="00EA2F34" w:rsidP="00BE28D4">
            <w:pPr>
              <w:pStyle w:val="tabletext11"/>
              <w:tabs>
                <w:tab w:val="decimal" w:pos="480"/>
              </w:tabs>
              <w:rPr>
                <w:ins w:id="2950" w:author="Author"/>
              </w:rPr>
            </w:pPr>
            <w:ins w:id="295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9701F" w14:textId="77777777" w:rsidR="00EA2F34" w:rsidRPr="00D70A0E" w:rsidRDefault="00EA2F34" w:rsidP="00BE28D4">
            <w:pPr>
              <w:pStyle w:val="tabletext11"/>
              <w:tabs>
                <w:tab w:val="decimal" w:pos="380"/>
              </w:tabs>
              <w:rPr>
                <w:ins w:id="2952" w:author="Author"/>
              </w:rPr>
            </w:pPr>
            <w:ins w:id="295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8F0EE1" w14:textId="77777777" w:rsidR="00EA2F34" w:rsidRPr="00D70A0E" w:rsidRDefault="00EA2F34" w:rsidP="00BE28D4">
            <w:pPr>
              <w:pStyle w:val="tabletext11"/>
              <w:tabs>
                <w:tab w:val="decimal" w:pos="480"/>
              </w:tabs>
              <w:rPr>
                <w:ins w:id="2954" w:author="Author"/>
              </w:rPr>
            </w:pPr>
            <w:ins w:id="2955" w:author="Author">
              <w:r w:rsidRPr="00D70A0E">
                <w:t>0.59</w:t>
              </w:r>
            </w:ins>
          </w:p>
        </w:tc>
      </w:tr>
      <w:tr w:rsidR="00EA2F34" w:rsidRPr="00D70A0E" w14:paraId="4C2AA973" w14:textId="77777777" w:rsidTr="00A1082D">
        <w:trPr>
          <w:cantSplit/>
          <w:trHeight w:val="208"/>
          <w:ins w:id="2956" w:author="Author"/>
        </w:trPr>
        <w:tc>
          <w:tcPr>
            <w:tcW w:w="200" w:type="dxa"/>
            <w:tcBorders>
              <w:right w:val="single" w:sz="6" w:space="0" w:color="auto"/>
            </w:tcBorders>
            <w:shd w:val="clear" w:color="auto" w:fill="auto"/>
          </w:tcPr>
          <w:p w14:paraId="0026DD4F" w14:textId="77777777" w:rsidR="00EA2F34" w:rsidRPr="00D70A0E" w:rsidRDefault="00EA2F34" w:rsidP="00BE28D4">
            <w:pPr>
              <w:pStyle w:val="tabletext11"/>
              <w:rPr>
                <w:ins w:id="295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E04BFEB" w14:textId="77777777" w:rsidR="00EA2F34" w:rsidRPr="00D70A0E" w:rsidRDefault="00EA2F34" w:rsidP="00BE28D4">
            <w:pPr>
              <w:pStyle w:val="tabletext11"/>
              <w:jc w:val="center"/>
              <w:rPr>
                <w:ins w:id="2958" w:author="Author"/>
              </w:rPr>
            </w:pPr>
            <w:ins w:id="2959" w:author="Author">
              <w:r w:rsidRPr="00D70A0E">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438F41" w14:textId="77777777" w:rsidR="00EA2F34" w:rsidRPr="00D70A0E" w:rsidRDefault="00EA2F34" w:rsidP="00BE28D4">
            <w:pPr>
              <w:pStyle w:val="tabletext11"/>
              <w:tabs>
                <w:tab w:val="decimal" w:pos="480"/>
              </w:tabs>
              <w:rPr>
                <w:ins w:id="2960" w:author="Author"/>
              </w:rPr>
            </w:pPr>
            <w:ins w:id="296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DB880F" w14:textId="77777777" w:rsidR="00EA2F34" w:rsidRPr="00D70A0E" w:rsidRDefault="00EA2F34" w:rsidP="00BE28D4">
            <w:pPr>
              <w:pStyle w:val="tabletext11"/>
              <w:tabs>
                <w:tab w:val="decimal" w:pos="380"/>
              </w:tabs>
              <w:rPr>
                <w:ins w:id="2962" w:author="Author"/>
              </w:rPr>
            </w:pPr>
            <w:ins w:id="296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F59F3" w14:textId="77777777" w:rsidR="00EA2F34" w:rsidRPr="00D70A0E" w:rsidRDefault="00EA2F34" w:rsidP="00BE28D4">
            <w:pPr>
              <w:pStyle w:val="tabletext11"/>
              <w:tabs>
                <w:tab w:val="decimal" w:pos="480"/>
              </w:tabs>
              <w:rPr>
                <w:ins w:id="2964" w:author="Author"/>
              </w:rPr>
            </w:pPr>
            <w:ins w:id="2965" w:author="Author">
              <w:r w:rsidRPr="00D70A0E">
                <w:t>0.59</w:t>
              </w:r>
            </w:ins>
          </w:p>
        </w:tc>
      </w:tr>
      <w:tr w:rsidR="00EA2F34" w:rsidRPr="00D70A0E" w14:paraId="7CA5FDD8" w14:textId="77777777" w:rsidTr="00A1082D">
        <w:trPr>
          <w:cantSplit/>
          <w:trHeight w:val="208"/>
          <w:ins w:id="2966" w:author="Author"/>
        </w:trPr>
        <w:tc>
          <w:tcPr>
            <w:tcW w:w="200" w:type="dxa"/>
            <w:tcBorders>
              <w:right w:val="single" w:sz="6" w:space="0" w:color="auto"/>
            </w:tcBorders>
            <w:shd w:val="clear" w:color="auto" w:fill="auto"/>
          </w:tcPr>
          <w:p w14:paraId="1BB38961" w14:textId="77777777" w:rsidR="00EA2F34" w:rsidRPr="00D70A0E" w:rsidRDefault="00EA2F34" w:rsidP="00BE28D4">
            <w:pPr>
              <w:pStyle w:val="tabletext11"/>
              <w:rPr>
                <w:ins w:id="296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1AA1798" w14:textId="77777777" w:rsidR="00EA2F34" w:rsidRPr="00D70A0E" w:rsidRDefault="00EA2F34" w:rsidP="00BE28D4">
            <w:pPr>
              <w:pStyle w:val="tabletext11"/>
              <w:jc w:val="center"/>
              <w:rPr>
                <w:ins w:id="2968" w:author="Author"/>
              </w:rPr>
            </w:pPr>
            <w:ins w:id="2969" w:author="Author">
              <w:r w:rsidRPr="00D70A0E">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7F565" w14:textId="77777777" w:rsidR="00EA2F34" w:rsidRPr="00D70A0E" w:rsidRDefault="00EA2F34" w:rsidP="00BE28D4">
            <w:pPr>
              <w:pStyle w:val="tabletext11"/>
              <w:tabs>
                <w:tab w:val="decimal" w:pos="480"/>
              </w:tabs>
              <w:rPr>
                <w:ins w:id="2970" w:author="Author"/>
              </w:rPr>
            </w:pPr>
            <w:ins w:id="297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DC8A2" w14:textId="77777777" w:rsidR="00EA2F34" w:rsidRPr="00D70A0E" w:rsidRDefault="00EA2F34" w:rsidP="00BE28D4">
            <w:pPr>
              <w:pStyle w:val="tabletext11"/>
              <w:tabs>
                <w:tab w:val="decimal" w:pos="380"/>
              </w:tabs>
              <w:rPr>
                <w:ins w:id="2972" w:author="Author"/>
              </w:rPr>
            </w:pPr>
            <w:ins w:id="297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B6B763" w14:textId="77777777" w:rsidR="00EA2F34" w:rsidRPr="00D70A0E" w:rsidRDefault="00EA2F34" w:rsidP="00BE28D4">
            <w:pPr>
              <w:pStyle w:val="tabletext11"/>
              <w:tabs>
                <w:tab w:val="decimal" w:pos="480"/>
              </w:tabs>
              <w:rPr>
                <w:ins w:id="2974" w:author="Author"/>
              </w:rPr>
            </w:pPr>
            <w:ins w:id="2975" w:author="Author">
              <w:r w:rsidRPr="00D70A0E">
                <w:t>0.59</w:t>
              </w:r>
            </w:ins>
          </w:p>
        </w:tc>
      </w:tr>
      <w:tr w:rsidR="00EA2F34" w:rsidRPr="00D70A0E" w14:paraId="43F9C884" w14:textId="77777777" w:rsidTr="00A1082D">
        <w:trPr>
          <w:cantSplit/>
          <w:trHeight w:val="208"/>
          <w:ins w:id="2976" w:author="Author"/>
        </w:trPr>
        <w:tc>
          <w:tcPr>
            <w:tcW w:w="200" w:type="dxa"/>
            <w:tcBorders>
              <w:right w:val="single" w:sz="6" w:space="0" w:color="auto"/>
            </w:tcBorders>
            <w:shd w:val="clear" w:color="auto" w:fill="auto"/>
          </w:tcPr>
          <w:p w14:paraId="0708401C" w14:textId="77777777" w:rsidR="00EA2F34" w:rsidRPr="00D70A0E" w:rsidRDefault="00EA2F34" w:rsidP="00BE28D4">
            <w:pPr>
              <w:pStyle w:val="tabletext11"/>
              <w:rPr>
                <w:ins w:id="297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2901BC1" w14:textId="77777777" w:rsidR="00EA2F34" w:rsidRPr="00D70A0E" w:rsidRDefault="00EA2F34" w:rsidP="00BE28D4">
            <w:pPr>
              <w:pStyle w:val="tabletext11"/>
              <w:jc w:val="center"/>
              <w:rPr>
                <w:ins w:id="2978" w:author="Author"/>
              </w:rPr>
            </w:pPr>
            <w:ins w:id="2979" w:author="Author">
              <w:r w:rsidRPr="00D70A0E">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85B40C" w14:textId="77777777" w:rsidR="00EA2F34" w:rsidRPr="00D70A0E" w:rsidRDefault="00EA2F34" w:rsidP="00BE28D4">
            <w:pPr>
              <w:pStyle w:val="tabletext11"/>
              <w:tabs>
                <w:tab w:val="decimal" w:pos="480"/>
              </w:tabs>
              <w:rPr>
                <w:ins w:id="2980" w:author="Author"/>
              </w:rPr>
            </w:pPr>
            <w:ins w:id="298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5910A5" w14:textId="77777777" w:rsidR="00EA2F34" w:rsidRPr="00D70A0E" w:rsidRDefault="00EA2F34" w:rsidP="00BE28D4">
            <w:pPr>
              <w:pStyle w:val="tabletext11"/>
              <w:tabs>
                <w:tab w:val="decimal" w:pos="380"/>
              </w:tabs>
              <w:rPr>
                <w:ins w:id="2982" w:author="Author"/>
              </w:rPr>
            </w:pPr>
            <w:ins w:id="298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E04D13" w14:textId="77777777" w:rsidR="00EA2F34" w:rsidRPr="00D70A0E" w:rsidRDefault="00EA2F34" w:rsidP="00BE28D4">
            <w:pPr>
              <w:pStyle w:val="tabletext11"/>
              <w:tabs>
                <w:tab w:val="decimal" w:pos="480"/>
              </w:tabs>
              <w:rPr>
                <w:ins w:id="2984" w:author="Author"/>
              </w:rPr>
            </w:pPr>
            <w:ins w:id="2985" w:author="Author">
              <w:r w:rsidRPr="00D70A0E">
                <w:t>0.59</w:t>
              </w:r>
            </w:ins>
          </w:p>
        </w:tc>
      </w:tr>
      <w:tr w:rsidR="00EA2F34" w:rsidRPr="00D70A0E" w14:paraId="33FBAC05" w14:textId="77777777" w:rsidTr="00A1082D">
        <w:trPr>
          <w:cantSplit/>
          <w:trHeight w:val="208"/>
          <w:ins w:id="2986" w:author="Author"/>
        </w:trPr>
        <w:tc>
          <w:tcPr>
            <w:tcW w:w="200" w:type="dxa"/>
            <w:tcBorders>
              <w:right w:val="single" w:sz="6" w:space="0" w:color="auto"/>
            </w:tcBorders>
            <w:shd w:val="clear" w:color="auto" w:fill="auto"/>
          </w:tcPr>
          <w:p w14:paraId="608E381B" w14:textId="77777777" w:rsidR="00EA2F34" w:rsidRPr="00D70A0E" w:rsidRDefault="00EA2F34" w:rsidP="00BE28D4">
            <w:pPr>
              <w:pStyle w:val="tabletext11"/>
              <w:rPr>
                <w:ins w:id="298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B0B60F0" w14:textId="77777777" w:rsidR="00EA2F34" w:rsidRPr="00D70A0E" w:rsidRDefault="00EA2F34" w:rsidP="00BE28D4">
            <w:pPr>
              <w:pStyle w:val="tabletext11"/>
              <w:jc w:val="center"/>
              <w:rPr>
                <w:ins w:id="2988" w:author="Author"/>
              </w:rPr>
            </w:pPr>
            <w:ins w:id="2989" w:author="Author">
              <w:r w:rsidRPr="00D70A0E">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92BE11" w14:textId="77777777" w:rsidR="00EA2F34" w:rsidRPr="00D70A0E" w:rsidRDefault="00EA2F34" w:rsidP="00BE28D4">
            <w:pPr>
              <w:pStyle w:val="tabletext11"/>
              <w:tabs>
                <w:tab w:val="decimal" w:pos="480"/>
              </w:tabs>
              <w:rPr>
                <w:ins w:id="2990" w:author="Author"/>
              </w:rPr>
            </w:pPr>
            <w:ins w:id="299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9254B7" w14:textId="77777777" w:rsidR="00EA2F34" w:rsidRPr="00D70A0E" w:rsidRDefault="00EA2F34" w:rsidP="00BE28D4">
            <w:pPr>
              <w:pStyle w:val="tabletext11"/>
              <w:tabs>
                <w:tab w:val="decimal" w:pos="380"/>
              </w:tabs>
              <w:rPr>
                <w:ins w:id="2992" w:author="Author"/>
              </w:rPr>
            </w:pPr>
            <w:ins w:id="299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C8AF59" w14:textId="77777777" w:rsidR="00EA2F34" w:rsidRPr="00D70A0E" w:rsidRDefault="00EA2F34" w:rsidP="00BE28D4">
            <w:pPr>
              <w:pStyle w:val="tabletext11"/>
              <w:tabs>
                <w:tab w:val="decimal" w:pos="480"/>
              </w:tabs>
              <w:rPr>
                <w:ins w:id="2994" w:author="Author"/>
              </w:rPr>
            </w:pPr>
            <w:ins w:id="2995" w:author="Author">
              <w:r w:rsidRPr="00D70A0E">
                <w:t>0.59</w:t>
              </w:r>
            </w:ins>
          </w:p>
        </w:tc>
      </w:tr>
      <w:tr w:rsidR="00EA2F34" w:rsidRPr="00D70A0E" w14:paraId="33D2A7A2" w14:textId="77777777" w:rsidTr="00A1082D">
        <w:trPr>
          <w:cantSplit/>
          <w:trHeight w:val="208"/>
          <w:ins w:id="2996" w:author="Author"/>
        </w:trPr>
        <w:tc>
          <w:tcPr>
            <w:tcW w:w="200" w:type="dxa"/>
            <w:tcBorders>
              <w:right w:val="single" w:sz="6" w:space="0" w:color="auto"/>
            </w:tcBorders>
            <w:shd w:val="clear" w:color="auto" w:fill="auto"/>
          </w:tcPr>
          <w:p w14:paraId="5903089E" w14:textId="77777777" w:rsidR="00EA2F34" w:rsidRPr="00D70A0E" w:rsidRDefault="00EA2F34" w:rsidP="00BE28D4">
            <w:pPr>
              <w:pStyle w:val="tabletext11"/>
              <w:rPr>
                <w:ins w:id="299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46E7634" w14:textId="77777777" w:rsidR="00EA2F34" w:rsidRPr="00D70A0E" w:rsidRDefault="00EA2F34" w:rsidP="00BE28D4">
            <w:pPr>
              <w:pStyle w:val="tabletext11"/>
              <w:jc w:val="center"/>
              <w:rPr>
                <w:ins w:id="2998" w:author="Author"/>
              </w:rPr>
            </w:pPr>
            <w:ins w:id="2999" w:author="Author">
              <w:r w:rsidRPr="00D70A0E">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B99CCD" w14:textId="77777777" w:rsidR="00EA2F34" w:rsidRPr="00D70A0E" w:rsidRDefault="00EA2F34" w:rsidP="00BE28D4">
            <w:pPr>
              <w:pStyle w:val="tabletext11"/>
              <w:tabs>
                <w:tab w:val="decimal" w:pos="480"/>
              </w:tabs>
              <w:rPr>
                <w:ins w:id="3000" w:author="Author"/>
              </w:rPr>
            </w:pPr>
            <w:ins w:id="300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C16499" w14:textId="77777777" w:rsidR="00EA2F34" w:rsidRPr="00D70A0E" w:rsidRDefault="00EA2F34" w:rsidP="00BE28D4">
            <w:pPr>
              <w:pStyle w:val="tabletext11"/>
              <w:tabs>
                <w:tab w:val="decimal" w:pos="380"/>
              </w:tabs>
              <w:rPr>
                <w:ins w:id="3002" w:author="Author"/>
              </w:rPr>
            </w:pPr>
            <w:ins w:id="300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3D32CC" w14:textId="77777777" w:rsidR="00EA2F34" w:rsidRPr="00D70A0E" w:rsidRDefault="00EA2F34" w:rsidP="00BE28D4">
            <w:pPr>
              <w:pStyle w:val="tabletext11"/>
              <w:tabs>
                <w:tab w:val="decimal" w:pos="480"/>
              </w:tabs>
              <w:rPr>
                <w:ins w:id="3004" w:author="Author"/>
              </w:rPr>
            </w:pPr>
            <w:ins w:id="3005" w:author="Author">
              <w:r w:rsidRPr="00D70A0E">
                <w:t>0.59</w:t>
              </w:r>
            </w:ins>
          </w:p>
        </w:tc>
      </w:tr>
      <w:tr w:rsidR="00EA2F34" w:rsidRPr="00D70A0E" w14:paraId="5799416D" w14:textId="77777777" w:rsidTr="00A1082D">
        <w:trPr>
          <w:cantSplit/>
          <w:trHeight w:val="208"/>
          <w:ins w:id="3006" w:author="Author"/>
        </w:trPr>
        <w:tc>
          <w:tcPr>
            <w:tcW w:w="200" w:type="dxa"/>
            <w:tcBorders>
              <w:right w:val="single" w:sz="6" w:space="0" w:color="auto"/>
            </w:tcBorders>
            <w:shd w:val="clear" w:color="auto" w:fill="auto"/>
          </w:tcPr>
          <w:p w14:paraId="3375BE6E" w14:textId="77777777" w:rsidR="00EA2F34" w:rsidRPr="00D70A0E" w:rsidRDefault="00EA2F34" w:rsidP="00BE28D4">
            <w:pPr>
              <w:pStyle w:val="tabletext11"/>
              <w:rPr>
                <w:ins w:id="300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7174DDD" w14:textId="77777777" w:rsidR="00EA2F34" w:rsidRPr="00D70A0E" w:rsidRDefault="00EA2F34" w:rsidP="00BE28D4">
            <w:pPr>
              <w:pStyle w:val="tabletext11"/>
              <w:jc w:val="center"/>
              <w:rPr>
                <w:ins w:id="3008" w:author="Author"/>
              </w:rPr>
            </w:pPr>
            <w:ins w:id="3009" w:author="Author">
              <w:r w:rsidRPr="00D70A0E">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12F132" w14:textId="77777777" w:rsidR="00EA2F34" w:rsidRPr="00D70A0E" w:rsidRDefault="00EA2F34" w:rsidP="00BE28D4">
            <w:pPr>
              <w:pStyle w:val="tabletext11"/>
              <w:tabs>
                <w:tab w:val="decimal" w:pos="480"/>
              </w:tabs>
              <w:rPr>
                <w:ins w:id="3010" w:author="Author"/>
              </w:rPr>
            </w:pPr>
            <w:ins w:id="301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BC0A2B" w14:textId="77777777" w:rsidR="00EA2F34" w:rsidRPr="00D70A0E" w:rsidRDefault="00EA2F34" w:rsidP="00BE28D4">
            <w:pPr>
              <w:pStyle w:val="tabletext11"/>
              <w:tabs>
                <w:tab w:val="decimal" w:pos="380"/>
              </w:tabs>
              <w:rPr>
                <w:ins w:id="3012" w:author="Author"/>
              </w:rPr>
            </w:pPr>
            <w:ins w:id="301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DEE8E3" w14:textId="77777777" w:rsidR="00EA2F34" w:rsidRPr="00D70A0E" w:rsidRDefault="00EA2F34" w:rsidP="00BE28D4">
            <w:pPr>
              <w:pStyle w:val="tabletext11"/>
              <w:tabs>
                <w:tab w:val="decimal" w:pos="480"/>
              </w:tabs>
              <w:rPr>
                <w:ins w:id="3014" w:author="Author"/>
              </w:rPr>
            </w:pPr>
            <w:ins w:id="3015" w:author="Author">
              <w:r w:rsidRPr="00D70A0E">
                <w:t>0.59</w:t>
              </w:r>
            </w:ins>
          </w:p>
        </w:tc>
      </w:tr>
      <w:tr w:rsidR="00EA2F34" w:rsidRPr="00D70A0E" w14:paraId="42C4DDC7" w14:textId="77777777" w:rsidTr="00A1082D">
        <w:trPr>
          <w:cantSplit/>
          <w:trHeight w:val="208"/>
          <w:ins w:id="3016" w:author="Author"/>
        </w:trPr>
        <w:tc>
          <w:tcPr>
            <w:tcW w:w="200" w:type="dxa"/>
            <w:tcBorders>
              <w:right w:val="single" w:sz="6" w:space="0" w:color="auto"/>
            </w:tcBorders>
            <w:shd w:val="clear" w:color="auto" w:fill="auto"/>
          </w:tcPr>
          <w:p w14:paraId="2D6FE131" w14:textId="77777777" w:rsidR="00EA2F34" w:rsidRPr="00D70A0E" w:rsidRDefault="00EA2F34" w:rsidP="00BE28D4">
            <w:pPr>
              <w:pStyle w:val="tabletext11"/>
              <w:rPr>
                <w:ins w:id="301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81EF289" w14:textId="77777777" w:rsidR="00EA2F34" w:rsidRPr="00D70A0E" w:rsidRDefault="00EA2F34" w:rsidP="00BE28D4">
            <w:pPr>
              <w:pStyle w:val="tabletext11"/>
              <w:jc w:val="center"/>
              <w:rPr>
                <w:ins w:id="3018" w:author="Author"/>
              </w:rPr>
            </w:pPr>
            <w:ins w:id="3019" w:author="Author">
              <w:r w:rsidRPr="00D70A0E">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4B5487" w14:textId="77777777" w:rsidR="00EA2F34" w:rsidRPr="00D70A0E" w:rsidRDefault="00EA2F34" w:rsidP="00BE28D4">
            <w:pPr>
              <w:pStyle w:val="tabletext11"/>
              <w:tabs>
                <w:tab w:val="decimal" w:pos="480"/>
              </w:tabs>
              <w:rPr>
                <w:ins w:id="3020" w:author="Author"/>
              </w:rPr>
            </w:pPr>
            <w:ins w:id="302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F681F4" w14:textId="77777777" w:rsidR="00EA2F34" w:rsidRPr="00D70A0E" w:rsidRDefault="00EA2F34" w:rsidP="00BE28D4">
            <w:pPr>
              <w:pStyle w:val="tabletext11"/>
              <w:tabs>
                <w:tab w:val="decimal" w:pos="380"/>
              </w:tabs>
              <w:rPr>
                <w:ins w:id="3022" w:author="Author"/>
              </w:rPr>
            </w:pPr>
            <w:ins w:id="302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E44F59" w14:textId="77777777" w:rsidR="00EA2F34" w:rsidRPr="00D70A0E" w:rsidRDefault="00EA2F34" w:rsidP="00BE28D4">
            <w:pPr>
              <w:pStyle w:val="tabletext11"/>
              <w:tabs>
                <w:tab w:val="decimal" w:pos="480"/>
              </w:tabs>
              <w:rPr>
                <w:ins w:id="3024" w:author="Author"/>
              </w:rPr>
            </w:pPr>
            <w:ins w:id="3025" w:author="Author">
              <w:r w:rsidRPr="00D70A0E">
                <w:t>0.59</w:t>
              </w:r>
            </w:ins>
          </w:p>
        </w:tc>
      </w:tr>
      <w:tr w:rsidR="00EA2F34" w:rsidRPr="00D70A0E" w14:paraId="21A6EC6C" w14:textId="77777777" w:rsidTr="00A1082D">
        <w:trPr>
          <w:cantSplit/>
          <w:trHeight w:val="208"/>
          <w:ins w:id="3026" w:author="Author"/>
        </w:trPr>
        <w:tc>
          <w:tcPr>
            <w:tcW w:w="200" w:type="dxa"/>
            <w:tcBorders>
              <w:right w:val="single" w:sz="6" w:space="0" w:color="auto"/>
            </w:tcBorders>
            <w:shd w:val="clear" w:color="auto" w:fill="auto"/>
          </w:tcPr>
          <w:p w14:paraId="157CE9F8" w14:textId="77777777" w:rsidR="00EA2F34" w:rsidRPr="00D70A0E" w:rsidRDefault="00EA2F34" w:rsidP="00BE28D4">
            <w:pPr>
              <w:pStyle w:val="tabletext11"/>
              <w:rPr>
                <w:ins w:id="302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4289E4A" w14:textId="77777777" w:rsidR="00EA2F34" w:rsidRPr="00D70A0E" w:rsidRDefault="00EA2F34" w:rsidP="00BE28D4">
            <w:pPr>
              <w:pStyle w:val="tabletext11"/>
              <w:jc w:val="center"/>
              <w:rPr>
                <w:ins w:id="3028" w:author="Author"/>
              </w:rPr>
            </w:pPr>
            <w:ins w:id="3029" w:author="Author">
              <w:r w:rsidRPr="00D70A0E">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4D7CDC" w14:textId="77777777" w:rsidR="00EA2F34" w:rsidRPr="00D70A0E" w:rsidRDefault="00EA2F34" w:rsidP="00BE28D4">
            <w:pPr>
              <w:pStyle w:val="tabletext11"/>
              <w:tabs>
                <w:tab w:val="decimal" w:pos="480"/>
              </w:tabs>
              <w:rPr>
                <w:ins w:id="3030" w:author="Author"/>
              </w:rPr>
            </w:pPr>
            <w:ins w:id="303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BBE70E" w14:textId="77777777" w:rsidR="00EA2F34" w:rsidRPr="00D70A0E" w:rsidRDefault="00EA2F34" w:rsidP="00BE28D4">
            <w:pPr>
              <w:pStyle w:val="tabletext11"/>
              <w:tabs>
                <w:tab w:val="decimal" w:pos="380"/>
              </w:tabs>
              <w:rPr>
                <w:ins w:id="3032" w:author="Author"/>
              </w:rPr>
            </w:pPr>
            <w:ins w:id="303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9BC379" w14:textId="77777777" w:rsidR="00EA2F34" w:rsidRPr="00D70A0E" w:rsidRDefault="00EA2F34" w:rsidP="00BE28D4">
            <w:pPr>
              <w:pStyle w:val="tabletext11"/>
              <w:tabs>
                <w:tab w:val="decimal" w:pos="480"/>
              </w:tabs>
              <w:rPr>
                <w:ins w:id="3034" w:author="Author"/>
              </w:rPr>
            </w:pPr>
            <w:ins w:id="3035" w:author="Author">
              <w:r w:rsidRPr="00D70A0E">
                <w:t>0.59</w:t>
              </w:r>
            </w:ins>
          </w:p>
        </w:tc>
      </w:tr>
      <w:tr w:rsidR="00EA2F34" w:rsidRPr="00D70A0E" w14:paraId="38C79FBC" w14:textId="77777777" w:rsidTr="00A1082D">
        <w:trPr>
          <w:cantSplit/>
          <w:trHeight w:val="208"/>
          <w:ins w:id="3036" w:author="Author"/>
        </w:trPr>
        <w:tc>
          <w:tcPr>
            <w:tcW w:w="200" w:type="dxa"/>
            <w:tcBorders>
              <w:right w:val="single" w:sz="6" w:space="0" w:color="auto"/>
            </w:tcBorders>
            <w:shd w:val="clear" w:color="auto" w:fill="auto"/>
          </w:tcPr>
          <w:p w14:paraId="1BC8C1A1" w14:textId="77777777" w:rsidR="00EA2F34" w:rsidRPr="00D70A0E" w:rsidRDefault="00EA2F34" w:rsidP="00BE28D4">
            <w:pPr>
              <w:pStyle w:val="tabletext11"/>
              <w:rPr>
                <w:ins w:id="303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FB90185" w14:textId="77777777" w:rsidR="00EA2F34" w:rsidRPr="00D70A0E" w:rsidRDefault="00EA2F34" w:rsidP="00BE28D4">
            <w:pPr>
              <w:pStyle w:val="tabletext11"/>
              <w:jc w:val="center"/>
              <w:rPr>
                <w:ins w:id="3038" w:author="Author"/>
              </w:rPr>
            </w:pPr>
            <w:ins w:id="3039" w:author="Author">
              <w:r w:rsidRPr="00D70A0E">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C48D1" w14:textId="77777777" w:rsidR="00EA2F34" w:rsidRPr="00D70A0E" w:rsidRDefault="00EA2F34" w:rsidP="00BE28D4">
            <w:pPr>
              <w:pStyle w:val="tabletext11"/>
              <w:tabs>
                <w:tab w:val="decimal" w:pos="480"/>
              </w:tabs>
              <w:rPr>
                <w:ins w:id="3040" w:author="Author"/>
              </w:rPr>
            </w:pPr>
            <w:ins w:id="304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0283B7" w14:textId="77777777" w:rsidR="00EA2F34" w:rsidRPr="00D70A0E" w:rsidRDefault="00EA2F34" w:rsidP="00BE28D4">
            <w:pPr>
              <w:pStyle w:val="tabletext11"/>
              <w:tabs>
                <w:tab w:val="decimal" w:pos="380"/>
              </w:tabs>
              <w:rPr>
                <w:ins w:id="3042" w:author="Author"/>
              </w:rPr>
            </w:pPr>
            <w:ins w:id="304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84052E" w14:textId="77777777" w:rsidR="00EA2F34" w:rsidRPr="00D70A0E" w:rsidRDefault="00EA2F34" w:rsidP="00BE28D4">
            <w:pPr>
              <w:pStyle w:val="tabletext11"/>
              <w:tabs>
                <w:tab w:val="decimal" w:pos="480"/>
              </w:tabs>
              <w:rPr>
                <w:ins w:id="3044" w:author="Author"/>
              </w:rPr>
            </w:pPr>
            <w:ins w:id="3045" w:author="Author">
              <w:r w:rsidRPr="00D70A0E">
                <w:t>0.59</w:t>
              </w:r>
            </w:ins>
          </w:p>
        </w:tc>
      </w:tr>
      <w:tr w:rsidR="00EA2F34" w:rsidRPr="00D70A0E" w14:paraId="25B5BE61" w14:textId="77777777" w:rsidTr="00A1082D">
        <w:trPr>
          <w:cantSplit/>
          <w:trHeight w:val="208"/>
          <w:ins w:id="3046" w:author="Author"/>
        </w:trPr>
        <w:tc>
          <w:tcPr>
            <w:tcW w:w="200" w:type="dxa"/>
            <w:tcBorders>
              <w:right w:val="single" w:sz="6" w:space="0" w:color="auto"/>
            </w:tcBorders>
            <w:shd w:val="clear" w:color="auto" w:fill="auto"/>
          </w:tcPr>
          <w:p w14:paraId="5D47C9F5" w14:textId="77777777" w:rsidR="00EA2F34" w:rsidRPr="00D70A0E" w:rsidRDefault="00EA2F34" w:rsidP="00BE28D4">
            <w:pPr>
              <w:pStyle w:val="tabletext11"/>
              <w:rPr>
                <w:ins w:id="304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61BB3F7" w14:textId="77777777" w:rsidR="00EA2F34" w:rsidRPr="00D70A0E" w:rsidRDefault="00EA2F34" w:rsidP="00BE28D4">
            <w:pPr>
              <w:pStyle w:val="tabletext11"/>
              <w:jc w:val="center"/>
              <w:rPr>
                <w:ins w:id="3048" w:author="Author"/>
              </w:rPr>
            </w:pPr>
            <w:ins w:id="3049" w:author="Author">
              <w:r w:rsidRPr="00D70A0E">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3DD28" w14:textId="77777777" w:rsidR="00EA2F34" w:rsidRPr="00D70A0E" w:rsidRDefault="00EA2F34" w:rsidP="00BE28D4">
            <w:pPr>
              <w:pStyle w:val="tabletext11"/>
              <w:tabs>
                <w:tab w:val="decimal" w:pos="480"/>
              </w:tabs>
              <w:rPr>
                <w:ins w:id="3050" w:author="Author"/>
              </w:rPr>
            </w:pPr>
            <w:ins w:id="305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D7F383" w14:textId="77777777" w:rsidR="00EA2F34" w:rsidRPr="00D70A0E" w:rsidRDefault="00EA2F34" w:rsidP="00BE28D4">
            <w:pPr>
              <w:pStyle w:val="tabletext11"/>
              <w:tabs>
                <w:tab w:val="decimal" w:pos="380"/>
              </w:tabs>
              <w:rPr>
                <w:ins w:id="3052" w:author="Author"/>
              </w:rPr>
            </w:pPr>
            <w:ins w:id="305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5DA54" w14:textId="77777777" w:rsidR="00EA2F34" w:rsidRPr="00D70A0E" w:rsidRDefault="00EA2F34" w:rsidP="00BE28D4">
            <w:pPr>
              <w:pStyle w:val="tabletext11"/>
              <w:tabs>
                <w:tab w:val="decimal" w:pos="480"/>
              </w:tabs>
              <w:rPr>
                <w:ins w:id="3054" w:author="Author"/>
              </w:rPr>
            </w:pPr>
            <w:ins w:id="3055" w:author="Author">
              <w:r w:rsidRPr="00D70A0E">
                <w:t>0.59</w:t>
              </w:r>
            </w:ins>
          </w:p>
        </w:tc>
      </w:tr>
      <w:tr w:rsidR="00EA2F34" w:rsidRPr="00D70A0E" w14:paraId="6477CFCE" w14:textId="77777777" w:rsidTr="00A1082D">
        <w:trPr>
          <w:cantSplit/>
          <w:trHeight w:val="208"/>
          <w:ins w:id="3056" w:author="Author"/>
        </w:trPr>
        <w:tc>
          <w:tcPr>
            <w:tcW w:w="200" w:type="dxa"/>
            <w:tcBorders>
              <w:right w:val="single" w:sz="6" w:space="0" w:color="auto"/>
            </w:tcBorders>
            <w:shd w:val="clear" w:color="auto" w:fill="auto"/>
          </w:tcPr>
          <w:p w14:paraId="48555E70" w14:textId="77777777" w:rsidR="00EA2F34" w:rsidRPr="00D70A0E" w:rsidRDefault="00EA2F34" w:rsidP="00BE28D4">
            <w:pPr>
              <w:pStyle w:val="tabletext11"/>
              <w:rPr>
                <w:ins w:id="305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E14C84E" w14:textId="77777777" w:rsidR="00EA2F34" w:rsidRPr="00D70A0E" w:rsidRDefault="00EA2F34" w:rsidP="00BE28D4">
            <w:pPr>
              <w:pStyle w:val="tabletext11"/>
              <w:jc w:val="center"/>
              <w:rPr>
                <w:ins w:id="3058" w:author="Author"/>
              </w:rPr>
            </w:pPr>
            <w:ins w:id="3059" w:author="Author">
              <w:r w:rsidRPr="00D70A0E">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55151A" w14:textId="77777777" w:rsidR="00EA2F34" w:rsidRPr="00D70A0E" w:rsidRDefault="00EA2F34" w:rsidP="00BE28D4">
            <w:pPr>
              <w:pStyle w:val="tabletext11"/>
              <w:tabs>
                <w:tab w:val="decimal" w:pos="480"/>
              </w:tabs>
              <w:rPr>
                <w:ins w:id="3060" w:author="Author"/>
              </w:rPr>
            </w:pPr>
            <w:ins w:id="306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176C33" w14:textId="77777777" w:rsidR="00EA2F34" w:rsidRPr="00D70A0E" w:rsidRDefault="00EA2F34" w:rsidP="00BE28D4">
            <w:pPr>
              <w:pStyle w:val="tabletext11"/>
              <w:tabs>
                <w:tab w:val="decimal" w:pos="380"/>
              </w:tabs>
              <w:rPr>
                <w:ins w:id="3062" w:author="Author"/>
              </w:rPr>
            </w:pPr>
            <w:ins w:id="306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9EADA0" w14:textId="77777777" w:rsidR="00EA2F34" w:rsidRPr="00D70A0E" w:rsidRDefault="00EA2F34" w:rsidP="00BE28D4">
            <w:pPr>
              <w:pStyle w:val="tabletext11"/>
              <w:tabs>
                <w:tab w:val="decimal" w:pos="480"/>
              </w:tabs>
              <w:rPr>
                <w:ins w:id="3064" w:author="Author"/>
              </w:rPr>
            </w:pPr>
            <w:ins w:id="3065" w:author="Author">
              <w:r w:rsidRPr="00D70A0E">
                <w:t>0.59</w:t>
              </w:r>
            </w:ins>
          </w:p>
        </w:tc>
      </w:tr>
      <w:tr w:rsidR="00EA2F34" w:rsidRPr="00D70A0E" w14:paraId="790FA430" w14:textId="77777777" w:rsidTr="00A1082D">
        <w:trPr>
          <w:cantSplit/>
          <w:trHeight w:val="208"/>
          <w:ins w:id="3066" w:author="Author"/>
        </w:trPr>
        <w:tc>
          <w:tcPr>
            <w:tcW w:w="200" w:type="dxa"/>
            <w:tcBorders>
              <w:right w:val="single" w:sz="6" w:space="0" w:color="auto"/>
            </w:tcBorders>
            <w:shd w:val="clear" w:color="auto" w:fill="auto"/>
          </w:tcPr>
          <w:p w14:paraId="636BF544" w14:textId="77777777" w:rsidR="00EA2F34" w:rsidRPr="00D70A0E" w:rsidRDefault="00EA2F34" w:rsidP="00BE28D4">
            <w:pPr>
              <w:pStyle w:val="tabletext11"/>
              <w:rPr>
                <w:ins w:id="306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FAD0CF7" w14:textId="77777777" w:rsidR="00EA2F34" w:rsidRPr="00D70A0E" w:rsidRDefault="00EA2F34" w:rsidP="00BE28D4">
            <w:pPr>
              <w:pStyle w:val="tabletext11"/>
              <w:jc w:val="center"/>
              <w:rPr>
                <w:ins w:id="3068" w:author="Author"/>
              </w:rPr>
            </w:pPr>
            <w:ins w:id="3069" w:author="Author">
              <w:r w:rsidRPr="00D70A0E">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D742B5" w14:textId="77777777" w:rsidR="00EA2F34" w:rsidRPr="00D70A0E" w:rsidRDefault="00EA2F34" w:rsidP="00BE28D4">
            <w:pPr>
              <w:pStyle w:val="tabletext11"/>
              <w:tabs>
                <w:tab w:val="decimal" w:pos="480"/>
              </w:tabs>
              <w:rPr>
                <w:ins w:id="3070" w:author="Author"/>
              </w:rPr>
            </w:pPr>
            <w:ins w:id="3071" w:author="Author">
              <w:r w:rsidRPr="00D70A0E">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2717F0" w14:textId="77777777" w:rsidR="00EA2F34" w:rsidRPr="00D70A0E" w:rsidRDefault="00EA2F34" w:rsidP="00BE28D4">
            <w:pPr>
              <w:pStyle w:val="tabletext11"/>
              <w:tabs>
                <w:tab w:val="decimal" w:pos="380"/>
              </w:tabs>
              <w:rPr>
                <w:ins w:id="3072" w:author="Author"/>
              </w:rPr>
            </w:pPr>
            <w:ins w:id="3073" w:author="Author">
              <w:r w:rsidRPr="00D70A0E">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CE012C" w14:textId="77777777" w:rsidR="00EA2F34" w:rsidRPr="00D70A0E" w:rsidRDefault="00EA2F34" w:rsidP="00BE28D4">
            <w:pPr>
              <w:pStyle w:val="tabletext11"/>
              <w:tabs>
                <w:tab w:val="decimal" w:pos="480"/>
              </w:tabs>
              <w:rPr>
                <w:ins w:id="3074" w:author="Author"/>
              </w:rPr>
            </w:pPr>
            <w:ins w:id="3075" w:author="Author">
              <w:r w:rsidRPr="00D70A0E">
                <w:t>0.59</w:t>
              </w:r>
            </w:ins>
          </w:p>
        </w:tc>
      </w:tr>
    </w:tbl>
    <w:p w14:paraId="681AAFE9" w14:textId="77777777" w:rsidR="00EA2F34" w:rsidRPr="00D70A0E" w:rsidRDefault="00EA2F34" w:rsidP="00BE28D4">
      <w:pPr>
        <w:pStyle w:val="tablecaption"/>
        <w:rPr>
          <w:ins w:id="3076" w:author="Author"/>
        </w:rPr>
      </w:pPr>
      <w:ins w:id="3077" w:author="Author">
        <w:r w:rsidRPr="00D70A0E">
          <w:t>Table 225.C.1. Fleet Size Rating Factors – Zone Rated</w:t>
        </w:r>
      </w:ins>
    </w:p>
    <w:p w14:paraId="62DB5BD4" w14:textId="77777777" w:rsidR="00EA2F34" w:rsidRPr="00D70A0E" w:rsidRDefault="00EA2F34" w:rsidP="00BE28D4">
      <w:pPr>
        <w:pStyle w:val="isonormal"/>
        <w:rPr>
          <w:ins w:id="3078" w:author="Author"/>
        </w:rPr>
      </w:pPr>
    </w:p>
    <w:p w14:paraId="145EBA39" w14:textId="77777777" w:rsidR="00EA2F34" w:rsidRPr="00D70A0E" w:rsidRDefault="00EA2F34" w:rsidP="00BE28D4">
      <w:pPr>
        <w:pStyle w:val="blocktext1"/>
        <w:ind w:left="1440" w:hanging="1440"/>
        <w:rPr>
          <w:ins w:id="3079" w:author="Author"/>
          <w:bCs/>
        </w:rPr>
      </w:pPr>
      <w:ins w:id="3080" w:author="Author">
        <w:r w:rsidRPr="00D70A0E">
          <w:rPr>
            <w:bCs/>
          </w:rPr>
          <w:t xml:space="preserve">The following is added to Paragraph </w:t>
        </w:r>
        <w:r w:rsidRPr="00EA2F34">
          <w:rPr>
            <w:b/>
            <w:rPrChange w:id="3081" w:author="Author">
              <w:rPr>
                <w:bCs/>
              </w:rPr>
            </w:rPrChange>
          </w:rPr>
          <w:t>C.</w:t>
        </w:r>
        <w:r w:rsidRPr="00D70A0E">
          <w:rPr>
            <w:b/>
          </w:rPr>
          <w:t>2</w:t>
        </w:r>
        <w:r w:rsidRPr="00EA2F34">
          <w:rPr>
            <w:b/>
            <w:rPrChange w:id="3082" w:author="Author">
              <w:rPr>
                <w:bCs/>
              </w:rPr>
            </w:rPrChange>
          </w:rPr>
          <w:t>.:</w:t>
        </w:r>
      </w:ins>
    </w:p>
    <w:p w14:paraId="111AC6E5" w14:textId="77777777" w:rsidR="00EA2F34" w:rsidRPr="00D70A0E" w:rsidRDefault="00EA2F34" w:rsidP="00BE28D4">
      <w:pPr>
        <w:pStyle w:val="space4"/>
        <w:rPr>
          <w:ins w:id="3083"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360"/>
        <w:gridCol w:w="1560"/>
        <w:gridCol w:w="1560"/>
        <w:gridCol w:w="1200"/>
        <w:gridCol w:w="1200"/>
        <w:gridCol w:w="1200"/>
      </w:tblGrid>
      <w:tr w:rsidR="00EA2F34" w:rsidRPr="00D70A0E" w14:paraId="13E70B0E" w14:textId="77777777" w:rsidTr="00A1082D">
        <w:trPr>
          <w:cantSplit/>
          <w:trHeight w:val="255"/>
          <w:ins w:id="3084" w:author="Author"/>
        </w:trPr>
        <w:tc>
          <w:tcPr>
            <w:tcW w:w="200" w:type="dxa"/>
            <w:tcBorders>
              <w:right w:val="single" w:sz="6" w:space="0" w:color="auto"/>
            </w:tcBorders>
            <w:shd w:val="clear" w:color="auto" w:fill="auto"/>
            <w:vAlign w:val="bottom"/>
          </w:tcPr>
          <w:p w14:paraId="4B4CFCC8" w14:textId="77777777" w:rsidR="00EA2F34" w:rsidRPr="00D70A0E" w:rsidRDefault="00EA2F34" w:rsidP="00BE28D4">
            <w:pPr>
              <w:pStyle w:val="tablehead"/>
              <w:rPr>
                <w:ins w:id="3085" w:author="Author"/>
              </w:rPr>
            </w:pPr>
          </w:p>
        </w:tc>
        <w:tc>
          <w:tcPr>
            <w:tcW w:w="33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A6A55" w14:textId="77777777" w:rsidR="00EA2F34" w:rsidRPr="00D70A0E" w:rsidRDefault="00EA2F34" w:rsidP="00BE28D4">
            <w:pPr>
              <w:pStyle w:val="tablehead"/>
              <w:rPr>
                <w:ins w:id="3086" w:author="Author"/>
              </w:rPr>
            </w:pPr>
            <w:ins w:id="3087" w:author="Author">
              <w:r w:rsidRPr="00D70A0E">
                <w:t>Size Class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501E2B60" w14:textId="77777777" w:rsidR="00EA2F34" w:rsidRPr="00D70A0E" w:rsidRDefault="00EA2F34" w:rsidP="00BE28D4">
            <w:pPr>
              <w:pStyle w:val="tablehead"/>
              <w:rPr>
                <w:ins w:id="3088" w:author="Author"/>
              </w:rPr>
            </w:pPr>
            <w:ins w:id="3089" w:author="Author">
              <w:r w:rsidRPr="00D70A0E">
                <w:t>Business Use</w:t>
              </w:r>
            </w:ins>
          </w:p>
        </w:tc>
        <w:tc>
          <w:tcPr>
            <w:tcW w:w="1560" w:type="dxa"/>
            <w:tcBorders>
              <w:top w:val="single" w:sz="6" w:space="0" w:color="auto"/>
              <w:left w:val="single" w:sz="6" w:space="0" w:color="auto"/>
              <w:bottom w:val="single" w:sz="6" w:space="0" w:color="auto"/>
              <w:right w:val="single" w:sz="6" w:space="0" w:color="auto"/>
            </w:tcBorders>
          </w:tcPr>
          <w:p w14:paraId="3072DC51" w14:textId="77777777" w:rsidR="00EA2F34" w:rsidRPr="00D70A0E" w:rsidRDefault="00EA2F34" w:rsidP="00BE28D4">
            <w:pPr>
              <w:pStyle w:val="tablehead"/>
              <w:rPr>
                <w:ins w:id="3090" w:author="Author"/>
              </w:rPr>
            </w:pPr>
            <w:ins w:id="3091" w:author="Author">
              <w:r w:rsidRPr="00D70A0E">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7ACC1E" w14:textId="77777777" w:rsidR="00EA2F34" w:rsidRPr="00D70A0E" w:rsidRDefault="00EA2F34" w:rsidP="00BE28D4">
            <w:pPr>
              <w:pStyle w:val="tablehead"/>
              <w:rPr>
                <w:ins w:id="3092" w:author="Author"/>
              </w:rPr>
            </w:pPr>
            <w:ins w:id="3093" w:author="Author">
              <w:r w:rsidRPr="00D70A0E">
                <w:t>Liability</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F579AF" w14:textId="77777777" w:rsidR="00EA2F34" w:rsidRPr="00D70A0E" w:rsidRDefault="00EA2F34" w:rsidP="00BE28D4">
            <w:pPr>
              <w:pStyle w:val="tablehead"/>
              <w:rPr>
                <w:ins w:id="3094" w:author="Author"/>
              </w:rPr>
            </w:pPr>
            <w:ins w:id="3095" w:author="Author">
              <w:r w:rsidRPr="00D70A0E">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9FFCC" w14:textId="77777777" w:rsidR="00EA2F34" w:rsidRPr="00D70A0E" w:rsidRDefault="00EA2F34" w:rsidP="00BE28D4">
            <w:pPr>
              <w:pStyle w:val="tablehead"/>
              <w:rPr>
                <w:ins w:id="3096" w:author="Author"/>
              </w:rPr>
            </w:pPr>
            <w:ins w:id="3097" w:author="Author">
              <w:r w:rsidRPr="00D70A0E">
                <w:t>Other Than Collision</w:t>
              </w:r>
            </w:ins>
          </w:p>
        </w:tc>
      </w:tr>
      <w:tr w:rsidR="00EA2F34" w:rsidRPr="00D70A0E" w14:paraId="139485C4" w14:textId="77777777" w:rsidTr="00A1082D">
        <w:trPr>
          <w:cantSplit/>
          <w:trHeight w:val="190"/>
          <w:ins w:id="3098" w:author="Author"/>
        </w:trPr>
        <w:tc>
          <w:tcPr>
            <w:tcW w:w="200" w:type="dxa"/>
            <w:tcBorders>
              <w:top w:val="nil"/>
              <w:right w:val="single" w:sz="6" w:space="0" w:color="auto"/>
            </w:tcBorders>
            <w:shd w:val="clear" w:color="auto" w:fill="auto"/>
          </w:tcPr>
          <w:p w14:paraId="219FD8AD" w14:textId="77777777" w:rsidR="00EA2F34" w:rsidRPr="00D70A0E" w:rsidRDefault="00EA2F34" w:rsidP="00BE28D4">
            <w:pPr>
              <w:pStyle w:val="tabletext11"/>
              <w:rPr>
                <w:ins w:id="3099" w:author="Author"/>
              </w:rPr>
            </w:pPr>
          </w:p>
        </w:tc>
        <w:tc>
          <w:tcPr>
            <w:tcW w:w="336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C482E5B" w14:textId="77777777" w:rsidR="00EA2F34" w:rsidRPr="00D70A0E" w:rsidRDefault="00EA2F34" w:rsidP="00BE28D4">
            <w:pPr>
              <w:pStyle w:val="tabletext11"/>
              <w:jc w:val="center"/>
              <w:rPr>
                <w:ins w:id="3100" w:author="Author"/>
              </w:rPr>
            </w:pPr>
            <w:ins w:id="3101" w:author="Author">
              <w:r w:rsidRPr="00D70A0E">
                <w:rPr>
                  <w:b/>
                </w:rPr>
                <w:t>Medium Trucks</w:t>
              </w:r>
              <w:r w:rsidRPr="00D70A0E">
                <w:rPr>
                  <w:b/>
                </w:rPr>
                <w:br/>
              </w:r>
              <w:r w:rsidRPr="00D70A0E">
                <w:t>(10,001 – 20,000 lbs. G.V.W.)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482713CD" w14:textId="77777777" w:rsidR="00EA2F34" w:rsidRPr="00D70A0E" w:rsidRDefault="00EA2F34" w:rsidP="00BE28D4">
            <w:pPr>
              <w:pStyle w:val="tabletext11"/>
              <w:jc w:val="center"/>
              <w:rPr>
                <w:ins w:id="3102" w:author="Author"/>
              </w:rPr>
            </w:pPr>
            <w:ins w:id="3103" w:author="Author">
              <w:r w:rsidRPr="00D70A0E">
                <w:t>Service</w:t>
              </w:r>
            </w:ins>
          </w:p>
        </w:tc>
        <w:tc>
          <w:tcPr>
            <w:tcW w:w="1560" w:type="dxa"/>
            <w:tcBorders>
              <w:top w:val="single" w:sz="6" w:space="0" w:color="auto"/>
              <w:left w:val="single" w:sz="6" w:space="0" w:color="auto"/>
              <w:bottom w:val="single" w:sz="6" w:space="0" w:color="auto"/>
              <w:right w:val="single" w:sz="6" w:space="0" w:color="auto"/>
            </w:tcBorders>
          </w:tcPr>
          <w:p w14:paraId="1E2F88E6" w14:textId="77777777" w:rsidR="00EA2F34" w:rsidRPr="00D70A0E" w:rsidRDefault="00EA2F34" w:rsidP="00BE28D4">
            <w:pPr>
              <w:pStyle w:val="tabletext11"/>
              <w:tabs>
                <w:tab w:val="decimal" w:pos="480"/>
              </w:tabs>
              <w:rPr>
                <w:ins w:id="3104" w:author="Author"/>
              </w:rPr>
            </w:pPr>
            <w:ins w:id="3105" w:author="Author">
              <w:r w:rsidRPr="00D70A0E">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3A8D6" w14:textId="77777777" w:rsidR="00EA2F34" w:rsidRPr="00D70A0E" w:rsidRDefault="00EA2F34" w:rsidP="00BE28D4">
            <w:pPr>
              <w:pStyle w:val="tabletext11"/>
              <w:tabs>
                <w:tab w:val="decimal" w:pos="480"/>
              </w:tabs>
              <w:rPr>
                <w:ins w:id="3106" w:author="Author"/>
              </w:rPr>
            </w:pPr>
            <w:ins w:id="3107" w:author="Author">
              <w:r w:rsidRPr="00D70A0E">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0E5F2" w14:textId="77777777" w:rsidR="00EA2F34" w:rsidRPr="00D70A0E" w:rsidRDefault="00EA2F34" w:rsidP="00BE28D4">
            <w:pPr>
              <w:pStyle w:val="tabletext11"/>
              <w:tabs>
                <w:tab w:val="decimal" w:pos="480"/>
              </w:tabs>
              <w:rPr>
                <w:ins w:id="3108" w:author="Author"/>
              </w:rPr>
            </w:pPr>
            <w:ins w:id="3109"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24456" w14:textId="77777777" w:rsidR="00EA2F34" w:rsidRPr="00D70A0E" w:rsidRDefault="00EA2F34" w:rsidP="00BE28D4">
            <w:pPr>
              <w:pStyle w:val="tabletext11"/>
              <w:tabs>
                <w:tab w:val="decimal" w:pos="0"/>
              </w:tabs>
              <w:jc w:val="center"/>
              <w:rPr>
                <w:ins w:id="3110" w:author="Author"/>
              </w:rPr>
            </w:pPr>
            <w:ins w:id="3111" w:author="Author">
              <w:r w:rsidRPr="00D70A0E">
                <w:t>1.00</w:t>
              </w:r>
            </w:ins>
          </w:p>
        </w:tc>
      </w:tr>
      <w:tr w:rsidR="00EA2F34" w:rsidRPr="00D70A0E" w14:paraId="6EF4DF1F" w14:textId="77777777" w:rsidTr="00A1082D">
        <w:trPr>
          <w:cantSplit/>
          <w:trHeight w:val="190"/>
          <w:ins w:id="3112" w:author="Author"/>
        </w:trPr>
        <w:tc>
          <w:tcPr>
            <w:tcW w:w="200" w:type="dxa"/>
            <w:tcBorders>
              <w:top w:val="nil"/>
              <w:right w:val="single" w:sz="6" w:space="0" w:color="auto"/>
            </w:tcBorders>
            <w:shd w:val="clear" w:color="auto" w:fill="auto"/>
          </w:tcPr>
          <w:p w14:paraId="43DC60AF" w14:textId="77777777" w:rsidR="00EA2F34" w:rsidRPr="00D70A0E" w:rsidRDefault="00EA2F34" w:rsidP="00BE28D4">
            <w:pPr>
              <w:pStyle w:val="tabletext11"/>
              <w:rPr>
                <w:ins w:id="3113" w:author="Author"/>
              </w:rPr>
            </w:pPr>
          </w:p>
        </w:tc>
        <w:tc>
          <w:tcPr>
            <w:tcW w:w="336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875E10D" w14:textId="77777777" w:rsidR="00EA2F34" w:rsidRPr="00D70A0E" w:rsidRDefault="00EA2F34" w:rsidP="00BE28D4">
            <w:pPr>
              <w:pStyle w:val="tabletext11"/>
              <w:jc w:val="center"/>
              <w:rPr>
                <w:ins w:id="3114"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D47BADD" w14:textId="77777777" w:rsidR="00EA2F34" w:rsidRPr="00D70A0E" w:rsidRDefault="00EA2F34" w:rsidP="00BE28D4">
            <w:pPr>
              <w:pStyle w:val="tabletext11"/>
              <w:jc w:val="center"/>
              <w:rPr>
                <w:ins w:id="3115" w:author="Author"/>
              </w:rPr>
            </w:pPr>
            <w:ins w:id="3116" w:author="Author">
              <w:r w:rsidRPr="00D70A0E">
                <w:t>Retail</w:t>
              </w:r>
            </w:ins>
          </w:p>
        </w:tc>
        <w:tc>
          <w:tcPr>
            <w:tcW w:w="1560" w:type="dxa"/>
            <w:tcBorders>
              <w:top w:val="single" w:sz="6" w:space="0" w:color="auto"/>
              <w:left w:val="single" w:sz="6" w:space="0" w:color="auto"/>
              <w:bottom w:val="single" w:sz="6" w:space="0" w:color="auto"/>
              <w:right w:val="single" w:sz="6" w:space="0" w:color="auto"/>
            </w:tcBorders>
          </w:tcPr>
          <w:p w14:paraId="23D895F7" w14:textId="77777777" w:rsidR="00EA2F34" w:rsidRPr="00D70A0E" w:rsidRDefault="00EA2F34" w:rsidP="00BE28D4">
            <w:pPr>
              <w:pStyle w:val="tabletext11"/>
              <w:tabs>
                <w:tab w:val="decimal" w:pos="480"/>
              </w:tabs>
              <w:rPr>
                <w:ins w:id="3117" w:author="Author"/>
              </w:rPr>
            </w:pPr>
            <w:ins w:id="3118" w:author="Author">
              <w:r w:rsidRPr="00D70A0E">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DEADD" w14:textId="77777777" w:rsidR="00EA2F34" w:rsidRPr="00D70A0E" w:rsidRDefault="00EA2F34" w:rsidP="00BE28D4">
            <w:pPr>
              <w:pStyle w:val="tabletext11"/>
              <w:tabs>
                <w:tab w:val="decimal" w:pos="480"/>
              </w:tabs>
              <w:rPr>
                <w:ins w:id="3119" w:author="Author"/>
                <w:highlight w:val="yellow"/>
              </w:rPr>
            </w:pPr>
            <w:ins w:id="3120" w:author="Author">
              <w:r w:rsidRPr="00D70A0E">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7FABA" w14:textId="77777777" w:rsidR="00EA2F34" w:rsidRPr="00D70A0E" w:rsidRDefault="00EA2F34" w:rsidP="00BE28D4">
            <w:pPr>
              <w:pStyle w:val="tabletext11"/>
              <w:tabs>
                <w:tab w:val="decimal" w:pos="480"/>
              </w:tabs>
              <w:rPr>
                <w:ins w:id="3121" w:author="Author"/>
                <w:highlight w:val="yellow"/>
              </w:rPr>
            </w:pPr>
            <w:ins w:id="3122"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A6E44" w14:textId="77777777" w:rsidR="00EA2F34" w:rsidRPr="00D70A0E" w:rsidRDefault="00EA2F34" w:rsidP="00BE28D4">
            <w:pPr>
              <w:pStyle w:val="tabletext11"/>
              <w:tabs>
                <w:tab w:val="decimal" w:pos="0"/>
              </w:tabs>
              <w:jc w:val="center"/>
              <w:rPr>
                <w:ins w:id="3123" w:author="Author"/>
                <w:highlight w:val="yellow"/>
              </w:rPr>
            </w:pPr>
            <w:ins w:id="3124" w:author="Author">
              <w:r w:rsidRPr="00D70A0E">
                <w:t>1.00</w:t>
              </w:r>
            </w:ins>
          </w:p>
        </w:tc>
      </w:tr>
      <w:tr w:rsidR="00EA2F34" w:rsidRPr="00D70A0E" w14:paraId="02100A04" w14:textId="77777777" w:rsidTr="00A1082D">
        <w:trPr>
          <w:cantSplit/>
          <w:trHeight w:val="190"/>
          <w:ins w:id="3125" w:author="Author"/>
        </w:trPr>
        <w:tc>
          <w:tcPr>
            <w:tcW w:w="200" w:type="dxa"/>
            <w:tcBorders>
              <w:top w:val="nil"/>
              <w:right w:val="single" w:sz="6" w:space="0" w:color="auto"/>
            </w:tcBorders>
            <w:shd w:val="clear" w:color="auto" w:fill="auto"/>
          </w:tcPr>
          <w:p w14:paraId="43209FD9" w14:textId="77777777" w:rsidR="00EA2F34" w:rsidRPr="00D70A0E" w:rsidRDefault="00EA2F34" w:rsidP="00BE28D4">
            <w:pPr>
              <w:pStyle w:val="tabletext11"/>
              <w:rPr>
                <w:ins w:id="3126" w:author="Author"/>
              </w:rPr>
            </w:pPr>
          </w:p>
        </w:tc>
        <w:tc>
          <w:tcPr>
            <w:tcW w:w="336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5A11DC6" w14:textId="77777777" w:rsidR="00EA2F34" w:rsidRPr="00D70A0E" w:rsidRDefault="00EA2F34" w:rsidP="00BE28D4">
            <w:pPr>
              <w:pStyle w:val="tabletext11"/>
              <w:jc w:val="center"/>
              <w:rPr>
                <w:ins w:id="3127"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1001BE2" w14:textId="77777777" w:rsidR="00EA2F34" w:rsidRPr="00D70A0E" w:rsidRDefault="00EA2F34" w:rsidP="00BE28D4">
            <w:pPr>
              <w:pStyle w:val="tabletext11"/>
              <w:jc w:val="center"/>
              <w:rPr>
                <w:ins w:id="3128" w:author="Author"/>
              </w:rPr>
            </w:pPr>
            <w:ins w:id="3129" w:author="Author">
              <w:r w:rsidRPr="00D70A0E">
                <w:t>Commercial</w:t>
              </w:r>
            </w:ins>
          </w:p>
        </w:tc>
        <w:tc>
          <w:tcPr>
            <w:tcW w:w="1560" w:type="dxa"/>
            <w:tcBorders>
              <w:top w:val="single" w:sz="6" w:space="0" w:color="auto"/>
              <w:left w:val="single" w:sz="6" w:space="0" w:color="auto"/>
              <w:bottom w:val="single" w:sz="6" w:space="0" w:color="auto"/>
              <w:right w:val="single" w:sz="6" w:space="0" w:color="auto"/>
            </w:tcBorders>
          </w:tcPr>
          <w:p w14:paraId="1C3A769C" w14:textId="77777777" w:rsidR="00EA2F34" w:rsidRPr="00D70A0E" w:rsidRDefault="00EA2F34" w:rsidP="00BE28D4">
            <w:pPr>
              <w:pStyle w:val="tabletext11"/>
              <w:tabs>
                <w:tab w:val="decimal" w:pos="480"/>
              </w:tabs>
              <w:rPr>
                <w:ins w:id="3130" w:author="Author"/>
              </w:rPr>
            </w:pPr>
            <w:ins w:id="3131" w:author="Author">
              <w:r w:rsidRPr="00D70A0E">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E4F96B" w14:textId="77777777" w:rsidR="00EA2F34" w:rsidRPr="00D70A0E" w:rsidRDefault="00EA2F34" w:rsidP="00BE28D4">
            <w:pPr>
              <w:pStyle w:val="tabletext11"/>
              <w:tabs>
                <w:tab w:val="decimal" w:pos="480"/>
              </w:tabs>
              <w:rPr>
                <w:ins w:id="3132" w:author="Author"/>
                <w:highlight w:val="yellow"/>
              </w:rPr>
            </w:pPr>
            <w:ins w:id="3133" w:author="Author">
              <w:r w:rsidRPr="00D70A0E">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4140EF" w14:textId="77777777" w:rsidR="00EA2F34" w:rsidRPr="00D70A0E" w:rsidRDefault="00EA2F34" w:rsidP="00BE28D4">
            <w:pPr>
              <w:pStyle w:val="tabletext11"/>
              <w:tabs>
                <w:tab w:val="decimal" w:pos="480"/>
              </w:tabs>
              <w:rPr>
                <w:ins w:id="3134" w:author="Author"/>
                <w:highlight w:val="yellow"/>
              </w:rPr>
            </w:pPr>
            <w:ins w:id="3135"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64DA1A" w14:textId="77777777" w:rsidR="00EA2F34" w:rsidRPr="00D70A0E" w:rsidRDefault="00EA2F34" w:rsidP="00BE28D4">
            <w:pPr>
              <w:pStyle w:val="tabletext11"/>
              <w:tabs>
                <w:tab w:val="decimal" w:pos="0"/>
              </w:tabs>
              <w:jc w:val="center"/>
              <w:rPr>
                <w:ins w:id="3136" w:author="Author"/>
                <w:highlight w:val="yellow"/>
              </w:rPr>
            </w:pPr>
            <w:ins w:id="3137" w:author="Author">
              <w:r w:rsidRPr="00D70A0E">
                <w:t>1.00</w:t>
              </w:r>
            </w:ins>
          </w:p>
        </w:tc>
      </w:tr>
      <w:tr w:rsidR="00EA2F34" w:rsidRPr="00D70A0E" w14:paraId="0FB0FAF0" w14:textId="77777777" w:rsidTr="00A1082D">
        <w:trPr>
          <w:cantSplit/>
          <w:trHeight w:val="190"/>
          <w:ins w:id="3138" w:author="Author"/>
        </w:trPr>
        <w:tc>
          <w:tcPr>
            <w:tcW w:w="200" w:type="dxa"/>
            <w:tcBorders>
              <w:top w:val="nil"/>
              <w:right w:val="single" w:sz="6" w:space="0" w:color="auto"/>
            </w:tcBorders>
            <w:shd w:val="clear" w:color="auto" w:fill="auto"/>
          </w:tcPr>
          <w:p w14:paraId="3C5CE484" w14:textId="77777777" w:rsidR="00EA2F34" w:rsidRPr="00D70A0E" w:rsidRDefault="00EA2F34" w:rsidP="00BE28D4">
            <w:pPr>
              <w:pStyle w:val="tabletext11"/>
              <w:rPr>
                <w:ins w:id="3139" w:author="Author"/>
              </w:rPr>
            </w:pPr>
          </w:p>
        </w:tc>
        <w:tc>
          <w:tcPr>
            <w:tcW w:w="336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2B7641C" w14:textId="77777777" w:rsidR="00EA2F34" w:rsidRPr="00D70A0E" w:rsidRDefault="00EA2F34" w:rsidP="00BE28D4">
            <w:pPr>
              <w:pStyle w:val="tabletext11"/>
              <w:jc w:val="center"/>
              <w:rPr>
                <w:ins w:id="3140" w:author="Author"/>
              </w:rPr>
            </w:pPr>
            <w:ins w:id="3141" w:author="Author">
              <w:r w:rsidRPr="00D70A0E">
                <w:rPr>
                  <w:b/>
                </w:rPr>
                <w:t>Heavy Trucks</w:t>
              </w:r>
              <w:r w:rsidRPr="00D70A0E">
                <w:rPr>
                  <w:b/>
                </w:rPr>
                <w:br/>
              </w:r>
              <w:r w:rsidRPr="00D70A0E">
                <w:t>(20,001 – 45,000 lbs. G.V.W.)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608873F1" w14:textId="77777777" w:rsidR="00EA2F34" w:rsidRPr="00D70A0E" w:rsidRDefault="00EA2F34" w:rsidP="00BE28D4">
            <w:pPr>
              <w:pStyle w:val="tabletext11"/>
              <w:jc w:val="center"/>
              <w:rPr>
                <w:ins w:id="3142" w:author="Author"/>
              </w:rPr>
            </w:pPr>
            <w:ins w:id="3143" w:author="Author">
              <w:r w:rsidRPr="00D70A0E">
                <w:t>Service</w:t>
              </w:r>
            </w:ins>
          </w:p>
        </w:tc>
        <w:tc>
          <w:tcPr>
            <w:tcW w:w="1560" w:type="dxa"/>
            <w:tcBorders>
              <w:top w:val="single" w:sz="6" w:space="0" w:color="auto"/>
              <w:left w:val="single" w:sz="6" w:space="0" w:color="auto"/>
              <w:bottom w:val="single" w:sz="6" w:space="0" w:color="auto"/>
              <w:right w:val="single" w:sz="6" w:space="0" w:color="auto"/>
            </w:tcBorders>
          </w:tcPr>
          <w:p w14:paraId="6DD4C25C" w14:textId="77777777" w:rsidR="00EA2F34" w:rsidRPr="00D70A0E" w:rsidRDefault="00EA2F34" w:rsidP="00BE28D4">
            <w:pPr>
              <w:pStyle w:val="tabletext11"/>
              <w:tabs>
                <w:tab w:val="decimal" w:pos="480"/>
              </w:tabs>
              <w:rPr>
                <w:ins w:id="3144" w:author="Author"/>
              </w:rPr>
            </w:pPr>
            <w:ins w:id="3145" w:author="Author">
              <w:r w:rsidRPr="00D70A0E">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6312D26" w14:textId="77777777" w:rsidR="00EA2F34" w:rsidRPr="00D70A0E" w:rsidRDefault="00EA2F34" w:rsidP="00BE28D4">
            <w:pPr>
              <w:pStyle w:val="tabletext11"/>
              <w:tabs>
                <w:tab w:val="decimal" w:pos="480"/>
              </w:tabs>
              <w:rPr>
                <w:ins w:id="3146" w:author="Author"/>
                <w:highlight w:val="yellow"/>
              </w:rPr>
            </w:pPr>
            <w:ins w:id="3147"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79DC9AB" w14:textId="77777777" w:rsidR="00EA2F34" w:rsidRPr="00D70A0E" w:rsidRDefault="00EA2F34" w:rsidP="00BE28D4">
            <w:pPr>
              <w:pStyle w:val="tabletext11"/>
              <w:tabs>
                <w:tab w:val="decimal" w:pos="480"/>
              </w:tabs>
              <w:rPr>
                <w:ins w:id="3148" w:author="Author"/>
                <w:highlight w:val="yellow"/>
              </w:rPr>
            </w:pPr>
            <w:ins w:id="3149"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B4E8E2B" w14:textId="77777777" w:rsidR="00EA2F34" w:rsidRPr="00D70A0E" w:rsidRDefault="00EA2F34" w:rsidP="00BE28D4">
            <w:pPr>
              <w:pStyle w:val="tabletext11"/>
              <w:tabs>
                <w:tab w:val="decimal" w:pos="0"/>
              </w:tabs>
              <w:jc w:val="center"/>
              <w:rPr>
                <w:ins w:id="3150" w:author="Author"/>
                <w:highlight w:val="yellow"/>
              </w:rPr>
            </w:pPr>
            <w:ins w:id="3151" w:author="Author">
              <w:r w:rsidRPr="00D70A0E">
                <w:t>1.00</w:t>
              </w:r>
            </w:ins>
          </w:p>
        </w:tc>
      </w:tr>
      <w:tr w:rsidR="00EA2F34" w:rsidRPr="00D70A0E" w14:paraId="45104917" w14:textId="77777777" w:rsidTr="00A1082D">
        <w:trPr>
          <w:cantSplit/>
          <w:trHeight w:val="190"/>
          <w:ins w:id="3152" w:author="Author"/>
        </w:trPr>
        <w:tc>
          <w:tcPr>
            <w:tcW w:w="200" w:type="dxa"/>
            <w:tcBorders>
              <w:top w:val="nil"/>
              <w:right w:val="single" w:sz="6" w:space="0" w:color="auto"/>
            </w:tcBorders>
            <w:shd w:val="clear" w:color="auto" w:fill="auto"/>
          </w:tcPr>
          <w:p w14:paraId="139791A5" w14:textId="77777777" w:rsidR="00EA2F34" w:rsidRPr="00D70A0E" w:rsidRDefault="00EA2F34" w:rsidP="00BE28D4">
            <w:pPr>
              <w:pStyle w:val="tabletext11"/>
              <w:rPr>
                <w:ins w:id="3153" w:author="Author"/>
              </w:rPr>
            </w:pPr>
          </w:p>
        </w:tc>
        <w:tc>
          <w:tcPr>
            <w:tcW w:w="336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8BB3338" w14:textId="77777777" w:rsidR="00EA2F34" w:rsidRPr="00D70A0E" w:rsidRDefault="00EA2F34" w:rsidP="00BE28D4">
            <w:pPr>
              <w:pStyle w:val="tabletext11"/>
              <w:jc w:val="center"/>
              <w:rPr>
                <w:ins w:id="3154"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00A8C1BE" w14:textId="77777777" w:rsidR="00EA2F34" w:rsidRPr="00D70A0E" w:rsidRDefault="00EA2F34" w:rsidP="00BE28D4">
            <w:pPr>
              <w:pStyle w:val="tabletext11"/>
              <w:jc w:val="center"/>
              <w:rPr>
                <w:ins w:id="3155" w:author="Author"/>
              </w:rPr>
            </w:pPr>
            <w:ins w:id="3156" w:author="Author">
              <w:r w:rsidRPr="00D70A0E">
                <w:t>Retail</w:t>
              </w:r>
            </w:ins>
          </w:p>
        </w:tc>
        <w:tc>
          <w:tcPr>
            <w:tcW w:w="1560" w:type="dxa"/>
            <w:tcBorders>
              <w:top w:val="single" w:sz="6" w:space="0" w:color="auto"/>
              <w:left w:val="single" w:sz="6" w:space="0" w:color="auto"/>
              <w:bottom w:val="single" w:sz="6" w:space="0" w:color="auto"/>
              <w:right w:val="single" w:sz="6" w:space="0" w:color="auto"/>
            </w:tcBorders>
          </w:tcPr>
          <w:p w14:paraId="651D33B1" w14:textId="77777777" w:rsidR="00EA2F34" w:rsidRPr="00D70A0E" w:rsidRDefault="00EA2F34" w:rsidP="00BE28D4">
            <w:pPr>
              <w:pStyle w:val="tabletext11"/>
              <w:tabs>
                <w:tab w:val="decimal" w:pos="480"/>
              </w:tabs>
              <w:rPr>
                <w:ins w:id="3157" w:author="Author"/>
              </w:rPr>
            </w:pPr>
            <w:ins w:id="3158" w:author="Author">
              <w:r w:rsidRPr="00D70A0E">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C550ACF" w14:textId="77777777" w:rsidR="00EA2F34" w:rsidRPr="00D70A0E" w:rsidRDefault="00EA2F34" w:rsidP="00BE28D4">
            <w:pPr>
              <w:pStyle w:val="tabletext11"/>
              <w:tabs>
                <w:tab w:val="decimal" w:pos="480"/>
              </w:tabs>
              <w:rPr>
                <w:ins w:id="3159" w:author="Author"/>
                <w:highlight w:val="yellow"/>
              </w:rPr>
            </w:pPr>
            <w:ins w:id="3160"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58C6FA7" w14:textId="77777777" w:rsidR="00EA2F34" w:rsidRPr="00D70A0E" w:rsidRDefault="00EA2F34" w:rsidP="00BE28D4">
            <w:pPr>
              <w:pStyle w:val="tabletext11"/>
              <w:tabs>
                <w:tab w:val="decimal" w:pos="480"/>
              </w:tabs>
              <w:rPr>
                <w:ins w:id="3161" w:author="Author"/>
                <w:highlight w:val="yellow"/>
              </w:rPr>
            </w:pPr>
            <w:ins w:id="3162"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7A44C50" w14:textId="77777777" w:rsidR="00EA2F34" w:rsidRPr="00D70A0E" w:rsidRDefault="00EA2F34" w:rsidP="00BE28D4">
            <w:pPr>
              <w:pStyle w:val="tabletext11"/>
              <w:tabs>
                <w:tab w:val="decimal" w:pos="0"/>
              </w:tabs>
              <w:jc w:val="center"/>
              <w:rPr>
                <w:ins w:id="3163" w:author="Author"/>
                <w:highlight w:val="yellow"/>
              </w:rPr>
            </w:pPr>
            <w:ins w:id="3164" w:author="Author">
              <w:r w:rsidRPr="00D70A0E">
                <w:t>1.00</w:t>
              </w:r>
            </w:ins>
          </w:p>
        </w:tc>
      </w:tr>
      <w:tr w:rsidR="00EA2F34" w:rsidRPr="00D70A0E" w14:paraId="0F280C84" w14:textId="77777777" w:rsidTr="00A1082D">
        <w:trPr>
          <w:cantSplit/>
          <w:trHeight w:val="190"/>
          <w:ins w:id="3165" w:author="Author"/>
        </w:trPr>
        <w:tc>
          <w:tcPr>
            <w:tcW w:w="200" w:type="dxa"/>
            <w:tcBorders>
              <w:top w:val="nil"/>
              <w:right w:val="single" w:sz="6" w:space="0" w:color="auto"/>
            </w:tcBorders>
            <w:shd w:val="clear" w:color="auto" w:fill="auto"/>
          </w:tcPr>
          <w:p w14:paraId="1CD0E1C2" w14:textId="77777777" w:rsidR="00EA2F34" w:rsidRPr="00D70A0E" w:rsidRDefault="00EA2F34" w:rsidP="00BE28D4">
            <w:pPr>
              <w:pStyle w:val="tabletext11"/>
              <w:rPr>
                <w:ins w:id="3166" w:author="Author"/>
              </w:rPr>
            </w:pPr>
          </w:p>
        </w:tc>
        <w:tc>
          <w:tcPr>
            <w:tcW w:w="336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4718042" w14:textId="77777777" w:rsidR="00EA2F34" w:rsidRPr="00D70A0E" w:rsidRDefault="00EA2F34" w:rsidP="00BE28D4">
            <w:pPr>
              <w:pStyle w:val="tabletext11"/>
              <w:jc w:val="center"/>
              <w:rPr>
                <w:ins w:id="3167"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615220F7" w14:textId="77777777" w:rsidR="00EA2F34" w:rsidRPr="00D70A0E" w:rsidRDefault="00EA2F34" w:rsidP="00BE28D4">
            <w:pPr>
              <w:pStyle w:val="tabletext11"/>
              <w:jc w:val="center"/>
              <w:rPr>
                <w:ins w:id="3168" w:author="Author"/>
              </w:rPr>
            </w:pPr>
            <w:ins w:id="3169" w:author="Author">
              <w:r w:rsidRPr="00D70A0E">
                <w:t>Commercial</w:t>
              </w:r>
            </w:ins>
          </w:p>
        </w:tc>
        <w:tc>
          <w:tcPr>
            <w:tcW w:w="1560" w:type="dxa"/>
            <w:tcBorders>
              <w:top w:val="single" w:sz="6" w:space="0" w:color="auto"/>
              <w:left w:val="single" w:sz="6" w:space="0" w:color="auto"/>
              <w:bottom w:val="single" w:sz="6" w:space="0" w:color="auto"/>
              <w:right w:val="single" w:sz="6" w:space="0" w:color="auto"/>
            </w:tcBorders>
          </w:tcPr>
          <w:p w14:paraId="26C79E64" w14:textId="77777777" w:rsidR="00EA2F34" w:rsidRPr="00D70A0E" w:rsidRDefault="00EA2F34" w:rsidP="00BE28D4">
            <w:pPr>
              <w:pStyle w:val="tabletext11"/>
              <w:tabs>
                <w:tab w:val="decimal" w:pos="480"/>
              </w:tabs>
              <w:rPr>
                <w:ins w:id="3170" w:author="Author"/>
              </w:rPr>
            </w:pPr>
            <w:ins w:id="3171" w:author="Author">
              <w:r w:rsidRPr="00D70A0E">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3142311" w14:textId="77777777" w:rsidR="00EA2F34" w:rsidRPr="00D70A0E" w:rsidRDefault="00EA2F34" w:rsidP="00BE28D4">
            <w:pPr>
              <w:pStyle w:val="tabletext11"/>
              <w:tabs>
                <w:tab w:val="decimal" w:pos="480"/>
              </w:tabs>
              <w:rPr>
                <w:ins w:id="3172" w:author="Author"/>
                <w:highlight w:val="yellow"/>
              </w:rPr>
            </w:pPr>
            <w:ins w:id="3173"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6921A9E" w14:textId="77777777" w:rsidR="00EA2F34" w:rsidRPr="00D70A0E" w:rsidRDefault="00EA2F34" w:rsidP="00BE28D4">
            <w:pPr>
              <w:pStyle w:val="tabletext11"/>
              <w:tabs>
                <w:tab w:val="decimal" w:pos="480"/>
              </w:tabs>
              <w:rPr>
                <w:ins w:id="3174" w:author="Author"/>
                <w:highlight w:val="yellow"/>
              </w:rPr>
            </w:pPr>
            <w:ins w:id="3175"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E13F843" w14:textId="77777777" w:rsidR="00EA2F34" w:rsidRPr="00D70A0E" w:rsidRDefault="00EA2F34" w:rsidP="00BE28D4">
            <w:pPr>
              <w:pStyle w:val="tabletext11"/>
              <w:tabs>
                <w:tab w:val="decimal" w:pos="0"/>
              </w:tabs>
              <w:jc w:val="center"/>
              <w:rPr>
                <w:ins w:id="3176" w:author="Author"/>
                <w:highlight w:val="yellow"/>
              </w:rPr>
            </w:pPr>
            <w:ins w:id="3177" w:author="Author">
              <w:r w:rsidRPr="00D70A0E">
                <w:t>1.00</w:t>
              </w:r>
            </w:ins>
          </w:p>
        </w:tc>
      </w:tr>
      <w:tr w:rsidR="00EA2F34" w:rsidRPr="00D70A0E" w14:paraId="7B208A33" w14:textId="77777777" w:rsidTr="00A1082D">
        <w:trPr>
          <w:cantSplit/>
          <w:trHeight w:val="190"/>
          <w:ins w:id="3178" w:author="Author"/>
        </w:trPr>
        <w:tc>
          <w:tcPr>
            <w:tcW w:w="200" w:type="dxa"/>
            <w:tcBorders>
              <w:top w:val="nil"/>
              <w:right w:val="single" w:sz="6" w:space="0" w:color="auto"/>
            </w:tcBorders>
            <w:shd w:val="clear" w:color="auto" w:fill="auto"/>
          </w:tcPr>
          <w:p w14:paraId="0E74E645" w14:textId="77777777" w:rsidR="00EA2F34" w:rsidRPr="00D70A0E" w:rsidRDefault="00EA2F34" w:rsidP="00BE28D4">
            <w:pPr>
              <w:pStyle w:val="tabletext11"/>
              <w:rPr>
                <w:ins w:id="3179" w:author="Author"/>
              </w:rPr>
            </w:pPr>
          </w:p>
        </w:tc>
        <w:tc>
          <w:tcPr>
            <w:tcW w:w="3360" w:type="dxa"/>
            <w:tcBorders>
              <w:top w:val="single" w:sz="6" w:space="0" w:color="auto"/>
              <w:left w:val="single" w:sz="6" w:space="0" w:color="auto"/>
              <w:bottom w:val="single" w:sz="6" w:space="0" w:color="auto"/>
              <w:right w:val="single" w:sz="6" w:space="0" w:color="auto"/>
            </w:tcBorders>
            <w:shd w:val="clear" w:color="auto" w:fill="auto"/>
            <w:vAlign w:val="center"/>
          </w:tcPr>
          <w:p w14:paraId="35B28F07" w14:textId="77777777" w:rsidR="00EA2F34" w:rsidRPr="00D70A0E" w:rsidRDefault="00EA2F34" w:rsidP="00BE28D4">
            <w:pPr>
              <w:pStyle w:val="tabletext11"/>
              <w:jc w:val="center"/>
              <w:rPr>
                <w:ins w:id="3180" w:author="Author"/>
                <w:b/>
              </w:rPr>
            </w:pPr>
            <w:ins w:id="3181" w:author="Author">
              <w:r w:rsidRPr="00D70A0E">
                <w:rPr>
                  <w:b/>
                </w:rPr>
                <w:t>Extra-heavy Trucks</w:t>
              </w:r>
              <w:r w:rsidRPr="00D70A0E">
                <w:rPr>
                  <w:b/>
                </w:rPr>
                <w:br/>
              </w:r>
              <w:r w:rsidRPr="00D70A0E">
                <w:t>(Over 45,000 lbs. G.V.W.)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1E25CE98" w14:textId="77777777" w:rsidR="00EA2F34" w:rsidRPr="00D70A0E" w:rsidRDefault="00EA2F34" w:rsidP="00BE28D4">
            <w:pPr>
              <w:pStyle w:val="tabletext11"/>
              <w:jc w:val="center"/>
              <w:rPr>
                <w:ins w:id="3182" w:author="Author"/>
              </w:rPr>
            </w:pPr>
            <w:ins w:id="3183" w:author="Author">
              <w:r w:rsidRPr="00D70A0E">
                <w:t>All uses</w:t>
              </w:r>
            </w:ins>
          </w:p>
        </w:tc>
        <w:tc>
          <w:tcPr>
            <w:tcW w:w="1560" w:type="dxa"/>
            <w:tcBorders>
              <w:top w:val="single" w:sz="6" w:space="0" w:color="auto"/>
              <w:left w:val="single" w:sz="6" w:space="0" w:color="auto"/>
              <w:bottom w:val="single" w:sz="6" w:space="0" w:color="auto"/>
              <w:right w:val="single" w:sz="6" w:space="0" w:color="auto"/>
            </w:tcBorders>
            <w:vAlign w:val="center"/>
          </w:tcPr>
          <w:p w14:paraId="2B7368E6" w14:textId="77777777" w:rsidR="00EA2F34" w:rsidRPr="00D70A0E" w:rsidRDefault="00EA2F34" w:rsidP="00BE28D4">
            <w:pPr>
              <w:pStyle w:val="tabletext11"/>
              <w:tabs>
                <w:tab w:val="decimal" w:pos="480"/>
              </w:tabs>
              <w:rPr>
                <w:ins w:id="3184" w:author="Author"/>
              </w:rPr>
            </w:pPr>
            <w:ins w:id="3185" w:author="Author">
              <w:r w:rsidRPr="00D70A0E">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8C0491" w14:textId="77777777" w:rsidR="00EA2F34" w:rsidRPr="00D70A0E" w:rsidRDefault="00EA2F34" w:rsidP="00BE28D4">
            <w:pPr>
              <w:pStyle w:val="tabletext11"/>
              <w:tabs>
                <w:tab w:val="decimal" w:pos="480"/>
              </w:tabs>
              <w:rPr>
                <w:ins w:id="3186" w:author="Author"/>
              </w:rPr>
            </w:pPr>
            <w:ins w:id="3187" w:author="Author">
              <w:r w:rsidRPr="00D70A0E">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97ED50" w14:textId="77777777" w:rsidR="00EA2F34" w:rsidRPr="00D70A0E" w:rsidRDefault="00EA2F34" w:rsidP="00BE28D4">
            <w:pPr>
              <w:pStyle w:val="tabletext11"/>
              <w:tabs>
                <w:tab w:val="decimal" w:pos="480"/>
              </w:tabs>
              <w:rPr>
                <w:ins w:id="3188" w:author="Author"/>
              </w:rPr>
            </w:pPr>
            <w:ins w:id="3189" w:author="Author">
              <w:r w:rsidRPr="00D70A0E">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781092" w14:textId="77777777" w:rsidR="00EA2F34" w:rsidRPr="00D70A0E" w:rsidRDefault="00EA2F34" w:rsidP="00BE28D4">
            <w:pPr>
              <w:pStyle w:val="tabletext11"/>
              <w:tabs>
                <w:tab w:val="decimal" w:pos="0"/>
              </w:tabs>
              <w:jc w:val="center"/>
              <w:rPr>
                <w:ins w:id="3190" w:author="Author"/>
              </w:rPr>
            </w:pPr>
            <w:ins w:id="3191" w:author="Author">
              <w:r w:rsidRPr="00D70A0E">
                <w:t>1.16</w:t>
              </w:r>
            </w:ins>
          </w:p>
        </w:tc>
      </w:tr>
      <w:tr w:rsidR="00EA2F34" w:rsidRPr="00D70A0E" w14:paraId="79B99FE6" w14:textId="77777777" w:rsidTr="00A1082D">
        <w:trPr>
          <w:cantSplit/>
          <w:trHeight w:val="190"/>
          <w:ins w:id="3192" w:author="Author"/>
        </w:trPr>
        <w:tc>
          <w:tcPr>
            <w:tcW w:w="200" w:type="dxa"/>
            <w:tcBorders>
              <w:top w:val="nil"/>
              <w:right w:val="single" w:sz="6" w:space="0" w:color="auto"/>
            </w:tcBorders>
            <w:shd w:val="clear" w:color="auto" w:fill="auto"/>
          </w:tcPr>
          <w:p w14:paraId="2A62CC93" w14:textId="77777777" w:rsidR="00EA2F34" w:rsidRPr="00D70A0E" w:rsidRDefault="00EA2F34" w:rsidP="00BE28D4">
            <w:pPr>
              <w:pStyle w:val="tabletext11"/>
              <w:rPr>
                <w:ins w:id="3193" w:author="Author"/>
              </w:rPr>
            </w:pPr>
          </w:p>
        </w:tc>
        <w:tc>
          <w:tcPr>
            <w:tcW w:w="336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B4EFB98" w14:textId="77777777" w:rsidR="00EA2F34" w:rsidRPr="00D70A0E" w:rsidRDefault="00EA2F34" w:rsidP="00BE28D4">
            <w:pPr>
              <w:pStyle w:val="tabletext11"/>
              <w:jc w:val="center"/>
              <w:rPr>
                <w:ins w:id="3194" w:author="Author"/>
              </w:rPr>
            </w:pPr>
            <w:ins w:id="3195" w:author="Author">
              <w:r w:rsidRPr="00D70A0E">
                <w:rPr>
                  <w:b/>
                </w:rPr>
                <w:t>Heavy Truck-tractors</w:t>
              </w:r>
              <w:r w:rsidRPr="00D70A0E">
                <w:rPr>
                  <w:b/>
                </w:rPr>
                <w:br/>
              </w:r>
              <w:r w:rsidRPr="00D70A0E">
                <w:t>(0 – 45,000 lbs. G.C.W.)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1016C80B" w14:textId="77777777" w:rsidR="00EA2F34" w:rsidRPr="00D70A0E" w:rsidRDefault="00EA2F34" w:rsidP="00BE28D4">
            <w:pPr>
              <w:pStyle w:val="tabletext11"/>
              <w:jc w:val="center"/>
              <w:rPr>
                <w:ins w:id="3196" w:author="Author"/>
              </w:rPr>
            </w:pPr>
            <w:ins w:id="3197" w:author="Author">
              <w:r w:rsidRPr="00D70A0E">
                <w:t>Service</w:t>
              </w:r>
            </w:ins>
          </w:p>
        </w:tc>
        <w:tc>
          <w:tcPr>
            <w:tcW w:w="1560" w:type="dxa"/>
            <w:tcBorders>
              <w:top w:val="single" w:sz="6" w:space="0" w:color="auto"/>
              <w:left w:val="single" w:sz="6" w:space="0" w:color="auto"/>
              <w:bottom w:val="single" w:sz="6" w:space="0" w:color="auto"/>
              <w:right w:val="single" w:sz="6" w:space="0" w:color="auto"/>
            </w:tcBorders>
          </w:tcPr>
          <w:p w14:paraId="55050EF5" w14:textId="77777777" w:rsidR="00EA2F34" w:rsidRPr="00D70A0E" w:rsidRDefault="00EA2F34" w:rsidP="00BE28D4">
            <w:pPr>
              <w:pStyle w:val="tabletext11"/>
              <w:tabs>
                <w:tab w:val="decimal" w:pos="480"/>
              </w:tabs>
              <w:rPr>
                <w:ins w:id="3198" w:author="Author"/>
              </w:rPr>
            </w:pPr>
            <w:ins w:id="3199" w:author="Author">
              <w:r w:rsidRPr="00D70A0E">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E1BB95A" w14:textId="77777777" w:rsidR="00EA2F34" w:rsidRPr="00D70A0E" w:rsidRDefault="00EA2F34" w:rsidP="00BE28D4">
            <w:pPr>
              <w:pStyle w:val="tabletext11"/>
              <w:tabs>
                <w:tab w:val="decimal" w:pos="480"/>
              </w:tabs>
              <w:rPr>
                <w:ins w:id="3200" w:author="Author"/>
                <w:highlight w:val="yellow"/>
              </w:rPr>
            </w:pPr>
            <w:ins w:id="3201"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8A27E32" w14:textId="77777777" w:rsidR="00EA2F34" w:rsidRPr="00D70A0E" w:rsidRDefault="00EA2F34" w:rsidP="00BE28D4">
            <w:pPr>
              <w:pStyle w:val="tabletext11"/>
              <w:tabs>
                <w:tab w:val="decimal" w:pos="480"/>
              </w:tabs>
              <w:rPr>
                <w:ins w:id="3202" w:author="Author"/>
                <w:highlight w:val="yellow"/>
              </w:rPr>
            </w:pPr>
            <w:ins w:id="3203"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CD02F77" w14:textId="77777777" w:rsidR="00EA2F34" w:rsidRPr="00D70A0E" w:rsidRDefault="00EA2F34" w:rsidP="00BE28D4">
            <w:pPr>
              <w:pStyle w:val="tabletext11"/>
              <w:tabs>
                <w:tab w:val="decimal" w:pos="0"/>
              </w:tabs>
              <w:jc w:val="center"/>
              <w:rPr>
                <w:ins w:id="3204" w:author="Author"/>
                <w:highlight w:val="yellow"/>
              </w:rPr>
            </w:pPr>
            <w:ins w:id="3205" w:author="Author">
              <w:r w:rsidRPr="00D70A0E">
                <w:t>1.00</w:t>
              </w:r>
            </w:ins>
          </w:p>
        </w:tc>
      </w:tr>
      <w:tr w:rsidR="00EA2F34" w:rsidRPr="00D70A0E" w14:paraId="6E8F2E64" w14:textId="77777777" w:rsidTr="00A1082D">
        <w:trPr>
          <w:cantSplit/>
          <w:trHeight w:val="190"/>
          <w:ins w:id="3206" w:author="Author"/>
        </w:trPr>
        <w:tc>
          <w:tcPr>
            <w:tcW w:w="200" w:type="dxa"/>
            <w:tcBorders>
              <w:top w:val="nil"/>
              <w:right w:val="single" w:sz="6" w:space="0" w:color="auto"/>
            </w:tcBorders>
            <w:shd w:val="clear" w:color="auto" w:fill="auto"/>
          </w:tcPr>
          <w:p w14:paraId="6138392F" w14:textId="77777777" w:rsidR="00EA2F34" w:rsidRPr="00D70A0E" w:rsidRDefault="00EA2F34" w:rsidP="00BE28D4">
            <w:pPr>
              <w:pStyle w:val="tabletext11"/>
              <w:rPr>
                <w:ins w:id="3207" w:author="Author"/>
              </w:rPr>
            </w:pPr>
          </w:p>
        </w:tc>
        <w:tc>
          <w:tcPr>
            <w:tcW w:w="336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4F69904" w14:textId="77777777" w:rsidR="00EA2F34" w:rsidRPr="00D70A0E" w:rsidRDefault="00EA2F34" w:rsidP="00BE28D4">
            <w:pPr>
              <w:pStyle w:val="tabletext11"/>
              <w:jc w:val="center"/>
              <w:rPr>
                <w:ins w:id="3208"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4358F93B" w14:textId="77777777" w:rsidR="00EA2F34" w:rsidRPr="00D70A0E" w:rsidRDefault="00EA2F34" w:rsidP="00BE28D4">
            <w:pPr>
              <w:pStyle w:val="tabletext11"/>
              <w:jc w:val="center"/>
              <w:rPr>
                <w:ins w:id="3209" w:author="Author"/>
              </w:rPr>
            </w:pPr>
            <w:ins w:id="3210" w:author="Author">
              <w:r w:rsidRPr="00D70A0E">
                <w:t>Retail</w:t>
              </w:r>
            </w:ins>
          </w:p>
        </w:tc>
        <w:tc>
          <w:tcPr>
            <w:tcW w:w="1560" w:type="dxa"/>
            <w:tcBorders>
              <w:top w:val="single" w:sz="6" w:space="0" w:color="auto"/>
              <w:left w:val="single" w:sz="6" w:space="0" w:color="auto"/>
              <w:bottom w:val="single" w:sz="6" w:space="0" w:color="auto"/>
              <w:right w:val="single" w:sz="6" w:space="0" w:color="auto"/>
            </w:tcBorders>
          </w:tcPr>
          <w:p w14:paraId="475E30EA" w14:textId="77777777" w:rsidR="00EA2F34" w:rsidRPr="00D70A0E" w:rsidRDefault="00EA2F34" w:rsidP="00BE28D4">
            <w:pPr>
              <w:pStyle w:val="tabletext11"/>
              <w:tabs>
                <w:tab w:val="decimal" w:pos="480"/>
              </w:tabs>
              <w:rPr>
                <w:ins w:id="3211" w:author="Author"/>
              </w:rPr>
            </w:pPr>
            <w:ins w:id="3212" w:author="Author">
              <w:r w:rsidRPr="00D70A0E">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3874ABE" w14:textId="77777777" w:rsidR="00EA2F34" w:rsidRPr="00D70A0E" w:rsidRDefault="00EA2F34" w:rsidP="00BE28D4">
            <w:pPr>
              <w:pStyle w:val="tabletext11"/>
              <w:tabs>
                <w:tab w:val="decimal" w:pos="480"/>
              </w:tabs>
              <w:rPr>
                <w:ins w:id="3213" w:author="Author"/>
                <w:highlight w:val="yellow"/>
              </w:rPr>
            </w:pPr>
            <w:ins w:id="3214"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84B044E" w14:textId="77777777" w:rsidR="00EA2F34" w:rsidRPr="00D70A0E" w:rsidRDefault="00EA2F34" w:rsidP="00BE28D4">
            <w:pPr>
              <w:pStyle w:val="tabletext11"/>
              <w:tabs>
                <w:tab w:val="decimal" w:pos="480"/>
              </w:tabs>
              <w:rPr>
                <w:ins w:id="3215" w:author="Author"/>
                <w:highlight w:val="yellow"/>
              </w:rPr>
            </w:pPr>
            <w:ins w:id="3216"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0F127C2" w14:textId="77777777" w:rsidR="00EA2F34" w:rsidRPr="00D70A0E" w:rsidRDefault="00EA2F34" w:rsidP="00BE28D4">
            <w:pPr>
              <w:pStyle w:val="tabletext11"/>
              <w:tabs>
                <w:tab w:val="decimal" w:pos="0"/>
              </w:tabs>
              <w:jc w:val="center"/>
              <w:rPr>
                <w:ins w:id="3217" w:author="Author"/>
                <w:highlight w:val="yellow"/>
              </w:rPr>
            </w:pPr>
            <w:ins w:id="3218" w:author="Author">
              <w:r w:rsidRPr="00D70A0E">
                <w:t>1.00</w:t>
              </w:r>
            </w:ins>
          </w:p>
        </w:tc>
      </w:tr>
      <w:tr w:rsidR="00EA2F34" w:rsidRPr="00D70A0E" w14:paraId="3F085BEA" w14:textId="77777777" w:rsidTr="00A1082D">
        <w:trPr>
          <w:cantSplit/>
          <w:trHeight w:val="190"/>
          <w:ins w:id="3219" w:author="Author"/>
        </w:trPr>
        <w:tc>
          <w:tcPr>
            <w:tcW w:w="200" w:type="dxa"/>
            <w:tcBorders>
              <w:top w:val="nil"/>
              <w:right w:val="single" w:sz="6" w:space="0" w:color="auto"/>
            </w:tcBorders>
            <w:shd w:val="clear" w:color="auto" w:fill="auto"/>
          </w:tcPr>
          <w:p w14:paraId="05F3A858" w14:textId="77777777" w:rsidR="00EA2F34" w:rsidRPr="00D70A0E" w:rsidRDefault="00EA2F34" w:rsidP="00BE28D4">
            <w:pPr>
              <w:pStyle w:val="tabletext11"/>
              <w:rPr>
                <w:ins w:id="3220" w:author="Author"/>
              </w:rPr>
            </w:pPr>
          </w:p>
        </w:tc>
        <w:tc>
          <w:tcPr>
            <w:tcW w:w="336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F8DEEBD" w14:textId="77777777" w:rsidR="00EA2F34" w:rsidRPr="00D70A0E" w:rsidRDefault="00EA2F34" w:rsidP="00BE28D4">
            <w:pPr>
              <w:pStyle w:val="tabletext11"/>
              <w:jc w:val="center"/>
              <w:rPr>
                <w:ins w:id="3221"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30CC066" w14:textId="77777777" w:rsidR="00EA2F34" w:rsidRPr="00D70A0E" w:rsidRDefault="00EA2F34" w:rsidP="00BE28D4">
            <w:pPr>
              <w:pStyle w:val="tabletext11"/>
              <w:jc w:val="center"/>
              <w:rPr>
                <w:ins w:id="3222" w:author="Author"/>
              </w:rPr>
            </w:pPr>
            <w:ins w:id="3223" w:author="Author">
              <w:r w:rsidRPr="00D70A0E">
                <w:t>Commercial</w:t>
              </w:r>
            </w:ins>
          </w:p>
        </w:tc>
        <w:tc>
          <w:tcPr>
            <w:tcW w:w="1560" w:type="dxa"/>
            <w:tcBorders>
              <w:top w:val="single" w:sz="6" w:space="0" w:color="auto"/>
              <w:left w:val="single" w:sz="6" w:space="0" w:color="auto"/>
              <w:bottom w:val="single" w:sz="6" w:space="0" w:color="auto"/>
              <w:right w:val="single" w:sz="6" w:space="0" w:color="auto"/>
            </w:tcBorders>
          </w:tcPr>
          <w:p w14:paraId="0B3DC6B9" w14:textId="77777777" w:rsidR="00EA2F34" w:rsidRPr="00D70A0E" w:rsidRDefault="00EA2F34" w:rsidP="00BE28D4">
            <w:pPr>
              <w:pStyle w:val="tabletext11"/>
              <w:tabs>
                <w:tab w:val="decimal" w:pos="480"/>
              </w:tabs>
              <w:rPr>
                <w:ins w:id="3224" w:author="Author"/>
              </w:rPr>
            </w:pPr>
            <w:ins w:id="3225" w:author="Author">
              <w:r w:rsidRPr="00D70A0E">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BFD6D7D" w14:textId="77777777" w:rsidR="00EA2F34" w:rsidRPr="00D70A0E" w:rsidRDefault="00EA2F34" w:rsidP="00BE28D4">
            <w:pPr>
              <w:pStyle w:val="tabletext11"/>
              <w:tabs>
                <w:tab w:val="decimal" w:pos="480"/>
              </w:tabs>
              <w:rPr>
                <w:ins w:id="3226" w:author="Author"/>
                <w:highlight w:val="yellow"/>
              </w:rPr>
            </w:pPr>
            <w:ins w:id="3227"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45E3CCA" w14:textId="77777777" w:rsidR="00EA2F34" w:rsidRPr="00D70A0E" w:rsidRDefault="00EA2F34" w:rsidP="00BE28D4">
            <w:pPr>
              <w:pStyle w:val="tabletext11"/>
              <w:tabs>
                <w:tab w:val="decimal" w:pos="480"/>
              </w:tabs>
              <w:rPr>
                <w:ins w:id="3228" w:author="Author"/>
                <w:highlight w:val="yellow"/>
              </w:rPr>
            </w:pPr>
            <w:ins w:id="3229" w:author="Author">
              <w:r w:rsidRPr="00D70A0E">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E4EC5D5" w14:textId="77777777" w:rsidR="00EA2F34" w:rsidRPr="00D70A0E" w:rsidRDefault="00EA2F34" w:rsidP="00BE28D4">
            <w:pPr>
              <w:pStyle w:val="tabletext11"/>
              <w:tabs>
                <w:tab w:val="decimal" w:pos="0"/>
              </w:tabs>
              <w:jc w:val="center"/>
              <w:rPr>
                <w:ins w:id="3230" w:author="Author"/>
                <w:highlight w:val="yellow"/>
              </w:rPr>
            </w:pPr>
            <w:ins w:id="3231" w:author="Author">
              <w:r w:rsidRPr="00D70A0E">
                <w:t>1.00</w:t>
              </w:r>
            </w:ins>
          </w:p>
        </w:tc>
      </w:tr>
      <w:tr w:rsidR="00EA2F34" w:rsidRPr="00D70A0E" w14:paraId="18147648" w14:textId="77777777" w:rsidTr="00A1082D">
        <w:trPr>
          <w:cantSplit/>
          <w:trHeight w:val="190"/>
          <w:ins w:id="3232" w:author="Author"/>
        </w:trPr>
        <w:tc>
          <w:tcPr>
            <w:tcW w:w="200" w:type="dxa"/>
            <w:tcBorders>
              <w:top w:val="nil"/>
              <w:right w:val="single" w:sz="6" w:space="0" w:color="auto"/>
            </w:tcBorders>
            <w:shd w:val="clear" w:color="auto" w:fill="auto"/>
          </w:tcPr>
          <w:p w14:paraId="3EBAEA30" w14:textId="77777777" w:rsidR="00EA2F34" w:rsidRPr="00D70A0E" w:rsidRDefault="00EA2F34" w:rsidP="00BE28D4">
            <w:pPr>
              <w:pStyle w:val="tabletext11"/>
              <w:rPr>
                <w:ins w:id="3233" w:author="Author"/>
              </w:rPr>
            </w:pPr>
          </w:p>
        </w:tc>
        <w:tc>
          <w:tcPr>
            <w:tcW w:w="3360" w:type="dxa"/>
            <w:tcBorders>
              <w:top w:val="single" w:sz="6" w:space="0" w:color="auto"/>
              <w:left w:val="single" w:sz="6" w:space="0" w:color="auto"/>
              <w:bottom w:val="single" w:sz="6" w:space="0" w:color="auto"/>
              <w:right w:val="single" w:sz="6" w:space="0" w:color="auto"/>
            </w:tcBorders>
            <w:shd w:val="clear" w:color="auto" w:fill="auto"/>
            <w:vAlign w:val="center"/>
          </w:tcPr>
          <w:p w14:paraId="23B70689" w14:textId="77777777" w:rsidR="00EA2F34" w:rsidRPr="00D70A0E" w:rsidRDefault="00EA2F34" w:rsidP="00BE28D4">
            <w:pPr>
              <w:pStyle w:val="tabletext11"/>
              <w:jc w:val="center"/>
              <w:rPr>
                <w:ins w:id="3234" w:author="Author"/>
                <w:b/>
              </w:rPr>
            </w:pPr>
            <w:ins w:id="3235" w:author="Author">
              <w:r w:rsidRPr="00D70A0E">
                <w:rPr>
                  <w:b/>
                </w:rPr>
                <w:t>Extra-heavy</w:t>
              </w:r>
              <w:r w:rsidRPr="00D70A0E">
                <w:rPr>
                  <w:b/>
                </w:rPr>
                <w:br/>
                <w:t>Truck-tractors</w:t>
              </w:r>
              <w:r w:rsidRPr="00D70A0E">
                <w:rPr>
                  <w:b/>
                </w:rPr>
                <w:br/>
              </w:r>
              <w:r w:rsidRPr="00D70A0E">
                <w:t>(Over 45,000 lbs. G.C.W.)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F827A1B" w14:textId="77777777" w:rsidR="00EA2F34" w:rsidRPr="00D70A0E" w:rsidRDefault="00EA2F34" w:rsidP="00BE28D4">
            <w:pPr>
              <w:pStyle w:val="tabletext11"/>
              <w:jc w:val="center"/>
              <w:rPr>
                <w:ins w:id="3236" w:author="Author"/>
              </w:rPr>
            </w:pPr>
            <w:ins w:id="3237" w:author="Author">
              <w:r w:rsidRPr="00D70A0E">
                <w:t>All uses</w:t>
              </w:r>
            </w:ins>
          </w:p>
        </w:tc>
        <w:tc>
          <w:tcPr>
            <w:tcW w:w="1560" w:type="dxa"/>
            <w:tcBorders>
              <w:top w:val="single" w:sz="6" w:space="0" w:color="auto"/>
              <w:left w:val="single" w:sz="6" w:space="0" w:color="auto"/>
              <w:bottom w:val="single" w:sz="6" w:space="0" w:color="auto"/>
              <w:right w:val="single" w:sz="6" w:space="0" w:color="auto"/>
            </w:tcBorders>
            <w:vAlign w:val="center"/>
          </w:tcPr>
          <w:p w14:paraId="0B932A77" w14:textId="77777777" w:rsidR="00EA2F34" w:rsidRPr="00D70A0E" w:rsidRDefault="00EA2F34" w:rsidP="00BE28D4">
            <w:pPr>
              <w:pStyle w:val="tabletext11"/>
              <w:tabs>
                <w:tab w:val="decimal" w:pos="480"/>
              </w:tabs>
              <w:rPr>
                <w:ins w:id="3238" w:author="Author"/>
              </w:rPr>
            </w:pPr>
            <w:ins w:id="3239" w:author="Author">
              <w:r w:rsidRPr="00D70A0E">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D0C3BD" w14:textId="77777777" w:rsidR="00EA2F34" w:rsidRPr="00D70A0E" w:rsidRDefault="00EA2F34" w:rsidP="00BE28D4">
            <w:pPr>
              <w:pStyle w:val="tabletext11"/>
              <w:tabs>
                <w:tab w:val="decimal" w:pos="480"/>
              </w:tabs>
              <w:rPr>
                <w:ins w:id="3240" w:author="Author"/>
              </w:rPr>
            </w:pPr>
            <w:ins w:id="3241" w:author="Author">
              <w:r w:rsidRPr="00D70A0E">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F1FF75" w14:textId="77777777" w:rsidR="00EA2F34" w:rsidRPr="00D70A0E" w:rsidRDefault="00EA2F34" w:rsidP="00BE28D4">
            <w:pPr>
              <w:pStyle w:val="tabletext11"/>
              <w:tabs>
                <w:tab w:val="decimal" w:pos="480"/>
              </w:tabs>
              <w:rPr>
                <w:ins w:id="3242" w:author="Author"/>
              </w:rPr>
            </w:pPr>
            <w:ins w:id="3243" w:author="Author">
              <w:r w:rsidRPr="00D70A0E">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E1DE27" w14:textId="77777777" w:rsidR="00EA2F34" w:rsidRPr="00D70A0E" w:rsidRDefault="00EA2F34" w:rsidP="00BE28D4">
            <w:pPr>
              <w:pStyle w:val="tabletext11"/>
              <w:tabs>
                <w:tab w:val="decimal" w:pos="0"/>
              </w:tabs>
              <w:jc w:val="center"/>
              <w:rPr>
                <w:ins w:id="3244" w:author="Author"/>
              </w:rPr>
            </w:pPr>
            <w:ins w:id="3245" w:author="Author">
              <w:r w:rsidRPr="00D70A0E">
                <w:t>1.16</w:t>
              </w:r>
            </w:ins>
          </w:p>
        </w:tc>
      </w:tr>
      <w:tr w:rsidR="00EA2F34" w:rsidRPr="00D70A0E" w14:paraId="5B614880" w14:textId="77777777" w:rsidTr="00A1082D">
        <w:trPr>
          <w:cantSplit/>
          <w:trHeight w:val="190"/>
          <w:ins w:id="3246" w:author="Author"/>
        </w:trPr>
        <w:tc>
          <w:tcPr>
            <w:tcW w:w="200" w:type="dxa"/>
            <w:tcBorders>
              <w:top w:val="nil"/>
              <w:right w:val="single" w:sz="6" w:space="0" w:color="auto"/>
            </w:tcBorders>
            <w:shd w:val="clear" w:color="auto" w:fill="auto"/>
          </w:tcPr>
          <w:p w14:paraId="640A6239" w14:textId="77777777" w:rsidR="00EA2F34" w:rsidRPr="00D70A0E" w:rsidRDefault="00EA2F34" w:rsidP="00BE28D4">
            <w:pPr>
              <w:pStyle w:val="tabletext11"/>
              <w:rPr>
                <w:ins w:id="3247" w:author="Author"/>
              </w:rPr>
            </w:pPr>
          </w:p>
        </w:tc>
        <w:tc>
          <w:tcPr>
            <w:tcW w:w="3360" w:type="dxa"/>
            <w:tcBorders>
              <w:top w:val="single" w:sz="6" w:space="0" w:color="auto"/>
              <w:left w:val="single" w:sz="6" w:space="0" w:color="auto"/>
              <w:bottom w:val="single" w:sz="6" w:space="0" w:color="auto"/>
              <w:right w:val="single" w:sz="6" w:space="0" w:color="auto"/>
            </w:tcBorders>
            <w:shd w:val="clear" w:color="auto" w:fill="auto"/>
            <w:vAlign w:val="center"/>
          </w:tcPr>
          <w:p w14:paraId="7D671C24" w14:textId="77777777" w:rsidR="00EA2F34" w:rsidRPr="00D70A0E" w:rsidRDefault="00EA2F34" w:rsidP="00BE28D4">
            <w:pPr>
              <w:pStyle w:val="tabletext11"/>
              <w:jc w:val="center"/>
              <w:rPr>
                <w:ins w:id="3248" w:author="Author"/>
                <w:b/>
              </w:rPr>
            </w:pPr>
            <w:ins w:id="3249" w:author="Author">
              <w:r w:rsidRPr="00D70A0E">
                <w:rPr>
                  <w:b/>
                </w:rPr>
                <w:t>Semitrailers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77AF7F72" w14:textId="77777777" w:rsidR="00EA2F34" w:rsidRPr="00D70A0E" w:rsidRDefault="00EA2F34" w:rsidP="00BE28D4">
            <w:pPr>
              <w:pStyle w:val="tabletext11"/>
              <w:jc w:val="center"/>
              <w:rPr>
                <w:ins w:id="3250" w:author="Author"/>
              </w:rPr>
            </w:pPr>
            <w:ins w:id="3251" w:author="Author">
              <w:r w:rsidRPr="00D70A0E">
                <w:t>All uses</w:t>
              </w:r>
            </w:ins>
          </w:p>
        </w:tc>
        <w:tc>
          <w:tcPr>
            <w:tcW w:w="1560" w:type="dxa"/>
            <w:tcBorders>
              <w:top w:val="single" w:sz="6" w:space="0" w:color="auto"/>
              <w:left w:val="single" w:sz="6" w:space="0" w:color="auto"/>
              <w:bottom w:val="single" w:sz="6" w:space="0" w:color="auto"/>
              <w:right w:val="single" w:sz="6" w:space="0" w:color="auto"/>
            </w:tcBorders>
          </w:tcPr>
          <w:p w14:paraId="22B927AF" w14:textId="77777777" w:rsidR="00EA2F34" w:rsidRPr="00D70A0E" w:rsidRDefault="00EA2F34" w:rsidP="00BE28D4">
            <w:pPr>
              <w:pStyle w:val="tabletext11"/>
              <w:tabs>
                <w:tab w:val="decimal" w:pos="480"/>
              </w:tabs>
              <w:rPr>
                <w:ins w:id="3252" w:author="Author"/>
              </w:rPr>
            </w:pPr>
            <w:ins w:id="3253" w:author="Author">
              <w:r w:rsidRPr="00D70A0E">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343460" w14:textId="77777777" w:rsidR="00EA2F34" w:rsidRPr="00D70A0E" w:rsidRDefault="00EA2F34" w:rsidP="00BE28D4">
            <w:pPr>
              <w:pStyle w:val="tabletext11"/>
              <w:tabs>
                <w:tab w:val="decimal" w:pos="480"/>
              </w:tabs>
              <w:rPr>
                <w:ins w:id="3254" w:author="Author"/>
              </w:rPr>
            </w:pPr>
            <w:ins w:id="3255" w:author="Author">
              <w:r w:rsidRPr="00D70A0E">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CA0B82" w14:textId="77777777" w:rsidR="00EA2F34" w:rsidRPr="00D70A0E" w:rsidRDefault="00EA2F34" w:rsidP="00BE28D4">
            <w:pPr>
              <w:pStyle w:val="tabletext11"/>
              <w:tabs>
                <w:tab w:val="decimal" w:pos="480"/>
              </w:tabs>
              <w:rPr>
                <w:ins w:id="3256" w:author="Author"/>
              </w:rPr>
            </w:pPr>
            <w:ins w:id="3257" w:author="Author">
              <w:r w:rsidRPr="00D70A0E">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2862C0" w14:textId="77777777" w:rsidR="00EA2F34" w:rsidRPr="00D70A0E" w:rsidRDefault="00EA2F34" w:rsidP="00BE28D4">
            <w:pPr>
              <w:pStyle w:val="tabletext11"/>
              <w:tabs>
                <w:tab w:val="decimal" w:pos="0"/>
              </w:tabs>
              <w:jc w:val="center"/>
              <w:rPr>
                <w:ins w:id="3258" w:author="Author"/>
              </w:rPr>
            </w:pPr>
            <w:ins w:id="3259" w:author="Author">
              <w:r w:rsidRPr="00D70A0E">
                <w:t>0.69</w:t>
              </w:r>
            </w:ins>
          </w:p>
        </w:tc>
      </w:tr>
      <w:tr w:rsidR="00EA2F34" w:rsidRPr="00D70A0E" w14:paraId="05BE0B10" w14:textId="77777777" w:rsidTr="00A1082D">
        <w:trPr>
          <w:cantSplit/>
          <w:trHeight w:val="190"/>
          <w:ins w:id="3260" w:author="Author"/>
        </w:trPr>
        <w:tc>
          <w:tcPr>
            <w:tcW w:w="200" w:type="dxa"/>
            <w:tcBorders>
              <w:top w:val="nil"/>
              <w:right w:val="single" w:sz="6" w:space="0" w:color="auto"/>
            </w:tcBorders>
            <w:shd w:val="clear" w:color="auto" w:fill="auto"/>
          </w:tcPr>
          <w:p w14:paraId="3E272DCB" w14:textId="77777777" w:rsidR="00EA2F34" w:rsidRPr="00D70A0E" w:rsidRDefault="00EA2F34" w:rsidP="00BE28D4">
            <w:pPr>
              <w:pStyle w:val="tabletext11"/>
              <w:rPr>
                <w:ins w:id="3261" w:author="Author"/>
              </w:rPr>
            </w:pPr>
          </w:p>
        </w:tc>
        <w:tc>
          <w:tcPr>
            <w:tcW w:w="3360" w:type="dxa"/>
            <w:tcBorders>
              <w:top w:val="single" w:sz="6" w:space="0" w:color="auto"/>
              <w:left w:val="single" w:sz="6" w:space="0" w:color="auto"/>
              <w:bottom w:val="single" w:sz="6" w:space="0" w:color="auto"/>
              <w:right w:val="single" w:sz="6" w:space="0" w:color="auto"/>
            </w:tcBorders>
            <w:shd w:val="clear" w:color="auto" w:fill="auto"/>
            <w:vAlign w:val="center"/>
          </w:tcPr>
          <w:p w14:paraId="00148FAE" w14:textId="77777777" w:rsidR="00EA2F34" w:rsidRPr="00D70A0E" w:rsidRDefault="00EA2F34" w:rsidP="00BE28D4">
            <w:pPr>
              <w:pStyle w:val="tabletext11"/>
              <w:jc w:val="center"/>
              <w:rPr>
                <w:ins w:id="3262" w:author="Author"/>
                <w:b/>
              </w:rPr>
            </w:pPr>
            <w:ins w:id="3263" w:author="Author">
              <w:r w:rsidRPr="00D70A0E">
                <w:rPr>
                  <w:b/>
                </w:rPr>
                <w:t>Trailers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FD8ABE7" w14:textId="77777777" w:rsidR="00EA2F34" w:rsidRPr="00D70A0E" w:rsidRDefault="00EA2F34" w:rsidP="00BE28D4">
            <w:pPr>
              <w:pStyle w:val="tabletext11"/>
              <w:jc w:val="center"/>
              <w:rPr>
                <w:ins w:id="3264" w:author="Author"/>
              </w:rPr>
            </w:pPr>
            <w:ins w:id="3265" w:author="Author">
              <w:r w:rsidRPr="00D70A0E">
                <w:t>All uses</w:t>
              </w:r>
            </w:ins>
          </w:p>
        </w:tc>
        <w:tc>
          <w:tcPr>
            <w:tcW w:w="1560" w:type="dxa"/>
            <w:tcBorders>
              <w:top w:val="single" w:sz="6" w:space="0" w:color="auto"/>
              <w:left w:val="single" w:sz="6" w:space="0" w:color="auto"/>
              <w:bottom w:val="single" w:sz="6" w:space="0" w:color="auto"/>
              <w:right w:val="single" w:sz="6" w:space="0" w:color="auto"/>
            </w:tcBorders>
          </w:tcPr>
          <w:p w14:paraId="26477E69" w14:textId="77777777" w:rsidR="00EA2F34" w:rsidRPr="00D70A0E" w:rsidRDefault="00EA2F34" w:rsidP="00BE28D4">
            <w:pPr>
              <w:pStyle w:val="tabletext11"/>
              <w:tabs>
                <w:tab w:val="decimal" w:pos="480"/>
              </w:tabs>
              <w:rPr>
                <w:ins w:id="3266" w:author="Author"/>
              </w:rPr>
            </w:pPr>
            <w:ins w:id="3267" w:author="Author">
              <w:r w:rsidRPr="00D70A0E">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C939D2" w14:textId="77777777" w:rsidR="00EA2F34" w:rsidRPr="00D70A0E" w:rsidRDefault="00EA2F34" w:rsidP="00BE28D4">
            <w:pPr>
              <w:pStyle w:val="tabletext11"/>
              <w:tabs>
                <w:tab w:val="decimal" w:pos="480"/>
              </w:tabs>
              <w:rPr>
                <w:ins w:id="3268" w:author="Author"/>
                <w:highlight w:val="yellow"/>
              </w:rPr>
            </w:pPr>
            <w:ins w:id="3269" w:author="Author">
              <w:r w:rsidRPr="00D70A0E">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BBDF32" w14:textId="77777777" w:rsidR="00EA2F34" w:rsidRPr="00D70A0E" w:rsidRDefault="00EA2F34" w:rsidP="00BE28D4">
            <w:pPr>
              <w:pStyle w:val="tabletext11"/>
              <w:tabs>
                <w:tab w:val="decimal" w:pos="480"/>
              </w:tabs>
              <w:rPr>
                <w:ins w:id="3270" w:author="Author"/>
                <w:highlight w:val="yellow"/>
              </w:rPr>
            </w:pPr>
            <w:ins w:id="3271" w:author="Author">
              <w:r w:rsidRPr="00D70A0E">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6E3398" w14:textId="77777777" w:rsidR="00EA2F34" w:rsidRPr="00D70A0E" w:rsidRDefault="00EA2F34" w:rsidP="00BE28D4">
            <w:pPr>
              <w:pStyle w:val="tabletext11"/>
              <w:tabs>
                <w:tab w:val="decimal" w:pos="0"/>
              </w:tabs>
              <w:jc w:val="center"/>
              <w:rPr>
                <w:ins w:id="3272" w:author="Author"/>
                <w:highlight w:val="yellow"/>
              </w:rPr>
            </w:pPr>
            <w:ins w:id="3273" w:author="Author">
              <w:r w:rsidRPr="00D70A0E">
                <w:t>0.69</w:t>
              </w:r>
            </w:ins>
          </w:p>
        </w:tc>
      </w:tr>
      <w:tr w:rsidR="00EA2F34" w:rsidRPr="00D70A0E" w14:paraId="66363A2C" w14:textId="77777777" w:rsidTr="00A1082D">
        <w:trPr>
          <w:cantSplit/>
          <w:trHeight w:val="190"/>
          <w:ins w:id="3274" w:author="Author"/>
        </w:trPr>
        <w:tc>
          <w:tcPr>
            <w:tcW w:w="200" w:type="dxa"/>
            <w:tcBorders>
              <w:top w:val="nil"/>
              <w:right w:val="single" w:sz="6" w:space="0" w:color="auto"/>
            </w:tcBorders>
            <w:shd w:val="clear" w:color="auto" w:fill="auto"/>
          </w:tcPr>
          <w:p w14:paraId="66BB2B2B" w14:textId="77777777" w:rsidR="00EA2F34" w:rsidRPr="00D70A0E" w:rsidRDefault="00EA2F34" w:rsidP="00BE28D4">
            <w:pPr>
              <w:pStyle w:val="tabletext11"/>
              <w:rPr>
                <w:ins w:id="3275" w:author="Author"/>
              </w:rPr>
            </w:pPr>
          </w:p>
        </w:tc>
        <w:tc>
          <w:tcPr>
            <w:tcW w:w="3360" w:type="dxa"/>
            <w:tcBorders>
              <w:top w:val="single" w:sz="6" w:space="0" w:color="auto"/>
              <w:left w:val="single" w:sz="6" w:space="0" w:color="auto"/>
              <w:bottom w:val="single" w:sz="6" w:space="0" w:color="auto"/>
              <w:right w:val="single" w:sz="6" w:space="0" w:color="auto"/>
            </w:tcBorders>
            <w:shd w:val="clear" w:color="auto" w:fill="auto"/>
            <w:vAlign w:val="center"/>
          </w:tcPr>
          <w:p w14:paraId="3573FFF7" w14:textId="77777777" w:rsidR="00EA2F34" w:rsidRPr="00D70A0E" w:rsidRDefault="00EA2F34" w:rsidP="00BE28D4">
            <w:pPr>
              <w:pStyle w:val="tabletext11"/>
              <w:jc w:val="center"/>
              <w:rPr>
                <w:ins w:id="3276" w:author="Author"/>
                <w:b/>
              </w:rPr>
            </w:pPr>
            <w:ins w:id="3277" w:author="Author">
              <w:r w:rsidRPr="00D70A0E">
                <w:rPr>
                  <w:b/>
                </w:rPr>
                <w:t xml:space="preserve">Service Or </w:t>
              </w:r>
              <w:r w:rsidRPr="00D70A0E">
                <w:rPr>
                  <w:b/>
                </w:rPr>
                <w:br/>
                <w:t>Utility Trailers</w:t>
              </w:r>
              <w:r w:rsidRPr="00D70A0E">
                <w:rPr>
                  <w:b/>
                </w:rPr>
                <w:br/>
              </w:r>
              <w:r w:rsidRPr="00D70A0E">
                <w:t>(0 – 2,000 lbs. Load Capacity)</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E2F7D6C" w14:textId="77777777" w:rsidR="00EA2F34" w:rsidRPr="00D70A0E" w:rsidRDefault="00EA2F34" w:rsidP="00BE28D4">
            <w:pPr>
              <w:pStyle w:val="tabletext11"/>
              <w:jc w:val="center"/>
              <w:rPr>
                <w:ins w:id="3278" w:author="Author"/>
              </w:rPr>
            </w:pPr>
            <w:ins w:id="3279" w:author="Author">
              <w:r w:rsidRPr="00D70A0E">
                <w:t>All uses</w:t>
              </w:r>
            </w:ins>
          </w:p>
        </w:tc>
        <w:tc>
          <w:tcPr>
            <w:tcW w:w="1560" w:type="dxa"/>
            <w:tcBorders>
              <w:top w:val="single" w:sz="6" w:space="0" w:color="auto"/>
              <w:left w:val="single" w:sz="6" w:space="0" w:color="auto"/>
              <w:bottom w:val="single" w:sz="6" w:space="0" w:color="auto"/>
              <w:right w:val="single" w:sz="6" w:space="0" w:color="auto"/>
            </w:tcBorders>
            <w:vAlign w:val="center"/>
          </w:tcPr>
          <w:p w14:paraId="3EEB7825" w14:textId="77777777" w:rsidR="00EA2F34" w:rsidRPr="00D70A0E" w:rsidRDefault="00EA2F34" w:rsidP="00BE28D4">
            <w:pPr>
              <w:pStyle w:val="tabletext11"/>
              <w:tabs>
                <w:tab w:val="decimal" w:pos="480"/>
              </w:tabs>
              <w:rPr>
                <w:ins w:id="3280" w:author="Author"/>
              </w:rPr>
            </w:pPr>
            <w:ins w:id="3281" w:author="Author">
              <w:r w:rsidRPr="00D70A0E">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6CEA19" w14:textId="77777777" w:rsidR="00EA2F34" w:rsidRPr="00D70A0E" w:rsidRDefault="00EA2F34" w:rsidP="00BE28D4">
            <w:pPr>
              <w:pStyle w:val="tabletext11"/>
              <w:tabs>
                <w:tab w:val="decimal" w:pos="480"/>
              </w:tabs>
              <w:rPr>
                <w:ins w:id="3282" w:author="Author"/>
                <w:highlight w:val="yellow"/>
              </w:rPr>
            </w:pPr>
            <w:ins w:id="3283" w:author="Author">
              <w:r w:rsidRPr="00D70A0E">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5DA5EF" w14:textId="77777777" w:rsidR="00EA2F34" w:rsidRPr="00D70A0E" w:rsidRDefault="00EA2F34" w:rsidP="00BE28D4">
            <w:pPr>
              <w:pStyle w:val="tabletext11"/>
              <w:tabs>
                <w:tab w:val="decimal" w:pos="480"/>
              </w:tabs>
              <w:rPr>
                <w:ins w:id="3284" w:author="Author"/>
                <w:highlight w:val="yellow"/>
              </w:rPr>
            </w:pPr>
            <w:ins w:id="3285" w:author="Author">
              <w:r w:rsidRPr="00D70A0E">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B3AE64" w14:textId="77777777" w:rsidR="00EA2F34" w:rsidRPr="00D70A0E" w:rsidRDefault="00EA2F34" w:rsidP="00BE28D4">
            <w:pPr>
              <w:pStyle w:val="tabletext11"/>
              <w:tabs>
                <w:tab w:val="decimal" w:pos="0"/>
              </w:tabs>
              <w:jc w:val="center"/>
              <w:rPr>
                <w:ins w:id="3286" w:author="Author"/>
                <w:highlight w:val="yellow"/>
              </w:rPr>
            </w:pPr>
            <w:ins w:id="3287" w:author="Author">
              <w:r w:rsidRPr="00D70A0E">
                <w:t>0.69</w:t>
              </w:r>
            </w:ins>
          </w:p>
        </w:tc>
      </w:tr>
    </w:tbl>
    <w:p w14:paraId="49628FF6" w14:textId="77777777" w:rsidR="00EA2F34" w:rsidRPr="00D70A0E" w:rsidRDefault="00EA2F34" w:rsidP="00BE28D4">
      <w:pPr>
        <w:pStyle w:val="tablecaption"/>
        <w:rPr>
          <w:ins w:id="3288" w:author="Author"/>
        </w:rPr>
      </w:pPr>
      <w:ins w:id="3289" w:author="Author">
        <w:r w:rsidRPr="00D70A0E">
          <w:lastRenderedPageBreak/>
          <w:t xml:space="preserve">Table 225.C.2. Primary Classifications – Rating Factors </w:t>
        </w:r>
        <w:proofErr w:type="gramStart"/>
        <w:r w:rsidRPr="00D70A0E">
          <w:t>And</w:t>
        </w:r>
        <w:proofErr w:type="gramEnd"/>
        <w:r w:rsidRPr="00D70A0E">
          <w:t xml:space="preserve"> Statistical Codes – Zone Rated</w:t>
        </w:r>
      </w:ins>
    </w:p>
    <w:p w14:paraId="6539B25F" w14:textId="77777777" w:rsidR="00EA2F34" w:rsidRPr="00D70A0E" w:rsidRDefault="00EA2F34" w:rsidP="00BE28D4">
      <w:pPr>
        <w:pStyle w:val="isonormal"/>
        <w:rPr>
          <w:ins w:id="3290" w:author="Author"/>
        </w:rPr>
      </w:pPr>
    </w:p>
    <w:p w14:paraId="717CD6D4" w14:textId="77777777" w:rsidR="00EA2F34" w:rsidRPr="00D70A0E" w:rsidRDefault="00EA2F34" w:rsidP="00BE28D4">
      <w:pPr>
        <w:pStyle w:val="blocktext1"/>
        <w:rPr>
          <w:ins w:id="3291" w:author="Author"/>
        </w:rPr>
      </w:pPr>
      <w:ins w:id="3292" w:author="Author">
        <w:r w:rsidRPr="00D70A0E">
          <w:t xml:space="preserve">The following is added to Paragraph </w:t>
        </w:r>
        <w:r w:rsidRPr="00EA2F34">
          <w:rPr>
            <w:b/>
            <w:rPrChange w:id="3293" w:author="Author">
              <w:rPr>
                <w:bCs/>
              </w:rPr>
            </w:rPrChange>
          </w:rPr>
          <w:t>C.</w:t>
        </w:r>
        <w:r w:rsidRPr="00D70A0E">
          <w:rPr>
            <w:b/>
          </w:rPr>
          <w:t>3</w:t>
        </w:r>
        <w:r w:rsidRPr="00EA2F34">
          <w:rPr>
            <w:b/>
            <w:rPrChange w:id="3294" w:author="Author">
              <w:rPr>
                <w:bCs/>
              </w:rPr>
            </w:rPrChange>
          </w:rPr>
          <w:t>.:</w:t>
        </w:r>
      </w:ins>
    </w:p>
    <w:p w14:paraId="5D4A6791" w14:textId="77777777" w:rsidR="00EA2F34" w:rsidRPr="00D70A0E" w:rsidRDefault="00EA2F34" w:rsidP="00BE28D4">
      <w:pPr>
        <w:pStyle w:val="outlinehd4"/>
        <w:rPr>
          <w:ins w:id="3295" w:author="Author"/>
        </w:rPr>
      </w:pPr>
      <w:ins w:id="3296" w:author="Author">
        <w:r w:rsidRPr="00D70A0E">
          <w:tab/>
          <w:t>a.</w:t>
        </w:r>
        <w:r w:rsidRPr="00D70A0E">
          <w:tab/>
          <w:t>Application</w:t>
        </w:r>
      </w:ins>
    </w:p>
    <w:p w14:paraId="0A741CE4" w14:textId="77777777" w:rsidR="00EA2F34" w:rsidRPr="00D70A0E" w:rsidRDefault="00EA2F34" w:rsidP="00BE28D4">
      <w:pPr>
        <w:pStyle w:val="blocktext5"/>
        <w:rPr>
          <w:ins w:id="3297" w:author="Author"/>
        </w:rPr>
      </w:pPr>
      <w:ins w:id="3298" w:author="Author">
        <w:r w:rsidRPr="00D70A0E">
          <w:t>Classify the vehicle according to its use. Insert the code provided in the 4th and 5th digits of the classification code.</w:t>
        </w:r>
      </w:ins>
    </w:p>
    <w:p w14:paraId="238509EE" w14:textId="77777777" w:rsidR="00EA2F34" w:rsidRPr="00D70A0E" w:rsidRDefault="00EA2F34" w:rsidP="00BE28D4">
      <w:pPr>
        <w:pStyle w:val="outlinehd4"/>
        <w:rPr>
          <w:ins w:id="3299" w:author="Author"/>
        </w:rPr>
      </w:pPr>
      <w:ins w:id="3300" w:author="Author">
        <w:r w:rsidRPr="00D70A0E">
          <w:tab/>
          <w:t>b.</w:t>
        </w:r>
        <w:r w:rsidRPr="00D70A0E">
          <w:tab/>
          <w:t>Autos Having More Than One Use</w:t>
        </w:r>
      </w:ins>
    </w:p>
    <w:p w14:paraId="41DAC4A8" w14:textId="77777777" w:rsidR="00EA2F34" w:rsidRPr="00D70A0E" w:rsidRDefault="00EA2F34" w:rsidP="00BE28D4">
      <w:pPr>
        <w:pStyle w:val="blocktext5"/>
        <w:rPr>
          <w:ins w:id="3301" w:author="Author"/>
        </w:rPr>
      </w:pPr>
      <w:ins w:id="3302" w:author="Author">
        <w:r w:rsidRPr="00D70A0E">
          <w:t>Where more than one secondary rating factor applies, use the highest-rated classification unless 80% of the use is in a lower-rated activity. In that case, use the lower-rated classification.</w:t>
        </w:r>
      </w:ins>
    </w:p>
    <w:p w14:paraId="00B728AB" w14:textId="77777777" w:rsidR="00EA2F34" w:rsidRPr="00D70A0E" w:rsidRDefault="00EA2F34" w:rsidP="00BE28D4">
      <w:pPr>
        <w:pStyle w:val="outlinehd4"/>
        <w:rPr>
          <w:ins w:id="3303" w:author="Author"/>
        </w:rPr>
      </w:pPr>
      <w:ins w:id="3304" w:author="Author">
        <w:r w:rsidRPr="00D70A0E">
          <w:tab/>
          <w:t>c.</w:t>
        </w:r>
        <w:r w:rsidRPr="00D70A0E">
          <w:tab/>
          <w:t>Trucking Operations</w:t>
        </w:r>
      </w:ins>
    </w:p>
    <w:p w14:paraId="0D9FCE1D" w14:textId="77777777" w:rsidR="00EA2F34" w:rsidRPr="00D70A0E" w:rsidRDefault="00EA2F34" w:rsidP="00BE28D4">
      <w:pPr>
        <w:pStyle w:val="blocktext5"/>
        <w:rPr>
          <w:ins w:id="3305" w:author="Author"/>
        </w:rPr>
      </w:pPr>
      <w:ins w:id="3306" w:author="Author">
        <w:r w:rsidRPr="00D70A0E">
          <w:t xml:space="preserve">A risk engaged in trucking operations described in Rule </w:t>
        </w:r>
        <w:r w:rsidRPr="00D70A0E">
          <w:rPr>
            <w:b/>
            <w:bCs/>
          </w:rPr>
          <w:t>224.A.1.</w:t>
        </w:r>
        <w:r w:rsidRPr="00D70A0E">
          <w:t xml:space="preserve"> is assigned to the </w:t>
        </w:r>
        <w:proofErr w:type="gramStart"/>
        <w:r w:rsidRPr="00D70A0E">
          <w:t>truckers</w:t>
        </w:r>
        <w:proofErr w:type="gramEnd"/>
        <w:r w:rsidRPr="00D70A0E">
          <w:t xml:space="preserve"> secondary classification even though they advertise or describe themselves as a contractor, building contractor, building material dealer, sand and gravel hauler, or some other similar name.</w:t>
        </w:r>
      </w:ins>
    </w:p>
    <w:p w14:paraId="46B2E589" w14:textId="77777777" w:rsidR="00EA2F34" w:rsidRPr="00D70A0E" w:rsidRDefault="00EA2F34" w:rsidP="00BE28D4">
      <w:pPr>
        <w:pStyle w:val="outlinehd4"/>
        <w:rPr>
          <w:ins w:id="3307" w:author="Author"/>
        </w:rPr>
      </w:pPr>
      <w:ins w:id="3308" w:author="Author">
        <w:r w:rsidRPr="00D70A0E">
          <w:tab/>
          <w:t>d.</w:t>
        </w:r>
        <w:r w:rsidRPr="00D70A0E">
          <w:tab/>
          <w:t>Secondary Classification Factors</w:t>
        </w:r>
      </w:ins>
    </w:p>
    <w:p w14:paraId="581C842F" w14:textId="77777777" w:rsidR="00EA2F34" w:rsidRPr="00D70A0E" w:rsidRDefault="00EA2F34" w:rsidP="00BE28D4">
      <w:pPr>
        <w:pStyle w:val="space4"/>
        <w:rPr>
          <w:ins w:id="3309"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1800"/>
        <w:gridCol w:w="3360"/>
        <w:gridCol w:w="720"/>
        <w:gridCol w:w="840"/>
        <w:gridCol w:w="960"/>
        <w:gridCol w:w="1360"/>
        <w:gridCol w:w="1040"/>
      </w:tblGrid>
      <w:tr w:rsidR="00EA2F34" w:rsidRPr="00D70A0E" w14:paraId="3BC73095" w14:textId="77777777" w:rsidTr="00A1082D">
        <w:trPr>
          <w:cantSplit/>
          <w:trHeight w:val="190"/>
          <w:ins w:id="3310" w:author="Author"/>
        </w:trPr>
        <w:tc>
          <w:tcPr>
            <w:tcW w:w="200" w:type="dxa"/>
            <w:tcBorders>
              <w:top w:val="nil"/>
              <w:left w:val="nil"/>
              <w:bottom w:val="nil"/>
              <w:right w:val="single" w:sz="6" w:space="0" w:color="auto"/>
            </w:tcBorders>
          </w:tcPr>
          <w:p w14:paraId="5907E546" w14:textId="77777777" w:rsidR="00EA2F34" w:rsidRPr="00D70A0E" w:rsidRDefault="00EA2F34" w:rsidP="00BE28D4">
            <w:pPr>
              <w:pStyle w:val="tablehead"/>
              <w:jc w:val="left"/>
              <w:rPr>
                <w:ins w:id="3311" w:author="Author"/>
              </w:rPr>
            </w:pPr>
          </w:p>
        </w:tc>
        <w:tc>
          <w:tcPr>
            <w:tcW w:w="5160" w:type="dxa"/>
            <w:gridSpan w:val="2"/>
            <w:tcBorders>
              <w:top w:val="single" w:sz="6" w:space="0" w:color="auto"/>
              <w:left w:val="single" w:sz="6" w:space="0" w:color="auto"/>
              <w:right w:val="single" w:sz="6" w:space="0" w:color="auto"/>
            </w:tcBorders>
            <w:noWrap/>
            <w:vAlign w:val="bottom"/>
          </w:tcPr>
          <w:p w14:paraId="1EF3A558" w14:textId="77777777" w:rsidR="00EA2F34" w:rsidRPr="00D70A0E" w:rsidRDefault="00EA2F34" w:rsidP="00BE28D4">
            <w:pPr>
              <w:pStyle w:val="tablehead"/>
              <w:rPr>
                <w:ins w:id="3312" w:author="Author"/>
              </w:rPr>
            </w:pPr>
          </w:p>
        </w:tc>
        <w:tc>
          <w:tcPr>
            <w:tcW w:w="720" w:type="dxa"/>
            <w:tcBorders>
              <w:top w:val="single" w:sz="6" w:space="0" w:color="auto"/>
              <w:left w:val="single" w:sz="6" w:space="0" w:color="auto"/>
              <w:right w:val="single" w:sz="6" w:space="0" w:color="auto"/>
            </w:tcBorders>
            <w:vAlign w:val="bottom"/>
          </w:tcPr>
          <w:p w14:paraId="041ADE90" w14:textId="77777777" w:rsidR="00EA2F34" w:rsidRPr="00D70A0E" w:rsidRDefault="00EA2F34" w:rsidP="00BE28D4">
            <w:pPr>
              <w:pStyle w:val="tablehead"/>
              <w:jc w:val="left"/>
              <w:rPr>
                <w:ins w:id="3313" w:author="Author"/>
              </w:rPr>
            </w:pPr>
          </w:p>
        </w:tc>
        <w:tc>
          <w:tcPr>
            <w:tcW w:w="840" w:type="dxa"/>
            <w:tcBorders>
              <w:top w:val="single" w:sz="6" w:space="0" w:color="auto"/>
              <w:left w:val="single" w:sz="6" w:space="0" w:color="auto"/>
              <w:right w:val="single" w:sz="6" w:space="0" w:color="auto"/>
            </w:tcBorders>
            <w:vAlign w:val="bottom"/>
          </w:tcPr>
          <w:p w14:paraId="15D8F9A1" w14:textId="77777777" w:rsidR="00EA2F34" w:rsidRPr="00D70A0E" w:rsidRDefault="00EA2F34" w:rsidP="00BE28D4">
            <w:pPr>
              <w:pStyle w:val="tablehead"/>
              <w:rPr>
                <w:ins w:id="3314" w:author="Author"/>
              </w:rPr>
            </w:pPr>
          </w:p>
        </w:tc>
        <w:tc>
          <w:tcPr>
            <w:tcW w:w="960" w:type="dxa"/>
            <w:tcBorders>
              <w:top w:val="single" w:sz="6" w:space="0" w:color="auto"/>
              <w:left w:val="single" w:sz="6" w:space="0" w:color="auto"/>
              <w:right w:val="single" w:sz="6" w:space="0" w:color="auto"/>
            </w:tcBorders>
            <w:vAlign w:val="bottom"/>
          </w:tcPr>
          <w:p w14:paraId="3FED5B9F" w14:textId="77777777" w:rsidR="00EA2F34" w:rsidRPr="00D70A0E" w:rsidRDefault="00EA2F34" w:rsidP="00BE28D4">
            <w:pPr>
              <w:pStyle w:val="tablehead"/>
              <w:rPr>
                <w:ins w:id="3315" w:author="Author"/>
              </w:rPr>
            </w:pPr>
          </w:p>
        </w:tc>
        <w:tc>
          <w:tcPr>
            <w:tcW w:w="2400" w:type="dxa"/>
            <w:gridSpan w:val="2"/>
            <w:tcBorders>
              <w:top w:val="single" w:sz="6" w:space="0" w:color="auto"/>
              <w:left w:val="single" w:sz="6" w:space="0" w:color="auto"/>
              <w:bottom w:val="single" w:sz="6" w:space="0" w:color="auto"/>
              <w:right w:val="single" w:sz="6" w:space="0" w:color="auto"/>
            </w:tcBorders>
            <w:vAlign w:val="bottom"/>
            <w:hideMark/>
          </w:tcPr>
          <w:p w14:paraId="0FE0BD34" w14:textId="77777777" w:rsidR="00EA2F34" w:rsidRPr="00D70A0E" w:rsidRDefault="00EA2F34" w:rsidP="00BE28D4">
            <w:pPr>
              <w:pStyle w:val="tablehead"/>
              <w:rPr>
                <w:ins w:id="3316" w:author="Author"/>
              </w:rPr>
            </w:pPr>
            <w:ins w:id="3317" w:author="Author">
              <w:r w:rsidRPr="00D70A0E">
                <w:t>Collision</w:t>
              </w:r>
            </w:ins>
          </w:p>
        </w:tc>
      </w:tr>
      <w:tr w:rsidR="00EA2F34" w:rsidRPr="00D70A0E" w14:paraId="5C73170B" w14:textId="77777777" w:rsidTr="00A1082D">
        <w:trPr>
          <w:cantSplit/>
          <w:trHeight w:val="190"/>
          <w:ins w:id="3318" w:author="Author"/>
        </w:trPr>
        <w:tc>
          <w:tcPr>
            <w:tcW w:w="200" w:type="dxa"/>
            <w:tcBorders>
              <w:top w:val="nil"/>
              <w:left w:val="nil"/>
              <w:bottom w:val="nil"/>
              <w:right w:val="single" w:sz="6" w:space="0" w:color="auto"/>
            </w:tcBorders>
          </w:tcPr>
          <w:p w14:paraId="639FA2E9" w14:textId="77777777" w:rsidR="00EA2F34" w:rsidRPr="00D70A0E" w:rsidRDefault="00EA2F34" w:rsidP="00BE28D4">
            <w:pPr>
              <w:pStyle w:val="tablehead"/>
              <w:rPr>
                <w:ins w:id="3319" w:author="Author"/>
              </w:rPr>
            </w:pPr>
          </w:p>
        </w:tc>
        <w:tc>
          <w:tcPr>
            <w:tcW w:w="5160" w:type="dxa"/>
            <w:gridSpan w:val="2"/>
            <w:tcBorders>
              <w:left w:val="single" w:sz="6" w:space="0" w:color="auto"/>
              <w:bottom w:val="single" w:sz="6" w:space="0" w:color="auto"/>
              <w:right w:val="single" w:sz="6" w:space="0" w:color="auto"/>
            </w:tcBorders>
            <w:vAlign w:val="bottom"/>
            <w:hideMark/>
          </w:tcPr>
          <w:p w14:paraId="7E39BC3A" w14:textId="77777777" w:rsidR="00EA2F34" w:rsidRPr="00D70A0E" w:rsidRDefault="00EA2F34" w:rsidP="00BE28D4">
            <w:pPr>
              <w:pStyle w:val="tablehead"/>
              <w:rPr>
                <w:ins w:id="3320" w:author="Author"/>
              </w:rPr>
            </w:pPr>
            <w:ins w:id="3321" w:author="Author">
              <w:r w:rsidRPr="00D70A0E">
                <w:t xml:space="preserve">Trucks, Tractors </w:t>
              </w:r>
              <w:proofErr w:type="gramStart"/>
              <w:r w:rsidRPr="00D70A0E">
                <w:t>And</w:t>
              </w:r>
              <w:proofErr w:type="gramEnd"/>
              <w:r w:rsidRPr="00D70A0E">
                <w:t xml:space="preserve"> Trailers Secondary Classification</w:t>
              </w:r>
            </w:ins>
          </w:p>
        </w:tc>
        <w:tc>
          <w:tcPr>
            <w:tcW w:w="720" w:type="dxa"/>
            <w:tcBorders>
              <w:left w:val="single" w:sz="6" w:space="0" w:color="auto"/>
              <w:bottom w:val="single" w:sz="6" w:space="0" w:color="auto"/>
              <w:right w:val="single" w:sz="6" w:space="0" w:color="auto"/>
            </w:tcBorders>
            <w:vAlign w:val="bottom"/>
            <w:hideMark/>
          </w:tcPr>
          <w:p w14:paraId="07F6F961" w14:textId="77777777" w:rsidR="00EA2F34" w:rsidRPr="00D70A0E" w:rsidRDefault="00EA2F34" w:rsidP="00BE28D4">
            <w:pPr>
              <w:pStyle w:val="tablehead"/>
              <w:rPr>
                <w:ins w:id="3322" w:author="Author"/>
              </w:rPr>
            </w:pPr>
            <w:ins w:id="3323" w:author="Author">
              <w:r w:rsidRPr="00D70A0E">
                <w:t>Code</w:t>
              </w:r>
            </w:ins>
          </w:p>
        </w:tc>
        <w:tc>
          <w:tcPr>
            <w:tcW w:w="840" w:type="dxa"/>
            <w:tcBorders>
              <w:left w:val="single" w:sz="6" w:space="0" w:color="auto"/>
              <w:bottom w:val="single" w:sz="6" w:space="0" w:color="auto"/>
              <w:right w:val="single" w:sz="6" w:space="0" w:color="auto"/>
            </w:tcBorders>
            <w:vAlign w:val="bottom"/>
            <w:hideMark/>
          </w:tcPr>
          <w:p w14:paraId="28C9BEE7" w14:textId="77777777" w:rsidR="00EA2F34" w:rsidRPr="00D70A0E" w:rsidRDefault="00EA2F34" w:rsidP="00BE28D4">
            <w:pPr>
              <w:pStyle w:val="tablehead"/>
              <w:rPr>
                <w:ins w:id="3324" w:author="Author"/>
              </w:rPr>
            </w:pPr>
            <w:ins w:id="3325" w:author="Author">
              <w:r w:rsidRPr="00D70A0E">
                <w:t>Liability</w:t>
              </w:r>
            </w:ins>
          </w:p>
        </w:tc>
        <w:tc>
          <w:tcPr>
            <w:tcW w:w="960" w:type="dxa"/>
            <w:tcBorders>
              <w:left w:val="single" w:sz="6" w:space="0" w:color="auto"/>
              <w:bottom w:val="single" w:sz="6" w:space="0" w:color="auto"/>
              <w:right w:val="single" w:sz="6" w:space="0" w:color="auto"/>
            </w:tcBorders>
            <w:vAlign w:val="bottom"/>
            <w:hideMark/>
          </w:tcPr>
          <w:p w14:paraId="5EAD7464" w14:textId="77777777" w:rsidR="00EA2F34" w:rsidRPr="00D70A0E" w:rsidRDefault="00EA2F34" w:rsidP="00BE28D4">
            <w:pPr>
              <w:pStyle w:val="tablehead"/>
              <w:rPr>
                <w:ins w:id="3326" w:author="Author"/>
              </w:rPr>
            </w:pPr>
            <w:ins w:id="3327" w:author="Author">
              <w:r w:rsidRPr="00D70A0E">
                <w:t>Other Than Collision</w:t>
              </w:r>
            </w:ins>
          </w:p>
        </w:tc>
        <w:tc>
          <w:tcPr>
            <w:tcW w:w="1360" w:type="dxa"/>
            <w:tcBorders>
              <w:top w:val="single" w:sz="6" w:space="0" w:color="auto"/>
              <w:left w:val="single" w:sz="6" w:space="0" w:color="auto"/>
              <w:bottom w:val="single" w:sz="6" w:space="0" w:color="auto"/>
              <w:right w:val="single" w:sz="6" w:space="0" w:color="auto"/>
            </w:tcBorders>
            <w:vAlign w:val="bottom"/>
            <w:hideMark/>
          </w:tcPr>
          <w:p w14:paraId="3F56FD51" w14:textId="77777777" w:rsidR="00EA2F34" w:rsidRPr="00D70A0E" w:rsidRDefault="00EA2F34" w:rsidP="00BE28D4">
            <w:pPr>
              <w:pStyle w:val="tablehead"/>
              <w:rPr>
                <w:ins w:id="3328" w:author="Author"/>
              </w:rPr>
            </w:pPr>
            <w:ins w:id="3329" w:author="Author">
              <w:r w:rsidRPr="00D70A0E">
                <w:t>Trucks And Truck-tractors</w:t>
              </w:r>
            </w:ins>
          </w:p>
        </w:tc>
        <w:tc>
          <w:tcPr>
            <w:tcW w:w="1040" w:type="dxa"/>
            <w:tcBorders>
              <w:top w:val="single" w:sz="6" w:space="0" w:color="auto"/>
              <w:left w:val="single" w:sz="6" w:space="0" w:color="auto"/>
              <w:bottom w:val="single" w:sz="6" w:space="0" w:color="auto"/>
              <w:right w:val="single" w:sz="6" w:space="0" w:color="auto"/>
            </w:tcBorders>
            <w:vAlign w:val="bottom"/>
            <w:hideMark/>
          </w:tcPr>
          <w:p w14:paraId="0740CFDD" w14:textId="77777777" w:rsidR="00EA2F34" w:rsidRPr="00D70A0E" w:rsidRDefault="00EA2F34" w:rsidP="00BE28D4">
            <w:pPr>
              <w:pStyle w:val="tablehead"/>
              <w:rPr>
                <w:ins w:id="3330" w:author="Author"/>
              </w:rPr>
            </w:pPr>
            <w:ins w:id="3331" w:author="Author">
              <w:r w:rsidRPr="00D70A0E">
                <w:t>Trailers</w:t>
              </w:r>
            </w:ins>
          </w:p>
        </w:tc>
      </w:tr>
      <w:tr w:rsidR="00EA2F34" w:rsidRPr="00D70A0E" w14:paraId="02D3F44D" w14:textId="77777777" w:rsidTr="00A1082D">
        <w:trPr>
          <w:cantSplit/>
          <w:trHeight w:val="190"/>
          <w:ins w:id="3332" w:author="Author"/>
        </w:trPr>
        <w:tc>
          <w:tcPr>
            <w:tcW w:w="200" w:type="dxa"/>
            <w:tcBorders>
              <w:top w:val="nil"/>
              <w:left w:val="nil"/>
              <w:bottom w:val="nil"/>
              <w:right w:val="single" w:sz="6" w:space="0" w:color="auto"/>
            </w:tcBorders>
          </w:tcPr>
          <w:p w14:paraId="4647DEF5" w14:textId="77777777" w:rsidR="00EA2F34" w:rsidRPr="00D70A0E" w:rsidRDefault="00EA2F34" w:rsidP="00BE28D4">
            <w:pPr>
              <w:pStyle w:val="tabletext11"/>
              <w:rPr>
                <w:ins w:id="3333" w:author="Author"/>
              </w:rPr>
            </w:pPr>
          </w:p>
        </w:tc>
        <w:tc>
          <w:tcPr>
            <w:tcW w:w="1800" w:type="dxa"/>
            <w:vMerge w:val="restart"/>
            <w:tcBorders>
              <w:top w:val="single" w:sz="6" w:space="0" w:color="auto"/>
              <w:left w:val="single" w:sz="6" w:space="0" w:color="auto"/>
              <w:bottom w:val="single" w:sz="6" w:space="0" w:color="auto"/>
              <w:right w:val="single" w:sz="6" w:space="0" w:color="auto"/>
            </w:tcBorders>
            <w:vAlign w:val="center"/>
            <w:hideMark/>
          </w:tcPr>
          <w:p w14:paraId="4E412E4D" w14:textId="77777777" w:rsidR="00EA2F34" w:rsidRPr="00D70A0E" w:rsidRDefault="00EA2F34" w:rsidP="00BE28D4">
            <w:pPr>
              <w:pStyle w:val="tabletext11"/>
              <w:rPr>
                <w:ins w:id="3334" w:author="Author"/>
              </w:rPr>
            </w:pPr>
            <w:ins w:id="3335" w:author="Author">
              <w:r w:rsidRPr="00D70A0E">
                <w:t>Truckers: Autos used to haul or transport goods, materials or commodities for another, other than autos used in moving operations</w:t>
              </w:r>
            </w:ins>
          </w:p>
        </w:tc>
        <w:tc>
          <w:tcPr>
            <w:tcW w:w="3360" w:type="dxa"/>
            <w:tcBorders>
              <w:top w:val="single" w:sz="6" w:space="0" w:color="auto"/>
              <w:left w:val="single" w:sz="6" w:space="0" w:color="auto"/>
              <w:bottom w:val="single" w:sz="6" w:space="0" w:color="auto"/>
              <w:right w:val="single" w:sz="6" w:space="0" w:color="auto"/>
            </w:tcBorders>
            <w:vAlign w:val="bottom"/>
            <w:hideMark/>
          </w:tcPr>
          <w:p w14:paraId="359A1CE2" w14:textId="77777777" w:rsidR="00EA2F34" w:rsidRPr="00D70A0E" w:rsidRDefault="00EA2F34" w:rsidP="00BE28D4">
            <w:pPr>
              <w:pStyle w:val="tabletext11"/>
              <w:rPr>
                <w:ins w:id="3336" w:author="Author"/>
              </w:rPr>
            </w:pPr>
            <w:ins w:id="3337" w:author="Author">
              <w:r w:rsidRPr="00D70A0E">
                <w:t>Common Carriers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452ECEE" w14:textId="77777777" w:rsidR="00EA2F34" w:rsidRPr="00D70A0E" w:rsidRDefault="00EA2F34" w:rsidP="00BE28D4">
            <w:pPr>
              <w:pStyle w:val="tabletext11"/>
              <w:tabs>
                <w:tab w:val="decimal" w:pos="500"/>
              </w:tabs>
              <w:rPr>
                <w:ins w:id="3338" w:author="Author"/>
              </w:rPr>
            </w:pPr>
            <w:ins w:id="3339" w:author="Author">
              <w:r w:rsidRPr="00D70A0E">
                <w:t>---21</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2C5856B4" w14:textId="77777777" w:rsidR="00EA2F34" w:rsidRPr="00D70A0E" w:rsidRDefault="00EA2F34" w:rsidP="00BE28D4">
            <w:pPr>
              <w:pStyle w:val="tabletext11"/>
              <w:tabs>
                <w:tab w:val="decimal" w:pos="300"/>
              </w:tabs>
              <w:rPr>
                <w:ins w:id="3340" w:author="Author"/>
              </w:rPr>
            </w:pPr>
            <w:ins w:id="3341"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54031520" w14:textId="77777777" w:rsidR="00EA2F34" w:rsidRPr="00D70A0E" w:rsidRDefault="00EA2F34" w:rsidP="00BE28D4">
            <w:pPr>
              <w:pStyle w:val="tabletext11"/>
              <w:tabs>
                <w:tab w:val="decimal" w:pos="340"/>
              </w:tabs>
              <w:rPr>
                <w:ins w:id="3342" w:author="Author"/>
              </w:rPr>
            </w:pPr>
            <w:ins w:id="3343"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154E4F62" w14:textId="77777777" w:rsidR="00EA2F34" w:rsidRPr="00D70A0E" w:rsidRDefault="00EA2F34" w:rsidP="00BE28D4">
            <w:pPr>
              <w:pStyle w:val="tabletext11"/>
              <w:tabs>
                <w:tab w:val="decimal" w:pos="560"/>
              </w:tabs>
              <w:rPr>
                <w:ins w:id="3344" w:author="Author"/>
              </w:rPr>
            </w:pPr>
            <w:ins w:id="3345"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78482582" w14:textId="77777777" w:rsidR="00EA2F34" w:rsidRPr="00D70A0E" w:rsidRDefault="00EA2F34" w:rsidP="00BE28D4">
            <w:pPr>
              <w:pStyle w:val="tabletext11"/>
              <w:tabs>
                <w:tab w:val="decimal" w:pos="400"/>
              </w:tabs>
              <w:rPr>
                <w:ins w:id="3346" w:author="Author"/>
              </w:rPr>
            </w:pPr>
            <w:ins w:id="3347" w:author="Author">
              <w:r w:rsidRPr="00D70A0E">
                <w:t>1.00</w:t>
              </w:r>
            </w:ins>
          </w:p>
        </w:tc>
      </w:tr>
      <w:tr w:rsidR="00EA2F34" w:rsidRPr="00D70A0E" w14:paraId="2C3D63BA" w14:textId="77777777" w:rsidTr="00A1082D">
        <w:trPr>
          <w:cantSplit/>
          <w:trHeight w:val="190"/>
          <w:ins w:id="3348" w:author="Author"/>
        </w:trPr>
        <w:tc>
          <w:tcPr>
            <w:tcW w:w="200" w:type="dxa"/>
            <w:tcBorders>
              <w:top w:val="nil"/>
              <w:left w:val="nil"/>
              <w:bottom w:val="nil"/>
              <w:right w:val="single" w:sz="6" w:space="0" w:color="auto"/>
            </w:tcBorders>
          </w:tcPr>
          <w:p w14:paraId="184FDC0E" w14:textId="77777777" w:rsidR="00EA2F34" w:rsidRPr="00D70A0E" w:rsidRDefault="00EA2F34" w:rsidP="00BE28D4">
            <w:pPr>
              <w:pStyle w:val="tabletext11"/>
              <w:rPr>
                <w:ins w:id="3349"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4AB9D3C3" w14:textId="77777777" w:rsidR="00EA2F34" w:rsidRPr="00D70A0E" w:rsidRDefault="00EA2F34" w:rsidP="00BE28D4">
            <w:pPr>
              <w:overflowPunct/>
              <w:autoSpaceDE/>
              <w:autoSpaceDN/>
              <w:adjustRightInd/>
              <w:spacing w:before="0" w:line="240" w:lineRule="auto"/>
              <w:jc w:val="left"/>
              <w:rPr>
                <w:ins w:id="3350"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55FDC60B" w14:textId="77777777" w:rsidR="00EA2F34" w:rsidRPr="00D70A0E" w:rsidRDefault="00EA2F34" w:rsidP="00BE28D4">
            <w:pPr>
              <w:pStyle w:val="tabletext11"/>
              <w:rPr>
                <w:ins w:id="3351" w:author="Author"/>
              </w:rPr>
            </w:pPr>
            <w:ins w:id="3352" w:author="Author">
              <w:r w:rsidRPr="00D70A0E">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3A3648C" w14:textId="77777777" w:rsidR="00EA2F34" w:rsidRPr="00D70A0E" w:rsidRDefault="00EA2F34" w:rsidP="00BE28D4">
            <w:pPr>
              <w:pStyle w:val="tabletext11"/>
              <w:tabs>
                <w:tab w:val="decimal" w:pos="500"/>
              </w:tabs>
              <w:rPr>
                <w:ins w:id="3353" w:author="Author"/>
              </w:rPr>
            </w:pPr>
            <w:ins w:id="3354" w:author="Author">
              <w:r w:rsidRPr="00D70A0E">
                <w:t>---22</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2E550C74" w14:textId="77777777" w:rsidR="00EA2F34" w:rsidRPr="00D70A0E" w:rsidRDefault="00EA2F34" w:rsidP="00BE28D4">
            <w:pPr>
              <w:pStyle w:val="tabletext11"/>
              <w:tabs>
                <w:tab w:val="decimal" w:pos="300"/>
              </w:tabs>
              <w:rPr>
                <w:ins w:id="3355" w:author="Author"/>
              </w:rPr>
            </w:pPr>
            <w:ins w:id="3356"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FCB7D75" w14:textId="77777777" w:rsidR="00EA2F34" w:rsidRPr="00D70A0E" w:rsidRDefault="00EA2F34" w:rsidP="00BE28D4">
            <w:pPr>
              <w:pStyle w:val="tabletext11"/>
              <w:tabs>
                <w:tab w:val="decimal" w:pos="340"/>
              </w:tabs>
              <w:rPr>
                <w:ins w:id="3357" w:author="Author"/>
              </w:rPr>
            </w:pPr>
            <w:ins w:id="3358"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0C98B7A4" w14:textId="77777777" w:rsidR="00EA2F34" w:rsidRPr="00D70A0E" w:rsidRDefault="00EA2F34" w:rsidP="00BE28D4">
            <w:pPr>
              <w:pStyle w:val="tabletext11"/>
              <w:tabs>
                <w:tab w:val="decimal" w:pos="560"/>
              </w:tabs>
              <w:rPr>
                <w:ins w:id="3359" w:author="Author"/>
              </w:rPr>
            </w:pPr>
            <w:ins w:id="3360"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59C9C2A7" w14:textId="77777777" w:rsidR="00EA2F34" w:rsidRPr="00D70A0E" w:rsidRDefault="00EA2F34" w:rsidP="00BE28D4">
            <w:pPr>
              <w:pStyle w:val="tabletext11"/>
              <w:tabs>
                <w:tab w:val="decimal" w:pos="400"/>
              </w:tabs>
              <w:rPr>
                <w:ins w:id="3361" w:author="Author"/>
              </w:rPr>
            </w:pPr>
            <w:ins w:id="3362" w:author="Author">
              <w:r w:rsidRPr="00D70A0E">
                <w:t>1.00</w:t>
              </w:r>
            </w:ins>
          </w:p>
        </w:tc>
      </w:tr>
      <w:tr w:rsidR="00EA2F34" w:rsidRPr="00D70A0E" w14:paraId="2781F4A1" w14:textId="77777777" w:rsidTr="00A1082D">
        <w:trPr>
          <w:cantSplit/>
          <w:trHeight w:val="190"/>
          <w:ins w:id="3363" w:author="Author"/>
        </w:trPr>
        <w:tc>
          <w:tcPr>
            <w:tcW w:w="200" w:type="dxa"/>
            <w:tcBorders>
              <w:top w:val="nil"/>
              <w:left w:val="nil"/>
              <w:bottom w:val="nil"/>
              <w:right w:val="single" w:sz="6" w:space="0" w:color="auto"/>
            </w:tcBorders>
          </w:tcPr>
          <w:p w14:paraId="4A278EFE" w14:textId="77777777" w:rsidR="00EA2F34" w:rsidRPr="00D70A0E" w:rsidRDefault="00EA2F34" w:rsidP="00BE28D4">
            <w:pPr>
              <w:pStyle w:val="tabletext11"/>
              <w:rPr>
                <w:ins w:id="3364"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6AA5777E" w14:textId="77777777" w:rsidR="00EA2F34" w:rsidRPr="00D70A0E" w:rsidRDefault="00EA2F34" w:rsidP="00BE28D4">
            <w:pPr>
              <w:overflowPunct/>
              <w:autoSpaceDE/>
              <w:autoSpaceDN/>
              <w:adjustRightInd/>
              <w:spacing w:before="0" w:line="240" w:lineRule="auto"/>
              <w:jc w:val="left"/>
              <w:rPr>
                <w:ins w:id="3365"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68E61914" w14:textId="77777777" w:rsidR="00EA2F34" w:rsidRPr="00D70A0E" w:rsidRDefault="00EA2F34" w:rsidP="00BE28D4">
            <w:pPr>
              <w:pStyle w:val="tabletext11"/>
              <w:rPr>
                <w:ins w:id="3366" w:author="Author"/>
              </w:rPr>
            </w:pPr>
            <w:ins w:id="3367" w:author="Author">
              <w:r w:rsidRPr="00D70A0E">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E5CFB37" w14:textId="77777777" w:rsidR="00EA2F34" w:rsidRPr="00D70A0E" w:rsidRDefault="00EA2F34" w:rsidP="00BE28D4">
            <w:pPr>
              <w:pStyle w:val="tabletext11"/>
              <w:tabs>
                <w:tab w:val="decimal" w:pos="500"/>
              </w:tabs>
              <w:rPr>
                <w:ins w:id="3368" w:author="Author"/>
              </w:rPr>
            </w:pPr>
            <w:ins w:id="3369" w:author="Author">
              <w:r w:rsidRPr="00D70A0E">
                <w:t>---23</w:t>
              </w:r>
            </w:ins>
          </w:p>
        </w:tc>
        <w:tc>
          <w:tcPr>
            <w:tcW w:w="840" w:type="dxa"/>
            <w:tcBorders>
              <w:top w:val="single" w:sz="6" w:space="0" w:color="auto"/>
              <w:left w:val="single" w:sz="6" w:space="0" w:color="auto"/>
              <w:bottom w:val="single" w:sz="6" w:space="0" w:color="auto"/>
              <w:right w:val="single" w:sz="6" w:space="0" w:color="auto"/>
            </w:tcBorders>
            <w:noWrap/>
            <w:hideMark/>
          </w:tcPr>
          <w:p w14:paraId="301E5CDA" w14:textId="77777777" w:rsidR="00EA2F34" w:rsidRPr="00D70A0E" w:rsidRDefault="00EA2F34" w:rsidP="00BE28D4">
            <w:pPr>
              <w:pStyle w:val="tabletext11"/>
              <w:tabs>
                <w:tab w:val="decimal" w:pos="300"/>
              </w:tabs>
              <w:rPr>
                <w:ins w:id="3370" w:author="Author"/>
              </w:rPr>
            </w:pPr>
            <w:ins w:id="3371"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17DCD1F1" w14:textId="77777777" w:rsidR="00EA2F34" w:rsidRPr="00D70A0E" w:rsidRDefault="00EA2F34" w:rsidP="00BE28D4">
            <w:pPr>
              <w:pStyle w:val="tabletext11"/>
              <w:tabs>
                <w:tab w:val="decimal" w:pos="340"/>
              </w:tabs>
              <w:rPr>
                <w:ins w:id="3372" w:author="Author"/>
              </w:rPr>
            </w:pPr>
            <w:ins w:id="3373"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0D6ECD9D" w14:textId="77777777" w:rsidR="00EA2F34" w:rsidRPr="00D70A0E" w:rsidRDefault="00EA2F34" w:rsidP="00BE28D4">
            <w:pPr>
              <w:pStyle w:val="tabletext11"/>
              <w:tabs>
                <w:tab w:val="decimal" w:pos="560"/>
              </w:tabs>
              <w:rPr>
                <w:ins w:id="3374" w:author="Author"/>
              </w:rPr>
            </w:pPr>
            <w:ins w:id="3375"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6ED2C950" w14:textId="77777777" w:rsidR="00EA2F34" w:rsidRPr="00D70A0E" w:rsidRDefault="00EA2F34" w:rsidP="00BE28D4">
            <w:pPr>
              <w:pStyle w:val="tabletext11"/>
              <w:tabs>
                <w:tab w:val="decimal" w:pos="400"/>
              </w:tabs>
              <w:rPr>
                <w:ins w:id="3376" w:author="Author"/>
              </w:rPr>
            </w:pPr>
            <w:ins w:id="3377" w:author="Author">
              <w:r w:rsidRPr="00D70A0E">
                <w:t>1.00</w:t>
              </w:r>
            </w:ins>
          </w:p>
        </w:tc>
      </w:tr>
      <w:tr w:rsidR="00EA2F34" w:rsidRPr="00D70A0E" w14:paraId="7C5D9A0E" w14:textId="77777777" w:rsidTr="00A1082D">
        <w:trPr>
          <w:cantSplit/>
          <w:trHeight w:val="190"/>
          <w:ins w:id="3378" w:author="Author"/>
        </w:trPr>
        <w:tc>
          <w:tcPr>
            <w:tcW w:w="200" w:type="dxa"/>
            <w:tcBorders>
              <w:top w:val="nil"/>
              <w:left w:val="nil"/>
              <w:bottom w:val="nil"/>
              <w:right w:val="single" w:sz="6" w:space="0" w:color="auto"/>
            </w:tcBorders>
          </w:tcPr>
          <w:p w14:paraId="3F9293FD" w14:textId="77777777" w:rsidR="00EA2F34" w:rsidRPr="00D70A0E" w:rsidRDefault="00EA2F34" w:rsidP="00BE28D4">
            <w:pPr>
              <w:pStyle w:val="tabletext11"/>
              <w:rPr>
                <w:ins w:id="3379"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75442008" w14:textId="77777777" w:rsidR="00EA2F34" w:rsidRPr="00D70A0E" w:rsidRDefault="00EA2F34" w:rsidP="00BE28D4">
            <w:pPr>
              <w:overflowPunct/>
              <w:autoSpaceDE/>
              <w:autoSpaceDN/>
              <w:adjustRightInd/>
              <w:spacing w:before="0" w:line="240" w:lineRule="auto"/>
              <w:jc w:val="left"/>
              <w:rPr>
                <w:ins w:id="3380"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518DCBEA" w14:textId="77777777" w:rsidR="00EA2F34" w:rsidRPr="00D70A0E" w:rsidRDefault="00EA2F34" w:rsidP="00BE28D4">
            <w:pPr>
              <w:pStyle w:val="tabletext11"/>
              <w:rPr>
                <w:ins w:id="3381" w:author="Author"/>
              </w:rPr>
            </w:pPr>
            <w:ins w:id="3382" w:author="Author">
              <w:r w:rsidRPr="00D70A0E">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7D4B755" w14:textId="77777777" w:rsidR="00EA2F34" w:rsidRPr="00D70A0E" w:rsidRDefault="00EA2F34" w:rsidP="00BE28D4">
            <w:pPr>
              <w:pStyle w:val="tabletext11"/>
              <w:tabs>
                <w:tab w:val="decimal" w:pos="500"/>
              </w:tabs>
              <w:rPr>
                <w:ins w:id="3383" w:author="Author"/>
              </w:rPr>
            </w:pPr>
            <w:ins w:id="3384" w:author="Author">
              <w:r w:rsidRPr="00D70A0E">
                <w:t>---24</w:t>
              </w:r>
            </w:ins>
          </w:p>
        </w:tc>
        <w:tc>
          <w:tcPr>
            <w:tcW w:w="840" w:type="dxa"/>
            <w:tcBorders>
              <w:top w:val="single" w:sz="6" w:space="0" w:color="auto"/>
              <w:left w:val="single" w:sz="6" w:space="0" w:color="auto"/>
              <w:bottom w:val="single" w:sz="6" w:space="0" w:color="auto"/>
              <w:right w:val="single" w:sz="6" w:space="0" w:color="auto"/>
            </w:tcBorders>
            <w:noWrap/>
            <w:hideMark/>
          </w:tcPr>
          <w:p w14:paraId="468A243A" w14:textId="77777777" w:rsidR="00EA2F34" w:rsidRPr="00D70A0E" w:rsidRDefault="00EA2F34" w:rsidP="00BE28D4">
            <w:pPr>
              <w:pStyle w:val="tabletext11"/>
              <w:tabs>
                <w:tab w:val="decimal" w:pos="300"/>
              </w:tabs>
              <w:rPr>
                <w:ins w:id="3385" w:author="Author"/>
              </w:rPr>
            </w:pPr>
            <w:ins w:id="3386"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3C9C9193" w14:textId="77777777" w:rsidR="00EA2F34" w:rsidRPr="00D70A0E" w:rsidRDefault="00EA2F34" w:rsidP="00BE28D4">
            <w:pPr>
              <w:pStyle w:val="tabletext11"/>
              <w:tabs>
                <w:tab w:val="decimal" w:pos="340"/>
              </w:tabs>
              <w:rPr>
                <w:ins w:id="3387" w:author="Author"/>
              </w:rPr>
            </w:pPr>
            <w:ins w:id="3388"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5D897956" w14:textId="77777777" w:rsidR="00EA2F34" w:rsidRPr="00D70A0E" w:rsidRDefault="00EA2F34" w:rsidP="00BE28D4">
            <w:pPr>
              <w:pStyle w:val="tabletext11"/>
              <w:tabs>
                <w:tab w:val="decimal" w:pos="560"/>
              </w:tabs>
              <w:rPr>
                <w:ins w:id="3389" w:author="Author"/>
              </w:rPr>
            </w:pPr>
            <w:ins w:id="3390"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7E00B646" w14:textId="77777777" w:rsidR="00EA2F34" w:rsidRPr="00D70A0E" w:rsidRDefault="00EA2F34" w:rsidP="00BE28D4">
            <w:pPr>
              <w:pStyle w:val="tabletext11"/>
              <w:tabs>
                <w:tab w:val="decimal" w:pos="400"/>
              </w:tabs>
              <w:rPr>
                <w:ins w:id="3391" w:author="Author"/>
              </w:rPr>
            </w:pPr>
            <w:ins w:id="3392" w:author="Author">
              <w:r w:rsidRPr="00D70A0E">
                <w:t>1.00</w:t>
              </w:r>
            </w:ins>
          </w:p>
        </w:tc>
      </w:tr>
      <w:tr w:rsidR="00EA2F34" w:rsidRPr="00D70A0E" w14:paraId="02733551" w14:textId="77777777" w:rsidTr="00A1082D">
        <w:trPr>
          <w:cantSplit/>
          <w:trHeight w:val="190"/>
          <w:ins w:id="3393" w:author="Author"/>
        </w:trPr>
        <w:tc>
          <w:tcPr>
            <w:tcW w:w="200" w:type="dxa"/>
            <w:tcBorders>
              <w:top w:val="nil"/>
              <w:left w:val="nil"/>
              <w:bottom w:val="nil"/>
              <w:right w:val="single" w:sz="6" w:space="0" w:color="auto"/>
            </w:tcBorders>
          </w:tcPr>
          <w:p w14:paraId="2DEC0A64" w14:textId="77777777" w:rsidR="00EA2F34" w:rsidRPr="00D70A0E" w:rsidRDefault="00EA2F34" w:rsidP="00BE28D4">
            <w:pPr>
              <w:pStyle w:val="tabletext11"/>
              <w:rPr>
                <w:ins w:id="3394"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5357692E" w14:textId="77777777" w:rsidR="00EA2F34" w:rsidRPr="00D70A0E" w:rsidRDefault="00EA2F34" w:rsidP="00BE28D4">
            <w:pPr>
              <w:overflowPunct/>
              <w:autoSpaceDE/>
              <w:autoSpaceDN/>
              <w:adjustRightInd/>
              <w:spacing w:before="0" w:line="240" w:lineRule="auto"/>
              <w:jc w:val="left"/>
              <w:rPr>
                <w:ins w:id="3395"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5B6AF528" w14:textId="77777777" w:rsidR="00EA2F34" w:rsidRPr="00D70A0E" w:rsidRDefault="00EA2F34" w:rsidP="00BE28D4">
            <w:pPr>
              <w:pStyle w:val="tabletext11"/>
              <w:rPr>
                <w:ins w:id="3396" w:author="Author"/>
              </w:rPr>
            </w:pPr>
            <w:ins w:id="3397" w:author="Author">
              <w:r w:rsidRPr="00D70A0E">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14BEB81" w14:textId="77777777" w:rsidR="00EA2F34" w:rsidRPr="00D70A0E" w:rsidRDefault="00EA2F34" w:rsidP="00BE28D4">
            <w:pPr>
              <w:pStyle w:val="tabletext11"/>
              <w:tabs>
                <w:tab w:val="decimal" w:pos="500"/>
              </w:tabs>
              <w:rPr>
                <w:ins w:id="3398" w:author="Author"/>
              </w:rPr>
            </w:pPr>
            <w:ins w:id="3399" w:author="Author">
              <w:r w:rsidRPr="00D70A0E">
                <w:t>---25</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489683E3" w14:textId="77777777" w:rsidR="00EA2F34" w:rsidRPr="00D70A0E" w:rsidRDefault="00EA2F34" w:rsidP="00BE28D4">
            <w:pPr>
              <w:pStyle w:val="tabletext11"/>
              <w:tabs>
                <w:tab w:val="decimal" w:pos="300"/>
              </w:tabs>
              <w:rPr>
                <w:ins w:id="3400" w:author="Author"/>
              </w:rPr>
            </w:pPr>
            <w:ins w:id="3401"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14E7501" w14:textId="77777777" w:rsidR="00EA2F34" w:rsidRPr="00D70A0E" w:rsidRDefault="00EA2F34" w:rsidP="00BE28D4">
            <w:pPr>
              <w:pStyle w:val="tabletext11"/>
              <w:tabs>
                <w:tab w:val="decimal" w:pos="340"/>
              </w:tabs>
              <w:rPr>
                <w:ins w:id="3402" w:author="Author"/>
              </w:rPr>
            </w:pPr>
            <w:ins w:id="3403"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49EB8386" w14:textId="77777777" w:rsidR="00EA2F34" w:rsidRPr="00D70A0E" w:rsidRDefault="00EA2F34" w:rsidP="00BE28D4">
            <w:pPr>
              <w:pStyle w:val="tabletext11"/>
              <w:tabs>
                <w:tab w:val="decimal" w:pos="560"/>
              </w:tabs>
              <w:rPr>
                <w:ins w:id="3404" w:author="Author"/>
              </w:rPr>
            </w:pPr>
            <w:ins w:id="3405"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6B21958D" w14:textId="77777777" w:rsidR="00EA2F34" w:rsidRPr="00D70A0E" w:rsidRDefault="00EA2F34" w:rsidP="00BE28D4">
            <w:pPr>
              <w:pStyle w:val="tabletext11"/>
              <w:tabs>
                <w:tab w:val="decimal" w:pos="400"/>
              </w:tabs>
              <w:rPr>
                <w:ins w:id="3406" w:author="Author"/>
              </w:rPr>
            </w:pPr>
            <w:ins w:id="3407" w:author="Author">
              <w:r w:rsidRPr="00D70A0E">
                <w:t>1.00</w:t>
              </w:r>
            </w:ins>
          </w:p>
        </w:tc>
      </w:tr>
      <w:tr w:rsidR="00EA2F34" w:rsidRPr="00D70A0E" w14:paraId="57E72432" w14:textId="77777777" w:rsidTr="00A1082D">
        <w:trPr>
          <w:cantSplit/>
          <w:trHeight w:val="190"/>
          <w:ins w:id="3408" w:author="Author"/>
        </w:trPr>
        <w:tc>
          <w:tcPr>
            <w:tcW w:w="200" w:type="dxa"/>
            <w:tcBorders>
              <w:top w:val="nil"/>
              <w:left w:val="nil"/>
              <w:bottom w:val="nil"/>
              <w:right w:val="single" w:sz="6" w:space="0" w:color="auto"/>
            </w:tcBorders>
          </w:tcPr>
          <w:p w14:paraId="18D117E7" w14:textId="77777777" w:rsidR="00EA2F34" w:rsidRPr="00D70A0E" w:rsidRDefault="00EA2F34" w:rsidP="00BE28D4">
            <w:pPr>
              <w:pStyle w:val="tabletext11"/>
              <w:rPr>
                <w:ins w:id="3409"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288ECA98" w14:textId="77777777" w:rsidR="00EA2F34" w:rsidRPr="00D70A0E" w:rsidRDefault="00EA2F34" w:rsidP="00BE28D4">
            <w:pPr>
              <w:overflowPunct/>
              <w:autoSpaceDE/>
              <w:autoSpaceDN/>
              <w:adjustRightInd/>
              <w:spacing w:before="0" w:line="240" w:lineRule="auto"/>
              <w:jc w:val="left"/>
              <w:rPr>
                <w:ins w:id="3410"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08FEF340" w14:textId="77777777" w:rsidR="00EA2F34" w:rsidRPr="00D70A0E" w:rsidRDefault="00EA2F34" w:rsidP="00BE28D4">
            <w:pPr>
              <w:pStyle w:val="tabletext11"/>
              <w:rPr>
                <w:ins w:id="3411" w:author="Author"/>
              </w:rPr>
            </w:pPr>
            <w:ins w:id="3412" w:author="Author">
              <w:r w:rsidRPr="00D70A0E">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7C6A369" w14:textId="77777777" w:rsidR="00EA2F34" w:rsidRPr="00D70A0E" w:rsidRDefault="00EA2F34" w:rsidP="00BE28D4">
            <w:pPr>
              <w:pStyle w:val="tabletext11"/>
              <w:tabs>
                <w:tab w:val="decimal" w:pos="500"/>
              </w:tabs>
              <w:rPr>
                <w:ins w:id="3413" w:author="Author"/>
              </w:rPr>
            </w:pPr>
            <w:ins w:id="3414" w:author="Author">
              <w:r w:rsidRPr="00D70A0E">
                <w:t>---26</w:t>
              </w:r>
            </w:ins>
          </w:p>
        </w:tc>
        <w:tc>
          <w:tcPr>
            <w:tcW w:w="840" w:type="dxa"/>
            <w:tcBorders>
              <w:top w:val="single" w:sz="6" w:space="0" w:color="auto"/>
              <w:left w:val="single" w:sz="6" w:space="0" w:color="auto"/>
              <w:bottom w:val="single" w:sz="6" w:space="0" w:color="auto"/>
              <w:right w:val="single" w:sz="6" w:space="0" w:color="auto"/>
            </w:tcBorders>
            <w:noWrap/>
            <w:hideMark/>
          </w:tcPr>
          <w:p w14:paraId="5A77BFB8" w14:textId="77777777" w:rsidR="00EA2F34" w:rsidRPr="00D70A0E" w:rsidRDefault="00EA2F34" w:rsidP="00BE28D4">
            <w:pPr>
              <w:pStyle w:val="tabletext11"/>
              <w:tabs>
                <w:tab w:val="decimal" w:pos="300"/>
              </w:tabs>
              <w:rPr>
                <w:ins w:id="3415" w:author="Author"/>
              </w:rPr>
            </w:pPr>
            <w:ins w:id="3416"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3F02E81C" w14:textId="77777777" w:rsidR="00EA2F34" w:rsidRPr="00D70A0E" w:rsidRDefault="00EA2F34" w:rsidP="00BE28D4">
            <w:pPr>
              <w:pStyle w:val="tabletext11"/>
              <w:tabs>
                <w:tab w:val="decimal" w:pos="340"/>
              </w:tabs>
              <w:rPr>
                <w:ins w:id="3417" w:author="Author"/>
              </w:rPr>
            </w:pPr>
            <w:ins w:id="3418"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6D8F5415" w14:textId="77777777" w:rsidR="00EA2F34" w:rsidRPr="00D70A0E" w:rsidRDefault="00EA2F34" w:rsidP="00BE28D4">
            <w:pPr>
              <w:pStyle w:val="tabletext11"/>
              <w:tabs>
                <w:tab w:val="decimal" w:pos="560"/>
              </w:tabs>
              <w:rPr>
                <w:ins w:id="3419" w:author="Author"/>
              </w:rPr>
            </w:pPr>
            <w:ins w:id="3420"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2E99A8A2" w14:textId="77777777" w:rsidR="00EA2F34" w:rsidRPr="00D70A0E" w:rsidRDefault="00EA2F34" w:rsidP="00BE28D4">
            <w:pPr>
              <w:pStyle w:val="tabletext11"/>
              <w:tabs>
                <w:tab w:val="decimal" w:pos="400"/>
              </w:tabs>
              <w:rPr>
                <w:ins w:id="3421" w:author="Author"/>
              </w:rPr>
            </w:pPr>
            <w:ins w:id="3422" w:author="Author">
              <w:r w:rsidRPr="00D70A0E">
                <w:t>1.00</w:t>
              </w:r>
            </w:ins>
          </w:p>
        </w:tc>
      </w:tr>
      <w:tr w:rsidR="00EA2F34" w:rsidRPr="00D70A0E" w14:paraId="1FFD5EA7" w14:textId="77777777" w:rsidTr="00A1082D">
        <w:trPr>
          <w:cantSplit/>
          <w:trHeight w:val="190"/>
          <w:ins w:id="3423" w:author="Author"/>
        </w:trPr>
        <w:tc>
          <w:tcPr>
            <w:tcW w:w="200" w:type="dxa"/>
            <w:tcBorders>
              <w:top w:val="nil"/>
              <w:left w:val="nil"/>
              <w:bottom w:val="nil"/>
              <w:right w:val="single" w:sz="6" w:space="0" w:color="auto"/>
            </w:tcBorders>
          </w:tcPr>
          <w:p w14:paraId="596467BB" w14:textId="77777777" w:rsidR="00EA2F34" w:rsidRPr="00D70A0E" w:rsidRDefault="00EA2F34" w:rsidP="00BE28D4">
            <w:pPr>
              <w:pStyle w:val="tabletext11"/>
              <w:rPr>
                <w:ins w:id="3424"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7BEC5B67" w14:textId="77777777" w:rsidR="00EA2F34" w:rsidRPr="00D70A0E" w:rsidRDefault="00EA2F34" w:rsidP="00BE28D4">
            <w:pPr>
              <w:overflowPunct/>
              <w:autoSpaceDE/>
              <w:autoSpaceDN/>
              <w:adjustRightInd/>
              <w:spacing w:before="0" w:line="240" w:lineRule="auto"/>
              <w:jc w:val="left"/>
              <w:rPr>
                <w:ins w:id="3425"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57B82E4" w14:textId="77777777" w:rsidR="00EA2F34" w:rsidRPr="00D70A0E" w:rsidRDefault="00EA2F34" w:rsidP="00BE28D4">
            <w:pPr>
              <w:pStyle w:val="tabletext11"/>
              <w:rPr>
                <w:ins w:id="3426" w:author="Author"/>
              </w:rPr>
            </w:pPr>
            <w:ins w:id="3427" w:author="Author">
              <w:r w:rsidRPr="00D70A0E">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E59440F" w14:textId="77777777" w:rsidR="00EA2F34" w:rsidRPr="00D70A0E" w:rsidRDefault="00EA2F34" w:rsidP="00BE28D4">
            <w:pPr>
              <w:pStyle w:val="tabletext11"/>
              <w:tabs>
                <w:tab w:val="decimal" w:pos="500"/>
              </w:tabs>
              <w:rPr>
                <w:ins w:id="3428" w:author="Author"/>
              </w:rPr>
            </w:pPr>
            <w:ins w:id="3429" w:author="Author">
              <w:r w:rsidRPr="00D70A0E">
                <w:t>---02</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2194EE7C" w14:textId="77777777" w:rsidR="00EA2F34" w:rsidRPr="00D70A0E" w:rsidRDefault="00EA2F34" w:rsidP="00BE28D4">
            <w:pPr>
              <w:pStyle w:val="tabletext11"/>
              <w:tabs>
                <w:tab w:val="decimal" w:pos="300"/>
              </w:tabs>
              <w:rPr>
                <w:ins w:id="3430" w:author="Author"/>
              </w:rPr>
            </w:pPr>
            <w:ins w:id="3431"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98DC843" w14:textId="77777777" w:rsidR="00EA2F34" w:rsidRPr="00D70A0E" w:rsidRDefault="00EA2F34" w:rsidP="00BE28D4">
            <w:pPr>
              <w:pStyle w:val="tabletext11"/>
              <w:tabs>
                <w:tab w:val="decimal" w:pos="340"/>
              </w:tabs>
              <w:rPr>
                <w:ins w:id="3432" w:author="Author"/>
              </w:rPr>
            </w:pPr>
            <w:ins w:id="3433"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7F489B89" w14:textId="77777777" w:rsidR="00EA2F34" w:rsidRPr="00D70A0E" w:rsidRDefault="00EA2F34" w:rsidP="00BE28D4">
            <w:pPr>
              <w:pStyle w:val="tabletext11"/>
              <w:tabs>
                <w:tab w:val="decimal" w:pos="560"/>
              </w:tabs>
              <w:rPr>
                <w:ins w:id="3434" w:author="Author"/>
              </w:rPr>
            </w:pPr>
            <w:ins w:id="3435"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1F83D7E0" w14:textId="77777777" w:rsidR="00EA2F34" w:rsidRPr="00D70A0E" w:rsidRDefault="00EA2F34" w:rsidP="00BE28D4">
            <w:pPr>
              <w:pStyle w:val="tabletext11"/>
              <w:tabs>
                <w:tab w:val="decimal" w:pos="400"/>
              </w:tabs>
              <w:rPr>
                <w:ins w:id="3436" w:author="Author"/>
              </w:rPr>
            </w:pPr>
            <w:ins w:id="3437" w:author="Author">
              <w:r w:rsidRPr="00D70A0E">
                <w:t>1.00</w:t>
              </w:r>
            </w:ins>
          </w:p>
        </w:tc>
      </w:tr>
      <w:tr w:rsidR="00EA2F34" w:rsidRPr="00D70A0E" w14:paraId="128481C2" w14:textId="77777777" w:rsidTr="00A1082D">
        <w:trPr>
          <w:cantSplit/>
          <w:trHeight w:val="190"/>
          <w:ins w:id="3438" w:author="Author"/>
        </w:trPr>
        <w:tc>
          <w:tcPr>
            <w:tcW w:w="200" w:type="dxa"/>
            <w:tcBorders>
              <w:top w:val="nil"/>
              <w:left w:val="nil"/>
              <w:bottom w:val="nil"/>
              <w:right w:val="single" w:sz="6" w:space="0" w:color="auto"/>
            </w:tcBorders>
          </w:tcPr>
          <w:p w14:paraId="562501EF" w14:textId="77777777" w:rsidR="00EA2F34" w:rsidRPr="00D70A0E" w:rsidRDefault="00EA2F34" w:rsidP="00BE28D4">
            <w:pPr>
              <w:pStyle w:val="tabletext11"/>
              <w:rPr>
                <w:ins w:id="3439"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64C822C9" w14:textId="77777777" w:rsidR="00EA2F34" w:rsidRPr="00D70A0E" w:rsidRDefault="00EA2F34" w:rsidP="00BE28D4">
            <w:pPr>
              <w:overflowPunct/>
              <w:autoSpaceDE/>
              <w:autoSpaceDN/>
              <w:adjustRightInd/>
              <w:spacing w:before="0" w:line="240" w:lineRule="auto"/>
              <w:jc w:val="left"/>
              <w:rPr>
                <w:ins w:id="3440"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6CEB679C" w14:textId="77777777" w:rsidR="00EA2F34" w:rsidRPr="00D70A0E" w:rsidRDefault="00EA2F34" w:rsidP="00BE28D4">
            <w:pPr>
              <w:pStyle w:val="tabletext11"/>
              <w:rPr>
                <w:ins w:id="3441" w:author="Author"/>
              </w:rPr>
            </w:pPr>
            <w:ins w:id="3442" w:author="Author">
              <w:r w:rsidRPr="00D70A0E">
                <w:t xml:space="preserve">Tow Trucks </w:t>
              </w:r>
              <w:proofErr w:type="gramStart"/>
              <w:r w:rsidRPr="00D70A0E">
                <w:t>For</w:t>
              </w:r>
              <w:proofErr w:type="gramEnd"/>
              <w:r w:rsidRPr="00D70A0E">
                <w:t xml:space="preserve"> Hire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DF2CFC6" w14:textId="77777777" w:rsidR="00EA2F34" w:rsidRPr="00D70A0E" w:rsidRDefault="00EA2F34" w:rsidP="00BE28D4">
            <w:pPr>
              <w:pStyle w:val="tabletext11"/>
              <w:tabs>
                <w:tab w:val="decimal" w:pos="500"/>
              </w:tabs>
              <w:rPr>
                <w:ins w:id="3443" w:author="Author"/>
              </w:rPr>
            </w:pPr>
            <w:ins w:id="3444" w:author="Author">
              <w:r w:rsidRPr="00D70A0E">
                <w:t>---03</w:t>
              </w:r>
            </w:ins>
          </w:p>
        </w:tc>
        <w:tc>
          <w:tcPr>
            <w:tcW w:w="840" w:type="dxa"/>
            <w:tcBorders>
              <w:top w:val="single" w:sz="6" w:space="0" w:color="auto"/>
              <w:left w:val="single" w:sz="6" w:space="0" w:color="auto"/>
              <w:bottom w:val="single" w:sz="6" w:space="0" w:color="auto"/>
              <w:right w:val="single" w:sz="6" w:space="0" w:color="auto"/>
            </w:tcBorders>
            <w:noWrap/>
            <w:hideMark/>
          </w:tcPr>
          <w:p w14:paraId="07199B67" w14:textId="77777777" w:rsidR="00EA2F34" w:rsidRPr="00D70A0E" w:rsidRDefault="00EA2F34" w:rsidP="00BE28D4">
            <w:pPr>
              <w:pStyle w:val="tabletext11"/>
              <w:tabs>
                <w:tab w:val="decimal" w:pos="300"/>
              </w:tabs>
              <w:rPr>
                <w:ins w:id="3445" w:author="Author"/>
              </w:rPr>
            </w:pPr>
            <w:ins w:id="3446"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C6B61EE" w14:textId="77777777" w:rsidR="00EA2F34" w:rsidRPr="00D70A0E" w:rsidRDefault="00EA2F34" w:rsidP="00BE28D4">
            <w:pPr>
              <w:pStyle w:val="tabletext11"/>
              <w:tabs>
                <w:tab w:val="decimal" w:pos="340"/>
              </w:tabs>
              <w:rPr>
                <w:ins w:id="3447" w:author="Author"/>
              </w:rPr>
            </w:pPr>
            <w:ins w:id="3448"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3E98EB69" w14:textId="77777777" w:rsidR="00EA2F34" w:rsidRPr="00D70A0E" w:rsidRDefault="00EA2F34" w:rsidP="00BE28D4">
            <w:pPr>
              <w:pStyle w:val="tabletext11"/>
              <w:tabs>
                <w:tab w:val="decimal" w:pos="560"/>
              </w:tabs>
              <w:rPr>
                <w:ins w:id="3449" w:author="Author"/>
              </w:rPr>
            </w:pPr>
            <w:ins w:id="3450"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0B8BF00B" w14:textId="77777777" w:rsidR="00EA2F34" w:rsidRPr="00D70A0E" w:rsidRDefault="00EA2F34" w:rsidP="00BE28D4">
            <w:pPr>
              <w:pStyle w:val="tabletext11"/>
              <w:tabs>
                <w:tab w:val="decimal" w:pos="400"/>
              </w:tabs>
              <w:rPr>
                <w:ins w:id="3451" w:author="Author"/>
              </w:rPr>
            </w:pPr>
            <w:ins w:id="3452" w:author="Author">
              <w:r w:rsidRPr="00D70A0E">
                <w:t>1.00</w:t>
              </w:r>
            </w:ins>
          </w:p>
        </w:tc>
      </w:tr>
      <w:tr w:rsidR="00EA2F34" w:rsidRPr="00D70A0E" w14:paraId="3617047A" w14:textId="77777777" w:rsidTr="00A1082D">
        <w:trPr>
          <w:cantSplit/>
          <w:trHeight w:val="190"/>
          <w:ins w:id="3453" w:author="Author"/>
        </w:trPr>
        <w:tc>
          <w:tcPr>
            <w:tcW w:w="200" w:type="dxa"/>
            <w:tcBorders>
              <w:top w:val="nil"/>
              <w:left w:val="nil"/>
              <w:bottom w:val="nil"/>
              <w:right w:val="single" w:sz="6" w:space="0" w:color="auto"/>
            </w:tcBorders>
          </w:tcPr>
          <w:p w14:paraId="0072A5F4" w14:textId="77777777" w:rsidR="00EA2F34" w:rsidRPr="00D70A0E" w:rsidRDefault="00EA2F34" w:rsidP="00BE28D4">
            <w:pPr>
              <w:pStyle w:val="tabletext11"/>
              <w:rPr>
                <w:ins w:id="3454"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49553724" w14:textId="77777777" w:rsidR="00EA2F34" w:rsidRPr="00D70A0E" w:rsidRDefault="00EA2F34" w:rsidP="00BE28D4">
            <w:pPr>
              <w:overflowPunct/>
              <w:autoSpaceDE/>
              <w:autoSpaceDN/>
              <w:adjustRightInd/>
              <w:spacing w:before="0" w:line="240" w:lineRule="auto"/>
              <w:jc w:val="left"/>
              <w:rPr>
                <w:ins w:id="3455"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65312E14" w14:textId="77777777" w:rsidR="00EA2F34" w:rsidRPr="00D70A0E" w:rsidRDefault="00EA2F34" w:rsidP="00BE28D4">
            <w:pPr>
              <w:pStyle w:val="tabletext11"/>
              <w:rPr>
                <w:ins w:id="3456" w:author="Author"/>
              </w:rPr>
            </w:pPr>
            <w:ins w:id="3457" w:author="Author">
              <w:r w:rsidRPr="00D70A0E">
                <w:t>Movers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AC19DF1" w14:textId="77777777" w:rsidR="00EA2F34" w:rsidRPr="00D70A0E" w:rsidRDefault="00EA2F34" w:rsidP="00BE28D4">
            <w:pPr>
              <w:pStyle w:val="tabletext11"/>
              <w:tabs>
                <w:tab w:val="decimal" w:pos="500"/>
              </w:tabs>
              <w:rPr>
                <w:ins w:id="3458" w:author="Author"/>
              </w:rPr>
            </w:pPr>
            <w:ins w:id="3459" w:author="Author">
              <w:r w:rsidRPr="00D70A0E">
                <w:t>---05</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60D4F6DF" w14:textId="77777777" w:rsidR="00EA2F34" w:rsidRPr="00D70A0E" w:rsidRDefault="00EA2F34" w:rsidP="00BE28D4">
            <w:pPr>
              <w:pStyle w:val="tabletext11"/>
              <w:tabs>
                <w:tab w:val="decimal" w:pos="300"/>
              </w:tabs>
              <w:rPr>
                <w:ins w:id="3460" w:author="Author"/>
              </w:rPr>
            </w:pPr>
            <w:ins w:id="3461"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50FBE6C" w14:textId="77777777" w:rsidR="00EA2F34" w:rsidRPr="00D70A0E" w:rsidRDefault="00EA2F34" w:rsidP="00BE28D4">
            <w:pPr>
              <w:pStyle w:val="tabletext11"/>
              <w:tabs>
                <w:tab w:val="decimal" w:pos="340"/>
              </w:tabs>
              <w:rPr>
                <w:ins w:id="3462" w:author="Author"/>
              </w:rPr>
            </w:pPr>
            <w:ins w:id="3463"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28092747" w14:textId="77777777" w:rsidR="00EA2F34" w:rsidRPr="00D70A0E" w:rsidRDefault="00EA2F34" w:rsidP="00BE28D4">
            <w:pPr>
              <w:pStyle w:val="tabletext11"/>
              <w:tabs>
                <w:tab w:val="decimal" w:pos="560"/>
              </w:tabs>
              <w:rPr>
                <w:ins w:id="3464" w:author="Author"/>
              </w:rPr>
            </w:pPr>
            <w:ins w:id="3465"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023493CE" w14:textId="77777777" w:rsidR="00EA2F34" w:rsidRPr="00D70A0E" w:rsidRDefault="00EA2F34" w:rsidP="00BE28D4">
            <w:pPr>
              <w:pStyle w:val="tabletext11"/>
              <w:tabs>
                <w:tab w:val="decimal" w:pos="400"/>
              </w:tabs>
              <w:rPr>
                <w:ins w:id="3466" w:author="Author"/>
              </w:rPr>
            </w:pPr>
            <w:ins w:id="3467" w:author="Author">
              <w:r w:rsidRPr="00D70A0E">
                <w:t>1.00</w:t>
              </w:r>
            </w:ins>
          </w:p>
        </w:tc>
      </w:tr>
      <w:tr w:rsidR="00EA2F34" w:rsidRPr="00D70A0E" w14:paraId="1858716C" w14:textId="77777777" w:rsidTr="00A1082D">
        <w:trPr>
          <w:cantSplit/>
          <w:trHeight w:val="190"/>
          <w:ins w:id="3468" w:author="Author"/>
        </w:trPr>
        <w:tc>
          <w:tcPr>
            <w:tcW w:w="200" w:type="dxa"/>
            <w:tcBorders>
              <w:top w:val="nil"/>
              <w:left w:val="nil"/>
              <w:bottom w:val="nil"/>
              <w:right w:val="single" w:sz="6" w:space="0" w:color="auto"/>
            </w:tcBorders>
          </w:tcPr>
          <w:p w14:paraId="2C139078" w14:textId="77777777" w:rsidR="00EA2F34" w:rsidRPr="00D70A0E" w:rsidRDefault="00EA2F34" w:rsidP="00BE28D4">
            <w:pPr>
              <w:pStyle w:val="tabletext11"/>
              <w:rPr>
                <w:ins w:id="3469"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059A1567" w14:textId="77777777" w:rsidR="00EA2F34" w:rsidRPr="00D70A0E" w:rsidRDefault="00EA2F34" w:rsidP="00BE28D4">
            <w:pPr>
              <w:overflowPunct/>
              <w:autoSpaceDE/>
              <w:autoSpaceDN/>
              <w:adjustRightInd/>
              <w:spacing w:before="0" w:line="240" w:lineRule="auto"/>
              <w:jc w:val="left"/>
              <w:rPr>
                <w:ins w:id="3470"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0333C0AD" w14:textId="77777777" w:rsidR="00EA2F34" w:rsidRPr="00D70A0E" w:rsidRDefault="00EA2F34" w:rsidP="00BE28D4">
            <w:pPr>
              <w:pStyle w:val="tabletext11"/>
              <w:rPr>
                <w:ins w:id="3471" w:author="Author"/>
              </w:rPr>
            </w:pPr>
            <w:ins w:id="3472" w:author="Author">
              <w:r w:rsidRPr="00D70A0E">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3735F6C" w14:textId="77777777" w:rsidR="00EA2F34" w:rsidRPr="00D70A0E" w:rsidRDefault="00EA2F34" w:rsidP="00BE28D4">
            <w:pPr>
              <w:pStyle w:val="tabletext11"/>
              <w:tabs>
                <w:tab w:val="decimal" w:pos="500"/>
              </w:tabs>
              <w:rPr>
                <w:ins w:id="3473" w:author="Author"/>
              </w:rPr>
            </w:pPr>
            <w:ins w:id="3474" w:author="Author">
              <w:r w:rsidRPr="00D70A0E">
                <w:t>---06</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2C20A361" w14:textId="77777777" w:rsidR="00EA2F34" w:rsidRPr="00D70A0E" w:rsidRDefault="00EA2F34" w:rsidP="00BE28D4">
            <w:pPr>
              <w:pStyle w:val="tabletext11"/>
              <w:tabs>
                <w:tab w:val="decimal" w:pos="300"/>
              </w:tabs>
              <w:rPr>
                <w:ins w:id="3475" w:author="Author"/>
              </w:rPr>
            </w:pPr>
            <w:ins w:id="3476" w:author="Author">
              <w:r w:rsidRPr="00D70A0E">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B28956E" w14:textId="77777777" w:rsidR="00EA2F34" w:rsidRPr="00D70A0E" w:rsidRDefault="00EA2F34" w:rsidP="00BE28D4">
            <w:pPr>
              <w:pStyle w:val="tabletext11"/>
              <w:tabs>
                <w:tab w:val="decimal" w:pos="340"/>
              </w:tabs>
              <w:rPr>
                <w:ins w:id="3477" w:author="Author"/>
              </w:rPr>
            </w:pPr>
            <w:ins w:id="3478"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5EF98AF4" w14:textId="77777777" w:rsidR="00EA2F34" w:rsidRPr="00D70A0E" w:rsidRDefault="00EA2F34" w:rsidP="00BE28D4">
            <w:pPr>
              <w:pStyle w:val="tabletext11"/>
              <w:tabs>
                <w:tab w:val="decimal" w:pos="560"/>
              </w:tabs>
              <w:rPr>
                <w:ins w:id="3479" w:author="Author"/>
              </w:rPr>
            </w:pPr>
            <w:ins w:id="3480"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2654A55C" w14:textId="77777777" w:rsidR="00EA2F34" w:rsidRPr="00D70A0E" w:rsidRDefault="00EA2F34" w:rsidP="00BE28D4">
            <w:pPr>
              <w:pStyle w:val="tabletext11"/>
              <w:tabs>
                <w:tab w:val="decimal" w:pos="400"/>
              </w:tabs>
              <w:rPr>
                <w:ins w:id="3481" w:author="Author"/>
              </w:rPr>
            </w:pPr>
            <w:ins w:id="3482" w:author="Author">
              <w:r w:rsidRPr="00D70A0E">
                <w:t>1.00</w:t>
              </w:r>
            </w:ins>
          </w:p>
        </w:tc>
      </w:tr>
      <w:tr w:rsidR="00EA2F34" w:rsidRPr="00D70A0E" w14:paraId="4BAF5B3B" w14:textId="77777777" w:rsidTr="00A1082D">
        <w:trPr>
          <w:cantSplit/>
          <w:trHeight w:val="190"/>
          <w:ins w:id="3483" w:author="Author"/>
        </w:trPr>
        <w:tc>
          <w:tcPr>
            <w:tcW w:w="200" w:type="dxa"/>
            <w:tcBorders>
              <w:top w:val="nil"/>
              <w:left w:val="nil"/>
              <w:bottom w:val="nil"/>
              <w:right w:val="single" w:sz="6" w:space="0" w:color="auto"/>
            </w:tcBorders>
          </w:tcPr>
          <w:p w14:paraId="1403FC27" w14:textId="77777777" w:rsidR="00EA2F34" w:rsidRPr="00D70A0E" w:rsidRDefault="00EA2F34" w:rsidP="00BE28D4">
            <w:pPr>
              <w:pStyle w:val="tabletext11"/>
              <w:rPr>
                <w:ins w:id="3484"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77ED1551" w14:textId="77777777" w:rsidR="00EA2F34" w:rsidRPr="00D70A0E" w:rsidRDefault="00EA2F34" w:rsidP="00BE28D4">
            <w:pPr>
              <w:overflowPunct/>
              <w:autoSpaceDE/>
              <w:autoSpaceDN/>
              <w:adjustRightInd/>
              <w:spacing w:before="0" w:line="240" w:lineRule="auto"/>
              <w:jc w:val="left"/>
              <w:rPr>
                <w:ins w:id="3485"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5D57CA9F" w14:textId="77777777" w:rsidR="00EA2F34" w:rsidRPr="00D70A0E" w:rsidRDefault="00EA2F34" w:rsidP="00BE28D4">
            <w:pPr>
              <w:pStyle w:val="tabletext11"/>
              <w:rPr>
                <w:ins w:id="3486" w:author="Author"/>
              </w:rPr>
            </w:pPr>
            <w:ins w:id="3487" w:author="Author">
              <w:r w:rsidRPr="00D70A0E">
                <w:t>All Other Truckers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C051BE4" w14:textId="77777777" w:rsidR="00EA2F34" w:rsidRPr="00D70A0E" w:rsidRDefault="00EA2F34" w:rsidP="00BE28D4">
            <w:pPr>
              <w:pStyle w:val="tabletext11"/>
              <w:tabs>
                <w:tab w:val="decimal" w:pos="500"/>
              </w:tabs>
              <w:rPr>
                <w:ins w:id="3488" w:author="Author"/>
              </w:rPr>
            </w:pPr>
            <w:ins w:id="3489" w:author="Author">
              <w:r w:rsidRPr="00D70A0E">
                <w:t>---29</w:t>
              </w:r>
            </w:ins>
          </w:p>
        </w:tc>
        <w:tc>
          <w:tcPr>
            <w:tcW w:w="840" w:type="dxa"/>
            <w:tcBorders>
              <w:top w:val="single" w:sz="6" w:space="0" w:color="auto"/>
              <w:left w:val="single" w:sz="6" w:space="0" w:color="auto"/>
              <w:bottom w:val="single" w:sz="6" w:space="0" w:color="auto"/>
              <w:right w:val="single" w:sz="6" w:space="0" w:color="auto"/>
            </w:tcBorders>
            <w:noWrap/>
            <w:hideMark/>
          </w:tcPr>
          <w:p w14:paraId="3B0BC369" w14:textId="77777777" w:rsidR="00EA2F34" w:rsidRPr="00D70A0E" w:rsidRDefault="00EA2F34" w:rsidP="00BE28D4">
            <w:pPr>
              <w:pStyle w:val="tabletext11"/>
              <w:tabs>
                <w:tab w:val="decimal" w:pos="300"/>
              </w:tabs>
              <w:rPr>
                <w:ins w:id="3490" w:author="Author"/>
              </w:rPr>
            </w:pPr>
            <w:ins w:id="3491"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4D5454DB" w14:textId="77777777" w:rsidR="00EA2F34" w:rsidRPr="00D70A0E" w:rsidRDefault="00EA2F34" w:rsidP="00BE28D4">
            <w:pPr>
              <w:pStyle w:val="tabletext11"/>
              <w:tabs>
                <w:tab w:val="decimal" w:pos="340"/>
              </w:tabs>
              <w:rPr>
                <w:ins w:id="3492" w:author="Author"/>
              </w:rPr>
            </w:pPr>
            <w:ins w:id="3493"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37483ADD" w14:textId="77777777" w:rsidR="00EA2F34" w:rsidRPr="00D70A0E" w:rsidRDefault="00EA2F34" w:rsidP="00BE28D4">
            <w:pPr>
              <w:pStyle w:val="tabletext11"/>
              <w:tabs>
                <w:tab w:val="decimal" w:pos="560"/>
              </w:tabs>
              <w:rPr>
                <w:ins w:id="3494" w:author="Author"/>
              </w:rPr>
            </w:pPr>
            <w:ins w:id="3495"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6906F9F0" w14:textId="77777777" w:rsidR="00EA2F34" w:rsidRPr="00D70A0E" w:rsidRDefault="00EA2F34" w:rsidP="00BE28D4">
            <w:pPr>
              <w:pStyle w:val="tabletext11"/>
              <w:tabs>
                <w:tab w:val="decimal" w:pos="400"/>
              </w:tabs>
              <w:rPr>
                <w:ins w:id="3496" w:author="Author"/>
              </w:rPr>
            </w:pPr>
            <w:ins w:id="3497" w:author="Author">
              <w:r w:rsidRPr="00D70A0E">
                <w:t>1.00</w:t>
              </w:r>
            </w:ins>
          </w:p>
        </w:tc>
      </w:tr>
      <w:tr w:rsidR="00EA2F34" w:rsidRPr="00D70A0E" w14:paraId="3DD9B2C8" w14:textId="77777777" w:rsidTr="00A1082D">
        <w:trPr>
          <w:cantSplit/>
          <w:trHeight w:val="190"/>
          <w:ins w:id="3498" w:author="Author"/>
        </w:trPr>
        <w:tc>
          <w:tcPr>
            <w:tcW w:w="200" w:type="dxa"/>
            <w:tcBorders>
              <w:top w:val="nil"/>
              <w:left w:val="nil"/>
              <w:bottom w:val="nil"/>
              <w:right w:val="single" w:sz="6" w:space="0" w:color="auto"/>
            </w:tcBorders>
          </w:tcPr>
          <w:p w14:paraId="214BC79E" w14:textId="77777777" w:rsidR="00EA2F34" w:rsidRPr="00D70A0E" w:rsidRDefault="00EA2F34" w:rsidP="00BE28D4">
            <w:pPr>
              <w:pStyle w:val="tabletext11"/>
              <w:rPr>
                <w:ins w:id="3499" w:author="Author"/>
              </w:rPr>
            </w:pPr>
          </w:p>
        </w:tc>
        <w:tc>
          <w:tcPr>
            <w:tcW w:w="1800" w:type="dxa"/>
            <w:vMerge w:val="restart"/>
            <w:tcBorders>
              <w:top w:val="single" w:sz="6" w:space="0" w:color="auto"/>
              <w:left w:val="single" w:sz="6" w:space="0" w:color="auto"/>
              <w:bottom w:val="single" w:sz="6" w:space="0" w:color="auto"/>
              <w:right w:val="single" w:sz="6" w:space="0" w:color="auto"/>
            </w:tcBorders>
            <w:vAlign w:val="center"/>
            <w:hideMark/>
          </w:tcPr>
          <w:p w14:paraId="7335C26D" w14:textId="77777777" w:rsidR="00EA2F34" w:rsidRPr="00D70A0E" w:rsidRDefault="00EA2F34" w:rsidP="00BE28D4">
            <w:pPr>
              <w:pStyle w:val="tabletext11"/>
              <w:rPr>
                <w:ins w:id="3500" w:author="Author"/>
              </w:rPr>
            </w:pPr>
            <w:ins w:id="3501" w:author="Author">
              <w:r w:rsidRPr="00D70A0E">
                <w:t>Food Delivery: Autos used by food manufacturers to transport raw and finished products or used in wholesale distribution of food</w:t>
              </w:r>
            </w:ins>
          </w:p>
        </w:tc>
        <w:tc>
          <w:tcPr>
            <w:tcW w:w="3360" w:type="dxa"/>
            <w:tcBorders>
              <w:top w:val="single" w:sz="6" w:space="0" w:color="auto"/>
              <w:left w:val="single" w:sz="6" w:space="0" w:color="auto"/>
              <w:bottom w:val="single" w:sz="6" w:space="0" w:color="auto"/>
              <w:right w:val="single" w:sz="6" w:space="0" w:color="auto"/>
            </w:tcBorders>
            <w:vAlign w:val="bottom"/>
            <w:hideMark/>
          </w:tcPr>
          <w:p w14:paraId="7070BB1E" w14:textId="77777777" w:rsidR="00EA2F34" w:rsidRPr="00D70A0E" w:rsidRDefault="00EA2F34" w:rsidP="00BE28D4">
            <w:pPr>
              <w:pStyle w:val="tabletext11"/>
              <w:rPr>
                <w:ins w:id="3502" w:author="Author"/>
              </w:rPr>
            </w:pPr>
            <w:ins w:id="3503" w:author="Author">
              <w:r w:rsidRPr="00D70A0E">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FC760EA" w14:textId="77777777" w:rsidR="00EA2F34" w:rsidRPr="00D70A0E" w:rsidRDefault="00EA2F34" w:rsidP="00BE28D4">
            <w:pPr>
              <w:pStyle w:val="tabletext11"/>
              <w:tabs>
                <w:tab w:val="decimal" w:pos="500"/>
              </w:tabs>
              <w:rPr>
                <w:ins w:id="3504" w:author="Author"/>
              </w:rPr>
            </w:pPr>
            <w:ins w:id="3505" w:author="Author">
              <w:r w:rsidRPr="00D70A0E">
                <w:t>---31</w:t>
              </w:r>
            </w:ins>
          </w:p>
        </w:tc>
        <w:tc>
          <w:tcPr>
            <w:tcW w:w="840" w:type="dxa"/>
            <w:tcBorders>
              <w:top w:val="single" w:sz="6" w:space="0" w:color="auto"/>
              <w:left w:val="single" w:sz="6" w:space="0" w:color="auto"/>
              <w:bottom w:val="single" w:sz="6" w:space="0" w:color="auto"/>
              <w:right w:val="single" w:sz="6" w:space="0" w:color="auto"/>
            </w:tcBorders>
            <w:noWrap/>
            <w:hideMark/>
          </w:tcPr>
          <w:p w14:paraId="0EDDC3F5" w14:textId="77777777" w:rsidR="00EA2F34" w:rsidRPr="00D70A0E" w:rsidRDefault="00EA2F34" w:rsidP="00BE28D4">
            <w:pPr>
              <w:pStyle w:val="tabletext11"/>
              <w:tabs>
                <w:tab w:val="decimal" w:pos="300"/>
              </w:tabs>
              <w:rPr>
                <w:ins w:id="3506" w:author="Author"/>
              </w:rPr>
            </w:pPr>
            <w:ins w:id="3507"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6CB34466" w14:textId="77777777" w:rsidR="00EA2F34" w:rsidRPr="00D70A0E" w:rsidRDefault="00EA2F34" w:rsidP="00BE28D4">
            <w:pPr>
              <w:pStyle w:val="tabletext11"/>
              <w:tabs>
                <w:tab w:val="decimal" w:pos="340"/>
              </w:tabs>
              <w:rPr>
                <w:ins w:id="3508" w:author="Author"/>
              </w:rPr>
            </w:pPr>
            <w:ins w:id="3509"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3453F850" w14:textId="77777777" w:rsidR="00EA2F34" w:rsidRPr="00D70A0E" w:rsidRDefault="00EA2F34" w:rsidP="00BE28D4">
            <w:pPr>
              <w:pStyle w:val="tabletext11"/>
              <w:tabs>
                <w:tab w:val="decimal" w:pos="560"/>
              </w:tabs>
              <w:rPr>
                <w:ins w:id="3510" w:author="Author"/>
              </w:rPr>
            </w:pPr>
            <w:ins w:id="3511"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1469E743" w14:textId="77777777" w:rsidR="00EA2F34" w:rsidRPr="00D70A0E" w:rsidRDefault="00EA2F34" w:rsidP="00BE28D4">
            <w:pPr>
              <w:pStyle w:val="tabletext11"/>
              <w:tabs>
                <w:tab w:val="decimal" w:pos="400"/>
              </w:tabs>
              <w:rPr>
                <w:ins w:id="3512" w:author="Author"/>
              </w:rPr>
            </w:pPr>
            <w:ins w:id="3513" w:author="Author">
              <w:r w:rsidRPr="00D70A0E">
                <w:t>1.00</w:t>
              </w:r>
            </w:ins>
          </w:p>
        </w:tc>
      </w:tr>
      <w:tr w:rsidR="00EA2F34" w:rsidRPr="00D70A0E" w14:paraId="6DF458EF" w14:textId="77777777" w:rsidTr="00A1082D">
        <w:trPr>
          <w:cantSplit/>
          <w:trHeight w:val="190"/>
          <w:ins w:id="3514" w:author="Author"/>
        </w:trPr>
        <w:tc>
          <w:tcPr>
            <w:tcW w:w="200" w:type="dxa"/>
            <w:tcBorders>
              <w:top w:val="nil"/>
              <w:left w:val="nil"/>
              <w:bottom w:val="nil"/>
              <w:right w:val="single" w:sz="6" w:space="0" w:color="auto"/>
            </w:tcBorders>
          </w:tcPr>
          <w:p w14:paraId="63AC7A65" w14:textId="77777777" w:rsidR="00EA2F34" w:rsidRPr="00D70A0E" w:rsidRDefault="00EA2F34" w:rsidP="00BE28D4">
            <w:pPr>
              <w:pStyle w:val="tabletext11"/>
              <w:rPr>
                <w:ins w:id="3515"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6AE0696D" w14:textId="77777777" w:rsidR="00EA2F34" w:rsidRPr="00D70A0E" w:rsidRDefault="00EA2F34" w:rsidP="00BE28D4">
            <w:pPr>
              <w:overflowPunct/>
              <w:autoSpaceDE/>
              <w:autoSpaceDN/>
              <w:adjustRightInd/>
              <w:spacing w:before="0" w:line="240" w:lineRule="auto"/>
              <w:jc w:val="left"/>
              <w:rPr>
                <w:ins w:id="3516"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E397AA7" w14:textId="77777777" w:rsidR="00EA2F34" w:rsidRPr="00D70A0E" w:rsidRDefault="00EA2F34" w:rsidP="00BE28D4">
            <w:pPr>
              <w:pStyle w:val="tabletext11"/>
              <w:rPr>
                <w:ins w:id="3517" w:author="Author"/>
              </w:rPr>
            </w:pPr>
            <w:ins w:id="3518" w:author="Author">
              <w:r w:rsidRPr="00D70A0E">
                <w:t>Fish and Seafood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E231C7A" w14:textId="77777777" w:rsidR="00EA2F34" w:rsidRPr="00D70A0E" w:rsidRDefault="00EA2F34" w:rsidP="00BE28D4">
            <w:pPr>
              <w:pStyle w:val="tabletext11"/>
              <w:tabs>
                <w:tab w:val="decimal" w:pos="500"/>
              </w:tabs>
              <w:rPr>
                <w:ins w:id="3519" w:author="Author"/>
              </w:rPr>
            </w:pPr>
            <w:ins w:id="3520" w:author="Author">
              <w:r w:rsidRPr="00D70A0E">
                <w:t>---32</w:t>
              </w:r>
            </w:ins>
          </w:p>
        </w:tc>
        <w:tc>
          <w:tcPr>
            <w:tcW w:w="840" w:type="dxa"/>
            <w:tcBorders>
              <w:top w:val="single" w:sz="6" w:space="0" w:color="auto"/>
              <w:left w:val="single" w:sz="6" w:space="0" w:color="auto"/>
              <w:bottom w:val="single" w:sz="6" w:space="0" w:color="auto"/>
              <w:right w:val="single" w:sz="6" w:space="0" w:color="auto"/>
            </w:tcBorders>
            <w:noWrap/>
            <w:hideMark/>
          </w:tcPr>
          <w:p w14:paraId="64085CEB" w14:textId="77777777" w:rsidR="00EA2F34" w:rsidRPr="00D70A0E" w:rsidRDefault="00EA2F34" w:rsidP="00BE28D4">
            <w:pPr>
              <w:pStyle w:val="tabletext11"/>
              <w:tabs>
                <w:tab w:val="decimal" w:pos="300"/>
              </w:tabs>
              <w:rPr>
                <w:ins w:id="3521" w:author="Author"/>
              </w:rPr>
            </w:pPr>
            <w:ins w:id="3522"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2FE19317" w14:textId="77777777" w:rsidR="00EA2F34" w:rsidRPr="00D70A0E" w:rsidRDefault="00EA2F34" w:rsidP="00BE28D4">
            <w:pPr>
              <w:pStyle w:val="tabletext11"/>
              <w:tabs>
                <w:tab w:val="decimal" w:pos="340"/>
              </w:tabs>
              <w:rPr>
                <w:ins w:id="3523" w:author="Author"/>
              </w:rPr>
            </w:pPr>
            <w:ins w:id="3524"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7BD4AC86" w14:textId="77777777" w:rsidR="00EA2F34" w:rsidRPr="00D70A0E" w:rsidRDefault="00EA2F34" w:rsidP="00BE28D4">
            <w:pPr>
              <w:pStyle w:val="tabletext11"/>
              <w:tabs>
                <w:tab w:val="decimal" w:pos="560"/>
              </w:tabs>
              <w:rPr>
                <w:ins w:id="3525" w:author="Author"/>
              </w:rPr>
            </w:pPr>
            <w:ins w:id="3526"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28EB8259" w14:textId="77777777" w:rsidR="00EA2F34" w:rsidRPr="00D70A0E" w:rsidRDefault="00EA2F34" w:rsidP="00BE28D4">
            <w:pPr>
              <w:pStyle w:val="tabletext11"/>
              <w:tabs>
                <w:tab w:val="decimal" w:pos="400"/>
              </w:tabs>
              <w:rPr>
                <w:ins w:id="3527" w:author="Author"/>
              </w:rPr>
            </w:pPr>
            <w:ins w:id="3528" w:author="Author">
              <w:r w:rsidRPr="00D70A0E">
                <w:t>1.00</w:t>
              </w:r>
            </w:ins>
          </w:p>
        </w:tc>
      </w:tr>
      <w:tr w:rsidR="00EA2F34" w:rsidRPr="00D70A0E" w14:paraId="313100DC" w14:textId="77777777" w:rsidTr="00A1082D">
        <w:trPr>
          <w:cantSplit/>
          <w:trHeight w:val="190"/>
          <w:ins w:id="3529" w:author="Author"/>
        </w:trPr>
        <w:tc>
          <w:tcPr>
            <w:tcW w:w="200" w:type="dxa"/>
            <w:tcBorders>
              <w:top w:val="nil"/>
              <w:left w:val="nil"/>
              <w:bottom w:val="nil"/>
              <w:right w:val="single" w:sz="6" w:space="0" w:color="auto"/>
            </w:tcBorders>
          </w:tcPr>
          <w:p w14:paraId="5204C966" w14:textId="77777777" w:rsidR="00EA2F34" w:rsidRPr="00D70A0E" w:rsidRDefault="00EA2F34" w:rsidP="00BE28D4">
            <w:pPr>
              <w:pStyle w:val="tabletext11"/>
              <w:rPr>
                <w:ins w:id="3530"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1CAF4292" w14:textId="77777777" w:rsidR="00EA2F34" w:rsidRPr="00D70A0E" w:rsidRDefault="00EA2F34" w:rsidP="00BE28D4">
            <w:pPr>
              <w:overflowPunct/>
              <w:autoSpaceDE/>
              <w:autoSpaceDN/>
              <w:adjustRightInd/>
              <w:spacing w:before="0" w:line="240" w:lineRule="auto"/>
              <w:jc w:val="left"/>
              <w:rPr>
                <w:ins w:id="3531"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0A999FD4" w14:textId="77777777" w:rsidR="00EA2F34" w:rsidRPr="00D70A0E" w:rsidRDefault="00EA2F34" w:rsidP="00BE28D4">
            <w:pPr>
              <w:pStyle w:val="tabletext11"/>
              <w:rPr>
                <w:ins w:id="3532" w:author="Author"/>
              </w:rPr>
            </w:pPr>
            <w:ins w:id="3533" w:author="Author">
              <w:r w:rsidRPr="00D70A0E">
                <w:t>Frozen Foods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29531C0" w14:textId="77777777" w:rsidR="00EA2F34" w:rsidRPr="00D70A0E" w:rsidRDefault="00EA2F34" w:rsidP="00BE28D4">
            <w:pPr>
              <w:pStyle w:val="tabletext11"/>
              <w:tabs>
                <w:tab w:val="decimal" w:pos="500"/>
              </w:tabs>
              <w:rPr>
                <w:ins w:id="3534" w:author="Author"/>
              </w:rPr>
            </w:pPr>
            <w:ins w:id="3535" w:author="Author">
              <w:r w:rsidRPr="00D70A0E">
                <w:t>---33</w:t>
              </w:r>
            </w:ins>
          </w:p>
        </w:tc>
        <w:tc>
          <w:tcPr>
            <w:tcW w:w="840" w:type="dxa"/>
            <w:tcBorders>
              <w:top w:val="single" w:sz="6" w:space="0" w:color="auto"/>
              <w:left w:val="single" w:sz="6" w:space="0" w:color="auto"/>
              <w:bottom w:val="single" w:sz="6" w:space="0" w:color="auto"/>
              <w:right w:val="single" w:sz="6" w:space="0" w:color="auto"/>
            </w:tcBorders>
            <w:noWrap/>
            <w:hideMark/>
          </w:tcPr>
          <w:p w14:paraId="70A27341" w14:textId="77777777" w:rsidR="00EA2F34" w:rsidRPr="00D70A0E" w:rsidRDefault="00EA2F34" w:rsidP="00BE28D4">
            <w:pPr>
              <w:pStyle w:val="tabletext11"/>
              <w:tabs>
                <w:tab w:val="decimal" w:pos="300"/>
              </w:tabs>
              <w:rPr>
                <w:ins w:id="3536" w:author="Author"/>
              </w:rPr>
            </w:pPr>
            <w:ins w:id="3537"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232C8305" w14:textId="77777777" w:rsidR="00EA2F34" w:rsidRPr="00D70A0E" w:rsidRDefault="00EA2F34" w:rsidP="00BE28D4">
            <w:pPr>
              <w:pStyle w:val="tabletext11"/>
              <w:tabs>
                <w:tab w:val="decimal" w:pos="340"/>
              </w:tabs>
              <w:rPr>
                <w:ins w:id="3538" w:author="Author"/>
              </w:rPr>
            </w:pPr>
            <w:ins w:id="3539"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7DAB1AC6" w14:textId="77777777" w:rsidR="00EA2F34" w:rsidRPr="00D70A0E" w:rsidRDefault="00EA2F34" w:rsidP="00BE28D4">
            <w:pPr>
              <w:pStyle w:val="tabletext11"/>
              <w:tabs>
                <w:tab w:val="decimal" w:pos="560"/>
              </w:tabs>
              <w:rPr>
                <w:ins w:id="3540" w:author="Author"/>
              </w:rPr>
            </w:pPr>
            <w:ins w:id="3541"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282F1478" w14:textId="77777777" w:rsidR="00EA2F34" w:rsidRPr="00D70A0E" w:rsidRDefault="00EA2F34" w:rsidP="00BE28D4">
            <w:pPr>
              <w:pStyle w:val="tabletext11"/>
              <w:tabs>
                <w:tab w:val="decimal" w:pos="400"/>
              </w:tabs>
              <w:rPr>
                <w:ins w:id="3542" w:author="Author"/>
              </w:rPr>
            </w:pPr>
            <w:ins w:id="3543" w:author="Author">
              <w:r w:rsidRPr="00D70A0E">
                <w:t>1.00</w:t>
              </w:r>
            </w:ins>
          </w:p>
        </w:tc>
      </w:tr>
      <w:tr w:rsidR="00EA2F34" w:rsidRPr="00D70A0E" w14:paraId="4A98ABF1" w14:textId="77777777" w:rsidTr="00A1082D">
        <w:trPr>
          <w:cantSplit/>
          <w:trHeight w:val="190"/>
          <w:ins w:id="3544" w:author="Author"/>
        </w:trPr>
        <w:tc>
          <w:tcPr>
            <w:tcW w:w="200" w:type="dxa"/>
            <w:tcBorders>
              <w:top w:val="nil"/>
              <w:left w:val="nil"/>
              <w:bottom w:val="nil"/>
              <w:right w:val="single" w:sz="6" w:space="0" w:color="auto"/>
            </w:tcBorders>
          </w:tcPr>
          <w:p w14:paraId="3FFAB36A" w14:textId="77777777" w:rsidR="00EA2F34" w:rsidRPr="00D70A0E" w:rsidRDefault="00EA2F34" w:rsidP="00BE28D4">
            <w:pPr>
              <w:pStyle w:val="tabletext11"/>
              <w:rPr>
                <w:ins w:id="3545"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0FC1CBE4" w14:textId="77777777" w:rsidR="00EA2F34" w:rsidRPr="00D70A0E" w:rsidRDefault="00EA2F34" w:rsidP="00BE28D4">
            <w:pPr>
              <w:overflowPunct/>
              <w:autoSpaceDE/>
              <w:autoSpaceDN/>
              <w:adjustRightInd/>
              <w:spacing w:before="0" w:line="240" w:lineRule="auto"/>
              <w:jc w:val="left"/>
              <w:rPr>
                <w:ins w:id="3546"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18B7B043" w14:textId="77777777" w:rsidR="00EA2F34" w:rsidRPr="00D70A0E" w:rsidRDefault="00EA2F34" w:rsidP="00BE28D4">
            <w:pPr>
              <w:pStyle w:val="tabletext11"/>
              <w:rPr>
                <w:ins w:id="3547" w:author="Author"/>
              </w:rPr>
            </w:pPr>
            <w:ins w:id="3548" w:author="Author">
              <w:r w:rsidRPr="00D70A0E">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9F1CA49" w14:textId="77777777" w:rsidR="00EA2F34" w:rsidRPr="00D70A0E" w:rsidRDefault="00EA2F34" w:rsidP="00BE28D4">
            <w:pPr>
              <w:pStyle w:val="tabletext11"/>
              <w:tabs>
                <w:tab w:val="decimal" w:pos="500"/>
              </w:tabs>
              <w:rPr>
                <w:ins w:id="3549" w:author="Author"/>
              </w:rPr>
            </w:pPr>
            <w:ins w:id="3550" w:author="Author">
              <w:r w:rsidRPr="00D70A0E">
                <w:t>---34</w:t>
              </w:r>
            </w:ins>
          </w:p>
        </w:tc>
        <w:tc>
          <w:tcPr>
            <w:tcW w:w="840" w:type="dxa"/>
            <w:tcBorders>
              <w:top w:val="single" w:sz="6" w:space="0" w:color="auto"/>
              <w:left w:val="single" w:sz="6" w:space="0" w:color="auto"/>
              <w:bottom w:val="single" w:sz="6" w:space="0" w:color="auto"/>
              <w:right w:val="single" w:sz="6" w:space="0" w:color="auto"/>
            </w:tcBorders>
            <w:noWrap/>
            <w:hideMark/>
          </w:tcPr>
          <w:p w14:paraId="2BEA4B75" w14:textId="77777777" w:rsidR="00EA2F34" w:rsidRPr="00D70A0E" w:rsidRDefault="00EA2F34" w:rsidP="00BE28D4">
            <w:pPr>
              <w:pStyle w:val="tabletext11"/>
              <w:tabs>
                <w:tab w:val="decimal" w:pos="300"/>
              </w:tabs>
              <w:rPr>
                <w:ins w:id="3551" w:author="Author"/>
              </w:rPr>
            </w:pPr>
            <w:ins w:id="3552"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565D816C" w14:textId="77777777" w:rsidR="00EA2F34" w:rsidRPr="00D70A0E" w:rsidRDefault="00EA2F34" w:rsidP="00BE28D4">
            <w:pPr>
              <w:pStyle w:val="tabletext11"/>
              <w:tabs>
                <w:tab w:val="decimal" w:pos="340"/>
              </w:tabs>
              <w:rPr>
                <w:ins w:id="3553" w:author="Author"/>
              </w:rPr>
            </w:pPr>
            <w:ins w:id="3554"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5C3AF5BB" w14:textId="77777777" w:rsidR="00EA2F34" w:rsidRPr="00D70A0E" w:rsidRDefault="00EA2F34" w:rsidP="00BE28D4">
            <w:pPr>
              <w:pStyle w:val="tabletext11"/>
              <w:tabs>
                <w:tab w:val="decimal" w:pos="560"/>
              </w:tabs>
              <w:rPr>
                <w:ins w:id="3555" w:author="Author"/>
              </w:rPr>
            </w:pPr>
            <w:ins w:id="3556"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5CF1FD8B" w14:textId="77777777" w:rsidR="00EA2F34" w:rsidRPr="00D70A0E" w:rsidRDefault="00EA2F34" w:rsidP="00BE28D4">
            <w:pPr>
              <w:pStyle w:val="tabletext11"/>
              <w:tabs>
                <w:tab w:val="decimal" w:pos="400"/>
              </w:tabs>
              <w:rPr>
                <w:ins w:id="3557" w:author="Author"/>
              </w:rPr>
            </w:pPr>
            <w:ins w:id="3558" w:author="Author">
              <w:r w:rsidRPr="00D70A0E">
                <w:t>1.00</w:t>
              </w:r>
            </w:ins>
          </w:p>
        </w:tc>
      </w:tr>
      <w:tr w:rsidR="00EA2F34" w:rsidRPr="00D70A0E" w14:paraId="60C9F067" w14:textId="77777777" w:rsidTr="00A1082D">
        <w:trPr>
          <w:cantSplit/>
          <w:trHeight w:val="190"/>
          <w:ins w:id="3559" w:author="Author"/>
        </w:trPr>
        <w:tc>
          <w:tcPr>
            <w:tcW w:w="200" w:type="dxa"/>
            <w:tcBorders>
              <w:top w:val="nil"/>
              <w:left w:val="nil"/>
              <w:bottom w:val="nil"/>
              <w:right w:val="single" w:sz="6" w:space="0" w:color="auto"/>
            </w:tcBorders>
          </w:tcPr>
          <w:p w14:paraId="5E090C59" w14:textId="77777777" w:rsidR="00EA2F34" w:rsidRPr="00D70A0E" w:rsidRDefault="00EA2F34" w:rsidP="00BE28D4">
            <w:pPr>
              <w:pStyle w:val="tabletext11"/>
              <w:rPr>
                <w:ins w:id="3560"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1C2B9D55" w14:textId="77777777" w:rsidR="00EA2F34" w:rsidRPr="00D70A0E" w:rsidRDefault="00EA2F34" w:rsidP="00BE28D4">
            <w:pPr>
              <w:overflowPunct/>
              <w:autoSpaceDE/>
              <w:autoSpaceDN/>
              <w:adjustRightInd/>
              <w:spacing w:before="0" w:line="240" w:lineRule="auto"/>
              <w:jc w:val="left"/>
              <w:rPr>
                <w:ins w:id="3561"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503F880A" w14:textId="77777777" w:rsidR="00EA2F34" w:rsidRPr="00D70A0E" w:rsidRDefault="00EA2F34" w:rsidP="00BE28D4">
            <w:pPr>
              <w:pStyle w:val="tabletext11"/>
              <w:rPr>
                <w:ins w:id="3562" w:author="Author"/>
              </w:rPr>
            </w:pPr>
            <w:ins w:id="3563" w:author="Author">
              <w:r w:rsidRPr="00D70A0E">
                <w:t>Meat or Poultry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052D062" w14:textId="77777777" w:rsidR="00EA2F34" w:rsidRPr="00D70A0E" w:rsidRDefault="00EA2F34" w:rsidP="00BE28D4">
            <w:pPr>
              <w:pStyle w:val="tabletext11"/>
              <w:tabs>
                <w:tab w:val="decimal" w:pos="500"/>
              </w:tabs>
              <w:rPr>
                <w:ins w:id="3564" w:author="Author"/>
              </w:rPr>
            </w:pPr>
            <w:ins w:id="3565" w:author="Author">
              <w:r w:rsidRPr="00D70A0E">
                <w:t>---35</w:t>
              </w:r>
            </w:ins>
          </w:p>
        </w:tc>
        <w:tc>
          <w:tcPr>
            <w:tcW w:w="840" w:type="dxa"/>
            <w:tcBorders>
              <w:top w:val="single" w:sz="6" w:space="0" w:color="auto"/>
              <w:left w:val="single" w:sz="6" w:space="0" w:color="auto"/>
              <w:bottom w:val="single" w:sz="6" w:space="0" w:color="auto"/>
              <w:right w:val="single" w:sz="6" w:space="0" w:color="auto"/>
            </w:tcBorders>
            <w:noWrap/>
            <w:hideMark/>
          </w:tcPr>
          <w:p w14:paraId="741116E4" w14:textId="77777777" w:rsidR="00EA2F34" w:rsidRPr="00D70A0E" w:rsidRDefault="00EA2F34" w:rsidP="00BE28D4">
            <w:pPr>
              <w:pStyle w:val="tabletext11"/>
              <w:tabs>
                <w:tab w:val="decimal" w:pos="300"/>
              </w:tabs>
              <w:rPr>
                <w:ins w:id="3566" w:author="Author"/>
              </w:rPr>
            </w:pPr>
            <w:ins w:id="3567"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4EA81A1E" w14:textId="77777777" w:rsidR="00EA2F34" w:rsidRPr="00D70A0E" w:rsidRDefault="00EA2F34" w:rsidP="00BE28D4">
            <w:pPr>
              <w:pStyle w:val="tabletext11"/>
              <w:tabs>
                <w:tab w:val="decimal" w:pos="340"/>
              </w:tabs>
              <w:rPr>
                <w:ins w:id="3568" w:author="Author"/>
              </w:rPr>
            </w:pPr>
            <w:ins w:id="3569"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21FEE351" w14:textId="77777777" w:rsidR="00EA2F34" w:rsidRPr="00D70A0E" w:rsidRDefault="00EA2F34" w:rsidP="00BE28D4">
            <w:pPr>
              <w:pStyle w:val="tabletext11"/>
              <w:tabs>
                <w:tab w:val="decimal" w:pos="560"/>
              </w:tabs>
              <w:rPr>
                <w:ins w:id="3570" w:author="Author"/>
              </w:rPr>
            </w:pPr>
            <w:ins w:id="3571"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4A635BEA" w14:textId="77777777" w:rsidR="00EA2F34" w:rsidRPr="00D70A0E" w:rsidRDefault="00EA2F34" w:rsidP="00BE28D4">
            <w:pPr>
              <w:pStyle w:val="tabletext11"/>
              <w:tabs>
                <w:tab w:val="decimal" w:pos="400"/>
              </w:tabs>
              <w:rPr>
                <w:ins w:id="3572" w:author="Author"/>
              </w:rPr>
            </w:pPr>
            <w:ins w:id="3573" w:author="Author">
              <w:r w:rsidRPr="00D70A0E">
                <w:t>1.00</w:t>
              </w:r>
            </w:ins>
          </w:p>
        </w:tc>
      </w:tr>
      <w:tr w:rsidR="00EA2F34" w:rsidRPr="00D70A0E" w14:paraId="2D9B5F1A" w14:textId="77777777" w:rsidTr="00A1082D">
        <w:trPr>
          <w:cantSplit/>
          <w:trHeight w:val="190"/>
          <w:ins w:id="3574" w:author="Author"/>
        </w:trPr>
        <w:tc>
          <w:tcPr>
            <w:tcW w:w="200" w:type="dxa"/>
            <w:tcBorders>
              <w:top w:val="nil"/>
              <w:left w:val="nil"/>
              <w:bottom w:val="nil"/>
              <w:right w:val="single" w:sz="6" w:space="0" w:color="auto"/>
            </w:tcBorders>
          </w:tcPr>
          <w:p w14:paraId="3E189BCD" w14:textId="77777777" w:rsidR="00EA2F34" w:rsidRPr="00D70A0E" w:rsidRDefault="00EA2F34" w:rsidP="00BE28D4">
            <w:pPr>
              <w:pStyle w:val="tabletext11"/>
              <w:rPr>
                <w:ins w:id="3575"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511DCF07" w14:textId="77777777" w:rsidR="00EA2F34" w:rsidRPr="00D70A0E" w:rsidRDefault="00EA2F34" w:rsidP="00BE28D4">
            <w:pPr>
              <w:overflowPunct/>
              <w:autoSpaceDE/>
              <w:autoSpaceDN/>
              <w:adjustRightInd/>
              <w:spacing w:before="0" w:line="240" w:lineRule="auto"/>
              <w:jc w:val="left"/>
              <w:rPr>
                <w:ins w:id="3576"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7F9C2B49" w14:textId="77777777" w:rsidR="00EA2F34" w:rsidRPr="00D70A0E" w:rsidRDefault="00EA2F34" w:rsidP="00BE28D4">
            <w:pPr>
              <w:pStyle w:val="tabletext11"/>
              <w:rPr>
                <w:ins w:id="3577" w:author="Author"/>
              </w:rPr>
            </w:pPr>
            <w:ins w:id="3578" w:author="Author">
              <w:r w:rsidRPr="00D70A0E">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535975E" w14:textId="77777777" w:rsidR="00EA2F34" w:rsidRPr="00D70A0E" w:rsidRDefault="00EA2F34" w:rsidP="00BE28D4">
            <w:pPr>
              <w:pStyle w:val="tabletext11"/>
              <w:tabs>
                <w:tab w:val="decimal" w:pos="500"/>
              </w:tabs>
              <w:rPr>
                <w:ins w:id="3579" w:author="Author"/>
              </w:rPr>
            </w:pPr>
            <w:ins w:id="3580" w:author="Author">
              <w:r w:rsidRPr="00D70A0E">
                <w:t>---39</w:t>
              </w:r>
            </w:ins>
          </w:p>
        </w:tc>
        <w:tc>
          <w:tcPr>
            <w:tcW w:w="840" w:type="dxa"/>
            <w:tcBorders>
              <w:top w:val="single" w:sz="6" w:space="0" w:color="auto"/>
              <w:left w:val="single" w:sz="6" w:space="0" w:color="auto"/>
              <w:bottom w:val="single" w:sz="6" w:space="0" w:color="auto"/>
              <w:right w:val="single" w:sz="6" w:space="0" w:color="auto"/>
            </w:tcBorders>
            <w:noWrap/>
            <w:hideMark/>
          </w:tcPr>
          <w:p w14:paraId="13FCB0C4" w14:textId="77777777" w:rsidR="00EA2F34" w:rsidRPr="00D70A0E" w:rsidRDefault="00EA2F34" w:rsidP="00BE28D4">
            <w:pPr>
              <w:pStyle w:val="tabletext11"/>
              <w:tabs>
                <w:tab w:val="decimal" w:pos="300"/>
              </w:tabs>
              <w:rPr>
                <w:ins w:id="3581" w:author="Author"/>
              </w:rPr>
            </w:pPr>
            <w:ins w:id="3582"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60160AD8" w14:textId="77777777" w:rsidR="00EA2F34" w:rsidRPr="00D70A0E" w:rsidRDefault="00EA2F34" w:rsidP="00BE28D4">
            <w:pPr>
              <w:pStyle w:val="tabletext11"/>
              <w:tabs>
                <w:tab w:val="decimal" w:pos="340"/>
              </w:tabs>
              <w:rPr>
                <w:ins w:id="3583" w:author="Author"/>
              </w:rPr>
            </w:pPr>
            <w:ins w:id="3584"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48AAF0C9" w14:textId="77777777" w:rsidR="00EA2F34" w:rsidRPr="00D70A0E" w:rsidRDefault="00EA2F34" w:rsidP="00BE28D4">
            <w:pPr>
              <w:pStyle w:val="tabletext11"/>
              <w:tabs>
                <w:tab w:val="decimal" w:pos="560"/>
              </w:tabs>
              <w:rPr>
                <w:ins w:id="3585" w:author="Author"/>
              </w:rPr>
            </w:pPr>
            <w:ins w:id="3586"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60E43392" w14:textId="77777777" w:rsidR="00EA2F34" w:rsidRPr="00D70A0E" w:rsidRDefault="00EA2F34" w:rsidP="00BE28D4">
            <w:pPr>
              <w:pStyle w:val="tabletext11"/>
              <w:tabs>
                <w:tab w:val="decimal" w:pos="400"/>
              </w:tabs>
              <w:rPr>
                <w:ins w:id="3587" w:author="Author"/>
              </w:rPr>
            </w:pPr>
            <w:ins w:id="3588" w:author="Author">
              <w:r w:rsidRPr="00D70A0E">
                <w:t>1.00</w:t>
              </w:r>
            </w:ins>
          </w:p>
        </w:tc>
      </w:tr>
      <w:tr w:rsidR="00EA2F34" w:rsidRPr="00D70A0E" w14:paraId="194F98F4" w14:textId="77777777" w:rsidTr="00A1082D">
        <w:trPr>
          <w:cantSplit/>
          <w:trHeight w:val="190"/>
          <w:ins w:id="3589" w:author="Author"/>
        </w:trPr>
        <w:tc>
          <w:tcPr>
            <w:tcW w:w="200" w:type="dxa"/>
            <w:tcBorders>
              <w:top w:val="nil"/>
              <w:left w:val="nil"/>
              <w:bottom w:val="nil"/>
              <w:right w:val="single" w:sz="6" w:space="0" w:color="auto"/>
            </w:tcBorders>
          </w:tcPr>
          <w:p w14:paraId="3C9C33F9" w14:textId="77777777" w:rsidR="00EA2F34" w:rsidRPr="00D70A0E" w:rsidRDefault="00EA2F34" w:rsidP="00BE28D4">
            <w:pPr>
              <w:pStyle w:val="tabletext11"/>
              <w:rPr>
                <w:ins w:id="3590" w:author="Author"/>
              </w:rPr>
            </w:pPr>
          </w:p>
        </w:tc>
        <w:tc>
          <w:tcPr>
            <w:tcW w:w="1800" w:type="dxa"/>
            <w:vMerge w:val="restart"/>
            <w:tcBorders>
              <w:top w:val="single" w:sz="6" w:space="0" w:color="auto"/>
              <w:left w:val="single" w:sz="6" w:space="0" w:color="auto"/>
              <w:bottom w:val="single" w:sz="6" w:space="0" w:color="auto"/>
              <w:right w:val="single" w:sz="6" w:space="0" w:color="auto"/>
            </w:tcBorders>
            <w:vAlign w:val="center"/>
            <w:hideMark/>
          </w:tcPr>
          <w:p w14:paraId="4F82B4E4" w14:textId="77777777" w:rsidR="00EA2F34" w:rsidRPr="00D70A0E" w:rsidRDefault="00EA2F34" w:rsidP="00BE28D4">
            <w:pPr>
              <w:pStyle w:val="tabletext11"/>
              <w:rPr>
                <w:ins w:id="3591" w:author="Author"/>
              </w:rPr>
            </w:pPr>
            <w:ins w:id="3592" w:author="Author">
              <w:r w:rsidRPr="00D70A0E">
                <w:t>Specialized Delivery: Autos used in deliveries subject to time and similar constraints</w:t>
              </w:r>
            </w:ins>
          </w:p>
        </w:tc>
        <w:tc>
          <w:tcPr>
            <w:tcW w:w="3360" w:type="dxa"/>
            <w:tcBorders>
              <w:top w:val="single" w:sz="6" w:space="0" w:color="auto"/>
              <w:left w:val="single" w:sz="6" w:space="0" w:color="auto"/>
              <w:bottom w:val="single" w:sz="6" w:space="0" w:color="auto"/>
              <w:right w:val="single" w:sz="6" w:space="0" w:color="auto"/>
            </w:tcBorders>
            <w:vAlign w:val="bottom"/>
            <w:hideMark/>
          </w:tcPr>
          <w:p w14:paraId="64627C12" w14:textId="77777777" w:rsidR="00EA2F34" w:rsidRPr="00D70A0E" w:rsidRDefault="00EA2F34" w:rsidP="00BE28D4">
            <w:pPr>
              <w:pStyle w:val="tabletext11"/>
              <w:rPr>
                <w:ins w:id="3593" w:author="Author"/>
              </w:rPr>
            </w:pPr>
            <w:ins w:id="3594" w:author="Author">
              <w:r w:rsidRPr="00D70A0E">
                <w:t>Armored Cars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13EB84C" w14:textId="77777777" w:rsidR="00EA2F34" w:rsidRPr="00D70A0E" w:rsidRDefault="00EA2F34" w:rsidP="00BE28D4">
            <w:pPr>
              <w:pStyle w:val="tabletext11"/>
              <w:tabs>
                <w:tab w:val="decimal" w:pos="500"/>
              </w:tabs>
              <w:rPr>
                <w:ins w:id="3595" w:author="Author"/>
              </w:rPr>
            </w:pPr>
            <w:ins w:id="3596" w:author="Author">
              <w:r w:rsidRPr="00D70A0E">
                <w:t>---41</w:t>
              </w:r>
            </w:ins>
          </w:p>
        </w:tc>
        <w:tc>
          <w:tcPr>
            <w:tcW w:w="840" w:type="dxa"/>
            <w:tcBorders>
              <w:top w:val="single" w:sz="6" w:space="0" w:color="auto"/>
              <w:left w:val="single" w:sz="6" w:space="0" w:color="auto"/>
              <w:bottom w:val="single" w:sz="6" w:space="0" w:color="auto"/>
              <w:right w:val="single" w:sz="6" w:space="0" w:color="auto"/>
            </w:tcBorders>
            <w:noWrap/>
            <w:hideMark/>
          </w:tcPr>
          <w:p w14:paraId="4E311BD1" w14:textId="77777777" w:rsidR="00EA2F34" w:rsidRPr="00D70A0E" w:rsidRDefault="00EA2F34" w:rsidP="00BE28D4">
            <w:pPr>
              <w:pStyle w:val="tabletext11"/>
              <w:tabs>
                <w:tab w:val="decimal" w:pos="300"/>
              </w:tabs>
              <w:rPr>
                <w:ins w:id="3597" w:author="Author"/>
              </w:rPr>
            </w:pPr>
            <w:ins w:id="3598"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4D050375" w14:textId="77777777" w:rsidR="00EA2F34" w:rsidRPr="00D70A0E" w:rsidRDefault="00EA2F34" w:rsidP="00BE28D4">
            <w:pPr>
              <w:pStyle w:val="tabletext11"/>
              <w:tabs>
                <w:tab w:val="decimal" w:pos="340"/>
              </w:tabs>
              <w:rPr>
                <w:ins w:id="3599" w:author="Author"/>
              </w:rPr>
            </w:pPr>
            <w:ins w:id="3600"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546273DF" w14:textId="77777777" w:rsidR="00EA2F34" w:rsidRPr="00D70A0E" w:rsidRDefault="00EA2F34" w:rsidP="00BE28D4">
            <w:pPr>
              <w:pStyle w:val="tabletext11"/>
              <w:tabs>
                <w:tab w:val="decimal" w:pos="560"/>
              </w:tabs>
              <w:rPr>
                <w:ins w:id="3601" w:author="Author"/>
              </w:rPr>
            </w:pPr>
            <w:ins w:id="3602"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60042014" w14:textId="77777777" w:rsidR="00EA2F34" w:rsidRPr="00D70A0E" w:rsidRDefault="00EA2F34" w:rsidP="00BE28D4">
            <w:pPr>
              <w:pStyle w:val="tabletext11"/>
              <w:tabs>
                <w:tab w:val="decimal" w:pos="400"/>
              </w:tabs>
              <w:rPr>
                <w:ins w:id="3603" w:author="Author"/>
              </w:rPr>
            </w:pPr>
            <w:ins w:id="3604" w:author="Author">
              <w:r w:rsidRPr="00D70A0E">
                <w:t>1.00</w:t>
              </w:r>
            </w:ins>
          </w:p>
        </w:tc>
      </w:tr>
      <w:tr w:rsidR="00EA2F34" w:rsidRPr="00D70A0E" w14:paraId="507604ED" w14:textId="77777777" w:rsidTr="00A1082D">
        <w:trPr>
          <w:cantSplit/>
          <w:trHeight w:val="190"/>
          <w:ins w:id="3605" w:author="Author"/>
        </w:trPr>
        <w:tc>
          <w:tcPr>
            <w:tcW w:w="200" w:type="dxa"/>
            <w:tcBorders>
              <w:top w:val="nil"/>
              <w:left w:val="nil"/>
              <w:bottom w:val="nil"/>
              <w:right w:val="single" w:sz="6" w:space="0" w:color="auto"/>
            </w:tcBorders>
          </w:tcPr>
          <w:p w14:paraId="1DAB7B85" w14:textId="77777777" w:rsidR="00EA2F34" w:rsidRPr="00D70A0E" w:rsidRDefault="00EA2F34" w:rsidP="00BE28D4">
            <w:pPr>
              <w:pStyle w:val="tabletext11"/>
              <w:rPr>
                <w:ins w:id="3606"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56AE5D9B" w14:textId="77777777" w:rsidR="00EA2F34" w:rsidRPr="00D70A0E" w:rsidRDefault="00EA2F34" w:rsidP="00BE28D4">
            <w:pPr>
              <w:overflowPunct/>
              <w:autoSpaceDE/>
              <w:autoSpaceDN/>
              <w:adjustRightInd/>
              <w:spacing w:before="0" w:line="240" w:lineRule="auto"/>
              <w:jc w:val="left"/>
              <w:rPr>
                <w:ins w:id="3607"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7A49D74D" w14:textId="77777777" w:rsidR="00EA2F34" w:rsidRPr="00D70A0E" w:rsidRDefault="00EA2F34" w:rsidP="00BE28D4">
            <w:pPr>
              <w:pStyle w:val="tabletext11"/>
              <w:rPr>
                <w:ins w:id="3608" w:author="Author"/>
              </w:rPr>
            </w:pPr>
            <w:ins w:id="3609" w:author="Author">
              <w:r w:rsidRPr="00D70A0E">
                <w:t>Film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DD5968F" w14:textId="77777777" w:rsidR="00EA2F34" w:rsidRPr="00D70A0E" w:rsidRDefault="00EA2F34" w:rsidP="00BE28D4">
            <w:pPr>
              <w:pStyle w:val="tabletext11"/>
              <w:tabs>
                <w:tab w:val="decimal" w:pos="500"/>
              </w:tabs>
              <w:rPr>
                <w:ins w:id="3610" w:author="Author"/>
              </w:rPr>
            </w:pPr>
            <w:ins w:id="3611" w:author="Author">
              <w:r w:rsidRPr="00D70A0E">
                <w:t>---42</w:t>
              </w:r>
            </w:ins>
          </w:p>
        </w:tc>
        <w:tc>
          <w:tcPr>
            <w:tcW w:w="840" w:type="dxa"/>
            <w:tcBorders>
              <w:top w:val="single" w:sz="6" w:space="0" w:color="auto"/>
              <w:left w:val="single" w:sz="6" w:space="0" w:color="auto"/>
              <w:bottom w:val="single" w:sz="6" w:space="0" w:color="auto"/>
              <w:right w:val="single" w:sz="6" w:space="0" w:color="auto"/>
            </w:tcBorders>
            <w:noWrap/>
            <w:hideMark/>
          </w:tcPr>
          <w:p w14:paraId="05FDFA3E" w14:textId="77777777" w:rsidR="00EA2F34" w:rsidRPr="00D70A0E" w:rsidRDefault="00EA2F34" w:rsidP="00BE28D4">
            <w:pPr>
              <w:pStyle w:val="tabletext11"/>
              <w:tabs>
                <w:tab w:val="decimal" w:pos="300"/>
              </w:tabs>
              <w:rPr>
                <w:ins w:id="3612" w:author="Author"/>
              </w:rPr>
            </w:pPr>
            <w:ins w:id="3613"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B75CD99" w14:textId="77777777" w:rsidR="00EA2F34" w:rsidRPr="00D70A0E" w:rsidRDefault="00EA2F34" w:rsidP="00BE28D4">
            <w:pPr>
              <w:pStyle w:val="tabletext11"/>
              <w:tabs>
                <w:tab w:val="decimal" w:pos="340"/>
              </w:tabs>
              <w:rPr>
                <w:ins w:id="3614" w:author="Author"/>
              </w:rPr>
            </w:pPr>
            <w:ins w:id="3615"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715D65CF" w14:textId="77777777" w:rsidR="00EA2F34" w:rsidRPr="00D70A0E" w:rsidRDefault="00EA2F34" w:rsidP="00BE28D4">
            <w:pPr>
              <w:pStyle w:val="tabletext11"/>
              <w:tabs>
                <w:tab w:val="decimal" w:pos="560"/>
              </w:tabs>
              <w:rPr>
                <w:ins w:id="3616" w:author="Author"/>
              </w:rPr>
            </w:pPr>
            <w:ins w:id="3617"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2717A086" w14:textId="77777777" w:rsidR="00EA2F34" w:rsidRPr="00D70A0E" w:rsidRDefault="00EA2F34" w:rsidP="00BE28D4">
            <w:pPr>
              <w:pStyle w:val="tabletext11"/>
              <w:tabs>
                <w:tab w:val="decimal" w:pos="400"/>
              </w:tabs>
              <w:rPr>
                <w:ins w:id="3618" w:author="Author"/>
              </w:rPr>
            </w:pPr>
            <w:ins w:id="3619" w:author="Author">
              <w:r w:rsidRPr="00D70A0E">
                <w:t>1.00</w:t>
              </w:r>
            </w:ins>
          </w:p>
        </w:tc>
      </w:tr>
      <w:tr w:rsidR="00EA2F34" w:rsidRPr="00D70A0E" w14:paraId="313C7087" w14:textId="77777777" w:rsidTr="00A1082D">
        <w:trPr>
          <w:cantSplit/>
          <w:trHeight w:val="190"/>
          <w:ins w:id="3620" w:author="Author"/>
        </w:trPr>
        <w:tc>
          <w:tcPr>
            <w:tcW w:w="200" w:type="dxa"/>
            <w:tcBorders>
              <w:top w:val="nil"/>
              <w:left w:val="nil"/>
              <w:bottom w:val="nil"/>
              <w:right w:val="single" w:sz="6" w:space="0" w:color="auto"/>
            </w:tcBorders>
          </w:tcPr>
          <w:p w14:paraId="5AA7E68A" w14:textId="77777777" w:rsidR="00EA2F34" w:rsidRPr="00D70A0E" w:rsidRDefault="00EA2F34" w:rsidP="00BE28D4">
            <w:pPr>
              <w:pStyle w:val="tabletext11"/>
              <w:rPr>
                <w:ins w:id="3621"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7644324B" w14:textId="77777777" w:rsidR="00EA2F34" w:rsidRPr="00D70A0E" w:rsidRDefault="00EA2F34" w:rsidP="00BE28D4">
            <w:pPr>
              <w:overflowPunct/>
              <w:autoSpaceDE/>
              <w:autoSpaceDN/>
              <w:adjustRightInd/>
              <w:spacing w:before="0" w:line="240" w:lineRule="auto"/>
              <w:jc w:val="left"/>
              <w:rPr>
                <w:ins w:id="3622"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14A523F" w14:textId="77777777" w:rsidR="00EA2F34" w:rsidRPr="00D70A0E" w:rsidRDefault="00EA2F34" w:rsidP="00BE28D4">
            <w:pPr>
              <w:pStyle w:val="tabletext11"/>
              <w:rPr>
                <w:ins w:id="3623" w:author="Author"/>
              </w:rPr>
            </w:pPr>
            <w:ins w:id="3624" w:author="Author">
              <w:r w:rsidRPr="00D70A0E">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B41FD0D" w14:textId="77777777" w:rsidR="00EA2F34" w:rsidRPr="00D70A0E" w:rsidRDefault="00EA2F34" w:rsidP="00BE28D4">
            <w:pPr>
              <w:pStyle w:val="tabletext11"/>
              <w:tabs>
                <w:tab w:val="decimal" w:pos="500"/>
              </w:tabs>
              <w:rPr>
                <w:ins w:id="3625" w:author="Author"/>
              </w:rPr>
            </w:pPr>
            <w:ins w:id="3626" w:author="Author">
              <w:r w:rsidRPr="00D70A0E">
                <w:t>---43</w:t>
              </w:r>
            </w:ins>
          </w:p>
        </w:tc>
        <w:tc>
          <w:tcPr>
            <w:tcW w:w="840" w:type="dxa"/>
            <w:tcBorders>
              <w:top w:val="single" w:sz="6" w:space="0" w:color="auto"/>
              <w:left w:val="single" w:sz="6" w:space="0" w:color="auto"/>
              <w:bottom w:val="single" w:sz="6" w:space="0" w:color="auto"/>
              <w:right w:val="single" w:sz="6" w:space="0" w:color="auto"/>
            </w:tcBorders>
            <w:noWrap/>
            <w:hideMark/>
          </w:tcPr>
          <w:p w14:paraId="7D959E1B" w14:textId="77777777" w:rsidR="00EA2F34" w:rsidRPr="00D70A0E" w:rsidRDefault="00EA2F34" w:rsidP="00BE28D4">
            <w:pPr>
              <w:pStyle w:val="tabletext11"/>
              <w:tabs>
                <w:tab w:val="decimal" w:pos="300"/>
              </w:tabs>
              <w:rPr>
                <w:ins w:id="3627" w:author="Author"/>
              </w:rPr>
            </w:pPr>
            <w:ins w:id="3628"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6FDF6F76" w14:textId="77777777" w:rsidR="00EA2F34" w:rsidRPr="00D70A0E" w:rsidRDefault="00EA2F34" w:rsidP="00BE28D4">
            <w:pPr>
              <w:pStyle w:val="tabletext11"/>
              <w:tabs>
                <w:tab w:val="decimal" w:pos="340"/>
              </w:tabs>
              <w:rPr>
                <w:ins w:id="3629" w:author="Author"/>
              </w:rPr>
            </w:pPr>
            <w:ins w:id="3630"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69C3F33B" w14:textId="77777777" w:rsidR="00EA2F34" w:rsidRPr="00D70A0E" w:rsidRDefault="00EA2F34" w:rsidP="00BE28D4">
            <w:pPr>
              <w:pStyle w:val="tabletext11"/>
              <w:tabs>
                <w:tab w:val="decimal" w:pos="560"/>
              </w:tabs>
              <w:rPr>
                <w:ins w:id="3631" w:author="Author"/>
              </w:rPr>
            </w:pPr>
            <w:ins w:id="3632"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1D5717E5" w14:textId="77777777" w:rsidR="00EA2F34" w:rsidRPr="00D70A0E" w:rsidRDefault="00EA2F34" w:rsidP="00BE28D4">
            <w:pPr>
              <w:pStyle w:val="tabletext11"/>
              <w:tabs>
                <w:tab w:val="decimal" w:pos="400"/>
              </w:tabs>
              <w:rPr>
                <w:ins w:id="3633" w:author="Author"/>
              </w:rPr>
            </w:pPr>
            <w:ins w:id="3634" w:author="Author">
              <w:r w:rsidRPr="00D70A0E">
                <w:t>1.00</w:t>
              </w:r>
            </w:ins>
          </w:p>
        </w:tc>
      </w:tr>
      <w:tr w:rsidR="00EA2F34" w:rsidRPr="00D70A0E" w14:paraId="7B57CA72" w14:textId="77777777" w:rsidTr="00A1082D">
        <w:trPr>
          <w:cantSplit/>
          <w:trHeight w:val="190"/>
          <w:ins w:id="3635" w:author="Author"/>
        </w:trPr>
        <w:tc>
          <w:tcPr>
            <w:tcW w:w="200" w:type="dxa"/>
            <w:tcBorders>
              <w:top w:val="nil"/>
              <w:left w:val="nil"/>
              <w:bottom w:val="nil"/>
              <w:right w:val="single" w:sz="6" w:space="0" w:color="auto"/>
            </w:tcBorders>
          </w:tcPr>
          <w:p w14:paraId="76B5B7B1" w14:textId="77777777" w:rsidR="00EA2F34" w:rsidRPr="00D70A0E" w:rsidRDefault="00EA2F34" w:rsidP="00BE28D4">
            <w:pPr>
              <w:pStyle w:val="tabletext11"/>
              <w:rPr>
                <w:ins w:id="3636"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3454FA89" w14:textId="77777777" w:rsidR="00EA2F34" w:rsidRPr="00D70A0E" w:rsidRDefault="00EA2F34" w:rsidP="00BE28D4">
            <w:pPr>
              <w:overflowPunct/>
              <w:autoSpaceDE/>
              <w:autoSpaceDN/>
              <w:adjustRightInd/>
              <w:spacing w:before="0" w:line="240" w:lineRule="auto"/>
              <w:jc w:val="left"/>
              <w:rPr>
                <w:ins w:id="3637"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B1C2FB7" w14:textId="77777777" w:rsidR="00EA2F34" w:rsidRPr="00D70A0E" w:rsidRDefault="00EA2F34" w:rsidP="00BE28D4">
            <w:pPr>
              <w:pStyle w:val="tabletext11"/>
              <w:rPr>
                <w:ins w:id="3638" w:author="Author"/>
              </w:rPr>
            </w:pPr>
            <w:ins w:id="3639" w:author="Author">
              <w:r w:rsidRPr="00D70A0E">
                <w:t>Mail and Parcel Post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35F4012" w14:textId="77777777" w:rsidR="00EA2F34" w:rsidRPr="00D70A0E" w:rsidRDefault="00EA2F34" w:rsidP="00BE28D4">
            <w:pPr>
              <w:pStyle w:val="tabletext11"/>
              <w:tabs>
                <w:tab w:val="decimal" w:pos="500"/>
              </w:tabs>
              <w:rPr>
                <w:ins w:id="3640" w:author="Author"/>
              </w:rPr>
            </w:pPr>
            <w:ins w:id="3641" w:author="Author">
              <w:r w:rsidRPr="00D70A0E">
                <w:t>---44</w:t>
              </w:r>
            </w:ins>
          </w:p>
        </w:tc>
        <w:tc>
          <w:tcPr>
            <w:tcW w:w="840" w:type="dxa"/>
            <w:tcBorders>
              <w:top w:val="single" w:sz="6" w:space="0" w:color="auto"/>
              <w:left w:val="single" w:sz="6" w:space="0" w:color="auto"/>
              <w:bottom w:val="single" w:sz="6" w:space="0" w:color="auto"/>
              <w:right w:val="single" w:sz="6" w:space="0" w:color="auto"/>
            </w:tcBorders>
            <w:noWrap/>
            <w:hideMark/>
          </w:tcPr>
          <w:p w14:paraId="3829BC0B" w14:textId="77777777" w:rsidR="00EA2F34" w:rsidRPr="00D70A0E" w:rsidRDefault="00EA2F34" w:rsidP="00BE28D4">
            <w:pPr>
              <w:pStyle w:val="tabletext11"/>
              <w:tabs>
                <w:tab w:val="decimal" w:pos="300"/>
              </w:tabs>
              <w:rPr>
                <w:ins w:id="3642" w:author="Author"/>
              </w:rPr>
            </w:pPr>
            <w:ins w:id="3643"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341FD31B" w14:textId="77777777" w:rsidR="00EA2F34" w:rsidRPr="00D70A0E" w:rsidRDefault="00EA2F34" w:rsidP="00BE28D4">
            <w:pPr>
              <w:pStyle w:val="tabletext11"/>
              <w:tabs>
                <w:tab w:val="decimal" w:pos="340"/>
              </w:tabs>
              <w:rPr>
                <w:ins w:id="3644" w:author="Author"/>
              </w:rPr>
            </w:pPr>
            <w:ins w:id="3645"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43F275DF" w14:textId="77777777" w:rsidR="00EA2F34" w:rsidRPr="00D70A0E" w:rsidRDefault="00EA2F34" w:rsidP="00BE28D4">
            <w:pPr>
              <w:pStyle w:val="tabletext11"/>
              <w:tabs>
                <w:tab w:val="decimal" w:pos="560"/>
              </w:tabs>
              <w:rPr>
                <w:ins w:id="3646" w:author="Author"/>
              </w:rPr>
            </w:pPr>
            <w:ins w:id="3647"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47A0B54B" w14:textId="77777777" w:rsidR="00EA2F34" w:rsidRPr="00D70A0E" w:rsidRDefault="00EA2F34" w:rsidP="00BE28D4">
            <w:pPr>
              <w:pStyle w:val="tabletext11"/>
              <w:tabs>
                <w:tab w:val="decimal" w:pos="400"/>
              </w:tabs>
              <w:rPr>
                <w:ins w:id="3648" w:author="Author"/>
              </w:rPr>
            </w:pPr>
            <w:ins w:id="3649" w:author="Author">
              <w:r w:rsidRPr="00D70A0E">
                <w:t>1.00</w:t>
              </w:r>
            </w:ins>
          </w:p>
        </w:tc>
      </w:tr>
      <w:tr w:rsidR="00EA2F34" w:rsidRPr="00D70A0E" w14:paraId="4C93490C" w14:textId="77777777" w:rsidTr="00A1082D">
        <w:trPr>
          <w:cantSplit/>
          <w:trHeight w:val="190"/>
          <w:ins w:id="3650" w:author="Author"/>
        </w:trPr>
        <w:tc>
          <w:tcPr>
            <w:tcW w:w="200" w:type="dxa"/>
            <w:tcBorders>
              <w:top w:val="nil"/>
              <w:left w:val="nil"/>
              <w:bottom w:val="nil"/>
              <w:right w:val="single" w:sz="6" w:space="0" w:color="auto"/>
            </w:tcBorders>
          </w:tcPr>
          <w:p w14:paraId="71FE6D33" w14:textId="77777777" w:rsidR="00EA2F34" w:rsidRPr="00D70A0E" w:rsidRDefault="00EA2F34" w:rsidP="00BE28D4">
            <w:pPr>
              <w:pStyle w:val="tabletext11"/>
              <w:rPr>
                <w:ins w:id="3651"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48B02C0C" w14:textId="77777777" w:rsidR="00EA2F34" w:rsidRPr="00D70A0E" w:rsidRDefault="00EA2F34" w:rsidP="00BE28D4">
            <w:pPr>
              <w:overflowPunct/>
              <w:autoSpaceDE/>
              <w:autoSpaceDN/>
              <w:adjustRightInd/>
              <w:spacing w:before="0" w:line="240" w:lineRule="auto"/>
              <w:jc w:val="left"/>
              <w:rPr>
                <w:ins w:id="3652"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29969F34" w14:textId="77777777" w:rsidR="00EA2F34" w:rsidRPr="00D70A0E" w:rsidRDefault="00EA2F34" w:rsidP="00BE28D4">
            <w:pPr>
              <w:pStyle w:val="tabletext11"/>
              <w:rPr>
                <w:ins w:id="3653" w:author="Author"/>
              </w:rPr>
            </w:pPr>
            <w:ins w:id="3654" w:author="Author">
              <w:r w:rsidRPr="00D70A0E">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2665560" w14:textId="77777777" w:rsidR="00EA2F34" w:rsidRPr="00D70A0E" w:rsidRDefault="00EA2F34" w:rsidP="00BE28D4">
            <w:pPr>
              <w:pStyle w:val="tabletext11"/>
              <w:tabs>
                <w:tab w:val="decimal" w:pos="500"/>
              </w:tabs>
              <w:rPr>
                <w:ins w:id="3655" w:author="Author"/>
              </w:rPr>
            </w:pPr>
            <w:ins w:id="3656" w:author="Author">
              <w:r w:rsidRPr="00D70A0E">
                <w:t>---49</w:t>
              </w:r>
            </w:ins>
          </w:p>
        </w:tc>
        <w:tc>
          <w:tcPr>
            <w:tcW w:w="840" w:type="dxa"/>
            <w:tcBorders>
              <w:top w:val="single" w:sz="6" w:space="0" w:color="auto"/>
              <w:left w:val="single" w:sz="6" w:space="0" w:color="auto"/>
              <w:bottom w:val="single" w:sz="6" w:space="0" w:color="auto"/>
              <w:right w:val="single" w:sz="6" w:space="0" w:color="auto"/>
            </w:tcBorders>
            <w:noWrap/>
            <w:hideMark/>
          </w:tcPr>
          <w:p w14:paraId="7AE60249" w14:textId="77777777" w:rsidR="00EA2F34" w:rsidRPr="00D70A0E" w:rsidRDefault="00EA2F34" w:rsidP="00BE28D4">
            <w:pPr>
              <w:pStyle w:val="tabletext11"/>
              <w:tabs>
                <w:tab w:val="decimal" w:pos="300"/>
              </w:tabs>
              <w:rPr>
                <w:ins w:id="3657" w:author="Author"/>
              </w:rPr>
            </w:pPr>
            <w:ins w:id="3658"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64F2B67C" w14:textId="77777777" w:rsidR="00EA2F34" w:rsidRPr="00D70A0E" w:rsidRDefault="00EA2F34" w:rsidP="00BE28D4">
            <w:pPr>
              <w:pStyle w:val="tabletext11"/>
              <w:tabs>
                <w:tab w:val="decimal" w:pos="340"/>
              </w:tabs>
              <w:rPr>
                <w:ins w:id="3659" w:author="Author"/>
              </w:rPr>
            </w:pPr>
            <w:ins w:id="3660"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4E4F9893" w14:textId="77777777" w:rsidR="00EA2F34" w:rsidRPr="00D70A0E" w:rsidRDefault="00EA2F34" w:rsidP="00BE28D4">
            <w:pPr>
              <w:pStyle w:val="tabletext11"/>
              <w:tabs>
                <w:tab w:val="decimal" w:pos="560"/>
              </w:tabs>
              <w:rPr>
                <w:ins w:id="3661" w:author="Author"/>
              </w:rPr>
            </w:pPr>
            <w:ins w:id="3662"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5E9D1DF6" w14:textId="77777777" w:rsidR="00EA2F34" w:rsidRPr="00D70A0E" w:rsidRDefault="00EA2F34" w:rsidP="00BE28D4">
            <w:pPr>
              <w:pStyle w:val="tabletext11"/>
              <w:tabs>
                <w:tab w:val="decimal" w:pos="400"/>
              </w:tabs>
              <w:rPr>
                <w:ins w:id="3663" w:author="Author"/>
              </w:rPr>
            </w:pPr>
            <w:ins w:id="3664" w:author="Author">
              <w:r w:rsidRPr="00D70A0E">
                <w:t>1.00</w:t>
              </w:r>
            </w:ins>
          </w:p>
        </w:tc>
      </w:tr>
      <w:tr w:rsidR="00EA2F34" w:rsidRPr="00D70A0E" w14:paraId="4F47EC77" w14:textId="77777777" w:rsidTr="00A1082D">
        <w:trPr>
          <w:cantSplit/>
          <w:trHeight w:val="190"/>
          <w:ins w:id="3665" w:author="Author"/>
        </w:trPr>
        <w:tc>
          <w:tcPr>
            <w:tcW w:w="200" w:type="dxa"/>
            <w:tcBorders>
              <w:top w:val="nil"/>
              <w:left w:val="nil"/>
              <w:bottom w:val="nil"/>
              <w:right w:val="single" w:sz="6" w:space="0" w:color="auto"/>
            </w:tcBorders>
          </w:tcPr>
          <w:p w14:paraId="496633AA" w14:textId="77777777" w:rsidR="00EA2F34" w:rsidRPr="00D70A0E" w:rsidRDefault="00EA2F34" w:rsidP="00BE28D4">
            <w:pPr>
              <w:pStyle w:val="tabletext11"/>
              <w:rPr>
                <w:ins w:id="3666" w:author="Author"/>
              </w:rPr>
            </w:pPr>
          </w:p>
        </w:tc>
        <w:tc>
          <w:tcPr>
            <w:tcW w:w="1800" w:type="dxa"/>
            <w:vMerge w:val="restart"/>
            <w:tcBorders>
              <w:top w:val="single" w:sz="6" w:space="0" w:color="auto"/>
              <w:left w:val="single" w:sz="6" w:space="0" w:color="auto"/>
              <w:bottom w:val="single" w:sz="6" w:space="0" w:color="auto"/>
              <w:right w:val="single" w:sz="6" w:space="0" w:color="auto"/>
            </w:tcBorders>
            <w:vAlign w:val="center"/>
            <w:hideMark/>
          </w:tcPr>
          <w:p w14:paraId="70D8E695" w14:textId="77777777" w:rsidR="00EA2F34" w:rsidRPr="00D70A0E" w:rsidRDefault="00EA2F34" w:rsidP="00BE28D4">
            <w:pPr>
              <w:pStyle w:val="tabletext11"/>
              <w:rPr>
                <w:ins w:id="3667" w:author="Author"/>
              </w:rPr>
            </w:pPr>
            <w:ins w:id="3668" w:author="Author">
              <w:r w:rsidRPr="00D70A0E">
                <w:t xml:space="preserve">Waste Disposal: Autos transporting salvage and waste </w:t>
              </w:r>
              <w:r w:rsidRPr="00D70A0E">
                <w:lastRenderedPageBreak/>
                <w:t>material for disposal or resale</w:t>
              </w:r>
            </w:ins>
          </w:p>
        </w:tc>
        <w:tc>
          <w:tcPr>
            <w:tcW w:w="3360" w:type="dxa"/>
            <w:tcBorders>
              <w:top w:val="single" w:sz="6" w:space="0" w:color="auto"/>
              <w:left w:val="single" w:sz="6" w:space="0" w:color="auto"/>
              <w:bottom w:val="single" w:sz="6" w:space="0" w:color="auto"/>
              <w:right w:val="single" w:sz="6" w:space="0" w:color="auto"/>
            </w:tcBorders>
            <w:vAlign w:val="bottom"/>
            <w:hideMark/>
          </w:tcPr>
          <w:p w14:paraId="4C12DC90" w14:textId="77777777" w:rsidR="00EA2F34" w:rsidRPr="00D70A0E" w:rsidRDefault="00EA2F34" w:rsidP="00BE28D4">
            <w:pPr>
              <w:pStyle w:val="tabletext11"/>
              <w:rPr>
                <w:ins w:id="3669" w:author="Author"/>
              </w:rPr>
            </w:pPr>
            <w:ins w:id="3670" w:author="Author">
              <w:r w:rsidRPr="00D70A0E">
                <w:lastRenderedPageBreak/>
                <w:t>Auto Dismantlers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AA452AA" w14:textId="77777777" w:rsidR="00EA2F34" w:rsidRPr="00D70A0E" w:rsidRDefault="00EA2F34" w:rsidP="00BE28D4">
            <w:pPr>
              <w:pStyle w:val="tabletext11"/>
              <w:tabs>
                <w:tab w:val="decimal" w:pos="500"/>
              </w:tabs>
              <w:rPr>
                <w:ins w:id="3671" w:author="Author"/>
              </w:rPr>
            </w:pPr>
            <w:ins w:id="3672" w:author="Author">
              <w:r w:rsidRPr="00D70A0E">
                <w:t>---51</w:t>
              </w:r>
            </w:ins>
          </w:p>
        </w:tc>
        <w:tc>
          <w:tcPr>
            <w:tcW w:w="840" w:type="dxa"/>
            <w:tcBorders>
              <w:top w:val="single" w:sz="6" w:space="0" w:color="auto"/>
              <w:left w:val="single" w:sz="6" w:space="0" w:color="auto"/>
              <w:bottom w:val="single" w:sz="6" w:space="0" w:color="auto"/>
              <w:right w:val="single" w:sz="6" w:space="0" w:color="auto"/>
            </w:tcBorders>
            <w:noWrap/>
            <w:hideMark/>
          </w:tcPr>
          <w:p w14:paraId="5D03E8C5" w14:textId="77777777" w:rsidR="00EA2F34" w:rsidRPr="00D70A0E" w:rsidRDefault="00EA2F34" w:rsidP="00BE28D4">
            <w:pPr>
              <w:pStyle w:val="tabletext11"/>
              <w:tabs>
                <w:tab w:val="decimal" w:pos="300"/>
              </w:tabs>
              <w:rPr>
                <w:ins w:id="3673" w:author="Author"/>
              </w:rPr>
            </w:pPr>
            <w:ins w:id="3674"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A05C36D" w14:textId="77777777" w:rsidR="00EA2F34" w:rsidRPr="00D70A0E" w:rsidRDefault="00EA2F34" w:rsidP="00BE28D4">
            <w:pPr>
              <w:pStyle w:val="tabletext11"/>
              <w:tabs>
                <w:tab w:val="decimal" w:pos="340"/>
              </w:tabs>
              <w:rPr>
                <w:ins w:id="3675" w:author="Author"/>
              </w:rPr>
            </w:pPr>
            <w:ins w:id="3676"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4A272216" w14:textId="77777777" w:rsidR="00EA2F34" w:rsidRPr="00D70A0E" w:rsidRDefault="00EA2F34" w:rsidP="00BE28D4">
            <w:pPr>
              <w:pStyle w:val="tabletext11"/>
              <w:tabs>
                <w:tab w:val="decimal" w:pos="560"/>
              </w:tabs>
              <w:rPr>
                <w:ins w:id="3677" w:author="Author"/>
              </w:rPr>
            </w:pPr>
            <w:ins w:id="3678"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5A5378A3" w14:textId="77777777" w:rsidR="00EA2F34" w:rsidRPr="00D70A0E" w:rsidRDefault="00EA2F34" w:rsidP="00BE28D4">
            <w:pPr>
              <w:pStyle w:val="tabletext11"/>
              <w:tabs>
                <w:tab w:val="decimal" w:pos="400"/>
              </w:tabs>
              <w:rPr>
                <w:ins w:id="3679" w:author="Author"/>
              </w:rPr>
            </w:pPr>
            <w:ins w:id="3680" w:author="Author">
              <w:r w:rsidRPr="00D70A0E">
                <w:t>1.00</w:t>
              </w:r>
            </w:ins>
          </w:p>
        </w:tc>
      </w:tr>
      <w:tr w:rsidR="00EA2F34" w:rsidRPr="00D70A0E" w14:paraId="69D6CA84" w14:textId="77777777" w:rsidTr="00A1082D">
        <w:trPr>
          <w:cantSplit/>
          <w:trHeight w:val="190"/>
          <w:ins w:id="3681" w:author="Author"/>
        </w:trPr>
        <w:tc>
          <w:tcPr>
            <w:tcW w:w="200" w:type="dxa"/>
            <w:tcBorders>
              <w:top w:val="nil"/>
              <w:left w:val="nil"/>
              <w:bottom w:val="nil"/>
              <w:right w:val="single" w:sz="6" w:space="0" w:color="auto"/>
            </w:tcBorders>
          </w:tcPr>
          <w:p w14:paraId="1547769D" w14:textId="77777777" w:rsidR="00EA2F34" w:rsidRPr="00D70A0E" w:rsidRDefault="00EA2F34" w:rsidP="00BE28D4">
            <w:pPr>
              <w:pStyle w:val="tabletext11"/>
              <w:rPr>
                <w:ins w:id="3682"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719E0F4B" w14:textId="77777777" w:rsidR="00EA2F34" w:rsidRPr="00D70A0E" w:rsidRDefault="00EA2F34" w:rsidP="00BE28D4">
            <w:pPr>
              <w:overflowPunct/>
              <w:autoSpaceDE/>
              <w:autoSpaceDN/>
              <w:adjustRightInd/>
              <w:spacing w:before="0" w:line="240" w:lineRule="auto"/>
              <w:jc w:val="left"/>
              <w:rPr>
                <w:ins w:id="3683"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57BD9B2B" w14:textId="77777777" w:rsidR="00EA2F34" w:rsidRPr="00D70A0E" w:rsidRDefault="00EA2F34" w:rsidP="00BE28D4">
            <w:pPr>
              <w:pStyle w:val="tabletext11"/>
              <w:rPr>
                <w:ins w:id="3684" w:author="Author"/>
              </w:rPr>
            </w:pPr>
            <w:ins w:id="3685" w:author="Author">
              <w:r w:rsidRPr="00D70A0E">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FF6A241" w14:textId="77777777" w:rsidR="00EA2F34" w:rsidRPr="00D70A0E" w:rsidRDefault="00EA2F34" w:rsidP="00BE28D4">
            <w:pPr>
              <w:pStyle w:val="tabletext11"/>
              <w:tabs>
                <w:tab w:val="decimal" w:pos="500"/>
              </w:tabs>
              <w:rPr>
                <w:ins w:id="3686" w:author="Author"/>
              </w:rPr>
            </w:pPr>
            <w:ins w:id="3687" w:author="Author">
              <w:r w:rsidRPr="00D70A0E">
                <w:t>---52</w:t>
              </w:r>
            </w:ins>
          </w:p>
        </w:tc>
        <w:tc>
          <w:tcPr>
            <w:tcW w:w="840" w:type="dxa"/>
            <w:tcBorders>
              <w:top w:val="single" w:sz="6" w:space="0" w:color="auto"/>
              <w:left w:val="single" w:sz="6" w:space="0" w:color="auto"/>
              <w:bottom w:val="single" w:sz="6" w:space="0" w:color="auto"/>
              <w:right w:val="single" w:sz="6" w:space="0" w:color="auto"/>
            </w:tcBorders>
            <w:noWrap/>
            <w:hideMark/>
          </w:tcPr>
          <w:p w14:paraId="53BB6517" w14:textId="77777777" w:rsidR="00EA2F34" w:rsidRPr="00D70A0E" w:rsidRDefault="00EA2F34" w:rsidP="00BE28D4">
            <w:pPr>
              <w:pStyle w:val="tabletext11"/>
              <w:tabs>
                <w:tab w:val="decimal" w:pos="300"/>
              </w:tabs>
              <w:rPr>
                <w:ins w:id="3688" w:author="Author"/>
              </w:rPr>
            </w:pPr>
            <w:ins w:id="3689"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5721F626" w14:textId="77777777" w:rsidR="00EA2F34" w:rsidRPr="00D70A0E" w:rsidRDefault="00EA2F34" w:rsidP="00BE28D4">
            <w:pPr>
              <w:pStyle w:val="tabletext11"/>
              <w:tabs>
                <w:tab w:val="decimal" w:pos="340"/>
              </w:tabs>
              <w:rPr>
                <w:ins w:id="3690" w:author="Author"/>
              </w:rPr>
            </w:pPr>
            <w:ins w:id="3691"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4CED04FE" w14:textId="77777777" w:rsidR="00EA2F34" w:rsidRPr="00D70A0E" w:rsidRDefault="00EA2F34" w:rsidP="00BE28D4">
            <w:pPr>
              <w:pStyle w:val="tabletext11"/>
              <w:tabs>
                <w:tab w:val="decimal" w:pos="560"/>
              </w:tabs>
              <w:rPr>
                <w:ins w:id="3692" w:author="Author"/>
              </w:rPr>
            </w:pPr>
            <w:ins w:id="3693"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3BE56169" w14:textId="77777777" w:rsidR="00EA2F34" w:rsidRPr="00D70A0E" w:rsidRDefault="00EA2F34" w:rsidP="00BE28D4">
            <w:pPr>
              <w:pStyle w:val="tabletext11"/>
              <w:tabs>
                <w:tab w:val="decimal" w:pos="400"/>
              </w:tabs>
              <w:rPr>
                <w:ins w:id="3694" w:author="Author"/>
              </w:rPr>
            </w:pPr>
            <w:ins w:id="3695" w:author="Author">
              <w:r w:rsidRPr="00D70A0E">
                <w:t>1.00</w:t>
              </w:r>
            </w:ins>
          </w:p>
        </w:tc>
      </w:tr>
      <w:tr w:rsidR="00EA2F34" w:rsidRPr="00D70A0E" w14:paraId="0C5966BE" w14:textId="77777777" w:rsidTr="00A1082D">
        <w:trPr>
          <w:cantSplit/>
          <w:trHeight w:val="190"/>
          <w:ins w:id="3696" w:author="Author"/>
        </w:trPr>
        <w:tc>
          <w:tcPr>
            <w:tcW w:w="200" w:type="dxa"/>
            <w:tcBorders>
              <w:top w:val="nil"/>
              <w:left w:val="nil"/>
              <w:bottom w:val="nil"/>
              <w:right w:val="single" w:sz="6" w:space="0" w:color="auto"/>
            </w:tcBorders>
          </w:tcPr>
          <w:p w14:paraId="70240DD4" w14:textId="77777777" w:rsidR="00EA2F34" w:rsidRPr="00D70A0E" w:rsidRDefault="00EA2F34" w:rsidP="00BE28D4">
            <w:pPr>
              <w:pStyle w:val="tabletext11"/>
              <w:rPr>
                <w:ins w:id="3697"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32338317" w14:textId="77777777" w:rsidR="00EA2F34" w:rsidRPr="00D70A0E" w:rsidRDefault="00EA2F34" w:rsidP="00BE28D4">
            <w:pPr>
              <w:overflowPunct/>
              <w:autoSpaceDE/>
              <w:autoSpaceDN/>
              <w:adjustRightInd/>
              <w:spacing w:before="0" w:line="240" w:lineRule="auto"/>
              <w:jc w:val="left"/>
              <w:rPr>
                <w:ins w:id="3698"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7D38D39B" w14:textId="77777777" w:rsidR="00EA2F34" w:rsidRPr="00D70A0E" w:rsidRDefault="00EA2F34" w:rsidP="00BE28D4">
            <w:pPr>
              <w:pStyle w:val="tabletext11"/>
              <w:rPr>
                <w:ins w:id="3699" w:author="Author"/>
              </w:rPr>
            </w:pPr>
            <w:ins w:id="3700" w:author="Author">
              <w:r w:rsidRPr="00D70A0E">
                <w:t>Garbage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81AE1BD" w14:textId="77777777" w:rsidR="00EA2F34" w:rsidRPr="00D70A0E" w:rsidRDefault="00EA2F34" w:rsidP="00BE28D4">
            <w:pPr>
              <w:pStyle w:val="tabletext11"/>
              <w:tabs>
                <w:tab w:val="decimal" w:pos="500"/>
              </w:tabs>
              <w:rPr>
                <w:ins w:id="3701" w:author="Author"/>
              </w:rPr>
            </w:pPr>
            <w:ins w:id="3702" w:author="Author">
              <w:r w:rsidRPr="00D70A0E">
                <w:t>---53</w:t>
              </w:r>
            </w:ins>
          </w:p>
        </w:tc>
        <w:tc>
          <w:tcPr>
            <w:tcW w:w="840" w:type="dxa"/>
            <w:tcBorders>
              <w:top w:val="single" w:sz="6" w:space="0" w:color="auto"/>
              <w:left w:val="single" w:sz="6" w:space="0" w:color="auto"/>
              <w:bottom w:val="single" w:sz="6" w:space="0" w:color="auto"/>
              <w:right w:val="single" w:sz="6" w:space="0" w:color="auto"/>
            </w:tcBorders>
            <w:noWrap/>
            <w:hideMark/>
          </w:tcPr>
          <w:p w14:paraId="0A52D007" w14:textId="77777777" w:rsidR="00EA2F34" w:rsidRPr="00D70A0E" w:rsidRDefault="00EA2F34" w:rsidP="00BE28D4">
            <w:pPr>
              <w:pStyle w:val="tabletext11"/>
              <w:tabs>
                <w:tab w:val="decimal" w:pos="300"/>
              </w:tabs>
              <w:rPr>
                <w:ins w:id="3703" w:author="Author"/>
              </w:rPr>
            </w:pPr>
            <w:ins w:id="3704"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26035125" w14:textId="77777777" w:rsidR="00EA2F34" w:rsidRPr="00D70A0E" w:rsidRDefault="00EA2F34" w:rsidP="00BE28D4">
            <w:pPr>
              <w:pStyle w:val="tabletext11"/>
              <w:tabs>
                <w:tab w:val="decimal" w:pos="340"/>
              </w:tabs>
              <w:rPr>
                <w:ins w:id="3705" w:author="Author"/>
              </w:rPr>
            </w:pPr>
            <w:ins w:id="3706"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684CBF8C" w14:textId="77777777" w:rsidR="00EA2F34" w:rsidRPr="00D70A0E" w:rsidRDefault="00EA2F34" w:rsidP="00BE28D4">
            <w:pPr>
              <w:pStyle w:val="tabletext11"/>
              <w:tabs>
                <w:tab w:val="decimal" w:pos="560"/>
              </w:tabs>
              <w:rPr>
                <w:ins w:id="3707" w:author="Author"/>
              </w:rPr>
            </w:pPr>
            <w:ins w:id="3708"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635D4628" w14:textId="77777777" w:rsidR="00EA2F34" w:rsidRPr="00D70A0E" w:rsidRDefault="00EA2F34" w:rsidP="00BE28D4">
            <w:pPr>
              <w:pStyle w:val="tabletext11"/>
              <w:tabs>
                <w:tab w:val="decimal" w:pos="400"/>
              </w:tabs>
              <w:rPr>
                <w:ins w:id="3709" w:author="Author"/>
              </w:rPr>
            </w:pPr>
            <w:ins w:id="3710" w:author="Author">
              <w:r w:rsidRPr="00D70A0E">
                <w:t>1.00</w:t>
              </w:r>
            </w:ins>
          </w:p>
        </w:tc>
      </w:tr>
      <w:tr w:rsidR="00EA2F34" w:rsidRPr="00D70A0E" w14:paraId="1D029055" w14:textId="77777777" w:rsidTr="00A1082D">
        <w:trPr>
          <w:cantSplit/>
          <w:trHeight w:val="190"/>
          <w:ins w:id="3711" w:author="Author"/>
        </w:trPr>
        <w:tc>
          <w:tcPr>
            <w:tcW w:w="200" w:type="dxa"/>
            <w:tcBorders>
              <w:top w:val="nil"/>
              <w:left w:val="nil"/>
              <w:bottom w:val="nil"/>
              <w:right w:val="single" w:sz="6" w:space="0" w:color="auto"/>
            </w:tcBorders>
          </w:tcPr>
          <w:p w14:paraId="5CC74450" w14:textId="77777777" w:rsidR="00EA2F34" w:rsidRPr="00D70A0E" w:rsidRDefault="00EA2F34" w:rsidP="00BE28D4">
            <w:pPr>
              <w:pStyle w:val="tabletext11"/>
              <w:rPr>
                <w:ins w:id="3712"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6394A13A" w14:textId="77777777" w:rsidR="00EA2F34" w:rsidRPr="00D70A0E" w:rsidRDefault="00EA2F34" w:rsidP="00BE28D4">
            <w:pPr>
              <w:overflowPunct/>
              <w:autoSpaceDE/>
              <w:autoSpaceDN/>
              <w:adjustRightInd/>
              <w:spacing w:before="0" w:line="240" w:lineRule="auto"/>
              <w:jc w:val="left"/>
              <w:rPr>
                <w:ins w:id="3713"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57FA2B0D" w14:textId="77777777" w:rsidR="00EA2F34" w:rsidRPr="00D70A0E" w:rsidRDefault="00EA2F34" w:rsidP="00BE28D4">
            <w:pPr>
              <w:pStyle w:val="tabletext11"/>
              <w:rPr>
                <w:ins w:id="3714" w:author="Author"/>
              </w:rPr>
            </w:pPr>
            <w:ins w:id="3715" w:author="Author">
              <w:r w:rsidRPr="00D70A0E">
                <w:t>Junk Dealers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3526AAA" w14:textId="77777777" w:rsidR="00EA2F34" w:rsidRPr="00D70A0E" w:rsidRDefault="00EA2F34" w:rsidP="00BE28D4">
            <w:pPr>
              <w:pStyle w:val="tabletext11"/>
              <w:tabs>
                <w:tab w:val="decimal" w:pos="500"/>
              </w:tabs>
              <w:rPr>
                <w:ins w:id="3716" w:author="Author"/>
              </w:rPr>
            </w:pPr>
            <w:ins w:id="3717" w:author="Author">
              <w:r w:rsidRPr="00D70A0E">
                <w:t>---54</w:t>
              </w:r>
            </w:ins>
          </w:p>
        </w:tc>
        <w:tc>
          <w:tcPr>
            <w:tcW w:w="840" w:type="dxa"/>
            <w:tcBorders>
              <w:top w:val="single" w:sz="6" w:space="0" w:color="auto"/>
              <w:left w:val="single" w:sz="6" w:space="0" w:color="auto"/>
              <w:bottom w:val="single" w:sz="6" w:space="0" w:color="auto"/>
              <w:right w:val="single" w:sz="6" w:space="0" w:color="auto"/>
            </w:tcBorders>
            <w:noWrap/>
            <w:hideMark/>
          </w:tcPr>
          <w:p w14:paraId="7BD2C688" w14:textId="77777777" w:rsidR="00EA2F34" w:rsidRPr="00D70A0E" w:rsidRDefault="00EA2F34" w:rsidP="00BE28D4">
            <w:pPr>
              <w:pStyle w:val="tabletext11"/>
              <w:tabs>
                <w:tab w:val="decimal" w:pos="300"/>
              </w:tabs>
              <w:rPr>
                <w:ins w:id="3718" w:author="Author"/>
              </w:rPr>
            </w:pPr>
            <w:ins w:id="3719"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60175A3F" w14:textId="77777777" w:rsidR="00EA2F34" w:rsidRPr="00D70A0E" w:rsidRDefault="00EA2F34" w:rsidP="00BE28D4">
            <w:pPr>
              <w:pStyle w:val="tabletext11"/>
              <w:tabs>
                <w:tab w:val="decimal" w:pos="340"/>
              </w:tabs>
              <w:rPr>
                <w:ins w:id="3720" w:author="Author"/>
              </w:rPr>
            </w:pPr>
            <w:ins w:id="3721"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7AEE130D" w14:textId="77777777" w:rsidR="00EA2F34" w:rsidRPr="00D70A0E" w:rsidRDefault="00EA2F34" w:rsidP="00BE28D4">
            <w:pPr>
              <w:pStyle w:val="tabletext11"/>
              <w:tabs>
                <w:tab w:val="decimal" w:pos="560"/>
              </w:tabs>
              <w:rPr>
                <w:ins w:id="3722" w:author="Author"/>
              </w:rPr>
            </w:pPr>
            <w:ins w:id="3723"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1A5DD6B5" w14:textId="77777777" w:rsidR="00EA2F34" w:rsidRPr="00D70A0E" w:rsidRDefault="00EA2F34" w:rsidP="00BE28D4">
            <w:pPr>
              <w:pStyle w:val="tabletext11"/>
              <w:tabs>
                <w:tab w:val="decimal" w:pos="400"/>
              </w:tabs>
              <w:rPr>
                <w:ins w:id="3724" w:author="Author"/>
              </w:rPr>
            </w:pPr>
            <w:ins w:id="3725" w:author="Author">
              <w:r w:rsidRPr="00D70A0E">
                <w:t>1.00</w:t>
              </w:r>
            </w:ins>
          </w:p>
        </w:tc>
      </w:tr>
      <w:tr w:rsidR="00EA2F34" w:rsidRPr="00D70A0E" w14:paraId="7D15B0C7" w14:textId="77777777" w:rsidTr="00A1082D">
        <w:trPr>
          <w:cantSplit/>
          <w:trHeight w:val="190"/>
          <w:ins w:id="3726" w:author="Author"/>
        </w:trPr>
        <w:tc>
          <w:tcPr>
            <w:tcW w:w="200" w:type="dxa"/>
            <w:tcBorders>
              <w:top w:val="nil"/>
              <w:left w:val="nil"/>
              <w:bottom w:val="nil"/>
              <w:right w:val="single" w:sz="6" w:space="0" w:color="auto"/>
            </w:tcBorders>
          </w:tcPr>
          <w:p w14:paraId="0667D7A9" w14:textId="77777777" w:rsidR="00EA2F34" w:rsidRPr="00D70A0E" w:rsidRDefault="00EA2F34" w:rsidP="00BE28D4">
            <w:pPr>
              <w:pStyle w:val="tabletext11"/>
              <w:rPr>
                <w:ins w:id="3727"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58C92C82" w14:textId="77777777" w:rsidR="00EA2F34" w:rsidRPr="00D70A0E" w:rsidRDefault="00EA2F34" w:rsidP="00BE28D4">
            <w:pPr>
              <w:overflowPunct/>
              <w:autoSpaceDE/>
              <w:autoSpaceDN/>
              <w:adjustRightInd/>
              <w:spacing w:before="0" w:line="240" w:lineRule="auto"/>
              <w:jc w:val="left"/>
              <w:rPr>
                <w:ins w:id="3728"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8BD6752" w14:textId="77777777" w:rsidR="00EA2F34" w:rsidRPr="00D70A0E" w:rsidRDefault="00EA2F34" w:rsidP="00BE28D4">
            <w:pPr>
              <w:pStyle w:val="tabletext11"/>
              <w:rPr>
                <w:ins w:id="3729" w:author="Author"/>
              </w:rPr>
            </w:pPr>
            <w:ins w:id="3730" w:author="Author">
              <w:r w:rsidRPr="00D70A0E">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5318470" w14:textId="77777777" w:rsidR="00EA2F34" w:rsidRPr="00D70A0E" w:rsidRDefault="00EA2F34" w:rsidP="00BE28D4">
            <w:pPr>
              <w:pStyle w:val="tabletext11"/>
              <w:tabs>
                <w:tab w:val="decimal" w:pos="500"/>
              </w:tabs>
              <w:rPr>
                <w:ins w:id="3731" w:author="Author"/>
              </w:rPr>
            </w:pPr>
            <w:ins w:id="3732" w:author="Author">
              <w:r w:rsidRPr="00D70A0E">
                <w:t>---59</w:t>
              </w:r>
            </w:ins>
          </w:p>
        </w:tc>
        <w:tc>
          <w:tcPr>
            <w:tcW w:w="840" w:type="dxa"/>
            <w:tcBorders>
              <w:top w:val="single" w:sz="6" w:space="0" w:color="auto"/>
              <w:left w:val="single" w:sz="6" w:space="0" w:color="auto"/>
              <w:bottom w:val="single" w:sz="6" w:space="0" w:color="auto"/>
              <w:right w:val="single" w:sz="6" w:space="0" w:color="auto"/>
            </w:tcBorders>
            <w:noWrap/>
            <w:hideMark/>
          </w:tcPr>
          <w:p w14:paraId="67B299BF" w14:textId="77777777" w:rsidR="00EA2F34" w:rsidRPr="00D70A0E" w:rsidRDefault="00EA2F34" w:rsidP="00BE28D4">
            <w:pPr>
              <w:pStyle w:val="tabletext11"/>
              <w:tabs>
                <w:tab w:val="decimal" w:pos="300"/>
              </w:tabs>
              <w:rPr>
                <w:ins w:id="3733" w:author="Author"/>
              </w:rPr>
            </w:pPr>
            <w:ins w:id="3734"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49C12527" w14:textId="77777777" w:rsidR="00EA2F34" w:rsidRPr="00D70A0E" w:rsidRDefault="00EA2F34" w:rsidP="00BE28D4">
            <w:pPr>
              <w:pStyle w:val="tabletext11"/>
              <w:tabs>
                <w:tab w:val="decimal" w:pos="340"/>
              </w:tabs>
              <w:rPr>
                <w:ins w:id="3735" w:author="Author"/>
              </w:rPr>
            </w:pPr>
            <w:ins w:id="3736"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11BB312C" w14:textId="77777777" w:rsidR="00EA2F34" w:rsidRPr="00D70A0E" w:rsidRDefault="00EA2F34" w:rsidP="00BE28D4">
            <w:pPr>
              <w:pStyle w:val="tabletext11"/>
              <w:tabs>
                <w:tab w:val="decimal" w:pos="560"/>
              </w:tabs>
              <w:rPr>
                <w:ins w:id="3737" w:author="Author"/>
              </w:rPr>
            </w:pPr>
            <w:ins w:id="3738"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555A1CF4" w14:textId="77777777" w:rsidR="00EA2F34" w:rsidRPr="00D70A0E" w:rsidRDefault="00EA2F34" w:rsidP="00BE28D4">
            <w:pPr>
              <w:pStyle w:val="tabletext11"/>
              <w:tabs>
                <w:tab w:val="decimal" w:pos="400"/>
              </w:tabs>
              <w:rPr>
                <w:ins w:id="3739" w:author="Author"/>
              </w:rPr>
            </w:pPr>
            <w:ins w:id="3740" w:author="Author">
              <w:r w:rsidRPr="00D70A0E">
                <w:t>1.00</w:t>
              </w:r>
            </w:ins>
          </w:p>
        </w:tc>
      </w:tr>
      <w:tr w:rsidR="00EA2F34" w:rsidRPr="00D70A0E" w14:paraId="4598B5E5" w14:textId="77777777" w:rsidTr="00A1082D">
        <w:trPr>
          <w:cantSplit/>
          <w:trHeight w:val="190"/>
          <w:ins w:id="3741" w:author="Author"/>
        </w:trPr>
        <w:tc>
          <w:tcPr>
            <w:tcW w:w="200" w:type="dxa"/>
            <w:tcBorders>
              <w:top w:val="nil"/>
              <w:left w:val="nil"/>
              <w:bottom w:val="nil"/>
              <w:right w:val="single" w:sz="6" w:space="0" w:color="auto"/>
            </w:tcBorders>
          </w:tcPr>
          <w:p w14:paraId="442BB0F6" w14:textId="77777777" w:rsidR="00EA2F34" w:rsidRPr="00D70A0E" w:rsidRDefault="00EA2F34" w:rsidP="00BE28D4">
            <w:pPr>
              <w:pStyle w:val="tabletext11"/>
              <w:rPr>
                <w:ins w:id="3742" w:author="Author"/>
              </w:rPr>
            </w:pPr>
          </w:p>
        </w:tc>
        <w:tc>
          <w:tcPr>
            <w:tcW w:w="1800" w:type="dxa"/>
            <w:vMerge w:val="restart"/>
            <w:tcBorders>
              <w:top w:val="single" w:sz="6" w:space="0" w:color="auto"/>
              <w:left w:val="single" w:sz="6" w:space="0" w:color="auto"/>
              <w:bottom w:val="single" w:sz="6" w:space="0" w:color="auto"/>
              <w:right w:val="single" w:sz="6" w:space="0" w:color="auto"/>
            </w:tcBorders>
            <w:vAlign w:val="center"/>
            <w:hideMark/>
          </w:tcPr>
          <w:p w14:paraId="5B30B225" w14:textId="77777777" w:rsidR="00EA2F34" w:rsidRPr="00D70A0E" w:rsidRDefault="00EA2F34" w:rsidP="00BE28D4">
            <w:pPr>
              <w:pStyle w:val="tabletext11"/>
              <w:rPr>
                <w:ins w:id="3743" w:author="Author"/>
              </w:rPr>
            </w:pPr>
            <w:ins w:id="3744" w:author="Author">
              <w:r w:rsidRPr="00D70A0E">
                <w:t>Farmers: Autos owned by a farmer, used in connection with the operation of his own farm and occasionally used to haul commodities for other farmers</w:t>
              </w:r>
            </w:ins>
          </w:p>
        </w:tc>
        <w:tc>
          <w:tcPr>
            <w:tcW w:w="3360" w:type="dxa"/>
            <w:tcBorders>
              <w:top w:val="single" w:sz="6" w:space="0" w:color="auto"/>
              <w:left w:val="single" w:sz="6" w:space="0" w:color="auto"/>
              <w:bottom w:val="single" w:sz="6" w:space="0" w:color="auto"/>
              <w:right w:val="single" w:sz="6" w:space="0" w:color="auto"/>
            </w:tcBorders>
            <w:vAlign w:val="bottom"/>
            <w:hideMark/>
          </w:tcPr>
          <w:p w14:paraId="762F1B0B" w14:textId="77777777" w:rsidR="00EA2F34" w:rsidRPr="00D70A0E" w:rsidRDefault="00EA2F34" w:rsidP="00BE28D4">
            <w:pPr>
              <w:pStyle w:val="tabletext11"/>
              <w:rPr>
                <w:ins w:id="3745" w:author="Author"/>
              </w:rPr>
            </w:pPr>
            <w:ins w:id="3746" w:author="Author">
              <w:r w:rsidRPr="00D70A0E">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82D5A87" w14:textId="77777777" w:rsidR="00EA2F34" w:rsidRPr="00D70A0E" w:rsidRDefault="00EA2F34" w:rsidP="00BE28D4">
            <w:pPr>
              <w:pStyle w:val="tabletext11"/>
              <w:tabs>
                <w:tab w:val="decimal" w:pos="500"/>
              </w:tabs>
              <w:rPr>
                <w:ins w:id="3747" w:author="Author"/>
              </w:rPr>
            </w:pPr>
            <w:ins w:id="3748" w:author="Author">
              <w:r w:rsidRPr="00D70A0E">
                <w:t>---61</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4EF6A550" w14:textId="77777777" w:rsidR="00EA2F34" w:rsidRPr="00D70A0E" w:rsidRDefault="00EA2F34" w:rsidP="00BE28D4">
            <w:pPr>
              <w:pStyle w:val="tabletext11"/>
              <w:tabs>
                <w:tab w:val="decimal" w:pos="300"/>
              </w:tabs>
              <w:rPr>
                <w:ins w:id="3749" w:author="Author"/>
              </w:rPr>
            </w:pPr>
            <w:ins w:id="3750"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730D7B6" w14:textId="77777777" w:rsidR="00EA2F34" w:rsidRPr="00D70A0E" w:rsidRDefault="00EA2F34" w:rsidP="00BE28D4">
            <w:pPr>
              <w:pStyle w:val="tabletext11"/>
              <w:tabs>
                <w:tab w:val="decimal" w:pos="340"/>
              </w:tabs>
              <w:rPr>
                <w:ins w:id="3751" w:author="Author"/>
              </w:rPr>
            </w:pPr>
            <w:ins w:id="3752"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57D03F4D" w14:textId="77777777" w:rsidR="00EA2F34" w:rsidRPr="00D70A0E" w:rsidRDefault="00EA2F34" w:rsidP="00BE28D4">
            <w:pPr>
              <w:pStyle w:val="tabletext11"/>
              <w:tabs>
                <w:tab w:val="decimal" w:pos="560"/>
              </w:tabs>
              <w:rPr>
                <w:ins w:id="3753" w:author="Author"/>
              </w:rPr>
            </w:pPr>
            <w:ins w:id="3754"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6B19532C" w14:textId="77777777" w:rsidR="00EA2F34" w:rsidRPr="00D70A0E" w:rsidRDefault="00EA2F34" w:rsidP="00BE28D4">
            <w:pPr>
              <w:pStyle w:val="tabletext11"/>
              <w:tabs>
                <w:tab w:val="decimal" w:pos="400"/>
              </w:tabs>
              <w:rPr>
                <w:ins w:id="3755" w:author="Author"/>
              </w:rPr>
            </w:pPr>
            <w:ins w:id="3756" w:author="Author">
              <w:r w:rsidRPr="00D70A0E">
                <w:t>1.00</w:t>
              </w:r>
            </w:ins>
          </w:p>
        </w:tc>
      </w:tr>
      <w:tr w:rsidR="00EA2F34" w:rsidRPr="00D70A0E" w14:paraId="602E09F5" w14:textId="77777777" w:rsidTr="00A1082D">
        <w:trPr>
          <w:cantSplit/>
          <w:trHeight w:val="190"/>
          <w:ins w:id="3757" w:author="Author"/>
        </w:trPr>
        <w:tc>
          <w:tcPr>
            <w:tcW w:w="200" w:type="dxa"/>
            <w:tcBorders>
              <w:top w:val="nil"/>
              <w:left w:val="nil"/>
              <w:bottom w:val="nil"/>
              <w:right w:val="single" w:sz="6" w:space="0" w:color="auto"/>
            </w:tcBorders>
          </w:tcPr>
          <w:p w14:paraId="0E86F639" w14:textId="77777777" w:rsidR="00EA2F34" w:rsidRPr="00D70A0E" w:rsidRDefault="00EA2F34" w:rsidP="00BE28D4">
            <w:pPr>
              <w:pStyle w:val="tabletext11"/>
              <w:rPr>
                <w:ins w:id="3758"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6AA0AEFD" w14:textId="77777777" w:rsidR="00EA2F34" w:rsidRPr="00D70A0E" w:rsidRDefault="00EA2F34" w:rsidP="00BE28D4">
            <w:pPr>
              <w:overflowPunct/>
              <w:autoSpaceDE/>
              <w:autoSpaceDN/>
              <w:adjustRightInd/>
              <w:spacing w:before="0" w:line="240" w:lineRule="auto"/>
              <w:jc w:val="left"/>
              <w:rPr>
                <w:ins w:id="3759"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1660849" w14:textId="77777777" w:rsidR="00EA2F34" w:rsidRPr="00D70A0E" w:rsidRDefault="00EA2F34" w:rsidP="00BE28D4">
            <w:pPr>
              <w:pStyle w:val="tabletext11"/>
              <w:rPr>
                <w:ins w:id="3760" w:author="Author"/>
              </w:rPr>
            </w:pPr>
            <w:ins w:id="3761" w:author="Author">
              <w:r w:rsidRPr="00D70A0E">
                <w:t>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258B355" w14:textId="77777777" w:rsidR="00EA2F34" w:rsidRPr="00D70A0E" w:rsidRDefault="00EA2F34" w:rsidP="00BE28D4">
            <w:pPr>
              <w:pStyle w:val="tabletext11"/>
              <w:tabs>
                <w:tab w:val="decimal" w:pos="500"/>
              </w:tabs>
              <w:rPr>
                <w:ins w:id="3762" w:author="Author"/>
              </w:rPr>
            </w:pPr>
            <w:ins w:id="3763" w:author="Author">
              <w:r w:rsidRPr="00D70A0E">
                <w:t>---62</w:t>
              </w:r>
            </w:ins>
          </w:p>
        </w:tc>
        <w:tc>
          <w:tcPr>
            <w:tcW w:w="840" w:type="dxa"/>
            <w:tcBorders>
              <w:top w:val="single" w:sz="6" w:space="0" w:color="auto"/>
              <w:left w:val="single" w:sz="6" w:space="0" w:color="auto"/>
              <w:bottom w:val="single" w:sz="6" w:space="0" w:color="auto"/>
              <w:right w:val="single" w:sz="6" w:space="0" w:color="auto"/>
            </w:tcBorders>
            <w:noWrap/>
            <w:hideMark/>
          </w:tcPr>
          <w:p w14:paraId="0FE4A36A" w14:textId="77777777" w:rsidR="00EA2F34" w:rsidRPr="00D70A0E" w:rsidRDefault="00EA2F34" w:rsidP="00BE28D4">
            <w:pPr>
              <w:pStyle w:val="tabletext11"/>
              <w:tabs>
                <w:tab w:val="decimal" w:pos="300"/>
              </w:tabs>
              <w:rPr>
                <w:ins w:id="3764" w:author="Author"/>
              </w:rPr>
            </w:pPr>
            <w:ins w:id="3765"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515DE3B0" w14:textId="77777777" w:rsidR="00EA2F34" w:rsidRPr="00D70A0E" w:rsidRDefault="00EA2F34" w:rsidP="00BE28D4">
            <w:pPr>
              <w:pStyle w:val="tabletext11"/>
              <w:tabs>
                <w:tab w:val="decimal" w:pos="340"/>
              </w:tabs>
              <w:rPr>
                <w:ins w:id="3766" w:author="Author"/>
              </w:rPr>
            </w:pPr>
            <w:ins w:id="3767"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19F4AA09" w14:textId="77777777" w:rsidR="00EA2F34" w:rsidRPr="00D70A0E" w:rsidRDefault="00EA2F34" w:rsidP="00BE28D4">
            <w:pPr>
              <w:pStyle w:val="tabletext11"/>
              <w:tabs>
                <w:tab w:val="decimal" w:pos="560"/>
              </w:tabs>
              <w:rPr>
                <w:ins w:id="3768" w:author="Author"/>
              </w:rPr>
            </w:pPr>
            <w:ins w:id="3769"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5A2BDF9A" w14:textId="77777777" w:rsidR="00EA2F34" w:rsidRPr="00D70A0E" w:rsidRDefault="00EA2F34" w:rsidP="00BE28D4">
            <w:pPr>
              <w:pStyle w:val="tabletext11"/>
              <w:tabs>
                <w:tab w:val="decimal" w:pos="400"/>
              </w:tabs>
              <w:rPr>
                <w:ins w:id="3770" w:author="Author"/>
              </w:rPr>
            </w:pPr>
            <w:ins w:id="3771" w:author="Author">
              <w:r w:rsidRPr="00D70A0E">
                <w:t>1.00</w:t>
              </w:r>
            </w:ins>
          </w:p>
        </w:tc>
      </w:tr>
      <w:tr w:rsidR="00EA2F34" w:rsidRPr="00D70A0E" w14:paraId="2C639E8F" w14:textId="77777777" w:rsidTr="00A1082D">
        <w:trPr>
          <w:cantSplit/>
          <w:trHeight w:val="190"/>
          <w:ins w:id="3772" w:author="Author"/>
        </w:trPr>
        <w:tc>
          <w:tcPr>
            <w:tcW w:w="200" w:type="dxa"/>
            <w:tcBorders>
              <w:top w:val="nil"/>
              <w:left w:val="nil"/>
              <w:bottom w:val="nil"/>
              <w:right w:val="single" w:sz="6" w:space="0" w:color="auto"/>
            </w:tcBorders>
            <w:vAlign w:val="center"/>
          </w:tcPr>
          <w:p w14:paraId="6140F53C" w14:textId="77777777" w:rsidR="00EA2F34" w:rsidRPr="00D70A0E" w:rsidRDefault="00EA2F34" w:rsidP="00BE28D4">
            <w:pPr>
              <w:pStyle w:val="tabletext11"/>
              <w:rPr>
                <w:ins w:id="3773"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140CFAF5" w14:textId="77777777" w:rsidR="00EA2F34" w:rsidRPr="00D70A0E" w:rsidRDefault="00EA2F34" w:rsidP="00BE28D4">
            <w:pPr>
              <w:overflowPunct/>
              <w:autoSpaceDE/>
              <w:autoSpaceDN/>
              <w:adjustRightInd/>
              <w:spacing w:before="0" w:line="240" w:lineRule="auto"/>
              <w:jc w:val="left"/>
              <w:rPr>
                <w:ins w:id="3774"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center"/>
            <w:hideMark/>
          </w:tcPr>
          <w:p w14:paraId="51043BA8" w14:textId="77777777" w:rsidR="00EA2F34" w:rsidRPr="00D70A0E" w:rsidRDefault="00EA2F34" w:rsidP="00BE28D4">
            <w:pPr>
              <w:pStyle w:val="tabletext11"/>
              <w:rPr>
                <w:ins w:id="3775" w:author="Author"/>
              </w:rPr>
            </w:pPr>
            <w:ins w:id="3776" w:author="Author">
              <w:r w:rsidRPr="00D70A0E">
                <w:t>All Other Farmers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A716DC8" w14:textId="1B9DA412" w:rsidR="00EA2F34" w:rsidRPr="00D70A0E" w:rsidRDefault="00EA2F34" w:rsidP="00BE28D4">
            <w:pPr>
              <w:pStyle w:val="tabletext11"/>
              <w:tabs>
                <w:tab w:val="decimal" w:pos="500"/>
              </w:tabs>
              <w:rPr>
                <w:ins w:id="3777" w:author="Author"/>
              </w:rPr>
            </w:pPr>
            <w:ins w:id="3778" w:author="Author">
              <w:r w:rsidRPr="00D70A0E">
                <w:t>---6</w:t>
              </w:r>
              <w:r w:rsidR="00626970">
                <w:t>9</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5C8D4BA6" w14:textId="77777777" w:rsidR="00EA2F34" w:rsidRPr="00D70A0E" w:rsidRDefault="00EA2F34" w:rsidP="00BE28D4">
            <w:pPr>
              <w:pStyle w:val="tabletext11"/>
              <w:tabs>
                <w:tab w:val="decimal" w:pos="300"/>
              </w:tabs>
              <w:rPr>
                <w:ins w:id="3779" w:author="Author"/>
              </w:rPr>
            </w:pPr>
            <w:ins w:id="3780"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39C0FC6" w14:textId="77777777" w:rsidR="00EA2F34" w:rsidRPr="00D70A0E" w:rsidRDefault="00EA2F34" w:rsidP="00BE28D4">
            <w:pPr>
              <w:pStyle w:val="tabletext11"/>
              <w:tabs>
                <w:tab w:val="decimal" w:pos="340"/>
              </w:tabs>
              <w:rPr>
                <w:ins w:id="3781" w:author="Author"/>
              </w:rPr>
            </w:pPr>
            <w:ins w:id="3782"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0515EB10" w14:textId="77777777" w:rsidR="00EA2F34" w:rsidRPr="00D70A0E" w:rsidRDefault="00EA2F34" w:rsidP="00BE28D4">
            <w:pPr>
              <w:pStyle w:val="tabletext11"/>
              <w:tabs>
                <w:tab w:val="decimal" w:pos="560"/>
              </w:tabs>
              <w:rPr>
                <w:ins w:id="3783" w:author="Author"/>
              </w:rPr>
            </w:pPr>
            <w:ins w:id="3784"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34E766E8" w14:textId="77777777" w:rsidR="00EA2F34" w:rsidRPr="00D70A0E" w:rsidRDefault="00EA2F34" w:rsidP="00BE28D4">
            <w:pPr>
              <w:pStyle w:val="tabletext11"/>
              <w:tabs>
                <w:tab w:val="decimal" w:pos="400"/>
              </w:tabs>
              <w:rPr>
                <w:ins w:id="3785" w:author="Author"/>
              </w:rPr>
            </w:pPr>
            <w:ins w:id="3786" w:author="Author">
              <w:r w:rsidRPr="00D70A0E">
                <w:t>1.00</w:t>
              </w:r>
            </w:ins>
          </w:p>
        </w:tc>
      </w:tr>
      <w:tr w:rsidR="00EA2F34" w:rsidRPr="00D70A0E" w14:paraId="122935C4" w14:textId="77777777" w:rsidTr="00A1082D">
        <w:trPr>
          <w:cantSplit/>
          <w:trHeight w:val="190"/>
          <w:ins w:id="3787" w:author="Author"/>
        </w:trPr>
        <w:tc>
          <w:tcPr>
            <w:tcW w:w="200" w:type="dxa"/>
            <w:tcBorders>
              <w:top w:val="nil"/>
              <w:left w:val="nil"/>
              <w:bottom w:val="nil"/>
              <w:right w:val="single" w:sz="6" w:space="0" w:color="auto"/>
            </w:tcBorders>
          </w:tcPr>
          <w:p w14:paraId="04C6AA58" w14:textId="77777777" w:rsidR="00EA2F34" w:rsidRPr="00D70A0E" w:rsidRDefault="00EA2F34" w:rsidP="00BE28D4">
            <w:pPr>
              <w:pStyle w:val="tabletext11"/>
              <w:rPr>
                <w:ins w:id="3788" w:author="Author"/>
              </w:rPr>
            </w:pPr>
          </w:p>
        </w:tc>
        <w:tc>
          <w:tcPr>
            <w:tcW w:w="1800" w:type="dxa"/>
            <w:vMerge w:val="restart"/>
            <w:tcBorders>
              <w:top w:val="single" w:sz="6" w:space="0" w:color="auto"/>
              <w:left w:val="single" w:sz="6" w:space="0" w:color="auto"/>
              <w:bottom w:val="single" w:sz="6" w:space="0" w:color="auto"/>
              <w:right w:val="single" w:sz="6" w:space="0" w:color="auto"/>
            </w:tcBorders>
            <w:vAlign w:val="center"/>
            <w:hideMark/>
          </w:tcPr>
          <w:p w14:paraId="5481B601" w14:textId="77777777" w:rsidR="00EA2F34" w:rsidRPr="00D70A0E" w:rsidRDefault="00EA2F34" w:rsidP="00BE28D4">
            <w:pPr>
              <w:pStyle w:val="tabletext11"/>
              <w:rPr>
                <w:ins w:id="3789" w:author="Author"/>
              </w:rPr>
            </w:pPr>
            <w:ins w:id="3790" w:author="Author">
              <w:r w:rsidRPr="00D70A0E">
                <w:t>Dump and Transit Mix (Use these factors and codes only when no other secondary classification applies.)</w:t>
              </w:r>
            </w:ins>
          </w:p>
        </w:tc>
        <w:tc>
          <w:tcPr>
            <w:tcW w:w="3360" w:type="dxa"/>
            <w:tcBorders>
              <w:top w:val="single" w:sz="6" w:space="0" w:color="auto"/>
              <w:left w:val="single" w:sz="6" w:space="0" w:color="auto"/>
              <w:bottom w:val="single" w:sz="6" w:space="0" w:color="auto"/>
              <w:right w:val="single" w:sz="6" w:space="0" w:color="auto"/>
            </w:tcBorders>
            <w:vAlign w:val="bottom"/>
            <w:hideMark/>
          </w:tcPr>
          <w:p w14:paraId="0F301B82" w14:textId="77777777" w:rsidR="00EA2F34" w:rsidRPr="00D70A0E" w:rsidRDefault="00EA2F34" w:rsidP="00BE28D4">
            <w:pPr>
              <w:pStyle w:val="tabletext11"/>
              <w:rPr>
                <w:ins w:id="3791" w:author="Author"/>
              </w:rPr>
            </w:pPr>
            <w:ins w:id="3792" w:author="Author">
              <w:r w:rsidRPr="00D70A0E">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39C0738" w14:textId="77777777" w:rsidR="00EA2F34" w:rsidRPr="00D70A0E" w:rsidRDefault="00EA2F34" w:rsidP="00BE28D4">
            <w:pPr>
              <w:pStyle w:val="tabletext11"/>
              <w:tabs>
                <w:tab w:val="decimal" w:pos="500"/>
              </w:tabs>
              <w:rPr>
                <w:ins w:id="3793" w:author="Author"/>
              </w:rPr>
            </w:pPr>
            <w:ins w:id="3794" w:author="Author">
              <w:r w:rsidRPr="00D70A0E">
                <w:t>---71</w:t>
              </w:r>
            </w:ins>
          </w:p>
        </w:tc>
        <w:tc>
          <w:tcPr>
            <w:tcW w:w="840" w:type="dxa"/>
            <w:tcBorders>
              <w:top w:val="single" w:sz="6" w:space="0" w:color="auto"/>
              <w:left w:val="single" w:sz="6" w:space="0" w:color="auto"/>
              <w:bottom w:val="single" w:sz="6" w:space="0" w:color="auto"/>
              <w:right w:val="single" w:sz="6" w:space="0" w:color="auto"/>
            </w:tcBorders>
            <w:noWrap/>
            <w:hideMark/>
          </w:tcPr>
          <w:p w14:paraId="53CDC3A3" w14:textId="77777777" w:rsidR="00EA2F34" w:rsidRPr="00D70A0E" w:rsidRDefault="00EA2F34" w:rsidP="00BE28D4">
            <w:pPr>
              <w:pStyle w:val="tabletext11"/>
              <w:tabs>
                <w:tab w:val="decimal" w:pos="300"/>
              </w:tabs>
              <w:rPr>
                <w:ins w:id="3795" w:author="Author"/>
              </w:rPr>
            </w:pPr>
            <w:ins w:id="3796"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17D72B52" w14:textId="77777777" w:rsidR="00EA2F34" w:rsidRPr="00D70A0E" w:rsidRDefault="00EA2F34" w:rsidP="00BE28D4">
            <w:pPr>
              <w:pStyle w:val="tabletext11"/>
              <w:tabs>
                <w:tab w:val="decimal" w:pos="340"/>
              </w:tabs>
              <w:rPr>
                <w:ins w:id="3797" w:author="Author"/>
              </w:rPr>
            </w:pPr>
            <w:ins w:id="3798"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34A599DE" w14:textId="77777777" w:rsidR="00EA2F34" w:rsidRPr="00D70A0E" w:rsidRDefault="00EA2F34" w:rsidP="00BE28D4">
            <w:pPr>
              <w:pStyle w:val="tabletext11"/>
              <w:tabs>
                <w:tab w:val="decimal" w:pos="560"/>
              </w:tabs>
              <w:rPr>
                <w:ins w:id="3799" w:author="Author"/>
              </w:rPr>
            </w:pPr>
            <w:ins w:id="3800"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500CB283" w14:textId="77777777" w:rsidR="00EA2F34" w:rsidRPr="00D70A0E" w:rsidRDefault="00EA2F34" w:rsidP="00BE28D4">
            <w:pPr>
              <w:pStyle w:val="tabletext11"/>
              <w:tabs>
                <w:tab w:val="decimal" w:pos="400"/>
              </w:tabs>
              <w:rPr>
                <w:ins w:id="3801" w:author="Author"/>
              </w:rPr>
            </w:pPr>
            <w:ins w:id="3802" w:author="Author">
              <w:r w:rsidRPr="00D70A0E">
                <w:t>1.00</w:t>
              </w:r>
            </w:ins>
          </w:p>
        </w:tc>
      </w:tr>
      <w:tr w:rsidR="00EA2F34" w:rsidRPr="00D70A0E" w14:paraId="2EE7FABB" w14:textId="77777777" w:rsidTr="00A1082D">
        <w:trPr>
          <w:cantSplit/>
          <w:trHeight w:val="190"/>
          <w:ins w:id="3803" w:author="Author"/>
        </w:trPr>
        <w:tc>
          <w:tcPr>
            <w:tcW w:w="200" w:type="dxa"/>
            <w:tcBorders>
              <w:top w:val="nil"/>
              <w:left w:val="nil"/>
              <w:bottom w:val="nil"/>
              <w:right w:val="single" w:sz="6" w:space="0" w:color="auto"/>
            </w:tcBorders>
          </w:tcPr>
          <w:p w14:paraId="52006270" w14:textId="77777777" w:rsidR="00EA2F34" w:rsidRPr="00D70A0E" w:rsidRDefault="00EA2F34" w:rsidP="00BE28D4">
            <w:pPr>
              <w:pStyle w:val="tabletext11"/>
              <w:rPr>
                <w:ins w:id="3804"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73CD5267" w14:textId="77777777" w:rsidR="00EA2F34" w:rsidRPr="00D70A0E" w:rsidRDefault="00EA2F34" w:rsidP="00BE28D4">
            <w:pPr>
              <w:overflowPunct/>
              <w:autoSpaceDE/>
              <w:autoSpaceDN/>
              <w:adjustRightInd/>
              <w:spacing w:before="0" w:line="240" w:lineRule="auto"/>
              <w:jc w:val="left"/>
              <w:rPr>
                <w:ins w:id="3805"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26DF32F4" w14:textId="77777777" w:rsidR="00EA2F34" w:rsidRPr="00D70A0E" w:rsidRDefault="00EA2F34" w:rsidP="00BE28D4">
            <w:pPr>
              <w:pStyle w:val="tabletext11"/>
              <w:rPr>
                <w:ins w:id="3806" w:author="Author"/>
              </w:rPr>
            </w:pPr>
            <w:ins w:id="3807" w:author="Author">
              <w:r w:rsidRPr="00D70A0E">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BB28618" w14:textId="77777777" w:rsidR="00EA2F34" w:rsidRPr="00D70A0E" w:rsidRDefault="00EA2F34" w:rsidP="00BE28D4">
            <w:pPr>
              <w:pStyle w:val="tabletext11"/>
              <w:tabs>
                <w:tab w:val="decimal" w:pos="500"/>
              </w:tabs>
              <w:rPr>
                <w:ins w:id="3808" w:author="Author"/>
              </w:rPr>
            </w:pPr>
            <w:ins w:id="3809" w:author="Author">
              <w:r w:rsidRPr="00D70A0E">
                <w:t>---72</w:t>
              </w:r>
            </w:ins>
          </w:p>
        </w:tc>
        <w:tc>
          <w:tcPr>
            <w:tcW w:w="840" w:type="dxa"/>
            <w:tcBorders>
              <w:top w:val="single" w:sz="6" w:space="0" w:color="auto"/>
              <w:left w:val="single" w:sz="6" w:space="0" w:color="auto"/>
              <w:bottom w:val="single" w:sz="6" w:space="0" w:color="auto"/>
              <w:right w:val="single" w:sz="6" w:space="0" w:color="auto"/>
            </w:tcBorders>
            <w:noWrap/>
            <w:hideMark/>
          </w:tcPr>
          <w:p w14:paraId="6ACF1D2F" w14:textId="77777777" w:rsidR="00EA2F34" w:rsidRPr="00D70A0E" w:rsidRDefault="00EA2F34" w:rsidP="00BE28D4">
            <w:pPr>
              <w:pStyle w:val="tabletext11"/>
              <w:tabs>
                <w:tab w:val="decimal" w:pos="300"/>
              </w:tabs>
              <w:rPr>
                <w:ins w:id="3810" w:author="Author"/>
              </w:rPr>
            </w:pPr>
            <w:ins w:id="3811"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269F8571" w14:textId="77777777" w:rsidR="00EA2F34" w:rsidRPr="00D70A0E" w:rsidRDefault="00EA2F34" w:rsidP="00BE28D4">
            <w:pPr>
              <w:pStyle w:val="tabletext11"/>
              <w:tabs>
                <w:tab w:val="decimal" w:pos="340"/>
              </w:tabs>
              <w:rPr>
                <w:ins w:id="3812" w:author="Author"/>
              </w:rPr>
            </w:pPr>
            <w:ins w:id="3813"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50CF1325" w14:textId="77777777" w:rsidR="00EA2F34" w:rsidRPr="00D70A0E" w:rsidRDefault="00EA2F34" w:rsidP="00BE28D4">
            <w:pPr>
              <w:pStyle w:val="tabletext11"/>
              <w:tabs>
                <w:tab w:val="decimal" w:pos="560"/>
              </w:tabs>
              <w:rPr>
                <w:ins w:id="3814" w:author="Author"/>
              </w:rPr>
            </w:pPr>
            <w:ins w:id="3815"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331E5D24" w14:textId="77777777" w:rsidR="00EA2F34" w:rsidRPr="00D70A0E" w:rsidRDefault="00EA2F34" w:rsidP="00BE28D4">
            <w:pPr>
              <w:pStyle w:val="tabletext11"/>
              <w:tabs>
                <w:tab w:val="decimal" w:pos="400"/>
              </w:tabs>
              <w:rPr>
                <w:ins w:id="3816" w:author="Author"/>
              </w:rPr>
            </w:pPr>
            <w:ins w:id="3817" w:author="Author">
              <w:r w:rsidRPr="00D70A0E">
                <w:t>1.00</w:t>
              </w:r>
            </w:ins>
          </w:p>
        </w:tc>
      </w:tr>
      <w:tr w:rsidR="00EA2F34" w:rsidRPr="00D70A0E" w14:paraId="3BA090A4" w14:textId="77777777" w:rsidTr="00A1082D">
        <w:trPr>
          <w:cantSplit/>
          <w:trHeight w:val="190"/>
          <w:ins w:id="3818" w:author="Author"/>
        </w:trPr>
        <w:tc>
          <w:tcPr>
            <w:tcW w:w="200" w:type="dxa"/>
            <w:tcBorders>
              <w:top w:val="nil"/>
              <w:left w:val="nil"/>
              <w:bottom w:val="nil"/>
              <w:right w:val="single" w:sz="6" w:space="0" w:color="auto"/>
            </w:tcBorders>
          </w:tcPr>
          <w:p w14:paraId="148AAACF" w14:textId="77777777" w:rsidR="00EA2F34" w:rsidRPr="00D70A0E" w:rsidRDefault="00EA2F34" w:rsidP="00BE28D4">
            <w:pPr>
              <w:pStyle w:val="tabletext11"/>
              <w:rPr>
                <w:ins w:id="3819"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26C776A1" w14:textId="77777777" w:rsidR="00EA2F34" w:rsidRPr="00D70A0E" w:rsidRDefault="00EA2F34" w:rsidP="00BE28D4">
            <w:pPr>
              <w:overflowPunct/>
              <w:autoSpaceDE/>
              <w:autoSpaceDN/>
              <w:adjustRightInd/>
              <w:spacing w:before="0" w:line="240" w:lineRule="auto"/>
              <w:jc w:val="left"/>
              <w:rPr>
                <w:ins w:id="3820"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4D1ED781" w14:textId="77777777" w:rsidR="00EA2F34" w:rsidRPr="00D70A0E" w:rsidRDefault="00EA2F34" w:rsidP="00BE28D4">
            <w:pPr>
              <w:pStyle w:val="tabletext11"/>
              <w:rPr>
                <w:ins w:id="3821" w:author="Author"/>
              </w:rPr>
            </w:pPr>
            <w:ins w:id="3822" w:author="Author">
              <w:r w:rsidRPr="00D70A0E">
                <w:t>Mining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33E419C" w14:textId="77777777" w:rsidR="00EA2F34" w:rsidRPr="00D70A0E" w:rsidRDefault="00EA2F34" w:rsidP="00BE28D4">
            <w:pPr>
              <w:pStyle w:val="tabletext11"/>
              <w:tabs>
                <w:tab w:val="decimal" w:pos="500"/>
              </w:tabs>
              <w:rPr>
                <w:ins w:id="3823" w:author="Author"/>
              </w:rPr>
            </w:pPr>
            <w:ins w:id="3824" w:author="Author">
              <w:r w:rsidRPr="00D70A0E">
                <w:t>---73</w:t>
              </w:r>
            </w:ins>
          </w:p>
        </w:tc>
        <w:tc>
          <w:tcPr>
            <w:tcW w:w="840" w:type="dxa"/>
            <w:tcBorders>
              <w:top w:val="single" w:sz="6" w:space="0" w:color="auto"/>
              <w:left w:val="single" w:sz="6" w:space="0" w:color="auto"/>
              <w:bottom w:val="single" w:sz="6" w:space="0" w:color="auto"/>
              <w:right w:val="single" w:sz="6" w:space="0" w:color="auto"/>
            </w:tcBorders>
            <w:noWrap/>
            <w:hideMark/>
          </w:tcPr>
          <w:p w14:paraId="7667DE07" w14:textId="77777777" w:rsidR="00EA2F34" w:rsidRPr="00D70A0E" w:rsidRDefault="00EA2F34" w:rsidP="00BE28D4">
            <w:pPr>
              <w:pStyle w:val="tabletext11"/>
              <w:tabs>
                <w:tab w:val="decimal" w:pos="300"/>
              </w:tabs>
              <w:rPr>
                <w:ins w:id="3825" w:author="Author"/>
              </w:rPr>
            </w:pPr>
            <w:ins w:id="3826"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09BDA304" w14:textId="77777777" w:rsidR="00EA2F34" w:rsidRPr="00D70A0E" w:rsidRDefault="00EA2F34" w:rsidP="00BE28D4">
            <w:pPr>
              <w:pStyle w:val="tabletext11"/>
              <w:tabs>
                <w:tab w:val="decimal" w:pos="340"/>
              </w:tabs>
              <w:rPr>
                <w:ins w:id="3827" w:author="Author"/>
              </w:rPr>
            </w:pPr>
            <w:ins w:id="3828"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4B23764B" w14:textId="77777777" w:rsidR="00EA2F34" w:rsidRPr="00D70A0E" w:rsidRDefault="00EA2F34" w:rsidP="00BE28D4">
            <w:pPr>
              <w:pStyle w:val="tabletext11"/>
              <w:tabs>
                <w:tab w:val="decimal" w:pos="560"/>
              </w:tabs>
              <w:rPr>
                <w:ins w:id="3829" w:author="Author"/>
              </w:rPr>
            </w:pPr>
            <w:ins w:id="3830"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2A7DEAAC" w14:textId="77777777" w:rsidR="00EA2F34" w:rsidRPr="00D70A0E" w:rsidRDefault="00EA2F34" w:rsidP="00BE28D4">
            <w:pPr>
              <w:pStyle w:val="tabletext11"/>
              <w:tabs>
                <w:tab w:val="decimal" w:pos="400"/>
              </w:tabs>
              <w:rPr>
                <w:ins w:id="3831" w:author="Author"/>
              </w:rPr>
            </w:pPr>
            <w:ins w:id="3832" w:author="Author">
              <w:r w:rsidRPr="00D70A0E">
                <w:t>1.00</w:t>
              </w:r>
            </w:ins>
          </w:p>
        </w:tc>
      </w:tr>
      <w:tr w:rsidR="00EA2F34" w:rsidRPr="00D70A0E" w14:paraId="501F5F01" w14:textId="77777777" w:rsidTr="00A1082D">
        <w:trPr>
          <w:cantSplit/>
          <w:trHeight w:val="190"/>
          <w:ins w:id="3833" w:author="Author"/>
        </w:trPr>
        <w:tc>
          <w:tcPr>
            <w:tcW w:w="200" w:type="dxa"/>
            <w:tcBorders>
              <w:top w:val="nil"/>
              <w:left w:val="nil"/>
              <w:bottom w:val="nil"/>
              <w:right w:val="single" w:sz="6" w:space="0" w:color="auto"/>
            </w:tcBorders>
          </w:tcPr>
          <w:p w14:paraId="19D9BA59" w14:textId="77777777" w:rsidR="00EA2F34" w:rsidRPr="00D70A0E" w:rsidRDefault="00EA2F34" w:rsidP="00BE28D4">
            <w:pPr>
              <w:pStyle w:val="tabletext11"/>
              <w:rPr>
                <w:ins w:id="3834"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50CEA8D8" w14:textId="77777777" w:rsidR="00EA2F34" w:rsidRPr="00D70A0E" w:rsidRDefault="00EA2F34" w:rsidP="00BE28D4">
            <w:pPr>
              <w:overflowPunct/>
              <w:autoSpaceDE/>
              <w:autoSpaceDN/>
              <w:adjustRightInd/>
              <w:spacing w:before="0" w:line="240" w:lineRule="auto"/>
              <w:jc w:val="left"/>
              <w:rPr>
                <w:ins w:id="3835"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23304F5F" w14:textId="77777777" w:rsidR="00EA2F34" w:rsidRPr="00D70A0E" w:rsidRDefault="00EA2F34" w:rsidP="00BE28D4">
            <w:pPr>
              <w:pStyle w:val="tabletext11"/>
              <w:rPr>
                <w:ins w:id="3836" w:author="Author"/>
              </w:rPr>
            </w:pPr>
            <w:ins w:id="3837" w:author="Author">
              <w:r w:rsidRPr="00D70A0E">
                <w:t>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F61AE61" w14:textId="77777777" w:rsidR="00EA2F34" w:rsidRPr="00D70A0E" w:rsidRDefault="00EA2F34" w:rsidP="00BE28D4">
            <w:pPr>
              <w:pStyle w:val="tabletext11"/>
              <w:tabs>
                <w:tab w:val="decimal" w:pos="500"/>
              </w:tabs>
              <w:rPr>
                <w:ins w:id="3838" w:author="Author"/>
              </w:rPr>
            </w:pPr>
            <w:ins w:id="3839" w:author="Author">
              <w:r w:rsidRPr="00D70A0E">
                <w:t>---74</w:t>
              </w:r>
            </w:ins>
          </w:p>
        </w:tc>
        <w:tc>
          <w:tcPr>
            <w:tcW w:w="840" w:type="dxa"/>
            <w:tcBorders>
              <w:top w:val="single" w:sz="6" w:space="0" w:color="auto"/>
              <w:left w:val="single" w:sz="6" w:space="0" w:color="auto"/>
              <w:bottom w:val="single" w:sz="6" w:space="0" w:color="auto"/>
              <w:right w:val="single" w:sz="6" w:space="0" w:color="auto"/>
            </w:tcBorders>
            <w:noWrap/>
            <w:hideMark/>
          </w:tcPr>
          <w:p w14:paraId="316B81ED" w14:textId="77777777" w:rsidR="00EA2F34" w:rsidRPr="00D70A0E" w:rsidRDefault="00EA2F34" w:rsidP="00BE28D4">
            <w:pPr>
              <w:pStyle w:val="tabletext11"/>
              <w:tabs>
                <w:tab w:val="decimal" w:pos="300"/>
              </w:tabs>
              <w:rPr>
                <w:ins w:id="3840" w:author="Author"/>
              </w:rPr>
            </w:pPr>
            <w:ins w:id="3841"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04642DE7" w14:textId="77777777" w:rsidR="00EA2F34" w:rsidRPr="00D70A0E" w:rsidRDefault="00EA2F34" w:rsidP="00BE28D4">
            <w:pPr>
              <w:pStyle w:val="tabletext11"/>
              <w:tabs>
                <w:tab w:val="decimal" w:pos="340"/>
              </w:tabs>
              <w:rPr>
                <w:ins w:id="3842" w:author="Author"/>
              </w:rPr>
            </w:pPr>
            <w:ins w:id="3843"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1241B15D" w14:textId="77777777" w:rsidR="00EA2F34" w:rsidRPr="00D70A0E" w:rsidRDefault="00EA2F34" w:rsidP="00BE28D4">
            <w:pPr>
              <w:pStyle w:val="tabletext11"/>
              <w:tabs>
                <w:tab w:val="decimal" w:pos="560"/>
              </w:tabs>
              <w:rPr>
                <w:ins w:id="3844" w:author="Author"/>
              </w:rPr>
            </w:pPr>
            <w:ins w:id="3845"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7D3E0A55" w14:textId="77777777" w:rsidR="00EA2F34" w:rsidRPr="00D70A0E" w:rsidRDefault="00EA2F34" w:rsidP="00BE28D4">
            <w:pPr>
              <w:pStyle w:val="tabletext11"/>
              <w:tabs>
                <w:tab w:val="decimal" w:pos="400"/>
              </w:tabs>
              <w:rPr>
                <w:ins w:id="3846" w:author="Author"/>
              </w:rPr>
            </w:pPr>
            <w:ins w:id="3847" w:author="Author">
              <w:r w:rsidRPr="00D70A0E">
                <w:t>1.00</w:t>
              </w:r>
            </w:ins>
          </w:p>
        </w:tc>
      </w:tr>
      <w:tr w:rsidR="00EA2F34" w:rsidRPr="00D70A0E" w14:paraId="0D69390E" w14:textId="77777777" w:rsidTr="00A1082D">
        <w:trPr>
          <w:cantSplit/>
          <w:trHeight w:val="190"/>
          <w:ins w:id="3848" w:author="Author"/>
        </w:trPr>
        <w:tc>
          <w:tcPr>
            <w:tcW w:w="200" w:type="dxa"/>
            <w:tcBorders>
              <w:top w:val="nil"/>
              <w:left w:val="nil"/>
              <w:bottom w:val="nil"/>
              <w:right w:val="single" w:sz="6" w:space="0" w:color="auto"/>
            </w:tcBorders>
          </w:tcPr>
          <w:p w14:paraId="5E8C9A94" w14:textId="77777777" w:rsidR="00EA2F34" w:rsidRPr="00D70A0E" w:rsidRDefault="00EA2F34" w:rsidP="00BE28D4">
            <w:pPr>
              <w:pStyle w:val="tabletext11"/>
              <w:rPr>
                <w:ins w:id="3849"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53130B36" w14:textId="77777777" w:rsidR="00EA2F34" w:rsidRPr="00D70A0E" w:rsidRDefault="00EA2F34" w:rsidP="00BE28D4">
            <w:pPr>
              <w:overflowPunct/>
              <w:autoSpaceDE/>
              <w:autoSpaceDN/>
              <w:adjustRightInd/>
              <w:spacing w:before="0" w:line="240" w:lineRule="auto"/>
              <w:jc w:val="left"/>
              <w:rPr>
                <w:ins w:id="3850"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1CA20297" w14:textId="77777777" w:rsidR="00EA2F34" w:rsidRPr="00D70A0E" w:rsidRDefault="00EA2F34" w:rsidP="00BE28D4">
            <w:pPr>
              <w:pStyle w:val="tabletext11"/>
              <w:rPr>
                <w:ins w:id="3851" w:author="Author"/>
              </w:rPr>
            </w:pPr>
            <w:ins w:id="3852" w:author="Author">
              <w:r w:rsidRPr="00D70A0E">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E4A2AE2" w14:textId="77777777" w:rsidR="00EA2F34" w:rsidRPr="00D70A0E" w:rsidRDefault="00EA2F34" w:rsidP="00BE28D4">
            <w:pPr>
              <w:pStyle w:val="tabletext11"/>
              <w:tabs>
                <w:tab w:val="decimal" w:pos="500"/>
              </w:tabs>
              <w:rPr>
                <w:ins w:id="3853" w:author="Author"/>
              </w:rPr>
            </w:pPr>
            <w:ins w:id="3854" w:author="Author">
              <w:r w:rsidRPr="00D70A0E">
                <w:t>---79</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4E5BD347" w14:textId="77777777" w:rsidR="00EA2F34" w:rsidRPr="00D70A0E" w:rsidRDefault="00EA2F34" w:rsidP="00BE28D4">
            <w:pPr>
              <w:pStyle w:val="tabletext11"/>
              <w:tabs>
                <w:tab w:val="decimal" w:pos="300"/>
              </w:tabs>
              <w:rPr>
                <w:ins w:id="3855" w:author="Author"/>
              </w:rPr>
            </w:pPr>
            <w:ins w:id="3856"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3C526F5" w14:textId="77777777" w:rsidR="00EA2F34" w:rsidRPr="00D70A0E" w:rsidRDefault="00EA2F34" w:rsidP="00BE28D4">
            <w:pPr>
              <w:pStyle w:val="tabletext11"/>
              <w:tabs>
                <w:tab w:val="decimal" w:pos="340"/>
              </w:tabs>
              <w:rPr>
                <w:ins w:id="3857" w:author="Author"/>
              </w:rPr>
            </w:pPr>
            <w:ins w:id="3858"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2D744884" w14:textId="77777777" w:rsidR="00EA2F34" w:rsidRPr="00D70A0E" w:rsidRDefault="00EA2F34" w:rsidP="00BE28D4">
            <w:pPr>
              <w:pStyle w:val="tabletext11"/>
              <w:tabs>
                <w:tab w:val="decimal" w:pos="560"/>
              </w:tabs>
              <w:rPr>
                <w:ins w:id="3859" w:author="Author"/>
              </w:rPr>
            </w:pPr>
            <w:ins w:id="3860"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610EBCAE" w14:textId="77777777" w:rsidR="00EA2F34" w:rsidRPr="00D70A0E" w:rsidRDefault="00EA2F34" w:rsidP="00BE28D4">
            <w:pPr>
              <w:pStyle w:val="tabletext11"/>
              <w:tabs>
                <w:tab w:val="decimal" w:pos="400"/>
              </w:tabs>
              <w:rPr>
                <w:ins w:id="3861" w:author="Author"/>
              </w:rPr>
            </w:pPr>
            <w:ins w:id="3862" w:author="Author">
              <w:r w:rsidRPr="00D70A0E">
                <w:t>1.00</w:t>
              </w:r>
            </w:ins>
          </w:p>
        </w:tc>
      </w:tr>
      <w:tr w:rsidR="00EA2F34" w:rsidRPr="00D70A0E" w14:paraId="5D519F56" w14:textId="77777777" w:rsidTr="00A1082D">
        <w:trPr>
          <w:cantSplit/>
          <w:trHeight w:val="190"/>
          <w:ins w:id="3863" w:author="Author"/>
        </w:trPr>
        <w:tc>
          <w:tcPr>
            <w:tcW w:w="200" w:type="dxa"/>
            <w:tcBorders>
              <w:top w:val="nil"/>
              <w:left w:val="nil"/>
              <w:bottom w:val="nil"/>
              <w:right w:val="single" w:sz="6" w:space="0" w:color="auto"/>
            </w:tcBorders>
          </w:tcPr>
          <w:p w14:paraId="18BE7966" w14:textId="77777777" w:rsidR="00EA2F34" w:rsidRPr="00D70A0E" w:rsidRDefault="00EA2F34" w:rsidP="00BE28D4">
            <w:pPr>
              <w:pStyle w:val="tabletext11"/>
              <w:rPr>
                <w:ins w:id="3864" w:author="Author"/>
              </w:rPr>
            </w:pPr>
          </w:p>
        </w:tc>
        <w:tc>
          <w:tcPr>
            <w:tcW w:w="1800" w:type="dxa"/>
            <w:vMerge w:val="restart"/>
            <w:tcBorders>
              <w:top w:val="single" w:sz="6" w:space="0" w:color="auto"/>
              <w:left w:val="single" w:sz="6" w:space="0" w:color="auto"/>
              <w:bottom w:val="single" w:sz="6" w:space="0" w:color="auto"/>
              <w:right w:val="single" w:sz="6" w:space="0" w:color="auto"/>
            </w:tcBorders>
            <w:vAlign w:val="center"/>
            <w:hideMark/>
          </w:tcPr>
          <w:p w14:paraId="5E43F114" w14:textId="77777777" w:rsidR="00EA2F34" w:rsidRPr="00D70A0E" w:rsidRDefault="00EA2F34" w:rsidP="00BE28D4">
            <w:pPr>
              <w:pStyle w:val="tabletext11"/>
              <w:rPr>
                <w:ins w:id="3865" w:author="Author"/>
              </w:rPr>
            </w:pPr>
            <w:ins w:id="3866" w:author="Author">
              <w:r w:rsidRPr="00D70A0E">
                <w:t>Contractors (Other than dump trucks)</w:t>
              </w:r>
            </w:ins>
          </w:p>
        </w:tc>
        <w:tc>
          <w:tcPr>
            <w:tcW w:w="3360" w:type="dxa"/>
            <w:tcBorders>
              <w:top w:val="single" w:sz="6" w:space="0" w:color="auto"/>
              <w:left w:val="single" w:sz="6" w:space="0" w:color="auto"/>
              <w:bottom w:val="single" w:sz="6" w:space="0" w:color="auto"/>
              <w:right w:val="single" w:sz="6" w:space="0" w:color="auto"/>
            </w:tcBorders>
            <w:vAlign w:val="bottom"/>
            <w:hideMark/>
          </w:tcPr>
          <w:p w14:paraId="6F8480DA" w14:textId="77777777" w:rsidR="00EA2F34" w:rsidRPr="00D70A0E" w:rsidRDefault="00EA2F34" w:rsidP="00BE28D4">
            <w:pPr>
              <w:pStyle w:val="tabletext11"/>
              <w:rPr>
                <w:ins w:id="3867" w:author="Author"/>
              </w:rPr>
            </w:pPr>
            <w:ins w:id="3868" w:author="Author">
              <w:r w:rsidRPr="00D70A0E">
                <w:t>Building Commercial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9501D50" w14:textId="77777777" w:rsidR="00EA2F34" w:rsidRPr="00D70A0E" w:rsidRDefault="00EA2F34" w:rsidP="00BE28D4">
            <w:pPr>
              <w:pStyle w:val="tabletext11"/>
              <w:tabs>
                <w:tab w:val="decimal" w:pos="500"/>
              </w:tabs>
              <w:rPr>
                <w:ins w:id="3869" w:author="Author"/>
              </w:rPr>
            </w:pPr>
            <w:ins w:id="3870" w:author="Author">
              <w:r w:rsidRPr="00D70A0E">
                <w:t>---81</w:t>
              </w:r>
            </w:ins>
          </w:p>
        </w:tc>
        <w:tc>
          <w:tcPr>
            <w:tcW w:w="840" w:type="dxa"/>
            <w:tcBorders>
              <w:top w:val="single" w:sz="6" w:space="0" w:color="auto"/>
              <w:left w:val="single" w:sz="6" w:space="0" w:color="auto"/>
              <w:bottom w:val="single" w:sz="6" w:space="0" w:color="auto"/>
              <w:right w:val="single" w:sz="6" w:space="0" w:color="auto"/>
            </w:tcBorders>
            <w:noWrap/>
            <w:hideMark/>
          </w:tcPr>
          <w:p w14:paraId="2181521E" w14:textId="77777777" w:rsidR="00EA2F34" w:rsidRPr="00D70A0E" w:rsidRDefault="00EA2F34" w:rsidP="00BE28D4">
            <w:pPr>
              <w:pStyle w:val="tabletext11"/>
              <w:tabs>
                <w:tab w:val="decimal" w:pos="300"/>
              </w:tabs>
              <w:rPr>
                <w:ins w:id="3871" w:author="Author"/>
              </w:rPr>
            </w:pPr>
            <w:ins w:id="3872"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9380A62" w14:textId="77777777" w:rsidR="00EA2F34" w:rsidRPr="00D70A0E" w:rsidRDefault="00EA2F34" w:rsidP="00BE28D4">
            <w:pPr>
              <w:pStyle w:val="tabletext11"/>
              <w:tabs>
                <w:tab w:val="decimal" w:pos="340"/>
              </w:tabs>
              <w:rPr>
                <w:ins w:id="3873" w:author="Author"/>
              </w:rPr>
            </w:pPr>
            <w:ins w:id="3874"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75F3485C" w14:textId="77777777" w:rsidR="00EA2F34" w:rsidRPr="00D70A0E" w:rsidRDefault="00EA2F34" w:rsidP="00BE28D4">
            <w:pPr>
              <w:pStyle w:val="tabletext11"/>
              <w:tabs>
                <w:tab w:val="decimal" w:pos="560"/>
              </w:tabs>
              <w:rPr>
                <w:ins w:id="3875" w:author="Author"/>
              </w:rPr>
            </w:pPr>
            <w:ins w:id="3876"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112BEDE2" w14:textId="77777777" w:rsidR="00EA2F34" w:rsidRPr="00D70A0E" w:rsidRDefault="00EA2F34" w:rsidP="00BE28D4">
            <w:pPr>
              <w:pStyle w:val="tabletext11"/>
              <w:tabs>
                <w:tab w:val="decimal" w:pos="400"/>
              </w:tabs>
              <w:rPr>
                <w:ins w:id="3877" w:author="Author"/>
              </w:rPr>
            </w:pPr>
            <w:ins w:id="3878" w:author="Author">
              <w:r w:rsidRPr="00D70A0E">
                <w:t>1.00</w:t>
              </w:r>
            </w:ins>
          </w:p>
        </w:tc>
      </w:tr>
      <w:tr w:rsidR="00EA2F34" w:rsidRPr="00D70A0E" w14:paraId="01A53572" w14:textId="77777777" w:rsidTr="00A1082D">
        <w:trPr>
          <w:cantSplit/>
          <w:trHeight w:val="190"/>
          <w:ins w:id="3879" w:author="Author"/>
        </w:trPr>
        <w:tc>
          <w:tcPr>
            <w:tcW w:w="200" w:type="dxa"/>
            <w:tcBorders>
              <w:top w:val="nil"/>
              <w:left w:val="nil"/>
              <w:bottom w:val="nil"/>
              <w:right w:val="single" w:sz="6" w:space="0" w:color="auto"/>
            </w:tcBorders>
          </w:tcPr>
          <w:p w14:paraId="1F5A94D7" w14:textId="77777777" w:rsidR="00EA2F34" w:rsidRPr="00D70A0E" w:rsidRDefault="00EA2F34" w:rsidP="00BE28D4">
            <w:pPr>
              <w:pStyle w:val="tabletext11"/>
              <w:rPr>
                <w:ins w:id="3880"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710CB37A" w14:textId="77777777" w:rsidR="00EA2F34" w:rsidRPr="00D70A0E" w:rsidRDefault="00EA2F34" w:rsidP="00BE28D4">
            <w:pPr>
              <w:overflowPunct/>
              <w:autoSpaceDE/>
              <w:autoSpaceDN/>
              <w:adjustRightInd/>
              <w:spacing w:before="0" w:line="240" w:lineRule="auto"/>
              <w:jc w:val="left"/>
              <w:rPr>
                <w:ins w:id="3881"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0F4E3214" w14:textId="77777777" w:rsidR="00EA2F34" w:rsidRPr="00D70A0E" w:rsidRDefault="00EA2F34" w:rsidP="00BE28D4">
            <w:pPr>
              <w:pStyle w:val="tabletext11"/>
              <w:rPr>
                <w:ins w:id="3882" w:author="Author"/>
              </w:rPr>
            </w:pPr>
            <w:ins w:id="3883" w:author="Author">
              <w:r w:rsidRPr="00D70A0E">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5E3EC54" w14:textId="77777777" w:rsidR="00EA2F34" w:rsidRPr="00D70A0E" w:rsidRDefault="00EA2F34" w:rsidP="00BE28D4">
            <w:pPr>
              <w:pStyle w:val="tabletext11"/>
              <w:tabs>
                <w:tab w:val="decimal" w:pos="500"/>
              </w:tabs>
              <w:rPr>
                <w:ins w:id="3884" w:author="Author"/>
              </w:rPr>
            </w:pPr>
            <w:ins w:id="3885" w:author="Author">
              <w:r w:rsidRPr="00D70A0E">
                <w:t>---82</w:t>
              </w:r>
            </w:ins>
          </w:p>
        </w:tc>
        <w:tc>
          <w:tcPr>
            <w:tcW w:w="840" w:type="dxa"/>
            <w:tcBorders>
              <w:top w:val="single" w:sz="6" w:space="0" w:color="auto"/>
              <w:left w:val="single" w:sz="6" w:space="0" w:color="auto"/>
              <w:bottom w:val="single" w:sz="6" w:space="0" w:color="auto"/>
              <w:right w:val="single" w:sz="6" w:space="0" w:color="auto"/>
            </w:tcBorders>
            <w:noWrap/>
            <w:hideMark/>
          </w:tcPr>
          <w:p w14:paraId="53EE1BCB" w14:textId="77777777" w:rsidR="00EA2F34" w:rsidRPr="00D70A0E" w:rsidRDefault="00EA2F34" w:rsidP="00BE28D4">
            <w:pPr>
              <w:pStyle w:val="tabletext11"/>
              <w:tabs>
                <w:tab w:val="decimal" w:pos="300"/>
              </w:tabs>
              <w:rPr>
                <w:ins w:id="3886" w:author="Author"/>
              </w:rPr>
            </w:pPr>
            <w:ins w:id="3887"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70AD2D4F" w14:textId="77777777" w:rsidR="00EA2F34" w:rsidRPr="00D70A0E" w:rsidRDefault="00EA2F34" w:rsidP="00BE28D4">
            <w:pPr>
              <w:pStyle w:val="tabletext11"/>
              <w:tabs>
                <w:tab w:val="decimal" w:pos="340"/>
              </w:tabs>
              <w:rPr>
                <w:ins w:id="3888" w:author="Author"/>
              </w:rPr>
            </w:pPr>
            <w:ins w:id="3889"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3EB0257D" w14:textId="77777777" w:rsidR="00EA2F34" w:rsidRPr="00D70A0E" w:rsidRDefault="00EA2F34" w:rsidP="00BE28D4">
            <w:pPr>
              <w:pStyle w:val="tabletext11"/>
              <w:tabs>
                <w:tab w:val="decimal" w:pos="560"/>
              </w:tabs>
              <w:rPr>
                <w:ins w:id="3890" w:author="Author"/>
              </w:rPr>
            </w:pPr>
            <w:ins w:id="3891"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069AF492" w14:textId="77777777" w:rsidR="00EA2F34" w:rsidRPr="00D70A0E" w:rsidRDefault="00EA2F34" w:rsidP="00BE28D4">
            <w:pPr>
              <w:pStyle w:val="tabletext11"/>
              <w:tabs>
                <w:tab w:val="decimal" w:pos="400"/>
              </w:tabs>
              <w:rPr>
                <w:ins w:id="3892" w:author="Author"/>
              </w:rPr>
            </w:pPr>
            <w:ins w:id="3893" w:author="Author">
              <w:r w:rsidRPr="00D70A0E">
                <w:t>1.00</w:t>
              </w:r>
            </w:ins>
          </w:p>
        </w:tc>
      </w:tr>
      <w:tr w:rsidR="00EA2F34" w:rsidRPr="00D70A0E" w14:paraId="097ECF2A" w14:textId="77777777" w:rsidTr="00A1082D">
        <w:trPr>
          <w:cantSplit/>
          <w:trHeight w:val="190"/>
          <w:ins w:id="3894" w:author="Author"/>
        </w:trPr>
        <w:tc>
          <w:tcPr>
            <w:tcW w:w="200" w:type="dxa"/>
            <w:tcBorders>
              <w:top w:val="nil"/>
              <w:left w:val="nil"/>
              <w:bottom w:val="nil"/>
              <w:right w:val="single" w:sz="6" w:space="0" w:color="auto"/>
            </w:tcBorders>
          </w:tcPr>
          <w:p w14:paraId="3A0016EE" w14:textId="77777777" w:rsidR="00EA2F34" w:rsidRPr="00D70A0E" w:rsidRDefault="00EA2F34" w:rsidP="00BE28D4">
            <w:pPr>
              <w:pStyle w:val="tabletext11"/>
              <w:rPr>
                <w:ins w:id="3895"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307C6B00" w14:textId="77777777" w:rsidR="00EA2F34" w:rsidRPr="00D70A0E" w:rsidRDefault="00EA2F34" w:rsidP="00BE28D4">
            <w:pPr>
              <w:overflowPunct/>
              <w:autoSpaceDE/>
              <w:autoSpaceDN/>
              <w:adjustRightInd/>
              <w:spacing w:before="0" w:line="240" w:lineRule="auto"/>
              <w:jc w:val="left"/>
              <w:rPr>
                <w:ins w:id="3896"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3021A955" w14:textId="77777777" w:rsidR="00EA2F34" w:rsidRPr="00D70A0E" w:rsidRDefault="00EA2F34" w:rsidP="00BE28D4">
            <w:pPr>
              <w:pStyle w:val="tabletext11"/>
              <w:rPr>
                <w:ins w:id="3897" w:author="Author"/>
              </w:rPr>
            </w:pPr>
            <w:ins w:id="3898" w:author="Author">
              <w:r w:rsidRPr="00D70A0E">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669DC8D" w14:textId="77777777" w:rsidR="00EA2F34" w:rsidRPr="00D70A0E" w:rsidRDefault="00EA2F34" w:rsidP="00BE28D4">
            <w:pPr>
              <w:pStyle w:val="tabletext11"/>
              <w:tabs>
                <w:tab w:val="decimal" w:pos="500"/>
              </w:tabs>
              <w:rPr>
                <w:ins w:id="3899" w:author="Author"/>
              </w:rPr>
            </w:pPr>
            <w:ins w:id="3900" w:author="Author">
              <w:r w:rsidRPr="00D70A0E">
                <w:t>---83</w:t>
              </w:r>
            </w:ins>
          </w:p>
        </w:tc>
        <w:tc>
          <w:tcPr>
            <w:tcW w:w="840" w:type="dxa"/>
            <w:tcBorders>
              <w:top w:val="single" w:sz="6" w:space="0" w:color="auto"/>
              <w:left w:val="single" w:sz="6" w:space="0" w:color="auto"/>
              <w:bottom w:val="single" w:sz="6" w:space="0" w:color="auto"/>
              <w:right w:val="single" w:sz="6" w:space="0" w:color="auto"/>
            </w:tcBorders>
            <w:noWrap/>
            <w:vAlign w:val="center"/>
            <w:hideMark/>
          </w:tcPr>
          <w:p w14:paraId="763EC950" w14:textId="77777777" w:rsidR="00EA2F34" w:rsidRPr="00D70A0E" w:rsidRDefault="00EA2F34" w:rsidP="00BE28D4">
            <w:pPr>
              <w:pStyle w:val="tabletext11"/>
              <w:tabs>
                <w:tab w:val="decimal" w:pos="300"/>
              </w:tabs>
              <w:rPr>
                <w:ins w:id="3901" w:author="Author"/>
              </w:rPr>
            </w:pPr>
            <w:ins w:id="3902"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1BDF5D3" w14:textId="77777777" w:rsidR="00EA2F34" w:rsidRPr="00D70A0E" w:rsidRDefault="00EA2F34" w:rsidP="00BE28D4">
            <w:pPr>
              <w:pStyle w:val="tabletext11"/>
              <w:tabs>
                <w:tab w:val="decimal" w:pos="340"/>
              </w:tabs>
              <w:rPr>
                <w:ins w:id="3903" w:author="Author"/>
              </w:rPr>
            </w:pPr>
            <w:ins w:id="3904" w:author="Author">
              <w:r w:rsidRPr="00D70A0E">
                <w:t>1.00</w:t>
              </w:r>
            </w:ins>
          </w:p>
        </w:tc>
        <w:tc>
          <w:tcPr>
            <w:tcW w:w="1360" w:type="dxa"/>
            <w:tcBorders>
              <w:top w:val="single" w:sz="6" w:space="0" w:color="auto"/>
              <w:left w:val="single" w:sz="6" w:space="0" w:color="auto"/>
              <w:bottom w:val="single" w:sz="6" w:space="0" w:color="auto"/>
              <w:right w:val="single" w:sz="6" w:space="0" w:color="auto"/>
            </w:tcBorders>
            <w:vAlign w:val="center"/>
            <w:hideMark/>
          </w:tcPr>
          <w:p w14:paraId="4F8C91EB" w14:textId="77777777" w:rsidR="00EA2F34" w:rsidRPr="00D70A0E" w:rsidRDefault="00EA2F34" w:rsidP="00BE28D4">
            <w:pPr>
              <w:pStyle w:val="tabletext11"/>
              <w:tabs>
                <w:tab w:val="decimal" w:pos="560"/>
              </w:tabs>
              <w:rPr>
                <w:ins w:id="3905" w:author="Author"/>
              </w:rPr>
            </w:pPr>
            <w:ins w:id="3906" w:author="Author">
              <w:r w:rsidRPr="00D70A0E">
                <w:t>1.00</w:t>
              </w:r>
            </w:ins>
          </w:p>
        </w:tc>
        <w:tc>
          <w:tcPr>
            <w:tcW w:w="1040" w:type="dxa"/>
            <w:tcBorders>
              <w:top w:val="single" w:sz="6" w:space="0" w:color="auto"/>
              <w:left w:val="single" w:sz="6" w:space="0" w:color="auto"/>
              <w:bottom w:val="single" w:sz="6" w:space="0" w:color="auto"/>
              <w:right w:val="single" w:sz="6" w:space="0" w:color="auto"/>
            </w:tcBorders>
            <w:vAlign w:val="center"/>
            <w:hideMark/>
          </w:tcPr>
          <w:p w14:paraId="5EC6BE49" w14:textId="77777777" w:rsidR="00EA2F34" w:rsidRPr="00D70A0E" w:rsidRDefault="00EA2F34" w:rsidP="00BE28D4">
            <w:pPr>
              <w:pStyle w:val="tabletext11"/>
              <w:tabs>
                <w:tab w:val="decimal" w:pos="400"/>
              </w:tabs>
              <w:rPr>
                <w:ins w:id="3907" w:author="Author"/>
              </w:rPr>
            </w:pPr>
            <w:ins w:id="3908" w:author="Author">
              <w:r w:rsidRPr="00D70A0E">
                <w:t>1.00</w:t>
              </w:r>
            </w:ins>
          </w:p>
        </w:tc>
      </w:tr>
      <w:tr w:rsidR="00EA2F34" w:rsidRPr="00D70A0E" w14:paraId="1A98CCE7" w14:textId="77777777" w:rsidTr="00A1082D">
        <w:trPr>
          <w:cantSplit/>
          <w:trHeight w:val="190"/>
          <w:ins w:id="3909" w:author="Author"/>
        </w:trPr>
        <w:tc>
          <w:tcPr>
            <w:tcW w:w="200" w:type="dxa"/>
            <w:tcBorders>
              <w:top w:val="nil"/>
              <w:left w:val="nil"/>
              <w:bottom w:val="nil"/>
              <w:right w:val="single" w:sz="6" w:space="0" w:color="auto"/>
            </w:tcBorders>
          </w:tcPr>
          <w:p w14:paraId="60DE2D29" w14:textId="77777777" w:rsidR="00EA2F34" w:rsidRPr="00D70A0E" w:rsidRDefault="00EA2F34" w:rsidP="00BE28D4">
            <w:pPr>
              <w:pStyle w:val="tabletext11"/>
              <w:rPr>
                <w:ins w:id="3910"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467772DC" w14:textId="77777777" w:rsidR="00EA2F34" w:rsidRPr="00D70A0E" w:rsidRDefault="00EA2F34" w:rsidP="00BE28D4">
            <w:pPr>
              <w:overflowPunct/>
              <w:autoSpaceDE/>
              <w:autoSpaceDN/>
              <w:adjustRightInd/>
              <w:spacing w:before="0" w:line="240" w:lineRule="auto"/>
              <w:jc w:val="left"/>
              <w:rPr>
                <w:ins w:id="3911"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6F7E2A26" w14:textId="77777777" w:rsidR="00EA2F34" w:rsidRPr="00D70A0E" w:rsidRDefault="00EA2F34" w:rsidP="00BE28D4">
            <w:pPr>
              <w:pStyle w:val="tabletext11"/>
              <w:rPr>
                <w:ins w:id="3912" w:author="Author"/>
              </w:rPr>
            </w:pPr>
            <w:ins w:id="3913" w:author="Author">
              <w:r w:rsidRPr="00D70A0E">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623F7E7" w14:textId="77777777" w:rsidR="00EA2F34" w:rsidRPr="00D70A0E" w:rsidRDefault="00EA2F34" w:rsidP="00BE28D4">
            <w:pPr>
              <w:pStyle w:val="tabletext11"/>
              <w:tabs>
                <w:tab w:val="decimal" w:pos="500"/>
              </w:tabs>
              <w:rPr>
                <w:ins w:id="3914" w:author="Author"/>
              </w:rPr>
            </w:pPr>
            <w:ins w:id="3915" w:author="Author">
              <w:r w:rsidRPr="00D70A0E">
                <w:t>---84</w:t>
              </w:r>
            </w:ins>
          </w:p>
        </w:tc>
        <w:tc>
          <w:tcPr>
            <w:tcW w:w="840" w:type="dxa"/>
            <w:tcBorders>
              <w:top w:val="single" w:sz="6" w:space="0" w:color="auto"/>
              <w:left w:val="single" w:sz="6" w:space="0" w:color="auto"/>
              <w:bottom w:val="single" w:sz="6" w:space="0" w:color="auto"/>
              <w:right w:val="single" w:sz="6" w:space="0" w:color="auto"/>
            </w:tcBorders>
            <w:noWrap/>
            <w:hideMark/>
          </w:tcPr>
          <w:p w14:paraId="3CEA3BC0" w14:textId="77777777" w:rsidR="00EA2F34" w:rsidRPr="00D70A0E" w:rsidRDefault="00EA2F34" w:rsidP="00BE28D4">
            <w:pPr>
              <w:pStyle w:val="tabletext11"/>
              <w:tabs>
                <w:tab w:val="decimal" w:pos="300"/>
              </w:tabs>
              <w:rPr>
                <w:ins w:id="3916" w:author="Author"/>
              </w:rPr>
            </w:pPr>
            <w:ins w:id="3917"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0102FEA2" w14:textId="77777777" w:rsidR="00EA2F34" w:rsidRPr="00D70A0E" w:rsidRDefault="00EA2F34" w:rsidP="00BE28D4">
            <w:pPr>
              <w:pStyle w:val="tabletext11"/>
              <w:tabs>
                <w:tab w:val="decimal" w:pos="340"/>
              </w:tabs>
              <w:rPr>
                <w:ins w:id="3918" w:author="Author"/>
              </w:rPr>
            </w:pPr>
            <w:ins w:id="3919"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6AEF4412" w14:textId="77777777" w:rsidR="00EA2F34" w:rsidRPr="00D70A0E" w:rsidRDefault="00EA2F34" w:rsidP="00BE28D4">
            <w:pPr>
              <w:pStyle w:val="tabletext11"/>
              <w:tabs>
                <w:tab w:val="decimal" w:pos="560"/>
              </w:tabs>
              <w:rPr>
                <w:ins w:id="3920" w:author="Author"/>
              </w:rPr>
            </w:pPr>
            <w:ins w:id="3921"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781361B8" w14:textId="77777777" w:rsidR="00EA2F34" w:rsidRPr="00D70A0E" w:rsidRDefault="00EA2F34" w:rsidP="00BE28D4">
            <w:pPr>
              <w:pStyle w:val="tabletext11"/>
              <w:tabs>
                <w:tab w:val="decimal" w:pos="400"/>
              </w:tabs>
              <w:rPr>
                <w:ins w:id="3922" w:author="Author"/>
              </w:rPr>
            </w:pPr>
            <w:ins w:id="3923" w:author="Author">
              <w:r w:rsidRPr="00D70A0E">
                <w:t>1.00</w:t>
              </w:r>
            </w:ins>
          </w:p>
        </w:tc>
      </w:tr>
      <w:tr w:rsidR="00EA2F34" w:rsidRPr="00D70A0E" w14:paraId="4214645E" w14:textId="77777777" w:rsidTr="00A1082D">
        <w:trPr>
          <w:cantSplit/>
          <w:trHeight w:val="190"/>
          <w:ins w:id="3924" w:author="Author"/>
        </w:trPr>
        <w:tc>
          <w:tcPr>
            <w:tcW w:w="200" w:type="dxa"/>
            <w:tcBorders>
              <w:top w:val="nil"/>
              <w:left w:val="nil"/>
              <w:bottom w:val="nil"/>
              <w:right w:val="single" w:sz="6" w:space="0" w:color="auto"/>
            </w:tcBorders>
          </w:tcPr>
          <w:p w14:paraId="72F97389" w14:textId="77777777" w:rsidR="00EA2F34" w:rsidRPr="00D70A0E" w:rsidRDefault="00EA2F34" w:rsidP="00BE28D4">
            <w:pPr>
              <w:pStyle w:val="tabletext11"/>
              <w:rPr>
                <w:ins w:id="3925"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66D242C2" w14:textId="77777777" w:rsidR="00EA2F34" w:rsidRPr="00D70A0E" w:rsidRDefault="00EA2F34" w:rsidP="00BE28D4">
            <w:pPr>
              <w:overflowPunct/>
              <w:autoSpaceDE/>
              <w:autoSpaceDN/>
              <w:adjustRightInd/>
              <w:spacing w:before="0" w:line="240" w:lineRule="auto"/>
              <w:jc w:val="left"/>
              <w:rPr>
                <w:ins w:id="3926"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2B57ED36" w14:textId="77777777" w:rsidR="00EA2F34" w:rsidRPr="00D70A0E" w:rsidRDefault="00EA2F34" w:rsidP="00BE28D4">
            <w:pPr>
              <w:pStyle w:val="tabletext11"/>
              <w:rPr>
                <w:ins w:id="3927" w:author="Author"/>
              </w:rPr>
            </w:pPr>
            <w:ins w:id="3928" w:author="Author">
              <w:r w:rsidRPr="00D70A0E">
                <w:t>Street and Road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733F733" w14:textId="77777777" w:rsidR="00EA2F34" w:rsidRPr="00D70A0E" w:rsidRDefault="00EA2F34" w:rsidP="00BE28D4">
            <w:pPr>
              <w:pStyle w:val="tabletext11"/>
              <w:tabs>
                <w:tab w:val="decimal" w:pos="500"/>
              </w:tabs>
              <w:rPr>
                <w:ins w:id="3929" w:author="Author"/>
              </w:rPr>
            </w:pPr>
            <w:ins w:id="3930" w:author="Author">
              <w:r w:rsidRPr="00D70A0E">
                <w:t>---85</w:t>
              </w:r>
            </w:ins>
          </w:p>
        </w:tc>
        <w:tc>
          <w:tcPr>
            <w:tcW w:w="840" w:type="dxa"/>
            <w:tcBorders>
              <w:top w:val="single" w:sz="6" w:space="0" w:color="auto"/>
              <w:left w:val="single" w:sz="6" w:space="0" w:color="auto"/>
              <w:bottom w:val="single" w:sz="6" w:space="0" w:color="auto"/>
              <w:right w:val="single" w:sz="6" w:space="0" w:color="auto"/>
            </w:tcBorders>
            <w:noWrap/>
            <w:hideMark/>
          </w:tcPr>
          <w:p w14:paraId="4F9F3D69" w14:textId="77777777" w:rsidR="00EA2F34" w:rsidRPr="00D70A0E" w:rsidRDefault="00EA2F34" w:rsidP="00BE28D4">
            <w:pPr>
              <w:pStyle w:val="tabletext11"/>
              <w:tabs>
                <w:tab w:val="decimal" w:pos="300"/>
              </w:tabs>
              <w:rPr>
                <w:ins w:id="3931" w:author="Author"/>
              </w:rPr>
            </w:pPr>
            <w:ins w:id="3932"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2B03D5D7" w14:textId="77777777" w:rsidR="00EA2F34" w:rsidRPr="00D70A0E" w:rsidRDefault="00EA2F34" w:rsidP="00BE28D4">
            <w:pPr>
              <w:pStyle w:val="tabletext11"/>
              <w:tabs>
                <w:tab w:val="decimal" w:pos="340"/>
              </w:tabs>
              <w:rPr>
                <w:ins w:id="3933" w:author="Author"/>
              </w:rPr>
            </w:pPr>
            <w:ins w:id="3934"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4D2F53C6" w14:textId="77777777" w:rsidR="00EA2F34" w:rsidRPr="00D70A0E" w:rsidRDefault="00EA2F34" w:rsidP="00BE28D4">
            <w:pPr>
              <w:pStyle w:val="tabletext11"/>
              <w:tabs>
                <w:tab w:val="decimal" w:pos="560"/>
              </w:tabs>
              <w:rPr>
                <w:ins w:id="3935" w:author="Author"/>
              </w:rPr>
            </w:pPr>
            <w:ins w:id="3936"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2BADB563" w14:textId="77777777" w:rsidR="00EA2F34" w:rsidRPr="00D70A0E" w:rsidRDefault="00EA2F34" w:rsidP="00BE28D4">
            <w:pPr>
              <w:pStyle w:val="tabletext11"/>
              <w:tabs>
                <w:tab w:val="decimal" w:pos="400"/>
              </w:tabs>
              <w:rPr>
                <w:ins w:id="3937" w:author="Author"/>
              </w:rPr>
            </w:pPr>
            <w:ins w:id="3938" w:author="Author">
              <w:r w:rsidRPr="00D70A0E">
                <w:t>1.00</w:t>
              </w:r>
            </w:ins>
          </w:p>
        </w:tc>
      </w:tr>
      <w:tr w:rsidR="00EA2F34" w:rsidRPr="00D70A0E" w14:paraId="36B3A828" w14:textId="77777777" w:rsidTr="00A1082D">
        <w:trPr>
          <w:cantSplit/>
          <w:trHeight w:val="190"/>
          <w:ins w:id="3939" w:author="Author"/>
        </w:trPr>
        <w:tc>
          <w:tcPr>
            <w:tcW w:w="200" w:type="dxa"/>
            <w:tcBorders>
              <w:top w:val="nil"/>
              <w:left w:val="nil"/>
              <w:bottom w:val="nil"/>
              <w:right w:val="single" w:sz="6" w:space="0" w:color="auto"/>
            </w:tcBorders>
          </w:tcPr>
          <w:p w14:paraId="235B35FA" w14:textId="77777777" w:rsidR="00EA2F34" w:rsidRPr="00D70A0E" w:rsidRDefault="00EA2F34" w:rsidP="00BE28D4">
            <w:pPr>
              <w:pStyle w:val="tabletext11"/>
              <w:rPr>
                <w:ins w:id="3940"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7D328AC3" w14:textId="77777777" w:rsidR="00EA2F34" w:rsidRPr="00D70A0E" w:rsidRDefault="00EA2F34" w:rsidP="00BE28D4">
            <w:pPr>
              <w:overflowPunct/>
              <w:autoSpaceDE/>
              <w:autoSpaceDN/>
              <w:adjustRightInd/>
              <w:spacing w:before="0" w:line="240" w:lineRule="auto"/>
              <w:jc w:val="left"/>
              <w:rPr>
                <w:ins w:id="3941"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17025DF8" w14:textId="77777777" w:rsidR="00EA2F34" w:rsidRPr="00D70A0E" w:rsidRDefault="00EA2F34" w:rsidP="00BE28D4">
            <w:pPr>
              <w:pStyle w:val="tabletext11"/>
              <w:rPr>
                <w:ins w:id="3942" w:author="Author"/>
              </w:rPr>
            </w:pPr>
            <w:ins w:id="3943" w:author="Author">
              <w:r w:rsidRPr="00D70A0E">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0DBA1C6" w14:textId="77777777" w:rsidR="00EA2F34" w:rsidRPr="00D70A0E" w:rsidRDefault="00EA2F34" w:rsidP="00BE28D4">
            <w:pPr>
              <w:pStyle w:val="tabletext11"/>
              <w:tabs>
                <w:tab w:val="decimal" w:pos="500"/>
              </w:tabs>
              <w:rPr>
                <w:ins w:id="3944" w:author="Author"/>
              </w:rPr>
            </w:pPr>
            <w:ins w:id="3945" w:author="Author">
              <w:r w:rsidRPr="00D70A0E">
                <w:t>---89</w:t>
              </w:r>
            </w:ins>
          </w:p>
        </w:tc>
        <w:tc>
          <w:tcPr>
            <w:tcW w:w="840" w:type="dxa"/>
            <w:tcBorders>
              <w:top w:val="single" w:sz="6" w:space="0" w:color="auto"/>
              <w:left w:val="single" w:sz="6" w:space="0" w:color="auto"/>
              <w:bottom w:val="single" w:sz="6" w:space="0" w:color="auto"/>
              <w:right w:val="single" w:sz="6" w:space="0" w:color="auto"/>
            </w:tcBorders>
            <w:noWrap/>
            <w:hideMark/>
          </w:tcPr>
          <w:p w14:paraId="14DA08FE" w14:textId="77777777" w:rsidR="00EA2F34" w:rsidRPr="00D70A0E" w:rsidRDefault="00EA2F34" w:rsidP="00BE28D4">
            <w:pPr>
              <w:pStyle w:val="tabletext11"/>
              <w:tabs>
                <w:tab w:val="decimal" w:pos="300"/>
              </w:tabs>
              <w:rPr>
                <w:ins w:id="3946" w:author="Author"/>
              </w:rPr>
            </w:pPr>
            <w:ins w:id="3947"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0B97A682" w14:textId="77777777" w:rsidR="00EA2F34" w:rsidRPr="00D70A0E" w:rsidRDefault="00EA2F34" w:rsidP="00BE28D4">
            <w:pPr>
              <w:pStyle w:val="tabletext11"/>
              <w:tabs>
                <w:tab w:val="decimal" w:pos="340"/>
              </w:tabs>
              <w:rPr>
                <w:ins w:id="3948" w:author="Author"/>
              </w:rPr>
            </w:pPr>
            <w:ins w:id="3949"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53DB7F79" w14:textId="77777777" w:rsidR="00EA2F34" w:rsidRPr="00D70A0E" w:rsidRDefault="00EA2F34" w:rsidP="00BE28D4">
            <w:pPr>
              <w:pStyle w:val="tabletext11"/>
              <w:tabs>
                <w:tab w:val="decimal" w:pos="560"/>
              </w:tabs>
              <w:rPr>
                <w:ins w:id="3950" w:author="Author"/>
              </w:rPr>
            </w:pPr>
            <w:ins w:id="3951"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26B63247" w14:textId="77777777" w:rsidR="00EA2F34" w:rsidRPr="00D70A0E" w:rsidRDefault="00EA2F34" w:rsidP="00BE28D4">
            <w:pPr>
              <w:pStyle w:val="tabletext11"/>
              <w:tabs>
                <w:tab w:val="decimal" w:pos="400"/>
              </w:tabs>
              <w:rPr>
                <w:ins w:id="3952" w:author="Author"/>
              </w:rPr>
            </w:pPr>
            <w:ins w:id="3953" w:author="Author">
              <w:r w:rsidRPr="00D70A0E">
                <w:t>1.00</w:t>
              </w:r>
            </w:ins>
          </w:p>
        </w:tc>
      </w:tr>
      <w:tr w:rsidR="00EA2F34" w:rsidRPr="00D70A0E" w14:paraId="09D7F61C" w14:textId="77777777" w:rsidTr="00A1082D">
        <w:trPr>
          <w:cantSplit/>
          <w:trHeight w:val="190"/>
          <w:ins w:id="3954" w:author="Author"/>
        </w:trPr>
        <w:tc>
          <w:tcPr>
            <w:tcW w:w="200" w:type="dxa"/>
            <w:tcBorders>
              <w:top w:val="nil"/>
              <w:left w:val="nil"/>
              <w:bottom w:val="nil"/>
              <w:right w:val="single" w:sz="6" w:space="0" w:color="auto"/>
            </w:tcBorders>
          </w:tcPr>
          <w:p w14:paraId="2546E29F" w14:textId="77777777" w:rsidR="00EA2F34" w:rsidRPr="00D70A0E" w:rsidRDefault="00EA2F34" w:rsidP="00BE28D4">
            <w:pPr>
              <w:pStyle w:val="tabletext11"/>
              <w:rPr>
                <w:ins w:id="3955" w:author="Author"/>
              </w:rPr>
            </w:pPr>
          </w:p>
        </w:tc>
        <w:tc>
          <w:tcPr>
            <w:tcW w:w="1800" w:type="dxa"/>
            <w:vMerge w:val="restart"/>
            <w:tcBorders>
              <w:top w:val="single" w:sz="6" w:space="0" w:color="auto"/>
              <w:left w:val="single" w:sz="6" w:space="0" w:color="auto"/>
              <w:bottom w:val="single" w:sz="6" w:space="0" w:color="auto"/>
              <w:right w:val="single" w:sz="6" w:space="0" w:color="auto"/>
            </w:tcBorders>
            <w:vAlign w:val="center"/>
            <w:hideMark/>
          </w:tcPr>
          <w:p w14:paraId="2B70AA4E" w14:textId="77777777" w:rsidR="00EA2F34" w:rsidRPr="00D70A0E" w:rsidRDefault="00EA2F34" w:rsidP="00BE28D4">
            <w:pPr>
              <w:pStyle w:val="tabletext11"/>
              <w:rPr>
                <w:ins w:id="3956" w:author="Author"/>
              </w:rPr>
            </w:pPr>
            <w:ins w:id="3957" w:author="Author">
              <w:r w:rsidRPr="00D70A0E">
                <w:t>Other</w:t>
              </w:r>
            </w:ins>
          </w:p>
        </w:tc>
        <w:tc>
          <w:tcPr>
            <w:tcW w:w="3360" w:type="dxa"/>
            <w:tcBorders>
              <w:top w:val="single" w:sz="6" w:space="0" w:color="auto"/>
              <w:left w:val="single" w:sz="6" w:space="0" w:color="auto"/>
              <w:bottom w:val="single" w:sz="6" w:space="0" w:color="auto"/>
              <w:right w:val="single" w:sz="6" w:space="0" w:color="auto"/>
            </w:tcBorders>
            <w:vAlign w:val="bottom"/>
            <w:hideMark/>
          </w:tcPr>
          <w:p w14:paraId="1C424330" w14:textId="77777777" w:rsidR="00EA2F34" w:rsidRPr="00D70A0E" w:rsidRDefault="00EA2F34" w:rsidP="00BE28D4">
            <w:pPr>
              <w:pStyle w:val="tabletext11"/>
              <w:rPr>
                <w:ins w:id="3958" w:author="Author"/>
              </w:rPr>
            </w:pPr>
            <w:ins w:id="3959" w:author="Author">
              <w:r w:rsidRPr="00D70A0E">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5183B8A" w14:textId="77777777" w:rsidR="00EA2F34" w:rsidRPr="00D70A0E" w:rsidRDefault="00EA2F34" w:rsidP="00BE28D4">
            <w:pPr>
              <w:pStyle w:val="tabletext11"/>
              <w:tabs>
                <w:tab w:val="decimal" w:pos="500"/>
              </w:tabs>
              <w:rPr>
                <w:ins w:id="3960" w:author="Author"/>
              </w:rPr>
            </w:pPr>
            <w:ins w:id="3961" w:author="Author">
              <w:r w:rsidRPr="00D70A0E">
                <w:t>---91</w:t>
              </w:r>
            </w:ins>
          </w:p>
        </w:tc>
        <w:tc>
          <w:tcPr>
            <w:tcW w:w="840" w:type="dxa"/>
            <w:tcBorders>
              <w:top w:val="single" w:sz="6" w:space="0" w:color="auto"/>
              <w:left w:val="single" w:sz="6" w:space="0" w:color="auto"/>
              <w:bottom w:val="single" w:sz="6" w:space="0" w:color="auto"/>
              <w:right w:val="single" w:sz="6" w:space="0" w:color="auto"/>
            </w:tcBorders>
            <w:noWrap/>
            <w:hideMark/>
          </w:tcPr>
          <w:p w14:paraId="7DB0F253" w14:textId="77777777" w:rsidR="00EA2F34" w:rsidRPr="00D70A0E" w:rsidRDefault="00EA2F34" w:rsidP="00BE28D4">
            <w:pPr>
              <w:pStyle w:val="tabletext11"/>
              <w:tabs>
                <w:tab w:val="decimal" w:pos="300"/>
              </w:tabs>
              <w:rPr>
                <w:ins w:id="3962" w:author="Author"/>
              </w:rPr>
            </w:pPr>
            <w:ins w:id="3963"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084D4827" w14:textId="77777777" w:rsidR="00EA2F34" w:rsidRPr="00D70A0E" w:rsidRDefault="00EA2F34" w:rsidP="00BE28D4">
            <w:pPr>
              <w:pStyle w:val="tabletext11"/>
              <w:tabs>
                <w:tab w:val="decimal" w:pos="340"/>
              </w:tabs>
              <w:rPr>
                <w:ins w:id="3964" w:author="Author"/>
              </w:rPr>
            </w:pPr>
            <w:ins w:id="3965"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17D5A629" w14:textId="77777777" w:rsidR="00EA2F34" w:rsidRPr="00D70A0E" w:rsidRDefault="00EA2F34" w:rsidP="00BE28D4">
            <w:pPr>
              <w:pStyle w:val="tabletext11"/>
              <w:tabs>
                <w:tab w:val="decimal" w:pos="560"/>
              </w:tabs>
              <w:rPr>
                <w:ins w:id="3966" w:author="Author"/>
              </w:rPr>
            </w:pPr>
            <w:ins w:id="3967"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7A5429E3" w14:textId="77777777" w:rsidR="00EA2F34" w:rsidRPr="00D70A0E" w:rsidRDefault="00EA2F34" w:rsidP="00BE28D4">
            <w:pPr>
              <w:pStyle w:val="tabletext11"/>
              <w:tabs>
                <w:tab w:val="decimal" w:pos="400"/>
              </w:tabs>
              <w:rPr>
                <w:ins w:id="3968" w:author="Author"/>
              </w:rPr>
            </w:pPr>
            <w:ins w:id="3969" w:author="Author">
              <w:r w:rsidRPr="00D70A0E">
                <w:t>1.00</w:t>
              </w:r>
            </w:ins>
          </w:p>
        </w:tc>
      </w:tr>
      <w:tr w:rsidR="00EA2F34" w:rsidRPr="00D70A0E" w14:paraId="6911C217" w14:textId="77777777" w:rsidTr="00A1082D">
        <w:trPr>
          <w:cantSplit/>
          <w:trHeight w:val="190"/>
          <w:ins w:id="3970" w:author="Author"/>
        </w:trPr>
        <w:tc>
          <w:tcPr>
            <w:tcW w:w="200" w:type="dxa"/>
            <w:tcBorders>
              <w:top w:val="nil"/>
              <w:left w:val="nil"/>
              <w:bottom w:val="nil"/>
              <w:right w:val="single" w:sz="6" w:space="0" w:color="auto"/>
            </w:tcBorders>
          </w:tcPr>
          <w:p w14:paraId="3D094166" w14:textId="77777777" w:rsidR="00EA2F34" w:rsidRPr="00D70A0E" w:rsidRDefault="00EA2F34" w:rsidP="00BE28D4">
            <w:pPr>
              <w:pStyle w:val="tabletext11"/>
              <w:rPr>
                <w:ins w:id="3971" w:author="Author"/>
              </w:rPr>
            </w:pPr>
          </w:p>
        </w:tc>
        <w:tc>
          <w:tcPr>
            <w:tcW w:w="1800" w:type="dxa"/>
            <w:vMerge/>
            <w:tcBorders>
              <w:top w:val="single" w:sz="6" w:space="0" w:color="auto"/>
              <w:left w:val="single" w:sz="6" w:space="0" w:color="auto"/>
              <w:bottom w:val="single" w:sz="6" w:space="0" w:color="auto"/>
              <w:right w:val="single" w:sz="6" w:space="0" w:color="auto"/>
            </w:tcBorders>
            <w:vAlign w:val="center"/>
            <w:hideMark/>
          </w:tcPr>
          <w:p w14:paraId="271ECCDC" w14:textId="77777777" w:rsidR="00EA2F34" w:rsidRPr="00D70A0E" w:rsidRDefault="00EA2F34" w:rsidP="00BE28D4">
            <w:pPr>
              <w:overflowPunct/>
              <w:autoSpaceDE/>
              <w:autoSpaceDN/>
              <w:adjustRightInd/>
              <w:spacing w:before="0" w:line="240" w:lineRule="auto"/>
              <w:jc w:val="left"/>
              <w:rPr>
                <w:ins w:id="3972" w:author="Author"/>
                <w:rFonts w:ascii="Arial" w:hAnsi="Arial"/>
                <w:sz w:val="18"/>
              </w:rPr>
            </w:pPr>
          </w:p>
        </w:tc>
        <w:tc>
          <w:tcPr>
            <w:tcW w:w="3360" w:type="dxa"/>
            <w:tcBorders>
              <w:top w:val="single" w:sz="6" w:space="0" w:color="auto"/>
              <w:left w:val="single" w:sz="6" w:space="0" w:color="auto"/>
              <w:bottom w:val="single" w:sz="6" w:space="0" w:color="auto"/>
              <w:right w:val="single" w:sz="6" w:space="0" w:color="auto"/>
            </w:tcBorders>
            <w:vAlign w:val="bottom"/>
            <w:hideMark/>
          </w:tcPr>
          <w:p w14:paraId="63A5CF7D" w14:textId="77777777" w:rsidR="00EA2F34" w:rsidRPr="00D70A0E" w:rsidRDefault="00EA2F34" w:rsidP="00BE28D4">
            <w:pPr>
              <w:pStyle w:val="tabletext11"/>
              <w:rPr>
                <w:ins w:id="3973" w:author="Author"/>
              </w:rPr>
            </w:pPr>
            <w:ins w:id="3974" w:author="Author">
              <w:r w:rsidRPr="00D70A0E">
                <w:t>All Other</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B15D7C2" w14:textId="77777777" w:rsidR="00EA2F34" w:rsidRPr="00D70A0E" w:rsidRDefault="00EA2F34" w:rsidP="00BE28D4">
            <w:pPr>
              <w:pStyle w:val="tabletext11"/>
              <w:tabs>
                <w:tab w:val="decimal" w:pos="500"/>
              </w:tabs>
              <w:rPr>
                <w:ins w:id="3975" w:author="Author"/>
              </w:rPr>
            </w:pPr>
            <w:ins w:id="3976" w:author="Author">
              <w:r w:rsidRPr="00D70A0E">
                <w:t>---99</w:t>
              </w:r>
            </w:ins>
          </w:p>
        </w:tc>
        <w:tc>
          <w:tcPr>
            <w:tcW w:w="840" w:type="dxa"/>
            <w:tcBorders>
              <w:top w:val="single" w:sz="6" w:space="0" w:color="auto"/>
              <w:left w:val="single" w:sz="6" w:space="0" w:color="auto"/>
              <w:bottom w:val="single" w:sz="6" w:space="0" w:color="auto"/>
              <w:right w:val="single" w:sz="6" w:space="0" w:color="auto"/>
            </w:tcBorders>
            <w:noWrap/>
            <w:hideMark/>
          </w:tcPr>
          <w:p w14:paraId="40031627" w14:textId="77777777" w:rsidR="00EA2F34" w:rsidRPr="00D70A0E" w:rsidRDefault="00EA2F34" w:rsidP="00BE28D4">
            <w:pPr>
              <w:pStyle w:val="tabletext11"/>
              <w:tabs>
                <w:tab w:val="decimal" w:pos="300"/>
              </w:tabs>
              <w:rPr>
                <w:ins w:id="3977" w:author="Author"/>
              </w:rPr>
            </w:pPr>
            <w:ins w:id="3978" w:author="Author">
              <w:r w:rsidRPr="00D70A0E">
                <w:t>1.00</w:t>
              </w:r>
            </w:ins>
          </w:p>
        </w:tc>
        <w:tc>
          <w:tcPr>
            <w:tcW w:w="960" w:type="dxa"/>
            <w:tcBorders>
              <w:top w:val="single" w:sz="6" w:space="0" w:color="auto"/>
              <w:left w:val="single" w:sz="6" w:space="0" w:color="auto"/>
              <w:bottom w:val="single" w:sz="6" w:space="0" w:color="auto"/>
              <w:right w:val="single" w:sz="6" w:space="0" w:color="auto"/>
            </w:tcBorders>
            <w:noWrap/>
            <w:hideMark/>
          </w:tcPr>
          <w:p w14:paraId="5175A691" w14:textId="77777777" w:rsidR="00EA2F34" w:rsidRPr="00D70A0E" w:rsidRDefault="00EA2F34" w:rsidP="00BE28D4">
            <w:pPr>
              <w:pStyle w:val="tabletext11"/>
              <w:tabs>
                <w:tab w:val="decimal" w:pos="340"/>
              </w:tabs>
              <w:rPr>
                <w:ins w:id="3979" w:author="Author"/>
              </w:rPr>
            </w:pPr>
            <w:ins w:id="3980" w:author="Author">
              <w:r w:rsidRPr="00D70A0E">
                <w:t>1.00</w:t>
              </w:r>
            </w:ins>
          </w:p>
        </w:tc>
        <w:tc>
          <w:tcPr>
            <w:tcW w:w="1360" w:type="dxa"/>
            <w:tcBorders>
              <w:top w:val="single" w:sz="6" w:space="0" w:color="auto"/>
              <w:left w:val="single" w:sz="6" w:space="0" w:color="auto"/>
              <w:bottom w:val="single" w:sz="6" w:space="0" w:color="auto"/>
              <w:right w:val="single" w:sz="6" w:space="0" w:color="auto"/>
            </w:tcBorders>
            <w:hideMark/>
          </w:tcPr>
          <w:p w14:paraId="2983DEB2" w14:textId="77777777" w:rsidR="00EA2F34" w:rsidRPr="00D70A0E" w:rsidRDefault="00EA2F34" w:rsidP="00BE28D4">
            <w:pPr>
              <w:pStyle w:val="tabletext11"/>
              <w:tabs>
                <w:tab w:val="decimal" w:pos="560"/>
              </w:tabs>
              <w:rPr>
                <w:ins w:id="3981" w:author="Author"/>
              </w:rPr>
            </w:pPr>
            <w:ins w:id="3982" w:author="Author">
              <w:r w:rsidRPr="00D70A0E">
                <w:t>1.00</w:t>
              </w:r>
            </w:ins>
          </w:p>
        </w:tc>
        <w:tc>
          <w:tcPr>
            <w:tcW w:w="1040" w:type="dxa"/>
            <w:tcBorders>
              <w:top w:val="single" w:sz="6" w:space="0" w:color="auto"/>
              <w:left w:val="single" w:sz="6" w:space="0" w:color="auto"/>
              <w:bottom w:val="single" w:sz="6" w:space="0" w:color="auto"/>
              <w:right w:val="single" w:sz="6" w:space="0" w:color="auto"/>
            </w:tcBorders>
            <w:hideMark/>
          </w:tcPr>
          <w:p w14:paraId="43031A39" w14:textId="77777777" w:rsidR="00EA2F34" w:rsidRPr="00D70A0E" w:rsidRDefault="00EA2F34" w:rsidP="00BE28D4">
            <w:pPr>
              <w:pStyle w:val="tabletext11"/>
              <w:tabs>
                <w:tab w:val="decimal" w:pos="400"/>
              </w:tabs>
              <w:rPr>
                <w:ins w:id="3983" w:author="Author"/>
              </w:rPr>
            </w:pPr>
            <w:ins w:id="3984" w:author="Author">
              <w:r w:rsidRPr="00D70A0E">
                <w:t>1.00</w:t>
              </w:r>
            </w:ins>
          </w:p>
        </w:tc>
      </w:tr>
    </w:tbl>
    <w:p w14:paraId="44BE0384" w14:textId="53043B3C" w:rsidR="00EA2F34" w:rsidRDefault="00EA2F34" w:rsidP="00BE28D4">
      <w:pPr>
        <w:pStyle w:val="tablecaption"/>
      </w:pPr>
      <w:ins w:id="3985" w:author="Author">
        <w:r w:rsidRPr="00D70A0E">
          <w:t>Table 225.C.3.d. Secondary Classification Factors</w:t>
        </w:r>
      </w:ins>
    </w:p>
    <w:p w14:paraId="64615788" w14:textId="0567DFC4" w:rsidR="00EA2F34" w:rsidRDefault="00EA2F34" w:rsidP="00BE28D4">
      <w:pPr>
        <w:pStyle w:val="isonormal"/>
        <w:jc w:val="left"/>
      </w:pPr>
    </w:p>
    <w:p w14:paraId="3D5E6C95" w14:textId="77777777" w:rsidR="00EA2F34" w:rsidRDefault="00EA2F34" w:rsidP="00BE28D4">
      <w:pPr>
        <w:pStyle w:val="isonormal"/>
        <w:sectPr w:rsidR="00EA2F34" w:rsidSect="00EA2F34">
          <w:pgSz w:w="12240" w:h="15840"/>
          <w:pgMar w:top="1735" w:right="960" w:bottom="1560" w:left="1200" w:header="575" w:footer="480" w:gutter="0"/>
          <w:cols w:space="480"/>
          <w:noEndnote/>
          <w:docGrid w:linePitch="326"/>
        </w:sectPr>
      </w:pPr>
    </w:p>
    <w:p w14:paraId="6A7868FE" w14:textId="77777777" w:rsidR="00EA2F34" w:rsidRPr="00D256DF" w:rsidRDefault="00EA2F34" w:rsidP="00BE28D4">
      <w:pPr>
        <w:pStyle w:val="boxrule"/>
        <w:rPr>
          <w:ins w:id="3986" w:author="Author"/>
        </w:rPr>
      </w:pPr>
      <w:ins w:id="3987" w:author="Author">
        <w:r w:rsidRPr="00D256DF">
          <w:lastRenderedPageBreak/>
          <w:t>231.  ELIGIBILITY</w:t>
        </w:r>
      </w:ins>
    </w:p>
    <w:p w14:paraId="2860C273" w14:textId="77777777" w:rsidR="00EA2F34" w:rsidRPr="00D256DF" w:rsidRDefault="00EA2F34" w:rsidP="00BE28D4">
      <w:pPr>
        <w:pStyle w:val="blocktext1"/>
        <w:rPr>
          <w:ins w:id="3988" w:author="Author"/>
        </w:rPr>
      </w:pPr>
      <w:ins w:id="3989" w:author="Author">
        <w:r w:rsidRPr="00D256DF">
          <w:t xml:space="preserve">Paragraph </w:t>
        </w:r>
        <w:r w:rsidRPr="00D256DF">
          <w:rPr>
            <w:b/>
          </w:rPr>
          <w:t>C.</w:t>
        </w:r>
        <w:r w:rsidRPr="00D256DF">
          <w:t xml:space="preserve"> is replaced by the following:</w:t>
        </w:r>
      </w:ins>
    </w:p>
    <w:p w14:paraId="23107804" w14:textId="77777777" w:rsidR="00EA2F34" w:rsidRPr="00D256DF" w:rsidRDefault="00EA2F34" w:rsidP="00BE28D4">
      <w:pPr>
        <w:pStyle w:val="outlinehd2"/>
        <w:rPr>
          <w:ins w:id="3990" w:author="Author"/>
        </w:rPr>
      </w:pPr>
      <w:ins w:id="3991" w:author="Author">
        <w:r w:rsidRPr="00D256DF">
          <w:tab/>
          <w:t>C.</w:t>
        </w:r>
        <w:r w:rsidRPr="00D256DF">
          <w:tab/>
          <w:t>Private Passenger Types Classifications</w:t>
        </w:r>
      </w:ins>
    </w:p>
    <w:p w14:paraId="49D8FACF" w14:textId="77777777" w:rsidR="00EA2F34" w:rsidRPr="00D256DF" w:rsidRDefault="00EA2F34" w:rsidP="00BE28D4">
      <w:pPr>
        <w:pStyle w:val="space4"/>
        <w:rPr>
          <w:ins w:id="3992" w:author="Author"/>
        </w:rPr>
      </w:pPr>
    </w:p>
    <w:tbl>
      <w:tblPr>
        <w:tblW w:w="10160" w:type="dxa"/>
        <w:tblInd w:w="-161" w:type="dxa"/>
        <w:tblLayout w:type="fixed"/>
        <w:tblCellMar>
          <w:left w:w="50" w:type="dxa"/>
          <w:right w:w="50" w:type="dxa"/>
        </w:tblCellMar>
        <w:tblLook w:val="04A0" w:firstRow="1" w:lastRow="0" w:firstColumn="1" w:lastColumn="0" w:noHBand="0" w:noVBand="1"/>
      </w:tblPr>
      <w:tblGrid>
        <w:gridCol w:w="200"/>
        <w:gridCol w:w="960"/>
        <w:gridCol w:w="1320"/>
        <w:gridCol w:w="1440"/>
        <w:gridCol w:w="2400"/>
        <w:gridCol w:w="840"/>
        <w:gridCol w:w="1080"/>
        <w:gridCol w:w="960"/>
        <w:gridCol w:w="960"/>
      </w:tblGrid>
      <w:tr w:rsidR="00EA2F34" w:rsidRPr="00D256DF" w14:paraId="0A41A47B" w14:textId="77777777" w:rsidTr="00A1082D">
        <w:trPr>
          <w:cantSplit/>
          <w:ins w:id="3993" w:author="Author"/>
        </w:trPr>
        <w:tc>
          <w:tcPr>
            <w:tcW w:w="200" w:type="dxa"/>
            <w:tcBorders>
              <w:right w:val="single" w:sz="6" w:space="0" w:color="auto"/>
            </w:tcBorders>
            <w:shd w:val="clear" w:color="000000" w:fill="FFFFFF"/>
          </w:tcPr>
          <w:p w14:paraId="241AAA5F" w14:textId="77777777" w:rsidR="00EA2F34" w:rsidRPr="00D256DF" w:rsidRDefault="00EA2F34" w:rsidP="00BE28D4">
            <w:pPr>
              <w:pStyle w:val="tablehead"/>
              <w:rPr>
                <w:ins w:id="3994" w:author="Author"/>
                <w:rFonts w:cs="Arial"/>
                <w:szCs w:val="18"/>
              </w:rPr>
            </w:pPr>
          </w:p>
        </w:tc>
        <w:tc>
          <w:tcPr>
            <w:tcW w:w="612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2E06C9D1" w14:textId="77777777" w:rsidR="00EA2F34" w:rsidRPr="00D256DF" w:rsidRDefault="00EA2F34" w:rsidP="00BE28D4">
            <w:pPr>
              <w:pStyle w:val="tablehead"/>
              <w:rPr>
                <w:ins w:id="3995" w:author="Author"/>
                <w:rFonts w:cs="Arial"/>
                <w:szCs w:val="18"/>
              </w:rPr>
            </w:pPr>
            <w:ins w:id="3996" w:author="Author">
              <w:r w:rsidRPr="00D256DF">
                <w:rPr>
                  <w:rFonts w:cs="Arial"/>
                  <w:szCs w:val="18"/>
                </w:rPr>
                <w:t>Private Passenger Types Classification</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55791F75" w14:textId="77777777" w:rsidR="00EA2F34" w:rsidRPr="00D256DF" w:rsidRDefault="00EA2F34" w:rsidP="00BE28D4">
            <w:pPr>
              <w:pStyle w:val="tablehead"/>
              <w:rPr>
                <w:ins w:id="3997" w:author="Author"/>
                <w:rFonts w:cs="Arial"/>
                <w:szCs w:val="18"/>
              </w:rPr>
            </w:pPr>
            <w:ins w:id="3998" w:author="Author">
              <w:r w:rsidRPr="00D256DF">
                <w:rPr>
                  <w:rFonts w:cs="Arial"/>
                  <w:szCs w:val="18"/>
                </w:rPr>
                <w:t>Class Code</w:t>
              </w:r>
            </w:ins>
          </w:p>
        </w:tc>
        <w:tc>
          <w:tcPr>
            <w:tcW w:w="108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22B89EC0" w14:textId="77777777" w:rsidR="00EA2F34" w:rsidRPr="00D256DF" w:rsidRDefault="00EA2F34" w:rsidP="00BE28D4">
            <w:pPr>
              <w:pStyle w:val="tablehead"/>
              <w:rPr>
                <w:ins w:id="3999" w:author="Author"/>
                <w:rFonts w:cs="Arial"/>
                <w:szCs w:val="18"/>
              </w:rPr>
            </w:pPr>
            <w:ins w:id="4000" w:author="Author">
              <w:r w:rsidRPr="00D256DF">
                <w:rPr>
                  <w:rFonts w:cs="Arial"/>
                  <w:szCs w:val="18"/>
                </w:rPr>
                <w:t xml:space="preserve">Liability, Medical Payments </w:t>
              </w:r>
              <w:proofErr w:type="gramStart"/>
              <w:r w:rsidRPr="00D256DF">
                <w:rPr>
                  <w:rFonts w:cs="Arial"/>
                  <w:szCs w:val="18"/>
                </w:rPr>
                <w:t>And</w:t>
              </w:r>
              <w:proofErr w:type="gramEnd"/>
              <w:r w:rsidRPr="00D256DF">
                <w:rPr>
                  <w:rFonts w:cs="Arial"/>
                  <w:szCs w:val="18"/>
                </w:rPr>
                <w:t xml:space="preserve"> Basic No-fault</w:t>
              </w:r>
            </w:ins>
          </w:p>
        </w:tc>
        <w:tc>
          <w:tcPr>
            <w:tcW w:w="96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1FAEFE06" w14:textId="77777777" w:rsidR="00EA2F34" w:rsidRPr="00D256DF" w:rsidRDefault="00EA2F34" w:rsidP="00BE28D4">
            <w:pPr>
              <w:pStyle w:val="tablehead"/>
              <w:rPr>
                <w:ins w:id="4001" w:author="Author"/>
                <w:rFonts w:cs="Arial"/>
                <w:szCs w:val="18"/>
              </w:rPr>
            </w:pPr>
            <w:ins w:id="4002" w:author="Author">
              <w:r w:rsidRPr="00D256DF">
                <w:rPr>
                  <w:rFonts w:cs="Arial"/>
                  <w:szCs w:val="18"/>
                </w:rPr>
                <w:t>Collision</w:t>
              </w:r>
            </w:ins>
          </w:p>
        </w:tc>
        <w:tc>
          <w:tcPr>
            <w:tcW w:w="96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1753F098" w14:textId="77777777" w:rsidR="00EA2F34" w:rsidRPr="00D256DF" w:rsidRDefault="00EA2F34" w:rsidP="00BE28D4">
            <w:pPr>
              <w:pStyle w:val="tablehead"/>
              <w:rPr>
                <w:ins w:id="4003" w:author="Author"/>
                <w:rFonts w:cs="Arial"/>
                <w:szCs w:val="18"/>
              </w:rPr>
            </w:pPr>
            <w:ins w:id="4004" w:author="Author">
              <w:r w:rsidRPr="00D256DF">
                <w:rPr>
                  <w:rFonts w:cs="Arial"/>
                  <w:szCs w:val="18"/>
                </w:rPr>
                <w:t>Other Than Collision</w:t>
              </w:r>
            </w:ins>
          </w:p>
        </w:tc>
      </w:tr>
      <w:tr w:rsidR="00EA2F34" w:rsidRPr="00D256DF" w14:paraId="4FC1A485" w14:textId="77777777" w:rsidTr="00A1082D">
        <w:trPr>
          <w:cantSplit/>
          <w:trHeight w:val="190"/>
          <w:ins w:id="4005" w:author="Author"/>
        </w:trPr>
        <w:tc>
          <w:tcPr>
            <w:tcW w:w="200" w:type="dxa"/>
            <w:tcBorders>
              <w:top w:val="nil"/>
              <w:right w:val="single" w:sz="6" w:space="0" w:color="auto"/>
            </w:tcBorders>
            <w:shd w:val="clear" w:color="000000" w:fill="FFFFFF"/>
          </w:tcPr>
          <w:p w14:paraId="134FAB13" w14:textId="77777777" w:rsidR="00EA2F34" w:rsidRPr="00D256DF" w:rsidRDefault="00EA2F34" w:rsidP="00BE28D4">
            <w:pPr>
              <w:pStyle w:val="tabletext11"/>
              <w:rPr>
                <w:ins w:id="4006" w:author="Author"/>
                <w:rFonts w:cs="Arial"/>
                <w:szCs w:val="18"/>
              </w:rPr>
            </w:pPr>
          </w:p>
        </w:tc>
        <w:tc>
          <w:tcPr>
            <w:tcW w:w="96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262A7B4" w14:textId="77777777" w:rsidR="00EA2F34" w:rsidRPr="00D256DF" w:rsidRDefault="00EA2F34" w:rsidP="00BE28D4">
            <w:pPr>
              <w:pStyle w:val="tabletext11"/>
              <w:rPr>
                <w:ins w:id="4007" w:author="Author"/>
                <w:rFonts w:cs="Arial"/>
                <w:szCs w:val="18"/>
              </w:rPr>
            </w:pPr>
            <w:ins w:id="4008" w:author="Author">
              <w:r w:rsidRPr="00D256DF">
                <w:rPr>
                  <w:rFonts w:cs="Arial"/>
                  <w:szCs w:val="18"/>
                </w:rPr>
                <w:t>Fleet Vehicles</w:t>
              </w:r>
            </w:ins>
          </w:p>
        </w:tc>
        <w:tc>
          <w:tcPr>
            <w:tcW w:w="516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4DC8A03F" w14:textId="77777777" w:rsidR="00EA2F34" w:rsidRPr="00D256DF" w:rsidRDefault="00EA2F34" w:rsidP="00BE28D4">
            <w:pPr>
              <w:pStyle w:val="tabletext11"/>
              <w:rPr>
                <w:ins w:id="4009" w:author="Author"/>
                <w:rFonts w:cs="Arial"/>
                <w:szCs w:val="18"/>
              </w:rPr>
            </w:pPr>
            <w:ins w:id="4010" w:author="Author">
              <w:r w:rsidRPr="00D256DF">
                <w:rPr>
                  <w:rFonts w:cs="Arial"/>
                  <w:szCs w:val="18"/>
                </w:rPr>
                <w:t xml:space="preserve">Farming vehicles as defined in Rule </w:t>
              </w:r>
              <w:r w:rsidRPr="00D256DF">
                <w:rPr>
                  <w:rFonts w:cs="Arial"/>
                  <w:b/>
                  <w:szCs w:val="18"/>
                </w:rPr>
                <w:t>233.</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4B87478" w14:textId="77777777" w:rsidR="00EA2F34" w:rsidRPr="00D256DF" w:rsidRDefault="00EA2F34" w:rsidP="00BE28D4">
            <w:pPr>
              <w:pStyle w:val="tabletext11"/>
              <w:tabs>
                <w:tab w:val="decimal" w:pos="560"/>
              </w:tabs>
              <w:rPr>
                <w:ins w:id="4011" w:author="Author"/>
                <w:rFonts w:cs="Arial"/>
                <w:szCs w:val="18"/>
              </w:rPr>
            </w:pPr>
            <w:ins w:id="4012" w:author="Author">
              <w:r w:rsidRPr="00D256DF">
                <w:rPr>
                  <w:rFonts w:cs="Arial"/>
                  <w:szCs w:val="18"/>
                </w:rPr>
                <w:t>7399</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358E26E" w14:textId="77777777" w:rsidR="00EA2F34" w:rsidRPr="00D256DF" w:rsidRDefault="00EA2F34" w:rsidP="00BE28D4">
            <w:pPr>
              <w:pStyle w:val="tabletext11"/>
              <w:tabs>
                <w:tab w:val="decimal" w:pos="420"/>
              </w:tabs>
              <w:rPr>
                <w:ins w:id="4013" w:author="Author"/>
                <w:rFonts w:cs="Arial"/>
                <w:szCs w:val="18"/>
              </w:rPr>
            </w:pPr>
            <w:ins w:id="4014" w:author="Author">
              <w:r w:rsidRPr="00D256DF">
                <w:rPr>
                  <w:rFonts w:cs="Arial"/>
                  <w:szCs w:val="18"/>
                </w:rPr>
                <w:t>0.80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3F370B4" w14:textId="77777777" w:rsidR="00EA2F34" w:rsidRPr="00D256DF" w:rsidRDefault="00EA2F34" w:rsidP="00BE28D4">
            <w:pPr>
              <w:pStyle w:val="tabletext11"/>
              <w:tabs>
                <w:tab w:val="decimal" w:pos="360"/>
              </w:tabs>
              <w:rPr>
                <w:ins w:id="4015" w:author="Author"/>
                <w:rFonts w:cs="Arial"/>
                <w:szCs w:val="18"/>
              </w:rPr>
            </w:pPr>
            <w:ins w:id="4016" w:author="Author">
              <w:r w:rsidRPr="00D256DF">
                <w:rPr>
                  <w:rFonts w:cs="Arial"/>
                  <w:szCs w:val="18"/>
                </w:rPr>
                <w:t>0.80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D375B97" w14:textId="77777777" w:rsidR="00EA2F34" w:rsidRPr="00D256DF" w:rsidRDefault="00EA2F34" w:rsidP="00BE28D4">
            <w:pPr>
              <w:pStyle w:val="tabletext11"/>
              <w:tabs>
                <w:tab w:val="decimal" w:pos="360"/>
              </w:tabs>
              <w:rPr>
                <w:ins w:id="4017" w:author="Author"/>
                <w:rFonts w:cs="Arial"/>
                <w:szCs w:val="18"/>
              </w:rPr>
            </w:pPr>
            <w:ins w:id="4018" w:author="Author">
              <w:r w:rsidRPr="00D256DF">
                <w:rPr>
                  <w:rFonts w:cs="Arial"/>
                  <w:szCs w:val="18"/>
                </w:rPr>
                <w:t>0.80</w:t>
              </w:r>
            </w:ins>
          </w:p>
        </w:tc>
      </w:tr>
      <w:tr w:rsidR="00EA2F34" w:rsidRPr="00D256DF" w14:paraId="33643666" w14:textId="77777777" w:rsidTr="00A1082D">
        <w:trPr>
          <w:cantSplit/>
          <w:trHeight w:val="190"/>
          <w:ins w:id="4019" w:author="Author"/>
        </w:trPr>
        <w:tc>
          <w:tcPr>
            <w:tcW w:w="200" w:type="dxa"/>
            <w:tcBorders>
              <w:right w:val="single" w:sz="6" w:space="0" w:color="auto"/>
            </w:tcBorders>
          </w:tcPr>
          <w:p w14:paraId="52D1551D" w14:textId="77777777" w:rsidR="00EA2F34" w:rsidRPr="00D256DF" w:rsidRDefault="00EA2F34" w:rsidP="00BE28D4">
            <w:pPr>
              <w:pStyle w:val="tabletext11"/>
              <w:rPr>
                <w:ins w:id="4020" w:author="Author"/>
                <w:rFonts w:cs="Arial"/>
                <w:szCs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43BB085C" w14:textId="77777777" w:rsidR="00EA2F34" w:rsidRPr="00D256DF" w:rsidRDefault="00EA2F34" w:rsidP="00BE28D4">
            <w:pPr>
              <w:pStyle w:val="tabletext11"/>
              <w:rPr>
                <w:ins w:id="4021" w:author="Author"/>
                <w:rFonts w:cs="Arial"/>
                <w:szCs w:val="18"/>
              </w:rPr>
            </w:pPr>
          </w:p>
        </w:tc>
        <w:tc>
          <w:tcPr>
            <w:tcW w:w="516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793C8E8E" w14:textId="77777777" w:rsidR="00EA2F34" w:rsidRPr="00D256DF" w:rsidRDefault="00EA2F34" w:rsidP="00BE28D4">
            <w:pPr>
              <w:pStyle w:val="tabletext11"/>
              <w:rPr>
                <w:ins w:id="4022" w:author="Author"/>
                <w:rFonts w:cs="Arial"/>
                <w:szCs w:val="18"/>
              </w:rPr>
            </w:pPr>
            <w:ins w:id="4023" w:author="Author">
              <w:r w:rsidRPr="00D256DF">
                <w:rPr>
                  <w:rFonts w:cs="Arial"/>
                  <w:szCs w:val="18"/>
                </w:rPr>
                <w:t>All Other Private Passenger Type Vehicles rated as part of a fleet</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335D553" w14:textId="77777777" w:rsidR="00EA2F34" w:rsidRPr="00D256DF" w:rsidRDefault="00EA2F34" w:rsidP="00BE28D4">
            <w:pPr>
              <w:pStyle w:val="tabletext11"/>
              <w:tabs>
                <w:tab w:val="decimal" w:pos="560"/>
              </w:tabs>
              <w:rPr>
                <w:ins w:id="4024" w:author="Author"/>
                <w:rFonts w:cs="Arial"/>
                <w:szCs w:val="18"/>
              </w:rPr>
            </w:pPr>
            <w:ins w:id="4025" w:author="Author">
              <w:r w:rsidRPr="00D256DF">
                <w:rPr>
                  <w:rFonts w:cs="Arial"/>
                  <w:szCs w:val="18"/>
                </w:rPr>
                <w:t>7398</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3458ED1" w14:textId="77777777" w:rsidR="00EA2F34" w:rsidRPr="00D256DF" w:rsidRDefault="00EA2F34" w:rsidP="00BE28D4">
            <w:pPr>
              <w:pStyle w:val="tabletext11"/>
              <w:tabs>
                <w:tab w:val="decimal" w:pos="420"/>
              </w:tabs>
              <w:rPr>
                <w:ins w:id="4026" w:author="Author"/>
                <w:rFonts w:cs="Arial"/>
                <w:szCs w:val="18"/>
              </w:rPr>
            </w:pPr>
            <w:ins w:id="4027" w:author="Author">
              <w:r w:rsidRPr="00D256DF">
                <w:rPr>
                  <w:rFonts w:cs="Arial"/>
                  <w:szCs w:val="18"/>
                </w:rPr>
                <w:t>1.00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E84D491" w14:textId="77777777" w:rsidR="00EA2F34" w:rsidRPr="00D256DF" w:rsidRDefault="00EA2F34" w:rsidP="00BE28D4">
            <w:pPr>
              <w:pStyle w:val="tabletext11"/>
              <w:tabs>
                <w:tab w:val="decimal" w:pos="360"/>
              </w:tabs>
              <w:rPr>
                <w:ins w:id="4028" w:author="Author"/>
                <w:rFonts w:cs="Arial"/>
                <w:szCs w:val="18"/>
              </w:rPr>
            </w:pPr>
            <w:ins w:id="4029" w:author="Author">
              <w:r w:rsidRPr="00D256DF">
                <w:rPr>
                  <w:rFonts w:cs="Arial"/>
                  <w:szCs w:val="18"/>
                </w:rPr>
                <w:t>1.00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8DBCD6A" w14:textId="77777777" w:rsidR="00EA2F34" w:rsidRPr="00D256DF" w:rsidRDefault="00EA2F34" w:rsidP="00BE28D4">
            <w:pPr>
              <w:pStyle w:val="tabletext11"/>
              <w:tabs>
                <w:tab w:val="decimal" w:pos="360"/>
              </w:tabs>
              <w:rPr>
                <w:ins w:id="4030" w:author="Author"/>
                <w:rFonts w:cs="Arial"/>
                <w:szCs w:val="18"/>
              </w:rPr>
            </w:pPr>
            <w:ins w:id="4031" w:author="Author">
              <w:r w:rsidRPr="00D256DF">
                <w:rPr>
                  <w:rFonts w:cs="Arial"/>
                  <w:szCs w:val="18"/>
                </w:rPr>
                <w:t>1.00</w:t>
              </w:r>
            </w:ins>
          </w:p>
        </w:tc>
      </w:tr>
      <w:tr w:rsidR="00EA2F34" w:rsidRPr="00D256DF" w14:paraId="4F117F92" w14:textId="77777777" w:rsidTr="00A1082D">
        <w:trPr>
          <w:cantSplit/>
          <w:trHeight w:val="190"/>
          <w:ins w:id="4032" w:author="Author"/>
        </w:trPr>
        <w:tc>
          <w:tcPr>
            <w:tcW w:w="200" w:type="dxa"/>
            <w:tcBorders>
              <w:top w:val="nil"/>
              <w:right w:val="single" w:sz="6" w:space="0" w:color="auto"/>
            </w:tcBorders>
            <w:shd w:val="clear" w:color="000000" w:fill="FFFFFF"/>
          </w:tcPr>
          <w:p w14:paraId="2687A732" w14:textId="77777777" w:rsidR="00EA2F34" w:rsidRPr="00D256DF" w:rsidRDefault="00EA2F34" w:rsidP="00BE28D4">
            <w:pPr>
              <w:pStyle w:val="tabletext11"/>
              <w:rPr>
                <w:ins w:id="4033" w:author="Author"/>
                <w:rFonts w:cs="Arial"/>
                <w:szCs w:val="18"/>
              </w:rPr>
            </w:pPr>
          </w:p>
        </w:tc>
        <w:tc>
          <w:tcPr>
            <w:tcW w:w="960" w:type="dxa"/>
            <w:vMerge w:val="restart"/>
            <w:tcBorders>
              <w:top w:val="single" w:sz="6" w:space="0" w:color="auto"/>
              <w:left w:val="single" w:sz="6" w:space="0" w:color="auto"/>
              <w:right w:val="single" w:sz="6" w:space="0" w:color="auto"/>
            </w:tcBorders>
            <w:shd w:val="clear" w:color="000000" w:fill="FFFFFF"/>
            <w:vAlign w:val="center"/>
            <w:hideMark/>
          </w:tcPr>
          <w:p w14:paraId="3D25EF39" w14:textId="77777777" w:rsidR="00EA2F34" w:rsidRPr="00D256DF" w:rsidRDefault="00EA2F34" w:rsidP="00BE28D4">
            <w:pPr>
              <w:pStyle w:val="tabletext11"/>
              <w:rPr>
                <w:ins w:id="4034" w:author="Author"/>
                <w:rFonts w:cs="Arial"/>
                <w:szCs w:val="18"/>
              </w:rPr>
            </w:pPr>
            <w:ins w:id="4035" w:author="Author">
              <w:r w:rsidRPr="00D256DF">
                <w:rPr>
                  <w:rFonts w:cs="Arial"/>
                  <w:szCs w:val="18"/>
                </w:rPr>
                <w:t>Non-fleet Vehicles</w:t>
              </w:r>
            </w:ins>
          </w:p>
        </w:tc>
        <w:tc>
          <w:tcPr>
            <w:tcW w:w="132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357312D" w14:textId="77777777" w:rsidR="00EA2F34" w:rsidRPr="00D256DF" w:rsidRDefault="00EA2F34" w:rsidP="00BE28D4">
            <w:pPr>
              <w:pStyle w:val="tabletext11"/>
              <w:rPr>
                <w:ins w:id="4036" w:author="Author"/>
                <w:rFonts w:cs="Arial"/>
                <w:szCs w:val="18"/>
              </w:rPr>
            </w:pPr>
            <w:ins w:id="4037" w:author="Author">
              <w:r w:rsidRPr="00D256DF">
                <w:rPr>
                  <w:rFonts w:cs="Arial"/>
                  <w:szCs w:val="18"/>
                </w:rPr>
                <w:t xml:space="preserve">Vehicles available for personal use, including farming vehicles as defined in Rule </w:t>
              </w:r>
              <w:r w:rsidRPr="00D256DF">
                <w:rPr>
                  <w:rFonts w:cs="Arial"/>
                  <w:b/>
                  <w:szCs w:val="18"/>
                </w:rPr>
                <w:t>233.</w:t>
              </w:r>
            </w:ins>
          </w:p>
        </w:tc>
        <w:tc>
          <w:tcPr>
            <w:tcW w:w="144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3067285" w14:textId="77777777" w:rsidR="00EA2F34" w:rsidRPr="00D256DF" w:rsidRDefault="00EA2F34" w:rsidP="00BE28D4">
            <w:pPr>
              <w:pStyle w:val="tabletext11"/>
              <w:rPr>
                <w:ins w:id="4038" w:author="Author"/>
                <w:rFonts w:cs="Arial"/>
                <w:szCs w:val="18"/>
              </w:rPr>
            </w:pPr>
            <w:ins w:id="4039" w:author="Author">
              <w:r w:rsidRPr="00D256DF">
                <w:rPr>
                  <w:rFonts w:cs="Arial"/>
                  <w:szCs w:val="18"/>
                </w:rPr>
                <w:t>No operator licensed less than five years</w:t>
              </w:r>
            </w:ins>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9645D2A" w14:textId="77777777" w:rsidR="00EA2F34" w:rsidRPr="00D256DF" w:rsidRDefault="00EA2F34" w:rsidP="00BE28D4">
            <w:pPr>
              <w:pStyle w:val="tabletext11"/>
              <w:rPr>
                <w:ins w:id="4040" w:author="Author"/>
                <w:rFonts w:cs="Arial"/>
                <w:szCs w:val="18"/>
              </w:rPr>
            </w:pPr>
            <w:ins w:id="4041" w:author="Author">
              <w:r w:rsidRPr="00D256DF">
                <w:t>Not driven to work or school</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A56F00B" w14:textId="77777777" w:rsidR="00EA2F34" w:rsidRPr="00D256DF" w:rsidRDefault="00EA2F34" w:rsidP="00BE28D4">
            <w:pPr>
              <w:pStyle w:val="tabletext11"/>
              <w:tabs>
                <w:tab w:val="decimal" w:pos="560"/>
              </w:tabs>
              <w:rPr>
                <w:ins w:id="4042" w:author="Author"/>
                <w:rFonts w:cs="Arial"/>
                <w:szCs w:val="18"/>
              </w:rPr>
            </w:pPr>
            <w:ins w:id="4043" w:author="Author">
              <w:r w:rsidRPr="00D256DF">
                <w:rPr>
                  <w:rFonts w:cs="Arial"/>
                  <w:szCs w:val="18"/>
                </w:rPr>
                <w:t>7381</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443C363" w14:textId="77777777" w:rsidR="00EA2F34" w:rsidRPr="00D256DF" w:rsidRDefault="00EA2F34" w:rsidP="00BE28D4">
            <w:pPr>
              <w:pStyle w:val="tabletext11"/>
              <w:tabs>
                <w:tab w:val="decimal" w:pos="420"/>
              </w:tabs>
              <w:rPr>
                <w:ins w:id="4044" w:author="Author"/>
                <w:rFonts w:cs="Arial"/>
                <w:szCs w:val="18"/>
              </w:rPr>
            </w:pPr>
            <w:ins w:id="4045" w:author="Author">
              <w:r w:rsidRPr="00D256DF">
                <w:rPr>
                  <w:rFonts w:cs="Arial"/>
                  <w:szCs w:val="18"/>
                </w:rPr>
                <w:t>0.87</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6ABB4A8" w14:textId="77777777" w:rsidR="00EA2F34" w:rsidRPr="00D256DF" w:rsidRDefault="00EA2F34" w:rsidP="00BE28D4">
            <w:pPr>
              <w:pStyle w:val="tabletext11"/>
              <w:tabs>
                <w:tab w:val="decimal" w:pos="360"/>
              </w:tabs>
              <w:rPr>
                <w:ins w:id="4046" w:author="Author"/>
                <w:rFonts w:cs="Arial"/>
                <w:szCs w:val="18"/>
              </w:rPr>
            </w:pPr>
            <w:ins w:id="4047" w:author="Author">
              <w:r w:rsidRPr="00D256DF">
                <w:rPr>
                  <w:rFonts w:cs="Arial"/>
                  <w:szCs w:val="18"/>
                </w:rPr>
                <w:t>1.03</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43E8F6F" w14:textId="77777777" w:rsidR="00EA2F34" w:rsidRPr="00D256DF" w:rsidRDefault="00EA2F34" w:rsidP="00BE28D4">
            <w:pPr>
              <w:pStyle w:val="tabletext11"/>
              <w:tabs>
                <w:tab w:val="decimal" w:pos="360"/>
              </w:tabs>
              <w:rPr>
                <w:ins w:id="4048" w:author="Author"/>
                <w:rFonts w:cs="Arial"/>
                <w:szCs w:val="18"/>
              </w:rPr>
            </w:pPr>
            <w:ins w:id="4049" w:author="Author">
              <w:r w:rsidRPr="00D256DF">
                <w:rPr>
                  <w:rFonts w:cs="Arial"/>
                  <w:szCs w:val="18"/>
                </w:rPr>
                <w:t>1.00</w:t>
              </w:r>
            </w:ins>
          </w:p>
        </w:tc>
      </w:tr>
      <w:tr w:rsidR="00EA2F34" w:rsidRPr="00D256DF" w14:paraId="672BE57B" w14:textId="77777777" w:rsidTr="00A1082D">
        <w:trPr>
          <w:cantSplit/>
          <w:trHeight w:val="190"/>
          <w:ins w:id="4050" w:author="Author"/>
        </w:trPr>
        <w:tc>
          <w:tcPr>
            <w:tcW w:w="200" w:type="dxa"/>
            <w:tcBorders>
              <w:right w:val="single" w:sz="6" w:space="0" w:color="auto"/>
            </w:tcBorders>
          </w:tcPr>
          <w:p w14:paraId="6D57F39B" w14:textId="77777777" w:rsidR="00EA2F34" w:rsidRPr="00D256DF" w:rsidRDefault="00EA2F34" w:rsidP="00BE28D4">
            <w:pPr>
              <w:pStyle w:val="tabletext11"/>
              <w:rPr>
                <w:ins w:id="4051" w:author="Author"/>
                <w:rFonts w:cs="Arial"/>
                <w:szCs w:val="18"/>
              </w:rPr>
            </w:pPr>
          </w:p>
        </w:tc>
        <w:tc>
          <w:tcPr>
            <w:tcW w:w="960" w:type="dxa"/>
            <w:vMerge/>
            <w:tcBorders>
              <w:left w:val="single" w:sz="6" w:space="0" w:color="auto"/>
              <w:right w:val="single" w:sz="6" w:space="0" w:color="auto"/>
            </w:tcBorders>
            <w:vAlign w:val="center"/>
            <w:hideMark/>
          </w:tcPr>
          <w:p w14:paraId="62296CE7" w14:textId="77777777" w:rsidR="00EA2F34" w:rsidRPr="00D256DF" w:rsidRDefault="00EA2F34" w:rsidP="00BE28D4">
            <w:pPr>
              <w:pStyle w:val="tabletext11"/>
              <w:rPr>
                <w:ins w:id="4052" w:author="Author"/>
                <w:rFonts w:cs="Arial"/>
                <w:szCs w:val="18"/>
              </w:rPr>
            </w:pPr>
          </w:p>
        </w:tc>
        <w:tc>
          <w:tcPr>
            <w:tcW w:w="1320" w:type="dxa"/>
            <w:vMerge/>
            <w:tcBorders>
              <w:top w:val="single" w:sz="6" w:space="0" w:color="auto"/>
              <w:left w:val="single" w:sz="6" w:space="0" w:color="auto"/>
              <w:bottom w:val="single" w:sz="6" w:space="0" w:color="auto"/>
              <w:right w:val="single" w:sz="6" w:space="0" w:color="auto"/>
            </w:tcBorders>
            <w:vAlign w:val="center"/>
            <w:hideMark/>
          </w:tcPr>
          <w:p w14:paraId="6A43D3D3" w14:textId="77777777" w:rsidR="00EA2F34" w:rsidRPr="00D256DF" w:rsidRDefault="00EA2F34" w:rsidP="00BE28D4">
            <w:pPr>
              <w:pStyle w:val="tabletext11"/>
              <w:rPr>
                <w:ins w:id="4053" w:author="Author"/>
                <w:rFonts w:cs="Arial"/>
                <w:szCs w:val="18"/>
              </w:rPr>
            </w:pPr>
          </w:p>
        </w:tc>
        <w:tc>
          <w:tcPr>
            <w:tcW w:w="1440" w:type="dxa"/>
            <w:vMerge/>
            <w:tcBorders>
              <w:top w:val="single" w:sz="6" w:space="0" w:color="auto"/>
              <w:left w:val="single" w:sz="6" w:space="0" w:color="auto"/>
              <w:bottom w:val="single" w:sz="6" w:space="0" w:color="auto"/>
              <w:right w:val="single" w:sz="6" w:space="0" w:color="auto"/>
            </w:tcBorders>
            <w:vAlign w:val="center"/>
            <w:hideMark/>
          </w:tcPr>
          <w:p w14:paraId="472233CC" w14:textId="77777777" w:rsidR="00EA2F34" w:rsidRPr="00D256DF" w:rsidRDefault="00EA2F34" w:rsidP="00BE28D4">
            <w:pPr>
              <w:pStyle w:val="tabletext11"/>
              <w:rPr>
                <w:ins w:id="4054" w:author="Author"/>
                <w:rFonts w:cs="Arial"/>
                <w:szCs w:val="18"/>
              </w:rPr>
            </w:pPr>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629F367" w14:textId="77777777" w:rsidR="00EA2F34" w:rsidRPr="00D256DF" w:rsidRDefault="00EA2F34" w:rsidP="00BE28D4">
            <w:pPr>
              <w:pStyle w:val="tabletext11"/>
              <w:rPr>
                <w:ins w:id="4055" w:author="Author"/>
                <w:rFonts w:cs="Arial"/>
                <w:szCs w:val="18"/>
              </w:rPr>
            </w:pPr>
            <w:ins w:id="4056" w:author="Author">
              <w:r w:rsidRPr="00D256DF">
                <w:t>Driven to or from work less than 15 miles</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26B652D" w14:textId="77777777" w:rsidR="00EA2F34" w:rsidRPr="00D256DF" w:rsidRDefault="00EA2F34" w:rsidP="00BE28D4">
            <w:pPr>
              <w:pStyle w:val="tabletext11"/>
              <w:tabs>
                <w:tab w:val="decimal" w:pos="560"/>
              </w:tabs>
              <w:rPr>
                <w:ins w:id="4057" w:author="Author"/>
                <w:rFonts w:cs="Arial"/>
                <w:szCs w:val="18"/>
              </w:rPr>
            </w:pPr>
            <w:ins w:id="4058" w:author="Author">
              <w:r w:rsidRPr="00D256DF">
                <w:rPr>
                  <w:rFonts w:cs="Arial"/>
                  <w:szCs w:val="18"/>
                </w:rPr>
                <w:t>7382</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D153003" w14:textId="77777777" w:rsidR="00EA2F34" w:rsidRPr="00D256DF" w:rsidRDefault="00EA2F34" w:rsidP="00BE28D4">
            <w:pPr>
              <w:pStyle w:val="tabletext11"/>
              <w:tabs>
                <w:tab w:val="decimal" w:pos="420"/>
              </w:tabs>
              <w:rPr>
                <w:ins w:id="4059" w:author="Author"/>
                <w:rFonts w:cs="Arial"/>
                <w:szCs w:val="18"/>
              </w:rPr>
            </w:pPr>
            <w:ins w:id="4060" w:author="Author">
              <w:r w:rsidRPr="00D256DF">
                <w:rPr>
                  <w:rFonts w:cs="Arial"/>
                  <w:szCs w:val="18"/>
                </w:rPr>
                <w:t>0.95</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0DFB38F" w14:textId="77777777" w:rsidR="00EA2F34" w:rsidRPr="00D256DF" w:rsidRDefault="00EA2F34" w:rsidP="00BE28D4">
            <w:pPr>
              <w:pStyle w:val="tabletext11"/>
              <w:tabs>
                <w:tab w:val="decimal" w:pos="360"/>
              </w:tabs>
              <w:rPr>
                <w:ins w:id="4061" w:author="Author"/>
                <w:rFonts w:cs="Arial"/>
                <w:szCs w:val="18"/>
              </w:rPr>
            </w:pPr>
            <w:ins w:id="4062" w:author="Author">
              <w:r w:rsidRPr="00D256DF">
                <w:rPr>
                  <w:rFonts w:cs="Arial"/>
                  <w:szCs w:val="18"/>
                </w:rPr>
                <w:t>1.04</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0F8784C" w14:textId="77777777" w:rsidR="00EA2F34" w:rsidRPr="00D256DF" w:rsidRDefault="00EA2F34" w:rsidP="00BE28D4">
            <w:pPr>
              <w:pStyle w:val="tabletext11"/>
              <w:tabs>
                <w:tab w:val="decimal" w:pos="360"/>
              </w:tabs>
              <w:rPr>
                <w:ins w:id="4063" w:author="Author"/>
                <w:rFonts w:cs="Arial"/>
                <w:szCs w:val="18"/>
              </w:rPr>
            </w:pPr>
            <w:ins w:id="4064" w:author="Author">
              <w:r w:rsidRPr="00D256DF">
                <w:rPr>
                  <w:rFonts w:cs="Arial"/>
                  <w:szCs w:val="18"/>
                </w:rPr>
                <w:t>1.10</w:t>
              </w:r>
            </w:ins>
          </w:p>
        </w:tc>
      </w:tr>
      <w:tr w:rsidR="00EA2F34" w:rsidRPr="00D256DF" w14:paraId="7F6E6751" w14:textId="77777777" w:rsidTr="00A1082D">
        <w:trPr>
          <w:cantSplit/>
          <w:trHeight w:val="190"/>
          <w:ins w:id="4065" w:author="Author"/>
        </w:trPr>
        <w:tc>
          <w:tcPr>
            <w:tcW w:w="200" w:type="dxa"/>
            <w:tcBorders>
              <w:right w:val="single" w:sz="6" w:space="0" w:color="auto"/>
            </w:tcBorders>
          </w:tcPr>
          <w:p w14:paraId="1A0F92C7" w14:textId="77777777" w:rsidR="00EA2F34" w:rsidRPr="00D256DF" w:rsidRDefault="00EA2F34" w:rsidP="00BE28D4">
            <w:pPr>
              <w:pStyle w:val="tabletext11"/>
              <w:rPr>
                <w:ins w:id="4066" w:author="Author"/>
                <w:rFonts w:cs="Arial"/>
                <w:szCs w:val="18"/>
              </w:rPr>
            </w:pPr>
          </w:p>
        </w:tc>
        <w:tc>
          <w:tcPr>
            <w:tcW w:w="960" w:type="dxa"/>
            <w:vMerge/>
            <w:tcBorders>
              <w:left w:val="single" w:sz="6" w:space="0" w:color="auto"/>
              <w:right w:val="single" w:sz="6" w:space="0" w:color="auto"/>
            </w:tcBorders>
            <w:vAlign w:val="center"/>
            <w:hideMark/>
          </w:tcPr>
          <w:p w14:paraId="627E8FC4" w14:textId="77777777" w:rsidR="00EA2F34" w:rsidRPr="00D256DF" w:rsidRDefault="00EA2F34" w:rsidP="00BE28D4">
            <w:pPr>
              <w:pStyle w:val="tabletext11"/>
              <w:rPr>
                <w:ins w:id="4067" w:author="Author"/>
                <w:rFonts w:cs="Arial"/>
                <w:szCs w:val="18"/>
              </w:rPr>
            </w:pPr>
          </w:p>
        </w:tc>
        <w:tc>
          <w:tcPr>
            <w:tcW w:w="1320" w:type="dxa"/>
            <w:vMerge/>
            <w:tcBorders>
              <w:top w:val="single" w:sz="6" w:space="0" w:color="auto"/>
              <w:left w:val="single" w:sz="6" w:space="0" w:color="auto"/>
              <w:bottom w:val="single" w:sz="6" w:space="0" w:color="auto"/>
              <w:right w:val="single" w:sz="6" w:space="0" w:color="auto"/>
            </w:tcBorders>
            <w:vAlign w:val="center"/>
            <w:hideMark/>
          </w:tcPr>
          <w:p w14:paraId="2C5E4A3D" w14:textId="77777777" w:rsidR="00EA2F34" w:rsidRPr="00D256DF" w:rsidRDefault="00EA2F34" w:rsidP="00BE28D4">
            <w:pPr>
              <w:pStyle w:val="tabletext11"/>
              <w:rPr>
                <w:ins w:id="4068" w:author="Author"/>
                <w:rFonts w:cs="Arial"/>
                <w:szCs w:val="18"/>
              </w:rPr>
            </w:pPr>
          </w:p>
        </w:tc>
        <w:tc>
          <w:tcPr>
            <w:tcW w:w="1440" w:type="dxa"/>
            <w:vMerge/>
            <w:tcBorders>
              <w:top w:val="single" w:sz="6" w:space="0" w:color="auto"/>
              <w:left w:val="single" w:sz="6" w:space="0" w:color="auto"/>
              <w:bottom w:val="single" w:sz="6" w:space="0" w:color="auto"/>
              <w:right w:val="single" w:sz="6" w:space="0" w:color="auto"/>
            </w:tcBorders>
            <w:vAlign w:val="center"/>
            <w:hideMark/>
          </w:tcPr>
          <w:p w14:paraId="3852DF8D" w14:textId="77777777" w:rsidR="00EA2F34" w:rsidRPr="00D256DF" w:rsidRDefault="00EA2F34" w:rsidP="00BE28D4">
            <w:pPr>
              <w:pStyle w:val="tabletext11"/>
              <w:rPr>
                <w:ins w:id="4069" w:author="Author"/>
                <w:rFonts w:cs="Arial"/>
                <w:szCs w:val="18"/>
              </w:rPr>
            </w:pPr>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E56F272" w14:textId="77777777" w:rsidR="00EA2F34" w:rsidRPr="00D256DF" w:rsidRDefault="00EA2F34" w:rsidP="00BE28D4">
            <w:pPr>
              <w:pStyle w:val="tabletext11"/>
              <w:rPr>
                <w:ins w:id="4070" w:author="Author"/>
                <w:rFonts w:cs="Arial"/>
                <w:szCs w:val="18"/>
              </w:rPr>
            </w:pPr>
            <w:ins w:id="4071" w:author="Author">
              <w:r w:rsidRPr="00D256DF">
                <w:t>Driven to or from work 15 miles or more</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89FF188" w14:textId="77777777" w:rsidR="00EA2F34" w:rsidRPr="00D256DF" w:rsidRDefault="00EA2F34" w:rsidP="00BE28D4">
            <w:pPr>
              <w:pStyle w:val="tabletext11"/>
              <w:tabs>
                <w:tab w:val="decimal" w:pos="560"/>
              </w:tabs>
              <w:rPr>
                <w:ins w:id="4072" w:author="Author"/>
                <w:rFonts w:cs="Arial"/>
                <w:szCs w:val="18"/>
              </w:rPr>
            </w:pPr>
            <w:ins w:id="4073" w:author="Author">
              <w:r w:rsidRPr="00D256DF">
                <w:rPr>
                  <w:rFonts w:cs="Arial"/>
                  <w:szCs w:val="18"/>
                </w:rPr>
                <w:t>7383</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B01BA62" w14:textId="77777777" w:rsidR="00EA2F34" w:rsidRPr="00D256DF" w:rsidRDefault="00EA2F34" w:rsidP="00BE28D4">
            <w:pPr>
              <w:pStyle w:val="tabletext11"/>
              <w:tabs>
                <w:tab w:val="decimal" w:pos="420"/>
              </w:tabs>
              <w:rPr>
                <w:ins w:id="4074" w:author="Author"/>
                <w:rFonts w:cs="Arial"/>
                <w:szCs w:val="18"/>
              </w:rPr>
            </w:pPr>
            <w:ins w:id="4075" w:author="Author">
              <w:r w:rsidRPr="00D256DF">
                <w:rPr>
                  <w:rFonts w:cs="Arial"/>
                  <w:szCs w:val="18"/>
                </w:rPr>
                <w:t>0.95</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C58227C" w14:textId="77777777" w:rsidR="00EA2F34" w:rsidRPr="00D256DF" w:rsidRDefault="00EA2F34" w:rsidP="00BE28D4">
            <w:pPr>
              <w:pStyle w:val="tabletext11"/>
              <w:tabs>
                <w:tab w:val="decimal" w:pos="360"/>
              </w:tabs>
              <w:rPr>
                <w:ins w:id="4076" w:author="Author"/>
                <w:rFonts w:cs="Arial"/>
                <w:szCs w:val="18"/>
              </w:rPr>
            </w:pPr>
            <w:ins w:id="4077" w:author="Author">
              <w:r w:rsidRPr="00D256DF">
                <w:rPr>
                  <w:rFonts w:cs="Arial"/>
                  <w:szCs w:val="18"/>
                </w:rPr>
                <w:t>1.07</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C2FC390" w14:textId="77777777" w:rsidR="00EA2F34" w:rsidRPr="00D256DF" w:rsidRDefault="00EA2F34" w:rsidP="00BE28D4">
            <w:pPr>
              <w:pStyle w:val="tabletext11"/>
              <w:tabs>
                <w:tab w:val="decimal" w:pos="360"/>
              </w:tabs>
              <w:rPr>
                <w:ins w:id="4078" w:author="Author"/>
                <w:rFonts w:cs="Arial"/>
                <w:szCs w:val="18"/>
              </w:rPr>
            </w:pPr>
            <w:ins w:id="4079" w:author="Author">
              <w:r w:rsidRPr="00D256DF">
                <w:rPr>
                  <w:rFonts w:cs="Arial"/>
                  <w:szCs w:val="18"/>
                </w:rPr>
                <w:t>1.05</w:t>
              </w:r>
            </w:ins>
          </w:p>
        </w:tc>
      </w:tr>
      <w:tr w:rsidR="00EA2F34" w:rsidRPr="00D256DF" w14:paraId="4C58E9E8" w14:textId="77777777" w:rsidTr="00A1082D">
        <w:trPr>
          <w:cantSplit/>
          <w:trHeight w:val="190"/>
          <w:ins w:id="4080" w:author="Author"/>
        </w:trPr>
        <w:tc>
          <w:tcPr>
            <w:tcW w:w="200" w:type="dxa"/>
            <w:tcBorders>
              <w:right w:val="single" w:sz="6" w:space="0" w:color="auto"/>
            </w:tcBorders>
          </w:tcPr>
          <w:p w14:paraId="497E7FF1" w14:textId="77777777" w:rsidR="00EA2F34" w:rsidRPr="00D256DF" w:rsidRDefault="00EA2F34" w:rsidP="00BE28D4">
            <w:pPr>
              <w:pStyle w:val="tabletext11"/>
              <w:rPr>
                <w:ins w:id="4081" w:author="Author"/>
                <w:rFonts w:cs="Arial"/>
                <w:szCs w:val="18"/>
              </w:rPr>
            </w:pPr>
          </w:p>
        </w:tc>
        <w:tc>
          <w:tcPr>
            <w:tcW w:w="960" w:type="dxa"/>
            <w:vMerge/>
            <w:tcBorders>
              <w:left w:val="single" w:sz="6" w:space="0" w:color="auto"/>
              <w:right w:val="single" w:sz="6" w:space="0" w:color="auto"/>
            </w:tcBorders>
            <w:vAlign w:val="center"/>
            <w:hideMark/>
          </w:tcPr>
          <w:p w14:paraId="14FF2196" w14:textId="77777777" w:rsidR="00EA2F34" w:rsidRPr="00D256DF" w:rsidRDefault="00EA2F34" w:rsidP="00BE28D4">
            <w:pPr>
              <w:pStyle w:val="tabletext11"/>
              <w:rPr>
                <w:ins w:id="4082" w:author="Author"/>
                <w:rFonts w:cs="Arial"/>
                <w:szCs w:val="18"/>
              </w:rPr>
            </w:pPr>
          </w:p>
        </w:tc>
        <w:tc>
          <w:tcPr>
            <w:tcW w:w="1320" w:type="dxa"/>
            <w:vMerge/>
            <w:tcBorders>
              <w:top w:val="single" w:sz="6" w:space="0" w:color="auto"/>
              <w:left w:val="single" w:sz="6" w:space="0" w:color="auto"/>
              <w:bottom w:val="single" w:sz="6" w:space="0" w:color="auto"/>
              <w:right w:val="single" w:sz="6" w:space="0" w:color="auto"/>
            </w:tcBorders>
            <w:vAlign w:val="center"/>
            <w:hideMark/>
          </w:tcPr>
          <w:p w14:paraId="1AB83396" w14:textId="77777777" w:rsidR="00EA2F34" w:rsidRPr="00D256DF" w:rsidRDefault="00EA2F34" w:rsidP="00BE28D4">
            <w:pPr>
              <w:pStyle w:val="tabletext11"/>
              <w:rPr>
                <w:ins w:id="4083" w:author="Author"/>
                <w:rFonts w:cs="Arial"/>
                <w:szCs w:val="18"/>
              </w:rPr>
            </w:pPr>
          </w:p>
        </w:tc>
        <w:tc>
          <w:tcPr>
            <w:tcW w:w="144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79FCEE5" w14:textId="77777777" w:rsidR="00EA2F34" w:rsidRPr="00D256DF" w:rsidRDefault="00EA2F34" w:rsidP="00BE28D4">
            <w:pPr>
              <w:pStyle w:val="tabletext11"/>
              <w:rPr>
                <w:ins w:id="4084" w:author="Author"/>
                <w:rFonts w:cs="Arial"/>
                <w:szCs w:val="18"/>
              </w:rPr>
            </w:pPr>
            <w:ins w:id="4085" w:author="Author">
              <w:r w:rsidRPr="00D256DF">
                <w:rPr>
                  <w:rFonts w:cs="Arial"/>
                  <w:szCs w:val="18"/>
                </w:rPr>
                <w:t>Operator licensed less than five years is not owner or principal operator</w:t>
              </w:r>
            </w:ins>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8D0F305" w14:textId="77777777" w:rsidR="00EA2F34" w:rsidRPr="00D256DF" w:rsidRDefault="00EA2F34" w:rsidP="00BE28D4">
            <w:pPr>
              <w:pStyle w:val="tabletext11"/>
              <w:rPr>
                <w:ins w:id="4086" w:author="Author"/>
                <w:rFonts w:cs="Arial"/>
                <w:szCs w:val="18"/>
              </w:rPr>
            </w:pPr>
            <w:ins w:id="4087" w:author="Author">
              <w:r w:rsidRPr="00D256DF">
                <w:t>Not driven to work or school</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307D9C3" w14:textId="77777777" w:rsidR="00EA2F34" w:rsidRPr="00D256DF" w:rsidRDefault="00EA2F34" w:rsidP="00BE28D4">
            <w:pPr>
              <w:pStyle w:val="tabletext11"/>
              <w:tabs>
                <w:tab w:val="decimal" w:pos="560"/>
              </w:tabs>
              <w:rPr>
                <w:ins w:id="4088" w:author="Author"/>
                <w:rFonts w:cs="Arial"/>
                <w:szCs w:val="18"/>
              </w:rPr>
            </w:pPr>
            <w:ins w:id="4089" w:author="Author">
              <w:r w:rsidRPr="00D256DF">
                <w:rPr>
                  <w:rFonts w:cs="Arial"/>
                  <w:szCs w:val="18"/>
                </w:rPr>
                <w:t>7386</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F39EA9A" w14:textId="77777777" w:rsidR="00EA2F34" w:rsidRPr="00D256DF" w:rsidRDefault="00EA2F34" w:rsidP="00BE28D4">
            <w:pPr>
              <w:pStyle w:val="tabletext11"/>
              <w:tabs>
                <w:tab w:val="decimal" w:pos="420"/>
              </w:tabs>
              <w:rPr>
                <w:ins w:id="4090" w:author="Author"/>
                <w:rFonts w:cs="Arial"/>
                <w:szCs w:val="18"/>
              </w:rPr>
            </w:pPr>
            <w:ins w:id="4091" w:author="Author">
              <w:r w:rsidRPr="00D256DF">
                <w:rPr>
                  <w:rFonts w:cs="Arial"/>
                  <w:szCs w:val="18"/>
                </w:rPr>
                <w:t>1.28</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BE9EAD8" w14:textId="77777777" w:rsidR="00EA2F34" w:rsidRPr="00D256DF" w:rsidRDefault="00EA2F34" w:rsidP="00BE28D4">
            <w:pPr>
              <w:pStyle w:val="tabletext11"/>
              <w:tabs>
                <w:tab w:val="decimal" w:pos="360"/>
              </w:tabs>
              <w:rPr>
                <w:ins w:id="4092" w:author="Author"/>
                <w:rFonts w:cs="Arial"/>
                <w:szCs w:val="18"/>
              </w:rPr>
            </w:pPr>
            <w:ins w:id="4093" w:author="Author">
              <w:r w:rsidRPr="00D256DF">
                <w:rPr>
                  <w:rFonts w:cs="Arial"/>
                  <w:szCs w:val="18"/>
                </w:rPr>
                <w:t>1.27</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7E30C3B" w14:textId="77777777" w:rsidR="00EA2F34" w:rsidRPr="00D256DF" w:rsidRDefault="00EA2F34" w:rsidP="00BE28D4">
            <w:pPr>
              <w:pStyle w:val="tabletext11"/>
              <w:tabs>
                <w:tab w:val="decimal" w:pos="360"/>
              </w:tabs>
              <w:rPr>
                <w:ins w:id="4094" w:author="Author"/>
                <w:rFonts w:cs="Arial"/>
                <w:szCs w:val="18"/>
              </w:rPr>
            </w:pPr>
            <w:ins w:id="4095" w:author="Author">
              <w:r w:rsidRPr="00D256DF">
                <w:rPr>
                  <w:rFonts w:cs="Arial"/>
                  <w:szCs w:val="18"/>
                </w:rPr>
                <w:t>1.00</w:t>
              </w:r>
            </w:ins>
          </w:p>
        </w:tc>
      </w:tr>
      <w:tr w:rsidR="00EA2F34" w:rsidRPr="00D256DF" w14:paraId="66E8C262" w14:textId="77777777" w:rsidTr="00A1082D">
        <w:trPr>
          <w:cantSplit/>
          <w:trHeight w:val="190"/>
          <w:ins w:id="4096" w:author="Author"/>
        </w:trPr>
        <w:tc>
          <w:tcPr>
            <w:tcW w:w="200" w:type="dxa"/>
            <w:tcBorders>
              <w:right w:val="single" w:sz="6" w:space="0" w:color="auto"/>
            </w:tcBorders>
          </w:tcPr>
          <w:p w14:paraId="0A124526" w14:textId="77777777" w:rsidR="00EA2F34" w:rsidRPr="00D256DF" w:rsidRDefault="00EA2F34" w:rsidP="00BE28D4">
            <w:pPr>
              <w:pStyle w:val="tabletext11"/>
              <w:rPr>
                <w:ins w:id="4097" w:author="Author"/>
                <w:rFonts w:cs="Arial"/>
                <w:szCs w:val="18"/>
              </w:rPr>
            </w:pPr>
          </w:p>
        </w:tc>
        <w:tc>
          <w:tcPr>
            <w:tcW w:w="960" w:type="dxa"/>
            <w:vMerge/>
            <w:tcBorders>
              <w:left w:val="single" w:sz="6" w:space="0" w:color="auto"/>
              <w:right w:val="single" w:sz="6" w:space="0" w:color="auto"/>
            </w:tcBorders>
            <w:vAlign w:val="center"/>
            <w:hideMark/>
          </w:tcPr>
          <w:p w14:paraId="79F36A70" w14:textId="77777777" w:rsidR="00EA2F34" w:rsidRPr="00D256DF" w:rsidRDefault="00EA2F34" w:rsidP="00BE28D4">
            <w:pPr>
              <w:pStyle w:val="tabletext11"/>
              <w:rPr>
                <w:ins w:id="4098" w:author="Author"/>
                <w:rFonts w:cs="Arial"/>
                <w:szCs w:val="18"/>
              </w:rPr>
            </w:pPr>
          </w:p>
        </w:tc>
        <w:tc>
          <w:tcPr>
            <w:tcW w:w="1320" w:type="dxa"/>
            <w:vMerge/>
            <w:tcBorders>
              <w:top w:val="single" w:sz="6" w:space="0" w:color="auto"/>
              <w:left w:val="single" w:sz="6" w:space="0" w:color="auto"/>
              <w:bottom w:val="single" w:sz="6" w:space="0" w:color="auto"/>
              <w:right w:val="single" w:sz="6" w:space="0" w:color="auto"/>
            </w:tcBorders>
            <w:vAlign w:val="center"/>
            <w:hideMark/>
          </w:tcPr>
          <w:p w14:paraId="0A474E44" w14:textId="77777777" w:rsidR="00EA2F34" w:rsidRPr="00D256DF" w:rsidRDefault="00EA2F34" w:rsidP="00BE28D4">
            <w:pPr>
              <w:pStyle w:val="tabletext11"/>
              <w:rPr>
                <w:ins w:id="4099" w:author="Author"/>
                <w:rFonts w:cs="Arial"/>
                <w:szCs w:val="18"/>
              </w:rPr>
            </w:pPr>
          </w:p>
        </w:tc>
        <w:tc>
          <w:tcPr>
            <w:tcW w:w="1440" w:type="dxa"/>
            <w:vMerge/>
            <w:tcBorders>
              <w:top w:val="single" w:sz="6" w:space="0" w:color="auto"/>
              <w:left w:val="single" w:sz="6" w:space="0" w:color="auto"/>
              <w:bottom w:val="single" w:sz="6" w:space="0" w:color="auto"/>
              <w:right w:val="single" w:sz="6" w:space="0" w:color="auto"/>
            </w:tcBorders>
            <w:vAlign w:val="center"/>
            <w:hideMark/>
          </w:tcPr>
          <w:p w14:paraId="6C9238AE" w14:textId="77777777" w:rsidR="00EA2F34" w:rsidRPr="00D256DF" w:rsidRDefault="00EA2F34" w:rsidP="00BE28D4">
            <w:pPr>
              <w:pStyle w:val="tabletext11"/>
              <w:rPr>
                <w:ins w:id="4100" w:author="Author"/>
                <w:rFonts w:cs="Arial"/>
                <w:szCs w:val="18"/>
              </w:rPr>
            </w:pPr>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0954AF8" w14:textId="77777777" w:rsidR="00EA2F34" w:rsidRPr="00D256DF" w:rsidRDefault="00EA2F34" w:rsidP="00BE28D4">
            <w:pPr>
              <w:pStyle w:val="tabletext11"/>
              <w:rPr>
                <w:ins w:id="4101" w:author="Author"/>
                <w:rFonts w:cs="Arial"/>
                <w:szCs w:val="18"/>
              </w:rPr>
            </w:pPr>
            <w:ins w:id="4102" w:author="Author">
              <w:r w:rsidRPr="00D256DF">
                <w:t>Driven to or from work less than 15 miles</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A69EB54" w14:textId="77777777" w:rsidR="00EA2F34" w:rsidRPr="00D256DF" w:rsidRDefault="00EA2F34" w:rsidP="00BE28D4">
            <w:pPr>
              <w:pStyle w:val="tabletext11"/>
              <w:tabs>
                <w:tab w:val="decimal" w:pos="560"/>
              </w:tabs>
              <w:rPr>
                <w:ins w:id="4103" w:author="Author"/>
                <w:rFonts w:cs="Arial"/>
                <w:szCs w:val="18"/>
              </w:rPr>
            </w:pPr>
            <w:ins w:id="4104" w:author="Author">
              <w:r w:rsidRPr="00D256DF">
                <w:rPr>
                  <w:rFonts w:cs="Arial"/>
                  <w:szCs w:val="18"/>
                </w:rPr>
                <w:t>7387</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C75CA30" w14:textId="77777777" w:rsidR="00EA2F34" w:rsidRPr="00D256DF" w:rsidRDefault="00EA2F34" w:rsidP="00BE28D4">
            <w:pPr>
              <w:pStyle w:val="tabletext11"/>
              <w:tabs>
                <w:tab w:val="decimal" w:pos="420"/>
              </w:tabs>
              <w:rPr>
                <w:ins w:id="4105" w:author="Author"/>
                <w:rFonts w:cs="Arial"/>
                <w:szCs w:val="18"/>
              </w:rPr>
            </w:pPr>
            <w:ins w:id="4106" w:author="Author">
              <w:r w:rsidRPr="00D256DF">
                <w:rPr>
                  <w:rFonts w:cs="Arial"/>
                  <w:szCs w:val="18"/>
                </w:rPr>
                <w:t>1.40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DDA50A8" w14:textId="77777777" w:rsidR="00EA2F34" w:rsidRPr="00D256DF" w:rsidRDefault="00EA2F34" w:rsidP="00BE28D4">
            <w:pPr>
              <w:pStyle w:val="tabletext11"/>
              <w:tabs>
                <w:tab w:val="decimal" w:pos="360"/>
              </w:tabs>
              <w:rPr>
                <w:ins w:id="4107" w:author="Author"/>
                <w:rFonts w:cs="Arial"/>
                <w:szCs w:val="18"/>
              </w:rPr>
            </w:pPr>
            <w:ins w:id="4108" w:author="Author">
              <w:r w:rsidRPr="00D256DF">
                <w:rPr>
                  <w:rFonts w:cs="Arial"/>
                  <w:szCs w:val="18"/>
                </w:rPr>
                <w:t>1.33</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B54FFDE" w14:textId="77777777" w:rsidR="00EA2F34" w:rsidRPr="00D256DF" w:rsidRDefault="00EA2F34" w:rsidP="00BE28D4">
            <w:pPr>
              <w:pStyle w:val="tabletext11"/>
              <w:tabs>
                <w:tab w:val="decimal" w:pos="360"/>
              </w:tabs>
              <w:rPr>
                <w:ins w:id="4109" w:author="Author"/>
                <w:rFonts w:cs="Arial"/>
                <w:szCs w:val="18"/>
              </w:rPr>
            </w:pPr>
            <w:ins w:id="4110" w:author="Author">
              <w:r w:rsidRPr="00D256DF">
                <w:rPr>
                  <w:rFonts w:cs="Arial"/>
                  <w:szCs w:val="18"/>
                </w:rPr>
                <w:t>1.10</w:t>
              </w:r>
            </w:ins>
          </w:p>
        </w:tc>
      </w:tr>
      <w:tr w:rsidR="00EA2F34" w:rsidRPr="00D256DF" w14:paraId="15647A2F" w14:textId="77777777" w:rsidTr="00A1082D">
        <w:trPr>
          <w:cantSplit/>
          <w:trHeight w:val="190"/>
          <w:ins w:id="4111" w:author="Author"/>
        </w:trPr>
        <w:tc>
          <w:tcPr>
            <w:tcW w:w="200" w:type="dxa"/>
            <w:tcBorders>
              <w:right w:val="single" w:sz="6" w:space="0" w:color="auto"/>
            </w:tcBorders>
          </w:tcPr>
          <w:p w14:paraId="0A762889" w14:textId="77777777" w:rsidR="00EA2F34" w:rsidRPr="00D256DF" w:rsidRDefault="00EA2F34" w:rsidP="00BE28D4">
            <w:pPr>
              <w:pStyle w:val="tabletext11"/>
              <w:rPr>
                <w:ins w:id="4112" w:author="Author"/>
                <w:rFonts w:cs="Arial"/>
                <w:szCs w:val="18"/>
              </w:rPr>
            </w:pPr>
          </w:p>
        </w:tc>
        <w:tc>
          <w:tcPr>
            <w:tcW w:w="960" w:type="dxa"/>
            <w:vMerge/>
            <w:tcBorders>
              <w:left w:val="single" w:sz="6" w:space="0" w:color="auto"/>
              <w:right w:val="single" w:sz="6" w:space="0" w:color="auto"/>
            </w:tcBorders>
            <w:vAlign w:val="center"/>
            <w:hideMark/>
          </w:tcPr>
          <w:p w14:paraId="71FDB7B4" w14:textId="77777777" w:rsidR="00EA2F34" w:rsidRPr="00D256DF" w:rsidRDefault="00EA2F34" w:rsidP="00BE28D4">
            <w:pPr>
              <w:pStyle w:val="tabletext11"/>
              <w:rPr>
                <w:ins w:id="4113" w:author="Author"/>
                <w:rFonts w:cs="Arial"/>
                <w:szCs w:val="18"/>
              </w:rPr>
            </w:pPr>
          </w:p>
        </w:tc>
        <w:tc>
          <w:tcPr>
            <w:tcW w:w="1320" w:type="dxa"/>
            <w:vMerge/>
            <w:tcBorders>
              <w:top w:val="single" w:sz="6" w:space="0" w:color="auto"/>
              <w:left w:val="single" w:sz="6" w:space="0" w:color="auto"/>
              <w:bottom w:val="single" w:sz="6" w:space="0" w:color="auto"/>
              <w:right w:val="single" w:sz="6" w:space="0" w:color="auto"/>
            </w:tcBorders>
            <w:vAlign w:val="center"/>
            <w:hideMark/>
          </w:tcPr>
          <w:p w14:paraId="2D7D6D7A" w14:textId="77777777" w:rsidR="00EA2F34" w:rsidRPr="00D256DF" w:rsidRDefault="00EA2F34" w:rsidP="00BE28D4">
            <w:pPr>
              <w:pStyle w:val="tabletext11"/>
              <w:rPr>
                <w:ins w:id="4114" w:author="Author"/>
                <w:rFonts w:cs="Arial"/>
                <w:szCs w:val="18"/>
              </w:rPr>
            </w:pPr>
          </w:p>
        </w:tc>
        <w:tc>
          <w:tcPr>
            <w:tcW w:w="1440" w:type="dxa"/>
            <w:vMerge/>
            <w:tcBorders>
              <w:top w:val="single" w:sz="6" w:space="0" w:color="auto"/>
              <w:left w:val="single" w:sz="6" w:space="0" w:color="auto"/>
              <w:bottom w:val="single" w:sz="6" w:space="0" w:color="auto"/>
              <w:right w:val="single" w:sz="6" w:space="0" w:color="auto"/>
            </w:tcBorders>
            <w:vAlign w:val="center"/>
            <w:hideMark/>
          </w:tcPr>
          <w:p w14:paraId="3FDDA92D" w14:textId="77777777" w:rsidR="00EA2F34" w:rsidRPr="00D256DF" w:rsidRDefault="00EA2F34" w:rsidP="00BE28D4">
            <w:pPr>
              <w:pStyle w:val="tabletext11"/>
              <w:rPr>
                <w:ins w:id="4115" w:author="Author"/>
                <w:rFonts w:cs="Arial"/>
                <w:szCs w:val="18"/>
              </w:rPr>
            </w:pPr>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5B0049B" w14:textId="77777777" w:rsidR="00EA2F34" w:rsidRPr="00D256DF" w:rsidRDefault="00EA2F34" w:rsidP="00BE28D4">
            <w:pPr>
              <w:pStyle w:val="tabletext11"/>
              <w:rPr>
                <w:ins w:id="4116" w:author="Author"/>
                <w:rFonts w:cs="Arial"/>
                <w:szCs w:val="18"/>
              </w:rPr>
            </w:pPr>
            <w:ins w:id="4117" w:author="Author">
              <w:r w:rsidRPr="00D256DF">
                <w:t>Driven to or from work 15 miles or more</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CAD7F4E" w14:textId="77777777" w:rsidR="00EA2F34" w:rsidRPr="00D256DF" w:rsidRDefault="00EA2F34" w:rsidP="00BE28D4">
            <w:pPr>
              <w:pStyle w:val="tabletext11"/>
              <w:tabs>
                <w:tab w:val="decimal" w:pos="560"/>
              </w:tabs>
              <w:rPr>
                <w:ins w:id="4118" w:author="Author"/>
                <w:rFonts w:cs="Arial"/>
                <w:szCs w:val="18"/>
              </w:rPr>
            </w:pPr>
            <w:ins w:id="4119" w:author="Author">
              <w:r w:rsidRPr="00D256DF">
                <w:rPr>
                  <w:rFonts w:cs="Arial"/>
                  <w:szCs w:val="18"/>
                </w:rPr>
                <w:t>7388</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6F9BABC" w14:textId="77777777" w:rsidR="00EA2F34" w:rsidRPr="00D256DF" w:rsidRDefault="00EA2F34" w:rsidP="00BE28D4">
            <w:pPr>
              <w:pStyle w:val="tabletext11"/>
              <w:tabs>
                <w:tab w:val="decimal" w:pos="420"/>
              </w:tabs>
              <w:rPr>
                <w:ins w:id="4120" w:author="Author"/>
                <w:rFonts w:cs="Arial"/>
                <w:szCs w:val="18"/>
              </w:rPr>
            </w:pPr>
            <w:ins w:id="4121" w:author="Author">
              <w:r w:rsidRPr="00D256DF">
                <w:rPr>
                  <w:rFonts w:cs="Arial"/>
                  <w:szCs w:val="18"/>
                </w:rPr>
                <w:t>1.43</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57DB19D" w14:textId="77777777" w:rsidR="00EA2F34" w:rsidRPr="00D256DF" w:rsidRDefault="00EA2F34" w:rsidP="00BE28D4">
            <w:pPr>
              <w:pStyle w:val="tabletext11"/>
              <w:tabs>
                <w:tab w:val="decimal" w:pos="360"/>
              </w:tabs>
              <w:rPr>
                <w:ins w:id="4122" w:author="Author"/>
                <w:rFonts w:cs="Arial"/>
                <w:szCs w:val="18"/>
              </w:rPr>
            </w:pPr>
            <w:ins w:id="4123" w:author="Author">
              <w:r w:rsidRPr="00D256DF">
                <w:rPr>
                  <w:rFonts w:cs="Arial"/>
                  <w:szCs w:val="18"/>
                </w:rPr>
                <w:t>1.39</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2139C6B" w14:textId="77777777" w:rsidR="00EA2F34" w:rsidRPr="00D256DF" w:rsidRDefault="00EA2F34" w:rsidP="00BE28D4">
            <w:pPr>
              <w:pStyle w:val="tabletext11"/>
              <w:tabs>
                <w:tab w:val="decimal" w:pos="360"/>
              </w:tabs>
              <w:rPr>
                <w:ins w:id="4124" w:author="Author"/>
                <w:rFonts w:cs="Arial"/>
                <w:szCs w:val="18"/>
              </w:rPr>
            </w:pPr>
            <w:ins w:id="4125" w:author="Author">
              <w:r w:rsidRPr="00D256DF">
                <w:rPr>
                  <w:rFonts w:cs="Arial"/>
                  <w:szCs w:val="18"/>
                </w:rPr>
                <w:t>1.05</w:t>
              </w:r>
            </w:ins>
          </w:p>
        </w:tc>
      </w:tr>
      <w:tr w:rsidR="00EA2F34" w:rsidRPr="00D256DF" w14:paraId="3FD994B5" w14:textId="77777777" w:rsidTr="00A1082D">
        <w:trPr>
          <w:cantSplit/>
          <w:trHeight w:val="190"/>
          <w:ins w:id="4126" w:author="Author"/>
        </w:trPr>
        <w:tc>
          <w:tcPr>
            <w:tcW w:w="200" w:type="dxa"/>
            <w:tcBorders>
              <w:right w:val="single" w:sz="6" w:space="0" w:color="auto"/>
            </w:tcBorders>
          </w:tcPr>
          <w:p w14:paraId="4AB01139" w14:textId="77777777" w:rsidR="00EA2F34" w:rsidRPr="00D256DF" w:rsidRDefault="00EA2F34" w:rsidP="00BE28D4">
            <w:pPr>
              <w:pStyle w:val="tabletext11"/>
              <w:rPr>
                <w:ins w:id="4127" w:author="Author"/>
                <w:rFonts w:cs="Arial"/>
                <w:szCs w:val="18"/>
              </w:rPr>
            </w:pPr>
          </w:p>
        </w:tc>
        <w:tc>
          <w:tcPr>
            <w:tcW w:w="960" w:type="dxa"/>
            <w:vMerge/>
            <w:tcBorders>
              <w:left w:val="single" w:sz="6" w:space="0" w:color="auto"/>
              <w:right w:val="single" w:sz="6" w:space="0" w:color="auto"/>
            </w:tcBorders>
            <w:vAlign w:val="center"/>
            <w:hideMark/>
          </w:tcPr>
          <w:p w14:paraId="5F91A1BB" w14:textId="77777777" w:rsidR="00EA2F34" w:rsidRPr="00D256DF" w:rsidRDefault="00EA2F34" w:rsidP="00BE28D4">
            <w:pPr>
              <w:pStyle w:val="tabletext11"/>
              <w:rPr>
                <w:ins w:id="4128" w:author="Author"/>
                <w:rFonts w:cs="Arial"/>
                <w:szCs w:val="18"/>
              </w:rPr>
            </w:pPr>
          </w:p>
        </w:tc>
        <w:tc>
          <w:tcPr>
            <w:tcW w:w="1320" w:type="dxa"/>
            <w:vMerge/>
            <w:tcBorders>
              <w:top w:val="single" w:sz="6" w:space="0" w:color="auto"/>
              <w:left w:val="single" w:sz="6" w:space="0" w:color="auto"/>
              <w:bottom w:val="single" w:sz="6" w:space="0" w:color="auto"/>
              <w:right w:val="single" w:sz="6" w:space="0" w:color="auto"/>
            </w:tcBorders>
            <w:vAlign w:val="center"/>
            <w:hideMark/>
          </w:tcPr>
          <w:p w14:paraId="70F65D98" w14:textId="77777777" w:rsidR="00EA2F34" w:rsidRPr="00D256DF" w:rsidRDefault="00EA2F34" w:rsidP="00BE28D4">
            <w:pPr>
              <w:pStyle w:val="tabletext11"/>
              <w:rPr>
                <w:ins w:id="4129" w:author="Author"/>
                <w:rFonts w:cs="Arial"/>
                <w:szCs w:val="18"/>
              </w:rPr>
            </w:pPr>
          </w:p>
        </w:tc>
        <w:tc>
          <w:tcPr>
            <w:tcW w:w="144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671882E" w14:textId="77777777" w:rsidR="00EA2F34" w:rsidRPr="00D256DF" w:rsidRDefault="00EA2F34" w:rsidP="00BE28D4">
            <w:pPr>
              <w:pStyle w:val="tabletext11"/>
              <w:rPr>
                <w:ins w:id="4130" w:author="Author"/>
                <w:rFonts w:cs="Arial"/>
                <w:szCs w:val="18"/>
              </w:rPr>
            </w:pPr>
            <w:ins w:id="4131" w:author="Author">
              <w:r w:rsidRPr="00D256DF">
                <w:rPr>
                  <w:rFonts w:cs="Arial"/>
                  <w:szCs w:val="18"/>
                </w:rPr>
                <w:t>Owner or principal operator licensed less than five years</w:t>
              </w:r>
            </w:ins>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C821F35" w14:textId="77777777" w:rsidR="00EA2F34" w:rsidRPr="00D256DF" w:rsidRDefault="00EA2F34" w:rsidP="00BE28D4">
            <w:pPr>
              <w:pStyle w:val="tabletext11"/>
              <w:rPr>
                <w:ins w:id="4132" w:author="Author"/>
                <w:rFonts w:cs="Arial"/>
                <w:szCs w:val="18"/>
              </w:rPr>
            </w:pPr>
            <w:ins w:id="4133" w:author="Author">
              <w:r w:rsidRPr="00D256DF">
                <w:t>Not driven to work or school</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6F40D91" w14:textId="77777777" w:rsidR="00EA2F34" w:rsidRPr="00D256DF" w:rsidRDefault="00EA2F34" w:rsidP="00BE28D4">
            <w:pPr>
              <w:pStyle w:val="tabletext11"/>
              <w:tabs>
                <w:tab w:val="decimal" w:pos="560"/>
              </w:tabs>
              <w:rPr>
                <w:ins w:id="4134" w:author="Author"/>
                <w:rFonts w:cs="Arial"/>
                <w:szCs w:val="18"/>
              </w:rPr>
            </w:pPr>
            <w:ins w:id="4135" w:author="Author">
              <w:r w:rsidRPr="00D256DF">
                <w:rPr>
                  <w:rFonts w:cs="Arial"/>
                  <w:szCs w:val="18"/>
                </w:rPr>
                <w:t>7392</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BB9614C" w14:textId="77777777" w:rsidR="00EA2F34" w:rsidRPr="00D256DF" w:rsidRDefault="00EA2F34" w:rsidP="00BE28D4">
            <w:pPr>
              <w:pStyle w:val="tabletext11"/>
              <w:tabs>
                <w:tab w:val="decimal" w:pos="420"/>
              </w:tabs>
              <w:rPr>
                <w:ins w:id="4136" w:author="Author"/>
                <w:rFonts w:cs="Arial"/>
                <w:szCs w:val="18"/>
              </w:rPr>
            </w:pPr>
            <w:ins w:id="4137" w:author="Author">
              <w:r w:rsidRPr="00D256DF">
                <w:rPr>
                  <w:rFonts w:cs="Arial"/>
                  <w:szCs w:val="18"/>
                </w:rPr>
                <w:t>1.94</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1D6707B" w14:textId="77777777" w:rsidR="00EA2F34" w:rsidRPr="00D256DF" w:rsidRDefault="00EA2F34" w:rsidP="00BE28D4">
            <w:pPr>
              <w:pStyle w:val="tabletext11"/>
              <w:tabs>
                <w:tab w:val="decimal" w:pos="360"/>
              </w:tabs>
              <w:rPr>
                <w:ins w:id="4138" w:author="Author"/>
                <w:rFonts w:cs="Arial"/>
                <w:szCs w:val="18"/>
              </w:rPr>
            </w:pPr>
            <w:ins w:id="4139" w:author="Author">
              <w:r w:rsidRPr="00D256DF">
                <w:rPr>
                  <w:rFonts w:cs="Arial"/>
                  <w:szCs w:val="18"/>
                </w:rPr>
                <w:t>1.53</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AA610A7" w14:textId="77777777" w:rsidR="00EA2F34" w:rsidRPr="00D256DF" w:rsidRDefault="00EA2F34" w:rsidP="00BE28D4">
            <w:pPr>
              <w:pStyle w:val="tabletext11"/>
              <w:tabs>
                <w:tab w:val="decimal" w:pos="360"/>
              </w:tabs>
              <w:rPr>
                <w:ins w:id="4140" w:author="Author"/>
                <w:rFonts w:cs="Arial"/>
                <w:szCs w:val="18"/>
              </w:rPr>
            </w:pPr>
            <w:ins w:id="4141" w:author="Author">
              <w:r w:rsidRPr="00D256DF">
                <w:rPr>
                  <w:rFonts w:cs="Arial"/>
                  <w:szCs w:val="18"/>
                </w:rPr>
                <w:t>1.00</w:t>
              </w:r>
            </w:ins>
          </w:p>
        </w:tc>
      </w:tr>
      <w:tr w:rsidR="00EA2F34" w:rsidRPr="00D256DF" w14:paraId="1B3E18E2" w14:textId="77777777" w:rsidTr="00A1082D">
        <w:trPr>
          <w:cantSplit/>
          <w:trHeight w:val="190"/>
          <w:ins w:id="4142" w:author="Author"/>
        </w:trPr>
        <w:tc>
          <w:tcPr>
            <w:tcW w:w="200" w:type="dxa"/>
            <w:tcBorders>
              <w:right w:val="single" w:sz="6" w:space="0" w:color="auto"/>
            </w:tcBorders>
          </w:tcPr>
          <w:p w14:paraId="192ACCE2" w14:textId="77777777" w:rsidR="00EA2F34" w:rsidRPr="00D256DF" w:rsidRDefault="00EA2F34" w:rsidP="00BE28D4">
            <w:pPr>
              <w:pStyle w:val="tabletext11"/>
              <w:rPr>
                <w:ins w:id="4143" w:author="Author"/>
                <w:rFonts w:cs="Arial"/>
                <w:szCs w:val="18"/>
              </w:rPr>
            </w:pPr>
          </w:p>
        </w:tc>
        <w:tc>
          <w:tcPr>
            <w:tcW w:w="960" w:type="dxa"/>
            <w:vMerge/>
            <w:tcBorders>
              <w:left w:val="single" w:sz="6" w:space="0" w:color="auto"/>
              <w:right w:val="single" w:sz="6" w:space="0" w:color="auto"/>
            </w:tcBorders>
            <w:vAlign w:val="center"/>
            <w:hideMark/>
          </w:tcPr>
          <w:p w14:paraId="1A02A783" w14:textId="77777777" w:rsidR="00EA2F34" w:rsidRPr="00D256DF" w:rsidRDefault="00EA2F34" w:rsidP="00BE28D4">
            <w:pPr>
              <w:pStyle w:val="tabletext11"/>
              <w:rPr>
                <w:ins w:id="4144" w:author="Author"/>
                <w:rFonts w:cs="Arial"/>
                <w:szCs w:val="18"/>
              </w:rPr>
            </w:pPr>
          </w:p>
        </w:tc>
        <w:tc>
          <w:tcPr>
            <w:tcW w:w="1320" w:type="dxa"/>
            <w:vMerge/>
            <w:tcBorders>
              <w:top w:val="single" w:sz="6" w:space="0" w:color="auto"/>
              <w:left w:val="single" w:sz="6" w:space="0" w:color="auto"/>
              <w:bottom w:val="single" w:sz="6" w:space="0" w:color="auto"/>
              <w:right w:val="single" w:sz="6" w:space="0" w:color="auto"/>
            </w:tcBorders>
            <w:vAlign w:val="center"/>
            <w:hideMark/>
          </w:tcPr>
          <w:p w14:paraId="72E102E9" w14:textId="77777777" w:rsidR="00EA2F34" w:rsidRPr="00D256DF" w:rsidRDefault="00EA2F34" w:rsidP="00BE28D4">
            <w:pPr>
              <w:pStyle w:val="tabletext11"/>
              <w:rPr>
                <w:ins w:id="4145" w:author="Author"/>
                <w:rFonts w:cs="Arial"/>
                <w:szCs w:val="18"/>
              </w:rPr>
            </w:pPr>
          </w:p>
        </w:tc>
        <w:tc>
          <w:tcPr>
            <w:tcW w:w="1440" w:type="dxa"/>
            <w:vMerge/>
            <w:tcBorders>
              <w:top w:val="single" w:sz="6" w:space="0" w:color="auto"/>
              <w:left w:val="single" w:sz="6" w:space="0" w:color="auto"/>
              <w:bottom w:val="single" w:sz="6" w:space="0" w:color="auto"/>
              <w:right w:val="single" w:sz="6" w:space="0" w:color="auto"/>
            </w:tcBorders>
            <w:vAlign w:val="center"/>
            <w:hideMark/>
          </w:tcPr>
          <w:p w14:paraId="3D3998EF" w14:textId="77777777" w:rsidR="00EA2F34" w:rsidRPr="00D256DF" w:rsidRDefault="00EA2F34" w:rsidP="00BE28D4">
            <w:pPr>
              <w:pStyle w:val="tabletext11"/>
              <w:rPr>
                <w:ins w:id="4146" w:author="Author"/>
                <w:rFonts w:cs="Arial"/>
                <w:szCs w:val="18"/>
              </w:rPr>
            </w:pPr>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5ACDF11" w14:textId="77777777" w:rsidR="00EA2F34" w:rsidRPr="00D256DF" w:rsidRDefault="00EA2F34" w:rsidP="00BE28D4">
            <w:pPr>
              <w:pStyle w:val="tabletext11"/>
              <w:rPr>
                <w:ins w:id="4147" w:author="Author"/>
                <w:rFonts w:cs="Arial"/>
                <w:szCs w:val="18"/>
              </w:rPr>
            </w:pPr>
            <w:ins w:id="4148" w:author="Author">
              <w:r w:rsidRPr="00D256DF">
                <w:t>Driven to or from work less than 15 miles</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3F66BA3" w14:textId="77777777" w:rsidR="00EA2F34" w:rsidRPr="00D256DF" w:rsidRDefault="00EA2F34" w:rsidP="00BE28D4">
            <w:pPr>
              <w:pStyle w:val="tabletext11"/>
              <w:tabs>
                <w:tab w:val="decimal" w:pos="560"/>
              </w:tabs>
              <w:rPr>
                <w:ins w:id="4149" w:author="Author"/>
                <w:rFonts w:cs="Arial"/>
                <w:szCs w:val="18"/>
              </w:rPr>
            </w:pPr>
            <w:ins w:id="4150" w:author="Author">
              <w:r w:rsidRPr="00D256DF">
                <w:rPr>
                  <w:rFonts w:cs="Arial"/>
                  <w:szCs w:val="18"/>
                </w:rPr>
                <w:t>7393</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F8C2B9A" w14:textId="77777777" w:rsidR="00EA2F34" w:rsidRPr="00D256DF" w:rsidRDefault="00EA2F34" w:rsidP="00BE28D4">
            <w:pPr>
              <w:pStyle w:val="tabletext11"/>
              <w:tabs>
                <w:tab w:val="decimal" w:pos="420"/>
              </w:tabs>
              <w:rPr>
                <w:ins w:id="4151" w:author="Author"/>
                <w:rFonts w:cs="Arial"/>
                <w:szCs w:val="18"/>
              </w:rPr>
            </w:pPr>
            <w:ins w:id="4152" w:author="Author">
              <w:r w:rsidRPr="00D256DF">
                <w:rPr>
                  <w:rFonts w:cs="Arial"/>
                  <w:szCs w:val="18"/>
                </w:rPr>
                <w:t>2.10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F716F31" w14:textId="77777777" w:rsidR="00EA2F34" w:rsidRPr="00D256DF" w:rsidRDefault="00EA2F34" w:rsidP="00BE28D4">
            <w:pPr>
              <w:pStyle w:val="tabletext11"/>
              <w:tabs>
                <w:tab w:val="decimal" w:pos="360"/>
              </w:tabs>
              <w:rPr>
                <w:ins w:id="4153" w:author="Author"/>
                <w:rFonts w:cs="Arial"/>
                <w:szCs w:val="18"/>
              </w:rPr>
            </w:pPr>
            <w:ins w:id="4154" w:author="Author">
              <w:r w:rsidRPr="00D256DF">
                <w:rPr>
                  <w:rFonts w:cs="Arial"/>
                  <w:szCs w:val="18"/>
                </w:rPr>
                <w:t>1.58</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DC35FC7" w14:textId="77777777" w:rsidR="00EA2F34" w:rsidRPr="00D256DF" w:rsidRDefault="00EA2F34" w:rsidP="00BE28D4">
            <w:pPr>
              <w:pStyle w:val="tabletext11"/>
              <w:tabs>
                <w:tab w:val="decimal" w:pos="360"/>
              </w:tabs>
              <w:rPr>
                <w:ins w:id="4155" w:author="Author"/>
                <w:rFonts w:cs="Arial"/>
                <w:szCs w:val="18"/>
              </w:rPr>
            </w:pPr>
            <w:ins w:id="4156" w:author="Author">
              <w:r w:rsidRPr="00D256DF">
                <w:rPr>
                  <w:rFonts w:cs="Arial"/>
                  <w:szCs w:val="18"/>
                </w:rPr>
                <w:t>1.10</w:t>
              </w:r>
            </w:ins>
          </w:p>
        </w:tc>
      </w:tr>
      <w:tr w:rsidR="00EA2F34" w:rsidRPr="00D256DF" w14:paraId="5F7FA2F5" w14:textId="77777777" w:rsidTr="00A1082D">
        <w:trPr>
          <w:cantSplit/>
          <w:trHeight w:val="190"/>
          <w:ins w:id="4157" w:author="Author"/>
        </w:trPr>
        <w:tc>
          <w:tcPr>
            <w:tcW w:w="200" w:type="dxa"/>
            <w:tcBorders>
              <w:right w:val="single" w:sz="6" w:space="0" w:color="auto"/>
            </w:tcBorders>
          </w:tcPr>
          <w:p w14:paraId="384D436F" w14:textId="77777777" w:rsidR="00EA2F34" w:rsidRPr="00D256DF" w:rsidRDefault="00EA2F34" w:rsidP="00BE28D4">
            <w:pPr>
              <w:pStyle w:val="tabletext11"/>
              <w:rPr>
                <w:ins w:id="4158" w:author="Author"/>
                <w:rFonts w:cs="Arial"/>
                <w:szCs w:val="18"/>
              </w:rPr>
            </w:pPr>
          </w:p>
        </w:tc>
        <w:tc>
          <w:tcPr>
            <w:tcW w:w="960" w:type="dxa"/>
            <w:vMerge/>
            <w:tcBorders>
              <w:left w:val="single" w:sz="6" w:space="0" w:color="auto"/>
              <w:right w:val="single" w:sz="6" w:space="0" w:color="auto"/>
            </w:tcBorders>
            <w:vAlign w:val="center"/>
            <w:hideMark/>
          </w:tcPr>
          <w:p w14:paraId="0720CF0C" w14:textId="77777777" w:rsidR="00EA2F34" w:rsidRPr="00D256DF" w:rsidRDefault="00EA2F34" w:rsidP="00BE28D4">
            <w:pPr>
              <w:pStyle w:val="tabletext11"/>
              <w:rPr>
                <w:ins w:id="4159" w:author="Author"/>
                <w:rFonts w:cs="Arial"/>
                <w:szCs w:val="18"/>
              </w:rPr>
            </w:pPr>
          </w:p>
        </w:tc>
        <w:tc>
          <w:tcPr>
            <w:tcW w:w="1320" w:type="dxa"/>
            <w:vMerge/>
            <w:tcBorders>
              <w:top w:val="single" w:sz="6" w:space="0" w:color="auto"/>
              <w:left w:val="single" w:sz="6" w:space="0" w:color="auto"/>
              <w:bottom w:val="single" w:sz="6" w:space="0" w:color="auto"/>
              <w:right w:val="single" w:sz="6" w:space="0" w:color="auto"/>
            </w:tcBorders>
            <w:vAlign w:val="center"/>
            <w:hideMark/>
          </w:tcPr>
          <w:p w14:paraId="10B3AB0C" w14:textId="77777777" w:rsidR="00EA2F34" w:rsidRPr="00D256DF" w:rsidRDefault="00EA2F34" w:rsidP="00BE28D4">
            <w:pPr>
              <w:pStyle w:val="tabletext11"/>
              <w:rPr>
                <w:ins w:id="4160" w:author="Author"/>
                <w:rFonts w:cs="Arial"/>
                <w:szCs w:val="18"/>
              </w:rPr>
            </w:pPr>
          </w:p>
        </w:tc>
        <w:tc>
          <w:tcPr>
            <w:tcW w:w="1440" w:type="dxa"/>
            <w:vMerge/>
            <w:tcBorders>
              <w:top w:val="single" w:sz="6" w:space="0" w:color="auto"/>
              <w:left w:val="single" w:sz="6" w:space="0" w:color="auto"/>
              <w:bottom w:val="single" w:sz="6" w:space="0" w:color="auto"/>
              <w:right w:val="single" w:sz="6" w:space="0" w:color="auto"/>
            </w:tcBorders>
            <w:vAlign w:val="center"/>
            <w:hideMark/>
          </w:tcPr>
          <w:p w14:paraId="57B59ADD" w14:textId="77777777" w:rsidR="00EA2F34" w:rsidRPr="00D256DF" w:rsidRDefault="00EA2F34" w:rsidP="00BE28D4">
            <w:pPr>
              <w:pStyle w:val="tabletext11"/>
              <w:rPr>
                <w:ins w:id="4161" w:author="Author"/>
                <w:rFonts w:cs="Arial"/>
                <w:szCs w:val="18"/>
              </w:rPr>
            </w:pPr>
          </w:p>
        </w:tc>
        <w:tc>
          <w:tcPr>
            <w:tcW w:w="24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D02F044" w14:textId="77777777" w:rsidR="00EA2F34" w:rsidRPr="00D256DF" w:rsidRDefault="00EA2F34" w:rsidP="00BE28D4">
            <w:pPr>
              <w:pStyle w:val="tabletext11"/>
              <w:rPr>
                <w:ins w:id="4162" w:author="Author"/>
                <w:rFonts w:cs="Arial"/>
                <w:szCs w:val="18"/>
              </w:rPr>
            </w:pPr>
            <w:ins w:id="4163" w:author="Author">
              <w:r w:rsidRPr="00D256DF">
                <w:t>Driven to or from work 15 miles or more</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4C854B2" w14:textId="77777777" w:rsidR="00EA2F34" w:rsidRPr="00D256DF" w:rsidRDefault="00EA2F34" w:rsidP="00BE28D4">
            <w:pPr>
              <w:pStyle w:val="tabletext11"/>
              <w:tabs>
                <w:tab w:val="decimal" w:pos="560"/>
              </w:tabs>
              <w:rPr>
                <w:ins w:id="4164" w:author="Author"/>
                <w:rFonts w:cs="Arial"/>
                <w:szCs w:val="18"/>
              </w:rPr>
            </w:pPr>
            <w:ins w:id="4165" w:author="Author">
              <w:r w:rsidRPr="00D256DF">
                <w:rPr>
                  <w:rFonts w:cs="Arial"/>
                  <w:szCs w:val="18"/>
                </w:rPr>
                <w:t>7394</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465EB09" w14:textId="77777777" w:rsidR="00EA2F34" w:rsidRPr="00D256DF" w:rsidRDefault="00EA2F34" w:rsidP="00BE28D4">
            <w:pPr>
              <w:pStyle w:val="tabletext11"/>
              <w:tabs>
                <w:tab w:val="decimal" w:pos="420"/>
              </w:tabs>
              <w:rPr>
                <w:ins w:id="4166" w:author="Author"/>
                <w:rFonts w:cs="Arial"/>
                <w:szCs w:val="18"/>
              </w:rPr>
            </w:pPr>
            <w:ins w:id="4167" w:author="Author">
              <w:r w:rsidRPr="00D256DF">
                <w:rPr>
                  <w:rFonts w:cs="Arial"/>
                  <w:szCs w:val="18"/>
                </w:rPr>
                <w:t>2.13</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4F67EDA" w14:textId="77777777" w:rsidR="00EA2F34" w:rsidRPr="00D256DF" w:rsidRDefault="00EA2F34" w:rsidP="00BE28D4">
            <w:pPr>
              <w:pStyle w:val="tabletext11"/>
              <w:tabs>
                <w:tab w:val="decimal" w:pos="360"/>
              </w:tabs>
              <w:rPr>
                <w:ins w:id="4168" w:author="Author"/>
                <w:rFonts w:cs="Arial"/>
                <w:szCs w:val="18"/>
              </w:rPr>
            </w:pPr>
            <w:ins w:id="4169" w:author="Author">
              <w:r w:rsidRPr="00D256DF">
                <w:rPr>
                  <w:rFonts w:cs="Arial"/>
                  <w:szCs w:val="18"/>
                </w:rPr>
                <w:t>1.65</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F6D4F15" w14:textId="77777777" w:rsidR="00EA2F34" w:rsidRPr="00D256DF" w:rsidRDefault="00EA2F34" w:rsidP="00BE28D4">
            <w:pPr>
              <w:pStyle w:val="tabletext11"/>
              <w:tabs>
                <w:tab w:val="decimal" w:pos="360"/>
              </w:tabs>
              <w:rPr>
                <w:ins w:id="4170" w:author="Author"/>
                <w:rFonts w:cs="Arial"/>
                <w:szCs w:val="18"/>
              </w:rPr>
            </w:pPr>
            <w:ins w:id="4171" w:author="Author">
              <w:r w:rsidRPr="00D256DF">
                <w:rPr>
                  <w:rFonts w:cs="Arial"/>
                  <w:szCs w:val="18"/>
                </w:rPr>
                <w:t>1.05</w:t>
              </w:r>
            </w:ins>
          </w:p>
        </w:tc>
      </w:tr>
      <w:tr w:rsidR="00EA2F34" w:rsidRPr="00D256DF" w14:paraId="232A491D" w14:textId="77777777" w:rsidTr="00A1082D">
        <w:trPr>
          <w:cantSplit/>
          <w:trHeight w:val="190"/>
          <w:ins w:id="4172" w:author="Author"/>
        </w:trPr>
        <w:tc>
          <w:tcPr>
            <w:tcW w:w="200" w:type="dxa"/>
            <w:tcBorders>
              <w:top w:val="nil"/>
              <w:right w:val="single" w:sz="6" w:space="0" w:color="auto"/>
            </w:tcBorders>
            <w:shd w:val="clear" w:color="auto" w:fill="auto"/>
          </w:tcPr>
          <w:p w14:paraId="3E9B7209" w14:textId="77777777" w:rsidR="00EA2F34" w:rsidRPr="00D256DF" w:rsidRDefault="00EA2F34" w:rsidP="00BE28D4">
            <w:pPr>
              <w:pStyle w:val="tabletext11"/>
              <w:rPr>
                <w:ins w:id="4173" w:author="Author"/>
                <w:rFonts w:cs="Arial"/>
                <w:szCs w:val="18"/>
              </w:rPr>
            </w:pPr>
          </w:p>
        </w:tc>
        <w:tc>
          <w:tcPr>
            <w:tcW w:w="960" w:type="dxa"/>
            <w:vMerge/>
            <w:tcBorders>
              <w:left w:val="single" w:sz="6" w:space="0" w:color="auto"/>
              <w:bottom w:val="single" w:sz="6" w:space="0" w:color="auto"/>
              <w:right w:val="single" w:sz="6" w:space="0" w:color="auto"/>
            </w:tcBorders>
            <w:vAlign w:val="center"/>
            <w:hideMark/>
          </w:tcPr>
          <w:p w14:paraId="6C72A5B9" w14:textId="77777777" w:rsidR="00EA2F34" w:rsidRPr="00D256DF" w:rsidRDefault="00EA2F34" w:rsidP="00BE28D4">
            <w:pPr>
              <w:pStyle w:val="tabletext11"/>
              <w:rPr>
                <w:ins w:id="4174" w:author="Author"/>
                <w:rFonts w:cs="Arial"/>
                <w:szCs w:val="18"/>
              </w:rPr>
            </w:pPr>
          </w:p>
        </w:tc>
        <w:tc>
          <w:tcPr>
            <w:tcW w:w="516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054C9DFA" w14:textId="77777777" w:rsidR="00EA2F34" w:rsidRPr="00D256DF" w:rsidRDefault="00EA2F34" w:rsidP="00BE28D4">
            <w:pPr>
              <w:pStyle w:val="tabletext11"/>
              <w:rPr>
                <w:ins w:id="4175" w:author="Author"/>
                <w:rFonts w:cs="Arial"/>
                <w:szCs w:val="18"/>
              </w:rPr>
            </w:pPr>
            <w:ins w:id="4176" w:author="Author">
              <w:r w:rsidRPr="00D256DF">
                <w:rPr>
                  <w:rFonts w:cs="Arial"/>
                  <w:szCs w:val="18"/>
                </w:rPr>
                <w:t>Vehicles used exclusively for business purposes</w:t>
              </w:r>
            </w:ins>
          </w:p>
        </w:tc>
        <w:tc>
          <w:tcPr>
            <w:tcW w:w="84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755255B" w14:textId="77777777" w:rsidR="00EA2F34" w:rsidRPr="00D256DF" w:rsidRDefault="00EA2F34" w:rsidP="00BE28D4">
            <w:pPr>
              <w:pStyle w:val="tabletext11"/>
              <w:tabs>
                <w:tab w:val="decimal" w:pos="560"/>
              </w:tabs>
              <w:rPr>
                <w:ins w:id="4177" w:author="Author"/>
                <w:rFonts w:cs="Arial"/>
                <w:szCs w:val="18"/>
              </w:rPr>
            </w:pPr>
            <w:ins w:id="4178" w:author="Author">
              <w:r w:rsidRPr="00D256DF">
                <w:rPr>
                  <w:rFonts w:cs="Arial"/>
                  <w:szCs w:val="18"/>
                </w:rPr>
                <w:t>7391</w:t>
              </w:r>
            </w:ins>
          </w:p>
        </w:tc>
        <w:tc>
          <w:tcPr>
            <w:tcW w:w="108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8871456" w14:textId="77777777" w:rsidR="00EA2F34" w:rsidRPr="00D256DF" w:rsidRDefault="00EA2F34" w:rsidP="00BE28D4">
            <w:pPr>
              <w:pStyle w:val="tabletext11"/>
              <w:tabs>
                <w:tab w:val="decimal" w:pos="420"/>
              </w:tabs>
              <w:rPr>
                <w:ins w:id="4179" w:author="Author"/>
                <w:rFonts w:cs="Arial"/>
                <w:szCs w:val="18"/>
              </w:rPr>
            </w:pPr>
            <w:ins w:id="4180" w:author="Author">
              <w:r w:rsidRPr="00D256DF">
                <w:rPr>
                  <w:rFonts w:cs="Arial"/>
                  <w:szCs w:val="18"/>
                </w:rPr>
                <w:t>1.00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123FFE3" w14:textId="77777777" w:rsidR="00EA2F34" w:rsidRPr="00D256DF" w:rsidRDefault="00EA2F34" w:rsidP="00BE28D4">
            <w:pPr>
              <w:pStyle w:val="tabletext11"/>
              <w:tabs>
                <w:tab w:val="decimal" w:pos="360"/>
              </w:tabs>
              <w:rPr>
                <w:ins w:id="4181" w:author="Author"/>
                <w:rFonts w:cs="Arial"/>
                <w:szCs w:val="18"/>
              </w:rPr>
            </w:pPr>
            <w:ins w:id="4182" w:author="Author">
              <w:r w:rsidRPr="00D256DF">
                <w:rPr>
                  <w:rFonts w:cs="Arial"/>
                  <w:szCs w:val="18"/>
                </w:rPr>
                <w:t>1.00</w:t>
              </w:r>
            </w:ins>
          </w:p>
        </w:tc>
        <w:tc>
          <w:tcPr>
            <w:tcW w:w="96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D1C565E" w14:textId="77777777" w:rsidR="00EA2F34" w:rsidRPr="00D256DF" w:rsidRDefault="00EA2F34" w:rsidP="00BE28D4">
            <w:pPr>
              <w:pStyle w:val="tabletext11"/>
              <w:tabs>
                <w:tab w:val="decimal" w:pos="360"/>
              </w:tabs>
              <w:rPr>
                <w:ins w:id="4183" w:author="Author"/>
                <w:rFonts w:cs="Arial"/>
                <w:szCs w:val="18"/>
              </w:rPr>
            </w:pPr>
            <w:ins w:id="4184" w:author="Author">
              <w:r w:rsidRPr="00D256DF">
                <w:rPr>
                  <w:rFonts w:cs="Arial"/>
                  <w:szCs w:val="18"/>
                </w:rPr>
                <w:t>1.00</w:t>
              </w:r>
            </w:ins>
          </w:p>
        </w:tc>
      </w:tr>
    </w:tbl>
    <w:p w14:paraId="7D001021" w14:textId="33CF9582" w:rsidR="00EA2F34" w:rsidRDefault="00EA2F34" w:rsidP="00BE28D4">
      <w:pPr>
        <w:pStyle w:val="tablecaption"/>
      </w:pPr>
      <w:ins w:id="4185" w:author="Author">
        <w:r w:rsidRPr="00D256DF">
          <w:t>Table 231.C. Private Passenger Types Classification Factors</w:t>
        </w:r>
      </w:ins>
    </w:p>
    <w:p w14:paraId="3DA77BC3" w14:textId="5D43B204" w:rsidR="00EA2F34" w:rsidRDefault="00EA2F34" w:rsidP="00BE28D4">
      <w:pPr>
        <w:pStyle w:val="isonormal"/>
        <w:jc w:val="left"/>
      </w:pPr>
    </w:p>
    <w:p w14:paraId="30EC799F" w14:textId="77777777" w:rsidR="00EA2F34" w:rsidRDefault="00EA2F34" w:rsidP="00BE28D4">
      <w:pPr>
        <w:pStyle w:val="isonormal"/>
        <w:sectPr w:rsidR="00EA2F34" w:rsidSect="00EA2F34">
          <w:pgSz w:w="12240" w:h="15840"/>
          <w:pgMar w:top="1735" w:right="960" w:bottom="1560" w:left="1200" w:header="575" w:footer="480" w:gutter="0"/>
          <w:cols w:space="480"/>
          <w:noEndnote/>
          <w:docGrid w:linePitch="326"/>
        </w:sectPr>
      </w:pPr>
    </w:p>
    <w:p w14:paraId="7B029BB4" w14:textId="77777777" w:rsidR="00EA2F34" w:rsidRPr="00CB7C67" w:rsidRDefault="00EA2F34" w:rsidP="00BE28D4">
      <w:pPr>
        <w:pStyle w:val="boxrule"/>
        <w:rPr>
          <w:ins w:id="4186" w:author="Author"/>
        </w:rPr>
      </w:pPr>
      <w:ins w:id="4187" w:author="Author">
        <w:r w:rsidRPr="00CB7C67">
          <w:lastRenderedPageBreak/>
          <w:t>232.  PRIVATE PASSENGER TYPES CLASSIFICATIONS</w:t>
        </w:r>
      </w:ins>
    </w:p>
    <w:p w14:paraId="2E1C4B84" w14:textId="77777777" w:rsidR="00EA2F34" w:rsidRPr="00CB7C67" w:rsidRDefault="00EA2F34" w:rsidP="00BE28D4">
      <w:pPr>
        <w:pStyle w:val="blocktext1"/>
        <w:rPr>
          <w:ins w:id="4188" w:author="Author"/>
          <w:b/>
        </w:rPr>
      </w:pPr>
      <w:ins w:id="4189" w:author="Author">
        <w:r w:rsidRPr="00CB7C67">
          <w:t xml:space="preserve">The following is added to Paragraph </w:t>
        </w:r>
        <w:r w:rsidRPr="00CB7C67">
          <w:rPr>
            <w:b/>
            <w:bCs/>
          </w:rPr>
          <w:t>A.3.:</w:t>
        </w:r>
      </w:ins>
    </w:p>
    <w:p w14:paraId="0E89DC00" w14:textId="77777777" w:rsidR="00EA2F34" w:rsidRPr="00CB7C67" w:rsidRDefault="00EA2F34" w:rsidP="00BE28D4">
      <w:pPr>
        <w:pStyle w:val="space4"/>
        <w:rPr>
          <w:ins w:id="4190"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20"/>
        <w:gridCol w:w="960"/>
        <w:gridCol w:w="960"/>
        <w:gridCol w:w="960"/>
      </w:tblGrid>
      <w:tr w:rsidR="00EA2F34" w:rsidRPr="00CB7C67" w14:paraId="6635E22F" w14:textId="77777777" w:rsidTr="00A1082D">
        <w:trPr>
          <w:cantSplit/>
          <w:trHeight w:val="190"/>
          <w:ins w:id="4191" w:author="Author"/>
        </w:trPr>
        <w:tc>
          <w:tcPr>
            <w:tcW w:w="200" w:type="dxa"/>
            <w:tcBorders>
              <w:right w:val="single" w:sz="6" w:space="0" w:color="auto"/>
            </w:tcBorders>
            <w:shd w:val="clear" w:color="auto" w:fill="auto"/>
          </w:tcPr>
          <w:p w14:paraId="59C9A5B2" w14:textId="77777777" w:rsidR="00EA2F34" w:rsidRPr="00CB7C67" w:rsidRDefault="00EA2F34" w:rsidP="00BE28D4">
            <w:pPr>
              <w:pStyle w:val="tablehead"/>
              <w:rPr>
                <w:ins w:id="419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vAlign w:val="bottom"/>
          </w:tcPr>
          <w:p w14:paraId="27E67243" w14:textId="77777777" w:rsidR="00EA2F34" w:rsidRPr="00CB7C67" w:rsidRDefault="00EA2F34" w:rsidP="00BE28D4">
            <w:pPr>
              <w:pStyle w:val="tablehead"/>
              <w:rPr>
                <w:ins w:id="4193" w:author="Author"/>
              </w:rPr>
            </w:pPr>
            <w:ins w:id="4194" w:author="Author">
              <w:r w:rsidRPr="00CB7C67">
                <w:t>Number Of</w:t>
              </w:r>
              <w:r w:rsidRPr="00CB7C67">
                <w:br/>
                <w:t>Powered Vehicles</w:t>
              </w:r>
            </w:ins>
          </w:p>
        </w:tc>
        <w:tc>
          <w:tcPr>
            <w:tcW w:w="960" w:type="dxa"/>
            <w:tcBorders>
              <w:top w:val="single" w:sz="6" w:space="0" w:color="auto"/>
              <w:left w:val="single" w:sz="6" w:space="0" w:color="auto"/>
              <w:bottom w:val="single" w:sz="6" w:space="0" w:color="auto"/>
              <w:right w:val="single" w:sz="6" w:space="0" w:color="auto"/>
            </w:tcBorders>
            <w:vAlign w:val="bottom"/>
          </w:tcPr>
          <w:p w14:paraId="4EBA2A96" w14:textId="77777777" w:rsidR="00EA2F34" w:rsidRPr="00CB7C67" w:rsidRDefault="00EA2F34" w:rsidP="00BE28D4">
            <w:pPr>
              <w:pStyle w:val="tablehead"/>
              <w:rPr>
                <w:ins w:id="4195" w:author="Author"/>
              </w:rPr>
            </w:pPr>
            <w:ins w:id="4196" w:author="Author">
              <w:r w:rsidRPr="00CB7C67">
                <w:t>Liability</w:t>
              </w:r>
            </w:ins>
          </w:p>
        </w:tc>
        <w:tc>
          <w:tcPr>
            <w:tcW w:w="960" w:type="dxa"/>
            <w:tcBorders>
              <w:top w:val="single" w:sz="6" w:space="0" w:color="auto"/>
              <w:left w:val="single" w:sz="6" w:space="0" w:color="auto"/>
              <w:bottom w:val="single" w:sz="6" w:space="0" w:color="auto"/>
              <w:right w:val="single" w:sz="6" w:space="0" w:color="auto"/>
            </w:tcBorders>
            <w:vAlign w:val="bottom"/>
          </w:tcPr>
          <w:p w14:paraId="5700A9D0" w14:textId="77777777" w:rsidR="00EA2F34" w:rsidRPr="00CB7C67" w:rsidRDefault="00EA2F34" w:rsidP="00BE28D4">
            <w:pPr>
              <w:pStyle w:val="tablehead"/>
              <w:rPr>
                <w:ins w:id="4197" w:author="Author"/>
              </w:rPr>
            </w:pPr>
            <w:ins w:id="4198" w:author="Author">
              <w:r w:rsidRPr="00CB7C67">
                <w:t>Collision</w:t>
              </w:r>
            </w:ins>
          </w:p>
        </w:tc>
        <w:tc>
          <w:tcPr>
            <w:tcW w:w="960" w:type="dxa"/>
            <w:tcBorders>
              <w:top w:val="single" w:sz="6" w:space="0" w:color="auto"/>
              <w:left w:val="single" w:sz="6" w:space="0" w:color="auto"/>
              <w:bottom w:val="single" w:sz="6" w:space="0" w:color="auto"/>
              <w:right w:val="single" w:sz="6" w:space="0" w:color="auto"/>
            </w:tcBorders>
            <w:vAlign w:val="bottom"/>
          </w:tcPr>
          <w:p w14:paraId="4F7F6AED" w14:textId="77777777" w:rsidR="00EA2F34" w:rsidRPr="00CB7C67" w:rsidRDefault="00EA2F34" w:rsidP="00BE28D4">
            <w:pPr>
              <w:pStyle w:val="tablehead"/>
              <w:rPr>
                <w:ins w:id="4199" w:author="Author"/>
              </w:rPr>
            </w:pPr>
            <w:ins w:id="4200" w:author="Author">
              <w:r w:rsidRPr="00CB7C67">
                <w:t>Other Than Collision</w:t>
              </w:r>
            </w:ins>
          </w:p>
        </w:tc>
      </w:tr>
      <w:tr w:rsidR="00EA2F34" w:rsidRPr="00CB7C67" w14:paraId="71276B50" w14:textId="77777777" w:rsidTr="00A1082D">
        <w:trPr>
          <w:cantSplit/>
          <w:trHeight w:val="190"/>
          <w:ins w:id="4201" w:author="Author"/>
        </w:trPr>
        <w:tc>
          <w:tcPr>
            <w:tcW w:w="200" w:type="dxa"/>
            <w:tcBorders>
              <w:right w:val="single" w:sz="6" w:space="0" w:color="auto"/>
            </w:tcBorders>
            <w:shd w:val="clear" w:color="auto" w:fill="auto"/>
          </w:tcPr>
          <w:p w14:paraId="3C3307FB" w14:textId="77777777" w:rsidR="00EA2F34" w:rsidRPr="00CB7C67" w:rsidRDefault="00EA2F34" w:rsidP="00BE28D4">
            <w:pPr>
              <w:pStyle w:val="tabletext11"/>
              <w:rPr>
                <w:ins w:id="420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0CC5F909" w14:textId="77777777" w:rsidR="00EA2F34" w:rsidRPr="00CB7C67" w:rsidRDefault="00EA2F34" w:rsidP="00BE28D4">
            <w:pPr>
              <w:pStyle w:val="tabletext11"/>
              <w:jc w:val="center"/>
              <w:rPr>
                <w:ins w:id="4203" w:author="Author"/>
              </w:rPr>
            </w:pPr>
            <w:ins w:id="4204" w:author="Author">
              <w:r w:rsidRPr="00CB7C67">
                <w:t>1</w:t>
              </w:r>
            </w:ins>
          </w:p>
        </w:tc>
        <w:tc>
          <w:tcPr>
            <w:tcW w:w="960" w:type="dxa"/>
            <w:tcBorders>
              <w:top w:val="single" w:sz="6" w:space="0" w:color="auto"/>
              <w:left w:val="single" w:sz="6" w:space="0" w:color="auto"/>
              <w:bottom w:val="single" w:sz="6" w:space="0" w:color="auto"/>
              <w:right w:val="single" w:sz="6" w:space="0" w:color="auto"/>
            </w:tcBorders>
            <w:vAlign w:val="bottom"/>
          </w:tcPr>
          <w:p w14:paraId="21EF815F" w14:textId="77777777" w:rsidR="00EA2F34" w:rsidRPr="00CB7C67" w:rsidRDefault="00EA2F34" w:rsidP="00BE28D4">
            <w:pPr>
              <w:pStyle w:val="tabletext11"/>
              <w:tabs>
                <w:tab w:val="decimal" w:pos="360"/>
              </w:tabs>
              <w:rPr>
                <w:ins w:id="4205" w:author="Author"/>
              </w:rPr>
            </w:pPr>
            <w:ins w:id="4206" w:author="Author">
              <w:r w:rsidRPr="00CB7C67">
                <w:t>1.10</w:t>
              </w:r>
            </w:ins>
          </w:p>
        </w:tc>
        <w:tc>
          <w:tcPr>
            <w:tcW w:w="960" w:type="dxa"/>
            <w:tcBorders>
              <w:top w:val="single" w:sz="6" w:space="0" w:color="auto"/>
              <w:left w:val="single" w:sz="6" w:space="0" w:color="auto"/>
              <w:bottom w:val="single" w:sz="6" w:space="0" w:color="auto"/>
              <w:right w:val="single" w:sz="6" w:space="0" w:color="auto"/>
            </w:tcBorders>
            <w:vAlign w:val="bottom"/>
          </w:tcPr>
          <w:p w14:paraId="7C42EEB4" w14:textId="77777777" w:rsidR="00EA2F34" w:rsidRPr="00CB7C67" w:rsidRDefault="00EA2F34" w:rsidP="00BE28D4">
            <w:pPr>
              <w:pStyle w:val="tabletext11"/>
              <w:tabs>
                <w:tab w:val="decimal" w:pos="360"/>
              </w:tabs>
              <w:rPr>
                <w:ins w:id="4207" w:author="Author"/>
              </w:rPr>
            </w:pPr>
            <w:ins w:id="4208" w:author="Author">
              <w:r w:rsidRPr="00CB7C67">
                <w:t>1.13</w:t>
              </w:r>
            </w:ins>
          </w:p>
        </w:tc>
        <w:tc>
          <w:tcPr>
            <w:tcW w:w="960" w:type="dxa"/>
            <w:tcBorders>
              <w:top w:val="single" w:sz="6" w:space="0" w:color="auto"/>
              <w:left w:val="single" w:sz="6" w:space="0" w:color="auto"/>
              <w:bottom w:val="single" w:sz="6" w:space="0" w:color="auto"/>
              <w:right w:val="single" w:sz="6" w:space="0" w:color="auto"/>
            </w:tcBorders>
            <w:vAlign w:val="bottom"/>
          </w:tcPr>
          <w:p w14:paraId="2ECC5D63" w14:textId="77777777" w:rsidR="00EA2F34" w:rsidRPr="00CB7C67" w:rsidRDefault="00EA2F34" w:rsidP="00BE28D4">
            <w:pPr>
              <w:pStyle w:val="tabletext11"/>
              <w:tabs>
                <w:tab w:val="decimal" w:pos="360"/>
              </w:tabs>
              <w:rPr>
                <w:ins w:id="4209" w:author="Author"/>
              </w:rPr>
            </w:pPr>
            <w:ins w:id="4210" w:author="Author">
              <w:r w:rsidRPr="00CB7C67">
                <w:t>1.09</w:t>
              </w:r>
            </w:ins>
          </w:p>
        </w:tc>
      </w:tr>
      <w:tr w:rsidR="00EA2F34" w:rsidRPr="00CB7C67" w14:paraId="15129B15" w14:textId="77777777" w:rsidTr="00A1082D">
        <w:trPr>
          <w:cantSplit/>
          <w:trHeight w:val="190"/>
          <w:ins w:id="4211" w:author="Author"/>
        </w:trPr>
        <w:tc>
          <w:tcPr>
            <w:tcW w:w="200" w:type="dxa"/>
            <w:tcBorders>
              <w:right w:val="single" w:sz="6" w:space="0" w:color="auto"/>
            </w:tcBorders>
            <w:shd w:val="clear" w:color="auto" w:fill="auto"/>
          </w:tcPr>
          <w:p w14:paraId="104CDFCA" w14:textId="77777777" w:rsidR="00EA2F34" w:rsidRPr="00CB7C67" w:rsidRDefault="00EA2F34" w:rsidP="00BE28D4">
            <w:pPr>
              <w:pStyle w:val="tabletext11"/>
              <w:rPr>
                <w:ins w:id="421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70320872" w14:textId="77777777" w:rsidR="00EA2F34" w:rsidRPr="00CB7C67" w:rsidRDefault="00EA2F34" w:rsidP="00BE28D4">
            <w:pPr>
              <w:pStyle w:val="tabletext11"/>
              <w:jc w:val="center"/>
              <w:rPr>
                <w:ins w:id="4213" w:author="Author"/>
              </w:rPr>
            </w:pPr>
            <w:ins w:id="4214" w:author="Author">
              <w:r w:rsidRPr="00CB7C67">
                <w:t>2</w:t>
              </w:r>
            </w:ins>
          </w:p>
        </w:tc>
        <w:tc>
          <w:tcPr>
            <w:tcW w:w="960" w:type="dxa"/>
            <w:tcBorders>
              <w:top w:val="single" w:sz="6" w:space="0" w:color="auto"/>
              <w:left w:val="single" w:sz="6" w:space="0" w:color="auto"/>
              <w:bottom w:val="single" w:sz="6" w:space="0" w:color="auto"/>
              <w:right w:val="single" w:sz="6" w:space="0" w:color="auto"/>
            </w:tcBorders>
            <w:vAlign w:val="bottom"/>
          </w:tcPr>
          <w:p w14:paraId="4A7AE2DE" w14:textId="77777777" w:rsidR="00EA2F34" w:rsidRPr="00CB7C67" w:rsidRDefault="00EA2F34" w:rsidP="00BE28D4">
            <w:pPr>
              <w:pStyle w:val="tabletext11"/>
              <w:tabs>
                <w:tab w:val="decimal" w:pos="360"/>
              </w:tabs>
              <w:rPr>
                <w:ins w:id="4215" w:author="Author"/>
              </w:rPr>
            </w:pPr>
            <w:ins w:id="4216" w:author="Author">
              <w:r w:rsidRPr="00CB7C67">
                <w:t>1.06</w:t>
              </w:r>
            </w:ins>
          </w:p>
        </w:tc>
        <w:tc>
          <w:tcPr>
            <w:tcW w:w="960" w:type="dxa"/>
            <w:tcBorders>
              <w:top w:val="single" w:sz="6" w:space="0" w:color="auto"/>
              <w:left w:val="single" w:sz="6" w:space="0" w:color="auto"/>
              <w:bottom w:val="single" w:sz="6" w:space="0" w:color="auto"/>
              <w:right w:val="single" w:sz="6" w:space="0" w:color="auto"/>
            </w:tcBorders>
            <w:vAlign w:val="bottom"/>
          </w:tcPr>
          <w:p w14:paraId="675E3663" w14:textId="77777777" w:rsidR="00EA2F34" w:rsidRPr="00CB7C67" w:rsidRDefault="00EA2F34" w:rsidP="00BE28D4">
            <w:pPr>
              <w:pStyle w:val="tabletext11"/>
              <w:tabs>
                <w:tab w:val="decimal" w:pos="360"/>
              </w:tabs>
              <w:rPr>
                <w:ins w:id="4217" w:author="Author"/>
              </w:rPr>
            </w:pPr>
            <w:ins w:id="4218" w:author="Author">
              <w:r w:rsidRPr="00CB7C67">
                <w:t>1.08</w:t>
              </w:r>
            </w:ins>
          </w:p>
        </w:tc>
        <w:tc>
          <w:tcPr>
            <w:tcW w:w="960" w:type="dxa"/>
            <w:tcBorders>
              <w:top w:val="single" w:sz="6" w:space="0" w:color="auto"/>
              <w:left w:val="single" w:sz="6" w:space="0" w:color="auto"/>
              <w:bottom w:val="single" w:sz="6" w:space="0" w:color="auto"/>
              <w:right w:val="single" w:sz="6" w:space="0" w:color="auto"/>
            </w:tcBorders>
            <w:vAlign w:val="bottom"/>
          </w:tcPr>
          <w:p w14:paraId="245968B5" w14:textId="77777777" w:rsidR="00EA2F34" w:rsidRPr="00CB7C67" w:rsidRDefault="00EA2F34" w:rsidP="00BE28D4">
            <w:pPr>
              <w:pStyle w:val="tabletext11"/>
              <w:tabs>
                <w:tab w:val="decimal" w:pos="360"/>
              </w:tabs>
              <w:rPr>
                <w:ins w:id="4219" w:author="Author"/>
              </w:rPr>
            </w:pPr>
            <w:ins w:id="4220" w:author="Author">
              <w:r w:rsidRPr="00CB7C67">
                <w:t>1.06</w:t>
              </w:r>
            </w:ins>
          </w:p>
        </w:tc>
      </w:tr>
      <w:tr w:rsidR="00EA2F34" w:rsidRPr="00CB7C67" w14:paraId="0C448093" w14:textId="77777777" w:rsidTr="00A1082D">
        <w:trPr>
          <w:cantSplit/>
          <w:trHeight w:val="190"/>
          <w:ins w:id="4221" w:author="Author"/>
        </w:trPr>
        <w:tc>
          <w:tcPr>
            <w:tcW w:w="200" w:type="dxa"/>
            <w:tcBorders>
              <w:right w:val="single" w:sz="6" w:space="0" w:color="auto"/>
            </w:tcBorders>
            <w:shd w:val="clear" w:color="auto" w:fill="auto"/>
          </w:tcPr>
          <w:p w14:paraId="05D4385E" w14:textId="77777777" w:rsidR="00EA2F34" w:rsidRPr="00CB7C67" w:rsidRDefault="00EA2F34" w:rsidP="00BE28D4">
            <w:pPr>
              <w:pStyle w:val="tabletext11"/>
              <w:rPr>
                <w:ins w:id="422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3983296B" w14:textId="77777777" w:rsidR="00EA2F34" w:rsidRPr="00CB7C67" w:rsidRDefault="00EA2F34" w:rsidP="00BE28D4">
            <w:pPr>
              <w:pStyle w:val="tabletext11"/>
              <w:jc w:val="center"/>
              <w:rPr>
                <w:ins w:id="4223" w:author="Author"/>
              </w:rPr>
            </w:pPr>
            <w:ins w:id="4224" w:author="Author">
              <w:r w:rsidRPr="00CB7C67">
                <w:t>3 to 4</w:t>
              </w:r>
            </w:ins>
          </w:p>
        </w:tc>
        <w:tc>
          <w:tcPr>
            <w:tcW w:w="960" w:type="dxa"/>
            <w:tcBorders>
              <w:top w:val="single" w:sz="6" w:space="0" w:color="auto"/>
              <w:left w:val="single" w:sz="6" w:space="0" w:color="auto"/>
              <w:bottom w:val="single" w:sz="6" w:space="0" w:color="auto"/>
              <w:right w:val="single" w:sz="6" w:space="0" w:color="auto"/>
            </w:tcBorders>
            <w:vAlign w:val="bottom"/>
          </w:tcPr>
          <w:p w14:paraId="77D8BB58" w14:textId="77777777" w:rsidR="00EA2F34" w:rsidRPr="00CB7C67" w:rsidRDefault="00EA2F34" w:rsidP="00BE28D4">
            <w:pPr>
              <w:pStyle w:val="tabletext11"/>
              <w:tabs>
                <w:tab w:val="decimal" w:pos="360"/>
              </w:tabs>
              <w:rPr>
                <w:ins w:id="4225" w:author="Author"/>
              </w:rPr>
            </w:pPr>
            <w:ins w:id="4226" w:author="Author">
              <w:r w:rsidRPr="00CB7C67">
                <w:t>1.03</w:t>
              </w:r>
            </w:ins>
          </w:p>
        </w:tc>
        <w:tc>
          <w:tcPr>
            <w:tcW w:w="960" w:type="dxa"/>
            <w:tcBorders>
              <w:top w:val="single" w:sz="6" w:space="0" w:color="auto"/>
              <w:left w:val="single" w:sz="6" w:space="0" w:color="auto"/>
              <w:bottom w:val="single" w:sz="6" w:space="0" w:color="auto"/>
              <w:right w:val="single" w:sz="6" w:space="0" w:color="auto"/>
            </w:tcBorders>
            <w:vAlign w:val="bottom"/>
          </w:tcPr>
          <w:p w14:paraId="50981821" w14:textId="77777777" w:rsidR="00EA2F34" w:rsidRPr="00CB7C67" w:rsidRDefault="00EA2F34" w:rsidP="00BE28D4">
            <w:pPr>
              <w:pStyle w:val="tabletext11"/>
              <w:tabs>
                <w:tab w:val="decimal" w:pos="360"/>
              </w:tabs>
              <w:rPr>
                <w:ins w:id="4227" w:author="Author"/>
              </w:rPr>
            </w:pPr>
            <w:ins w:id="4228" w:author="Author">
              <w:r w:rsidRPr="00CB7C67">
                <w:t>1.04</w:t>
              </w:r>
            </w:ins>
          </w:p>
        </w:tc>
        <w:tc>
          <w:tcPr>
            <w:tcW w:w="960" w:type="dxa"/>
            <w:tcBorders>
              <w:top w:val="single" w:sz="6" w:space="0" w:color="auto"/>
              <w:left w:val="single" w:sz="6" w:space="0" w:color="auto"/>
              <w:bottom w:val="single" w:sz="6" w:space="0" w:color="auto"/>
              <w:right w:val="single" w:sz="6" w:space="0" w:color="auto"/>
            </w:tcBorders>
            <w:vAlign w:val="bottom"/>
          </w:tcPr>
          <w:p w14:paraId="75E278E3" w14:textId="77777777" w:rsidR="00EA2F34" w:rsidRPr="00CB7C67" w:rsidRDefault="00EA2F34" w:rsidP="00BE28D4">
            <w:pPr>
              <w:pStyle w:val="tabletext11"/>
              <w:tabs>
                <w:tab w:val="decimal" w:pos="360"/>
              </w:tabs>
              <w:rPr>
                <w:ins w:id="4229" w:author="Author"/>
              </w:rPr>
            </w:pPr>
            <w:ins w:id="4230" w:author="Author">
              <w:r w:rsidRPr="00CB7C67">
                <w:t>1.04</w:t>
              </w:r>
            </w:ins>
          </w:p>
        </w:tc>
      </w:tr>
      <w:tr w:rsidR="00EA2F34" w:rsidRPr="00CB7C67" w14:paraId="7B42CB18" w14:textId="77777777" w:rsidTr="00A1082D">
        <w:trPr>
          <w:cantSplit/>
          <w:trHeight w:val="190"/>
          <w:ins w:id="4231" w:author="Author"/>
        </w:trPr>
        <w:tc>
          <w:tcPr>
            <w:tcW w:w="200" w:type="dxa"/>
            <w:tcBorders>
              <w:right w:val="single" w:sz="6" w:space="0" w:color="auto"/>
            </w:tcBorders>
            <w:shd w:val="clear" w:color="auto" w:fill="auto"/>
          </w:tcPr>
          <w:p w14:paraId="3B052E4A" w14:textId="77777777" w:rsidR="00EA2F34" w:rsidRPr="00CB7C67" w:rsidRDefault="00EA2F34" w:rsidP="00BE28D4">
            <w:pPr>
              <w:pStyle w:val="tabletext11"/>
              <w:rPr>
                <w:ins w:id="423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50CDB123" w14:textId="77777777" w:rsidR="00EA2F34" w:rsidRPr="00CB7C67" w:rsidRDefault="00EA2F34" w:rsidP="00BE28D4">
            <w:pPr>
              <w:pStyle w:val="tabletext11"/>
              <w:jc w:val="center"/>
              <w:rPr>
                <w:ins w:id="4233" w:author="Author"/>
              </w:rPr>
            </w:pPr>
            <w:ins w:id="4234" w:author="Author">
              <w:r w:rsidRPr="00CB7C67">
                <w:t>5 to 9</w:t>
              </w:r>
            </w:ins>
          </w:p>
        </w:tc>
        <w:tc>
          <w:tcPr>
            <w:tcW w:w="960" w:type="dxa"/>
            <w:tcBorders>
              <w:top w:val="single" w:sz="6" w:space="0" w:color="auto"/>
              <w:left w:val="single" w:sz="6" w:space="0" w:color="auto"/>
              <w:bottom w:val="single" w:sz="6" w:space="0" w:color="auto"/>
              <w:right w:val="single" w:sz="6" w:space="0" w:color="auto"/>
            </w:tcBorders>
            <w:vAlign w:val="bottom"/>
          </w:tcPr>
          <w:p w14:paraId="7E1166E6" w14:textId="77777777" w:rsidR="00EA2F34" w:rsidRPr="00CB7C67" w:rsidRDefault="00EA2F34" w:rsidP="00BE28D4">
            <w:pPr>
              <w:pStyle w:val="tabletext11"/>
              <w:tabs>
                <w:tab w:val="decimal" w:pos="360"/>
              </w:tabs>
              <w:rPr>
                <w:ins w:id="4235" w:author="Author"/>
              </w:rPr>
            </w:pPr>
            <w:ins w:id="4236" w:author="Author">
              <w:r w:rsidRPr="00CB7C67">
                <w:t>1.00</w:t>
              </w:r>
            </w:ins>
          </w:p>
        </w:tc>
        <w:tc>
          <w:tcPr>
            <w:tcW w:w="960" w:type="dxa"/>
            <w:tcBorders>
              <w:top w:val="single" w:sz="6" w:space="0" w:color="auto"/>
              <w:left w:val="single" w:sz="6" w:space="0" w:color="auto"/>
              <w:bottom w:val="single" w:sz="6" w:space="0" w:color="auto"/>
              <w:right w:val="single" w:sz="6" w:space="0" w:color="auto"/>
            </w:tcBorders>
            <w:vAlign w:val="bottom"/>
          </w:tcPr>
          <w:p w14:paraId="7CA587ED" w14:textId="77777777" w:rsidR="00EA2F34" w:rsidRPr="00CB7C67" w:rsidRDefault="00EA2F34" w:rsidP="00BE28D4">
            <w:pPr>
              <w:pStyle w:val="tabletext11"/>
              <w:tabs>
                <w:tab w:val="decimal" w:pos="360"/>
              </w:tabs>
              <w:rPr>
                <w:ins w:id="4237" w:author="Author"/>
              </w:rPr>
            </w:pPr>
            <w:ins w:id="4238" w:author="Author">
              <w:r w:rsidRPr="00CB7C67">
                <w:t>0.99</w:t>
              </w:r>
            </w:ins>
          </w:p>
        </w:tc>
        <w:tc>
          <w:tcPr>
            <w:tcW w:w="960" w:type="dxa"/>
            <w:tcBorders>
              <w:top w:val="single" w:sz="6" w:space="0" w:color="auto"/>
              <w:left w:val="single" w:sz="6" w:space="0" w:color="auto"/>
              <w:bottom w:val="single" w:sz="6" w:space="0" w:color="auto"/>
              <w:right w:val="single" w:sz="6" w:space="0" w:color="auto"/>
            </w:tcBorders>
            <w:vAlign w:val="bottom"/>
          </w:tcPr>
          <w:p w14:paraId="755C9165" w14:textId="77777777" w:rsidR="00EA2F34" w:rsidRPr="00CB7C67" w:rsidRDefault="00EA2F34" w:rsidP="00BE28D4">
            <w:pPr>
              <w:pStyle w:val="tabletext11"/>
              <w:tabs>
                <w:tab w:val="decimal" w:pos="360"/>
              </w:tabs>
              <w:rPr>
                <w:ins w:id="4239" w:author="Author"/>
              </w:rPr>
            </w:pPr>
            <w:ins w:id="4240" w:author="Author">
              <w:r w:rsidRPr="00CB7C67">
                <w:t>1.00</w:t>
              </w:r>
            </w:ins>
          </w:p>
        </w:tc>
      </w:tr>
      <w:tr w:rsidR="00EA2F34" w:rsidRPr="00CB7C67" w14:paraId="62A049C7" w14:textId="77777777" w:rsidTr="00A1082D">
        <w:trPr>
          <w:cantSplit/>
          <w:trHeight w:val="190"/>
          <w:ins w:id="4241" w:author="Author"/>
        </w:trPr>
        <w:tc>
          <w:tcPr>
            <w:tcW w:w="200" w:type="dxa"/>
            <w:tcBorders>
              <w:right w:val="single" w:sz="6" w:space="0" w:color="auto"/>
            </w:tcBorders>
            <w:shd w:val="clear" w:color="auto" w:fill="auto"/>
          </w:tcPr>
          <w:p w14:paraId="4C765E37" w14:textId="77777777" w:rsidR="00EA2F34" w:rsidRPr="00CB7C67" w:rsidRDefault="00EA2F34" w:rsidP="00BE28D4">
            <w:pPr>
              <w:pStyle w:val="tabletext11"/>
              <w:rPr>
                <w:ins w:id="424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74093F9D" w14:textId="77777777" w:rsidR="00EA2F34" w:rsidRPr="00CB7C67" w:rsidRDefault="00EA2F34" w:rsidP="00BE28D4">
            <w:pPr>
              <w:pStyle w:val="tabletext11"/>
              <w:jc w:val="center"/>
              <w:rPr>
                <w:ins w:id="4243" w:author="Author"/>
              </w:rPr>
            </w:pPr>
            <w:ins w:id="4244" w:author="Author">
              <w:r w:rsidRPr="00CB7C67">
                <w:t>10 to 14</w:t>
              </w:r>
            </w:ins>
          </w:p>
        </w:tc>
        <w:tc>
          <w:tcPr>
            <w:tcW w:w="960" w:type="dxa"/>
            <w:tcBorders>
              <w:top w:val="single" w:sz="6" w:space="0" w:color="auto"/>
              <w:left w:val="single" w:sz="6" w:space="0" w:color="auto"/>
              <w:bottom w:val="single" w:sz="6" w:space="0" w:color="auto"/>
              <w:right w:val="single" w:sz="6" w:space="0" w:color="auto"/>
            </w:tcBorders>
            <w:vAlign w:val="bottom"/>
          </w:tcPr>
          <w:p w14:paraId="21DA6FDC" w14:textId="77777777" w:rsidR="00EA2F34" w:rsidRPr="00CB7C67" w:rsidRDefault="00EA2F34" w:rsidP="00BE28D4">
            <w:pPr>
              <w:pStyle w:val="tabletext11"/>
              <w:tabs>
                <w:tab w:val="decimal" w:pos="360"/>
              </w:tabs>
              <w:rPr>
                <w:ins w:id="4245" w:author="Author"/>
              </w:rPr>
            </w:pPr>
            <w:ins w:id="4246" w:author="Author">
              <w:r w:rsidRPr="00CB7C67">
                <w:t>0.97</w:t>
              </w:r>
            </w:ins>
          </w:p>
        </w:tc>
        <w:tc>
          <w:tcPr>
            <w:tcW w:w="960" w:type="dxa"/>
            <w:tcBorders>
              <w:top w:val="single" w:sz="6" w:space="0" w:color="auto"/>
              <w:left w:val="single" w:sz="6" w:space="0" w:color="auto"/>
              <w:bottom w:val="single" w:sz="6" w:space="0" w:color="auto"/>
              <w:right w:val="single" w:sz="6" w:space="0" w:color="auto"/>
            </w:tcBorders>
            <w:vAlign w:val="bottom"/>
          </w:tcPr>
          <w:p w14:paraId="54020E48" w14:textId="77777777" w:rsidR="00EA2F34" w:rsidRPr="00CB7C67" w:rsidRDefault="00EA2F34" w:rsidP="00BE28D4">
            <w:pPr>
              <w:pStyle w:val="tabletext11"/>
              <w:tabs>
                <w:tab w:val="decimal" w:pos="360"/>
              </w:tabs>
              <w:rPr>
                <w:ins w:id="4247" w:author="Author"/>
              </w:rPr>
            </w:pPr>
            <w:ins w:id="4248" w:author="Author">
              <w:r w:rsidRPr="00CB7C67">
                <w:t>0.95</w:t>
              </w:r>
            </w:ins>
          </w:p>
        </w:tc>
        <w:tc>
          <w:tcPr>
            <w:tcW w:w="960" w:type="dxa"/>
            <w:tcBorders>
              <w:top w:val="single" w:sz="6" w:space="0" w:color="auto"/>
              <w:left w:val="single" w:sz="6" w:space="0" w:color="auto"/>
              <w:bottom w:val="single" w:sz="6" w:space="0" w:color="auto"/>
              <w:right w:val="single" w:sz="6" w:space="0" w:color="auto"/>
            </w:tcBorders>
            <w:vAlign w:val="bottom"/>
          </w:tcPr>
          <w:p w14:paraId="6DEAC54F" w14:textId="77777777" w:rsidR="00EA2F34" w:rsidRPr="00CB7C67" w:rsidRDefault="00EA2F34" w:rsidP="00BE28D4">
            <w:pPr>
              <w:pStyle w:val="tabletext11"/>
              <w:tabs>
                <w:tab w:val="decimal" w:pos="360"/>
              </w:tabs>
              <w:rPr>
                <w:ins w:id="4249" w:author="Author"/>
              </w:rPr>
            </w:pPr>
            <w:ins w:id="4250" w:author="Author">
              <w:r w:rsidRPr="00CB7C67">
                <w:t>0.94</w:t>
              </w:r>
            </w:ins>
          </w:p>
        </w:tc>
      </w:tr>
      <w:tr w:rsidR="00EA2F34" w:rsidRPr="00CB7C67" w14:paraId="32BC629F" w14:textId="77777777" w:rsidTr="00A1082D">
        <w:trPr>
          <w:cantSplit/>
          <w:trHeight w:val="190"/>
          <w:ins w:id="4251" w:author="Author"/>
        </w:trPr>
        <w:tc>
          <w:tcPr>
            <w:tcW w:w="200" w:type="dxa"/>
            <w:tcBorders>
              <w:right w:val="single" w:sz="6" w:space="0" w:color="auto"/>
            </w:tcBorders>
            <w:shd w:val="clear" w:color="auto" w:fill="auto"/>
          </w:tcPr>
          <w:p w14:paraId="3A3B4EA8" w14:textId="77777777" w:rsidR="00EA2F34" w:rsidRPr="00CB7C67" w:rsidRDefault="00EA2F34" w:rsidP="00BE28D4">
            <w:pPr>
              <w:pStyle w:val="tabletext11"/>
              <w:rPr>
                <w:ins w:id="425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10454412" w14:textId="77777777" w:rsidR="00EA2F34" w:rsidRPr="00CB7C67" w:rsidRDefault="00EA2F34" w:rsidP="00BE28D4">
            <w:pPr>
              <w:pStyle w:val="tabletext11"/>
              <w:jc w:val="center"/>
              <w:rPr>
                <w:ins w:id="4253" w:author="Author"/>
              </w:rPr>
            </w:pPr>
            <w:ins w:id="4254" w:author="Author">
              <w:r w:rsidRPr="00CB7C67">
                <w:t>15 to 19</w:t>
              </w:r>
            </w:ins>
          </w:p>
        </w:tc>
        <w:tc>
          <w:tcPr>
            <w:tcW w:w="960" w:type="dxa"/>
            <w:tcBorders>
              <w:top w:val="single" w:sz="6" w:space="0" w:color="auto"/>
              <w:left w:val="single" w:sz="6" w:space="0" w:color="auto"/>
              <w:bottom w:val="single" w:sz="6" w:space="0" w:color="auto"/>
              <w:right w:val="single" w:sz="6" w:space="0" w:color="auto"/>
            </w:tcBorders>
            <w:vAlign w:val="bottom"/>
          </w:tcPr>
          <w:p w14:paraId="4C51337D" w14:textId="77777777" w:rsidR="00EA2F34" w:rsidRPr="00CB7C67" w:rsidRDefault="00EA2F34" w:rsidP="00BE28D4">
            <w:pPr>
              <w:pStyle w:val="tabletext11"/>
              <w:tabs>
                <w:tab w:val="decimal" w:pos="360"/>
              </w:tabs>
              <w:rPr>
                <w:ins w:id="4255" w:author="Author"/>
              </w:rPr>
            </w:pPr>
            <w:ins w:id="4256" w:author="Author">
              <w:r w:rsidRPr="00CB7C67">
                <w:t>0.95</w:t>
              </w:r>
            </w:ins>
          </w:p>
        </w:tc>
        <w:tc>
          <w:tcPr>
            <w:tcW w:w="960" w:type="dxa"/>
            <w:tcBorders>
              <w:top w:val="single" w:sz="6" w:space="0" w:color="auto"/>
              <w:left w:val="single" w:sz="6" w:space="0" w:color="auto"/>
              <w:bottom w:val="single" w:sz="6" w:space="0" w:color="auto"/>
              <w:right w:val="single" w:sz="6" w:space="0" w:color="auto"/>
            </w:tcBorders>
            <w:vAlign w:val="bottom"/>
          </w:tcPr>
          <w:p w14:paraId="62313127" w14:textId="77777777" w:rsidR="00EA2F34" w:rsidRPr="00CB7C67" w:rsidRDefault="00EA2F34" w:rsidP="00BE28D4">
            <w:pPr>
              <w:pStyle w:val="tabletext11"/>
              <w:tabs>
                <w:tab w:val="decimal" w:pos="360"/>
              </w:tabs>
              <w:rPr>
                <w:ins w:id="4257" w:author="Author"/>
              </w:rPr>
            </w:pPr>
            <w:ins w:id="4258" w:author="Author">
              <w:r w:rsidRPr="00CB7C67">
                <w:t>0.93</w:t>
              </w:r>
            </w:ins>
          </w:p>
        </w:tc>
        <w:tc>
          <w:tcPr>
            <w:tcW w:w="960" w:type="dxa"/>
            <w:tcBorders>
              <w:top w:val="single" w:sz="6" w:space="0" w:color="auto"/>
              <w:left w:val="single" w:sz="6" w:space="0" w:color="auto"/>
              <w:bottom w:val="single" w:sz="6" w:space="0" w:color="auto"/>
              <w:right w:val="single" w:sz="6" w:space="0" w:color="auto"/>
            </w:tcBorders>
            <w:vAlign w:val="bottom"/>
          </w:tcPr>
          <w:p w14:paraId="143790D8" w14:textId="77777777" w:rsidR="00EA2F34" w:rsidRPr="00CB7C67" w:rsidRDefault="00EA2F34" w:rsidP="00BE28D4">
            <w:pPr>
              <w:pStyle w:val="tabletext11"/>
              <w:tabs>
                <w:tab w:val="decimal" w:pos="360"/>
              </w:tabs>
              <w:rPr>
                <w:ins w:id="4259" w:author="Author"/>
              </w:rPr>
            </w:pPr>
            <w:ins w:id="4260" w:author="Author">
              <w:r w:rsidRPr="00CB7C67">
                <w:t>0.91</w:t>
              </w:r>
            </w:ins>
          </w:p>
        </w:tc>
      </w:tr>
      <w:tr w:rsidR="00EA2F34" w:rsidRPr="00CB7C67" w14:paraId="6157CF2A" w14:textId="77777777" w:rsidTr="00A1082D">
        <w:trPr>
          <w:cantSplit/>
          <w:trHeight w:val="190"/>
          <w:ins w:id="4261" w:author="Author"/>
        </w:trPr>
        <w:tc>
          <w:tcPr>
            <w:tcW w:w="200" w:type="dxa"/>
            <w:tcBorders>
              <w:right w:val="single" w:sz="6" w:space="0" w:color="auto"/>
            </w:tcBorders>
            <w:shd w:val="clear" w:color="auto" w:fill="auto"/>
          </w:tcPr>
          <w:p w14:paraId="0020316D" w14:textId="77777777" w:rsidR="00EA2F34" w:rsidRPr="00CB7C67" w:rsidRDefault="00EA2F34" w:rsidP="00BE28D4">
            <w:pPr>
              <w:pStyle w:val="tabletext11"/>
              <w:rPr>
                <w:ins w:id="426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6E14D6E5" w14:textId="77777777" w:rsidR="00EA2F34" w:rsidRPr="00CB7C67" w:rsidRDefault="00EA2F34" w:rsidP="00BE28D4">
            <w:pPr>
              <w:pStyle w:val="tabletext11"/>
              <w:jc w:val="center"/>
              <w:rPr>
                <w:ins w:id="4263" w:author="Author"/>
              </w:rPr>
            </w:pPr>
            <w:ins w:id="4264" w:author="Author">
              <w:r w:rsidRPr="00CB7C67">
                <w:t>20 to 29</w:t>
              </w:r>
            </w:ins>
          </w:p>
        </w:tc>
        <w:tc>
          <w:tcPr>
            <w:tcW w:w="960" w:type="dxa"/>
            <w:tcBorders>
              <w:top w:val="single" w:sz="6" w:space="0" w:color="auto"/>
              <w:left w:val="single" w:sz="6" w:space="0" w:color="auto"/>
              <w:bottom w:val="single" w:sz="6" w:space="0" w:color="auto"/>
              <w:right w:val="single" w:sz="6" w:space="0" w:color="auto"/>
            </w:tcBorders>
            <w:vAlign w:val="bottom"/>
          </w:tcPr>
          <w:p w14:paraId="30850728" w14:textId="77777777" w:rsidR="00EA2F34" w:rsidRPr="00CB7C67" w:rsidRDefault="00EA2F34" w:rsidP="00BE28D4">
            <w:pPr>
              <w:pStyle w:val="tabletext11"/>
              <w:tabs>
                <w:tab w:val="decimal" w:pos="360"/>
              </w:tabs>
              <w:rPr>
                <w:ins w:id="4265" w:author="Author"/>
              </w:rPr>
            </w:pPr>
            <w:ins w:id="4266" w:author="Author">
              <w:r w:rsidRPr="00CB7C67">
                <w:t>0.93</w:t>
              </w:r>
            </w:ins>
          </w:p>
        </w:tc>
        <w:tc>
          <w:tcPr>
            <w:tcW w:w="960" w:type="dxa"/>
            <w:tcBorders>
              <w:top w:val="single" w:sz="6" w:space="0" w:color="auto"/>
              <w:left w:val="single" w:sz="6" w:space="0" w:color="auto"/>
              <w:bottom w:val="single" w:sz="6" w:space="0" w:color="auto"/>
              <w:right w:val="single" w:sz="6" w:space="0" w:color="auto"/>
            </w:tcBorders>
            <w:vAlign w:val="bottom"/>
          </w:tcPr>
          <w:p w14:paraId="7A70440C" w14:textId="77777777" w:rsidR="00EA2F34" w:rsidRPr="00CB7C67" w:rsidRDefault="00EA2F34" w:rsidP="00BE28D4">
            <w:pPr>
              <w:pStyle w:val="tabletext11"/>
              <w:tabs>
                <w:tab w:val="decimal" w:pos="360"/>
              </w:tabs>
              <w:rPr>
                <w:ins w:id="4267" w:author="Author"/>
              </w:rPr>
            </w:pPr>
            <w:ins w:id="4268" w:author="Author">
              <w:r w:rsidRPr="00CB7C67">
                <w:t>0.91</w:t>
              </w:r>
            </w:ins>
          </w:p>
        </w:tc>
        <w:tc>
          <w:tcPr>
            <w:tcW w:w="960" w:type="dxa"/>
            <w:tcBorders>
              <w:top w:val="single" w:sz="6" w:space="0" w:color="auto"/>
              <w:left w:val="single" w:sz="6" w:space="0" w:color="auto"/>
              <w:bottom w:val="single" w:sz="6" w:space="0" w:color="auto"/>
              <w:right w:val="single" w:sz="6" w:space="0" w:color="auto"/>
            </w:tcBorders>
            <w:vAlign w:val="bottom"/>
          </w:tcPr>
          <w:p w14:paraId="3FEF7B3E" w14:textId="77777777" w:rsidR="00EA2F34" w:rsidRPr="00CB7C67" w:rsidRDefault="00EA2F34" w:rsidP="00BE28D4">
            <w:pPr>
              <w:pStyle w:val="tabletext11"/>
              <w:tabs>
                <w:tab w:val="decimal" w:pos="360"/>
              </w:tabs>
              <w:rPr>
                <w:ins w:id="4269" w:author="Author"/>
              </w:rPr>
            </w:pPr>
            <w:ins w:id="4270" w:author="Author">
              <w:r w:rsidRPr="00CB7C67">
                <w:t>0.87</w:t>
              </w:r>
            </w:ins>
          </w:p>
        </w:tc>
      </w:tr>
      <w:tr w:rsidR="00EA2F34" w:rsidRPr="00CB7C67" w14:paraId="5E44E6D7" w14:textId="77777777" w:rsidTr="00A1082D">
        <w:trPr>
          <w:cantSplit/>
          <w:trHeight w:val="190"/>
          <w:ins w:id="4271" w:author="Author"/>
        </w:trPr>
        <w:tc>
          <w:tcPr>
            <w:tcW w:w="200" w:type="dxa"/>
            <w:tcBorders>
              <w:right w:val="single" w:sz="6" w:space="0" w:color="auto"/>
            </w:tcBorders>
            <w:shd w:val="clear" w:color="auto" w:fill="auto"/>
          </w:tcPr>
          <w:p w14:paraId="00B36FB4" w14:textId="77777777" w:rsidR="00EA2F34" w:rsidRPr="00CB7C67" w:rsidRDefault="00EA2F34" w:rsidP="00BE28D4">
            <w:pPr>
              <w:pStyle w:val="tabletext11"/>
              <w:rPr>
                <w:ins w:id="427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7ED10003" w14:textId="77777777" w:rsidR="00EA2F34" w:rsidRPr="00CB7C67" w:rsidRDefault="00EA2F34" w:rsidP="00BE28D4">
            <w:pPr>
              <w:pStyle w:val="tabletext11"/>
              <w:jc w:val="center"/>
              <w:rPr>
                <w:ins w:id="4273" w:author="Author"/>
              </w:rPr>
            </w:pPr>
            <w:ins w:id="4274" w:author="Author">
              <w:r w:rsidRPr="00CB7C67">
                <w:t>30 to 39</w:t>
              </w:r>
            </w:ins>
          </w:p>
        </w:tc>
        <w:tc>
          <w:tcPr>
            <w:tcW w:w="960" w:type="dxa"/>
            <w:tcBorders>
              <w:top w:val="single" w:sz="6" w:space="0" w:color="auto"/>
              <w:left w:val="single" w:sz="6" w:space="0" w:color="auto"/>
              <w:bottom w:val="single" w:sz="6" w:space="0" w:color="auto"/>
              <w:right w:val="single" w:sz="6" w:space="0" w:color="auto"/>
            </w:tcBorders>
            <w:vAlign w:val="bottom"/>
          </w:tcPr>
          <w:p w14:paraId="32FA7910" w14:textId="77777777" w:rsidR="00EA2F34" w:rsidRPr="00CB7C67" w:rsidRDefault="00EA2F34" w:rsidP="00BE28D4">
            <w:pPr>
              <w:pStyle w:val="tabletext11"/>
              <w:tabs>
                <w:tab w:val="decimal" w:pos="360"/>
              </w:tabs>
              <w:rPr>
                <w:ins w:id="4275" w:author="Author"/>
              </w:rPr>
            </w:pPr>
            <w:ins w:id="4276" w:author="Author">
              <w:r w:rsidRPr="00CB7C67">
                <w:t>0.92</w:t>
              </w:r>
            </w:ins>
          </w:p>
        </w:tc>
        <w:tc>
          <w:tcPr>
            <w:tcW w:w="960" w:type="dxa"/>
            <w:tcBorders>
              <w:top w:val="single" w:sz="6" w:space="0" w:color="auto"/>
              <w:left w:val="single" w:sz="6" w:space="0" w:color="auto"/>
              <w:bottom w:val="single" w:sz="6" w:space="0" w:color="auto"/>
              <w:right w:val="single" w:sz="6" w:space="0" w:color="auto"/>
            </w:tcBorders>
            <w:vAlign w:val="bottom"/>
          </w:tcPr>
          <w:p w14:paraId="4E033780" w14:textId="77777777" w:rsidR="00EA2F34" w:rsidRPr="00CB7C67" w:rsidRDefault="00EA2F34" w:rsidP="00BE28D4">
            <w:pPr>
              <w:pStyle w:val="tabletext11"/>
              <w:tabs>
                <w:tab w:val="decimal" w:pos="360"/>
              </w:tabs>
              <w:rPr>
                <w:ins w:id="4277" w:author="Author"/>
              </w:rPr>
            </w:pPr>
            <w:ins w:id="4278" w:author="Author">
              <w:r w:rsidRPr="00CB7C67">
                <w:t>0.89</w:t>
              </w:r>
            </w:ins>
          </w:p>
        </w:tc>
        <w:tc>
          <w:tcPr>
            <w:tcW w:w="960" w:type="dxa"/>
            <w:tcBorders>
              <w:top w:val="single" w:sz="6" w:space="0" w:color="auto"/>
              <w:left w:val="single" w:sz="6" w:space="0" w:color="auto"/>
              <w:bottom w:val="single" w:sz="6" w:space="0" w:color="auto"/>
              <w:right w:val="single" w:sz="6" w:space="0" w:color="auto"/>
            </w:tcBorders>
            <w:vAlign w:val="bottom"/>
          </w:tcPr>
          <w:p w14:paraId="6C74F76C" w14:textId="77777777" w:rsidR="00EA2F34" w:rsidRPr="00CB7C67" w:rsidRDefault="00EA2F34" w:rsidP="00BE28D4">
            <w:pPr>
              <w:pStyle w:val="tabletext11"/>
              <w:tabs>
                <w:tab w:val="decimal" w:pos="360"/>
              </w:tabs>
              <w:rPr>
                <w:ins w:id="4279" w:author="Author"/>
              </w:rPr>
            </w:pPr>
            <w:ins w:id="4280" w:author="Author">
              <w:r w:rsidRPr="00CB7C67">
                <w:t>0.84</w:t>
              </w:r>
            </w:ins>
          </w:p>
        </w:tc>
      </w:tr>
      <w:tr w:rsidR="00EA2F34" w:rsidRPr="00CB7C67" w14:paraId="1FBB28AE" w14:textId="77777777" w:rsidTr="00A1082D">
        <w:trPr>
          <w:cantSplit/>
          <w:trHeight w:val="190"/>
          <w:ins w:id="4281" w:author="Author"/>
        </w:trPr>
        <w:tc>
          <w:tcPr>
            <w:tcW w:w="200" w:type="dxa"/>
            <w:tcBorders>
              <w:right w:val="single" w:sz="6" w:space="0" w:color="auto"/>
            </w:tcBorders>
            <w:shd w:val="clear" w:color="auto" w:fill="auto"/>
          </w:tcPr>
          <w:p w14:paraId="1458A2A5" w14:textId="77777777" w:rsidR="00EA2F34" w:rsidRPr="00CB7C67" w:rsidRDefault="00EA2F34" w:rsidP="00BE28D4">
            <w:pPr>
              <w:pStyle w:val="tabletext11"/>
              <w:rPr>
                <w:ins w:id="428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276453EF" w14:textId="77777777" w:rsidR="00EA2F34" w:rsidRPr="00CB7C67" w:rsidRDefault="00EA2F34" w:rsidP="00BE28D4">
            <w:pPr>
              <w:pStyle w:val="tabletext11"/>
              <w:jc w:val="center"/>
              <w:rPr>
                <w:ins w:id="4283" w:author="Author"/>
              </w:rPr>
            </w:pPr>
            <w:ins w:id="4284" w:author="Author">
              <w:r w:rsidRPr="00CB7C67">
                <w:t>40 to 49</w:t>
              </w:r>
            </w:ins>
          </w:p>
        </w:tc>
        <w:tc>
          <w:tcPr>
            <w:tcW w:w="960" w:type="dxa"/>
            <w:tcBorders>
              <w:top w:val="single" w:sz="6" w:space="0" w:color="auto"/>
              <w:left w:val="single" w:sz="6" w:space="0" w:color="auto"/>
              <w:bottom w:val="single" w:sz="6" w:space="0" w:color="auto"/>
              <w:right w:val="single" w:sz="6" w:space="0" w:color="auto"/>
            </w:tcBorders>
            <w:vAlign w:val="bottom"/>
          </w:tcPr>
          <w:p w14:paraId="4EF4AFF2" w14:textId="77777777" w:rsidR="00EA2F34" w:rsidRPr="00CB7C67" w:rsidRDefault="00EA2F34" w:rsidP="00BE28D4">
            <w:pPr>
              <w:pStyle w:val="tabletext11"/>
              <w:tabs>
                <w:tab w:val="decimal" w:pos="360"/>
              </w:tabs>
              <w:rPr>
                <w:ins w:id="4285" w:author="Author"/>
              </w:rPr>
            </w:pPr>
            <w:ins w:id="4286" w:author="Author">
              <w:r w:rsidRPr="00CB7C67">
                <w:t>0.91</w:t>
              </w:r>
            </w:ins>
          </w:p>
        </w:tc>
        <w:tc>
          <w:tcPr>
            <w:tcW w:w="960" w:type="dxa"/>
            <w:tcBorders>
              <w:top w:val="single" w:sz="6" w:space="0" w:color="auto"/>
              <w:left w:val="single" w:sz="6" w:space="0" w:color="auto"/>
              <w:bottom w:val="single" w:sz="6" w:space="0" w:color="auto"/>
              <w:right w:val="single" w:sz="6" w:space="0" w:color="auto"/>
            </w:tcBorders>
            <w:vAlign w:val="bottom"/>
          </w:tcPr>
          <w:p w14:paraId="1C0EB2A1" w14:textId="77777777" w:rsidR="00EA2F34" w:rsidRPr="00CB7C67" w:rsidRDefault="00EA2F34" w:rsidP="00BE28D4">
            <w:pPr>
              <w:pStyle w:val="tabletext11"/>
              <w:tabs>
                <w:tab w:val="decimal" w:pos="360"/>
              </w:tabs>
              <w:rPr>
                <w:ins w:id="4287" w:author="Author"/>
              </w:rPr>
            </w:pPr>
            <w:ins w:id="4288" w:author="Author">
              <w:r w:rsidRPr="00CB7C67">
                <w:t>0.87</w:t>
              </w:r>
            </w:ins>
          </w:p>
        </w:tc>
        <w:tc>
          <w:tcPr>
            <w:tcW w:w="960" w:type="dxa"/>
            <w:tcBorders>
              <w:top w:val="single" w:sz="6" w:space="0" w:color="auto"/>
              <w:left w:val="single" w:sz="6" w:space="0" w:color="auto"/>
              <w:bottom w:val="single" w:sz="6" w:space="0" w:color="auto"/>
              <w:right w:val="single" w:sz="6" w:space="0" w:color="auto"/>
            </w:tcBorders>
            <w:vAlign w:val="bottom"/>
          </w:tcPr>
          <w:p w14:paraId="7AE78A8C" w14:textId="77777777" w:rsidR="00EA2F34" w:rsidRPr="00CB7C67" w:rsidRDefault="00EA2F34" w:rsidP="00BE28D4">
            <w:pPr>
              <w:pStyle w:val="tabletext11"/>
              <w:tabs>
                <w:tab w:val="decimal" w:pos="360"/>
              </w:tabs>
              <w:rPr>
                <w:ins w:id="4289" w:author="Author"/>
              </w:rPr>
            </w:pPr>
            <w:ins w:id="4290" w:author="Author">
              <w:r w:rsidRPr="00CB7C67">
                <w:t>0.81</w:t>
              </w:r>
            </w:ins>
          </w:p>
        </w:tc>
      </w:tr>
      <w:tr w:rsidR="00EA2F34" w:rsidRPr="00CB7C67" w14:paraId="3C62BC90" w14:textId="77777777" w:rsidTr="00A1082D">
        <w:trPr>
          <w:cantSplit/>
          <w:trHeight w:val="190"/>
          <w:ins w:id="4291" w:author="Author"/>
        </w:trPr>
        <w:tc>
          <w:tcPr>
            <w:tcW w:w="200" w:type="dxa"/>
            <w:tcBorders>
              <w:right w:val="single" w:sz="6" w:space="0" w:color="auto"/>
            </w:tcBorders>
            <w:shd w:val="clear" w:color="auto" w:fill="auto"/>
          </w:tcPr>
          <w:p w14:paraId="6A144C96" w14:textId="77777777" w:rsidR="00EA2F34" w:rsidRPr="00CB7C67" w:rsidRDefault="00EA2F34" w:rsidP="00BE28D4">
            <w:pPr>
              <w:pStyle w:val="tabletext11"/>
              <w:rPr>
                <w:ins w:id="429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27CB0B3B" w14:textId="77777777" w:rsidR="00EA2F34" w:rsidRPr="00CB7C67" w:rsidRDefault="00EA2F34" w:rsidP="00BE28D4">
            <w:pPr>
              <w:pStyle w:val="tabletext11"/>
              <w:jc w:val="center"/>
              <w:rPr>
                <w:ins w:id="4293" w:author="Author"/>
              </w:rPr>
            </w:pPr>
            <w:ins w:id="4294" w:author="Author">
              <w:r w:rsidRPr="00CB7C67">
                <w:t>50 to 59</w:t>
              </w:r>
            </w:ins>
          </w:p>
        </w:tc>
        <w:tc>
          <w:tcPr>
            <w:tcW w:w="960" w:type="dxa"/>
            <w:tcBorders>
              <w:top w:val="single" w:sz="6" w:space="0" w:color="auto"/>
              <w:left w:val="single" w:sz="6" w:space="0" w:color="auto"/>
              <w:bottom w:val="single" w:sz="6" w:space="0" w:color="auto"/>
              <w:right w:val="single" w:sz="6" w:space="0" w:color="auto"/>
            </w:tcBorders>
            <w:vAlign w:val="bottom"/>
          </w:tcPr>
          <w:p w14:paraId="337AB020" w14:textId="77777777" w:rsidR="00EA2F34" w:rsidRPr="00CB7C67" w:rsidRDefault="00EA2F34" w:rsidP="00BE28D4">
            <w:pPr>
              <w:pStyle w:val="tabletext11"/>
              <w:tabs>
                <w:tab w:val="decimal" w:pos="360"/>
              </w:tabs>
              <w:rPr>
                <w:ins w:id="4295" w:author="Author"/>
              </w:rPr>
            </w:pPr>
            <w:ins w:id="4296" w:author="Author">
              <w:r w:rsidRPr="00CB7C67">
                <w:t>0.90</w:t>
              </w:r>
            </w:ins>
          </w:p>
        </w:tc>
        <w:tc>
          <w:tcPr>
            <w:tcW w:w="960" w:type="dxa"/>
            <w:tcBorders>
              <w:top w:val="single" w:sz="6" w:space="0" w:color="auto"/>
              <w:left w:val="single" w:sz="6" w:space="0" w:color="auto"/>
              <w:bottom w:val="single" w:sz="6" w:space="0" w:color="auto"/>
              <w:right w:val="single" w:sz="6" w:space="0" w:color="auto"/>
            </w:tcBorders>
            <w:vAlign w:val="bottom"/>
          </w:tcPr>
          <w:p w14:paraId="04C37F5D" w14:textId="77777777" w:rsidR="00EA2F34" w:rsidRPr="00CB7C67" w:rsidRDefault="00EA2F34" w:rsidP="00BE28D4">
            <w:pPr>
              <w:pStyle w:val="tabletext11"/>
              <w:tabs>
                <w:tab w:val="decimal" w:pos="360"/>
              </w:tabs>
              <w:rPr>
                <w:ins w:id="4297" w:author="Author"/>
              </w:rPr>
            </w:pPr>
            <w:ins w:id="4298" w:author="Author">
              <w:r w:rsidRPr="00CB7C67">
                <w:t>0.86</w:t>
              </w:r>
            </w:ins>
          </w:p>
        </w:tc>
        <w:tc>
          <w:tcPr>
            <w:tcW w:w="960" w:type="dxa"/>
            <w:tcBorders>
              <w:top w:val="single" w:sz="6" w:space="0" w:color="auto"/>
              <w:left w:val="single" w:sz="6" w:space="0" w:color="auto"/>
              <w:bottom w:val="single" w:sz="6" w:space="0" w:color="auto"/>
              <w:right w:val="single" w:sz="6" w:space="0" w:color="auto"/>
            </w:tcBorders>
            <w:vAlign w:val="bottom"/>
          </w:tcPr>
          <w:p w14:paraId="5AF9CE0D" w14:textId="77777777" w:rsidR="00EA2F34" w:rsidRPr="00CB7C67" w:rsidRDefault="00EA2F34" w:rsidP="00BE28D4">
            <w:pPr>
              <w:pStyle w:val="tabletext11"/>
              <w:tabs>
                <w:tab w:val="decimal" w:pos="360"/>
              </w:tabs>
              <w:rPr>
                <w:ins w:id="4299" w:author="Author"/>
              </w:rPr>
            </w:pPr>
            <w:ins w:id="4300" w:author="Author">
              <w:r w:rsidRPr="00CB7C67">
                <w:t>0.79</w:t>
              </w:r>
            </w:ins>
          </w:p>
        </w:tc>
      </w:tr>
      <w:tr w:rsidR="00EA2F34" w:rsidRPr="00CB7C67" w14:paraId="3F7A5DE8" w14:textId="77777777" w:rsidTr="00A1082D">
        <w:trPr>
          <w:cantSplit/>
          <w:trHeight w:val="190"/>
          <w:ins w:id="4301" w:author="Author"/>
        </w:trPr>
        <w:tc>
          <w:tcPr>
            <w:tcW w:w="200" w:type="dxa"/>
            <w:tcBorders>
              <w:right w:val="single" w:sz="6" w:space="0" w:color="auto"/>
            </w:tcBorders>
            <w:shd w:val="clear" w:color="auto" w:fill="auto"/>
          </w:tcPr>
          <w:p w14:paraId="32E8B31C" w14:textId="77777777" w:rsidR="00EA2F34" w:rsidRPr="00CB7C67" w:rsidRDefault="00EA2F34" w:rsidP="00BE28D4">
            <w:pPr>
              <w:pStyle w:val="tabletext11"/>
              <w:rPr>
                <w:ins w:id="430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242C0800" w14:textId="77777777" w:rsidR="00EA2F34" w:rsidRPr="00CB7C67" w:rsidRDefault="00EA2F34" w:rsidP="00BE28D4">
            <w:pPr>
              <w:pStyle w:val="tabletext11"/>
              <w:jc w:val="center"/>
              <w:rPr>
                <w:ins w:id="4303" w:author="Author"/>
              </w:rPr>
            </w:pPr>
            <w:ins w:id="4304" w:author="Author">
              <w:r w:rsidRPr="00CB7C67">
                <w:t>60 to 69</w:t>
              </w:r>
            </w:ins>
          </w:p>
        </w:tc>
        <w:tc>
          <w:tcPr>
            <w:tcW w:w="960" w:type="dxa"/>
            <w:tcBorders>
              <w:top w:val="single" w:sz="6" w:space="0" w:color="auto"/>
              <w:left w:val="single" w:sz="6" w:space="0" w:color="auto"/>
              <w:bottom w:val="single" w:sz="6" w:space="0" w:color="auto"/>
              <w:right w:val="single" w:sz="6" w:space="0" w:color="auto"/>
            </w:tcBorders>
            <w:vAlign w:val="bottom"/>
          </w:tcPr>
          <w:p w14:paraId="483B9EC6" w14:textId="77777777" w:rsidR="00EA2F34" w:rsidRPr="00CB7C67" w:rsidRDefault="00EA2F34" w:rsidP="00BE28D4">
            <w:pPr>
              <w:pStyle w:val="tabletext11"/>
              <w:tabs>
                <w:tab w:val="decimal" w:pos="360"/>
              </w:tabs>
              <w:rPr>
                <w:ins w:id="4305" w:author="Author"/>
              </w:rPr>
            </w:pPr>
            <w:ins w:id="4306" w:author="Author">
              <w:r w:rsidRPr="00CB7C67">
                <w:t>0.89</w:t>
              </w:r>
            </w:ins>
          </w:p>
        </w:tc>
        <w:tc>
          <w:tcPr>
            <w:tcW w:w="960" w:type="dxa"/>
            <w:tcBorders>
              <w:top w:val="single" w:sz="6" w:space="0" w:color="auto"/>
              <w:left w:val="single" w:sz="6" w:space="0" w:color="auto"/>
              <w:bottom w:val="single" w:sz="6" w:space="0" w:color="auto"/>
              <w:right w:val="single" w:sz="6" w:space="0" w:color="auto"/>
            </w:tcBorders>
            <w:vAlign w:val="bottom"/>
          </w:tcPr>
          <w:p w14:paraId="3246E34E" w14:textId="77777777" w:rsidR="00EA2F34" w:rsidRPr="00CB7C67" w:rsidRDefault="00EA2F34" w:rsidP="00BE28D4">
            <w:pPr>
              <w:pStyle w:val="tabletext11"/>
              <w:tabs>
                <w:tab w:val="decimal" w:pos="360"/>
              </w:tabs>
              <w:rPr>
                <w:ins w:id="4307" w:author="Author"/>
              </w:rPr>
            </w:pPr>
            <w:ins w:id="4308" w:author="Author">
              <w:r w:rsidRPr="00CB7C67">
                <w:t>0.85</w:t>
              </w:r>
            </w:ins>
          </w:p>
        </w:tc>
        <w:tc>
          <w:tcPr>
            <w:tcW w:w="960" w:type="dxa"/>
            <w:tcBorders>
              <w:top w:val="single" w:sz="6" w:space="0" w:color="auto"/>
              <w:left w:val="single" w:sz="6" w:space="0" w:color="auto"/>
              <w:bottom w:val="single" w:sz="6" w:space="0" w:color="auto"/>
              <w:right w:val="single" w:sz="6" w:space="0" w:color="auto"/>
            </w:tcBorders>
            <w:vAlign w:val="bottom"/>
          </w:tcPr>
          <w:p w14:paraId="648AE4DA" w14:textId="77777777" w:rsidR="00EA2F34" w:rsidRPr="00CB7C67" w:rsidRDefault="00EA2F34" w:rsidP="00BE28D4">
            <w:pPr>
              <w:pStyle w:val="tabletext11"/>
              <w:tabs>
                <w:tab w:val="decimal" w:pos="360"/>
              </w:tabs>
              <w:rPr>
                <w:ins w:id="4309" w:author="Author"/>
              </w:rPr>
            </w:pPr>
            <w:ins w:id="4310" w:author="Author">
              <w:r w:rsidRPr="00CB7C67">
                <w:t>0.78</w:t>
              </w:r>
            </w:ins>
          </w:p>
        </w:tc>
      </w:tr>
      <w:tr w:rsidR="00EA2F34" w:rsidRPr="00CB7C67" w14:paraId="750ED429" w14:textId="77777777" w:rsidTr="00A1082D">
        <w:trPr>
          <w:cantSplit/>
          <w:trHeight w:val="190"/>
          <w:ins w:id="4311" w:author="Author"/>
        </w:trPr>
        <w:tc>
          <w:tcPr>
            <w:tcW w:w="200" w:type="dxa"/>
            <w:tcBorders>
              <w:right w:val="single" w:sz="6" w:space="0" w:color="auto"/>
            </w:tcBorders>
            <w:shd w:val="clear" w:color="auto" w:fill="auto"/>
          </w:tcPr>
          <w:p w14:paraId="54715789" w14:textId="77777777" w:rsidR="00EA2F34" w:rsidRPr="00CB7C67" w:rsidRDefault="00EA2F34" w:rsidP="00BE28D4">
            <w:pPr>
              <w:pStyle w:val="tabletext11"/>
              <w:rPr>
                <w:ins w:id="431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1B37FCD6" w14:textId="77777777" w:rsidR="00EA2F34" w:rsidRPr="00CB7C67" w:rsidRDefault="00EA2F34" w:rsidP="00BE28D4">
            <w:pPr>
              <w:pStyle w:val="tabletext11"/>
              <w:jc w:val="center"/>
              <w:rPr>
                <w:ins w:id="4313" w:author="Author"/>
              </w:rPr>
            </w:pPr>
            <w:ins w:id="4314" w:author="Author">
              <w:r w:rsidRPr="00CB7C67">
                <w:t>70 to 79</w:t>
              </w:r>
            </w:ins>
          </w:p>
        </w:tc>
        <w:tc>
          <w:tcPr>
            <w:tcW w:w="960" w:type="dxa"/>
            <w:tcBorders>
              <w:top w:val="single" w:sz="6" w:space="0" w:color="auto"/>
              <w:left w:val="single" w:sz="6" w:space="0" w:color="auto"/>
              <w:bottom w:val="single" w:sz="6" w:space="0" w:color="auto"/>
              <w:right w:val="single" w:sz="6" w:space="0" w:color="auto"/>
            </w:tcBorders>
            <w:vAlign w:val="bottom"/>
          </w:tcPr>
          <w:p w14:paraId="4DEB5DF5" w14:textId="77777777" w:rsidR="00EA2F34" w:rsidRPr="00CB7C67" w:rsidRDefault="00EA2F34" w:rsidP="00BE28D4">
            <w:pPr>
              <w:pStyle w:val="tabletext11"/>
              <w:tabs>
                <w:tab w:val="decimal" w:pos="360"/>
              </w:tabs>
              <w:rPr>
                <w:ins w:id="4315" w:author="Author"/>
              </w:rPr>
            </w:pPr>
            <w:ins w:id="4316" w:author="Author">
              <w:r w:rsidRPr="00CB7C67">
                <w:t>0.88</w:t>
              </w:r>
            </w:ins>
          </w:p>
        </w:tc>
        <w:tc>
          <w:tcPr>
            <w:tcW w:w="960" w:type="dxa"/>
            <w:tcBorders>
              <w:top w:val="single" w:sz="6" w:space="0" w:color="auto"/>
              <w:left w:val="single" w:sz="6" w:space="0" w:color="auto"/>
              <w:bottom w:val="single" w:sz="6" w:space="0" w:color="auto"/>
              <w:right w:val="single" w:sz="6" w:space="0" w:color="auto"/>
            </w:tcBorders>
            <w:vAlign w:val="bottom"/>
          </w:tcPr>
          <w:p w14:paraId="59804D07" w14:textId="77777777" w:rsidR="00EA2F34" w:rsidRPr="00CB7C67" w:rsidRDefault="00EA2F34" w:rsidP="00BE28D4">
            <w:pPr>
              <w:pStyle w:val="tabletext11"/>
              <w:tabs>
                <w:tab w:val="decimal" w:pos="360"/>
              </w:tabs>
              <w:rPr>
                <w:ins w:id="4317" w:author="Author"/>
              </w:rPr>
            </w:pPr>
            <w:ins w:id="4318" w:author="Author">
              <w:r w:rsidRPr="00CB7C67">
                <w:t>0.84</w:t>
              </w:r>
            </w:ins>
          </w:p>
        </w:tc>
        <w:tc>
          <w:tcPr>
            <w:tcW w:w="960" w:type="dxa"/>
            <w:tcBorders>
              <w:top w:val="single" w:sz="6" w:space="0" w:color="auto"/>
              <w:left w:val="single" w:sz="6" w:space="0" w:color="auto"/>
              <w:bottom w:val="single" w:sz="6" w:space="0" w:color="auto"/>
              <w:right w:val="single" w:sz="6" w:space="0" w:color="auto"/>
            </w:tcBorders>
            <w:vAlign w:val="bottom"/>
          </w:tcPr>
          <w:p w14:paraId="2A17FB42" w14:textId="77777777" w:rsidR="00EA2F34" w:rsidRPr="00CB7C67" w:rsidRDefault="00EA2F34" w:rsidP="00BE28D4">
            <w:pPr>
              <w:pStyle w:val="tabletext11"/>
              <w:tabs>
                <w:tab w:val="decimal" w:pos="360"/>
              </w:tabs>
              <w:rPr>
                <w:ins w:id="4319" w:author="Author"/>
              </w:rPr>
            </w:pPr>
            <w:ins w:id="4320" w:author="Author">
              <w:r w:rsidRPr="00CB7C67">
                <w:t>0.77</w:t>
              </w:r>
            </w:ins>
          </w:p>
        </w:tc>
      </w:tr>
      <w:tr w:rsidR="00EA2F34" w:rsidRPr="00CB7C67" w14:paraId="283CDD36" w14:textId="77777777" w:rsidTr="00A1082D">
        <w:trPr>
          <w:cantSplit/>
          <w:trHeight w:val="190"/>
          <w:ins w:id="4321" w:author="Author"/>
        </w:trPr>
        <w:tc>
          <w:tcPr>
            <w:tcW w:w="200" w:type="dxa"/>
            <w:tcBorders>
              <w:right w:val="single" w:sz="6" w:space="0" w:color="auto"/>
            </w:tcBorders>
            <w:shd w:val="clear" w:color="auto" w:fill="auto"/>
          </w:tcPr>
          <w:p w14:paraId="54EE2A25" w14:textId="77777777" w:rsidR="00EA2F34" w:rsidRPr="00CB7C67" w:rsidRDefault="00EA2F34" w:rsidP="00BE28D4">
            <w:pPr>
              <w:pStyle w:val="tabletext11"/>
              <w:rPr>
                <w:ins w:id="432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4FD3B405" w14:textId="77777777" w:rsidR="00EA2F34" w:rsidRPr="00CB7C67" w:rsidRDefault="00EA2F34" w:rsidP="00BE28D4">
            <w:pPr>
              <w:pStyle w:val="tabletext11"/>
              <w:jc w:val="center"/>
              <w:rPr>
                <w:ins w:id="4323" w:author="Author"/>
              </w:rPr>
            </w:pPr>
            <w:ins w:id="4324" w:author="Author">
              <w:r w:rsidRPr="00CB7C67">
                <w:t>80 to 89</w:t>
              </w:r>
            </w:ins>
          </w:p>
        </w:tc>
        <w:tc>
          <w:tcPr>
            <w:tcW w:w="960" w:type="dxa"/>
            <w:tcBorders>
              <w:top w:val="single" w:sz="6" w:space="0" w:color="auto"/>
              <w:left w:val="single" w:sz="6" w:space="0" w:color="auto"/>
              <w:bottom w:val="single" w:sz="6" w:space="0" w:color="auto"/>
              <w:right w:val="single" w:sz="6" w:space="0" w:color="auto"/>
            </w:tcBorders>
            <w:vAlign w:val="bottom"/>
          </w:tcPr>
          <w:p w14:paraId="07ADF0D9" w14:textId="77777777" w:rsidR="00EA2F34" w:rsidRPr="00CB7C67" w:rsidRDefault="00EA2F34" w:rsidP="00BE28D4">
            <w:pPr>
              <w:pStyle w:val="tabletext11"/>
              <w:tabs>
                <w:tab w:val="decimal" w:pos="360"/>
              </w:tabs>
              <w:rPr>
                <w:ins w:id="4325" w:author="Author"/>
              </w:rPr>
            </w:pPr>
            <w:ins w:id="4326" w:author="Author">
              <w:r w:rsidRPr="00CB7C67">
                <w:t>0.88</w:t>
              </w:r>
            </w:ins>
          </w:p>
        </w:tc>
        <w:tc>
          <w:tcPr>
            <w:tcW w:w="960" w:type="dxa"/>
            <w:tcBorders>
              <w:top w:val="single" w:sz="6" w:space="0" w:color="auto"/>
              <w:left w:val="single" w:sz="6" w:space="0" w:color="auto"/>
              <w:bottom w:val="single" w:sz="6" w:space="0" w:color="auto"/>
              <w:right w:val="single" w:sz="6" w:space="0" w:color="auto"/>
            </w:tcBorders>
            <w:vAlign w:val="bottom"/>
          </w:tcPr>
          <w:p w14:paraId="36FD5DD2" w14:textId="77777777" w:rsidR="00EA2F34" w:rsidRPr="00CB7C67" w:rsidRDefault="00EA2F34" w:rsidP="00BE28D4">
            <w:pPr>
              <w:pStyle w:val="tabletext11"/>
              <w:tabs>
                <w:tab w:val="decimal" w:pos="360"/>
              </w:tabs>
              <w:rPr>
                <w:ins w:id="4327" w:author="Author"/>
              </w:rPr>
            </w:pPr>
            <w:ins w:id="4328" w:author="Author">
              <w:r w:rsidRPr="00CB7C67">
                <w:t>0.83</w:t>
              </w:r>
            </w:ins>
          </w:p>
        </w:tc>
        <w:tc>
          <w:tcPr>
            <w:tcW w:w="960" w:type="dxa"/>
            <w:tcBorders>
              <w:top w:val="single" w:sz="6" w:space="0" w:color="auto"/>
              <w:left w:val="single" w:sz="6" w:space="0" w:color="auto"/>
              <w:bottom w:val="single" w:sz="6" w:space="0" w:color="auto"/>
              <w:right w:val="single" w:sz="6" w:space="0" w:color="auto"/>
            </w:tcBorders>
            <w:vAlign w:val="bottom"/>
          </w:tcPr>
          <w:p w14:paraId="3105027A" w14:textId="77777777" w:rsidR="00EA2F34" w:rsidRPr="00CB7C67" w:rsidRDefault="00EA2F34" w:rsidP="00BE28D4">
            <w:pPr>
              <w:pStyle w:val="tabletext11"/>
              <w:tabs>
                <w:tab w:val="decimal" w:pos="360"/>
              </w:tabs>
              <w:rPr>
                <w:ins w:id="4329" w:author="Author"/>
              </w:rPr>
            </w:pPr>
            <w:ins w:id="4330" w:author="Author">
              <w:r w:rsidRPr="00CB7C67">
                <w:t>0.76</w:t>
              </w:r>
            </w:ins>
          </w:p>
        </w:tc>
      </w:tr>
      <w:tr w:rsidR="00EA2F34" w:rsidRPr="00CB7C67" w14:paraId="31A22E32" w14:textId="77777777" w:rsidTr="00A1082D">
        <w:trPr>
          <w:cantSplit/>
          <w:trHeight w:val="190"/>
          <w:ins w:id="4331" w:author="Author"/>
        </w:trPr>
        <w:tc>
          <w:tcPr>
            <w:tcW w:w="200" w:type="dxa"/>
            <w:tcBorders>
              <w:right w:val="single" w:sz="6" w:space="0" w:color="auto"/>
            </w:tcBorders>
            <w:shd w:val="clear" w:color="auto" w:fill="auto"/>
          </w:tcPr>
          <w:p w14:paraId="41FF20C2" w14:textId="77777777" w:rsidR="00EA2F34" w:rsidRPr="00CB7C67" w:rsidRDefault="00EA2F34" w:rsidP="00BE28D4">
            <w:pPr>
              <w:pStyle w:val="tabletext11"/>
              <w:rPr>
                <w:ins w:id="433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73987888" w14:textId="77777777" w:rsidR="00EA2F34" w:rsidRPr="00CB7C67" w:rsidRDefault="00EA2F34" w:rsidP="00BE28D4">
            <w:pPr>
              <w:pStyle w:val="tabletext11"/>
              <w:jc w:val="center"/>
              <w:rPr>
                <w:ins w:id="4333" w:author="Author"/>
              </w:rPr>
            </w:pPr>
            <w:ins w:id="4334" w:author="Author">
              <w:r w:rsidRPr="00CB7C67">
                <w:t>90 to 99</w:t>
              </w:r>
            </w:ins>
          </w:p>
        </w:tc>
        <w:tc>
          <w:tcPr>
            <w:tcW w:w="960" w:type="dxa"/>
            <w:tcBorders>
              <w:top w:val="single" w:sz="6" w:space="0" w:color="auto"/>
              <w:left w:val="single" w:sz="6" w:space="0" w:color="auto"/>
              <w:bottom w:val="single" w:sz="6" w:space="0" w:color="auto"/>
              <w:right w:val="single" w:sz="6" w:space="0" w:color="auto"/>
            </w:tcBorders>
            <w:vAlign w:val="bottom"/>
          </w:tcPr>
          <w:p w14:paraId="3B54F33E" w14:textId="77777777" w:rsidR="00EA2F34" w:rsidRPr="00CB7C67" w:rsidRDefault="00EA2F34" w:rsidP="00BE28D4">
            <w:pPr>
              <w:pStyle w:val="tabletext11"/>
              <w:tabs>
                <w:tab w:val="decimal" w:pos="360"/>
              </w:tabs>
              <w:rPr>
                <w:ins w:id="4335" w:author="Author"/>
              </w:rPr>
            </w:pPr>
            <w:ins w:id="4336" w:author="Author">
              <w:r w:rsidRPr="00CB7C67">
                <w:t>0.87</w:t>
              </w:r>
            </w:ins>
          </w:p>
        </w:tc>
        <w:tc>
          <w:tcPr>
            <w:tcW w:w="960" w:type="dxa"/>
            <w:tcBorders>
              <w:top w:val="single" w:sz="6" w:space="0" w:color="auto"/>
              <w:left w:val="single" w:sz="6" w:space="0" w:color="auto"/>
              <w:bottom w:val="single" w:sz="6" w:space="0" w:color="auto"/>
              <w:right w:val="single" w:sz="6" w:space="0" w:color="auto"/>
            </w:tcBorders>
            <w:vAlign w:val="bottom"/>
          </w:tcPr>
          <w:p w14:paraId="4504527C" w14:textId="77777777" w:rsidR="00EA2F34" w:rsidRPr="00CB7C67" w:rsidRDefault="00EA2F34" w:rsidP="00BE28D4">
            <w:pPr>
              <w:pStyle w:val="tabletext11"/>
              <w:tabs>
                <w:tab w:val="decimal" w:pos="360"/>
              </w:tabs>
              <w:rPr>
                <w:ins w:id="4337" w:author="Author"/>
              </w:rPr>
            </w:pPr>
            <w:ins w:id="4338" w:author="Author">
              <w:r w:rsidRPr="00CB7C67">
                <w:t>0.83</w:t>
              </w:r>
            </w:ins>
          </w:p>
        </w:tc>
        <w:tc>
          <w:tcPr>
            <w:tcW w:w="960" w:type="dxa"/>
            <w:tcBorders>
              <w:top w:val="single" w:sz="6" w:space="0" w:color="auto"/>
              <w:left w:val="single" w:sz="6" w:space="0" w:color="auto"/>
              <w:bottom w:val="single" w:sz="6" w:space="0" w:color="auto"/>
              <w:right w:val="single" w:sz="6" w:space="0" w:color="auto"/>
            </w:tcBorders>
            <w:vAlign w:val="bottom"/>
          </w:tcPr>
          <w:p w14:paraId="51DD4B64" w14:textId="77777777" w:rsidR="00EA2F34" w:rsidRPr="00CB7C67" w:rsidRDefault="00EA2F34" w:rsidP="00BE28D4">
            <w:pPr>
              <w:pStyle w:val="tabletext11"/>
              <w:tabs>
                <w:tab w:val="decimal" w:pos="360"/>
              </w:tabs>
              <w:rPr>
                <w:ins w:id="4339" w:author="Author"/>
              </w:rPr>
            </w:pPr>
            <w:ins w:id="4340" w:author="Author">
              <w:r w:rsidRPr="00CB7C67">
                <w:t>0.75</w:t>
              </w:r>
            </w:ins>
          </w:p>
        </w:tc>
      </w:tr>
      <w:tr w:rsidR="00EA2F34" w:rsidRPr="00CB7C67" w14:paraId="6AD090D0" w14:textId="77777777" w:rsidTr="00A1082D">
        <w:trPr>
          <w:cantSplit/>
          <w:trHeight w:val="190"/>
          <w:ins w:id="4341" w:author="Author"/>
        </w:trPr>
        <w:tc>
          <w:tcPr>
            <w:tcW w:w="200" w:type="dxa"/>
            <w:tcBorders>
              <w:right w:val="single" w:sz="6" w:space="0" w:color="auto"/>
            </w:tcBorders>
            <w:shd w:val="clear" w:color="auto" w:fill="auto"/>
          </w:tcPr>
          <w:p w14:paraId="35D2F919" w14:textId="77777777" w:rsidR="00EA2F34" w:rsidRPr="00CB7C67" w:rsidRDefault="00EA2F34" w:rsidP="00BE28D4">
            <w:pPr>
              <w:pStyle w:val="tabletext11"/>
              <w:rPr>
                <w:ins w:id="434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79AB121D" w14:textId="77777777" w:rsidR="00EA2F34" w:rsidRPr="00CB7C67" w:rsidRDefault="00EA2F34" w:rsidP="00BE28D4">
            <w:pPr>
              <w:pStyle w:val="tabletext11"/>
              <w:jc w:val="center"/>
              <w:rPr>
                <w:ins w:id="4343" w:author="Author"/>
              </w:rPr>
            </w:pPr>
            <w:ins w:id="4344" w:author="Author">
              <w:r w:rsidRPr="00CB7C67">
                <w:t>100 to 114</w:t>
              </w:r>
            </w:ins>
          </w:p>
        </w:tc>
        <w:tc>
          <w:tcPr>
            <w:tcW w:w="960" w:type="dxa"/>
            <w:tcBorders>
              <w:top w:val="single" w:sz="6" w:space="0" w:color="auto"/>
              <w:left w:val="single" w:sz="6" w:space="0" w:color="auto"/>
              <w:bottom w:val="single" w:sz="6" w:space="0" w:color="auto"/>
              <w:right w:val="single" w:sz="6" w:space="0" w:color="auto"/>
            </w:tcBorders>
            <w:vAlign w:val="bottom"/>
          </w:tcPr>
          <w:p w14:paraId="32E2E12A" w14:textId="77777777" w:rsidR="00EA2F34" w:rsidRPr="00CB7C67" w:rsidRDefault="00EA2F34" w:rsidP="00BE28D4">
            <w:pPr>
              <w:pStyle w:val="tabletext11"/>
              <w:tabs>
                <w:tab w:val="decimal" w:pos="360"/>
              </w:tabs>
              <w:rPr>
                <w:ins w:id="4345" w:author="Author"/>
              </w:rPr>
            </w:pPr>
            <w:ins w:id="4346" w:author="Author">
              <w:r w:rsidRPr="00CB7C67">
                <w:t>0.87</w:t>
              </w:r>
            </w:ins>
          </w:p>
        </w:tc>
        <w:tc>
          <w:tcPr>
            <w:tcW w:w="960" w:type="dxa"/>
            <w:tcBorders>
              <w:top w:val="single" w:sz="6" w:space="0" w:color="auto"/>
              <w:left w:val="single" w:sz="6" w:space="0" w:color="auto"/>
              <w:bottom w:val="single" w:sz="6" w:space="0" w:color="auto"/>
              <w:right w:val="single" w:sz="6" w:space="0" w:color="auto"/>
            </w:tcBorders>
            <w:vAlign w:val="bottom"/>
          </w:tcPr>
          <w:p w14:paraId="44E4E133" w14:textId="77777777" w:rsidR="00EA2F34" w:rsidRPr="00CB7C67" w:rsidRDefault="00EA2F34" w:rsidP="00BE28D4">
            <w:pPr>
              <w:pStyle w:val="tabletext11"/>
              <w:tabs>
                <w:tab w:val="decimal" w:pos="360"/>
              </w:tabs>
              <w:rPr>
                <w:ins w:id="4347" w:author="Author"/>
              </w:rPr>
            </w:pPr>
            <w:ins w:id="4348" w:author="Author">
              <w:r w:rsidRPr="00CB7C67">
                <w:t>0.82</w:t>
              </w:r>
            </w:ins>
          </w:p>
        </w:tc>
        <w:tc>
          <w:tcPr>
            <w:tcW w:w="960" w:type="dxa"/>
            <w:tcBorders>
              <w:top w:val="single" w:sz="6" w:space="0" w:color="auto"/>
              <w:left w:val="single" w:sz="6" w:space="0" w:color="auto"/>
              <w:bottom w:val="single" w:sz="6" w:space="0" w:color="auto"/>
              <w:right w:val="single" w:sz="6" w:space="0" w:color="auto"/>
            </w:tcBorders>
            <w:vAlign w:val="bottom"/>
          </w:tcPr>
          <w:p w14:paraId="1BA02C4F" w14:textId="77777777" w:rsidR="00EA2F34" w:rsidRPr="00CB7C67" w:rsidRDefault="00EA2F34" w:rsidP="00BE28D4">
            <w:pPr>
              <w:pStyle w:val="tabletext11"/>
              <w:tabs>
                <w:tab w:val="decimal" w:pos="360"/>
              </w:tabs>
              <w:rPr>
                <w:ins w:id="4349" w:author="Author"/>
              </w:rPr>
            </w:pPr>
            <w:ins w:id="4350" w:author="Author">
              <w:r w:rsidRPr="00CB7C67">
                <w:t>0.74</w:t>
              </w:r>
            </w:ins>
          </w:p>
        </w:tc>
      </w:tr>
      <w:tr w:rsidR="00EA2F34" w:rsidRPr="00CB7C67" w14:paraId="5E184892" w14:textId="77777777" w:rsidTr="00A1082D">
        <w:trPr>
          <w:cantSplit/>
          <w:trHeight w:val="190"/>
          <w:ins w:id="4351" w:author="Author"/>
        </w:trPr>
        <w:tc>
          <w:tcPr>
            <w:tcW w:w="200" w:type="dxa"/>
            <w:tcBorders>
              <w:right w:val="single" w:sz="6" w:space="0" w:color="auto"/>
            </w:tcBorders>
            <w:shd w:val="clear" w:color="auto" w:fill="auto"/>
          </w:tcPr>
          <w:p w14:paraId="5E506BA7" w14:textId="77777777" w:rsidR="00EA2F34" w:rsidRPr="00CB7C67" w:rsidRDefault="00EA2F34" w:rsidP="00BE28D4">
            <w:pPr>
              <w:pStyle w:val="tabletext11"/>
              <w:rPr>
                <w:ins w:id="435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4E3EDBAE" w14:textId="77777777" w:rsidR="00EA2F34" w:rsidRPr="00CB7C67" w:rsidRDefault="00EA2F34" w:rsidP="00BE28D4">
            <w:pPr>
              <w:pStyle w:val="tabletext11"/>
              <w:jc w:val="center"/>
              <w:rPr>
                <w:ins w:id="4353" w:author="Author"/>
              </w:rPr>
            </w:pPr>
            <w:ins w:id="4354" w:author="Author">
              <w:r w:rsidRPr="00CB7C67">
                <w:t>115 to 129</w:t>
              </w:r>
            </w:ins>
          </w:p>
        </w:tc>
        <w:tc>
          <w:tcPr>
            <w:tcW w:w="960" w:type="dxa"/>
            <w:tcBorders>
              <w:top w:val="single" w:sz="6" w:space="0" w:color="auto"/>
              <w:left w:val="single" w:sz="6" w:space="0" w:color="auto"/>
              <w:bottom w:val="single" w:sz="6" w:space="0" w:color="auto"/>
              <w:right w:val="single" w:sz="6" w:space="0" w:color="auto"/>
            </w:tcBorders>
            <w:vAlign w:val="bottom"/>
          </w:tcPr>
          <w:p w14:paraId="5C7E7F45" w14:textId="77777777" w:rsidR="00EA2F34" w:rsidRPr="00CB7C67" w:rsidRDefault="00EA2F34" w:rsidP="00BE28D4">
            <w:pPr>
              <w:pStyle w:val="tabletext11"/>
              <w:tabs>
                <w:tab w:val="decimal" w:pos="360"/>
              </w:tabs>
              <w:rPr>
                <w:ins w:id="4355" w:author="Author"/>
              </w:rPr>
            </w:pPr>
            <w:ins w:id="4356" w:author="Author">
              <w:r w:rsidRPr="00CB7C67">
                <w:t>0.86</w:t>
              </w:r>
            </w:ins>
          </w:p>
        </w:tc>
        <w:tc>
          <w:tcPr>
            <w:tcW w:w="960" w:type="dxa"/>
            <w:tcBorders>
              <w:top w:val="single" w:sz="6" w:space="0" w:color="auto"/>
              <w:left w:val="single" w:sz="6" w:space="0" w:color="auto"/>
              <w:bottom w:val="single" w:sz="6" w:space="0" w:color="auto"/>
              <w:right w:val="single" w:sz="6" w:space="0" w:color="auto"/>
            </w:tcBorders>
            <w:vAlign w:val="bottom"/>
          </w:tcPr>
          <w:p w14:paraId="7BE56AD5" w14:textId="77777777" w:rsidR="00EA2F34" w:rsidRPr="00CB7C67" w:rsidRDefault="00EA2F34" w:rsidP="00BE28D4">
            <w:pPr>
              <w:pStyle w:val="tabletext11"/>
              <w:tabs>
                <w:tab w:val="decimal" w:pos="360"/>
              </w:tabs>
              <w:rPr>
                <w:ins w:id="4357" w:author="Author"/>
              </w:rPr>
            </w:pPr>
            <w:ins w:id="4358" w:author="Author">
              <w:r w:rsidRPr="00CB7C67">
                <w:t>0.81</w:t>
              </w:r>
            </w:ins>
          </w:p>
        </w:tc>
        <w:tc>
          <w:tcPr>
            <w:tcW w:w="960" w:type="dxa"/>
            <w:tcBorders>
              <w:top w:val="single" w:sz="6" w:space="0" w:color="auto"/>
              <w:left w:val="single" w:sz="6" w:space="0" w:color="auto"/>
              <w:bottom w:val="single" w:sz="6" w:space="0" w:color="auto"/>
              <w:right w:val="single" w:sz="6" w:space="0" w:color="auto"/>
            </w:tcBorders>
            <w:vAlign w:val="bottom"/>
          </w:tcPr>
          <w:p w14:paraId="2B405562" w14:textId="77777777" w:rsidR="00EA2F34" w:rsidRPr="00CB7C67" w:rsidRDefault="00EA2F34" w:rsidP="00BE28D4">
            <w:pPr>
              <w:pStyle w:val="tabletext11"/>
              <w:tabs>
                <w:tab w:val="decimal" w:pos="360"/>
              </w:tabs>
              <w:rPr>
                <w:ins w:id="4359" w:author="Author"/>
              </w:rPr>
            </w:pPr>
            <w:ins w:id="4360" w:author="Author">
              <w:r w:rsidRPr="00CB7C67">
                <w:t>0.72</w:t>
              </w:r>
            </w:ins>
          </w:p>
        </w:tc>
      </w:tr>
      <w:tr w:rsidR="00EA2F34" w:rsidRPr="00CB7C67" w14:paraId="3AC5D756" w14:textId="77777777" w:rsidTr="00A1082D">
        <w:trPr>
          <w:cantSplit/>
          <w:trHeight w:val="190"/>
          <w:ins w:id="4361" w:author="Author"/>
        </w:trPr>
        <w:tc>
          <w:tcPr>
            <w:tcW w:w="200" w:type="dxa"/>
            <w:tcBorders>
              <w:right w:val="single" w:sz="6" w:space="0" w:color="auto"/>
            </w:tcBorders>
            <w:shd w:val="clear" w:color="auto" w:fill="auto"/>
          </w:tcPr>
          <w:p w14:paraId="64A4FD2D" w14:textId="77777777" w:rsidR="00EA2F34" w:rsidRPr="00CB7C67" w:rsidRDefault="00EA2F34" w:rsidP="00BE28D4">
            <w:pPr>
              <w:pStyle w:val="tabletext11"/>
              <w:rPr>
                <w:ins w:id="436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28919605" w14:textId="77777777" w:rsidR="00EA2F34" w:rsidRPr="00CB7C67" w:rsidRDefault="00EA2F34" w:rsidP="00BE28D4">
            <w:pPr>
              <w:pStyle w:val="tabletext11"/>
              <w:jc w:val="center"/>
              <w:rPr>
                <w:ins w:id="4363" w:author="Author"/>
              </w:rPr>
            </w:pPr>
            <w:ins w:id="4364" w:author="Author">
              <w:r w:rsidRPr="00CB7C67">
                <w:t>130 to 154</w:t>
              </w:r>
            </w:ins>
          </w:p>
        </w:tc>
        <w:tc>
          <w:tcPr>
            <w:tcW w:w="960" w:type="dxa"/>
            <w:tcBorders>
              <w:top w:val="single" w:sz="6" w:space="0" w:color="auto"/>
              <w:left w:val="single" w:sz="6" w:space="0" w:color="auto"/>
              <w:bottom w:val="single" w:sz="6" w:space="0" w:color="auto"/>
              <w:right w:val="single" w:sz="6" w:space="0" w:color="auto"/>
            </w:tcBorders>
            <w:vAlign w:val="bottom"/>
          </w:tcPr>
          <w:p w14:paraId="7434FC27" w14:textId="77777777" w:rsidR="00EA2F34" w:rsidRPr="00CB7C67" w:rsidRDefault="00EA2F34" w:rsidP="00BE28D4">
            <w:pPr>
              <w:pStyle w:val="tabletext11"/>
              <w:tabs>
                <w:tab w:val="decimal" w:pos="360"/>
              </w:tabs>
              <w:rPr>
                <w:ins w:id="4365" w:author="Author"/>
              </w:rPr>
            </w:pPr>
            <w:ins w:id="4366" w:author="Author">
              <w:r w:rsidRPr="00CB7C67">
                <w:t>0.85</w:t>
              </w:r>
            </w:ins>
          </w:p>
        </w:tc>
        <w:tc>
          <w:tcPr>
            <w:tcW w:w="960" w:type="dxa"/>
            <w:tcBorders>
              <w:top w:val="single" w:sz="6" w:space="0" w:color="auto"/>
              <w:left w:val="single" w:sz="6" w:space="0" w:color="auto"/>
              <w:bottom w:val="single" w:sz="6" w:space="0" w:color="auto"/>
              <w:right w:val="single" w:sz="6" w:space="0" w:color="auto"/>
            </w:tcBorders>
            <w:vAlign w:val="bottom"/>
          </w:tcPr>
          <w:p w14:paraId="2FBA692B" w14:textId="77777777" w:rsidR="00EA2F34" w:rsidRPr="00CB7C67" w:rsidRDefault="00EA2F34" w:rsidP="00BE28D4">
            <w:pPr>
              <w:pStyle w:val="tabletext11"/>
              <w:tabs>
                <w:tab w:val="decimal" w:pos="360"/>
              </w:tabs>
              <w:rPr>
                <w:ins w:id="4367" w:author="Author"/>
              </w:rPr>
            </w:pPr>
            <w:ins w:id="4368" w:author="Author">
              <w:r w:rsidRPr="00CB7C67">
                <w:t>0.80</w:t>
              </w:r>
            </w:ins>
          </w:p>
        </w:tc>
        <w:tc>
          <w:tcPr>
            <w:tcW w:w="960" w:type="dxa"/>
            <w:tcBorders>
              <w:top w:val="single" w:sz="6" w:space="0" w:color="auto"/>
              <w:left w:val="single" w:sz="6" w:space="0" w:color="auto"/>
              <w:bottom w:val="single" w:sz="6" w:space="0" w:color="auto"/>
              <w:right w:val="single" w:sz="6" w:space="0" w:color="auto"/>
            </w:tcBorders>
            <w:vAlign w:val="bottom"/>
          </w:tcPr>
          <w:p w14:paraId="1D6159FC" w14:textId="77777777" w:rsidR="00EA2F34" w:rsidRPr="00CB7C67" w:rsidRDefault="00EA2F34" w:rsidP="00BE28D4">
            <w:pPr>
              <w:pStyle w:val="tabletext11"/>
              <w:tabs>
                <w:tab w:val="decimal" w:pos="360"/>
              </w:tabs>
              <w:rPr>
                <w:ins w:id="4369" w:author="Author"/>
              </w:rPr>
            </w:pPr>
            <w:ins w:id="4370" w:author="Author">
              <w:r w:rsidRPr="00CB7C67">
                <w:t>0.71</w:t>
              </w:r>
            </w:ins>
          </w:p>
        </w:tc>
      </w:tr>
      <w:tr w:rsidR="00EA2F34" w:rsidRPr="00CB7C67" w14:paraId="7F442C27" w14:textId="77777777" w:rsidTr="00A1082D">
        <w:trPr>
          <w:cantSplit/>
          <w:trHeight w:val="190"/>
          <w:ins w:id="4371" w:author="Author"/>
        </w:trPr>
        <w:tc>
          <w:tcPr>
            <w:tcW w:w="200" w:type="dxa"/>
            <w:tcBorders>
              <w:right w:val="single" w:sz="6" w:space="0" w:color="auto"/>
            </w:tcBorders>
            <w:shd w:val="clear" w:color="auto" w:fill="auto"/>
          </w:tcPr>
          <w:p w14:paraId="52E2E053" w14:textId="77777777" w:rsidR="00EA2F34" w:rsidRPr="00CB7C67" w:rsidRDefault="00EA2F34" w:rsidP="00BE28D4">
            <w:pPr>
              <w:pStyle w:val="tabletext11"/>
              <w:rPr>
                <w:ins w:id="437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64C4A113" w14:textId="77777777" w:rsidR="00EA2F34" w:rsidRPr="00CB7C67" w:rsidRDefault="00EA2F34" w:rsidP="00BE28D4">
            <w:pPr>
              <w:pStyle w:val="tabletext11"/>
              <w:jc w:val="center"/>
              <w:rPr>
                <w:ins w:id="4373" w:author="Author"/>
              </w:rPr>
            </w:pPr>
            <w:ins w:id="4374" w:author="Author">
              <w:r w:rsidRPr="00CB7C67">
                <w:t>155 to 194</w:t>
              </w:r>
            </w:ins>
          </w:p>
        </w:tc>
        <w:tc>
          <w:tcPr>
            <w:tcW w:w="960" w:type="dxa"/>
            <w:tcBorders>
              <w:top w:val="single" w:sz="6" w:space="0" w:color="auto"/>
              <w:left w:val="single" w:sz="6" w:space="0" w:color="auto"/>
              <w:bottom w:val="single" w:sz="6" w:space="0" w:color="auto"/>
              <w:right w:val="single" w:sz="6" w:space="0" w:color="auto"/>
            </w:tcBorders>
            <w:vAlign w:val="bottom"/>
          </w:tcPr>
          <w:p w14:paraId="66643655" w14:textId="77777777" w:rsidR="00EA2F34" w:rsidRPr="00CB7C67" w:rsidRDefault="00EA2F34" w:rsidP="00BE28D4">
            <w:pPr>
              <w:pStyle w:val="tabletext11"/>
              <w:tabs>
                <w:tab w:val="decimal" w:pos="360"/>
              </w:tabs>
              <w:rPr>
                <w:ins w:id="4375" w:author="Author"/>
              </w:rPr>
            </w:pPr>
            <w:ins w:id="4376" w:author="Author">
              <w:r w:rsidRPr="00CB7C67">
                <w:t>0.84</w:t>
              </w:r>
            </w:ins>
          </w:p>
        </w:tc>
        <w:tc>
          <w:tcPr>
            <w:tcW w:w="960" w:type="dxa"/>
            <w:tcBorders>
              <w:top w:val="single" w:sz="6" w:space="0" w:color="auto"/>
              <w:left w:val="single" w:sz="6" w:space="0" w:color="auto"/>
              <w:bottom w:val="single" w:sz="6" w:space="0" w:color="auto"/>
              <w:right w:val="single" w:sz="6" w:space="0" w:color="auto"/>
            </w:tcBorders>
            <w:vAlign w:val="bottom"/>
          </w:tcPr>
          <w:p w14:paraId="2D855251" w14:textId="77777777" w:rsidR="00EA2F34" w:rsidRPr="00CB7C67" w:rsidRDefault="00EA2F34" w:rsidP="00BE28D4">
            <w:pPr>
              <w:pStyle w:val="tabletext11"/>
              <w:tabs>
                <w:tab w:val="decimal" w:pos="360"/>
              </w:tabs>
              <w:rPr>
                <w:ins w:id="4377" w:author="Author"/>
              </w:rPr>
            </w:pPr>
            <w:ins w:id="4378" w:author="Author">
              <w:r w:rsidRPr="00CB7C67">
                <w:t>0.79</w:t>
              </w:r>
            </w:ins>
          </w:p>
        </w:tc>
        <w:tc>
          <w:tcPr>
            <w:tcW w:w="960" w:type="dxa"/>
            <w:tcBorders>
              <w:top w:val="single" w:sz="6" w:space="0" w:color="auto"/>
              <w:left w:val="single" w:sz="6" w:space="0" w:color="auto"/>
              <w:bottom w:val="single" w:sz="6" w:space="0" w:color="auto"/>
              <w:right w:val="single" w:sz="6" w:space="0" w:color="auto"/>
            </w:tcBorders>
            <w:vAlign w:val="bottom"/>
          </w:tcPr>
          <w:p w14:paraId="6EB3B56E" w14:textId="77777777" w:rsidR="00EA2F34" w:rsidRPr="00CB7C67" w:rsidRDefault="00EA2F34" w:rsidP="00BE28D4">
            <w:pPr>
              <w:pStyle w:val="tabletext11"/>
              <w:tabs>
                <w:tab w:val="decimal" w:pos="360"/>
              </w:tabs>
              <w:rPr>
                <w:ins w:id="4379" w:author="Author"/>
              </w:rPr>
            </w:pPr>
            <w:ins w:id="4380" w:author="Author">
              <w:r w:rsidRPr="00CB7C67">
                <w:t>0.70</w:t>
              </w:r>
            </w:ins>
          </w:p>
        </w:tc>
      </w:tr>
      <w:tr w:rsidR="00EA2F34" w:rsidRPr="00CB7C67" w14:paraId="3087E5DC" w14:textId="77777777" w:rsidTr="00A1082D">
        <w:trPr>
          <w:cantSplit/>
          <w:trHeight w:val="190"/>
          <w:ins w:id="4381" w:author="Author"/>
        </w:trPr>
        <w:tc>
          <w:tcPr>
            <w:tcW w:w="200" w:type="dxa"/>
            <w:tcBorders>
              <w:right w:val="single" w:sz="6" w:space="0" w:color="auto"/>
            </w:tcBorders>
            <w:shd w:val="clear" w:color="auto" w:fill="auto"/>
          </w:tcPr>
          <w:p w14:paraId="755EC349" w14:textId="77777777" w:rsidR="00EA2F34" w:rsidRPr="00CB7C67" w:rsidRDefault="00EA2F34" w:rsidP="00BE28D4">
            <w:pPr>
              <w:pStyle w:val="tabletext11"/>
              <w:rPr>
                <w:ins w:id="438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4F76AFBF" w14:textId="77777777" w:rsidR="00EA2F34" w:rsidRPr="00CB7C67" w:rsidRDefault="00EA2F34" w:rsidP="00BE28D4">
            <w:pPr>
              <w:pStyle w:val="tabletext11"/>
              <w:jc w:val="center"/>
              <w:rPr>
                <w:ins w:id="4383" w:author="Author"/>
              </w:rPr>
            </w:pPr>
            <w:ins w:id="4384" w:author="Author">
              <w:r w:rsidRPr="00CB7C67">
                <w:t>195 to 289</w:t>
              </w:r>
            </w:ins>
          </w:p>
        </w:tc>
        <w:tc>
          <w:tcPr>
            <w:tcW w:w="960" w:type="dxa"/>
            <w:tcBorders>
              <w:top w:val="single" w:sz="6" w:space="0" w:color="auto"/>
              <w:left w:val="single" w:sz="6" w:space="0" w:color="auto"/>
              <w:bottom w:val="single" w:sz="6" w:space="0" w:color="auto"/>
              <w:right w:val="single" w:sz="6" w:space="0" w:color="auto"/>
            </w:tcBorders>
            <w:vAlign w:val="bottom"/>
          </w:tcPr>
          <w:p w14:paraId="1740FF57" w14:textId="77777777" w:rsidR="00EA2F34" w:rsidRPr="00CB7C67" w:rsidRDefault="00EA2F34" w:rsidP="00BE28D4">
            <w:pPr>
              <w:pStyle w:val="tabletext11"/>
              <w:tabs>
                <w:tab w:val="decimal" w:pos="360"/>
              </w:tabs>
              <w:rPr>
                <w:ins w:id="4385" w:author="Author"/>
              </w:rPr>
            </w:pPr>
            <w:ins w:id="4386" w:author="Author">
              <w:r w:rsidRPr="00CB7C67">
                <w:t>0.83</w:t>
              </w:r>
            </w:ins>
          </w:p>
        </w:tc>
        <w:tc>
          <w:tcPr>
            <w:tcW w:w="960" w:type="dxa"/>
            <w:tcBorders>
              <w:top w:val="single" w:sz="6" w:space="0" w:color="auto"/>
              <w:left w:val="single" w:sz="6" w:space="0" w:color="auto"/>
              <w:bottom w:val="single" w:sz="6" w:space="0" w:color="auto"/>
              <w:right w:val="single" w:sz="6" w:space="0" w:color="auto"/>
            </w:tcBorders>
            <w:vAlign w:val="bottom"/>
          </w:tcPr>
          <w:p w14:paraId="339074FD" w14:textId="77777777" w:rsidR="00EA2F34" w:rsidRPr="00CB7C67" w:rsidRDefault="00EA2F34" w:rsidP="00BE28D4">
            <w:pPr>
              <w:pStyle w:val="tabletext11"/>
              <w:tabs>
                <w:tab w:val="decimal" w:pos="360"/>
              </w:tabs>
              <w:rPr>
                <w:ins w:id="4387" w:author="Author"/>
              </w:rPr>
            </w:pPr>
            <w:ins w:id="4388" w:author="Author">
              <w:r w:rsidRPr="00CB7C67">
                <w:t>0.78</w:t>
              </w:r>
            </w:ins>
          </w:p>
        </w:tc>
        <w:tc>
          <w:tcPr>
            <w:tcW w:w="960" w:type="dxa"/>
            <w:tcBorders>
              <w:top w:val="single" w:sz="6" w:space="0" w:color="auto"/>
              <w:left w:val="single" w:sz="6" w:space="0" w:color="auto"/>
              <w:bottom w:val="single" w:sz="6" w:space="0" w:color="auto"/>
              <w:right w:val="single" w:sz="6" w:space="0" w:color="auto"/>
            </w:tcBorders>
            <w:vAlign w:val="bottom"/>
          </w:tcPr>
          <w:p w14:paraId="47E4D338" w14:textId="77777777" w:rsidR="00EA2F34" w:rsidRPr="00CB7C67" w:rsidRDefault="00EA2F34" w:rsidP="00BE28D4">
            <w:pPr>
              <w:pStyle w:val="tabletext11"/>
              <w:tabs>
                <w:tab w:val="decimal" w:pos="360"/>
              </w:tabs>
              <w:rPr>
                <w:ins w:id="4389" w:author="Author"/>
              </w:rPr>
            </w:pPr>
            <w:ins w:id="4390" w:author="Author">
              <w:r w:rsidRPr="00CB7C67">
                <w:t>0.68</w:t>
              </w:r>
            </w:ins>
          </w:p>
        </w:tc>
      </w:tr>
      <w:tr w:rsidR="00EA2F34" w:rsidRPr="00CB7C67" w14:paraId="2C745B3A" w14:textId="77777777" w:rsidTr="00A1082D">
        <w:trPr>
          <w:cantSplit/>
          <w:trHeight w:val="190"/>
          <w:ins w:id="4391" w:author="Author"/>
        </w:trPr>
        <w:tc>
          <w:tcPr>
            <w:tcW w:w="200" w:type="dxa"/>
            <w:tcBorders>
              <w:right w:val="single" w:sz="6" w:space="0" w:color="auto"/>
            </w:tcBorders>
            <w:shd w:val="clear" w:color="auto" w:fill="auto"/>
          </w:tcPr>
          <w:p w14:paraId="6889EC94" w14:textId="77777777" w:rsidR="00EA2F34" w:rsidRPr="00CB7C67" w:rsidRDefault="00EA2F34" w:rsidP="00BE28D4">
            <w:pPr>
              <w:pStyle w:val="tabletext11"/>
              <w:rPr>
                <w:ins w:id="4392" w:author="Author"/>
              </w:rPr>
            </w:pPr>
          </w:p>
        </w:tc>
        <w:tc>
          <w:tcPr>
            <w:tcW w:w="1920" w:type="dxa"/>
            <w:tcBorders>
              <w:top w:val="single" w:sz="6" w:space="0" w:color="auto"/>
              <w:left w:val="single" w:sz="6" w:space="0" w:color="auto"/>
              <w:bottom w:val="single" w:sz="6" w:space="0" w:color="auto"/>
              <w:right w:val="single" w:sz="6" w:space="0" w:color="auto"/>
            </w:tcBorders>
            <w:shd w:val="clear" w:color="auto" w:fill="auto"/>
          </w:tcPr>
          <w:p w14:paraId="0E45EACC" w14:textId="77777777" w:rsidR="00EA2F34" w:rsidRPr="00CB7C67" w:rsidRDefault="00EA2F34" w:rsidP="00BE28D4">
            <w:pPr>
              <w:pStyle w:val="tabletext11"/>
              <w:jc w:val="center"/>
              <w:rPr>
                <w:ins w:id="4393" w:author="Author"/>
              </w:rPr>
            </w:pPr>
            <w:ins w:id="4394" w:author="Author">
              <w:r w:rsidRPr="00CB7C67">
                <w:t>290 or greater</w:t>
              </w:r>
            </w:ins>
          </w:p>
        </w:tc>
        <w:tc>
          <w:tcPr>
            <w:tcW w:w="960" w:type="dxa"/>
            <w:tcBorders>
              <w:top w:val="single" w:sz="6" w:space="0" w:color="auto"/>
              <w:left w:val="single" w:sz="6" w:space="0" w:color="auto"/>
              <w:bottom w:val="single" w:sz="6" w:space="0" w:color="auto"/>
              <w:right w:val="single" w:sz="6" w:space="0" w:color="auto"/>
            </w:tcBorders>
            <w:vAlign w:val="bottom"/>
          </w:tcPr>
          <w:p w14:paraId="2B4D3F58" w14:textId="77777777" w:rsidR="00EA2F34" w:rsidRPr="00CB7C67" w:rsidRDefault="00EA2F34" w:rsidP="00BE28D4">
            <w:pPr>
              <w:pStyle w:val="tabletext11"/>
              <w:tabs>
                <w:tab w:val="decimal" w:pos="360"/>
              </w:tabs>
              <w:rPr>
                <w:ins w:id="4395" w:author="Author"/>
              </w:rPr>
            </w:pPr>
            <w:ins w:id="4396" w:author="Author">
              <w:r w:rsidRPr="00CB7C67">
                <w:t>0.80</w:t>
              </w:r>
            </w:ins>
          </w:p>
        </w:tc>
        <w:tc>
          <w:tcPr>
            <w:tcW w:w="960" w:type="dxa"/>
            <w:tcBorders>
              <w:top w:val="single" w:sz="6" w:space="0" w:color="auto"/>
              <w:left w:val="single" w:sz="6" w:space="0" w:color="auto"/>
              <w:bottom w:val="single" w:sz="6" w:space="0" w:color="auto"/>
              <w:right w:val="single" w:sz="6" w:space="0" w:color="auto"/>
            </w:tcBorders>
            <w:vAlign w:val="bottom"/>
          </w:tcPr>
          <w:p w14:paraId="4D83E564" w14:textId="77777777" w:rsidR="00EA2F34" w:rsidRPr="00CB7C67" w:rsidRDefault="00EA2F34" w:rsidP="00BE28D4">
            <w:pPr>
              <w:pStyle w:val="tabletext11"/>
              <w:tabs>
                <w:tab w:val="decimal" w:pos="360"/>
              </w:tabs>
              <w:rPr>
                <w:ins w:id="4397" w:author="Author"/>
              </w:rPr>
            </w:pPr>
            <w:ins w:id="4398" w:author="Author">
              <w:r w:rsidRPr="00CB7C67">
                <w:t>0.74</w:t>
              </w:r>
            </w:ins>
          </w:p>
        </w:tc>
        <w:tc>
          <w:tcPr>
            <w:tcW w:w="960" w:type="dxa"/>
            <w:tcBorders>
              <w:top w:val="single" w:sz="6" w:space="0" w:color="auto"/>
              <w:left w:val="single" w:sz="6" w:space="0" w:color="auto"/>
              <w:bottom w:val="single" w:sz="6" w:space="0" w:color="auto"/>
              <w:right w:val="single" w:sz="6" w:space="0" w:color="auto"/>
            </w:tcBorders>
            <w:vAlign w:val="bottom"/>
          </w:tcPr>
          <w:p w14:paraId="5803FFAC" w14:textId="77777777" w:rsidR="00EA2F34" w:rsidRPr="00CB7C67" w:rsidRDefault="00EA2F34" w:rsidP="00BE28D4">
            <w:pPr>
              <w:pStyle w:val="tabletext11"/>
              <w:tabs>
                <w:tab w:val="decimal" w:pos="360"/>
              </w:tabs>
              <w:rPr>
                <w:ins w:id="4399" w:author="Author"/>
              </w:rPr>
            </w:pPr>
            <w:ins w:id="4400" w:author="Author">
              <w:r w:rsidRPr="00CB7C67">
                <w:t>0.62</w:t>
              </w:r>
            </w:ins>
          </w:p>
        </w:tc>
      </w:tr>
    </w:tbl>
    <w:p w14:paraId="09113CEA" w14:textId="23E278CF" w:rsidR="00EA2F34" w:rsidRDefault="00EA2F34" w:rsidP="00BE28D4">
      <w:pPr>
        <w:pStyle w:val="tablecaption"/>
      </w:pPr>
      <w:ins w:id="4401" w:author="Author">
        <w:r w:rsidRPr="00CB7C67">
          <w:t>Table 232.A.3. Private Passenger Types Fleet Size Factors</w:t>
        </w:r>
      </w:ins>
    </w:p>
    <w:p w14:paraId="4241746A" w14:textId="641BF0D4" w:rsidR="00EA2F34" w:rsidRDefault="00EA2F34" w:rsidP="00BE28D4">
      <w:pPr>
        <w:pStyle w:val="isonormal"/>
        <w:jc w:val="left"/>
      </w:pPr>
    </w:p>
    <w:p w14:paraId="7CEE11F2" w14:textId="77777777" w:rsidR="00EA2F34" w:rsidRDefault="00EA2F34" w:rsidP="00BE28D4">
      <w:pPr>
        <w:pStyle w:val="isonormal"/>
        <w:sectPr w:rsidR="00EA2F34" w:rsidSect="00EA2F34">
          <w:pgSz w:w="12240" w:h="15840" w:code="1"/>
          <w:pgMar w:top="1735" w:right="960" w:bottom="1560" w:left="1200" w:header="575" w:footer="480" w:gutter="0"/>
          <w:cols w:space="480"/>
          <w:docGrid w:linePitch="326"/>
        </w:sectPr>
      </w:pPr>
    </w:p>
    <w:p w14:paraId="54335B89" w14:textId="77777777" w:rsidR="00EA2F34" w:rsidRPr="004E45CA" w:rsidRDefault="00EA2F34" w:rsidP="00BE28D4">
      <w:pPr>
        <w:pStyle w:val="boxrule"/>
        <w:rPr>
          <w:ins w:id="4402" w:author="Author"/>
        </w:rPr>
      </w:pPr>
      <w:ins w:id="4403" w:author="Author">
        <w:r w:rsidRPr="004E45CA">
          <w:lastRenderedPageBreak/>
          <w:t>239.  PREMIUM DEVELOPMENT – OTHER THAN ZONE-RATED AUTOS</w:t>
        </w:r>
      </w:ins>
    </w:p>
    <w:p w14:paraId="514B82E4" w14:textId="77777777" w:rsidR="00EA2F34" w:rsidRPr="004E45CA" w:rsidRDefault="00EA2F34" w:rsidP="00BE28D4">
      <w:pPr>
        <w:pStyle w:val="blocktext1"/>
        <w:rPr>
          <w:ins w:id="4404" w:author="Author"/>
          <w:b/>
        </w:rPr>
      </w:pPr>
      <w:ins w:id="4405" w:author="Author">
        <w:r w:rsidRPr="004E45CA">
          <w:t xml:space="preserve">Paragraph </w:t>
        </w:r>
        <w:r w:rsidRPr="004E45CA">
          <w:rPr>
            <w:b/>
            <w:bCs/>
          </w:rPr>
          <w:t>B.2.</w:t>
        </w:r>
        <w:r w:rsidRPr="004E45CA">
          <w:t xml:space="preserve"> is replaced by the following:</w:t>
        </w:r>
      </w:ins>
    </w:p>
    <w:p w14:paraId="58E942C9" w14:textId="77777777" w:rsidR="00EA2F34" w:rsidRPr="004E45CA" w:rsidRDefault="00EA2F34" w:rsidP="00BE28D4">
      <w:pPr>
        <w:pStyle w:val="outlinetxt3"/>
        <w:rPr>
          <w:ins w:id="4406" w:author="Author"/>
        </w:rPr>
      </w:pPr>
      <w:ins w:id="4407" w:author="Author">
        <w:r w:rsidRPr="004E45CA">
          <w:rPr>
            <w:b/>
          </w:rPr>
          <w:tab/>
          <w:t>2</w:t>
        </w:r>
        <w:r w:rsidRPr="004E45CA">
          <w:t>.</w:t>
        </w:r>
        <w:r w:rsidRPr="004E45CA">
          <w:tab/>
          <w:t xml:space="preserve">Determine the fleet size as in Rule </w:t>
        </w:r>
        <w:r w:rsidRPr="004E45CA">
          <w:rPr>
            <w:b/>
          </w:rPr>
          <w:t>216.H.</w:t>
        </w:r>
        <w:r w:rsidRPr="004E45CA">
          <w:t xml:space="preserve"> The following factors apply.</w:t>
        </w:r>
      </w:ins>
    </w:p>
    <w:p w14:paraId="07B410AF" w14:textId="77777777" w:rsidR="00EA2F34" w:rsidRPr="004E45CA" w:rsidRDefault="00EA2F34" w:rsidP="00BE28D4">
      <w:pPr>
        <w:pStyle w:val="outlinehd4"/>
        <w:rPr>
          <w:ins w:id="4408" w:author="Author"/>
        </w:rPr>
      </w:pPr>
      <w:ins w:id="4409" w:author="Author">
        <w:r w:rsidRPr="004E45CA">
          <w:tab/>
          <w:t>a.</w:t>
        </w:r>
        <w:r w:rsidRPr="004E45CA">
          <w:tab/>
          <w:t>Liability And Medical Payments</w:t>
        </w:r>
      </w:ins>
    </w:p>
    <w:p w14:paraId="21F0C020" w14:textId="77777777" w:rsidR="00EA2F34" w:rsidRPr="004E45CA" w:rsidRDefault="00EA2F34" w:rsidP="00BE28D4">
      <w:pPr>
        <w:pStyle w:val="space4"/>
        <w:rPr>
          <w:ins w:id="441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40"/>
        <w:gridCol w:w="840"/>
        <w:gridCol w:w="840"/>
        <w:gridCol w:w="840"/>
        <w:gridCol w:w="840"/>
      </w:tblGrid>
      <w:tr w:rsidR="00EA2F34" w:rsidRPr="004E45CA" w14:paraId="0E096479" w14:textId="77777777" w:rsidTr="00A1082D">
        <w:trPr>
          <w:cantSplit/>
          <w:trHeight w:val="190"/>
          <w:ins w:id="4411" w:author="Author"/>
        </w:trPr>
        <w:tc>
          <w:tcPr>
            <w:tcW w:w="200" w:type="dxa"/>
            <w:tcBorders>
              <w:right w:val="single" w:sz="6" w:space="0" w:color="auto"/>
            </w:tcBorders>
            <w:shd w:val="clear" w:color="auto" w:fill="auto"/>
          </w:tcPr>
          <w:p w14:paraId="2C074818" w14:textId="77777777" w:rsidR="00EA2F34" w:rsidRPr="004E45CA" w:rsidRDefault="00EA2F34" w:rsidP="00BE28D4">
            <w:pPr>
              <w:pStyle w:val="tablehead"/>
              <w:rPr>
                <w:ins w:id="4412"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
          <w:p w14:paraId="2E658A99" w14:textId="77777777" w:rsidR="00EA2F34" w:rsidRPr="004E45CA" w:rsidRDefault="00EA2F34" w:rsidP="00BE28D4">
            <w:pPr>
              <w:pStyle w:val="tablehead"/>
              <w:rPr>
                <w:ins w:id="4413" w:author="Author"/>
              </w:rPr>
            </w:pPr>
            <w:ins w:id="4414" w:author="Author">
              <w:r w:rsidRPr="004E45CA">
                <w:t>Number Of</w:t>
              </w:r>
            </w:ins>
            <w:r w:rsidRPr="004E45CA">
              <w:t xml:space="preserve"> </w:t>
            </w:r>
            <w:ins w:id="4415" w:author="Author">
              <w:r w:rsidRPr="004E45CA">
                <w:t>Self-propelled Vehicles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0882ED2C" w14:textId="77777777" w:rsidR="00EA2F34" w:rsidRPr="004E45CA" w:rsidRDefault="00EA2F34" w:rsidP="00BE28D4">
            <w:pPr>
              <w:pStyle w:val="tablehead"/>
              <w:rPr>
                <w:ins w:id="4416" w:author="Author"/>
              </w:rPr>
            </w:pPr>
            <w:ins w:id="4417" w:author="Author">
              <w:r w:rsidRPr="004E45CA">
                <w:t>Van Pools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1D15F71" w14:textId="77777777" w:rsidR="00EA2F34" w:rsidRPr="004E45CA" w:rsidRDefault="00EA2F34" w:rsidP="00BE28D4">
            <w:pPr>
              <w:pStyle w:val="tablehead"/>
              <w:rPr>
                <w:ins w:id="4418" w:author="Author"/>
              </w:rPr>
            </w:pPr>
            <w:ins w:id="4419" w:author="Author">
              <w:r w:rsidRPr="004E45CA">
                <w:t xml:space="preserve">Taxis And </w:t>
              </w:r>
              <w:proofErr w:type="spellStart"/>
              <w:r w:rsidRPr="004E45CA">
                <w:t>Limou</w:t>
              </w:r>
              <w:proofErr w:type="spellEnd"/>
              <w:r w:rsidRPr="004E45CA">
                <w:t>-sines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8473D33" w14:textId="77777777" w:rsidR="00EA2F34" w:rsidRPr="004E45CA" w:rsidRDefault="00EA2F34" w:rsidP="00BE28D4">
            <w:pPr>
              <w:pStyle w:val="tablehead"/>
              <w:rPr>
                <w:ins w:id="4420" w:author="Author"/>
              </w:rPr>
            </w:pPr>
            <w:ins w:id="4421" w:author="Author">
              <w:r w:rsidRPr="004E45CA">
                <w:t>School And Church Buses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003D4D9" w14:textId="77777777" w:rsidR="00EA2F34" w:rsidRPr="004E45CA" w:rsidRDefault="00EA2F34" w:rsidP="00BE28D4">
            <w:pPr>
              <w:pStyle w:val="tablehead"/>
              <w:rPr>
                <w:ins w:id="4422" w:author="Author"/>
              </w:rPr>
            </w:pPr>
            <w:ins w:id="4423" w:author="Author">
              <w:r w:rsidRPr="004E45CA">
                <w:t>Other Buses</w:t>
              </w:r>
            </w:ins>
          </w:p>
        </w:tc>
      </w:tr>
      <w:tr w:rsidR="00EA2F34" w:rsidRPr="004E45CA" w14:paraId="51A08FAB" w14:textId="77777777" w:rsidTr="00A1082D">
        <w:trPr>
          <w:cantSplit/>
          <w:trHeight w:val="190"/>
          <w:ins w:id="4424" w:author="Author"/>
        </w:trPr>
        <w:tc>
          <w:tcPr>
            <w:tcW w:w="200" w:type="dxa"/>
            <w:tcBorders>
              <w:right w:val="single" w:sz="6" w:space="0" w:color="auto"/>
            </w:tcBorders>
            <w:shd w:val="clear" w:color="auto" w:fill="auto"/>
          </w:tcPr>
          <w:p w14:paraId="19602F0E" w14:textId="77777777" w:rsidR="00EA2F34" w:rsidRPr="004E45CA" w:rsidRDefault="00EA2F34" w:rsidP="00BE28D4">
            <w:pPr>
              <w:pStyle w:val="tabletext11"/>
              <w:rPr>
                <w:ins w:id="442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9F9EF4D" w14:textId="77777777" w:rsidR="00EA2F34" w:rsidRPr="004E45CA" w:rsidRDefault="00EA2F34" w:rsidP="00BE28D4">
            <w:pPr>
              <w:pStyle w:val="tabletext11"/>
              <w:jc w:val="center"/>
              <w:rPr>
                <w:ins w:id="4426" w:author="Author"/>
              </w:rPr>
            </w:pPr>
            <w:ins w:id="4427" w:author="Author">
              <w:r w:rsidRPr="004E45CA">
                <w:t>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45E0DD4" w14:textId="77777777" w:rsidR="00EA2F34" w:rsidRPr="004E45CA" w:rsidRDefault="00EA2F34" w:rsidP="00BE28D4">
            <w:pPr>
              <w:pStyle w:val="tabletext11"/>
              <w:tabs>
                <w:tab w:val="decimal" w:pos="300"/>
              </w:tabs>
              <w:rPr>
                <w:ins w:id="4428" w:author="Author"/>
              </w:rPr>
            </w:pPr>
            <w:ins w:id="4429"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74541FA" w14:textId="77777777" w:rsidR="00EA2F34" w:rsidRPr="004E45CA" w:rsidRDefault="00EA2F34" w:rsidP="00BE28D4">
            <w:pPr>
              <w:pStyle w:val="tabletext11"/>
              <w:tabs>
                <w:tab w:val="decimal" w:pos="300"/>
              </w:tabs>
              <w:rPr>
                <w:ins w:id="4430" w:author="Author"/>
              </w:rPr>
            </w:pPr>
            <w:ins w:id="443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700E3FE" w14:textId="77777777" w:rsidR="00EA2F34" w:rsidRPr="004E45CA" w:rsidRDefault="00EA2F34" w:rsidP="00BE28D4">
            <w:pPr>
              <w:pStyle w:val="tabletext11"/>
              <w:tabs>
                <w:tab w:val="decimal" w:pos="300"/>
              </w:tabs>
              <w:rPr>
                <w:ins w:id="4432" w:author="Author"/>
              </w:rPr>
            </w:pPr>
            <w:ins w:id="443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8376EC1" w14:textId="77777777" w:rsidR="00EA2F34" w:rsidRPr="004E45CA" w:rsidRDefault="00EA2F34" w:rsidP="00BE28D4">
            <w:pPr>
              <w:pStyle w:val="tabletext11"/>
              <w:tabs>
                <w:tab w:val="decimal" w:pos="300"/>
              </w:tabs>
              <w:rPr>
                <w:ins w:id="4434" w:author="Author"/>
              </w:rPr>
            </w:pPr>
            <w:ins w:id="4435" w:author="Author">
              <w:r w:rsidRPr="004E45CA">
                <w:t>1.00</w:t>
              </w:r>
            </w:ins>
          </w:p>
        </w:tc>
      </w:tr>
      <w:tr w:rsidR="00EA2F34" w:rsidRPr="004E45CA" w14:paraId="29666B0B" w14:textId="77777777" w:rsidTr="00A1082D">
        <w:trPr>
          <w:cantSplit/>
          <w:trHeight w:val="190"/>
          <w:ins w:id="4436" w:author="Author"/>
        </w:trPr>
        <w:tc>
          <w:tcPr>
            <w:tcW w:w="200" w:type="dxa"/>
            <w:tcBorders>
              <w:right w:val="single" w:sz="6" w:space="0" w:color="auto"/>
            </w:tcBorders>
            <w:shd w:val="clear" w:color="auto" w:fill="auto"/>
          </w:tcPr>
          <w:p w14:paraId="17B47DBF" w14:textId="77777777" w:rsidR="00EA2F34" w:rsidRPr="004E45CA" w:rsidRDefault="00EA2F34" w:rsidP="00BE28D4">
            <w:pPr>
              <w:pStyle w:val="tabletext11"/>
              <w:rPr>
                <w:ins w:id="443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248CE13" w14:textId="77777777" w:rsidR="00EA2F34" w:rsidRPr="004E45CA" w:rsidRDefault="00EA2F34" w:rsidP="00BE28D4">
            <w:pPr>
              <w:pStyle w:val="tabletext11"/>
              <w:jc w:val="center"/>
              <w:rPr>
                <w:ins w:id="4438" w:author="Author"/>
              </w:rPr>
            </w:pPr>
            <w:ins w:id="4439" w:author="Author">
              <w:r w:rsidRPr="004E45CA">
                <w:t>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E165F88" w14:textId="77777777" w:rsidR="00EA2F34" w:rsidRPr="004E45CA" w:rsidRDefault="00EA2F34" w:rsidP="00BE28D4">
            <w:pPr>
              <w:pStyle w:val="tabletext11"/>
              <w:tabs>
                <w:tab w:val="decimal" w:pos="300"/>
              </w:tabs>
              <w:rPr>
                <w:ins w:id="4440" w:author="Author"/>
              </w:rPr>
            </w:pPr>
            <w:ins w:id="444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B5BB9D3" w14:textId="77777777" w:rsidR="00EA2F34" w:rsidRPr="004E45CA" w:rsidRDefault="00EA2F34" w:rsidP="00BE28D4">
            <w:pPr>
              <w:pStyle w:val="tabletext11"/>
              <w:tabs>
                <w:tab w:val="decimal" w:pos="300"/>
              </w:tabs>
              <w:rPr>
                <w:ins w:id="4442" w:author="Author"/>
              </w:rPr>
            </w:pPr>
            <w:ins w:id="444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8F4C732" w14:textId="77777777" w:rsidR="00EA2F34" w:rsidRPr="004E45CA" w:rsidRDefault="00EA2F34" w:rsidP="00BE28D4">
            <w:pPr>
              <w:pStyle w:val="tabletext11"/>
              <w:tabs>
                <w:tab w:val="decimal" w:pos="300"/>
              </w:tabs>
              <w:rPr>
                <w:ins w:id="4444" w:author="Author"/>
              </w:rPr>
            </w:pPr>
            <w:ins w:id="444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18A803D" w14:textId="77777777" w:rsidR="00EA2F34" w:rsidRPr="004E45CA" w:rsidRDefault="00EA2F34" w:rsidP="00BE28D4">
            <w:pPr>
              <w:pStyle w:val="tabletext11"/>
              <w:tabs>
                <w:tab w:val="decimal" w:pos="300"/>
              </w:tabs>
              <w:rPr>
                <w:ins w:id="4446" w:author="Author"/>
              </w:rPr>
            </w:pPr>
            <w:ins w:id="4447" w:author="Author">
              <w:r w:rsidRPr="004E45CA">
                <w:t>1.00</w:t>
              </w:r>
            </w:ins>
          </w:p>
        </w:tc>
      </w:tr>
      <w:tr w:rsidR="00EA2F34" w:rsidRPr="004E45CA" w14:paraId="31BC9DDD" w14:textId="77777777" w:rsidTr="00A1082D">
        <w:trPr>
          <w:cantSplit/>
          <w:trHeight w:val="190"/>
          <w:ins w:id="4448" w:author="Author"/>
        </w:trPr>
        <w:tc>
          <w:tcPr>
            <w:tcW w:w="200" w:type="dxa"/>
            <w:tcBorders>
              <w:right w:val="single" w:sz="6" w:space="0" w:color="auto"/>
            </w:tcBorders>
            <w:shd w:val="clear" w:color="auto" w:fill="auto"/>
          </w:tcPr>
          <w:p w14:paraId="59255864" w14:textId="77777777" w:rsidR="00EA2F34" w:rsidRPr="004E45CA" w:rsidRDefault="00EA2F34" w:rsidP="00BE28D4">
            <w:pPr>
              <w:pStyle w:val="tabletext11"/>
              <w:rPr>
                <w:ins w:id="444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8BCD48A" w14:textId="77777777" w:rsidR="00EA2F34" w:rsidRPr="004E45CA" w:rsidRDefault="00EA2F34" w:rsidP="00BE28D4">
            <w:pPr>
              <w:pStyle w:val="tabletext11"/>
              <w:jc w:val="center"/>
              <w:rPr>
                <w:ins w:id="4450" w:author="Author"/>
              </w:rPr>
            </w:pPr>
            <w:ins w:id="4451" w:author="Author">
              <w:r w:rsidRPr="004E45CA">
                <w:t>3 to 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F326E4D" w14:textId="77777777" w:rsidR="00EA2F34" w:rsidRPr="004E45CA" w:rsidRDefault="00EA2F34" w:rsidP="00BE28D4">
            <w:pPr>
              <w:pStyle w:val="tabletext11"/>
              <w:tabs>
                <w:tab w:val="decimal" w:pos="300"/>
              </w:tabs>
              <w:rPr>
                <w:ins w:id="4452" w:author="Author"/>
              </w:rPr>
            </w:pPr>
            <w:ins w:id="445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CBE5457" w14:textId="77777777" w:rsidR="00EA2F34" w:rsidRPr="004E45CA" w:rsidRDefault="00EA2F34" w:rsidP="00BE28D4">
            <w:pPr>
              <w:pStyle w:val="tabletext11"/>
              <w:tabs>
                <w:tab w:val="decimal" w:pos="300"/>
              </w:tabs>
              <w:rPr>
                <w:ins w:id="4454" w:author="Author"/>
              </w:rPr>
            </w:pPr>
            <w:ins w:id="445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CB67BAE" w14:textId="77777777" w:rsidR="00EA2F34" w:rsidRPr="004E45CA" w:rsidRDefault="00EA2F34" w:rsidP="00BE28D4">
            <w:pPr>
              <w:pStyle w:val="tabletext11"/>
              <w:tabs>
                <w:tab w:val="decimal" w:pos="300"/>
              </w:tabs>
              <w:rPr>
                <w:ins w:id="4456" w:author="Author"/>
              </w:rPr>
            </w:pPr>
            <w:ins w:id="445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FB36F2B" w14:textId="77777777" w:rsidR="00EA2F34" w:rsidRPr="004E45CA" w:rsidRDefault="00EA2F34" w:rsidP="00BE28D4">
            <w:pPr>
              <w:pStyle w:val="tabletext11"/>
              <w:tabs>
                <w:tab w:val="decimal" w:pos="300"/>
              </w:tabs>
              <w:rPr>
                <w:ins w:id="4458" w:author="Author"/>
              </w:rPr>
            </w:pPr>
            <w:ins w:id="4459" w:author="Author">
              <w:r w:rsidRPr="004E45CA">
                <w:t>1.00</w:t>
              </w:r>
            </w:ins>
          </w:p>
        </w:tc>
      </w:tr>
      <w:tr w:rsidR="00EA2F34" w:rsidRPr="004E45CA" w14:paraId="6BD22FB3" w14:textId="77777777" w:rsidTr="00A1082D">
        <w:trPr>
          <w:cantSplit/>
          <w:trHeight w:val="190"/>
          <w:ins w:id="4460" w:author="Author"/>
        </w:trPr>
        <w:tc>
          <w:tcPr>
            <w:tcW w:w="200" w:type="dxa"/>
            <w:tcBorders>
              <w:right w:val="single" w:sz="6" w:space="0" w:color="auto"/>
            </w:tcBorders>
            <w:shd w:val="clear" w:color="auto" w:fill="auto"/>
          </w:tcPr>
          <w:p w14:paraId="2C00E793" w14:textId="77777777" w:rsidR="00EA2F34" w:rsidRPr="004E45CA" w:rsidRDefault="00EA2F34" w:rsidP="00BE28D4">
            <w:pPr>
              <w:pStyle w:val="tabletext11"/>
              <w:rPr>
                <w:ins w:id="446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9C0C666" w14:textId="77777777" w:rsidR="00EA2F34" w:rsidRPr="004E45CA" w:rsidRDefault="00EA2F34" w:rsidP="00BE28D4">
            <w:pPr>
              <w:pStyle w:val="tabletext11"/>
              <w:jc w:val="center"/>
              <w:rPr>
                <w:ins w:id="4462" w:author="Author"/>
              </w:rPr>
            </w:pPr>
            <w:ins w:id="4463" w:author="Author">
              <w:r w:rsidRPr="004E45CA">
                <w:t>5 to 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3880249" w14:textId="77777777" w:rsidR="00EA2F34" w:rsidRPr="004E45CA" w:rsidRDefault="00EA2F34" w:rsidP="00BE28D4">
            <w:pPr>
              <w:pStyle w:val="tabletext11"/>
              <w:tabs>
                <w:tab w:val="decimal" w:pos="300"/>
              </w:tabs>
              <w:rPr>
                <w:ins w:id="4464" w:author="Author"/>
              </w:rPr>
            </w:pPr>
            <w:ins w:id="446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3CC6C16" w14:textId="77777777" w:rsidR="00EA2F34" w:rsidRPr="004E45CA" w:rsidRDefault="00EA2F34" w:rsidP="00BE28D4">
            <w:pPr>
              <w:pStyle w:val="tabletext11"/>
              <w:tabs>
                <w:tab w:val="decimal" w:pos="300"/>
              </w:tabs>
              <w:rPr>
                <w:ins w:id="4466" w:author="Author"/>
              </w:rPr>
            </w:pPr>
            <w:ins w:id="4467"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45B38FF" w14:textId="77777777" w:rsidR="00EA2F34" w:rsidRPr="004E45CA" w:rsidRDefault="00EA2F34" w:rsidP="00BE28D4">
            <w:pPr>
              <w:pStyle w:val="tabletext11"/>
              <w:tabs>
                <w:tab w:val="decimal" w:pos="300"/>
              </w:tabs>
              <w:rPr>
                <w:ins w:id="4468" w:author="Author"/>
              </w:rPr>
            </w:pPr>
            <w:ins w:id="4469"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AA66088" w14:textId="77777777" w:rsidR="00EA2F34" w:rsidRPr="004E45CA" w:rsidRDefault="00EA2F34" w:rsidP="00BE28D4">
            <w:pPr>
              <w:pStyle w:val="tabletext11"/>
              <w:tabs>
                <w:tab w:val="decimal" w:pos="300"/>
              </w:tabs>
              <w:rPr>
                <w:ins w:id="4470" w:author="Author"/>
              </w:rPr>
            </w:pPr>
            <w:ins w:id="4471" w:author="Author">
              <w:r w:rsidRPr="004E45CA">
                <w:t>1.00</w:t>
              </w:r>
            </w:ins>
          </w:p>
        </w:tc>
      </w:tr>
      <w:tr w:rsidR="00EA2F34" w:rsidRPr="004E45CA" w14:paraId="19D35CDC" w14:textId="77777777" w:rsidTr="00A1082D">
        <w:trPr>
          <w:cantSplit/>
          <w:trHeight w:val="190"/>
          <w:ins w:id="4472" w:author="Author"/>
        </w:trPr>
        <w:tc>
          <w:tcPr>
            <w:tcW w:w="200" w:type="dxa"/>
            <w:tcBorders>
              <w:right w:val="single" w:sz="6" w:space="0" w:color="auto"/>
            </w:tcBorders>
            <w:shd w:val="clear" w:color="auto" w:fill="auto"/>
          </w:tcPr>
          <w:p w14:paraId="797CCE40" w14:textId="77777777" w:rsidR="00EA2F34" w:rsidRPr="004E45CA" w:rsidRDefault="00EA2F34" w:rsidP="00BE28D4">
            <w:pPr>
              <w:pStyle w:val="tabletext11"/>
              <w:rPr>
                <w:ins w:id="447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4016091" w14:textId="77777777" w:rsidR="00EA2F34" w:rsidRPr="004E45CA" w:rsidRDefault="00EA2F34" w:rsidP="00BE28D4">
            <w:pPr>
              <w:pStyle w:val="tabletext11"/>
              <w:jc w:val="center"/>
              <w:rPr>
                <w:ins w:id="4474" w:author="Author"/>
              </w:rPr>
            </w:pPr>
            <w:ins w:id="4475" w:author="Author">
              <w:r w:rsidRPr="004E45CA">
                <w:t>10 to 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3E26323" w14:textId="77777777" w:rsidR="00EA2F34" w:rsidRPr="004E45CA" w:rsidRDefault="00EA2F34" w:rsidP="00BE28D4">
            <w:pPr>
              <w:pStyle w:val="tabletext11"/>
              <w:tabs>
                <w:tab w:val="decimal" w:pos="300"/>
              </w:tabs>
              <w:rPr>
                <w:ins w:id="4476" w:author="Author"/>
              </w:rPr>
            </w:pPr>
            <w:ins w:id="447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F01DBA2" w14:textId="77777777" w:rsidR="00EA2F34" w:rsidRPr="004E45CA" w:rsidRDefault="00EA2F34" w:rsidP="00BE28D4">
            <w:pPr>
              <w:pStyle w:val="tabletext11"/>
              <w:tabs>
                <w:tab w:val="decimal" w:pos="300"/>
              </w:tabs>
              <w:rPr>
                <w:ins w:id="4478" w:author="Author"/>
              </w:rPr>
            </w:pPr>
            <w:ins w:id="4479"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55385E2" w14:textId="77777777" w:rsidR="00EA2F34" w:rsidRPr="004E45CA" w:rsidRDefault="00EA2F34" w:rsidP="00BE28D4">
            <w:pPr>
              <w:pStyle w:val="tabletext11"/>
              <w:tabs>
                <w:tab w:val="decimal" w:pos="300"/>
              </w:tabs>
              <w:rPr>
                <w:ins w:id="4480" w:author="Author"/>
              </w:rPr>
            </w:pPr>
            <w:ins w:id="4481"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043F324" w14:textId="77777777" w:rsidR="00EA2F34" w:rsidRPr="004E45CA" w:rsidRDefault="00EA2F34" w:rsidP="00BE28D4">
            <w:pPr>
              <w:pStyle w:val="tabletext11"/>
              <w:tabs>
                <w:tab w:val="decimal" w:pos="300"/>
              </w:tabs>
              <w:rPr>
                <w:ins w:id="4482" w:author="Author"/>
              </w:rPr>
            </w:pPr>
            <w:ins w:id="4483" w:author="Author">
              <w:r w:rsidRPr="004E45CA">
                <w:t>1.00</w:t>
              </w:r>
            </w:ins>
          </w:p>
        </w:tc>
      </w:tr>
      <w:tr w:rsidR="00EA2F34" w:rsidRPr="004E45CA" w14:paraId="17D5EEB7" w14:textId="77777777" w:rsidTr="00A1082D">
        <w:trPr>
          <w:cantSplit/>
          <w:trHeight w:val="190"/>
          <w:ins w:id="4484" w:author="Author"/>
        </w:trPr>
        <w:tc>
          <w:tcPr>
            <w:tcW w:w="200" w:type="dxa"/>
            <w:tcBorders>
              <w:right w:val="single" w:sz="6" w:space="0" w:color="auto"/>
            </w:tcBorders>
            <w:shd w:val="clear" w:color="auto" w:fill="auto"/>
          </w:tcPr>
          <w:p w14:paraId="5C9E20E9" w14:textId="77777777" w:rsidR="00EA2F34" w:rsidRPr="004E45CA" w:rsidRDefault="00EA2F34" w:rsidP="00BE28D4">
            <w:pPr>
              <w:pStyle w:val="tabletext11"/>
              <w:rPr>
                <w:ins w:id="448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961854E" w14:textId="77777777" w:rsidR="00EA2F34" w:rsidRPr="004E45CA" w:rsidRDefault="00EA2F34" w:rsidP="00BE28D4">
            <w:pPr>
              <w:pStyle w:val="tabletext11"/>
              <w:jc w:val="center"/>
              <w:rPr>
                <w:ins w:id="4486" w:author="Author"/>
              </w:rPr>
            </w:pPr>
            <w:ins w:id="4487" w:author="Author">
              <w:r w:rsidRPr="004E45CA">
                <w:t>15 to 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D43C212" w14:textId="77777777" w:rsidR="00EA2F34" w:rsidRPr="004E45CA" w:rsidRDefault="00EA2F34" w:rsidP="00BE28D4">
            <w:pPr>
              <w:pStyle w:val="tabletext11"/>
              <w:tabs>
                <w:tab w:val="decimal" w:pos="300"/>
              </w:tabs>
              <w:rPr>
                <w:ins w:id="4488" w:author="Author"/>
              </w:rPr>
            </w:pPr>
            <w:ins w:id="4489"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B792A58" w14:textId="77777777" w:rsidR="00EA2F34" w:rsidRPr="004E45CA" w:rsidRDefault="00EA2F34" w:rsidP="00BE28D4">
            <w:pPr>
              <w:pStyle w:val="tabletext11"/>
              <w:tabs>
                <w:tab w:val="decimal" w:pos="300"/>
              </w:tabs>
              <w:rPr>
                <w:ins w:id="4490" w:author="Author"/>
              </w:rPr>
            </w:pPr>
            <w:ins w:id="4491"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25A4AE8" w14:textId="77777777" w:rsidR="00EA2F34" w:rsidRPr="004E45CA" w:rsidRDefault="00EA2F34" w:rsidP="00BE28D4">
            <w:pPr>
              <w:pStyle w:val="tabletext11"/>
              <w:tabs>
                <w:tab w:val="decimal" w:pos="300"/>
              </w:tabs>
              <w:rPr>
                <w:ins w:id="4492" w:author="Author"/>
              </w:rPr>
            </w:pPr>
            <w:ins w:id="4493"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CF8976C" w14:textId="77777777" w:rsidR="00EA2F34" w:rsidRPr="004E45CA" w:rsidRDefault="00EA2F34" w:rsidP="00BE28D4">
            <w:pPr>
              <w:pStyle w:val="tabletext11"/>
              <w:tabs>
                <w:tab w:val="decimal" w:pos="300"/>
              </w:tabs>
              <w:rPr>
                <w:ins w:id="4494" w:author="Author"/>
              </w:rPr>
            </w:pPr>
            <w:ins w:id="4495" w:author="Author">
              <w:r w:rsidRPr="004E45CA">
                <w:t>1.00</w:t>
              </w:r>
            </w:ins>
          </w:p>
        </w:tc>
      </w:tr>
      <w:tr w:rsidR="00EA2F34" w:rsidRPr="004E45CA" w14:paraId="02246B34" w14:textId="77777777" w:rsidTr="00A1082D">
        <w:trPr>
          <w:cantSplit/>
          <w:trHeight w:val="190"/>
          <w:ins w:id="4496" w:author="Author"/>
        </w:trPr>
        <w:tc>
          <w:tcPr>
            <w:tcW w:w="200" w:type="dxa"/>
            <w:tcBorders>
              <w:right w:val="single" w:sz="6" w:space="0" w:color="auto"/>
            </w:tcBorders>
            <w:shd w:val="clear" w:color="auto" w:fill="auto"/>
          </w:tcPr>
          <w:p w14:paraId="0533AC4A" w14:textId="77777777" w:rsidR="00EA2F34" w:rsidRPr="004E45CA" w:rsidRDefault="00EA2F34" w:rsidP="00BE28D4">
            <w:pPr>
              <w:pStyle w:val="tabletext11"/>
              <w:rPr>
                <w:ins w:id="449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2A654323" w14:textId="77777777" w:rsidR="00EA2F34" w:rsidRPr="004E45CA" w:rsidRDefault="00EA2F34" w:rsidP="00BE28D4">
            <w:pPr>
              <w:pStyle w:val="tabletext11"/>
              <w:jc w:val="center"/>
              <w:rPr>
                <w:ins w:id="4498" w:author="Author"/>
              </w:rPr>
            </w:pPr>
            <w:ins w:id="4499" w:author="Author">
              <w:r w:rsidRPr="004E45CA">
                <w:t>20 to 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9CD6EA9" w14:textId="77777777" w:rsidR="00EA2F34" w:rsidRPr="004E45CA" w:rsidRDefault="00EA2F34" w:rsidP="00BE28D4">
            <w:pPr>
              <w:pStyle w:val="tabletext11"/>
              <w:tabs>
                <w:tab w:val="decimal" w:pos="300"/>
              </w:tabs>
              <w:rPr>
                <w:ins w:id="4500" w:author="Author"/>
              </w:rPr>
            </w:pPr>
            <w:ins w:id="450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91AEDD0" w14:textId="77777777" w:rsidR="00EA2F34" w:rsidRPr="004E45CA" w:rsidRDefault="00EA2F34" w:rsidP="00BE28D4">
            <w:pPr>
              <w:pStyle w:val="tabletext11"/>
              <w:tabs>
                <w:tab w:val="decimal" w:pos="300"/>
              </w:tabs>
              <w:rPr>
                <w:ins w:id="4502" w:author="Author"/>
              </w:rPr>
            </w:pPr>
            <w:ins w:id="4503"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92202AF" w14:textId="77777777" w:rsidR="00EA2F34" w:rsidRPr="004E45CA" w:rsidRDefault="00EA2F34" w:rsidP="00BE28D4">
            <w:pPr>
              <w:pStyle w:val="tabletext11"/>
              <w:tabs>
                <w:tab w:val="decimal" w:pos="300"/>
              </w:tabs>
              <w:rPr>
                <w:ins w:id="4504" w:author="Author"/>
              </w:rPr>
            </w:pPr>
            <w:ins w:id="4505"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8CD96F0" w14:textId="77777777" w:rsidR="00EA2F34" w:rsidRPr="004E45CA" w:rsidRDefault="00EA2F34" w:rsidP="00BE28D4">
            <w:pPr>
              <w:pStyle w:val="tabletext11"/>
              <w:tabs>
                <w:tab w:val="decimal" w:pos="300"/>
              </w:tabs>
              <w:rPr>
                <w:ins w:id="4506" w:author="Author"/>
              </w:rPr>
            </w:pPr>
            <w:ins w:id="4507" w:author="Author">
              <w:r w:rsidRPr="004E45CA">
                <w:t>1.00</w:t>
              </w:r>
            </w:ins>
          </w:p>
        </w:tc>
      </w:tr>
      <w:tr w:rsidR="00EA2F34" w:rsidRPr="004E45CA" w14:paraId="79113D64" w14:textId="77777777" w:rsidTr="00A1082D">
        <w:trPr>
          <w:cantSplit/>
          <w:trHeight w:val="190"/>
          <w:ins w:id="4508" w:author="Author"/>
        </w:trPr>
        <w:tc>
          <w:tcPr>
            <w:tcW w:w="200" w:type="dxa"/>
            <w:tcBorders>
              <w:right w:val="single" w:sz="6" w:space="0" w:color="auto"/>
            </w:tcBorders>
            <w:shd w:val="clear" w:color="auto" w:fill="auto"/>
          </w:tcPr>
          <w:p w14:paraId="4A3160AA" w14:textId="77777777" w:rsidR="00EA2F34" w:rsidRPr="004E45CA" w:rsidRDefault="00EA2F34" w:rsidP="00BE28D4">
            <w:pPr>
              <w:pStyle w:val="tabletext11"/>
              <w:rPr>
                <w:ins w:id="450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3562B21" w14:textId="77777777" w:rsidR="00EA2F34" w:rsidRPr="004E45CA" w:rsidRDefault="00EA2F34" w:rsidP="00BE28D4">
            <w:pPr>
              <w:pStyle w:val="tabletext11"/>
              <w:jc w:val="center"/>
              <w:rPr>
                <w:ins w:id="4510" w:author="Author"/>
              </w:rPr>
            </w:pPr>
            <w:ins w:id="4511" w:author="Author">
              <w:r w:rsidRPr="004E45CA">
                <w:t>30 to 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BC18BDE" w14:textId="77777777" w:rsidR="00EA2F34" w:rsidRPr="004E45CA" w:rsidRDefault="00EA2F34" w:rsidP="00BE28D4">
            <w:pPr>
              <w:pStyle w:val="tabletext11"/>
              <w:tabs>
                <w:tab w:val="decimal" w:pos="300"/>
              </w:tabs>
              <w:rPr>
                <w:ins w:id="4512" w:author="Author"/>
              </w:rPr>
            </w:pPr>
            <w:ins w:id="451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1FBFA8" w14:textId="77777777" w:rsidR="00EA2F34" w:rsidRPr="004E45CA" w:rsidRDefault="00EA2F34" w:rsidP="00BE28D4">
            <w:pPr>
              <w:pStyle w:val="tabletext11"/>
              <w:tabs>
                <w:tab w:val="decimal" w:pos="300"/>
              </w:tabs>
              <w:rPr>
                <w:ins w:id="4514" w:author="Author"/>
              </w:rPr>
            </w:pPr>
            <w:ins w:id="4515"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C085B30" w14:textId="77777777" w:rsidR="00EA2F34" w:rsidRPr="004E45CA" w:rsidRDefault="00EA2F34" w:rsidP="00BE28D4">
            <w:pPr>
              <w:pStyle w:val="tabletext11"/>
              <w:tabs>
                <w:tab w:val="decimal" w:pos="300"/>
              </w:tabs>
              <w:rPr>
                <w:ins w:id="4516" w:author="Author"/>
              </w:rPr>
            </w:pPr>
            <w:ins w:id="4517"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79EFB09" w14:textId="77777777" w:rsidR="00EA2F34" w:rsidRPr="004E45CA" w:rsidRDefault="00EA2F34" w:rsidP="00BE28D4">
            <w:pPr>
              <w:pStyle w:val="tabletext11"/>
              <w:tabs>
                <w:tab w:val="decimal" w:pos="300"/>
              </w:tabs>
              <w:rPr>
                <w:ins w:id="4518" w:author="Author"/>
              </w:rPr>
            </w:pPr>
            <w:ins w:id="4519" w:author="Author">
              <w:r w:rsidRPr="004E45CA">
                <w:t>1.00</w:t>
              </w:r>
            </w:ins>
          </w:p>
        </w:tc>
      </w:tr>
      <w:tr w:rsidR="00EA2F34" w:rsidRPr="004E45CA" w14:paraId="03A2E176" w14:textId="77777777" w:rsidTr="00A1082D">
        <w:trPr>
          <w:cantSplit/>
          <w:trHeight w:val="190"/>
          <w:ins w:id="4520" w:author="Author"/>
        </w:trPr>
        <w:tc>
          <w:tcPr>
            <w:tcW w:w="200" w:type="dxa"/>
            <w:tcBorders>
              <w:right w:val="single" w:sz="6" w:space="0" w:color="auto"/>
            </w:tcBorders>
            <w:shd w:val="clear" w:color="auto" w:fill="auto"/>
          </w:tcPr>
          <w:p w14:paraId="256D1D37" w14:textId="77777777" w:rsidR="00EA2F34" w:rsidRPr="004E45CA" w:rsidRDefault="00EA2F34" w:rsidP="00BE28D4">
            <w:pPr>
              <w:pStyle w:val="tabletext11"/>
              <w:rPr>
                <w:ins w:id="452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606926E" w14:textId="77777777" w:rsidR="00EA2F34" w:rsidRPr="004E45CA" w:rsidRDefault="00EA2F34" w:rsidP="00BE28D4">
            <w:pPr>
              <w:pStyle w:val="tabletext11"/>
              <w:jc w:val="center"/>
              <w:rPr>
                <w:ins w:id="4522" w:author="Author"/>
              </w:rPr>
            </w:pPr>
            <w:ins w:id="4523" w:author="Author">
              <w:r w:rsidRPr="004E45CA">
                <w:t>40 to 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52C82CB" w14:textId="77777777" w:rsidR="00EA2F34" w:rsidRPr="004E45CA" w:rsidRDefault="00EA2F34" w:rsidP="00BE28D4">
            <w:pPr>
              <w:pStyle w:val="tabletext11"/>
              <w:tabs>
                <w:tab w:val="decimal" w:pos="300"/>
              </w:tabs>
              <w:rPr>
                <w:ins w:id="4524" w:author="Author"/>
              </w:rPr>
            </w:pPr>
            <w:ins w:id="452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7A270C0" w14:textId="77777777" w:rsidR="00EA2F34" w:rsidRPr="004E45CA" w:rsidRDefault="00EA2F34" w:rsidP="00BE28D4">
            <w:pPr>
              <w:pStyle w:val="tabletext11"/>
              <w:tabs>
                <w:tab w:val="decimal" w:pos="300"/>
              </w:tabs>
              <w:rPr>
                <w:ins w:id="4526" w:author="Author"/>
              </w:rPr>
            </w:pPr>
            <w:ins w:id="4527"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DCC48C5" w14:textId="77777777" w:rsidR="00EA2F34" w:rsidRPr="004E45CA" w:rsidRDefault="00EA2F34" w:rsidP="00BE28D4">
            <w:pPr>
              <w:pStyle w:val="tabletext11"/>
              <w:tabs>
                <w:tab w:val="decimal" w:pos="300"/>
              </w:tabs>
              <w:rPr>
                <w:ins w:id="4528" w:author="Author"/>
              </w:rPr>
            </w:pPr>
            <w:ins w:id="4529"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110914C" w14:textId="77777777" w:rsidR="00EA2F34" w:rsidRPr="004E45CA" w:rsidRDefault="00EA2F34" w:rsidP="00BE28D4">
            <w:pPr>
              <w:pStyle w:val="tabletext11"/>
              <w:tabs>
                <w:tab w:val="decimal" w:pos="300"/>
              </w:tabs>
              <w:rPr>
                <w:ins w:id="4530" w:author="Author"/>
              </w:rPr>
            </w:pPr>
            <w:ins w:id="4531" w:author="Author">
              <w:r w:rsidRPr="004E45CA">
                <w:t>1.00</w:t>
              </w:r>
            </w:ins>
          </w:p>
        </w:tc>
      </w:tr>
      <w:tr w:rsidR="00EA2F34" w:rsidRPr="004E45CA" w14:paraId="61CDD724" w14:textId="77777777" w:rsidTr="00A1082D">
        <w:trPr>
          <w:cantSplit/>
          <w:trHeight w:val="190"/>
          <w:ins w:id="4532" w:author="Author"/>
        </w:trPr>
        <w:tc>
          <w:tcPr>
            <w:tcW w:w="200" w:type="dxa"/>
            <w:tcBorders>
              <w:right w:val="single" w:sz="6" w:space="0" w:color="auto"/>
            </w:tcBorders>
            <w:shd w:val="clear" w:color="auto" w:fill="auto"/>
          </w:tcPr>
          <w:p w14:paraId="1AB01EF9" w14:textId="77777777" w:rsidR="00EA2F34" w:rsidRPr="004E45CA" w:rsidRDefault="00EA2F34" w:rsidP="00BE28D4">
            <w:pPr>
              <w:pStyle w:val="tabletext11"/>
              <w:rPr>
                <w:ins w:id="453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1A0E549" w14:textId="77777777" w:rsidR="00EA2F34" w:rsidRPr="004E45CA" w:rsidRDefault="00EA2F34" w:rsidP="00BE28D4">
            <w:pPr>
              <w:pStyle w:val="tabletext11"/>
              <w:jc w:val="center"/>
              <w:rPr>
                <w:ins w:id="4534" w:author="Author"/>
              </w:rPr>
            </w:pPr>
            <w:ins w:id="4535" w:author="Author">
              <w:r w:rsidRPr="004E45CA">
                <w:t>50 to 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4890F84" w14:textId="77777777" w:rsidR="00EA2F34" w:rsidRPr="004E45CA" w:rsidRDefault="00EA2F34" w:rsidP="00BE28D4">
            <w:pPr>
              <w:pStyle w:val="tabletext11"/>
              <w:tabs>
                <w:tab w:val="decimal" w:pos="300"/>
              </w:tabs>
              <w:rPr>
                <w:ins w:id="4536" w:author="Author"/>
              </w:rPr>
            </w:pPr>
            <w:ins w:id="453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925074E" w14:textId="77777777" w:rsidR="00EA2F34" w:rsidRPr="004E45CA" w:rsidRDefault="00EA2F34" w:rsidP="00BE28D4">
            <w:pPr>
              <w:pStyle w:val="tabletext11"/>
              <w:tabs>
                <w:tab w:val="decimal" w:pos="300"/>
              </w:tabs>
              <w:rPr>
                <w:ins w:id="4538" w:author="Author"/>
              </w:rPr>
            </w:pPr>
            <w:ins w:id="4539"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C9618B1" w14:textId="77777777" w:rsidR="00EA2F34" w:rsidRPr="004E45CA" w:rsidRDefault="00EA2F34" w:rsidP="00BE28D4">
            <w:pPr>
              <w:pStyle w:val="tabletext11"/>
              <w:tabs>
                <w:tab w:val="decimal" w:pos="300"/>
              </w:tabs>
              <w:rPr>
                <w:ins w:id="4540" w:author="Author"/>
              </w:rPr>
            </w:pPr>
            <w:ins w:id="4541"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53E4AF1" w14:textId="77777777" w:rsidR="00EA2F34" w:rsidRPr="004E45CA" w:rsidRDefault="00EA2F34" w:rsidP="00BE28D4">
            <w:pPr>
              <w:pStyle w:val="tabletext11"/>
              <w:tabs>
                <w:tab w:val="decimal" w:pos="300"/>
              </w:tabs>
              <w:rPr>
                <w:ins w:id="4542" w:author="Author"/>
              </w:rPr>
            </w:pPr>
            <w:ins w:id="4543" w:author="Author">
              <w:r w:rsidRPr="004E45CA">
                <w:t>1.00</w:t>
              </w:r>
            </w:ins>
          </w:p>
        </w:tc>
      </w:tr>
      <w:tr w:rsidR="00EA2F34" w:rsidRPr="004E45CA" w14:paraId="50129AEA" w14:textId="77777777" w:rsidTr="00A1082D">
        <w:trPr>
          <w:cantSplit/>
          <w:trHeight w:val="190"/>
          <w:ins w:id="4544" w:author="Author"/>
        </w:trPr>
        <w:tc>
          <w:tcPr>
            <w:tcW w:w="200" w:type="dxa"/>
            <w:tcBorders>
              <w:right w:val="single" w:sz="6" w:space="0" w:color="auto"/>
            </w:tcBorders>
            <w:shd w:val="clear" w:color="auto" w:fill="auto"/>
          </w:tcPr>
          <w:p w14:paraId="30C366E2" w14:textId="77777777" w:rsidR="00EA2F34" w:rsidRPr="004E45CA" w:rsidRDefault="00EA2F34" w:rsidP="00BE28D4">
            <w:pPr>
              <w:pStyle w:val="tabletext11"/>
              <w:rPr>
                <w:ins w:id="454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34EA7AB" w14:textId="77777777" w:rsidR="00EA2F34" w:rsidRPr="004E45CA" w:rsidRDefault="00EA2F34" w:rsidP="00BE28D4">
            <w:pPr>
              <w:pStyle w:val="tabletext11"/>
              <w:jc w:val="center"/>
              <w:rPr>
                <w:ins w:id="4546" w:author="Author"/>
              </w:rPr>
            </w:pPr>
            <w:ins w:id="4547" w:author="Author">
              <w:r w:rsidRPr="004E45CA">
                <w:t>60 to 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B833479" w14:textId="77777777" w:rsidR="00EA2F34" w:rsidRPr="004E45CA" w:rsidRDefault="00EA2F34" w:rsidP="00BE28D4">
            <w:pPr>
              <w:pStyle w:val="tabletext11"/>
              <w:tabs>
                <w:tab w:val="decimal" w:pos="300"/>
              </w:tabs>
              <w:rPr>
                <w:ins w:id="4548" w:author="Author"/>
              </w:rPr>
            </w:pPr>
            <w:ins w:id="4549"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380C845" w14:textId="77777777" w:rsidR="00EA2F34" w:rsidRPr="004E45CA" w:rsidRDefault="00EA2F34" w:rsidP="00BE28D4">
            <w:pPr>
              <w:pStyle w:val="tabletext11"/>
              <w:tabs>
                <w:tab w:val="decimal" w:pos="300"/>
              </w:tabs>
              <w:rPr>
                <w:ins w:id="4550" w:author="Author"/>
              </w:rPr>
            </w:pPr>
            <w:ins w:id="4551"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E8FCF64" w14:textId="77777777" w:rsidR="00EA2F34" w:rsidRPr="004E45CA" w:rsidRDefault="00EA2F34" w:rsidP="00BE28D4">
            <w:pPr>
              <w:pStyle w:val="tabletext11"/>
              <w:tabs>
                <w:tab w:val="decimal" w:pos="300"/>
              </w:tabs>
              <w:rPr>
                <w:ins w:id="4552" w:author="Author"/>
              </w:rPr>
            </w:pPr>
            <w:ins w:id="4553"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E13FE61" w14:textId="77777777" w:rsidR="00EA2F34" w:rsidRPr="004E45CA" w:rsidRDefault="00EA2F34" w:rsidP="00BE28D4">
            <w:pPr>
              <w:pStyle w:val="tabletext11"/>
              <w:tabs>
                <w:tab w:val="decimal" w:pos="300"/>
              </w:tabs>
              <w:rPr>
                <w:ins w:id="4554" w:author="Author"/>
              </w:rPr>
            </w:pPr>
            <w:ins w:id="4555" w:author="Author">
              <w:r w:rsidRPr="004E45CA">
                <w:t>1.00</w:t>
              </w:r>
            </w:ins>
          </w:p>
        </w:tc>
      </w:tr>
      <w:tr w:rsidR="00EA2F34" w:rsidRPr="004E45CA" w14:paraId="01128D96" w14:textId="77777777" w:rsidTr="00A1082D">
        <w:trPr>
          <w:cantSplit/>
          <w:trHeight w:val="190"/>
          <w:ins w:id="4556" w:author="Author"/>
        </w:trPr>
        <w:tc>
          <w:tcPr>
            <w:tcW w:w="200" w:type="dxa"/>
            <w:tcBorders>
              <w:right w:val="single" w:sz="6" w:space="0" w:color="auto"/>
            </w:tcBorders>
            <w:shd w:val="clear" w:color="auto" w:fill="auto"/>
          </w:tcPr>
          <w:p w14:paraId="74CDEE61" w14:textId="77777777" w:rsidR="00EA2F34" w:rsidRPr="004E45CA" w:rsidRDefault="00EA2F34" w:rsidP="00BE28D4">
            <w:pPr>
              <w:pStyle w:val="tabletext11"/>
              <w:rPr>
                <w:ins w:id="455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B3EE43F" w14:textId="77777777" w:rsidR="00EA2F34" w:rsidRPr="004E45CA" w:rsidRDefault="00EA2F34" w:rsidP="00BE28D4">
            <w:pPr>
              <w:pStyle w:val="tabletext11"/>
              <w:jc w:val="center"/>
              <w:rPr>
                <w:ins w:id="4558" w:author="Author"/>
              </w:rPr>
            </w:pPr>
            <w:ins w:id="4559" w:author="Author">
              <w:r w:rsidRPr="004E45CA">
                <w:t>70 to 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6C6F2AB" w14:textId="77777777" w:rsidR="00EA2F34" w:rsidRPr="004E45CA" w:rsidRDefault="00EA2F34" w:rsidP="00BE28D4">
            <w:pPr>
              <w:pStyle w:val="tabletext11"/>
              <w:tabs>
                <w:tab w:val="decimal" w:pos="300"/>
              </w:tabs>
              <w:rPr>
                <w:ins w:id="4560" w:author="Author"/>
              </w:rPr>
            </w:pPr>
            <w:ins w:id="456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958634A" w14:textId="77777777" w:rsidR="00EA2F34" w:rsidRPr="004E45CA" w:rsidRDefault="00EA2F34" w:rsidP="00BE28D4">
            <w:pPr>
              <w:pStyle w:val="tabletext11"/>
              <w:tabs>
                <w:tab w:val="decimal" w:pos="300"/>
              </w:tabs>
              <w:rPr>
                <w:ins w:id="4562" w:author="Author"/>
              </w:rPr>
            </w:pPr>
            <w:ins w:id="4563"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EE5C734" w14:textId="77777777" w:rsidR="00EA2F34" w:rsidRPr="004E45CA" w:rsidRDefault="00EA2F34" w:rsidP="00BE28D4">
            <w:pPr>
              <w:pStyle w:val="tabletext11"/>
              <w:tabs>
                <w:tab w:val="decimal" w:pos="300"/>
              </w:tabs>
              <w:rPr>
                <w:ins w:id="4564" w:author="Author"/>
              </w:rPr>
            </w:pPr>
            <w:ins w:id="4565"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017EE02" w14:textId="77777777" w:rsidR="00EA2F34" w:rsidRPr="004E45CA" w:rsidRDefault="00EA2F34" w:rsidP="00BE28D4">
            <w:pPr>
              <w:pStyle w:val="tabletext11"/>
              <w:tabs>
                <w:tab w:val="decimal" w:pos="300"/>
              </w:tabs>
              <w:rPr>
                <w:ins w:id="4566" w:author="Author"/>
              </w:rPr>
            </w:pPr>
            <w:ins w:id="4567" w:author="Author">
              <w:r w:rsidRPr="004E45CA">
                <w:t>1.00</w:t>
              </w:r>
            </w:ins>
          </w:p>
        </w:tc>
      </w:tr>
      <w:tr w:rsidR="00EA2F34" w:rsidRPr="004E45CA" w14:paraId="02296324" w14:textId="77777777" w:rsidTr="00A1082D">
        <w:trPr>
          <w:cantSplit/>
          <w:trHeight w:val="190"/>
          <w:ins w:id="4568" w:author="Author"/>
        </w:trPr>
        <w:tc>
          <w:tcPr>
            <w:tcW w:w="200" w:type="dxa"/>
            <w:tcBorders>
              <w:right w:val="single" w:sz="6" w:space="0" w:color="auto"/>
            </w:tcBorders>
            <w:shd w:val="clear" w:color="auto" w:fill="auto"/>
          </w:tcPr>
          <w:p w14:paraId="3FCE5237" w14:textId="77777777" w:rsidR="00EA2F34" w:rsidRPr="004E45CA" w:rsidRDefault="00EA2F34" w:rsidP="00BE28D4">
            <w:pPr>
              <w:pStyle w:val="tabletext11"/>
              <w:rPr>
                <w:ins w:id="456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934CD96" w14:textId="77777777" w:rsidR="00EA2F34" w:rsidRPr="004E45CA" w:rsidRDefault="00EA2F34" w:rsidP="00BE28D4">
            <w:pPr>
              <w:pStyle w:val="tabletext11"/>
              <w:jc w:val="center"/>
              <w:rPr>
                <w:ins w:id="4570" w:author="Author"/>
              </w:rPr>
            </w:pPr>
            <w:ins w:id="4571" w:author="Author">
              <w:r w:rsidRPr="004E45CA">
                <w:t>80 to 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9BFF558" w14:textId="77777777" w:rsidR="00EA2F34" w:rsidRPr="004E45CA" w:rsidRDefault="00EA2F34" w:rsidP="00BE28D4">
            <w:pPr>
              <w:pStyle w:val="tabletext11"/>
              <w:tabs>
                <w:tab w:val="decimal" w:pos="300"/>
              </w:tabs>
              <w:rPr>
                <w:ins w:id="4572" w:author="Author"/>
              </w:rPr>
            </w:pPr>
            <w:ins w:id="457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434027E" w14:textId="77777777" w:rsidR="00EA2F34" w:rsidRPr="004E45CA" w:rsidRDefault="00EA2F34" w:rsidP="00BE28D4">
            <w:pPr>
              <w:pStyle w:val="tabletext11"/>
              <w:tabs>
                <w:tab w:val="decimal" w:pos="300"/>
              </w:tabs>
              <w:rPr>
                <w:ins w:id="4574" w:author="Author"/>
              </w:rPr>
            </w:pPr>
            <w:ins w:id="4575"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A50673B" w14:textId="77777777" w:rsidR="00EA2F34" w:rsidRPr="004E45CA" w:rsidRDefault="00EA2F34" w:rsidP="00BE28D4">
            <w:pPr>
              <w:pStyle w:val="tabletext11"/>
              <w:tabs>
                <w:tab w:val="decimal" w:pos="300"/>
              </w:tabs>
              <w:rPr>
                <w:ins w:id="4576" w:author="Author"/>
              </w:rPr>
            </w:pPr>
            <w:ins w:id="4577"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994F28A" w14:textId="77777777" w:rsidR="00EA2F34" w:rsidRPr="004E45CA" w:rsidRDefault="00EA2F34" w:rsidP="00BE28D4">
            <w:pPr>
              <w:pStyle w:val="tabletext11"/>
              <w:tabs>
                <w:tab w:val="decimal" w:pos="300"/>
              </w:tabs>
              <w:rPr>
                <w:ins w:id="4578" w:author="Author"/>
              </w:rPr>
            </w:pPr>
            <w:ins w:id="4579" w:author="Author">
              <w:r w:rsidRPr="004E45CA">
                <w:t>1.00</w:t>
              </w:r>
            </w:ins>
          </w:p>
        </w:tc>
      </w:tr>
      <w:tr w:rsidR="00EA2F34" w:rsidRPr="004E45CA" w14:paraId="41B42C58" w14:textId="77777777" w:rsidTr="00A1082D">
        <w:trPr>
          <w:cantSplit/>
          <w:trHeight w:val="190"/>
          <w:ins w:id="4580" w:author="Author"/>
        </w:trPr>
        <w:tc>
          <w:tcPr>
            <w:tcW w:w="200" w:type="dxa"/>
            <w:tcBorders>
              <w:right w:val="single" w:sz="6" w:space="0" w:color="auto"/>
            </w:tcBorders>
            <w:shd w:val="clear" w:color="auto" w:fill="auto"/>
          </w:tcPr>
          <w:p w14:paraId="08CD08BD" w14:textId="77777777" w:rsidR="00EA2F34" w:rsidRPr="004E45CA" w:rsidRDefault="00EA2F34" w:rsidP="00BE28D4">
            <w:pPr>
              <w:pStyle w:val="tabletext11"/>
              <w:rPr>
                <w:ins w:id="458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CD4F807" w14:textId="77777777" w:rsidR="00EA2F34" w:rsidRPr="004E45CA" w:rsidRDefault="00EA2F34" w:rsidP="00BE28D4">
            <w:pPr>
              <w:pStyle w:val="tabletext11"/>
              <w:jc w:val="center"/>
              <w:rPr>
                <w:ins w:id="4582" w:author="Author"/>
              </w:rPr>
            </w:pPr>
            <w:ins w:id="4583" w:author="Author">
              <w:r w:rsidRPr="004E45CA">
                <w:t>90 to 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13C0C4F" w14:textId="77777777" w:rsidR="00EA2F34" w:rsidRPr="004E45CA" w:rsidRDefault="00EA2F34" w:rsidP="00BE28D4">
            <w:pPr>
              <w:pStyle w:val="tabletext11"/>
              <w:tabs>
                <w:tab w:val="decimal" w:pos="300"/>
              </w:tabs>
              <w:rPr>
                <w:ins w:id="4584" w:author="Author"/>
              </w:rPr>
            </w:pPr>
            <w:ins w:id="458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7B11336" w14:textId="77777777" w:rsidR="00EA2F34" w:rsidRPr="004E45CA" w:rsidRDefault="00EA2F34" w:rsidP="00BE28D4">
            <w:pPr>
              <w:pStyle w:val="tabletext11"/>
              <w:tabs>
                <w:tab w:val="decimal" w:pos="300"/>
              </w:tabs>
              <w:rPr>
                <w:ins w:id="4586" w:author="Author"/>
              </w:rPr>
            </w:pPr>
            <w:ins w:id="4587"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F3AB04C" w14:textId="77777777" w:rsidR="00EA2F34" w:rsidRPr="004E45CA" w:rsidRDefault="00EA2F34" w:rsidP="00BE28D4">
            <w:pPr>
              <w:pStyle w:val="tabletext11"/>
              <w:tabs>
                <w:tab w:val="decimal" w:pos="300"/>
              </w:tabs>
              <w:rPr>
                <w:ins w:id="4588" w:author="Author"/>
              </w:rPr>
            </w:pPr>
            <w:ins w:id="4589"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98A177E" w14:textId="77777777" w:rsidR="00EA2F34" w:rsidRPr="004E45CA" w:rsidRDefault="00EA2F34" w:rsidP="00BE28D4">
            <w:pPr>
              <w:pStyle w:val="tabletext11"/>
              <w:tabs>
                <w:tab w:val="decimal" w:pos="300"/>
              </w:tabs>
              <w:rPr>
                <w:ins w:id="4590" w:author="Author"/>
              </w:rPr>
            </w:pPr>
            <w:ins w:id="4591" w:author="Author">
              <w:r w:rsidRPr="004E45CA">
                <w:t>1.00</w:t>
              </w:r>
            </w:ins>
          </w:p>
        </w:tc>
      </w:tr>
      <w:tr w:rsidR="00EA2F34" w:rsidRPr="004E45CA" w14:paraId="2393F2EC" w14:textId="77777777" w:rsidTr="00A1082D">
        <w:trPr>
          <w:cantSplit/>
          <w:trHeight w:val="190"/>
          <w:ins w:id="4592" w:author="Author"/>
        </w:trPr>
        <w:tc>
          <w:tcPr>
            <w:tcW w:w="200" w:type="dxa"/>
            <w:tcBorders>
              <w:right w:val="single" w:sz="6" w:space="0" w:color="auto"/>
            </w:tcBorders>
            <w:shd w:val="clear" w:color="auto" w:fill="auto"/>
          </w:tcPr>
          <w:p w14:paraId="3815F147" w14:textId="77777777" w:rsidR="00EA2F34" w:rsidRPr="004E45CA" w:rsidRDefault="00EA2F34" w:rsidP="00BE28D4">
            <w:pPr>
              <w:pStyle w:val="tabletext11"/>
              <w:rPr>
                <w:ins w:id="459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CD60B4F" w14:textId="77777777" w:rsidR="00EA2F34" w:rsidRPr="004E45CA" w:rsidRDefault="00EA2F34" w:rsidP="00BE28D4">
            <w:pPr>
              <w:pStyle w:val="tabletext11"/>
              <w:jc w:val="center"/>
              <w:rPr>
                <w:ins w:id="4594" w:author="Author"/>
              </w:rPr>
            </w:pPr>
            <w:ins w:id="4595" w:author="Author">
              <w:r w:rsidRPr="004E45CA">
                <w:t>100 to 114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A7C995B" w14:textId="77777777" w:rsidR="00EA2F34" w:rsidRPr="004E45CA" w:rsidRDefault="00EA2F34" w:rsidP="00BE28D4">
            <w:pPr>
              <w:pStyle w:val="tabletext11"/>
              <w:tabs>
                <w:tab w:val="decimal" w:pos="300"/>
              </w:tabs>
              <w:rPr>
                <w:ins w:id="4596" w:author="Author"/>
              </w:rPr>
            </w:pPr>
            <w:ins w:id="459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9143916" w14:textId="77777777" w:rsidR="00EA2F34" w:rsidRPr="004E45CA" w:rsidRDefault="00EA2F34" w:rsidP="00BE28D4">
            <w:pPr>
              <w:pStyle w:val="tabletext11"/>
              <w:tabs>
                <w:tab w:val="decimal" w:pos="300"/>
              </w:tabs>
              <w:rPr>
                <w:ins w:id="4598" w:author="Author"/>
              </w:rPr>
            </w:pPr>
            <w:ins w:id="4599"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7DED2BD" w14:textId="77777777" w:rsidR="00EA2F34" w:rsidRPr="004E45CA" w:rsidRDefault="00EA2F34" w:rsidP="00BE28D4">
            <w:pPr>
              <w:pStyle w:val="tabletext11"/>
              <w:tabs>
                <w:tab w:val="decimal" w:pos="300"/>
              </w:tabs>
              <w:rPr>
                <w:ins w:id="4600" w:author="Author"/>
              </w:rPr>
            </w:pPr>
            <w:ins w:id="4601"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A477D04" w14:textId="77777777" w:rsidR="00EA2F34" w:rsidRPr="004E45CA" w:rsidRDefault="00EA2F34" w:rsidP="00BE28D4">
            <w:pPr>
              <w:pStyle w:val="tabletext11"/>
              <w:tabs>
                <w:tab w:val="decimal" w:pos="300"/>
              </w:tabs>
              <w:rPr>
                <w:ins w:id="4602" w:author="Author"/>
              </w:rPr>
            </w:pPr>
            <w:ins w:id="4603" w:author="Author">
              <w:r w:rsidRPr="004E45CA">
                <w:t>1.00</w:t>
              </w:r>
            </w:ins>
          </w:p>
        </w:tc>
      </w:tr>
      <w:tr w:rsidR="00EA2F34" w:rsidRPr="004E45CA" w14:paraId="72ABF745" w14:textId="77777777" w:rsidTr="00A1082D">
        <w:trPr>
          <w:cantSplit/>
          <w:trHeight w:val="190"/>
          <w:ins w:id="4604" w:author="Author"/>
        </w:trPr>
        <w:tc>
          <w:tcPr>
            <w:tcW w:w="200" w:type="dxa"/>
            <w:tcBorders>
              <w:right w:val="single" w:sz="6" w:space="0" w:color="auto"/>
            </w:tcBorders>
            <w:shd w:val="clear" w:color="auto" w:fill="auto"/>
          </w:tcPr>
          <w:p w14:paraId="7DDB13EF" w14:textId="77777777" w:rsidR="00EA2F34" w:rsidRPr="004E45CA" w:rsidRDefault="00EA2F34" w:rsidP="00BE28D4">
            <w:pPr>
              <w:pStyle w:val="tabletext11"/>
              <w:rPr>
                <w:ins w:id="460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898AD9C" w14:textId="77777777" w:rsidR="00EA2F34" w:rsidRPr="004E45CA" w:rsidRDefault="00EA2F34" w:rsidP="00BE28D4">
            <w:pPr>
              <w:pStyle w:val="tabletext11"/>
              <w:jc w:val="center"/>
              <w:rPr>
                <w:ins w:id="4606" w:author="Author"/>
              </w:rPr>
            </w:pPr>
            <w:ins w:id="4607" w:author="Author">
              <w:r w:rsidRPr="004E45CA">
                <w:t>115 to 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4492830" w14:textId="77777777" w:rsidR="00EA2F34" w:rsidRPr="004E45CA" w:rsidRDefault="00EA2F34" w:rsidP="00BE28D4">
            <w:pPr>
              <w:pStyle w:val="tabletext11"/>
              <w:tabs>
                <w:tab w:val="decimal" w:pos="300"/>
              </w:tabs>
              <w:rPr>
                <w:ins w:id="4608" w:author="Author"/>
              </w:rPr>
            </w:pPr>
            <w:ins w:id="4609"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597B692" w14:textId="77777777" w:rsidR="00EA2F34" w:rsidRPr="004E45CA" w:rsidRDefault="00EA2F34" w:rsidP="00BE28D4">
            <w:pPr>
              <w:pStyle w:val="tabletext11"/>
              <w:tabs>
                <w:tab w:val="decimal" w:pos="300"/>
              </w:tabs>
              <w:rPr>
                <w:ins w:id="4610" w:author="Author"/>
              </w:rPr>
            </w:pPr>
            <w:ins w:id="4611"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843BFB4" w14:textId="77777777" w:rsidR="00EA2F34" w:rsidRPr="004E45CA" w:rsidRDefault="00EA2F34" w:rsidP="00BE28D4">
            <w:pPr>
              <w:pStyle w:val="tabletext11"/>
              <w:tabs>
                <w:tab w:val="decimal" w:pos="300"/>
              </w:tabs>
              <w:rPr>
                <w:ins w:id="4612" w:author="Author"/>
              </w:rPr>
            </w:pPr>
            <w:ins w:id="4613"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A1E2CDC" w14:textId="77777777" w:rsidR="00EA2F34" w:rsidRPr="004E45CA" w:rsidRDefault="00EA2F34" w:rsidP="00BE28D4">
            <w:pPr>
              <w:pStyle w:val="tabletext11"/>
              <w:tabs>
                <w:tab w:val="decimal" w:pos="300"/>
              </w:tabs>
              <w:rPr>
                <w:ins w:id="4614" w:author="Author"/>
              </w:rPr>
            </w:pPr>
            <w:ins w:id="4615" w:author="Author">
              <w:r w:rsidRPr="004E45CA">
                <w:t>1.00</w:t>
              </w:r>
            </w:ins>
          </w:p>
        </w:tc>
      </w:tr>
      <w:tr w:rsidR="00EA2F34" w:rsidRPr="004E45CA" w14:paraId="166E75DD" w14:textId="77777777" w:rsidTr="00A1082D">
        <w:trPr>
          <w:cantSplit/>
          <w:trHeight w:val="190"/>
          <w:ins w:id="4616" w:author="Author"/>
        </w:trPr>
        <w:tc>
          <w:tcPr>
            <w:tcW w:w="200" w:type="dxa"/>
            <w:tcBorders>
              <w:right w:val="single" w:sz="6" w:space="0" w:color="auto"/>
            </w:tcBorders>
            <w:shd w:val="clear" w:color="auto" w:fill="auto"/>
          </w:tcPr>
          <w:p w14:paraId="4A39FBF1" w14:textId="77777777" w:rsidR="00EA2F34" w:rsidRPr="004E45CA" w:rsidRDefault="00EA2F34" w:rsidP="00BE28D4">
            <w:pPr>
              <w:pStyle w:val="tabletext11"/>
              <w:rPr>
                <w:ins w:id="461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2D83195B" w14:textId="77777777" w:rsidR="00EA2F34" w:rsidRPr="004E45CA" w:rsidRDefault="00EA2F34" w:rsidP="00BE28D4">
            <w:pPr>
              <w:pStyle w:val="tabletext11"/>
              <w:jc w:val="center"/>
              <w:rPr>
                <w:ins w:id="4618" w:author="Author"/>
              </w:rPr>
            </w:pPr>
            <w:ins w:id="4619" w:author="Author">
              <w:r w:rsidRPr="004E45CA">
                <w:t>130 to 154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9707281" w14:textId="77777777" w:rsidR="00EA2F34" w:rsidRPr="004E45CA" w:rsidRDefault="00EA2F34" w:rsidP="00BE28D4">
            <w:pPr>
              <w:pStyle w:val="tabletext11"/>
              <w:tabs>
                <w:tab w:val="decimal" w:pos="300"/>
              </w:tabs>
              <w:rPr>
                <w:ins w:id="4620" w:author="Author"/>
              </w:rPr>
            </w:pPr>
            <w:ins w:id="4621"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9E58C6B" w14:textId="77777777" w:rsidR="00EA2F34" w:rsidRPr="004E45CA" w:rsidRDefault="00EA2F34" w:rsidP="00BE28D4">
            <w:pPr>
              <w:pStyle w:val="tabletext11"/>
              <w:tabs>
                <w:tab w:val="decimal" w:pos="300"/>
              </w:tabs>
              <w:rPr>
                <w:ins w:id="4622" w:author="Author"/>
              </w:rPr>
            </w:pPr>
            <w:ins w:id="4623"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6489846" w14:textId="77777777" w:rsidR="00EA2F34" w:rsidRPr="004E45CA" w:rsidRDefault="00EA2F34" w:rsidP="00BE28D4">
            <w:pPr>
              <w:pStyle w:val="tabletext11"/>
              <w:tabs>
                <w:tab w:val="decimal" w:pos="300"/>
              </w:tabs>
              <w:rPr>
                <w:ins w:id="4624" w:author="Author"/>
              </w:rPr>
            </w:pPr>
            <w:ins w:id="4625"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068022" w14:textId="77777777" w:rsidR="00EA2F34" w:rsidRPr="004E45CA" w:rsidRDefault="00EA2F34" w:rsidP="00BE28D4">
            <w:pPr>
              <w:pStyle w:val="tabletext11"/>
              <w:tabs>
                <w:tab w:val="decimal" w:pos="300"/>
              </w:tabs>
              <w:rPr>
                <w:ins w:id="4626" w:author="Author"/>
              </w:rPr>
            </w:pPr>
            <w:ins w:id="4627" w:author="Author">
              <w:r w:rsidRPr="004E45CA">
                <w:t>1.00</w:t>
              </w:r>
            </w:ins>
          </w:p>
        </w:tc>
      </w:tr>
      <w:tr w:rsidR="00EA2F34" w:rsidRPr="004E45CA" w14:paraId="15BCC3A9" w14:textId="77777777" w:rsidTr="00A1082D">
        <w:trPr>
          <w:cantSplit/>
          <w:trHeight w:val="190"/>
          <w:ins w:id="4628" w:author="Author"/>
        </w:trPr>
        <w:tc>
          <w:tcPr>
            <w:tcW w:w="200" w:type="dxa"/>
            <w:tcBorders>
              <w:right w:val="single" w:sz="6" w:space="0" w:color="auto"/>
            </w:tcBorders>
            <w:shd w:val="clear" w:color="auto" w:fill="auto"/>
          </w:tcPr>
          <w:p w14:paraId="26AC6D23" w14:textId="77777777" w:rsidR="00EA2F34" w:rsidRPr="004E45CA" w:rsidRDefault="00EA2F34" w:rsidP="00BE28D4">
            <w:pPr>
              <w:pStyle w:val="tabletext11"/>
              <w:rPr>
                <w:ins w:id="462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FE3A6FD" w14:textId="77777777" w:rsidR="00EA2F34" w:rsidRPr="004E45CA" w:rsidRDefault="00EA2F34" w:rsidP="00BE28D4">
            <w:pPr>
              <w:pStyle w:val="tabletext11"/>
              <w:jc w:val="center"/>
              <w:rPr>
                <w:ins w:id="4630" w:author="Author"/>
              </w:rPr>
            </w:pPr>
            <w:ins w:id="4631" w:author="Author">
              <w:r w:rsidRPr="004E45CA">
                <w:t>155 to 194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B8A187F" w14:textId="77777777" w:rsidR="00EA2F34" w:rsidRPr="004E45CA" w:rsidRDefault="00EA2F34" w:rsidP="00BE28D4">
            <w:pPr>
              <w:pStyle w:val="tabletext11"/>
              <w:tabs>
                <w:tab w:val="decimal" w:pos="300"/>
              </w:tabs>
              <w:rPr>
                <w:ins w:id="4632" w:author="Author"/>
              </w:rPr>
            </w:pPr>
            <w:ins w:id="4633"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BDA78C9" w14:textId="77777777" w:rsidR="00EA2F34" w:rsidRPr="004E45CA" w:rsidRDefault="00EA2F34" w:rsidP="00BE28D4">
            <w:pPr>
              <w:pStyle w:val="tabletext11"/>
              <w:tabs>
                <w:tab w:val="decimal" w:pos="300"/>
              </w:tabs>
              <w:rPr>
                <w:ins w:id="4634" w:author="Author"/>
              </w:rPr>
            </w:pPr>
            <w:ins w:id="4635"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75876C9" w14:textId="77777777" w:rsidR="00EA2F34" w:rsidRPr="004E45CA" w:rsidRDefault="00EA2F34" w:rsidP="00BE28D4">
            <w:pPr>
              <w:pStyle w:val="tabletext11"/>
              <w:tabs>
                <w:tab w:val="decimal" w:pos="300"/>
              </w:tabs>
              <w:rPr>
                <w:ins w:id="4636" w:author="Author"/>
              </w:rPr>
            </w:pPr>
            <w:ins w:id="4637"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7D1C69A" w14:textId="77777777" w:rsidR="00EA2F34" w:rsidRPr="004E45CA" w:rsidRDefault="00EA2F34" w:rsidP="00BE28D4">
            <w:pPr>
              <w:pStyle w:val="tabletext11"/>
              <w:tabs>
                <w:tab w:val="decimal" w:pos="300"/>
              </w:tabs>
              <w:rPr>
                <w:ins w:id="4638" w:author="Author"/>
              </w:rPr>
            </w:pPr>
            <w:ins w:id="4639" w:author="Author">
              <w:r w:rsidRPr="004E45CA">
                <w:t>1.00</w:t>
              </w:r>
            </w:ins>
          </w:p>
        </w:tc>
      </w:tr>
      <w:tr w:rsidR="00EA2F34" w:rsidRPr="004E45CA" w14:paraId="1609BAA8" w14:textId="77777777" w:rsidTr="00A1082D">
        <w:trPr>
          <w:cantSplit/>
          <w:trHeight w:val="190"/>
          <w:ins w:id="4640" w:author="Author"/>
        </w:trPr>
        <w:tc>
          <w:tcPr>
            <w:tcW w:w="200" w:type="dxa"/>
            <w:tcBorders>
              <w:right w:val="single" w:sz="6" w:space="0" w:color="auto"/>
            </w:tcBorders>
            <w:shd w:val="clear" w:color="auto" w:fill="auto"/>
          </w:tcPr>
          <w:p w14:paraId="05AAE957" w14:textId="77777777" w:rsidR="00EA2F34" w:rsidRPr="004E45CA" w:rsidRDefault="00EA2F34" w:rsidP="00BE28D4">
            <w:pPr>
              <w:pStyle w:val="tabletext11"/>
              <w:rPr>
                <w:ins w:id="464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8C651E7" w14:textId="77777777" w:rsidR="00EA2F34" w:rsidRPr="004E45CA" w:rsidRDefault="00EA2F34" w:rsidP="00BE28D4">
            <w:pPr>
              <w:pStyle w:val="tabletext11"/>
              <w:jc w:val="center"/>
              <w:rPr>
                <w:ins w:id="4642" w:author="Author"/>
              </w:rPr>
            </w:pPr>
            <w:ins w:id="4643" w:author="Author">
              <w:r w:rsidRPr="004E45CA">
                <w:t>195 to 289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40AD3C" w14:textId="77777777" w:rsidR="00EA2F34" w:rsidRPr="004E45CA" w:rsidRDefault="00EA2F34" w:rsidP="00BE28D4">
            <w:pPr>
              <w:pStyle w:val="tabletext11"/>
              <w:tabs>
                <w:tab w:val="decimal" w:pos="300"/>
              </w:tabs>
              <w:rPr>
                <w:ins w:id="4644" w:author="Author"/>
              </w:rPr>
            </w:pPr>
            <w:ins w:id="4645"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42B7FB" w14:textId="77777777" w:rsidR="00EA2F34" w:rsidRPr="004E45CA" w:rsidRDefault="00EA2F34" w:rsidP="00BE28D4">
            <w:pPr>
              <w:pStyle w:val="tabletext11"/>
              <w:tabs>
                <w:tab w:val="decimal" w:pos="300"/>
              </w:tabs>
              <w:rPr>
                <w:ins w:id="4646" w:author="Author"/>
              </w:rPr>
            </w:pPr>
            <w:ins w:id="4647"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998E237" w14:textId="77777777" w:rsidR="00EA2F34" w:rsidRPr="004E45CA" w:rsidRDefault="00EA2F34" w:rsidP="00BE28D4">
            <w:pPr>
              <w:pStyle w:val="tabletext11"/>
              <w:tabs>
                <w:tab w:val="decimal" w:pos="300"/>
              </w:tabs>
              <w:rPr>
                <w:ins w:id="4648" w:author="Author"/>
              </w:rPr>
            </w:pPr>
            <w:ins w:id="4649"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92B1D24" w14:textId="77777777" w:rsidR="00EA2F34" w:rsidRPr="004E45CA" w:rsidRDefault="00EA2F34" w:rsidP="00BE28D4">
            <w:pPr>
              <w:pStyle w:val="tabletext11"/>
              <w:tabs>
                <w:tab w:val="decimal" w:pos="300"/>
              </w:tabs>
              <w:rPr>
                <w:ins w:id="4650" w:author="Author"/>
              </w:rPr>
            </w:pPr>
            <w:ins w:id="4651" w:author="Author">
              <w:r w:rsidRPr="004E45CA">
                <w:t>1.00</w:t>
              </w:r>
            </w:ins>
          </w:p>
        </w:tc>
      </w:tr>
      <w:tr w:rsidR="00EA2F34" w:rsidRPr="004E45CA" w14:paraId="3CA83D05" w14:textId="77777777" w:rsidTr="00A1082D">
        <w:trPr>
          <w:cantSplit/>
          <w:trHeight w:val="190"/>
          <w:ins w:id="4652" w:author="Author"/>
        </w:trPr>
        <w:tc>
          <w:tcPr>
            <w:tcW w:w="200" w:type="dxa"/>
            <w:tcBorders>
              <w:right w:val="single" w:sz="6" w:space="0" w:color="auto"/>
            </w:tcBorders>
            <w:shd w:val="clear" w:color="auto" w:fill="auto"/>
          </w:tcPr>
          <w:p w14:paraId="0E4A8AF0" w14:textId="77777777" w:rsidR="00EA2F34" w:rsidRPr="004E45CA" w:rsidRDefault="00EA2F34" w:rsidP="00BE28D4">
            <w:pPr>
              <w:pStyle w:val="tabletext11"/>
              <w:rPr>
                <w:ins w:id="465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CC0CCBD" w14:textId="77777777" w:rsidR="00EA2F34" w:rsidRPr="004E45CA" w:rsidRDefault="00EA2F34" w:rsidP="00BE28D4">
            <w:pPr>
              <w:pStyle w:val="tabletext11"/>
              <w:jc w:val="center"/>
              <w:rPr>
                <w:ins w:id="4654" w:author="Author"/>
              </w:rPr>
            </w:pPr>
            <w:ins w:id="4655" w:author="Author">
              <w:r w:rsidRPr="004E45CA">
                <w:t>290 or greater</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B7B474C" w14:textId="77777777" w:rsidR="00EA2F34" w:rsidRPr="004E45CA" w:rsidRDefault="00EA2F34" w:rsidP="00BE28D4">
            <w:pPr>
              <w:pStyle w:val="tabletext11"/>
              <w:tabs>
                <w:tab w:val="decimal" w:pos="300"/>
              </w:tabs>
              <w:rPr>
                <w:ins w:id="4656" w:author="Author"/>
              </w:rPr>
            </w:pPr>
            <w:ins w:id="4657"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36B2A3D" w14:textId="77777777" w:rsidR="00EA2F34" w:rsidRPr="004E45CA" w:rsidRDefault="00EA2F34" w:rsidP="00BE28D4">
            <w:pPr>
              <w:pStyle w:val="tabletext11"/>
              <w:tabs>
                <w:tab w:val="decimal" w:pos="300"/>
              </w:tabs>
              <w:rPr>
                <w:ins w:id="4658" w:author="Author"/>
              </w:rPr>
            </w:pPr>
            <w:ins w:id="4659" w:author="Author">
              <w:r w:rsidRPr="004E45C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1405B45" w14:textId="77777777" w:rsidR="00EA2F34" w:rsidRPr="004E45CA" w:rsidRDefault="00EA2F34" w:rsidP="00BE28D4">
            <w:pPr>
              <w:pStyle w:val="tabletext11"/>
              <w:tabs>
                <w:tab w:val="decimal" w:pos="300"/>
              </w:tabs>
              <w:rPr>
                <w:ins w:id="4660" w:author="Author"/>
              </w:rPr>
            </w:pPr>
            <w:ins w:id="4661" w:author="Author">
              <w:r w:rsidRPr="004E45C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CFA62AC" w14:textId="77777777" w:rsidR="00EA2F34" w:rsidRPr="004E45CA" w:rsidRDefault="00EA2F34" w:rsidP="00BE28D4">
            <w:pPr>
              <w:pStyle w:val="tabletext11"/>
              <w:tabs>
                <w:tab w:val="decimal" w:pos="300"/>
              </w:tabs>
              <w:rPr>
                <w:ins w:id="4662" w:author="Author"/>
              </w:rPr>
            </w:pPr>
            <w:ins w:id="4663" w:author="Author">
              <w:r w:rsidRPr="004E45CA">
                <w:t>1.00</w:t>
              </w:r>
            </w:ins>
          </w:p>
        </w:tc>
      </w:tr>
    </w:tbl>
    <w:p w14:paraId="1D39CF2C" w14:textId="77777777" w:rsidR="00EA2F34" w:rsidRPr="004E45CA" w:rsidRDefault="00EA2F34" w:rsidP="00BE28D4">
      <w:pPr>
        <w:pStyle w:val="tablecaption"/>
        <w:rPr>
          <w:ins w:id="4664" w:author="Author"/>
        </w:rPr>
      </w:pPr>
      <w:ins w:id="4665" w:author="Author">
        <w:r w:rsidRPr="004E45CA">
          <w:t xml:space="preserve">Table 239.B.2.a. Fleet Size Factors </w:t>
        </w:r>
        <w:proofErr w:type="gramStart"/>
        <w:r w:rsidRPr="004E45CA">
          <w:t>For</w:t>
        </w:r>
        <w:proofErr w:type="gramEnd"/>
        <w:r w:rsidRPr="004E45CA">
          <w:t xml:space="preserve"> Liability And Medical Payments</w:t>
        </w:r>
      </w:ins>
    </w:p>
    <w:p w14:paraId="4DCD831B" w14:textId="77777777" w:rsidR="00EA2F34" w:rsidRPr="004E45CA" w:rsidRDefault="00EA2F34" w:rsidP="00BE28D4">
      <w:pPr>
        <w:pStyle w:val="isonormal"/>
        <w:rPr>
          <w:ins w:id="4666" w:author="Author"/>
        </w:rPr>
      </w:pPr>
    </w:p>
    <w:p w14:paraId="602B7E85" w14:textId="77777777" w:rsidR="00EA2F34" w:rsidRPr="004E45CA" w:rsidRDefault="00EA2F34" w:rsidP="00BE28D4">
      <w:pPr>
        <w:pStyle w:val="outlinehd4"/>
        <w:rPr>
          <w:ins w:id="4667" w:author="Author"/>
        </w:rPr>
      </w:pPr>
      <w:ins w:id="4668" w:author="Author">
        <w:r w:rsidRPr="004E45CA">
          <w:tab/>
          <w:t>b.</w:t>
        </w:r>
        <w:r w:rsidRPr="004E45CA">
          <w:tab/>
          <w:t>Collision</w:t>
        </w:r>
      </w:ins>
    </w:p>
    <w:p w14:paraId="7FA19ABD" w14:textId="77777777" w:rsidR="00EA2F34" w:rsidRPr="004E45CA" w:rsidRDefault="00EA2F34" w:rsidP="00BE28D4">
      <w:pPr>
        <w:pStyle w:val="space4"/>
        <w:rPr>
          <w:ins w:id="466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40"/>
        <w:gridCol w:w="840"/>
        <w:gridCol w:w="840"/>
        <w:gridCol w:w="840"/>
        <w:gridCol w:w="840"/>
      </w:tblGrid>
      <w:tr w:rsidR="00EA2F34" w:rsidRPr="004E45CA" w14:paraId="02C606F4" w14:textId="77777777" w:rsidTr="00A1082D">
        <w:trPr>
          <w:cantSplit/>
          <w:trHeight w:val="190"/>
          <w:ins w:id="4670" w:author="Author"/>
        </w:trPr>
        <w:tc>
          <w:tcPr>
            <w:tcW w:w="200" w:type="dxa"/>
            <w:tcBorders>
              <w:right w:val="single" w:sz="6" w:space="0" w:color="auto"/>
            </w:tcBorders>
            <w:shd w:val="clear" w:color="auto" w:fill="auto"/>
          </w:tcPr>
          <w:p w14:paraId="75BA5079" w14:textId="77777777" w:rsidR="00EA2F34" w:rsidRPr="004E45CA" w:rsidRDefault="00EA2F34" w:rsidP="00BE28D4">
            <w:pPr>
              <w:pStyle w:val="tablehead"/>
              <w:rPr>
                <w:ins w:id="467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
          <w:p w14:paraId="07AE3011" w14:textId="77777777" w:rsidR="00EA2F34" w:rsidRPr="004E45CA" w:rsidRDefault="00EA2F34" w:rsidP="00BE28D4">
            <w:pPr>
              <w:pStyle w:val="tablehead"/>
              <w:rPr>
                <w:ins w:id="4672" w:author="Author"/>
              </w:rPr>
            </w:pPr>
            <w:ins w:id="4673" w:author="Author">
              <w:r w:rsidRPr="004E45CA">
                <w:t>Number Of</w:t>
              </w:r>
            </w:ins>
            <w:r w:rsidRPr="004E45CA">
              <w:t xml:space="preserve"> </w:t>
            </w:r>
            <w:ins w:id="4674" w:author="Author">
              <w:r w:rsidRPr="004E45CA">
                <w:t>Self-propelled Vehicles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076A443" w14:textId="77777777" w:rsidR="00EA2F34" w:rsidRPr="004E45CA" w:rsidRDefault="00EA2F34" w:rsidP="00BE28D4">
            <w:pPr>
              <w:pStyle w:val="tablehead"/>
              <w:rPr>
                <w:ins w:id="4675" w:author="Author"/>
              </w:rPr>
            </w:pPr>
            <w:ins w:id="4676" w:author="Author">
              <w:r w:rsidRPr="004E45CA">
                <w:t>Van Pools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2887F00" w14:textId="77777777" w:rsidR="00EA2F34" w:rsidRPr="004E45CA" w:rsidRDefault="00EA2F34" w:rsidP="00BE28D4">
            <w:pPr>
              <w:pStyle w:val="tablehead"/>
              <w:rPr>
                <w:ins w:id="4677" w:author="Author"/>
              </w:rPr>
            </w:pPr>
            <w:ins w:id="4678" w:author="Author">
              <w:r w:rsidRPr="004E45CA">
                <w:t xml:space="preserve">Taxis And </w:t>
              </w:r>
              <w:proofErr w:type="spellStart"/>
              <w:r w:rsidRPr="004E45CA">
                <w:t>Limou</w:t>
              </w:r>
              <w:proofErr w:type="spellEnd"/>
              <w:r w:rsidRPr="004E45CA">
                <w:t>-sines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97CE29D" w14:textId="77777777" w:rsidR="00EA2F34" w:rsidRPr="004E45CA" w:rsidRDefault="00EA2F34" w:rsidP="00BE28D4">
            <w:pPr>
              <w:pStyle w:val="tablehead"/>
              <w:rPr>
                <w:ins w:id="4679" w:author="Author"/>
              </w:rPr>
            </w:pPr>
            <w:ins w:id="4680" w:author="Author">
              <w:r w:rsidRPr="004E45CA">
                <w:t>School And Church Buses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70E830A" w14:textId="77777777" w:rsidR="00EA2F34" w:rsidRPr="004E45CA" w:rsidRDefault="00EA2F34" w:rsidP="00BE28D4">
            <w:pPr>
              <w:pStyle w:val="tablehead"/>
              <w:rPr>
                <w:ins w:id="4681" w:author="Author"/>
              </w:rPr>
            </w:pPr>
            <w:ins w:id="4682" w:author="Author">
              <w:r w:rsidRPr="004E45CA">
                <w:t>Other Buses</w:t>
              </w:r>
            </w:ins>
          </w:p>
        </w:tc>
      </w:tr>
      <w:tr w:rsidR="00EA2F34" w:rsidRPr="004E45CA" w14:paraId="422F8D33" w14:textId="77777777" w:rsidTr="00A1082D">
        <w:trPr>
          <w:cantSplit/>
          <w:trHeight w:val="190"/>
          <w:ins w:id="4683" w:author="Author"/>
        </w:trPr>
        <w:tc>
          <w:tcPr>
            <w:tcW w:w="200" w:type="dxa"/>
            <w:tcBorders>
              <w:right w:val="single" w:sz="6" w:space="0" w:color="auto"/>
            </w:tcBorders>
            <w:shd w:val="clear" w:color="auto" w:fill="auto"/>
          </w:tcPr>
          <w:p w14:paraId="02057CE9" w14:textId="77777777" w:rsidR="00EA2F34" w:rsidRPr="004E45CA" w:rsidRDefault="00EA2F34" w:rsidP="00BE28D4">
            <w:pPr>
              <w:pStyle w:val="tabletext11"/>
              <w:rPr>
                <w:ins w:id="4684"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2795A7F4" w14:textId="77777777" w:rsidR="00EA2F34" w:rsidRPr="004E45CA" w:rsidRDefault="00EA2F34" w:rsidP="00BE28D4">
            <w:pPr>
              <w:pStyle w:val="tabletext11"/>
              <w:jc w:val="center"/>
              <w:rPr>
                <w:ins w:id="4685" w:author="Author"/>
              </w:rPr>
            </w:pPr>
            <w:ins w:id="4686" w:author="Author">
              <w:r w:rsidRPr="004E45CA">
                <w:t>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358F3AF" w14:textId="77777777" w:rsidR="00EA2F34" w:rsidRPr="004E45CA" w:rsidRDefault="00EA2F34" w:rsidP="00BE28D4">
            <w:pPr>
              <w:pStyle w:val="tabletext11"/>
              <w:tabs>
                <w:tab w:val="decimal" w:pos="300"/>
              </w:tabs>
              <w:rPr>
                <w:ins w:id="4687" w:author="Author"/>
              </w:rPr>
            </w:pPr>
            <w:ins w:id="4688"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6894DAC" w14:textId="77777777" w:rsidR="00EA2F34" w:rsidRPr="004E45CA" w:rsidRDefault="00EA2F34" w:rsidP="00BE28D4">
            <w:pPr>
              <w:pStyle w:val="tabletext11"/>
              <w:tabs>
                <w:tab w:val="decimal" w:pos="300"/>
              </w:tabs>
              <w:rPr>
                <w:ins w:id="4689" w:author="Author"/>
              </w:rPr>
            </w:pPr>
            <w:ins w:id="469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C75BC2B" w14:textId="77777777" w:rsidR="00EA2F34" w:rsidRPr="004E45CA" w:rsidRDefault="00EA2F34" w:rsidP="00BE28D4">
            <w:pPr>
              <w:pStyle w:val="tabletext11"/>
              <w:tabs>
                <w:tab w:val="decimal" w:pos="300"/>
              </w:tabs>
              <w:rPr>
                <w:ins w:id="4691" w:author="Author"/>
              </w:rPr>
            </w:pPr>
            <w:ins w:id="469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BC07AB1" w14:textId="77777777" w:rsidR="00EA2F34" w:rsidRPr="004E45CA" w:rsidRDefault="00EA2F34" w:rsidP="00BE28D4">
            <w:pPr>
              <w:pStyle w:val="tabletext11"/>
              <w:tabs>
                <w:tab w:val="decimal" w:pos="300"/>
              </w:tabs>
              <w:rPr>
                <w:ins w:id="4693" w:author="Author"/>
              </w:rPr>
            </w:pPr>
            <w:ins w:id="4694" w:author="Author">
              <w:r w:rsidRPr="004E45CA">
                <w:t>1.00</w:t>
              </w:r>
            </w:ins>
          </w:p>
        </w:tc>
      </w:tr>
      <w:tr w:rsidR="00EA2F34" w:rsidRPr="004E45CA" w14:paraId="48A2E345" w14:textId="77777777" w:rsidTr="00A1082D">
        <w:trPr>
          <w:cantSplit/>
          <w:trHeight w:val="190"/>
          <w:ins w:id="4695" w:author="Author"/>
        </w:trPr>
        <w:tc>
          <w:tcPr>
            <w:tcW w:w="200" w:type="dxa"/>
            <w:tcBorders>
              <w:right w:val="single" w:sz="6" w:space="0" w:color="auto"/>
            </w:tcBorders>
            <w:shd w:val="clear" w:color="auto" w:fill="auto"/>
          </w:tcPr>
          <w:p w14:paraId="3548C082" w14:textId="77777777" w:rsidR="00EA2F34" w:rsidRPr="004E45CA" w:rsidRDefault="00EA2F34" w:rsidP="00BE28D4">
            <w:pPr>
              <w:pStyle w:val="tabletext11"/>
              <w:rPr>
                <w:ins w:id="4696"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30E130B" w14:textId="77777777" w:rsidR="00EA2F34" w:rsidRPr="004E45CA" w:rsidRDefault="00EA2F34" w:rsidP="00BE28D4">
            <w:pPr>
              <w:pStyle w:val="tabletext11"/>
              <w:jc w:val="center"/>
              <w:rPr>
                <w:ins w:id="4697" w:author="Author"/>
              </w:rPr>
            </w:pPr>
            <w:ins w:id="4698" w:author="Author">
              <w:r w:rsidRPr="004E45CA">
                <w:t>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DFD6258" w14:textId="77777777" w:rsidR="00EA2F34" w:rsidRPr="004E45CA" w:rsidRDefault="00EA2F34" w:rsidP="00BE28D4">
            <w:pPr>
              <w:pStyle w:val="tabletext11"/>
              <w:tabs>
                <w:tab w:val="decimal" w:pos="300"/>
              </w:tabs>
              <w:rPr>
                <w:ins w:id="4699" w:author="Author"/>
              </w:rPr>
            </w:pPr>
            <w:ins w:id="470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CB2792C" w14:textId="77777777" w:rsidR="00EA2F34" w:rsidRPr="004E45CA" w:rsidRDefault="00EA2F34" w:rsidP="00BE28D4">
            <w:pPr>
              <w:pStyle w:val="tabletext11"/>
              <w:tabs>
                <w:tab w:val="decimal" w:pos="300"/>
              </w:tabs>
              <w:rPr>
                <w:ins w:id="4701" w:author="Author"/>
              </w:rPr>
            </w:pPr>
            <w:ins w:id="470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5DF7774" w14:textId="77777777" w:rsidR="00EA2F34" w:rsidRPr="004E45CA" w:rsidRDefault="00EA2F34" w:rsidP="00BE28D4">
            <w:pPr>
              <w:pStyle w:val="tabletext11"/>
              <w:tabs>
                <w:tab w:val="decimal" w:pos="300"/>
              </w:tabs>
              <w:rPr>
                <w:ins w:id="4703" w:author="Author"/>
              </w:rPr>
            </w:pPr>
            <w:ins w:id="470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8F6A19E" w14:textId="77777777" w:rsidR="00EA2F34" w:rsidRPr="004E45CA" w:rsidRDefault="00EA2F34" w:rsidP="00BE28D4">
            <w:pPr>
              <w:pStyle w:val="tabletext11"/>
              <w:tabs>
                <w:tab w:val="decimal" w:pos="300"/>
              </w:tabs>
              <w:rPr>
                <w:ins w:id="4705" w:author="Author"/>
              </w:rPr>
            </w:pPr>
            <w:ins w:id="4706" w:author="Author">
              <w:r w:rsidRPr="004E45CA">
                <w:t>1.00</w:t>
              </w:r>
            </w:ins>
          </w:p>
        </w:tc>
      </w:tr>
      <w:tr w:rsidR="00EA2F34" w:rsidRPr="004E45CA" w14:paraId="7E32E2FB" w14:textId="77777777" w:rsidTr="00A1082D">
        <w:trPr>
          <w:cantSplit/>
          <w:trHeight w:val="190"/>
          <w:ins w:id="4707" w:author="Author"/>
        </w:trPr>
        <w:tc>
          <w:tcPr>
            <w:tcW w:w="200" w:type="dxa"/>
            <w:tcBorders>
              <w:right w:val="single" w:sz="6" w:space="0" w:color="auto"/>
            </w:tcBorders>
            <w:shd w:val="clear" w:color="auto" w:fill="auto"/>
          </w:tcPr>
          <w:p w14:paraId="2BF5A2BD" w14:textId="77777777" w:rsidR="00EA2F34" w:rsidRPr="004E45CA" w:rsidRDefault="00EA2F34" w:rsidP="00BE28D4">
            <w:pPr>
              <w:pStyle w:val="tabletext11"/>
              <w:rPr>
                <w:ins w:id="4708"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970E9E1" w14:textId="77777777" w:rsidR="00EA2F34" w:rsidRPr="004E45CA" w:rsidRDefault="00EA2F34" w:rsidP="00BE28D4">
            <w:pPr>
              <w:pStyle w:val="tabletext11"/>
              <w:jc w:val="center"/>
              <w:rPr>
                <w:ins w:id="4709" w:author="Author"/>
              </w:rPr>
            </w:pPr>
            <w:ins w:id="4710" w:author="Author">
              <w:r w:rsidRPr="004E45CA">
                <w:t>3 to 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C91F93" w14:textId="77777777" w:rsidR="00EA2F34" w:rsidRPr="004E45CA" w:rsidRDefault="00EA2F34" w:rsidP="00BE28D4">
            <w:pPr>
              <w:pStyle w:val="tabletext11"/>
              <w:tabs>
                <w:tab w:val="decimal" w:pos="300"/>
              </w:tabs>
              <w:rPr>
                <w:ins w:id="4711" w:author="Author"/>
              </w:rPr>
            </w:pPr>
            <w:ins w:id="471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DCD2523" w14:textId="77777777" w:rsidR="00EA2F34" w:rsidRPr="004E45CA" w:rsidRDefault="00EA2F34" w:rsidP="00BE28D4">
            <w:pPr>
              <w:pStyle w:val="tabletext11"/>
              <w:tabs>
                <w:tab w:val="decimal" w:pos="300"/>
              </w:tabs>
              <w:rPr>
                <w:ins w:id="4713" w:author="Author"/>
              </w:rPr>
            </w:pPr>
            <w:ins w:id="471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216AEA5" w14:textId="77777777" w:rsidR="00EA2F34" w:rsidRPr="004E45CA" w:rsidRDefault="00EA2F34" w:rsidP="00BE28D4">
            <w:pPr>
              <w:pStyle w:val="tabletext11"/>
              <w:tabs>
                <w:tab w:val="decimal" w:pos="300"/>
              </w:tabs>
              <w:rPr>
                <w:ins w:id="4715" w:author="Author"/>
              </w:rPr>
            </w:pPr>
            <w:ins w:id="471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B36BE63" w14:textId="77777777" w:rsidR="00EA2F34" w:rsidRPr="004E45CA" w:rsidRDefault="00EA2F34" w:rsidP="00BE28D4">
            <w:pPr>
              <w:pStyle w:val="tabletext11"/>
              <w:tabs>
                <w:tab w:val="decimal" w:pos="300"/>
              </w:tabs>
              <w:rPr>
                <w:ins w:id="4717" w:author="Author"/>
              </w:rPr>
            </w:pPr>
            <w:ins w:id="4718" w:author="Author">
              <w:r w:rsidRPr="004E45CA">
                <w:t>1.00</w:t>
              </w:r>
            </w:ins>
          </w:p>
        </w:tc>
      </w:tr>
      <w:tr w:rsidR="00EA2F34" w:rsidRPr="004E45CA" w14:paraId="444BAC2D" w14:textId="77777777" w:rsidTr="00A1082D">
        <w:trPr>
          <w:cantSplit/>
          <w:trHeight w:val="190"/>
          <w:ins w:id="4719" w:author="Author"/>
        </w:trPr>
        <w:tc>
          <w:tcPr>
            <w:tcW w:w="200" w:type="dxa"/>
            <w:tcBorders>
              <w:right w:val="single" w:sz="6" w:space="0" w:color="auto"/>
            </w:tcBorders>
            <w:shd w:val="clear" w:color="auto" w:fill="auto"/>
          </w:tcPr>
          <w:p w14:paraId="013AC3AE" w14:textId="77777777" w:rsidR="00EA2F34" w:rsidRPr="004E45CA" w:rsidRDefault="00EA2F34" w:rsidP="00BE28D4">
            <w:pPr>
              <w:pStyle w:val="tabletext11"/>
              <w:rPr>
                <w:ins w:id="4720"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6718D81" w14:textId="77777777" w:rsidR="00EA2F34" w:rsidRPr="004E45CA" w:rsidRDefault="00EA2F34" w:rsidP="00BE28D4">
            <w:pPr>
              <w:pStyle w:val="tabletext11"/>
              <w:jc w:val="center"/>
              <w:rPr>
                <w:ins w:id="4721" w:author="Author"/>
              </w:rPr>
            </w:pPr>
            <w:ins w:id="4722" w:author="Author">
              <w:r w:rsidRPr="004E45CA">
                <w:t>5 to 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D4E568C" w14:textId="77777777" w:rsidR="00EA2F34" w:rsidRPr="004E45CA" w:rsidRDefault="00EA2F34" w:rsidP="00BE28D4">
            <w:pPr>
              <w:pStyle w:val="tabletext11"/>
              <w:tabs>
                <w:tab w:val="decimal" w:pos="300"/>
              </w:tabs>
              <w:rPr>
                <w:ins w:id="4723" w:author="Author"/>
              </w:rPr>
            </w:pPr>
            <w:ins w:id="472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15AFF25" w14:textId="77777777" w:rsidR="00EA2F34" w:rsidRPr="004E45CA" w:rsidRDefault="00EA2F34" w:rsidP="00BE28D4">
            <w:pPr>
              <w:pStyle w:val="tabletext11"/>
              <w:tabs>
                <w:tab w:val="decimal" w:pos="300"/>
              </w:tabs>
              <w:rPr>
                <w:ins w:id="4725" w:author="Author"/>
              </w:rPr>
            </w:pPr>
            <w:ins w:id="472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FAF073" w14:textId="77777777" w:rsidR="00EA2F34" w:rsidRPr="004E45CA" w:rsidRDefault="00EA2F34" w:rsidP="00BE28D4">
            <w:pPr>
              <w:pStyle w:val="tabletext11"/>
              <w:tabs>
                <w:tab w:val="decimal" w:pos="300"/>
              </w:tabs>
              <w:rPr>
                <w:ins w:id="4727" w:author="Author"/>
              </w:rPr>
            </w:pPr>
            <w:ins w:id="4728"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7E76CF4" w14:textId="77777777" w:rsidR="00EA2F34" w:rsidRPr="004E45CA" w:rsidRDefault="00EA2F34" w:rsidP="00BE28D4">
            <w:pPr>
              <w:pStyle w:val="tabletext11"/>
              <w:tabs>
                <w:tab w:val="decimal" w:pos="300"/>
              </w:tabs>
              <w:rPr>
                <w:ins w:id="4729" w:author="Author"/>
              </w:rPr>
            </w:pPr>
            <w:ins w:id="4730" w:author="Author">
              <w:r w:rsidRPr="004E45CA">
                <w:t>1.00</w:t>
              </w:r>
            </w:ins>
          </w:p>
        </w:tc>
      </w:tr>
      <w:tr w:rsidR="00EA2F34" w:rsidRPr="004E45CA" w14:paraId="05AC20A8" w14:textId="77777777" w:rsidTr="00A1082D">
        <w:trPr>
          <w:cantSplit/>
          <w:trHeight w:val="190"/>
          <w:ins w:id="4731" w:author="Author"/>
        </w:trPr>
        <w:tc>
          <w:tcPr>
            <w:tcW w:w="200" w:type="dxa"/>
            <w:tcBorders>
              <w:right w:val="single" w:sz="6" w:space="0" w:color="auto"/>
            </w:tcBorders>
            <w:shd w:val="clear" w:color="auto" w:fill="auto"/>
          </w:tcPr>
          <w:p w14:paraId="26190487" w14:textId="77777777" w:rsidR="00EA2F34" w:rsidRPr="004E45CA" w:rsidRDefault="00EA2F34" w:rsidP="00BE28D4">
            <w:pPr>
              <w:pStyle w:val="tabletext11"/>
              <w:rPr>
                <w:ins w:id="4732"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28CF8224" w14:textId="77777777" w:rsidR="00EA2F34" w:rsidRPr="004E45CA" w:rsidRDefault="00EA2F34" w:rsidP="00BE28D4">
            <w:pPr>
              <w:pStyle w:val="tabletext11"/>
              <w:jc w:val="center"/>
              <w:rPr>
                <w:ins w:id="4733" w:author="Author"/>
              </w:rPr>
            </w:pPr>
            <w:ins w:id="4734" w:author="Author">
              <w:r w:rsidRPr="004E45CA">
                <w:t>10 to 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C0636A" w14:textId="77777777" w:rsidR="00EA2F34" w:rsidRPr="004E45CA" w:rsidRDefault="00EA2F34" w:rsidP="00BE28D4">
            <w:pPr>
              <w:pStyle w:val="tabletext11"/>
              <w:tabs>
                <w:tab w:val="decimal" w:pos="300"/>
              </w:tabs>
              <w:rPr>
                <w:ins w:id="4735" w:author="Author"/>
              </w:rPr>
            </w:pPr>
            <w:ins w:id="473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EB2A628" w14:textId="77777777" w:rsidR="00EA2F34" w:rsidRPr="004E45CA" w:rsidRDefault="00EA2F34" w:rsidP="00BE28D4">
            <w:pPr>
              <w:pStyle w:val="tabletext11"/>
              <w:tabs>
                <w:tab w:val="decimal" w:pos="300"/>
              </w:tabs>
              <w:rPr>
                <w:ins w:id="4737" w:author="Author"/>
              </w:rPr>
            </w:pPr>
            <w:ins w:id="4738"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69D45C5" w14:textId="77777777" w:rsidR="00EA2F34" w:rsidRPr="004E45CA" w:rsidRDefault="00EA2F34" w:rsidP="00BE28D4">
            <w:pPr>
              <w:pStyle w:val="tabletext11"/>
              <w:tabs>
                <w:tab w:val="decimal" w:pos="300"/>
              </w:tabs>
              <w:rPr>
                <w:ins w:id="4739" w:author="Author"/>
              </w:rPr>
            </w:pPr>
            <w:ins w:id="474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A8A45FF" w14:textId="77777777" w:rsidR="00EA2F34" w:rsidRPr="004E45CA" w:rsidRDefault="00EA2F34" w:rsidP="00BE28D4">
            <w:pPr>
              <w:pStyle w:val="tabletext11"/>
              <w:tabs>
                <w:tab w:val="decimal" w:pos="300"/>
              </w:tabs>
              <w:rPr>
                <w:ins w:id="4741" w:author="Author"/>
              </w:rPr>
            </w:pPr>
            <w:ins w:id="4742" w:author="Author">
              <w:r w:rsidRPr="004E45CA">
                <w:t>1.00</w:t>
              </w:r>
            </w:ins>
          </w:p>
        </w:tc>
      </w:tr>
      <w:tr w:rsidR="00EA2F34" w:rsidRPr="004E45CA" w14:paraId="00037477" w14:textId="77777777" w:rsidTr="00A1082D">
        <w:trPr>
          <w:cantSplit/>
          <w:trHeight w:val="190"/>
          <w:ins w:id="4743" w:author="Author"/>
        </w:trPr>
        <w:tc>
          <w:tcPr>
            <w:tcW w:w="200" w:type="dxa"/>
            <w:tcBorders>
              <w:right w:val="single" w:sz="6" w:space="0" w:color="auto"/>
            </w:tcBorders>
            <w:shd w:val="clear" w:color="auto" w:fill="auto"/>
          </w:tcPr>
          <w:p w14:paraId="376D786A" w14:textId="77777777" w:rsidR="00EA2F34" w:rsidRPr="004E45CA" w:rsidRDefault="00EA2F34" w:rsidP="00BE28D4">
            <w:pPr>
              <w:pStyle w:val="tabletext11"/>
              <w:rPr>
                <w:ins w:id="4744"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DB15ADD" w14:textId="77777777" w:rsidR="00EA2F34" w:rsidRPr="004E45CA" w:rsidRDefault="00EA2F34" w:rsidP="00BE28D4">
            <w:pPr>
              <w:pStyle w:val="tabletext11"/>
              <w:jc w:val="center"/>
              <w:rPr>
                <w:ins w:id="4745" w:author="Author"/>
              </w:rPr>
            </w:pPr>
            <w:ins w:id="4746" w:author="Author">
              <w:r w:rsidRPr="004E45CA">
                <w:t>15 to 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7F7C0C1" w14:textId="77777777" w:rsidR="00EA2F34" w:rsidRPr="004E45CA" w:rsidRDefault="00EA2F34" w:rsidP="00BE28D4">
            <w:pPr>
              <w:pStyle w:val="tabletext11"/>
              <w:tabs>
                <w:tab w:val="decimal" w:pos="300"/>
              </w:tabs>
              <w:rPr>
                <w:ins w:id="4747" w:author="Author"/>
              </w:rPr>
            </w:pPr>
            <w:ins w:id="4748"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6AA7851" w14:textId="77777777" w:rsidR="00EA2F34" w:rsidRPr="004E45CA" w:rsidRDefault="00EA2F34" w:rsidP="00BE28D4">
            <w:pPr>
              <w:pStyle w:val="tabletext11"/>
              <w:tabs>
                <w:tab w:val="decimal" w:pos="300"/>
              </w:tabs>
              <w:rPr>
                <w:ins w:id="4749" w:author="Author"/>
              </w:rPr>
            </w:pPr>
            <w:ins w:id="475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4D68ADA" w14:textId="77777777" w:rsidR="00EA2F34" w:rsidRPr="004E45CA" w:rsidRDefault="00EA2F34" w:rsidP="00BE28D4">
            <w:pPr>
              <w:pStyle w:val="tabletext11"/>
              <w:tabs>
                <w:tab w:val="decimal" w:pos="300"/>
              </w:tabs>
              <w:rPr>
                <w:ins w:id="4751" w:author="Author"/>
              </w:rPr>
            </w:pPr>
            <w:ins w:id="475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599955A" w14:textId="77777777" w:rsidR="00EA2F34" w:rsidRPr="004E45CA" w:rsidRDefault="00EA2F34" w:rsidP="00BE28D4">
            <w:pPr>
              <w:pStyle w:val="tabletext11"/>
              <w:tabs>
                <w:tab w:val="decimal" w:pos="300"/>
              </w:tabs>
              <w:rPr>
                <w:ins w:id="4753" w:author="Author"/>
              </w:rPr>
            </w:pPr>
            <w:ins w:id="4754" w:author="Author">
              <w:r w:rsidRPr="004E45CA">
                <w:t>1.00</w:t>
              </w:r>
            </w:ins>
          </w:p>
        </w:tc>
      </w:tr>
      <w:tr w:rsidR="00EA2F34" w:rsidRPr="004E45CA" w14:paraId="086E6737" w14:textId="77777777" w:rsidTr="00A1082D">
        <w:trPr>
          <w:cantSplit/>
          <w:trHeight w:val="190"/>
          <w:ins w:id="4755" w:author="Author"/>
        </w:trPr>
        <w:tc>
          <w:tcPr>
            <w:tcW w:w="200" w:type="dxa"/>
            <w:tcBorders>
              <w:right w:val="single" w:sz="6" w:space="0" w:color="auto"/>
            </w:tcBorders>
            <w:shd w:val="clear" w:color="auto" w:fill="auto"/>
          </w:tcPr>
          <w:p w14:paraId="1F97B9BF" w14:textId="77777777" w:rsidR="00EA2F34" w:rsidRPr="004E45CA" w:rsidRDefault="00EA2F34" w:rsidP="00BE28D4">
            <w:pPr>
              <w:pStyle w:val="tabletext11"/>
              <w:rPr>
                <w:ins w:id="4756"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ABD96ED" w14:textId="77777777" w:rsidR="00EA2F34" w:rsidRPr="004E45CA" w:rsidRDefault="00EA2F34" w:rsidP="00BE28D4">
            <w:pPr>
              <w:pStyle w:val="tabletext11"/>
              <w:jc w:val="center"/>
              <w:rPr>
                <w:ins w:id="4757" w:author="Author"/>
              </w:rPr>
            </w:pPr>
            <w:ins w:id="4758" w:author="Author">
              <w:r w:rsidRPr="004E45CA">
                <w:t>20 to 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653CEC9" w14:textId="77777777" w:rsidR="00EA2F34" w:rsidRPr="004E45CA" w:rsidRDefault="00EA2F34" w:rsidP="00BE28D4">
            <w:pPr>
              <w:pStyle w:val="tabletext11"/>
              <w:tabs>
                <w:tab w:val="decimal" w:pos="300"/>
              </w:tabs>
              <w:rPr>
                <w:ins w:id="4759" w:author="Author"/>
              </w:rPr>
            </w:pPr>
            <w:ins w:id="476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830DE8F" w14:textId="77777777" w:rsidR="00EA2F34" w:rsidRPr="004E45CA" w:rsidRDefault="00EA2F34" w:rsidP="00BE28D4">
            <w:pPr>
              <w:pStyle w:val="tabletext11"/>
              <w:tabs>
                <w:tab w:val="decimal" w:pos="300"/>
              </w:tabs>
              <w:rPr>
                <w:ins w:id="4761" w:author="Author"/>
              </w:rPr>
            </w:pPr>
            <w:ins w:id="476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5D6D49D" w14:textId="77777777" w:rsidR="00EA2F34" w:rsidRPr="004E45CA" w:rsidRDefault="00EA2F34" w:rsidP="00BE28D4">
            <w:pPr>
              <w:pStyle w:val="tabletext11"/>
              <w:tabs>
                <w:tab w:val="decimal" w:pos="300"/>
              </w:tabs>
              <w:rPr>
                <w:ins w:id="4763" w:author="Author"/>
              </w:rPr>
            </w:pPr>
            <w:ins w:id="476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DA75B82" w14:textId="77777777" w:rsidR="00EA2F34" w:rsidRPr="004E45CA" w:rsidRDefault="00EA2F34" w:rsidP="00BE28D4">
            <w:pPr>
              <w:pStyle w:val="tabletext11"/>
              <w:tabs>
                <w:tab w:val="decimal" w:pos="300"/>
              </w:tabs>
              <w:rPr>
                <w:ins w:id="4765" w:author="Author"/>
              </w:rPr>
            </w:pPr>
            <w:ins w:id="4766" w:author="Author">
              <w:r w:rsidRPr="004E45CA">
                <w:t>1.00</w:t>
              </w:r>
            </w:ins>
          </w:p>
        </w:tc>
      </w:tr>
      <w:tr w:rsidR="00EA2F34" w:rsidRPr="004E45CA" w14:paraId="2DF200A6" w14:textId="77777777" w:rsidTr="00A1082D">
        <w:trPr>
          <w:cantSplit/>
          <w:trHeight w:val="190"/>
          <w:ins w:id="4767" w:author="Author"/>
        </w:trPr>
        <w:tc>
          <w:tcPr>
            <w:tcW w:w="200" w:type="dxa"/>
            <w:tcBorders>
              <w:right w:val="single" w:sz="6" w:space="0" w:color="auto"/>
            </w:tcBorders>
            <w:shd w:val="clear" w:color="auto" w:fill="auto"/>
          </w:tcPr>
          <w:p w14:paraId="0E7A6C6B" w14:textId="77777777" w:rsidR="00EA2F34" w:rsidRPr="004E45CA" w:rsidRDefault="00EA2F34" w:rsidP="00BE28D4">
            <w:pPr>
              <w:pStyle w:val="tabletext11"/>
              <w:rPr>
                <w:ins w:id="4768"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99E0AA2" w14:textId="77777777" w:rsidR="00EA2F34" w:rsidRPr="004E45CA" w:rsidRDefault="00EA2F34" w:rsidP="00BE28D4">
            <w:pPr>
              <w:pStyle w:val="tabletext11"/>
              <w:jc w:val="center"/>
              <w:rPr>
                <w:ins w:id="4769" w:author="Author"/>
              </w:rPr>
            </w:pPr>
            <w:ins w:id="4770" w:author="Author">
              <w:r w:rsidRPr="004E45CA">
                <w:t>30 to 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F0AA074" w14:textId="77777777" w:rsidR="00EA2F34" w:rsidRPr="004E45CA" w:rsidRDefault="00EA2F34" w:rsidP="00BE28D4">
            <w:pPr>
              <w:pStyle w:val="tabletext11"/>
              <w:tabs>
                <w:tab w:val="decimal" w:pos="300"/>
              </w:tabs>
              <w:rPr>
                <w:ins w:id="4771" w:author="Author"/>
              </w:rPr>
            </w:pPr>
            <w:ins w:id="477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5BA2D14" w14:textId="77777777" w:rsidR="00EA2F34" w:rsidRPr="004E45CA" w:rsidRDefault="00EA2F34" w:rsidP="00BE28D4">
            <w:pPr>
              <w:pStyle w:val="tabletext11"/>
              <w:tabs>
                <w:tab w:val="decimal" w:pos="300"/>
              </w:tabs>
              <w:rPr>
                <w:ins w:id="4773" w:author="Author"/>
              </w:rPr>
            </w:pPr>
            <w:ins w:id="477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2600ED0" w14:textId="77777777" w:rsidR="00EA2F34" w:rsidRPr="004E45CA" w:rsidRDefault="00EA2F34" w:rsidP="00BE28D4">
            <w:pPr>
              <w:pStyle w:val="tabletext11"/>
              <w:tabs>
                <w:tab w:val="decimal" w:pos="300"/>
              </w:tabs>
              <w:rPr>
                <w:ins w:id="4775" w:author="Author"/>
              </w:rPr>
            </w:pPr>
            <w:ins w:id="477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252464" w14:textId="77777777" w:rsidR="00EA2F34" w:rsidRPr="004E45CA" w:rsidRDefault="00EA2F34" w:rsidP="00BE28D4">
            <w:pPr>
              <w:pStyle w:val="tabletext11"/>
              <w:tabs>
                <w:tab w:val="decimal" w:pos="300"/>
              </w:tabs>
              <w:rPr>
                <w:ins w:id="4777" w:author="Author"/>
              </w:rPr>
            </w:pPr>
            <w:ins w:id="4778" w:author="Author">
              <w:r w:rsidRPr="004E45CA">
                <w:t>1.00</w:t>
              </w:r>
            </w:ins>
          </w:p>
        </w:tc>
      </w:tr>
      <w:tr w:rsidR="00EA2F34" w:rsidRPr="004E45CA" w14:paraId="34EA4CF1" w14:textId="77777777" w:rsidTr="00A1082D">
        <w:trPr>
          <w:cantSplit/>
          <w:trHeight w:val="190"/>
          <w:ins w:id="4779" w:author="Author"/>
        </w:trPr>
        <w:tc>
          <w:tcPr>
            <w:tcW w:w="200" w:type="dxa"/>
            <w:tcBorders>
              <w:right w:val="single" w:sz="6" w:space="0" w:color="auto"/>
            </w:tcBorders>
            <w:shd w:val="clear" w:color="auto" w:fill="auto"/>
          </w:tcPr>
          <w:p w14:paraId="380F9E7F" w14:textId="77777777" w:rsidR="00EA2F34" w:rsidRPr="004E45CA" w:rsidRDefault="00EA2F34" w:rsidP="00BE28D4">
            <w:pPr>
              <w:pStyle w:val="tabletext11"/>
              <w:rPr>
                <w:ins w:id="4780"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A403ED6" w14:textId="77777777" w:rsidR="00EA2F34" w:rsidRPr="004E45CA" w:rsidRDefault="00EA2F34" w:rsidP="00BE28D4">
            <w:pPr>
              <w:pStyle w:val="tabletext11"/>
              <w:jc w:val="center"/>
              <w:rPr>
                <w:ins w:id="4781" w:author="Author"/>
              </w:rPr>
            </w:pPr>
            <w:ins w:id="4782" w:author="Author">
              <w:r w:rsidRPr="004E45CA">
                <w:t>40 to 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DB76346" w14:textId="77777777" w:rsidR="00EA2F34" w:rsidRPr="004E45CA" w:rsidRDefault="00EA2F34" w:rsidP="00BE28D4">
            <w:pPr>
              <w:pStyle w:val="tabletext11"/>
              <w:tabs>
                <w:tab w:val="decimal" w:pos="300"/>
              </w:tabs>
              <w:rPr>
                <w:ins w:id="4783" w:author="Author"/>
              </w:rPr>
            </w:pPr>
            <w:ins w:id="478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F682B81" w14:textId="77777777" w:rsidR="00EA2F34" w:rsidRPr="004E45CA" w:rsidRDefault="00EA2F34" w:rsidP="00BE28D4">
            <w:pPr>
              <w:pStyle w:val="tabletext11"/>
              <w:tabs>
                <w:tab w:val="decimal" w:pos="300"/>
              </w:tabs>
              <w:rPr>
                <w:ins w:id="4785" w:author="Author"/>
              </w:rPr>
            </w:pPr>
            <w:ins w:id="478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A59BABE" w14:textId="77777777" w:rsidR="00EA2F34" w:rsidRPr="004E45CA" w:rsidRDefault="00EA2F34" w:rsidP="00BE28D4">
            <w:pPr>
              <w:pStyle w:val="tabletext11"/>
              <w:tabs>
                <w:tab w:val="decimal" w:pos="300"/>
              </w:tabs>
              <w:rPr>
                <w:ins w:id="4787" w:author="Author"/>
              </w:rPr>
            </w:pPr>
            <w:ins w:id="4788"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F5E04C8" w14:textId="77777777" w:rsidR="00EA2F34" w:rsidRPr="004E45CA" w:rsidRDefault="00EA2F34" w:rsidP="00BE28D4">
            <w:pPr>
              <w:pStyle w:val="tabletext11"/>
              <w:tabs>
                <w:tab w:val="decimal" w:pos="300"/>
              </w:tabs>
              <w:rPr>
                <w:ins w:id="4789" w:author="Author"/>
              </w:rPr>
            </w:pPr>
            <w:ins w:id="4790" w:author="Author">
              <w:r w:rsidRPr="004E45CA">
                <w:t>1.00</w:t>
              </w:r>
            </w:ins>
          </w:p>
        </w:tc>
      </w:tr>
      <w:tr w:rsidR="00EA2F34" w:rsidRPr="004E45CA" w14:paraId="5145DE9E" w14:textId="77777777" w:rsidTr="00A1082D">
        <w:trPr>
          <w:cantSplit/>
          <w:trHeight w:val="190"/>
          <w:ins w:id="4791" w:author="Author"/>
        </w:trPr>
        <w:tc>
          <w:tcPr>
            <w:tcW w:w="200" w:type="dxa"/>
            <w:tcBorders>
              <w:right w:val="single" w:sz="6" w:space="0" w:color="auto"/>
            </w:tcBorders>
            <w:shd w:val="clear" w:color="auto" w:fill="auto"/>
          </w:tcPr>
          <w:p w14:paraId="1B967CB0" w14:textId="77777777" w:rsidR="00EA2F34" w:rsidRPr="004E45CA" w:rsidRDefault="00EA2F34" w:rsidP="00BE28D4">
            <w:pPr>
              <w:pStyle w:val="tabletext11"/>
              <w:rPr>
                <w:ins w:id="4792"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73A3C2F" w14:textId="77777777" w:rsidR="00EA2F34" w:rsidRPr="004E45CA" w:rsidRDefault="00EA2F34" w:rsidP="00BE28D4">
            <w:pPr>
              <w:pStyle w:val="tabletext11"/>
              <w:jc w:val="center"/>
              <w:rPr>
                <w:ins w:id="4793" w:author="Author"/>
              </w:rPr>
            </w:pPr>
            <w:ins w:id="4794" w:author="Author">
              <w:r w:rsidRPr="004E45CA">
                <w:t>50 to 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023C586" w14:textId="77777777" w:rsidR="00EA2F34" w:rsidRPr="004E45CA" w:rsidRDefault="00EA2F34" w:rsidP="00BE28D4">
            <w:pPr>
              <w:pStyle w:val="tabletext11"/>
              <w:tabs>
                <w:tab w:val="decimal" w:pos="300"/>
              </w:tabs>
              <w:rPr>
                <w:ins w:id="4795" w:author="Author"/>
              </w:rPr>
            </w:pPr>
            <w:ins w:id="479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75D4F44" w14:textId="77777777" w:rsidR="00EA2F34" w:rsidRPr="004E45CA" w:rsidRDefault="00EA2F34" w:rsidP="00BE28D4">
            <w:pPr>
              <w:pStyle w:val="tabletext11"/>
              <w:tabs>
                <w:tab w:val="decimal" w:pos="300"/>
              </w:tabs>
              <w:rPr>
                <w:ins w:id="4797" w:author="Author"/>
              </w:rPr>
            </w:pPr>
            <w:ins w:id="4798"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1B6B646" w14:textId="77777777" w:rsidR="00EA2F34" w:rsidRPr="004E45CA" w:rsidRDefault="00EA2F34" w:rsidP="00BE28D4">
            <w:pPr>
              <w:pStyle w:val="tabletext11"/>
              <w:tabs>
                <w:tab w:val="decimal" w:pos="300"/>
              </w:tabs>
              <w:rPr>
                <w:ins w:id="4799" w:author="Author"/>
              </w:rPr>
            </w:pPr>
            <w:ins w:id="480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97B7BB7" w14:textId="77777777" w:rsidR="00EA2F34" w:rsidRPr="004E45CA" w:rsidRDefault="00EA2F34" w:rsidP="00BE28D4">
            <w:pPr>
              <w:pStyle w:val="tabletext11"/>
              <w:tabs>
                <w:tab w:val="decimal" w:pos="300"/>
              </w:tabs>
              <w:rPr>
                <w:ins w:id="4801" w:author="Author"/>
              </w:rPr>
            </w:pPr>
            <w:ins w:id="4802" w:author="Author">
              <w:r w:rsidRPr="004E45CA">
                <w:t>1.00</w:t>
              </w:r>
            </w:ins>
          </w:p>
        </w:tc>
      </w:tr>
      <w:tr w:rsidR="00EA2F34" w:rsidRPr="004E45CA" w14:paraId="076FDE76" w14:textId="77777777" w:rsidTr="00A1082D">
        <w:trPr>
          <w:cantSplit/>
          <w:trHeight w:val="190"/>
          <w:ins w:id="4803" w:author="Author"/>
        </w:trPr>
        <w:tc>
          <w:tcPr>
            <w:tcW w:w="200" w:type="dxa"/>
            <w:tcBorders>
              <w:right w:val="single" w:sz="6" w:space="0" w:color="auto"/>
            </w:tcBorders>
            <w:shd w:val="clear" w:color="auto" w:fill="auto"/>
          </w:tcPr>
          <w:p w14:paraId="007A23A7" w14:textId="77777777" w:rsidR="00EA2F34" w:rsidRPr="004E45CA" w:rsidRDefault="00EA2F34" w:rsidP="00BE28D4">
            <w:pPr>
              <w:pStyle w:val="tabletext11"/>
              <w:rPr>
                <w:ins w:id="4804"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8B65F62" w14:textId="77777777" w:rsidR="00EA2F34" w:rsidRPr="004E45CA" w:rsidRDefault="00EA2F34" w:rsidP="00BE28D4">
            <w:pPr>
              <w:pStyle w:val="tabletext11"/>
              <w:jc w:val="center"/>
              <w:rPr>
                <w:ins w:id="4805" w:author="Author"/>
              </w:rPr>
            </w:pPr>
            <w:ins w:id="4806" w:author="Author">
              <w:r w:rsidRPr="004E45CA">
                <w:t>60 to 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77628C4" w14:textId="77777777" w:rsidR="00EA2F34" w:rsidRPr="004E45CA" w:rsidRDefault="00EA2F34" w:rsidP="00BE28D4">
            <w:pPr>
              <w:pStyle w:val="tabletext11"/>
              <w:tabs>
                <w:tab w:val="decimal" w:pos="300"/>
              </w:tabs>
              <w:rPr>
                <w:ins w:id="4807" w:author="Author"/>
              </w:rPr>
            </w:pPr>
            <w:ins w:id="4808"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06B74D" w14:textId="77777777" w:rsidR="00EA2F34" w:rsidRPr="004E45CA" w:rsidRDefault="00EA2F34" w:rsidP="00BE28D4">
            <w:pPr>
              <w:pStyle w:val="tabletext11"/>
              <w:tabs>
                <w:tab w:val="decimal" w:pos="300"/>
              </w:tabs>
              <w:rPr>
                <w:ins w:id="4809" w:author="Author"/>
              </w:rPr>
            </w:pPr>
            <w:ins w:id="481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BB2E57B" w14:textId="77777777" w:rsidR="00EA2F34" w:rsidRPr="004E45CA" w:rsidRDefault="00EA2F34" w:rsidP="00BE28D4">
            <w:pPr>
              <w:pStyle w:val="tabletext11"/>
              <w:tabs>
                <w:tab w:val="decimal" w:pos="300"/>
              </w:tabs>
              <w:rPr>
                <w:ins w:id="4811" w:author="Author"/>
              </w:rPr>
            </w:pPr>
            <w:ins w:id="481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91A77B9" w14:textId="77777777" w:rsidR="00EA2F34" w:rsidRPr="004E45CA" w:rsidRDefault="00EA2F34" w:rsidP="00BE28D4">
            <w:pPr>
              <w:pStyle w:val="tabletext11"/>
              <w:tabs>
                <w:tab w:val="decimal" w:pos="300"/>
              </w:tabs>
              <w:rPr>
                <w:ins w:id="4813" w:author="Author"/>
              </w:rPr>
            </w:pPr>
            <w:ins w:id="4814" w:author="Author">
              <w:r w:rsidRPr="004E45CA">
                <w:t>1.00</w:t>
              </w:r>
            </w:ins>
          </w:p>
        </w:tc>
      </w:tr>
      <w:tr w:rsidR="00EA2F34" w:rsidRPr="004E45CA" w14:paraId="15443703" w14:textId="77777777" w:rsidTr="00A1082D">
        <w:trPr>
          <w:cantSplit/>
          <w:trHeight w:val="190"/>
          <w:ins w:id="4815" w:author="Author"/>
        </w:trPr>
        <w:tc>
          <w:tcPr>
            <w:tcW w:w="200" w:type="dxa"/>
            <w:tcBorders>
              <w:right w:val="single" w:sz="6" w:space="0" w:color="auto"/>
            </w:tcBorders>
            <w:shd w:val="clear" w:color="auto" w:fill="auto"/>
          </w:tcPr>
          <w:p w14:paraId="69B5F7DB" w14:textId="77777777" w:rsidR="00EA2F34" w:rsidRPr="004E45CA" w:rsidRDefault="00EA2F34" w:rsidP="00BE28D4">
            <w:pPr>
              <w:pStyle w:val="tabletext11"/>
              <w:rPr>
                <w:ins w:id="4816"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4F28619" w14:textId="77777777" w:rsidR="00EA2F34" w:rsidRPr="004E45CA" w:rsidRDefault="00EA2F34" w:rsidP="00BE28D4">
            <w:pPr>
              <w:pStyle w:val="tabletext11"/>
              <w:jc w:val="center"/>
              <w:rPr>
                <w:ins w:id="4817" w:author="Author"/>
              </w:rPr>
            </w:pPr>
            <w:ins w:id="4818" w:author="Author">
              <w:r w:rsidRPr="004E45CA">
                <w:t>70 to 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70F1205" w14:textId="77777777" w:rsidR="00EA2F34" w:rsidRPr="004E45CA" w:rsidRDefault="00EA2F34" w:rsidP="00BE28D4">
            <w:pPr>
              <w:pStyle w:val="tabletext11"/>
              <w:tabs>
                <w:tab w:val="decimal" w:pos="300"/>
              </w:tabs>
              <w:rPr>
                <w:ins w:id="4819" w:author="Author"/>
              </w:rPr>
            </w:pPr>
            <w:ins w:id="482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83338B6" w14:textId="77777777" w:rsidR="00EA2F34" w:rsidRPr="004E45CA" w:rsidRDefault="00EA2F34" w:rsidP="00BE28D4">
            <w:pPr>
              <w:pStyle w:val="tabletext11"/>
              <w:tabs>
                <w:tab w:val="decimal" w:pos="300"/>
              </w:tabs>
              <w:rPr>
                <w:ins w:id="4821" w:author="Author"/>
              </w:rPr>
            </w:pPr>
            <w:ins w:id="482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013715C" w14:textId="77777777" w:rsidR="00EA2F34" w:rsidRPr="004E45CA" w:rsidRDefault="00EA2F34" w:rsidP="00BE28D4">
            <w:pPr>
              <w:pStyle w:val="tabletext11"/>
              <w:tabs>
                <w:tab w:val="decimal" w:pos="300"/>
              </w:tabs>
              <w:rPr>
                <w:ins w:id="4823" w:author="Author"/>
              </w:rPr>
            </w:pPr>
            <w:ins w:id="482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4F0CF0F" w14:textId="77777777" w:rsidR="00EA2F34" w:rsidRPr="004E45CA" w:rsidRDefault="00EA2F34" w:rsidP="00BE28D4">
            <w:pPr>
              <w:pStyle w:val="tabletext11"/>
              <w:tabs>
                <w:tab w:val="decimal" w:pos="300"/>
              </w:tabs>
              <w:rPr>
                <w:ins w:id="4825" w:author="Author"/>
              </w:rPr>
            </w:pPr>
            <w:ins w:id="4826" w:author="Author">
              <w:r w:rsidRPr="004E45CA">
                <w:t>1.00</w:t>
              </w:r>
            </w:ins>
          </w:p>
        </w:tc>
      </w:tr>
      <w:tr w:rsidR="00EA2F34" w:rsidRPr="004E45CA" w14:paraId="6F9E96F5" w14:textId="77777777" w:rsidTr="00A1082D">
        <w:trPr>
          <w:cantSplit/>
          <w:trHeight w:val="190"/>
          <w:ins w:id="4827" w:author="Author"/>
        </w:trPr>
        <w:tc>
          <w:tcPr>
            <w:tcW w:w="200" w:type="dxa"/>
            <w:tcBorders>
              <w:right w:val="single" w:sz="6" w:space="0" w:color="auto"/>
            </w:tcBorders>
            <w:shd w:val="clear" w:color="auto" w:fill="auto"/>
          </w:tcPr>
          <w:p w14:paraId="74FF2948" w14:textId="77777777" w:rsidR="00EA2F34" w:rsidRPr="004E45CA" w:rsidRDefault="00EA2F34" w:rsidP="00BE28D4">
            <w:pPr>
              <w:pStyle w:val="tabletext11"/>
              <w:rPr>
                <w:ins w:id="4828"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BDF9C06" w14:textId="77777777" w:rsidR="00EA2F34" w:rsidRPr="004E45CA" w:rsidRDefault="00EA2F34" w:rsidP="00BE28D4">
            <w:pPr>
              <w:pStyle w:val="tabletext11"/>
              <w:jc w:val="center"/>
              <w:rPr>
                <w:ins w:id="4829" w:author="Author"/>
              </w:rPr>
            </w:pPr>
            <w:ins w:id="4830" w:author="Author">
              <w:r w:rsidRPr="004E45CA">
                <w:t>80 to 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C718F89" w14:textId="77777777" w:rsidR="00EA2F34" w:rsidRPr="004E45CA" w:rsidRDefault="00EA2F34" w:rsidP="00BE28D4">
            <w:pPr>
              <w:pStyle w:val="tabletext11"/>
              <w:tabs>
                <w:tab w:val="decimal" w:pos="300"/>
              </w:tabs>
              <w:rPr>
                <w:ins w:id="4831" w:author="Author"/>
              </w:rPr>
            </w:pPr>
            <w:ins w:id="483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9C5043" w14:textId="77777777" w:rsidR="00EA2F34" w:rsidRPr="004E45CA" w:rsidRDefault="00EA2F34" w:rsidP="00BE28D4">
            <w:pPr>
              <w:pStyle w:val="tabletext11"/>
              <w:tabs>
                <w:tab w:val="decimal" w:pos="300"/>
              </w:tabs>
              <w:rPr>
                <w:ins w:id="4833" w:author="Author"/>
              </w:rPr>
            </w:pPr>
            <w:ins w:id="483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6BFFDD7" w14:textId="77777777" w:rsidR="00EA2F34" w:rsidRPr="004E45CA" w:rsidRDefault="00EA2F34" w:rsidP="00BE28D4">
            <w:pPr>
              <w:pStyle w:val="tabletext11"/>
              <w:tabs>
                <w:tab w:val="decimal" w:pos="300"/>
              </w:tabs>
              <w:rPr>
                <w:ins w:id="4835" w:author="Author"/>
              </w:rPr>
            </w:pPr>
            <w:ins w:id="483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E7A29B3" w14:textId="77777777" w:rsidR="00EA2F34" w:rsidRPr="004E45CA" w:rsidRDefault="00EA2F34" w:rsidP="00BE28D4">
            <w:pPr>
              <w:pStyle w:val="tabletext11"/>
              <w:tabs>
                <w:tab w:val="decimal" w:pos="300"/>
              </w:tabs>
              <w:rPr>
                <w:ins w:id="4837" w:author="Author"/>
              </w:rPr>
            </w:pPr>
            <w:ins w:id="4838" w:author="Author">
              <w:r w:rsidRPr="004E45CA">
                <w:t>1.00</w:t>
              </w:r>
            </w:ins>
          </w:p>
        </w:tc>
      </w:tr>
      <w:tr w:rsidR="00EA2F34" w:rsidRPr="004E45CA" w14:paraId="23BB8649" w14:textId="77777777" w:rsidTr="00A1082D">
        <w:trPr>
          <w:cantSplit/>
          <w:trHeight w:val="190"/>
          <w:ins w:id="4839" w:author="Author"/>
        </w:trPr>
        <w:tc>
          <w:tcPr>
            <w:tcW w:w="200" w:type="dxa"/>
            <w:tcBorders>
              <w:right w:val="single" w:sz="6" w:space="0" w:color="auto"/>
            </w:tcBorders>
            <w:shd w:val="clear" w:color="auto" w:fill="auto"/>
          </w:tcPr>
          <w:p w14:paraId="32123A87" w14:textId="77777777" w:rsidR="00EA2F34" w:rsidRPr="004E45CA" w:rsidRDefault="00EA2F34" w:rsidP="00BE28D4">
            <w:pPr>
              <w:pStyle w:val="tabletext11"/>
              <w:rPr>
                <w:ins w:id="4840"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05C1AE6" w14:textId="77777777" w:rsidR="00EA2F34" w:rsidRPr="004E45CA" w:rsidRDefault="00EA2F34" w:rsidP="00BE28D4">
            <w:pPr>
              <w:pStyle w:val="tabletext11"/>
              <w:jc w:val="center"/>
              <w:rPr>
                <w:ins w:id="4841" w:author="Author"/>
              </w:rPr>
            </w:pPr>
            <w:ins w:id="4842" w:author="Author">
              <w:r w:rsidRPr="004E45CA">
                <w:t>90 to 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8809277" w14:textId="77777777" w:rsidR="00EA2F34" w:rsidRPr="004E45CA" w:rsidRDefault="00EA2F34" w:rsidP="00BE28D4">
            <w:pPr>
              <w:pStyle w:val="tabletext11"/>
              <w:tabs>
                <w:tab w:val="decimal" w:pos="300"/>
              </w:tabs>
              <w:rPr>
                <w:ins w:id="4843" w:author="Author"/>
              </w:rPr>
            </w:pPr>
            <w:ins w:id="484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77FBFD1" w14:textId="77777777" w:rsidR="00EA2F34" w:rsidRPr="004E45CA" w:rsidRDefault="00EA2F34" w:rsidP="00BE28D4">
            <w:pPr>
              <w:pStyle w:val="tabletext11"/>
              <w:tabs>
                <w:tab w:val="decimal" w:pos="300"/>
              </w:tabs>
              <w:rPr>
                <w:ins w:id="4845" w:author="Author"/>
              </w:rPr>
            </w:pPr>
            <w:ins w:id="484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EE7BF5" w14:textId="77777777" w:rsidR="00EA2F34" w:rsidRPr="004E45CA" w:rsidRDefault="00EA2F34" w:rsidP="00BE28D4">
            <w:pPr>
              <w:pStyle w:val="tabletext11"/>
              <w:tabs>
                <w:tab w:val="decimal" w:pos="300"/>
              </w:tabs>
              <w:rPr>
                <w:ins w:id="4847" w:author="Author"/>
              </w:rPr>
            </w:pPr>
            <w:ins w:id="4848"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A164756" w14:textId="77777777" w:rsidR="00EA2F34" w:rsidRPr="004E45CA" w:rsidRDefault="00EA2F34" w:rsidP="00BE28D4">
            <w:pPr>
              <w:pStyle w:val="tabletext11"/>
              <w:tabs>
                <w:tab w:val="decimal" w:pos="300"/>
              </w:tabs>
              <w:rPr>
                <w:ins w:id="4849" w:author="Author"/>
              </w:rPr>
            </w:pPr>
            <w:ins w:id="4850" w:author="Author">
              <w:r w:rsidRPr="004E45CA">
                <w:t>1.00</w:t>
              </w:r>
            </w:ins>
          </w:p>
        </w:tc>
      </w:tr>
      <w:tr w:rsidR="00EA2F34" w:rsidRPr="004E45CA" w14:paraId="0F45C38D" w14:textId="77777777" w:rsidTr="00A1082D">
        <w:trPr>
          <w:cantSplit/>
          <w:trHeight w:val="190"/>
          <w:ins w:id="4851" w:author="Author"/>
        </w:trPr>
        <w:tc>
          <w:tcPr>
            <w:tcW w:w="200" w:type="dxa"/>
            <w:tcBorders>
              <w:right w:val="single" w:sz="6" w:space="0" w:color="auto"/>
            </w:tcBorders>
            <w:shd w:val="clear" w:color="auto" w:fill="auto"/>
          </w:tcPr>
          <w:p w14:paraId="6C1B6267" w14:textId="77777777" w:rsidR="00EA2F34" w:rsidRPr="004E45CA" w:rsidRDefault="00EA2F34" w:rsidP="00BE28D4">
            <w:pPr>
              <w:pStyle w:val="tabletext11"/>
              <w:rPr>
                <w:ins w:id="4852"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19AF8FC" w14:textId="77777777" w:rsidR="00EA2F34" w:rsidRPr="004E45CA" w:rsidRDefault="00EA2F34" w:rsidP="00BE28D4">
            <w:pPr>
              <w:pStyle w:val="tabletext11"/>
              <w:jc w:val="center"/>
              <w:rPr>
                <w:ins w:id="4853" w:author="Author"/>
              </w:rPr>
            </w:pPr>
            <w:ins w:id="4854" w:author="Author">
              <w:r w:rsidRPr="004E45CA">
                <w:t>100 to 114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14EC738" w14:textId="77777777" w:rsidR="00EA2F34" w:rsidRPr="004E45CA" w:rsidRDefault="00EA2F34" w:rsidP="00BE28D4">
            <w:pPr>
              <w:pStyle w:val="tabletext11"/>
              <w:tabs>
                <w:tab w:val="decimal" w:pos="300"/>
              </w:tabs>
              <w:rPr>
                <w:ins w:id="4855" w:author="Author"/>
              </w:rPr>
            </w:pPr>
            <w:ins w:id="485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63D89EF" w14:textId="77777777" w:rsidR="00EA2F34" w:rsidRPr="004E45CA" w:rsidRDefault="00EA2F34" w:rsidP="00BE28D4">
            <w:pPr>
              <w:pStyle w:val="tabletext11"/>
              <w:tabs>
                <w:tab w:val="decimal" w:pos="300"/>
              </w:tabs>
              <w:rPr>
                <w:ins w:id="4857" w:author="Author"/>
              </w:rPr>
            </w:pPr>
            <w:ins w:id="4858"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1E16074" w14:textId="77777777" w:rsidR="00EA2F34" w:rsidRPr="004E45CA" w:rsidRDefault="00EA2F34" w:rsidP="00BE28D4">
            <w:pPr>
              <w:pStyle w:val="tabletext11"/>
              <w:tabs>
                <w:tab w:val="decimal" w:pos="300"/>
              </w:tabs>
              <w:rPr>
                <w:ins w:id="4859" w:author="Author"/>
              </w:rPr>
            </w:pPr>
            <w:ins w:id="486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E3E18AE" w14:textId="77777777" w:rsidR="00EA2F34" w:rsidRPr="004E45CA" w:rsidRDefault="00EA2F34" w:rsidP="00BE28D4">
            <w:pPr>
              <w:pStyle w:val="tabletext11"/>
              <w:tabs>
                <w:tab w:val="decimal" w:pos="300"/>
              </w:tabs>
              <w:rPr>
                <w:ins w:id="4861" w:author="Author"/>
              </w:rPr>
            </w:pPr>
            <w:ins w:id="4862" w:author="Author">
              <w:r w:rsidRPr="004E45CA">
                <w:t>1.00</w:t>
              </w:r>
            </w:ins>
          </w:p>
        </w:tc>
      </w:tr>
      <w:tr w:rsidR="00EA2F34" w:rsidRPr="004E45CA" w14:paraId="6CCC3E50" w14:textId="77777777" w:rsidTr="00A1082D">
        <w:trPr>
          <w:cantSplit/>
          <w:trHeight w:val="190"/>
          <w:ins w:id="4863" w:author="Author"/>
        </w:trPr>
        <w:tc>
          <w:tcPr>
            <w:tcW w:w="200" w:type="dxa"/>
            <w:tcBorders>
              <w:right w:val="single" w:sz="6" w:space="0" w:color="auto"/>
            </w:tcBorders>
            <w:shd w:val="clear" w:color="auto" w:fill="auto"/>
          </w:tcPr>
          <w:p w14:paraId="026BA0C3" w14:textId="77777777" w:rsidR="00EA2F34" w:rsidRPr="004E45CA" w:rsidRDefault="00EA2F34" w:rsidP="00BE28D4">
            <w:pPr>
              <w:pStyle w:val="tabletext11"/>
              <w:rPr>
                <w:ins w:id="4864"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6031694" w14:textId="77777777" w:rsidR="00EA2F34" w:rsidRPr="004E45CA" w:rsidRDefault="00EA2F34" w:rsidP="00BE28D4">
            <w:pPr>
              <w:pStyle w:val="tabletext11"/>
              <w:jc w:val="center"/>
              <w:rPr>
                <w:ins w:id="4865" w:author="Author"/>
              </w:rPr>
            </w:pPr>
            <w:ins w:id="4866" w:author="Author">
              <w:r w:rsidRPr="004E45CA">
                <w:t>115 to 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F861F61" w14:textId="77777777" w:rsidR="00EA2F34" w:rsidRPr="004E45CA" w:rsidRDefault="00EA2F34" w:rsidP="00BE28D4">
            <w:pPr>
              <w:pStyle w:val="tabletext11"/>
              <w:tabs>
                <w:tab w:val="decimal" w:pos="300"/>
              </w:tabs>
              <w:rPr>
                <w:ins w:id="4867" w:author="Author"/>
              </w:rPr>
            </w:pPr>
            <w:ins w:id="4868"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76EC780" w14:textId="77777777" w:rsidR="00EA2F34" w:rsidRPr="004E45CA" w:rsidRDefault="00EA2F34" w:rsidP="00BE28D4">
            <w:pPr>
              <w:pStyle w:val="tabletext11"/>
              <w:tabs>
                <w:tab w:val="decimal" w:pos="300"/>
              </w:tabs>
              <w:rPr>
                <w:ins w:id="4869" w:author="Author"/>
              </w:rPr>
            </w:pPr>
            <w:ins w:id="487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FE82555" w14:textId="77777777" w:rsidR="00EA2F34" w:rsidRPr="004E45CA" w:rsidRDefault="00EA2F34" w:rsidP="00BE28D4">
            <w:pPr>
              <w:pStyle w:val="tabletext11"/>
              <w:tabs>
                <w:tab w:val="decimal" w:pos="300"/>
              </w:tabs>
              <w:rPr>
                <w:ins w:id="4871" w:author="Author"/>
              </w:rPr>
            </w:pPr>
            <w:ins w:id="487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7ED11AF" w14:textId="77777777" w:rsidR="00EA2F34" w:rsidRPr="004E45CA" w:rsidRDefault="00EA2F34" w:rsidP="00BE28D4">
            <w:pPr>
              <w:pStyle w:val="tabletext11"/>
              <w:tabs>
                <w:tab w:val="decimal" w:pos="300"/>
              </w:tabs>
              <w:rPr>
                <w:ins w:id="4873" w:author="Author"/>
              </w:rPr>
            </w:pPr>
            <w:ins w:id="4874" w:author="Author">
              <w:r w:rsidRPr="004E45CA">
                <w:t>1.00</w:t>
              </w:r>
            </w:ins>
          </w:p>
        </w:tc>
      </w:tr>
      <w:tr w:rsidR="00EA2F34" w:rsidRPr="004E45CA" w14:paraId="5F4B7F4E" w14:textId="77777777" w:rsidTr="00A1082D">
        <w:trPr>
          <w:cantSplit/>
          <w:trHeight w:val="190"/>
          <w:ins w:id="4875" w:author="Author"/>
        </w:trPr>
        <w:tc>
          <w:tcPr>
            <w:tcW w:w="200" w:type="dxa"/>
            <w:tcBorders>
              <w:right w:val="single" w:sz="6" w:space="0" w:color="auto"/>
            </w:tcBorders>
            <w:shd w:val="clear" w:color="auto" w:fill="auto"/>
          </w:tcPr>
          <w:p w14:paraId="727F77CC" w14:textId="77777777" w:rsidR="00EA2F34" w:rsidRPr="004E45CA" w:rsidRDefault="00EA2F34" w:rsidP="00BE28D4">
            <w:pPr>
              <w:pStyle w:val="tabletext11"/>
              <w:rPr>
                <w:ins w:id="4876"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F23CD50" w14:textId="77777777" w:rsidR="00EA2F34" w:rsidRPr="004E45CA" w:rsidRDefault="00EA2F34" w:rsidP="00BE28D4">
            <w:pPr>
              <w:pStyle w:val="tabletext11"/>
              <w:jc w:val="center"/>
              <w:rPr>
                <w:ins w:id="4877" w:author="Author"/>
              </w:rPr>
            </w:pPr>
            <w:ins w:id="4878" w:author="Author">
              <w:r w:rsidRPr="004E45CA">
                <w:t>130 to 154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8847CF" w14:textId="77777777" w:rsidR="00EA2F34" w:rsidRPr="004E45CA" w:rsidRDefault="00EA2F34" w:rsidP="00BE28D4">
            <w:pPr>
              <w:pStyle w:val="tabletext11"/>
              <w:tabs>
                <w:tab w:val="decimal" w:pos="300"/>
              </w:tabs>
              <w:rPr>
                <w:ins w:id="4879" w:author="Author"/>
              </w:rPr>
            </w:pPr>
            <w:ins w:id="488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637B08E" w14:textId="77777777" w:rsidR="00EA2F34" w:rsidRPr="004E45CA" w:rsidRDefault="00EA2F34" w:rsidP="00BE28D4">
            <w:pPr>
              <w:pStyle w:val="tabletext11"/>
              <w:tabs>
                <w:tab w:val="decimal" w:pos="300"/>
              </w:tabs>
              <w:rPr>
                <w:ins w:id="4881" w:author="Author"/>
              </w:rPr>
            </w:pPr>
            <w:ins w:id="488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17D280D" w14:textId="77777777" w:rsidR="00EA2F34" w:rsidRPr="004E45CA" w:rsidRDefault="00EA2F34" w:rsidP="00BE28D4">
            <w:pPr>
              <w:pStyle w:val="tabletext11"/>
              <w:tabs>
                <w:tab w:val="decimal" w:pos="300"/>
              </w:tabs>
              <w:rPr>
                <w:ins w:id="4883" w:author="Author"/>
              </w:rPr>
            </w:pPr>
            <w:ins w:id="488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9766D4A" w14:textId="77777777" w:rsidR="00EA2F34" w:rsidRPr="004E45CA" w:rsidRDefault="00EA2F34" w:rsidP="00BE28D4">
            <w:pPr>
              <w:pStyle w:val="tabletext11"/>
              <w:tabs>
                <w:tab w:val="decimal" w:pos="300"/>
              </w:tabs>
              <w:rPr>
                <w:ins w:id="4885" w:author="Author"/>
              </w:rPr>
            </w:pPr>
            <w:ins w:id="4886" w:author="Author">
              <w:r w:rsidRPr="004E45CA">
                <w:t>1.00</w:t>
              </w:r>
            </w:ins>
          </w:p>
        </w:tc>
      </w:tr>
      <w:tr w:rsidR="00EA2F34" w:rsidRPr="004E45CA" w14:paraId="43E15B02" w14:textId="77777777" w:rsidTr="00A1082D">
        <w:trPr>
          <w:cantSplit/>
          <w:trHeight w:val="190"/>
          <w:ins w:id="4887" w:author="Author"/>
        </w:trPr>
        <w:tc>
          <w:tcPr>
            <w:tcW w:w="200" w:type="dxa"/>
            <w:tcBorders>
              <w:right w:val="single" w:sz="6" w:space="0" w:color="auto"/>
            </w:tcBorders>
            <w:shd w:val="clear" w:color="auto" w:fill="auto"/>
          </w:tcPr>
          <w:p w14:paraId="6E5FC1DA" w14:textId="77777777" w:rsidR="00EA2F34" w:rsidRPr="004E45CA" w:rsidRDefault="00EA2F34" w:rsidP="00BE28D4">
            <w:pPr>
              <w:pStyle w:val="tabletext11"/>
              <w:rPr>
                <w:ins w:id="4888"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A9CC553" w14:textId="77777777" w:rsidR="00EA2F34" w:rsidRPr="004E45CA" w:rsidRDefault="00EA2F34" w:rsidP="00BE28D4">
            <w:pPr>
              <w:pStyle w:val="tabletext11"/>
              <w:jc w:val="center"/>
              <w:rPr>
                <w:ins w:id="4889" w:author="Author"/>
              </w:rPr>
            </w:pPr>
            <w:ins w:id="4890" w:author="Author">
              <w:r w:rsidRPr="004E45CA">
                <w:t>155 to 194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B4AE82E" w14:textId="77777777" w:rsidR="00EA2F34" w:rsidRPr="004E45CA" w:rsidRDefault="00EA2F34" w:rsidP="00BE28D4">
            <w:pPr>
              <w:pStyle w:val="tabletext11"/>
              <w:tabs>
                <w:tab w:val="decimal" w:pos="300"/>
              </w:tabs>
              <w:rPr>
                <w:ins w:id="4891" w:author="Author"/>
              </w:rPr>
            </w:pPr>
            <w:ins w:id="4892"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3B9FD30" w14:textId="77777777" w:rsidR="00EA2F34" w:rsidRPr="004E45CA" w:rsidRDefault="00EA2F34" w:rsidP="00BE28D4">
            <w:pPr>
              <w:pStyle w:val="tabletext11"/>
              <w:tabs>
                <w:tab w:val="decimal" w:pos="300"/>
              </w:tabs>
              <w:rPr>
                <w:ins w:id="4893" w:author="Author"/>
              </w:rPr>
            </w:pPr>
            <w:ins w:id="489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132D110" w14:textId="77777777" w:rsidR="00EA2F34" w:rsidRPr="004E45CA" w:rsidRDefault="00EA2F34" w:rsidP="00BE28D4">
            <w:pPr>
              <w:pStyle w:val="tabletext11"/>
              <w:tabs>
                <w:tab w:val="decimal" w:pos="300"/>
              </w:tabs>
              <w:rPr>
                <w:ins w:id="4895" w:author="Author"/>
              </w:rPr>
            </w:pPr>
            <w:ins w:id="489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58B1640" w14:textId="77777777" w:rsidR="00EA2F34" w:rsidRPr="004E45CA" w:rsidRDefault="00EA2F34" w:rsidP="00BE28D4">
            <w:pPr>
              <w:pStyle w:val="tabletext11"/>
              <w:tabs>
                <w:tab w:val="decimal" w:pos="300"/>
              </w:tabs>
              <w:rPr>
                <w:ins w:id="4897" w:author="Author"/>
              </w:rPr>
            </w:pPr>
            <w:ins w:id="4898" w:author="Author">
              <w:r w:rsidRPr="004E45CA">
                <w:t>1.00</w:t>
              </w:r>
            </w:ins>
          </w:p>
        </w:tc>
      </w:tr>
      <w:tr w:rsidR="00EA2F34" w:rsidRPr="004E45CA" w14:paraId="1113C5CB" w14:textId="77777777" w:rsidTr="00A1082D">
        <w:trPr>
          <w:cantSplit/>
          <w:trHeight w:val="190"/>
          <w:ins w:id="4899" w:author="Author"/>
        </w:trPr>
        <w:tc>
          <w:tcPr>
            <w:tcW w:w="200" w:type="dxa"/>
            <w:tcBorders>
              <w:right w:val="single" w:sz="6" w:space="0" w:color="auto"/>
            </w:tcBorders>
            <w:shd w:val="clear" w:color="auto" w:fill="auto"/>
          </w:tcPr>
          <w:p w14:paraId="376D39B0" w14:textId="77777777" w:rsidR="00EA2F34" w:rsidRPr="004E45CA" w:rsidRDefault="00EA2F34" w:rsidP="00BE28D4">
            <w:pPr>
              <w:pStyle w:val="tabletext11"/>
              <w:rPr>
                <w:ins w:id="4900"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44AE63B" w14:textId="77777777" w:rsidR="00EA2F34" w:rsidRPr="004E45CA" w:rsidRDefault="00EA2F34" w:rsidP="00BE28D4">
            <w:pPr>
              <w:pStyle w:val="tabletext11"/>
              <w:jc w:val="center"/>
              <w:rPr>
                <w:ins w:id="4901" w:author="Author"/>
              </w:rPr>
            </w:pPr>
            <w:ins w:id="4902" w:author="Author">
              <w:r w:rsidRPr="004E45CA">
                <w:t>195 to 289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86F68B4" w14:textId="77777777" w:rsidR="00EA2F34" w:rsidRPr="004E45CA" w:rsidRDefault="00EA2F34" w:rsidP="00BE28D4">
            <w:pPr>
              <w:pStyle w:val="tabletext11"/>
              <w:tabs>
                <w:tab w:val="decimal" w:pos="300"/>
              </w:tabs>
              <w:rPr>
                <w:ins w:id="4903" w:author="Author"/>
              </w:rPr>
            </w:pPr>
            <w:ins w:id="4904"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510CA95" w14:textId="77777777" w:rsidR="00EA2F34" w:rsidRPr="004E45CA" w:rsidRDefault="00EA2F34" w:rsidP="00BE28D4">
            <w:pPr>
              <w:pStyle w:val="tabletext11"/>
              <w:tabs>
                <w:tab w:val="decimal" w:pos="300"/>
              </w:tabs>
              <w:rPr>
                <w:ins w:id="4905" w:author="Author"/>
              </w:rPr>
            </w:pPr>
            <w:ins w:id="490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038A672" w14:textId="77777777" w:rsidR="00EA2F34" w:rsidRPr="004E45CA" w:rsidRDefault="00EA2F34" w:rsidP="00BE28D4">
            <w:pPr>
              <w:pStyle w:val="tabletext11"/>
              <w:tabs>
                <w:tab w:val="decimal" w:pos="300"/>
              </w:tabs>
              <w:rPr>
                <w:ins w:id="4907" w:author="Author"/>
              </w:rPr>
            </w:pPr>
            <w:ins w:id="4908"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85647F8" w14:textId="77777777" w:rsidR="00EA2F34" w:rsidRPr="004E45CA" w:rsidRDefault="00EA2F34" w:rsidP="00BE28D4">
            <w:pPr>
              <w:pStyle w:val="tabletext11"/>
              <w:tabs>
                <w:tab w:val="decimal" w:pos="300"/>
              </w:tabs>
              <w:rPr>
                <w:ins w:id="4909" w:author="Author"/>
              </w:rPr>
            </w:pPr>
            <w:ins w:id="4910" w:author="Author">
              <w:r w:rsidRPr="004E45CA">
                <w:t>1.00</w:t>
              </w:r>
            </w:ins>
          </w:p>
        </w:tc>
      </w:tr>
      <w:tr w:rsidR="00EA2F34" w:rsidRPr="004E45CA" w14:paraId="56737F64" w14:textId="77777777" w:rsidTr="00A1082D">
        <w:trPr>
          <w:cantSplit/>
          <w:trHeight w:val="190"/>
          <w:ins w:id="4911" w:author="Author"/>
        </w:trPr>
        <w:tc>
          <w:tcPr>
            <w:tcW w:w="200" w:type="dxa"/>
            <w:tcBorders>
              <w:right w:val="single" w:sz="6" w:space="0" w:color="auto"/>
            </w:tcBorders>
            <w:shd w:val="clear" w:color="auto" w:fill="auto"/>
          </w:tcPr>
          <w:p w14:paraId="3E97C846" w14:textId="77777777" w:rsidR="00EA2F34" w:rsidRPr="004E45CA" w:rsidRDefault="00EA2F34" w:rsidP="00BE28D4">
            <w:pPr>
              <w:pStyle w:val="tabletext11"/>
              <w:rPr>
                <w:ins w:id="4912"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FEB02DD" w14:textId="77777777" w:rsidR="00EA2F34" w:rsidRPr="004E45CA" w:rsidRDefault="00EA2F34" w:rsidP="00BE28D4">
            <w:pPr>
              <w:pStyle w:val="tabletext11"/>
              <w:jc w:val="center"/>
              <w:rPr>
                <w:ins w:id="4913" w:author="Author"/>
              </w:rPr>
            </w:pPr>
            <w:ins w:id="4914" w:author="Author">
              <w:r w:rsidRPr="004E45CA">
                <w:t>290 or greater</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5D9C588" w14:textId="77777777" w:rsidR="00EA2F34" w:rsidRPr="004E45CA" w:rsidRDefault="00EA2F34" w:rsidP="00BE28D4">
            <w:pPr>
              <w:pStyle w:val="tabletext11"/>
              <w:tabs>
                <w:tab w:val="decimal" w:pos="300"/>
              </w:tabs>
              <w:rPr>
                <w:ins w:id="4915" w:author="Author"/>
              </w:rPr>
            </w:pPr>
            <w:ins w:id="4916"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E7BC5CE" w14:textId="77777777" w:rsidR="00EA2F34" w:rsidRPr="004E45CA" w:rsidRDefault="00EA2F34" w:rsidP="00BE28D4">
            <w:pPr>
              <w:pStyle w:val="tabletext11"/>
              <w:tabs>
                <w:tab w:val="decimal" w:pos="300"/>
              </w:tabs>
              <w:rPr>
                <w:ins w:id="4917" w:author="Author"/>
              </w:rPr>
            </w:pPr>
            <w:ins w:id="4918"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D6029AF" w14:textId="77777777" w:rsidR="00EA2F34" w:rsidRPr="004E45CA" w:rsidRDefault="00EA2F34" w:rsidP="00BE28D4">
            <w:pPr>
              <w:pStyle w:val="tabletext11"/>
              <w:tabs>
                <w:tab w:val="decimal" w:pos="300"/>
              </w:tabs>
              <w:rPr>
                <w:ins w:id="4919" w:author="Author"/>
              </w:rPr>
            </w:pPr>
            <w:ins w:id="4920" w:author="Author">
              <w:r w:rsidRPr="004E45C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D2BDABE" w14:textId="77777777" w:rsidR="00EA2F34" w:rsidRPr="004E45CA" w:rsidRDefault="00EA2F34" w:rsidP="00BE28D4">
            <w:pPr>
              <w:pStyle w:val="tabletext11"/>
              <w:tabs>
                <w:tab w:val="decimal" w:pos="300"/>
              </w:tabs>
              <w:rPr>
                <w:ins w:id="4921" w:author="Author"/>
              </w:rPr>
            </w:pPr>
            <w:ins w:id="4922" w:author="Author">
              <w:r w:rsidRPr="004E45CA">
                <w:t>1.00</w:t>
              </w:r>
            </w:ins>
          </w:p>
        </w:tc>
      </w:tr>
    </w:tbl>
    <w:p w14:paraId="27EB0D66" w14:textId="77777777" w:rsidR="00EA2F34" w:rsidRPr="004E45CA" w:rsidRDefault="00EA2F34" w:rsidP="00BE28D4">
      <w:pPr>
        <w:pStyle w:val="tablecaption"/>
        <w:rPr>
          <w:ins w:id="4923" w:author="Author"/>
        </w:rPr>
      </w:pPr>
      <w:ins w:id="4924" w:author="Author">
        <w:r w:rsidRPr="004E45CA">
          <w:t xml:space="preserve">Table 239.B.2.b. Fleet Size Factors </w:t>
        </w:r>
        <w:proofErr w:type="gramStart"/>
        <w:r w:rsidRPr="004E45CA">
          <w:t>For</w:t>
        </w:r>
        <w:proofErr w:type="gramEnd"/>
        <w:r w:rsidRPr="004E45CA">
          <w:t xml:space="preserve"> Collision</w:t>
        </w:r>
      </w:ins>
    </w:p>
    <w:p w14:paraId="7F6DD55F" w14:textId="77777777" w:rsidR="00EA2F34" w:rsidRPr="004E45CA" w:rsidRDefault="00EA2F34" w:rsidP="00BE28D4">
      <w:pPr>
        <w:pStyle w:val="isonormal"/>
        <w:rPr>
          <w:ins w:id="4925" w:author="Author"/>
        </w:rPr>
      </w:pPr>
    </w:p>
    <w:p w14:paraId="339F9D1E" w14:textId="77777777" w:rsidR="00EA2F34" w:rsidRPr="004E45CA" w:rsidRDefault="00EA2F34" w:rsidP="00BE28D4">
      <w:pPr>
        <w:pStyle w:val="outlinehd4"/>
        <w:rPr>
          <w:ins w:id="4926" w:author="Author"/>
        </w:rPr>
      </w:pPr>
      <w:ins w:id="4927" w:author="Author">
        <w:r w:rsidRPr="004E45CA">
          <w:tab/>
          <w:t>c.</w:t>
        </w:r>
        <w:r w:rsidRPr="004E45CA">
          <w:tab/>
          <w:t>Other Than Collision</w:t>
        </w:r>
      </w:ins>
    </w:p>
    <w:p w14:paraId="0D5B4844" w14:textId="77777777" w:rsidR="00EA2F34" w:rsidRPr="004E45CA" w:rsidRDefault="00EA2F34" w:rsidP="00BE28D4">
      <w:pPr>
        <w:pStyle w:val="space4"/>
        <w:rPr>
          <w:ins w:id="492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40"/>
        <w:gridCol w:w="840"/>
        <w:gridCol w:w="840"/>
        <w:gridCol w:w="840"/>
        <w:gridCol w:w="840"/>
      </w:tblGrid>
      <w:tr w:rsidR="00EA2F34" w:rsidRPr="004E45CA" w14:paraId="10175983" w14:textId="77777777" w:rsidTr="00A1082D">
        <w:trPr>
          <w:cantSplit/>
          <w:trHeight w:val="190"/>
          <w:ins w:id="4929" w:author="Author"/>
        </w:trPr>
        <w:tc>
          <w:tcPr>
            <w:tcW w:w="200" w:type="dxa"/>
            <w:tcBorders>
              <w:right w:val="single" w:sz="4" w:space="0" w:color="auto"/>
            </w:tcBorders>
            <w:shd w:val="clear" w:color="auto" w:fill="auto"/>
          </w:tcPr>
          <w:p w14:paraId="01F00D4F" w14:textId="77777777" w:rsidR="00EA2F34" w:rsidRPr="004E45CA" w:rsidRDefault="00EA2F34" w:rsidP="00BE28D4">
            <w:pPr>
              <w:pStyle w:val="tablehead"/>
              <w:rPr>
                <w:ins w:id="4930" w:author="Author"/>
              </w:rPr>
            </w:pPr>
            <w:ins w:id="4931" w:author="Author">
              <w:r w:rsidRPr="004E45CA">
                <w:t> </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713B3071" w14:textId="77777777" w:rsidR="00EA2F34" w:rsidRPr="004E45CA" w:rsidRDefault="00EA2F34" w:rsidP="00BE28D4">
            <w:pPr>
              <w:pStyle w:val="tablehead"/>
              <w:rPr>
                <w:ins w:id="4932" w:author="Author"/>
              </w:rPr>
            </w:pPr>
            <w:ins w:id="4933" w:author="Author">
              <w:r w:rsidRPr="004E45CA">
                <w:t>Number Of</w:t>
              </w:r>
            </w:ins>
            <w:r w:rsidRPr="004E45CA">
              <w:t xml:space="preserve"> </w:t>
            </w:r>
            <w:ins w:id="4934" w:author="Author">
              <w:r w:rsidRPr="004E45CA">
                <w:t>Self-propelled Vehicles</w:t>
              </w:r>
            </w:ins>
          </w:p>
        </w:tc>
        <w:tc>
          <w:tcPr>
            <w:tcW w:w="840" w:type="dxa"/>
            <w:tcBorders>
              <w:top w:val="single" w:sz="4" w:space="0" w:color="auto"/>
              <w:left w:val="nil"/>
              <w:bottom w:val="single" w:sz="4" w:space="0" w:color="auto"/>
              <w:right w:val="single" w:sz="4" w:space="0" w:color="auto"/>
            </w:tcBorders>
            <w:shd w:val="clear" w:color="auto" w:fill="auto"/>
            <w:vAlign w:val="bottom"/>
          </w:tcPr>
          <w:p w14:paraId="06BE475B" w14:textId="77777777" w:rsidR="00EA2F34" w:rsidRPr="004E45CA" w:rsidRDefault="00EA2F34" w:rsidP="00BE28D4">
            <w:pPr>
              <w:pStyle w:val="tablehead"/>
              <w:rPr>
                <w:ins w:id="4935" w:author="Author"/>
              </w:rPr>
            </w:pPr>
            <w:ins w:id="4936" w:author="Author">
              <w:r w:rsidRPr="004E45CA">
                <w:t>Van Pools</w:t>
              </w:r>
            </w:ins>
          </w:p>
        </w:tc>
        <w:tc>
          <w:tcPr>
            <w:tcW w:w="840" w:type="dxa"/>
            <w:tcBorders>
              <w:top w:val="single" w:sz="4" w:space="0" w:color="auto"/>
              <w:left w:val="nil"/>
              <w:bottom w:val="single" w:sz="4" w:space="0" w:color="auto"/>
              <w:right w:val="single" w:sz="4" w:space="0" w:color="auto"/>
            </w:tcBorders>
            <w:shd w:val="clear" w:color="auto" w:fill="auto"/>
            <w:vAlign w:val="bottom"/>
          </w:tcPr>
          <w:p w14:paraId="4CC4329E" w14:textId="77777777" w:rsidR="00EA2F34" w:rsidRPr="004E45CA" w:rsidRDefault="00EA2F34" w:rsidP="00BE28D4">
            <w:pPr>
              <w:pStyle w:val="tablehead"/>
              <w:rPr>
                <w:ins w:id="4937" w:author="Author"/>
              </w:rPr>
            </w:pPr>
            <w:ins w:id="4938" w:author="Author">
              <w:r w:rsidRPr="004E45CA">
                <w:t xml:space="preserve">Taxis And </w:t>
              </w:r>
              <w:proofErr w:type="spellStart"/>
              <w:r w:rsidRPr="004E45CA">
                <w:t>Limou</w:t>
              </w:r>
              <w:proofErr w:type="spellEnd"/>
              <w:r w:rsidRPr="004E45CA">
                <w:t>-sines</w:t>
              </w:r>
            </w:ins>
          </w:p>
        </w:tc>
        <w:tc>
          <w:tcPr>
            <w:tcW w:w="840" w:type="dxa"/>
            <w:tcBorders>
              <w:top w:val="single" w:sz="4" w:space="0" w:color="auto"/>
              <w:left w:val="nil"/>
              <w:bottom w:val="single" w:sz="4" w:space="0" w:color="auto"/>
              <w:right w:val="single" w:sz="4" w:space="0" w:color="auto"/>
            </w:tcBorders>
            <w:shd w:val="clear" w:color="auto" w:fill="auto"/>
            <w:vAlign w:val="bottom"/>
          </w:tcPr>
          <w:p w14:paraId="1DD6B8F5" w14:textId="77777777" w:rsidR="00EA2F34" w:rsidRPr="004E45CA" w:rsidRDefault="00EA2F34" w:rsidP="00BE28D4">
            <w:pPr>
              <w:pStyle w:val="tablehead"/>
              <w:rPr>
                <w:ins w:id="4939" w:author="Author"/>
              </w:rPr>
            </w:pPr>
            <w:ins w:id="4940" w:author="Author">
              <w:r w:rsidRPr="004E45CA">
                <w:t>School And Church Buses</w:t>
              </w:r>
            </w:ins>
          </w:p>
        </w:tc>
        <w:tc>
          <w:tcPr>
            <w:tcW w:w="840" w:type="dxa"/>
            <w:tcBorders>
              <w:top w:val="single" w:sz="4" w:space="0" w:color="auto"/>
              <w:left w:val="nil"/>
              <w:bottom w:val="single" w:sz="4" w:space="0" w:color="auto"/>
              <w:right w:val="single" w:sz="4" w:space="0" w:color="auto"/>
            </w:tcBorders>
            <w:shd w:val="clear" w:color="auto" w:fill="auto"/>
            <w:vAlign w:val="bottom"/>
          </w:tcPr>
          <w:p w14:paraId="51825583" w14:textId="77777777" w:rsidR="00EA2F34" w:rsidRPr="004E45CA" w:rsidRDefault="00EA2F34" w:rsidP="00BE28D4">
            <w:pPr>
              <w:pStyle w:val="tablehead"/>
              <w:rPr>
                <w:ins w:id="4941" w:author="Author"/>
              </w:rPr>
            </w:pPr>
            <w:ins w:id="4942" w:author="Author">
              <w:r w:rsidRPr="004E45CA">
                <w:t>Other Buses</w:t>
              </w:r>
            </w:ins>
          </w:p>
        </w:tc>
      </w:tr>
      <w:tr w:rsidR="00EA2F34" w:rsidRPr="004E45CA" w14:paraId="543F0B2B" w14:textId="77777777" w:rsidTr="00A1082D">
        <w:trPr>
          <w:cantSplit/>
          <w:trHeight w:val="190"/>
          <w:ins w:id="4943" w:author="Author"/>
        </w:trPr>
        <w:tc>
          <w:tcPr>
            <w:tcW w:w="200" w:type="dxa"/>
            <w:tcBorders>
              <w:right w:val="single" w:sz="4" w:space="0" w:color="auto"/>
            </w:tcBorders>
            <w:shd w:val="clear" w:color="auto" w:fill="auto"/>
          </w:tcPr>
          <w:p w14:paraId="6AD19EAD" w14:textId="77777777" w:rsidR="00EA2F34" w:rsidRPr="004E45CA" w:rsidRDefault="00EA2F34" w:rsidP="00BE28D4">
            <w:pPr>
              <w:pStyle w:val="tabletext11"/>
              <w:rPr>
                <w:ins w:id="4944" w:author="Author"/>
              </w:rPr>
            </w:pPr>
          </w:p>
        </w:tc>
        <w:tc>
          <w:tcPr>
            <w:tcW w:w="1440" w:type="dxa"/>
            <w:tcBorders>
              <w:top w:val="nil"/>
              <w:left w:val="single" w:sz="4" w:space="0" w:color="auto"/>
              <w:bottom w:val="single" w:sz="4" w:space="0" w:color="auto"/>
              <w:right w:val="single" w:sz="4" w:space="0" w:color="auto"/>
            </w:tcBorders>
            <w:shd w:val="clear" w:color="auto" w:fill="auto"/>
          </w:tcPr>
          <w:p w14:paraId="06C13382" w14:textId="77777777" w:rsidR="00EA2F34" w:rsidRPr="004E45CA" w:rsidRDefault="00EA2F34" w:rsidP="00BE28D4">
            <w:pPr>
              <w:pStyle w:val="tabletext11"/>
              <w:jc w:val="center"/>
              <w:rPr>
                <w:ins w:id="4945" w:author="Author"/>
              </w:rPr>
            </w:pPr>
            <w:ins w:id="4946" w:author="Author">
              <w:r w:rsidRPr="004E45CA">
                <w:t>1</w:t>
              </w:r>
            </w:ins>
          </w:p>
        </w:tc>
        <w:tc>
          <w:tcPr>
            <w:tcW w:w="840" w:type="dxa"/>
            <w:tcBorders>
              <w:top w:val="nil"/>
              <w:left w:val="nil"/>
              <w:bottom w:val="single" w:sz="4" w:space="0" w:color="auto"/>
              <w:right w:val="single" w:sz="4" w:space="0" w:color="auto"/>
            </w:tcBorders>
            <w:shd w:val="clear" w:color="auto" w:fill="auto"/>
            <w:noWrap/>
          </w:tcPr>
          <w:p w14:paraId="3CE1C1FE" w14:textId="77777777" w:rsidR="00EA2F34" w:rsidRPr="004E45CA" w:rsidRDefault="00EA2F34" w:rsidP="00BE28D4">
            <w:pPr>
              <w:pStyle w:val="tabletext11"/>
              <w:tabs>
                <w:tab w:val="decimal" w:pos="300"/>
              </w:tabs>
              <w:rPr>
                <w:ins w:id="4947" w:author="Author"/>
              </w:rPr>
            </w:pPr>
            <w:ins w:id="4948"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3BDBF6DB" w14:textId="77777777" w:rsidR="00EA2F34" w:rsidRPr="004E45CA" w:rsidRDefault="00EA2F34" w:rsidP="00BE28D4">
            <w:pPr>
              <w:pStyle w:val="tabletext11"/>
              <w:tabs>
                <w:tab w:val="decimal" w:pos="300"/>
              </w:tabs>
              <w:rPr>
                <w:ins w:id="4949" w:author="Author"/>
              </w:rPr>
            </w:pPr>
            <w:ins w:id="4950"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0099F146" w14:textId="77777777" w:rsidR="00EA2F34" w:rsidRPr="004E45CA" w:rsidRDefault="00EA2F34" w:rsidP="00BE28D4">
            <w:pPr>
              <w:pStyle w:val="tabletext11"/>
              <w:tabs>
                <w:tab w:val="decimal" w:pos="300"/>
              </w:tabs>
              <w:rPr>
                <w:ins w:id="4951" w:author="Author"/>
              </w:rPr>
            </w:pPr>
            <w:ins w:id="4952"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2CC9C95F" w14:textId="77777777" w:rsidR="00EA2F34" w:rsidRPr="004E45CA" w:rsidRDefault="00EA2F34" w:rsidP="00BE28D4">
            <w:pPr>
              <w:pStyle w:val="tabletext11"/>
              <w:tabs>
                <w:tab w:val="decimal" w:pos="300"/>
              </w:tabs>
              <w:rPr>
                <w:ins w:id="4953" w:author="Author"/>
              </w:rPr>
            </w:pPr>
            <w:ins w:id="4954" w:author="Author">
              <w:r w:rsidRPr="004E45CA">
                <w:t>1.00</w:t>
              </w:r>
            </w:ins>
          </w:p>
        </w:tc>
      </w:tr>
      <w:tr w:rsidR="00EA2F34" w:rsidRPr="004E45CA" w14:paraId="271260A8" w14:textId="77777777" w:rsidTr="00A1082D">
        <w:trPr>
          <w:cantSplit/>
          <w:trHeight w:val="190"/>
          <w:ins w:id="4955" w:author="Author"/>
        </w:trPr>
        <w:tc>
          <w:tcPr>
            <w:tcW w:w="200" w:type="dxa"/>
            <w:tcBorders>
              <w:right w:val="single" w:sz="4" w:space="0" w:color="auto"/>
            </w:tcBorders>
            <w:shd w:val="clear" w:color="auto" w:fill="auto"/>
          </w:tcPr>
          <w:p w14:paraId="119C44CE" w14:textId="77777777" w:rsidR="00EA2F34" w:rsidRPr="004E45CA" w:rsidRDefault="00EA2F34" w:rsidP="00BE28D4">
            <w:pPr>
              <w:pStyle w:val="tabletext11"/>
              <w:rPr>
                <w:ins w:id="4956" w:author="Author"/>
              </w:rPr>
            </w:pPr>
          </w:p>
        </w:tc>
        <w:tc>
          <w:tcPr>
            <w:tcW w:w="1440" w:type="dxa"/>
            <w:tcBorders>
              <w:top w:val="nil"/>
              <w:left w:val="single" w:sz="4" w:space="0" w:color="auto"/>
              <w:bottom w:val="single" w:sz="4" w:space="0" w:color="auto"/>
              <w:right w:val="single" w:sz="4" w:space="0" w:color="auto"/>
            </w:tcBorders>
            <w:shd w:val="clear" w:color="auto" w:fill="auto"/>
          </w:tcPr>
          <w:p w14:paraId="33085C44" w14:textId="77777777" w:rsidR="00EA2F34" w:rsidRPr="004E45CA" w:rsidRDefault="00EA2F34" w:rsidP="00BE28D4">
            <w:pPr>
              <w:pStyle w:val="tabletext11"/>
              <w:jc w:val="center"/>
              <w:rPr>
                <w:ins w:id="4957" w:author="Author"/>
              </w:rPr>
            </w:pPr>
            <w:ins w:id="4958" w:author="Author">
              <w:r w:rsidRPr="004E45CA">
                <w:t>2</w:t>
              </w:r>
            </w:ins>
          </w:p>
        </w:tc>
        <w:tc>
          <w:tcPr>
            <w:tcW w:w="840" w:type="dxa"/>
            <w:tcBorders>
              <w:top w:val="nil"/>
              <w:left w:val="nil"/>
              <w:bottom w:val="single" w:sz="4" w:space="0" w:color="auto"/>
              <w:right w:val="single" w:sz="4" w:space="0" w:color="auto"/>
            </w:tcBorders>
            <w:shd w:val="clear" w:color="auto" w:fill="auto"/>
            <w:noWrap/>
          </w:tcPr>
          <w:p w14:paraId="62C876D7" w14:textId="77777777" w:rsidR="00EA2F34" w:rsidRPr="004E45CA" w:rsidRDefault="00EA2F34" w:rsidP="00BE28D4">
            <w:pPr>
              <w:pStyle w:val="tabletext11"/>
              <w:tabs>
                <w:tab w:val="decimal" w:pos="300"/>
              </w:tabs>
              <w:rPr>
                <w:ins w:id="4959" w:author="Author"/>
              </w:rPr>
            </w:pPr>
            <w:ins w:id="4960"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3F8403A7" w14:textId="77777777" w:rsidR="00EA2F34" w:rsidRPr="004E45CA" w:rsidRDefault="00EA2F34" w:rsidP="00BE28D4">
            <w:pPr>
              <w:pStyle w:val="tabletext11"/>
              <w:tabs>
                <w:tab w:val="decimal" w:pos="300"/>
              </w:tabs>
              <w:rPr>
                <w:ins w:id="4961" w:author="Author"/>
              </w:rPr>
            </w:pPr>
            <w:ins w:id="4962"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468CE693" w14:textId="77777777" w:rsidR="00EA2F34" w:rsidRPr="004E45CA" w:rsidRDefault="00EA2F34" w:rsidP="00BE28D4">
            <w:pPr>
              <w:pStyle w:val="tabletext11"/>
              <w:tabs>
                <w:tab w:val="decimal" w:pos="300"/>
              </w:tabs>
              <w:rPr>
                <w:ins w:id="4963" w:author="Author"/>
              </w:rPr>
            </w:pPr>
            <w:ins w:id="4964"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26766521" w14:textId="77777777" w:rsidR="00EA2F34" w:rsidRPr="004E45CA" w:rsidRDefault="00EA2F34" w:rsidP="00BE28D4">
            <w:pPr>
              <w:pStyle w:val="tabletext11"/>
              <w:tabs>
                <w:tab w:val="decimal" w:pos="300"/>
              </w:tabs>
              <w:rPr>
                <w:ins w:id="4965" w:author="Author"/>
              </w:rPr>
            </w:pPr>
            <w:ins w:id="4966" w:author="Author">
              <w:r w:rsidRPr="004E45CA">
                <w:t>1.00</w:t>
              </w:r>
            </w:ins>
          </w:p>
        </w:tc>
      </w:tr>
      <w:tr w:rsidR="00EA2F34" w:rsidRPr="004E45CA" w14:paraId="61F3DBC8" w14:textId="77777777" w:rsidTr="00A1082D">
        <w:trPr>
          <w:cantSplit/>
          <w:trHeight w:val="190"/>
          <w:ins w:id="4967" w:author="Author"/>
        </w:trPr>
        <w:tc>
          <w:tcPr>
            <w:tcW w:w="200" w:type="dxa"/>
            <w:tcBorders>
              <w:right w:val="single" w:sz="4" w:space="0" w:color="auto"/>
            </w:tcBorders>
            <w:shd w:val="clear" w:color="auto" w:fill="auto"/>
          </w:tcPr>
          <w:p w14:paraId="0712D351" w14:textId="77777777" w:rsidR="00EA2F34" w:rsidRPr="004E45CA" w:rsidRDefault="00EA2F34" w:rsidP="00BE28D4">
            <w:pPr>
              <w:pStyle w:val="tabletext11"/>
              <w:rPr>
                <w:ins w:id="4968" w:author="Author"/>
              </w:rPr>
            </w:pPr>
          </w:p>
        </w:tc>
        <w:tc>
          <w:tcPr>
            <w:tcW w:w="1440" w:type="dxa"/>
            <w:tcBorders>
              <w:top w:val="nil"/>
              <w:left w:val="single" w:sz="4" w:space="0" w:color="auto"/>
              <w:bottom w:val="single" w:sz="4" w:space="0" w:color="auto"/>
              <w:right w:val="single" w:sz="4" w:space="0" w:color="auto"/>
            </w:tcBorders>
            <w:shd w:val="clear" w:color="auto" w:fill="auto"/>
          </w:tcPr>
          <w:p w14:paraId="78418C6F" w14:textId="77777777" w:rsidR="00EA2F34" w:rsidRPr="004E45CA" w:rsidRDefault="00EA2F34" w:rsidP="00BE28D4">
            <w:pPr>
              <w:pStyle w:val="tabletext11"/>
              <w:jc w:val="center"/>
              <w:rPr>
                <w:ins w:id="4969" w:author="Author"/>
              </w:rPr>
            </w:pPr>
            <w:ins w:id="4970" w:author="Author">
              <w:r w:rsidRPr="004E45CA">
                <w:t>3 to 4</w:t>
              </w:r>
            </w:ins>
          </w:p>
        </w:tc>
        <w:tc>
          <w:tcPr>
            <w:tcW w:w="840" w:type="dxa"/>
            <w:tcBorders>
              <w:top w:val="nil"/>
              <w:left w:val="nil"/>
              <w:bottom w:val="single" w:sz="4" w:space="0" w:color="auto"/>
              <w:right w:val="single" w:sz="4" w:space="0" w:color="auto"/>
            </w:tcBorders>
            <w:shd w:val="clear" w:color="auto" w:fill="auto"/>
            <w:noWrap/>
          </w:tcPr>
          <w:p w14:paraId="05B57F81" w14:textId="77777777" w:rsidR="00EA2F34" w:rsidRPr="004E45CA" w:rsidRDefault="00EA2F34" w:rsidP="00BE28D4">
            <w:pPr>
              <w:pStyle w:val="tabletext11"/>
              <w:tabs>
                <w:tab w:val="decimal" w:pos="300"/>
              </w:tabs>
              <w:rPr>
                <w:ins w:id="4971" w:author="Author"/>
              </w:rPr>
            </w:pPr>
            <w:ins w:id="4972"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1EE93109" w14:textId="77777777" w:rsidR="00EA2F34" w:rsidRPr="004E45CA" w:rsidRDefault="00EA2F34" w:rsidP="00BE28D4">
            <w:pPr>
              <w:pStyle w:val="tabletext11"/>
              <w:tabs>
                <w:tab w:val="decimal" w:pos="300"/>
              </w:tabs>
              <w:rPr>
                <w:ins w:id="4973" w:author="Author"/>
              </w:rPr>
            </w:pPr>
            <w:ins w:id="4974"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730AF072" w14:textId="77777777" w:rsidR="00EA2F34" w:rsidRPr="004E45CA" w:rsidRDefault="00EA2F34" w:rsidP="00BE28D4">
            <w:pPr>
              <w:pStyle w:val="tabletext11"/>
              <w:tabs>
                <w:tab w:val="decimal" w:pos="300"/>
              </w:tabs>
              <w:rPr>
                <w:ins w:id="4975" w:author="Author"/>
              </w:rPr>
            </w:pPr>
            <w:ins w:id="4976"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05B73EE0" w14:textId="77777777" w:rsidR="00EA2F34" w:rsidRPr="004E45CA" w:rsidRDefault="00EA2F34" w:rsidP="00BE28D4">
            <w:pPr>
              <w:pStyle w:val="tabletext11"/>
              <w:tabs>
                <w:tab w:val="decimal" w:pos="300"/>
              </w:tabs>
              <w:rPr>
                <w:ins w:id="4977" w:author="Author"/>
              </w:rPr>
            </w:pPr>
            <w:ins w:id="4978" w:author="Author">
              <w:r w:rsidRPr="004E45CA">
                <w:t>1.00</w:t>
              </w:r>
            </w:ins>
          </w:p>
        </w:tc>
      </w:tr>
      <w:tr w:rsidR="00EA2F34" w:rsidRPr="004E45CA" w14:paraId="395FBFE9" w14:textId="77777777" w:rsidTr="00A1082D">
        <w:trPr>
          <w:cantSplit/>
          <w:trHeight w:val="190"/>
          <w:ins w:id="4979" w:author="Author"/>
        </w:trPr>
        <w:tc>
          <w:tcPr>
            <w:tcW w:w="200" w:type="dxa"/>
            <w:tcBorders>
              <w:right w:val="single" w:sz="4" w:space="0" w:color="auto"/>
            </w:tcBorders>
            <w:shd w:val="clear" w:color="auto" w:fill="auto"/>
          </w:tcPr>
          <w:p w14:paraId="634381A3" w14:textId="77777777" w:rsidR="00EA2F34" w:rsidRPr="004E45CA" w:rsidRDefault="00EA2F34" w:rsidP="00BE28D4">
            <w:pPr>
              <w:pStyle w:val="tabletext11"/>
              <w:rPr>
                <w:ins w:id="4980" w:author="Author"/>
              </w:rPr>
            </w:pPr>
          </w:p>
        </w:tc>
        <w:tc>
          <w:tcPr>
            <w:tcW w:w="1440" w:type="dxa"/>
            <w:tcBorders>
              <w:top w:val="nil"/>
              <w:left w:val="single" w:sz="4" w:space="0" w:color="auto"/>
              <w:bottom w:val="single" w:sz="4" w:space="0" w:color="auto"/>
              <w:right w:val="single" w:sz="4" w:space="0" w:color="auto"/>
            </w:tcBorders>
            <w:shd w:val="clear" w:color="auto" w:fill="auto"/>
          </w:tcPr>
          <w:p w14:paraId="2FD13F54" w14:textId="77777777" w:rsidR="00EA2F34" w:rsidRPr="004E45CA" w:rsidRDefault="00EA2F34" w:rsidP="00BE28D4">
            <w:pPr>
              <w:pStyle w:val="tabletext11"/>
              <w:jc w:val="center"/>
              <w:rPr>
                <w:ins w:id="4981" w:author="Author"/>
              </w:rPr>
            </w:pPr>
            <w:ins w:id="4982" w:author="Author">
              <w:r w:rsidRPr="004E45CA">
                <w:t>5 to 9</w:t>
              </w:r>
            </w:ins>
          </w:p>
        </w:tc>
        <w:tc>
          <w:tcPr>
            <w:tcW w:w="840" w:type="dxa"/>
            <w:tcBorders>
              <w:top w:val="nil"/>
              <w:left w:val="nil"/>
              <w:bottom w:val="single" w:sz="4" w:space="0" w:color="auto"/>
              <w:right w:val="single" w:sz="4" w:space="0" w:color="auto"/>
            </w:tcBorders>
            <w:shd w:val="clear" w:color="auto" w:fill="auto"/>
            <w:noWrap/>
          </w:tcPr>
          <w:p w14:paraId="09774FB0" w14:textId="77777777" w:rsidR="00EA2F34" w:rsidRPr="004E45CA" w:rsidRDefault="00EA2F34" w:rsidP="00BE28D4">
            <w:pPr>
              <w:pStyle w:val="tabletext11"/>
              <w:tabs>
                <w:tab w:val="decimal" w:pos="300"/>
              </w:tabs>
              <w:rPr>
                <w:ins w:id="4983" w:author="Author"/>
              </w:rPr>
            </w:pPr>
            <w:ins w:id="4984"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4138C211" w14:textId="77777777" w:rsidR="00EA2F34" w:rsidRPr="004E45CA" w:rsidRDefault="00EA2F34" w:rsidP="00BE28D4">
            <w:pPr>
              <w:pStyle w:val="tabletext11"/>
              <w:tabs>
                <w:tab w:val="decimal" w:pos="300"/>
              </w:tabs>
              <w:rPr>
                <w:ins w:id="4985" w:author="Author"/>
              </w:rPr>
            </w:pPr>
            <w:ins w:id="4986"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3979E9AE" w14:textId="77777777" w:rsidR="00EA2F34" w:rsidRPr="004E45CA" w:rsidRDefault="00EA2F34" w:rsidP="00BE28D4">
            <w:pPr>
              <w:pStyle w:val="tabletext11"/>
              <w:tabs>
                <w:tab w:val="decimal" w:pos="300"/>
              </w:tabs>
              <w:rPr>
                <w:ins w:id="4987" w:author="Author"/>
              </w:rPr>
            </w:pPr>
            <w:ins w:id="4988"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15069A72" w14:textId="77777777" w:rsidR="00EA2F34" w:rsidRPr="004E45CA" w:rsidRDefault="00EA2F34" w:rsidP="00BE28D4">
            <w:pPr>
              <w:pStyle w:val="tabletext11"/>
              <w:tabs>
                <w:tab w:val="decimal" w:pos="300"/>
              </w:tabs>
              <w:rPr>
                <w:ins w:id="4989" w:author="Author"/>
              </w:rPr>
            </w:pPr>
            <w:ins w:id="4990" w:author="Author">
              <w:r w:rsidRPr="004E45CA">
                <w:t>0.85</w:t>
              </w:r>
            </w:ins>
          </w:p>
        </w:tc>
      </w:tr>
      <w:tr w:rsidR="00EA2F34" w:rsidRPr="004E45CA" w14:paraId="34911FF5" w14:textId="77777777" w:rsidTr="00A1082D">
        <w:trPr>
          <w:cantSplit/>
          <w:trHeight w:val="190"/>
          <w:ins w:id="4991" w:author="Author"/>
        </w:trPr>
        <w:tc>
          <w:tcPr>
            <w:tcW w:w="200" w:type="dxa"/>
            <w:tcBorders>
              <w:right w:val="single" w:sz="4" w:space="0" w:color="auto"/>
            </w:tcBorders>
            <w:shd w:val="clear" w:color="auto" w:fill="auto"/>
          </w:tcPr>
          <w:p w14:paraId="295225D6" w14:textId="77777777" w:rsidR="00EA2F34" w:rsidRPr="004E45CA" w:rsidRDefault="00EA2F34" w:rsidP="00BE28D4">
            <w:pPr>
              <w:pStyle w:val="tabletext11"/>
              <w:rPr>
                <w:ins w:id="4992" w:author="Author"/>
              </w:rPr>
            </w:pPr>
          </w:p>
        </w:tc>
        <w:tc>
          <w:tcPr>
            <w:tcW w:w="1440" w:type="dxa"/>
            <w:tcBorders>
              <w:top w:val="nil"/>
              <w:left w:val="single" w:sz="4" w:space="0" w:color="auto"/>
              <w:bottom w:val="single" w:sz="4" w:space="0" w:color="auto"/>
              <w:right w:val="single" w:sz="4" w:space="0" w:color="auto"/>
            </w:tcBorders>
            <w:shd w:val="clear" w:color="auto" w:fill="auto"/>
          </w:tcPr>
          <w:p w14:paraId="4F825490" w14:textId="77777777" w:rsidR="00EA2F34" w:rsidRPr="004E45CA" w:rsidRDefault="00EA2F34" w:rsidP="00BE28D4">
            <w:pPr>
              <w:pStyle w:val="tabletext11"/>
              <w:jc w:val="center"/>
              <w:rPr>
                <w:ins w:id="4993" w:author="Author"/>
              </w:rPr>
            </w:pPr>
            <w:ins w:id="4994" w:author="Author">
              <w:r w:rsidRPr="004E45CA">
                <w:t>10 to 14</w:t>
              </w:r>
            </w:ins>
          </w:p>
        </w:tc>
        <w:tc>
          <w:tcPr>
            <w:tcW w:w="840" w:type="dxa"/>
            <w:tcBorders>
              <w:top w:val="nil"/>
              <w:left w:val="nil"/>
              <w:bottom w:val="single" w:sz="4" w:space="0" w:color="auto"/>
              <w:right w:val="single" w:sz="4" w:space="0" w:color="auto"/>
            </w:tcBorders>
            <w:shd w:val="clear" w:color="auto" w:fill="auto"/>
            <w:noWrap/>
          </w:tcPr>
          <w:p w14:paraId="55F2FFA3" w14:textId="77777777" w:rsidR="00EA2F34" w:rsidRPr="004E45CA" w:rsidRDefault="00EA2F34" w:rsidP="00BE28D4">
            <w:pPr>
              <w:pStyle w:val="tabletext11"/>
              <w:tabs>
                <w:tab w:val="decimal" w:pos="300"/>
              </w:tabs>
              <w:rPr>
                <w:ins w:id="4995" w:author="Author"/>
              </w:rPr>
            </w:pPr>
            <w:ins w:id="4996"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6645FC8F" w14:textId="77777777" w:rsidR="00EA2F34" w:rsidRPr="004E45CA" w:rsidRDefault="00EA2F34" w:rsidP="00BE28D4">
            <w:pPr>
              <w:pStyle w:val="tabletext11"/>
              <w:tabs>
                <w:tab w:val="decimal" w:pos="300"/>
              </w:tabs>
              <w:rPr>
                <w:ins w:id="4997" w:author="Author"/>
              </w:rPr>
            </w:pPr>
            <w:ins w:id="4998"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25F6ECD1" w14:textId="77777777" w:rsidR="00EA2F34" w:rsidRPr="004E45CA" w:rsidRDefault="00EA2F34" w:rsidP="00BE28D4">
            <w:pPr>
              <w:pStyle w:val="tabletext11"/>
              <w:tabs>
                <w:tab w:val="decimal" w:pos="300"/>
              </w:tabs>
              <w:rPr>
                <w:ins w:id="4999" w:author="Author"/>
              </w:rPr>
            </w:pPr>
            <w:ins w:id="5000"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0CE7D2DD" w14:textId="77777777" w:rsidR="00EA2F34" w:rsidRPr="004E45CA" w:rsidRDefault="00EA2F34" w:rsidP="00BE28D4">
            <w:pPr>
              <w:pStyle w:val="tabletext11"/>
              <w:tabs>
                <w:tab w:val="decimal" w:pos="300"/>
              </w:tabs>
              <w:rPr>
                <w:ins w:id="5001" w:author="Author"/>
              </w:rPr>
            </w:pPr>
            <w:ins w:id="5002" w:author="Author">
              <w:r w:rsidRPr="004E45CA">
                <w:t>0.85</w:t>
              </w:r>
            </w:ins>
          </w:p>
        </w:tc>
      </w:tr>
      <w:tr w:rsidR="00EA2F34" w:rsidRPr="004E45CA" w14:paraId="679CF5FD" w14:textId="77777777" w:rsidTr="00A1082D">
        <w:trPr>
          <w:cantSplit/>
          <w:trHeight w:val="190"/>
          <w:ins w:id="5003" w:author="Author"/>
        </w:trPr>
        <w:tc>
          <w:tcPr>
            <w:tcW w:w="200" w:type="dxa"/>
            <w:tcBorders>
              <w:right w:val="single" w:sz="4" w:space="0" w:color="auto"/>
            </w:tcBorders>
            <w:shd w:val="clear" w:color="auto" w:fill="auto"/>
          </w:tcPr>
          <w:p w14:paraId="3E83D245" w14:textId="77777777" w:rsidR="00EA2F34" w:rsidRPr="004E45CA" w:rsidRDefault="00EA2F34" w:rsidP="00BE28D4">
            <w:pPr>
              <w:pStyle w:val="tabletext11"/>
              <w:rPr>
                <w:ins w:id="5004" w:author="Author"/>
              </w:rPr>
            </w:pPr>
          </w:p>
        </w:tc>
        <w:tc>
          <w:tcPr>
            <w:tcW w:w="1440" w:type="dxa"/>
            <w:tcBorders>
              <w:top w:val="nil"/>
              <w:left w:val="single" w:sz="4" w:space="0" w:color="auto"/>
              <w:bottom w:val="single" w:sz="4" w:space="0" w:color="auto"/>
              <w:right w:val="single" w:sz="4" w:space="0" w:color="auto"/>
            </w:tcBorders>
            <w:shd w:val="clear" w:color="auto" w:fill="auto"/>
          </w:tcPr>
          <w:p w14:paraId="622679DB" w14:textId="77777777" w:rsidR="00EA2F34" w:rsidRPr="004E45CA" w:rsidRDefault="00EA2F34" w:rsidP="00BE28D4">
            <w:pPr>
              <w:pStyle w:val="tabletext11"/>
              <w:jc w:val="center"/>
              <w:rPr>
                <w:ins w:id="5005" w:author="Author"/>
              </w:rPr>
            </w:pPr>
            <w:ins w:id="5006" w:author="Author">
              <w:r w:rsidRPr="004E45CA">
                <w:t>15 to 19</w:t>
              </w:r>
            </w:ins>
          </w:p>
        </w:tc>
        <w:tc>
          <w:tcPr>
            <w:tcW w:w="840" w:type="dxa"/>
            <w:tcBorders>
              <w:top w:val="nil"/>
              <w:left w:val="nil"/>
              <w:bottom w:val="single" w:sz="4" w:space="0" w:color="auto"/>
              <w:right w:val="single" w:sz="4" w:space="0" w:color="auto"/>
            </w:tcBorders>
            <w:shd w:val="clear" w:color="auto" w:fill="auto"/>
            <w:noWrap/>
          </w:tcPr>
          <w:p w14:paraId="791DA9C3" w14:textId="77777777" w:rsidR="00EA2F34" w:rsidRPr="004E45CA" w:rsidRDefault="00EA2F34" w:rsidP="00BE28D4">
            <w:pPr>
              <w:pStyle w:val="tabletext11"/>
              <w:tabs>
                <w:tab w:val="decimal" w:pos="300"/>
              </w:tabs>
              <w:rPr>
                <w:ins w:id="5007" w:author="Author"/>
              </w:rPr>
            </w:pPr>
            <w:ins w:id="5008"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02068A91" w14:textId="77777777" w:rsidR="00EA2F34" w:rsidRPr="004E45CA" w:rsidRDefault="00EA2F34" w:rsidP="00BE28D4">
            <w:pPr>
              <w:pStyle w:val="tabletext11"/>
              <w:tabs>
                <w:tab w:val="decimal" w:pos="300"/>
              </w:tabs>
              <w:rPr>
                <w:ins w:id="5009" w:author="Author"/>
              </w:rPr>
            </w:pPr>
            <w:ins w:id="5010"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4FFE7F5E" w14:textId="77777777" w:rsidR="00EA2F34" w:rsidRPr="004E45CA" w:rsidRDefault="00EA2F34" w:rsidP="00BE28D4">
            <w:pPr>
              <w:pStyle w:val="tabletext11"/>
              <w:tabs>
                <w:tab w:val="decimal" w:pos="300"/>
              </w:tabs>
              <w:rPr>
                <w:ins w:id="5011" w:author="Author"/>
              </w:rPr>
            </w:pPr>
            <w:ins w:id="5012"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716916CF" w14:textId="77777777" w:rsidR="00EA2F34" w:rsidRPr="004E45CA" w:rsidRDefault="00EA2F34" w:rsidP="00BE28D4">
            <w:pPr>
              <w:pStyle w:val="tabletext11"/>
              <w:tabs>
                <w:tab w:val="decimal" w:pos="300"/>
              </w:tabs>
              <w:rPr>
                <w:ins w:id="5013" w:author="Author"/>
              </w:rPr>
            </w:pPr>
            <w:ins w:id="5014" w:author="Author">
              <w:r w:rsidRPr="004E45CA">
                <w:t>0.85</w:t>
              </w:r>
            </w:ins>
          </w:p>
        </w:tc>
      </w:tr>
      <w:tr w:rsidR="00EA2F34" w:rsidRPr="004E45CA" w14:paraId="046854C6" w14:textId="77777777" w:rsidTr="00A1082D">
        <w:trPr>
          <w:cantSplit/>
          <w:trHeight w:val="190"/>
          <w:ins w:id="5015" w:author="Author"/>
        </w:trPr>
        <w:tc>
          <w:tcPr>
            <w:tcW w:w="200" w:type="dxa"/>
            <w:tcBorders>
              <w:right w:val="single" w:sz="4" w:space="0" w:color="auto"/>
            </w:tcBorders>
            <w:shd w:val="clear" w:color="auto" w:fill="auto"/>
          </w:tcPr>
          <w:p w14:paraId="0B95CF3E" w14:textId="77777777" w:rsidR="00EA2F34" w:rsidRPr="004E45CA" w:rsidRDefault="00EA2F34" w:rsidP="00BE28D4">
            <w:pPr>
              <w:pStyle w:val="tabletext11"/>
              <w:rPr>
                <w:ins w:id="5016" w:author="Author"/>
              </w:rPr>
            </w:pPr>
          </w:p>
        </w:tc>
        <w:tc>
          <w:tcPr>
            <w:tcW w:w="1440" w:type="dxa"/>
            <w:tcBorders>
              <w:top w:val="nil"/>
              <w:left w:val="single" w:sz="4" w:space="0" w:color="auto"/>
              <w:bottom w:val="single" w:sz="4" w:space="0" w:color="auto"/>
              <w:right w:val="single" w:sz="4" w:space="0" w:color="auto"/>
            </w:tcBorders>
            <w:shd w:val="clear" w:color="auto" w:fill="auto"/>
          </w:tcPr>
          <w:p w14:paraId="0D3C3952" w14:textId="77777777" w:rsidR="00EA2F34" w:rsidRPr="004E45CA" w:rsidRDefault="00EA2F34" w:rsidP="00BE28D4">
            <w:pPr>
              <w:pStyle w:val="tabletext11"/>
              <w:jc w:val="center"/>
              <w:rPr>
                <w:ins w:id="5017" w:author="Author"/>
              </w:rPr>
            </w:pPr>
            <w:ins w:id="5018" w:author="Author">
              <w:r w:rsidRPr="004E45CA">
                <w:t>20 to 29</w:t>
              </w:r>
            </w:ins>
          </w:p>
        </w:tc>
        <w:tc>
          <w:tcPr>
            <w:tcW w:w="840" w:type="dxa"/>
            <w:tcBorders>
              <w:top w:val="nil"/>
              <w:left w:val="nil"/>
              <w:bottom w:val="single" w:sz="4" w:space="0" w:color="auto"/>
              <w:right w:val="single" w:sz="4" w:space="0" w:color="auto"/>
            </w:tcBorders>
            <w:shd w:val="clear" w:color="auto" w:fill="auto"/>
            <w:noWrap/>
          </w:tcPr>
          <w:p w14:paraId="5A6FB051" w14:textId="77777777" w:rsidR="00EA2F34" w:rsidRPr="004E45CA" w:rsidRDefault="00EA2F34" w:rsidP="00BE28D4">
            <w:pPr>
              <w:pStyle w:val="tabletext11"/>
              <w:tabs>
                <w:tab w:val="decimal" w:pos="300"/>
              </w:tabs>
              <w:rPr>
                <w:ins w:id="5019" w:author="Author"/>
              </w:rPr>
            </w:pPr>
            <w:ins w:id="5020"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09CBEFBE" w14:textId="77777777" w:rsidR="00EA2F34" w:rsidRPr="004E45CA" w:rsidRDefault="00EA2F34" w:rsidP="00BE28D4">
            <w:pPr>
              <w:pStyle w:val="tabletext11"/>
              <w:tabs>
                <w:tab w:val="decimal" w:pos="300"/>
              </w:tabs>
              <w:rPr>
                <w:ins w:id="5021" w:author="Author"/>
              </w:rPr>
            </w:pPr>
            <w:ins w:id="5022"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6FB8F71B" w14:textId="77777777" w:rsidR="00EA2F34" w:rsidRPr="004E45CA" w:rsidRDefault="00EA2F34" w:rsidP="00BE28D4">
            <w:pPr>
              <w:pStyle w:val="tabletext11"/>
              <w:tabs>
                <w:tab w:val="decimal" w:pos="300"/>
              </w:tabs>
              <w:rPr>
                <w:ins w:id="5023" w:author="Author"/>
              </w:rPr>
            </w:pPr>
            <w:ins w:id="5024"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25ECB1A9" w14:textId="77777777" w:rsidR="00EA2F34" w:rsidRPr="004E45CA" w:rsidRDefault="00EA2F34" w:rsidP="00BE28D4">
            <w:pPr>
              <w:pStyle w:val="tabletext11"/>
              <w:tabs>
                <w:tab w:val="decimal" w:pos="300"/>
              </w:tabs>
              <w:rPr>
                <w:ins w:id="5025" w:author="Author"/>
              </w:rPr>
            </w:pPr>
            <w:ins w:id="5026" w:author="Author">
              <w:r w:rsidRPr="004E45CA">
                <w:t>0.85</w:t>
              </w:r>
            </w:ins>
          </w:p>
        </w:tc>
      </w:tr>
      <w:tr w:rsidR="00EA2F34" w:rsidRPr="004E45CA" w14:paraId="139CFAC7" w14:textId="77777777" w:rsidTr="00A1082D">
        <w:trPr>
          <w:cantSplit/>
          <w:trHeight w:val="190"/>
          <w:ins w:id="5027" w:author="Author"/>
        </w:trPr>
        <w:tc>
          <w:tcPr>
            <w:tcW w:w="200" w:type="dxa"/>
            <w:tcBorders>
              <w:right w:val="single" w:sz="4" w:space="0" w:color="auto"/>
            </w:tcBorders>
            <w:shd w:val="clear" w:color="auto" w:fill="auto"/>
          </w:tcPr>
          <w:p w14:paraId="3188E222" w14:textId="77777777" w:rsidR="00EA2F34" w:rsidRPr="004E45CA" w:rsidRDefault="00EA2F34" w:rsidP="00BE28D4">
            <w:pPr>
              <w:pStyle w:val="tabletext11"/>
              <w:rPr>
                <w:ins w:id="5028" w:author="Author"/>
              </w:rPr>
            </w:pPr>
          </w:p>
        </w:tc>
        <w:tc>
          <w:tcPr>
            <w:tcW w:w="1440" w:type="dxa"/>
            <w:tcBorders>
              <w:top w:val="nil"/>
              <w:left w:val="single" w:sz="4" w:space="0" w:color="auto"/>
              <w:bottom w:val="single" w:sz="4" w:space="0" w:color="auto"/>
              <w:right w:val="single" w:sz="4" w:space="0" w:color="auto"/>
            </w:tcBorders>
            <w:shd w:val="clear" w:color="auto" w:fill="auto"/>
          </w:tcPr>
          <w:p w14:paraId="6B5800A6" w14:textId="77777777" w:rsidR="00EA2F34" w:rsidRPr="004E45CA" w:rsidRDefault="00EA2F34" w:rsidP="00BE28D4">
            <w:pPr>
              <w:pStyle w:val="tabletext11"/>
              <w:jc w:val="center"/>
              <w:rPr>
                <w:ins w:id="5029" w:author="Author"/>
              </w:rPr>
            </w:pPr>
            <w:ins w:id="5030" w:author="Author">
              <w:r w:rsidRPr="004E45CA">
                <w:t>30 to 39</w:t>
              </w:r>
            </w:ins>
          </w:p>
        </w:tc>
        <w:tc>
          <w:tcPr>
            <w:tcW w:w="840" w:type="dxa"/>
            <w:tcBorders>
              <w:top w:val="nil"/>
              <w:left w:val="nil"/>
              <w:bottom w:val="single" w:sz="4" w:space="0" w:color="auto"/>
              <w:right w:val="single" w:sz="4" w:space="0" w:color="auto"/>
            </w:tcBorders>
            <w:shd w:val="clear" w:color="auto" w:fill="auto"/>
            <w:noWrap/>
          </w:tcPr>
          <w:p w14:paraId="2A1DD964" w14:textId="77777777" w:rsidR="00EA2F34" w:rsidRPr="004E45CA" w:rsidRDefault="00EA2F34" w:rsidP="00BE28D4">
            <w:pPr>
              <w:pStyle w:val="tabletext11"/>
              <w:tabs>
                <w:tab w:val="decimal" w:pos="300"/>
              </w:tabs>
              <w:rPr>
                <w:ins w:id="5031" w:author="Author"/>
              </w:rPr>
            </w:pPr>
            <w:ins w:id="5032"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5629992F" w14:textId="77777777" w:rsidR="00EA2F34" w:rsidRPr="004E45CA" w:rsidRDefault="00EA2F34" w:rsidP="00BE28D4">
            <w:pPr>
              <w:pStyle w:val="tabletext11"/>
              <w:tabs>
                <w:tab w:val="decimal" w:pos="300"/>
              </w:tabs>
              <w:rPr>
                <w:ins w:id="5033" w:author="Author"/>
              </w:rPr>
            </w:pPr>
            <w:ins w:id="5034"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14E68156" w14:textId="77777777" w:rsidR="00EA2F34" w:rsidRPr="004E45CA" w:rsidRDefault="00EA2F34" w:rsidP="00BE28D4">
            <w:pPr>
              <w:pStyle w:val="tabletext11"/>
              <w:tabs>
                <w:tab w:val="decimal" w:pos="300"/>
              </w:tabs>
              <w:rPr>
                <w:ins w:id="5035" w:author="Author"/>
              </w:rPr>
            </w:pPr>
            <w:ins w:id="5036"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69FC6AE0" w14:textId="77777777" w:rsidR="00EA2F34" w:rsidRPr="004E45CA" w:rsidRDefault="00EA2F34" w:rsidP="00BE28D4">
            <w:pPr>
              <w:pStyle w:val="tabletext11"/>
              <w:tabs>
                <w:tab w:val="decimal" w:pos="300"/>
              </w:tabs>
              <w:rPr>
                <w:ins w:id="5037" w:author="Author"/>
              </w:rPr>
            </w:pPr>
            <w:ins w:id="5038" w:author="Author">
              <w:r w:rsidRPr="004E45CA">
                <w:t>0.85</w:t>
              </w:r>
            </w:ins>
          </w:p>
        </w:tc>
      </w:tr>
      <w:tr w:rsidR="00EA2F34" w:rsidRPr="004E45CA" w14:paraId="5F98DEFF" w14:textId="77777777" w:rsidTr="00A1082D">
        <w:trPr>
          <w:cantSplit/>
          <w:trHeight w:val="190"/>
          <w:ins w:id="5039" w:author="Author"/>
        </w:trPr>
        <w:tc>
          <w:tcPr>
            <w:tcW w:w="200" w:type="dxa"/>
            <w:tcBorders>
              <w:right w:val="single" w:sz="4" w:space="0" w:color="auto"/>
            </w:tcBorders>
            <w:shd w:val="clear" w:color="auto" w:fill="auto"/>
          </w:tcPr>
          <w:p w14:paraId="084D7140" w14:textId="77777777" w:rsidR="00EA2F34" w:rsidRPr="004E45CA" w:rsidRDefault="00EA2F34" w:rsidP="00BE28D4">
            <w:pPr>
              <w:pStyle w:val="tabletext11"/>
              <w:rPr>
                <w:ins w:id="5040" w:author="Author"/>
              </w:rPr>
            </w:pPr>
          </w:p>
        </w:tc>
        <w:tc>
          <w:tcPr>
            <w:tcW w:w="1440" w:type="dxa"/>
            <w:tcBorders>
              <w:top w:val="nil"/>
              <w:left w:val="single" w:sz="4" w:space="0" w:color="auto"/>
              <w:bottom w:val="single" w:sz="4" w:space="0" w:color="auto"/>
              <w:right w:val="single" w:sz="4" w:space="0" w:color="auto"/>
            </w:tcBorders>
            <w:shd w:val="clear" w:color="auto" w:fill="auto"/>
          </w:tcPr>
          <w:p w14:paraId="1DFE4645" w14:textId="77777777" w:rsidR="00EA2F34" w:rsidRPr="004E45CA" w:rsidRDefault="00EA2F34" w:rsidP="00BE28D4">
            <w:pPr>
              <w:pStyle w:val="tabletext11"/>
              <w:jc w:val="center"/>
              <w:rPr>
                <w:ins w:id="5041" w:author="Author"/>
              </w:rPr>
            </w:pPr>
            <w:ins w:id="5042" w:author="Author">
              <w:r w:rsidRPr="004E45CA">
                <w:t>40 to 49</w:t>
              </w:r>
            </w:ins>
          </w:p>
        </w:tc>
        <w:tc>
          <w:tcPr>
            <w:tcW w:w="840" w:type="dxa"/>
            <w:tcBorders>
              <w:top w:val="nil"/>
              <w:left w:val="nil"/>
              <w:bottom w:val="single" w:sz="4" w:space="0" w:color="auto"/>
              <w:right w:val="single" w:sz="4" w:space="0" w:color="auto"/>
            </w:tcBorders>
            <w:shd w:val="clear" w:color="auto" w:fill="auto"/>
            <w:noWrap/>
          </w:tcPr>
          <w:p w14:paraId="3EDA8A60" w14:textId="77777777" w:rsidR="00EA2F34" w:rsidRPr="004E45CA" w:rsidRDefault="00EA2F34" w:rsidP="00BE28D4">
            <w:pPr>
              <w:pStyle w:val="tabletext11"/>
              <w:tabs>
                <w:tab w:val="decimal" w:pos="300"/>
              </w:tabs>
              <w:rPr>
                <w:ins w:id="5043" w:author="Author"/>
              </w:rPr>
            </w:pPr>
            <w:ins w:id="5044"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60FB5F63" w14:textId="77777777" w:rsidR="00EA2F34" w:rsidRPr="004E45CA" w:rsidRDefault="00EA2F34" w:rsidP="00BE28D4">
            <w:pPr>
              <w:pStyle w:val="tabletext11"/>
              <w:tabs>
                <w:tab w:val="decimal" w:pos="300"/>
              </w:tabs>
              <w:rPr>
                <w:ins w:id="5045" w:author="Author"/>
              </w:rPr>
            </w:pPr>
            <w:ins w:id="5046"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268742FE" w14:textId="77777777" w:rsidR="00EA2F34" w:rsidRPr="004E45CA" w:rsidRDefault="00EA2F34" w:rsidP="00BE28D4">
            <w:pPr>
              <w:pStyle w:val="tabletext11"/>
              <w:tabs>
                <w:tab w:val="decimal" w:pos="300"/>
              </w:tabs>
              <w:rPr>
                <w:ins w:id="5047" w:author="Author"/>
              </w:rPr>
            </w:pPr>
            <w:ins w:id="5048"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2E21BE93" w14:textId="77777777" w:rsidR="00EA2F34" w:rsidRPr="004E45CA" w:rsidRDefault="00EA2F34" w:rsidP="00BE28D4">
            <w:pPr>
              <w:pStyle w:val="tabletext11"/>
              <w:tabs>
                <w:tab w:val="decimal" w:pos="300"/>
              </w:tabs>
              <w:rPr>
                <w:ins w:id="5049" w:author="Author"/>
              </w:rPr>
            </w:pPr>
            <w:ins w:id="5050" w:author="Author">
              <w:r w:rsidRPr="004E45CA">
                <w:t>0.85</w:t>
              </w:r>
            </w:ins>
          </w:p>
        </w:tc>
      </w:tr>
      <w:tr w:rsidR="00EA2F34" w:rsidRPr="004E45CA" w14:paraId="2D1AFA07" w14:textId="77777777" w:rsidTr="00A1082D">
        <w:trPr>
          <w:cantSplit/>
          <w:trHeight w:val="190"/>
          <w:ins w:id="5051" w:author="Author"/>
        </w:trPr>
        <w:tc>
          <w:tcPr>
            <w:tcW w:w="200" w:type="dxa"/>
            <w:tcBorders>
              <w:right w:val="single" w:sz="4" w:space="0" w:color="auto"/>
            </w:tcBorders>
            <w:shd w:val="clear" w:color="auto" w:fill="auto"/>
          </w:tcPr>
          <w:p w14:paraId="06AFD56D" w14:textId="77777777" w:rsidR="00EA2F34" w:rsidRPr="004E45CA" w:rsidRDefault="00EA2F34" w:rsidP="00BE28D4">
            <w:pPr>
              <w:pStyle w:val="tabletext11"/>
              <w:rPr>
                <w:ins w:id="5052" w:author="Author"/>
              </w:rPr>
            </w:pPr>
          </w:p>
        </w:tc>
        <w:tc>
          <w:tcPr>
            <w:tcW w:w="1440" w:type="dxa"/>
            <w:tcBorders>
              <w:top w:val="nil"/>
              <w:left w:val="single" w:sz="4" w:space="0" w:color="auto"/>
              <w:bottom w:val="single" w:sz="4" w:space="0" w:color="auto"/>
              <w:right w:val="single" w:sz="4" w:space="0" w:color="auto"/>
            </w:tcBorders>
            <w:shd w:val="clear" w:color="auto" w:fill="auto"/>
          </w:tcPr>
          <w:p w14:paraId="229B6295" w14:textId="77777777" w:rsidR="00EA2F34" w:rsidRPr="004E45CA" w:rsidRDefault="00EA2F34" w:rsidP="00BE28D4">
            <w:pPr>
              <w:pStyle w:val="tabletext11"/>
              <w:jc w:val="center"/>
              <w:rPr>
                <w:ins w:id="5053" w:author="Author"/>
              </w:rPr>
            </w:pPr>
            <w:ins w:id="5054" w:author="Author">
              <w:r w:rsidRPr="004E45CA">
                <w:t>50 to 59</w:t>
              </w:r>
            </w:ins>
          </w:p>
        </w:tc>
        <w:tc>
          <w:tcPr>
            <w:tcW w:w="840" w:type="dxa"/>
            <w:tcBorders>
              <w:top w:val="nil"/>
              <w:left w:val="nil"/>
              <w:bottom w:val="single" w:sz="4" w:space="0" w:color="auto"/>
              <w:right w:val="single" w:sz="4" w:space="0" w:color="auto"/>
            </w:tcBorders>
            <w:shd w:val="clear" w:color="auto" w:fill="auto"/>
            <w:noWrap/>
          </w:tcPr>
          <w:p w14:paraId="3E21B982" w14:textId="77777777" w:rsidR="00EA2F34" w:rsidRPr="004E45CA" w:rsidRDefault="00EA2F34" w:rsidP="00BE28D4">
            <w:pPr>
              <w:pStyle w:val="tabletext11"/>
              <w:tabs>
                <w:tab w:val="decimal" w:pos="300"/>
              </w:tabs>
              <w:rPr>
                <w:ins w:id="5055" w:author="Author"/>
              </w:rPr>
            </w:pPr>
            <w:ins w:id="5056"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2ED67FBA" w14:textId="77777777" w:rsidR="00EA2F34" w:rsidRPr="004E45CA" w:rsidRDefault="00EA2F34" w:rsidP="00BE28D4">
            <w:pPr>
              <w:pStyle w:val="tabletext11"/>
              <w:tabs>
                <w:tab w:val="decimal" w:pos="300"/>
              </w:tabs>
              <w:rPr>
                <w:ins w:id="5057" w:author="Author"/>
              </w:rPr>
            </w:pPr>
            <w:ins w:id="5058"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75EED1B1" w14:textId="77777777" w:rsidR="00EA2F34" w:rsidRPr="004E45CA" w:rsidRDefault="00EA2F34" w:rsidP="00BE28D4">
            <w:pPr>
              <w:pStyle w:val="tabletext11"/>
              <w:tabs>
                <w:tab w:val="decimal" w:pos="300"/>
              </w:tabs>
              <w:rPr>
                <w:ins w:id="5059" w:author="Author"/>
              </w:rPr>
            </w:pPr>
            <w:ins w:id="5060"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65EF6C4F" w14:textId="77777777" w:rsidR="00EA2F34" w:rsidRPr="004E45CA" w:rsidRDefault="00EA2F34" w:rsidP="00BE28D4">
            <w:pPr>
              <w:pStyle w:val="tabletext11"/>
              <w:tabs>
                <w:tab w:val="decimal" w:pos="300"/>
              </w:tabs>
              <w:rPr>
                <w:ins w:id="5061" w:author="Author"/>
              </w:rPr>
            </w:pPr>
            <w:ins w:id="5062" w:author="Author">
              <w:r w:rsidRPr="004E45CA">
                <w:t>0.85</w:t>
              </w:r>
            </w:ins>
          </w:p>
        </w:tc>
      </w:tr>
      <w:tr w:rsidR="00EA2F34" w:rsidRPr="004E45CA" w14:paraId="08CA9842" w14:textId="77777777" w:rsidTr="00A1082D">
        <w:trPr>
          <w:cantSplit/>
          <w:trHeight w:val="190"/>
          <w:ins w:id="5063" w:author="Author"/>
        </w:trPr>
        <w:tc>
          <w:tcPr>
            <w:tcW w:w="200" w:type="dxa"/>
            <w:tcBorders>
              <w:right w:val="single" w:sz="4" w:space="0" w:color="auto"/>
            </w:tcBorders>
            <w:shd w:val="clear" w:color="auto" w:fill="auto"/>
          </w:tcPr>
          <w:p w14:paraId="7EF6A486" w14:textId="77777777" w:rsidR="00EA2F34" w:rsidRPr="004E45CA" w:rsidRDefault="00EA2F34" w:rsidP="00BE28D4">
            <w:pPr>
              <w:pStyle w:val="tabletext11"/>
              <w:rPr>
                <w:ins w:id="5064" w:author="Author"/>
              </w:rPr>
            </w:pPr>
          </w:p>
        </w:tc>
        <w:tc>
          <w:tcPr>
            <w:tcW w:w="1440" w:type="dxa"/>
            <w:tcBorders>
              <w:top w:val="nil"/>
              <w:left w:val="single" w:sz="4" w:space="0" w:color="auto"/>
              <w:bottom w:val="single" w:sz="4" w:space="0" w:color="auto"/>
              <w:right w:val="single" w:sz="4" w:space="0" w:color="auto"/>
            </w:tcBorders>
            <w:shd w:val="clear" w:color="auto" w:fill="auto"/>
          </w:tcPr>
          <w:p w14:paraId="57129B8B" w14:textId="77777777" w:rsidR="00EA2F34" w:rsidRPr="004E45CA" w:rsidRDefault="00EA2F34" w:rsidP="00BE28D4">
            <w:pPr>
              <w:pStyle w:val="tabletext11"/>
              <w:jc w:val="center"/>
              <w:rPr>
                <w:ins w:id="5065" w:author="Author"/>
              </w:rPr>
            </w:pPr>
            <w:ins w:id="5066" w:author="Author">
              <w:r w:rsidRPr="004E45CA">
                <w:t>60 to 69</w:t>
              </w:r>
            </w:ins>
          </w:p>
        </w:tc>
        <w:tc>
          <w:tcPr>
            <w:tcW w:w="840" w:type="dxa"/>
            <w:tcBorders>
              <w:top w:val="nil"/>
              <w:left w:val="nil"/>
              <w:bottom w:val="single" w:sz="4" w:space="0" w:color="auto"/>
              <w:right w:val="single" w:sz="4" w:space="0" w:color="auto"/>
            </w:tcBorders>
            <w:shd w:val="clear" w:color="auto" w:fill="auto"/>
            <w:noWrap/>
          </w:tcPr>
          <w:p w14:paraId="7FE60EDD" w14:textId="77777777" w:rsidR="00EA2F34" w:rsidRPr="004E45CA" w:rsidRDefault="00EA2F34" w:rsidP="00BE28D4">
            <w:pPr>
              <w:pStyle w:val="tabletext11"/>
              <w:tabs>
                <w:tab w:val="decimal" w:pos="300"/>
              </w:tabs>
              <w:rPr>
                <w:ins w:id="5067" w:author="Author"/>
              </w:rPr>
            </w:pPr>
            <w:ins w:id="5068"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37D53FA7" w14:textId="77777777" w:rsidR="00EA2F34" w:rsidRPr="004E45CA" w:rsidRDefault="00EA2F34" w:rsidP="00BE28D4">
            <w:pPr>
              <w:pStyle w:val="tabletext11"/>
              <w:tabs>
                <w:tab w:val="decimal" w:pos="300"/>
              </w:tabs>
              <w:rPr>
                <w:ins w:id="5069" w:author="Author"/>
              </w:rPr>
            </w:pPr>
            <w:ins w:id="5070"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0AF7BDD1" w14:textId="77777777" w:rsidR="00EA2F34" w:rsidRPr="004E45CA" w:rsidRDefault="00EA2F34" w:rsidP="00BE28D4">
            <w:pPr>
              <w:pStyle w:val="tabletext11"/>
              <w:tabs>
                <w:tab w:val="decimal" w:pos="300"/>
              </w:tabs>
              <w:rPr>
                <w:ins w:id="5071" w:author="Author"/>
              </w:rPr>
            </w:pPr>
            <w:ins w:id="5072"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5D39ADBA" w14:textId="77777777" w:rsidR="00EA2F34" w:rsidRPr="004E45CA" w:rsidRDefault="00EA2F34" w:rsidP="00BE28D4">
            <w:pPr>
              <w:pStyle w:val="tabletext11"/>
              <w:tabs>
                <w:tab w:val="decimal" w:pos="300"/>
              </w:tabs>
              <w:rPr>
                <w:ins w:id="5073" w:author="Author"/>
              </w:rPr>
            </w:pPr>
            <w:ins w:id="5074" w:author="Author">
              <w:r w:rsidRPr="004E45CA">
                <w:t>0.85</w:t>
              </w:r>
            </w:ins>
          </w:p>
        </w:tc>
      </w:tr>
      <w:tr w:rsidR="00EA2F34" w:rsidRPr="004E45CA" w14:paraId="7A034718" w14:textId="77777777" w:rsidTr="00A1082D">
        <w:trPr>
          <w:cantSplit/>
          <w:trHeight w:val="190"/>
          <w:ins w:id="5075" w:author="Author"/>
        </w:trPr>
        <w:tc>
          <w:tcPr>
            <w:tcW w:w="200" w:type="dxa"/>
            <w:tcBorders>
              <w:right w:val="single" w:sz="4" w:space="0" w:color="auto"/>
            </w:tcBorders>
            <w:shd w:val="clear" w:color="auto" w:fill="auto"/>
          </w:tcPr>
          <w:p w14:paraId="5F3FCDBA" w14:textId="77777777" w:rsidR="00EA2F34" w:rsidRPr="004E45CA" w:rsidRDefault="00EA2F34" w:rsidP="00BE28D4">
            <w:pPr>
              <w:pStyle w:val="tabletext11"/>
              <w:rPr>
                <w:ins w:id="5076" w:author="Author"/>
              </w:rPr>
            </w:pPr>
          </w:p>
        </w:tc>
        <w:tc>
          <w:tcPr>
            <w:tcW w:w="1440" w:type="dxa"/>
            <w:tcBorders>
              <w:top w:val="nil"/>
              <w:left w:val="single" w:sz="4" w:space="0" w:color="auto"/>
              <w:bottom w:val="single" w:sz="4" w:space="0" w:color="auto"/>
              <w:right w:val="single" w:sz="4" w:space="0" w:color="auto"/>
            </w:tcBorders>
            <w:shd w:val="clear" w:color="auto" w:fill="auto"/>
          </w:tcPr>
          <w:p w14:paraId="2DC449CA" w14:textId="77777777" w:rsidR="00EA2F34" w:rsidRPr="004E45CA" w:rsidRDefault="00EA2F34" w:rsidP="00BE28D4">
            <w:pPr>
              <w:pStyle w:val="tabletext11"/>
              <w:jc w:val="center"/>
              <w:rPr>
                <w:ins w:id="5077" w:author="Author"/>
              </w:rPr>
            </w:pPr>
            <w:ins w:id="5078" w:author="Author">
              <w:r w:rsidRPr="004E45CA">
                <w:t>70 to 79</w:t>
              </w:r>
            </w:ins>
          </w:p>
        </w:tc>
        <w:tc>
          <w:tcPr>
            <w:tcW w:w="840" w:type="dxa"/>
            <w:tcBorders>
              <w:top w:val="nil"/>
              <w:left w:val="nil"/>
              <w:bottom w:val="single" w:sz="4" w:space="0" w:color="auto"/>
              <w:right w:val="single" w:sz="4" w:space="0" w:color="auto"/>
            </w:tcBorders>
            <w:shd w:val="clear" w:color="auto" w:fill="auto"/>
            <w:noWrap/>
          </w:tcPr>
          <w:p w14:paraId="5E4F8F77" w14:textId="77777777" w:rsidR="00EA2F34" w:rsidRPr="004E45CA" w:rsidRDefault="00EA2F34" w:rsidP="00BE28D4">
            <w:pPr>
              <w:pStyle w:val="tabletext11"/>
              <w:tabs>
                <w:tab w:val="decimal" w:pos="300"/>
              </w:tabs>
              <w:rPr>
                <w:ins w:id="5079" w:author="Author"/>
              </w:rPr>
            </w:pPr>
            <w:ins w:id="5080"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2D3FB434" w14:textId="77777777" w:rsidR="00EA2F34" w:rsidRPr="004E45CA" w:rsidRDefault="00EA2F34" w:rsidP="00BE28D4">
            <w:pPr>
              <w:pStyle w:val="tabletext11"/>
              <w:tabs>
                <w:tab w:val="decimal" w:pos="300"/>
              </w:tabs>
              <w:rPr>
                <w:ins w:id="5081" w:author="Author"/>
              </w:rPr>
            </w:pPr>
            <w:ins w:id="5082"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7FF0FEE9" w14:textId="77777777" w:rsidR="00EA2F34" w:rsidRPr="004E45CA" w:rsidRDefault="00EA2F34" w:rsidP="00BE28D4">
            <w:pPr>
              <w:pStyle w:val="tabletext11"/>
              <w:tabs>
                <w:tab w:val="decimal" w:pos="300"/>
              </w:tabs>
              <w:rPr>
                <w:ins w:id="5083" w:author="Author"/>
              </w:rPr>
            </w:pPr>
            <w:ins w:id="5084"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5B70308C" w14:textId="77777777" w:rsidR="00EA2F34" w:rsidRPr="004E45CA" w:rsidRDefault="00EA2F34" w:rsidP="00BE28D4">
            <w:pPr>
              <w:pStyle w:val="tabletext11"/>
              <w:tabs>
                <w:tab w:val="decimal" w:pos="300"/>
              </w:tabs>
              <w:rPr>
                <w:ins w:id="5085" w:author="Author"/>
              </w:rPr>
            </w:pPr>
            <w:ins w:id="5086" w:author="Author">
              <w:r w:rsidRPr="004E45CA">
                <w:t>0.85</w:t>
              </w:r>
            </w:ins>
          </w:p>
        </w:tc>
      </w:tr>
      <w:tr w:rsidR="00EA2F34" w:rsidRPr="004E45CA" w14:paraId="5C4DE7AE" w14:textId="77777777" w:rsidTr="00A1082D">
        <w:trPr>
          <w:cantSplit/>
          <w:trHeight w:val="190"/>
          <w:ins w:id="5087" w:author="Author"/>
        </w:trPr>
        <w:tc>
          <w:tcPr>
            <w:tcW w:w="200" w:type="dxa"/>
            <w:tcBorders>
              <w:right w:val="single" w:sz="4" w:space="0" w:color="auto"/>
            </w:tcBorders>
            <w:shd w:val="clear" w:color="auto" w:fill="auto"/>
          </w:tcPr>
          <w:p w14:paraId="6ACB548F" w14:textId="77777777" w:rsidR="00EA2F34" w:rsidRPr="004E45CA" w:rsidRDefault="00EA2F34" w:rsidP="00BE28D4">
            <w:pPr>
              <w:pStyle w:val="tabletext11"/>
              <w:rPr>
                <w:ins w:id="5088" w:author="Author"/>
              </w:rPr>
            </w:pPr>
          </w:p>
        </w:tc>
        <w:tc>
          <w:tcPr>
            <w:tcW w:w="1440" w:type="dxa"/>
            <w:tcBorders>
              <w:top w:val="nil"/>
              <w:left w:val="single" w:sz="4" w:space="0" w:color="auto"/>
              <w:bottom w:val="single" w:sz="4" w:space="0" w:color="auto"/>
              <w:right w:val="single" w:sz="4" w:space="0" w:color="auto"/>
            </w:tcBorders>
            <w:shd w:val="clear" w:color="auto" w:fill="auto"/>
          </w:tcPr>
          <w:p w14:paraId="1577E112" w14:textId="77777777" w:rsidR="00EA2F34" w:rsidRPr="004E45CA" w:rsidRDefault="00EA2F34" w:rsidP="00BE28D4">
            <w:pPr>
              <w:pStyle w:val="tabletext11"/>
              <w:jc w:val="center"/>
              <w:rPr>
                <w:ins w:id="5089" w:author="Author"/>
              </w:rPr>
            </w:pPr>
            <w:ins w:id="5090" w:author="Author">
              <w:r w:rsidRPr="004E45CA">
                <w:t>80 to 89</w:t>
              </w:r>
            </w:ins>
          </w:p>
        </w:tc>
        <w:tc>
          <w:tcPr>
            <w:tcW w:w="840" w:type="dxa"/>
            <w:tcBorders>
              <w:top w:val="nil"/>
              <w:left w:val="nil"/>
              <w:bottom w:val="single" w:sz="4" w:space="0" w:color="auto"/>
              <w:right w:val="single" w:sz="4" w:space="0" w:color="auto"/>
            </w:tcBorders>
            <w:shd w:val="clear" w:color="auto" w:fill="auto"/>
            <w:noWrap/>
          </w:tcPr>
          <w:p w14:paraId="33023167" w14:textId="77777777" w:rsidR="00EA2F34" w:rsidRPr="004E45CA" w:rsidRDefault="00EA2F34" w:rsidP="00BE28D4">
            <w:pPr>
              <w:pStyle w:val="tabletext11"/>
              <w:tabs>
                <w:tab w:val="decimal" w:pos="300"/>
              </w:tabs>
              <w:rPr>
                <w:ins w:id="5091" w:author="Author"/>
              </w:rPr>
            </w:pPr>
            <w:ins w:id="5092"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762E094B" w14:textId="77777777" w:rsidR="00EA2F34" w:rsidRPr="004E45CA" w:rsidRDefault="00EA2F34" w:rsidP="00BE28D4">
            <w:pPr>
              <w:pStyle w:val="tabletext11"/>
              <w:tabs>
                <w:tab w:val="decimal" w:pos="300"/>
              </w:tabs>
              <w:rPr>
                <w:ins w:id="5093" w:author="Author"/>
              </w:rPr>
            </w:pPr>
            <w:ins w:id="5094"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5F276A05" w14:textId="77777777" w:rsidR="00EA2F34" w:rsidRPr="004E45CA" w:rsidRDefault="00EA2F34" w:rsidP="00BE28D4">
            <w:pPr>
              <w:pStyle w:val="tabletext11"/>
              <w:tabs>
                <w:tab w:val="decimal" w:pos="300"/>
              </w:tabs>
              <w:rPr>
                <w:ins w:id="5095" w:author="Author"/>
              </w:rPr>
            </w:pPr>
            <w:ins w:id="5096"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061B31B0" w14:textId="77777777" w:rsidR="00EA2F34" w:rsidRPr="004E45CA" w:rsidRDefault="00EA2F34" w:rsidP="00BE28D4">
            <w:pPr>
              <w:pStyle w:val="tabletext11"/>
              <w:tabs>
                <w:tab w:val="decimal" w:pos="300"/>
              </w:tabs>
              <w:rPr>
                <w:ins w:id="5097" w:author="Author"/>
              </w:rPr>
            </w:pPr>
            <w:ins w:id="5098" w:author="Author">
              <w:r w:rsidRPr="004E45CA">
                <w:t>0.85</w:t>
              </w:r>
            </w:ins>
          </w:p>
        </w:tc>
      </w:tr>
      <w:tr w:rsidR="00EA2F34" w:rsidRPr="004E45CA" w14:paraId="1484D1A5" w14:textId="77777777" w:rsidTr="00A1082D">
        <w:trPr>
          <w:cantSplit/>
          <w:trHeight w:val="190"/>
          <w:ins w:id="5099" w:author="Author"/>
        </w:trPr>
        <w:tc>
          <w:tcPr>
            <w:tcW w:w="200" w:type="dxa"/>
            <w:tcBorders>
              <w:right w:val="single" w:sz="4" w:space="0" w:color="auto"/>
            </w:tcBorders>
            <w:shd w:val="clear" w:color="auto" w:fill="auto"/>
          </w:tcPr>
          <w:p w14:paraId="33BDE7A3" w14:textId="77777777" w:rsidR="00EA2F34" w:rsidRPr="004E45CA" w:rsidRDefault="00EA2F34" w:rsidP="00BE28D4">
            <w:pPr>
              <w:pStyle w:val="tabletext11"/>
              <w:rPr>
                <w:ins w:id="5100" w:author="Author"/>
              </w:rPr>
            </w:pPr>
          </w:p>
        </w:tc>
        <w:tc>
          <w:tcPr>
            <w:tcW w:w="1440" w:type="dxa"/>
            <w:tcBorders>
              <w:top w:val="nil"/>
              <w:left w:val="single" w:sz="4" w:space="0" w:color="auto"/>
              <w:bottom w:val="single" w:sz="4" w:space="0" w:color="auto"/>
              <w:right w:val="single" w:sz="4" w:space="0" w:color="auto"/>
            </w:tcBorders>
            <w:shd w:val="clear" w:color="auto" w:fill="auto"/>
          </w:tcPr>
          <w:p w14:paraId="176C217F" w14:textId="77777777" w:rsidR="00EA2F34" w:rsidRPr="004E45CA" w:rsidRDefault="00EA2F34" w:rsidP="00BE28D4">
            <w:pPr>
              <w:pStyle w:val="tabletext11"/>
              <w:jc w:val="center"/>
              <w:rPr>
                <w:ins w:id="5101" w:author="Author"/>
              </w:rPr>
            </w:pPr>
            <w:ins w:id="5102" w:author="Author">
              <w:r w:rsidRPr="004E45CA">
                <w:t>90 to 99</w:t>
              </w:r>
            </w:ins>
          </w:p>
        </w:tc>
        <w:tc>
          <w:tcPr>
            <w:tcW w:w="840" w:type="dxa"/>
            <w:tcBorders>
              <w:top w:val="nil"/>
              <w:left w:val="nil"/>
              <w:bottom w:val="single" w:sz="4" w:space="0" w:color="auto"/>
              <w:right w:val="single" w:sz="4" w:space="0" w:color="auto"/>
            </w:tcBorders>
            <w:shd w:val="clear" w:color="auto" w:fill="auto"/>
            <w:noWrap/>
          </w:tcPr>
          <w:p w14:paraId="2A4DD157" w14:textId="77777777" w:rsidR="00EA2F34" w:rsidRPr="004E45CA" w:rsidRDefault="00EA2F34" w:rsidP="00BE28D4">
            <w:pPr>
              <w:pStyle w:val="tabletext11"/>
              <w:tabs>
                <w:tab w:val="decimal" w:pos="300"/>
              </w:tabs>
              <w:rPr>
                <w:ins w:id="5103" w:author="Author"/>
              </w:rPr>
            </w:pPr>
            <w:ins w:id="5104"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0664C609" w14:textId="77777777" w:rsidR="00EA2F34" w:rsidRPr="004E45CA" w:rsidRDefault="00EA2F34" w:rsidP="00BE28D4">
            <w:pPr>
              <w:pStyle w:val="tabletext11"/>
              <w:tabs>
                <w:tab w:val="decimal" w:pos="300"/>
              </w:tabs>
              <w:rPr>
                <w:ins w:id="5105" w:author="Author"/>
              </w:rPr>
            </w:pPr>
            <w:ins w:id="5106"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630DE90F" w14:textId="77777777" w:rsidR="00EA2F34" w:rsidRPr="004E45CA" w:rsidRDefault="00EA2F34" w:rsidP="00BE28D4">
            <w:pPr>
              <w:pStyle w:val="tabletext11"/>
              <w:tabs>
                <w:tab w:val="decimal" w:pos="300"/>
              </w:tabs>
              <w:rPr>
                <w:ins w:id="5107" w:author="Author"/>
              </w:rPr>
            </w:pPr>
            <w:ins w:id="5108"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27B2E195" w14:textId="77777777" w:rsidR="00EA2F34" w:rsidRPr="004E45CA" w:rsidRDefault="00EA2F34" w:rsidP="00BE28D4">
            <w:pPr>
              <w:pStyle w:val="tabletext11"/>
              <w:tabs>
                <w:tab w:val="decimal" w:pos="300"/>
              </w:tabs>
              <w:rPr>
                <w:ins w:id="5109" w:author="Author"/>
              </w:rPr>
            </w:pPr>
            <w:ins w:id="5110" w:author="Author">
              <w:r w:rsidRPr="004E45CA">
                <w:t>0.85</w:t>
              </w:r>
            </w:ins>
          </w:p>
        </w:tc>
      </w:tr>
      <w:tr w:rsidR="00EA2F34" w:rsidRPr="004E45CA" w14:paraId="26A7ABBE" w14:textId="77777777" w:rsidTr="00A1082D">
        <w:trPr>
          <w:cantSplit/>
          <w:trHeight w:val="190"/>
          <w:ins w:id="5111" w:author="Author"/>
        </w:trPr>
        <w:tc>
          <w:tcPr>
            <w:tcW w:w="200" w:type="dxa"/>
            <w:tcBorders>
              <w:right w:val="single" w:sz="4" w:space="0" w:color="auto"/>
            </w:tcBorders>
            <w:shd w:val="clear" w:color="auto" w:fill="auto"/>
          </w:tcPr>
          <w:p w14:paraId="466B697A" w14:textId="77777777" w:rsidR="00EA2F34" w:rsidRPr="004E45CA" w:rsidRDefault="00EA2F34" w:rsidP="00BE28D4">
            <w:pPr>
              <w:pStyle w:val="tabletext11"/>
              <w:rPr>
                <w:ins w:id="5112" w:author="Author"/>
              </w:rPr>
            </w:pPr>
          </w:p>
        </w:tc>
        <w:tc>
          <w:tcPr>
            <w:tcW w:w="1440" w:type="dxa"/>
            <w:tcBorders>
              <w:top w:val="nil"/>
              <w:left w:val="single" w:sz="4" w:space="0" w:color="auto"/>
              <w:bottom w:val="single" w:sz="4" w:space="0" w:color="auto"/>
              <w:right w:val="single" w:sz="4" w:space="0" w:color="auto"/>
            </w:tcBorders>
            <w:shd w:val="clear" w:color="auto" w:fill="auto"/>
          </w:tcPr>
          <w:p w14:paraId="21BA528D" w14:textId="77777777" w:rsidR="00EA2F34" w:rsidRPr="004E45CA" w:rsidRDefault="00EA2F34" w:rsidP="00BE28D4">
            <w:pPr>
              <w:pStyle w:val="tabletext11"/>
              <w:jc w:val="center"/>
              <w:rPr>
                <w:ins w:id="5113" w:author="Author"/>
              </w:rPr>
            </w:pPr>
            <w:ins w:id="5114" w:author="Author">
              <w:r w:rsidRPr="004E45CA">
                <w:t>100 to 114</w:t>
              </w:r>
            </w:ins>
          </w:p>
        </w:tc>
        <w:tc>
          <w:tcPr>
            <w:tcW w:w="840" w:type="dxa"/>
            <w:tcBorders>
              <w:top w:val="nil"/>
              <w:left w:val="nil"/>
              <w:bottom w:val="single" w:sz="4" w:space="0" w:color="auto"/>
              <w:right w:val="single" w:sz="4" w:space="0" w:color="auto"/>
            </w:tcBorders>
            <w:shd w:val="clear" w:color="auto" w:fill="auto"/>
            <w:noWrap/>
          </w:tcPr>
          <w:p w14:paraId="03FDADEA" w14:textId="77777777" w:rsidR="00EA2F34" w:rsidRPr="004E45CA" w:rsidRDefault="00EA2F34" w:rsidP="00BE28D4">
            <w:pPr>
              <w:pStyle w:val="tabletext11"/>
              <w:tabs>
                <w:tab w:val="decimal" w:pos="300"/>
              </w:tabs>
              <w:rPr>
                <w:ins w:id="5115" w:author="Author"/>
              </w:rPr>
            </w:pPr>
            <w:ins w:id="5116"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36059072" w14:textId="77777777" w:rsidR="00EA2F34" w:rsidRPr="004E45CA" w:rsidRDefault="00EA2F34" w:rsidP="00BE28D4">
            <w:pPr>
              <w:pStyle w:val="tabletext11"/>
              <w:tabs>
                <w:tab w:val="decimal" w:pos="300"/>
              </w:tabs>
              <w:rPr>
                <w:ins w:id="5117" w:author="Author"/>
              </w:rPr>
            </w:pPr>
            <w:ins w:id="5118"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0E83463A" w14:textId="77777777" w:rsidR="00EA2F34" w:rsidRPr="004E45CA" w:rsidRDefault="00EA2F34" w:rsidP="00BE28D4">
            <w:pPr>
              <w:pStyle w:val="tabletext11"/>
              <w:tabs>
                <w:tab w:val="decimal" w:pos="300"/>
              </w:tabs>
              <w:rPr>
                <w:ins w:id="5119" w:author="Author"/>
              </w:rPr>
            </w:pPr>
            <w:ins w:id="5120"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5D29C642" w14:textId="77777777" w:rsidR="00EA2F34" w:rsidRPr="004E45CA" w:rsidRDefault="00EA2F34" w:rsidP="00BE28D4">
            <w:pPr>
              <w:pStyle w:val="tabletext11"/>
              <w:tabs>
                <w:tab w:val="decimal" w:pos="300"/>
              </w:tabs>
              <w:rPr>
                <w:ins w:id="5121" w:author="Author"/>
              </w:rPr>
            </w:pPr>
            <w:ins w:id="5122" w:author="Author">
              <w:r w:rsidRPr="004E45CA">
                <w:t>0.85</w:t>
              </w:r>
            </w:ins>
          </w:p>
        </w:tc>
      </w:tr>
      <w:tr w:rsidR="00EA2F34" w:rsidRPr="004E45CA" w14:paraId="36B3EB69" w14:textId="77777777" w:rsidTr="00A1082D">
        <w:trPr>
          <w:cantSplit/>
          <w:trHeight w:val="190"/>
          <w:ins w:id="5123" w:author="Author"/>
        </w:trPr>
        <w:tc>
          <w:tcPr>
            <w:tcW w:w="200" w:type="dxa"/>
            <w:tcBorders>
              <w:right w:val="single" w:sz="4" w:space="0" w:color="auto"/>
            </w:tcBorders>
            <w:shd w:val="clear" w:color="auto" w:fill="auto"/>
          </w:tcPr>
          <w:p w14:paraId="097462BB" w14:textId="77777777" w:rsidR="00EA2F34" w:rsidRPr="004E45CA" w:rsidRDefault="00EA2F34" w:rsidP="00BE28D4">
            <w:pPr>
              <w:pStyle w:val="tabletext11"/>
              <w:rPr>
                <w:ins w:id="5124" w:author="Author"/>
              </w:rPr>
            </w:pPr>
          </w:p>
        </w:tc>
        <w:tc>
          <w:tcPr>
            <w:tcW w:w="1440" w:type="dxa"/>
            <w:tcBorders>
              <w:top w:val="nil"/>
              <w:left w:val="single" w:sz="4" w:space="0" w:color="auto"/>
              <w:bottom w:val="single" w:sz="4" w:space="0" w:color="auto"/>
              <w:right w:val="single" w:sz="4" w:space="0" w:color="auto"/>
            </w:tcBorders>
            <w:shd w:val="clear" w:color="auto" w:fill="auto"/>
          </w:tcPr>
          <w:p w14:paraId="50FC5715" w14:textId="77777777" w:rsidR="00EA2F34" w:rsidRPr="004E45CA" w:rsidRDefault="00EA2F34" w:rsidP="00BE28D4">
            <w:pPr>
              <w:pStyle w:val="tabletext11"/>
              <w:jc w:val="center"/>
              <w:rPr>
                <w:ins w:id="5125" w:author="Author"/>
              </w:rPr>
            </w:pPr>
            <w:ins w:id="5126" w:author="Author">
              <w:r w:rsidRPr="004E45CA">
                <w:t>115 to 129</w:t>
              </w:r>
            </w:ins>
          </w:p>
        </w:tc>
        <w:tc>
          <w:tcPr>
            <w:tcW w:w="840" w:type="dxa"/>
            <w:tcBorders>
              <w:top w:val="nil"/>
              <w:left w:val="nil"/>
              <w:bottom w:val="single" w:sz="4" w:space="0" w:color="auto"/>
              <w:right w:val="single" w:sz="4" w:space="0" w:color="auto"/>
            </w:tcBorders>
            <w:shd w:val="clear" w:color="auto" w:fill="auto"/>
            <w:noWrap/>
          </w:tcPr>
          <w:p w14:paraId="7BA58E7A" w14:textId="77777777" w:rsidR="00EA2F34" w:rsidRPr="004E45CA" w:rsidRDefault="00EA2F34" w:rsidP="00BE28D4">
            <w:pPr>
              <w:pStyle w:val="tabletext11"/>
              <w:tabs>
                <w:tab w:val="decimal" w:pos="300"/>
              </w:tabs>
              <w:rPr>
                <w:ins w:id="5127" w:author="Author"/>
              </w:rPr>
            </w:pPr>
            <w:ins w:id="5128"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1957D3F6" w14:textId="77777777" w:rsidR="00EA2F34" w:rsidRPr="004E45CA" w:rsidRDefault="00EA2F34" w:rsidP="00BE28D4">
            <w:pPr>
              <w:pStyle w:val="tabletext11"/>
              <w:tabs>
                <w:tab w:val="decimal" w:pos="300"/>
              </w:tabs>
              <w:rPr>
                <w:ins w:id="5129" w:author="Author"/>
              </w:rPr>
            </w:pPr>
            <w:ins w:id="5130"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596B3EBC" w14:textId="77777777" w:rsidR="00EA2F34" w:rsidRPr="004E45CA" w:rsidRDefault="00EA2F34" w:rsidP="00BE28D4">
            <w:pPr>
              <w:pStyle w:val="tabletext11"/>
              <w:tabs>
                <w:tab w:val="decimal" w:pos="300"/>
              </w:tabs>
              <w:rPr>
                <w:ins w:id="5131" w:author="Author"/>
              </w:rPr>
            </w:pPr>
            <w:ins w:id="5132"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02529F3F" w14:textId="77777777" w:rsidR="00EA2F34" w:rsidRPr="004E45CA" w:rsidRDefault="00EA2F34" w:rsidP="00BE28D4">
            <w:pPr>
              <w:pStyle w:val="tabletext11"/>
              <w:tabs>
                <w:tab w:val="decimal" w:pos="300"/>
              </w:tabs>
              <w:rPr>
                <w:ins w:id="5133" w:author="Author"/>
              </w:rPr>
            </w:pPr>
            <w:ins w:id="5134" w:author="Author">
              <w:r w:rsidRPr="004E45CA">
                <w:t>0.85</w:t>
              </w:r>
            </w:ins>
          </w:p>
        </w:tc>
      </w:tr>
      <w:tr w:rsidR="00EA2F34" w:rsidRPr="004E45CA" w14:paraId="1688912A" w14:textId="77777777" w:rsidTr="00A1082D">
        <w:trPr>
          <w:cantSplit/>
          <w:trHeight w:val="190"/>
          <w:ins w:id="5135" w:author="Author"/>
        </w:trPr>
        <w:tc>
          <w:tcPr>
            <w:tcW w:w="200" w:type="dxa"/>
            <w:tcBorders>
              <w:right w:val="single" w:sz="4" w:space="0" w:color="auto"/>
            </w:tcBorders>
            <w:shd w:val="clear" w:color="auto" w:fill="auto"/>
          </w:tcPr>
          <w:p w14:paraId="2F5AE57A" w14:textId="77777777" w:rsidR="00EA2F34" w:rsidRPr="004E45CA" w:rsidRDefault="00EA2F34" w:rsidP="00BE28D4">
            <w:pPr>
              <w:pStyle w:val="tabletext11"/>
              <w:rPr>
                <w:ins w:id="5136" w:author="Author"/>
              </w:rPr>
            </w:pPr>
          </w:p>
        </w:tc>
        <w:tc>
          <w:tcPr>
            <w:tcW w:w="1440" w:type="dxa"/>
            <w:tcBorders>
              <w:top w:val="nil"/>
              <w:left w:val="single" w:sz="4" w:space="0" w:color="auto"/>
              <w:bottom w:val="single" w:sz="4" w:space="0" w:color="auto"/>
              <w:right w:val="single" w:sz="4" w:space="0" w:color="auto"/>
            </w:tcBorders>
            <w:shd w:val="clear" w:color="auto" w:fill="auto"/>
          </w:tcPr>
          <w:p w14:paraId="4D224AFE" w14:textId="77777777" w:rsidR="00EA2F34" w:rsidRPr="004E45CA" w:rsidRDefault="00EA2F34" w:rsidP="00BE28D4">
            <w:pPr>
              <w:pStyle w:val="tabletext11"/>
              <w:jc w:val="center"/>
              <w:rPr>
                <w:ins w:id="5137" w:author="Author"/>
              </w:rPr>
            </w:pPr>
            <w:ins w:id="5138" w:author="Author">
              <w:r w:rsidRPr="004E45CA">
                <w:t>130 to 154</w:t>
              </w:r>
            </w:ins>
          </w:p>
        </w:tc>
        <w:tc>
          <w:tcPr>
            <w:tcW w:w="840" w:type="dxa"/>
            <w:tcBorders>
              <w:top w:val="nil"/>
              <w:left w:val="nil"/>
              <w:bottom w:val="single" w:sz="4" w:space="0" w:color="auto"/>
              <w:right w:val="single" w:sz="4" w:space="0" w:color="auto"/>
            </w:tcBorders>
            <w:shd w:val="clear" w:color="auto" w:fill="auto"/>
            <w:noWrap/>
          </w:tcPr>
          <w:p w14:paraId="37A3CBAA" w14:textId="77777777" w:rsidR="00EA2F34" w:rsidRPr="004E45CA" w:rsidRDefault="00EA2F34" w:rsidP="00BE28D4">
            <w:pPr>
              <w:pStyle w:val="tabletext11"/>
              <w:tabs>
                <w:tab w:val="decimal" w:pos="300"/>
              </w:tabs>
              <w:rPr>
                <w:ins w:id="5139" w:author="Author"/>
              </w:rPr>
            </w:pPr>
            <w:ins w:id="5140"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21C906FC" w14:textId="77777777" w:rsidR="00EA2F34" w:rsidRPr="004E45CA" w:rsidRDefault="00EA2F34" w:rsidP="00BE28D4">
            <w:pPr>
              <w:pStyle w:val="tabletext11"/>
              <w:tabs>
                <w:tab w:val="decimal" w:pos="300"/>
              </w:tabs>
              <w:rPr>
                <w:ins w:id="5141" w:author="Author"/>
              </w:rPr>
            </w:pPr>
            <w:ins w:id="5142"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381DBD4D" w14:textId="77777777" w:rsidR="00EA2F34" w:rsidRPr="004E45CA" w:rsidRDefault="00EA2F34" w:rsidP="00BE28D4">
            <w:pPr>
              <w:pStyle w:val="tabletext11"/>
              <w:tabs>
                <w:tab w:val="decimal" w:pos="300"/>
              </w:tabs>
              <w:rPr>
                <w:ins w:id="5143" w:author="Author"/>
              </w:rPr>
            </w:pPr>
            <w:ins w:id="5144"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67F3FEF3" w14:textId="77777777" w:rsidR="00EA2F34" w:rsidRPr="004E45CA" w:rsidRDefault="00EA2F34" w:rsidP="00BE28D4">
            <w:pPr>
              <w:pStyle w:val="tabletext11"/>
              <w:tabs>
                <w:tab w:val="decimal" w:pos="300"/>
              </w:tabs>
              <w:rPr>
                <w:ins w:id="5145" w:author="Author"/>
              </w:rPr>
            </w:pPr>
            <w:ins w:id="5146" w:author="Author">
              <w:r w:rsidRPr="004E45CA">
                <w:t>0.85</w:t>
              </w:r>
            </w:ins>
          </w:p>
        </w:tc>
      </w:tr>
      <w:tr w:rsidR="00EA2F34" w:rsidRPr="004E45CA" w14:paraId="491CE30B" w14:textId="77777777" w:rsidTr="00A1082D">
        <w:trPr>
          <w:cantSplit/>
          <w:trHeight w:val="190"/>
          <w:ins w:id="5147" w:author="Author"/>
        </w:trPr>
        <w:tc>
          <w:tcPr>
            <w:tcW w:w="200" w:type="dxa"/>
            <w:tcBorders>
              <w:right w:val="single" w:sz="4" w:space="0" w:color="auto"/>
            </w:tcBorders>
            <w:shd w:val="clear" w:color="auto" w:fill="auto"/>
          </w:tcPr>
          <w:p w14:paraId="1035A66B" w14:textId="77777777" w:rsidR="00EA2F34" w:rsidRPr="004E45CA" w:rsidRDefault="00EA2F34" w:rsidP="00BE28D4">
            <w:pPr>
              <w:pStyle w:val="tabletext11"/>
              <w:rPr>
                <w:ins w:id="5148" w:author="Author"/>
              </w:rPr>
            </w:pPr>
          </w:p>
        </w:tc>
        <w:tc>
          <w:tcPr>
            <w:tcW w:w="1440" w:type="dxa"/>
            <w:tcBorders>
              <w:top w:val="nil"/>
              <w:left w:val="single" w:sz="4" w:space="0" w:color="auto"/>
              <w:bottom w:val="single" w:sz="4" w:space="0" w:color="auto"/>
              <w:right w:val="single" w:sz="4" w:space="0" w:color="auto"/>
            </w:tcBorders>
            <w:shd w:val="clear" w:color="auto" w:fill="auto"/>
          </w:tcPr>
          <w:p w14:paraId="753E0626" w14:textId="77777777" w:rsidR="00EA2F34" w:rsidRPr="004E45CA" w:rsidRDefault="00EA2F34" w:rsidP="00BE28D4">
            <w:pPr>
              <w:pStyle w:val="tabletext11"/>
              <w:jc w:val="center"/>
              <w:rPr>
                <w:ins w:id="5149" w:author="Author"/>
              </w:rPr>
            </w:pPr>
            <w:ins w:id="5150" w:author="Author">
              <w:r w:rsidRPr="004E45CA">
                <w:t>155 to 194</w:t>
              </w:r>
            </w:ins>
          </w:p>
        </w:tc>
        <w:tc>
          <w:tcPr>
            <w:tcW w:w="840" w:type="dxa"/>
            <w:tcBorders>
              <w:top w:val="nil"/>
              <w:left w:val="nil"/>
              <w:bottom w:val="single" w:sz="4" w:space="0" w:color="auto"/>
              <w:right w:val="single" w:sz="4" w:space="0" w:color="auto"/>
            </w:tcBorders>
            <w:shd w:val="clear" w:color="auto" w:fill="auto"/>
            <w:noWrap/>
          </w:tcPr>
          <w:p w14:paraId="677ED13E" w14:textId="77777777" w:rsidR="00EA2F34" w:rsidRPr="004E45CA" w:rsidRDefault="00EA2F34" w:rsidP="00BE28D4">
            <w:pPr>
              <w:pStyle w:val="tabletext11"/>
              <w:tabs>
                <w:tab w:val="decimal" w:pos="300"/>
              </w:tabs>
              <w:rPr>
                <w:ins w:id="5151" w:author="Author"/>
              </w:rPr>
            </w:pPr>
            <w:ins w:id="5152"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072E3807" w14:textId="77777777" w:rsidR="00EA2F34" w:rsidRPr="004E45CA" w:rsidRDefault="00EA2F34" w:rsidP="00BE28D4">
            <w:pPr>
              <w:pStyle w:val="tabletext11"/>
              <w:tabs>
                <w:tab w:val="decimal" w:pos="300"/>
              </w:tabs>
              <w:rPr>
                <w:ins w:id="5153" w:author="Author"/>
              </w:rPr>
            </w:pPr>
            <w:ins w:id="5154"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13282BBA" w14:textId="77777777" w:rsidR="00EA2F34" w:rsidRPr="004E45CA" w:rsidRDefault="00EA2F34" w:rsidP="00BE28D4">
            <w:pPr>
              <w:pStyle w:val="tabletext11"/>
              <w:tabs>
                <w:tab w:val="decimal" w:pos="300"/>
              </w:tabs>
              <w:rPr>
                <w:ins w:id="5155" w:author="Author"/>
              </w:rPr>
            </w:pPr>
            <w:ins w:id="5156"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0722477B" w14:textId="77777777" w:rsidR="00EA2F34" w:rsidRPr="004E45CA" w:rsidRDefault="00EA2F34" w:rsidP="00BE28D4">
            <w:pPr>
              <w:pStyle w:val="tabletext11"/>
              <w:tabs>
                <w:tab w:val="decimal" w:pos="300"/>
              </w:tabs>
              <w:rPr>
                <w:ins w:id="5157" w:author="Author"/>
              </w:rPr>
            </w:pPr>
            <w:ins w:id="5158" w:author="Author">
              <w:r w:rsidRPr="004E45CA">
                <w:t>0.85</w:t>
              </w:r>
            </w:ins>
          </w:p>
        </w:tc>
      </w:tr>
      <w:tr w:rsidR="00EA2F34" w:rsidRPr="004E45CA" w14:paraId="63FCC6E3" w14:textId="77777777" w:rsidTr="00A1082D">
        <w:trPr>
          <w:cantSplit/>
          <w:trHeight w:val="190"/>
          <w:ins w:id="5159" w:author="Author"/>
        </w:trPr>
        <w:tc>
          <w:tcPr>
            <w:tcW w:w="200" w:type="dxa"/>
            <w:tcBorders>
              <w:right w:val="single" w:sz="4" w:space="0" w:color="auto"/>
            </w:tcBorders>
            <w:shd w:val="clear" w:color="auto" w:fill="auto"/>
          </w:tcPr>
          <w:p w14:paraId="743F0106" w14:textId="77777777" w:rsidR="00EA2F34" w:rsidRPr="004E45CA" w:rsidRDefault="00EA2F34" w:rsidP="00BE28D4">
            <w:pPr>
              <w:pStyle w:val="tabletext11"/>
              <w:rPr>
                <w:ins w:id="5160" w:author="Author"/>
              </w:rPr>
            </w:pPr>
          </w:p>
        </w:tc>
        <w:tc>
          <w:tcPr>
            <w:tcW w:w="1440" w:type="dxa"/>
            <w:tcBorders>
              <w:top w:val="nil"/>
              <w:left w:val="single" w:sz="4" w:space="0" w:color="auto"/>
              <w:bottom w:val="single" w:sz="4" w:space="0" w:color="auto"/>
              <w:right w:val="single" w:sz="4" w:space="0" w:color="auto"/>
            </w:tcBorders>
            <w:shd w:val="clear" w:color="auto" w:fill="auto"/>
          </w:tcPr>
          <w:p w14:paraId="30172FD4" w14:textId="77777777" w:rsidR="00EA2F34" w:rsidRPr="004E45CA" w:rsidRDefault="00EA2F34" w:rsidP="00BE28D4">
            <w:pPr>
              <w:pStyle w:val="tabletext11"/>
              <w:jc w:val="center"/>
              <w:rPr>
                <w:ins w:id="5161" w:author="Author"/>
              </w:rPr>
            </w:pPr>
            <w:ins w:id="5162" w:author="Author">
              <w:r w:rsidRPr="004E45CA">
                <w:t>195 to 289</w:t>
              </w:r>
            </w:ins>
          </w:p>
        </w:tc>
        <w:tc>
          <w:tcPr>
            <w:tcW w:w="840" w:type="dxa"/>
            <w:tcBorders>
              <w:top w:val="nil"/>
              <w:left w:val="nil"/>
              <w:bottom w:val="single" w:sz="4" w:space="0" w:color="auto"/>
              <w:right w:val="single" w:sz="4" w:space="0" w:color="auto"/>
            </w:tcBorders>
            <w:shd w:val="clear" w:color="auto" w:fill="auto"/>
            <w:noWrap/>
          </w:tcPr>
          <w:p w14:paraId="04929A2E" w14:textId="77777777" w:rsidR="00EA2F34" w:rsidRPr="004E45CA" w:rsidRDefault="00EA2F34" w:rsidP="00BE28D4">
            <w:pPr>
              <w:pStyle w:val="tabletext11"/>
              <w:tabs>
                <w:tab w:val="decimal" w:pos="300"/>
              </w:tabs>
              <w:rPr>
                <w:ins w:id="5163" w:author="Author"/>
              </w:rPr>
            </w:pPr>
            <w:ins w:id="5164"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0731991A" w14:textId="77777777" w:rsidR="00EA2F34" w:rsidRPr="004E45CA" w:rsidRDefault="00EA2F34" w:rsidP="00BE28D4">
            <w:pPr>
              <w:pStyle w:val="tabletext11"/>
              <w:tabs>
                <w:tab w:val="decimal" w:pos="300"/>
              </w:tabs>
              <w:rPr>
                <w:ins w:id="5165" w:author="Author"/>
              </w:rPr>
            </w:pPr>
            <w:ins w:id="5166"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14CB2B60" w14:textId="77777777" w:rsidR="00EA2F34" w:rsidRPr="004E45CA" w:rsidRDefault="00EA2F34" w:rsidP="00BE28D4">
            <w:pPr>
              <w:pStyle w:val="tabletext11"/>
              <w:tabs>
                <w:tab w:val="decimal" w:pos="300"/>
              </w:tabs>
              <w:rPr>
                <w:ins w:id="5167" w:author="Author"/>
              </w:rPr>
            </w:pPr>
            <w:ins w:id="5168"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514BCCCD" w14:textId="77777777" w:rsidR="00EA2F34" w:rsidRPr="004E45CA" w:rsidRDefault="00EA2F34" w:rsidP="00BE28D4">
            <w:pPr>
              <w:pStyle w:val="tabletext11"/>
              <w:tabs>
                <w:tab w:val="decimal" w:pos="300"/>
              </w:tabs>
              <w:rPr>
                <w:ins w:id="5169" w:author="Author"/>
              </w:rPr>
            </w:pPr>
            <w:ins w:id="5170" w:author="Author">
              <w:r w:rsidRPr="004E45CA">
                <w:t>0.85</w:t>
              </w:r>
            </w:ins>
          </w:p>
        </w:tc>
      </w:tr>
      <w:tr w:rsidR="00EA2F34" w:rsidRPr="004E45CA" w14:paraId="322B9044" w14:textId="77777777" w:rsidTr="00A1082D">
        <w:trPr>
          <w:cantSplit/>
          <w:trHeight w:val="190"/>
          <w:ins w:id="5171" w:author="Author"/>
        </w:trPr>
        <w:tc>
          <w:tcPr>
            <w:tcW w:w="200" w:type="dxa"/>
            <w:tcBorders>
              <w:right w:val="single" w:sz="4" w:space="0" w:color="auto"/>
            </w:tcBorders>
            <w:shd w:val="clear" w:color="auto" w:fill="auto"/>
          </w:tcPr>
          <w:p w14:paraId="7366DA50" w14:textId="77777777" w:rsidR="00EA2F34" w:rsidRPr="004E45CA" w:rsidRDefault="00EA2F34" w:rsidP="00BE28D4">
            <w:pPr>
              <w:pStyle w:val="tabletext11"/>
              <w:rPr>
                <w:ins w:id="5172" w:author="Author"/>
              </w:rPr>
            </w:pPr>
          </w:p>
        </w:tc>
        <w:tc>
          <w:tcPr>
            <w:tcW w:w="1440" w:type="dxa"/>
            <w:tcBorders>
              <w:top w:val="nil"/>
              <w:left w:val="single" w:sz="4" w:space="0" w:color="auto"/>
              <w:bottom w:val="single" w:sz="4" w:space="0" w:color="auto"/>
              <w:right w:val="single" w:sz="4" w:space="0" w:color="auto"/>
            </w:tcBorders>
            <w:shd w:val="clear" w:color="auto" w:fill="auto"/>
          </w:tcPr>
          <w:p w14:paraId="4BD225D3" w14:textId="77777777" w:rsidR="00EA2F34" w:rsidRPr="004E45CA" w:rsidRDefault="00EA2F34" w:rsidP="00BE28D4">
            <w:pPr>
              <w:pStyle w:val="tabletext11"/>
              <w:jc w:val="center"/>
              <w:rPr>
                <w:ins w:id="5173" w:author="Author"/>
              </w:rPr>
            </w:pPr>
            <w:ins w:id="5174" w:author="Author">
              <w:r w:rsidRPr="004E45CA">
                <w:t>290 or greater</w:t>
              </w:r>
            </w:ins>
          </w:p>
        </w:tc>
        <w:tc>
          <w:tcPr>
            <w:tcW w:w="840" w:type="dxa"/>
            <w:tcBorders>
              <w:top w:val="nil"/>
              <w:left w:val="nil"/>
              <w:bottom w:val="single" w:sz="4" w:space="0" w:color="auto"/>
              <w:right w:val="single" w:sz="4" w:space="0" w:color="auto"/>
            </w:tcBorders>
            <w:shd w:val="clear" w:color="auto" w:fill="auto"/>
            <w:noWrap/>
          </w:tcPr>
          <w:p w14:paraId="5801E5BE" w14:textId="77777777" w:rsidR="00EA2F34" w:rsidRPr="004E45CA" w:rsidRDefault="00EA2F34" w:rsidP="00BE28D4">
            <w:pPr>
              <w:pStyle w:val="tabletext11"/>
              <w:tabs>
                <w:tab w:val="decimal" w:pos="300"/>
              </w:tabs>
              <w:rPr>
                <w:ins w:id="5175" w:author="Author"/>
              </w:rPr>
            </w:pPr>
            <w:ins w:id="5176" w:author="Author">
              <w:r w:rsidRPr="004E45CA">
                <w:t>1.00</w:t>
              </w:r>
            </w:ins>
          </w:p>
        </w:tc>
        <w:tc>
          <w:tcPr>
            <w:tcW w:w="840" w:type="dxa"/>
            <w:tcBorders>
              <w:top w:val="nil"/>
              <w:left w:val="nil"/>
              <w:bottom w:val="single" w:sz="4" w:space="0" w:color="auto"/>
              <w:right w:val="single" w:sz="4" w:space="0" w:color="auto"/>
            </w:tcBorders>
            <w:shd w:val="clear" w:color="auto" w:fill="auto"/>
            <w:noWrap/>
          </w:tcPr>
          <w:p w14:paraId="5BD79EE9" w14:textId="77777777" w:rsidR="00EA2F34" w:rsidRPr="004E45CA" w:rsidRDefault="00EA2F34" w:rsidP="00BE28D4">
            <w:pPr>
              <w:pStyle w:val="tabletext11"/>
              <w:tabs>
                <w:tab w:val="decimal" w:pos="300"/>
              </w:tabs>
              <w:rPr>
                <w:ins w:id="5177" w:author="Author"/>
              </w:rPr>
            </w:pPr>
            <w:ins w:id="5178"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79F83844" w14:textId="77777777" w:rsidR="00EA2F34" w:rsidRPr="004E45CA" w:rsidRDefault="00EA2F34" w:rsidP="00BE28D4">
            <w:pPr>
              <w:pStyle w:val="tabletext11"/>
              <w:tabs>
                <w:tab w:val="decimal" w:pos="300"/>
              </w:tabs>
              <w:rPr>
                <w:ins w:id="5179" w:author="Author"/>
              </w:rPr>
            </w:pPr>
            <w:ins w:id="5180" w:author="Author">
              <w:r w:rsidRPr="004E45CA">
                <w:t>0.85</w:t>
              </w:r>
            </w:ins>
          </w:p>
        </w:tc>
        <w:tc>
          <w:tcPr>
            <w:tcW w:w="840" w:type="dxa"/>
            <w:tcBorders>
              <w:top w:val="nil"/>
              <w:left w:val="nil"/>
              <w:bottom w:val="single" w:sz="4" w:space="0" w:color="auto"/>
              <w:right w:val="single" w:sz="4" w:space="0" w:color="auto"/>
            </w:tcBorders>
            <w:shd w:val="clear" w:color="auto" w:fill="auto"/>
            <w:noWrap/>
          </w:tcPr>
          <w:p w14:paraId="429390EC" w14:textId="77777777" w:rsidR="00EA2F34" w:rsidRPr="004E45CA" w:rsidRDefault="00EA2F34" w:rsidP="00BE28D4">
            <w:pPr>
              <w:pStyle w:val="tabletext11"/>
              <w:tabs>
                <w:tab w:val="decimal" w:pos="300"/>
              </w:tabs>
              <w:rPr>
                <w:ins w:id="5181" w:author="Author"/>
              </w:rPr>
            </w:pPr>
            <w:ins w:id="5182" w:author="Author">
              <w:r w:rsidRPr="004E45CA">
                <w:t>0.85</w:t>
              </w:r>
            </w:ins>
          </w:p>
        </w:tc>
      </w:tr>
    </w:tbl>
    <w:p w14:paraId="1EF2EB8E" w14:textId="4FA1460E" w:rsidR="00EA2F34" w:rsidRDefault="00EA2F34" w:rsidP="00BE28D4">
      <w:pPr>
        <w:pStyle w:val="tablecaption"/>
      </w:pPr>
      <w:ins w:id="5183" w:author="Author">
        <w:r w:rsidRPr="004E45CA">
          <w:t xml:space="preserve">Table 239.B.2.c. Fleet Size Factors </w:t>
        </w:r>
        <w:proofErr w:type="gramStart"/>
        <w:r w:rsidRPr="004E45CA">
          <w:t>For</w:t>
        </w:r>
        <w:proofErr w:type="gramEnd"/>
        <w:r w:rsidRPr="004E45CA">
          <w:t xml:space="preserve"> Other Than Collision</w:t>
        </w:r>
      </w:ins>
    </w:p>
    <w:p w14:paraId="79096A4A" w14:textId="793F859A" w:rsidR="00EA2F34" w:rsidRDefault="00EA2F34" w:rsidP="00BE28D4">
      <w:pPr>
        <w:pStyle w:val="isonormal"/>
        <w:jc w:val="left"/>
      </w:pPr>
    </w:p>
    <w:p w14:paraId="2DEE3E13" w14:textId="77777777" w:rsidR="00EA2F34" w:rsidRDefault="00EA2F34" w:rsidP="00BE28D4">
      <w:pPr>
        <w:pStyle w:val="isonormal"/>
        <w:sectPr w:rsidR="00EA2F34" w:rsidSect="00EA2F34">
          <w:pgSz w:w="12240" w:h="15840"/>
          <w:pgMar w:top="1735" w:right="960" w:bottom="1560" w:left="1200" w:header="575" w:footer="480" w:gutter="0"/>
          <w:cols w:space="480"/>
          <w:noEndnote/>
          <w:docGrid w:linePitch="326"/>
        </w:sectPr>
      </w:pPr>
    </w:p>
    <w:p w14:paraId="27D021D1" w14:textId="77777777" w:rsidR="00EA2F34" w:rsidRPr="00CB4980" w:rsidRDefault="00EA2F34" w:rsidP="00BE28D4">
      <w:pPr>
        <w:pStyle w:val="boxrule"/>
        <w:rPr>
          <w:ins w:id="5184" w:author="Author"/>
        </w:rPr>
      </w:pPr>
      <w:ins w:id="5185" w:author="Author">
        <w:r w:rsidRPr="00CB4980">
          <w:lastRenderedPageBreak/>
          <w:t>240.  PUBLIC AUTO CLASSIFICATIONS</w:t>
        </w:r>
      </w:ins>
    </w:p>
    <w:p w14:paraId="76AE0A44" w14:textId="77777777" w:rsidR="00EA2F34" w:rsidRPr="00CB4980" w:rsidRDefault="00EA2F34" w:rsidP="00BE28D4">
      <w:pPr>
        <w:pStyle w:val="blocktext1"/>
        <w:rPr>
          <w:ins w:id="5186" w:author="Author"/>
        </w:rPr>
      </w:pPr>
      <w:ins w:id="5187" w:author="Author">
        <w:r w:rsidRPr="00CB4980">
          <w:t xml:space="preserve">Paragraph </w:t>
        </w:r>
        <w:r w:rsidRPr="00CB4980">
          <w:rPr>
            <w:b/>
            <w:bCs/>
          </w:rPr>
          <w:t>C.3.</w:t>
        </w:r>
        <w:r w:rsidRPr="00CB4980">
          <w:t xml:space="preserve"> is replaced by the following:</w:t>
        </w:r>
      </w:ins>
    </w:p>
    <w:p w14:paraId="0DCCCD84" w14:textId="77777777" w:rsidR="00EA2F34" w:rsidRPr="00CB4980" w:rsidRDefault="00EA2F34" w:rsidP="00BE28D4">
      <w:pPr>
        <w:pStyle w:val="outlinehd2"/>
        <w:rPr>
          <w:ins w:id="5188" w:author="Author"/>
        </w:rPr>
      </w:pPr>
      <w:ins w:id="5189" w:author="Author">
        <w:r w:rsidRPr="00CB4980">
          <w:tab/>
          <w:t>C.</w:t>
        </w:r>
        <w:r w:rsidRPr="00CB4980">
          <w:tab/>
          <w:t>Primary Classifications</w:t>
        </w:r>
      </w:ins>
    </w:p>
    <w:p w14:paraId="04F4E958" w14:textId="77777777" w:rsidR="00EA2F34" w:rsidRPr="00CB4980" w:rsidRDefault="00EA2F34" w:rsidP="00BE28D4">
      <w:pPr>
        <w:pStyle w:val="outlinehd3"/>
        <w:rPr>
          <w:ins w:id="5190" w:author="Author"/>
        </w:rPr>
      </w:pPr>
      <w:ins w:id="5191" w:author="Author">
        <w:r w:rsidRPr="00CB4980">
          <w:rPr>
            <w:b w:val="0"/>
          </w:rPr>
          <w:tab/>
        </w:r>
        <w:r w:rsidRPr="00CB4980">
          <w:t>3.</w:t>
        </w:r>
        <w:r w:rsidRPr="00CB4980">
          <w:rPr>
            <w:b w:val="0"/>
          </w:rPr>
          <w:tab/>
        </w:r>
        <w:r w:rsidRPr="00CB4980">
          <w:t xml:space="preserve">Primary Classifications – Rating Factors </w:t>
        </w:r>
        <w:proofErr w:type="gramStart"/>
        <w:r w:rsidRPr="00CB4980">
          <w:t>And</w:t>
        </w:r>
        <w:proofErr w:type="gramEnd"/>
        <w:r w:rsidRPr="00CB4980">
          <w:t xml:space="preserve"> Statistical Codes</w:t>
        </w:r>
      </w:ins>
    </w:p>
    <w:p w14:paraId="42A884C6" w14:textId="77777777" w:rsidR="00EA2F34" w:rsidRPr="00CB4980" w:rsidRDefault="00EA2F34" w:rsidP="00BE28D4">
      <w:pPr>
        <w:pStyle w:val="outlinehd4"/>
        <w:rPr>
          <w:ins w:id="5192" w:author="Author"/>
        </w:rPr>
      </w:pPr>
      <w:ins w:id="5193" w:author="Author">
        <w:r w:rsidRPr="00CB4980">
          <w:tab/>
          <w:t>a.</w:t>
        </w:r>
        <w:r w:rsidRPr="00CB4980">
          <w:tab/>
          <w:t>Public Auto Use Classes (Except Van Pools)</w:t>
        </w:r>
      </w:ins>
    </w:p>
    <w:p w14:paraId="55FA756C" w14:textId="77777777" w:rsidR="00EA2F34" w:rsidRPr="00CB4980" w:rsidRDefault="00EA2F34" w:rsidP="00BE28D4">
      <w:pPr>
        <w:pStyle w:val="space4"/>
        <w:rPr>
          <w:ins w:id="5194" w:author="Author"/>
        </w:rPr>
      </w:pPr>
    </w:p>
    <w:tbl>
      <w:tblPr>
        <w:tblW w:w="10276" w:type="dxa"/>
        <w:tblInd w:w="-161" w:type="dxa"/>
        <w:tblLayout w:type="fixed"/>
        <w:tblCellMar>
          <w:left w:w="50" w:type="dxa"/>
          <w:right w:w="50" w:type="dxa"/>
        </w:tblCellMar>
        <w:tblLook w:val="04A0" w:firstRow="1" w:lastRow="0" w:firstColumn="1" w:lastColumn="0" w:noHBand="0" w:noVBand="1"/>
      </w:tblPr>
      <w:tblGrid>
        <w:gridCol w:w="196"/>
        <w:gridCol w:w="240"/>
        <w:gridCol w:w="876"/>
        <w:gridCol w:w="1396"/>
        <w:gridCol w:w="629"/>
        <w:gridCol w:w="630"/>
        <w:gridCol w:w="630"/>
        <w:gridCol w:w="630"/>
        <w:gridCol w:w="630"/>
        <w:gridCol w:w="630"/>
        <w:gridCol w:w="630"/>
        <w:gridCol w:w="630"/>
        <w:gridCol w:w="630"/>
        <w:gridCol w:w="630"/>
        <w:gridCol w:w="630"/>
        <w:gridCol w:w="639"/>
      </w:tblGrid>
      <w:tr w:rsidR="00EA2F34" w:rsidRPr="00CB4980" w14:paraId="279B686F" w14:textId="77777777" w:rsidTr="00A1082D">
        <w:trPr>
          <w:cantSplit/>
          <w:trHeight w:val="190"/>
          <w:ins w:id="5195" w:author="Author"/>
        </w:trPr>
        <w:tc>
          <w:tcPr>
            <w:tcW w:w="196" w:type="dxa"/>
            <w:vMerge w:val="restart"/>
            <w:hideMark/>
          </w:tcPr>
          <w:p w14:paraId="047793BE" w14:textId="77777777" w:rsidR="00EA2F34" w:rsidRPr="00CB4980" w:rsidRDefault="00EA2F34" w:rsidP="00BE28D4">
            <w:pPr>
              <w:pStyle w:val="tablehead"/>
              <w:rPr>
                <w:ins w:id="5196" w:author="Author"/>
              </w:rPr>
            </w:pPr>
            <w:ins w:id="5197" w:author="Author">
              <w:r w:rsidRPr="00CB4980">
                <w:br/>
              </w:r>
              <w:r w:rsidRPr="00CB4980">
                <w:br/>
              </w:r>
            </w:ins>
          </w:p>
        </w:tc>
        <w:tc>
          <w:tcPr>
            <w:tcW w:w="1116"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7A6B9BE3" w14:textId="77777777" w:rsidR="00EA2F34" w:rsidRPr="00CB4980" w:rsidRDefault="00EA2F34" w:rsidP="00BE28D4">
            <w:pPr>
              <w:pStyle w:val="tablehead"/>
              <w:rPr>
                <w:ins w:id="5198" w:author="Author"/>
              </w:rPr>
            </w:pPr>
            <w:ins w:id="5199" w:author="Author">
              <w:r w:rsidRPr="00CB4980">
                <w:t>Category</w:t>
              </w:r>
            </w:ins>
          </w:p>
        </w:tc>
        <w:tc>
          <w:tcPr>
            <w:tcW w:w="1396" w:type="dxa"/>
            <w:vMerge w:val="restart"/>
            <w:tcBorders>
              <w:top w:val="single" w:sz="6" w:space="0" w:color="auto"/>
              <w:left w:val="single" w:sz="6" w:space="0" w:color="auto"/>
              <w:bottom w:val="single" w:sz="6" w:space="0" w:color="auto"/>
              <w:right w:val="single" w:sz="6" w:space="0" w:color="auto"/>
            </w:tcBorders>
            <w:vAlign w:val="bottom"/>
            <w:hideMark/>
          </w:tcPr>
          <w:p w14:paraId="0D4858B1" w14:textId="77777777" w:rsidR="00EA2F34" w:rsidRPr="00CB4980" w:rsidRDefault="00EA2F34" w:rsidP="00BE28D4">
            <w:pPr>
              <w:pStyle w:val="tablehead"/>
              <w:rPr>
                <w:ins w:id="5200" w:author="Author"/>
              </w:rPr>
            </w:pPr>
            <w:ins w:id="5201" w:author="Author">
              <w:r w:rsidRPr="00CB4980">
                <w:t>Classification</w:t>
              </w:r>
            </w:ins>
          </w:p>
        </w:tc>
        <w:tc>
          <w:tcPr>
            <w:tcW w:w="2519" w:type="dxa"/>
            <w:gridSpan w:val="4"/>
            <w:tcBorders>
              <w:top w:val="single" w:sz="6" w:space="0" w:color="auto"/>
              <w:left w:val="single" w:sz="6" w:space="0" w:color="auto"/>
              <w:bottom w:val="single" w:sz="6" w:space="0" w:color="auto"/>
              <w:right w:val="single" w:sz="6" w:space="0" w:color="auto"/>
            </w:tcBorders>
            <w:hideMark/>
          </w:tcPr>
          <w:p w14:paraId="2B7F3048" w14:textId="77777777" w:rsidR="00EA2F34" w:rsidRPr="00CB4980" w:rsidRDefault="00EA2F34" w:rsidP="00BE28D4">
            <w:pPr>
              <w:pStyle w:val="tablehead"/>
              <w:rPr>
                <w:ins w:id="5202" w:author="Author"/>
              </w:rPr>
            </w:pPr>
            <w:ins w:id="5203" w:author="Author">
              <w:r w:rsidRPr="00CB4980">
                <w:t>Local</w:t>
              </w:r>
              <w:r w:rsidRPr="00CB4980">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496BF38D" w14:textId="77777777" w:rsidR="00EA2F34" w:rsidRPr="00CB4980" w:rsidRDefault="00EA2F34" w:rsidP="00BE28D4">
            <w:pPr>
              <w:pStyle w:val="tablehead"/>
              <w:rPr>
                <w:ins w:id="5204" w:author="Author"/>
              </w:rPr>
            </w:pPr>
            <w:ins w:id="5205" w:author="Author">
              <w:r w:rsidRPr="00CB4980">
                <w:t>Intermediate</w:t>
              </w:r>
              <w:r w:rsidRPr="00CB4980">
                <w:br/>
                <w:t>(51 To 200 Miles)</w:t>
              </w:r>
            </w:ins>
          </w:p>
        </w:tc>
        <w:tc>
          <w:tcPr>
            <w:tcW w:w="2528" w:type="dxa"/>
            <w:gridSpan w:val="4"/>
            <w:tcBorders>
              <w:top w:val="single" w:sz="6" w:space="0" w:color="auto"/>
              <w:left w:val="single" w:sz="6" w:space="0" w:color="auto"/>
              <w:bottom w:val="single" w:sz="6" w:space="0" w:color="auto"/>
              <w:right w:val="single" w:sz="6" w:space="0" w:color="auto"/>
            </w:tcBorders>
            <w:hideMark/>
          </w:tcPr>
          <w:p w14:paraId="4D6B474E" w14:textId="77777777" w:rsidR="00EA2F34" w:rsidRPr="00CB4980" w:rsidRDefault="00EA2F34" w:rsidP="00BE28D4">
            <w:pPr>
              <w:pStyle w:val="tablehead"/>
              <w:rPr>
                <w:ins w:id="5206" w:author="Author"/>
              </w:rPr>
            </w:pPr>
            <w:ins w:id="5207" w:author="Author">
              <w:r w:rsidRPr="00CB4980">
                <w:t>Long Distance</w:t>
              </w:r>
              <w:r w:rsidRPr="00CB4980">
                <w:br/>
                <w:t>(Over 200 Miles)</w:t>
              </w:r>
            </w:ins>
          </w:p>
        </w:tc>
      </w:tr>
      <w:tr w:rsidR="00EA2F34" w:rsidRPr="00CB4980" w14:paraId="13BDB5C4" w14:textId="77777777" w:rsidTr="00A1082D">
        <w:trPr>
          <w:cantSplit/>
          <w:trHeight w:val="190"/>
          <w:ins w:id="5208" w:author="Author"/>
        </w:trPr>
        <w:tc>
          <w:tcPr>
            <w:tcW w:w="196" w:type="dxa"/>
            <w:vMerge/>
          </w:tcPr>
          <w:p w14:paraId="10022FC9" w14:textId="77777777" w:rsidR="00EA2F34" w:rsidRPr="00CB4980" w:rsidRDefault="00EA2F34" w:rsidP="00BE28D4">
            <w:pPr>
              <w:pStyle w:val="tablehead"/>
              <w:rPr>
                <w:ins w:id="5209"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3EEFF41B" w14:textId="77777777" w:rsidR="00EA2F34" w:rsidRPr="00CB4980" w:rsidRDefault="00EA2F34" w:rsidP="00BE28D4">
            <w:pPr>
              <w:pStyle w:val="tablehead"/>
              <w:rPr>
                <w:ins w:id="5210" w:author="Author"/>
              </w:rPr>
            </w:pPr>
          </w:p>
        </w:tc>
        <w:tc>
          <w:tcPr>
            <w:tcW w:w="1396" w:type="dxa"/>
            <w:vMerge/>
            <w:tcBorders>
              <w:top w:val="single" w:sz="6" w:space="0" w:color="auto"/>
              <w:left w:val="single" w:sz="6" w:space="0" w:color="auto"/>
              <w:bottom w:val="single" w:sz="6" w:space="0" w:color="auto"/>
              <w:right w:val="single" w:sz="6" w:space="0" w:color="auto"/>
            </w:tcBorders>
            <w:vAlign w:val="center"/>
            <w:hideMark/>
          </w:tcPr>
          <w:p w14:paraId="16749198" w14:textId="77777777" w:rsidR="00EA2F34" w:rsidRPr="00CB4980" w:rsidRDefault="00EA2F34" w:rsidP="00BE28D4">
            <w:pPr>
              <w:pStyle w:val="tablehead"/>
              <w:rPr>
                <w:ins w:id="5211" w:author="Author"/>
              </w:rPr>
            </w:pPr>
          </w:p>
        </w:tc>
        <w:tc>
          <w:tcPr>
            <w:tcW w:w="1259" w:type="dxa"/>
            <w:gridSpan w:val="2"/>
            <w:tcBorders>
              <w:top w:val="single" w:sz="6" w:space="0" w:color="auto"/>
              <w:left w:val="single" w:sz="6" w:space="0" w:color="auto"/>
              <w:bottom w:val="single" w:sz="6" w:space="0" w:color="auto"/>
              <w:right w:val="single" w:sz="6" w:space="0" w:color="auto"/>
            </w:tcBorders>
            <w:hideMark/>
          </w:tcPr>
          <w:p w14:paraId="11022945" w14:textId="77777777" w:rsidR="00EA2F34" w:rsidRPr="00CB4980" w:rsidRDefault="00EA2F34" w:rsidP="00BE28D4">
            <w:pPr>
              <w:pStyle w:val="tablehead"/>
              <w:rPr>
                <w:ins w:id="5212" w:author="Author"/>
              </w:rPr>
            </w:pPr>
            <w:ins w:id="5213" w:author="Author">
              <w:r w:rsidRPr="00CB4980">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1AF6069F" w14:textId="77777777" w:rsidR="00EA2F34" w:rsidRPr="00CB4980" w:rsidRDefault="00EA2F34" w:rsidP="00BE28D4">
            <w:pPr>
              <w:pStyle w:val="tablehead"/>
              <w:rPr>
                <w:ins w:id="5214" w:author="Author"/>
              </w:rPr>
            </w:pPr>
            <w:ins w:id="5215" w:author="Author">
              <w:r w:rsidRPr="00CB4980">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6B68D155" w14:textId="77777777" w:rsidR="00EA2F34" w:rsidRPr="00CB4980" w:rsidRDefault="00EA2F34" w:rsidP="00BE28D4">
            <w:pPr>
              <w:pStyle w:val="tablehead"/>
              <w:rPr>
                <w:ins w:id="5216" w:author="Author"/>
              </w:rPr>
            </w:pPr>
            <w:ins w:id="5217" w:author="Author">
              <w:r w:rsidRPr="00CB4980">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2F33A656" w14:textId="77777777" w:rsidR="00EA2F34" w:rsidRPr="00CB4980" w:rsidRDefault="00EA2F34" w:rsidP="00BE28D4">
            <w:pPr>
              <w:pStyle w:val="tablehead"/>
              <w:rPr>
                <w:ins w:id="5218" w:author="Author"/>
              </w:rPr>
            </w:pPr>
            <w:ins w:id="5219" w:author="Author">
              <w:r w:rsidRPr="00CB4980">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6B80FFD7" w14:textId="77777777" w:rsidR="00EA2F34" w:rsidRPr="00CB4980" w:rsidRDefault="00EA2F34" w:rsidP="00BE28D4">
            <w:pPr>
              <w:pStyle w:val="tablehead"/>
              <w:rPr>
                <w:ins w:id="5220" w:author="Author"/>
              </w:rPr>
            </w:pPr>
            <w:ins w:id="5221" w:author="Author">
              <w:r w:rsidRPr="00CB4980">
                <w:t>Code</w:t>
              </w:r>
            </w:ins>
          </w:p>
        </w:tc>
        <w:tc>
          <w:tcPr>
            <w:tcW w:w="1268" w:type="dxa"/>
            <w:gridSpan w:val="2"/>
            <w:tcBorders>
              <w:top w:val="single" w:sz="6" w:space="0" w:color="auto"/>
              <w:left w:val="single" w:sz="6" w:space="0" w:color="auto"/>
              <w:bottom w:val="single" w:sz="6" w:space="0" w:color="auto"/>
              <w:right w:val="single" w:sz="6" w:space="0" w:color="auto"/>
            </w:tcBorders>
            <w:hideMark/>
          </w:tcPr>
          <w:p w14:paraId="4EE3C9B3" w14:textId="77777777" w:rsidR="00EA2F34" w:rsidRPr="00CB4980" w:rsidRDefault="00EA2F34" w:rsidP="00BE28D4">
            <w:pPr>
              <w:pStyle w:val="tablehead"/>
              <w:rPr>
                <w:ins w:id="5222" w:author="Author"/>
              </w:rPr>
            </w:pPr>
            <w:ins w:id="5223" w:author="Author">
              <w:r w:rsidRPr="00CB4980">
                <w:t>Factor</w:t>
              </w:r>
            </w:ins>
          </w:p>
        </w:tc>
      </w:tr>
      <w:tr w:rsidR="00EA2F34" w:rsidRPr="00CB4980" w14:paraId="6258DD71" w14:textId="77777777" w:rsidTr="00A1082D">
        <w:trPr>
          <w:cantSplit/>
          <w:trHeight w:val="190"/>
          <w:ins w:id="5224" w:author="Author"/>
        </w:trPr>
        <w:tc>
          <w:tcPr>
            <w:tcW w:w="196" w:type="dxa"/>
            <w:vMerge/>
            <w:hideMark/>
          </w:tcPr>
          <w:p w14:paraId="6FF2DC98" w14:textId="77777777" w:rsidR="00EA2F34" w:rsidRPr="00CB4980" w:rsidRDefault="00EA2F34" w:rsidP="00BE28D4">
            <w:pPr>
              <w:pStyle w:val="tablehead"/>
              <w:rPr>
                <w:ins w:id="5225"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53059C7E" w14:textId="77777777" w:rsidR="00EA2F34" w:rsidRPr="00CB4980" w:rsidRDefault="00EA2F34" w:rsidP="00BE28D4">
            <w:pPr>
              <w:pStyle w:val="tablehead"/>
              <w:rPr>
                <w:ins w:id="5226" w:author="Author"/>
              </w:rPr>
            </w:pPr>
          </w:p>
        </w:tc>
        <w:tc>
          <w:tcPr>
            <w:tcW w:w="1396" w:type="dxa"/>
            <w:vMerge/>
            <w:tcBorders>
              <w:top w:val="single" w:sz="6" w:space="0" w:color="auto"/>
              <w:left w:val="single" w:sz="6" w:space="0" w:color="auto"/>
              <w:bottom w:val="single" w:sz="6" w:space="0" w:color="auto"/>
              <w:right w:val="single" w:sz="6" w:space="0" w:color="auto"/>
            </w:tcBorders>
            <w:vAlign w:val="center"/>
            <w:hideMark/>
          </w:tcPr>
          <w:p w14:paraId="19516F8F" w14:textId="77777777" w:rsidR="00EA2F34" w:rsidRPr="00CB4980" w:rsidRDefault="00EA2F34" w:rsidP="00BE28D4">
            <w:pPr>
              <w:pStyle w:val="tablehead"/>
              <w:rPr>
                <w:ins w:id="5227" w:author="Author"/>
              </w:rPr>
            </w:pPr>
          </w:p>
        </w:tc>
        <w:tc>
          <w:tcPr>
            <w:tcW w:w="629" w:type="dxa"/>
            <w:tcBorders>
              <w:top w:val="single" w:sz="6" w:space="0" w:color="auto"/>
              <w:left w:val="single" w:sz="6" w:space="0" w:color="auto"/>
              <w:bottom w:val="single" w:sz="6" w:space="0" w:color="auto"/>
              <w:right w:val="single" w:sz="6" w:space="0" w:color="auto"/>
            </w:tcBorders>
            <w:hideMark/>
          </w:tcPr>
          <w:p w14:paraId="643175FF" w14:textId="77777777" w:rsidR="00EA2F34" w:rsidRPr="00CB4980" w:rsidRDefault="00EA2F34" w:rsidP="00BE28D4">
            <w:pPr>
              <w:pStyle w:val="tablehead"/>
              <w:rPr>
                <w:ins w:id="5228" w:author="Author"/>
              </w:rPr>
            </w:pPr>
            <w:ins w:id="5229" w:author="Author">
              <w:r w:rsidRPr="00CB4980">
                <w:t>Non-fleet</w:t>
              </w:r>
            </w:ins>
          </w:p>
        </w:tc>
        <w:tc>
          <w:tcPr>
            <w:tcW w:w="630" w:type="dxa"/>
            <w:tcBorders>
              <w:top w:val="single" w:sz="6" w:space="0" w:color="auto"/>
              <w:left w:val="single" w:sz="6" w:space="0" w:color="auto"/>
              <w:bottom w:val="single" w:sz="6" w:space="0" w:color="auto"/>
              <w:right w:val="single" w:sz="6" w:space="0" w:color="auto"/>
            </w:tcBorders>
            <w:hideMark/>
          </w:tcPr>
          <w:p w14:paraId="5888A88D" w14:textId="77777777" w:rsidR="00EA2F34" w:rsidRPr="00CB4980" w:rsidRDefault="00EA2F34" w:rsidP="00BE28D4">
            <w:pPr>
              <w:pStyle w:val="tablehead"/>
              <w:rPr>
                <w:ins w:id="5230" w:author="Author"/>
              </w:rPr>
            </w:pPr>
            <w:ins w:id="5231" w:author="Author">
              <w:r w:rsidRPr="00CB4980">
                <w:br/>
                <w:t>Fleet</w:t>
              </w:r>
            </w:ins>
          </w:p>
        </w:tc>
        <w:tc>
          <w:tcPr>
            <w:tcW w:w="630" w:type="dxa"/>
            <w:tcBorders>
              <w:top w:val="single" w:sz="6" w:space="0" w:color="auto"/>
              <w:left w:val="single" w:sz="6" w:space="0" w:color="auto"/>
              <w:bottom w:val="single" w:sz="6" w:space="0" w:color="auto"/>
              <w:right w:val="single" w:sz="6" w:space="0" w:color="auto"/>
            </w:tcBorders>
            <w:hideMark/>
          </w:tcPr>
          <w:p w14:paraId="0DB71F2A" w14:textId="77777777" w:rsidR="00EA2F34" w:rsidRPr="00CB4980" w:rsidRDefault="00EA2F34" w:rsidP="00BE28D4">
            <w:pPr>
              <w:pStyle w:val="tablehead"/>
              <w:rPr>
                <w:ins w:id="5232" w:author="Author"/>
              </w:rPr>
            </w:pPr>
            <w:ins w:id="5233" w:author="Author">
              <w:r w:rsidRPr="00CB4980">
                <w:br/>
              </w:r>
              <w:proofErr w:type="spellStart"/>
              <w:r w:rsidRPr="00CB4980">
                <w:t>Liab</w:t>
              </w:r>
              <w:proofErr w:type="spellEnd"/>
              <w:r w:rsidRPr="00CB4980">
                <w:t>.</w:t>
              </w:r>
              <w:r w:rsidRPr="00CB4980">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45333DFD" w14:textId="77777777" w:rsidR="00EA2F34" w:rsidRPr="00CB4980" w:rsidRDefault="00EA2F34" w:rsidP="00BE28D4">
            <w:pPr>
              <w:pStyle w:val="tablehead"/>
              <w:rPr>
                <w:ins w:id="5234" w:author="Author"/>
              </w:rPr>
            </w:pPr>
            <w:ins w:id="5235" w:author="Author">
              <w:r w:rsidRPr="00CB4980">
                <w:t>Phys.</w:t>
              </w:r>
              <w:r w:rsidRPr="00CB4980">
                <w:br/>
                <w:t>Dam.</w:t>
              </w:r>
            </w:ins>
          </w:p>
        </w:tc>
        <w:tc>
          <w:tcPr>
            <w:tcW w:w="630" w:type="dxa"/>
            <w:tcBorders>
              <w:top w:val="single" w:sz="6" w:space="0" w:color="auto"/>
              <w:left w:val="nil"/>
              <w:bottom w:val="single" w:sz="6" w:space="0" w:color="auto"/>
              <w:right w:val="single" w:sz="6" w:space="0" w:color="auto"/>
            </w:tcBorders>
            <w:hideMark/>
          </w:tcPr>
          <w:p w14:paraId="59DDE16F" w14:textId="77777777" w:rsidR="00EA2F34" w:rsidRPr="00CB4980" w:rsidRDefault="00EA2F34" w:rsidP="00BE28D4">
            <w:pPr>
              <w:pStyle w:val="tablehead"/>
              <w:rPr>
                <w:ins w:id="5236" w:author="Author"/>
              </w:rPr>
            </w:pPr>
            <w:ins w:id="5237" w:author="Author">
              <w:r w:rsidRPr="00CB4980">
                <w:t>Non-fleet</w:t>
              </w:r>
            </w:ins>
          </w:p>
        </w:tc>
        <w:tc>
          <w:tcPr>
            <w:tcW w:w="630" w:type="dxa"/>
            <w:tcBorders>
              <w:top w:val="single" w:sz="6" w:space="0" w:color="auto"/>
              <w:left w:val="single" w:sz="6" w:space="0" w:color="auto"/>
              <w:bottom w:val="single" w:sz="6" w:space="0" w:color="auto"/>
              <w:right w:val="single" w:sz="6" w:space="0" w:color="auto"/>
            </w:tcBorders>
            <w:hideMark/>
          </w:tcPr>
          <w:p w14:paraId="301E46F4" w14:textId="77777777" w:rsidR="00EA2F34" w:rsidRPr="00CB4980" w:rsidRDefault="00EA2F34" w:rsidP="00BE28D4">
            <w:pPr>
              <w:pStyle w:val="tablehead"/>
              <w:rPr>
                <w:ins w:id="5238" w:author="Author"/>
              </w:rPr>
            </w:pPr>
            <w:ins w:id="5239" w:author="Author">
              <w:r w:rsidRPr="00CB4980">
                <w:br/>
                <w:t>Fleet</w:t>
              </w:r>
            </w:ins>
          </w:p>
        </w:tc>
        <w:tc>
          <w:tcPr>
            <w:tcW w:w="630" w:type="dxa"/>
            <w:tcBorders>
              <w:top w:val="single" w:sz="6" w:space="0" w:color="auto"/>
              <w:left w:val="single" w:sz="6" w:space="0" w:color="auto"/>
              <w:bottom w:val="single" w:sz="6" w:space="0" w:color="auto"/>
              <w:right w:val="single" w:sz="6" w:space="0" w:color="auto"/>
            </w:tcBorders>
            <w:hideMark/>
          </w:tcPr>
          <w:p w14:paraId="1494BA23" w14:textId="77777777" w:rsidR="00EA2F34" w:rsidRPr="00CB4980" w:rsidRDefault="00EA2F34" w:rsidP="00BE28D4">
            <w:pPr>
              <w:pStyle w:val="tablehead"/>
              <w:rPr>
                <w:ins w:id="5240" w:author="Author"/>
              </w:rPr>
            </w:pPr>
            <w:ins w:id="5241" w:author="Author">
              <w:r w:rsidRPr="00CB4980">
                <w:br/>
              </w:r>
              <w:proofErr w:type="spellStart"/>
              <w:r w:rsidRPr="00CB4980">
                <w:t>Liab</w:t>
              </w:r>
              <w:proofErr w:type="spellEnd"/>
              <w:r w:rsidRPr="00CB4980">
                <w:t>.</w:t>
              </w:r>
              <w:r w:rsidRPr="00CB4980">
                <w:sym w:font="Symbol" w:char="F02A"/>
              </w:r>
            </w:ins>
          </w:p>
        </w:tc>
        <w:tc>
          <w:tcPr>
            <w:tcW w:w="630" w:type="dxa"/>
            <w:tcBorders>
              <w:top w:val="single" w:sz="6" w:space="0" w:color="auto"/>
              <w:left w:val="single" w:sz="6" w:space="0" w:color="auto"/>
              <w:bottom w:val="single" w:sz="6" w:space="0" w:color="auto"/>
              <w:right w:val="nil"/>
            </w:tcBorders>
            <w:hideMark/>
          </w:tcPr>
          <w:p w14:paraId="28B58CBC" w14:textId="77777777" w:rsidR="00EA2F34" w:rsidRPr="00CB4980" w:rsidRDefault="00EA2F34" w:rsidP="00BE28D4">
            <w:pPr>
              <w:pStyle w:val="tablehead"/>
              <w:rPr>
                <w:ins w:id="5242" w:author="Author"/>
              </w:rPr>
            </w:pPr>
            <w:ins w:id="5243" w:author="Author">
              <w:r w:rsidRPr="00CB4980">
                <w:t>Phys.</w:t>
              </w:r>
              <w:r w:rsidRPr="00CB4980">
                <w:br/>
                <w:t>Dam.</w:t>
              </w:r>
            </w:ins>
          </w:p>
        </w:tc>
        <w:tc>
          <w:tcPr>
            <w:tcW w:w="630" w:type="dxa"/>
            <w:tcBorders>
              <w:top w:val="single" w:sz="6" w:space="0" w:color="auto"/>
              <w:left w:val="single" w:sz="6" w:space="0" w:color="auto"/>
              <w:bottom w:val="single" w:sz="6" w:space="0" w:color="auto"/>
              <w:right w:val="single" w:sz="6" w:space="0" w:color="auto"/>
            </w:tcBorders>
            <w:hideMark/>
          </w:tcPr>
          <w:p w14:paraId="57E4CEBA" w14:textId="77777777" w:rsidR="00EA2F34" w:rsidRPr="00CB4980" w:rsidRDefault="00EA2F34" w:rsidP="00BE28D4">
            <w:pPr>
              <w:pStyle w:val="tablehead"/>
              <w:rPr>
                <w:ins w:id="5244" w:author="Author"/>
              </w:rPr>
            </w:pPr>
            <w:ins w:id="5245" w:author="Author">
              <w:r w:rsidRPr="00CB4980">
                <w:t>Non-fleet</w:t>
              </w:r>
            </w:ins>
          </w:p>
        </w:tc>
        <w:tc>
          <w:tcPr>
            <w:tcW w:w="630" w:type="dxa"/>
            <w:tcBorders>
              <w:top w:val="single" w:sz="6" w:space="0" w:color="auto"/>
              <w:left w:val="single" w:sz="6" w:space="0" w:color="auto"/>
              <w:bottom w:val="single" w:sz="6" w:space="0" w:color="auto"/>
              <w:right w:val="single" w:sz="6" w:space="0" w:color="auto"/>
            </w:tcBorders>
            <w:hideMark/>
          </w:tcPr>
          <w:p w14:paraId="7FDBABE1" w14:textId="77777777" w:rsidR="00EA2F34" w:rsidRPr="00CB4980" w:rsidRDefault="00EA2F34" w:rsidP="00BE28D4">
            <w:pPr>
              <w:pStyle w:val="tablehead"/>
              <w:rPr>
                <w:ins w:id="5246" w:author="Author"/>
              </w:rPr>
            </w:pPr>
            <w:ins w:id="5247" w:author="Author">
              <w:r w:rsidRPr="00CB4980">
                <w:br/>
                <w:t>Fleet</w:t>
              </w:r>
            </w:ins>
          </w:p>
        </w:tc>
        <w:tc>
          <w:tcPr>
            <w:tcW w:w="630" w:type="dxa"/>
            <w:tcBorders>
              <w:top w:val="single" w:sz="6" w:space="0" w:color="auto"/>
              <w:left w:val="single" w:sz="6" w:space="0" w:color="auto"/>
              <w:bottom w:val="single" w:sz="6" w:space="0" w:color="auto"/>
              <w:right w:val="single" w:sz="6" w:space="0" w:color="auto"/>
            </w:tcBorders>
            <w:hideMark/>
          </w:tcPr>
          <w:p w14:paraId="295DCFAD" w14:textId="77777777" w:rsidR="00EA2F34" w:rsidRPr="00CB4980" w:rsidRDefault="00EA2F34" w:rsidP="00BE28D4">
            <w:pPr>
              <w:pStyle w:val="tablehead"/>
              <w:rPr>
                <w:ins w:id="5248" w:author="Author"/>
              </w:rPr>
            </w:pPr>
            <w:ins w:id="5249" w:author="Author">
              <w:r w:rsidRPr="00CB4980">
                <w:br/>
              </w:r>
              <w:proofErr w:type="spellStart"/>
              <w:r w:rsidRPr="00CB4980">
                <w:t>Liab</w:t>
              </w:r>
              <w:proofErr w:type="spellEnd"/>
              <w:r w:rsidRPr="00CB4980">
                <w:t>.</w:t>
              </w:r>
              <w:r w:rsidRPr="00CB4980">
                <w:sym w:font="Symbol" w:char="F02A"/>
              </w:r>
            </w:ins>
          </w:p>
        </w:tc>
        <w:tc>
          <w:tcPr>
            <w:tcW w:w="638" w:type="dxa"/>
            <w:tcBorders>
              <w:top w:val="single" w:sz="6" w:space="0" w:color="auto"/>
              <w:left w:val="single" w:sz="6" w:space="0" w:color="auto"/>
              <w:bottom w:val="single" w:sz="6" w:space="0" w:color="auto"/>
              <w:right w:val="single" w:sz="6" w:space="0" w:color="auto"/>
            </w:tcBorders>
            <w:hideMark/>
          </w:tcPr>
          <w:p w14:paraId="0EF4D9EC" w14:textId="77777777" w:rsidR="00EA2F34" w:rsidRPr="00CB4980" w:rsidRDefault="00EA2F34" w:rsidP="00BE28D4">
            <w:pPr>
              <w:pStyle w:val="tablehead"/>
              <w:rPr>
                <w:ins w:id="5250" w:author="Author"/>
              </w:rPr>
            </w:pPr>
            <w:ins w:id="5251" w:author="Author">
              <w:r w:rsidRPr="00CB4980">
                <w:t>Phys.</w:t>
              </w:r>
              <w:r w:rsidRPr="00CB4980">
                <w:br/>
                <w:t>Dam.</w:t>
              </w:r>
            </w:ins>
          </w:p>
        </w:tc>
      </w:tr>
      <w:tr w:rsidR="00EA2F34" w:rsidRPr="00CB4980" w14:paraId="2AEC640B" w14:textId="77777777" w:rsidTr="00A1082D">
        <w:trPr>
          <w:cantSplit/>
          <w:trHeight w:val="190"/>
          <w:ins w:id="5252" w:author="Author"/>
        </w:trPr>
        <w:tc>
          <w:tcPr>
            <w:tcW w:w="196" w:type="dxa"/>
            <w:vMerge w:val="restart"/>
          </w:tcPr>
          <w:p w14:paraId="0634266D" w14:textId="77777777" w:rsidR="00EA2F34" w:rsidRPr="00CB4980" w:rsidRDefault="00EA2F34" w:rsidP="00BE28D4">
            <w:pPr>
              <w:pStyle w:val="tabletext11"/>
              <w:rPr>
                <w:ins w:id="5253" w:author="Author"/>
                <w:lang w:val="fr-FR"/>
              </w:rPr>
            </w:pPr>
          </w:p>
        </w:tc>
        <w:tc>
          <w:tcPr>
            <w:tcW w:w="1116"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19B2C611" w14:textId="77777777" w:rsidR="00EA2F34" w:rsidRPr="00CB4980" w:rsidRDefault="00EA2F34" w:rsidP="00BE28D4">
            <w:pPr>
              <w:pStyle w:val="tabletext11"/>
              <w:rPr>
                <w:ins w:id="5254" w:author="Author"/>
              </w:rPr>
            </w:pPr>
            <w:ins w:id="5255" w:author="Author">
              <w:r w:rsidRPr="00CB4980">
                <w:t>Taxicabs And Limousines</w:t>
              </w:r>
            </w:ins>
          </w:p>
        </w:tc>
        <w:tc>
          <w:tcPr>
            <w:tcW w:w="1396" w:type="dxa"/>
            <w:tcBorders>
              <w:top w:val="single" w:sz="6" w:space="0" w:color="auto"/>
              <w:left w:val="single" w:sz="6" w:space="0" w:color="auto"/>
              <w:bottom w:val="single" w:sz="6" w:space="0" w:color="auto"/>
              <w:right w:val="single" w:sz="6" w:space="0" w:color="auto"/>
            </w:tcBorders>
            <w:hideMark/>
          </w:tcPr>
          <w:p w14:paraId="7A6542EE" w14:textId="77777777" w:rsidR="00EA2F34" w:rsidRPr="00CB4980" w:rsidRDefault="00EA2F34" w:rsidP="00BE28D4">
            <w:pPr>
              <w:pStyle w:val="tabletext11"/>
              <w:rPr>
                <w:ins w:id="5256" w:author="Author"/>
              </w:rPr>
            </w:pPr>
            <w:ins w:id="5257" w:author="Author">
              <w:r w:rsidRPr="00CB4980">
                <w:t>Taxicab – Owner-driver</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9C58C9D" w14:textId="77777777" w:rsidR="00EA2F34" w:rsidRPr="00CB4980" w:rsidRDefault="00EA2F34" w:rsidP="00BE28D4">
            <w:pPr>
              <w:pStyle w:val="tabletext11"/>
              <w:jc w:val="center"/>
              <w:rPr>
                <w:ins w:id="5258" w:author="Author"/>
              </w:rPr>
            </w:pPr>
            <w:ins w:id="5259" w:author="Author">
              <w:r w:rsidRPr="00CB4980">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B02918" w14:textId="77777777" w:rsidR="00EA2F34" w:rsidRPr="00CB4980" w:rsidRDefault="00EA2F34" w:rsidP="00BE28D4">
            <w:pPr>
              <w:pStyle w:val="tabletext11"/>
              <w:jc w:val="center"/>
              <w:rPr>
                <w:ins w:id="5260" w:author="Author"/>
              </w:rPr>
            </w:pPr>
            <w:ins w:id="5261" w:author="Author">
              <w:r w:rsidRPr="00CB4980">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255130" w14:textId="77777777" w:rsidR="00EA2F34" w:rsidRPr="00CB4980" w:rsidRDefault="00EA2F34" w:rsidP="00BE28D4">
            <w:pPr>
              <w:pStyle w:val="tabletext11"/>
              <w:jc w:val="center"/>
              <w:rPr>
                <w:ins w:id="5262" w:author="Author"/>
                <w:b/>
              </w:rPr>
            </w:pPr>
            <w:ins w:id="5263" w:author="Author">
              <w:r w:rsidRPr="00CB4980">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A8859E" w14:textId="77777777" w:rsidR="00EA2F34" w:rsidRPr="00CB4980" w:rsidRDefault="00EA2F34" w:rsidP="00BE28D4">
            <w:pPr>
              <w:pStyle w:val="tabletext11"/>
              <w:jc w:val="center"/>
              <w:rPr>
                <w:ins w:id="5264" w:author="Author"/>
                <w:b/>
              </w:rPr>
            </w:pPr>
            <w:ins w:id="5265" w:author="Author">
              <w:r w:rsidRPr="00CB4980">
                <w:rPr>
                  <w:b/>
                </w:rPr>
                <w:t>2.30</w:t>
              </w:r>
            </w:ins>
          </w:p>
        </w:tc>
        <w:tc>
          <w:tcPr>
            <w:tcW w:w="630" w:type="dxa"/>
            <w:tcBorders>
              <w:top w:val="single" w:sz="6" w:space="0" w:color="auto"/>
              <w:left w:val="nil"/>
              <w:bottom w:val="single" w:sz="6" w:space="0" w:color="auto"/>
              <w:right w:val="single" w:sz="6" w:space="0" w:color="auto"/>
            </w:tcBorders>
            <w:vAlign w:val="bottom"/>
            <w:hideMark/>
          </w:tcPr>
          <w:p w14:paraId="411AB672" w14:textId="77777777" w:rsidR="00EA2F34" w:rsidRPr="00CB4980" w:rsidRDefault="00EA2F34" w:rsidP="00BE28D4">
            <w:pPr>
              <w:pStyle w:val="tabletext11"/>
              <w:jc w:val="center"/>
              <w:rPr>
                <w:ins w:id="5266" w:author="Author"/>
              </w:rPr>
            </w:pPr>
            <w:ins w:id="5267" w:author="Author">
              <w:r w:rsidRPr="00CB4980">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D60829" w14:textId="77777777" w:rsidR="00EA2F34" w:rsidRPr="00CB4980" w:rsidRDefault="00EA2F34" w:rsidP="00BE28D4">
            <w:pPr>
              <w:pStyle w:val="tabletext11"/>
              <w:jc w:val="center"/>
              <w:rPr>
                <w:ins w:id="5268" w:author="Author"/>
              </w:rPr>
            </w:pPr>
            <w:ins w:id="5269" w:author="Author">
              <w:r w:rsidRPr="00CB4980">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03D115" w14:textId="77777777" w:rsidR="00EA2F34" w:rsidRPr="00CB4980" w:rsidRDefault="00EA2F34" w:rsidP="00BE28D4">
            <w:pPr>
              <w:pStyle w:val="tabletext11"/>
              <w:jc w:val="center"/>
              <w:rPr>
                <w:ins w:id="5270" w:author="Author"/>
                <w:b/>
              </w:rPr>
            </w:pPr>
            <w:ins w:id="5271" w:author="Author">
              <w:r w:rsidRPr="00CB4980">
                <w:rPr>
                  <w:b/>
                </w:rPr>
                <w:t>0.85</w:t>
              </w:r>
            </w:ins>
          </w:p>
        </w:tc>
        <w:tc>
          <w:tcPr>
            <w:tcW w:w="630" w:type="dxa"/>
            <w:tcBorders>
              <w:top w:val="single" w:sz="6" w:space="0" w:color="auto"/>
              <w:left w:val="single" w:sz="6" w:space="0" w:color="auto"/>
              <w:bottom w:val="single" w:sz="6" w:space="0" w:color="auto"/>
              <w:right w:val="nil"/>
            </w:tcBorders>
            <w:vAlign w:val="bottom"/>
            <w:hideMark/>
          </w:tcPr>
          <w:p w14:paraId="5B78D158" w14:textId="77777777" w:rsidR="00EA2F34" w:rsidRPr="00CB4980" w:rsidRDefault="00EA2F34" w:rsidP="00BE28D4">
            <w:pPr>
              <w:pStyle w:val="tabletext11"/>
              <w:jc w:val="center"/>
              <w:rPr>
                <w:ins w:id="5272" w:author="Author"/>
                <w:b/>
              </w:rPr>
            </w:pPr>
            <w:ins w:id="5273" w:author="Author">
              <w:r w:rsidRPr="00CB4980">
                <w:rPr>
                  <w:b/>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03F815" w14:textId="77777777" w:rsidR="00EA2F34" w:rsidRPr="00CB4980" w:rsidRDefault="00EA2F34" w:rsidP="00BE28D4">
            <w:pPr>
              <w:pStyle w:val="tabletext11"/>
              <w:jc w:val="center"/>
              <w:rPr>
                <w:ins w:id="5274" w:author="Author"/>
              </w:rPr>
            </w:pPr>
            <w:ins w:id="5275" w:author="Author">
              <w:r w:rsidRPr="00CB4980">
                <w:t>5738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5112AC" w14:textId="77777777" w:rsidR="00EA2F34" w:rsidRPr="00CB4980" w:rsidRDefault="00EA2F34" w:rsidP="00BE28D4">
            <w:pPr>
              <w:pStyle w:val="tabletext11"/>
              <w:jc w:val="center"/>
              <w:rPr>
                <w:ins w:id="5276" w:author="Author"/>
              </w:rPr>
            </w:pPr>
            <w:ins w:id="5277" w:author="Author">
              <w:r w:rsidRPr="00CB4980">
                <w:t>5768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46308A" w14:textId="77777777" w:rsidR="00EA2F34" w:rsidRPr="00CB4980" w:rsidRDefault="00EA2F34" w:rsidP="00BE28D4">
            <w:pPr>
              <w:pStyle w:val="tabletext11"/>
              <w:jc w:val="center"/>
              <w:rPr>
                <w:ins w:id="5278" w:author="Author"/>
                <w:b/>
              </w:rPr>
            </w:pPr>
            <w:ins w:id="5279" w:author="Author">
              <w:r w:rsidRPr="00CB4980">
                <w:rPr>
                  <w:b/>
                </w:rPr>
                <w:t>0.95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20C11918" w14:textId="77777777" w:rsidR="00EA2F34" w:rsidRPr="00CB4980" w:rsidRDefault="00EA2F34" w:rsidP="00BE28D4">
            <w:pPr>
              <w:pStyle w:val="tabletext11"/>
              <w:jc w:val="center"/>
              <w:rPr>
                <w:ins w:id="5280" w:author="Author"/>
                <w:b/>
              </w:rPr>
            </w:pPr>
            <w:ins w:id="5281" w:author="Author">
              <w:r w:rsidRPr="00CB4980">
                <w:rPr>
                  <w:b/>
                </w:rPr>
                <w:t>2.75</w:t>
              </w:r>
            </w:ins>
          </w:p>
        </w:tc>
      </w:tr>
      <w:tr w:rsidR="00EA2F34" w:rsidRPr="00CB4980" w14:paraId="68CAAD75" w14:textId="77777777" w:rsidTr="00A1082D">
        <w:trPr>
          <w:cantSplit/>
          <w:trHeight w:val="190"/>
          <w:ins w:id="5282" w:author="Author"/>
        </w:trPr>
        <w:tc>
          <w:tcPr>
            <w:tcW w:w="196" w:type="dxa"/>
            <w:vMerge/>
          </w:tcPr>
          <w:p w14:paraId="49C6C7EC" w14:textId="77777777" w:rsidR="00EA2F34" w:rsidRPr="00CB4980" w:rsidRDefault="00EA2F34" w:rsidP="00BE28D4">
            <w:pPr>
              <w:pStyle w:val="tabletext11"/>
              <w:rPr>
                <w:ins w:id="5283" w:author="Author"/>
                <w:lang w:val="fr-F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69F07EF9" w14:textId="77777777" w:rsidR="00EA2F34" w:rsidRPr="00CB4980" w:rsidRDefault="00EA2F34" w:rsidP="00BE28D4">
            <w:pPr>
              <w:overflowPunct/>
              <w:autoSpaceDE/>
              <w:autoSpaceDN/>
              <w:adjustRightInd/>
              <w:spacing w:before="0" w:line="240" w:lineRule="auto"/>
              <w:jc w:val="left"/>
              <w:rPr>
                <w:ins w:id="5284"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4A441948" w14:textId="77777777" w:rsidR="00EA2F34" w:rsidRPr="00CB4980" w:rsidRDefault="00EA2F34" w:rsidP="00BE28D4">
            <w:pPr>
              <w:pStyle w:val="tabletext11"/>
              <w:rPr>
                <w:ins w:id="5285" w:author="Author"/>
              </w:rPr>
            </w:pPr>
            <w:ins w:id="5286" w:author="Author">
              <w:r w:rsidRPr="00CB4980">
                <w:t>Taxicab – All Other</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18ABE8B" w14:textId="77777777" w:rsidR="00EA2F34" w:rsidRPr="00CB4980" w:rsidRDefault="00EA2F34" w:rsidP="00BE28D4">
            <w:pPr>
              <w:pStyle w:val="tabletext11"/>
              <w:jc w:val="center"/>
              <w:rPr>
                <w:ins w:id="5287" w:author="Author"/>
              </w:rPr>
            </w:pPr>
            <w:ins w:id="5288" w:author="Author">
              <w:r w:rsidRPr="00CB4980">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BC96BD" w14:textId="77777777" w:rsidR="00EA2F34" w:rsidRPr="00CB4980" w:rsidRDefault="00EA2F34" w:rsidP="00BE28D4">
            <w:pPr>
              <w:pStyle w:val="tabletext11"/>
              <w:jc w:val="center"/>
              <w:rPr>
                <w:ins w:id="5289" w:author="Author"/>
              </w:rPr>
            </w:pPr>
            <w:ins w:id="5290" w:author="Author">
              <w:r w:rsidRPr="00CB4980">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EFAC00" w14:textId="77777777" w:rsidR="00EA2F34" w:rsidRPr="00CB4980" w:rsidRDefault="00EA2F34" w:rsidP="00BE28D4">
            <w:pPr>
              <w:pStyle w:val="tabletext11"/>
              <w:jc w:val="center"/>
              <w:rPr>
                <w:ins w:id="5291" w:author="Author"/>
                <w:b/>
              </w:rPr>
            </w:pPr>
            <w:ins w:id="5292" w:author="Author">
              <w:r w:rsidRPr="00CB4980">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A63F97" w14:textId="77777777" w:rsidR="00EA2F34" w:rsidRPr="00CB4980" w:rsidRDefault="00EA2F34" w:rsidP="00BE28D4">
            <w:pPr>
              <w:pStyle w:val="tabletext11"/>
              <w:jc w:val="center"/>
              <w:rPr>
                <w:ins w:id="5293" w:author="Author"/>
                <w:b/>
              </w:rPr>
            </w:pPr>
            <w:ins w:id="5294" w:author="Author">
              <w:r w:rsidRPr="00CB4980">
                <w:rPr>
                  <w:b/>
                </w:rPr>
                <w:t>2.70</w:t>
              </w:r>
            </w:ins>
          </w:p>
        </w:tc>
        <w:tc>
          <w:tcPr>
            <w:tcW w:w="630" w:type="dxa"/>
            <w:tcBorders>
              <w:top w:val="single" w:sz="6" w:space="0" w:color="auto"/>
              <w:left w:val="nil"/>
              <w:bottom w:val="single" w:sz="6" w:space="0" w:color="auto"/>
              <w:right w:val="single" w:sz="6" w:space="0" w:color="auto"/>
            </w:tcBorders>
            <w:vAlign w:val="bottom"/>
            <w:hideMark/>
          </w:tcPr>
          <w:p w14:paraId="54E23130" w14:textId="77777777" w:rsidR="00EA2F34" w:rsidRPr="00CB4980" w:rsidRDefault="00EA2F34" w:rsidP="00BE28D4">
            <w:pPr>
              <w:pStyle w:val="tabletext11"/>
              <w:jc w:val="center"/>
              <w:rPr>
                <w:ins w:id="5295" w:author="Author"/>
              </w:rPr>
            </w:pPr>
            <w:ins w:id="5296" w:author="Author">
              <w:r w:rsidRPr="00CB4980">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85D429" w14:textId="77777777" w:rsidR="00EA2F34" w:rsidRPr="00CB4980" w:rsidRDefault="00EA2F34" w:rsidP="00BE28D4">
            <w:pPr>
              <w:pStyle w:val="tabletext11"/>
              <w:jc w:val="center"/>
              <w:rPr>
                <w:ins w:id="5297" w:author="Author"/>
              </w:rPr>
            </w:pPr>
            <w:ins w:id="5298" w:author="Author">
              <w:r w:rsidRPr="00CB4980">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28D495" w14:textId="77777777" w:rsidR="00EA2F34" w:rsidRPr="00CB4980" w:rsidRDefault="00EA2F34" w:rsidP="00BE28D4">
            <w:pPr>
              <w:pStyle w:val="tabletext11"/>
              <w:jc w:val="center"/>
              <w:rPr>
                <w:ins w:id="5299" w:author="Author"/>
                <w:b/>
              </w:rPr>
            </w:pPr>
            <w:ins w:id="5300" w:author="Author">
              <w:r w:rsidRPr="00CB4980">
                <w:rPr>
                  <w:b/>
                </w:rPr>
                <w:t>1.15</w:t>
              </w:r>
            </w:ins>
          </w:p>
        </w:tc>
        <w:tc>
          <w:tcPr>
            <w:tcW w:w="630" w:type="dxa"/>
            <w:tcBorders>
              <w:top w:val="single" w:sz="6" w:space="0" w:color="auto"/>
              <w:left w:val="single" w:sz="6" w:space="0" w:color="auto"/>
              <w:bottom w:val="single" w:sz="6" w:space="0" w:color="auto"/>
              <w:right w:val="nil"/>
            </w:tcBorders>
            <w:vAlign w:val="bottom"/>
            <w:hideMark/>
          </w:tcPr>
          <w:p w14:paraId="427007A2" w14:textId="77777777" w:rsidR="00EA2F34" w:rsidRPr="00CB4980" w:rsidRDefault="00EA2F34" w:rsidP="00BE28D4">
            <w:pPr>
              <w:pStyle w:val="tabletext11"/>
              <w:jc w:val="center"/>
              <w:rPr>
                <w:ins w:id="5301" w:author="Author"/>
                <w:b/>
              </w:rPr>
            </w:pPr>
            <w:ins w:id="5302" w:author="Author">
              <w:r w:rsidRPr="00CB4980">
                <w:rPr>
                  <w:b/>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E1B1D5" w14:textId="77777777" w:rsidR="00EA2F34" w:rsidRPr="00CB4980" w:rsidRDefault="00EA2F34" w:rsidP="00BE28D4">
            <w:pPr>
              <w:pStyle w:val="tabletext11"/>
              <w:jc w:val="center"/>
              <w:rPr>
                <w:ins w:id="5303" w:author="Author"/>
              </w:rPr>
            </w:pPr>
            <w:ins w:id="5304" w:author="Author">
              <w:r w:rsidRPr="00CB4980">
                <w:t>5739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702C5F" w14:textId="77777777" w:rsidR="00EA2F34" w:rsidRPr="00CB4980" w:rsidRDefault="00EA2F34" w:rsidP="00BE28D4">
            <w:pPr>
              <w:pStyle w:val="tabletext11"/>
              <w:jc w:val="center"/>
              <w:rPr>
                <w:ins w:id="5305" w:author="Author"/>
              </w:rPr>
            </w:pPr>
            <w:ins w:id="5306" w:author="Author">
              <w:r w:rsidRPr="00CB4980">
                <w:t>5769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62F2E1" w14:textId="77777777" w:rsidR="00EA2F34" w:rsidRPr="00CB4980" w:rsidRDefault="00EA2F34" w:rsidP="00BE28D4">
            <w:pPr>
              <w:pStyle w:val="tabletext11"/>
              <w:jc w:val="center"/>
              <w:rPr>
                <w:ins w:id="5307" w:author="Author"/>
                <w:b/>
              </w:rPr>
            </w:pPr>
            <w:ins w:id="5308" w:author="Author">
              <w:r w:rsidRPr="00CB4980">
                <w:rPr>
                  <w:b/>
                </w:rPr>
                <w:t>1.25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5C0C8EAF" w14:textId="77777777" w:rsidR="00EA2F34" w:rsidRPr="00CB4980" w:rsidRDefault="00EA2F34" w:rsidP="00BE28D4">
            <w:pPr>
              <w:pStyle w:val="tabletext11"/>
              <w:jc w:val="center"/>
              <w:rPr>
                <w:ins w:id="5309" w:author="Author"/>
                <w:b/>
              </w:rPr>
            </w:pPr>
            <w:ins w:id="5310" w:author="Author">
              <w:r w:rsidRPr="00CB4980">
                <w:rPr>
                  <w:b/>
                </w:rPr>
                <w:t>3.25</w:t>
              </w:r>
            </w:ins>
          </w:p>
        </w:tc>
      </w:tr>
      <w:tr w:rsidR="00EA2F34" w:rsidRPr="00CB4980" w14:paraId="1EE92EC6" w14:textId="77777777" w:rsidTr="00A1082D">
        <w:trPr>
          <w:cantSplit/>
          <w:trHeight w:val="190"/>
          <w:ins w:id="5311" w:author="Author"/>
        </w:trPr>
        <w:tc>
          <w:tcPr>
            <w:tcW w:w="196" w:type="dxa"/>
            <w:vMerge/>
            <w:hideMark/>
          </w:tcPr>
          <w:p w14:paraId="426D5232" w14:textId="77777777" w:rsidR="00EA2F34" w:rsidRPr="00CB4980" w:rsidRDefault="00EA2F34" w:rsidP="00BE28D4">
            <w:pPr>
              <w:pStyle w:val="tabletext11"/>
              <w:rPr>
                <w:ins w:id="5312"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76F72931" w14:textId="77777777" w:rsidR="00EA2F34" w:rsidRPr="00CB4980" w:rsidRDefault="00EA2F34" w:rsidP="00BE28D4">
            <w:pPr>
              <w:overflowPunct/>
              <w:autoSpaceDE/>
              <w:autoSpaceDN/>
              <w:adjustRightInd/>
              <w:spacing w:before="0" w:line="240" w:lineRule="auto"/>
              <w:jc w:val="left"/>
              <w:rPr>
                <w:ins w:id="5313"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02F445A0" w14:textId="77777777" w:rsidR="00EA2F34" w:rsidRPr="00CB4980" w:rsidRDefault="00EA2F34" w:rsidP="00BE28D4">
            <w:pPr>
              <w:pStyle w:val="tabletext11"/>
              <w:rPr>
                <w:ins w:id="5314" w:author="Author"/>
              </w:rPr>
            </w:pPr>
            <w:ins w:id="5315" w:author="Author">
              <w:r w:rsidRPr="00CB4980">
                <w:t xml:space="preserve">Limousine – Seating Eight </w:t>
              </w:r>
              <w:proofErr w:type="gramStart"/>
              <w:r w:rsidRPr="00CB4980">
                <w:t>Or</w:t>
              </w:r>
              <w:proofErr w:type="gramEnd"/>
              <w:r w:rsidRPr="00CB4980">
                <w:t xml:space="preserve"> Fewer</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01FB24F" w14:textId="77777777" w:rsidR="00EA2F34" w:rsidRPr="00CB4980" w:rsidRDefault="00EA2F34" w:rsidP="00BE28D4">
            <w:pPr>
              <w:pStyle w:val="tabletext11"/>
              <w:jc w:val="center"/>
              <w:rPr>
                <w:ins w:id="5316" w:author="Author"/>
              </w:rPr>
            </w:pPr>
            <w:ins w:id="5317" w:author="Author">
              <w:r w:rsidRPr="00CB4980">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0880D5" w14:textId="77777777" w:rsidR="00EA2F34" w:rsidRPr="00CB4980" w:rsidRDefault="00EA2F34" w:rsidP="00BE28D4">
            <w:pPr>
              <w:pStyle w:val="tabletext11"/>
              <w:jc w:val="center"/>
              <w:rPr>
                <w:ins w:id="5318" w:author="Author"/>
              </w:rPr>
            </w:pPr>
            <w:ins w:id="5319" w:author="Author">
              <w:r w:rsidRPr="00CB4980">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4326CC" w14:textId="77777777" w:rsidR="00EA2F34" w:rsidRPr="00CB4980" w:rsidRDefault="00EA2F34" w:rsidP="00BE28D4">
            <w:pPr>
              <w:pStyle w:val="tabletext11"/>
              <w:jc w:val="center"/>
              <w:rPr>
                <w:ins w:id="5320" w:author="Author"/>
                <w:b/>
              </w:rPr>
            </w:pPr>
            <w:ins w:id="5321" w:author="Author">
              <w:r w:rsidRPr="00CB4980">
                <w:rPr>
                  <w:b/>
                </w:rPr>
                <w:t>0.40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343B87" w14:textId="77777777" w:rsidR="00EA2F34" w:rsidRPr="00CB4980" w:rsidRDefault="00EA2F34" w:rsidP="00BE28D4">
            <w:pPr>
              <w:pStyle w:val="tabletext11"/>
              <w:jc w:val="center"/>
              <w:rPr>
                <w:ins w:id="5322" w:author="Author"/>
                <w:b/>
              </w:rPr>
            </w:pPr>
            <w:ins w:id="5323" w:author="Author">
              <w:r w:rsidRPr="00CB4980">
                <w:rPr>
                  <w:b/>
                </w:rPr>
                <w:t>1.35</w:t>
              </w:r>
            </w:ins>
          </w:p>
        </w:tc>
        <w:tc>
          <w:tcPr>
            <w:tcW w:w="630" w:type="dxa"/>
            <w:tcBorders>
              <w:top w:val="single" w:sz="6" w:space="0" w:color="auto"/>
              <w:left w:val="nil"/>
              <w:bottom w:val="single" w:sz="6" w:space="0" w:color="auto"/>
              <w:right w:val="single" w:sz="6" w:space="0" w:color="auto"/>
            </w:tcBorders>
            <w:vAlign w:val="bottom"/>
            <w:hideMark/>
          </w:tcPr>
          <w:p w14:paraId="6DDC4E3B" w14:textId="77777777" w:rsidR="00EA2F34" w:rsidRPr="00CB4980" w:rsidRDefault="00EA2F34" w:rsidP="00BE28D4">
            <w:pPr>
              <w:pStyle w:val="tabletext11"/>
              <w:jc w:val="center"/>
              <w:rPr>
                <w:ins w:id="5324" w:author="Author"/>
              </w:rPr>
            </w:pPr>
            <w:ins w:id="5325" w:author="Author">
              <w:r w:rsidRPr="00CB4980">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B2235F" w14:textId="77777777" w:rsidR="00EA2F34" w:rsidRPr="00CB4980" w:rsidRDefault="00EA2F34" w:rsidP="00BE28D4">
            <w:pPr>
              <w:pStyle w:val="tabletext11"/>
              <w:jc w:val="center"/>
              <w:rPr>
                <w:ins w:id="5326" w:author="Author"/>
              </w:rPr>
            </w:pPr>
            <w:ins w:id="5327" w:author="Author">
              <w:r w:rsidRPr="00CB4980">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03C9C1" w14:textId="77777777" w:rsidR="00EA2F34" w:rsidRPr="00CB4980" w:rsidRDefault="00EA2F34" w:rsidP="00BE28D4">
            <w:pPr>
              <w:pStyle w:val="tabletext11"/>
              <w:jc w:val="center"/>
              <w:rPr>
                <w:ins w:id="5328" w:author="Author"/>
                <w:b/>
              </w:rPr>
            </w:pPr>
            <w:ins w:id="5329" w:author="Author">
              <w:r w:rsidRPr="00CB4980">
                <w:rPr>
                  <w:b/>
                </w:rPr>
                <w:t>0.45</w:t>
              </w:r>
            </w:ins>
          </w:p>
        </w:tc>
        <w:tc>
          <w:tcPr>
            <w:tcW w:w="630" w:type="dxa"/>
            <w:tcBorders>
              <w:top w:val="single" w:sz="6" w:space="0" w:color="auto"/>
              <w:left w:val="single" w:sz="6" w:space="0" w:color="auto"/>
              <w:bottom w:val="single" w:sz="6" w:space="0" w:color="auto"/>
              <w:right w:val="nil"/>
            </w:tcBorders>
            <w:vAlign w:val="bottom"/>
            <w:hideMark/>
          </w:tcPr>
          <w:p w14:paraId="545FCD93" w14:textId="77777777" w:rsidR="00EA2F34" w:rsidRPr="00CB4980" w:rsidRDefault="00EA2F34" w:rsidP="00BE28D4">
            <w:pPr>
              <w:pStyle w:val="tabletext11"/>
              <w:jc w:val="center"/>
              <w:rPr>
                <w:ins w:id="5330" w:author="Author"/>
                <w:b/>
              </w:rPr>
            </w:pPr>
            <w:ins w:id="5331" w:author="Author">
              <w:r w:rsidRPr="00CB4980">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5E5FC8" w14:textId="77777777" w:rsidR="00EA2F34" w:rsidRPr="00CB4980" w:rsidRDefault="00EA2F34" w:rsidP="00BE28D4">
            <w:pPr>
              <w:pStyle w:val="tabletext11"/>
              <w:jc w:val="center"/>
              <w:rPr>
                <w:ins w:id="5332" w:author="Author"/>
              </w:rPr>
            </w:pPr>
            <w:ins w:id="5333" w:author="Author">
              <w:r w:rsidRPr="00CB4980">
                <w:t>4138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8D84A1" w14:textId="77777777" w:rsidR="00EA2F34" w:rsidRPr="00CB4980" w:rsidRDefault="00EA2F34" w:rsidP="00BE28D4">
            <w:pPr>
              <w:pStyle w:val="tabletext11"/>
              <w:jc w:val="center"/>
              <w:rPr>
                <w:ins w:id="5334" w:author="Author"/>
              </w:rPr>
            </w:pPr>
            <w:ins w:id="5335" w:author="Author">
              <w:r w:rsidRPr="00CB4980">
                <w:t>4238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25C976" w14:textId="77777777" w:rsidR="00EA2F34" w:rsidRPr="00CB4980" w:rsidRDefault="00EA2F34" w:rsidP="00BE28D4">
            <w:pPr>
              <w:pStyle w:val="tabletext11"/>
              <w:jc w:val="center"/>
              <w:rPr>
                <w:ins w:id="5336" w:author="Author"/>
                <w:b/>
              </w:rPr>
            </w:pPr>
            <w:ins w:id="5337" w:author="Author">
              <w:r w:rsidRPr="00CB4980">
                <w:rPr>
                  <w:b/>
                </w:rPr>
                <w:t>0.50</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2DAE9DD1" w14:textId="77777777" w:rsidR="00EA2F34" w:rsidRPr="00CB4980" w:rsidRDefault="00EA2F34" w:rsidP="00BE28D4">
            <w:pPr>
              <w:pStyle w:val="tabletext11"/>
              <w:jc w:val="center"/>
              <w:rPr>
                <w:ins w:id="5338" w:author="Author"/>
                <w:b/>
              </w:rPr>
            </w:pPr>
            <w:ins w:id="5339" w:author="Author">
              <w:r w:rsidRPr="00CB4980">
                <w:rPr>
                  <w:b/>
                </w:rPr>
                <w:t>1.65</w:t>
              </w:r>
            </w:ins>
          </w:p>
        </w:tc>
      </w:tr>
      <w:tr w:rsidR="00EA2F34" w:rsidRPr="00CB4980" w14:paraId="20F9311F" w14:textId="77777777" w:rsidTr="00A1082D">
        <w:trPr>
          <w:cantSplit/>
          <w:trHeight w:val="190"/>
          <w:ins w:id="5340" w:author="Author"/>
        </w:trPr>
        <w:tc>
          <w:tcPr>
            <w:tcW w:w="196" w:type="dxa"/>
            <w:vMerge/>
            <w:hideMark/>
          </w:tcPr>
          <w:p w14:paraId="72B41F38" w14:textId="77777777" w:rsidR="00EA2F34" w:rsidRPr="00CB4980" w:rsidRDefault="00EA2F34" w:rsidP="00BE28D4">
            <w:pPr>
              <w:pStyle w:val="tabletext11"/>
              <w:rPr>
                <w:ins w:id="5341"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031E9784" w14:textId="77777777" w:rsidR="00EA2F34" w:rsidRPr="00CB4980" w:rsidRDefault="00EA2F34" w:rsidP="00BE28D4">
            <w:pPr>
              <w:overflowPunct/>
              <w:autoSpaceDE/>
              <w:autoSpaceDN/>
              <w:adjustRightInd/>
              <w:spacing w:before="0" w:line="240" w:lineRule="auto"/>
              <w:jc w:val="left"/>
              <w:rPr>
                <w:ins w:id="5342"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47A75348" w14:textId="77777777" w:rsidR="00EA2F34" w:rsidRPr="00CB4980" w:rsidRDefault="00EA2F34" w:rsidP="00BE28D4">
            <w:pPr>
              <w:pStyle w:val="tabletext11"/>
              <w:rPr>
                <w:ins w:id="5343" w:author="Author"/>
              </w:rPr>
            </w:pPr>
            <w:ins w:id="5344" w:author="Author">
              <w:r w:rsidRPr="00CB4980">
                <w:t>Limousine – Seating More Than Eight</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932D110" w14:textId="77777777" w:rsidR="00EA2F34" w:rsidRPr="00CB4980" w:rsidRDefault="00EA2F34" w:rsidP="00BE28D4">
            <w:pPr>
              <w:pStyle w:val="tabletext11"/>
              <w:jc w:val="center"/>
              <w:rPr>
                <w:ins w:id="5345" w:author="Author"/>
              </w:rPr>
            </w:pPr>
            <w:ins w:id="5346" w:author="Author">
              <w:r w:rsidRPr="00CB4980">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8B56D6" w14:textId="77777777" w:rsidR="00EA2F34" w:rsidRPr="00CB4980" w:rsidRDefault="00EA2F34" w:rsidP="00BE28D4">
            <w:pPr>
              <w:pStyle w:val="tabletext11"/>
              <w:jc w:val="center"/>
              <w:rPr>
                <w:ins w:id="5347" w:author="Author"/>
              </w:rPr>
            </w:pPr>
            <w:ins w:id="5348" w:author="Author">
              <w:r w:rsidRPr="00CB4980">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8F2BAE" w14:textId="77777777" w:rsidR="00EA2F34" w:rsidRPr="00CB4980" w:rsidRDefault="00EA2F34" w:rsidP="00BE28D4">
            <w:pPr>
              <w:pStyle w:val="tabletext11"/>
              <w:jc w:val="center"/>
              <w:rPr>
                <w:ins w:id="5349" w:author="Author"/>
                <w:b/>
              </w:rPr>
            </w:pPr>
            <w:ins w:id="5350" w:author="Author">
              <w:r w:rsidRPr="00CB4980">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8B872D" w14:textId="77777777" w:rsidR="00EA2F34" w:rsidRPr="00CB4980" w:rsidRDefault="00EA2F34" w:rsidP="00BE28D4">
            <w:pPr>
              <w:pStyle w:val="tabletext11"/>
              <w:jc w:val="center"/>
              <w:rPr>
                <w:ins w:id="5351" w:author="Author"/>
                <w:b/>
              </w:rPr>
            </w:pPr>
            <w:ins w:id="5352" w:author="Author">
              <w:r w:rsidRPr="00CB4980">
                <w:rPr>
                  <w:b/>
                </w:rPr>
                <w:t>1.40</w:t>
              </w:r>
            </w:ins>
          </w:p>
        </w:tc>
        <w:tc>
          <w:tcPr>
            <w:tcW w:w="630" w:type="dxa"/>
            <w:tcBorders>
              <w:top w:val="single" w:sz="6" w:space="0" w:color="auto"/>
              <w:left w:val="nil"/>
              <w:bottom w:val="single" w:sz="6" w:space="0" w:color="auto"/>
              <w:right w:val="single" w:sz="6" w:space="0" w:color="auto"/>
            </w:tcBorders>
            <w:vAlign w:val="bottom"/>
            <w:hideMark/>
          </w:tcPr>
          <w:p w14:paraId="33CDC8CD" w14:textId="77777777" w:rsidR="00EA2F34" w:rsidRPr="00CB4980" w:rsidRDefault="00EA2F34" w:rsidP="00BE28D4">
            <w:pPr>
              <w:pStyle w:val="tabletext11"/>
              <w:jc w:val="center"/>
              <w:rPr>
                <w:ins w:id="5353" w:author="Author"/>
              </w:rPr>
            </w:pPr>
            <w:ins w:id="5354" w:author="Author">
              <w:r w:rsidRPr="00CB4980">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9D3942" w14:textId="77777777" w:rsidR="00EA2F34" w:rsidRPr="00CB4980" w:rsidRDefault="00EA2F34" w:rsidP="00BE28D4">
            <w:pPr>
              <w:pStyle w:val="tabletext11"/>
              <w:jc w:val="center"/>
              <w:rPr>
                <w:ins w:id="5355" w:author="Author"/>
              </w:rPr>
            </w:pPr>
            <w:ins w:id="5356" w:author="Author">
              <w:r w:rsidRPr="00CB4980">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AAA28C" w14:textId="77777777" w:rsidR="00EA2F34" w:rsidRPr="00CB4980" w:rsidRDefault="00EA2F34" w:rsidP="00BE28D4">
            <w:pPr>
              <w:pStyle w:val="tabletext11"/>
              <w:jc w:val="center"/>
              <w:rPr>
                <w:ins w:id="5357" w:author="Author"/>
                <w:b/>
              </w:rPr>
            </w:pPr>
            <w:ins w:id="5358" w:author="Author">
              <w:r w:rsidRPr="00CB4980">
                <w:rPr>
                  <w:b/>
                </w:rPr>
                <w:t>0.50</w:t>
              </w:r>
            </w:ins>
          </w:p>
        </w:tc>
        <w:tc>
          <w:tcPr>
            <w:tcW w:w="630" w:type="dxa"/>
            <w:tcBorders>
              <w:top w:val="single" w:sz="6" w:space="0" w:color="auto"/>
              <w:left w:val="single" w:sz="6" w:space="0" w:color="auto"/>
              <w:bottom w:val="single" w:sz="6" w:space="0" w:color="auto"/>
              <w:right w:val="nil"/>
            </w:tcBorders>
            <w:vAlign w:val="bottom"/>
            <w:hideMark/>
          </w:tcPr>
          <w:p w14:paraId="272A9B38" w14:textId="77777777" w:rsidR="00EA2F34" w:rsidRPr="00CB4980" w:rsidRDefault="00EA2F34" w:rsidP="00BE28D4">
            <w:pPr>
              <w:pStyle w:val="tabletext11"/>
              <w:jc w:val="center"/>
              <w:rPr>
                <w:ins w:id="5359" w:author="Author"/>
                <w:b/>
              </w:rPr>
            </w:pPr>
            <w:ins w:id="5360" w:author="Author">
              <w:r w:rsidRPr="00CB4980">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917C53" w14:textId="77777777" w:rsidR="00EA2F34" w:rsidRPr="00CB4980" w:rsidRDefault="00EA2F34" w:rsidP="00BE28D4">
            <w:pPr>
              <w:pStyle w:val="tabletext11"/>
              <w:jc w:val="center"/>
              <w:rPr>
                <w:ins w:id="5361" w:author="Author"/>
              </w:rPr>
            </w:pPr>
            <w:ins w:id="5362" w:author="Author">
              <w:r w:rsidRPr="00CB4980">
                <w:t>4139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5B52D7" w14:textId="77777777" w:rsidR="00EA2F34" w:rsidRPr="00CB4980" w:rsidRDefault="00EA2F34" w:rsidP="00BE28D4">
            <w:pPr>
              <w:pStyle w:val="tabletext11"/>
              <w:jc w:val="center"/>
              <w:rPr>
                <w:ins w:id="5363" w:author="Author"/>
              </w:rPr>
            </w:pPr>
            <w:ins w:id="5364" w:author="Author">
              <w:r w:rsidRPr="00CB4980">
                <w:t>4239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860860" w14:textId="77777777" w:rsidR="00EA2F34" w:rsidRPr="00CB4980" w:rsidRDefault="00EA2F34" w:rsidP="00BE28D4">
            <w:pPr>
              <w:pStyle w:val="tabletext11"/>
              <w:jc w:val="center"/>
              <w:rPr>
                <w:ins w:id="5365" w:author="Author"/>
                <w:b/>
              </w:rPr>
            </w:pPr>
            <w:ins w:id="5366" w:author="Author">
              <w:r w:rsidRPr="00CB4980">
                <w:rPr>
                  <w:b/>
                </w:rPr>
                <w:t>0.55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02FC37E6" w14:textId="77777777" w:rsidR="00EA2F34" w:rsidRPr="00CB4980" w:rsidRDefault="00EA2F34" w:rsidP="00BE28D4">
            <w:pPr>
              <w:pStyle w:val="tabletext11"/>
              <w:jc w:val="center"/>
              <w:rPr>
                <w:ins w:id="5367" w:author="Author"/>
                <w:b/>
              </w:rPr>
            </w:pPr>
            <w:ins w:id="5368" w:author="Author">
              <w:r w:rsidRPr="00CB4980">
                <w:rPr>
                  <w:b/>
                </w:rPr>
                <w:t>1.75</w:t>
              </w:r>
            </w:ins>
          </w:p>
        </w:tc>
      </w:tr>
      <w:tr w:rsidR="00EA2F34" w:rsidRPr="00CB4980" w14:paraId="52F8B89E" w14:textId="77777777" w:rsidTr="00A1082D">
        <w:trPr>
          <w:cantSplit/>
          <w:trHeight w:val="190"/>
          <w:ins w:id="5369" w:author="Author"/>
        </w:trPr>
        <w:tc>
          <w:tcPr>
            <w:tcW w:w="196" w:type="dxa"/>
            <w:vMerge/>
          </w:tcPr>
          <w:p w14:paraId="12DE3F71" w14:textId="77777777" w:rsidR="00EA2F34" w:rsidRPr="00CB4980" w:rsidRDefault="00EA2F34" w:rsidP="00BE28D4">
            <w:pPr>
              <w:pStyle w:val="tabletext11"/>
              <w:rPr>
                <w:ins w:id="5370"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73349FF9" w14:textId="77777777" w:rsidR="00EA2F34" w:rsidRPr="00CB4980" w:rsidRDefault="00EA2F34" w:rsidP="00BE28D4">
            <w:pPr>
              <w:overflowPunct/>
              <w:autoSpaceDE/>
              <w:autoSpaceDN/>
              <w:adjustRightInd/>
              <w:spacing w:before="0" w:line="240" w:lineRule="auto"/>
              <w:jc w:val="left"/>
              <w:rPr>
                <w:ins w:id="5371"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44EA1010" w14:textId="77777777" w:rsidR="00EA2F34" w:rsidRPr="00CB4980" w:rsidRDefault="00EA2F34" w:rsidP="00BE28D4">
            <w:pPr>
              <w:pStyle w:val="tabletext11"/>
              <w:rPr>
                <w:ins w:id="5372" w:author="Author"/>
              </w:rPr>
            </w:pPr>
            <w:ins w:id="5373" w:author="Author">
              <w:r w:rsidRPr="00CB4980">
                <w:t>Car Service</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2771259" w14:textId="77777777" w:rsidR="00EA2F34" w:rsidRPr="00CB4980" w:rsidRDefault="00EA2F34" w:rsidP="00BE28D4">
            <w:pPr>
              <w:pStyle w:val="tabletext11"/>
              <w:jc w:val="center"/>
              <w:rPr>
                <w:ins w:id="5374" w:author="Author"/>
              </w:rPr>
            </w:pPr>
            <w:ins w:id="5375" w:author="Author">
              <w:r w:rsidRPr="00CB4980">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07C6B0" w14:textId="77777777" w:rsidR="00EA2F34" w:rsidRPr="00CB4980" w:rsidRDefault="00EA2F34" w:rsidP="00BE28D4">
            <w:pPr>
              <w:pStyle w:val="tabletext11"/>
              <w:jc w:val="center"/>
              <w:rPr>
                <w:ins w:id="5376" w:author="Author"/>
              </w:rPr>
            </w:pPr>
            <w:ins w:id="5377" w:author="Author">
              <w:r w:rsidRPr="00CB4980">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5E060E" w14:textId="77777777" w:rsidR="00EA2F34" w:rsidRPr="00CB4980" w:rsidRDefault="00EA2F34" w:rsidP="00BE28D4">
            <w:pPr>
              <w:pStyle w:val="tabletext11"/>
              <w:jc w:val="center"/>
              <w:rPr>
                <w:ins w:id="5378" w:author="Author"/>
                <w:b/>
              </w:rPr>
            </w:pPr>
            <w:ins w:id="5379" w:author="Author">
              <w:r w:rsidRPr="00CB4980">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1B4929" w14:textId="77777777" w:rsidR="00EA2F34" w:rsidRPr="00CB4980" w:rsidRDefault="00EA2F34" w:rsidP="00BE28D4">
            <w:pPr>
              <w:pStyle w:val="tabletext11"/>
              <w:jc w:val="center"/>
              <w:rPr>
                <w:ins w:id="5380" w:author="Author"/>
                <w:b/>
              </w:rPr>
            </w:pPr>
            <w:ins w:id="5381" w:author="Author">
              <w:r w:rsidRPr="00CB4980">
                <w:rPr>
                  <w:b/>
                </w:rPr>
                <w:t>2.55</w:t>
              </w:r>
            </w:ins>
          </w:p>
        </w:tc>
        <w:tc>
          <w:tcPr>
            <w:tcW w:w="630" w:type="dxa"/>
            <w:tcBorders>
              <w:top w:val="single" w:sz="6" w:space="0" w:color="auto"/>
              <w:left w:val="nil"/>
              <w:bottom w:val="single" w:sz="6" w:space="0" w:color="auto"/>
              <w:right w:val="single" w:sz="6" w:space="0" w:color="auto"/>
            </w:tcBorders>
            <w:vAlign w:val="bottom"/>
            <w:hideMark/>
          </w:tcPr>
          <w:p w14:paraId="49D29052" w14:textId="77777777" w:rsidR="00EA2F34" w:rsidRPr="00CB4980" w:rsidRDefault="00EA2F34" w:rsidP="00BE28D4">
            <w:pPr>
              <w:pStyle w:val="tabletext11"/>
              <w:jc w:val="center"/>
              <w:rPr>
                <w:ins w:id="5382" w:author="Author"/>
              </w:rPr>
            </w:pPr>
            <w:ins w:id="5383" w:author="Author">
              <w:r w:rsidRPr="00CB4980">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F77F51" w14:textId="77777777" w:rsidR="00EA2F34" w:rsidRPr="00CB4980" w:rsidRDefault="00EA2F34" w:rsidP="00BE28D4">
            <w:pPr>
              <w:pStyle w:val="tabletext11"/>
              <w:jc w:val="center"/>
              <w:rPr>
                <w:ins w:id="5384" w:author="Author"/>
              </w:rPr>
            </w:pPr>
            <w:ins w:id="5385" w:author="Author">
              <w:r w:rsidRPr="00CB4980">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DC24FD" w14:textId="77777777" w:rsidR="00EA2F34" w:rsidRPr="00CB4980" w:rsidRDefault="00EA2F34" w:rsidP="00BE28D4">
            <w:pPr>
              <w:pStyle w:val="tabletext11"/>
              <w:jc w:val="center"/>
              <w:rPr>
                <w:ins w:id="5386" w:author="Author"/>
                <w:b/>
              </w:rPr>
            </w:pPr>
            <w:ins w:id="5387" w:author="Author">
              <w:r w:rsidRPr="00CB4980">
                <w:rPr>
                  <w:b/>
                </w:rPr>
                <w:t>1.05</w:t>
              </w:r>
            </w:ins>
          </w:p>
        </w:tc>
        <w:tc>
          <w:tcPr>
            <w:tcW w:w="630" w:type="dxa"/>
            <w:tcBorders>
              <w:top w:val="single" w:sz="6" w:space="0" w:color="auto"/>
              <w:left w:val="single" w:sz="6" w:space="0" w:color="auto"/>
              <w:bottom w:val="single" w:sz="6" w:space="0" w:color="auto"/>
              <w:right w:val="nil"/>
            </w:tcBorders>
            <w:vAlign w:val="bottom"/>
            <w:hideMark/>
          </w:tcPr>
          <w:p w14:paraId="3A83BA3A" w14:textId="77777777" w:rsidR="00EA2F34" w:rsidRPr="00CB4980" w:rsidRDefault="00EA2F34" w:rsidP="00BE28D4">
            <w:pPr>
              <w:pStyle w:val="tabletext11"/>
              <w:jc w:val="center"/>
              <w:rPr>
                <w:ins w:id="5388" w:author="Author"/>
                <w:b/>
              </w:rPr>
            </w:pPr>
            <w:ins w:id="5389" w:author="Author">
              <w:r w:rsidRPr="00CB4980">
                <w:rPr>
                  <w:b/>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8C2560" w14:textId="77777777" w:rsidR="00EA2F34" w:rsidRPr="00CB4980" w:rsidRDefault="00EA2F34" w:rsidP="00BE28D4">
            <w:pPr>
              <w:pStyle w:val="tabletext11"/>
              <w:jc w:val="center"/>
              <w:rPr>
                <w:ins w:id="5390" w:author="Author"/>
              </w:rPr>
            </w:pPr>
            <w:ins w:id="5391" w:author="Author">
              <w:r w:rsidRPr="00CB4980">
                <w:t>5378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82B9B4" w14:textId="77777777" w:rsidR="00EA2F34" w:rsidRPr="00CB4980" w:rsidRDefault="00EA2F34" w:rsidP="00BE28D4">
            <w:pPr>
              <w:pStyle w:val="tabletext11"/>
              <w:jc w:val="center"/>
              <w:rPr>
                <w:ins w:id="5392" w:author="Author"/>
              </w:rPr>
            </w:pPr>
            <w:ins w:id="5393" w:author="Author">
              <w:r w:rsidRPr="00CB4980">
                <w:t>5678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1B0276" w14:textId="77777777" w:rsidR="00EA2F34" w:rsidRPr="00CB4980" w:rsidRDefault="00EA2F34" w:rsidP="00BE28D4">
            <w:pPr>
              <w:pStyle w:val="tabletext11"/>
              <w:jc w:val="center"/>
              <w:rPr>
                <w:ins w:id="5394" w:author="Author"/>
                <w:b/>
              </w:rPr>
            </w:pPr>
            <w:ins w:id="5395" w:author="Author">
              <w:r w:rsidRPr="00CB4980">
                <w:rPr>
                  <w:b/>
                </w:rPr>
                <w:t>1.15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163A3B11" w14:textId="77777777" w:rsidR="00EA2F34" w:rsidRPr="00CB4980" w:rsidRDefault="00EA2F34" w:rsidP="00BE28D4">
            <w:pPr>
              <w:pStyle w:val="tabletext11"/>
              <w:jc w:val="center"/>
              <w:rPr>
                <w:ins w:id="5396" w:author="Author"/>
                <w:b/>
              </w:rPr>
            </w:pPr>
            <w:ins w:id="5397" w:author="Author">
              <w:r w:rsidRPr="00CB4980">
                <w:rPr>
                  <w:b/>
                </w:rPr>
                <w:t>3.10</w:t>
              </w:r>
            </w:ins>
          </w:p>
        </w:tc>
      </w:tr>
      <w:tr w:rsidR="00EA2F34" w:rsidRPr="00CB4980" w14:paraId="75322409" w14:textId="77777777" w:rsidTr="00A1082D">
        <w:trPr>
          <w:cantSplit/>
          <w:trHeight w:val="190"/>
          <w:ins w:id="5398" w:author="Author"/>
        </w:trPr>
        <w:tc>
          <w:tcPr>
            <w:tcW w:w="196" w:type="dxa"/>
            <w:vMerge w:val="restart"/>
            <w:hideMark/>
          </w:tcPr>
          <w:p w14:paraId="2ACF5D24" w14:textId="77777777" w:rsidR="00EA2F34" w:rsidRPr="00CB4980" w:rsidRDefault="00EA2F34" w:rsidP="00BE28D4">
            <w:pPr>
              <w:pStyle w:val="tabletext11"/>
              <w:rPr>
                <w:ins w:id="5399" w:author="Author"/>
              </w:rPr>
            </w:pPr>
            <w:ins w:id="5400" w:author="Author">
              <w:r w:rsidRPr="00CB4980">
                <w:br/>
              </w:r>
              <w:r w:rsidRPr="00CB4980">
                <w:br/>
              </w:r>
            </w:ins>
          </w:p>
        </w:tc>
        <w:tc>
          <w:tcPr>
            <w:tcW w:w="1116"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7034FC73" w14:textId="77777777" w:rsidR="00EA2F34" w:rsidRPr="00CB4980" w:rsidRDefault="00EA2F34" w:rsidP="00BE28D4">
            <w:pPr>
              <w:pStyle w:val="tabletext11"/>
              <w:rPr>
                <w:ins w:id="5401" w:author="Author"/>
              </w:rPr>
            </w:pPr>
            <w:ins w:id="5402" w:author="Author">
              <w:r w:rsidRPr="00CB4980">
                <w:t>School And Church Buses</w:t>
              </w:r>
            </w:ins>
          </w:p>
        </w:tc>
        <w:tc>
          <w:tcPr>
            <w:tcW w:w="1396" w:type="dxa"/>
            <w:tcBorders>
              <w:top w:val="single" w:sz="6" w:space="0" w:color="auto"/>
              <w:left w:val="single" w:sz="6" w:space="0" w:color="auto"/>
              <w:bottom w:val="single" w:sz="6" w:space="0" w:color="auto"/>
              <w:right w:val="single" w:sz="6" w:space="0" w:color="auto"/>
            </w:tcBorders>
            <w:hideMark/>
          </w:tcPr>
          <w:p w14:paraId="3BC5C7D5" w14:textId="77777777" w:rsidR="00EA2F34" w:rsidRPr="00CB4980" w:rsidRDefault="00EA2F34" w:rsidP="00BE28D4">
            <w:pPr>
              <w:pStyle w:val="tabletext11"/>
              <w:rPr>
                <w:ins w:id="5403" w:author="Author"/>
              </w:rPr>
            </w:pPr>
            <w:ins w:id="5404" w:author="Author">
              <w:r w:rsidRPr="00CB4980">
                <w:t xml:space="preserve">School Bus Owned By </w:t>
              </w:r>
              <w:r w:rsidRPr="00CB4980">
                <w:br/>
                <w:t xml:space="preserve">Political Subdivision </w:t>
              </w:r>
              <w:r w:rsidRPr="00CB4980">
                <w:br/>
                <w:t>Or School District</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D8FFA31" w14:textId="77777777" w:rsidR="00EA2F34" w:rsidRPr="00CB4980" w:rsidRDefault="00EA2F34" w:rsidP="00BE28D4">
            <w:pPr>
              <w:pStyle w:val="tabletext11"/>
              <w:jc w:val="center"/>
              <w:rPr>
                <w:ins w:id="5405" w:author="Author"/>
              </w:rPr>
            </w:pPr>
            <w:ins w:id="5406" w:author="Author">
              <w:r w:rsidRPr="00CB4980">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7DEC0B" w14:textId="77777777" w:rsidR="00EA2F34" w:rsidRPr="00CB4980" w:rsidRDefault="00EA2F34" w:rsidP="00BE28D4">
            <w:pPr>
              <w:pStyle w:val="tabletext11"/>
              <w:jc w:val="center"/>
              <w:rPr>
                <w:ins w:id="5407" w:author="Author"/>
              </w:rPr>
            </w:pPr>
            <w:ins w:id="5408" w:author="Author">
              <w:r w:rsidRPr="00CB4980">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D504FE" w14:textId="77777777" w:rsidR="00EA2F34" w:rsidRPr="00CB4980" w:rsidRDefault="00EA2F34" w:rsidP="00BE28D4">
            <w:pPr>
              <w:pStyle w:val="tabletext11"/>
              <w:jc w:val="center"/>
              <w:rPr>
                <w:ins w:id="5409" w:author="Author"/>
                <w:b/>
              </w:rPr>
            </w:pPr>
            <w:ins w:id="5410" w:author="Author">
              <w:r w:rsidRPr="00CB4980">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2D3114" w14:textId="77777777" w:rsidR="00EA2F34" w:rsidRPr="00CB4980" w:rsidRDefault="00EA2F34" w:rsidP="00BE28D4">
            <w:pPr>
              <w:pStyle w:val="tabletext11"/>
              <w:jc w:val="center"/>
              <w:rPr>
                <w:ins w:id="5411" w:author="Author"/>
                <w:b/>
              </w:rPr>
            </w:pPr>
            <w:ins w:id="5412" w:author="Author">
              <w:r w:rsidRPr="00CB4980">
                <w:rPr>
                  <w:b/>
                </w:rPr>
                <w:t>0.50</w:t>
              </w:r>
            </w:ins>
          </w:p>
        </w:tc>
        <w:tc>
          <w:tcPr>
            <w:tcW w:w="630" w:type="dxa"/>
            <w:tcBorders>
              <w:top w:val="single" w:sz="6" w:space="0" w:color="auto"/>
              <w:left w:val="nil"/>
              <w:bottom w:val="single" w:sz="6" w:space="0" w:color="auto"/>
              <w:right w:val="single" w:sz="6" w:space="0" w:color="auto"/>
            </w:tcBorders>
            <w:vAlign w:val="bottom"/>
            <w:hideMark/>
          </w:tcPr>
          <w:p w14:paraId="0FC0BDEF" w14:textId="77777777" w:rsidR="00EA2F34" w:rsidRPr="00CB4980" w:rsidRDefault="00EA2F34" w:rsidP="00BE28D4">
            <w:pPr>
              <w:pStyle w:val="tabletext11"/>
              <w:jc w:val="center"/>
              <w:rPr>
                <w:ins w:id="5413" w:author="Author"/>
              </w:rPr>
            </w:pPr>
            <w:ins w:id="5414" w:author="Author">
              <w:r w:rsidRPr="00CB4980">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43426D" w14:textId="77777777" w:rsidR="00EA2F34" w:rsidRPr="00CB4980" w:rsidRDefault="00EA2F34" w:rsidP="00BE28D4">
            <w:pPr>
              <w:pStyle w:val="tabletext11"/>
              <w:jc w:val="center"/>
              <w:rPr>
                <w:ins w:id="5415" w:author="Author"/>
              </w:rPr>
            </w:pPr>
            <w:ins w:id="5416" w:author="Author">
              <w:r w:rsidRPr="00CB4980">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58502C" w14:textId="77777777" w:rsidR="00EA2F34" w:rsidRPr="00CB4980" w:rsidRDefault="00EA2F34" w:rsidP="00BE28D4">
            <w:pPr>
              <w:pStyle w:val="tabletext11"/>
              <w:jc w:val="center"/>
              <w:rPr>
                <w:ins w:id="5417" w:author="Author"/>
                <w:b/>
              </w:rPr>
            </w:pPr>
            <w:ins w:id="5418" w:author="Author">
              <w:r w:rsidRPr="00CB4980">
                <w:rPr>
                  <w:b/>
                </w:rPr>
                <w:t>1.40</w:t>
              </w:r>
            </w:ins>
          </w:p>
        </w:tc>
        <w:tc>
          <w:tcPr>
            <w:tcW w:w="630" w:type="dxa"/>
            <w:tcBorders>
              <w:top w:val="single" w:sz="6" w:space="0" w:color="auto"/>
              <w:left w:val="single" w:sz="6" w:space="0" w:color="auto"/>
              <w:bottom w:val="single" w:sz="6" w:space="0" w:color="auto"/>
              <w:right w:val="nil"/>
            </w:tcBorders>
            <w:vAlign w:val="bottom"/>
            <w:hideMark/>
          </w:tcPr>
          <w:p w14:paraId="5A089C7F" w14:textId="77777777" w:rsidR="00EA2F34" w:rsidRPr="00CB4980" w:rsidRDefault="00EA2F34" w:rsidP="00BE28D4">
            <w:pPr>
              <w:pStyle w:val="tabletext11"/>
              <w:jc w:val="center"/>
              <w:rPr>
                <w:ins w:id="5419" w:author="Author"/>
                <w:b/>
              </w:rPr>
            </w:pPr>
            <w:ins w:id="5420" w:author="Author">
              <w:r w:rsidRPr="00CB4980">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689F49" w14:textId="77777777" w:rsidR="00EA2F34" w:rsidRPr="00CB4980" w:rsidRDefault="00EA2F34" w:rsidP="00BE28D4">
            <w:pPr>
              <w:pStyle w:val="tabletext11"/>
              <w:jc w:val="center"/>
              <w:rPr>
                <w:ins w:id="5421" w:author="Author"/>
              </w:rPr>
            </w:pPr>
            <w:ins w:id="5422" w:author="Author">
              <w:r w:rsidRPr="00CB4980">
                <w:t>617-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B3839F" w14:textId="77777777" w:rsidR="00EA2F34" w:rsidRPr="00CB4980" w:rsidRDefault="00EA2F34" w:rsidP="00BE28D4">
            <w:pPr>
              <w:pStyle w:val="tabletext11"/>
              <w:jc w:val="center"/>
              <w:rPr>
                <w:ins w:id="5423" w:author="Author"/>
              </w:rPr>
            </w:pPr>
            <w:ins w:id="5424" w:author="Author">
              <w:r w:rsidRPr="00CB4980">
                <w:t>610-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CD24E8" w14:textId="77777777" w:rsidR="00EA2F34" w:rsidRPr="00CB4980" w:rsidRDefault="00EA2F34" w:rsidP="00BE28D4">
            <w:pPr>
              <w:pStyle w:val="tabletext11"/>
              <w:jc w:val="center"/>
              <w:rPr>
                <w:ins w:id="5425" w:author="Author"/>
                <w:b/>
              </w:rPr>
            </w:pPr>
            <w:ins w:id="5426" w:author="Author">
              <w:r w:rsidRPr="00CB4980">
                <w:rPr>
                  <w:b/>
                </w:rPr>
                <w:t>1.50</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310DB053" w14:textId="77777777" w:rsidR="00EA2F34" w:rsidRPr="00CB4980" w:rsidRDefault="00EA2F34" w:rsidP="00BE28D4">
            <w:pPr>
              <w:pStyle w:val="tabletext11"/>
              <w:jc w:val="center"/>
              <w:rPr>
                <w:ins w:id="5427" w:author="Author"/>
                <w:b/>
              </w:rPr>
            </w:pPr>
            <w:ins w:id="5428" w:author="Author">
              <w:r w:rsidRPr="00CB4980">
                <w:rPr>
                  <w:b/>
                </w:rPr>
                <w:t>0.60</w:t>
              </w:r>
            </w:ins>
          </w:p>
        </w:tc>
      </w:tr>
      <w:tr w:rsidR="00EA2F34" w:rsidRPr="00CB4980" w14:paraId="3BB392D1" w14:textId="77777777" w:rsidTr="00A1082D">
        <w:trPr>
          <w:cantSplit/>
          <w:trHeight w:val="190"/>
          <w:ins w:id="5429" w:author="Author"/>
        </w:trPr>
        <w:tc>
          <w:tcPr>
            <w:tcW w:w="196" w:type="dxa"/>
            <w:vMerge/>
          </w:tcPr>
          <w:p w14:paraId="1F9D5CD7" w14:textId="77777777" w:rsidR="00EA2F34" w:rsidRPr="00CB4980" w:rsidRDefault="00EA2F34" w:rsidP="00BE28D4">
            <w:pPr>
              <w:pStyle w:val="tabletext11"/>
              <w:rPr>
                <w:ins w:id="5430"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72FF6969" w14:textId="77777777" w:rsidR="00EA2F34" w:rsidRPr="00CB4980" w:rsidRDefault="00EA2F34" w:rsidP="00BE28D4">
            <w:pPr>
              <w:overflowPunct/>
              <w:autoSpaceDE/>
              <w:autoSpaceDN/>
              <w:adjustRightInd/>
              <w:spacing w:before="0" w:line="240" w:lineRule="auto"/>
              <w:jc w:val="left"/>
              <w:rPr>
                <w:ins w:id="5431"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4B7BE205" w14:textId="77777777" w:rsidR="00EA2F34" w:rsidRPr="00CB4980" w:rsidRDefault="00EA2F34" w:rsidP="00BE28D4">
            <w:pPr>
              <w:pStyle w:val="tabletext11"/>
              <w:rPr>
                <w:ins w:id="5432" w:author="Author"/>
              </w:rPr>
            </w:pPr>
            <w:ins w:id="5433" w:author="Author">
              <w:r w:rsidRPr="00CB4980">
                <w:t>Other School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A9AC3D6" w14:textId="77777777" w:rsidR="00EA2F34" w:rsidRPr="00CB4980" w:rsidRDefault="00EA2F34" w:rsidP="00BE28D4">
            <w:pPr>
              <w:pStyle w:val="tabletext11"/>
              <w:jc w:val="center"/>
              <w:rPr>
                <w:ins w:id="5434" w:author="Author"/>
              </w:rPr>
            </w:pPr>
            <w:ins w:id="5435" w:author="Author">
              <w:r w:rsidRPr="00CB4980">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57E9C5" w14:textId="77777777" w:rsidR="00EA2F34" w:rsidRPr="00CB4980" w:rsidRDefault="00EA2F34" w:rsidP="00BE28D4">
            <w:pPr>
              <w:pStyle w:val="tabletext11"/>
              <w:jc w:val="center"/>
              <w:rPr>
                <w:ins w:id="5436" w:author="Author"/>
              </w:rPr>
            </w:pPr>
            <w:ins w:id="5437" w:author="Author">
              <w:r w:rsidRPr="00CB4980">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AFFC2A" w14:textId="77777777" w:rsidR="00EA2F34" w:rsidRPr="00CB4980" w:rsidRDefault="00EA2F34" w:rsidP="00BE28D4">
            <w:pPr>
              <w:pStyle w:val="tabletext11"/>
              <w:jc w:val="center"/>
              <w:rPr>
                <w:ins w:id="5438" w:author="Author"/>
                <w:b/>
              </w:rPr>
            </w:pPr>
            <w:ins w:id="5439" w:author="Author">
              <w:r w:rsidRPr="00CB4980">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69A9AF" w14:textId="77777777" w:rsidR="00EA2F34" w:rsidRPr="00CB4980" w:rsidRDefault="00EA2F34" w:rsidP="00BE28D4">
            <w:pPr>
              <w:pStyle w:val="tabletext11"/>
              <w:jc w:val="center"/>
              <w:rPr>
                <w:ins w:id="5440" w:author="Author"/>
                <w:b/>
              </w:rPr>
            </w:pPr>
            <w:ins w:id="5441" w:author="Author">
              <w:r w:rsidRPr="00CB4980">
                <w:rPr>
                  <w:b/>
                </w:rPr>
                <w:t>0.50</w:t>
              </w:r>
            </w:ins>
          </w:p>
        </w:tc>
        <w:tc>
          <w:tcPr>
            <w:tcW w:w="630" w:type="dxa"/>
            <w:tcBorders>
              <w:top w:val="single" w:sz="6" w:space="0" w:color="auto"/>
              <w:left w:val="nil"/>
              <w:bottom w:val="single" w:sz="6" w:space="0" w:color="auto"/>
              <w:right w:val="single" w:sz="6" w:space="0" w:color="auto"/>
            </w:tcBorders>
            <w:vAlign w:val="bottom"/>
            <w:hideMark/>
          </w:tcPr>
          <w:p w14:paraId="079F4A90" w14:textId="77777777" w:rsidR="00EA2F34" w:rsidRPr="00CB4980" w:rsidRDefault="00EA2F34" w:rsidP="00BE28D4">
            <w:pPr>
              <w:pStyle w:val="tabletext11"/>
              <w:jc w:val="center"/>
              <w:rPr>
                <w:ins w:id="5442" w:author="Author"/>
              </w:rPr>
            </w:pPr>
            <w:ins w:id="5443" w:author="Author">
              <w:r w:rsidRPr="00CB4980">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FC1B55" w14:textId="77777777" w:rsidR="00EA2F34" w:rsidRPr="00CB4980" w:rsidRDefault="00EA2F34" w:rsidP="00BE28D4">
            <w:pPr>
              <w:pStyle w:val="tabletext11"/>
              <w:jc w:val="center"/>
              <w:rPr>
                <w:ins w:id="5444" w:author="Author"/>
              </w:rPr>
            </w:pPr>
            <w:ins w:id="5445" w:author="Author">
              <w:r w:rsidRPr="00CB4980">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B13503" w14:textId="77777777" w:rsidR="00EA2F34" w:rsidRPr="00CB4980" w:rsidRDefault="00EA2F34" w:rsidP="00BE28D4">
            <w:pPr>
              <w:pStyle w:val="tabletext11"/>
              <w:jc w:val="center"/>
              <w:rPr>
                <w:ins w:id="5446" w:author="Author"/>
                <w:b/>
              </w:rPr>
            </w:pPr>
            <w:ins w:id="5447" w:author="Author">
              <w:r w:rsidRPr="00CB4980">
                <w:rPr>
                  <w:b/>
                </w:rPr>
                <w:t>1.75</w:t>
              </w:r>
            </w:ins>
          </w:p>
        </w:tc>
        <w:tc>
          <w:tcPr>
            <w:tcW w:w="630" w:type="dxa"/>
            <w:tcBorders>
              <w:top w:val="single" w:sz="6" w:space="0" w:color="auto"/>
              <w:left w:val="single" w:sz="6" w:space="0" w:color="auto"/>
              <w:bottom w:val="single" w:sz="6" w:space="0" w:color="auto"/>
              <w:right w:val="nil"/>
            </w:tcBorders>
            <w:vAlign w:val="bottom"/>
            <w:hideMark/>
          </w:tcPr>
          <w:p w14:paraId="674BA993" w14:textId="77777777" w:rsidR="00EA2F34" w:rsidRPr="00CB4980" w:rsidRDefault="00EA2F34" w:rsidP="00BE28D4">
            <w:pPr>
              <w:pStyle w:val="tabletext11"/>
              <w:jc w:val="center"/>
              <w:rPr>
                <w:ins w:id="5448" w:author="Author"/>
                <w:b/>
              </w:rPr>
            </w:pPr>
            <w:ins w:id="5449" w:author="Author">
              <w:r w:rsidRPr="00CB4980">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B56569" w14:textId="77777777" w:rsidR="00EA2F34" w:rsidRPr="00CB4980" w:rsidRDefault="00EA2F34" w:rsidP="00BE28D4">
            <w:pPr>
              <w:pStyle w:val="tabletext11"/>
              <w:jc w:val="center"/>
              <w:rPr>
                <w:ins w:id="5450" w:author="Author"/>
              </w:rPr>
            </w:pPr>
            <w:ins w:id="5451" w:author="Author">
              <w:r w:rsidRPr="00CB4980">
                <w:t>627-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005466" w14:textId="77777777" w:rsidR="00EA2F34" w:rsidRPr="00CB4980" w:rsidRDefault="00EA2F34" w:rsidP="00BE28D4">
            <w:pPr>
              <w:pStyle w:val="tabletext11"/>
              <w:jc w:val="center"/>
              <w:rPr>
                <w:ins w:id="5452" w:author="Author"/>
              </w:rPr>
            </w:pPr>
            <w:ins w:id="5453" w:author="Author">
              <w:r w:rsidRPr="00CB4980">
                <w:t>620-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B28C12" w14:textId="77777777" w:rsidR="00EA2F34" w:rsidRPr="00CB4980" w:rsidRDefault="00EA2F34" w:rsidP="00BE28D4">
            <w:pPr>
              <w:pStyle w:val="tabletext11"/>
              <w:jc w:val="center"/>
              <w:rPr>
                <w:ins w:id="5454" w:author="Author"/>
                <w:b/>
              </w:rPr>
            </w:pPr>
            <w:ins w:id="5455" w:author="Author">
              <w:r w:rsidRPr="00CB4980">
                <w:rPr>
                  <w:b/>
                </w:rPr>
                <w:t>1.90</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6DB45F29" w14:textId="77777777" w:rsidR="00EA2F34" w:rsidRPr="00CB4980" w:rsidRDefault="00EA2F34" w:rsidP="00BE28D4">
            <w:pPr>
              <w:pStyle w:val="tabletext11"/>
              <w:jc w:val="center"/>
              <w:rPr>
                <w:ins w:id="5456" w:author="Author"/>
                <w:b/>
              </w:rPr>
            </w:pPr>
            <w:ins w:id="5457" w:author="Author">
              <w:r w:rsidRPr="00CB4980">
                <w:rPr>
                  <w:b/>
                </w:rPr>
                <w:t>0.60</w:t>
              </w:r>
            </w:ins>
          </w:p>
        </w:tc>
      </w:tr>
      <w:tr w:rsidR="00EA2F34" w:rsidRPr="00CB4980" w14:paraId="7936690B" w14:textId="77777777" w:rsidTr="00A1082D">
        <w:trPr>
          <w:cantSplit/>
          <w:trHeight w:val="190"/>
          <w:ins w:id="5458" w:author="Author"/>
        </w:trPr>
        <w:tc>
          <w:tcPr>
            <w:tcW w:w="196" w:type="dxa"/>
            <w:vMerge/>
          </w:tcPr>
          <w:p w14:paraId="73143D8E" w14:textId="77777777" w:rsidR="00EA2F34" w:rsidRPr="00CB4980" w:rsidRDefault="00EA2F34" w:rsidP="00BE28D4">
            <w:pPr>
              <w:pStyle w:val="tabletext11"/>
              <w:rPr>
                <w:ins w:id="5459"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6A8A646C" w14:textId="77777777" w:rsidR="00EA2F34" w:rsidRPr="00CB4980" w:rsidRDefault="00EA2F34" w:rsidP="00BE28D4">
            <w:pPr>
              <w:overflowPunct/>
              <w:autoSpaceDE/>
              <w:autoSpaceDN/>
              <w:adjustRightInd/>
              <w:spacing w:before="0" w:line="240" w:lineRule="auto"/>
              <w:jc w:val="left"/>
              <w:rPr>
                <w:ins w:id="5460"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5A3B7C8B" w14:textId="77777777" w:rsidR="00EA2F34" w:rsidRPr="00CB4980" w:rsidRDefault="00EA2F34" w:rsidP="00BE28D4">
            <w:pPr>
              <w:pStyle w:val="tabletext11"/>
              <w:rPr>
                <w:ins w:id="5461" w:author="Author"/>
              </w:rPr>
            </w:pPr>
            <w:ins w:id="5462" w:author="Author">
              <w:r w:rsidRPr="00CB4980">
                <w:t>Church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725BD42" w14:textId="77777777" w:rsidR="00EA2F34" w:rsidRPr="00CB4980" w:rsidRDefault="00EA2F34" w:rsidP="00BE28D4">
            <w:pPr>
              <w:pStyle w:val="tabletext11"/>
              <w:jc w:val="center"/>
              <w:rPr>
                <w:ins w:id="5463" w:author="Author"/>
              </w:rPr>
            </w:pPr>
            <w:ins w:id="5464" w:author="Author">
              <w:r w:rsidRPr="00CB4980">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DA61DF" w14:textId="77777777" w:rsidR="00EA2F34" w:rsidRPr="00CB4980" w:rsidRDefault="00EA2F34" w:rsidP="00BE28D4">
            <w:pPr>
              <w:pStyle w:val="tabletext11"/>
              <w:jc w:val="center"/>
              <w:rPr>
                <w:ins w:id="5465" w:author="Author"/>
              </w:rPr>
            </w:pPr>
            <w:ins w:id="5466" w:author="Author">
              <w:r w:rsidRPr="00CB4980">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E97A21" w14:textId="77777777" w:rsidR="00EA2F34" w:rsidRPr="00CB4980" w:rsidRDefault="00EA2F34" w:rsidP="00BE28D4">
            <w:pPr>
              <w:pStyle w:val="tabletext11"/>
              <w:jc w:val="center"/>
              <w:rPr>
                <w:ins w:id="5467" w:author="Author"/>
                <w:b/>
              </w:rPr>
            </w:pPr>
            <w:ins w:id="5468" w:author="Author">
              <w:r w:rsidRPr="00CB4980">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FF4731" w14:textId="77777777" w:rsidR="00EA2F34" w:rsidRPr="00CB4980" w:rsidRDefault="00EA2F34" w:rsidP="00BE28D4">
            <w:pPr>
              <w:pStyle w:val="tabletext11"/>
              <w:jc w:val="center"/>
              <w:rPr>
                <w:ins w:id="5469" w:author="Author"/>
                <w:b/>
              </w:rPr>
            </w:pPr>
            <w:ins w:id="5470" w:author="Author">
              <w:r w:rsidRPr="00CB4980">
                <w:rPr>
                  <w:b/>
                </w:rPr>
                <w:t>1.00</w:t>
              </w:r>
            </w:ins>
          </w:p>
        </w:tc>
        <w:tc>
          <w:tcPr>
            <w:tcW w:w="630" w:type="dxa"/>
            <w:tcBorders>
              <w:top w:val="single" w:sz="6" w:space="0" w:color="auto"/>
              <w:left w:val="nil"/>
              <w:bottom w:val="single" w:sz="6" w:space="0" w:color="auto"/>
              <w:right w:val="single" w:sz="6" w:space="0" w:color="auto"/>
            </w:tcBorders>
            <w:vAlign w:val="bottom"/>
            <w:hideMark/>
          </w:tcPr>
          <w:p w14:paraId="5C5AD860" w14:textId="77777777" w:rsidR="00EA2F34" w:rsidRPr="00CB4980" w:rsidRDefault="00EA2F34" w:rsidP="00BE28D4">
            <w:pPr>
              <w:pStyle w:val="tabletext11"/>
              <w:jc w:val="center"/>
              <w:rPr>
                <w:ins w:id="5471" w:author="Author"/>
              </w:rPr>
            </w:pPr>
            <w:ins w:id="5472" w:author="Author">
              <w:r w:rsidRPr="00CB4980">
                <w:t>636-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2BAFD9" w14:textId="77777777" w:rsidR="00EA2F34" w:rsidRPr="00CB4980" w:rsidRDefault="00EA2F34" w:rsidP="00BE28D4">
            <w:pPr>
              <w:pStyle w:val="tabletext11"/>
              <w:jc w:val="center"/>
              <w:rPr>
                <w:ins w:id="5473" w:author="Author"/>
              </w:rPr>
            </w:pPr>
            <w:ins w:id="5474" w:author="Author">
              <w:r w:rsidRPr="00CB4980">
                <w:t>639-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05D606" w14:textId="77777777" w:rsidR="00EA2F34" w:rsidRPr="00CB4980" w:rsidRDefault="00EA2F34" w:rsidP="00BE28D4">
            <w:pPr>
              <w:pStyle w:val="tabletext11"/>
              <w:jc w:val="center"/>
              <w:rPr>
                <w:ins w:id="5475" w:author="Author"/>
                <w:b/>
              </w:rPr>
            </w:pPr>
            <w:ins w:id="5476" w:author="Author">
              <w:r w:rsidRPr="00CB4980">
                <w:rPr>
                  <w:b/>
                </w:rPr>
                <w:t>1.15</w:t>
              </w:r>
            </w:ins>
          </w:p>
        </w:tc>
        <w:tc>
          <w:tcPr>
            <w:tcW w:w="630" w:type="dxa"/>
            <w:tcBorders>
              <w:top w:val="single" w:sz="6" w:space="0" w:color="auto"/>
              <w:left w:val="single" w:sz="6" w:space="0" w:color="auto"/>
              <w:bottom w:val="single" w:sz="6" w:space="0" w:color="auto"/>
              <w:right w:val="nil"/>
            </w:tcBorders>
            <w:vAlign w:val="bottom"/>
            <w:hideMark/>
          </w:tcPr>
          <w:p w14:paraId="69F074E0" w14:textId="77777777" w:rsidR="00EA2F34" w:rsidRPr="00CB4980" w:rsidRDefault="00EA2F34" w:rsidP="00BE28D4">
            <w:pPr>
              <w:pStyle w:val="tabletext11"/>
              <w:jc w:val="center"/>
              <w:rPr>
                <w:ins w:id="5477" w:author="Author"/>
                <w:b/>
              </w:rPr>
            </w:pPr>
            <w:ins w:id="5478" w:author="Author">
              <w:r w:rsidRPr="00CB4980">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C0A744" w14:textId="77777777" w:rsidR="00EA2F34" w:rsidRPr="00CB4980" w:rsidRDefault="00EA2F34" w:rsidP="00BE28D4">
            <w:pPr>
              <w:pStyle w:val="tabletext11"/>
              <w:jc w:val="center"/>
              <w:rPr>
                <w:ins w:id="5479" w:author="Author"/>
              </w:rPr>
            </w:pPr>
            <w:ins w:id="5480" w:author="Author">
              <w:r w:rsidRPr="00CB4980">
                <w:t>637-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DDB924" w14:textId="77777777" w:rsidR="00EA2F34" w:rsidRPr="00CB4980" w:rsidRDefault="00EA2F34" w:rsidP="00BE28D4">
            <w:pPr>
              <w:pStyle w:val="tabletext11"/>
              <w:jc w:val="center"/>
              <w:rPr>
                <w:ins w:id="5481" w:author="Author"/>
              </w:rPr>
            </w:pPr>
            <w:ins w:id="5482" w:author="Author">
              <w:r w:rsidRPr="00CB4980">
                <w:t>630-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1460F6" w14:textId="77777777" w:rsidR="00EA2F34" w:rsidRPr="00CB4980" w:rsidRDefault="00EA2F34" w:rsidP="00BE28D4">
            <w:pPr>
              <w:pStyle w:val="tabletext11"/>
              <w:jc w:val="center"/>
              <w:rPr>
                <w:ins w:id="5483" w:author="Author"/>
                <w:b/>
              </w:rPr>
            </w:pPr>
            <w:ins w:id="5484" w:author="Author">
              <w:r w:rsidRPr="00CB4980">
                <w:rPr>
                  <w:b/>
                </w:rPr>
                <w:t>1.25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72D890C2" w14:textId="77777777" w:rsidR="00EA2F34" w:rsidRPr="00CB4980" w:rsidRDefault="00EA2F34" w:rsidP="00BE28D4">
            <w:pPr>
              <w:pStyle w:val="tabletext11"/>
              <w:jc w:val="center"/>
              <w:rPr>
                <w:ins w:id="5485" w:author="Author"/>
                <w:b/>
              </w:rPr>
            </w:pPr>
            <w:ins w:id="5486" w:author="Author">
              <w:r w:rsidRPr="00CB4980">
                <w:rPr>
                  <w:b/>
                </w:rPr>
                <w:t>1.20</w:t>
              </w:r>
            </w:ins>
          </w:p>
        </w:tc>
      </w:tr>
      <w:tr w:rsidR="00EA2F34" w:rsidRPr="00CB4980" w14:paraId="292001E8" w14:textId="77777777" w:rsidTr="00A1082D">
        <w:trPr>
          <w:cantSplit/>
          <w:trHeight w:val="190"/>
          <w:ins w:id="5487" w:author="Author"/>
        </w:trPr>
        <w:tc>
          <w:tcPr>
            <w:tcW w:w="196" w:type="dxa"/>
            <w:vMerge w:val="restart"/>
            <w:tcBorders>
              <w:right w:val="single" w:sz="6" w:space="0" w:color="auto"/>
            </w:tcBorders>
          </w:tcPr>
          <w:p w14:paraId="3768D3E4" w14:textId="77777777" w:rsidR="00EA2F34" w:rsidRPr="00CB4980" w:rsidRDefault="00EA2F34" w:rsidP="00BE28D4">
            <w:pPr>
              <w:pStyle w:val="tabletext11"/>
              <w:rPr>
                <w:ins w:id="5488" w:author="Author"/>
              </w:rPr>
            </w:pPr>
            <w:ins w:id="5489" w:author="Author">
              <w:r w:rsidRPr="00CB4980">
                <w:br/>
              </w:r>
              <w:r w:rsidRPr="00CB4980">
                <w:br/>
              </w:r>
              <w:r w:rsidRPr="00CB4980">
                <w:br/>
              </w:r>
              <w:r w:rsidRPr="00CB4980">
                <w:br/>
              </w:r>
              <w:r w:rsidRPr="00CB4980">
                <w:br/>
              </w:r>
            </w:ins>
          </w:p>
        </w:tc>
        <w:tc>
          <w:tcPr>
            <w:tcW w:w="1116" w:type="dxa"/>
            <w:gridSpan w:val="2"/>
            <w:vMerge w:val="restart"/>
            <w:tcBorders>
              <w:top w:val="single" w:sz="6" w:space="0" w:color="auto"/>
              <w:left w:val="single" w:sz="6" w:space="0" w:color="auto"/>
              <w:right w:val="single" w:sz="6" w:space="0" w:color="auto"/>
            </w:tcBorders>
            <w:vAlign w:val="center"/>
            <w:hideMark/>
          </w:tcPr>
          <w:p w14:paraId="4B95A646" w14:textId="77777777" w:rsidR="00EA2F34" w:rsidRPr="00CB4980" w:rsidRDefault="00EA2F34" w:rsidP="00BE28D4">
            <w:pPr>
              <w:pStyle w:val="tabletext11"/>
              <w:rPr>
                <w:ins w:id="5490" w:author="Author"/>
              </w:rPr>
            </w:pPr>
            <w:ins w:id="5491" w:author="Author">
              <w:r w:rsidRPr="00CB4980">
                <w:t>Other Buses</w:t>
              </w:r>
            </w:ins>
          </w:p>
        </w:tc>
        <w:tc>
          <w:tcPr>
            <w:tcW w:w="1396" w:type="dxa"/>
            <w:tcBorders>
              <w:top w:val="single" w:sz="6" w:space="0" w:color="auto"/>
              <w:left w:val="single" w:sz="6" w:space="0" w:color="auto"/>
              <w:bottom w:val="single" w:sz="6" w:space="0" w:color="auto"/>
              <w:right w:val="single" w:sz="6" w:space="0" w:color="auto"/>
            </w:tcBorders>
            <w:hideMark/>
          </w:tcPr>
          <w:p w14:paraId="47189A1B" w14:textId="77777777" w:rsidR="00EA2F34" w:rsidRPr="00CB4980" w:rsidRDefault="00EA2F34" w:rsidP="00BE28D4">
            <w:pPr>
              <w:pStyle w:val="tabletext11"/>
              <w:rPr>
                <w:ins w:id="5492" w:author="Author"/>
              </w:rPr>
            </w:pPr>
            <w:ins w:id="5493" w:author="Author">
              <w:r w:rsidRPr="00CB4980">
                <w:t>Urban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5DCCD03" w14:textId="77777777" w:rsidR="00EA2F34" w:rsidRPr="00CB4980" w:rsidRDefault="00EA2F34" w:rsidP="00BE28D4">
            <w:pPr>
              <w:pStyle w:val="tabletext11"/>
              <w:jc w:val="center"/>
              <w:rPr>
                <w:ins w:id="5494" w:author="Author"/>
              </w:rPr>
            </w:pPr>
            <w:ins w:id="5495" w:author="Author">
              <w:r w:rsidRPr="00CB4980">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B19F57" w14:textId="77777777" w:rsidR="00EA2F34" w:rsidRPr="00CB4980" w:rsidRDefault="00EA2F34" w:rsidP="00BE28D4">
            <w:pPr>
              <w:pStyle w:val="tabletext11"/>
              <w:jc w:val="center"/>
              <w:rPr>
                <w:ins w:id="5496" w:author="Author"/>
              </w:rPr>
            </w:pPr>
            <w:ins w:id="5497" w:author="Author">
              <w:r w:rsidRPr="00CB4980">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3AAFBD" w14:textId="77777777" w:rsidR="00EA2F34" w:rsidRPr="00CB4980" w:rsidRDefault="00EA2F34" w:rsidP="00BE28D4">
            <w:pPr>
              <w:pStyle w:val="tabletext11"/>
              <w:jc w:val="center"/>
              <w:rPr>
                <w:ins w:id="5498" w:author="Author"/>
                <w:b/>
              </w:rPr>
            </w:pPr>
            <w:ins w:id="5499" w:author="Author">
              <w:r w:rsidRPr="00CB4980">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74A50C" w14:textId="77777777" w:rsidR="00EA2F34" w:rsidRPr="00CB4980" w:rsidRDefault="00EA2F34" w:rsidP="00BE28D4">
            <w:pPr>
              <w:pStyle w:val="tabletext11"/>
              <w:jc w:val="center"/>
              <w:rPr>
                <w:ins w:id="5500" w:author="Author"/>
                <w:b/>
              </w:rPr>
            </w:pPr>
            <w:ins w:id="5501" w:author="Author">
              <w:r w:rsidRPr="00CB4980">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ECB0D3" w14:textId="77777777" w:rsidR="00EA2F34" w:rsidRPr="00CB4980" w:rsidRDefault="00EA2F34" w:rsidP="00BE28D4">
            <w:pPr>
              <w:pStyle w:val="tabletext11"/>
              <w:jc w:val="center"/>
              <w:rPr>
                <w:ins w:id="5502" w:author="Author"/>
              </w:rPr>
            </w:pPr>
            <w:ins w:id="5503" w:author="Author">
              <w:r w:rsidRPr="00CB4980">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487BF9" w14:textId="77777777" w:rsidR="00EA2F34" w:rsidRPr="00CB4980" w:rsidRDefault="00EA2F34" w:rsidP="00BE28D4">
            <w:pPr>
              <w:pStyle w:val="tabletext11"/>
              <w:jc w:val="center"/>
              <w:rPr>
                <w:ins w:id="5504" w:author="Author"/>
              </w:rPr>
            </w:pPr>
            <w:ins w:id="5505" w:author="Author">
              <w:r w:rsidRPr="00CB4980">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C8D9E5" w14:textId="77777777" w:rsidR="00EA2F34" w:rsidRPr="00CB4980" w:rsidRDefault="00EA2F34" w:rsidP="00BE28D4">
            <w:pPr>
              <w:pStyle w:val="tabletext11"/>
              <w:jc w:val="center"/>
              <w:rPr>
                <w:ins w:id="5506" w:author="Author"/>
                <w:b/>
              </w:rPr>
            </w:pPr>
            <w:ins w:id="5507" w:author="Author">
              <w:r w:rsidRPr="00CB4980">
                <w:rPr>
                  <w:b/>
                </w:rPr>
                <w:t>0.90</w:t>
              </w:r>
            </w:ins>
          </w:p>
        </w:tc>
        <w:tc>
          <w:tcPr>
            <w:tcW w:w="630" w:type="dxa"/>
            <w:tcBorders>
              <w:top w:val="single" w:sz="6" w:space="0" w:color="auto"/>
              <w:left w:val="single" w:sz="6" w:space="0" w:color="auto"/>
              <w:bottom w:val="single" w:sz="6" w:space="0" w:color="auto"/>
              <w:right w:val="nil"/>
            </w:tcBorders>
            <w:vAlign w:val="bottom"/>
            <w:hideMark/>
          </w:tcPr>
          <w:p w14:paraId="505C093F" w14:textId="77777777" w:rsidR="00EA2F34" w:rsidRPr="00CB4980" w:rsidRDefault="00EA2F34" w:rsidP="00BE28D4">
            <w:pPr>
              <w:pStyle w:val="tabletext11"/>
              <w:jc w:val="center"/>
              <w:rPr>
                <w:ins w:id="5508" w:author="Author"/>
                <w:b/>
              </w:rPr>
            </w:pPr>
            <w:ins w:id="5509" w:author="Author">
              <w:r w:rsidRPr="00CB4980">
                <w:rPr>
                  <w:b/>
                </w:rPr>
                <w:t>1.65</w:t>
              </w:r>
            </w:ins>
          </w:p>
        </w:tc>
        <w:tc>
          <w:tcPr>
            <w:tcW w:w="630" w:type="dxa"/>
            <w:tcBorders>
              <w:top w:val="single" w:sz="6" w:space="0" w:color="auto"/>
              <w:left w:val="single" w:sz="6" w:space="0" w:color="auto"/>
              <w:bottom w:val="single" w:sz="6" w:space="0" w:color="auto"/>
              <w:right w:val="single" w:sz="6" w:space="0" w:color="auto"/>
            </w:tcBorders>
          </w:tcPr>
          <w:p w14:paraId="75DB94AB" w14:textId="77777777" w:rsidR="00EA2F34" w:rsidRPr="00CB4980" w:rsidRDefault="00EA2F34" w:rsidP="00BE28D4">
            <w:pPr>
              <w:pStyle w:val="tabletext11"/>
              <w:jc w:val="center"/>
              <w:rPr>
                <w:ins w:id="5510" w:author="Author"/>
                <w:b/>
              </w:rPr>
            </w:pPr>
            <w:ins w:id="5511" w:author="Author">
              <w:r w:rsidRPr="00CB4980">
                <w:t>N/A</w:t>
              </w:r>
            </w:ins>
          </w:p>
        </w:tc>
        <w:tc>
          <w:tcPr>
            <w:tcW w:w="630" w:type="dxa"/>
            <w:tcBorders>
              <w:top w:val="single" w:sz="6" w:space="0" w:color="auto"/>
              <w:left w:val="single" w:sz="6" w:space="0" w:color="auto"/>
              <w:bottom w:val="single" w:sz="6" w:space="0" w:color="auto"/>
              <w:right w:val="single" w:sz="6" w:space="0" w:color="auto"/>
            </w:tcBorders>
          </w:tcPr>
          <w:p w14:paraId="03E35BB6" w14:textId="77777777" w:rsidR="00EA2F34" w:rsidRPr="00CB4980" w:rsidRDefault="00EA2F34" w:rsidP="00BE28D4">
            <w:pPr>
              <w:pStyle w:val="tabletext11"/>
              <w:jc w:val="center"/>
              <w:rPr>
                <w:ins w:id="5512" w:author="Author"/>
                <w:b/>
              </w:rPr>
            </w:pPr>
            <w:ins w:id="5513" w:author="Author">
              <w:r w:rsidRPr="00CB4980">
                <w:t>N/A</w:t>
              </w:r>
            </w:ins>
          </w:p>
        </w:tc>
        <w:tc>
          <w:tcPr>
            <w:tcW w:w="630" w:type="dxa"/>
            <w:tcBorders>
              <w:top w:val="single" w:sz="6" w:space="0" w:color="auto"/>
              <w:left w:val="single" w:sz="6" w:space="0" w:color="auto"/>
              <w:bottom w:val="single" w:sz="6" w:space="0" w:color="auto"/>
              <w:right w:val="single" w:sz="6" w:space="0" w:color="auto"/>
            </w:tcBorders>
          </w:tcPr>
          <w:p w14:paraId="444204B2" w14:textId="77777777" w:rsidR="00EA2F34" w:rsidRPr="00CB4980" w:rsidRDefault="00EA2F34" w:rsidP="00BE28D4">
            <w:pPr>
              <w:pStyle w:val="tabletext11"/>
              <w:jc w:val="center"/>
              <w:rPr>
                <w:ins w:id="5514" w:author="Author"/>
                <w:b/>
              </w:rPr>
            </w:pPr>
            <w:ins w:id="5515" w:author="Author">
              <w:r w:rsidRPr="00CB4980">
                <w:t>N/A</w:t>
              </w:r>
            </w:ins>
          </w:p>
        </w:tc>
        <w:tc>
          <w:tcPr>
            <w:tcW w:w="638" w:type="dxa"/>
            <w:tcBorders>
              <w:top w:val="single" w:sz="6" w:space="0" w:color="auto"/>
              <w:left w:val="single" w:sz="6" w:space="0" w:color="auto"/>
              <w:bottom w:val="single" w:sz="6" w:space="0" w:color="auto"/>
              <w:right w:val="single" w:sz="6" w:space="0" w:color="auto"/>
            </w:tcBorders>
          </w:tcPr>
          <w:p w14:paraId="33BB079E" w14:textId="77777777" w:rsidR="00EA2F34" w:rsidRPr="00CB4980" w:rsidRDefault="00EA2F34" w:rsidP="00BE28D4">
            <w:pPr>
              <w:pStyle w:val="tabletext11"/>
              <w:jc w:val="center"/>
              <w:rPr>
                <w:ins w:id="5516" w:author="Author"/>
                <w:b/>
              </w:rPr>
            </w:pPr>
            <w:ins w:id="5517" w:author="Author">
              <w:r w:rsidRPr="00CB4980">
                <w:t>N/A</w:t>
              </w:r>
            </w:ins>
          </w:p>
        </w:tc>
      </w:tr>
      <w:tr w:rsidR="00EA2F34" w:rsidRPr="00CB4980" w14:paraId="5BF5D110" w14:textId="77777777" w:rsidTr="00A1082D">
        <w:trPr>
          <w:cantSplit/>
          <w:trHeight w:val="190"/>
          <w:ins w:id="5518" w:author="Author"/>
        </w:trPr>
        <w:tc>
          <w:tcPr>
            <w:tcW w:w="196" w:type="dxa"/>
            <w:vMerge/>
            <w:tcBorders>
              <w:right w:val="single" w:sz="6" w:space="0" w:color="auto"/>
            </w:tcBorders>
          </w:tcPr>
          <w:p w14:paraId="4BF5DC06" w14:textId="77777777" w:rsidR="00EA2F34" w:rsidRPr="00CB4980" w:rsidRDefault="00EA2F34" w:rsidP="00BE28D4">
            <w:pPr>
              <w:pStyle w:val="tabletext11"/>
              <w:rPr>
                <w:ins w:id="5519" w:author="Author"/>
              </w:rPr>
            </w:pPr>
          </w:p>
        </w:tc>
        <w:tc>
          <w:tcPr>
            <w:tcW w:w="1116" w:type="dxa"/>
            <w:gridSpan w:val="2"/>
            <w:vMerge/>
            <w:tcBorders>
              <w:top w:val="single" w:sz="6" w:space="0" w:color="auto"/>
              <w:left w:val="single" w:sz="6" w:space="0" w:color="auto"/>
              <w:right w:val="single" w:sz="6" w:space="0" w:color="auto"/>
            </w:tcBorders>
            <w:vAlign w:val="center"/>
            <w:hideMark/>
          </w:tcPr>
          <w:p w14:paraId="3206BB9B" w14:textId="77777777" w:rsidR="00EA2F34" w:rsidRPr="00CB4980" w:rsidRDefault="00EA2F34" w:rsidP="00BE28D4">
            <w:pPr>
              <w:overflowPunct/>
              <w:autoSpaceDE/>
              <w:autoSpaceDN/>
              <w:adjustRightInd/>
              <w:spacing w:before="0" w:line="240" w:lineRule="auto"/>
              <w:jc w:val="left"/>
              <w:rPr>
                <w:ins w:id="5520"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tcPr>
          <w:p w14:paraId="4757F297" w14:textId="77777777" w:rsidR="00EA2F34" w:rsidRPr="00CB4980" w:rsidRDefault="00EA2F34" w:rsidP="00BE28D4">
            <w:pPr>
              <w:pStyle w:val="tabletext11"/>
              <w:rPr>
                <w:ins w:id="5521" w:author="Author"/>
              </w:rPr>
            </w:pPr>
          </w:p>
        </w:tc>
        <w:tc>
          <w:tcPr>
            <w:tcW w:w="629" w:type="dxa"/>
            <w:tcBorders>
              <w:top w:val="single" w:sz="6" w:space="0" w:color="auto"/>
              <w:left w:val="single" w:sz="6" w:space="0" w:color="auto"/>
              <w:bottom w:val="single" w:sz="6" w:space="0" w:color="auto"/>
            </w:tcBorders>
          </w:tcPr>
          <w:p w14:paraId="14025710" w14:textId="77777777" w:rsidR="00EA2F34" w:rsidRPr="00CB4980" w:rsidRDefault="00EA2F34" w:rsidP="00BE28D4">
            <w:pPr>
              <w:pStyle w:val="tabletext11"/>
              <w:rPr>
                <w:ins w:id="5522" w:author="Author"/>
              </w:rPr>
            </w:pPr>
          </w:p>
        </w:tc>
        <w:tc>
          <w:tcPr>
            <w:tcW w:w="630" w:type="dxa"/>
            <w:tcBorders>
              <w:top w:val="single" w:sz="6" w:space="0" w:color="auto"/>
              <w:bottom w:val="single" w:sz="6" w:space="0" w:color="auto"/>
            </w:tcBorders>
          </w:tcPr>
          <w:p w14:paraId="38D2A9E0" w14:textId="77777777" w:rsidR="00EA2F34" w:rsidRPr="00CB4980" w:rsidRDefault="00EA2F34" w:rsidP="00BE28D4">
            <w:pPr>
              <w:pStyle w:val="tabletext11"/>
              <w:rPr>
                <w:ins w:id="5523" w:author="Author"/>
              </w:rPr>
            </w:pPr>
          </w:p>
        </w:tc>
        <w:tc>
          <w:tcPr>
            <w:tcW w:w="630" w:type="dxa"/>
            <w:tcBorders>
              <w:top w:val="single" w:sz="6" w:space="0" w:color="auto"/>
              <w:bottom w:val="single" w:sz="6" w:space="0" w:color="auto"/>
            </w:tcBorders>
          </w:tcPr>
          <w:p w14:paraId="04CBBE89" w14:textId="77777777" w:rsidR="00EA2F34" w:rsidRPr="00CB4980" w:rsidRDefault="00EA2F34" w:rsidP="00BE28D4">
            <w:pPr>
              <w:pStyle w:val="tabletext11"/>
              <w:jc w:val="center"/>
              <w:rPr>
                <w:ins w:id="5524" w:author="Author"/>
              </w:rPr>
            </w:pPr>
          </w:p>
        </w:tc>
        <w:tc>
          <w:tcPr>
            <w:tcW w:w="630" w:type="dxa"/>
            <w:tcBorders>
              <w:top w:val="single" w:sz="6" w:space="0" w:color="auto"/>
              <w:bottom w:val="single" w:sz="6" w:space="0" w:color="auto"/>
              <w:right w:val="single" w:sz="6" w:space="0" w:color="auto"/>
            </w:tcBorders>
          </w:tcPr>
          <w:p w14:paraId="17593E2D" w14:textId="77777777" w:rsidR="00EA2F34" w:rsidRPr="00CB4980" w:rsidRDefault="00EA2F34" w:rsidP="00BE28D4">
            <w:pPr>
              <w:pStyle w:val="tabletext11"/>
              <w:jc w:val="center"/>
              <w:rPr>
                <w:ins w:id="5525" w:author="Author"/>
              </w:rPr>
            </w:pPr>
          </w:p>
        </w:tc>
        <w:tc>
          <w:tcPr>
            <w:tcW w:w="630" w:type="dxa"/>
            <w:tcBorders>
              <w:top w:val="single" w:sz="6" w:space="0" w:color="auto"/>
              <w:left w:val="single" w:sz="6" w:space="0" w:color="auto"/>
              <w:bottom w:val="single" w:sz="6" w:space="0" w:color="auto"/>
            </w:tcBorders>
          </w:tcPr>
          <w:p w14:paraId="55B304DC" w14:textId="77777777" w:rsidR="00EA2F34" w:rsidRPr="00CB4980" w:rsidRDefault="00EA2F34" w:rsidP="00BE28D4">
            <w:pPr>
              <w:pStyle w:val="tabletext11"/>
              <w:rPr>
                <w:ins w:id="5526" w:author="Author"/>
              </w:rPr>
            </w:pPr>
          </w:p>
        </w:tc>
        <w:tc>
          <w:tcPr>
            <w:tcW w:w="630" w:type="dxa"/>
            <w:tcBorders>
              <w:top w:val="single" w:sz="6" w:space="0" w:color="auto"/>
              <w:bottom w:val="single" w:sz="6" w:space="0" w:color="auto"/>
            </w:tcBorders>
          </w:tcPr>
          <w:p w14:paraId="4FCE54D2" w14:textId="77777777" w:rsidR="00EA2F34" w:rsidRPr="00CB4980" w:rsidRDefault="00EA2F34" w:rsidP="00BE28D4">
            <w:pPr>
              <w:pStyle w:val="tabletext11"/>
              <w:rPr>
                <w:ins w:id="5527" w:author="Author"/>
              </w:rPr>
            </w:pPr>
          </w:p>
        </w:tc>
        <w:tc>
          <w:tcPr>
            <w:tcW w:w="630" w:type="dxa"/>
            <w:tcBorders>
              <w:top w:val="single" w:sz="6" w:space="0" w:color="auto"/>
              <w:bottom w:val="single" w:sz="6" w:space="0" w:color="auto"/>
            </w:tcBorders>
          </w:tcPr>
          <w:p w14:paraId="3998E185" w14:textId="77777777" w:rsidR="00EA2F34" w:rsidRPr="00CB4980" w:rsidRDefault="00EA2F34" w:rsidP="00BE28D4">
            <w:pPr>
              <w:pStyle w:val="tabletext11"/>
              <w:jc w:val="center"/>
              <w:rPr>
                <w:ins w:id="5528" w:author="Author"/>
              </w:rPr>
            </w:pPr>
          </w:p>
        </w:tc>
        <w:tc>
          <w:tcPr>
            <w:tcW w:w="630" w:type="dxa"/>
            <w:tcBorders>
              <w:top w:val="single" w:sz="6" w:space="0" w:color="auto"/>
              <w:bottom w:val="single" w:sz="6" w:space="0" w:color="auto"/>
              <w:right w:val="nil"/>
            </w:tcBorders>
          </w:tcPr>
          <w:p w14:paraId="39106E01" w14:textId="77777777" w:rsidR="00EA2F34" w:rsidRPr="00CB4980" w:rsidRDefault="00EA2F34" w:rsidP="00BE28D4">
            <w:pPr>
              <w:pStyle w:val="tabletext11"/>
              <w:jc w:val="center"/>
              <w:rPr>
                <w:ins w:id="5529" w:author="Author"/>
              </w:rPr>
            </w:pPr>
          </w:p>
        </w:tc>
        <w:tc>
          <w:tcPr>
            <w:tcW w:w="2528" w:type="dxa"/>
            <w:gridSpan w:val="4"/>
            <w:tcBorders>
              <w:top w:val="single" w:sz="6" w:space="0" w:color="auto"/>
              <w:left w:val="single" w:sz="6" w:space="0" w:color="auto"/>
              <w:bottom w:val="single" w:sz="6" w:space="0" w:color="auto"/>
              <w:right w:val="single" w:sz="6" w:space="0" w:color="auto"/>
            </w:tcBorders>
            <w:hideMark/>
          </w:tcPr>
          <w:p w14:paraId="4658E92A" w14:textId="77777777" w:rsidR="00EA2F34" w:rsidRPr="00CB4980" w:rsidRDefault="00EA2F34" w:rsidP="00BE28D4">
            <w:pPr>
              <w:pStyle w:val="tabletext11"/>
              <w:jc w:val="center"/>
              <w:rPr>
                <w:ins w:id="5530" w:author="Author"/>
                <w:b/>
              </w:rPr>
            </w:pPr>
            <w:ins w:id="5531" w:author="Author">
              <w:r w:rsidRPr="00CB4980">
                <w:rPr>
                  <w:b/>
                </w:rPr>
                <w:t>Zone Rated</w:t>
              </w:r>
            </w:ins>
          </w:p>
        </w:tc>
      </w:tr>
      <w:tr w:rsidR="00EA2F34" w:rsidRPr="00CB4980" w14:paraId="1B3A602C" w14:textId="77777777" w:rsidTr="00A1082D">
        <w:trPr>
          <w:cantSplit/>
          <w:trHeight w:val="190"/>
          <w:ins w:id="5532" w:author="Author"/>
        </w:trPr>
        <w:tc>
          <w:tcPr>
            <w:tcW w:w="196" w:type="dxa"/>
            <w:vMerge/>
            <w:tcBorders>
              <w:right w:val="single" w:sz="6" w:space="0" w:color="auto"/>
            </w:tcBorders>
            <w:hideMark/>
          </w:tcPr>
          <w:p w14:paraId="006246BB" w14:textId="77777777" w:rsidR="00EA2F34" w:rsidRPr="00CB4980" w:rsidRDefault="00EA2F34" w:rsidP="00BE28D4">
            <w:pPr>
              <w:pStyle w:val="tabletext11"/>
              <w:rPr>
                <w:ins w:id="5533" w:author="Author"/>
              </w:rPr>
            </w:pPr>
          </w:p>
        </w:tc>
        <w:tc>
          <w:tcPr>
            <w:tcW w:w="1116" w:type="dxa"/>
            <w:gridSpan w:val="2"/>
            <w:vMerge/>
            <w:tcBorders>
              <w:top w:val="single" w:sz="6" w:space="0" w:color="auto"/>
              <w:left w:val="single" w:sz="6" w:space="0" w:color="auto"/>
              <w:right w:val="single" w:sz="6" w:space="0" w:color="auto"/>
            </w:tcBorders>
            <w:vAlign w:val="center"/>
            <w:hideMark/>
          </w:tcPr>
          <w:p w14:paraId="55402755" w14:textId="77777777" w:rsidR="00EA2F34" w:rsidRPr="00CB4980" w:rsidRDefault="00EA2F34" w:rsidP="00BE28D4">
            <w:pPr>
              <w:overflowPunct/>
              <w:autoSpaceDE/>
              <w:autoSpaceDN/>
              <w:adjustRightInd/>
              <w:spacing w:before="0" w:line="240" w:lineRule="auto"/>
              <w:jc w:val="left"/>
              <w:rPr>
                <w:ins w:id="5534"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1931D8F3" w14:textId="77777777" w:rsidR="00EA2F34" w:rsidRPr="00CB4980" w:rsidRDefault="00EA2F34" w:rsidP="00BE28D4">
            <w:pPr>
              <w:pStyle w:val="tabletext11"/>
              <w:rPr>
                <w:ins w:id="5535" w:author="Author"/>
              </w:rPr>
            </w:pPr>
            <w:ins w:id="5536" w:author="Author">
              <w:r w:rsidRPr="00CB4980">
                <w:t xml:space="preserve">Airport Bus Or </w:t>
              </w:r>
              <w:r w:rsidRPr="00CB4980">
                <w:br/>
                <w:t>Airport Limousine</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85CA7D0" w14:textId="77777777" w:rsidR="00EA2F34" w:rsidRPr="00CB4980" w:rsidRDefault="00EA2F34" w:rsidP="00BE28D4">
            <w:pPr>
              <w:pStyle w:val="tabletext11"/>
              <w:jc w:val="center"/>
              <w:rPr>
                <w:ins w:id="5537" w:author="Author"/>
              </w:rPr>
            </w:pPr>
            <w:ins w:id="5538" w:author="Author">
              <w:r w:rsidRPr="00CB4980">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9E9F9F" w14:textId="77777777" w:rsidR="00EA2F34" w:rsidRPr="00CB4980" w:rsidRDefault="00EA2F34" w:rsidP="00BE28D4">
            <w:pPr>
              <w:pStyle w:val="tabletext11"/>
              <w:jc w:val="center"/>
              <w:rPr>
                <w:ins w:id="5539" w:author="Author"/>
              </w:rPr>
            </w:pPr>
            <w:ins w:id="5540" w:author="Author">
              <w:r w:rsidRPr="00CB4980">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5E4E0F" w14:textId="77777777" w:rsidR="00EA2F34" w:rsidRPr="00CB4980" w:rsidRDefault="00EA2F34" w:rsidP="00BE28D4">
            <w:pPr>
              <w:pStyle w:val="tabletext11"/>
              <w:jc w:val="center"/>
              <w:rPr>
                <w:ins w:id="5541" w:author="Author"/>
                <w:b/>
              </w:rPr>
            </w:pPr>
            <w:ins w:id="5542" w:author="Author">
              <w:r w:rsidRPr="00CB4980">
                <w:rPr>
                  <w:b/>
                </w:rPr>
                <w:t>0.70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E5713D" w14:textId="77777777" w:rsidR="00EA2F34" w:rsidRPr="00CB4980" w:rsidRDefault="00EA2F34" w:rsidP="00BE28D4">
            <w:pPr>
              <w:pStyle w:val="tabletext11"/>
              <w:jc w:val="center"/>
              <w:rPr>
                <w:ins w:id="5543" w:author="Author"/>
                <w:b/>
              </w:rPr>
            </w:pPr>
            <w:ins w:id="5544" w:author="Author">
              <w:r w:rsidRPr="00CB4980">
                <w:rPr>
                  <w:b/>
                </w:rPr>
                <w:t>1.55</w:t>
              </w:r>
            </w:ins>
          </w:p>
        </w:tc>
        <w:tc>
          <w:tcPr>
            <w:tcW w:w="630" w:type="dxa"/>
            <w:tcBorders>
              <w:top w:val="single" w:sz="6" w:space="0" w:color="auto"/>
              <w:left w:val="nil"/>
              <w:bottom w:val="single" w:sz="6" w:space="0" w:color="auto"/>
              <w:right w:val="single" w:sz="6" w:space="0" w:color="auto"/>
            </w:tcBorders>
            <w:vAlign w:val="bottom"/>
            <w:hideMark/>
          </w:tcPr>
          <w:p w14:paraId="4235F831" w14:textId="77777777" w:rsidR="00EA2F34" w:rsidRPr="00CB4980" w:rsidRDefault="00EA2F34" w:rsidP="00BE28D4">
            <w:pPr>
              <w:pStyle w:val="tabletext11"/>
              <w:jc w:val="center"/>
              <w:rPr>
                <w:ins w:id="5545" w:author="Author"/>
              </w:rPr>
            </w:pPr>
            <w:ins w:id="5546" w:author="Author">
              <w:r w:rsidRPr="00CB4980">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7F5122" w14:textId="77777777" w:rsidR="00EA2F34" w:rsidRPr="00CB4980" w:rsidRDefault="00EA2F34" w:rsidP="00BE28D4">
            <w:pPr>
              <w:pStyle w:val="tabletext11"/>
              <w:jc w:val="center"/>
              <w:rPr>
                <w:ins w:id="5547" w:author="Author"/>
              </w:rPr>
            </w:pPr>
            <w:ins w:id="5548" w:author="Author">
              <w:r w:rsidRPr="00CB4980">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585D51" w14:textId="77777777" w:rsidR="00EA2F34" w:rsidRPr="00CB4980" w:rsidRDefault="00EA2F34" w:rsidP="00BE28D4">
            <w:pPr>
              <w:pStyle w:val="tabletext11"/>
              <w:jc w:val="center"/>
              <w:rPr>
                <w:ins w:id="5549" w:author="Author"/>
                <w:b/>
              </w:rPr>
            </w:pPr>
            <w:ins w:id="5550" w:author="Author">
              <w:r w:rsidRPr="00CB4980">
                <w:rPr>
                  <w:b/>
                </w:rPr>
                <w:t>0.80</w:t>
              </w:r>
            </w:ins>
          </w:p>
        </w:tc>
        <w:tc>
          <w:tcPr>
            <w:tcW w:w="630" w:type="dxa"/>
            <w:tcBorders>
              <w:top w:val="single" w:sz="6" w:space="0" w:color="auto"/>
              <w:left w:val="single" w:sz="6" w:space="0" w:color="auto"/>
              <w:bottom w:val="single" w:sz="6" w:space="0" w:color="auto"/>
              <w:right w:val="nil"/>
            </w:tcBorders>
            <w:vAlign w:val="bottom"/>
            <w:hideMark/>
          </w:tcPr>
          <w:p w14:paraId="2F00CFB5" w14:textId="77777777" w:rsidR="00EA2F34" w:rsidRPr="00CB4980" w:rsidRDefault="00EA2F34" w:rsidP="00BE28D4">
            <w:pPr>
              <w:pStyle w:val="tabletext11"/>
              <w:jc w:val="center"/>
              <w:rPr>
                <w:ins w:id="5551" w:author="Author"/>
                <w:b/>
              </w:rPr>
            </w:pPr>
            <w:ins w:id="5552" w:author="Author">
              <w:r w:rsidRPr="00CB4980">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2D2014" w14:textId="77777777" w:rsidR="00EA2F34" w:rsidRPr="00CB4980" w:rsidRDefault="00EA2F34" w:rsidP="00BE28D4">
            <w:pPr>
              <w:pStyle w:val="tabletext11"/>
              <w:jc w:val="center"/>
              <w:rPr>
                <w:ins w:id="5553" w:author="Author"/>
              </w:rPr>
            </w:pPr>
            <w:ins w:id="5554" w:author="Author">
              <w:r w:rsidRPr="00CB4980">
                <w:t>5279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348A7D" w14:textId="77777777" w:rsidR="00EA2F34" w:rsidRPr="00CB4980" w:rsidRDefault="00EA2F34" w:rsidP="00BE28D4">
            <w:pPr>
              <w:pStyle w:val="tabletext11"/>
              <w:jc w:val="center"/>
              <w:rPr>
                <w:ins w:id="5555" w:author="Author"/>
              </w:rPr>
            </w:pPr>
            <w:ins w:id="5556" w:author="Author">
              <w:r w:rsidRPr="00CB4980">
                <w:t>5209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B1B47B" w14:textId="77777777" w:rsidR="00EA2F34" w:rsidRPr="00CB4980" w:rsidRDefault="00EA2F34" w:rsidP="00BE28D4">
            <w:pPr>
              <w:pStyle w:val="tabletext11"/>
              <w:jc w:val="center"/>
              <w:rPr>
                <w:ins w:id="5557" w:author="Author"/>
                <w:b/>
              </w:rPr>
            </w:pPr>
            <w:ins w:id="5558" w:author="Author">
              <w:r w:rsidRPr="00CB4980">
                <w:rPr>
                  <w:b/>
                </w:rPr>
                <w:t>1.10</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5D6588B5" w14:textId="77777777" w:rsidR="00EA2F34" w:rsidRPr="00CB4980" w:rsidRDefault="00EA2F34" w:rsidP="00BE28D4">
            <w:pPr>
              <w:pStyle w:val="tabletext11"/>
              <w:jc w:val="center"/>
              <w:rPr>
                <w:ins w:id="5559" w:author="Author"/>
                <w:b/>
              </w:rPr>
            </w:pPr>
            <w:ins w:id="5560" w:author="Author">
              <w:r w:rsidRPr="00CB4980">
                <w:rPr>
                  <w:b/>
                </w:rPr>
                <w:t>1.00</w:t>
              </w:r>
            </w:ins>
          </w:p>
        </w:tc>
      </w:tr>
      <w:tr w:rsidR="00EA2F34" w:rsidRPr="00CB4980" w14:paraId="16390914" w14:textId="77777777" w:rsidTr="00A1082D">
        <w:trPr>
          <w:cantSplit/>
          <w:trHeight w:val="190"/>
          <w:ins w:id="5561" w:author="Author"/>
        </w:trPr>
        <w:tc>
          <w:tcPr>
            <w:tcW w:w="196" w:type="dxa"/>
            <w:vMerge/>
            <w:tcBorders>
              <w:right w:val="single" w:sz="6" w:space="0" w:color="auto"/>
            </w:tcBorders>
          </w:tcPr>
          <w:p w14:paraId="29883859" w14:textId="77777777" w:rsidR="00EA2F34" w:rsidRPr="00CB4980" w:rsidRDefault="00EA2F34" w:rsidP="00BE28D4">
            <w:pPr>
              <w:pStyle w:val="tabletext11"/>
              <w:rPr>
                <w:ins w:id="5562" w:author="Author"/>
              </w:rPr>
            </w:pPr>
          </w:p>
        </w:tc>
        <w:tc>
          <w:tcPr>
            <w:tcW w:w="1116" w:type="dxa"/>
            <w:gridSpan w:val="2"/>
            <w:vMerge/>
            <w:tcBorders>
              <w:top w:val="single" w:sz="6" w:space="0" w:color="auto"/>
              <w:left w:val="single" w:sz="6" w:space="0" w:color="auto"/>
              <w:right w:val="single" w:sz="6" w:space="0" w:color="auto"/>
            </w:tcBorders>
            <w:vAlign w:val="center"/>
            <w:hideMark/>
          </w:tcPr>
          <w:p w14:paraId="69E6894B" w14:textId="77777777" w:rsidR="00EA2F34" w:rsidRPr="00CB4980" w:rsidRDefault="00EA2F34" w:rsidP="00BE28D4">
            <w:pPr>
              <w:overflowPunct/>
              <w:autoSpaceDE/>
              <w:autoSpaceDN/>
              <w:adjustRightInd/>
              <w:spacing w:before="0" w:line="240" w:lineRule="auto"/>
              <w:jc w:val="left"/>
              <w:rPr>
                <w:ins w:id="5563"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4C2DEFB7" w14:textId="77777777" w:rsidR="00EA2F34" w:rsidRPr="00CB4980" w:rsidRDefault="00EA2F34" w:rsidP="00BE28D4">
            <w:pPr>
              <w:pStyle w:val="tabletext11"/>
              <w:rPr>
                <w:ins w:id="5564" w:author="Author"/>
              </w:rPr>
            </w:pPr>
            <w:ins w:id="5565" w:author="Author">
              <w:r w:rsidRPr="00CB4980">
                <w:t>Inter-city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95227C9" w14:textId="77777777" w:rsidR="00EA2F34" w:rsidRPr="00CB4980" w:rsidRDefault="00EA2F34" w:rsidP="00BE28D4">
            <w:pPr>
              <w:pStyle w:val="tabletext11"/>
              <w:jc w:val="center"/>
              <w:rPr>
                <w:ins w:id="5566" w:author="Author"/>
              </w:rPr>
            </w:pPr>
            <w:ins w:id="5567" w:author="Author">
              <w:r w:rsidRPr="00CB4980">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CCF77F" w14:textId="77777777" w:rsidR="00EA2F34" w:rsidRPr="00CB4980" w:rsidRDefault="00EA2F34" w:rsidP="00BE28D4">
            <w:pPr>
              <w:pStyle w:val="tabletext11"/>
              <w:jc w:val="center"/>
              <w:rPr>
                <w:ins w:id="5568" w:author="Author"/>
              </w:rPr>
            </w:pPr>
            <w:ins w:id="5569" w:author="Author">
              <w:r w:rsidRPr="00CB4980">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3FCD27" w14:textId="77777777" w:rsidR="00EA2F34" w:rsidRPr="00CB4980" w:rsidRDefault="00EA2F34" w:rsidP="00BE28D4">
            <w:pPr>
              <w:pStyle w:val="tabletext11"/>
              <w:jc w:val="center"/>
              <w:rPr>
                <w:ins w:id="5570" w:author="Author"/>
                <w:b/>
              </w:rPr>
            </w:pPr>
            <w:ins w:id="5571" w:author="Author">
              <w:r w:rsidRPr="00CB4980">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AE417D" w14:textId="77777777" w:rsidR="00EA2F34" w:rsidRPr="00CB4980" w:rsidRDefault="00EA2F34" w:rsidP="00BE28D4">
            <w:pPr>
              <w:pStyle w:val="tabletext11"/>
              <w:jc w:val="center"/>
              <w:rPr>
                <w:ins w:id="5572" w:author="Author"/>
                <w:b/>
              </w:rPr>
            </w:pPr>
            <w:ins w:id="5573" w:author="Author">
              <w:r w:rsidRPr="00CB4980">
                <w:rPr>
                  <w:b/>
                </w:rPr>
                <w:t>0.95</w:t>
              </w:r>
            </w:ins>
          </w:p>
        </w:tc>
        <w:tc>
          <w:tcPr>
            <w:tcW w:w="630" w:type="dxa"/>
            <w:tcBorders>
              <w:top w:val="single" w:sz="6" w:space="0" w:color="auto"/>
              <w:left w:val="nil"/>
              <w:bottom w:val="single" w:sz="6" w:space="0" w:color="auto"/>
              <w:right w:val="single" w:sz="6" w:space="0" w:color="auto"/>
            </w:tcBorders>
            <w:vAlign w:val="bottom"/>
            <w:hideMark/>
          </w:tcPr>
          <w:p w14:paraId="571316AD" w14:textId="77777777" w:rsidR="00EA2F34" w:rsidRPr="00CB4980" w:rsidRDefault="00EA2F34" w:rsidP="00BE28D4">
            <w:pPr>
              <w:pStyle w:val="tabletext11"/>
              <w:jc w:val="center"/>
              <w:rPr>
                <w:ins w:id="5574" w:author="Author"/>
              </w:rPr>
            </w:pPr>
            <w:ins w:id="5575" w:author="Author">
              <w:r w:rsidRPr="00CB4980">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59C284" w14:textId="77777777" w:rsidR="00EA2F34" w:rsidRPr="00CB4980" w:rsidRDefault="00EA2F34" w:rsidP="00BE28D4">
            <w:pPr>
              <w:pStyle w:val="tabletext11"/>
              <w:jc w:val="center"/>
              <w:rPr>
                <w:ins w:id="5576" w:author="Author"/>
              </w:rPr>
            </w:pPr>
            <w:ins w:id="5577" w:author="Author">
              <w:r w:rsidRPr="00CB4980">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88095D" w14:textId="77777777" w:rsidR="00EA2F34" w:rsidRPr="00CB4980" w:rsidRDefault="00EA2F34" w:rsidP="00BE28D4">
            <w:pPr>
              <w:pStyle w:val="tabletext11"/>
              <w:jc w:val="center"/>
              <w:rPr>
                <w:ins w:id="5578" w:author="Author"/>
                <w:b/>
              </w:rPr>
            </w:pPr>
            <w:ins w:id="5579" w:author="Author">
              <w:r w:rsidRPr="00CB4980">
                <w:rPr>
                  <w:b/>
                </w:rPr>
                <w:t>1.20</w:t>
              </w:r>
            </w:ins>
          </w:p>
        </w:tc>
        <w:tc>
          <w:tcPr>
            <w:tcW w:w="630" w:type="dxa"/>
            <w:tcBorders>
              <w:top w:val="single" w:sz="6" w:space="0" w:color="auto"/>
              <w:left w:val="single" w:sz="6" w:space="0" w:color="auto"/>
              <w:bottom w:val="single" w:sz="6" w:space="0" w:color="auto"/>
              <w:right w:val="nil"/>
            </w:tcBorders>
            <w:vAlign w:val="bottom"/>
            <w:hideMark/>
          </w:tcPr>
          <w:p w14:paraId="35DBEC3C" w14:textId="77777777" w:rsidR="00EA2F34" w:rsidRPr="00CB4980" w:rsidRDefault="00EA2F34" w:rsidP="00BE28D4">
            <w:pPr>
              <w:pStyle w:val="tabletext11"/>
              <w:jc w:val="center"/>
              <w:rPr>
                <w:ins w:id="5580" w:author="Author"/>
                <w:b/>
              </w:rPr>
            </w:pPr>
            <w:ins w:id="5581" w:author="Author">
              <w:r w:rsidRPr="00CB4980">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027D28" w14:textId="77777777" w:rsidR="00EA2F34" w:rsidRPr="00CB4980" w:rsidRDefault="00EA2F34" w:rsidP="00BE28D4">
            <w:pPr>
              <w:pStyle w:val="tabletext11"/>
              <w:jc w:val="center"/>
              <w:rPr>
                <w:ins w:id="5582" w:author="Author"/>
              </w:rPr>
            </w:pPr>
            <w:ins w:id="5583" w:author="Author">
              <w:r w:rsidRPr="00CB4980">
                <w:t>5379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884CAF" w14:textId="77777777" w:rsidR="00EA2F34" w:rsidRPr="00CB4980" w:rsidRDefault="00EA2F34" w:rsidP="00BE28D4">
            <w:pPr>
              <w:pStyle w:val="tabletext11"/>
              <w:jc w:val="center"/>
              <w:rPr>
                <w:ins w:id="5584" w:author="Author"/>
              </w:rPr>
            </w:pPr>
            <w:ins w:id="5585" w:author="Author">
              <w:r w:rsidRPr="00CB4980">
                <w:t>5309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F2B7A7" w14:textId="77777777" w:rsidR="00EA2F34" w:rsidRPr="00CB4980" w:rsidRDefault="00EA2F34" w:rsidP="00BE28D4">
            <w:pPr>
              <w:pStyle w:val="tabletext11"/>
              <w:jc w:val="center"/>
              <w:rPr>
                <w:ins w:id="5586" w:author="Author"/>
                <w:b/>
              </w:rPr>
            </w:pPr>
            <w:ins w:id="5587" w:author="Author">
              <w:r w:rsidRPr="00CB4980">
                <w:rPr>
                  <w:b/>
                </w:rPr>
                <w:t>1.85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647C78F4" w14:textId="77777777" w:rsidR="00EA2F34" w:rsidRPr="00CB4980" w:rsidRDefault="00EA2F34" w:rsidP="00BE28D4">
            <w:pPr>
              <w:pStyle w:val="tabletext11"/>
              <w:jc w:val="center"/>
              <w:rPr>
                <w:ins w:id="5588" w:author="Author"/>
                <w:b/>
              </w:rPr>
            </w:pPr>
            <w:ins w:id="5589" w:author="Author">
              <w:r w:rsidRPr="00CB4980">
                <w:rPr>
                  <w:b/>
                </w:rPr>
                <w:t>1.00</w:t>
              </w:r>
            </w:ins>
          </w:p>
        </w:tc>
      </w:tr>
      <w:tr w:rsidR="00EA2F34" w:rsidRPr="00CB4980" w14:paraId="2FEBA2AD" w14:textId="77777777" w:rsidTr="00A1082D">
        <w:trPr>
          <w:cantSplit/>
          <w:trHeight w:val="190"/>
          <w:ins w:id="5590" w:author="Author"/>
        </w:trPr>
        <w:tc>
          <w:tcPr>
            <w:tcW w:w="196" w:type="dxa"/>
            <w:vMerge/>
            <w:tcBorders>
              <w:right w:val="single" w:sz="6" w:space="0" w:color="auto"/>
            </w:tcBorders>
          </w:tcPr>
          <w:p w14:paraId="251DEEFA" w14:textId="77777777" w:rsidR="00EA2F34" w:rsidRPr="00CB4980" w:rsidRDefault="00EA2F34" w:rsidP="00BE28D4">
            <w:pPr>
              <w:pStyle w:val="tabletext11"/>
              <w:rPr>
                <w:ins w:id="5591" w:author="Author"/>
              </w:rPr>
            </w:pPr>
          </w:p>
        </w:tc>
        <w:tc>
          <w:tcPr>
            <w:tcW w:w="1116" w:type="dxa"/>
            <w:gridSpan w:val="2"/>
            <w:vMerge/>
            <w:tcBorders>
              <w:top w:val="single" w:sz="6" w:space="0" w:color="auto"/>
              <w:left w:val="single" w:sz="6" w:space="0" w:color="auto"/>
              <w:right w:val="single" w:sz="6" w:space="0" w:color="auto"/>
            </w:tcBorders>
            <w:vAlign w:val="center"/>
            <w:hideMark/>
          </w:tcPr>
          <w:p w14:paraId="0865B4D5" w14:textId="77777777" w:rsidR="00EA2F34" w:rsidRPr="00CB4980" w:rsidRDefault="00EA2F34" w:rsidP="00BE28D4">
            <w:pPr>
              <w:overflowPunct/>
              <w:autoSpaceDE/>
              <w:autoSpaceDN/>
              <w:adjustRightInd/>
              <w:spacing w:before="0" w:line="240" w:lineRule="auto"/>
              <w:jc w:val="left"/>
              <w:rPr>
                <w:ins w:id="5592"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40D6F1D9" w14:textId="77777777" w:rsidR="00EA2F34" w:rsidRPr="00CB4980" w:rsidRDefault="00EA2F34" w:rsidP="00BE28D4">
            <w:pPr>
              <w:pStyle w:val="tabletext11"/>
              <w:rPr>
                <w:ins w:id="5593" w:author="Author"/>
              </w:rPr>
            </w:pPr>
            <w:ins w:id="5594" w:author="Author">
              <w:r w:rsidRPr="00CB4980">
                <w:t>Charter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108DA97" w14:textId="77777777" w:rsidR="00EA2F34" w:rsidRPr="00CB4980" w:rsidRDefault="00EA2F34" w:rsidP="00BE28D4">
            <w:pPr>
              <w:pStyle w:val="tabletext11"/>
              <w:jc w:val="center"/>
              <w:rPr>
                <w:ins w:id="5595" w:author="Author"/>
              </w:rPr>
            </w:pPr>
            <w:ins w:id="5596" w:author="Author">
              <w:r w:rsidRPr="00CB4980">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B694A5" w14:textId="77777777" w:rsidR="00EA2F34" w:rsidRPr="00CB4980" w:rsidRDefault="00EA2F34" w:rsidP="00BE28D4">
            <w:pPr>
              <w:pStyle w:val="tabletext11"/>
              <w:jc w:val="center"/>
              <w:rPr>
                <w:ins w:id="5597" w:author="Author"/>
              </w:rPr>
            </w:pPr>
            <w:ins w:id="5598" w:author="Author">
              <w:r w:rsidRPr="00CB4980">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7143D9" w14:textId="77777777" w:rsidR="00EA2F34" w:rsidRPr="00CB4980" w:rsidRDefault="00EA2F34" w:rsidP="00BE28D4">
            <w:pPr>
              <w:pStyle w:val="tabletext11"/>
              <w:jc w:val="center"/>
              <w:rPr>
                <w:ins w:id="5599" w:author="Author"/>
                <w:b/>
              </w:rPr>
            </w:pPr>
            <w:ins w:id="5600" w:author="Author">
              <w:r w:rsidRPr="00CB4980">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44C7BC" w14:textId="77777777" w:rsidR="00EA2F34" w:rsidRPr="00CB4980" w:rsidRDefault="00EA2F34" w:rsidP="00BE28D4">
            <w:pPr>
              <w:pStyle w:val="tabletext11"/>
              <w:jc w:val="center"/>
              <w:rPr>
                <w:ins w:id="5601" w:author="Author"/>
                <w:b/>
              </w:rPr>
            </w:pPr>
            <w:ins w:id="5602" w:author="Author">
              <w:r w:rsidRPr="00CB4980">
                <w:rPr>
                  <w:b/>
                </w:rPr>
                <w:t>1.55</w:t>
              </w:r>
            </w:ins>
          </w:p>
        </w:tc>
        <w:tc>
          <w:tcPr>
            <w:tcW w:w="630" w:type="dxa"/>
            <w:tcBorders>
              <w:top w:val="single" w:sz="6" w:space="0" w:color="auto"/>
              <w:left w:val="nil"/>
              <w:bottom w:val="single" w:sz="6" w:space="0" w:color="auto"/>
              <w:right w:val="single" w:sz="6" w:space="0" w:color="auto"/>
            </w:tcBorders>
            <w:vAlign w:val="bottom"/>
            <w:hideMark/>
          </w:tcPr>
          <w:p w14:paraId="23AF19FE" w14:textId="77777777" w:rsidR="00EA2F34" w:rsidRPr="00CB4980" w:rsidRDefault="00EA2F34" w:rsidP="00BE28D4">
            <w:pPr>
              <w:pStyle w:val="tabletext11"/>
              <w:jc w:val="center"/>
              <w:rPr>
                <w:ins w:id="5603" w:author="Author"/>
              </w:rPr>
            </w:pPr>
            <w:ins w:id="5604" w:author="Author">
              <w:r w:rsidRPr="00CB4980">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84DC93" w14:textId="77777777" w:rsidR="00EA2F34" w:rsidRPr="00CB4980" w:rsidRDefault="00EA2F34" w:rsidP="00BE28D4">
            <w:pPr>
              <w:pStyle w:val="tabletext11"/>
              <w:jc w:val="center"/>
              <w:rPr>
                <w:ins w:id="5605" w:author="Author"/>
              </w:rPr>
            </w:pPr>
            <w:ins w:id="5606" w:author="Author">
              <w:r w:rsidRPr="00CB4980">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0EBFD3" w14:textId="77777777" w:rsidR="00EA2F34" w:rsidRPr="00CB4980" w:rsidRDefault="00EA2F34" w:rsidP="00BE28D4">
            <w:pPr>
              <w:pStyle w:val="tabletext11"/>
              <w:jc w:val="center"/>
              <w:rPr>
                <w:ins w:id="5607" w:author="Author"/>
                <w:b/>
              </w:rPr>
            </w:pPr>
            <w:ins w:id="5608" w:author="Author">
              <w:r w:rsidRPr="00CB4980">
                <w:rPr>
                  <w:b/>
                </w:rPr>
                <w:t>1.15</w:t>
              </w:r>
            </w:ins>
          </w:p>
        </w:tc>
        <w:tc>
          <w:tcPr>
            <w:tcW w:w="630" w:type="dxa"/>
            <w:tcBorders>
              <w:top w:val="single" w:sz="6" w:space="0" w:color="auto"/>
              <w:left w:val="single" w:sz="6" w:space="0" w:color="auto"/>
              <w:bottom w:val="single" w:sz="6" w:space="0" w:color="auto"/>
              <w:right w:val="nil"/>
            </w:tcBorders>
            <w:vAlign w:val="bottom"/>
            <w:hideMark/>
          </w:tcPr>
          <w:p w14:paraId="0BE20C59" w14:textId="77777777" w:rsidR="00EA2F34" w:rsidRPr="00CB4980" w:rsidRDefault="00EA2F34" w:rsidP="00BE28D4">
            <w:pPr>
              <w:pStyle w:val="tabletext11"/>
              <w:jc w:val="center"/>
              <w:rPr>
                <w:ins w:id="5609" w:author="Author"/>
                <w:b/>
              </w:rPr>
            </w:pPr>
            <w:ins w:id="5610" w:author="Author">
              <w:r w:rsidRPr="00CB4980">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006E32" w14:textId="77777777" w:rsidR="00EA2F34" w:rsidRPr="00CB4980" w:rsidRDefault="00EA2F34" w:rsidP="00BE28D4">
            <w:pPr>
              <w:pStyle w:val="tabletext11"/>
              <w:jc w:val="center"/>
              <w:rPr>
                <w:ins w:id="5611" w:author="Author"/>
              </w:rPr>
            </w:pPr>
            <w:ins w:id="5612" w:author="Author">
              <w:r w:rsidRPr="00CB4980">
                <w:t>5479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907962" w14:textId="77777777" w:rsidR="00EA2F34" w:rsidRPr="00CB4980" w:rsidRDefault="00EA2F34" w:rsidP="00BE28D4">
            <w:pPr>
              <w:pStyle w:val="tabletext11"/>
              <w:jc w:val="center"/>
              <w:rPr>
                <w:ins w:id="5613" w:author="Author"/>
              </w:rPr>
            </w:pPr>
            <w:ins w:id="5614" w:author="Author">
              <w:r w:rsidRPr="00CB4980">
                <w:t>5409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8DA34F" w14:textId="77777777" w:rsidR="00EA2F34" w:rsidRPr="00CB4980" w:rsidRDefault="00EA2F34" w:rsidP="00BE28D4">
            <w:pPr>
              <w:pStyle w:val="tabletext11"/>
              <w:jc w:val="center"/>
              <w:rPr>
                <w:ins w:id="5615" w:author="Author"/>
                <w:b/>
              </w:rPr>
            </w:pPr>
            <w:ins w:id="5616" w:author="Author">
              <w:r w:rsidRPr="00CB4980">
                <w:rPr>
                  <w:b/>
                </w:rPr>
                <w:t>1.85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16BEC72C" w14:textId="77777777" w:rsidR="00EA2F34" w:rsidRPr="00CB4980" w:rsidRDefault="00EA2F34" w:rsidP="00BE28D4">
            <w:pPr>
              <w:pStyle w:val="tabletext11"/>
              <w:jc w:val="center"/>
              <w:rPr>
                <w:ins w:id="5617" w:author="Author"/>
                <w:b/>
              </w:rPr>
            </w:pPr>
            <w:ins w:id="5618" w:author="Author">
              <w:r w:rsidRPr="00CB4980">
                <w:rPr>
                  <w:b/>
                </w:rPr>
                <w:t>1.00</w:t>
              </w:r>
            </w:ins>
          </w:p>
        </w:tc>
      </w:tr>
      <w:tr w:rsidR="00EA2F34" w:rsidRPr="00CB4980" w14:paraId="715870E8" w14:textId="77777777" w:rsidTr="00A1082D">
        <w:trPr>
          <w:cantSplit/>
          <w:trHeight w:val="190"/>
          <w:ins w:id="5619" w:author="Author"/>
        </w:trPr>
        <w:tc>
          <w:tcPr>
            <w:tcW w:w="196" w:type="dxa"/>
            <w:vMerge/>
            <w:tcBorders>
              <w:right w:val="single" w:sz="6" w:space="0" w:color="auto"/>
            </w:tcBorders>
          </w:tcPr>
          <w:p w14:paraId="7DCC8975" w14:textId="77777777" w:rsidR="00EA2F34" w:rsidRPr="00CB4980" w:rsidRDefault="00EA2F34" w:rsidP="00BE28D4">
            <w:pPr>
              <w:pStyle w:val="tabletext11"/>
              <w:rPr>
                <w:ins w:id="5620" w:author="Author"/>
              </w:rPr>
            </w:pPr>
          </w:p>
        </w:tc>
        <w:tc>
          <w:tcPr>
            <w:tcW w:w="1116" w:type="dxa"/>
            <w:gridSpan w:val="2"/>
            <w:vMerge/>
            <w:tcBorders>
              <w:top w:val="single" w:sz="6" w:space="0" w:color="auto"/>
              <w:left w:val="single" w:sz="6" w:space="0" w:color="auto"/>
              <w:right w:val="single" w:sz="6" w:space="0" w:color="auto"/>
            </w:tcBorders>
            <w:vAlign w:val="center"/>
            <w:hideMark/>
          </w:tcPr>
          <w:p w14:paraId="2AC239B4" w14:textId="77777777" w:rsidR="00EA2F34" w:rsidRPr="00CB4980" w:rsidRDefault="00EA2F34" w:rsidP="00BE28D4">
            <w:pPr>
              <w:overflowPunct/>
              <w:autoSpaceDE/>
              <w:autoSpaceDN/>
              <w:adjustRightInd/>
              <w:spacing w:before="0" w:line="240" w:lineRule="auto"/>
              <w:jc w:val="left"/>
              <w:rPr>
                <w:ins w:id="5621"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782C6CF4" w14:textId="77777777" w:rsidR="00EA2F34" w:rsidRPr="00CB4980" w:rsidRDefault="00EA2F34" w:rsidP="00BE28D4">
            <w:pPr>
              <w:pStyle w:val="tabletext11"/>
              <w:rPr>
                <w:ins w:id="5622" w:author="Author"/>
              </w:rPr>
            </w:pPr>
            <w:ins w:id="5623" w:author="Author">
              <w:r w:rsidRPr="00CB4980">
                <w:t>Sightseeing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5B5CC02E" w14:textId="77777777" w:rsidR="00EA2F34" w:rsidRPr="00CB4980" w:rsidRDefault="00EA2F34" w:rsidP="00BE28D4">
            <w:pPr>
              <w:pStyle w:val="tabletext11"/>
              <w:jc w:val="center"/>
              <w:rPr>
                <w:ins w:id="5624" w:author="Author"/>
              </w:rPr>
            </w:pPr>
            <w:ins w:id="5625" w:author="Author">
              <w:r w:rsidRPr="00CB4980">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458226" w14:textId="77777777" w:rsidR="00EA2F34" w:rsidRPr="00CB4980" w:rsidRDefault="00EA2F34" w:rsidP="00BE28D4">
            <w:pPr>
              <w:pStyle w:val="tabletext11"/>
              <w:jc w:val="center"/>
              <w:rPr>
                <w:ins w:id="5626" w:author="Author"/>
              </w:rPr>
            </w:pPr>
            <w:ins w:id="5627" w:author="Author">
              <w:r w:rsidRPr="00CB4980">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9EB2B0" w14:textId="77777777" w:rsidR="00EA2F34" w:rsidRPr="00CB4980" w:rsidRDefault="00EA2F34" w:rsidP="00BE28D4">
            <w:pPr>
              <w:pStyle w:val="tabletext11"/>
              <w:jc w:val="center"/>
              <w:rPr>
                <w:ins w:id="5628" w:author="Author"/>
                <w:b/>
              </w:rPr>
            </w:pPr>
            <w:ins w:id="5629" w:author="Author">
              <w:r w:rsidRPr="00CB4980">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39DD55" w14:textId="77777777" w:rsidR="00EA2F34" w:rsidRPr="00CB4980" w:rsidRDefault="00EA2F34" w:rsidP="00BE28D4">
            <w:pPr>
              <w:pStyle w:val="tabletext11"/>
              <w:jc w:val="center"/>
              <w:rPr>
                <w:ins w:id="5630" w:author="Author"/>
                <w:b/>
              </w:rPr>
            </w:pPr>
            <w:ins w:id="5631" w:author="Author">
              <w:r w:rsidRPr="00CB4980">
                <w:rPr>
                  <w:b/>
                </w:rPr>
                <w:t>0.90</w:t>
              </w:r>
            </w:ins>
          </w:p>
        </w:tc>
        <w:tc>
          <w:tcPr>
            <w:tcW w:w="630" w:type="dxa"/>
            <w:tcBorders>
              <w:top w:val="single" w:sz="6" w:space="0" w:color="auto"/>
              <w:left w:val="nil"/>
              <w:bottom w:val="single" w:sz="6" w:space="0" w:color="auto"/>
              <w:right w:val="single" w:sz="6" w:space="0" w:color="auto"/>
            </w:tcBorders>
            <w:vAlign w:val="bottom"/>
            <w:hideMark/>
          </w:tcPr>
          <w:p w14:paraId="7AECE615" w14:textId="77777777" w:rsidR="00EA2F34" w:rsidRPr="00CB4980" w:rsidRDefault="00EA2F34" w:rsidP="00BE28D4">
            <w:pPr>
              <w:pStyle w:val="tabletext11"/>
              <w:jc w:val="center"/>
              <w:rPr>
                <w:ins w:id="5632" w:author="Author"/>
              </w:rPr>
            </w:pPr>
            <w:ins w:id="5633" w:author="Author">
              <w:r w:rsidRPr="00CB4980">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43BC85" w14:textId="77777777" w:rsidR="00EA2F34" w:rsidRPr="00CB4980" w:rsidRDefault="00EA2F34" w:rsidP="00BE28D4">
            <w:pPr>
              <w:pStyle w:val="tabletext11"/>
              <w:jc w:val="center"/>
              <w:rPr>
                <w:ins w:id="5634" w:author="Author"/>
              </w:rPr>
            </w:pPr>
            <w:ins w:id="5635" w:author="Author">
              <w:r w:rsidRPr="00CB4980">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A4351F" w14:textId="77777777" w:rsidR="00EA2F34" w:rsidRPr="00CB4980" w:rsidRDefault="00EA2F34" w:rsidP="00BE28D4">
            <w:pPr>
              <w:pStyle w:val="tabletext11"/>
              <w:jc w:val="center"/>
              <w:rPr>
                <w:ins w:id="5636" w:author="Author"/>
                <w:b/>
              </w:rPr>
            </w:pPr>
            <w:ins w:id="5637" w:author="Author">
              <w:r w:rsidRPr="00CB4980">
                <w:rPr>
                  <w:b/>
                </w:rPr>
                <w:t>0.85</w:t>
              </w:r>
            </w:ins>
          </w:p>
        </w:tc>
        <w:tc>
          <w:tcPr>
            <w:tcW w:w="630" w:type="dxa"/>
            <w:tcBorders>
              <w:top w:val="single" w:sz="6" w:space="0" w:color="auto"/>
              <w:left w:val="single" w:sz="6" w:space="0" w:color="auto"/>
              <w:bottom w:val="single" w:sz="6" w:space="0" w:color="auto"/>
              <w:right w:val="nil"/>
            </w:tcBorders>
            <w:vAlign w:val="bottom"/>
            <w:hideMark/>
          </w:tcPr>
          <w:p w14:paraId="6896DB5F" w14:textId="77777777" w:rsidR="00EA2F34" w:rsidRPr="00CB4980" w:rsidRDefault="00EA2F34" w:rsidP="00BE28D4">
            <w:pPr>
              <w:pStyle w:val="tabletext11"/>
              <w:jc w:val="center"/>
              <w:rPr>
                <w:ins w:id="5638" w:author="Author"/>
                <w:b/>
              </w:rPr>
            </w:pPr>
            <w:ins w:id="5639" w:author="Author">
              <w:r w:rsidRPr="00CB4980">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6AC80A" w14:textId="77777777" w:rsidR="00EA2F34" w:rsidRPr="00CB4980" w:rsidRDefault="00EA2F34" w:rsidP="00BE28D4">
            <w:pPr>
              <w:pStyle w:val="tabletext11"/>
              <w:jc w:val="center"/>
              <w:rPr>
                <w:ins w:id="5640" w:author="Author"/>
              </w:rPr>
            </w:pPr>
            <w:ins w:id="5641" w:author="Author">
              <w:r w:rsidRPr="00CB4980">
                <w:t>5579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89237D" w14:textId="77777777" w:rsidR="00EA2F34" w:rsidRPr="00CB4980" w:rsidRDefault="00EA2F34" w:rsidP="00BE28D4">
            <w:pPr>
              <w:pStyle w:val="tabletext11"/>
              <w:jc w:val="center"/>
              <w:rPr>
                <w:ins w:id="5642" w:author="Author"/>
              </w:rPr>
            </w:pPr>
            <w:ins w:id="5643" w:author="Author">
              <w:r w:rsidRPr="00CB4980">
                <w:t>5509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2355FD" w14:textId="77777777" w:rsidR="00EA2F34" w:rsidRPr="00CB4980" w:rsidRDefault="00EA2F34" w:rsidP="00BE28D4">
            <w:pPr>
              <w:pStyle w:val="tabletext11"/>
              <w:jc w:val="center"/>
              <w:rPr>
                <w:ins w:id="5644" w:author="Author"/>
                <w:b/>
              </w:rPr>
            </w:pPr>
            <w:ins w:id="5645" w:author="Author">
              <w:r w:rsidRPr="00CB4980">
                <w:rPr>
                  <w:b/>
                </w:rPr>
                <w:t>1.65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17A6B41D" w14:textId="77777777" w:rsidR="00EA2F34" w:rsidRPr="00CB4980" w:rsidRDefault="00EA2F34" w:rsidP="00BE28D4">
            <w:pPr>
              <w:pStyle w:val="tabletext11"/>
              <w:jc w:val="center"/>
              <w:rPr>
                <w:ins w:id="5646" w:author="Author"/>
                <w:b/>
              </w:rPr>
            </w:pPr>
            <w:ins w:id="5647" w:author="Author">
              <w:r w:rsidRPr="00CB4980">
                <w:rPr>
                  <w:b/>
                </w:rPr>
                <w:t>1.00</w:t>
              </w:r>
            </w:ins>
          </w:p>
        </w:tc>
      </w:tr>
      <w:tr w:rsidR="00EA2F34" w:rsidRPr="00CB4980" w14:paraId="44AEE5F6" w14:textId="77777777" w:rsidTr="00A1082D">
        <w:trPr>
          <w:cantSplit/>
          <w:trHeight w:val="190"/>
          <w:ins w:id="5648" w:author="Author"/>
        </w:trPr>
        <w:tc>
          <w:tcPr>
            <w:tcW w:w="196" w:type="dxa"/>
            <w:vMerge/>
            <w:tcBorders>
              <w:right w:val="single" w:sz="6" w:space="0" w:color="auto"/>
            </w:tcBorders>
            <w:hideMark/>
          </w:tcPr>
          <w:p w14:paraId="68F07335" w14:textId="77777777" w:rsidR="00EA2F34" w:rsidRPr="00CB4980" w:rsidRDefault="00EA2F34" w:rsidP="00BE28D4">
            <w:pPr>
              <w:pStyle w:val="tabletext11"/>
              <w:rPr>
                <w:ins w:id="5649" w:author="Author"/>
              </w:rPr>
            </w:pPr>
          </w:p>
        </w:tc>
        <w:tc>
          <w:tcPr>
            <w:tcW w:w="1116" w:type="dxa"/>
            <w:gridSpan w:val="2"/>
            <w:vMerge/>
            <w:tcBorders>
              <w:top w:val="single" w:sz="6" w:space="0" w:color="auto"/>
              <w:left w:val="single" w:sz="6" w:space="0" w:color="auto"/>
              <w:right w:val="single" w:sz="6" w:space="0" w:color="auto"/>
            </w:tcBorders>
            <w:vAlign w:val="center"/>
            <w:hideMark/>
          </w:tcPr>
          <w:p w14:paraId="6B80AD11" w14:textId="77777777" w:rsidR="00EA2F34" w:rsidRPr="00CB4980" w:rsidRDefault="00EA2F34" w:rsidP="00BE28D4">
            <w:pPr>
              <w:overflowPunct/>
              <w:autoSpaceDE/>
              <w:autoSpaceDN/>
              <w:adjustRightInd/>
              <w:spacing w:before="0" w:line="240" w:lineRule="auto"/>
              <w:jc w:val="left"/>
              <w:rPr>
                <w:ins w:id="5650"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427C45D5" w14:textId="77777777" w:rsidR="00EA2F34" w:rsidRPr="00CB4980" w:rsidRDefault="00EA2F34" w:rsidP="00BE28D4">
            <w:pPr>
              <w:pStyle w:val="tabletext11"/>
              <w:rPr>
                <w:ins w:id="5651" w:author="Author"/>
              </w:rPr>
            </w:pPr>
            <w:ins w:id="5652" w:author="Author">
              <w:r w:rsidRPr="00CB4980">
                <w:t xml:space="preserve">Transportation Of Athletes </w:t>
              </w:r>
              <w:proofErr w:type="gramStart"/>
              <w:r w:rsidRPr="00CB4980">
                <w:t>And</w:t>
              </w:r>
              <w:proofErr w:type="gramEnd"/>
              <w:r w:rsidRPr="00CB4980">
                <w:t xml:space="preserve"> Entertainers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48FE282" w14:textId="77777777" w:rsidR="00EA2F34" w:rsidRPr="00CB4980" w:rsidRDefault="00EA2F34" w:rsidP="00BE28D4">
            <w:pPr>
              <w:pStyle w:val="tabletext11"/>
              <w:jc w:val="center"/>
              <w:rPr>
                <w:ins w:id="5653" w:author="Author"/>
              </w:rPr>
            </w:pPr>
            <w:ins w:id="5654" w:author="Author">
              <w:r w:rsidRPr="00CB4980">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F15ECF" w14:textId="77777777" w:rsidR="00EA2F34" w:rsidRPr="00CB4980" w:rsidRDefault="00EA2F34" w:rsidP="00BE28D4">
            <w:pPr>
              <w:pStyle w:val="tabletext11"/>
              <w:jc w:val="center"/>
              <w:rPr>
                <w:ins w:id="5655" w:author="Author"/>
              </w:rPr>
            </w:pPr>
            <w:ins w:id="5656" w:author="Author">
              <w:r w:rsidRPr="00CB4980">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CEECE9" w14:textId="77777777" w:rsidR="00EA2F34" w:rsidRPr="00CB4980" w:rsidRDefault="00EA2F34" w:rsidP="00BE28D4">
            <w:pPr>
              <w:pStyle w:val="tabletext11"/>
              <w:jc w:val="center"/>
              <w:rPr>
                <w:ins w:id="5657" w:author="Author"/>
                <w:b/>
              </w:rPr>
            </w:pPr>
            <w:ins w:id="5658" w:author="Author">
              <w:r w:rsidRPr="00CB4980">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638BF4" w14:textId="77777777" w:rsidR="00EA2F34" w:rsidRPr="00CB4980" w:rsidRDefault="00EA2F34" w:rsidP="00BE28D4">
            <w:pPr>
              <w:pStyle w:val="tabletext11"/>
              <w:jc w:val="center"/>
              <w:rPr>
                <w:ins w:id="5659" w:author="Author"/>
                <w:b/>
              </w:rPr>
            </w:pPr>
            <w:ins w:id="5660" w:author="Author">
              <w:r w:rsidRPr="00CB4980">
                <w:rPr>
                  <w:b/>
                </w:rPr>
                <w:t>1.40</w:t>
              </w:r>
            </w:ins>
          </w:p>
        </w:tc>
        <w:tc>
          <w:tcPr>
            <w:tcW w:w="630" w:type="dxa"/>
            <w:tcBorders>
              <w:top w:val="single" w:sz="6" w:space="0" w:color="auto"/>
              <w:left w:val="nil"/>
              <w:bottom w:val="single" w:sz="6" w:space="0" w:color="auto"/>
              <w:right w:val="single" w:sz="6" w:space="0" w:color="auto"/>
            </w:tcBorders>
            <w:vAlign w:val="bottom"/>
            <w:hideMark/>
          </w:tcPr>
          <w:p w14:paraId="4AFCB2EE" w14:textId="77777777" w:rsidR="00EA2F34" w:rsidRPr="00CB4980" w:rsidRDefault="00EA2F34" w:rsidP="00BE28D4">
            <w:pPr>
              <w:pStyle w:val="tabletext11"/>
              <w:jc w:val="center"/>
              <w:rPr>
                <w:ins w:id="5661" w:author="Author"/>
              </w:rPr>
            </w:pPr>
            <w:ins w:id="5662" w:author="Author">
              <w:r w:rsidRPr="00CB4980">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694381" w14:textId="77777777" w:rsidR="00EA2F34" w:rsidRPr="00CB4980" w:rsidRDefault="00EA2F34" w:rsidP="00BE28D4">
            <w:pPr>
              <w:pStyle w:val="tabletext11"/>
              <w:jc w:val="center"/>
              <w:rPr>
                <w:ins w:id="5663" w:author="Author"/>
              </w:rPr>
            </w:pPr>
            <w:ins w:id="5664" w:author="Author">
              <w:r w:rsidRPr="00CB4980">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4F8D0B" w14:textId="77777777" w:rsidR="00EA2F34" w:rsidRPr="00CB4980" w:rsidRDefault="00EA2F34" w:rsidP="00BE28D4">
            <w:pPr>
              <w:pStyle w:val="tabletext11"/>
              <w:jc w:val="center"/>
              <w:rPr>
                <w:ins w:id="5665" w:author="Author"/>
                <w:b/>
              </w:rPr>
            </w:pPr>
            <w:ins w:id="5666" w:author="Author">
              <w:r w:rsidRPr="00CB4980">
                <w:rPr>
                  <w:b/>
                </w:rPr>
                <w:t>0.50</w:t>
              </w:r>
            </w:ins>
          </w:p>
        </w:tc>
        <w:tc>
          <w:tcPr>
            <w:tcW w:w="630" w:type="dxa"/>
            <w:tcBorders>
              <w:top w:val="single" w:sz="6" w:space="0" w:color="auto"/>
              <w:left w:val="single" w:sz="6" w:space="0" w:color="auto"/>
              <w:bottom w:val="single" w:sz="6" w:space="0" w:color="auto"/>
              <w:right w:val="nil"/>
            </w:tcBorders>
            <w:vAlign w:val="bottom"/>
            <w:hideMark/>
          </w:tcPr>
          <w:p w14:paraId="36E2CF64" w14:textId="77777777" w:rsidR="00EA2F34" w:rsidRPr="00CB4980" w:rsidRDefault="00EA2F34" w:rsidP="00BE28D4">
            <w:pPr>
              <w:pStyle w:val="tabletext11"/>
              <w:jc w:val="center"/>
              <w:rPr>
                <w:ins w:id="5667" w:author="Author"/>
                <w:b/>
              </w:rPr>
            </w:pPr>
            <w:ins w:id="5668" w:author="Author">
              <w:r w:rsidRPr="00CB4980">
                <w:rPr>
                  <w:b/>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3AF47D" w14:textId="77777777" w:rsidR="00EA2F34" w:rsidRPr="00CB4980" w:rsidRDefault="00EA2F34" w:rsidP="00BE28D4">
            <w:pPr>
              <w:pStyle w:val="tabletext11"/>
              <w:jc w:val="center"/>
              <w:rPr>
                <w:ins w:id="5669" w:author="Author"/>
              </w:rPr>
            </w:pPr>
            <w:ins w:id="5670" w:author="Author">
              <w:r w:rsidRPr="00CB4980">
                <w:t>5679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C22BFD" w14:textId="77777777" w:rsidR="00EA2F34" w:rsidRPr="00CB4980" w:rsidRDefault="00EA2F34" w:rsidP="00BE28D4">
            <w:pPr>
              <w:pStyle w:val="tabletext11"/>
              <w:jc w:val="center"/>
              <w:rPr>
                <w:ins w:id="5671" w:author="Author"/>
              </w:rPr>
            </w:pPr>
            <w:ins w:id="5672" w:author="Author">
              <w:r w:rsidRPr="00CB4980">
                <w:t>5609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1E54D0" w14:textId="77777777" w:rsidR="00EA2F34" w:rsidRPr="00CB4980" w:rsidRDefault="00EA2F34" w:rsidP="00BE28D4">
            <w:pPr>
              <w:pStyle w:val="tabletext11"/>
              <w:jc w:val="center"/>
              <w:rPr>
                <w:ins w:id="5673" w:author="Author"/>
                <w:b/>
              </w:rPr>
            </w:pPr>
            <w:ins w:id="5674" w:author="Author">
              <w:r w:rsidRPr="00CB4980">
                <w:rPr>
                  <w:b/>
                </w:rPr>
                <w:t>1.00</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08A8897B" w14:textId="77777777" w:rsidR="00EA2F34" w:rsidRPr="00CB4980" w:rsidRDefault="00EA2F34" w:rsidP="00BE28D4">
            <w:pPr>
              <w:pStyle w:val="tabletext11"/>
              <w:jc w:val="center"/>
              <w:rPr>
                <w:ins w:id="5675" w:author="Author"/>
                <w:b/>
              </w:rPr>
            </w:pPr>
            <w:ins w:id="5676" w:author="Author">
              <w:r w:rsidRPr="00CB4980">
                <w:rPr>
                  <w:b/>
                </w:rPr>
                <w:t>1.00</w:t>
              </w:r>
            </w:ins>
          </w:p>
        </w:tc>
      </w:tr>
      <w:tr w:rsidR="00EA2F34" w:rsidRPr="00CB4980" w14:paraId="07244936" w14:textId="77777777" w:rsidTr="00A1082D">
        <w:trPr>
          <w:cantSplit/>
          <w:trHeight w:val="190"/>
          <w:ins w:id="5677" w:author="Author"/>
        </w:trPr>
        <w:tc>
          <w:tcPr>
            <w:tcW w:w="196" w:type="dxa"/>
            <w:vMerge/>
            <w:tcBorders>
              <w:right w:val="single" w:sz="6" w:space="0" w:color="auto"/>
            </w:tcBorders>
            <w:hideMark/>
          </w:tcPr>
          <w:p w14:paraId="04B8E3A4" w14:textId="77777777" w:rsidR="00EA2F34" w:rsidRPr="00CB4980" w:rsidRDefault="00EA2F34" w:rsidP="00BE28D4">
            <w:pPr>
              <w:pStyle w:val="tabletext11"/>
              <w:rPr>
                <w:ins w:id="5678" w:author="Author"/>
              </w:rPr>
            </w:pPr>
          </w:p>
        </w:tc>
        <w:tc>
          <w:tcPr>
            <w:tcW w:w="1116" w:type="dxa"/>
            <w:gridSpan w:val="2"/>
            <w:vMerge/>
            <w:tcBorders>
              <w:top w:val="single" w:sz="6" w:space="0" w:color="auto"/>
              <w:left w:val="single" w:sz="6" w:space="0" w:color="auto"/>
              <w:right w:val="single" w:sz="6" w:space="0" w:color="auto"/>
            </w:tcBorders>
            <w:vAlign w:val="center"/>
            <w:hideMark/>
          </w:tcPr>
          <w:p w14:paraId="4401B2D1" w14:textId="77777777" w:rsidR="00EA2F34" w:rsidRPr="00CB4980" w:rsidRDefault="00EA2F34" w:rsidP="00BE28D4">
            <w:pPr>
              <w:overflowPunct/>
              <w:autoSpaceDE/>
              <w:autoSpaceDN/>
              <w:adjustRightInd/>
              <w:spacing w:before="0" w:line="240" w:lineRule="auto"/>
              <w:jc w:val="left"/>
              <w:rPr>
                <w:ins w:id="5679"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1035C429" w14:textId="77777777" w:rsidR="00EA2F34" w:rsidRPr="00CB4980" w:rsidRDefault="00EA2F34" w:rsidP="00BE28D4">
            <w:pPr>
              <w:pStyle w:val="tabletext11"/>
              <w:rPr>
                <w:ins w:id="5680" w:author="Author"/>
              </w:rPr>
            </w:pPr>
            <w:ins w:id="5681" w:author="Author">
              <w:r w:rsidRPr="00CB4980">
                <w:t xml:space="preserve">Social Service Agency Auto </w:t>
              </w:r>
              <w:r w:rsidRPr="00CB4980">
                <w:br/>
                <w:t>Employee-operated</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9B31043" w14:textId="77777777" w:rsidR="00EA2F34" w:rsidRPr="00CB4980" w:rsidRDefault="00EA2F34" w:rsidP="00BE28D4">
            <w:pPr>
              <w:pStyle w:val="tabletext11"/>
              <w:jc w:val="center"/>
              <w:rPr>
                <w:ins w:id="5682" w:author="Author"/>
              </w:rPr>
            </w:pPr>
            <w:ins w:id="5683" w:author="Author">
              <w:r w:rsidRPr="00CB4980">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83E375" w14:textId="77777777" w:rsidR="00EA2F34" w:rsidRPr="00CB4980" w:rsidRDefault="00EA2F34" w:rsidP="00BE28D4">
            <w:pPr>
              <w:pStyle w:val="tabletext11"/>
              <w:jc w:val="center"/>
              <w:rPr>
                <w:ins w:id="5684" w:author="Author"/>
              </w:rPr>
            </w:pPr>
            <w:ins w:id="5685" w:author="Author">
              <w:r w:rsidRPr="00CB4980">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B9E8EE" w14:textId="77777777" w:rsidR="00EA2F34" w:rsidRPr="00CB4980" w:rsidRDefault="00EA2F34" w:rsidP="00BE28D4">
            <w:pPr>
              <w:pStyle w:val="tabletext11"/>
              <w:jc w:val="center"/>
              <w:rPr>
                <w:ins w:id="5686" w:author="Author"/>
                <w:b/>
              </w:rPr>
            </w:pPr>
            <w:ins w:id="5687" w:author="Author">
              <w:r w:rsidRPr="00CB4980">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29BBBD" w14:textId="77777777" w:rsidR="00EA2F34" w:rsidRPr="00CB4980" w:rsidRDefault="00EA2F34" w:rsidP="00BE28D4">
            <w:pPr>
              <w:pStyle w:val="tabletext11"/>
              <w:jc w:val="center"/>
              <w:rPr>
                <w:ins w:id="5688" w:author="Author"/>
                <w:b/>
              </w:rPr>
            </w:pPr>
            <w:ins w:id="5689" w:author="Author">
              <w:r w:rsidRPr="00CB4980">
                <w:rPr>
                  <w:b/>
                </w:rPr>
                <w:t>1.20</w:t>
              </w:r>
            </w:ins>
          </w:p>
        </w:tc>
        <w:tc>
          <w:tcPr>
            <w:tcW w:w="630" w:type="dxa"/>
            <w:tcBorders>
              <w:top w:val="single" w:sz="6" w:space="0" w:color="auto"/>
              <w:left w:val="nil"/>
              <w:bottom w:val="single" w:sz="6" w:space="0" w:color="auto"/>
              <w:right w:val="single" w:sz="6" w:space="0" w:color="auto"/>
            </w:tcBorders>
            <w:vAlign w:val="bottom"/>
            <w:hideMark/>
          </w:tcPr>
          <w:p w14:paraId="5E143439" w14:textId="77777777" w:rsidR="00EA2F34" w:rsidRPr="00CB4980" w:rsidRDefault="00EA2F34" w:rsidP="00BE28D4">
            <w:pPr>
              <w:pStyle w:val="tabletext11"/>
              <w:jc w:val="center"/>
              <w:rPr>
                <w:ins w:id="5690" w:author="Author"/>
              </w:rPr>
            </w:pPr>
            <w:ins w:id="5691" w:author="Author">
              <w:r w:rsidRPr="00CB4980">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24647E" w14:textId="77777777" w:rsidR="00EA2F34" w:rsidRPr="00CB4980" w:rsidRDefault="00EA2F34" w:rsidP="00BE28D4">
            <w:pPr>
              <w:pStyle w:val="tabletext11"/>
              <w:jc w:val="center"/>
              <w:rPr>
                <w:ins w:id="5692" w:author="Author"/>
              </w:rPr>
            </w:pPr>
            <w:ins w:id="5693" w:author="Author">
              <w:r w:rsidRPr="00CB4980">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30244B" w14:textId="77777777" w:rsidR="00EA2F34" w:rsidRPr="00CB4980" w:rsidRDefault="00EA2F34" w:rsidP="00BE28D4">
            <w:pPr>
              <w:pStyle w:val="tabletext11"/>
              <w:jc w:val="center"/>
              <w:rPr>
                <w:ins w:id="5694" w:author="Author"/>
                <w:b/>
              </w:rPr>
            </w:pPr>
            <w:ins w:id="5695" w:author="Author">
              <w:r w:rsidRPr="00CB4980">
                <w:rPr>
                  <w:b/>
                </w:rPr>
                <w:t>0.65</w:t>
              </w:r>
            </w:ins>
          </w:p>
        </w:tc>
        <w:tc>
          <w:tcPr>
            <w:tcW w:w="630" w:type="dxa"/>
            <w:tcBorders>
              <w:top w:val="single" w:sz="6" w:space="0" w:color="auto"/>
              <w:left w:val="single" w:sz="6" w:space="0" w:color="auto"/>
              <w:bottom w:val="single" w:sz="6" w:space="0" w:color="auto"/>
              <w:right w:val="nil"/>
            </w:tcBorders>
            <w:vAlign w:val="bottom"/>
            <w:hideMark/>
          </w:tcPr>
          <w:p w14:paraId="4CED2803" w14:textId="77777777" w:rsidR="00EA2F34" w:rsidRPr="00CB4980" w:rsidRDefault="00EA2F34" w:rsidP="00BE28D4">
            <w:pPr>
              <w:pStyle w:val="tabletext11"/>
              <w:jc w:val="center"/>
              <w:rPr>
                <w:ins w:id="5696" w:author="Author"/>
                <w:b/>
              </w:rPr>
            </w:pPr>
            <w:ins w:id="5697" w:author="Author">
              <w:r w:rsidRPr="00CB4980">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24E1F7" w14:textId="77777777" w:rsidR="00EA2F34" w:rsidRPr="00CB4980" w:rsidRDefault="00EA2F34" w:rsidP="00BE28D4">
            <w:pPr>
              <w:pStyle w:val="tabletext11"/>
              <w:jc w:val="center"/>
              <w:rPr>
                <w:ins w:id="5698" w:author="Author"/>
              </w:rPr>
            </w:pPr>
            <w:ins w:id="5699" w:author="Author">
              <w:r w:rsidRPr="00CB4980">
                <w:t>6479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FDA9A1" w14:textId="77777777" w:rsidR="00EA2F34" w:rsidRPr="00CB4980" w:rsidRDefault="00EA2F34" w:rsidP="00BE28D4">
            <w:pPr>
              <w:pStyle w:val="tabletext11"/>
              <w:jc w:val="center"/>
              <w:rPr>
                <w:ins w:id="5700" w:author="Author"/>
              </w:rPr>
            </w:pPr>
            <w:ins w:id="5701" w:author="Author">
              <w:r w:rsidRPr="00CB4980">
                <w:t>6409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616AB8" w14:textId="77777777" w:rsidR="00EA2F34" w:rsidRPr="00CB4980" w:rsidRDefault="00EA2F34" w:rsidP="00BE28D4">
            <w:pPr>
              <w:pStyle w:val="tabletext11"/>
              <w:jc w:val="center"/>
              <w:rPr>
                <w:ins w:id="5702" w:author="Author"/>
                <w:b/>
              </w:rPr>
            </w:pPr>
            <w:ins w:id="5703" w:author="Author">
              <w:r w:rsidRPr="00CB4980">
                <w:rPr>
                  <w:b/>
                </w:rPr>
                <w:t>0.95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4847D788" w14:textId="77777777" w:rsidR="00EA2F34" w:rsidRPr="00CB4980" w:rsidRDefault="00EA2F34" w:rsidP="00BE28D4">
            <w:pPr>
              <w:pStyle w:val="tabletext11"/>
              <w:jc w:val="center"/>
              <w:rPr>
                <w:ins w:id="5704" w:author="Author"/>
                <w:b/>
              </w:rPr>
            </w:pPr>
            <w:ins w:id="5705" w:author="Author">
              <w:r w:rsidRPr="00CB4980">
                <w:rPr>
                  <w:b/>
                </w:rPr>
                <w:t>1.00</w:t>
              </w:r>
            </w:ins>
          </w:p>
        </w:tc>
      </w:tr>
      <w:tr w:rsidR="00EA2F34" w:rsidRPr="00CB4980" w14:paraId="4392D596" w14:textId="77777777" w:rsidTr="00A1082D">
        <w:trPr>
          <w:cantSplit/>
          <w:trHeight w:val="190"/>
          <w:ins w:id="5706" w:author="Author"/>
        </w:trPr>
        <w:tc>
          <w:tcPr>
            <w:tcW w:w="196" w:type="dxa"/>
            <w:vMerge/>
            <w:tcBorders>
              <w:right w:val="single" w:sz="6" w:space="0" w:color="auto"/>
            </w:tcBorders>
            <w:hideMark/>
          </w:tcPr>
          <w:p w14:paraId="16195710" w14:textId="77777777" w:rsidR="00EA2F34" w:rsidRPr="00CB4980" w:rsidRDefault="00EA2F34" w:rsidP="00BE28D4">
            <w:pPr>
              <w:pStyle w:val="tabletext11"/>
              <w:rPr>
                <w:ins w:id="5707" w:author="Author"/>
              </w:rPr>
            </w:pPr>
          </w:p>
        </w:tc>
        <w:tc>
          <w:tcPr>
            <w:tcW w:w="1116" w:type="dxa"/>
            <w:gridSpan w:val="2"/>
            <w:vMerge/>
            <w:tcBorders>
              <w:top w:val="single" w:sz="6" w:space="0" w:color="auto"/>
              <w:left w:val="single" w:sz="6" w:space="0" w:color="auto"/>
              <w:right w:val="single" w:sz="6" w:space="0" w:color="auto"/>
            </w:tcBorders>
            <w:vAlign w:val="center"/>
            <w:hideMark/>
          </w:tcPr>
          <w:p w14:paraId="652DCE5D" w14:textId="77777777" w:rsidR="00EA2F34" w:rsidRPr="00CB4980" w:rsidRDefault="00EA2F34" w:rsidP="00BE28D4">
            <w:pPr>
              <w:overflowPunct/>
              <w:autoSpaceDE/>
              <w:autoSpaceDN/>
              <w:adjustRightInd/>
              <w:spacing w:before="0" w:line="240" w:lineRule="auto"/>
              <w:jc w:val="left"/>
              <w:rPr>
                <w:ins w:id="5708"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29529F8D" w14:textId="77777777" w:rsidR="00EA2F34" w:rsidRPr="00CB4980" w:rsidRDefault="00EA2F34" w:rsidP="00BE28D4">
            <w:pPr>
              <w:pStyle w:val="tabletext11"/>
              <w:rPr>
                <w:ins w:id="5709" w:author="Author"/>
              </w:rPr>
            </w:pPr>
            <w:ins w:id="5710" w:author="Author">
              <w:r w:rsidRPr="00CB4980">
                <w:t xml:space="preserve">Social Service Agency Auto </w:t>
              </w:r>
              <w:r w:rsidRPr="00CB4980">
                <w:br/>
                <w:t>All Other</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1BFAEED" w14:textId="77777777" w:rsidR="00EA2F34" w:rsidRPr="00CB4980" w:rsidRDefault="00EA2F34" w:rsidP="00BE28D4">
            <w:pPr>
              <w:pStyle w:val="tabletext11"/>
              <w:jc w:val="center"/>
              <w:rPr>
                <w:ins w:id="5711" w:author="Author"/>
              </w:rPr>
            </w:pPr>
            <w:ins w:id="5712" w:author="Author">
              <w:r w:rsidRPr="00CB4980">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A6979C" w14:textId="77777777" w:rsidR="00EA2F34" w:rsidRPr="00CB4980" w:rsidRDefault="00EA2F34" w:rsidP="00BE28D4">
            <w:pPr>
              <w:pStyle w:val="tabletext11"/>
              <w:jc w:val="center"/>
              <w:rPr>
                <w:ins w:id="5713" w:author="Author"/>
              </w:rPr>
            </w:pPr>
            <w:ins w:id="5714" w:author="Author">
              <w:r w:rsidRPr="00CB4980">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130986" w14:textId="77777777" w:rsidR="00EA2F34" w:rsidRPr="00CB4980" w:rsidRDefault="00EA2F34" w:rsidP="00BE28D4">
            <w:pPr>
              <w:pStyle w:val="tabletext11"/>
              <w:jc w:val="center"/>
              <w:rPr>
                <w:ins w:id="5715" w:author="Author"/>
                <w:b/>
              </w:rPr>
            </w:pPr>
            <w:ins w:id="5716" w:author="Author">
              <w:r w:rsidRPr="00CB4980">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6128F4" w14:textId="77777777" w:rsidR="00EA2F34" w:rsidRPr="00CB4980" w:rsidRDefault="00EA2F34" w:rsidP="00BE28D4">
            <w:pPr>
              <w:pStyle w:val="tabletext11"/>
              <w:jc w:val="center"/>
              <w:rPr>
                <w:ins w:id="5717" w:author="Author"/>
                <w:b/>
              </w:rPr>
            </w:pPr>
            <w:ins w:id="5718" w:author="Author">
              <w:r w:rsidRPr="00CB4980">
                <w:rPr>
                  <w:b/>
                </w:rPr>
                <w:t>1.20</w:t>
              </w:r>
            </w:ins>
          </w:p>
        </w:tc>
        <w:tc>
          <w:tcPr>
            <w:tcW w:w="630" w:type="dxa"/>
            <w:tcBorders>
              <w:top w:val="single" w:sz="6" w:space="0" w:color="auto"/>
              <w:left w:val="nil"/>
              <w:bottom w:val="single" w:sz="6" w:space="0" w:color="auto"/>
              <w:right w:val="single" w:sz="6" w:space="0" w:color="auto"/>
            </w:tcBorders>
            <w:vAlign w:val="bottom"/>
            <w:hideMark/>
          </w:tcPr>
          <w:p w14:paraId="226CF93A" w14:textId="77777777" w:rsidR="00EA2F34" w:rsidRPr="00CB4980" w:rsidRDefault="00EA2F34" w:rsidP="00BE28D4">
            <w:pPr>
              <w:pStyle w:val="tabletext11"/>
              <w:jc w:val="center"/>
              <w:rPr>
                <w:ins w:id="5719" w:author="Author"/>
              </w:rPr>
            </w:pPr>
            <w:ins w:id="5720" w:author="Author">
              <w:r w:rsidRPr="00CB4980">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A1DEB7" w14:textId="77777777" w:rsidR="00EA2F34" w:rsidRPr="00CB4980" w:rsidRDefault="00EA2F34" w:rsidP="00BE28D4">
            <w:pPr>
              <w:pStyle w:val="tabletext11"/>
              <w:jc w:val="center"/>
              <w:rPr>
                <w:ins w:id="5721" w:author="Author"/>
              </w:rPr>
            </w:pPr>
            <w:ins w:id="5722" w:author="Author">
              <w:r w:rsidRPr="00CB4980">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E9F89B" w14:textId="77777777" w:rsidR="00EA2F34" w:rsidRPr="00CB4980" w:rsidRDefault="00EA2F34" w:rsidP="00BE28D4">
            <w:pPr>
              <w:pStyle w:val="tabletext11"/>
              <w:jc w:val="center"/>
              <w:rPr>
                <w:ins w:id="5723" w:author="Author"/>
                <w:b/>
              </w:rPr>
            </w:pPr>
            <w:ins w:id="5724" w:author="Author">
              <w:r w:rsidRPr="00CB4980">
                <w:rPr>
                  <w:b/>
                </w:rPr>
                <w:t>0.60</w:t>
              </w:r>
            </w:ins>
          </w:p>
        </w:tc>
        <w:tc>
          <w:tcPr>
            <w:tcW w:w="630" w:type="dxa"/>
            <w:tcBorders>
              <w:top w:val="single" w:sz="6" w:space="0" w:color="auto"/>
              <w:left w:val="single" w:sz="6" w:space="0" w:color="auto"/>
              <w:bottom w:val="single" w:sz="6" w:space="0" w:color="auto"/>
              <w:right w:val="nil"/>
            </w:tcBorders>
            <w:vAlign w:val="bottom"/>
            <w:hideMark/>
          </w:tcPr>
          <w:p w14:paraId="67F34240" w14:textId="77777777" w:rsidR="00EA2F34" w:rsidRPr="00CB4980" w:rsidRDefault="00EA2F34" w:rsidP="00BE28D4">
            <w:pPr>
              <w:pStyle w:val="tabletext11"/>
              <w:jc w:val="center"/>
              <w:rPr>
                <w:ins w:id="5725" w:author="Author"/>
                <w:b/>
              </w:rPr>
            </w:pPr>
            <w:ins w:id="5726" w:author="Author">
              <w:r w:rsidRPr="00CB4980">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417952" w14:textId="77777777" w:rsidR="00EA2F34" w:rsidRPr="00CB4980" w:rsidRDefault="00EA2F34" w:rsidP="00BE28D4">
            <w:pPr>
              <w:pStyle w:val="tabletext11"/>
              <w:jc w:val="center"/>
              <w:rPr>
                <w:ins w:id="5727" w:author="Author"/>
              </w:rPr>
            </w:pPr>
            <w:ins w:id="5728" w:author="Author">
              <w:r w:rsidRPr="00CB4980">
                <w:t>6579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D84A75" w14:textId="77777777" w:rsidR="00EA2F34" w:rsidRPr="00CB4980" w:rsidRDefault="00EA2F34" w:rsidP="00BE28D4">
            <w:pPr>
              <w:pStyle w:val="tabletext11"/>
              <w:jc w:val="center"/>
              <w:rPr>
                <w:ins w:id="5729" w:author="Author"/>
              </w:rPr>
            </w:pPr>
            <w:ins w:id="5730" w:author="Author">
              <w:r w:rsidRPr="00CB4980">
                <w:t>6509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AD3428" w14:textId="77777777" w:rsidR="00EA2F34" w:rsidRPr="00CB4980" w:rsidRDefault="00EA2F34" w:rsidP="00BE28D4">
            <w:pPr>
              <w:pStyle w:val="tabletext11"/>
              <w:jc w:val="center"/>
              <w:rPr>
                <w:ins w:id="5731" w:author="Author"/>
                <w:b/>
              </w:rPr>
            </w:pPr>
            <w:ins w:id="5732" w:author="Author">
              <w:r w:rsidRPr="00CB4980">
                <w:rPr>
                  <w:b/>
                </w:rPr>
                <w:t>0.95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1FB6D194" w14:textId="77777777" w:rsidR="00EA2F34" w:rsidRPr="00CB4980" w:rsidRDefault="00EA2F34" w:rsidP="00BE28D4">
            <w:pPr>
              <w:pStyle w:val="tabletext11"/>
              <w:jc w:val="center"/>
              <w:rPr>
                <w:ins w:id="5733" w:author="Author"/>
                <w:b/>
              </w:rPr>
            </w:pPr>
            <w:ins w:id="5734" w:author="Author">
              <w:r w:rsidRPr="00CB4980">
                <w:rPr>
                  <w:b/>
                </w:rPr>
                <w:t>1.00</w:t>
              </w:r>
            </w:ins>
          </w:p>
        </w:tc>
      </w:tr>
      <w:tr w:rsidR="00EA2F34" w:rsidRPr="00CB4980" w14:paraId="07DAED4A" w14:textId="77777777" w:rsidTr="00A1082D">
        <w:trPr>
          <w:cantSplit/>
          <w:trHeight w:val="190"/>
          <w:ins w:id="5735" w:author="Author"/>
        </w:trPr>
        <w:tc>
          <w:tcPr>
            <w:tcW w:w="196" w:type="dxa"/>
            <w:vMerge/>
            <w:tcBorders>
              <w:right w:val="single" w:sz="6" w:space="0" w:color="auto"/>
            </w:tcBorders>
          </w:tcPr>
          <w:p w14:paraId="7318A585" w14:textId="77777777" w:rsidR="00EA2F34" w:rsidRPr="00CB4980" w:rsidRDefault="00EA2F34" w:rsidP="00BE28D4">
            <w:pPr>
              <w:pStyle w:val="tabletext11"/>
              <w:rPr>
                <w:ins w:id="5736" w:author="Author"/>
              </w:rPr>
            </w:pPr>
          </w:p>
        </w:tc>
        <w:tc>
          <w:tcPr>
            <w:tcW w:w="1116" w:type="dxa"/>
            <w:gridSpan w:val="2"/>
            <w:vMerge/>
            <w:tcBorders>
              <w:top w:val="single" w:sz="6" w:space="0" w:color="auto"/>
              <w:left w:val="single" w:sz="6" w:space="0" w:color="auto"/>
              <w:right w:val="single" w:sz="6" w:space="0" w:color="auto"/>
            </w:tcBorders>
            <w:vAlign w:val="center"/>
            <w:hideMark/>
          </w:tcPr>
          <w:p w14:paraId="1392CAD7" w14:textId="77777777" w:rsidR="00EA2F34" w:rsidRPr="00CB4980" w:rsidRDefault="00EA2F34" w:rsidP="00BE28D4">
            <w:pPr>
              <w:overflowPunct/>
              <w:autoSpaceDE/>
              <w:autoSpaceDN/>
              <w:adjustRightInd/>
              <w:spacing w:before="0" w:line="240" w:lineRule="auto"/>
              <w:jc w:val="left"/>
              <w:rPr>
                <w:ins w:id="5737" w:author="Author"/>
                <w:rFonts w:ascii="Arial" w:hAnsi="Arial"/>
                <w:sz w:val="18"/>
              </w:rPr>
            </w:pPr>
          </w:p>
        </w:tc>
        <w:tc>
          <w:tcPr>
            <w:tcW w:w="1396" w:type="dxa"/>
            <w:tcBorders>
              <w:top w:val="single" w:sz="6" w:space="0" w:color="auto"/>
              <w:left w:val="single" w:sz="6" w:space="0" w:color="auto"/>
              <w:bottom w:val="single" w:sz="6" w:space="0" w:color="auto"/>
              <w:right w:val="single" w:sz="6" w:space="0" w:color="auto"/>
            </w:tcBorders>
            <w:hideMark/>
          </w:tcPr>
          <w:p w14:paraId="017C66C3" w14:textId="77777777" w:rsidR="00EA2F34" w:rsidRPr="00CB4980" w:rsidRDefault="00EA2F34" w:rsidP="00BE28D4">
            <w:pPr>
              <w:pStyle w:val="tabletext11"/>
              <w:rPr>
                <w:ins w:id="5738" w:author="Author"/>
              </w:rPr>
            </w:pPr>
            <w:ins w:id="5739" w:author="Author">
              <w:r w:rsidRPr="00CB4980">
                <w:t>Paratransit</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C7EF35A" w14:textId="77777777" w:rsidR="00EA2F34" w:rsidRPr="00CB4980" w:rsidRDefault="00EA2F34" w:rsidP="00BE28D4">
            <w:pPr>
              <w:pStyle w:val="tabletext11"/>
              <w:jc w:val="center"/>
              <w:rPr>
                <w:ins w:id="5740" w:author="Author"/>
              </w:rPr>
            </w:pPr>
            <w:ins w:id="5741" w:author="Author">
              <w:r w:rsidRPr="00CB4980">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4A7320" w14:textId="77777777" w:rsidR="00EA2F34" w:rsidRPr="00CB4980" w:rsidRDefault="00EA2F34" w:rsidP="00BE28D4">
            <w:pPr>
              <w:pStyle w:val="tabletext11"/>
              <w:jc w:val="center"/>
              <w:rPr>
                <w:ins w:id="5742" w:author="Author"/>
              </w:rPr>
            </w:pPr>
            <w:ins w:id="5743" w:author="Author">
              <w:r w:rsidRPr="00CB4980">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2F7724" w14:textId="77777777" w:rsidR="00EA2F34" w:rsidRPr="00CB4980" w:rsidRDefault="00EA2F34" w:rsidP="00BE28D4">
            <w:pPr>
              <w:pStyle w:val="tabletext11"/>
              <w:jc w:val="center"/>
              <w:rPr>
                <w:ins w:id="5744" w:author="Author"/>
                <w:b/>
              </w:rPr>
            </w:pPr>
            <w:ins w:id="5745" w:author="Author">
              <w:r w:rsidRPr="00CB4980">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FA8071" w14:textId="77777777" w:rsidR="00EA2F34" w:rsidRPr="00CB4980" w:rsidRDefault="00EA2F34" w:rsidP="00BE28D4">
            <w:pPr>
              <w:pStyle w:val="tabletext11"/>
              <w:jc w:val="center"/>
              <w:rPr>
                <w:ins w:id="5746" w:author="Author"/>
                <w:b/>
              </w:rPr>
            </w:pPr>
            <w:ins w:id="5747" w:author="Author">
              <w:r w:rsidRPr="00CB4980">
                <w:rPr>
                  <w:b/>
                </w:rPr>
                <w:t>1.20</w:t>
              </w:r>
            </w:ins>
          </w:p>
        </w:tc>
        <w:tc>
          <w:tcPr>
            <w:tcW w:w="630" w:type="dxa"/>
            <w:tcBorders>
              <w:top w:val="single" w:sz="6" w:space="0" w:color="auto"/>
              <w:left w:val="nil"/>
              <w:bottom w:val="single" w:sz="6" w:space="0" w:color="auto"/>
              <w:right w:val="single" w:sz="6" w:space="0" w:color="auto"/>
            </w:tcBorders>
            <w:vAlign w:val="bottom"/>
            <w:hideMark/>
          </w:tcPr>
          <w:p w14:paraId="3C1E12CB" w14:textId="77777777" w:rsidR="00EA2F34" w:rsidRPr="00CB4980" w:rsidRDefault="00EA2F34" w:rsidP="00BE28D4">
            <w:pPr>
              <w:pStyle w:val="tabletext11"/>
              <w:jc w:val="center"/>
              <w:rPr>
                <w:ins w:id="5748" w:author="Author"/>
              </w:rPr>
            </w:pPr>
            <w:ins w:id="5749" w:author="Author">
              <w:r w:rsidRPr="00CB4980">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C3C1DF" w14:textId="77777777" w:rsidR="00EA2F34" w:rsidRPr="00CB4980" w:rsidRDefault="00EA2F34" w:rsidP="00BE28D4">
            <w:pPr>
              <w:pStyle w:val="tabletext11"/>
              <w:jc w:val="center"/>
              <w:rPr>
                <w:ins w:id="5750" w:author="Author"/>
              </w:rPr>
            </w:pPr>
            <w:ins w:id="5751" w:author="Author">
              <w:r w:rsidRPr="00CB4980">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F176D5" w14:textId="77777777" w:rsidR="00EA2F34" w:rsidRPr="00CB4980" w:rsidRDefault="00EA2F34" w:rsidP="00BE28D4">
            <w:pPr>
              <w:pStyle w:val="tabletext11"/>
              <w:jc w:val="center"/>
              <w:rPr>
                <w:ins w:id="5752" w:author="Author"/>
                <w:b/>
              </w:rPr>
            </w:pPr>
            <w:ins w:id="5753" w:author="Author">
              <w:r w:rsidRPr="00CB4980">
                <w:rPr>
                  <w:b/>
                </w:rPr>
                <w:t>0.65</w:t>
              </w:r>
            </w:ins>
          </w:p>
        </w:tc>
        <w:tc>
          <w:tcPr>
            <w:tcW w:w="630" w:type="dxa"/>
            <w:tcBorders>
              <w:top w:val="single" w:sz="6" w:space="0" w:color="auto"/>
              <w:left w:val="single" w:sz="6" w:space="0" w:color="auto"/>
              <w:bottom w:val="single" w:sz="6" w:space="0" w:color="auto"/>
              <w:right w:val="nil"/>
            </w:tcBorders>
            <w:vAlign w:val="bottom"/>
            <w:hideMark/>
          </w:tcPr>
          <w:p w14:paraId="226895A8" w14:textId="77777777" w:rsidR="00EA2F34" w:rsidRPr="00CB4980" w:rsidRDefault="00EA2F34" w:rsidP="00BE28D4">
            <w:pPr>
              <w:pStyle w:val="tabletext11"/>
              <w:jc w:val="center"/>
              <w:rPr>
                <w:ins w:id="5754" w:author="Author"/>
                <w:b/>
              </w:rPr>
            </w:pPr>
            <w:ins w:id="5755" w:author="Author">
              <w:r w:rsidRPr="00CB4980">
                <w:rPr>
                  <w:b/>
                </w:rPr>
                <w:t>1.40</w:t>
              </w:r>
            </w:ins>
          </w:p>
        </w:tc>
        <w:tc>
          <w:tcPr>
            <w:tcW w:w="630" w:type="dxa"/>
            <w:tcBorders>
              <w:top w:val="single" w:sz="6" w:space="0" w:color="auto"/>
              <w:left w:val="single" w:sz="6" w:space="0" w:color="auto"/>
              <w:bottom w:val="single" w:sz="6" w:space="0" w:color="auto"/>
              <w:right w:val="single" w:sz="6" w:space="0" w:color="auto"/>
            </w:tcBorders>
            <w:vAlign w:val="bottom"/>
          </w:tcPr>
          <w:p w14:paraId="2142246D" w14:textId="77777777" w:rsidR="00EA2F34" w:rsidRPr="00CB4980" w:rsidRDefault="00EA2F34" w:rsidP="00BE28D4">
            <w:pPr>
              <w:pStyle w:val="tabletext11"/>
              <w:jc w:val="center"/>
              <w:rPr>
                <w:ins w:id="5756" w:author="Author"/>
              </w:rPr>
            </w:pPr>
            <w:ins w:id="5757" w:author="Author">
              <w:r w:rsidRPr="00CB4980">
                <w:t>N/A</w:t>
              </w:r>
            </w:ins>
          </w:p>
        </w:tc>
        <w:tc>
          <w:tcPr>
            <w:tcW w:w="630" w:type="dxa"/>
            <w:tcBorders>
              <w:top w:val="single" w:sz="6" w:space="0" w:color="auto"/>
              <w:left w:val="single" w:sz="6" w:space="0" w:color="auto"/>
              <w:bottom w:val="single" w:sz="6" w:space="0" w:color="auto"/>
              <w:right w:val="single" w:sz="6" w:space="0" w:color="auto"/>
            </w:tcBorders>
            <w:vAlign w:val="bottom"/>
          </w:tcPr>
          <w:p w14:paraId="017C2DA3" w14:textId="77777777" w:rsidR="00EA2F34" w:rsidRPr="00CB4980" w:rsidRDefault="00EA2F34" w:rsidP="00BE28D4">
            <w:pPr>
              <w:pStyle w:val="tabletext11"/>
              <w:jc w:val="center"/>
              <w:rPr>
                <w:ins w:id="5758" w:author="Author"/>
              </w:rPr>
            </w:pPr>
            <w:ins w:id="5759" w:author="Author">
              <w:r w:rsidRPr="00CB4980">
                <w:t>N/A</w:t>
              </w:r>
            </w:ins>
          </w:p>
        </w:tc>
        <w:tc>
          <w:tcPr>
            <w:tcW w:w="630" w:type="dxa"/>
            <w:tcBorders>
              <w:top w:val="single" w:sz="6" w:space="0" w:color="auto"/>
              <w:left w:val="single" w:sz="6" w:space="0" w:color="auto"/>
              <w:bottom w:val="single" w:sz="6" w:space="0" w:color="auto"/>
              <w:right w:val="single" w:sz="6" w:space="0" w:color="auto"/>
            </w:tcBorders>
            <w:vAlign w:val="bottom"/>
          </w:tcPr>
          <w:p w14:paraId="13EF76FF" w14:textId="77777777" w:rsidR="00EA2F34" w:rsidRPr="00CB4980" w:rsidRDefault="00EA2F34" w:rsidP="00BE28D4">
            <w:pPr>
              <w:pStyle w:val="tabletext11"/>
              <w:jc w:val="center"/>
              <w:rPr>
                <w:ins w:id="5760" w:author="Author"/>
                <w:b/>
              </w:rPr>
            </w:pPr>
            <w:ins w:id="5761" w:author="Author">
              <w:r w:rsidRPr="00CB4980">
                <w:t>N/A</w:t>
              </w:r>
            </w:ins>
          </w:p>
        </w:tc>
        <w:tc>
          <w:tcPr>
            <w:tcW w:w="638" w:type="dxa"/>
            <w:tcBorders>
              <w:top w:val="single" w:sz="6" w:space="0" w:color="auto"/>
              <w:left w:val="single" w:sz="6" w:space="0" w:color="auto"/>
              <w:bottom w:val="single" w:sz="6" w:space="0" w:color="auto"/>
              <w:right w:val="single" w:sz="6" w:space="0" w:color="auto"/>
            </w:tcBorders>
            <w:vAlign w:val="bottom"/>
          </w:tcPr>
          <w:p w14:paraId="64B4D1A1" w14:textId="77777777" w:rsidR="00EA2F34" w:rsidRPr="00CB4980" w:rsidRDefault="00EA2F34" w:rsidP="00BE28D4">
            <w:pPr>
              <w:pStyle w:val="tabletext11"/>
              <w:jc w:val="center"/>
              <w:rPr>
                <w:ins w:id="5762" w:author="Author"/>
                <w:b/>
              </w:rPr>
            </w:pPr>
            <w:ins w:id="5763" w:author="Author">
              <w:r w:rsidRPr="00CB4980">
                <w:t>N/A</w:t>
              </w:r>
            </w:ins>
          </w:p>
        </w:tc>
      </w:tr>
      <w:tr w:rsidR="00EA2F34" w:rsidRPr="00CB4980" w14:paraId="520141F0" w14:textId="77777777" w:rsidTr="00A1082D">
        <w:trPr>
          <w:cantSplit/>
          <w:trHeight w:val="190"/>
          <w:ins w:id="5764" w:author="Author"/>
        </w:trPr>
        <w:tc>
          <w:tcPr>
            <w:tcW w:w="196" w:type="dxa"/>
            <w:vMerge/>
            <w:tcBorders>
              <w:right w:val="single" w:sz="6" w:space="0" w:color="auto"/>
            </w:tcBorders>
            <w:hideMark/>
          </w:tcPr>
          <w:p w14:paraId="74CDD8F1" w14:textId="77777777" w:rsidR="00EA2F34" w:rsidRPr="00CB4980" w:rsidRDefault="00EA2F34" w:rsidP="00BE28D4">
            <w:pPr>
              <w:pStyle w:val="tabletext11"/>
              <w:rPr>
                <w:ins w:id="5765" w:author="Author"/>
              </w:rPr>
            </w:pPr>
          </w:p>
        </w:tc>
        <w:tc>
          <w:tcPr>
            <w:tcW w:w="1116" w:type="dxa"/>
            <w:gridSpan w:val="2"/>
            <w:tcBorders>
              <w:left w:val="single" w:sz="6" w:space="0" w:color="auto"/>
              <w:right w:val="single" w:sz="6" w:space="0" w:color="auto"/>
            </w:tcBorders>
            <w:vAlign w:val="center"/>
            <w:hideMark/>
          </w:tcPr>
          <w:p w14:paraId="18088413" w14:textId="77777777" w:rsidR="00EA2F34" w:rsidRPr="00CB4980" w:rsidRDefault="00EA2F34" w:rsidP="00BE28D4">
            <w:pPr>
              <w:pStyle w:val="tabletext11"/>
              <w:rPr>
                <w:ins w:id="5766" w:author="Author"/>
              </w:rPr>
            </w:pPr>
          </w:p>
        </w:tc>
        <w:tc>
          <w:tcPr>
            <w:tcW w:w="1396" w:type="dxa"/>
            <w:tcBorders>
              <w:top w:val="single" w:sz="6" w:space="0" w:color="auto"/>
              <w:left w:val="single" w:sz="6" w:space="0" w:color="auto"/>
              <w:bottom w:val="single" w:sz="6" w:space="0" w:color="auto"/>
              <w:right w:val="single" w:sz="6" w:space="0" w:color="auto"/>
            </w:tcBorders>
            <w:hideMark/>
          </w:tcPr>
          <w:p w14:paraId="19BF7D62" w14:textId="77777777" w:rsidR="00EA2F34" w:rsidRPr="00CB4980" w:rsidRDefault="00EA2F34" w:rsidP="00BE28D4">
            <w:pPr>
              <w:pStyle w:val="tabletext11"/>
              <w:rPr>
                <w:ins w:id="5767" w:author="Author"/>
              </w:rPr>
            </w:pPr>
            <w:ins w:id="5768" w:author="Author">
              <w:r w:rsidRPr="00CB4980">
                <w:t>Public Auto Not Otherwise Classified</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239E015" w14:textId="77777777" w:rsidR="00EA2F34" w:rsidRPr="00CB4980" w:rsidRDefault="00EA2F34" w:rsidP="00BE28D4">
            <w:pPr>
              <w:pStyle w:val="tabletext11"/>
              <w:jc w:val="center"/>
              <w:rPr>
                <w:ins w:id="5769" w:author="Author"/>
              </w:rPr>
            </w:pPr>
            <w:ins w:id="5770" w:author="Author">
              <w:r w:rsidRPr="00CB4980">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566A68" w14:textId="77777777" w:rsidR="00EA2F34" w:rsidRPr="00CB4980" w:rsidRDefault="00EA2F34" w:rsidP="00BE28D4">
            <w:pPr>
              <w:pStyle w:val="tabletext11"/>
              <w:jc w:val="center"/>
              <w:rPr>
                <w:ins w:id="5771" w:author="Author"/>
              </w:rPr>
            </w:pPr>
            <w:ins w:id="5772" w:author="Author">
              <w:r w:rsidRPr="00CB4980">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3CFD62" w14:textId="77777777" w:rsidR="00EA2F34" w:rsidRPr="00CB4980" w:rsidRDefault="00EA2F34" w:rsidP="00BE28D4">
            <w:pPr>
              <w:pStyle w:val="tabletext11"/>
              <w:jc w:val="center"/>
              <w:rPr>
                <w:ins w:id="5773" w:author="Author"/>
                <w:b/>
              </w:rPr>
            </w:pPr>
            <w:ins w:id="5774" w:author="Author">
              <w:r w:rsidRPr="00CB4980">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D17E20" w14:textId="77777777" w:rsidR="00EA2F34" w:rsidRPr="00CB4980" w:rsidRDefault="00EA2F34" w:rsidP="00BE28D4">
            <w:pPr>
              <w:pStyle w:val="tabletext11"/>
              <w:jc w:val="center"/>
              <w:rPr>
                <w:ins w:id="5775" w:author="Author"/>
                <w:b/>
              </w:rPr>
            </w:pPr>
            <w:ins w:id="5776" w:author="Author">
              <w:r w:rsidRPr="00CB4980">
                <w:rPr>
                  <w:b/>
                </w:rPr>
                <w:t>1.25</w:t>
              </w:r>
            </w:ins>
          </w:p>
        </w:tc>
        <w:tc>
          <w:tcPr>
            <w:tcW w:w="630" w:type="dxa"/>
            <w:tcBorders>
              <w:top w:val="single" w:sz="6" w:space="0" w:color="auto"/>
              <w:left w:val="nil"/>
              <w:bottom w:val="single" w:sz="6" w:space="0" w:color="auto"/>
              <w:right w:val="single" w:sz="6" w:space="0" w:color="auto"/>
            </w:tcBorders>
            <w:vAlign w:val="bottom"/>
            <w:hideMark/>
          </w:tcPr>
          <w:p w14:paraId="68E0968C" w14:textId="77777777" w:rsidR="00EA2F34" w:rsidRPr="00CB4980" w:rsidRDefault="00EA2F34" w:rsidP="00BE28D4">
            <w:pPr>
              <w:pStyle w:val="tabletext11"/>
              <w:jc w:val="center"/>
              <w:rPr>
                <w:ins w:id="5777" w:author="Author"/>
              </w:rPr>
            </w:pPr>
            <w:ins w:id="5778" w:author="Author">
              <w:r w:rsidRPr="00CB4980">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FC5BB1" w14:textId="77777777" w:rsidR="00EA2F34" w:rsidRPr="00CB4980" w:rsidRDefault="00EA2F34" w:rsidP="00BE28D4">
            <w:pPr>
              <w:pStyle w:val="tabletext11"/>
              <w:jc w:val="center"/>
              <w:rPr>
                <w:ins w:id="5779" w:author="Author"/>
              </w:rPr>
            </w:pPr>
            <w:ins w:id="5780" w:author="Author">
              <w:r w:rsidRPr="00CB4980">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565F2F" w14:textId="77777777" w:rsidR="00EA2F34" w:rsidRPr="00CB4980" w:rsidRDefault="00EA2F34" w:rsidP="00BE28D4">
            <w:pPr>
              <w:pStyle w:val="tabletext11"/>
              <w:jc w:val="center"/>
              <w:rPr>
                <w:ins w:id="5781" w:author="Author"/>
                <w:b/>
              </w:rPr>
            </w:pPr>
            <w:ins w:id="5782" w:author="Author">
              <w:r w:rsidRPr="00CB4980">
                <w:rPr>
                  <w:b/>
                </w:rPr>
                <w:t>0.65</w:t>
              </w:r>
            </w:ins>
          </w:p>
        </w:tc>
        <w:tc>
          <w:tcPr>
            <w:tcW w:w="630" w:type="dxa"/>
            <w:tcBorders>
              <w:top w:val="single" w:sz="6" w:space="0" w:color="auto"/>
              <w:left w:val="single" w:sz="6" w:space="0" w:color="auto"/>
              <w:bottom w:val="single" w:sz="6" w:space="0" w:color="auto"/>
              <w:right w:val="nil"/>
            </w:tcBorders>
            <w:vAlign w:val="bottom"/>
            <w:hideMark/>
          </w:tcPr>
          <w:p w14:paraId="228E454C" w14:textId="77777777" w:rsidR="00EA2F34" w:rsidRPr="00CB4980" w:rsidRDefault="00EA2F34" w:rsidP="00BE28D4">
            <w:pPr>
              <w:pStyle w:val="tabletext11"/>
              <w:jc w:val="center"/>
              <w:rPr>
                <w:ins w:id="5783" w:author="Author"/>
                <w:b/>
              </w:rPr>
            </w:pPr>
            <w:ins w:id="5784" w:author="Author">
              <w:r w:rsidRPr="00CB4980">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05496E" w14:textId="77777777" w:rsidR="00EA2F34" w:rsidRPr="00CB4980" w:rsidRDefault="00EA2F34" w:rsidP="00BE28D4">
            <w:pPr>
              <w:pStyle w:val="tabletext11"/>
              <w:jc w:val="center"/>
              <w:rPr>
                <w:ins w:id="5785" w:author="Author"/>
              </w:rPr>
            </w:pPr>
            <w:ins w:id="5786" w:author="Author">
              <w:r w:rsidRPr="00CB4980">
                <w:t>5879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DECC1E" w14:textId="77777777" w:rsidR="00EA2F34" w:rsidRPr="00CB4980" w:rsidRDefault="00EA2F34" w:rsidP="00BE28D4">
            <w:pPr>
              <w:pStyle w:val="tabletext11"/>
              <w:jc w:val="center"/>
              <w:rPr>
                <w:ins w:id="5787" w:author="Author"/>
              </w:rPr>
            </w:pPr>
            <w:ins w:id="5788" w:author="Author">
              <w:r w:rsidRPr="00CB4980">
                <w:t>5809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49557D" w14:textId="77777777" w:rsidR="00EA2F34" w:rsidRPr="00CB4980" w:rsidRDefault="00EA2F34" w:rsidP="00BE28D4">
            <w:pPr>
              <w:pStyle w:val="tabletext11"/>
              <w:jc w:val="center"/>
              <w:rPr>
                <w:ins w:id="5789" w:author="Author"/>
                <w:b/>
              </w:rPr>
            </w:pPr>
            <w:ins w:id="5790" w:author="Author">
              <w:r w:rsidRPr="00CB4980">
                <w:rPr>
                  <w:b/>
                </w:rPr>
                <w:t>0.95</w:t>
              </w:r>
            </w:ins>
          </w:p>
        </w:tc>
        <w:tc>
          <w:tcPr>
            <w:tcW w:w="638" w:type="dxa"/>
            <w:tcBorders>
              <w:top w:val="single" w:sz="6" w:space="0" w:color="auto"/>
              <w:left w:val="single" w:sz="6" w:space="0" w:color="auto"/>
              <w:bottom w:val="single" w:sz="6" w:space="0" w:color="auto"/>
              <w:right w:val="single" w:sz="6" w:space="0" w:color="auto"/>
            </w:tcBorders>
            <w:vAlign w:val="bottom"/>
            <w:hideMark/>
          </w:tcPr>
          <w:p w14:paraId="0E619E44" w14:textId="77777777" w:rsidR="00EA2F34" w:rsidRPr="00CB4980" w:rsidRDefault="00EA2F34" w:rsidP="00BE28D4">
            <w:pPr>
              <w:pStyle w:val="tabletext11"/>
              <w:jc w:val="center"/>
              <w:rPr>
                <w:ins w:id="5791" w:author="Author"/>
                <w:b/>
              </w:rPr>
            </w:pPr>
            <w:ins w:id="5792" w:author="Author">
              <w:r w:rsidRPr="00CB4980">
                <w:rPr>
                  <w:b/>
                </w:rPr>
                <w:t>1.00</w:t>
              </w:r>
            </w:ins>
          </w:p>
        </w:tc>
      </w:tr>
      <w:tr w:rsidR="00EA2F34" w:rsidRPr="00CB4980" w14:paraId="6BDDD5A9" w14:textId="77777777" w:rsidTr="00A1082D">
        <w:trPr>
          <w:cantSplit/>
          <w:trHeight w:val="190"/>
          <w:ins w:id="5793" w:author="Author"/>
        </w:trPr>
        <w:tc>
          <w:tcPr>
            <w:tcW w:w="196" w:type="dxa"/>
            <w:tcBorders>
              <w:right w:val="single" w:sz="6" w:space="0" w:color="auto"/>
            </w:tcBorders>
          </w:tcPr>
          <w:p w14:paraId="154B669D" w14:textId="77777777" w:rsidR="00EA2F34" w:rsidRPr="00CB4980" w:rsidRDefault="00EA2F34" w:rsidP="00BE28D4">
            <w:pPr>
              <w:pStyle w:val="tabletext11"/>
              <w:rPr>
                <w:ins w:id="5794" w:author="Author"/>
              </w:rPr>
            </w:pPr>
          </w:p>
        </w:tc>
        <w:tc>
          <w:tcPr>
            <w:tcW w:w="240" w:type="dxa"/>
            <w:tcBorders>
              <w:top w:val="single" w:sz="6" w:space="0" w:color="auto"/>
              <w:left w:val="single" w:sz="6" w:space="0" w:color="auto"/>
              <w:bottom w:val="single" w:sz="6" w:space="0" w:color="auto"/>
            </w:tcBorders>
            <w:vAlign w:val="center"/>
          </w:tcPr>
          <w:p w14:paraId="08AC4106" w14:textId="77777777" w:rsidR="00EA2F34" w:rsidRPr="00CB4980" w:rsidRDefault="00EA2F34" w:rsidP="00BE28D4">
            <w:pPr>
              <w:pStyle w:val="tabletext11"/>
              <w:rPr>
                <w:ins w:id="5795" w:author="Author"/>
              </w:rPr>
            </w:pPr>
            <w:ins w:id="5796" w:author="Author">
              <w:r w:rsidRPr="00CB4980">
                <w:sym w:font="Symbol" w:char="F02A"/>
              </w:r>
            </w:ins>
          </w:p>
        </w:tc>
        <w:tc>
          <w:tcPr>
            <w:tcW w:w="9840" w:type="dxa"/>
            <w:gridSpan w:val="14"/>
            <w:tcBorders>
              <w:top w:val="single" w:sz="6" w:space="0" w:color="auto"/>
              <w:left w:val="nil"/>
              <w:bottom w:val="single" w:sz="6" w:space="0" w:color="auto"/>
              <w:right w:val="single" w:sz="6" w:space="0" w:color="auto"/>
            </w:tcBorders>
          </w:tcPr>
          <w:p w14:paraId="53472832" w14:textId="77777777" w:rsidR="00EA2F34" w:rsidRPr="00CB4980" w:rsidRDefault="00EA2F34" w:rsidP="00BE28D4">
            <w:pPr>
              <w:pStyle w:val="tabletext11"/>
              <w:rPr>
                <w:ins w:id="5797" w:author="Author"/>
              </w:rPr>
            </w:pPr>
            <w:ins w:id="5798" w:author="Author">
              <w:r w:rsidRPr="00CB4980">
                <w:t>Liability Primary Factors apply to both Liability and Medical Payments.</w:t>
              </w:r>
            </w:ins>
          </w:p>
        </w:tc>
      </w:tr>
    </w:tbl>
    <w:p w14:paraId="385AA9E2" w14:textId="77777777" w:rsidR="00EA2F34" w:rsidRPr="00CB4980" w:rsidRDefault="00EA2F34" w:rsidP="00BE28D4">
      <w:pPr>
        <w:pStyle w:val="tablecaption"/>
        <w:rPr>
          <w:ins w:id="5799" w:author="Author"/>
        </w:rPr>
      </w:pPr>
      <w:ins w:id="5800" w:author="Author">
        <w:r w:rsidRPr="00CB4980">
          <w:t>Table 240.C.3.a. Public Auto Use Classes (Except Van Pools)</w:t>
        </w:r>
      </w:ins>
    </w:p>
    <w:p w14:paraId="093415C0" w14:textId="77777777" w:rsidR="00EA2F34" w:rsidRPr="00CB4980" w:rsidRDefault="00EA2F34" w:rsidP="00BE28D4">
      <w:pPr>
        <w:pStyle w:val="isonormal"/>
        <w:rPr>
          <w:ins w:id="5801" w:author="Author"/>
        </w:rPr>
      </w:pPr>
    </w:p>
    <w:p w14:paraId="2E3327A4" w14:textId="77777777" w:rsidR="00EA2F34" w:rsidRPr="00CB4980" w:rsidRDefault="00EA2F34" w:rsidP="00BE28D4">
      <w:pPr>
        <w:pStyle w:val="outlinehd4"/>
        <w:rPr>
          <w:ins w:id="5802" w:author="Author"/>
        </w:rPr>
      </w:pPr>
      <w:ins w:id="5803" w:author="Author">
        <w:r w:rsidRPr="00CB4980">
          <w:tab/>
          <w:t>b.</w:t>
        </w:r>
        <w:r w:rsidRPr="00CB4980">
          <w:tab/>
          <w:t>Van Pools</w:t>
        </w:r>
      </w:ins>
    </w:p>
    <w:p w14:paraId="7B847D97" w14:textId="77777777" w:rsidR="00EA2F34" w:rsidRPr="00CB4980" w:rsidRDefault="00EA2F34" w:rsidP="00BE28D4">
      <w:pPr>
        <w:pStyle w:val="space4"/>
        <w:rPr>
          <w:ins w:id="58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EA2F34" w:rsidRPr="00CB4980" w14:paraId="4C2F2366" w14:textId="77777777" w:rsidTr="00A1082D">
        <w:trPr>
          <w:cantSplit/>
          <w:trHeight w:val="190"/>
          <w:ins w:id="5805" w:author="Author"/>
        </w:trPr>
        <w:tc>
          <w:tcPr>
            <w:tcW w:w="200" w:type="dxa"/>
          </w:tcPr>
          <w:p w14:paraId="24D300D8" w14:textId="77777777" w:rsidR="00EA2F34" w:rsidRPr="00CB4980" w:rsidRDefault="00EA2F34" w:rsidP="00BE28D4">
            <w:pPr>
              <w:pStyle w:val="tablehead"/>
              <w:rPr>
                <w:ins w:id="5806" w:author="Author"/>
              </w:rPr>
            </w:pPr>
          </w:p>
        </w:tc>
        <w:tc>
          <w:tcPr>
            <w:tcW w:w="1810" w:type="dxa"/>
            <w:tcBorders>
              <w:top w:val="single" w:sz="6" w:space="0" w:color="auto"/>
              <w:left w:val="single" w:sz="6" w:space="0" w:color="auto"/>
              <w:right w:val="single" w:sz="6" w:space="0" w:color="auto"/>
            </w:tcBorders>
          </w:tcPr>
          <w:p w14:paraId="4DD42307" w14:textId="77777777" w:rsidR="00EA2F34" w:rsidRPr="00CB4980" w:rsidRDefault="00EA2F34" w:rsidP="00BE28D4">
            <w:pPr>
              <w:pStyle w:val="tablehead"/>
              <w:rPr>
                <w:ins w:id="5807" w:author="Author"/>
              </w:rPr>
            </w:pPr>
          </w:p>
        </w:tc>
        <w:tc>
          <w:tcPr>
            <w:tcW w:w="700" w:type="dxa"/>
            <w:tcBorders>
              <w:top w:val="single" w:sz="6" w:space="0" w:color="auto"/>
              <w:left w:val="single" w:sz="6" w:space="0" w:color="auto"/>
              <w:right w:val="single" w:sz="6" w:space="0" w:color="auto"/>
            </w:tcBorders>
          </w:tcPr>
          <w:p w14:paraId="5E50A519" w14:textId="77777777" w:rsidR="00EA2F34" w:rsidRPr="00CB4980" w:rsidRDefault="00EA2F34" w:rsidP="00BE28D4">
            <w:pPr>
              <w:pStyle w:val="tablehead"/>
              <w:rPr>
                <w:ins w:id="580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6DA9CF4" w14:textId="77777777" w:rsidR="00EA2F34" w:rsidRPr="00CB4980" w:rsidRDefault="00EA2F34" w:rsidP="00BE28D4">
            <w:pPr>
              <w:pStyle w:val="tablehead"/>
              <w:rPr>
                <w:ins w:id="5809" w:author="Author"/>
              </w:rPr>
            </w:pPr>
            <w:ins w:id="5810" w:author="Author">
              <w:r w:rsidRPr="00CB4980">
                <w:t>Liability And Medical Payments</w:t>
              </w:r>
            </w:ins>
          </w:p>
        </w:tc>
        <w:tc>
          <w:tcPr>
            <w:tcW w:w="3786" w:type="dxa"/>
            <w:gridSpan w:val="4"/>
            <w:tcBorders>
              <w:top w:val="single" w:sz="6" w:space="0" w:color="auto"/>
              <w:left w:val="single" w:sz="6" w:space="0" w:color="auto"/>
              <w:right w:val="single" w:sz="6" w:space="0" w:color="auto"/>
            </w:tcBorders>
          </w:tcPr>
          <w:p w14:paraId="1BC4138F" w14:textId="77777777" w:rsidR="00EA2F34" w:rsidRPr="00CB4980" w:rsidRDefault="00EA2F34" w:rsidP="00BE28D4">
            <w:pPr>
              <w:pStyle w:val="tablehead"/>
              <w:rPr>
                <w:ins w:id="5811" w:author="Author"/>
              </w:rPr>
            </w:pPr>
            <w:ins w:id="5812" w:author="Author">
              <w:r w:rsidRPr="00CB4980">
                <w:t>Physical Damage</w:t>
              </w:r>
            </w:ins>
          </w:p>
        </w:tc>
      </w:tr>
      <w:tr w:rsidR="00EA2F34" w:rsidRPr="00CB4980" w14:paraId="2512A27F" w14:textId="77777777" w:rsidTr="00A1082D">
        <w:trPr>
          <w:cantSplit/>
          <w:trHeight w:val="190"/>
          <w:ins w:id="5813" w:author="Author"/>
        </w:trPr>
        <w:tc>
          <w:tcPr>
            <w:tcW w:w="200" w:type="dxa"/>
          </w:tcPr>
          <w:p w14:paraId="476DE0B6" w14:textId="77777777" w:rsidR="00EA2F34" w:rsidRPr="00CB4980" w:rsidRDefault="00EA2F34" w:rsidP="00BE28D4">
            <w:pPr>
              <w:pStyle w:val="tablehead"/>
              <w:rPr>
                <w:ins w:id="5814" w:author="Author"/>
              </w:rPr>
            </w:pPr>
          </w:p>
        </w:tc>
        <w:tc>
          <w:tcPr>
            <w:tcW w:w="1810" w:type="dxa"/>
            <w:tcBorders>
              <w:left w:val="single" w:sz="6" w:space="0" w:color="auto"/>
              <w:right w:val="single" w:sz="6" w:space="0" w:color="auto"/>
            </w:tcBorders>
          </w:tcPr>
          <w:p w14:paraId="5D528C18" w14:textId="77777777" w:rsidR="00EA2F34" w:rsidRPr="00CB4980" w:rsidRDefault="00EA2F34" w:rsidP="00BE28D4">
            <w:pPr>
              <w:pStyle w:val="tablehead"/>
              <w:rPr>
                <w:ins w:id="5815" w:author="Author"/>
              </w:rPr>
            </w:pPr>
          </w:p>
        </w:tc>
        <w:tc>
          <w:tcPr>
            <w:tcW w:w="700" w:type="dxa"/>
            <w:tcBorders>
              <w:left w:val="single" w:sz="6" w:space="0" w:color="auto"/>
              <w:right w:val="single" w:sz="6" w:space="0" w:color="auto"/>
            </w:tcBorders>
          </w:tcPr>
          <w:p w14:paraId="42D556BA" w14:textId="77777777" w:rsidR="00EA2F34" w:rsidRPr="00CB4980" w:rsidRDefault="00EA2F34" w:rsidP="00BE28D4">
            <w:pPr>
              <w:pStyle w:val="tablehead"/>
              <w:rPr>
                <w:ins w:id="581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D6CE787" w14:textId="77777777" w:rsidR="00EA2F34" w:rsidRPr="00CB4980" w:rsidRDefault="00EA2F34" w:rsidP="00BE28D4">
            <w:pPr>
              <w:pStyle w:val="tablehead"/>
              <w:rPr>
                <w:ins w:id="5817" w:author="Author"/>
              </w:rPr>
            </w:pPr>
            <w:ins w:id="5818" w:author="Author">
              <w:r w:rsidRPr="00CB4980">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25FAE43C" w14:textId="77777777" w:rsidR="00EA2F34" w:rsidRPr="00CB4980" w:rsidRDefault="00EA2F34" w:rsidP="00BE28D4">
            <w:pPr>
              <w:pStyle w:val="tablehead"/>
              <w:rPr>
                <w:ins w:id="5819" w:author="Author"/>
              </w:rPr>
            </w:pPr>
            <w:ins w:id="5820" w:author="Author">
              <w:r w:rsidRPr="00CB4980">
                <w:t>Seating Capacity</w:t>
              </w:r>
            </w:ins>
          </w:p>
        </w:tc>
      </w:tr>
      <w:tr w:rsidR="00EA2F34" w:rsidRPr="00CB4980" w14:paraId="3164C3CB" w14:textId="77777777" w:rsidTr="00A1082D">
        <w:trPr>
          <w:cantSplit/>
          <w:trHeight w:val="190"/>
          <w:ins w:id="5821" w:author="Author"/>
        </w:trPr>
        <w:tc>
          <w:tcPr>
            <w:tcW w:w="200" w:type="dxa"/>
          </w:tcPr>
          <w:p w14:paraId="56F0ADAA" w14:textId="77777777" w:rsidR="00EA2F34" w:rsidRPr="00CB4980" w:rsidRDefault="00EA2F34" w:rsidP="00BE28D4">
            <w:pPr>
              <w:pStyle w:val="tablehead"/>
              <w:rPr>
                <w:ins w:id="5822" w:author="Author"/>
              </w:rPr>
            </w:pPr>
          </w:p>
        </w:tc>
        <w:tc>
          <w:tcPr>
            <w:tcW w:w="1810" w:type="dxa"/>
            <w:tcBorders>
              <w:left w:val="single" w:sz="6" w:space="0" w:color="auto"/>
              <w:bottom w:val="single" w:sz="6" w:space="0" w:color="auto"/>
              <w:right w:val="single" w:sz="6" w:space="0" w:color="auto"/>
            </w:tcBorders>
          </w:tcPr>
          <w:p w14:paraId="6A433031" w14:textId="77777777" w:rsidR="00EA2F34" w:rsidRPr="00CB4980" w:rsidRDefault="00EA2F34" w:rsidP="00BE28D4">
            <w:pPr>
              <w:pStyle w:val="tablehead"/>
              <w:rPr>
                <w:ins w:id="5823" w:author="Author"/>
              </w:rPr>
            </w:pPr>
            <w:ins w:id="5824" w:author="Author">
              <w:r w:rsidRPr="00CB4980">
                <w:t>Category</w:t>
              </w:r>
            </w:ins>
          </w:p>
        </w:tc>
        <w:tc>
          <w:tcPr>
            <w:tcW w:w="700" w:type="dxa"/>
            <w:tcBorders>
              <w:left w:val="single" w:sz="6" w:space="0" w:color="auto"/>
              <w:bottom w:val="single" w:sz="6" w:space="0" w:color="auto"/>
              <w:right w:val="single" w:sz="6" w:space="0" w:color="auto"/>
            </w:tcBorders>
          </w:tcPr>
          <w:p w14:paraId="2E9CB50C" w14:textId="77777777" w:rsidR="00EA2F34" w:rsidRPr="00CB4980" w:rsidRDefault="00EA2F34" w:rsidP="00BE28D4">
            <w:pPr>
              <w:pStyle w:val="tablehead"/>
              <w:rPr>
                <w:ins w:id="5825" w:author="Author"/>
              </w:rPr>
            </w:pPr>
          </w:p>
        </w:tc>
        <w:tc>
          <w:tcPr>
            <w:tcW w:w="946" w:type="dxa"/>
            <w:tcBorders>
              <w:top w:val="single" w:sz="6" w:space="0" w:color="auto"/>
              <w:left w:val="single" w:sz="6" w:space="0" w:color="auto"/>
              <w:bottom w:val="single" w:sz="6" w:space="0" w:color="auto"/>
              <w:right w:val="single" w:sz="6" w:space="0" w:color="auto"/>
            </w:tcBorders>
          </w:tcPr>
          <w:p w14:paraId="4CDA60C1" w14:textId="77777777" w:rsidR="00EA2F34" w:rsidRPr="00CB4980" w:rsidRDefault="00EA2F34" w:rsidP="00BE28D4">
            <w:pPr>
              <w:pStyle w:val="tablehead"/>
              <w:rPr>
                <w:ins w:id="5826" w:author="Author"/>
              </w:rPr>
            </w:pPr>
            <w:ins w:id="5827" w:author="Author">
              <w:r w:rsidRPr="00CB4980">
                <w:t>1 – 8</w:t>
              </w:r>
            </w:ins>
          </w:p>
        </w:tc>
        <w:tc>
          <w:tcPr>
            <w:tcW w:w="946" w:type="dxa"/>
            <w:tcBorders>
              <w:top w:val="single" w:sz="6" w:space="0" w:color="auto"/>
              <w:left w:val="single" w:sz="6" w:space="0" w:color="auto"/>
              <w:bottom w:val="single" w:sz="6" w:space="0" w:color="auto"/>
              <w:right w:val="single" w:sz="6" w:space="0" w:color="auto"/>
            </w:tcBorders>
          </w:tcPr>
          <w:p w14:paraId="70BEAC52" w14:textId="77777777" w:rsidR="00EA2F34" w:rsidRPr="00CB4980" w:rsidRDefault="00EA2F34" w:rsidP="00BE28D4">
            <w:pPr>
              <w:pStyle w:val="tablehead"/>
              <w:rPr>
                <w:ins w:id="5828" w:author="Author"/>
              </w:rPr>
            </w:pPr>
            <w:ins w:id="5829" w:author="Author">
              <w:r w:rsidRPr="00CB4980">
                <w:t>9 – 20</w:t>
              </w:r>
            </w:ins>
          </w:p>
        </w:tc>
        <w:tc>
          <w:tcPr>
            <w:tcW w:w="946" w:type="dxa"/>
            <w:tcBorders>
              <w:top w:val="single" w:sz="6" w:space="0" w:color="auto"/>
              <w:left w:val="single" w:sz="6" w:space="0" w:color="auto"/>
              <w:bottom w:val="single" w:sz="6" w:space="0" w:color="auto"/>
              <w:right w:val="single" w:sz="6" w:space="0" w:color="auto"/>
            </w:tcBorders>
          </w:tcPr>
          <w:p w14:paraId="5DE5A851" w14:textId="77777777" w:rsidR="00EA2F34" w:rsidRPr="00CB4980" w:rsidRDefault="00EA2F34" w:rsidP="00BE28D4">
            <w:pPr>
              <w:pStyle w:val="tablehead"/>
              <w:rPr>
                <w:ins w:id="5830" w:author="Author"/>
              </w:rPr>
            </w:pPr>
            <w:ins w:id="5831" w:author="Author">
              <w:r w:rsidRPr="00CB4980">
                <w:t>21 – 60</w:t>
              </w:r>
            </w:ins>
          </w:p>
        </w:tc>
        <w:tc>
          <w:tcPr>
            <w:tcW w:w="946" w:type="dxa"/>
            <w:tcBorders>
              <w:top w:val="single" w:sz="6" w:space="0" w:color="auto"/>
              <w:left w:val="single" w:sz="6" w:space="0" w:color="auto"/>
              <w:bottom w:val="single" w:sz="6" w:space="0" w:color="auto"/>
              <w:right w:val="single" w:sz="6" w:space="0" w:color="auto"/>
            </w:tcBorders>
          </w:tcPr>
          <w:p w14:paraId="4E77263C" w14:textId="77777777" w:rsidR="00EA2F34" w:rsidRPr="00CB4980" w:rsidRDefault="00EA2F34" w:rsidP="00BE28D4">
            <w:pPr>
              <w:pStyle w:val="tablehead"/>
              <w:rPr>
                <w:ins w:id="5832" w:author="Author"/>
              </w:rPr>
            </w:pPr>
            <w:ins w:id="5833" w:author="Author">
              <w:r w:rsidRPr="00CB4980">
                <w:t>Over 60</w:t>
              </w:r>
            </w:ins>
          </w:p>
        </w:tc>
        <w:tc>
          <w:tcPr>
            <w:tcW w:w="946" w:type="dxa"/>
            <w:tcBorders>
              <w:top w:val="single" w:sz="6" w:space="0" w:color="auto"/>
              <w:left w:val="single" w:sz="6" w:space="0" w:color="auto"/>
              <w:bottom w:val="single" w:sz="6" w:space="0" w:color="auto"/>
              <w:right w:val="single" w:sz="6" w:space="0" w:color="auto"/>
            </w:tcBorders>
          </w:tcPr>
          <w:p w14:paraId="4C029A79" w14:textId="77777777" w:rsidR="00EA2F34" w:rsidRPr="00CB4980" w:rsidRDefault="00EA2F34" w:rsidP="00BE28D4">
            <w:pPr>
              <w:pStyle w:val="tablehead"/>
              <w:rPr>
                <w:ins w:id="5834" w:author="Author"/>
              </w:rPr>
            </w:pPr>
            <w:ins w:id="5835" w:author="Author">
              <w:r w:rsidRPr="00CB4980">
                <w:t>1 – 8</w:t>
              </w:r>
            </w:ins>
          </w:p>
        </w:tc>
        <w:tc>
          <w:tcPr>
            <w:tcW w:w="946" w:type="dxa"/>
            <w:tcBorders>
              <w:top w:val="single" w:sz="6" w:space="0" w:color="auto"/>
              <w:left w:val="single" w:sz="6" w:space="0" w:color="auto"/>
              <w:bottom w:val="single" w:sz="6" w:space="0" w:color="auto"/>
              <w:right w:val="single" w:sz="6" w:space="0" w:color="auto"/>
            </w:tcBorders>
          </w:tcPr>
          <w:p w14:paraId="1AECE329" w14:textId="77777777" w:rsidR="00EA2F34" w:rsidRPr="00CB4980" w:rsidRDefault="00EA2F34" w:rsidP="00BE28D4">
            <w:pPr>
              <w:pStyle w:val="tablehead"/>
              <w:rPr>
                <w:ins w:id="5836" w:author="Author"/>
              </w:rPr>
            </w:pPr>
            <w:ins w:id="5837" w:author="Author">
              <w:r w:rsidRPr="00CB4980">
                <w:t>9 – 20</w:t>
              </w:r>
            </w:ins>
          </w:p>
        </w:tc>
        <w:tc>
          <w:tcPr>
            <w:tcW w:w="946" w:type="dxa"/>
            <w:tcBorders>
              <w:top w:val="single" w:sz="6" w:space="0" w:color="auto"/>
              <w:left w:val="single" w:sz="6" w:space="0" w:color="auto"/>
              <w:bottom w:val="single" w:sz="6" w:space="0" w:color="auto"/>
              <w:right w:val="single" w:sz="6" w:space="0" w:color="auto"/>
            </w:tcBorders>
          </w:tcPr>
          <w:p w14:paraId="0CD34F26" w14:textId="77777777" w:rsidR="00EA2F34" w:rsidRPr="00CB4980" w:rsidRDefault="00EA2F34" w:rsidP="00BE28D4">
            <w:pPr>
              <w:pStyle w:val="tablehead"/>
              <w:rPr>
                <w:ins w:id="5838" w:author="Author"/>
              </w:rPr>
            </w:pPr>
            <w:ins w:id="5839" w:author="Author">
              <w:r w:rsidRPr="00CB4980">
                <w:t>21 – 60</w:t>
              </w:r>
            </w:ins>
          </w:p>
        </w:tc>
        <w:tc>
          <w:tcPr>
            <w:tcW w:w="946" w:type="dxa"/>
            <w:tcBorders>
              <w:top w:val="single" w:sz="6" w:space="0" w:color="auto"/>
              <w:left w:val="single" w:sz="6" w:space="0" w:color="auto"/>
              <w:bottom w:val="single" w:sz="6" w:space="0" w:color="auto"/>
              <w:right w:val="single" w:sz="6" w:space="0" w:color="auto"/>
            </w:tcBorders>
          </w:tcPr>
          <w:p w14:paraId="21902193" w14:textId="77777777" w:rsidR="00EA2F34" w:rsidRPr="00CB4980" w:rsidRDefault="00EA2F34" w:rsidP="00BE28D4">
            <w:pPr>
              <w:pStyle w:val="tablehead"/>
              <w:rPr>
                <w:ins w:id="5840" w:author="Author"/>
              </w:rPr>
            </w:pPr>
            <w:ins w:id="5841" w:author="Author">
              <w:r w:rsidRPr="00CB4980">
                <w:t>Over 60</w:t>
              </w:r>
            </w:ins>
          </w:p>
        </w:tc>
      </w:tr>
      <w:tr w:rsidR="00EA2F34" w:rsidRPr="00CB4980" w14:paraId="71A48F9A" w14:textId="77777777" w:rsidTr="00A1082D">
        <w:trPr>
          <w:cantSplit/>
          <w:trHeight w:val="190"/>
          <w:ins w:id="5842" w:author="Author"/>
        </w:trPr>
        <w:tc>
          <w:tcPr>
            <w:tcW w:w="200" w:type="dxa"/>
          </w:tcPr>
          <w:p w14:paraId="01B80FDA" w14:textId="77777777" w:rsidR="00EA2F34" w:rsidRPr="00CB4980" w:rsidRDefault="00EA2F34" w:rsidP="00BE28D4">
            <w:pPr>
              <w:pStyle w:val="tabletext11"/>
              <w:rPr>
                <w:ins w:id="5843" w:author="Author"/>
              </w:rPr>
            </w:pPr>
            <w:ins w:id="5844" w:author="Author">
              <w:r w:rsidRPr="00CB4980">
                <w:br/>
              </w:r>
            </w:ins>
          </w:p>
        </w:tc>
        <w:tc>
          <w:tcPr>
            <w:tcW w:w="1810" w:type="dxa"/>
            <w:tcBorders>
              <w:left w:val="single" w:sz="6" w:space="0" w:color="auto"/>
              <w:right w:val="single" w:sz="6" w:space="0" w:color="auto"/>
            </w:tcBorders>
          </w:tcPr>
          <w:p w14:paraId="0D44CE27" w14:textId="77777777" w:rsidR="00EA2F34" w:rsidRPr="00CB4980" w:rsidRDefault="00EA2F34" w:rsidP="00BE28D4">
            <w:pPr>
              <w:pStyle w:val="tabletext11"/>
              <w:rPr>
                <w:ins w:id="5845" w:author="Author"/>
              </w:rPr>
            </w:pPr>
            <w:ins w:id="5846" w:author="Author">
              <w:r w:rsidRPr="00CB4980">
                <w:t>Employer Furnished</w:t>
              </w:r>
            </w:ins>
          </w:p>
        </w:tc>
        <w:tc>
          <w:tcPr>
            <w:tcW w:w="700" w:type="dxa"/>
            <w:tcBorders>
              <w:top w:val="single" w:sz="6" w:space="0" w:color="auto"/>
              <w:left w:val="single" w:sz="6" w:space="0" w:color="auto"/>
              <w:bottom w:val="single" w:sz="6" w:space="0" w:color="auto"/>
              <w:right w:val="single" w:sz="6" w:space="0" w:color="auto"/>
            </w:tcBorders>
          </w:tcPr>
          <w:p w14:paraId="23A56B3D" w14:textId="77777777" w:rsidR="00EA2F34" w:rsidRPr="00CB4980" w:rsidRDefault="00EA2F34" w:rsidP="00BE28D4">
            <w:pPr>
              <w:pStyle w:val="tabletext11"/>
              <w:jc w:val="center"/>
              <w:rPr>
                <w:ins w:id="5847" w:author="Author"/>
              </w:rPr>
            </w:pPr>
            <w:ins w:id="5848" w:author="Author">
              <w:r w:rsidRPr="00CB4980">
                <w:rPr>
                  <w:b/>
                </w:rPr>
                <w:t>Factor</w:t>
              </w:r>
              <w:r w:rsidRPr="00CB4980">
                <w:br/>
                <w:t>Code</w:t>
              </w:r>
            </w:ins>
          </w:p>
        </w:tc>
        <w:tc>
          <w:tcPr>
            <w:tcW w:w="946" w:type="dxa"/>
            <w:tcBorders>
              <w:top w:val="single" w:sz="6" w:space="0" w:color="auto"/>
              <w:left w:val="single" w:sz="6" w:space="0" w:color="auto"/>
              <w:bottom w:val="single" w:sz="6" w:space="0" w:color="auto"/>
              <w:right w:val="single" w:sz="6" w:space="0" w:color="auto"/>
            </w:tcBorders>
          </w:tcPr>
          <w:p w14:paraId="1C0FCF0E" w14:textId="77777777" w:rsidR="00EA2F34" w:rsidRPr="00CB4980" w:rsidRDefault="00EA2F34" w:rsidP="00BE28D4">
            <w:pPr>
              <w:pStyle w:val="tabletext11"/>
              <w:jc w:val="center"/>
              <w:rPr>
                <w:ins w:id="5849" w:author="Author"/>
              </w:rPr>
            </w:pPr>
            <w:ins w:id="5850" w:author="Author">
              <w:r w:rsidRPr="00CB4980">
                <w:rPr>
                  <w:b/>
                </w:rPr>
                <w:t>1.00</w:t>
              </w:r>
              <w:r w:rsidRPr="00CB4980">
                <w:br/>
                <w:t>4111</w:t>
              </w:r>
            </w:ins>
          </w:p>
        </w:tc>
        <w:tc>
          <w:tcPr>
            <w:tcW w:w="946" w:type="dxa"/>
            <w:tcBorders>
              <w:top w:val="single" w:sz="6" w:space="0" w:color="auto"/>
              <w:left w:val="single" w:sz="6" w:space="0" w:color="auto"/>
              <w:bottom w:val="single" w:sz="6" w:space="0" w:color="auto"/>
              <w:right w:val="single" w:sz="6" w:space="0" w:color="auto"/>
            </w:tcBorders>
          </w:tcPr>
          <w:p w14:paraId="258716C1" w14:textId="77777777" w:rsidR="00EA2F34" w:rsidRPr="00CB4980" w:rsidRDefault="00EA2F34" w:rsidP="00BE28D4">
            <w:pPr>
              <w:pStyle w:val="tabletext11"/>
              <w:jc w:val="center"/>
              <w:rPr>
                <w:ins w:id="5851" w:author="Author"/>
              </w:rPr>
            </w:pPr>
            <w:ins w:id="5852" w:author="Author">
              <w:r w:rsidRPr="00CB4980">
                <w:rPr>
                  <w:b/>
                </w:rPr>
                <w:t>1.05</w:t>
              </w:r>
              <w:r w:rsidRPr="00CB4980">
                <w:br/>
                <w:t>4112</w:t>
              </w:r>
            </w:ins>
          </w:p>
        </w:tc>
        <w:tc>
          <w:tcPr>
            <w:tcW w:w="946" w:type="dxa"/>
            <w:tcBorders>
              <w:top w:val="single" w:sz="6" w:space="0" w:color="auto"/>
              <w:left w:val="single" w:sz="6" w:space="0" w:color="auto"/>
              <w:bottom w:val="single" w:sz="6" w:space="0" w:color="auto"/>
              <w:right w:val="single" w:sz="6" w:space="0" w:color="auto"/>
            </w:tcBorders>
          </w:tcPr>
          <w:p w14:paraId="4A80B0F5" w14:textId="77777777" w:rsidR="00EA2F34" w:rsidRPr="00CB4980" w:rsidRDefault="00EA2F34" w:rsidP="00BE28D4">
            <w:pPr>
              <w:pStyle w:val="tabletext11"/>
              <w:jc w:val="center"/>
              <w:rPr>
                <w:ins w:id="5853" w:author="Author"/>
              </w:rPr>
            </w:pPr>
            <w:ins w:id="5854" w:author="Author">
              <w:r w:rsidRPr="00CB4980">
                <w:rPr>
                  <w:b/>
                </w:rPr>
                <w:t>1.10</w:t>
              </w:r>
              <w:r w:rsidRPr="00CB4980">
                <w:br/>
                <w:t>4113</w:t>
              </w:r>
            </w:ins>
          </w:p>
        </w:tc>
        <w:tc>
          <w:tcPr>
            <w:tcW w:w="946" w:type="dxa"/>
            <w:tcBorders>
              <w:top w:val="single" w:sz="6" w:space="0" w:color="auto"/>
              <w:left w:val="single" w:sz="6" w:space="0" w:color="auto"/>
              <w:bottom w:val="single" w:sz="6" w:space="0" w:color="auto"/>
              <w:right w:val="single" w:sz="6" w:space="0" w:color="auto"/>
            </w:tcBorders>
          </w:tcPr>
          <w:p w14:paraId="46118A19" w14:textId="77777777" w:rsidR="00EA2F34" w:rsidRPr="00CB4980" w:rsidRDefault="00EA2F34" w:rsidP="00BE28D4">
            <w:pPr>
              <w:pStyle w:val="tabletext11"/>
              <w:jc w:val="center"/>
              <w:rPr>
                <w:ins w:id="5855" w:author="Author"/>
              </w:rPr>
            </w:pPr>
            <w:ins w:id="5856" w:author="Author">
              <w:r w:rsidRPr="00CB4980">
                <w:rPr>
                  <w:b/>
                </w:rPr>
                <w:t>1.50</w:t>
              </w:r>
              <w:r w:rsidRPr="00CB4980">
                <w:br/>
                <w:t>4114</w:t>
              </w:r>
            </w:ins>
          </w:p>
        </w:tc>
        <w:tc>
          <w:tcPr>
            <w:tcW w:w="946" w:type="dxa"/>
            <w:tcBorders>
              <w:top w:val="single" w:sz="6" w:space="0" w:color="auto"/>
              <w:left w:val="single" w:sz="6" w:space="0" w:color="auto"/>
              <w:bottom w:val="single" w:sz="6" w:space="0" w:color="auto"/>
              <w:right w:val="single" w:sz="6" w:space="0" w:color="auto"/>
            </w:tcBorders>
          </w:tcPr>
          <w:p w14:paraId="29EBB035" w14:textId="77777777" w:rsidR="00EA2F34" w:rsidRPr="00CB4980" w:rsidRDefault="00EA2F34" w:rsidP="00BE28D4">
            <w:pPr>
              <w:pStyle w:val="tabletext11"/>
              <w:jc w:val="center"/>
              <w:rPr>
                <w:ins w:id="5857" w:author="Author"/>
              </w:rPr>
            </w:pPr>
            <w:ins w:id="5858" w:author="Author">
              <w:r w:rsidRPr="00CB4980">
                <w:rPr>
                  <w:b/>
                </w:rPr>
                <w:t>0.50</w:t>
              </w:r>
              <w:r w:rsidRPr="00CB4980">
                <w:br/>
                <w:t>4111</w:t>
              </w:r>
            </w:ins>
          </w:p>
        </w:tc>
        <w:tc>
          <w:tcPr>
            <w:tcW w:w="946" w:type="dxa"/>
            <w:tcBorders>
              <w:top w:val="single" w:sz="6" w:space="0" w:color="auto"/>
              <w:left w:val="single" w:sz="6" w:space="0" w:color="auto"/>
              <w:bottom w:val="single" w:sz="6" w:space="0" w:color="auto"/>
              <w:right w:val="single" w:sz="6" w:space="0" w:color="auto"/>
            </w:tcBorders>
          </w:tcPr>
          <w:p w14:paraId="51D3B3E6" w14:textId="77777777" w:rsidR="00EA2F34" w:rsidRPr="00CB4980" w:rsidRDefault="00EA2F34" w:rsidP="00BE28D4">
            <w:pPr>
              <w:pStyle w:val="tabletext11"/>
              <w:jc w:val="center"/>
              <w:rPr>
                <w:ins w:id="5859" w:author="Author"/>
              </w:rPr>
            </w:pPr>
            <w:ins w:id="5860" w:author="Author">
              <w:r w:rsidRPr="00CB4980">
                <w:rPr>
                  <w:b/>
                </w:rPr>
                <w:t>0.45</w:t>
              </w:r>
              <w:r w:rsidRPr="00CB4980">
                <w:br/>
                <w:t>4112</w:t>
              </w:r>
            </w:ins>
          </w:p>
        </w:tc>
        <w:tc>
          <w:tcPr>
            <w:tcW w:w="946" w:type="dxa"/>
            <w:tcBorders>
              <w:top w:val="single" w:sz="6" w:space="0" w:color="auto"/>
              <w:left w:val="single" w:sz="6" w:space="0" w:color="auto"/>
              <w:bottom w:val="single" w:sz="6" w:space="0" w:color="auto"/>
              <w:right w:val="single" w:sz="6" w:space="0" w:color="auto"/>
            </w:tcBorders>
          </w:tcPr>
          <w:p w14:paraId="41A965CE" w14:textId="77777777" w:rsidR="00EA2F34" w:rsidRPr="00CB4980" w:rsidRDefault="00EA2F34" w:rsidP="00BE28D4">
            <w:pPr>
              <w:pStyle w:val="tabletext11"/>
              <w:jc w:val="center"/>
              <w:rPr>
                <w:ins w:id="5861" w:author="Author"/>
              </w:rPr>
            </w:pPr>
            <w:ins w:id="5862" w:author="Author">
              <w:r w:rsidRPr="00CB4980">
                <w:rPr>
                  <w:b/>
                </w:rPr>
                <w:t>0.40</w:t>
              </w:r>
              <w:r w:rsidRPr="00CB4980">
                <w:br/>
                <w:t>4113</w:t>
              </w:r>
            </w:ins>
          </w:p>
        </w:tc>
        <w:tc>
          <w:tcPr>
            <w:tcW w:w="946" w:type="dxa"/>
            <w:tcBorders>
              <w:top w:val="single" w:sz="6" w:space="0" w:color="auto"/>
              <w:left w:val="single" w:sz="6" w:space="0" w:color="auto"/>
              <w:bottom w:val="single" w:sz="6" w:space="0" w:color="auto"/>
              <w:right w:val="single" w:sz="6" w:space="0" w:color="auto"/>
            </w:tcBorders>
          </w:tcPr>
          <w:p w14:paraId="1AB37537" w14:textId="77777777" w:rsidR="00EA2F34" w:rsidRPr="00CB4980" w:rsidRDefault="00EA2F34" w:rsidP="00BE28D4">
            <w:pPr>
              <w:pStyle w:val="tabletext11"/>
              <w:jc w:val="center"/>
              <w:rPr>
                <w:ins w:id="5863" w:author="Author"/>
              </w:rPr>
            </w:pPr>
            <w:ins w:id="5864" w:author="Author">
              <w:r w:rsidRPr="00CB4980">
                <w:rPr>
                  <w:b/>
                </w:rPr>
                <w:t>0.35</w:t>
              </w:r>
              <w:r w:rsidRPr="00CB4980">
                <w:br/>
                <w:t>4114</w:t>
              </w:r>
            </w:ins>
          </w:p>
        </w:tc>
      </w:tr>
      <w:tr w:rsidR="00EA2F34" w:rsidRPr="00CB4980" w14:paraId="69E170BE" w14:textId="77777777" w:rsidTr="00A1082D">
        <w:trPr>
          <w:cantSplit/>
          <w:trHeight w:val="190"/>
          <w:ins w:id="5865" w:author="Author"/>
        </w:trPr>
        <w:tc>
          <w:tcPr>
            <w:tcW w:w="200" w:type="dxa"/>
          </w:tcPr>
          <w:p w14:paraId="5125F1DE" w14:textId="77777777" w:rsidR="00EA2F34" w:rsidRPr="00CB4980" w:rsidRDefault="00EA2F34" w:rsidP="00BE28D4">
            <w:pPr>
              <w:pStyle w:val="tabletext11"/>
              <w:rPr>
                <w:ins w:id="5866" w:author="Author"/>
              </w:rPr>
            </w:pPr>
            <w:ins w:id="5867" w:author="Author">
              <w:r w:rsidRPr="00CB4980">
                <w:br/>
              </w:r>
            </w:ins>
          </w:p>
        </w:tc>
        <w:tc>
          <w:tcPr>
            <w:tcW w:w="1810" w:type="dxa"/>
            <w:tcBorders>
              <w:top w:val="single" w:sz="6" w:space="0" w:color="auto"/>
              <w:left w:val="single" w:sz="6" w:space="0" w:color="auto"/>
              <w:bottom w:val="single" w:sz="6" w:space="0" w:color="auto"/>
              <w:right w:val="single" w:sz="6" w:space="0" w:color="auto"/>
            </w:tcBorders>
          </w:tcPr>
          <w:p w14:paraId="37BCB348" w14:textId="77777777" w:rsidR="00EA2F34" w:rsidRPr="00CB4980" w:rsidRDefault="00EA2F34" w:rsidP="00BE28D4">
            <w:pPr>
              <w:pStyle w:val="tabletext11"/>
              <w:rPr>
                <w:ins w:id="5868" w:author="Author"/>
              </w:rPr>
            </w:pPr>
            <w:ins w:id="5869" w:author="Author">
              <w:r w:rsidRPr="00CB4980">
                <w:t>All Other</w:t>
              </w:r>
            </w:ins>
          </w:p>
        </w:tc>
        <w:tc>
          <w:tcPr>
            <w:tcW w:w="700" w:type="dxa"/>
            <w:tcBorders>
              <w:top w:val="single" w:sz="6" w:space="0" w:color="auto"/>
              <w:left w:val="single" w:sz="6" w:space="0" w:color="auto"/>
              <w:bottom w:val="single" w:sz="6" w:space="0" w:color="auto"/>
              <w:right w:val="single" w:sz="6" w:space="0" w:color="auto"/>
            </w:tcBorders>
          </w:tcPr>
          <w:p w14:paraId="5D369EA1" w14:textId="77777777" w:rsidR="00EA2F34" w:rsidRPr="00CB4980" w:rsidRDefault="00EA2F34" w:rsidP="00BE28D4">
            <w:pPr>
              <w:pStyle w:val="tabletext11"/>
              <w:jc w:val="center"/>
              <w:rPr>
                <w:ins w:id="5870" w:author="Author"/>
              </w:rPr>
            </w:pPr>
            <w:ins w:id="5871" w:author="Author">
              <w:r w:rsidRPr="00CB4980">
                <w:rPr>
                  <w:b/>
                </w:rPr>
                <w:t>Factor</w:t>
              </w:r>
              <w:r w:rsidRPr="00CB4980">
                <w:br/>
                <w:t>Code</w:t>
              </w:r>
            </w:ins>
          </w:p>
        </w:tc>
        <w:tc>
          <w:tcPr>
            <w:tcW w:w="946" w:type="dxa"/>
            <w:tcBorders>
              <w:top w:val="single" w:sz="6" w:space="0" w:color="auto"/>
              <w:left w:val="single" w:sz="6" w:space="0" w:color="auto"/>
              <w:bottom w:val="single" w:sz="6" w:space="0" w:color="auto"/>
              <w:right w:val="single" w:sz="6" w:space="0" w:color="auto"/>
            </w:tcBorders>
          </w:tcPr>
          <w:p w14:paraId="13707FA6" w14:textId="77777777" w:rsidR="00EA2F34" w:rsidRPr="00CB4980" w:rsidRDefault="00EA2F34" w:rsidP="00BE28D4">
            <w:pPr>
              <w:pStyle w:val="tabletext11"/>
              <w:jc w:val="center"/>
              <w:rPr>
                <w:ins w:id="5872" w:author="Author"/>
              </w:rPr>
            </w:pPr>
            <w:ins w:id="5873" w:author="Author">
              <w:r w:rsidRPr="00CB4980">
                <w:rPr>
                  <w:b/>
                </w:rPr>
                <w:t>1.10</w:t>
              </w:r>
              <w:r w:rsidRPr="00CB4980">
                <w:br/>
                <w:t>4121</w:t>
              </w:r>
            </w:ins>
          </w:p>
        </w:tc>
        <w:tc>
          <w:tcPr>
            <w:tcW w:w="946" w:type="dxa"/>
            <w:tcBorders>
              <w:top w:val="single" w:sz="6" w:space="0" w:color="auto"/>
              <w:left w:val="single" w:sz="6" w:space="0" w:color="auto"/>
              <w:bottom w:val="single" w:sz="6" w:space="0" w:color="auto"/>
              <w:right w:val="single" w:sz="6" w:space="0" w:color="auto"/>
            </w:tcBorders>
          </w:tcPr>
          <w:p w14:paraId="5DDDD221" w14:textId="77777777" w:rsidR="00EA2F34" w:rsidRPr="00CB4980" w:rsidRDefault="00EA2F34" w:rsidP="00BE28D4">
            <w:pPr>
              <w:pStyle w:val="tabletext11"/>
              <w:jc w:val="center"/>
              <w:rPr>
                <w:ins w:id="5874" w:author="Author"/>
              </w:rPr>
            </w:pPr>
            <w:ins w:id="5875" w:author="Author">
              <w:r w:rsidRPr="00CB4980">
                <w:rPr>
                  <w:b/>
                </w:rPr>
                <w:t>1.15</w:t>
              </w:r>
              <w:r w:rsidRPr="00CB4980">
                <w:br/>
                <w:t>4122</w:t>
              </w:r>
            </w:ins>
          </w:p>
        </w:tc>
        <w:tc>
          <w:tcPr>
            <w:tcW w:w="946" w:type="dxa"/>
            <w:tcBorders>
              <w:top w:val="single" w:sz="6" w:space="0" w:color="auto"/>
              <w:left w:val="single" w:sz="6" w:space="0" w:color="auto"/>
              <w:bottom w:val="single" w:sz="6" w:space="0" w:color="auto"/>
              <w:right w:val="single" w:sz="6" w:space="0" w:color="auto"/>
            </w:tcBorders>
          </w:tcPr>
          <w:p w14:paraId="21D31920" w14:textId="77777777" w:rsidR="00EA2F34" w:rsidRPr="00CB4980" w:rsidRDefault="00EA2F34" w:rsidP="00BE28D4">
            <w:pPr>
              <w:pStyle w:val="tabletext11"/>
              <w:jc w:val="center"/>
              <w:rPr>
                <w:ins w:id="5876" w:author="Author"/>
              </w:rPr>
            </w:pPr>
            <w:ins w:id="5877" w:author="Author">
              <w:r w:rsidRPr="00CB4980">
                <w:rPr>
                  <w:b/>
                </w:rPr>
                <w:t>1.35</w:t>
              </w:r>
              <w:r w:rsidRPr="00CB4980">
                <w:br/>
                <w:t>4123</w:t>
              </w:r>
            </w:ins>
          </w:p>
        </w:tc>
        <w:tc>
          <w:tcPr>
            <w:tcW w:w="946" w:type="dxa"/>
            <w:tcBorders>
              <w:top w:val="single" w:sz="6" w:space="0" w:color="auto"/>
              <w:left w:val="single" w:sz="6" w:space="0" w:color="auto"/>
              <w:bottom w:val="single" w:sz="6" w:space="0" w:color="auto"/>
              <w:right w:val="single" w:sz="6" w:space="0" w:color="auto"/>
            </w:tcBorders>
          </w:tcPr>
          <w:p w14:paraId="3A77B1FF" w14:textId="77777777" w:rsidR="00EA2F34" w:rsidRPr="00CB4980" w:rsidRDefault="00EA2F34" w:rsidP="00BE28D4">
            <w:pPr>
              <w:pStyle w:val="tabletext11"/>
              <w:jc w:val="center"/>
              <w:rPr>
                <w:ins w:id="5878" w:author="Author"/>
              </w:rPr>
            </w:pPr>
            <w:ins w:id="5879" w:author="Author">
              <w:r w:rsidRPr="00CB4980">
                <w:rPr>
                  <w:b/>
                </w:rPr>
                <w:t xml:space="preserve">1.75 </w:t>
              </w:r>
              <w:r w:rsidRPr="00CB4980">
                <w:br/>
                <w:t>4124</w:t>
              </w:r>
            </w:ins>
          </w:p>
        </w:tc>
        <w:tc>
          <w:tcPr>
            <w:tcW w:w="946" w:type="dxa"/>
            <w:tcBorders>
              <w:top w:val="single" w:sz="6" w:space="0" w:color="auto"/>
              <w:left w:val="single" w:sz="6" w:space="0" w:color="auto"/>
              <w:bottom w:val="single" w:sz="6" w:space="0" w:color="auto"/>
              <w:right w:val="single" w:sz="6" w:space="0" w:color="auto"/>
            </w:tcBorders>
          </w:tcPr>
          <w:p w14:paraId="1CF46785" w14:textId="77777777" w:rsidR="00EA2F34" w:rsidRPr="00CB4980" w:rsidRDefault="00EA2F34" w:rsidP="00BE28D4">
            <w:pPr>
              <w:pStyle w:val="tabletext11"/>
              <w:jc w:val="center"/>
              <w:rPr>
                <w:ins w:id="5880" w:author="Author"/>
              </w:rPr>
            </w:pPr>
            <w:ins w:id="5881" w:author="Author">
              <w:r w:rsidRPr="00CB4980">
                <w:rPr>
                  <w:b/>
                </w:rPr>
                <w:t>0.65</w:t>
              </w:r>
              <w:r w:rsidRPr="00CB4980">
                <w:br/>
                <w:t>4121</w:t>
              </w:r>
            </w:ins>
          </w:p>
        </w:tc>
        <w:tc>
          <w:tcPr>
            <w:tcW w:w="946" w:type="dxa"/>
            <w:tcBorders>
              <w:top w:val="single" w:sz="6" w:space="0" w:color="auto"/>
              <w:left w:val="single" w:sz="6" w:space="0" w:color="auto"/>
              <w:bottom w:val="single" w:sz="6" w:space="0" w:color="auto"/>
              <w:right w:val="single" w:sz="6" w:space="0" w:color="auto"/>
            </w:tcBorders>
          </w:tcPr>
          <w:p w14:paraId="673411A9" w14:textId="77777777" w:rsidR="00EA2F34" w:rsidRPr="00CB4980" w:rsidRDefault="00EA2F34" w:rsidP="00BE28D4">
            <w:pPr>
              <w:pStyle w:val="tabletext11"/>
              <w:jc w:val="center"/>
              <w:rPr>
                <w:ins w:id="5882" w:author="Author"/>
              </w:rPr>
            </w:pPr>
            <w:ins w:id="5883" w:author="Author">
              <w:r w:rsidRPr="00CB4980">
                <w:rPr>
                  <w:b/>
                </w:rPr>
                <w:t>0.55</w:t>
              </w:r>
              <w:r w:rsidRPr="00CB4980">
                <w:br/>
                <w:t>4122</w:t>
              </w:r>
            </w:ins>
          </w:p>
        </w:tc>
        <w:tc>
          <w:tcPr>
            <w:tcW w:w="946" w:type="dxa"/>
            <w:tcBorders>
              <w:top w:val="single" w:sz="6" w:space="0" w:color="auto"/>
              <w:left w:val="single" w:sz="6" w:space="0" w:color="auto"/>
              <w:bottom w:val="single" w:sz="6" w:space="0" w:color="auto"/>
              <w:right w:val="single" w:sz="6" w:space="0" w:color="auto"/>
            </w:tcBorders>
          </w:tcPr>
          <w:p w14:paraId="53967103" w14:textId="77777777" w:rsidR="00EA2F34" w:rsidRPr="00CB4980" w:rsidRDefault="00EA2F34" w:rsidP="00BE28D4">
            <w:pPr>
              <w:pStyle w:val="tabletext11"/>
              <w:jc w:val="center"/>
              <w:rPr>
                <w:ins w:id="5884" w:author="Author"/>
              </w:rPr>
            </w:pPr>
            <w:ins w:id="5885" w:author="Author">
              <w:r w:rsidRPr="00CB4980">
                <w:rPr>
                  <w:b/>
                </w:rPr>
                <w:t>0.50</w:t>
              </w:r>
              <w:r w:rsidRPr="00CB4980">
                <w:br/>
                <w:t>4123</w:t>
              </w:r>
            </w:ins>
          </w:p>
        </w:tc>
        <w:tc>
          <w:tcPr>
            <w:tcW w:w="946" w:type="dxa"/>
            <w:tcBorders>
              <w:top w:val="single" w:sz="6" w:space="0" w:color="auto"/>
              <w:left w:val="single" w:sz="6" w:space="0" w:color="auto"/>
              <w:bottom w:val="single" w:sz="6" w:space="0" w:color="auto"/>
              <w:right w:val="single" w:sz="6" w:space="0" w:color="auto"/>
            </w:tcBorders>
          </w:tcPr>
          <w:p w14:paraId="4D7A5A27" w14:textId="77777777" w:rsidR="00EA2F34" w:rsidRPr="00CB4980" w:rsidRDefault="00EA2F34" w:rsidP="00BE28D4">
            <w:pPr>
              <w:pStyle w:val="tabletext11"/>
              <w:jc w:val="center"/>
              <w:rPr>
                <w:ins w:id="5886" w:author="Author"/>
              </w:rPr>
            </w:pPr>
            <w:ins w:id="5887" w:author="Author">
              <w:r w:rsidRPr="00CB4980">
                <w:rPr>
                  <w:b/>
                </w:rPr>
                <w:t>0.45</w:t>
              </w:r>
              <w:r w:rsidRPr="00CB4980">
                <w:br/>
                <w:t>4124</w:t>
              </w:r>
            </w:ins>
          </w:p>
        </w:tc>
      </w:tr>
    </w:tbl>
    <w:p w14:paraId="08AF1C6B" w14:textId="77777777" w:rsidR="00EA2F34" w:rsidRPr="00CB4980" w:rsidRDefault="00EA2F34" w:rsidP="00BE28D4">
      <w:pPr>
        <w:pStyle w:val="tablecaption"/>
        <w:rPr>
          <w:ins w:id="5888" w:author="Author"/>
        </w:rPr>
      </w:pPr>
      <w:ins w:id="5889" w:author="Author">
        <w:r w:rsidRPr="00CB4980">
          <w:t>Table 240.C.3.b. Van Pools</w:t>
        </w:r>
      </w:ins>
    </w:p>
    <w:p w14:paraId="40E1DDDB" w14:textId="77777777" w:rsidR="00EA2F34" w:rsidRPr="00CB4980" w:rsidRDefault="00EA2F34" w:rsidP="00BE28D4">
      <w:pPr>
        <w:pStyle w:val="isonormal"/>
        <w:rPr>
          <w:ins w:id="5890" w:author="Author"/>
        </w:rPr>
      </w:pPr>
    </w:p>
    <w:p w14:paraId="3409021C" w14:textId="77777777" w:rsidR="00EA2F34" w:rsidRPr="00CB4980" w:rsidRDefault="00EA2F34" w:rsidP="00BE28D4">
      <w:pPr>
        <w:pStyle w:val="blocktext1"/>
        <w:rPr>
          <w:ins w:id="5891" w:author="Author"/>
        </w:rPr>
      </w:pPr>
      <w:ins w:id="5892" w:author="Author">
        <w:r w:rsidRPr="00CB4980">
          <w:t xml:space="preserve">Paragraph </w:t>
        </w:r>
        <w:r w:rsidRPr="00CB4980">
          <w:rPr>
            <w:b/>
            <w:color w:val="000000"/>
          </w:rPr>
          <w:t>D.</w:t>
        </w:r>
        <w:r w:rsidRPr="00CB4980">
          <w:t xml:space="preserve"> is replaced by the following:</w:t>
        </w:r>
      </w:ins>
    </w:p>
    <w:p w14:paraId="58A2C70F" w14:textId="77777777" w:rsidR="00EA2F34" w:rsidRPr="00CB4980" w:rsidRDefault="00EA2F34" w:rsidP="00BE28D4">
      <w:pPr>
        <w:pStyle w:val="outlinehd2"/>
        <w:rPr>
          <w:ins w:id="5893" w:author="Author"/>
        </w:rPr>
      </w:pPr>
      <w:ins w:id="5894" w:author="Author">
        <w:r w:rsidRPr="00CB4980">
          <w:tab/>
          <w:t>D.</w:t>
        </w:r>
        <w:r w:rsidRPr="00CB4980">
          <w:tab/>
          <w:t>Secondary Classifications</w:t>
        </w:r>
      </w:ins>
    </w:p>
    <w:p w14:paraId="77BB70F3" w14:textId="77777777" w:rsidR="00EA2F34" w:rsidRPr="00CB4980" w:rsidRDefault="00EA2F34" w:rsidP="00BE28D4">
      <w:pPr>
        <w:pStyle w:val="blocktext3"/>
        <w:rPr>
          <w:ins w:id="5895" w:author="Author"/>
        </w:rPr>
      </w:pPr>
      <w:ins w:id="5896" w:author="Author">
        <w:r w:rsidRPr="00CB4980">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6CE906B2" w14:textId="77777777" w:rsidR="00EA2F34" w:rsidRPr="00CB4980" w:rsidRDefault="00EA2F34" w:rsidP="00BE28D4">
      <w:pPr>
        <w:pStyle w:val="space4"/>
        <w:rPr>
          <w:ins w:id="58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EA2F34" w:rsidRPr="00CB4980" w14:paraId="5BA27FC1" w14:textId="77777777" w:rsidTr="00A1082D">
        <w:trPr>
          <w:cantSplit/>
          <w:trHeight w:val="190"/>
          <w:ins w:id="5898" w:author="Author"/>
        </w:trPr>
        <w:tc>
          <w:tcPr>
            <w:tcW w:w="200" w:type="dxa"/>
          </w:tcPr>
          <w:p w14:paraId="42B2D493" w14:textId="77777777" w:rsidR="00EA2F34" w:rsidRPr="00CB4980" w:rsidRDefault="00EA2F34" w:rsidP="00BE28D4">
            <w:pPr>
              <w:pStyle w:val="tablehead"/>
              <w:rPr>
                <w:ins w:id="5899" w:author="Author"/>
              </w:rPr>
            </w:pPr>
          </w:p>
        </w:tc>
        <w:tc>
          <w:tcPr>
            <w:tcW w:w="1810" w:type="dxa"/>
            <w:gridSpan w:val="2"/>
            <w:tcBorders>
              <w:top w:val="single" w:sz="6" w:space="0" w:color="auto"/>
              <w:left w:val="single" w:sz="6" w:space="0" w:color="auto"/>
              <w:right w:val="single" w:sz="6" w:space="0" w:color="auto"/>
            </w:tcBorders>
          </w:tcPr>
          <w:p w14:paraId="6191D342" w14:textId="77777777" w:rsidR="00EA2F34" w:rsidRPr="00CB4980" w:rsidRDefault="00EA2F34" w:rsidP="00BE28D4">
            <w:pPr>
              <w:pStyle w:val="tablehead"/>
              <w:rPr>
                <w:ins w:id="5900" w:author="Author"/>
              </w:rPr>
            </w:pPr>
          </w:p>
        </w:tc>
        <w:tc>
          <w:tcPr>
            <w:tcW w:w="700" w:type="dxa"/>
            <w:tcBorders>
              <w:top w:val="single" w:sz="6" w:space="0" w:color="auto"/>
              <w:left w:val="single" w:sz="6" w:space="0" w:color="auto"/>
              <w:right w:val="single" w:sz="6" w:space="0" w:color="auto"/>
            </w:tcBorders>
          </w:tcPr>
          <w:p w14:paraId="32626C3C" w14:textId="77777777" w:rsidR="00EA2F34" w:rsidRPr="00CB4980" w:rsidRDefault="00EA2F34" w:rsidP="00BE28D4">
            <w:pPr>
              <w:pStyle w:val="tablehead"/>
              <w:rPr>
                <w:ins w:id="590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4DF0ACC" w14:textId="77777777" w:rsidR="00EA2F34" w:rsidRPr="00CB4980" w:rsidRDefault="00EA2F34" w:rsidP="00BE28D4">
            <w:pPr>
              <w:pStyle w:val="tablehead"/>
              <w:rPr>
                <w:ins w:id="5902" w:author="Author"/>
              </w:rPr>
            </w:pPr>
            <w:ins w:id="5903" w:author="Author">
              <w:r w:rsidRPr="00CB4980">
                <w:t>Liability And Medical Payments</w:t>
              </w:r>
            </w:ins>
          </w:p>
        </w:tc>
        <w:tc>
          <w:tcPr>
            <w:tcW w:w="3786" w:type="dxa"/>
            <w:gridSpan w:val="4"/>
            <w:tcBorders>
              <w:top w:val="single" w:sz="6" w:space="0" w:color="auto"/>
              <w:left w:val="single" w:sz="6" w:space="0" w:color="auto"/>
              <w:right w:val="single" w:sz="6" w:space="0" w:color="auto"/>
            </w:tcBorders>
          </w:tcPr>
          <w:p w14:paraId="7BADF525" w14:textId="77777777" w:rsidR="00EA2F34" w:rsidRPr="00CB4980" w:rsidRDefault="00EA2F34" w:rsidP="00BE28D4">
            <w:pPr>
              <w:pStyle w:val="tablehead"/>
              <w:rPr>
                <w:ins w:id="5904" w:author="Author"/>
              </w:rPr>
            </w:pPr>
            <w:ins w:id="5905" w:author="Author">
              <w:r w:rsidRPr="00CB4980">
                <w:t>Physical Damage Factor</w:t>
              </w:r>
            </w:ins>
          </w:p>
        </w:tc>
      </w:tr>
      <w:tr w:rsidR="00EA2F34" w:rsidRPr="00CB4980" w14:paraId="5526FCB3" w14:textId="77777777" w:rsidTr="00A1082D">
        <w:trPr>
          <w:cantSplit/>
          <w:trHeight w:val="190"/>
          <w:ins w:id="5906" w:author="Author"/>
        </w:trPr>
        <w:tc>
          <w:tcPr>
            <w:tcW w:w="200" w:type="dxa"/>
          </w:tcPr>
          <w:p w14:paraId="040BFDF0" w14:textId="77777777" w:rsidR="00EA2F34" w:rsidRPr="00CB4980" w:rsidRDefault="00EA2F34" w:rsidP="00BE28D4">
            <w:pPr>
              <w:pStyle w:val="tablehead"/>
              <w:rPr>
                <w:ins w:id="5907" w:author="Author"/>
              </w:rPr>
            </w:pPr>
          </w:p>
        </w:tc>
        <w:tc>
          <w:tcPr>
            <w:tcW w:w="1810" w:type="dxa"/>
            <w:gridSpan w:val="2"/>
            <w:tcBorders>
              <w:left w:val="single" w:sz="6" w:space="0" w:color="auto"/>
              <w:right w:val="single" w:sz="6" w:space="0" w:color="auto"/>
            </w:tcBorders>
          </w:tcPr>
          <w:p w14:paraId="5B19861A" w14:textId="77777777" w:rsidR="00EA2F34" w:rsidRPr="00CB4980" w:rsidRDefault="00EA2F34" w:rsidP="00BE28D4">
            <w:pPr>
              <w:pStyle w:val="tablehead"/>
              <w:rPr>
                <w:ins w:id="5908" w:author="Author"/>
              </w:rPr>
            </w:pPr>
          </w:p>
        </w:tc>
        <w:tc>
          <w:tcPr>
            <w:tcW w:w="700" w:type="dxa"/>
            <w:tcBorders>
              <w:left w:val="single" w:sz="6" w:space="0" w:color="auto"/>
              <w:right w:val="single" w:sz="6" w:space="0" w:color="auto"/>
            </w:tcBorders>
          </w:tcPr>
          <w:p w14:paraId="7D3A69D6" w14:textId="77777777" w:rsidR="00EA2F34" w:rsidRPr="00CB4980" w:rsidRDefault="00EA2F34" w:rsidP="00BE28D4">
            <w:pPr>
              <w:pStyle w:val="tablehead"/>
              <w:rPr>
                <w:ins w:id="590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4FB2124" w14:textId="77777777" w:rsidR="00EA2F34" w:rsidRPr="00CB4980" w:rsidRDefault="00EA2F34" w:rsidP="00BE28D4">
            <w:pPr>
              <w:pStyle w:val="tablehead"/>
              <w:rPr>
                <w:ins w:id="5910" w:author="Author"/>
              </w:rPr>
            </w:pPr>
            <w:ins w:id="5911" w:author="Author">
              <w:r w:rsidRPr="00CB4980">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71333938" w14:textId="77777777" w:rsidR="00EA2F34" w:rsidRPr="00CB4980" w:rsidRDefault="00EA2F34" w:rsidP="00BE28D4">
            <w:pPr>
              <w:pStyle w:val="tablehead"/>
              <w:rPr>
                <w:ins w:id="5912" w:author="Author"/>
              </w:rPr>
            </w:pPr>
            <w:ins w:id="5913" w:author="Author">
              <w:r w:rsidRPr="00CB4980">
                <w:t>Seating Capacity</w:t>
              </w:r>
            </w:ins>
          </w:p>
        </w:tc>
      </w:tr>
      <w:tr w:rsidR="00EA2F34" w:rsidRPr="00CB4980" w14:paraId="712868E4" w14:textId="77777777" w:rsidTr="00A1082D">
        <w:trPr>
          <w:cantSplit/>
          <w:trHeight w:val="190"/>
          <w:ins w:id="5914" w:author="Author"/>
        </w:trPr>
        <w:tc>
          <w:tcPr>
            <w:tcW w:w="200" w:type="dxa"/>
          </w:tcPr>
          <w:p w14:paraId="53B93378" w14:textId="77777777" w:rsidR="00EA2F34" w:rsidRPr="00CB4980" w:rsidRDefault="00EA2F34" w:rsidP="00BE28D4">
            <w:pPr>
              <w:pStyle w:val="tablehead"/>
              <w:rPr>
                <w:ins w:id="5915" w:author="Author"/>
              </w:rPr>
            </w:pPr>
          </w:p>
        </w:tc>
        <w:tc>
          <w:tcPr>
            <w:tcW w:w="1810" w:type="dxa"/>
            <w:gridSpan w:val="2"/>
            <w:tcBorders>
              <w:left w:val="single" w:sz="6" w:space="0" w:color="auto"/>
              <w:bottom w:val="single" w:sz="6" w:space="0" w:color="auto"/>
              <w:right w:val="single" w:sz="6" w:space="0" w:color="auto"/>
            </w:tcBorders>
          </w:tcPr>
          <w:p w14:paraId="02F877A3" w14:textId="77777777" w:rsidR="00EA2F34" w:rsidRPr="00CB4980" w:rsidRDefault="00EA2F34" w:rsidP="00BE28D4">
            <w:pPr>
              <w:pStyle w:val="tablehead"/>
              <w:rPr>
                <w:ins w:id="5916" w:author="Author"/>
              </w:rPr>
            </w:pPr>
            <w:ins w:id="5917" w:author="Author">
              <w:r w:rsidRPr="00CB4980">
                <w:t>Category</w:t>
              </w:r>
            </w:ins>
          </w:p>
        </w:tc>
        <w:tc>
          <w:tcPr>
            <w:tcW w:w="700" w:type="dxa"/>
            <w:tcBorders>
              <w:left w:val="single" w:sz="6" w:space="0" w:color="auto"/>
              <w:bottom w:val="single" w:sz="6" w:space="0" w:color="auto"/>
              <w:right w:val="single" w:sz="6" w:space="0" w:color="auto"/>
            </w:tcBorders>
          </w:tcPr>
          <w:p w14:paraId="1112510E" w14:textId="77777777" w:rsidR="00EA2F34" w:rsidRPr="00CB4980" w:rsidRDefault="00EA2F34" w:rsidP="00BE28D4">
            <w:pPr>
              <w:pStyle w:val="tablehead"/>
              <w:rPr>
                <w:ins w:id="5918" w:author="Author"/>
              </w:rPr>
            </w:pPr>
          </w:p>
        </w:tc>
        <w:tc>
          <w:tcPr>
            <w:tcW w:w="946" w:type="dxa"/>
            <w:tcBorders>
              <w:top w:val="single" w:sz="6" w:space="0" w:color="auto"/>
              <w:left w:val="single" w:sz="6" w:space="0" w:color="auto"/>
              <w:bottom w:val="single" w:sz="6" w:space="0" w:color="auto"/>
              <w:right w:val="single" w:sz="6" w:space="0" w:color="auto"/>
            </w:tcBorders>
          </w:tcPr>
          <w:p w14:paraId="06BC3958" w14:textId="77777777" w:rsidR="00EA2F34" w:rsidRPr="00CB4980" w:rsidRDefault="00EA2F34" w:rsidP="00BE28D4">
            <w:pPr>
              <w:pStyle w:val="tablehead"/>
              <w:rPr>
                <w:ins w:id="5919" w:author="Author"/>
              </w:rPr>
            </w:pPr>
            <w:ins w:id="5920" w:author="Author">
              <w:r w:rsidRPr="00CB4980">
                <w:t>1 – 8</w:t>
              </w:r>
            </w:ins>
          </w:p>
        </w:tc>
        <w:tc>
          <w:tcPr>
            <w:tcW w:w="946" w:type="dxa"/>
            <w:tcBorders>
              <w:top w:val="single" w:sz="6" w:space="0" w:color="auto"/>
              <w:left w:val="single" w:sz="6" w:space="0" w:color="auto"/>
              <w:bottom w:val="single" w:sz="6" w:space="0" w:color="auto"/>
              <w:right w:val="single" w:sz="6" w:space="0" w:color="auto"/>
            </w:tcBorders>
          </w:tcPr>
          <w:p w14:paraId="7DF0925F" w14:textId="77777777" w:rsidR="00EA2F34" w:rsidRPr="00CB4980" w:rsidRDefault="00EA2F34" w:rsidP="00BE28D4">
            <w:pPr>
              <w:pStyle w:val="tablehead"/>
              <w:rPr>
                <w:ins w:id="5921" w:author="Author"/>
              </w:rPr>
            </w:pPr>
            <w:ins w:id="5922" w:author="Author">
              <w:r w:rsidRPr="00CB4980">
                <w:t>9 – 20</w:t>
              </w:r>
            </w:ins>
          </w:p>
        </w:tc>
        <w:tc>
          <w:tcPr>
            <w:tcW w:w="946" w:type="dxa"/>
            <w:tcBorders>
              <w:top w:val="single" w:sz="6" w:space="0" w:color="auto"/>
              <w:left w:val="single" w:sz="6" w:space="0" w:color="auto"/>
              <w:bottom w:val="single" w:sz="6" w:space="0" w:color="auto"/>
              <w:right w:val="single" w:sz="6" w:space="0" w:color="auto"/>
            </w:tcBorders>
          </w:tcPr>
          <w:p w14:paraId="112C4991" w14:textId="77777777" w:rsidR="00EA2F34" w:rsidRPr="00CB4980" w:rsidRDefault="00EA2F34" w:rsidP="00BE28D4">
            <w:pPr>
              <w:pStyle w:val="tablehead"/>
              <w:rPr>
                <w:ins w:id="5923" w:author="Author"/>
              </w:rPr>
            </w:pPr>
            <w:ins w:id="5924" w:author="Author">
              <w:r w:rsidRPr="00CB4980">
                <w:t>21 – 60</w:t>
              </w:r>
            </w:ins>
          </w:p>
        </w:tc>
        <w:tc>
          <w:tcPr>
            <w:tcW w:w="948" w:type="dxa"/>
            <w:tcBorders>
              <w:top w:val="single" w:sz="6" w:space="0" w:color="auto"/>
              <w:left w:val="single" w:sz="6" w:space="0" w:color="auto"/>
              <w:bottom w:val="single" w:sz="6" w:space="0" w:color="auto"/>
              <w:right w:val="single" w:sz="6" w:space="0" w:color="auto"/>
            </w:tcBorders>
          </w:tcPr>
          <w:p w14:paraId="6B0EE750" w14:textId="77777777" w:rsidR="00EA2F34" w:rsidRPr="00CB4980" w:rsidRDefault="00EA2F34" w:rsidP="00BE28D4">
            <w:pPr>
              <w:pStyle w:val="tablehead"/>
              <w:rPr>
                <w:ins w:id="5925" w:author="Author"/>
              </w:rPr>
            </w:pPr>
            <w:ins w:id="5926" w:author="Author">
              <w:r w:rsidRPr="00CB4980">
                <w:t>Over 60</w:t>
              </w:r>
            </w:ins>
          </w:p>
        </w:tc>
        <w:tc>
          <w:tcPr>
            <w:tcW w:w="946" w:type="dxa"/>
            <w:tcBorders>
              <w:top w:val="single" w:sz="6" w:space="0" w:color="auto"/>
              <w:left w:val="single" w:sz="6" w:space="0" w:color="auto"/>
              <w:bottom w:val="single" w:sz="6" w:space="0" w:color="auto"/>
              <w:right w:val="single" w:sz="6" w:space="0" w:color="auto"/>
            </w:tcBorders>
          </w:tcPr>
          <w:p w14:paraId="35CCC546" w14:textId="77777777" w:rsidR="00EA2F34" w:rsidRPr="00CB4980" w:rsidRDefault="00EA2F34" w:rsidP="00BE28D4">
            <w:pPr>
              <w:pStyle w:val="tablehead"/>
              <w:rPr>
                <w:ins w:id="5927" w:author="Author"/>
              </w:rPr>
            </w:pPr>
            <w:ins w:id="5928" w:author="Author">
              <w:r w:rsidRPr="00CB4980">
                <w:t>1 – 8</w:t>
              </w:r>
            </w:ins>
          </w:p>
        </w:tc>
        <w:tc>
          <w:tcPr>
            <w:tcW w:w="946" w:type="dxa"/>
            <w:tcBorders>
              <w:top w:val="single" w:sz="6" w:space="0" w:color="auto"/>
              <w:left w:val="single" w:sz="6" w:space="0" w:color="auto"/>
              <w:bottom w:val="single" w:sz="6" w:space="0" w:color="auto"/>
              <w:right w:val="single" w:sz="6" w:space="0" w:color="auto"/>
            </w:tcBorders>
          </w:tcPr>
          <w:p w14:paraId="0BB8E6C6" w14:textId="77777777" w:rsidR="00EA2F34" w:rsidRPr="00CB4980" w:rsidRDefault="00EA2F34" w:rsidP="00BE28D4">
            <w:pPr>
              <w:pStyle w:val="tablehead"/>
              <w:rPr>
                <w:ins w:id="5929" w:author="Author"/>
              </w:rPr>
            </w:pPr>
            <w:ins w:id="5930" w:author="Author">
              <w:r w:rsidRPr="00CB4980">
                <w:t>9 – 20</w:t>
              </w:r>
            </w:ins>
          </w:p>
        </w:tc>
        <w:tc>
          <w:tcPr>
            <w:tcW w:w="946" w:type="dxa"/>
            <w:tcBorders>
              <w:top w:val="single" w:sz="6" w:space="0" w:color="auto"/>
              <w:left w:val="single" w:sz="6" w:space="0" w:color="auto"/>
              <w:bottom w:val="single" w:sz="6" w:space="0" w:color="auto"/>
              <w:right w:val="single" w:sz="6" w:space="0" w:color="auto"/>
            </w:tcBorders>
          </w:tcPr>
          <w:p w14:paraId="4F79F353" w14:textId="77777777" w:rsidR="00EA2F34" w:rsidRPr="00CB4980" w:rsidRDefault="00EA2F34" w:rsidP="00BE28D4">
            <w:pPr>
              <w:pStyle w:val="tablehead"/>
              <w:rPr>
                <w:ins w:id="5931" w:author="Author"/>
              </w:rPr>
            </w:pPr>
            <w:ins w:id="5932" w:author="Author">
              <w:r w:rsidRPr="00CB4980">
                <w:t>21 – 60</w:t>
              </w:r>
            </w:ins>
          </w:p>
        </w:tc>
        <w:tc>
          <w:tcPr>
            <w:tcW w:w="948" w:type="dxa"/>
            <w:tcBorders>
              <w:top w:val="single" w:sz="6" w:space="0" w:color="auto"/>
              <w:left w:val="single" w:sz="6" w:space="0" w:color="auto"/>
              <w:bottom w:val="single" w:sz="6" w:space="0" w:color="auto"/>
              <w:right w:val="single" w:sz="6" w:space="0" w:color="auto"/>
            </w:tcBorders>
          </w:tcPr>
          <w:p w14:paraId="1478963D" w14:textId="77777777" w:rsidR="00EA2F34" w:rsidRPr="00CB4980" w:rsidRDefault="00EA2F34" w:rsidP="00BE28D4">
            <w:pPr>
              <w:pStyle w:val="tablehead"/>
              <w:rPr>
                <w:ins w:id="5933" w:author="Author"/>
              </w:rPr>
            </w:pPr>
            <w:ins w:id="5934" w:author="Author">
              <w:r w:rsidRPr="00CB4980">
                <w:t>Over 60</w:t>
              </w:r>
            </w:ins>
          </w:p>
        </w:tc>
      </w:tr>
      <w:tr w:rsidR="00EA2F34" w:rsidRPr="00CB4980" w14:paraId="740DACF4" w14:textId="77777777" w:rsidTr="00A1082D">
        <w:trPr>
          <w:cantSplit/>
          <w:trHeight w:val="190"/>
          <w:ins w:id="5935" w:author="Author"/>
        </w:trPr>
        <w:tc>
          <w:tcPr>
            <w:tcW w:w="200" w:type="dxa"/>
          </w:tcPr>
          <w:p w14:paraId="364CDEA7" w14:textId="77777777" w:rsidR="00EA2F34" w:rsidRPr="00CB4980" w:rsidRDefault="00EA2F34" w:rsidP="00BE28D4">
            <w:pPr>
              <w:pStyle w:val="tabletext11"/>
              <w:rPr>
                <w:ins w:id="5936" w:author="Author"/>
              </w:rPr>
            </w:pPr>
            <w:ins w:id="5937" w:author="Author">
              <w:r w:rsidRPr="00CB4980">
                <w:br/>
              </w:r>
            </w:ins>
          </w:p>
        </w:tc>
        <w:tc>
          <w:tcPr>
            <w:tcW w:w="1810" w:type="dxa"/>
            <w:gridSpan w:val="2"/>
            <w:tcBorders>
              <w:left w:val="single" w:sz="6" w:space="0" w:color="auto"/>
              <w:right w:val="single" w:sz="6" w:space="0" w:color="auto"/>
            </w:tcBorders>
          </w:tcPr>
          <w:p w14:paraId="3E066ED5" w14:textId="77777777" w:rsidR="00EA2F34" w:rsidRPr="00CB4980" w:rsidRDefault="00EA2F34" w:rsidP="00BE28D4">
            <w:pPr>
              <w:pStyle w:val="tabletext11"/>
              <w:rPr>
                <w:ins w:id="5938" w:author="Author"/>
              </w:rPr>
            </w:pPr>
            <w:ins w:id="5939" w:author="Author">
              <w:r w:rsidRPr="00CB4980">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17D6A3C5" w14:textId="77777777" w:rsidR="00EA2F34" w:rsidRPr="00CB4980" w:rsidRDefault="00EA2F34" w:rsidP="00BE28D4">
            <w:pPr>
              <w:pStyle w:val="tabletext11"/>
              <w:jc w:val="center"/>
              <w:rPr>
                <w:ins w:id="5940" w:author="Author"/>
              </w:rPr>
            </w:pPr>
            <w:ins w:id="5941" w:author="Author">
              <w:r w:rsidRPr="00CB4980">
                <w:rPr>
                  <w:b/>
                </w:rPr>
                <w:t>Factor</w:t>
              </w:r>
              <w:r w:rsidRPr="00CB4980">
                <w:br/>
                <w:t>Code</w:t>
              </w:r>
              <w:r w:rsidRPr="00CB4980">
                <w:sym w:font="Symbol" w:char="F02A"/>
              </w:r>
            </w:ins>
          </w:p>
        </w:tc>
        <w:tc>
          <w:tcPr>
            <w:tcW w:w="946" w:type="dxa"/>
            <w:tcBorders>
              <w:top w:val="single" w:sz="6" w:space="0" w:color="auto"/>
              <w:left w:val="single" w:sz="6" w:space="0" w:color="auto"/>
              <w:bottom w:val="single" w:sz="6" w:space="0" w:color="auto"/>
              <w:right w:val="single" w:sz="6" w:space="0" w:color="auto"/>
            </w:tcBorders>
          </w:tcPr>
          <w:p w14:paraId="20556D7F" w14:textId="77777777" w:rsidR="00EA2F34" w:rsidRPr="00CB4980" w:rsidRDefault="00EA2F34" w:rsidP="00BE28D4">
            <w:pPr>
              <w:pStyle w:val="tabletext11"/>
              <w:jc w:val="center"/>
              <w:rPr>
                <w:ins w:id="5942" w:author="Author"/>
              </w:rPr>
            </w:pPr>
            <w:ins w:id="5943" w:author="Author">
              <w:r w:rsidRPr="00CB4980">
                <w:rPr>
                  <w:b/>
                </w:rPr>
                <w:t>0.00</w:t>
              </w:r>
              <w:r w:rsidRPr="00CB4980">
                <w:br/>
                <w:t>---1</w:t>
              </w:r>
            </w:ins>
          </w:p>
        </w:tc>
        <w:tc>
          <w:tcPr>
            <w:tcW w:w="946" w:type="dxa"/>
            <w:tcBorders>
              <w:top w:val="single" w:sz="6" w:space="0" w:color="auto"/>
              <w:left w:val="single" w:sz="6" w:space="0" w:color="auto"/>
              <w:bottom w:val="single" w:sz="6" w:space="0" w:color="auto"/>
              <w:right w:val="single" w:sz="6" w:space="0" w:color="auto"/>
            </w:tcBorders>
          </w:tcPr>
          <w:p w14:paraId="08566C12" w14:textId="77777777" w:rsidR="00EA2F34" w:rsidRPr="00CB4980" w:rsidRDefault="00EA2F34" w:rsidP="00BE28D4">
            <w:pPr>
              <w:pStyle w:val="tabletext11"/>
              <w:jc w:val="center"/>
              <w:rPr>
                <w:ins w:id="5944" w:author="Author"/>
              </w:rPr>
            </w:pPr>
            <w:ins w:id="5945" w:author="Author">
              <w:r w:rsidRPr="00CB4980">
                <w:rPr>
                  <w:b/>
                </w:rPr>
                <w:t>+0.10</w:t>
              </w:r>
              <w:r w:rsidRPr="00CB4980">
                <w:rPr>
                  <w:b/>
                </w:rPr>
                <w:br/>
              </w:r>
              <w:r w:rsidRPr="00CB4980">
                <w:t>---2</w:t>
              </w:r>
            </w:ins>
          </w:p>
        </w:tc>
        <w:tc>
          <w:tcPr>
            <w:tcW w:w="946" w:type="dxa"/>
            <w:tcBorders>
              <w:top w:val="single" w:sz="6" w:space="0" w:color="auto"/>
              <w:left w:val="single" w:sz="6" w:space="0" w:color="auto"/>
              <w:bottom w:val="single" w:sz="6" w:space="0" w:color="auto"/>
              <w:right w:val="single" w:sz="6" w:space="0" w:color="auto"/>
            </w:tcBorders>
          </w:tcPr>
          <w:p w14:paraId="767C943A" w14:textId="77777777" w:rsidR="00EA2F34" w:rsidRPr="00CB4980" w:rsidRDefault="00EA2F34" w:rsidP="00BE28D4">
            <w:pPr>
              <w:pStyle w:val="tabletext11"/>
              <w:jc w:val="center"/>
              <w:rPr>
                <w:ins w:id="5946" w:author="Author"/>
              </w:rPr>
            </w:pPr>
            <w:ins w:id="5947" w:author="Author">
              <w:r w:rsidRPr="00CB4980">
                <w:rPr>
                  <w:b/>
                </w:rPr>
                <w:t>+0.25</w:t>
              </w:r>
              <w:r w:rsidRPr="00CB4980">
                <w:rPr>
                  <w:b/>
                </w:rPr>
                <w:br/>
              </w:r>
              <w:r w:rsidRPr="00CB4980">
                <w:t>---3</w:t>
              </w:r>
            </w:ins>
          </w:p>
        </w:tc>
        <w:tc>
          <w:tcPr>
            <w:tcW w:w="948" w:type="dxa"/>
            <w:tcBorders>
              <w:top w:val="single" w:sz="6" w:space="0" w:color="auto"/>
              <w:left w:val="single" w:sz="6" w:space="0" w:color="auto"/>
              <w:bottom w:val="single" w:sz="6" w:space="0" w:color="auto"/>
              <w:right w:val="single" w:sz="6" w:space="0" w:color="auto"/>
            </w:tcBorders>
          </w:tcPr>
          <w:p w14:paraId="244F5CEC" w14:textId="77777777" w:rsidR="00EA2F34" w:rsidRPr="00CB4980" w:rsidRDefault="00EA2F34" w:rsidP="00BE28D4">
            <w:pPr>
              <w:pStyle w:val="tabletext11"/>
              <w:jc w:val="center"/>
              <w:rPr>
                <w:ins w:id="5948" w:author="Author"/>
              </w:rPr>
            </w:pPr>
            <w:ins w:id="5949" w:author="Author">
              <w:r w:rsidRPr="00CB4980">
                <w:rPr>
                  <w:b/>
                </w:rPr>
                <w:t>+0.50</w:t>
              </w:r>
              <w:r w:rsidRPr="00CB4980">
                <w:br/>
                <w:t>---4</w:t>
              </w:r>
            </w:ins>
          </w:p>
        </w:tc>
        <w:tc>
          <w:tcPr>
            <w:tcW w:w="946" w:type="dxa"/>
            <w:tcBorders>
              <w:top w:val="single" w:sz="6" w:space="0" w:color="auto"/>
              <w:left w:val="single" w:sz="6" w:space="0" w:color="auto"/>
              <w:bottom w:val="single" w:sz="6" w:space="0" w:color="auto"/>
              <w:right w:val="single" w:sz="6" w:space="0" w:color="auto"/>
            </w:tcBorders>
          </w:tcPr>
          <w:p w14:paraId="13AC9A49" w14:textId="77777777" w:rsidR="00EA2F34" w:rsidRPr="00CB4980" w:rsidRDefault="00EA2F34" w:rsidP="00BE28D4">
            <w:pPr>
              <w:pStyle w:val="tabletext11"/>
              <w:jc w:val="center"/>
              <w:rPr>
                <w:ins w:id="5950" w:author="Author"/>
              </w:rPr>
            </w:pPr>
            <w:ins w:id="5951" w:author="Author">
              <w:r w:rsidRPr="00CB4980">
                <w:rPr>
                  <w:b/>
                </w:rPr>
                <w:t>0.00</w:t>
              </w:r>
              <w:r w:rsidRPr="00CB4980">
                <w:br/>
                <w:t>---1</w:t>
              </w:r>
            </w:ins>
          </w:p>
        </w:tc>
        <w:tc>
          <w:tcPr>
            <w:tcW w:w="946" w:type="dxa"/>
            <w:tcBorders>
              <w:top w:val="single" w:sz="6" w:space="0" w:color="auto"/>
              <w:left w:val="single" w:sz="6" w:space="0" w:color="auto"/>
              <w:bottom w:val="single" w:sz="6" w:space="0" w:color="auto"/>
              <w:right w:val="single" w:sz="6" w:space="0" w:color="auto"/>
            </w:tcBorders>
          </w:tcPr>
          <w:p w14:paraId="5FA7A01C" w14:textId="77777777" w:rsidR="00EA2F34" w:rsidRPr="00CB4980" w:rsidRDefault="00EA2F34" w:rsidP="00BE28D4">
            <w:pPr>
              <w:pStyle w:val="tabletext11"/>
              <w:jc w:val="center"/>
              <w:rPr>
                <w:ins w:id="5952" w:author="Author"/>
              </w:rPr>
            </w:pPr>
            <w:ins w:id="5953" w:author="Author">
              <w:r w:rsidRPr="00CB4980">
                <w:rPr>
                  <w:b/>
                </w:rPr>
                <w:t>0.00</w:t>
              </w:r>
              <w:r w:rsidRPr="00CB4980">
                <w:br/>
                <w:t>---2</w:t>
              </w:r>
            </w:ins>
          </w:p>
        </w:tc>
        <w:tc>
          <w:tcPr>
            <w:tcW w:w="946" w:type="dxa"/>
            <w:tcBorders>
              <w:top w:val="single" w:sz="6" w:space="0" w:color="auto"/>
              <w:left w:val="single" w:sz="6" w:space="0" w:color="auto"/>
              <w:bottom w:val="single" w:sz="6" w:space="0" w:color="auto"/>
              <w:right w:val="single" w:sz="6" w:space="0" w:color="auto"/>
            </w:tcBorders>
          </w:tcPr>
          <w:p w14:paraId="3CB637DA" w14:textId="77777777" w:rsidR="00EA2F34" w:rsidRPr="00CB4980" w:rsidRDefault="00EA2F34" w:rsidP="00BE28D4">
            <w:pPr>
              <w:pStyle w:val="tabletext11"/>
              <w:jc w:val="center"/>
              <w:rPr>
                <w:ins w:id="5954" w:author="Author"/>
              </w:rPr>
            </w:pPr>
            <w:ins w:id="5955" w:author="Author">
              <w:r w:rsidRPr="00CB4980">
                <w:rPr>
                  <w:b/>
                </w:rPr>
                <w:t>0.00</w:t>
              </w:r>
              <w:r w:rsidRPr="00CB4980">
                <w:br/>
                <w:t>---3</w:t>
              </w:r>
            </w:ins>
          </w:p>
        </w:tc>
        <w:tc>
          <w:tcPr>
            <w:tcW w:w="948" w:type="dxa"/>
            <w:tcBorders>
              <w:top w:val="single" w:sz="6" w:space="0" w:color="auto"/>
              <w:left w:val="single" w:sz="6" w:space="0" w:color="auto"/>
              <w:bottom w:val="single" w:sz="6" w:space="0" w:color="auto"/>
              <w:right w:val="single" w:sz="6" w:space="0" w:color="auto"/>
            </w:tcBorders>
          </w:tcPr>
          <w:p w14:paraId="35896C54" w14:textId="77777777" w:rsidR="00EA2F34" w:rsidRPr="00CB4980" w:rsidRDefault="00EA2F34" w:rsidP="00BE28D4">
            <w:pPr>
              <w:pStyle w:val="tabletext11"/>
              <w:jc w:val="center"/>
              <w:rPr>
                <w:ins w:id="5956" w:author="Author"/>
              </w:rPr>
            </w:pPr>
            <w:ins w:id="5957" w:author="Author">
              <w:r w:rsidRPr="00CB4980">
                <w:rPr>
                  <w:b/>
                </w:rPr>
                <w:t>0.00</w:t>
              </w:r>
              <w:r w:rsidRPr="00CB4980">
                <w:br/>
                <w:t>---4</w:t>
              </w:r>
            </w:ins>
          </w:p>
        </w:tc>
      </w:tr>
      <w:tr w:rsidR="00EA2F34" w:rsidRPr="00CB4980" w14:paraId="3321182A" w14:textId="77777777" w:rsidTr="00A1082D">
        <w:trPr>
          <w:cantSplit/>
          <w:trHeight w:val="190"/>
          <w:ins w:id="5958" w:author="Author"/>
        </w:trPr>
        <w:tc>
          <w:tcPr>
            <w:tcW w:w="200" w:type="dxa"/>
          </w:tcPr>
          <w:p w14:paraId="4BB0EFB2" w14:textId="77777777" w:rsidR="00EA2F34" w:rsidRPr="00CB4980" w:rsidRDefault="00EA2F34" w:rsidP="00BE28D4">
            <w:pPr>
              <w:pStyle w:val="tabletext11"/>
              <w:rPr>
                <w:ins w:id="5959" w:author="Author"/>
              </w:rPr>
            </w:pPr>
            <w:ins w:id="5960" w:author="Author">
              <w:r w:rsidRPr="00CB4980">
                <w:br/>
              </w:r>
            </w:ins>
          </w:p>
        </w:tc>
        <w:tc>
          <w:tcPr>
            <w:tcW w:w="1810" w:type="dxa"/>
            <w:gridSpan w:val="2"/>
            <w:tcBorders>
              <w:top w:val="single" w:sz="6" w:space="0" w:color="auto"/>
              <w:left w:val="single" w:sz="6" w:space="0" w:color="auto"/>
              <w:bottom w:val="single" w:sz="6" w:space="0" w:color="auto"/>
              <w:right w:val="single" w:sz="6" w:space="0" w:color="auto"/>
            </w:tcBorders>
          </w:tcPr>
          <w:p w14:paraId="5DE85E99" w14:textId="77777777" w:rsidR="00EA2F34" w:rsidRPr="00CB4980" w:rsidRDefault="00EA2F34" w:rsidP="00BE28D4">
            <w:pPr>
              <w:pStyle w:val="tabletext11"/>
              <w:rPr>
                <w:ins w:id="5961" w:author="Author"/>
              </w:rPr>
            </w:pPr>
            <w:ins w:id="5962" w:author="Author">
              <w:r w:rsidRPr="00CB4980">
                <w:t>Other Buses</w:t>
              </w:r>
            </w:ins>
          </w:p>
        </w:tc>
        <w:tc>
          <w:tcPr>
            <w:tcW w:w="700" w:type="dxa"/>
            <w:tcBorders>
              <w:top w:val="single" w:sz="6" w:space="0" w:color="auto"/>
              <w:left w:val="single" w:sz="6" w:space="0" w:color="auto"/>
              <w:bottom w:val="single" w:sz="6" w:space="0" w:color="auto"/>
              <w:right w:val="single" w:sz="6" w:space="0" w:color="auto"/>
            </w:tcBorders>
          </w:tcPr>
          <w:p w14:paraId="3681F2BE" w14:textId="77777777" w:rsidR="00EA2F34" w:rsidRPr="00CB4980" w:rsidRDefault="00EA2F34" w:rsidP="00BE28D4">
            <w:pPr>
              <w:pStyle w:val="tabletext11"/>
              <w:jc w:val="center"/>
              <w:rPr>
                <w:ins w:id="5963" w:author="Author"/>
              </w:rPr>
            </w:pPr>
            <w:ins w:id="5964" w:author="Author">
              <w:r w:rsidRPr="00CB4980">
                <w:rPr>
                  <w:b/>
                </w:rPr>
                <w:t>Factor</w:t>
              </w:r>
              <w:r w:rsidRPr="00CB4980">
                <w:br/>
                <w:t>Code</w:t>
              </w:r>
              <w:r w:rsidRPr="00CB4980">
                <w:sym w:font="Symbol" w:char="F02A"/>
              </w:r>
            </w:ins>
          </w:p>
        </w:tc>
        <w:tc>
          <w:tcPr>
            <w:tcW w:w="946" w:type="dxa"/>
            <w:tcBorders>
              <w:top w:val="single" w:sz="6" w:space="0" w:color="auto"/>
              <w:left w:val="single" w:sz="6" w:space="0" w:color="auto"/>
              <w:bottom w:val="single" w:sz="6" w:space="0" w:color="auto"/>
              <w:right w:val="single" w:sz="6" w:space="0" w:color="auto"/>
            </w:tcBorders>
          </w:tcPr>
          <w:p w14:paraId="324A30BA" w14:textId="77777777" w:rsidR="00EA2F34" w:rsidRPr="00CB4980" w:rsidRDefault="00EA2F34" w:rsidP="00BE28D4">
            <w:pPr>
              <w:pStyle w:val="tabletext11"/>
              <w:jc w:val="center"/>
              <w:rPr>
                <w:ins w:id="5965" w:author="Author"/>
              </w:rPr>
            </w:pPr>
            <w:ins w:id="5966" w:author="Author">
              <w:r w:rsidRPr="00CB4980">
                <w:rPr>
                  <w:b/>
                </w:rPr>
                <w:t>-0.20</w:t>
              </w:r>
              <w:r w:rsidRPr="00CB4980">
                <w:br/>
                <w:t>---1</w:t>
              </w:r>
            </w:ins>
          </w:p>
        </w:tc>
        <w:tc>
          <w:tcPr>
            <w:tcW w:w="946" w:type="dxa"/>
            <w:tcBorders>
              <w:top w:val="single" w:sz="6" w:space="0" w:color="auto"/>
              <w:left w:val="single" w:sz="6" w:space="0" w:color="auto"/>
              <w:bottom w:val="single" w:sz="6" w:space="0" w:color="auto"/>
              <w:right w:val="single" w:sz="6" w:space="0" w:color="auto"/>
            </w:tcBorders>
          </w:tcPr>
          <w:p w14:paraId="633C10E8" w14:textId="77777777" w:rsidR="00EA2F34" w:rsidRPr="00CB4980" w:rsidRDefault="00EA2F34" w:rsidP="00BE28D4">
            <w:pPr>
              <w:pStyle w:val="tabletext11"/>
              <w:jc w:val="center"/>
              <w:rPr>
                <w:ins w:id="5967" w:author="Author"/>
              </w:rPr>
            </w:pPr>
            <w:ins w:id="5968" w:author="Author">
              <w:r w:rsidRPr="00CB4980">
                <w:rPr>
                  <w:b/>
                </w:rPr>
                <w:t>-0.15</w:t>
              </w:r>
              <w:r w:rsidRPr="00CB4980">
                <w:br/>
                <w:t>---2</w:t>
              </w:r>
            </w:ins>
          </w:p>
        </w:tc>
        <w:tc>
          <w:tcPr>
            <w:tcW w:w="946" w:type="dxa"/>
            <w:tcBorders>
              <w:top w:val="single" w:sz="6" w:space="0" w:color="auto"/>
              <w:left w:val="single" w:sz="6" w:space="0" w:color="auto"/>
              <w:bottom w:val="single" w:sz="6" w:space="0" w:color="auto"/>
              <w:right w:val="single" w:sz="6" w:space="0" w:color="auto"/>
            </w:tcBorders>
          </w:tcPr>
          <w:p w14:paraId="12617D1C" w14:textId="77777777" w:rsidR="00EA2F34" w:rsidRPr="00CB4980" w:rsidRDefault="00EA2F34" w:rsidP="00BE28D4">
            <w:pPr>
              <w:pStyle w:val="tabletext11"/>
              <w:jc w:val="center"/>
              <w:rPr>
                <w:ins w:id="5969" w:author="Author"/>
              </w:rPr>
            </w:pPr>
            <w:ins w:id="5970" w:author="Author">
              <w:r w:rsidRPr="00CB4980">
                <w:rPr>
                  <w:b/>
                </w:rPr>
                <w:t>+0.15</w:t>
              </w:r>
              <w:r w:rsidRPr="00CB4980">
                <w:br/>
                <w:t>---3</w:t>
              </w:r>
            </w:ins>
          </w:p>
        </w:tc>
        <w:tc>
          <w:tcPr>
            <w:tcW w:w="948" w:type="dxa"/>
            <w:tcBorders>
              <w:top w:val="single" w:sz="6" w:space="0" w:color="auto"/>
              <w:left w:val="single" w:sz="6" w:space="0" w:color="auto"/>
              <w:bottom w:val="single" w:sz="6" w:space="0" w:color="auto"/>
              <w:right w:val="single" w:sz="6" w:space="0" w:color="auto"/>
            </w:tcBorders>
          </w:tcPr>
          <w:p w14:paraId="41095312" w14:textId="77777777" w:rsidR="00EA2F34" w:rsidRPr="00CB4980" w:rsidRDefault="00EA2F34" w:rsidP="00BE28D4">
            <w:pPr>
              <w:pStyle w:val="tabletext11"/>
              <w:jc w:val="center"/>
              <w:rPr>
                <w:ins w:id="5971" w:author="Author"/>
              </w:rPr>
            </w:pPr>
            <w:ins w:id="5972" w:author="Author">
              <w:r w:rsidRPr="00CB4980">
                <w:rPr>
                  <w:b/>
                </w:rPr>
                <w:t>+0.40</w:t>
              </w:r>
              <w:r w:rsidRPr="00CB4980">
                <w:br/>
                <w:t>---4</w:t>
              </w:r>
            </w:ins>
          </w:p>
        </w:tc>
        <w:tc>
          <w:tcPr>
            <w:tcW w:w="946" w:type="dxa"/>
            <w:tcBorders>
              <w:top w:val="single" w:sz="6" w:space="0" w:color="auto"/>
              <w:left w:val="single" w:sz="6" w:space="0" w:color="auto"/>
              <w:bottom w:val="single" w:sz="6" w:space="0" w:color="auto"/>
              <w:right w:val="single" w:sz="6" w:space="0" w:color="auto"/>
            </w:tcBorders>
          </w:tcPr>
          <w:p w14:paraId="1DC4A059" w14:textId="77777777" w:rsidR="00EA2F34" w:rsidRPr="00CB4980" w:rsidRDefault="00EA2F34" w:rsidP="00BE28D4">
            <w:pPr>
              <w:pStyle w:val="tabletext11"/>
              <w:jc w:val="center"/>
              <w:rPr>
                <w:ins w:id="5973" w:author="Author"/>
              </w:rPr>
            </w:pPr>
            <w:ins w:id="5974" w:author="Author">
              <w:r w:rsidRPr="00CB4980">
                <w:rPr>
                  <w:b/>
                </w:rPr>
                <w:t>0.00</w:t>
              </w:r>
              <w:r w:rsidRPr="00CB4980">
                <w:br/>
                <w:t>---1</w:t>
              </w:r>
            </w:ins>
          </w:p>
        </w:tc>
        <w:tc>
          <w:tcPr>
            <w:tcW w:w="946" w:type="dxa"/>
            <w:tcBorders>
              <w:top w:val="single" w:sz="6" w:space="0" w:color="auto"/>
              <w:left w:val="single" w:sz="6" w:space="0" w:color="auto"/>
              <w:bottom w:val="single" w:sz="6" w:space="0" w:color="auto"/>
              <w:right w:val="single" w:sz="6" w:space="0" w:color="auto"/>
            </w:tcBorders>
          </w:tcPr>
          <w:p w14:paraId="1B4842C3" w14:textId="77777777" w:rsidR="00EA2F34" w:rsidRPr="00CB4980" w:rsidRDefault="00EA2F34" w:rsidP="00BE28D4">
            <w:pPr>
              <w:pStyle w:val="tabletext11"/>
              <w:jc w:val="center"/>
              <w:rPr>
                <w:ins w:id="5975" w:author="Author"/>
              </w:rPr>
            </w:pPr>
            <w:ins w:id="5976" w:author="Author">
              <w:r w:rsidRPr="00CB4980">
                <w:rPr>
                  <w:b/>
                </w:rPr>
                <w:t>0.00</w:t>
              </w:r>
              <w:r w:rsidRPr="00CB4980">
                <w:br/>
                <w:t>---2</w:t>
              </w:r>
            </w:ins>
          </w:p>
        </w:tc>
        <w:tc>
          <w:tcPr>
            <w:tcW w:w="946" w:type="dxa"/>
            <w:tcBorders>
              <w:top w:val="single" w:sz="6" w:space="0" w:color="auto"/>
              <w:left w:val="single" w:sz="6" w:space="0" w:color="auto"/>
              <w:bottom w:val="single" w:sz="6" w:space="0" w:color="auto"/>
              <w:right w:val="single" w:sz="6" w:space="0" w:color="auto"/>
            </w:tcBorders>
          </w:tcPr>
          <w:p w14:paraId="3E35F0CE" w14:textId="77777777" w:rsidR="00EA2F34" w:rsidRPr="00CB4980" w:rsidRDefault="00EA2F34" w:rsidP="00BE28D4">
            <w:pPr>
              <w:pStyle w:val="tabletext11"/>
              <w:jc w:val="center"/>
              <w:rPr>
                <w:ins w:id="5977" w:author="Author"/>
              </w:rPr>
            </w:pPr>
            <w:ins w:id="5978" w:author="Author">
              <w:r w:rsidRPr="00CB4980">
                <w:rPr>
                  <w:b/>
                </w:rPr>
                <w:t>0.00</w:t>
              </w:r>
              <w:r w:rsidRPr="00CB4980">
                <w:br/>
                <w:t>---3</w:t>
              </w:r>
            </w:ins>
          </w:p>
        </w:tc>
        <w:tc>
          <w:tcPr>
            <w:tcW w:w="948" w:type="dxa"/>
            <w:tcBorders>
              <w:top w:val="single" w:sz="6" w:space="0" w:color="auto"/>
              <w:left w:val="single" w:sz="6" w:space="0" w:color="auto"/>
              <w:bottom w:val="single" w:sz="6" w:space="0" w:color="auto"/>
              <w:right w:val="single" w:sz="6" w:space="0" w:color="auto"/>
            </w:tcBorders>
          </w:tcPr>
          <w:p w14:paraId="3663F0FE" w14:textId="77777777" w:rsidR="00EA2F34" w:rsidRPr="00CB4980" w:rsidRDefault="00EA2F34" w:rsidP="00BE28D4">
            <w:pPr>
              <w:pStyle w:val="tabletext11"/>
              <w:jc w:val="center"/>
              <w:rPr>
                <w:ins w:id="5979" w:author="Author"/>
              </w:rPr>
            </w:pPr>
            <w:ins w:id="5980" w:author="Author">
              <w:r w:rsidRPr="00CB4980">
                <w:rPr>
                  <w:b/>
                </w:rPr>
                <w:t>0.00</w:t>
              </w:r>
              <w:r w:rsidRPr="00CB4980">
                <w:br/>
                <w:t>---4</w:t>
              </w:r>
            </w:ins>
          </w:p>
        </w:tc>
      </w:tr>
      <w:tr w:rsidR="00EA2F34" w:rsidRPr="00CB4980" w14:paraId="3C3BA110" w14:textId="77777777" w:rsidTr="00A1082D">
        <w:trPr>
          <w:cantSplit/>
          <w:trHeight w:val="190"/>
          <w:ins w:id="5981" w:author="Author"/>
        </w:trPr>
        <w:tc>
          <w:tcPr>
            <w:tcW w:w="200" w:type="dxa"/>
          </w:tcPr>
          <w:p w14:paraId="17A8DF92" w14:textId="77777777" w:rsidR="00EA2F34" w:rsidRPr="00CB4980" w:rsidRDefault="00EA2F34" w:rsidP="00BE28D4">
            <w:pPr>
              <w:pStyle w:val="tabletext11"/>
              <w:rPr>
                <w:ins w:id="5982"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4495B57C" w14:textId="77777777" w:rsidR="00EA2F34" w:rsidRPr="00CB4980" w:rsidRDefault="00EA2F34" w:rsidP="00BE28D4">
            <w:pPr>
              <w:pStyle w:val="tabletext11"/>
              <w:rPr>
                <w:ins w:id="5983" w:author="Author"/>
              </w:rPr>
            </w:pPr>
            <w:ins w:id="5984" w:author="Author">
              <w:r w:rsidRPr="00CB4980">
                <w:t>All Other Public Autos</w:t>
              </w:r>
            </w:ins>
          </w:p>
        </w:tc>
        <w:tc>
          <w:tcPr>
            <w:tcW w:w="700" w:type="dxa"/>
            <w:tcBorders>
              <w:top w:val="single" w:sz="6" w:space="0" w:color="auto"/>
              <w:left w:val="single" w:sz="6" w:space="0" w:color="auto"/>
              <w:bottom w:val="single" w:sz="6" w:space="0" w:color="auto"/>
              <w:right w:val="single" w:sz="6" w:space="0" w:color="auto"/>
            </w:tcBorders>
          </w:tcPr>
          <w:p w14:paraId="3E6040E5" w14:textId="77777777" w:rsidR="00EA2F34" w:rsidRPr="00CB4980" w:rsidRDefault="00EA2F34" w:rsidP="00BE28D4">
            <w:pPr>
              <w:pStyle w:val="tabletext11"/>
              <w:jc w:val="center"/>
              <w:rPr>
                <w:ins w:id="5985" w:author="Author"/>
                <w:b/>
              </w:rPr>
            </w:pPr>
            <w:ins w:id="5986" w:author="Author">
              <w:r w:rsidRPr="00CB4980">
                <w:rPr>
                  <w:b/>
                </w:rPr>
                <w:t>Factor</w:t>
              </w:r>
              <w:r w:rsidRPr="00CB4980">
                <w:br/>
              </w:r>
            </w:ins>
          </w:p>
        </w:tc>
        <w:tc>
          <w:tcPr>
            <w:tcW w:w="3786" w:type="dxa"/>
            <w:gridSpan w:val="4"/>
            <w:tcBorders>
              <w:top w:val="single" w:sz="6" w:space="0" w:color="auto"/>
              <w:left w:val="single" w:sz="6" w:space="0" w:color="auto"/>
              <w:bottom w:val="single" w:sz="6" w:space="0" w:color="auto"/>
              <w:right w:val="single" w:sz="6" w:space="0" w:color="auto"/>
            </w:tcBorders>
          </w:tcPr>
          <w:p w14:paraId="0DA66BC8" w14:textId="77777777" w:rsidR="00EA2F34" w:rsidRPr="00CB4980" w:rsidRDefault="00EA2F34" w:rsidP="00BE28D4">
            <w:pPr>
              <w:pStyle w:val="tabletext11"/>
              <w:jc w:val="center"/>
              <w:rPr>
                <w:ins w:id="5987" w:author="Author"/>
                <w:b/>
              </w:rPr>
            </w:pPr>
            <w:ins w:id="5988" w:author="Author">
              <w:r w:rsidRPr="00CB4980">
                <w:rPr>
                  <w:b/>
                </w:rPr>
                <w:t>0.00</w:t>
              </w:r>
              <w:r w:rsidRPr="00CB4980">
                <w:br/>
              </w:r>
            </w:ins>
          </w:p>
        </w:tc>
        <w:tc>
          <w:tcPr>
            <w:tcW w:w="3786" w:type="dxa"/>
            <w:gridSpan w:val="4"/>
            <w:tcBorders>
              <w:top w:val="single" w:sz="6" w:space="0" w:color="auto"/>
              <w:left w:val="single" w:sz="6" w:space="0" w:color="auto"/>
              <w:bottom w:val="single" w:sz="6" w:space="0" w:color="auto"/>
              <w:right w:val="single" w:sz="6" w:space="0" w:color="auto"/>
            </w:tcBorders>
          </w:tcPr>
          <w:p w14:paraId="4481A249" w14:textId="77777777" w:rsidR="00EA2F34" w:rsidRPr="00CB4980" w:rsidRDefault="00EA2F34" w:rsidP="00BE28D4">
            <w:pPr>
              <w:pStyle w:val="tabletext11"/>
              <w:jc w:val="center"/>
              <w:rPr>
                <w:ins w:id="5989" w:author="Author"/>
                <w:b/>
              </w:rPr>
            </w:pPr>
            <w:ins w:id="5990" w:author="Author">
              <w:r w:rsidRPr="00CB4980">
                <w:rPr>
                  <w:b/>
                </w:rPr>
                <w:t>0.00</w:t>
              </w:r>
            </w:ins>
          </w:p>
        </w:tc>
      </w:tr>
      <w:tr w:rsidR="00EA2F34" w:rsidRPr="00CB4980" w14:paraId="02017D93" w14:textId="77777777" w:rsidTr="00A1082D">
        <w:trPr>
          <w:cantSplit/>
          <w:trHeight w:val="190"/>
          <w:ins w:id="5991" w:author="Author"/>
        </w:trPr>
        <w:tc>
          <w:tcPr>
            <w:tcW w:w="200" w:type="dxa"/>
          </w:tcPr>
          <w:p w14:paraId="569EB4C8" w14:textId="77777777" w:rsidR="00EA2F34" w:rsidRPr="00CB4980" w:rsidRDefault="00EA2F34" w:rsidP="00BE28D4">
            <w:pPr>
              <w:pStyle w:val="tabletext11"/>
              <w:rPr>
                <w:ins w:id="5992" w:author="Author"/>
              </w:rPr>
            </w:pPr>
          </w:p>
        </w:tc>
        <w:tc>
          <w:tcPr>
            <w:tcW w:w="200" w:type="dxa"/>
            <w:tcBorders>
              <w:top w:val="single" w:sz="6" w:space="0" w:color="auto"/>
              <w:left w:val="single" w:sz="6" w:space="0" w:color="auto"/>
              <w:bottom w:val="single" w:sz="6" w:space="0" w:color="auto"/>
            </w:tcBorders>
          </w:tcPr>
          <w:p w14:paraId="218A51EC" w14:textId="77777777" w:rsidR="00EA2F34" w:rsidRPr="00CB4980" w:rsidRDefault="00EA2F34" w:rsidP="00BE28D4">
            <w:pPr>
              <w:pStyle w:val="tabletext11"/>
              <w:rPr>
                <w:ins w:id="5993" w:author="Author"/>
              </w:rPr>
            </w:pPr>
            <w:ins w:id="5994" w:author="Author">
              <w:r w:rsidRPr="00CB4980">
                <w:sym w:font="Symbol" w:char="F02A"/>
              </w:r>
            </w:ins>
          </w:p>
        </w:tc>
        <w:tc>
          <w:tcPr>
            <w:tcW w:w="9882" w:type="dxa"/>
            <w:gridSpan w:val="10"/>
            <w:tcBorders>
              <w:top w:val="single" w:sz="6" w:space="0" w:color="auto"/>
              <w:left w:val="nil"/>
              <w:bottom w:val="single" w:sz="6" w:space="0" w:color="auto"/>
              <w:right w:val="single" w:sz="6" w:space="0" w:color="auto"/>
            </w:tcBorders>
          </w:tcPr>
          <w:p w14:paraId="52758879" w14:textId="77777777" w:rsidR="00EA2F34" w:rsidRPr="00CB4980" w:rsidRDefault="00EA2F34" w:rsidP="00BE28D4">
            <w:pPr>
              <w:pStyle w:val="tabletext11"/>
              <w:rPr>
                <w:ins w:id="5995" w:author="Author"/>
              </w:rPr>
            </w:pPr>
            <w:ins w:id="5996" w:author="Author">
              <w:r w:rsidRPr="00CB4980">
                <w:t>For buses not secondary rated, use Code ---9.</w:t>
              </w:r>
            </w:ins>
          </w:p>
        </w:tc>
      </w:tr>
    </w:tbl>
    <w:p w14:paraId="14F5545E" w14:textId="5BD79D66" w:rsidR="00EA2F34" w:rsidRDefault="00EA2F34" w:rsidP="00BE28D4">
      <w:pPr>
        <w:pStyle w:val="tablecaption"/>
      </w:pPr>
      <w:ins w:id="5997" w:author="Author">
        <w:r w:rsidRPr="00CB4980">
          <w:t>Table 240.D. Secondary Classifications</w:t>
        </w:r>
      </w:ins>
    </w:p>
    <w:p w14:paraId="79BE3ED9" w14:textId="127E0126" w:rsidR="00EA2F34" w:rsidRDefault="00EA2F34" w:rsidP="00BE28D4">
      <w:pPr>
        <w:pStyle w:val="isonormal"/>
        <w:jc w:val="left"/>
      </w:pPr>
    </w:p>
    <w:p w14:paraId="6A9A89E6" w14:textId="77777777" w:rsidR="00EA2F34" w:rsidRDefault="00EA2F34" w:rsidP="00BE28D4">
      <w:pPr>
        <w:pStyle w:val="isonormal"/>
        <w:sectPr w:rsidR="00EA2F34" w:rsidSect="00EA2F34">
          <w:pgSz w:w="12240" w:h="15840"/>
          <w:pgMar w:top="1735" w:right="960" w:bottom="1560" w:left="1200" w:header="575" w:footer="480" w:gutter="0"/>
          <w:cols w:space="480"/>
          <w:noEndnote/>
          <w:docGrid w:linePitch="326"/>
        </w:sectPr>
      </w:pPr>
    </w:p>
    <w:p w14:paraId="06FEBB17" w14:textId="632DED7A" w:rsidR="00EA2F34" w:rsidRDefault="00EA2F34" w:rsidP="00BE28D4">
      <w:pPr>
        <w:pStyle w:val="subcap"/>
      </w:pPr>
      <w:r w:rsidRPr="00FB0C51">
        <w:lastRenderedPageBreak/>
        <w:t xml:space="preserve">SECTION V – </w:t>
      </w:r>
      <w:del w:id="5998" w:author="Author">
        <w:r w:rsidRPr="00FB0C51" w:rsidDel="00827350">
          <w:delText>GARAGES</w:delText>
        </w:r>
      </w:del>
      <w:ins w:id="5999" w:author="Author">
        <w:r w:rsidRPr="00FB0C51">
          <w:t>AUTO DEALERS</w:t>
        </w:r>
      </w:ins>
    </w:p>
    <w:p w14:paraId="73FC487E" w14:textId="30760E8C" w:rsidR="00EA2F34" w:rsidRDefault="00EA2F34" w:rsidP="00BE28D4">
      <w:pPr>
        <w:pStyle w:val="isonormal"/>
        <w:jc w:val="left"/>
      </w:pPr>
    </w:p>
    <w:p w14:paraId="3A83D9DA" w14:textId="77777777" w:rsidR="00EA2F34" w:rsidRDefault="00EA2F34" w:rsidP="00BE28D4">
      <w:pPr>
        <w:pStyle w:val="isonormal"/>
        <w:sectPr w:rsidR="00EA2F34" w:rsidSect="00EA2F34">
          <w:pgSz w:w="12240" w:h="15840"/>
          <w:pgMar w:top="1735" w:right="960" w:bottom="1560" w:left="1200" w:header="575" w:footer="480" w:gutter="0"/>
          <w:cols w:space="480"/>
          <w:noEndnote/>
          <w:docGrid w:linePitch="326"/>
        </w:sectPr>
      </w:pPr>
    </w:p>
    <w:p w14:paraId="6F495B4E" w14:textId="77777777" w:rsidR="00EA2F34" w:rsidRPr="000439F7" w:rsidRDefault="00EA2F34" w:rsidP="00BE28D4">
      <w:pPr>
        <w:pStyle w:val="boxrule"/>
        <w:rPr>
          <w:ins w:id="6000" w:author="Author"/>
        </w:rPr>
      </w:pPr>
      <w:ins w:id="6001" w:author="Author">
        <w:r w:rsidRPr="000439F7">
          <w:lastRenderedPageBreak/>
          <w:t>248.  AUTO DEALERS – ELIGIBILITY</w:t>
        </w:r>
      </w:ins>
    </w:p>
    <w:p w14:paraId="6C40BABE" w14:textId="77777777" w:rsidR="00EA2F34" w:rsidRPr="000439F7" w:rsidRDefault="00EA2F34" w:rsidP="00BE28D4">
      <w:pPr>
        <w:pStyle w:val="blocktext1"/>
        <w:rPr>
          <w:ins w:id="6002" w:author="Author"/>
        </w:rPr>
      </w:pPr>
      <w:ins w:id="6003" w:author="Author">
        <w:r w:rsidRPr="000439F7">
          <w:t xml:space="preserve">Paragraph </w:t>
        </w:r>
        <w:r w:rsidRPr="000439F7">
          <w:rPr>
            <w:b/>
            <w:bCs/>
          </w:rPr>
          <w:t>B.1.</w:t>
        </w:r>
        <w:r w:rsidRPr="000439F7">
          <w:t xml:space="preserve"> is replaced by the following:</w:t>
        </w:r>
      </w:ins>
    </w:p>
    <w:p w14:paraId="0A48EB29" w14:textId="77777777" w:rsidR="00EA2F34" w:rsidRPr="000439F7" w:rsidRDefault="00EA2F34" w:rsidP="00BE28D4">
      <w:pPr>
        <w:pStyle w:val="outlinehd2"/>
        <w:rPr>
          <w:ins w:id="6004" w:author="Author"/>
        </w:rPr>
      </w:pPr>
      <w:ins w:id="6005" w:author="Author">
        <w:r w:rsidRPr="000439F7">
          <w:tab/>
          <w:t>B.</w:t>
        </w:r>
        <w:r w:rsidRPr="000439F7">
          <w:tab/>
          <w:t>Classifications And Codes</w:t>
        </w:r>
      </w:ins>
    </w:p>
    <w:p w14:paraId="2A72392C" w14:textId="77777777" w:rsidR="00EA2F34" w:rsidRPr="000439F7" w:rsidRDefault="00EA2F34" w:rsidP="00BE28D4">
      <w:pPr>
        <w:pStyle w:val="outlinehd3"/>
        <w:rPr>
          <w:ins w:id="6006" w:author="Author"/>
        </w:rPr>
      </w:pPr>
      <w:ins w:id="6007" w:author="Author">
        <w:r w:rsidRPr="000439F7">
          <w:tab/>
          <w:t>1.</w:t>
        </w:r>
        <w:r w:rsidRPr="000439F7">
          <w:tab/>
          <w:t xml:space="preserve">Covered Autos Liability, General Liability </w:t>
        </w:r>
        <w:proofErr w:type="gramStart"/>
        <w:r w:rsidRPr="000439F7">
          <w:t>And</w:t>
        </w:r>
        <w:proofErr w:type="gramEnd"/>
        <w:r w:rsidRPr="000439F7">
          <w:t xml:space="preserve"> Physical Damage</w:t>
        </w:r>
      </w:ins>
    </w:p>
    <w:p w14:paraId="7B080614" w14:textId="77777777" w:rsidR="00EA2F34" w:rsidRPr="000439F7" w:rsidRDefault="00EA2F34" w:rsidP="00BE28D4">
      <w:pPr>
        <w:pStyle w:val="blocktext4"/>
        <w:rPr>
          <w:ins w:id="6008" w:author="Author"/>
        </w:rPr>
      </w:pPr>
      <w:ins w:id="6009" w:author="Author">
        <w:r w:rsidRPr="000439F7">
          <w:t xml:space="preserve">Only one classification and code </w:t>
        </w:r>
        <w:proofErr w:type="gramStart"/>
        <w:r w:rsidRPr="000439F7">
          <w:t>applies</w:t>
        </w:r>
        <w:proofErr w:type="gramEnd"/>
        <w:r w:rsidRPr="000439F7">
          <w:t xml:space="preserve"> to a risk for covered autos liability, general liability and physical damage coverages.</w:t>
        </w:r>
      </w:ins>
    </w:p>
    <w:p w14:paraId="7DDE16D6" w14:textId="77777777" w:rsidR="00EA2F34" w:rsidRPr="000439F7" w:rsidRDefault="00EA2F34" w:rsidP="00BE28D4">
      <w:pPr>
        <w:pStyle w:val="space4"/>
        <w:rPr>
          <w:ins w:id="601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3480"/>
        <w:gridCol w:w="1320"/>
      </w:tblGrid>
      <w:tr w:rsidR="00EA2F34" w:rsidRPr="000439F7" w14:paraId="11D75E54" w14:textId="77777777" w:rsidTr="00A1082D">
        <w:trPr>
          <w:cantSplit/>
          <w:trHeight w:val="290"/>
          <w:ins w:id="6011" w:author="Author"/>
        </w:trPr>
        <w:tc>
          <w:tcPr>
            <w:tcW w:w="200" w:type="dxa"/>
            <w:tcBorders>
              <w:right w:val="single" w:sz="6" w:space="0" w:color="auto"/>
            </w:tcBorders>
            <w:hideMark/>
          </w:tcPr>
          <w:p w14:paraId="4C1F0D66" w14:textId="77777777" w:rsidR="00EA2F34" w:rsidRPr="000439F7" w:rsidRDefault="00EA2F34" w:rsidP="00BE28D4">
            <w:pPr>
              <w:pStyle w:val="tablehead"/>
              <w:rPr>
                <w:ins w:id="6012" w:author="Author"/>
                <w:b w:val="0"/>
                <w:bCs/>
              </w:rPr>
            </w:pPr>
            <w:ins w:id="6013" w:author="Author">
              <w:r w:rsidRPr="000439F7">
                <w:rPr>
                  <w:b w:val="0"/>
                  <w:bCs/>
                </w:rPr>
                <w:br/>
              </w:r>
              <w:r w:rsidRPr="000439F7">
                <w:rPr>
                  <w:b w:val="0"/>
                  <w:bCs/>
                </w:rPr>
                <w:br/>
              </w:r>
              <w:r w:rsidRPr="000439F7">
                <w:rPr>
                  <w:b w:val="0"/>
                  <w:bCs/>
                </w:rPr>
                <w:br/>
              </w:r>
              <w:r w:rsidRPr="000439F7">
                <w:rPr>
                  <w:b w:val="0"/>
                  <w:bCs/>
                </w:rPr>
                <w:br/>
              </w:r>
              <w:r w:rsidRPr="000439F7">
                <w:rPr>
                  <w:b w:val="0"/>
                  <w:bCs/>
                </w:rPr>
                <w:br/>
              </w:r>
            </w:ins>
          </w:p>
        </w:tc>
        <w:tc>
          <w:tcPr>
            <w:tcW w:w="3480" w:type="dxa"/>
            <w:tcBorders>
              <w:top w:val="single" w:sz="6" w:space="0" w:color="auto"/>
              <w:left w:val="single" w:sz="6" w:space="0" w:color="auto"/>
              <w:bottom w:val="single" w:sz="6" w:space="0" w:color="auto"/>
              <w:right w:val="single" w:sz="6" w:space="0" w:color="auto"/>
            </w:tcBorders>
            <w:hideMark/>
          </w:tcPr>
          <w:p w14:paraId="5E51CD0E" w14:textId="77777777" w:rsidR="00EA2F34" w:rsidRPr="000439F7" w:rsidRDefault="00EA2F34" w:rsidP="00BE28D4">
            <w:pPr>
              <w:pStyle w:val="tablehead"/>
              <w:rPr>
                <w:ins w:id="6014" w:author="Author"/>
              </w:rPr>
            </w:pPr>
            <w:ins w:id="6015" w:author="Author">
              <w:r w:rsidRPr="000439F7">
                <w:br/>
              </w:r>
              <w:r w:rsidRPr="000439F7">
                <w:br/>
              </w:r>
              <w:r w:rsidRPr="000439F7">
                <w:br/>
              </w:r>
              <w:r w:rsidRPr="000439F7">
                <w:br/>
              </w:r>
              <w:r w:rsidRPr="000439F7">
                <w:br/>
                <w:t>Classification</w:t>
              </w:r>
            </w:ins>
          </w:p>
        </w:tc>
        <w:tc>
          <w:tcPr>
            <w:tcW w:w="1320" w:type="dxa"/>
            <w:tcBorders>
              <w:top w:val="single" w:sz="6" w:space="0" w:color="auto"/>
              <w:left w:val="single" w:sz="6" w:space="0" w:color="auto"/>
              <w:bottom w:val="single" w:sz="6" w:space="0" w:color="auto"/>
              <w:right w:val="single" w:sz="6" w:space="0" w:color="auto"/>
            </w:tcBorders>
            <w:hideMark/>
          </w:tcPr>
          <w:p w14:paraId="03348B79" w14:textId="77777777" w:rsidR="00EA2F34" w:rsidRPr="000439F7" w:rsidRDefault="00EA2F34" w:rsidP="00BE28D4">
            <w:pPr>
              <w:pStyle w:val="tablehead"/>
              <w:rPr>
                <w:ins w:id="6016" w:author="Author"/>
              </w:rPr>
            </w:pPr>
            <w:ins w:id="6017" w:author="Author">
              <w:r w:rsidRPr="000439F7">
                <w:t xml:space="preserve">Full Covered Autos Liability Limit </w:t>
              </w:r>
              <w:proofErr w:type="gramStart"/>
              <w:r w:rsidRPr="000439F7">
                <w:t>For</w:t>
              </w:r>
              <w:proofErr w:type="gramEnd"/>
              <w:r w:rsidRPr="000439F7">
                <w:t xml:space="preserve"> Customers Coverage</w:t>
              </w:r>
            </w:ins>
          </w:p>
        </w:tc>
      </w:tr>
      <w:tr w:rsidR="00EA2F34" w:rsidRPr="000439F7" w14:paraId="2AD8EF76" w14:textId="77777777" w:rsidTr="00A1082D">
        <w:trPr>
          <w:cantSplit/>
          <w:trHeight w:val="500"/>
          <w:ins w:id="6018" w:author="Author"/>
        </w:trPr>
        <w:tc>
          <w:tcPr>
            <w:tcW w:w="200" w:type="dxa"/>
            <w:tcBorders>
              <w:right w:val="single" w:sz="6" w:space="0" w:color="auto"/>
            </w:tcBorders>
            <w:hideMark/>
          </w:tcPr>
          <w:p w14:paraId="0E4A66EE" w14:textId="77777777" w:rsidR="00EA2F34" w:rsidRPr="000439F7" w:rsidRDefault="00EA2F34" w:rsidP="00BE28D4">
            <w:pPr>
              <w:pStyle w:val="tabletext11"/>
              <w:rPr>
                <w:ins w:id="6019" w:author="Author"/>
              </w:rPr>
            </w:pPr>
            <w:ins w:id="6020" w:author="Author">
              <w:r w:rsidRPr="000439F7">
                <w:br/>
              </w: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575B7B98" w14:textId="77777777" w:rsidR="00EA2F34" w:rsidRPr="000439F7" w:rsidRDefault="00EA2F34" w:rsidP="00BE28D4">
            <w:pPr>
              <w:pStyle w:val="tabletext11"/>
              <w:rPr>
                <w:ins w:id="6021" w:author="Author"/>
              </w:rPr>
            </w:pPr>
            <w:ins w:id="6022" w:author="Author">
              <w:r w:rsidRPr="000439F7">
                <w:t>Franchised private passenger auto dealer (with or without any other type of franchise)</w:t>
              </w:r>
            </w:ins>
          </w:p>
        </w:tc>
        <w:tc>
          <w:tcPr>
            <w:tcW w:w="1320" w:type="dxa"/>
            <w:tcBorders>
              <w:top w:val="single" w:sz="6" w:space="0" w:color="auto"/>
              <w:left w:val="single" w:sz="6" w:space="0" w:color="auto"/>
              <w:bottom w:val="single" w:sz="6" w:space="0" w:color="auto"/>
              <w:right w:val="single" w:sz="6" w:space="0" w:color="auto"/>
            </w:tcBorders>
            <w:hideMark/>
          </w:tcPr>
          <w:p w14:paraId="6BA16CD4" w14:textId="77777777" w:rsidR="00EA2F34" w:rsidRPr="000439F7" w:rsidRDefault="00EA2F34" w:rsidP="00BE28D4">
            <w:pPr>
              <w:pStyle w:val="tabletext11"/>
              <w:tabs>
                <w:tab w:val="decimal" w:pos="800"/>
              </w:tabs>
              <w:rPr>
                <w:ins w:id="6023" w:author="Author"/>
              </w:rPr>
            </w:pPr>
            <w:ins w:id="6024" w:author="Author">
              <w:r w:rsidRPr="000439F7">
                <w:br/>
              </w:r>
              <w:r w:rsidRPr="000439F7">
                <w:br/>
                <w:t>7304</w:t>
              </w:r>
            </w:ins>
          </w:p>
        </w:tc>
      </w:tr>
      <w:tr w:rsidR="00EA2F34" w:rsidRPr="000439F7" w14:paraId="51AD135F" w14:textId="77777777" w:rsidTr="00A1082D">
        <w:trPr>
          <w:cantSplit/>
          <w:trHeight w:val="290"/>
          <w:ins w:id="6025" w:author="Author"/>
        </w:trPr>
        <w:tc>
          <w:tcPr>
            <w:tcW w:w="200" w:type="dxa"/>
            <w:tcBorders>
              <w:right w:val="single" w:sz="6" w:space="0" w:color="auto"/>
            </w:tcBorders>
            <w:hideMark/>
          </w:tcPr>
          <w:p w14:paraId="5F6751D0" w14:textId="77777777" w:rsidR="00EA2F34" w:rsidRPr="000439F7" w:rsidRDefault="00EA2F34" w:rsidP="00BE28D4">
            <w:pPr>
              <w:pStyle w:val="tabletext11"/>
              <w:rPr>
                <w:ins w:id="6026" w:author="Author"/>
              </w:rPr>
            </w:pPr>
            <w:ins w:id="6027" w:author="Author">
              <w:r w:rsidRPr="000439F7">
                <w:br/>
              </w:r>
              <w:r w:rsidRPr="000439F7">
                <w:br/>
              </w: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19BA9180" w14:textId="77777777" w:rsidR="00EA2F34" w:rsidRPr="000439F7" w:rsidRDefault="00EA2F34" w:rsidP="00BE28D4">
            <w:pPr>
              <w:pStyle w:val="tabletext11"/>
              <w:rPr>
                <w:ins w:id="6028" w:author="Author"/>
              </w:rPr>
            </w:pPr>
            <w:ins w:id="6029" w:author="Author">
              <w:r w:rsidRPr="000439F7">
                <w:t>Franchised truck or truck-tractor dealer (with or without any other type of franchise except private passenger auto franchise)</w:t>
              </w:r>
            </w:ins>
          </w:p>
        </w:tc>
        <w:tc>
          <w:tcPr>
            <w:tcW w:w="1320" w:type="dxa"/>
            <w:tcBorders>
              <w:top w:val="single" w:sz="6" w:space="0" w:color="auto"/>
              <w:left w:val="single" w:sz="6" w:space="0" w:color="auto"/>
              <w:bottom w:val="single" w:sz="6" w:space="0" w:color="auto"/>
              <w:right w:val="single" w:sz="6" w:space="0" w:color="auto"/>
            </w:tcBorders>
            <w:hideMark/>
          </w:tcPr>
          <w:p w14:paraId="256C956C" w14:textId="77777777" w:rsidR="00EA2F34" w:rsidRPr="000439F7" w:rsidRDefault="00EA2F34" w:rsidP="00BE28D4">
            <w:pPr>
              <w:pStyle w:val="tabletext11"/>
              <w:tabs>
                <w:tab w:val="decimal" w:pos="800"/>
              </w:tabs>
              <w:rPr>
                <w:ins w:id="6030" w:author="Author"/>
              </w:rPr>
            </w:pPr>
            <w:ins w:id="6031" w:author="Author">
              <w:r w:rsidRPr="000439F7">
                <w:br/>
              </w:r>
              <w:r w:rsidRPr="000439F7">
                <w:br/>
              </w:r>
              <w:r w:rsidRPr="000439F7">
                <w:br/>
                <w:t>7314</w:t>
              </w:r>
            </w:ins>
          </w:p>
        </w:tc>
      </w:tr>
      <w:tr w:rsidR="00EA2F34" w:rsidRPr="000439F7" w14:paraId="36282425" w14:textId="77777777" w:rsidTr="00A1082D">
        <w:trPr>
          <w:cantSplit/>
          <w:trHeight w:val="290"/>
          <w:ins w:id="6032" w:author="Author"/>
        </w:trPr>
        <w:tc>
          <w:tcPr>
            <w:tcW w:w="200" w:type="dxa"/>
            <w:tcBorders>
              <w:right w:val="single" w:sz="6" w:space="0" w:color="auto"/>
            </w:tcBorders>
            <w:hideMark/>
          </w:tcPr>
          <w:p w14:paraId="77CCF3C2" w14:textId="77777777" w:rsidR="00EA2F34" w:rsidRPr="000439F7" w:rsidRDefault="00EA2F34" w:rsidP="00BE28D4">
            <w:pPr>
              <w:pStyle w:val="tabletext11"/>
              <w:rPr>
                <w:ins w:id="6033" w:author="Author"/>
              </w:rPr>
            </w:pPr>
            <w:ins w:id="6034" w:author="Author">
              <w:r w:rsidRPr="000439F7">
                <w:br/>
              </w: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0CB047ED" w14:textId="77777777" w:rsidR="00EA2F34" w:rsidRPr="000439F7" w:rsidRDefault="00EA2F34" w:rsidP="00BE28D4">
            <w:pPr>
              <w:pStyle w:val="tabletext11"/>
              <w:rPr>
                <w:ins w:id="6035" w:author="Author"/>
              </w:rPr>
            </w:pPr>
            <w:ins w:id="6036" w:author="Author">
              <w:r w:rsidRPr="000439F7">
                <w:t>Franchised motorcycle dealer including all two-wheeled cycle vehicles (no private passenger or truck franchise)</w:t>
              </w:r>
            </w:ins>
          </w:p>
        </w:tc>
        <w:tc>
          <w:tcPr>
            <w:tcW w:w="1320" w:type="dxa"/>
            <w:tcBorders>
              <w:top w:val="single" w:sz="6" w:space="0" w:color="auto"/>
              <w:left w:val="single" w:sz="6" w:space="0" w:color="auto"/>
              <w:bottom w:val="single" w:sz="6" w:space="0" w:color="auto"/>
              <w:right w:val="single" w:sz="6" w:space="0" w:color="auto"/>
            </w:tcBorders>
            <w:hideMark/>
          </w:tcPr>
          <w:p w14:paraId="61C3F8AE" w14:textId="77777777" w:rsidR="00EA2F34" w:rsidRPr="000439F7" w:rsidRDefault="00EA2F34" w:rsidP="00BE28D4">
            <w:pPr>
              <w:pStyle w:val="tabletext11"/>
              <w:tabs>
                <w:tab w:val="decimal" w:pos="800"/>
              </w:tabs>
              <w:rPr>
                <w:ins w:id="6037" w:author="Author"/>
              </w:rPr>
            </w:pPr>
            <w:ins w:id="6038" w:author="Author">
              <w:r w:rsidRPr="000439F7">
                <w:br/>
              </w:r>
              <w:r w:rsidRPr="000439F7">
                <w:br/>
                <w:t>7324</w:t>
              </w:r>
            </w:ins>
          </w:p>
        </w:tc>
      </w:tr>
      <w:tr w:rsidR="00EA2F34" w:rsidRPr="000439F7" w14:paraId="0FE5CB73" w14:textId="77777777" w:rsidTr="00A1082D">
        <w:trPr>
          <w:cantSplit/>
          <w:trHeight w:val="290"/>
          <w:ins w:id="6039" w:author="Author"/>
        </w:trPr>
        <w:tc>
          <w:tcPr>
            <w:tcW w:w="200" w:type="dxa"/>
            <w:tcBorders>
              <w:right w:val="single" w:sz="6" w:space="0" w:color="auto"/>
            </w:tcBorders>
            <w:hideMark/>
          </w:tcPr>
          <w:p w14:paraId="3CFF7FBA" w14:textId="77777777" w:rsidR="00EA2F34" w:rsidRPr="000439F7" w:rsidRDefault="00EA2F34" w:rsidP="00BE28D4">
            <w:pPr>
              <w:pStyle w:val="tabletext11"/>
              <w:rPr>
                <w:ins w:id="6040" w:author="Author"/>
              </w:rPr>
            </w:pPr>
            <w:ins w:id="6041" w:author="Author">
              <w:r w:rsidRPr="000439F7">
                <w:br/>
              </w:r>
              <w:r w:rsidRPr="000439F7">
                <w:br/>
              </w: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30D3C5B5" w14:textId="77777777" w:rsidR="00EA2F34" w:rsidRPr="000439F7" w:rsidRDefault="00EA2F34" w:rsidP="00BE28D4">
            <w:pPr>
              <w:pStyle w:val="tabletext11"/>
              <w:rPr>
                <w:ins w:id="6042" w:author="Author"/>
              </w:rPr>
            </w:pPr>
            <w:ins w:id="6043" w:author="Author">
              <w:r w:rsidRPr="000439F7">
                <w:t>Franchised recreational vehicle dealer (no private passenger, snowmobile or residence type mobile home trailer franchise)</w:t>
              </w:r>
            </w:ins>
          </w:p>
        </w:tc>
        <w:tc>
          <w:tcPr>
            <w:tcW w:w="1320" w:type="dxa"/>
            <w:tcBorders>
              <w:top w:val="single" w:sz="6" w:space="0" w:color="auto"/>
              <w:left w:val="single" w:sz="6" w:space="0" w:color="auto"/>
              <w:bottom w:val="single" w:sz="6" w:space="0" w:color="auto"/>
              <w:right w:val="single" w:sz="6" w:space="0" w:color="auto"/>
            </w:tcBorders>
            <w:hideMark/>
          </w:tcPr>
          <w:p w14:paraId="47548101" w14:textId="77777777" w:rsidR="00EA2F34" w:rsidRPr="000439F7" w:rsidRDefault="00EA2F34" w:rsidP="00BE28D4">
            <w:pPr>
              <w:pStyle w:val="tabletext11"/>
              <w:tabs>
                <w:tab w:val="decimal" w:pos="800"/>
              </w:tabs>
              <w:rPr>
                <w:ins w:id="6044" w:author="Author"/>
              </w:rPr>
            </w:pPr>
            <w:ins w:id="6045" w:author="Author">
              <w:r w:rsidRPr="000439F7">
                <w:br/>
              </w:r>
              <w:r w:rsidRPr="000439F7">
                <w:br/>
              </w:r>
              <w:r w:rsidRPr="000439F7">
                <w:br/>
                <w:t>7334</w:t>
              </w:r>
            </w:ins>
          </w:p>
        </w:tc>
      </w:tr>
      <w:tr w:rsidR="00EA2F34" w:rsidRPr="000439F7" w14:paraId="14966FC7" w14:textId="77777777" w:rsidTr="00A1082D">
        <w:trPr>
          <w:cantSplit/>
          <w:trHeight w:val="290"/>
          <w:ins w:id="6046" w:author="Author"/>
        </w:trPr>
        <w:tc>
          <w:tcPr>
            <w:tcW w:w="200" w:type="dxa"/>
            <w:tcBorders>
              <w:right w:val="single" w:sz="6" w:space="0" w:color="auto"/>
            </w:tcBorders>
            <w:hideMark/>
          </w:tcPr>
          <w:p w14:paraId="7DBAA436" w14:textId="77777777" w:rsidR="00EA2F34" w:rsidRPr="000439F7" w:rsidRDefault="00EA2F34" w:rsidP="00BE28D4">
            <w:pPr>
              <w:pStyle w:val="tabletext11"/>
              <w:rPr>
                <w:ins w:id="6047" w:author="Author"/>
              </w:rPr>
            </w:pPr>
            <w:ins w:id="6048" w:author="Autho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7C3A969D" w14:textId="77777777" w:rsidR="00EA2F34" w:rsidRPr="000439F7" w:rsidRDefault="00EA2F34" w:rsidP="00BE28D4">
            <w:pPr>
              <w:pStyle w:val="tabletext11"/>
              <w:rPr>
                <w:ins w:id="6049" w:author="Author"/>
              </w:rPr>
            </w:pPr>
            <w:ins w:id="6050" w:author="Author">
              <w:r w:rsidRPr="000439F7">
                <w:t>Other franchised self-propelled land motor vehicle dealer</w:t>
              </w:r>
            </w:ins>
          </w:p>
        </w:tc>
        <w:tc>
          <w:tcPr>
            <w:tcW w:w="1320" w:type="dxa"/>
            <w:tcBorders>
              <w:top w:val="single" w:sz="6" w:space="0" w:color="auto"/>
              <w:left w:val="single" w:sz="6" w:space="0" w:color="auto"/>
              <w:bottom w:val="single" w:sz="6" w:space="0" w:color="auto"/>
              <w:right w:val="single" w:sz="6" w:space="0" w:color="auto"/>
            </w:tcBorders>
            <w:hideMark/>
          </w:tcPr>
          <w:p w14:paraId="6EB0ED8F" w14:textId="77777777" w:rsidR="00EA2F34" w:rsidRPr="000439F7" w:rsidRDefault="00EA2F34" w:rsidP="00BE28D4">
            <w:pPr>
              <w:pStyle w:val="tabletext11"/>
              <w:tabs>
                <w:tab w:val="decimal" w:pos="800"/>
              </w:tabs>
              <w:rPr>
                <w:ins w:id="6051" w:author="Author"/>
              </w:rPr>
            </w:pPr>
            <w:ins w:id="6052" w:author="Author">
              <w:r w:rsidRPr="000439F7">
                <w:br/>
                <w:t>7347</w:t>
              </w:r>
            </w:ins>
          </w:p>
        </w:tc>
      </w:tr>
      <w:tr w:rsidR="00EA2F34" w:rsidRPr="000439F7" w14:paraId="0F3F2B9E" w14:textId="77777777" w:rsidTr="00A1082D">
        <w:trPr>
          <w:cantSplit/>
          <w:trHeight w:val="290"/>
          <w:ins w:id="6053" w:author="Author"/>
        </w:trPr>
        <w:tc>
          <w:tcPr>
            <w:tcW w:w="200" w:type="dxa"/>
            <w:tcBorders>
              <w:right w:val="single" w:sz="6" w:space="0" w:color="auto"/>
            </w:tcBorders>
            <w:hideMark/>
          </w:tcPr>
          <w:p w14:paraId="6A4ADD43" w14:textId="77777777" w:rsidR="00EA2F34" w:rsidRPr="000439F7" w:rsidRDefault="00EA2F34" w:rsidP="00BE28D4">
            <w:pPr>
              <w:pStyle w:val="tabletext11"/>
              <w:rPr>
                <w:ins w:id="6054" w:author="Author"/>
              </w:rPr>
            </w:pPr>
            <w:ins w:id="6055" w:author="Autho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5517477A" w14:textId="77777777" w:rsidR="00EA2F34" w:rsidRPr="000439F7" w:rsidRDefault="00EA2F34" w:rsidP="00BE28D4">
            <w:pPr>
              <w:pStyle w:val="tabletext11"/>
              <w:rPr>
                <w:ins w:id="6056" w:author="Author"/>
              </w:rPr>
            </w:pPr>
            <w:ins w:id="6057" w:author="Author">
              <w:r w:rsidRPr="000439F7">
                <w:t>Non-franchised dealer (any risk described above that is not a franchised dealer)</w:t>
              </w:r>
            </w:ins>
          </w:p>
        </w:tc>
        <w:tc>
          <w:tcPr>
            <w:tcW w:w="1320" w:type="dxa"/>
            <w:tcBorders>
              <w:top w:val="single" w:sz="6" w:space="0" w:color="auto"/>
              <w:left w:val="single" w:sz="6" w:space="0" w:color="auto"/>
              <w:bottom w:val="single" w:sz="6" w:space="0" w:color="auto"/>
              <w:right w:val="single" w:sz="6" w:space="0" w:color="auto"/>
            </w:tcBorders>
            <w:hideMark/>
          </w:tcPr>
          <w:p w14:paraId="791E01FC" w14:textId="77777777" w:rsidR="00EA2F34" w:rsidRPr="000439F7" w:rsidRDefault="00EA2F34" w:rsidP="00BE28D4">
            <w:pPr>
              <w:pStyle w:val="tabletext11"/>
              <w:tabs>
                <w:tab w:val="decimal" w:pos="800"/>
              </w:tabs>
              <w:rPr>
                <w:ins w:id="6058" w:author="Author"/>
              </w:rPr>
            </w:pPr>
            <w:ins w:id="6059" w:author="Author">
              <w:r w:rsidRPr="000439F7">
                <w:br/>
                <w:t>7357</w:t>
              </w:r>
            </w:ins>
          </w:p>
        </w:tc>
      </w:tr>
      <w:tr w:rsidR="00EA2F34" w:rsidRPr="000439F7" w14:paraId="322547F4" w14:textId="77777777" w:rsidTr="00A1082D">
        <w:trPr>
          <w:cantSplit/>
          <w:trHeight w:val="290"/>
          <w:ins w:id="6060" w:author="Author"/>
        </w:trPr>
        <w:tc>
          <w:tcPr>
            <w:tcW w:w="200" w:type="dxa"/>
            <w:tcBorders>
              <w:right w:val="single" w:sz="6" w:space="0" w:color="auto"/>
            </w:tcBorders>
            <w:hideMark/>
          </w:tcPr>
          <w:p w14:paraId="057904AC" w14:textId="77777777" w:rsidR="00EA2F34" w:rsidRPr="000439F7" w:rsidRDefault="00EA2F34" w:rsidP="00BE28D4">
            <w:pPr>
              <w:pStyle w:val="tabletext11"/>
              <w:rPr>
                <w:ins w:id="6061" w:author="Author"/>
              </w:rPr>
            </w:pPr>
            <w:ins w:id="6062" w:author="Autho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0EB4FDC6" w14:textId="77777777" w:rsidR="00EA2F34" w:rsidRPr="000439F7" w:rsidRDefault="00EA2F34" w:rsidP="00BE28D4">
            <w:pPr>
              <w:pStyle w:val="tabletext11"/>
              <w:rPr>
                <w:ins w:id="6063" w:author="Author"/>
              </w:rPr>
            </w:pPr>
            <w:ins w:id="6064" w:author="Author">
              <w:r w:rsidRPr="000439F7">
                <w:t>Franchised and non-franchised residence trailer dealers</w:t>
              </w:r>
            </w:ins>
          </w:p>
        </w:tc>
        <w:tc>
          <w:tcPr>
            <w:tcW w:w="1320" w:type="dxa"/>
            <w:tcBorders>
              <w:top w:val="single" w:sz="6" w:space="0" w:color="auto"/>
              <w:left w:val="single" w:sz="6" w:space="0" w:color="auto"/>
              <w:bottom w:val="single" w:sz="6" w:space="0" w:color="auto"/>
              <w:right w:val="single" w:sz="6" w:space="0" w:color="auto"/>
            </w:tcBorders>
            <w:hideMark/>
          </w:tcPr>
          <w:p w14:paraId="50784CC0" w14:textId="77777777" w:rsidR="00EA2F34" w:rsidRPr="000439F7" w:rsidRDefault="00EA2F34" w:rsidP="00BE28D4">
            <w:pPr>
              <w:pStyle w:val="tabletext11"/>
              <w:tabs>
                <w:tab w:val="decimal" w:pos="800"/>
              </w:tabs>
              <w:rPr>
                <w:ins w:id="6065" w:author="Author"/>
              </w:rPr>
            </w:pPr>
            <w:ins w:id="6066" w:author="Author">
              <w:r w:rsidRPr="000439F7">
                <w:br/>
                <w:t>7361</w:t>
              </w:r>
            </w:ins>
          </w:p>
        </w:tc>
      </w:tr>
      <w:tr w:rsidR="00EA2F34" w:rsidRPr="000439F7" w14:paraId="37BE85DC" w14:textId="77777777" w:rsidTr="00A1082D">
        <w:trPr>
          <w:cantSplit/>
          <w:trHeight w:val="290"/>
          <w:ins w:id="6067" w:author="Author"/>
        </w:trPr>
        <w:tc>
          <w:tcPr>
            <w:tcW w:w="200" w:type="dxa"/>
            <w:tcBorders>
              <w:right w:val="single" w:sz="6" w:space="0" w:color="auto"/>
            </w:tcBorders>
            <w:hideMark/>
          </w:tcPr>
          <w:p w14:paraId="5B462C30" w14:textId="77777777" w:rsidR="00EA2F34" w:rsidRPr="000439F7" w:rsidRDefault="00EA2F34" w:rsidP="00BE28D4">
            <w:pPr>
              <w:pStyle w:val="tabletext11"/>
              <w:rPr>
                <w:ins w:id="6068" w:author="Author"/>
              </w:rPr>
            </w:pPr>
            <w:ins w:id="6069" w:author="Autho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2E1A1165" w14:textId="77777777" w:rsidR="00EA2F34" w:rsidRPr="000439F7" w:rsidRDefault="00EA2F34" w:rsidP="00BE28D4">
            <w:pPr>
              <w:pStyle w:val="tabletext11"/>
              <w:rPr>
                <w:ins w:id="6070" w:author="Author"/>
              </w:rPr>
            </w:pPr>
            <w:ins w:id="6071" w:author="Author">
              <w:r w:rsidRPr="000439F7">
                <w:t>Franchised and non-franchised commercial trailer dealers</w:t>
              </w:r>
            </w:ins>
          </w:p>
        </w:tc>
        <w:tc>
          <w:tcPr>
            <w:tcW w:w="1320" w:type="dxa"/>
            <w:tcBorders>
              <w:top w:val="single" w:sz="6" w:space="0" w:color="auto"/>
              <w:left w:val="single" w:sz="6" w:space="0" w:color="auto"/>
              <w:bottom w:val="single" w:sz="6" w:space="0" w:color="auto"/>
              <w:right w:val="single" w:sz="6" w:space="0" w:color="auto"/>
            </w:tcBorders>
            <w:hideMark/>
          </w:tcPr>
          <w:p w14:paraId="391A0F02" w14:textId="77777777" w:rsidR="00EA2F34" w:rsidRPr="000439F7" w:rsidRDefault="00EA2F34" w:rsidP="00BE28D4">
            <w:pPr>
              <w:pStyle w:val="tabletext11"/>
              <w:tabs>
                <w:tab w:val="decimal" w:pos="800"/>
              </w:tabs>
              <w:rPr>
                <w:ins w:id="6072" w:author="Author"/>
              </w:rPr>
            </w:pPr>
            <w:ins w:id="6073" w:author="Author">
              <w:r w:rsidRPr="000439F7">
                <w:br/>
                <w:t>7363</w:t>
              </w:r>
            </w:ins>
          </w:p>
        </w:tc>
      </w:tr>
      <w:tr w:rsidR="00EA2F34" w:rsidRPr="000439F7" w14:paraId="161BC31C" w14:textId="77777777" w:rsidTr="00A1082D">
        <w:trPr>
          <w:cantSplit/>
          <w:trHeight w:val="290"/>
          <w:ins w:id="6074" w:author="Author"/>
        </w:trPr>
        <w:tc>
          <w:tcPr>
            <w:tcW w:w="200" w:type="dxa"/>
            <w:tcBorders>
              <w:right w:val="single" w:sz="6" w:space="0" w:color="auto"/>
            </w:tcBorders>
            <w:hideMark/>
          </w:tcPr>
          <w:p w14:paraId="2322235D" w14:textId="77777777" w:rsidR="00EA2F34" w:rsidRPr="000439F7" w:rsidRDefault="00EA2F34" w:rsidP="00BE28D4">
            <w:pPr>
              <w:pStyle w:val="tabletext11"/>
              <w:rPr>
                <w:ins w:id="6075" w:author="Author"/>
              </w:rPr>
            </w:pPr>
            <w:ins w:id="6076" w:author="Author">
              <w:r w:rsidRPr="000439F7">
                <w:br/>
              </w:r>
            </w:ins>
          </w:p>
        </w:tc>
        <w:tc>
          <w:tcPr>
            <w:tcW w:w="3480" w:type="dxa"/>
            <w:tcBorders>
              <w:top w:val="single" w:sz="6" w:space="0" w:color="auto"/>
              <w:left w:val="single" w:sz="6" w:space="0" w:color="auto"/>
              <w:bottom w:val="single" w:sz="6" w:space="0" w:color="auto"/>
              <w:right w:val="single" w:sz="6" w:space="0" w:color="auto"/>
            </w:tcBorders>
            <w:hideMark/>
          </w:tcPr>
          <w:p w14:paraId="6FB36379" w14:textId="77777777" w:rsidR="00EA2F34" w:rsidRPr="000439F7" w:rsidRDefault="00EA2F34" w:rsidP="00BE28D4">
            <w:pPr>
              <w:pStyle w:val="tabletext11"/>
              <w:rPr>
                <w:ins w:id="6077" w:author="Author"/>
              </w:rPr>
            </w:pPr>
            <w:ins w:id="6078" w:author="Author">
              <w:r w:rsidRPr="000439F7">
                <w:t>Equipment and implement</w:t>
              </w:r>
              <w:r w:rsidRPr="000439F7">
                <w:br/>
                <w:t>dealer (no other franchise)</w:t>
              </w:r>
            </w:ins>
          </w:p>
        </w:tc>
        <w:tc>
          <w:tcPr>
            <w:tcW w:w="1320" w:type="dxa"/>
            <w:tcBorders>
              <w:top w:val="single" w:sz="6" w:space="0" w:color="auto"/>
              <w:left w:val="single" w:sz="6" w:space="0" w:color="auto"/>
              <w:bottom w:val="single" w:sz="6" w:space="0" w:color="auto"/>
              <w:right w:val="single" w:sz="6" w:space="0" w:color="auto"/>
            </w:tcBorders>
            <w:hideMark/>
          </w:tcPr>
          <w:p w14:paraId="4FFC1E1B" w14:textId="77777777" w:rsidR="00EA2F34" w:rsidRPr="000439F7" w:rsidRDefault="00EA2F34" w:rsidP="00BE28D4">
            <w:pPr>
              <w:pStyle w:val="tabletext11"/>
              <w:tabs>
                <w:tab w:val="decimal" w:pos="800"/>
              </w:tabs>
              <w:rPr>
                <w:ins w:id="6079" w:author="Author"/>
              </w:rPr>
            </w:pPr>
            <w:ins w:id="6080" w:author="Author">
              <w:r w:rsidRPr="000439F7">
                <w:br/>
                <w:t>7365</w:t>
              </w:r>
            </w:ins>
          </w:p>
        </w:tc>
      </w:tr>
    </w:tbl>
    <w:p w14:paraId="3C18E59B" w14:textId="1CFC265B" w:rsidR="00EA2F34" w:rsidRDefault="00EA2F34" w:rsidP="00BE28D4">
      <w:pPr>
        <w:pStyle w:val="tablecaption"/>
      </w:pPr>
      <w:ins w:id="6081" w:author="Author">
        <w:r w:rsidRPr="000439F7">
          <w:t xml:space="preserve">Table 248.B.1. Covered Autos Liability, General Liability </w:t>
        </w:r>
        <w:proofErr w:type="gramStart"/>
        <w:r w:rsidRPr="000439F7">
          <w:t>And</w:t>
        </w:r>
        <w:proofErr w:type="gramEnd"/>
        <w:r w:rsidRPr="000439F7">
          <w:t xml:space="preserve"> Physical Damage</w:t>
        </w:r>
      </w:ins>
    </w:p>
    <w:p w14:paraId="10583C4A" w14:textId="240DA472" w:rsidR="00EA2F34" w:rsidRDefault="00EA2F34" w:rsidP="00BE28D4">
      <w:pPr>
        <w:pStyle w:val="isonormal"/>
        <w:jc w:val="left"/>
      </w:pPr>
    </w:p>
    <w:p w14:paraId="51C7F184" w14:textId="77777777" w:rsidR="00EA2F34" w:rsidRDefault="00EA2F34" w:rsidP="00BE28D4">
      <w:pPr>
        <w:pStyle w:val="isonormal"/>
        <w:sectPr w:rsidR="00EA2F34" w:rsidSect="00EA2F34">
          <w:pgSz w:w="12240" w:h="15840"/>
          <w:pgMar w:top="1735" w:right="960" w:bottom="1560" w:left="1200" w:header="575" w:footer="480" w:gutter="0"/>
          <w:cols w:space="480"/>
          <w:noEndnote/>
          <w:docGrid w:linePitch="326"/>
        </w:sectPr>
      </w:pPr>
    </w:p>
    <w:p w14:paraId="7E893D2D" w14:textId="77777777" w:rsidR="00EA2F34" w:rsidRPr="00C53E45" w:rsidRDefault="00EA2F34" w:rsidP="00BE28D4">
      <w:pPr>
        <w:pStyle w:val="boxrule"/>
        <w:rPr>
          <w:ins w:id="6082" w:author="Author"/>
        </w:rPr>
      </w:pPr>
      <w:ins w:id="6083" w:author="Author">
        <w:r w:rsidRPr="00C53E45">
          <w:lastRenderedPageBreak/>
          <w:t>249.  AUTO DEALERS – PREMIUM DEVELOPMENT FOR COMMON COVERAGES</w:t>
        </w:r>
      </w:ins>
    </w:p>
    <w:p w14:paraId="71FCDA96" w14:textId="77777777" w:rsidR="00EA2F34" w:rsidRPr="00C53E45" w:rsidRDefault="00EA2F34" w:rsidP="00BE28D4">
      <w:pPr>
        <w:pStyle w:val="blocktext1"/>
        <w:rPr>
          <w:ins w:id="6084" w:author="Author"/>
        </w:rPr>
      </w:pPr>
      <w:ins w:id="6085" w:author="Author">
        <w:r w:rsidRPr="00C53E45">
          <w:t xml:space="preserve">Paragraph </w:t>
        </w:r>
        <w:r w:rsidRPr="00C53E45">
          <w:rPr>
            <w:b/>
          </w:rPr>
          <w:t>D.1.f.</w:t>
        </w:r>
        <w:r w:rsidRPr="00C53E45">
          <w:t xml:space="preserve"> is replaced by the following:</w:t>
        </w:r>
      </w:ins>
    </w:p>
    <w:p w14:paraId="0C5A946C" w14:textId="77777777" w:rsidR="00EA2F34" w:rsidRPr="00C53E45" w:rsidRDefault="00EA2F34" w:rsidP="00BE28D4">
      <w:pPr>
        <w:pStyle w:val="outlinetxt4"/>
        <w:rPr>
          <w:ins w:id="6086" w:author="Author"/>
        </w:rPr>
      </w:pPr>
      <w:ins w:id="6087" w:author="Author">
        <w:r w:rsidRPr="00C53E45">
          <w:tab/>
        </w:r>
        <w:r w:rsidRPr="00C53E45">
          <w:rPr>
            <w:b/>
          </w:rPr>
          <w:t>f.</w:t>
        </w:r>
        <w:r w:rsidRPr="00C53E45">
          <w:tab/>
          <w:t>Liability coverage must be extended to provide the full covered autos liability limit for customers. The auto dealer's base loss costs reflect this extension.</w:t>
        </w:r>
      </w:ins>
    </w:p>
    <w:p w14:paraId="09FCA451" w14:textId="77777777" w:rsidR="00EA2F34" w:rsidRPr="00C53E45" w:rsidRDefault="00EA2F34" w:rsidP="00BE28D4">
      <w:pPr>
        <w:pStyle w:val="space4"/>
        <w:rPr>
          <w:ins w:id="60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EA2F34" w:rsidRPr="00C53E45" w14:paraId="5C50B779" w14:textId="77777777" w:rsidTr="00A1082D">
        <w:trPr>
          <w:cantSplit/>
          <w:trHeight w:val="190"/>
          <w:ins w:id="6089" w:author="Author"/>
        </w:trPr>
        <w:tc>
          <w:tcPr>
            <w:tcW w:w="200" w:type="dxa"/>
            <w:tcBorders>
              <w:right w:val="single" w:sz="6" w:space="0" w:color="auto"/>
            </w:tcBorders>
          </w:tcPr>
          <w:p w14:paraId="3C3869EE" w14:textId="77777777" w:rsidR="00EA2F34" w:rsidRPr="00C53E45" w:rsidRDefault="00EA2F34" w:rsidP="00BE28D4">
            <w:pPr>
              <w:pStyle w:val="tablehead"/>
              <w:rPr>
                <w:ins w:id="6090" w:author="Author"/>
              </w:rPr>
            </w:pPr>
          </w:p>
        </w:tc>
        <w:tc>
          <w:tcPr>
            <w:tcW w:w="2400" w:type="dxa"/>
            <w:tcBorders>
              <w:top w:val="single" w:sz="6" w:space="0" w:color="auto"/>
              <w:left w:val="single" w:sz="6" w:space="0" w:color="auto"/>
              <w:bottom w:val="single" w:sz="6" w:space="0" w:color="auto"/>
              <w:right w:val="single" w:sz="6" w:space="0" w:color="auto"/>
            </w:tcBorders>
          </w:tcPr>
          <w:p w14:paraId="5B449345" w14:textId="77777777" w:rsidR="00EA2F34" w:rsidRPr="00C53E45" w:rsidRDefault="00EA2F34" w:rsidP="00BE28D4">
            <w:pPr>
              <w:pStyle w:val="tablehead"/>
              <w:rPr>
                <w:ins w:id="6091" w:author="Author"/>
              </w:rPr>
            </w:pPr>
            <w:ins w:id="6092" w:author="Author">
              <w:r w:rsidRPr="00C53E45">
                <w:t>Endorsement Status</w:t>
              </w:r>
            </w:ins>
          </w:p>
        </w:tc>
        <w:tc>
          <w:tcPr>
            <w:tcW w:w="2400" w:type="dxa"/>
            <w:tcBorders>
              <w:top w:val="single" w:sz="6" w:space="0" w:color="auto"/>
              <w:left w:val="single" w:sz="6" w:space="0" w:color="auto"/>
              <w:bottom w:val="single" w:sz="6" w:space="0" w:color="auto"/>
              <w:right w:val="single" w:sz="6" w:space="0" w:color="auto"/>
            </w:tcBorders>
          </w:tcPr>
          <w:p w14:paraId="70D2A6AA" w14:textId="77777777" w:rsidR="00EA2F34" w:rsidRPr="00C53E45" w:rsidRDefault="00EA2F34" w:rsidP="00BE28D4">
            <w:pPr>
              <w:pStyle w:val="tablehead"/>
              <w:rPr>
                <w:ins w:id="6093" w:author="Author"/>
              </w:rPr>
            </w:pPr>
            <w:ins w:id="6094" w:author="Author">
              <w:r w:rsidRPr="00C53E45">
                <w:t>Factor</w:t>
              </w:r>
            </w:ins>
          </w:p>
        </w:tc>
      </w:tr>
      <w:tr w:rsidR="00EA2F34" w:rsidRPr="00C53E45" w14:paraId="598EC38E" w14:textId="77777777" w:rsidTr="00A1082D">
        <w:trPr>
          <w:cantSplit/>
          <w:trHeight w:val="190"/>
          <w:ins w:id="6095" w:author="Author"/>
        </w:trPr>
        <w:tc>
          <w:tcPr>
            <w:tcW w:w="200" w:type="dxa"/>
            <w:tcBorders>
              <w:right w:val="single" w:sz="6" w:space="0" w:color="auto"/>
            </w:tcBorders>
          </w:tcPr>
          <w:p w14:paraId="1F9B9691" w14:textId="77777777" w:rsidR="00EA2F34" w:rsidRPr="00C53E45" w:rsidRDefault="00EA2F34" w:rsidP="00BE28D4">
            <w:pPr>
              <w:pStyle w:val="tabletext11"/>
              <w:jc w:val="center"/>
              <w:rPr>
                <w:ins w:id="6096" w:author="Author"/>
              </w:rPr>
            </w:pPr>
          </w:p>
        </w:tc>
        <w:tc>
          <w:tcPr>
            <w:tcW w:w="2400" w:type="dxa"/>
            <w:tcBorders>
              <w:top w:val="single" w:sz="6" w:space="0" w:color="auto"/>
              <w:left w:val="single" w:sz="6" w:space="0" w:color="auto"/>
              <w:bottom w:val="single" w:sz="6" w:space="0" w:color="auto"/>
              <w:right w:val="single" w:sz="6" w:space="0" w:color="auto"/>
            </w:tcBorders>
          </w:tcPr>
          <w:p w14:paraId="2EEC0AF3" w14:textId="77777777" w:rsidR="00EA2F34" w:rsidRPr="00C53E45" w:rsidRDefault="00EA2F34" w:rsidP="00BE28D4">
            <w:pPr>
              <w:pStyle w:val="tabletext11"/>
              <w:jc w:val="center"/>
              <w:rPr>
                <w:ins w:id="6097" w:author="Author"/>
              </w:rPr>
            </w:pPr>
            <w:ins w:id="6098" w:author="Author">
              <w:r w:rsidRPr="00C53E45">
                <w:t>All Policies</w:t>
              </w:r>
            </w:ins>
          </w:p>
        </w:tc>
        <w:tc>
          <w:tcPr>
            <w:tcW w:w="2400" w:type="dxa"/>
            <w:tcBorders>
              <w:top w:val="single" w:sz="6" w:space="0" w:color="auto"/>
              <w:left w:val="single" w:sz="6" w:space="0" w:color="auto"/>
              <w:bottom w:val="single" w:sz="6" w:space="0" w:color="auto"/>
              <w:right w:val="single" w:sz="6" w:space="0" w:color="auto"/>
            </w:tcBorders>
          </w:tcPr>
          <w:p w14:paraId="306CD0B0" w14:textId="77777777" w:rsidR="00EA2F34" w:rsidRPr="00C53E45" w:rsidRDefault="00EA2F34" w:rsidP="00BE28D4">
            <w:pPr>
              <w:pStyle w:val="tabletext11"/>
              <w:tabs>
                <w:tab w:val="decimal" w:pos="1060"/>
              </w:tabs>
              <w:rPr>
                <w:ins w:id="6099" w:author="Author"/>
              </w:rPr>
            </w:pPr>
            <w:ins w:id="6100" w:author="Author">
              <w:r w:rsidRPr="00C53E45">
                <w:t>1.00</w:t>
              </w:r>
            </w:ins>
          </w:p>
        </w:tc>
      </w:tr>
    </w:tbl>
    <w:p w14:paraId="54F113B3" w14:textId="77777777" w:rsidR="00EA2F34" w:rsidRPr="00C53E45" w:rsidRDefault="00EA2F34" w:rsidP="00BE28D4">
      <w:pPr>
        <w:pStyle w:val="tablecaption"/>
        <w:rPr>
          <w:ins w:id="6101" w:author="Author"/>
        </w:rPr>
      </w:pPr>
      <w:bookmarkStart w:id="6102" w:name="_Hlk40786220"/>
      <w:ins w:id="6103" w:author="Author">
        <w:r w:rsidRPr="00C53E45">
          <w:t xml:space="preserve">Table 249.D.1.f. </w:t>
        </w:r>
        <w:bookmarkEnd w:id="6102"/>
        <w:r w:rsidRPr="00C53E45">
          <w:t xml:space="preserve">Full Limit </w:t>
        </w:r>
        <w:proofErr w:type="gramStart"/>
        <w:r w:rsidRPr="00C53E45">
          <w:t>For</w:t>
        </w:r>
        <w:proofErr w:type="gramEnd"/>
        <w:r w:rsidRPr="00C53E45">
          <w:t xml:space="preserve"> Customers Factor</w:t>
        </w:r>
      </w:ins>
    </w:p>
    <w:p w14:paraId="3F8D9032" w14:textId="77777777" w:rsidR="00EA2F34" w:rsidRPr="00C53E45" w:rsidRDefault="00EA2F34" w:rsidP="00BE28D4">
      <w:pPr>
        <w:pStyle w:val="isonormal"/>
        <w:rPr>
          <w:ins w:id="6104" w:author="Author"/>
        </w:rPr>
      </w:pPr>
    </w:p>
    <w:p w14:paraId="34E1A3A9" w14:textId="77777777" w:rsidR="00EA2F34" w:rsidRPr="00C53E45" w:rsidRDefault="00EA2F34" w:rsidP="00BE28D4">
      <w:pPr>
        <w:pStyle w:val="blocktext1"/>
        <w:rPr>
          <w:ins w:id="6105" w:author="Author"/>
        </w:rPr>
      </w:pPr>
      <w:ins w:id="6106" w:author="Author">
        <w:r w:rsidRPr="00C53E45">
          <w:t xml:space="preserve">Table </w:t>
        </w:r>
        <w:r w:rsidRPr="00C53E45">
          <w:rPr>
            <w:b/>
            <w:bCs/>
          </w:rPr>
          <w:t>2</w:t>
        </w:r>
        <w:r w:rsidRPr="00C53E45">
          <w:rPr>
            <w:b/>
          </w:rPr>
          <w:t>49.H.2.a.(4)</w:t>
        </w:r>
        <w:r w:rsidRPr="00C53E45">
          <w:t xml:space="preserve"> is replaced by the following:</w:t>
        </w:r>
      </w:ins>
    </w:p>
    <w:p w14:paraId="4F504789" w14:textId="77777777" w:rsidR="00EA2F34" w:rsidRPr="00C53E45" w:rsidRDefault="00EA2F34" w:rsidP="00BE28D4">
      <w:pPr>
        <w:pStyle w:val="space4"/>
        <w:rPr>
          <w:ins w:id="6107" w:author="Author"/>
        </w:rPr>
      </w:pPr>
    </w:p>
    <w:tbl>
      <w:tblPr>
        <w:tblW w:w="0" w:type="auto"/>
        <w:tblInd w:w="-160" w:type="dxa"/>
        <w:tblCellMar>
          <w:left w:w="0" w:type="dxa"/>
          <w:right w:w="0" w:type="dxa"/>
        </w:tblCellMar>
        <w:tblLook w:val="04A0" w:firstRow="1" w:lastRow="0" w:firstColumn="1" w:lastColumn="0" w:noHBand="0" w:noVBand="1"/>
      </w:tblPr>
      <w:tblGrid>
        <w:gridCol w:w="200"/>
        <w:gridCol w:w="2400"/>
        <w:gridCol w:w="2400"/>
      </w:tblGrid>
      <w:tr w:rsidR="00EA2F34" w:rsidRPr="00C53E45" w14:paraId="1428116F" w14:textId="77777777" w:rsidTr="00A1082D">
        <w:trPr>
          <w:ins w:id="6108" w:author="Author"/>
        </w:trPr>
        <w:tc>
          <w:tcPr>
            <w:tcW w:w="200" w:type="dxa"/>
            <w:tcBorders>
              <w:right w:val="single" w:sz="6" w:space="0" w:color="auto"/>
            </w:tcBorders>
            <w:tcMar>
              <w:top w:w="0" w:type="dxa"/>
              <w:left w:w="50" w:type="dxa"/>
              <w:bottom w:w="0" w:type="dxa"/>
              <w:right w:w="50" w:type="dxa"/>
            </w:tcMar>
            <w:hideMark/>
          </w:tcPr>
          <w:p w14:paraId="55D53500" w14:textId="77777777" w:rsidR="00EA2F34" w:rsidRPr="00C53E45" w:rsidRDefault="00EA2F34" w:rsidP="00BE28D4">
            <w:pPr>
              <w:pStyle w:val="tablehead"/>
              <w:rPr>
                <w:ins w:id="6109"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F5F1FDB" w14:textId="77777777" w:rsidR="00EA2F34" w:rsidRPr="00C53E45" w:rsidRDefault="00EA2F34" w:rsidP="00BE28D4">
            <w:pPr>
              <w:pStyle w:val="tablehead"/>
              <w:rPr>
                <w:ins w:id="6110" w:author="Author"/>
              </w:rPr>
            </w:pPr>
            <w:ins w:id="6111" w:author="Author">
              <w:r w:rsidRPr="00C53E45">
                <w:t>Coverage</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F56131D" w14:textId="77777777" w:rsidR="00EA2F34" w:rsidRPr="00C53E45" w:rsidRDefault="00EA2F34" w:rsidP="00BE28D4">
            <w:pPr>
              <w:pStyle w:val="tablehead"/>
              <w:rPr>
                <w:ins w:id="6112" w:author="Author"/>
              </w:rPr>
            </w:pPr>
            <w:ins w:id="6113" w:author="Author">
              <w:r w:rsidRPr="00C53E45">
                <w:t>Factor</w:t>
              </w:r>
            </w:ins>
          </w:p>
        </w:tc>
      </w:tr>
      <w:tr w:rsidR="00EA2F34" w:rsidRPr="00C53E45" w14:paraId="54AD78F5" w14:textId="77777777" w:rsidTr="00A1082D">
        <w:trPr>
          <w:ins w:id="6114" w:author="Author"/>
        </w:trPr>
        <w:tc>
          <w:tcPr>
            <w:tcW w:w="200" w:type="dxa"/>
            <w:tcBorders>
              <w:right w:val="single" w:sz="6" w:space="0" w:color="auto"/>
            </w:tcBorders>
            <w:tcMar>
              <w:top w:w="0" w:type="dxa"/>
              <w:left w:w="50" w:type="dxa"/>
              <w:bottom w:w="0" w:type="dxa"/>
              <w:right w:w="50" w:type="dxa"/>
            </w:tcMar>
            <w:hideMark/>
          </w:tcPr>
          <w:p w14:paraId="60319741" w14:textId="77777777" w:rsidR="00EA2F34" w:rsidRPr="00C53E45" w:rsidRDefault="00EA2F34" w:rsidP="00BE28D4">
            <w:pPr>
              <w:pStyle w:val="tabletext11"/>
              <w:rPr>
                <w:ins w:id="6115"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98480D6" w14:textId="77777777" w:rsidR="00EA2F34" w:rsidRPr="00C53E45" w:rsidRDefault="00EA2F34" w:rsidP="00BE28D4">
            <w:pPr>
              <w:pStyle w:val="tabletext11"/>
              <w:rPr>
                <w:ins w:id="6116" w:author="Author"/>
              </w:rPr>
            </w:pPr>
            <w:ins w:id="6117" w:author="Author">
              <w:r w:rsidRPr="00C53E45">
                <w:t>Auto</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B4F84FC" w14:textId="77777777" w:rsidR="00EA2F34" w:rsidRPr="00C53E45" w:rsidRDefault="00EA2F34" w:rsidP="00BE28D4">
            <w:pPr>
              <w:pStyle w:val="tabletext11"/>
              <w:tabs>
                <w:tab w:val="decimal" w:pos="1080"/>
              </w:tabs>
              <w:rPr>
                <w:ins w:id="6118" w:author="Author"/>
              </w:rPr>
            </w:pPr>
            <w:ins w:id="6119" w:author="Author">
              <w:r w:rsidRPr="00C53E45">
                <w:t>0.50</w:t>
              </w:r>
            </w:ins>
          </w:p>
        </w:tc>
      </w:tr>
      <w:tr w:rsidR="00EA2F34" w:rsidRPr="00C53E45" w14:paraId="4C949361" w14:textId="77777777" w:rsidTr="00A1082D">
        <w:trPr>
          <w:ins w:id="6120" w:author="Author"/>
        </w:trPr>
        <w:tc>
          <w:tcPr>
            <w:tcW w:w="200" w:type="dxa"/>
            <w:tcBorders>
              <w:right w:val="single" w:sz="6" w:space="0" w:color="auto"/>
            </w:tcBorders>
            <w:tcMar>
              <w:top w:w="0" w:type="dxa"/>
              <w:left w:w="50" w:type="dxa"/>
              <w:bottom w:w="0" w:type="dxa"/>
              <w:right w:w="50" w:type="dxa"/>
            </w:tcMar>
            <w:hideMark/>
          </w:tcPr>
          <w:p w14:paraId="1E063ECD" w14:textId="77777777" w:rsidR="00EA2F34" w:rsidRPr="00C53E45" w:rsidRDefault="00EA2F34" w:rsidP="00BE28D4">
            <w:pPr>
              <w:pStyle w:val="tabletext11"/>
              <w:rPr>
                <w:ins w:id="6121"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0A3F23F" w14:textId="77777777" w:rsidR="00EA2F34" w:rsidRPr="00C53E45" w:rsidRDefault="00EA2F34" w:rsidP="00BE28D4">
            <w:pPr>
              <w:pStyle w:val="tabletext11"/>
              <w:rPr>
                <w:ins w:id="6122" w:author="Author"/>
              </w:rPr>
            </w:pPr>
            <w:ins w:id="6123" w:author="Author">
              <w:r w:rsidRPr="00C53E45">
                <w:t>Locations And Operations</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C91486E" w14:textId="77777777" w:rsidR="00EA2F34" w:rsidRPr="00C53E45" w:rsidRDefault="00EA2F34" w:rsidP="00BE28D4">
            <w:pPr>
              <w:pStyle w:val="tabletext11"/>
              <w:tabs>
                <w:tab w:val="decimal" w:pos="1080"/>
              </w:tabs>
              <w:rPr>
                <w:ins w:id="6124" w:author="Author"/>
              </w:rPr>
            </w:pPr>
            <w:ins w:id="6125" w:author="Author">
              <w:r w:rsidRPr="00C53E45">
                <w:t>0.20</w:t>
              </w:r>
            </w:ins>
          </w:p>
        </w:tc>
      </w:tr>
    </w:tbl>
    <w:p w14:paraId="3A6A80C8" w14:textId="37B7659F" w:rsidR="00EA2F34" w:rsidRDefault="00EA2F34" w:rsidP="00BE28D4">
      <w:pPr>
        <w:pStyle w:val="tablecaption"/>
      </w:pPr>
      <w:ins w:id="6126" w:author="Author">
        <w:r w:rsidRPr="00C53E45">
          <w:t>Table 249.H.2.a.(4). Auto Dealers Medical Payments Coverage Factors</w:t>
        </w:r>
      </w:ins>
    </w:p>
    <w:p w14:paraId="11C25A56" w14:textId="68103E73" w:rsidR="00EA2F34" w:rsidRDefault="00EA2F34" w:rsidP="00BE28D4">
      <w:pPr>
        <w:pStyle w:val="isonormal"/>
        <w:jc w:val="left"/>
      </w:pPr>
    </w:p>
    <w:p w14:paraId="631F7B6A" w14:textId="77777777" w:rsidR="00EA2F34" w:rsidRDefault="00EA2F34" w:rsidP="00BE28D4">
      <w:pPr>
        <w:pStyle w:val="isonormal"/>
        <w:sectPr w:rsidR="00EA2F34" w:rsidSect="00EA2F34">
          <w:pgSz w:w="12240" w:h="15840"/>
          <w:pgMar w:top="1735" w:right="960" w:bottom="1560" w:left="1200" w:header="575" w:footer="480" w:gutter="0"/>
          <w:cols w:space="0"/>
          <w:docGrid w:linePitch="326"/>
        </w:sectPr>
      </w:pPr>
    </w:p>
    <w:p w14:paraId="49CE735D" w14:textId="77777777" w:rsidR="00EA2F34" w:rsidRPr="00A92A6C" w:rsidRDefault="00EA2F34" w:rsidP="00BE28D4">
      <w:pPr>
        <w:pStyle w:val="boxrule"/>
        <w:rPr>
          <w:ins w:id="6127" w:author="Author"/>
        </w:rPr>
      </w:pPr>
      <w:ins w:id="6128" w:author="Author">
        <w:r w:rsidRPr="00A92A6C">
          <w:lastRenderedPageBreak/>
          <w:t>250.  AUTO DEALERS – ADDITIONAL PROVISIONS</w:t>
        </w:r>
      </w:ins>
    </w:p>
    <w:p w14:paraId="5238BE3C" w14:textId="2A6CA33D" w:rsidR="00EA2F34" w:rsidRDefault="00EA2F34" w:rsidP="00BE28D4">
      <w:pPr>
        <w:pStyle w:val="blocktext1"/>
      </w:pPr>
      <w:ins w:id="6129" w:author="Author">
        <w:r w:rsidRPr="00A92A6C">
          <w:t xml:space="preserve">Paragraph </w:t>
        </w:r>
        <w:r w:rsidRPr="00A92A6C">
          <w:rPr>
            <w:b/>
          </w:rPr>
          <w:t>B.4.</w:t>
        </w:r>
        <w:r w:rsidRPr="00A92A6C">
          <w:t xml:space="preserve"> does not apply.</w:t>
        </w:r>
      </w:ins>
    </w:p>
    <w:p w14:paraId="24BF251E" w14:textId="53FFAE17" w:rsidR="00EA2F34" w:rsidRDefault="00EA2F34" w:rsidP="00BE28D4">
      <w:pPr>
        <w:pStyle w:val="isonormal"/>
        <w:jc w:val="left"/>
      </w:pPr>
    </w:p>
    <w:p w14:paraId="318F3979" w14:textId="77777777" w:rsidR="00EA2F34" w:rsidRDefault="00EA2F34" w:rsidP="00BE28D4">
      <w:pPr>
        <w:pStyle w:val="isonormal"/>
        <w:sectPr w:rsidR="00EA2F34" w:rsidSect="00EA2F34">
          <w:pgSz w:w="12240" w:h="15840"/>
          <w:pgMar w:top="1735" w:right="960" w:bottom="1560" w:left="1200" w:header="575" w:footer="480" w:gutter="0"/>
          <w:cols w:space="480"/>
          <w:noEndnote/>
          <w:docGrid w:linePitch="326"/>
        </w:sectPr>
      </w:pPr>
    </w:p>
    <w:p w14:paraId="5E9C9DD6" w14:textId="77777777" w:rsidR="00EA2F34" w:rsidRPr="00497694" w:rsidRDefault="00EA2F34" w:rsidP="00BE28D4">
      <w:pPr>
        <w:pStyle w:val="boxrule"/>
        <w:rPr>
          <w:ins w:id="6130" w:author="Author"/>
        </w:rPr>
      </w:pPr>
      <w:ins w:id="6131" w:author="Author">
        <w:r w:rsidRPr="00497694">
          <w:lastRenderedPageBreak/>
          <w:t>272.  FUNERAL DIRECTORS</w:t>
        </w:r>
      </w:ins>
    </w:p>
    <w:p w14:paraId="12C6790E" w14:textId="60863884" w:rsidR="00EA2F34" w:rsidRDefault="00EA2F34" w:rsidP="00BE28D4">
      <w:pPr>
        <w:pStyle w:val="blocktext1"/>
      </w:pPr>
      <w:ins w:id="6132" w:author="Author">
        <w:r w:rsidRPr="00497694">
          <w:t xml:space="preserve">Paragraph </w:t>
        </w:r>
        <w:r w:rsidRPr="00497694">
          <w:rPr>
            <w:b/>
          </w:rPr>
          <w:t>C.</w:t>
        </w:r>
        <w:r w:rsidRPr="00497694">
          <w:rPr>
            <w:bCs/>
          </w:rPr>
          <w:t xml:space="preserve"> </w:t>
        </w:r>
        <w:r w:rsidRPr="00497694">
          <w:t>does not apply.</w:t>
        </w:r>
      </w:ins>
    </w:p>
    <w:p w14:paraId="1832FB38" w14:textId="76DC4FF5" w:rsidR="00EA2F34" w:rsidRDefault="00EA2F34" w:rsidP="00BE28D4">
      <w:pPr>
        <w:pStyle w:val="isonormal"/>
        <w:jc w:val="left"/>
      </w:pPr>
    </w:p>
    <w:p w14:paraId="0942E685" w14:textId="77777777" w:rsidR="00EA2F34" w:rsidRDefault="00EA2F34" w:rsidP="00BE28D4">
      <w:pPr>
        <w:pStyle w:val="isonormal"/>
        <w:sectPr w:rsidR="00EA2F34" w:rsidSect="00EA2F34">
          <w:pgSz w:w="12240" w:h="15840"/>
          <w:pgMar w:top="1735" w:right="960" w:bottom="1560" w:left="1200" w:header="575" w:footer="480" w:gutter="0"/>
          <w:cols w:space="480"/>
          <w:noEndnote/>
          <w:docGrid w:linePitch="326"/>
        </w:sectPr>
      </w:pPr>
    </w:p>
    <w:p w14:paraId="66922107" w14:textId="77777777" w:rsidR="00EA2F34" w:rsidRPr="00F71E4A" w:rsidRDefault="00EA2F34" w:rsidP="00BE28D4">
      <w:pPr>
        <w:pStyle w:val="boxrule"/>
        <w:rPr>
          <w:ins w:id="6133" w:author="Author"/>
        </w:rPr>
      </w:pPr>
      <w:ins w:id="6134" w:author="Author">
        <w:r w:rsidRPr="00F71E4A">
          <w:lastRenderedPageBreak/>
          <w:t>277.  MOTORCYCLES</w:t>
        </w:r>
      </w:ins>
    </w:p>
    <w:p w14:paraId="0F0A09E6" w14:textId="77777777" w:rsidR="00EA2F34" w:rsidRPr="00F71E4A" w:rsidRDefault="00EA2F34" w:rsidP="00BE28D4">
      <w:pPr>
        <w:pStyle w:val="blocktext1"/>
      </w:pPr>
      <w:bookmarkStart w:id="6135" w:name="_Hlk94605047"/>
      <w:ins w:id="6136" w:author="Author">
        <w:r w:rsidRPr="00F71E4A">
          <w:t xml:space="preserve">Paragraph </w:t>
        </w:r>
        <w:r w:rsidRPr="00F71E4A">
          <w:rPr>
            <w:b/>
          </w:rPr>
          <w:t>B.7.</w:t>
        </w:r>
        <w:r w:rsidRPr="00F71E4A">
          <w:t xml:space="preserve"> is replaced by the following:</w:t>
        </w:r>
      </w:ins>
    </w:p>
    <w:p w14:paraId="0F2A75CE" w14:textId="77777777" w:rsidR="00EA2F34" w:rsidRPr="00F71E4A" w:rsidRDefault="00EA2F34" w:rsidP="00BE28D4">
      <w:pPr>
        <w:pStyle w:val="outlinehd2"/>
        <w:rPr>
          <w:ins w:id="6137" w:author="Author"/>
        </w:rPr>
      </w:pPr>
      <w:ins w:id="6138" w:author="Author">
        <w:r w:rsidRPr="00F71E4A">
          <w:rPr>
            <w:b w:val="0"/>
          </w:rPr>
          <w:tab/>
        </w:r>
        <w:r w:rsidRPr="00F71E4A">
          <w:t>B.</w:t>
        </w:r>
        <w:r w:rsidRPr="00F71E4A">
          <w:rPr>
            <w:b w:val="0"/>
          </w:rPr>
          <w:tab/>
        </w:r>
        <w:r w:rsidRPr="00F71E4A">
          <w:t>Premium Computation</w:t>
        </w:r>
      </w:ins>
    </w:p>
    <w:p w14:paraId="6AF60A9E" w14:textId="77777777" w:rsidR="00EA2F34" w:rsidRPr="00F71E4A" w:rsidRDefault="00EA2F34" w:rsidP="00BE28D4">
      <w:pPr>
        <w:pStyle w:val="outlinehd3"/>
        <w:rPr>
          <w:ins w:id="6139" w:author="Author"/>
        </w:rPr>
      </w:pPr>
      <w:ins w:id="6140" w:author="Author">
        <w:r w:rsidRPr="00F71E4A">
          <w:tab/>
          <w:t>7.</w:t>
        </w:r>
        <w:r w:rsidRPr="00F71E4A">
          <w:tab/>
          <w:t xml:space="preserve">Uninsured Motorists </w:t>
        </w:r>
      </w:ins>
    </w:p>
    <w:p w14:paraId="7C0244BC" w14:textId="77777777" w:rsidR="00EA2F34" w:rsidRPr="00F71E4A" w:rsidRDefault="00EA2F34" w:rsidP="00BE28D4">
      <w:pPr>
        <w:pStyle w:val="space4"/>
        <w:rPr>
          <w:ins w:id="6141" w:author="Author"/>
        </w:rPr>
      </w:pPr>
    </w:p>
    <w:tbl>
      <w:tblPr>
        <w:tblW w:w="10300" w:type="dxa"/>
        <w:tblInd w:w="-161" w:type="dxa"/>
        <w:tblLayout w:type="fixed"/>
        <w:tblCellMar>
          <w:left w:w="50" w:type="dxa"/>
          <w:right w:w="50" w:type="dxa"/>
        </w:tblCellMar>
        <w:tblLook w:val="0000" w:firstRow="0" w:lastRow="0" w:firstColumn="0" w:lastColumn="0" w:noHBand="0" w:noVBand="0"/>
      </w:tblPr>
      <w:tblGrid>
        <w:gridCol w:w="200"/>
        <w:gridCol w:w="860"/>
        <w:gridCol w:w="9240"/>
      </w:tblGrid>
      <w:tr w:rsidR="00EA2F34" w:rsidRPr="00F71E4A" w14:paraId="30462F17" w14:textId="77777777" w:rsidTr="00A1082D">
        <w:trPr>
          <w:cantSplit/>
          <w:trHeight w:val="190"/>
          <w:ins w:id="6142" w:author="Author"/>
        </w:trPr>
        <w:tc>
          <w:tcPr>
            <w:tcW w:w="200" w:type="dxa"/>
          </w:tcPr>
          <w:p w14:paraId="7E13CB84" w14:textId="77777777" w:rsidR="00EA2F34" w:rsidRPr="00F71E4A" w:rsidRDefault="00EA2F34" w:rsidP="00BE28D4">
            <w:pPr>
              <w:pStyle w:val="tabletext11"/>
              <w:rPr>
                <w:ins w:id="6143" w:author="Author"/>
              </w:rPr>
            </w:pPr>
          </w:p>
        </w:tc>
        <w:tc>
          <w:tcPr>
            <w:tcW w:w="860" w:type="dxa"/>
            <w:vAlign w:val="bottom"/>
          </w:tcPr>
          <w:p w14:paraId="58738475" w14:textId="77777777" w:rsidR="00EA2F34" w:rsidRPr="00F71E4A" w:rsidRDefault="00EA2F34" w:rsidP="00BE28D4">
            <w:pPr>
              <w:pStyle w:val="tabletext11"/>
              <w:spacing w:before="120" w:after="0"/>
              <w:rPr>
                <w:ins w:id="6144" w:author="Author"/>
                <w:szCs w:val="44"/>
              </w:rPr>
            </w:pPr>
            <w:ins w:id="6145" w:author="Author">
              <w:r w:rsidRPr="00F71E4A">
                <w:rPr>
                  <w:rFonts w:ascii="Wingdings 2" w:hAnsi="Wingdings 2"/>
                  <w:szCs w:val="44"/>
                </w:rPr>
                <w:sym w:font="Wingdings 2" w:char="F03F"/>
              </w:r>
            </w:ins>
          </w:p>
        </w:tc>
        <w:tc>
          <w:tcPr>
            <w:tcW w:w="9240" w:type="dxa"/>
          </w:tcPr>
          <w:p w14:paraId="62AD5FEF" w14:textId="77777777" w:rsidR="00EA2F34" w:rsidRPr="00F71E4A" w:rsidRDefault="00EA2F34" w:rsidP="00BE28D4">
            <w:pPr>
              <w:pStyle w:val="tabletext11"/>
              <w:rPr>
                <w:ins w:id="6146" w:author="Author"/>
              </w:rPr>
            </w:pPr>
            <w:ins w:id="6147" w:author="Author">
              <w:r w:rsidRPr="00F71E4A">
                <w:rPr>
                  <w:rFonts w:cs="Arial"/>
                  <w:szCs w:val="18"/>
                </w:rPr>
                <w:t xml:space="preserve">Premium = Loss Cost </w:t>
              </w:r>
              <w:r w:rsidRPr="00F71E4A">
                <w:rPr>
                  <w:rFonts w:ascii="Symbol" w:hAnsi="Symbol" w:cs="Arial"/>
                  <w:szCs w:val="18"/>
                </w:rPr>
                <w:sym w:font="Symbol" w:char="F02A"/>
              </w:r>
              <w:r w:rsidRPr="00F71E4A">
                <w:rPr>
                  <w:rFonts w:cs="Arial"/>
                  <w:szCs w:val="18"/>
                </w:rPr>
                <w:t xml:space="preserve"> Uninsured Motorists Coverage Factor</w:t>
              </w:r>
            </w:ins>
          </w:p>
        </w:tc>
      </w:tr>
    </w:tbl>
    <w:p w14:paraId="0F8941FA" w14:textId="77777777" w:rsidR="00EA2F34" w:rsidRPr="00F71E4A" w:rsidRDefault="00EA2F34" w:rsidP="00BE28D4">
      <w:pPr>
        <w:pStyle w:val="outlinetxt4"/>
        <w:rPr>
          <w:ins w:id="6148" w:author="Author"/>
        </w:rPr>
      </w:pPr>
      <w:ins w:id="6149" w:author="Author">
        <w:r w:rsidRPr="00F71E4A">
          <w:rPr>
            <w:b/>
          </w:rPr>
          <w:tab/>
          <w:t>a.</w:t>
        </w:r>
        <w:r w:rsidRPr="00F71E4A">
          <w:rPr>
            <w:b/>
          </w:rPr>
          <w:tab/>
        </w:r>
        <w:r w:rsidRPr="00F71E4A">
          <w:t xml:space="preserve">Refer to Rule </w:t>
        </w:r>
        <w:r w:rsidRPr="00F71E4A">
          <w:rPr>
            <w:b/>
            <w:bCs/>
          </w:rPr>
          <w:t>297.B.</w:t>
        </w:r>
        <w:r w:rsidRPr="00F71E4A">
          <w:t xml:space="preserve"> for the Loss Cost. Use the Private Passenger Types Loss Cost.</w:t>
        </w:r>
      </w:ins>
    </w:p>
    <w:p w14:paraId="1FB4C546" w14:textId="77777777" w:rsidR="00EA2F34" w:rsidRPr="00F71E4A" w:rsidRDefault="00EA2F34" w:rsidP="00BE28D4">
      <w:pPr>
        <w:pStyle w:val="outlinetxt4"/>
        <w:rPr>
          <w:ins w:id="6150" w:author="Author"/>
        </w:rPr>
      </w:pPr>
      <w:ins w:id="6151" w:author="Author">
        <w:r w:rsidRPr="00F71E4A">
          <w:tab/>
        </w:r>
        <w:r w:rsidRPr="00F71E4A">
          <w:rPr>
            <w:b/>
            <w:bCs/>
          </w:rPr>
          <w:t>b.</w:t>
        </w:r>
        <w:r w:rsidRPr="00F71E4A">
          <w:tab/>
          <w:t>Uninsured Motorists Coverage Factor</w:t>
        </w:r>
      </w:ins>
    </w:p>
    <w:p w14:paraId="7500E3C5" w14:textId="77777777" w:rsidR="00EA2F34" w:rsidRPr="00F71E4A" w:rsidRDefault="00EA2F34" w:rsidP="00BE28D4">
      <w:pPr>
        <w:pStyle w:val="space4"/>
        <w:rPr>
          <w:ins w:id="615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A2F34" w:rsidRPr="00F71E4A" w14:paraId="3BA9A086" w14:textId="77777777" w:rsidTr="00A1082D">
        <w:trPr>
          <w:cantSplit/>
          <w:trHeight w:val="190"/>
          <w:ins w:id="6153" w:author="Author"/>
        </w:trPr>
        <w:tc>
          <w:tcPr>
            <w:tcW w:w="200" w:type="dxa"/>
          </w:tcPr>
          <w:p w14:paraId="3E2EF880" w14:textId="77777777" w:rsidR="00EA2F34" w:rsidRPr="00F71E4A" w:rsidRDefault="00EA2F34" w:rsidP="00BE28D4">
            <w:pPr>
              <w:pStyle w:val="tablehead"/>
              <w:rPr>
                <w:ins w:id="6154" w:author="Author"/>
              </w:rPr>
            </w:pPr>
          </w:p>
        </w:tc>
        <w:tc>
          <w:tcPr>
            <w:tcW w:w="4800" w:type="dxa"/>
            <w:tcBorders>
              <w:top w:val="single" w:sz="6" w:space="0" w:color="auto"/>
              <w:left w:val="single" w:sz="6" w:space="0" w:color="auto"/>
              <w:bottom w:val="single" w:sz="6" w:space="0" w:color="auto"/>
              <w:right w:val="single" w:sz="6" w:space="0" w:color="auto"/>
            </w:tcBorders>
          </w:tcPr>
          <w:p w14:paraId="2B000AC3" w14:textId="77777777" w:rsidR="00EA2F34" w:rsidRPr="00F71E4A" w:rsidRDefault="00EA2F34" w:rsidP="00BE28D4">
            <w:pPr>
              <w:pStyle w:val="tablehead"/>
              <w:rPr>
                <w:ins w:id="6155" w:author="Author"/>
              </w:rPr>
            </w:pPr>
            <w:ins w:id="6156" w:author="Author">
              <w:r w:rsidRPr="00F71E4A">
                <w:t>Factor</w:t>
              </w:r>
            </w:ins>
          </w:p>
        </w:tc>
      </w:tr>
      <w:tr w:rsidR="00EA2F34" w:rsidRPr="00F71E4A" w14:paraId="31DF6C75" w14:textId="77777777" w:rsidTr="00A1082D">
        <w:trPr>
          <w:cantSplit/>
          <w:trHeight w:val="190"/>
          <w:ins w:id="6157" w:author="Author"/>
        </w:trPr>
        <w:tc>
          <w:tcPr>
            <w:tcW w:w="200" w:type="dxa"/>
          </w:tcPr>
          <w:p w14:paraId="75800BAB" w14:textId="77777777" w:rsidR="00EA2F34" w:rsidRPr="00F71E4A" w:rsidRDefault="00EA2F34" w:rsidP="00BE28D4">
            <w:pPr>
              <w:pStyle w:val="tabletext11"/>
              <w:rPr>
                <w:ins w:id="6158" w:author="Author"/>
              </w:rPr>
            </w:pPr>
          </w:p>
        </w:tc>
        <w:tc>
          <w:tcPr>
            <w:tcW w:w="4800" w:type="dxa"/>
            <w:tcBorders>
              <w:top w:val="single" w:sz="6" w:space="0" w:color="auto"/>
              <w:left w:val="single" w:sz="6" w:space="0" w:color="auto"/>
              <w:bottom w:val="single" w:sz="6" w:space="0" w:color="auto"/>
              <w:right w:val="single" w:sz="6" w:space="0" w:color="auto"/>
            </w:tcBorders>
          </w:tcPr>
          <w:p w14:paraId="4C4C9AE7" w14:textId="77777777" w:rsidR="00EA2F34" w:rsidRPr="00F71E4A" w:rsidRDefault="00EA2F34" w:rsidP="00BE28D4">
            <w:pPr>
              <w:pStyle w:val="tabletext11"/>
              <w:tabs>
                <w:tab w:val="decimal" w:pos="2280"/>
              </w:tabs>
              <w:rPr>
                <w:ins w:id="6159" w:author="Author"/>
              </w:rPr>
            </w:pPr>
            <w:ins w:id="6160" w:author="Author">
              <w:r w:rsidRPr="00F71E4A">
                <w:t>2.00</w:t>
              </w:r>
            </w:ins>
          </w:p>
        </w:tc>
      </w:tr>
    </w:tbl>
    <w:p w14:paraId="7CF4682E" w14:textId="35161842" w:rsidR="00EA2F34" w:rsidRDefault="00EA2F34" w:rsidP="00BE28D4">
      <w:pPr>
        <w:pStyle w:val="tablecaption"/>
        <w:rPr>
          <w:rFonts w:cs="Arial"/>
          <w:szCs w:val="18"/>
        </w:rPr>
      </w:pPr>
      <w:ins w:id="6161" w:author="Author">
        <w:r w:rsidRPr="00F71E4A">
          <w:t xml:space="preserve">Table 277.B.7.b. </w:t>
        </w:r>
        <w:r w:rsidRPr="00F71E4A">
          <w:rPr>
            <w:rFonts w:cs="Arial"/>
            <w:szCs w:val="18"/>
          </w:rPr>
          <w:t>Uninsured Motorists Coverage Factor</w:t>
        </w:r>
      </w:ins>
      <w:bookmarkEnd w:id="6135"/>
    </w:p>
    <w:p w14:paraId="2BAD6017" w14:textId="4BC49C51" w:rsidR="00EA2F34" w:rsidRDefault="00EA2F34" w:rsidP="00BE28D4">
      <w:pPr>
        <w:pStyle w:val="isonormal"/>
        <w:jc w:val="left"/>
      </w:pPr>
    </w:p>
    <w:p w14:paraId="504472DA" w14:textId="77777777" w:rsidR="00EA2F34" w:rsidRDefault="00EA2F34" w:rsidP="00BE28D4">
      <w:pPr>
        <w:pStyle w:val="isonormal"/>
        <w:sectPr w:rsidR="00EA2F34" w:rsidSect="00EA2F34">
          <w:pgSz w:w="12240" w:h="15840"/>
          <w:pgMar w:top="1735" w:right="960" w:bottom="1560" w:left="1200" w:header="575" w:footer="480" w:gutter="0"/>
          <w:cols w:space="480"/>
          <w:noEndnote/>
          <w:docGrid w:linePitch="326"/>
        </w:sectPr>
      </w:pPr>
    </w:p>
    <w:p w14:paraId="6CF6E37E" w14:textId="77777777" w:rsidR="00EA2F34" w:rsidRPr="0092767B" w:rsidRDefault="00EA2F34" w:rsidP="00BE28D4">
      <w:pPr>
        <w:pStyle w:val="boxrule"/>
        <w:rPr>
          <w:ins w:id="6162" w:author="Author"/>
        </w:rPr>
      </w:pPr>
      <w:ins w:id="6163" w:author="Author">
        <w:r w:rsidRPr="0092767B">
          <w:lastRenderedPageBreak/>
          <w:t>293.  NO-FAULT COVERAGES</w:t>
        </w:r>
      </w:ins>
    </w:p>
    <w:p w14:paraId="568251DB" w14:textId="77777777" w:rsidR="00EA2F34" w:rsidRPr="0092767B" w:rsidRDefault="00EA2F34" w:rsidP="00BE28D4">
      <w:pPr>
        <w:pStyle w:val="blocktext1"/>
        <w:rPr>
          <w:ins w:id="6164" w:author="Author"/>
        </w:rPr>
      </w:pPr>
      <w:ins w:id="6165" w:author="Author">
        <w:r w:rsidRPr="0092767B">
          <w:t xml:space="preserve">Rule </w:t>
        </w:r>
        <w:r w:rsidRPr="0092767B">
          <w:rPr>
            <w:b/>
          </w:rPr>
          <w:t>293.</w:t>
        </w:r>
        <w:r w:rsidRPr="0092767B">
          <w:t xml:space="preserve"> is replaced by the following:</w:t>
        </w:r>
      </w:ins>
    </w:p>
    <w:p w14:paraId="608B2CC7" w14:textId="77777777" w:rsidR="00EA2F34" w:rsidRPr="0092767B" w:rsidRDefault="00EA2F34" w:rsidP="00BE28D4">
      <w:pPr>
        <w:pStyle w:val="outlinehd2"/>
        <w:rPr>
          <w:ins w:id="6166" w:author="Author"/>
        </w:rPr>
      </w:pPr>
      <w:ins w:id="6167" w:author="Author">
        <w:r w:rsidRPr="0092767B">
          <w:tab/>
          <w:t>A.</w:t>
        </w:r>
        <w:r w:rsidRPr="0092767B">
          <w:tab/>
          <w:t>Application</w:t>
        </w:r>
      </w:ins>
    </w:p>
    <w:p w14:paraId="5641AF8D" w14:textId="77777777" w:rsidR="00EA2F34" w:rsidRPr="0092767B" w:rsidRDefault="00EA2F34" w:rsidP="00BE28D4">
      <w:pPr>
        <w:pStyle w:val="blocktext3"/>
        <w:rPr>
          <w:ins w:id="6168" w:author="Author"/>
        </w:rPr>
      </w:pPr>
      <w:ins w:id="6169" w:author="Author">
        <w:r w:rsidRPr="0092767B">
          <w:t xml:space="preserve">Medical Expenses, Work Loss and Accidental Death Benefit coverages must be made available to the named insured on any auto policy with respect to any auto described in Paragraphs </w:t>
        </w:r>
        <w:r w:rsidRPr="0092767B">
          <w:rPr>
            <w:b/>
            <w:bCs/>
          </w:rPr>
          <w:t>A.1</w:t>
        </w:r>
        <w:r w:rsidRPr="0092767B">
          <w:rPr>
            <w:b/>
          </w:rPr>
          <w:t>., A.2.</w:t>
        </w:r>
        <w:r w:rsidRPr="0092767B">
          <w:t xml:space="preserve"> and </w:t>
        </w:r>
        <w:r w:rsidRPr="0092767B">
          <w:rPr>
            <w:b/>
            <w:bCs/>
          </w:rPr>
          <w:t>A.3</w:t>
        </w:r>
        <w:r w:rsidRPr="0092767B">
          <w:rPr>
            <w:b/>
          </w:rPr>
          <w:t>.</w:t>
        </w:r>
        <w:r w:rsidRPr="0092767B">
          <w:t xml:space="preserve"> Use Arkansas Personal Injury Protection Endorsement </w:t>
        </w:r>
        <w:r w:rsidRPr="0092767B">
          <w:rPr>
            <w:rStyle w:val="formlink"/>
          </w:rPr>
          <w:t>CA 22 02</w:t>
        </w:r>
        <w:r w:rsidRPr="0092767B">
          <w:t xml:space="preserve"> for:</w:t>
        </w:r>
      </w:ins>
    </w:p>
    <w:p w14:paraId="30F88539" w14:textId="77777777" w:rsidR="00EA2F34" w:rsidRPr="0092767B" w:rsidRDefault="00EA2F34" w:rsidP="00BE28D4">
      <w:pPr>
        <w:pStyle w:val="outlinetxt3"/>
        <w:rPr>
          <w:ins w:id="6170" w:author="Author"/>
        </w:rPr>
      </w:pPr>
      <w:ins w:id="6171" w:author="Author">
        <w:r w:rsidRPr="0092767B">
          <w:rPr>
            <w:b/>
          </w:rPr>
          <w:tab/>
          <w:t>1.</w:t>
        </w:r>
        <w:r w:rsidRPr="0092767B">
          <w:tab/>
          <w:t xml:space="preserve">The private passenger type auto not used as a public or livery </w:t>
        </w:r>
        <w:proofErr w:type="gramStart"/>
        <w:r w:rsidRPr="0092767B">
          <w:t>conveyance;</w:t>
        </w:r>
        <w:proofErr w:type="gramEnd"/>
      </w:ins>
    </w:p>
    <w:p w14:paraId="491B9CBF" w14:textId="77777777" w:rsidR="00EA2F34" w:rsidRPr="0092767B" w:rsidRDefault="00EA2F34" w:rsidP="00BE28D4">
      <w:pPr>
        <w:pStyle w:val="outlinetxt3"/>
        <w:rPr>
          <w:ins w:id="6172" w:author="Author"/>
        </w:rPr>
      </w:pPr>
      <w:ins w:id="6173" w:author="Author">
        <w:r w:rsidRPr="0092767B">
          <w:tab/>
        </w:r>
        <w:r w:rsidRPr="0092767B">
          <w:rPr>
            <w:b/>
          </w:rPr>
          <w:t>2.</w:t>
        </w:r>
        <w:r w:rsidRPr="0092767B">
          <w:tab/>
          <w:t>A pickup, panel truck or sedan delivery not customarily used for business purposes; or</w:t>
        </w:r>
      </w:ins>
    </w:p>
    <w:p w14:paraId="43591857" w14:textId="77777777" w:rsidR="00EA2F34" w:rsidRPr="0092767B" w:rsidRDefault="00EA2F34" w:rsidP="00BE28D4">
      <w:pPr>
        <w:pStyle w:val="outlinetxt3"/>
        <w:rPr>
          <w:ins w:id="6174" w:author="Author"/>
        </w:rPr>
      </w:pPr>
      <w:ins w:id="6175" w:author="Author">
        <w:r w:rsidRPr="0092767B">
          <w:tab/>
        </w:r>
        <w:r w:rsidRPr="0092767B">
          <w:rPr>
            <w:b/>
          </w:rPr>
          <w:t>3.</w:t>
        </w:r>
        <w:r w:rsidRPr="0092767B">
          <w:tab/>
          <w:t xml:space="preserve">A motorcycle, </w:t>
        </w:r>
        <w:proofErr w:type="spellStart"/>
        <w:r w:rsidRPr="0092767B">
          <w:t>motorscooter</w:t>
        </w:r>
        <w:proofErr w:type="spellEnd"/>
        <w:r w:rsidRPr="0092767B">
          <w:t>, motorbike or similar auto not used as a public or livery conveyance.</w:t>
        </w:r>
      </w:ins>
    </w:p>
    <w:p w14:paraId="4C0789FC" w14:textId="77777777" w:rsidR="00EA2F34" w:rsidRPr="0092767B" w:rsidRDefault="00EA2F34" w:rsidP="00BE28D4">
      <w:pPr>
        <w:pStyle w:val="blocktext3"/>
        <w:rPr>
          <w:ins w:id="6176" w:author="Author"/>
        </w:rPr>
      </w:pPr>
      <w:ins w:id="6177" w:author="Author">
        <w:r w:rsidRPr="0092767B">
          <w:t>The named insured shall have the right to reject in writing any one or more of these coverages. After a named insured or applicant for insurance rejects this coverage, the insurer or any of its affiliates shall not be required to notify any insured in any renewal, reinstatement, substitute, amended or replacement policy as to the availability of such coverage.</w:t>
        </w:r>
      </w:ins>
    </w:p>
    <w:p w14:paraId="58457438" w14:textId="77777777" w:rsidR="00EA2F34" w:rsidRPr="0092767B" w:rsidRDefault="00EA2F34" w:rsidP="00BE28D4">
      <w:pPr>
        <w:pStyle w:val="outlinehd2"/>
        <w:rPr>
          <w:ins w:id="6178" w:author="Author"/>
        </w:rPr>
      </w:pPr>
      <w:ins w:id="6179" w:author="Author">
        <w:r w:rsidRPr="0092767B">
          <w:tab/>
          <w:t>B.</w:t>
        </w:r>
        <w:r w:rsidRPr="0092767B">
          <w:tab/>
          <w:t>Premium Computation</w:t>
        </w:r>
      </w:ins>
    </w:p>
    <w:p w14:paraId="7B8862DB" w14:textId="77777777" w:rsidR="00EA2F34" w:rsidRPr="0092767B" w:rsidRDefault="00EA2F34" w:rsidP="00BE28D4">
      <w:pPr>
        <w:pStyle w:val="outlinetxt3"/>
        <w:rPr>
          <w:ins w:id="6180" w:author="Author"/>
        </w:rPr>
      </w:pPr>
      <w:ins w:id="6181" w:author="Author">
        <w:r w:rsidRPr="0092767B">
          <w:rPr>
            <w:b/>
          </w:rPr>
          <w:tab/>
          <w:t>1.</w:t>
        </w:r>
        <w:r w:rsidRPr="0092767B">
          <w:rPr>
            <w:b/>
          </w:rPr>
          <w:tab/>
        </w:r>
        <w:r w:rsidRPr="0092767B">
          <w:t>Accidental Death Benefits (Class Code 9263)</w:t>
        </w:r>
      </w:ins>
    </w:p>
    <w:p w14:paraId="3A455595" w14:textId="77777777" w:rsidR="00EA2F34" w:rsidRPr="0092767B" w:rsidRDefault="00EA2F34" w:rsidP="00BE28D4">
      <w:pPr>
        <w:pStyle w:val="space4"/>
        <w:rPr>
          <w:ins w:id="618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EA2F34" w:rsidRPr="0092767B" w14:paraId="1C9008E1" w14:textId="77777777" w:rsidTr="00A1082D">
        <w:trPr>
          <w:cantSplit/>
          <w:trHeight w:val="190"/>
          <w:ins w:id="6183" w:author="Author"/>
        </w:trPr>
        <w:tc>
          <w:tcPr>
            <w:tcW w:w="200" w:type="dxa"/>
          </w:tcPr>
          <w:p w14:paraId="10F10FDF" w14:textId="77777777" w:rsidR="00EA2F34" w:rsidRPr="0092767B" w:rsidRDefault="00EA2F34" w:rsidP="00BE28D4">
            <w:pPr>
              <w:pStyle w:val="tabletext11"/>
              <w:rPr>
                <w:ins w:id="6184" w:author="Author"/>
              </w:rPr>
            </w:pPr>
          </w:p>
        </w:tc>
        <w:tc>
          <w:tcPr>
            <w:tcW w:w="860" w:type="dxa"/>
            <w:vAlign w:val="bottom"/>
            <w:hideMark/>
          </w:tcPr>
          <w:p w14:paraId="0AFA9038" w14:textId="77777777" w:rsidR="00EA2F34" w:rsidRPr="0092767B" w:rsidRDefault="00EA2F34" w:rsidP="00BE28D4">
            <w:pPr>
              <w:pStyle w:val="tabletext11"/>
              <w:spacing w:before="120" w:after="0"/>
              <w:rPr>
                <w:ins w:id="6185" w:author="Author"/>
                <w:szCs w:val="44"/>
              </w:rPr>
            </w:pPr>
            <w:ins w:id="6186" w:author="Author">
              <w:r w:rsidRPr="0092767B">
                <w:rPr>
                  <w:szCs w:val="44"/>
                </w:rPr>
                <w:sym w:font="Wingdings 2" w:char="F03F"/>
              </w:r>
            </w:ins>
          </w:p>
        </w:tc>
        <w:tc>
          <w:tcPr>
            <w:tcW w:w="9220" w:type="dxa"/>
            <w:hideMark/>
          </w:tcPr>
          <w:p w14:paraId="497B5C48" w14:textId="77777777" w:rsidR="00EA2F34" w:rsidRPr="0092767B" w:rsidRDefault="00EA2F34" w:rsidP="00BE28D4">
            <w:pPr>
              <w:pStyle w:val="tabletext11"/>
              <w:rPr>
                <w:ins w:id="6187" w:author="Author"/>
              </w:rPr>
            </w:pPr>
            <w:ins w:id="6188" w:author="Author">
              <w:r w:rsidRPr="0092767B">
                <w:t>Premium = Loss Cost</w:t>
              </w:r>
            </w:ins>
          </w:p>
        </w:tc>
      </w:tr>
    </w:tbl>
    <w:p w14:paraId="5CB16798" w14:textId="77777777" w:rsidR="00EA2F34" w:rsidRPr="0092767B" w:rsidRDefault="00EA2F34" w:rsidP="00BE28D4">
      <w:pPr>
        <w:pStyle w:val="outlinetxt4"/>
        <w:rPr>
          <w:ins w:id="6189" w:author="Author"/>
        </w:rPr>
      </w:pPr>
      <w:ins w:id="6190" w:author="Author">
        <w:r w:rsidRPr="0092767B">
          <w:tab/>
        </w:r>
        <w:r w:rsidRPr="0092767B">
          <w:rPr>
            <w:b/>
          </w:rPr>
          <w:t>a.</w:t>
        </w:r>
        <w:r w:rsidRPr="0092767B">
          <w:rPr>
            <w:b/>
          </w:rPr>
          <w:tab/>
        </w:r>
        <w:r w:rsidRPr="0092767B">
          <w:t xml:space="preserve">Loss Cost in Table </w:t>
        </w:r>
        <w:r w:rsidRPr="0092767B">
          <w:rPr>
            <w:b/>
          </w:rPr>
          <w:t>293.B.1.(LC).</w:t>
        </w:r>
      </w:ins>
    </w:p>
    <w:p w14:paraId="1CE0137A" w14:textId="77777777" w:rsidR="00EA2F34" w:rsidRPr="0092767B" w:rsidRDefault="00EA2F34" w:rsidP="00BE28D4">
      <w:pPr>
        <w:pStyle w:val="outlinetxt3"/>
        <w:rPr>
          <w:ins w:id="6191" w:author="Author"/>
        </w:rPr>
      </w:pPr>
      <w:ins w:id="6192" w:author="Author">
        <w:r w:rsidRPr="0092767B">
          <w:rPr>
            <w:b/>
          </w:rPr>
          <w:tab/>
          <w:t>2.</w:t>
        </w:r>
        <w:r w:rsidRPr="0092767B">
          <w:rPr>
            <w:b/>
          </w:rPr>
          <w:tab/>
        </w:r>
        <w:r w:rsidRPr="0092767B">
          <w:t>Work Loss Coverage (Class Code 9264)</w:t>
        </w:r>
      </w:ins>
    </w:p>
    <w:p w14:paraId="5B580051" w14:textId="77777777" w:rsidR="00EA2F34" w:rsidRPr="0092767B" w:rsidRDefault="00EA2F34" w:rsidP="00BE28D4">
      <w:pPr>
        <w:pStyle w:val="space4"/>
        <w:rPr>
          <w:ins w:id="619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EA2F34" w:rsidRPr="0092767B" w14:paraId="226002A2" w14:textId="77777777" w:rsidTr="00A1082D">
        <w:trPr>
          <w:cantSplit/>
          <w:trHeight w:val="190"/>
          <w:ins w:id="6194" w:author="Author"/>
        </w:trPr>
        <w:tc>
          <w:tcPr>
            <w:tcW w:w="200" w:type="dxa"/>
          </w:tcPr>
          <w:p w14:paraId="5A110AD3" w14:textId="77777777" w:rsidR="00EA2F34" w:rsidRPr="0092767B" w:rsidRDefault="00EA2F34" w:rsidP="00BE28D4">
            <w:pPr>
              <w:pStyle w:val="tabletext11"/>
              <w:rPr>
                <w:ins w:id="6195" w:author="Author"/>
              </w:rPr>
            </w:pPr>
          </w:p>
        </w:tc>
        <w:tc>
          <w:tcPr>
            <w:tcW w:w="860" w:type="dxa"/>
            <w:vAlign w:val="bottom"/>
            <w:hideMark/>
          </w:tcPr>
          <w:p w14:paraId="5AD933F7" w14:textId="77777777" w:rsidR="00EA2F34" w:rsidRPr="0092767B" w:rsidRDefault="00EA2F34" w:rsidP="00BE28D4">
            <w:pPr>
              <w:pStyle w:val="tabletext11"/>
              <w:spacing w:before="120" w:after="0"/>
              <w:rPr>
                <w:ins w:id="6196" w:author="Author"/>
                <w:szCs w:val="44"/>
              </w:rPr>
            </w:pPr>
            <w:ins w:id="6197" w:author="Author">
              <w:r w:rsidRPr="0092767B">
                <w:rPr>
                  <w:szCs w:val="44"/>
                </w:rPr>
                <w:sym w:font="Wingdings 2" w:char="F03F"/>
              </w:r>
            </w:ins>
          </w:p>
        </w:tc>
        <w:tc>
          <w:tcPr>
            <w:tcW w:w="9220" w:type="dxa"/>
            <w:hideMark/>
          </w:tcPr>
          <w:p w14:paraId="59AB7979" w14:textId="77777777" w:rsidR="00EA2F34" w:rsidRPr="0092767B" w:rsidRDefault="00EA2F34" w:rsidP="00BE28D4">
            <w:pPr>
              <w:pStyle w:val="tabletext11"/>
              <w:rPr>
                <w:ins w:id="6198" w:author="Author"/>
              </w:rPr>
            </w:pPr>
            <w:ins w:id="6199" w:author="Author">
              <w:r w:rsidRPr="0092767B">
                <w:t>Premium = Loss Cost</w:t>
              </w:r>
            </w:ins>
          </w:p>
        </w:tc>
      </w:tr>
    </w:tbl>
    <w:p w14:paraId="5851B500" w14:textId="77777777" w:rsidR="00EA2F34" w:rsidRPr="0092767B" w:rsidRDefault="00EA2F34" w:rsidP="00BE28D4">
      <w:pPr>
        <w:pStyle w:val="outlinetxt4"/>
        <w:rPr>
          <w:ins w:id="6200" w:author="Author"/>
        </w:rPr>
      </w:pPr>
      <w:ins w:id="6201" w:author="Author">
        <w:r w:rsidRPr="0092767B">
          <w:tab/>
        </w:r>
        <w:r w:rsidRPr="0092767B">
          <w:rPr>
            <w:b/>
          </w:rPr>
          <w:t>a.</w:t>
        </w:r>
        <w:r w:rsidRPr="0092767B">
          <w:rPr>
            <w:b/>
          </w:rPr>
          <w:tab/>
        </w:r>
        <w:r w:rsidRPr="0092767B">
          <w:t xml:space="preserve">Loss Cost in Table </w:t>
        </w:r>
        <w:r w:rsidRPr="0092767B">
          <w:rPr>
            <w:b/>
          </w:rPr>
          <w:t>293.B.2.(LC).</w:t>
        </w:r>
      </w:ins>
    </w:p>
    <w:p w14:paraId="5199AB06" w14:textId="77777777" w:rsidR="00EA2F34" w:rsidRPr="0092767B" w:rsidRDefault="00EA2F34" w:rsidP="00BE28D4">
      <w:pPr>
        <w:pStyle w:val="outlinetxt3"/>
        <w:rPr>
          <w:ins w:id="6202" w:author="Author"/>
        </w:rPr>
      </w:pPr>
      <w:ins w:id="6203" w:author="Author">
        <w:r w:rsidRPr="0092767B">
          <w:rPr>
            <w:b/>
          </w:rPr>
          <w:tab/>
          <w:t>3.</w:t>
        </w:r>
        <w:r w:rsidRPr="0092767B">
          <w:rPr>
            <w:b/>
          </w:rPr>
          <w:tab/>
        </w:r>
        <w:r w:rsidRPr="0092767B">
          <w:t>If both accidental death benefits and work loss coverage are provided, use Class Code 9265.</w:t>
        </w:r>
      </w:ins>
    </w:p>
    <w:p w14:paraId="50ADB8A0" w14:textId="73CF82B2" w:rsidR="00EA2F34" w:rsidRDefault="00EA2F34" w:rsidP="00BE28D4">
      <w:pPr>
        <w:pStyle w:val="outlinetxt3"/>
      </w:pPr>
      <w:ins w:id="6204" w:author="Author">
        <w:r w:rsidRPr="0092767B">
          <w:tab/>
        </w:r>
        <w:r w:rsidRPr="0092767B">
          <w:rPr>
            <w:b/>
          </w:rPr>
          <w:t>4.</w:t>
        </w:r>
        <w:r w:rsidRPr="0092767B">
          <w:tab/>
          <w:t>For Medical Expenses coverage, use the Medical Payments Coverage premium computation instructions for each vehicle to which the coverage applies.</w:t>
        </w:r>
      </w:ins>
    </w:p>
    <w:p w14:paraId="7AD5E238" w14:textId="7A546C69" w:rsidR="00EA2F34" w:rsidRDefault="00EA2F34" w:rsidP="00BE28D4">
      <w:pPr>
        <w:pStyle w:val="isonormal"/>
        <w:jc w:val="left"/>
      </w:pPr>
    </w:p>
    <w:p w14:paraId="6A3A8D06" w14:textId="77777777" w:rsidR="00EA2F34" w:rsidRDefault="00EA2F34" w:rsidP="00BE28D4">
      <w:pPr>
        <w:pStyle w:val="isonormal"/>
        <w:sectPr w:rsidR="00EA2F34" w:rsidSect="00EA2F34">
          <w:pgSz w:w="12240" w:h="15840" w:code="1"/>
          <w:pgMar w:top="1735" w:right="960" w:bottom="1560" w:left="1200" w:header="575" w:footer="480" w:gutter="0"/>
          <w:cols w:space="480"/>
          <w:docGrid w:linePitch="326"/>
        </w:sectPr>
      </w:pPr>
    </w:p>
    <w:p w14:paraId="634115CA" w14:textId="77777777" w:rsidR="00EA2F34" w:rsidRPr="008E3E81" w:rsidRDefault="00EA2F34" w:rsidP="00BE28D4">
      <w:pPr>
        <w:pStyle w:val="boxrule"/>
        <w:rPr>
          <w:ins w:id="6205" w:author="Author"/>
        </w:rPr>
      </w:pPr>
      <w:ins w:id="6206" w:author="Author">
        <w:r w:rsidRPr="008E3E81">
          <w:lastRenderedPageBreak/>
          <w:t xml:space="preserve">297.  UNINSURED </w:t>
        </w:r>
        <w:proofErr w:type="gramStart"/>
        <w:r w:rsidRPr="008E3E81">
          <w:t>MOTORISTS</w:t>
        </w:r>
        <w:proofErr w:type="gramEnd"/>
        <w:r w:rsidRPr="008E3E81">
          <w:t xml:space="preserve"> INSURANCE</w:t>
        </w:r>
      </w:ins>
    </w:p>
    <w:p w14:paraId="52EDD4D4" w14:textId="77777777" w:rsidR="00EA2F34" w:rsidRPr="008E3E81" w:rsidRDefault="00EA2F34" w:rsidP="00BE28D4">
      <w:pPr>
        <w:pStyle w:val="blocktext1"/>
        <w:rPr>
          <w:ins w:id="6207" w:author="Author"/>
        </w:rPr>
      </w:pPr>
      <w:ins w:id="6208" w:author="Author">
        <w:r w:rsidRPr="008E3E81">
          <w:t xml:space="preserve">The following is added to Rule </w:t>
        </w:r>
        <w:r w:rsidRPr="008E3E81">
          <w:rPr>
            <w:b/>
          </w:rPr>
          <w:t>297.:</w:t>
        </w:r>
      </w:ins>
    </w:p>
    <w:p w14:paraId="090A98D1" w14:textId="77777777" w:rsidR="00EA2F34" w:rsidRPr="008E3E81" w:rsidRDefault="00EA2F34" w:rsidP="00BE28D4">
      <w:pPr>
        <w:pStyle w:val="outlinehd2"/>
        <w:rPr>
          <w:ins w:id="6209" w:author="Author"/>
        </w:rPr>
      </w:pPr>
      <w:ins w:id="6210" w:author="Author">
        <w:r w:rsidRPr="008E3E81">
          <w:tab/>
          <w:t>A.</w:t>
        </w:r>
        <w:r w:rsidRPr="008E3E81">
          <w:tab/>
          <w:t>Application</w:t>
        </w:r>
      </w:ins>
    </w:p>
    <w:p w14:paraId="76954E8F" w14:textId="77777777" w:rsidR="00EA2F34" w:rsidRPr="008E3E81" w:rsidRDefault="00EA2F34" w:rsidP="00BE28D4">
      <w:pPr>
        <w:pStyle w:val="outlinehd3"/>
        <w:rPr>
          <w:ins w:id="6211" w:author="Author"/>
        </w:rPr>
      </w:pPr>
      <w:ins w:id="6212" w:author="Author">
        <w:r w:rsidRPr="008E3E81">
          <w:tab/>
          <w:t>1.</w:t>
        </w:r>
        <w:r w:rsidRPr="008E3E81">
          <w:tab/>
          <w:t xml:space="preserve">Uninsured Motorists Coverage </w:t>
        </w:r>
        <w:r w:rsidRPr="008E3E81">
          <w:rPr>
            <w:rFonts w:cs="Arial"/>
          </w:rPr>
          <w:t>–</w:t>
        </w:r>
        <w:r w:rsidRPr="008E3E81">
          <w:t xml:space="preserve"> Bodily Injury</w:t>
        </w:r>
      </w:ins>
    </w:p>
    <w:p w14:paraId="58F3AC79" w14:textId="77777777" w:rsidR="00EA2F34" w:rsidRPr="008E3E81" w:rsidRDefault="00EA2F34" w:rsidP="00BE28D4">
      <w:pPr>
        <w:pStyle w:val="blocktext4"/>
        <w:rPr>
          <w:ins w:id="6213" w:author="Author"/>
        </w:rPr>
      </w:pPr>
      <w:ins w:id="6214" w:author="Author">
        <w:r w:rsidRPr="008E3E81">
          <w:t xml:space="preserve">Uninsured Motorists Bodily Injury Coverage must be provided in limits at least equal to the Financial Responsibility limits prescribed for bodily injury. Use Arkansas Uninsured Motorists Coverage Endorsement </w:t>
        </w:r>
        <w:r w:rsidRPr="008E3E81">
          <w:rPr>
            <w:rStyle w:val="formlink"/>
          </w:rPr>
          <w:t>CA 21 08</w:t>
        </w:r>
        <w:r w:rsidRPr="008E3E81">
          <w:rPr>
            <w:b/>
          </w:rPr>
          <w:t xml:space="preserve">. </w:t>
        </w:r>
        <w:r w:rsidRPr="008E3E81">
          <w:t xml:space="preserve">For split limits, also use Split Bodily Injury Uninsured Motorists Coverage Limits Endorsement </w:t>
        </w:r>
        <w:r w:rsidRPr="008E3E81">
          <w:rPr>
            <w:rStyle w:val="formlink"/>
          </w:rPr>
          <w:t>CA 21 02</w:t>
        </w:r>
        <w:r w:rsidRPr="008E3E81">
          <w:rPr>
            <w:b/>
          </w:rPr>
          <w:t>.</w:t>
        </w:r>
      </w:ins>
    </w:p>
    <w:p w14:paraId="172C86C9" w14:textId="77777777" w:rsidR="00EA2F34" w:rsidRPr="008E3E81" w:rsidRDefault="00EA2F34" w:rsidP="00BE28D4">
      <w:pPr>
        <w:pStyle w:val="outlinetxt4"/>
        <w:rPr>
          <w:ins w:id="6215" w:author="Author"/>
        </w:rPr>
      </w:pPr>
      <w:ins w:id="6216" w:author="Author">
        <w:r w:rsidRPr="008E3E81">
          <w:tab/>
        </w:r>
        <w:r w:rsidRPr="008E3E81">
          <w:rPr>
            <w:b/>
          </w:rPr>
          <w:t>a.</w:t>
        </w:r>
        <w:r w:rsidRPr="008E3E81">
          <w:tab/>
          <w:t>The named insured has the right to reject this coverage, except coverage is mandatory for an insured engaged in the transportation of members of the general public as passengers for compensation.</w:t>
        </w:r>
      </w:ins>
    </w:p>
    <w:p w14:paraId="223B84EB" w14:textId="77777777" w:rsidR="00EA2F34" w:rsidRPr="008E3E81" w:rsidRDefault="00EA2F34" w:rsidP="00BE28D4">
      <w:pPr>
        <w:pStyle w:val="outlinetxt4"/>
        <w:rPr>
          <w:ins w:id="6217" w:author="Author"/>
        </w:rPr>
      </w:pPr>
      <w:ins w:id="6218" w:author="Author">
        <w:r w:rsidRPr="008E3E81">
          <w:tab/>
        </w:r>
        <w:r w:rsidRPr="008E3E81">
          <w:rPr>
            <w:b/>
          </w:rPr>
          <w:t>b.</w:t>
        </w:r>
        <w:r w:rsidRPr="008E3E81">
          <w:tab/>
          <w:t>The written agreement to reject such coverage shall continue until the rejection is withdrawn in writing by the named insured.</w:t>
        </w:r>
      </w:ins>
    </w:p>
    <w:p w14:paraId="6066F22D" w14:textId="77777777" w:rsidR="00EA2F34" w:rsidRPr="008E3E81" w:rsidRDefault="00EA2F34" w:rsidP="00BE28D4">
      <w:pPr>
        <w:pStyle w:val="outlinetxt4"/>
        <w:rPr>
          <w:ins w:id="6219" w:author="Author"/>
        </w:rPr>
      </w:pPr>
      <w:ins w:id="6220" w:author="Author">
        <w:r w:rsidRPr="008E3E81">
          <w:tab/>
        </w:r>
        <w:r w:rsidRPr="008E3E81">
          <w:rPr>
            <w:b/>
          </w:rPr>
          <w:t>c.</w:t>
        </w:r>
        <w:r w:rsidRPr="008E3E81">
          <w:tab/>
          <w:t>After a named insured or applicant for insurance rejects this coverage, the insurer or any of its affiliates shall not be required to notify any insured in any renewal, reinstatement, substitute, amended or replacement policy as to the availability of such coverage.</w:t>
        </w:r>
      </w:ins>
    </w:p>
    <w:p w14:paraId="68659B23" w14:textId="77777777" w:rsidR="00EA2F34" w:rsidRPr="008E3E81" w:rsidRDefault="00EA2F34" w:rsidP="00BE28D4">
      <w:pPr>
        <w:pStyle w:val="outlinetxt4"/>
        <w:rPr>
          <w:ins w:id="6221" w:author="Author"/>
        </w:rPr>
      </w:pPr>
      <w:ins w:id="6222" w:author="Author">
        <w:r w:rsidRPr="008E3E81">
          <w:tab/>
        </w:r>
        <w:r w:rsidRPr="008E3E81">
          <w:rPr>
            <w:b/>
          </w:rPr>
          <w:t>d.</w:t>
        </w:r>
        <w:r w:rsidRPr="008E3E81">
          <w:tab/>
          <w:t>If a named insured or applicant purchases third-party liability coverage in limits greater than the minimum provided by Arkansas law, coverage required under this section must be offered in limits up to his or her third-party liability limits. If the named insured or applicant elects not to purchase higher limits, such rejection must be in writing on all new policies written on or after January 1, 2000.</w:t>
        </w:r>
      </w:ins>
    </w:p>
    <w:p w14:paraId="1CFD720C" w14:textId="77777777" w:rsidR="00EA2F34" w:rsidRPr="008E3E81" w:rsidRDefault="00EA2F34" w:rsidP="00BE28D4">
      <w:pPr>
        <w:pStyle w:val="outlinehd3"/>
        <w:rPr>
          <w:ins w:id="6223" w:author="Author"/>
        </w:rPr>
      </w:pPr>
      <w:ins w:id="6224" w:author="Author">
        <w:r w:rsidRPr="008E3E81">
          <w:tab/>
          <w:t>2.</w:t>
        </w:r>
        <w:r w:rsidRPr="008E3E81">
          <w:tab/>
          <w:t xml:space="preserve">Underinsured Motorists Coverage </w:t>
        </w:r>
        <w:r w:rsidRPr="008E3E81">
          <w:rPr>
            <w:rFonts w:cs="Arial"/>
          </w:rPr>
          <w:t>–</w:t>
        </w:r>
        <w:r w:rsidRPr="008E3E81">
          <w:t xml:space="preserve"> Bodily Injury</w:t>
        </w:r>
      </w:ins>
    </w:p>
    <w:p w14:paraId="420CF227" w14:textId="77777777" w:rsidR="00EA2F34" w:rsidRPr="008E3E81" w:rsidRDefault="00EA2F34" w:rsidP="00BE28D4">
      <w:pPr>
        <w:pStyle w:val="blocktext4"/>
        <w:rPr>
          <w:ins w:id="6225" w:author="Author"/>
        </w:rPr>
      </w:pPr>
      <w:ins w:id="6226" w:author="Author">
        <w:r w:rsidRPr="008E3E81">
          <w:t xml:space="preserve">Underinsured Motorists Bodily Injury Coverage may be offered in limits at least equal to the Financial Responsibility limits prescribed for bodily injury. This coverage is not available unless the insured has elected Uninsured Motorists Coverage. Use Arkansas Underinsured Motorists Coverage Endorsement </w:t>
        </w:r>
        <w:r w:rsidRPr="008E3E81">
          <w:rPr>
            <w:rStyle w:val="formlink"/>
          </w:rPr>
          <w:t>CA 31 28</w:t>
        </w:r>
        <w:r w:rsidRPr="008E3E81">
          <w:rPr>
            <w:b/>
          </w:rPr>
          <w:t>.</w:t>
        </w:r>
        <w:r w:rsidRPr="008E3E81">
          <w:t xml:space="preserve"> For split limits, also use Split Bodily Injury Underinsured Motorists Coverage Limits Endorsement </w:t>
        </w:r>
        <w:r w:rsidRPr="008E3E81">
          <w:rPr>
            <w:rStyle w:val="formlink"/>
          </w:rPr>
          <w:t>CA 21 51</w:t>
        </w:r>
        <w:r w:rsidRPr="008E3E81">
          <w:rPr>
            <w:b/>
          </w:rPr>
          <w:t>.</w:t>
        </w:r>
      </w:ins>
    </w:p>
    <w:p w14:paraId="05B29A10" w14:textId="77777777" w:rsidR="00EA2F34" w:rsidRPr="008E3E81" w:rsidRDefault="00EA2F34" w:rsidP="00BE28D4">
      <w:pPr>
        <w:pStyle w:val="outlinehd3"/>
        <w:rPr>
          <w:ins w:id="6227" w:author="Author"/>
        </w:rPr>
      </w:pPr>
      <w:ins w:id="6228" w:author="Author">
        <w:r w:rsidRPr="008E3E81">
          <w:tab/>
          <w:t>3.</w:t>
        </w:r>
        <w:r w:rsidRPr="008E3E81">
          <w:tab/>
          <w:t xml:space="preserve">Uninsured Motorists Coverage </w:t>
        </w:r>
        <w:r w:rsidRPr="008E3E81">
          <w:rPr>
            <w:rFonts w:cs="Arial"/>
          </w:rPr>
          <w:t>–</w:t>
        </w:r>
        <w:r w:rsidRPr="008E3E81">
          <w:t xml:space="preserve"> Property Damage</w:t>
        </w:r>
      </w:ins>
    </w:p>
    <w:p w14:paraId="2FCD0DC3" w14:textId="77777777" w:rsidR="00EA2F34" w:rsidRPr="008E3E81" w:rsidRDefault="00EA2F34" w:rsidP="00BE28D4">
      <w:pPr>
        <w:pStyle w:val="outlinetxt4"/>
        <w:rPr>
          <w:ins w:id="6229" w:author="Author"/>
        </w:rPr>
      </w:pPr>
      <w:ins w:id="6230" w:author="Author">
        <w:r w:rsidRPr="008E3E81">
          <w:tab/>
        </w:r>
        <w:r w:rsidRPr="008E3E81">
          <w:rPr>
            <w:b/>
          </w:rPr>
          <w:t>a.</w:t>
        </w:r>
        <w:r w:rsidRPr="008E3E81">
          <w:tab/>
          <w:t xml:space="preserve">This coverage must be offered when Uninsured Motorists Bodily Injury Coverage is provided. Use Arkansas Uninsured Motorists Coverage – Property Damage Endorsement </w:t>
        </w:r>
        <w:r w:rsidRPr="008E3E81">
          <w:rPr>
            <w:rStyle w:val="formlink"/>
          </w:rPr>
          <w:t>CA 21 66</w:t>
        </w:r>
        <w:r w:rsidRPr="008E3E81">
          <w:rPr>
            <w:b/>
          </w:rPr>
          <w:t>.</w:t>
        </w:r>
      </w:ins>
    </w:p>
    <w:p w14:paraId="6895C349" w14:textId="77777777" w:rsidR="00EA2F34" w:rsidRPr="008E3E81" w:rsidRDefault="00EA2F34" w:rsidP="00BE28D4">
      <w:pPr>
        <w:pStyle w:val="outlinetxt4"/>
        <w:rPr>
          <w:ins w:id="6231" w:author="Author"/>
        </w:rPr>
      </w:pPr>
      <w:ins w:id="6232" w:author="Author">
        <w:r w:rsidRPr="008E3E81">
          <w:tab/>
        </w:r>
        <w:r w:rsidRPr="008E3E81">
          <w:rPr>
            <w:b/>
          </w:rPr>
          <w:t>b.</w:t>
        </w:r>
        <w:r w:rsidRPr="008E3E81">
          <w:tab/>
          <w:t>This coverage is subject to a $200 deductible. However, this deductible shall not apply if:</w:t>
        </w:r>
      </w:ins>
    </w:p>
    <w:p w14:paraId="5471B25E" w14:textId="77777777" w:rsidR="00EA2F34" w:rsidRPr="008E3E81" w:rsidRDefault="00EA2F34" w:rsidP="00BE28D4">
      <w:pPr>
        <w:pStyle w:val="outlinetxt5"/>
        <w:rPr>
          <w:ins w:id="6233" w:author="Author"/>
        </w:rPr>
      </w:pPr>
      <w:ins w:id="6234" w:author="Author">
        <w:r w:rsidRPr="008E3E81">
          <w:tab/>
        </w:r>
        <w:r w:rsidRPr="008E3E81">
          <w:rPr>
            <w:b/>
          </w:rPr>
          <w:t>(1)</w:t>
        </w:r>
        <w:r w:rsidRPr="008E3E81">
          <w:tab/>
          <w:t xml:space="preserve">The auto is insured for collision and property damage uninsured </w:t>
        </w:r>
        <w:proofErr w:type="gramStart"/>
        <w:r w:rsidRPr="008E3E81">
          <w:t>motorists</w:t>
        </w:r>
        <w:proofErr w:type="gramEnd"/>
        <w:r w:rsidRPr="008E3E81">
          <w:t xml:space="preserve"> insurance on the same policy; and</w:t>
        </w:r>
      </w:ins>
    </w:p>
    <w:p w14:paraId="28D49ABD" w14:textId="77777777" w:rsidR="00EA2F34" w:rsidRPr="008E3E81" w:rsidRDefault="00EA2F34" w:rsidP="00BE28D4">
      <w:pPr>
        <w:pStyle w:val="outlinetxt5"/>
        <w:rPr>
          <w:ins w:id="6235" w:author="Author"/>
        </w:rPr>
      </w:pPr>
      <w:ins w:id="6236" w:author="Author">
        <w:r w:rsidRPr="008E3E81">
          <w:tab/>
        </w:r>
        <w:r w:rsidRPr="008E3E81">
          <w:rPr>
            <w:b/>
          </w:rPr>
          <w:t>(2)</w:t>
        </w:r>
        <w:r w:rsidRPr="008E3E81">
          <w:tab/>
          <w:t>The operator of the vehicle causing the accident has been positively identified and is solely at fault.</w:t>
        </w:r>
      </w:ins>
    </w:p>
    <w:p w14:paraId="7F410F49" w14:textId="77777777" w:rsidR="00EA2F34" w:rsidRPr="008E3E81" w:rsidRDefault="00EA2F34" w:rsidP="00BE28D4">
      <w:pPr>
        <w:pStyle w:val="outlinetxt4"/>
        <w:rPr>
          <w:ins w:id="6237" w:author="Author"/>
        </w:rPr>
      </w:pPr>
      <w:ins w:id="6238" w:author="Author">
        <w:r w:rsidRPr="008E3E81">
          <w:tab/>
        </w:r>
        <w:r w:rsidRPr="008E3E81">
          <w:rPr>
            <w:b/>
          </w:rPr>
          <w:t>c.</w:t>
        </w:r>
        <w:r w:rsidRPr="008E3E81">
          <w:tab/>
          <w:t>The named insured has the right to reject this coverage in writing.</w:t>
        </w:r>
      </w:ins>
    </w:p>
    <w:p w14:paraId="7DF4606C" w14:textId="77777777" w:rsidR="00EA2F34" w:rsidRPr="008E3E81" w:rsidRDefault="00EA2F34" w:rsidP="00BE28D4">
      <w:pPr>
        <w:pStyle w:val="outlinetxt4"/>
        <w:rPr>
          <w:ins w:id="6239" w:author="Author"/>
        </w:rPr>
      </w:pPr>
      <w:ins w:id="6240" w:author="Author">
        <w:r w:rsidRPr="008E3E81">
          <w:tab/>
        </w:r>
        <w:r w:rsidRPr="008E3E81">
          <w:rPr>
            <w:b/>
          </w:rPr>
          <w:t>d.</w:t>
        </w:r>
        <w:r w:rsidRPr="008E3E81">
          <w:tab/>
          <w:t>Unless the named insured requests such coverage in writing, the insurer does not have to provide Uninsured Motorists Property Damage Coverage on continuation, renewal, reinstatement or replacement of the policy, or the transfer of vehicles insured thereunder, when the named insured has rejected the coverage on the policy previously issued by the insurer.</w:t>
        </w:r>
      </w:ins>
    </w:p>
    <w:p w14:paraId="232407A5" w14:textId="77777777" w:rsidR="00EA2F34" w:rsidRPr="008E3E81" w:rsidRDefault="00EA2F34" w:rsidP="00BE28D4">
      <w:pPr>
        <w:pStyle w:val="outlinetxt4"/>
        <w:rPr>
          <w:ins w:id="6241" w:author="Author"/>
        </w:rPr>
      </w:pPr>
      <w:ins w:id="6242" w:author="Author">
        <w:r w:rsidRPr="008E3E81">
          <w:tab/>
        </w:r>
        <w:r w:rsidRPr="008E3E81">
          <w:rPr>
            <w:b/>
          </w:rPr>
          <w:t>e.</w:t>
        </w:r>
        <w:r w:rsidRPr="008E3E81">
          <w:tab/>
          <w:t>This coverage must be offered whenever a new application is submitted in connection with any renewal, reinstatement or replacement policy.</w:t>
        </w:r>
      </w:ins>
    </w:p>
    <w:p w14:paraId="38461AE3" w14:textId="77777777" w:rsidR="00EA2F34" w:rsidRPr="008E3E81" w:rsidRDefault="00EA2F34" w:rsidP="00BE28D4">
      <w:pPr>
        <w:pStyle w:val="outlinetxt4"/>
        <w:rPr>
          <w:ins w:id="6243" w:author="Author"/>
        </w:rPr>
      </w:pPr>
      <w:ins w:id="6244" w:author="Author">
        <w:r w:rsidRPr="008E3E81">
          <w:tab/>
        </w:r>
        <w:r w:rsidRPr="008E3E81">
          <w:rPr>
            <w:b/>
          </w:rPr>
          <w:t>f.</w:t>
        </w:r>
        <w:r w:rsidRPr="008E3E81">
          <w:tab/>
          <w:t xml:space="preserve">Property damage uninsured </w:t>
        </w:r>
        <w:proofErr w:type="gramStart"/>
        <w:r w:rsidRPr="008E3E81">
          <w:t>motorists</w:t>
        </w:r>
        <w:proofErr w:type="gramEnd"/>
        <w:r w:rsidRPr="008E3E81">
          <w:t xml:space="preserve"> limits shall be made available up to the policy's property damage liability limits.</w:t>
        </w:r>
      </w:ins>
    </w:p>
    <w:p w14:paraId="7482370D" w14:textId="77777777" w:rsidR="00EA2F34" w:rsidRPr="008E3E81" w:rsidRDefault="00EA2F34" w:rsidP="00BE28D4">
      <w:pPr>
        <w:pStyle w:val="outlinetxt4"/>
        <w:rPr>
          <w:ins w:id="6245" w:author="Author"/>
        </w:rPr>
      </w:pPr>
      <w:ins w:id="6246" w:author="Author">
        <w:r w:rsidRPr="008E3E81">
          <w:tab/>
        </w:r>
        <w:r w:rsidRPr="008E3E81">
          <w:rPr>
            <w:b/>
          </w:rPr>
          <w:t>g.</w:t>
        </w:r>
        <w:r w:rsidRPr="008E3E81">
          <w:rPr>
            <w:b/>
          </w:rPr>
          <w:tab/>
        </w:r>
        <w:r w:rsidRPr="008E3E81">
          <w:t>Uninsured Motorists Property Damage Coverage does not provide coverage for property damage caused by underinsured motorists.</w:t>
        </w:r>
      </w:ins>
    </w:p>
    <w:p w14:paraId="4286DD97" w14:textId="77777777" w:rsidR="00EA2F34" w:rsidRPr="008E3E81" w:rsidRDefault="00EA2F34" w:rsidP="00BE28D4">
      <w:pPr>
        <w:pStyle w:val="outlinehd2"/>
        <w:rPr>
          <w:ins w:id="6247" w:author="Author"/>
        </w:rPr>
      </w:pPr>
      <w:ins w:id="6248" w:author="Author">
        <w:r w:rsidRPr="008E3E81">
          <w:tab/>
          <w:t>B.</w:t>
        </w:r>
        <w:r w:rsidRPr="008E3E81">
          <w:tab/>
          <w:t xml:space="preserve">Premium Computation </w:t>
        </w:r>
      </w:ins>
    </w:p>
    <w:p w14:paraId="4AEFCB0A" w14:textId="77777777" w:rsidR="00EA2F34" w:rsidRPr="008E3E81" w:rsidRDefault="00EA2F34" w:rsidP="00BE28D4">
      <w:pPr>
        <w:pStyle w:val="outlinetxt3"/>
        <w:rPr>
          <w:ins w:id="6249" w:author="Author"/>
        </w:rPr>
      </w:pPr>
      <w:ins w:id="6250" w:author="Author">
        <w:r w:rsidRPr="008E3E81">
          <w:tab/>
        </w:r>
        <w:r w:rsidRPr="008E3E81">
          <w:rPr>
            <w:b/>
          </w:rPr>
          <w:t>1.</w:t>
        </w:r>
        <w:r w:rsidRPr="008E3E81">
          <w:tab/>
          <w:t>Identify the exposures in this jurisdiction for which coverage applies and a premium will be charged. Exposures include owned self-propelled vehicles and</w:t>
        </w:r>
        <w:r w:rsidRPr="008E3E81">
          <w:rPr>
            <w:szCs w:val="18"/>
          </w:rPr>
          <w:t xml:space="preserve"> sets of registration plates not issued to a specific auto (including dealer and transporter plates)</w:t>
        </w:r>
        <w:r w:rsidRPr="008E3E81">
          <w:t xml:space="preserve">. </w:t>
        </w:r>
      </w:ins>
    </w:p>
    <w:p w14:paraId="6C4D08A9" w14:textId="77777777" w:rsidR="00EA2F34" w:rsidRPr="008E3E81" w:rsidRDefault="00EA2F34" w:rsidP="00BE28D4">
      <w:pPr>
        <w:pStyle w:val="outlinetxt3"/>
        <w:rPr>
          <w:ins w:id="6251" w:author="Author"/>
        </w:rPr>
      </w:pPr>
      <w:ins w:id="6252" w:author="Author">
        <w:r w:rsidRPr="008E3E81">
          <w:tab/>
        </w:r>
        <w:r w:rsidRPr="008E3E81">
          <w:rPr>
            <w:b/>
          </w:rPr>
          <w:t>2.</w:t>
        </w:r>
        <w:r w:rsidRPr="008E3E81">
          <w:tab/>
          <w:t>Do not charge a premium for the following:</w:t>
        </w:r>
      </w:ins>
    </w:p>
    <w:p w14:paraId="625226EA" w14:textId="77777777" w:rsidR="00EA2F34" w:rsidRPr="008E3E81" w:rsidRDefault="00EA2F34" w:rsidP="00BE28D4">
      <w:pPr>
        <w:pStyle w:val="outlinetxt5"/>
        <w:rPr>
          <w:ins w:id="6253" w:author="Author"/>
        </w:rPr>
      </w:pPr>
      <w:ins w:id="6254" w:author="Author">
        <w:r w:rsidRPr="008E3E81">
          <w:rPr>
            <w:b/>
          </w:rPr>
          <w:tab/>
          <w:t>a.</w:t>
        </w:r>
        <w:r w:rsidRPr="008E3E81">
          <w:rPr>
            <w:b/>
          </w:rPr>
          <w:tab/>
        </w:r>
        <w:proofErr w:type="gramStart"/>
        <w:r w:rsidRPr="008E3E81">
          <w:t>Trailers;</w:t>
        </w:r>
        <w:proofErr w:type="gramEnd"/>
      </w:ins>
    </w:p>
    <w:p w14:paraId="04ABD207" w14:textId="77777777" w:rsidR="00EA2F34" w:rsidRPr="008E3E81" w:rsidRDefault="00EA2F34" w:rsidP="00BE28D4">
      <w:pPr>
        <w:pStyle w:val="outlinetxt5"/>
        <w:rPr>
          <w:ins w:id="6255" w:author="Author"/>
        </w:rPr>
      </w:pPr>
      <w:ins w:id="6256" w:author="Author">
        <w:r w:rsidRPr="008E3E81">
          <w:tab/>
        </w:r>
        <w:r w:rsidRPr="008E3E81">
          <w:rPr>
            <w:b/>
          </w:rPr>
          <w:t>b.</w:t>
        </w:r>
        <w:r w:rsidRPr="008E3E81">
          <w:rPr>
            <w:b/>
          </w:rPr>
          <w:tab/>
        </w:r>
        <w:r w:rsidRPr="008E3E81">
          <w:t xml:space="preserve">Hired and non-owned </w:t>
        </w:r>
        <w:proofErr w:type="gramStart"/>
        <w:r w:rsidRPr="008E3E81">
          <w:t>autos;</w:t>
        </w:r>
        <w:proofErr w:type="gramEnd"/>
      </w:ins>
    </w:p>
    <w:p w14:paraId="4EA5030D" w14:textId="77777777" w:rsidR="00EA2F34" w:rsidRPr="008E3E81" w:rsidRDefault="00EA2F34" w:rsidP="00BE28D4">
      <w:pPr>
        <w:pStyle w:val="outlinetxt5"/>
        <w:rPr>
          <w:ins w:id="6257" w:author="Author"/>
        </w:rPr>
      </w:pPr>
      <w:ins w:id="6258" w:author="Author">
        <w:r w:rsidRPr="008E3E81">
          <w:tab/>
        </w:r>
        <w:r w:rsidRPr="008E3E81">
          <w:rPr>
            <w:b/>
          </w:rPr>
          <w:t>c.</w:t>
        </w:r>
        <w:r w:rsidRPr="008E3E81">
          <w:rPr>
            <w:b/>
          </w:rPr>
          <w:tab/>
        </w:r>
        <w:r w:rsidRPr="008E3E81">
          <w:t>Owned vehicles which have not been assigned registration plates (such as Auto Dealers' inventory); or</w:t>
        </w:r>
      </w:ins>
    </w:p>
    <w:p w14:paraId="2B72DF84" w14:textId="77777777" w:rsidR="00EA2F34" w:rsidRPr="008E3E81" w:rsidRDefault="00EA2F34" w:rsidP="00BE28D4">
      <w:pPr>
        <w:pStyle w:val="outlinetxt5"/>
        <w:rPr>
          <w:ins w:id="6259" w:author="Author"/>
        </w:rPr>
      </w:pPr>
      <w:ins w:id="6260" w:author="Author">
        <w:r w:rsidRPr="008E3E81">
          <w:tab/>
        </w:r>
        <w:r w:rsidRPr="008E3E81">
          <w:rPr>
            <w:b/>
          </w:rPr>
          <w:t>d.</w:t>
        </w:r>
        <w:r w:rsidRPr="008E3E81">
          <w:rPr>
            <w:b/>
          </w:rPr>
          <w:tab/>
        </w:r>
        <w:r w:rsidRPr="008E3E81">
          <w:t>Registration plates used to transport non-owned autos (such as drive-away contractors rated under Rule</w:t>
        </w:r>
        <w:r w:rsidRPr="008E3E81">
          <w:rPr>
            <w:b/>
          </w:rPr>
          <w:t xml:space="preserve"> 269.</w:t>
        </w:r>
        <w:r w:rsidRPr="008E3E81">
          <w:t>).</w:t>
        </w:r>
      </w:ins>
    </w:p>
    <w:p w14:paraId="70F5A3F7" w14:textId="77777777" w:rsidR="00EA2F34" w:rsidRPr="008E3E81" w:rsidRDefault="00EA2F34" w:rsidP="00BE28D4">
      <w:pPr>
        <w:pStyle w:val="isonormal"/>
        <w:rPr>
          <w:ins w:id="6261" w:author="Author"/>
        </w:rPr>
      </w:pPr>
    </w:p>
    <w:p w14:paraId="1AA032D8" w14:textId="77777777" w:rsidR="00EA2F34" w:rsidRPr="008E3E81" w:rsidRDefault="00EA2F34" w:rsidP="00BE28D4">
      <w:pPr>
        <w:pStyle w:val="outlinetxt3"/>
        <w:rPr>
          <w:ins w:id="6262" w:author="Author"/>
        </w:rPr>
      </w:pPr>
      <w:ins w:id="6263" w:author="Author">
        <w:r w:rsidRPr="008E3E81">
          <w:rPr>
            <w:b/>
          </w:rPr>
          <w:lastRenderedPageBreak/>
          <w:tab/>
          <w:t>3.</w:t>
        </w:r>
        <w:r w:rsidRPr="008E3E81">
          <w:rPr>
            <w:b/>
          </w:rPr>
          <w:tab/>
        </w:r>
        <w:r w:rsidRPr="008E3E81">
          <w:t xml:space="preserve">Determine the exposure type (Private Passenger Type or Other Than Private Passenger Type). For the purposes of this premium development, </w:t>
        </w:r>
        <w:r w:rsidRPr="008E3E81">
          <w:rPr>
            <w:rFonts w:cs="Arial"/>
          </w:rPr>
          <w:t xml:space="preserve">Private Passenger Types include exposures which are classified under Section </w:t>
        </w:r>
        <w:r w:rsidRPr="008E3E81">
          <w:rPr>
            <w:rFonts w:cs="Arial"/>
            <w:b/>
          </w:rPr>
          <w:t>III</w:t>
        </w:r>
        <w:r w:rsidRPr="008E3E81">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0ECB428B" w14:textId="77777777" w:rsidR="00EA2F34" w:rsidRPr="008E3E81" w:rsidRDefault="00EA2F34" w:rsidP="00BE28D4">
      <w:pPr>
        <w:pStyle w:val="outlinetxt3"/>
        <w:rPr>
          <w:ins w:id="6264" w:author="Author"/>
        </w:rPr>
      </w:pPr>
      <w:ins w:id="6265" w:author="Author">
        <w:r w:rsidRPr="008E3E81">
          <w:tab/>
        </w:r>
        <w:r w:rsidRPr="008E3E81">
          <w:rPr>
            <w:b/>
          </w:rPr>
          <w:t>4.</w:t>
        </w:r>
        <w:r w:rsidRPr="008E3E81">
          <w:rPr>
            <w:b/>
          </w:rPr>
          <w:tab/>
        </w:r>
        <w:r w:rsidRPr="008E3E81">
          <w:t xml:space="preserve">For some autos, the Uninsured Motorists Coverage Premium Formula is given in the section for that auto. For all other autos, the following premium formula applies for each auto. Note that the additional premium in Paragraph </w:t>
        </w:r>
        <w:r w:rsidRPr="008E3E81">
          <w:rPr>
            <w:b/>
          </w:rPr>
          <w:t>B.5.</w:t>
        </w:r>
        <w:r w:rsidRPr="008E3E81">
          <w:t xml:space="preserve"> may apply in either case.</w:t>
        </w:r>
      </w:ins>
    </w:p>
    <w:p w14:paraId="26C47935" w14:textId="77777777" w:rsidR="00EA2F34" w:rsidRPr="008E3E81" w:rsidRDefault="00EA2F34" w:rsidP="00BE28D4">
      <w:pPr>
        <w:pStyle w:val="space4"/>
        <w:rPr>
          <w:ins w:id="626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EA2F34" w:rsidRPr="008E3E81" w14:paraId="632B2BCF" w14:textId="77777777" w:rsidTr="00A1082D">
        <w:trPr>
          <w:cantSplit/>
          <w:trHeight w:val="190"/>
          <w:ins w:id="6267" w:author="Author"/>
        </w:trPr>
        <w:tc>
          <w:tcPr>
            <w:tcW w:w="200" w:type="dxa"/>
          </w:tcPr>
          <w:p w14:paraId="5A6AAE42" w14:textId="77777777" w:rsidR="00EA2F34" w:rsidRPr="008E3E81" w:rsidRDefault="00EA2F34" w:rsidP="00BE28D4">
            <w:pPr>
              <w:pStyle w:val="tabletext11"/>
              <w:rPr>
                <w:ins w:id="6268" w:author="Author"/>
              </w:rPr>
            </w:pPr>
          </w:p>
        </w:tc>
        <w:tc>
          <w:tcPr>
            <w:tcW w:w="860" w:type="dxa"/>
            <w:vAlign w:val="bottom"/>
            <w:hideMark/>
          </w:tcPr>
          <w:p w14:paraId="49AC092B" w14:textId="77777777" w:rsidR="00EA2F34" w:rsidRPr="008E3E81" w:rsidRDefault="00EA2F34" w:rsidP="00BE28D4">
            <w:pPr>
              <w:pStyle w:val="tabletext11"/>
              <w:spacing w:before="120" w:after="0"/>
              <w:rPr>
                <w:ins w:id="6269" w:author="Author"/>
                <w:szCs w:val="44"/>
              </w:rPr>
            </w:pPr>
            <w:ins w:id="6270" w:author="Author">
              <w:r w:rsidRPr="008E3E81">
                <w:rPr>
                  <w:szCs w:val="44"/>
                </w:rPr>
                <w:sym w:font="Wingdings 2" w:char="F03F"/>
              </w:r>
            </w:ins>
          </w:p>
        </w:tc>
        <w:tc>
          <w:tcPr>
            <w:tcW w:w="9220" w:type="dxa"/>
            <w:hideMark/>
          </w:tcPr>
          <w:p w14:paraId="67E8A5BD" w14:textId="77777777" w:rsidR="00EA2F34" w:rsidRPr="008E3E81" w:rsidRDefault="00EA2F34" w:rsidP="00BE28D4">
            <w:pPr>
              <w:pStyle w:val="tabletext11"/>
              <w:rPr>
                <w:ins w:id="6271" w:author="Author"/>
              </w:rPr>
            </w:pPr>
            <w:ins w:id="6272" w:author="Author">
              <w:r w:rsidRPr="008E3E81">
                <w:t>Premium = Loss Cost</w:t>
              </w:r>
            </w:ins>
          </w:p>
        </w:tc>
      </w:tr>
    </w:tbl>
    <w:p w14:paraId="0A3C9079" w14:textId="77777777" w:rsidR="00EA2F34" w:rsidRPr="008E3E81" w:rsidRDefault="00EA2F34" w:rsidP="00BE28D4">
      <w:pPr>
        <w:pStyle w:val="outlinetxt4"/>
        <w:rPr>
          <w:ins w:id="6273" w:author="Author"/>
          <w:b/>
        </w:rPr>
      </w:pPr>
      <w:ins w:id="6274" w:author="Author">
        <w:r w:rsidRPr="008E3E81">
          <w:tab/>
        </w:r>
        <w:r w:rsidRPr="008E3E81">
          <w:rPr>
            <w:b/>
          </w:rPr>
          <w:t>a.</w:t>
        </w:r>
        <w:r w:rsidRPr="008E3E81">
          <w:rPr>
            <w:b/>
          </w:rPr>
          <w:tab/>
        </w:r>
        <w:r w:rsidRPr="008E3E81">
          <w:rPr>
            <w:bCs/>
          </w:rPr>
          <w:t>S</w:t>
        </w:r>
        <w:r w:rsidRPr="008E3E81">
          <w:t>elect the appropriate loss costs table as follows.</w:t>
        </w:r>
      </w:ins>
    </w:p>
    <w:p w14:paraId="507F377D" w14:textId="77777777" w:rsidR="00EA2F34" w:rsidRPr="008E3E81" w:rsidRDefault="00EA2F34" w:rsidP="00BE28D4">
      <w:pPr>
        <w:pStyle w:val="outlinetxt5"/>
        <w:rPr>
          <w:ins w:id="6275" w:author="Author"/>
          <w:b/>
        </w:rPr>
      </w:pPr>
      <w:ins w:id="6276" w:author="Author">
        <w:r w:rsidRPr="008E3E81">
          <w:tab/>
        </w:r>
        <w:r w:rsidRPr="008E3E81">
          <w:rPr>
            <w:b/>
          </w:rPr>
          <w:t>(1)</w:t>
        </w:r>
        <w:r w:rsidRPr="008E3E81">
          <w:rPr>
            <w:b/>
          </w:rPr>
          <w:tab/>
        </w:r>
        <w:r w:rsidRPr="008E3E81">
          <w:t xml:space="preserve">For Single Limits Uninsured Motorists Bodily Injury Coverage, refer to state loss costs Table </w:t>
        </w:r>
        <w:r w:rsidRPr="008E3E81">
          <w:rPr>
            <w:b/>
          </w:rPr>
          <w:t>297.B.4.a.(</w:t>
        </w:r>
        <w:proofErr w:type="gramStart"/>
        <w:r w:rsidRPr="008E3E81">
          <w:rPr>
            <w:b/>
          </w:rPr>
          <w:t>1)(</w:t>
        </w:r>
        <w:proofErr w:type="gramEnd"/>
        <w:r w:rsidRPr="008E3E81">
          <w:rPr>
            <w:b/>
          </w:rPr>
          <w:t>LC).</w:t>
        </w:r>
      </w:ins>
    </w:p>
    <w:p w14:paraId="3B80A5D4" w14:textId="77777777" w:rsidR="00EA2F34" w:rsidRPr="008E3E81" w:rsidRDefault="00EA2F34" w:rsidP="00BE28D4">
      <w:pPr>
        <w:pStyle w:val="outlinetxt5"/>
        <w:rPr>
          <w:ins w:id="6277" w:author="Author"/>
          <w:b/>
        </w:rPr>
      </w:pPr>
      <w:ins w:id="6278" w:author="Author">
        <w:r w:rsidRPr="008E3E81">
          <w:tab/>
        </w:r>
        <w:r w:rsidRPr="008E3E81">
          <w:rPr>
            <w:b/>
          </w:rPr>
          <w:t>(2)</w:t>
        </w:r>
        <w:r w:rsidRPr="008E3E81">
          <w:rPr>
            <w:b/>
          </w:rPr>
          <w:tab/>
        </w:r>
        <w:r w:rsidRPr="008E3E81">
          <w:t xml:space="preserve">For Single Limits Underinsured Motorists Bodily Injury Coverage, refer to state loss costs Table </w:t>
        </w:r>
        <w:r w:rsidRPr="008E3E81">
          <w:rPr>
            <w:b/>
          </w:rPr>
          <w:t>297.B.4.a.(</w:t>
        </w:r>
        <w:proofErr w:type="gramStart"/>
        <w:r w:rsidRPr="008E3E81">
          <w:rPr>
            <w:b/>
          </w:rPr>
          <w:t>2)(</w:t>
        </w:r>
        <w:proofErr w:type="gramEnd"/>
        <w:r w:rsidRPr="008E3E81">
          <w:rPr>
            <w:b/>
          </w:rPr>
          <w:t>LC).</w:t>
        </w:r>
      </w:ins>
    </w:p>
    <w:p w14:paraId="516693AD" w14:textId="77777777" w:rsidR="00EA2F34" w:rsidRPr="008E3E81" w:rsidRDefault="00EA2F34" w:rsidP="00BE28D4">
      <w:pPr>
        <w:pStyle w:val="outlinetxt5"/>
        <w:rPr>
          <w:ins w:id="6279" w:author="Author"/>
        </w:rPr>
      </w:pPr>
      <w:ins w:id="6280" w:author="Author">
        <w:r w:rsidRPr="008E3E81">
          <w:tab/>
        </w:r>
        <w:r w:rsidRPr="008E3E81">
          <w:rPr>
            <w:b/>
          </w:rPr>
          <w:t>(3)</w:t>
        </w:r>
        <w:r w:rsidRPr="008E3E81">
          <w:rPr>
            <w:b/>
          </w:rPr>
          <w:tab/>
        </w:r>
        <w:r w:rsidRPr="008E3E81">
          <w:t xml:space="preserve">For Split Limits Uninsured Motorists Bodily Injury Coverage, refer to state loss costs Table </w:t>
        </w:r>
        <w:r w:rsidRPr="008E3E81">
          <w:rPr>
            <w:b/>
          </w:rPr>
          <w:t>297.B.4.a.(</w:t>
        </w:r>
        <w:proofErr w:type="gramStart"/>
        <w:r w:rsidRPr="008E3E81">
          <w:rPr>
            <w:b/>
          </w:rPr>
          <w:t>3)(</w:t>
        </w:r>
        <w:proofErr w:type="gramEnd"/>
        <w:r w:rsidRPr="008E3E81">
          <w:rPr>
            <w:b/>
          </w:rPr>
          <w:t xml:space="preserve">LC). </w:t>
        </w:r>
        <w:r w:rsidRPr="008E3E81">
          <w:t>The initial limits provided are the minimum financial responsibility limits required in Arkansas.</w:t>
        </w:r>
      </w:ins>
    </w:p>
    <w:p w14:paraId="673C2FA2" w14:textId="77777777" w:rsidR="00EA2F34" w:rsidRPr="008E3E81" w:rsidRDefault="00EA2F34" w:rsidP="00BE28D4">
      <w:pPr>
        <w:pStyle w:val="outlinetxt5"/>
        <w:rPr>
          <w:ins w:id="6281" w:author="Author"/>
        </w:rPr>
      </w:pPr>
      <w:ins w:id="6282" w:author="Author">
        <w:r w:rsidRPr="008E3E81">
          <w:tab/>
        </w:r>
        <w:r w:rsidRPr="008E3E81">
          <w:rPr>
            <w:b/>
          </w:rPr>
          <w:t>(4)</w:t>
        </w:r>
        <w:r w:rsidRPr="008E3E81">
          <w:rPr>
            <w:b/>
          </w:rPr>
          <w:tab/>
        </w:r>
        <w:r w:rsidRPr="008E3E81">
          <w:t xml:space="preserve">For Split Limits Underinsured Motorists Bodily Injury Coverage, refer to state loss costs Table </w:t>
        </w:r>
        <w:r w:rsidRPr="008E3E81">
          <w:rPr>
            <w:b/>
          </w:rPr>
          <w:t>297.B.4.a.(</w:t>
        </w:r>
        <w:proofErr w:type="gramStart"/>
        <w:r w:rsidRPr="008E3E81">
          <w:rPr>
            <w:b/>
          </w:rPr>
          <w:t>4)(</w:t>
        </w:r>
        <w:proofErr w:type="gramEnd"/>
        <w:r w:rsidRPr="008E3E81">
          <w:rPr>
            <w:b/>
          </w:rPr>
          <w:t>LC).</w:t>
        </w:r>
        <w:r w:rsidRPr="008E3E81">
          <w:t xml:space="preserve"> The initial limits provided are the minimum financial responsibility limits required in Arkansas.</w:t>
        </w:r>
      </w:ins>
    </w:p>
    <w:p w14:paraId="0AFC4740" w14:textId="77777777" w:rsidR="00EA2F34" w:rsidRPr="008E3E81" w:rsidRDefault="00EA2F34" w:rsidP="00BE28D4">
      <w:pPr>
        <w:pStyle w:val="outlinetxt5"/>
        <w:rPr>
          <w:ins w:id="6283" w:author="Author"/>
        </w:rPr>
      </w:pPr>
      <w:ins w:id="6284" w:author="Author">
        <w:r w:rsidRPr="008E3E81">
          <w:tab/>
        </w:r>
        <w:r w:rsidRPr="008E3E81">
          <w:rPr>
            <w:b/>
          </w:rPr>
          <w:t>(5)</w:t>
        </w:r>
        <w:r w:rsidRPr="008E3E81">
          <w:rPr>
            <w:b/>
          </w:rPr>
          <w:tab/>
        </w:r>
        <w:r w:rsidRPr="008E3E81">
          <w:t xml:space="preserve">For Uninsured Motorists Property Damage Coverage, refer to state loss costs Table </w:t>
        </w:r>
        <w:r w:rsidRPr="008E3E81">
          <w:rPr>
            <w:b/>
          </w:rPr>
          <w:t>297.B.4.a.(</w:t>
        </w:r>
        <w:proofErr w:type="gramStart"/>
        <w:r w:rsidRPr="008E3E81">
          <w:rPr>
            <w:b/>
          </w:rPr>
          <w:t>5)(</w:t>
        </w:r>
        <w:proofErr w:type="gramEnd"/>
        <w:r w:rsidRPr="008E3E81">
          <w:rPr>
            <w:b/>
          </w:rPr>
          <w:t>LC).</w:t>
        </w:r>
        <w:r w:rsidRPr="008E3E81">
          <w:t xml:space="preserve"> The initial limit provided is the minimum financial responsibility limit required in Arkansas.</w:t>
        </w:r>
      </w:ins>
    </w:p>
    <w:p w14:paraId="0B461D39" w14:textId="77777777" w:rsidR="00EA2F34" w:rsidRPr="008E3E81" w:rsidRDefault="00EA2F34" w:rsidP="00BE28D4">
      <w:pPr>
        <w:pStyle w:val="outlinetxt3"/>
        <w:rPr>
          <w:ins w:id="6285" w:author="Author"/>
        </w:rPr>
      </w:pPr>
      <w:ins w:id="6286" w:author="Author">
        <w:r w:rsidRPr="008E3E81">
          <w:rPr>
            <w:b/>
          </w:rPr>
          <w:tab/>
          <w:t>5.</w:t>
        </w:r>
        <w:r w:rsidRPr="008E3E81">
          <w:rPr>
            <w:b/>
          </w:rPr>
          <w:tab/>
        </w:r>
        <w:r w:rsidRPr="008E3E81">
          <w:t>For policies (other than Auto Dealers) issued to individual named insureds, charge an additional premium once per exposure. Do not apply the additional premium a second time for Uninsured Motorists Property Damage Coverage or Underinsured Motorists Coverage.</w:t>
        </w:r>
      </w:ins>
    </w:p>
    <w:p w14:paraId="1BDBC550" w14:textId="77777777" w:rsidR="00EA2F34" w:rsidRPr="008E3E81" w:rsidRDefault="00EA2F34" w:rsidP="00BE28D4">
      <w:pPr>
        <w:pStyle w:val="space4"/>
        <w:rPr>
          <w:ins w:id="628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EA2F34" w:rsidRPr="008E3E81" w14:paraId="0B90CCD9" w14:textId="77777777" w:rsidTr="00A1082D">
        <w:trPr>
          <w:cantSplit/>
          <w:trHeight w:val="190"/>
          <w:ins w:id="6288" w:author="Author"/>
        </w:trPr>
        <w:tc>
          <w:tcPr>
            <w:tcW w:w="200" w:type="dxa"/>
          </w:tcPr>
          <w:p w14:paraId="592D4AFA" w14:textId="77777777" w:rsidR="00EA2F34" w:rsidRPr="008E3E81" w:rsidRDefault="00EA2F34" w:rsidP="00BE28D4">
            <w:pPr>
              <w:pStyle w:val="tabletext11"/>
              <w:rPr>
                <w:ins w:id="6289" w:author="Author"/>
              </w:rPr>
            </w:pPr>
          </w:p>
        </w:tc>
        <w:tc>
          <w:tcPr>
            <w:tcW w:w="860" w:type="dxa"/>
            <w:vAlign w:val="bottom"/>
            <w:hideMark/>
          </w:tcPr>
          <w:p w14:paraId="39A24C83" w14:textId="77777777" w:rsidR="00EA2F34" w:rsidRPr="008E3E81" w:rsidRDefault="00EA2F34" w:rsidP="00BE28D4">
            <w:pPr>
              <w:pStyle w:val="tabletext11"/>
              <w:spacing w:before="120" w:after="0"/>
              <w:rPr>
                <w:ins w:id="6290" w:author="Author"/>
                <w:szCs w:val="44"/>
              </w:rPr>
            </w:pPr>
            <w:ins w:id="6291" w:author="Author">
              <w:r w:rsidRPr="008E3E81">
                <w:rPr>
                  <w:szCs w:val="44"/>
                </w:rPr>
                <w:sym w:font="Wingdings 2" w:char="F03F"/>
              </w:r>
            </w:ins>
          </w:p>
        </w:tc>
        <w:tc>
          <w:tcPr>
            <w:tcW w:w="9220" w:type="dxa"/>
            <w:hideMark/>
          </w:tcPr>
          <w:p w14:paraId="225E0273" w14:textId="77777777" w:rsidR="00EA2F34" w:rsidRPr="008E3E81" w:rsidRDefault="00EA2F34" w:rsidP="00BE28D4">
            <w:pPr>
              <w:pStyle w:val="tabletext11"/>
              <w:rPr>
                <w:ins w:id="6292" w:author="Author"/>
              </w:rPr>
            </w:pPr>
            <w:ins w:id="6293" w:author="Author">
              <w:r w:rsidRPr="008E3E81">
                <w:t>Additional Premium = Loss Cost</w:t>
              </w:r>
            </w:ins>
          </w:p>
        </w:tc>
      </w:tr>
    </w:tbl>
    <w:p w14:paraId="13CFF1E8" w14:textId="46E6143A" w:rsidR="00EA2F34" w:rsidRDefault="00EA2F34" w:rsidP="00BE28D4">
      <w:pPr>
        <w:pStyle w:val="outlinetxt4"/>
        <w:rPr>
          <w:b/>
        </w:rPr>
      </w:pPr>
      <w:ins w:id="6294" w:author="Author">
        <w:r w:rsidRPr="008E3E81">
          <w:tab/>
        </w:r>
        <w:r w:rsidRPr="008E3E81">
          <w:rPr>
            <w:b/>
          </w:rPr>
          <w:t>a.</w:t>
        </w:r>
        <w:r w:rsidRPr="008E3E81">
          <w:rPr>
            <w:b/>
          </w:rPr>
          <w:tab/>
        </w:r>
        <w:r w:rsidRPr="008E3E81">
          <w:t xml:space="preserve">Loss Cost in state loss costs Table </w:t>
        </w:r>
        <w:r w:rsidRPr="008E3E81">
          <w:rPr>
            <w:b/>
          </w:rPr>
          <w:t>297.B.5.(LC)</w:t>
        </w:r>
      </w:ins>
    </w:p>
    <w:p w14:paraId="03A2C71F" w14:textId="16BD9FC5" w:rsidR="00EA2F34" w:rsidRDefault="00EA2F34" w:rsidP="00BE28D4">
      <w:pPr>
        <w:pStyle w:val="isonormal"/>
        <w:jc w:val="left"/>
      </w:pPr>
    </w:p>
    <w:p w14:paraId="11C77B8C" w14:textId="77777777" w:rsidR="00EA2F34" w:rsidRDefault="00EA2F34" w:rsidP="00BE28D4">
      <w:pPr>
        <w:pStyle w:val="isonormal"/>
        <w:sectPr w:rsidR="00EA2F34" w:rsidSect="00EA2F34">
          <w:pgSz w:w="12240" w:h="15840"/>
          <w:pgMar w:top="1735" w:right="960" w:bottom="1560" w:left="1200" w:header="575" w:footer="480" w:gutter="0"/>
          <w:cols w:space="480"/>
          <w:noEndnote/>
          <w:docGrid w:linePitch="326"/>
        </w:sectPr>
      </w:pPr>
    </w:p>
    <w:p w14:paraId="2CDB7071" w14:textId="77777777" w:rsidR="00EA2F34" w:rsidRPr="00393BDB" w:rsidRDefault="00EA2F34" w:rsidP="00BE28D4">
      <w:pPr>
        <w:pStyle w:val="boxrule"/>
        <w:rPr>
          <w:ins w:id="6295" w:author="Author"/>
        </w:rPr>
      </w:pPr>
      <w:ins w:id="6296" w:author="Author">
        <w:r w:rsidRPr="00393BDB">
          <w:lastRenderedPageBreak/>
          <w:t>298.  DEDUCTIBLE INSURANCE</w:t>
        </w:r>
      </w:ins>
    </w:p>
    <w:p w14:paraId="79757CEF" w14:textId="77777777" w:rsidR="00EA2F34" w:rsidRPr="00393BDB" w:rsidRDefault="00EA2F34" w:rsidP="00BE28D4">
      <w:pPr>
        <w:pStyle w:val="blocktext1"/>
        <w:rPr>
          <w:ins w:id="6297" w:author="Author"/>
        </w:rPr>
      </w:pPr>
      <w:ins w:id="6298" w:author="Author">
        <w:r w:rsidRPr="00393BDB">
          <w:t xml:space="preserve">The following is added to Paragraph </w:t>
        </w:r>
        <w:r w:rsidRPr="00393BDB">
          <w:rPr>
            <w:b/>
          </w:rPr>
          <w:t>A.2.:</w:t>
        </w:r>
      </w:ins>
    </w:p>
    <w:p w14:paraId="2B46CD85" w14:textId="77777777" w:rsidR="00EA2F34" w:rsidRPr="00393BDB" w:rsidRDefault="00EA2F34" w:rsidP="00BE28D4">
      <w:pPr>
        <w:pStyle w:val="space4"/>
        <w:rPr>
          <w:ins w:id="62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920"/>
        <w:gridCol w:w="920"/>
        <w:gridCol w:w="920"/>
        <w:gridCol w:w="920"/>
        <w:gridCol w:w="920"/>
      </w:tblGrid>
      <w:tr w:rsidR="00EA2F34" w:rsidRPr="00393BDB" w14:paraId="6F59B5DA" w14:textId="77777777" w:rsidTr="00A1082D">
        <w:trPr>
          <w:trHeight w:val="190"/>
          <w:ins w:id="6300" w:author="Author"/>
        </w:trPr>
        <w:tc>
          <w:tcPr>
            <w:tcW w:w="200" w:type="dxa"/>
            <w:tcBorders>
              <w:top w:val="nil"/>
              <w:left w:val="nil"/>
              <w:bottom w:val="nil"/>
              <w:right w:val="nil"/>
            </w:tcBorders>
          </w:tcPr>
          <w:p w14:paraId="564721FC" w14:textId="77777777" w:rsidR="00EA2F34" w:rsidRPr="00393BDB" w:rsidRDefault="00EA2F34" w:rsidP="00BE28D4">
            <w:pPr>
              <w:pStyle w:val="tablehead"/>
              <w:rPr>
                <w:ins w:id="6301" w:author="Author"/>
              </w:rPr>
            </w:pPr>
            <w:ins w:id="6302" w:author="Author">
              <w:r w:rsidRPr="00393BDB">
                <w:br/>
              </w:r>
            </w:ins>
          </w:p>
        </w:tc>
        <w:tc>
          <w:tcPr>
            <w:tcW w:w="1120" w:type="dxa"/>
            <w:gridSpan w:val="2"/>
            <w:tcBorders>
              <w:top w:val="single" w:sz="6" w:space="0" w:color="auto"/>
              <w:left w:val="single" w:sz="6" w:space="0" w:color="auto"/>
              <w:bottom w:val="nil"/>
              <w:right w:val="nil"/>
            </w:tcBorders>
          </w:tcPr>
          <w:p w14:paraId="01EFA302" w14:textId="77777777" w:rsidR="00EA2F34" w:rsidRPr="00393BDB" w:rsidRDefault="00EA2F34" w:rsidP="00BE28D4">
            <w:pPr>
              <w:pStyle w:val="tablehead"/>
              <w:rPr>
                <w:ins w:id="6303" w:author="Author"/>
              </w:rPr>
            </w:pPr>
          </w:p>
        </w:tc>
        <w:tc>
          <w:tcPr>
            <w:tcW w:w="1840" w:type="dxa"/>
            <w:gridSpan w:val="2"/>
            <w:tcBorders>
              <w:top w:val="single" w:sz="6" w:space="0" w:color="auto"/>
              <w:left w:val="single" w:sz="6" w:space="0" w:color="auto"/>
              <w:bottom w:val="single" w:sz="6" w:space="0" w:color="auto"/>
              <w:right w:val="single" w:sz="6" w:space="0" w:color="auto"/>
            </w:tcBorders>
          </w:tcPr>
          <w:p w14:paraId="614D2AC3" w14:textId="77777777" w:rsidR="00EA2F34" w:rsidRPr="00393BDB" w:rsidRDefault="00EA2F34" w:rsidP="00BE28D4">
            <w:pPr>
              <w:pStyle w:val="tablehead"/>
              <w:rPr>
                <w:ins w:id="6304" w:author="Author"/>
              </w:rPr>
            </w:pPr>
            <w:ins w:id="6305" w:author="Author">
              <w:r w:rsidRPr="00393BDB">
                <w:t xml:space="preserve">Combined </w:t>
              </w:r>
              <w:r w:rsidRPr="00393BDB">
                <w:br/>
                <w:t>Single Limit</w:t>
              </w:r>
            </w:ins>
          </w:p>
        </w:tc>
        <w:tc>
          <w:tcPr>
            <w:tcW w:w="1840" w:type="dxa"/>
            <w:gridSpan w:val="2"/>
            <w:tcBorders>
              <w:top w:val="single" w:sz="6" w:space="0" w:color="auto"/>
              <w:left w:val="nil"/>
              <w:bottom w:val="single" w:sz="6" w:space="0" w:color="auto"/>
              <w:right w:val="single" w:sz="6" w:space="0" w:color="auto"/>
            </w:tcBorders>
          </w:tcPr>
          <w:p w14:paraId="686E6D08" w14:textId="77777777" w:rsidR="00EA2F34" w:rsidRPr="00393BDB" w:rsidRDefault="00EA2F34" w:rsidP="00BE28D4">
            <w:pPr>
              <w:pStyle w:val="tablehead"/>
              <w:rPr>
                <w:ins w:id="6306" w:author="Author"/>
              </w:rPr>
            </w:pPr>
            <w:ins w:id="6307" w:author="Author">
              <w:r w:rsidRPr="00393BDB">
                <w:t>Property Damage Per Accident</w:t>
              </w:r>
            </w:ins>
          </w:p>
        </w:tc>
      </w:tr>
      <w:tr w:rsidR="00EA2F34" w:rsidRPr="00393BDB" w14:paraId="6F813472" w14:textId="77777777" w:rsidTr="00A1082D">
        <w:trPr>
          <w:trHeight w:val="190"/>
          <w:ins w:id="6308" w:author="Author"/>
        </w:trPr>
        <w:tc>
          <w:tcPr>
            <w:tcW w:w="200" w:type="dxa"/>
            <w:tcBorders>
              <w:top w:val="nil"/>
              <w:left w:val="nil"/>
              <w:bottom w:val="nil"/>
              <w:right w:val="nil"/>
            </w:tcBorders>
          </w:tcPr>
          <w:p w14:paraId="5FA26640" w14:textId="77777777" w:rsidR="00EA2F34" w:rsidRPr="00393BDB" w:rsidRDefault="00EA2F34" w:rsidP="00BE28D4">
            <w:pPr>
              <w:pStyle w:val="tablehead"/>
              <w:rPr>
                <w:ins w:id="6309" w:author="Author"/>
              </w:rPr>
            </w:pPr>
            <w:ins w:id="6310" w:author="Author">
              <w:r w:rsidRPr="00393BDB">
                <w:br/>
              </w:r>
            </w:ins>
          </w:p>
        </w:tc>
        <w:tc>
          <w:tcPr>
            <w:tcW w:w="1120" w:type="dxa"/>
            <w:gridSpan w:val="2"/>
            <w:tcBorders>
              <w:top w:val="nil"/>
              <w:left w:val="single" w:sz="6" w:space="0" w:color="auto"/>
              <w:bottom w:val="single" w:sz="6" w:space="0" w:color="auto"/>
              <w:right w:val="nil"/>
            </w:tcBorders>
          </w:tcPr>
          <w:p w14:paraId="7439A167" w14:textId="77777777" w:rsidR="00EA2F34" w:rsidRPr="00393BDB" w:rsidRDefault="00EA2F34" w:rsidP="00BE28D4">
            <w:pPr>
              <w:pStyle w:val="tablehead"/>
              <w:rPr>
                <w:ins w:id="6311" w:author="Author"/>
              </w:rPr>
            </w:pPr>
            <w:ins w:id="6312" w:author="Author">
              <w:r w:rsidRPr="00393BDB">
                <w:t>Deductible Amount</w:t>
              </w:r>
            </w:ins>
          </w:p>
        </w:tc>
        <w:tc>
          <w:tcPr>
            <w:tcW w:w="920" w:type="dxa"/>
            <w:tcBorders>
              <w:top w:val="nil"/>
              <w:left w:val="single" w:sz="6" w:space="0" w:color="auto"/>
              <w:bottom w:val="single" w:sz="6" w:space="0" w:color="auto"/>
              <w:right w:val="single" w:sz="6" w:space="0" w:color="auto"/>
            </w:tcBorders>
          </w:tcPr>
          <w:p w14:paraId="61F1EBCB" w14:textId="77777777" w:rsidR="00EA2F34" w:rsidRPr="00393BDB" w:rsidRDefault="00EA2F34" w:rsidP="00BE28D4">
            <w:pPr>
              <w:pStyle w:val="tablehead"/>
              <w:rPr>
                <w:ins w:id="6313" w:author="Author"/>
              </w:rPr>
            </w:pPr>
            <w:ins w:id="6314" w:author="Author">
              <w:r w:rsidRPr="00393BDB">
                <w:t>Non-zone Rated</w:t>
              </w:r>
            </w:ins>
          </w:p>
        </w:tc>
        <w:tc>
          <w:tcPr>
            <w:tcW w:w="920" w:type="dxa"/>
            <w:tcBorders>
              <w:top w:val="nil"/>
              <w:left w:val="single" w:sz="6" w:space="0" w:color="auto"/>
              <w:bottom w:val="single" w:sz="6" w:space="0" w:color="auto"/>
              <w:right w:val="single" w:sz="6" w:space="0" w:color="auto"/>
            </w:tcBorders>
          </w:tcPr>
          <w:p w14:paraId="18EFC2DC" w14:textId="77777777" w:rsidR="00EA2F34" w:rsidRPr="00393BDB" w:rsidRDefault="00EA2F34" w:rsidP="00BE28D4">
            <w:pPr>
              <w:pStyle w:val="tablehead"/>
              <w:rPr>
                <w:ins w:id="6315" w:author="Author"/>
              </w:rPr>
            </w:pPr>
            <w:ins w:id="6316" w:author="Author">
              <w:r w:rsidRPr="00393BDB">
                <w:t>Zone</w:t>
              </w:r>
            </w:ins>
            <w:r w:rsidRPr="00393BDB">
              <w:t xml:space="preserve"> </w:t>
            </w:r>
            <w:ins w:id="6317" w:author="Author">
              <w:r w:rsidRPr="00393BDB">
                <w:t>Rated</w:t>
              </w:r>
            </w:ins>
          </w:p>
        </w:tc>
        <w:tc>
          <w:tcPr>
            <w:tcW w:w="920" w:type="dxa"/>
            <w:tcBorders>
              <w:top w:val="nil"/>
              <w:left w:val="nil"/>
              <w:bottom w:val="single" w:sz="6" w:space="0" w:color="auto"/>
              <w:right w:val="single" w:sz="6" w:space="0" w:color="auto"/>
            </w:tcBorders>
          </w:tcPr>
          <w:p w14:paraId="41132BEB" w14:textId="77777777" w:rsidR="00EA2F34" w:rsidRPr="00393BDB" w:rsidRDefault="00EA2F34" w:rsidP="00BE28D4">
            <w:pPr>
              <w:pStyle w:val="tablehead"/>
              <w:rPr>
                <w:ins w:id="6318" w:author="Author"/>
              </w:rPr>
            </w:pPr>
            <w:ins w:id="6319" w:author="Author">
              <w:r w:rsidRPr="00393BDB">
                <w:t>Non-zone Rated</w:t>
              </w:r>
            </w:ins>
          </w:p>
        </w:tc>
        <w:tc>
          <w:tcPr>
            <w:tcW w:w="920" w:type="dxa"/>
            <w:tcBorders>
              <w:top w:val="nil"/>
              <w:left w:val="nil"/>
              <w:bottom w:val="single" w:sz="6" w:space="0" w:color="auto"/>
              <w:right w:val="single" w:sz="6" w:space="0" w:color="auto"/>
            </w:tcBorders>
          </w:tcPr>
          <w:p w14:paraId="1788A07A" w14:textId="77777777" w:rsidR="00EA2F34" w:rsidRPr="00393BDB" w:rsidRDefault="00EA2F34" w:rsidP="00BE28D4">
            <w:pPr>
              <w:pStyle w:val="tablehead"/>
              <w:rPr>
                <w:ins w:id="6320" w:author="Author"/>
              </w:rPr>
            </w:pPr>
            <w:ins w:id="6321" w:author="Author">
              <w:r w:rsidRPr="00393BDB">
                <w:t>Zone</w:t>
              </w:r>
            </w:ins>
            <w:r w:rsidRPr="00393BDB">
              <w:t xml:space="preserve"> </w:t>
            </w:r>
            <w:ins w:id="6322" w:author="Author">
              <w:r w:rsidRPr="00393BDB">
                <w:t>Rated</w:t>
              </w:r>
            </w:ins>
          </w:p>
        </w:tc>
      </w:tr>
      <w:tr w:rsidR="00EA2F34" w:rsidRPr="00393BDB" w14:paraId="2615735D" w14:textId="77777777" w:rsidTr="00A1082D">
        <w:trPr>
          <w:trHeight w:val="190"/>
          <w:ins w:id="6323" w:author="Author"/>
        </w:trPr>
        <w:tc>
          <w:tcPr>
            <w:tcW w:w="200" w:type="dxa"/>
            <w:tcBorders>
              <w:top w:val="nil"/>
              <w:left w:val="nil"/>
              <w:bottom w:val="nil"/>
              <w:right w:val="nil"/>
            </w:tcBorders>
          </w:tcPr>
          <w:p w14:paraId="4AC5E83C" w14:textId="77777777" w:rsidR="00EA2F34" w:rsidRPr="00393BDB" w:rsidRDefault="00EA2F34" w:rsidP="00BE28D4">
            <w:pPr>
              <w:pStyle w:val="tabletext11"/>
              <w:rPr>
                <w:ins w:id="6324" w:author="Author"/>
              </w:rPr>
            </w:pPr>
          </w:p>
        </w:tc>
        <w:tc>
          <w:tcPr>
            <w:tcW w:w="200" w:type="dxa"/>
            <w:tcBorders>
              <w:top w:val="nil"/>
              <w:left w:val="single" w:sz="6" w:space="0" w:color="auto"/>
              <w:bottom w:val="nil"/>
              <w:right w:val="nil"/>
            </w:tcBorders>
          </w:tcPr>
          <w:p w14:paraId="256B1227" w14:textId="77777777" w:rsidR="00EA2F34" w:rsidRPr="00393BDB" w:rsidRDefault="00EA2F34" w:rsidP="00BE28D4">
            <w:pPr>
              <w:pStyle w:val="tabletext11"/>
              <w:rPr>
                <w:ins w:id="6325" w:author="Author"/>
              </w:rPr>
            </w:pPr>
          </w:p>
        </w:tc>
        <w:tc>
          <w:tcPr>
            <w:tcW w:w="920" w:type="dxa"/>
            <w:tcBorders>
              <w:top w:val="nil"/>
              <w:left w:val="nil"/>
              <w:bottom w:val="nil"/>
              <w:right w:val="nil"/>
            </w:tcBorders>
            <w:vAlign w:val="bottom"/>
          </w:tcPr>
          <w:p w14:paraId="17A4192B" w14:textId="77777777" w:rsidR="00EA2F34" w:rsidRPr="00393BDB" w:rsidRDefault="00EA2F34" w:rsidP="00BE28D4">
            <w:pPr>
              <w:pStyle w:val="tabletext11"/>
              <w:tabs>
                <w:tab w:val="decimal" w:pos="593"/>
              </w:tabs>
              <w:rPr>
                <w:ins w:id="6326" w:author="Author"/>
              </w:rPr>
            </w:pPr>
            <w:ins w:id="6327" w:author="Author">
              <w:r w:rsidRPr="00393BDB">
                <w:t>None</w:t>
              </w:r>
            </w:ins>
          </w:p>
        </w:tc>
        <w:tc>
          <w:tcPr>
            <w:tcW w:w="920" w:type="dxa"/>
            <w:tcBorders>
              <w:top w:val="nil"/>
              <w:left w:val="single" w:sz="6" w:space="0" w:color="auto"/>
              <w:bottom w:val="nil"/>
              <w:right w:val="single" w:sz="6" w:space="0" w:color="auto"/>
            </w:tcBorders>
            <w:vAlign w:val="bottom"/>
          </w:tcPr>
          <w:p w14:paraId="0D66468A" w14:textId="77777777" w:rsidR="00EA2F34" w:rsidRPr="00393BDB" w:rsidRDefault="00EA2F34" w:rsidP="00BE28D4">
            <w:pPr>
              <w:pStyle w:val="tabletext11"/>
              <w:tabs>
                <w:tab w:val="decimal" w:pos="280"/>
              </w:tabs>
              <w:rPr>
                <w:ins w:id="6328" w:author="Author"/>
                <w:rFonts w:cs="Arial"/>
                <w:color w:val="000000"/>
                <w:szCs w:val="18"/>
              </w:rPr>
            </w:pPr>
            <w:ins w:id="6329" w:author="Author">
              <w:r w:rsidRPr="00393BDB">
                <w:rPr>
                  <w:rFonts w:cs="Arial"/>
                  <w:color w:val="000000"/>
                  <w:szCs w:val="18"/>
                </w:rPr>
                <w:t>0.000</w:t>
              </w:r>
            </w:ins>
          </w:p>
        </w:tc>
        <w:tc>
          <w:tcPr>
            <w:tcW w:w="920" w:type="dxa"/>
            <w:tcBorders>
              <w:top w:val="nil"/>
              <w:left w:val="single" w:sz="6" w:space="0" w:color="auto"/>
              <w:bottom w:val="nil"/>
              <w:right w:val="single" w:sz="6" w:space="0" w:color="auto"/>
            </w:tcBorders>
            <w:vAlign w:val="bottom"/>
          </w:tcPr>
          <w:p w14:paraId="27ACCD4A" w14:textId="77777777" w:rsidR="00EA2F34" w:rsidRPr="00393BDB" w:rsidRDefault="00EA2F34" w:rsidP="00BE28D4">
            <w:pPr>
              <w:pStyle w:val="tabletext11"/>
              <w:tabs>
                <w:tab w:val="decimal" w:pos="280"/>
              </w:tabs>
              <w:rPr>
                <w:ins w:id="6330" w:author="Author"/>
                <w:rFonts w:cs="Arial"/>
                <w:color w:val="000000"/>
                <w:szCs w:val="18"/>
              </w:rPr>
            </w:pPr>
            <w:ins w:id="6331" w:author="Author">
              <w:r w:rsidRPr="00393BDB">
                <w:rPr>
                  <w:rFonts w:cs="Arial"/>
                  <w:color w:val="000000"/>
                  <w:szCs w:val="18"/>
                </w:rPr>
                <w:t>0.000</w:t>
              </w:r>
            </w:ins>
          </w:p>
        </w:tc>
        <w:tc>
          <w:tcPr>
            <w:tcW w:w="920" w:type="dxa"/>
            <w:tcBorders>
              <w:top w:val="nil"/>
              <w:left w:val="nil"/>
              <w:bottom w:val="nil"/>
              <w:right w:val="single" w:sz="6" w:space="0" w:color="auto"/>
            </w:tcBorders>
            <w:vAlign w:val="bottom"/>
          </w:tcPr>
          <w:p w14:paraId="2B4C495B" w14:textId="77777777" w:rsidR="00EA2F34" w:rsidRPr="00393BDB" w:rsidRDefault="00EA2F34" w:rsidP="00BE28D4">
            <w:pPr>
              <w:pStyle w:val="tabletext11"/>
              <w:tabs>
                <w:tab w:val="decimal" w:pos="280"/>
              </w:tabs>
              <w:rPr>
                <w:ins w:id="6332" w:author="Author"/>
                <w:rFonts w:cs="Arial"/>
                <w:color w:val="000000"/>
                <w:szCs w:val="18"/>
              </w:rPr>
            </w:pPr>
            <w:ins w:id="6333" w:author="Author">
              <w:r w:rsidRPr="00393BDB">
                <w:rPr>
                  <w:rFonts w:cs="Arial"/>
                  <w:color w:val="000000"/>
                  <w:szCs w:val="18"/>
                </w:rPr>
                <w:t>0.000</w:t>
              </w:r>
            </w:ins>
          </w:p>
        </w:tc>
        <w:tc>
          <w:tcPr>
            <w:tcW w:w="920" w:type="dxa"/>
            <w:tcBorders>
              <w:top w:val="nil"/>
              <w:left w:val="nil"/>
              <w:bottom w:val="nil"/>
              <w:right w:val="single" w:sz="6" w:space="0" w:color="auto"/>
            </w:tcBorders>
            <w:vAlign w:val="bottom"/>
          </w:tcPr>
          <w:p w14:paraId="28A6E7C0" w14:textId="77777777" w:rsidR="00EA2F34" w:rsidRPr="00393BDB" w:rsidRDefault="00EA2F34" w:rsidP="00BE28D4">
            <w:pPr>
              <w:pStyle w:val="tabletext11"/>
              <w:tabs>
                <w:tab w:val="decimal" w:pos="280"/>
              </w:tabs>
              <w:rPr>
                <w:ins w:id="6334" w:author="Author"/>
                <w:rFonts w:cs="Arial"/>
                <w:color w:val="000000"/>
                <w:szCs w:val="18"/>
              </w:rPr>
            </w:pPr>
            <w:ins w:id="6335" w:author="Author">
              <w:r w:rsidRPr="00393BDB">
                <w:rPr>
                  <w:rFonts w:cs="Arial"/>
                  <w:color w:val="000000"/>
                  <w:szCs w:val="18"/>
                </w:rPr>
                <w:t>0.000</w:t>
              </w:r>
            </w:ins>
          </w:p>
        </w:tc>
      </w:tr>
      <w:tr w:rsidR="00EA2F34" w:rsidRPr="00393BDB" w14:paraId="12C8BECE" w14:textId="77777777" w:rsidTr="00A1082D">
        <w:trPr>
          <w:trHeight w:val="190"/>
          <w:ins w:id="6336" w:author="Author"/>
        </w:trPr>
        <w:tc>
          <w:tcPr>
            <w:tcW w:w="200" w:type="dxa"/>
            <w:tcBorders>
              <w:top w:val="nil"/>
              <w:left w:val="nil"/>
              <w:bottom w:val="nil"/>
              <w:right w:val="nil"/>
            </w:tcBorders>
          </w:tcPr>
          <w:p w14:paraId="1FF77C9F" w14:textId="77777777" w:rsidR="00EA2F34" w:rsidRPr="00393BDB" w:rsidRDefault="00EA2F34" w:rsidP="00BE28D4">
            <w:pPr>
              <w:pStyle w:val="tabletext11"/>
              <w:rPr>
                <w:ins w:id="6337" w:author="Author"/>
              </w:rPr>
            </w:pPr>
          </w:p>
        </w:tc>
        <w:tc>
          <w:tcPr>
            <w:tcW w:w="200" w:type="dxa"/>
            <w:tcBorders>
              <w:top w:val="nil"/>
              <w:left w:val="single" w:sz="6" w:space="0" w:color="auto"/>
              <w:bottom w:val="nil"/>
              <w:right w:val="nil"/>
            </w:tcBorders>
          </w:tcPr>
          <w:p w14:paraId="74749E53" w14:textId="77777777" w:rsidR="00EA2F34" w:rsidRPr="00393BDB" w:rsidRDefault="00EA2F34" w:rsidP="00BE28D4">
            <w:pPr>
              <w:pStyle w:val="tabletext11"/>
              <w:rPr>
                <w:ins w:id="6338" w:author="Author"/>
              </w:rPr>
            </w:pPr>
            <w:ins w:id="6339" w:author="Author">
              <w:r w:rsidRPr="00393BDB">
                <w:t>$</w:t>
              </w:r>
            </w:ins>
          </w:p>
        </w:tc>
        <w:tc>
          <w:tcPr>
            <w:tcW w:w="920" w:type="dxa"/>
            <w:tcBorders>
              <w:top w:val="nil"/>
              <w:left w:val="nil"/>
              <w:bottom w:val="nil"/>
              <w:right w:val="nil"/>
            </w:tcBorders>
            <w:vAlign w:val="bottom"/>
          </w:tcPr>
          <w:p w14:paraId="38EAC9B1" w14:textId="77777777" w:rsidR="00EA2F34" w:rsidRPr="00393BDB" w:rsidRDefault="00EA2F34" w:rsidP="00BE28D4">
            <w:pPr>
              <w:pStyle w:val="tabletext11"/>
              <w:tabs>
                <w:tab w:val="decimal" w:pos="593"/>
              </w:tabs>
              <w:rPr>
                <w:ins w:id="6340" w:author="Author"/>
              </w:rPr>
            </w:pPr>
            <w:ins w:id="6341" w:author="Author">
              <w:r w:rsidRPr="00393BDB">
                <w:t>250</w:t>
              </w:r>
            </w:ins>
          </w:p>
        </w:tc>
        <w:tc>
          <w:tcPr>
            <w:tcW w:w="920" w:type="dxa"/>
            <w:tcBorders>
              <w:top w:val="nil"/>
              <w:left w:val="single" w:sz="6" w:space="0" w:color="auto"/>
              <w:bottom w:val="nil"/>
              <w:right w:val="single" w:sz="6" w:space="0" w:color="auto"/>
            </w:tcBorders>
            <w:vAlign w:val="bottom"/>
          </w:tcPr>
          <w:p w14:paraId="224868BD" w14:textId="77777777" w:rsidR="00EA2F34" w:rsidRPr="00393BDB" w:rsidRDefault="00EA2F34" w:rsidP="00BE28D4">
            <w:pPr>
              <w:pStyle w:val="tabletext11"/>
              <w:tabs>
                <w:tab w:val="decimal" w:pos="280"/>
              </w:tabs>
              <w:rPr>
                <w:ins w:id="6342" w:author="Author"/>
                <w:rFonts w:cs="Arial"/>
                <w:color w:val="000000"/>
                <w:szCs w:val="18"/>
              </w:rPr>
            </w:pPr>
            <w:ins w:id="6343" w:author="Author">
              <w:r w:rsidRPr="00393BDB">
                <w:rPr>
                  <w:rFonts w:cs="Arial"/>
                  <w:color w:val="000000"/>
                  <w:szCs w:val="18"/>
                </w:rPr>
                <w:t>0.013</w:t>
              </w:r>
            </w:ins>
          </w:p>
        </w:tc>
        <w:tc>
          <w:tcPr>
            <w:tcW w:w="920" w:type="dxa"/>
            <w:tcBorders>
              <w:top w:val="nil"/>
              <w:left w:val="single" w:sz="6" w:space="0" w:color="auto"/>
              <w:bottom w:val="nil"/>
              <w:right w:val="single" w:sz="6" w:space="0" w:color="auto"/>
            </w:tcBorders>
            <w:vAlign w:val="bottom"/>
          </w:tcPr>
          <w:p w14:paraId="4EE6E18B" w14:textId="77777777" w:rsidR="00EA2F34" w:rsidRPr="00393BDB" w:rsidRDefault="00EA2F34" w:rsidP="00BE28D4">
            <w:pPr>
              <w:pStyle w:val="tabletext11"/>
              <w:tabs>
                <w:tab w:val="decimal" w:pos="280"/>
              </w:tabs>
              <w:rPr>
                <w:ins w:id="6344" w:author="Author"/>
                <w:rFonts w:cs="Arial"/>
                <w:color w:val="000000"/>
                <w:szCs w:val="18"/>
              </w:rPr>
            </w:pPr>
            <w:ins w:id="6345" w:author="Author">
              <w:r w:rsidRPr="00393BDB">
                <w:rPr>
                  <w:rFonts w:cs="Arial"/>
                  <w:color w:val="000000"/>
                  <w:szCs w:val="18"/>
                </w:rPr>
                <w:t>0.010</w:t>
              </w:r>
            </w:ins>
          </w:p>
        </w:tc>
        <w:tc>
          <w:tcPr>
            <w:tcW w:w="920" w:type="dxa"/>
            <w:tcBorders>
              <w:top w:val="nil"/>
              <w:left w:val="nil"/>
              <w:bottom w:val="nil"/>
              <w:right w:val="single" w:sz="6" w:space="0" w:color="auto"/>
            </w:tcBorders>
            <w:vAlign w:val="bottom"/>
          </w:tcPr>
          <w:p w14:paraId="0A6764E5" w14:textId="77777777" w:rsidR="00EA2F34" w:rsidRPr="00393BDB" w:rsidRDefault="00EA2F34" w:rsidP="00BE28D4">
            <w:pPr>
              <w:pStyle w:val="tabletext11"/>
              <w:tabs>
                <w:tab w:val="decimal" w:pos="280"/>
              </w:tabs>
              <w:rPr>
                <w:ins w:id="6346" w:author="Author"/>
                <w:rFonts w:cs="Arial"/>
                <w:color w:val="000000"/>
                <w:szCs w:val="18"/>
              </w:rPr>
            </w:pPr>
            <w:ins w:id="6347" w:author="Author">
              <w:r w:rsidRPr="00393BDB">
                <w:rPr>
                  <w:rFonts w:cs="Arial"/>
                  <w:color w:val="000000"/>
                  <w:szCs w:val="18"/>
                </w:rPr>
                <w:t>0.012</w:t>
              </w:r>
            </w:ins>
          </w:p>
        </w:tc>
        <w:tc>
          <w:tcPr>
            <w:tcW w:w="920" w:type="dxa"/>
            <w:tcBorders>
              <w:top w:val="nil"/>
              <w:left w:val="nil"/>
              <w:bottom w:val="nil"/>
              <w:right w:val="single" w:sz="6" w:space="0" w:color="auto"/>
            </w:tcBorders>
            <w:vAlign w:val="bottom"/>
          </w:tcPr>
          <w:p w14:paraId="3B965F09" w14:textId="77777777" w:rsidR="00EA2F34" w:rsidRPr="00393BDB" w:rsidRDefault="00EA2F34" w:rsidP="00BE28D4">
            <w:pPr>
              <w:pStyle w:val="tabletext11"/>
              <w:tabs>
                <w:tab w:val="decimal" w:pos="280"/>
              </w:tabs>
              <w:rPr>
                <w:ins w:id="6348" w:author="Author"/>
                <w:rFonts w:cs="Arial"/>
                <w:color w:val="000000"/>
                <w:szCs w:val="18"/>
              </w:rPr>
            </w:pPr>
            <w:ins w:id="6349" w:author="Author">
              <w:r w:rsidRPr="00393BDB">
                <w:rPr>
                  <w:rFonts w:cs="Arial"/>
                  <w:color w:val="000000"/>
                  <w:szCs w:val="18"/>
                </w:rPr>
                <w:t>0.009</w:t>
              </w:r>
            </w:ins>
          </w:p>
        </w:tc>
      </w:tr>
      <w:tr w:rsidR="00EA2F34" w:rsidRPr="00393BDB" w14:paraId="55C10C95" w14:textId="77777777" w:rsidTr="00A1082D">
        <w:trPr>
          <w:trHeight w:val="190"/>
          <w:ins w:id="6350" w:author="Author"/>
        </w:trPr>
        <w:tc>
          <w:tcPr>
            <w:tcW w:w="200" w:type="dxa"/>
            <w:tcBorders>
              <w:top w:val="nil"/>
              <w:left w:val="nil"/>
              <w:bottom w:val="nil"/>
              <w:right w:val="nil"/>
            </w:tcBorders>
          </w:tcPr>
          <w:p w14:paraId="3A4C92D8" w14:textId="77777777" w:rsidR="00EA2F34" w:rsidRPr="00393BDB" w:rsidRDefault="00EA2F34" w:rsidP="00BE28D4">
            <w:pPr>
              <w:pStyle w:val="tabletext11"/>
              <w:rPr>
                <w:ins w:id="6351" w:author="Author"/>
              </w:rPr>
            </w:pPr>
          </w:p>
        </w:tc>
        <w:tc>
          <w:tcPr>
            <w:tcW w:w="200" w:type="dxa"/>
            <w:tcBorders>
              <w:top w:val="nil"/>
              <w:left w:val="single" w:sz="6" w:space="0" w:color="auto"/>
              <w:bottom w:val="nil"/>
              <w:right w:val="nil"/>
            </w:tcBorders>
          </w:tcPr>
          <w:p w14:paraId="26AA302D" w14:textId="77777777" w:rsidR="00EA2F34" w:rsidRPr="00393BDB" w:rsidRDefault="00EA2F34" w:rsidP="00BE28D4">
            <w:pPr>
              <w:pStyle w:val="tabletext11"/>
              <w:rPr>
                <w:ins w:id="6352" w:author="Author"/>
              </w:rPr>
            </w:pPr>
          </w:p>
        </w:tc>
        <w:tc>
          <w:tcPr>
            <w:tcW w:w="920" w:type="dxa"/>
            <w:tcBorders>
              <w:top w:val="nil"/>
              <w:left w:val="nil"/>
              <w:bottom w:val="nil"/>
              <w:right w:val="nil"/>
            </w:tcBorders>
            <w:vAlign w:val="bottom"/>
          </w:tcPr>
          <w:p w14:paraId="6A0701AA" w14:textId="77777777" w:rsidR="00EA2F34" w:rsidRPr="00393BDB" w:rsidRDefault="00EA2F34" w:rsidP="00BE28D4">
            <w:pPr>
              <w:pStyle w:val="tabletext11"/>
              <w:tabs>
                <w:tab w:val="decimal" w:pos="593"/>
              </w:tabs>
              <w:rPr>
                <w:ins w:id="6353" w:author="Author"/>
              </w:rPr>
            </w:pPr>
            <w:ins w:id="6354" w:author="Author">
              <w:r w:rsidRPr="00393BDB">
                <w:t>500</w:t>
              </w:r>
            </w:ins>
          </w:p>
        </w:tc>
        <w:tc>
          <w:tcPr>
            <w:tcW w:w="920" w:type="dxa"/>
            <w:tcBorders>
              <w:top w:val="nil"/>
              <w:left w:val="single" w:sz="6" w:space="0" w:color="auto"/>
              <w:bottom w:val="nil"/>
              <w:right w:val="single" w:sz="6" w:space="0" w:color="auto"/>
            </w:tcBorders>
            <w:vAlign w:val="bottom"/>
          </w:tcPr>
          <w:p w14:paraId="29D7D65D" w14:textId="77777777" w:rsidR="00EA2F34" w:rsidRPr="00393BDB" w:rsidRDefault="00EA2F34" w:rsidP="00BE28D4">
            <w:pPr>
              <w:pStyle w:val="tabletext11"/>
              <w:tabs>
                <w:tab w:val="decimal" w:pos="280"/>
              </w:tabs>
              <w:rPr>
                <w:ins w:id="6355" w:author="Author"/>
                <w:rFonts w:cs="Arial"/>
                <w:color w:val="000000"/>
                <w:szCs w:val="18"/>
              </w:rPr>
            </w:pPr>
            <w:ins w:id="6356" w:author="Author">
              <w:r w:rsidRPr="00393BDB">
                <w:rPr>
                  <w:rFonts w:cs="Arial"/>
                  <w:color w:val="000000"/>
                  <w:szCs w:val="18"/>
                </w:rPr>
                <w:t>0.026</w:t>
              </w:r>
            </w:ins>
          </w:p>
        </w:tc>
        <w:tc>
          <w:tcPr>
            <w:tcW w:w="920" w:type="dxa"/>
            <w:tcBorders>
              <w:top w:val="nil"/>
              <w:left w:val="single" w:sz="6" w:space="0" w:color="auto"/>
              <w:bottom w:val="nil"/>
              <w:right w:val="single" w:sz="6" w:space="0" w:color="auto"/>
            </w:tcBorders>
            <w:vAlign w:val="bottom"/>
          </w:tcPr>
          <w:p w14:paraId="58476E13" w14:textId="77777777" w:rsidR="00EA2F34" w:rsidRPr="00393BDB" w:rsidRDefault="00EA2F34" w:rsidP="00BE28D4">
            <w:pPr>
              <w:pStyle w:val="tabletext11"/>
              <w:tabs>
                <w:tab w:val="decimal" w:pos="280"/>
              </w:tabs>
              <w:rPr>
                <w:ins w:id="6357" w:author="Author"/>
                <w:rFonts w:cs="Arial"/>
                <w:color w:val="000000"/>
                <w:szCs w:val="18"/>
              </w:rPr>
            </w:pPr>
            <w:ins w:id="6358" w:author="Author">
              <w:r w:rsidRPr="00393BDB">
                <w:rPr>
                  <w:rFonts w:cs="Arial"/>
                  <w:color w:val="000000"/>
                  <w:szCs w:val="18"/>
                </w:rPr>
                <w:t>0.019</w:t>
              </w:r>
            </w:ins>
          </w:p>
        </w:tc>
        <w:tc>
          <w:tcPr>
            <w:tcW w:w="920" w:type="dxa"/>
            <w:tcBorders>
              <w:top w:val="nil"/>
              <w:left w:val="nil"/>
              <w:bottom w:val="nil"/>
              <w:right w:val="single" w:sz="6" w:space="0" w:color="auto"/>
            </w:tcBorders>
            <w:vAlign w:val="bottom"/>
          </w:tcPr>
          <w:p w14:paraId="4756A2E6" w14:textId="77777777" w:rsidR="00EA2F34" w:rsidRPr="00393BDB" w:rsidRDefault="00EA2F34" w:rsidP="00BE28D4">
            <w:pPr>
              <w:pStyle w:val="tabletext11"/>
              <w:tabs>
                <w:tab w:val="decimal" w:pos="280"/>
              </w:tabs>
              <w:rPr>
                <w:ins w:id="6359" w:author="Author"/>
                <w:rFonts w:cs="Arial"/>
                <w:color w:val="000000"/>
                <w:szCs w:val="18"/>
              </w:rPr>
            </w:pPr>
            <w:ins w:id="6360" w:author="Author">
              <w:r w:rsidRPr="00393BDB">
                <w:rPr>
                  <w:rFonts w:cs="Arial"/>
                  <w:color w:val="000000"/>
                  <w:szCs w:val="18"/>
                </w:rPr>
                <w:t>0.024</w:t>
              </w:r>
            </w:ins>
          </w:p>
        </w:tc>
        <w:tc>
          <w:tcPr>
            <w:tcW w:w="920" w:type="dxa"/>
            <w:tcBorders>
              <w:top w:val="nil"/>
              <w:left w:val="nil"/>
              <w:bottom w:val="nil"/>
              <w:right w:val="single" w:sz="6" w:space="0" w:color="auto"/>
            </w:tcBorders>
            <w:vAlign w:val="bottom"/>
          </w:tcPr>
          <w:p w14:paraId="61B41CC8" w14:textId="77777777" w:rsidR="00EA2F34" w:rsidRPr="00393BDB" w:rsidRDefault="00EA2F34" w:rsidP="00BE28D4">
            <w:pPr>
              <w:pStyle w:val="tabletext11"/>
              <w:tabs>
                <w:tab w:val="decimal" w:pos="280"/>
              </w:tabs>
              <w:rPr>
                <w:ins w:id="6361" w:author="Author"/>
                <w:rFonts w:cs="Arial"/>
                <w:color w:val="000000"/>
                <w:szCs w:val="18"/>
              </w:rPr>
            </w:pPr>
            <w:ins w:id="6362" w:author="Author">
              <w:r w:rsidRPr="00393BDB">
                <w:rPr>
                  <w:rFonts w:cs="Arial"/>
                  <w:color w:val="000000"/>
                  <w:szCs w:val="18"/>
                </w:rPr>
                <w:t>0.018</w:t>
              </w:r>
            </w:ins>
          </w:p>
        </w:tc>
      </w:tr>
      <w:tr w:rsidR="00EA2F34" w:rsidRPr="00393BDB" w14:paraId="75D20C7D" w14:textId="77777777" w:rsidTr="00A1082D">
        <w:trPr>
          <w:trHeight w:val="190"/>
          <w:ins w:id="6363" w:author="Author"/>
        </w:trPr>
        <w:tc>
          <w:tcPr>
            <w:tcW w:w="200" w:type="dxa"/>
            <w:tcBorders>
              <w:top w:val="nil"/>
              <w:left w:val="nil"/>
              <w:bottom w:val="nil"/>
              <w:right w:val="nil"/>
            </w:tcBorders>
          </w:tcPr>
          <w:p w14:paraId="6A0C877E" w14:textId="77777777" w:rsidR="00EA2F34" w:rsidRPr="00393BDB" w:rsidRDefault="00EA2F34" w:rsidP="00BE28D4">
            <w:pPr>
              <w:pStyle w:val="tabletext11"/>
              <w:rPr>
                <w:ins w:id="6364" w:author="Author"/>
              </w:rPr>
            </w:pPr>
          </w:p>
        </w:tc>
        <w:tc>
          <w:tcPr>
            <w:tcW w:w="200" w:type="dxa"/>
            <w:tcBorders>
              <w:top w:val="nil"/>
              <w:left w:val="single" w:sz="6" w:space="0" w:color="auto"/>
              <w:bottom w:val="nil"/>
              <w:right w:val="nil"/>
            </w:tcBorders>
          </w:tcPr>
          <w:p w14:paraId="7DB6E508" w14:textId="77777777" w:rsidR="00EA2F34" w:rsidRPr="00393BDB" w:rsidRDefault="00EA2F34" w:rsidP="00BE28D4">
            <w:pPr>
              <w:pStyle w:val="tabletext11"/>
              <w:rPr>
                <w:ins w:id="6365" w:author="Author"/>
              </w:rPr>
            </w:pPr>
          </w:p>
        </w:tc>
        <w:tc>
          <w:tcPr>
            <w:tcW w:w="920" w:type="dxa"/>
            <w:tcBorders>
              <w:top w:val="nil"/>
              <w:left w:val="nil"/>
              <w:bottom w:val="nil"/>
              <w:right w:val="nil"/>
            </w:tcBorders>
            <w:vAlign w:val="bottom"/>
          </w:tcPr>
          <w:p w14:paraId="6C7D5233" w14:textId="77777777" w:rsidR="00EA2F34" w:rsidRPr="00393BDB" w:rsidRDefault="00EA2F34" w:rsidP="00BE28D4">
            <w:pPr>
              <w:pStyle w:val="tabletext11"/>
              <w:tabs>
                <w:tab w:val="decimal" w:pos="593"/>
              </w:tabs>
              <w:rPr>
                <w:ins w:id="6366" w:author="Author"/>
              </w:rPr>
            </w:pPr>
            <w:ins w:id="6367" w:author="Author">
              <w:r w:rsidRPr="00393BDB">
                <w:t>1,000</w:t>
              </w:r>
            </w:ins>
          </w:p>
        </w:tc>
        <w:tc>
          <w:tcPr>
            <w:tcW w:w="920" w:type="dxa"/>
            <w:tcBorders>
              <w:top w:val="nil"/>
              <w:left w:val="single" w:sz="6" w:space="0" w:color="auto"/>
              <w:bottom w:val="nil"/>
              <w:right w:val="single" w:sz="6" w:space="0" w:color="auto"/>
            </w:tcBorders>
            <w:vAlign w:val="bottom"/>
          </w:tcPr>
          <w:p w14:paraId="1EC756C1" w14:textId="77777777" w:rsidR="00EA2F34" w:rsidRPr="00393BDB" w:rsidRDefault="00EA2F34" w:rsidP="00BE28D4">
            <w:pPr>
              <w:pStyle w:val="tabletext11"/>
              <w:tabs>
                <w:tab w:val="decimal" w:pos="280"/>
              </w:tabs>
              <w:rPr>
                <w:ins w:id="6368" w:author="Author"/>
                <w:rFonts w:cs="Arial"/>
                <w:color w:val="000000"/>
                <w:szCs w:val="18"/>
              </w:rPr>
            </w:pPr>
            <w:ins w:id="6369" w:author="Author">
              <w:r w:rsidRPr="00393BDB">
                <w:rPr>
                  <w:rFonts w:cs="Arial"/>
                  <w:color w:val="000000"/>
                  <w:szCs w:val="18"/>
                </w:rPr>
                <w:t>0.049</w:t>
              </w:r>
            </w:ins>
          </w:p>
        </w:tc>
        <w:tc>
          <w:tcPr>
            <w:tcW w:w="920" w:type="dxa"/>
            <w:tcBorders>
              <w:top w:val="nil"/>
              <w:left w:val="single" w:sz="6" w:space="0" w:color="auto"/>
              <w:bottom w:val="nil"/>
              <w:right w:val="single" w:sz="6" w:space="0" w:color="auto"/>
            </w:tcBorders>
            <w:vAlign w:val="bottom"/>
          </w:tcPr>
          <w:p w14:paraId="6057F710" w14:textId="77777777" w:rsidR="00EA2F34" w:rsidRPr="00393BDB" w:rsidRDefault="00EA2F34" w:rsidP="00BE28D4">
            <w:pPr>
              <w:pStyle w:val="tabletext11"/>
              <w:tabs>
                <w:tab w:val="decimal" w:pos="280"/>
              </w:tabs>
              <w:rPr>
                <w:ins w:id="6370" w:author="Author"/>
                <w:rFonts w:cs="Arial"/>
                <w:color w:val="000000"/>
                <w:szCs w:val="18"/>
              </w:rPr>
            </w:pPr>
            <w:ins w:id="6371" w:author="Author">
              <w:r w:rsidRPr="00393BDB">
                <w:rPr>
                  <w:rFonts w:cs="Arial"/>
                  <w:color w:val="000000"/>
                  <w:szCs w:val="18"/>
                </w:rPr>
                <w:t>0.037</w:t>
              </w:r>
            </w:ins>
          </w:p>
        </w:tc>
        <w:tc>
          <w:tcPr>
            <w:tcW w:w="920" w:type="dxa"/>
            <w:tcBorders>
              <w:top w:val="nil"/>
              <w:left w:val="nil"/>
              <w:bottom w:val="nil"/>
              <w:right w:val="single" w:sz="6" w:space="0" w:color="auto"/>
            </w:tcBorders>
            <w:vAlign w:val="bottom"/>
          </w:tcPr>
          <w:p w14:paraId="29AE0F8F" w14:textId="77777777" w:rsidR="00EA2F34" w:rsidRPr="00393BDB" w:rsidRDefault="00EA2F34" w:rsidP="00BE28D4">
            <w:pPr>
              <w:pStyle w:val="tabletext11"/>
              <w:tabs>
                <w:tab w:val="decimal" w:pos="280"/>
              </w:tabs>
              <w:rPr>
                <w:ins w:id="6372" w:author="Author"/>
                <w:rFonts w:cs="Arial"/>
                <w:color w:val="000000"/>
                <w:szCs w:val="18"/>
              </w:rPr>
            </w:pPr>
            <w:ins w:id="6373" w:author="Author">
              <w:r w:rsidRPr="00393BDB">
                <w:rPr>
                  <w:rFonts w:cs="Arial"/>
                  <w:color w:val="000000"/>
                  <w:szCs w:val="18"/>
                </w:rPr>
                <w:t>0.046</w:t>
              </w:r>
            </w:ins>
          </w:p>
        </w:tc>
        <w:tc>
          <w:tcPr>
            <w:tcW w:w="920" w:type="dxa"/>
            <w:tcBorders>
              <w:top w:val="nil"/>
              <w:left w:val="nil"/>
              <w:bottom w:val="nil"/>
              <w:right w:val="single" w:sz="6" w:space="0" w:color="auto"/>
            </w:tcBorders>
            <w:vAlign w:val="bottom"/>
          </w:tcPr>
          <w:p w14:paraId="1597A643" w14:textId="77777777" w:rsidR="00EA2F34" w:rsidRPr="00393BDB" w:rsidRDefault="00EA2F34" w:rsidP="00BE28D4">
            <w:pPr>
              <w:pStyle w:val="tabletext11"/>
              <w:tabs>
                <w:tab w:val="decimal" w:pos="280"/>
              </w:tabs>
              <w:rPr>
                <w:ins w:id="6374" w:author="Author"/>
                <w:rFonts w:cs="Arial"/>
                <w:color w:val="000000"/>
                <w:szCs w:val="18"/>
              </w:rPr>
            </w:pPr>
            <w:ins w:id="6375" w:author="Author">
              <w:r w:rsidRPr="00393BDB">
                <w:rPr>
                  <w:rFonts w:cs="Arial"/>
                  <w:color w:val="000000"/>
                  <w:szCs w:val="18"/>
                </w:rPr>
                <w:t>0.034</w:t>
              </w:r>
            </w:ins>
          </w:p>
        </w:tc>
      </w:tr>
      <w:tr w:rsidR="00EA2F34" w:rsidRPr="00393BDB" w14:paraId="021E5F34" w14:textId="77777777" w:rsidTr="00A1082D">
        <w:trPr>
          <w:trHeight w:val="190"/>
          <w:ins w:id="6376" w:author="Author"/>
        </w:trPr>
        <w:tc>
          <w:tcPr>
            <w:tcW w:w="200" w:type="dxa"/>
            <w:tcBorders>
              <w:top w:val="nil"/>
              <w:left w:val="nil"/>
              <w:bottom w:val="nil"/>
              <w:right w:val="nil"/>
            </w:tcBorders>
          </w:tcPr>
          <w:p w14:paraId="16360170" w14:textId="77777777" w:rsidR="00EA2F34" w:rsidRPr="00393BDB" w:rsidRDefault="00EA2F34" w:rsidP="00BE28D4">
            <w:pPr>
              <w:pStyle w:val="tabletext11"/>
              <w:rPr>
                <w:ins w:id="6377" w:author="Author"/>
              </w:rPr>
            </w:pPr>
          </w:p>
        </w:tc>
        <w:tc>
          <w:tcPr>
            <w:tcW w:w="200" w:type="dxa"/>
            <w:tcBorders>
              <w:top w:val="nil"/>
              <w:left w:val="single" w:sz="6" w:space="0" w:color="auto"/>
              <w:bottom w:val="nil"/>
              <w:right w:val="nil"/>
            </w:tcBorders>
          </w:tcPr>
          <w:p w14:paraId="30E1DA10" w14:textId="77777777" w:rsidR="00EA2F34" w:rsidRPr="00393BDB" w:rsidRDefault="00EA2F34" w:rsidP="00BE28D4">
            <w:pPr>
              <w:pStyle w:val="tabletext11"/>
              <w:rPr>
                <w:ins w:id="6378" w:author="Author"/>
              </w:rPr>
            </w:pPr>
          </w:p>
        </w:tc>
        <w:tc>
          <w:tcPr>
            <w:tcW w:w="920" w:type="dxa"/>
            <w:tcBorders>
              <w:top w:val="nil"/>
              <w:left w:val="nil"/>
              <w:bottom w:val="nil"/>
              <w:right w:val="nil"/>
            </w:tcBorders>
            <w:vAlign w:val="bottom"/>
          </w:tcPr>
          <w:p w14:paraId="63777060" w14:textId="77777777" w:rsidR="00EA2F34" w:rsidRPr="00393BDB" w:rsidRDefault="00EA2F34" w:rsidP="00BE28D4">
            <w:pPr>
              <w:pStyle w:val="tabletext11"/>
              <w:tabs>
                <w:tab w:val="decimal" w:pos="593"/>
              </w:tabs>
              <w:rPr>
                <w:ins w:id="6379" w:author="Author"/>
              </w:rPr>
            </w:pPr>
            <w:ins w:id="6380" w:author="Author">
              <w:r w:rsidRPr="00393BDB">
                <w:t>2,500</w:t>
              </w:r>
            </w:ins>
          </w:p>
        </w:tc>
        <w:tc>
          <w:tcPr>
            <w:tcW w:w="920" w:type="dxa"/>
            <w:tcBorders>
              <w:top w:val="nil"/>
              <w:left w:val="single" w:sz="6" w:space="0" w:color="auto"/>
              <w:bottom w:val="nil"/>
              <w:right w:val="single" w:sz="6" w:space="0" w:color="auto"/>
            </w:tcBorders>
            <w:vAlign w:val="bottom"/>
          </w:tcPr>
          <w:p w14:paraId="781F0789" w14:textId="77777777" w:rsidR="00EA2F34" w:rsidRPr="00393BDB" w:rsidRDefault="00EA2F34" w:rsidP="00BE28D4">
            <w:pPr>
              <w:pStyle w:val="tabletext11"/>
              <w:tabs>
                <w:tab w:val="decimal" w:pos="280"/>
              </w:tabs>
              <w:rPr>
                <w:ins w:id="6381" w:author="Author"/>
                <w:rFonts w:cs="Arial"/>
                <w:color w:val="000000"/>
                <w:szCs w:val="18"/>
              </w:rPr>
            </w:pPr>
            <w:ins w:id="6382" w:author="Author">
              <w:r w:rsidRPr="00393BDB">
                <w:rPr>
                  <w:rFonts w:cs="Arial"/>
                  <w:color w:val="000000"/>
                  <w:szCs w:val="18"/>
                </w:rPr>
                <w:t>0.106</w:t>
              </w:r>
            </w:ins>
          </w:p>
        </w:tc>
        <w:tc>
          <w:tcPr>
            <w:tcW w:w="920" w:type="dxa"/>
            <w:tcBorders>
              <w:top w:val="nil"/>
              <w:left w:val="single" w:sz="6" w:space="0" w:color="auto"/>
              <w:bottom w:val="nil"/>
              <w:right w:val="single" w:sz="6" w:space="0" w:color="auto"/>
            </w:tcBorders>
            <w:vAlign w:val="bottom"/>
          </w:tcPr>
          <w:p w14:paraId="59710BDA" w14:textId="77777777" w:rsidR="00EA2F34" w:rsidRPr="00393BDB" w:rsidRDefault="00EA2F34" w:rsidP="00BE28D4">
            <w:pPr>
              <w:pStyle w:val="tabletext11"/>
              <w:tabs>
                <w:tab w:val="decimal" w:pos="280"/>
              </w:tabs>
              <w:rPr>
                <w:ins w:id="6383" w:author="Author"/>
                <w:rFonts w:cs="Arial"/>
                <w:color w:val="000000"/>
                <w:szCs w:val="18"/>
              </w:rPr>
            </w:pPr>
            <w:ins w:id="6384" w:author="Author">
              <w:r w:rsidRPr="00393BDB">
                <w:rPr>
                  <w:rFonts w:cs="Arial"/>
                  <w:color w:val="000000"/>
                  <w:szCs w:val="18"/>
                </w:rPr>
                <w:t>0.083</w:t>
              </w:r>
            </w:ins>
          </w:p>
        </w:tc>
        <w:tc>
          <w:tcPr>
            <w:tcW w:w="920" w:type="dxa"/>
            <w:tcBorders>
              <w:top w:val="nil"/>
              <w:left w:val="nil"/>
              <w:bottom w:val="nil"/>
              <w:right w:val="single" w:sz="6" w:space="0" w:color="auto"/>
            </w:tcBorders>
            <w:vAlign w:val="bottom"/>
          </w:tcPr>
          <w:p w14:paraId="60E0986A" w14:textId="77777777" w:rsidR="00EA2F34" w:rsidRPr="00393BDB" w:rsidRDefault="00EA2F34" w:rsidP="00BE28D4">
            <w:pPr>
              <w:pStyle w:val="tabletext11"/>
              <w:tabs>
                <w:tab w:val="decimal" w:pos="280"/>
              </w:tabs>
              <w:rPr>
                <w:ins w:id="6385" w:author="Author"/>
                <w:rFonts w:cs="Arial"/>
                <w:color w:val="000000"/>
                <w:szCs w:val="18"/>
              </w:rPr>
            </w:pPr>
            <w:ins w:id="6386" w:author="Author">
              <w:r w:rsidRPr="00393BDB">
                <w:rPr>
                  <w:rFonts w:cs="Arial"/>
                  <w:color w:val="000000"/>
                  <w:szCs w:val="18"/>
                </w:rPr>
                <w:t>0.097</w:t>
              </w:r>
            </w:ins>
          </w:p>
        </w:tc>
        <w:tc>
          <w:tcPr>
            <w:tcW w:w="920" w:type="dxa"/>
            <w:tcBorders>
              <w:top w:val="nil"/>
              <w:left w:val="nil"/>
              <w:bottom w:val="nil"/>
              <w:right w:val="single" w:sz="6" w:space="0" w:color="auto"/>
            </w:tcBorders>
            <w:vAlign w:val="bottom"/>
          </w:tcPr>
          <w:p w14:paraId="2343FBC4" w14:textId="77777777" w:rsidR="00EA2F34" w:rsidRPr="00393BDB" w:rsidRDefault="00EA2F34" w:rsidP="00BE28D4">
            <w:pPr>
              <w:pStyle w:val="tabletext11"/>
              <w:tabs>
                <w:tab w:val="decimal" w:pos="280"/>
              </w:tabs>
              <w:rPr>
                <w:ins w:id="6387" w:author="Author"/>
                <w:rFonts w:cs="Arial"/>
                <w:color w:val="000000"/>
                <w:szCs w:val="18"/>
              </w:rPr>
            </w:pPr>
            <w:ins w:id="6388" w:author="Author">
              <w:r w:rsidRPr="00393BDB">
                <w:rPr>
                  <w:rFonts w:cs="Arial"/>
                  <w:color w:val="000000"/>
                  <w:szCs w:val="18"/>
                </w:rPr>
                <w:t>0.075</w:t>
              </w:r>
            </w:ins>
          </w:p>
        </w:tc>
      </w:tr>
      <w:tr w:rsidR="00EA2F34" w:rsidRPr="00393BDB" w14:paraId="0A37A2D9" w14:textId="77777777" w:rsidTr="00A1082D">
        <w:trPr>
          <w:trHeight w:val="190"/>
          <w:ins w:id="6389" w:author="Author"/>
        </w:trPr>
        <w:tc>
          <w:tcPr>
            <w:tcW w:w="200" w:type="dxa"/>
            <w:tcBorders>
              <w:top w:val="nil"/>
              <w:left w:val="nil"/>
              <w:bottom w:val="nil"/>
              <w:right w:val="nil"/>
            </w:tcBorders>
          </w:tcPr>
          <w:p w14:paraId="62370EED" w14:textId="77777777" w:rsidR="00EA2F34" w:rsidRPr="00393BDB" w:rsidRDefault="00EA2F34" w:rsidP="00BE28D4">
            <w:pPr>
              <w:pStyle w:val="tabletext11"/>
              <w:rPr>
                <w:ins w:id="6390" w:author="Author"/>
              </w:rPr>
            </w:pPr>
          </w:p>
        </w:tc>
        <w:tc>
          <w:tcPr>
            <w:tcW w:w="200" w:type="dxa"/>
            <w:tcBorders>
              <w:top w:val="nil"/>
              <w:left w:val="single" w:sz="6" w:space="0" w:color="auto"/>
              <w:bottom w:val="nil"/>
              <w:right w:val="nil"/>
            </w:tcBorders>
          </w:tcPr>
          <w:p w14:paraId="75448D69" w14:textId="77777777" w:rsidR="00EA2F34" w:rsidRPr="00393BDB" w:rsidRDefault="00EA2F34" w:rsidP="00BE28D4">
            <w:pPr>
              <w:pStyle w:val="tabletext11"/>
              <w:rPr>
                <w:ins w:id="6391" w:author="Author"/>
              </w:rPr>
            </w:pPr>
          </w:p>
        </w:tc>
        <w:tc>
          <w:tcPr>
            <w:tcW w:w="920" w:type="dxa"/>
            <w:tcBorders>
              <w:top w:val="nil"/>
              <w:left w:val="nil"/>
              <w:bottom w:val="nil"/>
              <w:right w:val="nil"/>
            </w:tcBorders>
            <w:vAlign w:val="bottom"/>
          </w:tcPr>
          <w:p w14:paraId="61F1FAE4" w14:textId="77777777" w:rsidR="00EA2F34" w:rsidRPr="00393BDB" w:rsidRDefault="00EA2F34" w:rsidP="00BE28D4">
            <w:pPr>
              <w:pStyle w:val="tabletext11"/>
              <w:tabs>
                <w:tab w:val="decimal" w:pos="593"/>
              </w:tabs>
              <w:rPr>
                <w:ins w:id="6392" w:author="Author"/>
              </w:rPr>
            </w:pPr>
            <w:ins w:id="6393" w:author="Author">
              <w:r w:rsidRPr="00393BDB">
                <w:t>5,000</w:t>
              </w:r>
            </w:ins>
          </w:p>
        </w:tc>
        <w:tc>
          <w:tcPr>
            <w:tcW w:w="920" w:type="dxa"/>
            <w:tcBorders>
              <w:top w:val="nil"/>
              <w:left w:val="single" w:sz="6" w:space="0" w:color="auto"/>
              <w:bottom w:val="nil"/>
              <w:right w:val="single" w:sz="6" w:space="0" w:color="auto"/>
            </w:tcBorders>
            <w:vAlign w:val="bottom"/>
          </w:tcPr>
          <w:p w14:paraId="1B32DF83" w14:textId="77777777" w:rsidR="00EA2F34" w:rsidRPr="00393BDB" w:rsidRDefault="00EA2F34" w:rsidP="00BE28D4">
            <w:pPr>
              <w:pStyle w:val="tabletext11"/>
              <w:tabs>
                <w:tab w:val="decimal" w:pos="280"/>
              </w:tabs>
              <w:rPr>
                <w:ins w:id="6394" w:author="Author"/>
                <w:rFonts w:cs="Arial"/>
                <w:color w:val="000000"/>
                <w:szCs w:val="18"/>
              </w:rPr>
            </w:pPr>
            <w:ins w:id="6395" w:author="Author">
              <w:r w:rsidRPr="00393BDB">
                <w:rPr>
                  <w:rFonts w:cs="Arial"/>
                  <w:color w:val="000000"/>
                  <w:szCs w:val="18"/>
                </w:rPr>
                <w:t>0.174</w:t>
              </w:r>
            </w:ins>
          </w:p>
        </w:tc>
        <w:tc>
          <w:tcPr>
            <w:tcW w:w="920" w:type="dxa"/>
            <w:tcBorders>
              <w:top w:val="nil"/>
              <w:left w:val="single" w:sz="6" w:space="0" w:color="auto"/>
              <w:bottom w:val="nil"/>
              <w:right w:val="single" w:sz="6" w:space="0" w:color="auto"/>
            </w:tcBorders>
            <w:vAlign w:val="bottom"/>
          </w:tcPr>
          <w:p w14:paraId="09B56089" w14:textId="77777777" w:rsidR="00EA2F34" w:rsidRPr="00393BDB" w:rsidRDefault="00EA2F34" w:rsidP="00BE28D4">
            <w:pPr>
              <w:pStyle w:val="tabletext11"/>
              <w:tabs>
                <w:tab w:val="decimal" w:pos="280"/>
              </w:tabs>
              <w:rPr>
                <w:ins w:id="6396" w:author="Author"/>
                <w:rFonts w:cs="Arial"/>
                <w:color w:val="000000"/>
                <w:szCs w:val="18"/>
              </w:rPr>
            </w:pPr>
            <w:ins w:id="6397" w:author="Author">
              <w:r w:rsidRPr="00393BDB">
                <w:rPr>
                  <w:rFonts w:cs="Arial"/>
                  <w:color w:val="000000"/>
                  <w:szCs w:val="18"/>
                </w:rPr>
                <w:t>0.143</w:t>
              </w:r>
            </w:ins>
          </w:p>
        </w:tc>
        <w:tc>
          <w:tcPr>
            <w:tcW w:w="920" w:type="dxa"/>
            <w:tcBorders>
              <w:top w:val="nil"/>
              <w:left w:val="nil"/>
              <w:bottom w:val="nil"/>
              <w:right w:val="single" w:sz="6" w:space="0" w:color="auto"/>
            </w:tcBorders>
            <w:vAlign w:val="bottom"/>
          </w:tcPr>
          <w:p w14:paraId="0E45273D" w14:textId="77777777" w:rsidR="00EA2F34" w:rsidRPr="00393BDB" w:rsidRDefault="00EA2F34" w:rsidP="00BE28D4">
            <w:pPr>
              <w:pStyle w:val="tabletext11"/>
              <w:tabs>
                <w:tab w:val="decimal" w:pos="280"/>
              </w:tabs>
              <w:rPr>
                <w:ins w:id="6398" w:author="Author"/>
                <w:rFonts w:cs="Arial"/>
                <w:color w:val="000000"/>
                <w:szCs w:val="18"/>
              </w:rPr>
            </w:pPr>
            <w:ins w:id="6399" w:author="Author">
              <w:r w:rsidRPr="00393BDB">
                <w:rPr>
                  <w:rFonts w:cs="Arial"/>
                  <w:color w:val="000000"/>
                  <w:szCs w:val="18"/>
                </w:rPr>
                <w:t>0.153</w:t>
              </w:r>
            </w:ins>
          </w:p>
        </w:tc>
        <w:tc>
          <w:tcPr>
            <w:tcW w:w="920" w:type="dxa"/>
            <w:tcBorders>
              <w:top w:val="nil"/>
              <w:left w:val="nil"/>
              <w:bottom w:val="nil"/>
              <w:right w:val="single" w:sz="6" w:space="0" w:color="auto"/>
            </w:tcBorders>
            <w:vAlign w:val="bottom"/>
          </w:tcPr>
          <w:p w14:paraId="0DFEFCDF" w14:textId="77777777" w:rsidR="00EA2F34" w:rsidRPr="00393BDB" w:rsidRDefault="00EA2F34" w:rsidP="00BE28D4">
            <w:pPr>
              <w:pStyle w:val="tabletext11"/>
              <w:tabs>
                <w:tab w:val="decimal" w:pos="280"/>
              </w:tabs>
              <w:rPr>
                <w:ins w:id="6400" w:author="Author"/>
                <w:rFonts w:cs="Arial"/>
                <w:color w:val="000000"/>
                <w:szCs w:val="18"/>
              </w:rPr>
            </w:pPr>
            <w:ins w:id="6401" w:author="Author">
              <w:r w:rsidRPr="00393BDB">
                <w:rPr>
                  <w:rFonts w:cs="Arial"/>
                  <w:color w:val="000000"/>
                  <w:szCs w:val="18"/>
                </w:rPr>
                <w:t>0.125</w:t>
              </w:r>
            </w:ins>
          </w:p>
        </w:tc>
      </w:tr>
      <w:tr w:rsidR="00EA2F34" w:rsidRPr="00393BDB" w14:paraId="065AC589" w14:textId="77777777" w:rsidTr="00A1082D">
        <w:trPr>
          <w:trHeight w:val="190"/>
          <w:ins w:id="6402" w:author="Author"/>
        </w:trPr>
        <w:tc>
          <w:tcPr>
            <w:tcW w:w="200" w:type="dxa"/>
            <w:tcBorders>
              <w:top w:val="nil"/>
              <w:left w:val="nil"/>
              <w:bottom w:val="nil"/>
              <w:right w:val="nil"/>
            </w:tcBorders>
          </w:tcPr>
          <w:p w14:paraId="136F1C47" w14:textId="77777777" w:rsidR="00EA2F34" w:rsidRPr="00393BDB" w:rsidRDefault="00EA2F34" w:rsidP="00BE28D4">
            <w:pPr>
              <w:pStyle w:val="tabletext11"/>
              <w:rPr>
                <w:ins w:id="6403" w:author="Author"/>
              </w:rPr>
            </w:pPr>
          </w:p>
        </w:tc>
        <w:tc>
          <w:tcPr>
            <w:tcW w:w="200" w:type="dxa"/>
            <w:tcBorders>
              <w:top w:val="nil"/>
              <w:left w:val="single" w:sz="6" w:space="0" w:color="auto"/>
              <w:bottom w:val="nil"/>
              <w:right w:val="nil"/>
            </w:tcBorders>
          </w:tcPr>
          <w:p w14:paraId="289C812C" w14:textId="77777777" w:rsidR="00EA2F34" w:rsidRPr="00393BDB" w:rsidRDefault="00EA2F34" w:rsidP="00BE28D4">
            <w:pPr>
              <w:pStyle w:val="tabletext11"/>
              <w:rPr>
                <w:ins w:id="6404" w:author="Author"/>
              </w:rPr>
            </w:pPr>
          </w:p>
        </w:tc>
        <w:tc>
          <w:tcPr>
            <w:tcW w:w="920" w:type="dxa"/>
            <w:tcBorders>
              <w:top w:val="nil"/>
              <w:left w:val="nil"/>
              <w:bottom w:val="nil"/>
              <w:right w:val="nil"/>
            </w:tcBorders>
            <w:vAlign w:val="bottom"/>
          </w:tcPr>
          <w:p w14:paraId="1714435D" w14:textId="77777777" w:rsidR="00EA2F34" w:rsidRPr="00393BDB" w:rsidRDefault="00EA2F34" w:rsidP="00BE28D4">
            <w:pPr>
              <w:pStyle w:val="tabletext11"/>
              <w:tabs>
                <w:tab w:val="decimal" w:pos="593"/>
              </w:tabs>
              <w:rPr>
                <w:ins w:id="6405" w:author="Author"/>
              </w:rPr>
            </w:pPr>
            <w:ins w:id="6406" w:author="Author">
              <w:r w:rsidRPr="00393BDB">
                <w:t>10,000</w:t>
              </w:r>
            </w:ins>
          </w:p>
        </w:tc>
        <w:tc>
          <w:tcPr>
            <w:tcW w:w="920" w:type="dxa"/>
            <w:tcBorders>
              <w:top w:val="nil"/>
              <w:left w:val="single" w:sz="6" w:space="0" w:color="auto"/>
              <w:bottom w:val="nil"/>
              <w:right w:val="single" w:sz="6" w:space="0" w:color="auto"/>
            </w:tcBorders>
            <w:vAlign w:val="bottom"/>
          </w:tcPr>
          <w:p w14:paraId="7F68FA1C" w14:textId="77777777" w:rsidR="00EA2F34" w:rsidRPr="00393BDB" w:rsidRDefault="00EA2F34" w:rsidP="00BE28D4">
            <w:pPr>
              <w:pStyle w:val="tabletext11"/>
              <w:tabs>
                <w:tab w:val="decimal" w:pos="280"/>
              </w:tabs>
              <w:rPr>
                <w:ins w:id="6407" w:author="Author"/>
                <w:rFonts w:cs="Arial"/>
                <w:color w:val="000000"/>
                <w:szCs w:val="18"/>
              </w:rPr>
            </w:pPr>
            <w:ins w:id="6408" w:author="Author">
              <w:r w:rsidRPr="00393BDB">
                <w:rPr>
                  <w:rFonts w:cs="Arial"/>
                  <w:color w:val="000000"/>
                  <w:szCs w:val="18"/>
                </w:rPr>
                <w:t>0.257</w:t>
              </w:r>
            </w:ins>
          </w:p>
        </w:tc>
        <w:tc>
          <w:tcPr>
            <w:tcW w:w="920" w:type="dxa"/>
            <w:tcBorders>
              <w:top w:val="nil"/>
              <w:left w:val="single" w:sz="6" w:space="0" w:color="auto"/>
              <w:bottom w:val="nil"/>
              <w:right w:val="single" w:sz="6" w:space="0" w:color="auto"/>
            </w:tcBorders>
            <w:vAlign w:val="bottom"/>
          </w:tcPr>
          <w:p w14:paraId="794FEE44" w14:textId="77777777" w:rsidR="00EA2F34" w:rsidRPr="00393BDB" w:rsidRDefault="00EA2F34" w:rsidP="00BE28D4">
            <w:pPr>
              <w:pStyle w:val="tabletext11"/>
              <w:tabs>
                <w:tab w:val="decimal" w:pos="280"/>
              </w:tabs>
              <w:rPr>
                <w:ins w:id="6409" w:author="Author"/>
                <w:rFonts w:cs="Arial"/>
                <w:color w:val="000000"/>
                <w:szCs w:val="18"/>
              </w:rPr>
            </w:pPr>
            <w:ins w:id="6410" w:author="Author">
              <w:r w:rsidRPr="00393BDB">
                <w:rPr>
                  <w:rFonts w:cs="Arial"/>
                  <w:color w:val="000000"/>
                  <w:szCs w:val="18"/>
                </w:rPr>
                <w:t>0.223</w:t>
              </w:r>
            </w:ins>
          </w:p>
        </w:tc>
        <w:tc>
          <w:tcPr>
            <w:tcW w:w="920" w:type="dxa"/>
            <w:tcBorders>
              <w:top w:val="nil"/>
              <w:left w:val="nil"/>
              <w:bottom w:val="nil"/>
              <w:right w:val="single" w:sz="6" w:space="0" w:color="auto"/>
            </w:tcBorders>
            <w:vAlign w:val="bottom"/>
          </w:tcPr>
          <w:p w14:paraId="0A74AEB4" w14:textId="77777777" w:rsidR="00EA2F34" w:rsidRPr="00393BDB" w:rsidRDefault="00EA2F34" w:rsidP="00BE28D4">
            <w:pPr>
              <w:pStyle w:val="tabletext11"/>
              <w:tabs>
                <w:tab w:val="decimal" w:pos="280"/>
              </w:tabs>
              <w:rPr>
                <w:ins w:id="6411" w:author="Author"/>
                <w:rFonts w:cs="Arial"/>
                <w:color w:val="000000"/>
                <w:szCs w:val="18"/>
              </w:rPr>
            </w:pPr>
            <w:ins w:id="6412" w:author="Author">
              <w:r w:rsidRPr="00393BDB">
                <w:rPr>
                  <w:rFonts w:cs="Arial"/>
                  <w:color w:val="000000"/>
                  <w:szCs w:val="18"/>
                </w:rPr>
                <w:t>0.208</w:t>
              </w:r>
            </w:ins>
          </w:p>
        </w:tc>
        <w:tc>
          <w:tcPr>
            <w:tcW w:w="920" w:type="dxa"/>
            <w:tcBorders>
              <w:top w:val="nil"/>
              <w:left w:val="nil"/>
              <w:bottom w:val="nil"/>
              <w:right w:val="single" w:sz="6" w:space="0" w:color="auto"/>
            </w:tcBorders>
            <w:vAlign w:val="bottom"/>
          </w:tcPr>
          <w:p w14:paraId="395ED694" w14:textId="77777777" w:rsidR="00EA2F34" w:rsidRPr="00393BDB" w:rsidRDefault="00EA2F34" w:rsidP="00BE28D4">
            <w:pPr>
              <w:pStyle w:val="tabletext11"/>
              <w:tabs>
                <w:tab w:val="decimal" w:pos="280"/>
              </w:tabs>
              <w:rPr>
                <w:ins w:id="6413" w:author="Author"/>
                <w:rFonts w:cs="Arial"/>
                <w:color w:val="000000"/>
                <w:szCs w:val="18"/>
              </w:rPr>
            </w:pPr>
            <w:ins w:id="6414" w:author="Author">
              <w:r w:rsidRPr="00393BDB">
                <w:rPr>
                  <w:rFonts w:cs="Arial"/>
                  <w:color w:val="000000"/>
                  <w:szCs w:val="18"/>
                </w:rPr>
                <w:t>0.182</w:t>
              </w:r>
            </w:ins>
          </w:p>
        </w:tc>
      </w:tr>
      <w:tr w:rsidR="00EA2F34" w:rsidRPr="00393BDB" w14:paraId="69FA8D83" w14:textId="77777777" w:rsidTr="00A1082D">
        <w:trPr>
          <w:trHeight w:val="190"/>
          <w:ins w:id="6415" w:author="Author"/>
        </w:trPr>
        <w:tc>
          <w:tcPr>
            <w:tcW w:w="200" w:type="dxa"/>
            <w:tcBorders>
              <w:top w:val="nil"/>
              <w:left w:val="nil"/>
              <w:bottom w:val="nil"/>
              <w:right w:val="nil"/>
            </w:tcBorders>
          </w:tcPr>
          <w:p w14:paraId="6358BD1C" w14:textId="77777777" w:rsidR="00EA2F34" w:rsidRPr="00393BDB" w:rsidRDefault="00EA2F34" w:rsidP="00BE28D4">
            <w:pPr>
              <w:pStyle w:val="tabletext11"/>
              <w:rPr>
                <w:ins w:id="6416" w:author="Author"/>
              </w:rPr>
            </w:pPr>
          </w:p>
        </w:tc>
        <w:tc>
          <w:tcPr>
            <w:tcW w:w="200" w:type="dxa"/>
            <w:tcBorders>
              <w:top w:val="nil"/>
              <w:left w:val="single" w:sz="6" w:space="0" w:color="auto"/>
              <w:bottom w:val="nil"/>
              <w:right w:val="nil"/>
            </w:tcBorders>
          </w:tcPr>
          <w:p w14:paraId="5E5BB8AE" w14:textId="77777777" w:rsidR="00EA2F34" w:rsidRPr="00393BDB" w:rsidRDefault="00EA2F34" w:rsidP="00BE28D4">
            <w:pPr>
              <w:pStyle w:val="tabletext11"/>
              <w:rPr>
                <w:ins w:id="6417" w:author="Author"/>
              </w:rPr>
            </w:pPr>
          </w:p>
        </w:tc>
        <w:tc>
          <w:tcPr>
            <w:tcW w:w="920" w:type="dxa"/>
            <w:tcBorders>
              <w:top w:val="nil"/>
              <w:left w:val="nil"/>
              <w:bottom w:val="nil"/>
              <w:right w:val="nil"/>
            </w:tcBorders>
            <w:vAlign w:val="bottom"/>
          </w:tcPr>
          <w:p w14:paraId="7FC8DF6C" w14:textId="77777777" w:rsidR="00EA2F34" w:rsidRPr="00393BDB" w:rsidRDefault="00EA2F34" w:rsidP="00BE28D4">
            <w:pPr>
              <w:pStyle w:val="tabletext11"/>
              <w:tabs>
                <w:tab w:val="decimal" w:pos="593"/>
              </w:tabs>
              <w:rPr>
                <w:ins w:id="6418" w:author="Author"/>
              </w:rPr>
            </w:pPr>
            <w:ins w:id="6419" w:author="Author">
              <w:r w:rsidRPr="00393BDB">
                <w:t>20,000</w:t>
              </w:r>
            </w:ins>
          </w:p>
        </w:tc>
        <w:tc>
          <w:tcPr>
            <w:tcW w:w="920" w:type="dxa"/>
            <w:tcBorders>
              <w:top w:val="nil"/>
              <w:left w:val="single" w:sz="6" w:space="0" w:color="auto"/>
              <w:bottom w:val="nil"/>
              <w:right w:val="single" w:sz="6" w:space="0" w:color="auto"/>
            </w:tcBorders>
            <w:vAlign w:val="bottom"/>
          </w:tcPr>
          <w:p w14:paraId="583027DF" w14:textId="77777777" w:rsidR="00EA2F34" w:rsidRPr="00393BDB" w:rsidRDefault="00EA2F34" w:rsidP="00BE28D4">
            <w:pPr>
              <w:pStyle w:val="tabletext11"/>
              <w:tabs>
                <w:tab w:val="decimal" w:pos="280"/>
              </w:tabs>
              <w:rPr>
                <w:ins w:id="6420" w:author="Author"/>
                <w:rFonts w:cs="Arial"/>
                <w:color w:val="000000"/>
                <w:szCs w:val="18"/>
              </w:rPr>
            </w:pPr>
            <w:ins w:id="6421" w:author="Author">
              <w:r w:rsidRPr="00393BDB">
                <w:rPr>
                  <w:rFonts w:cs="Arial"/>
                  <w:color w:val="000000"/>
                  <w:szCs w:val="18"/>
                </w:rPr>
                <w:t>0.347</w:t>
              </w:r>
            </w:ins>
          </w:p>
        </w:tc>
        <w:tc>
          <w:tcPr>
            <w:tcW w:w="920" w:type="dxa"/>
            <w:tcBorders>
              <w:top w:val="nil"/>
              <w:left w:val="single" w:sz="6" w:space="0" w:color="auto"/>
              <w:bottom w:val="nil"/>
              <w:right w:val="single" w:sz="6" w:space="0" w:color="auto"/>
            </w:tcBorders>
            <w:vAlign w:val="bottom"/>
          </w:tcPr>
          <w:p w14:paraId="4A7676BE" w14:textId="77777777" w:rsidR="00EA2F34" w:rsidRPr="00393BDB" w:rsidRDefault="00EA2F34" w:rsidP="00BE28D4">
            <w:pPr>
              <w:pStyle w:val="tabletext11"/>
              <w:tabs>
                <w:tab w:val="decimal" w:pos="280"/>
              </w:tabs>
              <w:rPr>
                <w:ins w:id="6422" w:author="Author"/>
                <w:rFonts w:cs="Arial"/>
                <w:color w:val="000000"/>
                <w:szCs w:val="18"/>
              </w:rPr>
            </w:pPr>
            <w:ins w:id="6423" w:author="Author">
              <w:r w:rsidRPr="00393BDB">
                <w:rPr>
                  <w:rFonts w:cs="Arial"/>
                  <w:color w:val="000000"/>
                  <w:szCs w:val="18"/>
                </w:rPr>
                <w:t>0.313</w:t>
              </w:r>
            </w:ins>
          </w:p>
        </w:tc>
        <w:tc>
          <w:tcPr>
            <w:tcW w:w="920" w:type="dxa"/>
            <w:tcBorders>
              <w:top w:val="nil"/>
              <w:left w:val="nil"/>
              <w:bottom w:val="nil"/>
              <w:right w:val="single" w:sz="6" w:space="0" w:color="auto"/>
            </w:tcBorders>
            <w:vAlign w:val="bottom"/>
          </w:tcPr>
          <w:p w14:paraId="3DB643F8" w14:textId="77777777" w:rsidR="00EA2F34" w:rsidRPr="00393BDB" w:rsidRDefault="00EA2F34" w:rsidP="00BE28D4">
            <w:pPr>
              <w:pStyle w:val="tabletext11"/>
              <w:tabs>
                <w:tab w:val="decimal" w:pos="280"/>
              </w:tabs>
              <w:rPr>
                <w:ins w:id="6424" w:author="Author"/>
                <w:rFonts w:cs="Arial"/>
                <w:color w:val="000000"/>
                <w:szCs w:val="18"/>
              </w:rPr>
            </w:pPr>
            <w:ins w:id="6425" w:author="Author">
              <w:r w:rsidRPr="00393BDB">
                <w:rPr>
                  <w:rFonts w:cs="Arial"/>
                  <w:color w:val="000000"/>
                  <w:szCs w:val="18"/>
                </w:rPr>
                <w:t>0.246</w:t>
              </w:r>
            </w:ins>
          </w:p>
        </w:tc>
        <w:tc>
          <w:tcPr>
            <w:tcW w:w="920" w:type="dxa"/>
            <w:tcBorders>
              <w:top w:val="nil"/>
              <w:left w:val="nil"/>
              <w:bottom w:val="nil"/>
              <w:right w:val="single" w:sz="6" w:space="0" w:color="auto"/>
            </w:tcBorders>
            <w:vAlign w:val="bottom"/>
          </w:tcPr>
          <w:p w14:paraId="145A5EFB" w14:textId="77777777" w:rsidR="00EA2F34" w:rsidRPr="00393BDB" w:rsidRDefault="00EA2F34" w:rsidP="00BE28D4">
            <w:pPr>
              <w:pStyle w:val="tabletext11"/>
              <w:tabs>
                <w:tab w:val="decimal" w:pos="280"/>
              </w:tabs>
              <w:rPr>
                <w:ins w:id="6426" w:author="Author"/>
                <w:rFonts w:cs="Arial"/>
                <w:color w:val="000000"/>
                <w:szCs w:val="18"/>
              </w:rPr>
            </w:pPr>
            <w:ins w:id="6427" w:author="Author">
              <w:r w:rsidRPr="00393BDB">
                <w:rPr>
                  <w:rFonts w:cs="Arial"/>
                  <w:color w:val="000000"/>
                  <w:szCs w:val="18"/>
                </w:rPr>
                <w:t>0.230</w:t>
              </w:r>
            </w:ins>
          </w:p>
        </w:tc>
      </w:tr>
      <w:tr w:rsidR="00EA2F34" w:rsidRPr="00393BDB" w14:paraId="271CC520" w14:textId="77777777" w:rsidTr="00A1082D">
        <w:trPr>
          <w:trHeight w:val="190"/>
          <w:ins w:id="6428" w:author="Author"/>
        </w:trPr>
        <w:tc>
          <w:tcPr>
            <w:tcW w:w="200" w:type="dxa"/>
            <w:tcBorders>
              <w:top w:val="nil"/>
              <w:left w:val="nil"/>
              <w:bottom w:val="nil"/>
              <w:right w:val="nil"/>
            </w:tcBorders>
          </w:tcPr>
          <w:p w14:paraId="4C13BB9F" w14:textId="77777777" w:rsidR="00EA2F34" w:rsidRPr="00393BDB" w:rsidRDefault="00EA2F34" w:rsidP="00BE28D4">
            <w:pPr>
              <w:pStyle w:val="tabletext11"/>
              <w:rPr>
                <w:ins w:id="6429" w:author="Author"/>
              </w:rPr>
            </w:pPr>
          </w:p>
        </w:tc>
        <w:tc>
          <w:tcPr>
            <w:tcW w:w="200" w:type="dxa"/>
            <w:tcBorders>
              <w:top w:val="nil"/>
              <w:left w:val="single" w:sz="6" w:space="0" w:color="auto"/>
              <w:bottom w:val="nil"/>
              <w:right w:val="nil"/>
            </w:tcBorders>
          </w:tcPr>
          <w:p w14:paraId="2C11A538" w14:textId="77777777" w:rsidR="00EA2F34" w:rsidRPr="00393BDB" w:rsidRDefault="00EA2F34" w:rsidP="00BE28D4">
            <w:pPr>
              <w:pStyle w:val="tabletext11"/>
              <w:rPr>
                <w:ins w:id="6430" w:author="Author"/>
              </w:rPr>
            </w:pPr>
          </w:p>
        </w:tc>
        <w:tc>
          <w:tcPr>
            <w:tcW w:w="920" w:type="dxa"/>
            <w:tcBorders>
              <w:top w:val="nil"/>
              <w:left w:val="nil"/>
              <w:bottom w:val="nil"/>
              <w:right w:val="nil"/>
            </w:tcBorders>
            <w:vAlign w:val="bottom"/>
          </w:tcPr>
          <w:p w14:paraId="3BFC22BF" w14:textId="77777777" w:rsidR="00EA2F34" w:rsidRPr="00393BDB" w:rsidRDefault="00EA2F34" w:rsidP="00BE28D4">
            <w:pPr>
              <w:pStyle w:val="tabletext11"/>
              <w:tabs>
                <w:tab w:val="decimal" w:pos="593"/>
              </w:tabs>
              <w:rPr>
                <w:ins w:id="6431" w:author="Author"/>
              </w:rPr>
            </w:pPr>
            <w:ins w:id="6432" w:author="Author">
              <w:r w:rsidRPr="00393BDB">
                <w:t>25,000</w:t>
              </w:r>
            </w:ins>
          </w:p>
        </w:tc>
        <w:tc>
          <w:tcPr>
            <w:tcW w:w="920" w:type="dxa"/>
            <w:tcBorders>
              <w:top w:val="nil"/>
              <w:left w:val="single" w:sz="6" w:space="0" w:color="auto"/>
              <w:bottom w:val="nil"/>
              <w:right w:val="single" w:sz="6" w:space="0" w:color="auto"/>
            </w:tcBorders>
            <w:vAlign w:val="bottom"/>
          </w:tcPr>
          <w:p w14:paraId="52CDC537" w14:textId="77777777" w:rsidR="00EA2F34" w:rsidRPr="00393BDB" w:rsidRDefault="00EA2F34" w:rsidP="00BE28D4">
            <w:pPr>
              <w:pStyle w:val="tabletext11"/>
              <w:tabs>
                <w:tab w:val="decimal" w:pos="280"/>
              </w:tabs>
              <w:rPr>
                <w:ins w:id="6433" w:author="Author"/>
                <w:rFonts w:cs="Arial"/>
                <w:color w:val="000000"/>
                <w:szCs w:val="18"/>
              </w:rPr>
            </w:pPr>
            <w:ins w:id="6434" w:author="Author">
              <w:r w:rsidRPr="00393BDB">
                <w:rPr>
                  <w:rFonts w:cs="Arial"/>
                  <w:color w:val="000000"/>
                  <w:szCs w:val="18"/>
                </w:rPr>
                <w:t>0.379</w:t>
              </w:r>
            </w:ins>
          </w:p>
        </w:tc>
        <w:tc>
          <w:tcPr>
            <w:tcW w:w="920" w:type="dxa"/>
            <w:tcBorders>
              <w:top w:val="nil"/>
              <w:left w:val="single" w:sz="6" w:space="0" w:color="auto"/>
              <w:bottom w:val="nil"/>
              <w:right w:val="single" w:sz="6" w:space="0" w:color="auto"/>
            </w:tcBorders>
            <w:vAlign w:val="bottom"/>
          </w:tcPr>
          <w:p w14:paraId="3B13A1ED" w14:textId="77777777" w:rsidR="00EA2F34" w:rsidRPr="00393BDB" w:rsidRDefault="00EA2F34" w:rsidP="00BE28D4">
            <w:pPr>
              <w:pStyle w:val="tabletext11"/>
              <w:tabs>
                <w:tab w:val="decimal" w:pos="280"/>
              </w:tabs>
              <w:rPr>
                <w:ins w:id="6435" w:author="Author"/>
                <w:rFonts w:cs="Arial"/>
                <w:color w:val="000000"/>
                <w:szCs w:val="18"/>
              </w:rPr>
            </w:pPr>
            <w:ins w:id="6436" w:author="Author">
              <w:r w:rsidRPr="00393BDB">
                <w:rPr>
                  <w:rFonts w:cs="Arial"/>
                  <w:color w:val="000000"/>
                  <w:szCs w:val="18"/>
                </w:rPr>
                <w:t>0.344</w:t>
              </w:r>
            </w:ins>
          </w:p>
        </w:tc>
        <w:tc>
          <w:tcPr>
            <w:tcW w:w="920" w:type="dxa"/>
            <w:tcBorders>
              <w:top w:val="nil"/>
              <w:left w:val="nil"/>
              <w:bottom w:val="nil"/>
              <w:right w:val="single" w:sz="6" w:space="0" w:color="auto"/>
            </w:tcBorders>
            <w:vAlign w:val="bottom"/>
          </w:tcPr>
          <w:p w14:paraId="7B37DDDB" w14:textId="77777777" w:rsidR="00EA2F34" w:rsidRPr="00393BDB" w:rsidRDefault="00EA2F34" w:rsidP="00BE28D4">
            <w:pPr>
              <w:pStyle w:val="tabletext11"/>
              <w:tabs>
                <w:tab w:val="decimal" w:pos="280"/>
              </w:tabs>
              <w:rPr>
                <w:ins w:id="6437" w:author="Author"/>
                <w:rFonts w:cs="Arial"/>
                <w:color w:val="000000"/>
                <w:szCs w:val="18"/>
              </w:rPr>
            </w:pPr>
            <w:ins w:id="6438" w:author="Author">
              <w:r w:rsidRPr="00393BDB">
                <w:rPr>
                  <w:rFonts w:cs="Arial"/>
                  <w:color w:val="000000"/>
                  <w:szCs w:val="18"/>
                </w:rPr>
                <w:t>0.255</w:t>
              </w:r>
            </w:ins>
          </w:p>
        </w:tc>
        <w:tc>
          <w:tcPr>
            <w:tcW w:w="920" w:type="dxa"/>
            <w:tcBorders>
              <w:top w:val="nil"/>
              <w:left w:val="nil"/>
              <w:bottom w:val="nil"/>
              <w:right w:val="single" w:sz="6" w:space="0" w:color="auto"/>
            </w:tcBorders>
            <w:vAlign w:val="bottom"/>
          </w:tcPr>
          <w:p w14:paraId="294715D1" w14:textId="77777777" w:rsidR="00EA2F34" w:rsidRPr="00393BDB" w:rsidRDefault="00EA2F34" w:rsidP="00BE28D4">
            <w:pPr>
              <w:pStyle w:val="tabletext11"/>
              <w:tabs>
                <w:tab w:val="decimal" w:pos="280"/>
              </w:tabs>
              <w:rPr>
                <w:ins w:id="6439" w:author="Author"/>
                <w:rFonts w:cs="Arial"/>
                <w:color w:val="000000"/>
                <w:szCs w:val="18"/>
              </w:rPr>
            </w:pPr>
            <w:ins w:id="6440" w:author="Author">
              <w:r w:rsidRPr="00393BDB">
                <w:rPr>
                  <w:rFonts w:cs="Arial"/>
                  <w:color w:val="000000"/>
                  <w:szCs w:val="18"/>
                </w:rPr>
                <w:t>0.242</w:t>
              </w:r>
            </w:ins>
          </w:p>
        </w:tc>
      </w:tr>
      <w:tr w:rsidR="00EA2F34" w:rsidRPr="00393BDB" w14:paraId="184F0B0D" w14:textId="77777777" w:rsidTr="00A1082D">
        <w:trPr>
          <w:trHeight w:val="190"/>
          <w:ins w:id="6441" w:author="Author"/>
        </w:trPr>
        <w:tc>
          <w:tcPr>
            <w:tcW w:w="200" w:type="dxa"/>
            <w:tcBorders>
              <w:top w:val="nil"/>
              <w:left w:val="nil"/>
              <w:bottom w:val="nil"/>
              <w:right w:val="nil"/>
            </w:tcBorders>
          </w:tcPr>
          <w:p w14:paraId="15C31A12" w14:textId="77777777" w:rsidR="00EA2F34" w:rsidRPr="00393BDB" w:rsidRDefault="00EA2F34" w:rsidP="00BE28D4">
            <w:pPr>
              <w:pStyle w:val="tabletext11"/>
              <w:rPr>
                <w:ins w:id="6442" w:author="Author"/>
              </w:rPr>
            </w:pPr>
          </w:p>
        </w:tc>
        <w:tc>
          <w:tcPr>
            <w:tcW w:w="200" w:type="dxa"/>
            <w:tcBorders>
              <w:top w:val="nil"/>
              <w:left w:val="single" w:sz="6" w:space="0" w:color="auto"/>
              <w:bottom w:val="nil"/>
              <w:right w:val="nil"/>
            </w:tcBorders>
          </w:tcPr>
          <w:p w14:paraId="78CBD5EA" w14:textId="77777777" w:rsidR="00EA2F34" w:rsidRPr="00393BDB" w:rsidRDefault="00EA2F34" w:rsidP="00BE28D4">
            <w:pPr>
              <w:pStyle w:val="tabletext11"/>
              <w:rPr>
                <w:ins w:id="6443" w:author="Author"/>
              </w:rPr>
            </w:pPr>
          </w:p>
        </w:tc>
        <w:tc>
          <w:tcPr>
            <w:tcW w:w="920" w:type="dxa"/>
            <w:tcBorders>
              <w:top w:val="nil"/>
              <w:left w:val="nil"/>
              <w:bottom w:val="nil"/>
              <w:right w:val="nil"/>
            </w:tcBorders>
            <w:vAlign w:val="bottom"/>
          </w:tcPr>
          <w:p w14:paraId="3EDA66BF" w14:textId="77777777" w:rsidR="00EA2F34" w:rsidRPr="00393BDB" w:rsidRDefault="00EA2F34" w:rsidP="00BE28D4">
            <w:pPr>
              <w:pStyle w:val="tabletext11"/>
              <w:tabs>
                <w:tab w:val="decimal" w:pos="593"/>
              </w:tabs>
              <w:rPr>
                <w:ins w:id="6444" w:author="Author"/>
              </w:rPr>
            </w:pPr>
            <w:ins w:id="6445" w:author="Author">
              <w:r w:rsidRPr="00393BDB">
                <w:t>50,000</w:t>
              </w:r>
            </w:ins>
          </w:p>
        </w:tc>
        <w:tc>
          <w:tcPr>
            <w:tcW w:w="920" w:type="dxa"/>
            <w:tcBorders>
              <w:top w:val="nil"/>
              <w:left w:val="single" w:sz="6" w:space="0" w:color="auto"/>
              <w:bottom w:val="nil"/>
              <w:right w:val="single" w:sz="6" w:space="0" w:color="auto"/>
            </w:tcBorders>
            <w:vAlign w:val="bottom"/>
          </w:tcPr>
          <w:p w14:paraId="5BA48739" w14:textId="77777777" w:rsidR="00EA2F34" w:rsidRPr="00393BDB" w:rsidRDefault="00EA2F34" w:rsidP="00BE28D4">
            <w:pPr>
              <w:pStyle w:val="tabletext11"/>
              <w:tabs>
                <w:tab w:val="decimal" w:pos="280"/>
              </w:tabs>
              <w:rPr>
                <w:ins w:id="6446" w:author="Author"/>
                <w:rFonts w:cs="Arial"/>
                <w:color w:val="000000"/>
                <w:szCs w:val="18"/>
              </w:rPr>
            </w:pPr>
            <w:ins w:id="6447" w:author="Author">
              <w:r w:rsidRPr="00393BDB">
                <w:rPr>
                  <w:rFonts w:cs="Arial"/>
                  <w:color w:val="000000"/>
                  <w:szCs w:val="18"/>
                </w:rPr>
                <w:t>0.488</w:t>
              </w:r>
            </w:ins>
          </w:p>
        </w:tc>
        <w:tc>
          <w:tcPr>
            <w:tcW w:w="920" w:type="dxa"/>
            <w:tcBorders>
              <w:top w:val="nil"/>
              <w:left w:val="single" w:sz="6" w:space="0" w:color="auto"/>
              <w:bottom w:val="nil"/>
              <w:right w:val="single" w:sz="6" w:space="0" w:color="auto"/>
            </w:tcBorders>
            <w:vAlign w:val="bottom"/>
          </w:tcPr>
          <w:p w14:paraId="51E48DBE" w14:textId="77777777" w:rsidR="00EA2F34" w:rsidRPr="00393BDB" w:rsidRDefault="00EA2F34" w:rsidP="00BE28D4">
            <w:pPr>
              <w:pStyle w:val="tabletext11"/>
              <w:tabs>
                <w:tab w:val="decimal" w:pos="280"/>
              </w:tabs>
              <w:rPr>
                <w:ins w:id="6448" w:author="Author"/>
                <w:rFonts w:cs="Arial"/>
                <w:color w:val="000000"/>
                <w:szCs w:val="18"/>
              </w:rPr>
            </w:pPr>
            <w:ins w:id="6449" w:author="Author">
              <w:r w:rsidRPr="00393BDB">
                <w:rPr>
                  <w:rFonts w:cs="Arial"/>
                  <w:color w:val="000000"/>
                  <w:szCs w:val="18"/>
                </w:rPr>
                <w:t>0.451</w:t>
              </w:r>
            </w:ins>
          </w:p>
        </w:tc>
        <w:tc>
          <w:tcPr>
            <w:tcW w:w="920" w:type="dxa"/>
            <w:tcBorders>
              <w:top w:val="nil"/>
              <w:left w:val="nil"/>
              <w:bottom w:val="nil"/>
              <w:right w:val="single" w:sz="6" w:space="0" w:color="auto"/>
            </w:tcBorders>
            <w:vAlign w:val="bottom"/>
          </w:tcPr>
          <w:p w14:paraId="481E8B6A" w14:textId="77777777" w:rsidR="00EA2F34" w:rsidRPr="00393BDB" w:rsidRDefault="00EA2F34" w:rsidP="00BE28D4">
            <w:pPr>
              <w:pStyle w:val="tabletext11"/>
              <w:tabs>
                <w:tab w:val="decimal" w:pos="280"/>
              </w:tabs>
              <w:rPr>
                <w:ins w:id="6450" w:author="Author"/>
                <w:rFonts w:cs="Arial"/>
                <w:color w:val="000000"/>
                <w:szCs w:val="18"/>
              </w:rPr>
            </w:pPr>
            <w:ins w:id="6451" w:author="Author">
              <w:r w:rsidRPr="00393BDB">
                <w:rPr>
                  <w:rFonts w:cs="Arial"/>
                  <w:color w:val="000000"/>
                  <w:szCs w:val="18"/>
                </w:rPr>
                <w:t>0.270</w:t>
              </w:r>
            </w:ins>
          </w:p>
        </w:tc>
        <w:tc>
          <w:tcPr>
            <w:tcW w:w="920" w:type="dxa"/>
            <w:tcBorders>
              <w:top w:val="nil"/>
              <w:left w:val="nil"/>
              <w:bottom w:val="nil"/>
              <w:right w:val="single" w:sz="6" w:space="0" w:color="auto"/>
            </w:tcBorders>
            <w:vAlign w:val="bottom"/>
          </w:tcPr>
          <w:p w14:paraId="56D72FBB" w14:textId="77777777" w:rsidR="00EA2F34" w:rsidRPr="00393BDB" w:rsidRDefault="00EA2F34" w:rsidP="00BE28D4">
            <w:pPr>
              <w:pStyle w:val="tabletext11"/>
              <w:tabs>
                <w:tab w:val="decimal" w:pos="280"/>
              </w:tabs>
              <w:rPr>
                <w:ins w:id="6452" w:author="Author"/>
                <w:rFonts w:cs="Arial"/>
                <w:color w:val="000000"/>
                <w:szCs w:val="18"/>
              </w:rPr>
            </w:pPr>
            <w:ins w:id="6453" w:author="Author">
              <w:r w:rsidRPr="00393BDB">
                <w:rPr>
                  <w:rFonts w:cs="Arial"/>
                  <w:color w:val="000000"/>
                  <w:szCs w:val="18"/>
                </w:rPr>
                <w:t>0.269</w:t>
              </w:r>
            </w:ins>
          </w:p>
        </w:tc>
      </w:tr>
      <w:tr w:rsidR="00EA2F34" w:rsidRPr="00393BDB" w14:paraId="677E2D39" w14:textId="77777777" w:rsidTr="00A1082D">
        <w:trPr>
          <w:trHeight w:val="190"/>
          <w:ins w:id="6454" w:author="Author"/>
        </w:trPr>
        <w:tc>
          <w:tcPr>
            <w:tcW w:w="200" w:type="dxa"/>
            <w:tcBorders>
              <w:top w:val="nil"/>
              <w:left w:val="nil"/>
              <w:bottom w:val="nil"/>
              <w:right w:val="nil"/>
            </w:tcBorders>
          </w:tcPr>
          <w:p w14:paraId="2B67BDB4" w14:textId="77777777" w:rsidR="00EA2F34" w:rsidRPr="00393BDB" w:rsidRDefault="00EA2F34" w:rsidP="00BE28D4">
            <w:pPr>
              <w:pStyle w:val="tabletext11"/>
              <w:rPr>
                <w:ins w:id="6455" w:author="Author"/>
              </w:rPr>
            </w:pPr>
          </w:p>
        </w:tc>
        <w:tc>
          <w:tcPr>
            <w:tcW w:w="200" w:type="dxa"/>
            <w:tcBorders>
              <w:top w:val="nil"/>
              <w:left w:val="single" w:sz="6" w:space="0" w:color="auto"/>
              <w:bottom w:val="nil"/>
              <w:right w:val="nil"/>
            </w:tcBorders>
          </w:tcPr>
          <w:p w14:paraId="45E55CE9" w14:textId="77777777" w:rsidR="00EA2F34" w:rsidRPr="00393BDB" w:rsidRDefault="00EA2F34" w:rsidP="00BE28D4">
            <w:pPr>
              <w:pStyle w:val="tabletext11"/>
              <w:rPr>
                <w:ins w:id="6456" w:author="Author"/>
              </w:rPr>
            </w:pPr>
          </w:p>
        </w:tc>
        <w:tc>
          <w:tcPr>
            <w:tcW w:w="920" w:type="dxa"/>
            <w:tcBorders>
              <w:top w:val="nil"/>
              <w:left w:val="nil"/>
              <w:bottom w:val="nil"/>
              <w:right w:val="nil"/>
            </w:tcBorders>
            <w:vAlign w:val="bottom"/>
          </w:tcPr>
          <w:p w14:paraId="0B2A2B2B" w14:textId="77777777" w:rsidR="00EA2F34" w:rsidRPr="00393BDB" w:rsidRDefault="00EA2F34" w:rsidP="00BE28D4">
            <w:pPr>
              <w:pStyle w:val="tabletext11"/>
              <w:tabs>
                <w:tab w:val="decimal" w:pos="593"/>
              </w:tabs>
              <w:rPr>
                <w:ins w:id="6457" w:author="Author"/>
              </w:rPr>
            </w:pPr>
            <w:ins w:id="6458" w:author="Author">
              <w:r w:rsidRPr="00393BDB">
                <w:t>75,000</w:t>
              </w:r>
            </w:ins>
          </w:p>
        </w:tc>
        <w:tc>
          <w:tcPr>
            <w:tcW w:w="920" w:type="dxa"/>
            <w:tcBorders>
              <w:top w:val="nil"/>
              <w:left w:val="single" w:sz="6" w:space="0" w:color="auto"/>
              <w:bottom w:val="nil"/>
              <w:right w:val="single" w:sz="6" w:space="0" w:color="auto"/>
            </w:tcBorders>
            <w:vAlign w:val="bottom"/>
          </w:tcPr>
          <w:p w14:paraId="6BC6BFE6" w14:textId="77777777" w:rsidR="00EA2F34" w:rsidRPr="00393BDB" w:rsidRDefault="00EA2F34" w:rsidP="00BE28D4">
            <w:pPr>
              <w:pStyle w:val="tabletext11"/>
              <w:tabs>
                <w:tab w:val="decimal" w:pos="280"/>
              </w:tabs>
              <w:rPr>
                <w:ins w:id="6459" w:author="Author"/>
                <w:rFonts w:cs="Arial"/>
                <w:color w:val="000000"/>
                <w:szCs w:val="18"/>
              </w:rPr>
            </w:pPr>
            <w:ins w:id="6460" w:author="Author">
              <w:r w:rsidRPr="00393BDB">
                <w:rPr>
                  <w:rFonts w:cs="Arial"/>
                  <w:color w:val="000000"/>
                  <w:szCs w:val="18"/>
                </w:rPr>
                <w:t>0.554</w:t>
              </w:r>
            </w:ins>
          </w:p>
        </w:tc>
        <w:tc>
          <w:tcPr>
            <w:tcW w:w="920" w:type="dxa"/>
            <w:tcBorders>
              <w:top w:val="nil"/>
              <w:left w:val="single" w:sz="6" w:space="0" w:color="auto"/>
              <w:bottom w:val="nil"/>
              <w:right w:val="single" w:sz="6" w:space="0" w:color="auto"/>
            </w:tcBorders>
            <w:vAlign w:val="bottom"/>
          </w:tcPr>
          <w:p w14:paraId="42BCCBFF" w14:textId="77777777" w:rsidR="00EA2F34" w:rsidRPr="00393BDB" w:rsidRDefault="00EA2F34" w:rsidP="00BE28D4">
            <w:pPr>
              <w:pStyle w:val="tabletext11"/>
              <w:tabs>
                <w:tab w:val="decimal" w:pos="280"/>
              </w:tabs>
              <w:rPr>
                <w:ins w:id="6461" w:author="Author"/>
                <w:rFonts w:cs="Arial"/>
                <w:color w:val="000000"/>
                <w:szCs w:val="18"/>
              </w:rPr>
            </w:pPr>
            <w:ins w:id="6462" w:author="Author">
              <w:r w:rsidRPr="00393BDB">
                <w:rPr>
                  <w:rFonts w:cs="Arial"/>
                  <w:color w:val="000000"/>
                  <w:szCs w:val="18"/>
                </w:rPr>
                <w:t>0.520</w:t>
              </w:r>
            </w:ins>
          </w:p>
        </w:tc>
        <w:tc>
          <w:tcPr>
            <w:tcW w:w="920" w:type="dxa"/>
            <w:tcBorders>
              <w:top w:val="nil"/>
              <w:left w:val="nil"/>
              <w:bottom w:val="nil"/>
              <w:right w:val="single" w:sz="6" w:space="0" w:color="auto"/>
            </w:tcBorders>
            <w:vAlign w:val="bottom"/>
          </w:tcPr>
          <w:p w14:paraId="5FEACFC6" w14:textId="77777777" w:rsidR="00EA2F34" w:rsidRPr="00393BDB" w:rsidRDefault="00EA2F34" w:rsidP="00BE28D4">
            <w:pPr>
              <w:pStyle w:val="tabletext11"/>
              <w:tabs>
                <w:tab w:val="decimal" w:pos="280"/>
              </w:tabs>
              <w:rPr>
                <w:ins w:id="6463" w:author="Author"/>
                <w:rFonts w:cs="Arial"/>
                <w:color w:val="000000"/>
                <w:szCs w:val="18"/>
              </w:rPr>
            </w:pPr>
            <w:ins w:id="6464" w:author="Author">
              <w:r w:rsidRPr="00393BDB">
                <w:rPr>
                  <w:rFonts w:cs="Arial"/>
                  <w:color w:val="000000"/>
                  <w:szCs w:val="18"/>
                </w:rPr>
                <w:t>0.275</w:t>
              </w:r>
            </w:ins>
          </w:p>
        </w:tc>
        <w:tc>
          <w:tcPr>
            <w:tcW w:w="920" w:type="dxa"/>
            <w:tcBorders>
              <w:top w:val="nil"/>
              <w:left w:val="nil"/>
              <w:bottom w:val="nil"/>
              <w:right w:val="single" w:sz="6" w:space="0" w:color="auto"/>
            </w:tcBorders>
            <w:vAlign w:val="bottom"/>
          </w:tcPr>
          <w:p w14:paraId="4E31CC79" w14:textId="77777777" w:rsidR="00EA2F34" w:rsidRPr="00393BDB" w:rsidRDefault="00EA2F34" w:rsidP="00BE28D4">
            <w:pPr>
              <w:pStyle w:val="tabletext11"/>
              <w:tabs>
                <w:tab w:val="decimal" w:pos="280"/>
              </w:tabs>
              <w:rPr>
                <w:ins w:id="6465" w:author="Author"/>
                <w:rFonts w:cs="Arial"/>
                <w:color w:val="000000"/>
                <w:szCs w:val="18"/>
              </w:rPr>
            </w:pPr>
            <w:ins w:id="6466" w:author="Author">
              <w:r w:rsidRPr="00393BDB">
                <w:rPr>
                  <w:rFonts w:cs="Arial"/>
                  <w:color w:val="000000"/>
                  <w:szCs w:val="18"/>
                </w:rPr>
                <w:t>0.279</w:t>
              </w:r>
            </w:ins>
          </w:p>
        </w:tc>
      </w:tr>
      <w:tr w:rsidR="00EA2F34" w:rsidRPr="00393BDB" w14:paraId="6286D8CE" w14:textId="77777777" w:rsidTr="00A1082D">
        <w:trPr>
          <w:trHeight w:val="190"/>
          <w:ins w:id="6467" w:author="Author"/>
        </w:trPr>
        <w:tc>
          <w:tcPr>
            <w:tcW w:w="200" w:type="dxa"/>
            <w:tcBorders>
              <w:top w:val="nil"/>
              <w:left w:val="nil"/>
              <w:bottom w:val="nil"/>
              <w:right w:val="nil"/>
            </w:tcBorders>
          </w:tcPr>
          <w:p w14:paraId="6E99D9CB" w14:textId="77777777" w:rsidR="00EA2F34" w:rsidRPr="00393BDB" w:rsidRDefault="00EA2F34" w:rsidP="00BE28D4">
            <w:pPr>
              <w:pStyle w:val="tabletext11"/>
              <w:rPr>
                <w:ins w:id="6468" w:author="Author"/>
              </w:rPr>
            </w:pPr>
          </w:p>
        </w:tc>
        <w:tc>
          <w:tcPr>
            <w:tcW w:w="200" w:type="dxa"/>
            <w:tcBorders>
              <w:top w:val="nil"/>
              <w:left w:val="single" w:sz="6" w:space="0" w:color="auto"/>
              <w:bottom w:val="single" w:sz="6" w:space="0" w:color="auto"/>
              <w:right w:val="nil"/>
            </w:tcBorders>
          </w:tcPr>
          <w:p w14:paraId="1F4524C7" w14:textId="77777777" w:rsidR="00EA2F34" w:rsidRPr="00393BDB" w:rsidRDefault="00EA2F34" w:rsidP="00BE28D4">
            <w:pPr>
              <w:pStyle w:val="tabletext11"/>
              <w:rPr>
                <w:ins w:id="6469" w:author="Author"/>
              </w:rPr>
            </w:pPr>
          </w:p>
        </w:tc>
        <w:tc>
          <w:tcPr>
            <w:tcW w:w="920" w:type="dxa"/>
            <w:tcBorders>
              <w:top w:val="nil"/>
              <w:left w:val="nil"/>
              <w:bottom w:val="single" w:sz="6" w:space="0" w:color="auto"/>
              <w:right w:val="nil"/>
            </w:tcBorders>
            <w:vAlign w:val="bottom"/>
          </w:tcPr>
          <w:p w14:paraId="3AA0ACA7" w14:textId="77777777" w:rsidR="00EA2F34" w:rsidRPr="00393BDB" w:rsidRDefault="00EA2F34" w:rsidP="00BE28D4">
            <w:pPr>
              <w:pStyle w:val="tabletext11"/>
              <w:tabs>
                <w:tab w:val="decimal" w:pos="593"/>
              </w:tabs>
              <w:rPr>
                <w:ins w:id="6470" w:author="Author"/>
              </w:rPr>
            </w:pPr>
            <w:ins w:id="6471" w:author="Author">
              <w:r w:rsidRPr="00393BDB">
                <w:t>100,000</w:t>
              </w:r>
            </w:ins>
          </w:p>
        </w:tc>
        <w:tc>
          <w:tcPr>
            <w:tcW w:w="920" w:type="dxa"/>
            <w:tcBorders>
              <w:top w:val="nil"/>
              <w:left w:val="single" w:sz="6" w:space="0" w:color="auto"/>
              <w:bottom w:val="single" w:sz="6" w:space="0" w:color="auto"/>
              <w:right w:val="single" w:sz="6" w:space="0" w:color="auto"/>
            </w:tcBorders>
            <w:vAlign w:val="bottom"/>
          </w:tcPr>
          <w:p w14:paraId="410C4BA6" w14:textId="77777777" w:rsidR="00EA2F34" w:rsidRPr="00393BDB" w:rsidRDefault="00EA2F34" w:rsidP="00BE28D4">
            <w:pPr>
              <w:pStyle w:val="tabletext11"/>
              <w:tabs>
                <w:tab w:val="decimal" w:pos="280"/>
              </w:tabs>
              <w:rPr>
                <w:ins w:id="6472" w:author="Author"/>
                <w:rFonts w:cs="Arial"/>
                <w:color w:val="000000"/>
                <w:szCs w:val="18"/>
              </w:rPr>
            </w:pPr>
            <w:ins w:id="6473" w:author="Author">
              <w:r w:rsidRPr="00393BDB">
                <w:rPr>
                  <w:rFonts w:cs="Arial"/>
                  <w:color w:val="000000"/>
                  <w:szCs w:val="18"/>
                </w:rPr>
                <w:t>0.601</w:t>
              </w:r>
            </w:ins>
          </w:p>
        </w:tc>
        <w:tc>
          <w:tcPr>
            <w:tcW w:w="920" w:type="dxa"/>
            <w:tcBorders>
              <w:top w:val="nil"/>
              <w:left w:val="single" w:sz="6" w:space="0" w:color="auto"/>
              <w:bottom w:val="single" w:sz="6" w:space="0" w:color="auto"/>
              <w:right w:val="single" w:sz="6" w:space="0" w:color="auto"/>
            </w:tcBorders>
            <w:vAlign w:val="bottom"/>
          </w:tcPr>
          <w:p w14:paraId="0FBEF600" w14:textId="77777777" w:rsidR="00EA2F34" w:rsidRPr="00393BDB" w:rsidRDefault="00EA2F34" w:rsidP="00BE28D4">
            <w:pPr>
              <w:pStyle w:val="tabletext11"/>
              <w:tabs>
                <w:tab w:val="decimal" w:pos="280"/>
              </w:tabs>
              <w:rPr>
                <w:ins w:id="6474" w:author="Author"/>
                <w:rFonts w:cs="Arial"/>
                <w:color w:val="000000"/>
                <w:szCs w:val="18"/>
              </w:rPr>
            </w:pPr>
            <w:ins w:id="6475" w:author="Author">
              <w:r w:rsidRPr="00393BDB">
                <w:rPr>
                  <w:rFonts w:cs="Arial"/>
                  <w:color w:val="000000"/>
                  <w:szCs w:val="18"/>
                </w:rPr>
                <w:t>0.571</w:t>
              </w:r>
            </w:ins>
          </w:p>
        </w:tc>
        <w:tc>
          <w:tcPr>
            <w:tcW w:w="920" w:type="dxa"/>
            <w:tcBorders>
              <w:top w:val="nil"/>
              <w:left w:val="nil"/>
              <w:bottom w:val="single" w:sz="6" w:space="0" w:color="auto"/>
              <w:right w:val="single" w:sz="6" w:space="0" w:color="auto"/>
            </w:tcBorders>
            <w:vAlign w:val="bottom"/>
          </w:tcPr>
          <w:p w14:paraId="2BF0178C" w14:textId="77777777" w:rsidR="00EA2F34" w:rsidRPr="00393BDB" w:rsidRDefault="00EA2F34" w:rsidP="00BE28D4">
            <w:pPr>
              <w:pStyle w:val="tabletext11"/>
              <w:tabs>
                <w:tab w:val="decimal" w:pos="280"/>
              </w:tabs>
              <w:rPr>
                <w:ins w:id="6476" w:author="Author"/>
                <w:rFonts w:cs="Arial"/>
                <w:color w:val="000000"/>
                <w:szCs w:val="18"/>
              </w:rPr>
            </w:pPr>
            <w:ins w:id="6477" w:author="Author">
              <w:r w:rsidRPr="00393BDB">
                <w:rPr>
                  <w:rFonts w:cs="Arial"/>
                  <w:color w:val="000000"/>
                  <w:szCs w:val="18"/>
                </w:rPr>
                <w:t>0.277</w:t>
              </w:r>
            </w:ins>
          </w:p>
        </w:tc>
        <w:tc>
          <w:tcPr>
            <w:tcW w:w="920" w:type="dxa"/>
            <w:tcBorders>
              <w:top w:val="nil"/>
              <w:left w:val="nil"/>
              <w:bottom w:val="single" w:sz="6" w:space="0" w:color="auto"/>
              <w:right w:val="single" w:sz="6" w:space="0" w:color="auto"/>
            </w:tcBorders>
            <w:vAlign w:val="bottom"/>
          </w:tcPr>
          <w:p w14:paraId="34C41C85" w14:textId="77777777" w:rsidR="00EA2F34" w:rsidRPr="00393BDB" w:rsidRDefault="00EA2F34" w:rsidP="00BE28D4">
            <w:pPr>
              <w:pStyle w:val="tabletext11"/>
              <w:tabs>
                <w:tab w:val="decimal" w:pos="280"/>
              </w:tabs>
              <w:rPr>
                <w:ins w:id="6478" w:author="Author"/>
                <w:rFonts w:cs="Arial"/>
                <w:color w:val="000000"/>
                <w:szCs w:val="18"/>
              </w:rPr>
            </w:pPr>
            <w:ins w:id="6479" w:author="Author">
              <w:r w:rsidRPr="00393BDB">
                <w:rPr>
                  <w:rFonts w:cs="Arial"/>
                  <w:color w:val="000000"/>
                  <w:szCs w:val="18"/>
                </w:rPr>
                <w:t>0.284</w:t>
              </w:r>
            </w:ins>
          </w:p>
        </w:tc>
      </w:tr>
    </w:tbl>
    <w:p w14:paraId="6A384368" w14:textId="77777777" w:rsidR="00EA2F34" w:rsidRPr="00393BDB" w:rsidRDefault="00EA2F34" w:rsidP="00BE28D4">
      <w:pPr>
        <w:pStyle w:val="tablecaption"/>
        <w:rPr>
          <w:ins w:id="6480" w:author="Author"/>
        </w:rPr>
      </w:pPr>
      <w:ins w:id="6481" w:author="Author">
        <w:r w:rsidRPr="00393BDB">
          <w:t>Table 298.A.2. Liability Deductible Discount Factors</w:t>
        </w:r>
      </w:ins>
    </w:p>
    <w:p w14:paraId="0B7ECE31" w14:textId="77777777" w:rsidR="00EA2F34" w:rsidRPr="00393BDB" w:rsidRDefault="00EA2F34" w:rsidP="00BE28D4">
      <w:pPr>
        <w:pStyle w:val="isonormal"/>
        <w:rPr>
          <w:ins w:id="6482" w:author="Author"/>
        </w:rPr>
      </w:pPr>
    </w:p>
    <w:p w14:paraId="1AB8E660" w14:textId="77777777" w:rsidR="00EA2F34" w:rsidRPr="00393BDB" w:rsidRDefault="00EA2F34" w:rsidP="00BE28D4">
      <w:pPr>
        <w:pStyle w:val="blocktext1"/>
        <w:rPr>
          <w:ins w:id="6483" w:author="Author"/>
        </w:rPr>
      </w:pPr>
      <w:ins w:id="6484" w:author="Author">
        <w:r w:rsidRPr="00393BDB">
          <w:t xml:space="preserve">Paragraph </w:t>
        </w:r>
        <w:r w:rsidRPr="00393BDB">
          <w:rPr>
            <w:b/>
          </w:rPr>
          <w:t>B.</w:t>
        </w:r>
        <w:r w:rsidRPr="00393BDB">
          <w:t xml:space="preserve"> is replaced by the following:</w:t>
        </w:r>
      </w:ins>
    </w:p>
    <w:p w14:paraId="426AA9AC" w14:textId="77777777" w:rsidR="00EA2F34" w:rsidRPr="00393BDB" w:rsidRDefault="00EA2F34" w:rsidP="00BE28D4">
      <w:pPr>
        <w:pStyle w:val="outlinehd2"/>
        <w:rPr>
          <w:ins w:id="6485" w:author="Author"/>
        </w:rPr>
      </w:pPr>
      <w:ins w:id="6486" w:author="Author">
        <w:r w:rsidRPr="00393BDB">
          <w:tab/>
          <w:t>B.</w:t>
        </w:r>
        <w:r w:rsidRPr="00393BDB">
          <w:tab/>
          <w:t>Physical Damage Coverages</w:t>
        </w:r>
      </w:ins>
    </w:p>
    <w:p w14:paraId="10FBF930" w14:textId="77777777" w:rsidR="00EA2F34" w:rsidRPr="00393BDB" w:rsidRDefault="00EA2F34" w:rsidP="00BE28D4">
      <w:pPr>
        <w:pStyle w:val="outlinehd3"/>
        <w:rPr>
          <w:ins w:id="6487" w:author="Author"/>
        </w:rPr>
      </w:pPr>
      <w:ins w:id="6488" w:author="Author">
        <w:r w:rsidRPr="00393BDB">
          <w:tab/>
          <w:t>1.</w:t>
        </w:r>
        <w:r w:rsidRPr="00393BDB">
          <w:tab/>
          <w:t>Special Provisions</w:t>
        </w:r>
      </w:ins>
    </w:p>
    <w:p w14:paraId="2D9367C7" w14:textId="77777777" w:rsidR="00EA2F34" w:rsidRPr="00393BDB" w:rsidRDefault="00EA2F34" w:rsidP="00BE28D4">
      <w:pPr>
        <w:pStyle w:val="outlinetxt4"/>
        <w:rPr>
          <w:ins w:id="6489" w:author="Author"/>
        </w:rPr>
      </w:pPr>
      <w:ins w:id="6490" w:author="Author">
        <w:r w:rsidRPr="00393BDB">
          <w:rPr>
            <w:b/>
          </w:rPr>
          <w:tab/>
          <w:t>a.</w:t>
        </w:r>
        <w:r w:rsidRPr="00393BDB">
          <w:rPr>
            <w:b/>
          </w:rPr>
          <w:tab/>
        </w:r>
        <w:r w:rsidRPr="00393BDB">
          <w:t xml:space="preserve">At the option of the insured, the Comprehensive deductible provisions may be made inapplicable to safety glass breakage. Use Full Safety Glass Coverage Endorsement </w:t>
        </w:r>
        <w:r w:rsidRPr="00393BDB">
          <w:rPr>
            <w:rStyle w:val="formlink"/>
          </w:rPr>
          <w:t>CA 04 21</w:t>
        </w:r>
        <w:r w:rsidRPr="00393BDB">
          <w:rPr>
            <w:b/>
            <w:bCs/>
          </w:rPr>
          <w:t>.</w:t>
        </w:r>
      </w:ins>
    </w:p>
    <w:p w14:paraId="0B00FFC2" w14:textId="09AC099B" w:rsidR="00EA2F34" w:rsidRDefault="00EA2F34" w:rsidP="00BE28D4">
      <w:pPr>
        <w:pStyle w:val="outlinetxt4"/>
      </w:pPr>
      <w:ins w:id="6491" w:author="Author">
        <w:r w:rsidRPr="00393BDB">
          <w:tab/>
        </w:r>
        <w:r w:rsidRPr="00393BDB">
          <w:rPr>
            <w:b/>
            <w:bCs/>
          </w:rPr>
          <w:t>b.</w:t>
        </w:r>
        <w:r w:rsidRPr="00393BDB">
          <w:tab/>
          <w:t xml:space="preserve">For Specified Causes of Loss deductibles that apply to Theft, Mischief </w:t>
        </w:r>
        <w:proofErr w:type="gramStart"/>
        <w:r w:rsidRPr="00393BDB">
          <w:t>And</w:t>
        </w:r>
        <w:proofErr w:type="gramEnd"/>
        <w:r w:rsidRPr="00393BDB">
          <w:t xml:space="preserve"> Vandalism, refer to company. For Limited Other Than Collision coverages without a deductible, the Deductible Discount Factor is 0.000.</w:t>
        </w:r>
      </w:ins>
    </w:p>
    <w:p w14:paraId="27F9223A" w14:textId="6C931248" w:rsidR="00626970" w:rsidRPr="00626970" w:rsidRDefault="00626970" w:rsidP="00BE28D4">
      <w:pPr>
        <w:pStyle w:val="outlinetxt4"/>
        <w:rPr>
          <w:ins w:id="6492" w:author="Author"/>
          <w:b/>
        </w:rPr>
      </w:pPr>
      <w:ins w:id="6493" w:author="Author">
        <w:r>
          <w:rPr>
            <w:rFonts w:cs="Arial"/>
            <w:b/>
            <w:bCs/>
            <w:szCs w:val="18"/>
          </w:rPr>
          <w:tab/>
          <w:t>c.</w:t>
        </w:r>
        <w:r>
          <w:rPr>
            <w:rFonts w:cs="Arial"/>
            <w:b/>
            <w:bCs/>
            <w:szCs w:val="18"/>
          </w:rPr>
          <w:tab/>
        </w:r>
        <w:r>
          <w:rPr>
            <w:rFonts w:cs="Arial"/>
            <w:szCs w:val="18"/>
          </w:rPr>
          <w:t>For the Physical Damage premium computations, when the Deductible Discount Factor is subtracted from the Vehicle Value Factor, the resulting value (Vehicle Value Factor – Deductible Discount Factor) is subject to a minimum value of 0.10. If the subtraction yields a value less than the minimum, substitute 0.10 in its place.</w:t>
        </w:r>
      </w:ins>
    </w:p>
    <w:p w14:paraId="40606D60" w14:textId="77777777" w:rsidR="00EA2F34" w:rsidRPr="00393BDB" w:rsidRDefault="00EA2F34" w:rsidP="00BE28D4">
      <w:pPr>
        <w:pStyle w:val="outlinehd3"/>
        <w:rPr>
          <w:ins w:id="6494" w:author="Author"/>
        </w:rPr>
      </w:pPr>
      <w:ins w:id="6495" w:author="Author">
        <w:r w:rsidRPr="00393BDB">
          <w:tab/>
          <w:t>2.</w:t>
        </w:r>
        <w:r w:rsidRPr="00393BDB">
          <w:tab/>
          <w:t>Non-zone-rated Vehicles</w:t>
        </w:r>
      </w:ins>
    </w:p>
    <w:p w14:paraId="4E50C2AF" w14:textId="77777777" w:rsidR="00EA2F34" w:rsidRPr="00393BDB" w:rsidRDefault="00EA2F34" w:rsidP="00BE28D4">
      <w:pPr>
        <w:pStyle w:val="outlinehd4"/>
        <w:rPr>
          <w:ins w:id="6496" w:author="Author"/>
        </w:rPr>
      </w:pPr>
      <w:ins w:id="6497" w:author="Author">
        <w:r w:rsidRPr="00393BDB">
          <w:tab/>
          <w:t>a.</w:t>
        </w:r>
        <w:r w:rsidRPr="00393BDB">
          <w:tab/>
          <w:t>Private Passenger Types Deductible Discount Factors</w:t>
        </w:r>
      </w:ins>
    </w:p>
    <w:p w14:paraId="0B498001" w14:textId="77777777" w:rsidR="00EA2F34" w:rsidRPr="00393BDB" w:rsidRDefault="00EA2F34" w:rsidP="00BE28D4">
      <w:pPr>
        <w:pStyle w:val="space4"/>
        <w:rPr>
          <w:ins w:id="6498"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EA2F34" w:rsidRPr="00393BDB" w14:paraId="4FC39B3E" w14:textId="77777777" w:rsidTr="00A1082D">
        <w:trPr>
          <w:cantSplit/>
          <w:trHeight w:val="190"/>
          <w:ins w:id="6499" w:author="Author"/>
        </w:trPr>
        <w:tc>
          <w:tcPr>
            <w:tcW w:w="194" w:type="dxa"/>
            <w:vAlign w:val="bottom"/>
            <w:hideMark/>
          </w:tcPr>
          <w:p w14:paraId="1DC06455" w14:textId="77777777" w:rsidR="00EA2F34" w:rsidRPr="00393BDB" w:rsidRDefault="00EA2F34" w:rsidP="00BE28D4">
            <w:pPr>
              <w:pStyle w:val="tablehead"/>
              <w:rPr>
                <w:ins w:id="6500" w:author="Author"/>
              </w:rPr>
            </w:pPr>
            <w:ins w:id="6501" w:author="Author">
              <w:r w:rsidRPr="00393BDB">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78D5CCAB" w14:textId="77777777" w:rsidR="00EA2F34" w:rsidRPr="00393BDB" w:rsidRDefault="00EA2F34" w:rsidP="00BE28D4">
            <w:pPr>
              <w:pStyle w:val="tablehead"/>
              <w:rPr>
                <w:ins w:id="6502" w:author="Author"/>
              </w:rPr>
            </w:pPr>
            <w:ins w:id="6503" w:author="Author">
              <w:r w:rsidRPr="00393BDB">
                <w:br/>
              </w:r>
              <w:r w:rsidRPr="00393BDB">
                <w:br/>
                <w:t>Deductible</w:t>
              </w:r>
              <w:r w:rsidRPr="00393BDB">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3D19BA60" w14:textId="77777777" w:rsidR="00EA2F34" w:rsidRPr="00393BDB" w:rsidRDefault="00EA2F34" w:rsidP="00BE28D4">
            <w:pPr>
              <w:pStyle w:val="tablehead"/>
              <w:rPr>
                <w:ins w:id="6504" w:author="Author"/>
              </w:rPr>
            </w:pPr>
            <w:ins w:id="6505" w:author="Author">
              <w:r w:rsidRPr="00393BDB">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1F0FD144" w14:textId="77777777" w:rsidR="00EA2F34" w:rsidRPr="00393BDB" w:rsidRDefault="00EA2F34" w:rsidP="00BE28D4">
            <w:pPr>
              <w:pStyle w:val="tablehead"/>
              <w:rPr>
                <w:ins w:id="6506" w:author="Author"/>
              </w:rPr>
            </w:pPr>
            <w:ins w:id="6507" w:author="Author">
              <w:r w:rsidRPr="00393BDB">
                <w:t xml:space="preserve">Comprehensive Deductible </w:t>
              </w:r>
              <w:proofErr w:type="gramStart"/>
              <w:r w:rsidRPr="00393BDB">
                <w:t>For</w:t>
              </w:r>
              <w:proofErr w:type="gramEnd"/>
              <w:r w:rsidRPr="00393BDB">
                <w:t xml:space="preserve">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3CDBCFC1" w14:textId="77777777" w:rsidR="00EA2F34" w:rsidRPr="00393BDB" w:rsidRDefault="00EA2F34" w:rsidP="00BE28D4">
            <w:pPr>
              <w:pStyle w:val="tablehead"/>
              <w:rPr>
                <w:ins w:id="6508" w:author="Author"/>
              </w:rPr>
            </w:pPr>
            <w:ins w:id="6509" w:author="Author">
              <w:r w:rsidRPr="00393BDB">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57BE05D7" w14:textId="77777777" w:rsidR="00EA2F34" w:rsidRPr="00393BDB" w:rsidRDefault="00EA2F34" w:rsidP="00BE28D4">
            <w:pPr>
              <w:pStyle w:val="tablehead"/>
              <w:rPr>
                <w:ins w:id="6510" w:author="Author"/>
              </w:rPr>
            </w:pPr>
            <w:ins w:id="6511" w:author="Author">
              <w:r w:rsidRPr="00393BDB">
                <w:t xml:space="preserve">Comprehensive Deductible </w:t>
              </w:r>
              <w:proofErr w:type="gramStart"/>
              <w:r w:rsidRPr="00393BDB">
                <w:t>For</w:t>
              </w:r>
              <w:proofErr w:type="gramEnd"/>
              <w:r w:rsidRPr="00393BDB">
                <w:t xml:space="preserve">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2FF2E412" w14:textId="77777777" w:rsidR="00EA2F34" w:rsidRPr="00393BDB" w:rsidRDefault="00EA2F34" w:rsidP="00BE28D4">
            <w:pPr>
              <w:pStyle w:val="tablehead"/>
              <w:rPr>
                <w:ins w:id="6512" w:author="Author"/>
              </w:rPr>
            </w:pPr>
            <w:ins w:id="6513" w:author="Author">
              <w:r w:rsidRPr="00393BDB">
                <w:t xml:space="preserve">Comprehensive All Perils Deductible </w:t>
              </w:r>
              <w:proofErr w:type="gramStart"/>
              <w:r w:rsidRPr="00393BDB">
                <w:t>With</w:t>
              </w:r>
              <w:proofErr w:type="gramEnd"/>
              <w:r w:rsidRPr="00393BDB">
                <w:t xml:space="preserve">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14244DA6" w14:textId="77777777" w:rsidR="00EA2F34" w:rsidRPr="00393BDB" w:rsidRDefault="00EA2F34" w:rsidP="00BE28D4">
            <w:pPr>
              <w:pStyle w:val="tablehead"/>
              <w:rPr>
                <w:ins w:id="6514" w:author="Author"/>
              </w:rPr>
            </w:pPr>
            <w:ins w:id="6515" w:author="Author">
              <w:r w:rsidRPr="00393BDB">
                <w:t xml:space="preserve">Specified Causes </w:t>
              </w:r>
              <w:proofErr w:type="gramStart"/>
              <w:r w:rsidRPr="00393BDB">
                <w:t>Of</w:t>
              </w:r>
              <w:proofErr w:type="gramEnd"/>
              <w:r w:rsidRPr="00393BDB">
                <w:t xml:space="preserve"> Loss All Perils Deductible</w:t>
              </w:r>
            </w:ins>
          </w:p>
        </w:tc>
      </w:tr>
      <w:tr w:rsidR="00EA2F34" w:rsidRPr="00393BDB" w14:paraId="677F12A3" w14:textId="77777777" w:rsidTr="00A1082D">
        <w:trPr>
          <w:cantSplit/>
          <w:trHeight w:val="196"/>
          <w:ins w:id="6516" w:author="Author"/>
        </w:trPr>
        <w:tc>
          <w:tcPr>
            <w:tcW w:w="194" w:type="dxa"/>
          </w:tcPr>
          <w:p w14:paraId="1E276D5F" w14:textId="77777777" w:rsidR="00EA2F34" w:rsidRPr="00393BDB" w:rsidRDefault="00EA2F34" w:rsidP="00BE28D4">
            <w:pPr>
              <w:pStyle w:val="tabletext11"/>
              <w:rPr>
                <w:ins w:id="6517" w:author="Author"/>
              </w:rPr>
            </w:pPr>
          </w:p>
        </w:tc>
        <w:tc>
          <w:tcPr>
            <w:tcW w:w="240" w:type="dxa"/>
            <w:tcBorders>
              <w:top w:val="single" w:sz="6" w:space="0" w:color="auto"/>
              <w:left w:val="single" w:sz="6" w:space="0" w:color="auto"/>
              <w:bottom w:val="nil"/>
              <w:right w:val="nil"/>
            </w:tcBorders>
            <w:hideMark/>
          </w:tcPr>
          <w:p w14:paraId="699B92CD" w14:textId="77777777" w:rsidR="00EA2F34" w:rsidRPr="00393BDB" w:rsidRDefault="00EA2F34" w:rsidP="00BE28D4">
            <w:pPr>
              <w:pStyle w:val="tabletext11"/>
              <w:jc w:val="right"/>
              <w:rPr>
                <w:ins w:id="6518" w:author="Author"/>
              </w:rPr>
            </w:pPr>
            <w:ins w:id="6519" w:author="Author">
              <w:r w:rsidRPr="00393BDB">
                <w:t>$</w:t>
              </w:r>
            </w:ins>
          </w:p>
        </w:tc>
        <w:tc>
          <w:tcPr>
            <w:tcW w:w="736" w:type="dxa"/>
            <w:tcBorders>
              <w:top w:val="single" w:sz="6" w:space="0" w:color="auto"/>
              <w:left w:val="nil"/>
              <w:bottom w:val="nil"/>
            </w:tcBorders>
            <w:hideMark/>
          </w:tcPr>
          <w:p w14:paraId="105BB2A5" w14:textId="77777777" w:rsidR="00EA2F34" w:rsidRPr="00393BDB" w:rsidRDefault="00EA2F34" w:rsidP="00BE28D4">
            <w:pPr>
              <w:pStyle w:val="tabletext11"/>
              <w:jc w:val="right"/>
              <w:rPr>
                <w:ins w:id="6520" w:author="Author"/>
              </w:rPr>
            </w:pPr>
            <w:ins w:id="6521" w:author="Author">
              <w:r w:rsidRPr="00393BDB">
                <w:t>0</w:t>
              </w:r>
            </w:ins>
          </w:p>
        </w:tc>
        <w:tc>
          <w:tcPr>
            <w:tcW w:w="121" w:type="dxa"/>
            <w:tcBorders>
              <w:top w:val="single" w:sz="6" w:space="0" w:color="auto"/>
              <w:bottom w:val="nil"/>
              <w:right w:val="nil"/>
            </w:tcBorders>
          </w:tcPr>
          <w:p w14:paraId="28E11432" w14:textId="77777777" w:rsidR="00EA2F34" w:rsidRPr="00393BDB" w:rsidRDefault="00EA2F34" w:rsidP="00BE28D4">
            <w:pPr>
              <w:pStyle w:val="tabletext11"/>
              <w:rPr>
                <w:ins w:id="6522" w:author="Author"/>
              </w:rPr>
            </w:pPr>
          </w:p>
        </w:tc>
        <w:tc>
          <w:tcPr>
            <w:tcW w:w="1131" w:type="dxa"/>
            <w:tcBorders>
              <w:top w:val="single" w:sz="6" w:space="0" w:color="auto"/>
              <w:left w:val="single" w:sz="6" w:space="0" w:color="auto"/>
              <w:bottom w:val="nil"/>
              <w:right w:val="single" w:sz="6" w:space="0" w:color="auto"/>
            </w:tcBorders>
            <w:vAlign w:val="bottom"/>
            <w:hideMark/>
          </w:tcPr>
          <w:p w14:paraId="5DD09B1A" w14:textId="77777777" w:rsidR="00EA2F34" w:rsidRPr="00393BDB" w:rsidRDefault="00EA2F34" w:rsidP="00BE28D4">
            <w:pPr>
              <w:pStyle w:val="tabletext11"/>
              <w:jc w:val="center"/>
              <w:rPr>
                <w:ins w:id="6523" w:author="Author"/>
              </w:rPr>
            </w:pPr>
            <w:ins w:id="6524" w:author="Author">
              <w:r w:rsidRPr="00393BDB">
                <w:t>N/A</w:t>
              </w:r>
            </w:ins>
          </w:p>
        </w:tc>
        <w:tc>
          <w:tcPr>
            <w:tcW w:w="1667" w:type="dxa"/>
            <w:tcBorders>
              <w:top w:val="single" w:sz="6" w:space="0" w:color="auto"/>
              <w:left w:val="nil"/>
              <w:bottom w:val="nil"/>
              <w:right w:val="single" w:sz="6" w:space="0" w:color="auto"/>
            </w:tcBorders>
            <w:vAlign w:val="bottom"/>
          </w:tcPr>
          <w:p w14:paraId="26DB2597" w14:textId="77777777" w:rsidR="00EA2F34" w:rsidRPr="00393BDB" w:rsidRDefault="00EA2F34" w:rsidP="00BE28D4">
            <w:pPr>
              <w:pStyle w:val="tabletext11"/>
              <w:tabs>
                <w:tab w:val="decimal" w:pos="680"/>
              </w:tabs>
              <w:rPr>
                <w:ins w:id="6525" w:author="Author"/>
              </w:rPr>
            </w:pPr>
            <w:ins w:id="6526" w:author="Author">
              <w:r w:rsidRPr="00393BDB">
                <w:t>-0.172</w:t>
              </w:r>
            </w:ins>
          </w:p>
        </w:tc>
        <w:tc>
          <w:tcPr>
            <w:tcW w:w="1667" w:type="dxa"/>
            <w:tcBorders>
              <w:top w:val="single" w:sz="6" w:space="0" w:color="auto"/>
              <w:left w:val="nil"/>
              <w:bottom w:val="nil"/>
              <w:right w:val="single" w:sz="6" w:space="0" w:color="auto"/>
            </w:tcBorders>
            <w:vAlign w:val="bottom"/>
          </w:tcPr>
          <w:p w14:paraId="403DCFF9" w14:textId="77777777" w:rsidR="00EA2F34" w:rsidRPr="00393BDB" w:rsidRDefault="00EA2F34" w:rsidP="00BE28D4">
            <w:pPr>
              <w:pStyle w:val="tabletext11"/>
              <w:tabs>
                <w:tab w:val="decimal" w:pos="680"/>
              </w:tabs>
              <w:rPr>
                <w:ins w:id="6527" w:author="Author"/>
              </w:rPr>
            </w:pPr>
            <w:ins w:id="6528" w:author="Author">
              <w:r w:rsidRPr="00393BDB">
                <w:t>-0.172</w:t>
              </w:r>
            </w:ins>
          </w:p>
        </w:tc>
        <w:tc>
          <w:tcPr>
            <w:tcW w:w="1667" w:type="dxa"/>
            <w:tcBorders>
              <w:top w:val="single" w:sz="6" w:space="0" w:color="auto"/>
              <w:left w:val="nil"/>
              <w:bottom w:val="nil"/>
              <w:right w:val="single" w:sz="6" w:space="0" w:color="auto"/>
            </w:tcBorders>
            <w:vAlign w:val="bottom"/>
          </w:tcPr>
          <w:p w14:paraId="1E604D30" w14:textId="77777777" w:rsidR="00EA2F34" w:rsidRPr="00393BDB" w:rsidRDefault="00EA2F34" w:rsidP="00BE28D4">
            <w:pPr>
              <w:pStyle w:val="tabletext11"/>
              <w:tabs>
                <w:tab w:val="decimal" w:pos="680"/>
              </w:tabs>
              <w:rPr>
                <w:ins w:id="6529" w:author="Author"/>
              </w:rPr>
            </w:pPr>
            <w:ins w:id="6530" w:author="Author">
              <w:r w:rsidRPr="00393BDB">
                <w:t>-0.172</w:t>
              </w:r>
            </w:ins>
          </w:p>
        </w:tc>
        <w:tc>
          <w:tcPr>
            <w:tcW w:w="1667" w:type="dxa"/>
            <w:tcBorders>
              <w:top w:val="single" w:sz="6" w:space="0" w:color="auto"/>
              <w:left w:val="nil"/>
              <w:bottom w:val="nil"/>
              <w:right w:val="single" w:sz="6" w:space="0" w:color="auto"/>
            </w:tcBorders>
            <w:vAlign w:val="bottom"/>
          </w:tcPr>
          <w:p w14:paraId="6F7DFA15" w14:textId="77777777" w:rsidR="00EA2F34" w:rsidRPr="00393BDB" w:rsidRDefault="00EA2F34" w:rsidP="00BE28D4">
            <w:pPr>
              <w:pStyle w:val="tabletext11"/>
              <w:tabs>
                <w:tab w:val="decimal" w:pos="680"/>
              </w:tabs>
              <w:rPr>
                <w:ins w:id="6531" w:author="Author"/>
              </w:rPr>
            </w:pPr>
            <w:ins w:id="6532" w:author="Author">
              <w:r w:rsidRPr="00393BDB">
                <w:t>-0.172</w:t>
              </w:r>
            </w:ins>
          </w:p>
        </w:tc>
        <w:tc>
          <w:tcPr>
            <w:tcW w:w="1190" w:type="dxa"/>
            <w:tcBorders>
              <w:top w:val="single" w:sz="6" w:space="0" w:color="auto"/>
              <w:left w:val="nil"/>
              <w:bottom w:val="nil"/>
              <w:right w:val="single" w:sz="6" w:space="0" w:color="auto"/>
            </w:tcBorders>
            <w:vAlign w:val="bottom"/>
          </w:tcPr>
          <w:p w14:paraId="4EEFFB0D" w14:textId="77777777" w:rsidR="00EA2F34" w:rsidRPr="00393BDB" w:rsidRDefault="00EA2F34" w:rsidP="00BE28D4">
            <w:pPr>
              <w:pStyle w:val="tabletext11"/>
              <w:tabs>
                <w:tab w:val="decimal" w:pos="420"/>
              </w:tabs>
              <w:rPr>
                <w:ins w:id="6533" w:author="Author"/>
              </w:rPr>
            </w:pPr>
            <w:ins w:id="6534" w:author="Author">
              <w:r w:rsidRPr="00393BDB">
                <w:t>0.000</w:t>
              </w:r>
            </w:ins>
          </w:p>
        </w:tc>
      </w:tr>
      <w:tr w:rsidR="00EA2F34" w:rsidRPr="00393BDB" w14:paraId="767AB4E1" w14:textId="77777777" w:rsidTr="00A1082D">
        <w:trPr>
          <w:cantSplit/>
          <w:trHeight w:val="196"/>
          <w:ins w:id="6535" w:author="Author"/>
        </w:trPr>
        <w:tc>
          <w:tcPr>
            <w:tcW w:w="194" w:type="dxa"/>
          </w:tcPr>
          <w:p w14:paraId="10FAED28" w14:textId="77777777" w:rsidR="00EA2F34" w:rsidRPr="00393BDB" w:rsidRDefault="00EA2F34" w:rsidP="00BE28D4">
            <w:pPr>
              <w:pStyle w:val="tabletext11"/>
              <w:tabs>
                <w:tab w:val="decimal" w:pos="680"/>
              </w:tabs>
              <w:rPr>
                <w:ins w:id="6536" w:author="Author"/>
              </w:rPr>
            </w:pPr>
          </w:p>
        </w:tc>
        <w:tc>
          <w:tcPr>
            <w:tcW w:w="240" w:type="dxa"/>
            <w:tcBorders>
              <w:top w:val="nil"/>
              <w:left w:val="single" w:sz="6" w:space="0" w:color="auto"/>
              <w:bottom w:val="nil"/>
              <w:right w:val="nil"/>
            </w:tcBorders>
          </w:tcPr>
          <w:p w14:paraId="0568C744" w14:textId="77777777" w:rsidR="00EA2F34" w:rsidRPr="00393BDB" w:rsidRDefault="00EA2F34" w:rsidP="00BE28D4">
            <w:pPr>
              <w:pStyle w:val="tabletext11"/>
              <w:jc w:val="right"/>
              <w:rPr>
                <w:ins w:id="6537" w:author="Author"/>
              </w:rPr>
            </w:pPr>
          </w:p>
        </w:tc>
        <w:tc>
          <w:tcPr>
            <w:tcW w:w="736" w:type="dxa"/>
            <w:hideMark/>
          </w:tcPr>
          <w:p w14:paraId="1FB123DE" w14:textId="77777777" w:rsidR="00EA2F34" w:rsidRPr="00393BDB" w:rsidRDefault="00EA2F34" w:rsidP="00BE28D4">
            <w:pPr>
              <w:pStyle w:val="tabletext11"/>
              <w:jc w:val="right"/>
              <w:rPr>
                <w:ins w:id="6538" w:author="Author"/>
              </w:rPr>
            </w:pPr>
            <w:ins w:id="6539" w:author="Author">
              <w:r w:rsidRPr="00393BDB">
                <w:t>50</w:t>
              </w:r>
            </w:ins>
          </w:p>
        </w:tc>
        <w:tc>
          <w:tcPr>
            <w:tcW w:w="121" w:type="dxa"/>
          </w:tcPr>
          <w:p w14:paraId="69B9BCE9" w14:textId="77777777" w:rsidR="00EA2F34" w:rsidRPr="00393BDB" w:rsidRDefault="00EA2F34" w:rsidP="00BE28D4">
            <w:pPr>
              <w:pStyle w:val="tabletext11"/>
              <w:rPr>
                <w:ins w:id="6540" w:author="Author"/>
              </w:rPr>
            </w:pPr>
          </w:p>
        </w:tc>
        <w:tc>
          <w:tcPr>
            <w:tcW w:w="1131" w:type="dxa"/>
            <w:tcBorders>
              <w:top w:val="nil"/>
              <w:left w:val="single" w:sz="6" w:space="0" w:color="auto"/>
              <w:bottom w:val="nil"/>
              <w:right w:val="single" w:sz="6" w:space="0" w:color="auto"/>
            </w:tcBorders>
            <w:vAlign w:val="bottom"/>
            <w:hideMark/>
          </w:tcPr>
          <w:p w14:paraId="15911881" w14:textId="77777777" w:rsidR="00EA2F34" w:rsidRPr="00393BDB" w:rsidRDefault="00EA2F34" w:rsidP="00BE28D4">
            <w:pPr>
              <w:pStyle w:val="tabletext11"/>
              <w:tabs>
                <w:tab w:val="decimal" w:pos="480"/>
              </w:tabs>
              <w:rPr>
                <w:ins w:id="6541" w:author="Author"/>
              </w:rPr>
            </w:pPr>
            <w:ins w:id="6542" w:author="Author">
              <w:r w:rsidRPr="00393BDB">
                <w:t>-0.16</w:t>
              </w:r>
            </w:ins>
          </w:p>
        </w:tc>
        <w:tc>
          <w:tcPr>
            <w:tcW w:w="1667" w:type="dxa"/>
            <w:tcBorders>
              <w:top w:val="nil"/>
              <w:left w:val="nil"/>
              <w:bottom w:val="nil"/>
              <w:right w:val="single" w:sz="6" w:space="0" w:color="auto"/>
            </w:tcBorders>
            <w:vAlign w:val="bottom"/>
          </w:tcPr>
          <w:p w14:paraId="7A65C8E1" w14:textId="77777777" w:rsidR="00EA2F34" w:rsidRPr="00393BDB" w:rsidRDefault="00EA2F34" w:rsidP="00BE28D4">
            <w:pPr>
              <w:pStyle w:val="tabletext11"/>
              <w:tabs>
                <w:tab w:val="decimal" w:pos="680"/>
              </w:tabs>
              <w:rPr>
                <w:ins w:id="6543" w:author="Author"/>
              </w:rPr>
            </w:pPr>
            <w:ins w:id="6544" w:author="Author">
              <w:r w:rsidRPr="00393BDB">
                <w:t>-0.171</w:t>
              </w:r>
            </w:ins>
          </w:p>
        </w:tc>
        <w:tc>
          <w:tcPr>
            <w:tcW w:w="1667" w:type="dxa"/>
            <w:tcBorders>
              <w:top w:val="nil"/>
              <w:left w:val="nil"/>
              <w:bottom w:val="nil"/>
              <w:right w:val="single" w:sz="6" w:space="0" w:color="auto"/>
            </w:tcBorders>
            <w:vAlign w:val="bottom"/>
          </w:tcPr>
          <w:p w14:paraId="2DD84C89" w14:textId="77777777" w:rsidR="00EA2F34" w:rsidRPr="00393BDB" w:rsidRDefault="00EA2F34" w:rsidP="00BE28D4">
            <w:pPr>
              <w:pStyle w:val="tabletext11"/>
              <w:tabs>
                <w:tab w:val="decimal" w:pos="680"/>
              </w:tabs>
              <w:rPr>
                <w:ins w:id="6545" w:author="Author"/>
              </w:rPr>
            </w:pPr>
            <w:ins w:id="6546" w:author="Author">
              <w:r w:rsidRPr="00393BDB">
                <w:t>-0.159</w:t>
              </w:r>
            </w:ins>
          </w:p>
        </w:tc>
        <w:tc>
          <w:tcPr>
            <w:tcW w:w="1667" w:type="dxa"/>
            <w:tcBorders>
              <w:top w:val="nil"/>
              <w:left w:val="nil"/>
              <w:bottom w:val="nil"/>
              <w:right w:val="single" w:sz="6" w:space="0" w:color="auto"/>
            </w:tcBorders>
            <w:vAlign w:val="bottom"/>
          </w:tcPr>
          <w:p w14:paraId="5DFCF3B7" w14:textId="77777777" w:rsidR="00EA2F34" w:rsidRPr="00393BDB" w:rsidRDefault="00EA2F34" w:rsidP="00BE28D4">
            <w:pPr>
              <w:pStyle w:val="tabletext11"/>
              <w:tabs>
                <w:tab w:val="decimal" w:pos="680"/>
              </w:tabs>
              <w:rPr>
                <w:ins w:id="6547" w:author="Author"/>
              </w:rPr>
            </w:pPr>
            <w:ins w:id="6548" w:author="Author">
              <w:r w:rsidRPr="00393BDB">
                <w:t>-0.171</w:t>
              </w:r>
            </w:ins>
          </w:p>
        </w:tc>
        <w:tc>
          <w:tcPr>
            <w:tcW w:w="1667" w:type="dxa"/>
            <w:tcBorders>
              <w:top w:val="nil"/>
              <w:left w:val="nil"/>
              <w:bottom w:val="nil"/>
              <w:right w:val="single" w:sz="6" w:space="0" w:color="auto"/>
            </w:tcBorders>
            <w:vAlign w:val="bottom"/>
          </w:tcPr>
          <w:p w14:paraId="4C1EAC6A" w14:textId="77777777" w:rsidR="00EA2F34" w:rsidRPr="00393BDB" w:rsidRDefault="00EA2F34" w:rsidP="00BE28D4">
            <w:pPr>
              <w:pStyle w:val="tabletext11"/>
              <w:tabs>
                <w:tab w:val="decimal" w:pos="680"/>
              </w:tabs>
              <w:rPr>
                <w:ins w:id="6549" w:author="Author"/>
              </w:rPr>
            </w:pPr>
            <w:ins w:id="6550" w:author="Author">
              <w:r w:rsidRPr="00393BDB">
                <w:t>-0.163</w:t>
              </w:r>
            </w:ins>
          </w:p>
        </w:tc>
        <w:tc>
          <w:tcPr>
            <w:tcW w:w="1190" w:type="dxa"/>
            <w:tcBorders>
              <w:top w:val="nil"/>
              <w:left w:val="nil"/>
              <w:bottom w:val="nil"/>
              <w:right w:val="single" w:sz="6" w:space="0" w:color="auto"/>
            </w:tcBorders>
            <w:vAlign w:val="bottom"/>
          </w:tcPr>
          <w:p w14:paraId="4FC93ECA" w14:textId="77777777" w:rsidR="00EA2F34" w:rsidRPr="00393BDB" w:rsidRDefault="00EA2F34" w:rsidP="00BE28D4">
            <w:pPr>
              <w:pStyle w:val="tabletext11"/>
              <w:tabs>
                <w:tab w:val="decimal" w:pos="420"/>
              </w:tabs>
              <w:rPr>
                <w:ins w:id="6551" w:author="Author"/>
              </w:rPr>
            </w:pPr>
            <w:ins w:id="6552" w:author="Author">
              <w:r w:rsidRPr="00393BDB">
                <w:t>0.004</w:t>
              </w:r>
            </w:ins>
          </w:p>
        </w:tc>
      </w:tr>
      <w:tr w:rsidR="00EA2F34" w:rsidRPr="00393BDB" w14:paraId="62AC39E6" w14:textId="77777777" w:rsidTr="00A1082D">
        <w:trPr>
          <w:cantSplit/>
          <w:trHeight w:val="196"/>
          <w:ins w:id="6553" w:author="Author"/>
        </w:trPr>
        <w:tc>
          <w:tcPr>
            <w:tcW w:w="194" w:type="dxa"/>
          </w:tcPr>
          <w:p w14:paraId="5C7A1259" w14:textId="77777777" w:rsidR="00EA2F34" w:rsidRPr="00393BDB" w:rsidRDefault="00EA2F34" w:rsidP="00BE28D4">
            <w:pPr>
              <w:pStyle w:val="tabletext11"/>
              <w:tabs>
                <w:tab w:val="decimal" w:pos="680"/>
              </w:tabs>
              <w:rPr>
                <w:ins w:id="6554" w:author="Author"/>
              </w:rPr>
            </w:pPr>
          </w:p>
        </w:tc>
        <w:tc>
          <w:tcPr>
            <w:tcW w:w="240" w:type="dxa"/>
            <w:tcBorders>
              <w:top w:val="nil"/>
              <w:left w:val="single" w:sz="6" w:space="0" w:color="auto"/>
              <w:bottom w:val="nil"/>
              <w:right w:val="nil"/>
            </w:tcBorders>
          </w:tcPr>
          <w:p w14:paraId="521ECEDA" w14:textId="77777777" w:rsidR="00EA2F34" w:rsidRPr="00393BDB" w:rsidRDefault="00EA2F34" w:rsidP="00BE28D4">
            <w:pPr>
              <w:pStyle w:val="tabletext11"/>
              <w:jc w:val="right"/>
              <w:rPr>
                <w:ins w:id="6555" w:author="Author"/>
              </w:rPr>
            </w:pPr>
          </w:p>
        </w:tc>
        <w:tc>
          <w:tcPr>
            <w:tcW w:w="736" w:type="dxa"/>
            <w:hideMark/>
          </w:tcPr>
          <w:p w14:paraId="02F257F7" w14:textId="77777777" w:rsidR="00EA2F34" w:rsidRPr="00393BDB" w:rsidRDefault="00EA2F34" w:rsidP="00BE28D4">
            <w:pPr>
              <w:pStyle w:val="tabletext11"/>
              <w:jc w:val="right"/>
              <w:rPr>
                <w:ins w:id="6556" w:author="Author"/>
              </w:rPr>
            </w:pPr>
            <w:ins w:id="6557" w:author="Author">
              <w:r w:rsidRPr="00393BDB">
                <w:t>100</w:t>
              </w:r>
            </w:ins>
          </w:p>
        </w:tc>
        <w:tc>
          <w:tcPr>
            <w:tcW w:w="121" w:type="dxa"/>
          </w:tcPr>
          <w:p w14:paraId="26255F3F" w14:textId="77777777" w:rsidR="00EA2F34" w:rsidRPr="00393BDB" w:rsidRDefault="00EA2F34" w:rsidP="00BE28D4">
            <w:pPr>
              <w:pStyle w:val="tabletext11"/>
              <w:rPr>
                <w:ins w:id="6558" w:author="Author"/>
              </w:rPr>
            </w:pPr>
          </w:p>
        </w:tc>
        <w:tc>
          <w:tcPr>
            <w:tcW w:w="1131" w:type="dxa"/>
            <w:tcBorders>
              <w:top w:val="nil"/>
              <w:left w:val="single" w:sz="6" w:space="0" w:color="auto"/>
              <w:bottom w:val="nil"/>
              <w:right w:val="single" w:sz="6" w:space="0" w:color="auto"/>
            </w:tcBorders>
            <w:vAlign w:val="bottom"/>
            <w:hideMark/>
          </w:tcPr>
          <w:p w14:paraId="02C3B66E" w14:textId="77777777" w:rsidR="00EA2F34" w:rsidRPr="00393BDB" w:rsidRDefault="00EA2F34" w:rsidP="00BE28D4">
            <w:pPr>
              <w:pStyle w:val="tabletext11"/>
              <w:tabs>
                <w:tab w:val="decimal" w:pos="480"/>
              </w:tabs>
              <w:rPr>
                <w:ins w:id="6559" w:author="Author"/>
              </w:rPr>
            </w:pPr>
            <w:ins w:id="6560" w:author="Author">
              <w:r w:rsidRPr="00393BDB">
                <w:t>-0.15</w:t>
              </w:r>
            </w:ins>
          </w:p>
        </w:tc>
        <w:tc>
          <w:tcPr>
            <w:tcW w:w="1667" w:type="dxa"/>
            <w:tcBorders>
              <w:top w:val="nil"/>
              <w:left w:val="nil"/>
              <w:bottom w:val="nil"/>
              <w:right w:val="single" w:sz="6" w:space="0" w:color="auto"/>
            </w:tcBorders>
            <w:vAlign w:val="bottom"/>
          </w:tcPr>
          <w:p w14:paraId="293A4978" w14:textId="77777777" w:rsidR="00EA2F34" w:rsidRPr="00393BDB" w:rsidRDefault="00EA2F34" w:rsidP="00BE28D4">
            <w:pPr>
              <w:pStyle w:val="tabletext11"/>
              <w:tabs>
                <w:tab w:val="decimal" w:pos="680"/>
              </w:tabs>
              <w:rPr>
                <w:ins w:id="6561" w:author="Author"/>
              </w:rPr>
            </w:pPr>
            <w:ins w:id="6562" w:author="Author">
              <w:r w:rsidRPr="00393BDB">
                <w:t>-0.170</w:t>
              </w:r>
            </w:ins>
          </w:p>
        </w:tc>
        <w:tc>
          <w:tcPr>
            <w:tcW w:w="1667" w:type="dxa"/>
            <w:tcBorders>
              <w:top w:val="nil"/>
              <w:left w:val="nil"/>
              <w:bottom w:val="nil"/>
              <w:right w:val="single" w:sz="6" w:space="0" w:color="auto"/>
            </w:tcBorders>
            <w:vAlign w:val="bottom"/>
          </w:tcPr>
          <w:p w14:paraId="3C213A37" w14:textId="77777777" w:rsidR="00EA2F34" w:rsidRPr="00393BDB" w:rsidRDefault="00EA2F34" w:rsidP="00BE28D4">
            <w:pPr>
              <w:pStyle w:val="tabletext11"/>
              <w:tabs>
                <w:tab w:val="decimal" w:pos="680"/>
              </w:tabs>
              <w:rPr>
                <w:ins w:id="6563" w:author="Author"/>
              </w:rPr>
            </w:pPr>
            <w:ins w:id="6564" w:author="Author">
              <w:r w:rsidRPr="00393BDB">
                <w:t>-0.146</w:t>
              </w:r>
            </w:ins>
          </w:p>
        </w:tc>
        <w:tc>
          <w:tcPr>
            <w:tcW w:w="1667" w:type="dxa"/>
            <w:tcBorders>
              <w:top w:val="nil"/>
              <w:left w:val="nil"/>
              <w:bottom w:val="nil"/>
              <w:right w:val="single" w:sz="6" w:space="0" w:color="auto"/>
            </w:tcBorders>
            <w:vAlign w:val="bottom"/>
          </w:tcPr>
          <w:p w14:paraId="61C3349C" w14:textId="77777777" w:rsidR="00EA2F34" w:rsidRPr="00393BDB" w:rsidRDefault="00EA2F34" w:rsidP="00BE28D4">
            <w:pPr>
              <w:pStyle w:val="tabletext11"/>
              <w:tabs>
                <w:tab w:val="decimal" w:pos="680"/>
              </w:tabs>
              <w:rPr>
                <w:ins w:id="6565" w:author="Author"/>
              </w:rPr>
            </w:pPr>
            <w:ins w:id="6566" w:author="Author">
              <w:r w:rsidRPr="00393BDB">
                <w:t>-0.170</w:t>
              </w:r>
            </w:ins>
          </w:p>
        </w:tc>
        <w:tc>
          <w:tcPr>
            <w:tcW w:w="1667" w:type="dxa"/>
            <w:tcBorders>
              <w:top w:val="nil"/>
              <w:left w:val="nil"/>
              <w:bottom w:val="nil"/>
              <w:right w:val="single" w:sz="6" w:space="0" w:color="auto"/>
            </w:tcBorders>
            <w:vAlign w:val="bottom"/>
          </w:tcPr>
          <w:p w14:paraId="18C61C57" w14:textId="77777777" w:rsidR="00EA2F34" w:rsidRPr="00393BDB" w:rsidRDefault="00EA2F34" w:rsidP="00BE28D4">
            <w:pPr>
              <w:pStyle w:val="tabletext11"/>
              <w:tabs>
                <w:tab w:val="decimal" w:pos="680"/>
              </w:tabs>
              <w:rPr>
                <w:ins w:id="6567" w:author="Author"/>
              </w:rPr>
            </w:pPr>
            <w:ins w:id="6568" w:author="Author">
              <w:r w:rsidRPr="00393BDB">
                <w:t>-0.156</w:t>
              </w:r>
            </w:ins>
          </w:p>
        </w:tc>
        <w:tc>
          <w:tcPr>
            <w:tcW w:w="1190" w:type="dxa"/>
            <w:tcBorders>
              <w:top w:val="nil"/>
              <w:left w:val="nil"/>
              <w:bottom w:val="nil"/>
              <w:right w:val="single" w:sz="6" w:space="0" w:color="auto"/>
            </w:tcBorders>
            <w:vAlign w:val="bottom"/>
          </w:tcPr>
          <w:p w14:paraId="0339FD04" w14:textId="77777777" w:rsidR="00EA2F34" w:rsidRPr="00393BDB" w:rsidRDefault="00EA2F34" w:rsidP="00BE28D4">
            <w:pPr>
              <w:pStyle w:val="tabletext11"/>
              <w:tabs>
                <w:tab w:val="decimal" w:pos="420"/>
              </w:tabs>
              <w:rPr>
                <w:ins w:id="6569" w:author="Author"/>
              </w:rPr>
            </w:pPr>
            <w:ins w:id="6570" w:author="Author">
              <w:r w:rsidRPr="00393BDB">
                <w:t>0.009</w:t>
              </w:r>
            </w:ins>
          </w:p>
        </w:tc>
      </w:tr>
      <w:tr w:rsidR="00EA2F34" w:rsidRPr="00393BDB" w14:paraId="54F1BFFA" w14:textId="77777777" w:rsidTr="00A1082D">
        <w:trPr>
          <w:cantSplit/>
          <w:trHeight w:val="196"/>
          <w:ins w:id="6571" w:author="Author"/>
        </w:trPr>
        <w:tc>
          <w:tcPr>
            <w:tcW w:w="194" w:type="dxa"/>
          </w:tcPr>
          <w:p w14:paraId="04361649" w14:textId="77777777" w:rsidR="00EA2F34" w:rsidRPr="00393BDB" w:rsidRDefault="00EA2F34" w:rsidP="00BE28D4">
            <w:pPr>
              <w:pStyle w:val="tabletext11"/>
              <w:tabs>
                <w:tab w:val="decimal" w:pos="680"/>
              </w:tabs>
              <w:rPr>
                <w:ins w:id="6572" w:author="Author"/>
              </w:rPr>
            </w:pPr>
          </w:p>
        </w:tc>
        <w:tc>
          <w:tcPr>
            <w:tcW w:w="240" w:type="dxa"/>
            <w:tcBorders>
              <w:top w:val="nil"/>
              <w:left w:val="single" w:sz="6" w:space="0" w:color="auto"/>
              <w:bottom w:val="nil"/>
              <w:right w:val="nil"/>
            </w:tcBorders>
          </w:tcPr>
          <w:p w14:paraId="2A019DF3" w14:textId="77777777" w:rsidR="00EA2F34" w:rsidRPr="00393BDB" w:rsidRDefault="00EA2F34" w:rsidP="00BE28D4">
            <w:pPr>
              <w:pStyle w:val="tabletext11"/>
              <w:jc w:val="right"/>
              <w:rPr>
                <w:ins w:id="6573" w:author="Author"/>
              </w:rPr>
            </w:pPr>
          </w:p>
        </w:tc>
        <w:tc>
          <w:tcPr>
            <w:tcW w:w="736" w:type="dxa"/>
            <w:hideMark/>
          </w:tcPr>
          <w:p w14:paraId="1B154C4B" w14:textId="77777777" w:rsidR="00EA2F34" w:rsidRPr="00393BDB" w:rsidRDefault="00EA2F34" w:rsidP="00BE28D4">
            <w:pPr>
              <w:pStyle w:val="tabletext11"/>
              <w:jc w:val="right"/>
              <w:rPr>
                <w:ins w:id="6574" w:author="Author"/>
              </w:rPr>
            </w:pPr>
            <w:ins w:id="6575" w:author="Author">
              <w:r w:rsidRPr="00393BDB">
                <w:t>200</w:t>
              </w:r>
            </w:ins>
          </w:p>
        </w:tc>
        <w:tc>
          <w:tcPr>
            <w:tcW w:w="121" w:type="dxa"/>
          </w:tcPr>
          <w:p w14:paraId="1B1CAAFF" w14:textId="77777777" w:rsidR="00EA2F34" w:rsidRPr="00393BDB" w:rsidRDefault="00EA2F34" w:rsidP="00BE28D4">
            <w:pPr>
              <w:pStyle w:val="tabletext11"/>
              <w:rPr>
                <w:ins w:id="6576" w:author="Author"/>
              </w:rPr>
            </w:pPr>
          </w:p>
        </w:tc>
        <w:tc>
          <w:tcPr>
            <w:tcW w:w="1131" w:type="dxa"/>
            <w:tcBorders>
              <w:top w:val="nil"/>
              <w:left w:val="single" w:sz="6" w:space="0" w:color="auto"/>
              <w:bottom w:val="nil"/>
              <w:right w:val="single" w:sz="6" w:space="0" w:color="auto"/>
            </w:tcBorders>
            <w:vAlign w:val="bottom"/>
            <w:hideMark/>
          </w:tcPr>
          <w:p w14:paraId="35D8B2A2" w14:textId="77777777" w:rsidR="00EA2F34" w:rsidRPr="00393BDB" w:rsidRDefault="00EA2F34" w:rsidP="00BE28D4">
            <w:pPr>
              <w:pStyle w:val="tabletext11"/>
              <w:tabs>
                <w:tab w:val="decimal" w:pos="480"/>
              </w:tabs>
              <w:rPr>
                <w:ins w:id="6577" w:author="Author"/>
              </w:rPr>
            </w:pPr>
            <w:ins w:id="6578" w:author="Author">
              <w:r w:rsidRPr="00393BDB">
                <w:t>-0.10</w:t>
              </w:r>
            </w:ins>
          </w:p>
        </w:tc>
        <w:tc>
          <w:tcPr>
            <w:tcW w:w="1667" w:type="dxa"/>
            <w:tcBorders>
              <w:top w:val="nil"/>
              <w:left w:val="nil"/>
              <w:bottom w:val="nil"/>
              <w:right w:val="single" w:sz="6" w:space="0" w:color="auto"/>
            </w:tcBorders>
            <w:vAlign w:val="bottom"/>
          </w:tcPr>
          <w:p w14:paraId="5549BAF4" w14:textId="77777777" w:rsidR="00EA2F34" w:rsidRPr="00393BDB" w:rsidRDefault="00EA2F34" w:rsidP="00BE28D4">
            <w:pPr>
              <w:pStyle w:val="tabletext11"/>
              <w:tabs>
                <w:tab w:val="decimal" w:pos="680"/>
              </w:tabs>
              <w:rPr>
                <w:ins w:id="6579" w:author="Author"/>
              </w:rPr>
            </w:pPr>
            <w:ins w:id="6580" w:author="Author">
              <w:r w:rsidRPr="00393BDB">
                <w:t>-0.169</w:t>
              </w:r>
            </w:ins>
          </w:p>
        </w:tc>
        <w:tc>
          <w:tcPr>
            <w:tcW w:w="1667" w:type="dxa"/>
            <w:tcBorders>
              <w:top w:val="nil"/>
              <w:left w:val="nil"/>
              <w:bottom w:val="nil"/>
              <w:right w:val="single" w:sz="6" w:space="0" w:color="auto"/>
            </w:tcBorders>
            <w:vAlign w:val="bottom"/>
          </w:tcPr>
          <w:p w14:paraId="08961522" w14:textId="77777777" w:rsidR="00EA2F34" w:rsidRPr="00393BDB" w:rsidRDefault="00EA2F34" w:rsidP="00BE28D4">
            <w:pPr>
              <w:pStyle w:val="tabletext11"/>
              <w:tabs>
                <w:tab w:val="decimal" w:pos="680"/>
              </w:tabs>
              <w:rPr>
                <w:ins w:id="6581" w:author="Author"/>
              </w:rPr>
            </w:pPr>
            <w:ins w:id="6582" w:author="Author">
              <w:r w:rsidRPr="00393BDB">
                <w:t>-0.102</w:t>
              </w:r>
            </w:ins>
          </w:p>
        </w:tc>
        <w:tc>
          <w:tcPr>
            <w:tcW w:w="1667" w:type="dxa"/>
            <w:tcBorders>
              <w:top w:val="nil"/>
              <w:left w:val="nil"/>
              <w:bottom w:val="nil"/>
              <w:right w:val="single" w:sz="6" w:space="0" w:color="auto"/>
            </w:tcBorders>
            <w:vAlign w:val="bottom"/>
          </w:tcPr>
          <w:p w14:paraId="00B581D0" w14:textId="77777777" w:rsidR="00EA2F34" w:rsidRPr="00393BDB" w:rsidRDefault="00EA2F34" w:rsidP="00BE28D4">
            <w:pPr>
              <w:pStyle w:val="tabletext11"/>
              <w:tabs>
                <w:tab w:val="decimal" w:pos="680"/>
              </w:tabs>
              <w:rPr>
                <w:ins w:id="6583" w:author="Author"/>
              </w:rPr>
            </w:pPr>
            <w:ins w:id="6584" w:author="Author">
              <w:r w:rsidRPr="00393BDB">
                <w:t>-0.169</w:t>
              </w:r>
            </w:ins>
          </w:p>
        </w:tc>
        <w:tc>
          <w:tcPr>
            <w:tcW w:w="1667" w:type="dxa"/>
            <w:tcBorders>
              <w:top w:val="nil"/>
              <w:left w:val="nil"/>
              <w:bottom w:val="nil"/>
              <w:right w:val="single" w:sz="6" w:space="0" w:color="auto"/>
            </w:tcBorders>
            <w:vAlign w:val="bottom"/>
          </w:tcPr>
          <w:p w14:paraId="4E41AE7A" w14:textId="77777777" w:rsidR="00EA2F34" w:rsidRPr="00393BDB" w:rsidRDefault="00EA2F34" w:rsidP="00BE28D4">
            <w:pPr>
              <w:pStyle w:val="tabletext11"/>
              <w:tabs>
                <w:tab w:val="decimal" w:pos="680"/>
              </w:tabs>
              <w:rPr>
                <w:ins w:id="6585" w:author="Author"/>
              </w:rPr>
            </w:pPr>
            <w:ins w:id="6586" w:author="Author">
              <w:r w:rsidRPr="00393BDB">
                <w:t>-0.133</w:t>
              </w:r>
            </w:ins>
          </w:p>
        </w:tc>
        <w:tc>
          <w:tcPr>
            <w:tcW w:w="1190" w:type="dxa"/>
            <w:tcBorders>
              <w:top w:val="nil"/>
              <w:left w:val="nil"/>
              <w:bottom w:val="nil"/>
              <w:right w:val="single" w:sz="6" w:space="0" w:color="auto"/>
            </w:tcBorders>
            <w:vAlign w:val="bottom"/>
          </w:tcPr>
          <w:p w14:paraId="48CF54B7" w14:textId="77777777" w:rsidR="00EA2F34" w:rsidRPr="00393BDB" w:rsidRDefault="00EA2F34" w:rsidP="00BE28D4">
            <w:pPr>
              <w:pStyle w:val="tabletext11"/>
              <w:tabs>
                <w:tab w:val="decimal" w:pos="420"/>
              </w:tabs>
              <w:rPr>
                <w:ins w:id="6587" w:author="Author"/>
              </w:rPr>
            </w:pPr>
            <w:ins w:id="6588" w:author="Author">
              <w:r w:rsidRPr="00393BDB">
                <w:t>0.018</w:t>
              </w:r>
            </w:ins>
          </w:p>
        </w:tc>
      </w:tr>
      <w:tr w:rsidR="00EA2F34" w:rsidRPr="00393BDB" w14:paraId="655FB16B" w14:textId="77777777" w:rsidTr="00A1082D">
        <w:trPr>
          <w:cantSplit/>
          <w:trHeight w:val="196"/>
          <w:ins w:id="6589" w:author="Author"/>
        </w:trPr>
        <w:tc>
          <w:tcPr>
            <w:tcW w:w="194" w:type="dxa"/>
          </w:tcPr>
          <w:p w14:paraId="595ECF4F" w14:textId="77777777" w:rsidR="00EA2F34" w:rsidRPr="00393BDB" w:rsidRDefault="00EA2F34" w:rsidP="00BE28D4">
            <w:pPr>
              <w:pStyle w:val="tabletext11"/>
              <w:tabs>
                <w:tab w:val="decimal" w:pos="680"/>
              </w:tabs>
              <w:rPr>
                <w:ins w:id="6590" w:author="Author"/>
              </w:rPr>
            </w:pPr>
          </w:p>
        </w:tc>
        <w:tc>
          <w:tcPr>
            <w:tcW w:w="240" w:type="dxa"/>
            <w:tcBorders>
              <w:top w:val="nil"/>
              <w:left w:val="single" w:sz="6" w:space="0" w:color="auto"/>
              <w:bottom w:val="nil"/>
              <w:right w:val="nil"/>
            </w:tcBorders>
          </w:tcPr>
          <w:p w14:paraId="2543DC59" w14:textId="77777777" w:rsidR="00EA2F34" w:rsidRPr="00393BDB" w:rsidRDefault="00EA2F34" w:rsidP="00BE28D4">
            <w:pPr>
              <w:pStyle w:val="tabletext11"/>
              <w:jc w:val="right"/>
              <w:rPr>
                <w:ins w:id="6591" w:author="Author"/>
              </w:rPr>
            </w:pPr>
          </w:p>
        </w:tc>
        <w:tc>
          <w:tcPr>
            <w:tcW w:w="736" w:type="dxa"/>
            <w:hideMark/>
          </w:tcPr>
          <w:p w14:paraId="37690339" w14:textId="77777777" w:rsidR="00EA2F34" w:rsidRPr="00393BDB" w:rsidRDefault="00EA2F34" w:rsidP="00BE28D4">
            <w:pPr>
              <w:pStyle w:val="tabletext11"/>
              <w:jc w:val="right"/>
              <w:rPr>
                <w:ins w:id="6592" w:author="Author"/>
              </w:rPr>
            </w:pPr>
            <w:ins w:id="6593" w:author="Author">
              <w:r w:rsidRPr="00393BDB">
                <w:t>250</w:t>
              </w:r>
            </w:ins>
          </w:p>
        </w:tc>
        <w:tc>
          <w:tcPr>
            <w:tcW w:w="121" w:type="dxa"/>
          </w:tcPr>
          <w:p w14:paraId="52AD60B9" w14:textId="77777777" w:rsidR="00EA2F34" w:rsidRPr="00393BDB" w:rsidRDefault="00EA2F34" w:rsidP="00BE28D4">
            <w:pPr>
              <w:pStyle w:val="tabletext11"/>
              <w:rPr>
                <w:ins w:id="6594" w:author="Author"/>
              </w:rPr>
            </w:pPr>
          </w:p>
        </w:tc>
        <w:tc>
          <w:tcPr>
            <w:tcW w:w="1131" w:type="dxa"/>
            <w:tcBorders>
              <w:top w:val="nil"/>
              <w:left w:val="single" w:sz="6" w:space="0" w:color="auto"/>
              <w:bottom w:val="nil"/>
              <w:right w:val="single" w:sz="6" w:space="0" w:color="auto"/>
            </w:tcBorders>
            <w:vAlign w:val="bottom"/>
            <w:hideMark/>
          </w:tcPr>
          <w:p w14:paraId="606469D4" w14:textId="77777777" w:rsidR="00EA2F34" w:rsidRPr="00393BDB" w:rsidRDefault="00EA2F34" w:rsidP="00BE28D4">
            <w:pPr>
              <w:pStyle w:val="tabletext11"/>
              <w:tabs>
                <w:tab w:val="decimal" w:pos="480"/>
              </w:tabs>
              <w:rPr>
                <w:ins w:id="6595" w:author="Author"/>
              </w:rPr>
            </w:pPr>
            <w:ins w:id="6596" w:author="Author">
              <w:r w:rsidRPr="00393BDB">
                <w:t>-0.08</w:t>
              </w:r>
            </w:ins>
          </w:p>
        </w:tc>
        <w:tc>
          <w:tcPr>
            <w:tcW w:w="1667" w:type="dxa"/>
            <w:tcBorders>
              <w:top w:val="nil"/>
              <w:left w:val="nil"/>
              <w:bottom w:val="nil"/>
              <w:right w:val="single" w:sz="6" w:space="0" w:color="auto"/>
            </w:tcBorders>
            <w:vAlign w:val="bottom"/>
          </w:tcPr>
          <w:p w14:paraId="073CD4F1" w14:textId="77777777" w:rsidR="00EA2F34" w:rsidRPr="00393BDB" w:rsidRDefault="00EA2F34" w:rsidP="00BE28D4">
            <w:pPr>
              <w:pStyle w:val="tabletext11"/>
              <w:tabs>
                <w:tab w:val="decimal" w:pos="680"/>
              </w:tabs>
              <w:rPr>
                <w:ins w:id="6597" w:author="Author"/>
              </w:rPr>
            </w:pPr>
            <w:ins w:id="6598" w:author="Author">
              <w:r w:rsidRPr="00393BDB">
                <w:t>-0.168</w:t>
              </w:r>
            </w:ins>
          </w:p>
        </w:tc>
        <w:tc>
          <w:tcPr>
            <w:tcW w:w="1667" w:type="dxa"/>
            <w:tcBorders>
              <w:top w:val="nil"/>
              <w:left w:val="nil"/>
              <w:bottom w:val="nil"/>
              <w:right w:val="single" w:sz="6" w:space="0" w:color="auto"/>
            </w:tcBorders>
            <w:vAlign w:val="bottom"/>
          </w:tcPr>
          <w:p w14:paraId="43C1DCBF" w14:textId="77777777" w:rsidR="00EA2F34" w:rsidRPr="00393BDB" w:rsidRDefault="00EA2F34" w:rsidP="00BE28D4">
            <w:pPr>
              <w:pStyle w:val="tabletext11"/>
              <w:tabs>
                <w:tab w:val="decimal" w:pos="680"/>
              </w:tabs>
              <w:rPr>
                <w:ins w:id="6599" w:author="Author"/>
              </w:rPr>
            </w:pPr>
            <w:ins w:id="6600" w:author="Author">
              <w:r w:rsidRPr="00393BDB">
                <w:t>-0.081</w:t>
              </w:r>
            </w:ins>
          </w:p>
        </w:tc>
        <w:tc>
          <w:tcPr>
            <w:tcW w:w="1667" w:type="dxa"/>
            <w:tcBorders>
              <w:top w:val="nil"/>
              <w:left w:val="nil"/>
              <w:bottom w:val="nil"/>
              <w:right w:val="single" w:sz="6" w:space="0" w:color="auto"/>
            </w:tcBorders>
            <w:vAlign w:val="bottom"/>
          </w:tcPr>
          <w:p w14:paraId="7F3E51E4" w14:textId="77777777" w:rsidR="00EA2F34" w:rsidRPr="00393BDB" w:rsidRDefault="00EA2F34" w:rsidP="00BE28D4">
            <w:pPr>
              <w:pStyle w:val="tabletext11"/>
              <w:tabs>
                <w:tab w:val="decimal" w:pos="680"/>
              </w:tabs>
              <w:rPr>
                <w:ins w:id="6601" w:author="Author"/>
              </w:rPr>
            </w:pPr>
            <w:ins w:id="6602" w:author="Author">
              <w:r w:rsidRPr="00393BDB">
                <w:t>-0.168</w:t>
              </w:r>
            </w:ins>
          </w:p>
        </w:tc>
        <w:tc>
          <w:tcPr>
            <w:tcW w:w="1667" w:type="dxa"/>
            <w:tcBorders>
              <w:top w:val="nil"/>
              <w:left w:val="nil"/>
              <w:bottom w:val="nil"/>
              <w:right w:val="single" w:sz="6" w:space="0" w:color="auto"/>
            </w:tcBorders>
            <w:vAlign w:val="bottom"/>
          </w:tcPr>
          <w:p w14:paraId="14D8951C" w14:textId="77777777" w:rsidR="00EA2F34" w:rsidRPr="00393BDB" w:rsidRDefault="00EA2F34" w:rsidP="00BE28D4">
            <w:pPr>
              <w:pStyle w:val="tabletext11"/>
              <w:tabs>
                <w:tab w:val="decimal" w:pos="680"/>
              </w:tabs>
              <w:rPr>
                <w:ins w:id="6603" w:author="Author"/>
              </w:rPr>
            </w:pPr>
            <w:ins w:id="6604" w:author="Author">
              <w:r w:rsidRPr="00393BDB">
                <w:t>-0.122</w:t>
              </w:r>
            </w:ins>
          </w:p>
        </w:tc>
        <w:tc>
          <w:tcPr>
            <w:tcW w:w="1190" w:type="dxa"/>
            <w:tcBorders>
              <w:top w:val="nil"/>
              <w:left w:val="nil"/>
              <w:bottom w:val="nil"/>
              <w:right w:val="single" w:sz="6" w:space="0" w:color="auto"/>
            </w:tcBorders>
            <w:vAlign w:val="bottom"/>
          </w:tcPr>
          <w:p w14:paraId="53DD219F" w14:textId="77777777" w:rsidR="00EA2F34" w:rsidRPr="00393BDB" w:rsidRDefault="00EA2F34" w:rsidP="00BE28D4">
            <w:pPr>
              <w:pStyle w:val="tabletext11"/>
              <w:tabs>
                <w:tab w:val="decimal" w:pos="420"/>
              </w:tabs>
              <w:rPr>
                <w:ins w:id="6605" w:author="Author"/>
              </w:rPr>
            </w:pPr>
            <w:ins w:id="6606" w:author="Author">
              <w:r w:rsidRPr="00393BDB">
                <w:t>0.023</w:t>
              </w:r>
            </w:ins>
          </w:p>
        </w:tc>
      </w:tr>
      <w:tr w:rsidR="00EA2F34" w:rsidRPr="00393BDB" w14:paraId="4324F17B" w14:textId="77777777" w:rsidTr="00A1082D">
        <w:trPr>
          <w:cantSplit/>
          <w:trHeight w:val="196"/>
          <w:ins w:id="6607" w:author="Author"/>
        </w:trPr>
        <w:tc>
          <w:tcPr>
            <w:tcW w:w="194" w:type="dxa"/>
          </w:tcPr>
          <w:p w14:paraId="23263BDA" w14:textId="77777777" w:rsidR="00EA2F34" w:rsidRPr="00393BDB" w:rsidRDefault="00EA2F34" w:rsidP="00BE28D4">
            <w:pPr>
              <w:pStyle w:val="tabletext11"/>
              <w:tabs>
                <w:tab w:val="decimal" w:pos="680"/>
              </w:tabs>
              <w:rPr>
                <w:ins w:id="6608" w:author="Author"/>
              </w:rPr>
            </w:pPr>
          </w:p>
        </w:tc>
        <w:tc>
          <w:tcPr>
            <w:tcW w:w="240" w:type="dxa"/>
            <w:tcBorders>
              <w:top w:val="nil"/>
              <w:left w:val="single" w:sz="6" w:space="0" w:color="auto"/>
              <w:bottom w:val="nil"/>
              <w:right w:val="nil"/>
            </w:tcBorders>
          </w:tcPr>
          <w:p w14:paraId="0CD2D5D7" w14:textId="77777777" w:rsidR="00EA2F34" w:rsidRPr="00393BDB" w:rsidRDefault="00EA2F34" w:rsidP="00BE28D4">
            <w:pPr>
              <w:pStyle w:val="tabletext11"/>
              <w:jc w:val="right"/>
              <w:rPr>
                <w:ins w:id="6609" w:author="Author"/>
              </w:rPr>
            </w:pPr>
          </w:p>
        </w:tc>
        <w:tc>
          <w:tcPr>
            <w:tcW w:w="736" w:type="dxa"/>
            <w:hideMark/>
          </w:tcPr>
          <w:p w14:paraId="0F626310" w14:textId="77777777" w:rsidR="00EA2F34" w:rsidRPr="00393BDB" w:rsidRDefault="00EA2F34" w:rsidP="00BE28D4">
            <w:pPr>
              <w:pStyle w:val="tabletext11"/>
              <w:jc w:val="right"/>
              <w:rPr>
                <w:ins w:id="6610" w:author="Author"/>
              </w:rPr>
            </w:pPr>
            <w:ins w:id="6611" w:author="Author">
              <w:r w:rsidRPr="00393BDB">
                <w:t>500</w:t>
              </w:r>
            </w:ins>
          </w:p>
        </w:tc>
        <w:tc>
          <w:tcPr>
            <w:tcW w:w="121" w:type="dxa"/>
          </w:tcPr>
          <w:p w14:paraId="4C7F1B01" w14:textId="77777777" w:rsidR="00EA2F34" w:rsidRPr="00393BDB" w:rsidRDefault="00EA2F34" w:rsidP="00BE28D4">
            <w:pPr>
              <w:pStyle w:val="tabletext11"/>
              <w:rPr>
                <w:ins w:id="6612" w:author="Author"/>
              </w:rPr>
            </w:pPr>
          </w:p>
        </w:tc>
        <w:tc>
          <w:tcPr>
            <w:tcW w:w="1131" w:type="dxa"/>
            <w:tcBorders>
              <w:top w:val="nil"/>
              <w:left w:val="single" w:sz="6" w:space="0" w:color="auto"/>
              <w:bottom w:val="nil"/>
              <w:right w:val="single" w:sz="6" w:space="0" w:color="auto"/>
            </w:tcBorders>
            <w:vAlign w:val="bottom"/>
            <w:hideMark/>
          </w:tcPr>
          <w:p w14:paraId="433BC610" w14:textId="77777777" w:rsidR="00EA2F34" w:rsidRPr="00393BDB" w:rsidRDefault="00EA2F34" w:rsidP="00BE28D4">
            <w:pPr>
              <w:pStyle w:val="tabletext11"/>
              <w:tabs>
                <w:tab w:val="decimal" w:pos="480"/>
              </w:tabs>
              <w:rPr>
                <w:ins w:id="6613" w:author="Author"/>
              </w:rPr>
            </w:pPr>
            <w:ins w:id="6614" w:author="Author">
              <w:r w:rsidRPr="00393BDB">
                <w:t>0.00</w:t>
              </w:r>
            </w:ins>
          </w:p>
        </w:tc>
        <w:tc>
          <w:tcPr>
            <w:tcW w:w="1667" w:type="dxa"/>
            <w:tcBorders>
              <w:top w:val="nil"/>
              <w:left w:val="nil"/>
              <w:bottom w:val="nil"/>
              <w:right w:val="single" w:sz="6" w:space="0" w:color="auto"/>
            </w:tcBorders>
            <w:vAlign w:val="bottom"/>
          </w:tcPr>
          <w:p w14:paraId="672A1F57" w14:textId="77777777" w:rsidR="00EA2F34" w:rsidRPr="00393BDB" w:rsidRDefault="00EA2F34" w:rsidP="00BE28D4">
            <w:pPr>
              <w:pStyle w:val="tabletext11"/>
              <w:tabs>
                <w:tab w:val="decimal" w:pos="680"/>
              </w:tabs>
              <w:rPr>
                <w:ins w:id="6615" w:author="Author"/>
              </w:rPr>
            </w:pPr>
            <w:ins w:id="6616" w:author="Author">
              <w:r w:rsidRPr="00393BDB">
                <w:t>-0.167</w:t>
              </w:r>
            </w:ins>
          </w:p>
        </w:tc>
        <w:tc>
          <w:tcPr>
            <w:tcW w:w="1667" w:type="dxa"/>
            <w:tcBorders>
              <w:top w:val="nil"/>
              <w:left w:val="nil"/>
              <w:bottom w:val="nil"/>
              <w:right w:val="single" w:sz="6" w:space="0" w:color="auto"/>
            </w:tcBorders>
            <w:vAlign w:val="bottom"/>
          </w:tcPr>
          <w:p w14:paraId="56012A0A" w14:textId="77777777" w:rsidR="00EA2F34" w:rsidRPr="00393BDB" w:rsidRDefault="00EA2F34" w:rsidP="00BE28D4">
            <w:pPr>
              <w:pStyle w:val="tabletext11"/>
              <w:tabs>
                <w:tab w:val="decimal" w:pos="680"/>
              </w:tabs>
              <w:rPr>
                <w:ins w:id="6617" w:author="Author"/>
              </w:rPr>
            </w:pPr>
            <w:ins w:id="6618" w:author="Author">
              <w:r w:rsidRPr="00393BDB">
                <w:t>0.004</w:t>
              </w:r>
            </w:ins>
          </w:p>
        </w:tc>
        <w:tc>
          <w:tcPr>
            <w:tcW w:w="1667" w:type="dxa"/>
            <w:tcBorders>
              <w:top w:val="nil"/>
              <w:left w:val="nil"/>
              <w:bottom w:val="nil"/>
              <w:right w:val="single" w:sz="6" w:space="0" w:color="auto"/>
            </w:tcBorders>
            <w:vAlign w:val="bottom"/>
          </w:tcPr>
          <w:p w14:paraId="05B6AEE2" w14:textId="77777777" w:rsidR="00EA2F34" w:rsidRPr="00393BDB" w:rsidRDefault="00EA2F34" w:rsidP="00BE28D4">
            <w:pPr>
              <w:pStyle w:val="tabletext11"/>
              <w:tabs>
                <w:tab w:val="decimal" w:pos="680"/>
              </w:tabs>
              <w:rPr>
                <w:ins w:id="6619" w:author="Author"/>
              </w:rPr>
            </w:pPr>
            <w:ins w:id="6620" w:author="Author">
              <w:r w:rsidRPr="00393BDB">
                <w:t>-0.167</w:t>
              </w:r>
            </w:ins>
          </w:p>
        </w:tc>
        <w:tc>
          <w:tcPr>
            <w:tcW w:w="1667" w:type="dxa"/>
            <w:tcBorders>
              <w:top w:val="nil"/>
              <w:left w:val="nil"/>
              <w:bottom w:val="nil"/>
              <w:right w:val="single" w:sz="6" w:space="0" w:color="auto"/>
            </w:tcBorders>
            <w:vAlign w:val="bottom"/>
          </w:tcPr>
          <w:p w14:paraId="4C5FC122" w14:textId="77777777" w:rsidR="00EA2F34" w:rsidRPr="00393BDB" w:rsidRDefault="00EA2F34" w:rsidP="00BE28D4">
            <w:pPr>
              <w:pStyle w:val="tabletext11"/>
              <w:tabs>
                <w:tab w:val="decimal" w:pos="680"/>
              </w:tabs>
              <w:rPr>
                <w:ins w:id="6621" w:author="Author"/>
              </w:rPr>
            </w:pPr>
            <w:ins w:id="6622" w:author="Author">
              <w:r w:rsidRPr="00393BDB">
                <w:t>-0.078</w:t>
              </w:r>
            </w:ins>
          </w:p>
        </w:tc>
        <w:tc>
          <w:tcPr>
            <w:tcW w:w="1190" w:type="dxa"/>
            <w:tcBorders>
              <w:top w:val="nil"/>
              <w:left w:val="nil"/>
              <w:bottom w:val="nil"/>
              <w:right w:val="single" w:sz="6" w:space="0" w:color="auto"/>
            </w:tcBorders>
            <w:vAlign w:val="bottom"/>
          </w:tcPr>
          <w:p w14:paraId="10811590" w14:textId="77777777" w:rsidR="00EA2F34" w:rsidRPr="00393BDB" w:rsidRDefault="00EA2F34" w:rsidP="00BE28D4">
            <w:pPr>
              <w:pStyle w:val="tabletext11"/>
              <w:tabs>
                <w:tab w:val="decimal" w:pos="420"/>
              </w:tabs>
              <w:rPr>
                <w:ins w:id="6623" w:author="Author"/>
              </w:rPr>
            </w:pPr>
            <w:ins w:id="6624" w:author="Author">
              <w:r w:rsidRPr="00393BDB">
                <w:t>0.044</w:t>
              </w:r>
            </w:ins>
          </w:p>
        </w:tc>
      </w:tr>
      <w:tr w:rsidR="00EA2F34" w:rsidRPr="00393BDB" w14:paraId="27C19526" w14:textId="77777777" w:rsidTr="00A1082D">
        <w:trPr>
          <w:cantSplit/>
          <w:trHeight w:val="196"/>
          <w:ins w:id="6625" w:author="Author"/>
        </w:trPr>
        <w:tc>
          <w:tcPr>
            <w:tcW w:w="194" w:type="dxa"/>
          </w:tcPr>
          <w:p w14:paraId="7B50D00D" w14:textId="77777777" w:rsidR="00EA2F34" w:rsidRPr="00393BDB" w:rsidRDefault="00EA2F34" w:rsidP="00BE28D4">
            <w:pPr>
              <w:pStyle w:val="tabletext11"/>
              <w:tabs>
                <w:tab w:val="decimal" w:pos="680"/>
              </w:tabs>
              <w:rPr>
                <w:ins w:id="6626" w:author="Author"/>
              </w:rPr>
            </w:pPr>
          </w:p>
        </w:tc>
        <w:tc>
          <w:tcPr>
            <w:tcW w:w="240" w:type="dxa"/>
            <w:tcBorders>
              <w:top w:val="nil"/>
              <w:left w:val="single" w:sz="6" w:space="0" w:color="auto"/>
              <w:bottom w:val="nil"/>
              <w:right w:val="nil"/>
            </w:tcBorders>
          </w:tcPr>
          <w:p w14:paraId="664A70CA" w14:textId="77777777" w:rsidR="00EA2F34" w:rsidRPr="00393BDB" w:rsidRDefault="00EA2F34" w:rsidP="00BE28D4">
            <w:pPr>
              <w:pStyle w:val="tabletext11"/>
              <w:jc w:val="right"/>
              <w:rPr>
                <w:ins w:id="6627" w:author="Author"/>
              </w:rPr>
            </w:pPr>
          </w:p>
        </w:tc>
        <w:tc>
          <w:tcPr>
            <w:tcW w:w="736" w:type="dxa"/>
            <w:hideMark/>
          </w:tcPr>
          <w:p w14:paraId="50D5EF24" w14:textId="77777777" w:rsidR="00EA2F34" w:rsidRPr="00393BDB" w:rsidRDefault="00EA2F34" w:rsidP="00BE28D4">
            <w:pPr>
              <w:pStyle w:val="tabletext11"/>
              <w:jc w:val="right"/>
              <w:rPr>
                <w:ins w:id="6628" w:author="Author"/>
              </w:rPr>
            </w:pPr>
            <w:ins w:id="6629" w:author="Author">
              <w:r w:rsidRPr="00393BDB">
                <w:t>1,000</w:t>
              </w:r>
            </w:ins>
          </w:p>
        </w:tc>
        <w:tc>
          <w:tcPr>
            <w:tcW w:w="121" w:type="dxa"/>
          </w:tcPr>
          <w:p w14:paraId="3A441849" w14:textId="77777777" w:rsidR="00EA2F34" w:rsidRPr="00393BDB" w:rsidRDefault="00EA2F34" w:rsidP="00BE28D4">
            <w:pPr>
              <w:pStyle w:val="tabletext11"/>
              <w:rPr>
                <w:ins w:id="6630" w:author="Author"/>
              </w:rPr>
            </w:pPr>
          </w:p>
        </w:tc>
        <w:tc>
          <w:tcPr>
            <w:tcW w:w="1131" w:type="dxa"/>
            <w:tcBorders>
              <w:top w:val="nil"/>
              <w:left w:val="single" w:sz="6" w:space="0" w:color="auto"/>
              <w:bottom w:val="nil"/>
              <w:right w:val="single" w:sz="6" w:space="0" w:color="auto"/>
            </w:tcBorders>
            <w:vAlign w:val="bottom"/>
            <w:hideMark/>
          </w:tcPr>
          <w:p w14:paraId="61648B0C" w14:textId="77777777" w:rsidR="00EA2F34" w:rsidRPr="00393BDB" w:rsidRDefault="00EA2F34" w:rsidP="00BE28D4">
            <w:pPr>
              <w:pStyle w:val="tabletext11"/>
              <w:tabs>
                <w:tab w:val="decimal" w:pos="480"/>
              </w:tabs>
              <w:rPr>
                <w:ins w:id="6631" w:author="Author"/>
              </w:rPr>
            </w:pPr>
            <w:ins w:id="6632" w:author="Author">
              <w:r w:rsidRPr="00393BDB">
                <w:t>0.14</w:t>
              </w:r>
            </w:ins>
          </w:p>
        </w:tc>
        <w:tc>
          <w:tcPr>
            <w:tcW w:w="1667" w:type="dxa"/>
            <w:tcBorders>
              <w:top w:val="nil"/>
              <w:left w:val="nil"/>
              <w:bottom w:val="nil"/>
              <w:right w:val="single" w:sz="6" w:space="0" w:color="auto"/>
            </w:tcBorders>
            <w:vAlign w:val="bottom"/>
          </w:tcPr>
          <w:p w14:paraId="69374617" w14:textId="77777777" w:rsidR="00EA2F34" w:rsidRPr="00393BDB" w:rsidRDefault="00EA2F34" w:rsidP="00BE28D4">
            <w:pPr>
              <w:pStyle w:val="tabletext11"/>
              <w:tabs>
                <w:tab w:val="decimal" w:pos="680"/>
              </w:tabs>
              <w:rPr>
                <w:ins w:id="6633" w:author="Author"/>
              </w:rPr>
            </w:pPr>
            <w:ins w:id="6634" w:author="Author">
              <w:r w:rsidRPr="00393BDB">
                <w:t>-0.166</w:t>
              </w:r>
            </w:ins>
          </w:p>
        </w:tc>
        <w:tc>
          <w:tcPr>
            <w:tcW w:w="1667" w:type="dxa"/>
            <w:tcBorders>
              <w:top w:val="nil"/>
              <w:left w:val="nil"/>
              <w:bottom w:val="nil"/>
              <w:right w:val="single" w:sz="6" w:space="0" w:color="auto"/>
            </w:tcBorders>
            <w:vAlign w:val="bottom"/>
          </w:tcPr>
          <w:p w14:paraId="0888CE6E" w14:textId="77777777" w:rsidR="00EA2F34" w:rsidRPr="00393BDB" w:rsidRDefault="00EA2F34" w:rsidP="00BE28D4">
            <w:pPr>
              <w:pStyle w:val="tabletext11"/>
              <w:tabs>
                <w:tab w:val="decimal" w:pos="680"/>
              </w:tabs>
              <w:rPr>
                <w:ins w:id="6635" w:author="Author"/>
              </w:rPr>
            </w:pPr>
            <w:ins w:id="6636" w:author="Author">
              <w:r w:rsidRPr="00393BDB">
                <w:t>0.122</w:t>
              </w:r>
            </w:ins>
          </w:p>
        </w:tc>
        <w:tc>
          <w:tcPr>
            <w:tcW w:w="1667" w:type="dxa"/>
            <w:tcBorders>
              <w:top w:val="nil"/>
              <w:left w:val="nil"/>
              <w:bottom w:val="nil"/>
              <w:right w:val="single" w:sz="6" w:space="0" w:color="auto"/>
            </w:tcBorders>
            <w:vAlign w:val="bottom"/>
          </w:tcPr>
          <w:p w14:paraId="0363FEEC" w14:textId="77777777" w:rsidR="00EA2F34" w:rsidRPr="00393BDB" w:rsidRDefault="00EA2F34" w:rsidP="00BE28D4">
            <w:pPr>
              <w:pStyle w:val="tabletext11"/>
              <w:tabs>
                <w:tab w:val="decimal" w:pos="680"/>
              </w:tabs>
              <w:rPr>
                <w:ins w:id="6637" w:author="Author"/>
              </w:rPr>
            </w:pPr>
            <w:ins w:id="6638" w:author="Author">
              <w:r w:rsidRPr="00393BDB">
                <w:t>-0.166</w:t>
              </w:r>
            </w:ins>
          </w:p>
        </w:tc>
        <w:tc>
          <w:tcPr>
            <w:tcW w:w="1667" w:type="dxa"/>
            <w:tcBorders>
              <w:top w:val="nil"/>
              <w:left w:val="nil"/>
              <w:bottom w:val="nil"/>
              <w:right w:val="single" w:sz="6" w:space="0" w:color="auto"/>
            </w:tcBorders>
            <w:vAlign w:val="bottom"/>
          </w:tcPr>
          <w:p w14:paraId="2E37569D" w14:textId="77777777" w:rsidR="00EA2F34" w:rsidRPr="00393BDB" w:rsidRDefault="00EA2F34" w:rsidP="00BE28D4">
            <w:pPr>
              <w:pStyle w:val="tabletext11"/>
              <w:tabs>
                <w:tab w:val="decimal" w:pos="680"/>
              </w:tabs>
              <w:rPr>
                <w:ins w:id="6639" w:author="Author"/>
              </w:rPr>
            </w:pPr>
            <w:ins w:id="6640" w:author="Author">
              <w:r w:rsidRPr="00393BDB">
                <w:t>-0.002</w:t>
              </w:r>
            </w:ins>
          </w:p>
        </w:tc>
        <w:tc>
          <w:tcPr>
            <w:tcW w:w="1190" w:type="dxa"/>
            <w:tcBorders>
              <w:top w:val="nil"/>
              <w:left w:val="nil"/>
              <w:bottom w:val="nil"/>
              <w:right w:val="single" w:sz="6" w:space="0" w:color="auto"/>
            </w:tcBorders>
            <w:vAlign w:val="bottom"/>
          </w:tcPr>
          <w:p w14:paraId="1C028553" w14:textId="77777777" w:rsidR="00EA2F34" w:rsidRPr="00393BDB" w:rsidRDefault="00EA2F34" w:rsidP="00BE28D4">
            <w:pPr>
              <w:pStyle w:val="tabletext11"/>
              <w:tabs>
                <w:tab w:val="decimal" w:pos="420"/>
              </w:tabs>
              <w:rPr>
                <w:ins w:id="6641" w:author="Author"/>
              </w:rPr>
            </w:pPr>
            <w:ins w:id="6642" w:author="Author">
              <w:r w:rsidRPr="00393BDB">
                <w:t>0.090</w:t>
              </w:r>
            </w:ins>
          </w:p>
        </w:tc>
      </w:tr>
      <w:tr w:rsidR="00EA2F34" w:rsidRPr="00393BDB" w14:paraId="46804729" w14:textId="77777777" w:rsidTr="00A1082D">
        <w:trPr>
          <w:cantSplit/>
          <w:trHeight w:val="196"/>
          <w:ins w:id="6643" w:author="Author"/>
        </w:trPr>
        <w:tc>
          <w:tcPr>
            <w:tcW w:w="194" w:type="dxa"/>
          </w:tcPr>
          <w:p w14:paraId="48839E08" w14:textId="77777777" w:rsidR="00EA2F34" w:rsidRPr="00393BDB" w:rsidRDefault="00EA2F34" w:rsidP="00BE28D4">
            <w:pPr>
              <w:pStyle w:val="tabletext11"/>
              <w:tabs>
                <w:tab w:val="decimal" w:pos="680"/>
              </w:tabs>
              <w:rPr>
                <w:ins w:id="6644" w:author="Author"/>
              </w:rPr>
            </w:pPr>
          </w:p>
        </w:tc>
        <w:tc>
          <w:tcPr>
            <w:tcW w:w="240" w:type="dxa"/>
            <w:tcBorders>
              <w:top w:val="nil"/>
              <w:left w:val="single" w:sz="6" w:space="0" w:color="auto"/>
              <w:bottom w:val="nil"/>
              <w:right w:val="nil"/>
            </w:tcBorders>
          </w:tcPr>
          <w:p w14:paraId="7C5280D4" w14:textId="77777777" w:rsidR="00EA2F34" w:rsidRPr="00393BDB" w:rsidRDefault="00EA2F34" w:rsidP="00BE28D4">
            <w:pPr>
              <w:pStyle w:val="tabletext11"/>
              <w:jc w:val="right"/>
              <w:rPr>
                <w:ins w:id="6645" w:author="Author"/>
              </w:rPr>
            </w:pPr>
          </w:p>
        </w:tc>
        <w:tc>
          <w:tcPr>
            <w:tcW w:w="736" w:type="dxa"/>
            <w:hideMark/>
          </w:tcPr>
          <w:p w14:paraId="042542C0" w14:textId="77777777" w:rsidR="00EA2F34" w:rsidRPr="00393BDB" w:rsidRDefault="00EA2F34" w:rsidP="00BE28D4">
            <w:pPr>
              <w:pStyle w:val="tabletext11"/>
              <w:jc w:val="right"/>
              <w:rPr>
                <w:ins w:id="6646" w:author="Author"/>
              </w:rPr>
            </w:pPr>
            <w:ins w:id="6647" w:author="Author">
              <w:r w:rsidRPr="00393BDB">
                <w:t>2,000</w:t>
              </w:r>
            </w:ins>
          </w:p>
        </w:tc>
        <w:tc>
          <w:tcPr>
            <w:tcW w:w="121" w:type="dxa"/>
          </w:tcPr>
          <w:p w14:paraId="247E6B6F" w14:textId="77777777" w:rsidR="00EA2F34" w:rsidRPr="00393BDB" w:rsidRDefault="00EA2F34" w:rsidP="00BE28D4">
            <w:pPr>
              <w:pStyle w:val="tabletext11"/>
              <w:rPr>
                <w:ins w:id="6648" w:author="Author"/>
              </w:rPr>
            </w:pPr>
          </w:p>
        </w:tc>
        <w:tc>
          <w:tcPr>
            <w:tcW w:w="1131" w:type="dxa"/>
            <w:tcBorders>
              <w:top w:val="nil"/>
              <w:left w:val="single" w:sz="6" w:space="0" w:color="auto"/>
              <w:bottom w:val="nil"/>
              <w:right w:val="single" w:sz="6" w:space="0" w:color="auto"/>
            </w:tcBorders>
            <w:vAlign w:val="bottom"/>
            <w:hideMark/>
          </w:tcPr>
          <w:p w14:paraId="20EC5732" w14:textId="77777777" w:rsidR="00EA2F34" w:rsidRPr="00393BDB" w:rsidRDefault="00EA2F34" w:rsidP="00BE28D4">
            <w:pPr>
              <w:pStyle w:val="tabletext11"/>
              <w:tabs>
                <w:tab w:val="decimal" w:pos="480"/>
              </w:tabs>
              <w:rPr>
                <w:ins w:id="6649" w:author="Author"/>
              </w:rPr>
            </w:pPr>
            <w:ins w:id="6650" w:author="Author">
              <w:r w:rsidRPr="00393BDB">
                <w:t>0.39</w:t>
              </w:r>
            </w:ins>
          </w:p>
        </w:tc>
        <w:tc>
          <w:tcPr>
            <w:tcW w:w="1667" w:type="dxa"/>
            <w:tcBorders>
              <w:top w:val="nil"/>
              <w:left w:val="nil"/>
              <w:bottom w:val="nil"/>
              <w:right w:val="single" w:sz="6" w:space="0" w:color="auto"/>
            </w:tcBorders>
            <w:vAlign w:val="bottom"/>
          </w:tcPr>
          <w:p w14:paraId="25D9D2C9" w14:textId="77777777" w:rsidR="00EA2F34" w:rsidRPr="00393BDB" w:rsidRDefault="00EA2F34" w:rsidP="00BE28D4">
            <w:pPr>
              <w:pStyle w:val="tabletext11"/>
              <w:tabs>
                <w:tab w:val="decimal" w:pos="680"/>
              </w:tabs>
              <w:rPr>
                <w:ins w:id="6651" w:author="Author"/>
              </w:rPr>
            </w:pPr>
            <w:ins w:id="6652" w:author="Author">
              <w:r w:rsidRPr="00393BDB">
                <w:t>-0.165</w:t>
              </w:r>
            </w:ins>
          </w:p>
        </w:tc>
        <w:tc>
          <w:tcPr>
            <w:tcW w:w="1667" w:type="dxa"/>
            <w:tcBorders>
              <w:top w:val="nil"/>
              <w:left w:val="nil"/>
              <w:bottom w:val="nil"/>
              <w:right w:val="single" w:sz="6" w:space="0" w:color="auto"/>
            </w:tcBorders>
            <w:vAlign w:val="bottom"/>
          </w:tcPr>
          <w:p w14:paraId="307836A6" w14:textId="77777777" w:rsidR="00EA2F34" w:rsidRPr="00393BDB" w:rsidRDefault="00EA2F34" w:rsidP="00BE28D4">
            <w:pPr>
              <w:pStyle w:val="tabletext11"/>
              <w:tabs>
                <w:tab w:val="decimal" w:pos="680"/>
              </w:tabs>
              <w:rPr>
                <w:ins w:id="6653" w:author="Author"/>
              </w:rPr>
            </w:pPr>
            <w:ins w:id="6654" w:author="Author">
              <w:r w:rsidRPr="00393BDB">
                <w:t>0.285</w:t>
              </w:r>
            </w:ins>
          </w:p>
        </w:tc>
        <w:tc>
          <w:tcPr>
            <w:tcW w:w="1667" w:type="dxa"/>
            <w:tcBorders>
              <w:top w:val="nil"/>
              <w:left w:val="nil"/>
              <w:bottom w:val="nil"/>
              <w:right w:val="single" w:sz="6" w:space="0" w:color="auto"/>
            </w:tcBorders>
            <w:vAlign w:val="bottom"/>
          </w:tcPr>
          <w:p w14:paraId="0ED538AD" w14:textId="77777777" w:rsidR="00EA2F34" w:rsidRPr="00393BDB" w:rsidRDefault="00EA2F34" w:rsidP="00BE28D4">
            <w:pPr>
              <w:pStyle w:val="tabletext11"/>
              <w:tabs>
                <w:tab w:val="decimal" w:pos="680"/>
              </w:tabs>
              <w:rPr>
                <w:ins w:id="6655" w:author="Author"/>
              </w:rPr>
            </w:pPr>
            <w:ins w:id="6656" w:author="Author">
              <w:r w:rsidRPr="00393BDB">
                <w:t>-0.165</w:t>
              </w:r>
            </w:ins>
          </w:p>
        </w:tc>
        <w:tc>
          <w:tcPr>
            <w:tcW w:w="1667" w:type="dxa"/>
            <w:tcBorders>
              <w:top w:val="nil"/>
              <w:left w:val="nil"/>
              <w:bottom w:val="nil"/>
              <w:right w:val="single" w:sz="6" w:space="0" w:color="auto"/>
            </w:tcBorders>
            <w:vAlign w:val="bottom"/>
          </w:tcPr>
          <w:p w14:paraId="24EC0B6F" w14:textId="77777777" w:rsidR="00EA2F34" w:rsidRPr="00393BDB" w:rsidRDefault="00EA2F34" w:rsidP="00BE28D4">
            <w:pPr>
              <w:pStyle w:val="tabletext11"/>
              <w:tabs>
                <w:tab w:val="decimal" w:pos="680"/>
              </w:tabs>
              <w:rPr>
                <w:ins w:id="6657" w:author="Author"/>
              </w:rPr>
            </w:pPr>
            <w:ins w:id="6658" w:author="Author">
              <w:r w:rsidRPr="00393BDB">
                <w:t>0.131</w:t>
              </w:r>
            </w:ins>
          </w:p>
        </w:tc>
        <w:tc>
          <w:tcPr>
            <w:tcW w:w="1190" w:type="dxa"/>
            <w:tcBorders>
              <w:top w:val="nil"/>
              <w:left w:val="nil"/>
              <w:bottom w:val="nil"/>
              <w:right w:val="single" w:sz="6" w:space="0" w:color="auto"/>
            </w:tcBorders>
            <w:vAlign w:val="bottom"/>
          </w:tcPr>
          <w:p w14:paraId="0E7F58D9" w14:textId="77777777" w:rsidR="00EA2F34" w:rsidRPr="00393BDB" w:rsidRDefault="00EA2F34" w:rsidP="00BE28D4">
            <w:pPr>
              <w:pStyle w:val="tabletext11"/>
              <w:tabs>
                <w:tab w:val="decimal" w:pos="420"/>
              </w:tabs>
              <w:rPr>
                <w:ins w:id="6659" w:author="Author"/>
              </w:rPr>
            </w:pPr>
            <w:ins w:id="6660" w:author="Author">
              <w:r w:rsidRPr="00393BDB">
                <w:t>0.177</w:t>
              </w:r>
            </w:ins>
          </w:p>
        </w:tc>
      </w:tr>
      <w:tr w:rsidR="00EA2F34" w:rsidRPr="00393BDB" w14:paraId="4F49600E" w14:textId="77777777" w:rsidTr="00A1082D">
        <w:trPr>
          <w:cantSplit/>
          <w:trHeight w:val="196"/>
          <w:ins w:id="6661" w:author="Author"/>
        </w:trPr>
        <w:tc>
          <w:tcPr>
            <w:tcW w:w="194" w:type="dxa"/>
          </w:tcPr>
          <w:p w14:paraId="4236D0ED" w14:textId="77777777" w:rsidR="00EA2F34" w:rsidRPr="00393BDB" w:rsidRDefault="00EA2F34" w:rsidP="00BE28D4">
            <w:pPr>
              <w:pStyle w:val="tabletext11"/>
              <w:tabs>
                <w:tab w:val="decimal" w:pos="680"/>
              </w:tabs>
              <w:rPr>
                <w:ins w:id="6662" w:author="Author"/>
              </w:rPr>
            </w:pPr>
          </w:p>
        </w:tc>
        <w:tc>
          <w:tcPr>
            <w:tcW w:w="240" w:type="dxa"/>
            <w:tcBorders>
              <w:top w:val="nil"/>
              <w:left w:val="single" w:sz="6" w:space="0" w:color="auto"/>
              <w:bottom w:val="nil"/>
              <w:right w:val="nil"/>
            </w:tcBorders>
          </w:tcPr>
          <w:p w14:paraId="4BF9F68E" w14:textId="77777777" w:rsidR="00EA2F34" w:rsidRPr="00393BDB" w:rsidRDefault="00EA2F34" w:rsidP="00BE28D4">
            <w:pPr>
              <w:pStyle w:val="tabletext11"/>
              <w:jc w:val="right"/>
              <w:rPr>
                <w:ins w:id="6663" w:author="Author"/>
              </w:rPr>
            </w:pPr>
          </w:p>
        </w:tc>
        <w:tc>
          <w:tcPr>
            <w:tcW w:w="736" w:type="dxa"/>
            <w:hideMark/>
          </w:tcPr>
          <w:p w14:paraId="4F7472FC" w14:textId="77777777" w:rsidR="00EA2F34" w:rsidRPr="00393BDB" w:rsidRDefault="00EA2F34" w:rsidP="00BE28D4">
            <w:pPr>
              <w:pStyle w:val="tabletext11"/>
              <w:jc w:val="right"/>
              <w:rPr>
                <w:ins w:id="6664" w:author="Author"/>
              </w:rPr>
            </w:pPr>
            <w:ins w:id="6665" w:author="Author">
              <w:r w:rsidRPr="00393BDB">
                <w:t>3,000</w:t>
              </w:r>
            </w:ins>
          </w:p>
        </w:tc>
        <w:tc>
          <w:tcPr>
            <w:tcW w:w="121" w:type="dxa"/>
          </w:tcPr>
          <w:p w14:paraId="416C1FBD" w14:textId="77777777" w:rsidR="00EA2F34" w:rsidRPr="00393BDB" w:rsidRDefault="00EA2F34" w:rsidP="00BE28D4">
            <w:pPr>
              <w:pStyle w:val="tabletext11"/>
              <w:rPr>
                <w:ins w:id="6666" w:author="Author"/>
              </w:rPr>
            </w:pPr>
          </w:p>
        </w:tc>
        <w:tc>
          <w:tcPr>
            <w:tcW w:w="1131" w:type="dxa"/>
            <w:tcBorders>
              <w:top w:val="nil"/>
              <w:left w:val="single" w:sz="6" w:space="0" w:color="auto"/>
              <w:bottom w:val="nil"/>
              <w:right w:val="single" w:sz="6" w:space="0" w:color="auto"/>
            </w:tcBorders>
            <w:vAlign w:val="bottom"/>
            <w:hideMark/>
          </w:tcPr>
          <w:p w14:paraId="6C0A689A" w14:textId="77777777" w:rsidR="00EA2F34" w:rsidRPr="00393BDB" w:rsidRDefault="00EA2F34" w:rsidP="00BE28D4">
            <w:pPr>
              <w:pStyle w:val="tabletext11"/>
              <w:tabs>
                <w:tab w:val="decimal" w:pos="480"/>
              </w:tabs>
              <w:rPr>
                <w:ins w:id="6667" w:author="Author"/>
              </w:rPr>
            </w:pPr>
            <w:ins w:id="6668" w:author="Author">
              <w:r w:rsidRPr="00393BDB">
                <w:t>0.61</w:t>
              </w:r>
            </w:ins>
          </w:p>
        </w:tc>
        <w:tc>
          <w:tcPr>
            <w:tcW w:w="1667" w:type="dxa"/>
            <w:tcBorders>
              <w:top w:val="nil"/>
              <w:left w:val="nil"/>
              <w:bottom w:val="nil"/>
              <w:right w:val="single" w:sz="6" w:space="0" w:color="auto"/>
            </w:tcBorders>
            <w:vAlign w:val="bottom"/>
          </w:tcPr>
          <w:p w14:paraId="665BDF11" w14:textId="77777777" w:rsidR="00EA2F34" w:rsidRPr="00393BDB" w:rsidRDefault="00EA2F34" w:rsidP="00BE28D4">
            <w:pPr>
              <w:pStyle w:val="tabletext11"/>
              <w:tabs>
                <w:tab w:val="decimal" w:pos="680"/>
              </w:tabs>
              <w:rPr>
                <w:ins w:id="6669" w:author="Author"/>
              </w:rPr>
            </w:pPr>
            <w:ins w:id="6670" w:author="Author">
              <w:r w:rsidRPr="00393BDB">
                <w:t>-0.164</w:t>
              </w:r>
            </w:ins>
          </w:p>
        </w:tc>
        <w:tc>
          <w:tcPr>
            <w:tcW w:w="1667" w:type="dxa"/>
            <w:tcBorders>
              <w:top w:val="nil"/>
              <w:left w:val="nil"/>
              <w:bottom w:val="nil"/>
              <w:right w:val="single" w:sz="6" w:space="0" w:color="auto"/>
            </w:tcBorders>
            <w:vAlign w:val="bottom"/>
          </w:tcPr>
          <w:p w14:paraId="6D898A95" w14:textId="77777777" w:rsidR="00EA2F34" w:rsidRPr="00393BDB" w:rsidRDefault="00EA2F34" w:rsidP="00BE28D4">
            <w:pPr>
              <w:pStyle w:val="tabletext11"/>
              <w:tabs>
                <w:tab w:val="decimal" w:pos="680"/>
              </w:tabs>
              <w:rPr>
                <w:ins w:id="6671" w:author="Author"/>
              </w:rPr>
            </w:pPr>
            <w:ins w:id="6672" w:author="Author">
              <w:r w:rsidRPr="00393BDB">
                <w:t>0.441</w:t>
              </w:r>
            </w:ins>
          </w:p>
        </w:tc>
        <w:tc>
          <w:tcPr>
            <w:tcW w:w="1667" w:type="dxa"/>
            <w:tcBorders>
              <w:top w:val="nil"/>
              <w:left w:val="nil"/>
              <w:bottom w:val="nil"/>
              <w:right w:val="single" w:sz="6" w:space="0" w:color="auto"/>
            </w:tcBorders>
            <w:vAlign w:val="bottom"/>
          </w:tcPr>
          <w:p w14:paraId="50965630" w14:textId="77777777" w:rsidR="00EA2F34" w:rsidRPr="00393BDB" w:rsidRDefault="00EA2F34" w:rsidP="00BE28D4">
            <w:pPr>
              <w:pStyle w:val="tabletext11"/>
              <w:tabs>
                <w:tab w:val="decimal" w:pos="680"/>
              </w:tabs>
              <w:rPr>
                <w:ins w:id="6673" w:author="Author"/>
              </w:rPr>
            </w:pPr>
            <w:ins w:id="6674" w:author="Author">
              <w:r w:rsidRPr="00393BDB">
                <w:t>-0.164</w:t>
              </w:r>
            </w:ins>
          </w:p>
        </w:tc>
        <w:tc>
          <w:tcPr>
            <w:tcW w:w="1667" w:type="dxa"/>
            <w:tcBorders>
              <w:top w:val="nil"/>
              <w:left w:val="nil"/>
              <w:bottom w:val="nil"/>
              <w:right w:val="single" w:sz="6" w:space="0" w:color="auto"/>
            </w:tcBorders>
            <w:vAlign w:val="bottom"/>
          </w:tcPr>
          <w:p w14:paraId="3275442F" w14:textId="77777777" w:rsidR="00EA2F34" w:rsidRPr="00393BDB" w:rsidRDefault="00EA2F34" w:rsidP="00BE28D4">
            <w:pPr>
              <w:pStyle w:val="tabletext11"/>
              <w:tabs>
                <w:tab w:val="decimal" w:pos="680"/>
              </w:tabs>
              <w:rPr>
                <w:ins w:id="6675" w:author="Author"/>
              </w:rPr>
            </w:pPr>
            <w:ins w:id="6676" w:author="Author">
              <w:r w:rsidRPr="00393BDB">
                <w:t>0.265</w:t>
              </w:r>
            </w:ins>
          </w:p>
        </w:tc>
        <w:tc>
          <w:tcPr>
            <w:tcW w:w="1190" w:type="dxa"/>
            <w:tcBorders>
              <w:top w:val="nil"/>
              <w:left w:val="nil"/>
              <w:bottom w:val="nil"/>
              <w:right w:val="single" w:sz="6" w:space="0" w:color="auto"/>
            </w:tcBorders>
            <w:vAlign w:val="bottom"/>
          </w:tcPr>
          <w:p w14:paraId="57C58342" w14:textId="77777777" w:rsidR="00EA2F34" w:rsidRPr="00393BDB" w:rsidRDefault="00EA2F34" w:rsidP="00BE28D4">
            <w:pPr>
              <w:pStyle w:val="tabletext11"/>
              <w:tabs>
                <w:tab w:val="decimal" w:pos="420"/>
              </w:tabs>
              <w:rPr>
                <w:ins w:id="6677" w:author="Author"/>
              </w:rPr>
            </w:pPr>
            <w:ins w:id="6678" w:author="Author">
              <w:r w:rsidRPr="00393BDB">
                <w:t>0.275</w:t>
              </w:r>
            </w:ins>
          </w:p>
        </w:tc>
      </w:tr>
      <w:tr w:rsidR="00EA2F34" w:rsidRPr="00393BDB" w14:paraId="7A37AE25" w14:textId="77777777" w:rsidTr="00A1082D">
        <w:trPr>
          <w:cantSplit/>
          <w:trHeight w:val="196"/>
          <w:ins w:id="6679" w:author="Author"/>
        </w:trPr>
        <w:tc>
          <w:tcPr>
            <w:tcW w:w="194" w:type="dxa"/>
          </w:tcPr>
          <w:p w14:paraId="4CF6D433" w14:textId="77777777" w:rsidR="00EA2F34" w:rsidRPr="00393BDB" w:rsidRDefault="00EA2F34" w:rsidP="00BE28D4">
            <w:pPr>
              <w:pStyle w:val="tabletext11"/>
              <w:tabs>
                <w:tab w:val="decimal" w:pos="680"/>
              </w:tabs>
              <w:rPr>
                <w:ins w:id="6680" w:author="Author"/>
              </w:rPr>
            </w:pPr>
          </w:p>
        </w:tc>
        <w:tc>
          <w:tcPr>
            <w:tcW w:w="240" w:type="dxa"/>
            <w:tcBorders>
              <w:top w:val="nil"/>
              <w:left w:val="single" w:sz="6" w:space="0" w:color="auto"/>
              <w:bottom w:val="nil"/>
              <w:right w:val="nil"/>
            </w:tcBorders>
          </w:tcPr>
          <w:p w14:paraId="34377D92" w14:textId="77777777" w:rsidR="00EA2F34" w:rsidRPr="00393BDB" w:rsidRDefault="00EA2F34" w:rsidP="00BE28D4">
            <w:pPr>
              <w:pStyle w:val="tabletext11"/>
              <w:jc w:val="right"/>
              <w:rPr>
                <w:ins w:id="6681" w:author="Author"/>
              </w:rPr>
            </w:pPr>
          </w:p>
        </w:tc>
        <w:tc>
          <w:tcPr>
            <w:tcW w:w="736" w:type="dxa"/>
            <w:tcBorders>
              <w:top w:val="nil"/>
              <w:left w:val="nil"/>
              <w:bottom w:val="nil"/>
            </w:tcBorders>
            <w:hideMark/>
          </w:tcPr>
          <w:p w14:paraId="4FD92A19" w14:textId="77777777" w:rsidR="00EA2F34" w:rsidRPr="00393BDB" w:rsidRDefault="00EA2F34" w:rsidP="00BE28D4">
            <w:pPr>
              <w:pStyle w:val="tabletext11"/>
              <w:jc w:val="right"/>
              <w:rPr>
                <w:ins w:id="6682" w:author="Author"/>
              </w:rPr>
            </w:pPr>
            <w:ins w:id="6683" w:author="Author">
              <w:r w:rsidRPr="00393BDB">
                <w:t>5,000</w:t>
              </w:r>
            </w:ins>
          </w:p>
        </w:tc>
        <w:tc>
          <w:tcPr>
            <w:tcW w:w="121" w:type="dxa"/>
            <w:tcBorders>
              <w:top w:val="nil"/>
              <w:bottom w:val="nil"/>
              <w:right w:val="nil"/>
            </w:tcBorders>
          </w:tcPr>
          <w:p w14:paraId="5930D5AD" w14:textId="77777777" w:rsidR="00EA2F34" w:rsidRPr="00393BDB" w:rsidRDefault="00EA2F34" w:rsidP="00BE28D4">
            <w:pPr>
              <w:pStyle w:val="tabletext11"/>
              <w:rPr>
                <w:ins w:id="6684" w:author="Author"/>
              </w:rPr>
            </w:pPr>
          </w:p>
        </w:tc>
        <w:tc>
          <w:tcPr>
            <w:tcW w:w="1131" w:type="dxa"/>
            <w:tcBorders>
              <w:top w:val="nil"/>
              <w:left w:val="single" w:sz="6" w:space="0" w:color="auto"/>
              <w:bottom w:val="nil"/>
              <w:right w:val="single" w:sz="6" w:space="0" w:color="auto"/>
            </w:tcBorders>
            <w:vAlign w:val="bottom"/>
            <w:hideMark/>
          </w:tcPr>
          <w:p w14:paraId="41822A76" w14:textId="77777777" w:rsidR="00EA2F34" w:rsidRPr="00393BDB" w:rsidRDefault="00EA2F34" w:rsidP="00BE28D4">
            <w:pPr>
              <w:pStyle w:val="tabletext11"/>
              <w:tabs>
                <w:tab w:val="decimal" w:pos="480"/>
              </w:tabs>
              <w:rPr>
                <w:ins w:id="6685" w:author="Author"/>
              </w:rPr>
            </w:pPr>
            <w:ins w:id="6686" w:author="Author">
              <w:r w:rsidRPr="00393BDB">
                <w:t>1.05</w:t>
              </w:r>
            </w:ins>
          </w:p>
        </w:tc>
        <w:tc>
          <w:tcPr>
            <w:tcW w:w="1667" w:type="dxa"/>
            <w:tcBorders>
              <w:top w:val="nil"/>
              <w:left w:val="nil"/>
              <w:bottom w:val="nil"/>
              <w:right w:val="single" w:sz="6" w:space="0" w:color="auto"/>
            </w:tcBorders>
            <w:vAlign w:val="bottom"/>
          </w:tcPr>
          <w:p w14:paraId="39A3B7D3" w14:textId="77777777" w:rsidR="00EA2F34" w:rsidRPr="00393BDB" w:rsidRDefault="00EA2F34" w:rsidP="00BE28D4">
            <w:pPr>
              <w:pStyle w:val="tabletext11"/>
              <w:tabs>
                <w:tab w:val="decimal" w:pos="680"/>
              </w:tabs>
              <w:rPr>
                <w:ins w:id="6687" w:author="Author"/>
              </w:rPr>
            </w:pPr>
            <w:ins w:id="6688" w:author="Author">
              <w:r w:rsidRPr="00393BDB">
                <w:t>-0.163</w:t>
              </w:r>
            </w:ins>
          </w:p>
        </w:tc>
        <w:tc>
          <w:tcPr>
            <w:tcW w:w="1667" w:type="dxa"/>
            <w:tcBorders>
              <w:top w:val="nil"/>
              <w:left w:val="nil"/>
              <w:bottom w:val="nil"/>
              <w:right w:val="single" w:sz="6" w:space="0" w:color="auto"/>
            </w:tcBorders>
            <w:vAlign w:val="bottom"/>
          </w:tcPr>
          <w:p w14:paraId="58CFF404" w14:textId="77777777" w:rsidR="00EA2F34" w:rsidRPr="00393BDB" w:rsidRDefault="00EA2F34" w:rsidP="00BE28D4">
            <w:pPr>
              <w:pStyle w:val="tabletext11"/>
              <w:tabs>
                <w:tab w:val="decimal" w:pos="680"/>
              </w:tabs>
              <w:rPr>
                <w:ins w:id="6689" w:author="Author"/>
              </w:rPr>
            </w:pPr>
            <w:ins w:id="6690" w:author="Author">
              <w:r w:rsidRPr="00393BDB">
                <w:t>0.645</w:t>
              </w:r>
            </w:ins>
          </w:p>
        </w:tc>
        <w:tc>
          <w:tcPr>
            <w:tcW w:w="1667" w:type="dxa"/>
            <w:tcBorders>
              <w:top w:val="nil"/>
              <w:left w:val="nil"/>
              <w:bottom w:val="nil"/>
              <w:right w:val="single" w:sz="6" w:space="0" w:color="auto"/>
            </w:tcBorders>
            <w:vAlign w:val="bottom"/>
          </w:tcPr>
          <w:p w14:paraId="3CD1198A" w14:textId="77777777" w:rsidR="00EA2F34" w:rsidRPr="00393BDB" w:rsidRDefault="00EA2F34" w:rsidP="00BE28D4">
            <w:pPr>
              <w:pStyle w:val="tabletext11"/>
              <w:tabs>
                <w:tab w:val="decimal" w:pos="680"/>
              </w:tabs>
              <w:rPr>
                <w:ins w:id="6691" w:author="Author"/>
              </w:rPr>
            </w:pPr>
            <w:ins w:id="6692" w:author="Author">
              <w:r w:rsidRPr="00393BDB">
                <w:t>-0.163</w:t>
              </w:r>
            </w:ins>
          </w:p>
        </w:tc>
        <w:tc>
          <w:tcPr>
            <w:tcW w:w="1667" w:type="dxa"/>
            <w:tcBorders>
              <w:top w:val="nil"/>
              <w:left w:val="nil"/>
              <w:bottom w:val="nil"/>
              <w:right w:val="single" w:sz="6" w:space="0" w:color="auto"/>
            </w:tcBorders>
            <w:vAlign w:val="bottom"/>
          </w:tcPr>
          <w:p w14:paraId="3CCDA60A" w14:textId="77777777" w:rsidR="00EA2F34" w:rsidRPr="00393BDB" w:rsidRDefault="00EA2F34" w:rsidP="00BE28D4">
            <w:pPr>
              <w:pStyle w:val="tabletext11"/>
              <w:tabs>
                <w:tab w:val="decimal" w:pos="680"/>
              </w:tabs>
              <w:rPr>
                <w:ins w:id="6693" w:author="Author"/>
              </w:rPr>
            </w:pPr>
            <w:ins w:id="6694" w:author="Author">
              <w:r w:rsidRPr="00393BDB">
                <w:t>0.463</w:t>
              </w:r>
            </w:ins>
          </w:p>
        </w:tc>
        <w:tc>
          <w:tcPr>
            <w:tcW w:w="1190" w:type="dxa"/>
            <w:tcBorders>
              <w:top w:val="nil"/>
              <w:left w:val="nil"/>
              <w:bottom w:val="nil"/>
              <w:right w:val="single" w:sz="6" w:space="0" w:color="auto"/>
            </w:tcBorders>
            <w:vAlign w:val="bottom"/>
          </w:tcPr>
          <w:p w14:paraId="38679E7B" w14:textId="77777777" w:rsidR="00EA2F34" w:rsidRPr="00393BDB" w:rsidRDefault="00EA2F34" w:rsidP="00BE28D4">
            <w:pPr>
              <w:pStyle w:val="tabletext11"/>
              <w:tabs>
                <w:tab w:val="decimal" w:pos="420"/>
              </w:tabs>
              <w:rPr>
                <w:ins w:id="6695" w:author="Author"/>
              </w:rPr>
            </w:pPr>
            <w:ins w:id="6696" w:author="Author">
              <w:r w:rsidRPr="00393BDB">
                <w:t>0.419</w:t>
              </w:r>
            </w:ins>
          </w:p>
        </w:tc>
      </w:tr>
      <w:tr w:rsidR="00EA2F34" w:rsidRPr="00393BDB" w14:paraId="6146949B" w14:textId="77777777" w:rsidTr="00A1082D">
        <w:trPr>
          <w:cantSplit/>
          <w:trHeight w:val="196"/>
          <w:ins w:id="6697" w:author="Author"/>
        </w:trPr>
        <w:tc>
          <w:tcPr>
            <w:tcW w:w="194" w:type="dxa"/>
          </w:tcPr>
          <w:p w14:paraId="4520BD00" w14:textId="77777777" w:rsidR="00EA2F34" w:rsidRPr="00393BDB" w:rsidRDefault="00EA2F34" w:rsidP="00BE28D4">
            <w:pPr>
              <w:pStyle w:val="tabletext11"/>
              <w:tabs>
                <w:tab w:val="decimal" w:pos="680"/>
              </w:tabs>
              <w:rPr>
                <w:ins w:id="6698" w:author="Author"/>
              </w:rPr>
            </w:pPr>
          </w:p>
        </w:tc>
        <w:tc>
          <w:tcPr>
            <w:tcW w:w="240" w:type="dxa"/>
            <w:tcBorders>
              <w:top w:val="nil"/>
              <w:left w:val="single" w:sz="6" w:space="0" w:color="auto"/>
              <w:bottom w:val="nil"/>
              <w:right w:val="nil"/>
            </w:tcBorders>
          </w:tcPr>
          <w:p w14:paraId="13FF70B6" w14:textId="77777777" w:rsidR="00EA2F34" w:rsidRPr="00393BDB" w:rsidRDefault="00EA2F34" w:rsidP="00BE28D4">
            <w:pPr>
              <w:pStyle w:val="tabletext11"/>
              <w:jc w:val="right"/>
              <w:rPr>
                <w:ins w:id="6699" w:author="Author"/>
              </w:rPr>
            </w:pPr>
          </w:p>
        </w:tc>
        <w:tc>
          <w:tcPr>
            <w:tcW w:w="736" w:type="dxa"/>
            <w:tcBorders>
              <w:top w:val="nil"/>
              <w:left w:val="nil"/>
              <w:bottom w:val="nil"/>
            </w:tcBorders>
          </w:tcPr>
          <w:p w14:paraId="4993A313" w14:textId="77777777" w:rsidR="00EA2F34" w:rsidRPr="00393BDB" w:rsidRDefault="00EA2F34" w:rsidP="00BE28D4">
            <w:pPr>
              <w:pStyle w:val="tabletext11"/>
              <w:jc w:val="right"/>
              <w:rPr>
                <w:ins w:id="6700" w:author="Author"/>
              </w:rPr>
            </w:pPr>
            <w:ins w:id="6701" w:author="Author">
              <w:r w:rsidRPr="00393BDB">
                <w:t>10,000</w:t>
              </w:r>
            </w:ins>
          </w:p>
        </w:tc>
        <w:tc>
          <w:tcPr>
            <w:tcW w:w="121" w:type="dxa"/>
            <w:tcBorders>
              <w:top w:val="nil"/>
              <w:bottom w:val="nil"/>
              <w:right w:val="nil"/>
            </w:tcBorders>
          </w:tcPr>
          <w:p w14:paraId="3FE3E924" w14:textId="77777777" w:rsidR="00EA2F34" w:rsidRPr="00393BDB" w:rsidRDefault="00EA2F34" w:rsidP="00BE28D4">
            <w:pPr>
              <w:pStyle w:val="tabletext11"/>
              <w:rPr>
                <w:ins w:id="6702" w:author="Author"/>
              </w:rPr>
            </w:pPr>
          </w:p>
        </w:tc>
        <w:tc>
          <w:tcPr>
            <w:tcW w:w="1131" w:type="dxa"/>
            <w:tcBorders>
              <w:top w:val="nil"/>
              <w:left w:val="single" w:sz="6" w:space="0" w:color="auto"/>
              <w:bottom w:val="nil"/>
              <w:right w:val="single" w:sz="6" w:space="0" w:color="auto"/>
            </w:tcBorders>
            <w:vAlign w:val="bottom"/>
          </w:tcPr>
          <w:p w14:paraId="2573F0BB" w14:textId="77777777" w:rsidR="00EA2F34" w:rsidRPr="00393BDB" w:rsidRDefault="00EA2F34" w:rsidP="00BE28D4">
            <w:pPr>
              <w:pStyle w:val="tabletext11"/>
              <w:tabs>
                <w:tab w:val="decimal" w:pos="680"/>
              </w:tabs>
              <w:rPr>
                <w:ins w:id="6703" w:author="Author"/>
              </w:rPr>
            </w:pPr>
            <w:ins w:id="6704" w:author="Author">
              <w:r w:rsidRPr="00393BDB">
                <w:t>N/A</w:t>
              </w:r>
            </w:ins>
          </w:p>
        </w:tc>
        <w:tc>
          <w:tcPr>
            <w:tcW w:w="1667" w:type="dxa"/>
            <w:tcBorders>
              <w:top w:val="nil"/>
              <w:left w:val="nil"/>
              <w:bottom w:val="nil"/>
              <w:right w:val="single" w:sz="6" w:space="0" w:color="auto"/>
            </w:tcBorders>
            <w:vAlign w:val="bottom"/>
          </w:tcPr>
          <w:p w14:paraId="6BE709ED" w14:textId="77777777" w:rsidR="00EA2F34" w:rsidRPr="00393BDB" w:rsidRDefault="00EA2F34" w:rsidP="00BE28D4">
            <w:pPr>
              <w:pStyle w:val="tabletext11"/>
              <w:tabs>
                <w:tab w:val="decimal" w:pos="680"/>
              </w:tabs>
              <w:rPr>
                <w:ins w:id="6705" w:author="Author"/>
              </w:rPr>
            </w:pPr>
            <w:ins w:id="6706" w:author="Author">
              <w:r w:rsidRPr="00393BDB">
                <w:t>-0.156</w:t>
              </w:r>
            </w:ins>
          </w:p>
        </w:tc>
        <w:tc>
          <w:tcPr>
            <w:tcW w:w="1667" w:type="dxa"/>
            <w:tcBorders>
              <w:top w:val="nil"/>
              <w:left w:val="nil"/>
              <w:bottom w:val="nil"/>
              <w:right w:val="single" w:sz="6" w:space="0" w:color="auto"/>
            </w:tcBorders>
            <w:vAlign w:val="bottom"/>
          </w:tcPr>
          <w:p w14:paraId="1974BAB1" w14:textId="77777777" w:rsidR="00EA2F34" w:rsidRPr="00393BDB" w:rsidRDefault="00EA2F34" w:rsidP="00BE28D4">
            <w:pPr>
              <w:pStyle w:val="tabletext11"/>
              <w:tabs>
                <w:tab w:val="decimal" w:pos="680"/>
              </w:tabs>
              <w:rPr>
                <w:ins w:id="6707" w:author="Author"/>
              </w:rPr>
            </w:pPr>
            <w:ins w:id="6708" w:author="Author">
              <w:r w:rsidRPr="00393BDB">
                <w:t>0.901</w:t>
              </w:r>
            </w:ins>
          </w:p>
        </w:tc>
        <w:tc>
          <w:tcPr>
            <w:tcW w:w="1667" w:type="dxa"/>
            <w:tcBorders>
              <w:top w:val="nil"/>
              <w:left w:val="nil"/>
              <w:bottom w:val="nil"/>
              <w:right w:val="single" w:sz="6" w:space="0" w:color="auto"/>
            </w:tcBorders>
            <w:vAlign w:val="bottom"/>
          </w:tcPr>
          <w:p w14:paraId="2E2AD9DD" w14:textId="77777777" w:rsidR="00EA2F34" w:rsidRPr="00393BDB" w:rsidRDefault="00EA2F34" w:rsidP="00BE28D4">
            <w:pPr>
              <w:pStyle w:val="tabletext11"/>
              <w:tabs>
                <w:tab w:val="decimal" w:pos="680"/>
              </w:tabs>
              <w:rPr>
                <w:ins w:id="6709" w:author="Author"/>
              </w:rPr>
            </w:pPr>
            <w:ins w:id="6710" w:author="Author">
              <w:r w:rsidRPr="00393BDB">
                <w:t>-0.162</w:t>
              </w:r>
            </w:ins>
          </w:p>
        </w:tc>
        <w:tc>
          <w:tcPr>
            <w:tcW w:w="1667" w:type="dxa"/>
            <w:tcBorders>
              <w:top w:val="nil"/>
              <w:left w:val="nil"/>
              <w:bottom w:val="nil"/>
              <w:right w:val="single" w:sz="6" w:space="0" w:color="auto"/>
            </w:tcBorders>
            <w:vAlign w:val="bottom"/>
          </w:tcPr>
          <w:p w14:paraId="3CF4CAA7" w14:textId="77777777" w:rsidR="00EA2F34" w:rsidRPr="00393BDB" w:rsidRDefault="00EA2F34" w:rsidP="00BE28D4">
            <w:pPr>
              <w:pStyle w:val="tabletext11"/>
              <w:tabs>
                <w:tab w:val="decimal" w:pos="680"/>
              </w:tabs>
              <w:rPr>
                <w:ins w:id="6711" w:author="Author"/>
              </w:rPr>
            </w:pPr>
            <w:ins w:id="6712" w:author="Author">
              <w:r w:rsidRPr="00393BDB">
                <w:t>0.722</w:t>
              </w:r>
            </w:ins>
          </w:p>
        </w:tc>
        <w:tc>
          <w:tcPr>
            <w:tcW w:w="1190" w:type="dxa"/>
            <w:tcBorders>
              <w:top w:val="nil"/>
              <w:left w:val="nil"/>
              <w:bottom w:val="nil"/>
              <w:right w:val="single" w:sz="6" w:space="0" w:color="auto"/>
            </w:tcBorders>
            <w:vAlign w:val="bottom"/>
          </w:tcPr>
          <w:p w14:paraId="160F3A91" w14:textId="77777777" w:rsidR="00EA2F34" w:rsidRPr="00393BDB" w:rsidRDefault="00EA2F34" w:rsidP="00BE28D4">
            <w:pPr>
              <w:pStyle w:val="tabletext11"/>
              <w:tabs>
                <w:tab w:val="decimal" w:pos="420"/>
              </w:tabs>
              <w:rPr>
                <w:ins w:id="6713" w:author="Author"/>
              </w:rPr>
            </w:pPr>
            <w:ins w:id="6714" w:author="Author">
              <w:r w:rsidRPr="00393BDB">
                <w:t>0.630</w:t>
              </w:r>
            </w:ins>
          </w:p>
        </w:tc>
      </w:tr>
      <w:tr w:rsidR="00EA2F34" w:rsidRPr="00393BDB" w14:paraId="43BE097F" w14:textId="77777777" w:rsidTr="00A1082D">
        <w:trPr>
          <w:cantSplit/>
          <w:trHeight w:val="196"/>
          <w:ins w:id="6715" w:author="Author"/>
        </w:trPr>
        <w:tc>
          <w:tcPr>
            <w:tcW w:w="194" w:type="dxa"/>
          </w:tcPr>
          <w:p w14:paraId="6BBFE688" w14:textId="77777777" w:rsidR="00EA2F34" w:rsidRPr="00393BDB" w:rsidRDefault="00EA2F34" w:rsidP="00BE28D4">
            <w:pPr>
              <w:pStyle w:val="tabletext11"/>
              <w:tabs>
                <w:tab w:val="decimal" w:pos="680"/>
              </w:tabs>
              <w:rPr>
                <w:ins w:id="6716" w:author="Author"/>
              </w:rPr>
            </w:pPr>
          </w:p>
        </w:tc>
        <w:tc>
          <w:tcPr>
            <w:tcW w:w="240" w:type="dxa"/>
            <w:tcBorders>
              <w:top w:val="nil"/>
              <w:left w:val="single" w:sz="6" w:space="0" w:color="auto"/>
              <w:bottom w:val="nil"/>
              <w:right w:val="nil"/>
            </w:tcBorders>
          </w:tcPr>
          <w:p w14:paraId="3BFBE2A6" w14:textId="77777777" w:rsidR="00EA2F34" w:rsidRPr="00393BDB" w:rsidRDefault="00EA2F34" w:rsidP="00BE28D4">
            <w:pPr>
              <w:pStyle w:val="tabletext11"/>
              <w:jc w:val="right"/>
              <w:rPr>
                <w:ins w:id="6717" w:author="Author"/>
              </w:rPr>
            </w:pPr>
          </w:p>
        </w:tc>
        <w:tc>
          <w:tcPr>
            <w:tcW w:w="736" w:type="dxa"/>
            <w:tcBorders>
              <w:top w:val="nil"/>
              <w:left w:val="nil"/>
              <w:bottom w:val="nil"/>
            </w:tcBorders>
          </w:tcPr>
          <w:p w14:paraId="4932BBDE" w14:textId="77777777" w:rsidR="00EA2F34" w:rsidRPr="00393BDB" w:rsidRDefault="00EA2F34" w:rsidP="00BE28D4">
            <w:pPr>
              <w:pStyle w:val="tabletext11"/>
              <w:jc w:val="right"/>
              <w:rPr>
                <w:ins w:id="6718" w:author="Author"/>
              </w:rPr>
            </w:pPr>
            <w:ins w:id="6719" w:author="Author">
              <w:r w:rsidRPr="00393BDB">
                <w:t>15,000</w:t>
              </w:r>
            </w:ins>
          </w:p>
        </w:tc>
        <w:tc>
          <w:tcPr>
            <w:tcW w:w="121" w:type="dxa"/>
            <w:tcBorders>
              <w:top w:val="nil"/>
              <w:bottom w:val="nil"/>
              <w:right w:val="nil"/>
            </w:tcBorders>
          </w:tcPr>
          <w:p w14:paraId="3A5E0B04" w14:textId="77777777" w:rsidR="00EA2F34" w:rsidRPr="00393BDB" w:rsidRDefault="00EA2F34" w:rsidP="00BE28D4">
            <w:pPr>
              <w:pStyle w:val="tabletext11"/>
              <w:rPr>
                <w:ins w:id="6720" w:author="Author"/>
              </w:rPr>
            </w:pPr>
          </w:p>
        </w:tc>
        <w:tc>
          <w:tcPr>
            <w:tcW w:w="1131" w:type="dxa"/>
            <w:tcBorders>
              <w:top w:val="nil"/>
              <w:left w:val="single" w:sz="6" w:space="0" w:color="auto"/>
              <w:bottom w:val="nil"/>
              <w:right w:val="single" w:sz="6" w:space="0" w:color="auto"/>
            </w:tcBorders>
            <w:vAlign w:val="bottom"/>
          </w:tcPr>
          <w:p w14:paraId="44D96A5A" w14:textId="77777777" w:rsidR="00EA2F34" w:rsidRPr="00393BDB" w:rsidRDefault="00EA2F34" w:rsidP="00BE28D4">
            <w:pPr>
              <w:pStyle w:val="tabletext11"/>
              <w:tabs>
                <w:tab w:val="decimal" w:pos="680"/>
              </w:tabs>
              <w:rPr>
                <w:ins w:id="6721" w:author="Author"/>
              </w:rPr>
            </w:pPr>
            <w:ins w:id="6722" w:author="Author">
              <w:r w:rsidRPr="00393BDB">
                <w:t>N/A</w:t>
              </w:r>
            </w:ins>
          </w:p>
        </w:tc>
        <w:tc>
          <w:tcPr>
            <w:tcW w:w="1667" w:type="dxa"/>
            <w:tcBorders>
              <w:top w:val="nil"/>
              <w:left w:val="nil"/>
              <w:bottom w:val="nil"/>
              <w:right w:val="single" w:sz="6" w:space="0" w:color="auto"/>
            </w:tcBorders>
            <w:vAlign w:val="bottom"/>
          </w:tcPr>
          <w:p w14:paraId="63D1C6A0" w14:textId="77777777" w:rsidR="00EA2F34" w:rsidRPr="00393BDB" w:rsidRDefault="00EA2F34" w:rsidP="00BE28D4">
            <w:pPr>
              <w:pStyle w:val="tabletext11"/>
              <w:tabs>
                <w:tab w:val="decimal" w:pos="680"/>
              </w:tabs>
              <w:rPr>
                <w:ins w:id="6723" w:author="Author"/>
              </w:rPr>
            </w:pPr>
            <w:ins w:id="6724" w:author="Author">
              <w:r w:rsidRPr="00393BDB">
                <w:t>-0.141</w:t>
              </w:r>
            </w:ins>
          </w:p>
        </w:tc>
        <w:tc>
          <w:tcPr>
            <w:tcW w:w="1667" w:type="dxa"/>
            <w:tcBorders>
              <w:top w:val="nil"/>
              <w:left w:val="nil"/>
              <w:bottom w:val="nil"/>
              <w:right w:val="single" w:sz="6" w:space="0" w:color="auto"/>
            </w:tcBorders>
            <w:vAlign w:val="bottom"/>
          </w:tcPr>
          <w:p w14:paraId="01BDD05B" w14:textId="77777777" w:rsidR="00EA2F34" w:rsidRPr="00393BDB" w:rsidRDefault="00EA2F34" w:rsidP="00BE28D4">
            <w:pPr>
              <w:pStyle w:val="tabletext11"/>
              <w:tabs>
                <w:tab w:val="decimal" w:pos="680"/>
              </w:tabs>
              <w:rPr>
                <w:ins w:id="6725" w:author="Author"/>
              </w:rPr>
            </w:pPr>
            <w:ins w:id="6726" w:author="Author">
              <w:r w:rsidRPr="00393BDB">
                <w:t>1.012</w:t>
              </w:r>
            </w:ins>
          </w:p>
        </w:tc>
        <w:tc>
          <w:tcPr>
            <w:tcW w:w="1667" w:type="dxa"/>
            <w:tcBorders>
              <w:top w:val="nil"/>
              <w:left w:val="nil"/>
              <w:bottom w:val="nil"/>
              <w:right w:val="single" w:sz="6" w:space="0" w:color="auto"/>
            </w:tcBorders>
            <w:vAlign w:val="bottom"/>
          </w:tcPr>
          <w:p w14:paraId="69EED992" w14:textId="77777777" w:rsidR="00EA2F34" w:rsidRPr="00393BDB" w:rsidRDefault="00EA2F34" w:rsidP="00BE28D4">
            <w:pPr>
              <w:pStyle w:val="tabletext11"/>
              <w:tabs>
                <w:tab w:val="decimal" w:pos="680"/>
              </w:tabs>
              <w:rPr>
                <w:ins w:id="6727" w:author="Author"/>
              </w:rPr>
            </w:pPr>
            <w:ins w:id="6728" w:author="Author">
              <w:r w:rsidRPr="00393BDB">
                <w:t>-0.161</w:t>
              </w:r>
            </w:ins>
          </w:p>
        </w:tc>
        <w:tc>
          <w:tcPr>
            <w:tcW w:w="1667" w:type="dxa"/>
            <w:tcBorders>
              <w:top w:val="nil"/>
              <w:left w:val="nil"/>
              <w:bottom w:val="nil"/>
              <w:right w:val="single" w:sz="6" w:space="0" w:color="auto"/>
            </w:tcBorders>
            <w:vAlign w:val="bottom"/>
          </w:tcPr>
          <w:p w14:paraId="0B1D9DD2" w14:textId="77777777" w:rsidR="00EA2F34" w:rsidRPr="00393BDB" w:rsidRDefault="00EA2F34" w:rsidP="00BE28D4">
            <w:pPr>
              <w:pStyle w:val="tabletext11"/>
              <w:tabs>
                <w:tab w:val="decimal" w:pos="680"/>
              </w:tabs>
              <w:rPr>
                <w:ins w:id="6729" w:author="Author"/>
              </w:rPr>
            </w:pPr>
            <w:ins w:id="6730" w:author="Author">
              <w:r w:rsidRPr="00393BDB">
                <w:t>0.835</w:t>
              </w:r>
            </w:ins>
          </w:p>
        </w:tc>
        <w:tc>
          <w:tcPr>
            <w:tcW w:w="1190" w:type="dxa"/>
            <w:tcBorders>
              <w:top w:val="nil"/>
              <w:left w:val="nil"/>
              <w:bottom w:val="nil"/>
              <w:right w:val="single" w:sz="6" w:space="0" w:color="auto"/>
            </w:tcBorders>
            <w:vAlign w:val="bottom"/>
          </w:tcPr>
          <w:p w14:paraId="0A3C3B5D" w14:textId="77777777" w:rsidR="00EA2F34" w:rsidRPr="00393BDB" w:rsidRDefault="00EA2F34" w:rsidP="00BE28D4">
            <w:pPr>
              <w:pStyle w:val="tabletext11"/>
              <w:tabs>
                <w:tab w:val="decimal" w:pos="420"/>
              </w:tabs>
              <w:rPr>
                <w:ins w:id="6731" w:author="Author"/>
              </w:rPr>
            </w:pPr>
            <w:ins w:id="6732" w:author="Author">
              <w:r w:rsidRPr="00393BDB">
                <w:t>0.752</w:t>
              </w:r>
            </w:ins>
          </w:p>
        </w:tc>
      </w:tr>
      <w:tr w:rsidR="00EA2F34" w:rsidRPr="00393BDB" w14:paraId="777CD5E9" w14:textId="77777777" w:rsidTr="00A1082D">
        <w:trPr>
          <w:cantSplit/>
          <w:trHeight w:val="196"/>
          <w:ins w:id="6733" w:author="Author"/>
        </w:trPr>
        <w:tc>
          <w:tcPr>
            <w:tcW w:w="194" w:type="dxa"/>
          </w:tcPr>
          <w:p w14:paraId="6C7F1524" w14:textId="77777777" w:rsidR="00EA2F34" w:rsidRPr="00393BDB" w:rsidRDefault="00EA2F34" w:rsidP="00BE28D4">
            <w:pPr>
              <w:pStyle w:val="tabletext11"/>
              <w:tabs>
                <w:tab w:val="decimal" w:pos="680"/>
              </w:tabs>
              <w:rPr>
                <w:ins w:id="6734" w:author="Author"/>
              </w:rPr>
            </w:pPr>
          </w:p>
        </w:tc>
        <w:tc>
          <w:tcPr>
            <w:tcW w:w="240" w:type="dxa"/>
            <w:tcBorders>
              <w:top w:val="nil"/>
              <w:left w:val="single" w:sz="6" w:space="0" w:color="auto"/>
              <w:bottom w:val="single" w:sz="6" w:space="0" w:color="auto"/>
              <w:right w:val="nil"/>
            </w:tcBorders>
          </w:tcPr>
          <w:p w14:paraId="625AF545" w14:textId="77777777" w:rsidR="00EA2F34" w:rsidRPr="00393BDB" w:rsidRDefault="00EA2F34" w:rsidP="00BE28D4">
            <w:pPr>
              <w:pStyle w:val="tabletext11"/>
              <w:jc w:val="right"/>
              <w:rPr>
                <w:ins w:id="6735" w:author="Author"/>
              </w:rPr>
            </w:pPr>
          </w:p>
        </w:tc>
        <w:tc>
          <w:tcPr>
            <w:tcW w:w="736" w:type="dxa"/>
            <w:tcBorders>
              <w:top w:val="nil"/>
              <w:left w:val="nil"/>
              <w:bottom w:val="single" w:sz="6" w:space="0" w:color="auto"/>
            </w:tcBorders>
          </w:tcPr>
          <w:p w14:paraId="5680472F" w14:textId="77777777" w:rsidR="00EA2F34" w:rsidRPr="00393BDB" w:rsidRDefault="00EA2F34" w:rsidP="00BE28D4">
            <w:pPr>
              <w:pStyle w:val="tabletext11"/>
              <w:jc w:val="right"/>
              <w:rPr>
                <w:ins w:id="6736" w:author="Author"/>
              </w:rPr>
            </w:pPr>
            <w:ins w:id="6737" w:author="Author">
              <w:r w:rsidRPr="00393BDB">
                <w:t>20,000</w:t>
              </w:r>
            </w:ins>
          </w:p>
        </w:tc>
        <w:tc>
          <w:tcPr>
            <w:tcW w:w="121" w:type="dxa"/>
            <w:tcBorders>
              <w:top w:val="nil"/>
              <w:bottom w:val="single" w:sz="6" w:space="0" w:color="auto"/>
              <w:right w:val="nil"/>
            </w:tcBorders>
          </w:tcPr>
          <w:p w14:paraId="1237BE3A" w14:textId="77777777" w:rsidR="00EA2F34" w:rsidRPr="00393BDB" w:rsidRDefault="00EA2F34" w:rsidP="00BE28D4">
            <w:pPr>
              <w:pStyle w:val="tabletext11"/>
              <w:rPr>
                <w:ins w:id="6738" w:author="Author"/>
              </w:rPr>
            </w:pPr>
          </w:p>
        </w:tc>
        <w:tc>
          <w:tcPr>
            <w:tcW w:w="1131" w:type="dxa"/>
            <w:tcBorders>
              <w:top w:val="nil"/>
              <w:left w:val="single" w:sz="6" w:space="0" w:color="auto"/>
              <w:bottom w:val="single" w:sz="6" w:space="0" w:color="auto"/>
              <w:right w:val="single" w:sz="6" w:space="0" w:color="auto"/>
            </w:tcBorders>
            <w:vAlign w:val="bottom"/>
          </w:tcPr>
          <w:p w14:paraId="7F897CFA" w14:textId="77777777" w:rsidR="00EA2F34" w:rsidRPr="00393BDB" w:rsidRDefault="00EA2F34" w:rsidP="00BE28D4">
            <w:pPr>
              <w:pStyle w:val="tabletext11"/>
              <w:tabs>
                <w:tab w:val="decimal" w:pos="680"/>
              </w:tabs>
              <w:rPr>
                <w:ins w:id="6739" w:author="Author"/>
              </w:rPr>
            </w:pPr>
            <w:ins w:id="6740" w:author="Author">
              <w:r w:rsidRPr="00393BDB">
                <w:t>N/A</w:t>
              </w:r>
            </w:ins>
          </w:p>
        </w:tc>
        <w:tc>
          <w:tcPr>
            <w:tcW w:w="1667" w:type="dxa"/>
            <w:tcBorders>
              <w:top w:val="nil"/>
              <w:left w:val="nil"/>
              <w:bottom w:val="single" w:sz="6" w:space="0" w:color="auto"/>
              <w:right w:val="single" w:sz="6" w:space="0" w:color="auto"/>
            </w:tcBorders>
            <w:vAlign w:val="bottom"/>
          </w:tcPr>
          <w:p w14:paraId="588C6EB7" w14:textId="77777777" w:rsidR="00EA2F34" w:rsidRPr="00393BDB" w:rsidRDefault="00EA2F34" w:rsidP="00BE28D4">
            <w:pPr>
              <w:pStyle w:val="tabletext11"/>
              <w:tabs>
                <w:tab w:val="decimal" w:pos="680"/>
              </w:tabs>
              <w:rPr>
                <w:ins w:id="6741" w:author="Author"/>
              </w:rPr>
            </w:pPr>
            <w:ins w:id="6742" w:author="Author">
              <w:r w:rsidRPr="00393BDB">
                <w:t>-0.132</w:t>
              </w:r>
            </w:ins>
          </w:p>
        </w:tc>
        <w:tc>
          <w:tcPr>
            <w:tcW w:w="1667" w:type="dxa"/>
            <w:tcBorders>
              <w:top w:val="nil"/>
              <w:left w:val="nil"/>
              <w:bottom w:val="single" w:sz="6" w:space="0" w:color="auto"/>
              <w:right w:val="single" w:sz="6" w:space="0" w:color="auto"/>
            </w:tcBorders>
            <w:vAlign w:val="bottom"/>
          </w:tcPr>
          <w:p w14:paraId="1E8051E7" w14:textId="77777777" w:rsidR="00EA2F34" w:rsidRPr="00393BDB" w:rsidRDefault="00EA2F34" w:rsidP="00BE28D4">
            <w:pPr>
              <w:pStyle w:val="tabletext11"/>
              <w:tabs>
                <w:tab w:val="decimal" w:pos="680"/>
              </w:tabs>
              <w:rPr>
                <w:ins w:id="6743" w:author="Author"/>
              </w:rPr>
            </w:pPr>
            <w:ins w:id="6744" w:author="Author">
              <w:r w:rsidRPr="00393BDB">
                <w:t>1.069</w:t>
              </w:r>
            </w:ins>
          </w:p>
        </w:tc>
        <w:tc>
          <w:tcPr>
            <w:tcW w:w="1667" w:type="dxa"/>
            <w:tcBorders>
              <w:top w:val="nil"/>
              <w:left w:val="nil"/>
              <w:bottom w:val="single" w:sz="6" w:space="0" w:color="auto"/>
              <w:right w:val="single" w:sz="6" w:space="0" w:color="auto"/>
            </w:tcBorders>
            <w:vAlign w:val="bottom"/>
          </w:tcPr>
          <w:p w14:paraId="3BD2C237" w14:textId="77777777" w:rsidR="00EA2F34" w:rsidRPr="00393BDB" w:rsidRDefault="00EA2F34" w:rsidP="00BE28D4">
            <w:pPr>
              <w:pStyle w:val="tabletext11"/>
              <w:tabs>
                <w:tab w:val="decimal" w:pos="680"/>
              </w:tabs>
              <w:rPr>
                <w:ins w:id="6745" w:author="Author"/>
              </w:rPr>
            </w:pPr>
            <w:ins w:id="6746" w:author="Author">
              <w:r w:rsidRPr="00393BDB">
                <w:t>-0.160</w:t>
              </w:r>
            </w:ins>
          </w:p>
        </w:tc>
        <w:tc>
          <w:tcPr>
            <w:tcW w:w="1667" w:type="dxa"/>
            <w:tcBorders>
              <w:top w:val="nil"/>
              <w:left w:val="nil"/>
              <w:bottom w:val="single" w:sz="6" w:space="0" w:color="auto"/>
              <w:right w:val="single" w:sz="6" w:space="0" w:color="auto"/>
            </w:tcBorders>
            <w:vAlign w:val="bottom"/>
          </w:tcPr>
          <w:p w14:paraId="1F7193C5" w14:textId="77777777" w:rsidR="00EA2F34" w:rsidRPr="00393BDB" w:rsidRDefault="00EA2F34" w:rsidP="00BE28D4">
            <w:pPr>
              <w:pStyle w:val="tabletext11"/>
              <w:tabs>
                <w:tab w:val="decimal" w:pos="680"/>
              </w:tabs>
              <w:rPr>
                <w:ins w:id="6747" w:author="Author"/>
              </w:rPr>
            </w:pPr>
            <w:ins w:id="6748" w:author="Author">
              <w:r w:rsidRPr="00393BDB">
                <w:t>0.894</w:t>
              </w:r>
            </w:ins>
          </w:p>
        </w:tc>
        <w:tc>
          <w:tcPr>
            <w:tcW w:w="1190" w:type="dxa"/>
            <w:tcBorders>
              <w:top w:val="nil"/>
              <w:left w:val="nil"/>
              <w:bottom w:val="single" w:sz="6" w:space="0" w:color="auto"/>
              <w:right w:val="single" w:sz="6" w:space="0" w:color="auto"/>
            </w:tcBorders>
            <w:vAlign w:val="bottom"/>
          </w:tcPr>
          <w:p w14:paraId="633EB399" w14:textId="77777777" w:rsidR="00EA2F34" w:rsidRPr="00393BDB" w:rsidRDefault="00EA2F34" w:rsidP="00BE28D4">
            <w:pPr>
              <w:pStyle w:val="tabletext11"/>
              <w:tabs>
                <w:tab w:val="decimal" w:pos="420"/>
              </w:tabs>
              <w:rPr>
                <w:ins w:id="6749" w:author="Author"/>
              </w:rPr>
            </w:pPr>
            <w:ins w:id="6750" w:author="Author">
              <w:r w:rsidRPr="00393BDB">
                <w:t>0.839</w:t>
              </w:r>
            </w:ins>
          </w:p>
        </w:tc>
      </w:tr>
    </w:tbl>
    <w:p w14:paraId="0B2749FA" w14:textId="77777777" w:rsidR="00EA2F34" w:rsidRPr="00393BDB" w:rsidRDefault="00EA2F34" w:rsidP="00BE28D4">
      <w:pPr>
        <w:pStyle w:val="tablecaption"/>
        <w:rPr>
          <w:ins w:id="6751" w:author="Author"/>
        </w:rPr>
      </w:pPr>
      <w:ins w:id="6752" w:author="Author">
        <w:r w:rsidRPr="00393BDB">
          <w:t>Table 298.B.2.a. Private Passenger Types Deductible Discount Factors</w:t>
        </w:r>
      </w:ins>
    </w:p>
    <w:p w14:paraId="7D4DB8E2" w14:textId="77777777" w:rsidR="00EA2F34" w:rsidRPr="00393BDB" w:rsidRDefault="00EA2F34" w:rsidP="00BE28D4">
      <w:pPr>
        <w:pStyle w:val="isonormal"/>
        <w:rPr>
          <w:ins w:id="6753" w:author="Author"/>
        </w:rPr>
      </w:pPr>
    </w:p>
    <w:p w14:paraId="29BAB7BB" w14:textId="77777777" w:rsidR="00EA2F34" w:rsidRPr="00393BDB" w:rsidRDefault="00EA2F34" w:rsidP="00BE28D4">
      <w:pPr>
        <w:pStyle w:val="outlinehd4"/>
        <w:rPr>
          <w:ins w:id="6754" w:author="Author"/>
        </w:rPr>
      </w:pPr>
      <w:ins w:id="6755" w:author="Author">
        <w:r w:rsidRPr="00393BDB">
          <w:tab/>
          <w:t>b.</w:t>
        </w:r>
        <w:r w:rsidRPr="00393BDB">
          <w:tab/>
          <w:t xml:space="preserve">Trucks, Tractors </w:t>
        </w:r>
        <w:proofErr w:type="gramStart"/>
        <w:r w:rsidRPr="00393BDB">
          <w:t>And</w:t>
        </w:r>
        <w:proofErr w:type="gramEnd"/>
        <w:r w:rsidRPr="00393BDB">
          <w:t xml:space="preserve"> Trailers And All Autos Except Zone-rated Risks Deductible Discount Factors</w:t>
        </w:r>
      </w:ins>
    </w:p>
    <w:p w14:paraId="7B273DB2" w14:textId="77777777" w:rsidR="00EA2F34" w:rsidRPr="00393BDB" w:rsidRDefault="00EA2F34" w:rsidP="00BE28D4">
      <w:pPr>
        <w:pStyle w:val="space4"/>
        <w:rPr>
          <w:ins w:id="6756"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EA2F34" w:rsidRPr="00393BDB" w14:paraId="716B3D21" w14:textId="77777777" w:rsidTr="00A1082D">
        <w:trPr>
          <w:cantSplit/>
          <w:trHeight w:val="190"/>
          <w:ins w:id="6757" w:author="Author"/>
        </w:trPr>
        <w:tc>
          <w:tcPr>
            <w:tcW w:w="189" w:type="dxa"/>
            <w:hideMark/>
          </w:tcPr>
          <w:p w14:paraId="2B76E1C8" w14:textId="77777777" w:rsidR="00EA2F34" w:rsidRPr="00393BDB" w:rsidRDefault="00EA2F34" w:rsidP="00BE28D4">
            <w:pPr>
              <w:pStyle w:val="tablehead"/>
              <w:rPr>
                <w:ins w:id="6758" w:author="Author"/>
              </w:rPr>
            </w:pPr>
            <w:ins w:id="6759" w:author="Author">
              <w:r w:rsidRPr="00393BDB">
                <w:br/>
              </w:r>
            </w:ins>
          </w:p>
        </w:tc>
        <w:tc>
          <w:tcPr>
            <w:tcW w:w="1116" w:type="dxa"/>
            <w:gridSpan w:val="3"/>
            <w:tcBorders>
              <w:top w:val="single" w:sz="6" w:space="0" w:color="auto"/>
              <w:left w:val="single" w:sz="6" w:space="0" w:color="auto"/>
              <w:right w:val="single" w:sz="6" w:space="0" w:color="auto"/>
            </w:tcBorders>
            <w:vAlign w:val="bottom"/>
            <w:hideMark/>
          </w:tcPr>
          <w:p w14:paraId="0AC082E9" w14:textId="77777777" w:rsidR="00EA2F34" w:rsidRPr="00393BDB" w:rsidRDefault="00EA2F34" w:rsidP="00BE28D4">
            <w:pPr>
              <w:pStyle w:val="tablehead"/>
              <w:rPr>
                <w:ins w:id="6760" w:author="Author"/>
              </w:rPr>
            </w:pPr>
            <w:ins w:id="6761" w:author="Author">
              <w:r w:rsidRPr="00393BDB">
                <w:br/>
              </w:r>
              <w:r w:rsidRPr="00393BDB">
                <w:br/>
                <w:t>Deductible</w:t>
              </w:r>
              <w:r w:rsidRPr="00393BDB">
                <w:br/>
                <w:t>Amount</w:t>
              </w:r>
            </w:ins>
          </w:p>
        </w:tc>
        <w:tc>
          <w:tcPr>
            <w:tcW w:w="1052" w:type="dxa"/>
            <w:tcBorders>
              <w:top w:val="single" w:sz="6" w:space="0" w:color="auto"/>
              <w:left w:val="single" w:sz="6" w:space="0" w:color="auto"/>
              <w:right w:val="single" w:sz="4" w:space="0" w:color="auto"/>
            </w:tcBorders>
            <w:vAlign w:val="bottom"/>
            <w:hideMark/>
          </w:tcPr>
          <w:p w14:paraId="166AE28A" w14:textId="77777777" w:rsidR="00EA2F34" w:rsidRPr="00393BDB" w:rsidRDefault="00EA2F34" w:rsidP="00BE28D4">
            <w:pPr>
              <w:pStyle w:val="tablehead"/>
              <w:rPr>
                <w:ins w:id="6762" w:author="Author"/>
              </w:rPr>
            </w:pPr>
            <w:ins w:id="6763" w:author="Author">
              <w:r w:rsidRPr="00393BDB">
                <w:br/>
                <w:t>Trucks And</w:t>
              </w:r>
              <w:r w:rsidRPr="00393BDB">
                <w:br/>
                <w:t>Truck-tractors</w:t>
              </w:r>
              <w:r w:rsidRPr="00393BDB">
                <w:br/>
                <w:t>Collision</w:t>
              </w:r>
            </w:ins>
          </w:p>
        </w:tc>
        <w:tc>
          <w:tcPr>
            <w:tcW w:w="947" w:type="dxa"/>
            <w:tcBorders>
              <w:top w:val="single" w:sz="6" w:space="0" w:color="auto"/>
              <w:left w:val="single" w:sz="4" w:space="0" w:color="auto"/>
              <w:right w:val="single" w:sz="4" w:space="0" w:color="auto"/>
            </w:tcBorders>
            <w:vAlign w:val="bottom"/>
          </w:tcPr>
          <w:p w14:paraId="1D817CF6" w14:textId="77777777" w:rsidR="00EA2F34" w:rsidRPr="00393BDB" w:rsidRDefault="00EA2F34" w:rsidP="00BE28D4">
            <w:pPr>
              <w:pStyle w:val="tablehead"/>
              <w:rPr>
                <w:ins w:id="6764" w:author="Author"/>
              </w:rPr>
            </w:pPr>
            <w:ins w:id="6765" w:author="Author">
              <w:r w:rsidRPr="00393BDB">
                <w:br/>
                <w:t>Trailer</w:t>
              </w:r>
              <w:r w:rsidRPr="00393BDB">
                <w:br/>
                <w:t>Types</w:t>
              </w:r>
              <w:r w:rsidRPr="00393BDB">
                <w:br/>
                <w:t>Collision</w:t>
              </w:r>
            </w:ins>
          </w:p>
        </w:tc>
        <w:tc>
          <w:tcPr>
            <w:tcW w:w="1476" w:type="dxa"/>
            <w:tcBorders>
              <w:top w:val="single" w:sz="6" w:space="0" w:color="auto"/>
              <w:left w:val="single" w:sz="4" w:space="0" w:color="auto"/>
              <w:right w:val="single" w:sz="4" w:space="0" w:color="auto"/>
            </w:tcBorders>
            <w:vAlign w:val="bottom"/>
          </w:tcPr>
          <w:p w14:paraId="0BA39F05" w14:textId="77777777" w:rsidR="00EA2F34" w:rsidRPr="00393BDB" w:rsidRDefault="00EA2F34" w:rsidP="00BE28D4">
            <w:pPr>
              <w:pStyle w:val="tablehead"/>
              <w:rPr>
                <w:ins w:id="6766" w:author="Author"/>
              </w:rPr>
            </w:pPr>
            <w:ins w:id="6767" w:author="Author">
              <w:r w:rsidRPr="00393BDB">
                <w:t xml:space="preserve">Comprehensive Deductible </w:t>
              </w:r>
              <w:proofErr w:type="gramStart"/>
              <w:r w:rsidRPr="00393BDB">
                <w:t>For</w:t>
              </w:r>
              <w:proofErr w:type="gramEnd"/>
              <w:r w:rsidRPr="00393BDB">
                <w:t xml:space="preserve"> Theft, Mischief And Vandalism</w:t>
              </w:r>
            </w:ins>
          </w:p>
        </w:tc>
        <w:tc>
          <w:tcPr>
            <w:tcW w:w="1476" w:type="dxa"/>
            <w:tcBorders>
              <w:top w:val="single" w:sz="6" w:space="0" w:color="auto"/>
              <w:left w:val="single" w:sz="4" w:space="0" w:color="auto"/>
              <w:right w:val="single" w:sz="4" w:space="0" w:color="auto"/>
            </w:tcBorders>
            <w:vAlign w:val="bottom"/>
          </w:tcPr>
          <w:p w14:paraId="1F183864" w14:textId="77777777" w:rsidR="00EA2F34" w:rsidRPr="00393BDB" w:rsidRDefault="00EA2F34" w:rsidP="00BE28D4">
            <w:pPr>
              <w:pStyle w:val="tablehead"/>
              <w:rPr>
                <w:ins w:id="6768" w:author="Author"/>
              </w:rPr>
            </w:pPr>
            <w:ins w:id="6769" w:author="Author">
              <w:r w:rsidRPr="00393BDB">
                <w:t>Comprehensive All Perils Deductible</w:t>
              </w:r>
            </w:ins>
          </w:p>
        </w:tc>
        <w:tc>
          <w:tcPr>
            <w:tcW w:w="1476" w:type="dxa"/>
            <w:tcBorders>
              <w:top w:val="single" w:sz="6" w:space="0" w:color="auto"/>
              <w:left w:val="single" w:sz="4" w:space="0" w:color="auto"/>
              <w:right w:val="single" w:sz="4" w:space="0" w:color="auto"/>
            </w:tcBorders>
            <w:vAlign w:val="bottom"/>
          </w:tcPr>
          <w:p w14:paraId="7F38294B" w14:textId="77777777" w:rsidR="00EA2F34" w:rsidRPr="00393BDB" w:rsidRDefault="00EA2F34" w:rsidP="00BE28D4">
            <w:pPr>
              <w:pStyle w:val="tablehead"/>
              <w:rPr>
                <w:ins w:id="6770" w:author="Author"/>
              </w:rPr>
            </w:pPr>
            <w:ins w:id="6771" w:author="Author">
              <w:r w:rsidRPr="00393BDB">
                <w:t xml:space="preserve">Comprehensive Deductible </w:t>
              </w:r>
              <w:proofErr w:type="gramStart"/>
              <w:r w:rsidRPr="00393BDB">
                <w:t>For</w:t>
              </w:r>
              <w:proofErr w:type="gramEnd"/>
              <w:r w:rsidRPr="00393BDB">
                <w:t xml:space="preserve"> Theft, Mischief And Vandalism With Full Glass Coverage</w:t>
              </w:r>
            </w:ins>
          </w:p>
        </w:tc>
        <w:tc>
          <w:tcPr>
            <w:tcW w:w="1476" w:type="dxa"/>
            <w:tcBorders>
              <w:top w:val="single" w:sz="6" w:space="0" w:color="auto"/>
              <w:left w:val="single" w:sz="4" w:space="0" w:color="auto"/>
              <w:right w:val="single" w:sz="4" w:space="0" w:color="auto"/>
            </w:tcBorders>
            <w:vAlign w:val="bottom"/>
          </w:tcPr>
          <w:p w14:paraId="289521B3" w14:textId="77777777" w:rsidR="00EA2F34" w:rsidRPr="00393BDB" w:rsidRDefault="00EA2F34" w:rsidP="00BE28D4">
            <w:pPr>
              <w:pStyle w:val="tablehead"/>
              <w:rPr>
                <w:ins w:id="6772" w:author="Author"/>
              </w:rPr>
            </w:pPr>
            <w:ins w:id="6773" w:author="Author">
              <w:r w:rsidRPr="00393BDB">
                <w:t xml:space="preserve">Comprehensive All Perils Deductible </w:t>
              </w:r>
              <w:proofErr w:type="gramStart"/>
              <w:r w:rsidRPr="00393BDB">
                <w:t>With</w:t>
              </w:r>
              <w:proofErr w:type="gramEnd"/>
              <w:r w:rsidRPr="00393BDB">
                <w:t xml:space="preserve"> Full Glass Coverage</w:t>
              </w:r>
            </w:ins>
          </w:p>
        </w:tc>
        <w:tc>
          <w:tcPr>
            <w:tcW w:w="1072" w:type="dxa"/>
            <w:tcBorders>
              <w:top w:val="single" w:sz="6" w:space="0" w:color="auto"/>
              <w:left w:val="single" w:sz="4" w:space="0" w:color="auto"/>
              <w:right w:val="single" w:sz="4" w:space="0" w:color="auto"/>
            </w:tcBorders>
            <w:vAlign w:val="bottom"/>
          </w:tcPr>
          <w:p w14:paraId="7C3AA8D0" w14:textId="77777777" w:rsidR="00EA2F34" w:rsidRPr="00393BDB" w:rsidRDefault="00EA2F34" w:rsidP="00BE28D4">
            <w:pPr>
              <w:pStyle w:val="tablehead"/>
              <w:rPr>
                <w:ins w:id="6774" w:author="Author"/>
              </w:rPr>
            </w:pPr>
            <w:ins w:id="6775" w:author="Author">
              <w:r w:rsidRPr="00393BDB">
                <w:t xml:space="preserve">Specified Causes </w:t>
              </w:r>
              <w:proofErr w:type="gramStart"/>
              <w:r w:rsidRPr="00393BDB">
                <w:t>Of</w:t>
              </w:r>
              <w:proofErr w:type="gramEnd"/>
              <w:r w:rsidRPr="00393BDB">
                <w:t xml:space="preserve"> Loss All Perils Deductible</w:t>
              </w:r>
            </w:ins>
          </w:p>
        </w:tc>
      </w:tr>
      <w:tr w:rsidR="00EA2F34" w:rsidRPr="00393BDB" w14:paraId="6B636726" w14:textId="77777777" w:rsidTr="00A1082D">
        <w:trPr>
          <w:cantSplit/>
          <w:trHeight w:val="196"/>
          <w:ins w:id="6776" w:author="Author"/>
        </w:trPr>
        <w:tc>
          <w:tcPr>
            <w:tcW w:w="189" w:type="dxa"/>
          </w:tcPr>
          <w:p w14:paraId="3A1507B6" w14:textId="77777777" w:rsidR="00EA2F34" w:rsidRPr="00393BDB" w:rsidRDefault="00EA2F34" w:rsidP="00BE28D4">
            <w:pPr>
              <w:pStyle w:val="tabletext11"/>
              <w:rPr>
                <w:ins w:id="6777" w:author="Author"/>
              </w:rPr>
            </w:pPr>
          </w:p>
        </w:tc>
        <w:tc>
          <w:tcPr>
            <w:tcW w:w="200" w:type="dxa"/>
            <w:tcBorders>
              <w:top w:val="single" w:sz="6" w:space="0" w:color="auto"/>
              <w:left w:val="single" w:sz="6" w:space="0" w:color="auto"/>
              <w:bottom w:val="nil"/>
              <w:right w:val="nil"/>
            </w:tcBorders>
            <w:hideMark/>
          </w:tcPr>
          <w:p w14:paraId="53D59A2C" w14:textId="77777777" w:rsidR="00EA2F34" w:rsidRPr="00393BDB" w:rsidRDefault="00EA2F34" w:rsidP="00BE28D4">
            <w:pPr>
              <w:pStyle w:val="tabletext11"/>
              <w:jc w:val="right"/>
              <w:rPr>
                <w:ins w:id="6778" w:author="Author"/>
              </w:rPr>
            </w:pPr>
            <w:ins w:id="6779" w:author="Author">
              <w:r w:rsidRPr="00393BDB">
                <w:t>$</w:t>
              </w:r>
            </w:ins>
          </w:p>
        </w:tc>
        <w:tc>
          <w:tcPr>
            <w:tcW w:w="791" w:type="dxa"/>
            <w:tcBorders>
              <w:top w:val="single" w:sz="6" w:space="0" w:color="auto"/>
              <w:left w:val="nil"/>
              <w:bottom w:val="nil"/>
            </w:tcBorders>
            <w:hideMark/>
          </w:tcPr>
          <w:p w14:paraId="448867A5" w14:textId="77777777" w:rsidR="00EA2F34" w:rsidRPr="00393BDB" w:rsidRDefault="00EA2F34" w:rsidP="00BE28D4">
            <w:pPr>
              <w:pStyle w:val="tabletext11"/>
              <w:jc w:val="right"/>
              <w:rPr>
                <w:ins w:id="6780" w:author="Author"/>
              </w:rPr>
            </w:pPr>
            <w:ins w:id="6781" w:author="Author">
              <w:r w:rsidRPr="00393BDB">
                <w:t xml:space="preserve">0 </w:t>
              </w:r>
            </w:ins>
          </w:p>
        </w:tc>
        <w:tc>
          <w:tcPr>
            <w:tcW w:w="125" w:type="dxa"/>
            <w:tcBorders>
              <w:top w:val="single" w:sz="6" w:space="0" w:color="auto"/>
              <w:bottom w:val="nil"/>
              <w:right w:val="nil"/>
            </w:tcBorders>
          </w:tcPr>
          <w:p w14:paraId="3FFD00BB" w14:textId="77777777" w:rsidR="00EA2F34" w:rsidRPr="00393BDB" w:rsidRDefault="00EA2F34" w:rsidP="00BE28D4">
            <w:pPr>
              <w:pStyle w:val="tabletext11"/>
              <w:rPr>
                <w:ins w:id="6782" w:author="Author"/>
              </w:rPr>
            </w:pPr>
          </w:p>
        </w:tc>
        <w:tc>
          <w:tcPr>
            <w:tcW w:w="1052" w:type="dxa"/>
            <w:tcBorders>
              <w:top w:val="single" w:sz="6" w:space="0" w:color="auto"/>
              <w:left w:val="single" w:sz="6" w:space="0" w:color="auto"/>
              <w:bottom w:val="nil"/>
              <w:right w:val="single" w:sz="6" w:space="0" w:color="auto"/>
            </w:tcBorders>
            <w:vAlign w:val="bottom"/>
            <w:hideMark/>
          </w:tcPr>
          <w:p w14:paraId="6811CCF7" w14:textId="77777777" w:rsidR="00EA2F34" w:rsidRPr="00393BDB" w:rsidRDefault="00EA2F34" w:rsidP="00BE28D4">
            <w:pPr>
              <w:pStyle w:val="tabletext11"/>
              <w:jc w:val="center"/>
              <w:rPr>
                <w:ins w:id="6783" w:author="Author"/>
              </w:rPr>
            </w:pPr>
            <w:ins w:id="6784" w:author="Author">
              <w:r w:rsidRPr="00393BDB">
                <w:t>N/A</w:t>
              </w:r>
            </w:ins>
          </w:p>
        </w:tc>
        <w:tc>
          <w:tcPr>
            <w:tcW w:w="947" w:type="dxa"/>
            <w:tcBorders>
              <w:top w:val="single" w:sz="6" w:space="0" w:color="auto"/>
              <w:left w:val="nil"/>
              <w:bottom w:val="nil"/>
              <w:right w:val="single" w:sz="6" w:space="0" w:color="auto"/>
            </w:tcBorders>
            <w:vAlign w:val="bottom"/>
            <w:hideMark/>
          </w:tcPr>
          <w:p w14:paraId="0DF10111" w14:textId="77777777" w:rsidR="00EA2F34" w:rsidRPr="00393BDB" w:rsidRDefault="00EA2F34" w:rsidP="00BE28D4">
            <w:pPr>
              <w:pStyle w:val="tabletext11"/>
              <w:jc w:val="center"/>
              <w:rPr>
                <w:ins w:id="6785" w:author="Author"/>
              </w:rPr>
            </w:pPr>
            <w:ins w:id="6786" w:author="Author">
              <w:r w:rsidRPr="00393BDB">
                <w:t>N/A</w:t>
              </w:r>
            </w:ins>
          </w:p>
        </w:tc>
        <w:tc>
          <w:tcPr>
            <w:tcW w:w="1476" w:type="dxa"/>
            <w:tcBorders>
              <w:top w:val="single" w:sz="6" w:space="0" w:color="auto"/>
              <w:left w:val="nil"/>
              <w:bottom w:val="nil"/>
              <w:right w:val="single" w:sz="6" w:space="0" w:color="auto"/>
            </w:tcBorders>
            <w:vAlign w:val="bottom"/>
          </w:tcPr>
          <w:p w14:paraId="71C29AC7" w14:textId="77777777" w:rsidR="00EA2F34" w:rsidRPr="00393BDB" w:rsidRDefault="00EA2F34" w:rsidP="00BE28D4">
            <w:pPr>
              <w:pStyle w:val="tabletext11"/>
              <w:tabs>
                <w:tab w:val="decimal" w:pos="600"/>
              </w:tabs>
              <w:rPr>
                <w:ins w:id="6787" w:author="Author"/>
              </w:rPr>
            </w:pPr>
            <w:ins w:id="6788" w:author="Author">
              <w:r w:rsidRPr="00393BDB">
                <w:t>-0.143</w:t>
              </w:r>
            </w:ins>
          </w:p>
        </w:tc>
        <w:tc>
          <w:tcPr>
            <w:tcW w:w="1476" w:type="dxa"/>
            <w:tcBorders>
              <w:top w:val="single" w:sz="6" w:space="0" w:color="auto"/>
              <w:left w:val="nil"/>
              <w:bottom w:val="nil"/>
              <w:right w:val="single" w:sz="6" w:space="0" w:color="auto"/>
            </w:tcBorders>
            <w:vAlign w:val="bottom"/>
          </w:tcPr>
          <w:p w14:paraId="51B8A792" w14:textId="77777777" w:rsidR="00EA2F34" w:rsidRPr="00393BDB" w:rsidRDefault="00EA2F34" w:rsidP="00BE28D4">
            <w:pPr>
              <w:pStyle w:val="tabletext11"/>
              <w:tabs>
                <w:tab w:val="decimal" w:pos="600"/>
              </w:tabs>
              <w:rPr>
                <w:ins w:id="6789" w:author="Author"/>
              </w:rPr>
            </w:pPr>
            <w:ins w:id="6790" w:author="Author">
              <w:r w:rsidRPr="00393BDB">
                <w:t>-0.143</w:t>
              </w:r>
            </w:ins>
          </w:p>
        </w:tc>
        <w:tc>
          <w:tcPr>
            <w:tcW w:w="1476" w:type="dxa"/>
            <w:tcBorders>
              <w:top w:val="single" w:sz="6" w:space="0" w:color="auto"/>
              <w:left w:val="nil"/>
              <w:bottom w:val="nil"/>
              <w:right w:val="single" w:sz="6" w:space="0" w:color="auto"/>
            </w:tcBorders>
            <w:vAlign w:val="bottom"/>
          </w:tcPr>
          <w:p w14:paraId="34017FCE" w14:textId="77777777" w:rsidR="00EA2F34" w:rsidRPr="00393BDB" w:rsidRDefault="00EA2F34" w:rsidP="00BE28D4">
            <w:pPr>
              <w:pStyle w:val="tabletext11"/>
              <w:tabs>
                <w:tab w:val="decimal" w:pos="600"/>
              </w:tabs>
              <w:rPr>
                <w:ins w:id="6791" w:author="Author"/>
              </w:rPr>
            </w:pPr>
            <w:ins w:id="6792" w:author="Author">
              <w:r w:rsidRPr="00393BDB">
                <w:t>-0.143</w:t>
              </w:r>
            </w:ins>
          </w:p>
        </w:tc>
        <w:tc>
          <w:tcPr>
            <w:tcW w:w="1476" w:type="dxa"/>
            <w:tcBorders>
              <w:top w:val="single" w:sz="6" w:space="0" w:color="auto"/>
              <w:left w:val="nil"/>
              <w:bottom w:val="nil"/>
              <w:right w:val="single" w:sz="6" w:space="0" w:color="auto"/>
            </w:tcBorders>
            <w:vAlign w:val="bottom"/>
          </w:tcPr>
          <w:p w14:paraId="3890CDAA" w14:textId="77777777" w:rsidR="00EA2F34" w:rsidRPr="00393BDB" w:rsidRDefault="00EA2F34" w:rsidP="00BE28D4">
            <w:pPr>
              <w:pStyle w:val="tabletext11"/>
              <w:tabs>
                <w:tab w:val="decimal" w:pos="600"/>
              </w:tabs>
              <w:rPr>
                <w:ins w:id="6793" w:author="Author"/>
              </w:rPr>
            </w:pPr>
            <w:ins w:id="6794" w:author="Author">
              <w:r w:rsidRPr="00393BDB">
                <w:t>-0.143</w:t>
              </w:r>
            </w:ins>
          </w:p>
        </w:tc>
        <w:tc>
          <w:tcPr>
            <w:tcW w:w="1072" w:type="dxa"/>
            <w:tcBorders>
              <w:top w:val="single" w:sz="6" w:space="0" w:color="auto"/>
              <w:left w:val="nil"/>
              <w:bottom w:val="nil"/>
              <w:right w:val="single" w:sz="6" w:space="0" w:color="auto"/>
            </w:tcBorders>
            <w:vAlign w:val="bottom"/>
          </w:tcPr>
          <w:p w14:paraId="262EC5B5" w14:textId="77777777" w:rsidR="00EA2F34" w:rsidRPr="00393BDB" w:rsidRDefault="00EA2F34" w:rsidP="00BE28D4">
            <w:pPr>
              <w:pStyle w:val="tabletext11"/>
              <w:tabs>
                <w:tab w:val="decimal" w:pos="360"/>
              </w:tabs>
              <w:rPr>
                <w:ins w:id="6795" w:author="Author"/>
              </w:rPr>
            </w:pPr>
            <w:ins w:id="6796" w:author="Author">
              <w:r w:rsidRPr="00393BDB">
                <w:t>0.000</w:t>
              </w:r>
            </w:ins>
          </w:p>
        </w:tc>
      </w:tr>
      <w:tr w:rsidR="00EA2F34" w:rsidRPr="00393BDB" w14:paraId="40A71F71" w14:textId="77777777" w:rsidTr="00A1082D">
        <w:trPr>
          <w:cantSplit/>
          <w:trHeight w:val="196"/>
          <w:ins w:id="6797" w:author="Author"/>
        </w:trPr>
        <w:tc>
          <w:tcPr>
            <w:tcW w:w="189" w:type="dxa"/>
          </w:tcPr>
          <w:p w14:paraId="5F79180F" w14:textId="77777777" w:rsidR="00EA2F34" w:rsidRPr="00393BDB" w:rsidRDefault="00EA2F34" w:rsidP="00BE28D4">
            <w:pPr>
              <w:pStyle w:val="tabletext11"/>
              <w:rPr>
                <w:ins w:id="6798" w:author="Author"/>
              </w:rPr>
            </w:pPr>
          </w:p>
        </w:tc>
        <w:tc>
          <w:tcPr>
            <w:tcW w:w="200" w:type="dxa"/>
            <w:tcBorders>
              <w:top w:val="nil"/>
              <w:left w:val="single" w:sz="6" w:space="0" w:color="auto"/>
              <w:bottom w:val="nil"/>
              <w:right w:val="nil"/>
            </w:tcBorders>
          </w:tcPr>
          <w:p w14:paraId="439CF002" w14:textId="77777777" w:rsidR="00EA2F34" w:rsidRPr="00393BDB" w:rsidRDefault="00EA2F34" w:rsidP="00BE28D4">
            <w:pPr>
              <w:pStyle w:val="tabletext11"/>
              <w:jc w:val="right"/>
              <w:rPr>
                <w:ins w:id="6799" w:author="Author"/>
              </w:rPr>
            </w:pPr>
          </w:p>
        </w:tc>
        <w:tc>
          <w:tcPr>
            <w:tcW w:w="791" w:type="dxa"/>
            <w:hideMark/>
          </w:tcPr>
          <w:p w14:paraId="76B06087" w14:textId="77777777" w:rsidR="00EA2F34" w:rsidRPr="00393BDB" w:rsidRDefault="00EA2F34" w:rsidP="00BE28D4">
            <w:pPr>
              <w:pStyle w:val="tabletext11"/>
              <w:jc w:val="right"/>
              <w:rPr>
                <w:ins w:id="6800" w:author="Author"/>
              </w:rPr>
            </w:pPr>
            <w:ins w:id="6801" w:author="Author">
              <w:r w:rsidRPr="00393BDB">
                <w:t>50</w:t>
              </w:r>
            </w:ins>
          </w:p>
        </w:tc>
        <w:tc>
          <w:tcPr>
            <w:tcW w:w="125" w:type="dxa"/>
          </w:tcPr>
          <w:p w14:paraId="67741925" w14:textId="77777777" w:rsidR="00EA2F34" w:rsidRPr="00393BDB" w:rsidRDefault="00EA2F34" w:rsidP="00BE28D4">
            <w:pPr>
              <w:pStyle w:val="tabletext11"/>
              <w:rPr>
                <w:ins w:id="6802" w:author="Author"/>
              </w:rPr>
            </w:pPr>
          </w:p>
        </w:tc>
        <w:tc>
          <w:tcPr>
            <w:tcW w:w="1052" w:type="dxa"/>
            <w:tcBorders>
              <w:top w:val="nil"/>
              <w:left w:val="single" w:sz="6" w:space="0" w:color="auto"/>
              <w:bottom w:val="nil"/>
              <w:right w:val="single" w:sz="6" w:space="0" w:color="auto"/>
            </w:tcBorders>
            <w:vAlign w:val="bottom"/>
            <w:hideMark/>
          </w:tcPr>
          <w:p w14:paraId="6BF59541" w14:textId="77777777" w:rsidR="00EA2F34" w:rsidRPr="00393BDB" w:rsidRDefault="00EA2F34" w:rsidP="00BE28D4">
            <w:pPr>
              <w:pStyle w:val="tabletext11"/>
              <w:tabs>
                <w:tab w:val="decimal" w:pos="440"/>
              </w:tabs>
              <w:rPr>
                <w:ins w:id="6803" w:author="Author"/>
              </w:rPr>
            </w:pPr>
            <w:ins w:id="6804" w:author="Author">
              <w:r w:rsidRPr="00393BDB">
                <w:t>-0.09</w:t>
              </w:r>
            </w:ins>
          </w:p>
        </w:tc>
        <w:tc>
          <w:tcPr>
            <w:tcW w:w="947" w:type="dxa"/>
            <w:tcBorders>
              <w:top w:val="nil"/>
              <w:left w:val="nil"/>
              <w:bottom w:val="nil"/>
              <w:right w:val="single" w:sz="6" w:space="0" w:color="auto"/>
            </w:tcBorders>
            <w:vAlign w:val="bottom"/>
            <w:hideMark/>
          </w:tcPr>
          <w:p w14:paraId="476BBF45" w14:textId="77777777" w:rsidR="00EA2F34" w:rsidRPr="00393BDB" w:rsidRDefault="00EA2F34" w:rsidP="00BE28D4">
            <w:pPr>
              <w:pStyle w:val="tabletext11"/>
              <w:tabs>
                <w:tab w:val="decimal" w:pos="380"/>
              </w:tabs>
              <w:rPr>
                <w:ins w:id="6805" w:author="Author"/>
              </w:rPr>
            </w:pPr>
            <w:ins w:id="6806" w:author="Author">
              <w:r w:rsidRPr="00393BDB">
                <w:t>-0.06</w:t>
              </w:r>
            </w:ins>
          </w:p>
        </w:tc>
        <w:tc>
          <w:tcPr>
            <w:tcW w:w="1476" w:type="dxa"/>
            <w:tcBorders>
              <w:top w:val="nil"/>
              <w:left w:val="nil"/>
              <w:bottom w:val="nil"/>
              <w:right w:val="single" w:sz="6" w:space="0" w:color="auto"/>
            </w:tcBorders>
            <w:vAlign w:val="bottom"/>
          </w:tcPr>
          <w:p w14:paraId="0B95A032" w14:textId="77777777" w:rsidR="00EA2F34" w:rsidRPr="00393BDB" w:rsidRDefault="00EA2F34" w:rsidP="00BE28D4">
            <w:pPr>
              <w:pStyle w:val="tabletext11"/>
              <w:tabs>
                <w:tab w:val="decimal" w:pos="600"/>
              </w:tabs>
              <w:rPr>
                <w:ins w:id="6807" w:author="Author"/>
              </w:rPr>
            </w:pPr>
            <w:ins w:id="6808" w:author="Author">
              <w:r w:rsidRPr="00393BDB">
                <w:t>-0.134</w:t>
              </w:r>
            </w:ins>
          </w:p>
        </w:tc>
        <w:tc>
          <w:tcPr>
            <w:tcW w:w="1476" w:type="dxa"/>
            <w:tcBorders>
              <w:top w:val="nil"/>
              <w:left w:val="nil"/>
              <w:bottom w:val="nil"/>
              <w:right w:val="single" w:sz="6" w:space="0" w:color="auto"/>
            </w:tcBorders>
            <w:vAlign w:val="bottom"/>
          </w:tcPr>
          <w:p w14:paraId="062F67BF" w14:textId="77777777" w:rsidR="00EA2F34" w:rsidRPr="00393BDB" w:rsidRDefault="00EA2F34" w:rsidP="00BE28D4">
            <w:pPr>
              <w:pStyle w:val="tabletext11"/>
              <w:tabs>
                <w:tab w:val="decimal" w:pos="600"/>
              </w:tabs>
              <w:rPr>
                <w:ins w:id="6809" w:author="Author"/>
              </w:rPr>
            </w:pPr>
            <w:ins w:id="6810" w:author="Author">
              <w:r w:rsidRPr="00393BDB">
                <w:t>-0.122</w:t>
              </w:r>
            </w:ins>
          </w:p>
        </w:tc>
        <w:tc>
          <w:tcPr>
            <w:tcW w:w="1476" w:type="dxa"/>
            <w:tcBorders>
              <w:top w:val="nil"/>
              <w:left w:val="nil"/>
              <w:bottom w:val="nil"/>
              <w:right w:val="single" w:sz="6" w:space="0" w:color="auto"/>
            </w:tcBorders>
            <w:vAlign w:val="bottom"/>
          </w:tcPr>
          <w:p w14:paraId="63ABCC19" w14:textId="77777777" w:rsidR="00EA2F34" w:rsidRPr="00393BDB" w:rsidRDefault="00EA2F34" w:rsidP="00BE28D4">
            <w:pPr>
              <w:pStyle w:val="tabletext11"/>
              <w:tabs>
                <w:tab w:val="decimal" w:pos="600"/>
              </w:tabs>
              <w:rPr>
                <w:ins w:id="6811" w:author="Author"/>
              </w:rPr>
            </w:pPr>
            <w:ins w:id="6812" w:author="Author">
              <w:r w:rsidRPr="00393BDB">
                <w:t>-0.142</w:t>
              </w:r>
            </w:ins>
          </w:p>
        </w:tc>
        <w:tc>
          <w:tcPr>
            <w:tcW w:w="1476" w:type="dxa"/>
            <w:tcBorders>
              <w:top w:val="nil"/>
              <w:left w:val="nil"/>
              <w:bottom w:val="nil"/>
              <w:right w:val="single" w:sz="6" w:space="0" w:color="auto"/>
            </w:tcBorders>
            <w:vAlign w:val="bottom"/>
          </w:tcPr>
          <w:p w14:paraId="50C1C062" w14:textId="77777777" w:rsidR="00EA2F34" w:rsidRPr="00393BDB" w:rsidRDefault="00EA2F34" w:rsidP="00BE28D4">
            <w:pPr>
              <w:pStyle w:val="tabletext11"/>
              <w:tabs>
                <w:tab w:val="decimal" w:pos="600"/>
              </w:tabs>
              <w:rPr>
                <w:ins w:id="6813" w:author="Author"/>
              </w:rPr>
            </w:pPr>
            <w:ins w:id="6814" w:author="Author">
              <w:r w:rsidRPr="00393BDB">
                <w:t>-0.125</w:t>
              </w:r>
            </w:ins>
          </w:p>
        </w:tc>
        <w:tc>
          <w:tcPr>
            <w:tcW w:w="1072" w:type="dxa"/>
            <w:tcBorders>
              <w:top w:val="nil"/>
              <w:left w:val="nil"/>
              <w:bottom w:val="nil"/>
              <w:right w:val="single" w:sz="6" w:space="0" w:color="auto"/>
            </w:tcBorders>
            <w:vAlign w:val="bottom"/>
          </w:tcPr>
          <w:p w14:paraId="33FE5F9F" w14:textId="77777777" w:rsidR="00EA2F34" w:rsidRPr="00393BDB" w:rsidRDefault="00EA2F34" w:rsidP="00BE28D4">
            <w:pPr>
              <w:pStyle w:val="tabletext11"/>
              <w:tabs>
                <w:tab w:val="decimal" w:pos="360"/>
              </w:tabs>
              <w:rPr>
                <w:ins w:id="6815" w:author="Author"/>
              </w:rPr>
            </w:pPr>
            <w:ins w:id="6816" w:author="Author">
              <w:r w:rsidRPr="00393BDB">
                <w:t>0.004</w:t>
              </w:r>
            </w:ins>
          </w:p>
        </w:tc>
      </w:tr>
      <w:tr w:rsidR="00EA2F34" w:rsidRPr="00393BDB" w14:paraId="40DFD879" w14:textId="77777777" w:rsidTr="00A1082D">
        <w:trPr>
          <w:cantSplit/>
          <w:trHeight w:val="196"/>
          <w:ins w:id="6817" w:author="Author"/>
        </w:trPr>
        <w:tc>
          <w:tcPr>
            <w:tcW w:w="189" w:type="dxa"/>
          </w:tcPr>
          <w:p w14:paraId="666E133B" w14:textId="77777777" w:rsidR="00EA2F34" w:rsidRPr="00393BDB" w:rsidRDefault="00EA2F34" w:rsidP="00BE28D4">
            <w:pPr>
              <w:pStyle w:val="tabletext11"/>
              <w:rPr>
                <w:ins w:id="6818" w:author="Author"/>
              </w:rPr>
            </w:pPr>
          </w:p>
        </w:tc>
        <w:tc>
          <w:tcPr>
            <w:tcW w:w="200" w:type="dxa"/>
            <w:tcBorders>
              <w:top w:val="nil"/>
              <w:left w:val="single" w:sz="6" w:space="0" w:color="auto"/>
              <w:bottom w:val="nil"/>
              <w:right w:val="nil"/>
            </w:tcBorders>
          </w:tcPr>
          <w:p w14:paraId="27E4AED4" w14:textId="77777777" w:rsidR="00EA2F34" w:rsidRPr="00393BDB" w:rsidRDefault="00EA2F34" w:rsidP="00BE28D4">
            <w:pPr>
              <w:pStyle w:val="tabletext11"/>
              <w:jc w:val="right"/>
              <w:rPr>
                <w:ins w:id="6819" w:author="Author"/>
              </w:rPr>
            </w:pPr>
          </w:p>
        </w:tc>
        <w:tc>
          <w:tcPr>
            <w:tcW w:w="791" w:type="dxa"/>
            <w:hideMark/>
          </w:tcPr>
          <w:p w14:paraId="0B13C02E" w14:textId="77777777" w:rsidR="00EA2F34" w:rsidRPr="00393BDB" w:rsidRDefault="00EA2F34" w:rsidP="00BE28D4">
            <w:pPr>
              <w:pStyle w:val="tabletext11"/>
              <w:jc w:val="right"/>
              <w:rPr>
                <w:ins w:id="6820" w:author="Author"/>
              </w:rPr>
            </w:pPr>
            <w:ins w:id="6821" w:author="Author">
              <w:r w:rsidRPr="00393BDB">
                <w:t>100</w:t>
              </w:r>
            </w:ins>
          </w:p>
        </w:tc>
        <w:tc>
          <w:tcPr>
            <w:tcW w:w="125" w:type="dxa"/>
          </w:tcPr>
          <w:p w14:paraId="0FC04AED" w14:textId="77777777" w:rsidR="00EA2F34" w:rsidRPr="00393BDB" w:rsidRDefault="00EA2F34" w:rsidP="00BE28D4">
            <w:pPr>
              <w:pStyle w:val="tabletext11"/>
              <w:rPr>
                <w:ins w:id="6822" w:author="Author"/>
              </w:rPr>
            </w:pPr>
          </w:p>
        </w:tc>
        <w:tc>
          <w:tcPr>
            <w:tcW w:w="1052" w:type="dxa"/>
            <w:tcBorders>
              <w:top w:val="nil"/>
              <w:left w:val="single" w:sz="6" w:space="0" w:color="auto"/>
              <w:bottom w:val="nil"/>
              <w:right w:val="single" w:sz="6" w:space="0" w:color="auto"/>
            </w:tcBorders>
            <w:vAlign w:val="bottom"/>
            <w:hideMark/>
          </w:tcPr>
          <w:p w14:paraId="5F073200" w14:textId="77777777" w:rsidR="00EA2F34" w:rsidRPr="00393BDB" w:rsidRDefault="00EA2F34" w:rsidP="00BE28D4">
            <w:pPr>
              <w:pStyle w:val="tabletext11"/>
              <w:tabs>
                <w:tab w:val="decimal" w:pos="440"/>
              </w:tabs>
              <w:rPr>
                <w:ins w:id="6823" w:author="Author"/>
              </w:rPr>
            </w:pPr>
            <w:ins w:id="6824" w:author="Author">
              <w:r w:rsidRPr="00393BDB">
                <w:t>-0.08</w:t>
              </w:r>
            </w:ins>
          </w:p>
        </w:tc>
        <w:tc>
          <w:tcPr>
            <w:tcW w:w="947" w:type="dxa"/>
            <w:tcBorders>
              <w:top w:val="nil"/>
              <w:left w:val="nil"/>
              <w:bottom w:val="nil"/>
              <w:right w:val="single" w:sz="6" w:space="0" w:color="auto"/>
            </w:tcBorders>
            <w:vAlign w:val="bottom"/>
            <w:hideMark/>
          </w:tcPr>
          <w:p w14:paraId="321603EA" w14:textId="77777777" w:rsidR="00EA2F34" w:rsidRPr="00393BDB" w:rsidRDefault="00EA2F34" w:rsidP="00BE28D4">
            <w:pPr>
              <w:pStyle w:val="tabletext11"/>
              <w:tabs>
                <w:tab w:val="decimal" w:pos="380"/>
              </w:tabs>
              <w:rPr>
                <w:ins w:id="6825" w:author="Author"/>
              </w:rPr>
            </w:pPr>
            <w:ins w:id="6826" w:author="Author">
              <w:r w:rsidRPr="00393BDB">
                <w:t>-0.05</w:t>
              </w:r>
            </w:ins>
          </w:p>
        </w:tc>
        <w:tc>
          <w:tcPr>
            <w:tcW w:w="1476" w:type="dxa"/>
            <w:tcBorders>
              <w:top w:val="nil"/>
              <w:left w:val="nil"/>
              <w:bottom w:val="nil"/>
              <w:right w:val="single" w:sz="6" w:space="0" w:color="auto"/>
            </w:tcBorders>
            <w:vAlign w:val="bottom"/>
          </w:tcPr>
          <w:p w14:paraId="11A100A7" w14:textId="77777777" w:rsidR="00EA2F34" w:rsidRPr="00393BDB" w:rsidRDefault="00EA2F34" w:rsidP="00BE28D4">
            <w:pPr>
              <w:pStyle w:val="tabletext11"/>
              <w:tabs>
                <w:tab w:val="decimal" w:pos="600"/>
              </w:tabs>
              <w:rPr>
                <w:ins w:id="6827" w:author="Author"/>
              </w:rPr>
            </w:pPr>
            <w:ins w:id="6828" w:author="Author">
              <w:r w:rsidRPr="00393BDB">
                <w:t>-0.133</w:t>
              </w:r>
            </w:ins>
          </w:p>
        </w:tc>
        <w:tc>
          <w:tcPr>
            <w:tcW w:w="1476" w:type="dxa"/>
            <w:tcBorders>
              <w:top w:val="nil"/>
              <w:left w:val="nil"/>
              <w:bottom w:val="nil"/>
              <w:right w:val="single" w:sz="6" w:space="0" w:color="auto"/>
            </w:tcBorders>
            <w:vAlign w:val="bottom"/>
          </w:tcPr>
          <w:p w14:paraId="68A2B592" w14:textId="77777777" w:rsidR="00EA2F34" w:rsidRPr="00393BDB" w:rsidRDefault="00EA2F34" w:rsidP="00BE28D4">
            <w:pPr>
              <w:pStyle w:val="tabletext11"/>
              <w:tabs>
                <w:tab w:val="decimal" w:pos="600"/>
              </w:tabs>
              <w:rPr>
                <w:ins w:id="6829" w:author="Author"/>
              </w:rPr>
            </w:pPr>
            <w:ins w:id="6830" w:author="Author">
              <w:r w:rsidRPr="00393BDB">
                <w:t>-0.106</w:t>
              </w:r>
            </w:ins>
          </w:p>
        </w:tc>
        <w:tc>
          <w:tcPr>
            <w:tcW w:w="1476" w:type="dxa"/>
            <w:tcBorders>
              <w:top w:val="nil"/>
              <w:left w:val="nil"/>
              <w:bottom w:val="nil"/>
              <w:right w:val="single" w:sz="6" w:space="0" w:color="auto"/>
            </w:tcBorders>
            <w:vAlign w:val="bottom"/>
          </w:tcPr>
          <w:p w14:paraId="451C9701" w14:textId="77777777" w:rsidR="00EA2F34" w:rsidRPr="00393BDB" w:rsidRDefault="00EA2F34" w:rsidP="00BE28D4">
            <w:pPr>
              <w:pStyle w:val="tabletext11"/>
              <w:tabs>
                <w:tab w:val="decimal" w:pos="600"/>
              </w:tabs>
              <w:rPr>
                <w:ins w:id="6831" w:author="Author"/>
              </w:rPr>
            </w:pPr>
            <w:ins w:id="6832" w:author="Author">
              <w:r w:rsidRPr="00393BDB">
                <w:t>-0.141</w:t>
              </w:r>
            </w:ins>
          </w:p>
        </w:tc>
        <w:tc>
          <w:tcPr>
            <w:tcW w:w="1476" w:type="dxa"/>
            <w:tcBorders>
              <w:top w:val="nil"/>
              <w:left w:val="nil"/>
              <w:bottom w:val="nil"/>
              <w:right w:val="single" w:sz="6" w:space="0" w:color="auto"/>
            </w:tcBorders>
            <w:vAlign w:val="bottom"/>
          </w:tcPr>
          <w:p w14:paraId="74D9C997" w14:textId="77777777" w:rsidR="00EA2F34" w:rsidRPr="00393BDB" w:rsidRDefault="00EA2F34" w:rsidP="00BE28D4">
            <w:pPr>
              <w:pStyle w:val="tabletext11"/>
              <w:tabs>
                <w:tab w:val="decimal" w:pos="600"/>
              </w:tabs>
              <w:rPr>
                <w:ins w:id="6833" w:author="Author"/>
              </w:rPr>
            </w:pPr>
            <w:ins w:id="6834" w:author="Author">
              <w:r w:rsidRPr="00393BDB">
                <w:t>-0.115</w:t>
              </w:r>
            </w:ins>
          </w:p>
        </w:tc>
        <w:tc>
          <w:tcPr>
            <w:tcW w:w="1072" w:type="dxa"/>
            <w:tcBorders>
              <w:top w:val="nil"/>
              <w:left w:val="nil"/>
              <w:bottom w:val="nil"/>
              <w:right w:val="single" w:sz="6" w:space="0" w:color="auto"/>
            </w:tcBorders>
            <w:vAlign w:val="bottom"/>
          </w:tcPr>
          <w:p w14:paraId="6217A9F4" w14:textId="77777777" w:rsidR="00EA2F34" w:rsidRPr="00393BDB" w:rsidRDefault="00EA2F34" w:rsidP="00BE28D4">
            <w:pPr>
              <w:pStyle w:val="tabletext11"/>
              <w:tabs>
                <w:tab w:val="decimal" w:pos="360"/>
              </w:tabs>
              <w:rPr>
                <w:ins w:id="6835" w:author="Author"/>
              </w:rPr>
            </w:pPr>
            <w:ins w:id="6836" w:author="Author">
              <w:r w:rsidRPr="00393BDB">
                <w:t>0.007</w:t>
              </w:r>
            </w:ins>
          </w:p>
        </w:tc>
      </w:tr>
      <w:tr w:rsidR="00EA2F34" w:rsidRPr="00393BDB" w14:paraId="1774CE8D" w14:textId="77777777" w:rsidTr="00A1082D">
        <w:trPr>
          <w:cantSplit/>
          <w:trHeight w:val="196"/>
          <w:ins w:id="6837" w:author="Author"/>
        </w:trPr>
        <w:tc>
          <w:tcPr>
            <w:tcW w:w="189" w:type="dxa"/>
          </w:tcPr>
          <w:p w14:paraId="668063D6" w14:textId="77777777" w:rsidR="00EA2F34" w:rsidRPr="00393BDB" w:rsidRDefault="00EA2F34" w:rsidP="00BE28D4">
            <w:pPr>
              <w:pStyle w:val="tabletext11"/>
              <w:rPr>
                <w:ins w:id="6838" w:author="Author"/>
              </w:rPr>
            </w:pPr>
          </w:p>
        </w:tc>
        <w:tc>
          <w:tcPr>
            <w:tcW w:w="200" w:type="dxa"/>
            <w:tcBorders>
              <w:top w:val="nil"/>
              <w:left w:val="single" w:sz="6" w:space="0" w:color="auto"/>
              <w:bottom w:val="nil"/>
              <w:right w:val="nil"/>
            </w:tcBorders>
          </w:tcPr>
          <w:p w14:paraId="6682E653" w14:textId="77777777" w:rsidR="00EA2F34" w:rsidRPr="00393BDB" w:rsidRDefault="00EA2F34" w:rsidP="00BE28D4">
            <w:pPr>
              <w:pStyle w:val="tabletext11"/>
              <w:jc w:val="right"/>
              <w:rPr>
                <w:ins w:id="6839" w:author="Author"/>
              </w:rPr>
            </w:pPr>
          </w:p>
        </w:tc>
        <w:tc>
          <w:tcPr>
            <w:tcW w:w="791" w:type="dxa"/>
            <w:hideMark/>
          </w:tcPr>
          <w:p w14:paraId="46CAF956" w14:textId="77777777" w:rsidR="00EA2F34" w:rsidRPr="00393BDB" w:rsidRDefault="00EA2F34" w:rsidP="00BE28D4">
            <w:pPr>
              <w:pStyle w:val="tabletext11"/>
              <w:jc w:val="right"/>
              <w:rPr>
                <w:ins w:id="6840" w:author="Author"/>
              </w:rPr>
            </w:pPr>
            <w:ins w:id="6841" w:author="Author">
              <w:r w:rsidRPr="00393BDB">
                <w:t>200</w:t>
              </w:r>
            </w:ins>
          </w:p>
        </w:tc>
        <w:tc>
          <w:tcPr>
            <w:tcW w:w="125" w:type="dxa"/>
          </w:tcPr>
          <w:p w14:paraId="73CC2364" w14:textId="77777777" w:rsidR="00EA2F34" w:rsidRPr="00393BDB" w:rsidRDefault="00EA2F34" w:rsidP="00BE28D4">
            <w:pPr>
              <w:pStyle w:val="tabletext11"/>
              <w:rPr>
                <w:ins w:id="6842" w:author="Author"/>
              </w:rPr>
            </w:pPr>
          </w:p>
        </w:tc>
        <w:tc>
          <w:tcPr>
            <w:tcW w:w="1052" w:type="dxa"/>
            <w:tcBorders>
              <w:top w:val="nil"/>
              <w:left w:val="single" w:sz="6" w:space="0" w:color="auto"/>
              <w:bottom w:val="nil"/>
              <w:right w:val="single" w:sz="6" w:space="0" w:color="auto"/>
            </w:tcBorders>
            <w:vAlign w:val="bottom"/>
            <w:hideMark/>
          </w:tcPr>
          <w:p w14:paraId="7976BAA5" w14:textId="77777777" w:rsidR="00EA2F34" w:rsidRPr="00393BDB" w:rsidRDefault="00EA2F34" w:rsidP="00BE28D4">
            <w:pPr>
              <w:pStyle w:val="tabletext11"/>
              <w:jc w:val="center"/>
              <w:rPr>
                <w:ins w:id="6843" w:author="Author"/>
              </w:rPr>
            </w:pPr>
            <w:ins w:id="6844" w:author="Author">
              <w:r w:rsidRPr="00393BDB">
                <w:t>N/A</w:t>
              </w:r>
            </w:ins>
          </w:p>
        </w:tc>
        <w:tc>
          <w:tcPr>
            <w:tcW w:w="947" w:type="dxa"/>
            <w:tcBorders>
              <w:top w:val="nil"/>
              <w:left w:val="nil"/>
              <w:bottom w:val="nil"/>
              <w:right w:val="single" w:sz="6" w:space="0" w:color="auto"/>
            </w:tcBorders>
            <w:vAlign w:val="bottom"/>
            <w:hideMark/>
          </w:tcPr>
          <w:p w14:paraId="5AE34DF1" w14:textId="77777777" w:rsidR="00EA2F34" w:rsidRPr="00393BDB" w:rsidRDefault="00EA2F34" w:rsidP="00BE28D4">
            <w:pPr>
              <w:pStyle w:val="tabletext11"/>
              <w:jc w:val="center"/>
              <w:rPr>
                <w:ins w:id="6845" w:author="Author"/>
              </w:rPr>
            </w:pPr>
            <w:ins w:id="6846" w:author="Author">
              <w:r w:rsidRPr="00393BDB">
                <w:t>N/A</w:t>
              </w:r>
            </w:ins>
          </w:p>
        </w:tc>
        <w:tc>
          <w:tcPr>
            <w:tcW w:w="1476" w:type="dxa"/>
            <w:tcBorders>
              <w:top w:val="nil"/>
              <w:left w:val="nil"/>
              <w:bottom w:val="nil"/>
              <w:right w:val="single" w:sz="6" w:space="0" w:color="auto"/>
            </w:tcBorders>
            <w:vAlign w:val="bottom"/>
          </w:tcPr>
          <w:p w14:paraId="5D31F615" w14:textId="77777777" w:rsidR="00EA2F34" w:rsidRPr="00393BDB" w:rsidRDefault="00EA2F34" w:rsidP="00BE28D4">
            <w:pPr>
              <w:pStyle w:val="tabletext11"/>
              <w:tabs>
                <w:tab w:val="decimal" w:pos="600"/>
              </w:tabs>
              <w:rPr>
                <w:ins w:id="6847" w:author="Author"/>
              </w:rPr>
            </w:pPr>
            <w:ins w:id="6848" w:author="Author">
              <w:r w:rsidRPr="00393BDB">
                <w:t>-0.132</w:t>
              </w:r>
            </w:ins>
          </w:p>
        </w:tc>
        <w:tc>
          <w:tcPr>
            <w:tcW w:w="1476" w:type="dxa"/>
            <w:tcBorders>
              <w:top w:val="nil"/>
              <w:left w:val="nil"/>
              <w:bottom w:val="nil"/>
              <w:right w:val="single" w:sz="6" w:space="0" w:color="auto"/>
            </w:tcBorders>
            <w:vAlign w:val="bottom"/>
          </w:tcPr>
          <w:p w14:paraId="60BA742B" w14:textId="77777777" w:rsidR="00EA2F34" w:rsidRPr="00393BDB" w:rsidRDefault="00EA2F34" w:rsidP="00BE28D4">
            <w:pPr>
              <w:pStyle w:val="tabletext11"/>
              <w:tabs>
                <w:tab w:val="decimal" w:pos="600"/>
              </w:tabs>
              <w:rPr>
                <w:ins w:id="6849" w:author="Author"/>
              </w:rPr>
            </w:pPr>
            <w:ins w:id="6850" w:author="Author">
              <w:r w:rsidRPr="00393BDB">
                <w:t>-0.073</w:t>
              </w:r>
            </w:ins>
          </w:p>
        </w:tc>
        <w:tc>
          <w:tcPr>
            <w:tcW w:w="1476" w:type="dxa"/>
            <w:tcBorders>
              <w:top w:val="nil"/>
              <w:left w:val="nil"/>
              <w:bottom w:val="nil"/>
              <w:right w:val="single" w:sz="6" w:space="0" w:color="auto"/>
            </w:tcBorders>
            <w:vAlign w:val="bottom"/>
          </w:tcPr>
          <w:p w14:paraId="6C078F14" w14:textId="77777777" w:rsidR="00EA2F34" w:rsidRPr="00393BDB" w:rsidRDefault="00EA2F34" w:rsidP="00BE28D4">
            <w:pPr>
              <w:pStyle w:val="tabletext11"/>
              <w:tabs>
                <w:tab w:val="decimal" w:pos="600"/>
              </w:tabs>
              <w:rPr>
                <w:ins w:id="6851" w:author="Author"/>
              </w:rPr>
            </w:pPr>
            <w:ins w:id="6852" w:author="Author">
              <w:r w:rsidRPr="00393BDB">
                <w:t>-0.140</w:t>
              </w:r>
            </w:ins>
          </w:p>
        </w:tc>
        <w:tc>
          <w:tcPr>
            <w:tcW w:w="1476" w:type="dxa"/>
            <w:tcBorders>
              <w:top w:val="nil"/>
              <w:left w:val="nil"/>
              <w:bottom w:val="nil"/>
              <w:right w:val="single" w:sz="6" w:space="0" w:color="auto"/>
            </w:tcBorders>
            <w:vAlign w:val="bottom"/>
          </w:tcPr>
          <w:p w14:paraId="7908DCF6" w14:textId="77777777" w:rsidR="00EA2F34" w:rsidRPr="00393BDB" w:rsidRDefault="00EA2F34" w:rsidP="00BE28D4">
            <w:pPr>
              <w:pStyle w:val="tabletext11"/>
              <w:tabs>
                <w:tab w:val="decimal" w:pos="600"/>
              </w:tabs>
              <w:rPr>
                <w:ins w:id="6853" w:author="Author"/>
              </w:rPr>
            </w:pPr>
            <w:ins w:id="6854" w:author="Author">
              <w:r w:rsidRPr="00393BDB">
                <w:t>-0.098</w:t>
              </w:r>
            </w:ins>
          </w:p>
        </w:tc>
        <w:tc>
          <w:tcPr>
            <w:tcW w:w="1072" w:type="dxa"/>
            <w:tcBorders>
              <w:top w:val="nil"/>
              <w:left w:val="nil"/>
              <w:bottom w:val="nil"/>
              <w:right w:val="single" w:sz="6" w:space="0" w:color="auto"/>
            </w:tcBorders>
            <w:vAlign w:val="bottom"/>
          </w:tcPr>
          <w:p w14:paraId="6411BC61" w14:textId="77777777" w:rsidR="00EA2F34" w:rsidRPr="00393BDB" w:rsidRDefault="00EA2F34" w:rsidP="00BE28D4">
            <w:pPr>
              <w:pStyle w:val="tabletext11"/>
              <w:tabs>
                <w:tab w:val="decimal" w:pos="360"/>
              </w:tabs>
              <w:rPr>
                <w:ins w:id="6855" w:author="Author"/>
              </w:rPr>
            </w:pPr>
            <w:ins w:id="6856" w:author="Author">
              <w:r w:rsidRPr="00393BDB">
                <w:t>0.015</w:t>
              </w:r>
            </w:ins>
          </w:p>
        </w:tc>
      </w:tr>
      <w:tr w:rsidR="00EA2F34" w:rsidRPr="00393BDB" w14:paraId="71DA9F12" w14:textId="77777777" w:rsidTr="00A1082D">
        <w:trPr>
          <w:cantSplit/>
          <w:trHeight w:val="196"/>
          <w:ins w:id="6857" w:author="Author"/>
        </w:trPr>
        <w:tc>
          <w:tcPr>
            <w:tcW w:w="189" w:type="dxa"/>
          </w:tcPr>
          <w:p w14:paraId="7724AD9E" w14:textId="77777777" w:rsidR="00EA2F34" w:rsidRPr="00393BDB" w:rsidRDefault="00EA2F34" w:rsidP="00BE28D4">
            <w:pPr>
              <w:pStyle w:val="tabletext11"/>
              <w:rPr>
                <w:ins w:id="6858" w:author="Author"/>
              </w:rPr>
            </w:pPr>
          </w:p>
        </w:tc>
        <w:tc>
          <w:tcPr>
            <w:tcW w:w="200" w:type="dxa"/>
            <w:tcBorders>
              <w:top w:val="nil"/>
              <w:left w:val="single" w:sz="6" w:space="0" w:color="auto"/>
              <w:bottom w:val="nil"/>
              <w:right w:val="nil"/>
            </w:tcBorders>
          </w:tcPr>
          <w:p w14:paraId="552581A8" w14:textId="77777777" w:rsidR="00EA2F34" w:rsidRPr="00393BDB" w:rsidRDefault="00EA2F34" w:rsidP="00BE28D4">
            <w:pPr>
              <w:pStyle w:val="tabletext11"/>
              <w:jc w:val="right"/>
              <w:rPr>
                <w:ins w:id="6859" w:author="Author"/>
              </w:rPr>
            </w:pPr>
          </w:p>
        </w:tc>
        <w:tc>
          <w:tcPr>
            <w:tcW w:w="791" w:type="dxa"/>
            <w:hideMark/>
          </w:tcPr>
          <w:p w14:paraId="1AEBDC3B" w14:textId="77777777" w:rsidR="00EA2F34" w:rsidRPr="00393BDB" w:rsidRDefault="00EA2F34" w:rsidP="00BE28D4">
            <w:pPr>
              <w:pStyle w:val="tabletext11"/>
              <w:jc w:val="right"/>
              <w:rPr>
                <w:ins w:id="6860" w:author="Author"/>
              </w:rPr>
            </w:pPr>
            <w:ins w:id="6861" w:author="Author">
              <w:r w:rsidRPr="00393BDB">
                <w:t>250</w:t>
              </w:r>
            </w:ins>
          </w:p>
        </w:tc>
        <w:tc>
          <w:tcPr>
            <w:tcW w:w="125" w:type="dxa"/>
          </w:tcPr>
          <w:p w14:paraId="656C80DF" w14:textId="77777777" w:rsidR="00EA2F34" w:rsidRPr="00393BDB" w:rsidRDefault="00EA2F34" w:rsidP="00BE28D4">
            <w:pPr>
              <w:pStyle w:val="tabletext11"/>
              <w:rPr>
                <w:ins w:id="6862" w:author="Author"/>
              </w:rPr>
            </w:pPr>
          </w:p>
        </w:tc>
        <w:tc>
          <w:tcPr>
            <w:tcW w:w="1052" w:type="dxa"/>
            <w:tcBorders>
              <w:top w:val="nil"/>
              <w:left w:val="single" w:sz="6" w:space="0" w:color="auto"/>
              <w:bottom w:val="nil"/>
              <w:right w:val="single" w:sz="6" w:space="0" w:color="auto"/>
            </w:tcBorders>
            <w:vAlign w:val="bottom"/>
            <w:hideMark/>
          </w:tcPr>
          <w:p w14:paraId="0E98E91F" w14:textId="77777777" w:rsidR="00EA2F34" w:rsidRPr="00393BDB" w:rsidRDefault="00EA2F34" w:rsidP="00BE28D4">
            <w:pPr>
              <w:pStyle w:val="tabletext11"/>
              <w:tabs>
                <w:tab w:val="decimal" w:pos="440"/>
              </w:tabs>
              <w:rPr>
                <w:ins w:id="6863" w:author="Author"/>
              </w:rPr>
            </w:pPr>
            <w:ins w:id="6864" w:author="Author">
              <w:r w:rsidRPr="00393BDB">
                <w:t>-0.06</w:t>
              </w:r>
            </w:ins>
          </w:p>
        </w:tc>
        <w:tc>
          <w:tcPr>
            <w:tcW w:w="947" w:type="dxa"/>
            <w:tcBorders>
              <w:top w:val="nil"/>
              <w:left w:val="nil"/>
              <w:bottom w:val="nil"/>
              <w:right w:val="single" w:sz="6" w:space="0" w:color="auto"/>
            </w:tcBorders>
            <w:vAlign w:val="bottom"/>
            <w:hideMark/>
          </w:tcPr>
          <w:p w14:paraId="1B33F247" w14:textId="77777777" w:rsidR="00EA2F34" w:rsidRPr="00393BDB" w:rsidRDefault="00EA2F34" w:rsidP="00BE28D4">
            <w:pPr>
              <w:pStyle w:val="tabletext11"/>
              <w:tabs>
                <w:tab w:val="decimal" w:pos="380"/>
              </w:tabs>
              <w:rPr>
                <w:ins w:id="6865" w:author="Author"/>
              </w:rPr>
            </w:pPr>
            <w:ins w:id="6866" w:author="Author">
              <w:r w:rsidRPr="00393BDB">
                <w:t>-0.04</w:t>
              </w:r>
            </w:ins>
          </w:p>
        </w:tc>
        <w:tc>
          <w:tcPr>
            <w:tcW w:w="1476" w:type="dxa"/>
            <w:tcBorders>
              <w:top w:val="nil"/>
              <w:left w:val="nil"/>
              <w:bottom w:val="nil"/>
              <w:right w:val="single" w:sz="6" w:space="0" w:color="auto"/>
            </w:tcBorders>
            <w:vAlign w:val="bottom"/>
          </w:tcPr>
          <w:p w14:paraId="32E2411F" w14:textId="77777777" w:rsidR="00EA2F34" w:rsidRPr="00393BDB" w:rsidRDefault="00EA2F34" w:rsidP="00BE28D4">
            <w:pPr>
              <w:pStyle w:val="tabletext11"/>
              <w:tabs>
                <w:tab w:val="decimal" w:pos="600"/>
              </w:tabs>
              <w:rPr>
                <w:ins w:id="6867" w:author="Author"/>
              </w:rPr>
            </w:pPr>
            <w:ins w:id="6868" w:author="Author">
              <w:r w:rsidRPr="00393BDB">
                <w:t>-0.131</w:t>
              </w:r>
            </w:ins>
          </w:p>
        </w:tc>
        <w:tc>
          <w:tcPr>
            <w:tcW w:w="1476" w:type="dxa"/>
            <w:tcBorders>
              <w:top w:val="nil"/>
              <w:left w:val="nil"/>
              <w:bottom w:val="nil"/>
              <w:right w:val="single" w:sz="6" w:space="0" w:color="auto"/>
            </w:tcBorders>
            <w:vAlign w:val="bottom"/>
          </w:tcPr>
          <w:p w14:paraId="2CE90600" w14:textId="77777777" w:rsidR="00EA2F34" w:rsidRPr="00393BDB" w:rsidRDefault="00EA2F34" w:rsidP="00BE28D4">
            <w:pPr>
              <w:pStyle w:val="tabletext11"/>
              <w:tabs>
                <w:tab w:val="decimal" w:pos="600"/>
              </w:tabs>
              <w:rPr>
                <w:ins w:id="6869" w:author="Author"/>
              </w:rPr>
            </w:pPr>
            <w:ins w:id="6870" w:author="Author">
              <w:r w:rsidRPr="00393BDB">
                <w:t>-0.056</w:t>
              </w:r>
            </w:ins>
          </w:p>
        </w:tc>
        <w:tc>
          <w:tcPr>
            <w:tcW w:w="1476" w:type="dxa"/>
            <w:tcBorders>
              <w:top w:val="nil"/>
              <w:left w:val="nil"/>
              <w:bottom w:val="nil"/>
              <w:right w:val="single" w:sz="6" w:space="0" w:color="auto"/>
            </w:tcBorders>
            <w:vAlign w:val="bottom"/>
          </w:tcPr>
          <w:p w14:paraId="0297E946" w14:textId="77777777" w:rsidR="00EA2F34" w:rsidRPr="00393BDB" w:rsidRDefault="00EA2F34" w:rsidP="00BE28D4">
            <w:pPr>
              <w:pStyle w:val="tabletext11"/>
              <w:tabs>
                <w:tab w:val="decimal" w:pos="600"/>
              </w:tabs>
              <w:rPr>
                <w:ins w:id="6871" w:author="Author"/>
              </w:rPr>
            </w:pPr>
            <w:ins w:id="6872" w:author="Author">
              <w:r w:rsidRPr="00393BDB">
                <w:t>-0.139</w:t>
              </w:r>
            </w:ins>
          </w:p>
        </w:tc>
        <w:tc>
          <w:tcPr>
            <w:tcW w:w="1476" w:type="dxa"/>
            <w:tcBorders>
              <w:top w:val="nil"/>
              <w:left w:val="nil"/>
              <w:bottom w:val="nil"/>
              <w:right w:val="single" w:sz="6" w:space="0" w:color="auto"/>
            </w:tcBorders>
            <w:vAlign w:val="bottom"/>
          </w:tcPr>
          <w:p w14:paraId="18DCC98C" w14:textId="77777777" w:rsidR="00EA2F34" w:rsidRPr="00393BDB" w:rsidRDefault="00EA2F34" w:rsidP="00BE28D4">
            <w:pPr>
              <w:pStyle w:val="tabletext11"/>
              <w:tabs>
                <w:tab w:val="decimal" w:pos="600"/>
              </w:tabs>
              <w:rPr>
                <w:ins w:id="6873" w:author="Author"/>
              </w:rPr>
            </w:pPr>
            <w:ins w:id="6874" w:author="Author">
              <w:r w:rsidRPr="00393BDB">
                <w:t>-0.089</w:t>
              </w:r>
            </w:ins>
          </w:p>
        </w:tc>
        <w:tc>
          <w:tcPr>
            <w:tcW w:w="1072" w:type="dxa"/>
            <w:tcBorders>
              <w:top w:val="nil"/>
              <w:left w:val="nil"/>
              <w:bottom w:val="nil"/>
              <w:right w:val="single" w:sz="6" w:space="0" w:color="auto"/>
            </w:tcBorders>
            <w:vAlign w:val="bottom"/>
          </w:tcPr>
          <w:p w14:paraId="692CAC4B" w14:textId="77777777" w:rsidR="00EA2F34" w:rsidRPr="00393BDB" w:rsidRDefault="00EA2F34" w:rsidP="00BE28D4">
            <w:pPr>
              <w:pStyle w:val="tabletext11"/>
              <w:tabs>
                <w:tab w:val="decimal" w:pos="360"/>
              </w:tabs>
              <w:rPr>
                <w:ins w:id="6875" w:author="Author"/>
              </w:rPr>
            </w:pPr>
            <w:ins w:id="6876" w:author="Author">
              <w:r w:rsidRPr="00393BDB">
                <w:t>0.018</w:t>
              </w:r>
            </w:ins>
          </w:p>
        </w:tc>
      </w:tr>
      <w:tr w:rsidR="00EA2F34" w:rsidRPr="00393BDB" w14:paraId="4FAFDADE" w14:textId="77777777" w:rsidTr="00A1082D">
        <w:trPr>
          <w:cantSplit/>
          <w:trHeight w:val="196"/>
          <w:ins w:id="6877" w:author="Author"/>
        </w:trPr>
        <w:tc>
          <w:tcPr>
            <w:tcW w:w="189" w:type="dxa"/>
          </w:tcPr>
          <w:p w14:paraId="6B156FF8" w14:textId="77777777" w:rsidR="00EA2F34" w:rsidRPr="00393BDB" w:rsidRDefault="00EA2F34" w:rsidP="00BE28D4">
            <w:pPr>
              <w:pStyle w:val="tabletext11"/>
              <w:rPr>
                <w:ins w:id="6878" w:author="Author"/>
              </w:rPr>
            </w:pPr>
          </w:p>
        </w:tc>
        <w:tc>
          <w:tcPr>
            <w:tcW w:w="200" w:type="dxa"/>
            <w:tcBorders>
              <w:top w:val="nil"/>
              <w:left w:val="single" w:sz="6" w:space="0" w:color="auto"/>
              <w:bottom w:val="nil"/>
              <w:right w:val="nil"/>
            </w:tcBorders>
          </w:tcPr>
          <w:p w14:paraId="307575CE" w14:textId="77777777" w:rsidR="00EA2F34" w:rsidRPr="00393BDB" w:rsidRDefault="00EA2F34" w:rsidP="00BE28D4">
            <w:pPr>
              <w:pStyle w:val="tabletext11"/>
              <w:jc w:val="right"/>
              <w:rPr>
                <w:ins w:id="6879" w:author="Author"/>
              </w:rPr>
            </w:pPr>
          </w:p>
        </w:tc>
        <w:tc>
          <w:tcPr>
            <w:tcW w:w="791" w:type="dxa"/>
            <w:hideMark/>
          </w:tcPr>
          <w:p w14:paraId="25352B4A" w14:textId="77777777" w:rsidR="00EA2F34" w:rsidRPr="00393BDB" w:rsidRDefault="00EA2F34" w:rsidP="00BE28D4">
            <w:pPr>
              <w:pStyle w:val="tabletext11"/>
              <w:jc w:val="right"/>
              <w:rPr>
                <w:ins w:id="6880" w:author="Author"/>
              </w:rPr>
            </w:pPr>
            <w:ins w:id="6881" w:author="Author">
              <w:r w:rsidRPr="00393BDB">
                <w:t>500</w:t>
              </w:r>
            </w:ins>
          </w:p>
        </w:tc>
        <w:tc>
          <w:tcPr>
            <w:tcW w:w="125" w:type="dxa"/>
          </w:tcPr>
          <w:p w14:paraId="03CA8C5B" w14:textId="77777777" w:rsidR="00EA2F34" w:rsidRPr="00393BDB" w:rsidRDefault="00EA2F34" w:rsidP="00BE28D4">
            <w:pPr>
              <w:pStyle w:val="tabletext11"/>
              <w:rPr>
                <w:ins w:id="6882" w:author="Author"/>
              </w:rPr>
            </w:pPr>
          </w:p>
        </w:tc>
        <w:tc>
          <w:tcPr>
            <w:tcW w:w="1052" w:type="dxa"/>
            <w:tcBorders>
              <w:top w:val="nil"/>
              <w:left w:val="single" w:sz="6" w:space="0" w:color="auto"/>
              <w:bottom w:val="nil"/>
              <w:right w:val="single" w:sz="6" w:space="0" w:color="auto"/>
            </w:tcBorders>
            <w:vAlign w:val="bottom"/>
            <w:hideMark/>
          </w:tcPr>
          <w:p w14:paraId="0C7723B4" w14:textId="77777777" w:rsidR="00EA2F34" w:rsidRPr="00393BDB" w:rsidRDefault="00EA2F34" w:rsidP="00BE28D4">
            <w:pPr>
              <w:pStyle w:val="tabletext11"/>
              <w:tabs>
                <w:tab w:val="decimal" w:pos="440"/>
              </w:tabs>
              <w:rPr>
                <w:ins w:id="6883" w:author="Author"/>
              </w:rPr>
            </w:pPr>
            <w:ins w:id="6884" w:author="Author">
              <w:r w:rsidRPr="00393BDB">
                <w:t>0.00</w:t>
              </w:r>
            </w:ins>
          </w:p>
        </w:tc>
        <w:tc>
          <w:tcPr>
            <w:tcW w:w="947" w:type="dxa"/>
            <w:tcBorders>
              <w:top w:val="nil"/>
              <w:left w:val="nil"/>
              <w:bottom w:val="nil"/>
              <w:right w:val="single" w:sz="6" w:space="0" w:color="auto"/>
            </w:tcBorders>
            <w:vAlign w:val="bottom"/>
            <w:hideMark/>
          </w:tcPr>
          <w:p w14:paraId="51A15D0C" w14:textId="77777777" w:rsidR="00EA2F34" w:rsidRPr="00393BDB" w:rsidRDefault="00EA2F34" w:rsidP="00BE28D4">
            <w:pPr>
              <w:pStyle w:val="tabletext11"/>
              <w:tabs>
                <w:tab w:val="decimal" w:pos="380"/>
              </w:tabs>
              <w:rPr>
                <w:ins w:id="6885" w:author="Author"/>
              </w:rPr>
            </w:pPr>
            <w:ins w:id="6886" w:author="Author">
              <w:r w:rsidRPr="00393BDB">
                <w:t>0.00</w:t>
              </w:r>
            </w:ins>
          </w:p>
        </w:tc>
        <w:tc>
          <w:tcPr>
            <w:tcW w:w="1476" w:type="dxa"/>
            <w:tcBorders>
              <w:top w:val="nil"/>
              <w:left w:val="nil"/>
              <w:bottom w:val="nil"/>
              <w:right w:val="single" w:sz="6" w:space="0" w:color="auto"/>
            </w:tcBorders>
            <w:vAlign w:val="bottom"/>
          </w:tcPr>
          <w:p w14:paraId="367B7917" w14:textId="77777777" w:rsidR="00EA2F34" w:rsidRPr="00393BDB" w:rsidRDefault="00EA2F34" w:rsidP="00BE28D4">
            <w:pPr>
              <w:pStyle w:val="tabletext11"/>
              <w:tabs>
                <w:tab w:val="decimal" w:pos="600"/>
              </w:tabs>
              <w:rPr>
                <w:ins w:id="6887" w:author="Author"/>
              </w:rPr>
            </w:pPr>
            <w:ins w:id="6888" w:author="Author">
              <w:r w:rsidRPr="00393BDB">
                <w:t>-0.130</w:t>
              </w:r>
            </w:ins>
          </w:p>
        </w:tc>
        <w:tc>
          <w:tcPr>
            <w:tcW w:w="1476" w:type="dxa"/>
            <w:tcBorders>
              <w:top w:val="nil"/>
              <w:left w:val="nil"/>
              <w:bottom w:val="nil"/>
              <w:right w:val="single" w:sz="6" w:space="0" w:color="auto"/>
            </w:tcBorders>
            <w:vAlign w:val="bottom"/>
          </w:tcPr>
          <w:p w14:paraId="39E13821" w14:textId="77777777" w:rsidR="00EA2F34" w:rsidRPr="00393BDB" w:rsidRDefault="00EA2F34" w:rsidP="00BE28D4">
            <w:pPr>
              <w:pStyle w:val="tabletext11"/>
              <w:tabs>
                <w:tab w:val="decimal" w:pos="600"/>
              </w:tabs>
              <w:rPr>
                <w:ins w:id="6889" w:author="Author"/>
              </w:rPr>
            </w:pPr>
            <w:ins w:id="6890" w:author="Author">
              <w:r w:rsidRPr="00393BDB">
                <w:t>0.004</w:t>
              </w:r>
            </w:ins>
          </w:p>
        </w:tc>
        <w:tc>
          <w:tcPr>
            <w:tcW w:w="1476" w:type="dxa"/>
            <w:tcBorders>
              <w:top w:val="nil"/>
              <w:left w:val="nil"/>
              <w:bottom w:val="nil"/>
              <w:right w:val="single" w:sz="6" w:space="0" w:color="auto"/>
            </w:tcBorders>
            <w:vAlign w:val="bottom"/>
          </w:tcPr>
          <w:p w14:paraId="10331C7D" w14:textId="77777777" w:rsidR="00EA2F34" w:rsidRPr="00393BDB" w:rsidRDefault="00EA2F34" w:rsidP="00BE28D4">
            <w:pPr>
              <w:pStyle w:val="tabletext11"/>
              <w:tabs>
                <w:tab w:val="decimal" w:pos="600"/>
              </w:tabs>
              <w:rPr>
                <w:ins w:id="6891" w:author="Author"/>
              </w:rPr>
            </w:pPr>
            <w:ins w:id="6892" w:author="Author">
              <w:r w:rsidRPr="00393BDB">
                <w:t>-0.138</w:t>
              </w:r>
            </w:ins>
          </w:p>
        </w:tc>
        <w:tc>
          <w:tcPr>
            <w:tcW w:w="1476" w:type="dxa"/>
            <w:tcBorders>
              <w:top w:val="nil"/>
              <w:left w:val="nil"/>
              <w:bottom w:val="nil"/>
              <w:right w:val="single" w:sz="6" w:space="0" w:color="auto"/>
            </w:tcBorders>
            <w:vAlign w:val="bottom"/>
          </w:tcPr>
          <w:p w14:paraId="13D89A5D" w14:textId="77777777" w:rsidR="00EA2F34" w:rsidRPr="00393BDB" w:rsidRDefault="00EA2F34" w:rsidP="00BE28D4">
            <w:pPr>
              <w:pStyle w:val="tabletext11"/>
              <w:tabs>
                <w:tab w:val="decimal" w:pos="600"/>
              </w:tabs>
              <w:rPr>
                <w:ins w:id="6893" w:author="Author"/>
              </w:rPr>
            </w:pPr>
            <w:ins w:id="6894" w:author="Author">
              <w:r w:rsidRPr="00393BDB">
                <w:t>-0.057</w:t>
              </w:r>
            </w:ins>
          </w:p>
        </w:tc>
        <w:tc>
          <w:tcPr>
            <w:tcW w:w="1072" w:type="dxa"/>
            <w:tcBorders>
              <w:top w:val="nil"/>
              <w:left w:val="nil"/>
              <w:bottom w:val="nil"/>
              <w:right w:val="single" w:sz="6" w:space="0" w:color="auto"/>
            </w:tcBorders>
            <w:vAlign w:val="bottom"/>
          </w:tcPr>
          <w:p w14:paraId="77A6A90A" w14:textId="77777777" w:rsidR="00EA2F34" w:rsidRPr="00393BDB" w:rsidRDefault="00EA2F34" w:rsidP="00BE28D4">
            <w:pPr>
              <w:pStyle w:val="tabletext11"/>
              <w:tabs>
                <w:tab w:val="decimal" w:pos="360"/>
              </w:tabs>
              <w:rPr>
                <w:ins w:id="6895" w:author="Author"/>
              </w:rPr>
            </w:pPr>
            <w:ins w:id="6896" w:author="Author">
              <w:r w:rsidRPr="00393BDB">
                <w:t>0.036</w:t>
              </w:r>
            </w:ins>
          </w:p>
        </w:tc>
      </w:tr>
      <w:tr w:rsidR="00EA2F34" w:rsidRPr="00393BDB" w14:paraId="6969D736" w14:textId="77777777" w:rsidTr="00A1082D">
        <w:trPr>
          <w:cantSplit/>
          <w:trHeight w:val="196"/>
          <w:ins w:id="6897" w:author="Author"/>
        </w:trPr>
        <w:tc>
          <w:tcPr>
            <w:tcW w:w="189" w:type="dxa"/>
          </w:tcPr>
          <w:p w14:paraId="286C68C4" w14:textId="77777777" w:rsidR="00EA2F34" w:rsidRPr="00393BDB" w:rsidRDefault="00EA2F34" w:rsidP="00BE28D4">
            <w:pPr>
              <w:pStyle w:val="tabletext11"/>
              <w:rPr>
                <w:ins w:id="6898" w:author="Author"/>
              </w:rPr>
            </w:pPr>
          </w:p>
        </w:tc>
        <w:tc>
          <w:tcPr>
            <w:tcW w:w="200" w:type="dxa"/>
            <w:tcBorders>
              <w:top w:val="nil"/>
              <w:left w:val="single" w:sz="6" w:space="0" w:color="auto"/>
              <w:bottom w:val="nil"/>
              <w:right w:val="nil"/>
            </w:tcBorders>
          </w:tcPr>
          <w:p w14:paraId="61FBF32E" w14:textId="77777777" w:rsidR="00EA2F34" w:rsidRPr="00393BDB" w:rsidRDefault="00EA2F34" w:rsidP="00BE28D4">
            <w:pPr>
              <w:pStyle w:val="tabletext11"/>
              <w:jc w:val="right"/>
              <w:rPr>
                <w:ins w:id="6899" w:author="Author"/>
              </w:rPr>
            </w:pPr>
          </w:p>
        </w:tc>
        <w:tc>
          <w:tcPr>
            <w:tcW w:w="791" w:type="dxa"/>
            <w:hideMark/>
          </w:tcPr>
          <w:p w14:paraId="19AD0C99" w14:textId="77777777" w:rsidR="00EA2F34" w:rsidRPr="00393BDB" w:rsidRDefault="00EA2F34" w:rsidP="00BE28D4">
            <w:pPr>
              <w:pStyle w:val="tabletext11"/>
              <w:jc w:val="right"/>
              <w:rPr>
                <w:ins w:id="6900" w:author="Author"/>
              </w:rPr>
            </w:pPr>
            <w:ins w:id="6901" w:author="Author">
              <w:r w:rsidRPr="00393BDB">
                <w:t>1,000</w:t>
              </w:r>
            </w:ins>
          </w:p>
        </w:tc>
        <w:tc>
          <w:tcPr>
            <w:tcW w:w="125" w:type="dxa"/>
          </w:tcPr>
          <w:p w14:paraId="1EC8F7BD" w14:textId="77777777" w:rsidR="00EA2F34" w:rsidRPr="00393BDB" w:rsidRDefault="00EA2F34" w:rsidP="00BE28D4">
            <w:pPr>
              <w:pStyle w:val="tabletext11"/>
              <w:rPr>
                <w:ins w:id="6902" w:author="Author"/>
              </w:rPr>
            </w:pPr>
          </w:p>
        </w:tc>
        <w:tc>
          <w:tcPr>
            <w:tcW w:w="1052" w:type="dxa"/>
            <w:tcBorders>
              <w:top w:val="nil"/>
              <w:left w:val="single" w:sz="6" w:space="0" w:color="auto"/>
              <w:bottom w:val="nil"/>
              <w:right w:val="single" w:sz="6" w:space="0" w:color="auto"/>
            </w:tcBorders>
            <w:vAlign w:val="bottom"/>
            <w:hideMark/>
          </w:tcPr>
          <w:p w14:paraId="1ED4E34E" w14:textId="77777777" w:rsidR="00EA2F34" w:rsidRPr="00393BDB" w:rsidRDefault="00EA2F34" w:rsidP="00BE28D4">
            <w:pPr>
              <w:pStyle w:val="tabletext11"/>
              <w:tabs>
                <w:tab w:val="decimal" w:pos="440"/>
              </w:tabs>
              <w:rPr>
                <w:ins w:id="6903" w:author="Author"/>
              </w:rPr>
            </w:pPr>
            <w:ins w:id="6904" w:author="Author">
              <w:r w:rsidRPr="00393BDB">
                <w:t>0.10</w:t>
              </w:r>
            </w:ins>
          </w:p>
        </w:tc>
        <w:tc>
          <w:tcPr>
            <w:tcW w:w="947" w:type="dxa"/>
            <w:tcBorders>
              <w:top w:val="nil"/>
              <w:left w:val="nil"/>
              <w:bottom w:val="nil"/>
              <w:right w:val="single" w:sz="6" w:space="0" w:color="auto"/>
            </w:tcBorders>
            <w:vAlign w:val="bottom"/>
            <w:hideMark/>
          </w:tcPr>
          <w:p w14:paraId="6820F269" w14:textId="77777777" w:rsidR="00EA2F34" w:rsidRPr="00393BDB" w:rsidRDefault="00EA2F34" w:rsidP="00BE28D4">
            <w:pPr>
              <w:pStyle w:val="tabletext11"/>
              <w:tabs>
                <w:tab w:val="decimal" w:pos="380"/>
              </w:tabs>
              <w:rPr>
                <w:ins w:id="6905" w:author="Author"/>
              </w:rPr>
            </w:pPr>
            <w:ins w:id="6906" w:author="Author">
              <w:r w:rsidRPr="00393BDB">
                <w:t>0.09</w:t>
              </w:r>
            </w:ins>
          </w:p>
        </w:tc>
        <w:tc>
          <w:tcPr>
            <w:tcW w:w="1476" w:type="dxa"/>
            <w:tcBorders>
              <w:top w:val="nil"/>
              <w:left w:val="nil"/>
              <w:bottom w:val="nil"/>
              <w:right w:val="single" w:sz="6" w:space="0" w:color="auto"/>
            </w:tcBorders>
            <w:vAlign w:val="bottom"/>
          </w:tcPr>
          <w:p w14:paraId="5300A67F" w14:textId="77777777" w:rsidR="00EA2F34" w:rsidRPr="00393BDB" w:rsidRDefault="00EA2F34" w:rsidP="00BE28D4">
            <w:pPr>
              <w:pStyle w:val="tabletext11"/>
              <w:tabs>
                <w:tab w:val="decimal" w:pos="600"/>
              </w:tabs>
              <w:rPr>
                <w:ins w:id="6907" w:author="Author"/>
              </w:rPr>
            </w:pPr>
            <w:ins w:id="6908" w:author="Author">
              <w:r w:rsidRPr="00393BDB">
                <w:t>-0.129</w:t>
              </w:r>
            </w:ins>
          </w:p>
        </w:tc>
        <w:tc>
          <w:tcPr>
            <w:tcW w:w="1476" w:type="dxa"/>
            <w:tcBorders>
              <w:top w:val="nil"/>
              <w:left w:val="nil"/>
              <w:bottom w:val="nil"/>
              <w:right w:val="single" w:sz="6" w:space="0" w:color="auto"/>
            </w:tcBorders>
            <w:vAlign w:val="bottom"/>
          </w:tcPr>
          <w:p w14:paraId="5B0035BE" w14:textId="77777777" w:rsidR="00EA2F34" w:rsidRPr="00393BDB" w:rsidRDefault="00EA2F34" w:rsidP="00BE28D4">
            <w:pPr>
              <w:pStyle w:val="tabletext11"/>
              <w:tabs>
                <w:tab w:val="decimal" w:pos="600"/>
              </w:tabs>
              <w:rPr>
                <w:ins w:id="6909" w:author="Author"/>
              </w:rPr>
            </w:pPr>
            <w:ins w:id="6910" w:author="Author">
              <w:r w:rsidRPr="00393BDB">
                <w:t>0.086</w:t>
              </w:r>
            </w:ins>
          </w:p>
        </w:tc>
        <w:tc>
          <w:tcPr>
            <w:tcW w:w="1476" w:type="dxa"/>
            <w:tcBorders>
              <w:top w:val="nil"/>
              <w:left w:val="nil"/>
              <w:bottom w:val="nil"/>
              <w:right w:val="single" w:sz="6" w:space="0" w:color="auto"/>
            </w:tcBorders>
            <w:vAlign w:val="bottom"/>
          </w:tcPr>
          <w:p w14:paraId="321AB189" w14:textId="77777777" w:rsidR="00EA2F34" w:rsidRPr="00393BDB" w:rsidRDefault="00EA2F34" w:rsidP="00BE28D4">
            <w:pPr>
              <w:pStyle w:val="tabletext11"/>
              <w:tabs>
                <w:tab w:val="decimal" w:pos="600"/>
              </w:tabs>
              <w:rPr>
                <w:ins w:id="6911" w:author="Author"/>
              </w:rPr>
            </w:pPr>
            <w:ins w:id="6912" w:author="Author">
              <w:r w:rsidRPr="00393BDB">
                <w:t>-0.137</w:t>
              </w:r>
            </w:ins>
          </w:p>
        </w:tc>
        <w:tc>
          <w:tcPr>
            <w:tcW w:w="1476" w:type="dxa"/>
            <w:tcBorders>
              <w:top w:val="nil"/>
              <w:left w:val="nil"/>
              <w:bottom w:val="nil"/>
              <w:right w:val="single" w:sz="6" w:space="0" w:color="auto"/>
            </w:tcBorders>
            <w:vAlign w:val="bottom"/>
          </w:tcPr>
          <w:p w14:paraId="4519A3BE" w14:textId="77777777" w:rsidR="00EA2F34" w:rsidRPr="00393BDB" w:rsidRDefault="00EA2F34" w:rsidP="00BE28D4">
            <w:pPr>
              <w:pStyle w:val="tabletext11"/>
              <w:tabs>
                <w:tab w:val="decimal" w:pos="600"/>
              </w:tabs>
              <w:rPr>
                <w:ins w:id="6913" w:author="Author"/>
              </w:rPr>
            </w:pPr>
            <w:ins w:id="6914" w:author="Author">
              <w:r w:rsidRPr="00393BDB">
                <w:t>0.001</w:t>
              </w:r>
            </w:ins>
          </w:p>
        </w:tc>
        <w:tc>
          <w:tcPr>
            <w:tcW w:w="1072" w:type="dxa"/>
            <w:tcBorders>
              <w:top w:val="nil"/>
              <w:left w:val="nil"/>
              <w:bottom w:val="nil"/>
              <w:right w:val="single" w:sz="6" w:space="0" w:color="auto"/>
            </w:tcBorders>
            <w:vAlign w:val="bottom"/>
          </w:tcPr>
          <w:p w14:paraId="03AB9B1A" w14:textId="77777777" w:rsidR="00EA2F34" w:rsidRPr="00393BDB" w:rsidRDefault="00EA2F34" w:rsidP="00BE28D4">
            <w:pPr>
              <w:pStyle w:val="tabletext11"/>
              <w:tabs>
                <w:tab w:val="decimal" w:pos="360"/>
              </w:tabs>
              <w:rPr>
                <w:ins w:id="6915" w:author="Author"/>
              </w:rPr>
            </w:pPr>
            <w:ins w:id="6916" w:author="Author">
              <w:r w:rsidRPr="00393BDB">
                <w:t>0.079</w:t>
              </w:r>
            </w:ins>
          </w:p>
        </w:tc>
      </w:tr>
      <w:tr w:rsidR="00EA2F34" w:rsidRPr="00393BDB" w14:paraId="7617BCF2" w14:textId="77777777" w:rsidTr="00A1082D">
        <w:trPr>
          <w:cantSplit/>
          <w:trHeight w:val="196"/>
          <w:ins w:id="6917" w:author="Author"/>
        </w:trPr>
        <w:tc>
          <w:tcPr>
            <w:tcW w:w="189" w:type="dxa"/>
          </w:tcPr>
          <w:p w14:paraId="1C721740" w14:textId="77777777" w:rsidR="00EA2F34" w:rsidRPr="00393BDB" w:rsidRDefault="00EA2F34" w:rsidP="00BE28D4">
            <w:pPr>
              <w:pStyle w:val="tabletext11"/>
              <w:rPr>
                <w:ins w:id="6918" w:author="Author"/>
              </w:rPr>
            </w:pPr>
          </w:p>
        </w:tc>
        <w:tc>
          <w:tcPr>
            <w:tcW w:w="200" w:type="dxa"/>
            <w:tcBorders>
              <w:top w:val="nil"/>
              <w:left w:val="single" w:sz="6" w:space="0" w:color="auto"/>
              <w:bottom w:val="nil"/>
              <w:right w:val="nil"/>
            </w:tcBorders>
          </w:tcPr>
          <w:p w14:paraId="5FF2A38D" w14:textId="77777777" w:rsidR="00EA2F34" w:rsidRPr="00393BDB" w:rsidRDefault="00EA2F34" w:rsidP="00BE28D4">
            <w:pPr>
              <w:pStyle w:val="tabletext11"/>
              <w:jc w:val="right"/>
              <w:rPr>
                <w:ins w:id="6919" w:author="Author"/>
              </w:rPr>
            </w:pPr>
          </w:p>
        </w:tc>
        <w:tc>
          <w:tcPr>
            <w:tcW w:w="791" w:type="dxa"/>
            <w:hideMark/>
          </w:tcPr>
          <w:p w14:paraId="7A7945FD" w14:textId="77777777" w:rsidR="00EA2F34" w:rsidRPr="00393BDB" w:rsidRDefault="00EA2F34" w:rsidP="00BE28D4">
            <w:pPr>
              <w:pStyle w:val="tabletext11"/>
              <w:jc w:val="right"/>
              <w:rPr>
                <w:ins w:id="6920" w:author="Author"/>
              </w:rPr>
            </w:pPr>
            <w:ins w:id="6921" w:author="Author">
              <w:r w:rsidRPr="00393BDB">
                <w:t>2,000</w:t>
              </w:r>
            </w:ins>
          </w:p>
        </w:tc>
        <w:tc>
          <w:tcPr>
            <w:tcW w:w="125" w:type="dxa"/>
          </w:tcPr>
          <w:p w14:paraId="197EFF16" w14:textId="77777777" w:rsidR="00EA2F34" w:rsidRPr="00393BDB" w:rsidRDefault="00EA2F34" w:rsidP="00BE28D4">
            <w:pPr>
              <w:pStyle w:val="tabletext11"/>
              <w:rPr>
                <w:ins w:id="6922" w:author="Author"/>
              </w:rPr>
            </w:pPr>
          </w:p>
        </w:tc>
        <w:tc>
          <w:tcPr>
            <w:tcW w:w="1052" w:type="dxa"/>
            <w:tcBorders>
              <w:top w:val="nil"/>
              <w:left w:val="single" w:sz="6" w:space="0" w:color="auto"/>
              <w:bottom w:val="nil"/>
              <w:right w:val="single" w:sz="6" w:space="0" w:color="auto"/>
            </w:tcBorders>
            <w:vAlign w:val="bottom"/>
            <w:hideMark/>
          </w:tcPr>
          <w:p w14:paraId="380CB25B" w14:textId="77777777" w:rsidR="00EA2F34" w:rsidRPr="00393BDB" w:rsidRDefault="00EA2F34" w:rsidP="00BE28D4">
            <w:pPr>
              <w:pStyle w:val="tabletext11"/>
              <w:tabs>
                <w:tab w:val="decimal" w:pos="440"/>
              </w:tabs>
              <w:rPr>
                <w:ins w:id="6923" w:author="Author"/>
              </w:rPr>
            </w:pPr>
            <w:ins w:id="6924" w:author="Author">
              <w:r w:rsidRPr="00393BDB">
                <w:t>0.26</w:t>
              </w:r>
            </w:ins>
          </w:p>
        </w:tc>
        <w:tc>
          <w:tcPr>
            <w:tcW w:w="947" w:type="dxa"/>
            <w:tcBorders>
              <w:top w:val="nil"/>
              <w:left w:val="nil"/>
              <w:bottom w:val="nil"/>
              <w:right w:val="single" w:sz="6" w:space="0" w:color="auto"/>
            </w:tcBorders>
            <w:vAlign w:val="bottom"/>
            <w:hideMark/>
          </w:tcPr>
          <w:p w14:paraId="5A230BD9" w14:textId="77777777" w:rsidR="00EA2F34" w:rsidRPr="00393BDB" w:rsidRDefault="00EA2F34" w:rsidP="00BE28D4">
            <w:pPr>
              <w:pStyle w:val="tabletext11"/>
              <w:tabs>
                <w:tab w:val="decimal" w:pos="380"/>
              </w:tabs>
              <w:rPr>
                <w:ins w:id="6925" w:author="Author"/>
              </w:rPr>
            </w:pPr>
            <w:ins w:id="6926" w:author="Author">
              <w:r w:rsidRPr="00393BDB">
                <w:t>0.24</w:t>
              </w:r>
            </w:ins>
          </w:p>
        </w:tc>
        <w:tc>
          <w:tcPr>
            <w:tcW w:w="1476" w:type="dxa"/>
            <w:tcBorders>
              <w:top w:val="nil"/>
              <w:left w:val="nil"/>
              <w:bottom w:val="nil"/>
              <w:right w:val="single" w:sz="6" w:space="0" w:color="auto"/>
            </w:tcBorders>
            <w:vAlign w:val="bottom"/>
          </w:tcPr>
          <w:p w14:paraId="0D8A65EB" w14:textId="77777777" w:rsidR="00EA2F34" w:rsidRPr="00393BDB" w:rsidRDefault="00EA2F34" w:rsidP="00BE28D4">
            <w:pPr>
              <w:pStyle w:val="tabletext11"/>
              <w:tabs>
                <w:tab w:val="decimal" w:pos="600"/>
              </w:tabs>
              <w:rPr>
                <w:ins w:id="6927" w:author="Author"/>
              </w:rPr>
            </w:pPr>
            <w:ins w:id="6928" w:author="Author">
              <w:r w:rsidRPr="00393BDB">
                <w:t>-0.128</w:t>
              </w:r>
            </w:ins>
          </w:p>
        </w:tc>
        <w:tc>
          <w:tcPr>
            <w:tcW w:w="1476" w:type="dxa"/>
            <w:tcBorders>
              <w:top w:val="nil"/>
              <w:left w:val="nil"/>
              <w:bottom w:val="nil"/>
              <w:right w:val="single" w:sz="6" w:space="0" w:color="auto"/>
            </w:tcBorders>
            <w:vAlign w:val="bottom"/>
          </w:tcPr>
          <w:p w14:paraId="117492EF" w14:textId="77777777" w:rsidR="00EA2F34" w:rsidRPr="00393BDB" w:rsidRDefault="00EA2F34" w:rsidP="00BE28D4">
            <w:pPr>
              <w:pStyle w:val="tabletext11"/>
              <w:tabs>
                <w:tab w:val="decimal" w:pos="600"/>
              </w:tabs>
              <w:rPr>
                <w:ins w:id="6929" w:author="Author"/>
              </w:rPr>
            </w:pPr>
            <w:ins w:id="6930" w:author="Author">
              <w:r w:rsidRPr="00393BDB">
                <w:t>0.218</w:t>
              </w:r>
            </w:ins>
          </w:p>
        </w:tc>
        <w:tc>
          <w:tcPr>
            <w:tcW w:w="1476" w:type="dxa"/>
            <w:tcBorders>
              <w:top w:val="nil"/>
              <w:left w:val="nil"/>
              <w:bottom w:val="nil"/>
              <w:right w:val="single" w:sz="6" w:space="0" w:color="auto"/>
            </w:tcBorders>
            <w:vAlign w:val="bottom"/>
          </w:tcPr>
          <w:p w14:paraId="403594E5" w14:textId="77777777" w:rsidR="00EA2F34" w:rsidRPr="00393BDB" w:rsidRDefault="00EA2F34" w:rsidP="00BE28D4">
            <w:pPr>
              <w:pStyle w:val="tabletext11"/>
              <w:tabs>
                <w:tab w:val="decimal" w:pos="600"/>
              </w:tabs>
              <w:rPr>
                <w:ins w:id="6931" w:author="Author"/>
              </w:rPr>
            </w:pPr>
            <w:ins w:id="6932" w:author="Author">
              <w:r w:rsidRPr="00393BDB">
                <w:t>-0.136</w:t>
              </w:r>
            </w:ins>
          </w:p>
        </w:tc>
        <w:tc>
          <w:tcPr>
            <w:tcW w:w="1476" w:type="dxa"/>
            <w:tcBorders>
              <w:top w:val="nil"/>
              <w:left w:val="nil"/>
              <w:bottom w:val="nil"/>
              <w:right w:val="single" w:sz="6" w:space="0" w:color="auto"/>
            </w:tcBorders>
            <w:vAlign w:val="bottom"/>
          </w:tcPr>
          <w:p w14:paraId="629DE643" w14:textId="77777777" w:rsidR="00EA2F34" w:rsidRPr="00393BDB" w:rsidRDefault="00EA2F34" w:rsidP="00BE28D4">
            <w:pPr>
              <w:pStyle w:val="tabletext11"/>
              <w:tabs>
                <w:tab w:val="decimal" w:pos="600"/>
              </w:tabs>
              <w:rPr>
                <w:ins w:id="6933" w:author="Author"/>
              </w:rPr>
            </w:pPr>
            <w:ins w:id="6934" w:author="Author">
              <w:r w:rsidRPr="00393BDB">
                <w:t>0.113</w:t>
              </w:r>
            </w:ins>
          </w:p>
        </w:tc>
        <w:tc>
          <w:tcPr>
            <w:tcW w:w="1072" w:type="dxa"/>
            <w:tcBorders>
              <w:top w:val="nil"/>
              <w:left w:val="nil"/>
              <w:bottom w:val="nil"/>
              <w:right w:val="single" w:sz="6" w:space="0" w:color="auto"/>
            </w:tcBorders>
            <w:vAlign w:val="bottom"/>
          </w:tcPr>
          <w:p w14:paraId="5E9786B5" w14:textId="77777777" w:rsidR="00EA2F34" w:rsidRPr="00393BDB" w:rsidRDefault="00EA2F34" w:rsidP="00BE28D4">
            <w:pPr>
              <w:pStyle w:val="tabletext11"/>
              <w:tabs>
                <w:tab w:val="decimal" w:pos="360"/>
              </w:tabs>
              <w:rPr>
                <w:ins w:id="6935" w:author="Author"/>
              </w:rPr>
            </w:pPr>
            <w:ins w:id="6936" w:author="Author">
              <w:r w:rsidRPr="00393BDB">
                <w:t>0.171</w:t>
              </w:r>
            </w:ins>
          </w:p>
        </w:tc>
      </w:tr>
      <w:tr w:rsidR="00EA2F34" w:rsidRPr="00393BDB" w14:paraId="6191EE5B" w14:textId="77777777" w:rsidTr="00A1082D">
        <w:trPr>
          <w:cantSplit/>
          <w:trHeight w:val="196"/>
          <w:ins w:id="6937" w:author="Author"/>
        </w:trPr>
        <w:tc>
          <w:tcPr>
            <w:tcW w:w="189" w:type="dxa"/>
          </w:tcPr>
          <w:p w14:paraId="07B87F09" w14:textId="77777777" w:rsidR="00EA2F34" w:rsidRPr="00393BDB" w:rsidRDefault="00EA2F34" w:rsidP="00BE28D4">
            <w:pPr>
              <w:pStyle w:val="tabletext11"/>
              <w:rPr>
                <w:ins w:id="6938" w:author="Author"/>
              </w:rPr>
            </w:pPr>
          </w:p>
        </w:tc>
        <w:tc>
          <w:tcPr>
            <w:tcW w:w="200" w:type="dxa"/>
            <w:tcBorders>
              <w:top w:val="nil"/>
              <w:left w:val="single" w:sz="6" w:space="0" w:color="auto"/>
              <w:bottom w:val="nil"/>
              <w:right w:val="nil"/>
            </w:tcBorders>
          </w:tcPr>
          <w:p w14:paraId="4BEE3E22" w14:textId="77777777" w:rsidR="00EA2F34" w:rsidRPr="00393BDB" w:rsidRDefault="00EA2F34" w:rsidP="00BE28D4">
            <w:pPr>
              <w:pStyle w:val="tabletext11"/>
              <w:jc w:val="right"/>
              <w:rPr>
                <w:ins w:id="6939" w:author="Author"/>
              </w:rPr>
            </w:pPr>
          </w:p>
        </w:tc>
        <w:tc>
          <w:tcPr>
            <w:tcW w:w="791" w:type="dxa"/>
            <w:hideMark/>
          </w:tcPr>
          <w:p w14:paraId="0DD26B3B" w14:textId="77777777" w:rsidR="00EA2F34" w:rsidRPr="00393BDB" w:rsidRDefault="00EA2F34" w:rsidP="00BE28D4">
            <w:pPr>
              <w:pStyle w:val="tabletext11"/>
              <w:jc w:val="right"/>
              <w:rPr>
                <w:ins w:id="6940" w:author="Author"/>
              </w:rPr>
            </w:pPr>
            <w:ins w:id="6941" w:author="Author">
              <w:r w:rsidRPr="00393BDB">
                <w:t>3,000</w:t>
              </w:r>
            </w:ins>
          </w:p>
        </w:tc>
        <w:tc>
          <w:tcPr>
            <w:tcW w:w="125" w:type="dxa"/>
          </w:tcPr>
          <w:p w14:paraId="5C6877D8" w14:textId="77777777" w:rsidR="00EA2F34" w:rsidRPr="00393BDB" w:rsidRDefault="00EA2F34" w:rsidP="00BE28D4">
            <w:pPr>
              <w:pStyle w:val="tabletext11"/>
              <w:rPr>
                <w:ins w:id="6942" w:author="Author"/>
              </w:rPr>
            </w:pPr>
          </w:p>
        </w:tc>
        <w:tc>
          <w:tcPr>
            <w:tcW w:w="1052" w:type="dxa"/>
            <w:tcBorders>
              <w:top w:val="nil"/>
              <w:left w:val="single" w:sz="6" w:space="0" w:color="auto"/>
              <w:bottom w:val="nil"/>
              <w:right w:val="single" w:sz="6" w:space="0" w:color="auto"/>
            </w:tcBorders>
            <w:vAlign w:val="bottom"/>
            <w:hideMark/>
          </w:tcPr>
          <w:p w14:paraId="2ECA8943" w14:textId="77777777" w:rsidR="00EA2F34" w:rsidRPr="00393BDB" w:rsidRDefault="00EA2F34" w:rsidP="00BE28D4">
            <w:pPr>
              <w:pStyle w:val="tabletext11"/>
              <w:tabs>
                <w:tab w:val="decimal" w:pos="440"/>
              </w:tabs>
              <w:rPr>
                <w:ins w:id="6943" w:author="Author"/>
              </w:rPr>
            </w:pPr>
            <w:ins w:id="6944" w:author="Author">
              <w:r w:rsidRPr="00393BDB">
                <w:t>0.36</w:t>
              </w:r>
            </w:ins>
          </w:p>
        </w:tc>
        <w:tc>
          <w:tcPr>
            <w:tcW w:w="947" w:type="dxa"/>
            <w:tcBorders>
              <w:top w:val="nil"/>
              <w:left w:val="nil"/>
              <w:bottom w:val="nil"/>
              <w:right w:val="single" w:sz="6" w:space="0" w:color="auto"/>
            </w:tcBorders>
            <w:vAlign w:val="bottom"/>
            <w:hideMark/>
          </w:tcPr>
          <w:p w14:paraId="2B00A97B" w14:textId="77777777" w:rsidR="00EA2F34" w:rsidRPr="00393BDB" w:rsidRDefault="00EA2F34" w:rsidP="00BE28D4">
            <w:pPr>
              <w:pStyle w:val="tabletext11"/>
              <w:tabs>
                <w:tab w:val="decimal" w:pos="380"/>
              </w:tabs>
              <w:rPr>
                <w:ins w:id="6945" w:author="Author"/>
              </w:rPr>
            </w:pPr>
            <w:ins w:id="6946" w:author="Author">
              <w:r w:rsidRPr="00393BDB">
                <w:t>0.31</w:t>
              </w:r>
            </w:ins>
          </w:p>
        </w:tc>
        <w:tc>
          <w:tcPr>
            <w:tcW w:w="1476" w:type="dxa"/>
            <w:tcBorders>
              <w:top w:val="nil"/>
              <w:left w:val="nil"/>
              <w:bottom w:val="nil"/>
              <w:right w:val="single" w:sz="6" w:space="0" w:color="auto"/>
            </w:tcBorders>
            <w:vAlign w:val="bottom"/>
          </w:tcPr>
          <w:p w14:paraId="53729ADD" w14:textId="77777777" w:rsidR="00EA2F34" w:rsidRPr="00393BDB" w:rsidRDefault="00EA2F34" w:rsidP="00BE28D4">
            <w:pPr>
              <w:pStyle w:val="tabletext11"/>
              <w:tabs>
                <w:tab w:val="decimal" w:pos="600"/>
              </w:tabs>
              <w:rPr>
                <w:ins w:id="6947" w:author="Author"/>
              </w:rPr>
            </w:pPr>
            <w:ins w:id="6948" w:author="Author">
              <w:r w:rsidRPr="00393BDB">
                <w:t>-0.127</w:t>
              </w:r>
            </w:ins>
          </w:p>
        </w:tc>
        <w:tc>
          <w:tcPr>
            <w:tcW w:w="1476" w:type="dxa"/>
            <w:tcBorders>
              <w:top w:val="nil"/>
              <w:left w:val="nil"/>
              <w:bottom w:val="nil"/>
              <w:right w:val="single" w:sz="6" w:space="0" w:color="auto"/>
            </w:tcBorders>
            <w:vAlign w:val="bottom"/>
          </w:tcPr>
          <w:p w14:paraId="6EABFF8D" w14:textId="77777777" w:rsidR="00EA2F34" w:rsidRPr="00393BDB" w:rsidRDefault="00EA2F34" w:rsidP="00BE28D4">
            <w:pPr>
              <w:pStyle w:val="tabletext11"/>
              <w:tabs>
                <w:tab w:val="decimal" w:pos="600"/>
              </w:tabs>
              <w:rPr>
                <w:ins w:id="6949" w:author="Author"/>
              </w:rPr>
            </w:pPr>
            <w:ins w:id="6950" w:author="Author">
              <w:r w:rsidRPr="00393BDB">
                <w:t>0.335</w:t>
              </w:r>
            </w:ins>
          </w:p>
        </w:tc>
        <w:tc>
          <w:tcPr>
            <w:tcW w:w="1476" w:type="dxa"/>
            <w:tcBorders>
              <w:top w:val="nil"/>
              <w:left w:val="nil"/>
              <w:bottom w:val="nil"/>
              <w:right w:val="single" w:sz="6" w:space="0" w:color="auto"/>
            </w:tcBorders>
            <w:vAlign w:val="bottom"/>
          </w:tcPr>
          <w:p w14:paraId="5777BA4F" w14:textId="77777777" w:rsidR="00EA2F34" w:rsidRPr="00393BDB" w:rsidRDefault="00EA2F34" w:rsidP="00BE28D4">
            <w:pPr>
              <w:pStyle w:val="tabletext11"/>
              <w:tabs>
                <w:tab w:val="decimal" w:pos="600"/>
              </w:tabs>
              <w:rPr>
                <w:ins w:id="6951" w:author="Author"/>
              </w:rPr>
            </w:pPr>
            <w:ins w:id="6952" w:author="Author">
              <w:r w:rsidRPr="00393BDB">
                <w:t>-0.135</w:t>
              </w:r>
            </w:ins>
          </w:p>
        </w:tc>
        <w:tc>
          <w:tcPr>
            <w:tcW w:w="1476" w:type="dxa"/>
            <w:tcBorders>
              <w:top w:val="nil"/>
              <w:left w:val="nil"/>
              <w:bottom w:val="nil"/>
              <w:right w:val="single" w:sz="6" w:space="0" w:color="auto"/>
            </w:tcBorders>
            <w:vAlign w:val="bottom"/>
          </w:tcPr>
          <w:p w14:paraId="27334CBB" w14:textId="77777777" w:rsidR="00EA2F34" w:rsidRPr="00393BDB" w:rsidRDefault="00EA2F34" w:rsidP="00BE28D4">
            <w:pPr>
              <w:pStyle w:val="tabletext11"/>
              <w:tabs>
                <w:tab w:val="decimal" w:pos="600"/>
              </w:tabs>
              <w:rPr>
                <w:ins w:id="6953" w:author="Author"/>
              </w:rPr>
            </w:pPr>
            <w:ins w:id="6954" w:author="Author">
              <w:r w:rsidRPr="00393BDB">
                <w:t>0.223</w:t>
              </w:r>
            </w:ins>
          </w:p>
        </w:tc>
        <w:tc>
          <w:tcPr>
            <w:tcW w:w="1072" w:type="dxa"/>
            <w:tcBorders>
              <w:top w:val="nil"/>
              <w:left w:val="nil"/>
              <w:bottom w:val="nil"/>
              <w:right w:val="single" w:sz="6" w:space="0" w:color="auto"/>
            </w:tcBorders>
            <w:vAlign w:val="bottom"/>
          </w:tcPr>
          <w:p w14:paraId="76136837" w14:textId="77777777" w:rsidR="00EA2F34" w:rsidRPr="00393BDB" w:rsidRDefault="00EA2F34" w:rsidP="00BE28D4">
            <w:pPr>
              <w:pStyle w:val="tabletext11"/>
              <w:tabs>
                <w:tab w:val="decimal" w:pos="360"/>
              </w:tabs>
              <w:rPr>
                <w:ins w:id="6955" w:author="Author"/>
              </w:rPr>
            </w:pPr>
            <w:ins w:id="6956" w:author="Author">
              <w:r w:rsidRPr="00393BDB">
                <w:t>0.261</w:t>
              </w:r>
            </w:ins>
          </w:p>
        </w:tc>
      </w:tr>
      <w:tr w:rsidR="00EA2F34" w:rsidRPr="00393BDB" w14:paraId="65FAAC9F" w14:textId="77777777" w:rsidTr="00A1082D">
        <w:trPr>
          <w:cantSplit/>
          <w:trHeight w:val="196"/>
          <w:ins w:id="6957" w:author="Author"/>
        </w:trPr>
        <w:tc>
          <w:tcPr>
            <w:tcW w:w="189" w:type="dxa"/>
          </w:tcPr>
          <w:p w14:paraId="3671F3F3" w14:textId="77777777" w:rsidR="00EA2F34" w:rsidRPr="00393BDB" w:rsidRDefault="00EA2F34" w:rsidP="00BE28D4">
            <w:pPr>
              <w:pStyle w:val="tabletext11"/>
              <w:rPr>
                <w:ins w:id="6958" w:author="Author"/>
              </w:rPr>
            </w:pPr>
          </w:p>
        </w:tc>
        <w:tc>
          <w:tcPr>
            <w:tcW w:w="200" w:type="dxa"/>
            <w:tcBorders>
              <w:top w:val="nil"/>
              <w:left w:val="single" w:sz="6" w:space="0" w:color="auto"/>
              <w:bottom w:val="nil"/>
              <w:right w:val="nil"/>
            </w:tcBorders>
          </w:tcPr>
          <w:p w14:paraId="4CA8716A" w14:textId="77777777" w:rsidR="00EA2F34" w:rsidRPr="00393BDB" w:rsidRDefault="00EA2F34" w:rsidP="00BE28D4">
            <w:pPr>
              <w:pStyle w:val="tabletext11"/>
              <w:jc w:val="right"/>
              <w:rPr>
                <w:ins w:id="6959" w:author="Author"/>
              </w:rPr>
            </w:pPr>
          </w:p>
        </w:tc>
        <w:tc>
          <w:tcPr>
            <w:tcW w:w="791" w:type="dxa"/>
            <w:tcBorders>
              <w:top w:val="nil"/>
              <w:left w:val="nil"/>
              <w:bottom w:val="nil"/>
            </w:tcBorders>
            <w:hideMark/>
          </w:tcPr>
          <w:p w14:paraId="7513DBED" w14:textId="77777777" w:rsidR="00EA2F34" w:rsidRPr="00393BDB" w:rsidRDefault="00EA2F34" w:rsidP="00BE28D4">
            <w:pPr>
              <w:pStyle w:val="tabletext11"/>
              <w:jc w:val="right"/>
              <w:rPr>
                <w:ins w:id="6960" w:author="Author"/>
              </w:rPr>
            </w:pPr>
            <w:ins w:id="6961" w:author="Author">
              <w:r w:rsidRPr="00393BDB">
                <w:t>5,000</w:t>
              </w:r>
            </w:ins>
          </w:p>
        </w:tc>
        <w:tc>
          <w:tcPr>
            <w:tcW w:w="125" w:type="dxa"/>
            <w:tcBorders>
              <w:top w:val="nil"/>
              <w:bottom w:val="nil"/>
              <w:right w:val="nil"/>
            </w:tcBorders>
          </w:tcPr>
          <w:p w14:paraId="15E90CEF" w14:textId="77777777" w:rsidR="00EA2F34" w:rsidRPr="00393BDB" w:rsidRDefault="00EA2F34" w:rsidP="00BE28D4">
            <w:pPr>
              <w:pStyle w:val="tabletext11"/>
              <w:rPr>
                <w:ins w:id="6962" w:author="Author"/>
              </w:rPr>
            </w:pPr>
          </w:p>
        </w:tc>
        <w:tc>
          <w:tcPr>
            <w:tcW w:w="1052" w:type="dxa"/>
            <w:tcBorders>
              <w:top w:val="nil"/>
              <w:left w:val="single" w:sz="6" w:space="0" w:color="auto"/>
              <w:bottom w:val="nil"/>
              <w:right w:val="single" w:sz="6" w:space="0" w:color="auto"/>
            </w:tcBorders>
            <w:vAlign w:val="bottom"/>
            <w:hideMark/>
          </w:tcPr>
          <w:p w14:paraId="28A1EDCA" w14:textId="77777777" w:rsidR="00EA2F34" w:rsidRPr="00393BDB" w:rsidRDefault="00EA2F34" w:rsidP="00BE28D4">
            <w:pPr>
              <w:pStyle w:val="tabletext11"/>
              <w:tabs>
                <w:tab w:val="decimal" w:pos="440"/>
              </w:tabs>
              <w:rPr>
                <w:ins w:id="6963" w:author="Author"/>
              </w:rPr>
            </w:pPr>
            <w:ins w:id="6964" w:author="Author">
              <w:r w:rsidRPr="00393BDB">
                <w:t>0.46</w:t>
              </w:r>
            </w:ins>
          </w:p>
        </w:tc>
        <w:tc>
          <w:tcPr>
            <w:tcW w:w="947" w:type="dxa"/>
            <w:tcBorders>
              <w:top w:val="nil"/>
              <w:left w:val="nil"/>
              <w:bottom w:val="nil"/>
              <w:right w:val="single" w:sz="6" w:space="0" w:color="auto"/>
            </w:tcBorders>
            <w:vAlign w:val="bottom"/>
            <w:hideMark/>
          </w:tcPr>
          <w:p w14:paraId="672C245D" w14:textId="77777777" w:rsidR="00EA2F34" w:rsidRPr="00393BDB" w:rsidRDefault="00EA2F34" w:rsidP="00BE28D4">
            <w:pPr>
              <w:pStyle w:val="tabletext11"/>
              <w:tabs>
                <w:tab w:val="decimal" w:pos="380"/>
              </w:tabs>
              <w:rPr>
                <w:ins w:id="6965" w:author="Author"/>
              </w:rPr>
            </w:pPr>
            <w:ins w:id="6966" w:author="Author">
              <w:r w:rsidRPr="00393BDB">
                <w:t>0.41</w:t>
              </w:r>
            </w:ins>
          </w:p>
        </w:tc>
        <w:tc>
          <w:tcPr>
            <w:tcW w:w="1476" w:type="dxa"/>
            <w:tcBorders>
              <w:top w:val="nil"/>
              <w:left w:val="nil"/>
              <w:bottom w:val="nil"/>
              <w:right w:val="single" w:sz="6" w:space="0" w:color="auto"/>
            </w:tcBorders>
            <w:vAlign w:val="bottom"/>
          </w:tcPr>
          <w:p w14:paraId="237BF6A7" w14:textId="77777777" w:rsidR="00EA2F34" w:rsidRPr="00393BDB" w:rsidRDefault="00EA2F34" w:rsidP="00BE28D4">
            <w:pPr>
              <w:pStyle w:val="tabletext11"/>
              <w:tabs>
                <w:tab w:val="decimal" w:pos="600"/>
              </w:tabs>
              <w:rPr>
                <w:ins w:id="6967" w:author="Author"/>
              </w:rPr>
            </w:pPr>
            <w:ins w:id="6968" w:author="Author">
              <w:r w:rsidRPr="00393BDB">
                <w:t>-0.109</w:t>
              </w:r>
            </w:ins>
          </w:p>
        </w:tc>
        <w:tc>
          <w:tcPr>
            <w:tcW w:w="1476" w:type="dxa"/>
            <w:tcBorders>
              <w:top w:val="nil"/>
              <w:left w:val="nil"/>
              <w:bottom w:val="nil"/>
              <w:right w:val="single" w:sz="6" w:space="0" w:color="auto"/>
            </w:tcBorders>
            <w:vAlign w:val="bottom"/>
          </w:tcPr>
          <w:p w14:paraId="65B2299A" w14:textId="77777777" w:rsidR="00EA2F34" w:rsidRPr="00393BDB" w:rsidRDefault="00EA2F34" w:rsidP="00BE28D4">
            <w:pPr>
              <w:pStyle w:val="tabletext11"/>
              <w:tabs>
                <w:tab w:val="decimal" w:pos="600"/>
              </w:tabs>
              <w:rPr>
                <w:ins w:id="6969" w:author="Author"/>
              </w:rPr>
            </w:pPr>
            <w:ins w:id="6970" w:author="Author">
              <w:r w:rsidRPr="00393BDB">
                <w:t>0.497</w:t>
              </w:r>
            </w:ins>
          </w:p>
        </w:tc>
        <w:tc>
          <w:tcPr>
            <w:tcW w:w="1476" w:type="dxa"/>
            <w:tcBorders>
              <w:top w:val="nil"/>
              <w:left w:val="nil"/>
              <w:bottom w:val="nil"/>
              <w:right w:val="single" w:sz="6" w:space="0" w:color="auto"/>
            </w:tcBorders>
            <w:vAlign w:val="bottom"/>
          </w:tcPr>
          <w:p w14:paraId="7EF2D6FA" w14:textId="77777777" w:rsidR="00EA2F34" w:rsidRPr="00393BDB" w:rsidRDefault="00EA2F34" w:rsidP="00BE28D4">
            <w:pPr>
              <w:pStyle w:val="tabletext11"/>
              <w:tabs>
                <w:tab w:val="decimal" w:pos="600"/>
              </w:tabs>
              <w:rPr>
                <w:ins w:id="6971" w:author="Author"/>
              </w:rPr>
            </w:pPr>
            <w:ins w:id="6972" w:author="Author">
              <w:r w:rsidRPr="00393BDB">
                <w:t>-0.134</w:t>
              </w:r>
            </w:ins>
          </w:p>
        </w:tc>
        <w:tc>
          <w:tcPr>
            <w:tcW w:w="1476" w:type="dxa"/>
            <w:tcBorders>
              <w:top w:val="nil"/>
              <w:left w:val="nil"/>
              <w:bottom w:val="nil"/>
              <w:right w:val="single" w:sz="6" w:space="0" w:color="auto"/>
            </w:tcBorders>
            <w:vAlign w:val="bottom"/>
          </w:tcPr>
          <w:p w14:paraId="452E3373" w14:textId="77777777" w:rsidR="00EA2F34" w:rsidRPr="00393BDB" w:rsidRDefault="00EA2F34" w:rsidP="00BE28D4">
            <w:pPr>
              <w:pStyle w:val="tabletext11"/>
              <w:tabs>
                <w:tab w:val="decimal" w:pos="600"/>
              </w:tabs>
              <w:rPr>
                <w:ins w:id="6973" w:author="Author"/>
              </w:rPr>
            </w:pPr>
            <w:ins w:id="6974" w:author="Author">
              <w:r w:rsidRPr="00393BDB">
                <w:t>0.385</w:t>
              </w:r>
            </w:ins>
          </w:p>
        </w:tc>
        <w:tc>
          <w:tcPr>
            <w:tcW w:w="1072" w:type="dxa"/>
            <w:tcBorders>
              <w:top w:val="nil"/>
              <w:left w:val="nil"/>
              <w:bottom w:val="nil"/>
              <w:right w:val="single" w:sz="6" w:space="0" w:color="auto"/>
            </w:tcBorders>
            <w:vAlign w:val="bottom"/>
          </w:tcPr>
          <w:p w14:paraId="18789BB8" w14:textId="77777777" w:rsidR="00EA2F34" w:rsidRPr="00393BDB" w:rsidRDefault="00EA2F34" w:rsidP="00BE28D4">
            <w:pPr>
              <w:pStyle w:val="tabletext11"/>
              <w:tabs>
                <w:tab w:val="decimal" w:pos="360"/>
              </w:tabs>
              <w:rPr>
                <w:ins w:id="6975" w:author="Author"/>
              </w:rPr>
            </w:pPr>
            <w:ins w:id="6976" w:author="Author">
              <w:r w:rsidRPr="00393BDB">
                <w:t>0.392</w:t>
              </w:r>
            </w:ins>
          </w:p>
        </w:tc>
      </w:tr>
      <w:tr w:rsidR="00EA2F34" w:rsidRPr="00393BDB" w14:paraId="5892897F" w14:textId="77777777" w:rsidTr="00A1082D">
        <w:trPr>
          <w:cantSplit/>
          <w:trHeight w:val="196"/>
          <w:ins w:id="6977" w:author="Author"/>
        </w:trPr>
        <w:tc>
          <w:tcPr>
            <w:tcW w:w="189" w:type="dxa"/>
          </w:tcPr>
          <w:p w14:paraId="5CBD343D" w14:textId="77777777" w:rsidR="00EA2F34" w:rsidRPr="00393BDB" w:rsidRDefault="00EA2F34" w:rsidP="00BE28D4">
            <w:pPr>
              <w:pStyle w:val="tabletext11"/>
              <w:rPr>
                <w:ins w:id="6978" w:author="Author"/>
              </w:rPr>
            </w:pPr>
          </w:p>
        </w:tc>
        <w:tc>
          <w:tcPr>
            <w:tcW w:w="200" w:type="dxa"/>
            <w:tcBorders>
              <w:top w:val="nil"/>
              <w:left w:val="single" w:sz="6" w:space="0" w:color="auto"/>
              <w:bottom w:val="nil"/>
              <w:right w:val="nil"/>
            </w:tcBorders>
          </w:tcPr>
          <w:p w14:paraId="6189F840" w14:textId="77777777" w:rsidR="00EA2F34" w:rsidRPr="00393BDB" w:rsidRDefault="00EA2F34" w:rsidP="00BE28D4">
            <w:pPr>
              <w:pStyle w:val="tabletext11"/>
              <w:jc w:val="right"/>
              <w:rPr>
                <w:ins w:id="6979" w:author="Author"/>
              </w:rPr>
            </w:pPr>
          </w:p>
        </w:tc>
        <w:tc>
          <w:tcPr>
            <w:tcW w:w="791" w:type="dxa"/>
            <w:tcBorders>
              <w:top w:val="nil"/>
              <w:left w:val="nil"/>
              <w:bottom w:val="nil"/>
            </w:tcBorders>
          </w:tcPr>
          <w:p w14:paraId="0505A544" w14:textId="77777777" w:rsidR="00EA2F34" w:rsidRPr="00393BDB" w:rsidRDefault="00EA2F34" w:rsidP="00BE28D4">
            <w:pPr>
              <w:pStyle w:val="tabletext11"/>
              <w:jc w:val="right"/>
              <w:rPr>
                <w:ins w:id="6980" w:author="Author"/>
              </w:rPr>
            </w:pPr>
            <w:ins w:id="6981" w:author="Author">
              <w:r w:rsidRPr="00393BDB">
                <w:t>10,000</w:t>
              </w:r>
            </w:ins>
          </w:p>
        </w:tc>
        <w:tc>
          <w:tcPr>
            <w:tcW w:w="125" w:type="dxa"/>
            <w:tcBorders>
              <w:top w:val="nil"/>
              <w:bottom w:val="nil"/>
              <w:right w:val="nil"/>
            </w:tcBorders>
          </w:tcPr>
          <w:p w14:paraId="44A1D867" w14:textId="77777777" w:rsidR="00EA2F34" w:rsidRPr="00393BDB" w:rsidRDefault="00EA2F34" w:rsidP="00BE28D4">
            <w:pPr>
              <w:pStyle w:val="tabletext11"/>
              <w:rPr>
                <w:ins w:id="6982" w:author="Author"/>
              </w:rPr>
            </w:pPr>
          </w:p>
        </w:tc>
        <w:tc>
          <w:tcPr>
            <w:tcW w:w="1052" w:type="dxa"/>
            <w:tcBorders>
              <w:top w:val="nil"/>
              <w:left w:val="single" w:sz="6" w:space="0" w:color="auto"/>
              <w:bottom w:val="nil"/>
              <w:right w:val="single" w:sz="6" w:space="0" w:color="auto"/>
            </w:tcBorders>
            <w:vAlign w:val="bottom"/>
          </w:tcPr>
          <w:p w14:paraId="0FF7B1D3" w14:textId="77777777" w:rsidR="00EA2F34" w:rsidRPr="00393BDB" w:rsidRDefault="00EA2F34" w:rsidP="00BE28D4">
            <w:pPr>
              <w:pStyle w:val="tabletext11"/>
              <w:tabs>
                <w:tab w:val="decimal" w:pos="440"/>
              </w:tabs>
              <w:jc w:val="center"/>
              <w:rPr>
                <w:ins w:id="6983" w:author="Author"/>
              </w:rPr>
            </w:pPr>
            <w:ins w:id="6984" w:author="Author">
              <w:r w:rsidRPr="00393BDB">
                <w:t>N/A</w:t>
              </w:r>
            </w:ins>
          </w:p>
        </w:tc>
        <w:tc>
          <w:tcPr>
            <w:tcW w:w="947" w:type="dxa"/>
            <w:tcBorders>
              <w:top w:val="nil"/>
              <w:left w:val="nil"/>
              <w:bottom w:val="nil"/>
              <w:right w:val="single" w:sz="6" w:space="0" w:color="auto"/>
            </w:tcBorders>
            <w:vAlign w:val="bottom"/>
          </w:tcPr>
          <w:p w14:paraId="2C6DAD4B" w14:textId="77777777" w:rsidR="00EA2F34" w:rsidRPr="00393BDB" w:rsidRDefault="00EA2F34" w:rsidP="00BE28D4">
            <w:pPr>
              <w:pStyle w:val="tabletext11"/>
              <w:tabs>
                <w:tab w:val="decimal" w:pos="440"/>
              </w:tabs>
              <w:jc w:val="center"/>
              <w:rPr>
                <w:ins w:id="6985" w:author="Author"/>
              </w:rPr>
            </w:pPr>
            <w:ins w:id="6986" w:author="Author">
              <w:r w:rsidRPr="00393BDB">
                <w:t>N/A</w:t>
              </w:r>
            </w:ins>
          </w:p>
        </w:tc>
        <w:tc>
          <w:tcPr>
            <w:tcW w:w="1476" w:type="dxa"/>
            <w:tcBorders>
              <w:top w:val="nil"/>
              <w:left w:val="nil"/>
              <w:bottom w:val="nil"/>
              <w:right w:val="single" w:sz="6" w:space="0" w:color="auto"/>
            </w:tcBorders>
            <w:vAlign w:val="bottom"/>
          </w:tcPr>
          <w:p w14:paraId="069DCE39" w14:textId="77777777" w:rsidR="00EA2F34" w:rsidRPr="00393BDB" w:rsidRDefault="00EA2F34" w:rsidP="00BE28D4">
            <w:pPr>
              <w:pStyle w:val="tabletext11"/>
              <w:tabs>
                <w:tab w:val="decimal" w:pos="600"/>
              </w:tabs>
              <w:rPr>
                <w:ins w:id="6987" w:author="Author"/>
              </w:rPr>
            </w:pPr>
            <w:ins w:id="6988" w:author="Author">
              <w:r w:rsidRPr="00393BDB">
                <w:t>-0.063</w:t>
              </w:r>
            </w:ins>
          </w:p>
        </w:tc>
        <w:tc>
          <w:tcPr>
            <w:tcW w:w="1476" w:type="dxa"/>
            <w:tcBorders>
              <w:top w:val="nil"/>
              <w:left w:val="nil"/>
              <w:bottom w:val="nil"/>
              <w:right w:val="single" w:sz="6" w:space="0" w:color="auto"/>
            </w:tcBorders>
            <w:vAlign w:val="bottom"/>
          </w:tcPr>
          <w:p w14:paraId="6EFD081E" w14:textId="77777777" w:rsidR="00EA2F34" w:rsidRPr="00393BDB" w:rsidRDefault="00EA2F34" w:rsidP="00BE28D4">
            <w:pPr>
              <w:pStyle w:val="tabletext11"/>
              <w:tabs>
                <w:tab w:val="decimal" w:pos="600"/>
              </w:tabs>
              <w:rPr>
                <w:ins w:id="6989" w:author="Author"/>
              </w:rPr>
            </w:pPr>
            <w:ins w:id="6990" w:author="Author">
              <w:r w:rsidRPr="00393BDB">
                <w:t>0.715</w:t>
              </w:r>
            </w:ins>
          </w:p>
        </w:tc>
        <w:tc>
          <w:tcPr>
            <w:tcW w:w="1476" w:type="dxa"/>
            <w:tcBorders>
              <w:top w:val="nil"/>
              <w:left w:val="nil"/>
              <w:bottom w:val="nil"/>
              <w:right w:val="single" w:sz="6" w:space="0" w:color="auto"/>
            </w:tcBorders>
            <w:vAlign w:val="bottom"/>
          </w:tcPr>
          <w:p w14:paraId="7C2D5590" w14:textId="77777777" w:rsidR="00EA2F34" w:rsidRPr="00393BDB" w:rsidRDefault="00EA2F34" w:rsidP="00BE28D4">
            <w:pPr>
              <w:pStyle w:val="tabletext11"/>
              <w:tabs>
                <w:tab w:val="decimal" w:pos="600"/>
              </w:tabs>
              <w:rPr>
                <w:ins w:id="6991" w:author="Author"/>
              </w:rPr>
            </w:pPr>
            <w:ins w:id="6992" w:author="Author">
              <w:r w:rsidRPr="00393BDB">
                <w:t>-0.133</w:t>
              </w:r>
            </w:ins>
          </w:p>
        </w:tc>
        <w:tc>
          <w:tcPr>
            <w:tcW w:w="1476" w:type="dxa"/>
            <w:tcBorders>
              <w:top w:val="nil"/>
              <w:left w:val="nil"/>
              <w:bottom w:val="nil"/>
              <w:right w:val="single" w:sz="6" w:space="0" w:color="auto"/>
            </w:tcBorders>
            <w:vAlign w:val="bottom"/>
          </w:tcPr>
          <w:p w14:paraId="72388074" w14:textId="77777777" w:rsidR="00EA2F34" w:rsidRPr="00393BDB" w:rsidRDefault="00EA2F34" w:rsidP="00BE28D4">
            <w:pPr>
              <w:pStyle w:val="tabletext11"/>
              <w:tabs>
                <w:tab w:val="decimal" w:pos="600"/>
              </w:tabs>
              <w:rPr>
                <w:ins w:id="6993" w:author="Author"/>
              </w:rPr>
            </w:pPr>
            <w:ins w:id="6994" w:author="Author">
              <w:r w:rsidRPr="00393BDB">
                <w:t>0.609</w:t>
              </w:r>
            </w:ins>
          </w:p>
        </w:tc>
        <w:tc>
          <w:tcPr>
            <w:tcW w:w="1072" w:type="dxa"/>
            <w:tcBorders>
              <w:top w:val="nil"/>
              <w:left w:val="nil"/>
              <w:bottom w:val="nil"/>
              <w:right w:val="single" w:sz="6" w:space="0" w:color="auto"/>
            </w:tcBorders>
            <w:vAlign w:val="bottom"/>
          </w:tcPr>
          <w:p w14:paraId="7CA4C7D1" w14:textId="77777777" w:rsidR="00EA2F34" w:rsidRPr="00393BDB" w:rsidRDefault="00EA2F34" w:rsidP="00BE28D4">
            <w:pPr>
              <w:pStyle w:val="tabletext11"/>
              <w:tabs>
                <w:tab w:val="decimal" w:pos="360"/>
              </w:tabs>
              <w:rPr>
                <w:ins w:id="6995" w:author="Author"/>
              </w:rPr>
            </w:pPr>
            <w:ins w:id="6996" w:author="Author">
              <w:r w:rsidRPr="00393BDB">
                <w:t>0.589</w:t>
              </w:r>
            </w:ins>
          </w:p>
        </w:tc>
      </w:tr>
      <w:tr w:rsidR="00EA2F34" w:rsidRPr="00393BDB" w14:paraId="074D8A01" w14:textId="77777777" w:rsidTr="00A1082D">
        <w:trPr>
          <w:cantSplit/>
          <w:trHeight w:val="196"/>
          <w:ins w:id="6997" w:author="Author"/>
        </w:trPr>
        <w:tc>
          <w:tcPr>
            <w:tcW w:w="189" w:type="dxa"/>
          </w:tcPr>
          <w:p w14:paraId="08B1AE9F" w14:textId="77777777" w:rsidR="00EA2F34" w:rsidRPr="00393BDB" w:rsidRDefault="00EA2F34" w:rsidP="00BE28D4">
            <w:pPr>
              <w:pStyle w:val="tabletext11"/>
              <w:rPr>
                <w:ins w:id="6998" w:author="Author"/>
              </w:rPr>
            </w:pPr>
          </w:p>
        </w:tc>
        <w:tc>
          <w:tcPr>
            <w:tcW w:w="200" w:type="dxa"/>
            <w:tcBorders>
              <w:top w:val="nil"/>
              <w:left w:val="single" w:sz="6" w:space="0" w:color="auto"/>
              <w:bottom w:val="nil"/>
              <w:right w:val="nil"/>
            </w:tcBorders>
          </w:tcPr>
          <w:p w14:paraId="2384C94E" w14:textId="77777777" w:rsidR="00EA2F34" w:rsidRPr="00393BDB" w:rsidRDefault="00EA2F34" w:rsidP="00BE28D4">
            <w:pPr>
              <w:pStyle w:val="tabletext11"/>
              <w:jc w:val="right"/>
              <w:rPr>
                <w:ins w:id="6999" w:author="Author"/>
              </w:rPr>
            </w:pPr>
          </w:p>
        </w:tc>
        <w:tc>
          <w:tcPr>
            <w:tcW w:w="791" w:type="dxa"/>
            <w:tcBorders>
              <w:top w:val="nil"/>
              <w:left w:val="nil"/>
              <w:bottom w:val="nil"/>
            </w:tcBorders>
          </w:tcPr>
          <w:p w14:paraId="382B6A03" w14:textId="77777777" w:rsidR="00EA2F34" w:rsidRPr="00393BDB" w:rsidRDefault="00EA2F34" w:rsidP="00BE28D4">
            <w:pPr>
              <w:pStyle w:val="tabletext11"/>
              <w:jc w:val="right"/>
              <w:rPr>
                <w:ins w:id="7000" w:author="Author"/>
              </w:rPr>
            </w:pPr>
            <w:ins w:id="7001" w:author="Author">
              <w:r w:rsidRPr="00393BDB">
                <w:t>15,000</w:t>
              </w:r>
            </w:ins>
          </w:p>
        </w:tc>
        <w:tc>
          <w:tcPr>
            <w:tcW w:w="125" w:type="dxa"/>
            <w:tcBorders>
              <w:top w:val="nil"/>
              <w:bottom w:val="nil"/>
              <w:right w:val="nil"/>
            </w:tcBorders>
          </w:tcPr>
          <w:p w14:paraId="748EC32A" w14:textId="77777777" w:rsidR="00EA2F34" w:rsidRPr="00393BDB" w:rsidRDefault="00EA2F34" w:rsidP="00BE28D4">
            <w:pPr>
              <w:pStyle w:val="tabletext11"/>
              <w:rPr>
                <w:ins w:id="7002" w:author="Author"/>
              </w:rPr>
            </w:pPr>
          </w:p>
        </w:tc>
        <w:tc>
          <w:tcPr>
            <w:tcW w:w="1052" w:type="dxa"/>
            <w:tcBorders>
              <w:top w:val="nil"/>
              <w:left w:val="single" w:sz="6" w:space="0" w:color="auto"/>
              <w:bottom w:val="nil"/>
              <w:right w:val="single" w:sz="6" w:space="0" w:color="auto"/>
            </w:tcBorders>
            <w:vAlign w:val="bottom"/>
          </w:tcPr>
          <w:p w14:paraId="23E20670" w14:textId="77777777" w:rsidR="00EA2F34" w:rsidRPr="00393BDB" w:rsidRDefault="00EA2F34" w:rsidP="00BE28D4">
            <w:pPr>
              <w:pStyle w:val="tabletext11"/>
              <w:tabs>
                <w:tab w:val="decimal" w:pos="440"/>
              </w:tabs>
              <w:jc w:val="center"/>
              <w:rPr>
                <w:ins w:id="7003" w:author="Author"/>
              </w:rPr>
            </w:pPr>
            <w:ins w:id="7004" w:author="Author">
              <w:r w:rsidRPr="00393BDB">
                <w:t>N/A</w:t>
              </w:r>
            </w:ins>
          </w:p>
        </w:tc>
        <w:tc>
          <w:tcPr>
            <w:tcW w:w="947" w:type="dxa"/>
            <w:tcBorders>
              <w:top w:val="nil"/>
              <w:left w:val="nil"/>
              <w:bottom w:val="nil"/>
              <w:right w:val="single" w:sz="6" w:space="0" w:color="auto"/>
            </w:tcBorders>
            <w:vAlign w:val="bottom"/>
          </w:tcPr>
          <w:p w14:paraId="311DCAFC" w14:textId="77777777" w:rsidR="00EA2F34" w:rsidRPr="00393BDB" w:rsidRDefault="00EA2F34" w:rsidP="00BE28D4">
            <w:pPr>
              <w:pStyle w:val="tabletext11"/>
              <w:tabs>
                <w:tab w:val="decimal" w:pos="440"/>
              </w:tabs>
              <w:jc w:val="center"/>
              <w:rPr>
                <w:ins w:id="7005" w:author="Author"/>
              </w:rPr>
            </w:pPr>
            <w:ins w:id="7006" w:author="Author">
              <w:r w:rsidRPr="00393BDB">
                <w:t>N/A</w:t>
              </w:r>
            </w:ins>
          </w:p>
        </w:tc>
        <w:tc>
          <w:tcPr>
            <w:tcW w:w="1476" w:type="dxa"/>
            <w:tcBorders>
              <w:top w:val="nil"/>
              <w:left w:val="nil"/>
              <w:bottom w:val="nil"/>
              <w:right w:val="single" w:sz="6" w:space="0" w:color="auto"/>
            </w:tcBorders>
            <w:vAlign w:val="bottom"/>
          </w:tcPr>
          <w:p w14:paraId="5F00E649" w14:textId="77777777" w:rsidR="00EA2F34" w:rsidRPr="00393BDB" w:rsidRDefault="00EA2F34" w:rsidP="00BE28D4">
            <w:pPr>
              <w:pStyle w:val="tabletext11"/>
              <w:tabs>
                <w:tab w:val="decimal" w:pos="600"/>
              </w:tabs>
              <w:rPr>
                <w:ins w:id="7007" w:author="Author"/>
              </w:rPr>
            </w:pPr>
            <w:ins w:id="7008" w:author="Author">
              <w:r w:rsidRPr="00393BDB">
                <w:t>-0.035</w:t>
              </w:r>
            </w:ins>
          </w:p>
        </w:tc>
        <w:tc>
          <w:tcPr>
            <w:tcW w:w="1476" w:type="dxa"/>
            <w:tcBorders>
              <w:top w:val="nil"/>
              <w:left w:val="nil"/>
              <w:bottom w:val="nil"/>
              <w:right w:val="single" w:sz="6" w:space="0" w:color="auto"/>
            </w:tcBorders>
            <w:vAlign w:val="bottom"/>
          </w:tcPr>
          <w:p w14:paraId="408F55F6" w14:textId="77777777" w:rsidR="00EA2F34" w:rsidRPr="00393BDB" w:rsidRDefault="00EA2F34" w:rsidP="00BE28D4">
            <w:pPr>
              <w:pStyle w:val="tabletext11"/>
              <w:tabs>
                <w:tab w:val="decimal" w:pos="600"/>
              </w:tabs>
              <w:rPr>
                <w:ins w:id="7009" w:author="Author"/>
              </w:rPr>
            </w:pPr>
            <w:ins w:id="7010" w:author="Author">
              <w:r w:rsidRPr="00393BDB">
                <w:t>0.824</w:t>
              </w:r>
            </w:ins>
          </w:p>
        </w:tc>
        <w:tc>
          <w:tcPr>
            <w:tcW w:w="1476" w:type="dxa"/>
            <w:tcBorders>
              <w:top w:val="nil"/>
              <w:left w:val="nil"/>
              <w:bottom w:val="nil"/>
              <w:right w:val="single" w:sz="6" w:space="0" w:color="auto"/>
            </w:tcBorders>
            <w:vAlign w:val="bottom"/>
          </w:tcPr>
          <w:p w14:paraId="55E1973B" w14:textId="77777777" w:rsidR="00EA2F34" w:rsidRPr="00393BDB" w:rsidRDefault="00EA2F34" w:rsidP="00BE28D4">
            <w:pPr>
              <w:pStyle w:val="tabletext11"/>
              <w:tabs>
                <w:tab w:val="decimal" w:pos="600"/>
              </w:tabs>
              <w:rPr>
                <w:ins w:id="7011" w:author="Author"/>
              </w:rPr>
            </w:pPr>
            <w:ins w:id="7012" w:author="Author">
              <w:r w:rsidRPr="00393BDB">
                <w:t>-0.132</w:t>
              </w:r>
            </w:ins>
          </w:p>
        </w:tc>
        <w:tc>
          <w:tcPr>
            <w:tcW w:w="1476" w:type="dxa"/>
            <w:tcBorders>
              <w:top w:val="nil"/>
              <w:left w:val="nil"/>
              <w:bottom w:val="nil"/>
              <w:right w:val="single" w:sz="6" w:space="0" w:color="auto"/>
            </w:tcBorders>
            <w:vAlign w:val="bottom"/>
          </w:tcPr>
          <w:p w14:paraId="4A739C9B" w14:textId="77777777" w:rsidR="00EA2F34" w:rsidRPr="00393BDB" w:rsidRDefault="00EA2F34" w:rsidP="00BE28D4">
            <w:pPr>
              <w:pStyle w:val="tabletext11"/>
              <w:tabs>
                <w:tab w:val="decimal" w:pos="600"/>
              </w:tabs>
              <w:rPr>
                <w:ins w:id="7013" w:author="Author"/>
              </w:rPr>
            </w:pPr>
            <w:ins w:id="7014" w:author="Author">
              <w:r w:rsidRPr="00393BDB">
                <w:t>0.722</w:t>
              </w:r>
            </w:ins>
          </w:p>
        </w:tc>
        <w:tc>
          <w:tcPr>
            <w:tcW w:w="1072" w:type="dxa"/>
            <w:tcBorders>
              <w:top w:val="nil"/>
              <w:left w:val="nil"/>
              <w:bottom w:val="nil"/>
              <w:right w:val="single" w:sz="6" w:space="0" w:color="auto"/>
            </w:tcBorders>
            <w:vAlign w:val="bottom"/>
          </w:tcPr>
          <w:p w14:paraId="504BCEE8" w14:textId="77777777" w:rsidR="00EA2F34" w:rsidRPr="00393BDB" w:rsidRDefault="00EA2F34" w:rsidP="00BE28D4">
            <w:pPr>
              <w:pStyle w:val="tabletext11"/>
              <w:tabs>
                <w:tab w:val="decimal" w:pos="360"/>
              </w:tabs>
              <w:rPr>
                <w:ins w:id="7015" w:author="Author"/>
              </w:rPr>
            </w:pPr>
            <w:ins w:id="7016" w:author="Author">
              <w:r w:rsidRPr="00393BDB">
                <w:t>0.703</w:t>
              </w:r>
            </w:ins>
          </w:p>
        </w:tc>
      </w:tr>
      <w:tr w:rsidR="00EA2F34" w:rsidRPr="00393BDB" w14:paraId="09348965" w14:textId="77777777" w:rsidTr="00A1082D">
        <w:trPr>
          <w:cantSplit/>
          <w:trHeight w:val="196"/>
          <w:ins w:id="7017" w:author="Author"/>
        </w:trPr>
        <w:tc>
          <w:tcPr>
            <w:tcW w:w="189" w:type="dxa"/>
          </w:tcPr>
          <w:p w14:paraId="44B3F52C" w14:textId="77777777" w:rsidR="00EA2F34" w:rsidRPr="00393BDB" w:rsidRDefault="00EA2F34" w:rsidP="00BE28D4">
            <w:pPr>
              <w:pStyle w:val="tabletext11"/>
              <w:rPr>
                <w:ins w:id="7018" w:author="Author"/>
              </w:rPr>
            </w:pPr>
          </w:p>
        </w:tc>
        <w:tc>
          <w:tcPr>
            <w:tcW w:w="200" w:type="dxa"/>
            <w:tcBorders>
              <w:top w:val="nil"/>
              <w:left w:val="single" w:sz="6" w:space="0" w:color="auto"/>
              <w:bottom w:val="single" w:sz="6" w:space="0" w:color="auto"/>
              <w:right w:val="nil"/>
            </w:tcBorders>
          </w:tcPr>
          <w:p w14:paraId="46D1644A" w14:textId="77777777" w:rsidR="00EA2F34" w:rsidRPr="00393BDB" w:rsidRDefault="00EA2F34" w:rsidP="00BE28D4">
            <w:pPr>
              <w:pStyle w:val="tabletext11"/>
              <w:jc w:val="right"/>
              <w:rPr>
                <w:ins w:id="7019" w:author="Author"/>
              </w:rPr>
            </w:pPr>
          </w:p>
        </w:tc>
        <w:tc>
          <w:tcPr>
            <w:tcW w:w="791" w:type="dxa"/>
            <w:tcBorders>
              <w:top w:val="nil"/>
              <w:left w:val="nil"/>
              <w:bottom w:val="single" w:sz="6" w:space="0" w:color="auto"/>
            </w:tcBorders>
          </w:tcPr>
          <w:p w14:paraId="6A013369" w14:textId="77777777" w:rsidR="00EA2F34" w:rsidRPr="00393BDB" w:rsidRDefault="00EA2F34" w:rsidP="00BE28D4">
            <w:pPr>
              <w:pStyle w:val="tabletext11"/>
              <w:jc w:val="right"/>
              <w:rPr>
                <w:ins w:id="7020" w:author="Author"/>
              </w:rPr>
            </w:pPr>
            <w:ins w:id="7021" w:author="Author">
              <w:r w:rsidRPr="00393BDB">
                <w:t>20,000</w:t>
              </w:r>
            </w:ins>
          </w:p>
        </w:tc>
        <w:tc>
          <w:tcPr>
            <w:tcW w:w="125" w:type="dxa"/>
            <w:tcBorders>
              <w:top w:val="nil"/>
              <w:bottom w:val="single" w:sz="6" w:space="0" w:color="auto"/>
              <w:right w:val="nil"/>
            </w:tcBorders>
          </w:tcPr>
          <w:p w14:paraId="4B1E3CC1" w14:textId="77777777" w:rsidR="00EA2F34" w:rsidRPr="00393BDB" w:rsidRDefault="00EA2F34" w:rsidP="00BE28D4">
            <w:pPr>
              <w:pStyle w:val="tabletext11"/>
              <w:rPr>
                <w:ins w:id="7022" w:author="Author"/>
              </w:rPr>
            </w:pPr>
          </w:p>
        </w:tc>
        <w:tc>
          <w:tcPr>
            <w:tcW w:w="1052" w:type="dxa"/>
            <w:tcBorders>
              <w:top w:val="nil"/>
              <w:left w:val="single" w:sz="6" w:space="0" w:color="auto"/>
              <w:bottom w:val="single" w:sz="6" w:space="0" w:color="auto"/>
              <w:right w:val="single" w:sz="6" w:space="0" w:color="auto"/>
            </w:tcBorders>
            <w:vAlign w:val="bottom"/>
          </w:tcPr>
          <w:p w14:paraId="620D8A62" w14:textId="77777777" w:rsidR="00EA2F34" w:rsidRPr="00393BDB" w:rsidRDefault="00EA2F34" w:rsidP="00BE28D4">
            <w:pPr>
              <w:pStyle w:val="tabletext11"/>
              <w:tabs>
                <w:tab w:val="decimal" w:pos="440"/>
              </w:tabs>
              <w:jc w:val="center"/>
              <w:rPr>
                <w:ins w:id="7023" w:author="Author"/>
              </w:rPr>
            </w:pPr>
            <w:ins w:id="7024" w:author="Author">
              <w:r w:rsidRPr="00393BDB">
                <w:t>N/A</w:t>
              </w:r>
            </w:ins>
          </w:p>
        </w:tc>
        <w:tc>
          <w:tcPr>
            <w:tcW w:w="947" w:type="dxa"/>
            <w:tcBorders>
              <w:top w:val="nil"/>
              <w:left w:val="nil"/>
              <w:bottom w:val="single" w:sz="6" w:space="0" w:color="auto"/>
              <w:right w:val="single" w:sz="6" w:space="0" w:color="auto"/>
            </w:tcBorders>
            <w:vAlign w:val="bottom"/>
          </w:tcPr>
          <w:p w14:paraId="3C82BC60" w14:textId="77777777" w:rsidR="00EA2F34" w:rsidRPr="00393BDB" w:rsidRDefault="00EA2F34" w:rsidP="00BE28D4">
            <w:pPr>
              <w:pStyle w:val="tabletext11"/>
              <w:tabs>
                <w:tab w:val="decimal" w:pos="440"/>
              </w:tabs>
              <w:jc w:val="center"/>
              <w:rPr>
                <w:ins w:id="7025" w:author="Author"/>
              </w:rPr>
            </w:pPr>
            <w:ins w:id="7026" w:author="Author">
              <w:r w:rsidRPr="00393BDB">
                <w:t>N/A</w:t>
              </w:r>
            </w:ins>
          </w:p>
        </w:tc>
        <w:tc>
          <w:tcPr>
            <w:tcW w:w="1476" w:type="dxa"/>
            <w:tcBorders>
              <w:top w:val="nil"/>
              <w:left w:val="nil"/>
              <w:bottom w:val="single" w:sz="6" w:space="0" w:color="auto"/>
              <w:right w:val="single" w:sz="6" w:space="0" w:color="auto"/>
            </w:tcBorders>
            <w:vAlign w:val="bottom"/>
          </w:tcPr>
          <w:p w14:paraId="7E81827E" w14:textId="77777777" w:rsidR="00EA2F34" w:rsidRPr="00393BDB" w:rsidRDefault="00EA2F34" w:rsidP="00BE28D4">
            <w:pPr>
              <w:pStyle w:val="tabletext11"/>
              <w:tabs>
                <w:tab w:val="decimal" w:pos="600"/>
              </w:tabs>
              <w:rPr>
                <w:ins w:id="7027" w:author="Author"/>
              </w:rPr>
            </w:pPr>
            <w:ins w:id="7028" w:author="Author">
              <w:r w:rsidRPr="00393BDB">
                <w:t>-0.016</w:t>
              </w:r>
            </w:ins>
          </w:p>
        </w:tc>
        <w:tc>
          <w:tcPr>
            <w:tcW w:w="1476" w:type="dxa"/>
            <w:tcBorders>
              <w:top w:val="nil"/>
              <w:left w:val="nil"/>
              <w:bottom w:val="single" w:sz="6" w:space="0" w:color="auto"/>
              <w:right w:val="single" w:sz="6" w:space="0" w:color="auto"/>
            </w:tcBorders>
            <w:vAlign w:val="bottom"/>
          </w:tcPr>
          <w:p w14:paraId="497810E3" w14:textId="77777777" w:rsidR="00EA2F34" w:rsidRPr="00393BDB" w:rsidRDefault="00EA2F34" w:rsidP="00BE28D4">
            <w:pPr>
              <w:pStyle w:val="tabletext11"/>
              <w:tabs>
                <w:tab w:val="decimal" w:pos="600"/>
              </w:tabs>
              <w:rPr>
                <w:ins w:id="7029" w:author="Author"/>
              </w:rPr>
            </w:pPr>
            <w:ins w:id="7030" w:author="Author">
              <w:r w:rsidRPr="00393BDB">
                <w:t>0.890</w:t>
              </w:r>
            </w:ins>
          </w:p>
        </w:tc>
        <w:tc>
          <w:tcPr>
            <w:tcW w:w="1476" w:type="dxa"/>
            <w:tcBorders>
              <w:top w:val="nil"/>
              <w:left w:val="nil"/>
              <w:bottom w:val="single" w:sz="6" w:space="0" w:color="auto"/>
              <w:right w:val="single" w:sz="6" w:space="0" w:color="auto"/>
            </w:tcBorders>
            <w:vAlign w:val="bottom"/>
          </w:tcPr>
          <w:p w14:paraId="1E2CAAB6" w14:textId="77777777" w:rsidR="00EA2F34" w:rsidRPr="00393BDB" w:rsidRDefault="00EA2F34" w:rsidP="00BE28D4">
            <w:pPr>
              <w:pStyle w:val="tabletext11"/>
              <w:tabs>
                <w:tab w:val="decimal" w:pos="600"/>
              </w:tabs>
              <w:rPr>
                <w:ins w:id="7031" w:author="Author"/>
              </w:rPr>
            </w:pPr>
            <w:ins w:id="7032" w:author="Author">
              <w:r w:rsidRPr="00393BDB">
                <w:t>-0.131</w:t>
              </w:r>
            </w:ins>
          </w:p>
        </w:tc>
        <w:tc>
          <w:tcPr>
            <w:tcW w:w="1476" w:type="dxa"/>
            <w:tcBorders>
              <w:top w:val="nil"/>
              <w:left w:val="nil"/>
              <w:bottom w:val="single" w:sz="6" w:space="0" w:color="auto"/>
              <w:right w:val="single" w:sz="6" w:space="0" w:color="auto"/>
            </w:tcBorders>
            <w:vAlign w:val="bottom"/>
          </w:tcPr>
          <w:p w14:paraId="329DBE37" w14:textId="77777777" w:rsidR="00EA2F34" w:rsidRPr="00393BDB" w:rsidRDefault="00EA2F34" w:rsidP="00BE28D4">
            <w:pPr>
              <w:pStyle w:val="tabletext11"/>
              <w:tabs>
                <w:tab w:val="decimal" w:pos="600"/>
              </w:tabs>
              <w:rPr>
                <w:ins w:id="7033" w:author="Author"/>
              </w:rPr>
            </w:pPr>
            <w:ins w:id="7034" w:author="Author">
              <w:r w:rsidRPr="00393BDB">
                <w:t>0.791</w:t>
              </w:r>
            </w:ins>
          </w:p>
        </w:tc>
        <w:tc>
          <w:tcPr>
            <w:tcW w:w="1072" w:type="dxa"/>
            <w:tcBorders>
              <w:top w:val="nil"/>
              <w:left w:val="nil"/>
              <w:bottom w:val="single" w:sz="6" w:space="0" w:color="auto"/>
              <w:right w:val="single" w:sz="6" w:space="0" w:color="auto"/>
            </w:tcBorders>
            <w:vAlign w:val="bottom"/>
          </w:tcPr>
          <w:p w14:paraId="6897235D" w14:textId="77777777" w:rsidR="00EA2F34" w:rsidRPr="00393BDB" w:rsidRDefault="00EA2F34" w:rsidP="00BE28D4">
            <w:pPr>
              <w:pStyle w:val="tabletext11"/>
              <w:tabs>
                <w:tab w:val="decimal" w:pos="360"/>
              </w:tabs>
              <w:rPr>
                <w:ins w:id="7035" w:author="Author"/>
              </w:rPr>
            </w:pPr>
            <w:ins w:id="7036" w:author="Author">
              <w:r w:rsidRPr="00393BDB">
                <w:t>0.784</w:t>
              </w:r>
            </w:ins>
          </w:p>
        </w:tc>
      </w:tr>
    </w:tbl>
    <w:p w14:paraId="3F879CAB" w14:textId="77777777" w:rsidR="00EA2F34" w:rsidRPr="00393BDB" w:rsidRDefault="00EA2F34" w:rsidP="00BE28D4">
      <w:pPr>
        <w:pStyle w:val="tablecaption"/>
        <w:rPr>
          <w:ins w:id="7037" w:author="Author"/>
        </w:rPr>
      </w:pPr>
      <w:ins w:id="7038" w:author="Author">
        <w:r w:rsidRPr="00393BDB">
          <w:t xml:space="preserve">Table 298.B.2.b. </w:t>
        </w:r>
        <w:r w:rsidRPr="00393BDB">
          <w:rPr>
            <w:rFonts w:cs="Arial"/>
            <w:bCs/>
            <w:color w:val="000000"/>
            <w:szCs w:val="18"/>
          </w:rPr>
          <w:t xml:space="preserve">Trucks, Tractors </w:t>
        </w:r>
        <w:proofErr w:type="gramStart"/>
        <w:r w:rsidRPr="00393BDB">
          <w:rPr>
            <w:rFonts w:cs="Arial"/>
            <w:bCs/>
            <w:color w:val="000000"/>
            <w:szCs w:val="18"/>
          </w:rPr>
          <w:t>And</w:t>
        </w:r>
        <w:proofErr w:type="gramEnd"/>
        <w:r w:rsidRPr="00393BDB">
          <w:rPr>
            <w:rFonts w:cs="Arial"/>
            <w:bCs/>
            <w:color w:val="000000"/>
            <w:szCs w:val="18"/>
          </w:rPr>
          <w:t xml:space="preserve"> Trailers And All Autos Except Zone-rated Risks Deductible Discount Factors</w:t>
        </w:r>
      </w:ins>
    </w:p>
    <w:p w14:paraId="50920FB5" w14:textId="77777777" w:rsidR="00EA2F34" w:rsidRPr="00393BDB" w:rsidRDefault="00EA2F34" w:rsidP="00BE28D4">
      <w:pPr>
        <w:pStyle w:val="isonormal"/>
        <w:rPr>
          <w:ins w:id="7039" w:author="Author"/>
        </w:rPr>
      </w:pPr>
    </w:p>
    <w:p w14:paraId="0E716674" w14:textId="77777777" w:rsidR="00EA2F34" w:rsidRPr="00393BDB" w:rsidRDefault="00EA2F34" w:rsidP="00BE28D4">
      <w:pPr>
        <w:pStyle w:val="outlinehd3"/>
        <w:rPr>
          <w:ins w:id="7040" w:author="Author"/>
        </w:rPr>
      </w:pPr>
      <w:ins w:id="7041" w:author="Author">
        <w:r w:rsidRPr="00393BDB">
          <w:tab/>
          <w:t>3.</w:t>
        </w:r>
        <w:r w:rsidRPr="00393BDB">
          <w:tab/>
          <w:t>Zone-rated Vehicles Deductible Discount Factors</w:t>
        </w:r>
      </w:ins>
    </w:p>
    <w:p w14:paraId="2F741F7F" w14:textId="77777777" w:rsidR="00EA2F34" w:rsidRPr="00393BDB" w:rsidRDefault="00EA2F34" w:rsidP="00BE28D4">
      <w:pPr>
        <w:pStyle w:val="space4"/>
        <w:rPr>
          <w:ins w:id="7042"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EA2F34" w:rsidRPr="00393BDB" w14:paraId="3CDCC14E" w14:textId="77777777" w:rsidTr="00A1082D">
        <w:trPr>
          <w:cantSplit/>
          <w:trHeight w:val="190"/>
          <w:ins w:id="7043" w:author="Author"/>
        </w:trPr>
        <w:tc>
          <w:tcPr>
            <w:tcW w:w="189" w:type="dxa"/>
            <w:hideMark/>
          </w:tcPr>
          <w:p w14:paraId="14E91D30" w14:textId="77777777" w:rsidR="00EA2F34" w:rsidRPr="00393BDB" w:rsidRDefault="00EA2F34" w:rsidP="00BE28D4">
            <w:pPr>
              <w:pStyle w:val="tablehead"/>
              <w:rPr>
                <w:ins w:id="7044" w:author="Author"/>
              </w:rPr>
            </w:pPr>
            <w:ins w:id="7045" w:author="Author">
              <w:r w:rsidRPr="00393BDB">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4E1169F1" w14:textId="77777777" w:rsidR="00EA2F34" w:rsidRPr="00393BDB" w:rsidRDefault="00EA2F34" w:rsidP="00BE28D4">
            <w:pPr>
              <w:pStyle w:val="tablehead"/>
              <w:rPr>
                <w:ins w:id="7046" w:author="Author"/>
              </w:rPr>
            </w:pPr>
            <w:ins w:id="7047" w:author="Author">
              <w:r w:rsidRPr="00393BDB">
                <w:br/>
              </w:r>
              <w:r w:rsidRPr="00393BDB">
                <w:br/>
                <w:t>Deductible</w:t>
              </w:r>
              <w:r w:rsidRPr="00393BDB">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0D1A228A" w14:textId="77777777" w:rsidR="00EA2F34" w:rsidRPr="00393BDB" w:rsidRDefault="00EA2F34" w:rsidP="00BE28D4">
            <w:pPr>
              <w:pStyle w:val="tablehead"/>
              <w:rPr>
                <w:ins w:id="7048" w:author="Author"/>
              </w:rPr>
            </w:pPr>
            <w:ins w:id="7049" w:author="Author">
              <w:r w:rsidRPr="00393BDB">
                <w:br/>
                <w:t>Trucks And</w:t>
              </w:r>
              <w:r w:rsidRPr="00393BDB">
                <w:br/>
                <w:t>Truck-tractors</w:t>
              </w:r>
              <w:r w:rsidRPr="00393BDB">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3EABAF65" w14:textId="77777777" w:rsidR="00EA2F34" w:rsidRPr="00393BDB" w:rsidRDefault="00EA2F34" w:rsidP="00BE28D4">
            <w:pPr>
              <w:pStyle w:val="tablehead"/>
              <w:rPr>
                <w:ins w:id="7050" w:author="Author"/>
              </w:rPr>
            </w:pPr>
            <w:ins w:id="7051" w:author="Author">
              <w:r w:rsidRPr="00393BDB">
                <w:br/>
                <w:t>Trailer</w:t>
              </w:r>
              <w:r w:rsidRPr="00393BDB">
                <w:br/>
                <w:t>Types</w:t>
              </w:r>
              <w:r w:rsidRPr="00393BDB">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5B74966C" w14:textId="77777777" w:rsidR="00EA2F34" w:rsidRPr="00393BDB" w:rsidRDefault="00EA2F34" w:rsidP="00BE28D4">
            <w:pPr>
              <w:pStyle w:val="tablehead"/>
              <w:rPr>
                <w:ins w:id="7052" w:author="Author"/>
              </w:rPr>
            </w:pPr>
            <w:ins w:id="7053" w:author="Author">
              <w:r w:rsidRPr="00393BDB">
                <w:t xml:space="preserve">Comprehensive Deductible </w:t>
              </w:r>
              <w:proofErr w:type="gramStart"/>
              <w:r w:rsidRPr="00393BDB">
                <w:t>For</w:t>
              </w:r>
              <w:proofErr w:type="gramEnd"/>
              <w:r w:rsidRPr="00393BDB">
                <w:t xml:space="preserve">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22BB9A2F" w14:textId="77777777" w:rsidR="00EA2F34" w:rsidRPr="00393BDB" w:rsidRDefault="00EA2F34" w:rsidP="00BE28D4">
            <w:pPr>
              <w:pStyle w:val="tablehead"/>
              <w:rPr>
                <w:ins w:id="7054" w:author="Author"/>
              </w:rPr>
            </w:pPr>
            <w:ins w:id="7055" w:author="Author">
              <w:r w:rsidRPr="00393BDB">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1216B499" w14:textId="77777777" w:rsidR="00EA2F34" w:rsidRPr="00393BDB" w:rsidRDefault="00EA2F34" w:rsidP="00BE28D4">
            <w:pPr>
              <w:pStyle w:val="tablehead"/>
              <w:rPr>
                <w:ins w:id="7056" w:author="Author"/>
              </w:rPr>
            </w:pPr>
            <w:ins w:id="7057" w:author="Author">
              <w:r w:rsidRPr="00393BDB">
                <w:t xml:space="preserve">Comprehensive Deductible </w:t>
              </w:r>
              <w:proofErr w:type="gramStart"/>
              <w:r w:rsidRPr="00393BDB">
                <w:t>For</w:t>
              </w:r>
              <w:proofErr w:type="gramEnd"/>
              <w:r w:rsidRPr="00393BDB">
                <w:t xml:space="preserve">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0C1B1BEA" w14:textId="77777777" w:rsidR="00EA2F34" w:rsidRPr="00393BDB" w:rsidRDefault="00EA2F34" w:rsidP="00BE28D4">
            <w:pPr>
              <w:pStyle w:val="tablehead"/>
              <w:rPr>
                <w:ins w:id="7058" w:author="Author"/>
              </w:rPr>
            </w:pPr>
            <w:ins w:id="7059" w:author="Author">
              <w:r w:rsidRPr="00393BDB">
                <w:t xml:space="preserve">Comprehensive All Perils Deductible </w:t>
              </w:r>
              <w:proofErr w:type="gramStart"/>
              <w:r w:rsidRPr="00393BDB">
                <w:t>With</w:t>
              </w:r>
              <w:proofErr w:type="gramEnd"/>
              <w:r w:rsidRPr="00393BDB">
                <w:t xml:space="preserve">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070A9AAE" w14:textId="77777777" w:rsidR="00EA2F34" w:rsidRPr="00393BDB" w:rsidRDefault="00EA2F34" w:rsidP="00BE28D4">
            <w:pPr>
              <w:pStyle w:val="tablehead"/>
              <w:rPr>
                <w:ins w:id="7060" w:author="Author"/>
              </w:rPr>
            </w:pPr>
            <w:ins w:id="7061" w:author="Author">
              <w:r w:rsidRPr="00393BDB">
                <w:t xml:space="preserve">Specified Causes </w:t>
              </w:r>
              <w:proofErr w:type="gramStart"/>
              <w:r w:rsidRPr="00393BDB">
                <w:t>Of</w:t>
              </w:r>
              <w:proofErr w:type="gramEnd"/>
              <w:r w:rsidRPr="00393BDB">
                <w:t xml:space="preserve"> Loss All Perils Deductible</w:t>
              </w:r>
            </w:ins>
          </w:p>
        </w:tc>
      </w:tr>
      <w:tr w:rsidR="00EA2F34" w:rsidRPr="00393BDB" w14:paraId="4B967A67" w14:textId="77777777" w:rsidTr="00A1082D">
        <w:trPr>
          <w:cantSplit/>
          <w:trHeight w:val="190"/>
          <w:ins w:id="7062" w:author="Author"/>
        </w:trPr>
        <w:tc>
          <w:tcPr>
            <w:tcW w:w="189" w:type="dxa"/>
          </w:tcPr>
          <w:p w14:paraId="7BF09ABC" w14:textId="77777777" w:rsidR="00EA2F34" w:rsidRPr="00393BDB" w:rsidRDefault="00EA2F34" w:rsidP="00BE28D4">
            <w:pPr>
              <w:pStyle w:val="tabletext11"/>
              <w:rPr>
                <w:ins w:id="7063" w:author="Author"/>
              </w:rPr>
            </w:pPr>
          </w:p>
        </w:tc>
        <w:tc>
          <w:tcPr>
            <w:tcW w:w="200" w:type="dxa"/>
            <w:tcBorders>
              <w:top w:val="single" w:sz="6" w:space="0" w:color="auto"/>
              <w:left w:val="single" w:sz="6" w:space="0" w:color="auto"/>
              <w:bottom w:val="nil"/>
              <w:right w:val="nil"/>
            </w:tcBorders>
            <w:hideMark/>
          </w:tcPr>
          <w:p w14:paraId="586D107D" w14:textId="77777777" w:rsidR="00EA2F34" w:rsidRPr="00393BDB" w:rsidRDefault="00EA2F34" w:rsidP="00BE28D4">
            <w:pPr>
              <w:pStyle w:val="tabletext11"/>
              <w:rPr>
                <w:ins w:id="7064" w:author="Author"/>
              </w:rPr>
            </w:pPr>
            <w:ins w:id="7065" w:author="Author">
              <w:r w:rsidRPr="00393BDB">
                <w:t>$</w:t>
              </w:r>
            </w:ins>
          </w:p>
        </w:tc>
        <w:tc>
          <w:tcPr>
            <w:tcW w:w="791" w:type="dxa"/>
            <w:tcBorders>
              <w:top w:val="single" w:sz="6" w:space="0" w:color="auto"/>
              <w:left w:val="nil"/>
              <w:bottom w:val="nil"/>
            </w:tcBorders>
            <w:hideMark/>
          </w:tcPr>
          <w:p w14:paraId="6B1E5E5A" w14:textId="77777777" w:rsidR="00EA2F34" w:rsidRPr="00393BDB" w:rsidRDefault="00EA2F34" w:rsidP="00BE28D4">
            <w:pPr>
              <w:pStyle w:val="tabletext11"/>
              <w:jc w:val="right"/>
              <w:rPr>
                <w:ins w:id="7066" w:author="Author"/>
              </w:rPr>
            </w:pPr>
            <w:ins w:id="7067" w:author="Author">
              <w:r w:rsidRPr="00393BDB">
                <w:t>0</w:t>
              </w:r>
            </w:ins>
          </w:p>
        </w:tc>
        <w:tc>
          <w:tcPr>
            <w:tcW w:w="125" w:type="dxa"/>
            <w:tcBorders>
              <w:top w:val="single" w:sz="6" w:space="0" w:color="auto"/>
              <w:bottom w:val="nil"/>
              <w:right w:val="nil"/>
            </w:tcBorders>
          </w:tcPr>
          <w:p w14:paraId="0716A5D3" w14:textId="77777777" w:rsidR="00EA2F34" w:rsidRPr="00393BDB" w:rsidRDefault="00EA2F34" w:rsidP="00BE28D4">
            <w:pPr>
              <w:pStyle w:val="tabletext11"/>
              <w:rPr>
                <w:ins w:id="7068" w:author="Author"/>
              </w:rPr>
            </w:pPr>
          </w:p>
        </w:tc>
        <w:tc>
          <w:tcPr>
            <w:tcW w:w="1052" w:type="dxa"/>
            <w:tcBorders>
              <w:top w:val="single" w:sz="6" w:space="0" w:color="auto"/>
              <w:left w:val="single" w:sz="6" w:space="0" w:color="auto"/>
              <w:bottom w:val="nil"/>
              <w:right w:val="single" w:sz="6" w:space="0" w:color="auto"/>
            </w:tcBorders>
            <w:vAlign w:val="bottom"/>
            <w:hideMark/>
          </w:tcPr>
          <w:p w14:paraId="0AE43E56" w14:textId="77777777" w:rsidR="00EA2F34" w:rsidRPr="00393BDB" w:rsidRDefault="00EA2F34" w:rsidP="00BE28D4">
            <w:pPr>
              <w:pStyle w:val="tabletext11"/>
              <w:jc w:val="center"/>
              <w:rPr>
                <w:ins w:id="7069" w:author="Author"/>
              </w:rPr>
            </w:pPr>
            <w:ins w:id="7070" w:author="Author">
              <w:r w:rsidRPr="00393BDB">
                <w:t>N/A</w:t>
              </w:r>
            </w:ins>
          </w:p>
        </w:tc>
        <w:tc>
          <w:tcPr>
            <w:tcW w:w="947" w:type="dxa"/>
            <w:tcBorders>
              <w:top w:val="single" w:sz="6" w:space="0" w:color="auto"/>
              <w:left w:val="nil"/>
              <w:bottom w:val="nil"/>
              <w:right w:val="single" w:sz="6" w:space="0" w:color="auto"/>
            </w:tcBorders>
            <w:vAlign w:val="bottom"/>
            <w:hideMark/>
          </w:tcPr>
          <w:p w14:paraId="713822EF" w14:textId="77777777" w:rsidR="00EA2F34" w:rsidRPr="00393BDB" w:rsidRDefault="00EA2F34" w:rsidP="00BE28D4">
            <w:pPr>
              <w:pStyle w:val="tabletext11"/>
              <w:jc w:val="center"/>
              <w:rPr>
                <w:ins w:id="7071" w:author="Author"/>
              </w:rPr>
            </w:pPr>
            <w:ins w:id="7072" w:author="Author">
              <w:r w:rsidRPr="00393BDB">
                <w:t>N/A</w:t>
              </w:r>
            </w:ins>
          </w:p>
        </w:tc>
        <w:tc>
          <w:tcPr>
            <w:tcW w:w="1476" w:type="dxa"/>
            <w:tcBorders>
              <w:top w:val="single" w:sz="6" w:space="0" w:color="auto"/>
              <w:left w:val="nil"/>
              <w:bottom w:val="nil"/>
              <w:right w:val="single" w:sz="6" w:space="0" w:color="auto"/>
            </w:tcBorders>
            <w:vAlign w:val="bottom"/>
          </w:tcPr>
          <w:p w14:paraId="11A125C9" w14:textId="77777777" w:rsidR="00EA2F34" w:rsidRPr="00393BDB" w:rsidRDefault="00EA2F34" w:rsidP="00BE28D4">
            <w:pPr>
              <w:pStyle w:val="tabletext11"/>
              <w:tabs>
                <w:tab w:val="decimal" w:pos="600"/>
              </w:tabs>
              <w:rPr>
                <w:ins w:id="7073" w:author="Author"/>
              </w:rPr>
            </w:pPr>
            <w:ins w:id="7074" w:author="Author">
              <w:r w:rsidRPr="00393BDB">
                <w:t>-0.143</w:t>
              </w:r>
            </w:ins>
          </w:p>
        </w:tc>
        <w:tc>
          <w:tcPr>
            <w:tcW w:w="1476" w:type="dxa"/>
            <w:tcBorders>
              <w:top w:val="single" w:sz="6" w:space="0" w:color="auto"/>
              <w:left w:val="nil"/>
              <w:bottom w:val="nil"/>
              <w:right w:val="single" w:sz="6" w:space="0" w:color="auto"/>
            </w:tcBorders>
            <w:vAlign w:val="bottom"/>
          </w:tcPr>
          <w:p w14:paraId="6E334657" w14:textId="77777777" w:rsidR="00EA2F34" w:rsidRPr="00393BDB" w:rsidRDefault="00EA2F34" w:rsidP="00BE28D4">
            <w:pPr>
              <w:pStyle w:val="tabletext11"/>
              <w:tabs>
                <w:tab w:val="decimal" w:pos="600"/>
              </w:tabs>
              <w:rPr>
                <w:ins w:id="7075" w:author="Author"/>
              </w:rPr>
            </w:pPr>
            <w:ins w:id="7076" w:author="Author">
              <w:r w:rsidRPr="00393BDB">
                <w:t>-0.143</w:t>
              </w:r>
            </w:ins>
          </w:p>
        </w:tc>
        <w:tc>
          <w:tcPr>
            <w:tcW w:w="1476" w:type="dxa"/>
            <w:tcBorders>
              <w:top w:val="single" w:sz="6" w:space="0" w:color="auto"/>
              <w:left w:val="nil"/>
              <w:bottom w:val="nil"/>
              <w:right w:val="single" w:sz="6" w:space="0" w:color="auto"/>
            </w:tcBorders>
            <w:vAlign w:val="bottom"/>
          </w:tcPr>
          <w:p w14:paraId="401E6BE5" w14:textId="77777777" w:rsidR="00EA2F34" w:rsidRPr="00393BDB" w:rsidRDefault="00EA2F34" w:rsidP="00BE28D4">
            <w:pPr>
              <w:pStyle w:val="tabletext11"/>
              <w:tabs>
                <w:tab w:val="decimal" w:pos="600"/>
              </w:tabs>
              <w:rPr>
                <w:ins w:id="7077" w:author="Author"/>
              </w:rPr>
            </w:pPr>
            <w:ins w:id="7078" w:author="Author">
              <w:r w:rsidRPr="00393BDB">
                <w:t>-0.143</w:t>
              </w:r>
            </w:ins>
          </w:p>
        </w:tc>
        <w:tc>
          <w:tcPr>
            <w:tcW w:w="1476" w:type="dxa"/>
            <w:tcBorders>
              <w:top w:val="single" w:sz="6" w:space="0" w:color="auto"/>
              <w:left w:val="nil"/>
              <w:bottom w:val="nil"/>
              <w:right w:val="single" w:sz="6" w:space="0" w:color="auto"/>
            </w:tcBorders>
            <w:vAlign w:val="bottom"/>
          </w:tcPr>
          <w:p w14:paraId="6A1E066E" w14:textId="77777777" w:rsidR="00EA2F34" w:rsidRPr="00393BDB" w:rsidRDefault="00EA2F34" w:rsidP="00BE28D4">
            <w:pPr>
              <w:pStyle w:val="tabletext11"/>
              <w:tabs>
                <w:tab w:val="decimal" w:pos="600"/>
              </w:tabs>
              <w:rPr>
                <w:ins w:id="7079" w:author="Author"/>
              </w:rPr>
            </w:pPr>
            <w:ins w:id="7080" w:author="Author">
              <w:r w:rsidRPr="00393BDB">
                <w:t>-0.143</w:t>
              </w:r>
            </w:ins>
          </w:p>
        </w:tc>
        <w:tc>
          <w:tcPr>
            <w:tcW w:w="1072" w:type="dxa"/>
            <w:tcBorders>
              <w:top w:val="single" w:sz="6" w:space="0" w:color="auto"/>
              <w:left w:val="nil"/>
              <w:bottom w:val="nil"/>
              <w:right w:val="single" w:sz="6" w:space="0" w:color="auto"/>
            </w:tcBorders>
            <w:vAlign w:val="bottom"/>
          </w:tcPr>
          <w:p w14:paraId="1CE9ACCA" w14:textId="77777777" w:rsidR="00EA2F34" w:rsidRPr="00393BDB" w:rsidRDefault="00EA2F34" w:rsidP="00BE28D4">
            <w:pPr>
              <w:pStyle w:val="tabletext11"/>
              <w:tabs>
                <w:tab w:val="decimal" w:pos="360"/>
              </w:tabs>
              <w:rPr>
                <w:ins w:id="7081" w:author="Author"/>
              </w:rPr>
            </w:pPr>
            <w:ins w:id="7082" w:author="Author">
              <w:r w:rsidRPr="00393BDB">
                <w:t>0.000</w:t>
              </w:r>
            </w:ins>
          </w:p>
        </w:tc>
      </w:tr>
      <w:tr w:rsidR="00EA2F34" w:rsidRPr="00393BDB" w14:paraId="7D5BC108" w14:textId="77777777" w:rsidTr="00A1082D">
        <w:trPr>
          <w:cantSplit/>
          <w:trHeight w:val="190"/>
          <w:ins w:id="7083" w:author="Author"/>
        </w:trPr>
        <w:tc>
          <w:tcPr>
            <w:tcW w:w="189" w:type="dxa"/>
          </w:tcPr>
          <w:p w14:paraId="66E2A406" w14:textId="77777777" w:rsidR="00EA2F34" w:rsidRPr="00393BDB" w:rsidRDefault="00EA2F34" w:rsidP="00BE28D4">
            <w:pPr>
              <w:pStyle w:val="tabletext11"/>
              <w:rPr>
                <w:ins w:id="7084" w:author="Author"/>
              </w:rPr>
            </w:pPr>
          </w:p>
        </w:tc>
        <w:tc>
          <w:tcPr>
            <w:tcW w:w="200" w:type="dxa"/>
            <w:tcBorders>
              <w:top w:val="nil"/>
              <w:left w:val="single" w:sz="6" w:space="0" w:color="auto"/>
              <w:bottom w:val="nil"/>
              <w:right w:val="nil"/>
            </w:tcBorders>
          </w:tcPr>
          <w:p w14:paraId="1FBB5585" w14:textId="77777777" w:rsidR="00EA2F34" w:rsidRPr="00393BDB" w:rsidRDefault="00EA2F34" w:rsidP="00BE28D4">
            <w:pPr>
              <w:pStyle w:val="tabletext11"/>
              <w:rPr>
                <w:ins w:id="7085" w:author="Author"/>
              </w:rPr>
            </w:pPr>
          </w:p>
        </w:tc>
        <w:tc>
          <w:tcPr>
            <w:tcW w:w="791" w:type="dxa"/>
            <w:hideMark/>
          </w:tcPr>
          <w:p w14:paraId="70CC92E6" w14:textId="77777777" w:rsidR="00EA2F34" w:rsidRPr="00393BDB" w:rsidRDefault="00EA2F34" w:rsidP="00BE28D4">
            <w:pPr>
              <w:pStyle w:val="tabletext11"/>
              <w:jc w:val="right"/>
              <w:rPr>
                <w:ins w:id="7086" w:author="Author"/>
              </w:rPr>
            </w:pPr>
            <w:ins w:id="7087" w:author="Author">
              <w:r w:rsidRPr="00393BDB">
                <w:t>50</w:t>
              </w:r>
            </w:ins>
          </w:p>
        </w:tc>
        <w:tc>
          <w:tcPr>
            <w:tcW w:w="125" w:type="dxa"/>
          </w:tcPr>
          <w:p w14:paraId="732C7B9C" w14:textId="77777777" w:rsidR="00EA2F34" w:rsidRPr="00393BDB" w:rsidRDefault="00EA2F34" w:rsidP="00BE28D4">
            <w:pPr>
              <w:pStyle w:val="tabletext11"/>
              <w:rPr>
                <w:ins w:id="7088" w:author="Author"/>
              </w:rPr>
            </w:pPr>
          </w:p>
        </w:tc>
        <w:tc>
          <w:tcPr>
            <w:tcW w:w="1052" w:type="dxa"/>
            <w:tcBorders>
              <w:top w:val="nil"/>
              <w:left w:val="single" w:sz="6" w:space="0" w:color="auto"/>
              <w:bottom w:val="nil"/>
              <w:right w:val="single" w:sz="6" w:space="0" w:color="auto"/>
            </w:tcBorders>
            <w:vAlign w:val="bottom"/>
            <w:hideMark/>
          </w:tcPr>
          <w:p w14:paraId="0C8F0BD5" w14:textId="77777777" w:rsidR="00EA2F34" w:rsidRPr="00393BDB" w:rsidRDefault="00EA2F34" w:rsidP="00BE28D4">
            <w:pPr>
              <w:pStyle w:val="tabletext11"/>
              <w:tabs>
                <w:tab w:val="decimal" w:pos="180"/>
              </w:tabs>
              <w:jc w:val="center"/>
              <w:rPr>
                <w:ins w:id="7089" w:author="Author"/>
              </w:rPr>
            </w:pPr>
            <w:ins w:id="7090" w:author="Author">
              <w:r w:rsidRPr="00393BDB">
                <w:t>-0.09</w:t>
              </w:r>
            </w:ins>
          </w:p>
        </w:tc>
        <w:tc>
          <w:tcPr>
            <w:tcW w:w="947" w:type="dxa"/>
            <w:tcBorders>
              <w:top w:val="nil"/>
              <w:left w:val="nil"/>
              <w:bottom w:val="nil"/>
              <w:right w:val="single" w:sz="6" w:space="0" w:color="auto"/>
            </w:tcBorders>
            <w:vAlign w:val="bottom"/>
            <w:hideMark/>
          </w:tcPr>
          <w:p w14:paraId="66C59D1A" w14:textId="77777777" w:rsidR="00EA2F34" w:rsidRPr="00393BDB" w:rsidRDefault="00EA2F34" w:rsidP="00BE28D4">
            <w:pPr>
              <w:pStyle w:val="tabletext11"/>
              <w:tabs>
                <w:tab w:val="decimal" w:pos="180"/>
              </w:tabs>
              <w:jc w:val="center"/>
              <w:rPr>
                <w:ins w:id="7091" w:author="Author"/>
              </w:rPr>
            </w:pPr>
            <w:ins w:id="7092" w:author="Author">
              <w:r w:rsidRPr="00393BDB">
                <w:t>-0.06</w:t>
              </w:r>
            </w:ins>
          </w:p>
        </w:tc>
        <w:tc>
          <w:tcPr>
            <w:tcW w:w="1476" w:type="dxa"/>
            <w:tcBorders>
              <w:top w:val="nil"/>
              <w:left w:val="nil"/>
              <w:bottom w:val="nil"/>
              <w:right w:val="single" w:sz="6" w:space="0" w:color="auto"/>
            </w:tcBorders>
            <w:vAlign w:val="bottom"/>
          </w:tcPr>
          <w:p w14:paraId="4628ED86" w14:textId="77777777" w:rsidR="00EA2F34" w:rsidRPr="00393BDB" w:rsidRDefault="00EA2F34" w:rsidP="00BE28D4">
            <w:pPr>
              <w:pStyle w:val="tabletext11"/>
              <w:tabs>
                <w:tab w:val="decimal" w:pos="600"/>
              </w:tabs>
              <w:rPr>
                <w:ins w:id="7093" w:author="Author"/>
              </w:rPr>
            </w:pPr>
            <w:ins w:id="7094" w:author="Author">
              <w:r w:rsidRPr="00393BDB">
                <w:t>-0.134</w:t>
              </w:r>
            </w:ins>
          </w:p>
        </w:tc>
        <w:tc>
          <w:tcPr>
            <w:tcW w:w="1476" w:type="dxa"/>
            <w:tcBorders>
              <w:top w:val="nil"/>
              <w:left w:val="nil"/>
              <w:bottom w:val="nil"/>
              <w:right w:val="single" w:sz="6" w:space="0" w:color="auto"/>
            </w:tcBorders>
            <w:vAlign w:val="bottom"/>
          </w:tcPr>
          <w:p w14:paraId="2B2D09EB" w14:textId="77777777" w:rsidR="00EA2F34" w:rsidRPr="00393BDB" w:rsidRDefault="00EA2F34" w:rsidP="00BE28D4">
            <w:pPr>
              <w:pStyle w:val="tabletext11"/>
              <w:tabs>
                <w:tab w:val="decimal" w:pos="600"/>
              </w:tabs>
              <w:rPr>
                <w:ins w:id="7095" w:author="Author"/>
              </w:rPr>
            </w:pPr>
            <w:ins w:id="7096" w:author="Author">
              <w:r w:rsidRPr="00393BDB">
                <w:t>-0.122</w:t>
              </w:r>
            </w:ins>
          </w:p>
        </w:tc>
        <w:tc>
          <w:tcPr>
            <w:tcW w:w="1476" w:type="dxa"/>
            <w:tcBorders>
              <w:top w:val="nil"/>
              <w:left w:val="nil"/>
              <w:bottom w:val="nil"/>
              <w:right w:val="single" w:sz="6" w:space="0" w:color="auto"/>
            </w:tcBorders>
            <w:vAlign w:val="bottom"/>
          </w:tcPr>
          <w:p w14:paraId="79E246D9" w14:textId="77777777" w:rsidR="00EA2F34" w:rsidRPr="00393BDB" w:rsidRDefault="00EA2F34" w:rsidP="00BE28D4">
            <w:pPr>
              <w:pStyle w:val="tabletext11"/>
              <w:tabs>
                <w:tab w:val="decimal" w:pos="600"/>
              </w:tabs>
              <w:rPr>
                <w:ins w:id="7097" w:author="Author"/>
              </w:rPr>
            </w:pPr>
            <w:ins w:id="7098" w:author="Author">
              <w:r w:rsidRPr="00393BDB">
                <w:t>-0.142</w:t>
              </w:r>
            </w:ins>
          </w:p>
        </w:tc>
        <w:tc>
          <w:tcPr>
            <w:tcW w:w="1476" w:type="dxa"/>
            <w:tcBorders>
              <w:top w:val="nil"/>
              <w:left w:val="nil"/>
              <w:bottom w:val="nil"/>
              <w:right w:val="single" w:sz="6" w:space="0" w:color="auto"/>
            </w:tcBorders>
            <w:vAlign w:val="bottom"/>
          </w:tcPr>
          <w:p w14:paraId="78C4E1CC" w14:textId="77777777" w:rsidR="00EA2F34" w:rsidRPr="00393BDB" w:rsidRDefault="00EA2F34" w:rsidP="00BE28D4">
            <w:pPr>
              <w:pStyle w:val="tabletext11"/>
              <w:tabs>
                <w:tab w:val="decimal" w:pos="600"/>
              </w:tabs>
              <w:rPr>
                <w:ins w:id="7099" w:author="Author"/>
              </w:rPr>
            </w:pPr>
            <w:ins w:id="7100" w:author="Author">
              <w:r w:rsidRPr="00393BDB">
                <w:t>-0.125</w:t>
              </w:r>
            </w:ins>
          </w:p>
        </w:tc>
        <w:tc>
          <w:tcPr>
            <w:tcW w:w="1072" w:type="dxa"/>
            <w:tcBorders>
              <w:top w:val="nil"/>
              <w:left w:val="nil"/>
              <w:bottom w:val="nil"/>
              <w:right w:val="single" w:sz="6" w:space="0" w:color="auto"/>
            </w:tcBorders>
            <w:vAlign w:val="bottom"/>
          </w:tcPr>
          <w:p w14:paraId="34174FC3" w14:textId="77777777" w:rsidR="00EA2F34" w:rsidRPr="00393BDB" w:rsidRDefault="00EA2F34" w:rsidP="00BE28D4">
            <w:pPr>
              <w:pStyle w:val="tabletext11"/>
              <w:tabs>
                <w:tab w:val="decimal" w:pos="360"/>
              </w:tabs>
              <w:rPr>
                <w:ins w:id="7101" w:author="Author"/>
              </w:rPr>
            </w:pPr>
            <w:ins w:id="7102" w:author="Author">
              <w:r w:rsidRPr="00393BDB">
                <w:t>0.004</w:t>
              </w:r>
            </w:ins>
          </w:p>
        </w:tc>
      </w:tr>
      <w:tr w:rsidR="00EA2F34" w:rsidRPr="00393BDB" w14:paraId="29371B81" w14:textId="77777777" w:rsidTr="00A1082D">
        <w:trPr>
          <w:cantSplit/>
          <w:trHeight w:val="190"/>
          <w:ins w:id="7103" w:author="Author"/>
        </w:trPr>
        <w:tc>
          <w:tcPr>
            <w:tcW w:w="189" w:type="dxa"/>
          </w:tcPr>
          <w:p w14:paraId="44093DE7" w14:textId="77777777" w:rsidR="00EA2F34" w:rsidRPr="00393BDB" w:rsidRDefault="00EA2F34" w:rsidP="00BE28D4">
            <w:pPr>
              <w:pStyle w:val="tabletext11"/>
              <w:rPr>
                <w:ins w:id="7104" w:author="Author"/>
              </w:rPr>
            </w:pPr>
          </w:p>
        </w:tc>
        <w:tc>
          <w:tcPr>
            <w:tcW w:w="200" w:type="dxa"/>
            <w:tcBorders>
              <w:top w:val="nil"/>
              <w:left w:val="single" w:sz="6" w:space="0" w:color="auto"/>
              <w:bottom w:val="nil"/>
              <w:right w:val="nil"/>
            </w:tcBorders>
          </w:tcPr>
          <w:p w14:paraId="31989345" w14:textId="77777777" w:rsidR="00EA2F34" w:rsidRPr="00393BDB" w:rsidRDefault="00EA2F34" w:rsidP="00BE28D4">
            <w:pPr>
              <w:pStyle w:val="tabletext11"/>
              <w:rPr>
                <w:ins w:id="7105" w:author="Author"/>
              </w:rPr>
            </w:pPr>
          </w:p>
        </w:tc>
        <w:tc>
          <w:tcPr>
            <w:tcW w:w="791" w:type="dxa"/>
            <w:hideMark/>
          </w:tcPr>
          <w:p w14:paraId="45569B6D" w14:textId="77777777" w:rsidR="00EA2F34" w:rsidRPr="00393BDB" w:rsidRDefault="00EA2F34" w:rsidP="00BE28D4">
            <w:pPr>
              <w:pStyle w:val="tabletext11"/>
              <w:jc w:val="right"/>
              <w:rPr>
                <w:ins w:id="7106" w:author="Author"/>
              </w:rPr>
            </w:pPr>
            <w:ins w:id="7107" w:author="Author">
              <w:r w:rsidRPr="00393BDB">
                <w:t>100</w:t>
              </w:r>
            </w:ins>
          </w:p>
        </w:tc>
        <w:tc>
          <w:tcPr>
            <w:tcW w:w="125" w:type="dxa"/>
          </w:tcPr>
          <w:p w14:paraId="26958AE0" w14:textId="77777777" w:rsidR="00EA2F34" w:rsidRPr="00393BDB" w:rsidRDefault="00EA2F34" w:rsidP="00BE28D4">
            <w:pPr>
              <w:pStyle w:val="tabletext11"/>
              <w:rPr>
                <w:ins w:id="7108" w:author="Author"/>
              </w:rPr>
            </w:pPr>
          </w:p>
        </w:tc>
        <w:tc>
          <w:tcPr>
            <w:tcW w:w="1052" w:type="dxa"/>
            <w:tcBorders>
              <w:top w:val="nil"/>
              <w:left w:val="single" w:sz="6" w:space="0" w:color="auto"/>
              <w:bottom w:val="nil"/>
              <w:right w:val="single" w:sz="6" w:space="0" w:color="auto"/>
            </w:tcBorders>
            <w:vAlign w:val="bottom"/>
            <w:hideMark/>
          </w:tcPr>
          <w:p w14:paraId="51FD8AE4" w14:textId="77777777" w:rsidR="00EA2F34" w:rsidRPr="00393BDB" w:rsidRDefault="00EA2F34" w:rsidP="00BE28D4">
            <w:pPr>
              <w:pStyle w:val="tabletext11"/>
              <w:tabs>
                <w:tab w:val="decimal" w:pos="180"/>
              </w:tabs>
              <w:jc w:val="center"/>
              <w:rPr>
                <w:ins w:id="7109" w:author="Author"/>
              </w:rPr>
            </w:pPr>
            <w:ins w:id="7110" w:author="Author">
              <w:r w:rsidRPr="00393BDB">
                <w:t>-0.08</w:t>
              </w:r>
            </w:ins>
          </w:p>
        </w:tc>
        <w:tc>
          <w:tcPr>
            <w:tcW w:w="947" w:type="dxa"/>
            <w:tcBorders>
              <w:top w:val="nil"/>
              <w:left w:val="nil"/>
              <w:bottom w:val="nil"/>
              <w:right w:val="single" w:sz="6" w:space="0" w:color="auto"/>
            </w:tcBorders>
            <w:vAlign w:val="bottom"/>
            <w:hideMark/>
          </w:tcPr>
          <w:p w14:paraId="06C62CAA" w14:textId="77777777" w:rsidR="00EA2F34" w:rsidRPr="00393BDB" w:rsidRDefault="00EA2F34" w:rsidP="00BE28D4">
            <w:pPr>
              <w:pStyle w:val="tabletext11"/>
              <w:tabs>
                <w:tab w:val="decimal" w:pos="180"/>
              </w:tabs>
              <w:jc w:val="center"/>
              <w:rPr>
                <w:ins w:id="7111" w:author="Author"/>
              </w:rPr>
            </w:pPr>
            <w:ins w:id="7112" w:author="Author">
              <w:r w:rsidRPr="00393BDB">
                <w:t>-0.05</w:t>
              </w:r>
            </w:ins>
          </w:p>
        </w:tc>
        <w:tc>
          <w:tcPr>
            <w:tcW w:w="1476" w:type="dxa"/>
            <w:tcBorders>
              <w:top w:val="nil"/>
              <w:left w:val="nil"/>
              <w:bottom w:val="nil"/>
              <w:right w:val="single" w:sz="6" w:space="0" w:color="auto"/>
            </w:tcBorders>
            <w:vAlign w:val="bottom"/>
          </w:tcPr>
          <w:p w14:paraId="7BAC3572" w14:textId="77777777" w:rsidR="00EA2F34" w:rsidRPr="00393BDB" w:rsidRDefault="00EA2F34" w:rsidP="00BE28D4">
            <w:pPr>
              <w:pStyle w:val="tabletext11"/>
              <w:tabs>
                <w:tab w:val="decimal" w:pos="600"/>
              </w:tabs>
              <w:rPr>
                <w:ins w:id="7113" w:author="Author"/>
              </w:rPr>
            </w:pPr>
            <w:ins w:id="7114" w:author="Author">
              <w:r w:rsidRPr="00393BDB">
                <w:t>-0.133</w:t>
              </w:r>
            </w:ins>
          </w:p>
        </w:tc>
        <w:tc>
          <w:tcPr>
            <w:tcW w:w="1476" w:type="dxa"/>
            <w:tcBorders>
              <w:top w:val="nil"/>
              <w:left w:val="nil"/>
              <w:bottom w:val="nil"/>
              <w:right w:val="single" w:sz="6" w:space="0" w:color="auto"/>
            </w:tcBorders>
            <w:vAlign w:val="bottom"/>
          </w:tcPr>
          <w:p w14:paraId="188B3F64" w14:textId="77777777" w:rsidR="00EA2F34" w:rsidRPr="00393BDB" w:rsidRDefault="00EA2F34" w:rsidP="00BE28D4">
            <w:pPr>
              <w:pStyle w:val="tabletext11"/>
              <w:tabs>
                <w:tab w:val="decimal" w:pos="600"/>
              </w:tabs>
              <w:rPr>
                <w:ins w:id="7115" w:author="Author"/>
              </w:rPr>
            </w:pPr>
            <w:ins w:id="7116" w:author="Author">
              <w:r w:rsidRPr="00393BDB">
                <w:t>-0.106</w:t>
              </w:r>
            </w:ins>
          </w:p>
        </w:tc>
        <w:tc>
          <w:tcPr>
            <w:tcW w:w="1476" w:type="dxa"/>
            <w:tcBorders>
              <w:top w:val="nil"/>
              <w:left w:val="nil"/>
              <w:bottom w:val="nil"/>
              <w:right w:val="single" w:sz="6" w:space="0" w:color="auto"/>
            </w:tcBorders>
            <w:vAlign w:val="bottom"/>
          </w:tcPr>
          <w:p w14:paraId="310BA53D" w14:textId="77777777" w:rsidR="00EA2F34" w:rsidRPr="00393BDB" w:rsidRDefault="00EA2F34" w:rsidP="00BE28D4">
            <w:pPr>
              <w:pStyle w:val="tabletext11"/>
              <w:tabs>
                <w:tab w:val="decimal" w:pos="600"/>
              </w:tabs>
              <w:rPr>
                <w:ins w:id="7117" w:author="Author"/>
              </w:rPr>
            </w:pPr>
            <w:ins w:id="7118" w:author="Author">
              <w:r w:rsidRPr="00393BDB">
                <w:t>-0.141</w:t>
              </w:r>
            </w:ins>
          </w:p>
        </w:tc>
        <w:tc>
          <w:tcPr>
            <w:tcW w:w="1476" w:type="dxa"/>
            <w:tcBorders>
              <w:top w:val="nil"/>
              <w:left w:val="nil"/>
              <w:bottom w:val="nil"/>
              <w:right w:val="single" w:sz="6" w:space="0" w:color="auto"/>
            </w:tcBorders>
            <w:vAlign w:val="bottom"/>
          </w:tcPr>
          <w:p w14:paraId="26CEDAB2" w14:textId="77777777" w:rsidR="00EA2F34" w:rsidRPr="00393BDB" w:rsidRDefault="00EA2F34" w:rsidP="00BE28D4">
            <w:pPr>
              <w:pStyle w:val="tabletext11"/>
              <w:tabs>
                <w:tab w:val="decimal" w:pos="600"/>
              </w:tabs>
              <w:rPr>
                <w:ins w:id="7119" w:author="Author"/>
              </w:rPr>
            </w:pPr>
            <w:ins w:id="7120" w:author="Author">
              <w:r w:rsidRPr="00393BDB">
                <w:t>-0.115</w:t>
              </w:r>
            </w:ins>
          </w:p>
        </w:tc>
        <w:tc>
          <w:tcPr>
            <w:tcW w:w="1072" w:type="dxa"/>
            <w:tcBorders>
              <w:top w:val="nil"/>
              <w:left w:val="nil"/>
              <w:bottom w:val="nil"/>
              <w:right w:val="single" w:sz="6" w:space="0" w:color="auto"/>
            </w:tcBorders>
            <w:vAlign w:val="bottom"/>
          </w:tcPr>
          <w:p w14:paraId="68A8A7B8" w14:textId="77777777" w:rsidR="00EA2F34" w:rsidRPr="00393BDB" w:rsidRDefault="00EA2F34" w:rsidP="00BE28D4">
            <w:pPr>
              <w:pStyle w:val="tabletext11"/>
              <w:tabs>
                <w:tab w:val="decimal" w:pos="360"/>
              </w:tabs>
              <w:rPr>
                <w:ins w:id="7121" w:author="Author"/>
              </w:rPr>
            </w:pPr>
            <w:ins w:id="7122" w:author="Author">
              <w:r w:rsidRPr="00393BDB">
                <w:t>0.007</w:t>
              </w:r>
            </w:ins>
          </w:p>
        </w:tc>
      </w:tr>
      <w:tr w:rsidR="00EA2F34" w:rsidRPr="00393BDB" w14:paraId="6AD3ECCC" w14:textId="77777777" w:rsidTr="00A1082D">
        <w:trPr>
          <w:cantSplit/>
          <w:trHeight w:val="190"/>
          <w:ins w:id="7123" w:author="Author"/>
        </w:trPr>
        <w:tc>
          <w:tcPr>
            <w:tcW w:w="189" w:type="dxa"/>
          </w:tcPr>
          <w:p w14:paraId="4226FFA7" w14:textId="77777777" w:rsidR="00EA2F34" w:rsidRPr="00393BDB" w:rsidRDefault="00EA2F34" w:rsidP="00BE28D4">
            <w:pPr>
              <w:pStyle w:val="tabletext11"/>
              <w:rPr>
                <w:ins w:id="7124" w:author="Author"/>
              </w:rPr>
            </w:pPr>
          </w:p>
        </w:tc>
        <w:tc>
          <w:tcPr>
            <w:tcW w:w="200" w:type="dxa"/>
            <w:tcBorders>
              <w:top w:val="nil"/>
              <w:left w:val="single" w:sz="6" w:space="0" w:color="auto"/>
              <w:bottom w:val="nil"/>
              <w:right w:val="nil"/>
            </w:tcBorders>
          </w:tcPr>
          <w:p w14:paraId="6D2A70B3" w14:textId="77777777" w:rsidR="00EA2F34" w:rsidRPr="00393BDB" w:rsidRDefault="00EA2F34" w:rsidP="00BE28D4">
            <w:pPr>
              <w:pStyle w:val="tabletext11"/>
              <w:rPr>
                <w:ins w:id="7125" w:author="Author"/>
              </w:rPr>
            </w:pPr>
          </w:p>
        </w:tc>
        <w:tc>
          <w:tcPr>
            <w:tcW w:w="791" w:type="dxa"/>
            <w:hideMark/>
          </w:tcPr>
          <w:p w14:paraId="1032645D" w14:textId="77777777" w:rsidR="00EA2F34" w:rsidRPr="00393BDB" w:rsidRDefault="00EA2F34" w:rsidP="00BE28D4">
            <w:pPr>
              <w:pStyle w:val="tabletext11"/>
              <w:jc w:val="right"/>
              <w:rPr>
                <w:ins w:id="7126" w:author="Author"/>
              </w:rPr>
            </w:pPr>
            <w:ins w:id="7127" w:author="Author">
              <w:r w:rsidRPr="00393BDB">
                <w:t>200</w:t>
              </w:r>
            </w:ins>
          </w:p>
        </w:tc>
        <w:tc>
          <w:tcPr>
            <w:tcW w:w="125" w:type="dxa"/>
          </w:tcPr>
          <w:p w14:paraId="7840F576" w14:textId="77777777" w:rsidR="00EA2F34" w:rsidRPr="00393BDB" w:rsidRDefault="00EA2F34" w:rsidP="00BE28D4">
            <w:pPr>
              <w:pStyle w:val="tabletext11"/>
              <w:rPr>
                <w:ins w:id="7128" w:author="Author"/>
              </w:rPr>
            </w:pPr>
          </w:p>
        </w:tc>
        <w:tc>
          <w:tcPr>
            <w:tcW w:w="1052" w:type="dxa"/>
            <w:tcBorders>
              <w:top w:val="nil"/>
              <w:left w:val="single" w:sz="6" w:space="0" w:color="auto"/>
              <w:bottom w:val="nil"/>
              <w:right w:val="single" w:sz="6" w:space="0" w:color="auto"/>
            </w:tcBorders>
            <w:vAlign w:val="bottom"/>
            <w:hideMark/>
          </w:tcPr>
          <w:p w14:paraId="6F159A1D" w14:textId="77777777" w:rsidR="00EA2F34" w:rsidRPr="00393BDB" w:rsidRDefault="00EA2F34" w:rsidP="00BE28D4">
            <w:pPr>
              <w:pStyle w:val="tabletext11"/>
              <w:jc w:val="center"/>
              <w:rPr>
                <w:ins w:id="7129" w:author="Author"/>
              </w:rPr>
            </w:pPr>
            <w:ins w:id="7130" w:author="Author">
              <w:r w:rsidRPr="00393BDB">
                <w:t>N/A</w:t>
              </w:r>
            </w:ins>
          </w:p>
        </w:tc>
        <w:tc>
          <w:tcPr>
            <w:tcW w:w="947" w:type="dxa"/>
            <w:tcBorders>
              <w:top w:val="nil"/>
              <w:left w:val="nil"/>
              <w:bottom w:val="nil"/>
              <w:right w:val="single" w:sz="6" w:space="0" w:color="auto"/>
            </w:tcBorders>
            <w:vAlign w:val="bottom"/>
            <w:hideMark/>
          </w:tcPr>
          <w:p w14:paraId="2AC63A41" w14:textId="77777777" w:rsidR="00EA2F34" w:rsidRPr="00393BDB" w:rsidRDefault="00EA2F34" w:rsidP="00BE28D4">
            <w:pPr>
              <w:pStyle w:val="tabletext11"/>
              <w:jc w:val="center"/>
              <w:rPr>
                <w:ins w:id="7131" w:author="Author"/>
              </w:rPr>
            </w:pPr>
            <w:ins w:id="7132" w:author="Author">
              <w:r w:rsidRPr="00393BDB">
                <w:t>N/A</w:t>
              </w:r>
            </w:ins>
          </w:p>
        </w:tc>
        <w:tc>
          <w:tcPr>
            <w:tcW w:w="1476" w:type="dxa"/>
            <w:tcBorders>
              <w:top w:val="nil"/>
              <w:left w:val="nil"/>
              <w:bottom w:val="nil"/>
              <w:right w:val="single" w:sz="6" w:space="0" w:color="auto"/>
            </w:tcBorders>
            <w:vAlign w:val="bottom"/>
          </w:tcPr>
          <w:p w14:paraId="11B5A2DD" w14:textId="77777777" w:rsidR="00EA2F34" w:rsidRPr="00393BDB" w:rsidRDefault="00EA2F34" w:rsidP="00BE28D4">
            <w:pPr>
              <w:pStyle w:val="tabletext11"/>
              <w:tabs>
                <w:tab w:val="decimal" w:pos="600"/>
              </w:tabs>
              <w:rPr>
                <w:ins w:id="7133" w:author="Author"/>
              </w:rPr>
            </w:pPr>
            <w:ins w:id="7134" w:author="Author">
              <w:r w:rsidRPr="00393BDB">
                <w:t>-0.132</w:t>
              </w:r>
            </w:ins>
          </w:p>
        </w:tc>
        <w:tc>
          <w:tcPr>
            <w:tcW w:w="1476" w:type="dxa"/>
            <w:tcBorders>
              <w:top w:val="nil"/>
              <w:left w:val="nil"/>
              <w:bottom w:val="nil"/>
              <w:right w:val="single" w:sz="6" w:space="0" w:color="auto"/>
            </w:tcBorders>
            <w:vAlign w:val="bottom"/>
          </w:tcPr>
          <w:p w14:paraId="0035A433" w14:textId="77777777" w:rsidR="00EA2F34" w:rsidRPr="00393BDB" w:rsidRDefault="00EA2F34" w:rsidP="00BE28D4">
            <w:pPr>
              <w:pStyle w:val="tabletext11"/>
              <w:tabs>
                <w:tab w:val="decimal" w:pos="600"/>
              </w:tabs>
              <w:rPr>
                <w:ins w:id="7135" w:author="Author"/>
              </w:rPr>
            </w:pPr>
            <w:ins w:id="7136" w:author="Author">
              <w:r w:rsidRPr="00393BDB">
                <w:t>-0.073</w:t>
              </w:r>
            </w:ins>
          </w:p>
        </w:tc>
        <w:tc>
          <w:tcPr>
            <w:tcW w:w="1476" w:type="dxa"/>
            <w:tcBorders>
              <w:top w:val="nil"/>
              <w:left w:val="nil"/>
              <w:bottom w:val="nil"/>
              <w:right w:val="single" w:sz="6" w:space="0" w:color="auto"/>
            </w:tcBorders>
            <w:vAlign w:val="bottom"/>
          </w:tcPr>
          <w:p w14:paraId="24E8D693" w14:textId="77777777" w:rsidR="00EA2F34" w:rsidRPr="00393BDB" w:rsidRDefault="00EA2F34" w:rsidP="00BE28D4">
            <w:pPr>
              <w:pStyle w:val="tabletext11"/>
              <w:tabs>
                <w:tab w:val="decimal" w:pos="600"/>
              </w:tabs>
              <w:rPr>
                <w:ins w:id="7137" w:author="Author"/>
              </w:rPr>
            </w:pPr>
            <w:ins w:id="7138" w:author="Author">
              <w:r w:rsidRPr="00393BDB">
                <w:t>-0.140</w:t>
              </w:r>
            </w:ins>
          </w:p>
        </w:tc>
        <w:tc>
          <w:tcPr>
            <w:tcW w:w="1476" w:type="dxa"/>
            <w:tcBorders>
              <w:top w:val="nil"/>
              <w:left w:val="nil"/>
              <w:bottom w:val="nil"/>
              <w:right w:val="single" w:sz="6" w:space="0" w:color="auto"/>
            </w:tcBorders>
            <w:vAlign w:val="bottom"/>
          </w:tcPr>
          <w:p w14:paraId="137C9907" w14:textId="77777777" w:rsidR="00EA2F34" w:rsidRPr="00393BDB" w:rsidRDefault="00EA2F34" w:rsidP="00BE28D4">
            <w:pPr>
              <w:pStyle w:val="tabletext11"/>
              <w:tabs>
                <w:tab w:val="decimal" w:pos="600"/>
              </w:tabs>
              <w:rPr>
                <w:ins w:id="7139" w:author="Author"/>
              </w:rPr>
            </w:pPr>
            <w:ins w:id="7140" w:author="Author">
              <w:r w:rsidRPr="00393BDB">
                <w:t>-0.098</w:t>
              </w:r>
            </w:ins>
          </w:p>
        </w:tc>
        <w:tc>
          <w:tcPr>
            <w:tcW w:w="1072" w:type="dxa"/>
            <w:tcBorders>
              <w:top w:val="nil"/>
              <w:left w:val="nil"/>
              <w:bottom w:val="nil"/>
              <w:right w:val="single" w:sz="6" w:space="0" w:color="auto"/>
            </w:tcBorders>
            <w:vAlign w:val="bottom"/>
          </w:tcPr>
          <w:p w14:paraId="2E075851" w14:textId="77777777" w:rsidR="00EA2F34" w:rsidRPr="00393BDB" w:rsidRDefault="00EA2F34" w:rsidP="00BE28D4">
            <w:pPr>
              <w:pStyle w:val="tabletext11"/>
              <w:tabs>
                <w:tab w:val="decimal" w:pos="360"/>
              </w:tabs>
              <w:rPr>
                <w:ins w:id="7141" w:author="Author"/>
              </w:rPr>
            </w:pPr>
            <w:ins w:id="7142" w:author="Author">
              <w:r w:rsidRPr="00393BDB">
                <w:t>0.015</w:t>
              </w:r>
            </w:ins>
          </w:p>
        </w:tc>
      </w:tr>
      <w:tr w:rsidR="00EA2F34" w:rsidRPr="00393BDB" w14:paraId="76721EE5" w14:textId="77777777" w:rsidTr="00A1082D">
        <w:trPr>
          <w:cantSplit/>
          <w:trHeight w:val="190"/>
          <w:ins w:id="7143" w:author="Author"/>
        </w:trPr>
        <w:tc>
          <w:tcPr>
            <w:tcW w:w="189" w:type="dxa"/>
          </w:tcPr>
          <w:p w14:paraId="5F3031FD" w14:textId="77777777" w:rsidR="00EA2F34" w:rsidRPr="00393BDB" w:rsidRDefault="00EA2F34" w:rsidP="00BE28D4">
            <w:pPr>
              <w:pStyle w:val="tabletext11"/>
              <w:rPr>
                <w:ins w:id="7144" w:author="Author"/>
              </w:rPr>
            </w:pPr>
          </w:p>
        </w:tc>
        <w:tc>
          <w:tcPr>
            <w:tcW w:w="200" w:type="dxa"/>
            <w:tcBorders>
              <w:top w:val="nil"/>
              <w:left w:val="single" w:sz="6" w:space="0" w:color="auto"/>
              <w:bottom w:val="nil"/>
              <w:right w:val="nil"/>
            </w:tcBorders>
          </w:tcPr>
          <w:p w14:paraId="56FA95B2" w14:textId="77777777" w:rsidR="00EA2F34" w:rsidRPr="00393BDB" w:rsidRDefault="00EA2F34" w:rsidP="00BE28D4">
            <w:pPr>
              <w:pStyle w:val="tabletext11"/>
              <w:rPr>
                <w:ins w:id="7145" w:author="Author"/>
              </w:rPr>
            </w:pPr>
          </w:p>
        </w:tc>
        <w:tc>
          <w:tcPr>
            <w:tcW w:w="791" w:type="dxa"/>
            <w:hideMark/>
          </w:tcPr>
          <w:p w14:paraId="664D9EE2" w14:textId="77777777" w:rsidR="00EA2F34" w:rsidRPr="00393BDB" w:rsidRDefault="00EA2F34" w:rsidP="00BE28D4">
            <w:pPr>
              <w:pStyle w:val="tabletext11"/>
              <w:jc w:val="right"/>
              <w:rPr>
                <w:ins w:id="7146" w:author="Author"/>
              </w:rPr>
            </w:pPr>
            <w:ins w:id="7147" w:author="Author">
              <w:r w:rsidRPr="00393BDB">
                <w:t>250</w:t>
              </w:r>
            </w:ins>
          </w:p>
        </w:tc>
        <w:tc>
          <w:tcPr>
            <w:tcW w:w="125" w:type="dxa"/>
          </w:tcPr>
          <w:p w14:paraId="4AD54068" w14:textId="77777777" w:rsidR="00EA2F34" w:rsidRPr="00393BDB" w:rsidRDefault="00EA2F34" w:rsidP="00BE28D4">
            <w:pPr>
              <w:pStyle w:val="tabletext11"/>
              <w:rPr>
                <w:ins w:id="7148" w:author="Author"/>
              </w:rPr>
            </w:pPr>
          </w:p>
        </w:tc>
        <w:tc>
          <w:tcPr>
            <w:tcW w:w="1052" w:type="dxa"/>
            <w:tcBorders>
              <w:top w:val="nil"/>
              <w:left w:val="single" w:sz="6" w:space="0" w:color="auto"/>
              <w:bottom w:val="nil"/>
              <w:right w:val="single" w:sz="6" w:space="0" w:color="auto"/>
            </w:tcBorders>
            <w:vAlign w:val="bottom"/>
            <w:hideMark/>
          </w:tcPr>
          <w:p w14:paraId="7214BCBB" w14:textId="77777777" w:rsidR="00EA2F34" w:rsidRPr="00393BDB" w:rsidRDefault="00EA2F34" w:rsidP="00BE28D4">
            <w:pPr>
              <w:pStyle w:val="tabletext11"/>
              <w:tabs>
                <w:tab w:val="decimal" w:pos="180"/>
              </w:tabs>
              <w:jc w:val="center"/>
              <w:rPr>
                <w:ins w:id="7149" w:author="Author"/>
              </w:rPr>
            </w:pPr>
            <w:ins w:id="7150" w:author="Author">
              <w:r w:rsidRPr="00393BDB">
                <w:t>-0.06</w:t>
              </w:r>
            </w:ins>
          </w:p>
        </w:tc>
        <w:tc>
          <w:tcPr>
            <w:tcW w:w="947" w:type="dxa"/>
            <w:tcBorders>
              <w:top w:val="nil"/>
              <w:left w:val="nil"/>
              <w:bottom w:val="nil"/>
              <w:right w:val="single" w:sz="6" w:space="0" w:color="auto"/>
            </w:tcBorders>
            <w:vAlign w:val="bottom"/>
            <w:hideMark/>
          </w:tcPr>
          <w:p w14:paraId="209941CE" w14:textId="77777777" w:rsidR="00EA2F34" w:rsidRPr="00393BDB" w:rsidRDefault="00EA2F34" w:rsidP="00BE28D4">
            <w:pPr>
              <w:pStyle w:val="tabletext11"/>
              <w:tabs>
                <w:tab w:val="decimal" w:pos="180"/>
              </w:tabs>
              <w:jc w:val="center"/>
              <w:rPr>
                <w:ins w:id="7151" w:author="Author"/>
              </w:rPr>
            </w:pPr>
            <w:ins w:id="7152" w:author="Author">
              <w:r w:rsidRPr="00393BDB">
                <w:t>-0.04</w:t>
              </w:r>
            </w:ins>
          </w:p>
        </w:tc>
        <w:tc>
          <w:tcPr>
            <w:tcW w:w="1476" w:type="dxa"/>
            <w:tcBorders>
              <w:top w:val="nil"/>
              <w:left w:val="nil"/>
              <w:bottom w:val="nil"/>
              <w:right w:val="single" w:sz="6" w:space="0" w:color="auto"/>
            </w:tcBorders>
            <w:vAlign w:val="bottom"/>
          </w:tcPr>
          <w:p w14:paraId="327E36A8" w14:textId="77777777" w:rsidR="00EA2F34" w:rsidRPr="00393BDB" w:rsidRDefault="00EA2F34" w:rsidP="00BE28D4">
            <w:pPr>
              <w:pStyle w:val="tabletext11"/>
              <w:tabs>
                <w:tab w:val="decimal" w:pos="600"/>
              </w:tabs>
              <w:rPr>
                <w:ins w:id="7153" w:author="Author"/>
              </w:rPr>
            </w:pPr>
            <w:ins w:id="7154" w:author="Author">
              <w:r w:rsidRPr="00393BDB">
                <w:t>-0.131</w:t>
              </w:r>
            </w:ins>
          </w:p>
        </w:tc>
        <w:tc>
          <w:tcPr>
            <w:tcW w:w="1476" w:type="dxa"/>
            <w:tcBorders>
              <w:top w:val="nil"/>
              <w:left w:val="nil"/>
              <w:bottom w:val="nil"/>
              <w:right w:val="single" w:sz="6" w:space="0" w:color="auto"/>
            </w:tcBorders>
            <w:vAlign w:val="bottom"/>
          </w:tcPr>
          <w:p w14:paraId="2F039510" w14:textId="77777777" w:rsidR="00EA2F34" w:rsidRPr="00393BDB" w:rsidRDefault="00EA2F34" w:rsidP="00BE28D4">
            <w:pPr>
              <w:pStyle w:val="tabletext11"/>
              <w:tabs>
                <w:tab w:val="decimal" w:pos="600"/>
              </w:tabs>
              <w:rPr>
                <w:ins w:id="7155" w:author="Author"/>
              </w:rPr>
            </w:pPr>
            <w:ins w:id="7156" w:author="Author">
              <w:r w:rsidRPr="00393BDB">
                <w:t>-0.056</w:t>
              </w:r>
            </w:ins>
          </w:p>
        </w:tc>
        <w:tc>
          <w:tcPr>
            <w:tcW w:w="1476" w:type="dxa"/>
            <w:tcBorders>
              <w:top w:val="nil"/>
              <w:left w:val="nil"/>
              <w:bottom w:val="nil"/>
              <w:right w:val="single" w:sz="6" w:space="0" w:color="auto"/>
            </w:tcBorders>
            <w:vAlign w:val="bottom"/>
          </w:tcPr>
          <w:p w14:paraId="377A4BF9" w14:textId="77777777" w:rsidR="00EA2F34" w:rsidRPr="00393BDB" w:rsidRDefault="00EA2F34" w:rsidP="00BE28D4">
            <w:pPr>
              <w:pStyle w:val="tabletext11"/>
              <w:tabs>
                <w:tab w:val="decimal" w:pos="600"/>
              </w:tabs>
              <w:rPr>
                <w:ins w:id="7157" w:author="Author"/>
              </w:rPr>
            </w:pPr>
            <w:ins w:id="7158" w:author="Author">
              <w:r w:rsidRPr="00393BDB">
                <w:t>-0.139</w:t>
              </w:r>
            </w:ins>
          </w:p>
        </w:tc>
        <w:tc>
          <w:tcPr>
            <w:tcW w:w="1476" w:type="dxa"/>
            <w:tcBorders>
              <w:top w:val="nil"/>
              <w:left w:val="nil"/>
              <w:bottom w:val="nil"/>
              <w:right w:val="single" w:sz="6" w:space="0" w:color="auto"/>
            </w:tcBorders>
            <w:vAlign w:val="bottom"/>
          </w:tcPr>
          <w:p w14:paraId="69C15C08" w14:textId="77777777" w:rsidR="00EA2F34" w:rsidRPr="00393BDB" w:rsidRDefault="00EA2F34" w:rsidP="00BE28D4">
            <w:pPr>
              <w:pStyle w:val="tabletext11"/>
              <w:tabs>
                <w:tab w:val="decimal" w:pos="600"/>
              </w:tabs>
              <w:rPr>
                <w:ins w:id="7159" w:author="Author"/>
              </w:rPr>
            </w:pPr>
            <w:ins w:id="7160" w:author="Author">
              <w:r w:rsidRPr="00393BDB">
                <w:t>-0.089</w:t>
              </w:r>
            </w:ins>
          </w:p>
        </w:tc>
        <w:tc>
          <w:tcPr>
            <w:tcW w:w="1072" w:type="dxa"/>
            <w:tcBorders>
              <w:top w:val="nil"/>
              <w:left w:val="nil"/>
              <w:bottom w:val="nil"/>
              <w:right w:val="single" w:sz="6" w:space="0" w:color="auto"/>
            </w:tcBorders>
            <w:vAlign w:val="bottom"/>
          </w:tcPr>
          <w:p w14:paraId="39F4912C" w14:textId="77777777" w:rsidR="00EA2F34" w:rsidRPr="00393BDB" w:rsidRDefault="00EA2F34" w:rsidP="00BE28D4">
            <w:pPr>
              <w:pStyle w:val="tabletext11"/>
              <w:tabs>
                <w:tab w:val="decimal" w:pos="360"/>
              </w:tabs>
              <w:rPr>
                <w:ins w:id="7161" w:author="Author"/>
              </w:rPr>
            </w:pPr>
            <w:ins w:id="7162" w:author="Author">
              <w:r w:rsidRPr="00393BDB">
                <w:t>0.018</w:t>
              </w:r>
            </w:ins>
          </w:p>
        </w:tc>
      </w:tr>
      <w:tr w:rsidR="00EA2F34" w:rsidRPr="00393BDB" w14:paraId="263547E1" w14:textId="77777777" w:rsidTr="00A1082D">
        <w:trPr>
          <w:cantSplit/>
          <w:trHeight w:val="190"/>
          <w:ins w:id="7163" w:author="Author"/>
        </w:trPr>
        <w:tc>
          <w:tcPr>
            <w:tcW w:w="189" w:type="dxa"/>
          </w:tcPr>
          <w:p w14:paraId="13183633" w14:textId="77777777" w:rsidR="00EA2F34" w:rsidRPr="00393BDB" w:rsidRDefault="00EA2F34" w:rsidP="00BE28D4">
            <w:pPr>
              <w:pStyle w:val="tabletext11"/>
              <w:rPr>
                <w:ins w:id="7164" w:author="Author"/>
              </w:rPr>
            </w:pPr>
          </w:p>
        </w:tc>
        <w:tc>
          <w:tcPr>
            <w:tcW w:w="200" w:type="dxa"/>
            <w:tcBorders>
              <w:top w:val="nil"/>
              <w:left w:val="single" w:sz="6" w:space="0" w:color="auto"/>
              <w:bottom w:val="nil"/>
              <w:right w:val="nil"/>
            </w:tcBorders>
          </w:tcPr>
          <w:p w14:paraId="22E3F182" w14:textId="77777777" w:rsidR="00EA2F34" w:rsidRPr="00393BDB" w:rsidRDefault="00EA2F34" w:rsidP="00BE28D4">
            <w:pPr>
              <w:pStyle w:val="tabletext11"/>
              <w:rPr>
                <w:ins w:id="7165" w:author="Author"/>
              </w:rPr>
            </w:pPr>
          </w:p>
        </w:tc>
        <w:tc>
          <w:tcPr>
            <w:tcW w:w="791" w:type="dxa"/>
            <w:hideMark/>
          </w:tcPr>
          <w:p w14:paraId="1DB4DDCC" w14:textId="77777777" w:rsidR="00EA2F34" w:rsidRPr="00393BDB" w:rsidRDefault="00EA2F34" w:rsidP="00BE28D4">
            <w:pPr>
              <w:pStyle w:val="tabletext11"/>
              <w:jc w:val="right"/>
              <w:rPr>
                <w:ins w:id="7166" w:author="Author"/>
              </w:rPr>
            </w:pPr>
            <w:ins w:id="7167" w:author="Author">
              <w:r w:rsidRPr="00393BDB">
                <w:t>500</w:t>
              </w:r>
            </w:ins>
          </w:p>
        </w:tc>
        <w:tc>
          <w:tcPr>
            <w:tcW w:w="125" w:type="dxa"/>
          </w:tcPr>
          <w:p w14:paraId="3EAD9F38" w14:textId="77777777" w:rsidR="00EA2F34" w:rsidRPr="00393BDB" w:rsidRDefault="00EA2F34" w:rsidP="00BE28D4">
            <w:pPr>
              <w:pStyle w:val="tabletext11"/>
              <w:rPr>
                <w:ins w:id="7168" w:author="Author"/>
              </w:rPr>
            </w:pPr>
          </w:p>
        </w:tc>
        <w:tc>
          <w:tcPr>
            <w:tcW w:w="1052" w:type="dxa"/>
            <w:tcBorders>
              <w:top w:val="nil"/>
              <w:left w:val="single" w:sz="6" w:space="0" w:color="auto"/>
              <w:bottom w:val="nil"/>
              <w:right w:val="single" w:sz="6" w:space="0" w:color="auto"/>
            </w:tcBorders>
            <w:vAlign w:val="bottom"/>
            <w:hideMark/>
          </w:tcPr>
          <w:p w14:paraId="25C20575" w14:textId="77777777" w:rsidR="00EA2F34" w:rsidRPr="00393BDB" w:rsidRDefault="00EA2F34" w:rsidP="00BE28D4">
            <w:pPr>
              <w:pStyle w:val="tabletext11"/>
              <w:tabs>
                <w:tab w:val="decimal" w:pos="180"/>
              </w:tabs>
              <w:jc w:val="center"/>
              <w:rPr>
                <w:ins w:id="7169" w:author="Author"/>
              </w:rPr>
            </w:pPr>
            <w:ins w:id="7170" w:author="Author">
              <w:r w:rsidRPr="00393BDB">
                <w:t>0.00</w:t>
              </w:r>
            </w:ins>
          </w:p>
        </w:tc>
        <w:tc>
          <w:tcPr>
            <w:tcW w:w="947" w:type="dxa"/>
            <w:tcBorders>
              <w:top w:val="nil"/>
              <w:left w:val="nil"/>
              <w:bottom w:val="nil"/>
              <w:right w:val="single" w:sz="6" w:space="0" w:color="auto"/>
            </w:tcBorders>
            <w:vAlign w:val="bottom"/>
            <w:hideMark/>
          </w:tcPr>
          <w:p w14:paraId="1F581260" w14:textId="77777777" w:rsidR="00EA2F34" w:rsidRPr="00393BDB" w:rsidRDefault="00EA2F34" w:rsidP="00BE28D4">
            <w:pPr>
              <w:pStyle w:val="tabletext11"/>
              <w:tabs>
                <w:tab w:val="decimal" w:pos="180"/>
              </w:tabs>
              <w:jc w:val="center"/>
              <w:rPr>
                <w:ins w:id="7171" w:author="Author"/>
              </w:rPr>
            </w:pPr>
            <w:ins w:id="7172" w:author="Author">
              <w:r w:rsidRPr="00393BDB">
                <w:t>0.00</w:t>
              </w:r>
            </w:ins>
          </w:p>
        </w:tc>
        <w:tc>
          <w:tcPr>
            <w:tcW w:w="1476" w:type="dxa"/>
            <w:tcBorders>
              <w:top w:val="nil"/>
              <w:left w:val="nil"/>
              <w:bottom w:val="nil"/>
              <w:right w:val="single" w:sz="6" w:space="0" w:color="auto"/>
            </w:tcBorders>
            <w:vAlign w:val="bottom"/>
          </w:tcPr>
          <w:p w14:paraId="10C5C18C" w14:textId="77777777" w:rsidR="00EA2F34" w:rsidRPr="00393BDB" w:rsidRDefault="00EA2F34" w:rsidP="00BE28D4">
            <w:pPr>
              <w:pStyle w:val="tabletext11"/>
              <w:tabs>
                <w:tab w:val="decimal" w:pos="600"/>
              </w:tabs>
              <w:rPr>
                <w:ins w:id="7173" w:author="Author"/>
              </w:rPr>
            </w:pPr>
            <w:ins w:id="7174" w:author="Author">
              <w:r w:rsidRPr="00393BDB">
                <w:t>-0.130</w:t>
              </w:r>
            </w:ins>
          </w:p>
        </w:tc>
        <w:tc>
          <w:tcPr>
            <w:tcW w:w="1476" w:type="dxa"/>
            <w:tcBorders>
              <w:top w:val="nil"/>
              <w:left w:val="nil"/>
              <w:bottom w:val="nil"/>
              <w:right w:val="single" w:sz="6" w:space="0" w:color="auto"/>
            </w:tcBorders>
            <w:vAlign w:val="bottom"/>
          </w:tcPr>
          <w:p w14:paraId="0D9ED514" w14:textId="77777777" w:rsidR="00EA2F34" w:rsidRPr="00393BDB" w:rsidRDefault="00EA2F34" w:rsidP="00BE28D4">
            <w:pPr>
              <w:pStyle w:val="tabletext11"/>
              <w:tabs>
                <w:tab w:val="decimal" w:pos="600"/>
              </w:tabs>
              <w:rPr>
                <w:ins w:id="7175" w:author="Author"/>
              </w:rPr>
            </w:pPr>
            <w:ins w:id="7176" w:author="Author">
              <w:r w:rsidRPr="00393BDB">
                <w:t>0.004</w:t>
              </w:r>
            </w:ins>
          </w:p>
        </w:tc>
        <w:tc>
          <w:tcPr>
            <w:tcW w:w="1476" w:type="dxa"/>
            <w:tcBorders>
              <w:top w:val="nil"/>
              <w:left w:val="nil"/>
              <w:bottom w:val="nil"/>
              <w:right w:val="single" w:sz="6" w:space="0" w:color="auto"/>
            </w:tcBorders>
            <w:vAlign w:val="bottom"/>
          </w:tcPr>
          <w:p w14:paraId="2161231B" w14:textId="77777777" w:rsidR="00EA2F34" w:rsidRPr="00393BDB" w:rsidRDefault="00EA2F34" w:rsidP="00BE28D4">
            <w:pPr>
              <w:pStyle w:val="tabletext11"/>
              <w:tabs>
                <w:tab w:val="decimal" w:pos="600"/>
              </w:tabs>
              <w:rPr>
                <w:ins w:id="7177" w:author="Author"/>
              </w:rPr>
            </w:pPr>
            <w:ins w:id="7178" w:author="Author">
              <w:r w:rsidRPr="00393BDB">
                <w:t>-0.138</w:t>
              </w:r>
            </w:ins>
          </w:p>
        </w:tc>
        <w:tc>
          <w:tcPr>
            <w:tcW w:w="1476" w:type="dxa"/>
            <w:tcBorders>
              <w:top w:val="nil"/>
              <w:left w:val="nil"/>
              <w:bottom w:val="nil"/>
              <w:right w:val="single" w:sz="6" w:space="0" w:color="auto"/>
            </w:tcBorders>
            <w:vAlign w:val="bottom"/>
          </w:tcPr>
          <w:p w14:paraId="268C772F" w14:textId="77777777" w:rsidR="00EA2F34" w:rsidRPr="00393BDB" w:rsidRDefault="00EA2F34" w:rsidP="00BE28D4">
            <w:pPr>
              <w:pStyle w:val="tabletext11"/>
              <w:tabs>
                <w:tab w:val="decimal" w:pos="600"/>
              </w:tabs>
              <w:rPr>
                <w:ins w:id="7179" w:author="Author"/>
              </w:rPr>
            </w:pPr>
            <w:ins w:id="7180" w:author="Author">
              <w:r w:rsidRPr="00393BDB">
                <w:t>-0.057</w:t>
              </w:r>
            </w:ins>
          </w:p>
        </w:tc>
        <w:tc>
          <w:tcPr>
            <w:tcW w:w="1072" w:type="dxa"/>
            <w:tcBorders>
              <w:top w:val="nil"/>
              <w:left w:val="nil"/>
              <w:bottom w:val="nil"/>
              <w:right w:val="single" w:sz="6" w:space="0" w:color="auto"/>
            </w:tcBorders>
            <w:vAlign w:val="bottom"/>
          </w:tcPr>
          <w:p w14:paraId="75C51EA3" w14:textId="77777777" w:rsidR="00EA2F34" w:rsidRPr="00393BDB" w:rsidRDefault="00EA2F34" w:rsidP="00BE28D4">
            <w:pPr>
              <w:pStyle w:val="tabletext11"/>
              <w:tabs>
                <w:tab w:val="decimal" w:pos="360"/>
              </w:tabs>
              <w:rPr>
                <w:ins w:id="7181" w:author="Author"/>
              </w:rPr>
            </w:pPr>
            <w:ins w:id="7182" w:author="Author">
              <w:r w:rsidRPr="00393BDB">
                <w:t>0.036</w:t>
              </w:r>
            </w:ins>
          </w:p>
        </w:tc>
      </w:tr>
      <w:tr w:rsidR="00EA2F34" w:rsidRPr="00393BDB" w14:paraId="29233B4F" w14:textId="77777777" w:rsidTr="00A1082D">
        <w:trPr>
          <w:cantSplit/>
          <w:trHeight w:val="190"/>
          <w:ins w:id="7183" w:author="Author"/>
        </w:trPr>
        <w:tc>
          <w:tcPr>
            <w:tcW w:w="189" w:type="dxa"/>
          </w:tcPr>
          <w:p w14:paraId="65135588" w14:textId="77777777" w:rsidR="00EA2F34" w:rsidRPr="00393BDB" w:rsidRDefault="00EA2F34" w:rsidP="00BE28D4">
            <w:pPr>
              <w:pStyle w:val="tabletext11"/>
              <w:rPr>
                <w:ins w:id="7184" w:author="Author"/>
              </w:rPr>
            </w:pPr>
          </w:p>
        </w:tc>
        <w:tc>
          <w:tcPr>
            <w:tcW w:w="200" w:type="dxa"/>
            <w:tcBorders>
              <w:top w:val="nil"/>
              <w:left w:val="single" w:sz="6" w:space="0" w:color="auto"/>
              <w:bottom w:val="nil"/>
              <w:right w:val="nil"/>
            </w:tcBorders>
          </w:tcPr>
          <w:p w14:paraId="31C53798" w14:textId="77777777" w:rsidR="00EA2F34" w:rsidRPr="00393BDB" w:rsidRDefault="00EA2F34" w:rsidP="00BE28D4">
            <w:pPr>
              <w:pStyle w:val="tabletext11"/>
              <w:rPr>
                <w:ins w:id="7185" w:author="Author"/>
              </w:rPr>
            </w:pPr>
          </w:p>
        </w:tc>
        <w:tc>
          <w:tcPr>
            <w:tcW w:w="791" w:type="dxa"/>
            <w:hideMark/>
          </w:tcPr>
          <w:p w14:paraId="75F29F5A" w14:textId="77777777" w:rsidR="00EA2F34" w:rsidRPr="00393BDB" w:rsidRDefault="00EA2F34" w:rsidP="00BE28D4">
            <w:pPr>
              <w:pStyle w:val="tabletext11"/>
              <w:jc w:val="right"/>
              <w:rPr>
                <w:ins w:id="7186" w:author="Author"/>
              </w:rPr>
            </w:pPr>
            <w:ins w:id="7187" w:author="Author">
              <w:r w:rsidRPr="00393BDB">
                <w:t>1,000</w:t>
              </w:r>
            </w:ins>
          </w:p>
        </w:tc>
        <w:tc>
          <w:tcPr>
            <w:tcW w:w="125" w:type="dxa"/>
          </w:tcPr>
          <w:p w14:paraId="77D8376D" w14:textId="77777777" w:rsidR="00EA2F34" w:rsidRPr="00393BDB" w:rsidRDefault="00EA2F34" w:rsidP="00BE28D4">
            <w:pPr>
              <w:pStyle w:val="tabletext11"/>
              <w:rPr>
                <w:ins w:id="7188" w:author="Author"/>
              </w:rPr>
            </w:pPr>
          </w:p>
        </w:tc>
        <w:tc>
          <w:tcPr>
            <w:tcW w:w="1052" w:type="dxa"/>
            <w:tcBorders>
              <w:top w:val="nil"/>
              <w:left w:val="single" w:sz="6" w:space="0" w:color="auto"/>
              <w:bottom w:val="nil"/>
              <w:right w:val="single" w:sz="6" w:space="0" w:color="auto"/>
            </w:tcBorders>
            <w:vAlign w:val="bottom"/>
            <w:hideMark/>
          </w:tcPr>
          <w:p w14:paraId="3CD35AFE" w14:textId="77777777" w:rsidR="00EA2F34" w:rsidRPr="00393BDB" w:rsidRDefault="00EA2F34" w:rsidP="00BE28D4">
            <w:pPr>
              <w:pStyle w:val="tabletext11"/>
              <w:tabs>
                <w:tab w:val="decimal" w:pos="180"/>
              </w:tabs>
              <w:jc w:val="center"/>
              <w:rPr>
                <w:ins w:id="7189" w:author="Author"/>
              </w:rPr>
            </w:pPr>
            <w:ins w:id="7190" w:author="Author">
              <w:r w:rsidRPr="00393BDB">
                <w:t>0.10</w:t>
              </w:r>
            </w:ins>
          </w:p>
        </w:tc>
        <w:tc>
          <w:tcPr>
            <w:tcW w:w="947" w:type="dxa"/>
            <w:tcBorders>
              <w:top w:val="nil"/>
              <w:left w:val="nil"/>
              <w:bottom w:val="nil"/>
              <w:right w:val="single" w:sz="6" w:space="0" w:color="auto"/>
            </w:tcBorders>
            <w:vAlign w:val="bottom"/>
            <w:hideMark/>
          </w:tcPr>
          <w:p w14:paraId="135688A2" w14:textId="77777777" w:rsidR="00EA2F34" w:rsidRPr="00393BDB" w:rsidRDefault="00EA2F34" w:rsidP="00BE28D4">
            <w:pPr>
              <w:pStyle w:val="tabletext11"/>
              <w:tabs>
                <w:tab w:val="decimal" w:pos="180"/>
              </w:tabs>
              <w:jc w:val="center"/>
              <w:rPr>
                <w:ins w:id="7191" w:author="Author"/>
              </w:rPr>
            </w:pPr>
            <w:ins w:id="7192" w:author="Author">
              <w:r w:rsidRPr="00393BDB">
                <w:t>0.09</w:t>
              </w:r>
            </w:ins>
          </w:p>
        </w:tc>
        <w:tc>
          <w:tcPr>
            <w:tcW w:w="1476" w:type="dxa"/>
            <w:tcBorders>
              <w:top w:val="nil"/>
              <w:left w:val="nil"/>
              <w:bottom w:val="nil"/>
              <w:right w:val="single" w:sz="6" w:space="0" w:color="auto"/>
            </w:tcBorders>
            <w:vAlign w:val="bottom"/>
          </w:tcPr>
          <w:p w14:paraId="79C477D4" w14:textId="77777777" w:rsidR="00EA2F34" w:rsidRPr="00393BDB" w:rsidRDefault="00EA2F34" w:rsidP="00BE28D4">
            <w:pPr>
              <w:pStyle w:val="tabletext11"/>
              <w:tabs>
                <w:tab w:val="decimal" w:pos="600"/>
              </w:tabs>
              <w:rPr>
                <w:ins w:id="7193" w:author="Author"/>
              </w:rPr>
            </w:pPr>
            <w:ins w:id="7194" w:author="Author">
              <w:r w:rsidRPr="00393BDB">
                <w:t>-0.129</w:t>
              </w:r>
            </w:ins>
          </w:p>
        </w:tc>
        <w:tc>
          <w:tcPr>
            <w:tcW w:w="1476" w:type="dxa"/>
            <w:tcBorders>
              <w:top w:val="nil"/>
              <w:left w:val="nil"/>
              <w:bottom w:val="nil"/>
              <w:right w:val="single" w:sz="6" w:space="0" w:color="auto"/>
            </w:tcBorders>
            <w:vAlign w:val="bottom"/>
          </w:tcPr>
          <w:p w14:paraId="0135FD13" w14:textId="77777777" w:rsidR="00EA2F34" w:rsidRPr="00393BDB" w:rsidRDefault="00EA2F34" w:rsidP="00BE28D4">
            <w:pPr>
              <w:pStyle w:val="tabletext11"/>
              <w:tabs>
                <w:tab w:val="decimal" w:pos="600"/>
              </w:tabs>
              <w:rPr>
                <w:ins w:id="7195" w:author="Author"/>
              </w:rPr>
            </w:pPr>
            <w:ins w:id="7196" w:author="Author">
              <w:r w:rsidRPr="00393BDB">
                <w:t>0.086</w:t>
              </w:r>
            </w:ins>
          </w:p>
        </w:tc>
        <w:tc>
          <w:tcPr>
            <w:tcW w:w="1476" w:type="dxa"/>
            <w:tcBorders>
              <w:top w:val="nil"/>
              <w:left w:val="nil"/>
              <w:bottom w:val="nil"/>
              <w:right w:val="single" w:sz="6" w:space="0" w:color="auto"/>
            </w:tcBorders>
            <w:vAlign w:val="bottom"/>
          </w:tcPr>
          <w:p w14:paraId="0F3A7B87" w14:textId="77777777" w:rsidR="00EA2F34" w:rsidRPr="00393BDB" w:rsidRDefault="00EA2F34" w:rsidP="00BE28D4">
            <w:pPr>
              <w:pStyle w:val="tabletext11"/>
              <w:tabs>
                <w:tab w:val="decimal" w:pos="600"/>
              </w:tabs>
              <w:rPr>
                <w:ins w:id="7197" w:author="Author"/>
              </w:rPr>
            </w:pPr>
            <w:ins w:id="7198" w:author="Author">
              <w:r w:rsidRPr="00393BDB">
                <w:t>-0.137</w:t>
              </w:r>
            </w:ins>
          </w:p>
        </w:tc>
        <w:tc>
          <w:tcPr>
            <w:tcW w:w="1476" w:type="dxa"/>
            <w:tcBorders>
              <w:top w:val="nil"/>
              <w:left w:val="nil"/>
              <w:bottom w:val="nil"/>
              <w:right w:val="single" w:sz="6" w:space="0" w:color="auto"/>
            </w:tcBorders>
            <w:vAlign w:val="bottom"/>
          </w:tcPr>
          <w:p w14:paraId="51A1914E" w14:textId="77777777" w:rsidR="00EA2F34" w:rsidRPr="00393BDB" w:rsidRDefault="00EA2F34" w:rsidP="00BE28D4">
            <w:pPr>
              <w:pStyle w:val="tabletext11"/>
              <w:tabs>
                <w:tab w:val="decimal" w:pos="600"/>
              </w:tabs>
              <w:rPr>
                <w:ins w:id="7199" w:author="Author"/>
              </w:rPr>
            </w:pPr>
            <w:ins w:id="7200" w:author="Author">
              <w:r w:rsidRPr="00393BDB">
                <w:t>0.001</w:t>
              </w:r>
            </w:ins>
          </w:p>
        </w:tc>
        <w:tc>
          <w:tcPr>
            <w:tcW w:w="1072" w:type="dxa"/>
            <w:tcBorders>
              <w:top w:val="nil"/>
              <w:left w:val="nil"/>
              <w:bottom w:val="nil"/>
              <w:right w:val="single" w:sz="6" w:space="0" w:color="auto"/>
            </w:tcBorders>
            <w:vAlign w:val="bottom"/>
          </w:tcPr>
          <w:p w14:paraId="3E504992" w14:textId="77777777" w:rsidR="00EA2F34" w:rsidRPr="00393BDB" w:rsidRDefault="00EA2F34" w:rsidP="00BE28D4">
            <w:pPr>
              <w:pStyle w:val="tabletext11"/>
              <w:tabs>
                <w:tab w:val="decimal" w:pos="360"/>
              </w:tabs>
              <w:rPr>
                <w:ins w:id="7201" w:author="Author"/>
              </w:rPr>
            </w:pPr>
            <w:ins w:id="7202" w:author="Author">
              <w:r w:rsidRPr="00393BDB">
                <w:t>0.079</w:t>
              </w:r>
            </w:ins>
          </w:p>
        </w:tc>
      </w:tr>
      <w:tr w:rsidR="00EA2F34" w:rsidRPr="00393BDB" w14:paraId="687EC080" w14:textId="77777777" w:rsidTr="00A1082D">
        <w:trPr>
          <w:cantSplit/>
          <w:trHeight w:val="190"/>
          <w:ins w:id="7203" w:author="Author"/>
        </w:trPr>
        <w:tc>
          <w:tcPr>
            <w:tcW w:w="189" w:type="dxa"/>
          </w:tcPr>
          <w:p w14:paraId="47A7144D" w14:textId="77777777" w:rsidR="00EA2F34" w:rsidRPr="00393BDB" w:rsidRDefault="00EA2F34" w:rsidP="00BE28D4">
            <w:pPr>
              <w:pStyle w:val="tabletext11"/>
              <w:rPr>
                <w:ins w:id="7204" w:author="Author"/>
              </w:rPr>
            </w:pPr>
          </w:p>
        </w:tc>
        <w:tc>
          <w:tcPr>
            <w:tcW w:w="200" w:type="dxa"/>
            <w:tcBorders>
              <w:top w:val="nil"/>
              <w:left w:val="single" w:sz="6" w:space="0" w:color="auto"/>
              <w:bottom w:val="nil"/>
              <w:right w:val="nil"/>
            </w:tcBorders>
          </w:tcPr>
          <w:p w14:paraId="6FC29633" w14:textId="77777777" w:rsidR="00EA2F34" w:rsidRPr="00393BDB" w:rsidRDefault="00EA2F34" w:rsidP="00BE28D4">
            <w:pPr>
              <w:pStyle w:val="tabletext11"/>
              <w:rPr>
                <w:ins w:id="7205" w:author="Author"/>
              </w:rPr>
            </w:pPr>
          </w:p>
        </w:tc>
        <w:tc>
          <w:tcPr>
            <w:tcW w:w="791" w:type="dxa"/>
            <w:hideMark/>
          </w:tcPr>
          <w:p w14:paraId="170926A1" w14:textId="77777777" w:rsidR="00EA2F34" w:rsidRPr="00393BDB" w:rsidRDefault="00EA2F34" w:rsidP="00BE28D4">
            <w:pPr>
              <w:pStyle w:val="tabletext11"/>
              <w:jc w:val="right"/>
              <w:rPr>
                <w:ins w:id="7206" w:author="Author"/>
              </w:rPr>
            </w:pPr>
            <w:ins w:id="7207" w:author="Author">
              <w:r w:rsidRPr="00393BDB">
                <w:t>2,000</w:t>
              </w:r>
            </w:ins>
          </w:p>
        </w:tc>
        <w:tc>
          <w:tcPr>
            <w:tcW w:w="125" w:type="dxa"/>
          </w:tcPr>
          <w:p w14:paraId="551BAAF4" w14:textId="77777777" w:rsidR="00EA2F34" w:rsidRPr="00393BDB" w:rsidRDefault="00EA2F34" w:rsidP="00BE28D4">
            <w:pPr>
              <w:pStyle w:val="tabletext11"/>
              <w:rPr>
                <w:ins w:id="7208" w:author="Author"/>
              </w:rPr>
            </w:pPr>
          </w:p>
        </w:tc>
        <w:tc>
          <w:tcPr>
            <w:tcW w:w="1052" w:type="dxa"/>
            <w:tcBorders>
              <w:top w:val="nil"/>
              <w:left w:val="single" w:sz="6" w:space="0" w:color="auto"/>
              <w:bottom w:val="nil"/>
              <w:right w:val="single" w:sz="6" w:space="0" w:color="auto"/>
            </w:tcBorders>
            <w:vAlign w:val="bottom"/>
            <w:hideMark/>
          </w:tcPr>
          <w:p w14:paraId="217A42E3" w14:textId="77777777" w:rsidR="00EA2F34" w:rsidRPr="00393BDB" w:rsidRDefault="00EA2F34" w:rsidP="00BE28D4">
            <w:pPr>
              <w:pStyle w:val="tabletext11"/>
              <w:tabs>
                <w:tab w:val="decimal" w:pos="180"/>
              </w:tabs>
              <w:jc w:val="center"/>
              <w:rPr>
                <w:ins w:id="7209" w:author="Author"/>
              </w:rPr>
            </w:pPr>
            <w:ins w:id="7210" w:author="Author">
              <w:r w:rsidRPr="00393BDB">
                <w:t>0.26</w:t>
              </w:r>
            </w:ins>
          </w:p>
        </w:tc>
        <w:tc>
          <w:tcPr>
            <w:tcW w:w="947" w:type="dxa"/>
            <w:tcBorders>
              <w:top w:val="nil"/>
              <w:left w:val="nil"/>
              <w:bottom w:val="nil"/>
              <w:right w:val="single" w:sz="6" w:space="0" w:color="auto"/>
            </w:tcBorders>
            <w:vAlign w:val="bottom"/>
            <w:hideMark/>
          </w:tcPr>
          <w:p w14:paraId="6A64B5AF" w14:textId="77777777" w:rsidR="00EA2F34" w:rsidRPr="00393BDB" w:rsidRDefault="00EA2F34" w:rsidP="00BE28D4">
            <w:pPr>
              <w:pStyle w:val="tabletext11"/>
              <w:tabs>
                <w:tab w:val="decimal" w:pos="180"/>
              </w:tabs>
              <w:jc w:val="center"/>
              <w:rPr>
                <w:ins w:id="7211" w:author="Author"/>
              </w:rPr>
            </w:pPr>
            <w:ins w:id="7212" w:author="Author">
              <w:r w:rsidRPr="00393BDB">
                <w:t>0.24</w:t>
              </w:r>
            </w:ins>
          </w:p>
        </w:tc>
        <w:tc>
          <w:tcPr>
            <w:tcW w:w="1476" w:type="dxa"/>
            <w:tcBorders>
              <w:top w:val="nil"/>
              <w:left w:val="nil"/>
              <w:bottom w:val="nil"/>
              <w:right w:val="single" w:sz="6" w:space="0" w:color="auto"/>
            </w:tcBorders>
            <w:vAlign w:val="bottom"/>
          </w:tcPr>
          <w:p w14:paraId="349AF5C2" w14:textId="77777777" w:rsidR="00EA2F34" w:rsidRPr="00393BDB" w:rsidRDefault="00EA2F34" w:rsidP="00BE28D4">
            <w:pPr>
              <w:pStyle w:val="tabletext11"/>
              <w:tabs>
                <w:tab w:val="decimal" w:pos="600"/>
              </w:tabs>
              <w:rPr>
                <w:ins w:id="7213" w:author="Author"/>
              </w:rPr>
            </w:pPr>
            <w:ins w:id="7214" w:author="Author">
              <w:r w:rsidRPr="00393BDB">
                <w:t>-0.128</w:t>
              </w:r>
            </w:ins>
          </w:p>
        </w:tc>
        <w:tc>
          <w:tcPr>
            <w:tcW w:w="1476" w:type="dxa"/>
            <w:tcBorders>
              <w:top w:val="nil"/>
              <w:left w:val="nil"/>
              <w:bottom w:val="nil"/>
              <w:right w:val="single" w:sz="6" w:space="0" w:color="auto"/>
            </w:tcBorders>
            <w:vAlign w:val="bottom"/>
          </w:tcPr>
          <w:p w14:paraId="37D2DEA1" w14:textId="77777777" w:rsidR="00EA2F34" w:rsidRPr="00393BDB" w:rsidRDefault="00EA2F34" w:rsidP="00BE28D4">
            <w:pPr>
              <w:pStyle w:val="tabletext11"/>
              <w:tabs>
                <w:tab w:val="decimal" w:pos="600"/>
              </w:tabs>
              <w:rPr>
                <w:ins w:id="7215" w:author="Author"/>
              </w:rPr>
            </w:pPr>
            <w:ins w:id="7216" w:author="Author">
              <w:r w:rsidRPr="00393BDB">
                <w:t>0.218</w:t>
              </w:r>
            </w:ins>
          </w:p>
        </w:tc>
        <w:tc>
          <w:tcPr>
            <w:tcW w:w="1476" w:type="dxa"/>
            <w:tcBorders>
              <w:top w:val="nil"/>
              <w:left w:val="nil"/>
              <w:bottom w:val="nil"/>
              <w:right w:val="single" w:sz="6" w:space="0" w:color="auto"/>
            </w:tcBorders>
            <w:vAlign w:val="bottom"/>
          </w:tcPr>
          <w:p w14:paraId="2FB3A772" w14:textId="77777777" w:rsidR="00EA2F34" w:rsidRPr="00393BDB" w:rsidRDefault="00EA2F34" w:rsidP="00BE28D4">
            <w:pPr>
              <w:pStyle w:val="tabletext11"/>
              <w:tabs>
                <w:tab w:val="decimal" w:pos="600"/>
              </w:tabs>
              <w:rPr>
                <w:ins w:id="7217" w:author="Author"/>
              </w:rPr>
            </w:pPr>
            <w:ins w:id="7218" w:author="Author">
              <w:r w:rsidRPr="00393BDB">
                <w:t>-0.136</w:t>
              </w:r>
            </w:ins>
          </w:p>
        </w:tc>
        <w:tc>
          <w:tcPr>
            <w:tcW w:w="1476" w:type="dxa"/>
            <w:tcBorders>
              <w:top w:val="nil"/>
              <w:left w:val="nil"/>
              <w:bottom w:val="nil"/>
              <w:right w:val="single" w:sz="6" w:space="0" w:color="auto"/>
            </w:tcBorders>
            <w:vAlign w:val="bottom"/>
          </w:tcPr>
          <w:p w14:paraId="1A2B9BE7" w14:textId="77777777" w:rsidR="00EA2F34" w:rsidRPr="00393BDB" w:rsidRDefault="00EA2F34" w:rsidP="00BE28D4">
            <w:pPr>
              <w:pStyle w:val="tabletext11"/>
              <w:tabs>
                <w:tab w:val="decimal" w:pos="600"/>
              </w:tabs>
              <w:rPr>
                <w:ins w:id="7219" w:author="Author"/>
              </w:rPr>
            </w:pPr>
            <w:ins w:id="7220" w:author="Author">
              <w:r w:rsidRPr="00393BDB">
                <w:t>0.113</w:t>
              </w:r>
            </w:ins>
          </w:p>
        </w:tc>
        <w:tc>
          <w:tcPr>
            <w:tcW w:w="1072" w:type="dxa"/>
            <w:tcBorders>
              <w:top w:val="nil"/>
              <w:left w:val="nil"/>
              <w:bottom w:val="nil"/>
              <w:right w:val="single" w:sz="6" w:space="0" w:color="auto"/>
            </w:tcBorders>
            <w:vAlign w:val="bottom"/>
          </w:tcPr>
          <w:p w14:paraId="1608BE71" w14:textId="77777777" w:rsidR="00EA2F34" w:rsidRPr="00393BDB" w:rsidRDefault="00EA2F34" w:rsidP="00BE28D4">
            <w:pPr>
              <w:pStyle w:val="tabletext11"/>
              <w:tabs>
                <w:tab w:val="decimal" w:pos="360"/>
              </w:tabs>
              <w:rPr>
                <w:ins w:id="7221" w:author="Author"/>
              </w:rPr>
            </w:pPr>
            <w:ins w:id="7222" w:author="Author">
              <w:r w:rsidRPr="00393BDB">
                <w:t>0.171</w:t>
              </w:r>
            </w:ins>
          </w:p>
        </w:tc>
      </w:tr>
      <w:tr w:rsidR="00EA2F34" w:rsidRPr="00393BDB" w14:paraId="47BC26FF" w14:textId="77777777" w:rsidTr="00A1082D">
        <w:trPr>
          <w:cantSplit/>
          <w:trHeight w:val="190"/>
          <w:ins w:id="7223" w:author="Author"/>
        </w:trPr>
        <w:tc>
          <w:tcPr>
            <w:tcW w:w="189" w:type="dxa"/>
          </w:tcPr>
          <w:p w14:paraId="61ABEB54" w14:textId="77777777" w:rsidR="00EA2F34" w:rsidRPr="00393BDB" w:rsidRDefault="00EA2F34" w:rsidP="00BE28D4">
            <w:pPr>
              <w:pStyle w:val="tabletext11"/>
              <w:rPr>
                <w:ins w:id="7224" w:author="Author"/>
              </w:rPr>
            </w:pPr>
          </w:p>
        </w:tc>
        <w:tc>
          <w:tcPr>
            <w:tcW w:w="200" w:type="dxa"/>
            <w:tcBorders>
              <w:top w:val="nil"/>
              <w:left w:val="single" w:sz="6" w:space="0" w:color="auto"/>
              <w:bottom w:val="nil"/>
              <w:right w:val="nil"/>
            </w:tcBorders>
          </w:tcPr>
          <w:p w14:paraId="1B6FE6E2" w14:textId="77777777" w:rsidR="00EA2F34" w:rsidRPr="00393BDB" w:rsidRDefault="00EA2F34" w:rsidP="00BE28D4">
            <w:pPr>
              <w:pStyle w:val="tabletext11"/>
              <w:rPr>
                <w:ins w:id="7225" w:author="Author"/>
              </w:rPr>
            </w:pPr>
          </w:p>
        </w:tc>
        <w:tc>
          <w:tcPr>
            <w:tcW w:w="791" w:type="dxa"/>
            <w:hideMark/>
          </w:tcPr>
          <w:p w14:paraId="2EF93F20" w14:textId="77777777" w:rsidR="00EA2F34" w:rsidRPr="00393BDB" w:rsidRDefault="00EA2F34" w:rsidP="00BE28D4">
            <w:pPr>
              <w:pStyle w:val="tabletext11"/>
              <w:jc w:val="right"/>
              <w:rPr>
                <w:ins w:id="7226" w:author="Author"/>
              </w:rPr>
            </w:pPr>
            <w:ins w:id="7227" w:author="Author">
              <w:r w:rsidRPr="00393BDB">
                <w:t>3,000</w:t>
              </w:r>
            </w:ins>
          </w:p>
        </w:tc>
        <w:tc>
          <w:tcPr>
            <w:tcW w:w="125" w:type="dxa"/>
          </w:tcPr>
          <w:p w14:paraId="2AF76BFE" w14:textId="77777777" w:rsidR="00EA2F34" w:rsidRPr="00393BDB" w:rsidRDefault="00EA2F34" w:rsidP="00BE28D4">
            <w:pPr>
              <w:pStyle w:val="tabletext11"/>
              <w:rPr>
                <w:ins w:id="7228" w:author="Author"/>
              </w:rPr>
            </w:pPr>
          </w:p>
        </w:tc>
        <w:tc>
          <w:tcPr>
            <w:tcW w:w="1052" w:type="dxa"/>
            <w:tcBorders>
              <w:top w:val="nil"/>
              <w:left w:val="single" w:sz="6" w:space="0" w:color="auto"/>
              <w:bottom w:val="nil"/>
              <w:right w:val="single" w:sz="6" w:space="0" w:color="auto"/>
            </w:tcBorders>
            <w:vAlign w:val="bottom"/>
            <w:hideMark/>
          </w:tcPr>
          <w:p w14:paraId="70F6C00B" w14:textId="77777777" w:rsidR="00EA2F34" w:rsidRPr="00393BDB" w:rsidRDefault="00EA2F34" w:rsidP="00BE28D4">
            <w:pPr>
              <w:pStyle w:val="tabletext11"/>
              <w:tabs>
                <w:tab w:val="decimal" w:pos="180"/>
              </w:tabs>
              <w:jc w:val="center"/>
              <w:rPr>
                <w:ins w:id="7229" w:author="Author"/>
              </w:rPr>
            </w:pPr>
            <w:ins w:id="7230" w:author="Author">
              <w:r w:rsidRPr="00393BDB">
                <w:t>0.36</w:t>
              </w:r>
            </w:ins>
          </w:p>
        </w:tc>
        <w:tc>
          <w:tcPr>
            <w:tcW w:w="947" w:type="dxa"/>
            <w:tcBorders>
              <w:top w:val="nil"/>
              <w:left w:val="nil"/>
              <w:bottom w:val="nil"/>
              <w:right w:val="single" w:sz="6" w:space="0" w:color="auto"/>
            </w:tcBorders>
            <w:vAlign w:val="bottom"/>
            <w:hideMark/>
          </w:tcPr>
          <w:p w14:paraId="45325EDB" w14:textId="77777777" w:rsidR="00EA2F34" w:rsidRPr="00393BDB" w:rsidRDefault="00EA2F34" w:rsidP="00BE28D4">
            <w:pPr>
              <w:pStyle w:val="tabletext11"/>
              <w:tabs>
                <w:tab w:val="decimal" w:pos="180"/>
              </w:tabs>
              <w:jc w:val="center"/>
              <w:rPr>
                <w:ins w:id="7231" w:author="Author"/>
              </w:rPr>
            </w:pPr>
            <w:ins w:id="7232" w:author="Author">
              <w:r w:rsidRPr="00393BDB">
                <w:t>0.31</w:t>
              </w:r>
            </w:ins>
          </w:p>
        </w:tc>
        <w:tc>
          <w:tcPr>
            <w:tcW w:w="1476" w:type="dxa"/>
            <w:tcBorders>
              <w:top w:val="nil"/>
              <w:left w:val="nil"/>
              <w:bottom w:val="nil"/>
              <w:right w:val="single" w:sz="6" w:space="0" w:color="auto"/>
            </w:tcBorders>
            <w:vAlign w:val="bottom"/>
          </w:tcPr>
          <w:p w14:paraId="386DD0F3" w14:textId="77777777" w:rsidR="00EA2F34" w:rsidRPr="00393BDB" w:rsidRDefault="00EA2F34" w:rsidP="00BE28D4">
            <w:pPr>
              <w:pStyle w:val="tabletext11"/>
              <w:tabs>
                <w:tab w:val="decimal" w:pos="600"/>
              </w:tabs>
              <w:rPr>
                <w:ins w:id="7233" w:author="Author"/>
              </w:rPr>
            </w:pPr>
            <w:ins w:id="7234" w:author="Author">
              <w:r w:rsidRPr="00393BDB">
                <w:t>-0.127</w:t>
              </w:r>
            </w:ins>
          </w:p>
        </w:tc>
        <w:tc>
          <w:tcPr>
            <w:tcW w:w="1476" w:type="dxa"/>
            <w:tcBorders>
              <w:top w:val="nil"/>
              <w:left w:val="nil"/>
              <w:bottom w:val="nil"/>
              <w:right w:val="single" w:sz="6" w:space="0" w:color="auto"/>
            </w:tcBorders>
            <w:vAlign w:val="bottom"/>
          </w:tcPr>
          <w:p w14:paraId="67F5C880" w14:textId="77777777" w:rsidR="00EA2F34" w:rsidRPr="00393BDB" w:rsidRDefault="00EA2F34" w:rsidP="00BE28D4">
            <w:pPr>
              <w:pStyle w:val="tabletext11"/>
              <w:tabs>
                <w:tab w:val="decimal" w:pos="600"/>
              </w:tabs>
              <w:rPr>
                <w:ins w:id="7235" w:author="Author"/>
              </w:rPr>
            </w:pPr>
            <w:ins w:id="7236" w:author="Author">
              <w:r w:rsidRPr="00393BDB">
                <w:t>0.335</w:t>
              </w:r>
            </w:ins>
          </w:p>
        </w:tc>
        <w:tc>
          <w:tcPr>
            <w:tcW w:w="1476" w:type="dxa"/>
            <w:tcBorders>
              <w:top w:val="nil"/>
              <w:left w:val="nil"/>
              <w:bottom w:val="nil"/>
              <w:right w:val="single" w:sz="6" w:space="0" w:color="auto"/>
            </w:tcBorders>
            <w:vAlign w:val="bottom"/>
          </w:tcPr>
          <w:p w14:paraId="5B19C89D" w14:textId="77777777" w:rsidR="00EA2F34" w:rsidRPr="00393BDB" w:rsidRDefault="00EA2F34" w:rsidP="00BE28D4">
            <w:pPr>
              <w:pStyle w:val="tabletext11"/>
              <w:tabs>
                <w:tab w:val="decimal" w:pos="600"/>
              </w:tabs>
              <w:rPr>
                <w:ins w:id="7237" w:author="Author"/>
              </w:rPr>
            </w:pPr>
            <w:ins w:id="7238" w:author="Author">
              <w:r w:rsidRPr="00393BDB">
                <w:t>-0.135</w:t>
              </w:r>
            </w:ins>
          </w:p>
        </w:tc>
        <w:tc>
          <w:tcPr>
            <w:tcW w:w="1476" w:type="dxa"/>
            <w:tcBorders>
              <w:top w:val="nil"/>
              <w:left w:val="nil"/>
              <w:bottom w:val="nil"/>
              <w:right w:val="single" w:sz="6" w:space="0" w:color="auto"/>
            </w:tcBorders>
            <w:vAlign w:val="bottom"/>
          </w:tcPr>
          <w:p w14:paraId="07322161" w14:textId="77777777" w:rsidR="00EA2F34" w:rsidRPr="00393BDB" w:rsidRDefault="00EA2F34" w:rsidP="00BE28D4">
            <w:pPr>
              <w:pStyle w:val="tabletext11"/>
              <w:tabs>
                <w:tab w:val="decimal" w:pos="600"/>
              </w:tabs>
              <w:rPr>
                <w:ins w:id="7239" w:author="Author"/>
              </w:rPr>
            </w:pPr>
            <w:ins w:id="7240" w:author="Author">
              <w:r w:rsidRPr="00393BDB">
                <w:t>0.223</w:t>
              </w:r>
            </w:ins>
          </w:p>
        </w:tc>
        <w:tc>
          <w:tcPr>
            <w:tcW w:w="1072" w:type="dxa"/>
            <w:tcBorders>
              <w:top w:val="nil"/>
              <w:left w:val="nil"/>
              <w:bottom w:val="nil"/>
              <w:right w:val="single" w:sz="6" w:space="0" w:color="auto"/>
            </w:tcBorders>
            <w:vAlign w:val="bottom"/>
          </w:tcPr>
          <w:p w14:paraId="293740C2" w14:textId="77777777" w:rsidR="00EA2F34" w:rsidRPr="00393BDB" w:rsidRDefault="00EA2F34" w:rsidP="00BE28D4">
            <w:pPr>
              <w:pStyle w:val="tabletext11"/>
              <w:tabs>
                <w:tab w:val="decimal" w:pos="360"/>
              </w:tabs>
              <w:rPr>
                <w:ins w:id="7241" w:author="Author"/>
              </w:rPr>
            </w:pPr>
            <w:ins w:id="7242" w:author="Author">
              <w:r w:rsidRPr="00393BDB">
                <w:t>0.261</w:t>
              </w:r>
            </w:ins>
          </w:p>
        </w:tc>
      </w:tr>
      <w:tr w:rsidR="00EA2F34" w:rsidRPr="00393BDB" w14:paraId="7EE7EB48" w14:textId="77777777" w:rsidTr="00A1082D">
        <w:trPr>
          <w:cantSplit/>
          <w:trHeight w:val="190"/>
          <w:ins w:id="7243" w:author="Author"/>
        </w:trPr>
        <w:tc>
          <w:tcPr>
            <w:tcW w:w="189" w:type="dxa"/>
          </w:tcPr>
          <w:p w14:paraId="1830DA48" w14:textId="77777777" w:rsidR="00EA2F34" w:rsidRPr="00393BDB" w:rsidRDefault="00EA2F34" w:rsidP="00BE28D4">
            <w:pPr>
              <w:pStyle w:val="tabletext11"/>
              <w:rPr>
                <w:ins w:id="7244" w:author="Author"/>
              </w:rPr>
            </w:pPr>
          </w:p>
        </w:tc>
        <w:tc>
          <w:tcPr>
            <w:tcW w:w="200" w:type="dxa"/>
            <w:tcBorders>
              <w:top w:val="nil"/>
              <w:left w:val="single" w:sz="6" w:space="0" w:color="auto"/>
              <w:bottom w:val="nil"/>
              <w:right w:val="nil"/>
            </w:tcBorders>
          </w:tcPr>
          <w:p w14:paraId="2532C73D" w14:textId="77777777" w:rsidR="00EA2F34" w:rsidRPr="00393BDB" w:rsidRDefault="00EA2F34" w:rsidP="00BE28D4">
            <w:pPr>
              <w:pStyle w:val="tabletext11"/>
              <w:rPr>
                <w:ins w:id="7245" w:author="Author"/>
              </w:rPr>
            </w:pPr>
          </w:p>
        </w:tc>
        <w:tc>
          <w:tcPr>
            <w:tcW w:w="791" w:type="dxa"/>
            <w:tcBorders>
              <w:top w:val="nil"/>
              <w:left w:val="nil"/>
              <w:bottom w:val="nil"/>
            </w:tcBorders>
            <w:hideMark/>
          </w:tcPr>
          <w:p w14:paraId="281222CA" w14:textId="77777777" w:rsidR="00EA2F34" w:rsidRPr="00393BDB" w:rsidRDefault="00EA2F34" w:rsidP="00BE28D4">
            <w:pPr>
              <w:pStyle w:val="tabletext11"/>
              <w:jc w:val="right"/>
              <w:rPr>
                <w:ins w:id="7246" w:author="Author"/>
              </w:rPr>
            </w:pPr>
            <w:ins w:id="7247" w:author="Author">
              <w:r w:rsidRPr="00393BDB">
                <w:t>5,000</w:t>
              </w:r>
            </w:ins>
          </w:p>
        </w:tc>
        <w:tc>
          <w:tcPr>
            <w:tcW w:w="125" w:type="dxa"/>
            <w:tcBorders>
              <w:top w:val="nil"/>
              <w:bottom w:val="nil"/>
              <w:right w:val="nil"/>
            </w:tcBorders>
          </w:tcPr>
          <w:p w14:paraId="5ACD58A0" w14:textId="77777777" w:rsidR="00EA2F34" w:rsidRPr="00393BDB" w:rsidRDefault="00EA2F34" w:rsidP="00BE28D4">
            <w:pPr>
              <w:pStyle w:val="tabletext11"/>
              <w:rPr>
                <w:ins w:id="7248" w:author="Author"/>
              </w:rPr>
            </w:pPr>
          </w:p>
        </w:tc>
        <w:tc>
          <w:tcPr>
            <w:tcW w:w="1052" w:type="dxa"/>
            <w:tcBorders>
              <w:top w:val="nil"/>
              <w:left w:val="single" w:sz="6" w:space="0" w:color="auto"/>
              <w:bottom w:val="nil"/>
              <w:right w:val="single" w:sz="6" w:space="0" w:color="auto"/>
            </w:tcBorders>
            <w:vAlign w:val="bottom"/>
            <w:hideMark/>
          </w:tcPr>
          <w:p w14:paraId="12CDE9A4" w14:textId="77777777" w:rsidR="00EA2F34" w:rsidRPr="00393BDB" w:rsidRDefault="00EA2F34" w:rsidP="00BE28D4">
            <w:pPr>
              <w:pStyle w:val="tabletext11"/>
              <w:tabs>
                <w:tab w:val="decimal" w:pos="180"/>
              </w:tabs>
              <w:jc w:val="center"/>
              <w:rPr>
                <w:ins w:id="7249" w:author="Author"/>
              </w:rPr>
            </w:pPr>
            <w:ins w:id="7250" w:author="Author">
              <w:r w:rsidRPr="00393BDB">
                <w:t>0.46</w:t>
              </w:r>
            </w:ins>
          </w:p>
        </w:tc>
        <w:tc>
          <w:tcPr>
            <w:tcW w:w="947" w:type="dxa"/>
            <w:tcBorders>
              <w:top w:val="nil"/>
              <w:left w:val="nil"/>
              <w:bottom w:val="nil"/>
              <w:right w:val="single" w:sz="6" w:space="0" w:color="auto"/>
            </w:tcBorders>
            <w:vAlign w:val="bottom"/>
            <w:hideMark/>
          </w:tcPr>
          <w:p w14:paraId="0088E132" w14:textId="77777777" w:rsidR="00EA2F34" w:rsidRPr="00393BDB" w:rsidRDefault="00EA2F34" w:rsidP="00BE28D4">
            <w:pPr>
              <w:pStyle w:val="tabletext11"/>
              <w:tabs>
                <w:tab w:val="decimal" w:pos="180"/>
              </w:tabs>
              <w:jc w:val="center"/>
              <w:rPr>
                <w:ins w:id="7251" w:author="Author"/>
              </w:rPr>
            </w:pPr>
            <w:ins w:id="7252" w:author="Author">
              <w:r w:rsidRPr="00393BDB">
                <w:t>0.41</w:t>
              </w:r>
            </w:ins>
          </w:p>
        </w:tc>
        <w:tc>
          <w:tcPr>
            <w:tcW w:w="1476" w:type="dxa"/>
            <w:tcBorders>
              <w:top w:val="nil"/>
              <w:left w:val="nil"/>
              <w:bottom w:val="nil"/>
              <w:right w:val="single" w:sz="6" w:space="0" w:color="auto"/>
            </w:tcBorders>
            <w:vAlign w:val="bottom"/>
          </w:tcPr>
          <w:p w14:paraId="1E33D983" w14:textId="77777777" w:rsidR="00EA2F34" w:rsidRPr="00393BDB" w:rsidRDefault="00EA2F34" w:rsidP="00BE28D4">
            <w:pPr>
              <w:pStyle w:val="tabletext11"/>
              <w:tabs>
                <w:tab w:val="decimal" w:pos="600"/>
              </w:tabs>
              <w:rPr>
                <w:ins w:id="7253" w:author="Author"/>
              </w:rPr>
            </w:pPr>
            <w:ins w:id="7254" w:author="Author">
              <w:r w:rsidRPr="00393BDB">
                <w:t>-0.109</w:t>
              </w:r>
            </w:ins>
          </w:p>
        </w:tc>
        <w:tc>
          <w:tcPr>
            <w:tcW w:w="1476" w:type="dxa"/>
            <w:tcBorders>
              <w:top w:val="nil"/>
              <w:left w:val="nil"/>
              <w:bottom w:val="nil"/>
              <w:right w:val="single" w:sz="6" w:space="0" w:color="auto"/>
            </w:tcBorders>
            <w:vAlign w:val="bottom"/>
          </w:tcPr>
          <w:p w14:paraId="462C3FB9" w14:textId="77777777" w:rsidR="00EA2F34" w:rsidRPr="00393BDB" w:rsidRDefault="00EA2F34" w:rsidP="00BE28D4">
            <w:pPr>
              <w:pStyle w:val="tabletext11"/>
              <w:tabs>
                <w:tab w:val="decimal" w:pos="600"/>
              </w:tabs>
              <w:rPr>
                <w:ins w:id="7255" w:author="Author"/>
              </w:rPr>
            </w:pPr>
            <w:ins w:id="7256" w:author="Author">
              <w:r w:rsidRPr="00393BDB">
                <w:t>0.497</w:t>
              </w:r>
            </w:ins>
          </w:p>
        </w:tc>
        <w:tc>
          <w:tcPr>
            <w:tcW w:w="1476" w:type="dxa"/>
            <w:tcBorders>
              <w:top w:val="nil"/>
              <w:left w:val="nil"/>
              <w:bottom w:val="nil"/>
              <w:right w:val="single" w:sz="6" w:space="0" w:color="auto"/>
            </w:tcBorders>
            <w:vAlign w:val="bottom"/>
          </w:tcPr>
          <w:p w14:paraId="2A9565FA" w14:textId="77777777" w:rsidR="00EA2F34" w:rsidRPr="00393BDB" w:rsidRDefault="00EA2F34" w:rsidP="00BE28D4">
            <w:pPr>
              <w:pStyle w:val="tabletext11"/>
              <w:tabs>
                <w:tab w:val="decimal" w:pos="600"/>
              </w:tabs>
              <w:rPr>
                <w:ins w:id="7257" w:author="Author"/>
              </w:rPr>
            </w:pPr>
            <w:ins w:id="7258" w:author="Author">
              <w:r w:rsidRPr="00393BDB">
                <w:t>-0.134</w:t>
              </w:r>
            </w:ins>
          </w:p>
        </w:tc>
        <w:tc>
          <w:tcPr>
            <w:tcW w:w="1476" w:type="dxa"/>
            <w:tcBorders>
              <w:top w:val="nil"/>
              <w:left w:val="nil"/>
              <w:bottom w:val="nil"/>
              <w:right w:val="single" w:sz="6" w:space="0" w:color="auto"/>
            </w:tcBorders>
            <w:vAlign w:val="bottom"/>
          </w:tcPr>
          <w:p w14:paraId="4075E7CF" w14:textId="77777777" w:rsidR="00EA2F34" w:rsidRPr="00393BDB" w:rsidRDefault="00EA2F34" w:rsidP="00BE28D4">
            <w:pPr>
              <w:pStyle w:val="tabletext11"/>
              <w:tabs>
                <w:tab w:val="decimal" w:pos="600"/>
              </w:tabs>
              <w:rPr>
                <w:ins w:id="7259" w:author="Author"/>
              </w:rPr>
            </w:pPr>
            <w:ins w:id="7260" w:author="Author">
              <w:r w:rsidRPr="00393BDB">
                <w:t>0.385</w:t>
              </w:r>
            </w:ins>
          </w:p>
        </w:tc>
        <w:tc>
          <w:tcPr>
            <w:tcW w:w="1072" w:type="dxa"/>
            <w:tcBorders>
              <w:top w:val="nil"/>
              <w:left w:val="nil"/>
              <w:bottom w:val="nil"/>
              <w:right w:val="single" w:sz="6" w:space="0" w:color="auto"/>
            </w:tcBorders>
            <w:vAlign w:val="bottom"/>
          </w:tcPr>
          <w:p w14:paraId="064ACEB0" w14:textId="77777777" w:rsidR="00EA2F34" w:rsidRPr="00393BDB" w:rsidRDefault="00EA2F34" w:rsidP="00BE28D4">
            <w:pPr>
              <w:pStyle w:val="tabletext11"/>
              <w:tabs>
                <w:tab w:val="decimal" w:pos="360"/>
              </w:tabs>
              <w:rPr>
                <w:ins w:id="7261" w:author="Author"/>
              </w:rPr>
            </w:pPr>
            <w:ins w:id="7262" w:author="Author">
              <w:r w:rsidRPr="00393BDB">
                <w:t>0.392</w:t>
              </w:r>
            </w:ins>
          </w:p>
        </w:tc>
      </w:tr>
      <w:tr w:rsidR="00EA2F34" w:rsidRPr="00393BDB" w14:paraId="22F197F5" w14:textId="77777777" w:rsidTr="00A1082D">
        <w:trPr>
          <w:cantSplit/>
          <w:trHeight w:val="190"/>
          <w:ins w:id="7263" w:author="Author"/>
        </w:trPr>
        <w:tc>
          <w:tcPr>
            <w:tcW w:w="189" w:type="dxa"/>
          </w:tcPr>
          <w:p w14:paraId="223A35F3" w14:textId="77777777" w:rsidR="00EA2F34" w:rsidRPr="00393BDB" w:rsidRDefault="00EA2F34" w:rsidP="00BE28D4">
            <w:pPr>
              <w:pStyle w:val="tabletext11"/>
              <w:rPr>
                <w:ins w:id="7264" w:author="Author"/>
              </w:rPr>
            </w:pPr>
          </w:p>
        </w:tc>
        <w:tc>
          <w:tcPr>
            <w:tcW w:w="200" w:type="dxa"/>
            <w:tcBorders>
              <w:top w:val="nil"/>
              <w:left w:val="single" w:sz="6" w:space="0" w:color="auto"/>
              <w:bottom w:val="nil"/>
              <w:right w:val="nil"/>
            </w:tcBorders>
          </w:tcPr>
          <w:p w14:paraId="2E346A71" w14:textId="77777777" w:rsidR="00EA2F34" w:rsidRPr="00393BDB" w:rsidRDefault="00EA2F34" w:rsidP="00BE28D4">
            <w:pPr>
              <w:pStyle w:val="tabletext11"/>
              <w:rPr>
                <w:ins w:id="7265" w:author="Author"/>
              </w:rPr>
            </w:pPr>
          </w:p>
        </w:tc>
        <w:tc>
          <w:tcPr>
            <w:tcW w:w="791" w:type="dxa"/>
            <w:tcBorders>
              <w:top w:val="nil"/>
              <w:left w:val="nil"/>
              <w:bottom w:val="nil"/>
            </w:tcBorders>
          </w:tcPr>
          <w:p w14:paraId="2BE44F9D" w14:textId="77777777" w:rsidR="00EA2F34" w:rsidRPr="00393BDB" w:rsidRDefault="00EA2F34" w:rsidP="00BE28D4">
            <w:pPr>
              <w:pStyle w:val="tabletext11"/>
              <w:jc w:val="right"/>
              <w:rPr>
                <w:ins w:id="7266" w:author="Author"/>
              </w:rPr>
            </w:pPr>
            <w:ins w:id="7267" w:author="Author">
              <w:r w:rsidRPr="00393BDB">
                <w:t>10,000</w:t>
              </w:r>
            </w:ins>
          </w:p>
        </w:tc>
        <w:tc>
          <w:tcPr>
            <w:tcW w:w="125" w:type="dxa"/>
            <w:tcBorders>
              <w:top w:val="nil"/>
              <w:bottom w:val="nil"/>
              <w:right w:val="nil"/>
            </w:tcBorders>
          </w:tcPr>
          <w:p w14:paraId="70CEF65A" w14:textId="77777777" w:rsidR="00EA2F34" w:rsidRPr="00393BDB" w:rsidRDefault="00EA2F34" w:rsidP="00BE28D4">
            <w:pPr>
              <w:pStyle w:val="tabletext11"/>
              <w:rPr>
                <w:ins w:id="7268" w:author="Author"/>
              </w:rPr>
            </w:pPr>
          </w:p>
        </w:tc>
        <w:tc>
          <w:tcPr>
            <w:tcW w:w="1052" w:type="dxa"/>
            <w:tcBorders>
              <w:top w:val="nil"/>
              <w:left w:val="single" w:sz="6" w:space="0" w:color="auto"/>
              <w:bottom w:val="nil"/>
              <w:right w:val="single" w:sz="6" w:space="0" w:color="auto"/>
            </w:tcBorders>
            <w:vAlign w:val="bottom"/>
          </w:tcPr>
          <w:p w14:paraId="4ECDBD00" w14:textId="77777777" w:rsidR="00EA2F34" w:rsidRPr="00393BDB" w:rsidRDefault="00EA2F34" w:rsidP="00BE28D4">
            <w:pPr>
              <w:pStyle w:val="tabletext11"/>
              <w:jc w:val="center"/>
              <w:rPr>
                <w:ins w:id="7269" w:author="Author"/>
              </w:rPr>
            </w:pPr>
            <w:ins w:id="7270" w:author="Author">
              <w:r w:rsidRPr="00393BDB">
                <w:t>N/A</w:t>
              </w:r>
            </w:ins>
          </w:p>
        </w:tc>
        <w:tc>
          <w:tcPr>
            <w:tcW w:w="947" w:type="dxa"/>
            <w:tcBorders>
              <w:top w:val="nil"/>
              <w:left w:val="nil"/>
              <w:bottom w:val="nil"/>
              <w:right w:val="single" w:sz="6" w:space="0" w:color="auto"/>
            </w:tcBorders>
            <w:vAlign w:val="bottom"/>
          </w:tcPr>
          <w:p w14:paraId="45D88ED4" w14:textId="77777777" w:rsidR="00EA2F34" w:rsidRPr="00393BDB" w:rsidRDefault="00EA2F34" w:rsidP="00BE28D4">
            <w:pPr>
              <w:pStyle w:val="tabletext11"/>
              <w:jc w:val="center"/>
              <w:rPr>
                <w:ins w:id="7271" w:author="Author"/>
              </w:rPr>
            </w:pPr>
            <w:ins w:id="7272" w:author="Author">
              <w:r w:rsidRPr="00393BDB">
                <w:t>N/A</w:t>
              </w:r>
            </w:ins>
          </w:p>
        </w:tc>
        <w:tc>
          <w:tcPr>
            <w:tcW w:w="1476" w:type="dxa"/>
            <w:tcBorders>
              <w:top w:val="nil"/>
              <w:left w:val="nil"/>
              <w:bottom w:val="nil"/>
              <w:right w:val="single" w:sz="6" w:space="0" w:color="auto"/>
            </w:tcBorders>
            <w:vAlign w:val="bottom"/>
          </w:tcPr>
          <w:p w14:paraId="1FEC2F16" w14:textId="77777777" w:rsidR="00EA2F34" w:rsidRPr="00393BDB" w:rsidRDefault="00EA2F34" w:rsidP="00BE28D4">
            <w:pPr>
              <w:pStyle w:val="tabletext11"/>
              <w:tabs>
                <w:tab w:val="decimal" w:pos="600"/>
              </w:tabs>
              <w:rPr>
                <w:ins w:id="7273" w:author="Author"/>
              </w:rPr>
            </w:pPr>
            <w:ins w:id="7274" w:author="Author">
              <w:r w:rsidRPr="00393BDB">
                <w:t>-0.063</w:t>
              </w:r>
            </w:ins>
          </w:p>
        </w:tc>
        <w:tc>
          <w:tcPr>
            <w:tcW w:w="1476" w:type="dxa"/>
            <w:tcBorders>
              <w:top w:val="nil"/>
              <w:left w:val="nil"/>
              <w:bottom w:val="nil"/>
              <w:right w:val="single" w:sz="6" w:space="0" w:color="auto"/>
            </w:tcBorders>
            <w:vAlign w:val="bottom"/>
          </w:tcPr>
          <w:p w14:paraId="42D73130" w14:textId="77777777" w:rsidR="00EA2F34" w:rsidRPr="00393BDB" w:rsidRDefault="00EA2F34" w:rsidP="00BE28D4">
            <w:pPr>
              <w:pStyle w:val="tabletext11"/>
              <w:tabs>
                <w:tab w:val="decimal" w:pos="600"/>
              </w:tabs>
              <w:rPr>
                <w:ins w:id="7275" w:author="Author"/>
              </w:rPr>
            </w:pPr>
            <w:ins w:id="7276" w:author="Author">
              <w:r w:rsidRPr="00393BDB">
                <w:t>0.715</w:t>
              </w:r>
            </w:ins>
          </w:p>
        </w:tc>
        <w:tc>
          <w:tcPr>
            <w:tcW w:w="1476" w:type="dxa"/>
            <w:tcBorders>
              <w:top w:val="nil"/>
              <w:left w:val="nil"/>
              <w:bottom w:val="nil"/>
              <w:right w:val="single" w:sz="6" w:space="0" w:color="auto"/>
            </w:tcBorders>
            <w:vAlign w:val="bottom"/>
          </w:tcPr>
          <w:p w14:paraId="5486E23E" w14:textId="77777777" w:rsidR="00EA2F34" w:rsidRPr="00393BDB" w:rsidRDefault="00EA2F34" w:rsidP="00BE28D4">
            <w:pPr>
              <w:pStyle w:val="tabletext11"/>
              <w:tabs>
                <w:tab w:val="decimal" w:pos="600"/>
              </w:tabs>
              <w:rPr>
                <w:ins w:id="7277" w:author="Author"/>
              </w:rPr>
            </w:pPr>
            <w:ins w:id="7278" w:author="Author">
              <w:r w:rsidRPr="00393BDB">
                <w:t>-0.133</w:t>
              </w:r>
            </w:ins>
          </w:p>
        </w:tc>
        <w:tc>
          <w:tcPr>
            <w:tcW w:w="1476" w:type="dxa"/>
            <w:tcBorders>
              <w:top w:val="nil"/>
              <w:left w:val="nil"/>
              <w:bottom w:val="nil"/>
              <w:right w:val="single" w:sz="6" w:space="0" w:color="auto"/>
            </w:tcBorders>
            <w:vAlign w:val="bottom"/>
          </w:tcPr>
          <w:p w14:paraId="55A23C43" w14:textId="77777777" w:rsidR="00EA2F34" w:rsidRPr="00393BDB" w:rsidRDefault="00EA2F34" w:rsidP="00BE28D4">
            <w:pPr>
              <w:pStyle w:val="tabletext11"/>
              <w:tabs>
                <w:tab w:val="decimal" w:pos="600"/>
              </w:tabs>
              <w:rPr>
                <w:ins w:id="7279" w:author="Author"/>
              </w:rPr>
            </w:pPr>
            <w:ins w:id="7280" w:author="Author">
              <w:r w:rsidRPr="00393BDB">
                <w:t>0.609</w:t>
              </w:r>
            </w:ins>
          </w:p>
        </w:tc>
        <w:tc>
          <w:tcPr>
            <w:tcW w:w="1072" w:type="dxa"/>
            <w:tcBorders>
              <w:top w:val="nil"/>
              <w:left w:val="nil"/>
              <w:bottom w:val="nil"/>
              <w:right w:val="single" w:sz="6" w:space="0" w:color="auto"/>
            </w:tcBorders>
            <w:vAlign w:val="bottom"/>
          </w:tcPr>
          <w:p w14:paraId="4BEECB14" w14:textId="77777777" w:rsidR="00EA2F34" w:rsidRPr="00393BDB" w:rsidRDefault="00EA2F34" w:rsidP="00BE28D4">
            <w:pPr>
              <w:pStyle w:val="tabletext11"/>
              <w:tabs>
                <w:tab w:val="decimal" w:pos="360"/>
              </w:tabs>
              <w:rPr>
                <w:ins w:id="7281" w:author="Author"/>
              </w:rPr>
            </w:pPr>
            <w:ins w:id="7282" w:author="Author">
              <w:r w:rsidRPr="00393BDB">
                <w:t>0.589</w:t>
              </w:r>
            </w:ins>
          </w:p>
        </w:tc>
      </w:tr>
      <w:tr w:rsidR="00EA2F34" w:rsidRPr="00393BDB" w14:paraId="2EA82BB7" w14:textId="77777777" w:rsidTr="00A1082D">
        <w:trPr>
          <w:cantSplit/>
          <w:trHeight w:val="190"/>
          <w:ins w:id="7283" w:author="Author"/>
        </w:trPr>
        <w:tc>
          <w:tcPr>
            <w:tcW w:w="189" w:type="dxa"/>
          </w:tcPr>
          <w:p w14:paraId="295F55BE" w14:textId="77777777" w:rsidR="00EA2F34" w:rsidRPr="00393BDB" w:rsidRDefault="00EA2F34" w:rsidP="00BE28D4">
            <w:pPr>
              <w:pStyle w:val="tabletext11"/>
              <w:rPr>
                <w:ins w:id="7284" w:author="Author"/>
              </w:rPr>
            </w:pPr>
          </w:p>
        </w:tc>
        <w:tc>
          <w:tcPr>
            <w:tcW w:w="200" w:type="dxa"/>
            <w:tcBorders>
              <w:top w:val="nil"/>
              <w:left w:val="single" w:sz="6" w:space="0" w:color="auto"/>
              <w:bottom w:val="nil"/>
              <w:right w:val="nil"/>
            </w:tcBorders>
          </w:tcPr>
          <w:p w14:paraId="4969154B" w14:textId="77777777" w:rsidR="00EA2F34" w:rsidRPr="00393BDB" w:rsidRDefault="00EA2F34" w:rsidP="00BE28D4">
            <w:pPr>
              <w:pStyle w:val="tabletext11"/>
              <w:rPr>
                <w:ins w:id="7285" w:author="Author"/>
              </w:rPr>
            </w:pPr>
          </w:p>
        </w:tc>
        <w:tc>
          <w:tcPr>
            <w:tcW w:w="791" w:type="dxa"/>
            <w:tcBorders>
              <w:top w:val="nil"/>
              <w:left w:val="nil"/>
              <w:bottom w:val="nil"/>
            </w:tcBorders>
          </w:tcPr>
          <w:p w14:paraId="5F62ABB8" w14:textId="77777777" w:rsidR="00EA2F34" w:rsidRPr="00393BDB" w:rsidRDefault="00EA2F34" w:rsidP="00BE28D4">
            <w:pPr>
              <w:pStyle w:val="tabletext11"/>
              <w:jc w:val="right"/>
              <w:rPr>
                <w:ins w:id="7286" w:author="Author"/>
              </w:rPr>
            </w:pPr>
            <w:ins w:id="7287" w:author="Author">
              <w:r w:rsidRPr="00393BDB">
                <w:t>15,000</w:t>
              </w:r>
            </w:ins>
          </w:p>
        </w:tc>
        <w:tc>
          <w:tcPr>
            <w:tcW w:w="125" w:type="dxa"/>
            <w:tcBorders>
              <w:top w:val="nil"/>
              <w:bottom w:val="nil"/>
              <w:right w:val="nil"/>
            </w:tcBorders>
          </w:tcPr>
          <w:p w14:paraId="6762AB00" w14:textId="77777777" w:rsidR="00EA2F34" w:rsidRPr="00393BDB" w:rsidRDefault="00EA2F34" w:rsidP="00BE28D4">
            <w:pPr>
              <w:pStyle w:val="tabletext11"/>
              <w:rPr>
                <w:ins w:id="7288" w:author="Author"/>
              </w:rPr>
            </w:pPr>
          </w:p>
        </w:tc>
        <w:tc>
          <w:tcPr>
            <w:tcW w:w="1052" w:type="dxa"/>
            <w:tcBorders>
              <w:top w:val="nil"/>
              <w:left w:val="single" w:sz="6" w:space="0" w:color="auto"/>
              <w:bottom w:val="nil"/>
              <w:right w:val="single" w:sz="6" w:space="0" w:color="auto"/>
            </w:tcBorders>
            <w:vAlign w:val="bottom"/>
          </w:tcPr>
          <w:p w14:paraId="4F471430" w14:textId="77777777" w:rsidR="00EA2F34" w:rsidRPr="00393BDB" w:rsidRDefault="00EA2F34" w:rsidP="00BE28D4">
            <w:pPr>
              <w:pStyle w:val="tabletext11"/>
              <w:jc w:val="center"/>
              <w:rPr>
                <w:ins w:id="7289" w:author="Author"/>
              </w:rPr>
            </w:pPr>
            <w:ins w:id="7290" w:author="Author">
              <w:r w:rsidRPr="00393BDB">
                <w:t>N/A</w:t>
              </w:r>
            </w:ins>
          </w:p>
        </w:tc>
        <w:tc>
          <w:tcPr>
            <w:tcW w:w="947" w:type="dxa"/>
            <w:tcBorders>
              <w:top w:val="nil"/>
              <w:left w:val="nil"/>
              <w:bottom w:val="nil"/>
              <w:right w:val="single" w:sz="6" w:space="0" w:color="auto"/>
            </w:tcBorders>
            <w:vAlign w:val="bottom"/>
          </w:tcPr>
          <w:p w14:paraId="74DE5292" w14:textId="77777777" w:rsidR="00EA2F34" w:rsidRPr="00393BDB" w:rsidRDefault="00EA2F34" w:rsidP="00BE28D4">
            <w:pPr>
              <w:pStyle w:val="tabletext11"/>
              <w:jc w:val="center"/>
              <w:rPr>
                <w:ins w:id="7291" w:author="Author"/>
              </w:rPr>
            </w:pPr>
            <w:ins w:id="7292" w:author="Author">
              <w:r w:rsidRPr="00393BDB">
                <w:t>N/A</w:t>
              </w:r>
            </w:ins>
          </w:p>
        </w:tc>
        <w:tc>
          <w:tcPr>
            <w:tcW w:w="1476" w:type="dxa"/>
            <w:tcBorders>
              <w:top w:val="nil"/>
              <w:left w:val="nil"/>
              <w:bottom w:val="nil"/>
              <w:right w:val="single" w:sz="6" w:space="0" w:color="auto"/>
            </w:tcBorders>
            <w:vAlign w:val="bottom"/>
          </w:tcPr>
          <w:p w14:paraId="1012A2C7" w14:textId="77777777" w:rsidR="00EA2F34" w:rsidRPr="00393BDB" w:rsidRDefault="00EA2F34" w:rsidP="00BE28D4">
            <w:pPr>
              <w:pStyle w:val="tabletext11"/>
              <w:tabs>
                <w:tab w:val="decimal" w:pos="600"/>
              </w:tabs>
              <w:rPr>
                <w:ins w:id="7293" w:author="Author"/>
              </w:rPr>
            </w:pPr>
            <w:ins w:id="7294" w:author="Author">
              <w:r w:rsidRPr="00393BDB">
                <w:t>-0.035</w:t>
              </w:r>
            </w:ins>
          </w:p>
        </w:tc>
        <w:tc>
          <w:tcPr>
            <w:tcW w:w="1476" w:type="dxa"/>
            <w:tcBorders>
              <w:top w:val="nil"/>
              <w:left w:val="nil"/>
              <w:bottom w:val="nil"/>
              <w:right w:val="single" w:sz="6" w:space="0" w:color="auto"/>
            </w:tcBorders>
            <w:vAlign w:val="bottom"/>
          </w:tcPr>
          <w:p w14:paraId="35FB69F6" w14:textId="77777777" w:rsidR="00EA2F34" w:rsidRPr="00393BDB" w:rsidRDefault="00EA2F34" w:rsidP="00BE28D4">
            <w:pPr>
              <w:pStyle w:val="tabletext11"/>
              <w:tabs>
                <w:tab w:val="decimal" w:pos="600"/>
              </w:tabs>
              <w:rPr>
                <w:ins w:id="7295" w:author="Author"/>
              </w:rPr>
            </w:pPr>
            <w:ins w:id="7296" w:author="Author">
              <w:r w:rsidRPr="00393BDB">
                <w:t>0.824</w:t>
              </w:r>
            </w:ins>
          </w:p>
        </w:tc>
        <w:tc>
          <w:tcPr>
            <w:tcW w:w="1476" w:type="dxa"/>
            <w:tcBorders>
              <w:top w:val="nil"/>
              <w:left w:val="nil"/>
              <w:bottom w:val="nil"/>
              <w:right w:val="single" w:sz="6" w:space="0" w:color="auto"/>
            </w:tcBorders>
            <w:vAlign w:val="bottom"/>
          </w:tcPr>
          <w:p w14:paraId="091CC8A7" w14:textId="77777777" w:rsidR="00EA2F34" w:rsidRPr="00393BDB" w:rsidRDefault="00EA2F34" w:rsidP="00BE28D4">
            <w:pPr>
              <w:pStyle w:val="tabletext11"/>
              <w:tabs>
                <w:tab w:val="decimal" w:pos="600"/>
              </w:tabs>
              <w:rPr>
                <w:ins w:id="7297" w:author="Author"/>
              </w:rPr>
            </w:pPr>
            <w:ins w:id="7298" w:author="Author">
              <w:r w:rsidRPr="00393BDB">
                <w:t>-0.132</w:t>
              </w:r>
            </w:ins>
          </w:p>
        </w:tc>
        <w:tc>
          <w:tcPr>
            <w:tcW w:w="1476" w:type="dxa"/>
            <w:tcBorders>
              <w:top w:val="nil"/>
              <w:left w:val="nil"/>
              <w:bottom w:val="nil"/>
              <w:right w:val="single" w:sz="6" w:space="0" w:color="auto"/>
            </w:tcBorders>
            <w:vAlign w:val="bottom"/>
          </w:tcPr>
          <w:p w14:paraId="304A70AE" w14:textId="77777777" w:rsidR="00EA2F34" w:rsidRPr="00393BDB" w:rsidRDefault="00EA2F34" w:rsidP="00BE28D4">
            <w:pPr>
              <w:pStyle w:val="tabletext11"/>
              <w:tabs>
                <w:tab w:val="decimal" w:pos="600"/>
              </w:tabs>
              <w:rPr>
                <w:ins w:id="7299" w:author="Author"/>
              </w:rPr>
            </w:pPr>
            <w:ins w:id="7300" w:author="Author">
              <w:r w:rsidRPr="00393BDB">
                <w:t>0.722</w:t>
              </w:r>
            </w:ins>
          </w:p>
        </w:tc>
        <w:tc>
          <w:tcPr>
            <w:tcW w:w="1072" w:type="dxa"/>
            <w:tcBorders>
              <w:top w:val="nil"/>
              <w:left w:val="nil"/>
              <w:bottom w:val="nil"/>
              <w:right w:val="single" w:sz="6" w:space="0" w:color="auto"/>
            </w:tcBorders>
            <w:vAlign w:val="bottom"/>
          </w:tcPr>
          <w:p w14:paraId="32D19E06" w14:textId="77777777" w:rsidR="00EA2F34" w:rsidRPr="00393BDB" w:rsidRDefault="00EA2F34" w:rsidP="00BE28D4">
            <w:pPr>
              <w:pStyle w:val="tabletext11"/>
              <w:tabs>
                <w:tab w:val="decimal" w:pos="360"/>
              </w:tabs>
              <w:rPr>
                <w:ins w:id="7301" w:author="Author"/>
              </w:rPr>
            </w:pPr>
            <w:ins w:id="7302" w:author="Author">
              <w:r w:rsidRPr="00393BDB">
                <w:t>0.703</w:t>
              </w:r>
            </w:ins>
          </w:p>
        </w:tc>
      </w:tr>
      <w:tr w:rsidR="00EA2F34" w:rsidRPr="00393BDB" w14:paraId="5EB14AE4" w14:textId="77777777" w:rsidTr="00A1082D">
        <w:trPr>
          <w:cantSplit/>
          <w:trHeight w:val="190"/>
          <w:ins w:id="7303" w:author="Author"/>
        </w:trPr>
        <w:tc>
          <w:tcPr>
            <w:tcW w:w="189" w:type="dxa"/>
          </w:tcPr>
          <w:p w14:paraId="04A1D5AA" w14:textId="77777777" w:rsidR="00EA2F34" w:rsidRPr="00393BDB" w:rsidRDefault="00EA2F34" w:rsidP="00BE28D4">
            <w:pPr>
              <w:pStyle w:val="tabletext11"/>
              <w:rPr>
                <w:ins w:id="7304" w:author="Author"/>
              </w:rPr>
            </w:pPr>
          </w:p>
        </w:tc>
        <w:tc>
          <w:tcPr>
            <w:tcW w:w="200" w:type="dxa"/>
            <w:tcBorders>
              <w:top w:val="nil"/>
              <w:left w:val="single" w:sz="6" w:space="0" w:color="auto"/>
              <w:bottom w:val="single" w:sz="6" w:space="0" w:color="auto"/>
              <w:right w:val="nil"/>
            </w:tcBorders>
          </w:tcPr>
          <w:p w14:paraId="4F8E877D" w14:textId="77777777" w:rsidR="00EA2F34" w:rsidRPr="00393BDB" w:rsidRDefault="00EA2F34" w:rsidP="00BE28D4">
            <w:pPr>
              <w:pStyle w:val="tabletext11"/>
              <w:rPr>
                <w:ins w:id="7305" w:author="Author"/>
              </w:rPr>
            </w:pPr>
          </w:p>
        </w:tc>
        <w:tc>
          <w:tcPr>
            <w:tcW w:w="791" w:type="dxa"/>
            <w:tcBorders>
              <w:top w:val="nil"/>
              <w:left w:val="nil"/>
              <w:bottom w:val="single" w:sz="6" w:space="0" w:color="auto"/>
            </w:tcBorders>
          </w:tcPr>
          <w:p w14:paraId="29F0B11C" w14:textId="77777777" w:rsidR="00EA2F34" w:rsidRPr="00393BDB" w:rsidRDefault="00EA2F34" w:rsidP="00BE28D4">
            <w:pPr>
              <w:pStyle w:val="tabletext11"/>
              <w:jc w:val="right"/>
              <w:rPr>
                <w:ins w:id="7306" w:author="Author"/>
              </w:rPr>
            </w:pPr>
            <w:ins w:id="7307" w:author="Author">
              <w:r w:rsidRPr="00393BDB">
                <w:t>20,000</w:t>
              </w:r>
            </w:ins>
          </w:p>
        </w:tc>
        <w:tc>
          <w:tcPr>
            <w:tcW w:w="125" w:type="dxa"/>
            <w:tcBorders>
              <w:top w:val="nil"/>
              <w:bottom w:val="single" w:sz="6" w:space="0" w:color="auto"/>
              <w:right w:val="nil"/>
            </w:tcBorders>
          </w:tcPr>
          <w:p w14:paraId="11C74BD4" w14:textId="77777777" w:rsidR="00EA2F34" w:rsidRPr="00393BDB" w:rsidRDefault="00EA2F34" w:rsidP="00BE28D4">
            <w:pPr>
              <w:pStyle w:val="tabletext11"/>
              <w:rPr>
                <w:ins w:id="7308" w:author="Author"/>
              </w:rPr>
            </w:pPr>
          </w:p>
        </w:tc>
        <w:tc>
          <w:tcPr>
            <w:tcW w:w="1052" w:type="dxa"/>
            <w:tcBorders>
              <w:top w:val="nil"/>
              <w:left w:val="single" w:sz="6" w:space="0" w:color="auto"/>
              <w:bottom w:val="single" w:sz="6" w:space="0" w:color="auto"/>
              <w:right w:val="single" w:sz="6" w:space="0" w:color="auto"/>
            </w:tcBorders>
            <w:vAlign w:val="bottom"/>
          </w:tcPr>
          <w:p w14:paraId="25B4B086" w14:textId="77777777" w:rsidR="00EA2F34" w:rsidRPr="00393BDB" w:rsidRDefault="00EA2F34" w:rsidP="00BE28D4">
            <w:pPr>
              <w:pStyle w:val="tabletext11"/>
              <w:jc w:val="center"/>
              <w:rPr>
                <w:ins w:id="7309" w:author="Author"/>
              </w:rPr>
            </w:pPr>
            <w:ins w:id="7310" w:author="Author">
              <w:r w:rsidRPr="00393BDB">
                <w:t>N/A</w:t>
              </w:r>
            </w:ins>
          </w:p>
        </w:tc>
        <w:tc>
          <w:tcPr>
            <w:tcW w:w="947" w:type="dxa"/>
            <w:tcBorders>
              <w:top w:val="nil"/>
              <w:left w:val="nil"/>
              <w:bottom w:val="single" w:sz="6" w:space="0" w:color="auto"/>
              <w:right w:val="single" w:sz="6" w:space="0" w:color="auto"/>
            </w:tcBorders>
            <w:vAlign w:val="bottom"/>
          </w:tcPr>
          <w:p w14:paraId="1FE4DA7A" w14:textId="77777777" w:rsidR="00EA2F34" w:rsidRPr="00393BDB" w:rsidRDefault="00EA2F34" w:rsidP="00BE28D4">
            <w:pPr>
              <w:pStyle w:val="tabletext11"/>
              <w:jc w:val="center"/>
              <w:rPr>
                <w:ins w:id="7311" w:author="Author"/>
              </w:rPr>
            </w:pPr>
            <w:ins w:id="7312" w:author="Author">
              <w:r w:rsidRPr="00393BDB">
                <w:t>N/A</w:t>
              </w:r>
            </w:ins>
          </w:p>
        </w:tc>
        <w:tc>
          <w:tcPr>
            <w:tcW w:w="1476" w:type="dxa"/>
            <w:tcBorders>
              <w:top w:val="nil"/>
              <w:left w:val="nil"/>
              <w:bottom w:val="single" w:sz="6" w:space="0" w:color="auto"/>
              <w:right w:val="single" w:sz="6" w:space="0" w:color="auto"/>
            </w:tcBorders>
            <w:vAlign w:val="bottom"/>
          </w:tcPr>
          <w:p w14:paraId="299E2CF9" w14:textId="77777777" w:rsidR="00EA2F34" w:rsidRPr="00393BDB" w:rsidRDefault="00EA2F34" w:rsidP="00BE28D4">
            <w:pPr>
              <w:pStyle w:val="tabletext11"/>
              <w:tabs>
                <w:tab w:val="decimal" w:pos="600"/>
              </w:tabs>
              <w:rPr>
                <w:ins w:id="7313" w:author="Author"/>
              </w:rPr>
            </w:pPr>
            <w:ins w:id="7314" w:author="Author">
              <w:r w:rsidRPr="00393BDB">
                <w:t>-0.016</w:t>
              </w:r>
            </w:ins>
          </w:p>
        </w:tc>
        <w:tc>
          <w:tcPr>
            <w:tcW w:w="1476" w:type="dxa"/>
            <w:tcBorders>
              <w:top w:val="nil"/>
              <w:left w:val="nil"/>
              <w:bottom w:val="single" w:sz="6" w:space="0" w:color="auto"/>
              <w:right w:val="single" w:sz="6" w:space="0" w:color="auto"/>
            </w:tcBorders>
            <w:vAlign w:val="bottom"/>
          </w:tcPr>
          <w:p w14:paraId="34301E34" w14:textId="77777777" w:rsidR="00EA2F34" w:rsidRPr="00393BDB" w:rsidRDefault="00EA2F34" w:rsidP="00BE28D4">
            <w:pPr>
              <w:pStyle w:val="tabletext11"/>
              <w:tabs>
                <w:tab w:val="decimal" w:pos="600"/>
              </w:tabs>
              <w:rPr>
                <w:ins w:id="7315" w:author="Author"/>
              </w:rPr>
            </w:pPr>
            <w:ins w:id="7316" w:author="Author">
              <w:r w:rsidRPr="00393BDB">
                <w:t>0.890</w:t>
              </w:r>
            </w:ins>
          </w:p>
        </w:tc>
        <w:tc>
          <w:tcPr>
            <w:tcW w:w="1476" w:type="dxa"/>
            <w:tcBorders>
              <w:top w:val="nil"/>
              <w:left w:val="nil"/>
              <w:bottom w:val="single" w:sz="6" w:space="0" w:color="auto"/>
              <w:right w:val="single" w:sz="6" w:space="0" w:color="auto"/>
            </w:tcBorders>
            <w:vAlign w:val="bottom"/>
          </w:tcPr>
          <w:p w14:paraId="35039140" w14:textId="77777777" w:rsidR="00EA2F34" w:rsidRPr="00393BDB" w:rsidRDefault="00EA2F34" w:rsidP="00BE28D4">
            <w:pPr>
              <w:pStyle w:val="tabletext11"/>
              <w:tabs>
                <w:tab w:val="decimal" w:pos="600"/>
              </w:tabs>
              <w:rPr>
                <w:ins w:id="7317" w:author="Author"/>
              </w:rPr>
            </w:pPr>
            <w:ins w:id="7318" w:author="Author">
              <w:r w:rsidRPr="00393BDB">
                <w:t>-0.131</w:t>
              </w:r>
            </w:ins>
          </w:p>
        </w:tc>
        <w:tc>
          <w:tcPr>
            <w:tcW w:w="1476" w:type="dxa"/>
            <w:tcBorders>
              <w:top w:val="nil"/>
              <w:left w:val="nil"/>
              <w:bottom w:val="single" w:sz="6" w:space="0" w:color="auto"/>
              <w:right w:val="single" w:sz="6" w:space="0" w:color="auto"/>
            </w:tcBorders>
            <w:vAlign w:val="bottom"/>
          </w:tcPr>
          <w:p w14:paraId="64E80E5A" w14:textId="77777777" w:rsidR="00EA2F34" w:rsidRPr="00393BDB" w:rsidRDefault="00EA2F34" w:rsidP="00BE28D4">
            <w:pPr>
              <w:pStyle w:val="tabletext11"/>
              <w:tabs>
                <w:tab w:val="decimal" w:pos="600"/>
              </w:tabs>
              <w:rPr>
                <w:ins w:id="7319" w:author="Author"/>
              </w:rPr>
            </w:pPr>
            <w:ins w:id="7320" w:author="Author">
              <w:r w:rsidRPr="00393BDB">
                <w:t>0.791</w:t>
              </w:r>
            </w:ins>
          </w:p>
        </w:tc>
        <w:tc>
          <w:tcPr>
            <w:tcW w:w="1072" w:type="dxa"/>
            <w:tcBorders>
              <w:top w:val="nil"/>
              <w:left w:val="nil"/>
              <w:bottom w:val="single" w:sz="6" w:space="0" w:color="auto"/>
              <w:right w:val="single" w:sz="6" w:space="0" w:color="auto"/>
            </w:tcBorders>
            <w:vAlign w:val="bottom"/>
          </w:tcPr>
          <w:p w14:paraId="357B8530" w14:textId="77777777" w:rsidR="00EA2F34" w:rsidRPr="00393BDB" w:rsidRDefault="00EA2F34" w:rsidP="00BE28D4">
            <w:pPr>
              <w:pStyle w:val="tabletext11"/>
              <w:tabs>
                <w:tab w:val="decimal" w:pos="360"/>
              </w:tabs>
              <w:rPr>
                <w:ins w:id="7321" w:author="Author"/>
              </w:rPr>
            </w:pPr>
            <w:ins w:id="7322" w:author="Author">
              <w:r w:rsidRPr="00393BDB">
                <w:t>0.784</w:t>
              </w:r>
            </w:ins>
          </w:p>
        </w:tc>
      </w:tr>
    </w:tbl>
    <w:p w14:paraId="5292FF78" w14:textId="77777777" w:rsidR="00EA2F34" w:rsidRPr="00393BDB" w:rsidRDefault="00EA2F34" w:rsidP="00BE28D4">
      <w:pPr>
        <w:pStyle w:val="tablecaption"/>
        <w:rPr>
          <w:ins w:id="7323" w:author="Author"/>
        </w:rPr>
      </w:pPr>
      <w:ins w:id="7324" w:author="Author">
        <w:r w:rsidRPr="00393BDB">
          <w:t>Table 298.B.3. Zone-rated Vehicles Deductible Discount Factors</w:t>
        </w:r>
      </w:ins>
    </w:p>
    <w:p w14:paraId="6C5F74FC" w14:textId="77777777" w:rsidR="00EA2F34" w:rsidRPr="00393BDB" w:rsidRDefault="00EA2F34" w:rsidP="00BE28D4">
      <w:pPr>
        <w:pStyle w:val="isonormal"/>
        <w:rPr>
          <w:ins w:id="7325" w:author="Author"/>
        </w:rPr>
      </w:pPr>
    </w:p>
    <w:p w14:paraId="2517D1F2" w14:textId="77777777" w:rsidR="00EA2F34" w:rsidRPr="00393BDB" w:rsidRDefault="00EA2F34" w:rsidP="00BE28D4">
      <w:pPr>
        <w:pStyle w:val="outlinehd3"/>
        <w:rPr>
          <w:ins w:id="7326" w:author="Author"/>
        </w:rPr>
      </w:pPr>
      <w:ins w:id="7327" w:author="Author">
        <w:r w:rsidRPr="00393BDB">
          <w:tab/>
          <w:t>4.</w:t>
        </w:r>
        <w:r w:rsidRPr="00393BDB">
          <w:tab/>
          <w:t xml:space="preserve">Auto Dealers </w:t>
        </w:r>
        <w:proofErr w:type="gramStart"/>
        <w:r w:rsidRPr="00393BDB">
          <w:t>And</w:t>
        </w:r>
        <w:proofErr w:type="gramEnd"/>
        <w:r w:rsidRPr="00393BDB">
          <w:t xml:space="preserve"> </w:t>
        </w:r>
        <w:proofErr w:type="spellStart"/>
        <w:r w:rsidRPr="00393BDB">
          <w:t>Garagekeepers</w:t>
        </w:r>
        <w:proofErr w:type="spellEnd"/>
      </w:ins>
    </w:p>
    <w:p w14:paraId="1DDE080F" w14:textId="77777777" w:rsidR="00EA2F34" w:rsidRPr="00393BDB" w:rsidRDefault="00EA2F34" w:rsidP="00BE28D4">
      <w:pPr>
        <w:pStyle w:val="outlinehd4"/>
        <w:rPr>
          <w:ins w:id="7328" w:author="Author"/>
        </w:rPr>
      </w:pPr>
      <w:ins w:id="7329" w:author="Author">
        <w:r w:rsidRPr="00393BDB">
          <w:tab/>
          <w:t>a.</w:t>
        </w:r>
        <w:r w:rsidRPr="00393BDB">
          <w:tab/>
          <w:t>Auto Dealers Blanket Collision Deductible Factors</w:t>
        </w:r>
      </w:ins>
    </w:p>
    <w:p w14:paraId="69E7E470" w14:textId="77777777" w:rsidR="00EA2F34" w:rsidRPr="00393BDB" w:rsidRDefault="00EA2F34" w:rsidP="00BE28D4">
      <w:pPr>
        <w:pStyle w:val="space4"/>
        <w:rPr>
          <w:ins w:id="7330"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Change w:id="7331">
          <w:tblGrid>
            <w:gridCol w:w="200"/>
            <w:gridCol w:w="2400"/>
            <w:gridCol w:w="820"/>
            <w:gridCol w:w="200"/>
            <w:gridCol w:w="200"/>
            <w:gridCol w:w="1100"/>
            <w:gridCol w:w="80"/>
            <w:gridCol w:w="1020"/>
            <w:gridCol w:w="2400"/>
          </w:tblGrid>
        </w:tblGridChange>
      </w:tblGrid>
      <w:tr w:rsidR="00EA2F34" w:rsidRPr="00393BDB" w14:paraId="359E4B70" w14:textId="77777777" w:rsidTr="00A1082D">
        <w:trPr>
          <w:trHeight w:val="190"/>
          <w:ins w:id="7332" w:author="Author"/>
        </w:trPr>
        <w:tc>
          <w:tcPr>
            <w:tcW w:w="200" w:type="dxa"/>
            <w:tcBorders>
              <w:right w:val="single" w:sz="6" w:space="0" w:color="auto"/>
            </w:tcBorders>
            <w:tcMar>
              <w:top w:w="0" w:type="dxa"/>
              <w:left w:w="50" w:type="dxa"/>
              <w:bottom w:w="0" w:type="dxa"/>
              <w:right w:w="50" w:type="dxa"/>
            </w:tcMar>
            <w:hideMark/>
          </w:tcPr>
          <w:p w14:paraId="00339759" w14:textId="77777777" w:rsidR="00EA2F34" w:rsidRPr="00393BDB" w:rsidRDefault="00EA2F34" w:rsidP="00BE28D4">
            <w:pPr>
              <w:pStyle w:val="tabletext11"/>
              <w:rPr>
                <w:ins w:id="733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641F212" w14:textId="77777777" w:rsidR="00EA2F34" w:rsidRPr="00393BDB" w:rsidRDefault="00EA2F34" w:rsidP="00BE28D4">
            <w:pPr>
              <w:pStyle w:val="tablehead"/>
              <w:rPr>
                <w:ins w:id="7334" w:author="Author"/>
              </w:rPr>
            </w:pPr>
            <w:ins w:id="7335" w:author="Author">
              <w:r w:rsidRPr="00393BDB">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AF073FC" w14:textId="77777777" w:rsidR="00EA2F34" w:rsidRPr="00393BDB" w:rsidRDefault="00EA2F34" w:rsidP="00BE28D4">
            <w:pPr>
              <w:pStyle w:val="tablehead"/>
              <w:rPr>
                <w:ins w:id="7336" w:author="Author"/>
              </w:rPr>
            </w:pPr>
            <w:ins w:id="7337" w:author="Author">
              <w:r w:rsidRPr="00393BDB">
                <w:t>Factor</w:t>
              </w:r>
            </w:ins>
          </w:p>
        </w:tc>
      </w:tr>
      <w:tr w:rsidR="00EA2F34" w:rsidRPr="00393BDB" w14:paraId="0B4C527C" w14:textId="77777777" w:rsidTr="00EA2F34">
        <w:tblPrEx>
          <w:tblW w:w="0" w:type="auto"/>
          <w:tblInd w:w="-160" w:type="dxa"/>
          <w:tblCellMar>
            <w:left w:w="0" w:type="dxa"/>
            <w:right w:w="0" w:type="dxa"/>
          </w:tblCellMar>
          <w:tblPrExChange w:id="7338" w:author="Author">
            <w:tblPrEx>
              <w:tblW w:w="0" w:type="auto"/>
              <w:tblInd w:w="-160" w:type="dxa"/>
              <w:tblCellMar>
                <w:left w:w="0" w:type="dxa"/>
                <w:right w:w="0" w:type="dxa"/>
              </w:tblCellMar>
            </w:tblPrEx>
          </w:tblPrExChange>
        </w:tblPrEx>
        <w:trPr>
          <w:trHeight w:val="190"/>
          <w:ins w:id="7339" w:author="Author"/>
          <w:trPrChange w:id="7340" w:author="Author">
            <w:trPr>
              <w:gridBefore w:val="3"/>
              <w:trHeight w:val="190"/>
            </w:trPr>
          </w:trPrChange>
        </w:trPr>
        <w:tc>
          <w:tcPr>
            <w:tcW w:w="200" w:type="dxa"/>
            <w:tcBorders>
              <w:right w:val="single" w:sz="6" w:space="0" w:color="auto"/>
            </w:tcBorders>
            <w:tcMar>
              <w:top w:w="0" w:type="dxa"/>
              <w:left w:w="50" w:type="dxa"/>
              <w:bottom w:w="0" w:type="dxa"/>
              <w:right w:w="50" w:type="dxa"/>
            </w:tcMar>
            <w:tcPrChange w:id="7341" w:author="Author">
              <w:tcPr>
                <w:tcW w:w="200" w:type="dxa"/>
                <w:tcBorders>
                  <w:right w:val="single" w:sz="6" w:space="0" w:color="auto"/>
                </w:tcBorders>
                <w:tcMar>
                  <w:top w:w="0" w:type="dxa"/>
                  <w:left w:w="50" w:type="dxa"/>
                  <w:bottom w:w="0" w:type="dxa"/>
                  <w:right w:w="50" w:type="dxa"/>
                </w:tcMar>
              </w:tcPr>
            </w:tcPrChange>
          </w:tcPr>
          <w:p w14:paraId="14C0C6B5" w14:textId="77777777" w:rsidR="00EA2F34" w:rsidRPr="00393BDB" w:rsidRDefault="00EA2F34" w:rsidP="00BE28D4">
            <w:pPr>
              <w:pStyle w:val="tabletext11"/>
              <w:rPr>
                <w:ins w:id="7342" w:author="Author"/>
              </w:rPr>
            </w:pPr>
          </w:p>
        </w:tc>
        <w:tc>
          <w:tcPr>
            <w:tcW w:w="200" w:type="dxa"/>
            <w:tcBorders>
              <w:top w:val="single" w:sz="6" w:space="0" w:color="auto"/>
              <w:left w:val="single" w:sz="6" w:space="0" w:color="auto"/>
            </w:tcBorders>
            <w:tcPrChange w:id="7343" w:author="Author">
              <w:tcPr>
                <w:tcW w:w="200" w:type="dxa"/>
                <w:tcBorders>
                  <w:top w:val="single" w:sz="6" w:space="0" w:color="auto"/>
                  <w:left w:val="single" w:sz="6" w:space="0" w:color="auto"/>
                </w:tcBorders>
              </w:tcPr>
            </w:tcPrChange>
          </w:tcPr>
          <w:p w14:paraId="4293B803" w14:textId="77777777" w:rsidR="00EA2F34" w:rsidRPr="00393BDB" w:rsidRDefault="00EA2F34" w:rsidP="00BE28D4">
            <w:pPr>
              <w:pStyle w:val="tabletext11"/>
              <w:jc w:val="right"/>
              <w:rPr>
                <w:ins w:id="7344" w:author="Author"/>
              </w:rPr>
            </w:pPr>
            <w:ins w:id="7345" w:author="Author">
              <w:r w:rsidRPr="00393BDB">
                <w:t>$</w:t>
              </w:r>
            </w:ins>
          </w:p>
        </w:tc>
        <w:tc>
          <w:tcPr>
            <w:tcW w:w="1250" w:type="dxa"/>
            <w:tcBorders>
              <w:top w:val="single" w:sz="6" w:space="0" w:color="auto"/>
              <w:left w:val="nil"/>
            </w:tcBorders>
            <w:tcPrChange w:id="7346" w:author="Author">
              <w:tcPr>
                <w:tcW w:w="1100" w:type="dxa"/>
                <w:tcBorders>
                  <w:top w:val="single" w:sz="6" w:space="0" w:color="auto"/>
                  <w:left w:val="nil"/>
                  <w:right w:val="single" w:sz="6" w:space="0" w:color="auto"/>
                </w:tcBorders>
              </w:tcPr>
            </w:tcPrChange>
          </w:tcPr>
          <w:p w14:paraId="38073603" w14:textId="77777777" w:rsidR="00EA2F34" w:rsidRPr="00393BDB" w:rsidRDefault="00EA2F34">
            <w:pPr>
              <w:pStyle w:val="tabletext11"/>
              <w:tabs>
                <w:tab w:val="decimal" w:pos="200"/>
              </w:tabs>
              <w:jc w:val="right"/>
              <w:rPr>
                <w:ins w:id="7347" w:author="Author"/>
              </w:rPr>
              <w:pPrChange w:id="7348" w:author="Author">
                <w:pPr>
                  <w:pStyle w:val="tabletext11"/>
                  <w:tabs>
                    <w:tab w:val="decimal" w:pos="200"/>
                  </w:tabs>
                  <w:jc w:val="center"/>
                </w:pPr>
              </w:pPrChange>
            </w:pPr>
            <w:ins w:id="7349" w:author="Author">
              <w:r w:rsidRPr="00393BDB">
                <w:t>250</w:t>
              </w:r>
            </w:ins>
          </w:p>
        </w:tc>
        <w:tc>
          <w:tcPr>
            <w:tcW w:w="950" w:type="dxa"/>
            <w:tcBorders>
              <w:top w:val="single" w:sz="6" w:space="0" w:color="auto"/>
              <w:right w:val="single" w:sz="6" w:space="0" w:color="auto"/>
            </w:tcBorders>
            <w:tcPrChange w:id="7350" w:author="Author">
              <w:tcPr>
                <w:tcW w:w="1100" w:type="dxa"/>
                <w:gridSpan w:val="2"/>
                <w:tcBorders>
                  <w:top w:val="single" w:sz="6" w:space="0" w:color="auto"/>
                  <w:left w:val="nil"/>
                  <w:right w:val="single" w:sz="6" w:space="0" w:color="auto"/>
                </w:tcBorders>
              </w:tcPr>
            </w:tcPrChange>
          </w:tcPr>
          <w:p w14:paraId="07AFF2A6" w14:textId="77777777" w:rsidR="00EA2F34" w:rsidRPr="00393BDB" w:rsidRDefault="00EA2F34">
            <w:pPr>
              <w:pStyle w:val="tabletext11"/>
              <w:tabs>
                <w:tab w:val="decimal" w:pos="200"/>
              </w:tabs>
              <w:jc w:val="center"/>
              <w:rPr>
                <w:ins w:id="7351" w:author="Author"/>
              </w:rPr>
              <w:pPrChange w:id="7352" w:author="Author">
                <w:pPr>
                  <w:pStyle w:val="tabletext11"/>
                  <w:jc w:val="center"/>
                </w:pPr>
              </w:pPrChange>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Change w:id="7353" w:author="Author">
              <w:tcPr>
                <w:tcW w:w="2400" w:type="dxa"/>
                <w:tcBorders>
                  <w:top w:val="single" w:sz="6" w:space="0" w:color="auto"/>
                  <w:left w:val="single" w:sz="6" w:space="0" w:color="auto"/>
                  <w:right w:val="single" w:sz="6" w:space="0" w:color="auto"/>
                </w:tcBorders>
                <w:tcMar>
                  <w:top w:w="0" w:type="dxa"/>
                  <w:left w:w="50" w:type="dxa"/>
                  <w:bottom w:w="0" w:type="dxa"/>
                  <w:right w:w="50" w:type="dxa"/>
                </w:tcMar>
              </w:tcPr>
            </w:tcPrChange>
          </w:tcPr>
          <w:p w14:paraId="03FC90D1" w14:textId="77777777" w:rsidR="00EA2F34" w:rsidRPr="00393BDB" w:rsidRDefault="00EA2F34" w:rsidP="00BE28D4">
            <w:pPr>
              <w:pStyle w:val="tabletext11"/>
              <w:jc w:val="center"/>
              <w:rPr>
                <w:ins w:id="7354" w:author="Author"/>
              </w:rPr>
            </w:pPr>
            <w:ins w:id="7355" w:author="Author">
              <w:r w:rsidRPr="00393BDB">
                <w:t>1.00</w:t>
              </w:r>
            </w:ins>
          </w:p>
        </w:tc>
      </w:tr>
      <w:tr w:rsidR="00EA2F34" w:rsidRPr="00393BDB" w14:paraId="6C4B332B" w14:textId="77777777" w:rsidTr="00EA2F34">
        <w:tblPrEx>
          <w:tblW w:w="0" w:type="auto"/>
          <w:tblInd w:w="-160" w:type="dxa"/>
          <w:tblCellMar>
            <w:left w:w="0" w:type="dxa"/>
            <w:right w:w="0" w:type="dxa"/>
          </w:tblCellMar>
          <w:tblPrExChange w:id="7356" w:author="Author">
            <w:tblPrEx>
              <w:tblW w:w="0" w:type="auto"/>
              <w:tblInd w:w="-160" w:type="dxa"/>
              <w:tblCellMar>
                <w:left w:w="0" w:type="dxa"/>
                <w:right w:w="0" w:type="dxa"/>
              </w:tblCellMar>
            </w:tblPrEx>
          </w:tblPrExChange>
        </w:tblPrEx>
        <w:trPr>
          <w:trHeight w:val="190"/>
          <w:ins w:id="7357" w:author="Author"/>
          <w:trPrChange w:id="7358" w:author="Author">
            <w:trPr>
              <w:gridBefore w:val="3"/>
              <w:trHeight w:val="190"/>
            </w:trPr>
          </w:trPrChange>
        </w:trPr>
        <w:tc>
          <w:tcPr>
            <w:tcW w:w="200" w:type="dxa"/>
            <w:tcBorders>
              <w:right w:val="single" w:sz="6" w:space="0" w:color="auto"/>
            </w:tcBorders>
            <w:tcMar>
              <w:top w:w="0" w:type="dxa"/>
              <w:left w:w="50" w:type="dxa"/>
              <w:bottom w:w="0" w:type="dxa"/>
              <w:right w:w="50" w:type="dxa"/>
            </w:tcMar>
            <w:hideMark/>
            <w:tcPrChange w:id="7359" w:author="Author">
              <w:tcPr>
                <w:tcW w:w="200" w:type="dxa"/>
                <w:tcBorders>
                  <w:right w:val="single" w:sz="6" w:space="0" w:color="auto"/>
                </w:tcBorders>
                <w:tcMar>
                  <w:top w:w="0" w:type="dxa"/>
                  <w:left w:w="50" w:type="dxa"/>
                  <w:bottom w:w="0" w:type="dxa"/>
                  <w:right w:w="50" w:type="dxa"/>
                </w:tcMar>
                <w:hideMark/>
              </w:tcPr>
            </w:tcPrChange>
          </w:tcPr>
          <w:p w14:paraId="0A050723" w14:textId="77777777" w:rsidR="00EA2F34" w:rsidRPr="00393BDB" w:rsidRDefault="00EA2F34" w:rsidP="00BE28D4">
            <w:pPr>
              <w:pStyle w:val="tabletext11"/>
              <w:rPr>
                <w:ins w:id="7360" w:author="Author"/>
              </w:rPr>
            </w:pPr>
          </w:p>
        </w:tc>
        <w:tc>
          <w:tcPr>
            <w:tcW w:w="200" w:type="dxa"/>
            <w:tcBorders>
              <w:left w:val="single" w:sz="6" w:space="0" w:color="auto"/>
            </w:tcBorders>
            <w:tcPrChange w:id="7361" w:author="Author">
              <w:tcPr>
                <w:tcW w:w="200" w:type="dxa"/>
                <w:tcBorders>
                  <w:left w:val="single" w:sz="6" w:space="0" w:color="auto"/>
                </w:tcBorders>
              </w:tcPr>
            </w:tcPrChange>
          </w:tcPr>
          <w:p w14:paraId="7DEF8401" w14:textId="77777777" w:rsidR="00EA2F34" w:rsidRPr="00393BDB" w:rsidRDefault="00EA2F34" w:rsidP="00BE28D4">
            <w:pPr>
              <w:pStyle w:val="tabletext11"/>
              <w:jc w:val="right"/>
              <w:rPr>
                <w:ins w:id="7362" w:author="Author"/>
              </w:rPr>
            </w:pPr>
          </w:p>
        </w:tc>
        <w:tc>
          <w:tcPr>
            <w:tcW w:w="1250" w:type="dxa"/>
            <w:tcBorders>
              <w:left w:val="nil"/>
            </w:tcBorders>
            <w:tcPrChange w:id="7363" w:author="Author">
              <w:tcPr>
                <w:tcW w:w="1100" w:type="dxa"/>
                <w:tcBorders>
                  <w:left w:val="nil"/>
                  <w:right w:val="single" w:sz="6" w:space="0" w:color="auto"/>
                </w:tcBorders>
              </w:tcPr>
            </w:tcPrChange>
          </w:tcPr>
          <w:p w14:paraId="68A826B4" w14:textId="77777777" w:rsidR="00EA2F34" w:rsidRPr="00393BDB" w:rsidRDefault="00EA2F34">
            <w:pPr>
              <w:pStyle w:val="tabletext11"/>
              <w:tabs>
                <w:tab w:val="decimal" w:pos="200"/>
              </w:tabs>
              <w:jc w:val="right"/>
              <w:rPr>
                <w:ins w:id="7364" w:author="Author"/>
              </w:rPr>
              <w:pPrChange w:id="7365" w:author="Author">
                <w:pPr>
                  <w:pStyle w:val="tabletext11"/>
                  <w:tabs>
                    <w:tab w:val="decimal" w:pos="200"/>
                  </w:tabs>
                  <w:jc w:val="center"/>
                </w:pPr>
              </w:pPrChange>
            </w:pPr>
            <w:ins w:id="7366" w:author="Author">
              <w:r w:rsidRPr="00393BDB">
                <w:t>500</w:t>
              </w:r>
            </w:ins>
          </w:p>
        </w:tc>
        <w:tc>
          <w:tcPr>
            <w:tcW w:w="950" w:type="dxa"/>
            <w:tcBorders>
              <w:right w:val="single" w:sz="6" w:space="0" w:color="auto"/>
            </w:tcBorders>
            <w:tcPrChange w:id="7367" w:author="Author">
              <w:tcPr>
                <w:tcW w:w="1100" w:type="dxa"/>
                <w:gridSpan w:val="2"/>
                <w:tcBorders>
                  <w:left w:val="nil"/>
                  <w:right w:val="single" w:sz="6" w:space="0" w:color="auto"/>
                </w:tcBorders>
              </w:tcPr>
            </w:tcPrChange>
          </w:tcPr>
          <w:p w14:paraId="15E1A97A" w14:textId="77777777" w:rsidR="00EA2F34" w:rsidRPr="00393BDB" w:rsidRDefault="00EA2F34">
            <w:pPr>
              <w:pStyle w:val="tabletext11"/>
              <w:tabs>
                <w:tab w:val="decimal" w:pos="200"/>
              </w:tabs>
              <w:jc w:val="center"/>
              <w:rPr>
                <w:ins w:id="7368" w:author="Author"/>
              </w:rPr>
              <w:pPrChange w:id="7369" w:author="Author">
                <w:pPr>
                  <w:pStyle w:val="tabletext11"/>
                  <w:jc w:val="center"/>
                </w:pPr>
              </w:pPrChange>
            </w:pPr>
          </w:p>
        </w:tc>
        <w:tc>
          <w:tcPr>
            <w:tcW w:w="2400" w:type="dxa"/>
            <w:tcBorders>
              <w:left w:val="single" w:sz="6" w:space="0" w:color="auto"/>
              <w:right w:val="single" w:sz="6" w:space="0" w:color="auto"/>
            </w:tcBorders>
            <w:tcMar>
              <w:top w:w="0" w:type="dxa"/>
              <w:left w:w="50" w:type="dxa"/>
              <w:bottom w:w="0" w:type="dxa"/>
              <w:right w:w="50" w:type="dxa"/>
            </w:tcMar>
            <w:hideMark/>
            <w:tcPrChange w:id="7370" w:author="Author">
              <w:tcPr>
                <w:tcW w:w="2400" w:type="dxa"/>
                <w:tcBorders>
                  <w:left w:val="single" w:sz="6" w:space="0" w:color="auto"/>
                  <w:right w:val="single" w:sz="6" w:space="0" w:color="auto"/>
                </w:tcBorders>
                <w:tcMar>
                  <w:top w:w="0" w:type="dxa"/>
                  <w:left w:w="50" w:type="dxa"/>
                  <w:bottom w:w="0" w:type="dxa"/>
                  <w:right w:w="50" w:type="dxa"/>
                </w:tcMar>
                <w:hideMark/>
              </w:tcPr>
            </w:tcPrChange>
          </w:tcPr>
          <w:p w14:paraId="0D2F57E2" w14:textId="77777777" w:rsidR="00EA2F34" w:rsidRPr="00393BDB" w:rsidRDefault="00EA2F34" w:rsidP="00BE28D4">
            <w:pPr>
              <w:pStyle w:val="tabletext11"/>
              <w:jc w:val="center"/>
              <w:rPr>
                <w:ins w:id="7371" w:author="Author"/>
              </w:rPr>
            </w:pPr>
            <w:ins w:id="7372" w:author="Author">
              <w:r w:rsidRPr="00393BDB">
                <w:t>0.65</w:t>
              </w:r>
            </w:ins>
          </w:p>
        </w:tc>
      </w:tr>
      <w:tr w:rsidR="00EA2F34" w:rsidRPr="00393BDB" w14:paraId="253A12AF" w14:textId="77777777" w:rsidTr="00EA2F34">
        <w:tblPrEx>
          <w:tblW w:w="0" w:type="auto"/>
          <w:tblInd w:w="-160" w:type="dxa"/>
          <w:tblCellMar>
            <w:left w:w="0" w:type="dxa"/>
            <w:right w:w="0" w:type="dxa"/>
          </w:tblCellMar>
          <w:tblPrExChange w:id="7373" w:author="Author">
            <w:tblPrEx>
              <w:tblW w:w="0" w:type="auto"/>
              <w:tblInd w:w="-160" w:type="dxa"/>
              <w:tblCellMar>
                <w:left w:w="0" w:type="dxa"/>
                <w:right w:w="0" w:type="dxa"/>
              </w:tblCellMar>
            </w:tblPrEx>
          </w:tblPrExChange>
        </w:tblPrEx>
        <w:trPr>
          <w:trHeight w:val="190"/>
          <w:ins w:id="7374" w:author="Author"/>
          <w:trPrChange w:id="7375" w:author="Author">
            <w:trPr>
              <w:gridBefore w:val="3"/>
              <w:trHeight w:val="190"/>
            </w:trPr>
          </w:trPrChange>
        </w:trPr>
        <w:tc>
          <w:tcPr>
            <w:tcW w:w="200" w:type="dxa"/>
            <w:tcBorders>
              <w:right w:val="single" w:sz="6" w:space="0" w:color="auto"/>
            </w:tcBorders>
            <w:tcMar>
              <w:top w:w="0" w:type="dxa"/>
              <w:left w:w="50" w:type="dxa"/>
              <w:bottom w:w="0" w:type="dxa"/>
              <w:right w:w="50" w:type="dxa"/>
            </w:tcMar>
            <w:tcPrChange w:id="7376" w:author="Author">
              <w:tcPr>
                <w:tcW w:w="200" w:type="dxa"/>
                <w:tcBorders>
                  <w:right w:val="single" w:sz="6" w:space="0" w:color="auto"/>
                </w:tcBorders>
                <w:tcMar>
                  <w:top w:w="0" w:type="dxa"/>
                  <w:left w:w="50" w:type="dxa"/>
                  <w:bottom w:w="0" w:type="dxa"/>
                  <w:right w:w="50" w:type="dxa"/>
                </w:tcMar>
              </w:tcPr>
            </w:tcPrChange>
          </w:tcPr>
          <w:p w14:paraId="1BF6F00F" w14:textId="77777777" w:rsidR="00EA2F34" w:rsidRPr="00393BDB" w:rsidRDefault="00EA2F34" w:rsidP="00BE28D4">
            <w:pPr>
              <w:pStyle w:val="tabletext11"/>
              <w:rPr>
                <w:ins w:id="7377" w:author="Author"/>
              </w:rPr>
            </w:pPr>
          </w:p>
        </w:tc>
        <w:tc>
          <w:tcPr>
            <w:tcW w:w="200" w:type="dxa"/>
            <w:tcBorders>
              <w:left w:val="single" w:sz="6" w:space="0" w:color="auto"/>
              <w:bottom w:val="single" w:sz="6" w:space="0" w:color="auto"/>
            </w:tcBorders>
            <w:tcPrChange w:id="7378" w:author="Author">
              <w:tcPr>
                <w:tcW w:w="200" w:type="dxa"/>
                <w:tcBorders>
                  <w:left w:val="single" w:sz="6" w:space="0" w:color="auto"/>
                  <w:bottom w:val="single" w:sz="6" w:space="0" w:color="auto"/>
                </w:tcBorders>
              </w:tcPr>
            </w:tcPrChange>
          </w:tcPr>
          <w:p w14:paraId="6B64379A" w14:textId="77777777" w:rsidR="00EA2F34" w:rsidRPr="00393BDB" w:rsidRDefault="00EA2F34" w:rsidP="00BE28D4">
            <w:pPr>
              <w:pStyle w:val="tabletext11"/>
              <w:jc w:val="right"/>
              <w:rPr>
                <w:ins w:id="7379" w:author="Author"/>
              </w:rPr>
            </w:pPr>
          </w:p>
        </w:tc>
        <w:tc>
          <w:tcPr>
            <w:tcW w:w="1250" w:type="dxa"/>
            <w:tcBorders>
              <w:left w:val="nil"/>
              <w:bottom w:val="single" w:sz="6" w:space="0" w:color="auto"/>
            </w:tcBorders>
            <w:tcPrChange w:id="7380" w:author="Author">
              <w:tcPr>
                <w:tcW w:w="1100" w:type="dxa"/>
                <w:tcBorders>
                  <w:left w:val="nil"/>
                  <w:bottom w:val="single" w:sz="6" w:space="0" w:color="auto"/>
                  <w:right w:val="single" w:sz="6" w:space="0" w:color="auto"/>
                </w:tcBorders>
              </w:tcPr>
            </w:tcPrChange>
          </w:tcPr>
          <w:p w14:paraId="7EB60C12" w14:textId="77777777" w:rsidR="00EA2F34" w:rsidRPr="00393BDB" w:rsidRDefault="00EA2F34">
            <w:pPr>
              <w:pStyle w:val="tabletext11"/>
              <w:tabs>
                <w:tab w:val="decimal" w:pos="200"/>
              </w:tabs>
              <w:jc w:val="right"/>
              <w:rPr>
                <w:ins w:id="7381" w:author="Author"/>
              </w:rPr>
              <w:pPrChange w:id="7382" w:author="Author">
                <w:pPr>
                  <w:pStyle w:val="tabletext11"/>
                  <w:tabs>
                    <w:tab w:val="decimal" w:pos="200"/>
                  </w:tabs>
                  <w:jc w:val="center"/>
                </w:pPr>
              </w:pPrChange>
            </w:pPr>
            <w:ins w:id="7383" w:author="Author">
              <w:r w:rsidRPr="00393BDB">
                <w:t>1,000</w:t>
              </w:r>
            </w:ins>
          </w:p>
        </w:tc>
        <w:tc>
          <w:tcPr>
            <w:tcW w:w="950" w:type="dxa"/>
            <w:tcBorders>
              <w:bottom w:val="single" w:sz="6" w:space="0" w:color="auto"/>
              <w:right w:val="single" w:sz="6" w:space="0" w:color="auto"/>
            </w:tcBorders>
            <w:tcPrChange w:id="7384" w:author="Author">
              <w:tcPr>
                <w:tcW w:w="1100" w:type="dxa"/>
                <w:gridSpan w:val="2"/>
                <w:tcBorders>
                  <w:left w:val="nil"/>
                  <w:bottom w:val="single" w:sz="6" w:space="0" w:color="auto"/>
                  <w:right w:val="single" w:sz="6" w:space="0" w:color="auto"/>
                </w:tcBorders>
              </w:tcPr>
            </w:tcPrChange>
          </w:tcPr>
          <w:p w14:paraId="28FA1BEE" w14:textId="77777777" w:rsidR="00EA2F34" w:rsidRPr="00393BDB" w:rsidRDefault="00EA2F34">
            <w:pPr>
              <w:pStyle w:val="tabletext11"/>
              <w:tabs>
                <w:tab w:val="decimal" w:pos="200"/>
              </w:tabs>
              <w:jc w:val="center"/>
              <w:rPr>
                <w:ins w:id="7385" w:author="Author"/>
              </w:rPr>
              <w:pPrChange w:id="7386" w:author="Author">
                <w:pPr>
                  <w:pStyle w:val="tabletext11"/>
                  <w:jc w:val="center"/>
                </w:pPr>
              </w:pPrChange>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Change w:id="7387" w:author="Author">
              <w:tcPr>
                <w:tcW w:w="2400" w:type="dxa"/>
                <w:tcBorders>
                  <w:left w:val="single" w:sz="6" w:space="0" w:color="auto"/>
                  <w:bottom w:val="single" w:sz="6" w:space="0" w:color="auto"/>
                  <w:right w:val="single" w:sz="6" w:space="0" w:color="auto"/>
                </w:tcBorders>
                <w:tcMar>
                  <w:top w:w="0" w:type="dxa"/>
                  <w:left w:w="50" w:type="dxa"/>
                  <w:bottom w:w="0" w:type="dxa"/>
                  <w:right w:w="50" w:type="dxa"/>
                </w:tcMar>
              </w:tcPr>
            </w:tcPrChange>
          </w:tcPr>
          <w:p w14:paraId="1E0E4A03" w14:textId="77777777" w:rsidR="00EA2F34" w:rsidRPr="00393BDB" w:rsidRDefault="00EA2F34" w:rsidP="00BE28D4">
            <w:pPr>
              <w:pStyle w:val="tabletext11"/>
              <w:jc w:val="center"/>
              <w:rPr>
                <w:ins w:id="7388" w:author="Author"/>
              </w:rPr>
            </w:pPr>
            <w:ins w:id="7389" w:author="Author">
              <w:r w:rsidRPr="00393BDB">
                <w:t>0.35</w:t>
              </w:r>
            </w:ins>
          </w:p>
        </w:tc>
      </w:tr>
    </w:tbl>
    <w:p w14:paraId="3FEB82E4" w14:textId="77777777" w:rsidR="00EA2F34" w:rsidRPr="00393BDB" w:rsidRDefault="00EA2F34" w:rsidP="00BE28D4">
      <w:pPr>
        <w:pStyle w:val="tablecaption"/>
        <w:rPr>
          <w:ins w:id="7390" w:author="Author"/>
        </w:rPr>
      </w:pPr>
      <w:ins w:id="7391" w:author="Author">
        <w:r w:rsidRPr="00393BDB">
          <w:t>Table 298.B.4.a. Auto Dealers Blanket Collision Deductible Factors</w:t>
        </w:r>
      </w:ins>
    </w:p>
    <w:p w14:paraId="49092AF6" w14:textId="77777777" w:rsidR="00EA2F34" w:rsidRPr="00393BDB" w:rsidRDefault="00EA2F34" w:rsidP="00BE28D4">
      <w:pPr>
        <w:pStyle w:val="isonormal"/>
        <w:rPr>
          <w:ins w:id="7392" w:author="Author"/>
        </w:rPr>
      </w:pPr>
    </w:p>
    <w:p w14:paraId="7FC1F9CD" w14:textId="77777777" w:rsidR="00EA2F34" w:rsidRPr="00393BDB" w:rsidRDefault="00EA2F34" w:rsidP="00BE28D4">
      <w:pPr>
        <w:pStyle w:val="outlinehd4"/>
        <w:rPr>
          <w:ins w:id="7393" w:author="Author"/>
        </w:rPr>
      </w:pPr>
      <w:ins w:id="7394" w:author="Author">
        <w:r w:rsidRPr="00393BDB">
          <w:tab/>
          <w:t>b.</w:t>
        </w:r>
        <w:r w:rsidRPr="00393BDB">
          <w:tab/>
          <w:t xml:space="preserve">Auto Dealers </w:t>
        </w:r>
        <w:proofErr w:type="gramStart"/>
        <w:r w:rsidRPr="00393BDB">
          <w:t>And</w:t>
        </w:r>
        <w:proofErr w:type="gramEnd"/>
        <w:r w:rsidRPr="00393BDB">
          <w:t xml:space="preserve"> </w:t>
        </w:r>
        <w:proofErr w:type="spellStart"/>
        <w:r w:rsidRPr="00393BDB">
          <w:t>Garagekeepers</w:t>
        </w:r>
        <w:proofErr w:type="spellEnd"/>
        <w:r w:rsidRPr="00393BDB">
          <w:t xml:space="preserve"> Other Than Collision Deductible Factors</w:t>
        </w:r>
      </w:ins>
    </w:p>
    <w:p w14:paraId="4F9936E4" w14:textId="77777777" w:rsidR="00EA2F34" w:rsidRPr="00393BDB" w:rsidRDefault="00EA2F34" w:rsidP="00BE28D4">
      <w:pPr>
        <w:pStyle w:val="space4"/>
        <w:rPr>
          <w:ins w:id="7395" w:author="Author"/>
        </w:rPr>
      </w:pPr>
    </w:p>
    <w:tbl>
      <w:tblPr>
        <w:tblW w:w="0" w:type="auto"/>
        <w:tblInd w:w="-161" w:type="dxa"/>
        <w:tblCellMar>
          <w:left w:w="0" w:type="dxa"/>
          <w:right w:w="0" w:type="dxa"/>
        </w:tblCellMar>
        <w:tblLook w:val="04A0" w:firstRow="1" w:lastRow="0" w:firstColumn="1" w:lastColumn="0" w:noHBand="0" w:noVBand="1"/>
      </w:tblPr>
      <w:tblGrid>
        <w:gridCol w:w="188"/>
        <w:gridCol w:w="2708"/>
        <w:gridCol w:w="1125"/>
        <w:gridCol w:w="1223"/>
        <w:gridCol w:w="1146"/>
        <w:gridCol w:w="1267"/>
        <w:gridCol w:w="1288"/>
        <w:gridCol w:w="1288"/>
      </w:tblGrid>
      <w:tr w:rsidR="00EA2F34" w:rsidRPr="00393BDB" w14:paraId="5AB01E65" w14:textId="77777777" w:rsidTr="00A1082D">
        <w:trPr>
          <w:trHeight w:val="393"/>
          <w:ins w:id="7396" w:author="Author"/>
        </w:trPr>
        <w:tc>
          <w:tcPr>
            <w:tcW w:w="200" w:type="dxa"/>
            <w:tcBorders>
              <w:right w:val="single" w:sz="6" w:space="0" w:color="auto"/>
            </w:tcBorders>
            <w:tcMar>
              <w:top w:w="0" w:type="dxa"/>
              <w:left w:w="50" w:type="dxa"/>
              <w:bottom w:w="0" w:type="dxa"/>
              <w:right w:w="50" w:type="dxa"/>
            </w:tcMar>
            <w:hideMark/>
          </w:tcPr>
          <w:p w14:paraId="43DBA7C3" w14:textId="77777777" w:rsidR="00EA2F34" w:rsidRPr="00393BDB" w:rsidRDefault="00EA2F34" w:rsidP="00BE28D4">
            <w:pPr>
              <w:pStyle w:val="tabletext11"/>
              <w:rPr>
                <w:ins w:id="7397"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CBFC2FF" w14:textId="77777777" w:rsidR="00EA2F34" w:rsidRPr="00393BDB" w:rsidRDefault="00EA2F34" w:rsidP="00BE28D4">
            <w:pPr>
              <w:pStyle w:val="tablehead"/>
              <w:rPr>
                <w:ins w:id="7398" w:author="Author"/>
              </w:rPr>
            </w:pPr>
            <w:ins w:id="7399" w:author="Author">
              <w:r w:rsidRPr="00393BDB">
                <w:br/>
              </w:r>
              <w:r w:rsidRPr="00393BDB">
                <w:b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3A8A4B3" w14:textId="77777777" w:rsidR="00EA2F34" w:rsidRPr="00393BDB" w:rsidRDefault="00EA2F34" w:rsidP="00BE28D4">
            <w:pPr>
              <w:pStyle w:val="tablehead"/>
              <w:rPr>
                <w:ins w:id="7400" w:author="Author"/>
              </w:rPr>
            </w:pPr>
            <w:ins w:id="7401" w:author="Author">
              <w:r w:rsidRPr="00393BDB">
                <w:t xml:space="preserve">Per Auto </w:t>
              </w:r>
              <w:proofErr w:type="gramStart"/>
              <w:r w:rsidRPr="00393BDB">
                <w:t>And</w:t>
              </w:r>
              <w:proofErr w:type="gramEnd"/>
              <w:r w:rsidRPr="00393BDB">
                <w:t xml:space="preserve"> Per Occurrence</w:t>
              </w:r>
              <w:r w:rsidRPr="00393BDB">
                <w:br/>
                <w:t xml:space="preserve">Deductible </w:t>
              </w:r>
              <w:r w:rsidRPr="00393BDB">
                <w:rPr>
                  <w:rFonts w:cs="Arial"/>
                </w:rPr>
                <w:t>–</w:t>
              </w:r>
              <w:r w:rsidRPr="00393BDB">
                <w:t xml:space="preserve"> Applicable To Theft, 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37C34EBB" w14:textId="77777777" w:rsidR="00EA2F34" w:rsidRPr="00393BDB" w:rsidRDefault="00EA2F34" w:rsidP="00BE28D4">
            <w:pPr>
              <w:pStyle w:val="tablehead"/>
              <w:rPr>
                <w:ins w:id="7402" w:author="Author"/>
              </w:rPr>
            </w:pPr>
            <w:ins w:id="7403" w:author="Author">
              <w:r w:rsidRPr="00393BDB">
                <w:t xml:space="preserve">Per Auto </w:t>
              </w:r>
              <w:proofErr w:type="gramStart"/>
              <w:r w:rsidRPr="00393BDB">
                <w:t>And</w:t>
              </w:r>
              <w:proofErr w:type="gramEnd"/>
              <w:r w:rsidRPr="00393BDB">
                <w:t xml:space="preserve"> Per Occurrence</w:t>
              </w:r>
              <w:r w:rsidRPr="00393BDB">
                <w:br/>
                <w:t xml:space="preserve">Deductible </w:t>
              </w:r>
              <w:r w:rsidRPr="00393BDB">
                <w:rPr>
                  <w:rFonts w:cs="Arial"/>
                </w:rPr>
                <w:t>–</w:t>
              </w:r>
              <w:r w:rsidRPr="00393BDB">
                <w:t xml:space="preserve"> Applicable To All Perils</w:t>
              </w:r>
            </w:ins>
          </w:p>
        </w:tc>
      </w:tr>
      <w:tr w:rsidR="00EA2F34" w:rsidRPr="00393BDB" w14:paraId="1C36F208" w14:textId="77777777" w:rsidTr="00A1082D">
        <w:trPr>
          <w:trHeight w:val="57"/>
          <w:ins w:id="7404" w:author="Author"/>
        </w:trPr>
        <w:tc>
          <w:tcPr>
            <w:tcW w:w="200" w:type="dxa"/>
            <w:tcBorders>
              <w:right w:val="single" w:sz="6" w:space="0" w:color="auto"/>
            </w:tcBorders>
            <w:tcMar>
              <w:top w:w="0" w:type="dxa"/>
              <w:left w:w="50" w:type="dxa"/>
              <w:bottom w:w="0" w:type="dxa"/>
              <w:right w:w="50" w:type="dxa"/>
            </w:tcMar>
            <w:hideMark/>
          </w:tcPr>
          <w:p w14:paraId="318AE6F4" w14:textId="77777777" w:rsidR="00EA2F34" w:rsidRPr="00393BDB" w:rsidRDefault="00EA2F34" w:rsidP="00BE28D4">
            <w:pPr>
              <w:pStyle w:val="tabletext11"/>
              <w:rPr>
                <w:ins w:id="7405" w:author="Author"/>
                <w:szCs w:val="24"/>
              </w:rPr>
            </w:pPr>
          </w:p>
        </w:tc>
        <w:tc>
          <w:tcPr>
            <w:tcW w:w="2931" w:type="dxa"/>
            <w:vMerge/>
            <w:tcBorders>
              <w:top w:val="single" w:sz="6" w:space="0" w:color="auto"/>
              <w:left w:val="single" w:sz="6" w:space="0" w:color="auto"/>
              <w:bottom w:val="single" w:sz="6" w:space="0" w:color="auto"/>
              <w:right w:val="single" w:sz="6" w:space="0" w:color="auto"/>
            </w:tcBorders>
            <w:vAlign w:val="bottom"/>
            <w:hideMark/>
          </w:tcPr>
          <w:p w14:paraId="38CAE573" w14:textId="77777777" w:rsidR="00EA2F34" w:rsidRPr="00393BDB" w:rsidRDefault="00EA2F34" w:rsidP="00BE28D4">
            <w:pPr>
              <w:pStyle w:val="tablehead"/>
              <w:rPr>
                <w:ins w:id="7406" w:author="Author"/>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AD13934" w14:textId="77777777" w:rsidR="00EA2F34" w:rsidRPr="00393BDB" w:rsidRDefault="00EA2F34" w:rsidP="00BE28D4">
            <w:pPr>
              <w:pStyle w:val="tablehead"/>
              <w:rPr>
                <w:ins w:id="7407" w:author="Author"/>
              </w:rPr>
            </w:pPr>
            <w:ins w:id="7408" w:author="Author">
              <w:r w:rsidRPr="00393BDB">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78C6439" w14:textId="77777777" w:rsidR="00EA2F34" w:rsidRPr="00393BDB" w:rsidRDefault="00EA2F34" w:rsidP="00BE28D4">
            <w:pPr>
              <w:pStyle w:val="tablehead"/>
              <w:rPr>
                <w:ins w:id="7409" w:author="Author"/>
              </w:rPr>
            </w:pPr>
            <w:ins w:id="7410" w:author="Author">
              <w:r w:rsidRPr="00393BDB">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FED9A80" w14:textId="77777777" w:rsidR="00EA2F34" w:rsidRPr="00393BDB" w:rsidRDefault="00EA2F34" w:rsidP="00BE28D4">
            <w:pPr>
              <w:pStyle w:val="tablehead"/>
              <w:rPr>
                <w:ins w:id="7411" w:author="Author"/>
              </w:rPr>
            </w:pPr>
            <w:ins w:id="7412" w:author="Author">
              <w:r w:rsidRPr="00393BDB">
                <w:t>$500/2,500</w:t>
              </w:r>
            </w:ins>
          </w:p>
        </w:tc>
        <w:tc>
          <w:tcPr>
            <w:tcW w:w="1350" w:type="dxa"/>
            <w:tcBorders>
              <w:top w:val="single" w:sz="6" w:space="0" w:color="auto"/>
              <w:left w:val="single" w:sz="6" w:space="0" w:color="auto"/>
              <w:bottom w:val="single" w:sz="6" w:space="0" w:color="auto"/>
              <w:right w:val="single" w:sz="6" w:space="0" w:color="auto"/>
            </w:tcBorders>
            <w:vAlign w:val="bottom"/>
          </w:tcPr>
          <w:p w14:paraId="694CF864" w14:textId="77777777" w:rsidR="00EA2F34" w:rsidRPr="00393BDB" w:rsidRDefault="00EA2F34" w:rsidP="00BE28D4">
            <w:pPr>
              <w:pStyle w:val="tablehead"/>
              <w:rPr>
                <w:ins w:id="7413" w:author="Author"/>
              </w:rPr>
            </w:pPr>
            <w:ins w:id="7414" w:author="Author">
              <w:r w:rsidRPr="00393BDB">
                <w:t>$100/500</w:t>
              </w:r>
            </w:ins>
          </w:p>
        </w:tc>
        <w:tc>
          <w:tcPr>
            <w:tcW w:w="1350" w:type="dxa"/>
            <w:tcBorders>
              <w:top w:val="single" w:sz="6" w:space="0" w:color="auto"/>
              <w:left w:val="single" w:sz="6" w:space="0" w:color="auto"/>
              <w:bottom w:val="single" w:sz="6" w:space="0" w:color="auto"/>
              <w:right w:val="single" w:sz="6" w:space="0" w:color="auto"/>
            </w:tcBorders>
            <w:vAlign w:val="bottom"/>
          </w:tcPr>
          <w:p w14:paraId="48E1F0A4" w14:textId="77777777" w:rsidR="00EA2F34" w:rsidRPr="00393BDB" w:rsidRDefault="00EA2F34" w:rsidP="00BE28D4">
            <w:pPr>
              <w:pStyle w:val="tablehead"/>
              <w:rPr>
                <w:ins w:id="7415" w:author="Author"/>
              </w:rPr>
            </w:pPr>
            <w:ins w:id="7416" w:author="Author">
              <w:r w:rsidRPr="00393BDB">
                <w:t>$250/1,000</w:t>
              </w:r>
            </w:ins>
          </w:p>
        </w:tc>
        <w:tc>
          <w:tcPr>
            <w:tcW w:w="1350" w:type="dxa"/>
            <w:tcBorders>
              <w:top w:val="single" w:sz="6" w:space="0" w:color="auto"/>
              <w:left w:val="single" w:sz="6" w:space="0" w:color="auto"/>
              <w:bottom w:val="single" w:sz="6" w:space="0" w:color="auto"/>
              <w:right w:val="single" w:sz="6" w:space="0" w:color="auto"/>
            </w:tcBorders>
            <w:vAlign w:val="bottom"/>
          </w:tcPr>
          <w:p w14:paraId="1ED99507" w14:textId="77777777" w:rsidR="00EA2F34" w:rsidRPr="00393BDB" w:rsidRDefault="00EA2F34" w:rsidP="00BE28D4">
            <w:pPr>
              <w:pStyle w:val="tablehead"/>
              <w:rPr>
                <w:ins w:id="7417" w:author="Author"/>
              </w:rPr>
            </w:pPr>
            <w:ins w:id="7418" w:author="Author">
              <w:r w:rsidRPr="00393BDB">
                <w:t>$500/2,500</w:t>
              </w:r>
            </w:ins>
          </w:p>
        </w:tc>
      </w:tr>
      <w:tr w:rsidR="00EA2F34" w:rsidRPr="00393BDB" w14:paraId="3504B863" w14:textId="77777777" w:rsidTr="00A1082D">
        <w:trPr>
          <w:trHeight w:val="190"/>
          <w:ins w:id="7419" w:author="Author"/>
        </w:trPr>
        <w:tc>
          <w:tcPr>
            <w:tcW w:w="200" w:type="dxa"/>
            <w:tcBorders>
              <w:right w:val="single" w:sz="6" w:space="0" w:color="auto"/>
            </w:tcBorders>
            <w:tcMar>
              <w:top w:w="0" w:type="dxa"/>
              <w:left w:w="50" w:type="dxa"/>
              <w:bottom w:w="0" w:type="dxa"/>
              <w:right w:w="50" w:type="dxa"/>
            </w:tcMar>
            <w:hideMark/>
          </w:tcPr>
          <w:p w14:paraId="02EFD123" w14:textId="77777777" w:rsidR="00EA2F34" w:rsidRPr="00393BDB" w:rsidRDefault="00EA2F34" w:rsidP="00BE28D4">
            <w:pPr>
              <w:pStyle w:val="tabletext11"/>
              <w:rPr>
                <w:ins w:id="7420"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536CFFB" w14:textId="77777777" w:rsidR="00EA2F34" w:rsidRPr="00393BDB" w:rsidRDefault="00EA2F34" w:rsidP="00BE28D4">
            <w:pPr>
              <w:pStyle w:val="tabletext11"/>
              <w:rPr>
                <w:ins w:id="7421" w:author="Author"/>
              </w:rPr>
            </w:pPr>
            <w:ins w:id="7422" w:author="Author">
              <w:r w:rsidRPr="00393BDB">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2D5A6BA" w14:textId="77777777" w:rsidR="00EA2F34" w:rsidRPr="00393BDB" w:rsidRDefault="00EA2F34" w:rsidP="00BE28D4">
            <w:pPr>
              <w:pStyle w:val="tabletext11"/>
              <w:jc w:val="center"/>
              <w:rPr>
                <w:ins w:id="7423" w:author="Author"/>
              </w:rPr>
            </w:pPr>
            <w:ins w:id="7424" w:author="Author">
              <w:r w:rsidRPr="00393BDB">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96A168C" w14:textId="77777777" w:rsidR="00EA2F34" w:rsidRPr="00393BDB" w:rsidRDefault="00EA2F34" w:rsidP="00BE28D4">
            <w:pPr>
              <w:pStyle w:val="tabletext11"/>
              <w:jc w:val="center"/>
              <w:rPr>
                <w:ins w:id="7425" w:author="Author"/>
              </w:rPr>
            </w:pPr>
            <w:ins w:id="7426" w:author="Author">
              <w:r w:rsidRPr="00393BDB">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5EFBEB2" w14:textId="77777777" w:rsidR="00EA2F34" w:rsidRPr="00393BDB" w:rsidRDefault="00EA2F34" w:rsidP="00BE28D4">
            <w:pPr>
              <w:pStyle w:val="tabletext11"/>
              <w:jc w:val="center"/>
              <w:rPr>
                <w:ins w:id="7427" w:author="Author"/>
              </w:rPr>
            </w:pPr>
            <w:ins w:id="7428" w:author="Author">
              <w:r w:rsidRPr="00393BDB">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4973713B" w14:textId="77777777" w:rsidR="00EA2F34" w:rsidRPr="00393BDB" w:rsidRDefault="00EA2F34" w:rsidP="00BE28D4">
            <w:pPr>
              <w:pStyle w:val="tabletext11"/>
              <w:jc w:val="center"/>
              <w:rPr>
                <w:ins w:id="7429" w:author="Author"/>
              </w:rPr>
            </w:pPr>
            <w:ins w:id="7430" w:author="Author">
              <w:r w:rsidRPr="00393BDB">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6CCBB19B" w14:textId="77777777" w:rsidR="00EA2F34" w:rsidRPr="00393BDB" w:rsidRDefault="00EA2F34" w:rsidP="00BE28D4">
            <w:pPr>
              <w:pStyle w:val="tabletext11"/>
              <w:jc w:val="center"/>
              <w:rPr>
                <w:ins w:id="7431" w:author="Author"/>
              </w:rPr>
            </w:pPr>
            <w:ins w:id="7432" w:author="Author">
              <w:r w:rsidRPr="00393BDB">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5D698AF5" w14:textId="77777777" w:rsidR="00EA2F34" w:rsidRPr="00393BDB" w:rsidRDefault="00EA2F34" w:rsidP="00BE28D4">
            <w:pPr>
              <w:pStyle w:val="tabletext11"/>
              <w:jc w:val="center"/>
              <w:rPr>
                <w:ins w:id="7433" w:author="Author"/>
              </w:rPr>
            </w:pPr>
            <w:ins w:id="7434" w:author="Author">
              <w:r w:rsidRPr="00393BDB">
                <w:t>1.000</w:t>
              </w:r>
            </w:ins>
          </w:p>
        </w:tc>
      </w:tr>
      <w:tr w:rsidR="00EA2F34" w:rsidRPr="00393BDB" w14:paraId="33378924" w14:textId="77777777" w:rsidTr="00A1082D">
        <w:trPr>
          <w:trHeight w:val="190"/>
          <w:ins w:id="7435" w:author="Author"/>
        </w:trPr>
        <w:tc>
          <w:tcPr>
            <w:tcW w:w="200" w:type="dxa"/>
            <w:tcBorders>
              <w:right w:val="single" w:sz="6" w:space="0" w:color="auto"/>
            </w:tcBorders>
            <w:tcMar>
              <w:top w:w="0" w:type="dxa"/>
              <w:left w:w="50" w:type="dxa"/>
              <w:bottom w:w="0" w:type="dxa"/>
              <w:right w:w="50" w:type="dxa"/>
            </w:tcMar>
            <w:hideMark/>
          </w:tcPr>
          <w:p w14:paraId="11229093" w14:textId="77777777" w:rsidR="00EA2F34" w:rsidRPr="00393BDB" w:rsidRDefault="00EA2F34" w:rsidP="00BE28D4">
            <w:pPr>
              <w:pStyle w:val="tabletext11"/>
              <w:rPr>
                <w:ins w:id="7436"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6110C60" w14:textId="77777777" w:rsidR="00EA2F34" w:rsidRPr="00393BDB" w:rsidRDefault="00EA2F34" w:rsidP="00BE28D4">
            <w:pPr>
              <w:pStyle w:val="tabletext11"/>
              <w:rPr>
                <w:ins w:id="7437" w:author="Author"/>
              </w:rPr>
            </w:pPr>
            <w:ins w:id="7438" w:author="Author">
              <w:r w:rsidRPr="00393BDB">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714A8D4" w14:textId="77777777" w:rsidR="00EA2F34" w:rsidRPr="00393BDB" w:rsidRDefault="00EA2F34" w:rsidP="00BE28D4">
            <w:pPr>
              <w:pStyle w:val="tabletext11"/>
              <w:jc w:val="center"/>
              <w:rPr>
                <w:ins w:id="7439" w:author="Author"/>
              </w:rPr>
            </w:pPr>
            <w:ins w:id="7440" w:author="Author">
              <w:r w:rsidRPr="00393BDB">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E9D7A7F" w14:textId="77777777" w:rsidR="00EA2F34" w:rsidRPr="00393BDB" w:rsidRDefault="00EA2F34" w:rsidP="00BE28D4">
            <w:pPr>
              <w:pStyle w:val="tabletext11"/>
              <w:jc w:val="center"/>
              <w:rPr>
                <w:ins w:id="7441" w:author="Author"/>
              </w:rPr>
            </w:pPr>
            <w:ins w:id="7442" w:author="Author">
              <w:r w:rsidRPr="00393BDB">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A713DCB" w14:textId="77777777" w:rsidR="00EA2F34" w:rsidRPr="00393BDB" w:rsidRDefault="00EA2F34" w:rsidP="00BE28D4">
            <w:pPr>
              <w:pStyle w:val="tabletext11"/>
              <w:jc w:val="center"/>
              <w:rPr>
                <w:ins w:id="7443" w:author="Author"/>
              </w:rPr>
            </w:pPr>
            <w:ins w:id="7444" w:author="Author">
              <w:r w:rsidRPr="00393BDB">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255C5E8D" w14:textId="77777777" w:rsidR="00EA2F34" w:rsidRPr="00393BDB" w:rsidRDefault="00EA2F34" w:rsidP="00BE28D4">
            <w:pPr>
              <w:pStyle w:val="tabletext11"/>
              <w:jc w:val="center"/>
              <w:rPr>
                <w:ins w:id="7445" w:author="Author"/>
              </w:rPr>
            </w:pPr>
            <w:ins w:id="7446" w:author="Author">
              <w:r w:rsidRPr="00393BDB">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63A41DD7" w14:textId="77777777" w:rsidR="00EA2F34" w:rsidRPr="00393BDB" w:rsidRDefault="00EA2F34" w:rsidP="00BE28D4">
            <w:pPr>
              <w:pStyle w:val="tabletext11"/>
              <w:jc w:val="center"/>
              <w:rPr>
                <w:ins w:id="7447" w:author="Author"/>
              </w:rPr>
            </w:pPr>
            <w:ins w:id="7448" w:author="Author">
              <w:r w:rsidRPr="00393BDB">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2A199A0C" w14:textId="77777777" w:rsidR="00EA2F34" w:rsidRPr="00393BDB" w:rsidRDefault="00EA2F34" w:rsidP="00BE28D4">
            <w:pPr>
              <w:pStyle w:val="tabletext11"/>
              <w:jc w:val="center"/>
              <w:rPr>
                <w:ins w:id="7449" w:author="Author"/>
              </w:rPr>
            </w:pPr>
            <w:ins w:id="7450" w:author="Author">
              <w:r w:rsidRPr="00393BDB">
                <w:t>0.713</w:t>
              </w:r>
            </w:ins>
          </w:p>
        </w:tc>
      </w:tr>
      <w:tr w:rsidR="00EA2F34" w:rsidRPr="00393BDB" w14:paraId="54F61E32" w14:textId="77777777" w:rsidTr="00A1082D">
        <w:trPr>
          <w:trHeight w:val="40"/>
          <w:ins w:id="7451" w:author="Author"/>
        </w:trPr>
        <w:tc>
          <w:tcPr>
            <w:tcW w:w="200" w:type="dxa"/>
            <w:tcBorders>
              <w:right w:val="single" w:sz="6" w:space="0" w:color="auto"/>
            </w:tcBorders>
            <w:tcMar>
              <w:top w:w="0" w:type="dxa"/>
              <w:left w:w="50" w:type="dxa"/>
              <w:bottom w:w="0" w:type="dxa"/>
              <w:right w:w="50" w:type="dxa"/>
            </w:tcMar>
            <w:hideMark/>
          </w:tcPr>
          <w:p w14:paraId="7494E831" w14:textId="77777777" w:rsidR="00EA2F34" w:rsidRPr="00393BDB" w:rsidRDefault="00EA2F34" w:rsidP="00BE28D4">
            <w:pPr>
              <w:pStyle w:val="tabletext11"/>
              <w:rPr>
                <w:ins w:id="7452"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F9C8FE6" w14:textId="77777777" w:rsidR="00EA2F34" w:rsidRPr="00393BDB" w:rsidRDefault="00EA2F34" w:rsidP="00BE28D4">
            <w:pPr>
              <w:pStyle w:val="tabletext11"/>
              <w:rPr>
                <w:ins w:id="7453" w:author="Author"/>
              </w:rPr>
            </w:pPr>
            <w:ins w:id="7454" w:author="Author">
              <w:r w:rsidRPr="00393BDB">
                <w:t xml:space="preserve">Limited Specified Causes </w:t>
              </w:r>
              <w:proofErr w:type="gramStart"/>
              <w:r w:rsidRPr="00393BDB">
                <w:t>Of</w:t>
              </w:r>
              <w:proofErr w:type="gramEnd"/>
              <w:r w:rsidRPr="00393BDB">
                <w:t xml:space="preserve">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44913D8" w14:textId="77777777" w:rsidR="00EA2F34" w:rsidRPr="00393BDB" w:rsidRDefault="00EA2F34" w:rsidP="00BE28D4">
            <w:pPr>
              <w:pStyle w:val="tabletext11"/>
              <w:jc w:val="center"/>
              <w:rPr>
                <w:ins w:id="7455" w:author="Author"/>
              </w:rPr>
            </w:pPr>
            <w:ins w:id="7456" w:author="Author">
              <w:r w:rsidRPr="00393BDB">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28AFC2C" w14:textId="77777777" w:rsidR="00EA2F34" w:rsidRPr="00393BDB" w:rsidRDefault="00EA2F34" w:rsidP="00BE28D4">
            <w:pPr>
              <w:pStyle w:val="tabletext11"/>
              <w:jc w:val="center"/>
              <w:rPr>
                <w:ins w:id="7457" w:author="Author"/>
              </w:rPr>
            </w:pPr>
            <w:ins w:id="7458" w:author="Author">
              <w:r w:rsidRPr="00393BDB">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8F8C807" w14:textId="77777777" w:rsidR="00EA2F34" w:rsidRPr="00393BDB" w:rsidRDefault="00EA2F34" w:rsidP="00BE28D4">
            <w:pPr>
              <w:pStyle w:val="tabletext11"/>
              <w:jc w:val="center"/>
              <w:rPr>
                <w:ins w:id="7459" w:author="Author"/>
              </w:rPr>
            </w:pPr>
            <w:ins w:id="7460" w:author="Author">
              <w:r w:rsidRPr="00393BDB">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6B1E762E" w14:textId="77777777" w:rsidR="00EA2F34" w:rsidRPr="00393BDB" w:rsidRDefault="00EA2F34" w:rsidP="00BE28D4">
            <w:pPr>
              <w:pStyle w:val="tabletext11"/>
              <w:jc w:val="center"/>
              <w:rPr>
                <w:ins w:id="7461" w:author="Author"/>
              </w:rPr>
            </w:pPr>
            <w:ins w:id="7462" w:author="Author">
              <w:r w:rsidRPr="00393BDB">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0AA8B80D" w14:textId="77777777" w:rsidR="00EA2F34" w:rsidRPr="00393BDB" w:rsidRDefault="00EA2F34" w:rsidP="00BE28D4">
            <w:pPr>
              <w:pStyle w:val="tabletext11"/>
              <w:jc w:val="center"/>
              <w:rPr>
                <w:ins w:id="7463" w:author="Author"/>
              </w:rPr>
            </w:pPr>
            <w:ins w:id="7464" w:author="Author">
              <w:r w:rsidRPr="00393BDB">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05A98F96" w14:textId="77777777" w:rsidR="00EA2F34" w:rsidRPr="00393BDB" w:rsidRDefault="00EA2F34" w:rsidP="00BE28D4">
            <w:pPr>
              <w:pStyle w:val="tabletext11"/>
              <w:jc w:val="center"/>
              <w:rPr>
                <w:ins w:id="7465" w:author="Author"/>
              </w:rPr>
            </w:pPr>
            <w:ins w:id="7466" w:author="Author">
              <w:r w:rsidRPr="00393BDB">
                <w:t>0.713</w:t>
              </w:r>
            </w:ins>
          </w:p>
        </w:tc>
      </w:tr>
      <w:tr w:rsidR="00EA2F34" w:rsidRPr="00393BDB" w14:paraId="40E11CDD" w14:textId="77777777" w:rsidTr="00A1082D">
        <w:trPr>
          <w:trHeight w:val="190"/>
          <w:ins w:id="7467" w:author="Author"/>
        </w:trPr>
        <w:tc>
          <w:tcPr>
            <w:tcW w:w="200" w:type="dxa"/>
            <w:tcBorders>
              <w:right w:val="single" w:sz="6" w:space="0" w:color="auto"/>
            </w:tcBorders>
            <w:tcMar>
              <w:top w:w="0" w:type="dxa"/>
              <w:left w:w="50" w:type="dxa"/>
              <w:bottom w:w="0" w:type="dxa"/>
              <w:right w:w="50" w:type="dxa"/>
            </w:tcMar>
            <w:hideMark/>
          </w:tcPr>
          <w:p w14:paraId="00F1408E" w14:textId="77777777" w:rsidR="00EA2F34" w:rsidRPr="00393BDB" w:rsidRDefault="00EA2F34" w:rsidP="00BE28D4">
            <w:pPr>
              <w:pStyle w:val="tabletext11"/>
              <w:rPr>
                <w:ins w:id="7468"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24639A3" w14:textId="77777777" w:rsidR="00EA2F34" w:rsidRPr="00393BDB" w:rsidRDefault="00EA2F34" w:rsidP="00BE28D4">
            <w:pPr>
              <w:pStyle w:val="tabletext11"/>
              <w:rPr>
                <w:ins w:id="7469" w:author="Author"/>
              </w:rPr>
            </w:pPr>
            <w:ins w:id="7470" w:author="Author">
              <w:r w:rsidRPr="00393BDB">
                <w:t xml:space="preserve">Specified Causes </w:t>
              </w:r>
              <w:proofErr w:type="gramStart"/>
              <w:r w:rsidRPr="00393BDB">
                <w:t>Of</w:t>
              </w:r>
              <w:proofErr w:type="gramEnd"/>
              <w:r w:rsidRPr="00393BDB">
                <w:t xml:space="preserve">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B1E08F2" w14:textId="77777777" w:rsidR="00EA2F34" w:rsidRPr="00393BDB" w:rsidRDefault="00EA2F34" w:rsidP="00BE28D4">
            <w:pPr>
              <w:pStyle w:val="tabletext11"/>
              <w:jc w:val="center"/>
              <w:rPr>
                <w:ins w:id="7471" w:author="Author"/>
              </w:rPr>
            </w:pPr>
            <w:ins w:id="7472" w:author="Author">
              <w:r w:rsidRPr="00393BDB">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A49EBFA" w14:textId="77777777" w:rsidR="00EA2F34" w:rsidRPr="00393BDB" w:rsidRDefault="00EA2F34" w:rsidP="00BE28D4">
            <w:pPr>
              <w:pStyle w:val="tabletext11"/>
              <w:jc w:val="center"/>
              <w:rPr>
                <w:ins w:id="7473" w:author="Author"/>
              </w:rPr>
            </w:pPr>
            <w:ins w:id="7474" w:author="Author">
              <w:r w:rsidRPr="00393BDB">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0EEBB46" w14:textId="77777777" w:rsidR="00EA2F34" w:rsidRPr="00393BDB" w:rsidRDefault="00EA2F34" w:rsidP="00BE28D4">
            <w:pPr>
              <w:pStyle w:val="tabletext11"/>
              <w:jc w:val="center"/>
              <w:rPr>
                <w:ins w:id="7475" w:author="Author"/>
              </w:rPr>
            </w:pPr>
            <w:ins w:id="7476" w:author="Author">
              <w:r w:rsidRPr="00393BDB">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51934405" w14:textId="77777777" w:rsidR="00EA2F34" w:rsidRPr="00393BDB" w:rsidRDefault="00EA2F34" w:rsidP="00BE28D4">
            <w:pPr>
              <w:pStyle w:val="tabletext11"/>
              <w:jc w:val="center"/>
              <w:rPr>
                <w:ins w:id="7477" w:author="Author"/>
              </w:rPr>
            </w:pPr>
            <w:ins w:id="7478" w:author="Author">
              <w:r w:rsidRPr="00393BDB">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19A55A9F" w14:textId="77777777" w:rsidR="00EA2F34" w:rsidRPr="00393BDB" w:rsidRDefault="00EA2F34" w:rsidP="00BE28D4">
            <w:pPr>
              <w:pStyle w:val="tabletext11"/>
              <w:jc w:val="center"/>
              <w:rPr>
                <w:ins w:id="7479" w:author="Author"/>
              </w:rPr>
            </w:pPr>
            <w:ins w:id="7480" w:author="Author">
              <w:r w:rsidRPr="00393BDB">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77924154" w14:textId="77777777" w:rsidR="00EA2F34" w:rsidRPr="00393BDB" w:rsidRDefault="00EA2F34" w:rsidP="00BE28D4">
            <w:pPr>
              <w:pStyle w:val="tabletext11"/>
              <w:jc w:val="center"/>
              <w:rPr>
                <w:ins w:id="7481" w:author="Author"/>
              </w:rPr>
            </w:pPr>
            <w:ins w:id="7482" w:author="Author">
              <w:r w:rsidRPr="00393BDB">
                <w:t>0.713</w:t>
              </w:r>
            </w:ins>
          </w:p>
        </w:tc>
      </w:tr>
      <w:tr w:rsidR="00EA2F34" w:rsidRPr="00393BDB" w14:paraId="6219D7E5" w14:textId="77777777" w:rsidTr="00A1082D">
        <w:trPr>
          <w:trHeight w:val="190"/>
          <w:ins w:id="7483" w:author="Author"/>
        </w:trPr>
        <w:tc>
          <w:tcPr>
            <w:tcW w:w="200" w:type="dxa"/>
            <w:tcBorders>
              <w:right w:val="single" w:sz="6" w:space="0" w:color="auto"/>
            </w:tcBorders>
            <w:tcMar>
              <w:top w:w="0" w:type="dxa"/>
              <w:left w:w="50" w:type="dxa"/>
              <w:bottom w:w="0" w:type="dxa"/>
              <w:right w:w="50" w:type="dxa"/>
            </w:tcMar>
            <w:hideMark/>
          </w:tcPr>
          <w:p w14:paraId="171D331D" w14:textId="77777777" w:rsidR="00EA2F34" w:rsidRPr="00393BDB" w:rsidRDefault="00EA2F34" w:rsidP="00BE28D4">
            <w:pPr>
              <w:pStyle w:val="tabletext11"/>
              <w:rPr>
                <w:ins w:id="7484"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63E976E" w14:textId="77777777" w:rsidR="00EA2F34" w:rsidRPr="00393BDB" w:rsidRDefault="00EA2F34" w:rsidP="00BE28D4">
            <w:pPr>
              <w:pStyle w:val="tabletext11"/>
              <w:rPr>
                <w:ins w:id="7485" w:author="Author"/>
              </w:rPr>
            </w:pPr>
            <w:ins w:id="7486" w:author="Author">
              <w:r w:rsidRPr="00393BDB">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A444422" w14:textId="77777777" w:rsidR="00EA2F34" w:rsidRPr="00393BDB" w:rsidRDefault="00EA2F34" w:rsidP="00BE28D4">
            <w:pPr>
              <w:pStyle w:val="tabletext11"/>
              <w:jc w:val="center"/>
              <w:rPr>
                <w:ins w:id="7487" w:author="Author"/>
              </w:rPr>
            </w:pPr>
            <w:ins w:id="7488" w:author="Author">
              <w:r w:rsidRPr="00393BDB">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7F698C7" w14:textId="77777777" w:rsidR="00EA2F34" w:rsidRPr="00393BDB" w:rsidRDefault="00EA2F34" w:rsidP="00BE28D4">
            <w:pPr>
              <w:pStyle w:val="tabletext11"/>
              <w:jc w:val="center"/>
              <w:rPr>
                <w:ins w:id="7489" w:author="Author"/>
              </w:rPr>
            </w:pPr>
            <w:ins w:id="7490" w:author="Author">
              <w:r w:rsidRPr="00393BDB">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A4FEE9E" w14:textId="77777777" w:rsidR="00EA2F34" w:rsidRPr="00393BDB" w:rsidRDefault="00EA2F34" w:rsidP="00BE28D4">
            <w:pPr>
              <w:pStyle w:val="tabletext11"/>
              <w:jc w:val="center"/>
              <w:rPr>
                <w:ins w:id="7491" w:author="Author"/>
              </w:rPr>
            </w:pPr>
            <w:ins w:id="7492" w:author="Author">
              <w:r w:rsidRPr="00393BDB">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67822BEA" w14:textId="77777777" w:rsidR="00EA2F34" w:rsidRPr="00393BDB" w:rsidRDefault="00EA2F34" w:rsidP="00BE28D4">
            <w:pPr>
              <w:pStyle w:val="tabletext11"/>
              <w:jc w:val="center"/>
              <w:rPr>
                <w:ins w:id="7493" w:author="Author"/>
              </w:rPr>
            </w:pPr>
            <w:ins w:id="7494" w:author="Author">
              <w:r w:rsidRPr="00393BDB">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07DBAE6A" w14:textId="77777777" w:rsidR="00EA2F34" w:rsidRPr="00393BDB" w:rsidRDefault="00EA2F34" w:rsidP="00BE28D4">
            <w:pPr>
              <w:pStyle w:val="tabletext11"/>
              <w:jc w:val="center"/>
              <w:rPr>
                <w:ins w:id="7495" w:author="Author"/>
              </w:rPr>
            </w:pPr>
            <w:ins w:id="7496" w:author="Author">
              <w:r w:rsidRPr="00393BDB">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11BEDC65" w14:textId="77777777" w:rsidR="00EA2F34" w:rsidRPr="00393BDB" w:rsidRDefault="00EA2F34" w:rsidP="00BE28D4">
            <w:pPr>
              <w:pStyle w:val="tabletext11"/>
              <w:jc w:val="center"/>
              <w:rPr>
                <w:ins w:id="7497" w:author="Author"/>
              </w:rPr>
            </w:pPr>
            <w:ins w:id="7498" w:author="Author">
              <w:r w:rsidRPr="00393BDB">
                <w:t>0.713</w:t>
              </w:r>
            </w:ins>
          </w:p>
        </w:tc>
      </w:tr>
    </w:tbl>
    <w:p w14:paraId="03A70231" w14:textId="37EC17C8" w:rsidR="00EA2F34" w:rsidRDefault="00EA2F34" w:rsidP="00BE28D4">
      <w:pPr>
        <w:pStyle w:val="tablecaption"/>
      </w:pPr>
      <w:ins w:id="7499" w:author="Author">
        <w:r w:rsidRPr="00393BDB">
          <w:t xml:space="preserve">Table 298.B.4.b. Auto Dealers </w:t>
        </w:r>
        <w:proofErr w:type="gramStart"/>
        <w:r w:rsidRPr="00393BDB">
          <w:t>And</w:t>
        </w:r>
        <w:proofErr w:type="gramEnd"/>
        <w:r w:rsidRPr="00393BDB">
          <w:t xml:space="preserve"> </w:t>
        </w:r>
        <w:proofErr w:type="spellStart"/>
        <w:r w:rsidRPr="00393BDB">
          <w:t>Garagekeepers</w:t>
        </w:r>
        <w:proofErr w:type="spellEnd"/>
        <w:r w:rsidRPr="00393BDB">
          <w:t xml:space="preserve"> Other Than Collision Deductible Factors</w:t>
        </w:r>
      </w:ins>
    </w:p>
    <w:p w14:paraId="77592A0C" w14:textId="32AEF8C2" w:rsidR="00EA2F34" w:rsidRDefault="00EA2F34" w:rsidP="00BE28D4">
      <w:pPr>
        <w:pStyle w:val="isonormal"/>
        <w:jc w:val="left"/>
      </w:pPr>
    </w:p>
    <w:p w14:paraId="17E9D98F" w14:textId="77777777" w:rsidR="00EA2F34" w:rsidRDefault="00EA2F34" w:rsidP="00BE28D4">
      <w:pPr>
        <w:pStyle w:val="isonormal"/>
        <w:sectPr w:rsidR="00EA2F34" w:rsidSect="00EA2F34">
          <w:pgSz w:w="12240" w:h="15840"/>
          <w:pgMar w:top="1735" w:right="960" w:bottom="1560" w:left="1200" w:header="575" w:footer="480" w:gutter="0"/>
          <w:cols w:space="480"/>
          <w:noEndnote/>
          <w:docGrid w:linePitch="326"/>
        </w:sectPr>
      </w:pPr>
    </w:p>
    <w:p w14:paraId="014C11A1" w14:textId="77777777" w:rsidR="00EA2F34" w:rsidRPr="00026B51" w:rsidRDefault="00EA2F34" w:rsidP="00BE28D4">
      <w:pPr>
        <w:pStyle w:val="boxrule"/>
        <w:rPr>
          <w:ins w:id="7500" w:author="Author"/>
        </w:rPr>
      </w:pPr>
      <w:ins w:id="7501" w:author="Author">
        <w:r w:rsidRPr="00026B51">
          <w:lastRenderedPageBreak/>
          <w:t>300.  INCREASED LIABILITY LIMITS</w:t>
        </w:r>
      </w:ins>
    </w:p>
    <w:p w14:paraId="5E4CF653" w14:textId="77777777" w:rsidR="00EA2F34" w:rsidRPr="00026B51" w:rsidRDefault="00EA2F34" w:rsidP="00BE28D4">
      <w:pPr>
        <w:pStyle w:val="blocktext1"/>
        <w:rPr>
          <w:ins w:id="7502" w:author="Author"/>
        </w:rPr>
      </w:pPr>
      <w:ins w:id="7503" w:author="Author">
        <w:r w:rsidRPr="00026B51">
          <w:t xml:space="preserve">The following is added to Paragraph </w:t>
        </w:r>
        <w:r w:rsidRPr="00026B51">
          <w:rPr>
            <w:b/>
            <w:bCs/>
          </w:rPr>
          <w:t>B.:</w:t>
        </w:r>
      </w:ins>
    </w:p>
    <w:p w14:paraId="4992A7C4" w14:textId="77777777" w:rsidR="00EA2F34" w:rsidRPr="00026B51" w:rsidRDefault="00EA2F34" w:rsidP="00BE28D4">
      <w:pPr>
        <w:pStyle w:val="space4"/>
        <w:rPr>
          <w:ins w:id="75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81"/>
        <w:gridCol w:w="1682"/>
        <w:gridCol w:w="1682"/>
        <w:gridCol w:w="1681"/>
        <w:gridCol w:w="1682"/>
        <w:gridCol w:w="1682"/>
      </w:tblGrid>
      <w:tr w:rsidR="00EA2F34" w:rsidRPr="00026B51" w14:paraId="2D9D42E1" w14:textId="77777777" w:rsidTr="00A1082D">
        <w:trPr>
          <w:cantSplit/>
          <w:trHeight w:val="190"/>
          <w:ins w:id="7505" w:author="Author"/>
        </w:trPr>
        <w:tc>
          <w:tcPr>
            <w:tcW w:w="200" w:type="dxa"/>
            <w:tcBorders>
              <w:top w:val="nil"/>
              <w:left w:val="nil"/>
              <w:bottom w:val="nil"/>
              <w:right w:val="nil"/>
            </w:tcBorders>
          </w:tcPr>
          <w:p w14:paraId="1A3AF8CD" w14:textId="77777777" w:rsidR="00EA2F34" w:rsidRPr="00026B51" w:rsidRDefault="00EA2F34" w:rsidP="00BE28D4">
            <w:pPr>
              <w:pStyle w:val="tablehead"/>
              <w:rPr>
                <w:ins w:id="7506" w:author="Author"/>
              </w:rPr>
            </w:pPr>
            <w:ins w:id="7507" w:author="Author">
              <w:r w:rsidRPr="00026B51">
                <w:br/>
              </w:r>
              <w:r w:rsidRPr="00026B51">
                <w:br/>
              </w:r>
              <w:r w:rsidRPr="00026B51">
                <w:br/>
              </w:r>
              <w:r w:rsidRPr="00026B51">
                <w:br/>
              </w:r>
              <w:r w:rsidRPr="00026B51">
                <w:br/>
              </w:r>
              <w:r w:rsidRPr="00026B51">
                <w:br/>
              </w:r>
            </w:ins>
          </w:p>
        </w:tc>
        <w:tc>
          <w:tcPr>
            <w:tcW w:w="1681" w:type="dxa"/>
            <w:tcBorders>
              <w:top w:val="single" w:sz="6" w:space="0" w:color="auto"/>
              <w:left w:val="single" w:sz="6" w:space="0" w:color="auto"/>
              <w:bottom w:val="single" w:sz="6" w:space="0" w:color="auto"/>
              <w:right w:val="single" w:sz="6" w:space="0" w:color="auto"/>
            </w:tcBorders>
            <w:vAlign w:val="bottom"/>
          </w:tcPr>
          <w:p w14:paraId="636787D8" w14:textId="77777777" w:rsidR="00EA2F34" w:rsidRPr="00026B51" w:rsidRDefault="00EA2F34" w:rsidP="00BE28D4">
            <w:pPr>
              <w:pStyle w:val="tablehead"/>
              <w:rPr>
                <w:ins w:id="7508" w:author="Author"/>
              </w:rPr>
            </w:pPr>
            <w:ins w:id="7509" w:author="Author">
              <w:r w:rsidRPr="00026B51">
                <w:t>Combined</w:t>
              </w:r>
              <w:r w:rsidRPr="00026B51">
                <w:br/>
                <w:t>Single</w:t>
              </w:r>
              <w:r w:rsidRPr="00026B51">
                <w:br/>
                <w:t>Limit Of</w:t>
              </w:r>
              <w:r w:rsidRPr="00026B51">
                <w:br/>
                <w:t>Liability</w:t>
              </w:r>
              <w:r w:rsidRPr="00026B51">
                <w:br/>
                <w:t>(000s)</w:t>
              </w:r>
            </w:ins>
          </w:p>
        </w:tc>
        <w:tc>
          <w:tcPr>
            <w:tcW w:w="1682" w:type="dxa"/>
            <w:tcBorders>
              <w:top w:val="single" w:sz="6" w:space="0" w:color="auto"/>
              <w:left w:val="single" w:sz="6" w:space="0" w:color="auto"/>
              <w:bottom w:val="single" w:sz="6" w:space="0" w:color="auto"/>
              <w:right w:val="single" w:sz="6" w:space="0" w:color="auto"/>
            </w:tcBorders>
          </w:tcPr>
          <w:p w14:paraId="15D34C3A" w14:textId="77777777" w:rsidR="00EA2F34" w:rsidRPr="00026B51" w:rsidRDefault="00EA2F34" w:rsidP="00BE28D4">
            <w:pPr>
              <w:pStyle w:val="tablehead"/>
              <w:rPr>
                <w:ins w:id="7510" w:author="Author"/>
              </w:rPr>
            </w:pPr>
            <w:ins w:id="7511" w:author="Author">
              <w:r w:rsidRPr="00026B51">
                <w:t>1.</w:t>
              </w:r>
              <w:r w:rsidRPr="00026B51">
                <w:br/>
              </w:r>
              <w:r w:rsidRPr="00026B51">
                <w:br/>
              </w:r>
              <w:r w:rsidRPr="00026B51">
                <w:br/>
                <w:t>Light</w:t>
              </w:r>
              <w:r w:rsidRPr="00026B51">
                <w:br/>
                <w:t>And</w:t>
              </w:r>
              <w:r w:rsidRPr="00026B51">
                <w:br/>
                <w:t>Medium</w:t>
              </w:r>
              <w:r w:rsidRPr="00026B51">
                <w:br/>
                <w:t>Trucks</w:t>
              </w:r>
            </w:ins>
          </w:p>
        </w:tc>
        <w:tc>
          <w:tcPr>
            <w:tcW w:w="1682" w:type="dxa"/>
            <w:tcBorders>
              <w:top w:val="single" w:sz="6" w:space="0" w:color="auto"/>
              <w:left w:val="single" w:sz="6" w:space="0" w:color="auto"/>
              <w:bottom w:val="single" w:sz="6" w:space="0" w:color="auto"/>
              <w:right w:val="single" w:sz="6" w:space="0" w:color="auto"/>
            </w:tcBorders>
          </w:tcPr>
          <w:p w14:paraId="66200FFB" w14:textId="77777777" w:rsidR="00EA2F34" w:rsidRPr="00026B51" w:rsidRDefault="00EA2F34" w:rsidP="00BE28D4">
            <w:pPr>
              <w:pStyle w:val="tablehead"/>
              <w:rPr>
                <w:ins w:id="7512" w:author="Author"/>
              </w:rPr>
            </w:pPr>
            <w:ins w:id="7513" w:author="Author">
              <w:r w:rsidRPr="00026B51">
                <w:t>2.</w:t>
              </w:r>
              <w:r w:rsidRPr="00026B51">
                <w:br/>
              </w:r>
              <w:r w:rsidRPr="00026B51">
                <w:br/>
                <w:t>Heavy</w:t>
              </w:r>
              <w:r w:rsidRPr="00026B51">
                <w:br/>
                <w:t>Trucks</w:t>
              </w:r>
              <w:r w:rsidRPr="00026B51">
                <w:br/>
                <w:t>And</w:t>
              </w:r>
              <w:r w:rsidRPr="00026B51">
                <w:br/>
                <w:t>Truck-</w:t>
              </w:r>
              <w:r w:rsidRPr="00026B51">
                <w:br/>
                <w:t>tractors</w:t>
              </w:r>
            </w:ins>
          </w:p>
        </w:tc>
        <w:tc>
          <w:tcPr>
            <w:tcW w:w="1681" w:type="dxa"/>
            <w:tcBorders>
              <w:top w:val="single" w:sz="6" w:space="0" w:color="auto"/>
              <w:left w:val="single" w:sz="6" w:space="0" w:color="auto"/>
              <w:bottom w:val="single" w:sz="6" w:space="0" w:color="auto"/>
              <w:right w:val="single" w:sz="6" w:space="0" w:color="auto"/>
            </w:tcBorders>
          </w:tcPr>
          <w:p w14:paraId="7711F1E3" w14:textId="77777777" w:rsidR="00EA2F34" w:rsidRPr="00026B51" w:rsidRDefault="00EA2F34" w:rsidP="00BE28D4">
            <w:pPr>
              <w:pStyle w:val="tablehead"/>
              <w:rPr>
                <w:ins w:id="7514" w:author="Author"/>
              </w:rPr>
            </w:pPr>
            <w:ins w:id="7515" w:author="Author">
              <w:r w:rsidRPr="00026B51">
                <w:t>3.</w:t>
              </w:r>
              <w:r w:rsidRPr="00026B51">
                <w:br/>
                <w:t>Extra-</w:t>
              </w:r>
              <w:r w:rsidRPr="00026B51">
                <w:br/>
                <w:t>heavy</w:t>
              </w:r>
              <w:r w:rsidRPr="00026B51">
                <w:br/>
                <w:t>Trucks</w:t>
              </w:r>
              <w:r w:rsidRPr="00026B51">
                <w:br/>
                <w:t>And</w:t>
              </w:r>
              <w:r w:rsidRPr="00026B51">
                <w:br/>
                <w:t>Truck-</w:t>
              </w:r>
              <w:r w:rsidRPr="00026B51">
                <w:br/>
                <w:t>tractors</w:t>
              </w:r>
            </w:ins>
          </w:p>
        </w:tc>
        <w:tc>
          <w:tcPr>
            <w:tcW w:w="1682" w:type="dxa"/>
            <w:tcBorders>
              <w:top w:val="single" w:sz="6" w:space="0" w:color="auto"/>
              <w:left w:val="single" w:sz="6" w:space="0" w:color="auto"/>
              <w:bottom w:val="single" w:sz="6" w:space="0" w:color="auto"/>
              <w:right w:val="single" w:sz="6" w:space="0" w:color="auto"/>
            </w:tcBorders>
          </w:tcPr>
          <w:p w14:paraId="06798C47" w14:textId="77777777" w:rsidR="00EA2F34" w:rsidRPr="00026B51" w:rsidRDefault="00EA2F34" w:rsidP="00BE28D4">
            <w:pPr>
              <w:pStyle w:val="tablehead"/>
              <w:rPr>
                <w:ins w:id="7516" w:author="Author"/>
              </w:rPr>
            </w:pPr>
            <w:ins w:id="7517" w:author="Author">
              <w:r w:rsidRPr="00026B51">
                <w:t>4.</w:t>
              </w:r>
              <w:r w:rsidRPr="00026B51">
                <w:br/>
              </w:r>
              <w:r w:rsidRPr="00026B51">
                <w:br/>
                <w:t>Trucks,</w:t>
              </w:r>
              <w:r w:rsidRPr="00026B51">
                <w:br/>
                <w:t>Tractors</w:t>
              </w:r>
              <w:r w:rsidRPr="00026B51">
                <w:br/>
                <w:t>And</w:t>
              </w:r>
              <w:r w:rsidRPr="00026B51">
                <w:br/>
                <w:t>Trailers</w:t>
              </w:r>
              <w:r w:rsidRPr="00026B51">
                <w:br/>
                <w:t>Zone-rated</w:t>
              </w:r>
            </w:ins>
          </w:p>
        </w:tc>
        <w:tc>
          <w:tcPr>
            <w:tcW w:w="1682" w:type="dxa"/>
            <w:tcBorders>
              <w:top w:val="single" w:sz="6" w:space="0" w:color="auto"/>
              <w:left w:val="single" w:sz="6" w:space="0" w:color="auto"/>
              <w:bottom w:val="single" w:sz="6" w:space="0" w:color="auto"/>
              <w:right w:val="single" w:sz="6" w:space="0" w:color="auto"/>
            </w:tcBorders>
          </w:tcPr>
          <w:p w14:paraId="0007282F" w14:textId="77777777" w:rsidR="00EA2F34" w:rsidRPr="00026B51" w:rsidRDefault="00EA2F34" w:rsidP="00BE28D4">
            <w:pPr>
              <w:pStyle w:val="tablehead"/>
              <w:rPr>
                <w:ins w:id="7518" w:author="Author"/>
              </w:rPr>
            </w:pPr>
            <w:ins w:id="7519" w:author="Author">
              <w:r w:rsidRPr="00026B51">
                <w:t>5.</w:t>
              </w:r>
              <w:r w:rsidRPr="00026B51">
                <w:br/>
              </w:r>
              <w:r w:rsidRPr="00026B51">
                <w:br/>
              </w:r>
              <w:r w:rsidRPr="00026B51">
                <w:br/>
              </w:r>
              <w:r w:rsidRPr="00026B51">
                <w:br/>
                <w:t>All</w:t>
              </w:r>
              <w:r w:rsidRPr="00026B51">
                <w:br/>
                <w:t>Other</w:t>
              </w:r>
              <w:r w:rsidRPr="00026B51">
                <w:br/>
                <w:t>Risks</w:t>
              </w:r>
            </w:ins>
          </w:p>
        </w:tc>
      </w:tr>
      <w:tr w:rsidR="00EA2F34" w:rsidRPr="00026B51" w14:paraId="4278BB1E" w14:textId="77777777" w:rsidTr="00A1082D">
        <w:trPr>
          <w:cantSplit/>
          <w:trHeight w:val="190"/>
          <w:ins w:id="7520" w:author="Author"/>
        </w:trPr>
        <w:tc>
          <w:tcPr>
            <w:tcW w:w="200" w:type="dxa"/>
            <w:tcBorders>
              <w:top w:val="nil"/>
              <w:left w:val="nil"/>
              <w:bottom w:val="nil"/>
              <w:right w:val="nil"/>
            </w:tcBorders>
          </w:tcPr>
          <w:p w14:paraId="051B873D" w14:textId="77777777" w:rsidR="00EA2F34" w:rsidRPr="00026B51" w:rsidRDefault="00EA2F34" w:rsidP="00BE28D4">
            <w:pPr>
              <w:pStyle w:val="tabletext11"/>
              <w:rPr>
                <w:ins w:id="7521" w:author="Author"/>
              </w:rPr>
            </w:pPr>
          </w:p>
        </w:tc>
        <w:tc>
          <w:tcPr>
            <w:tcW w:w="1681" w:type="dxa"/>
            <w:tcBorders>
              <w:top w:val="nil"/>
              <w:left w:val="single" w:sz="6" w:space="0" w:color="auto"/>
              <w:bottom w:val="nil"/>
              <w:right w:val="nil"/>
            </w:tcBorders>
          </w:tcPr>
          <w:p w14:paraId="0C1FD394" w14:textId="77777777" w:rsidR="00EA2F34" w:rsidRPr="00026B51" w:rsidRDefault="00EA2F34" w:rsidP="00BE28D4">
            <w:pPr>
              <w:pStyle w:val="tabletext11"/>
              <w:tabs>
                <w:tab w:val="decimal" w:pos="900"/>
              </w:tabs>
              <w:rPr>
                <w:ins w:id="7522" w:author="Author"/>
              </w:rPr>
            </w:pPr>
            <w:ins w:id="7523" w:author="Author">
              <w:r w:rsidRPr="00026B51">
                <w:t>25</w:t>
              </w:r>
            </w:ins>
          </w:p>
        </w:tc>
        <w:tc>
          <w:tcPr>
            <w:tcW w:w="1682" w:type="dxa"/>
            <w:tcBorders>
              <w:top w:val="nil"/>
              <w:left w:val="single" w:sz="6" w:space="0" w:color="auto"/>
              <w:bottom w:val="nil"/>
              <w:right w:val="single" w:sz="6" w:space="0" w:color="auto"/>
            </w:tcBorders>
          </w:tcPr>
          <w:p w14:paraId="3C0492E2" w14:textId="77777777" w:rsidR="00EA2F34" w:rsidRPr="00026B51" w:rsidRDefault="00EA2F34" w:rsidP="00BE28D4">
            <w:pPr>
              <w:pStyle w:val="tabletext11"/>
              <w:jc w:val="center"/>
              <w:rPr>
                <w:ins w:id="7524" w:author="Author"/>
              </w:rPr>
            </w:pPr>
            <w:ins w:id="7525" w:author="Author">
              <w:r w:rsidRPr="00026B51">
                <w:t>0.63</w:t>
              </w:r>
            </w:ins>
          </w:p>
        </w:tc>
        <w:tc>
          <w:tcPr>
            <w:tcW w:w="1682" w:type="dxa"/>
            <w:tcBorders>
              <w:top w:val="nil"/>
              <w:left w:val="single" w:sz="6" w:space="0" w:color="auto"/>
              <w:bottom w:val="nil"/>
              <w:right w:val="single" w:sz="6" w:space="0" w:color="auto"/>
            </w:tcBorders>
          </w:tcPr>
          <w:p w14:paraId="1683B1D5" w14:textId="77777777" w:rsidR="00EA2F34" w:rsidRPr="00026B51" w:rsidRDefault="00EA2F34" w:rsidP="00BE28D4">
            <w:pPr>
              <w:pStyle w:val="tabletext11"/>
              <w:jc w:val="center"/>
              <w:rPr>
                <w:ins w:id="7526" w:author="Author"/>
              </w:rPr>
            </w:pPr>
            <w:ins w:id="7527" w:author="Author">
              <w:r w:rsidRPr="00026B51">
                <w:t>0.64</w:t>
              </w:r>
            </w:ins>
          </w:p>
        </w:tc>
        <w:tc>
          <w:tcPr>
            <w:tcW w:w="1681" w:type="dxa"/>
            <w:tcBorders>
              <w:top w:val="nil"/>
              <w:left w:val="single" w:sz="6" w:space="0" w:color="auto"/>
              <w:bottom w:val="nil"/>
              <w:right w:val="single" w:sz="6" w:space="0" w:color="auto"/>
            </w:tcBorders>
          </w:tcPr>
          <w:p w14:paraId="554A0807" w14:textId="77777777" w:rsidR="00EA2F34" w:rsidRPr="00026B51" w:rsidRDefault="00EA2F34" w:rsidP="00BE28D4">
            <w:pPr>
              <w:pStyle w:val="tabletext11"/>
              <w:jc w:val="center"/>
              <w:rPr>
                <w:ins w:id="7528" w:author="Author"/>
              </w:rPr>
            </w:pPr>
            <w:ins w:id="7529" w:author="Author">
              <w:r w:rsidRPr="00026B51">
                <w:t>0.62</w:t>
              </w:r>
            </w:ins>
          </w:p>
        </w:tc>
        <w:tc>
          <w:tcPr>
            <w:tcW w:w="1682" w:type="dxa"/>
            <w:tcBorders>
              <w:top w:val="nil"/>
              <w:left w:val="single" w:sz="6" w:space="0" w:color="auto"/>
              <w:bottom w:val="nil"/>
              <w:right w:val="single" w:sz="6" w:space="0" w:color="auto"/>
            </w:tcBorders>
          </w:tcPr>
          <w:p w14:paraId="1422D19B" w14:textId="77777777" w:rsidR="00EA2F34" w:rsidRPr="00026B51" w:rsidRDefault="00EA2F34" w:rsidP="00BE28D4">
            <w:pPr>
              <w:pStyle w:val="tabletext11"/>
              <w:jc w:val="center"/>
              <w:rPr>
                <w:ins w:id="7530" w:author="Author"/>
              </w:rPr>
            </w:pPr>
            <w:ins w:id="7531" w:author="Author">
              <w:r w:rsidRPr="00026B51">
                <w:t>0.65</w:t>
              </w:r>
            </w:ins>
          </w:p>
        </w:tc>
        <w:tc>
          <w:tcPr>
            <w:tcW w:w="1682" w:type="dxa"/>
            <w:tcBorders>
              <w:top w:val="nil"/>
              <w:left w:val="single" w:sz="6" w:space="0" w:color="auto"/>
              <w:bottom w:val="nil"/>
              <w:right w:val="single" w:sz="6" w:space="0" w:color="auto"/>
            </w:tcBorders>
          </w:tcPr>
          <w:p w14:paraId="16CFF1B7" w14:textId="77777777" w:rsidR="00EA2F34" w:rsidRPr="00026B51" w:rsidRDefault="00EA2F34" w:rsidP="00BE28D4">
            <w:pPr>
              <w:pStyle w:val="tabletext11"/>
              <w:jc w:val="center"/>
              <w:rPr>
                <w:ins w:id="7532" w:author="Author"/>
              </w:rPr>
            </w:pPr>
            <w:ins w:id="7533" w:author="Author">
              <w:r w:rsidRPr="00026B51">
                <w:t>0.66</w:t>
              </w:r>
            </w:ins>
          </w:p>
        </w:tc>
      </w:tr>
      <w:tr w:rsidR="00EA2F34" w:rsidRPr="00026B51" w14:paraId="56A0EA4B" w14:textId="77777777" w:rsidTr="00A1082D">
        <w:trPr>
          <w:cantSplit/>
          <w:trHeight w:val="190"/>
          <w:ins w:id="7534" w:author="Author"/>
        </w:trPr>
        <w:tc>
          <w:tcPr>
            <w:tcW w:w="200" w:type="dxa"/>
            <w:tcBorders>
              <w:top w:val="nil"/>
              <w:left w:val="nil"/>
              <w:bottom w:val="nil"/>
              <w:right w:val="nil"/>
            </w:tcBorders>
          </w:tcPr>
          <w:p w14:paraId="2CAF4C3C" w14:textId="77777777" w:rsidR="00EA2F34" w:rsidRPr="00026B51" w:rsidRDefault="00EA2F34" w:rsidP="00BE28D4">
            <w:pPr>
              <w:pStyle w:val="tabletext11"/>
              <w:rPr>
                <w:ins w:id="7535" w:author="Author"/>
              </w:rPr>
            </w:pPr>
          </w:p>
        </w:tc>
        <w:tc>
          <w:tcPr>
            <w:tcW w:w="1681" w:type="dxa"/>
            <w:tcBorders>
              <w:top w:val="nil"/>
              <w:left w:val="single" w:sz="6" w:space="0" w:color="auto"/>
              <w:bottom w:val="nil"/>
              <w:right w:val="nil"/>
            </w:tcBorders>
          </w:tcPr>
          <w:p w14:paraId="5C0C6792" w14:textId="77777777" w:rsidR="00EA2F34" w:rsidRPr="00026B51" w:rsidRDefault="00EA2F34" w:rsidP="00BE28D4">
            <w:pPr>
              <w:pStyle w:val="tabletext11"/>
              <w:tabs>
                <w:tab w:val="decimal" w:pos="900"/>
              </w:tabs>
              <w:rPr>
                <w:ins w:id="7536" w:author="Author"/>
              </w:rPr>
            </w:pPr>
            <w:ins w:id="7537" w:author="Author">
              <w:r w:rsidRPr="00026B51">
                <w:t>75</w:t>
              </w:r>
            </w:ins>
          </w:p>
        </w:tc>
        <w:tc>
          <w:tcPr>
            <w:tcW w:w="1682" w:type="dxa"/>
            <w:tcBorders>
              <w:top w:val="nil"/>
              <w:left w:val="single" w:sz="6" w:space="0" w:color="auto"/>
              <w:bottom w:val="nil"/>
              <w:right w:val="single" w:sz="6" w:space="0" w:color="auto"/>
            </w:tcBorders>
          </w:tcPr>
          <w:p w14:paraId="62EE3AB5" w14:textId="77777777" w:rsidR="00EA2F34" w:rsidRPr="00026B51" w:rsidRDefault="00EA2F34" w:rsidP="00BE28D4">
            <w:pPr>
              <w:pStyle w:val="tabletext11"/>
              <w:jc w:val="center"/>
              <w:rPr>
                <w:ins w:id="7538" w:author="Author"/>
              </w:rPr>
            </w:pPr>
            <w:ins w:id="7539" w:author="Author">
              <w:r w:rsidRPr="00026B51">
                <w:t>0.92</w:t>
              </w:r>
            </w:ins>
          </w:p>
        </w:tc>
        <w:tc>
          <w:tcPr>
            <w:tcW w:w="1682" w:type="dxa"/>
            <w:tcBorders>
              <w:top w:val="nil"/>
              <w:left w:val="single" w:sz="6" w:space="0" w:color="auto"/>
              <w:bottom w:val="nil"/>
              <w:right w:val="single" w:sz="6" w:space="0" w:color="auto"/>
            </w:tcBorders>
          </w:tcPr>
          <w:p w14:paraId="684F1675" w14:textId="77777777" w:rsidR="00EA2F34" w:rsidRPr="00026B51" w:rsidRDefault="00EA2F34" w:rsidP="00BE28D4">
            <w:pPr>
              <w:pStyle w:val="tabletext11"/>
              <w:jc w:val="center"/>
              <w:rPr>
                <w:ins w:id="7540" w:author="Author"/>
              </w:rPr>
            </w:pPr>
            <w:ins w:id="7541" w:author="Author">
              <w:r w:rsidRPr="00026B51">
                <w:t>0.91</w:t>
              </w:r>
            </w:ins>
          </w:p>
        </w:tc>
        <w:tc>
          <w:tcPr>
            <w:tcW w:w="1681" w:type="dxa"/>
            <w:tcBorders>
              <w:top w:val="nil"/>
              <w:left w:val="single" w:sz="6" w:space="0" w:color="auto"/>
              <w:bottom w:val="nil"/>
              <w:right w:val="single" w:sz="6" w:space="0" w:color="auto"/>
            </w:tcBorders>
          </w:tcPr>
          <w:p w14:paraId="3D1D6524" w14:textId="77777777" w:rsidR="00EA2F34" w:rsidRPr="00026B51" w:rsidRDefault="00EA2F34" w:rsidP="00BE28D4">
            <w:pPr>
              <w:pStyle w:val="tabletext11"/>
              <w:jc w:val="center"/>
              <w:rPr>
                <w:ins w:id="7542" w:author="Author"/>
              </w:rPr>
            </w:pPr>
            <w:ins w:id="7543" w:author="Author">
              <w:r w:rsidRPr="00026B51">
                <w:t>0.91</w:t>
              </w:r>
            </w:ins>
          </w:p>
        </w:tc>
        <w:tc>
          <w:tcPr>
            <w:tcW w:w="1682" w:type="dxa"/>
            <w:tcBorders>
              <w:top w:val="nil"/>
              <w:left w:val="single" w:sz="6" w:space="0" w:color="auto"/>
              <w:bottom w:val="nil"/>
              <w:right w:val="single" w:sz="6" w:space="0" w:color="auto"/>
            </w:tcBorders>
          </w:tcPr>
          <w:p w14:paraId="2BBDD95E" w14:textId="77777777" w:rsidR="00EA2F34" w:rsidRPr="00026B51" w:rsidRDefault="00EA2F34" w:rsidP="00BE28D4">
            <w:pPr>
              <w:pStyle w:val="tabletext11"/>
              <w:jc w:val="center"/>
              <w:rPr>
                <w:ins w:id="7544" w:author="Author"/>
              </w:rPr>
            </w:pPr>
            <w:ins w:id="7545" w:author="Author">
              <w:r w:rsidRPr="00026B51">
                <w:t>0.92</w:t>
              </w:r>
            </w:ins>
          </w:p>
        </w:tc>
        <w:tc>
          <w:tcPr>
            <w:tcW w:w="1682" w:type="dxa"/>
            <w:tcBorders>
              <w:top w:val="nil"/>
              <w:left w:val="single" w:sz="6" w:space="0" w:color="auto"/>
              <w:bottom w:val="nil"/>
              <w:right w:val="single" w:sz="6" w:space="0" w:color="auto"/>
            </w:tcBorders>
          </w:tcPr>
          <w:p w14:paraId="2D48A2F9" w14:textId="77777777" w:rsidR="00EA2F34" w:rsidRPr="00026B51" w:rsidRDefault="00EA2F34" w:rsidP="00BE28D4">
            <w:pPr>
              <w:pStyle w:val="tabletext11"/>
              <w:jc w:val="center"/>
              <w:rPr>
                <w:ins w:id="7546" w:author="Author"/>
              </w:rPr>
            </w:pPr>
            <w:ins w:id="7547" w:author="Author">
              <w:r w:rsidRPr="00026B51">
                <w:t>0.92</w:t>
              </w:r>
            </w:ins>
          </w:p>
        </w:tc>
      </w:tr>
      <w:tr w:rsidR="00EA2F34" w:rsidRPr="00026B51" w14:paraId="7A6F33A6" w14:textId="77777777" w:rsidTr="00A1082D">
        <w:trPr>
          <w:cantSplit/>
          <w:trHeight w:val="190"/>
          <w:ins w:id="7548" w:author="Author"/>
        </w:trPr>
        <w:tc>
          <w:tcPr>
            <w:tcW w:w="200" w:type="dxa"/>
            <w:tcBorders>
              <w:top w:val="nil"/>
              <w:left w:val="nil"/>
              <w:bottom w:val="nil"/>
              <w:right w:val="nil"/>
            </w:tcBorders>
          </w:tcPr>
          <w:p w14:paraId="76493628" w14:textId="77777777" w:rsidR="00EA2F34" w:rsidRPr="00026B51" w:rsidRDefault="00EA2F34" w:rsidP="00BE28D4">
            <w:pPr>
              <w:pStyle w:val="tabletext11"/>
              <w:rPr>
                <w:ins w:id="7549" w:author="Author"/>
              </w:rPr>
            </w:pPr>
          </w:p>
        </w:tc>
        <w:tc>
          <w:tcPr>
            <w:tcW w:w="1681" w:type="dxa"/>
            <w:tcBorders>
              <w:top w:val="nil"/>
              <w:left w:val="single" w:sz="6" w:space="0" w:color="auto"/>
              <w:bottom w:val="nil"/>
              <w:right w:val="nil"/>
            </w:tcBorders>
          </w:tcPr>
          <w:p w14:paraId="71AF807C" w14:textId="77777777" w:rsidR="00EA2F34" w:rsidRPr="00026B51" w:rsidRDefault="00EA2F34" w:rsidP="00BE28D4">
            <w:pPr>
              <w:pStyle w:val="tabletext11"/>
              <w:tabs>
                <w:tab w:val="decimal" w:pos="900"/>
              </w:tabs>
              <w:rPr>
                <w:ins w:id="7550" w:author="Author"/>
              </w:rPr>
            </w:pPr>
            <w:ins w:id="7551" w:author="Author">
              <w:r w:rsidRPr="00026B51">
                <w:t>100</w:t>
              </w:r>
            </w:ins>
          </w:p>
        </w:tc>
        <w:tc>
          <w:tcPr>
            <w:tcW w:w="1682" w:type="dxa"/>
            <w:tcBorders>
              <w:top w:val="nil"/>
              <w:left w:val="single" w:sz="6" w:space="0" w:color="auto"/>
              <w:bottom w:val="nil"/>
              <w:right w:val="single" w:sz="6" w:space="0" w:color="auto"/>
            </w:tcBorders>
          </w:tcPr>
          <w:p w14:paraId="74E0FADF" w14:textId="77777777" w:rsidR="00EA2F34" w:rsidRPr="00026B51" w:rsidRDefault="00EA2F34" w:rsidP="00BE28D4">
            <w:pPr>
              <w:pStyle w:val="tabletext11"/>
              <w:jc w:val="center"/>
              <w:rPr>
                <w:ins w:id="7552" w:author="Author"/>
              </w:rPr>
            </w:pPr>
            <w:ins w:id="7553" w:author="Author">
              <w:r w:rsidRPr="00026B51">
                <w:t>1.00</w:t>
              </w:r>
            </w:ins>
          </w:p>
        </w:tc>
        <w:tc>
          <w:tcPr>
            <w:tcW w:w="1682" w:type="dxa"/>
            <w:tcBorders>
              <w:top w:val="nil"/>
              <w:left w:val="single" w:sz="6" w:space="0" w:color="auto"/>
              <w:bottom w:val="nil"/>
              <w:right w:val="single" w:sz="6" w:space="0" w:color="auto"/>
            </w:tcBorders>
          </w:tcPr>
          <w:p w14:paraId="76053784" w14:textId="77777777" w:rsidR="00EA2F34" w:rsidRPr="00026B51" w:rsidRDefault="00EA2F34" w:rsidP="00BE28D4">
            <w:pPr>
              <w:pStyle w:val="tabletext11"/>
              <w:jc w:val="center"/>
              <w:rPr>
                <w:ins w:id="7554" w:author="Author"/>
              </w:rPr>
            </w:pPr>
            <w:ins w:id="7555" w:author="Author">
              <w:r w:rsidRPr="00026B51">
                <w:t>1.00</w:t>
              </w:r>
            </w:ins>
          </w:p>
        </w:tc>
        <w:tc>
          <w:tcPr>
            <w:tcW w:w="1681" w:type="dxa"/>
            <w:tcBorders>
              <w:top w:val="nil"/>
              <w:left w:val="single" w:sz="6" w:space="0" w:color="auto"/>
              <w:bottom w:val="nil"/>
              <w:right w:val="single" w:sz="6" w:space="0" w:color="auto"/>
            </w:tcBorders>
          </w:tcPr>
          <w:p w14:paraId="412FC28E" w14:textId="77777777" w:rsidR="00EA2F34" w:rsidRPr="00026B51" w:rsidRDefault="00EA2F34" w:rsidP="00BE28D4">
            <w:pPr>
              <w:pStyle w:val="tabletext11"/>
              <w:jc w:val="center"/>
              <w:rPr>
                <w:ins w:id="7556" w:author="Author"/>
              </w:rPr>
            </w:pPr>
            <w:ins w:id="7557" w:author="Author">
              <w:r w:rsidRPr="00026B51">
                <w:t>1.00</w:t>
              </w:r>
            </w:ins>
          </w:p>
        </w:tc>
        <w:tc>
          <w:tcPr>
            <w:tcW w:w="1682" w:type="dxa"/>
            <w:tcBorders>
              <w:top w:val="nil"/>
              <w:left w:val="single" w:sz="6" w:space="0" w:color="auto"/>
              <w:bottom w:val="nil"/>
              <w:right w:val="single" w:sz="6" w:space="0" w:color="auto"/>
            </w:tcBorders>
          </w:tcPr>
          <w:p w14:paraId="6047A850" w14:textId="77777777" w:rsidR="00EA2F34" w:rsidRPr="00026B51" w:rsidRDefault="00EA2F34" w:rsidP="00BE28D4">
            <w:pPr>
              <w:pStyle w:val="tabletext11"/>
              <w:jc w:val="center"/>
              <w:rPr>
                <w:ins w:id="7558" w:author="Author"/>
              </w:rPr>
            </w:pPr>
            <w:ins w:id="7559" w:author="Author">
              <w:r w:rsidRPr="00026B51">
                <w:t>1.00</w:t>
              </w:r>
            </w:ins>
          </w:p>
        </w:tc>
        <w:tc>
          <w:tcPr>
            <w:tcW w:w="1682" w:type="dxa"/>
            <w:tcBorders>
              <w:top w:val="nil"/>
              <w:left w:val="single" w:sz="6" w:space="0" w:color="auto"/>
              <w:bottom w:val="nil"/>
              <w:right w:val="single" w:sz="6" w:space="0" w:color="auto"/>
            </w:tcBorders>
          </w:tcPr>
          <w:p w14:paraId="3810E007" w14:textId="77777777" w:rsidR="00EA2F34" w:rsidRPr="00026B51" w:rsidRDefault="00EA2F34" w:rsidP="00BE28D4">
            <w:pPr>
              <w:pStyle w:val="tabletext11"/>
              <w:jc w:val="center"/>
              <w:rPr>
                <w:ins w:id="7560" w:author="Author"/>
              </w:rPr>
            </w:pPr>
            <w:ins w:id="7561" w:author="Author">
              <w:r w:rsidRPr="00026B51">
                <w:t>1.00</w:t>
              </w:r>
            </w:ins>
          </w:p>
        </w:tc>
      </w:tr>
      <w:tr w:rsidR="00EA2F34" w:rsidRPr="00026B51" w14:paraId="5CC52E78" w14:textId="77777777" w:rsidTr="00A1082D">
        <w:trPr>
          <w:cantSplit/>
          <w:trHeight w:val="190"/>
          <w:ins w:id="7562" w:author="Author"/>
        </w:trPr>
        <w:tc>
          <w:tcPr>
            <w:tcW w:w="200" w:type="dxa"/>
            <w:tcBorders>
              <w:top w:val="nil"/>
              <w:left w:val="nil"/>
              <w:bottom w:val="nil"/>
              <w:right w:val="nil"/>
            </w:tcBorders>
          </w:tcPr>
          <w:p w14:paraId="171D4F9C" w14:textId="77777777" w:rsidR="00EA2F34" w:rsidRPr="00026B51" w:rsidRDefault="00EA2F34" w:rsidP="00BE28D4">
            <w:pPr>
              <w:pStyle w:val="tabletext11"/>
              <w:rPr>
                <w:ins w:id="7563" w:author="Author"/>
              </w:rPr>
            </w:pPr>
          </w:p>
        </w:tc>
        <w:tc>
          <w:tcPr>
            <w:tcW w:w="1681" w:type="dxa"/>
            <w:tcBorders>
              <w:top w:val="nil"/>
              <w:left w:val="single" w:sz="6" w:space="0" w:color="auto"/>
              <w:bottom w:val="nil"/>
              <w:right w:val="nil"/>
            </w:tcBorders>
          </w:tcPr>
          <w:p w14:paraId="5A83C127" w14:textId="77777777" w:rsidR="00EA2F34" w:rsidRPr="00026B51" w:rsidRDefault="00EA2F34" w:rsidP="00BE28D4">
            <w:pPr>
              <w:pStyle w:val="tabletext11"/>
              <w:tabs>
                <w:tab w:val="decimal" w:pos="900"/>
              </w:tabs>
              <w:rPr>
                <w:ins w:id="7564" w:author="Author"/>
              </w:rPr>
            </w:pPr>
            <w:ins w:id="7565" w:author="Author">
              <w:r w:rsidRPr="00026B51">
                <w:t>125</w:t>
              </w:r>
            </w:ins>
          </w:p>
        </w:tc>
        <w:tc>
          <w:tcPr>
            <w:tcW w:w="1682" w:type="dxa"/>
            <w:tcBorders>
              <w:top w:val="nil"/>
              <w:left w:val="single" w:sz="6" w:space="0" w:color="auto"/>
              <w:bottom w:val="nil"/>
              <w:right w:val="single" w:sz="6" w:space="0" w:color="auto"/>
            </w:tcBorders>
          </w:tcPr>
          <w:p w14:paraId="0B95D8D3" w14:textId="77777777" w:rsidR="00EA2F34" w:rsidRPr="00026B51" w:rsidRDefault="00EA2F34" w:rsidP="00BE28D4">
            <w:pPr>
              <w:pStyle w:val="tabletext11"/>
              <w:jc w:val="center"/>
              <w:rPr>
                <w:ins w:id="7566" w:author="Author"/>
              </w:rPr>
            </w:pPr>
            <w:ins w:id="7567" w:author="Author">
              <w:r w:rsidRPr="00026B51">
                <w:t>1.07</w:t>
              </w:r>
            </w:ins>
          </w:p>
        </w:tc>
        <w:tc>
          <w:tcPr>
            <w:tcW w:w="1682" w:type="dxa"/>
            <w:tcBorders>
              <w:top w:val="nil"/>
              <w:left w:val="single" w:sz="6" w:space="0" w:color="auto"/>
              <w:bottom w:val="nil"/>
              <w:right w:val="single" w:sz="6" w:space="0" w:color="auto"/>
            </w:tcBorders>
          </w:tcPr>
          <w:p w14:paraId="0EABE076" w14:textId="77777777" w:rsidR="00EA2F34" w:rsidRPr="00026B51" w:rsidRDefault="00EA2F34" w:rsidP="00BE28D4">
            <w:pPr>
              <w:pStyle w:val="tabletext11"/>
              <w:jc w:val="center"/>
              <w:rPr>
                <w:ins w:id="7568" w:author="Author"/>
              </w:rPr>
            </w:pPr>
            <w:ins w:id="7569" w:author="Author">
              <w:r w:rsidRPr="00026B51">
                <w:t>1.07</w:t>
              </w:r>
            </w:ins>
          </w:p>
        </w:tc>
        <w:tc>
          <w:tcPr>
            <w:tcW w:w="1681" w:type="dxa"/>
            <w:tcBorders>
              <w:top w:val="nil"/>
              <w:left w:val="single" w:sz="6" w:space="0" w:color="auto"/>
              <w:bottom w:val="nil"/>
              <w:right w:val="single" w:sz="6" w:space="0" w:color="auto"/>
            </w:tcBorders>
          </w:tcPr>
          <w:p w14:paraId="72CEBF1E" w14:textId="77777777" w:rsidR="00EA2F34" w:rsidRPr="00026B51" w:rsidRDefault="00EA2F34" w:rsidP="00BE28D4">
            <w:pPr>
              <w:pStyle w:val="tabletext11"/>
              <w:jc w:val="center"/>
              <w:rPr>
                <w:ins w:id="7570" w:author="Author"/>
              </w:rPr>
            </w:pPr>
            <w:ins w:id="7571" w:author="Author">
              <w:r w:rsidRPr="00026B51">
                <w:t>1.08</w:t>
              </w:r>
            </w:ins>
          </w:p>
        </w:tc>
        <w:tc>
          <w:tcPr>
            <w:tcW w:w="1682" w:type="dxa"/>
            <w:tcBorders>
              <w:top w:val="nil"/>
              <w:left w:val="single" w:sz="6" w:space="0" w:color="auto"/>
              <w:bottom w:val="nil"/>
              <w:right w:val="single" w:sz="6" w:space="0" w:color="auto"/>
            </w:tcBorders>
          </w:tcPr>
          <w:p w14:paraId="0086E135" w14:textId="77777777" w:rsidR="00EA2F34" w:rsidRPr="00026B51" w:rsidRDefault="00EA2F34" w:rsidP="00BE28D4">
            <w:pPr>
              <w:pStyle w:val="tabletext11"/>
              <w:jc w:val="center"/>
              <w:rPr>
                <w:ins w:id="7572" w:author="Author"/>
              </w:rPr>
            </w:pPr>
            <w:ins w:id="7573" w:author="Author">
              <w:r w:rsidRPr="00026B51">
                <w:t>1.07</w:t>
              </w:r>
            </w:ins>
          </w:p>
        </w:tc>
        <w:tc>
          <w:tcPr>
            <w:tcW w:w="1682" w:type="dxa"/>
            <w:tcBorders>
              <w:top w:val="nil"/>
              <w:left w:val="single" w:sz="6" w:space="0" w:color="auto"/>
              <w:bottom w:val="nil"/>
              <w:right w:val="single" w:sz="6" w:space="0" w:color="auto"/>
            </w:tcBorders>
          </w:tcPr>
          <w:p w14:paraId="517A52BE" w14:textId="77777777" w:rsidR="00EA2F34" w:rsidRPr="00026B51" w:rsidRDefault="00EA2F34" w:rsidP="00BE28D4">
            <w:pPr>
              <w:pStyle w:val="tabletext11"/>
              <w:jc w:val="center"/>
              <w:rPr>
                <w:ins w:id="7574" w:author="Author"/>
              </w:rPr>
            </w:pPr>
            <w:ins w:id="7575" w:author="Author">
              <w:r w:rsidRPr="00026B51">
                <w:t>1.06</w:t>
              </w:r>
            </w:ins>
          </w:p>
        </w:tc>
      </w:tr>
      <w:tr w:rsidR="00EA2F34" w:rsidRPr="00026B51" w14:paraId="786382EA" w14:textId="77777777" w:rsidTr="00A1082D">
        <w:trPr>
          <w:cantSplit/>
          <w:trHeight w:val="190"/>
          <w:ins w:id="7576" w:author="Author"/>
        </w:trPr>
        <w:tc>
          <w:tcPr>
            <w:tcW w:w="200" w:type="dxa"/>
            <w:tcBorders>
              <w:top w:val="nil"/>
              <w:left w:val="nil"/>
              <w:bottom w:val="nil"/>
              <w:right w:val="nil"/>
            </w:tcBorders>
          </w:tcPr>
          <w:p w14:paraId="1394A908" w14:textId="77777777" w:rsidR="00EA2F34" w:rsidRPr="00026B51" w:rsidRDefault="00EA2F34" w:rsidP="00BE28D4">
            <w:pPr>
              <w:pStyle w:val="tabletext11"/>
              <w:rPr>
                <w:ins w:id="7577" w:author="Author"/>
              </w:rPr>
            </w:pPr>
          </w:p>
        </w:tc>
        <w:tc>
          <w:tcPr>
            <w:tcW w:w="1681" w:type="dxa"/>
            <w:tcBorders>
              <w:top w:val="nil"/>
              <w:left w:val="single" w:sz="6" w:space="0" w:color="auto"/>
              <w:bottom w:val="nil"/>
              <w:right w:val="nil"/>
            </w:tcBorders>
          </w:tcPr>
          <w:p w14:paraId="49255FE9" w14:textId="77777777" w:rsidR="00EA2F34" w:rsidRPr="00026B51" w:rsidRDefault="00EA2F34" w:rsidP="00BE28D4">
            <w:pPr>
              <w:pStyle w:val="tabletext11"/>
              <w:tabs>
                <w:tab w:val="decimal" w:pos="900"/>
              </w:tabs>
              <w:rPr>
                <w:ins w:id="7578" w:author="Author"/>
              </w:rPr>
            </w:pPr>
            <w:ins w:id="7579" w:author="Author">
              <w:r w:rsidRPr="00026B51">
                <w:t>150</w:t>
              </w:r>
            </w:ins>
          </w:p>
        </w:tc>
        <w:tc>
          <w:tcPr>
            <w:tcW w:w="1682" w:type="dxa"/>
            <w:tcBorders>
              <w:top w:val="nil"/>
              <w:left w:val="single" w:sz="6" w:space="0" w:color="auto"/>
              <w:bottom w:val="nil"/>
              <w:right w:val="single" w:sz="6" w:space="0" w:color="auto"/>
            </w:tcBorders>
          </w:tcPr>
          <w:p w14:paraId="39DD5CD7" w14:textId="77777777" w:rsidR="00EA2F34" w:rsidRPr="00026B51" w:rsidRDefault="00EA2F34" w:rsidP="00BE28D4">
            <w:pPr>
              <w:pStyle w:val="tabletext11"/>
              <w:jc w:val="center"/>
              <w:rPr>
                <w:ins w:id="7580" w:author="Author"/>
              </w:rPr>
            </w:pPr>
            <w:ins w:id="7581" w:author="Author">
              <w:r w:rsidRPr="00026B51">
                <w:t>1.13</w:t>
              </w:r>
            </w:ins>
          </w:p>
        </w:tc>
        <w:tc>
          <w:tcPr>
            <w:tcW w:w="1682" w:type="dxa"/>
            <w:tcBorders>
              <w:top w:val="nil"/>
              <w:left w:val="single" w:sz="6" w:space="0" w:color="auto"/>
              <w:bottom w:val="nil"/>
              <w:right w:val="single" w:sz="6" w:space="0" w:color="auto"/>
            </w:tcBorders>
          </w:tcPr>
          <w:p w14:paraId="7C3F6CDC" w14:textId="77777777" w:rsidR="00EA2F34" w:rsidRPr="00026B51" w:rsidRDefault="00EA2F34" w:rsidP="00BE28D4">
            <w:pPr>
              <w:pStyle w:val="tabletext11"/>
              <w:jc w:val="center"/>
              <w:rPr>
                <w:ins w:id="7582" w:author="Author"/>
              </w:rPr>
            </w:pPr>
            <w:ins w:id="7583" w:author="Author">
              <w:r w:rsidRPr="00026B51">
                <w:t>1.14</w:t>
              </w:r>
            </w:ins>
          </w:p>
        </w:tc>
        <w:tc>
          <w:tcPr>
            <w:tcW w:w="1681" w:type="dxa"/>
            <w:tcBorders>
              <w:top w:val="nil"/>
              <w:left w:val="single" w:sz="6" w:space="0" w:color="auto"/>
              <w:bottom w:val="nil"/>
              <w:right w:val="single" w:sz="6" w:space="0" w:color="auto"/>
            </w:tcBorders>
          </w:tcPr>
          <w:p w14:paraId="28401C13" w14:textId="77777777" w:rsidR="00EA2F34" w:rsidRPr="00026B51" w:rsidRDefault="00EA2F34" w:rsidP="00BE28D4">
            <w:pPr>
              <w:pStyle w:val="tabletext11"/>
              <w:jc w:val="center"/>
              <w:rPr>
                <w:ins w:id="7584" w:author="Author"/>
              </w:rPr>
            </w:pPr>
            <w:ins w:id="7585" w:author="Author">
              <w:r w:rsidRPr="00026B51">
                <w:t>1.14</w:t>
              </w:r>
            </w:ins>
          </w:p>
        </w:tc>
        <w:tc>
          <w:tcPr>
            <w:tcW w:w="1682" w:type="dxa"/>
            <w:tcBorders>
              <w:top w:val="nil"/>
              <w:left w:val="single" w:sz="6" w:space="0" w:color="auto"/>
              <w:bottom w:val="nil"/>
              <w:right w:val="single" w:sz="6" w:space="0" w:color="auto"/>
            </w:tcBorders>
          </w:tcPr>
          <w:p w14:paraId="3E81CAF6" w14:textId="77777777" w:rsidR="00EA2F34" w:rsidRPr="00026B51" w:rsidRDefault="00EA2F34" w:rsidP="00BE28D4">
            <w:pPr>
              <w:pStyle w:val="tabletext11"/>
              <w:jc w:val="center"/>
              <w:rPr>
                <w:ins w:id="7586" w:author="Author"/>
              </w:rPr>
            </w:pPr>
            <w:ins w:id="7587" w:author="Author">
              <w:r w:rsidRPr="00026B51">
                <w:t>1.13</w:t>
              </w:r>
            </w:ins>
          </w:p>
        </w:tc>
        <w:tc>
          <w:tcPr>
            <w:tcW w:w="1682" w:type="dxa"/>
            <w:tcBorders>
              <w:top w:val="nil"/>
              <w:left w:val="single" w:sz="6" w:space="0" w:color="auto"/>
              <w:bottom w:val="nil"/>
              <w:right w:val="single" w:sz="6" w:space="0" w:color="auto"/>
            </w:tcBorders>
          </w:tcPr>
          <w:p w14:paraId="145412D7" w14:textId="77777777" w:rsidR="00EA2F34" w:rsidRPr="00026B51" w:rsidRDefault="00EA2F34" w:rsidP="00BE28D4">
            <w:pPr>
              <w:pStyle w:val="tabletext11"/>
              <w:jc w:val="center"/>
              <w:rPr>
                <w:ins w:id="7588" w:author="Author"/>
              </w:rPr>
            </w:pPr>
            <w:ins w:id="7589" w:author="Author">
              <w:r w:rsidRPr="00026B51">
                <w:t>1.12</w:t>
              </w:r>
            </w:ins>
          </w:p>
        </w:tc>
      </w:tr>
      <w:tr w:rsidR="00EA2F34" w:rsidRPr="00026B51" w14:paraId="6C351703" w14:textId="77777777" w:rsidTr="00A1082D">
        <w:trPr>
          <w:cantSplit/>
          <w:trHeight w:val="190"/>
          <w:ins w:id="7590" w:author="Author"/>
        </w:trPr>
        <w:tc>
          <w:tcPr>
            <w:tcW w:w="200" w:type="dxa"/>
            <w:tcBorders>
              <w:top w:val="nil"/>
              <w:left w:val="nil"/>
              <w:bottom w:val="nil"/>
              <w:right w:val="nil"/>
            </w:tcBorders>
          </w:tcPr>
          <w:p w14:paraId="1CA24FC9" w14:textId="77777777" w:rsidR="00EA2F34" w:rsidRPr="00026B51" w:rsidRDefault="00EA2F34" w:rsidP="00BE28D4">
            <w:pPr>
              <w:pStyle w:val="tabletext11"/>
              <w:rPr>
                <w:ins w:id="7591" w:author="Author"/>
              </w:rPr>
            </w:pPr>
          </w:p>
        </w:tc>
        <w:tc>
          <w:tcPr>
            <w:tcW w:w="1681" w:type="dxa"/>
            <w:tcBorders>
              <w:top w:val="nil"/>
              <w:left w:val="single" w:sz="6" w:space="0" w:color="auto"/>
              <w:bottom w:val="nil"/>
              <w:right w:val="nil"/>
            </w:tcBorders>
          </w:tcPr>
          <w:p w14:paraId="19DB8067" w14:textId="77777777" w:rsidR="00EA2F34" w:rsidRPr="00026B51" w:rsidRDefault="00EA2F34" w:rsidP="00BE28D4">
            <w:pPr>
              <w:pStyle w:val="tabletext11"/>
              <w:tabs>
                <w:tab w:val="decimal" w:pos="900"/>
              </w:tabs>
              <w:rPr>
                <w:ins w:id="7592" w:author="Author"/>
              </w:rPr>
            </w:pPr>
            <w:ins w:id="7593" w:author="Author">
              <w:r w:rsidRPr="00026B51">
                <w:t>200</w:t>
              </w:r>
            </w:ins>
          </w:p>
        </w:tc>
        <w:tc>
          <w:tcPr>
            <w:tcW w:w="1682" w:type="dxa"/>
            <w:tcBorders>
              <w:top w:val="nil"/>
              <w:left w:val="single" w:sz="6" w:space="0" w:color="auto"/>
              <w:bottom w:val="nil"/>
              <w:right w:val="single" w:sz="6" w:space="0" w:color="auto"/>
            </w:tcBorders>
          </w:tcPr>
          <w:p w14:paraId="14D9B39B" w14:textId="77777777" w:rsidR="00EA2F34" w:rsidRPr="00026B51" w:rsidRDefault="00EA2F34" w:rsidP="00BE28D4">
            <w:pPr>
              <w:pStyle w:val="tabletext11"/>
              <w:jc w:val="center"/>
              <w:rPr>
                <w:ins w:id="7594" w:author="Author"/>
              </w:rPr>
            </w:pPr>
            <w:ins w:id="7595" w:author="Author">
              <w:r w:rsidRPr="00026B51">
                <w:t>1.22</w:t>
              </w:r>
            </w:ins>
          </w:p>
        </w:tc>
        <w:tc>
          <w:tcPr>
            <w:tcW w:w="1682" w:type="dxa"/>
            <w:tcBorders>
              <w:top w:val="nil"/>
              <w:left w:val="single" w:sz="6" w:space="0" w:color="auto"/>
              <w:bottom w:val="nil"/>
              <w:right w:val="single" w:sz="6" w:space="0" w:color="auto"/>
            </w:tcBorders>
          </w:tcPr>
          <w:p w14:paraId="7ECC0005" w14:textId="77777777" w:rsidR="00EA2F34" w:rsidRPr="00026B51" w:rsidRDefault="00EA2F34" w:rsidP="00BE28D4">
            <w:pPr>
              <w:pStyle w:val="tabletext11"/>
              <w:jc w:val="center"/>
              <w:rPr>
                <w:ins w:id="7596" w:author="Author"/>
              </w:rPr>
            </w:pPr>
            <w:ins w:id="7597" w:author="Author">
              <w:r w:rsidRPr="00026B51">
                <w:t>1.24</w:t>
              </w:r>
            </w:ins>
          </w:p>
        </w:tc>
        <w:tc>
          <w:tcPr>
            <w:tcW w:w="1681" w:type="dxa"/>
            <w:tcBorders>
              <w:top w:val="nil"/>
              <w:left w:val="single" w:sz="6" w:space="0" w:color="auto"/>
              <w:bottom w:val="nil"/>
              <w:right w:val="single" w:sz="6" w:space="0" w:color="auto"/>
            </w:tcBorders>
          </w:tcPr>
          <w:p w14:paraId="7329C14A" w14:textId="77777777" w:rsidR="00EA2F34" w:rsidRPr="00026B51" w:rsidRDefault="00EA2F34" w:rsidP="00BE28D4">
            <w:pPr>
              <w:pStyle w:val="tabletext11"/>
              <w:jc w:val="center"/>
              <w:rPr>
                <w:ins w:id="7598" w:author="Author"/>
              </w:rPr>
            </w:pPr>
            <w:ins w:id="7599" w:author="Author">
              <w:r w:rsidRPr="00026B51">
                <w:t>1.25</w:t>
              </w:r>
            </w:ins>
          </w:p>
        </w:tc>
        <w:tc>
          <w:tcPr>
            <w:tcW w:w="1682" w:type="dxa"/>
            <w:tcBorders>
              <w:top w:val="nil"/>
              <w:left w:val="single" w:sz="6" w:space="0" w:color="auto"/>
              <w:bottom w:val="nil"/>
              <w:right w:val="single" w:sz="6" w:space="0" w:color="auto"/>
            </w:tcBorders>
          </w:tcPr>
          <w:p w14:paraId="23E92F4B" w14:textId="77777777" w:rsidR="00EA2F34" w:rsidRPr="00026B51" w:rsidRDefault="00EA2F34" w:rsidP="00BE28D4">
            <w:pPr>
              <w:pStyle w:val="tabletext11"/>
              <w:jc w:val="center"/>
              <w:rPr>
                <w:ins w:id="7600" w:author="Author"/>
              </w:rPr>
            </w:pPr>
            <w:ins w:id="7601" w:author="Author">
              <w:r w:rsidRPr="00026B51">
                <w:t>1.24</w:t>
              </w:r>
            </w:ins>
          </w:p>
        </w:tc>
        <w:tc>
          <w:tcPr>
            <w:tcW w:w="1682" w:type="dxa"/>
            <w:tcBorders>
              <w:top w:val="nil"/>
              <w:left w:val="single" w:sz="6" w:space="0" w:color="auto"/>
              <w:bottom w:val="nil"/>
              <w:right w:val="single" w:sz="6" w:space="0" w:color="auto"/>
            </w:tcBorders>
          </w:tcPr>
          <w:p w14:paraId="43C80A04" w14:textId="77777777" w:rsidR="00EA2F34" w:rsidRPr="00026B51" w:rsidRDefault="00EA2F34" w:rsidP="00BE28D4">
            <w:pPr>
              <w:pStyle w:val="tabletext11"/>
              <w:jc w:val="center"/>
              <w:rPr>
                <w:ins w:id="7602" w:author="Author"/>
              </w:rPr>
            </w:pPr>
            <w:ins w:id="7603" w:author="Author">
              <w:r w:rsidRPr="00026B51">
                <w:t>1.21</w:t>
              </w:r>
            </w:ins>
          </w:p>
        </w:tc>
      </w:tr>
      <w:tr w:rsidR="00EA2F34" w:rsidRPr="00026B51" w14:paraId="6CE4D618" w14:textId="77777777" w:rsidTr="00A1082D">
        <w:trPr>
          <w:cantSplit/>
          <w:trHeight w:val="190"/>
          <w:ins w:id="7604" w:author="Author"/>
        </w:trPr>
        <w:tc>
          <w:tcPr>
            <w:tcW w:w="200" w:type="dxa"/>
            <w:tcBorders>
              <w:top w:val="nil"/>
              <w:left w:val="nil"/>
              <w:bottom w:val="nil"/>
              <w:right w:val="nil"/>
            </w:tcBorders>
          </w:tcPr>
          <w:p w14:paraId="4BC0CCF1" w14:textId="77777777" w:rsidR="00EA2F34" w:rsidRPr="00026B51" w:rsidRDefault="00EA2F34" w:rsidP="00BE28D4">
            <w:pPr>
              <w:pStyle w:val="tabletext11"/>
              <w:rPr>
                <w:ins w:id="7605" w:author="Author"/>
              </w:rPr>
            </w:pPr>
          </w:p>
        </w:tc>
        <w:tc>
          <w:tcPr>
            <w:tcW w:w="1681" w:type="dxa"/>
            <w:tcBorders>
              <w:top w:val="nil"/>
              <w:left w:val="single" w:sz="6" w:space="0" w:color="auto"/>
              <w:bottom w:val="nil"/>
              <w:right w:val="nil"/>
            </w:tcBorders>
          </w:tcPr>
          <w:p w14:paraId="3E832752" w14:textId="77777777" w:rsidR="00EA2F34" w:rsidRPr="00026B51" w:rsidRDefault="00EA2F34" w:rsidP="00BE28D4">
            <w:pPr>
              <w:pStyle w:val="tabletext11"/>
              <w:tabs>
                <w:tab w:val="decimal" w:pos="900"/>
              </w:tabs>
              <w:rPr>
                <w:ins w:id="7606" w:author="Author"/>
              </w:rPr>
            </w:pPr>
          </w:p>
        </w:tc>
        <w:tc>
          <w:tcPr>
            <w:tcW w:w="1682" w:type="dxa"/>
            <w:tcBorders>
              <w:top w:val="nil"/>
              <w:left w:val="single" w:sz="6" w:space="0" w:color="auto"/>
              <w:bottom w:val="nil"/>
              <w:right w:val="single" w:sz="6" w:space="0" w:color="auto"/>
            </w:tcBorders>
          </w:tcPr>
          <w:p w14:paraId="48885299" w14:textId="77777777" w:rsidR="00EA2F34" w:rsidRPr="00026B51" w:rsidRDefault="00EA2F34" w:rsidP="00BE28D4">
            <w:pPr>
              <w:pStyle w:val="tabletext11"/>
              <w:jc w:val="center"/>
              <w:rPr>
                <w:ins w:id="7607" w:author="Author"/>
              </w:rPr>
            </w:pPr>
          </w:p>
        </w:tc>
        <w:tc>
          <w:tcPr>
            <w:tcW w:w="1682" w:type="dxa"/>
            <w:tcBorders>
              <w:top w:val="nil"/>
              <w:left w:val="single" w:sz="6" w:space="0" w:color="auto"/>
              <w:bottom w:val="nil"/>
              <w:right w:val="single" w:sz="6" w:space="0" w:color="auto"/>
            </w:tcBorders>
          </w:tcPr>
          <w:p w14:paraId="30D5A14F" w14:textId="77777777" w:rsidR="00EA2F34" w:rsidRPr="00026B51" w:rsidRDefault="00EA2F34" w:rsidP="00BE28D4">
            <w:pPr>
              <w:pStyle w:val="tabletext11"/>
              <w:jc w:val="center"/>
              <w:rPr>
                <w:ins w:id="7608" w:author="Author"/>
              </w:rPr>
            </w:pPr>
          </w:p>
        </w:tc>
        <w:tc>
          <w:tcPr>
            <w:tcW w:w="1681" w:type="dxa"/>
            <w:tcBorders>
              <w:top w:val="nil"/>
              <w:left w:val="single" w:sz="6" w:space="0" w:color="auto"/>
              <w:bottom w:val="nil"/>
              <w:right w:val="single" w:sz="6" w:space="0" w:color="auto"/>
            </w:tcBorders>
          </w:tcPr>
          <w:p w14:paraId="0E9A127E" w14:textId="77777777" w:rsidR="00EA2F34" w:rsidRPr="00026B51" w:rsidRDefault="00EA2F34" w:rsidP="00BE28D4">
            <w:pPr>
              <w:pStyle w:val="tabletext11"/>
              <w:jc w:val="center"/>
              <w:rPr>
                <w:ins w:id="7609" w:author="Author"/>
              </w:rPr>
            </w:pPr>
          </w:p>
        </w:tc>
        <w:tc>
          <w:tcPr>
            <w:tcW w:w="1682" w:type="dxa"/>
            <w:tcBorders>
              <w:top w:val="nil"/>
              <w:left w:val="single" w:sz="6" w:space="0" w:color="auto"/>
              <w:bottom w:val="nil"/>
              <w:right w:val="single" w:sz="6" w:space="0" w:color="auto"/>
            </w:tcBorders>
          </w:tcPr>
          <w:p w14:paraId="47C4277E" w14:textId="77777777" w:rsidR="00EA2F34" w:rsidRPr="00026B51" w:rsidRDefault="00EA2F34" w:rsidP="00BE28D4">
            <w:pPr>
              <w:pStyle w:val="tabletext11"/>
              <w:jc w:val="center"/>
              <w:rPr>
                <w:ins w:id="7610" w:author="Author"/>
              </w:rPr>
            </w:pPr>
          </w:p>
        </w:tc>
        <w:tc>
          <w:tcPr>
            <w:tcW w:w="1682" w:type="dxa"/>
            <w:tcBorders>
              <w:top w:val="nil"/>
              <w:left w:val="single" w:sz="6" w:space="0" w:color="auto"/>
              <w:bottom w:val="nil"/>
              <w:right w:val="single" w:sz="6" w:space="0" w:color="auto"/>
            </w:tcBorders>
          </w:tcPr>
          <w:p w14:paraId="4B2BDDB2" w14:textId="77777777" w:rsidR="00EA2F34" w:rsidRPr="00026B51" w:rsidRDefault="00EA2F34" w:rsidP="00BE28D4">
            <w:pPr>
              <w:pStyle w:val="tabletext11"/>
              <w:jc w:val="center"/>
              <w:rPr>
                <w:ins w:id="7611" w:author="Author"/>
              </w:rPr>
            </w:pPr>
          </w:p>
        </w:tc>
      </w:tr>
      <w:tr w:rsidR="00EA2F34" w:rsidRPr="00026B51" w14:paraId="149EA2CD" w14:textId="77777777" w:rsidTr="00A1082D">
        <w:trPr>
          <w:cantSplit/>
          <w:trHeight w:val="190"/>
          <w:ins w:id="7612" w:author="Author"/>
        </w:trPr>
        <w:tc>
          <w:tcPr>
            <w:tcW w:w="200" w:type="dxa"/>
            <w:tcBorders>
              <w:top w:val="nil"/>
              <w:left w:val="nil"/>
              <w:bottom w:val="nil"/>
              <w:right w:val="nil"/>
            </w:tcBorders>
          </w:tcPr>
          <w:p w14:paraId="21F64E28" w14:textId="77777777" w:rsidR="00EA2F34" w:rsidRPr="00026B51" w:rsidRDefault="00EA2F34" w:rsidP="00BE28D4">
            <w:pPr>
              <w:pStyle w:val="tabletext11"/>
              <w:rPr>
                <w:ins w:id="7613" w:author="Author"/>
              </w:rPr>
            </w:pPr>
          </w:p>
        </w:tc>
        <w:tc>
          <w:tcPr>
            <w:tcW w:w="1681" w:type="dxa"/>
            <w:tcBorders>
              <w:top w:val="nil"/>
              <w:left w:val="single" w:sz="6" w:space="0" w:color="auto"/>
              <w:bottom w:val="nil"/>
              <w:right w:val="nil"/>
            </w:tcBorders>
          </w:tcPr>
          <w:p w14:paraId="01211CB1" w14:textId="77777777" w:rsidR="00EA2F34" w:rsidRPr="00026B51" w:rsidRDefault="00EA2F34" w:rsidP="00BE28D4">
            <w:pPr>
              <w:pStyle w:val="tabletext11"/>
              <w:tabs>
                <w:tab w:val="decimal" w:pos="900"/>
              </w:tabs>
              <w:rPr>
                <w:ins w:id="7614" w:author="Author"/>
              </w:rPr>
            </w:pPr>
            <w:ins w:id="7615" w:author="Author">
              <w:r w:rsidRPr="00026B51">
                <w:t>250</w:t>
              </w:r>
            </w:ins>
          </w:p>
        </w:tc>
        <w:tc>
          <w:tcPr>
            <w:tcW w:w="1682" w:type="dxa"/>
            <w:tcBorders>
              <w:top w:val="nil"/>
              <w:left w:val="single" w:sz="6" w:space="0" w:color="auto"/>
              <w:bottom w:val="nil"/>
              <w:right w:val="single" w:sz="6" w:space="0" w:color="auto"/>
            </w:tcBorders>
          </w:tcPr>
          <w:p w14:paraId="6E5662B4" w14:textId="77777777" w:rsidR="00EA2F34" w:rsidRPr="00026B51" w:rsidRDefault="00EA2F34" w:rsidP="00BE28D4">
            <w:pPr>
              <w:pStyle w:val="tabletext11"/>
              <w:jc w:val="center"/>
              <w:rPr>
                <w:ins w:id="7616" w:author="Author"/>
              </w:rPr>
            </w:pPr>
            <w:ins w:id="7617" w:author="Author">
              <w:r w:rsidRPr="00026B51">
                <w:t>1.30</w:t>
              </w:r>
            </w:ins>
          </w:p>
        </w:tc>
        <w:tc>
          <w:tcPr>
            <w:tcW w:w="1682" w:type="dxa"/>
            <w:tcBorders>
              <w:top w:val="nil"/>
              <w:left w:val="single" w:sz="6" w:space="0" w:color="auto"/>
              <w:bottom w:val="nil"/>
              <w:right w:val="single" w:sz="6" w:space="0" w:color="auto"/>
            </w:tcBorders>
          </w:tcPr>
          <w:p w14:paraId="03157A46" w14:textId="77777777" w:rsidR="00EA2F34" w:rsidRPr="00026B51" w:rsidRDefault="00EA2F34" w:rsidP="00BE28D4">
            <w:pPr>
              <w:pStyle w:val="tabletext11"/>
              <w:jc w:val="center"/>
              <w:rPr>
                <w:ins w:id="7618" w:author="Author"/>
              </w:rPr>
            </w:pPr>
            <w:ins w:id="7619" w:author="Author">
              <w:r w:rsidRPr="00026B51">
                <w:t>1.33</w:t>
              </w:r>
            </w:ins>
          </w:p>
        </w:tc>
        <w:tc>
          <w:tcPr>
            <w:tcW w:w="1681" w:type="dxa"/>
            <w:tcBorders>
              <w:top w:val="nil"/>
              <w:left w:val="single" w:sz="6" w:space="0" w:color="auto"/>
              <w:bottom w:val="nil"/>
              <w:right w:val="single" w:sz="6" w:space="0" w:color="auto"/>
            </w:tcBorders>
          </w:tcPr>
          <w:p w14:paraId="6A007737" w14:textId="77777777" w:rsidR="00EA2F34" w:rsidRPr="00026B51" w:rsidRDefault="00EA2F34" w:rsidP="00BE28D4">
            <w:pPr>
              <w:pStyle w:val="tabletext11"/>
              <w:jc w:val="center"/>
              <w:rPr>
                <w:ins w:id="7620" w:author="Author"/>
              </w:rPr>
            </w:pPr>
            <w:ins w:id="7621" w:author="Author">
              <w:r w:rsidRPr="00026B51">
                <w:t>1.34</w:t>
              </w:r>
            </w:ins>
          </w:p>
        </w:tc>
        <w:tc>
          <w:tcPr>
            <w:tcW w:w="1682" w:type="dxa"/>
            <w:tcBorders>
              <w:top w:val="nil"/>
              <w:left w:val="single" w:sz="6" w:space="0" w:color="auto"/>
              <w:bottom w:val="nil"/>
              <w:right w:val="single" w:sz="6" w:space="0" w:color="auto"/>
            </w:tcBorders>
          </w:tcPr>
          <w:p w14:paraId="2EEA6422" w14:textId="77777777" w:rsidR="00EA2F34" w:rsidRPr="00026B51" w:rsidRDefault="00EA2F34" w:rsidP="00BE28D4">
            <w:pPr>
              <w:pStyle w:val="tabletext11"/>
              <w:jc w:val="center"/>
              <w:rPr>
                <w:ins w:id="7622" w:author="Author"/>
              </w:rPr>
            </w:pPr>
            <w:ins w:id="7623" w:author="Author">
              <w:r w:rsidRPr="00026B51">
                <w:t>1.32</w:t>
              </w:r>
            </w:ins>
          </w:p>
        </w:tc>
        <w:tc>
          <w:tcPr>
            <w:tcW w:w="1682" w:type="dxa"/>
            <w:tcBorders>
              <w:top w:val="nil"/>
              <w:left w:val="single" w:sz="6" w:space="0" w:color="auto"/>
              <w:bottom w:val="nil"/>
              <w:right w:val="single" w:sz="6" w:space="0" w:color="auto"/>
            </w:tcBorders>
          </w:tcPr>
          <w:p w14:paraId="71102D16" w14:textId="77777777" w:rsidR="00EA2F34" w:rsidRPr="00026B51" w:rsidRDefault="00EA2F34" w:rsidP="00BE28D4">
            <w:pPr>
              <w:pStyle w:val="tabletext11"/>
              <w:jc w:val="center"/>
              <w:rPr>
                <w:ins w:id="7624" w:author="Author"/>
              </w:rPr>
            </w:pPr>
            <w:ins w:id="7625" w:author="Author">
              <w:r w:rsidRPr="00026B51">
                <w:t>1.28</w:t>
              </w:r>
            </w:ins>
          </w:p>
        </w:tc>
      </w:tr>
      <w:tr w:rsidR="00EA2F34" w:rsidRPr="00026B51" w14:paraId="7D07CC42" w14:textId="77777777" w:rsidTr="00A1082D">
        <w:trPr>
          <w:cantSplit/>
          <w:trHeight w:val="190"/>
          <w:ins w:id="7626" w:author="Author"/>
        </w:trPr>
        <w:tc>
          <w:tcPr>
            <w:tcW w:w="200" w:type="dxa"/>
            <w:tcBorders>
              <w:top w:val="nil"/>
              <w:left w:val="nil"/>
              <w:bottom w:val="nil"/>
              <w:right w:val="nil"/>
            </w:tcBorders>
          </w:tcPr>
          <w:p w14:paraId="24D8450D" w14:textId="77777777" w:rsidR="00EA2F34" w:rsidRPr="00026B51" w:rsidRDefault="00EA2F34" w:rsidP="00BE28D4">
            <w:pPr>
              <w:pStyle w:val="tabletext11"/>
              <w:rPr>
                <w:ins w:id="7627" w:author="Author"/>
              </w:rPr>
            </w:pPr>
          </w:p>
        </w:tc>
        <w:tc>
          <w:tcPr>
            <w:tcW w:w="1681" w:type="dxa"/>
            <w:tcBorders>
              <w:top w:val="nil"/>
              <w:left w:val="single" w:sz="6" w:space="0" w:color="auto"/>
              <w:bottom w:val="nil"/>
              <w:right w:val="nil"/>
            </w:tcBorders>
          </w:tcPr>
          <w:p w14:paraId="17DDCE81" w14:textId="77777777" w:rsidR="00EA2F34" w:rsidRPr="00026B51" w:rsidRDefault="00EA2F34" w:rsidP="00BE28D4">
            <w:pPr>
              <w:pStyle w:val="tabletext11"/>
              <w:tabs>
                <w:tab w:val="decimal" w:pos="900"/>
              </w:tabs>
              <w:rPr>
                <w:ins w:id="7628" w:author="Author"/>
              </w:rPr>
            </w:pPr>
            <w:ins w:id="7629" w:author="Author">
              <w:r w:rsidRPr="00026B51">
                <w:t>300</w:t>
              </w:r>
            </w:ins>
          </w:p>
        </w:tc>
        <w:tc>
          <w:tcPr>
            <w:tcW w:w="1682" w:type="dxa"/>
            <w:tcBorders>
              <w:top w:val="nil"/>
              <w:left w:val="single" w:sz="6" w:space="0" w:color="auto"/>
              <w:bottom w:val="nil"/>
              <w:right w:val="single" w:sz="6" w:space="0" w:color="auto"/>
            </w:tcBorders>
          </w:tcPr>
          <w:p w14:paraId="3347E8FB" w14:textId="77777777" w:rsidR="00EA2F34" w:rsidRPr="00026B51" w:rsidRDefault="00EA2F34" w:rsidP="00BE28D4">
            <w:pPr>
              <w:pStyle w:val="tabletext11"/>
              <w:jc w:val="center"/>
              <w:rPr>
                <w:ins w:id="7630" w:author="Author"/>
              </w:rPr>
            </w:pPr>
            <w:ins w:id="7631" w:author="Author">
              <w:r w:rsidRPr="00026B51">
                <w:t>1.37</w:t>
              </w:r>
            </w:ins>
          </w:p>
        </w:tc>
        <w:tc>
          <w:tcPr>
            <w:tcW w:w="1682" w:type="dxa"/>
            <w:tcBorders>
              <w:top w:val="nil"/>
              <w:left w:val="single" w:sz="6" w:space="0" w:color="auto"/>
              <w:bottom w:val="nil"/>
              <w:right w:val="single" w:sz="6" w:space="0" w:color="auto"/>
            </w:tcBorders>
          </w:tcPr>
          <w:p w14:paraId="68C1AEE9" w14:textId="77777777" w:rsidR="00EA2F34" w:rsidRPr="00026B51" w:rsidRDefault="00EA2F34" w:rsidP="00BE28D4">
            <w:pPr>
              <w:pStyle w:val="tabletext11"/>
              <w:jc w:val="center"/>
              <w:rPr>
                <w:ins w:id="7632" w:author="Author"/>
              </w:rPr>
            </w:pPr>
            <w:ins w:id="7633" w:author="Author">
              <w:r w:rsidRPr="00026B51">
                <w:t>1.41</w:t>
              </w:r>
            </w:ins>
          </w:p>
        </w:tc>
        <w:tc>
          <w:tcPr>
            <w:tcW w:w="1681" w:type="dxa"/>
            <w:tcBorders>
              <w:top w:val="nil"/>
              <w:left w:val="single" w:sz="6" w:space="0" w:color="auto"/>
              <w:bottom w:val="nil"/>
              <w:right w:val="single" w:sz="6" w:space="0" w:color="auto"/>
            </w:tcBorders>
          </w:tcPr>
          <w:p w14:paraId="696016A8" w14:textId="77777777" w:rsidR="00EA2F34" w:rsidRPr="00026B51" w:rsidRDefault="00EA2F34" w:rsidP="00BE28D4">
            <w:pPr>
              <w:pStyle w:val="tabletext11"/>
              <w:jc w:val="center"/>
              <w:rPr>
                <w:ins w:id="7634" w:author="Author"/>
              </w:rPr>
            </w:pPr>
            <w:ins w:id="7635" w:author="Author">
              <w:r w:rsidRPr="00026B51">
                <w:t>1.43</w:t>
              </w:r>
            </w:ins>
          </w:p>
        </w:tc>
        <w:tc>
          <w:tcPr>
            <w:tcW w:w="1682" w:type="dxa"/>
            <w:tcBorders>
              <w:top w:val="nil"/>
              <w:left w:val="single" w:sz="6" w:space="0" w:color="auto"/>
              <w:bottom w:val="nil"/>
              <w:right w:val="single" w:sz="6" w:space="0" w:color="auto"/>
            </w:tcBorders>
          </w:tcPr>
          <w:p w14:paraId="26520818" w14:textId="77777777" w:rsidR="00EA2F34" w:rsidRPr="00026B51" w:rsidRDefault="00EA2F34" w:rsidP="00BE28D4">
            <w:pPr>
              <w:pStyle w:val="tabletext11"/>
              <w:jc w:val="center"/>
              <w:rPr>
                <w:ins w:id="7636" w:author="Author"/>
              </w:rPr>
            </w:pPr>
            <w:ins w:id="7637" w:author="Author">
              <w:r w:rsidRPr="00026B51">
                <w:t>1.40</w:t>
              </w:r>
            </w:ins>
          </w:p>
        </w:tc>
        <w:tc>
          <w:tcPr>
            <w:tcW w:w="1682" w:type="dxa"/>
            <w:tcBorders>
              <w:top w:val="nil"/>
              <w:left w:val="single" w:sz="6" w:space="0" w:color="auto"/>
              <w:bottom w:val="nil"/>
              <w:right w:val="single" w:sz="6" w:space="0" w:color="auto"/>
            </w:tcBorders>
          </w:tcPr>
          <w:p w14:paraId="340D4B20" w14:textId="77777777" w:rsidR="00EA2F34" w:rsidRPr="00026B51" w:rsidRDefault="00EA2F34" w:rsidP="00BE28D4">
            <w:pPr>
              <w:pStyle w:val="tabletext11"/>
              <w:jc w:val="center"/>
              <w:rPr>
                <w:ins w:id="7638" w:author="Author"/>
              </w:rPr>
            </w:pPr>
            <w:ins w:id="7639" w:author="Author">
              <w:r w:rsidRPr="00026B51">
                <w:t>1.34</w:t>
              </w:r>
            </w:ins>
          </w:p>
        </w:tc>
      </w:tr>
      <w:tr w:rsidR="00EA2F34" w:rsidRPr="00026B51" w14:paraId="5A455975" w14:textId="77777777" w:rsidTr="00A1082D">
        <w:trPr>
          <w:cantSplit/>
          <w:trHeight w:val="190"/>
          <w:ins w:id="7640" w:author="Author"/>
        </w:trPr>
        <w:tc>
          <w:tcPr>
            <w:tcW w:w="200" w:type="dxa"/>
            <w:tcBorders>
              <w:top w:val="nil"/>
              <w:left w:val="nil"/>
              <w:bottom w:val="nil"/>
              <w:right w:val="nil"/>
            </w:tcBorders>
          </w:tcPr>
          <w:p w14:paraId="2F3404AD" w14:textId="77777777" w:rsidR="00EA2F34" w:rsidRPr="00026B51" w:rsidRDefault="00EA2F34" w:rsidP="00BE28D4">
            <w:pPr>
              <w:pStyle w:val="tabletext11"/>
              <w:rPr>
                <w:ins w:id="7641" w:author="Author"/>
              </w:rPr>
            </w:pPr>
          </w:p>
        </w:tc>
        <w:tc>
          <w:tcPr>
            <w:tcW w:w="1681" w:type="dxa"/>
            <w:tcBorders>
              <w:top w:val="nil"/>
              <w:left w:val="single" w:sz="6" w:space="0" w:color="auto"/>
              <w:bottom w:val="nil"/>
              <w:right w:val="nil"/>
            </w:tcBorders>
          </w:tcPr>
          <w:p w14:paraId="79A42EB2" w14:textId="77777777" w:rsidR="00EA2F34" w:rsidRPr="00026B51" w:rsidRDefault="00EA2F34" w:rsidP="00BE28D4">
            <w:pPr>
              <w:pStyle w:val="tabletext11"/>
              <w:tabs>
                <w:tab w:val="decimal" w:pos="900"/>
              </w:tabs>
              <w:rPr>
                <w:ins w:id="7642" w:author="Author"/>
              </w:rPr>
            </w:pPr>
            <w:ins w:id="7643" w:author="Author">
              <w:r w:rsidRPr="00026B51">
                <w:t>350</w:t>
              </w:r>
            </w:ins>
          </w:p>
        </w:tc>
        <w:tc>
          <w:tcPr>
            <w:tcW w:w="1682" w:type="dxa"/>
            <w:tcBorders>
              <w:top w:val="nil"/>
              <w:left w:val="single" w:sz="6" w:space="0" w:color="auto"/>
              <w:bottom w:val="nil"/>
              <w:right w:val="single" w:sz="6" w:space="0" w:color="auto"/>
            </w:tcBorders>
          </w:tcPr>
          <w:p w14:paraId="2AA0584E" w14:textId="77777777" w:rsidR="00EA2F34" w:rsidRPr="00026B51" w:rsidRDefault="00EA2F34" w:rsidP="00BE28D4">
            <w:pPr>
              <w:pStyle w:val="tabletext11"/>
              <w:jc w:val="center"/>
              <w:rPr>
                <w:ins w:id="7644" w:author="Author"/>
              </w:rPr>
            </w:pPr>
            <w:ins w:id="7645" w:author="Author">
              <w:r w:rsidRPr="00026B51">
                <w:t>1.43</w:t>
              </w:r>
            </w:ins>
          </w:p>
        </w:tc>
        <w:tc>
          <w:tcPr>
            <w:tcW w:w="1682" w:type="dxa"/>
            <w:tcBorders>
              <w:top w:val="nil"/>
              <w:left w:val="single" w:sz="6" w:space="0" w:color="auto"/>
              <w:bottom w:val="nil"/>
              <w:right w:val="single" w:sz="6" w:space="0" w:color="auto"/>
            </w:tcBorders>
          </w:tcPr>
          <w:p w14:paraId="646862B4" w14:textId="77777777" w:rsidR="00EA2F34" w:rsidRPr="00026B51" w:rsidRDefault="00EA2F34" w:rsidP="00BE28D4">
            <w:pPr>
              <w:pStyle w:val="tabletext11"/>
              <w:jc w:val="center"/>
              <w:rPr>
                <w:ins w:id="7646" w:author="Author"/>
              </w:rPr>
            </w:pPr>
            <w:ins w:id="7647" w:author="Author">
              <w:r w:rsidRPr="00026B51">
                <w:t>1.48</w:t>
              </w:r>
            </w:ins>
          </w:p>
        </w:tc>
        <w:tc>
          <w:tcPr>
            <w:tcW w:w="1681" w:type="dxa"/>
            <w:tcBorders>
              <w:top w:val="nil"/>
              <w:left w:val="single" w:sz="6" w:space="0" w:color="auto"/>
              <w:bottom w:val="nil"/>
              <w:right w:val="single" w:sz="6" w:space="0" w:color="auto"/>
            </w:tcBorders>
          </w:tcPr>
          <w:p w14:paraId="139F8057" w14:textId="77777777" w:rsidR="00EA2F34" w:rsidRPr="00026B51" w:rsidRDefault="00EA2F34" w:rsidP="00BE28D4">
            <w:pPr>
              <w:pStyle w:val="tabletext11"/>
              <w:jc w:val="center"/>
              <w:rPr>
                <w:ins w:id="7648" w:author="Author"/>
              </w:rPr>
            </w:pPr>
            <w:ins w:id="7649" w:author="Author">
              <w:r w:rsidRPr="00026B51">
                <w:t>1.50</w:t>
              </w:r>
            </w:ins>
          </w:p>
        </w:tc>
        <w:tc>
          <w:tcPr>
            <w:tcW w:w="1682" w:type="dxa"/>
            <w:tcBorders>
              <w:top w:val="nil"/>
              <w:left w:val="single" w:sz="6" w:space="0" w:color="auto"/>
              <w:bottom w:val="nil"/>
              <w:right w:val="single" w:sz="6" w:space="0" w:color="auto"/>
            </w:tcBorders>
          </w:tcPr>
          <w:p w14:paraId="690B4120" w14:textId="77777777" w:rsidR="00EA2F34" w:rsidRPr="00026B51" w:rsidRDefault="00EA2F34" w:rsidP="00BE28D4">
            <w:pPr>
              <w:pStyle w:val="tabletext11"/>
              <w:jc w:val="center"/>
              <w:rPr>
                <w:ins w:id="7650" w:author="Author"/>
              </w:rPr>
            </w:pPr>
            <w:ins w:id="7651" w:author="Author">
              <w:r w:rsidRPr="00026B51">
                <w:t>1.47</w:t>
              </w:r>
            </w:ins>
          </w:p>
        </w:tc>
        <w:tc>
          <w:tcPr>
            <w:tcW w:w="1682" w:type="dxa"/>
            <w:tcBorders>
              <w:top w:val="nil"/>
              <w:left w:val="single" w:sz="6" w:space="0" w:color="auto"/>
              <w:bottom w:val="nil"/>
              <w:right w:val="single" w:sz="6" w:space="0" w:color="auto"/>
            </w:tcBorders>
          </w:tcPr>
          <w:p w14:paraId="6FCE5951" w14:textId="77777777" w:rsidR="00EA2F34" w:rsidRPr="00026B51" w:rsidRDefault="00EA2F34" w:rsidP="00BE28D4">
            <w:pPr>
              <w:pStyle w:val="tabletext11"/>
              <w:jc w:val="center"/>
              <w:rPr>
                <w:ins w:id="7652" w:author="Author"/>
              </w:rPr>
            </w:pPr>
            <w:ins w:id="7653" w:author="Author">
              <w:r w:rsidRPr="00026B51">
                <w:t>1.40</w:t>
              </w:r>
            </w:ins>
          </w:p>
        </w:tc>
      </w:tr>
      <w:tr w:rsidR="00EA2F34" w:rsidRPr="00026B51" w14:paraId="7CF0CE38" w14:textId="77777777" w:rsidTr="00A1082D">
        <w:trPr>
          <w:cantSplit/>
          <w:trHeight w:val="190"/>
          <w:ins w:id="7654" w:author="Author"/>
        </w:trPr>
        <w:tc>
          <w:tcPr>
            <w:tcW w:w="200" w:type="dxa"/>
            <w:tcBorders>
              <w:top w:val="nil"/>
              <w:left w:val="nil"/>
              <w:bottom w:val="nil"/>
              <w:right w:val="nil"/>
            </w:tcBorders>
          </w:tcPr>
          <w:p w14:paraId="3185C009" w14:textId="77777777" w:rsidR="00EA2F34" w:rsidRPr="00026B51" w:rsidRDefault="00EA2F34" w:rsidP="00BE28D4">
            <w:pPr>
              <w:pStyle w:val="tabletext11"/>
              <w:rPr>
                <w:ins w:id="7655" w:author="Author"/>
              </w:rPr>
            </w:pPr>
          </w:p>
        </w:tc>
        <w:tc>
          <w:tcPr>
            <w:tcW w:w="1681" w:type="dxa"/>
            <w:tcBorders>
              <w:top w:val="nil"/>
              <w:left w:val="single" w:sz="6" w:space="0" w:color="auto"/>
              <w:bottom w:val="nil"/>
              <w:right w:val="nil"/>
            </w:tcBorders>
          </w:tcPr>
          <w:p w14:paraId="7324EDA3" w14:textId="77777777" w:rsidR="00EA2F34" w:rsidRPr="00026B51" w:rsidRDefault="00EA2F34" w:rsidP="00BE28D4">
            <w:pPr>
              <w:pStyle w:val="tabletext11"/>
              <w:tabs>
                <w:tab w:val="decimal" w:pos="900"/>
              </w:tabs>
              <w:rPr>
                <w:ins w:id="7656" w:author="Author"/>
              </w:rPr>
            </w:pPr>
            <w:ins w:id="7657" w:author="Author">
              <w:r w:rsidRPr="00026B51">
                <w:t>400</w:t>
              </w:r>
            </w:ins>
          </w:p>
        </w:tc>
        <w:tc>
          <w:tcPr>
            <w:tcW w:w="1682" w:type="dxa"/>
            <w:tcBorders>
              <w:top w:val="nil"/>
              <w:left w:val="single" w:sz="6" w:space="0" w:color="auto"/>
              <w:bottom w:val="nil"/>
              <w:right w:val="single" w:sz="6" w:space="0" w:color="auto"/>
            </w:tcBorders>
          </w:tcPr>
          <w:p w14:paraId="6ABD7448" w14:textId="77777777" w:rsidR="00EA2F34" w:rsidRPr="00026B51" w:rsidRDefault="00EA2F34" w:rsidP="00BE28D4">
            <w:pPr>
              <w:pStyle w:val="tabletext11"/>
              <w:jc w:val="center"/>
              <w:rPr>
                <w:ins w:id="7658" w:author="Author"/>
              </w:rPr>
            </w:pPr>
            <w:ins w:id="7659" w:author="Author">
              <w:r w:rsidRPr="00026B51">
                <w:t>1.49</w:t>
              </w:r>
            </w:ins>
          </w:p>
        </w:tc>
        <w:tc>
          <w:tcPr>
            <w:tcW w:w="1682" w:type="dxa"/>
            <w:tcBorders>
              <w:top w:val="nil"/>
              <w:left w:val="single" w:sz="6" w:space="0" w:color="auto"/>
              <w:bottom w:val="nil"/>
              <w:right w:val="single" w:sz="6" w:space="0" w:color="auto"/>
            </w:tcBorders>
          </w:tcPr>
          <w:p w14:paraId="0122E7EB" w14:textId="77777777" w:rsidR="00EA2F34" w:rsidRPr="00026B51" w:rsidRDefault="00EA2F34" w:rsidP="00BE28D4">
            <w:pPr>
              <w:pStyle w:val="tabletext11"/>
              <w:jc w:val="center"/>
              <w:rPr>
                <w:ins w:id="7660" w:author="Author"/>
              </w:rPr>
            </w:pPr>
            <w:ins w:id="7661" w:author="Author">
              <w:r w:rsidRPr="00026B51">
                <w:t>1.55</w:t>
              </w:r>
            </w:ins>
          </w:p>
        </w:tc>
        <w:tc>
          <w:tcPr>
            <w:tcW w:w="1681" w:type="dxa"/>
            <w:tcBorders>
              <w:top w:val="nil"/>
              <w:left w:val="single" w:sz="6" w:space="0" w:color="auto"/>
              <w:bottom w:val="nil"/>
              <w:right w:val="single" w:sz="6" w:space="0" w:color="auto"/>
            </w:tcBorders>
          </w:tcPr>
          <w:p w14:paraId="3327DC38" w14:textId="77777777" w:rsidR="00EA2F34" w:rsidRPr="00026B51" w:rsidRDefault="00EA2F34" w:rsidP="00BE28D4">
            <w:pPr>
              <w:pStyle w:val="tabletext11"/>
              <w:jc w:val="center"/>
              <w:rPr>
                <w:ins w:id="7662" w:author="Author"/>
              </w:rPr>
            </w:pPr>
            <w:ins w:id="7663" w:author="Author">
              <w:r w:rsidRPr="00026B51">
                <w:t>1.57</w:t>
              </w:r>
            </w:ins>
          </w:p>
        </w:tc>
        <w:tc>
          <w:tcPr>
            <w:tcW w:w="1682" w:type="dxa"/>
            <w:tcBorders>
              <w:top w:val="nil"/>
              <w:left w:val="single" w:sz="6" w:space="0" w:color="auto"/>
              <w:bottom w:val="nil"/>
              <w:right w:val="single" w:sz="6" w:space="0" w:color="auto"/>
            </w:tcBorders>
          </w:tcPr>
          <w:p w14:paraId="1B380C84" w14:textId="77777777" w:rsidR="00EA2F34" w:rsidRPr="00026B51" w:rsidRDefault="00EA2F34" w:rsidP="00BE28D4">
            <w:pPr>
              <w:pStyle w:val="tabletext11"/>
              <w:jc w:val="center"/>
              <w:rPr>
                <w:ins w:id="7664" w:author="Author"/>
              </w:rPr>
            </w:pPr>
            <w:ins w:id="7665" w:author="Author">
              <w:r w:rsidRPr="00026B51">
                <w:t>1.53</w:t>
              </w:r>
            </w:ins>
          </w:p>
        </w:tc>
        <w:tc>
          <w:tcPr>
            <w:tcW w:w="1682" w:type="dxa"/>
            <w:tcBorders>
              <w:top w:val="nil"/>
              <w:left w:val="single" w:sz="6" w:space="0" w:color="auto"/>
              <w:bottom w:val="nil"/>
              <w:right w:val="single" w:sz="6" w:space="0" w:color="auto"/>
            </w:tcBorders>
          </w:tcPr>
          <w:p w14:paraId="5044DD76" w14:textId="77777777" w:rsidR="00EA2F34" w:rsidRPr="00026B51" w:rsidRDefault="00EA2F34" w:rsidP="00BE28D4">
            <w:pPr>
              <w:pStyle w:val="tabletext11"/>
              <w:jc w:val="center"/>
              <w:rPr>
                <w:ins w:id="7666" w:author="Author"/>
              </w:rPr>
            </w:pPr>
            <w:ins w:id="7667" w:author="Author">
              <w:r w:rsidRPr="00026B51">
                <w:t>1.45</w:t>
              </w:r>
            </w:ins>
          </w:p>
        </w:tc>
      </w:tr>
      <w:tr w:rsidR="00EA2F34" w:rsidRPr="00026B51" w14:paraId="742DF86D" w14:textId="77777777" w:rsidTr="00A1082D">
        <w:trPr>
          <w:cantSplit/>
          <w:trHeight w:val="190"/>
          <w:ins w:id="7668" w:author="Author"/>
        </w:trPr>
        <w:tc>
          <w:tcPr>
            <w:tcW w:w="200" w:type="dxa"/>
            <w:tcBorders>
              <w:top w:val="nil"/>
              <w:left w:val="nil"/>
              <w:bottom w:val="nil"/>
              <w:right w:val="nil"/>
            </w:tcBorders>
          </w:tcPr>
          <w:p w14:paraId="3D24347A" w14:textId="77777777" w:rsidR="00EA2F34" w:rsidRPr="00026B51" w:rsidRDefault="00EA2F34" w:rsidP="00BE28D4">
            <w:pPr>
              <w:pStyle w:val="tabletext11"/>
              <w:rPr>
                <w:ins w:id="7669" w:author="Author"/>
              </w:rPr>
            </w:pPr>
          </w:p>
        </w:tc>
        <w:tc>
          <w:tcPr>
            <w:tcW w:w="1681" w:type="dxa"/>
            <w:tcBorders>
              <w:top w:val="nil"/>
              <w:left w:val="single" w:sz="6" w:space="0" w:color="auto"/>
              <w:bottom w:val="nil"/>
              <w:right w:val="nil"/>
            </w:tcBorders>
          </w:tcPr>
          <w:p w14:paraId="30FE0928" w14:textId="77777777" w:rsidR="00EA2F34" w:rsidRPr="00026B51" w:rsidRDefault="00EA2F34" w:rsidP="00BE28D4">
            <w:pPr>
              <w:pStyle w:val="tabletext11"/>
              <w:tabs>
                <w:tab w:val="decimal" w:pos="900"/>
              </w:tabs>
              <w:rPr>
                <w:ins w:id="7670" w:author="Author"/>
              </w:rPr>
            </w:pPr>
            <w:ins w:id="7671" w:author="Author">
              <w:r w:rsidRPr="00026B51">
                <w:t>500</w:t>
              </w:r>
            </w:ins>
          </w:p>
        </w:tc>
        <w:tc>
          <w:tcPr>
            <w:tcW w:w="1682" w:type="dxa"/>
            <w:tcBorders>
              <w:top w:val="nil"/>
              <w:left w:val="single" w:sz="6" w:space="0" w:color="auto"/>
              <w:bottom w:val="nil"/>
              <w:right w:val="single" w:sz="6" w:space="0" w:color="auto"/>
            </w:tcBorders>
          </w:tcPr>
          <w:p w14:paraId="1CB21F65" w14:textId="77777777" w:rsidR="00EA2F34" w:rsidRPr="00026B51" w:rsidRDefault="00EA2F34" w:rsidP="00BE28D4">
            <w:pPr>
              <w:pStyle w:val="tabletext11"/>
              <w:jc w:val="center"/>
              <w:rPr>
                <w:ins w:id="7672" w:author="Author"/>
              </w:rPr>
            </w:pPr>
            <w:ins w:id="7673" w:author="Author">
              <w:r w:rsidRPr="00026B51">
                <w:t>1.58</w:t>
              </w:r>
            </w:ins>
          </w:p>
        </w:tc>
        <w:tc>
          <w:tcPr>
            <w:tcW w:w="1682" w:type="dxa"/>
            <w:tcBorders>
              <w:top w:val="nil"/>
              <w:left w:val="single" w:sz="6" w:space="0" w:color="auto"/>
              <w:bottom w:val="nil"/>
              <w:right w:val="single" w:sz="6" w:space="0" w:color="auto"/>
            </w:tcBorders>
          </w:tcPr>
          <w:p w14:paraId="786B33B0" w14:textId="77777777" w:rsidR="00EA2F34" w:rsidRPr="00026B51" w:rsidRDefault="00EA2F34" w:rsidP="00BE28D4">
            <w:pPr>
              <w:pStyle w:val="tabletext11"/>
              <w:jc w:val="center"/>
              <w:rPr>
                <w:ins w:id="7674" w:author="Author"/>
              </w:rPr>
            </w:pPr>
            <w:ins w:id="7675" w:author="Author">
              <w:r w:rsidRPr="00026B51">
                <w:t>1.66</w:t>
              </w:r>
            </w:ins>
          </w:p>
        </w:tc>
        <w:tc>
          <w:tcPr>
            <w:tcW w:w="1681" w:type="dxa"/>
            <w:tcBorders>
              <w:top w:val="nil"/>
              <w:left w:val="single" w:sz="6" w:space="0" w:color="auto"/>
              <w:bottom w:val="nil"/>
              <w:right w:val="single" w:sz="6" w:space="0" w:color="auto"/>
            </w:tcBorders>
          </w:tcPr>
          <w:p w14:paraId="43AAEA83" w14:textId="77777777" w:rsidR="00EA2F34" w:rsidRPr="00026B51" w:rsidRDefault="00EA2F34" w:rsidP="00BE28D4">
            <w:pPr>
              <w:pStyle w:val="tabletext11"/>
              <w:jc w:val="center"/>
              <w:rPr>
                <w:ins w:id="7676" w:author="Author"/>
              </w:rPr>
            </w:pPr>
            <w:ins w:id="7677" w:author="Author">
              <w:r w:rsidRPr="00026B51">
                <w:t>1.70</w:t>
              </w:r>
            </w:ins>
          </w:p>
        </w:tc>
        <w:tc>
          <w:tcPr>
            <w:tcW w:w="1682" w:type="dxa"/>
            <w:tcBorders>
              <w:top w:val="nil"/>
              <w:left w:val="single" w:sz="6" w:space="0" w:color="auto"/>
              <w:bottom w:val="nil"/>
              <w:right w:val="single" w:sz="6" w:space="0" w:color="auto"/>
            </w:tcBorders>
          </w:tcPr>
          <w:p w14:paraId="0EF37BEF" w14:textId="77777777" w:rsidR="00EA2F34" w:rsidRPr="00026B51" w:rsidRDefault="00EA2F34" w:rsidP="00BE28D4">
            <w:pPr>
              <w:pStyle w:val="tabletext11"/>
              <w:jc w:val="center"/>
              <w:rPr>
                <w:ins w:id="7678" w:author="Author"/>
              </w:rPr>
            </w:pPr>
            <w:ins w:id="7679" w:author="Author">
              <w:r w:rsidRPr="00026B51">
                <w:t>1.64</w:t>
              </w:r>
            </w:ins>
          </w:p>
        </w:tc>
        <w:tc>
          <w:tcPr>
            <w:tcW w:w="1682" w:type="dxa"/>
            <w:tcBorders>
              <w:top w:val="nil"/>
              <w:left w:val="single" w:sz="6" w:space="0" w:color="auto"/>
              <w:bottom w:val="nil"/>
              <w:right w:val="single" w:sz="6" w:space="0" w:color="auto"/>
            </w:tcBorders>
          </w:tcPr>
          <w:p w14:paraId="2DE63939" w14:textId="77777777" w:rsidR="00EA2F34" w:rsidRPr="00026B51" w:rsidRDefault="00EA2F34" w:rsidP="00BE28D4">
            <w:pPr>
              <w:pStyle w:val="tabletext11"/>
              <w:jc w:val="center"/>
              <w:rPr>
                <w:ins w:id="7680" w:author="Author"/>
              </w:rPr>
            </w:pPr>
            <w:ins w:id="7681" w:author="Author">
              <w:r w:rsidRPr="00026B51">
                <w:t>1.54</w:t>
              </w:r>
            </w:ins>
          </w:p>
        </w:tc>
      </w:tr>
      <w:tr w:rsidR="00EA2F34" w:rsidRPr="00026B51" w14:paraId="371FE192" w14:textId="77777777" w:rsidTr="00A1082D">
        <w:trPr>
          <w:cantSplit/>
          <w:trHeight w:val="190"/>
          <w:ins w:id="7682" w:author="Author"/>
        </w:trPr>
        <w:tc>
          <w:tcPr>
            <w:tcW w:w="200" w:type="dxa"/>
            <w:tcBorders>
              <w:top w:val="nil"/>
              <w:left w:val="nil"/>
              <w:bottom w:val="nil"/>
              <w:right w:val="nil"/>
            </w:tcBorders>
          </w:tcPr>
          <w:p w14:paraId="22A05AB2" w14:textId="77777777" w:rsidR="00EA2F34" w:rsidRPr="00026B51" w:rsidRDefault="00EA2F34" w:rsidP="00BE28D4">
            <w:pPr>
              <w:pStyle w:val="tabletext11"/>
              <w:rPr>
                <w:ins w:id="7683" w:author="Author"/>
              </w:rPr>
            </w:pPr>
          </w:p>
        </w:tc>
        <w:tc>
          <w:tcPr>
            <w:tcW w:w="1681" w:type="dxa"/>
            <w:tcBorders>
              <w:top w:val="nil"/>
              <w:left w:val="single" w:sz="6" w:space="0" w:color="auto"/>
              <w:bottom w:val="nil"/>
              <w:right w:val="nil"/>
            </w:tcBorders>
          </w:tcPr>
          <w:p w14:paraId="7CC4241F" w14:textId="77777777" w:rsidR="00EA2F34" w:rsidRPr="00026B51" w:rsidRDefault="00EA2F34" w:rsidP="00BE28D4">
            <w:pPr>
              <w:pStyle w:val="tabletext11"/>
              <w:tabs>
                <w:tab w:val="decimal" w:pos="900"/>
              </w:tabs>
              <w:rPr>
                <w:ins w:id="7684" w:author="Author"/>
              </w:rPr>
            </w:pPr>
          </w:p>
        </w:tc>
        <w:tc>
          <w:tcPr>
            <w:tcW w:w="1682" w:type="dxa"/>
            <w:tcBorders>
              <w:top w:val="nil"/>
              <w:left w:val="single" w:sz="6" w:space="0" w:color="auto"/>
              <w:bottom w:val="nil"/>
              <w:right w:val="single" w:sz="6" w:space="0" w:color="auto"/>
            </w:tcBorders>
          </w:tcPr>
          <w:p w14:paraId="0BAAA1B7" w14:textId="77777777" w:rsidR="00EA2F34" w:rsidRPr="00026B51" w:rsidRDefault="00EA2F34" w:rsidP="00BE28D4">
            <w:pPr>
              <w:pStyle w:val="tabletext11"/>
              <w:jc w:val="center"/>
              <w:rPr>
                <w:ins w:id="7685" w:author="Author"/>
              </w:rPr>
            </w:pPr>
          </w:p>
        </w:tc>
        <w:tc>
          <w:tcPr>
            <w:tcW w:w="1682" w:type="dxa"/>
            <w:tcBorders>
              <w:top w:val="nil"/>
              <w:left w:val="single" w:sz="6" w:space="0" w:color="auto"/>
              <w:bottom w:val="nil"/>
              <w:right w:val="single" w:sz="6" w:space="0" w:color="auto"/>
            </w:tcBorders>
          </w:tcPr>
          <w:p w14:paraId="2C0AA50D" w14:textId="77777777" w:rsidR="00EA2F34" w:rsidRPr="00026B51" w:rsidRDefault="00EA2F34" w:rsidP="00BE28D4">
            <w:pPr>
              <w:pStyle w:val="tabletext11"/>
              <w:jc w:val="center"/>
              <w:rPr>
                <w:ins w:id="7686" w:author="Author"/>
              </w:rPr>
            </w:pPr>
          </w:p>
        </w:tc>
        <w:tc>
          <w:tcPr>
            <w:tcW w:w="1681" w:type="dxa"/>
            <w:tcBorders>
              <w:top w:val="nil"/>
              <w:left w:val="single" w:sz="6" w:space="0" w:color="auto"/>
              <w:bottom w:val="nil"/>
              <w:right w:val="single" w:sz="6" w:space="0" w:color="auto"/>
            </w:tcBorders>
          </w:tcPr>
          <w:p w14:paraId="2F6AA6B6" w14:textId="77777777" w:rsidR="00EA2F34" w:rsidRPr="00026B51" w:rsidRDefault="00EA2F34" w:rsidP="00BE28D4">
            <w:pPr>
              <w:pStyle w:val="tabletext11"/>
              <w:jc w:val="center"/>
              <w:rPr>
                <w:ins w:id="7687" w:author="Author"/>
              </w:rPr>
            </w:pPr>
          </w:p>
        </w:tc>
        <w:tc>
          <w:tcPr>
            <w:tcW w:w="1682" w:type="dxa"/>
            <w:tcBorders>
              <w:top w:val="nil"/>
              <w:left w:val="single" w:sz="6" w:space="0" w:color="auto"/>
              <w:bottom w:val="nil"/>
              <w:right w:val="single" w:sz="6" w:space="0" w:color="auto"/>
            </w:tcBorders>
          </w:tcPr>
          <w:p w14:paraId="298A566E" w14:textId="77777777" w:rsidR="00EA2F34" w:rsidRPr="00026B51" w:rsidRDefault="00EA2F34" w:rsidP="00BE28D4">
            <w:pPr>
              <w:pStyle w:val="tabletext11"/>
              <w:jc w:val="center"/>
              <w:rPr>
                <w:ins w:id="7688" w:author="Author"/>
              </w:rPr>
            </w:pPr>
          </w:p>
        </w:tc>
        <w:tc>
          <w:tcPr>
            <w:tcW w:w="1682" w:type="dxa"/>
            <w:tcBorders>
              <w:top w:val="nil"/>
              <w:left w:val="single" w:sz="6" w:space="0" w:color="auto"/>
              <w:bottom w:val="nil"/>
              <w:right w:val="single" w:sz="6" w:space="0" w:color="auto"/>
            </w:tcBorders>
          </w:tcPr>
          <w:p w14:paraId="3B228A49" w14:textId="77777777" w:rsidR="00EA2F34" w:rsidRPr="00026B51" w:rsidRDefault="00EA2F34" w:rsidP="00BE28D4">
            <w:pPr>
              <w:pStyle w:val="tabletext11"/>
              <w:jc w:val="center"/>
              <w:rPr>
                <w:ins w:id="7689" w:author="Author"/>
              </w:rPr>
            </w:pPr>
          </w:p>
        </w:tc>
      </w:tr>
      <w:tr w:rsidR="00EA2F34" w:rsidRPr="00026B51" w14:paraId="2446C766" w14:textId="77777777" w:rsidTr="00A1082D">
        <w:trPr>
          <w:cantSplit/>
          <w:trHeight w:val="190"/>
          <w:ins w:id="7690" w:author="Author"/>
        </w:trPr>
        <w:tc>
          <w:tcPr>
            <w:tcW w:w="200" w:type="dxa"/>
            <w:tcBorders>
              <w:top w:val="nil"/>
              <w:left w:val="nil"/>
              <w:bottom w:val="nil"/>
              <w:right w:val="nil"/>
            </w:tcBorders>
          </w:tcPr>
          <w:p w14:paraId="5D1D69B7" w14:textId="77777777" w:rsidR="00EA2F34" w:rsidRPr="00026B51" w:rsidRDefault="00EA2F34" w:rsidP="00BE28D4">
            <w:pPr>
              <w:pStyle w:val="tabletext11"/>
              <w:rPr>
                <w:ins w:id="7691" w:author="Author"/>
              </w:rPr>
            </w:pPr>
          </w:p>
        </w:tc>
        <w:tc>
          <w:tcPr>
            <w:tcW w:w="1681" w:type="dxa"/>
            <w:tcBorders>
              <w:top w:val="nil"/>
              <w:left w:val="single" w:sz="6" w:space="0" w:color="auto"/>
              <w:bottom w:val="nil"/>
              <w:right w:val="nil"/>
            </w:tcBorders>
          </w:tcPr>
          <w:p w14:paraId="4C6D7CDA" w14:textId="77777777" w:rsidR="00EA2F34" w:rsidRPr="00026B51" w:rsidRDefault="00EA2F34" w:rsidP="00BE28D4">
            <w:pPr>
              <w:pStyle w:val="tabletext11"/>
              <w:tabs>
                <w:tab w:val="decimal" w:pos="900"/>
              </w:tabs>
              <w:rPr>
                <w:ins w:id="7692" w:author="Author"/>
              </w:rPr>
            </w:pPr>
            <w:ins w:id="7693" w:author="Author">
              <w:r w:rsidRPr="00026B51">
                <w:t>600</w:t>
              </w:r>
            </w:ins>
          </w:p>
        </w:tc>
        <w:tc>
          <w:tcPr>
            <w:tcW w:w="1682" w:type="dxa"/>
            <w:tcBorders>
              <w:top w:val="nil"/>
              <w:left w:val="single" w:sz="6" w:space="0" w:color="auto"/>
              <w:bottom w:val="nil"/>
              <w:right w:val="single" w:sz="6" w:space="0" w:color="auto"/>
            </w:tcBorders>
          </w:tcPr>
          <w:p w14:paraId="1F5B9C33" w14:textId="77777777" w:rsidR="00EA2F34" w:rsidRPr="00026B51" w:rsidRDefault="00EA2F34" w:rsidP="00BE28D4">
            <w:pPr>
              <w:pStyle w:val="tabletext11"/>
              <w:jc w:val="center"/>
              <w:rPr>
                <w:ins w:id="7694" w:author="Author"/>
              </w:rPr>
            </w:pPr>
            <w:ins w:id="7695" w:author="Author">
              <w:r w:rsidRPr="00026B51">
                <w:t>1.66</w:t>
              </w:r>
            </w:ins>
          </w:p>
        </w:tc>
        <w:tc>
          <w:tcPr>
            <w:tcW w:w="1682" w:type="dxa"/>
            <w:tcBorders>
              <w:top w:val="nil"/>
              <w:left w:val="single" w:sz="6" w:space="0" w:color="auto"/>
              <w:bottom w:val="nil"/>
              <w:right w:val="single" w:sz="6" w:space="0" w:color="auto"/>
            </w:tcBorders>
          </w:tcPr>
          <w:p w14:paraId="188424AD" w14:textId="77777777" w:rsidR="00EA2F34" w:rsidRPr="00026B51" w:rsidRDefault="00EA2F34" w:rsidP="00BE28D4">
            <w:pPr>
              <w:pStyle w:val="tabletext11"/>
              <w:jc w:val="center"/>
              <w:rPr>
                <w:ins w:id="7696" w:author="Author"/>
              </w:rPr>
            </w:pPr>
            <w:ins w:id="7697" w:author="Author">
              <w:r w:rsidRPr="00026B51">
                <w:t>1.76</w:t>
              </w:r>
            </w:ins>
          </w:p>
        </w:tc>
        <w:tc>
          <w:tcPr>
            <w:tcW w:w="1681" w:type="dxa"/>
            <w:tcBorders>
              <w:top w:val="nil"/>
              <w:left w:val="single" w:sz="6" w:space="0" w:color="auto"/>
              <w:bottom w:val="nil"/>
              <w:right w:val="single" w:sz="6" w:space="0" w:color="auto"/>
            </w:tcBorders>
          </w:tcPr>
          <w:p w14:paraId="207FB3A7" w14:textId="77777777" w:rsidR="00EA2F34" w:rsidRPr="00026B51" w:rsidRDefault="00EA2F34" w:rsidP="00BE28D4">
            <w:pPr>
              <w:pStyle w:val="tabletext11"/>
              <w:jc w:val="center"/>
              <w:rPr>
                <w:ins w:id="7698" w:author="Author"/>
              </w:rPr>
            </w:pPr>
            <w:ins w:id="7699" w:author="Author">
              <w:r w:rsidRPr="00026B51">
                <w:t>1.80</w:t>
              </w:r>
            </w:ins>
          </w:p>
        </w:tc>
        <w:tc>
          <w:tcPr>
            <w:tcW w:w="1682" w:type="dxa"/>
            <w:tcBorders>
              <w:top w:val="nil"/>
              <w:left w:val="single" w:sz="6" w:space="0" w:color="auto"/>
              <w:bottom w:val="nil"/>
              <w:right w:val="single" w:sz="6" w:space="0" w:color="auto"/>
            </w:tcBorders>
          </w:tcPr>
          <w:p w14:paraId="5E1BC6FD" w14:textId="77777777" w:rsidR="00EA2F34" w:rsidRPr="00026B51" w:rsidRDefault="00EA2F34" w:rsidP="00BE28D4">
            <w:pPr>
              <w:pStyle w:val="tabletext11"/>
              <w:jc w:val="center"/>
              <w:rPr>
                <w:ins w:id="7700" w:author="Author"/>
              </w:rPr>
            </w:pPr>
            <w:ins w:id="7701" w:author="Author">
              <w:r w:rsidRPr="00026B51">
                <w:t>1.74</w:t>
              </w:r>
            </w:ins>
          </w:p>
        </w:tc>
        <w:tc>
          <w:tcPr>
            <w:tcW w:w="1682" w:type="dxa"/>
            <w:tcBorders>
              <w:top w:val="nil"/>
              <w:left w:val="single" w:sz="6" w:space="0" w:color="auto"/>
              <w:bottom w:val="nil"/>
              <w:right w:val="single" w:sz="6" w:space="0" w:color="auto"/>
            </w:tcBorders>
          </w:tcPr>
          <w:p w14:paraId="6AADB006" w14:textId="77777777" w:rsidR="00EA2F34" w:rsidRPr="00026B51" w:rsidRDefault="00EA2F34" w:rsidP="00BE28D4">
            <w:pPr>
              <w:pStyle w:val="tabletext11"/>
              <w:jc w:val="center"/>
              <w:rPr>
                <w:ins w:id="7702" w:author="Author"/>
              </w:rPr>
            </w:pPr>
            <w:ins w:id="7703" w:author="Author">
              <w:r w:rsidRPr="00026B51">
                <w:t>1.62</w:t>
              </w:r>
            </w:ins>
          </w:p>
        </w:tc>
      </w:tr>
      <w:tr w:rsidR="00EA2F34" w:rsidRPr="00026B51" w14:paraId="60F8CBFE" w14:textId="77777777" w:rsidTr="00A1082D">
        <w:trPr>
          <w:cantSplit/>
          <w:trHeight w:val="190"/>
          <w:ins w:id="7704" w:author="Author"/>
        </w:trPr>
        <w:tc>
          <w:tcPr>
            <w:tcW w:w="200" w:type="dxa"/>
            <w:tcBorders>
              <w:top w:val="nil"/>
              <w:left w:val="nil"/>
              <w:bottom w:val="nil"/>
              <w:right w:val="nil"/>
            </w:tcBorders>
          </w:tcPr>
          <w:p w14:paraId="4A5C5923" w14:textId="77777777" w:rsidR="00EA2F34" w:rsidRPr="00026B51" w:rsidRDefault="00EA2F34" w:rsidP="00BE28D4">
            <w:pPr>
              <w:pStyle w:val="tabletext11"/>
              <w:rPr>
                <w:ins w:id="7705" w:author="Author"/>
              </w:rPr>
            </w:pPr>
          </w:p>
        </w:tc>
        <w:tc>
          <w:tcPr>
            <w:tcW w:w="1681" w:type="dxa"/>
            <w:tcBorders>
              <w:top w:val="nil"/>
              <w:left w:val="single" w:sz="6" w:space="0" w:color="auto"/>
              <w:bottom w:val="nil"/>
              <w:right w:val="nil"/>
            </w:tcBorders>
          </w:tcPr>
          <w:p w14:paraId="53D47FB0" w14:textId="77777777" w:rsidR="00EA2F34" w:rsidRPr="00026B51" w:rsidRDefault="00EA2F34" w:rsidP="00BE28D4">
            <w:pPr>
              <w:pStyle w:val="tabletext11"/>
              <w:tabs>
                <w:tab w:val="decimal" w:pos="900"/>
              </w:tabs>
              <w:rPr>
                <w:ins w:id="7706" w:author="Author"/>
              </w:rPr>
            </w:pPr>
            <w:ins w:id="7707" w:author="Author">
              <w:r w:rsidRPr="00026B51">
                <w:t>750</w:t>
              </w:r>
            </w:ins>
          </w:p>
        </w:tc>
        <w:tc>
          <w:tcPr>
            <w:tcW w:w="1682" w:type="dxa"/>
            <w:tcBorders>
              <w:top w:val="nil"/>
              <w:left w:val="single" w:sz="6" w:space="0" w:color="auto"/>
              <w:bottom w:val="nil"/>
              <w:right w:val="single" w:sz="6" w:space="0" w:color="auto"/>
            </w:tcBorders>
          </w:tcPr>
          <w:p w14:paraId="1A3352F7" w14:textId="77777777" w:rsidR="00EA2F34" w:rsidRPr="00026B51" w:rsidRDefault="00EA2F34" w:rsidP="00BE28D4">
            <w:pPr>
              <w:pStyle w:val="tabletext11"/>
              <w:jc w:val="center"/>
              <w:rPr>
                <w:ins w:id="7708" w:author="Author"/>
              </w:rPr>
            </w:pPr>
            <w:ins w:id="7709" w:author="Author">
              <w:r w:rsidRPr="00026B51">
                <w:t>1.77</w:t>
              </w:r>
            </w:ins>
          </w:p>
        </w:tc>
        <w:tc>
          <w:tcPr>
            <w:tcW w:w="1682" w:type="dxa"/>
            <w:tcBorders>
              <w:top w:val="nil"/>
              <w:left w:val="single" w:sz="6" w:space="0" w:color="auto"/>
              <w:bottom w:val="nil"/>
              <w:right w:val="single" w:sz="6" w:space="0" w:color="auto"/>
            </w:tcBorders>
          </w:tcPr>
          <w:p w14:paraId="3E0280E8" w14:textId="77777777" w:rsidR="00EA2F34" w:rsidRPr="00026B51" w:rsidRDefault="00EA2F34" w:rsidP="00BE28D4">
            <w:pPr>
              <w:pStyle w:val="tabletext11"/>
              <w:jc w:val="center"/>
              <w:rPr>
                <w:ins w:id="7710" w:author="Author"/>
              </w:rPr>
            </w:pPr>
            <w:ins w:id="7711" w:author="Author">
              <w:r w:rsidRPr="00026B51">
                <w:t>1.89</w:t>
              </w:r>
            </w:ins>
          </w:p>
        </w:tc>
        <w:tc>
          <w:tcPr>
            <w:tcW w:w="1681" w:type="dxa"/>
            <w:tcBorders>
              <w:top w:val="nil"/>
              <w:left w:val="single" w:sz="6" w:space="0" w:color="auto"/>
              <w:bottom w:val="nil"/>
              <w:right w:val="single" w:sz="6" w:space="0" w:color="auto"/>
            </w:tcBorders>
          </w:tcPr>
          <w:p w14:paraId="01182072" w14:textId="77777777" w:rsidR="00EA2F34" w:rsidRPr="00026B51" w:rsidRDefault="00EA2F34" w:rsidP="00BE28D4">
            <w:pPr>
              <w:pStyle w:val="tabletext11"/>
              <w:jc w:val="center"/>
              <w:rPr>
                <w:ins w:id="7712" w:author="Author"/>
              </w:rPr>
            </w:pPr>
            <w:ins w:id="7713" w:author="Author">
              <w:r w:rsidRPr="00026B51">
                <w:t>1.94</w:t>
              </w:r>
            </w:ins>
          </w:p>
        </w:tc>
        <w:tc>
          <w:tcPr>
            <w:tcW w:w="1682" w:type="dxa"/>
            <w:tcBorders>
              <w:top w:val="nil"/>
              <w:left w:val="single" w:sz="6" w:space="0" w:color="auto"/>
              <w:bottom w:val="nil"/>
              <w:right w:val="single" w:sz="6" w:space="0" w:color="auto"/>
            </w:tcBorders>
          </w:tcPr>
          <w:p w14:paraId="15A178ED" w14:textId="77777777" w:rsidR="00EA2F34" w:rsidRPr="00026B51" w:rsidRDefault="00EA2F34" w:rsidP="00BE28D4">
            <w:pPr>
              <w:pStyle w:val="tabletext11"/>
              <w:jc w:val="center"/>
              <w:rPr>
                <w:ins w:id="7714" w:author="Author"/>
              </w:rPr>
            </w:pPr>
            <w:ins w:id="7715" w:author="Author">
              <w:r w:rsidRPr="00026B51">
                <w:t>1.86</w:t>
              </w:r>
            </w:ins>
          </w:p>
        </w:tc>
        <w:tc>
          <w:tcPr>
            <w:tcW w:w="1682" w:type="dxa"/>
            <w:tcBorders>
              <w:top w:val="nil"/>
              <w:left w:val="single" w:sz="6" w:space="0" w:color="auto"/>
              <w:bottom w:val="nil"/>
              <w:right w:val="single" w:sz="6" w:space="0" w:color="auto"/>
            </w:tcBorders>
          </w:tcPr>
          <w:p w14:paraId="6EA8E8D3" w14:textId="77777777" w:rsidR="00EA2F34" w:rsidRPr="00026B51" w:rsidRDefault="00EA2F34" w:rsidP="00BE28D4">
            <w:pPr>
              <w:pStyle w:val="tabletext11"/>
              <w:jc w:val="center"/>
              <w:rPr>
                <w:ins w:id="7716" w:author="Author"/>
              </w:rPr>
            </w:pPr>
            <w:ins w:id="7717" w:author="Author">
              <w:r w:rsidRPr="00026B51">
                <w:t>1.72</w:t>
              </w:r>
            </w:ins>
          </w:p>
        </w:tc>
      </w:tr>
      <w:tr w:rsidR="00EA2F34" w:rsidRPr="00026B51" w14:paraId="2F14BA4A" w14:textId="77777777" w:rsidTr="00A1082D">
        <w:trPr>
          <w:cantSplit/>
          <w:trHeight w:val="190"/>
          <w:ins w:id="7718" w:author="Author"/>
        </w:trPr>
        <w:tc>
          <w:tcPr>
            <w:tcW w:w="200" w:type="dxa"/>
            <w:tcBorders>
              <w:top w:val="nil"/>
              <w:left w:val="nil"/>
              <w:bottom w:val="nil"/>
              <w:right w:val="nil"/>
            </w:tcBorders>
          </w:tcPr>
          <w:p w14:paraId="43B6AFB5" w14:textId="77777777" w:rsidR="00EA2F34" w:rsidRPr="00026B51" w:rsidRDefault="00EA2F34" w:rsidP="00BE28D4">
            <w:pPr>
              <w:pStyle w:val="tabletext11"/>
              <w:rPr>
                <w:ins w:id="7719" w:author="Author"/>
              </w:rPr>
            </w:pPr>
          </w:p>
        </w:tc>
        <w:tc>
          <w:tcPr>
            <w:tcW w:w="1681" w:type="dxa"/>
            <w:tcBorders>
              <w:top w:val="nil"/>
              <w:left w:val="single" w:sz="6" w:space="0" w:color="auto"/>
              <w:bottom w:val="nil"/>
              <w:right w:val="nil"/>
            </w:tcBorders>
          </w:tcPr>
          <w:p w14:paraId="527F83D3" w14:textId="77777777" w:rsidR="00EA2F34" w:rsidRPr="00026B51" w:rsidRDefault="00EA2F34" w:rsidP="00BE28D4">
            <w:pPr>
              <w:pStyle w:val="tabletext11"/>
              <w:tabs>
                <w:tab w:val="decimal" w:pos="900"/>
              </w:tabs>
              <w:rPr>
                <w:ins w:id="7720" w:author="Author"/>
              </w:rPr>
            </w:pPr>
            <w:ins w:id="7721" w:author="Author">
              <w:r w:rsidRPr="00026B51">
                <w:t>1,000</w:t>
              </w:r>
            </w:ins>
          </w:p>
        </w:tc>
        <w:tc>
          <w:tcPr>
            <w:tcW w:w="1682" w:type="dxa"/>
            <w:tcBorders>
              <w:top w:val="nil"/>
              <w:left w:val="single" w:sz="6" w:space="0" w:color="auto"/>
              <w:bottom w:val="nil"/>
              <w:right w:val="single" w:sz="6" w:space="0" w:color="auto"/>
            </w:tcBorders>
          </w:tcPr>
          <w:p w14:paraId="00F12407" w14:textId="77777777" w:rsidR="00EA2F34" w:rsidRPr="00026B51" w:rsidRDefault="00EA2F34" w:rsidP="00BE28D4">
            <w:pPr>
              <w:pStyle w:val="tabletext11"/>
              <w:jc w:val="center"/>
              <w:rPr>
                <w:ins w:id="7722" w:author="Author"/>
              </w:rPr>
            </w:pPr>
            <w:ins w:id="7723" w:author="Author">
              <w:r w:rsidRPr="00026B51">
                <w:t>1.90</w:t>
              </w:r>
            </w:ins>
          </w:p>
        </w:tc>
        <w:tc>
          <w:tcPr>
            <w:tcW w:w="1682" w:type="dxa"/>
            <w:tcBorders>
              <w:top w:val="nil"/>
              <w:left w:val="single" w:sz="6" w:space="0" w:color="auto"/>
              <w:bottom w:val="nil"/>
              <w:right w:val="single" w:sz="6" w:space="0" w:color="auto"/>
            </w:tcBorders>
          </w:tcPr>
          <w:p w14:paraId="3DFFC303" w14:textId="77777777" w:rsidR="00EA2F34" w:rsidRPr="00026B51" w:rsidRDefault="00EA2F34" w:rsidP="00BE28D4">
            <w:pPr>
              <w:pStyle w:val="tabletext11"/>
              <w:jc w:val="center"/>
              <w:rPr>
                <w:ins w:id="7724" w:author="Author"/>
              </w:rPr>
            </w:pPr>
            <w:ins w:id="7725" w:author="Author">
              <w:r w:rsidRPr="00026B51">
                <w:t>2.06</w:t>
              </w:r>
            </w:ins>
          </w:p>
        </w:tc>
        <w:tc>
          <w:tcPr>
            <w:tcW w:w="1681" w:type="dxa"/>
            <w:tcBorders>
              <w:top w:val="nil"/>
              <w:left w:val="single" w:sz="6" w:space="0" w:color="auto"/>
              <w:bottom w:val="nil"/>
              <w:right w:val="single" w:sz="6" w:space="0" w:color="auto"/>
            </w:tcBorders>
          </w:tcPr>
          <w:p w14:paraId="17E912D9" w14:textId="77777777" w:rsidR="00EA2F34" w:rsidRPr="00026B51" w:rsidRDefault="00EA2F34" w:rsidP="00BE28D4">
            <w:pPr>
              <w:pStyle w:val="tabletext11"/>
              <w:jc w:val="center"/>
              <w:rPr>
                <w:ins w:id="7726" w:author="Author"/>
              </w:rPr>
            </w:pPr>
            <w:ins w:id="7727" w:author="Author">
              <w:r w:rsidRPr="00026B51">
                <w:t>2.12</w:t>
              </w:r>
            </w:ins>
          </w:p>
        </w:tc>
        <w:tc>
          <w:tcPr>
            <w:tcW w:w="1682" w:type="dxa"/>
            <w:tcBorders>
              <w:top w:val="nil"/>
              <w:left w:val="single" w:sz="6" w:space="0" w:color="auto"/>
              <w:bottom w:val="nil"/>
              <w:right w:val="single" w:sz="6" w:space="0" w:color="auto"/>
            </w:tcBorders>
          </w:tcPr>
          <w:p w14:paraId="6384DC15" w14:textId="77777777" w:rsidR="00EA2F34" w:rsidRPr="00026B51" w:rsidRDefault="00EA2F34" w:rsidP="00BE28D4">
            <w:pPr>
              <w:pStyle w:val="tabletext11"/>
              <w:jc w:val="center"/>
              <w:rPr>
                <w:ins w:id="7728" w:author="Author"/>
              </w:rPr>
            </w:pPr>
            <w:ins w:id="7729" w:author="Author">
              <w:r w:rsidRPr="00026B51">
                <w:t>2.02</w:t>
              </w:r>
            </w:ins>
          </w:p>
        </w:tc>
        <w:tc>
          <w:tcPr>
            <w:tcW w:w="1682" w:type="dxa"/>
            <w:tcBorders>
              <w:top w:val="nil"/>
              <w:left w:val="single" w:sz="6" w:space="0" w:color="auto"/>
              <w:bottom w:val="nil"/>
              <w:right w:val="single" w:sz="6" w:space="0" w:color="auto"/>
            </w:tcBorders>
          </w:tcPr>
          <w:p w14:paraId="7AFBF5E1" w14:textId="77777777" w:rsidR="00EA2F34" w:rsidRPr="00026B51" w:rsidRDefault="00EA2F34" w:rsidP="00BE28D4">
            <w:pPr>
              <w:pStyle w:val="tabletext11"/>
              <w:jc w:val="center"/>
              <w:rPr>
                <w:ins w:id="7730" w:author="Author"/>
              </w:rPr>
            </w:pPr>
            <w:ins w:id="7731" w:author="Author">
              <w:r w:rsidRPr="00026B51">
                <w:t>1.85</w:t>
              </w:r>
            </w:ins>
          </w:p>
        </w:tc>
      </w:tr>
      <w:tr w:rsidR="00EA2F34" w:rsidRPr="00026B51" w14:paraId="027F4147" w14:textId="77777777" w:rsidTr="00A1082D">
        <w:trPr>
          <w:cantSplit/>
          <w:trHeight w:val="190"/>
          <w:ins w:id="7732" w:author="Author"/>
        </w:trPr>
        <w:tc>
          <w:tcPr>
            <w:tcW w:w="200" w:type="dxa"/>
            <w:tcBorders>
              <w:top w:val="nil"/>
              <w:left w:val="nil"/>
              <w:bottom w:val="nil"/>
              <w:right w:val="nil"/>
            </w:tcBorders>
          </w:tcPr>
          <w:p w14:paraId="493B84F8" w14:textId="77777777" w:rsidR="00EA2F34" w:rsidRPr="00026B51" w:rsidRDefault="00EA2F34" w:rsidP="00BE28D4">
            <w:pPr>
              <w:pStyle w:val="tabletext11"/>
              <w:rPr>
                <w:ins w:id="7733" w:author="Author"/>
              </w:rPr>
            </w:pPr>
          </w:p>
        </w:tc>
        <w:tc>
          <w:tcPr>
            <w:tcW w:w="1681" w:type="dxa"/>
            <w:tcBorders>
              <w:top w:val="nil"/>
              <w:left w:val="single" w:sz="6" w:space="0" w:color="auto"/>
              <w:bottom w:val="nil"/>
              <w:right w:val="nil"/>
            </w:tcBorders>
          </w:tcPr>
          <w:p w14:paraId="0B690101" w14:textId="77777777" w:rsidR="00EA2F34" w:rsidRPr="00026B51" w:rsidRDefault="00EA2F34" w:rsidP="00BE28D4">
            <w:pPr>
              <w:pStyle w:val="tabletext11"/>
              <w:tabs>
                <w:tab w:val="decimal" w:pos="900"/>
              </w:tabs>
              <w:rPr>
                <w:ins w:id="7734" w:author="Author"/>
              </w:rPr>
            </w:pPr>
            <w:ins w:id="7735" w:author="Author">
              <w:r w:rsidRPr="00026B51">
                <w:t>1,500</w:t>
              </w:r>
            </w:ins>
          </w:p>
        </w:tc>
        <w:tc>
          <w:tcPr>
            <w:tcW w:w="1682" w:type="dxa"/>
            <w:tcBorders>
              <w:top w:val="nil"/>
              <w:left w:val="single" w:sz="6" w:space="0" w:color="auto"/>
              <w:bottom w:val="nil"/>
              <w:right w:val="single" w:sz="6" w:space="0" w:color="auto"/>
            </w:tcBorders>
          </w:tcPr>
          <w:p w14:paraId="56582DD9" w14:textId="77777777" w:rsidR="00EA2F34" w:rsidRPr="00026B51" w:rsidRDefault="00EA2F34" w:rsidP="00BE28D4">
            <w:pPr>
              <w:pStyle w:val="tabletext11"/>
              <w:jc w:val="center"/>
              <w:rPr>
                <w:ins w:id="7736" w:author="Author"/>
              </w:rPr>
            </w:pPr>
            <w:ins w:id="7737" w:author="Author">
              <w:r w:rsidRPr="00026B51">
                <w:t>2.10</w:t>
              </w:r>
            </w:ins>
          </w:p>
        </w:tc>
        <w:tc>
          <w:tcPr>
            <w:tcW w:w="1682" w:type="dxa"/>
            <w:tcBorders>
              <w:top w:val="nil"/>
              <w:left w:val="single" w:sz="6" w:space="0" w:color="auto"/>
              <w:bottom w:val="nil"/>
              <w:right w:val="single" w:sz="6" w:space="0" w:color="auto"/>
            </w:tcBorders>
          </w:tcPr>
          <w:p w14:paraId="0FE3B74D" w14:textId="77777777" w:rsidR="00EA2F34" w:rsidRPr="00026B51" w:rsidRDefault="00EA2F34" w:rsidP="00BE28D4">
            <w:pPr>
              <w:pStyle w:val="tabletext11"/>
              <w:jc w:val="center"/>
              <w:rPr>
                <w:ins w:id="7738" w:author="Author"/>
              </w:rPr>
            </w:pPr>
            <w:ins w:id="7739" w:author="Author">
              <w:r w:rsidRPr="00026B51">
                <w:t>2.31</w:t>
              </w:r>
            </w:ins>
          </w:p>
        </w:tc>
        <w:tc>
          <w:tcPr>
            <w:tcW w:w="1681" w:type="dxa"/>
            <w:tcBorders>
              <w:top w:val="nil"/>
              <w:left w:val="single" w:sz="6" w:space="0" w:color="auto"/>
              <w:bottom w:val="nil"/>
              <w:right w:val="single" w:sz="6" w:space="0" w:color="auto"/>
            </w:tcBorders>
          </w:tcPr>
          <w:p w14:paraId="2DFBB3CE" w14:textId="77777777" w:rsidR="00EA2F34" w:rsidRPr="00026B51" w:rsidRDefault="00EA2F34" w:rsidP="00BE28D4">
            <w:pPr>
              <w:pStyle w:val="tabletext11"/>
              <w:jc w:val="center"/>
              <w:rPr>
                <w:ins w:id="7740" w:author="Author"/>
              </w:rPr>
            </w:pPr>
            <w:ins w:id="7741" w:author="Author">
              <w:r w:rsidRPr="00026B51">
                <w:t>2.39</w:t>
              </w:r>
            </w:ins>
          </w:p>
        </w:tc>
        <w:tc>
          <w:tcPr>
            <w:tcW w:w="1682" w:type="dxa"/>
            <w:tcBorders>
              <w:top w:val="nil"/>
              <w:left w:val="single" w:sz="6" w:space="0" w:color="auto"/>
              <w:bottom w:val="nil"/>
              <w:right w:val="single" w:sz="6" w:space="0" w:color="auto"/>
            </w:tcBorders>
          </w:tcPr>
          <w:p w14:paraId="2C2DAD78" w14:textId="77777777" w:rsidR="00EA2F34" w:rsidRPr="00026B51" w:rsidRDefault="00EA2F34" w:rsidP="00BE28D4">
            <w:pPr>
              <w:pStyle w:val="tabletext11"/>
              <w:jc w:val="center"/>
              <w:rPr>
                <w:ins w:id="7742" w:author="Author"/>
              </w:rPr>
            </w:pPr>
            <w:ins w:id="7743" w:author="Author">
              <w:r w:rsidRPr="00026B51">
                <w:t>2.25</w:t>
              </w:r>
            </w:ins>
          </w:p>
        </w:tc>
        <w:tc>
          <w:tcPr>
            <w:tcW w:w="1682" w:type="dxa"/>
            <w:tcBorders>
              <w:top w:val="nil"/>
              <w:left w:val="single" w:sz="6" w:space="0" w:color="auto"/>
              <w:bottom w:val="nil"/>
              <w:right w:val="single" w:sz="6" w:space="0" w:color="auto"/>
            </w:tcBorders>
          </w:tcPr>
          <w:p w14:paraId="6F64A0F1" w14:textId="77777777" w:rsidR="00EA2F34" w:rsidRPr="00026B51" w:rsidRDefault="00EA2F34" w:rsidP="00BE28D4">
            <w:pPr>
              <w:pStyle w:val="tabletext11"/>
              <w:jc w:val="center"/>
              <w:rPr>
                <w:ins w:id="7744" w:author="Author"/>
              </w:rPr>
            </w:pPr>
            <w:ins w:id="7745" w:author="Author">
              <w:r w:rsidRPr="00026B51">
                <w:t>2.04</w:t>
              </w:r>
            </w:ins>
          </w:p>
        </w:tc>
      </w:tr>
      <w:tr w:rsidR="00EA2F34" w:rsidRPr="00026B51" w14:paraId="1514396D" w14:textId="77777777" w:rsidTr="00A1082D">
        <w:trPr>
          <w:cantSplit/>
          <w:trHeight w:val="190"/>
          <w:ins w:id="7746" w:author="Author"/>
        </w:trPr>
        <w:tc>
          <w:tcPr>
            <w:tcW w:w="200" w:type="dxa"/>
            <w:tcBorders>
              <w:top w:val="nil"/>
              <w:left w:val="nil"/>
              <w:bottom w:val="nil"/>
              <w:right w:val="nil"/>
            </w:tcBorders>
          </w:tcPr>
          <w:p w14:paraId="66F800DB" w14:textId="77777777" w:rsidR="00EA2F34" w:rsidRPr="00026B51" w:rsidRDefault="00EA2F34" w:rsidP="00BE28D4">
            <w:pPr>
              <w:pStyle w:val="tabletext11"/>
              <w:rPr>
                <w:ins w:id="7747" w:author="Author"/>
              </w:rPr>
            </w:pPr>
          </w:p>
        </w:tc>
        <w:tc>
          <w:tcPr>
            <w:tcW w:w="1681" w:type="dxa"/>
            <w:tcBorders>
              <w:top w:val="nil"/>
              <w:left w:val="single" w:sz="6" w:space="0" w:color="auto"/>
              <w:bottom w:val="nil"/>
              <w:right w:val="nil"/>
            </w:tcBorders>
          </w:tcPr>
          <w:p w14:paraId="5345B703" w14:textId="77777777" w:rsidR="00EA2F34" w:rsidRPr="00026B51" w:rsidRDefault="00EA2F34" w:rsidP="00BE28D4">
            <w:pPr>
              <w:pStyle w:val="tabletext11"/>
              <w:tabs>
                <w:tab w:val="decimal" w:pos="900"/>
              </w:tabs>
              <w:rPr>
                <w:ins w:id="7748" w:author="Author"/>
              </w:rPr>
            </w:pPr>
            <w:ins w:id="7749" w:author="Author">
              <w:r w:rsidRPr="00026B51">
                <w:t>2,000</w:t>
              </w:r>
            </w:ins>
          </w:p>
        </w:tc>
        <w:tc>
          <w:tcPr>
            <w:tcW w:w="1682" w:type="dxa"/>
            <w:tcBorders>
              <w:top w:val="nil"/>
              <w:left w:val="single" w:sz="6" w:space="0" w:color="auto"/>
              <w:bottom w:val="nil"/>
              <w:right w:val="single" w:sz="6" w:space="0" w:color="auto"/>
            </w:tcBorders>
          </w:tcPr>
          <w:p w14:paraId="348ADCAF" w14:textId="77777777" w:rsidR="00EA2F34" w:rsidRPr="00026B51" w:rsidRDefault="00EA2F34" w:rsidP="00BE28D4">
            <w:pPr>
              <w:pStyle w:val="tabletext11"/>
              <w:jc w:val="center"/>
              <w:rPr>
                <w:ins w:id="7750" w:author="Author"/>
              </w:rPr>
            </w:pPr>
            <w:ins w:id="7751" w:author="Author">
              <w:r w:rsidRPr="00026B51">
                <w:t>2.25</w:t>
              </w:r>
            </w:ins>
          </w:p>
        </w:tc>
        <w:tc>
          <w:tcPr>
            <w:tcW w:w="1682" w:type="dxa"/>
            <w:tcBorders>
              <w:top w:val="nil"/>
              <w:left w:val="single" w:sz="6" w:space="0" w:color="auto"/>
              <w:bottom w:val="nil"/>
              <w:right w:val="single" w:sz="6" w:space="0" w:color="auto"/>
            </w:tcBorders>
          </w:tcPr>
          <w:p w14:paraId="4E41034F" w14:textId="77777777" w:rsidR="00EA2F34" w:rsidRPr="00026B51" w:rsidRDefault="00EA2F34" w:rsidP="00BE28D4">
            <w:pPr>
              <w:pStyle w:val="tabletext11"/>
              <w:jc w:val="center"/>
              <w:rPr>
                <w:ins w:id="7752" w:author="Author"/>
              </w:rPr>
            </w:pPr>
            <w:ins w:id="7753" w:author="Author">
              <w:r w:rsidRPr="00026B51">
                <w:t>2.50</w:t>
              </w:r>
            </w:ins>
          </w:p>
        </w:tc>
        <w:tc>
          <w:tcPr>
            <w:tcW w:w="1681" w:type="dxa"/>
            <w:tcBorders>
              <w:top w:val="nil"/>
              <w:left w:val="single" w:sz="6" w:space="0" w:color="auto"/>
              <w:bottom w:val="nil"/>
              <w:right w:val="single" w:sz="6" w:space="0" w:color="auto"/>
            </w:tcBorders>
          </w:tcPr>
          <w:p w14:paraId="2F28D075" w14:textId="77777777" w:rsidR="00EA2F34" w:rsidRPr="00026B51" w:rsidRDefault="00EA2F34" w:rsidP="00BE28D4">
            <w:pPr>
              <w:pStyle w:val="tabletext11"/>
              <w:jc w:val="center"/>
              <w:rPr>
                <w:ins w:id="7754" w:author="Author"/>
              </w:rPr>
            </w:pPr>
            <w:ins w:id="7755" w:author="Author">
              <w:r w:rsidRPr="00026B51">
                <w:t>2.60</w:t>
              </w:r>
            </w:ins>
          </w:p>
        </w:tc>
        <w:tc>
          <w:tcPr>
            <w:tcW w:w="1682" w:type="dxa"/>
            <w:tcBorders>
              <w:top w:val="nil"/>
              <w:left w:val="single" w:sz="6" w:space="0" w:color="auto"/>
              <w:bottom w:val="nil"/>
              <w:right w:val="single" w:sz="6" w:space="0" w:color="auto"/>
            </w:tcBorders>
          </w:tcPr>
          <w:p w14:paraId="4BD1DB6A" w14:textId="77777777" w:rsidR="00EA2F34" w:rsidRPr="00026B51" w:rsidRDefault="00EA2F34" w:rsidP="00BE28D4">
            <w:pPr>
              <w:pStyle w:val="tabletext11"/>
              <w:jc w:val="center"/>
              <w:rPr>
                <w:ins w:id="7756" w:author="Author"/>
              </w:rPr>
            </w:pPr>
            <w:ins w:id="7757" w:author="Author">
              <w:r w:rsidRPr="00026B51">
                <w:t>2.41</w:t>
              </w:r>
            </w:ins>
          </w:p>
        </w:tc>
        <w:tc>
          <w:tcPr>
            <w:tcW w:w="1682" w:type="dxa"/>
            <w:tcBorders>
              <w:top w:val="nil"/>
              <w:left w:val="single" w:sz="6" w:space="0" w:color="auto"/>
              <w:bottom w:val="nil"/>
              <w:right w:val="single" w:sz="6" w:space="0" w:color="auto"/>
            </w:tcBorders>
          </w:tcPr>
          <w:p w14:paraId="4CDB5337" w14:textId="77777777" w:rsidR="00EA2F34" w:rsidRPr="00026B51" w:rsidRDefault="00EA2F34" w:rsidP="00BE28D4">
            <w:pPr>
              <w:pStyle w:val="tabletext11"/>
              <w:jc w:val="center"/>
              <w:rPr>
                <w:ins w:id="7758" w:author="Author"/>
              </w:rPr>
            </w:pPr>
            <w:ins w:id="7759" w:author="Author">
              <w:r w:rsidRPr="00026B51">
                <w:t>2.18</w:t>
              </w:r>
            </w:ins>
          </w:p>
        </w:tc>
      </w:tr>
      <w:tr w:rsidR="00EA2F34" w:rsidRPr="00026B51" w14:paraId="2FA8D50D" w14:textId="77777777" w:rsidTr="00A1082D">
        <w:trPr>
          <w:cantSplit/>
          <w:trHeight w:val="190"/>
          <w:ins w:id="7760" w:author="Author"/>
        </w:trPr>
        <w:tc>
          <w:tcPr>
            <w:tcW w:w="200" w:type="dxa"/>
            <w:tcBorders>
              <w:top w:val="nil"/>
              <w:left w:val="nil"/>
              <w:bottom w:val="nil"/>
              <w:right w:val="nil"/>
            </w:tcBorders>
          </w:tcPr>
          <w:p w14:paraId="43EBD946" w14:textId="77777777" w:rsidR="00EA2F34" w:rsidRPr="00026B51" w:rsidRDefault="00EA2F34" w:rsidP="00BE28D4">
            <w:pPr>
              <w:pStyle w:val="tabletext11"/>
              <w:rPr>
                <w:ins w:id="7761" w:author="Author"/>
              </w:rPr>
            </w:pPr>
          </w:p>
        </w:tc>
        <w:tc>
          <w:tcPr>
            <w:tcW w:w="1681" w:type="dxa"/>
            <w:tcBorders>
              <w:top w:val="nil"/>
              <w:left w:val="single" w:sz="6" w:space="0" w:color="auto"/>
              <w:bottom w:val="nil"/>
              <w:right w:val="nil"/>
            </w:tcBorders>
          </w:tcPr>
          <w:p w14:paraId="49FB21A1" w14:textId="77777777" w:rsidR="00EA2F34" w:rsidRPr="00026B51" w:rsidRDefault="00EA2F34" w:rsidP="00BE28D4">
            <w:pPr>
              <w:pStyle w:val="tabletext11"/>
              <w:tabs>
                <w:tab w:val="decimal" w:pos="900"/>
              </w:tabs>
              <w:rPr>
                <w:ins w:id="7762" w:author="Author"/>
              </w:rPr>
            </w:pPr>
          </w:p>
        </w:tc>
        <w:tc>
          <w:tcPr>
            <w:tcW w:w="1682" w:type="dxa"/>
            <w:tcBorders>
              <w:top w:val="nil"/>
              <w:left w:val="single" w:sz="6" w:space="0" w:color="auto"/>
              <w:bottom w:val="nil"/>
              <w:right w:val="single" w:sz="6" w:space="0" w:color="auto"/>
            </w:tcBorders>
          </w:tcPr>
          <w:p w14:paraId="4245F71A" w14:textId="77777777" w:rsidR="00EA2F34" w:rsidRPr="00026B51" w:rsidRDefault="00EA2F34" w:rsidP="00BE28D4">
            <w:pPr>
              <w:pStyle w:val="tabletext11"/>
              <w:jc w:val="center"/>
              <w:rPr>
                <w:ins w:id="7763" w:author="Author"/>
              </w:rPr>
            </w:pPr>
          </w:p>
        </w:tc>
        <w:tc>
          <w:tcPr>
            <w:tcW w:w="1682" w:type="dxa"/>
            <w:tcBorders>
              <w:top w:val="nil"/>
              <w:left w:val="single" w:sz="6" w:space="0" w:color="auto"/>
              <w:bottom w:val="nil"/>
              <w:right w:val="single" w:sz="6" w:space="0" w:color="auto"/>
            </w:tcBorders>
          </w:tcPr>
          <w:p w14:paraId="11258394" w14:textId="77777777" w:rsidR="00EA2F34" w:rsidRPr="00026B51" w:rsidRDefault="00EA2F34" w:rsidP="00BE28D4">
            <w:pPr>
              <w:pStyle w:val="tabletext11"/>
              <w:jc w:val="center"/>
              <w:rPr>
                <w:ins w:id="7764" w:author="Author"/>
              </w:rPr>
            </w:pPr>
          </w:p>
        </w:tc>
        <w:tc>
          <w:tcPr>
            <w:tcW w:w="1681" w:type="dxa"/>
            <w:tcBorders>
              <w:top w:val="nil"/>
              <w:left w:val="single" w:sz="6" w:space="0" w:color="auto"/>
              <w:bottom w:val="nil"/>
              <w:right w:val="single" w:sz="6" w:space="0" w:color="auto"/>
            </w:tcBorders>
          </w:tcPr>
          <w:p w14:paraId="67358427" w14:textId="77777777" w:rsidR="00EA2F34" w:rsidRPr="00026B51" w:rsidRDefault="00EA2F34" w:rsidP="00BE28D4">
            <w:pPr>
              <w:pStyle w:val="tabletext11"/>
              <w:jc w:val="center"/>
              <w:rPr>
                <w:ins w:id="7765" w:author="Author"/>
              </w:rPr>
            </w:pPr>
          </w:p>
        </w:tc>
        <w:tc>
          <w:tcPr>
            <w:tcW w:w="1682" w:type="dxa"/>
            <w:tcBorders>
              <w:top w:val="nil"/>
              <w:left w:val="single" w:sz="6" w:space="0" w:color="auto"/>
              <w:bottom w:val="nil"/>
              <w:right w:val="single" w:sz="6" w:space="0" w:color="auto"/>
            </w:tcBorders>
          </w:tcPr>
          <w:p w14:paraId="0B1BBFA3" w14:textId="77777777" w:rsidR="00EA2F34" w:rsidRPr="00026B51" w:rsidRDefault="00EA2F34" w:rsidP="00BE28D4">
            <w:pPr>
              <w:pStyle w:val="tabletext11"/>
              <w:jc w:val="center"/>
              <w:rPr>
                <w:ins w:id="7766" w:author="Author"/>
              </w:rPr>
            </w:pPr>
          </w:p>
        </w:tc>
        <w:tc>
          <w:tcPr>
            <w:tcW w:w="1682" w:type="dxa"/>
            <w:tcBorders>
              <w:top w:val="nil"/>
              <w:left w:val="single" w:sz="6" w:space="0" w:color="auto"/>
              <w:bottom w:val="nil"/>
              <w:right w:val="single" w:sz="6" w:space="0" w:color="auto"/>
            </w:tcBorders>
          </w:tcPr>
          <w:p w14:paraId="4293802B" w14:textId="77777777" w:rsidR="00EA2F34" w:rsidRPr="00026B51" w:rsidRDefault="00EA2F34" w:rsidP="00BE28D4">
            <w:pPr>
              <w:pStyle w:val="tabletext11"/>
              <w:jc w:val="center"/>
              <w:rPr>
                <w:ins w:id="7767" w:author="Author"/>
              </w:rPr>
            </w:pPr>
          </w:p>
        </w:tc>
      </w:tr>
      <w:tr w:rsidR="00EA2F34" w:rsidRPr="00026B51" w14:paraId="3E03DC8E" w14:textId="77777777" w:rsidTr="00A1082D">
        <w:trPr>
          <w:cantSplit/>
          <w:trHeight w:val="190"/>
          <w:ins w:id="7768" w:author="Author"/>
        </w:trPr>
        <w:tc>
          <w:tcPr>
            <w:tcW w:w="200" w:type="dxa"/>
            <w:tcBorders>
              <w:top w:val="nil"/>
              <w:left w:val="nil"/>
              <w:bottom w:val="nil"/>
              <w:right w:val="nil"/>
            </w:tcBorders>
          </w:tcPr>
          <w:p w14:paraId="7B022EFB" w14:textId="77777777" w:rsidR="00EA2F34" w:rsidRPr="00026B51" w:rsidRDefault="00EA2F34" w:rsidP="00BE28D4">
            <w:pPr>
              <w:pStyle w:val="tabletext11"/>
              <w:rPr>
                <w:ins w:id="7769" w:author="Author"/>
              </w:rPr>
            </w:pPr>
          </w:p>
        </w:tc>
        <w:tc>
          <w:tcPr>
            <w:tcW w:w="1681" w:type="dxa"/>
            <w:tcBorders>
              <w:top w:val="nil"/>
              <w:left w:val="single" w:sz="6" w:space="0" w:color="auto"/>
              <w:bottom w:val="nil"/>
              <w:right w:val="nil"/>
            </w:tcBorders>
          </w:tcPr>
          <w:p w14:paraId="1DD15C88" w14:textId="77777777" w:rsidR="00EA2F34" w:rsidRPr="00026B51" w:rsidRDefault="00EA2F34" w:rsidP="00BE28D4">
            <w:pPr>
              <w:pStyle w:val="tabletext11"/>
              <w:tabs>
                <w:tab w:val="decimal" w:pos="900"/>
              </w:tabs>
              <w:rPr>
                <w:ins w:id="7770" w:author="Author"/>
              </w:rPr>
            </w:pPr>
            <w:ins w:id="7771" w:author="Author">
              <w:r w:rsidRPr="00026B51">
                <w:t>2,500</w:t>
              </w:r>
            </w:ins>
          </w:p>
        </w:tc>
        <w:tc>
          <w:tcPr>
            <w:tcW w:w="1682" w:type="dxa"/>
            <w:tcBorders>
              <w:top w:val="nil"/>
              <w:left w:val="single" w:sz="6" w:space="0" w:color="auto"/>
              <w:bottom w:val="nil"/>
              <w:right w:val="single" w:sz="6" w:space="0" w:color="auto"/>
            </w:tcBorders>
          </w:tcPr>
          <w:p w14:paraId="03D77EF0" w14:textId="77777777" w:rsidR="00EA2F34" w:rsidRPr="00026B51" w:rsidRDefault="00EA2F34" w:rsidP="00BE28D4">
            <w:pPr>
              <w:pStyle w:val="tabletext11"/>
              <w:jc w:val="center"/>
              <w:rPr>
                <w:ins w:id="7772" w:author="Author"/>
              </w:rPr>
            </w:pPr>
            <w:ins w:id="7773" w:author="Author">
              <w:r w:rsidRPr="00026B51">
                <w:t>2.37</w:t>
              </w:r>
            </w:ins>
          </w:p>
        </w:tc>
        <w:tc>
          <w:tcPr>
            <w:tcW w:w="1682" w:type="dxa"/>
            <w:tcBorders>
              <w:top w:val="nil"/>
              <w:left w:val="single" w:sz="6" w:space="0" w:color="auto"/>
              <w:bottom w:val="nil"/>
              <w:right w:val="single" w:sz="6" w:space="0" w:color="auto"/>
            </w:tcBorders>
          </w:tcPr>
          <w:p w14:paraId="7D2D7322" w14:textId="77777777" w:rsidR="00EA2F34" w:rsidRPr="00026B51" w:rsidRDefault="00EA2F34" w:rsidP="00BE28D4">
            <w:pPr>
              <w:pStyle w:val="tabletext11"/>
              <w:jc w:val="center"/>
              <w:rPr>
                <w:ins w:id="7774" w:author="Author"/>
              </w:rPr>
            </w:pPr>
            <w:ins w:id="7775" w:author="Author">
              <w:r w:rsidRPr="00026B51">
                <w:t>2.65</w:t>
              </w:r>
            </w:ins>
          </w:p>
        </w:tc>
        <w:tc>
          <w:tcPr>
            <w:tcW w:w="1681" w:type="dxa"/>
            <w:tcBorders>
              <w:top w:val="nil"/>
              <w:left w:val="single" w:sz="6" w:space="0" w:color="auto"/>
              <w:bottom w:val="nil"/>
              <w:right w:val="single" w:sz="6" w:space="0" w:color="auto"/>
            </w:tcBorders>
          </w:tcPr>
          <w:p w14:paraId="53A6D729" w14:textId="77777777" w:rsidR="00EA2F34" w:rsidRPr="00026B51" w:rsidRDefault="00EA2F34" w:rsidP="00BE28D4">
            <w:pPr>
              <w:pStyle w:val="tabletext11"/>
              <w:jc w:val="center"/>
              <w:rPr>
                <w:ins w:id="7776" w:author="Author"/>
              </w:rPr>
            </w:pPr>
            <w:ins w:id="7777" w:author="Author">
              <w:r w:rsidRPr="00026B51">
                <w:t>2.77</w:t>
              </w:r>
            </w:ins>
          </w:p>
        </w:tc>
        <w:tc>
          <w:tcPr>
            <w:tcW w:w="1682" w:type="dxa"/>
            <w:tcBorders>
              <w:top w:val="nil"/>
              <w:left w:val="single" w:sz="6" w:space="0" w:color="auto"/>
              <w:bottom w:val="nil"/>
              <w:right w:val="single" w:sz="6" w:space="0" w:color="auto"/>
            </w:tcBorders>
          </w:tcPr>
          <w:p w14:paraId="42992AD1" w14:textId="77777777" w:rsidR="00EA2F34" w:rsidRPr="00026B51" w:rsidRDefault="00EA2F34" w:rsidP="00BE28D4">
            <w:pPr>
              <w:pStyle w:val="tabletext11"/>
              <w:jc w:val="center"/>
              <w:rPr>
                <w:ins w:id="7778" w:author="Author"/>
              </w:rPr>
            </w:pPr>
            <w:ins w:id="7779" w:author="Author">
              <w:r w:rsidRPr="00026B51">
                <w:t>2.54</w:t>
              </w:r>
            </w:ins>
          </w:p>
        </w:tc>
        <w:tc>
          <w:tcPr>
            <w:tcW w:w="1682" w:type="dxa"/>
            <w:tcBorders>
              <w:top w:val="nil"/>
              <w:left w:val="single" w:sz="6" w:space="0" w:color="auto"/>
              <w:bottom w:val="nil"/>
              <w:right w:val="single" w:sz="6" w:space="0" w:color="auto"/>
            </w:tcBorders>
          </w:tcPr>
          <w:p w14:paraId="090C757C" w14:textId="77777777" w:rsidR="00EA2F34" w:rsidRPr="00026B51" w:rsidRDefault="00EA2F34" w:rsidP="00BE28D4">
            <w:pPr>
              <w:pStyle w:val="tabletext11"/>
              <w:jc w:val="center"/>
              <w:rPr>
                <w:ins w:id="7780" w:author="Author"/>
              </w:rPr>
            </w:pPr>
            <w:ins w:id="7781" w:author="Author">
              <w:r w:rsidRPr="00026B51">
                <w:t>2.30</w:t>
              </w:r>
            </w:ins>
          </w:p>
        </w:tc>
      </w:tr>
      <w:tr w:rsidR="00EA2F34" w:rsidRPr="00026B51" w14:paraId="16379259" w14:textId="77777777" w:rsidTr="00A1082D">
        <w:trPr>
          <w:cantSplit/>
          <w:trHeight w:val="190"/>
          <w:ins w:id="7782" w:author="Author"/>
        </w:trPr>
        <w:tc>
          <w:tcPr>
            <w:tcW w:w="200" w:type="dxa"/>
            <w:tcBorders>
              <w:top w:val="nil"/>
              <w:left w:val="nil"/>
              <w:bottom w:val="nil"/>
              <w:right w:val="nil"/>
            </w:tcBorders>
          </w:tcPr>
          <w:p w14:paraId="35310A81" w14:textId="77777777" w:rsidR="00EA2F34" w:rsidRPr="00026B51" w:rsidRDefault="00EA2F34" w:rsidP="00BE28D4">
            <w:pPr>
              <w:pStyle w:val="tabletext11"/>
              <w:rPr>
                <w:ins w:id="7783" w:author="Author"/>
              </w:rPr>
            </w:pPr>
          </w:p>
        </w:tc>
        <w:tc>
          <w:tcPr>
            <w:tcW w:w="1681" w:type="dxa"/>
            <w:tcBorders>
              <w:top w:val="nil"/>
              <w:left w:val="single" w:sz="6" w:space="0" w:color="auto"/>
              <w:bottom w:val="nil"/>
              <w:right w:val="nil"/>
            </w:tcBorders>
          </w:tcPr>
          <w:p w14:paraId="356CC550" w14:textId="77777777" w:rsidR="00EA2F34" w:rsidRPr="00026B51" w:rsidRDefault="00EA2F34" w:rsidP="00BE28D4">
            <w:pPr>
              <w:pStyle w:val="tabletext11"/>
              <w:tabs>
                <w:tab w:val="decimal" w:pos="900"/>
              </w:tabs>
              <w:rPr>
                <w:ins w:id="7784" w:author="Author"/>
              </w:rPr>
            </w:pPr>
            <w:ins w:id="7785" w:author="Author">
              <w:r w:rsidRPr="00026B51">
                <w:t>3,000</w:t>
              </w:r>
            </w:ins>
          </w:p>
        </w:tc>
        <w:tc>
          <w:tcPr>
            <w:tcW w:w="1682" w:type="dxa"/>
            <w:tcBorders>
              <w:top w:val="nil"/>
              <w:left w:val="single" w:sz="6" w:space="0" w:color="auto"/>
              <w:bottom w:val="nil"/>
              <w:right w:val="single" w:sz="6" w:space="0" w:color="auto"/>
            </w:tcBorders>
          </w:tcPr>
          <w:p w14:paraId="28DA6EB9" w14:textId="77777777" w:rsidR="00EA2F34" w:rsidRPr="00026B51" w:rsidRDefault="00EA2F34" w:rsidP="00BE28D4">
            <w:pPr>
              <w:pStyle w:val="tabletext11"/>
              <w:jc w:val="center"/>
              <w:rPr>
                <w:ins w:id="7786" w:author="Author"/>
              </w:rPr>
            </w:pPr>
            <w:ins w:id="7787" w:author="Author">
              <w:r w:rsidRPr="00026B51">
                <w:t>2.47</w:t>
              </w:r>
            </w:ins>
          </w:p>
        </w:tc>
        <w:tc>
          <w:tcPr>
            <w:tcW w:w="1682" w:type="dxa"/>
            <w:tcBorders>
              <w:top w:val="nil"/>
              <w:left w:val="single" w:sz="6" w:space="0" w:color="auto"/>
              <w:bottom w:val="nil"/>
              <w:right w:val="single" w:sz="6" w:space="0" w:color="auto"/>
            </w:tcBorders>
          </w:tcPr>
          <w:p w14:paraId="5ED66ED2" w14:textId="77777777" w:rsidR="00EA2F34" w:rsidRPr="00026B51" w:rsidRDefault="00EA2F34" w:rsidP="00BE28D4">
            <w:pPr>
              <w:pStyle w:val="tabletext11"/>
              <w:jc w:val="center"/>
              <w:rPr>
                <w:ins w:id="7788" w:author="Author"/>
              </w:rPr>
            </w:pPr>
            <w:ins w:id="7789" w:author="Author">
              <w:r w:rsidRPr="00026B51">
                <w:t>2.79</w:t>
              </w:r>
            </w:ins>
          </w:p>
        </w:tc>
        <w:tc>
          <w:tcPr>
            <w:tcW w:w="1681" w:type="dxa"/>
            <w:tcBorders>
              <w:top w:val="nil"/>
              <w:left w:val="single" w:sz="6" w:space="0" w:color="auto"/>
              <w:bottom w:val="nil"/>
              <w:right w:val="single" w:sz="6" w:space="0" w:color="auto"/>
            </w:tcBorders>
          </w:tcPr>
          <w:p w14:paraId="6366504B" w14:textId="77777777" w:rsidR="00EA2F34" w:rsidRPr="00026B51" w:rsidRDefault="00EA2F34" w:rsidP="00BE28D4">
            <w:pPr>
              <w:pStyle w:val="tabletext11"/>
              <w:jc w:val="center"/>
              <w:rPr>
                <w:ins w:id="7790" w:author="Author"/>
              </w:rPr>
            </w:pPr>
            <w:ins w:id="7791" w:author="Author">
              <w:r w:rsidRPr="00026B51">
                <w:t>2.92</w:t>
              </w:r>
            </w:ins>
          </w:p>
        </w:tc>
        <w:tc>
          <w:tcPr>
            <w:tcW w:w="1682" w:type="dxa"/>
            <w:tcBorders>
              <w:top w:val="nil"/>
              <w:left w:val="single" w:sz="6" w:space="0" w:color="auto"/>
              <w:bottom w:val="nil"/>
              <w:right w:val="single" w:sz="6" w:space="0" w:color="auto"/>
            </w:tcBorders>
          </w:tcPr>
          <w:p w14:paraId="67233D90" w14:textId="77777777" w:rsidR="00EA2F34" w:rsidRPr="00026B51" w:rsidRDefault="00EA2F34" w:rsidP="00BE28D4">
            <w:pPr>
              <w:pStyle w:val="tabletext11"/>
              <w:jc w:val="center"/>
              <w:rPr>
                <w:ins w:id="7792" w:author="Author"/>
              </w:rPr>
            </w:pPr>
            <w:ins w:id="7793" w:author="Author">
              <w:r w:rsidRPr="00026B51">
                <w:t>2.66</w:t>
              </w:r>
            </w:ins>
          </w:p>
        </w:tc>
        <w:tc>
          <w:tcPr>
            <w:tcW w:w="1682" w:type="dxa"/>
            <w:tcBorders>
              <w:top w:val="nil"/>
              <w:left w:val="single" w:sz="6" w:space="0" w:color="auto"/>
              <w:bottom w:val="nil"/>
              <w:right w:val="single" w:sz="6" w:space="0" w:color="auto"/>
            </w:tcBorders>
          </w:tcPr>
          <w:p w14:paraId="4DFDA1DE" w14:textId="77777777" w:rsidR="00EA2F34" w:rsidRPr="00026B51" w:rsidRDefault="00EA2F34" w:rsidP="00BE28D4">
            <w:pPr>
              <w:pStyle w:val="tabletext11"/>
              <w:jc w:val="center"/>
              <w:rPr>
                <w:ins w:id="7794" w:author="Author"/>
              </w:rPr>
            </w:pPr>
            <w:ins w:id="7795" w:author="Author">
              <w:r w:rsidRPr="00026B51">
                <w:t>2.40</w:t>
              </w:r>
            </w:ins>
          </w:p>
        </w:tc>
      </w:tr>
      <w:tr w:rsidR="00EA2F34" w:rsidRPr="00026B51" w14:paraId="2FCAC59C" w14:textId="77777777" w:rsidTr="00A1082D">
        <w:trPr>
          <w:cantSplit/>
          <w:trHeight w:val="190"/>
          <w:ins w:id="7796" w:author="Author"/>
        </w:trPr>
        <w:tc>
          <w:tcPr>
            <w:tcW w:w="200" w:type="dxa"/>
            <w:tcBorders>
              <w:top w:val="nil"/>
              <w:left w:val="nil"/>
              <w:bottom w:val="nil"/>
              <w:right w:val="nil"/>
            </w:tcBorders>
          </w:tcPr>
          <w:p w14:paraId="6CF62BDB" w14:textId="77777777" w:rsidR="00EA2F34" w:rsidRPr="00026B51" w:rsidRDefault="00EA2F34" w:rsidP="00BE28D4">
            <w:pPr>
              <w:pStyle w:val="tabletext11"/>
              <w:rPr>
                <w:ins w:id="7797" w:author="Author"/>
              </w:rPr>
            </w:pPr>
          </w:p>
        </w:tc>
        <w:tc>
          <w:tcPr>
            <w:tcW w:w="1681" w:type="dxa"/>
            <w:tcBorders>
              <w:top w:val="nil"/>
              <w:left w:val="single" w:sz="6" w:space="0" w:color="auto"/>
              <w:bottom w:val="nil"/>
              <w:right w:val="nil"/>
            </w:tcBorders>
          </w:tcPr>
          <w:p w14:paraId="3AFD745C" w14:textId="77777777" w:rsidR="00EA2F34" w:rsidRPr="00026B51" w:rsidRDefault="00EA2F34" w:rsidP="00BE28D4">
            <w:pPr>
              <w:pStyle w:val="tabletext11"/>
              <w:tabs>
                <w:tab w:val="decimal" w:pos="900"/>
              </w:tabs>
              <w:rPr>
                <w:ins w:id="7798" w:author="Author"/>
              </w:rPr>
            </w:pPr>
            <w:ins w:id="7799" w:author="Author">
              <w:r w:rsidRPr="00026B51">
                <w:t>5,000</w:t>
              </w:r>
            </w:ins>
          </w:p>
        </w:tc>
        <w:tc>
          <w:tcPr>
            <w:tcW w:w="1682" w:type="dxa"/>
            <w:tcBorders>
              <w:top w:val="nil"/>
              <w:left w:val="single" w:sz="6" w:space="0" w:color="auto"/>
              <w:bottom w:val="nil"/>
              <w:right w:val="single" w:sz="6" w:space="0" w:color="auto"/>
            </w:tcBorders>
          </w:tcPr>
          <w:p w14:paraId="2865B461" w14:textId="77777777" w:rsidR="00EA2F34" w:rsidRPr="00026B51" w:rsidRDefault="00EA2F34" w:rsidP="00BE28D4">
            <w:pPr>
              <w:pStyle w:val="tabletext11"/>
              <w:jc w:val="center"/>
              <w:rPr>
                <w:ins w:id="7800" w:author="Author"/>
              </w:rPr>
            </w:pPr>
            <w:ins w:id="7801" w:author="Author">
              <w:r w:rsidRPr="00026B51">
                <w:t>2.78</w:t>
              </w:r>
            </w:ins>
          </w:p>
        </w:tc>
        <w:tc>
          <w:tcPr>
            <w:tcW w:w="1682" w:type="dxa"/>
            <w:tcBorders>
              <w:top w:val="nil"/>
              <w:left w:val="single" w:sz="6" w:space="0" w:color="auto"/>
              <w:bottom w:val="nil"/>
              <w:right w:val="single" w:sz="6" w:space="0" w:color="auto"/>
            </w:tcBorders>
          </w:tcPr>
          <w:p w14:paraId="60C5C79A" w14:textId="77777777" w:rsidR="00EA2F34" w:rsidRPr="00026B51" w:rsidRDefault="00EA2F34" w:rsidP="00BE28D4">
            <w:pPr>
              <w:pStyle w:val="tabletext11"/>
              <w:jc w:val="center"/>
              <w:rPr>
                <w:ins w:id="7802" w:author="Author"/>
              </w:rPr>
            </w:pPr>
            <w:ins w:id="7803" w:author="Author">
              <w:r w:rsidRPr="00026B51">
                <w:t>3.22</w:t>
              </w:r>
            </w:ins>
          </w:p>
        </w:tc>
        <w:tc>
          <w:tcPr>
            <w:tcW w:w="1681" w:type="dxa"/>
            <w:tcBorders>
              <w:top w:val="nil"/>
              <w:left w:val="single" w:sz="6" w:space="0" w:color="auto"/>
              <w:bottom w:val="nil"/>
              <w:right w:val="single" w:sz="6" w:space="0" w:color="auto"/>
            </w:tcBorders>
          </w:tcPr>
          <w:p w14:paraId="1E873B09" w14:textId="77777777" w:rsidR="00EA2F34" w:rsidRPr="00026B51" w:rsidRDefault="00EA2F34" w:rsidP="00BE28D4">
            <w:pPr>
              <w:pStyle w:val="tabletext11"/>
              <w:jc w:val="center"/>
              <w:rPr>
                <w:ins w:id="7804" w:author="Author"/>
              </w:rPr>
            </w:pPr>
            <w:ins w:id="7805" w:author="Author">
              <w:r w:rsidRPr="00026B51">
                <w:t>3.40</w:t>
              </w:r>
            </w:ins>
          </w:p>
        </w:tc>
        <w:tc>
          <w:tcPr>
            <w:tcW w:w="1682" w:type="dxa"/>
            <w:tcBorders>
              <w:top w:val="nil"/>
              <w:left w:val="single" w:sz="6" w:space="0" w:color="auto"/>
              <w:bottom w:val="nil"/>
              <w:right w:val="single" w:sz="6" w:space="0" w:color="auto"/>
            </w:tcBorders>
          </w:tcPr>
          <w:p w14:paraId="44F084D0" w14:textId="77777777" w:rsidR="00EA2F34" w:rsidRPr="00026B51" w:rsidRDefault="00EA2F34" w:rsidP="00BE28D4">
            <w:pPr>
              <w:pStyle w:val="tabletext11"/>
              <w:jc w:val="center"/>
              <w:rPr>
                <w:ins w:id="7806" w:author="Author"/>
              </w:rPr>
            </w:pPr>
            <w:ins w:id="7807" w:author="Author">
              <w:r w:rsidRPr="00026B51">
                <w:t>3.01</w:t>
              </w:r>
            </w:ins>
          </w:p>
        </w:tc>
        <w:tc>
          <w:tcPr>
            <w:tcW w:w="1682" w:type="dxa"/>
            <w:tcBorders>
              <w:top w:val="nil"/>
              <w:left w:val="single" w:sz="6" w:space="0" w:color="auto"/>
              <w:bottom w:val="nil"/>
              <w:right w:val="single" w:sz="6" w:space="0" w:color="auto"/>
            </w:tcBorders>
          </w:tcPr>
          <w:p w14:paraId="5A23F069" w14:textId="77777777" w:rsidR="00EA2F34" w:rsidRPr="00026B51" w:rsidRDefault="00EA2F34" w:rsidP="00BE28D4">
            <w:pPr>
              <w:pStyle w:val="tabletext11"/>
              <w:jc w:val="center"/>
              <w:rPr>
                <w:ins w:id="7808" w:author="Author"/>
              </w:rPr>
            </w:pPr>
            <w:ins w:id="7809" w:author="Author">
              <w:r w:rsidRPr="00026B51">
                <w:t>2.73</w:t>
              </w:r>
            </w:ins>
          </w:p>
        </w:tc>
      </w:tr>
      <w:tr w:rsidR="00EA2F34" w:rsidRPr="00026B51" w14:paraId="60AFD4CF" w14:textId="77777777" w:rsidTr="00A1082D">
        <w:trPr>
          <w:cantSplit/>
          <w:trHeight w:val="190"/>
          <w:ins w:id="7810" w:author="Author"/>
        </w:trPr>
        <w:tc>
          <w:tcPr>
            <w:tcW w:w="200" w:type="dxa"/>
            <w:tcBorders>
              <w:top w:val="nil"/>
              <w:left w:val="nil"/>
              <w:bottom w:val="nil"/>
              <w:right w:val="nil"/>
            </w:tcBorders>
          </w:tcPr>
          <w:p w14:paraId="110BC6DE" w14:textId="77777777" w:rsidR="00EA2F34" w:rsidRPr="00026B51" w:rsidRDefault="00EA2F34" w:rsidP="00BE28D4">
            <w:pPr>
              <w:pStyle w:val="tabletext11"/>
              <w:rPr>
                <w:ins w:id="7811" w:author="Author"/>
              </w:rPr>
            </w:pPr>
          </w:p>
        </w:tc>
        <w:tc>
          <w:tcPr>
            <w:tcW w:w="1681" w:type="dxa"/>
            <w:tcBorders>
              <w:top w:val="nil"/>
              <w:left w:val="single" w:sz="6" w:space="0" w:color="auto"/>
              <w:bottom w:val="nil"/>
              <w:right w:val="nil"/>
            </w:tcBorders>
          </w:tcPr>
          <w:p w14:paraId="0BD8FA49" w14:textId="77777777" w:rsidR="00EA2F34" w:rsidRPr="00026B51" w:rsidRDefault="00EA2F34" w:rsidP="00BE28D4">
            <w:pPr>
              <w:pStyle w:val="tabletext11"/>
              <w:tabs>
                <w:tab w:val="decimal" w:pos="900"/>
              </w:tabs>
              <w:rPr>
                <w:ins w:id="7812" w:author="Author"/>
              </w:rPr>
            </w:pPr>
            <w:ins w:id="7813" w:author="Author">
              <w:r w:rsidRPr="00026B51">
                <w:t>7,500</w:t>
              </w:r>
            </w:ins>
          </w:p>
        </w:tc>
        <w:tc>
          <w:tcPr>
            <w:tcW w:w="1682" w:type="dxa"/>
            <w:tcBorders>
              <w:top w:val="nil"/>
              <w:left w:val="single" w:sz="6" w:space="0" w:color="auto"/>
              <w:bottom w:val="nil"/>
              <w:right w:val="single" w:sz="6" w:space="0" w:color="auto"/>
            </w:tcBorders>
          </w:tcPr>
          <w:p w14:paraId="1E066883" w14:textId="77777777" w:rsidR="00EA2F34" w:rsidRPr="00026B51" w:rsidRDefault="00EA2F34" w:rsidP="00BE28D4">
            <w:pPr>
              <w:pStyle w:val="tabletext11"/>
              <w:jc w:val="center"/>
              <w:rPr>
                <w:ins w:id="7814" w:author="Author"/>
              </w:rPr>
            </w:pPr>
            <w:ins w:id="7815" w:author="Author">
              <w:r w:rsidRPr="00026B51">
                <w:t>3.07</w:t>
              </w:r>
            </w:ins>
          </w:p>
        </w:tc>
        <w:tc>
          <w:tcPr>
            <w:tcW w:w="1682" w:type="dxa"/>
            <w:tcBorders>
              <w:top w:val="nil"/>
              <w:left w:val="single" w:sz="6" w:space="0" w:color="auto"/>
              <w:bottom w:val="nil"/>
              <w:right w:val="single" w:sz="6" w:space="0" w:color="auto"/>
            </w:tcBorders>
          </w:tcPr>
          <w:p w14:paraId="76E42096" w14:textId="77777777" w:rsidR="00EA2F34" w:rsidRPr="00026B51" w:rsidRDefault="00EA2F34" w:rsidP="00BE28D4">
            <w:pPr>
              <w:pStyle w:val="tabletext11"/>
              <w:jc w:val="center"/>
              <w:rPr>
                <w:ins w:id="7816" w:author="Author"/>
              </w:rPr>
            </w:pPr>
            <w:ins w:id="7817" w:author="Author">
              <w:r w:rsidRPr="00026B51">
                <w:t>3.63</w:t>
              </w:r>
            </w:ins>
          </w:p>
        </w:tc>
        <w:tc>
          <w:tcPr>
            <w:tcW w:w="1681" w:type="dxa"/>
            <w:tcBorders>
              <w:top w:val="nil"/>
              <w:left w:val="single" w:sz="6" w:space="0" w:color="auto"/>
              <w:bottom w:val="nil"/>
              <w:right w:val="single" w:sz="6" w:space="0" w:color="auto"/>
            </w:tcBorders>
          </w:tcPr>
          <w:p w14:paraId="28C300C5" w14:textId="77777777" w:rsidR="00EA2F34" w:rsidRPr="00026B51" w:rsidRDefault="00EA2F34" w:rsidP="00BE28D4">
            <w:pPr>
              <w:pStyle w:val="tabletext11"/>
              <w:jc w:val="center"/>
              <w:rPr>
                <w:ins w:id="7818" w:author="Author"/>
              </w:rPr>
            </w:pPr>
            <w:ins w:id="7819" w:author="Author">
              <w:r w:rsidRPr="00026B51">
                <w:t>3.88</w:t>
              </w:r>
            </w:ins>
          </w:p>
        </w:tc>
        <w:tc>
          <w:tcPr>
            <w:tcW w:w="1682" w:type="dxa"/>
            <w:tcBorders>
              <w:top w:val="nil"/>
              <w:left w:val="single" w:sz="6" w:space="0" w:color="auto"/>
              <w:bottom w:val="nil"/>
              <w:right w:val="single" w:sz="6" w:space="0" w:color="auto"/>
            </w:tcBorders>
          </w:tcPr>
          <w:p w14:paraId="5C015D28" w14:textId="77777777" w:rsidR="00EA2F34" w:rsidRPr="00026B51" w:rsidRDefault="00EA2F34" w:rsidP="00BE28D4">
            <w:pPr>
              <w:pStyle w:val="tabletext11"/>
              <w:jc w:val="center"/>
              <w:rPr>
                <w:ins w:id="7820" w:author="Author"/>
              </w:rPr>
            </w:pPr>
            <w:ins w:id="7821" w:author="Author">
              <w:r w:rsidRPr="00026B51">
                <w:t>3.34</w:t>
              </w:r>
            </w:ins>
          </w:p>
        </w:tc>
        <w:tc>
          <w:tcPr>
            <w:tcW w:w="1682" w:type="dxa"/>
            <w:tcBorders>
              <w:top w:val="nil"/>
              <w:left w:val="single" w:sz="6" w:space="0" w:color="auto"/>
              <w:bottom w:val="nil"/>
              <w:right w:val="single" w:sz="6" w:space="0" w:color="auto"/>
            </w:tcBorders>
          </w:tcPr>
          <w:p w14:paraId="3B5FAE55" w14:textId="77777777" w:rsidR="00EA2F34" w:rsidRPr="00026B51" w:rsidRDefault="00EA2F34" w:rsidP="00BE28D4">
            <w:pPr>
              <w:pStyle w:val="tabletext11"/>
              <w:jc w:val="center"/>
              <w:rPr>
                <w:ins w:id="7822" w:author="Author"/>
              </w:rPr>
            </w:pPr>
            <w:ins w:id="7823" w:author="Author">
              <w:r w:rsidRPr="00026B51">
                <w:t>3.05</w:t>
              </w:r>
            </w:ins>
          </w:p>
        </w:tc>
      </w:tr>
      <w:tr w:rsidR="00EA2F34" w:rsidRPr="00026B51" w14:paraId="4C7EB64F" w14:textId="77777777" w:rsidTr="00A1082D">
        <w:trPr>
          <w:cantSplit/>
          <w:trHeight w:val="190"/>
          <w:ins w:id="7824" w:author="Author"/>
        </w:trPr>
        <w:tc>
          <w:tcPr>
            <w:tcW w:w="200" w:type="dxa"/>
            <w:tcBorders>
              <w:top w:val="nil"/>
              <w:left w:val="nil"/>
              <w:bottom w:val="nil"/>
              <w:right w:val="nil"/>
            </w:tcBorders>
          </w:tcPr>
          <w:p w14:paraId="5483F28C" w14:textId="77777777" w:rsidR="00EA2F34" w:rsidRPr="00026B51" w:rsidRDefault="00EA2F34" w:rsidP="00BE28D4">
            <w:pPr>
              <w:pStyle w:val="tabletext11"/>
              <w:rPr>
                <w:ins w:id="7825" w:author="Author"/>
              </w:rPr>
            </w:pPr>
          </w:p>
        </w:tc>
        <w:tc>
          <w:tcPr>
            <w:tcW w:w="1681" w:type="dxa"/>
            <w:tcBorders>
              <w:top w:val="nil"/>
              <w:left w:val="single" w:sz="6" w:space="0" w:color="auto"/>
              <w:bottom w:val="single" w:sz="6" w:space="0" w:color="auto"/>
              <w:right w:val="nil"/>
            </w:tcBorders>
          </w:tcPr>
          <w:p w14:paraId="64FCCD88" w14:textId="77777777" w:rsidR="00EA2F34" w:rsidRPr="00026B51" w:rsidRDefault="00EA2F34" w:rsidP="00BE28D4">
            <w:pPr>
              <w:pStyle w:val="tabletext11"/>
              <w:tabs>
                <w:tab w:val="decimal" w:pos="900"/>
              </w:tabs>
              <w:rPr>
                <w:ins w:id="7826" w:author="Author"/>
              </w:rPr>
            </w:pPr>
            <w:ins w:id="7827" w:author="Author">
              <w:r w:rsidRPr="00026B51">
                <w:t>10,000</w:t>
              </w:r>
            </w:ins>
          </w:p>
        </w:tc>
        <w:tc>
          <w:tcPr>
            <w:tcW w:w="1682" w:type="dxa"/>
            <w:tcBorders>
              <w:top w:val="nil"/>
              <w:left w:val="single" w:sz="6" w:space="0" w:color="auto"/>
              <w:bottom w:val="single" w:sz="6" w:space="0" w:color="auto"/>
              <w:right w:val="single" w:sz="6" w:space="0" w:color="auto"/>
            </w:tcBorders>
          </w:tcPr>
          <w:p w14:paraId="5165D118" w14:textId="77777777" w:rsidR="00EA2F34" w:rsidRPr="00026B51" w:rsidRDefault="00EA2F34" w:rsidP="00BE28D4">
            <w:pPr>
              <w:pStyle w:val="tabletext11"/>
              <w:jc w:val="center"/>
              <w:rPr>
                <w:ins w:id="7828" w:author="Author"/>
              </w:rPr>
            </w:pPr>
            <w:ins w:id="7829" w:author="Author">
              <w:r w:rsidRPr="00026B51">
                <w:t>3.31</w:t>
              </w:r>
            </w:ins>
          </w:p>
        </w:tc>
        <w:tc>
          <w:tcPr>
            <w:tcW w:w="1682" w:type="dxa"/>
            <w:tcBorders>
              <w:top w:val="nil"/>
              <w:left w:val="single" w:sz="6" w:space="0" w:color="auto"/>
              <w:bottom w:val="single" w:sz="6" w:space="0" w:color="auto"/>
              <w:right w:val="single" w:sz="6" w:space="0" w:color="auto"/>
            </w:tcBorders>
          </w:tcPr>
          <w:p w14:paraId="4A1354C5" w14:textId="77777777" w:rsidR="00EA2F34" w:rsidRPr="00026B51" w:rsidRDefault="00EA2F34" w:rsidP="00BE28D4">
            <w:pPr>
              <w:pStyle w:val="tabletext11"/>
              <w:jc w:val="center"/>
              <w:rPr>
                <w:ins w:id="7830" w:author="Author"/>
              </w:rPr>
            </w:pPr>
            <w:ins w:id="7831" w:author="Author">
              <w:r w:rsidRPr="00026B51">
                <w:t>3.99</w:t>
              </w:r>
            </w:ins>
          </w:p>
        </w:tc>
        <w:tc>
          <w:tcPr>
            <w:tcW w:w="1681" w:type="dxa"/>
            <w:tcBorders>
              <w:top w:val="nil"/>
              <w:left w:val="single" w:sz="6" w:space="0" w:color="auto"/>
              <w:bottom w:val="single" w:sz="6" w:space="0" w:color="auto"/>
              <w:right w:val="single" w:sz="6" w:space="0" w:color="auto"/>
            </w:tcBorders>
          </w:tcPr>
          <w:p w14:paraId="62A7D53E" w14:textId="77777777" w:rsidR="00EA2F34" w:rsidRPr="00026B51" w:rsidRDefault="00EA2F34" w:rsidP="00BE28D4">
            <w:pPr>
              <w:pStyle w:val="tabletext11"/>
              <w:jc w:val="center"/>
              <w:rPr>
                <w:ins w:id="7832" w:author="Author"/>
              </w:rPr>
            </w:pPr>
            <w:ins w:id="7833" w:author="Author">
              <w:r w:rsidRPr="00026B51">
                <w:t>4.30</w:t>
              </w:r>
            </w:ins>
          </w:p>
        </w:tc>
        <w:tc>
          <w:tcPr>
            <w:tcW w:w="1682" w:type="dxa"/>
            <w:tcBorders>
              <w:top w:val="nil"/>
              <w:left w:val="single" w:sz="6" w:space="0" w:color="auto"/>
              <w:bottom w:val="single" w:sz="6" w:space="0" w:color="auto"/>
              <w:right w:val="single" w:sz="6" w:space="0" w:color="auto"/>
            </w:tcBorders>
          </w:tcPr>
          <w:p w14:paraId="5BAC96E5" w14:textId="77777777" w:rsidR="00EA2F34" w:rsidRPr="00026B51" w:rsidRDefault="00EA2F34" w:rsidP="00BE28D4">
            <w:pPr>
              <w:pStyle w:val="tabletext11"/>
              <w:jc w:val="center"/>
              <w:rPr>
                <w:ins w:id="7834" w:author="Author"/>
              </w:rPr>
            </w:pPr>
            <w:ins w:id="7835" w:author="Author">
              <w:r w:rsidRPr="00026B51">
                <w:t>3.62</w:t>
              </w:r>
            </w:ins>
          </w:p>
        </w:tc>
        <w:tc>
          <w:tcPr>
            <w:tcW w:w="1682" w:type="dxa"/>
            <w:tcBorders>
              <w:top w:val="nil"/>
              <w:left w:val="single" w:sz="6" w:space="0" w:color="auto"/>
              <w:bottom w:val="single" w:sz="6" w:space="0" w:color="auto"/>
              <w:right w:val="single" w:sz="6" w:space="0" w:color="auto"/>
            </w:tcBorders>
          </w:tcPr>
          <w:p w14:paraId="0725B433" w14:textId="77777777" w:rsidR="00EA2F34" w:rsidRPr="00026B51" w:rsidRDefault="00EA2F34" w:rsidP="00BE28D4">
            <w:pPr>
              <w:pStyle w:val="tabletext11"/>
              <w:jc w:val="center"/>
              <w:rPr>
                <w:ins w:id="7836" w:author="Author"/>
              </w:rPr>
            </w:pPr>
            <w:ins w:id="7837" w:author="Author">
              <w:r w:rsidRPr="00026B51">
                <w:t>3.33</w:t>
              </w:r>
            </w:ins>
          </w:p>
        </w:tc>
      </w:tr>
    </w:tbl>
    <w:p w14:paraId="7D8A019D" w14:textId="6E23D3D4" w:rsidR="00EA2F34" w:rsidRDefault="00EA2F34" w:rsidP="00BE28D4">
      <w:pPr>
        <w:pStyle w:val="tablecaption"/>
      </w:pPr>
      <w:ins w:id="7838" w:author="Author">
        <w:r w:rsidRPr="00026B51">
          <w:t>Table 300.B. Increased Liability Limits</w:t>
        </w:r>
      </w:ins>
    </w:p>
    <w:p w14:paraId="6F825596" w14:textId="761A5925" w:rsidR="00EA2F34" w:rsidRDefault="00EA2F34" w:rsidP="00BE28D4">
      <w:pPr>
        <w:pStyle w:val="isonormal"/>
        <w:jc w:val="left"/>
      </w:pPr>
    </w:p>
    <w:p w14:paraId="2630B905" w14:textId="77777777" w:rsidR="00EA2F34" w:rsidRDefault="00EA2F34" w:rsidP="00BE28D4">
      <w:pPr>
        <w:pStyle w:val="isonormal"/>
        <w:sectPr w:rsidR="00EA2F34" w:rsidSect="00EA2F34">
          <w:pgSz w:w="12240" w:h="15840"/>
          <w:pgMar w:top="1735" w:right="960" w:bottom="1560" w:left="1200" w:header="575" w:footer="480" w:gutter="0"/>
          <w:cols w:space="0"/>
          <w:noEndnote/>
          <w:docGrid w:linePitch="326"/>
        </w:sectPr>
      </w:pPr>
    </w:p>
    <w:p w14:paraId="3636C870" w14:textId="77777777" w:rsidR="00EA2F34" w:rsidRPr="003C5F94" w:rsidRDefault="00EA2F34" w:rsidP="00BE28D4">
      <w:pPr>
        <w:pStyle w:val="boxrule"/>
        <w:pBdr>
          <w:bottom w:val="single" w:sz="6" w:space="2" w:color="auto"/>
        </w:pBdr>
        <w:rPr>
          <w:ins w:id="7839" w:author="Author"/>
        </w:rPr>
      </w:pPr>
      <w:ins w:id="7840" w:author="Author">
        <w:r w:rsidRPr="003C5F94">
          <w:lastRenderedPageBreak/>
          <w:t>301.  VEHICLE AGE AND PRICE BRACKET</w:t>
        </w:r>
      </w:ins>
    </w:p>
    <w:p w14:paraId="6EB43F6F" w14:textId="77777777" w:rsidR="00EA2F34" w:rsidRPr="003C5F94" w:rsidRDefault="00EA2F34" w:rsidP="00BE28D4">
      <w:pPr>
        <w:pStyle w:val="blocktext1"/>
        <w:rPr>
          <w:ins w:id="7841" w:author="Author"/>
        </w:rPr>
      </w:pPr>
      <w:ins w:id="7842" w:author="Author">
        <w:r w:rsidRPr="003C5F94">
          <w:t xml:space="preserve">Paragraph </w:t>
        </w:r>
        <w:r w:rsidRPr="003C5F94">
          <w:rPr>
            <w:b/>
            <w:bCs/>
          </w:rPr>
          <w:t>C.1.</w:t>
        </w:r>
        <w:r w:rsidRPr="003C5F94">
          <w:t xml:space="preserve"> is replaced by the following:</w:t>
        </w:r>
      </w:ins>
    </w:p>
    <w:p w14:paraId="13F281DC" w14:textId="77777777" w:rsidR="00EA2F34" w:rsidRPr="003C5F94" w:rsidRDefault="00EA2F34" w:rsidP="00BE28D4">
      <w:pPr>
        <w:pStyle w:val="outlinehd3"/>
        <w:rPr>
          <w:ins w:id="7843" w:author="Author"/>
        </w:rPr>
      </w:pPr>
      <w:ins w:id="7844" w:author="Author">
        <w:r w:rsidRPr="003C5F94">
          <w:tab/>
          <w:t>1.</w:t>
        </w:r>
        <w:r w:rsidRPr="003C5F94">
          <w:tab/>
          <w:t xml:space="preserve">Vehicle Value Factors </w:t>
        </w:r>
        <w:proofErr w:type="gramStart"/>
        <w:r w:rsidRPr="003C5F94">
          <w:t>For</w:t>
        </w:r>
        <w:proofErr w:type="gramEnd"/>
        <w:r w:rsidRPr="003C5F94">
          <w:t xml:space="preserve"> Use With The Stated Amount Insurance Endorsement</w:t>
        </w:r>
      </w:ins>
    </w:p>
    <w:p w14:paraId="596C8433" w14:textId="77777777" w:rsidR="00EA2F34" w:rsidRPr="003C5F94" w:rsidRDefault="00EA2F34" w:rsidP="00BE28D4">
      <w:pPr>
        <w:pStyle w:val="outlinehd4"/>
        <w:rPr>
          <w:ins w:id="7845" w:author="Author"/>
        </w:rPr>
      </w:pPr>
      <w:ins w:id="7846" w:author="Author">
        <w:r w:rsidRPr="003C5F94">
          <w:tab/>
          <w:t>a.</w:t>
        </w:r>
        <w:r w:rsidRPr="003C5F94">
          <w:tab/>
          <w:t>Collision</w:t>
        </w:r>
      </w:ins>
    </w:p>
    <w:p w14:paraId="331889F8" w14:textId="77777777" w:rsidR="00EA2F34" w:rsidRPr="003C5F94" w:rsidRDefault="00EA2F34" w:rsidP="00BE28D4">
      <w:pPr>
        <w:pStyle w:val="outlinehd5"/>
        <w:rPr>
          <w:ins w:id="7847" w:author="Author"/>
        </w:rPr>
      </w:pPr>
      <w:ins w:id="7848" w:author="Author">
        <w:r w:rsidRPr="003C5F94">
          <w:tab/>
          <w:t>(1)</w:t>
        </w:r>
        <w:r w:rsidRPr="003C5F94">
          <w:tab/>
          <w:t xml:space="preserve">Zone-rated Trailers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4F71C915" w14:textId="77777777" w:rsidR="00EA2F34" w:rsidRPr="003C5F94" w:rsidRDefault="00EA2F34" w:rsidP="00BE28D4">
      <w:pPr>
        <w:pStyle w:val="space4"/>
        <w:rPr>
          <w:ins w:id="784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EA2F34" w:rsidRPr="003C5F94" w14:paraId="4EB3318E" w14:textId="77777777" w:rsidTr="00A1082D">
        <w:trPr>
          <w:trHeight w:val="190"/>
          <w:ins w:id="7850" w:author="Author"/>
        </w:trPr>
        <w:tc>
          <w:tcPr>
            <w:tcW w:w="200" w:type="dxa"/>
            <w:hideMark/>
          </w:tcPr>
          <w:p w14:paraId="5B3C0A3C" w14:textId="77777777" w:rsidR="00EA2F34" w:rsidRPr="003C5F94" w:rsidRDefault="00EA2F34" w:rsidP="00BE28D4">
            <w:pPr>
              <w:pStyle w:val="tablehead"/>
              <w:rPr>
                <w:ins w:id="785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961974F" w14:textId="77777777" w:rsidR="00EA2F34" w:rsidRPr="003C5F94" w:rsidRDefault="00EA2F34" w:rsidP="00BE28D4">
            <w:pPr>
              <w:pStyle w:val="tablehead"/>
              <w:rPr>
                <w:ins w:id="7852" w:author="Author"/>
              </w:rPr>
            </w:pPr>
            <w:ins w:id="7853" w:author="Author">
              <w:r w:rsidRPr="003C5F9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FF680AD" w14:textId="77777777" w:rsidR="00EA2F34" w:rsidRPr="003C5F94" w:rsidRDefault="00EA2F34" w:rsidP="00BE28D4">
            <w:pPr>
              <w:pStyle w:val="tablehead"/>
              <w:rPr>
                <w:ins w:id="7854" w:author="Author"/>
              </w:rPr>
            </w:pPr>
            <w:ins w:id="7855" w:author="Author">
              <w:r w:rsidRPr="003C5F94">
                <w:t>Vehicle Value Factor</w:t>
              </w:r>
            </w:ins>
          </w:p>
        </w:tc>
      </w:tr>
      <w:tr w:rsidR="00EA2F34" w:rsidRPr="003C5F94" w14:paraId="695843E0" w14:textId="77777777" w:rsidTr="00A1082D">
        <w:trPr>
          <w:cantSplit/>
          <w:trHeight w:val="190"/>
          <w:ins w:id="7856" w:author="Author"/>
        </w:trPr>
        <w:tc>
          <w:tcPr>
            <w:tcW w:w="200" w:type="dxa"/>
          </w:tcPr>
          <w:p w14:paraId="4B810414" w14:textId="77777777" w:rsidR="00EA2F34" w:rsidRPr="003C5F94" w:rsidRDefault="00EA2F34" w:rsidP="00BE28D4">
            <w:pPr>
              <w:pStyle w:val="tabletext11"/>
              <w:rPr>
                <w:ins w:id="7857" w:author="Author"/>
              </w:rPr>
            </w:pPr>
          </w:p>
        </w:tc>
        <w:tc>
          <w:tcPr>
            <w:tcW w:w="360" w:type="dxa"/>
            <w:tcBorders>
              <w:top w:val="single" w:sz="6" w:space="0" w:color="auto"/>
              <w:left w:val="single" w:sz="6" w:space="0" w:color="auto"/>
              <w:bottom w:val="nil"/>
              <w:right w:val="nil"/>
            </w:tcBorders>
            <w:hideMark/>
          </w:tcPr>
          <w:p w14:paraId="2F8657E5" w14:textId="77777777" w:rsidR="00EA2F34" w:rsidRPr="003C5F94" w:rsidRDefault="00EA2F34" w:rsidP="00BE28D4">
            <w:pPr>
              <w:pStyle w:val="tabletext11"/>
              <w:jc w:val="right"/>
              <w:rPr>
                <w:ins w:id="7858" w:author="Author"/>
              </w:rPr>
            </w:pPr>
            <w:ins w:id="7859" w:author="Author">
              <w:r w:rsidRPr="003C5F94">
                <w:t>$</w:t>
              </w:r>
            </w:ins>
          </w:p>
        </w:tc>
        <w:tc>
          <w:tcPr>
            <w:tcW w:w="2040" w:type="dxa"/>
            <w:tcBorders>
              <w:top w:val="single" w:sz="6" w:space="0" w:color="auto"/>
              <w:left w:val="nil"/>
              <w:bottom w:val="nil"/>
              <w:right w:val="single" w:sz="6" w:space="0" w:color="auto"/>
            </w:tcBorders>
            <w:vAlign w:val="bottom"/>
            <w:hideMark/>
          </w:tcPr>
          <w:p w14:paraId="4FE6C3DB" w14:textId="77777777" w:rsidR="00EA2F34" w:rsidRPr="003C5F94" w:rsidRDefault="00EA2F34" w:rsidP="00BE28D4">
            <w:pPr>
              <w:pStyle w:val="tabletext11"/>
              <w:tabs>
                <w:tab w:val="decimal" w:pos="850"/>
              </w:tabs>
              <w:rPr>
                <w:ins w:id="7860" w:author="Author"/>
              </w:rPr>
            </w:pPr>
            <w:ins w:id="7861" w:author="Author">
              <w:r w:rsidRPr="003C5F94">
                <w:t>0 to 999</w:t>
              </w:r>
            </w:ins>
          </w:p>
        </w:tc>
        <w:tc>
          <w:tcPr>
            <w:tcW w:w="360" w:type="dxa"/>
            <w:tcBorders>
              <w:top w:val="single" w:sz="6" w:space="0" w:color="auto"/>
              <w:left w:val="nil"/>
              <w:bottom w:val="nil"/>
              <w:right w:val="nil"/>
            </w:tcBorders>
            <w:hideMark/>
          </w:tcPr>
          <w:p w14:paraId="62F49654" w14:textId="77777777" w:rsidR="00EA2F34" w:rsidRPr="003C5F94" w:rsidRDefault="00EA2F34" w:rsidP="00BE28D4">
            <w:pPr>
              <w:pStyle w:val="tabletext11"/>
              <w:jc w:val="right"/>
              <w:rPr>
                <w:ins w:id="7862" w:author="Author"/>
              </w:rPr>
            </w:pPr>
          </w:p>
        </w:tc>
        <w:tc>
          <w:tcPr>
            <w:tcW w:w="2040" w:type="dxa"/>
            <w:tcBorders>
              <w:top w:val="single" w:sz="6" w:space="0" w:color="auto"/>
              <w:left w:val="nil"/>
              <w:bottom w:val="nil"/>
              <w:right w:val="single" w:sz="6" w:space="0" w:color="auto"/>
            </w:tcBorders>
            <w:vAlign w:val="bottom"/>
            <w:hideMark/>
          </w:tcPr>
          <w:p w14:paraId="5C37F253" w14:textId="77777777" w:rsidR="00EA2F34" w:rsidRPr="003C5F94" w:rsidRDefault="00EA2F34" w:rsidP="00BE28D4">
            <w:pPr>
              <w:pStyle w:val="tabletext11"/>
              <w:tabs>
                <w:tab w:val="decimal" w:pos="668"/>
              </w:tabs>
              <w:rPr>
                <w:ins w:id="7863" w:author="Author"/>
              </w:rPr>
            </w:pPr>
            <w:ins w:id="7864" w:author="Author">
              <w:r w:rsidRPr="003C5F94">
                <w:t>0.04</w:t>
              </w:r>
            </w:ins>
          </w:p>
        </w:tc>
      </w:tr>
      <w:tr w:rsidR="00EA2F34" w:rsidRPr="003C5F94" w14:paraId="7B1FECFF" w14:textId="77777777" w:rsidTr="00A1082D">
        <w:trPr>
          <w:trHeight w:val="190"/>
          <w:ins w:id="7865" w:author="Author"/>
        </w:trPr>
        <w:tc>
          <w:tcPr>
            <w:tcW w:w="200" w:type="dxa"/>
          </w:tcPr>
          <w:p w14:paraId="7A30CD86" w14:textId="77777777" w:rsidR="00EA2F34" w:rsidRPr="003C5F94" w:rsidRDefault="00EA2F34" w:rsidP="00BE28D4">
            <w:pPr>
              <w:pStyle w:val="tabletext11"/>
              <w:rPr>
                <w:ins w:id="7866" w:author="Author"/>
              </w:rPr>
            </w:pPr>
          </w:p>
        </w:tc>
        <w:tc>
          <w:tcPr>
            <w:tcW w:w="360" w:type="dxa"/>
            <w:tcBorders>
              <w:top w:val="nil"/>
              <w:left w:val="single" w:sz="6" w:space="0" w:color="auto"/>
              <w:bottom w:val="nil"/>
              <w:right w:val="nil"/>
            </w:tcBorders>
          </w:tcPr>
          <w:p w14:paraId="3D499620" w14:textId="77777777" w:rsidR="00EA2F34" w:rsidRPr="003C5F94" w:rsidRDefault="00EA2F34" w:rsidP="00BE28D4">
            <w:pPr>
              <w:pStyle w:val="tabletext11"/>
              <w:jc w:val="right"/>
              <w:rPr>
                <w:ins w:id="7867" w:author="Author"/>
              </w:rPr>
            </w:pPr>
          </w:p>
        </w:tc>
        <w:tc>
          <w:tcPr>
            <w:tcW w:w="2040" w:type="dxa"/>
            <w:tcBorders>
              <w:top w:val="nil"/>
              <w:left w:val="nil"/>
              <w:bottom w:val="nil"/>
              <w:right w:val="single" w:sz="6" w:space="0" w:color="auto"/>
            </w:tcBorders>
            <w:hideMark/>
          </w:tcPr>
          <w:p w14:paraId="4B111A9F" w14:textId="77777777" w:rsidR="00EA2F34" w:rsidRPr="003C5F94" w:rsidRDefault="00EA2F34" w:rsidP="00BE28D4">
            <w:pPr>
              <w:pStyle w:val="tabletext11"/>
              <w:tabs>
                <w:tab w:val="decimal" w:pos="850"/>
              </w:tabs>
              <w:rPr>
                <w:ins w:id="7868" w:author="Author"/>
              </w:rPr>
            </w:pPr>
            <w:ins w:id="7869" w:author="Author">
              <w:r w:rsidRPr="003C5F94">
                <w:t>1,000 to 1,999</w:t>
              </w:r>
            </w:ins>
          </w:p>
        </w:tc>
        <w:tc>
          <w:tcPr>
            <w:tcW w:w="360" w:type="dxa"/>
          </w:tcPr>
          <w:p w14:paraId="6A372D29" w14:textId="77777777" w:rsidR="00EA2F34" w:rsidRPr="003C5F94" w:rsidRDefault="00EA2F34" w:rsidP="00BE28D4">
            <w:pPr>
              <w:pStyle w:val="tabletext11"/>
              <w:jc w:val="right"/>
              <w:rPr>
                <w:ins w:id="7870" w:author="Author"/>
              </w:rPr>
            </w:pPr>
          </w:p>
        </w:tc>
        <w:tc>
          <w:tcPr>
            <w:tcW w:w="2040" w:type="dxa"/>
            <w:tcBorders>
              <w:top w:val="nil"/>
              <w:left w:val="nil"/>
              <w:bottom w:val="nil"/>
              <w:right w:val="single" w:sz="6" w:space="0" w:color="auto"/>
            </w:tcBorders>
            <w:vAlign w:val="bottom"/>
            <w:hideMark/>
          </w:tcPr>
          <w:p w14:paraId="61CC7135" w14:textId="77777777" w:rsidR="00EA2F34" w:rsidRPr="003C5F94" w:rsidRDefault="00EA2F34" w:rsidP="00BE28D4">
            <w:pPr>
              <w:pStyle w:val="tabletext11"/>
              <w:tabs>
                <w:tab w:val="decimal" w:pos="668"/>
              </w:tabs>
              <w:rPr>
                <w:ins w:id="7871" w:author="Author"/>
              </w:rPr>
            </w:pPr>
            <w:ins w:id="7872" w:author="Author">
              <w:r w:rsidRPr="003C5F94">
                <w:t>0.06</w:t>
              </w:r>
            </w:ins>
          </w:p>
        </w:tc>
      </w:tr>
      <w:tr w:rsidR="00EA2F34" w:rsidRPr="003C5F94" w14:paraId="203BC500" w14:textId="77777777" w:rsidTr="00A1082D">
        <w:trPr>
          <w:trHeight w:val="190"/>
          <w:ins w:id="7873" w:author="Author"/>
        </w:trPr>
        <w:tc>
          <w:tcPr>
            <w:tcW w:w="200" w:type="dxa"/>
          </w:tcPr>
          <w:p w14:paraId="12D3DE50" w14:textId="77777777" w:rsidR="00EA2F34" w:rsidRPr="003C5F94" w:rsidRDefault="00EA2F34" w:rsidP="00BE28D4">
            <w:pPr>
              <w:pStyle w:val="tabletext11"/>
              <w:rPr>
                <w:ins w:id="7874" w:author="Author"/>
              </w:rPr>
            </w:pPr>
          </w:p>
        </w:tc>
        <w:tc>
          <w:tcPr>
            <w:tcW w:w="360" w:type="dxa"/>
            <w:tcBorders>
              <w:top w:val="nil"/>
              <w:left w:val="single" w:sz="6" w:space="0" w:color="auto"/>
              <w:bottom w:val="nil"/>
              <w:right w:val="nil"/>
            </w:tcBorders>
          </w:tcPr>
          <w:p w14:paraId="65045749" w14:textId="77777777" w:rsidR="00EA2F34" w:rsidRPr="003C5F94" w:rsidRDefault="00EA2F34" w:rsidP="00BE28D4">
            <w:pPr>
              <w:pStyle w:val="tabletext11"/>
              <w:jc w:val="right"/>
              <w:rPr>
                <w:ins w:id="7875" w:author="Author"/>
              </w:rPr>
            </w:pPr>
          </w:p>
        </w:tc>
        <w:tc>
          <w:tcPr>
            <w:tcW w:w="2040" w:type="dxa"/>
            <w:tcBorders>
              <w:top w:val="nil"/>
              <w:left w:val="nil"/>
              <w:bottom w:val="nil"/>
              <w:right w:val="single" w:sz="6" w:space="0" w:color="auto"/>
            </w:tcBorders>
            <w:hideMark/>
          </w:tcPr>
          <w:p w14:paraId="72957C82" w14:textId="77777777" w:rsidR="00EA2F34" w:rsidRPr="003C5F94" w:rsidRDefault="00EA2F34" w:rsidP="00BE28D4">
            <w:pPr>
              <w:pStyle w:val="tabletext11"/>
              <w:tabs>
                <w:tab w:val="decimal" w:pos="850"/>
              </w:tabs>
              <w:rPr>
                <w:ins w:id="7876" w:author="Author"/>
              </w:rPr>
            </w:pPr>
            <w:ins w:id="7877" w:author="Author">
              <w:r w:rsidRPr="003C5F94">
                <w:t>2,000 to 2,999</w:t>
              </w:r>
            </w:ins>
          </w:p>
        </w:tc>
        <w:tc>
          <w:tcPr>
            <w:tcW w:w="360" w:type="dxa"/>
          </w:tcPr>
          <w:p w14:paraId="6BD68421" w14:textId="77777777" w:rsidR="00EA2F34" w:rsidRPr="003C5F94" w:rsidRDefault="00EA2F34" w:rsidP="00BE28D4">
            <w:pPr>
              <w:pStyle w:val="tabletext11"/>
              <w:jc w:val="right"/>
              <w:rPr>
                <w:ins w:id="7878" w:author="Author"/>
              </w:rPr>
            </w:pPr>
          </w:p>
        </w:tc>
        <w:tc>
          <w:tcPr>
            <w:tcW w:w="2040" w:type="dxa"/>
            <w:tcBorders>
              <w:top w:val="nil"/>
              <w:left w:val="nil"/>
              <w:bottom w:val="nil"/>
              <w:right w:val="single" w:sz="6" w:space="0" w:color="auto"/>
            </w:tcBorders>
            <w:vAlign w:val="bottom"/>
            <w:hideMark/>
          </w:tcPr>
          <w:p w14:paraId="1F97DE66" w14:textId="77777777" w:rsidR="00EA2F34" w:rsidRPr="003C5F94" w:rsidRDefault="00EA2F34" w:rsidP="00BE28D4">
            <w:pPr>
              <w:pStyle w:val="tabletext11"/>
              <w:tabs>
                <w:tab w:val="decimal" w:pos="668"/>
              </w:tabs>
              <w:rPr>
                <w:ins w:id="7879" w:author="Author"/>
              </w:rPr>
            </w:pPr>
            <w:ins w:id="7880" w:author="Author">
              <w:r w:rsidRPr="003C5F94">
                <w:t>0.09</w:t>
              </w:r>
            </w:ins>
          </w:p>
        </w:tc>
      </w:tr>
      <w:tr w:rsidR="00EA2F34" w:rsidRPr="003C5F94" w14:paraId="3FA5AE94" w14:textId="77777777" w:rsidTr="00A1082D">
        <w:trPr>
          <w:trHeight w:val="190"/>
          <w:ins w:id="7881" w:author="Author"/>
        </w:trPr>
        <w:tc>
          <w:tcPr>
            <w:tcW w:w="200" w:type="dxa"/>
          </w:tcPr>
          <w:p w14:paraId="30015197" w14:textId="77777777" w:rsidR="00EA2F34" w:rsidRPr="003C5F94" w:rsidRDefault="00EA2F34" w:rsidP="00BE28D4">
            <w:pPr>
              <w:pStyle w:val="tabletext11"/>
              <w:rPr>
                <w:ins w:id="7882" w:author="Author"/>
              </w:rPr>
            </w:pPr>
          </w:p>
        </w:tc>
        <w:tc>
          <w:tcPr>
            <w:tcW w:w="360" w:type="dxa"/>
            <w:tcBorders>
              <w:top w:val="nil"/>
              <w:left w:val="single" w:sz="6" w:space="0" w:color="auto"/>
              <w:bottom w:val="nil"/>
              <w:right w:val="nil"/>
            </w:tcBorders>
          </w:tcPr>
          <w:p w14:paraId="3DA3D75C" w14:textId="77777777" w:rsidR="00EA2F34" w:rsidRPr="003C5F94" w:rsidRDefault="00EA2F34" w:rsidP="00BE28D4">
            <w:pPr>
              <w:pStyle w:val="tabletext11"/>
              <w:jc w:val="right"/>
              <w:rPr>
                <w:ins w:id="7883" w:author="Author"/>
              </w:rPr>
            </w:pPr>
          </w:p>
        </w:tc>
        <w:tc>
          <w:tcPr>
            <w:tcW w:w="2040" w:type="dxa"/>
            <w:tcBorders>
              <w:top w:val="nil"/>
              <w:left w:val="nil"/>
              <w:bottom w:val="nil"/>
              <w:right w:val="single" w:sz="6" w:space="0" w:color="auto"/>
            </w:tcBorders>
            <w:hideMark/>
          </w:tcPr>
          <w:p w14:paraId="5189C587" w14:textId="77777777" w:rsidR="00EA2F34" w:rsidRPr="003C5F94" w:rsidRDefault="00EA2F34" w:rsidP="00BE28D4">
            <w:pPr>
              <w:pStyle w:val="tabletext11"/>
              <w:tabs>
                <w:tab w:val="decimal" w:pos="850"/>
              </w:tabs>
              <w:rPr>
                <w:ins w:id="7884" w:author="Author"/>
              </w:rPr>
            </w:pPr>
            <w:ins w:id="7885" w:author="Author">
              <w:r w:rsidRPr="003C5F94">
                <w:t>3,000 to 3,999</w:t>
              </w:r>
            </w:ins>
          </w:p>
        </w:tc>
        <w:tc>
          <w:tcPr>
            <w:tcW w:w="360" w:type="dxa"/>
          </w:tcPr>
          <w:p w14:paraId="2D6BB578" w14:textId="77777777" w:rsidR="00EA2F34" w:rsidRPr="003C5F94" w:rsidRDefault="00EA2F34" w:rsidP="00BE28D4">
            <w:pPr>
              <w:pStyle w:val="tabletext11"/>
              <w:jc w:val="right"/>
              <w:rPr>
                <w:ins w:id="7886" w:author="Author"/>
              </w:rPr>
            </w:pPr>
          </w:p>
        </w:tc>
        <w:tc>
          <w:tcPr>
            <w:tcW w:w="2040" w:type="dxa"/>
            <w:tcBorders>
              <w:top w:val="nil"/>
              <w:left w:val="nil"/>
              <w:bottom w:val="nil"/>
              <w:right w:val="single" w:sz="6" w:space="0" w:color="auto"/>
            </w:tcBorders>
            <w:vAlign w:val="bottom"/>
            <w:hideMark/>
          </w:tcPr>
          <w:p w14:paraId="181D85E0" w14:textId="77777777" w:rsidR="00EA2F34" w:rsidRPr="003C5F94" w:rsidRDefault="00EA2F34" w:rsidP="00BE28D4">
            <w:pPr>
              <w:pStyle w:val="tabletext11"/>
              <w:tabs>
                <w:tab w:val="decimal" w:pos="668"/>
              </w:tabs>
              <w:rPr>
                <w:ins w:id="7887" w:author="Author"/>
              </w:rPr>
            </w:pPr>
            <w:ins w:id="7888" w:author="Author">
              <w:r w:rsidRPr="003C5F94">
                <w:t>0.12</w:t>
              </w:r>
            </w:ins>
          </w:p>
        </w:tc>
      </w:tr>
      <w:tr w:rsidR="00EA2F34" w:rsidRPr="003C5F94" w14:paraId="27C45D61" w14:textId="77777777" w:rsidTr="00A1082D">
        <w:trPr>
          <w:trHeight w:val="190"/>
          <w:ins w:id="7889" w:author="Author"/>
        </w:trPr>
        <w:tc>
          <w:tcPr>
            <w:tcW w:w="200" w:type="dxa"/>
          </w:tcPr>
          <w:p w14:paraId="52273330" w14:textId="77777777" w:rsidR="00EA2F34" w:rsidRPr="003C5F94" w:rsidRDefault="00EA2F34" w:rsidP="00BE28D4">
            <w:pPr>
              <w:pStyle w:val="tabletext11"/>
              <w:rPr>
                <w:ins w:id="7890" w:author="Author"/>
              </w:rPr>
            </w:pPr>
          </w:p>
        </w:tc>
        <w:tc>
          <w:tcPr>
            <w:tcW w:w="360" w:type="dxa"/>
            <w:tcBorders>
              <w:top w:val="nil"/>
              <w:left w:val="single" w:sz="6" w:space="0" w:color="auto"/>
              <w:bottom w:val="nil"/>
              <w:right w:val="nil"/>
            </w:tcBorders>
          </w:tcPr>
          <w:p w14:paraId="44E3A6F5" w14:textId="77777777" w:rsidR="00EA2F34" w:rsidRPr="003C5F94" w:rsidRDefault="00EA2F34" w:rsidP="00BE28D4">
            <w:pPr>
              <w:pStyle w:val="tabletext11"/>
              <w:jc w:val="right"/>
              <w:rPr>
                <w:ins w:id="7891" w:author="Author"/>
              </w:rPr>
            </w:pPr>
          </w:p>
        </w:tc>
        <w:tc>
          <w:tcPr>
            <w:tcW w:w="2040" w:type="dxa"/>
            <w:tcBorders>
              <w:top w:val="nil"/>
              <w:left w:val="nil"/>
              <w:bottom w:val="nil"/>
              <w:right w:val="single" w:sz="6" w:space="0" w:color="auto"/>
            </w:tcBorders>
            <w:hideMark/>
          </w:tcPr>
          <w:p w14:paraId="6C88DBC5" w14:textId="77777777" w:rsidR="00EA2F34" w:rsidRPr="003C5F94" w:rsidRDefault="00EA2F34" w:rsidP="00BE28D4">
            <w:pPr>
              <w:pStyle w:val="tabletext11"/>
              <w:tabs>
                <w:tab w:val="decimal" w:pos="850"/>
              </w:tabs>
              <w:rPr>
                <w:ins w:id="7892" w:author="Author"/>
              </w:rPr>
            </w:pPr>
            <w:ins w:id="7893" w:author="Author">
              <w:r w:rsidRPr="003C5F94">
                <w:t>4,000 to 4,999</w:t>
              </w:r>
            </w:ins>
          </w:p>
        </w:tc>
        <w:tc>
          <w:tcPr>
            <w:tcW w:w="360" w:type="dxa"/>
          </w:tcPr>
          <w:p w14:paraId="5963FB71" w14:textId="77777777" w:rsidR="00EA2F34" w:rsidRPr="003C5F94" w:rsidRDefault="00EA2F34" w:rsidP="00BE28D4">
            <w:pPr>
              <w:pStyle w:val="tabletext11"/>
              <w:jc w:val="right"/>
              <w:rPr>
                <w:ins w:id="7894" w:author="Author"/>
              </w:rPr>
            </w:pPr>
          </w:p>
        </w:tc>
        <w:tc>
          <w:tcPr>
            <w:tcW w:w="2040" w:type="dxa"/>
            <w:tcBorders>
              <w:top w:val="nil"/>
              <w:left w:val="nil"/>
              <w:bottom w:val="nil"/>
              <w:right w:val="single" w:sz="6" w:space="0" w:color="auto"/>
            </w:tcBorders>
            <w:vAlign w:val="bottom"/>
            <w:hideMark/>
          </w:tcPr>
          <w:p w14:paraId="6BB20706" w14:textId="77777777" w:rsidR="00EA2F34" w:rsidRPr="003C5F94" w:rsidRDefault="00EA2F34" w:rsidP="00BE28D4">
            <w:pPr>
              <w:pStyle w:val="tabletext11"/>
              <w:tabs>
                <w:tab w:val="decimal" w:pos="668"/>
              </w:tabs>
              <w:rPr>
                <w:ins w:id="7895" w:author="Author"/>
              </w:rPr>
            </w:pPr>
            <w:ins w:id="7896" w:author="Author">
              <w:r w:rsidRPr="003C5F94">
                <w:t>0.14</w:t>
              </w:r>
            </w:ins>
          </w:p>
        </w:tc>
      </w:tr>
      <w:tr w:rsidR="00EA2F34" w:rsidRPr="003C5F94" w14:paraId="4B675193" w14:textId="77777777" w:rsidTr="00A1082D">
        <w:trPr>
          <w:trHeight w:val="190"/>
          <w:ins w:id="7897" w:author="Author"/>
        </w:trPr>
        <w:tc>
          <w:tcPr>
            <w:tcW w:w="200" w:type="dxa"/>
          </w:tcPr>
          <w:p w14:paraId="333F10CE" w14:textId="77777777" w:rsidR="00EA2F34" w:rsidRPr="003C5F94" w:rsidRDefault="00EA2F34" w:rsidP="00BE28D4">
            <w:pPr>
              <w:pStyle w:val="tabletext11"/>
              <w:rPr>
                <w:ins w:id="7898" w:author="Author"/>
              </w:rPr>
            </w:pPr>
          </w:p>
        </w:tc>
        <w:tc>
          <w:tcPr>
            <w:tcW w:w="360" w:type="dxa"/>
            <w:tcBorders>
              <w:top w:val="nil"/>
              <w:left w:val="single" w:sz="6" w:space="0" w:color="auto"/>
              <w:bottom w:val="nil"/>
              <w:right w:val="nil"/>
            </w:tcBorders>
          </w:tcPr>
          <w:p w14:paraId="15747C04" w14:textId="77777777" w:rsidR="00EA2F34" w:rsidRPr="003C5F94" w:rsidRDefault="00EA2F34" w:rsidP="00BE28D4">
            <w:pPr>
              <w:pStyle w:val="tabletext11"/>
              <w:jc w:val="right"/>
              <w:rPr>
                <w:ins w:id="7899" w:author="Author"/>
              </w:rPr>
            </w:pPr>
          </w:p>
        </w:tc>
        <w:tc>
          <w:tcPr>
            <w:tcW w:w="2040" w:type="dxa"/>
            <w:tcBorders>
              <w:top w:val="nil"/>
              <w:left w:val="nil"/>
              <w:bottom w:val="nil"/>
              <w:right w:val="single" w:sz="6" w:space="0" w:color="auto"/>
            </w:tcBorders>
            <w:hideMark/>
          </w:tcPr>
          <w:p w14:paraId="30C65C60" w14:textId="77777777" w:rsidR="00EA2F34" w:rsidRPr="003C5F94" w:rsidRDefault="00EA2F34" w:rsidP="00BE28D4">
            <w:pPr>
              <w:pStyle w:val="tabletext11"/>
              <w:tabs>
                <w:tab w:val="decimal" w:pos="850"/>
              </w:tabs>
              <w:rPr>
                <w:ins w:id="7900" w:author="Author"/>
              </w:rPr>
            </w:pPr>
            <w:ins w:id="7901" w:author="Author">
              <w:r w:rsidRPr="003C5F94">
                <w:t>5,000 to 5,999</w:t>
              </w:r>
            </w:ins>
          </w:p>
        </w:tc>
        <w:tc>
          <w:tcPr>
            <w:tcW w:w="360" w:type="dxa"/>
          </w:tcPr>
          <w:p w14:paraId="44D2AE2F" w14:textId="77777777" w:rsidR="00EA2F34" w:rsidRPr="003C5F94" w:rsidRDefault="00EA2F34" w:rsidP="00BE28D4">
            <w:pPr>
              <w:pStyle w:val="tabletext11"/>
              <w:jc w:val="right"/>
              <w:rPr>
                <w:ins w:id="7902" w:author="Author"/>
              </w:rPr>
            </w:pPr>
          </w:p>
        </w:tc>
        <w:tc>
          <w:tcPr>
            <w:tcW w:w="2040" w:type="dxa"/>
            <w:tcBorders>
              <w:top w:val="nil"/>
              <w:left w:val="nil"/>
              <w:bottom w:val="nil"/>
              <w:right w:val="single" w:sz="6" w:space="0" w:color="auto"/>
            </w:tcBorders>
            <w:vAlign w:val="bottom"/>
            <w:hideMark/>
          </w:tcPr>
          <w:p w14:paraId="61711CB6" w14:textId="77777777" w:rsidR="00EA2F34" w:rsidRPr="003C5F94" w:rsidRDefault="00EA2F34" w:rsidP="00BE28D4">
            <w:pPr>
              <w:pStyle w:val="tabletext11"/>
              <w:tabs>
                <w:tab w:val="decimal" w:pos="668"/>
              </w:tabs>
              <w:rPr>
                <w:ins w:id="7903" w:author="Author"/>
              </w:rPr>
            </w:pPr>
            <w:ins w:id="7904" w:author="Author">
              <w:r w:rsidRPr="003C5F94">
                <w:t>0.16</w:t>
              </w:r>
            </w:ins>
          </w:p>
        </w:tc>
      </w:tr>
      <w:tr w:rsidR="00EA2F34" w:rsidRPr="003C5F94" w14:paraId="37FDCEC2" w14:textId="77777777" w:rsidTr="00A1082D">
        <w:trPr>
          <w:trHeight w:val="190"/>
          <w:ins w:id="7905" w:author="Author"/>
        </w:trPr>
        <w:tc>
          <w:tcPr>
            <w:tcW w:w="200" w:type="dxa"/>
          </w:tcPr>
          <w:p w14:paraId="55B15DFA" w14:textId="77777777" w:rsidR="00EA2F34" w:rsidRPr="003C5F94" w:rsidRDefault="00EA2F34" w:rsidP="00BE28D4">
            <w:pPr>
              <w:pStyle w:val="tabletext11"/>
              <w:rPr>
                <w:ins w:id="7906" w:author="Author"/>
              </w:rPr>
            </w:pPr>
          </w:p>
        </w:tc>
        <w:tc>
          <w:tcPr>
            <w:tcW w:w="360" w:type="dxa"/>
            <w:tcBorders>
              <w:top w:val="nil"/>
              <w:left w:val="single" w:sz="6" w:space="0" w:color="auto"/>
              <w:bottom w:val="nil"/>
              <w:right w:val="nil"/>
            </w:tcBorders>
          </w:tcPr>
          <w:p w14:paraId="106F170A" w14:textId="77777777" w:rsidR="00EA2F34" w:rsidRPr="003C5F94" w:rsidRDefault="00EA2F34" w:rsidP="00BE28D4">
            <w:pPr>
              <w:pStyle w:val="tabletext11"/>
              <w:jc w:val="right"/>
              <w:rPr>
                <w:ins w:id="7907" w:author="Author"/>
              </w:rPr>
            </w:pPr>
          </w:p>
        </w:tc>
        <w:tc>
          <w:tcPr>
            <w:tcW w:w="2040" w:type="dxa"/>
            <w:tcBorders>
              <w:top w:val="nil"/>
              <w:left w:val="nil"/>
              <w:bottom w:val="nil"/>
              <w:right w:val="single" w:sz="6" w:space="0" w:color="auto"/>
            </w:tcBorders>
            <w:hideMark/>
          </w:tcPr>
          <w:p w14:paraId="10D39E99" w14:textId="77777777" w:rsidR="00EA2F34" w:rsidRPr="003C5F94" w:rsidRDefault="00EA2F34" w:rsidP="00BE28D4">
            <w:pPr>
              <w:pStyle w:val="tabletext11"/>
              <w:tabs>
                <w:tab w:val="decimal" w:pos="850"/>
              </w:tabs>
              <w:rPr>
                <w:ins w:id="7908" w:author="Author"/>
              </w:rPr>
            </w:pPr>
            <w:ins w:id="7909" w:author="Author">
              <w:r w:rsidRPr="003C5F94">
                <w:t>6,000 to 7,999</w:t>
              </w:r>
            </w:ins>
          </w:p>
        </w:tc>
        <w:tc>
          <w:tcPr>
            <w:tcW w:w="360" w:type="dxa"/>
          </w:tcPr>
          <w:p w14:paraId="2177FD65" w14:textId="77777777" w:rsidR="00EA2F34" w:rsidRPr="003C5F94" w:rsidRDefault="00EA2F34" w:rsidP="00BE28D4">
            <w:pPr>
              <w:pStyle w:val="tabletext11"/>
              <w:jc w:val="right"/>
              <w:rPr>
                <w:ins w:id="7910" w:author="Author"/>
              </w:rPr>
            </w:pPr>
          </w:p>
        </w:tc>
        <w:tc>
          <w:tcPr>
            <w:tcW w:w="2040" w:type="dxa"/>
            <w:tcBorders>
              <w:top w:val="nil"/>
              <w:left w:val="nil"/>
              <w:bottom w:val="nil"/>
              <w:right w:val="single" w:sz="6" w:space="0" w:color="auto"/>
            </w:tcBorders>
            <w:vAlign w:val="bottom"/>
            <w:hideMark/>
          </w:tcPr>
          <w:p w14:paraId="1340CCCF" w14:textId="77777777" w:rsidR="00EA2F34" w:rsidRPr="003C5F94" w:rsidRDefault="00EA2F34" w:rsidP="00BE28D4">
            <w:pPr>
              <w:pStyle w:val="tabletext11"/>
              <w:tabs>
                <w:tab w:val="decimal" w:pos="668"/>
              </w:tabs>
              <w:rPr>
                <w:ins w:id="7911" w:author="Author"/>
              </w:rPr>
            </w:pPr>
            <w:ins w:id="7912" w:author="Author">
              <w:r w:rsidRPr="003C5F94">
                <w:t>0.18</w:t>
              </w:r>
            </w:ins>
          </w:p>
        </w:tc>
      </w:tr>
      <w:tr w:rsidR="00EA2F34" w:rsidRPr="003C5F94" w14:paraId="3EE310F0" w14:textId="77777777" w:rsidTr="00A1082D">
        <w:trPr>
          <w:trHeight w:val="190"/>
          <w:ins w:id="7913" w:author="Author"/>
        </w:trPr>
        <w:tc>
          <w:tcPr>
            <w:tcW w:w="200" w:type="dxa"/>
          </w:tcPr>
          <w:p w14:paraId="1EF1ACBD" w14:textId="77777777" w:rsidR="00EA2F34" w:rsidRPr="003C5F94" w:rsidRDefault="00EA2F34" w:rsidP="00BE28D4">
            <w:pPr>
              <w:pStyle w:val="tabletext11"/>
              <w:rPr>
                <w:ins w:id="7914" w:author="Author"/>
              </w:rPr>
            </w:pPr>
          </w:p>
        </w:tc>
        <w:tc>
          <w:tcPr>
            <w:tcW w:w="360" w:type="dxa"/>
            <w:tcBorders>
              <w:top w:val="nil"/>
              <w:left w:val="single" w:sz="6" w:space="0" w:color="auto"/>
              <w:bottom w:val="nil"/>
              <w:right w:val="nil"/>
            </w:tcBorders>
          </w:tcPr>
          <w:p w14:paraId="387C9458" w14:textId="77777777" w:rsidR="00EA2F34" w:rsidRPr="003C5F94" w:rsidRDefault="00EA2F34" w:rsidP="00BE28D4">
            <w:pPr>
              <w:pStyle w:val="tabletext11"/>
              <w:jc w:val="right"/>
              <w:rPr>
                <w:ins w:id="7915" w:author="Author"/>
              </w:rPr>
            </w:pPr>
          </w:p>
        </w:tc>
        <w:tc>
          <w:tcPr>
            <w:tcW w:w="2040" w:type="dxa"/>
            <w:tcBorders>
              <w:top w:val="nil"/>
              <w:left w:val="nil"/>
              <w:bottom w:val="nil"/>
              <w:right w:val="single" w:sz="6" w:space="0" w:color="auto"/>
            </w:tcBorders>
            <w:hideMark/>
          </w:tcPr>
          <w:p w14:paraId="1E53CAF6" w14:textId="77777777" w:rsidR="00EA2F34" w:rsidRPr="003C5F94" w:rsidRDefault="00EA2F34" w:rsidP="00BE28D4">
            <w:pPr>
              <w:pStyle w:val="tabletext11"/>
              <w:tabs>
                <w:tab w:val="decimal" w:pos="850"/>
              </w:tabs>
              <w:rPr>
                <w:ins w:id="7916" w:author="Author"/>
              </w:rPr>
            </w:pPr>
            <w:ins w:id="7917" w:author="Author">
              <w:r w:rsidRPr="003C5F94">
                <w:t>8,000 to 9,999</w:t>
              </w:r>
            </w:ins>
          </w:p>
        </w:tc>
        <w:tc>
          <w:tcPr>
            <w:tcW w:w="360" w:type="dxa"/>
          </w:tcPr>
          <w:p w14:paraId="0F9E14CA" w14:textId="77777777" w:rsidR="00EA2F34" w:rsidRPr="003C5F94" w:rsidRDefault="00EA2F34" w:rsidP="00BE28D4">
            <w:pPr>
              <w:pStyle w:val="tabletext11"/>
              <w:jc w:val="right"/>
              <w:rPr>
                <w:ins w:id="7918" w:author="Author"/>
              </w:rPr>
            </w:pPr>
          </w:p>
        </w:tc>
        <w:tc>
          <w:tcPr>
            <w:tcW w:w="2040" w:type="dxa"/>
            <w:tcBorders>
              <w:top w:val="nil"/>
              <w:left w:val="nil"/>
              <w:bottom w:val="nil"/>
              <w:right w:val="single" w:sz="6" w:space="0" w:color="auto"/>
            </w:tcBorders>
            <w:vAlign w:val="bottom"/>
            <w:hideMark/>
          </w:tcPr>
          <w:p w14:paraId="3E903F8E" w14:textId="77777777" w:rsidR="00EA2F34" w:rsidRPr="003C5F94" w:rsidRDefault="00EA2F34" w:rsidP="00BE28D4">
            <w:pPr>
              <w:pStyle w:val="tabletext11"/>
              <w:tabs>
                <w:tab w:val="decimal" w:pos="668"/>
              </w:tabs>
              <w:rPr>
                <w:ins w:id="7919" w:author="Author"/>
              </w:rPr>
            </w:pPr>
            <w:ins w:id="7920" w:author="Author">
              <w:r w:rsidRPr="003C5F94">
                <w:t>0.21</w:t>
              </w:r>
            </w:ins>
          </w:p>
        </w:tc>
      </w:tr>
      <w:tr w:rsidR="00EA2F34" w:rsidRPr="003C5F94" w14:paraId="36C160AF" w14:textId="77777777" w:rsidTr="00A1082D">
        <w:trPr>
          <w:trHeight w:val="190"/>
          <w:ins w:id="7921" w:author="Author"/>
        </w:trPr>
        <w:tc>
          <w:tcPr>
            <w:tcW w:w="200" w:type="dxa"/>
          </w:tcPr>
          <w:p w14:paraId="280DA5AD" w14:textId="77777777" w:rsidR="00EA2F34" w:rsidRPr="003C5F94" w:rsidRDefault="00EA2F34" w:rsidP="00BE28D4">
            <w:pPr>
              <w:pStyle w:val="tabletext11"/>
              <w:rPr>
                <w:ins w:id="7922" w:author="Author"/>
              </w:rPr>
            </w:pPr>
          </w:p>
        </w:tc>
        <w:tc>
          <w:tcPr>
            <w:tcW w:w="360" w:type="dxa"/>
            <w:tcBorders>
              <w:top w:val="nil"/>
              <w:left w:val="single" w:sz="6" w:space="0" w:color="auto"/>
              <w:bottom w:val="nil"/>
              <w:right w:val="nil"/>
            </w:tcBorders>
          </w:tcPr>
          <w:p w14:paraId="2E999333" w14:textId="77777777" w:rsidR="00EA2F34" w:rsidRPr="003C5F94" w:rsidRDefault="00EA2F34" w:rsidP="00BE28D4">
            <w:pPr>
              <w:pStyle w:val="tabletext11"/>
              <w:jc w:val="right"/>
              <w:rPr>
                <w:ins w:id="7923" w:author="Author"/>
              </w:rPr>
            </w:pPr>
          </w:p>
        </w:tc>
        <w:tc>
          <w:tcPr>
            <w:tcW w:w="2040" w:type="dxa"/>
            <w:tcBorders>
              <w:top w:val="nil"/>
              <w:left w:val="nil"/>
              <w:bottom w:val="nil"/>
              <w:right w:val="single" w:sz="6" w:space="0" w:color="auto"/>
            </w:tcBorders>
            <w:hideMark/>
          </w:tcPr>
          <w:p w14:paraId="54B0CB97" w14:textId="77777777" w:rsidR="00EA2F34" w:rsidRPr="003C5F94" w:rsidRDefault="00EA2F34" w:rsidP="00BE28D4">
            <w:pPr>
              <w:pStyle w:val="tabletext11"/>
              <w:tabs>
                <w:tab w:val="decimal" w:pos="850"/>
              </w:tabs>
              <w:rPr>
                <w:ins w:id="7924" w:author="Author"/>
              </w:rPr>
            </w:pPr>
            <w:ins w:id="7925" w:author="Author">
              <w:r w:rsidRPr="003C5F94">
                <w:t>10,000 to 11,999</w:t>
              </w:r>
            </w:ins>
          </w:p>
        </w:tc>
        <w:tc>
          <w:tcPr>
            <w:tcW w:w="360" w:type="dxa"/>
          </w:tcPr>
          <w:p w14:paraId="1D7F4550" w14:textId="77777777" w:rsidR="00EA2F34" w:rsidRPr="003C5F94" w:rsidRDefault="00EA2F34" w:rsidP="00BE28D4">
            <w:pPr>
              <w:pStyle w:val="tabletext11"/>
              <w:jc w:val="right"/>
              <w:rPr>
                <w:ins w:id="7926" w:author="Author"/>
              </w:rPr>
            </w:pPr>
          </w:p>
        </w:tc>
        <w:tc>
          <w:tcPr>
            <w:tcW w:w="2040" w:type="dxa"/>
            <w:tcBorders>
              <w:top w:val="nil"/>
              <w:left w:val="nil"/>
              <w:bottom w:val="nil"/>
              <w:right w:val="single" w:sz="6" w:space="0" w:color="auto"/>
            </w:tcBorders>
            <w:vAlign w:val="bottom"/>
            <w:hideMark/>
          </w:tcPr>
          <w:p w14:paraId="3692BF4B" w14:textId="77777777" w:rsidR="00EA2F34" w:rsidRPr="003C5F94" w:rsidRDefault="00EA2F34" w:rsidP="00BE28D4">
            <w:pPr>
              <w:pStyle w:val="tabletext11"/>
              <w:tabs>
                <w:tab w:val="decimal" w:pos="668"/>
              </w:tabs>
              <w:rPr>
                <w:ins w:id="7927" w:author="Author"/>
              </w:rPr>
            </w:pPr>
            <w:ins w:id="7928" w:author="Author">
              <w:r w:rsidRPr="003C5F94">
                <w:t>0.26</w:t>
              </w:r>
            </w:ins>
          </w:p>
        </w:tc>
      </w:tr>
      <w:tr w:rsidR="00EA2F34" w:rsidRPr="003C5F94" w14:paraId="30DD6009" w14:textId="77777777" w:rsidTr="00A1082D">
        <w:trPr>
          <w:trHeight w:val="190"/>
          <w:ins w:id="7929" w:author="Author"/>
        </w:trPr>
        <w:tc>
          <w:tcPr>
            <w:tcW w:w="200" w:type="dxa"/>
          </w:tcPr>
          <w:p w14:paraId="33A6FB82" w14:textId="77777777" w:rsidR="00EA2F34" w:rsidRPr="003C5F94" w:rsidRDefault="00EA2F34" w:rsidP="00BE28D4">
            <w:pPr>
              <w:pStyle w:val="tabletext11"/>
              <w:rPr>
                <w:ins w:id="7930" w:author="Author"/>
              </w:rPr>
            </w:pPr>
          </w:p>
        </w:tc>
        <w:tc>
          <w:tcPr>
            <w:tcW w:w="360" w:type="dxa"/>
            <w:tcBorders>
              <w:top w:val="nil"/>
              <w:left w:val="single" w:sz="6" w:space="0" w:color="auto"/>
              <w:bottom w:val="nil"/>
              <w:right w:val="nil"/>
            </w:tcBorders>
          </w:tcPr>
          <w:p w14:paraId="280B6D37" w14:textId="77777777" w:rsidR="00EA2F34" w:rsidRPr="003C5F94" w:rsidRDefault="00EA2F34" w:rsidP="00BE28D4">
            <w:pPr>
              <w:pStyle w:val="tabletext11"/>
              <w:jc w:val="right"/>
              <w:rPr>
                <w:ins w:id="7931" w:author="Author"/>
              </w:rPr>
            </w:pPr>
          </w:p>
        </w:tc>
        <w:tc>
          <w:tcPr>
            <w:tcW w:w="2040" w:type="dxa"/>
            <w:tcBorders>
              <w:top w:val="nil"/>
              <w:left w:val="nil"/>
              <w:bottom w:val="nil"/>
              <w:right w:val="single" w:sz="6" w:space="0" w:color="auto"/>
            </w:tcBorders>
            <w:hideMark/>
          </w:tcPr>
          <w:p w14:paraId="5969994A" w14:textId="77777777" w:rsidR="00EA2F34" w:rsidRPr="003C5F94" w:rsidRDefault="00EA2F34" w:rsidP="00BE28D4">
            <w:pPr>
              <w:pStyle w:val="tabletext11"/>
              <w:tabs>
                <w:tab w:val="decimal" w:pos="850"/>
              </w:tabs>
              <w:rPr>
                <w:ins w:id="7932" w:author="Author"/>
              </w:rPr>
            </w:pPr>
            <w:ins w:id="7933" w:author="Author">
              <w:r w:rsidRPr="003C5F94">
                <w:t>12,000 to 13,999</w:t>
              </w:r>
            </w:ins>
          </w:p>
        </w:tc>
        <w:tc>
          <w:tcPr>
            <w:tcW w:w="360" w:type="dxa"/>
          </w:tcPr>
          <w:p w14:paraId="432AA292" w14:textId="77777777" w:rsidR="00EA2F34" w:rsidRPr="003C5F94" w:rsidRDefault="00EA2F34" w:rsidP="00BE28D4">
            <w:pPr>
              <w:pStyle w:val="tabletext11"/>
              <w:jc w:val="right"/>
              <w:rPr>
                <w:ins w:id="7934" w:author="Author"/>
              </w:rPr>
            </w:pPr>
          </w:p>
        </w:tc>
        <w:tc>
          <w:tcPr>
            <w:tcW w:w="2040" w:type="dxa"/>
            <w:tcBorders>
              <w:top w:val="nil"/>
              <w:left w:val="nil"/>
              <w:bottom w:val="nil"/>
              <w:right w:val="single" w:sz="6" w:space="0" w:color="auto"/>
            </w:tcBorders>
            <w:vAlign w:val="bottom"/>
            <w:hideMark/>
          </w:tcPr>
          <w:p w14:paraId="55AB8A16" w14:textId="77777777" w:rsidR="00EA2F34" w:rsidRPr="003C5F94" w:rsidRDefault="00EA2F34" w:rsidP="00BE28D4">
            <w:pPr>
              <w:pStyle w:val="tabletext11"/>
              <w:tabs>
                <w:tab w:val="decimal" w:pos="668"/>
              </w:tabs>
              <w:rPr>
                <w:ins w:id="7935" w:author="Author"/>
              </w:rPr>
            </w:pPr>
            <w:ins w:id="7936" w:author="Author">
              <w:r w:rsidRPr="003C5F94">
                <w:t>0.31</w:t>
              </w:r>
            </w:ins>
          </w:p>
        </w:tc>
      </w:tr>
      <w:tr w:rsidR="00EA2F34" w:rsidRPr="003C5F94" w14:paraId="02E9F7D5" w14:textId="77777777" w:rsidTr="00A1082D">
        <w:trPr>
          <w:trHeight w:val="190"/>
          <w:ins w:id="7937" w:author="Author"/>
        </w:trPr>
        <w:tc>
          <w:tcPr>
            <w:tcW w:w="200" w:type="dxa"/>
          </w:tcPr>
          <w:p w14:paraId="37B9FE48" w14:textId="77777777" w:rsidR="00EA2F34" w:rsidRPr="003C5F94" w:rsidRDefault="00EA2F34" w:rsidP="00BE28D4">
            <w:pPr>
              <w:pStyle w:val="tabletext11"/>
              <w:rPr>
                <w:ins w:id="7938" w:author="Author"/>
              </w:rPr>
            </w:pPr>
          </w:p>
        </w:tc>
        <w:tc>
          <w:tcPr>
            <w:tcW w:w="360" w:type="dxa"/>
            <w:tcBorders>
              <w:top w:val="nil"/>
              <w:left w:val="single" w:sz="6" w:space="0" w:color="auto"/>
              <w:bottom w:val="nil"/>
              <w:right w:val="nil"/>
            </w:tcBorders>
          </w:tcPr>
          <w:p w14:paraId="755CCECB" w14:textId="77777777" w:rsidR="00EA2F34" w:rsidRPr="003C5F94" w:rsidRDefault="00EA2F34" w:rsidP="00BE28D4">
            <w:pPr>
              <w:pStyle w:val="tabletext11"/>
              <w:jc w:val="right"/>
              <w:rPr>
                <w:ins w:id="7939" w:author="Author"/>
              </w:rPr>
            </w:pPr>
          </w:p>
        </w:tc>
        <w:tc>
          <w:tcPr>
            <w:tcW w:w="2040" w:type="dxa"/>
            <w:tcBorders>
              <w:top w:val="nil"/>
              <w:left w:val="nil"/>
              <w:bottom w:val="nil"/>
              <w:right w:val="single" w:sz="6" w:space="0" w:color="auto"/>
            </w:tcBorders>
            <w:hideMark/>
          </w:tcPr>
          <w:p w14:paraId="04763C42" w14:textId="77777777" w:rsidR="00EA2F34" w:rsidRPr="003C5F94" w:rsidRDefault="00EA2F34" w:rsidP="00BE28D4">
            <w:pPr>
              <w:pStyle w:val="tabletext11"/>
              <w:tabs>
                <w:tab w:val="decimal" w:pos="850"/>
              </w:tabs>
              <w:rPr>
                <w:ins w:id="7940" w:author="Author"/>
              </w:rPr>
            </w:pPr>
            <w:ins w:id="7941" w:author="Author">
              <w:r w:rsidRPr="003C5F94">
                <w:t>14,000 to 15,999</w:t>
              </w:r>
            </w:ins>
          </w:p>
        </w:tc>
        <w:tc>
          <w:tcPr>
            <w:tcW w:w="360" w:type="dxa"/>
          </w:tcPr>
          <w:p w14:paraId="46F262DA" w14:textId="77777777" w:rsidR="00EA2F34" w:rsidRPr="003C5F94" w:rsidRDefault="00EA2F34" w:rsidP="00BE28D4">
            <w:pPr>
              <w:pStyle w:val="tabletext11"/>
              <w:jc w:val="right"/>
              <w:rPr>
                <w:ins w:id="7942" w:author="Author"/>
              </w:rPr>
            </w:pPr>
          </w:p>
        </w:tc>
        <w:tc>
          <w:tcPr>
            <w:tcW w:w="2040" w:type="dxa"/>
            <w:tcBorders>
              <w:top w:val="nil"/>
              <w:left w:val="nil"/>
              <w:bottom w:val="nil"/>
              <w:right w:val="single" w:sz="6" w:space="0" w:color="auto"/>
            </w:tcBorders>
            <w:vAlign w:val="bottom"/>
            <w:hideMark/>
          </w:tcPr>
          <w:p w14:paraId="5BC72BD8" w14:textId="77777777" w:rsidR="00EA2F34" w:rsidRPr="003C5F94" w:rsidRDefault="00EA2F34" w:rsidP="00BE28D4">
            <w:pPr>
              <w:pStyle w:val="tabletext11"/>
              <w:tabs>
                <w:tab w:val="decimal" w:pos="668"/>
              </w:tabs>
              <w:rPr>
                <w:ins w:id="7943" w:author="Author"/>
              </w:rPr>
            </w:pPr>
            <w:ins w:id="7944" w:author="Author">
              <w:r w:rsidRPr="003C5F94">
                <w:t>0.37</w:t>
              </w:r>
            </w:ins>
          </w:p>
        </w:tc>
      </w:tr>
      <w:tr w:rsidR="00EA2F34" w:rsidRPr="003C5F94" w14:paraId="6156303E" w14:textId="77777777" w:rsidTr="00A1082D">
        <w:trPr>
          <w:trHeight w:val="190"/>
          <w:ins w:id="7945" w:author="Author"/>
        </w:trPr>
        <w:tc>
          <w:tcPr>
            <w:tcW w:w="200" w:type="dxa"/>
          </w:tcPr>
          <w:p w14:paraId="64D54B3E" w14:textId="77777777" w:rsidR="00EA2F34" w:rsidRPr="003C5F94" w:rsidRDefault="00EA2F34" w:rsidP="00BE28D4">
            <w:pPr>
              <w:pStyle w:val="tabletext11"/>
              <w:rPr>
                <w:ins w:id="7946" w:author="Author"/>
              </w:rPr>
            </w:pPr>
          </w:p>
        </w:tc>
        <w:tc>
          <w:tcPr>
            <w:tcW w:w="360" w:type="dxa"/>
            <w:tcBorders>
              <w:top w:val="nil"/>
              <w:left w:val="single" w:sz="6" w:space="0" w:color="auto"/>
              <w:bottom w:val="nil"/>
              <w:right w:val="nil"/>
            </w:tcBorders>
          </w:tcPr>
          <w:p w14:paraId="65B47173" w14:textId="77777777" w:rsidR="00EA2F34" w:rsidRPr="003C5F94" w:rsidRDefault="00EA2F34" w:rsidP="00BE28D4">
            <w:pPr>
              <w:pStyle w:val="tabletext11"/>
              <w:jc w:val="right"/>
              <w:rPr>
                <w:ins w:id="7947" w:author="Author"/>
              </w:rPr>
            </w:pPr>
          </w:p>
        </w:tc>
        <w:tc>
          <w:tcPr>
            <w:tcW w:w="2040" w:type="dxa"/>
            <w:tcBorders>
              <w:top w:val="nil"/>
              <w:left w:val="nil"/>
              <w:bottom w:val="nil"/>
              <w:right w:val="single" w:sz="6" w:space="0" w:color="auto"/>
            </w:tcBorders>
            <w:hideMark/>
          </w:tcPr>
          <w:p w14:paraId="56713725" w14:textId="77777777" w:rsidR="00EA2F34" w:rsidRPr="003C5F94" w:rsidRDefault="00EA2F34" w:rsidP="00BE28D4">
            <w:pPr>
              <w:pStyle w:val="tabletext11"/>
              <w:tabs>
                <w:tab w:val="decimal" w:pos="850"/>
              </w:tabs>
              <w:rPr>
                <w:ins w:id="7948" w:author="Author"/>
              </w:rPr>
            </w:pPr>
            <w:ins w:id="7949" w:author="Author">
              <w:r w:rsidRPr="003C5F94">
                <w:t>16,000 to 17,999</w:t>
              </w:r>
            </w:ins>
          </w:p>
        </w:tc>
        <w:tc>
          <w:tcPr>
            <w:tcW w:w="360" w:type="dxa"/>
          </w:tcPr>
          <w:p w14:paraId="505D75A2" w14:textId="77777777" w:rsidR="00EA2F34" w:rsidRPr="003C5F94" w:rsidRDefault="00EA2F34" w:rsidP="00BE28D4">
            <w:pPr>
              <w:pStyle w:val="tabletext11"/>
              <w:jc w:val="right"/>
              <w:rPr>
                <w:ins w:id="7950" w:author="Author"/>
              </w:rPr>
            </w:pPr>
          </w:p>
        </w:tc>
        <w:tc>
          <w:tcPr>
            <w:tcW w:w="2040" w:type="dxa"/>
            <w:tcBorders>
              <w:top w:val="nil"/>
              <w:left w:val="nil"/>
              <w:bottom w:val="nil"/>
              <w:right w:val="single" w:sz="6" w:space="0" w:color="auto"/>
            </w:tcBorders>
            <w:vAlign w:val="bottom"/>
            <w:hideMark/>
          </w:tcPr>
          <w:p w14:paraId="2C76B6F9" w14:textId="77777777" w:rsidR="00EA2F34" w:rsidRPr="003C5F94" w:rsidRDefault="00EA2F34" w:rsidP="00BE28D4">
            <w:pPr>
              <w:pStyle w:val="tabletext11"/>
              <w:tabs>
                <w:tab w:val="decimal" w:pos="668"/>
              </w:tabs>
              <w:rPr>
                <w:ins w:id="7951" w:author="Author"/>
              </w:rPr>
            </w:pPr>
            <w:ins w:id="7952" w:author="Author">
              <w:r w:rsidRPr="003C5F94">
                <w:t>0.42</w:t>
              </w:r>
            </w:ins>
          </w:p>
        </w:tc>
      </w:tr>
      <w:tr w:rsidR="00EA2F34" w:rsidRPr="003C5F94" w14:paraId="1274E617" w14:textId="77777777" w:rsidTr="00A1082D">
        <w:trPr>
          <w:trHeight w:val="190"/>
          <w:ins w:id="7953" w:author="Author"/>
        </w:trPr>
        <w:tc>
          <w:tcPr>
            <w:tcW w:w="200" w:type="dxa"/>
          </w:tcPr>
          <w:p w14:paraId="4285A6CC" w14:textId="77777777" w:rsidR="00EA2F34" w:rsidRPr="003C5F94" w:rsidRDefault="00EA2F34" w:rsidP="00BE28D4">
            <w:pPr>
              <w:pStyle w:val="tabletext11"/>
              <w:rPr>
                <w:ins w:id="7954" w:author="Author"/>
              </w:rPr>
            </w:pPr>
          </w:p>
        </w:tc>
        <w:tc>
          <w:tcPr>
            <w:tcW w:w="360" w:type="dxa"/>
            <w:tcBorders>
              <w:top w:val="nil"/>
              <w:left w:val="single" w:sz="6" w:space="0" w:color="auto"/>
              <w:bottom w:val="nil"/>
              <w:right w:val="nil"/>
            </w:tcBorders>
          </w:tcPr>
          <w:p w14:paraId="1C5CA5A5" w14:textId="77777777" w:rsidR="00EA2F34" w:rsidRPr="003C5F94" w:rsidRDefault="00EA2F34" w:rsidP="00BE28D4">
            <w:pPr>
              <w:pStyle w:val="tabletext11"/>
              <w:jc w:val="right"/>
              <w:rPr>
                <w:ins w:id="7955" w:author="Author"/>
              </w:rPr>
            </w:pPr>
          </w:p>
        </w:tc>
        <w:tc>
          <w:tcPr>
            <w:tcW w:w="2040" w:type="dxa"/>
            <w:tcBorders>
              <w:top w:val="nil"/>
              <w:left w:val="nil"/>
              <w:bottom w:val="nil"/>
              <w:right w:val="single" w:sz="6" w:space="0" w:color="auto"/>
            </w:tcBorders>
            <w:hideMark/>
          </w:tcPr>
          <w:p w14:paraId="294B7400" w14:textId="77777777" w:rsidR="00EA2F34" w:rsidRPr="003C5F94" w:rsidRDefault="00EA2F34" w:rsidP="00BE28D4">
            <w:pPr>
              <w:pStyle w:val="tabletext11"/>
              <w:tabs>
                <w:tab w:val="decimal" w:pos="850"/>
              </w:tabs>
              <w:rPr>
                <w:ins w:id="7956" w:author="Author"/>
              </w:rPr>
            </w:pPr>
            <w:ins w:id="7957" w:author="Author">
              <w:r w:rsidRPr="003C5F94">
                <w:t>18,000 to 19,999</w:t>
              </w:r>
            </w:ins>
          </w:p>
        </w:tc>
        <w:tc>
          <w:tcPr>
            <w:tcW w:w="360" w:type="dxa"/>
          </w:tcPr>
          <w:p w14:paraId="4EADDB4C" w14:textId="77777777" w:rsidR="00EA2F34" w:rsidRPr="003C5F94" w:rsidRDefault="00EA2F34" w:rsidP="00BE28D4">
            <w:pPr>
              <w:pStyle w:val="tabletext11"/>
              <w:jc w:val="right"/>
              <w:rPr>
                <w:ins w:id="7958" w:author="Author"/>
              </w:rPr>
            </w:pPr>
          </w:p>
        </w:tc>
        <w:tc>
          <w:tcPr>
            <w:tcW w:w="2040" w:type="dxa"/>
            <w:tcBorders>
              <w:top w:val="nil"/>
              <w:left w:val="nil"/>
              <w:bottom w:val="nil"/>
              <w:right w:val="single" w:sz="6" w:space="0" w:color="auto"/>
            </w:tcBorders>
            <w:vAlign w:val="bottom"/>
            <w:hideMark/>
          </w:tcPr>
          <w:p w14:paraId="7EC2CE65" w14:textId="77777777" w:rsidR="00EA2F34" w:rsidRPr="003C5F94" w:rsidRDefault="00EA2F34" w:rsidP="00BE28D4">
            <w:pPr>
              <w:pStyle w:val="tabletext11"/>
              <w:tabs>
                <w:tab w:val="decimal" w:pos="668"/>
              </w:tabs>
              <w:rPr>
                <w:ins w:id="7959" w:author="Author"/>
              </w:rPr>
            </w:pPr>
            <w:ins w:id="7960" w:author="Author">
              <w:r w:rsidRPr="003C5F94">
                <w:t>0.48</w:t>
              </w:r>
            </w:ins>
          </w:p>
        </w:tc>
      </w:tr>
      <w:tr w:rsidR="00EA2F34" w:rsidRPr="003C5F94" w14:paraId="2119FFD8" w14:textId="77777777" w:rsidTr="00A1082D">
        <w:trPr>
          <w:trHeight w:val="190"/>
          <w:ins w:id="7961" w:author="Author"/>
        </w:trPr>
        <w:tc>
          <w:tcPr>
            <w:tcW w:w="200" w:type="dxa"/>
          </w:tcPr>
          <w:p w14:paraId="29ABBB53" w14:textId="77777777" w:rsidR="00EA2F34" w:rsidRPr="003C5F94" w:rsidRDefault="00EA2F34" w:rsidP="00BE28D4">
            <w:pPr>
              <w:pStyle w:val="tabletext11"/>
              <w:rPr>
                <w:ins w:id="7962" w:author="Author"/>
              </w:rPr>
            </w:pPr>
          </w:p>
        </w:tc>
        <w:tc>
          <w:tcPr>
            <w:tcW w:w="360" w:type="dxa"/>
            <w:tcBorders>
              <w:top w:val="nil"/>
              <w:left w:val="single" w:sz="6" w:space="0" w:color="auto"/>
              <w:bottom w:val="nil"/>
              <w:right w:val="nil"/>
            </w:tcBorders>
          </w:tcPr>
          <w:p w14:paraId="3C3E371E" w14:textId="77777777" w:rsidR="00EA2F34" w:rsidRPr="003C5F94" w:rsidRDefault="00EA2F34" w:rsidP="00BE28D4">
            <w:pPr>
              <w:pStyle w:val="tabletext11"/>
              <w:jc w:val="right"/>
              <w:rPr>
                <w:ins w:id="7963" w:author="Author"/>
              </w:rPr>
            </w:pPr>
          </w:p>
        </w:tc>
        <w:tc>
          <w:tcPr>
            <w:tcW w:w="2040" w:type="dxa"/>
            <w:tcBorders>
              <w:top w:val="nil"/>
              <w:left w:val="nil"/>
              <w:bottom w:val="nil"/>
              <w:right w:val="single" w:sz="6" w:space="0" w:color="auto"/>
            </w:tcBorders>
            <w:hideMark/>
          </w:tcPr>
          <w:p w14:paraId="39D55D2E" w14:textId="77777777" w:rsidR="00EA2F34" w:rsidRPr="003C5F94" w:rsidRDefault="00EA2F34" w:rsidP="00BE28D4">
            <w:pPr>
              <w:pStyle w:val="tabletext11"/>
              <w:tabs>
                <w:tab w:val="decimal" w:pos="850"/>
              </w:tabs>
              <w:rPr>
                <w:ins w:id="7964" w:author="Author"/>
              </w:rPr>
            </w:pPr>
            <w:ins w:id="7965" w:author="Author">
              <w:r w:rsidRPr="003C5F94">
                <w:t>20,000 to 24,999</w:t>
              </w:r>
            </w:ins>
          </w:p>
        </w:tc>
        <w:tc>
          <w:tcPr>
            <w:tcW w:w="360" w:type="dxa"/>
          </w:tcPr>
          <w:p w14:paraId="49647B09" w14:textId="77777777" w:rsidR="00EA2F34" w:rsidRPr="003C5F94" w:rsidRDefault="00EA2F34" w:rsidP="00BE28D4">
            <w:pPr>
              <w:pStyle w:val="tabletext11"/>
              <w:jc w:val="right"/>
              <w:rPr>
                <w:ins w:id="7966" w:author="Author"/>
              </w:rPr>
            </w:pPr>
          </w:p>
        </w:tc>
        <w:tc>
          <w:tcPr>
            <w:tcW w:w="2040" w:type="dxa"/>
            <w:tcBorders>
              <w:top w:val="nil"/>
              <w:left w:val="nil"/>
              <w:bottom w:val="nil"/>
              <w:right w:val="single" w:sz="6" w:space="0" w:color="auto"/>
            </w:tcBorders>
            <w:vAlign w:val="bottom"/>
            <w:hideMark/>
          </w:tcPr>
          <w:p w14:paraId="2ED0F37E" w14:textId="77777777" w:rsidR="00EA2F34" w:rsidRPr="003C5F94" w:rsidRDefault="00EA2F34" w:rsidP="00BE28D4">
            <w:pPr>
              <w:pStyle w:val="tabletext11"/>
              <w:tabs>
                <w:tab w:val="decimal" w:pos="668"/>
              </w:tabs>
              <w:rPr>
                <w:ins w:id="7967" w:author="Author"/>
              </w:rPr>
            </w:pPr>
            <w:ins w:id="7968" w:author="Author">
              <w:r w:rsidRPr="003C5F94">
                <w:t>0.56</w:t>
              </w:r>
            </w:ins>
          </w:p>
        </w:tc>
      </w:tr>
      <w:tr w:rsidR="00EA2F34" w:rsidRPr="003C5F94" w14:paraId="370E13DE" w14:textId="77777777" w:rsidTr="00A1082D">
        <w:trPr>
          <w:trHeight w:val="190"/>
          <w:ins w:id="7969" w:author="Author"/>
        </w:trPr>
        <w:tc>
          <w:tcPr>
            <w:tcW w:w="200" w:type="dxa"/>
          </w:tcPr>
          <w:p w14:paraId="7D78B77D" w14:textId="77777777" w:rsidR="00EA2F34" w:rsidRPr="003C5F94" w:rsidRDefault="00EA2F34" w:rsidP="00BE28D4">
            <w:pPr>
              <w:pStyle w:val="tabletext11"/>
              <w:rPr>
                <w:ins w:id="7970" w:author="Author"/>
              </w:rPr>
            </w:pPr>
          </w:p>
        </w:tc>
        <w:tc>
          <w:tcPr>
            <w:tcW w:w="360" w:type="dxa"/>
            <w:tcBorders>
              <w:top w:val="nil"/>
              <w:left w:val="single" w:sz="6" w:space="0" w:color="auto"/>
              <w:bottom w:val="nil"/>
              <w:right w:val="nil"/>
            </w:tcBorders>
          </w:tcPr>
          <w:p w14:paraId="1B243531" w14:textId="77777777" w:rsidR="00EA2F34" w:rsidRPr="003C5F94" w:rsidRDefault="00EA2F34" w:rsidP="00BE28D4">
            <w:pPr>
              <w:pStyle w:val="tabletext11"/>
              <w:jc w:val="right"/>
              <w:rPr>
                <w:ins w:id="7971" w:author="Author"/>
              </w:rPr>
            </w:pPr>
          </w:p>
        </w:tc>
        <w:tc>
          <w:tcPr>
            <w:tcW w:w="2040" w:type="dxa"/>
            <w:tcBorders>
              <w:top w:val="nil"/>
              <w:left w:val="nil"/>
              <w:bottom w:val="nil"/>
              <w:right w:val="single" w:sz="6" w:space="0" w:color="auto"/>
            </w:tcBorders>
            <w:hideMark/>
          </w:tcPr>
          <w:p w14:paraId="5719592A" w14:textId="77777777" w:rsidR="00EA2F34" w:rsidRPr="003C5F94" w:rsidRDefault="00EA2F34" w:rsidP="00BE28D4">
            <w:pPr>
              <w:pStyle w:val="tabletext11"/>
              <w:tabs>
                <w:tab w:val="decimal" w:pos="850"/>
              </w:tabs>
              <w:rPr>
                <w:ins w:id="7972" w:author="Author"/>
              </w:rPr>
            </w:pPr>
            <w:ins w:id="7973" w:author="Author">
              <w:r w:rsidRPr="003C5F94">
                <w:t>25,000 to 29,999</w:t>
              </w:r>
            </w:ins>
          </w:p>
        </w:tc>
        <w:tc>
          <w:tcPr>
            <w:tcW w:w="360" w:type="dxa"/>
          </w:tcPr>
          <w:p w14:paraId="027E7B3A" w14:textId="77777777" w:rsidR="00EA2F34" w:rsidRPr="003C5F94" w:rsidRDefault="00EA2F34" w:rsidP="00BE28D4">
            <w:pPr>
              <w:pStyle w:val="tabletext11"/>
              <w:jc w:val="right"/>
              <w:rPr>
                <w:ins w:id="7974" w:author="Author"/>
              </w:rPr>
            </w:pPr>
          </w:p>
        </w:tc>
        <w:tc>
          <w:tcPr>
            <w:tcW w:w="2040" w:type="dxa"/>
            <w:tcBorders>
              <w:top w:val="nil"/>
              <w:left w:val="nil"/>
              <w:bottom w:val="nil"/>
              <w:right w:val="single" w:sz="6" w:space="0" w:color="auto"/>
            </w:tcBorders>
            <w:vAlign w:val="bottom"/>
            <w:hideMark/>
          </w:tcPr>
          <w:p w14:paraId="494A00D0" w14:textId="77777777" w:rsidR="00EA2F34" w:rsidRPr="003C5F94" w:rsidRDefault="00EA2F34" w:rsidP="00BE28D4">
            <w:pPr>
              <w:pStyle w:val="tabletext11"/>
              <w:tabs>
                <w:tab w:val="decimal" w:pos="668"/>
              </w:tabs>
              <w:rPr>
                <w:ins w:id="7975" w:author="Author"/>
              </w:rPr>
            </w:pPr>
            <w:ins w:id="7976" w:author="Author">
              <w:r w:rsidRPr="003C5F94">
                <w:t>0.70</w:t>
              </w:r>
            </w:ins>
          </w:p>
        </w:tc>
      </w:tr>
      <w:tr w:rsidR="00EA2F34" w:rsidRPr="003C5F94" w14:paraId="705F5964" w14:textId="77777777" w:rsidTr="00A1082D">
        <w:trPr>
          <w:trHeight w:val="190"/>
          <w:ins w:id="7977" w:author="Author"/>
        </w:trPr>
        <w:tc>
          <w:tcPr>
            <w:tcW w:w="200" w:type="dxa"/>
          </w:tcPr>
          <w:p w14:paraId="321CF022" w14:textId="77777777" w:rsidR="00EA2F34" w:rsidRPr="003C5F94" w:rsidRDefault="00EA2F34" w:rsidP="00BE28D4">
            <w:pPr>
              <w:pStyle w:val="tabletext11"/>
              <w:rPr>
                <w:ins w:id="7978" w:author="Author"/>
              </w:rPr>
            </w:pPr>
          </w:p>
        </w:tc>
        <w:tc>
          <w:tcPr>
            <w:tcW w:w="360" w:type="dxa"/>
            <w:tcBorders>
              <w:top w:val="nil"/>
              <w:left w:val="single" w:sz="6" w:space="0" w:color="auto"/>
              <w:bottom w:val="nil"/>
              <w:right w:val="nil"/>
            </w:tcBorders>
          </w:tcPr>
          <w:p w14:paraId="1B3522F1" w14:textId="77777777" w:rsidR="00EA2F34" w:rsidRPr="003C5F94" w:rsidRDefault="00EA2F34" w:rsidP="00BE28D4">
            <w:pPr>
              <w:pStyle w:val="tabletext11"/>
              <w:jc w:val="right"/>
              <w:rPr>
                <w:ins w:id="7979" w:author="Author"/>
              </w:rPr>
            </w:pPr>
          </w:p>
        </w:tc>
        <w:tc>
          <w:tcPr>
            <w:tcW w:w="2040" w:type="dxa"/>
            <w:tcBorders>
              <w:top w:val="nil"/>
              <w:left w:val="nil"/>
              <w:bottom w:val="nil"/>
              <w:right w:val="single" w:sz="6" w:space="0" w:color="auto"/>
            </w:tcBorders>
            <w:hideMark/>
          </w:tcPr>
          <w:p w14:paraId="608A422D" w14:textId="77777777" w:rsidR="00EA2F34" w:rsidRPr="003C5F94" w:rsidRDefault="00EA2F34" w:rsidP="00BE28D4">
            <w:pPr>
              <w:pStyle w:val="tabletext11"/>
              <w:tabs>
                <w:tab w:val="decimal" w:pos="850"/>
              </w:tabs>
              <w:rPr>
                <w:ins w:id="7980" w:author="Author"/>
              </w:rPr>
            </w:pPr>
            <w:ins w:id="7981" w:author="Author">
              <w:r w:rsidRPr="003C5F94">
                <w:t>30,000 to 34,999</w:t>
              </w:r>
            </w:ins>
          </w:p>
        </w:tc>
        <w:tc>
          <w:tcPr>
            <w:tcW w:w="360" w:type="dxa"/>
          </w:tcPr>
          <w:p w14:paraId="3319B541" w14:textId="77777777" w:rsidR="00EA2F34" w:rsidRPr="003C5F94" w:rsidRDefault="00EA2F34" w:rsidP="00BE28D4">
            <w:pPr>
              <w:pStyle w:val="tabletext11"/>
              <w:jc w:val="right"/>
              <w:rPr>
                <w:ins w:id="7982" w:author="Author"/>
              </w:rPr>
            </w:pPr>
          </w:p>
        </w:tc>
        <w:tc>
          <w:tcPr>
            <w:tcW w:w="2040" w:type="dxa"/>
            <w:tcBorders>
              <w:top w:val="nil"/>
              <w:left w:val="nil"/>
              <w:bottom w:val="nil"/>
              <w:right w:val="single" w:sz="6" w:space="0" w:color="auto"/>
            </w:tcBorders>
            <w:vAlign w:val="bottom"/>
            <w:hideMark/>
          </w:tcPr>
          <w:p w14:paraId="7C4B5095" w14:textId="77777777" w:rsidR="00EA2F34" w:rsidRPr="003C5F94" w:rsidRDefault="00EA2F34" w:rsidP="00BE28D4">
            <w:pPr>
              <w:pStyle w:val="tabletext11"/>
              <w:tabs>
                <w:tab w:val="decimal" w:pos="668"/>
              </w:tabs>
              <w:rPr>
                <w:ins w:id="7983" w:author="Author"/>
              </w:rPr>
            </w:pPr>
            <w:ins w:id="7984" w:author="Author">
              <w:r w:rsidRPr="003C5F94">
                <w:t>0.84</w:t>
              </w:r>
            </w:ins>
          </w:p>
        </w:tc>
      </w:tr>
      <w:tr w:rsidR="00EA2F34" w:rsidRPr="003C5F94" w14:paraId="20036846" w14:textId="77777777" w:rsidTr="00A1082D">
        <w:trPr>
          <w:trHeight w:val="190"/>
          <w:ins w:id="7985" w:author="Author"/>
        </w:trPr>
        <w:tc>
          <w:tcPr>
            <w:tcW w:w="200" w:type="dxa"/>
          </w:tcPr>
          <w:p w14:paraId="14F53583" w14:textId="77777777" w:rsidR="00EA2F34" w:rsidRPr="003C5F94" w:rsidRDefault="00EA2F34" w:rsidP="00BE28D4">
            <w:pPr>
              <w:pStyle w:val="tabletext11"/>
              <w:rPr>
                <w:ins w:id="7986" w:author="Author"/>
              </w:rPr>
            </w:pPr>
          </w:p>
        </w:tc>
        <w:tc>
          <w:tcPr>
            <w:tcW w:w="360" w:type="dxa"/>
            <w:tcBorders>
              <w:top w:val="nil"/>
              <w:left w:val="single" w:sz="6" w:space="0" w:color="auto"/>
              <w:bottom w:val="nil"/>
              <w:right w:val="nil"/>
            </w:tcBorders>
          </w:tcPr>
          <w:p w14:paraId="1E129086" w14:textId="77777777" w:rsidR="00EA2F34" w:rsidRPr="003C5F94" w:rsidRDefault="00EA2F34" w:rsidP="00BE28D4">
            <w:pPr>
              <w:pStyle w:val="tabletext11"/>
              <w:jc w:val="right"/>
              <w:rPr>
                <w:ins w:id="7987" w:author="Author"/>
              </w:rPr>
            </w:pPr>
          </w:p>
        </w:tc>
        <w:tc>
          <w:tcPr>
            <w:tcW w:w="2040" w:type="dxa"/>
            <w:tcBorders>
              <w:top w:val="nil"/>
              <w:left w:val="nil"/>
              <w:bottom w:val="nil"/>
              <w:right w:val="single" w:sz="6" w:space="0" w:color="auto"/>
            </w:tcBorders>
            <w:hideMark/>
          </w:tcPr>
          <w:p w14:paraId="493F256B" w14:textId="77777777" w:rsidR="00EA2F34" w:rsidRPr="003C5F94" w:rsidRDefault="00EA2F34" w:rsidP="00BE28D4">
            <w:pPr>
              <w:pStyle w:val="tabletext11"/>
              <w:tabs>
                <w:tab w:val="decimal" w:pos="850"/>
              </w:tabs>
              <w:rPr>
                <w:ins w:id="7988" w:author="Author"/>
              </w:rPr>
            </w:pPr>
            <w:ins w:id="7989" w:author="Author">
              <w:r w:rsidRPr="003C5F94">
                <w:t>35,000 to 39,999</w:t>
              </w:r>
            </w:ins>
          </w:p>
        </w:tc>
        <w:tc>
          <w:tcPr>
            <w:tcW w:w="360" w:type="dxa"/>
          </w:tcPr>
          <w:p w14:paraId="168B5151" w14:textId="77777777" w:rsidR="00EA2F34" w:rsidRPr="003C5F94" w:rsidRDefault="00EA2F34" w:rsidP="00BE28D4">
            <w:pPr>
              <w:pStyle w:val="tabletext11"/>
              <w:jc w:val="right"/>
              <w:rPr>
                <w:ins w:id="7990" w:author="Author"/>
              </w:rPr>
            </w:pPr>
          </w:p>
        </w:tc>
        <w:tc>
          <w:tcPr>
            <w:tcW w:w="2040" w:type="dxa"/>
            <w:tcBorders>
              <w:top w:val="nil"/>
              <w:left w:val="nil"/>
              <w:bottom w:val="nil"/>
              <w:right w:val="single" w:sz="6" w:space="0" w:color="auto"/>
            </w:tcBorders>
            <w:vAlign w:val="bottom"/>
            <w:hideMark/>
          </w:tcPr>
          <w:p w14:paraId="79BB42ED" w14:textId="77777777" w:rsidR="00EA2F34" w:rsidRPr="003C5F94" w:rsidRDefault="00EA2F34" w:rsidP="00BE28D4">
            <w:pPr>
              <w:pStyle w:val="tabletext11"/>
              <w:tabs>
                <w:tab w:val="decimal" w:pos="668"/>
              </w:tabs>
              <w:rPr>
                <w:ins w:id="7991" w:author="Author"/>
              </w:rPr>
            </w:pPr>
            <w:ins w:id="7992" w:author="Author">
              <w:r w:rsidRPr="003C5F94">
                <w:t>0.98</w:t>
              </w:r>
            </w:ins>
          </w:p>
        </w:tc>
      </w:tr>
      <w:tr w:rsidR="00EA2F34" w:rsidRPr="003C5F94" w14:paraId="0B5B8344" w14:textId="77777777" w:rsidTr="00A1082D">
        <w:trPr>
          <w:trHeight w:val="190"/>
          <w:ins w:id="7993" w:author="Author"/>
        </w:trPr>
        <w:tc>
          <w:tcPr>
            <w:tcW w:w="200" w:type="dxa"/>
          </w:tcPr>
          <w:p w14:paraId="3DC407BE" w14:textId="77777777" w:rsidR="00EA2F34" w:rsidRPr="003C5F94" w:rsidRDefault="00EA2F34" w:rsidP="00BE28D4">
            <w:pPr>
              <w:pStyle w:val="tabletext11"/>
              <w:rPr>
                <w:ins w:id="7994" w:author="Author"/>
              </w:rPr>
            </w:pPr>
          </w:p>
        </w:tc>
        <w:tc>
          <w:tcPr>
            <w:tcW w:w="360" w:type="dxa"/>
            <w:tcBorders>
              <w:top w:val="nil"/>
              <w:left w:val="single" w:sz="6" w:space="0" w:color="auto"/>
              <w:bottom w:val="nil"/>
              <w:right w:val="nil"/>
            </w:tcBorders>
          </w:tcPr>
          <w:p w14:paraId="2469D459" w14:textId="77777777" w:rsidR="00EA2F34" w:rsidRPr="003C5F94" w:rsidRDefault="00EA2F34" w:rsidP="00BE28D4">
            <w:pPr>
              <w:pStyle w:val="tabletext11"/>
              <w:jc w:val="right"/>
              <w:rPr>
                <w:ins w:id="7995" w:author="Author"/>
              </w:rPr>
            </w:pPr>
          </w:p>
        </w:tc>
        <w:tc>
          <w:tcPr>
            <w:tcW w:w="2040" w:type="dxa"/>
            <w:tcBorders>
              <w:top w:val="nil"/>
              <w:left w:val="nil"/>
              <w:bottom w:val="nil"/>
              <w:right w:val="single" w:sz="6" w:space="0" w:color="auto"/>
            </w:tcBorders>
            <w:hideMark/>
          </w:tcPr>
          <w:p w14:paraId="0B042963" w14:textId="77777777" w:rsidR="00EA2F34" w:rsidRPr="003C5F94" w:rsidRDefault="00EA2F34" w:rsidP="00BE28D4">
            <w:pPr>
              <w:pStyle w:val="tabletext11"/>
              <w:tabs>
                <w:tab w:val="decimal" w:pos="850"/>
              </w:tabs>
              <w:rPr>
                <w:ins w:id="7996" w:author="Author"/>
              </w:rPr>
            </w:pPr>
            <w:ins w:id="7997" w:author="Author">
              <w:r w:rsidRPr="003C5F94">
                <w:t>40,000 to 44,999</w:t>
              </w:r>
            </w:ins>
          </w:p>
        </w:tc>
        <w:tc>
          <w:tcPr>
            <w:tcW w:w="360" w:type="dxa"/>
          </w:tcPr>
          <w:p w14:paraId="39B46048" w14:textId="77777777" w:rsidR="00EA2F34" w:rsidRPr="003C5F94" w:rsidRDefault="00EA2F34" w:rsidP="00BE28D4">
            <w:pPr>
              <w:pStyle w:val="tabletext11"/>
              <w:jc w:val="right"/>
              <w:rPr>
                <w:ins w:id="7998" w:author="Author"/>
              </w:rPr>
            </w:pPr>
          </w:p>
        </w:tc>
        <w:tc>
          <w:tcPr>
            <w:tcW w:w="2040" w:type="dxa"/>
            <w:tcBorders>
              <w:top w:val="nil"/>
              <w:left w:val="nil"/>
              <w:bottom w:val="nil"/>
              <w:right w:val="single" w:sz="6" w:space="0" w:color="auto"/>
            </w:tcBorders>
            <w:vAlign w:val="bottom"/>
            <w:hideMark/>
          </w:tcPr>
          <w:p w14:paraId="57DE6F2A" w14:textId="77777777" w:rsidR="00EA2F34" w:rsidRPr="003C5F94" w:rsidRDefault="00EA2F34" w:rsidP="00BE28D4">
            <w:pPr>
              <w:pStyle w:val="tabletext11"/>
              <w:tabs>
                <w:tab w:val="decimal" w:pos="668"/>
              </w:tabs>
              <w:rPr>
                <w:ins w:id="7999" w:author="Author"/>
              </w:rPr>
            </w:pPr>
            <w:ins w:id="8000" w:author="Author">
              <w:r w:rsidRPr="003C5F94">
                <w:t>1.09</w:t>
              </w:r>
            </w:ins>
          </w:p>
        </w:tc>
      </w:tr>
      <w:tr w:rsidR="00EA2F34" w:rsidRPr="003C5F94" w14:paraId="0D66E9C8" w14:textId="77777777" w:rsidTr="00A1082D">
        <w:trPr>
          <w:trHeight w:val="190"/>
          <w:ins w:id="8001" w:author="Author"/>
        </w:trPr>
        <w:tc>
          <w:tcPr>
            <w:tcW w:w="200" w:type="dxa"/>
          </w:tcPr>
          <w:p w14:paraId="50C7757C" w14:textId="77777777" w:rsidR="00EA2F34" w:rsidRPr="003C5F94" w:rsidRDefault="00EA2F34" w:rsidP="00BE28D4">
            <w:pPr>
              <w:pStyle w:val="tabletext11"/>
              <w:rPr>
                <w:ins w:id="8002" w:author="Author"/>
              </w:rPr>
            </w:pPr>
          </w:p>
        </w:tc>
        <w:tc>
          <w:tcPr>
            <w:tcW w:w="360" w:type="dxa"/>
            <w:tcBorders>
              <w:top w:val="nil"/>
              <w:left w:val="single" w:sz="6" w:space="0" w:color="auto"/>
              <w:bottom w:val="nil"/>
              <w:right w:val="nil"/>
            </w:tcBorders>
          </w:tcPr>
          <w:p w14:paraId="0EF2EF37" w14:textId="77777777" w:rsidR="00EA2F34" w:rsidRPr="003C5F94" w:rsidRDefault="00EA2F34" w:rsidP="00BE28D4">
            <w:pPr>
              <w:pStyle w:val="tabletext11"/>
              <w:jc w:val="right"/>
              <w:rPr>
                <w:ins w:id="8003" w:author="Author"/>
              </w:rPr>
            </w:pPr>
          </w:p>
        </w:tc>
        <w:tc>
          <w:tcPr>
            <w:tcW w:w="2040" w:type="dxa"/>
            <w:tcBorders>
              <w:top w:val="nil"/>
              <w:left w:val="nil"/>
              <w:bottom w:val="nil"/>
              <w:right w:val="single" w:sz="6" w:space="0" w:color="auto"/>
            </w:tcBorders>
            <w:hideMark/>
          </w:tcPr>
          <w:p w14:paraId="18CFCA4E" w14:textId="77777777" w:rsidR="00EA2F34" w:rsidRPr="003C5F94" w:rsidRDefault="00EA2F34" w:rsidP="00BE28D4">
            <w:pPr>
              <w:pStyle w:val="tabletext11"/>
              <w:tabs>
                <w:tab w:val="decimal" w:pos="850"/>
              </w:tabs>
              <w:rPr>
                <w:ins w:id="8004" w:author="Author"/>
              </w:rPr>
            </w:pPr>
            <w:ins w:id="8005" w:author="Author">
              <w:r w:rsidRPr="003C5F94">
                <w:t>45,000 to 49,999</w:t>
              </w:r>
            </w:ins>
          </w:p>
        </w:tc>
        <w:tc>
          <w:tcPr>
            <w:tcW w:w="360" w:type="dxa"/>
          </w:tcPr>
          <w:p w14:paraId="7690C416" w14:textId="77777777" w:rsidR="00EA2F34" w:rsidRPr="003C5F94" w:rsidRDefault="00EA2F34" w:rsidP="00BE28D4">
            <w:pPr>
              <w:pStyle w:val="tabletext11"/>
              <w:jc w:val="right"/>
              <w:rPr>
                <w:ins w:id="8006" w:author="Author"/>
              </w:rPr>
            </w:pPr>
          </w:p>
        </w:tc>
        <w:tc>
          <w:tcPr>
            <w:tcW w:w="2040" w:type="dxa"/>
            <w:tcBorders>
              <w:top w:val="nil"/>
              <w:left w:val="nil"/>
              <w:bottom w:val="nil"/>
              <w:right w:val="single" w:sz="6" w:space="0" w:color="auto"/>
            </w:tcBorders>
            <w:vAlign w:val="bottom"/>
            <w:hideMark/>
          </w:tcPr>
          <w:p w14:paraId="2ABF7136" w14:textId="77777777" w:rsidR="00EA2F34" w:rsidRPr="003C5F94" w:rsidRDefault="00EA2F34" w:rsidP="00BE28D4">
            <w:pPr>
              <w:pStyle w:val="tabletext11"/>
              <w:tabs>
                <w:tab w:val="decimal" w:pos="668"/>
              </w:tabs>
              <w:rPr>
                <w:ins w:id="8007" w:author="Author"/>
              </w:rPr>
            </w:pPr>
            <w:ins w:id="8008" w:author="Author">
              <w:r w:rsidRPr="003C5F94">
                <w:t>1.14</w:t>
              </w:r>
            </w:ins>
          </w:p>
        </w:tc>
      </w:tr>
      <w:tr w:rsidR="00EA2F34" w:rsidRPr="003C5F94" w14:paraId="660AC70A" w14:textId="77777777" w:rsidTr="00A1082D">
        <w:trPr>
          <w:trHeight w:val="190"/>
          <w:ins w:id="8009" w:author="Author"/>
        </w:trPr>
        <w:tc>
          <w:tcPr>
            <w:tcW w:w="200" w:type="dxa"/>
          </w:tcPr>
          <w:p w14:paraId="402343DF" w14:textId="77777777" w:rsidR="00EA2F34" w:rsidRPr="003C5F94" w:rsidRDefault="00EA2F34" w:rsidP="00BE28D4">
            <w:pPr>
              <w:pStyle w:val="tabletext11"/>
              <w:rPr>
                <w:ins w:id="8010" w:author="Author"/>
              </w:rPr>
            </w:pPr>
          </w:p>
        </w:tc>
        <w:tc>
          <w:tcPr>
            <w:tcW w:w="360" w:type="dxa"/>
            <w:tcBorders>
              <w:top w:val="nil"/>
              <w:left w:val="single" w:sz="6" w:space="0" w:color="auto"/>
              <w:bottom w:val="nil"/>
              <w:right w:val="nil"/>
            </w:tcBorders>
          </w:tcPr>
          <w:p w14:paraId="23EF8DEB" w14:textId="77777777" w:rsidR="00EA2F34" w:rsidRPr="003C5F94" w:rsidRDefault="00EA2F34" w:rsidP="00BE28D4">
            <w:pPr>
              <w:pStyle w:val="tabletext11"/>
              <w:jc w:val="right"/>
              <w:rPr>
                <w:ins w:id="8011" w:author="Author"/>
              </w:rPr>
            </w:pPr>
          </w:p>
        </w:tc>
        <w:tc>
          <w:tcPr>
            <w:tcW w:w="2040" w:type="dxa"/>
            <w:tcBorders>
              <w:top w:val="nil"/>
              <w:left w:val="nil"/>
              <w:bottom w:val="nil"/>
              <w:right w:val="single" w:sz="6" w:space="0" w:color="auto"/>
            </w:tcBorders>
            <w:hideMark/>
          </w:tcPr>
          <w:p w14:paraId="382423EC" w14:textId="77777777" w:rsidR="00EA2F34" w:rsidRPr="003C5F94" w:rsidRDefault="00EA2F34" w:rsidP="00BE28D4">
            <w:pPr>
              <w:pStyle w:val="tabletext11"/>
              <w:tabs>
                <w:tab w:val="decimal" w:pos="850"/>
              </w:tabs>
              <w:rPr>
                <w:ins w:id="8012" w:author="Author"/>
              </w:rPr>
            </w:pPr>
            <w:ins w:id="8013" w:author="Author">
              <w:r w:rsidRPr="003C5F94">
                <w:t>50,000 to 54,999</w:t>
              </w:r>
            </w:ins>
          </w:p>
        </w:tc>
        <w:tc>
          <w:tcPr>
            <w:tcW w:w="360" w:type="dxa"/>
          </w:tcPr>
          <w:p w14:paraId="5D82ED60" w14:textId="77777777" w:rsidR="00EA2F34" w:rsidRPr="003C5F94" w:rsidRDefault="00EA2F34" w:rsidP="00BE28D4">
            <w:pPr>
              <w:pStyle w:val="tabletext11"/>
              <w:jc w:val="right"/>
              <w:rPr>
                <w:ins w:id="8014" w:author="Author"/>
              </w:rPr>
            </w:pPr>
          </w:p>
        </w:tc>
        <w:tc>
          <w:tcPr>
            <w:tcW w:w="2040" w:type="dxa"/>
            <w:tcBorders>
              <w:top w:val="nil"/>
              <w:left w:val="nil"/>
              <w:bottom w:val="nil"/>
              <w:right w:val="single" w:sz="6" w:space="0" w:color="auto"/>
            </w:tcBorders>
            <w:vAlign w:val="bottom"/>
            <w:hideMark/>
          </w:tcPr>
          <w:p w14:paraId="02D95126" w14:textId="77777777" w:rsidR="00EA2F34" w:rsidRPr="003C5F94" w:rsidRDefault="00EA2F34" w:rsidP="00BE28D4">
            <w:pPr>
              <w:pStyle w:val="tabletext11"/>
              <w:tabs>
                <w:tab w:val="decimal" w:pos="668"/>
              </w:tabs>
              <w:rPr>
                <w:ins w:id="8015" w:author="Author"/>
              </w:rPr>
            </w:pPr>
            <w:ins w:id="8016" w:author="Author">
              <w:r w:rsidRPr="003C5F94">
                <w:t>1.18</w:t>
              </w:r>
            </w:ins>
          </w:p>
        </w:tc>
      </w:tr>
      <w:tr w:rsidR="00EA2F34" w:rsidRPr="003C5F94" w14:paraId="61DDC063" w14:textId="77777777" w:rsidTr="00A1082D">
        <w:trPr>
          <w:trHeight w:val="190"/>
          <w:ins w:id="8017" w:author="Author"/>
        </w:trPr>
        <w:tc>
          <w:tcPr>
            <w:tcW w:w="200" w:type="dxa"/>
          </w:tcPr>
          <w:p w14:paraId="4682B93B" w14:textId="77777777" w:rsidR="00EA2F34" w:rsidRPr="003C5F94" w:rsidRDefault="00EA2F34" w:rsidP="00BE28D4">
            <w:pPr>
              <w:pStyle w:val="tabletext11"/>
              <w:rPr>
                <w:ins w:id="8018" w:author="Author"/>
              </w:rPr>
            </w:pPr>
          </w:p>
        </w:tc>
        <w:tc>
          <w:tcPr>
            <w:tcW w:w="360" w:type="dxa"/>
            <w:tcBorders>
              <w:top w:val="nil"/>
              <w:left w:val="single" w:sz="6" w:space="0" w:color="auto"/>
              <w:bottom w:val="nil"/>
              <w:right w:val="nil"/>
            </w:tcBorders>
          </w:tcPr>
          <w:p w14:paraId="2008DAD0" w14:textId="77777777" w:rsidR="00EA2F34" w:rsidRPr="003C5F94" w:rsidRDefault="00EA2F34" w:rsidP="00BE28D4">
            <w:pPr>
              <w:pStyle w:val="tabletext11"/>
              <w:jc w:val="right"/>
              <w:rPr>
                <w:ins w:id="8019" w:author="Author"/>
              </w:rPr>
            </w:pPr>
          </w:p>
        </w:tc>
        <w:tc>
          <w:tcPr>
            <w:tcW w:w="2040" w:type="dxa"/>
            <w:tcBorders>
              <w:top w:val="nil"/>
              <w:left w:val="nil"/>
              <w:bottom w:val="nil"/>
              <w:right w:val="single" w:sz="6" w:space="0" w:color="auto"/>
            </w:tcBorders>
            <w:hideMark/>
          </w:tcPr>
          <w:p w14:paraId="0EBF10E4" w14:textId="77777777" w:rsidR="00EA2F34" w:rsidRPr="003C5F94" w:rsidRDefault="00EA2F34" w:rsidP="00BE28D4">
            <w:pPr>
              <w:pStyle w:val="tabletext11"/>
              <w:tabs>
                <w:tab w:val="decimal" w:pos="850"/>
              </w:tabs>
              <w:rPr>
                <w:ins w:id="8020" w:author="Author"/>
              </w:rPr>
            </w:pPr>
            <w:ins w:id="8021" w:author="Author">
              <w:r w:rsidRPr="003C5F94">
                <w:t>55,000 to 64,999</w:t>
              </w:r>
            </w:ins>
          </w:p>
        </w:tc>
        <w:tc>
          <w:tcPr>
            <w:tcW w:w="360" w:type="dxa"/>
          </w:tcPr>
          <w:p w14:paraId="52F7BE90" w14:textId="77777777" w:rsidR="00EA2F34" w:rsidRPr="003C5F94" w:rsidRDefault="00EA2F34" w:rsidP="00BE28D4">
            <w:pPr>
              <w:pStyle w:val="tabletext11"/>
              <w:jc w:val="right"/>
              <w:rPr>
                <w:ins w:id="8022" w:author="Author"/>
              </w:rPr>
            </w:pPr>
          </w:p>
        </w:tc>
        <w:tc>
          <w:tcPr>
            <w:tcW w:w="2040" w:type="dxa"/>
            <w:tcBorders>
              <w:top w:val="nil"/>
              <w:left w:val="nil"/>
              <w:bottom w:val="nil"/>
              <w:right w:val="single" w:sz="6" w:space="0" w:color="auto"/>
            </w:tcBorders>
            <w:vAlign w:val="bottom"/>
            <w:hideMark/>
          </w:tcPr>
          <w:p w14:paraId="05567BF3" w14:textId="77777777" w:rsidR="00EA2F34" w:rsidRPr="003C5F94" w:rsidRDefault="00EA2F34" w:rsidP="00BE28D4">
            <w:pPr>
              <w:pStyle w:val="tabletext11"/>
              <w:tabs>
                <w:tab w:val="decimal" w:pos="668"/>
              </w:tabs>
              <w:rPr>
                <w:ins w:id="8023" w:author="Author"/>
              </w:rPr>
            </w:pPr>
            <w:ins w:id="8024" w:author="Author">
              <w:r w:rsidRPr="003C5F94">
                <w:t>1.25</w:t>
              </w:r>
            </w:ins>
          </w:p>
        </w:tc>
      </w:tr>
      <w:tr w:rsidR="00EA2F34" w:rsidRPr="003C5F94" w14:paraId="48BDFD9C" w14:textId="77777777" w:rsidTr="00A1082D">
        <w:trPr>
          <w:trHeight w:val="190"/>
          <w:ins w:id="8025" w:author="Author"/>
        </w:trPr>
        <w:tc>
          <w:tcPr>
            <w:tcW w:w="200" w:type="dxa"/>
          </w:tcPr>
          <w:p w14:paraId="132A8F20" w14:textId="77777777" w:rsidR="00EA2F34" w:rsidRPr="003C5F94" w:rsidRDefault="00EA2F34" w:rsidP="00BE28D4">
            <w:pPr>
              <w:pStyle w:val="tabletext11"/>
              <w:rPr>
                <w:ins w:id="8026" w:author="Author"/>
              </w:rPr>
            </w:pPr>
          </w:p>
        </w:tc>
        <w:tc>
          <w:tcPr>
            <w:tcW w:w="360" w:type="dxa"/>
            <w:tcBorders>
              <w:top w:val="nil"/>
              <w:left w:val="single" w:sz="6" w:space="0" w:color="auto"/>
              <w:bottom w:val="nil"/>
              <w:right w:val="nil"/>
            </w:tcBorders>
          </w:tcPr>
          <w:p w14:paraId="62C18D73" w14:textId="77777777" w:rsidR="00EA2F34" w:rsidRPr="003C5F94" w:rsidRDefault="00EA2F34" w:rsidP="00BE28D4">
            <w:pPr>
              <w:pStyle w:val="tabletext11"/>
              <w:jc w:val="right"/>
              <w:rPr>
                <w:ins w:id="8027" w:author="Author"/>
              </w:rPr>
            </w:pPr>
          </w:p>
        </w:tc>
        <w:tc>
          <w:tcPr>
            <w:tcW w:w="2040" w:type="dxa"/>
            <w:tcBorders>
              <w:top w:val="nil"/>
              <w:left w:val="nil"/>
              <w:bottom w:val="nil"/>
              <w:right w:val="single" w:sz="6" w:space="0" w:color="auto"/>
            </w:tcBorders>
            <w:hideMark/>
          </w:tcPr>
          <w:p w14:paraId="365C51EA" w14:textId="77777777" w:rsidR="00EA2F34" w:rsidRPr="003C5F94" w:rsidRDefault="00EA2F34" w:rsidP="00BE28D4">
            <w:pPr>
              <w:pStyle w:val="tabletext11"/>
              <w:tabs>
                <w:tab w:val="decimal" w:pos="850"/>
              </w:tabs>
              <w:rPr>
                <w:ins w:id="8028" w:author="Author"/>
              </w:rPr>
            </w:pPr>
            <w:ins w:id="8029" w:author="Author">
              <w:r w:rsidRPr="003C5F94">
                <w:t>65,000 to 74,999</w:t>
              </w:r>
            </w:ins>
          </w:p>
        </w:tc>
        <w:tc>
          <w:tcPr>
            <w:tcW w:w="360" w:type="dxa"/>
          </w:tcPr>
          <w:p w14:paraId="0EBF4F62" w14:textId="77777777" w:rsidR="00EA2F34" w:rsidRPr="003C5F94" w:rsidRDefault="00EA2F34" w:rsidP="00BE28D4">
            <w:pPr>
              <w:pStyle w:val="tabletext11"/>
              <w:jc w:val="right"/>
              <w:rPr>
                <w:ins w:id="8030" w:author="Author"/>
              </w:rPr>
            </w:pPr>
          </w:p>
        </w:tc>
        <w:tc>
          <w:tcPr>
            <w:tcW w:w="2040" w:type="dxa"/>
            <w:tcBorders>
              <w:top w:val="nil"/>
              <w:left w:val="nil"/>
              <w:bottom w:val="nil"/>
              <w:right w:val="single" w:sz="6" w:space="0" w:color="auto"/>
            </w:tcBorders>
            <w:vAlign w:val="bottom"/>
            <w:hideMark/>
          </w:tcPr>
          <w:p w14:paraId="5C55201E" w14:textId="77777777" w:rsidR="00EA2F34" w:rsidRPr="003C5F94" w:rsidRDefault="00EA2F34" w:rsidP="00BE28D4">
            <w:pPr>
              <w:pStyle w:val="tabletext11"/>
              <w:tabs>
                <w:tab w:val="decimal" w:pos="668"/>
              </w:tabs>
              <w:rPr>
                <w:ins w:id="8031" w:author="Author"/>
              </w:rPr>
            </w:pPr>
            <w:ins w:id="8032" w:author="Author">
              <w:r w:rsidRPr="003C5F94">
                <w:t>1.32</w:t>
              </w:r>
            </w:ins>
          </w:p>
        </w:tc>
      </w:tr>
      <w:tr w:rsidR="00EA2F34" w:rsidRPr="003C5F94" w14:paraId="253616A3" w14:textId="77777777" w:rsidTr="00A1082D">
        <w:trPr>
          <w:trHeight w:val="190"/>
          <w:ins w:id="8033" w:author="Author"/>
        </w:trPr>
        <w:tc>
          <w:tcPr>
            <w:tcW w:w="200" w:type="dxa"/>
          </w:tcPr>
          <w:p w14:paraId="3BB713ED" w14:textId="77777777" w:rsidR="00EA2F34" w:rsidRPr="003C5F94" w:rsidRDefault="00EA2F34" w:rsidP="00BE28D4">
            <w:pPr>
              <w:pStyle w:val="tabletext11"/>
              <w:rPr>
                <w:ins w:id="8034" w:author="Author"/>
              </w:rPr>
            </w:pPr>
          </w:p>
        </w:tc>
        <w:tc>
          <w:tcPr>
            <w:tcW w:w="360" w:type="dxa"/>
            <w:tcBorders>
              <w:top w:val="nil"/>
              <w:left w:val="single" w:sz="6" w:space="0" w:color="auto"/>
              <w:bottom w:val="nil"/>
              <w:right w:val="nil"/>
            </w:tcBorders>
          </w:tcPr>
          <w:p w14:paraId="79844529" w14:textId="77777777" w:rsidR="00EA2F34" w:rsidRPr="003C5F94" w:rsidRDefault="00EA2F34" w:rsidP="00BE28D4">
            <w:pPr>
              <w:pStyle w:val="tabletext11"/>
              <w:jc w:val="right"/>
              <w:rPr>
                <w:ins w:id="8035" w:author="Author"/>
              </w:rPr>
            </w:pPr>
          </w:p>
        </w:tc>
        <w:tc>
          <w:tcPr>
            <w:tcW w:w="2040" w:type="dxa"/>
            <w:tcBorders>
              <w:top w:val="nil"/>
              <w:left w:val="nil"/>
              <w:bottom w:val="nil"/>
              <w:right w:val="single" w:sz="6" w:space="0" w:color="auto"/>
            </w:tcBorders>
            <w:hideMark/>
          </w:tcPr>
          <w:p w14:paraId="625E1C78" w14:textId="77777777" w:rsidR="00EA2F34" w:rsidRPr="003C5F94" w:rsidRDefault="00EA2F34" w:rsidP="00BE28D4">
            <w:pPr>
              <w:pStyle w:val="tabletext11"/>
              <w:tabs>
                <w:tab w:val="decimal" w:pos="850"/>
              </w:tabs>
              <w:rPr>
                <w:ins w:id="8036" w:author="Author"/>
              </w:rPr>
            </w:pPr>
            <w:ins w:id="8037" w:author="Author">
              <w:r w:rsidRPr="003C5F94">
                <w:t>75,000 to 84,999</w:t>
              </w:r>
            </w:ins>
          </w:p>
        </w:tc>
        <w:tc>
          <w:tcPr>
            <w:tcW w:w="360" w:type="dxa"/>
          </w:tcPr>
          <w:p w14:paraId="4F771B0F" w14:textId="77777777" w:rsidR="00EA2F34" w:rsidRPr="003C5F94" w:rsidRDefault="00EA2F34" w:rsidP="00BE28D4">
            <w:pPr>
              <w:pStyle w:val="tabletext11"/>
              <w:jc w:val="right"/>
              <w:rPr>
                <w:ins w:id="8038" w:author="Author"/>
              </w:rPr>
            </w:pPr>
          </w:p>
        </w:tc>
        <w:tc>
          <w:tcPr>
            <w:tcW w:w="2040" w:type="dxa"/>
            <w:tcBorders>
              <w:top w:val="nil"/>
              <w:left w:val="nil"/>
              <w:bottom w:val="nil"/>
              <w:right w:val="single" w:sz="6" w:space="0" w:color="auto"/>
            </w:tcBorders>
            <w:vAlign w:val="bottom"/>
            <w:hideMark/>
          </w:tcPr>
          <w:p w14:paraId="2755E4C5" w14:textId="77777777" w:rsidR="00EA2F34" w:rsidRPr="003C5F94" w:rsidRDefault="00EA2F34" w:rsidP="00BE28D4">
            <w:pPr>
              <w:pStyle w:val="tabletext11"/>
              <w:tabs>
                <w:tab w:val="decimal" w:pos="668"/>
              </w:tabs>
              <w:rPr>
                <w:ins w:id="8039" w:author="Author"/>
              </w:rPr>
            </w:pPr>
            <w:ins w:id="8040" w:author="Author">
              <w:r w:rsidRPr="003C5F94">
                <w:t>1.40</w:t>
              </w:r>
            </w:ins>
          </w:p>
        </w:tc>
      </w:tr>
      <w:tr w:rsidR="00EA2F34" w:rsidRPr="003C5F94" w14:paraId="4DCA5217" w14:textId="77777777" w:rsidTr="00A1082D">
        <w:trPr>
          <w:trHeight w:val="190"/>
          <w:ins w:id="8041" w:author="Author"/>
        </w:trPr>
        <w:tc>
          <w:tcPr>
            <w:tcW w:w="200" w:type="dxa"/>
          </w:tcPr>
          <w:p w14:paraId="270F201E" w14:textId="77777777" w:rsidR="00EA2F34" w:rsidRPr="003C5F94" w:rsidRDefault="00EA2F34" w:rsidP="00BE28D4">
            <w:pPr>
              <w:pStyle w:val="tabletext11"/>
              <w:rPr>
                <w:ins w:id="8042" w:author="Author"/>
              </w:rPr>
            </w:pPr>
          </w:p>
        </w:tc>
        <w:tc>
          <w:tcPr>
            <w:tcW w:w="360" w:type="dxa"/>
            <w:tcBorders>
              <w:top w:val="nil"/>
              <w:left w:val="single" w:sz="6" w:space="0" w:color="auto"/>
              <w:bottom w:val="nil"/>
              <w:right w:val="nil"/>
            </w:tcBorders>
          </w:tcPr>
          <w:p w14:paraId="0A4FDB85" w14:textId="77777777" w:rsidR="00EA2F34" w:rsidRPr="003C5F94" w:rsidRDefault="00EA2F34" w:rsidP="00BE28D4">
            <w:pPr>
              <w:pStyle w:val="tabletext11"/>
              <w:jc w:val="right"/>
              <w:rPr>
                <w:ins w:id="8043" w:author="Author"/>
              </w:rPr>
            </w:pPr>
          </w:p>
        </w:tc>
        <w:tc>
          <w:tcPr>
            <w:tcW w:w="2040" w:type="dxa"/>
            <w:tcBorders>
              <w:top w:val="nil"/>
              <w:left w:val="nil"/>
              <w:bottom w:val="nil"/>
              <w:right w:val="single" w:sz="6" w:space="0" w:color="auto"/>
            </w:tcBorders>
            <w:hideMark/>
          </w:tcPr>
          <w:p w14:paraId="34A52EC5" w14:textId="77777777" w:rsidR="00EA2F34" w:rsidRPr="003C5F94" w:rsidRDefault="00EA2F34" w:rsidP="00BE28D4">
            <w:pPr>
              <w:pStyle w:val="tabletext11"/>
              <w:tabs>
                <w:tab w:val="decimal" w:pos="850"/>
              </w:tabs>
              <w:rPr>
                <w:ins w:id="8044" w:author="Author"/>
              </w:rPr>
            </w:pPr>
            <w:ins w:id="8045" w:author="Author">
              <w:r w:rsidRPr="003C5F94">
                <w:t>85,000 to 99,999</w:t>
              </w:r>
            </w:ins>
          </w:p>
        </w:tc>
        <w:tc>
          <w:tcPr>
            <w:tcW w:w="360" w:type="dxa"/>
          </w:tcPr>
          <w:p w14:paraId="400010E9" w14:textId="77777777" w:rsidR="00EA2F34" w:rsidRPr="003C5F94" w:rsidRDefault="00EA2F34" w:rsidP="00BE28D4">
            <w:pPr>
              <w:pStyle w:val="tabletext11"/>
              <w:jc w:val="right"/>
              <w:rPr>
                <w:ins w:id="8046" w:author="Author"/>
              </w:rPr>
            </w:pPr>
          </w:p>
        </w:tc>
        <w:tc>
          <w:tcPr>
            <w:tcW w:w="2040" w:type="dxa"/>
            <w:tcBorders>
              <w:top w:val="nil"/>
              <w:left w:val="nil"/>
              <w:bottom w:val="nil"/>
              <w:right w:val="single" w:sz="6" w:space="0" w:color="auto"/>
            </w:tcBorders>
            <w:vAlign w:val="bottom"/>
            <w:hideMark/>
          </w:tcPr>
          <w:p w14:paraId="5D959036" w14:textId="77777777" w:rsidR="00EA2F34" w:rsidRPr="003C5F94" w:rsidRDefault="00EA2F34" w:rsidP="00BE28D4">
            <w:pPr>
              <w:pStyle w:val="tabletext11"/>
              <w:tabs>
                <w:tab w:val="decimal" w:pos="668"/>
              </w:tabs>
              <w:rPr>
                <w:ins w:id="8047" w:author="Author"/>
              </w:rPr>
            </w:pPr>
            <w:ins w:id="8048" w:author="Author">
              <w:r w:rsidRPr="003C5F94">
                <w:t>1.47</w:t>
              </w:r>
            </w:ins>
          </w:p>
        </w:tc>
      </w:tr>
      <w:tr w:rsidR="00EA2F34" w:rsidRPr="003C5F94" w14:paraId="7016F2BD" w14:textId="77777777" w:rsidTr="00A1082D">
        <w:trPr>
          <w:trHeight w:val="190"/>
          <w:ins w:id="8049" w:author="Author"/>
        </w:trPr>
        <w:tc>
          <w:tcPr>
            <w:tcW w:w="200" w:type="dxa"/>
          </w:tcPr>
          <w:p w14:paraId="65BC1A77" w14:textId="77777777" w:rsidR="00EA2F34" w:rsidRPr="003C5F94" w:rsidRDefault="00EA2F34" w:rsidP="00BE28D4">
            <w:pPr>
              <w:pStyle w:val="tabletext11"/>
              <w:rPr>
                <w:ins w:id="8050" w:author="Author"/>
              </w:rPr>
            </w:pPr>
          </w:p>
        </w:tc>
        <w:tc>
          <w:tcPr>
            <w:tcW w:w="360" w:type="dxa"/>
            <w:tcBorders>
              <w:top w:val="nil"/>
              <w:left w:val="single" w:sz="6" w:space="0" w:color="auto"/>
              <w:bottom w:val="nil"/>
              <w:right w:val="nil"/>
            </w:tcBorders>
          </w:tcPr>
          <w:p w14:paraId="7C502676" w14:textId="77777777" w:rsidR="00EA2F34" w:rsidRPr="003C5F94" w:rsidRDefault="00EA2F34" w:rsidP="00BE28D4">
            <w:pPr>
              <w:pStyle w:val="tabletext11"/>
              <w:jc w:val="right"/>
              <w:rPr>
                <w:ins w:id="8051" w:author="Author"/>
              </w:rPr>
            </w:pPr>
          </w:p>
        </w:tc>
        <w:tc>
          <w:tcPr>
            <w:tcW w:w="2040" w:type="dxa"/>
            <w:tcBorders>
              <w:top w:val="nil"/>
              <w:left w:val="nil"/>
              <w:bottom w:val="nil"/>
              <w:right w:val="single" w:sz="6" w:space="0" w:color="auto"/>
            </w:tcBorders>
            <w:hideMark/>
          </w:tcPr>
          <w:p w14:paraId="29E077E7" w14:textId="77777777" w:rsidR="00EA2F34" w:rsidRPr="003C5F94" w:rsidRDefault="00EA2F34" w:rsidP="00BE28D4">
            <w:pPr>
              <w:pStyle w:val="tabletext11"/>
              <w:tabs>
                <w:tab w:val="decimal" w:pos="850"/>
              </w:tabs>
              <w:rPr>
                <w:ins w:id="8052" w:author="Author"/>
              </w:rPr>
            </w:pPr>
            <w:ins w:id="8053" w:author="Author">
              <w:r w:rsidRPr="003C5F94">
                <w:t>100,000 to 114,999</w:t>
              </w:r>
            </w:ins>
          </w:p>
        </w:tc>
        <w:tc>
          <w:tcPr>
            <w:tcW w:w="360" w:type="dxa"/>
          </w:tcPr>
          <w:p w14:paraId="23649649" w14:textId="77777777" w:rsidR="00EA2F34" w:rsidRPr="003C5F94" w:rsidRDefault="00EA2F34" w:rsidP="00BE28D4">
            <w:pPr>
              <w:pStyle w:val="tabletext11"/>
              <w:jc w:val="right"/>
              <w:rPr>
                <w:ins w:id="8054" w:author="Author"/>
              </w:rPr>
            </w:pPr>
          </w:p>
        </w:tc>
        <w:tc>
          <w:tcPr>
            <w:tcW w:w="2040" w:type="dxa"/>
            <w:tcBorders>
              <w:top w:val="nil"/>
              <w:left w:val="nil"/>
              <w:bottom w:val="nil"/>
              <w:right w:val="single" w:sz="6" w:space="0" w:color="auto"/>
            </w:tcBorders>
            <w:vAlign w:val="bottom"/>
            <w:hideMark/>
          </w:tcPr>
          <w:p w14:paraId="64E63F4A" w14:textId="77777777" w:rsidR="00EA2F34" w:rsidRPr="003C5F94" w:rsidRDefault="00EA2F34" w:rsidP="00BE28D4">
            <w:pPr>
              <w:pStyle w:val="tabletext11"/>
              <w:tabs>
                <w:tab w:val="decimal" w:pos="668"/>
              </w:tabs>
              <w:rPr>
                <w:ins w:id="8055" w:author="Author"/>
              </w:rPr>
            </w:pPr>
            <w:ins w:id="8056" w:author="Author">
              <w:r w:rsidRPr="003C5F94">
                <w:t>1.56</w:t>
              </w:r>
            </w:ins>
          </w:p>
        </w:tc>
      </w:tr>
      <w:tr w:rsidR="00EA2F34" w:rsidRPr="003C5F94" w14:paraId="20BFC542" w14:textId="77777777" w:rsidTr="00A1082D">
        <w:trPr>
          <w:trHeight w:val="190"/>
          <w:ins w:id="8057" w:author="Author"/>
        </w:trPr>
        <w:tc>
          <w:tcPr>
            <w:tcW w:w="200" w:type="dxa"/>
          </w:tcPr>
          <w:p w14:paraId="3B6B3C57" w14:textId="77777777" w:rsidR="00EA2F34" w:rsidRPr="003C5F94" w:rsidRDefault="00EA2F34" w:rsidP="00BE28D4">
            <w:pPr>
              <w:pStyle w:val="tabletext11"/>
              <w:rPr>
                <w:ins w:id="8058" w:author="Author"/>
              </w:rPr>
            </w:pPr>
          </w:p>
        </w:tc>
        <w:tc>
          <w:tcPr>
            <w:tcW w:w="360" w:type="dxa"/>
            <w:tcBorders>
              <w:top w:val="nil"/>
              <w:left w:val="single" w:sz="6" w:space="0" w:color="auto"/>
              <w:bottom w:val="nil"/>
              <w:right w:val="nil"/>
            </w:tcBorders>
          </w:tcPr>
          <w:p w14:paraId="1BF69CDD" w14:textId="77777777" w:rsidR="00EA2F34" w:rsidRPr="003C5F94" w:rsidRDefault="00EA2F34" w:rsidP="00BE28D4">
            <w:pPr>
              <w:pStyle w:val="tabletext11"/>
              <w:jc w:val="right"/>
              <w:rPr>
                <w:ins w:id="8059" w:author="Author"/>
              </w:rPr>
            </w:pPr>
          </w:p>
        </w:tc>
        <w:tc>
          <w:tcPr>
            <w:tcW w:w="2040" w:type="dxa"/>
            <w:tcBorders>
              <w:top w:val="nil"/>
              <w:left w:val="nil"/>
              <w:bottom w:val="nil"/>
              <w:right w:val="single" w:sz="6" w:space="0" w:color="auto"/>
            </w:tcBorders>
            <w:hideMark/>
          </w:tcPr>
          <w:p w14:paraId="5EEC9A28" w14:textId="77777777" w:rsidR="00EA2F34" w:rsidRPr="003C5F94" w:rsidRDefault="00EA2F34" w:rsidP="00BE28D4">
            <w:pPr>
              <w:pStyle w:val="tabletext11"/>
              <w:tabs>
                <w:tab w:val="decimal" w:pos="850"/>
              </w:tabs>
              <w:rPr>
                <w:ins w:id="8060" w:author="Author"/>
              </w:rPr>
            </w:pPr>
            <w:ins w:id="8061" w:author="Author">
              <w:r w:rsidRPr="003C5F94">
                <w:t>115,000 to 129,999</w:t>
              </w:r>
            </w:ins>
          </w:p>
        </w:tc>
        <w:tc>
          <w:tcPr>
            <w:tcW w:w="360" w:type="dxa"/>
          </w:tcPr>
          <w:p w14:paraId="35E2E280" w14:textId="77777777" w:rsidR="00EA2F34" w:rsidRPr="003C5F94" w:rsidRDefault="00EA2F34" w:rsidP="00BE28D4">
            <w:pPr>
              <w:pStyle w:val="tabletext11"/>
              <w:jc w:val="right"/>
              <w:rPr>
                <w:ins w:id="8062" w:author="Author"/>
              </w:rPr>
            </w:pPr>
          </w:p>
        </w:tc>
        <w:tc>
          <w:tcPr>
            <w:tcW w:w="2040" w:type="dxa"/>
            <w:tcBorders>
              <w:top w:val="nil"/>
              <w:left w:val="nil"/>
              <w:bottom w:val="nil"/>
              <w:right w:val="single" w:sz="6" w:space="0" w:color="auto"/>
            </w:tcBorders>
            <w:vAlign w:val="bottom"/>
            <w:hideMark/>
          </w:tcPr>
          <w:p w14:paraId="5C18068A" w14:textId="77777777" w:rsidR="00EA2F34" w:rsidRPr="003C5F94" w:rsidRDefault="00EA2F34" w:rsidP="00BE28D4">
            <w:pPr>
              <w:pStyle w:val="tabletext11"/>
              <w:tabs>
                <w:tab w:val="decimal" w:pos="668"/>
              </w:tabs>
              <w:rPr>
                <w:ins w:id="8063" w:author="Author"/>
              </w:rPr>
            </w:pPr>
            <w:ins w:id="8064" w:author="Author">
              <w:r w:rsidRPr="003C5F94">
                <w:t>1.64</w:t>
              </w:r>
            </w:ins>
          </w:p>
        </w:tc>
      </w:tr>
      <w:tr w:rsidR="00EA2F34" w:rsidRPr="003C5F94" w14:paraId="30988D46" w14:textId="77777777" w:rsidTr="00A1082D">
        <w:trPr>
          <w:trHeight w:val="190"/>
          <w:ins w:id="8065" w:author="Author"/>
        </w:trPr>
        <w:tc>
          <w:tcPr>
            <w:tcW w:w="200" w:type="dxa"/>
          </w:tcPr>
          <w:p w14:paraId="77FF48BE" w14:textId="77777777" w:rsidR="00EA2F34" w:rsidRPr="003C5F94" w:rsidRDefault="00EA2F34" w:rsidP="00BE28D4">
            <w:pPr>
              <w:pStyle w:val="tabletext11"/>
              <w:rPr>
                <w:ins w:id="8066" w:author="Author"/>
              </w:rPr>
            </w:pPr>
          </w:p>
        </w:tc>
        <w:tc>
          <w:tcPr>
            <w:tcW w:w="360" w:type="dxa"/>
            <w:tcBorders>
              <w:top w:val="nil"/>
              <w:left w:val="single" w:sz="6" w:space="0" w:color="auto"/>
              <w:bottom w:val="nil"/>
              <w:right w:val="nil"/>
            </w:tcBorders>
          </w:tcPr>
          <w:p w14:paraId="1796A413" w14:textId="77777777" w:rsidR="00EA2F34" w:rsidRPr="003C5F94" w:rsidRDefault="00EA2F34" w:rsidP="00BE28D4">
            <w:pPr>
              <w:pStyle w:val="tabletext11"/>
              <w:jc w:val="right"/>
              <w:rPr>
                <w:ins w:id="8067" w:author="Author"/>
              </w:rPr>
            </w:pPr>
          </w:p>
        </w:tc>
        <w:tc>
          <w:tcPr>
            <w:tcW w:w="2040" w:type="dxa"/>
            <w:tcBorders>
              <w:top w:val="nil"/>
              <w:left w:val="nil"/>
              <w:bottom w:val="nil"/>
              <w:right w:val="single" w:sz="6" w:space="0" w:color="auto"/>
            </w:tcBorders>
            <w:hideMark/>
          </w:tcPr>
          <w:p w14:paraId="09213AE8" w14:textId="77777777" w:rsidR="00EA2F34" w:rsidRPr="003C5F94" w:rsidRDefault="00EA2F34" w:rsidP="00BE28D4">
            <w:pPr>
              <w:pStyle w:val="tabletext11"/>
              <w:tabs>
                <w:tab w:val="decimal" w:pos="850"/>
              </w:tabs>
              <w:rPr>
                <w:ins w:id="8068" w:author="Author"/>
              </w:rPr>
            </w:pPr>
            <w:ins w:id="8069" w:author="Author">
              <w:r w:rsidRPr="003C5F94">
                <w:t>130,000 to 149,999</w:t>
              </w:r>
            </w:ins>
          </w:p>
        </w:tc>
        <w:tc>
          <w:tcPr>
            <w:tcW w:w="360" w:type="dxa"/>
          </w:tcPr>
          <w:p w14:paraId="5ADD8D21" w14:textId="77777777" w:rsidR="00EA2F34" w:rsidRPr="003C5F94" w:rsidRDefault="00EA2F34" w:rsidP="00BE28D4">
            <w:pPr>
              <w:pStyle w:val="tabletext11"/>
              <w:jc w:val="right"/>
              <w:rPr>
                <w:ins w:id="8070" w:author="Author"/>
              </w:rPr>
            </w:pPr>
          </w:p>
        </w:tc>
        <w:tc>
          <w:tcPr>
            <w:tcW w:w="2040" w:type="dxa"/>
            <w:tcBorders>
              <w:top w:val="nil"/>
              <w:left w:val="nil"/>
              <w:bottom w:val="nil"/>
              <w:right w:val="single" w:sz="6" w:space="0" w:color="auto"/>
            </w:tcBorders>
            <w:vAlign w:val="bottom"/>
            <w:hideMark/>
          </w:tcPr>
          <w:p w14:paraId="007C0355" w14:textId="77777777" w:rsidR="00EA2F34" w:rsidRPr="003C5F94" w:rsidRDefault="00EA2F34" w:rsidP="00BE28D4">
            <w:pPr>
              <w:pStyle w:val="tabletext11"/>
              <w:tabs>
                <w:tab w:val="decimal" w:pos="668"/>
              </w:tabs>
              <w:rPr>
                <w:ins w:id="8071" w:author="Author"/>
              </w:rPr>
            </w:pPr>
            <w:ins w:id="8072" w:author="Author">
              <w:r w:rsidRPr="003C5F94">
                <w:t>1.73</w:t>
              </w:r>
            </w:ins>
          </w:p>
        </w:tc>
      </w:tr>
      <w:tr w:rsidR="00EA2F34" w:rsidRPr="003C5F94" w14:paraId="622B775F" w14:textId="77777777" w:rsidTr="00A1082D">
        <w:trPr>
          <w:trHeight w:val="190"/>
          <w:ins w:id="8073" w:author="Author"/>
        </w:trPr>
        <w:tc>
          <w:tcPr>
            <w:tcW w:w="200" w:type="dxa"/>
          </w:tcPr>
          <w:p w14:paraId="67709583" w14:textId="77777777" w:rsidR="00EA2F34" w:rsidRPr="003C5F94" w:rsidRDefault="00EA2F34" w:rsidP="00BE28D4">
            <w:pPr>
              <w:pStyle w:val="tabletext11"/>
              <w:rPr>
                <w:ins w:id="8074" w:author="Author"/>
              </w:rPr>
            </w:pPr>
          </w:p>
        </w:tc>
        <w:tc>
          <w:tcPr>
            <w:tcW w:w="360" w:type="dxa"/>
            <w:tcBorders>
              <w:top w:val="nil"/>
              <w:left w:val="single" w:sz="6" w:space="0" w:color="auto"/>
              <w:bottom w:val="nil"/>
              <w:right w:val="nil"/>
            </w:tcBorders>
          </w:tcPr>
          <w:p w14:paraId="6524BB2F" w14:textId="77777777" w:rsidR="00EA2F34" w:rsidRPr="003C5F94" w:rsidRDefault="00EA2F34" w:rsidP="00BE28D4">
            <w:pPr>
              <w:pStyle w:val="tabletext11"/>
              <w:jc w:val="right"/>
              <w:rPr>
                <w:ins w:id="8075" w:author="Author"/>
              </w:rPr>
            </w:pPr>
          </w:p>
        </w:tc>
        <w:tc>
          <w:tcPr>
            <w:tcW w:w="2040" w:type="dxa"/>
            <w:tcBorders>
              <w:top w:val="nil"/>
              <w:left w:val="nil"/>
              <w:bottom w:val="nil"/>
              <w:right w:val="single" w:sz="6" w:space="0" w:color="auto"/>
            </w:tcBorders>
            <w:hideMark/>
          </w:tcPr>
          <w:p w14:paraId="4D2DF482" w14:textId="77777777" w:rsidR="00EA2F34" w:rsidRPr="003C5F94" w:rsidRDefault="00EA2F34" w:rsidP="00BE28D4">
            <w:pPr>
              <w:pStyle w:val="tabletext11"/>
              <w:tabs>
                <w:tab w:val="decimal" w:pos="850"/>
              </w:tabs>
              <w:rPr>
                <w:ins w:id="8076" w:author="Author"/>
              </w:rPr>
            </w:pPr>
            <w:ins w:id="8077" w:author="Author">
              <w:r w:rsidRPr="003C5F94">
                <w:t>150,000 to 174,999</w:t>
              </w:r>
            </w:ins>
          </w:p>
        </w:tc>
        <w:tc>
          <w:tcPr>
            <w:tcW w:w="360" w:type="dxa"/>
          </w:tcPr>
          <w:p w14:paraId="7709F16B" w14:textId="77777777" w:rsidR="00EA2F34" w:rsidRPr="003C5F94" w:rsidRDefault="00EA2F34" w:rsidP="00BE28D4">
            <w:pPr>
              <w:pStyle w:val="tabletext11"/>
              <w:jc w:val="right"/>
              <w:rPr>
                <w:ins w:id="8078" w:author="Author"/>
              </w:rPr>
            </w:pPr>
          </w:p>
        </w:tc>
        <w:tc>
          <w:tcPr>
            <w:tcW w:w="2040" w:type="dxa"/>
            <w:tcBorders>
              <w:top w:val="nil"/>
              <w:left w:val="nil"/>
              <w:bottom w:val="nil"/>
              <w:right w:val="single" w:sz="6" w:space="0" w:color="auto"/>
            </w:tcBorders>
            <w:vAlign w:val="bottom"/>
            <w:hideMark/>
          </w:tcPr>
          <w:p w14:paraId="537FA00A" w14:textId="77777777" w:rsidR="00EA2F34" w:rsidRPr="003C5F94" w:rsidRDefault="00EA2F34" w:rsidP="00BE28D4">
            <w:pPr>
              <w:pStyle w:val="tabletext11"/>
              <w:tabs>
                <w:tab w:val="decimal" w:pos="668"/>
              </w:tabs>
              <w:rPr>
                <w:ins w:id="8079" w:author="Author"/>
              </w:rPr>
            </w:pPr>
            <w:ins w:id="8080" w:author="Author">
              <w:r w:rsidRPr="003C5F94">
                <w:t>1.83</w:t>
              </w:r>
            </w:ins>
          </w:p>
        </w:tc>
      </w:tr>
      <w:tr w:rsidR="00EA2F34" w:rsidRPr="003C5F94" w14:paraId="265C30BD" w14:textId="77777777" w:rsidTr="00A1082D">
        <w:trPr>
          <w:trHeight w:val="190"/>
          <w:ins w:id="8081" w:author="Author"/>
        </w:trPr>
        <w:tc>
          <w:tcPr>
            <w:tcW w:w="200" w:type="dxa"/>
          </w:tcPr>
          <w:p w14:paraId="388F6C40" w14:textId="77777777" w:rsidR="00EA2F34" w:rsidRPr="003C5F94" w:rsidRDefault="00EA2F34" w:rsidP="00BE28D4">
            <w:pPr>
              <w:pStyle w:val="tabletext11"/>
              <w:rPr>
                <w:ins w:id="8082" w:author="Author"/>
              </w:rPr>
            </w:pPr>
          </w:p>
        </w:tc>
        <w:tc>
          <w:tcPr>
            <w:tcW w:w="360" w:type="dxa"/>
            <w:tcBorders>
              <w:top w:val="nil"/>
              <w:left w:val="single" w:sz="6" w:space="0" w:color="auto"/>
              <w:bottom w:val="nil"/>
              <w:right w:val="nil"/>
            </w:tcBorders>
          </w:tcPr>
          <w:p w14:paraId="7138ACF0" w14:textId="77777777" w:rsidR="00EA2F34" w:rsidRPr="003C5F94" w:rsidRDefault="00EA2F34" w:rsidP="00BE28D4">
            <w:pPr>
              <w:pStyle w:val="tabletext11"/>
              <w:jc w:val="right"/>
              <w:rPr>
                <w:ins w:id="8083" w:author="Author"/>
              </w:rPr>
            </w:pPr>
          </w:p>
        </w:tc>
        <w:tc>
          <w:tcPr>
            <w:tcW w:w="2040" w:type="dxa"/>
            <w:tcBorders>
              <w:top w:val="nil"/>
              <w:left w:val="nil"/>
              <w:bottom w:val="nil"/>
              <w:right w:val="single" w:sz="6" w:space="0" w:color="auto"/>
            </w:tcBorders>
            <w:hideMark/>
          </w:tcPr>
          <w:p w14:paraId="264F5D4A" w14:textId="77777777" w:rsidR="00EA2F34" w:rsidRPr="003C5F94" w:rsidRDefault="00EA2F34" w:rsidP="00BE28D4">
            <w:pPr>
              <w:pStyle w:val="tabletext11"/>
              <w:tabs>
                <w:tab w:val="decimal" w:pos="850"/>
              </w:tabs>
              <w:rPr>
                <w:ins w:id="8084" w:author="Author"/>
              </w:rPr>
            </w:pPr>
            <w:ins w:id="8085" w:author="Author">
              <w:r w:rsidRPr="003C5F94">
                <w:t>175,000 to 199,999</w:t>
              </w:r>
            </w:ins>
          </w:p>
        </w:tc>
        <w:tc>
          <w:tcPr>
            <w:tcW w:w="360" w:type="dxa"/>
          </w:tcPr>
          <w:p w14:paraId="4DBA9B27" w14:textId="77777777" w:rsidR="00EA2F34" w:rsidRPr="003C5F94" w:rsidRDefault="00EA2F34" w:rsidP="00BE28D4">
            <w:pPr>
              <w:pStyle w:val="tabletext11"/>
              <w:jc w:val="right"/>
              <w:rPr>
                <w:ins w:id="8086" w:author="Author"/>
              </w:rPr>
            </w:pPr>
          </w:p>
        </w:tc>
        <w:tc>
          <w:tcPr>
            <w:tcW w:w="2040" w:type="dxa"/>
            <w:tcBorders>
              <w:top w:val="nil"/>
              <w:left w:val="nil"/>
              <w:bottom w:val="nil"/>
              <w:right w:val="single" w:sz="6" w:space="0" w:color="auto"/>
            </w:tcBorders>
            <w:vAlign w:val="bottom"/>
            <w:hideMark/>
          </w:tcPr>
          <w:p w14:paraId="0ADEF4A6" w14:textId="77777777" w:rsidR="00EA2F34" w:rsidRPr="003C5F94" w:rsidRDefault="00EA2F34" w:rsidP="00BE28D4">
            <w:pPr>
              <w:pStyle w:val="tabletext11"/>
              <w:tabs>
                <w:tab w:val="decimal" w:pos="668"/>
              </w:tabs>
              <w:rPr>
                <w:ins w:id="8087" w:author="Author"/>
              </w:rPr>
            </w:pPr>
            <w:ins w:id="8088" w:author="Author">
              <w:r w:rsidRPr="003C5F94">
                <w:t>1.94</w:t>
              </w:r>
            </w:ins>
          </w:p>
        </w:tc>
      </w:tr>
      <w:tr w:rsidR="00EA2F34" w:rsidRPr="003C5F94" w14:paraId="01706C43" w14:textId="77777777" w:rsidTr="00A1082D">
        <w:trPr>
          <w:trHeight w:val="190"/>
          <w:ins w:id="8089" w:author="Author"/>
        </w:trPr>
        <w:tc>
          <w:tcPr>
            <w:tcW w:w="200" w:type="dxa"/>
          </w:tcPr>
          <w:p w14:paraId="39C6917C" w14:textId="77777777" w:rsidR="00EA2F34" w:rsidRPr="003C5F94" w:rsidRDefault="00EA2F34" w:rsidP="00BE28D4">
            <w:pPr>
              <w:pStyle w:val="tabletext11"/>
              <w:rPr>
                <w:ins w:id="8090" w:author="Author"/>
              </w:rPr>
            </w:pPr>
          </w:p>
        </w:tc>
        <w:tc>
          <w:tcPr>
            <w:tcW w:w="360" w:type="dxa"/>
            <w:tcBorders>
              <w:top w:val="nil"/>
              <w:left w:val="single" w:sz="6" w:space="0" w:color="auto"/>
              <w:bottom w:val="nil"/>
              <w:right w:val="nil"/>
            </w:tcBorders>
          </w:tcPr>
          <w:p w14:paraId="11C81F30" w14:textId="77777777" w:rsidR="00EA2F34" w:rsidRPr="003C5F94" w:rsidRDefault="00EA2F34" w:rsidP="00BE28D4">
            <w:pPr>
              <w:pStyle w:val="tabletext11"/>
              <w:jc w:val="right"/>
              <w:rPr>
                <w:ins w:id="8091" w:author="Author"/>
              </w:rPr>
            </w:pPr>
          </w:p>
        </w:tc>
        <w:tc>
          <w:tcPr>
            <w:tcW w:w="2040" w:type="dxa"/>
            <w:tcBorders>
              <w:top w:val="nil"/>
              <w:left w:val="nil"/>
              <w:bottom w:val="nil"/>
              <w:right w:val="single" w:sz="6" w:space="0" w:color="auto"/>
            </w:tcBorders>
            <w:hideMark/>
          </w:tcPr>
          <w:p w14:paraId="45611F72" w14:textId="77777777" w:rsidR="00EA2F34" w:rsidRPr="003C5F94" w:rsidRDefault="00EA2F34" w:rsidP="00BE28D4">
            <w:pPr>
              <w:pStyle w:val="tabletext11"/>
              <w:tabs>
                <w:tab w:val="decimal" w:pos="850"/>
              </w:tabs>
              <w:rPr>
                <w:ins w:id="8092" w:author="Author"/>
              </w:rPr>
            </w:pPr>
            <w:ins w:id="8093" w:author="Author">
              <w:r w:rsidRPr="003C5F94">
                <w:t>200,000 to 229,999</w:t>
              </w:r>
            </w:ins>
          </w:p>
        </w:tc>
        <w:tc>
          <w:tcPr>
            <w:tcW w:w="360" w:type="dxa"/>
          </w:tcPr>
          <w:p w14:paraId="3A003C4B" w14:textId="77777777" w:rsidR="00EA2F34" w:rsidRPr="003C5F94" w:rsidRDefault="00EA2F34" w:rsidP="00BE28D4">
            <w:pPr>
              <w:pStyle w:val="tabletext11"/>
              <w:jc w:val="right"/>
              <w:rPr>
                <w:ins w:id="8094" w:author="Author"/>
              </w:rPr>
            </w:pPr>
          </w:p>
        </w:tc>
        <w:tc>
          <w:tcPr>
            <w:tcW w:w="2040" w:type="dxa"/>
            <w:tcBorders>
              <w:top w:val="nil"/>
              <w:left w:val="nil"/>
              <w:bottom w:val="nil"/>
              <w:right w:val="single" w:sz="6" w:space="0" w:color="auto"/>
            </w:tcBorders>
            <w:vAlign w:val="bottom"/>
            <w:hideMark/>
          </w:tcPr>
          <w:p w14:paraId="3615E7F5" w14:textId="77777777" w:rsidR="00EA2F34" w:rsidRPr="003C5F94" w:rsidRDefault="00EA2F34" w:rsidP="00BE28D4">
            <w:pPr>
              <w:pStyle w:val="tabletext11"/>
              <w:tabs>
                <w:tab w:val="decimal" w:pos="668"/>
              </w:tabs>
              <w:rPr>
                <w:ins w:id="8095" w:author="Author"/>
              </w:rPr>
            </w:pPr>
            <w:ins w:id="8096" w:author="Author">
              <w:r w:rsidRPr="003C5F94">
                <w:t>2.04</w:t>
              </w:r>
            </w:ins>
          </w:p>
        </w:tc>
      </w:tr>
      <w:tr w:rsidR="00EA2F34" w:rsidRPr="003C5F94" w14:paraId="23666F3D" w14:textId="77777777" w:rsidTr="00A1082D">
        <w:trPr>
          <w:trHeight w:val="190"/>
          <w:ins w:id="8097" w:author="Author"/>
        </w:trPr>
        <w:tc>
          <w:tcPr>
            <w:tcW w:w="200" w:type="dxa"/>
          </w:tcPr>
          <w:p w14:paraId="50F5FA0A" w14:textId="77777777" w:rsidR="00EA2F34" w:rsidRPr="003C5F94" w:rsidRDefault="00EA2F34" w:rsidP="00BE28D4">
            <w:pPr>
              <w:pStyle w:val="tabletext11"/>
              <w:rPr>
                <w:ins w:id="8098" w:author="Author"/>
              </w:rPr>
            </w:pPr>
          </w:p>
        </w:tc>
        <w:tc>
          <w:tcPr>
            <w:tcW w:w="360" w:type="dxa"/>
            <w:tcBorders>
              <w:top w:val="nil"/>
              <w:left w:val="single" w:sz="6" w:space="0" w:color="auto"/>
              <w:bottom w:val="nil"/>
              <w:right w:val="nil"/>
            </w:tcBorders>
          </w:tcPr>
          <w:p w14:paraId="07863837" w14:textId="77777777" w:rsidR="00EA2F34" w:rsidRPr="003C5F94" w:rsidRDefault="00EA2F34" w:rsidP="00BE28D4">
            <w:pPr>
              <w:pStyle w:val="tabletext11"/>
              <w:jc w:val="right"/>
              <w:rPr>
                <w:ins w:id="8099" w:author="Author"/>
              </w:rPr>
            </w:pPr>
          </w:p>
        </w:tc>
        <w:tc>
          <w:tcPr>
            <w:tcW w:w="2040" w:type="dxa"/>
            <w:tcBorders>
              <w:top w:val="nil"/>
              <w:left w:val="nil"/>
              <w:bottom w:val="nil"/>
              <w:right w:val="single" w:sz="6" w:space="0" w:color="auto"/>
            </w:tcBorders>
            <w:hideMark/>
          </w:tcPr>
          <w:p w14:paraId="4327481C" w14:textId="77777777" w:rsidR="00EA2F34" w:rsidRPr="003C5F94" w:rsidRDefault="00EA2F34" w:rsidP="00BE28D4">
            <w:pPr>
              <w:pStyle w:val="tabletext11"/>
              <w:tabs>
                <w:tab w:val="decimal" w:pos="850"/>
              </w:tabs>
              <w:rPr>
                <w:ins w:id="8100" w:author="Author"/>
              </w:rPr>
            </w:pPr>
            <w:ins w:id="8101" w:author="Author">
              <w:r w:rsidRPr="003C5F94">
                <w:t>230,000 to 259,999</w:t>
              </w:r>
            </w:ins>
          </w:p>
        </w:tc>
        <w:tc>
          <w:tcPr>
            <w:tcW w:w="360" w:type="dxa"/>
          </w:tcPr>
          <w:p w14:paraId="55062181" w14:textId="77777777" w:rsidR="00EA2F34" w:rsidRPr="003C5F94" w:rsidRDefault="00EA2F34" w:rsidP="00BE28D4">
            <w:pPr>
              <w:pStyle w:val="tabletext11"/>
              <w:jc w:val="right"/>
              <w:rPr>
                <w:ins w:id="8102" w:author="Author"/>
              </w:rPr>
            </w:pPr>
          </w:p>
        </w:tc>
        <w:tc>
          <w:tcPr>
            <w:tcW w:w="2040" w:type="dxa"/>
            <w:tcBorders>
              <w:top w:val="nil"/>
              <w:left w:val="nil"/>
              <w:bottom w:val="nil"/>
              <w:right w:val="single" w:sz="6" w:space="0" w:color="auto"/>
            </w:tcBorders>
            <w:vAlign w:val="bottom"/>
            <w:hideMark/>
          </w:tcPr>
          <w:p w14:paraId="674028B4" w14:textId="77777777" w:rsidR="00EA2F34" w:rsidRPr="003C5F94" w:rsidRDefault="00EA2F34" w:rsidP="00BE28D4">
            <w:pPr>
              <w:pStyle w:val="tabletext11"/>
              <w:tabs>
                <w:tab w:val="decimal" w:pos="668"/>
              </w:tabs>
              <w:rPr>
                <w:ins w:id="8103" w:author="Author"/>
              </w:rPr>
            </w:pPr>
            <w:ins w:id="8104" w:author="Author">
              <w:r w:rsidRPr="003C5F94">
                <w:t>2.14</w:t>
              </w:r>
            </w:ins>
          </w:p>
        </w:tc>
      </w:tr>
      <w:tr w:rsidR="00EA2F34" w:rsidRPr="003C5F94" w14:paraId="0183B424" w14:textId="77777777" w:rsidTr="00A1082D">
        <w:trPr>
          <w:trHeight w:val="190"/>
          <w:ins w:id="8105" w:author="Author"/>
        </w:trPr>
        <w:tc>
          <w:tcPr>
            <w:tcW w:w="200" w:type="dxa"/>
          </w:tcPr>
          <w:p w14:paraId="2BC63594" w14:textId="77777777" w:rsidR="00EA2F34" w:rsidRPr="003C5F94" w:rsidRDefault="00EA2F34" w:rsidP="00BE28D4">
            <w:pPr>
              <w:pStyle w:val="tabletext11"/>
              <w:rPr>
                <w:ins w:id="8106" w:author="Author"/>
              </w:rPr>
            </w:pPr>
          </w:p>
        </w:tc>
        <w:tc>
          <w:tcPr>
            <w:tcW w:w="360" w:type="dxa"/>
            <w:tcBorders>
              <w:top w:val="nil"/>
              <w:left w:val="single" w:sz="6" w:space="0" w:color="auto"/>
              <w:bottom w:val="nil"/>
              <w:right w:val="nil"/>
            </w:tcBorders>
          </w:tcPr>
          <w:p w14:paraId="6E022E01" w14:textId="77777777" w:rsidR="00EA2F34" w:rsidRPr="003C5F94" w:rsidRDefault="00EA2F34" w:rsidP="00BE28D4">
            <w:pPr>
              <w:pStyle w:val="tabletext11"/>
              <w:jc w:val="right"/>
              <w:rPr>
                <w:ins w:id="8107" w:author="Author"/>
              </w:rPr>
            </w:pPr>
          </w:p>
        </w:tc>
        <w:tc>
          <w:tcPr>
            <w:tcW w:w="2040" w:type="dxa"/>
            <w:tcBorders>
              <w:top w:val="nil"/>
              <w:left w:val="nil"/>
              <w:bottom w:val="nil"/>
              <w:right w:val="single" w:sz="6" w:space="0" w:color="auto"/>
            </w:tcBorders>
            <w:hideMark/>
          </w:tcPr>
          <w:p w14:paraId="64ABC1E4" w14:textId="77777777" w:rsidR="00EA2F34" w:rsidRPr="003C5F94" w:rsidRDefault="00EA2F34" w:rsidP="00BE28D4">
            <w:pPr>
              <w:pStyle w:val="tabletext11"/>
              <w:tabs>
                <w:tab w:val="decimal" w:pos="850"/>
              </w:tabs>
              <w:rPr>
                <w:ins w:id="8108" w:author="Author"/>
              </w:rPr>
            </w:pPr>
            <w:ins w:id="8109" w:author="Author">
              <w:r w:rsidRPr="003C5F94">
                <w:t>260,000 to 299,999</w:t>
              </w:r>
            </w:ins>
          </w:p>
        </w:tc>
        <w:tc>
          <w:tcPr>
            <w:tcW w:w="360" w:type="dxa"/>
          </w:tcPr>
          <w:p w14:paraId="2C3A2677" w14:textId="77777777" w:rsidR="00EA2F34" w:rsidRPr="003C5F94" w:rsidRDefault="00EA2F34" w:rsidP="00BE28D4">
            <w:pPr>
              <w:pStyle w:val="tabletext11"/>
              <w:jc w:val="right"/>
              <w:rPr>
                <w:ins w:id="8110" w:author="Author"/>
              </w:rPr>
            </w:pPr>
          </w:p>
        </w:tc>
        <w:tc>
          <w:tcPr>
            <w:tcW w:w="2040" w:type="dxa"/>
            <w:tcBorders>
              <w:top w:val="nil"/>
              <w:left w:val="nil"/>
              <w:bottom w:val="nil"/>
              <w:right w:val="single" w:sz="6" w:space="0" w:color="auto"/>
            </w:tcBorders>
            <w:vAlign w:val="bottom"/>
            <w:hideMark/>
          </w:tcPr>
          <w:p w14:paraId="4DE26684" w14:textId="77777777" w:rsidR="00EA2F34" w:rsidRPr="003C5F94" w:rsidRDefault="00EA2F34" w:rsidP="00BE28D4">
            <w:pPr>
              <w:pStyle w:val="tabletext11"/>
              <w:tabs>
                <w:tab w:val="decimal" w:pos="668"/>
              </w:tabs>
              <w:rPr>
                <w:ins w:id="8111" w:author="Author"/>
              </w:rPr>
            </w:pPr>
            <w:ins w:id="8112" w:author="Author">
              <w:r w:rsidRPr="003C5F94">
                <w:t>2.25</w:t>
              </w:r>
            </w:ins>
          </w:p>
        </w:tc>
      </w:tr>
      <w:tr w:rsidR="00EA2F34" w:rsidRPr="003C5F94" w14:paraId="4ECD8E35" w14:textId="77777777" w:rsidTr="00A1082D">
        <w:trPr>
          <w:trHeight w:val="190"/>
          <w:ins w:id="8113" w:author="Author"/>
        </w:trPr>
        <w:tc>
          <w:tcPr>
            <w:tcW w:w="200" w:type="dxa"/>
          </w:tcPr>
          <w:p w14:paraId="34A288EB" w14:textId="77777777" w:rsidR="00EA2F34" w:rsidRPr="003C5F94" w:rsidRDefault="00EA2F34" w:rsidP="00BE28D4">
            <w:pPr>
              <w:pStyle w:val="tabletext11"/>
              <w:rPr>
                <w:ins w:id="8114" w:author="Author"/>
              </w:rPr>
            </w:pPr>
          </w:p>
        </w:tc>
        <w:tc>
          <w:tcPr>
            <w:tcW w:w="360" w:type="dxa"/>
            <w:tcBorders>
              <w:top w:val="nil"/>
              <w:left w:val="single" w:sz="6" w:space="0" w:color="auto"/>
              <w:bottom w:val="nil"/>
              <w:right w:val="nil"/>
            </w:tcBorders>
          </w:tcPr>
          <w:p w14:paraId="5A6B6FEB" w14:textId="77777777" w:rsidR="00EA2F34" w:rsidRPr="003C5F94" w:rsidRDefault="00EA2F34" w:rsidP="00BE28D4">
            <w:pPr>
              <w:pStyle w:val="tabletext11"/>
              <w:jc w:val="right"/>
              <w:rPr>
                <w:ins w:id="8115" w:author="Author"/>
              </w:rPr>
            </w:pPr>
          </w:p>
        </w:tc>
        <w:tc>
          <w:tcPr>
            <w:tcW w:w="2040" w:type="dxa"/>
            <w:tcBorders>
              <w:top w:val="nil"/>
              <w:left w:val="nil"/>
              <w:bottom w:val="nil"/>
              <w:right w:val="single" w:sz="6" w:space="0" w:color="auto"/>
            </w:tcBorders>
            <w:hideMark/>
          </w:tcPr>
          <w:p w14:paraId="66B179D3" w14:textId="77777777" w:rsidR="00EA2F34" w:rsidRPr="003C5F94" w:rsidRDefault="00EA2F34" w:rsidP="00BE28D4">
            <w:pPr>
              <w:pStyle w:val="tabletext11"/>
              <w:tabs>
                <w:tab w:val="decimal" w:pos="850"/>
              </w:tabs>
              <w:rPr>
                <w:ins w:id="8116" w:author="Author"/>
              </w:rPr>
            </w:pPr>
            <w:ins w:id="8117" w:author="Author">
              <w:r w:rsidRPr="003C5F94">
                <w:t>300,000 to 349,999</w:t>
              </w:r>
            </w:ins>
          </w:p>
        </w:tc>
        <w:tc>
          <w:tcPr>
            <w:tcW w:w="360" w:type="dxa"/>
          </w:tcPr>
          <w:p w14:paraId="419B87F1" w14:textId="77777777" w:rsidR="00EA2F34" w:rsidRPr="003C5F94" w:rsidRDefault="00EA2F34" w:rsidP="00BE28D4">
            <w:pPr>
              <w:pStyle w:val="tabletext11"/>
              <w:jc w:val="right"/>
              <w:rPr>
                <w:ins w:id="8118" w:author="Author"/>
              </w:rPr>
            </w:pPr>
          </w:p>
        </w:tc>
        <w:tc>
          <w:tcPr>
            <w:tcW w:w="2040" w:type="dxa"/>
            <w:tcBorders>
              <w:top w:val="nil"/>
              <w:left w:val="nil"/>
              <w:bottom w:val="nil"/>
              <w:right w:val="single" w:sz="6" w:space="0" w:color="auto"/>
            </w:tcBorders>
            <w:vAlign w:val="bottom"/>
            <w:hideMark/>
          </w:tcPr>
          <w:p w14:paraId="06BAFECC" w14:textId="77777777" w:rsidR="00EA2F34" w:rsidRPr="003C5F94" w:rsidRDefault="00EA2F34" w:rsidP="00BE28D4">
            <w:pPr>
              <w:pStyle w:val="tabletext11"/>
              <w:tabs>
                <w:tab w:val="decimal" w:pos="668"/>
              </w:tabs>
              <w:rPr>
                <w:ins w:id="8119" w:author="Author"/>
              </w:rPr>
            </w:pPr>
            <w:ins w:id="8120" w:author="Author">
              <w:r w:rsidRPr="003C5F94">
                <w:t>2.38</w:t>
              </w:r>
            </w:ins>
          </w:p>
        </w:tc>
      </w:tr>
      <w:tr w:rsidR="00EA2F34" w:rsidRPr="003C5F94" w14:paraId="40198F0B" w14:textId="77777777" w:rsidTr="00A1082D">
        <w:trPr>
          <w:trHeight w:val="190"/>
          <w:ins w:id="8121" w:author="Author"/>
        </w:trPr>
        <w:tc>
          <w:tcPr>
            <w:tcW w:w="200" w:type="dxa"/>
          </w:tcPr>
          <w:p w14:paraId="3ED566A3" w14:textId="77777777" w:rsidR="00EA2F34" w:rsidRPr="003C5F94" w:rsidRDefault="00EA2F34" w:rsidP="00BE28D4">
            <w:pPr>
              <w:pStyle w:val="tabletext11"/>
              <w:rPr>
                <w:ins w:id="8122" w:author="Author"/>
              </w:rPr>
            </w:pPr>
          </w:p>
        </w:tc>
        <w:tc>
          <w:tcPr>
            <w:tcW w:w="360" w:type="dxa"/>
            <w:tcBorders>
              <w:top w:val="nil"/>
              <w:left w:val="single" w:sz="6" w:space="0" w:color="auto"/>
              <w:bottom w:val="nil"/>
              <w:right w:val="nil"/>
            </w:tcBorders>
          </w:tcPr>
          <w:p w14:paraId="1BCF5DD3" w14:textId="77777777" w:rsidR="00EA2F34" w:rsidRPr="003C5F94" w:rsidRDefault="00EA2F34" w:rsidP="00BE28D4">
            <w:pPr>
              <w:pStyle w:val="tabletext11"/>
              <w:jc w:val="right"/>
              <w:rPr>
                <w:ins w:id="8123" w:author="Author"/>
              </w:rPr>
            </w:pPr>
          </w:p>
        </w:tc>
        <w:tc>
          <w:tcPr>
            <w:tcW w:w="2040" w:type="dxa"/>
            <w:tcBorders>
              <w:top w:val="nil"/>
              <w:left w:val="nil"/>
              <w:bottom w:val="nil"/>
              <w:right w:val="single" w:sz="6" w:space="0" w:color="auto"/>
            </w:tcBorders>
            <w:hideMark/>
          </w:tcPr>
          <w:p w14:paraId="7D4F1CA0" w14:textId="77777777" w:rsidR="00EA2F34" w:rsidRPr="003C5F94" w:rsidRDefault="00EA2F34" w:rsidP="00BE28D4">
            <w:pPr>
              <w:pStyle w:val="tabletext11"/>
              <w:tabs>
                <w:tab w:val="decimal" w:pos="850"/>
              </w:tabs>
              <w:rPr>
                <w:ins w:id="8124" w:author="Author"/>
              </w:rPr>
            </w:pPr>
            <w:ins w:id="8125" w:author="Author">
              <w:r w:rsidRPr="003C5F94">
                <w:t>350,000 to 399,999</w:t>
              </w:r>
            </w:ins>
          </w:p>
        </w:tc>
        <w:tc>
          <w:tcPr>
            <w:tcW w:w="360" w:type="dxa"/>
          </w:tcPr>
          <w:p w14:paraId="5F0A1012" w14:textId="77777777" w:rsidR="00EA2F34" w:rsidRPr="003C5F94" w:rsidRDefault="00EA2F34" w:rsidP="00BE28D4">
            <w:pPr>
              <w:pStyle w:val="tabletext11"/>
              <w:jc w:val="right"/>
              <w:rPr>
                <w:ins w:id="8126" w:author="Author"/>
              </w:rPr>
            </w:pPr>
          </w:p>
        </w:tc>
        <w:tc>
          <w:tcPr>
            <w:tcW w:w="2040" w:type="dxa"/>
            <w:tcBorders>
              <w:top w:val="nil"/>
              <w:left w:val="nil"/>
              <w:bottom w:val="nil"/>
              <w:right w:val="single" w:sz="6" w:space="0" w:color="auto"/>
            </w:tcBorders>
            <w:vAlign w:val="bottom"/>
            <w:hideMark/>
          </w:tcPr>
          <w:p w14:paraId="20177CC0" w14:textId="77777777" w:rsidR="00EA2F34" w:rsidRPr="003C5F94" w:rsidRDefault="00EA2F34" w:rsidP="00BE28D4">
            <w:pPr>
              <w:pStyle w:val="tabletext11"/>
              <w:tabs>
                <w:tab w:val="decimal" w:pos="668"/>
              </w:tabs>
              <w:rPr>
                <w:ins w:id="8127" w:author="Author"/>
              </w:rPr>
            </w:pPr>
            <w:ins w:id="8128" w:author="Author">
              <w:r w:rsidRPr="003C5F94">
                <w:t>2.52</w:t>
              </w:r>
            </w:ins>
          </w:p>
        </w:tc>
      </w:tr>
      <w:tr w:rsidR="00EA2F34" w:rsidRPr="003C5F94" w14:paraId="0396E90A" w14:textId="77777777" w:rsidTr="00A1082D">
        <w:trPr>
          <w:trHeight w:val="190"/>
          <w:ins w:id="8129" w:author="Author"/>
        </w:trPr>
        <w:tc>
          <w:tcPr>
            <w:tcW w:w="200" w:type="dxa"/>
          </w:tcPr>
          <w:p w14:paraId="2F9162CD" w14:textId="77777777" w:rsidR="00EA2F34" w:rsidRPr="003C5F94" w:rsidRDefault="00EA2F34" w:rsidP="00BE28D4">
            <w:pPr>
              <w:pStyle w:val="tabletext11"/>
              <w:rPr>
                <w:ins w:id="8130" w:author="Author"/>
              </w:rPr>
            </w:pPr>
          </w:p>
        </w:tc>
        <w:tc>
          <w:tcPr>
            <w:tcW w:w="360" w:type="dxa"/>
            <w:tcBorders>
              <w:top w:val="nil"/>
              <w:left w:val="single" w:sz="6" w:space="0" w:color="auto"/>
              <w:bottom w:val="nil"/>
              <w:right w:val="nil"/>
            </w:tcBorders>
          </w:tcPr>
          <w:p w14:paraId="77882916" w14:textId="77777777" w:rsidR="00EA2F34" w:rsidRPr="003C5F94" w:rsidRDefault="00EA2F34" w:rsidP="00BE28D4">
            <w:pPr>
              <w:pStyle w:val="tabletext11"/>
              <w:jc w:val="right"/>
              <w:rPr>
                <w:ins w:id="8131" w:author="Author"/>
              </w:rPr>
            </w:pPr>
          </w:p>
        </w:tc>
        <w:tc>
          <w:tcPr>
            <w:tcW w:w="2040" w:type="dxa"/>
            <w:tcBorders>
              <w:top w:val="nil"/>
              <w:left w:val="nil"/>
              <w:bottom w:val="nil"/>
              <w:right w:val="single" w:sz="6" w:space="0" w:color="auto"/>
            </w:tcBorders>
            <w:hideMark/>
          </w:tcPr>
          <w:p w14:paraId="3D9D304C" w14:textId="77777777" w:rsidR="00EA2F34" w:rsidRPr="003C5F94" w:rsidRDefault="00EA2F34" w:rsidP="00BE28D4">
            <w:pPr>
              <w:pStyle w:val="tabletext11"/>
              <w:tabs>
                <w:tab w:val="decimal" w:pos="850"/>
              </w:tabs>
              <w:rPr>
                <w:ins w:id="8132" w:author="Author"/>
              </w:rPr>
            </w:pPr>
            <w:ins w:id="8133" w:author="Author">
              <w:r w:rsidRPr="003C5F94">
                <w:t>400,000 to 449,999</w:t>
              </w:r>
            </w:ins>
          </w:p>
        </w:tc>
        <w:tc>
          <w:tcPr>
            <w:tcW w:w="360" w:type="dxa"/>
          </w:tcPr>
          <w:p w14:paraId="52529E76" w14:textId="77777777" w:rsidR="00EA2F34" w:rsidRPr="003C5F94" w:rsidRDefault="00EA2F34" w:rsidP="00BE28D4">
            <w:pPr>
              <w:pStyle w:val="tabletext11"/>
              <w:jc w:val="right"/>
              <w:rPr>
                <w:ins w:id="8134" w:author="Author"/>
              </w:rPr>
            </w:pPr>
          </w:p>
        </w:tc>
        <w:tc>
          <w:tcPr>
            <w:tcW w:w="2040" w:type="dxa"/>
            <w:tcBorders>
              <w:top w:val="nil"/>
              <w:left w:val="nil"/>
              <w:bottom w:val="nil"/>
              <w:right w:val="single" w:sz="6" w:space="0" w:color="auto"/>
            </w:tcBorders>
            <w:vAlign w:val="bottom"/>
            <w:hideMark/>
          </w:tcPr>
          <w:p w14:paraId="46960050" w14:textId="77777777" w:rsidR="00EA2F34" w:rsidRPr="003C5F94" w:rsidRDefault="00EA2F34" w:rsidP="00BE28D4">
            <w:pPr>
              <w:pStyle w:val="tabletext11"/>
              <w:tabs>
                <w:tab w:val="decimal" w:pos="668"/>
              </w:tabs>
              <w:rPr>
                <w:ins w:id="8135" w:author="Author"/>
              </w:rPr>
            </w:pPr>
            <w:ins w:id="8136" w:author="Author">
              <w:r w:rsidRPr="003C5F94">
                <w:t>2.65</w:t>
              </w:r>
            </w:ins>
          </w:p>
        </w:tc>
      </w:tr>
      <w:tr w:rsidR="00EA2F34" w:rsidRPr="003C5F94" w14:paraId="27CA5A2F" w14:textId="77777777" w:rsidTr="00A1082D">
        <w:trPr>
          <w:trHeight w:val="190"/>
          <w:ins w:id="8137" w:author="Author"/>
        </w:trPr>
        <w:tc>
          <w:tcPr>
            <w:tcW w:w="200" w:type="dxa"/>
          </w:tcPr>
          <w:p w14:paraId="4F76CE4B" w14:textId="77777777" w:rsidR="00EA2F34" w:rsidRPr="003C5F94" w:rsidRDefault="00EA2F34" w:rsidP="00BE28D4">
            <w:pPr>
              <w:pStyle w:val="tabletext11"/>
              <w:rPr>
                <w:ins w:id="8138" w:author="Author"/>
              </w:rPr>
            </w:pPr>
          </w:p>
        </w:tc>
        <w:tc>
          <w:tcPr>
            <w:tcW w:w="360" w:type="dxa"/>
            <w:tcBorders>
              <w:top w:val="nil"/>
              <w:left w:val="single" w:sz="6" w:space="0" w:color="auto"/>
              <w:bottom w:val="nil"/>
              <w:right w:val="nil"/>
            </w:tcBorders>
          </w:tcPr>
          <w:p w14:paraId="1BD4ECCA" w14:textId="77777777" w:rsidR="00EA2F34" w:rsidRPr="003C5F94" w:rsidRDefault="00EA2F34" w:rsidP="00BE28D4">
            <w:pPr>
              <w:pStyle w:val="tabletext11"/>
              <w:jc w:val="right"/>
              <w:rPr>
                <w:ins w:id="8139" w:author="Author"/>
              </w:rPr>
            </w:pPr>
          </w:p>
        </w:tc>
        <w:tc>
          <w:tcPr>
            <w:tcW w:w="2040" w:type="dxa"/>
            <w:tcBorders>
              <w:top w:val="nil"/>
              <w:left w:val="nil"/>
              <w:bottom w:val="nil"/>
              <w:right w:val="single" w:sz="6" w:space="0" w:color="auto"/>
            </w:tcBorders>
            <w:hideMark/>
          </w:tcPr>
          <w:p w14:paraId="528CB72E" w14:textId="77777777" w:rsidR="00EA2F34" w:rsidRPr="003C5F94" w:rsidRDefault="00EA2F34" w:rsidP="00BE28D4">
            <w:pPr>
              <w:pStyle w:val="tabletext11"/>
              <w:tabs>
                <w:tab w:val="decimal" w:pos="850"/>
              </w:tabs>
              <w:rPr>
                <w:ins w:id="8140" w:author="Author"/>
              </w:rPr>
            </w:pPr>
            <w:ins w:id="8141" w:author="Author">
              <w:r w:rsidRPr="003C5F94">
                <w:t>450,000 to 499,999</w:t>
              </w:r>
            </w:ins>
          </w:p>
        </w:tc>
        <w:tc>
          <w:tcPr>
            <w:tcW w:w="360" w:type="dxa"/>
          </w:tcPr>
          <w:p w14:paraId="7B5C4995" w14:textId="77777777" w:rsidR="00EA2F34" w:rsidRPr="003C5F94" w:rsidRDefault="00EA2F34" w:rsidP="00BE28D4">
            <w:pPr>
              <w:pStyle w:val="tabletext11"/>
              <w:jc w:val="right"/>
              <w:rPr>
                <w:ins w:id="8142" w:author="Author"/>
              </w:rPr>
            </w:pPr>
          </w:p>
        </w:tc>
        <w:tc>
          <w:tcPr>
            <w:tcW w:w="2040" w:type="dxa"/>
            <w:tcBorders>
              <w:top w:val="nil"/>
              <w:left w:val="nil"/>
              <w:bottom w:val="nil"/>
              <w:right w:val="single" w:sz="6" w:space="0" w:color="auto"/>
            </w:tcBorders>
            <w:vAlign w:val="bottom"/>
            <w:hideMark/>
          </w:tcPr>
          <w:p w14:paraId="1E7FCC39" w14:textId="77777777" w:rsidR="00EA2F34" w:rsidRPr="003C5F94" w:rsidRDefault="00EA2F34" w:rsidP="00BE28D4">
            <w:pPr>
              <w:pStyle w:val="tabletext11"/>
              <w:tabs>
                <w:tab w:val="decimal" w:pos="668"/>
              </w:tabs>
              <w:rPr>
                <w:ins w:id="8143" w:author="Author"/>
              </w:rPr>
            </w:pPr>
            <w:ins w:id="8144" w:author="Author">
              <w:r w:rsidRPr="003C5F94">
                <w:t>2.77</w:t>
              </w:r>
            </w:ins>
          </w:p>
        </w:tc>
      </w:tr>
      <w:tr w:rsidR="00EA2F34" w:rsidRPr="003C5F94" w14:paraId="464706D6" w14:textId="77777777" w:rsidTr="00A1082D">
        <w:trPr>
          <w:trHeight w:val="190"/>
          <w:ins w:id="8145" w:author="Author"/>
        </w:trPr>
        <w:tc>
          <w:tcPr>
            <w:tcW w:w="200" w:type="dxa"/>
          </w:tcPr>
          <w:p w14:paraId="18F28EC0" w14:textId="77777777" w:rsidR="00EA2F34" w:rsidRPr="003C5F94" w:rsidRDefault="00EA2F34" w:rsidP="00BE28D4">
            <w:pPr>
              <w:pStyle w:val="tabletext11"/>
              <w:rPr>
                <w:ins w:id="8146" w:author="Author"/>
              </w:rPr>
            </w:pPr>
          </w:p>
        </w:tc>
        <w:tc>
          <w:tcPr>
            <w:tcW w:w="360" w:type="dxa"/>
            <w:tcBorders>
              <w:top w:val="nil"/>
              <w:left w:val="single" w:sz="6" w:space="0" w:color="auto"/>
              <w:bottom w:val="nil"/>
              <w:right w:val="nil"/>
            </w:tcBorders>
          </w:tcPr>
          <w:p w14:paraId="2C5B0EC7" w14:textId="77777777" w:rsidR="00EA2F34" w:rsidRPr="003C5F94" w:rsidRDefault="00EA2F34" w:rsidP="00BE28D4">
            <w:pPr>
              <w:pStyle w:val="tabletext11"/>
              <w:jc w:val="right"/>
              <w:rPr>
                <w:ins w:id="8147" w:author="Author"/>
              </w:rPr>
            </w:pPr>
          </w:p>
        </w:tc>
        <w:tc>
          <w:tcPr>
            <w:tcW w:w="2040" w:type="dxa"/>
            <w:tcBorders>
              <w:top w:val="nil"/>
              <w:left w:val="nil"/>
              <w:bottom w:val="nil"/>
              <w:right w:val="single" w:sz="6" w:space="0" w:color="auto"/>
            </w:tcBorders>
            <w:hideMark/>
          </w:tcPr>
          <w:p w14:paraId="3C52B685" w14:textId="77777777" w:rsidR="00EA2F34" w:rsidRPr="003C5F94" w:rsidRDefault="00EA2F34" w:rsidP="00BE28D4">
            <w:pPr>
              <w:pStyle w:val="tabletext11"/>
              <w:tabs>
                <w:tab w:val="decimal" w:pos="850"/>
              </w:tabs>
              <w:rPr>
                <w:ins w:id="8148" w:author="Author"/>
              </w:rPr>
            </w:pPr>
            <w:ins w:id="8149" w:author="Author">
              <w:r w:rsidRPr="003C5F94">
                <w:t>500,000 to 599,999</w:t>
              </w:r>
            </w:ins>
          </w:p>
        </w:tc>
        <w:tc>
          <w:tcPr>
            <w:tcW w:w="360" w:type="dxa"/>
          </w:tcPr>
          <w:p w14:paraId="4C30D812" w14:textId="77777777" w:rsidR="00EA2F34" w:rsidRPr="003C5F94" w:rsidRDefault="00EA2F34" w:rsidP="00BE28D4">
            <w:pPr>
              <w:pStyle w:val="tabletext11"/>
              <w:jc w:val="right"/>
              <w:rPr>
                <w:ins w:id="8150" w:author="Author"/>
              </w:rPr>
            </w:pPr>
          </w:p>
        </w:tc>
        <w:tc>
          <w:tcPr>
            <w:tcW w:w="2040" w:type="dxa"/>
            <w:tcBorders>
              <w:top w:val="nil"/>
              <w:left w:val="nil"/>
              <w:bottom w:val="nil"/>
              <w:right w:val="single" w:sz="6" w:space="0" w:color="auto"/>
            </w:tcBorders>
            <w:vAlign w:val="bottom"/>
            <w:hideMark/>
          </w:tcPr>
          <w:p w14:paraId="08DDF685" w14:textId="77777777" w:rsidR="00EA2F34" w:rsidRPr="003C5F94" w:rsidRDefault="00EA2F34" w:rsidP="00BE28D4">
            <w:pPr>
              <w:pStyle w:val="tabletext11"/>
              <w:tabs>
                <w:tab w:val="decimal" w:pos="668"/>
              </w:tabs>
              <w:rPr>
                <w:ins w:id="8151" w:author="Author"/>
              </w:rPr>
            </w:pPr>
            <w:ins w:id="8152" w:author="Author">
              <w:r w:rsidRPr="003C5F94">
                <w:t>2.90</w:t>
              </w:r>
            </w:ins>
          </w:p>
        </w:tc>
      </w:tr>
      <w:tr w:rsidR="00EA2F34" w:rsidRPr="003C5F94" w14:paraId="12AC8198" w14:textId="77777777" w:rsidTr="00A1082D">
        <w:trPr>
          <w:trHeight w:val="190"/>
          <w:ins w:id="8153" w:author="Author"/>
        </w:trPr>
        <w:tc>
          <w:tcPr>
            <w:tcW w:w="200" w:type="dxa"/>
          </w:tcPr>
          <w:p w14:paraId="2DDE1443" w14:textId="77777777" w:rsidR="00EA2F34" w:rsidRPr="003C5F94" w:rsidRDefault="00EA2F34" w:rsidP="00BE28D4">
            <w:pPr>
              <w:pStyle w:val="tabletext11"/>
              <w:rPr>
                <w:ins w:id="8154" w:author="Author"/>
              </w:rPr>
            </w:pPr>
          </w:p>
        </w:tc>
        <w:tc>
          <w:tcPr>
            <w:tcW w:w="360" w:type="dxa"/>
            <w:tcBorders>
              <w:top w:val="nil"/>
              <w:left w:val="single" w:sz="6" w:space="0" w:color="auto"/>
              <w:bottom w:val="nil"/>
              <w:right w:val="nil"/>
            </w:tcBorders>
          </w:tcPr>
          <w:p w14:paraId="3BBC23FC" w14:textId="77777777" w:rsidR="00EA2F34" w:rsidRPr="003C5F94" w:rsidRDefault="00EA2F34" w:rsidP="00BE28D4">
            <w:pPr>
              <w:pStyle w:val="tabletext11"/>
              <w:jc w:val="right"/>
              <w:rPr>
                <w:ins w:id="8155" w:author="Author"/>
              </w:rPr>
            </w:pPr>
          </w:p>
        </w:tc>
        <w:tc>
          <w:tcPr>
            <w:tcW w:w="2040" w:type="dxa"/>
            <w:tcBorders>
              <w:top w:val="nil"/>
              <w:left w:val="nil"/>
              <w:bottom w:val="nil"/>
              <w:right w:val="single" w:sz="6" w:space="0" w:color="auto"/>
            </w:tcBorders>
            <w:hideMark/>
          </w:tcPr>
          <w:p w14:paraId="3BBD45A0" w14:textId="77777777" w:rsidR="00EA2F34" w:rsidRPr="003C5F94" w:rsidRDefault="00EA2F34" w:rsidP="00BE28D4">
            <w:pPr>
              <w:pStyle w:val="tabletext11"/>
              <w:tabs>
                <w:tab w:val="decimal" w:pos="850"/>
              </w:tabs>
              <w:rPr>
                <w:ins w:id="8156" w:author="Author"/>
              </w:rPr>
            </w:pPr>
            <w:ins w:id="8157" w:author="Author">
              <w:r w:rsidRPr="003C5F94">
                <w:t>600,000 to 699,999</w:t>
              </w:r>
            </w:ins>
          </w:p>
        </w:tc>
        <w:tc>
          <w:tcPr>
            <w:tcW w:w="360" w:type="dxa"/>
          </w:tcPr>
          <w:p w14:paraId="6724E51D" w14:textId="77777777" w:rsidR="00EA2F34" w:rsidRPr="003C5F94" w:rsidRDefault="00EA2F34" w:rsidP="00BE28D4">
            <w:pPr>
              <w:pStyle w:val="tabletext11"/>
              <w:jc w:val="right"/>
              <w:rPr>
                <w:ins w:id="8158" w:author="Author"/>
              </w:rPr>
            </w:pPr>
          </w:p>
        </w:tc>
        <w:tc>
          <w:tcPr>
            <w:tcW w:w="2040" w:type="dxa"/>
            <w:tcBorders>
              <w:top w:val="nil"/>
              <w:left w:val="nil"/>
              <w:bottom w:val="nil"/>
              <w:right w:val="single" w:sz="6" w:space="0" w:color="auto"/>
            </w:tcBorders>
            <w:vAlign w:val="bottom"/>
            <w:hideMark/>
          </w:tcPr>
          <w:p w14:paraId="0D766926" w14:textId="77777777" w:rsidR="00EA2F34" w:rsidRPr="003C5F94" w:rsidRDefault="00EA2F34" w:rsidP="00BE28D4">
            <w:pPr>
              <w:pStyle w:val="tabletext11"/>
              <w:tabs>
                <w:tab w:val="decimal" w:pos="668"/>
              </w:tabs>
              <w:rPr>
                <w:ins w:id="8159" w:author="Author"/>
              </w:rPr>
            </w:pPr>
            <w:ins w:id="8160" w:author="Author">
              <w:r w:rsidRPr="003C5F94">
                <w:t>3.11</w:t>
              </w:r>
            </w:ins>
          </w:p>
        </w:tc>
      </w:tr>
      <w:tr w:rsidR="00EA2F34" w:rsidRPr="003C5F94" w14:paraId="129AB175" w14:textId="77777777" w:rsidTr="00A1082D">
        <w:trPr>
          <w:trHeight w:val="190"/>
          <w:ins w:id="8161" w:author="Author"/>
        </w:trPr>
        <w:tc>
          <w:tcPr>
            <w:tcW w:w="200" w:type="dxa"/>
          </w:tcPr>
          <w:p w14:paraId="7EF44CD4" w14:textId="77777777" w:rsidR="00EA2F34" w:rsidRPr="003C5F94" w:rsidRDefault="00EA2F34" w:rsidP="00BE28D4">
            <w:pPr>
              <w:pStyle w:val="tabletext11"/>
              <w:rPr>
                <w:ins w:id="8162" w:author="Author"/>
              </w:rPr>
            </w:pPr>
          </w:p>
        </w:tc>
        <w:tc>
          <w:tcPr>
            <w:tcW w:w="360" w:type="dxa"/>
            <w:tcBorders>
              <w:top w:val="nil"/>
              <w:left w:val="single" w:sz="6" w:space="0" w:color="auto"/>
              <w:bottom w:val="nil"/>
              <w:right w:val="nil"/>
            </w:tcBorders>
          </w:tcPr>
          <w:p w14:paraId="7D344C16" w14:textId="77777777" w:rsidR="00EA2F34" w:rsidRPr="003C5F94" w:rsidRDefault="00EA2F34" w:rsidP="00BE28D4">
            <w:pPr>
              <w:pStyle w:val="tabletext11"/>
              <w:jc w:val="right"/>
              <w:rPr>
                <w:ins w:id="8163" w:author="Author"/>
              </w:rPr>
            </w:pPr>
          </w:p>
        </w:tc>
        <w:tc>
          <w:tcPr>
            <w:tcW w:w="2040" w:type="dxa"/>
            <w:tcBorders>
              <w:top w:val="nil"/>
              <w:left w:val="nil"/>
              <w:bottom w:val="nil"/>
              <w:right w:val="single" w:sz="6" w:space="0" w:color="auto"/>
            </w:tcBorders>
            <w:hideMark/>
          </w:tcPr>
          <w:p w14:paraId="5A57D78F" w14:textId="77777777" w:rsidR="00EA2F34" w:rsidRPr="003C5F94" w:rsidRDefault="00EA2F34" w:rsidP="00BE28D4">
            <w:pPr>
              <w:pStyle w:val="tabletext11"/>
              <w:tabs>
                <w:tab w:val="decimal" w:pos="850"/>
              </w:tabs>
              <w:rPr>
                <w:ins w:id="8164" w:author="Author"/>
              </w:rPr>
            </w:pPr>
            <w:ins w:id="8165" w:author="Author">
              <w:r w:rsidRPr="003C5F94">
                <w:t>700,000 to 799,999</w:t>
              </w:r>
            </w:ins>
          </w:p>
        </w:tc>
        <w:tc>
          <w:tcPr>
            <w:tcW w:w="360" w:type="dxa"/>
          </w:tcPr>
          <w:p w14:paraId="76F5749E" w14:textId="77777777" w:rsidR="00EA2F34" w:rsidRPr="003C5F94" w:rsidRDefault="00EA2F34" w:rsidP="00BE28D4">
            <w:pPr>
              <w:pStyle w:val="tabletext11"/>
              <w:jc w:val="right"/>
              <w:rPr>
                <w:ins w:id="8166" w:author="Author"/>
              </w:rPr>
            </w:pPr>
          </w:p>
        </w:tc>
        <w:tc>
          <w:tcPr>
            <w:tcW w:w="2040" w:type="dxa"/>
            <w:tcBorders>
              <w:top w:val="nil"/>
              <w:left w:val="nil"/>
              <w:bottom w:val="nil"/>
              <w:right w:val="single" w:sz="6" w:space="0" w:color="auto"/>
            </w:tcBorders>
            <w:vAlign w:val="bottom"/>
            <w:hideMark/>
          </w:tcPr>
          <w:p w14:paraId="4187D246" w14:textId="77777777" w:rsidR="00EA2F34" w:rsidRPr="003C5F94" w:rsidRDefault="00EA2F34" w:rsidP="00BE28D4">
            <w:pPr>
              <w:pStyle w:val="tabletext11"/>
              <w:tabs>
                <w:tab w:val="decimal" w:pos="668"/>
              </w:tabs>
              <w:rPr>
                <w:ins w:id="8167" w:author="Author"/>
              </w:rPr>
            </w:pPr>
            <w:ins w:id="8168" w:author="Author">
              <w:r w:rsidRPr="003C5F94">
                <w:t>3.29</w:t>
              </w:r>
            </w:ins>
          </w:p>
        </w:tc>
      </w:tr>
      <w:tr w:rsidR="00EA2F34" w:rsidRPr="003C5F94" w14:paraId="3E52D938" w14:textId="77777777" w:rsidTr="00A1082D">
        <w:trPr>
          <w:trHeight w:val="190"/>
          <w:ins w:id="8169" w:author="Author"/>
        </w:trPr>
        <w:tc>
          <w:tcPr>
            <w:tcW w:w="200" w:type="dxa"/>
          </w:tcPr>
          <w:p w14:paraId="539689CE" w14:textId="77777777" w:rsidR="00EA2F34" w:rsidRPr="003C5F94" w:rsidRDefault="00EA2F34" w:rsidP="00BE28D4">
            <w:pPr>
              <w:pStyle w:val="tabletext11"/>
              <w:rPr>
                <w:ins w:id="8170" w:author="Author"/>
              </w:rPr>
            </w:pPr>
          </w:p>
        </w:tc>
        <w:tc>
          <w:tcPr>
            <w:tcW w:w="360" w:type="dxa"/>
            <w:tcBorders>
              <w:top w:val="nil"/>
              <w:left w:val="single" w:sz="6" w:space="0" w:color="auto"/>
              <w:bottom w:val="nil"/>
              <w:right w:val="nil"/>
            </w:tcBorders>
          </w:tcPr>
          <w:p w14:paraId="5131756F" w14:textId="77777777" w:rsidR="00EA2F34" w:rsidRPr="003C5F94" w:rsidRDefault="00EA2F34" w:rsidP="00BE28D4">
            <w:pPr>
              <w:pStyle w:val="tabletext11"/>
              <w:jc w:val="right"/>
              <w:rPr>
                <w:ins w:id="8171" w:author="Author"/>
              </w:rPr>
            </w:pPr>
          </w:p>
        </w:tc>
        <w:tc>
          <w:tcPr>
            <w:tcW w:w="2040" w:type="dxa"/>
            <w:tcBorders>
              <w:top w:val="nil"/>
              <w:left w:val="nil"/>
              <w:bottom w:val="nil"/>
              <w:right w:val="single" w:sz="6" w:space="0" w:color="auto"/>
            </w:tcBorders>
            <w:hideMark/>
          </w:tcPr>
          <w:p w14:paraId="7172F5BE" w14:textId="77777777" w:rsidR="00EA2F34" w:rsidRPr="003C5F94" w:rsidRDefault="00EA2F34" w:rsidP="00BE28D4">
            <w:pPr>
              <w:pStyle w:val="tabletext11"/>
              <w:tabs>
                <w:tab w:val="decimal" w:pos="850"/>
              </w:tabs>
              <w:rPr>
                <w:ins w:id="8172" w:author="Author"/>
              </w:rPr>
            </w:pPr>
            <w:ins w:id="8173" w:author="Author">
              <w:r w:rsidRPr="003C5F94">
                <w:t>800,000 to 899,999</w:t>
              </w:r>
            </w:ins>
          </w:p>
        </w:tc>
        <w:tc>
          <w:tcPr>
            <w:tcW w:w="360" w:type="dxa"/>
          </w:tcPr>
          <w:p w14:paraId="624A72BB" w14:textId="77777777" w:rsidR="00EA2F34" w:rsidRPr="003C5F94" w:rsidRDefault="00EA2F34" w:rsidP="00BE28D4">
            <w:pPr>
              <w:pStyle w:val="tabletext11"/>
              <w:jc w:val="right"/>
              <w:rPr>
                <w:ins w:id="8174" w:author="Author"/>
              </w:rPr>
            </w:pPr>
          </w:p>
        </w:tc>
        <w:tc>
          <w:tcPr>
            <w:tcW w:w="2040" w:type="dxa"/>
            <w:tcBorders>
              <w:top w:val="nil"/>
              <w:left w:val="nil"/>
              <w:bottom w:val="nil"/>
              <w:right w:val="single" w:sz="6" w:space="0" w:color="auto"/>
            </w:tcBorders>
            <w:vAlign w:val="bottom"/>
            <w:hideMark/>
          </w:tcPr>
          <w:p w14:paraId="5D2061C0" w14:textId="77777777" w:rsidR="00EA2F34" w:rsidRPr="003C5F94" w:rsidRDefault="00EA2F34" w:rsidP="00BE28D4">
            <w:pPr>
              <w:pStyle w:val="tabletext11"/>
              <w:tabs>
                <w:tab w:val="decimal" w:pos="668"/>
              </w:tabs>
              <w:rPr>
                <w:ins w:id="8175" w:author="Author"/>
              </w:rPr>
            </w:pPr>
            <w:ins w:id="8176" w:author="Author">
              <w:r w:rsidRPr="003C5F94">
                <w:t>3.46</w:t>
              </w:r>
            </w:ins>
          </w:p>
        </w:tc>
      </w:tr>
      <w:tr w:rsidR="00EA2F34" w:rsidRPr="003C5F94" w14:paraId="60F27C0A" w14:textId="77777777" w:rsidTr="00A1082D">
        <w:trPr>
          <w:trHeight w:val="190"/>
          <w:ins w:id="8177" w:author="Author"/>
        </w:trPr>
        <w:tc>
          <w:tcPr>
            <w:tcW w:w="200" w:type="dxa"/>
          </w:tcPr>
          <w:p w14:paraId="0B64045A" w14:textId="77777777" w:rsidR="00EA2F34" w:rsidRPr="003C5F94" w:rsidRDefault="00EA2F34" w:rsidP="00BE28D4">
            <w:pPr>
              <w:pStyle w:val="tabletext11"/>
              <w:rPr>
                <w:ins w:id="8178" w:author="Author"/>
              </w:rPr>
            </w:pPr>
          </w:p>
        </w:tc>
        <w:tc>
          <w:tcPr>
            <w:tcW w:w="360" w:type="dxa"/>
            <w:tcBorders>
              <w:top w:val="nil"/>
              <w:left w:val="single" w:sz="6" w:space="0" w:color="auto"/>
              <w:bottom w:val="single" w:sz="4" w:space="0" w:color="auto"/>
              <w:right w:val="nil"/>
            </w:tcBorders>
          </w:tcPr>
          <w:p w14:paraId="17079D5B" w14:textId="77777777" w:rsidR="00EA2F34" w:rsidRPr="003C5F94" w:rsidRDefault="00EA2F34" w:rsidP="00BE28D4">
            <w:pPr>
              <w:pStyle w:val="tabletext11"/>
              <w:jc w:val="right"/>
              <w:rPr>
                <w:ins w:id="8179" w:author="Author"/>
              </w:rPr>
            </w:pPr>
          </w:p>
        </w:tc>
        <w:tc>
          <w:tcPr>
            <w:tcW w:w="2040" w:type="dxa"/>
            <w:tcBorders>
              <w:top w:val="nil"/>
              <w:left w:val="nil"/>
              <w:bottom w:val="single" w:sz="4" w:space="0" w:color="auto"/>
              <w:right w:val="single" w:sz="6" w:space="0" w:color="auto"/>
            </w:tcBorders>
            <w:vAlign w:val="bottom"/>
            <w:hideMark/>
          </w:tcPr>
          <w:p w14:paraId="1A2C696D" w14:textId="77777777" w:rsidR="00EA2F34" w:rsidRPr="003C5F94" w:rsidRDefault="00EA2F34" w:rsidP="00BE28D4">
            <w:pPr>
              <w:pStyle w:val="tabletext11"/>
              <w:tabs>
                <w:tab w:val="decimal" w:pos="850"/>
              </w:tabs>
              <w:rPr>
                <w:ins w:id="8180" w:author="Author"/>
              </w:rPr>
            </w:pPr>
            <w:ins w:id="8181" w:author="Author">
              <w:r w:rsidRPr="003C5F94">
                <w:t>900,000 or greater</w:t>
              </w:r>
            </w:ins>
          </w:p>
        </w:tc>
        <w:tc>
          <w:tcPr>
            <w:tcW w:w="360" w:type="dxa"/>
            <w:tcBorders>
              <w:top w:val="nil"/>
              <w:left w:val="nil"/>
              <w:bottom w:val="single" w:sz="4" w:space="0" w:color="auto"/>
              <w:right w:val="nil"/>
            </w:tcBorders>
          </w:tcPr>
          <w:p w14:paraId="34D54B5F" w14:textId="77777777" w:rsidR="00EA2F34" w:rsidRPr="003C5F94" w:rsidRDefault="00EA2F34" w:rsidP="00BE28D4">
            <w:pPr>
              <w:pStyle w:val="tabletext11"/>
              <w:jc w:val="right"/>
              <w:rPr>
                <w:ins w:id="8182" w:author="Author"/>
              </w:rPr>
            </w:pPr>
          </w:p>
        </w:tc>
        <w:tc>
          <w:tcPr>
            <w:tcW w:w="2040" w:type="dxa"/>
            <w:tcBorders>
              <w:top w:val="nil"/>
              <w:left w:val="nil"/>
              <w:bottom w:val="single" w:sz="4" w:space="0" w:color="auto"/>
              <w:right w:val="single" w:sz="6" w:space="0" w:color="auto"/>
            </w:tcBorders>
            <w:vAlign w:val="bottom"/>
            <w:hideMark/>
          </w:tcPr>
          <w:p w14:paraId="75B94E01" w14:textId="77777777" w:rsidR="00EA2F34" w:rsidRPr="003C5F94" w:rsidRDefault="00EA2F34" w:rsidP="00BE28D4">
            <w:pPr>
              <w:pStyle w:val="tabletext11"/>
              <w:tabs>
                <w:tab w:val="decimal" w:pos="668"/>
              </w:tabs>
              <w:rPr>
                <w:ins w:id="8183" w:author="Author"/>
              </w:rPr>
            </w:pPr>
            <w:ins w:id="8184" w:author="Author">
              <w:r w:rsidRPr="003C5F94">
                <w:t>3.61</w:t>
              </w:r>
            </w:ins>
          </w:p>
        </w:tc>
      </w:tr>
    </w:tbl>
    <w:p w14:paraId="518D7941" w14:textId="77777777" w:rsidR="00EA2F34" w:rsidRPr="003C5F94" w:rsidRDefault="00EA2F34" w:rsidP="00BE28D4">
      <w:pPr>
        <w:pStyle w:val="tablecaption"/>
        <w:rPr>
          <w:ins w:id="8185" w:author="Author"/>
        </w:rPr>
      </w:pPr>
      <w:ins w:id="8186" w:author="Author">
        <w:r w:rsidRPr="003C5F94">
          <w:t xml:space="preserve">Table 301.C.1.a.(1) Zone-rated Trailers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3B71827D" w14:textId="77777777" w:rsidR="00EA2F34" w:rsidRPr="003C5F94" w:rsidRDefault="00EA2F34" w:rsidP="00BE28D4">
      <w:pPr>
        <w:pStyle w:val="isonormal"/>
        <w:rPr>
          <w:ins w:id="8187" w:author="Author"/>
        </w:rPr>
      </w:pPr>
    </w:p>
    <w:p w14:paraId="0CA7C104" w14:textId="77777777" w:rsidR="00EA2F34" w:rsidRPr="003C5F94" w:rsidRDefault="00EA2F34" w:rsidP="00BE28D4">
      <w:pPr>
        <w:pStyle w:val="outlinehd5"/>
        <w:rPr>
          <w:ins w:id="8188" w:author="Author"/>
        </w:rPr>
      </w:pPr>
      <w:ins w:id="8189" w:author="Author">
        <w:r w:rsidRPr="003C5F94">
          <w:tab/>
          <w:t>(2)</w:t>
        </w:r>
        <w:r w:rsidRPr="003C5F94">
          <w:tab/>
          <w:t xml:space="preserve">Zone-rated Non-trailers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1AA4747F" w14:textId="77777777" w:rsidR="00EA2F34" w:rsidRPr="003C5F94" w:rsidRDefault="00EA2F34" w:rsidP="00BE28D4">
      <w:pPr>
        <w:pStyle w:val="space4"/>
        <w:rPr>
          <w:ins w:id="819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EA2F34" w:rsidRPr="003C5F94" w14:paraId="32842B08" w14:textId="77777777" w:rsidTr="00A1082D">
        <w:trPr>
          <w:trHeight w:val="190"/>
          <w:ins w:id="8191" w:author="Author"/>
        </w:trPr>
        <w:tc>
          <w:tcPr>
            <w:tcW w:w="200" w:type="dxa"/>
            <w:hideMark/>
          </w:tcPr>
          <w:p w14:paraId="3215EEE6" w14:textId="77777777" w:rsidR="00EA2F34" w:rsidRPr="003C5F94" w:rsidRDefault="00EA2F34" w:rsidP="00BE28D4">
            <w:pPr>
              <w:pStyle w:val="tablehead"/>
              <w:rPr>
                <w:ins w:id="819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E7AC154" w14:textId="77777777" w:rsidR="00EA2F34" w:rsidRPr="003C5F94" w:rsidRDefault="00EA2F34" w:rsidP="00BE28D4">
            <w:pPr>
              <w:pStyle w:val="tablehead"/>
              <w:rPr>
                <w:ins w:id="8193" w:author="Author"/>
              </w:rPr>
            </w:pPr>
            <w:ins w:id="8194" w:author="Author">
              <w:r w:rsidRPr="003C5F9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65769D7" w14:textId="77777777" w:rsidR="00EA2F34" w:rsidRPr="003C5F94" w:rsidRDefault="00EA2F34" w:rsidP="00BE28D4">
            <w:pPr>
              <w:pStyle w:val="tablehead"/>
              <w:rPr>
                <w:ins w:id="8195" w:author="Author"/>
              </w:rPr>
            </w:pPr>
            <w:ins w:id="8196" w:author="Author">
              <w:r w:rsidRPr="003C5F94">
                <w:t>Vehicle Value Factor</w:t>
              </w:r>
            </w:ins>
          </w:p>
        </w:tc>
      </w:tr>
      <w:tr w:rsidR="00EA2F34" w:rsidRPr="003C5F94" w14:paraId="7937AD64" w14:textId="77777777" w:rsidTr="00A1082D">
        <w:trPr>
          <w:cantSplit/>
          <w:trHeight w:val="190"/>
          <w:ins w:id="8197" w:author="Author"/>
        </w:trPr>
        <w:tc>
          <w:tcPr>
            <w:tcW w:w="200" w:type="dxa"/>
          </w:tcPr>
          <w:p w14:paraId="1373A827" w14:textId="77777777" w:rsidR="00EA2F34" w:rsidRPr="003C5F94" w:rsidRDefault="00EA2F34" w:rsidP="00BE28D4">
            <w:pPr>
              <w:pStyle w:val="tabletext11"/>
              <w:rPr>
                <w:ins w:id="8198" w:author="Author"/>
              </w:rPr>
            </w:pPr>
          </w:p>
        </w:tc>
        <w:tc>
          <w:tcPr>
            <w:tcW w:w="360" w:type="dxa"/>
            <w:tcBorders>
              <w:top w:val="single" w:sz="6" w:space="0" w:color="auto"/>
              <w:left w:val="single" w:sz="6" w:space="0" w:color="auto"/>
              <w:bottom w:val="nil"/>
              <w:right w:val="nil"/>
            </w:tcBorders>
            <w:hideMark/>
          </w:tcPr>
          <w:p w14:paraId="57069644" w14:textId="77777777" w:rsidR="00EA2F34" w:rsidRPr="003C5F94" w:rsidRDefault="00EA2F34" w:rsidP="00BE28D4">
            <w:pPr>
              <w:pStyle w:val="tabletext11"/>
              <w:jc w:val="right"/>
              <w:rPr>
                <w:ins w:id="8199" w:author="Author"/>
              </w:rPr>
            </w:pPr>
            <w:ins w:id="8200" w:author="Author">
              <w:r w:rsidRPr="003C5F94">
                <w:t>$</w:t>
              </w:r>
            </w:ins>
          </w:p>
        </w:tc>
        <w:tc>
          <w:tcPr>
            <w:tcW w:w="2040" w:type="dxa"/>
            <w:tcBorders>
              <w:top w:val="single" w:sz="6" w:space="0" w:color="auto"/>
              <w:left w:val="nil"/>
              <w:bottom w:val="nil"/>
              <w:right w:val="single" w:sz="6" w:space="0" w:color="auto"/>
            </w:tcBorders>
            <w:vAlign w:val="bottom"/>
            <w:hideMark/>
          </w:tcPr>
          <w:p w14:paraId="32BF8E17" w14:textId="77777777" w:rsidR="00EA2F34" w:rsidRPr="003C5F94" w:rsidRDefault="00EA2F34" w:rsidP="00BE28D4">
            <w:pPr>
              <w:pStyle w:val="tabletext11"/>
              <w:tabs>
                <w:tab w:val="decimal" w:pos="850"/>
              </w:tabs>
              <w:rPr>
                <w:ins w:id="8201" w:author="Author"/>
              </w:rPr>
            </w:pPr>
            <w:ins w:id="8202" w:author="Author">
              <w:r w:rsidRPr="003C5F94">
                <w:t>0 to 999</w:t>
              </w:r>
            </w:ins>
          </w:p>
        </w:tc>
        <w:tc>
          <w:tcPr>
            <w:tcW w:w="360" w:type="dxa"/>
            <w:tcBorders>
              <w:top w:val="single" w:sz="6" w:space="0" w:color="auto"/>
              <w:left w:val="nil"/>
              <w:bottom w:val="nil"/>
              <w:right w:val="nil"/>
            </w:tcBorders>
            <w:hideMark/>
          </w:tcPr>
          <w:p w14:paraId="79BAC498" w14:textId="77777777" w:rsidR="00EA2F34" w:rsidRPr="003C5F94" w:rsidRDefault="00EA2F34" w:rsidP="00BE28D4">
            <w:pPr>
              <w:pStyle w:val="tabletext11"/>
              <w:jc w:val="right"/>
              <w:rPr>
                <w:ins w:id="8203" w:author="Author"/>
              </w:rPr>
            </w:pPr>
          </w:p>
        </w:tc>
        <w:tc>
          <w:tcPr>
            <w:tcW w:w="2040" w:type="dxa"/>
            <w:tcBorders>
              <w:top w:val="single" w:sz="6" w:space="0" w:color="auto"/>
              <w:left w:val="nil"/>
              <w:bottom w:val="nil"/>
              <w:right w:val="single" w:sz="6" w:space="0" w:color="auto"/>
            </w:tcBorders>
            <w:vAlign w:val="bottom"/>
            <w:hideMark/>
          </w:tcPr>
          <w:p w14:paraId="0D14FCEC" w14:textId="77777777" w:rsidR="00EA2F34" w:rsidRPr="003C5F94" w:rsidRDefault="00EA2F34" w:rsidP="00BE28D4">
            <w:pPr>
              <w:pStyle w:val="tabletext11"/>
              <w:tabs>
                <w:tab w:val="decimal" w:pos="801"/>
              </w:tabs>
              <w:rPr>
                <w:ins w:id="8204" w:author="Author"/>
              </w:rPr>
            </w:pPr>
            <w:ins w:id="8205" w:author="Author">
              <w:r w:rsidRPr="003C5F94">
                <w:t>0.67</w:t>
              </w:r>
            </w:ins>
          </w:p>
        </w:tc>
      </w:tr>
      <w:tr w:rsidR="00EA2F34" w:rsidRPr="003C5F94" w14:paraId="2A5BE667" w14:textId="77777777" w:rsidTr="00A1082D">
        <w:trPr>
          <w:trHeight w:val="190"/>
          <w:ins w:id="8206" w:author="Author"/>
        </w:trPr>
        <w:tc>
          <w:tcPr>
            <w:tcW w:w="200" w:type="dxa"/>
          </w:tcPr>
          <w:p w14:paraId="6803D65A" w14:textId="77777777" w:rsidR="00EA2F34" w:rsidRPr="003C5F94" w:rsidRDefault="00EA2F34" w:rsidP="00BE28D4">
            <w:pPr>
              <w:pStyle w:val="tabletext11"/>
              <w:rPr>
                <w:ins w:id="8207" w:author="Author"/>
              </w:rPr>
            </w:pPr>
          </w:p>
        </w:tc>
        <w:tc>
          <w:tcPr>
            <w:tcW w:w="360" w:type="dxa"/>
            <w:tcBorders>
              <w:top w:val="nil"/>
              <w:left w:val="single" w:sz="6" w:space="0" w:color="auto"/>
              <w:bottom w:val="nil"/>
              <w:right w:val="nil"/>
            </w:tcBorders>
          </w:tcPr>
          <w:p w14:paraId="764332CD" w14:textId="77777777" w:rsidR="00EA2F34" w:rsidRPr="003C5F94" w:rsidRDefault="00EA2F34" w:rsidP="00BE28D4">
            <w:pPr>
              <w:pStyle w:val="tabletext11"/>
              <w:jc w:val="right"/>
              <w:rPr>
                <w:ins w:id="8208" w:author="Author"/>
              </w:rPr>
            </w:pPr>
          </w:p>
        </w:tc>
        <w:tc>
          <w:tcPr>
            <w:tcW w:w="2040" w:type="dxa"/>
            <w:tcBorders>
              <w:top w:val="nil"/>
              <w:left w:val="nil"/>
              <w:bottom w:val="nil"/>
              <w:right w:val="single" w:sz="6" w:space="0" w:color="auto"/>
            </w:tcBorders>
            <w:hideMark/>
          </w:tcPr>
          <w:p w14:paraId="0B00E933" w14:textId="77777777" w:rsidR="00EA2F34" w:rsidRPr="003C5F94" w:rsidRDefault="00EA2F34" w:rsidP="00BE28D4">
            <w:pPr>
              <w:pStyle w:val="tabletext11"/>
              <w:tabs>
                <w:tab w:val="decimal" w:pos="850"/>
              </w:tabs>
              <w:rPr>
                <w:ins w:id="8209" w:author="Author"/>
              </w:rPr>
            </w:pPr>
            <w:ins w:id="8210" w:author="Author">
              <w:r w:rsidRPr="003C5F94">
                <w:t>1,000 to 1,999</w:t>
              </w:r>
            </w:ins>
          </w:p>
        </w:tc>
        <w:tc>
          <w:tcPr>
            <w:tcW w:w="360" w:type="dxa"/>
          </w:tcPr>
          <w:p w14:paraId="3CFEED6B" w14:textId="77777777" w:rsidR="00EA2F34" w:rsidRPr="003C5F94" w:rsidRDefault="00EA2F34" w:rsidP="00BE28D4">
            <w:pPr>
              <w:pStyle w:val="tabletext11"/>
              <w:jc w:val="right"/>
              <w:rPr>
                <w:ins w:id="8211" w:author="Author"/>
              </w:rPr>
            </w:pPr>
          </w:p>
        </w:tc>
        <w:tc>
          <w:tcPr>
            <w:tcW w:w="2040" w:type="dxa"/>
            <w:tcBorders>
              <w:top w:val="nil"/>
              <w:left w:val="nil"/>
              <w:bottom w:val="nil"/>
              <w:right w:val="single" w:sz="6" w:space="0" w:color="auto"/>
            </w:tcBorders>
            <w:vAlign w:val="bottom"/>
            <w:hideMark/>
          </w:tcPr>
          <w:p w14:paraId="1AE6FBF0" w14:textId="77777777" w:rsidR="00EA2F34" w:rsidRPr="003C5F94" w:rsidRDefault="00EA2F34" w:rsidP="00BE28D4">
            <w:pPr>
              <w:pStyle w:val="tabletext11"/>
              <w:tabs>
                <w:tab w:val="decimal" w:pos="801"/>
              </w:tabs>
              <w:rPr>
                <w:ins w:id="8212" w:author="Author"/>
              </w:rPr>
            </w:pPr>
            <w:ins w:id="8213" w:author="Author">
              <w:r w:rsidRPr="003C5F94">
                <w:t>0.67</w:t>
              </w:r>
            </w:ins>
          </w:p>
        </w:tc>
      </w:tr>
      <w:tr w:rsidR="00EA2F34" w:rsidRPr="003C5F94" w14:paraId="38C1E3FA" w14:textId="77777777" w:rsidTr="00A1082D">
        <w:trPr>
          <w:trHeight w:val="190"/>
          <w:ins w:id="8214" w:author="Author"/>
        </w:trPr>
        <w:tc>
          <w:tcPr>
            <w:tcW w:w="200" w:type="dxa"/>
          </w:tcPr>
          <w:p w14:paraId="22A2CA72" w14:textId="77777777" w:rsidR="00EA2F34" w:rsidRPr="003C5F94" w:rsidRDefault="00EA2F34" w:rsidP="00BE28D4">
            <w:pPr>
              <w:pStyle w:val="tabletext11"/>
              <w:rPr>
                <w:ins w:id="8215" w:author="Author"/>
              </w:rPr>
            </w:pPr>
          </w:p>
        </w:tc>
        <w:tc>
          <w:tcPr>
            <w:tcW w:w="360" w:type="dxa"/>
            <w:tcBorders>
              <w:top w:val="nil"/>
              <w:left w:val="single" w:sz="6" w:space="0" w:color="auto"/>
              <w:bottom w:val="nil"/>
              <w:right w:val="nil"/>
            </w:tcBorders>
          </w:tcPr>
          <w:p w14:paraId="5A3D46C3" w14:textId="77777777" w:rsidR="00EA2F34" w:rsidRPr="003C5F94" w:rsidRDefault="00EA2F34" w:rsidP="00BE28D4">
            <w:pPr>
              <w:pStyle w:val="tabletext11"/>
              <w:jc w:val="right"/>
              <w:rPr>
                <w:ins w:id="8216" w:author="Author"/>
              </w:rPr>
            </w:pPr>
          </w:p>
        </w:tc>
        <w:tc>
          <w:tcPr>
            <w:tcW w:w="2040" w:type="dxa"/>
            <w:tcBorders>
              <w:top w:val="nil"/>
              <w:left w:val="nil"/>
              <w:bottom w:val="nil"/>
              <w:right w:val="single" w:sz="6" w:space="0" w:color="auto"/>
            </w:tcBorders>
            <w:hideMark/>
          </w:tcPr>
          <w:p w14:paraId="7BD08E63" w14:textId="77777777" w:rsidR="00EA2F34" w:rsidRPr="003C5F94" w:rsidRDefault="00EA2F34" w:rsidP="00BE28D4">
            <w:pPr>
              <w:pStyle w:val="tabletext11"/>
              <w:tabs>
                <w:tab w:val="decimal" w:pos="850"/>
              </w:tabs>
              <w:rPr>
                <w:ins w:id="8217" w:author="Author"/>
              </w:rPr>
            </w:pPr>
            <w:ins w:id="8218" w:author="Author">
              <w:r w:rsidRPr="003C5F94">
                <w:t>2,000 to 2,999</w:t>
              </w:r>
            </w:ins>
          </w:p>
        </w:tc>
        <w:tc>
          <w:tcPr>
            <w:tcW w:w="360" w:type="dxa"/>
          </w:tcPr>
          <w:p w14:paraId="0AF36D38" w14:textId="77777777" w:rsidR="00EA2F34" w:rsidRPr="003C5F94" w:rsidRDefault="00EA2F34" w:rsidP="00BE28D4">
            <w:pPr>
              <w:pStyle w:val="tabletext11"/>
              <w:jc w:val="right"/>
              <w:rPr>
                <w:ins w:id="8219" w:author="Author"/>
              </w:rPr>
            </w:pPr>
          </w:p>
        </w:tc>
        <w:tc>
          <w:tcPr>
            <w:tcW w:w="2040" w:type="dxa"/>
            <w:tcBorders>
              <w:top w:val="nil"/>
              <w:left w:val="nil"/>
              <w:bottom w:val="nil"/>
              <w:right w:val="single" w:sz="6" w:space="0" w:color="auto"/>
            </w:tcBorders>
            <w:vAlign w:val="bottom"/>
            <w:hideMark/>
          </w:tcPr>
          <w:p w14:paraId="37B1BD8F" w14:textId="77777777" w:rsidR="00EA2F34" w:rsidRPr="003C5F94" w:rsidRDefault="00EA2F34" w:rsidP="00BE28D4">
            <w:pPr>
              <w:pStyle w:val="tabletext11"/>
              <w:tabs>
                <w:tab w:val="decimal" w:pos="801"/>
              </w:tabs>
              <w:rPr>
                <w:ins w:id="8220" w:author="Author"/>
              </w:rPr>
            </w:pPr>
            <w:ins w:id="8221" w:author="Author">
              <w:r w:rsidRPr="003C5F94">
                <w:t>0.67</w:t>
              </w:r>
            </w:ins>
          </w:p>
        </w:tc>
      </w:tr>
      <w:tr w:rsidR="00EA2F34" w:rsidRPr="003C5F94" w14:paraId="3CD0DF4C" w14:textId="77777777" w:rsidTr="00A1082D">
        <w:trPr>
          <w:trHeight w:val="190"/>
          <w:ins w:id="8222" w:author="Author"/>
        </w:trPr>
        <w:tc>
          <w:tcPr>
            <w:tcW w:w="200" w:type="dxa"/>
          </w:tcPr>
          <w:p w14:paraId="0153BD2C" w14:textId="77777777" w:rsidR="00EA2F34" w:rsidRPr="003C5F94" w:rsidRDefault="00EA2F34" w:rsidP="00BE28D4">
            <w:pPr>
              <w:pStyle w:val="tabletext11"/>
              <w:rPr>
                <w:ins w:id="8223" w:author="Author"/>
              </w:rPr>
            </w:pPr>
          </w:p>
        </w:tc>
        <w:tc>
          <w:tcPr>
            <w:tcW w:w="360" w:type="dxa"/>
            <w:tcBorders>
              <w:top w:val="nil"/>
              <w:left w:val="single" w:sz="6" w:space="0" w:color="auto"/>
              <w:bottom w:val="nil"/>
              <w:right w:val="nil"/>
            </w:tcBorders>
          </w:tcPr>
          <w:p w14:paraId="048D022D" w14:textId="77777777" w:rsidR="00EA2F34" w:rsidRPr="003C5F94" w:rsidRDefault="00EA2F34" w:rsidP="00BE28D4">
            <w:pPr>
              <w:pStyle w:val="tabletext11"/>
              <w:jc w:val="right"/>
              <w:rPr>
                <w:ins w:id="8224" w:author="Author"/>
              </w:rPr>
            </w:pPr>
          </w:p>
        </w:tc>
        <w:tc>
          <w:tcPr>
            <w:tcW w:w="2040" w:type="dxa"/>
            <w:tcBorders>
              <w:top w:val="nil"/>
              <w:left w:val="nil"/>
              <w:bottom w:val="nil"/>
              <w:right w:val="single" w:sz="6" w:space="0" w:color="auto"/>
            </w:tcBorders>
            <w:hideMark/>
          </w:tcPr>
          <w:p w14:paraId="30992CE0" w14:textId="77777777" w:rsidR="00EA2F34" w:rsidRPr="003C5F94" w:rsidRDefault="00EA2F34" w:rsidP="00BE28D4">
            <w:pPr>
              <w:pStyle w:val="tabletext11"/>
              <w:tabs>
                <w:tab w:val="decimal" w:pos="850"/>
              </w:tabs>
              <w:rPr>
                <w:ins w:id="8225" w:author="Author"/>
              </w:rPr>
            </w:pPr>
            <w:ins w:id="8226" w:author="Author">
              <w:r w:rsidRPr="003C5F94">
                <w:t>3,000 to 3,999</w:t>
              </w:r>
            </w:ins>
          </w:p>
        </w:tc>
        <w:tc>
          <w:tcPr>
            <w:tcW w:w="360" w:type="dxa"/>
          </w:tcPr>
          <w:p w14:paraId="7F5B5902" w14:textId="77777777" w:rsidR="00EA2F34" w:rsidRPr="003C5F94" w:rsidRDefault="00EA2F34" w:rsidP="00BE28D4">
            <w:pPr>
              <w:pStyle w:val="tabletext11"/>
              <w:jc w:val="right"/>
              <w:rPr>
                <w:ins w:id="8227" w:author="Author"/>
              </w:rPr>
            </w:pPr>
          </w:p>
        </w:tc>
        <w:tc>
          <w:tcPr>
            <w:tcW w:w="2040" w:type="dxa"/>
            <w:tcBorders>
              <w:top w:val="nil"/>
              <w:left w:val="nil"/>
              <w:bottom w:val="nil"/>
              <w:right w:val="single" w:sz="6" w:space="0" w:color="auto"/>
            </w:tcBorders>
            <w:vAlign w:val="bottom"/>
            <w:hideMark/>
          </w:tcPr>
          <w:p w14:paraId="6E729527" w14:textId="77777777" w:rsidR="00EA2F34" w:rsidRPr="003C5F94" w:rsidRDefault="00EA2F34" w:rsidP="00BE28D4">
            <w:pPr>
              <w:pStyle w:val="tabletext11"/>
              <w:tabs>
                <w:tab w:val="decimal" w:pos="801"/>
              </w:tabs>
              <w:rPr>
                <w:ins w:id="8228" w:author="Author"/>
              </w:rPr>
            </w:pPr>
            <w:ins w:id="8229" w:author="Author">
              <w:r w:rsidRPr="003C5F94">
                <w:t>0.67</w:t>
              </w:r>
            </w:ins>
          </w:p>
        </w:tc>
      </w:tr>
      <w:tr w:rsidR="00EA2F34" w:rsidRPr="003C5F94" w14:paraId="21649FAE" w14:textId="77777777" w:rsidTr="00A1082D">
        <w:trPr>
          <w:trHeight w:val="190"/>
          <w:ins w:id="8230" w:author="Author"/>
        </w:trPr>
        <w:tc>
          <w:tcPr>
            <w:tcW w:w="200" w:type="dxa"/>
          </w:tcPr>
          <w:p w14:paraId="34133044" w14:textId="77777777" w:rsidR="00EA2F34" w:rsidRPr="003C5F94" w:rsidRDefault="00EA2F34" w:rsidP="00BE28D4">
            <w:pPr>
              <w:pStyle w:val="tabletext11"/>
              <w:rPr>
                <w:ins w:id="8231" w:author="Author"/>
              </w:rPr>
            </w:pPr>
          </w:p>
        </w:tc>
        <w:tc>
          <w:tcPr>
            <w:tcW w:w="360" w:type="dxa"/>
            <w:tcBorders>
              <w:top w:val="nil"/>
              <w:left w:val="single" w:sz="6" w:space="0" w:color="auto"/>
              <w:bottom w:val="nil"/>
              <w:right w:val="nil"/>
            </w:tcBorders>
          </w:tcPr>
          <w:p w14:paraId="5F2F6962" w14:textId="77777777" w:rsidR="00EA2F34" w:rsidRPr="003C5F94" w:rsidRDefault="00EA2F34" w:rsidP="00BE28D4">
            <w:pPr>
              <w:pStyle w:val="tabletext11"/>
              <w:jc w:val="right"/>
              <w:rPr>
                <w:ins w:id="8232" w:author="Author"/>
              </w:rPr>
            </w:pPr>
          </w:p>
        </w:tc>
        <w:tc>
          <w:tcPr>
            <w:tcW w:w="2040" w:type="dxa"/>
            <w:tcBorders>
              <w:top w:val="nil"/>
              <w:left w:val="nil"/>
              <w:bottom w:val="nil"/>
              <w:right w:val="single" w:sz="6" w:space="0" w:color="auto"/>
            </w:tcBorders>
            <w:hideMark/>
          </w:tcPr>
          <w:p w14:paraId="38EAB5C9" w14:textId="77777777" w:rsidR="00EA2F34" w:rsidRPr="003C5F94" w:rsidRDefault="00EA2F34" w:rsidP="00BE28D4">
            <w:pPr>
              <w:pStyle w:val="tabletext11"/>
              <w:tabs>
                <w:tab w:val="decimal" w:pos="850"/>
              </w:tabs>
              <w:rPr>
                <w:ins w:id="8233" w:author="Author"/>
              </w:rPr>
            </w:pPr>
            <w:ins w:id="8234" w:author="Author">
              <w:r w:rsidRPr="003C5F94">
                <w:t>4,000 to 4,999</w:t>
              </w:r>
            </w:ins>
          </w:p>
        </w:tc>
        <w:tc>
          <w:tcPr>
            <w:tcW w:w="360" w:type="dxa"/>
          </w:tcPr>
          <w:p w14:paraId="1F4CAA0D" w14:textId="77777777" w:rsidR="00EA2F34" w:rsidRPr="003C5F94" w:rsidRDefault="00EA2F34" w:rsidP="00BE28D4">
            <w:pPr>
              <w:pStyle w:val="tabletext11"/>
              <w:jc w:val="right"/>
              <w:rPr>
                <w:ins w:id="8235" w:author="Author"/>
              </w:rPr>
            </w:pPr>
          </w:p>
        </w:tc>
        <w:tc>
          <w:tcPr>
            <w:tcW w:w="2040" w:type="dxa"/>
            <w:tcBorders>
              <w:top w:val="nil"/>
              <w:left w:val="nil"/>
              <w:bottom w:val="nil"/>
              <w:right w:val="single" w:sz="6" w:space="0" w:color="auto"/>
            </w:tcBorders>
            <w:vAlign w:val="bottom"/>
            <w:hideMark/>
          </w:tcPr>
          <w:p w14:paraId="5B2479E1" w14:textId="77777777" w:rsidR="00EA2F34" w:rsidRPr="003C5F94" w:rsidRDefault="00EA2F34" w:rsidP="00BE28D4">
            <w:pPr>
              <w:pStyle w:val="tabletext11"/>
              <w:tabs>
                <w:tab w:val="decimal" w:pos="801"/>
              </w:tabs>
              <w:rPr>
                <w:ins w:id="8236" w:author="Author"/>
              </w:rPr>
            </w:pPr>
            <w:ins w:id="8237" w:author="Author">
              <w:r w:rsidRPr="003C5F94">
                <w:t>0.67</w:t>
              </w:r>
            </w:ins>
          </w:p>
        </w:tc>
      </w:tr>
      <w:tr w:rsidR="00EA2F34" w:rsidRPr="003C5F94" w14:paraId="0707E085" w14:textId="77777777" w:rsidTr="00A1082D">
        <w:trPr>
          <w:trHeight w:val="190"/>
          <w:ins w:id="8238" w:author="Author"/>
        </w:trPr>
        <w:tc>
          <w:tcPr>
            <w:tcW w:w="200" w:type="dxa"/>
          </w:tcPr>
          <w:p w14:paraId="2C4EA21D" w14:textId="77777777" w:rsidR="00EA2F34" w:rsidRPr="003C5F94" w:rsidRDefault="00EA2F34" w:rsidP="00BE28D4">
            <w:pPr>
              <w:pStyle w:val="tabletext11"/>
              <w:rPr>
                <w:ins w:id="8239" w:author="Author"/>
              </w:rPr>
            </w:pPr>
          </w:p>
        </w:tc>
        <w:tc>
          <w:tcPr>
            <w:tcW w:w="360" w:type="dxa"/>
            <w:tcBorders>
              <w:top w:val="nil"/>
              <w:left w:val="single" w:sz="6" w:space="0" w:color="auto"/>
              <w:bottom w:val="nil"/>
              <w:right w:val="nil"/>
            </w:tcBorders>
          </w:tcPr>
          <w:p w14:paraId="5FAE0C73" w14:textId="77777777" w:rsidR="00EA2F34" w:rsidRPr="003C5F94" w:rsidRDefault="00EA2F34" w:rsidP="00BE28D4">
            <w:pPr>
              <w:pStyle w:val="tabletext11"/>
              <w:jc w:val="right"/>
              <w:rPr>
                <w:ins w:id="8240" w:author="Author"/>
              </w:rPr>
            </w:pPr>
          </w:p>
        </w:tc>
        <w:tc>
          <w:tcPr>
            <w:tcW w:w="2040" w:type="dxa"/>
            <w:tcBorders>
              <w:top w:val="nil"/>
              <w:left w:val="nil"/>
              <w:bottom w:val="nil"/>
              <w:right w:val="single" w:sz="6" w:space="0" w:color="auto"/>
            </w:tcBorders>
            <w:hideMark/>
          </w:tcPr>
          <w:p w14:paraId="3320706B" w14:textId="77777777" w:rsidR="00EA2F34" w:rsidRPr="003C5F94" w:rsidRDefault="00EA2F34" w:rsidP="00BE28D4">
            <w:pPr>
              <w:pStyle w:val="tabletext11"/>
              <w:tabs>
                <w:tab w:val="decimal" w:pos="850"/>
              </w:tabs>
              <w:rPr>
                <w:ins w:id="8241" w:author="Author"/>
              </w:rPr>
            </w:pPr>
            <w:ins w:id="8242" w:author="Author">
              <w:r w:rsidRPr="003C5F94">
                <w:t>5,000 to 5,999</w:t>
              </w:r>
            </w:ins>
          </w:p>
        </w:tc>
        <w:tc>
          <w:tcPr>
            <w:tcW w:w="360" w:type="dxa"/>
          </w:tcPr>
          <w:p w14:paraId="7E858E23" w14:textId="77777777" w:rsidR="00EA2F34" w:rsidRPr="003C5F94" w:rsidRDefault="00EA2F34" w:rsidP="00BE28D4">
            <w:pPr>
              <w:pStyle w:val="tabletext11"/>
              <w:jc w:val="right"/>
              <w:rPr>
                <w:ins w:id="8243" w:author="Author"/>
              </w:rPr>
            </w:pPr>
          </w:p>
        </w:tc>
        <w:tc>
          <w:tcPr>
            <w:tcW w:w="2040" w:type="dxa"/>
            <w:tcBorders>
              <w:top w:val="nil"/>
              <w:left w:val="nil"/>
              <w:bottom w:val="nil"/>
              <w:right w:val="single" w:sz="6" w:space="0" w:color="auto"/>
            </w:tcBorders>
            <w:vAlign w:val="bottom"/>
            <w:hideMark/>
          </w:tcPr>
          <w:p w14:paraId="64AAC9AD" w14:textId="77777777" w:rsidR="00EA2F34" w:rsidRPr="003C5F94" w:rsidRDefault="00EA2F34" w:rsidP="00BE28D4">
            <w:pPr>
              <w:pStyle w:val="tabletext11"/>
              <w:tabs>
                <w:tab w:val="decimal" w:pos="801"/>
              </w:tabs>
              <w:rPr>
                <w:ins w:id="8244" w:author="Author"/>
              </w:rPr>
            </w:pPr>
            <w:ins w:id="8245" w:author="Author">
              <w:r w:rsidRPr="003C5F94">
                <w:t>0.67</w:t>
              </w:r>
            </w:ins>
          </w:p>
        </w:tc>
      </w:tr>
      <w:tr w:rsidR="00EA2F34" w:rsidRPr="003C5F94" w14:paraId="6C0D975F" w14:textId="77777777" w:rsidTr="00A1082D">
        <w:trPr>
          <w:trHeight w:val="190"/>
          <w:ins w:id="8246" w:author="Author"/>
        </w:trPr>
        <w:tc>
          <w:tcPr>
            <w:tcW w:w="200" w:type="dxa"/>
          </w:tcPr>
          <w:p w14:paraId="543D0CA8" w14:textId="77777777" w:rsidR="00EA2F34" w:rsidRPr="003C5F94" w:rsidRDefault="00EA2F34" w:rsidP="00BE28D4">
            <w:pPr>
              <w:pStyle w:val="tabletext11"/>
              <w:rPr>
                <w:ins w:id="8247" w:author="Author"/>
              </w:rPr>
            </w:pPr>
          </w:p>
        </w:tc>
        <w:tc>
          <w:tcPr>
            <w:tcW w:w="360" w:type="dxa"/>
            <w:tcBorders>
              <w:top w:val="nil"/>
              <w:left w:val="single" w:sz="6" w:space="0" w:color="auto"/>
              <w:bottom w:val="nil"/>
              <w:right w:val="nil"/>
            </w:tcBorders>
          </w:tcPr>
          <w:p w14:paraId="451B67AA" w14:textId="77777777" w:rsidR="00EA2F34" w:rsidRPr="003C5F94" w:rsidRDefault="00EA2F34" w:rsidP="00BE28D4">
            <w:pPr>
              <w:pStyle w:val="tabletext11"/>
              <w:jc w:val="right"/>
              <w:rPr>
                <w:ins w:id="8248" w:author="Author"/>
              </w:rPr>
            </w:pPr>
          </w:p>
        </w:tc>
        <w:tc>
          <w:tcPr>
            <w:tcW w:w="2040" w:type="dxa"/>
            <w:tcBorders>
              <w:top w:val="nil"/>
              <w:left w:val="nil"/>
              <w:bottom w:val="nil"/>
              <w:right w:val="single" w:sz="6" w:space="0" w:color="auto"/>
            </w:tcBorders>
            <w:hideMark/>
          </w:tcPr>
          <w:p w14:paraId="4764CE68" w14:textId="77777777" w:rsidR="00EA2F34" w:rsidRPr="003C5F94" w:rsidRDefault="00EA2F34" w:rsidP="00BE28D4">
            <w:pPr>
              <w:pStyle w:val="tabletext11"/>
              <w:tabs>
                <w:tab w:val="decimal" w:pos="850"/>
              </w:tabs>
              <w:rPr>
                <w:ins w:id="8249" w:author="Author"/>
              </w:rPr>
            </w:pPr>
            <w:ins w:id="8250" w:author="Author">
              <w:r w:rsidRPr="003C5F94">
                <w:t>6,000 to 7,999</w:t>
              </w:r>
            </w:ins>
          </w:p>
        </w:tc>
        <w:tc>
          <w:tcPr>
            <w:tcW w:w="360" w:type="dxa"/>
          </w:tcPr>
          <w:p w14:paraId="014F49F8" w14:textId="77777777" w:rsidR="00EA2F34" w:rsidRPr="003C5F94" w:rsidRDefault="00EA2F34" w:rsidP="00BE28D4">
            <w:pPr>
              <w:pStyle w:val="tabletext11"/>
              <w:jc w:val="right"/>
              <w:rPr>
                <w:ins w:id="8251" w:author="Author"/>
              </w:rPr>
            </w:pPr>
          </w:p>
        </w:tc>
        <w:tc>
          <w:tcPr>
            <w:tcW w:w="2040" w:type="dxa"/>
            <w:tcBorders>
              <w:top w:val="nil"/>
              <w:left w:val="nil"/>
              <w:bottom w:val="nil"/>
              <w:right w:val="single" w:sz="6" w:space="0" w:color="auto"/>
            </w:tcBorders>
            <w:vAlign w:val="bottom"/>
            <w:hideMark/>
          </w:tcPr>
          <w:p w14:paraId="59D56EEE" w14:textId="77777777" w:rsidR="00EA2F34" w:rsidRPr="003C5F94" w:rsidRDefault="00EA2F34" w:rsidP="00BE28D4">
            <w:pPr>
              <w:pStyle w:val="tabletext11"/>
              <w:tabs>
                <w:tab w:val="decimal" w:pos="801"/>
              </w:tabs>
              <w:rPr>
                <w:ins w:id="8252" w:author="Author"/>
              </w:rPr>
            </w:pPr>
            <w:ins w:id="8253" w:author="Author">
              <w:r w:rsidRPr="003C5F94">
                <w:t>0.67</w:t>
              </w:r>
            </w:ins>
          </w:p>
        </w:tc>
      </w:tr>
      <w:tr w:rsidR="00EA2F34" w:rsidRPr="003C5F94" w14:paraId="69B599BF" w14:textId="77777777" w:rsidTr="00A1082D">
        <w:trPr>
          <w:trHeight w:val="190"/>
          <w:ins w:id="8254" w:author="Author"/>
        </w:trPr>
        <w:tc>
          <w:tcPr>
            <w:tcW w:w="200" w:type="dxa"/>
          </w:tcPr>
          <w:p w14:paraId="607506EE" w14:textId="77777777" w:rsidR="00EA2F34" w:rsidRPr="003C5F94" w:rsidRDefault="00EA2F34" w:rsidP="00BE28D4">
            <w:pPr>
              <w:pStyle w:val="tabletext11"/>
              <w:rPr>
                <w:ins w:id="8255" w:author="Author"/>
              </w:rPr>
            </w:pPr>
          </w:p>
        </w:tc>
        <w:tc>
          <w:tcPr>
            <w:tcW w:w="360" w:type="dxa"/>
            <w:tcBorders>
              <w:top w:val="nil"/>
              <w:left w:val="single" w:sz="6" w:space="0" w:color="auto"/>
              <w:bottom w:val="nil"/>
              <w:right w:val="nil"/>
            </w:tcBorders>
          </w:tcPr>
          <w:p w14:paraId="0497B633" w14:textId="77777777" w:rsidR="00EA2F34" w:rsidRPr="003C5F94" w:rsidRDefault="00EA2F34" w:rsidP="00BE28D4">
            <w:pPr>
              <w:pStyle w:val="tabletext11"/>
              <w:jc w:val="right"/>
              <w:rPr>
                <w:ins w:id="8256" w:author="Author"/>
              </w:rPr>
            </w:pPr>
          </w:p>
        </w:tc>
        <w:tc>
          <w:tcPr>
            <w:tcW w:w="2040" w:type="dxa"/>
            <w:tcBorders>
              <w:top w:val="nil"/>
              <w:left w:val="nil"/>
              <w:bottom w:val="nil"/>
              <w:right w:val="single" w:sz="6" w:space="0" w:color="auto"/>
            </w:tcBorders>
            <w:hideMark/>
          </w:tcPr>
          <w:p w14:paraId="4B357EEB" w14:textId="77777777" w:rsidR="00EA2F34" w:rsidRPr="003C5F94" w:rsidRDefault="00EA2F34" w:rsidP="00BE28D4">
            <w:pPr>
              <w:pStyle w:val="tabletext11"/>
              <w:tabs>
                <w:tab w:val="decimal" w:pos="850"/>
              </w:tabs>
              <w:rPr>
                <w:ins w:id="8257" w:author="Author"/>
              </w:rPr>
            </w:pPr>
            <w:ins w:id="8258" w:author="Author">
              <w:r w:rsidRPr="003C5F94">
                <w:t>8,000 to 9,999</w:t>
              </w:r>
            </w:ins>
          </w:p>
        </w:tc>
        <w:tc>
          <w:tcPr>
            <w:tcW w:w="360" w:type="dxa"/>
          </w:tcPr>
          <w:p w14:paraId="5E52E6A5" w14:textId="77777777" w:rsidR="00EA2F34" w:rsidRPr="003C5F94" w:rsidRDefault="00EA2F34" w:rsidP="00BE28D4">
            <w:pPr>
              <w:pStyle w:val="tabletext11"/>
              <w:jc w:val="right"/>
              <w:rPr>
                <w:ins w:id="8259" w:author="Author"/>
              </w:rPr>
            </w:pPr>
          </w:p>
        </w:tc>
        <w:tc>
          <w:tcPr>
            <w:tcW w:w="2040" w:type="dxa"/>
            <w:tcBorders>
              <w:top w:val="nil"/>
              <w:left w:val="nil"/>
              <w:bottom w:val="nil"/>
              <w:right w:val="single" w:sz="6" w:space="0" w:color="auto"/>
            </w:tcBorders>
            <w:vAlign w:val="bottom"/>
            <w:hideMark/>
          </w:tcPr>
          <w:p w14:paraId="2D6729A6" w14:textId="77777777" w:rsidR="00EA2F34" w:rsidRPr="003C5F94" w:rsidRDefault="00EA2F34" w:rsidP="00BE28D4">
            <w:pPr>
              <w:pStyle w:val="tabletext11"/>
              <w:tabs>
                <w:tab w:val="decimal" w:pos="801"/>
              </w:tabs>
              <w:rPr>
                <w:ins w:id="8260" w:author="Author"/>
              </w:rPr>
            </w:pPr>
            <w:ins w:id="8261" w:author="Author">
              <w:r w:rsidRPr="003C5F94">
                <w:t>0.67</w:t>
              </w:r>
            </w:ins>
          </w:p>
        </w:tc>
      </w:tr>
      <w:tr w:rsidR="00EA2F34" w:rsidRPr="003C5F94" w14:paraId="1F8CE7F1" w14:textId="77777777" w:rsidTr="00A1082D">
        <w:trPr>
          <w:trHeight w:val="190"/>
          <w:ins w:id="8262" w:author="Author"/>
        </w:trPr>
        <w:tc>
          <w:tcPr>
            <w:tcW w:w="200" w:type="dxa"/>
          </w:tcPr>
          <w:p w14:paraId="76D8296C" w14:textId="77777777" w:rsidR="00EA2F34" w:rsidRPr="003C5F94" w:rsidRDefault="00EA2F34" w:rsidP="00BE28D4">
            <w:pPr>
              <w:pStyle w:val="tabletext11"/>
              <w:rPr>
                <w:ins w:id="8263" w:author="Author"/>
              </w:rPr>
            </w:pPr>
          </w:p>
        </w:tc>
        <w:tc>
          <w:tcPr>
            <w:tcW w:w="360" w:type="dxa"/>
            <w:tcBorders>
              <w:top w:val="nil"/>
              <w:left w:val="single" w:sz="6" w:space="0" w:color="auto"/>
              <w:bottom w:val="nil"/>
              <w:right w:val="nil"/>
            </w:tcBorders>
          </w:tcPr>
          <w:p w14:paraId="5DBA09CC" w14:textId="77777777" w:rsidR="00EA2F34" w:rsidRPr="003C5F94" w:rsidRDefault="00EA2F34" w:rsidP="00BE28D4">
            <w:pPr>
              <w:pStyle w:val="tabletext11"/>
              <w:jc w:val="right"/>
              <w:rPr>
                <w:ins w:id="8264" w:author="Author"/>
              </w:rPr>
            </w:pPr>
          </w:p>
        </w:tc>
        <w:tc>
          <w:tcPr>
            <w:tcW w:w="2040" w:type="dxa"/>
            <w:tcBorders>
              <w:top w:val="nil"/>
              <w:left w:val="nil"/>
              <w:bottom w:val="nil"/>
              <w:right w:val="single" w:sz="6" w:space="0" w:color="auto"/>
            </w:tcBorders>
            <w:hideMark/>
          </w:tcPr>
          <w:p w14:paraId="4516B0CC" w14:textId="77777777" w:rsidR="00EA2F34" w:rsidRPr="003C5F94" w:rsidRDefault="00EA2F34" w:rsidP="00BE28D4">
            <w:pPr>
              <w:pStyle w:val="tabletext11"/>
              <w:tabs>
                <w:tab w:val="decimal" w:pos="850"/>
              </w:tabs>
              <w:rPr>
                <w:ins w:id="8265" w:author="Author"/>
              </w:rPr>
            </w:pPr>
            <w:ins w:id="8266" w:author="Author">
              <w:r w:rsidRPr="003C5F94">
                <w:t>10,000 to 11,999</w:t>
              </w:r>
            </w:ins>
          </w:p>
        </w:tc>
        <w:tc>
          <w:tcPr>
            <w:tcW w:w="360" w:type="dxa"/>
          </w:tcPr>
          <w:p w14:paraId="12896C36" w14:textId="77777777" w:rsidR="00EA2F34" w:rsidRPr="003C5F94" w:rsidRDefault="00EA2F34" w:rsidP="00BE28D4">
            <w:pPr>
              <w:pStyle w:val="tabletext11"/>
              <w:jc w:val="right"/>
              <w:rPr>
                <w:ins w:id="8267" w:author="Author"/>
              </w:rPr>
            </w:pPr>
          </w:p>
        </w:tc>
        <w:tc>
          <w:tcPr>
            <w:tcW w:w="2040" w:type="dxa"/>
            <w:tcBorders>
              <w:top w:val="nil"/>
              <w:left w:val="nil"/>
              <w:bottom w:val="nil"/>
              <w:right w:val="single" w:sz="6" w:space="0" w:color="auto"/>
            </w:tcBorders>
            <w:vAlign w:val="bottom"/>
            <w:hideMark/>
          </w:tcPr>
          <w:p w14:paraId="3D090EE3" w14:textId="77777777" w:rsidR="00EA2F34" w:rsidRPr="003C5F94" w:rsidRDefault="00EA2F34" w:rsidP="00BE28D4">
            <w:pPr>
              <w:pStyle w:val="tabletext11"/>
              <w:tabs>
                <w:tab w:val="decimal" w:pos="801"/>
              </w:tabs>
              <w:rPr>
                <w:ins w:id="8268" w:author="Author"/>
              </w:rPr>
            </w:pPr>
            <w:ins w:id="8269" w:author="Author">
              <w:r w:rsidRPr="003C5F94">
                <w:t>0.67</w:t>
              </w:r>
            </w:ins>
          </w:p>
        </w:tc>
      </w:tr>
      <w:tr w:rsidR="00EA2F34" w:rsidRPr="003C5F94" w14:paraId="07422A1F" w14:textId="77777777" w:rsidTr="00A1082D">
        <w:trPr>
          <w:trHeight w:val="190"/>
          <w:ins w:id="8270" w:author="Author"/>
        </w:trPr>
        <w:tc>
          <w:tcPr>
            <w:tcW w:w="200" w:type="dxa"/>
          </w:tcPr>
          <w:p w14:paraId="7BAADB58" w14:textId="77777777" w:rsidR="00EA2F34" w:rsidRPr="003C5F94" w:rsidRDefault="00EA2F34" w:rsidP="00BE28D4">
            <w:pPr>
              <w:pStyle w:val="tabletext11"/>
              <w:rPr>
                <w:ins w:id="8271" w:author="Author"/>
              </w:rPr>
            </w:pPr>
          </w:p>
        </w:tc>
        <w:tc>
          <w:tcPr>
            <w:tcW w:w="360" w:type="dxa"/>
            <w:tcBorders>
              <w:top w:val="nil"/>
              <w:left w:val="single" w:sz="6" w:space="0" w:color="auto"/>
              <w:bottom w:val="nil"/>
              <w:right w:val="nil"/>
            </w:tcBorders>
          </w:tcPr>
          <w:p w14:paraId="64ADB428" w14:textId="77777777" w:rsidR="00EA2F34" w:rsidRPr="003C5F94" w:rsidRDefault="00EA2F34" w:rsidP="00BE28D4">
            <w:pPr>
              <w:pStyle w:val="tabletext11"/>
              <w:jc w:val="right"/>
              <w:rPr>
                <w:ins w:id="8272" w:author="Author"/>
              </w:rPr>
            </w:pPr>
          </w:p>
        </w:tc>
        <w:tc>
          <w:tcPr>
            <w:tcW w:w="2040" w:type="dxa"/>
            <w:tcBorders>
              <w:top w:val="nil"/>
              <w:left w:val="nil"/>
              <w:bottom w:val="nil"/>
              <w:right w:val="single" w:sz="6" w:space="0" w:color="auto"/>
            </w:tcBorders>
            <w:hideMark/>
          </w:tcPr>
          <w:p w14:paraId="76E53FAA" w14:textId="77777777" w:rsidR="00EA2F34" w:rsidRPr="003C5F94" w:rsidRDefault="00EA2F34" w:rsidP="00BE28D4">
            <w:pPr>
              <w:pStyle w:val="tabletext11"/>
              <w:tabs>
                <w:tab w:val="decimal" w:pos="850"/>
              </w:tabs>
              <w:rPr>
                <w:ins w:id="8273" w:author="Author"/>
              </w:rPr>
            </w:pPr>
            <w:ins w:id="8274" w:author="Author">
              <w:r w:rsidRPr="003C5F94">
                <w:t>12,000 to 13,999</w:t>
              </w:r>
            </w:ins>
          </w:p>
        </w:tc>
        <w:tc>
          <w:tcPr>
            <w:tcW w:w="360" w:type="dxa"/>
          </w:tcPr>
          <w:p w14:paraId="53C8547E" w14:textId="77777777" w:rsidR="00EA2F34" w:rsidRPr="003C5F94" w:rsidRDefault="00EA2F34" w:rsidP="00BE28D4">
            <w:pPr>
              <w:pStyle w:val="tabletext11"/>
              <w:jc w:val="right"/>
              <w:rPr>
                <w:ins w:id="8275" w:author="Author"/>
              </w:rPr>
            </w:pPr>
          </w:p>
        </w:tc>
        <w:tc>
          <w:tcPr>
            <w:tcW w:w="2040" w:type="dxa"/>
            <w:tcBorders>
              <w:top w:val="nil"/>
              <w:left w:val="nil"/>
              <w:bottom w:val="nil"/>
              <w:right w:val="single" w:sz="6" w:space="0" w:color="auto"/>
            </w:tcBorders>
            <w:vAlign w:val="bottom"/>
            <w:hideMark/>
          </w:tcPr>
          <w:p w14:paraId="475E49CD" w14:textId="77777777" w:rsidR="00EA2F34" w:rsidRPr="003C5F94" w:rsidRDefault="00EA2F34" w:rsidP="00BE28D4">
            <w:pPr>
              <w:pStyle w:val="tabletext11"/>
              <w:tabs>
                <w:tab w:val="decimal" w:pos="801"/>
              </w:tabs>
              <w:rPr>
                <w:ins w:id="8276" w:author="Author"/>
              </w:rPr>
            </w:pPr>
            <w:ins w:id="8277" w:author="Author">
              <w:r w:rsidRPr="003C5F94">
                <w:t>0.67</w:t>
              </w:r>
            </w:ins>
          </w:p>
        </w:tc>
      </w:tr>
      <w:tr w:rsidR="00EA2F34" w:rsidRPr="003C5F94" w14:paraId="1E20B5D4" w14:textId="77777777" w:rsidTr="00A1082D">
        <w:trPr>
          <w:trHeight w:val="190"/>
          <w:ins w:id="8278" w:author="Author"/>
        </w:trPr>
        <w:tc>
          <w:tcPr>
            <w:tcW w:w="200" w:type="dxa"/>
          </w:tcPr>
          <w:p w14:paraId="1056A947" w14:textId="77777777" w:rsidR="00EA2F34" w:rsidRPr="003C5F94" w:rsidRDefault="00EA2F34" w:rsidP="00BE28D4">
            <w:pPr>
              <w:pStyle w:val="tabletext11"/>
              <w:rPr>
                <w:ins w:id="8279" w:author="Author"/>
              </w:rPr>
            </w:pPr>
          </w:p>
        </w:tc>
        <w:tc>
          <w:tcPr>
            <w:tcW w:w="360" w:type="dxa"/>
            <w:tcBorders>
              <w:top w:val="nil"/>
              <w:left w:val="single" w:sz="6" w:space="0" w:color="auto"/>
              <w:bottom w:val="nil"/>
              <w:right w:val="nil"/>
            </w:tcBorders>
          </w:tcPr>
          <w:p w14:paraId="67A8BD3E" w14:textId="77777777" w:rsidR="00EA2F34" w:rsidRPr="003C5F94" w:rsidRDefault="00EA2F34" w:rsidP="00BE28D4">
            <w:pPr>
              <w:pStyle w:val="tabletext11"/>
              <w:jc w:val="right"/>
              <w:rPr>
                <w:ins w:id="8280" w:author="Author"/>
              </w:rPr>
            </w:pPr>
          </w:p>
        </w:tc>
        <w:tc>
          <w:tcPr>
            <w:tcW w:w="2040" w:type="dxa"/>
            <w:tcBorders>
              <w:top w:val="nil"/>
              <w:left w:val="nil"/>
              <w:bottom w:val="nil"/>
              <w:right w:val="single" w:sz="6" w:space="0" w:color="auto"/>
            </w:tcBorders>
            <w:hideMark/>
          </w:tcPr>
          <w:p w14:paraId="4F70D30E" w14:textId="77777777" w:rsidR="00EA2F34" w:rsidRPr="003C5F94" w:rsidRDefault="00EA2F34" w:rsidP="00BE28D4">
            <w:pPr>
              <w:pStyle w:val="tabletext11"/>
              <w:tabs>
                <w:tab w:val="decimal" w:pos="850"/>
              </w:tabs>
              <w:rPr>
                <w:ins w:id="8281" w:author="Author"/>
              </w:rPr>
            </w:pPr>
            <w:ins w:id="8282" w:author="Author">
              <w:r w:rsidRPr="003C5F94">
                <w:t>14,000 to 15,999</w:t>
              </w:r>
            </w:ins>
          </w:p>
        </w:tc>
        <w:tc>
          <w:tcPr>
            <w:tcW w:w="360" w:type="dxa"/>
          </w:tcPr>
          <w:p w14:paraId="365DB0A1" w14:textId="77777777" w:rsidR="00EA2F34" w:rsidRPr="003C5F94" w:rsidRDefault="00EA2F34" w:rsidP="00BE28D4">
            <w:pPr>
              <w:pStyle w:val="tabletext11"/>
              <w:jc w:val="right"/>
              <w:rPr>
                <w:ins w:id="8283" w:author="Author"/>
              </w:rPr>
            </w:pPr>
          </w:p>
        </w:tc>
        <w:tc>
          <w:tcPr>
            <w:tcW w:w="2040" w:type="dxa"/>
            <w:tcBorders>
              <w:top w:val="nil"/>
              <w:left w:val="nil"/>
              <w:bottom w:val="nil"/>
              <w:right w:val="single" w:sz="6" w:space="0" w:color="auto"/>
            </w:tcBorders>
            <w:vAlign w:val="bottom"/>
            <w:hideMark/>
          </w:tcPr>
          <w:p w14:paraId="434DE395" w14:textId="77777777" w:rsidR="00EA2F34" w:rsidRPr="003C5F94" w:rsidRDefault="00EA2F34" w:rsidP="00BE28D4">
            <w:pPr>
              <w:pStyle w:val="tabletext11"/>
              <w:tabs>
                <w:tab w:val="decimal" w:pos="801"/>
              </w:tabs>
              <w:rPr>
                <w:ins w:id="8284" w:author="Author"/>
              </w:rPr>
            </w:pPr>
            <w:ins w:id="8285" w:author="Author">
              <w:r w:rsidRPr="003C5F94">
                <w:t>0.65</w:t>
              </w:r>
            </w:ins>
          </w:p>
        </w:tc>
      </w:tr>
      <w:tr w:rsidR="00EA2F34" w:rsidRPr="003C5F94" w14:paraId="136AD0FB" w14:textId="77777777" w:rsidTr="00A1082D">
        <w:trPr>
          <w:trHeight w:val="190"/>
          <w:ins w:id="8286" w:author="Author"/>
        </w:trPr>
        <w:tc>
          <w:tcPr>
            <w:tcW w:w="200" w:type="dxa"/>
          </w:tcPr>
          <w:p w14:paraId="67EC52AA" w14:textId="77777777" w:rsidR="00EA2F34" w:rsidRPr="003C5F94" w:rsidRDefault="00EA2F34" w:rsidP="00BE28D4">
            <w:pPr>
              <w:pStyle w:val="tabletext11"/>
              <w:rPr>
                <w:ins w:id="8287" w:author="Author"/>
              </w:rPr>
            </w:pPr>
          </w:p>
        </w:tc>
        <w:tc>
          <w:tcPr>
            <w:tcW w:w="360" w:type="dxa"/>
            <w:tcBorders>
              <w:top w:val="nil"/>
              <w:left w:val="single" w:sz="6" w:space="0" w:color="auto"/>
              <w:bottom w:val="nil"/>
              <w:right w:val="nil"/>
            </w:tcBorders>
          </w:tcPr>
          <w:p w14:paraId="702C3CFD" w14:textId="77777777" w:rsidR="00EA2F34" w:rsidRPr="003C5F94" w:rsidRDefault="00EA2F34" w:rsidP="00BE28D4">
            <w:pPr>
              <w:pStyle w:val="tabletext11"/>
              <w:jc w:val="right"/>
              <w:rPr>
                <w:ins w:id="8288" w:author="Author"/>
              </w:rPr>
            </w:pPr>
          </w:p>
        </w:tc>
        <w:tc>
          <w:tcPr>
            <w:tcW w:w="2040" w:type="dxa"/>
            <w:tcBorders>
              <w:top w:val="nil"/>
              <w:left w:val="nil"/>
              <w:bottom w:val="nil"/>
              <w:right w:val="single" w:sz="6" w:space="0" w:color="auto"/>
            </w:tcBorders>
            <w:hideMark/>
          </w:tcPr>
          <w:p w14:paraId="6C2CB210" w14:textId="77777777" w:rsidR="00EA2F34" w:rsidRPr="003C5F94" w:rsidRDefault="00EA2F34" w:rsidP="00BE28D4">
            <w:pPr>
              <w:pStyle w:val="tabletext11"/>
              <w:tabs>
                <w:tab w:val="decimal" w:pos="850"/>
              </w:tabs>
              <w:rPr>
                <w:ins w:id="8289" w:author="Author"/>
              </w:rPr>
            </w:pPr>
            <w:ins w:id="8290" w:author="Author">
              <w:r w:rsidRPr="003C5F94">
                <w:t>16,000 to 17,999</w:t>
              </w:r>
            </w:ins>
          </w:p>
        </w:tc>
        <w:tc>
          <w:tcPr>
            <w:tcW w:w="360" w:type="dxa"/>
          </w:tcPr>
          <w:p w14:paraId="09B80F45" w14:textId="77777777" w:rsidR="00EA2F34" w:rsidRPr="003C5F94" w:rsidRDefault="00EA2F34" w:rsidP="00BE28D4">
            <w:pPr>
              <w:pStyle w:val="tabletext11"/>
              <w:jc w:val="right"/>
              <w:rPr>
                <w:ins w:id="8291" w:author="Author"/>
              </w:rPr>
            </w:pPr>
          </w:p>
        </w:tc>
        <w:tc>
          <w:tcPr>
            <w:tcW w:w="2040" w:type="dxa"/>
            <w:tcBorders>
              <w:top w:val="nil"/>
              <w:left w:val="nil"/>
              <w:bottom w:val="nil"/>
              <w:right w:val="single" w:sz="6" w:space="0" w:color="auto"/>
            </w:tcBorders>
            <w:vAlign w:val="bottom"/>
            <w:hideMark/>
          </w:tcPr>
          <w:p w14:paraId="752E7C7D" w14:textId="77777777" w:rsidR="00EA2F34" w:rsidRPr="003C5F94" w:rsidRDefault="00EA2F34" w:rsidP="00BE28D4">
            <w:pPr>
              <w:pStyle w:val="tabletext11"/>
              <w:tabs>
                <w:tab w:val="decimal" w:pos="801"/>
              </w:tabs>
              <w:rPr>
                <w:ins w:id="8292" w:author="Author"/>
              </w:rPr>
            </w:pPr>
            <w:ins w:id="8293" w:author="Author">
              <w:r w:rsidRPr="003C5F94">
                <w:t>0.64</w:t>
              </w:r>
            </w:ins>
          </w:p>
        </w:tc>
      </w:tr>
      <w:tr w:rsidR="00EA2F34" w:rsidRPr="003C5F94" w14:paraId="3D22E9E3" w14:textId="77777777" w:rsidTr="00A1082D">
        <w:trPr>
          <w:trHeight w:val="190"/>
          <w:ins w:id="8294" w:author="Author"/>
        </w:trPr>
        <w:tc>
          <w:tcPr>
            <w:tcW w:w="200" w:type="dxa"/>
          </w:tcPr>
          <w:p w14:paraId="03DFF38C" w14:textId="77777777" w:rsidR="00EA2F34" w:rsidRPr="003C5F94" w:rsidRDefault="00EA2F34" w:rsidP="00BE28D4">
            <w:pPr>
              <w:pStyle w:val="tabletext11"/>
              <w:rPr>
                <w:ins w:id="8295" w:author="Author"/>
              </w:rPr>
            </w:pPr>
          </w:p>
        </w:tc>
        <w:tc>
          <w:tcPr>
            <w:tcW w:w="360" w:type="dxa"/>
            <w:tcBorders>
              <w:top w:val="nil"/>
              <w:left w:val="single" w:sz="6" w:space="0" w:color="auto"/>
              <w:bottom w:val="nil"/>
              <w:right w:val="nil"/>
            </w:tcBorders>
          </w:tcPr>
          <w:p w14:paraId="418EE47A" w14:textId="77777777" w:rsidR="00EA2F34" w:rsidRPr="003C5F94" w:rsidRDefault="00EA2F34" w:rsidP="00BE28D4">
            <w:pPr>
              <w:pStyle w:val="tabletext11"/>
              <w:jc w:val="right"/>
              <w:rPr>
                <w:ins w:id="8296" w:author="Author"/>
              </w:rPr>
            </w:pPr>
          </w:p>
        </w:tc>
        <w:tc>
          <w:tcPr>
            <w:tcW w:w="2040" w:type="dxa"/>
            <w:tcBorders>
              <w:top w:val="nil"/>
              <w:left w:val="nil"/>
              <w:bottom w:val="nil"/>
              <w:right w:val="single" w:sz="6" w:space="0" w:color="auto"/>
            </w:tcBorders>
            <w:hideMark/>
          </w:tcPr>
          <w:p w14:paraId="21DFF304" w14:textId="77777777" w:rsidR="00EA2F34" w:rsidRPr="003C5F94" w:rsidRDefault="00EA2F34" w:rsidP="00BE28D4">
            <w:pPr>
              <w:pStyle w:val="tabletext11"/>
              <w:tabs>
                <w:tab w:val="decimal" w:pos="850"/>
              </w:tabs>
              <w:rPr>
                <w:ins w:id="8297" w:author="Author"/>
              </w:rPr>
            </w:pPr>
            <w:ins w:id="8298" w:author="Author">
              <w:r w:rsidRPr="003C5F94">
                <w:t>18,000 to 19,999</w:t>
              </w:r>
            </w:ins>
          </w:p>
        </w:tc>
        <w:tc>
          <w:tcPr>
            <w:tcW w:w="360" w:type="dxa"/>
          </w:tcPr>
          <w:p w14:paraId="277A9A00" w14:textId="77777777" w:rsidR="00EA2F34" w:rsidRPr="003C5F94" w:rsidRDefault="00EA2F34" w:rsidP="00BE28D4">
            <w:pPr>
              <w:pStyle w:val="tabletext11"/>
              <w:jc w:val="right"/>
              <w:rPr>
                <w:ins w:id="8299" w:author="Author"/>
              </w:rPr>
            </w:pPr>
          </w:p>
        </w:tc>
        <w:tc>
          <w:tcPr>
            <w:tcW w:w="2040" w:type="dxa"/>
            <w:tcBorders>
              <w:top w:val="nil"/>
              <w:left w:val="nil"/>
              <w:bottom w:val="nil"/>
              <w:right w:val="single" w:sz="6" w:space="0" w:color="auto"/>
            </w:tcBorders>
            <w:vAlign w:val="bottom"/>
            <w:hideMark/>
          </w:tcPr>
          <w:p w14:paraId="2572B8A9" w14:textId="77777777" w:rsidR="00EA2F34" w:rsidRPr="003C5F94" w:rsidRDefault="00EA2F34" w:rsidP="00BE28D4">
            <w:pPr>
              <w:pStyle w:val="tabletext11"/>
              <w:tabs>
                <w:tab w:val="decimal" w:pos="801"/>
              </w:tabs>
              <w:rPr>
                <w:ins w:id="8300" w:author="Author"/>
              </w:rPr>
            </w:pPr>
            <w:ins w:id="8301" w:author="Author">
              <w:r w:rsidRPr="003C5F94">
                <w:t>0.63</w:t>
              </w:r>
            </w:ins>
          </w:p>
        </w:tc>
      </w:tr>
      <w:tr w:rsidR="00EA2F34" w:rsidRPr="003C5F94" w14:paraId="241552BB" w14:textId="77777777" w:rsidTr="00A1082D">
        <w:trPr>
          <w:trHeight w:val="190"/>
          <w:ins w:id="8302" w:author="Author"/>
        </w:trPr>
        <w:tc>
          <w:tcPr>
            <w:tcW w:w="200" w:type="dxa"/>
          </w:tcPr>
          <w:p w14:paraId="7F736FAB" w14:textId="77777777" w:rsidR="00EA2F34" w:rsidRPr="003C5F94" w:rsidRDefault="00EA2F34" w:rsidP="00BE28D4">
            <w:pPr>
              <w:pStyle w:val="tabletext11"/>
              <w:rPr>
                <w:ins w:id="8303" w:author="Author"/>
              </w:rPr>
            </w:pPr>
          </w:p>
        </w:tc>
        <w:tc>
          <w:tcPr>
            <w:tcW w:w="360" w:type="dxa"/>
            <w:tcBorders>
              <w:top w:val="nil"/>
              <w:left w:val="single" w:sz="6" w:space="0" w:color="auto"/>
              <w:bottom w:val="nil"/>
              <w:right w:val="nil"/>
            </w:tcBorders>
          </w:tcPr>
          <w:p w14:paraId="0A8FFAE5" w14:textId="77777777" w:rsidR="00EA2F34" w:rsidRPr="003C5F94" w:rsidRDefault="00EA2F34" w:rsidP="00BE28D4">
            <w:pPr>
              <w:pStyle w:val="tabletext11"/>
              <w:jc w:val="right"/>
              <w:rPr>
                <w:ins w:id="8304" w:author="Author"/>
              </w:rPr>
            </w:pPr>
          </w:p>
        </w:tc>
        <w:tc>
          <w:tcPr>
            <w:tcW w:w="2040" w:type="dxa"/>
            <w:tcBorders>
              <w:top w:val="nil"/>
              <w:left w:val="nil"/>
              <w:bottom w:val="nil"/>
              <w:right w:val="single" w:sz="6" w:space="0" w:color="auto"/>
            </w:tcBorders>
            <w:hideMark/>
          </w:tcPr>
          <w:p w14:paraId="5098DBC3" w14:textId="77777777" w:rsidR="00EA2F34" w:rsidRPr="003C5F94" w:rsidRDefault="00EA2F34" w:rsidP="00BE28D4">
            <w:pPr>
              <w:pStyle w:val="tabletext11"/>
              <w:tabs>
                <w:tab w:val="decimal" w:pos="850"/>
              </w:tabs>
              <w:rPr>
                <w:ins w:id="8305" w:author="Author"/>
              </w:rPr>
            </w:pPr>
            <w:ins w:id="8306" w:author="Author">
              <w:r w:rsidRPr="003C5F94">
                <w:t>20,000 to 24,999</w:t>
              </w:r>
            </w:ins>
          </w:p>
        </w:tc>
        <w:tc>
          <w:tcPr>
            <w:tcW w:w="360" w:type="dxa"/>
          </w:tcPr>
          <w:p w14:paraId="1333A700" w14:textId="77777777" w:rsidR="00EA2F34" w:rsidRPr="003C5F94" w:rsidRDefault="00EA2F34" w:rsidP="00BE28D4">
            <w:pPr>
              <w:pStyle w:val="tabletext11"/>
              <w:jc w:val="right"/>
              <w:rPr>
                <w:ins w:id="8307" w:author="Author"/>
              </w:rPr>
            </w:pPr>
          </w:p>
        </w:tc>
        <w:tc>
          <w:tcPr>
            <w:tcW w:w="2040" w:type="dxa"/>
            <w:tcBorders>
              <w:top w:val="nil"/>
              <w:left w:val="nil"/>
              <w:bottom w:val="nil"/>
              <w:right w:val="single" w:sz="6" w:space="0" w:color="auto"/>
            </w:tcBorders>
            <w:vAlign w:val="bottom"/>
            <w:hideMark/>
          </w:tcPr>
          <w:p w14:paraId="3F9A78B3" w14:textId="77777777" w:rsidR="00EA2F34" w:rsidRPr="003C5F94" w:rsidRDefault="00EA2F34" w:rsidP="00BE28D4">
            <w:pPr>
              <w:pStyle w:val="tabletext11"/>
              <w:tabs>
                <w:tab w:val="decimal" w:pos="801"/>
              </w:tabs>
              <w:rPr>
                <w:ins w:id="8308" w:author="Author"/>
              </w:rPr>
            </w:pPr>
            <w:ins w:id="8309" w:author="Author">
              <w:r w:rsidRPr="003C5F94">
                <w:t>0.63</w:t>
              </w:r>
            </w:ins>
          </w:p>
        </w:tc>
      </w:tr>
      <w:tr w:rsidR="00EA2F34" w:rsidRPr="003C5F94" w14:paraId="1B2FFE81" w14:textId="77777777" w:rsidTr="00A1082D">
        <w:trPr>
          <w:trHeight w:val="190"/>
          <w:ins w:id="8310" w:author="Author"/>
        </w:trPr>
        <w:tc>
          <w:tcPr>
            <w:tcW w:w="200" w:type="dxa"/>
          </w:tcPr>
          <w:p w14:paraId="61139265" w14:textId="77777777" w:rsidR="00EA2F34" w:rsidRPr="003C5F94" w:rsidRDefault="00EA2F34" w:rsidP="00BE28D4">
            <w:pPr>
              <w:pStyle w:val="tabletext11"/>
              <w:rPr>
                <w:ins w:id="8311" w:author="Author"/>
              </w:rPr>
            </w:pPr>
          </w:p>
        </w:tc>
        <w:tc>
          <w:tcPr>
            <w:tcW w:w="360" w:type="dxa"/>
            <w:tcBorders>
              <w:top w:val="nil"/>
              <w:left w:val="single" w:sz="6" w:space="0" w:color="auto"/>
              <w:bottom w:val="nil"/>
              <w:right w:val="nil"/>
            </w:tcBorders>
          </w:tcPr>
          <w:p w14:paraId="46E40AF3" w14:textId="77777777" w:rsidR="00EA2F34" w:rsidRPr="003C5F94" w:rsidRDefault="00EA2F34" w:rsidP="00BE28D4">
            <w:pPr>
              <w:pStyle w:val="tabletext11"/>
              <w:jc w:val="right"/>
              <w:rPr>
                <w:ins w:id="8312" w:author="Author"/>
              </w:rPr>
            </w:pPr>
          </w:p>
        </w:tc>
        <w:tc>
          <w:tcPr>
            <w:tcW w:w="2040" w:type="dxa"/>
            <w:tcBorders>
              <w:top w:val="nil"/>
              <w:left w:val="nil"/>
              <w:bottom w:val="nil"/>
              <w:right w:val="single" w:sz="6" w:space="0" w:color="auto"/>
            </w:tcBorders>
            <w:hideMark/>
          </w:tcPr>
          <w:p w14:paraId="3584F973" w14:textId="77777777" w:rsidR="00EA2F34" w:rsidRPr="003C5F94" w:rsidRDefault="00EA2F34" w:rsidP="00BE28D4">
            <w:pPr>
              <w:pStyle w:val="tabletext11"/>
              <w:tabs>
                <w:tab w:val="decimal" w:pos="850"/>
              </w:tabs>
              <w:rPr>
                <w:ins w:id="8313" w:author="Author"/>
              </w:rPr>
            </w:pPr>
            <w:ins w:id="8314" w:author="Author">
              <w:r w:rsidRPr="003C5F94">
                <w:t>25,000 to 29,999</w:t>
              </w:r>
            </w:ins>
          </w:p>
        </w:tc>
        <w:tc>
          <w:tcPr>
            <w:tcW w:w="360" w:type="dxa"/>
          </w:tcPr>
          <w:p w14:paraId="49627D34" w14:textId="77777777" w:rsidR="00EA2F34" w:rsidRPr="003C5F94" w:rsidRDefault="00EA2F34" w:rsidP="00BE28D4">
            <w:pPr>
              <w:pStyle w:val="tabletext11"/>
              <w:jc w:val="right"/>
              <w:rPr>
                <w:ins w:id="8315" w:author="Author"/>
              </w:rPr>
            </w:pPr>
          </w:p>
        </w:tc>
        <w:tc>
          <w:tcPr>
            <w:tcW w:w="2040" w:type="dxa"/>
            <w:tcBorders>
              <w:top w:val="nil"/>
              <w:left w:val="nil"/>
              <w:bottom w:val="nil"/>
              <w:right w:val="single" w:sz="6" w:space="0" w:color="auto"/>
            </w:tcBorders>
            <w:vAlign w:val="bottom"/>
            <w:hideMark/>
          </w:tcPr>
          <w:p w14:paraId="626A1838" w14:textId="77777777" w:rsidR="00EA2F34" w:rsidRPr="003C5F94" w:rsidRDefault="00EA2F34" w:rsidP="00BE28D4">
            <w:pPr>
              <w:pStyle w:val="tabletext11"/>
              <w:tabs>
                <w:tab w:val="decimal" w:pos="801"/>
              </w:tabs>
              <w:rPr>
                <w:ins w:id="8316" w:author="Author"/>
              </w:rPr>
            </w:pPr>
            <w:ins w:id="8317" w:author="Author">
              <w:r w:rsidRPr="003C5F94">
                <w:t>0.70</w:t>
              </w:r>
            </w:ins>
          </w:p>
        </w:tc>
      </w:tr>
      <w:tr w:rsidR="00EA2F34" w:rsidRPr="003C5F94" w14:paraId="7238FDDE" w14:textId="77777777" w:rsidTr="00A1082D">
        <w:trPr>
          <w:trHeight w:val="190"/>
          <w:ins w:id="8318" w:author="Author"/>
        </w:trPr>
        <w:tc>
          <w:tcPr>
            <w:tcW w:w="200" w:type="dxa"/>
          </w:tcPr>
          <w:p w14:paraId="1B434C65" w14:textId="77777777" w:rsidR="00EA2F34" w:rsidRPr="003C5F94" w:rsidRDefault="00EA2F34" w:rsidP="00BE28D4">
            <w:pPr>
              <w:pStyle w:val="tabletext11"/>
              <w:rPr>
                <w:ins w:id="8319" w:author="Author"/>
              </w:rPr>
            </w:pPr>
          </w:p>
        </w:tc>
        <w:tc>
          <w:tcPr>
            <w:tcW w:w="360" w:type="dxa"/>
            <w:tcBorders>
              <w:top w:val="nil"/>
              <w:left w:val="single" w:sz="6" w:space="0" w:color="auto"/>
              <w:bottom w:val="nil"/>
              <w:right w:val="nil"/>
            </w:tcBorders>
          </w:tcPr>
          <w:p w14:paraId="7FD674A3" w14:textId="77777777" w:rsidR="00EA2F34" w:rsidRPr="003C5F94" w:rsidRDefault="00EA2F34" w:rsidP="00BE28D4">
            <w:pPr>
              <w:pStyle w:val="tabletext11"/>
              <w:jc w:val="right"/>
              <w:rPr>
                <w:ins w:id="8320" w:author="Author"/>
              </w:rPr>
            </w:pPr>
          </w:p>
        </w:tc>
        <w:tc>
          <w:tcPr>
            <w:tcW w:w="2040" w:type="dxa"/>
            <w:tcBorders>
              <w:top w:val="nil"/>
              <w:left w:val="nil"/>
              <w:bottom w:val="nil"/>
              <w:right w:val="single" w:sz="6" w:space="0" w:color="auto"/>
            </w:tcBorders>
            <w:hideMark/>
          </w:tcPr>
          <w:p w14:paraId="61458906" w14:textId="77777777" w:rsidR="00EA2F34" w:rsidRPr="003C5F94" w:rsidRDefault="00EA2F34" w:rsidP="00BE28D4">
            <w:pPr>
              <w:pStyle w:val="tabletext11"/>
              <w:tabs>
                <w:tab w:val="decimal" w:pos="850"/>
              </w:tabs>
              <w:rPr>
                <w:ins w:id="8321" w:author="Author"/>
              </w:rPr>
            </w:pPr>
            <w:ins w:id="8322" w:author="Author">
              <w:r w:rsidRPr="003C5F94">
                <w:t>30,000 to 34,999</w:t>
              </w:r>
            </w:ins>
          </w:p>
        </w:tc>
        <w:tc>
          <w:tcPr>
            <w:tcW w:w="360" w:type="dxa"/>
          </w:tcPr>
          <w:p w14:paraId="43A6961A" w14:textId="77777777" w:rsidR="00EA2F34" w:rsidRPr="003C5F94" w:rsidRDefault="00EA2F34" w:rsidP="00BE28D4">
            <w:pPr>
              <w:pStyle w:val="tabletext11"/>
              <w:jc w:val="right"/>
              <w:rPr>
                <w:ins w:id="8323" w:author="Author"/>
              </w:rPr>
            </w:pPr>
          </w:p>
        </w:tc>
        <w:tc>
          <w:tcPr>
            <w:tcW w:w="2040" w:type="dxa"/>
            <w:tcBorders>
              <w:top w:val="nil"/>
              <w:left w:val="nil"/>
              <w:bottom w:val="nil"/>
              <w:right w:val="single" w:sz="6" w:space="0" w:color="auto"/>
            </w:tcBorders>
            <w:vAlign w:val="bottom"/>
            <w:hideMark/>
          </w:tcPr>
          <w:p w14:paraId="68D94500" w14:textId="77777777" w:rsidR="00EA2F34" w:rsidRPr="003C5F94" w:rsidRDefault="00EA2F34" w:rsidP="00BE28D4">
            <w:pPr>
              <w:pStyle w:val="tabletext11"/>
              <w:tabs>
                <w:tab w:val="decimal" w:pos="801"/>
              </w:tabs>
              <w:rPr>
                <w:ins w:id="8324" w:author="Author"/>
              </w:rPr>
            </w:pPr>
            <w:ins w:id="8325" w:author="Author">
              <w:r w:rsidRPr="003C5F94">
                <w:t>0.77</w:t>
              </w:r>
            </w:ins>
          </w:p>
        </w:tc>
      </w:tr>
      <w:tr w:rsidR="00EA2F34" w:rsidRPr="003C5F94" w14:paraId="067D2E59" w14:textId="77777777" w:rsidTr="00A1082D">
        <w:trPr>
          <w:trHeight w:val="190"/>
          <w:ins w:id="8326" w:author="Author"/>
        </w:trPr>
        <w:tc>
          <w:tcPr>
            <w:tcW w:w="200" w:type="dxa"/>
          </w:tcPr>
          <w:p w14:paraId="0F702AEF" w14:textId="77777777" w:rsidR="00EA2F34" w:rsidRPr="003C5F94" w:rsidRDefault="00EA2F34" w:rsidP="00BE28D4">
            <w:pPr>
              <w:pStyle w:val="tabletext11"/>
              <w:rPr>
                <w:ins w:id="8327" w:author="Author"/>
              </w:rPr>
            </w:pPr>
          </w:p>
        </w:tc>
        <w:tc>
          <w:tcPr>
            <w:tcW w:w="360" w:type="dxa"/>
            <w:tcBorders>
              <w:top w:val="nil"/>
              <w:left w:val="single" w:sz="6" w:space="0" w:color="auto"/>
              <w:bottom w:val="nil"/>
              <w:right w:val="nil"/>
            </w:tcBorders>
          </w:tcPr>
          <w:p w14:paraId="5D2BBAE9" w14:textId="77777777" w:rsidR="00EA2F34" w:rsidRPr="003C5F94" w:rsidRDefault="00EA2F34" w:rsidP="00BE28D4">
            <w:pPr>
              <w:pStyle w:val="tabletext11"/>
              <w:jc w:val="right"/>
              <w:rPr>
                <w:ins w:id="8328" w:author="Author"/>
              </w:rPr>
            </w:pPr>
          </w:p>
        </w:tc>
        <w:tc>
          <w:tcPr>
            <w:tcW w:w="2040" w:type="dxa"/>
            <w:tcBorders>
              <w:top w:val="nil"/>
              <w:left w:val="nil"/>
              <w:bottom w:val="nil"/>
              <w:right w:val="single" w:sz="6" w:space="0" w:color="auto"/>
            </w:tcBorders>
            <w:hideMark/>
          </w:tcPr>
          <w:p w14:paraId="71AE5D4D" w14:textId="77777777" w:rsidR="00EA2F34" w:rsidRPr="003C5F94" w:rsidRDefault="00EA2F34" w:rsidP="00BE28D4">
            <w:pPr>
              <w:pStyle w:val="tabletext11"/>
              <w:tabs>
                <w:tab w:val="decimal" w:pos="850"/>
              </w:tabs>
              <w:rPr>
                <w:ins w:id="8329" w:author="Author"/>
              </w:rPr>
            </w:pPr>
            <w:ins w:id="8330" w:author="Author">
              <w:r w:rsidRPr="003C5F94">
                <w:t>35,000 to 39,999</w:t>
              </w:r>
            </w:ins>
          </w:p>
        </w:tc>
        <w:tc>
          <w:tcPr>
            <w:tcW w:w="360" w:type="dxa"/>
          </w:tcPr>
          <w:p w14:paraId="493E38F3" w14:textId="77777777" w:rsidR="00EA2F34" w:rsidRPr="003C5F94" w:rsidRDefault="00EA2F34" w:rsidP="00BE28D4">
            <w:pPr>
              <w:pStyle w:val="tabletext11"/>
              <w:jc w:val="right"/>
              <w:rPr>
                <w:ins w:id="8331" w:author="Author"/>
              </w:rPr>
            </w:pPr>
          </w:p>
        </w:tc>
        <w:tc>
          <w:tcPr>
            <w:tcW w:w="2040" w:type="dxa"/>
            <w:tcBorders>
              <w:top w:val="nil"/>
              <w:left w:val="nil"/>
              <w:bottom w:val="nil"/>
              <w:right w:val="single" w:sz="6" w:space="0" w:color="auto"/>
            </w:tcBorders>
            <w:vAlign w:val="bottom"/>
            <w:hideMark/>
          </w:tcPr>
          <w:p w14:paraId="731BA45B" w14:textId="77777777" w:rsidR="00EA2F34" w:rsidRPr="003C5F94" w:rsidRDefault="00EA2F34" w:rsidP="00BE28D4">
            <w:pPr>
              <w:pStyle w:val="tabletext11"/>
              <w:tabs>
                <w:tab w:val="decimal" w:pos="801"/>
              </w:tabs>
              <w:rPr>
                <w:ins w:id="8332" w:author="Author"/>
              </w:rPr>
            </w:pPr>
            <w:ins w:id="8333" w:author="Author">
              <w:r w:rsidRPr="003C5F94">
                <w:t>0.81</w:t>
              </w:r>
            </w:ins>
          </w:p>
        </w:tc>
      </w:tr>
      <w:tr w:rsidR="00EA2F34" w:rsidRPr="003C5F94" w14:paraId="6E1D8B68" w14:textId="77777777" w:rsidTr="00A1082D">
        <w:trPr>
          <w:trHeight w:val="190"/>
          <w:ins w:id="8334" w:author="Author"/>
        </w:trPr>
        <w:tc>
          <w:tcPr>
            <w:tcW w:w="200" w:type="dxa"/>
          </w:tcPr>
          <w:p w14:paraId="0B67C668" w14:textId="77777777" w:rsidR="00EA2F34" w:rsidRPr="003C5F94" w:rsidRDefault="00EA2F34" w:rsidP="00BE28D4">
            <w:pPr>
              <w:pStyle w:val="tabletext11"/>
              <w:rPr>
                <w:ins w:id="8335" w:author="Author"/>
              </w:rPr>
            </w:pPr>
          </w:p>
        </w:tc>
        <w:tc>
          <w:tcPr>
            <w:tcW w:w="360" w:type="dxa"/>
            <w:tcBorders>
              <w:top w:val="nil"/>
              <w:left w:val="single" w:sz="6" w:space="0" w:color="auto"/>
              <w:bottom w:val="nil"/>
              <w:right w:val="nil"/>
            </w:tcBorders>
          </w:tcPr>
          <w:p w14:paraId="27332E7E" w14:textId="77777777" w:rsidR="00EA2F34" w:rsidRPr="003C5F94" w:rsidRDefault="00EA2F34" w:rsidP="00BE28D4">
            <w:pPr>
              <w:pStyle w:val="tabletext11"/>
              <w:jc w:val="right"/>
              <w:rPr>
                <w:ins w:id="8336" w:author="Author"/>
              </w:rPr>
            </w:pPr>
          </w:p>
        </w:tc>
        <w:tc>
          <w:tcPr>
            <w:tcW w:w="2040" w:type="dxa"/>
            <w:tcBorders>
              <w:top w:val="nil"/>
              <w:left w:val="nil"/>
              <w:bottom w:val="nil"/>
              <w:right w:val="single" w:sz="6" w:space="0" w:color="auto"/>
            </w:tcBorders>
            <w:hideMark/>
          </w:tcPr>
          <w:p w14:paraId="718B5FC7" w14:textId="77777777" w:rsidR="00EA2F34" w:rsidRPr="003C5F94" w:rsidRDefault="00EA2F34" w:rsidP="00BE28D4">
            <w:pPr>
              <w:pStyle w:val="tabletext11"/>
              <w:tabs>
                <w:tab w:val="decimal" w:pos="850"/>
              </w:tabs>
              <w:rPr>
                <w:ins w:id="8337" w:author="Author"/>
              </w:rPr>
            </w:pPr>
            <w:ins w:id="8338" w:author="Author">
              <w:r w:rsidRPr="003C5F94">
                <w:t>40,000 to 44,999</w:t>
              </w:r>
            </w:ins>
          </w:p>
        </w:tc>
        <w:tc>
          <w:tcPr>
            <w:tcW w:w="360" w:type="dxa"/>
          </w:tcPr>
          <w:p w14:paraId="0AE6447D" w14:textId="77777777" w:rsidR="00EA2F34" w:rsidRPr="003C5F94" w:rsidRDefault="00EA2F34" w:rsidP="00BE28D4">
            <w:pPr>
              <w:pStyle w:val="tabletext11"/>
              <w:jc w:val="right"/>
              <w:rPr>
                <w:ins w:id="8339" w:author="Author"/>
              </w:rPr>
            </w:pPr>
          </w:p>
        </w:tc>
        <w:tc>
          <w:tcPr>
            <w:tcW w:w="2040" w:type="dxa"/>
            <w:tcBorders>
              <w:top w:val="nil"/>
              <w:left w:val="nil"/>
              <w:bottom w:val="nil"/>
              <w:right w:val="single" w:sz="6" w:space="0" w:color="auto"/>
            </w:tcBorders>
            <w:vAlign w:val="bottom"/>
            <w:hideMark/>
          </w:tcPr>
          <w:p w14:paraId="3EDE382A" w14:textId="77777777" w:rsidR="00EA2F34" w:rsidRPr="003C5F94" w:rsidRDefault="00EA2F34" w:rsidP="00BE28D4">
            <w:pPr>
              <w:pStyle w:val="tabletext11"/>
              <w:tabs>
                <w:tab w:val="decimal" w:pos="801"/>
              </w:tabs>
              <w:rPr>
                <w:ins w:id="8340" w:author="Author"/>
              </w:rPr>
            </w:pPr>
            <w:ins w:id="8341" w:author="Author">
              <w:r w:rsidRPr="003C5F94">
                <w:t>0.83</w:t>
              </w:r>
            </w:ins>
          </w:p>
        </w:tc>
      </w:tr>
      <w:tr w:rsidR="00EA2F34" w:rsidRPr="003C5F94" w14:paraId="2ABE14C3" w14:textId="77777777" w:rsidTr="00A1082D">
        <w:trPr>
          <w:trHeight w:val="190"/>
          <w:ins w:id="8342" w:author="Author"/>
        </w:trPr>
        <w:tc>
          <w:tcPr>
            <w:tcW w:w="200" w:type="dxa"/>
          </w:tcPr>
          <w:p w14:paraId="7E7A010D" w14:textId="77777777" w:rsidR="00EA2F34" w:rsidRPr="003C5F94" w:rsidRDefault="00EA2F34" w:rsidP="00BE28D4">
            <w:pPr>
              <w:pStyle w:val="tabletext11"/>
              <w:rPr>
                <w:ins w:id="8343" w:author="Author"/>
              </w:rPr>
            </w:pPr>
          </w:p>
        </w:tc>
        <w:tc>
          <w:tcPr>
            <w:tcW w:w="360" w:type="dxa"/>
            <w:tcBorders>
              <w:top w:val="nil"/>
              <w:left w:val="single" w:sz="6" w:space="0" w:color="auto"/>
              <w:bottom w:val="nil"/>
              <w:right w:val="nil"/>
            </w:tcBorders>
          </w:tcPr>
          <w:p w14:paraId="29873BB2" w14:textId="77777777" w:rsidR="00EA2F34" w:rsidRPr="003C5F94" w:rsidRDefault="00EA2F34" w:rsidP="00BE28D4">
            <w:pPr>
              <w:pStyle w:val="tabletext11"/>
              <w:jc w:val="right"/>
              <w:rPr>
                <w:ins w:id="8344" w:author="Author"/>
              </w:rPr>
            </w:pPr>
          </w:p>
        </w:tc>
        <w:tc>
          <w:tcPr>
            <w:tcW w:w="2040" w:type="dxa"/>
            <w:tcBorders>
              <w:top w:val="nil"/>
              <w:left w:val="nil"/>
              <w:bottom w:val="nil"/>
              <w:right w:val="single" w:sz="6" w:space="0" w:color="auto"/>
            </w:tcBorders>
            <w:hideMark/>
          </w:tcPr>
          <w:p w14:paraId="4409EBC3" w14:textId="77777777" w:rsidR="00EA2F34" w:rsidRPr="003C5F94" w:rsidRDefault="00EA2F34" w:rsidP="00BE28D4">
            <w:pPr>
              <w:pStyle w:val="tabletext11"/>
              <w:tabs>
                <w:tab w:val="decimal" w:pos="850"/>
              </w:tabs>
              <w:rPr>
                <w:ins w:id="8345" w:author="Author"/>
              </w:rPr>
            </w:pPr>
            <w:ins w:id="8346" w:author="Author">
              <w:r w:rsidRPr="003C5F94">
                <w:t>45,000 to 49,999</w:t>
              </w:r>
            </w:ins>
          </w:p>
        </w:tc>
        <w:tc>
          <w:tcPr>
            <w:tcW w:w="360" w:type="dxa"/>
          </w:tcPr>
          <w:p w14:paraId="4BA67859" w14:textId="77777777" w:rsidR="00EA2F34" w:rsidRPr="003C5F94" w:rsidRDefault="00EA2F34" w:rsidP="00BE28D4">
            <w:pPr>
              <w:pStyle w:val="tabletext11"/>
              <w:jc w:val="right"/>
              <w:rPr>
                <w:ins w:id="8347" w:author="Author"/>
              </w:rPr>
            </w:pPr>
          </w:p>
        </w:tc>
        <w:tc>
          <w:tcPr>
            <w:tcW w:w="2040" w:type="dxa"/>
            <w:tcBorders>
              <w:top w:val="nil"/>
              <w:left w:val="nil"/>
              <w:bottom w:val="nil"/>
              <w:right w:val="single" w:sz="6" w:space="0" w:color="auto"/>
            </w:tcBorders>
            <w:vAlign w:val="bottom"/>
            <w:hideMark/>
          </w:tcPr>
          <w:p w14:paraId="4C63C65F" w14:textId="77777777" w:rsidR="00EA2F34" w:rsidRPr="003C5F94" w:rsidRDefault="00EA2F34" w:rsidP="00BE28D4">
            <w:pPr>
              <w:pStyle w:val="tabletext11"/>
              <w:tabs>
                <w:tab w:val="decimal" w:pos="801"/>
              </w:tabs>
              <w:rPr>
                <w:ins w:id="8348" w:author="Author"/>
              </w:rPr>
            </w:pPr>
            <w:ins w:id="8349" w:author="Author">
              <w:r w:rsidRPr="003C5F94">
                <w:t>0.86</w:t>
              </w:r>
            </w:ins>
          </w:p>
        </w:tc>
      </w:tr>
      <w:tr w:rsidR="00EA2F34" w:rsidRPr="003C5F94" w14:paraId="016CF6DD" w14:textId="77777777" w:rsidTr="00A1082D">
        <w:trPr>
          <w:trHeight w:val="190"/>
          <w:ins w:id="8350" w:author="Author"/>
        </w:trPr>
        <w:tc>
          <w:tcPr>
            <w:tcW w:w="200" w:type="dxa"/>
          </w:tcPr>
          <w:p w14:paraId="592F460B" w14:textId="77777777" w:rsidR="00EA2F34" w:rsidRPr="003C5F94" w:rsidRDefault="00EA2F34" w:rsidP="00BE28D4">
            <w:pPr>
              <w:pStyle w:val="tabletext11"/>
              <w:rPr>
                <w:ins w:id="8351" w:author="Author"/>
              </w:rPr>
            </w:pPr>
          </w:p>
        </w:tc>
        <w:tc>
          <w:tcPr>
            <w:tcW w:w="360" w:type="dxa"/>
            <w:tcBorders>
              <w:top w:val="nil"/>
              <w:left w:val="single" w:sz="6" w:space="0" w:color="auto"/>
              <w:bottom w:val="nil"/>
              <w:right w:val="nil"/>
            </w:tcBorders>
          </w:tcPr>
          <w:p w14:paraId="059EFF99" w14:textId="77777777" w:rsidR="00EA2F34" w:rsidRPr="003C5F94" w:rsidRDefault="00EA2F34" w:rsidP="00BE28D4">
            <w:pPr>
              <w:pStyle w:val="tabletext11"/>
              <w:jc w:val="right"/>
              <w:rPr>
                <w:ins w:id="8352" w:author="Author"/>
              </w:rPr>
            </w:pPr>
          </w:p>
        </w:tc>
        <w:tc>
          <w:tcPr>
            <w:tcW w:w="2040" w:type="dxa"/>
            <w:tcBorders>
              <w:top w:val="nil"/>
              <w:left w:val="nil"/>
              <w:bottom w:val="nil"/>
              <w:right w:val="single" w:sz="6" w:space="0" w:color="auto"/>
            </w:tcBorders>
            <w:hideMark/>
          </w:tcPr>
          <w:p w14:paraId="3FC03DC4" w14:textId="77777777" w:rsidR="00EA2F34" w:rsidRPr="003C5F94" w:rsidRDefault="00EA2F34" w:rsidP="00BE28D4">
            <w:pPr>
              <w:pStyle w:val="tabletext11"/>
              <w:tabs>
                <w:tab w:val="decimal" w:pos="850"/>
              </w:tabs>
              <w:rPr>
                <w:ins w:id="8353" w:author="Author"/>
              </w:rPr>
            </w:pPr>
            <w:ins w:id="8354" w:author="Author">
              <w:r w:rsidRPr="003C5F94">
                <w:t>50,000 to 54,999</w:t>
              </w:r>
            </w:ins>
          </w:p>
        </w:tc>
        <w:tc>
          <w:tcPr>
            <w:tcW w:w="360" w:type="dxa"/>
          </w:tcPr>
          <w:p w14:paraId="4D0E4FFC" w14:textId="77777777" w:rsidR="00EA2F34" w:rsidRPr="003C5F94" w:rsidRDefault="00EA2F34" w:rsidP="00BE28D4">
            <w:pPr>
              <w:pStyle w:val="tabletext11"/>
              <w:jc w:val="right"/>
              <w:rPr>
                <w:ins w:id="8355" w:author="Author"/>
              </w:rPr>
            </w:pPr>
          </w:p>
        </w:tc>
        <w:tc>
          <w:tcPr>
            <w:tcW w:w="2040" w:type="dxa"/>
            <w:tcBorders>
              <w:top w:val="nil"/>
              <w:left w:val="nil"/>
              <w:bottom w:val="nil"/>
              <w:right w:val="single" w:sz="6" w:space="0" w:color="auto"/>
            </w:tcBorders>
            <w:vAlign w:val="bottom"/>
            <w:hideMark/>
          </w:tcPr>
          <w:p w14:paraId="391F50D6" w14:textId="77777777" w:rsidR="00EA2F34" w:rsidRPr="003C5F94" w:rsidRDefault="00EA2F34" w:rsidP="00BE28D4">
            <w:pPr>
              <w:pStyle w:val="tabletext11"/>
              <w:tabs>
                <w:tab w:val="decimal" w:pos="801"/>
              </w:tabs>
              <w:rPr>
                <w:ins w:id="8356" w:author="Author"/>
              </w:rPr>
            </w:pPr>
            <w:ins w:id="8357" w:author="Author">
              <w:r w:rsidRPr="003C5F94">
                <w:t>0.88</w:t>
              </w:r>
            </w:ins>
          </w:p>
        </w:tc>
      </w:tr>
      <w:tr w:rsidR="00EA2F34" w:rsidRPr="003C5F94" w14:paraId="7ACA4F16" w14:textId="77777777" w:rsidTr="00A1082D">
        <w:trPr>
          <w:trHeight w:val="190"/>
          <w:ins w:id="8358" w:author="Author"/>
        </w:trPr>
        <w:tc>
          <w:tcPr>
            <w:tcW w:w="200" w:type="dxa"/>
          </w:tcPr>
          <w:p w14:paraId="4C473CF3" w14:textId="77777777" w:rsidR="00EA2F34" w:rsidRPr="003C5F94" w:rsidRDefault="00EA2F34" w:rsidP="00BE28D4">
            <w:pPr>
              <w:pStyle w:val="tabletext11"/>
              <w:rPr>
                <w:ins w:id="8359" w:author="Author"/>
              </w:rPr>
            </w:pPr>
          </w:p>
        </w:tc>
        <w:tc>
          <w:tcPr>
            <w:tcW w:w="360" w:type="dxa"/>
            <w:tcBorders>
              <w:top w:val="nil"/>
              <w:left w:val="single" w:sz="6" w:space="0" w:color="auto"/>
              <w:bottom w:val="nil"/>
              <w:right w:val="nil"/>
            </w:tcBorders>
          </w:tcPr>
          <w:p w14:paraId="63FA06C0" w14:textId="77777777" w:rsidR="00EA2F34" w:rsidRPr="003C5F94" w:rsidRDefault="00EA2F34" w:rsidP="00BE28D4">
            <w:pPr>
              <w:pStyle w:val="tabletext11"/>
              <w:jc w:val="right"/>
              <w:rPr>
                <w:ins w:id="8360" w:author="Author"/>
              </w:rPr>
            </w:pPr>
          </w:p>
        </w:tc>
        <w:tc>
          <w:tcPr>
            <w:tcW w:w="2040" w:type="dxa"/>
            <w:tcBorders>
              <w:top w:val="nil"/>
              <w:left w:val="nil"/>
              <w:bottom w:val="nil"/>
              <w:right w:val="single" w:sz="6" w:space="0" w:color="auto"/>
            </w:tcBorders>
            <w:hideMark/>
          </w:tcPr>
          <w:p w14:paraId="09E1DC34" w14:textId="77777777" w:rsidR="00EA2F34" w:rsidRPr="003C5F94" w:rsidRDefault="00EA2F34" w:rsidP="00BE28D4">
            <w:pPr>
              <w:pStyle w:val="tabletext11"/>
              <w:tabs>
                <w:tab w:val="decimal" w:pos="850"/>
              </w:tabs>
              <w:rPr>
                <w:ins w:id="8361" w:author="Author"/>
              </w:rPr>
            </w:pPr>
            <w:ins w:id="8362" w:author="Author">
              <w:r w:rsidRPr="003C5F94">
                <w:t>55,000 to 64,999</w:t>
              </w:r>
            </w:ins>
          </w:p>
        </w:tc>
        <w:tc>
          <w:tcPr>
            <w:tcW w:w="360" w:type="dxa"/>
          </w:tcPr>
          <w:p w14:paraId="38C9724F" w14:textId="77777777" w:rsidR="00EA2F34" w:rsidRPr="003C5F94" w:rsidRDefault="00EA2F34" w:rsidP="00BE28D4">
            <w:pPr>
              <w:pStyle w:val="tabletext11"/>
              <w:jc w:val="right"/>
              <w:rPr>
                <w:ins w:id="8363" w:author="Author"/>
              </w:rPr>
            </w:pPr>
          </w:p>
        </w:tc>
        <w:tc>
          <w:tcPr>
            <w:tcW w:w="2040" w:type="dxa"/>
            <w:tcBorders>
              <w:top w:val="nil"/>
              <w:left w:val="nil"/>
              <w:bottom w:val="nil"/>
              <w:right w:val="single" w:sz="6" w:space="0" w:color="auto"/>
            </w:tcBorders>
            <w:vAlign w:val="bottom"/>
            <w:hideMark/>
          </w:tcPr>
          <w:p w14:paraId="23331C1D" w14:textId="77777777" w:rsidR="00EA2F34" w:rsidRPr="003C5F94" w:rsidRDefault="00EA2F34" w:rsidP="00BE28D4">
            <w:pPr>
              <w:pStyle w:val="tabletext11"/>
              <w:tabs>
                <w:tab w:val="decimal" w:pos="801"/>
              </w:tabs>
              <w:rPr>
                <w:ins w:id="8364" w:author="Author"/>
              </w:rPr>
            </w:pPr>
            <w:ins w:id="8365" w:author="Author">
              <w:r w:rsidRPr="003C5F94">
                <w:t>0.91</w:t>
              </w:r>
            </w:ins>
          </w:p>
        </w:tc>
      </w:tr>
      <w:tr w:rsidR="00EA2F34" w:rsidRPr="003C5F94" w14:paraId="16DFAEB9" w14:textId="77777777" w:rsidTr="00A1082D">
        <w:trPr>
          <w:trHeight w:val="190"/>
          <w:ins w:id="8366" w:author="Author"/>
        </w:trPr>
        <w:tc>
          <w:tcPr>
            <w:tcW w:w="200" w:type="dxa"/>
          </w:tcPr>
          <w:p w14:paraId="3E48F4EE" w14:textId="77777777" w:rsidR="00EA2F34" w:rsidRPr="003C5F94" w:rsidRDefault="00EA2F34" w:rsidP="00BE28D4">
            <w:pPr>
              <w:pStyle w:val="tabletext11"/>
              <w:rPr>
                <w:ins w:id="8367" w:author="Author"/>
              </w:rPr>
            </w:pPr>
          </w:p>
        </w:tc>
        <w:tc>
          <w:tcPr>
            <w:tcW w:w="360" w:type="dxa"/>
            <w:tcBorders>
              <w:top w:val="nil"/>
              <w:left w:val="single" w:sz="6" w:space="0" w:color="auto"/>
              <w:bottom w:val="nil"/>
              <w:right w:val="nil"/>
            </w:tcBorders>
          </w:tcPr>
          <w:p w14:paraId="0FE924B5" w14:textId="77777777" w:rsidR="00EA2F34" w:rsidRPr="003C5F94" w:rsidRDefault="00EA2F34" w:rsidP="00BE28D4">
            <w:pPr>
              <w:pStyle w:val="tabletext11"/>
              <w:jc w:val="right"/>
              <w:rPr>
                <w:ins w:id="8368" w:author="Author"/>
              </w:rPr>
            </w:pPr>
          </w:p>
        </w:tc>
        <w:tc>
          <w:tcPr>
            <w:tcW w:w="2040" w:type="dxa"/>
            <w:tcBorders>
              <w:top w:val="nil"/>
              <w:left w:val="nil"/>
              <w:bottom w:val="nil"/>
              <w:right w:val="single" w:sz="6" w:space="0" w:color="auto"/>
            </w:tcBorders>
            <w:hideMark/>
          </w:tcPr>
          <w:p w14:paraId="7E31E9D9" w14:textId="77777777" w:rsidR="00EA2F34" w:rsidRPr="003C5F94" w:rsidRDefault="00EA2F34" w:rsidP="00BE28D4">
            <w:pPr>
              <w:pStyle w:val="tabletext11"/>
              <w:tabs>
                <w:tab w:val="decimal" w:pos="850"/>
              </w:tabs>
              <w:rPr>
                <w:ins w:id="8369" w:author="Author"/>
              </w:rPr>
            </w:pPr>
            <w:ins w:id="8370" w:author="Author">
              <w:r w:rsidRPr="003C5F94">
                <w:t>65,000 to 74,999</w:t>
              </w:r>
            </w:ins>
          </w:p>
        </w:tc>
        <w:tc>
          <w:tcPr>
            <w:tcW w:w="360" w:type="dxa"/>
          </w:tcPr>
          <w:p w14:paraId="5BE52F94" w14:textId="77777777" w:rsidR="00EA2F34" w:rsidRPr="003C5F94" w:rsidRDefault="00EA2F34" w:rsidP="00BE28D4">
            <w:pPr>
              <w:pStyle w:val="tabletext11"/>
              <w:jc w:val="right"/>
              <w:rPr>
                <w:ins w:id="8371" w:author="Author"/>
              </w:rPr>
            </w:pPr>
          </w:p>
        </w:tc>
        <w:tc>
          <w:tcPr>
            <w:tcW w:w="2040" w:type="dxa"/>
            <w:tcBorders>
              <w:top w:val="nil"/>
              <w:left w:val="nil"/>
              <w:bottom w:val="nil"/>
              <w:right w:val="single" w:sz="6" w:space="0" w:color="auto"/>
            </w:tcBorders>
            <w:vAlign w:val="bottom"/>
            <w:hideMark/>
          </w:tcPr>
          <w:p w14:paraId="025F2373" w14:textId="77777777" w:rsidR="00EA2F34" w:rsidRPr="003C5F94" w:rsidRDefault="00EA2F34" w:rsidP="00BE28D4">
            <w:pPr>
              <w:pStyle w:val="tabletext11"/>
              <w:tabs>
                <w:tab w:val="decimal" w:pos="801"/>
              </w:tabs>
              <w:rPr>
                <w:ins w:id="8372" w:author="Author"/>
              </w:rPr>
            </w:pPr>
            <w:ins w:id="8373" w:author="Author">
              <w:r w:rsidRPr="003C5F94">
                <w:t>0.95</w:t>
              </w:r>
            </w:ins>
          </w:p>
        </w:tc>
      </w:tr>
      <w:tr w:rsidR="00EA2F34" w:rsidRPr="003C5F94" w14:paraId="118F2C7B" w14:textId="77777777" w:rsidTr="00A1082D">
        <w:trPr>
          <w:trHeight w:val="190"/>
          <w:ins w:id="8374" w:author="Author"/>
        </w:trPr>
        <w:tc>
          <w:tcPr>
            <w:tcW w:w="200" w:type="dxa"/>
          </w:tcPr>
          <w:p w14:paraId="1E3EAEAD" w14:textId="77777777" w:rsidR="00EA2F34" w:rsidRPr="003C5F94" w:rsidRDefault="00EA2F34" w:rsidP="00BE28D4">
            <w:pPr>
              <w:pStyle w:val="tabletext11"/>
              <w:rPr>
                <w:ins w:id="8375" w:author="Author"/>
              </w:rPr>
            </w:pPr>
          </w:p>
        </w:tc>
        <w:tc>
          <w:tcPr>
            <w:tcW w:w="360" w:type="dxa"/>
            <w:tcBorders>
              <w:top w:val="nil"/>
              <w:left w:val="single" w:sz="6" w:space="0" w:color="auto"/>
              <w:bottom w:val="nil"/>
              <w:right w:val="nil"/>
            </w:tcBorders>
          </w:tcPr>
          <w:p w14:paraId="65BFE78E" w14:textId="77777777" w:rsidR="00EA2F34" w:rsidRPr="003C5F94" w:rsidRDefault="00EA2F34" w:rsidP="00BE28D4">
            <w:pPr>
              <w:pStyle w:val="tabletext11"/>
              <w:jc w:val="right"/>
              <w:rPr>
                <w:ins w:id="8376" w:author="Author"/>
              </w:rPr>
            </w:pPr>
          </w:p>
        </w:tc>
        <w:tc>
          <w:tcPr>
            <w:tcW w:w="2040" w:type="dxa"/>
            <w:tcBorders>
              <w:top w:val="nil"/>
              <w:left w:val="nil"/>
              <w:bottom w:val="nil"/>
              <w:right w:val="single" w:sz="6" w:space="0" w:color="auto"/>
            </w:tcBorders>
            <w:hideMark/>
          </w:tcPr>
          <w:p w14:paraId="0E232215" w14:textId="77777777" w:rsidR="00EA2F34" w:rsidRPr="003C5F94" w:rsidRDefault="00EA2F34" w:rsidP="00BE28D4">
            <w:pPr>
              <w:pStyle w:val="tabletext11"/>
              <w:tabs>
                <w:tab w:val="decimal" w:pos="850"/>
              </w:tabs>
              <w:rPr>
                <w:ins w:id="8377" w:author="Author"/>
              </w:rPr>
            </w:pPr>
            <w:ins w:id="8378" w:author="Author">
              <w:r w:rsidRPr="003C5F94">
                <w:t>75,000 to 84,999</w:t>
              </w:r>
            </w:ins>
          </w:p>
        </w:tc>
        <w:tc>
          <w:tcPr>
            <w:tcW w:w="360" w:type="dxa"/>
          </w:tcPr>
          <w:p w14:paraId="74DF3DE4" w14:textId="77777777" w:rsidR="00EA2F34" w:rsidRPr="003C5F94" w:rsidRDefault="00EA2F34" w:rsidP="00BE28D4">
            <w:pPr>
              <w:pStyle w:val="tabletext11"/>
              <w:jc w:val="right"/>
              <w:rPr>
                <w:ins w:id="8379" w:author="Author"/>
              </w:rPr>
            </w:pPr>
          </w:p>
        </w:tc>
        <w:tc>
          <w:tcPr>
            <w:tcW w:w="2040" w:type="dxa"/>
            <w:tcBorders>
              <w:top w:val="nil"/>
              <w:left w:val="nil"/>
              <w:bottom w:val="nil"/>
              <w:right w:val="single" w:sz="6" w:space="0" w:color="auto"/>
            </w:tcBorders>
            <w:vAlign w:val="bottom"/>
            <w:hideMark/>
          </w:tcPr>
          <w:p w14:paraId="335651DC" w14:textId="77777777" w:rsidR="00EA2F34" w:rsidRPr="003C5F94" w:rsidRDefault="00EA2F34" w:rsidP="00BE28D4">
            <w:pPr>
              <w:pStyle w:val="tabletext11"/>
              <w:tabs>
                <w:tab w:val="decimal" w:pos="801"/>
              </w:tabs>
              <w:rPr>
                <w:ins w:id="8380" w:author="Author"/>
              </w:rPr>
            </w:pPr>
            <w:ins w:id="8381" w:author="Author">
              <w:r w:rsidRPr="003C5F94">
                <w:t>0.99</w:t>
              </w:r>
            </w:ins>
          </w:p>
        </w:tc>
      </w:tr>
      <w:tr w:rsidR="00EA2F34" w:rsidRPr="003C5F94" w14:paraId="75567399" w14:textId="77777777" w:rsidTr="00A1082D">
        <w:trPr>
          <w:trHeight w:val="190"/>
          <w:ins w:id="8382" w:author="Author"/>
        </w:trPr>
        <w:tc>
          <w:tcPr>
            <w:tcW w:w="200" w:type="dxa"/>
          </w:tcPr>
          <w:p w14:paraId="3CAA3011" w14:textId="77777777" w:rsidR="00EA2F34" w:rsidRPr="003C5F94" w:rsidRDefault="00EA2F34" w:rsidP="00BE28D4">
            <w:pPr>
              <w:pStyle w:val="tabletext11"/>
              <w:rPr>
                <w:ins w:id="8383" w:author="Author"/>
              </w:rPr>
            </w:pPr>
          </w:p>
        </w:tc>
        <w:tc>
          <w:tcPr>
            <w:tcW w:w="360" w:type="dxa"/>
            <w:tcBorders>
              <w:top w:val="nil"/>
              <w:left w:val="single" w:sz="6" w:space="0" w:color="auto"/>
              <w:bottom w:val="nil"/>
              <w:right w:val="nil"/>
            </w:tcBorders>
          </w:tcPr>
          <w:p w14:paraId="6802DDA8" w14:textId="77777777" w:rsidR="00EA2F34" w:rsidRPr="003C5F94" w:rsidRDefault="00EA2F34" w:rsidP="00BE28D4">
            <w:pPr>
              <w:pStyle w:val="tabletext11"/>
              <w:jc w:val="right"/>
              <w:rPr>
                <w:ins w:id="8384" w:author="Author"/>
              </w:rPr>
            </w:pPr>
          </w:p>
        </w:tc>
        <w:tc>
          <w:tcPr>
            <w:tcW w:w="2040" w:type="dxa"/>
            <w:tcBorders>
              <w:top w:val="nil"/>
              <w:left w:val="nil"/>
              <w:bottom w:val="nil"/>
              <w:right w:val="single" w:sz="6" w:space="0" w:color="auto"/>
            </w:tcBorders>
            <w:hideMark/>
          </w:tcPr>
          <w:p w14:paraId="50FE5BEF" w14:textId="77777777" w:rsidR="00EA2F34" w:rsidRPr="003C5F94" w:rsidRDefault="00EA2F34" w:rsidP="00BE28D4">
            <w:pPr>
              <w:pStyle w:val="tabletext11"/>
              <w:tabs>
                <w:tab w:val="decimal" w:pos="850"/>
              </w:tabs>
              <w:rPr>
                <w:ins w:id="8385" w:author="Author"/>
              </w:rPr>
            </w:pPr>
            <w:ins w:id="8386" w:author="Author">
              <w:r w:rsidRPr="003C5F94">
                <w:t>85,000 to 99,999</w:t>
              </w:r>
            </w:ins>
          </w:p>
        </w:tc>
        <w:tc>
          <w:tcPr>
            <w:tcW w:w="360" w:type="dxa"/>
          </w:tcPr>
          <w:p w14:paraId="4919BADD" w14:textId="77777777" w:rsidR="00EA2F34" w:rsidRPr="003C5F94" w:rsidRDefault="00EA2F34" w:rsidP="00BE28D4">
            <w:pPr>
              <w:pStyle w:val="tabletext11"/>
              <w:jc w:val="right"/>
              <w:rPr>
                <w:ins w:id="8387" w:author="Author"/>
              </w:rPr>
            </w:pPr>
          </w:p>
        </w:tc>
        <w:tc>
          <w:tcPr>
            <w:tcW w:w="2040" w:type="dxa"/>
            <w:tcBorders>
              <w:top w:val="nil"/>
              <w:left w:val="nil"/>
              <w:bottom w:val="nil"/>
              <w:right w:val="single" w:sz="6" w:space="0" w:color="auto"/>
            </w:tcBorders>
            <w:vAlign w:val="bottom"/>
            <w:hideMark/>
          </w:tcPr>
          <w:p w14:paraId="7B227E5B" w14:textId="77777777" w:rsidR="00EA2F34" w:rsidRPr="003C5F94" w:rsidRDefault="00EA2F34" w:rsidP="00BE28D4">
            <w:pPr>
              <w:pStyle w:val="tabletext11"/>
              <w:tabs>
                <w:tab w:val="decimal" w:pos="801"/>
              </w:tabs>
              <w:rPr>
                <w:ins w:id="8388" w:author="Author"/>
              </w:rPr>
            </w:pPr>
            <w:ins w:id="8389" w:author="Author">
              <w:r w:rsidRPr="003C5F94">
                <w:t>1.03</w:t>
              </w:r>
            </w:ins>
          </w:p>
        </w:tc>
      </w:tr>
      <w:tr w:rsidR="00EA2F34" w:rsidRPr="003C5F94" w14:paraId="12CF6F62" w14:textId="77777777" w:rsidTr="00A1082D">
        <w:trPr>
          <w:trHeight w:val="190"/>
          <w:ins w:id="8390" w:author="Author"/>
        </w:trPr>
        <w:tc>
          <w:tcPr>
            <w:tcW w:w="200" w:type="dxa"/>
          </w:tcPr>
          <w:p w14:paraId="109DAF3E" w14:textId="77777777" w:rsidR="00EA2F34" w:rsidRPr="003C5F94" w:rsidRDefault="00EA2F34" w:rsidP="00BE28D4">
            <w:pPr>
              <w:pStyle w:val="tabletext11"/>
              <w:rPr>
                <w:ins w:id="8391" w:author="Author"/>
              </w:rPr>
            </w:pPr>
          </w:p>
        </w:tc>
        <w:tc>
          <w:tcPr>
            <w:tcW w:w="360" w:type="dxa"/>
            <w:tcBorders>
              <w:top w:val="nil"/>
              <w:left w:val="single" w:sz="6" w:space="0" w:color="auto"/>
              <w:bottom w:val="nil"/>
              <w:right w:val="nil"/>
            </w:tcBorders>
          </w:tcPr>
          <w:p w14:paraId="0C589E57" w14:textId="77777777" w:rsidR="00EA2F34" w:rsidRPr="003C5F94" w:rsidRDefault="00EA2F34" w:rsidP="00BE28D4">
            <w:pPr>
              <w:pStyle w:val="tabletext11"/>
              <w:jc w:val="right"/>
              <w:rPr>
                <w:ins w:id="8392" w:author="Author"/>
              </w:rPr>
            </w:pPr>
          </w:p>
        </w:tc>
        <w:tc>
          <w:tcPr>
            <w:tcW w:w="2040" w:type="dxa"/>
            <w:tcBorders>
              <w:top w:val="nil"/>
              <w:left w:val="nil"/>
              <w:bottom w:val="nil"/>
              <w:right w:val="single" w:sz="6" w:space="0" w:color="auto"/>
            </w:tcBorders>
            <w:hideMark/>
          </w:tcPr>
          <w:p w14:paraId="3EBF27A7" w14:textId="77777777" w:rsidR="00EA2F34" w:rsidRPr="003C5F94" w:rsidRDefault="00EA2F34" w:rsidP="00BE28D4">
            <w:pPr>
              <w:pStyle w:val="tabletext11"/>
              <w:tabs>
                <w:tab w:val="decimal" w:pos="850"/>
              </w:tabs>
              <w:rPr>
                <w:ins w:id="8393" w:author="Author"/>
              </w:rPr>
            </w:pPr>
            <w:ins w:id="8394" w:author="Author">
              <w:r w:rsidRPr="003C5F94">
                <w:t>100,000 to 114,999</w:t>
              </w:r>
            </w:ins>
          </w:p>
        </w:tc>
        <w:tc>
          <w:tcPr>
            <w:tcW w:w="360" w:type="dxa"/>
          </w:tcPr>
          <w:p w14:paraId="46610669" w14:textId="77777777" w:rsidR="00EA2F34" w:rsidRPr="003C5F94" w:rsidRDefault="00EA2F34" w:rsidP="00BE28D4">
            <w:pPr>
              <w:pStyle w:val="tabletext11"/>
              <w:jc w:val="right"/>
              <w:rPr>
                <w:ins w:id="8395" w:author="Author"/>
              </w:rPr>
            </w:pPr>
          </w:p>
        </w:tc>
        <w:tc>
          <w:tcPr>
            <w:tcW w:w="2040" w:type="dxa"/>
            <w:tcBorders>
              <w:top w:val="nil"/>
              <w:left w:val="nil"/>
              <w:bottom w:val="nil"/>
              <w:right w:val="single" w:sz="6" w:space="0" w:color="auto"/>
            </w:tcBorders>
            <w:vAlign w:val="bottom"/>
            <w:hideMark/>
          </w:tcPr>
          <w:p w14:paraId="133FD4B2" w14:textId="77777777" w:rsidR="00EA2F34" w:rsidRPr="003C5F94" w:rsidRDefault="00EA2F34" w:rsidP="00BE28D4">
            <w:pPr>
              <w:pStyle w:val="tabletext11"/>
              <w:tabs>
                <w:tab w:val="decimal" w:pos="801"/>
              </w:tabs>
              <w:rPr>
                <w:ins w:id="8396" w:author="Author"/>
              </w:rPr>
            </w:pPr>
            <w:ins w:id="8397" w:author="Author">
              <w:r w:rsidRPr="003C5F94">
                <w:t>1.07</w:t>
              </w:r>
            </w:ins>
          </w:p>
        </w:tc>
      </w:tr>
      <w:tr w:rsidR="00EA2F34" w:rsidRPr="003C5F94" w14:paraId="584DA6EE" w14:textId="77777777" w:rsidTr="00A1082D">
        <w:trPr>
          <w:trHeight w:val="190"/>
          <w:ins w:id="8398" w:author="Author"/>
        </w:trPr>
        <w:tc>
          <w:tcPr>
            <w:tcW w:w="200" w:type="dxa"/>
          </w:tcPr>
          <w:p w14:paraId="3AF0B75A" w14:textId="77777777" w:rsidR="00EA2F34" w:rsidRPr="003C5F94" w:rsidRDefault="00EA2F34" w:rsidP="00BE28D4">
            <w:pPr>
              <w:pStyle w:val="tabletext11"/>
              <w:rPr>
                <w:ins w:id="8399" w:author="Author"/>
              </w:rPr>
            </w:pPr>
          </w:p>
        </w:tc>
        <w:tc>
          <w:tcPr>
            <w:tcW w:w="360" w:type="dxa"/>
            <w:tcBorders>
              <w:top w:val="nil"/>
              <w:left w:val="single" w:sz="6" w:space="0" w:color="auto"/>
              <w:bottom w:val="nil"/>
              <w:right w:val="nil"/>
            </w:tcBorders>
          </w:tcPr>
          <w:p w14:paraId="3FB6CCBD" w14:textId="77777777" w:rsidR="00EA2F34" w:rsidRPr="003C5F94" w:rsidRDefault="00EA2F34" w:rsidP="00BE28D4">
            <w:pPr>
              <w:pStyle w:val="tabletext11"/>
              <w:jc w:val="right"/>
              <w:rPr>
                <w:ins w:id="8400" w:author="Author"/>
              </w:rPr>
            </w:pPr>
          </w:p>
        </w:tc>
        <w:tc>
          <w:tcPr>
            <w:tcW w:w="2040" w:type="dxa"/>
            <w:tcBorders>
              <w:top w:val="nil"/>
              <w:left w:val="nil"/>
              <w:bottom w:val="nil"/>
              <w:right w:val="single" w:sz="6" w:space="0" w:color="auto"/>
            </w:tcBorders>
            <w:hideMark/>
          </w:tcPr>
          <w:p w14:paraId="62D94EB7" w14:textId="77777777" w:rsidR="00EA2F34" w:rsidRPr="003C5F94" w:rsidRDefault="00EA2F34" w:rsidP="00BE28D4">
            <w:pPr>
              <w:pStyle w:val="tabletext11"/>
              <w:tabs>
                <w:tab w:val="decimal" w:pos="850"/>
              </w:tabs>
              <w:rPr>
                <w:ins w:id="8401" w:author="Author"/>
              </w:rPr>
            </w:pPr>
            <w:ins w:id="8402" w:author="Author">
              <w:r w:rsidRPr="003C5F94">
                <w:t>115,000 to 129,999</w:t>
              </w:r>
            </w:ins>
          </w:p>
        </w:tc>
        <w:tc>
          <w:tcPr>
            <w:tcW w:w="360" w:type="dxa"/>
          </w:tcPr>
          <w:p w14:paraId="45ADBD70" w14:textId="77777777" w:rsidR="00EA2F34" w:rsidRPr="003C5F94" w:rsidRDefault="00EA2F34" w:rsidP="00BE28D4">
            <w:pPr>
              <w:pStyle w:val="tabletext11"/>
              <w:jc w:val="right"/>
              <w:rPr>
                <w:ins w:id="8403" w:author="Author"/>
              </w:rPr>
            </w:pPr>
          </w:p>
        </w:tc>
        <w:tc>
          <w:tcPr>
            <w:tcW w:w="2040" w:type="dxa"/>
            <w:tcBorders>
              <w:top w:val="nil"/>
              <w:left w:val="nil"/>
              <w:bottom w:val="nil"/>
              <w:right w:val="single" w:sz="6" w:space="0" w:color="auto"/>
            </w:tcBorders>
            <w:vAlign w:val="bottom"/>
            <w:hideMark/>
          </w:tcPr>
          <w:p w14:paraId="35494E4D" w14:textId="77777777" w:rsidR="00EA2F34" w:rsidRPr="003C5F94" w:rsidRDefault="00EA2F34" w:rsidP="00BE28D4">
            <w:pPr>
              <w:pStyle w:val="tabletext11"/>
              <w:tabs>
                <w:tab w:val="decimal" w:pos="801"/>
              </w:tabs>
              <w:rPr>
                <w:ins w:id="8404" w:author="Author"/>
              </w:rPr>
            </w:pPr>
            <w:ins w:id="8405" w:author="Author">
              <w:r w:rsidRPr="003C5F94">
                <w:t>1.11</w:t>
              </w:r>
            </w:ins>
          </w:p>
        </w:tc>
      </w:tr>
      <w:tr w:rsidR="00EA2F34" w:rsidRPr="003C5F94" w14:paraId="1308E682" w14:textId="77777777" w:rsidTr="00A1082D">
        <w:trPr>
          <w:trHeight w:val="190"/>
          <w:ins w:id="8406" w:author="Author"/>
        </w:trPr>
        <w:tc>
          <w:tcPr>
            <w:tcW w:w="200" w:type="dxa"/>
          </w:tcPr>
          <w:p w14:paraId="3609D2D3" w14:textId="77777777" w:rsidR="00EA2F34" w:rsidRPr="003C5F94" w:rsidRDefault="00EA2F34" w:rsidP="00BE28D4">
            <w:pPr>
              <w:pStyle w:val="tabletext11"/>
              <w:rPr>
                <w:ins w:id="8407" w:author="Author"/>
              </w:rPr>
            </w:pPr>
          </w:p>
        </w:tc>
        <w:tc>
          <w:tcPr>
            <w:tcW w:w="360" w:type="dxa"/>
            <w:tcBorders>
              <w:top w:val="nil"/>
              <w:left w:val="single" w:sz="6" w:space="0" w:color="auto"/>
              <w:bottom w:val="nil"/>
              <w:right w:val="nil"/>
            </w:tcBorders>
          </w:tcPr>
          <w:p w14:paraId="31E9C4BE" w14:textId="77777777" w:rsidR="00EA2F34" w:rsidRPr="003C5F94" w:rsidRDefault="00EA2F34" w:rsidP="00BE28D4">
            <w:pPr>
              <w:pStyle w:val="tabletext11"/>
              <w:jc w:val="right"/>
              <w:rPr>
                <w:ins w:id="8408" w:author="Author"/>
              </w:rPr>
            </w:pPr>
          </w:p>
        </w:tc>
        <w:tc>
          <w:tcPr>
            <w:tcW w:w="2040" w:type="dxa"/>
            <w:tcBorders>
              <w:top w:val="nil"/>
              <w:left w:val="nil"/>
              <w:bottom w:val="nil"/>
              <w:right w:val="single" w:sz="6" w:space="0" w:color="auto"/>
            </w:tcBorders>
            <w:hideMark/>
          </w:tcPr>
          <w:p w14:paraId="702D6990" w14:textId="77777777" w:rsidR="00EA2F34" w:rsidRPr="003C5F94" w:rsidRDefault="00EA2F34" w:rsidP="00BE28D4">
            <w:pPr>
              <w:pStyle w:val="tabletext11"/>
              <w:tabs>
                <w:tab w:val="decimal" w:pos="850"/>
              </w:tabs>
              <w:rPr>
                <w:ins w:id="8409" w:author="Author"/>
              </w:rPr>
            </w:pPr>
            <w:ins w:id="8410" w:author="Author">
              <w:r w:rsidRPr="003C5F94">
                <w:t>130,000 to 149,999</w:t>
              </w:r>
            </w:ins>
          </w:p>
        </w:tc>
        <w:tc>
          <w:tcPr>
            <w:tcW w:w="360" w:type="dxa"/>
          </w:tcPr>
          <w:p w14:paraId="1937B087" w14:textId="77777777" w:rsidR="00EA2F34" w:rsidRPr="003C5F94" w:rsidRDefault="00EA2F34" w:rsidP="00BE28D4">
            <w:pPr>
              <w:pStyle w:val="tabletext11"/>
              <w:jc w:val="right"/>
              <w:rPr>
                <w:ins w:id="8411" w:author="Author"/>
              </w:rPr>
            </w:pPr>
          </w:p>
        </w:tc>
        <w:tc>
          <w:tcPr>
            <w:tcW w:w="2040" w:type="dxa"/>
            <w:tcBorders>
              <w:top w:val="nil"/>
              <w:left w:val="nil"/>
              <w:bottom w:val="nil"/>
              <w:right w:val="single" w:sz="6" w:space="0" w:color="auto"/>
            </w:tcBorders>
            <w:vAlign w:val="bottom"/>
            <w:hideMark/>
          </w:tcPr>
          <w:p w14:paraId="087BDE39" w14:textId="77777777" w:rsidR="00EA2F34" w:rsidRPr="003C5F94" w:rsidRDefault="00EA2F34" w:rsidP="00BE28D4">
            <w:pPr>
              <w:pStyle w:val="tabletext11"/>
              <w:tabs>
                <w:tab w:val="decimal" w:pos="801"/>
              </w:tabs>
              <w:rPr>
                <w:ins w:id="8412" w:author="Author"/>
              </w:rPr>
            </w:pPr>
            <w:ins w:id="8413" w:author="Author">
              <w:r w:rsidRPr="003C5F94">
                <w:t>1.15</w:t>
              </w:r>
            </w:ins>
          </w:p>
        </w:tc>
      </w:tr>
      <w:tr w:rsidR="00EA2F34" w:rsidRPr="003C5F94" w14:paraId="2905C5A0" w14:textId="77777777" w:rsidTr="00A1082D">
        <w:trPr>
          <w:trHeight w:val="190"/>
          <w:ins w:id="8414" w:author="Author"/>
        </w:trPr>
        <w:tc>
          <w:tcPr>
            <w:tcW w:w="200" w:type="dxa"/>
          </w:tcPr>
          <w:p w14:paraId="577FCCBC" w14:textId="77777777" w:rsidR="00EA2F34" w:rsidRPr="003C5F94" w:rsidRDefault="00EA2F34" w:rsidP="00BE28D4">
            <w:pPr>
              <w:pStyle w:val="tabletext11"/>
              <w:rPr>
                <w:ins w:id="8415" w:author="Author"/>
              </w:rPr>
            </w:pPr>
          </w:p>
        </w:tc>
        <w:tc>
          <w:tcPr>
            <w:tcW w:w="360" w:type="dxa"/>
            <w:tcBorders>
              <w:top w:val="nil"/>
              <w:left w:val="single" w:sz="6" w:space="0" w:color="auto"/>
              <w:bottom w:val="nil"/>
              <w:right w:val="nil"/>
            </w:tcBorders>
          </w:tcPr>
          <w:p w14:paraId="5CDE3B63" w14:textId="77777777" w:rsidR="00EA2F34" w:rsidRPr="003C5F94" w:rsidRDefault="00EA2F34" w:rsidP="00BE28D4">
            <w:pPr>
              <w:pStyle w:val="tabletext11"/>
              <w:jc w:val="right"/>
              <w:rPr>
                <w:ins w:id="8416" w:author="Author"/>
              </w:rPr>
            </w:pPr>
          </w:p>
        </w:tc>
        <w:tc>
          <w:tcPr>
            <w:tcW w:w="2040" w:type="dxa"/>
            <w:tcBorders>
              <w:top w:val="nil"/>
              <w:left w:val="nil"/>
              <w:bottom w:val="nil"/>
              <w:right w:val="single" w:sz="6" w:space="0" w:color="auto"/>
            </w:tcBorders>
            <w:hideMark/>
          </w:tcPr>
          <w:p w14:paraId="54991ECE" w14:textId="77777777" w:rsidR="00EA2F34" w:rsidRPr="003C5F94" w:rsidRDefault="00EA2F34" w:rsidP="00BE28D4">
            <w:pPr>
              <w:pStyle w:val="tabletext11"/>
              <w:tabs>
                <w:tab w:val="decimal" w:pos="850"/>
              </w:tabs>
              <w:rPr>
                <w:ins w:id="8417" w:author="Author"/>
              </w:rPr>
            </w:pPr>
            <w:ins w:id="8418" w:author="Author">
              <w:r w:rsidRPr="003C5F94">
                <w:t>150,000 to 174,999</w:t>
              </w:r>
            </w:ins>
          </w:p>
        </w:tc>
        <w:tc>
          <w:tcPr>
            <w:tcW w:w="360" w:type="dxa"/>
          </w:tcPr>
          <w:p w14:paraId="113F9683" w14:textId="77777777" w:rsidR="00EA2F34" w:rsidRPr="003C5F94" w:rsidRDefault="00EA2F34" w:rsidP="00BE28D4">
            <w:pPr>
              <w:pStyle w:val="tabletext11"/>
              <w:jc w:val="right"/>
              <w:rPr>
                <w:ins w:id="8419" w:author="Author"/>
              </w:rPr>
            </w:pPr>
          </w:p>
        </w:tc>
        <w:tc>
          <w:tcPr>
            <w:tcW w:w="2040" w:type="dxa"/>
            <w:tcBorders>
              <w:top w:val="nil"/>
              <w:left w:val="nil"/>
              <w:bottom w:val="nil"/>
              <w:right w:val="single" w:sz="6" w:space="0" w:color="auto"/>
            </w:tcBorders>
            <w:vAlign w:val="bottom"/>
            <w:hideMark/>
          </w:tcPr>
          <w:p w14:paraId="4F7DD29E" w14:textId="77777777" w:rsidR="00EA2F34" w:rsidRPr="003C5F94" w:rsidRDefault="00EA2F34" w:rsidP="00BE28D4">
            <w:pPr>
              <w:pStyle w:val="tabletext11"/>
              <w:tabs>
                <w:tab w:val="decimal" w:pos="801"/>
              </w:tabs>
              <w:rPr>
                <w:ins w:id="8420" w:author="Author"/>
              </w:rPr>
            </w:pPr>
            <w:ins w:id="8421" w:author="Author">
              <w:r w:rsidRPr="003C5F94">
                <w:t>1.19</w:t>
              </w:r>
            </w:ins>
          </w:p>
        </w:tc>
      </w:tr>
      <w:tr w:rsidR="00EA2F34" w:rsidRPr="003C5F94" w14:paraId="3286BAE0" w14:textId="77777777" w:rsidTr="00A1082D">
        <w:trPr>
          <w:trHeight w:val="190"/>
          <w:ins w:id="8422" w:author="Author"/>
        </w:trPr>
        <w:tc>
          <w:tcPr>
            <w:tcW w:w="200" w:type="dxa"/>
          </w:tcPr>
          <w:p w14:paraId="5D7B56E0" w14:textId="77777777" w:rsidR="00EA2F34" w:rsidRPr="003C5F94" w:rsidRDefault="00EA2F34" w:rsidP="00BE28D4">
            <w:pPr>
              <w:pStyle w:val="tabletext11"/>
              <w:rPr>
                <w:ins w:id="8423" w:author="Author"/>
              </w:rPr>
            </w:pPr>
          </w:p>
        </w:tc>
        <w:tc>
          <w:tcPr>
            <w:tcW w:w="360" w:type="dxa"/>
            <w:tcBorders>
              <w:top w:val="nil"/>
              <w:left w:val="single" w:sz="6" w:space="0" w:color="auto"/>
              <w:bottom w:val="nil"/>
              <w:right w:val="nil"/>
            </w:tcBorders>
          </w:tcPr>
          <w:p w14:paraId="5FC0C1B7" w14:textId="77777777" w:rsidR="00EA2F34" w:rsidRPr="003C5F94" w:rsidRDefault="00EA2F34" w:rsidP="00BE28D4">
            <w:pPr>
              <w:pStyle w:val="tabletext11"/>
              <w:jc w:val="right"/>
              <w:rPr>
                <w:ins w:id="8424" w:author="Author"/>
              </w:rPr>
            </w:pPr>
          </w:p>
        </w:tc>
        <w:tc>
          <w:tcPr>
            <w:tcW w:w="2040" w:type="dxa"/>
            <w:tcBorders>
              <w:top w:val="nil"/>
              <w:left w:val="nil"/>
              <w:bottom w:val="nil"/>
              <w:right w:val="single" w:sz="6" w:space="0" w:color="auto"/>
            </w:tcBorders>
            <w:hideMark/>
          </w:tcPr>
          <w:p w14:paraId="00D46A5E" w14:textId="77777777" w:rsidR="00EA2F34" w:rsidRPr="003C5F94" w:rsidRDefault="00EA2F34" w:rsidP="00BE28D4">
            <w:pPr>
              <w:pStyle w:val="tabletext11"/>
              <w:tabs>
                <w:tab w:val="decimal" w:pos="850"/>
              </w:tabs>
              <w:rPr>
                <w:ins w:id="8425" w:author="Author"/>
              </w:rPr>
            </w:pPr>
            <w:ins w:id="8426" w:author="Author">
              <w:r w:rsidRPr="003C5F94">
                <w:t>175,000 to 199,999</w:t>
              </w:r>
            </w:ins>
          </w:p>
        </w:tc>
        <w:tc>
          <w:tcPr>
            <w:tcW w:w="360" w:type="dxa"/>
          </w:tcPr>
          <w:p w14:paraId="7001464D" w14:textId="77777777" w:rsidR="00EA2F34" w:rsidRPr="003C5F94" w:rsidRDefault="00EA2F34" w:rsidP="00BE28D4">
            <w:pPr>
              <w:pStyle w:val="tabletext11"/>
              <w:jc w:val="right"/>
              <w:rPr>
                <w:ins w:id="8427" w:author="Author"/>
              </w:rPr>
            </w:pPr>
          </w:p>
        </w:tc>
        <w:tc>
          <w:tcPr>
            <w:tcW w:w="2040" w:type="dxa"/>
            <w:tcBorders>
              <w:top w:val="nil"/>
              <w:left w:val="nil"/>
              <w:bottom w:val="nil"/>
              <w:right w:val="single" w:sz="6" w:space="0" w:color="auto"/>
            </w:tcBorders>
            <w:vAlign w:val="bottom"/>
            <w:hideMark/>
          </w:tcPr>
          <w:p w14:paraId="7BF2F3FA" w14:textId="77777777" w:rsidR="00EA2F34" w:rsidRPr="003C5F94" w:rsidRDefault="00EA2F34" w:rsidP="00BE28D4">
            <w:pPr>
              <w:pStyle w:val="tabletext11"/>
              <w:tabs>
                <w:tab w:val="decimal" w:pos="801"/>
              </w:tabs>
              <w:rPr>
                <w:ins w:id="8428" w:author="Author"/>
              </w:rPr>
            </w:pPr>
            <w:ins w:id="8429" w:author="Author">
              <w:r w:rsidRPr="003C5F94">
                <w:t>1.24</w:t>
              </w:r>
            </w:ins>
          </w:p>
        </w:tc>
      </w:tr>
      <w:tr w:rsidR="00EA2F34" w:rsidRPr="003C5F94" w14:paraId="2D7D3341" w14:textId="77777777" w:rsidTr="00A1082D">
        <w:trPr>
          <w:trHeight w:val="190"/>
          <w:ins w:id="8430" w:author="Author"/>
        </w:trPr>
        <w:tc>
          <w:tcPr>
            <w:tcW w:w="200" w:type="dxa"/>
          </w:tcPr>
          <w:p w14:paraId="75BC035B" w14:textId="77777777" w:rsidR="00EA2F34" w:rsidRPr="003C5F94" w:rsidRDefault="00EA2F34" w:rsidP="00BE28D4">
            <w:pPr>
              <w:pStyle w:val="tabletext11"/>
              <w:rPr>
                <w:ins w:id="8431" w:author="Author"/>
              </w:rPr>
            </w:pPr>
          </w:p>
        </w:tc>
        <w:tc>
          <w:tcPr>
            <w:tcW w:w="360" w:type="dxa"/>
            <w:tcBorders>
              <w:top w:val="nil"/>
              <w:left w:val="single" w:sz="6" w:space="0" w:color="auto"/>
              <w:bottom w:val="nil"/>
              <w:right w:val="nil"/>
            </w:tcBorders>
          </w:tcPr>
          <w:p w14:paraId="48D9AE0C" w14:textId="77777777" w:rsidR="00EA2F34" w:rsidRPr="003C5F94" w:rsidRDefault="00EA2F34" w:rsidP="00BE28D4">
            <w:pPr>
              <w:pStyle w:val="tabletext11"/>
              <w:jc w:val="right"/>
              <w:rPr>
                <w:ins w:id="8432" w:author="Author"/>
              </w:rPr>
            </w:pPr>
          </w:p>
        </w:tc>
        <w:tc>
          <w:tcPr>
            <w:tcW w:w="2040" w:type="dxa"/>
            <w:tcBorders>
              <w:top w:val="nil"/>
              <w:left w:val="nil"/>
              <w:bottom w:val="nil"/>
              <w:right w:val="single" w:sz="6" w:space="0" w:color="auto"/>
            </w:tcBorders>
            <w:hideMark/>
          </w:tcPr>
          <w:p w14:paraId="61F6E317" w14:textId="77777777" w:rsidR="00EA2F34" w:rsidRPr="003C5F94" w:rsidRDefault="00EA2F34" w:rsidP="00BE28D4">
            <w:pPr>
              <w:pStyle w:val="tabletext11"/>
              <w:tabs>
                <w:tab w:val="decimal" w:pos="850"/>
              </w:tabs>
              <w:rPr>
                <w:ins w:id="8433" w:author="Author"/>
              </w:rPr>
            </w:pPr>
            <w:ins w:id="8434" w:author="Author">
              <w:r w:rsidRPr="003C5F94">
                <w:t>200,000 to 229,999</w:t>
              </w:r>
            </w:ins>
          </w:p>
        </w:tc>
        <w:tc>
          <w:tcPr>
            <w:tcW w:w="360" w:type="dxa"/>
          </w:tcPr>
          <w:p w14:paraId="5772D64D" w14:textId="77777777" w:rsidR="00EA2F34" w:rsidRPr="003C5F94" w:rsidRDefault="00EA2F34" w:rsidP="00BE28D4">
            <w:pPr>
              <w:pStyle w:val="tabletext11"/>
              <w:jc w:val="right"/>
              <w:rPr>
                <w:ins w:id="8435" w:author="Author"/>
              </w:rPr>
            </w:pPr>
          </w:p>
        </w:tc>
        <w:tc>
          <w:tcPr>
            <w:tcW w:w="2040" w:type="dxa"/>
            <w:tcBorders>
              <w:top w:val="nil"/>
              <w:left w:val="nil"/>
              <w:bottom w:val="nil"/>
              <w:right w:val="single" w:sz="6" w:space="0" w:color="auto"/>
            </w:tcBorders>
            <w:vAlign w:val="bottom"/>
            <w:hideMark/>
          </w:tcPr>
          <w:p w14:paraId="6B9425DB" w14:textId="77777777" w:rsidR="00EA2F34" w:rsidRPr="003C5F94" w:rsidRDefault="00EA2F34" w:rsidP="00BE28D4">
            <w:pPr>
              <w:pStyle w:val="tabletext11"/>
              <w:tabs>
                <w:tab w:val="decimal" w:pos="801"/>
              </w:tabs>
              <w:rPr>
                <w:ins w:id="8436" w:author="Author"/>
              </w:rPr>
            </w:pPr>
            <w:ins w:id="8437" w:author="Author">
              <w:r w:rsidRPr="003C5F94">
                <w:t>1.29</w:t>
              </w:r>
            </w:ins>
          </w:p>
        </w:tc>
      </w:tr>
      <w:tr w:rsidR="00EA2F34" w:rsidRPr="003C5F94" w14:paraId="5F1B0734" w14:textId="77777777" w:rsidTr="00A1082D">
        <w:trPr>
          <w:trHeight w:val="190"/>
          <w:ins w:id="8438" w:author="Author"/>
        </w:trPr>
        <w:tc>
          <w:tcPr>
            <w:tcW w:w="200" w:type="dxa"/>
          </w:tcPr>
          <w:p w14:paraId="3723FF48" w14:textId="77777777" w:rsidR="00EA2F34" w:rsidRPr="003C5F94" w:rsidRDefault="00EA2F34" w:rsidP="00BE28D4">
            <w:pPr>
              <w:pStyle w:val="tabletext11"/>
              <w:rPr>
                <w:ins w:id="8439" w:author="Author"/>
              </w:rPr>
            </w:pPr>
          </w:p>
        </w:tc>
        <w:tc>
          <w:tcPr>
            <w:tcW w:w="360" w:type="dxa"/>
            <w:tcBorders>
              <w:top w:val="nil"/>
              <w:left w:val="single" w:sz="6" w:space="0" w:color="auto"/>
              <w:bottom w:val="nil"/>
              <w:right w:val="nil"/>
            </w:tcBorders>
          </w:tcPr>
          <w:p w14:paraId="7B054F9C" w14:textId="77777777" w:rsidR="00EA2F34" w:rsidRPr="003C5F94" w:rsidRDefault="00EA2F34" w:rsidP="00BE28D4">
            <w:pPr>
              <w:pStyle w:val="tabletext11"/>
              <w:jc w:val="right"/>
              <w:rPr>
                <w:ins w:id="8440" w:author="Author"/>
              </w:rPr>
            </w:pPr>
          </w:p>
        </w:tc>
        <w:tc>
          <w:tcPr>
            <w:tcW w:w="2040" w:type="dxa"/>
            <w:tcBorders>
              <w:top w:val="nil"/>
              <w:left w:val="nil"/>
              <w:bottom w:val="nil"/>
              <w:right w:val="single" w:sz="6" w:space="0" w:color="auto"/>
            </w:tcBorders>
            <w:hideMark/>
          </w:tcPr>
          <w:p w14:paraId="15CC0770" w14:textId="77777777" w:rsidR="00EA2F34" w:rsidRPr="003C5F94" w:rsidRDefault="00EA2F34" w:rsidP="00BE28D4">
            <w:pPr>
              <w:pStyle w:val="tabletext11"/>
              <w:tabs>
                <w:tab w:val="decimal" w:pos="850"/>
              </w:tabs>
              <w:rPr>
                <w:ins w:id="8441" w:author="Author"/>
              </w:rPr>
            </w:pPr>
            <w:ins w:id="8442" w:author="Author">
              <w:r w:rsidRPr="003C5F94">
                <w:t>230,000 to 259,999</w:t>
              </w:r>
            </w:ins>
          </w:p>
        </w:tc>
        <w:tc>
          <w:tcPr>
            <w:tcW w:w="360" w:type="dxa"/>
          </w:tcPr>
          <w:p w14:paraId="4F461F97" w14:textId="77777777" w:rsidR="00EA2F34" w:rsidRPr="003C5F94" w:rsidRDefault="00EA2F34" w:rsidP="00BE28D4">
            <w:pPr>
              <w:pStyle w:val="tabletext11"/>
              <w:jc w:val="right"/>
              <w:rPr>
                <w:ins w:id="8443" w:author="Author"/>
              </w:rPr>
            </w:pPr>
          </w:p>
        </w:tc>
        <w:tc>
          <w:tcPr>
            <w:tcW w:w="2040" w:type="dxa"/>
            <w:tcBorders>
              <w:top w:val="nil"/>
              <w:left w:val="nil"/>
              <w:bottom w:val="nil"/>
              <w:right w:val="single" w:sz="6" w:space="0" w:color="auto"/>
            </w:tcBorders>
            <w:vAlign w:val="bottom"/>
            <w:hideMark/>
          </w:tcPr>
          <w:p w14:paraId="5036BDC5" w14:textId="77777777" w:rsidR="00EA2F34" w:rsidRPr="003C5F94" w:rsidRDefault="00EA2F34" w:rsidP="00BE28D4">
            <w:pPr>
              <w:pStyle w:val="tabletext11"/>
              <w:tabs>
                <w:tab w:val="decimal" w:pos="801"/>
              </w:tabs>
              <w:rPr>
                <w:ins w:id="8444" w:author="Author"/>
              </w:rPr>
            </w:pPr>
            <w:ins w:id="8445" w:author="Author">
              <w:r w:rsidRPr="003C5F94">
                <w:t>1.34</w:t>
              </w:r>
            </w:ins>
          </w:p>
        </w:tc>
      </w:tr>
      <w:tr w:rsidR="00EA2F34" w:rsidRPr="003C5F94" w14:paraId="790757ED" w14:textId="77777777" w:rsidTr="00A1082D">
        <w:trPr>
          <w:trHeight w:val="190"/>
          <w:ins w:id="8446" w:author="Author"/>
        </w:trPr>
        <w:tc>
          <w:tcPr>
            <w:tcW w:w="200" w:type="dxa"/>
          </w:tcPr>
          <w:p w14:paraId="2AF05186" w14:textId="77777777" w:rsidR="00EA2F34" w:rsidRPr="003C5F94" w:rsidRDefault="00EA2F34" w:rsidP="00BE28D4">
            <w:pPr>
              <w:pStyle w:val="tabletext11"/>
              <w:rPr>
                <w:ins w:id="8447" w:author="Author"/>
              </w:rPr>
            </w:pPr>
          </w:p>
        </w:tc>
        <w:tc>
          <w:tcPr>
            <w:tcW w:w="360" w:type="dxa"/>
            <w:tcBorders>
              <w:top w:val="nil"/>
              <w:left w:val="single" w:sz="6" w:space="0" w:color="auto"/>
              <w:bottom w:val="nil"/>
              <w:right w:val="nil"/>
            </w:tcBorders>
          </w:tcPr>
          <w:p w14:paraId="60745047" w14:textId="77777777" w:rsidR="00EA2F34" w:rsidRPr="003C5F94" w:rsidRDefault="00EA2F34" w:rsidP="00BE28D4">
            <w:pPr>
              <w:pStyle w:val="tabletext11"/>
              <w:jc w:val="right"/>
              <w:rPr>
                <w:ins w:id="8448" w:author="Author"/>
              </w:rPr>
            </w:pPr>
          </w:p>
        </w:tc>
        <w:tc>
          <w:tcPr>
            <w:tcW w:w="2040" w:type="dxa"/>
            <w:tcBorders>
              <w:top w:val="nil"/>
              <w:left w:val="nil"/>
              <w:bottom w:val="nil"/>
              <w:right w:val="single" w:sz="6" w:space="0" w:color="auto"/>
            </w:tcBorders>
            <w:hideMark/>
          </w:tcPr>
          <w:p w14:paraId="6938A263" w14:textId="77777777" w:rsidR="00EA2F34" w:rsidRPr="003C5F94" w:rsidRDefault="00EA2F34" w:rsidP="00BE28D4">
            <w:pPr>
              <w:pStyle w:val="tabletext11"/>
              <w:tabs>
                <w:tab w:val="decimal" w:pos="850"/>
              </w:tabs>
              <w:rPr>
                <w:ins w:id="8449" w:author="Author"/>
              </w:rPr>
            </w:pPr>
            <w:ins w:id="8450" w:author="Author">
              <w:r w:rsidRPr="003C5F94">
                <w:t>260,000 to 299,999</w:t>
              </w:r>
            </w:ins>
          </w:p>
        </w:tc>
        <w:tc>
          <w:tcPr>
            <w:tcW w:w="360" w:type="dxa"/>
          </w:tcPr>
          <w:p w14:paraId="3CBA8DB3" w14:textId="77777777" w:rsidR="00EA2F34" w:rsidRPr="003C5F94" w:rsidRDefault="00EA2F34" w:rsidP="00BE28D4">
            <w:pPr>
              <w:pStyle w:val="tabletext11"/>
              <w:jc w:val="right"/>
              <w:rPr>
                <w:ins w:id="8451" w:author="Author"/>
              </w:rPr>
            </w:pPr>
          </w:p>
        </w:tc>
        <w:tc>
          <w:tcPr>
            <w:tcW w:w="2040" w:type="dxa"/>
            <w:tcBorders>
              <w:top w:val="nil"/>
              <w:left w:val="nil"/>
              <w:bottom w:val="nil"/>
              <w:right w:val="single" w:sz="6" w:space="0" w:color="auto"/>
            </w:tcBorders>
            <w:vAlign w:val="bottom"/>
            <w:hideMark/>
          </w:tcPr>
          <w:p w14:paraId="5BDAEEC8" w14:textId="77777777" w:rsidR="00EA2F34" w:rsidRPr="003C5F94" w:rsidRDefault="00EA2F34" w:rsidP="00BE28D4">
            <w:pPr>
              <w:pStyle w:val="tabletext11"/>
              <w:tabs>
                <w:tab w:val="decimal" w:pos="801"/>
              </w:tabs>
              <w:rPr>
                <w:ins w:id="8452" w:author="Author"/>
              </w:rPr>
            </w:pPr>
            <w:ins w:id="8453" w:author="Author">
              <w:r w:rsidRPr="003C5F94">
                <w:t>1.39</w:t>
              </w:r>
            </w:ins>
          </w:p>
        </w:tc>
      </w:tr>
      <w:tr w:rsidR="00EA2F34" w:rsidRPr="003C5F94" w14:paraId="511DEC77" w14:textId="77777777" w:rsidTr="00A1082D">
        <w:trPr>
          <w:trHeight w:val="190"/>
          <w:ins w:id="8454" w:author="Author"/>
        </w:trPr>
        <w:tc>
          <w:tcPr>
            <w:tcW w:w="200" w:type="dxa"/>
          </w:tcPr>
          <w:p w14:paraId="29C5272B" w14:textId="77777777" w:rsidR="00EA2F34" w:rsidRPr="003C5F94" w:rsidRDefault="00EA2F34" w:rsidP="00BE28D4">
            <w:pPr>
              <w:pStyle w:val="tabletext11"/>
              <w:rPr>
                <w:ins w:id="8455" w:author="Author"/>
              </w:rPr>
            </w:pPr>
          </w:p>
        </w:tc>
        <w:tc>
          <w:tcPr>
            <w:tcW w:w="360" w:type="dxa"/>
            <w:tcBorders>
              <w:top w:val="nil"/>
              <w:left w:val="single" w:sz="6" w:space="0" w:color="auto"/>
              <w:bottom w:val="nil"/>
              <w:right w:val="nil"/>
            </w:tcBorders>
          </w:tcPr>
          <w:p w14:paraId="0B7C7112" w14:textId="77777777" w:rsidR="00EA2F34" w:rsidRPr="003C5F94" w:rsidRDefault="00EA2F34" w:rsidP="00BE28D4">
            <w:pPr>
              <w:pStyle w:val="tabletext11"/>
              <w:jc w:val="right"/>
              <w:rPr>
                <w:ins w:id="8456" w:author="Author"/>
              </w:rPr>
            </w:pPr>
          </w:p>
        </w:tc>
        <w:tc>
          <w:tcPr>
            <w:tcW w:w="2040" w:type="dxa"/>
            <w:tcBorders>
              <w:top w:val="nil"/>
              <w:left w:val="nil"/>
              <w:bottom w:val="nil"/>
              <w:right w:val="single" w:sz="6" w:space="0" w:color="auto"/>
            </w:tcBorders>
            <w:hideMark/>
          </w:tcPr>
          <w:p w14:paraId="400A67DA" w14:textId="77777777" w:rsidR="00EA2F34" w:rsidRPr="003C5F94" w:rsidRDefault="00EA2F34" w:rsidP="00BE28D4">
            <w:pPr>
              <w:pStyle w:val="tabletext11"/>
              <w:tabs>
                <w:tab w:val="decimal" w:pos="850"/>
              </w:tabs>
              <w:rPr>
                <w:ins w:id="8457" w:author="Author"/>
              </w:rPr>
            </w:pPr>
            <w:ins w:id="8458" w:author="Author">
              <w:r w:rsidRPr="003C5F94">
                <w:t>300,000 to 349,999</w:t>
              </w:r>
            </w:ins>
          </w:p>
        </w:tc>
        <w:tc>
          <w:tcPr>
            <w:tcW w:w="360" w:type="dxa"/>
          </w:tcPr>
          <w:p w14:paraId="6A3EE564" w14:textId="77777777" w:rsidR="00EA2F34" w:rsidRPr="003C5F94" w:rsidRDefault="00EA2F34" w:rsidP="00BE28D4">
            <w:pPr>
              <w:pStyle w:val="tabletext11"/>
              <w:jc w:val="right"/>
              <w:rPr>
                <w:ins w:id="8459" w:author="Author"/>
              </w:rPr>
            </w:pPr>
          </w:p>
        </w:tc>
        <w:tc>
          <w:tcPr>
            <w:tcW w:w="2040" w:type="dxa"/>
            <w:tcBorders>
              <w:top w:val="nil"/>
              <w:left w:val="nil"/>
              <w:bottom w:val="nil"/>
              <w:right w:val="single" w:sz="6" w:space="0" w:color="auto"/>
            </w:tcBorders>
            <w:vAlign w:val="bottom"/>
            <w:hideMark/>
          </w:tcPr>
          <w:p w14:paraId="09F32D4F" w14:textId="77777777" w:rsidR="00EA2F34" w:rsidRPr="003C5F94" w:rsidRDefault="00EA2F34" w:rsidP="00BE28D4">
            <w:pPr>
              <w:pStyle w:val="tabletext11"/>
              <w:tabs>
                <w:tab w:val="decimal" w:pos="801"/>
              </w:tabs>
              <w:rPr>
                <w:ins w:id="8460" w:author="Author"/>
              </w:rPr>
            </w:pPr>
            <w:ins w:id="8461" w:author="Author">
              <w:r w:rsidRPr="003C5F94">
                <w:t>1.44</w:t>
              </w:r>
            </w:ins>
          </w:p>
        </w:tc>
      </w:tr>
      <w:tr w:rsidR="00EA2F34" w:rsidRPr="003C5F94" w14:paraId="60C0DACB" w14:textId="77777777" w:rsidTr="00A1082D">
        <w:trPr>
          <w:trHeight w:val="190"/>
          <w:ins w:id="8462" w:author="Author"/>
        </w:trPr>
        <w:tc>
          <w:tcPr>
            <w:tcW w:w="200" w:type="dxa"/>
          </w:tcPr>
          <w:p w14:paraId="040576FD" w14:textId="77777777" w:rsidR="00EA2F34" w:rsidRPr="003C5F94" w:rsidRDefault="00EA2F34" w:rsidP="00BE28D4">
            <w:pPr>
              <w:pStyle w:val="tabletext11"/>
              <w:rPr>
                <w:ins w:id="8463" w:author="Author"/>
              </w:rPr>
            </w:pPr>
          </w:p>
        </w:tc>
        <w:tc>
          <w:tcPr>
            <w:tcW w:w="360" w:type="dxa"/>
            <w:tcBorders>
              <w:top w:val="nil"/>
              <w:left w:val="single" w:sz="6" w:space="0" w:color="auto"/>
              <w:bottom w:val="nil"/>
              <w:right w:val="nil"/>
            </w:tcBorders>
          </w:tcPr>
          <w:p w14:paraId="60B26EA5" w14:textId="77777777" w:rsidR="00EA2F34" w:rsidRPr="003C5F94" w:rsidRDefault="00EA2F34" w:rsidP="00BE28D4">
            <w:pPr>
              <w:pStyle w:val="tabletext11"/>
              <w:jc w:val="right"/>
              <w:rPr>
                <w:ins w:id="8464" w:author="Author"/>
              </w:rPr>
            </w:pPr>
          </w:p>
        </w:tc>
        <w:tc>
          <w:tcPr>
            <w:tcW w:w="2040" w:type="dxa"/>
            <w:tcBorders>
              <w:top w:val="nil"/>
              <w:left w:val="nil"/>
              <w:bottom w:val="nil"/>
              <w:right w:val="single" w:sz="6" w:space="0" w:color="auto"/>
            </w:tcBorders>
            <w:hideMark/>
          </w:tcPr>
          <w:p w14:paraId="384BAC9F" w14:textId="77777777" w:rsidR="00EA2F34" w:rsidRPr="003C5F94" w:rsidRDefault="00EA2F34" w:rsidP="00BE28D4">
            <w:pPr>
              <w:pStyle w:val="tabletext11"/>
              <w:tabs>
                <w:tab w:val="decimal" w:pos="850"/>
              </w:tabs>
              <w:rPr>
                <w:ins w:id="8465" w:author="Author"/>
              </w:rPr>
            </w:pPr>
            <w:ins w:id="8466" w:author="Author">
              <w:r w:rsidRPr="003C5F94">
                <w:t>350,000 to 399,999</w:t>
              </w:r>
            </w:ins>
          </w:p>
        </w:tc>
        <w:tc>
          <w:tcPr>
            <w:tcW w:w="360" w:type="dxa"/>
          </w:tcPr>
          <w:p w14:paraId="4A2A3331" w14:textId="77777777" w:rsidR="00EA2F34" w:rsidRPr="003C5F94" w:rsidRDefault="00EA2F34" w:rsidP="00BE28D4">
            <w:pPr>
              <w:pStyle w:val="tabletext11"/>
              <w:jc w:val="right"/>
              <w:rPr>
                <w:ins w:id="8467" w:author="Author"/>
              </w:rPr>
            </w:pPr>
          </w:p>
        </w:tc>
        <w:tc>
          <w:tcPr>
            <w:tcW w:w="2040" w:type="dxa"/>
            <w:tcBorders>
              <w:top w:val="nil"/>
              <w:left w:val="nil"/>
              <w:bottom w:val="nil"/>
              <w:right w:val="single" w:sz="6" w:space="0" w:color="auto"/>
            </w:tcBorders>
            <w:vAlign w:val="bottom"/>
            <w:hideMark/>
          </w:tcPr>
          <w:p w14:paraId="4FFABA10" w14:textId="77777777" w:rsidR="00EA2F34" w:rsidRPr="003C5F94" w:rsidRDefault="00EA2F34" w:rsidP="00BE28D4">
            <w:pPr>
              <w:pStyle w:val="tabletext11"/>
              <w:tabs>
                <w:tab w:val="decimal" w:pos="801"/>
              </w:tabs>
              <w:rPr>
                <w:ins w:id="8468" w:author="Author"/>
              </w:rPr>
            </w:pPr>
            <w:ins w:id="8469" w:author="Author">
              <w:r w:rsidRPr="003C5F94">
                <w:t>1.50</w:t>
              </w:r>
            </w:ins>
          </w:p>
        </w:tc>
      </w:tr>
      <w:tr w:rsidR="00EA2F34" w:rsidRPr="003C5F94" w14:paraId="70A5C465" w14:textId="77777777" w:rsidTr="00A1082D">
        <w:trPr>
          <w:trHeight w:val="190"/>
          <w:ins w:id="8470" w:author="Author"/>
        </w:trPr>
        <w:tc>
          <w:tcPr>
            <w:tcW w:w="200" w:type="dxa"/>
          </w:tcPr>
          <w:p w14:paraId="6196758F" w14:textId="77777777" w:rsidR="00EA2F34" w:rsidRPr="003C5F94" w:rsidRDefault="00EA2F34" w:rsidP="00BE28D4">
            <w:pPr>
              <w:pStyle w:val="tabletext11"/>
              <w:rPr>
                <w:ins w:id="8471" w:author="Author"/>
              </w:rPr>
            </w:pPr>
          </w:p>
        </w:tc>
        <w:tc>
          <w:tcPr>
            <w:tcW w:w="360" w:type="dxa"/>
            <w:tcBorders>
              <w:top w:val="nil"/>
              <w:left w:val="single" w:sz="6" w:space="0" w:color="auto"/>
              <w:bottom w:val="nil"/>
              <w:right w:val="nil"/>
            </w:tcBorders>
          </w:tcPr>
          <w:p w14:paraId="6428EAA7" w14:textId="77777777" w:rsidR="00EA2F34" w:rsidRPr="003C5F94" w:rsidRDefault="00EA2F34" w:rsidP="00BE28D4">
            <w:pPr>
              <w:pStyle w:val="tabletext11"/>
              <w:jc w:val="right"/>
              <w:rPr>
                <w:ins w:id="8472" w:author="Author"/>
              </w:rPr>
            </w:pPr>
          </w:p>
        </w:tc>
        <w:tc>
          <w:tcPr>
            <w:tcW w:w="2040" w:type="dxa"/>
            <w:tcBorders>
              <w:top w:val="nil"/>
              <w:left w:val="nil"/>
              <w:bottom w:val="nil"/>
              <w:right w:val="single" w:sz="6" w:space="0" w:color="auto"/>
            </w:tcBorders>
            <w:hideMark/>
          </w:tcPr>
          <w:p w14:paraId="10BF049A" w14:textId="77777777" w:rsidR="00EA2F34" w:rsidRPr="003C5F94" w:rsidRDefault="00EA2F34" w:rsidP="00BE28D4">
            <w:pPr>
              <w:pStyle w:val="tabletext11"/>
              <w:tabs>
                <w:tab w:val="decimal" w:pos="850"/>
              </w:tabs>
              <w:rPr>
                <w:ins w:id="8473" w:author="Author"/>
              </w:rPr>
            </w:pPr>
            <w:ins w:id="8474" w:author="Author">
              <w:r w:rsidRPr="003C5F94">
                <w:t>400,000 to 449,999</w:t>
              </w:r>
            </w:ins>
          </w:p>
        </w:tc>
        <w:tc>
          <w:tcPr>
            <w:tcW w:w="360" w:type="dxa"/>
          </w:tcPr>
          <w:p w14:paraId="0B204C0F" w14:textId="77777777" w:rsidR="00EA2F34" w:rsidRPr="003C5F94" w:rsidRDefault="00EA2F34" w:rsidP="00BE28D4">
            <w:pPr>
              <w:pStyle w:val="tabletext11"/>
              <w:jc w:val="right"/>
              <w:rPr>
                <w:ins w:id="8475" w:author="Author"/>
              </w:rPr>
            </w:pPr>
          </w:p>
        </w:tc>
        <w:tc>
          <w:tcPr>
            <w:tcW w:w="2040" w:type="dxa"/>
            <w:tcBorders>
              <w:top w:val="nil"/>
              <w:left w:val="nil"/>
              <w:bottom w:val="nil"/>
              <w:right w:val="single" w:sz="6" w:space="0" w:color="auto"/>
            </w:tcBorders>
            <w:vAlign w:val="bottom"/>
            <w:hideMark/>
          </w:tcPr>
          <w:p w14:paraId="71129331" w14:textId="77777777" w:rsidR="00EA2F34" w:rsidRPr="003C5F94" w:rsidRDefault="00EA2F34" w:rsidP="00BE28D4">
            <w:pPr>
              <w:pStyle w:val="tabletext11"/>
              <w:tabs>
                <w:tab w:val="decimal" w:pos="801"/>
              </w:tabs>
              <w:rPr>
                <w:ins w:id="8476" w:author="Author"/>
              </w:rPr>
            </w:pPr>
            <w:ins w:id="8477" w:author="Author">
              <w:r w:rsidRPr="003C5F94">
                <w:t>1.55</w:t>
              </w:r>
            </w:ins>
          </w:p>
        </w:tc>
      </w:tr>
      <w:tr w:rsidR="00EA2F34" w:rsidRPr="003C5F94" w14:paraId="4B95A4BD" w14:textId="77777777" w:rsidTr="00A1082D">
        <w:trPr>
          <w:trHeight w:val="190"/>
          <w:ins w:id="8478" w:author="Author"/>
        </w:trPr>
        <w:tc>
          <w:tcPr>
            <w:tcW w:w="200" w:type="dxa"/>
          </w:tcPr>
          <w:p w14:paraId="226C51CD" w14:textId="77777777" w:rsidR="00EA2F34" w:rsidRPr="003C5F94" w:rsidRDefault="00EA2F34" w:rsidP="00BE28D4">
            <w:pPr>
              <w:pStyle w:val="tabletext11"/>
              <w:rPr>
                <w:ins w:id="8479" w:author="Author"/>
              </w:rPr>
            </w:pPr>
          </w:p>
        </w:tc>
        <w:tc>
          <w:tcPr>
            <w:tcW w:w="360" w:type="dxa"/>
            <w:tcBorders>
              <w:top w:val="nil"/>
              <w:left w:val="single" w:sz="6" w:space="0" w:color="auto"/>
              <w:bottom w:val="nil"/>
              <w:right w:val="nil"/>
            </w:tcBorders>
          </w:tcPr>
          <w:p w14:paraId="308AE9BC" w14:textId="77777777" w:rsidR="00EA2F34" w:rsidRPr="003C5F94" w:rsidRDefault="00EA2F34" w:rsidP="00BE28D4">
            <w:pPr>
              <w:pStyle w:val="tabletext11"/>
              <w:jc w:val="right"/>
              <w:rPr>
                <w:ins w:id="8480" w:author="Author"/>
              </w:rPr>
            </w:pPr>
          </w:p>
        </w:tc>
        <w:tc>
          <w:tcPr>
            <w:tcW w:w="2040" w:type="dxa"/>
            <w:tcBorders>
              <w:top w:val="nil"/>
              <w:left w:val="nil"/>
              <w:bottom w:val="nil"/>
              <w:right w:val="single" w:sz="6" w:space="0" w:color="auto"/>
            </w:tcBorders>
            <w:hideMark/>
          </w:tcPr>
          <w:p w14:paraId="5C3596FB" w14:textId="77777777" w:rsidR="00EA2F34" w:rsidRPr="003C5F94" w:rsidRDefault="00EA2F34" w:rsidP="00BE28D4">
            <w:pPr>
              <w:pStyle w:val="tabletext11"/>
              <w:tabs>
                <w:tab w:val="decimal" w:pos="850"/>
              </w:tabs>
              <w:rPr>
                <w:ins w:id="8481" w:author="Author"/>
              </w:rPr>
            </w:pPr>
            <w:ins w:id="8482" w:author="Author">
              <w:r w:rsidRPr="003C5F94">
                <w:t>450,000 to 499,999</w:t>
              </w:r>
            </w:ins>
          </w:p>
        </w:tc>
        <w:tc>
          <w:tcPr>
            <w:tcW w:w="360" w:type="dxa"/>
          </w:tcPr>
          <w:p w14:paraId="0EEDF22E" w14:textId="77777777" w:rsidR="00EA2F34" w:rsidRPr="003C5F94" w:rsidRDefault="00EA2F34" w:rsidP="00BE28D4">
            <w:pPr>
              <w:pStyle w:val="tabletext11"/>
              <w:jc w:val="right"/>
              <w:rPr>
                <w:ins w:id="8483" w:author="Author"/>
              </w:rPr>
            </w:pPr>
          </w:p>
        </w:tc>
        <w:tc>
          <w:tcPr>
            <w:tcW w:w="2040" w:type="dxa"/>
            <w:tcBorders>
              <w:top w:val="nil"/>
              <w:left w:val="nil"/>
              <w:bottom w:val="nil"/>
              <w:right w:val="single" w:sz="6" w:space="0" w:color="auto"/>
            </w:tcBorders>
            <w:vAlign w:val="bottom"/>
            <w:hideMark/>
          </w:tcPr>
          <w:p w14:paraId="59707DC4" w14:textId="77777777" w:rsidR="00EA2F34" w:rsidRPr="003C5F94" w:rsidRDefault="00EA2F34" w:rsidP="00BE28D4">
            <w:pPr>
              <w:pStyle w:val="tabletext11"/>
              <w:tabs>
                <w:tab w:val="decimal" w:pos="801"/>
              </w:tabs>
              <w:rPr>
                <w:ins w:id="8484" w:author="Author"/>
              </w:rPr>
            </w:pPr>
            <w:ins w:id="8485" w:author="Author">
              <w:r w:rsidRPr="003C5F94">
                <w:t>1.60</w:t>
              </w:r>
            </w:ins>
          </w:p>
        </w:tc>
      </w:tr>
      <w:tr w:rsidR="00EA2F34" w:rsidRPr="003C5F94" w14:paraId="63BAD0E1" w14:textId="77777777" w:rsidTr="00A1082D">
        <w:trPr>
          <w:trHeight w:val="190"/>
          <w:ins w:id="8486" w:author="Author"/>
        </w:trPr>
        <w:tc>
          <w:tcPr>
            <w:tcW w:w="200" w:type="dxa"/>
          </w:tcPr>
          <w:p w14:paraId="46DDCD03" w14:textId="77777777" w:rsidR="00EA2F34" w:rsidRPr="003C5F94" w:rsidRDefault="00EA2F34" w:rsidP="00BE28D4">
            <w:pPr>
              <w:pStyle w:val="tabletext11"/>
              <w:rPr>
                <w:ins w:id="8487" w:author="Author"/>
              </w:rPr>
            </w:pPr>
          </w:p>
        </w:tc>
        <w:tc>
          <w:tcPr>
            <w:tcW w:w="360" w:type="dxa"/>
            <w:tcBorders>
              <w:top w:val="nil"/>
              <w:left w:val="single" w:sz="6" w:space="0" w:color="auto"/>
              <w:bottom w:val="nil"/>
              <w:right w:val="nil"/>
            </w:tcBorders>
          </w:tcPr>
          <w:p w14:paraId="460ECA93" w14:textId="77777777" w:rsidR="00EA2F34" w:rsidRPr="003C5F94" w:rsidRDefault="00EA2F34" w:rsidP="00BE28D4">
            <w:pPr>
              <w:pStyle w:val="tabletext11"/>
              <w:jc w:val="right"/>
              <w:rPr>
                <w:ins w:id="8488" w:author="Author"/>
              </w:rPr>
            </w:pPr>
          </w:p>
        </w:tc>
        <w:tc>
          <w:tcPr>
            <w:tcW w:w="2040" w:type="dxa"/>
            <w:tcBorders>
              <w:top w:val="nil"/>
              <w:left w:val="nil"/>
              <w:bottom w:val="nil"/>
              <w:right w:val="single" w:sz="6" w:space="0" w:color="auto"/>
            </w:tcBorders>
            <w:hideMark/>
          </w:tcPr>
          <w:p w14:paraId="407E451D" w14:textId="77777777" w:rsidR="00EA2F34" w:rsidRPr="003C5F94" w:rsidRDefault="00EA2F34" w:rsidP="00BE28D4">
            <w:pPr>
              <w:pStyle w:val="tabletext11"/>
              <w:tabs>
                <w:tab w:val="decimal" w:pos="850"/>
              </w:tabs>
              <w:rPr>
                <w:ins w:id="8489" w:author="Author"/>
              </w:rPr>
            </w:pPr>
            <w:ins w:id="8490" w:author="Author">
              <w:r w:rsidRPr="003C5F94">
                <w:t>500,000 to 599,999</w:t>
              </w:r>
            </w:ins>
          </w:p>
        </w:tc>
        <w:tc>
          <w:tcPr>
            <w:tcW w:w="360" w:type="dxa"/>
          </w:tcPr>
          <w:p w14:paraId="472E4FF6" w14:textId="77777777" w:rsidR="00EA2F34" w:rsidRPr="003C5F94" w:rsidRDefault="00EA2F34" w:rsidP="00BE28D4">
            <w:pPr>
              <w:pStyle w:val="tabletext11"/>
              <w:jc w:val="right"/>
              <w:rPr>
                <w:ins w:id="8491" w:author="Author"/>
              </w:rPr>
            </w:pPr>
          </w:p>
        </w:tc>
        <w:tc>
          <w:tcPr>
            <w:tcW w:w="2040" w:type="dxa"/>
            <w:tcBorders>
              <w:top w:val="nil"/>
              <w:left w:val="nil"/>
              <w:bottom w:val="nil"/>
              <w:right w:val="single" w:sz="6" w:space="0" w:color="auto"/>
            </w:tcBorders>
            <w:vAlign w:val="bottom"/>
            <w:hideMark/>
          </w:tcPr>
          <w:p w14:paraId="56BE75D2" w14:textId="77777777" w:rsidR="00EA2F34" w:rsidRPr="003C5F94" w:rsidRDefault="00EA2F34" w:rsidP="00BE28D4">
            <w:pPr>
              <w:pStyle w:val="tabletext11"/>
              <w:tabs>
                <w:tab w:val="decimal" w:pos="801"/>
              </w:tabs>
              <w:rPr>
                <w:ins w:id="8492" w:author="Author"/>
              </w:rPr>
            </w:pPr>
            <w:ins w:id="8493" w:author="Author">
              <w:r w:rsidRPr="003C5F94">
                <w:t>1.66</w:t>
              </w:r>
            </w:ins>
          </w:p>
        </w:tc>
      </w:tr>
      <w:tr w:rsidR="00EA2F34" w:rsidRPr="003C5F94" w14:paraId="4455D1C8" w14:textId="77777777" w:rsidTr="00A1082D">
        <w:trPr>
          <w:trHeight w:val="190"/>
          <w:ins w:id="8494" w:author="Author"/>
        </w:trPr>
        <w:tc>
          <w:tcPr>
            <w:tcW w:w="200" w:type="dxa"/>
          </w:tcPr>
          <w:p w14:paraId="10EC2E8B" w14:textId="77777777" w:rsidR="00EA2F34" w:rsidRPr="003C5F94" w:rsidRDefault="00EA2F34" w:rsidP="00BE28D4">
            <w:pPr>
              <w:pStyle w:val="tabletext11"/>
              <w:rPr>
                <w:ins w:id="8495" w:author="Author"/>
              </w:rPr>
            </w:pPr>
          </w:p>
        </w:tc>
        <w:tc>
          <w:tcPr>
            <w:tcW w:w="360" w:type="dxa"/>
            <w:tcBorders>
              <w:top w:val="nil"/>
              <w:left w:val="single" w:sz="6" w:space="0" w:color="auto"/>
              <w:bottom w:val="nil"/>
              <w:right w:val="nil"/>
            </w:tcBorders>
          </w:tcPr>
          <w:p w14:paraId="4FC24610" w14:textId="77777777" w:rsidR="00EA2F34" w:rsidRPr="003C5F94" w:rsidRDefault="00EA2F34" w:rsidP="00BE28D4">
            <w:pPr>
              <w:pStyle w:val="tabletext11"/>
              <w:jc w:val="right"/>
              <w:rPr>
                <w:ins w:id="8496" w:author="Author"/>
              </w:rPr>
            </w:pPr>
          </w:p>
        </w:tc>
        <w:tc>
          <w:tcPr>
            <w:tcW w:w="2040" w:type="dxa"/>
            <w:tcBorders>
              <w:top w:val="nil"/>
              <w:left w:val="nil"/>
              <w:bottom w:val="nil"/>
              <w:right w:val="single" w:sz="6" w:space="0" w:color="auto"/>
            </w:tcBorders>
            <w:hideMark/>
          </w:tcPr>
          <w:p w14:paraId="6B06BD29" w14:textId="77777777" w:rsidR="00EA2F34" w:rsidRPr="003C5F94" w:rsidRDefault="00EA2F34" w:rsidP="00BE28D4">
            <w:pPr>
              <w:pStyle w:val="tabletext11"/>
              <w:tabs>
                <w:tab w:val="decimal" w:pos="850"/>
              </w:tabs>
              <w:rPr>
                <w:ins w:id="8497" w:author="Author"/>
              </w:rPr>
            </w:pPr>
            <w:ins w:id="8498" w:author="Author">
              <w:r w:rsidRPr="003C5F94">
                <w:t>600,000 to 699,999</w:t>
              </w:r>
            </w:ins>
          </w:p>
        </w:tc>
        <w:tc>
          <w:tcPr>
            <w:tcW w:w="360" w:type="dxa"/>
          </w:tcPr>
          <w:p w14:paraId="7C93B691" w14:textId="77777777" w:rsidR="00EA2F34" w:rsidRPr="003C5F94" w:rsidRDefault="00EA2F34" w:rsidP="00BE28D4">
            <w:pPr>
              <w:pStyle w:val="tabletext11"/>
              <w:jc w:val="right"/>
              <w:rPr>
                <w:ins w:id="8499" w:author="Author"/>
              </w:rPr>
            </w:pPr>
          </w:p>
        </w:tc>
        <w:tc>
          <w:tcPr>
            <w:tcW w:w="2040" w:type="dxa"/>
            <w:tcBorders>
              <w:top w:val="nil"/>
              <w:left w:val="nil"/>
              <w:bottom w:val="nil"/>
              <w:right w:val="single" w:sz="6" w:space="0" w:color="auto"/>
            </w:tcBorders>
            <w:vAlign w:val="bottom"/>
            <w:hideMark/>
          </w:tcPr>
          <w:p w14:paraId="49CFCF70" w14:textId="77777777" w:rsidR="00EA2F34" w:rsidRPr="003C5F94" w:rsidRDefault="00EA2F34" w:rsidP="00BE28D4">
            <w:pPr>
              <w:pStyle w:val="tabletext11"/>
              <w:tabs>
                <w:tab w:val="decimal" w:pos="801"/>
              </w:tabs>
              <w:rPr>
                <w:ins w:id="8500" w:author="Author"/>
              </w:rPr>
            </w:pPr>
            <w:ins w:id="8501" w:author="Author">
              <w:r w:rsidRPr="003C5F94">
                <w:t>1.74</w:t>
              </w:r>
            </w:ins>
          </w:p>
        </w:tc>
      </w:tr>
      <w:tr w:rsidR="00EA2F34" w:rsidRPr="003C5F94" w14:paraId="0EC80AB6" w14:textId="77777777" w:rsidTr="00A1082D">
        <w:trPr>
          <w:trHeight w:val="190"/>
          <w:ins w:id="8502" w:author="Author"/>
        </w:trPr>
        <w:tc>
          <w:tcPr>
            <w:tcW w:w="200" w:type="dxa"/>
          </w:tcPr>
          <w:p w14:paraId="2B5DB42F" w14:textId="77777777" w:rsidR="00EA2F34" w:rsidRPr="003C5F94" w:rsidRDefault="00EA2F34" w:rsidP="00BE28D4">
            <w:pPr>
              <w:pStyle w:val="tabletext11"/>
              <w:rPr>
                <w:ins w:id="8503" w:author="Author"/>
              </w:rPr>
            </w:pPr>
          </w:p>
        </w:tc>
        <w:tc>
          <w:tcPr>
            <w:tcW w:w="360" w:type="dxa"/>
            <w:tcBorders>
              <w:top w:val="nil"/>
              <w:left w:val="single" w:sz="6" w:space="0" w:color="auto"/>
              <w:bottom w:val="nil"/>
              <w:right w:val="nil"/>
            </w:tcBorders>
          </w:tcPr>
          <w:p w14:paraId="44D63056" w14:textId="77777777" w:rsidR="00EA2F34" w:rsidRPr="003C5F94" w:rsidRDefault="00EA2F34" w:rsidP="00BE28D4">
            <w:pPr>
              <w:pStyle w:val="tabletext11"/>
              <w:jc w:val="right"/>
              <w:rPr>
                <w:ins w:id="8504" w:author="Author"/>
              </w:rPr>
            </w:pPr>
          </w:p>
        </w:tc>
        <w:tc>
          <w:tcPr>
            <w:tcW w:w="2040" w:type="dxa"/>
            <w:tcBorders>
              <w:top w:val="nil"/>
              <w:left w:val="nil"/>
              <w:bottom w:val="nil"/>
              <w:right w:val="single" w:sz="6" w:space="0" w:color="auto"/>
            </w:tcBorders>
            <w:hideMark/>
          </w:tcPr>
          <w:p w14:paraId="68093519" w14:textId="77777777" w:rsidR="00EA2F34" w:rsidRPr="003C5F94" w:rsidRDefault="00EA2F34" w:rsidP="00BE28D4">
            <w:pPr>
              <w:pStyle w:val="tabletext11"/>
              <w:tabs>
                <w:tab w:val="decimal" w:pos="850"/>
              </w:tabs>
              <w:rPr>
                <w:ins w:id="8505" w:author="Author"/>
              </w:rPr>
            </w:pPr>
            <w:ins w:id="8506" w:author="Author">
              <w:r w:rsidRPr="003C5F94">
                <w:t>700,000 to 799,999</w:t>
              </w:r>
            </w:ins>
          </w:p>
        </w:tc>
        <w:tc>
          <w:tcPr>
            <w:tcW w:w="360" w:type="dxa"/>
          </w:tcPr>
          <w:p w14:paraId="4446E277" w14:textId="77777777" w:rsidR="00EA2F34" w:rsidRPr="003C5F94" w:rsidRDefault="00EA2F34" w:rsidP="00BE28D4">
            <w:pPr>
              <w:pStyle w:val="tabletext11"/>
              <w:jc w:val="right"/>
              <w:rPr>
                <w:ins w:id="8507" w:author="Author"/>
              </w:rPr>
            </w:pPr>
          </w:p>
        </w:tc>
        <w:tc>
          <w:tcPr>
            <w:tcW w:w="2040" w:type="dxa"/>
            <w:tcBorders>
              <w:top w:val="nil"/>
              <w:left w:val="nil"/>
              <w:bottom w:val="nil"/>
              <w:right w:val="single" w:sz="6" w:space="0" w:color="auto"/>
            </w:tcBorders>
            <w:vAlign w:val="bottom"/>
            <w:hideMark/>
          </w:tcPr>
          <w:p w14:paraId="6E6AB5A9" w14:textId="77777777" w:rsidR="00EA2F34" w:rsidRPr="003C5F94" w:rsidRDefault="00EA2F34" w:rsidP="00BE28D4">
            <w:pPr>
              <w:pStyle w:val="tabletext11"/>
              <w:tabs>
                <w:tab w:val="decimal" w:pos="801"/>
              </w:tabs>
              <w:rPr>
                <w:ins w:id="8508" w:author="Author"/>
              </w:rPr>
            </w:pPr>
            <w:ins w:id="8509" w:author="Author">
              <w:r w:rsidRPr="003C5F94">
                <w:t>1.81</w:t>
              </w:r>
            </w:ins>
          </w:p>
        </w:tc>
      </w:tr>
      <w:tr w:rsidR="00EA2F34" w:rsidRPr="003C5F94" w14:paraId="1F4989B6" w14:textId="77777777" w:rsidTr="00A1082D">
        <w:trPr>
          <w:trHeight w:val="190"/>
          <w:ins w:id="8510" w:author="Author"/>
        </w:trPr>
        <w:tc>
          <w:tcPr>
            <w:tcW w:w="200" w:type="dxa"/>
          </w:tcPr>
          <w:p w14:paraId="2B4F9467" w14:textId="77777777" w:rsidR="00EA2F34" w:rsidRPr="003C5F94" w:rsidRDefault="00EA2F34" w:rsidP="00BE28D4">
            <w:pPr>
              <w:pStyle w:val="tabletext11"/>
              <w:rPr>
                <w:ins w:id="8511" w:author="Author"/>
              </w:rPr>
            </w:pPr>
          </w:p>
        </w:tc>
        <w:tc>
          <w:tcPr>
            <w:tcW w:w="360" w:type="dxa"/>
            <w:tcBorders>
              <w:top w:val="nil"/>
              <w:left w:val="single" w:sz="6" w:space="0" w:color="auto"/>
              <w:bottom w:val="nil"/>
              <w:right w:val="nil"/>
            </w:tcBorders>
          </w:tcPr>
          <w:p w14:paraId="26FCF44F" w14:textId="77777777" w:rsidR="00EA2F34" w:rsidRPr="003C5F94" w:rsidRDefault="00EA2F34" w:rsidP="00BE28D4">
            <w:pPr>
              <w:pStyle w:val="tabletext11"/>
              <w:jc w:val="right"/>
              <w:rPr>
                <w:ins w:id="8512" w:author="Author"/>
              </w:rPr>
            </w:pPr>
          </w:p>
        </w:tc>
        <w:tc>
          <w:tcPr>
            <w:tcW w:w="2040" w:type="dxa"/>
            <w:tcBorders>
              <w:top w:val="nil"/>
              <w:left w:val="nil"/>
              <w:bottom w:val="nil"/>
              <w:right w:val="single" w:sz="6" w:space="0" w:color="auto"/>
            </w:tcBorders>
            <w:hideMark/>
          </w:tcPr>
          <w:p w14:paraId="513539B7" w14:textId="77777777" w:rsidR="00EA2F34" w:rsidRPr="003C5F94" w:rsidRDefault="00EA2F34" w:rsidP="00BE28D4">
            <w:pPr>
              <w:pStyle w:val="tabletext11"/>
              <w:tabs>
                <w:tab w:val="decimal" w:pos="850"/>
              </w:tabs>
              <w:rPr>
                <w:ins w:id="8513" w:author="Author"/>
              </w:rPr>
            </w:pPr>
            <w:ins w:id="8514" w:author="Author">
              <w:r w:rsidRPr="003C5F94">
                <w:t>800,000 to 899,999</w:t>
              </w:r>
            </w:ins>
          </w:p>
        </w:tc>
        <w:tc>
          <w:tcPr>
            <w:tcW w:w="360" w:type="dxa"/>
          </w:tcPr>
          <w:p w14:paraId="01F3F21C" w14:textId="77777777" w:rsidR="00EA2F34" w:rsidRPr="003C5F94" w:rsidRDefault="00EA2F34" w:rsidP="00BE28D4">
            <w:pPr>
              <w:pStyle w:val="tabletext11"/>
              <w:jc w:val="right"/>
              <w:rPr>
                <w:ins w:id="8515" w:author="Author"/>
              </w:rPr>
            </w:pPr>
          </w:p>
        </w:tc>
        <w:tc>
          <w:tcPr>
            <w:tcW w:w="2040" w:type="dxa"/>
            <w:tcBorders>
              <w:top w:val="nil"/>
              <w:left w:val="nil"/>
              <w:bottom w:val="nil"/>
              <w:right w:val="single" w:sz="6" w:space="0" w:color="auto"/>
            </w:tcBorders>
            <w:vAlign w:val="bottom"/>
            <w:hideMark/>
          </w:tcPr>
          <w:p w14:paraId="069BBA5F" w14:textId="77777777" w:rsidR="00EA2F34" w:rsidRPr="003C5F94" w:rsidRDefault="00EA2F34" w:rsidP="00BE28D4">
            <w:pPr>
              <w:pStyle w:val="tabletext11"/>
              <w:tabs>
                <w:tab w:val="decimal" w:pos="801"/>
              </w:tabs>
              <w:rPr>
                <w:ins w:id="8516" w:author="Author"/>
              </w:rPr>
            </w:pPr>
            <w:ins w:id="8517" w:author="Author">
              <w:r w:rsidRPr="003C5F94">
                <w:t>1.87</w:t>
              </w:r>
            </w:ins>
          </w:p>
        </w:tc>
      </w:tr>
      <w:tr w:rsidR="00EA2F34" w:rsidRPr="003C5F94" w14:paraId="662C0098" w14:textId="77777777" w:rsidTr="00A1082D">
        <w:trPr>
          <w:trHeight w:val="190"/>
          <w:ins w:id="8518" w:author="Author"/>
        </w:trPr>
        <w:tc>
          <w:tcPr>
            <w:tcW w:w="200" w:type="dxa"/>
          </w:tcPr>
          <w:p w14:paraId="6334C241" w14:textId="77777777" w:rsidR="00EA2F34" w:rsidRPr="003C5F94" w:rsidRDefault="00EA2F34" w:rsidP="00BE28D4">
            <w:pPr>
              <w:pStyle w:val="tabletext11"/>
              <w:rPr>
                <w:ins w:id="8519" w:author="Author"/>
              </w:rPr>
            </w:pPr>
          </w:p>
        </w:tc>
        <w:tc>
          <w:tcPr>
            <w:tcW w:w="360" w:type="dxa"/>
            <w:tcBorders>
              <w:top w:val="nil"/>
              <w:left w:val="single" w:sz="6" w:space="0" w:color="auto"/>
              <w:bottom w:val="single" w:sz="4" w:space="0" w:color="auto"/>
              <w:right w:val="nil"/>
            </w:tcBorders>
          </w:tcPr>
          <w:p w14:paraId="7A0D1C93" w14:textId="77777777" w:rsidR="00EA2F34" w:rsidRPr="003C5F94" w:rsidRDefault="00EA2F34" w:rsidP="00BE28D4">
            <w:pPr>
              <w:pStyle w:val="tabletext11"/>
              <w:jc w:val="right"/>
              <w:rPr>
                <w:ins w:id="8520" w:author="Author"/>
              </w:rPr>
            </w:pPr>
          </w:p>
        </w:tc>
        <w:tc>
          <w:tcPr>
            <w:tcW w:w="2040" w:type="dxa"/>
            <w:tcBorders>
              <w:top w:val="nil"/>
              <w:left w:val="nil"/>
              <w:bottom w:val="single" w:sz="4" w:space="0" w:color="auto"/>
              <w:right w:val="single" w:sz="6" w:space="0" w:color="auto"/>
            </w:tcBorders>
            <w:vAlign w:val="bottom"/>
            <w:hideMark/>
          </w:tcPr>
          <w:p w14:paraId="640E3D91" w14:textId="77777777" w:rsidR="00EA2F34" w:rsidRPr="003C5F94" w:rsidRDefault="00EA2F34" w:rsidP="00BE28D4">
            <w:pPr>
              <w:pStyle w:val="tabletext11"/>
              <w:tabs>
                <w:tab w:val="decimal" w:pos="850"/>
              </w:tabs>
              <w:rPr>
                <w:ins w:id="8521" w:author="Author"/>
              </w:rPr>
            </w:pPr>
            <w:ins w:id="8522" w:author="Author">
              <w:r w:rsidRPr="003C5F94">
                <w:t>900,000 or greater</w:t>
              </w:r>
            </w:ins>
          </w:p>
        </w:tc>
        <w:tc>
          <w:tcPr>
            <w:tcW w:w="360" w:type="dxa"/>
            <w:tcBorders>
              <w:top w:val="nil"/>
              <w:left w:val="nil"/>
              <w:bottom w:val="single" w:sz="4" w:space="0" w:color="auto"/>
              <w:right w:val="nil"/>
            </w:tcBorders>
          </w:tcPr>
          <w:p w14:paraId="115CE1C9" w14:textId="77777777" w:rsidR="00EA2F34" w:rsidRPr="003C5F94" w:rsidRDefault="00EA2F34" w:rsidP="00BE28D4">
            <w:pPr>
              <w:pStyle w:val="tabletext11"/>
              <w:jc w:val="right"/>
              <w:rPr>
                <w:ins w:id="8523" w:author="Author"/>
              </w:rPr>
            </w:pPr>
          </w:p>
        </w:tc>
        <w:tc>
          <w:tcPr>
            <w:tcW w:w="2040" w:type="dxa"/>
            <w:tcBorders>
              <w:top w:val="nil"/>
              <w:left w:val="nil"/>
              <w:bottom w:val="single" w:sz="4" w:space="0" w:color="auto"/>
              <w:right w:val="single" w:sz="6" w:space="0" w:color="auto"/>
            </w:tcBorders>
            <w:vAlign w:val="bottom"/>
            <w:hideMark/>
          </w:tcPr>
          <w:p w14:paraId="334E8408" w14:textId="77777777" w:rsidR="00EA2F34" w:rsidRPr="003C5F94" w:rsidRDefault="00EA2F34" w:rsidP="00BE28D4">
            <w:pPr>
              <w:pStyle w:val="tabletext11"/>
              <w:tabs>
                <w:tab w:val="decimal" w:pos="801"/>
              </w:tabs>
              <w:rPr>
                <w:ins w:id="8524" w:author="Author"/>
              </w:rPr>
            </w:pPr>
            <w:ins w:id="8525" w:author="Author">
              <w:r w:rsidRPr="003C5F94">
                <w:t>1.93</w:t>
              </w:r>
            </w:ins>
          </w:p>
        </w:tc>
      </w:tr>
    </w:tbl>
    <w:p w14:paraId="411FB151" w14:textId="77777777" w:rsidR="00EA2F34" w:rsidRPr="003C5F94" w:rsidRDefault="00EA2F34" w:rsidP="00BE28D4">
      <w:pPr>
        <w:pStyle w:val="tablecaption"/>
        <w:rPr>
          <w:ins w:id="8526" w:author="Author"/>
        </w:rPr>
      </w:pPr>
      <w:ins w:id="8527" w:author="Author">
        <w:r w:rsidRPr="003C5F94">
          <w:t xml:space="preserve">Table 301.C.1.a.(2) Zone-rated Non-trailers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77E2520E" w14:textId="77777777" w:rsidR="00EA2F34" w:rsidRPr="003C5F94" w:rsidRDefault="00EA2F34" w:rsidP="00BE28D4">
      <w:pPr>
        <w:pStyle w:val="isonormal"/>
        <w:rPr>
          <w:ins w:id="8528" w:author="Author"/>
        </w:rPr>
      </w:pPr>
    </w:p>
    <w:p w14:paraId="4072D6ED" w14:textId="77777777" w:rsidR="00EA2F34" w:rsidRPr="003C5F94" w:rsidRDefault="00EA2F34" w:rsidP="00BE28D4">
      <w:pPr>
        <w:pStyle w:val="outlinehd5"/>
        <w:rPr>
          <w:ins w:id="8529" w:author="Author"/>
        </w:rPr>
      </w:pPr>
      <w:ins w:id="8530" w:author="Author">
        <w:r w:rsidRPr="003C5F94">
          <w:tab/>
          <w:t>(3)</w:t>
        </w:r>
        <w:r w:rsidRPr="003C5F94">
          <w:tab/>
          <w:t xml:space="preserve">Private Passenger Types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10AC150C" w14:textId="77777777" w:rsidR="00EA2F34" w:rsidRPr="003C5F94" w:rsidRDefault="00EA2F34" w:rsidP="00BE28D4">
      <w:pPr>
        <w:pStyle w:val="space4"/>
        <w:rPr>
          <w:ins w:id="853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EA2F34" w:rsidRPr="003C5F94" w14:paraId="104747B1" w14:textId="77777777" w:rsidTr="00A1082D">
        <w:trPr>
          <w:trHeight w:val="190"/>
          <w:ins w:id="8532" w:author="Author"/>
        </w:trPr>
        <w:tc>
          <w:tcPr>
            <w:tcW w:w="200" w:type="dxa"/>
            <w:hideMark/>
          </w:tcPr>
          <w:p w14:paraId="34B023C2" w14:textId="77777777" w:rsidR="00EA2F34" w:rsidRPr="003C5F94" w:rsidRDefault="00EA2F34" w:rsidP="00BE28D4">
            <w:pPr>
              <w:pStyle w:val="tablehead"/>
              <w:rPr>
                <w:ins w:id="853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4589E5E" w14:textId="77777777" w:rsidR="00EA2F34" w:rsidRPr="003C5F94" w:rsidRDefault="00EA2F34" w:rsidP="00BE28D4">
            <w:pPr>
              <w:pStyle w:val="tablehead"/>
              <w:rPr>
                <w:ins w:id="8534" w:author="Author"/>
              </w:rPr>
            </w:pPr>
            <w:ins w:id="8535" w:author="Author">
              <w:r w:rsidRPr="003C5F94">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36C074A2" w14:textId="77777777" w:rsidR="00EA2F34" w:rsidRPr="003C5F94" w:rsidRDefault="00EA2F34" w:rsidP="00BE28D4">
            <w:pPr>
              <w:pStyle w:val="tablehead"/>
              <w:rPr>
                <w:ins w:id="8536" w:author="Author"/>
              </w:rPr>
            </w:pPr>
            <w:ins w:id="8537" w:author="Author">
              <w:r w:rsidRPr="003C5F94">
                <w:t>Vehicle Value Factor</w:t>
              </w:r>
            </w:ins>
          </w:p>
        </w:tc>
      </w:tr>
      <w:tr w:rsidR="00EA2F34" w:rsidRPr="003C5F94" w14:paraId="21CB93B6" w14:textId="77777777" w:rsidTr="00A1082D">
        <w:trPr>
          <w:trHeight w:val="190"/>
          <w:ins w:id="8538" w:author="Author"/>
        </w:trPr>
        <w:tc>
          <w:tcPr>
            <w:tcW w:w="200" w:type="dxa"/>
          </w:tcPr>
          <w:p w14:paraId="199606CD" w14:textId="77777777" w:rsidR="00EA2F34" w:rsidRPr="003C5F94" w:rsidRDefault="00EA2F34" w:rsidP="00BE28D4">
            <w:pPr>
              <w:pStyle w:val="tabletext11"/>
              <w:rPr>
                <w:ins w:id="8539" w:author="Author"/>
              </w:rPr>
            </w:pPr>
          </w:p>
        </w:tc>
        <w:tc>
          <w:tcPr>
            <w:tcW w:w="360" w:type="dxa"/>
            <w:tcBorders>
              <w:top w:val="nil"/>
              <w:left w:val="single" w:sz="6" w:space="0" w:color="auto"/>
              <w:bottom w:val="nil"/>
              <w:right w:val="nil"/>
            </w:tcBorders>
          </w:tcPr>
          <w:p w14:paraId="2B8FB479" w14:textId="77777777" w:rsidR="00EA2F34" w:rsidRPr="003C5F94" w:rsidRDefault="00EA2F34" w:rsidP="00BE28D4">
            <w:pPr>
              <w:pStyle w:val="tabletext11"/>
              <w:jc w:val="right"/>
              <w:rPr>
                <w:ins w:id="8540" w:author="Author"/>
              </w:rPr>
            </w:pPr>
            <w:ins w:id="8541" w:author="Author">
              <w:r w:rsidRPr="003C5F94">
                <w:t>$</w:t>
              </w:r>
            </w:ins>
          </w:p>
        </w:tc>
        <w:tc>
          <w:tcPr>
            <w:tcW w:w="2040" w:type="dxa"/>
            <w:tcBorders>
              <w:top w:val="nil"/>
              <w:left w:val="nil"/>
              <w:bottom w:val="nil"/>
              <w:right w:val="single" w:sz="6" w:space="0" w:color="auto"/>
            </w:tcBorders>
            <w:hideMark/>
          </w:tcPr>
          <w:p w14:paraId="430B632B" w14:textId="77777777" w:rsidR="00EA2F34" w:rsidRPr="003C5F94" w:rsidRDefault="00EA2F34" w:rsidP="00BE28D4">
            <w:pPr>
              <w:pStyle w:val="tabletext11"/>
              <w:tabs>
                <w:tab w:val="decimal" w:pos="850"/>
              </w:tabs>
              <w:rPr>
                <w:ins w:id="8542" w:author="Author"/>
              </w:rPr>
            </w:pPr>
            <w:ins w:id="8543" w:author="Author">
              <w:r w:rsidRPr="003C5F94">
                <w:t>0 to 999</w:t>
              </w:r>
            </w:ins>
          </w:p>
        </w:tc>
        <w:tc>
          <w:tcPr>
            <w:tcW w:w="360" w:type="dxa"/>
          </w:tcPr>
          <w:p w14:paraId="26E840F7" w14:textId="77777777" w:rsidR="00EA2F34" w:rsidRPr="003C5F94" w:rsidRDefault="00EA2F34" w:rsidP="00BE28D4">
            <w:pPr>
              <w:pStyle w:val="tabletext11"/>
              <w:jc w:val="right"/>
              <w:rPr>
                <w:ins w:id="8544" w:author="Author"/>
              </w:rPr>
            </w:pPr>
          </w:p>
        </w:tc>
        <w:tc>
          <w:tcPr>
            <w:tcW w:w="2043" w:type="dxa"/>
            <w:tcBorders>
              <w:top w:val="nil"/>
              <w:left w:val="nil"/>
              <w:bottom w:val="nil"/>
              <w:right w:val="single" w:sz="6" w:space="0" w:color="auto"/>
            </w:tcBorders>
            <w:vAlign w:val="bottom"/>
            <w:hideMark/>
          </w:tcPr>
          <w:p w14:paraId="3710FD20" w14:textId="77777777" w:rsidR="00EA2F34" w:rsidRPr="003C5F94" w:rsidRDefault="00EA2F34" w:rsidP="00BE28D4">
            <w:pPr>
              <w:pStyle w:val="tabletext11"/>
              <w:tabs>
                <w:tab w:val="decimal" w:pos="801"/>
              </w:tabs>
              <w:rPr>
                <w:ins w:id="8545" w:author="Author"/>
              </w:rPr>
            </w:pPr>
            <w:ins w:id="8546" w:author="Author">
              <w:r w:rsidRPr="003C5F94">
                <w:t>0.72</w:t>
              </w:r>
            </w:ins>
          </w:p>
        </w:tc>
      </w:tr>
      <w:tr w:rsidR="00EA2F34" w:rsidRPr="003C5F94" w14:paraId="3883E055" w14:textId="77777777" w:rsidTr="00A1082D">
        <w:trPr>
          <w:trHeight w:val="190"/>
          <w:ins w:id="8547" w:author="Author"/>
        </w:trPr>
        <w:tc>
          <w:tcPr>
            <w:tcW w:w="200" w:type="dxa"/>
          </w:tcPr>
          <w:p w14:paraId="19EE73DA" w14:textId="77777777" w:rsidR="00EA2F34" w:rsidRPr="003C5F94" w:rsidRDefault="00EA2F34" w:rsidP="00BE28D4">
            <w:pPr>
              <w:pStyle w:val="tabletext11"/>
              <w:rPr>
                <w:ins w:id="8548" w:author="Author"/>
              </w:rPr>
            </w:pPr>
          </w:p>
        </w:tc>
        <w:tc>
          <w:tcPr>
            <w:tcW w:w="360" w:type="dxa"/>
            <w:tcBorders>
              <w:top w:val="nil"/>
              <w:left w:val="single" w:sz="6" w:space="0" w:color="auto"/>
              <w:bottom w:val="nil"/>
              <w:right w:val="nil"/>
            </w:tcBorders>
          </w:tcPr>
          <w:p w14:paraId="6BDF37A7" w14:textId="77777777" w:rsidR="00EA2F34" w:rsidRPr="003C5F94" w:rsidRDefault="00EA2F34" w:rsidP="00BE28D4">
            <w:pPr>
              <w:pStyle w:val="tabletext11"/>
              <w:jc w:val="right"/>
              <w:rPr>
                <w:ins w:id="8549" w:author="Author"/>
              </w:rPr>
            </w:pPr>
          </w:p>
        </w:tc>
        <w:tc>
          <w:tcPr>
            <w:tcW w:w="2040" w:type="dxa"/>
            <w:tcBorders>
              <w:top w:val="nil"/>
              <w:left w:val="nil"/>
              <w:bottom w:val="nil"/>
              <w:right w:val="single" w:sz="6" w:space="0" w:color="auto"/>
            </w:tcBorders>
            <w:hideMark/>
          </w:tcPr>
          <w:p w14:paraId="6D66EA1E" w14:textId="77777777" w:rsidR="00EA2F34" w:rsidRPr="003C5F94" w:rsidRDefault="00EA2F34" w:rsidP="00BE28D4">
            <w:pPr>
              <w:pStyle w:val="tabletext11"/>
              <w:tabs>
                <w:tab w:val="decimal" w:pos="850"/>
              </w:tabs>
              <w:rPr>
                <w:ins w:id="8550" w:author="Author"/>
              </w:rPr>
            </w:pPr>
            <w:ins w:id="8551" w:author="Author">
              <w:r w:rsidRPr="003C5F94">
                <w:t>1,000 to 1,999</w:t>
              </w:r>
            </w:ins>
          </w:p>
        </w:tc>
        <w:tc>
          <w:tcPr>
            <w:tcW w:w="360" w:type="dxa"/>
          </w:tcPr>
          <w:p w14:paraId="203062D5" w14:textId="77777777" w:rsidR="00EA2F34" w:rsidRPr="003C5F94" w:rsidRDefault="00EA2F34" w:rsidP="00BE28D4">
            <w:pPr>
              <w:pStyle w:val="tabletext11"/>
              <w:jc w:val="right"/>
              <w:rPr>
                <w:ins w:id="8552" w:author="Author"/>
              </w:rPr>
            </w:pPr>
          </w:p>
        </w:tc>
        <w:tc>
          <w:tcPr>
            <w:tcW w:w="2043" w:type="dxa"/>
            <w:tcBorders>
              <w:top w:val="nil"/>
              <w:left w:val="nil"/>
              <w:bottom w:val="nil"/>
              <w:right w:val="single" w:sz="6" w:space="0" w:color="auto"/>
            </w:tcBorders>
            <w:vAlign w:val="bottom"/>
            <w:hideMark/>
          </w:tcPr>
          <w:p w14:paraId="7B4C4870" w14:textId="77777777" w:rsidR="00EA2F34" w:rsidRPr="003C5F94" w:rsidRDefault="00EA2F34" w:rsidP="00BE28D4">
            <w:pPr>
              <w:pStyle w:val="tabletext11"/>
              <w:tabs>
                <w:tab w:val="decimal" w:pos="801"/>
              </w:tabs>
              <w:rPr>
                <w:ins w:id="8553" w:author="Author"/>
              </w:rPr>
            </w:pPr>
            <w:ins w:id="8554" w:author="Author">
              <w:r w:rsidRPr="003C5F94">
                <w:t>0.74</w:t>
              </w:r>
            </w:ins>
          </w:p>
        </w:tc>
      </w:tr>
      <w:tr w:rsidR="00EA2F34" w:rsidRPr="003C5F94" w14:paraId="0AC57231" w14:textId="77777777" w:rsidTr="00A1082D">
        <w:trPr>
          <w:trHeight w:val="190"/>
          <w:ins w:id="8555" w:author="Author"/>
        </w:trPr>
        <w:tc>
          <w:tcPr>
            <w:tcW w:w="200" w:type="dxa"/>
          </w:tcPr>
          <w:p w14:paraId="3641E93B" w14:textId="77777777" w:rsidR="00EA2F34" w:rsidRPr="003C5F94" w:rsidRDefault="00EA2F34" w:rsidP="00BE28D4">
            <w:pPr>
              <w:pStyle w:val="tabletext11"/>
              <w:rPr>
                <w:ins w:id="8556" w:author="Author"/>
              </w:rPr>
            </w:pPr>
          </w:p>
        </w:tc>
        <w:tc>
          <w:tcPr>
            <w:tcW w:w="360" w:type="dxa"/>
            <w:tcBorders>
              <w:top w:val="nil"/>
              <w:left w:val="single" w:sz="6" w:space="0" w:color="auto"/>
              <w:bottom w:val="nil"/>
              <w:right w:val="nil"/>
            </w:tcBorders>
          </w:tcPr>
          <w:p w14:paraId="199D59CC" w14:textId="77777777" w:rsidR="00EA2F34" w:rsidRPr="003C5F94" w:rsidRDefault="00EA2F34" w:rsidP="00BE28D4">
            <w:pPr>
              <w:pStyle w:val="tabletext11"/>
              <w:jc w:val="right"/>
              <w:rPr>
                <w:ins w:id="8557" w:author="Author"/>
              </w:rPr>
            </w:pPr>
          </w:p>
        </w:tc>
        <w:tc>
          <w:tcPr>
            <w:tcW w:w="2040" w:type="dxa"/>
            <w:tcBorders>
              <w:top w:val="nil"/>
              <w:left w:val="nil"/>
              <w:bottom w:val="nil"/>
              <w:right w:val="single" w:sz="6" w:space="0" w:color="auto"/>
            </w:tcBorders>
            <w:hideMark/>
          </w:tcPr>
          <w:p w14:paraId="448AA706" w14:textId="77777777" w:rsidR="00EA2F34" w:rsidRPr="003C5F94" w:rsidRDefault="00EA2F34" w:rsidP="00BE28D4">
            <w:pPr>
              <w:pStyle w:val="tabletext11"/>
              <w:tabs>
                <w:tab w:val="decimal" w:pos="850"/>
              </w:tabs>
              <w:rPr>
                <w:ins w:id="8558" w:author="Author"/>
              </w:rPr>
            </w:pPr>
            <w:ins w:id="8559" w:author="Author">
              <w:r w:rsidRPr="003C5F94">
                <w:t>2,000 to 2,999</w:t>
              </w:r>
            </w:ins>
          </w:p>
        </w:tc>
        <w:tc>
          <w:tcPr>
            <w:tcW w:w="360" w:type="dxa"/>
          </w:tcPr>
          <w:p w14:paraId="163668B3" w14:textId="77777777" w:rsidR="00EA2F34" w:rsidRPr="003C5F94" w:rsidRDefault="00EA2F34" w:rsidP="00BE28D4">
            <w:pPr>
              <w:pStyle w:val="tabletext11"/>
              <w:jc w:val="right"/>
              <w:rPr>
                <w:ins w:id="8560" w:author="Author"/>
              </w:rPr>
            </w:pPr>
          </w:p>
        </w:tc>
        <w:tc>
          <w:tcPr>
            <w:tcW w:w="2043" w:type="dxa"/>
            <w:tcBorders>
              <w:top w:val="nil"/>
              <w:left w:val="nil"/>
              <w:bottom w:val="nil"/>
              <w:right w:val="single" w:sz="6" w:space="0" w:color="auto"/>
            </w:tcBorders>
            <w:vAlign w:val="bottom"/>
            <w:hideMark/>
          </w:tcPr>
          <w:p w14:paraId="405B547F" w14:textId="77777777" w:rsidR="00EA2F34" w:rsidRPr="003C5F94" w:rsidRDefault="00EA2F34" w:rsidP="00BE28D4">
            <w:pPr>
              <w:pStyle w:val="tabletext11"/>
              <w:tabs>
                <w:tab w:val="decimal" w:pos="801"/>
              </w:tabs>
              <w:rPr>
                <w:ins w:id="8561" w:author="Author"/>
              </w:rPr>
            </w:pPr>
            <w:ins w:id="8562" w:author="Author">
              <w:r w:rsidRPr="003C5F94">
                <w:t>0.75</w:t>
              </w:r>
            </w:ins>
          </w:p>
        </w:tc>
      </w:tr>
      <w:tr w:rsidR="00EA2F34" w:rsidRPr="003C5F94" w14:paraId="2D0D76D6" w14:textId="77777777" w:rsidTr="00A1082D">
        <w:trPr>
          <w:trHeight w:val="190"/>
          <w:ins w:id="8563" w:author="Author"/>
        </w:trPr>
        <w:tc>
          <w:tcPr>
            <w:tcW w:w="200" w:type="dxa"/>
          </w:tcPr>
          <w:p w14:paraId="53BA8469" w14:textId="77777777" w:rsidR="00EA2F34" w:rsidRPr="003C5F94" w:rsidRDefault="00EA2F34" w:rsidP="00BE28D4">
            <w:pPr>
              <w:pStyle w:val="tabletext11"/>
              <w:rPr>
                <w:ins w:id="8564" w:author="Author"/>
              </w:rPr>
            </w:pPr>
          </w:p>
        </w:tc>
        <w:tc>
          <w:tcPr>
            <w:tcW w:w="360" w:type="dxa"/>
            <w:tcBorders>
              <w:top w:val="nil"/>
              <w:left w:val="single" w:sz="6" w:space="0" w:color="auto"/>
              <w:bottom w:val="nil"/>
              <w:right w:val="nil"/>
            </w:tcBorders>
          </w:tcPr>
          <w:p w14:paraId="35769C58" w14:textId="77777777" w:rsidR="00EA2F34" w:rsidRPr="003C5F94" w:rsidRDefault="00EA2F34" w:rsidP="00BE28D4">
            <w:pPr>
              <w:pStyle w:val="tabletext11"/>
              <w:jc w:val="right"/>
              <w:rPr>
                <w:ins w:id="8565" w:author="Author"/>
              </w:rPr>
            </w:pPr>
          </w:p>
        </w:tc>
        <w:tc>
          <w:tcPr>
            <w:tcW w:w="2040" w:type="dxa"/>
            <w:tcBorders>
              <w:top w:val="nil"/>
              <w:left w:val="nil"/>
              <w:bottom w:val="nil"/>
              <w:right w:val="single" w:sz="6" w:space="0" w:color="auto"/>
            </w:tcBorders>
            <w:hideMark/>
          </w:tcPr>
          <w:p w14:paraId="22589A89" w14:textId="77777777" w:rsidR="00EA2F34" w:rsidRPr="003C5F94" w:rsidRDefault="00EA2F34" w:rsidP="00BE28D4">
            <w:pPr>
              <w:pStyle w:val="tabletext11"/>
              <w:tabs>
                <w:tab w:val="decimal" w:pos="850"/>
              </w:tabs>
              <w:rPr>
                <w:ins w:id="8566" w:author="Author"/>
              </w:rPr>
            </w:pPr>
            <w:ins w:id="8567" w:author="Author">
              <w:r w:rsidRPr="003C5F94">
                <w:t>3,000 to 3,999</w:t>
              </w:r>
            </w:ins>
          </w:p>
        </w:tc>
        <w:tc>
          <w:tcPr>
            <w:tcW w:w="360" w:type="dxa"/>
          </w:tcPr>
          <w:p w14:paraId="3C2D46F2" w14:textId="77777777" w:rsidR="00EA2F34" w:rsidRPr="003C5F94" w:rsidRDefault="00EA2F34" w:rsidP="00BE28D4">
            <w:pPr>
              <w:pStyle w:val="tabletext11"/>
              <w:jc w:val="right"/>
              <w:rPr>
                <w:ins w:id="8568" w:author="Author"/>
              </w:rPr>
            </w:pPr>
          </w:p>
        </w:tc>
        <w:tc>
          <w:tcPr>
            <w:tcW w:w="2043" w:type="dxa"/>
            <w:tcBorders>
              <w:top w:val="nil"/>
              <w:left w:val="nil"/>
              <w:bottom w:val="nil"/>
              <w:right w:val="single" w:sz="6" w:space="0" w:color="auto"/>
            </w:tcBorders>
            <w:vAlign w:val="bottom"/>
            <w:hideMark/>
          </w:tcPr>
          <w:p w14:paraId="30078F33" w14:textId="77777777" w:rsidR="00EA2F34" w:rsidRPr="003C5F94" w:rsidRDefault="00EA2F34" w:rsidP="00BE28D4">
            <w:pPr>
              <w:pStyle w:val="tabletext11"/>
              <w:tabs>
                <w:tab w:val="decimal" w:pos="801"/>
              </w:tabs>
              <w:rPr>
                <w:ins w:id="8569" w:author="Author"/>
              </w:rPr>
            </w:pPr>
            <w:ins w:id="8570" w:author="Author">
              <w:r w:rsidRPr="003C5F94">
                <w:t>0.75</w:t>
              </w:r>
            </w:ins>
          </w:p>
        </w:tc>
      </w:tr>
      <w:tr w:rsidR="00EA2F34" w:rsidRPr="003C5F94" w14:paraId="59DF5B76" w14:textId="77777777" w:rsidTr="00A1082D">
        <w:trPr>
          <w:trHeight w:val="190"/>
          <w:ins w:id="8571" w:author="Author"/>
        </w:trPr>
        <w:tc>
          <w:tcPr>
            <w:tcW w:w="200" w:type="dxa"/>
          </w:tcPr>
          <w:p w14:paraId="7894CB60" w14:textId="77777777" w:rsidR="00EA2F34" w:rsidRPr="003C5F94" w:rsidRDefault="00EA2F34" w:rsidP="00BE28D4">
            <w:pPr>
              <w:pStyle w:val="tabletext11"/>
              <w:rPr>
                <w:ins w:id="8572" w:author="Author"/>
              </w:rPr>
            </w:pPr>
          </w:p>
        </w:tc>
        <w:tc>
          <w:tcPr>
            <w:tcW w:w="360" w:type="dxa"/>
            <w:tcBorders>
              <w:top w:val="nil"/>
              <w:left w:val="single" w:sz="6" w:space="0" w:color="auto"/>
              <w:bottom w:val="nil"/>
              <w:right w:val="nil"/>
            </w:tcBorders>
          </w:tcPr>
          <w:p w14:paraId="7F4B27B2" w14:textId="77777777" w:rsidR="00EA2F34" w:rsidRPr="003C5F94" w:rsidRDefault="00EA2F34" w:rsidP="00BE28D4">
            <w:pPr>
              <w:pStyle w:val="tabletext11"/>
              <w:jc w:val="right"/>
              <w:rPr>
                <w:ins w:id="8573" w:author="Author"/>
              </w:rPr>
            </w:pPr>
          </w:p>
        </w:tc>
        <w:tc>
          <w:tcPr>
            <w:tcW w:w="2040" w:type="dxa"/>
            <w:tcBorders>
              <w:top w:val="nil"/>
              <w:left w:val="nil"/>
              <w:bottom w:val="nil"/>
              <w:right w:val="single" w:sz="6" w:space="0" w:color="auto"/>
            </w:tcBorders>
            <w:hideMark/>
          </w:tcPr>
          <w:p w14:paraId="013EC164" w14:textId="77777777" w:rsidR="00EA2F34" w:rsidRPr="003C5F94" w:rsidRDefault="00EA2F34" w:rsidP="00BE28D4">
            <w:pPr>
              <w:pStyle w:val="tabletext11"/>
              <w:tabs>
                <w:tab w:val="decimal" w:pos="850"/>
              </w:tabs>
              <w:rPr>
                <w:ins w:id="8574" w:author="Author"/>
              </w:rPr>
            </w:pPr>
            <w:ins w:id="8575" w:author="Author">
              <w:r w:rsidRPr="003C5F94">
                <w:t>4,000 to 4,999</w:t>
              </w:r>
            </w:ins>
          </w:p>
        </w:tc>
        <w:tc>
          <w:tcPr>
            <w:tcW w:w="360" w:type="dxa"/>
          </w:tcPr>
          <w:p w14:paraId="5F8DD831" w14:textId="77777777" w:rsidR="00EA2F34" w:rsidRPr="003C5F94" w:rsidRDefault="00EA2F34" w:rsidP="00BE28D4">
            <w:pPr>
              <w:pStyle w:val="tabletext11"/>
              <w:jc w:val="right"/>
              <w:rPr>
                <w:ins w:id="8576" w:author="Author"/>
              </w:rPr>
            </w:pPr>
          </w:p>
        </w:tc>
        <w:tc>
          <w:tcPr>
            <w:tcW w:w="2043" w:type="dxa"/>
            <w:tcBorders>
              <w:top w:val="nil"/>
              <w:left w:val="nil"/>
              <w:bottom w:val="nil"/>
              <w:right w:val="single" w:sz="6" w:space="0" w:color="auto"/>
            </w:tcBorders>
            <w:vAlign w:val="bottom"/>
            <w:hideMark/>
          </w:tcPr>
          <w:p w14:paraId="5FABB8DA" w14:textId="77777777" w:rsidR="00EA2F34" w:rsidRPr="003C5F94" w:rsidRDefault="00EA2F34" w:rsidP="00BE28D4">
            <w:pPr>
              <w:pStyle w:val="tabletext11"/>
              <w:tabs>
                <w:tab w:val="decimal" w:pos="801"/>
              </w:tabs>
              <w:rPr>
                <w:ins w:id="8577" w:author="Author"/>
              </w:rPr>
            </w:pPr>
            <w:ins w:id="8578" w:author="Author">
              <w:r w:rsidRPr="003C5F94">
                <w:t>0.76</w:t>
              </w:r>
            </w:ins>
          </w:p>
        </w:tc>
      </w:tr>
      <w:tr w:rsidR="00EA2F34" w:rsidRPr="003C5F94" w14:paraId="57396A9F" w14:textId="77777777" w:rsidTr="00A1082D">
        <w:trPr>
          <w:trHeight w:val="190"/>
          <w:ins w:id="8579" w:author="Author"/>
        </w:trPr>
        <w:tc>
          <w:tcPr>
            <w:tcW w:w="200" w:type="dxa"/>
          </w:tcPr>
          <w:p w14:paraId="68C496A8" w14:textId="77777777" w:rsidR="00EA2F34" w:rsidRPr="003C5F94" w:rsidRDefault="00EA2F34" w:rsidP="00BE28D4">
            <w:pPr>
              <w:pStyle w:val="tabletext11"/>
              <w:rPr>
                <w:ins w:id="8580" w:author="Author"/>
              </w:rPr>
            </w:pPr>
          </w:p>
        </w:tc>
        <w:tc>
          <w:tcPr>
            <w:tcW w:w="360" w:type="dxa"/>
            <w:tcBorders>
              <w:top w:val="nil"/>
              <w:left w:val="single" w:sz="6" w:space="0" w:color="auto"/>
              <w:bottom w:val="nil"/>
              <w:right w:val="nil"/>
            </w:tcBorders>
          </w:tcPr>
          <w:p w14:paraId="58D48E3C" w14:textId="77777777" w:rsidR="00EA2F34" w:rsidRPr="003C5F94" w:rsidRDefault="00EA2F34" w:rsidP="00BE28D4">
            <w:pPr>
              <w:pStyle w:val="tabletext11"/>
              <w:jc w:val="right"/>
              <w:rPr>
                <w:ins w:id="8581" w:author="Author"/>
              </w:rPr>
            </w:pPr>
          </w:p>
        </w:tc>
        <w:tc>
          <w:tcPr>
            <w:tcW w:w="2040" w:type="dxa"/>
            <w:tcBorders>
              <w:top w:val="nil"/>
              <w:left w:val="nil"/>
              <w:bottom w:val="nil"/>
              <w:right w:val="single" w:sz="6" w:space="0" w:color="auto"/>
            </w:tcBorders>
            <w:hideMark/>
          </w:tcPr>
          <w:p w14:paraId="6D618084" w14:textId="77777777" w:rsidR="00EA2F34" w:rsidRPr="003C5F94" w:rsidRDefault="00EA2F34" w:rsidP="00BE28D4">
            <w:pPr>
              <w:pStyle w:val="tabletext11"/>
              <w:tabs>
                <w:tab w:val="decimal" w:pos="850"/>
              </w:tabs>
              <w:rPr>
                <w:ins w:id="8582" w:author="Author"/>
              </w:rPr>
            </w:pPr>
            <w:ins w:id="8583" w:author="Author">
              <w:r w:rsidRPr="003C5F94">
                <w:t>5,000 to 5,999</w:t>
              </w:r>
            </w:ins>
          </w:p>
        </w:tc>
        <w:tc>
          <w:tcPr>
            <w:tcW w:w="360" w:type="dxa"/>
          </w:tcPr>
          <w:p w14:paraId="508C374C" w14:textId="77777777" w:rsidR="00EA2F34" w:rsidRPr="003C5F94" w:rsidRDefault="00EA2F34" w:rsidP="00BE28D4">
            <w:pPr>
              <w:pStyle w:val="tabletext11"/>
              <w:jc w:val="right"/>
              <w:rPr>
                <w:ins w:id="8584" w:author="Author"/>
              </w:rPr>
            </w:pPr>
          </w:p>
        </w:tc>
        <w:tc>
          <w:tcPr>
            <w:tcW w:w="2043" w:type="dxa"/>
            <w:tcBorders>
              <w:top w:val="nil"/>
              <w:left w:val="nil"/>
              <w:bottom w:val="nil"/>
              <w:right w:val="single" w:sz="6" w:space="0" w:color="auto"/>
            </w:tcBorders>
            <w:vAlign w:val="bottom"/>
            <w:hideMark/>
          </w:tcPr>
          <w:p w14:paraId="2E323574" w14:textId="77777777" w:rsidR="00EA2F34" w:rsidRPr="003C5F94" w:rsidRDefault="00EA2F34" w:rsidP="00BE28D4">
            <w:pPr>
              <w:pStyle w:val="tabletext11"/>
              <w:tabs>
                <w:tab w:val="decimal" w:pos="801"/>
              </w:tabs>
              <w:rPr>
                <w:ins w:id="8585" w:author="Author"/>
              </w:rPr>
            </w:pPr>
            <w:ins w:id="8586" w:author="Author">
              <w:r w:rsidRPr="003C5F94">
                <w:t>0.76</w:t>
              </w:r>
            </w:ins>
          </w:p>
        </w:tc>
      </w:tr>
      <w:tr w:rsidR="00EA2F34" w:rsidRPr="003C5F94" w14:paraId="0D8746EB" w14:textId="77777777" w:rsidTr="00A1082D">
        <w:trPr>
          <w:trHeight w:val="190"/>
          <w:ins w:id="8587" w:author="Author"/>
        </w:trPr>
        <w:tc>
          <w:tcPr>
            <w:tcW w:w="200" w:type="dxa"/>
          </w:tcPr>
          <w:p w14:paraId="50BC3A8A" w14:textId="77777777" w:rsidR="00EA2F34" w:rsidRPr="003C5F94" w:rsidRDefault="00EA2F34" w:rsidP="00BE28D4">
            <w:pPr>
              <w:pStyle w:val="tabletext11"/>
              <w:rPr>
                <w:ins w:id="8588" w:author="Author"/>
              </w:rPr>
            </w:pPr>
          </w:p>
        </w:tc>
        <w:tc>
          <w:tcPr>
            <w:tcW w:w="360" w:type="dxa"/>
            <w:tcBorders>
              <w:top w:val="nil"/>
              <w:left w:val="single" w:sz="6" w:space="0" w:color="auto"/>
              <w:bottom w:val="nil"/>
              <w:right w:val="nil"/>
            </w:tcBorders>
          </w:tcPr>
          <w:p w14:paraId="601EA5BC" w14:textId="77777777" w:rsidR="00EA2F34" w:rsidRPr="003C5F94" w:rsidRDefault="00EA2F34" w:rsidP="00BE28D4">
            <w:pPr>
              <w:pStyle w:val="tabletext11"/>
              <w:jc w:val="right"/>
              <w:rPr>
                <w:ins w:id="8589" w:author="Author"/>
              </w:rPr>
            </w:pPr>
          </w:p>
        </w:tc>
        <w:tc>
          <w:tcPr>
            <w:tcW w:w="2040" w:type="dxa"/>
            <w:tcBorders>
              <w:top w:val="nil"/>
              <w:left w:val="nil"/>
              <w:bottom w:val="nil"/>
              <w:right w:val="single" w:sz="6" w:space="0" w:color="auto"/>
            </w:tcBorders>
            <w:hideMark/>
          </w:tcPr>
          <w:p w14:paraId="12C902D4" w14:textId="77777777" w:rsidR="00EA2F34" w:rsidRPr="003C5F94" w:rsidRDefault="00EA2F34" w:rsidP="00BE28D4">
            <w:pPr>
              <w:pStyle w:val="tabletext11"/>
              <w:tabs>
                <w:tab w:val="decimal" w:pos="850"/>
              </w:tabs>
              <w:rPr>
                <w:ins w:id="8590" w:author="Author"/>
              </w:rPr>
            </w:pPr>
            <w:ins w:id="8591" w:author="Author">
              <w:r w:rsidRPr="003C5F94">
                <w:t>6,000 to 7,999</w:t>
              </w:r>
            </w:ins>
          </w:p>
        </w:tc>
        <w:tc>
          <w:tcPr>
            <w:tcW w:w="360" w:type="dxa"/>
          </w:tcPr>
          <w:p w14:paraId="447E3736" w14:textId="77777777" w:rsidR="00EA2F34" w:rsidRPr="003C5F94" w:rsidRDefault="00EA2F34" w:rsidP="00BE28D4">
            <w:pPr>
              <w:pStyle w:val="tabletext11"/>
              <w:jc w:val="right"/>
              <w:rPr>
                <w:ins w:id="8592" w:author="Author"/>
              </w:rPr>
            </w:pPr>
          </w:p>
        </w:tc>
        <w:tc>
          <w:tcPr>
            <w:tcW w:w="2043" w:type="dxa"/>
            <w:tcBorders>
              <w:top w:val="nil"/>
              <w:left w:val="nil"/>
              <w:bottom w:val="nil"/>
              <w:right w:val="single" w:sz="6" w:space="0" w:color="auto"/>
            </w:tcBorders>
            <w:vAlign w:val="bottom"/>
            <w:hideMark/>
          </w:tcPr>
          <w:p w14:paraId="3918F54C" w14:textId="77777777" w:rsidR="00EA2F34" w:rsidRPr="003C5F94" w:rsidRDefault="00EA2F34" w:rsidP="00BE28D4">
            <w:pPr>
              <w:pStyle w:val="tabletext11"/>
              <w:tabs>
                <w:tab w:val="decimal" w:pos="801"/>
              </w:tabs>
              <w:rPr>
                <w:ins w:id="8593" w:author="Author"/>
              </w:rPr>
            </w:pPr>
            <w:ins w:id="8594" w:author="Author">
              <w:r w:rsidRPr="003C5F94">
                <w:t>0.77</w:t>
              </w:r>
            </w:ins>
          </w:p>
        </w:tc>
      </w:tr>
      <w:tr w:rsidR="00EA2F34" w:rsidRPr="003C5F94" w14:paraId="4AAD62EE" w14:textId="77777777" w:rsidTr="00A1082D">
        <w:trPr>
          <w:trHeight w:val="190"/>
          <w:ins w:id="8595" w:author="Author"/>
        </w:trPr>
        <w:tc>
          <w:tcPr>
            <w:tcW w:w="200" w:type="dxa"/>
          </w:tcPr>
          <w:p w14:paraId="19B864D7" w14:textId="77777777" w:rsidR="00EA2F34" w:rsidRPr="003C5F94" w:rsidRDefault="00EA2F34" w:rsidP="00BE28D4">
            <w:pPr>
              <w:pStyle w:val="tabletext11"/>
              <w:rPr>
                <w:ins w:id="8596" w:author="Author"/>
              </w:rPr>
            </w:pPr>
          </w:p>
        </w:tc>
        <w:tc>
          <w:tcPr>
            <w:tcW w:w="360" w:type="dxa"/>
            <w:tcBorders>
              <w:top w:val="nil"/>
              <w:left w:val="single" w:sz="6" w:space="0" w:color="auto"/>
              <w:bottom w:val="nil"/>
              <w:right w:val="nil"/>
            </w:tcBorders>
          </w:tcPr>
          <w:p w14:paraId="520139D0" w14:textId="77777777" w:rsidR="00EA2F34" w:rsidRPr="003C5F94" w:rsidRDefault="00EA2F34" w:rsidP="00BE28D4">
            <w:pPr>
              <w:pStyle w:val="tabletext11"/>
              <w:jc w:val="right"/>
              <w:rPr>
                <w:ins w:id="8597" w:author="Author"/>
              </w:rPr>
            </w:pPr>
          </w:p>
        </w:tc>
        <w:tc>
          <w:tcPr>
            <w:tcW w:w="2040" w:type="dxa"/>
            <w:tcBorders>
              <w:top w:val="nil"/>
              <w:left w:val="nil"/>
              <w:bottom w:val="nil"/>
              <w:right w:val="single" w:sz="6" w:space="0" w:color="auto"/>
            </w:tcBorders>
            <w:hideMark/>
          </w:tcPr>
          <w:p w14:paraId="1413B2C3" w14:textId="77777777" w:rsidR="00EA2F34" w:rsidRPr="003C5F94" w:rsidRDefault="00EA2F34" w:rsidP="00BE28D4">
            <w:pPr>
              <w:pStyle w:val="tabletext11"/>
              <w:tabs>
                <w:tab w:val="decimal" w:pos="850"/>
              </w:tabs>
              <w:rPr>
                <w:ins w:id="8598" w:author="Author"/>
              </w:rPr>
            </w:pPr>
            <w:ins w:id="8599" w:author="Author">
              <w:r w:rsidRPr="003C5F94">
                <w:t>8,000 to 9,999</w:t>
              </w:r>
            </w:ins>
          </w:p>
        </w:tc>
        <w:tc>
          <w:tcPr>
            <w:tcW w:w="360" w:type="dxa"/>
          </w:tcPr>
          <w:p w14:paraId="52BDA048" w14:textId="77777777" w:rsidR="00EA2F34" w:rsidRPr="003C5F94" w:rsidRDefault="00EA2F34" w:rsidP="00BE28D4">
            <w:pPr>
              <w:pStyle w:val="tabletext11"/>
              <w:jc w:val="right"/>
              <w:rPr>
                <w:ins w:id="8600" w:author="Author"/>
              </w:rPr>
            </w:pPr>
          </w:p>
        </w:tc>
        <w:tc>
          <w:tcPr>
            <w:tcW w:w="2043" w:type="dxa"/>
            <w:tcBorders>
              <w:top w:val="nil"/>
              <w:left w:val="nil"/>
              <w:bottom w:val="nil"/>
              <w:right w:val="single" w:sz="6" w:space="0" w:color="auto"/>
            </w:tcBorders>
            <w:vAlign w:val="bottom"/>
            <w:hideMark/>
          </w:tcPr>
          <w:p w14:paraId="4FBAC1E6" w14:textId="77777777" w:rsidR="00EA2F34" w:rsidRPr="003C5F94" w:rsidRDefault="00EA2F34" w:rsidP="00BE28D4">
            <w:pPr>
              <w:pStyle w:val="tabletext11"/>
              <w:tabs>
                <w:tab w:val="decimal" w:pos="801"/>
              </w:tabs>
              <w:rPr>
                <w:ins w:id="8601" w:author="Author"/>
              </w:rPr>
            </w:pPr>
            <w:ins w:id="8602" w:author="Author">
              <w:r w:rsidRPr="003C5F94">
                <w:t>0.77</w:t>
              </w:r>
            </w:ins>
          </w:p>
        </w:tc>
      </w:tr>
      <w:tr w:rsidR="00EA2F34" w:rsidRPr="003C5F94" w14:paraId="15CD725F" w14:textId="77777777" w:rsidTr="00A1082D">
        <w:trPr>
          <w:trHeight w:val="190"/>
          <w:ins w:id="8603" w:author="Author"/>
        </w:trPr>
        <w:tc>
          <w:tcPr>
            <w:tcW w:w="200" w:type="dxa"/>
          </w:tcPr>
          <w:p w14:paraId="78B91E26" w14:textId="77777777" w:rsidR="00EA2F34" w:rsidRPr="003C5F94" w:rsidRDefault="00EA2F34" w:rsidP="00BE28D4">
            <w:pPr>
              <w:pStyle w:val="tabletext11"/>
              <w:rPr>
                <w:ins w:id="8604" w:author="Author"/>
              </w:rPr>
            </w:pPr>
          </w:p>
        </w:tc>
        <w:tc>
          <w:tcPr>
            <w:tcW w:w="360" w:type="dxa"/>
            <w:tcBorders>
              <w:top w:val="nil"/>
              <w:left w:val="single" w:sz="6" w:space="0" w:color="auto"/>
              <w:bottom w:val="nil"/>
              <w:right w:val="nil"/>
            </w:tcBorders>
          </w:tcPr>
          <w:p w14:paraId="70C681E7" w14:textId="77777777" w:rsidR="00EA2F34" w:rsidRPr="003C5F94" w:rsidRDefault="00EA2F34" w:rsidP="00BE28D4">
            <w:pPr>
              <w:pStyle w:val="tabletext11"/>
              <w:jc w:val="right"/>
              <w:rPr>
                <w:ins w:id="8605" w:author="Author"/>
              </w:rPr>
            </w:pPr>
          </w:p>
        </w:tc>
        <w:tc>
          <w:tcPr>
            <w:tcW w:w="2040" w:type="dxa"/>
            <w:tcBorders>
              <w:top w:val="nil"/>
              <w:left w:val="nil"/>
              <w:bottom w:val="nil"/>
              <w:right w:val="single" w:sz="6" w:space="0" w:color="auto"/>
            </w:tcBorders>
            <w:hideMark/>
          </w:tcPr>
          <w:p w14:paraId="0A725C8E" w14:textId="77777777" w:rsidR="00EA2F34" w:rsidRPr="003C5F94" w:rsidRDefault="00EA2F34" w:rsidP="00BE28D4">
            <w:pPr>
              <w:pStyle w:val="tabletext11"/>
              <w:tabs>
                <w:tab w:val="decimal" w:pos="850"/>
              </w:tabs>
              <w:rPr>
                <w:ins w:id="8606" w:author="Author"/>
              </w:rPr>
            </w:pPr>
            <w:ins w:id="8607" w:author="Author">
              <w:r w:rsidRPr="003C5F94">
                <w:t>10,000 to 11,999</w:t>
              </w:r>
            </w:ins>
          </w:p>
        </w:tc>
        <w:tc>
          <w:tcPr>
            <w:tcW w:w="360" w:type="dxa"/>
          </w:tcPr>
          <w:p w14:paraId="60555AC6" w14:textId="77777777" w:rsidR="00EA2F34" w:rsidRPr="003C5F94" w:rsidRDefault="00EA2F34" w:rsidP="00BE28D4">
            <w:pPr>
              <w:pStyle w:val="tabletext11"/>
              <w:jc w:val="right"/>
              <w:rPr>
                <w:ins w:id="8608" w:author="Author"/>
              </w:rPr>
            </w:pPr>
          </w:p>
        </w:tc>
        <w:tc>
          <w:tcPr>
            <w:tcW w:w="2043" w:type="dxa"/>
            <w:tcBorders>
              <w:top w:val="nil"/>
              <w:left w:val="nil"/>
              <w:bottom w:val="nil"/>
              <w:right w:val="single" w:sz="6" w:space="0" w:color="auto"/>
            </w:tcBorders>
            <w:vAlign w:val="bottom"/>
            <w:hideMark/>
          </w:tcPr>
          <w:p w14:paraId="458837B2" w14:textId="77777777" w:rsidR="00EA2F34" w:rsidRPr="003C5F94" w:rsidRDefault="00EA2F34" w:rsidP="00BE28D4">
            <w:pPr>
              <w:pStyle w:val="tabletext11"/>
              <w:tabs>
                <w:tab w:val="decimal" w:pos="801"/>
              </w:tabs>
              <w:rPr>
                <w:ins w:id="8609" w:author="Author"/>
              </w:rPr>
            </w:pPr>
            <w:ins w:id="8610" w:author="Author">
              <w:r w:rsidRPr="003C5F94">
                <w:t>0.77</w:t>
              </w:r>
            </w:ins>
          </w:p>
        </w:tc>
      </w:tr>
      <w:tr w:rsidR="00EA2F34" w:rsidRPr="003C5F94" w14:paraId="3BC5BE84" w14:textId="77777777" w:rsidTr="00A1082D">
        <w:trPr>
          <w:trHeight w:val="190"/>
          <w:ins w:id="8611" w:author="Author"/>
        </w:trPr>
        <w:tc>
          <w:tcPr>
            <w:tcW w:w="200" w:type="dxa"/>
          </w:tcPr>
          <w:p w14:paraId="05A95DAA" w14:textId="77777777" w:rsidR="00EA2F34" w:rsidRPr="003C5F94" w:rsidRDefault="00EA2F34" w:rsidP="00BE28D4">
            <w:pPr>
              <w:pStyle w:val="tabletext11"/>
              <w:rPr>
                <w:ins w:id="8612" w:author="Author"/>
              </w:rPr>
            </w:pPr>
          </w:p>
        </w:tc>
        <w:tc>
          <w:tcPr>
            <w:tcW w:w="360" w:type="dxa"/>
            <w:tcBorders>
              <w:top w:val="nil"/>
              <w:left w:val="single" w:sz="6" w:space="0" w:color="auto"/>
              <w:bottom w:val="nil"/>
              <w:right w:val="nil"/>
            </w:tcBorders>
          </w:tcPr>
          <w:p w14:paraId="4D7AEA3F" w14:textId="77777777" w:rsidR="00EA2F34" w:rsidRPr="003C5F94" w:rsidRDefault="00EA2F34" w:rsidP="00BE28D4">
            <w:pPr>
              <w:pStyle w:val="tabletext11"/>
              <w:jc w:val="right"/>
              <w:rPr>
                <w:ins w:id="8613" w:author="Author"/>
              </w:rPr>
            </w:pPr>
          </w:p>
        </w:tc>
        <w:tc>
          <w:tcPr>
            <w:tcW w:w="2040" w:type="dxa"/>
            <w:tcBorders>
              <w:top w:val="nil"/>
              <w:left w:val="nil"/>
              <w:bottom w:val="nil"/>
              <w:right w:val="single" w:sz="6" w:space="0" w:color="auto"/>
            </w:tcBorders>
            <w:hideMark/>
          </w:tcPr>
          <w:p w14:paraId="7F794228" w14:textId="77777777" w:rsidR="00EA2F34" w:rsidRPr="003C5F94" w:rsidRDefault="00EA2F34" w:rsidP="00BE28D4">
            <w:pPr>
              <w:pStyle w:val="tabletext11"/>
              <w:tabs>
                <w:tab w:val="decimal" w:pos="850"/>
              </w:tabs>
              <w:rPr>
                <w:ins w:id="8614" w:author="Author"/>
              </w:rPr>
            </w:pPr>
            <w:ins w:id="8615" w:author="Author">
              <w:r w:rsidRPr="003C5F94">
                <w:t>12,000 to 13,999</w:t>
              </w:r>
            </w:ins>
          </w:p>
        </w:tc>
        <w:tc>
          <w:tcPr>
            <w:tcW w:w="360" w:type="dxa"/>
          </w:tcPr>
          <w:p w14:paraId="69EBFF7A" w14:textId="77777777" w:rsidR="00EA2F34" w:rsidRPr="003C5F94" w:rsidRDefault="00EA2F34" w:rsidP="00BE28D4">
            <w:pPr>
              <w:pStyle w:val="tabletext11"/>
              <w:jc w:val="right"/>
              <w:rPr>
                <w:ins w:id="8616" w:author="Author"/>
              </w:rPr>
            </w:pPr>
          </w:p>
        </w:tc>
        <w:tc>
          <w:tcPr>
            <w:tcW w:w="2043" w:type="dxa"/>
            <w:tcBorders>
              <w:top w:val="nil"/>
              <w:left w:val="nil"/>
              <w:bottom w:val="nil"/>
              <w:right w:val="single" w:sz="6" w:space="0" w:color="auto"/>
            </w:tcBorders>
            <w:vAlign w:val="bottom"/>
            <w:hideMark/>
          </w:tcPr>
          <w:p w14:paraId="1DB4CA68" w14:textId="77777777" w:rsidR="00EA2F34" w:rsidRPr="003C5F94" w:rsidRDefault="00EA2F34" w:rsidP="00BE28D4">
            <w:pPr>
              <w:pStyle w:val="tabletext11"/>
              <w:tabs>
                <w:tab w:val="decimal" w:pos="801"/>
              </w:tabs>
              <w:rPr>
                <w:ins w:id="8617" w:author="Author"/>
              </w:rPr>
            </w:pPr>
            <w:ins w:id="8618" w:author="Author">
              <w:r w:rsidRPr="003C5F94">
                <w:t>0.78</w:t>
              </w:r>
            </w:ins>
          </w:p>
        </w:tc>
      </w:tr>
      <w:tr w:rsidR="00EA2F34" w:rsidRPr="003C5F94" w14:paraId="2CAE9326" w14:textId="77777777" w:rsidTr="00A1082D">
        <w:trPr>
          <w:trHeight w:val="190"/>
          <w:ins w:id="8619" w:author="Author"/>
        </w:trPr>
        <w:tc>
          <w:tcPr>
            <w:tcW w:w="200" w:type="dxa"/>
          </w:tcPr>
          <w:p w14:paraId="2C2A936A" w14:textId="77777777" w:rsidR="00EA2F34" w:rsidRPr="003C5F94" w:rsidRDefault="00EA2F34" w:rsidP="00BE28D4">
            <w:pPr>
              <w:pStyle w:val="tabletext11"/>
              <w:rPr>
                <w:ins w:id="8620" w:author="Author"/>
              </w:rPr>
            </w:pPr>
          </w:p>
        </w:tc>
        <w:tc>
          <w:tcPr>
            <w:tcW w:w="360" w:type="dxa"/>
            <w:tcBorders>
              <w:top w:val="nil"/>
              <w:left w:val="single" w:sz="6" w:space="0" w:color="auto"/>
              <w:bottom w:val="nil"/>
              <w:right w:val="nil"/>
            </w:tcBorders>
          </w:tcPr>
          <w:p w14:paraId="78660B97" w14:textId="77777777" w:rsidR="00EA2F34" w:rsidRPr="003C5F94" w:rsidRDefault="00EA2F34" w:rsidP="00BE28D4">
            <w:pPr>
              <w:pStyle w:val="tabletext11"/>
              <w:jc w:val="right"/>
              <w:rPr>
                <w:ins w:id="8621" w:author="Author"/>
              </w:rPr>
            </w:pPr>
          </w:p>
        </w:tc>
        <w:tc>
          <w:tcPr>
            <w:tcW w:w="2040" w:type="dxa"/>
            <w:tcBorders>
              <w:top w:val="nil"/>
              <w:left w:val="nil"/>
              <w:bottom w:val="nil"/>
              <w:right w:val="single" w:sz="6" w:space="0" w:color="auto"/>
            </w:tcBorders>
            <w:hideMark/>
          </w:tcPr>
          <w:p w14:paraId="7DD7A7FF" w14:textId="77777777" w:rsidR="00EA2F34" w:rsidRPr="003C5F94" w:rsidRDefault="00EA2F34" w:rsidP="00BE28D4">
            <w:pPr>
              <w:pStyle w:val="tabletext11"/>
              <w:tabs>
                <w:tab w:val="decimal" w:pos="850"/>
              </w:tabs>
              <w:rPr>
                <w:ins w:id="8622" w:author="Author"/>
              </w:rPr>
            </w:pPr>
            <w:ins w:id="8623" w:author="Author">
              <w:r w:rsidRPr="003C5F94">
                <w:t>14,000 to 15,999</w:t>
              </w:r>
            </w:ins>
          </w:p>
        </w:tc>
        <w:tc>
          <w:tcPr>
            <w:tcW w:w="360" w:type="dxa"/>
          </w:tcPr>
          <w:p w14:paraId="5554E37D" w14:textId="77777777" w:rsidR="00EA2F34" w:rsidRPr="003C5F94" w:rsidRDefault="00EA2F34" w:rsidP="00BE28D4">
            <w:pPr>
              <w:pStyle w:val="tabletext11"/>
              <w:jc w:val="right"/>
              <w:rPr>
                <w:ins w:id="8624" w:author="Author"/>
              </w:rPr>
            </w:pPr>
          </w:p>
        </w:tc>
        <w:tc>
          <w:tcPr>
            <w:tcW w:w="2043" w:type="dxa"/>
            <w:tcBorders>
              <w:top w:val="nil"/>
              <w:left w:val="nil"/>
              <w:bottom w:val="nil"/>
              <w:right w:val="single" w:sz="6" w:space="0" w:color="auto"/>
            </w:tcBorders>
            <w:vAlign w:val="bottom"/>
            <w:hideMark/>
          </w:tcPr>
          <w:p w14:paraId="34A80402" w14:textId="77777777" w:rsidR="00EA2F34" w:rsidRPr="003C5F94" w:rsidRDefault="00EA2F34" w:rsidP="00BE28D4">
            <w:pPr>
              <w:pStyle w:val="tabletext11"/>
              <w:tabs>
                <w:tab w:val="decimal" w:pos="801"/>
              </w:tabs>
              <w:rPr>
                <w:ins w:id="8625" w:author="Author"/>
              </w:rPr>
            </w:pPr>
            <w:ins w:id="8626" w:author="Author">
              <w:r w:rsidRPr="003C5F94">
                <w:t>0.78</w:t>
              </w:r>
            </w:ins>
          </w:p>
        </w:tc>
      </w:tr>
      <w:tr w:rsidR="00EA2F34" w:rsidRPr="003C5F94" w14:paraId="26C4A131" w14:textId="77777777" w:rsidTr="00A1082D">
        <w:trPr>
          <w:trHeight w:val="190"/>
          <w:ins w:id="8627" w:author="Author"/>
        </w:trPr>
        <w:tc>
          <w:tcPr>
            <w:tcW w:w="200" w:type="dxa"/>
          </w:tcPr>
          <w:p w14:paraId="404FEB27" w14:textId="77777777" w:rsidR="00EA2F34" w:rsidRPr="003C5F94" w:rsidRDefault="00EA2F34" w:rsidP="00BE28D4">
            <w:pPr>
              <w:pStyle w:val="tabletext11"/>
              <w:rPr>
                <w:ins w:id="8628" w:author="Author"/>
              </w:rPr>
            </w:pPr>
          </w:p>
        </w:tc>
        <w:tc>
          <w:tcPr>
            <w:tcW w:w="360" w:type="dxa"/>
            <w:tcBorders>
              <w:top w:val="nil"/>
              <w:left w:val="single" w:sz="6" w:space="0" w:color="auto"/>
              <w:bottom w:val="nil"/>
              <w:right w:val="nil"/>
            </w:tcBorders>
          </w:tcPr>
          <w:p w14:paraId="54FD028B" w14:textId="77777777" w:rsidR="00EA2F34" w:rsidRPr="003C5F94" w:rsidRDefault="00EA2F34" w:rsidP="00BE28D4">
            <w:pPr>
              <w:pStyle w:val="tabletext11"/>
              <w:jc w:val="right"/>
              <w:rPr>
                <w:ins w:id="8629" w:author="Author"/>
              </w:rPr>
            </w:pPr>
          </w:p>
        </w:tc>
        <w:tc>
          <w:tcPr>
            <w:tcW w:w="2040" w:type="dxa"/>
            <w:tcBorders>
              <w:top w:val="nil"/>
              <w:left w:val="nil"/>
              <w:bottom w:val="nil"/>
              <w:right w:val="single" w:sz="6" w:space="0" w:color="auto"/>
            </w:tcBorders>
            <w:hideMark/>
          </w:tcPr>
          <w:p w14:paraId="0957845D" w14:textId="77777777" w:rsidR="00EA2F34" w:rsidRPr="003C5F94" w:rsidRDefault="00EA2F34" w:rsidP="00BE28D4">
            <w:pPr>
              <w:pStyle w:val="tabletext11"/>
              <w:tabs>
                <w:tab w:val="decimal" w:pos="850"/>
              </w:tabs>
              <w:rPr>
                <w:ins w:id="8630" w:author="Author"/>
              </w:rPr>
            </w:pPr>
            <w:ins w:id="8631" w:author="Author">
              <w:r w:rsidRPr="003C5F94">
                <w:t>16,000 to 17,999</w:t>
              </w:r>
            </w:ins>
          </w:p>
        </w:tc>
        <w:tc>
          <w:tcPr>
            <w:tcW w:w="360" w:type="dxa"/>
          </w:tcPr>
          <w:p w14:paraId="7D7D8C8B" w14:textId="77777777" w:rsidR="00EA2F34" w:rsidRPr="003C5F94" w:rsidRDefault="00EA2F34" w:rsidP="00BE28D4">
            <w:pPr>
              <w:pStyle w:val="tabletext11"/>
              <w:jc w:val="right"/>
              <w:rPr>
                <w:ins w:id="8632" w:author="Author"/>
              </w:rPr>
            </w:pPr>
          </w:p>
        </w:tc>
        <w:tc>
          <w:tcPr>
            <w:tcW w:w="2043" w:type="dxa"/>
            <w:tcBorders>
              <w:top w:val="nil"/>
              <w:left w:val="nil"/>
              <w:bottom w:val="nil"/>
              <w:right w:val="single" w:sz="6" w:space="0" w:color="auto"/>
            </w:tcBorders>
            <w:vAlign w:val="bottom"/>
            <w:hideMark/>
          </w:tcPr>
          <w:p w14:paraId="5485A981" w14:textId="77777777" w:rsidR="00EA2F34" w:rsidRPr="003C5F94" w:rsidRDefault="00EA2F34" w:rsidP="00BE28D4">
            <w:pPr>
              <w:pStyle w:val="tabletext11"/>
              <w:tabs>
                <w:tab w:val="decimal" w:pos="801"/>
              </w:tabs>
              <w:rPr>
                <w:ins w:id="8633" w:author="Author"/>
              </w:rPr>
            </w:pPr>
            <w:ins w:id="8634" w:author="Author">
              <w:r w:rsidRPr="003C5F94">
                <w:t>0.77</w:t>
              </w:r>
            </w:ins>
          </w:p>
        </w:tc>
      </w:tr>
      <w:tr w:rsidR="00EA2F34" w:rsidRPr="003C5F94" w14:paraId="6422D0A0" w14:textId="77777777" w:rsidTr="00A1082D">
        <w:trPr>
          <w:trHeight w:val="190"/>
          <w:ins w:id="8635" w:author="Author"/>
        </w:trPr>
        <w:tc>
          <w:tcPr>
            <w:tcW w:w="200" w:type="dxa"/>
          </w:tcPr>
          <w:p w14:paraId="60689AC8" w14:textId="77777777" w:rsidR="00EA2F34" w:rsidRPr="003C5F94" w:rsidRDefault="00EA2F34" w:rsidP="00BE28D4">
            <w:pPr>
              <w:pStyle w:val="tabletext11"/>
              <w:rPr>
                <w:ins w:id="8636" w:author="Author"/>
              </w:rPr>
            </w:pPr>
          </w:p>
        </w:tc>
        <w:tc>
          <w:tcPr>
            <w:tcW w:w="360" w:type="dxa"/>
            <w:tcBorders>
              <w:top w:val="nil"/>
              <w:left w:val="single" w:sz="6" w:space="0" w:color="auto"/>
              <w:bottom w:val="nil"/>
              <w:right w:val="nil"/>
            </w:tcBorders>
          </w:tcPr>
          <w:p w14:paraId="2806DD86" w14:textId="77777777" w:rsidR="00EA2F34" w:rsidRPr="003C5F94" w:rsidRDefault="00EA2F34" w:rsidP="00BE28D4">
            <w:pPr>
              <w:pStyle w:val="tabletext11"/>
              <w:jc w:val="right"/>
              <w:rPr>
                <w:ins w:id="8637" w:author="Author"/>
              </w:rPr>
            </w:pPr>
          </w:p>
        </w:tc>
        <w:tc>
          <w:tcPr>
            <w:tcW w:w="2040" w:type="dxa"/>
            <w:tcBorders>
              <w:top w:val="nil"/>
              <w:left w:val="nil"/>
              <w:bottom w:val="nil"/>
              <w:right w:val="single" w:sz="6" w:space="0" w:color="auto"/>
            </w:tcBorders>
            <w:hideMark/>
          </w:tcPr>
          <w:p w14:paraId="2A6D229E" w14:textId="77777777" w:rsidR="00EA2F34" w:rsidRPr="003C5F94" w:rsidRDefault="00EA2F34" w:rsidP="00BE28D4">
            <w:pPr>
              <w:pStyle w:val="tabletext11"/>
              <w:tabs>
                <w:tab w:val="decimal" w:pos="850"/>
              </w:tabs>
              <w:rPr>
                <w:ins w:id="8638" w:author="Author"/>
              </w:rPr>
            </w:pPr>
            <w:ins w:id="8639" w:author="Author">
              <w:r w:rsidRPr="003C5F94">
                <w:t>18,000 to 19,999</w:t>
              </w:r>
            </w:ins>
          </w:p>
        </w:tc>
        <w:tc>
          <w:tcPr>
            <w:tcW w:w="360" w:type="dxa"/>
          </w:tcPr>
          <w:p w14:paraId="37D5BF12" w14:textId="77777777" w:rsidR="00EA2F34" w:rsidRPr="003C5F94" w:rsidRDefault="00EA2F34" w:rsidP="00BE28D4">
            <w:pPr>
              <w:pStyle w:val="tabletext11"/>
              <w:jc w:val="right"/>
              <w:rPr>
                <w:ins w:id="8640" w:author="Author"/>
              </w:rPr>
            </w:pPr>
          </w:p>
        </w:tc>
        <w:tc>
          <w:tcPr>
            <w:tcW w:w="2043" w:type="dxa"/>
            <w:tcBorders>
              <w:top w:val="nil"/>
              <w:left w:val="nil"/>
              <w:bottom w:val="nil"/>
              <w:right w:val="single" w:sz="6" w:space="0" w:color="auto"/>
            </w:tcBorders>
            <w:vAlign w:val="bottom"/>
            <w:hideMark/>
          </w:tcPr>
          <w:p w14:paraId="1E0FEDCF" w14:textId="77777777" w:rsidR="00EA2F34" w:rsidRPr="003C5F94" w:rsidRDefault="00EA2F34" w:rsidP="00BE28D4">
            <w:pPr>
              <w:pStyle w:val="tabletext11"/>
              <w:tabs>
                <w:tab w:val="decimal" w:pos="801"/>
              </w:tabs>
              <w:rPr>
                <w:ins w:id="8641" w:author="Author"/>
              </w:rPr>
            </w:pPr>
            <w:ins w:id="8642" w:author="Author">
              <w:r w:rsidRPr="003C5F94">
                <w:t>0.75</w:t>
              </w:r>
            </w:ins>
          </w:p>
        </w:tc>
      </w:tr>
      <w:tr w:rsidR="00EA2F34" w:rsidRPr="003C5F94" w14:paraId="29E163C3" w14:textId="77777777" w:rsidTr="00A1082D">
        <w:trPr>
          <w:trHeight w:val="190"/>
          <w:ins w:id="8643" w:author="Author"/>
        </w:trPr>
        <w:tc>
          <w:tcPr>
            <w:tcW w:w="200" w:type="dxa"/>
          </w:tcPr>
          <w:p w14:paraId="26AA6D55" w14:textId="77777777" w:rsidR="00EA2F34" w:rsidRPr="003C5F94" w:rsidRDefault="00EA2F34" w:rsidP="00BE28D4">
            <w:pPr>
              <w:pStyle w:val="tabletext11"/>
              <w:rPr>
                <w:ins w:id="8644" w:author="Author"/>
              </w:rPr>
            </w:pPr>
          </w:p>
        </w:tc>
        <w:tc>
          <w:tcPr>
            <w:tcW w:w="360" w:type="dxa"/>
            <w:tcBorders>
              <w:top w:val="nil"/>
              <w:left w:val="single" w:sz="6" w:space="0" w:color="auto"/>
              <w:bottom w:val="nil"/>
              <w:right w:val="nil"/>
            </w:tcBorders>
          </w:tcPr>
          <w:p w14:paraId="73311C3C" w14:textId="77777777" w:rsidR="00EA2F34" w:rsidRPr="003C5F94" w:rsidRDefault="00EA2F34" w:rsidP="00BE28D4">
            <w:pPr>
              <w:pStyle w:val="tabletext11"/>
              <w:jc w:val="right"/>
              <w:rPr>
                <w:ins w:id="8645" w:author="Author"/>
              </w:rPr>
            </w:pPr>
          </w:p>
        </w:tc>
        <w:tc>
          <w:tcPr>
            <w:tcW w:w="2040" w:type="dxa"/>
            <w:tcBorders>
              <w:top w:val="nil"/>
              <w:left w:val="nil"/>
              <w:bottom w:val="nil"/>
              <w:right w:val="single" w:sz="6" w:space="0" w:color="auto"/>
            </w:tcBorders>
            <w:hideMark/>
          </w:tcPr>
          <w:p w14:paraId="3E151924" w14:textId="77777777" w:rsidR="00EA2F34" w:rsidRPr="003C5F94" w:rsidRDefault="00EA2F34" w:rsidP="00BE28D4">
            <w:pPr>
              <w:pStyle w:val="tabletext11"/>
              <w:tabs>
                <w:tab w:val="decimal" w:pos="850"/>
              </w:tabs>
              <w:rPr>
                <w:ins w:id="8646" w:author="Author"/>
              </w:rPr>
            </w:pPr>
            <w:ins w:id="8647" w:author="Author">
              <w:r w:rsidRPr="003C5F94">
                <w:t>20,000 to 24,999</w:t>
              </w:r>
            </w:ins>
          </w:p>
        </w:tc>
        <w:tc>
          <w:tcPr>
            <w:tcW w:w="360" w:type="dxa"/>
          </w:tcPr>
          <w:p w14:paraId="4A7250EB" w14:textId="77777777" w:rsidR="00EA2F34" w:rsidRPr="003C5F94" w:rsidRDefault="00EA2F34" w:rsidP="00BE28D4">
            <w:pPr>
              <w:pStyle w:val="tabletext11"/>
              <w:jc w:val="right"/>
              <w:rPr>
                <w:ins w:id="8648" w:author="Author"/>
              </w:rPr>
            </w:pPr>
          </w:p>
        </w:tc>
        <w:tc>
          <w:tcPr>
            <w:tcW w:w="2043" w:type="dxa"/>
            <w:tcBorders>
              <w:top w:val="nil"/>
              <w:left w:val="nil"/>
              <w:bottom w:val="nil"/>
              <w:right w:val="single" w:sz="6" w:space="0" w:color="auto"/>
            </w:tcBorders>
            <w:vAlign w:val="bottom"/>
            <w:hideMark/>
          </w:tcPr>
          <w:p w14:paraId="1E973538" w14:textId="77777777" w:rsidR="00EA2F34" w:rsidRPr="003C5F94" w:rsidRDefault="00EA2F34" w:rsidP="00BE28D4">
            <w:pPr>
              <w:pStyle w:val="tabletext11"/>
              <w:tabs>
                <w:tab w:val="decimal" w:pos="801"/>
              </w:tabs>
              <w:rPr>
                <w:ins w:id="8649" w:author="Author"/>
              </w:rPr>
            </w:pPr>
            <w:ins w:id="8650" w:author="Author">
              <w:r w:rsidRPr="003C5F94">
                <w:t>0.71</w:t>
              </w:r>
            </w:ins>
          </w:p>
        </w:tc>
      </w:tr>
      <w:tr w:rsidR="00EA2F34" w:rsidRPr="003C5F94" w14:paraId="09EEEB4F" w14:textId="77777777" w:rsidTr="00A1082D">
        <w:trPr>
          <w:trHeight w:val="190"/>
          <w:ins w:id="8651" w:author="Author"/>
        </w:trPr>
        <w:tc>
          <w:tcPr>
            <w:tcW w:w="200" w:type="dxa"/>
          </w:tcPr>
          <w:p w14:paraId="46BCEF14" w14:textId="77777777" w:rsidR="00EA2F34" w:rsidRPr="003C5F94" w:rsidRDefault="00EA2F34" w:rsidP="00BE28D4">
            <w:pPr>
              <w:pStyle w:val="tabletext11"/>
              <w:rPr>
                <w:ins w:id="8652" w:author="Author"/>
              </w:rPr>
            </w:pPr>
          </w:p>
        </w:tc>
        <w:tc>
          <w:tcPr>
            <w:tcW w:w="360" w:type="dxa"/>
            <w:tcBorders>
              <w:top w:val="nil"/>
              <w:left w:val="single" w:sz="6" w:space="0" w:color="auto"/>
              <w:bottom w:val="nil"/>
              <w:right w:val="nil"/>
            </w:tcBorders>
          </w:tcPr>
          <w:p w14:paraId="592CB7CB" w14:textId="77777777" w:rsidR="00EA2F34" w:rsidRPr="003C5F94" w:rsidRDefault="00EA2F34" w:rsidP="00BE28D4">
            <w:pPr>
              <w:pStyle w:val="tabletext11"/>
              <w:jc w:val="right"/>
              <w:rPr>
                <w:ins w:id="8653" w:author="Author"/>
              </w:rPr>
            </w:pPr>
          </w:p>
        </w:tc>
        <w:tc>
          <w:tcPr>
            <w:tcW w:w="2040" w:type="dxa"/>
            <w:tcBorders>
              <w:top w:val="nil"/>
              <w:left w:val="nil"/>
              <w:bottom w:val="nil"/>
              <w:right w:val="single" w:sz="6" w:space="0" w:color="auto"/>
            </w:tcBorders>
            <w:hideMark/>
          </w:tcPr>
          <w:p w14:paraId="2393C54F" w14:textId="77777777" w:rsidR="00EA2F34" w:rsidRPr="003C5F94" w:rsidRDefault="00EA2F34" w:rsidP="00BE28D4">
            <w:pPr>
              <w:pStyle w:val="tabletext11"/>
              <w:tabs>
                <w:tab w:val="decimal" w:pos="850"/>
              </w:tabs>
              <w:rPr>
                <w:ins w:id="8654" w:author="Author"/>
              </w:rPr>
            </w:pPr>
            <w:ins w:id="8655" w:author="Author">
              <w:r w:rsidRPr="003C5F94">
                <w:t>25,000 to 29,999</w:t>
              </w:r>
            </w:ins>
          </w:p>
        </w:tc>
        <w:tc>
          <w:tcPr>
            <w:tcW w:w="360" w:type="dxa"/>
          </w:tcPr>
          <w:p w14:paraId="77052403" w14:textId="77777777" w:rsidR="00EA2F34" w:rsidRPr="003C5F94" w:rsidRDefault="00EA2F34" w:rsidP="00BE28D4">
            <w:pPr>
              <w:pStyle w:val="tabletext11"/>
              <w:jc w:val="right"/>
              <w:rPr>
                <w:ins w:id="8656" w:author="Author"/>
              </w:rPr>
            </w:pPr>
          </w:p>
        </w:tc>
        <w:tc>
          <w:tcPr>
            <w:tcW w:w="2043" w:type="dxa"/>
            <w:tcBorders>
              <w:top w:val="nil"/>
              <w:left w:val="nil"/>
              <w:bottom w:val="nil"/>
              <w:right w:val="single" w:sz="6" w:space="0" w:color="auto"/>
            </w:tcBorders>
            <w:vAlign w:val="bottom"/>
            <w:hideMark/>
          </w:tcPr>
          <w:p w14:paraId="1B438FC3" w14:textId="77777777" w:rsidR="00EA2F34" w:rsidRPr="003C5F94" w:rsidRDefault="00EA2F34" w:rsidP="00BE28D4">
            <w:pPr>
              <w:pStyle w:val="tabletext11"/>
              <w:tabs>
                <w:tab w:val="decimal" w:pos="801"/>
              </w:tabs>
              <w:rPr>
                <w:ins w:id="8657" w:author="Author"/>
              </w:rPr>
            </w:pPr>
            <w:ins w:id="8658" w:author="Author">
              <w:r w:rsidRPr="003C5F94">
                <w:t>0.70</w:t>
              </w:r>
            </w:ins>
          </w:p>
        </w:tc>
      </w:tr>
      <w:tr w:rsidR="00EA2F34" w:rsidRPr="003C5F94" w14:paraId="37A5BFDF" w14:textId="77777777" w:rsidTr="00A1082D">
        <w:trPr>
          <w:trHeight w:val="190"/>
          <w:ins w:id="8659" w:author="Author"/>
        </w:trPr>
        <w:tc>
          <w:tcPr>
            <w:tcW w:w="200" w:type="dxa"/>
          </w:tcPr>
          <w:p w14:paraId="2DC5E368" w14:textId="77777777" w:rsidR="00EA2F34" w:rsidRPr="003C5F94" w:rsidRDefault="00EA2F34" w:rsidP="00BE28D4">
            <w:pPr>
              <w:pStyle w:val="tabletext11"/>
              <w:rPr>
                <w:ins w:id="8660" w:author="Author"/>
              </w:rPr>
            </w:pPr>
          </w:p>
        </w:tc>
        <w:tc>
          <w:tcPr>
            <w:tcW w:w="360" w:type="dxa"/>
            <w:tcBorders>
              <w:top w:val="nil"/>
              <w:left w:val="single" w:sz="6" w:space="0" w:color="auto"/>
              <w:bottom w:val="nil"/>
              <w:right w:val="nil"/>
            </w:tcBorders>
          </w:tcPr>
          <w:p w14:paraId="1BB1DEFB" w14:textId="77777777" w:rsidR="00EA2F34" w:rsidRPr="003C5F94" w:rsidRDefault="00EA2F34" w:rsidP="00BE28D4">
            <w:pPr>
              <w:pStyle w:val="tabletext11"/>
              <w:jc w:val="right"/>
              <w:rPr>
                <w:ins w:id="8661" w:author="Author"/>
              </w:rPr>
            </w:pPr>
          </w:p>
        </w:tc>
        <w:tc>
          <w:tcPr>
            <w:tcW w:w="2040" w:type="dxa"/>
            <w:tcBorders>
              <w:top w:val="nil"/>
              <w:left w:val="nil"/>
              <w:bottom w:val="nil"/>
              <w:right w:val="single" w:sz="6" w:space="0" w:color="auto"/>
            </w:tcBorders>
            <w:hideMark/>
          </w:tcPr>
          <w:p w14:paraId="11C400A1" w14:textId="77777777" w:rsidR="00EA2F34" w:rsidRPr="003C5F94" w:rsidRDefault="00EA2F34" w:rsidP="00BE28D4">
            <w:pPr>
              <w:pStyle w:val="tabletext11"/>
              <w:tabs>
                <w:tab w:val="decimal" w:pos="850"/>
              </w:tabs>
              <w:rPr>
                <w:ins w:id="8662" w:author="Author"/>
              </w:rPr>
            </w:pPr>
            <w:ins w:id="8663" w:author="Author">
              <w:r w:rsidRPr="003C5F94">
                <w:t>30,000 to 34,999</w:t>
              </w:r>
            </w:ins>
          </w:p>
        </w:tc>
        <w:tc>
          <w:tcPr>
            <w:tcW w:w="360" w:type="dxa"/>
          </w:tcPr>
          <w:p w14:paraId="2758D1DE" w14:textId="77777777" w:rsidR="00EA2F34" w:rsidRPr="003C5F94" w:rsidRDefault="00EA2F34" w:rsidP="00BE28D4">
            <w:pPr>
              <w:pStyle w:val="tabletext11"/>
              <w:jc w:val="right"/>
              <w:rPr>
                <w:ins w:id="8664" w:author="Author"/>
              </w:rPr>
            </w:pPr>
          </w:p>
        </w:tc>
        <w:tc>
          <w:tcPr>
            <w:tcW w:w="2043" w:type="dxa"/>
            <w:tcBorders>
              <w:top w:val="nil"/>
              <w:left w:val="nil"/>
              <w:bottom w:val="nil"/>
              <w:right w:val="single" w:sz="6" w:space="0" w:color="auto"/>
            </w:tcBorders>
            <w:vAlign w:val="bottom"/>
            <w:hideMark/>
          </w:tcPr>
          <w:p w14:paraId="15780007" w14:textId="77777777" w:rsidR="00EA2F34" w:rsidRPr="003C5F94" w:rsidRDefault="00EA2F34" w:rsidP="00BE28D4">
            <w:pPr>
              <w:pStyle w:val="tabletext11"/>
              <w:tabs>
                <w:tab w:val="decimal" w:pos="801"/>
              </w:tabs>
              <w:rPr>
                <w:ins w:id="8665" w:author="Author"/>
              </w:rPr>
            </w:pPr>
            <w:ins w:id="8666" w:author="Author">
              <w:r w:rsidRPr="003C5F94">
                <w:t>0.75</w:t>
              </w:r>
            </w:ins>
          </w:p>
        </w:tc>
      </w:tr>
      <w:tr w:rsidR="00EA2F34" w:rsidRPr="003C5F94" w14:paraId="12C2A8A1" w14:textId="77777777" w:rsidTr="00A1082D">
        <w:trPr>
          <w:trHeight w:val="190"/>
          <w:ins w:id="8667" w:author="Author"/>
        </w:trPr>
        <w:tc>
          <w:tcPr>
            <w:tcW w:w="200" w:type="dxa"/>
          </w:tcPr>
          <w:p w14:paraId="6CBE91BF" w14:textId="77777777" w:rsidR="00EA2F34" w:rsidRPr="003C5F94" w:rsidRDefault="00EA2F34" w:rsidP="00BE28D4">
            <w:pPr>
              <w:pStyle w:val="tabletext11"/>
              <w:rPr>
                <w:ins w:id="8668" w:author="Author"/>
              </w:rPr>
            </w:pPr>
          </w:p>
        </w:tc>
        <w:tc>
          <w:tcPr>
            <w:tcW w:w="360" w:type="dxa"/>
            <w:tcBorders>
              <w:top w:val="nil"/>
              <w:left w:val="single" w:sz="6" w:space="0" w:color="auto"/>
              <w:bottom w:val="nil"/>
              <w:right w:val="nil"/>
            </w:tcBorders>
          </w:tcPr>
          <w:p w14:paraId="65EA2E04" w14:textId="77777777" w:rsidR="00EA2F34" w:rsidRPr="003C5F94" w:rsidRDefault="00EA2F34" w:rsidP="00BE28D4">
            <w:pPr>
              <w:pStyle w:val="tabletext11"/>
              <w:jc w:val="right"/>
              <w:rPr>
                <w:ins w:id="8669" w:author="Author"/>
              </w:rPr>
            </w:pPr>
          </w:p>
        </w:tc>
        <w:tc>
          <w:tcPr>
            <w:tcW w:w="2040" w:type="dxa"/>
            <w:tcBorders>
              <w:top w:val="nil"/>
              <w:left w:val="nil"/>
              <w:bottom w:val="nil"/>
              <w:right w:val="single" w:sz="6" w:space="0" w:color="auto"/>
            </w:tcBorders>
            <w:hideMark/>
          </w:tcPr>
          <w:p w14:paraId="63F4435E" w14:textId="77777777" w:rsidR="00EA2F34" w:rsidRPr="003C5F94" w:rsidRDefault="00EA2F34" w:rsidP="00BE28D4">
            <w:pPr>
              <w:pStyle w:val="tabletext11"/>
              <w:tabs>
                <w:tab w:val="decimal" w:pos="850"/>
              </w:tabs>
              <w:rPr>
                <w:ins w:id="8670" w:author="Author"/>
              </w:rPr>
            </w:pPr>
            <w:ins w:id="8671" w:author="Author">
              <w:r w:rsidRPr="003C5F94">
                <w:t>35,000 to 39,999</w:t>
              </w:r>
            </w:ins>
          </w:p>
        </w:tc>
        <w:tc>
          <w:tcPr>
            <w:tcW w:w="360" w:type="dxa"/>
          </w:tcPr>
          <w:p w14:paraId="2CC946EA" w14:textId="77777777" w:rsidR="00EA2F34" w:rsidRPr="003C5F94" w:rsidRDefault="00EA2F34" w:rsidP="00BE28D4">
            <w:pPr>
              <w:pStyle w:val="tabletext11"/>
              <w:jc w:val="right"/>
              <w:rPr>
                <w:ins w:id="8672" w:author="Author"/>
              </w:rPr>
            </w:pPr>
          </w:p>
        </w:tc>
        <w:tc>
          <w:tcPr>
            <w:tcW w:w="2043" w:type="dxa"/>
            <w:tcBorders>
              <w:top w:val="nil"/>
              <w:left w:val="nil"/>
              <w:bottom w:val="nil"/>
              <w:right w:val="single" w:sz="6" w:space="0" w:color="auto"/>
            </w:tcBorders>
            <w:vAlign w:val="bottom"/>
            <w:hideMark/>
          </w:tcPr>
          <w:p w14:paraId="40B249B6" w14:textId="77777777" w:rsidR="00EA2F34" w:rsidRPr="003C5F94" w:rsidRDefault="00EA2F34" w:rsidP="00BE28D4">
            <w:pPr>
              <w:pStyle w:val="tabletext11"/>
              <w:tabs>
                <w:tab w:val="decimal" w:pos="801"/>
              </w:tabs>
              <w:rPr>
                <w:ins w:id="8673" w:author="Author"/>
              </w:rPr>
            </w:pPr>
            <w:ins w:id="8674" w:author="Author">
              <w:r w:rsidRPr="003C5F94">
                <w:t>0.80</w:t>
              </w:r>
            </w:ins>
          </w:p>
        </w:tc>
      </w:tr>
      <w:tr w:rsidR="00EA2F34" w:rsidRPr="003C5F94" w14:paraId="251DFBBE" w14:textId="77777777" w:rsidTr="00A1082D">
        <w:trPr>
          <w:trHeight w:val="190"/>
          <w:ins w:id="8675" w:author="Author"/>
        </w:trPr>
        <w:tc>
          <w:tcPr>
            <w:tcW w:w="200" w:type="dxa"/>
          </w:tcPr>
          <w:p w14:paraId="50CBF657" w14:textId="77777777" w:rsidR="00EA2F34" w:rsidRPr="003C5F94" w:rsidRDefault="00EA2F34" w:rsidP="00BE28D4">
            <w:pPr>
              <w:pStyle w:val="tabletext11"/>
              <w:rPr>
                <w:ins w:id="8676" w:author="Author"/>
              </w:rPr>
            </w:pPr>
          </w:p>
        </w:tc>
        <w:tc>
          <w:tcPr>
            <w:tcW w:w="360" w:type="dxa"/>
            <w:tcBorders>
              <w:top w:val="nil"/>
              <w:left w:val="single" w:sz="6" w:space="0" w:color="auto"/>
              <w:bottom w:val="nil"/>
              <w:right w:val="nil"/>
            </w:tcBorders>
          </w:tcPr>
          <w:p w14:paraId="3BB636E1" w14:textId="77777777" w:rsidR="00EA2F34" w:rsidRPr="003C5F94" w:rsidRDefault="00EA2F34" w:rsidP="00BE28D4">
            <w:pPr>
              <w:pStyle w:val="tabletext11"/>
              <w:jc w:val="right"/>
              <w:rPr>
                <w:ins w:id="8677" w:author="Author"/>
              </w:rPr>
            </w:pPr>
          </w:p>
        </w:tc>
        <w:tc>
          <w:tcPr>
            <w:tcW w:w="2040" w:type="dxa"/>
            <w:tcBorders>
              <w:top w:val="nil"/>
              <w:left w:val="nil"/>
              <w:bottom w:val="nil"/>
              <w:right w:val="single" w:sz="6" w:space="0" w:color="auto"/>
            </w:tcBorders>
            <w:hideMark/>
          </w:tcPr>
          <w:p w14:paraId="58643652" w14:textId="77777777" w:rsidR="00EA2F34" w:rsidRPr="003C5F94" w:rsidRDefault="00EA2F34" w:rsidP="00BE28D4">
            <w:pPr>
              <w:pStyle w:val="tabletext11"/>
              <w:tabs>
                <w:tab w:val="decimal" w:pos="850"/>
              </w:tabs>
              <w:rPr>
                <w:ins w:id="8678" w:author="Author"/>
              </w:rPr>
            </w:pPr>
            <w:ins w:id="8679" w:author="Author">
              <w:r w:rsidRPr="003C5F94">
                <w:t>40,000 to 44,999</w:t>
              </w:r>
            </w:ins>
          </w:p>
        </w:tc>
        <w:tc>
          <w:tcPr>
            <w:tcW w:w="360" w:type="dxa"/>
          </w:tcPr>
          <w:p w14:paraId="1784C6CD" w14:textId="77777777" w:rsidR="00EA2F34" w:rsidRPr="003C5F94" w:rsidRDefault="00EA2F34" w:rsidP="00BE28D4">
            <w:pPr>
              <w:pStyle w:val="tabletext11"/>
              <w:jc w:val="right"/>
              <w:rPr>
                <w:ins w:id="8680" w:author="Author"/>
              </w:rPr>
            </w:pPr>
          </w:p>
        </w:tc>
        <w:tc>
          <w:tcPr>
            <w:tcW w:w="2043" w:type="dxa"/>
            <w:tcBorders>
              <w:top w:val="nil"/>
              <w:left w:val="nil"/>
              <w:bottom w:val="nil"/>
              <w:right w:val="single" w:sz="6" w:space="0" w:color="auto"/>
            </w:tcBorders>
            <w:vAlign w:val="bottom"/>
            <w:hideMark/>
          </w:tcPr>
          <w:p w14:paraId="5BCB663C" w14:textId="77777777" w:rsidR="00EA2F34" w:rsidRPr="003C5F94" w:rsidRDefault="00EA2F34" w:rsidP="00BE28D4">
            <w:pPr>
              <w:pStyle w:val="tabletext11"/>
              <w:tabs>
                <w:tab w:val="decimal" w:pos="801"/>
              </w:tabs>
              <w:rPr>
                <w:ins w:id="8681" w:author="Author"/>
              </w:rPr>
            </w:pPr>
            <w:ins w:id="8682" w:author="Author">
              <w:r w:rsidRPr="003C5F94">
                <w:t>0.85</w:t>
              </w:r>
            </w:ins>
          </w:p>
        </w:tc>
      </w:tr>
      <w:tr w:rsidR="00EA2F34" w:rsidRPr="003C5F94" w14:paraId="1CEB52BB" w14:textId="77777777" w:rsidTr="00A1082D">
        <w:trPr>
          <w:trHeight w:val="190"/>
          <w:ins w:id="8683" w:author="Author"/>
        </w:trPr>
        <w:tc>
          <w:tcPr>
            <w:tcW w:w="200" w:type="dxa"/>
          </w:tcPr>
          <w:p w14:paraId="0A4F69BD" w14:textId="77777777" w:rsidR="00EA2F34" w:rsidRPr="003C5F94" w:rsidRDefault="00EA2F34" w:rsidP="00BE28D4">
            <w:pPr>
              <w:pStyle w:val="tabletext11"/>
              <w:rPr>
                <w:ins w:id="8684" w:author="Author"/>
              </w:rPr>
            </w:pPr>
          </w:p>
        </w:tc>
        <w:tc>
          <w:tcPr>
            <w:tcW w:w="360" w:type="dxa"/>
            <w:tcBorders>
              <w:top w:val="nil"/>
              <w:left w:val="single" w:sz="6" w:space="0" w:color="auto"/>
              <w:bottom w:val="nil"/>
              <w:right w:val="nil"/>
            </w:tcBorders>
          </w:tcPr>
          <w:p w14:paraId="2398369A" w14:textId="77777777" w:rsidR="00EA2F34" w:rsidRPr="003C5F94" w:rsidRDefault="00EA2F34" w:rsidP="00BE28D4">
            <w:pPr>
              <w:pStyle w:val="tabletext11"/>
              <w:jc w:val="right"/>
              <w:rPr>
                <w:ins w:id="8685" w:author="Author"/>
              </w:rPr>
            </w:pPr>
          </w:p>
        </w:tc>
        <w:tc>
          <w:tcPr>
            <w:tcW w:w="2040" w:type="dxa"/>
            <w:tcBorders>
              <w:top w:val="nil"/>
              <w:left w:val="nil"/>
              <w:bottom w:val="nil"/>
              <w:right w:val="single" w:sz="6" w:space="0" w:color="auto"/>
            </w:tcBorders>
            <w:hideMark/>
          </w:tcPr>
          <w:p w14:paraId="21737B9A" w14:textId="77777777" w:rsidR="00EA2F34" w:rsidRPr="003C5F94" w:rsidRDefault="00EA2F34" w:rsidP="00BE28D4">
            <w:pPr>
              <w:pStyle w:val="tabletext11"/>
              <w:tabs>
                <w:tab w:val="decimal" w:pos="850"/>
              </w:tabs>
              <w:rPr>
                <w:ins w:id="8686" w:author="Author"/>
              </w:rPr>
            </w:pPr>
            <w:ins w:id="8687" w:author="Author">
              <w:r w:rsidRPr="003C5F94">
                <w:t>45,000 to 49,999</w:t>
              </w:r>
            </w:ins>
          </w:p>
        </w:tc>
        <w:tc>
          <w:tcPr>
            <w:tcW w:w="360" w:type="dxa"/>
          </w:tcPr>
          <w:p w14:paraId="66598BA0" w14:textId="77777777" w:rsidR="00EA2F34" w:rsidRPr="003C5F94" w:rsidRDefault="00EA2F34" w:rsidP="00BE28D4">
            <w:pPr>
              <w:pStyle w:val="tabletext11"/>
              <w:jc w:val="right"/>
              <w:rPr>
                <w:ins w:id="8688" w:author="Author"/>
              </w:rPr>
            </w:pPr>
          </w:p>
        </w:tc>
        <w:tc>
          <w:tcPr>
            <w:tcW w:w="2043" w:type="dxa"/>
            <w:tcBorders>
              <w:top w:val="nil"/>
              <w:left w:val="nil"/>
              <w:bottom w:val="nil"/>
              <w:right w:val="single" w:sz="6" w:space="0" w:color="auto"/>
            </w:tcBorders>
            <w:vAlign w:val="bottom"/>
            <w:hideMark/>
          </w:tcPr>
          <w:p w14:paraId="144E5A4F" w14:textId="77777777" w:rsidR="00EA2F34" w:rsidRPr="003C5F94" w:rsidRDefault="00EA2F34" w:rsidP="00BE28D4">
            <w:pPr>
              <w:pStyle w:val="tabletext11"/>
              <w:tabs>
                <w:tab w:val="decimal" w:pos="801"/>
              </w:tabs>
              <w:rPr>
                <w:ins w:id="8689" w:author="Author"/>
              </w:rPr>
            </w:pPr>
            <w:ins w:id="8690" w:author="Author">
              <w:r w:rsidRPr="003C5F94">
                <w:t>0.89</w:t>
              </w:r>
            </w:ins>
          </w:p>
        </w:tc>
      </w:tr>
      <w:tr w:rsidR="00EA2F34" w:rsidRPr="003C5F94" w14:paraId="76776721" w14:textId="77777777" w:rsidTr="00A1082D">
        <w:trPr>
          <w:trHeight w:val="190"/>
          <w:ins w:id="8691" w:author="Author"/>
        </w:trPr>
        <w:tc>
          <w:tcPr>
            <w:tcW w:w="200" w:type="dxa"/>
          </w:tcPr>
          <w:p w14:paraId="0AD19519" w14:textId="77777777" w:rsidR="00EA2F34" w:rsidRPr="003C5F94" w:rsidRDefault="00EA2F34" w:rsidP="00BE28D4">
            <w:pPr>
              <w:pStyle w:val="tabletext11"/>
              <w:rPr>
                <w:ins w:id="8692" w:author="Author"/>
              </w:rPr>
            </w:pPr>
          </w:p>
        </w:tc>
        <w:tc>
          <w:tcPr>
            <w:tcW w:w="360" w:type="dxa"/>
            <w:tcBorders>
              <w:top w:val="nil"/>
              <w:left w:val="single" w:sz="6" w:space="0" w:color="auto"/>
              <w:bottom w:val="nil"/>
              <w:right w:val="nil"/>
            </w:tcBorders>
          </w:tcPr>
          <w:p w14:paraId="2551864C" w14:textId="77777777" w:rsidR="00EA2F34" w:rsidRPr="003C5F94" w:rsidRDefault="00EA2F34" w:rsidP="00BE28D4">
            <w:pPr>
              <w:pStyle w:val="tabletext11"/>
              <w:jc w:val="right"/>
              <w:rPr>
                <w:ins w:id="8693" w:author="Author"/>
              </w:rPr>
            </w:pPr>
          </w:p>
        </w:tc>
        <w:tc>
          <w:tcPr>
            <w:tcW w:w="2040" w:type="dxa"/>
            <w:tcBorders>
              <w:top w:val="nil"/>
              <w:left w:val="nil"/>
              <w:bottom w:val="nil"/>
              <w:right w:val="single" w:sz="6" w:space="0" w:color="auto"/>
            </w:tcBorders>
            <w:hideMark/>
          </w:tcPr>
          <w:p w14:paraId="4399DD83" w14:textId="77777777" w:rsidR="00EA2F34" w:rsidRPr="003C5F94" w:rsidRDefault="00EA2F34" w:rsidP="00BE28D4">
            <w:pPr>
              <w:pStyle w:val="tabletext11"/>
              <w:tabs>
                <w:tab w:val="decimal" w:pos="850"/>
              </w:tabs>
              <w:rPr>
                <w:ins w:id="8694" w:author="Author"/>
              </w:rPr>
            </w:pPr>
            <w:ins w:id="8695" w:author="Author">
              <w:r w:rsidRPr="003C5F94">
                <w:t>50,000 to 54,999</w:t>
              </w:r>
            </w:ins>
          </w:p>
        </w:tc>
        <w:tc>
          <w:tcPr>
            <w:tcW w:w="360" w:type="dxa"/>
          </w:tcPr>
          <w:p w14:paraId="00D3C482" w14:textId="77777777" w:rsidR="00EA2F34" w:rsidRPr="003C5F94" w:rsidRDefault="00EA2F34" w:rsidP="00BE28D4">
            <w:pPr>
              <w:pStyle w:val="tabletext11"/>
              <w:jc w:val="right"/>
              <w:rPr>
                <w:ins w:id="8696" w:author="Author"/>
              </w:rPr>
            </w:pPr>
          </w:p>
        </w:tc>
        <w:tc>
          <w:tcPr>
            <w:tcW w:w="2043" w:type="dxa"/>
            <w:tcBorders>
              <w:top w:val="nil"/>
              <w:left w:val="nil"/>
              <w:bottom w:val="nil"/>
              <w:right w:val="single" w:sz="6" w:space="0" w:color="auto"/>
            </w:tcBorders>
            <w:vAlign w:val="bottom"/>
            <w:hideMark/>
          </w:tcPr>
          <w:p w14:paraId="57266181" w14:textId="77777777" w:rsidR="00EA2F34" w:rsidRPr="003C5F94" w:rsidRDefault="00EA2F34" w:rsidP="00BE28D4">
            <w:pPr>
              <w:pStyle w:val="tabletext11"/>
              <w:tabs>
                <w:tab w:val="decimal" w:pos="801"/>
              </w:tabs>
              <w:rPr>
                <w:ins w:id="8697" w:author="Author"/>
              </w:rPr>
            </w:pPr>
            <w:ins w:id="8698" w:author="Author">
              <w:r w:rsidRPr="003C5F94">
                <w:t>0.94</w:t>
              </w:r>
            </w:ins>
          </w:p>
        </w:tc>
      </w:tr>
      <w:tr w:rsidR="00EA2F34" w:rsidRPr="003C5F94" w14:paraId="27F0AED4" w14:textId="77777777" w:rsidTr="00A1082D">
        <w:trPr>
          <w:trHeight w:val="190"/>
          <w:ins w:id="8699" w:author="Author"/>
        </w:trPr>
        <w:tc>
          <w:tcPr>
            <w:tcW w:w="200" w:type="dxa"/>
          </w:tcPr>
          <w:p w14:paraId="5DBC5D6A" w14:textId="77777777" w:rsidR="00EA2F34" w:rsidRPr="003C5F94" w:rsidRDefault="00EA2F34" w:rsidP="00BE28D4">
            <w:pPr>
              <w:pStyle w:val="tabletext11"/>
              <w:rPr>
                <w:ins w:id="8700" w:author="Author"/>
              </w:rPr>
            </w:pPr>
          </w:p>
        </w:tc>
        <w:tc>
          <w:tcPr>
            <w:tcW w:w="360" w:type="dxa"/>
            <w:tcBorders>
              <w:top w:val="nil"/>
              <w:left w:val="single" w:sz="6" w:space="0" w:color="auto"/>
              <w:bottom w:val="nil"/>
              <w:right w:val="nil"/>
            </w:tcBorders>
          </w:tcPr>
          <w:p w14:paraId="1E58923D" w14:textId="77777777" w:rsidR="00EA2F34" w:rsidRPr="003C5F94" w:rsidRDefault="00EA2F34" w:rsidP="00BE28D4">
            <w:pPr>
              <w:pStyle w:val="tabletext11"/>
              <w:jc w:val="right"/>
              <w:rPr>
                <w:ins w:id="8701" w:author="Author"/>
              </w:rPr>
            </w:pPr>
          </w:p>
        </w:tc>
        <w:tc>
          <w:tcPr>
            <w:tcW w:w="2040" w:type="dxa"/>
            <w:tcBorders>
              <w:top w:val="nil"/>
              <w:left w:val="nil"/>
              <w:bottom w:val="nil"/>
              <w:right w:val="single" w:sz="6" w:space="0" w:color="auto"/>
            </w:tcBorders>
            <w:hideMark/>
          </w:tcPr>
          <w:p w14:paraId="46EEE2C2" w14:textId="77777777" w:rsidR="00EA2F34" w:rsidRPr="003C5F94" w:rsidRDefault="00EA2F34" w:rsidP="00BE28D4">
            <w:pPr>
              <w:pStyle w:val="tabletext11"/>
              <w:tabs>
                <w:tab w:val="decimal" w:pos="850"/>
              </w:tabs>
              <w:rPr>
                <w:ins w:id="8702" w:author="Author"/>
              </w:rPr>
            </w:pPr>
            <w:ins w:id="8703" w:author="Author">
              <w:r w:rsidRPr="003C5F94">
                <w:t>55,000 to 64,999</w:t>
              </w:r>
            </w:ins>
          </w:p>
        </w:tc>
        <w:tc>
          <w:tcPr>
            <w:tcW w:w="360" w:type="dxa"/>
          </w:tcPr>
          <w:p w14:paraId="557E19F2" w14:textId="77777777" w:rsidR="00EA2F34" w:rsidRPr="003C5F94" w:rsidRDefault="00EA2F34" w:rsidP="00BE28D4">
            <w:pPr>
              <w:pStyle w:val="tabletext11"/>
              <w:jc w:val="right"/>
              <w:rPr>
                <w:ins w:id="8704" w:author="Author"/>
              </w:rPr>
            </w:pPr>
          </w:p>
        </w:tc>
        <w:tc>
          <w:tcPr>
            <w:tcW w:w="2043" w:type="dxa"/>
            <w:tcBorders>
              <w:top w:val="nil"/>
              <w:left w:val="nil"/>
              <w:bottom w:val="nil"/>
              <w:right w:val="single" w:sz="6" w:space="0" w:color="auto"/>
            </w:tcBorders>
            <w:vAlign w:val="bottom"/>
            <w:hideMark/>
          </w:tcPr>
          <w:p w14:paraId="61B64136" w14:textId="77777777" w:rsidR="00EA2F34" w:rsidRPr="003C5F94" w:rsidRDefault="00EA2F34" w:rsidP="00BE28D4">
            <w:pPr>
              <w:pStyle w:val="tabletext11"/>
              <w:tabs>
                <w:tab w:val="decimal" w:pos="801"/>
              </w:tabs>
              <w:rPr>
                <w:ins w:id="8705" w:author="Author"/>
              </w:rPr>
            </w:pPr>
            <w:ins w:id="8706" w:author="Author">
              <w:r w:rsidRPr="003C5F94">
                <w:t>1.03</w:t>
              </w:r>
            </w:ins>
          </w:p>
        </w:tc>
      </w:tr>
      <w:tr w:rsidR="00EA2F34" w:rsidRPr="003C5F94" w14:paraId="77DD4465" w14:textId="77777777" w:rsidTr="00A1082D">
        <w:trPr>
          <w:trHeight w:val="190"/>
          <w:ins w:id="8707" w:author="Author"/>
        </w:trPr>
        <w:tc>
          <w:tcPr>
            <w:tcW w:w="200" w:type="dxa"/>
          </w:tcPr>
          <w:p w14:paraId="576FB84E" w14:textId="77777777" w:rsidR="00EA2F34" w:rsidRPr="003C5F94" w:rsidRDefault="00EA2F34" w:rsidP="00BE28D4">
            <w:pPr>
              <w:pStyle w:val="tabletext11"/>
              <w:rPr>
                <w:ins w:id="8708" w:author="Author"/>
              </w:rPr>
            </w:pPr>
          </w:p>
        </w:tc>
        <w:tc>
          <w:tcPr>
            <w:tcW w:w="360" w:type="dxa"/>
            <w:tcBorders>
              <w:top w:val="nil"/>
              <w:left w:val="single" w:sz="6" w:space="0" w:color="auto"/>
              <w:bottom w:val="nil"/>
              <w:right w:val="nil"/>
            </w:tcBorders>
          </w:tcPr>
          <w:p w14:paraId="73FE7880" w14:textId="77777777" w:rsidR="00EA2F34" w:rsidRPr="003C5F94" w:rsidRDefault="00EA2F34" w:rsidP="00BE28D4">
            <w:pPr>
              <w:pStyle w:val="tabletext11"/>
              <w:jc w:val="right"/>
              <w:rPr>
                <w:ins w:id="8709" w:author="Author"/>
              </w:rPr>
            </w:pPr>
          </w:p>
        </w:tc>
        <w:tc>
          <w:tcPr>
            <w:tcW w:w="2040" w:type="dxa"/>
            <w:tcBorders>
              <w:top w:val="nil"/>
              <w:left w:val="nil"/>
              <w:bottom w:val="nil"/>
              <w:right w:val="single" w:sz="6" w:space="0" w:color="auto"/>
            </w:tcBorders>
            <w:hideMark/>
          </w:tcPr>
          <w:p w14:paraId="0461C37C" w14:textId="77777777" w:rsidR="00EA2F34" w:rsidRPr="003C5F94" w:rsidRDefault="00EA2F34" w:rsidP="00BE28D4">
            <w:pPr>
              <w:pStyle w:val="tabletext11"/>
              <w:tabs>
                <w:tab w:val="decimal" w:pos="850"/>
              </w:tabs>
              <w:rPr>
                <w:ins w:id="8710" w:author="Author"/>
              </w:rPr>
            </w:pPr>
            <w:ins w:id="8711" w:author="Author">
              <w:r w:rsidRPr="003C5F94">
                <w:t>65,000 to 74,999</w:t>
              </w:r>
            </w:ins>
          </w:p>
        </w:tc>
        <w:tc>
          <w:tcPr>
            <w:tcW w:w="360" w:type="dxa"/>
          </w:tcPr>
          <w:p w14:paraId="35951EA0" w14:textId="77777777" w:rsidR="00EA2F34" w:rsidRPr="003C5F94" w:rsidRDefault="00EA2F34" w:rsidP="00BE28D4">
            <w:pPr>
              <w:pStyle w:val="tabletext11"/>
              <w:jc w:val="right"/>
              <w:rPr>
                <w:ins w:id="8712" w:author="Author"/>
              </w:rPr>
            </w:pPr>
          </w:p>
        </w:tc>
        <w:tc>
          <w:tcPr>
            <w:tcW w:w="2043" w:type="dxa"/>
            <w:tcBorders>
              <w:top w:val="nil"/>
              <w:left w:val="nil"/>
              <w:bottom w:val="nil"/>
              <w:right w:val="single" w:sz="6" w:space="0" w:color="auto"/>
            </w:tcBorders>
            <w:vAlign w:val="bottom"/>
            <w:hideMark/>
          </w:tcPr>
          <w:p w14:paraId="34C4AAE8" w14:textId="77777777" w:rsidR="00EA2F34" w:rsidRPr="003C5F94" w:rsidRDefault="00EA2F34" w:rsidP="00BE28D4">
            <w:pPr>
              <w:pStyle w:val="tabletext11"/>
              <w:tabs>
                <w:tab w:val="decimal" w:pos="801"/>
              </w:tabs>
              <w:rPr>
                <w:ins w:id="8713" w:author="Author"/>
              </w:rPr>
            </w:pPr>
            <w:ins w:id="8714" w:author="Author">
              <w:r w:rsidRPr="003C5F94">
                <w:t>1.15</w:t>
              </w:r>
            </w:ins>
          </w:p>
        </w:tc>
      </w:tr>
      <w:tr w:rsidR="00EA2F34" w:rsidRPr="003C5F94" w14:paraId="01F43268" w14:textId="77777777" w:rsidTr="00A1082D">
        <w:trPr>
          <w:trHeight w:val="190"/>
          <w:ins w:id="8715" w:author="Author"/>
        </w:trPr>
        <w:tc>
          <w:tcPr>
            <w:tcW w:w="200" w:type="dxa"/>
          </w:tcPr>
          <w:p w14:paraId="7E95C6C8" w14:textId="77777777" w:rsidR="00EA2F34" w:rsidRPr="003C5F94" w:rsidRDefault="00EA2F34" w:rsidP="00BE28D4">
            <w:pPr>
              <w:pStyle w:val="tabletext11"/>
              <w:rPr>
                <w:ins w:id="8716" w:author="Author"/>
              </w:rPr>
            </w:pPr>
          </w:p>
        </w:tc>
        <w:tc>
          <w:tcPr>
            <w:tcW w:w="360" w:type="dxa"/>
            <w:tcBorders>
              <w:top w:val="nil"/>
              <w:left w:val="single" w:sz="6" w:space="0" w:color="auto"/>
              <w:bottom w:val="nil"/>
              <w:right w:val="nil"/>
            </w:tcBorders>
          </w:tcPr>
          <w:p w14:paraId="52F7DCAB" w14:textId="77777777" w:rsidR="00EA2F34" w:rsidRPr="003C5F94" w:rsidRDefault="00EA2F34" w:rsidP="00BE28D4">
            <w:pPr>
              <w:pStyle w:val="tabletext11"/>
              <w:jc w:val="right"/>
              <w:rPr>
                <w:ins w:id="8717" w:author="Author"/>
              </w:rPr>
            </w:pPr>
          </w:p>
        </w:tc>
        <w:tc>
          <w:tcPr>
            <w:tcW w:w="2040" w:type="dxa"/>
            <w:tcBorders>
              <w:top w:val="nil"/>
              <w:left w:val="nil"/>
              <w:bottom w:val="nil"/>
              <w:right w:val="single" w:sz="6" w:space="0" w:color="auto"/>
            </w:tcBorders>
            <w:hideMark/>
          </w:tcPr>
          <w:p w14:paraId="09D96943" w14:textId="77777777" w:rsidR="00EA2F34" w:rsidRPr="003C5F94" w:rsidRDefault="00EA2F34" w:rsidP="00BE28D4">
            <w:pPr>
              <w:pStyle w:val="tabletext11"/>
              <w:tabs>
                <w:tab w:val="decimal" w:pos="850"/>
              </w:tabs>
              <w:rPr>
                <w:ins w:id="8718" w:author="Author"/>
              </w:rPr>
            </w:pPr>
            <w:ins w:id="8719" w:author="Author">
              <w:r w:rsidRPr="003C5F94">
                <w:t>75,000 to 84,999</w:t>
              </w:r>
            </w:ins>
          </w:p>
        </w:tc>
        <w:tc>
          <w:tcPr>
            <w:tcW w:w="360" w:type="dxa"/>
          </w:tcPr>
          <w:p w14:paraId="74A7DA59" w14:textId="77777777" w:rsidR="00EA2F34" w:rsidRPr="003C5F94" w:rsidRDefault="00EA2F34" w:rsidP="00BE28D4">
            <w:pPr>
              <w:pStyle w:val="tabletext11"/>
              <w:jc w:val="right"/>
              <w:rPr>
                <w:ins w:id="8720" w:author="Author"/>
              </w:rPr>
            </w:pPr>
          </w:p>
        </w:tc>
        <w:tc>
          <w:tcPr>
            <w:tcW w:w="2043" w:type="dxa"/>
            <w:tcBorders>
              <w:top w:val="nil"/>
              <w:left w:val="nil"/>
              <w:bottom w:val="nil"/>
              <w:right w:val="single" w:sz="6" w:space="0" w:color="auto"/>
            </w:tcBorders>
            <w:vAlign w:val="bottom"/>
            <w:hideMark/>
          </w:tcPr>
          <w:p w14:paraId="66706C36" w14:textId="77777777" w:rsidR="00EA2F34" w:rsidRPr="003C5F94" w:rsidRDefault="00EA2F34" w:rsidP="00BE28D4">
            <w:pPr>
              <w:pStyle w:val="tabletext11"/>
              <w:tabs>
                <w:tab w:val="decimal" w:pos="801"/>
              </w:tabs>
              <w:rPr>
                <w:ins w:id="8721" w:author="Author"/>
              </w:rPr>
            </w:pPr>
            <w:ins w:id="8722" w:author="Author">
              <w:r w:rsidRPr="003C5F94">
                <w:t>1.26</w:t>
              </w:r>
            </w:ins>
          </w:p>
        </w:tc>
      </w:tr>
      <w:tr w:rsidR="00EA2F34" w:rsidRPr="003C5F94" w14:paraId="4B41411D" w14:textId="77777777" w:rsidTr="00A1082D">
        <w:trPr>
          <w:trHeight w:val="190"/>
          <w:ins w:id="8723" w:author="Author"/>
        </w:trPr>
        <w:tc>
          <w:tcPr>
            <w:tcW w:w="200" w:type="dxa"/>
          </w:tcPr>
          <w:p w14:paraId="103E6AA5" w14:textId="77777777" w:rsidR="00EA2F34" w:rsidRPr="003C5F94" w:rsidRDefault="00EA2F34" w:rsidP="00BE28D4">
            <w:pPr>
              <w:pStyle w:val="tabletext11"/>
              <w:rPr>
                <w:ins w:id="8724" w:author="Author"/>
              </w:rPr>
            </w:pPr>
          </w:p>
        </w:tc>
        <w:tc>
          <w:tcPr>
            <w:tcW w:w="360" w:type="dxa"/>
            <w:tcBorders>
              <w:top w:val="nil"/>
              <w:left w:val="single" w:sz="6" w:space="0" w:color="auto"/>
              <w:bottom w:val="nil"/>
              <w:right w:val="nil"/>
            </w:tcBorders>
          </w:tcPr>
          <w:p w14:paraId="458DEB86" w14:textId="77777777" w:rsidR="00EA2F34" w:rsidRPr="003C5F94" w:rsidRDefault="00EA2F34" w:rsidP="00BE28D4">
            <w:pPr>
              <w:pStyle w:val="tabletext11"/>
              <w:jc w:val="right"/>
              <w:rPr>
                <w:ins w:id="8725" w:author="Author"/>
              </w:rPr>
            </w:pPr>
          </w:p>
        </w:tc>
        <w:tc>
          <w:tcPr>
            <w:tcW w:w="2040" w:type="dxa"/>
            <w:tcBorders>
              <w:top w:val="nil"/>
              <w:left w:val="nil"/>
              <w:bottom w:val="nil"/>
              <w:right w:val="single" w:sz="6" w:space="0" w:color="auto"/>
            </w:tcBorders>
            <w:hideMark/>
          </w:tcPr>
          <w:p w14:paraId="70914B45" w14:textId="77777777" w:rsidR="00EA2F34" w:rsidRPr="003C5F94" w:rsidRDefault="00EA2F34" w:rsidP="00BE28D4">
            <w:pPr>
              <w:pStyle w:val="tabletext11"/>
              <w:tabs>
                <w:tab w:val="decimal" w:pos="850"/>
              </w:tabs>
              <w:rPr>
                <w:ins w:id="8726" w:author="Author"/>
              </w:rPr>
            </w:pPr>
            <w:ins w:id="8727" w:author="Author">
              <w:r w:rsidRPr="003C5F94">
                <w:t>85,000 to 99,999</w:t>
              </w:r>
            </w:ins>
          </w:p>
        </w:tc>
        <w:tc>
          <w:tcPr>
            <w:tcW w:w="360" w:type="dxa"/>
          </w:tcPr>
          <w:p w14:paraId="11017CDF" w14:textId="77777777" w:rsidR="00EA2F34" w:rsidRPr="003C5F94" w:rsidRDefault="00EA2F34" w:rsidP="00BE28D4">
            <w:pPr>
              <w:pStyle w:val="tabletext11"/>
              <w:jc w:val="right"/>
              <w:rPr>
                <w:ins w:id="8728" w:author="Author"/>
              </w:rPr>
            </w:pPr>
          </w:p>
        </w:tc>
        <w:tc>
          <w:tcPr>
            <w:tcW w:w="2043" w:type="dxa"/>
            <w:tcBorders>
              <w:top w:val="nil"/>
              <w:left w:val="nil"/>
              <w:bottom w:val="nil"/>
              <w:right w:val="single" w:sz="6" w:space="0" w:color="auto"/>
            </w:tcBorders>
            <w:vAlign w:val="bottom"/>
            <w:hideMark/>
          </w:tcPr>
          <w:p w14:paraId="01203295" w14:textId="77777777" w:rsidR="00EA2F34" w:rsidRPr="003C5F94" w:rsidRDefault="00EA2F34" w:rsidP="00BE28D4">
            <w:pPr>
              <w:pStyle w:val="tabletext11"/>
              <w:tabs>
                <w:tab w:val="decimal" w:pos="801"/>
              </w:tabs>
              <w:rPr>
                <w:ins w:id="8729" w:author="Author"/>
              </w:rPr>
            </w:pPr>
            <w:ins w:id="8730" w:author="Author">
              <w:r w:rsidRPr="003C5F94">
                <w:t>1.40</w:t>
              </w:r>
            </w:ins>
          </w:p>
        </w:tc>
      </w:tr>
      <w:tr w:rsidR="00EA2F34" w:rsidRPr="003C5F94" w14:paraId="42EDE7D0" w14:textId="77777777" w:rsidTr="00A1082D">
        <w:trPr>
          <w:trHeight w:val="190"/>
          <w:ins w:id="8731" w:author="Author"/>
        </w:trPr>
        <w:tc>
          <w:tcPr>
            <w:tcW w:w="200" w:type="dxa"/>
          </w:tcPr>
          <w:p w14:paraId="216BDE37" w14:textId="77777777" w:rsidR="00EA2F34" w:rsidRPr="003C5F94" w:rsidRDefault="00EA2F34" w:rsidP="00BE28D4">
            <w:pPr>
              <w:pStyle w:val="tabletext11"/>
              <w:rPr>
                <w:ins w:id="8732" w:author="Author"/>
              </w:rPr>
            </w:pPr>
          </w:p>
        </w:tc>
        <w:tc>
          <w:tcPr>
            <w:tcW w:w="360" w:type="dxa"/>
            <w:tcBorders>
              <w:top w:val="nil"/>
              <w:left w:val="single" w:sz="6" w:space="0" w:color="auto"/>
              <w:bottom w:val="nil"/>
              <w:right w:val="nil"/>
            </w:tcBorders>
          </w:tcPr>
          <w:p w14:paraId="42389968" w14:textId="77777777" w:rsidR="00EA2F34" w:rsidRPr="003C5F94" w:rsidRDefault="00EA2F34" w:rsidP="00BE28D4">
            <w:pPr>
              <w:pStyle w:val="tabletext11"/>
              <w:jc w:val="right"/>
              <w:rPr>
                <w:ins w:id="8733" w:author="Author"/>
              </w:rPr>
            </w:pPr>
          </w:p>
        </w:tc>
        <w:tc>
          <w:tcPr>
            <w:tcW w:w="2040" w:type="dxa"/>
            <w:tcBorders>
              <w:top w:val="nil"/>
              <w:left w:val="nil"/>
              <w:bottom w:val="nil"/>
              <w:right w:val="single" w:sz="6" w:space="0" w:color="auto"/>
            </w:tcBorders>
            <w:hideMark/>
          </w:tcPr>
          <w:p w14:paraId="1061F1D1" w14:textId="77777777" w:rsidR="00EA2F34" w:rsidRPr="003C5F94" w:rsidRDefault="00EA2F34" w:rsidP="00BE28D4">
            <w:pPr>
              <w:pStyle w:val="tabletext11"/>
              <w:tabs>
                <w:tab w:val="decimal" w:pos="850"/>
              </w:tabs>
              <w:rPr>
                <w:ins w:id="8734" w:author="Author"/>
              </w:rPr>
            </w:pPr>
            <w:ins w:id="8735" w:author="Author">
              <w:r w:rsidRPr="003C5F94">
                <w:t>100,000 to 114,999</w:t>
              </w:r>
            </w:ins>
          </w:p>
        </w:tc>
        <w:tc>
          <w:tcPr>
            <w:tcW w:w="360" w:type="dxa"/>
          </w:tcPr>
          <w:p w14:paraId="188699E6" w14:textId="77777777" w:rsidR="00EA2F34" w:rsidRPr="003C5F94" w:rsidRDefault="00EA2F34" w:rsidP="00BE28D4">
            <w:pPr>
              <w:pStyle w:val="tabletext11"/>
              <w:jc w:val="right"/>
              <w:rPr>
                <w:ins w:id="8736" w:author="Author"/>
              </w:rPr>
            </w:pPr>
          </w:p>
        </w:tc>
        <w:tc>
          <w:tcPr>
            <w:tcW w:w="2043" w:type="dxa"/>
            <w:tcBorders>
              <w:top w:val="nil"/>
              <w:left w:val="nil"/>
              <w:bottom w:val="nil"/>
              <w:right w:val="single" w:sz="6" w:space="0" w:color="auto"/>
            </w:tcBorders>
            <w:vAlign w:val="bottom"/>
            <w:hideMark/>
          </w:tcPr>
          <w:p w14:paraId="7ECABE27" w14:textId="77777777" w:rsidR="00EA2F34" w:rsidRPr="003C5F94" w:rsidRDefault="00EA2F34" w:rsidP="00BE28D4">
            <w:pPr>
              <w:pStyle w:val="tabletext11"/>
              <w:tabs>
                <w:tab w:val="decimal" w:pos="801"/>
              </w:tabs>
              <w:rPr>
                <w:ins w:id="8737" w:author="Author"/>
              </w:rPr>
            </w:pPr>
            <w:ins w:id="8738" w:author="Author">
              <w:r w:rsidRPr="003C5F94">
                <w:t>1.55</w:t>
              </w:r>
            </w:ins>
          </w:p>
        </w:tc>
      </w:tr>
      <w:tr w:rsidR="00EA2F34" w:rsidRPr="003C5F94" w14:paraId="11B2C5E5" w14:textId="77777777" w:rsidTr="00A1082D">
        <w:trPr>
          <w:trHeight w:val="190"/>
          <w:ins w:id="8739" w:author="Author"/>
        </w:trPr>
        <w:tc>
          <w:tcPr>
            <w:tcW w:w="200" w:type="dxa"/>
          </w:tcPr>
          <w:p w14:paraId="3BE2E3F7" w14:textId="77777777" w:rsidR="00EA2F34" w:rsidRPr="003C5F94" w:rsidRDefault="00EA2F34" w:rsidP="00BE28D4">
            <w:pPr>
              <w:pStyle w:val="tabletext11"/>
              <w:rPr>
                <w:ins w:id="8740" w:author="Author"/>
              </w:rPr>
            </w:pPr>
          </w:p>
        </w:tc>
        <w:tc>
          <w:tcPr>
            <w:tcW w:w="360" w:type="dxa"/>
            <w:tcBorders>
              <w:top w:val="nil"/>
              <w:left w:val="single" w:sz="6" w:space="0" w:color="auto"/>
              <w:bottom w:val="nil"/>
              <w:right w:val="nil"/>
            </w:tcBorders>
          </w:tcPr>
          <w:p w14:paraId="0A504690" w14:textId="77777777" w:rsidR="00EA2F34" w:rsidRPr="003C5F94" w:rsidRDefault="00EA2F34" w:rsidP="00BE28D4">
            <w:pPr>
              <w:pStyle w:val="tabletext11"/>
              <w:jc w:val="right"/>
              <w:rPr>
                <w:ins w:id="8741" w:author="Author"/>
              </w:rPr>
            </w:pPr>
          </w:p>
        </w:tc>
        <w:tc>
          <w:tcPr>
            <w:tcW w:w="2040" w:type="dxa"/>
            <w:tcBorders>
              <w:top w:val="nil"/>
              <w:left w:val="nil"/>
              <w:bottom w:val="nil"/>
              <w:right w:val="single" w:sz="6" w:space="0" w:color="auto"/>
            </w:tcBorders>
            <w:hideMark/>
          </w:tcPr>
          <w:p w14:paraId="44AFAEE5" w14:textId="77777777" w:rsidR="00EA2F34" w:rsidRPr="003C5F94" w:rsidRDefault="00EA2F34" w:rsidP="00BE28D4">
            <w:pPr>
              <w:pStyle w:val="tabletext11"/>
              <w:tabs>
                <w:tab w:val="decimal" w:pos="850"/>
              </w:tabs>
              <w:rPr>
                <w:ins w:id="8742" w:author="Author"/>
              </w:rPr>
            </w:pPr>
            <w:ins w:id="8743" w:author="Author">
              <w:r w:rsidRPr="003C5F94">
                <w:t>115,000 to 129,999</w:t>
              </w:r>
            </w:ins>
          </w:p>
        </w:tc>
        <w:tc>
          <w:tcPr>
            <w:tcW w:w="360" w:type="dxa"/>
          </w:tcPr>
          <w:p w14:paraId="22D563F4" w14:textId="77777777" w:rsidR="00EA2F34" w:rsidRPr="003C5F94" w:rsidRDefault="00EA2F34" w:rsidP="00BE28D4">
            <w:pPr>
              <w:pStyle w:val="tabletext11"/>
              <w:jc w:val="right"/>
              <w:rPr>
                <w:ins w:id="8744" w:author="Author"/>
              </w:rPr>
            </w:pPr>
          </w:p>
        </w:tc>
        <w:tc>
          <w:tcPr>
            <w:tcW w:w="2043" w:type="dxa"/>
            <w:tcBorders>
              <w:top w:val="nil"/>
              <w:left w:val="nil"/>
              <w:bottom w:val="nil"/>
              <w:right w:val="single" w:sz="6" w:space="0" w:color="auto"/>
            </w:tcBorders>
            <w:vAlign w:val="bottom"/>
            <w:hideMark/>
          </w:tcPr>
          <w:p w14:paraId="6F685C88" w14:textId="77777777" w:rsidR="00EA2F34" w:rsidRPr="003C5F94" w:rsidRDefault="00EA2F34" w:rsidP="00BE28D4">
            <w:pPr>
              <w:pStyle w:val="tabletext11"/>
              <w:tabs>
                <w:tab w:val="decimal" w:pos="801"/>
              </w:tabs>
              <w:rPr>
                <w:ins w:id="8745" w:author="Author"/>
              </w:rPr>
            </w:pPr>
            <w:ins w:id="8746" w:author="Author">
              <w:r w:rsidRPr="003C5F94">
                <w:t>1.70</w:t>
              </w:r>
            </w:ins>
          </w:p>
        </w:tc>
      </w:tr>
      <w:tr w:rsidR="00EA2F34" w:rsidRPr="003C5F94" w14:paraId="4A0A8CA5" w14:textId="77777777" w:rsidTr="00A1082D">
        <w:trPr>
          <w:trHeight w:val="190"/>
          <w:ins w:id="8747" w:author="Author"/>
        </w:trPr>
        <w:tc>
          <w:tcPr>
            <w:tcW w:w="200" w:type="dxa"/>
          </w:tcPr>
          <w:p w14:paraId="125E98AB" w14:textId="77777777" w:rsidR="00EA2F34" w:rsidRPr="003C5F94" w:rsidRDefault="00EA2F34" w:rsidP="00BE28D4">
            <w:pPr>
              <w:pStyle w:val="tabletext11"/>
              <w:rPr>
                <w:ins w:id="8748" w:author="Author"/>
              </w:rPr>
            </w:pPr>
          </w:p>
        </w:tc>
        <w:tc>
          <w:tcPr>
            <w:tcW w:w="360" w:type="dxa"/>
            <w:tcBorders>
              <w:top w:val="nil"/>
              <w:left w:val="single" w:sz="6" w:space="0" w:color="auto"/>
              <w:bottom w:val="nil"/>
              <w:right w:val="nil"/>
            </w:tcBorders>
          </w:tcPr>
          <w:p w14:paraId="52138D9E" w14:textId="77777777" w:rsidR="00EA2F34" w:rsidRPr="003C5F94" w:rsidRDefault="00EA2F34" w:rsidP="00BE28D4">
            <w:pPr>
              <w:pStyle w:val="tabletext11"/>
              <w:jc w:val="right"/>
              <w:rPr>
                <w:ins w:id="8749" w:author="Author"/>
              </w:rPr>
            </w:pPr>
          </w:p>
        </w:tc>
        <w:tc>
          <w:tcPr>
            <w:tcW w:w="2040" w:type="dxa"/>
            <w:tcBorders>
              <w:top w:val="nil"/>
              <w:left w:val="nil"/>
              <w:bottom w:val="nil"/>
              <w:right w:val="single" w:sz="6" w:space="0" w:color="auto"/>
            </w:tcBorders>
            <w:hideMark/>
          </w:tcPr>
          <w:p w14:paraId="532CDAC3" w14:textId="77777777" w:rsidR="00EA2F34" w:rsidRPr="003C5F94" w:rsidRDefault="00EA2F34" w:rsidP="00BE28D4">
            <w:pPr>
              <w:pStyle w:val="tabletext11"/>
              <w:tabs>
                <w:tab w:val="decimal" w:pos="850"/>
              </w:tabs>
              <w:rPr>
                <w:ins w:id="8750" w:author="Author"/>
              </w:rPr>
            </w:pPr>
            <w:ins w:id="8751" w:author="Author">
              <w:r w:rsidRPr="003C5F94">
                <w:t>130,000 to 149,999</w:t>
              </w:r>
            </w:ins>
          </w:p>
        </w:tc>
        <w:tc>
          <w:tcPr>
            <w:tcW w:w="360" w:type="dxa"/>
          </w:tcPr>
          <w:p w14:paraId="7AD1480C" w14:textId="77777777" w:rsidR="00EA2F34" w:rsidRPr="003C5F94" w:rsidRDefault="00EA2F34" w:rsidP="00BE28D4">
            <w:pPr>
              <w:pStyle w:val="tabletext11"/>
              <w:jc w:val="right"/>
              <w:rPr>
                <w:ins w:id="8752" w:author="Author"/>
              </w:rPr>
            </w:pPr>
          </w:p>
        </w:tc>
        <w:tc>
          <w:tcPr>
            <w:tcW w:w="2043" w:type="dxa"/>
            <w:tcBorders>
              <w:top w:val="nil"/>
              <w:left w:val="nil"/>
              <w:bottom w:val="nil"/>
              <w:right w:val="single" w:sz="6" w:space="0" w:color="auto"/>
            </w:tcBorders>
            <w:vAlign w:val="bottom"/>
            <w:hideMark/>
          </w:tcPr>
          <w:p w14:paraId="49C5F310" w14:textId="77777777" w:rsidR="00EA2F34" w:rsidRPr="003C5F94" w:rsidRDefault="00EA2F34" w:rsidP="00BE28D4">
            <w:pPr>
              <w:pStyle w:val="tabletext11"/>
              <w:tabs>
                <w:tab w:val="decimal" w:pos="801"/>
              </w:tabs>
              <w:rPr>
                <w:ins w:id="8753" w:author="Author"/>
              </w:rPr>
            </w:pPr>
            <w:ins w:id="8754" w:author="Author">
              <w:r w:rsidRPr="003C5F94">
                <w:t>1.86</w:t>
              </w:r>
            </w:ins>
          </w:p>
        </w:tc>
      </w:tr>
      <w:tr w:rsidR="00EA2F34" w:rsidRPr="003C5F94" w14:paraId="7380EAE8" w14:textId="77777777" w:rsidTr="00A1082D">
        <w:trPr>
          <w:trHeight w:val="190"/>
          <w:ins w:id="8755" w:author="Author"/>
        </w:trPr>
        <w:tc>
          <w:tcPr>
            <w:tcW w:w="200" w:type="dxa"/>
          </w:tcPr>
          <w:p w14:paraId="11C27BFF" w14:textId="77777777" w:rsidR="00EA2F34" w:rsidRPr="003C5F94" w:rsidRDefault="00EA2F34" w:rsidP="00BE28D4">
            <w:pPr>
              <w:pStyle w:val="tabletext11"/>
              <w:rPr>
                <w:ins w:id="8756" w:author="Author"/>
              </w:rPr>
            </w:pPr>
          </w:p>
        </w:tc>
        <w:tc>
          <w:tcPr>
            <w:tcW w:w="360" w:type="dxa"/>
            <w:tcBorders>
              <w:top w:val="nil"/>
              <w:left w:val="single" w:sz="6" w:space="0" w:color="auto"/>
              <w:bottom w:val="nil"/>
              <w:right w:val="nil"/>
            </w:tcBorders>
          </w:tcPr>
          <w:p w14:paraId="6D1BA83F" w14:textId="77777777" w:rsidR="00EA2F34" w:rsidRPr="003C5F94" w:rsidRDefault="00EA2F34" w:rsidP="00BE28D4">
            <w:pPr>
              <w:pStyle w:val="tabletext11"/>
              <w:jc w:val="right"/>
              <w:rPr>
                <w:ins w:id="8757" w:author="Author"/>
              </w:rPr>
            </w:pPr>
          </w:p>
        </w:tc>
        <w:tc>
          <w:tcPr>
            <w:tcW w:w="2040" w:type="dxa"/>
            <w:tcBorders>
              <w:top w:val="nil"/>
              <w:left w:val="nil"/>
              <w:bottom w:val="nil"/>
              <w:right w:val="single" w:sz="6" w:space="0" w:color="auto"/>
            </w:tcBorders>
            <w:hideMark/>
          </w:tcPr>
          <w:p w14:paraId="59126515" w14:textId="77777777" w:rsidR="00EA2F34" w:rsidRPr="003C5F94" w:rsidRDefault="00EA2F34" w:rsidP="00BE28D4">
            <w:pPr>
              <w:pStyle w:val="tabletext11"/>
              <w:tabs>
                <w:tab w:val="decimal" w:pos="850"/>
              </w:tabs>
              <w:rPr>
                <w:ins w:id="8758" w:author="Author"/>
              </w:rPr>
            </w:pPr>
            <w:ins w:id="8759" w:author="Author">
              <w:r w:rsidRPr="003C5F94">
                <w:t>150,000 to 174,999</w:t>
              </w:r>
            </w:ins>
          </w:p>
        </w:tc>
        <w:tc>
          <w:tcPr>
            <w:tcW w:w="360" w:type="dxa"/>
          </w:tcPr>
          <w:p w14:paraId="31BCBB8F" w14:textId="77777777" w:rsidR="00EA2F34" w:rsidRPr="003C5F94" w:rsidRDefault="00EA2F34" w:rsidP="00BE28D4">
            <w:pPr>
              <w:pStyle w:val="tabletext11"/>
              <w:jc w:val="right"/>
              <w:rPr>
                <w:ins w:id="8760" w:author="Author"/>
              </w:rPr>
            </w:pPr>
          </w:p>
        </w:tc>
        <w:tc>
          <w:tcPr>
            <w:tcW w:w="2043" w:type="dxa"/>
            <w:tcBorders>
              <w:top w:val="nil"/>
              <w:left w:val="nil"/>
              <w:bottom w:val="nil"/>
              <w:right w:val="single" w:sz="6" w:space="0" w:color="auto"/>
            </w:tcBorders>
            <w:vAlign w:val="bottom"/>
            <w:hideMark/>
          </w:tcPr>
          <w:p w14:paraId="30742A20" w14:textId="77777777" w:rsidR="00EA2F34" w:rsidRPr="003C5F94" w:rsidRDefault="00EA2F34" w:rsidP="00BE28D4">
            <w:pPr>
              <w:pStyle w:val="tabletext11"/>
              <w:tabs>
                <w:tab w:val="decimal" w:pos="801"/>
              </w:tabs>
              <w:rPr>
                <w:ins w:id="8761" w:author="Author"/>
              </w:rPr>
            </w:pPr>
            <w:ins w:id="8762" w:author="Author">
              <w:r w:rsidRPr="003C5F94">
                <w:t>2.06</w:t>
              </w:r>
            </w:ins>
          </w:p>
        </w:tc>
      </w:tr>
      <w:tr w:rsidR="00EA2F34" w:rsidRPr="003C5F94" w14:paraId="6207D9F8" w14:textId="77777777" w:rsidTr="00A1082D">
        <w:trPr>
          <w:trHeight w:val="190"/>
          <w:ins w:id="8763" w:author="Author"/>
        </w:trPr>
        <w:tc>
          <w:tcPr>
            <w:tcW w:w="200" w:type="dxa"/>
          </w:tcPr>
          <w:p w14:paraId="33C0CBF4" w14:textId="77777777" w:rsidR="00EA2F34" w:rsidRPr="003C5F94" w:rsidRDefault="00EA2F34" w:rsidP="00BE28D4">
            <w:pPr>
              <w:pStyle w:val="tabletext11"/>
              <w:rPr>
                <w:ins w:id="8764" w:author="Author"/>
              </w:rPr>
            </w:pPr>
          </w:p>
        </w:tc>
        <w:tc>
          <w:tcPr>
            <w:tcW w:w="360" w:type="dxa"/>
            <w:tcBorders>
              <w:top w:val="nil"/>
              <w:left w:val="single" w:sz="6" w:space="0" w:color="auto"/>
              <w:bottom w:val="nil"/>
              <w:right w:val="nil"/>
            </w:tcBorders>
          </w:tcPr>
          <w:p w14:paraId="065D2B48" w14:textId="77777777" w:rsidR="00EA2F34" w:rsidRPr="003C5F94" w:rsidRDefault="00EA2F34" w:rsidP="00BE28D4">
            <w:pPr>
              <w:pStyle w:val="tabletext11"/>
              <w:jc w:val="right"/>
              <w:rPr>
                <w:ins w:id="8765" w:author="Author"/>
              </w:rPr>
            </w:pPr>
          </w:p>
        </w:tc>
        <w:tc>
          <w:tcPr>
            <w:tcW w:w="2040" w:type="dxa"/>
            <w:tcBorders>
              <w:top w:val="nil"/>
              <w:left w:val="nil"/>
              <w:bottom w:val="nil"/>
              <w:right w:val="single" w:sz="6" w:space="0" w:color="auto"/>
            </w:tcBorders>
            <w:hideMark/>
          </w:tcPr>
          <w:p w14:paraId="3F522241" w14:textId="77777777" w:rsidR="00EA2F34" w:rsidRPr="003C5F94" w:rsidRDefault="00EA2F34" w:rsidP="00BE28D4">
            <w:pPr>
              <w:pStyle w:val="tabletext11"/>
              <w:tabs>
                <w:tab w:val="decimal" w:pos="850"/>
              </w:tabs>
              <w:rPr>
                <w:ins w:id="8766" w:author="Author"/>
              </w:rPr>
            </w:pPr>
            <w:ins w:id="8767" w:author="Author">
              <w:r w:rsidRPr="003C5F94">
                <w:t>175,000 to 199,999</w:t>
              </w:r>
            </w:ins>
          </w:p>
        </w:tc>
        <w:tc>
          <w:tcPr>
            <w:tcW w:w="360" w:type="dxa"/>
          </w:tcPr>
          <w:p w14:paraId="4CF8DAD3" w14:textId="77777777" w:rsidR="00EA2F34" w:rsidRPr="003C5F94" w:rsidRDefault="00EA2F34" w:rsidP="00BE28D4">
            <w:pPr>
              <w:pStyle w:val="tabletext11"/>
              <w:jc w:val="right"/>
              <w:rPr>
                <w:ins w:id="8768" w:author="Author"/>
              </w:rPr>
            </w:pPr>
          </w:p>
        </w:tc>
        <w:tc>
          <w:tcPr>
            <w:tcW w:w="2043" w:type="dxa"/>
            <w:tcBorders>
              <w:top w:val="nil"/>
              <w:left w:val="nil"/>
              <w:bottom w:val="nil"/>
              <w:right w:val="single" w:sz="6" w:space="0" w:color="auto"/>
            </w:tcBorders>
            <w:vAlign w:val="bottom"/>
            <w:hideMark/>
          </w:tcPr>
          <w:p w14:paraId="01EFA7DF" w14:textId="77777777" w:rsidR="00EA2F34" w:rsidRPr="003C5F94" w:rsidRDefault="00EA2F34" w:rsidP="00BE28D4">
            <w:pPr>
              <w:pStyle w:val="tabletext11"/>
              <w:tabs>
                <w:tab w:val="decimal" w:pos="801"/>
              </w:tabs>
              <w:rPr>
                <w:ins w:id="8769" w:author="Author"/>
              </w:rPr>
            </w:pPr>
            <w:ins w:id="8770" w:author="Author">
              <w:r w:rsidRPr="003C5F94">
                <w:t>2.28</w:t>
              </w:r>
            </w:ins>
          </w:p>
        </w:tc>
      </w:tr>
      <w:tr w:rsidR="00EA2F34" w:rsidRPr="003C5F94" w14:paraId="14F3ADB8" w14:textId="77777777" w:rsidTr="00A1082D">
        <w:trPr>
          <w:trHeight w:val="190"/>
          <w:ins w:id="8771" w:author="Author"/>
        </w:trPr>
        <w:tc>
          <w:tcPr>
            <w:tcW w:w="200" w:type="dxa"/>
          </w:tcPr>
          <w:p w14:paraId="6241F5A2" w14:textId="77777777" w:rsidR="00EA2F34" w:rsidRPr="003C5F94" w:rsidRDefault="00EA2F34" w:rsidP="00BE28D4">
            <w:pPr>
              <w:pStyle w:val="tabletext11"/>
              <w:rPr>
                <w:ins w:id="8772" w:author="Author"/>
              </w:rPr>
            </w:pPr>
          </w:p>
        </w:tc>
        <w:tc>
          <w:tcPr>
            <w:tcW w:w="360" w:type="dxa"/>
            <w:tcBorders>
              <w:top w:val="nil"/>
              <w:left w:val="single" w:sz="6" w:space="0" w:color="auto"/>
              <w:bottom w:val="nil"/>
              <w:right w:val="nil"/>
            </w:tcBorders>
          </w:tcPr>
          <w:p w14:paraId="17791FF8" w14:textId="77777777" w:rsidR="00EA2F34" w:rsidRPr="003C5F94" w:rsidRDefault="00EA2F34" w:rsidP="00BE28D4">
            <w:pPr>
              <w:pStyle w:val="tabletext11"/>
              <w:jc w:val="right"/>
              <w:rPr>
                <w:ins w:id="8773" w:author="Author"/>
              </w:rPr>
            </w:pPr>
          </w:p>
        </w:tc>
        <w:tc>
          <w:tcPr>
            <w:tcW w:w="2040" w:type="dxa"/>
            <w:tcBorders>
              <w:top w:val="nil"/>
              <w:left w:val="nil"/>
              <w:bottom w:val="nil"/>
              <w:right w:val="single" w:sz="6" w:space="0" w:color="auto"/>
            </w:tcBorders>
            <w:hideMark/>
          </w:tcPr>
          <w:p w14:paraId="1CCC37F3" w14:textId="77777777" w:rsidR="00EA2F34" w:rsidRPr="003C5F94" w:rsidRDefault="00EA2F34" w:rsidP="00BE28D4">
            <w:pPr>
              <w:pStyle w:val="tabletext11"/>
              <w:tabs>
                <w:tab w:val="decimal" w:pos="850"/>
              </w:tabs>
              <w:rPr>
                <w:ins w:id="8774" w:author="Author"/>
              </w:rPr>
            </w:pPr>
            <w:ins w:id="8775" w:author="Author">
              <w:r w:rsidRPr="003C5F94">
                <w:t>200,000 to 229,999</w:t>
              </w:r>
            </w:ins>
          </w:p>
        </w:tc>
        <w:tc>
          <w:tcPr>
            <w:tcW w:w="360" w:type="dxa"/>
          </w:tcPr>
          <w:p w14:paraId="618B2A5C" w14:textId="77777777" w:rsidR="00EA2F34" w:rsidRPr="003C5F94" w:rsidRDefault="00EA2F34" w:rsidP="00BE28D4">
            <w:pPr>
              <w:pStyle w:val="tabletext11"/>
              <w:jc w:val="right"/>
              <w:rPr>
                <w:ins w:id="8776" w:author="Author"/>
              </w:rPr>
            </w:pPr>
          </w:p>
        </w:tc>
        <w:tc>
          <w:tcPr>
            <w:tcW w:w="2043" w:type="dxa"/>
            <w:tcBorders>
              <w:top w:val="nil"/>
              <w:left w:val="nil"/>
              <w:bottom w:val="nil"/>
              <w:right w:val="single" w:sz="6" w:space="0" w:color="auto"/>
            </w:tcBorders>
            <w:vAlign w:val="bottom"/>
            <w:hideMark/>
          </w:tcPr>
          <w:p w14:paraId="32E4F765" w14:textId="77777777" w:rsidR="00EA2F34" w:rsidRPr="003C5F94" w:rsidRDefault="00EA2F34" w:rsidP="00BE28D4">
            <w:pPr>
              <w:pStyle w:val="tabletext11"/>
              <w:tabs>
                <w:tab w:val="decimal" w:pos="801"/>
              </w:tabs>
              <w:rPr>
                <w:ins w:id="8777" w:author="Author"/>
              </w:rPr>
            </w:pPr>
            <w:ins w:id="8778" w:author="Author">
              <w:r w:rsidRPr="003C5F94">
                <w:t>2.50</w:t>
              </w:r>
            </w:ins>
          </w:p>
        </w:tc>
      </w:tr>
      <w:tr w:rsidR="00EA2F34" w:rsidRPr="003C5F94" w14:paraId="7AC8204A" w14:textId="77777777" w:rsidTr="00A1082D">
        <w:trPr>
          <w:trHeight w:val="190"/>
          <w:ins w:id="8779" w:author="Author"/>
        </w:trPr>
        <w:tc>
          <w:tcPr>
            <w:tcW w:w="200" w:type="dxa"/>
          </w:tcPr>
          <w:p w14:paraId="635C1F05" w14:textId="77777777" w:rsidR="00EA2F34" w:rsidRPr="003C5F94" w:rsidRDefault="00EA2F34" w:rsidP="00BE28D4">
            <w:pPr>
              <w:pStyle w:val="tabletext11"/>
              <w:rPr>
                <w:ins w:id="8780" w:author="Author"/>
              </w:rPr>
            </w:pPr>
          </w:p>
        </w:tc>
        <w:tc>
          <w:tcPr>
            <w:tcW w:w="360" w:type="dxa"/>
            <w:tcBorders>
              <w:top w:val="nil"/>
              <w:left w:val="single" w:sz="6" w:space="0" w:color="auto"/>
              <w:bottom w:val="nil"/>
              <w:right w:val="nil"/>
            </w:tcBorders>
          </w:tcPr>
          <w:p w14:paraId="601EDEFA" w14:textId="77777777" w:rsidR="00EA2F34" w:rsidRPr="003C5F94" w:rsidRDefault="00EA2F34" w:rsidP="00BE28D4">
            <w:pPr>
              <w:pStyle w:val="tabletext11"/>
              <w:jc w:val="right"/>
              <w:rPr>
                <w:ins w:id="8781" w:author="Author"/>
              </w:rPr>
            </w:pPr>
          </w:p>
        </w:tc>
        <w:tc>
          <w:tcPr>
            <w:tcW w:w="2040" w:type="dxa"/>
            <w:tcBorders>
              <w:top w:val="nil"/>
              <w:left w:val="nil"/>
              <w:bottom w:val="nil"/>
              <w:right w:val="single" w:sz="6" w:space="0" w:color="auto"/>
            </w:tcBorders>
            <w:hideMark/>
          </w:tcPr>
          <w:p w14:paraId="1B5D06B2" w14:textId="77777777" w:rsidR="00EA2F34" w:rsidRPr="003C5F94" w:rsidRDefault="00EA2F34" w:rsidP="00BE28D4">
            <w:pPr>
              <w:pStyle w:val="tabletext11"/>
              <w:tabs>
                <w:tab w:val="decimal" w:pos="850"/>
              </w:tabs>
              <w:rPr>
                <w:ins w:id="8782" w:author="Author"/>
              </w:rPr>
            </w:pPr>
            <w:ins w:id="8783" w:author="Author">
              <w:r w:rsidRPr="003C5F94">
                <w:t>230,000 to 259,999</w:t>
              </w:r>
            </w:ins>
          </w:p>
        </w:tc>
        <w:tc>
          <w:tcPr>
            <w:tcW w:w="360" w:type="dxa"/>
          </w:tcPr>
          <w:p w14:paraId="5AD6A764" w14:textId="77777777" w:rsidR="00EA2F34" w:rsidRPr="003C5F94" w:rsidRDefault="00EA2F34" w:rsidP="00BE28D4">
            <w:pPr>
              <w:pStyle w:val="tabletext11"/>
              <w:jc w:val="right"/>
              <w:rPr>
                <w:ins w:id="8784" w:author="Author"/>
              </w:rPr>
            </w:pPr>
          </w:p>
        </w:tc>
        <w:tc>
          <w:tcPr>
            <w:tcW w:w="2043" w:type="dxa"/>
            <w:tcBorders>
              <w:top w:val="nil"/>
              <w:left w:val="nil"/>
              <w:bottom w:val="nil"/>
              <w:right w:val="single" w:sz="6" w:space="0" w:color="auto"/>
            </w:tcBorders>
            <w:vAlign w:val="bottom"/>
            <w:hideMark/>
          </w:tcPr>
          <w:p w14:paraId="77E0812A" w14:textId="77777777" w:rsidR="00EA2F34" w:rsidRPr="003C5F94" w:rsidRDefault="00EA2F34" w:rsidP="00BE28D4">
            <w:pPr>
              <w:pStyle w:val="tabletext11"/>
              <w:tabs>
                <w:tab w:val="decimal" w:pos="801"/>
              </w:tabs>
              <w:rPr>
                <w:ins w:id="8785" w:author="Author"/>
              </w:rPr>
            </w:pPr>
            <w:ins w:id="8786" w:author="Author">
              <w:r w:rsidRPr="003C5F94">
                <w:t>2.74</w:t>
              </w:r>
            </w:ins>
          </w:p>
        </w:tc>
      </w:tr>
      <w:tr w:rsidR="00EA2F34" w:rsidRPr="003C5F94" w14:paraId="072747FD" w14:textId="77777777" w:rsidTr="00A1082D">
        <w:trPr>
          <w:trHeight w:val="190"/>
          <w:ins w:id="8787" w:author="Author"/>
        </w:trPr>
        <w:tc>
          <w:tcPr>
            <w:tcW w:w="200" w:type="dxa"/>
          </w:tcPr>
          <w:p w14:paraId="6A8BB6C8" w14:textId="77777777" w:rsidR="00EA2F34" w:rsidRPr="003C5F94" w:rsidRDefault="00EA2F34" w:rsidP="00BE28D4">
            <w:pPr>
              <w:pStyle w:val="tabletext11"/>
              <w:rPr>
                <w:ins w:id="8788" w:author="Author"/>
              </w:rPr>
            </w:pPr>
          </w:p>
        </w:tc>
        <w:tc>
          <w:tcPr>
            <w:tcW w:w="360" w:type="dxa"/>
            <w:tcBorders>
              <w:top w:val="nil"/>
              <w:left w:val="single" w:sz="6" w:space="0" w:color="auto"/>
              <w:bottom w:val="nil"/>
              <w:right w:val="nil"/>
            </w:tcBorders>
          </w:tcPr>
          <w:p w14:paraId="0CF01942" w14:textId="77777777" w:rsidR="00EA2F34" w:rsidRPr="003C5F94" w:rsidRDefault="00EA2F34" w:rsidP="00BE28D4">
            <w:pPr>
              <w:pStyle w:val="tabletext11"/>
              <w:jc w:val="right"/>
              <w:rPr>
                <w:ins w:id="8789" w:author="Author"/>
              </w:rPr>
            </w:pPr>
          </w:p>
        </w:tc>
        <w:tc>
          <w:tcPr>
            <w:tcW w:w="2040" w:type="dxa"/>
            <w:tcBorders>
              <w:top w:val="nil"/>
              <w:left w:val="nil"/>
              <w:bottom w:val="nil"/>
              <w:right w:val="single" w:sz="6" w:space="0" w:color="auto"/>
            </w:tcBorders>
            <w:hideMark/>
          </w:tcPr>
          <w:p w14:paraId="7205C374" w14:textId="77777777" w:rsidR="00EA2F34" w:rsidRPr="003C5F94" w:rsidRDefault="00EA2F34" w:rsidP="00BE28D4">
            <w:pPr>
              <w:pStyle w:val="tabletext11"/>
              <w:tabs>
                <w:tab w:val="decimal" w:pos="850"/>
              </w:tabs>
              <w:rPr>
                <w:ins w:id="8790" w:author="Author"/>
              </w:rPr>
            </w:pPr>
            <w:ins w:id="8791" w:author="Author">
              <w:r w:rsidRPr="003C5F94">
                <w:t>260,000 to 299,999</w:t>
              </w:r>
            </w:ins>
          </w:p>
        </w:tc>
        <w:tc>
          <w:tcPr>
            <w:tcW w:w="360" w:type="dxa"/>
          </w:tcPr>
          <w:p w14:paraId="6228281C" w14:textId="77777777" w:rsidR="00EA2F34" w:rsidRPr="003C5F94" w:rsidRDefault="00EA2F34" w:rsidP="00BE28D4">
            <w:pPr>
              <w:pStyle w:val="tabletext11"/>
              <w:jc w:val="right"/>
              <w:rPr>
                <w:ins w:id="8792" w:author="Author"/>
              </w:rPr>
            </w:pPr>
          </w:p>
        </w:tc>
        <w:tc>
          <w:tcPr>
            <w:tcW w:w="2043" w:type="dxa"/>
            <w:tcBorders>
              <w:top w:val="nil"/>
              <w:left w:val="nil"/>
              <w:bottom w:val="nil"/>
              <w:right w:val="single" w:sz="6" w:space="0" w:color="auto"/>
            </w:tcBorders>
            <w:vAlign w:val="bottom"/>
            <w:hideMark/>
          </w:tcPr>
          <w:p w14:paraId="39979476" w14:textId="77777777" w:rsidR="00EA2F34" w:rsidRPr="003C5F94" w:rsidRDefault="00EA2F34" w:rsidP="00BE28D4">
            <w:pPr>
              <w:pStyle w:val="tabletext11"/>
              <w:tabs>
                <w:tab w:val="decimal" w:pos="801"/>
              </w:tabs>
              <w:rPr>
                <w:ins w:id="8793" w:author="Author"/>
              </w:rPr>
            </w:pPr>
            <w:ins w:id="8794" w:author="Author">
              <w:r w:rsidRPr="003C5F94">
                <w:t>3.00</w:t>
              </w:r>
            </w:ins>
          </w:p>
        </w:tc>
      </w:tr>
      <w:tr w:rsidR="00EA2F34" w:rsidRPr="003C5F94" w14:paraId="18EA4C31" w14:textId="77777777" w:rsidTr="00A1082D">
        <w:trPr>
          <w:trHeight w:val="190"/>
          <w:ins w:id="8795" w:author="Author"/>
        </w:trPr>
        <w:tc>
          <w:tcPr>
            <w:tcW w:w="200" w:type="dxa"/>
          </w:tcPr>
          <w:p w14:paraId="09017594" w14:textId="77777777" w:rsidR="00EA2F34" w:rsidRPr="003C5F94" w:rsidRDefault="00EA2F34" w:rsidP="00BE28D4">
            <w:pPr>
              <w:pStyle w:val="tabletext11"/>
              <w:rPr>
                <w:ins w:id="8796" w:author="Author"/>
              </w:rPr>
            </w:pPr>
          </w:p>
        </w:tc>
        <w:tc>
          <w:tcPr>
            <w:tcW w:w="360" w:type="dxa"/>
            <w:tcBorders>
              <w:top w:val="nil"/>
              <w:left w:val="single" w:sz="6" w:space="0" w:color="auto"/>
              <w:bottom w:val="nil"/>
              <w:right w:val="nil"/>
            </w:tcBorders>
          </w:tcPr>
          <w:p w14:paraId="180858E1" w14:textId="77777777" w:rsidR="00EA2F34" w:rsidRPr="003C5F94" w:rsidRDefault="00EA2F34" w:rsidP="00BE28D4">
            <w:pPr>
              <w:pStyle w:val="tabletext11"/>
              <w:jc w:val="right"/>
              <w:rPr>
                <w:ins w:id="8797" w:author="Author"/>
              </w:rPr>
            </w:pPr>
          </w:p>
        </w:tc>
        <w:tc>
          <w:tcPr>
            <w:tcW w:w="2040" w:type="dxa"/>
            <w:tcBorders>
              <w:top w:val="nil"/>
              <w:left w:val="nil"/>
              <w:bottom w:val="nil"/>
              <w:right w:val="single" w:sz="6" w:space="0" w:color="auto"/>
            </w:tcBorders>
            <w:hideMark/>
          </w:tcPr>
          <w:p w14:paraId="1346665D" w14:textId="77777777" w:rsidR="00EA2F34" w:rsidRPr="003C5F94" w:rsidRDefault="00EA2F34" w:rsidP="00BE28D4">
            <w:pPr>
              <w:pStyle w:val="tabletext11"/>
              <w:tabs>
                <w:tab w:val="decimal" w:pos="850"/>
              </w:tabs>
              <w:rPr>
                <w:ins w:id="8798" w:author="Author"/>
              </w:rPr>
            </w:pPr>
            <w:ins w:id="8799" w:author="Author">
              <w:r w:rsidRPr="003C5F94">
                <w:t>300,000 to 349,999</w:t>
              </w:r>
            </w:ins>
          </w:p>
        </w:tc>
        <w:tc>
          <w:tcPr>
            <w:tcW w:w="360" w:type="dxa"/>
          </w:tcPr>
          <w:p w14:paraId="0ED1C139" w14:textId="77777777" w:rsidR="00EA2F34" w:rsidRPr="003C5F94" w:rsidRDefault="00EA2F34" w:rsidP="00BE28D4">
            <w:pPr>
              <w:pStyle w:val="tabletext11"/>
              <w:jc w:val="right"/>
              <w:rPr>
                <w:ins w:id="8800" w:author="Author"/>
              </w:rPr>
            </w:pPr>
          </w:p>
        </w:tc>
        <w:tc>
          <w:tcPr>
            <w:tcW w:w="2043" w:type="dxa"/>
            <w:tcBorders>
              <w:top w:val="nil"/>
              <w:left w:val="nil"/>
              <w:bottom w:val="nil"/>
              <w:right w:val="single" w:sz="6" w:space="0" w:color="auto"/>
            </w:tcBorders>
            <w:vAlign w:val="bottom"/>
            <w:hideMark/>
          </w:tcPr>
          <w:p w14:paraId="1FEE6D78" w14:textId="77777777" w:rsidR="00EA2F34" w:rsidRPr="003C5F94" w:rsidRDefault="00EA2F34" w:rsidP="00BE28D4">
            <w:pPr>
              <w:pStyle w:val="tabletext11"/>
              <w:tabs>
                <w:tab w:val="decimal" w:pos="801"/>
              </w:tabs>
              <w:rPr>
                <w:ins w:id="8801" w:author="Author"/>
              </w:rPr>
            </w:pPr>
            <w:ins w:id="8802" w:author="Author">
              <w:r w:rsidRPr="003C5F94">
                <w:t>3.31</w:t>
              </w:r>
            </w:ins>
          </w:p>
        </w:tc>
      </w:tr>
      <w:tr w:rsidR="00EA2F34" w:rsidRPr="003C5F94" w14:paraId="3011FA80" w14:textId="77777777" w:rsidTr="00A1082D">
        <w:trPr>
          <w:trHeight w:val="190"/>
          <w:ins w:id="8803" w:author="Author"/>
        </w:trPr>
        <w:tc>
          <w:tcPr>
            <w:tcW w:w="200" w:type="dxa"/>
          </w:tcPr>
          <w:p w14:paraId="6F79C518" w14:textId="77777777" w:rsidR="00EA2F34" w:rsidRPr="003C5F94" w:rsidRDefault="00EA2F34" w:rsidP="00BE28D4">
            <w:pPr>
              <w:pStyle w:val="tabletext11"/>
              <w:rPr>
                <w:ins w:id="8804" w:author="Author"/>
              </w:rPr>
            </w:pPr>
          </w:p>
        </w:tc>
        <w:tc>
          <w:tcPr>
            <w:tcW w:w="360" w:type="dxa"/>
            <w:tcBorders>
              <w:top w:val="nil"/>
              <w:left w:val="single" w:sz="6" w:space="0" w:color="auto"/>
              <w:bottom w:val="nil"/>
              <w:right w:val="nil"/>
            </w:tcBorders>
          </w:tcPr>
          <w:p w14:paraId="2D8B2CFF" w14:textId="77777777" w:rsidR="00EA2F34" w:rsidRPr="003C5F94" w:rsidRDefault="00EA2F34" w:rsidP="00BE28D4">
            <w:pPr>
              <w:pStyle w:val="tabletext11"/>
              <w:jc w:val="right"/>
              <w:rPr>
                <w:ins w:id="8805" w:author="Author"/>
              </w:rPr>
            </w:pPr>
          </w:p>
        </w:tc>
        <w:tc>
          <w:tcPr>
            <w:tcW w:w="2040" w:type="dxa"/>
            <w:tcBorders>
              <w:top w:val="nil"/>
              <w:left w:val="nil"/>
              <w:bottom w:val="nil"/>
              <w:right w:val="single" w:sz="6" w:space="0" w:color="auto"/>
            </w:tcBorders>
            <w:hideMark/>
          </w:tcPr>
          <w:p w14:paraId="4F49EF1A" w14:textId="77777777" w:rsidR="00EA2F34" w:rsidRPr="003C5F94" w:rsidRDefault="00EA2F34" w:rsidP="00BE28D4">
            <w:pPr>
              <w:pStyle w:val="tabletext11"/>
              <w:tabs>
                <w:tab w:val="decimal" w:pos="850"/>
              </w:tabs>
              <w:rPr>
                <w:ins w:id="8806" w:author="Author"/>
              </w:rPr>
            </w:pPr>
            <w:ins w:id="8807" w:author="Author">
              <w:r w:rsidRPr="003C5F94">
                <w:t>350,000 to 399,999</w:t>
              </w:r>
            </w:ins>
          </w:p>
        </w:tc>
        <w:tc>
          <w:tcPr>
            <w:tcW w:w="360" w:type="dxa"/>
          </w:tcPr>
          <w:p w14:paraId="6266A8B0" w14:textId="77777777" w:rsidR="00EA2F34" w:rsidRPr="003C5F94" w:rsidRDefault="00EA2F34" w:rsidP="00BE28D4">
            <w:pPr>
              <w:pStyle w:val="tabletext11"/>
              <w:jc w:val="right"/>
              <w:rPr>
                <w:ins w:id="8808" w:author="Author"/>
              </w:rPr>
            </w:pPr>
          </w:p>
        </w:tc>
        <w:tc>
          <w:tcPr>
            <w:tcW w:w="2043" w:type="dxa"/>
            <w:tcBorders>
              <w:top w:val="nil"/>
              <w:left w:val="nil"/>
              <w:bottom w:val="nil"/>
              <w:right w:val="single" w:sz="6" w:space="0" w:color="auto"/>
            </w:tcBorders>
            <w:vAlign w:val="bottom"/>
            <w:hideMark/>
          </w:tcPr>
          <w:p w14:paraId="17624587" w14:textId="77777777" w:rsidR="00EA2F34" w:rsidRPr="003C5F94" w:rsidRDefault="00EA2F34" w:rsidP="00BE28D4">
            <w:pPr>
              <w:pStyle w:val="tabletext11"/>
              <w:tabs>
                <w:tab w:val="decimal" w:pos="801"/>
              </w:tabs>
              <w:rPr>
                <w:ins w:id="8809" w:author="Author"/>
              </w:rPr>
            </w:pPr>
            <w:ins w:id="8810" w:author="Author">
              <w:r w:rsidRPr="003C5F94">
                <w:t>3.66</w:t>
              </w:r>
            </w:ins>
          </w:p>
        </w:tc>
      </w:tr>
      <w:tr w:rsidR="00EA2F34" w:rsidRPr="003C5F94" w14:paraId="02DBC1E4" w14:textId="77777777" w:rsidTr="00A1082D">
        <w:trPr>
          <w:trHeight w:val="190"/>
          <w:ins w:id="8811" w:author="Author"/>
        </w:trPr>
        <w:tc>
          <w:tcPr>
            <w:tcW w:w="200" w:type="dxa"/>
          </w:tcPr>
          <w:p w14:paraId="3CC3CBA7" w14:textId="77777777" w:rsidR="00EA2F34" w:rsidRPr="003C5F94" w:rsidRDefault="00EA2F34" w:rsidP="00BE28D4">
            <w:pPr>
              <w:pStyle w:val="tabletext11"/>
              <w:rPr>
                <w:ins w:id="8812" w:author="Author"/>
              </w:rPr>
            </w:pPr>
          </w:p>
        </w:tc>
        <w:tc>
          <w:tcPr>
            <w:tcW w:w="360" w:type="dxa"/>
            <w:tcBorders>
              <w:top w:val="nil"/>
              <w:left w:val="single" w:sz="6" w:space="0" w:color="auto"/>
              <w:bottom w:val="nil"/>
              <w:right w:val="nil"/>
            </w:tcBorders>
          </w:tcPr>
          <w:p w14:paraId="3E68A6A0" w14:textId="77777777" w:rsidR="00EA2F34" w:rsidRPr="003C5F94" w:rsidRDefault="00EA2F34" w:rsidP="00BE28D4">
            <w:pPr>
              <w:pStyle w:val="tabletext11"/>
              <w:jc w:val="right"/>
              <w:rPr>
                <w:ins w:id="8813" w:author="Author"/>
              </w:rPr>
            </w:pPr>
          </w:p>
        </w:tc>
        <w:tc>
          <w:tcPr>
            <w:tcW w:w="2040" w:type="dxa"/>
            <w:tcBorders>
              <w:top w:val="nil"/>
              <w:left w:val="nil"/>
              <w:bottom w:val="nil"/>
              <w:right w:val="single" w:sz="6" w:space="0" w:color="auto"/>
            </w:tcBorders>
            <w:hideMark/>
          </w:tcPr>
          <w:p w14:paraId="4FCD239D" w14:textId="77777777" w:rsidR="00EA2F34" w:rsidRPr="003C5F94" w:rsidRDefault="00EA2F34" w:rsidP="00BE28D4">
            <w:pPr>
              <w:pStyle w:val="tabletext11"/>
              <w:tabs>
                <w:tab w:val="decimal" w:pos="850"/>
              </w:tabs>
              <w:rPr>
                <w:ins w:id="8814" w:author="Author"/>
              </w:rPr>
            </w:pPr>
            <w:ins w:id="8815" w:author="Author">
              <w:r w:rsidRPr="003C5F94">
                <w:t>400,000 to 449,999</w:t>
              </w:r>
            </w:ins>
          </w:p>
        </w:tc>
        <w:tc>
          <w:tcPr>
            <w:tcW w:w="360" w:type="dxa"/>
          </w:tcPr>
          <w:p w14:paraId="0BDC0F90" w14:textId="77777777" w:rsidR="00EA2F34" w:rsidRPr="003C5F94" w:rsidRDefault="00EA2F34" w:rsidP="00BE28D4">
            <w:pPr>
              <w:pStyle w:val="tabletext11"/>
              <w:jc w:val="right"/>
              <w:rPr>
                <w:ins w:id="8816" w:author="Author"/>
              </w:rPr>
            </w:pPr>
          </w:p>
        </w:tc>
        <w:tc>
          <w:tcPr>
            <w:tcW w:w="2043" w:type="dxa"/>
            <w:tcBorders>
              <w:top w:val="nil"/>
              <w:left w:val="nil"/>
              <w:bottom w:val="nil"/>
              <w:right w:val="single" w:sz="6" w:space="0" w:color="auto"/>
            </w:tcBorders>
            <w:vAlign w:val="bottom"/>
            <w:hideMark/>
          </w:tcPr>
          <w:p w14:paraId="144DAC68" w14:textId="77777777" w:rsidR="00EA2F34" w:rsidRPr="003C5F94" w:rsidRDefault="00EA2F34" w:rsidP="00BE28D4">
            <w:pPr>
              <w:pStyle w:val="tabletext11"/>
              <w:tabs>
                <w:tab w:val="decimal" w:pos="801"/>
              </w:tabs>
              <w:rPr>
                <w:ins w:id="8817" w:author="Author"/>
              </w:rPr>
            </w:pPr>
            <w:ins w:id="8818" w:author="Author">
              <w:r w:rsidRPr="003C5F94">
                <w:t>3.99</w:t>
              </w:r>
            </w:ins>
          </w:p>
        </w:tc>
      </w:tr>
      <w:tr w:rsidR="00EA2F34" w:rsidRPr="003C5F94" w14:paraId="68B752FD" w14:textId="77777777" w:rsidTr="00A1082D">
        <w:trPr>
          <w:trHeight w:val="190"/>
          <w:ins w:id="8819" w:author="Author"/>
        </w:trPr>
        <w:tc>
          <w:tcPr>
            <w:tcW w:w="200" w:type="dxa"/>
          </w:tcPr>
          <w:p w14:paraId="43A9EC78" w14:textId="77777777" w:rsidR="00EA2F34" w:rsidRPr="003C5F94" w:rsidRDefault="00EA2F34" w:rsidP="00BE28D4">
            <w:pPr>
              <w:pStyle w:val="tabletext11"/>
              <w:rPr>
                <w:ins w:id="8820" w:author="Author"/>
              </w:rPr>
            </w:pPr>
          </w:p>
        </w:tc>
        <w:tc>
          <w:tcPr>
            <w:tcW w:w="360" w:type="dxa"/>
            <w:tcBorders>
              <w:top w:val="nil"/>
              <w:left w:val="single" w:sz="6" w:space="0" w:color="auto"/>
              <w:bottom w:val="nil"/>
              <w:right w:val="nil"/>
            </w:tcBorders>
          </w:tcPr>
          <w:p w14:paraId="68E18A9D" w14:textId="77777777" w:rsidR="00EA2F34" w:rsidRPr="003C5F94" w:rsidRDefault="00EA2F34" w:rsidP="00BE28D4">
            <w:pPr>
              <w:pStyle w:val="tabletext11"/>
              <w:jc w:val="right"/>
              <w:rPr>
                <w:ins w:id="8821" w:author="Author"/>
              </w:rPr>
            </w:pPr>
          </w:p>
        </w:tc>
        <w:tc>
          <w:tcPr>
            <w:tcW w:w="2040" w:type="dxa"/>
            <w:tcBorders>
              <w:top w:val="nil"/>
              <w:left w:val="nil"/>
              <w:bottom w:val="nil"/>
              <w:right w:val="single" w:sz="6" w:space="0" w:color="auto"/>
            </w:tcBorders>
            <w:hideMark/>
          </w:tcPr>
          <w:p w14:paraId="2F8FA3C5" w14:textId="77777777" w:rsidR="00EA2F34" w:rsidRPr="003C5F94" w:rsidRDefault="00EA2F34" w:rsidP="00BE28D4">
            <w:pPr>
              <w:pStyle w:val="tabletext11"/>
              <w:tabs>
                <w:tab w:val="decimal" w:pos="850"/>
              </w:tabs>
              <w:rPr>
                <w:ins w:id="8822" w:author="Author"/>
              </w:rPr>
            </w:pPr>
            <w:ins w:id="8823" w:author="Author">
              <w:r w:rsidRPr="003C5F94">
                <w:t>450,000 to 499,999</w:t>
              </w:r>
            </w:ins>
          </w:p>
        </w:tc>
        <w:tc>
          <w:tcPr>
            <w:tcW w:w="360" w:type="dxa"/>
          </w:tcPr>
          <w:p w14:paraId="348A8446" w14:textId="77777777" w:rsidR="00EA2F34" w:rsidRPr="003C5F94" w:rsidRDefault="00EA2F34" w:rsidP="00BE28D4">
            <w:pPr>
              <w:pStyle w:val="tabletext11"/>
              <w:jc w:val="right"/>
              <w:rPr>
                <w:ins w:id="8824" w:author="Author"/>
              </w:rPr>
            </w:pPr>
          </w:p>
        </w:tc>
        <w:tc>
          <w:tcPr>
            <w:tcW w:w="2043" w:type="dxa"/>
            <w:tcBorders>
              <w:top w:val="nil"/>
              <w:left w:val="nil"/>
              <w:bottom w:val="nil"/>
              <w:right w:val="single" w:sz="6" w:space="0" w:color="auto"/>
            </w:tcBorders>
            <w:vAlign w:val="bottom"/>
            <w:hideMark/>
          </w:tcPr>
          <w:p w14:paraId="410144C0" w14:textId="77777777" w:rsidR="00EA2F34" w:rsidRPr="003C5F94" w:rsidRDefault="00EA2F34" w:rsidP="00BE28D4">
            <w:pPr>
              <w:pStyle w:val="tabletext11"/>
              <w:tabs>
                <w:tab w:val="decimal" w:pos="801"/>
              </w:tabs>
              <w:rPr>
                <w:ins w:id="8825" w:author="Author"/>
              </w:rPr>
            </w:pPr>
            <w:ins w:id="8826" w:author="Author">
              <w:r w:rsidRPr="003C5F94">
                <w:t>4.31</w:t>
              </w:r>
            </w:ins>
          </w:p>
        </w:tc>
      </w:tr>
      <w:tr w:rsidR="00EA2F34" w:rsidRPr="003C5F94" w14:paraId="4274C0A0" w14:textId="77777777" w:rsidTr="00A1082D">
        <w:trPr>
          <w:trHeight w:val="190"/>
          <w:ins w:id="8827" w:author="Author"/>
        </w:trPr>
        <w:tc>
          <w:tcPr>
            <w:tcW w:w="200" w:type="dxa"/>
          </w:tcPr>
          <w:p w14:paraId="5BF79A8F" w14:textId="77777777" w:rsidR="00EA2F34" w:rsidRPr="003C5F94" w:rsidRDefault="00EA2F34" w:rsidP="00BE28D4">
            <w:pPr>
              <w:pStyle w:val="tabletext11"/>
              <w:rPr>
                <w:ins w:id="8828" w:author="Author"/>
              </w:rPr>
            </w:pPr>
          </w:p>
        </w:tc>
        <w:tc>
          <w:tcPr>
            <w:tcW w:w="360" w:type="dxa"/>
            <w:tcBorders>
              <w:top w:val="nil"/>
              <w:left w:val="single" w:sz="6" w:space="0" w:color="auto"/>
              <w:bottom w:val="nil"/>
              <w:right w:val="nil"/>
            </w:tcBorders>
          </w:tcPr>
          <w:p w14:paraId="44F15A4F" w14:textId="77777777" w:rsidR="00EA2F34" w:rsidRPr="003C5F94" w:rsidRDefault="00EA2F34" w:rsidP="00BE28D4">
            <w:pPr>
              <w:pStyle w:val="tabletext11"/>
              <w:jc w:val="right"/>
              <w:rPr>
                <w:ins w:id="8829" w:author="Author"/>
              </w:rPr>
            </w:pPr>
          </w:p>
        </w:tc>
        <w:tc>
          <w:tcPr>
            <w:tcW w:w="2040" w:type="dxa"/>
            <w:tcBorders>
              <w:top w:val="nil"/>
              <w:left w:val="nil"/>
              <w:bottom w:val="nil"/>
              <w:right w:val="single" w:sz="6" w:space="0" w:color="auto"/>
            </w:tcBorders>
            <w:hideMark/>
          </w:tcPr>
          <w:p w14:paraId="7A2253ED" w14:textId="77777777" w:rsidR="00EA2F34" w:rsidRPr="003C5F94" w:rsidRDefault="00EA2F34" w:rsidP="00BE28D4">
            <w:pPr>
              <w:pStyle w:val="tabletext11"/>
              <w:tabs>
                <w:tab w:val="decimal" w:pos="850"/>
              </w:tabs>
              <w:rPr>
                <w:ins w:id="8830" w:author="Author"/>
              </w:rPr>
            </w:pPr>
            <w:ins w:id="8831" w:author="Author">
              <w:r w:rsidRPr="003C5F94">
                <w:t>500,000 to 599,999</w:t>
              </w:r>
            </w:ins>
          </w:p>
        </w:tc>
        <w:tc>
          <w:tcPr>
            <w:tcW w:w="360" w:type="dxa"/>
          </w:tcPr>
          <w:p w14:paraId="11FA9307" w14:textId="77777777" w:rsidR="00EA2F34" w:rsidRPr="003C5F94" w:rsidRDefault="00EA2F34" w:rsidP="00BE28D4">
            <w:pPr>
              <w:pStyle w:val="tabletext11"/>
              <w:jc w:val="right"/>
              <w:rPr>
                <w:ins w:id="8832" w:author="Author"/>
              </w:rPr>
            </w:pPr>
          </w:p>
        </w:tc>
        <w:tc>
          <w:tcPr>
            <w:tcW w:w="2043" w:type="dxa"/>
            <w:tcBorders>
              <w:top w:val="nil"/>
              <w:left w:val="nil"/>
              <w:bottom w:val="nil"/>
              <w:right w:val="single" w:sz="6" w:space="0" w:color="auto"/>
            </w:tcBorders>
            <w:vAlign w:val="bottom"/>
            <w:hideMark/>
          </w:tcPr>
          <w:p w14:paraId="54E7249F" w14:textId="77777777" w:rsidR="00EA2F34" w:rsidRPr="003C5F94" w:rsidRDefault="00EA2F34" w:rsidP="00BE28D4">
            <w:pPr>
              <w:pStyle w:val="tabletext11"/>
              <w:tabs>
                <w:tab w:val="decimal" w:pos="801"/>
              </w:tabs>
              <w:rPr>
                <w:ins w:id="8833" w:author="Author"/>
              </w:rPr>
            </w:pPr>
            <w:ins w:id="8834" w:author="Author">
              <w:r w:rsidRPr="003C5F94">
                <w:t>4.71</w:t>
              </w:r>
            </w:ins>
          </w:p>
        </w:tc>
      </w:tr>
      <w:tr w:rsidR="00EA2F34" w:rsidRPr="003C5F94" w14:paraId="13810E19" w14:textId="77777777" w:rsidTr="00A1082D">
        <w:trPr>
          <w:trHeight w:val="190"/>
          <w:ins w:id="8835" w:author="Author"/>
        </w:trPr>
        <w:tc>
          <w:tcPr>
            <w:tcW w:w="200" w:type="dxa"/>
          </w:tcPr>
          <w:p w14:paraId="140EA44D" w14:textId="77777777" w:rsidR="00EA2F34" w:rsidRPr="003C5F94" w:rsidRDefault="00EA2F34" w:rsidP="00BE28D4">
            <w:pPr>
              <w:pStyle w:val="tabletext11"/>
              <w:rPr>
                <w:ins w:id="8836" w:author="Author"/>
              </w:rPr>
            </w:pPr>
          </w:p>
        </w:tc>
        <w:tc>
          <w:tcPr>
            <w:tcW w:w="360" w:type="dxa"/>
            <w:tcBorders>
              <w:top w:val="nil"/>
              <w:left w:val="single" w:sz="6" w:space="0" w:color="auto"/>
              <w:bottom w:val="nil"/>
              <w:right w:val="nil"/>
            </w:tcBorders>
          </w:tcPr>
          <w:p w14:paraId="10C1E036" w14:textId="77777777" w:rsidR="00EA2F34" w:rsidRPr="003C5F94" w:rsidRDefault="00EA2F34" w:rsidP="00BE28D4">
            <w:pPr>
              <w:pStyle w:val="tabletext11"/>
              <w:jc w:val="right"/>
              <w:rPr>
                <w:ins w:id="8837" w:author="Author"/>
              </w:rPr>
            </w:pPr>
          </w:p>
        </w:tc>
        <w:tc>
          <w:tcPr>
            <w:tcW w:w="2040" w:type="dxa"/>
            <w:tcBorders>
              <w:top w:val="nil"/>
              <w:left w:val="nil"/>
              <w:bottom w:val="nil"/>
              <w:right w:val="single" w:sz="6" w:space="0" w:color="auto"/>
            </w:tcBorders>
            <w:hideMark/>
          </w:tcPr>
          <w:p w14:paraId="78C340F8" w14:textId="77777777" w:rsidR="00EA2F34" w:rsidRPr="003C5F94" w:rsidRDefault="00EA2F34" w:rsidP="00BE28D4">
            <w:pPr>
              <w:pStyle w:val="tabletext11"/>
              <w:tabs>
                <w:tab w:val="decimal" w:pos="850"/>
              </w:tabs>
              <w:rPr>
                <w:ins w:id="8838" w:author="Author"/>
              </w:rPr>
            </w:pPr>
            <w:ins w:id="8839" w:author="Author">
              <w:r w:rsidRPr="003C5F94">
                <w:t>600,000 to 699,999</w:t>
              </w:r>
            </w:ins>
          </w:p>
        </w:tc>
        <w:tc>
          <w:tcPr>
            <w:tcW w:w="360" w:type="dxa"/>
          </w:tcPr>
          <w:p w14:paraId="75A063A0" w14:textId="77777777" w:rsidR="00EA2F34" w:rsidRPr="003C5F94" w:rsidRDefault="00EA2F34" w:rsidP="00BE28D4">
            <w:pPr>
              <w:pStyle w:val="tabletext11"/>
              <w:jc w:val="right"/>
              <w:rPr>
                <w:ins w:id="8840" w:author="Author"/>
              </w:rPr>
            </w:pPr>
          </w:p>
        </w:tc>
        <w:tc>
          <w:tcPr>
            <w:tcW w:w="2043" w:type="dxa"/>
            <w:tcBorders>
              <w:top w:val="nil"/>
              <w:left w:val="nil"/>
              <w:bottom w:val="nil"/>
              <w:right w:val="single" w:sz="6" w:space="0" w:color="auto"/>
            </w:tcBorders>
            <w:vAlign w:val="bottom"/>
            <w:hideMark/>
          </w:tcPr>
          <w:p w14:paraId="251AE2F1" w14:textId="77777777" w:rsidR="00EA2F34" w:rsidRPr="003C5F94" w:rsidRDefault="00EA2F34" w:rsidP="00BE28D4">
            <w:pPr>
              <w:pStyle w:val="tabletext11"/>
              <w:tabs>
                <w:tab w:val="decimal" w:pos="801"/>
              </w:tabs>
              <w:rPr>
                <w:ins w:id="8841" w:author="Author"/>
              </w:rPr>
            </w:pPr>
            <w:ins w:id="8842" w:author="Author">
              <w:r w:rsidRPr="003C5F94">
                <w:t>5.32</w:t>
              </w:r>
            </w:ins>
          </w:p>
        </w:tc>
      </w:tr>
      <w:tr w:rsidR="00EA2F34" w:rsidRPr="003C5F94" w14:paraId="02F1FFB8" w14:textId="77777777" w:rsidTr="00A1082D">
        <w:trPr>
          <w:trHeight w:val="190"/>
          <w:ins w:id="8843" w:author="Author"/>
        </w:trPr>
        <w:tc>
          <w:tcPr>
            <w:tcW w:w="200" w:type="dxa"/>
          </w:tcPr>
          <w:p w14:paraId="590680B0" w14:textId="77777777" w:rsidR="00EA2F34" w:rsidRPr="003C5F94" w:rsidRDefault="00EA2F34" w:rsidP="00BE28D4">
            <w:pPr>
              <w:pStyle w:val="tabletext11"/>
              <w:rPr>
                <w:ins w:id="8844" w:author="Author"/>
              </w:rPr>
            </w:pPr>
          </w:p>
        </w:tc>
        <w:tc>
          <w:tcPr>
            <w:tcW w:w="360" w:type="dxa"/>
            <w:tcBorders>
              <w:top w:val="nil"/>
              <w:left w:val="single" w:sz="6" w:space="0" w:color="auto"/>
              <w:bottom w:val="nil"/>
              <w:right w:val="nil"/>
            </w:tcBorders>
          </w:tcPr>
          <w:p w14:paraId="6983D533" w14:textId="77777777" w:rsidR="00EA2F34" w:rsidRPr="003C5F94" w:rsidRDefault="00EA2F34" w:rsidP="00BE28D4">
            <w:pPr>
              <w:pStyle w:val="tabletext11"/>
              <w:jc w:val="right"/>
              <w:rPr>
                <w:ins w:id="8845" w:author="Author"/>
              </w:rPr>
            </w:pPr>
          </w:p>
        </w:tc>
        <w:tc>
          <w:tcPr>
            <w:tcW w:w="2040" w:type="dxa"/>
            <w:tcBorders>
              <w:top w:val="nil"/>
              <w:left w:val="nil"/>
              <w:bottom w:val="nil"/>
              <w:right w:val="single" w:sz="6" w:space="0" w:color="auto"/>
            </w:tcBorders>
            <w:hideMark/>
          </w:tcPr>
          <w:p w14:paraId="0196E9A3" w14:textId="77777777" w:rsidR="00EA2F34" w:rsidRPr="003C5F94" w:rsidRDefault="00EA2F34" w:rsidP="00BE28D4">
            <w:pPr>
              <w:pStyle w:val="tabletext11"/>
              <w:tabs>
                <w:tab w:val="decimal" w:pos="850"/>
              </w:tabs>
              <w:rPr>
                <w:ins w:id="8846" w:author="Author"/>
              </w:rPr>
            </w:pPr>
            <w:ins w:id="8847" w:author="Author">
              <w:r w:rsidRPr="003C5F94">
                <w:t>700,000 to 799,999</w:t>
              </w:r>
            </w:ins>
          </w:p>
        </w:tc>
        <w:tc>
          <w:tcPr>
            <w:tcW w:w="360" w:type="dxa"/>
          </w:tcPr>
          <w:p w14:paraId="158DB91B" w14:textId="77777777" w:rsidR="00EA2F34" w:rsidRPr="003C5F94" w:rsidRDefault="00EA2F34" w:rsidP="00BE28D4">
            <w:pPr>
              <w:pStyle w:val="tabletext11"/>
              <w:jc w:val="right"/>
              <w:rPr>
                <w:ins w:id="8848" w:author="Author"/>
              </w:rPr>
            </w:pPr>
          </w:p>
        </w:tc>
        <w:tc>
          <w:tcPr>
            <w:tcW w:w="2043" w:type="dxa"/>
            <w:tcBorders>
              <w:top w:val="nil"/>
              <w:left w:val="nil"/>
              <w:bottom w:val="nil"/>
              <w:right w:val="single" w:sz="6" w:space="0" w:color="auto"/>
            </w:tcBorders>
            <w:vAlign w:val="bottom"/>
            <w:hideMark/>
          </w:tcPr>
          <w:p w14:paraId="7902FEB3" w14:textId="77777777" w:rsidR="00EA2F34" w:rsidRPr="003C5F94" w:rsidRDefault="00EA2F34" w:rsidP="00BE28D4">
            <w:pPr>
              <w:pStyle w:val="tabletext11"/>
              <w:tabs>
                <w:tab w:val="decimal" w:pos="801"/>
              </w:tabs>
              <w:rPr>
                <w:ins w:id="8849" w:author="Author"/>
              </w:rPr>
            </w:pPr>
            <w:ins w:id="8850" w:author="Author">
              <w:r w:rsidRPr="003C5F94">
                <w:t>5.90</w:t>
              </w:r>
            </w:ins>
          </w:p>
        </w:tc>
      </w:tr>
      <w:tr w:rsidR="00EA2F34" w:rsidRPr="003C5F94" w14:paraId="75A26D05" w14:textId="77777777" w:rsidTr="00A1082D">
        <w:trPr>
          <w:trHeight w:val="190"/>
          <w:ins w:id="8851" w:author="Author"/>
        </w:trPr>
        <w:tc>
          <w:tcPr>
            <w:tcW w:w="200" w:type="dxa"/>
          </w:tcPr>
          <w:p w14:paraId="18EBFA42" w14:textId="77777777" w:rsidR="00EA2F34" w:rsidRPr="003C5F94" w:rsidRDefault="00EA2F34" w:rsidP="00BE28D4">
            <w:pPr>
              <w:pStyle w:val="tabletext11"/>
              <w:rPr>
                <w:ins w:id="8852" w:author="Author"/>
              </w:rPr>
            </w:pPr>
          </w:p>
        </w:tc>
        <w:tc>
          <w:tcPr>
            <w:tcW w:w="360" w:type="dxa"/>
            <w:tcBorders>
              <w:top w:val="nil"/>
              <w:left w:val="single" w:sz="6" w:space="0" w:color="auto"/>
              <w:right w:val="nil"/>
            </w:tcBorders>
          </w:tcPr>
          <w:p w14:paraId="2FEC633D" w14:textId="77777777" w:rsidR="00EA2F34" w:rsidRPr="003C5F94" w:rsidRDefault="00EA2F34" w:rsidP="00BE28D4">
            <w:pPr>
              <w:pStyle w:val="tabletext11"/>
              <w:jc w:val="right"/>
              <w:rPr>
                <w:ins w:id="8853" w:author="Author"/>
              </w:rPr>
            </w:pPr>
          </w:p>
        </w:tc>
        <w:tc>
          <w:tcPr>
            <w:tcW w:w="2040" w:type="dxa"/>
            <w:tcBorders>
              <w:top w:val="nil"/>
              <w:left w:val="nil"/>
              <w:right w:val="single" w:sz="6" w:space="0" w:color="auto"/>
            </w:tcBorders>
            <w:hideMark/>
          </w:tcPr>
          <w:p w14:paraId="1AA7DA8D" w14:textId="77777777" w:rsidR="00EA2F34" w:rsidRPr="003C5F94" w:rsidRDefault="00EA2F34" w:rsidP="00BE28D4">
            <w:pPr>
              <w:pStyle w:val="tabletext11"/>
              <w:tabs>
                <w:tab w:val="decimal" w:pos="850"/>
              </w:tabs>
              <w:rPr>
                <w:ins w:id="8854" w:author="Author"/>
              </w:rPr>
            </w:pPr>
            <w:ins w:id="8855" w:author="Author">
              <w:r w:rsidRPr="003C5F94">
                <w:t>800,000 to 899,999</w:t>
              </w:r>
            </w:ins>
          </w:p>
        </w:tc>
        <w:tc>
          <w:tcPr>
            <w:tcW w:w="360" w:type="dxa"/>
          </w:tcPr>
          <w:p w14:paraId="34782053" w14:textId="77777777" w:rsidR="00EA2F34" w:rsidRPr="003C5F94" w:rsidRDefault="00EA2F34" w:rsidP="00BE28D4">
            <w:pPr>
              <w:pStyle w:val="tabletext11"/>
              <w:jc w:val="right"/>
              <w:rPr>
                <w:ins w:id="8856" w:author="Author"/>
              </w:rPr>
            </w:pPr>
          </w:p>
        </w:tc>
        <w:tc>
          <w:tcPr>
            <w:tcW w:w="2043" w:type="dxa"/>
            <w:tcBorders>
              <w:top w:val="nil"/>
              <w:left w:val="nil"/>
              <w:right w:val="single" w:sz="6" w:space="0" w:color="auto"/>
            </w:tcBorders>
            <w:vAlign w:val="bottom"/>
            <w:hideMark/>
          </w:tcPr>
          <w:p w14:paraId="7F7CE677" w14:textId="77777777" w:rsidR="00EA2F34" w:rsidRPr="003C5F94" w:rsidRDefault="00EA2F34" w:rsidP="00BE28D4">
            <w:pPr>
              <w:pStyle w:val="tabletext11"/>
              <w:tabs>
                <w:tab w:val="decimal" w:pos="801"/>
              </w:tabs>
              <w:rPr>
                <w:ins w:id="8857" w:author="Author"/>
              </w:rPr>
            </w:pPr>
            <w:ins w:id="8858" w:author="Author">
              <w:r w:rsidRPr="003C5F94">
                <w:t>6.60</w:t>
              </w:r>
            </w:ins>
          </w:p>
        </w:tc>
      </w:tr>
      <w:tr w:rsidR="00EA2F34" w:rsidRPr="003C5F94" w14:paraId="12D76C56" w14:textId="77777777" w:rsidTr="00A1082D">
        <w:trPr>
          <w:trHeight w:val="190"/>
          <w:ins w:id="8859" w:author="Author"/>
        </w:trPr>
        <w:tc>
          <w:tcPr>
            <w:tcW w:w="200" w:type="dxa"/>
          </w:tcPr>
          <w:p w14:paraId="733D5A84" w14:textId="77777777" w:rsidR="00EA2F34" w:rsidRPr="003C5F94" w:rsidRDefault="00EA2F34" w:rsidP="00BE28D4">
            <w:pPr>
              <w:pStyle w:val="tabletext11"/>
              <w:rPr>
                <w:ins w:id="8860" w:author="Author"/>
              </w:rPr>
            </w:pPr>
          </w:p>
        </w:tc>
        <w:tc>
          <w:tcPr>
            <w:tcW w:w="360" w:type="dxa"/>
            <w:tcBorders>
              <w:top w:val="nil"/>
              <w:left w:val="single" w:sz="6" w:space="0" w:color="auto"/>
              <w:bottom w:val="single" w:sz="4" w:space="0" w:color="auto"/>
              <w:right w:val="nil"/>
            </w:tcBorders>
          </w:tcPr>
          <w:p w14:paraId="13C663FB" w14:textId="77777777" w:rsidR="00EA2F34" w:rsidRPr="003C5F94" w:rsidRDefault="00EA2F34" w:rsidP="00BE28D4">
            <w:pPr>
              <w:pStyle w:val="tabletext11"/>
              <w:jc w:val="right"/>
              <w:rPr>
                <w:ins w:id="8861" w:author="Author"/>
              </w:rPr>
            </w:pPr>
          </w:p>
        </w:tc>
        <w:tc>
          <w:tcPr>
            <w:tcW w:w="2040" w:type="dxa"/>
            <w:tcBorders>
              <w:top w:val="nil"/>
              <w:left w:val="nil"/>
              <w:bottom w:val="single" w:sz="4" w:space="0" w:color="auto"/>
              <w:right w:val="single" w:sz="6" w:space="0" w:color="auto"/>
            </w:tcBorders>
            <w:hideMark/>
          </w:tcPr>
          <w:p w14:paraId="3CF6488F" w14:textId="77777777" w:rsidR="00EA2F34" w:rsidRPr="003C5F94" w:rsidRDefault="00EA2F34" w:rsidP="00BE28D4">
            <w:pPr>
              <w:pStyle w:val="tabletext11"/>
              <w:tabs>
                <w:tab w:val="decimal" w:pos="850"/>
              </w:tabs>
              <w:rPr>
                <w:ins w:id="8862" w:author="Author"/>
              </w:rPr>
            </w:pPr>
            <w:ins w:id="8863" w:author="Author">
              <w:r w:rsidRPr="003C5F94">
                <w:t>900,000 or greater</w:t>
              </w:r>
            </w:ins>
          </w:p>
        </w:tc>
        <w:tc>
          <w:tcPr>
            <w:tcW w:w="360" w:type="dxa"/>
            <w:tcBorders>
              <w:bottom w:val="single" w:sz="4" w:space="0" w:color="auto"/>
            </w:tcBorders>
          </w:tcPr>
          <w:p w14:paraId="4F4A6E84" w14:textId="77777777" w:rsidR="00EA2F34" w:rsidRPr="003C5F94" w:rsidRDefault="00EA2F34" w:rsidP="00BE28D4">
            <w:pPr>
              <w:pStyle w:val="tabletext11"/>
              <w:jc w:val="right"/>
              <w:rPr>
                <w:ins w:id="8864" w:author="Author"/>
              </w:rPr>
            </w:pPr>
          </w:p>
        </w:tc>
        <w:tc>
          <w:tcPr>
            <w:tcW w:w="2043" w:type="dxa"/>
            <w:tcBorders>
              <w:top w:val="nil"/>
              <w:left w:val="nil"/>
              <w:bottom w:val="single" w:sz="4" w:space="0" w:color="auto"/>
              <w:right w:val="single" w:sz="6" w:space="0" w:color="auto"/>
            </w:tcBorders>
            <w:vAlign w:val="bottom"/>
            <w:hideMark/>
          </w:tcPr>
          <w:p w14:paraId="757E8C40" w14:textId="77777777" w:rsidR="00EA2F34" w:rsidRPr="003C5F94" w:rsidRDefault="00EA2F34" w:rsidP="00BE28D4">
            <w:pPr>
              <w:pStyle w:val="tabletext11"/>
              <w:tabs>
                <w:tab w:val="decimal" w:pos="801"/>
              </w:tabs>
              <w:rPr>
                <w:ins w:id="8865" w:author="Author"/>
              </w:rPr>
            </w:pPr>
            <w:ins w:id="8866" w:author="Author">
              <w:r w:rsidRPr="003C5F94">
                <w:t>7.35</w:t>
              </w:r>
            </w:ins>
          </w:p>
        </w:tc>
      </w:tr>
    </w:tbl>
    <w:p w14:paraId="6D63E719" w14:textId="77777777" w:rsidR="00EA2F34" w:rsidRPr="003C5F94" w:rsidRDefault="00EA2F34" w:rsidP="00BE28D4">
      <w:pPr>
        <w:pStyle w:val="tablecaption"/>
        <w:rPr>
          <w:ins w:id="8867" w:author="Author"/>
        </w:rPr>
      </w:pPr>
      <w:ins w:id="8868" w:author="Author">
        <w:r w:rsidRPr="003C5F94">
          <w:t xml:space="preserve">Table 301.C.1.a.(3) Private Passenger Types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2CA58B57" w14:textId="77777777" w:rsidR="00EA2F34" w:rsidRPr="003C5F94" w:rsidRDefault="00EA2F34" w:rsidP="00BE28D4">
      <w:pPr>
        <w:pStyle w:val="tablecaption"/>
        <w:rPr>
          <w:ins w:id="8869" w:author="Author"/>
          <w:b w:val="0"/>
        </w:rPr>
      </w:pPr>
    </w:p>
    <w:p w14:paraId="65DF59C0" w14:textId="77777777" w:rsidR="00EA2F34" w:rsidRPr="003C5F94" w:rsidRDefault="00EA2F34" w:rsidP="00BE28D4">
      <w:pPr>
        <w:pStyle w:val="outlinehd5"/>
        <w:rPr>
          <w:ins w:id="8870" w:author="Author"/>
        </w:rPr>
      </w:pPr>
      <w:ins w:id="8871" w:author="Author">
        <w:r w:rsidRPr="003C5F94">
          <w:tab/>
          <w:t>(4)</w:t>
        </w:r>
        <w:r w:rsidRPr="003C5F94">
          <w:tab/>
          <w:t xml:space="preserve">Non-zone-rated Trailers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44831016" w14:textId="77777777" w:rsidR="00EA2F34" w:rsidRPr="003C5F94" w:rsidRDefault="00EA2F34" w:rsidP="00BE28D4">
      <w:pPr>
        <w:pStyle w:val="space4"/>
        <w:rPr>
          <w:ins w:id="887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EA2F34" w:rsidRPr="003C5F94" w14:paraId="469B7F66" w14:textId="77777777" w:rsidTr="00A1082D">
        <w:trPr>
          <w:trHeight w:val="190"/>
          <w:ins w:id="8873" w:author="Author"/>
        </w:trPr>
        <w:tc>
          <w:tcPr>
            <w:tcW w:w="200" w:type="dxa"/>
            <w:hideMark/>
          </w:tcPr>
          <w:p w14:paraId="730D0710" w14:textId="77777777" w:rsidR="00EA2F34" w:rsidRPr="003C5F94" w:rsidRDefault="00EA2F34" w:rsidP="00BE28D4">
            <w:pPr>
              <w:pStyle w:val="tablehead"/>
              <w:rPr>
                <w:ins w:id="887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5D4E04E" w14:textId="77777777" w:rsidR="00EA2F34" w:rsidRPr="003C5F94" w:rsidRDefault="00EA2F34" w:rsidP="00BE28D4">
            <w:pPr>
              <w:pStyle w:val="tablehead"/>
              <w:rPr>
                <w:ins w:id="8875" w:author="Author"/>
              </w:rPr>
            </w:pPr>
            <w:ins w:id="8876" w:author="Author">
              <w:r w:rsidRPr="003C5F9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2ADF4F6" w14:textId="77777777" w:rsidR="00EA2F34" w:rsidRPr="003C5F94" w:rsidRDefault="00EA2F34" w:rsidP="00BE28D4">
            <w:pPr>
              <w:pStyle w:val="tablehead"/>
              <w:rPr>
                <w:ins w:id="8877" w:author="Author"/>
              </w:rPr>
            </w:pPr>
            <w:ins w:id="8878" w:author="Author">
              <w:r w:rsidRPr="003C5F94">
                <w:t>Vehicle Value Factor</w:t>
              </w:r>
            </w:ins>
          </w:p>
        </w:tc>
      </w:tr>
      <w:tr w:rsidR="00EA2F34" w:rsidRPr="003C5F94" w14:paraId="21CF4AC5" w14:textId="77777777" w:rsidTr="00A1082D">
        <w:trPr>
          <w:cantSplit/>
          <w:trHeight w:val="190"/>
          <w:ins w:id="8879" w:author="Author"/>
        </w:trPr>
        <w:tc>
          <w:tcPr>
            <w:tcW w:w="200" w:type="dxa"/>
          </w:tcPr>
          <w:p w14:paraId="56733376" w14:textId="77777777" w:rsidR="00EA2F34" w:rsidRPr="003C5F94" w:rsidRDefault="00EA2F34" w:rsidP="00BE28D4">
            <w:pPr>
              <w:pStyle w:val="tabletext11"/>
              <w:rPr>
                <w:ins w:id="8880" w:author="Author"/>
              </w:rPr>
            </w:pPr>
          </w:p>
        </w:tc>
        <w:tc>
          <w:tcPr>
            <w:tcW w:w="360" w:type="dxa"/>
            <w:tcBorders>
              <w:top w:val="single" w:sz="6" w:space="0" w:color="auto"/>
              <w:left w:val="single" w:sz="6" w:space="0" w:color="auto"/>
              <w:bottom w:val="nil"/>
              <w:right w:val="nil"/>
            </w:tcBorders>
            <w:hideMark/>
          </w:tcPr>
          <w:p w14:paraId="1C8A13AE" w14:textId="77777777" w:rsidR="00EA2F34" w:rsidRPr="003C5F94" w:rsidRDefault="00EA2F34" w:rsidP="00BE28D4">
            <w:pPr>
              <w:pStyle w:val="tabletext11"/>
              <w:jc w:val="right"/>
              <w:rPr>
                <w:ins w:id="8881" w:author="Author"/>
              </w:rPr>
            </w:pPr>
            <w:ins w:id="8882" w:author="Author">
              <w:r w:rsidRPr="003C5F94">
                <w:t>$</w:t>
              </w:r>
            </w:ins>
          </w:p>
        </w:tc>
        <w:tc>
          <w:tcPr>
            <w:tcW w:w="2040" w:type="dxa"/>
            <w:tcBorders>
              <w:top w:val="single" w:sz="6" w:space="0" w:color="auto"/>
              <w:left w:val="nil"/>
              <w:bottom w:val="nil"/>
              <w:right w:val="single" w:sz="6" w:space="0" w:color="auto"/>
            </w:tcBorders>
            <w:vAlign w:val="bottom"/>
            <w:hideMark/>
          </w:tcPr>
          <w:p w14:paraId="7821BD92" w14:textId="77777777" w:rsidR="00EA2F34" w:rsidRPr="003C5F94" w:rsidRDefault="00EA2F34" w:rsidP="00BE28D4">
            <w:pPr>
              <w:pStyle w:val="tabletext11"/>
              <w:tabs>
                <w:tab w:val="decimal" w:pos="850"/>
              </w:tabs>
              <w:rPr>
                <w:ins w:id="8883" w:author="Author"/>
              </w:rPr>
            </w:pPr>
            <w:ins w:id="8884" w:author="Author">
              <w:r w:rsidRPr="003C5F94">
                <w:t>0 to 999</w:t>
              </w:r>
            </w:ins>
          </w:p>
        </w:tc>
        <w:tc>
          <w:tcPr>
            <w:tcW w:w="360" w:type="dxa"/>
            <w:tcBorders>
              <w:top w:val="single" w:sz="6" w:space="0" w:color="auto"/>
              <w:left w:val="nil"/>
              <w:bottom w:val="nil"/>
              <w:right w:val="nil"/>
            </w:tcBorders>
            <w:hideMark/>
          </w:tcPr>
          <w:p w14:paraId="41726F31" w14:textId="77777777" w:rsidR="00EA2F34" w:rsidRPr="003C5F94" w:rsidRDefault="00EA2F34" w:rsidP="00BE28D4">
            <w:pPr>
              <w:pStyle w:val="tabletext11"/>
              <w:jc w:val="right"/>
              <w:rPr>
                <w:ins w:id="8885" w:author="Author"/>
              </w:rPr>
            </w:pPr>
          </w:p>
        </w:tc>
        <w:tc>
          <w:tcPr>
            <w:tcW w:w="2040" w:type="dxa"/>
            <w:tcBorders>
              <w:top w:val="single" w:sz="6" w:space="0" w:color="auto"/>
              <w:left w:val="nil"/>
              <w:bottom w:val="nil"/>
              <w:right w:val="single" w:sz="6" w:space="0" w:color="auto"/>
            </w:tcBorders>
            <w:vAlign w:val="bottom"/>
            <w:hideMark/>
          </w:tcPr>
          <w:p w14:paraId="5E208D08" w14:textId="77777777" w:rsidR="00EA2F34" w:rsidRPr="003C5F94" w:rsidRDefault="00EA2F34" w:rsidP="00BE28D4">
            <w:pPr>
              <w:pStyle w:val="tabletext11"/>
              <w:tabs>
                <w:tab w:val="decimal" w:pos="668"/>
              </w:tabs>
              <w:rPr>
                <w:ins w:id="8886" w:author="Author"/>
              </w:rPr>
            </w:pPr>
            <w:ins w:id="8887" w:author="Author">
              <w:r w:rsidRPr="003C5F94">
                <w:t>0.04</w:t>
              </w:r>
            </w:ins>
          </w:p>
        </w:tc>
      </w:tr>
      <w:tr w:rsidR="00EA2F34" w:rsidRPr="003C5F94" w14:paraId="08655240" w14:textId="77777777" w:rsidTr="00A1082D">
        <w:trPr>
          <w:trHeight w:val="190"/>
          <w:ins w:id="8888" w:author="Author"/>
        </w:trPr>
        <w:tc>
          <w:tcPr>
            <w:tcW w:w="200" w:type="dxa"/>
          </w:tcPr>
          <w:p w14:paraId="28741965" w14:textId="77777777" w:rsidR="00EA2F34" w:rsidRPr="003C5F94" w:rsidRDefault="00EA2F34" w:rsidP="00BE28D4">
            <w:pPr>
              <w:pStyle w:val="tabletext11"/>
              <w:rPr>
                <w:ins w:id="8889" w:author="Author"/>
              </w:rPr>
            </w:pPr>
          </w:p>
        </w:tc>
        <w:tc>
          <w:tcPr>
            <w:tcW w:w="360" w:type="dxa"/>
            <w:tcBorders>
              <w:top w:val="nil"/>
              <w:left w:val="single" w:sz="6" w:space="0" w:color="auto"/>
              <w:bottom w:val="nil"/>
              <w:right w:val="nil"/>
            </w:tcBorders>
          </w:tcPr>
          <w:p w14:paraId="08FF0984" w14:textId="77777777" w:rsidR="00EA2F34" w:rsidRPr="003C5F94" w:rsidRDefault="00EA2F34" w:rsidP="00BE28D4">
            <w:pPr>
              <w:pStyle w:val="tabletext11"/>
              <w:jc w:val="right"/>
              <w:rPr>
                <w:ins w:id="8890" w:author="Author"/>
              </w:rPr>
            </w:pPr>
          </w:p>
        </w:tc>
        <w:tc>
          <w:tcPr>
            <w:tcW w:w="2040" w:type="dxa"/>
            <w:tcBorders>
              <w:top w:val="nil"/>
              <w:left w:val="nil"/>
              <w:bottom w:val="nil"/>
              <w:right w:val="single" w:sz="6" w:space="0" w:color="auto"/>
            </w:tcBorders>
            <w:hideMark/>
          </w:tcPr>
          <w:p w14:paraId="3B1CCDEB" w14:textId="77777777" w:rsidR="00EA2F34" w:rsidRPr="003C5F94" w:rsidRDefault="00EA2F34" w:rsidP="00BE28D4">
            <w:pPr>
              <w:pStyle w:val="tabletext11"/>
              <w:tabs>
                <w:tab w:val="decimal" w:pos="850"/>
              </w:tabs>
              <w:rPr>
                <w:ins w:id="8891" w:author="Author"/>
              </w:rPr>
            </w:pPr>
            <w:ins w:id="8892" w:author="Author">
              <w:r w:rsidRPr="003C5F94">
                <w:t>1,000 to 1,999</w:t>
              </w:r>
            </w:ins>
          </w:p>
        </w:tc>
        <w:tc>
          <w:tcPr>
            <w:tcW w:w="360" w:type="dxa"/>
          </w:tcPr>
          <w:p w14:paraId="5B14765A" w14:textId="77777777" w:rsidR="00EA2F34" w:rsidRPr="003C5F94" w:rsidRDefault="00EA2F34" w:rsidP="00BE28D4">
            <w:pPr>
              <w:pStyle w:val="tabletext11"/>
              <w:jc w:val="right"/>
              <w:rPr>
                <w:ins w:id="8893" w:author="Author"/>
              </w:rPr>
            </w:pPr>
          </w:p>
        </w:tc>
        <w:tc>
          <w:tcPr>
            <w:tcW w:w="2040" w:type="dxa"/>
            <w:tcBorders>
              <w:top w:val="nil"/>
              <w:left w:val="nil"/>
              <w:bottom w:val="nil"/>
              <w:right w:val="single" w:sz="6" w:space="0" w:color="auto"/>
            </w:tcBorders>
            <w:vAlign w:val="bottom"/>
            <w:hideMark/>
          </w:tcPr>
          <w:p w14:paraId="3B0D4D90" w14:textId="77777777" w:rsidR="00EA2F34" w:rsidRPr="003C5F94" w:rsidRDefault="00EA2F34" w:rsidP="00BE28D4">
            <w:pPr>
              <w:pStyle w:val="tabletext11"/>
              <w:tabs>
                <w:tab w:val="decimal" w:pos="668"/>
              </w:tabs>
              <w:rPr>
                <w:ins w:id="8894" w:author="Author"/>
              </w:rPr>
            </w:pPr>
            <w:ins w:id="8895" w:author="Author">
              <w:r w:rsidRPr="003C5F94">
                <w:t>0.06</w:t>
              </w:r>
            </w:ins>
          </w:p>
        </w:tc>
      </w:tr>
      <w:tr w:rsidR="00EA2F34" w:rsidRPr="003C5F94" w14:paraId="692F5FF5" w14:textId="77777777" w:rsidTr="00A1082D">
        <w:trPr>
          <w:trHeight w:val="190"/>
          <w:ins w:id="8896" w:author="Author"/>
        </w:trPr>
        <w:tc>
          <w:tcPr>
            <w:tcW w:w="200" w:type="dxa"/>
          </w:tcPr>
          <w:p w14:paraId="321118EC" w14:textId="77777777" w:rsidR="00EA2F34" w:rsidRPr="003C5F94" w:rsidRDefault="00EA2F34" w:rsidP="00BE28D4">
            <w:pPr>
              <w:pStyle w:val="tabletext11"/>
              <w:rPr>
                <w:ins w:id="8897" w:author="Author"/>
              </w:rPr>
            </w:pPr>
          </w:p>
        </w:tc>
        <w:tc>
          <w:tcPr>
            <w:tcW w:w="360" w:type="dxa"/>
            <w:tcBorders>
              <w:top w:val="nil"/>
              <w:left w:val="single" w:sz="6" w:space="0" w:color="auto"/>
              <w:bottom w:val="nil"/>
              <w:right w:val="nil"/>
            </w:tcBorders>
          </w:tcPr>
          <w:p w14:paraId="54F5EE00" w14:textId="77777777" w:rsidR="00EA2F34" w:rsidRPr="003C5F94" w:rsidRDefault="00EA2F34" w:rsidP="00BE28D4">
            <w:pPr>
              <w:pStyle w:val="tabletext11"/>
              <w:jc w:val="right"/>
              <w:rPr>
                <w:ins w:id="8898" w:author="Author"/>
              </w:rPr>
            </w:pPr>
          </w:p>
        </w:tc>
        <w:tc>
          <w:tcPr>
            <w:tcW w:w="2040" w:type="dxa"/>
            <w:tcBorders>
              <w:top w:val="nil"/>
              <w:left w:val="nil"/>
              <w:bottom w:val="nil"/>
              <w:right w:val="single" w:sz="6" w:space="0" w:color="auto"/>
            </w:tcBorders>
            <w:hideMark/>
          </w:tcPr>
          <w:p w14:paraId="79B84EC9" w14:textId="77777777" w:rsidR="00EA2F34" w:rsidRPr="003C5F94" w:rsidRDefault="00EA2F34" w:rsidP="00BE28D4">
            <w:pPr>
              <w:pStyle w:val="tabletext11"/>
              <w:tabs>
                <w:tab w:val="decimal" w:pos="850"/>
              </w:tabs>
              <w:rPr>
                <w:ins w:id="8899" w:author="Author"/>
              </w:rPr>
            </w:pPr>
            <w:ins w:id="8900" w:author="Author">
              <w:r w:rsidRPr="003C5F94">
                <w:t>2,000 to 2,999</w:t>
              </w:r>
            </w:ins>
          </w:p>
        </w:tc>
        <w:tc>
          <w:tcPr>
            <w:tcW w:w="360" w:type="dxa"/>
          </w:tcPr>
          <w:p w14:paraId="2EB37E97" w14:textId="77777777" w:rsidR="00EA2F34" w:rsidRPr="003C5F94" w:rsidRDefault="00EA2F34" w:rsidP="00BE28D4">
            <w:pPr>
              <w:pStyle w:val="tabletext11"/>
              <w:jc w:val="right"/>
              <w:rPr>
                <w:ins w:id="8901" w:author="Author"/>
              </w:rPr>
            </w:pPr>
          </w:p>
        </w:tc>
        <w:tc>
          <w:tcPr>
            <w:tcW w:w="2040" w:type="dxa"/>
            <w:tcBorders>
              <w:top w:val="nil"/>
              <w:left w:val="nil"/>
              <w:bottom w:val="nil"/>
              <w:right w:val="single" w:sz="6" w:space="0" w:color="auto"/>
            </w:tcBorders>
            <w:vAlign w:val="bottom"/>
            <w:hideMark/>
          </w:tcPr>
          <w:p w14:paraId="370C2D37" w14:textId="77777777" w:rsidR="00EA2F34" w:rsidRPr="003C5F94" w:rsidRDefault="00EA2F34" w:rsidP="00BE28D4">
            <w:pPr>
              <w:pStyle w:val="tabletext11"/>
              <w:tabs>
                <w:tab w:val="decimal" w:pos="668"/>
              </w:tabs>
              <w:rPr>
                <w:ins w:id="8902" w:author="Author"/>
              </w:rPr>
            </w:pPr>
            <w:ins w:id="8903" w:author="Author">
              <w:r w:rsidRPr="003C5F94">
                <w:t>0.09</w:t>
              </w:r>
            </w:ins>
          </w:p>
        </w:tc>
      </w:tr>
      <w:tr w:rsidR="00EA2F34" w:rsidRPr="003C5F94" w14:paraId="44FCCA13" w14:textId="77777777" w:rsidTr="00A1082D">
        <w:trPr>
          <w:trHeight w:val="190"/>
          <w:ins w:id="8904" w:author="Author"/>
        </w:trPr>
        <w:tc>
          <w:tcPr>
            <w:tcW w:w="200" w:type="dxa"/>
          </w:tcPr>
          <w:p w14:paraId="5981370F" w14:textId="77777777" w:rsidR="00EA2F34" w:rsidRPr="003C5F94" w:rsidRDefault="00EA2F34" w:rsidP="00BE28D4">
            <w:pPr>
              <w:pStyle w:val="tabletext11"/>
              <w:rPr>
                <w:ins w:id="8905" w:author="Author"/>
              </w:rPr>
            </w:pPr>
          </w:p>
        </w:tc>
        <w:tc>
          <w:tcPr>
            <w:tcW w:w="360" w:type="dxa"/>
            <w:tcBorders>
              <w:top w:val="nil"/>
              <w:left w:val="single" w:sz="6" w:space="0" w:color="auto"/>
              <w:bottom w:val="nil"/>
              <w:right w:val="nil"/>
            </w:tcBorders>
          </w:tcPr>
          <w:p w14:paraId="4D2A1A5B" w14:textId="77777777" w:rsidR="00EA2F34" w:rsidRPr="003C5F94" w:rsidRDefault="00EA2F34" w:rsidP="00BE28D4">
            <w:pPr>
              <w:pStyle w:val="tabletext11"/>
              <w:jc w:val="right"/>
              <w:rPr>
                <w:ins w:id="8906" w:author="Author"/>
              </w:rPr>
            </w:pPr>
          </w:p>
        </w:tc>
        <w:tc>
          <w:tcPr>
            <w:tcW w:w="2040" w:type="dxa"/>
            <w:tcBorders>
              <w:top w:val="nil"/>
              <w:left w:val="nil"/>
              <w:bottom w:val="nil"/>
              <w:right w:val="single" w:sz="6" w:space="0" w:color="auto"/>
            </w:tcBorders>
            <w:hideMark/>
          </w:tcPr>
          <w:p w14:paraId="63420214" w14:textId="77777777" w:rsidR="00EA2F34" w:rsidRPr="003C5F94" w:rsidRDefault="00EA2F34" w:rsidP="00BE28D4">
            <w:pPr>
              <w:pStyle w:val="tabletext11"/>
              <w:tabs>
                <w:tab w:val="decimal" w:pos="850"/>
              </w:tabs>
              <w:rPr>
                <w:ins w:id="8907" w:author="Author"/>
              </w:rPr>
            </w:pPr>
            <w:ins w:id="8908" w:author="Author">
              <w:r w:rsidRPr="003C5F94">
                <w:t>3,000 to 3,999</w:t>
              </w:r>
            </w:ins>
          </w:p>
        </w:tc>
        <w:tc>
          <w:tcPr>
            <w:tcW w:w="360" w:type="dxa"/>
          </w:tcPr>
          <w:p w14:paraId="76569E1E" w14:textId="77777777" w:rsidR="00EA2F34" w:rsidRPr="003C5F94" w:rsidRDefault="00EA2F34" w:rsidP="00BE28D4">
            <w:pPr>
              <w:pStyle w:val="tabletext11"/>
              <w:jc w:val="right"/>
              <w:rPr>
                <w:ins w:id="8909" w:author="Author"/>
              </w:rPr>
            </w:pPr>
          </w:p>
        </w:tc>
        <w:tc>
          <w:tcPr>
            <w:tcW w:w="2040" w:type="dxa"/>
            <w:tcBorders>
              <w:top w:val="nil"/>
              <w:left w:val="nil"/>
              <w:bottom w:val="nil"/>
              <w:right w:val="single" w:sz="6" w:space="0" w:color="auto"/>
            </w:tcBorders>
            <w:vAlign w:val="bottom"/>
            <w:hideMark/>
          </w:tcPr>
          <w:p w14:paraId="73FCD177" w14:textId="77777777" w:rsidR="00EA2F34" w:rsidRPr="003C5F94" w:rsidRDefault="00EA2F34" w:rsidP="00BE28D4">
            <w:pPr>
              <w:pStyle w:val="tabletext11"/>
              <w:tabs>
                <w:tab w:val="decimal" w:pos="668"/>
              </w:tabs>
              <w:rPr>
                <w:ins w:id="8910" w:author="Author"/>
              </w:rPr>
            </w:pPr>
            <w:ins w:id="8911" w:author="Author">
              <w:r w:rsidRPr="003C5F94">
                <w:t>0.12</w:t>
              </w:r>
            </w:ins>
          </w:p>
        </w:tc>
      </w:tr>
      <w:tr w:rsidR="00EA2F34" w:rsidRPr="003C5F94" w14:paraId="10D207C0" w14:textId="77777777" w:rsidTr="00A1082D">
        <w:trPr>
          <w:trHeight w:val="190"/>
          <w:ins w:id="8912" w:author="Author"/>
        </w:trPr>
        <w:tc>
          <w:tcPr>
            <w:tcW w:w="200" w:type="dxa"/>
          </w:tcPr>
          <w:p w14:paraId="30E120E2" w14:textId="77777777" w:rsidR="00EA2F34" w:rsidRPr="003C5F94" w:rsidRDefault="00EA2F34" w:rsidP="00BE28D4">
            <w:pPr>
              <w:pStyle w:val="tabletext11"/>
              <w:rPr>
                <w:ins w:id="8913" w:author="Author"/>
              </w:rPr>
            </w:pPr>
          </w:p>
        </w:tc>
        <w:tc>
          <w:tcPr>
            <w:tcW w:w="360" w:type="dxa"/>
            <w:tcBorders>
              <w:top w:val="nil"/>
              <w:left w:val="single" w:sz="6" w:space="0" w:color="auto"/>
              <w:bottom w:val="nil"/>
              <w:right w:val="nil"/>
            </w:tcBorders>
          </w:tcPr>
          <w:p w14:paraId="47B739BF" w14:textId="77777777" w:rsidR="00EA2F34" w:rsidRPr="003C5F94" w:rsidRDefault="00EA2F34" w:rsidP="00BE28D4">
            <w:pPr>
              <w:pStyle w:val="tabletext11"/>
              <w:jc w:val="right"/>
              <w:rPr>
                <w:ins w:id="8914" w:author="Author"/>
              </w:rPr>
            </w:pPr>
          </w:p>
        </w:tc>
        <w:tc>
          <w:tcPr>
            <w:tcW w:w="2040" w:type="dxa"/>
            <w:tcBorders>
              <w:top w:val="nil"/>
              <w:left w:val="nil"/>
              <w:bottom w:val="nil"/>
              <w:right w:val="single" w:sz="6" w:space="0" w:color="auto"/>
            </w:tcBorders>
            <w:hideMark/>
          </w:tcPr>
          <w:p w14:paraId="5B2F1E57" w14:textId="77777777" w:rsidR="00EA2F34" w:rsidRPr="003C5F94" w:rsidRDefault="00EA2F34" w:rsidP="00BE28D4">
            <w:pPr>
              <w:pStyle w:val="tabletext11"/>
              <w:tabs>
                <w:tab w:val="decimal" w:pos="850"/>
              </w:tabs>
              <w:rPr>
                <w:ins w:id="8915" w:author="Author"/>
              </w:rPr>
            </w:pPr>
            <w:ins w:id="8916" w:author="Author">
              <w:r w:rsidRPr="003C5F94">
                <w:t>4,000 to 4,999</w:t>
              </w:r>
            </w:ins>
          </w:p>
        </w:tc>
        <w:tc>
          <w:tcPr>
            <w:tcW w:w="360" w:type="dxa"/>
          </w:tcPr>
          <w:p w14:paraId="39ABD429" w14:textId="77777777" w:rsidR="00EA2F34" w:rsidRPr="003C5F94" w:rsidRDefault="00EA2F34" w:rsidP="00BE28D4">
            <w:pPr>
              <w:pStyle w:val="tabletext11"/>
              <w:jc w:val="right"/>
              <w:rPr>
                <w:ins w:id="8917" w:author="Author"/>
              </w:rPr>
            </w:pPr>
          </w:p>
        </w:tc>
        <w:tc>
          <w:tcPr>
            <w:tcW w:w="2040" w:type="dxa"/>
            <w:tcBorders>
              <w:top w:val="nil"/>
              <w:left w:val="nil"/>
              <w:bottom w:val="nil"/>
              <w:right w:val="single" w:sz="6" w:space="0" w:color="auto"/>
            </w:tcBorders>
            <w:vAlign w:val="bottom"/>
            <w:hideMark/>
          </w:tcPr>
          <w:p w14:paraId="0FF6F998" w14:textId="77777777" w:rsidR="00EA2F34" w:rsidRPr="003C5F94" w:rsidRDefault="00EA2F34" w:rsidP="00BE28D4">
            <w:pPr>
              <w:pStyle w:val="tabletext11"/>
              <w:tabs>
                <w:tab w:val="decimal" w:pos="668"/>
              </w:tabs>
              <w:rPr>
                <w:ins w:id="8918" w:author="Author"/>
              </w:rPr>
            </w:pPr>
            <w:ins w:id="8919" w:author="Author">
              <w:r w:rsidRPr="003C5F94">
                <w:t>0.14</w:t>
              </w:r>
            </w:ins>
          </w:p>
        </w:tc>
      </w:tr>
      <w:tr w:rsidR="00EA2F34" w:rsidRPr="003C5F94" w14:paraId="17930236" w14:textId="77777777" w:rsidTr="00A1082D">
        <w:trPr>
          <w:trHeight w:val="190"/>
          <w:ins w:id="8920" w:author="Author"/>
        </w:trPr>
        <w:tc>
          <w:tcPr>
            <w:tcW w:w="200" w:type="dxa"/>
          </w:tcPr>
          <w:p w14:paraId="648007D2" w14:textId="77777777" w:rsidR="00EA2F34" w:rsidRPr="003C5F94" w:rsidRDefault="00EA2F34" w:rsidP="00BE28D4">
            <w:pPr>
              <w:pStyle w:val="tabletext11"/>
              <w:rPr>
                <w:ins w:id="8921" w:author="Author"/>
              </w:rPr>
            </w:pPr>
          </w:p>
        </w:tc>
        <w:tc>
          <w:tcPr>
            <w:tcW w:w="360" w:type="dxa"/>
            <w:tcBorders>
              <w:top w:val="nil"/>
              <w:left w:val="single" w:sz="6" w:space="0" w:color="auto"/>
              <w:bottom w:val="nil"/>
              <w:right w:val="nil"/>
            </w:tcBorders>
          </w:tcPr>
          <w:p w14:paraId="1EB8F089" w14:textId="77777777" w:rsidR="00EA2F34" w:rsidRPr="003C5F94" w:rsidRDefault="00EA2F34" w:rsidP="00BE28D4">
            <w:pPr>
              <w:pStyle w:val="tabletext11"/>
              <w:jc w:val="right"/>
              <w:rPr>
                <w:ins w:id="8922" w:author="Author"/>
              </w:rPr>
            </w:pPr>
          </w:p>
        </w:tc>
        <w:tc>
          <w:tcPr>
            <w:tcW w:w="2040" w:type="dxa"/>
            <w:tcBorders>
              <w:top w:val="nil"/>
              <w:left w:val="nil"/>
              <w:bottom w:val="nil"/>
              <w:right w:val="single" w:sz="6" w:space="0" w:color="auto"/>
            </w:tcBorders>
            <w:hideMark/>
          </w:tcPr>
          <w:p w14:paraId="37F08B2A" w14:textId="77777777" w:rsidR="00EA2F34" w:rsidRPr="003C5F94" w:rsidRDefault="00EA2F34" w:rsidP="00BE28D4">
            <w:pPr>
              <w:pStyle w:val="tabletext11"/>
              <w:tabs>
                <w:tab w:val="decimal" w:pos="850"/>
              </w:tabs>
              <w:rPr>
                <w:ins w:id="8923" w:author="Author"/>
              </w:rPr>
            </w:pPr>
            <w:ins w:id="8924" w:author="Author">
              <w:r w:rsidRPr="003C5F94">
                <w:t>5,000 to 5,999</w:t>
              </w:r>
            </w:ins>
          </w:p>
        </w:tc>
        <w:tc>
          <w:tcPr>
            <w:tcW w:w="360" w:type="dxa"/>
          </w:tcPr>
          <w:p w14:paraId="2217AA78" w14:textId="77777777" w:rsidR="00EA2F34" w:rsidRPr="003C5F94" w:rsidRDefault="00EA2F34" w:rsidP="00BE28D4">
            <w:pPr>
              <w:pStyle w:val="tabletext11"/>
              <w:jc w:val="right"/>
              <w:rPr>
                <w:ins w:id="8925" w:author="Author"/>
              </w:rPr>
            </w:pPr>
          </w:p>
        </w:tc>
        <w:tc>
          <w:tcPr>
            <w:tcW w:w="2040" w:type="dxa"/>
            <w:tcBorders>
              <w:top w:val="nil"/>
              <w:left w:val="nil"/>
              <w:bottom w:val="nil"/>
              <w:right w:val="single" w:sz="6" w:space="0" w:color="auto"/>
            </w:tcBorders>
            <w:vAlign w:val="bottom"/>
            <w:hideMark/>
          </w:tcPr>
          <w:p w14:paraId="00F379C4" w14:textId="77777777" w:rsidR="00EA2F34" w:rsidRPr="003C5F94" w:rsidRDefault="00EA2F34" w:rsidP="00BE28D4">
            <w:pPr>
              <w:pStyle w:val="tabletext11"/>
              <w:tabs>
                <w:tab w:val="decimal" w:pos="668"/>
              </w:tabs>
              <w:rPr>
                <w:ins w:id="8926" w:author="Author"/>
              </w:rPr>
            </w:pPr>
            <w:ins w:id="8927" w:author="Author">
              <w:r w:rsidRPr="003C5F94">
                <w:t>0.16</w:t>
              </w:r>
            </w:ins>
          </w:p>
        </w:tc>
      </w:tr>
      <w:tr w:rsidR="00EA2F34" w:rsidRPr="003C5F94" w14:paraId="36FEA835" w14:textId="77777777" w:rsidTr="00A1082D">
        <w:trPr>
          <w:trHeight w:val="190"/>
          <w:ins w:id="8928" w:author="Author"/>
        </w:trPr>
        <w:tc>
          <w:tcPr>
            <w:tcW w:w="200" w:type="dxa"/>
          </w:tcPr>
          <w:p w14:paraId="7DC89952" w14:textId="77777777" w:rsidR="00EA2F34" w:rsidRPr="003C5F94" w:rsidRDefault="00EA2F34" w:rsidP="00BE28D4">
            <w:pPr>
              <w:pStyle w:val="tabletext11"/>
              <w:rPr>
                <w:ins w:id="8929" w:author="Author"/>
              </w:rPr>
            </w:pPr>
          </w:p>
        </w:tc>
        <w:tc>
          <w:tcPr>
            <w:tcW w:w="360" w:type="dxa"/>
            <w:tcBorders>
              <w:top w:val="nil"/>
              <w:left w:val="single" w:sz="6" w:space="0" w:color="auto"/>
              <w:bottom w:val="nil"/>
              <w:right w:val="nil"/>
            </w:tcBorders>
          </w:tcPr>
          <w:p w14:paraId="13AEE3FA" w14:textId="77777777" w:rsidR="00EA2F34" w:rsidRPr="003C5F94" w:rsidRDefault="00EA2F34" w:rsidP="00BE28D4">
            <w:pPr>
              <w:pStyle w:val="tabletext11"/>
              <w:jc w:val="right"/>
              <w:rPr>
                <w:ins w:id="8930" w:author="Author"/>
              </w:rPr>
            </w:pPr>
          </w:p>
        </w:tc>
        <w:tc>
          <w:tcPr>
            <w:tcW w:w="2040" w:type="dxa"/>
            <w:tcBorders>
              <w:top w:val="nil"/>
              <w:left w:val="nil"/>
              <w:bottom w:val="nil"/>
              <w:right w:val="single" w:sz="6" w:space="0" w:color="auto"/>
            </w:tcBorders>
            <w:hideMark/>
          </w:tcPr>
          <w:p w14:paraId="376CAF62" w14:textId="77777777" w:rsidR="00EA2F34" w:rsidRPr="003C5F94" w:rsidRDefault="00EA2F34" w:rsidP="00BE28D4">
            <w:pPr>
              <w:pStyle w:val="tabletext11"/>
              <w:tabs>
                <w:tab w:val="decimal" w:pos="850"/>
              </w:tabs>
              <w:rPr>
                <w:ins w:id="8931" w:author="Author"/>
              </w:rPr>
            </w:pPr>
            <w:ins w:id="8932" w:author="Author">
              <w:r w:rsidRPr="003C5F94">
                <w:t>6,000 to 7,999</w:t>
              </w:r>
            </w:ins>
          </w:p>
        </w:tc>
        <w:tc>
          <w:tcPr>
            <w:tcW w:w="360" w:type="dxa"/>
          </w:tcPr>
          <w:p w14:paraId="5F9119F7" w14:textId="77777777" w:rsidR="00EA2F34" w:rsidRPr="003C5F94" w:rsidRDefault="00EA2F34" w:rsidP="00BE28D4">
            <w:pPr>
              <w:pStyle w:val="tabletext11"/>
              <w:jc w:val="right"/>
              <w:rPr>
                <w:ins w:id="8933" w:author="Author"/>
              </w:rPr>
            </w:pPr>
          </w:p>
        </w:tc>
        <w:tc>
          <w:tcPr>
            <w:tcW w:w="2040" w:type="dxa"/>
            <w:tcBorders>
              <w:top w:val="nil"/>
              <w:left w:val="nil"/>
              <w:bottom w:val="nil"/>
              <w:right w:val="single" w:sz="6" w:space="0" w:color="auto"/>
            </w:tcBorders>
            <w:vAlign w:val="bottom"/>
            <w:hideMark/>
          </w:tcPr>
          <w:p w14:paraId="5C9E10FD" w14:textId="77777777" w:rsidR="00EA2F34" w:rsidRPr="003C5F94" w:rsidRDefault="00EA2F34" w:rsidP="00BE28D4">
            <w:pPr>
              <w:pStyle w:val="tabletext11"/>
              <w:tabs>
                <w:tab w:val="decimal" w:pos="668"/>
              </w:tabs>
              <w:rPr>
                <w:ins w:id="8934" w:author="Author"/>
              </w:rPr>
            </w:pPr>
            <w:ins w:id="8935" w:author="Author">
              <w:r w:rsidRPr="003C5F94">
                <w:t>0.18</w:t>
              </w:r>
            </w:ins>
          </w:p>
        </w:tc>
      </w:tr>
      <w:tr w:rsidR="00EA2F34" w:rsidRPr="003C5F94" w14:paraId="669C6029" w14:textId="77777777" w:rsidTr="00A1082D">
        <w:trPr>
          <w:trHeight w:val="190"/>
          <w:ins w:id="8936" w:author="Author"/>
        </w:trPr>
        <w:tc>
          <w:tcPr>
            <w:tcW w:w="200" w:type="dxa"/>
          </w:tcPr>
          <w:p w14:paraId="6287BB1D" w14:textId="77777777" w:rsidR="00EA2F34" w:rsidRPr="003C5F94" w:rsidRDefault="00EA2F34" w:rsidP="00BE28D4">
            <w:pPr>
              <w:pStyle w:val="tabletext11"/>
              <w:rPr>
                <w:ins w:id="8937" w:author="Author"/>
              </w:rPr>
            </w:pPr>
          </w:p>
        </w:tc>
        <w:tc>
          <w:tcPr>
            <w:tcW w:w="360" w:type="dxa"/>
            <w:tcBorders>
              <w:top w:val="nil"/>
              <w:left w:val="single" w:sz="6" w:space="0" w:color="auto"/>
              <w:bottom w:val="nil"/>
              <w:right w:val="nil"/>
            </w:tcBorders>
          </w:tcPr>
          <w:p w14:paraId="0C223AC7" w14:textId="77777777" w:rsidR="00EA2F34" w:rsidRPr="003C5F94" w:rsidRDefault="00EA2F34" w:rsidP="00BE28D4">
            <w:pPr>
              <w:pStyle w:val="tabletext11"/>
              <w:jc w:val="right"/>
              <w:rPr>
                <w:ins w:id="8938" w:author="Author"/>
              </w:rPr>
            </w:pPr>
          </w:p>
        </w:tc>
        <w:tc>
          <w:tcPr>
            <w:tcW w:w="2040" w:type="dxa"/>
            <w:tcBorders>
              <w:top w:val="nil"/>
              <w:left w:val="nil"/>
              <w:bottom w:val="nil"/>
              <w:right w:val="single" w:sz="6" w:space="0" w:color="auto"/>
            </w:tcBorders>
            <w:hideMark/>
          </w:tcPr>
          <w:p w14:paraId="1835A5B5" w14:textId="77777777" w:rsidR="00EA2F34" w:rsidRPr="003C5F94" w:rsidRDefault="00EA2F34" w:rsidP="00BE28D4">
            <w:pPr>
              <w:pStyle w:val="tabletext11"/>
              <w:tabs>
                <w:tab w:val="decimal" w:pos="850"/>
              </w:tabs>
              <w:rPr>
                <w:ins w:id="8939" w:author="Author"/>
              </w:rPr>
            </w:pPr>
            <w:ins w:id="8940" w:author="Author">
              <w:r w:rsidRPr="003C5F94">
                <w:t>8,000 to 9,999</w:t>
              </w:r>
            </w:ins>
          </w:p>
        </w:tc>
        <w:tc>
          <w:tcPr>
            <w:tcW w:w="360" w:type="dxa"/>
          </w:tcPr>
          <w:p w14:paraId="5D22DA2F" w14:textId="77777777" w:rsidR="00EA2F34" w:rsidRPr="003C5F94" w:rsidRDefault="00EA2F34" w:rsidP="00BE28D4">
            <w:pPr>
              <w:pStyle w:val="tabletext11"/>
              <w:jc w:val="right"/>
              <w:rPr>
                <w:ins w:id="8941" w:author="Author"/>
              </w:rPr>
            </w:pPr>
          </w:p>
        </w:tc>
        <w:tc>
          <w:tcPr>
            <w:tcW w:w="2040" w:type="dxa"/>
            <w:tcBorders>
              <w:top w:val="nil"/>
              <w:left w:val="nil"/>
              <w:bottom w:val="nil"/>
              <w:right w:val="single" w:sz="6" w:space="0" w:color="auto"/>
            </w:tcBorders>
            <w:vAlign w:val="bottom"/>
            <w:hideMark/>
          </w:tcPr>
          <w:p w14:paraId="1D191737" w14:textId="77777777" w:rsidR="00EA2F34" w:rsidRPr="003C5F94" w:rsidRDefault="00EA2F34" w:rsidP="00BE28D4">
            <w:pPr>
              <w:pStyle w:val="tabletext11"/>
              <w:tabs>
                <w:tab w:val="decimal" w:pos="668"/>
              </w:tabs>
              <w:rPr>
                <w:ins w:id="8942" w:author="Author"/>
              </w:rPr>
            </w:pPr>
            <w:ins w:id="8943" w:author="Author">
              <w:r w:rsidRPr="003C5F94">
                <w:t>0.21</w:t>
              </w:r>
            </w:ins>
          </w:p>
        </w:tc>
      </w:tr>
      <w:tr w:rsidR="00EA2F34" w:rsidRPr="003C5F94" w14:paraId="164FF84C" w14:textId="77777777" w:rsidTr="00A1082D">
        <w:trPr>
          <w:trHeight w:val="190"/>
          <w:ins w:id="8944" w:author="Author"/>
        </w:trPr>
        <w:tc>
          <w:tcPr>
            <w:tcW w:w="200" w:type="dxa"/>
          </w:tcPr>
          <w:p w14:paraId="1821F42A" w14:textId="77777777" w:rsidR="00EA2F34" w:rsidRPr="003C5F94" w:rsidRDefault="00EA2F34" w:rsidP="00BE28D4">
            <w:pPr>
              <w:pStyle w:val="tabletext11"/>
              <w:rPr>
                <w:ins w:id="8945" w:author="Author"/>
              </w:rPr>
            </w:pPr>
          </w:p>
        </w:tc>
        <w:tc>
          <w:tcPr>
            <w:tcW w:w="360" w:type="dxa"/>
            <w:tcBorders>
              <w:top w:val="nil"/>
              <w:left w:val="single" w:sz="6" w:space="0" w:color="auto"/>
              <w:bottom w:val="nil"/>
              <w:right w:val="nil"/>
            </w:tcBorders>
          </w:tcPr>
          <w:p w14:paraId="69A0BEFB" w14:textId="77777777" w:rsidR="00EA2F34" w:rsidRPr="003C5F94" w:rsidRDefault="00EA2F34" w:rsidP="00BE28D4">
            <w:pPr>
              <w:pStyle w:val="tabletext11"/>
              <w:jc w:val="right"/>
              <w:rPr>
                <w:ins w:id="8946" w:author="Author"/>
              </w:rPr>
            </w:pPr>
          </w:p>
        </w:tc>
        <w:tc>
          <w:tcPr>
            <w:tcW w:w="2040" w:type="dxa"/>
            <w:tcBorders>
              <w:top w:val="nil"/>
              <w:left w:val="nil"/>
              <w:bottom w:val="nil"/>
              <w:right w:val="single" w:sz="6" w:space="0" w:color="auto"/>
            </w:tcBorders>
            <w:hideMark/>
          </w:tcPr>
          <w:p w14:paraId="56CB8736" w14:textId="77777777" w:rsidR="00EA2F34" w:rsidRPr="003C5F94" w:rsidRDefault="00EA2F34" w:rsidP="00BE28D4">
            <w:pPr>
              <w:pStyle w:val="tabletext11"/>
              <w:tabs>
                <w:tab w:val="decimal" w:pos="850"/>
              </w:tabs>
              <w:rPr>
                <w:ins w:id="8947" w:author="Author"/>
              </w:rPr>
            </w:pPr>
            <w:ins w:id="8948" w:author="Author">
              <w:r w:rsidRPr="003C5F94">
                <w:t>10,000 to 11,999</w:t>
              </w:r>
            </w:ins>
          </w:p>
        </w:tc>
        <w:tc>
          <w:tcPr>
            <w:tcW w:w="360" w:type="dxa"/>
          </w:tcPr>
          <w:p w14:paraId="590F0F43" w14:textId="77777777" w:rsidR="00EA2F34" w:rsidRPr="003C5F94" w:rsidRDefault="00EA2F34" w:rsidP="00BE28D4">
            <w:pPr>
              <w:pStyle w:val="tabletext11"/>
              <w:jc w:val="right"/>
              <w:rPr>
                <w:ins w:id="8949" w:author="Author"/>
              </w:rPr>
            </w:pPr>
          </w:p>
        </w:tc>
        <w:tc>
          <w:tcPr>
            <w:tcW w:w="2040" w:type="dxa"/>
            <w:tcBorders>
              <w:top w:val="nil"/>
              <w:left w:val="nil"/>
              <w:bottom w:val="nil"/>
              <w:right w:val="single" w:sz="6" w:space="0" w:color="auto"/>
            </w:tcBorders>
            <w:vAlign w:val="bottom"/>
            <w:hideMark/>
          </w:tcPr>
          <w:p w14:paraId="31C965B7" w14:textId="77777777" w:rsidR="00EA2F34" w:rsidRPr="003C5F94" w:rsidRDefault="00EA2F34" w:rsidP="00BE28D4">
            <w:pPr>
              <w:pStyle w:val="tabletext11"/>
              <w:tabs>
                <w:tab w:val="decimal" w:pos="668"/>
              </w:tabs>
              <w:rPr>
                <w:ins w:id="8950" w:author="Author"/>
              </w:rPr>
            </w:pPr>
            <w:ins w:id="8951" w:author="Author">
              <w:r w:rsidRPr="003C5F94">
                <w:t>0.26</w:t>
              </w:r>
            </w:ins>
          </w:p>
        </w:tc>
      </w:tr>
      <w:tr w:rsidR="00EA2F34" w:rsidRPr="003C5F94" w14:paraId="683C9142" w14:textId="77777777" w:rsidTr="00A1082D">
        <w:trPr>
          <w:trHeight w:val="190"/>
          <w:ins w:id="8952" w:author="Author"/>
        </w:trPr>
        <w:tc>
          <w:tcPr>
            <w:tcW w:w="200" w:type="dxa"/>
          </w:tcPr>
          <w:p w14:paraId="14F534C8" w14:textId="77777777" w:rsidR="00EA2F34" w:rsidRPr="003C5F94" w:rsidRDefault="00EA2F34" w:rsidP="00BE28D4">
            <w:pPr>
              <w:pStyle w:val="tabletext11"/>
              <w:rPr>
                <w:ins w:id="8953" w:author="Author"/>
              </w:rPr>
            </w:pPr>
          </w:p>
        </w:tc>
        <w:tc>
          <w:tcPr>
            <w:tcW w:w="360" w:type="dxa"/>
            <w:tcBorders>
              <w:top w:val="nil"/>
              <w:left w:val="single" w:sz="6" w:space="0" w:color="auto"/>
              <w:bottom w:val="nil"/>
              <w:right w:val="nil"/>
            </w:tcBorders>
          </w:tcPr>
          <w:p w14:paraId="1DF6A6D6" w14:textId="77777777" w:rsidR="00EA2F34" w:rsidRPr="003C5F94" w:rsidRDefault="00EA2F34" w:rsidP="00BE28D4">
            <w:pPr>
              <w:pStyle w:val="tabletext11"/>
              <w:jc w:val="right"/>
              <w:rPr>
                <w:ins w:id="8954" w:author="Author"/>
              </w:rPr>
            </w:pPr>
          </w:p>
        </w:tc>
        <w:tc>
          <w:tcPr>
            <w:tcW w:w="2040" w:type="dxa"/>
            <w:tcBorders>
              <w:top w:val="nil"/>
              <w:left w:val="nil"/>
              <w:bottom w:val="nil"/>
              <w:right w:val="single" w:sz="6" w:space="0" w:color="auto"/>
            </w:tcBorders>
            <w:hideMark/>
          </w:tcPr>
          <w:p w14:paraId="1A6B32D7" w14:textId="77777777" w:rsidR="00EA2F34" w:rsidRPr="003C5F94" w:rsidRDefault="00EA2F34" w:rsidP="00BE28D4">
            <w:pPr>
              <w:pStyle w:val="tabletext11"/>
              <w:tabs>
                <w:tab w:val="decimal" w:pos="850"/>
              </w:tabs>
              <w:rPr>
                <w:ins w:id="8955" w:author="Author"/>
              </w:rPr>
            </w:pPr>
            <w:ins w:id="8956" w:author="Author">
              <w:r w:rsidRPr="003C5F94">
                <w:t>12,000 to 13,999</w:t>
              </w:r>
            </w:ins>
          </w:p>
        </w:tc>
        <w:tc>
          <w:tcPr>
            <w:tcW w:w="360" w:type="dxa"/>
          </w:tcPr>
          <w:p w14:paraId="1D8A2671" w14:textId="77777777" w:rsidR="00EA2F34" w:rsidRPr="003C5F94" w:rsidRDefault="00EA2F34" w:rsidP="00BE28D4">
            <w:pPr>
              <w:pStyle w:val="tabletext11"/>
              <w:jc w:val="right"/>
              <w:rPr>
                <w:ins w:id="8957" w:author="Author"/>
              </w:rPr>
            </w:pPr>
          </w:p>
        </w:tc>
        <w:tc>
          <w:tcPr>
            <w:tcW w:w="2040" w:type="dxa"/>
            <w:tcBorders>
              <w:top w:val="nil"/>
              <w:left w:val="nil"/>
              <w:bottom w:val="nil"/>
              <w:right w:val="single" w:sz="6" w:space="0" w:color="auto"/>
            </w:tcBorders>
            <w:vAlign w:val="bottom"/>
            <w:hideMark/>
          </w:tcPr>
          <w:p w14:paraId="57F189B4" w14:textId="77777777" w:rsidR="00EA2F34" w:rsidRPr="003C5F94" w:rsidRDefault="00EA2F34" w:rsidP="00BE28D4">
            <w:pPr>
              <w:pStyle w:val="tabletext11"/>
              <w:tabs>
                <w:tab w:val="decimal" w:pos="668"/>
              </w:tabs>
              <w:rPr>
                <w:ins w:id="8958" w:author="Author"/>
              </w:rPr>
            </w:pPr>
            <w:ins w:id="8959" w:author="Author">
              <w:r w:rsidRPr="003C5F94">
                <w:t>0.31</w:t>
              </w:r>
            </w:ins>
          </w:p>
        </w:tc>
      </w:tr>
      <w:tr w:rsidR="00EA2F34" w:rsidRPr="003C5F94" w14:paraId="798B07A4" w14:textId="77777777" w:rsidTr="00A1082D">
        <w:trPr>
          <w:trHeight w:val="190"/>
          <w:ins w:id="8960" w:author="Author"/>
        </w:trPr>
        <w:tc>
          <w:tcPr>
            <w:tcW w:w="200" w:type="dxa"/>
          </w:tcPr>
          <w:p w14:paraId="769D8D21" w14:textId="77777777" w:rsidR="00EA2F34" w:rsidRPr="003C5F94" w:rsidRDefault="00EA2F34" w:rsidP="00BE28D4">
            <w:pPr>
              <w:pStyle w:val="tabletext11"/>
              <w:rPr>
                <w:ins w:id="8961" w:author="Author"/>
              </w:rPr>
            </w:pPr>
          </w:p>
        </w:tc>
        <w:tc>
          <w:tcPr>
            <w:tcW w:w="360" w:type="dxa"/>
            <w:tcBorders>
              <w:top w:val="nil"/>
              <w:left w:val="single" w:sz="6" w:space="0" w:color="auto"/>
              <w:bottom w:val="nil"/>
              <w:right w:val="nil"/>
            </w:tcBorders>
          </w:tcPr>
          <w:p w14:paraId="153C2A5F" w14:textId="77777777" w:rsidR="00EA2F34" w:rsidRPr="003C5F94" w:rsidRDefault="00EA2F34" w:rsidP="00BE28D4">
            <w:pPr>
              <w:pStyle w:val="tabletext11"/>
              <w:jc w:val="right"/>
              <w:rPr>
                <w:ins w:id="8962" w:author="Author"/>
              </w:rPr>
            </w:pPr>
          </w:p>
        </w:tc>
        <w:tc>
          <w:tcPr>
            <w:tcW w:w="2040" w:type="dxa"/>
            <w:tcBorders>
              <w:top w:val="nil"/>
              <w:left w:val="nil"/>
              <w:bottom w:val="nil"/>
              <w:right w:val="single" w:sz="6" w:space="0" w:color="auto"/>
            </w:tcBorders>
            <w:hideMark/>
          </w:tcPr>
          <w:p w14:paraId="403229E5" w14:textId="77777777" w:rsidR="00EA2F34" w:rsidRPr="003C5F94" w:rsidRDefault="00EA2F34" w:rsidP="00BE28D4">
            <w:pPr>
              <w:pStyle w:val="tabletext11"/>
              <w:tabs>
                <w:tab w:val="decimal" w:pos="850"/>
              </w:tabs>
              <w:rPr>
                <w:ins w:id="8963" w:author="Author"/>
              </w:rPr>
            </w:pPr>
            <w:ins w:id="8964" w:author="Author">
              <w:r w:rsidRPr="003C5F94">
                <w:t>14,000 to 15,999</w:t>
              </w:r>
            </w:ins>
          </w:p>
        </w:tc>
        <w:tc>
          <w:tcPr>
            <w:tcW w:w="360" w:type="dxa"/>
          </w:tcPr>
          <w:p w14:paraId="5F7E168C" w14:textId="77777777" w:rsidR="00EA2F34" w:rsidRPr="003C5F94" w:rsidRDefault="00EA2F34" w:rsidP="00BE28D4">
            <w:pPr>
              <w:pStyle w:val="tabletext11"/>
              <w:jc w:val="right"/>
              <w:rPr>
                <w:ins w:id="8965" w:author="Author"/>
              </w:rPr>
            </w:pPr>
          </w:p>
        </w:tc>
        <w:tc>
          <w:tcPr>
            <w:tcW w:w="2040" w:type="dxa"/>
            <w:tcBorders>
              <w:top w:val="nil"/>
              <w:left w:val="nil"/>
              <w:bottom w:val="nil"/>
              <w:right w:val="single" w:sz="6" w:space="0" w:color="auto"/>
            </w:tcBorders>
            <w:vAlign w:val="bottom"/>
            <w:hideMark/>
          </w:tcPr>
          <w:p w14:paraId="0333E955" w14:textId="77777777" w:rsidR="00EA2F34" w:rsidRPr="003C5F94" w:rsidRDefault="00EA2F34" w:rsidP="00BE28D4">
            <w:pPr>
              <w:pStyle w:val="tabletext11"/>
              <w:tabs>
                <w:tab w:val="decimal" w:pos="668"/>
              </w:tabs>
              <w:rPr>
                <w:ins w:id="8966" w:author="Author"/>
              </w:rPr>
            </w:pPr>
            <w:ins w:id="8967" w:author="Author">
              <w:r w:rsidRPr="003C5F94">
                <w:t>0.37</w:t>
              </w:r>
            </w:ins>
          </w:p>
        </w:tc>
      </w:tr>
      <w:tr w:rsidR="00EA2F34" w:rsidRPr="003C5F94" w14:paraId="1F15F827" w14:textId="77777777" w:rsidTr="00A1082D">
        <w:trPr>
          <w:trHeight w:val="190"/>
          <w:ins w:id="8968" w:author="Author"/>
        </w:trPr>
        <w:tc>
          <w:tcPr>
            <w:tcW w:w="200" w:type="dxa"/>
          </w:tcPr>
          <w:p w14:paraId="65B10D66" w14:textId="77777777" w:rsidR="00EA2F34" w:rsidRPr="003C5F94" w:rsidRDefault="00EA2F34" w:rsidP="00BE28D4">
            <w:pPr>
              <w:pStyle w:val="tabletext11"/>
              <w:rPr>
                <w:ins w:id="8969" w:author="Author"/>
              </w:rPr>
            </w:pPr>
          </w:p>
        </w:tc>
        <w:tc>
          <w:tcPr>
            <w:tcW w:w="360" w:type="dxa"/>
            <w:tcBorders>
              <w:top w:val="nil"/>
              <w:left w:val="single" w:sz="6" w:space="0" w:color="auto"/>
              <w:bottom w:val="nil"/>
              <w:right w:val="nil"/>
            </w:tcBorders>
          </w:tcPr>
          <w:p w14:paraId="545BE555" w14:textId="77777777" w:rsidR="00EA2F34" w:rsidRPr="003C5F94" w:rsidRDefault="00EA2F34" w:rsidP="00BE28D4">
            <w:pPr>
              <w:pStyle w:val="tabletext11"/>
              <w:jc w:val="right"/>
              <w:rPr>
                <w:ins w:id="8970" w:author="Author"/>
              </w:rPr>
            </w:pPr>
          </w:p>
        </w:tc>
        <w:tc>
          <w:tcPr>
            <w:tcW w:w="2040" w:type="dxa"/>
            <w:tcBorders>
              <w:top w:val="nil"/>
              <w:left w:val="nil"/>
              <w:bottom w:val="nil"/>
              <w:right w:val="single" w:sz="6" w:space="0" w:color="auto"/>
            </w:tcBorders>
            <w:hideMark/>
          </w:tcPr>
          <w:p w14:paraId="6479E191" w14:textId="77777777" w:rsidR="00EA2F34" w:rsidRPr="003C5F94" w:rsidRDefault="00EA2F34" w:rsidP="00BE28D4">
            <w:pPr>
              <w:pStyle w:val="tabletext11"/>
              <w:tabs>
                <w:tab w:val="decimal" w:pos="850"/>
              </w:tabs>
              <w:rPr>
                <w:ins w:id="8971" w:author="Author"/>
              </w:rPr>
            </w:pPr>
            <w:ins w:id="8972" w:author="Author">
              <w:r w:rsidRPr="003C5F94">
                <w:t>16,000 to 17,999</w:t>
              </w:r>
            </w:ins>
          </w:p>
        </w:tc>
        <w:tc>
          <w:tcPr>
            <w:tcW w:w="360" w:type="dxa"/>
          </w:tcPr>
          <w:p w14:paraId="32CF62E6" w14:textId="77777777" w:rsidR="00EA2F34" w:rsidRPr="003C5F94" w:rsidRDefault="00EA2F34" w:rsidP="00BE28D4">
            <w:pPr>
              <w:pStyle w:val="tabletext11"/>
              <w:jc w:val="right"/>
              <w:rPr>
                <w:ins w:id="8973" w:author="Author"/>
              </w:rPr>
            </w:pPr>
          </w:p>
        </w:tc>
        <w:tc>
          <w:tcPr>
            <w:tcW w:w="2040" w:type="dxa"/>
            <w:tcBorders>
              <w:top w:val="nil"/>
              <w:left w:val="nil"/>
              <w:bottom w:val="nil"/>
              <w:right w:val="single" w:sz="6" w:space="0" w:color="auto"/>
            </w:tcBorders>
            <w:vAlign w:val="bottom"/>
            <w:hideMark/>
          </w:tcPr>
          <w:p w14:paraId="5911E89F" w14:textId="77777777" w:rsidR="00EA2F34" w:rsidRPr="003C5F94" w:rsidRDefault="00EA2F34" w:rsidP="00BE28D4">
            <w:pPr>
              <w:pStyle w:val="tabletext11"/>
              <w:tabs>
                <w:tab w:val="decimal" w:pos="668"/>
              </w:tabs>
              <w:rPr>
                <w:ins w:id="8974" w:author="Author"/>
              </w:rPr>
            </w:pPr>
            <w:ins w:id="8975" w:author="Author">
              <w:r w:rsidRPr="003C5F94">
                <w:t>0.42</w:t>
              </w:r>
            </w:ins>
          </w:p>
        </w:tc>
      </w:tr>
      <w:tr w:rsidR="00EA2F34" w:rsidRPr="003C5F94" w14:paraId="3648A989" w14:textId="77777777" w:rsidTr="00A1082D">
        <w:trPr>
          <w:trHeight w:val="190"/>
          <w:ins w:id="8976" w:author="Author"/>
        </w:trPr>
        <w:tc>
          <w:tcPr>
            <w:tcW w:w="200" w:type="dxa"/>
          </w:tcPr>
          <w:p w14:paraId="28DDA239" w14:textId="77777777" w:rsidR="00EA2F34" w:rsidRPr="003C5F94" w:rsidRDefault="00EA2F34" w:rsidP="00BE28D4">
            <w:pPr>
              <w:pStyle w:val="tabletext11"/>
              <w:rPr>
                <w:ins w:id="8977" w:author="Author"/>
              </w:rPr>
            </w:pPr>
          </w:p>
        </w:tc>
        <w:tc>
          <w:tcPr>
            <w:tcW w:w="360" w:type="dxa"/>
            <w:tcBorders>
              <w:top w:val="nil"/>
              <w:left w:val="single" w:sz="6" w:space="0" w:color="auto"/>
              <w:bottom w:val="nil"/>
              <w:right w:val="nil"/>
            </w:tcBorders>
          </w:tcPr>
          <w:p w14:paraId="59A52512" w14:textId="77777777" w:rsidR="00EA2F34" w:rsidRPr="003C5F94" w:rsidRDefault="00EA2F34" w:rsidP="00BE28D4">
            <w:pPr>
              <w:pStyle w:val="tabletext11"/>
              <w:jc w:val="right"/>
              <w:rPr>
                <w:ins w:id="8978" w:author="Author"/>
              </w:rPr>
            </w:pPr>
          </w:p>
        </w:tc>
        <w:tc>
          <w:tcPr>
            <w:tcW w:w="2040" w:type="dxa"/>
            <w:tcBorders>
              <w:top w:val="nil"/>
              <w:left w:val="nil"/>
              <w:bottom w:val="nil"/>
              <w:right w:val="single" w:sz="6" w:space="0" w:color="auto"/>
            </w:tcBorders>
            <w:hideMark/>
          </w:tcPr>
          <w:p w14:paraId="2F8BFE81" w14:textId="77777777" w:rsidR="00EA2F34" w:rsidRPr="003C5F94" w:rsidRDefault="00EA2F34" w:rsidP="00BE28D4">
            <w:pPr>
              <w:pStyle w:val="tabletext11"/>
              <w:tabs>
                <w:tab w:val="decimal" w:pos="850"/>
              </w:tabs>
              <w:rPr>
                <w:ins w:id="8979" w:author="Author"/>
              </w:rPr>
            </w:pPr>
            <w:ins w:id="8980" w:author="Author">
              <w:r w:rsidRPr="003C5F94">
                <w:t>18,000 to 19,999</w:t>
              </w:r>
            </w:ins>
          </w:p>
        </w:tc>
        <w:tc>
          <w:tcPr>
            <w:tcW w:w="360" w:type="dxa"/>
          </w:tcPr>
          <w:p w14:paraId="28AF61F9" w14:textId="77777777" w:rsidR="00EA2F34" w:rsidRPr="003C5F94" w:rsidRDefault="00EA2F34" w:rsidP="00BE28D4">
            <w:pPr>
              <w:pStyle w:val="tabletext11"/>
              <w:jc w:val="right"/>
              <w:rPr>
                <w:ins w:id="8981" w:author="Author"/>
              </w:rPr>
            </w:pPr>
          </w:p>
        </w:tc>
        <w:tc>
          <w:tcPr>
            <w:tcW w:w="2040" w:type="dxa"/>
            <w:tcBorders>
              <w:top w:val="nil"/>
              <w:left w:val="nil"/>
              <w:bottom w:val="nil"/>
              <w:right w:val="single" w:sz="6" w:space="0" w:color="auto"/>
            </w:tcBorders>
            <w:vAlign w:val="bottom"/>
            <w:hideMark/>
          </w:tcPr>
          <w:p w14:paraId="6B4E4F64" w14:textId="77777777" w:rsidR="00EA2F34" w:rsidRPr="003C5F94" w:rsidRDefault="00EA2F34" w:rsidP="00BE28D4">
            <w:pPr>
              <w:pStyle w:val="tabletext11"/>
              <w:tabs>
                <w:tab w:val="decimal" w:pos="668"/>
              </w:tabs>
              <w:rPr>
                <w:ins w:id="8982" w:author="Author"/>
              </w:rPr>
            </w:pPr>
            <w:ins w:id="8983" w:author="Author">
              <w:r w:rsidRPr="003C5F94">
                <w:t>0.48</w:t>
              </w:r>
            </w:ins>
          </w:p>
        </w:tc>
      </w:tr>
      <w:tr w:rsidR="00EA2F34" w:rsidRPr="003C5F94" w14:paraId="6B1CE313" w14:textId="77777777" w:rsidTr="00A1082D">
        <w:trPr>
          <w:trHeight w:val="190"/>
          <w:ins w:id="8984" w:author="Author"/>
        </w:trPr>
        <w:tc>
          <w:tcPr>
            <w:tcW w:w="200" w:type="dxa"/>
          </w:tcPr>
          <w:p w14:paraId="1C9CD080" w14:textId="77777777" w:rsidR="00EA2F34" w:rsidRPr="003C5F94" w:rsidRDefault="00EA2F34" w:rsidP="00BE28D4">
            <w:pPr>
              <w:pStyle w:val="tabletext11"/>
              <w:rPr>
                <w:ins w:id="8985" w:author="Author"/>
              </w:rPr>
            </w:pPr>
          </w:p>
        </w:tc>
        <w:tc>
          <w:tcPr>
            <w:tcW w:w="360" w:type="dxa"/>
            <w:tcBorders>
              <w:top w:val="nil"/>
              <w:left w:val="single" w:sz="6" w:space="0" w:color="auto"/>
              <w:bottom w:val="nil"/>
              <w:right w:val="nil"/>
            </w:tcBorders>
          </w:tcPr>
          <w:p w14:paraId="46F78F46" w14:textId="77777777" w:rsidR="00EA2F34" w:rsidRPr="003C5F94" w:rsidRDefault="00EA2F34" w:rsidP="00BE28D4">
            <w:pPr>
              <w:pStyle w:val="tabletext11"/>
              <w:jc w:val="right"/>
              <w:rPr>
                <w:ins w:id="8986" w:author="Author"/>
              </w:rPr>
            </w:pPr>
          </w:p>
        </w:tc>
        <w:tc>
          <w:tcPr>
            <w:tcW w:w="2040" w:type="dxa"/>
            <w:tcBorders>
              <w:top w:val="nil"/>
              <w:left w:val="nil"/>
              <w:bottom w:val="nil"/>
              <w:right w:val="single" w:sz="6" w:space="0" w:color="auto"/>
            </w:tcBorders>
            <w:hideMark/>
          </w:tcPr>
          <w:p w14:paraId="224042EE" w14:textId="77777777" w:rsidR="00EA2F34" w:rsidRPr="003C5F94" w:rsidRDefault="00EA2F34" w:rsidP="00BE28D4">
            <w:pPr>
              <w:pStyle w:val="tabletext11"/>
              <w:tabs>
                <w:tab w:val="decimal" w:pos="850"/>
              </w:tabs>
              <w:rPr>
                <w:ins w:id="8987" w:author="Author"/>
              </w:rPr>
            </w:pPr>
            <w:ins w:id="8988" w:author="Author">
              <w:r w:rsidRPr="003C5F94">
                <w:t>20,000 to 24,999</w:t>
              </w:r>
            </w:ins>
          </w:p>
        </w:tc>
        <w:tc>
          <w:tcPr>
            <w:tcW w:w="360" w:type="dxa"/>
          </w:tcPr>
          <w:p w14:paraId="1654576A" w14:textId="77777777" w:rsidR="00EA2F34" w:rsidRPr="003C5F94" w:rsidRDefault="00EA2F34" w:rsidP="00BE28D4">
            <w:pPr>
              <w:pStyle w:val="tabletext11"/>
              <w:jc w:val="right"/>
              <w:rPr>
                <w:ins w:id="8989" w:author="Author"/>
              </w:rPr>
            </w:pPr>
          </w:p>
        </w:tc>
        <w:tc>
          <w:tcPr>
            <w:tcW w:w="2040" w:type="dxa"/>
            <w:tcBorders>
              <w:top w:val="nil"/>
              <w:left w:val="nil"/>
              <w:bottom w:val="nil"/>
              <w:right w:val="single" w:sz="6" w:space="0" w:color="auto"/>
            </w:tcBorders>
            <w:vAlign w:val="bottom"/>
            <w:hideMark/>
          </w:tcPr>
          <w:p w14:paraId="3CAA44C4" w14:textId="77777777" w:rsidR="00EA2F34" w:rsidRPr="003C5F94" w:rsidRDefault="00EA2F34" w:rsidP="00BE28D4">
            <w:pPr>
              <w:pStyle w:val="tabletext11"/>
              <w:tabs>
                <w:tab w:val="decimal" w:pos="668"/>
              </w:tabs>
              <w:rPr>
                <w:ins w:id="8990" w:author="Author"/>
              </w:rPr>
            </w:pPr>
            <w:ins w:id="8991" w:author="Author">
              <w:r w:rsidRPr="003C5F94">
                <w:t>0.56</w:t>
              </w:r>
            </w:ins>
          </w:p>
        </w:tc>
      </w:tr>
      <w:tr w:rsidR="00EA2F34" w:rsidRPr="003C5F94" w14:paraId="21CF2126" w14:textId="77777777" w:rsidTr="00A1082D">
        <w:trPr>
          <w:trHeight w:val="190"/>
          <w:ins w:id="8992" w:author="Author"/>
        </w:trPr>
        <w:tc>
          <w:tcPr>
            <w:tcW w:w="200" w:type="dxa"/>
          </w:tcPr>
          <w:p w14:paraId="4E4041DE" w14:textId="77777777" w:rsidR="00EA2F34" w:rsidRPr="003C5F94" w:rsidRDefault="00EA2F34" w:rsidP="00BE28D4">
            <w:pPr>
              <w:pStyle w:val="tabletext11"/>
              <w:rPr>
                <w:ins w:id="8993" w:author="Author"/>
              </w:rPr>
            </w:pPr>
          </w:p>
        </w:tc>
        <w:tc>
          <w:tcPr>
            <w:tcW w:w="360" w:type="dxa"/>
            <w:tcBorders>
              <w:top w:val="nil"/>
              <w:left w:val="single" w:sz="6" w:space="0" w:color="auto"/>
              <w:bottom w:val="nil"/>
              <w:right w:val="nil"/>
            </w:tcBorders>
          </w:tcPr>
          <w:p w14:paraId="122BC621" w14:textId="77777777" w:rsidR="00EA2F34" w:rsidRPr="003C5F94" w:rsidRDefault="00EA2F34" w:rsidP="00BE28D4">
            <w:pPr>
              <w:pStyle w:val="tabletext11"/>
              <w:jc w:val="right"/>
              <w:rPr>
                <w:ins w:id="8994" w:author="Author"/>
              </w:rPr>
            </w:pPr>
          </w:p>
        </w:tc>
        <w:tc>
          <w:tcPr>
            <w:tcW w:w="2040" w:type="dxa"/>
            <w:tcBorders>
              <w:top w:val="nil"/>
              <w:left w:val="nil"/>
              <w:bottom w:val="nil"/>
              <w:right w:val="single" w:sz="6" w:space="0" w:color="auto"/>
            </w:tcBorders>
            <w:hideMark/>
          </w:tcPr>
          <w:p w14:paraId="345CA9B8" w14:textId="77777777" w:rsidR="00EA2F34" w:rsidRPr="003C5F94" w:rsidRDefault="00EA2F34" w:rsidP="00BE28D4">
            <w:pPr>
              <w:pStyle w:val="tabletext11"/>
              <w:tabs>
                <w:tab w:val="decimal" w:pos="850"/>
              </w:tabs>
              <w:rPr>
                <w:ins w:id="8995" w:author="Author"/>
              </w:rPr>
            </w:pPr>
            <w:ins w:id="8996" w:author="Author">
              <w:r w:rsidRPr="003C5F94">
                <w:t>25,000 to 29,999</w:t>
              </w:r>
            </w:ins>
          </w:p>
        </w:tc>
        <w:tc>
          <w:tcPr>
            <w:tcW w:w="360" w:type="dxa"/>
          </w:tcPr>
          <w:p w14:paraId="61E7C77E" w14:textId="77777777" w:rsidR="00EA2F34" w:rsidRPr="003C5F94" w:rsidRDefault="00EA2F34" w:rsidP="00BE28D4">
            <w:pPr>
              <w:pStyle w:val="tabletext11"/>
              <w:jc w:val="right"/>
              <w:rPr>
                <w:ins w:id="8997" w:author="Author"/>
              </w:rPr>
            </w:pPr>
          </w:p>
        </w:tc>
        <w:tc>
          <w:tcPr>
            <w:tcW w:w="2040" w:type="dxa"/>
            <w:tcBorders>
              <w:top w:val="nil"/>
              <w:left w:val="nil"/>
              <w:bottom w:val="nil"/>
              <w:right w:val="single" w:sz="6" w:space="0" w:color="auto"/>
            </w:tcBorders>
            <w:vAlign w:val="bottom"/>
            <w:hideMark/>
          </w:tcPr>
          <w:p w14:paraId="13DD09D6" w14:textId="77777777" w:rsidR="00EA2F34" w:rsidRPr="003C5F94" w:rsidRDefault="00EA2F34" w:rsidP="00BE28D4">
            <w:pPr>
              <w:pStyle w:val="tabletext11"/>
              <w:tabs>
                <w:tab w:val="decimal" w:pos="668"/>
              </w:tabs>
              <w:rPr>
                <w:ins w:id="8998" w:author="Author"/>
              </w:rPr>
            </w:pPr>
            <w:ins w:id="8999" w:author="Author">
              <w:r w:rsidRPr="003C5F94">
                <w:t>0.70</w:t>
              </w:r>
            </w:ins>
          </w:p>
        </w:tc>
      </w:tr>
      <w:tr w:rsidR="00EA2F34" w:rsidRPr="003C5F94" w14:paraId="3F3E36FB" w14:textId="77777777" w:rsidTr="00A1082D">
        <w:trPr>
          <w:trHeight w:val="190"/>
          <w:ins w:id="9000" w:author="Author"/>
        </w:trPr>
        <w:tc>
          <w:tcPr>
            <w:tcW w:w="200" w:type="dxa"/>
          </w:tcPr>
          <w:p w14:paraId="22377072" w14:textId="77777777" w:rsidR="00EA2F34" w:rsidRPr="003C5F94" w:rsidRDefault="00EA2F34" w:rsidP="00BE28D4">
            <w:pPr>
              <w:pStyle w:val="tabletext11"/>
              <w:rPr>
                <w:ins w:id="9001" w:author="Author"/>
              </w:rPr>
            </w:pPr>
          </w:p>
        </w:tc>
        <w:tc>
          <w:tcPr>
            <w:tcW w:w="360" w:type="dxa"/>
            <w:tcBorders>
              <w:top w:val="nil"/>
              <w:left w:val="single" w:sz="6" w:space="0" w:color="auto"/>
              <w:bottom w:val="nil"/>
              <w:right w:val="nil"/>
            </w:tcBorders>
          </w:tcPr>
          <w:p w14:paraId="43E17D63" w14:textId="77777777" w:rsidR="00EA2F34" w:rsidRPr="003C5F94" w:rsidRDefault="00EA2F34" w:rsidP="00BE28D4">
            <w:pPr>
              <w:pStyle w:val="tabletext11"/>
              <w:jc w:val="right"/>
              <w:rPr>
                <w:ins w:id="9002" w:author="Author"/>
              </w:rPr>
            </w:pPr>
          </w:p>
        </w:tc>
        <w:tc>
          <w:tcPr>
            <w:tcW w:w="2040" w:type="dxa"/>
            <w:tcBorders>
              <w:top w:val="nil"/>
              <w:left w:val="nil"/>
              <w:bottom w:val="nil"/>
              <w:right w:val="single" w:sz="6" w:space="0" w:color="auto"/>
            </w:tcBorders>
            <w:hideMark/>
          </w:tcPr>
          <w:p w14:paraId="3C940CBE" w14:textId="77777777" w:rsidR="00EA2F34" w:rsidRPr="003C5F94" w:rsidRDefault="00EA2F34" w:rsidP="00BE28D4">
            <w:pPr>
              <w:pStyle w:val="tabletext11"/>
              <w:tabs>
                <w:tab w:val="decimal" w:pos="850"/>
              </w:tabs>
              <w:rPr>
                <w:ins w:id="9003" w:author="Author"/>
              </w:rPr>
            </w:pPr>
            <w:ins w:id="9004" w:author="Author">
              <w:r w:rsidRPr="003C5F94">
                <w:t>30,000 to 34,999</w:t>
              </w:r>
            </w:ins>
          </w:p>
        </w:tc>
        <w:tc>
          <w:tcPr>
            <w:tcW w:w="360" w:type="dxa"/>
          </w:tcPr>
          <w:p w14:paraId="16B99D55" w14:textId="77777777" w:rsidR="00EA2F34" w:rsidRPr="003C5F94" w:rsidRDefault="00EA2F34" w:rsidP="00BE28D4">
            <w:pPr>
              <w:pStyle w:val="tabletext11"/>
              <w:jc w:val="right"/>
              <w:rPr>
                <w:ins w:id="9005" w:author="Author"/>
              </w:rPr>
            </w:pPr>
          </w:p>
        </w:tc>
        <w:tc>
          <w:tcPr>
            <w:tcW w:w="2040" w:type="dxa"/>
            <w:tcBorders>
              <w:top w:val="nil"/>
              <w:left w:val="nil"/>
              <w:bottom w:val="nil"/>
              <w:right w:val="single" w:sz="6" w:space="0" w:color="auto"/>
            </w:tcBorders>
            <w:vAlign w:val="bottom"/>
            <w:hideMark/>
          </w:tcPr>
          <w:p w14:paraId="69D58438" w14:textId="77777777" w:rsidR="00EA2F34" w:rsidRPr="003C5F94" w:rsidRDefault="00EA2F34" w:rsidP="00BE28D4">
            <w:pPr>
              <w:pStyle w:val="tabletext11"/>
              <w:tabs>
                <w:tab w:val="decimal" w:pos="668"/>
              </w:tabs>
              <w:rPr>
                <w:ins w:id="9006" w:author="Author"/>
              </w:rPr>
            </w:pPr>
            <w:ins w:id="9007" w:author="Author">
              <w:r w:rsidRPr="003C5F94">
                <w:t>0.84</w:t>
              </w:r>
            </w:ins>
          </w:p>
        </w:tc>
      </w:tr>
      <w:tr w:rsidR="00EA2F34" w:rsidRPr="003C5F94" w14:paraId="2D4728B9" w14:textId="77777777" w:rsidTr="00A1082D">
        <w:trPr>
          <w:trHeight w:val="190"/>
          <w:ins w:id="9008" w:author="Author"/>
        </w:trPr>
        <w:tc>
          <w:tcPr>
            <w:tcW w:w="200" w:type="dxa"/>
          </w:tcPr>
          <w:p w14:paraId="50CFFE78" w14:textId="77777777" w:rsidR="00EA2F34" w:rsidRPr="003C5F94" w:rsidRDefault="00EA2F34" w:rsidP="00BE28D4">
            <w:pPr>
              <w:pStyle w:val="tabletext11"/>
              <w:rPr>
                <w:ins w:id="9009" w:author="Author"/>
              </w:rPr>
            </w:pPr>
          </w:p>
        </w:tc>
        <w:tc>
          <w:tcPr>
            <w:tcW w:w="360" w:type="dxa"/>
            <w:tcBorders>
              <w:top w:val="nil"/>
              <w:left w:val="single" w:sz="6" w:space="0" w:color="auto"/>
              <w:bottom w:val="nil"/>
              <w:right w:val="nil"/>
            </w:tcBorders>
          </w:tcPr>
          <w:p w14:paraId="56621FC7" w14:textId="77777777" w:rsidR="00EA2F34" w:rsidRPr="003C5F94" w:rsidRDefault="00EA2F34" w:rsidP="00BE28D4">
            <w:pPr>
              <w:pStyle w:val="tabletext11"/>
              <w:jc w:val="right"/>
              <w:rPr>
                <w:ins w:id="9010" w:author="Author"/>
              </w:rPr>
            </w:pPr>
          </w:p>
        </w:tc>
        <w:tc>
          <w:tcPr>
            <w:tcW w:w="2040" w:type="dxa"/>
            <w:tcBorders>
              <w:top w:val="nil"/>
              <w:left w:val="nil"/>
              <w:bottom w:val="nil"/>
              <w:right w:val="single" w:sz="6" w:space="0" w:color="auto"/>
            </w:tcBorders>
            <w:hideMark/>
          </w:tcPr>
          <w:p w14:paraId="0D69FB80" w14:textId="77777777" w:rsidR="00EA2F34" w:rsidRPr="003C5F94" w:rsidRDefault="00EA2F34" w:rsidP="00BE28D4">
            <w:pPr>
              <w:pStyle w:val="tabletext11"/>
              <w:tabs>
                <w:tab w:val="decimal" w:pos="850"/>
              </w:tabs>
              <w:rPr>
                <w:ins w:id="9011" w:author="Author"/>
              </w:rPr>
            </w:pPr>
            <w:ins w:id="9012" w:author="Author">
              <w:r w:rsidRPr="003C5F94">
                <w:t>35,000 to 39,999</w:t>
              </w:r>
            </w:ins>
          </w:p>
        </w:tc>
        <w:tc>
          <w:tcPr>
            <w:tcW w:w="360" w:type="dxa"/>
          </w:tcPr>
          <w:p w14:paraId="35E207B0" w14:textId="77777777" w:rsidR="00EA2F34" w:rsidRPr="003C5F94" w:rsidRDefault="00EA2F34" w:rsidP="00BE28D4">
            <w:pPr>
              <w:pStyle w:val="tabletext11"/>
              <w:jc w:val="right"/>
              <w:rPr>
                <w:ins w:id="9013" w:author="Author"/>
              </w:rPr>
            </w:pPr>
          </w:p>
        </w:tc>
        <w:tc>
          <w:tcPr>
            <w:tcW w:w="2040" w:type="dxa"/>
            <w:tcBorders>
              <w:top w:val="nil"/>
              <w:left w:val="nil"/>
              <w:bottom w:val="nil"/>
              <w:right w:val="single" w:sz="6" w:space="0" w:color="auto"/>
            </w:tcBorders>
            <w:vAlign w:val="bottom"/>
            <w:hideMark/>
          </w:tcPr>
          <w:p w14:paraId="3B4DA887" w14:textId="77777777" w:rsidR="00EA2F34" w:rsidRPr="003C5F94" w:rsidRDefault="00EA2F34" w:rsidP="00BE28D4">
            <w:pPr>
              <w:pStyle w:val="tabletext11"/>
              <w:tabs>
                <w:tab w:val="decimal" w:pos="668"/>
              </w:tabs>
              <w:rPr>
                <w:ins w:id="9014" w:author="Author"/>
              </w:rPr>
            </w:pPr>
            <w:ins w:id="9015" w:author="Author">
              <w:r w:rsidRPr="003C5F94">
                <w:t>0.98</w:t>
              </w:r>
            </w:ins>
          </w:p>
        </w:tc>
      </w:tr>
      <w:tr w:rsidR="00EA2F34" w:rsidRPr="003C5F94" w14:paraId="6F7512B8" w14:textId="77777777" w:rsidTr="00A1082D">
        <w:trPr>
          <w:trHeight w:val="190"/>
          <w:ins w:id="9016" w:author="Author"/>
        </w:trPr>
        <w:tc>
          <w:tcPr>
            <w:tcW w:w="200" w:type="dxa"/>
          </w:tcPr>
          <w:p w14:paraId="1DF20758" w14:textId="77777777" w:rsidR="00EA2F34" w:rsidRPr="003C5F94" w:rsidRDefault="00EA2F34" w:rsidP="00BE28D4">
            <w:pPr>
              <w:pStyle w:val="tabletext11"/>
              <w:rPr>
                <w:ins w:id="9017" w:author="Author"/>
              </w:rPr>
            </w:pPr>
          </w:p>
        </w:tc>
        <w:tc>
          <w:tcPr>
            <w:tcW w:w="360" w:type="dxa"/>
            <w:tcBorders>
              <w:top w:val="nil"/>
              <w:left w:val="single" w:sz="6" w:space="0" w:color="auto"/>
              <w:bottom w:val="nil"/>
              <w:right w:val="nil"/>
            </w:tcBorders>
          </w:tcPr>
          <w:p w14:paraId="69106F0B" w14:textId="77777777" w:rsidR="00EA2F34" w:rsidRPr="003C5F94" w:rsidRDefault="00EA2F34" w:rsidP="00BE28D4">
            <w:pPr>
              <w:pStyle w:val="tabletext11"/>
              <w:jc w:val="right"/>
              <w:rPr>
                <w:ins w:id="9018" w:author="Author"/>
              </w:rPr>
            </w:pPr>
          </w:p>
        </w:tc>
        <w:tc>
          <w:tcPr>
            <w:tcW w:w="2040" w:type="dxa"/>
            <w:tcBorders>
              <w:top w:val="nil"/>
              <w:left w:val="nil"/>
              <w:bottom w:val="nil"/>
              <w:right w:val="single" w:sz="6" w:space="0" w:color="auto"/>
            </w:tcBorders>
            <w:hideMark/>
          </w:tcPr>
          <w:p w14:paraId="3680DC0D" w14:textId="77777777" w:rsidR="00EA2F34" w:rsidRPr="003C5F94" w:rsidRDefault="00EA2F34" w:rsidP="00BE28D4">
            <w:pPr>
              <w:pStyle w:val="tabletext11"/>
              <w:tabs>
                <w:tab w:val="decimal" w:pos="850"/>
              </w:tabs>
              <w:rPr>
                <w:ins w:id="9019" w:author="Author"/>
              </w:rPr>
            </w:pPr>
            <w:ins w:id="9020" w:author="Author">
              <w:r w:rsidRPr="003C5F94">
                <w:t>40,000 to 44,999</w:t>
              </w:r>
            </w:ins>
          </w:p>
        </w:tc>
        <w:tc>
          <w:tcPr>
            <w:tcW w:w="360" w:type="dxa"/>
          </w:tcPr>
          <w:p w14:paraId="0886BD83" w14:textId="77777777" w:rsidR="00EA2F34" w:rsidRPr="003C5F94" w:rsidRDefault="00EA2F34" w:rsidP="00BE28D4">
            <w:pPr>
              <w:pStyle w:val="tabletext11"/>
              <w:jc w:val="right"/>
              <w:rPr>
                <w:ins w:id="9021" w:author="Author"/>
              </w:rPr>
            </w:pPr>
          </w:p>
        </w:tc>
        <w:tc>
          <w:tcPr>
            <w:tcW w:w="2040" w:type="dxa"/>
            <w:tcBorders>
              <w:top w:val="nil"/>
              <w:left w:val="nil"/>
              <w:bottom w:val="nil"/>
              <w:right w:val="single" w:sz="6" w:space="0" w:color="auto"/>
            </w:tcBorders>
            <w:vAlign w:val="bottom"/>
            <w:hideMark/>
          </w:tcPr>
          <w:p w14:paraId="3420F573" w14:textId="77777777" w:rsidR="00EA2F34" w:rsidRPr="003C5F94" w:rsidRDefault="00EA2F34" w:rsidP="00BE28D4">
            <w:pPr>
              <w:pStyle w:val="tabletext11"/>
              <w:tabs>
                <w:tab w:val="decimal" w:pos="668"/>
              </w:tabs>
              <w:rPr>
                <w:ins w:id="9022" w:author="Author"/>
              </w:rPr>
            </w:pPr>
            <w:ins w:id="9023" w:author="Author">
              <w:r w:rsidRPr="003C5F94">
                <w:t>1.09</w:t>
              </w:r>
            </w:ins>
          </w:p>
        </w:tc>
      </w:tr>
      <w:tr w:rsidR="00EA2F34" w:rsidRPr="003C5F94" w14:paraId="690F9495" w14:textId="77777777" w:rsidTr="00A1082D">
        <w:trPr>
          <w:trHeight w:val="190"/>
          <w:ins w:id="9024" w:author="Author"/>
        </w:trPr>
        <w:tc>
          <w:tcPr>
            <w:tcW w:w="200" w:type="dxa"/>
          </w:tcPr>
          <w:p w14:paraId="795C03CB" w14:textId="77777777" w:rsidR="00EA2F34" w:rsidRPr="003C5F94" w:rsidRDefault="00EA2F34" w:rsidP="00BE28D4">
            <w:pPr>
              <w:pStyle w:val="tabletext11"/>
              <w:rPr>
                <w:ins w:id="9025" w:author="Author"/>
              </w:rPr>
            </w:pPr>
          </w:p>
        </w:tc>
        <w:tc>
          <w:tcPr>
            <w:tcW w:w="360" w:type="dxa"/>
            <w:tcBorders>
              <w:top w:val="nil"/>
              <w:left w:val="single" w:sz="6" w:space="0" w:color="auto"/>
              <w:bottom w:val="nil"/>
              <w:right w:val="nil"/>
            </w:tcBorders>
          </w:tcPr>
          <w:p w14:paraId="5A0A72C3" w14:textId="77777777" w:rsidR="00EA2F34" w:rsidRPr="003C5F94" w:rsidRDefault="00EA2F34" w:rsidP="00BE28D4">
            <w:pPr>
              <w:pStyle w:val="tabletext11"/>
              <w:jc w:val="right"/>
              <w:rPr>
                <w:ins w:id="9026" w:author="Author"/>
              </w:rPr>
            </w:pPr>
          </w:p>
        </w:tc>
        <w:tc>
          <w:tcPr>
            <w:tcW w:w="2040" w:type="dxa"/>
            <w:tcBorders>
              <w:top w:val="nil"/>
              <w:left w:val="nil"/>
              <w:bottom w:val="nil"/>
              <w:right w:val="single" w:sz="6" w:space="0" w:color="auto"/>
            </w:tcBorders>
            <w:hideMark/>
          </w:tcPr>
          <w:p w14:paraId="5DE191F5" w14:textId="77777777" w:rsidR="00EA2F34" w:rsidRPr="003C5F94" w:rsidRDefault="00EA2F34" w:rsidP="00BE28D4">
            <w:pPr>
              <w:pStyle w:val="tabletext11"/>
              <w:tabs>
                <w:tab w:val="decimal" w:pos="850"/>
              </w:tabs>
              <w:rPr>
                <w:ins w:id="9027" w:author="Author"/>
              </w:rPr>
            </w:pPr>
            <w:ins w:id="9028" w:author="Author">
              <w:r w:rsidRPr="003C5F94">
                <w:t>45,000 to 49,999</w:t>
              </w:r>
            </w:ins>
          </w:p>
        </w:tc>
        <w:tc>
          <w:tcPr>
            <w:tcW w:w="360" w:type="dxa"/>
          </w:tcPr>
          <w:p w14:paraId="31A94C28" w14:textId="77777777" w:rsidR="00EA2F34" w:rsidRPr="003C5F94" w:rsidRDefault="00EA2F34" w:rsidP="00BE28D4">
            <w:pPr>
              <w:pStyle w:val="tabletext11"/>
              <w:jc w:val="right"/>
              <w:rPr>
                <w:ins w:id="9029" w:author="Author"/>
              </w:rPr>
            </w:pPr>
          </w:p>
        </w:tc>
        <w:tc>
          <w:tcPr>
            <w:tcW w:w="2040" w:type="dxa"/>
            <w:tcBorders>
              <w:top w:val="nil"/>
              <w:left w:val="nil"/>
              <w:bottom w:val="nil"/>
              <w:right w:val="single" w:sz="6" w:space="0" w:color="auto"/>
            </w:tcBorders>
            <w:vAlign w:val="bottom"/>
            <w:hideMark/>
          </w:tcPr>
          <w:p w14:paraId="46DB6070" w14:textId="77777777" w:rsidR="00EA2F34" w:rsidRPr="003C5F94" w:rsidRDefault="00EA2F34" w:rsidP="00BE28D4">
            <w:pPr>
              <w:pStyle w:val="tabletext11"/>
              <w:tabs>
                <w:tab w:val="decimal" w:pos="668"/>
              </w:tabs>
              <w:rPr>
                <w:ins w:id="9030" w:author="Author"/>
              </w:rPr>
            </w:pPr>
            <w:ins w:id="9031" w:author="Author">
              <w:r w:rsidRPr="003C5F94">
                <w:t>1.14</w:t>
              </w:r>
            </w:ins>
          </w:p>
        </w:tc>
      </w:tr>
      <w:tr w:rsidR="00EA2F34" w:rsidRPr="003C5F94" w14:paraId="4B105CA7" w14:textId="77777777" w:rsidTr="00A1082D">
        <w:trPr>
          <w:trHeight w:val="190"/>
          <w:ins w:id="9032" w:author="Author"/>
        </w:trPr>
        <w:tc>
          <w:tcPr>
            <w:tcW w:w="200" w:type="dxa"/>
          </w:tcPr>
          <w:p w14:paraId="15C4078D" w14:textId="77777777" w:rsidR="00EA2F34" w:rsidRPr="003C5F94" w:rsidRDefault="00EA2F34" w:rsidP="00BE28D4">
            <w:pPr>
              <w:pStyle w:val="tabletext11"/>
              <w:rPr>
                <w:ins w:id="9033" w:author="Author"/>
              </w:rPr>
            </w:pPr>
          </w:p>
        </w:tc>
        <w:tc>
          <w:tcPr>
            <w:tcW w:w="360" w:type="dxa"/>
            <w:tcBorders>
              <w:top w:val="nil"/>
              <w:left w:val="single" w:sz="6" w:space="0" w:color="auto"/>
              <w:bottom w:val="nil"/>
              <w:right w:val="nil"/>
            </w:tcBorders>
          </w:tcPr>
          <w:p w14:paraId="1C626386" w14:textId="77777777" w:rsidR="00EA2F34" w:rsidRPr="003C5F94" w:rsidRDefault="00EA2F34" w:rsidP="00BE28D4">
            <w:pPr>
              <w:pStyle w:val="tabletext11"/>
              <w:jc w:val="right"/>
              <w:rPr>
                <w:ins w:id="9034" w:author="Author"/>
              </w:rPr>
            </w:pPr>
          </w:p>
        </w:tc>
        <w:tc>
          <w:tcPr>
            <w:tcW w:w="2040" w:type="dxa"/>
            <w:tcBorders>
              <w:top w:val="nil"/>
              <w:left w:val="nil"/>
              <w:bottom w:val="nil"/>
              <w:right w:val="single" w:sz="6" w:space="0" w:color="auto"/>
            </w:tcBorders>
            <w:hideMark/>
          </w:tcPr>
          <w:p w14:paraId="0590C11C" w14:textId="77777777" w:rsidR="00EA2F34" w:rsidRPr="003C5F94" w:rsidRDefault="00EA2F34" w:rsidP="00BE28D4">
            <w:pPr>
              <w:pStyle w:val="tabletext11"/>
              <w:tabs>
                <w:tab w:val="decimal" w:pos="850"/>
              </w:tabs>
              <w:rPr>
                <w:ins w:id="9035" w:author="Author"/>
              </w:rPr>
            </w:pPr>
            <w:ins w:id="9036" w:author="Author">
              <w:r w:rsidRPr="003C5F94">
                <w:t>50,000 to 54,999</w:t>
              </w:r>
            </w:ins>
          </w:p>
        </w:tc>
        <w:tc>
          <w:tcPr>
            <w:tcW w:w="360" w:type="dxa"/>
          </w:tcPr>
          <w:p w14:paraId="1D4CEFD8" w14:textId="77777777" w:rsidR="00EA2F34" w:rsidRPr="003C5F94" w:rsidRDefault="00EA2F34" w:rsidP="00BE28D4">
            <w:pPr>
              <w:pStyle w:val="tabletext11"/>
              <w:jc w:val="right"/>
              <w:rPr>
                <w:ins w:id="9037" w:author="Author"/>
              </w:rPr>
            </w:pPr>
          </w:p>
        </w:tc>
        <w:tc>
          <w:tcPr>
            <w:tcW w:w="2040" w:type="dxa"/>
            <w:tcBorders>
              <w:top w:val="nil"/>
              <w:left w:val="nil"/>
              <w:bottom w:val="nil"/>
              <w:right w:val="single" w:sz="6" w:space="0" w:color="auto"/>
            </w:tcBorders>
            <w:vAlign w:val="bottom"/>
            <w:hideMark/>
          </w:tcPr>
          <w:p w14:paraId="2B99EC70" w14:textId="77777777" w:rsidR="00EA2F34" w:rsidRPr="003C5F94" w:rsidRDefault="00EA2F34" w:rsidP="00BE28D4">
            <w:pPr>
              <w:pStyle w:val="tabletext11"/>
              <w:tabs>
                <w:tab w:val="decimal" w:pos="668"/>
              </w:tabs>
              <w:rPr>
                <w:ins w:id="9038" w:author="Author"/>
              </w:rPr>
            </w:pPr>
            <w:ins w:id="9039" w:author="Author">
              <w:r w:rsidRPr="003C5F94">
                <w:t>1.18</w:t>
              </w:r>
            </w:ins>
          </w:p>
        </w:tc>
      </w:tr>
      <w:tr w:rsidR="00EA2F34" w:rsidRPr="003C5F94" w14:paraId="78564691" w14:textId="77777777" w:rsidTr="00A1082D">
        <w:trPr>
          <w:trHeight w:val="190"/>
          <w:ins w:id="9040" w:author="Author"/>
        </w:trPr>
        <w:tc>
          <w:tcPr>
            <w:tcW w:w="200" w:type="dxa"/>
          </w:tcPr>
          <w:p w14:paraId="4DBF55F3" w14:textId="77777777" w:rsidR="00EA2F34" w:rsidRPr="003C5F94" w:rsidRDefault="00EA2F34" w:rsidP="00BE28D4">
            <w:pPr>
              <w:pStyle w:val="tabletext11"/>
              <w:rPr>
                <w:ins w:id="9041" w:author="Author"/>
              </w:rPr>
            </w:pPr>
          </w:p>
        </w:tc>
        <w:tc>
          <w:tcPr>
            <w:tcW w:w="360" w:type="dxa"/>
            <w:tcBorders>
              <w:top w:val="nil"/>
              <w:left w:val="single" w:sz="6" w:space="0" w:color="auto"/>
              <w:bottom w:val="nil"/>
              <w:right w:val="nil"/>
            </w:tcBorders>
          </w:tcPr>
          <w:p w14:paraId="4051189B" w14:textId="77777777" w:rsidR="00EA2F34" w:rsidRPr="003C5F94" w:rsidRDefault="00EA2F34" w:rsidP="00BE28D4">
            <w:pPr>
              <w:pStyle w:val="tabletext11"/>
              <w:jc w:val="right"/>
              <w:rPr>
                <w:ins w:id="9042" w:author="Author"/>
              </w:rPr>
            </w:pPr>
          </w:p>
        </w:tc>
        <w:tc>
          <w:tcPr>
            <w:tcW w:w="2040" w:type="dxa"/>
            <w:tcBorders>
              <w:top w:val="nil"/>
              <w:left w:val="nil"/>
              <w:bottom w:val="nil"/>
              <w:right w:val="single" w:sz="6" w:space="0" w:color="auto"/>
            </w:tcBorders>
            <w:hideMark/>
          </w:tcPr>
          <w:p w14:paraId="0229B72C" w14:textId="77777777" w:rsidR="00EA2F34" w:rsidRPr="003C5F94" w:rsidRDefault="00EA2F34" w:rsidP="00BE28D4">
            <w:pPr>
              <w:pStyle w:val="tabletext11"/>
              <w:tabs>
                <w:tab w:val="decimal" w:pos="850"/>
              </w:tabs>
              <w:rPr>
                <w:ins w:id="9043" w:author="Author"/>
              </w:rPr>
            </w:pPr>
            <w:ins w:id="9044" w:author="Author">
              <w:r w:rsidRPr="003C5F94">
                <w:t>55,000 to 64,999</w:t>
              </w:r>
            </w:ins>
          </w:p>
        </w:tc>
        <w:tc>
          <w:tcPr>
            <w:tcW w:w="360" w:type="dxa"/>
          </w:tcPr>
          <w:p w14:paraId="1564C3B1" w14:textId="77777777" w:rsidR="00EA2F34" w:rsidRPr="003C5F94" w:rsidRDefault="00EA2F34" w:rsidP="00BE28D4">
            <w:pPr>
              <w:pStyle w:val="tabletext11"/>
              <w:jc w:val="right"/>
              <w:rPr>
                <w:ins w:id="9045" w:author="Author"/>
              </w:rPr>
            </w:pPr>
          </w:p>
        </w:tc>
        <w:tc>
          <w:tcPr>
            <w:tcW w:w="2040" w:type="dxa"/>
            <w:tcBorders>
              <w:top w:val="nil"/>
              <w:left w:val="nil"/>
              <w:bottom w:val="nil"/>
              <w:right w:val="single" w:sz="6" w:space="0" w:color="auto"/>
            </w:tcBorders>
            <w:vAlign w:val="bottom"/>
            <w:hideMark/>
          </w:tcPr>
          <w:p w14:paraId="55B41353" w14:textId="77777777" w:rsidR="00EA2F34" w:rsidRPr="003C5F94" w:rsidRDefault="00EA2F34" w:rsidP="00BE28D4">
            <w:pPr>
              <w:pStyle w:val="tabletext11"/>
              <w:tabs>
                <w:tab w:val="decimal" w:pos="668"/>
              </w:tabs>
              <w:rPr>
                <w:ins w:id="9046" w:author="Author"/>
              </w:rPr>
            </w:pPr>
            <w:ins w:id="9047" w:author="Author">
              <w:r w:rsidRPr="003C5F94">
                <w:t>1.25</w:t>
              </w:r>
            </w:ins>
          </w:p>
        </w:tc>
      </w:tr>
      <w:tr w:rsidR="00EA2F34" w:rsidRPr="003C5F94" w14:paraId="549C0C45" w14:textId="77777777" w:rsidTr="00A1082D">
        <w:trPr>
          <w:trHeight w:val="190"/>
          <w:ins w:id="9048" w:author="Author"/>
        </w:trPr>
        <w:tc>
          <w:tcPr>
            <w:tcW w:w="200" w:type="dxa"/>
          </w:tcPr>
          <w:p w14:paraId="20DE2CB4" w14:textId="77777777" w:rsidR="00EA2F34" w:rsidRPr="003C5F94" w:rsidRDefault="00EA2F34" w:rsidP="00BE28D4">
            <w:pPr>
              <w:pStyle w:val="tabletext11"/>
              <w:rPr>
                <w:ins w:id="9049" w:author="Author"/>
              </w:rPr>
            </w:pPr>
          </w:p>
        </w:tc>
        <w:tc>
          <w:tcPr>
            <w:tcW w:w="360" w:type="dxa"/>
            <w:tcBorders>
              <w:top w:val="nil"/>
              <w:left w:val="single" w:sz="6" w:space="0" w:color="auto"/>
              <w:bottom w:val="nil"/>
              <w:right w:val="nil"/>
            </w:tcBorders>
          </w:tcPr>
          <w:p w14:paraId="0665AAF8" w14:textId="77777777" w:rsidR="00EA2F34" w:rsidRPr="003C5F94" w:rsidRDefault="00EA2F34" w:rsidP="00BE28D4">
            <w:pPr>
              <w:pStyle w:val="tabletext11"/>
              <w:jc w:val="right"/>
              <w:rPr>
                <w:ins w:id="9050" w:author="Author"/>
              </w:rPr>
            </w:pPr>
          </w:p>
        </w:tc>
        <w:tc>
          <w:tcPr>
            <w:tcW w:w="2040" w:type="dxa"/>
            <w:tcBorders>
              <w:top w:val="nil"/>
              <w:left w:val="nil"/>
              <w:bottom w:val="nil"/>
              <w:right w:val="single" w:sz="6" w:space="0" w:color="auto"/>
            </w:tcBorders>
            <w:hideMark/>
          </w:tcPr>
          <w:p w14:paraId="055C9AB4" w14:textId="77777777" w:rsidR="00EA2F34" w:rsidRPr="003C5F94" w:rsidRDefault="00EA2F34" w:rsidP="00BE28D4">
            <w:pPr>
              <w:pStyle w:val="tabletext11"/>
              <w:tabs>
                <w:tab w:val="decimal" w:pos="850"/>
              </w:tabs>
              <w:rPr>
                <w:ins w:id="9051" w:author="Author"/>
              </w:rPr>
            </w:pPr>
            <w:ins w:id="9052" w:author="Author">
              <w:r w:rsidRPr="003C5F94">
                <w:t>65,000 to 74,999</w:t>
              </w:r>
            </w:ins>
          </w:p>
        </w:tc>
        <w:tc>
          <w:tcPr>
            <w:tcW w:w="360" w:type="dxa"/>
          </w:tcPr>
          <w:p w14:paraId="4CA79E1E" w14:textId="77777777" w:rsidR="00EA2F34" w:rsidRPr="003C5F94" w:rsidRDefault="00EA2F34" w:rsidP="00BE28D4">
            <w:pPr>
              <w:pStyle w:val="tabletext11"/>
              <w:jc w:val="right"/>
              <w:rPr>
                <w:ins w:id="9053" w:author="Author"/>
              </w:rPr>
            </w:pPr>
          </w:p>
        </w:tc>
        <w:tc>
          <w:tcPr>
            <w:tcW w:w="2040" w:type="dxa"/>
            <w:tcBorders>
              <w:top w:val="nil"/>
              <w:left w:val="nil"/>
              <w:bottom w:val="nil"/>
              <w:right w:val="single" w:sz="6" w:space="0" w:color="auto"/>
            </w:tcBorders>
            <w:vAlign w:val="bottom"/>
            <w:hideMark/>
          </w:tcPr>
          <w:p w14:paraId="5569BD9D" w14:textId="77777777" w:rsidR="00EA2F34" w:rsidRPr="003C5F94" w:rsidRDefault="00EA2F34" w:rsidP="00BE28D4">
            <w:pPr>
              <w:pStyle w:val="tabletext11"/>
              <w:tabs>
                <w:tab w:val="decimal" w:pos="668"/>
              </w:tabs>
              <w:rPr>
                <w:ins w:id="9054" w:author="Author"/>
              </w:rPr>
            </w:pPr>
            <w:ins w:id="9055" w:author="Author">
              <w:r w:rsidRPr="003C5F94">
                <w:t>1.32</w:t>
              </w:r>
            </w:ins>
          </w:p>
        </w:tc>
      </w:tr>
      <w:tr w:rsidR="00EA2F34" w:rsidRPr="003C5F94" w14:paraId="116C972D" w14:textId="77777777" w:rsidTr="00A1082D">
        <w:trPr>
          <w:trHeight w:val="190"/>
          <w:ins w:id="9056" w:author="Author"/>
        </w:trPr>
        <w:tc>
          <w:tcPr>
            <w:tcW w:w="200" w:type="dxa"/>
          </w:tcPr>
          <w:p w14:paraId="018FA3EA" w14:textId="77777777" w:rsidR="00EA2F34" w:rsidRPr="003C5F94" w:rsidRDefault="00EA2F34" w:rsidP="00BE28D4">
            <w:pPr>
              <w:pStyle w:val="tabletext11"/>
              <w:rPr>
                <w:ins w:id="9057" w:author="Author"/>
              </w:rPr>
            </w:pPr>
          </w:p>
        </w:tc>
        <w:tc>
          <w:tcPr>
            <w:tcW w:w="360" w:type="dxa"/>
            <w:tcBorders>
              <w:top w:val="nil"/>
              <w:left w:val="single" w:sz="6" w:space="0" w:color="auto"/>
              <w:bottom w:val="nil"/>
              <w:right w:val="nil"/>
            </w:tcBorders>
          </w:tcPr>
          <w:p w14:paraId="7E8FEA3F" w14:textId="77777777" w:rsidR="00EA2F34" w:rsidRPr="003C5F94" w:rsidRDefault="00EA2F34" w:rsidP="00BE28D4">
            <w:pPr>
              <w:pStyle w:val="tabletext11"/>
              <w:jc w:val="right"/>
              <w:rPr>
                <w:ins w:id="9058" w:author="Author"/>
              </w:rPr>
            </w:pPr>
          </w:p>
        </w:tc>
        <w:tc>
          <w:tcPr>
            <w:tcW w:w="2040" w:type="dxa"/>
            <w:tcBorders>
              <w:top w:val="nil"/>
              <w:left w:val="nil"/>
              <w:bottom w:val="nil"/>
              <w:right w:val="single" w:sz="6" w:space="0" w:color="auto"/>
            </w:tcBorders>
            <w:hideMark/>
          </w:tcPr>
          <w:p w14:paraId="721A7376" w14:textId="77777777" w:rsidR="00EA2F34" w:rsidRPr="003C5F94" w:rsidRDefault="00EA2F34" w:rsidP="00BE28D4">
            <w:pPr>
              <w:pStyle w:val="tabletext11"/>
              <w:tabs>
                <w:tab w:val="decimal" w:pos="850"/>
              </w:tabs>
              <w:rPr>
                <w:ins w:id="9059" w:author="Author"/>
              </w:rPr>
            </w:pPr>
            <w:ins w:id="9060" w:author="Author">
              <w:r w:rsidRPr="003C5F94">
                <w:t>75,000 to 84,999</w:t>
              </w:r>
            </w:ins>
          </w:p>
        </w:tc>
        <w:tc>
          <w:tcPr>
            <w:tcW w:w="360" w:type="dxa"/>
          </w:tcPr>
          <w:p w14:paraId="7BCC75EB" w14:textId="77777777" w:rsidR="00EA2F34" w:rsidRPr="003C5F94" w:rsidRDefault="00EA2F34" w:rsidP="00BE28D4">
            <w:pPr>
              <w:pStyle w:val="tabletext11"/>
              <w:jc w:val="right"/>
              <w:rPr>
                <w:ins w:id="9061" w:author="Author"/>
              </w:rPr>
            </w:pPr>
          </w:p>
        </w:tc>
        <w:tc>
          <w:tcPr>
            <w:tcW w:w="2040" w:type="dxa"/>
            <w:tcBorders>
              <w:top w:val="nil"/>
              <w:left w:val="nil"/>
              <w:bottom w:val="nil"/>
              <w:right w:val="single" w:sz="6" w:space="0" w:color="auto"/>
            </w:tcBorders>
            <w:vAlign w:val="bottom"/>
            <w:hideMark/>
          </w:tcPr>
          <w:p w14:paraId="6DD4A28B" w14:textId="77777777" w:rsidR="00EA2F34" w:rsidRPr="003C5F94" w:rsidRDefault="00EA2F34" w:rsidP="00BE28D4">
            <w:pPr>
              <w:pStyle w:val="tabletext11"/>
              <w:tabs>
                <w:tab w:val="decimal" w:pos="668"/>
              </w:tabs>
              <w:rPr>
                <w:ins w:id="9062" w:author="Author"/>
              </w:rPr>
            </w:pPr>
            <w:ins w:id="9063" w:author="Author">
              <w:r w:rsidRPr="003C5F94">
                <w:t>1.40</w:t>
              </w:r>
            </w:ins>
          </w:p>
        </w:tc>
      </w:tr>
      <w:tr w:rsidR="00EA2F34" w:rsidRPr="003C5F94" w14:paraId="65531A35" w14:textId="77777777" w:rsidTr="00A1082D">
        <w:trPr>
          <w:trHeight w:val="190"/>
          <w:ins w:id="9064" w:author="Author"/>
        </w:trPr>
        <w:tc>
          <w:tcPr>
            <w:tcW w:w="200" w:type="dxa"/>
          </w:tcPr>
          <w:p w14:paraId="0DF04363" w14:textId="77777777" w:rsidR="00EA2F34" w:rsidRPr="003C5F94" w:rsidRDefault="00EA2F34" w:rsidP="00BE28D4">
            <w:pPr>
              <w:pStyle w:val="tabletext11"/>
              <w:rPr>
                <w:ins w:id="9065" w:author="Author"/>
              </w:rPr>
            </w:pPr>
          </w:p>
        </w:tc>
        <w:tc>
          <w:tcPr>
            <w:tcW w:w="360" w:type="dxa"/>
            <w:tcBorders>
              <w:top w:val="nil"/>
              <w:left w:val="single" w:sz="6" w:space="0" w:color="auto"/>
              <w:bottom w:val="nil"/>
              <w:right w:val="nil"/>
            </w:tcBorders>
          </w:tcPr>
          <w:p w14:paraId="5555DC9E" w14:textId="77777777" w:rsidR="00EA2F34" w:rsidRPr="003C5F94" w:rsidRDefault="00EA2F34" w:rsidP="00BE28D4">
            <w:pPr>
              <w:pStyle w:val="tabletext11"/>
              <w:jc w:val="right"/>
              <w:rPr>
                <w:ins w:id="9066" w:author="Author"/>
              </w:rPr>
            </w:pPr>
          </w:p>
        </w:tc>
        <w:tc>
          <w:tcPr>
            <w:tcW w:w="2040" w:type="dxa"/>
            <w:tcBorders>
              <w:top w:val="nil"/>
              <w:left w:val="nil"/>
              <w:bottom w:val="nil"/>
              <w:right w:val="single" w:sz="6" w:space="0" w:color="auto"/>
            </w:tcBorders>
            <w:hideMark/>
          </w:tcPr>
          <w:p w14:paraId="59FD8751" w14:textId="77777777" w:rsidR="00EA2F34" w:rsidRPr="003C5F94" w:rsidRDefault="00EA2F34" w:rsidP="00BE28D4">
            <w:pPr>
              <w:pStyle w:val="tabletext11"/>
              <w:tabs>
                <w:tab w:val="decimal" w:pos="850"/>
              </w:tabs>
              <w:rPr>
                <w:ins w:id="9067" w:author="Author"/>
              </w:rPr>
            </w:pPr>
            <w:ins w:id="9068" w:author="Author">
              <w:r w:rsidRPr="003C5F94">
                <w:t>85,000 to 99,999</w:t>
              </w:r>
            </w:ins>
          </w:p>
        </w:tc>
        <w:tc>
          <w:tcPr>
            <w:tcW w:w="360" w:type="dxa"/>
          </w:tcPr>
          <w:p w14:paraId="6E3D1A2C" w14:textId="77777777" w:rsidR="00EA2F34" w:rsidRPr="003C5F94" w:rsidRDefault="00EA2F34" w:rsidP="00BE28D4">
            <w:pPr>
              <w:pStyle w:val="tabletext11"/>
              <w:jc w:val="right"/>
              <w:rPr>
                <w:ins w:id="9069" w:author="Author"/>
              </w:rPr>
            </w:pPr>
          </w:p>
        </w:tc>
        <w:tc>
          <w:tcPr>
            <w:tcW w:w="2040" w:type="dxa"/>
            <w:tcBorders>
              <w:top w:val="nil"/>
              <w:left w:val="nil"/>
              <w:bottom w:val="nil"/>
              <w:right w:val="single" w:sz="6" w:space="0" w:color="auto"/>
            </w:tcBorders>
            <w:vAlign w:val="bottom"/>
            <w:hideMark/>
          </w:tcPr>
          <w:p w14:paraId="3921EB78" w14:textId="77777777" w:rsidR="00EA2F34" w:rsidRPr="003C5F94" w:rsidRDefault="00EA2F34" w:rsidP="00BE28D4">
            <w:pPr>
              <w:pStyle w:val="tabletext11"/>
              <w:tabs>
                <w:tab w:val="decimal" w:pos="668"/>
              </w:tabs>
              <w:rPr>
                <w:ins w:id="9070" w:author="Author"/>
              </w:rPr>
            </w:pPr>
            <w:ins w:id="9071" w:author="Author">
              <w:r w:rsidRPr="003C5F94">
                <w:t>1.47</w:t>
              </w:r>
            </w:ins>
          </w:p>
        </w:tc>
      </w:tr>
      <w:tr w:rsidR="00EA2F34" w:rsidRPr="003C5F94" w14:paraId="16D9A107" w14:textId="77777777" w:rsidTr="00A1082D">
        <w:trPr>
          <w:trHeight w:val="190"/>
          <w:ins w:id="9072" w:author="Author"/>
        </w:trPr>
        <w:tc>
          <w:tcPr>
            <w:tcW w:w="200" w:type="dxa"/>
          </w:tcPr>
          <w:p w14:paraId="40214543" w14:textId="77777777" w:rsidR="00EA2F34" w:rsidRPr="003C5F94" w:rsidRDefault="00EA2F34" w:rsidP="00BE28D4">
            <w:pPr>
              <w:pStyle w:val="tabletext11"/>
              <w:rPr>
                <w:ins w:id="9073" w:author="Author"/>
              </w:rPr>
            </w:pPr>
          </w:p>
        </w:tc>
        <w:tc>
          <w:tcPr>
            <w:tcW w:w="360" w:type="dxa"/>
            <w:tcBorders>
              <w:top w:val="nil"/>
              <w:left w:val="single" w:sz="6" w:space="0" w:color="auto"/>
              <w:bottom w:val="nil"/>
              <w:right w:val="nil"/>
            </w:tcBorders>
          </w:tcPr>
          <w:p w14:paraId="576AE54B" w14:textId="77777777" w:rsidR="00EA2F34" w:rsidRPr="003C5F94" w:rsidRDefault="00EA2F34" w:rsidP="00BE28D4">
            <w:pPr>
              <w:pStyle w:val="tabletext11"/>
              <w:jc w:val="right"/>
              <w:rPr>
                <w:ins w:id="9074" w:author="Author"/>
              </w:rPr>
            </w:pPr>
          </w:p>
        </w:tc>
        <w:tc>
          <w:tcPr>
            <w:tcW w:w="2040" w:type="dxa"/>
            <w:tcBorders>
              <w:top w:val="nil"/>
              <w:left w:val="nil"/>
              <w:bottom w:val="nil"/>
              <w:right w:val="single" w:sz="6" w:space="0" w:color="auto"/>
            </w:tcBorders>
            <w:hideMark/>
          </w:tcPr>
          <w:p w14:paraId="3AEB52CD" w14:textId="77777777" w:rsidR="00EA2F34" w:rsidRPr="003C5F94" w:rsidRDefault="00EA2F34" w:rsidP="00BE28D4">
            <w:pPr>
              <w:pStyle w:val="tabletext11"/>
              <w:tabs>
                <w:tab w:val="decimal" w:pos="850"/>
              </w:tabs>
              <w:rPr>
                <w:ins w:id="9075" w:author="Author"/>
              </w:rPr>
            </w:pPr>
            <w:ins w:id="9076" w:author="Author">
              <w:r w:rsidRPr="003C5F94">
                <w:t>100,000 to 114,999</w:t>
              </w:r>
            </w:ins>
          </w:p>
        </w:tc>
        <w:tc>
          <w:tcPr>
            <w:tcW w:w="360" w:type="dxa"/>
          </w:tcPr>
          <w:p w14:paraId="70D4532B" w14:textId="77777777" w:rsidR="00EA2F34" w:rsidRPr="003C5F94" w:rsidRDefault="00EA2F34" w:rsidP="00BE28D4">
            <w:pPr>
              <w:pStyle w:val="tabletext11"/>
              <w:jc w:val="right"/>
              <w:rPr>
                <w:ins w:id="9077" w:author="Author"/>
              </w:rPr>
            </w:pPr>
          </w:p>
        </w:tc>
        <w:tc>
          <w:tcPr>
            <w:tcW w:w="2040" w:type="dxa"/>
            <w:tcBorders>
              <w:top w:val="nil"/>
              <w:left w:val="nil"/>
              <w:bottom w:val="nil"/>
              <w:right w:val="single" w:sz="6" w:space="0" w:color="auto"/>
            </w:tcBorders>
            <w:vAlign w:val="bottom"/>
            <w:hideMark/>
          </w:tcPr>
          <w:p w14:paraId="1C878A84" w14:textId="77777777" w:rsidR="00EA2F34" w:rsidRPr="003C5F94" w:rsidRDefault="00EA2F34" w:rsidP="00BE28D4">
            <w:pPr>
              <w:pStyle w:val="tabletext11"/>
              <w:tabs>
                <w:tab w:val="decimal" w:pos="668"/>
              </w:tabs>
              <w:rPr>
                <w:ins w:id="9078" w:author="Author"/>
              </w:rPr>
            </w:pPr>
            <w:ins w:id="9079" w:author="Author">
              <w:r w:rsidRPr="003C5F94">
                <w:t>1.56</w:t>
              </w:r>
            </w:ins>
          </w:p>
        </w:tc>
      </w:tr>
      <w:tr w:rsidR="00EA2F34" w:rsidRPr="003C5F94" w14:paraId="3D06CF67" w14:textId="77777777" w:rsidTr="00A1082D">
        <w:trPr>
          <w:trHeight w:val="190"/>
          <w:ins w:id="9080" w:author="Author"/>
        </w:trPr>
        <w:tc>
          <w:tcPr>
            <w:tcW w:w="200" w:type="dxa"/>
          </w:tcPr>
          <w:p w14:paraId="3603506D" w14:textId="77777777" w:rsidR="00EA2F34" w:rsidRPr="003C5F94" w:rsidRDefault="00EA2F34" w:rsidP="00BE28D4">
            <w:pPr>
              <w:pStyle w:val="tabletext11"/>
              <w:rPr>
                <w:ins w:id="9081" w:author="Author"/>
              </w:rPr>
            </w:pPr>
          </w:p>
        </w:tc>
        <w:tc>
          <w:tcPr>
            <w:tcW w:w="360" w:type="dxa"/>
            <w:tcBorders>
              <w:top w:val="nil"/>
              <w:left w:val="single" w:sz="6" w:space="0" w:color="auto"/>
              <w:bottom w:val="nil"/>
              <w:right w:val="nil"/>
            </w:tcBorders>
          </w:tcPr>
          <w:p w14:paraId="383138FE" w14:textId="77777777" w:rsidR="00EA2F34" w:rsidRPr="003C5F94" w:rsidRDefault="00EA2F34" w:rsidP="00BE28D4">
            <w:pPr>
              <w:pStyle w:val="tabletext11"/>
              <w:jc w:val="right"/>
              <w:rPr>
                <w:ins w:id="9082" w:author="Author"/>
              </w:rPr>
            </w:pPr>
          </w:p>
        </w:tc>
        <w:tc>
          <w:tcPr>
            <w:tcW w:w="2040" w:type="dxa"/>
            <w:tcBorders>
              <w:top w:val="nil"/>
              <w:left w:val="nil"/>
              <w:bottom w:val="nil"/>
              <w:right w:val="single" w:sz="6" w:space="0" w:color="auto"/>
            </w:tcBorders>
            <w:hideMark/>
          </w:tcPr>
          <w:p w14:paraId="5364487B" w14:textId="77777777" w:rsidR="00EA2F34" w:rsidRPr="003C5F94" w:rsidRDefault="00EA2F34" w:rsidP="00BE28D4">
            <w:pPr>
              <w:pStyle w:val="tabletext11"/>
              <w:tabs>
                <w:tab w:val="decimal" w:pos="850"/>
              </w:tabs>
              <w:rPr>
                <w:ins w:id="9083" w:author="Author"/>
              </w:rPr>
            </w:pPr>
            <w:ins w:id="9084" w:author="Author">
              <w:r w:rsidRPr="003C5F94">
                <w:t>115,000 to 129,999</w:t>
              </w:r>
            </w:ins>
          </w:p>
        </w:tc>
        <w:tc>
          <w:tcPr>
            <w:tcW w:w="360" w:type="dxa"/>
          </w:tcPr>
          <w:p w14:paraId="493D7937" w14:textId="77777777" w:rsidR="00EA2F34" w:rsidRPr="003C5F94" w:rsidRDefault="00EA2F34" w:rsidP="00BE28D4">
            <w:pPr>
              <w:pStyle w:val="tabletext11"/>
              <w:jc w:val="right"/>
              <w:rPr>
                <w:ins w:id="9085" w:author="Author"/>
              </w:rPr>
            </w:pPr>
          </w:p>
        </w:tc>
        <w:tc>
          <w:tcPr>
            <w:tcW w:w="2040" w:type="dxa"/>
            <w:tcBorders>
              <w:top w:val="nil"/>
              <w:left w:val="nil"/>
              <w:bottom w:val="nil"/>
              <w:right w:val="single" w:sz="6" w:space="0" w:color="auto"/>
            </w:tcBorders>
            <w:vAlign w:val="bottom"/>
            <w:hideMark/>
          </w:tcPr>
          <w:p w14:paraId="56600759" w14:textId="77777777" w:rsidR="00EA2F34" w:rsidRPr="003C5F94" w:rsidRDefault="00EA2F34" w:rsidP="00BE28D4">
            <w:pPr>
              <w:pStyle w:val="tabletext11"/>
              <w:tabs>
                <w:tab w:val="decimal" w:pos="668"/>
              </w:tabs>
              <w:rPr>
                <w:ins w:id="9086" w:author="Author"/>
              </w:rPr>
            </w:pPr>
            <w:ins w:id="9087" w:author="Author">
              <w:r w:rsidRPr="003C5F94">
                <w:t>1.64</w:t>
              </w:r>
            </w:ins>
          </w:p>
        </w:tc>
      </w:tr>
      <w:tr w:rsidR="00EA2F34" w:rsidRPr="003C5F94" w14:paraId="374DB93F" w14:textId="77777777" w:rsidTr="00A1082D">
        <w:trPr>
          <w:trHeight w:val="190"/>
          <w:ins w:id="9088" w:author="Author"/>
        </w:trPr>
        <w:tc>
          <w:tcPr>
            <w:tcW w:w="200" w:type="dxa"/>
          </w:tcPr>
          <w:p w14:paraId="494F75BD" w14:textId="77777777" w:rsidR="00EA2F34" w:rsidRPr="003C5F94" w:rsidRDefault="00EA2F34" w:rsidP="00BE28D4">
            <w:pPr>
              <w:pStyle w:val="tabletext11"/>
              <w:rPr>
                <w:ins w:id="9089" w:author="Author"/>
              </w:rPr>
            </w:pPr>
          </w:p>
        </w:tc>
        <w:tc>
          <w:tcPr>
            <w:tcW w:w="360" w:type="dxa"/>
            <w:tcBorders>
              <w:top w:val="nil"/>
              <w:left w:val="single" w:sz="6" w:space="0" w:color="auto"/>
              <w:bottom w:val="nil"/>
              <w:right w:val="nil"/>
            </w:tcBorders>
          </w:tcPr>
          <w:p w14:paraId="0864ACE7" w14:textId="77777777" w:rsidR="00EA2F34" w:rsidRPr="003C5F94" w:rsidRDefault="00EA2F34" w:rsidP="00BE28D4">
            <w:pPr>
              <w:pStyle w:val="tabletext11"/>
              <w:jc w:val="right"/>
              <w:rPr>
                <w:ins w:id="9090" w:author="Author"/>
              </w:rPr>
            </w:pPr>
          </w:p>
        </w:tc>
        <w:tc>
          <w:tcPr>
            <w:tcW w:w="2040" w:type="dxa"/>
            <w:tcBorders>
              <w:top w:val="nil"/>
              <w:left w:val="nil"/>
              <w:bottom w:val="nil"/>
              <w:right w:val="single" w:sz="6" w:space="0" w:color="auto"/>
            </w:tcBorders>
            <w:hideMark/>
          </w:tcPr>
          <w:p w14:paraId="1949DA36" w14:textId="77777777" w:rsidR="00EA2F34" w:rsidRPr="003C5F94" w:rsidRDefault="00EA2F34" w:rsidP="00BE28D4">
            <w:pPr>
              <w:pStyle w:val="tabletext11"/>
              <w:tabs>
                <w:tab w:val="decimal" w:pos="850"/>
              </w:tabs>
              <w:rPr>
                <w:ins w:id="9091" w:author="Author"/>
              </w:rPr>
            </w:pPr>
            <w:ins w:id="9092" w:author="Author">
              <w:r w:rsidRPr="003C5F94">
                <w:t>130,000 to 149,999</w:t>
              </w:r>
            </w:ins>
          </w:p>
        </w:tc>
        <w:tc>
          <w:tcPr>
            <w:tcW w:w="360" w:type="dxa"/>
          </w:tcPr>
          <w:p w14:paraId="4144F740" w14:textId="77777777" w:rsidR="00EA2F34" w:rsidRPr="003C5F94" w:rsidRDefault="00EA2F34" w:rsidP="00BE28D4">
            <w:pPr>
              <w:pStyle w:val="tabletext11"/>
              <w:jc w:val="right"/>
              <w:rPr>
                <w:ins w:id="9093" w:author="Author"/>
              </w:rPr>
            </w:pPr>
          </w:p>
        </w:tc>
        <w:tc>
          <w:tcPr>
            <w:tcW w:w="2040" w:type="dxa"/>
            <w:tcBorders>
              <w:top w:val="nil"/>
              <w:left w:val="nil"/>
              <w:bottom w:val="nil"/>
              <w:right w:val="single" w:sz="6" w:space="0" w:color="auto"/>
            </w:tcBorders>
            <w:vAlign w:val="bottom"/>
            <w:hideMark/>
          </w:tcPr>
          <w:p w14:paraId="0DCE1D7B" w14:textId="77777777" w:rsidR="00EA2F34" w:rsidRPr="003C5F94" w:rsidRDefault="00EA2F34" w:rsidP="00BE28D4">
            <w:pPr>
              <w:pStyle w:val="tabletext11"/>
              <w:tabs>
                <w:tab w:val="decimal" w:pos="668"/>
              </w:tabs>
              <w:rPr>
                <w:ins w:id="9094" w:author="Author"/>
              </w:rPr>
            </w:pPr>
            <w:ins w:id="9095" w:author="Author">
              <w:r w:rsidRPr="003C5F94">
                <w:t>1.73</w:t>
              </w:r>
            </w:ins>
          </w:p>
        </w:tc>
      </w:tr>
      <w:tr w:rsidR="00EA2F34" w:rsidRPr="003C5F94" w14:paraId="2904434B" w14:textId="77777777" w:rsidTr="00A1082D">
        <w:trPr>
          <w:trHeight w:val="190"/>
          <w:ins w:id="9096" w:author="Author"/>
        </w:trPr>
        <w:tc>
          <w:tcPr>
            <w:tcW w:w="200" w:type="dxa"/>
          </w:tcPr>
          <w:p w14:paraId="3BC87D41" w14:textId="77777777" w:rsidR="00EA2F34" w:rsidRPr="003C5F94" w:rsidRDefault="00EA2F34" w:rsidP="00BE28D4">
            <w:pPr>
              <w:pStyle w:val="tabletext11"/>
              <w:rPr>
                <w:ins w:id="9097" w:author="Author"/>
              </w:rPr>
            </w:pPr>
          </w:p>
        </w:tc>
        <w:tc>
          <w:tcPr>
            <w:tcW w:w="360" w:type="dxa"/>
            <w:tcBorders>
              <w:top w:val="nil"/>
              <w:left w:val="single" w:sz="6" w:space="0" w:color="auto"/>
              <w:bottom w:val="nil"/>
              <w:right w:val="nil"/>
            </w:tcBorders>
          </w:tcPr>
          <w:p w14:paraId="1579F883" w14:textId="77777777" w:rsidR="00EA2F34" w:rsidRPr="003C5F94" w:rsidRDefault="00EA2F34" w:rsidP="00BE28D4">
            <w:pPr>
              <w:pStyle w:val="tabletext11"/>
              <w:jc w:val="right"/>
              <w:rPr>
                <w:ins w:id="9098" w:author="Author"/>
              </w:rPr>
            </w:pPr>
          </w:p>
        </w:tc>
        <w:tc>
          <w:tcPr>
            <w:tcW w:w="2040" w:type="dxa"/>
            <w:tcBorders>
              <w:top w:val="nil"/>
              <w:left w:val="nil"/>
              <w:bottom w:val="nil"/>
              <w:right w:val="single" w:sz="6" w:space="0" w:color="auto"/>
            </w:tcBorders>
            <w:hideMark/>
          </w:tcPr>
          <w:p w14:paraId="033F8186" w14:textId="77777777" w:rsidR="00EA2F34" w:rsidRPr="003C5F94" w:rsidRDefault="00EA2F34" w:rsidP="00BE28D4">
            <w:pPr>
              <w:pStyle w:val="tabletext11"/>
              <w:tabs>
                <w:tab w:val="decimal" w:pos="850"/>
              </w:tabs>
              <w:rPr>
                <w:ins w:id="9099" w:author="Author"/>
              </w:rPr>
            </w:pPr>
            <w:ins w:id="9100" w:author="Author">
              <w:r w:rsidRPr="003C5F94">
                <w:t>150,000 to 174,999</w:t>
              </w:r>
            </w:ins>
          </w:p>
        </w:tc>
        <w:tc>
          <w:tcPr>
            <w:tcW w:w="360" w:type="dxa"/>
          </w:tcPr>
          <w:p w14:paraId="3658B38B" w14:textId="77777777" w:rsidR="00EA2F34" w:rsidRPr="003C5F94" w:rsidRDefault="00EA2F34" w:rsidP="00BE28D4">
            <w:pPr>
              <w:pStyle w:val="tabletext11"/>
              <w:jc w:val="right"/>
              <w:rPr>
                <w:ins w:id="9101" w:author="Author"/>
              </w:rPr>
            </w:pPr>
          </w:p>
        </w:tc>
        <w:tc>
          <w:tcPr>
            <w:tcW w:w="2040" w:type="dxa"/>
            <w:tcBorders>
              <w:top w:val="nil"/>
              <w:left w:val="nil"/>
              <w:bottom w:val="nil"/>
              <w:right w:val="single" w:sz="6" w:space="0" w:color="auto"/>
            </w:tcBorders>
            <w:vAlign w:val="bottom"/>
            <w:hideMark/>
          </w:tcPr>
          <w:p w14:paraId="03ECA861" w14:textId="77777777" w:rsidR="00EA2F34" w:rsidRPr="003C5F94" w:rsidRDefault="00EA2F34" w:rsidP="00BE28D4">
            <w:pPr>
              <w:pStyle w:val="tabletext11"/>
              <w:tabs>
                <w:tab w:val="decimal" w:pos="668"/>
              </w:tabs>
              <w:rPr>
                <w:ins w:id="9102" w:author="Author"/>
              </w:rPr>
            </w:pPr>
            <w:ins w:id="9103" w:author="Author">
              <w:r w:rsidRPr="003C5F94">
                <w:t>1.83</w:t>
              </w:r>
            </w:ins>
          </w:p>
        </w:tc>
      </w:tr>
      <w:tr w:rsidR="00EA2F34" w:rsidRPr="003C5F94" w14:paraId="099B2B43" w14:textId="77777777" w:rsidTr="00A1082D">
        <w:trPr>
          <w:trHeight w:val="190"/>
          <w:ins w:id="9104" w:author="Author"/>
        </w:trPr>
        <w:tc>
          <w:tcPr>
            <w:tcW w:w="200" w:type="dxa"/>
          </w:tcPr>
          <w:p w14:paraId="2396549D" w14:textId="77777777" w:rsidR="00EA2F34" w:rsidRPr="003C5F94" w:rsidRDefault="00EA2F34" w:rsidP="00BE28D4">
            <w:pPr>
              <w:pStyle w:val="tabletext11"/>
              <w:rPr>
                <w:ins w:id="9105" w:author="Author"/>
              </w:rPr>
            </w:pPr>
          </w:p>
        </w:tc>
        <w:tc>
          <w:tcPr>
            <w:tcW w:w="360" w:type="dxa"/>
            <w:tcBorders>
              <w:top w:val="nil"/>
              <w:left w:val="single" w:sz="6" w:space="0" w:color="auto"/>
              <w:bottom w:val="nil"/>
              <w:right w:val="nil"/>
            </w:tcBorders>
          </w:tcPr>
          <w:p w14:paraId="5938BFA2" w14:textId="77777777" w:rsidR="00EA2F34" w:rsidRPr="003C5F94" w:rsidRDefault="00EA2F34" w:rsidP="00BE28D4">
            <w:pPr>
              <w:pStyle w:val="tabletext11"/>
              <w:jc w:val="right"/>
              <w:rPr>
                <w:ins w:id="9106" w:author="Author"/>
              </w:rPr>
            </w:pPr>
          </w:p>
        </w:tc>
        <w:tc>
          <w:tcPr>
            <w:tcW w:w="2040" w:type="dxa"/>
            <w:tcBorders>
              <w:top w:val="nil"/>
              <w:left w:val="nil"/>
              <w:bottom w:val="nil"/>
              <w:right w:val="single" w:sz="6" w:space="0" w:color="auto"/>
            </w:tcBorders>
            <w:hideMark/>
          </w:tcPr>
          <w:p w14:paraId="711C9752" w14:textId="77777777" w:rsidR="00EA2F34" w:rsidRPr="003C5F94" w:rsidRDefault="00EA2F34" w:rsidP="00BE28D4">
            <w:pPr>
              <w:pStyle w:val="tabletext11"/>
              <w:tabs>
                <w:tab w:val="decimal" w:pos="850"/>
              </w:tabs>
              <w:rPr>
                <w:ins w:id="9107" w:author="Author"/>
              </w:rPr>
            </w:pPr>
            <w:ins w:id="9108" w:author="Author">
              <w:r w:rsidRPr="003C5F94">
                <w:t>175,000 to 199,999</w:t>
              </w:r>
            </w:ins>
          </w:p>
        </w:tc>
        <w:tc>
          <w:tcPr>
            <w:tcW w:w="360" w:type="dxa"/>
          </w:tcPr>
          <w:p w14:paraId="70E60D16" w14:textId="77777777" w:rsidR="00EA2F34" w:rsidRPr="003C5F94" w:rsidRDefault="00EA2F34" w:rsidP="00BE28D4">
            <w:pPr>
              <w:pStyle w:val="tabletext11"/>
              <w:jc w:val="right"/>
              <w:rPr>
                <w:ins w:id="9109" w:author="Author"/>
              </w:rPr>
            </w:pPr>
          </w:p>
        </w:tc>
        <w:tc>
          <w:tcPr>
            <w:tcW w:w="2040" w:type="dxa"/>
            <w:tcBorders>
              <w:top w:val="nil"/>
              <w:left w:val="nil"/>
              <w:bottom w:val="nil"/>
              <w:right w:val="single" w:sz="6" w:space="0" w:color="auto"/>
            </w:tcBorders>
            <w:vAlign w:val="bottom"/>
            <w:hideMark/>
          </w:tcPr>
          <w:p w14:paraId="4490FF33" w14:textId="77777777" w:rsidR="00EA2F34" w:rsidRPr="003C5F94" w:rsidRDefault="00EA2F34" w:rsidP="00BE28D4">
            <w:pPr>
              <w:pStyle w:val="tabletext11"/>
              <w:tabs>
                <w:tab w:val="decimal" w:pos="668"/>
              </w:tabs>
              <w:rPr>
                <w:ins w:id="9110" w:author="Author"/>
              </w:rPr>
            </w:pPr>
            <w:ins w:id="9111" w:author="Author">
              <w:r w:rsidRPr="003C5F94">
                <w:t>1.94</w:t>
              </w:r>
            </w:ins>
          </w:p>
        </w:tc>
      </w:tr>
      <w:tr w:rsidR="00EA2F34" w:rsidRPr="003C5F94" w14:paraId="5B9EBEF6" w14:textId="77777777" w:rsidTr="00A1082D">
        <w:trPr>
          <w:trHeight w:val="190"/>
          <w:ins w:id="9112" w:author="Author"/>
        </w:trPr>
        <w:tc>
          <w:tcPr>
            <w:tcW w:w="200" w:type="dxa"/>
          </w:tcPr>
          <w:p w14:paraId="20D753C0" w14:textId="77777777" w:rsidR="00EA2F34" w:rsidRPr="003C5F94" w:rsidRDefault="00EA2F34" w:rsidP="00BE28D4">
            <w:pPr>
              <w:pStyle w:val="tabletext11"/>
              <w:rPr>
                <w:ins w:id="9113" w:author="Author"/>
              </w:rPr>
            </w:pPr>
          </w:p>
        </w:tc>
        <w:tc>
          <w:tcPr>
            <w:tcW w:w="360" w:type="dxa"/>
            <w:tcBorders>
              <w:top w:val="nil"/>
              <w:left w:val="single" w:sz="6" w:space="0" w:color="auto"/>
              <w:bottom w:val="nil"/>
              <w:right w:val="nil"/>
            </w:tcBorders>
          </w:tcPr>
          <w:p w14:paraId="7FB4BF3E" w14:textId="77777777" w:rsidR="00EA2F34" w:rsidRPr="003C5F94" w:rsidRDefault="00EA2F34" w:rsidP="00BE28D4">
            <w:pPr>
              <w:pStyle w:val="tabletext11"/>
              <w:jc w:val="right"/>
              <w:rPr>
                <w:ins w:id="9114" w:author="Author"/>
              </w:rPr>
            </w:pPr>
          </w:p>
        </w:tc>
        <w:tc>
          <w:tcPr>
            <w:tcW w:w="2040" w:type="dxa"/>
            <w:tcBorders>
              <w:top w:val="nil"/>
              <w:left w:val="nil"/>
              <w:bottom w:val="nil"/>
              <w:right w:val="single" w:sz="6" w:space="0" w:color="auto"/>
            </w:tcBorders>
            <w:hideMark/>
          </w:tcPr>
          <w:p w14:paraId="5419AD33" w14:textId="77777777" w:rsidR="00EA2F34" w:rsidRPr="003C5F94" w:rsidRDefault="00EA2F34" w:rsidP="00BE28D4">
            <w:pPr>
              <w:pStyle w:val="tabletext11"/>
              <w:tabs>
                <w:tab w:val="decimal" w:pos="850"/>
              </w:tabs>
              <w:rPr>
                <w:ins w:id="9115" w:author="Author"/>
              </w:rPr>
            </w:pPr>
            <w:ins w:id="9116" w:author="Author">
              <w:r w:rsidRPr="003C5F94">
                <w:t>200,000 to 229,999</w:t>
              </w:r>
            </w:ins>
          </w:p>
        </w:tc>
        <w:tc>
          <w:tcPr>
            <w:tcW w:w="360" w:type="dxa"/>
          </w:tcPr>
          <w:p w14:paraId="78166B25" w14:textId="77777777" w:rsidR="00EA2F34" w:rsidRPr="003C5F94" w:rsidRDefault="00EA2F34" w:rsidP="00BE28D4">
            <w:pPr>
              <w:pStyle w:val="tabletext11"/>
              <w:jc w:val="right"/>
              <w:rPr>
                <w:ins w:id="9117" w:author="Author"/>
              </w:rPr>
            </w:pPr>
          </w:p>
        </w:tc>
        <w:tc>
          <w:tcPr>
            <w:tcW w:w="2040" w:type="dxa"/>
            <w:tcBorders>
              <w:top w:val="nil"/>
              <w:left w:val="nil"/>
              <w:bottom w:val="nil"/>
              <w:right w:val="single" w:sz="6" w:space="0" w:color="auto"/>
            </w:tcBorders>
            <w:vAlign w:val="bottom"/>
            <w:hideMark/>
          </w:tcPr>
          <w:p w14:paraId="0F1960AE" w14:textId="77777777" w:rsidR="00EA2F34" w:rsidRPr="003C5F94" w:rsidRDefault="00EA2F34" w:rsidP="00BE28D4">
            <w:pPr>
              <w:pStyle w:val="tabletext11"/>
              <w:tabs>
                <w:tab w:val="decimal" w:pos="668"/>
              </w:tabs>
              <w:rPr>
                <w:ins w:id="9118" w:author="Author"/>
              </w:rPr>
            </w:pPr>
            <w:ins w:id="9119" w:author="Author">
              <w:r w:rsidRPr="003C5F94">
                <w:t>2.04</w:t>
              </w:r>
            </w:ins>
          </w:p>
        </w:tc>
      </w:tr>
      <w:tr w:rsidR="00EA2F34" w:rsidRPr="003C5F94" w14:paraId="28BFD1AF" w14:textId="77777777" w:rsidTr="00A1082D">
        <w:trPr>
          <w:trHeight w:val="190"/>
          <w:ins w:id="9120" w:author="Author"/>
        </w:trPr>
        <w:tc>
          <w:tcPr>
            <w:tcW w:w="200" w:type="dxa"/>
          </w:tcPr>
          <w:p w14:paraId="7410D5B4" w14:textId="77777777" w:rsidR="00EA2F34" w:rsidRPr="003C5F94" w:rsidRDefault="00EA2F34" w:rsidP="00BE28D4">
            <w:pPr>
              <w:pStyle w:val="tabletext11"/>
              <w:rPr>
                <w:ins w:id="9121" w:author="Author"/>
              </w:rPr>
            </w:pPr>
          </w:p>
        </w:tc>
        <w:tc>
          <w:tcPr>
            <w:tcW w:w="360" w:type="dxa"/>
            <w:tcBorders>
              <w:top w:val="nil"/>
              <w:left w:val="single" w:sz="6" w:space="0" w:color="auto"/>
              <w:bottom w:val="nil"/>
              <w:right w:val="nil"/>
            </w:tcBorders>
          </w:tcPr>
          <w:p w14:paraId="44E361A3" w14:textId="77777777" w:rsidR="00EA2F34" w:rsidRPr="003C5F94" w:rsidRDefault="00EA2F34" w:rsidP="00BE28D4">
            <w:pPr>
              <w:pStyle w:val="tabletext11"/>
              <w:jc w:val="right"/>
              <w:rPr>
                <w:ins w:id="9122" w:author="Author"/>
              </w:rPr>
            </w:pPr>
          </w:p>
        </w:tc>
        <w:tc>
          <w:tcPr>
            <w:tcW w:w="2040" w:type="dxa"/>
            <w:tcBorders>
              <w:top w:val="nil"/>
              <w:left w:val="nil"/>
              <w:bottom w:val="nil"/>
              <w:right w:val="single" w:sz="6" w:space="0" w:color="auto"/>
            </w:tcBorders>
            <w:hideMark/>
          </w:tcPr>
          <w:p w14:paraId="62257ECF" w14:textId="77777777" w:rsidR="00EA2F34" w:rsidRPr="003C5F94" w:rsidRDefault="00EA2F34" w:rsidP="00BE28D4">
            <w:pPr>
              <w:pStyle w:val="tabletext11"/>
              <w:tabs>
                <w:tab w:val="decimal" w:pos="850"/>
              </w:tabs>
              <w:rPr>
                <w:ins w:id="9123" w:author="Author"/>
              </w:rPr>
            </w:pPr>
            <w:ins w:id="9124" w:author="Author">
              <w:r w:rsidRPr="003C5F94">
                <w:t>230,000 to 259,999</w:t>
              </w:r>
            </w:ins>
          </w:p>
        </w:tc>
        <w:tc>
          <w:tcPr>
            <w:tcW w:w="360" w:type="dxa"/>
          </w:tcPr>
          <w:p w14:paraId="537EA7CF" w14:textId="77777777" w:rsidR="00EA2F34" w:rsidRPr="003C5F94" w:rsidRDefault="00EA2F34" w:rsidP="00BE28D4">
            <w:pPr>
              <w:pStyle w:val="tabletext11"/>
              <w:jc w:val="right"/>
              <w:rPr>
                <w:ins w:id="9125" w:author="Author"/>
              </w:rPr>
            </w:pPr>
          </w:p>
        </w:tc>
        <w:tc>
          <w:tcPr>
            <w:tcW w:w="2040" w:type="dxa"/>
            <w:tcBorders>
              <w:top w:val="nil"/>
              <w:left w:val="nil"/>
              <w:bottom w:val="nil"/>
              <w:right w:val="single" w:sz="6" w:space="0" w:color="auto"/>
            </w:tcBorders>
            <w:vAlign w:val="bottom"/>
            <w:hideMark/>
          </w:tcPr>
          <w:p w14:paraId="3CF89D85" w14:textId="77777777" w:rsidR="00EA2F34" w:rsidRPr="003C5F94" w:rsidRDefault="00EA2F34" w:rsidP="00BE28D4">
            <w:pPr>
              <w:pStyle w:val="tabletext11"/>
              <w:tabs>
                <w:tab w:val="decimal" w:pos="668"/>
              </w:tabs>
              <w:rPr>
                <w:ins w:id="9126" w:author="Author"/>
              </w:rPr>
            </w:pPr>
            <w:ins w:id="9127" w:author="Author">
              <w:r w:rsidRPr="003C5F94">
                <w:t>2.14</w:t>
              </w:r>
            </w:ins>
          </w:p>
        </w:tc>
      </w:tr>
      <w:tr w:rsidR="00EA2F34" w:rsidRPr="003C5F94" w14:paraId="67D8363B" w14:textId="77777777" w:rsidTr="00A1082D">
        <w:trPr>
          <w:trHeight w:val="190"/>
          <w:ins w:id="9128" w:author="Author"/>
        </w:trPr>
        <w:tc>
          <w:tcPr>
            <w:tcW w:w="200" w:type="dxa"/>
          </w:tcPr>
          <w:p w14:paraId="61DBDC4C" w14:textId="77777777" w:rsidR="00EA2F34" w:rsidRPr="003C5F94" w:rsidRDefault="00EA2F34" w:rsidP="00BE28D4">
            <w:pPr>
              <w:pStyle w:val="tabletext11"/>
              <w:rPr>
                <w:ins w:id="9129" w:author="Author"/>
              </w:rPr>
            </w:pPr>
          </w:p>
        </w:tc>
        <w:tc>
          <w:tcPr>
            <w:tcW w:w="360" w:type="dxa"/>
            <w:tcBorders>
              <w:top w:val="nil"/>
              <w:left w:val="single" w:sz="6" w:space="0" w:color="auto"/>
              <w:bottom w:val="nil"/>
              <w:right w:val="nil"/>
            </w:tcBorders>
          </w:tcPr>
          <w:p w14:paraId="4A9F3284" w14:textId="77777777" w:rsidR="00EA2F34" w:rsidRPr="003C5F94" w:rsidRDefault="00EA2F34" w:rsidP="00BE28D4">
            <w:pPr>
              <w:pStyle w:val="tabletext11"/>
              <w:jc w:val="right"/>
              <w:rPr>
                <w:ins w:id="9130" w:author="Author"/>
              </w:rPr>
            </w:pPr>
          </w:p>
        </w:tc>
        <w:tc>
          <w:tcPr>
            <w:tcW w:w="2040" w:type="dxa"/>
            <w:tcBorders>
              <w:top w:val="nil"/>
              <w:left w:val="nil"/>
              <w:bottom w:val="nil"/>
              <w:right w:val="single" w:sz="6" w:space="0" w:color="auto"/>
            </w:tcBorders>
            <w:hideMark/>
          </w:tcPr>
          <w:p w14:paraId="5861C2CD" w14:textId="77777777" w:rsidR="00EA2F34" w:rsidRPr="003C5F94" w:rsidRDefault="00EA2F34" w:rsidP="00BE28D4">
            <w:pPr>
              <w:pStyle w:val="tabletext11"/>
              <w:tabs>
                <w:tab w:val="decimal" w:pos="850"/>
              </w:tabs>
              <w:rPr>
                <w:ins w:id="9131" w:author="Author"/>
              </w:rPr>
            </w:pPr>
            <w:ins w:id="9132" w:author="Author">
              <w:r w:rsidRPr="003C5F94">
                <w:t>260,000 to 299,999</w:t>
              </w:r>
            </w:ins>
          </w:p>
        </w:tc>
        <w:tc>
          <w:tcPr>
            <w:tcW w:w="360" w:type="dxa"/>
          </w:tcPr>
          <w:p w14:paraId="397B0BF0" w14:textId="77777777" w:rsidR="00EA2F34" w:rsidRPr="003C5F94" w:rsidRDefault="00EA2F34" w:rsidP="00BE28D4">
            <w:pPr>
              <w:pStyle w:val="tabletext11"/>
              <w:jc w:val="right"/>
              <w:rPr>
                <w:ins w:id="9133" w:author="Author"/>
              </w:rPr>
            </w:pPr>
          </w:p>
        </w:tc>
        <w:tc>
          <w:tcPr>
            <w:tcW w:w="2040" w:type="dxa"/>
            <w:tcBorders>
              <w:top w:val="nil"/>
              <w:left w:val="nil"/>
              <w:bottom w:val="nil"/>
              <w:right w:val="single" w:sz="6" w:space="0" w:color="auto"/>
            </w:tcBorders>
            <w:vAlign w:val="bottom"/>
            <w:hideMark/>
          </w:tcPr>
          <w:p w14:paraId="4085CB62" w14:textId="77777777" w:rsidR="00EA2F34" w:rsidRPr="003C5F94" w:rsidRDefault="00EA2F34" w:rsidP="00BE28D4">
            <w:pPr>
              <w:pStyle w:val="tabletext11"/>
              <w:tabs>
                <w:tab w:val="decimal" w:pos="668"/>
              </w:tabs>
              <w:rPr>
                <w:ins w:id="9134" w:author="Author"/>
              </w:rPr>
            </w:pPr>
            <w:ins w:id="9135" w:author="Author">
              <w:r w:rsidRPr="003C5F94">
                <w:t>2.25</w:t>
              </w:r>
            </w:ins>
          </w:p>
        </w:tc>
      </w:tr>
      <w:tr w:rsidR="00EA2F34" w:rsidRPr="003C5F94" w14:paraId="6B692627" w14:textId="77777777" w:rsidTr="00A1082D">
        <w:trPr>
          <w:trHeight w:val="190"/>
          <w:ins w:id="9136" w:author="Author"/>
        </w:trPr>
        <w:tc>
          <w:tcPr>
            <w:tcW w:w="200" w:type="dxa"/>
          </w:tcPr>
          <w:p w14:paraId="6CA56825" w14:textId="77777777" w:rsidR="00EA2F34" w:rsidRPr="003C5F94" w:rsidRDefault="00EA2F34" w:rsidP="00BE28D4">
            <w:pPr>
              <w:pStyle w:val="tabletext11"/>
              <w:rPr>
                <w:ins w:id="9137" w:author="Author"/>
              </w:rPr>
            </w:pPr>
          </w:p>
        </w:tc>
        <w:tc>
          <w:tcPr>
            <w:tcW w:w="360" w:type="dxa"/>
            <w:tcBorders>
              <w:top w:val="nil"/>
              <w:left w:val="single" w:sz="6" w:space="0" w:color="auto"/>
              <w:bottom w:val="nil"/>
              <w:right w:val="nil"/>
            </w:tcBorders>
          </w:tcPr>
          <w:p w14:paraId="2099572B" w14:textId="77777777" w:rsidR="00EA2F34" w:rsidRPr="003C5F94" w:rsidRDefault="00EA2F34" w:rsidP="00BE28D4">
            <w:pPr>
              <w:pStyle w:val="tabletext11"/>
              <w:jc w:val="right"/>
              <w:rPr>
                <w:ins w:id="9138" w:author="Author"/>
              </w:rPr>
            </w:pPr>
          </w:p>
        </w:tc>
        <w:tc>
          <w:tcPr>
            <w:tcW w:w="2040" w:type="dxa"/>
            <w:tcBorders>
              <w:top w:val="nil"/>
              <w:left w:val="nil"/>
              <w:bottom w:val="nil"/>
              <w:right w:val="single" w:sz="6" w:space="0" w:color="auto"/>
            </w:tcBorders>
            <w:hideMark/>
          </w:tcPr>
          <w:p w14:paraId="35B1CCB0" w14:textId="77777777" w:rsidR="00EA2F34" w:rsidRPr="003C5F94" w:rsidRDefault="00EA2F34" w:rsidP="00BE28D4">
            <w:pPr>
              <w:pStyle w:val="tabletext11"/>
              <w:tabs>
                <w:tab w:val="decimal" w:pos="850"/>
              </w:tabs>
              <w:rPr>
                <w:ins w:id="9139" w:author="Author"/>
              </w:rPr>
            </w:pPr>
            <w:ins w:id="9140" w:author="Author">
              <w:r w:rsidRPr="003C5F94">
                <w:t>300,000 to 349,999</w:t>
              </w:r>
            </w:ins>
          </w:p>
        </w:tc>
        <w:tc>
          <w:tcPr>
            <w:tcW w:w="360" w:type="dxa"/>
          </w:tcPr>
          <w:p w14:paraId="01063B08" w14:textId="77777777" w:rsidR="00EA2F34" w:rsidRPr="003C5F94" w:rsidRDefault="00EA2F34" w:rsidP="00BE28D4">
            <w:pPr>
              <w:pStyle w:val="tabletext11"/>
              <w:jc w:val="right"/>
              <w:rPr>
                <w:ins w:id="9141" w:author="Author"/>
              </w:rPr>
            </w:pPr>
          </w:p>
        </w:tc>
        <w:tc>
          <w:tcPr>
            <w:tcW w:w="2040" w:type="dxa"/>
            <w:tcBorders>
              <w:top w:val="nil"/>
              <w:left w:val="nil"/>
              <w:bottom w:val="nil"/>
              <w:right w:val="single" w:sz="6" w:space="0" w:color="auto"/>
            </w:tcBorders>
            <w:vAlign w:val="bottom"/>
            <w:hideMark/>
          </w:tcPr>
          <w:p w14:paraId="67135322" w14:textId="77777777" w:rsidR="00EA2F34" w:rsidRPr="003C5F94" w:rsidRDefault="00EA2F34" w:rsidP="00BE28D4">
            <w:pPr>
              <w:pStyle w:val="tabletext11"/>
              <w:tabs>
                <w:tab w:val="decimal" w:pos="668"/>
              </w:tabs>
              <w:rPr>
                <w:ins w:id="9142" w:author="Author"/>
              </w:rPr>
            </w:pPr>
            <w:ins w:id="9143" w:author="Author">
              <w:r w:rsidRPr="003C5F94">
                <w:t>2.38</w:t>
              </w:r>
            </w:ins>
          </w:p>
        </w:tc>
      </w:tr>
      <w:tr w:rsidR="00EA2F34" w:rsidRPr="003C5F94" w14:paraId="22272570" w14:textId="77777777" w:rsidTr="00A1082D">
        <w:trPr>
          <w:trHeight w:val="190"/>
          <w:ins w:id="9144" w:author="Author"/>
        </w:trPr>
        <w:tc>
          <w:tcPr>
            <w:tcW w:w="200" w:type="dxa"/>
          </w:tcPr>
          <w:p w14:paraId="3BE99390" w14:textId="77777777" w:rsidR="00EA2F34" w:rsidRPr="003C5F94" w:rsidRDefault="00EA2F34" w:rsidP="00BE28D4">
            <w:pPr>
              <w:pStyle w:val="tabletext11"/>
              <w:rPr>
                <w:ins w:id="9145" w:author="Author"/>
              </w:rPr>
            </w:pPr>
          </w:p>
        </w:tc>
        <w:tc>
          <w:tcPr>
            <w:tcW w:w="360" w:type="dxa"/>
            <w:tcBorders>
              <w:top w:val="nil"/>
              <w:left w:val="single" w:sz="6" w:space="0" w:color="auto"/>
              <w:bottom w:val="nil"/>
              <w:right w:val="nil"/>
            </w:tcBorders>
          </w:tcPr>
          <w:p w14:paraId="0ACEDCA6" w14:textId="77777777" w:rsidR="00EA2F34" w:rsidRPr="003C5F94" w:rsidRDefault="00EA2F34" w:rsidP="00BE28D4">
            <w:pPr>
              <w:pStyle w:val="tabletext11"/>
              <w:jc w:val="right"/>
              <w:rPr>
                <w:ins w:id="9146" w:author="Author"/>
              </w:rPr>
            </w:pPr>
          </w:p>
        </w:tc>
        <w:tc>
          <w:tcPr>
            <w:tcW w:w="2040" w:type="dxa"/>
            <w:tcBorders>
              <w:top w:val="nil"/>
              <w:left w:val="nil"/>
              <w:bottom w:val="nil"/>
              <w:right w:val="single" w:sz="6" w:space="0" w:color="auto"/>
            </w:tcBorders>
            <w:hideMark/>
          </w:tcPr>
          <w:p w14:paraId="3CF37DE8" w14:textId="77777777" w:rsidR="00EA2F34" w:rsidRPr="003C5F94" w:rsidRDefault="00EA2F34" w:rsidP="00BE28D4">
            <w:pPr>
              <w:pStyle w:val="tabletext11"/>
              <w:tabs>
                <w:tab w:val="decimal" w:pos="850"/>
              </w:tabs>
              <w:rPr>
                <w:ins w:id="9147" w:author="Author"/>
              </w:rPr>
            </w:pPr>
            <w:ins w:id="9148" w:author="Author">
              <w:r w:rsidRPr="003C5F94">
                <w:t>350,000 to 399,999</w:t>
              </w:r>
            </w:ins>
          </w:p>
        </w:tc>
        <w:tc>
          <w:tcPr>
            <w:tcW w:w="360" w:type="dxa"/>
          </w:tcPr>
          <w:p w14:paraId="6432108F" w14:textId="77777777" w:rsidR="00EA2F34" w:rsidRPr="003C5F94" w:rsidRDefault="00EA2F34" w:rsidP="00BE28D4">
            <w:pPr>
              <w:pStyle w:val="tabletext11"/>
              <w:jc w:val="right"/>
              <w:rPr>
                <w:ins w:id="9149" w:author="Author"/>
              </w:rPr>
            </w:pPr>
          </w:p>
        </w:tc>
        <w:tc>
          <w:tcPr>
            <w:tcW w:w="2040" w:type="dxa"/>
            <w:tcBorders>
              <w:top w:val="nil"/>
              <w:left w:val="nil"/>
              <w:bottom w:val="nil"/>
              <w:right w:val="single" w:sz="6" w:space="0" w:color="auto"/>
            </w:tcBorders>
            <w:vAlign w:val="bottom"/>
            <w:hideMark/>
          </w:tcPr>
          <w:p w14:paraId="6FB231A3" w14:textId="77777777" w:rsidR="00EA2F34" w:rsidRPr="003C5F94" w:rsidRDefault="00EA2F34" w:rsidP="00BE28D4">
            <w:pPr>
              <w:pStyle w:val="tabletext11"/>
              <w:tabs>
                <w:tab w:val="decimal" w:pos="668"/>
              </w:tabs>
              <w:rPr>
                <w:ins w:id="9150" w:author="Author"/>
              </w:rPr>
            </w:pPr>
            <w:ins w:id="9151" w:author="Author">
              <w:r w:rsidRPr="003C5F94">
                <w:t>2.52</w:t>
              </w:r>
            </w:ins>
          </w:p>
        </w:tc>
      </w:tr>
      <w:tr w:rsidR="00EA2F34" w:rsidRPr="003C5F94" w14:paraId="2869C45B" w14:textId="77777777" w:rsidTr="00A1082D">
        <w:trPr>
          <w:trHeight w:val="190"/>
          <w:ins w:id="9152" w:author="Author"/>
        </w:trPr>
        <w:tc>
          <w:tcPr>
            <w:tcW w:w="200" w:type="dxa"/>
          </w:tcPr>
          <w:p w14:paraId="52D410D4" w14:textId="77777777" w:rsidR="00EA2F34" w:rsidRPr="003C5F94" w:rsidRDefault="00EA2F34" w:rsidP="00BE28D4">
            <w:pPr>
              <w:pStyle w:val="tabletext11"/>
              <w:rPr>
                <w:ins w:id="9153" w:author="Author"/>
              </w:rPr>
            </w:pPr>
          </w:p>
        </w:tc>
        <w:tc>
          <w:tcPr>
            <w:tcW w:w="360" w:type="dxa"/>
            <w:tcBorders>
              <w:top w:val="nil"/>
              <w:left w:val="single" w:sz="6" w:space="0" w:color="auto"/>
              <w:bottom w:val="nil"/>
              <w:right w:val="nil"/>
            </w:tcBorders>
          </w:tcPr>
          <w:p w14:paraId="2C96785F" w14:textId="77777777" w:rsidR="00EA2F34" w:rsidRPr="003C5F94" w:rsidRDefault="00EA2F34" w:rsidP="00BE28D4">
            <w:pPr>
              <w:pStyle w:val="tabletext11"/>
              <w:jc w:val="right"/>
              <w:rPr>
                <w:ins w:id="9154" w:author="Author"/>
              </w:rPr>
            </w:pPr>
          </w:p>
        </w:tc>
        <w:tc>
          <w:tcPr>
            <w:tcW w:w="2040" w:type="dxa"/>
            <w:tcBorders>
              <w:top w:val="nil"/>
              <w:left w:val="nil"/>
              <w:bottom w:val="nil"/>
              <w:right w:val="single" w:sz="6" w:space="0" w:color="auto"/>
            </w:tcBorders>
            <w:hideMark/>
          </w:tcPr>
          <w:p w14:paraId="2394A8CF" w14:textId="77777777" w:rsidR="00EA2F34" w:rsidRPr="003C5F94" w:rsidRDefault="00EA2F34" w:rsidP="00BE28D4">
            <w:pPr>
              <w:pStyle w:val="tabletext11"/>
              <w:tabs>
                <w:tab w:val="decimal" w:pos="850"/>
              </w:tabs>
              <w:rPr>
                <w:ins w:id="9155" w:author="Author"/>
              </w:rPr>
            </w:pPr>
            <w:ins w:id="9156" w:author="Author">
              <w:r w:rsidRPr="003C5F94">
                <w:t>400,000 to 449,999</w:t>
              </w:r>
            </w:ins>
          </w:p>
        </w:tc>
        <w:tc>
          <w:tcPr>
            <w:tcW w:w="360" w:type="dxa"/>
          </w:tcPr>
          <w:p w14:paraId="191CCDF1" w14:textId="77777777" w:rsidR="00EA2F34" w:rsidRPr="003C5F94" w:rsidRDefault="00EA2F34" w:rsidP="00BE28D4">
            <w:pPr>
              <w:pStyle w:val="tabletext11"/>
              <w:jc w:val="right"/>
              <w:rPr>
                <w:ins w:id="9157" w:author="Author"/>
              </w:rPr>
            </w:pPr>
          </w:p>
        </w:tc>
        <w:tc>
          <w:tcPr>
            <w:tcW w:w="2040" w:type="dxa"/>
            <w:tcBorders>
              <w:top w:val="nil"/>
              <w:left w:val="nil"/>
              <w:bottom w:val="nil"/>
              <w:right w:val="single" w:sz="6" w:space="0" w:color="auto"/>
            </w:tcBorders>
            <w:vAlign w:val="bottom"/>
            <w:hideMark/>
          </w:tcPr>
          <w:p w14:paraId="011547A2" w14:textId="77777777" w:rsidR="00EA2F34" w:rsidRPr="003C5F94" w:rsidRDefault="00EA2F34" w:rsidP="00BE28D4">
            <w:pPr>
              <w:pStyle w:val="tabletext11"/>
              <w:tabs>
                <w:tab w:val="decimal" w:pos="668"/>
              </w:tabs>
              <w:rPr>
                <w:ins w:id="9158" w:author="Author"/>
              </w:rPr>
            </w:pPr>
            <w:ins w:id="9159" w:author="Author">
              <w:r w:rsidRPr="003C5F94">
                <w:t>2.65</w:t>
              </w:r>
            </w:ins>
          </w:p>
        </w:tc>
      </w:tr>
      <w:tr w:rsidR="00EA2F34" w:rsidRPr="003C5F94" w14:paraId="6C6F8092" w14:textId="77777777" w:rsidTr="00A1082D">
        <w:trPr>
          <w:trHeight w:val="190"/>
          <w:ins w:id="9160" w:author="Author"/>
        </w:trPr>
        <w:tc>
          <w:tcPr>
            <w:tcW w:w="200" w:type="dxa"/>
          </w:tcPr>
          <w:p w14:paraId="7C9E9ADE" w14:textId="77777777" w:rsidR="00EA2F34" w:rsidRPr="003C5F94" w:rsidRDefault="00EA2F34" w:rsidP="00BE28D4">
            <w:pPr>
              <w:pStyle w:val="tabletext11"/>
              <w:rPr>
                <w:ins w:id="9161" w:author="Author"/>
              </w:rPr>
            </w:pPr>
          </w:p>
        </w:tc>
        <w:tc>
          <w:tcPr>
            <w:tcW w:w="360" w:type="dxa"/>
            <w:tcBorders>
              <w:top w:val="nil"/>
              <w:left w:val="single" w:sz="6" w:space="0" w:color="auto"/>
              <w:bottom w:val="nil"/>
              <w:right w:val="nil"/>
            </w:tcBorders>
          </w:tcPr>
          <w:p w14:paraId="6BA82ABF" w14:textId="77777777" w:rsidR="00EA2F34" w:rsidRPr="003C5F94" w:rsidRDefault="00EA2F34" w:rsidP="00BE28D4">
            <w:pPr>
              <w:pStyle w:val="tabletext11"/>
              <w:jc w:val="right"/>
              <w:rPr>
                <w:ins w:id="9162" w:author="Author"/>
              </w:rPr>
            </w:pPr>
          </w:p>
        </w:tc>
        <w:tc>
          <w:tcPr>
            <w:tcW w:w="2040" w:type="dxa"/>
            <w:tcBorders>
              <w:top w:val="nil"/>
              <w:left w:val="nil"/>
              <w:bottom w:val="nil"/>
              <w:right w:val="single" w:sz="6" w:space="0" w:color="auto"/>
            </w:tcBorders>
            <w:hideMark/>
          </w:tcPr>
          <w:p w14:paraId="2D7CDFCB" w14:textId="77777777" w:rsidR="00EA2F34" w:rsidRPr="003C5F94" w:rsidRDefault="00EA2F34" w:rsidP="00BE28D4">
            <w:pPr>
              <w:pStyle w:val="tabletext11"/>
              <w:tabs>
                <w:tab w:val="decimal" w:pos="850"/>
              </w:tabs>
              <w:rPr>
                <w:ins w:id="9163" w:author="Author"/>
              </w:rPr>
            </w:pPr>
            <w:ins w:id="9164" w:author="Author">
              <w:r w:rsidRPr="003C5F94">
                <w:t>450,000 to 499,999</w:t>
              </w:r>
            </w:ins>
          </w:p>
        </w:tc>
        <w:tc>
          <w:tcPr>
            <w:tcW w:w="360" w:type="dxa"/>
          </w:tcPr>
          <w:p w14:paraId="2AA232B5" w14:textId="77777777" w:rsidR="00EA2F34" w:rsidRPr="003C5F94" w:rsidRDefault="00EA2F34" w:rsidP="00BE28D4">
            <w:pPr>
              <w:pStyle w:val="tabletext11"/>
              <w:jc w:val="right"/>
              <w:rPr>
                <w:ins w:id="9165" w:author="Author"/>
              </w:rPr>
            </w:pPr>
          </w:p>
        </w:tc>
        <w:tc>
          <w:tcPr>
            <w:tcW w:w="2040" w:type="dxa"/>
            <w:tcBorders>
              <w:top w:val="nil"/>
              <w:left w:val="nil"/>
              <w:bottom w:val="nil"/>
              <w:right w:val="single" w:sz="6" w:space="0" w:color="auto"/>
            </w:tcBorders>
            <w:vAlign w:val="bottom"/>
            <w:hideMark/>
          </w:tcPr>
          <w:p w14:paraId="2B8019EE" w14:textId="77777777" w:rsidR="00EA2F34" w:rsidRPr="003C5F94" w:rsidRDefault="00EA2F34" w:rsidP="00BE28D4">
            <w:pPr>
              <w:pStyle w:val="tabletext11"/>
              <w:tabs>
                <w:tab w:val="decimal" w:pos="668"/>
              </w:tabs>
              <w:rPr>
                <w:ins w:id="9166" w:author="Author"/>
              </w:rPr>
            </w:pPr>
            <w:ins w:id="9167" w:author="Author">
              <w:r w:rsidRPr="003C5F94">
                <w:t>2.77</w:t>
              </w:r>
            </w:ins>
          </w:p>
        </w:tc>
      </w:tr>
      <w:tr w:rsidR="00EA2F34" w:rsidRPr="003C5F94" w14:paraId="4788DDCB" w14:textId="77777777" w:rsidTr="00A1082D">
        <w:trPr>
          <w:trHeight w:val="190"/>
          <w:ins w:id="9168" w:author="Author"/>
        </w:trPr>
        <w:tc>
          <w:tcPr>
            <w:tcW w:w="200" w:type="dxa"/>
          </w:tcPr>
          <w:p w14:paraId="0CA45B53" w14:textId="77777777" w:rsidR="00EA2F34" w:rsidRPr="003C5F94" w:rsidRDefault="00EA2F34" w:rsidP="00BE28D4">
            <w:pPr>
              <w:pStyle w:val="tabletext11"/>
              <w:rPr>
                <w:ins w:id="9169" w:author="Author"/>
              </w:rPr>
            </w:pPr>
          </w:p>
        </w:tc>
        <w:tc>
          <w:tcPr>
            <w:tcW w:w="360" w:type="dxa"/>
            <w:tcBorders>
              <w:top w:val="nil"/>
              <w:left w:val="single" w:sz="6" w:space="0" w:color="auto"/>
              <w:bottom w:val="nil"/>
              <w:right w:val="nil"/>
            </w:tcBorders>
          </w:tcPr>
          <w:p w14:paraId="1850436A" w14:textId="77777777" w:rsidR="00EA2F34" w:rsidRPr="003C5F94" w:rsidRDefault="00EA2F34" w:rsidP="00BE28D4">
            <w:pPr>
              <w:pStyle w:val="tabletext11"/>
              <w:jc w:val="right"/>
              <w:rPr>
                <w:ins w:id="9170" w:author="Author"/>
              </w:rPr>
            </w:pPr>
          </w:p>
        </w:tc>
        <w:tc>
          <w:tcPr>
            <w:tcW w:w="2040" w:type="dxa"/>
            <w:tcBorders>
              <w:top w:val="nil"/>
              <w:left w:val="nil"/>
              <w:bottom w:val="nil"/>
              <w:right w:val="single" w:sz="6" w:space="0" w:color="auto"/>
            </w:tcBorders>
            <w:hideMark/>
          </w:tcPr>
          <w:p w14:paraId="5A36FF31" w14:textId="77777777" w:rsidR="00EA2F34" w:rsidRPr="003C5F94" w:rsidRDefault="00EA2F34" w:rsidP="00BE28D4">
            <w:pPr>
              <w:pStyle w:val="tabletext11"/>
              <w:tabs>
                <w:tab w:val="decimal" w:pos="850"/>
              </w:tabs>
              <w:rPr>
                <w:ins w:id="9171" w:author="Author"/>
              </w:rPr>
            </w:pPr>
            <w:ins w:id="9172" w:author="Author">
              <w:r w:rsidRPr="003C5F94">
                <w:t>500,000 to 599,999</w:t>
              </w:r>
            </w:ins>
          </w:p>
        </w:tc>
        <w:tc>
          <w:tcPr>
            <w:tcW w:w="360" w:type="dxa"/>
          </w:tcPr>
          <w:p w14:paraId="0AE8D1CC" w14:textId="77777777" w:rsidR="00EA2F34" w:rsidRPr="003C5F94" w:rsidRDefault="00EA2F34" w:rsidP="00BE28D4">
            <w:pPr>
              <w:pStyle w:val="tabletext11"/>
              <w:jc w:val="right"/>
              <w:rPr>
                <w:ins w:id="9173" w:author="Author"/>
              </w:rPr>
            </w:pPr>
          </w:p>
        </w:tc>
        <w:tc>
          <w:tcPr>
            <w:tcW w:w="2040" w:type="dxa"/>
            <w:tcBorders>
              <w:top w:val="nil"/>
              <w:left w:val="nil"/>
              <w:bottom w:val="nil"/>
              <w:right w:val="single" w:sz="6" w:space="0" w:color="auto"/>
            </w:tcBorders>
            <w:vAlign w:val="bottom"/>
            <w:hideMark/>
          </w:tcPr>
          <w:p w14:paraId="20C52E2B" w14:textId="77777777" w:rsidR="00EA2F34" w:rsidRPr="003C5F94" w:rsidRDefault="00EA2F34" w:rsidP="00BE28D4">
            <w:pPr>
              <w:pStyle w:val="tabletext11"/>
              <w:tabs>
                <w:tab w:val="decimal" w:pos="668"/>
              </w:tabs>
              <w:rPr>
                <w:ins w:id="9174" w:author="Author"/>
              </w:rPr>
            </w:pPr>
            <w:ins w:id="9175" w:author="Author">
              <w:r w:rsidRPr="003C5F94">
                <w:t>2.90</w:t>
              </w:r>
            </w:ins>
          </w:p>
        </w:tc>
      </w:tr>
      <w:tr w:rsidR="00EA2F34" w:rsidRPr="003C5F94" w14:paraId="6AD48F75" w14:textId="77777777" w:rsidTr="00A1082D">
        <w:trPr>
          <w:trHeight w:val="190"/>
          <w:ins w:id="9176" w:author="Author"/>
        </w:trPr>
        <w:tc>
          <w:tcPr>
            <w:tcW w:w="200" w:type="dxa"/>
          </w:tcPr>
          <w:p w14:paraId="68B19B19" w14:textId="77777777" w:rsidR="00EA2F34" w:rsidRPr="003C5F94" w:rsidRDefault="00EA2F34" w:rsidP="00BE28D4">
            <w:pPr>
              <w:pStyle w:val="tabletext11"/>
              <w:rPr>
                <w:ins w:id="9177" w:author="Author"/>
              </w:rPr>
            </w:pPr>
          </w:p>
        </w:tc>
        <w:tc>
          <w:tcPr>
            <w:tcW w:w="360" w:type="dxa"/>
            <w:tcBorders>
              <w:top w:val="nil"/>
              <w:left w:val="single" w:sz="6" w:space="0" w:color="auto"/>
              <w:bottom w:val="nil"/>
              <w:right w:val="nil"/>
            </w:tcBorders>
          </w:tcPr>
          <w:p w14:paraId="0097EC92" w14:textId="77777777" w:rsidR="00EA2F34" w:rsidRPr="003C5F94" w:rsidRDefault="00EA2F34" w:rsidP="00BE28D4">
            <w:pPr>
              <w:pStyle w:val="tabletext11"/>
              <w:jc w:val="right"/>
              <w:rPr>
                <w:ins w:id="9178" w:author="Author"/>
              </w:rPr>
            </w:pPr>
          </w:p>
        </w:tc>
        <w:tc>
          <w:tcPr>
            <w:tcW w:w="2040" w:type="dxa"/>
            <w:tcBorders>
              <w:top w:val="nil"/>
              <w:left w:val="nil"/>
              <w:bottom w:val="nil"/>
              <w:right w:val="single" w:sz="6" w:space="0" w:color="auto"/>
            </w:tcBorders>
            <w:hideMark/>
          </w:tcPr>
          <w:p w14:paraId="5F5B5263" w14:textId="77777777" w:rsidR="00EA2F34" w:rsidRPr="003C5F94" w:rsidRDefault="00EA2F34" w:rsidP="00BE28D4">
            <w:pPr>
              <w:pStyle w:val="tabletext11"/>
              <w:tabs>
                <w:tab w:val="decimal" w:pos="850"/>
              </w:tabs>
              <w:rPr>
                <w:ins w:id="9179" w:author="Author"/>
              </w:rPr>
            </w:pPr>
            <w:ins w:id="9180" w:author="Author">
              <w:r w:rsidRPr="003C5F94">
                <w:t>600,000 to 699,999</w:t>
              </w:r>
            </w:ins>
          </w:p>
        </w:tc>
        <w:tc>
          <w:tcPr>
            <w:tcW w:w="360" w:type="dxa"/>
          </w:tcPr>
          <w:p w14:paraId="4D748664" w14:textId="77777777" w:rsidR="00EA2F34" w:rsidRPr="003C5F94" w:rsidRDefault="00EA2F34" w:rsidP="00BE28D4">
            <w:pPr>
              <w:pStyle w:val="tabletext11"/>
              <w:jc w:val="right"/>
              <w:rPr>
                <w:ins w:id="9181" w:author="Author"/>
              </w:rPr>
            </w:pPr>
          </w:p>
        </w:tc>
        <w:tc>
          <w:tcPr>
            <w:tcW w:w="2040" w:type="dxa"/>
            <w:tcBorders>
              <w:top w:val="nil"/>
              <w:left w:val="nil"/>
              <w:bottom w:val="nil"/>
              <w:right w:val="single" w:sz="6" w:space="0" w:color="auto"/>
            </w:tcBorders>
            <w:vAlign w:val="bottom"/>
            <w:hideMark/>
          </w:tcPr>
          <w:p w14:paraId="0A549B40" w14:textId="77777777" w:rsidR="00EA2F34" w:rsidRPr="003C5F94" w:rsidRDefault="00EA2F34" w:rsidP="00BE28D4">
            <w:pPr>
              <w:pStyle w:val="tabletext11"/>
              <w:tabs>
                <w:tab w:val="decimal" w:pos="668"/>
              </w:tabs>
              <w:rPr>
                <w:ins w:id="9182" w:author="Author"/>
              </w:rPr>
            </w:pPr>
            <w:ins w:id="9183" w:author="Author">
              <w:r w:rsidRPr="003C5F94">
                <w:t>3.11</w:t>
              </w:r>
            </w:ins>
          </w:p>
        </w:tc>
      </w:tr>
      <w:tr w:rsidR="00EA2F34" w:rsidRPr="003C5F94" w14:paraId="0737E7B7" w14:textId="77777777" w:rsidTr="00A1082D">
        <w:trPr>
          <w:trHeight w:val="190"/>
          <w:ins w:id="9184" w:author="Author"/>
        </w:trPr>
        <w:tc>
          <w:tcPr>
            <w:tcW w:w="200" w:type="dxa"/>
          </w:tcPr>
          <w:p w14:paraId="779077F5" w14:textId="77777777" w:rsidR="00EA2F34" w:rsidRPr="003C5F94" w:rsidRDefault="00EA2F34" w:rsidP="00BE28D4">
            <w:pPr>
              <w:pStyle w:val="tabletext11"/>
              <w:rPr>
                <w:ins w:id="9185" w:author="Author"/>
              </w:rPr>
            </w:pPr>
          </w:p>
        </w:tc>
        <w:tc>
          <w:tcPr>
            <w:tcW w:w="360" w:type="dxa"/>
            <w:tcBorders>
              <w:top w:val="nil"/>
              <w:left w:val="single" w:sz="6" w:space="0" w:color="auto"/>
              <w:bottom w:val="nil"/>
              <w:right w:val="nil"/>
            </w:tcBorders>
          </w:tcPr>
          <w:p w14:paraId="7C56E6F7" w14:textId="77777777" w:rsidR="00EA2F34" w:rsidRPr="003C5F94" w:rsidRDefault="00EA2F34" w:rsidP="00BE28D4">
            <w:pPr>
              <w:pStyle w:val="tabletext11"/>
              <w:jc w:val="right"/>
              <w:rPr>
                <w:ins w:id="9186" w:author="Author"/>
              </w:rPr>
            </w:pPr>
          </w:p>
        </w:tc>
        <w:tc>
          <w:tcPr>
            <w:tcW w:w="2040" w:type="dxa"/>
            <w:tcBorders>
              <w:top w:val="nil"/>
              <w:left w:val="nil"/>
              <w:bottom w:val="nil"/>
              <w:right w:val="single" w:sz="6" w:space="0" w:color="auto"/>
            </w:tcBorders>
            <w:hideMark/>
          </w:tcPr>
          <w:p w14:paraId="2CE78067" w14:textId="77777777" w:rsidR="00EA2F34" w:rsidRPr="003C5F94" w:rsidRDefault="00EA2F34" w:rsidP="00BE28D4">
            <w:pPr>
              <w:pStyle w:val="tabletext11"/>
              <w:tabs>
                <w:tab w:val="decimal" w:pos="850"/>
              </w:tabs>
              <w:rPr>
                <w:ins w:id="9187" w:author="Author"/>
              </w:rPr>
            </w:pPr>
            <w:ins w:id="9188" w:author="Author">
              <w:r w:rsidRPr="003C5F94">
                <w:t>700,000 to 799,999</w:t>
              </w:r>
            </w:ins>
          </w:p>
        </w:tc>
        <w:tc>
          <w:tcPr>
            <w:tcW w:w="360" w:type="dxa"/>
          </w:tcPr>
          <w:p w14:paraId="4835ADD5" w14:textId="77777777" w:rsidR="00EA2F34" w:rsidRPr="003C5F94" w:rsidRDefault="00EA2F34" w:rsidP="00BE28D4">
            <w:pPr>
              <w:pStyle w:val="tabletext11"/>
              <w:jc w:val="right"/>
              <w:rPr>
                <w:ins w:id="9189" w:author="Author"/>
              </w:rPr>
            </w:pPr>
          </w:p>
        </w:tc>
        <w:tc>
          <w:tcPr>
            <w:tcW w:w="2040" w:type="dxa"/>
            <w:tcBorders>
              <w:top w:val="nil"/>
              <w:left w:val="nil"/>
              <w:bottom w:val="nil"/>
              <w:right w:val="single" w:sz="6" w:space="0" w:color="auto"/>
            </w:tcBorders>
            <w:vAlign w:val="bottom"/>
            <w:hideMark/>
          </w:tcPr>
          <w:p w14:paraId="4E5AA9FB" w14:textId="77777777" w:rsidR="00EA2F34" w:rsidRPr="003C5F94" w:rsidRDefault="00EA2F34" w:rsidP="00BE28D4">
            <w:pPr>
              <w:pStyle w:val="tabletext11"/>
              <w:tabs>
                <w:tab w:val="decimal" w:pos="668"/>
              </w:tabs>
              <w:rPr>
                <w:ins w:id="9190" w:author="Author"/>
              </w:rPr>
            </w:pPr>
            <w:ins w:id="9191" w:author="Author">
              <w:r w:rsidRPr="003C5F94">
                <w:t>3.29</w:t>
              </w:r>
            </w:ins>
          </w:p>
        </w:tc>
      </w:tr>
      <w:tr w:rsidR="00EA2F34" w:rsidRPr="003C5F94" w14:paraId="5ACF7CED" w14:textId="77777777" w:rsidTr="00A1082D">
        <w:trPr>
          <w:trHeight w:val="190"/>
          <w:ins w:id="9192" w:author="Author"/>
        </w:trPr>
        <w:tc>
          <w:tcPr>
            <w:tcW w:w="200" w:type="dxa"/>
          </w:tcPr>
          <w:p w14:paraId="06C10FAE" w14:textId="77777777" w:rsidR="00EA2F34" w:rsidRPr="003C5F94" w:rsidRDefault="00EA2F34" w:rsidP="00BE28D4">
            <w:pPr>
              <w:pStyle w:val="tabletext11"/>
              <w:rPr>
                <w:ins w:id="9193" w:author="Author"/>
              </w:rPr>
            </w:pPr>
          </w:p>
        </w:tc>
        <w:tc>
          <w:tcPr>
            <w:tcW w:w="360" w:type="dxa"/>
            <w:tcBorders>
              <w:top w:val="nil"/>
              <w:left w:val="single" w:sz="6" w:space="0" w:color="auto"/>
              <w:bottom w:val="nil"/>
              <w:right w:val="nil"/>
            </w:tcBorders>
          </w:tcPr>
          <w:p w14:paraId="37834287" w14:textId="77777777" w:rsidR="00EA2F34" w:rsidRPr="003C5F94" w:rsidRDefault="00EA2F34" w:rsidP="00BE28D4">
            <w:pPr>
              <w:pStyle w:val="tabletext11"/>
              <w:jc w:val="right"/>
              <w:rPr>
                <w:ins w:id="9194" w:author="Author"/>
              </w:rPr>
            </w:pPr>
          </w:p>
        </w:tc>
        <w:tc>
          <w:tcPr>
            <w:tcW w:w="2040" w:type="dxa"/>
            <w:tcBorders>
              <w:top w:val="nil"/>
              <w:left w:val="nil"/>
              <w:bottom w:val="nil"/>
              <w:right w:val="single" w:sz="6" w:space="0" w:color="auto"/>
            </w:tcBorders>
            <w:hideMark/>
          </w:tcPr>
          <w:p w14:paraId="419C1759" w14:textId="77777777" w:rsidR="00EA2F34" w:rsidRPr="003C5F94" w:rsidRDefault="00EA2F34" w:rsidP="00BE28D4">
            <w:pPr>
              <w:pStyle w:val="tabletext11"/>
              <w:tabs>
                <w:tab w:val="decimal" w:pos="850"/>
              </w:tabs>
              <w:rPr>
                <w:ins w:id="9195" w:author="Author"/>
              </w:rPr>
            </w:pPr>
            <w:ins w:id="9196" w:author="Author">
              <w:r w:rsidRPr="003C5F94">
                <w:t>800,000 to 899,999</w:t>
              </w:r>
            </w:ins>
          </w:p>
        </w:tc>
        <w:tc>
          <w:tcPr>
            <w:tcW w:w="360" w:type="dxa"/>
          </w:tcPr>
          <w:p w14:paraId="1C389729" w14:textId="77777777" w:rsidR="00EA2F34" w:rsidRPr="003C5F94" w:rsidRDefault="00EA2F34" w:rsidP="00BE28D4">
            <w:pPr>
              <w:pStyle w:val="tabletext11"/>
              <w:jc w:val="right"/>
              <w:rPr>
                <w:ins w:id="9197" w:author="Author"/>
              </w:rPr>
            </w:pPr>
          </w:p>
        </w:tc>
        <w:tc>
          <w:tcPr>
            <w:tcW w:w="2040" w:type="dxa"/>
            <w:tcBorders>
              <w:top w:val="nil"/>
              <w:left w:val="nil"/>
              <w:bottom w:val="nil"/>
              <w:right w:val="single" w:sz="6" w:space="0" w:color="auto"/>
            </w:tcBorders>
            <w:vAlign w:val="bottom"/>
            <w:hideMark/>
          </w:tcPr>
          <w:p w14:paraId="420BD3F7" w14:textId="77777777" w:rsidR="00EA2F34" w:rsidRPr="003C5F94" w:rsidRDefault="00EA2F34" w:rsidP="00BE28D4">
            <w:pPr>
              <w:pStyle w:val="tabletext11"/>
              <w:tabs>
                <w:tab w:val="decimal" w:pos="668"/>
              </w:tabs>
              <w:rPr>
                <w:ins w:id="9198" w:author="Author"/>
              </w:rPr>
            </w:pPr>
            <w:ins w:id="9199" w:author="Author">
              <w:r w:rsidRPr="003C5F94">
                <w:t>3.46</w:t>
              </w:r>
            </w:ins>
          </w:p>
        </w:tc>
      </w:tr>
      <w:tr w:rsidR="00EA2F34" w:rsidRPr="003C5F94" w14:paraId="53630ABF" w14:textId="77777777" w:rsidTr="00A1082D">
        <w:trPr>
          <w:trHeight w:val="190"/>
          <w:ins w:id="9200" w:author="Author"/>
        </w:trPr>
        <w:tc>
          <w:tcPr>
            <w:tcW w:w="200" w:type="dxa"/>
          </w:tcPr>
          <w:p w14:paraId="64F873E6" w14:textId="77777777" w:rsidR="00EA2F34" w:rsidRPr="003C5F94" w:rsidRDefault="00EA2F34" w:rsidP="00BE28D4">
            <w:pPr>
              <w:pStyle w:val="tabletext11"/>
              <w:rPr>
                <w:ins w:id="9201" w:author="Author"/>
              </w:rPr>
            </w:pPr>
          </w:p>
        </w:tc>
        <w:tc>
          <w:tcPr>
            <w:tcW w:w="360" w:type="dxa"/>
            <w:tcBorders>
              <w:top w:val="nil"/>
              <w:left w:val="single" w:sz="6" w:space="0" w:color="auto"/>
              <w:bottom w:val="single" w:sz="4" w:space="0" w:color="auto"/>
              <w:right w:val="nil"/>
            </w:tcBorders>
          </w:tcPr>
          <w:p w14:paraId="2A833CA9" w14:textId="77777777" w:rsidR="00EA2F34" w:rsidRPr="003C5F94" w:rsidRDefault="00EA2F34" w:rsidP="00BE28D4">
            <w:pPr>
              <w:pStyle w:val="tabletext11"/>
              <w:jc w:val="right"/>
              <w:rPr>
                <w:ins w:id="9202" w:author="Author"/>
              </w:rPr>
            </w:pPr>
          </w:p>
        </w:tc>
        <w:tc>
          <w:tcPr>
            <w:tcW w:w="2040" w:type="dxa"/>
            <w:tcBorders>
              <w:top w:val="nil"/>
              <w:left w:val="nil"/>
              <w:bottom w:val="single" w:sz="4" w:space="0" w:color="auto"/>
              <w:right w:val="single" w:sz="6" w:space="0" w:color="auto"/>
            </w:tcBorders>
            <w:vAlign w:val="bottom"/>
            <w:hideMark/>
          </w:tcPr>
          <w:p w14:paraId="07BAEDC6" w14:textId="77777777" w:rsidR="00EA2F34" w:rsidRPr="003C5F94" w:rsidRDefault="00EA2F34" w:rsidP="00BE28D4">
            <w:pPr>
              <w:pStyle w:val="tabletext11"/>
              <w:tabs>
                <w:tab w:val="decimal" w:pos="850"/>
              </w:tabs>
              <w:rPr>
                <w:ins w:id="9203" w:author="Author"/>
              </w:rPr>
            </w:pPr>
            <w:ins w:id="9204" w:author="Author">
              <w:r w:rsidRPr="003C5F94">
                <w:t>900,000 or greater</w:t>
              </w:r>
            </w:ins>
          </w:p>
        </w:tc>
        <w:tc>
          <w:tcPr>
            <w:tcW w:w="360" w:type="dxa"/>
            <w:tcBorders>
              <w:top w:val="nil"/>
              <w:left w:val="nil"/>
              <w:bottom w:val="single" w:sz="4" w:space="0" w:color="auto"/>
              <w:right w:val="nil"/>
            </w:tcBorders>
          </w:tcPr>
          <w:p w14:paraId="29407842" w14:textId="77777777" w:rsidR="00EA2F34" w:rsidRPr="003C5F94" w:rsidRDefault="00EA2F34" w:rsidP="00BE28D4">
            <w:pPr>
              <w:pStyle w:val="tabletext11"/>
              <w:jc w:val="right"/>
              <w:rPr>
                <w:ins w:id="9205" w:author="Author"/>
              </w:rPr>
            </w:pPr>
          </w:p>
        </w:tc>
        <w:tc>
          <w:tcPr>
            <w:tcW w:w="2040" w:type="dxa"/>
            <w:tcBorders>
              <w:top w:val="nil"/>
              <w:left w:val="nil"/>
              <w:bottom w:val="single" w:sz="4" w:space="0" w:color="auto"/>
              <w:right w:val="single" w:sz="6" w:space="0" w:color="auto"/>
            </w:tcBorders>
            <w:vAlign w:val="bottom"/>
            <w:hideMark/>
          </w:tcPr>
          <w:p w14:paraId="29523FB7" w14:textId="77777777" w:rsidR="00EA2F34" w:rsidRPr="003C5F94" w:rsidRDefault="00EA2F34" w:rsidP="00BE28D4">
            <w:pPr>
              <w:pStyle w:val="tabletext11"/>
              <w:tabs>
                <w:tab w:val="decimal" w:pos="668"/>
              </w:tabs>
              <w:rPr>
                <w:ins w:id="9206" w:author="Author"/>
              </w:rPr>
            </w:pPr>
            <w:ins w:id="9207" w:author="Author">
              <w:r w:rsidRPr="003C5F94">
                <w:t>3.61</w:t>
              </w:r>
            </w:ins>
          </w:p>
        </w:tc>
      </w:tr>
    </w:tbl>
    <w:p w14:paraId="19A0353B" w14:textId="77777777" w:rsidR="00EA2F34" w:rsidRPr="003C5F94" w:rsidRDefault="00EA2F34" w:rsidP="00BE28D4">
      <w:pPr>
        <w:pStyle w:val="tablecaption"/>
        <w:rPr>
          <w:ins w:id="9208" w:author="Author"/>
        </w:rPr>
      </w:pPr>
      <w:ins w:id="9209" w:author="Author">
        <w:r w:rsidRPr="003C5F94">
          <w:t xml:space="preserve">Table 301.C.1.a.(4) </w:t>
        </w:r>
        <w:proofErr w:type="gramStart"/>
        <w:r w:rsidRPr="003C5F94">
          <w:t>Non-Zone</w:t>
        </w:r>
        <w:proofErr w:type="gramEnd"/>
        <w:r w:rsidRPr="003C5F94">
          <w:t xml:space="preserve">-rated Trailers Vehicle Value Factors </w:t>
        </w:r>
        <w:r w:rsidRPr="003C5F94">
          <w:rPr>
            <w:rFonts w:cs="Arial"/>
          </w:rPr>
          <w:t>–</w:t>
        </w:r>
        <w:r w:rsidRPr="003C5F94">
          <w:t xml:space="preserve"> Collision With Stated Amount Rating</w:t>
        </w:r>
      </w:ins>
    </w:p>
    <w:p w14:paraId="3226C4DE" w14:textId="77777777" w:rsidR="00EA2F34" w:rsidRPr="003C5F94" w:rsidRDefault="00EA2F34" w:rsidP="00BE28D4">
      <w:pPr>
        <w:pStyle w:val="isonormal"/>
        <w:rPr>
          <w:ins w:id="9210" w:author="Author"/>
        </w:rPr>
      </w:pPr>
    </w:p>
    <w:p w14:paraId="145B477A" w14:textId="77777777" w:rsidR="00EA2F34" w:rsidRPr="003C5F94" w:rsidRDefault="00EA2F34" w:rsidP="00BE28D4">
      <w:pPr>
        <w:pStyle w:val="outlinehd5"/>
        <w:rPr>
          <w:ins w:id="9211" w:author="Author"/>
        </w:rPr>
      </w:pPr>
      <w:ins w:id="9212" w:author="Author">
        <w:r w:rsidRPr="003C5F94">
          <w:tab/>
          <w:t>(5)</w:t>
        </w:r>
        <w:r w:rsidRPr="003C5F94">
          <w:tab/>
          <w:t xml:space="preserve">All Other Vehicles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0CD1CA19" w14:textId="77777777" w:rsidR="00EA2F34" w:rsidRPr="003C5F94" w:rsidRDefault="00EA2F34" w:rsidP="00BE28D4">
      <w:pPr>
        <w:pStyle w:val="space4"/>
        <w:rPr>
          <w:ins w:id="921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EA2F34" w:rsidRPr="003C5F94" w14:paraId="01B8B37C" w14:textId="77777777" w:rsidTr="00A1082D">
        <w:trPr>
          <w:trHeight w:val="190"/>
          <w:ins w:id="9214" w:author="Author"/>
        </w:trPr>
        <w:tc>
          <w:tcPr>
            <w:tcW w:w="200" w:type="dxa"/>
            <w:hideMark/>
          </w:tcPr>
          <w:p w14:paraId="6742CC17" w14:textId="77777777" w:rsidR="00EA2F34" w:rsidRPr="003C5F94" w:rsidRDefault="00EA2F34" w:rsidP="00BE28D4">
            <w:pPr>
              <w:pStyle w:val="tablehead"/>
              <w:rPr>
                <w:ins w:id="921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89C723D" w14:textId="77777777" w:rsidR="00EA2F34" w:rsidRPr="003C5F94" w:rsidRDefault="00EA2F34" w:rsidP="00BE28D4">
            <w:pPr>
              <w:pStyle w:val="tablehead"/>
              <w:rPr>
                <w:ins w:id="9216" w:author="Author"/>
              </w:rPr>
            </w:pPr>
            <w:ins w:id="9217" w:author="Author">
              <w:r w:rsidRPr="003C5F9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4D74681" w14:textId="77777777" w:rsidR="00EA2F34" w:rsidRPr="003C5F94" w:rsidRDefault="00EA2F34" w:rsidP="00BE28D4">
            <w:pPr>
              <w:pStyle w:val="tablehead"/>
              <w:rPr>
                <w:ins w:id="9218" w:author="Author"/>
              </w:rPr>
            </w:pPr>
            <w:ins w:id="9219" w:author="Author">
              <w:r w:rsidRPr="003C5F94">
                <w:t>Vehicle Value Factor</w:t>
              </w:r>
            </w:ins>
          </w:p>
        </w:tc>
      </w:tr>
      <w:tr w:rsidR="00EA2F34" w:rsidRPr="003C5F94" w14:paraId="153F35F0" w14:textId="77777777" w:rsidTr="00A1082D">
        <w:trPr>
          <w:cantSplit/>
          <w:trHeight w:val="190"/>
          <w:ins w:id="9220" w:author="Author"/>
        </w:trPr>
        <w:tc>
          <w:tcPr>
            <w:tcW w:w="200" w:type="dxa"/>
          </w:tcPr>
          <w:p w14:paraId="25CA4FD3" w14:textId="77777777" w:rsidR="00EA2F34" w:rsidRPr="003C5F94" w:rsidRDefault="00EA2F34" w:rsidP="00BE28D4">
            <w:pPr>
              <w:pStyle w:val="tabletext11"/>
              <w:rPr>
                <w:ins w:id="9221" w:author="Author"/>
              </w:rPr>
            </w:pPr>
          </w:p>
        </w:tc>
        <w:tc>
          <w:tcPr>
            <w:tcW w:w="360" w:type="dxa"/>
            <w:tcBorders>
              <w:top w:val="single" w:sz="6" w:space="0" w:color="auto"/>
              <w:left w:val="single" w:sz="6" w:space="0" w:color="auto"/>
              <w:bottom w:val="nil"/>
              <w:right w:val="nil"/>
            </w:tcBorders>
            <w:hideMark/>
          </w:tcPr>
          <w:p w14:paraId="5D6518D6" w14:textId="77777777" w:rsidR="00EA2F34" w:rsidRPr="003C5F94" w:rsidRDefault="00EA2F34" w:rsidP="00BE28D4">
            <w:pPr>
              <w:pStyle w:val="tabletext11"/>
              <w:jc w:val="right"/>
              <w:rPr>
                <w:ins w:id="9222" w:author="Author"/>
              </w:rPr>
            </w:pPr>
            <w:ins w:id="9223" w:author="Author">
              <w:r w:rsidRPr="003C5F94">
                <w:t>$</w:t>
              </w:r>
            </w:ins>
          </w:p>
        </w:tc>
        <w:tc>
          <w:tcPr>
            <w:tcW w:w="2040" w:type="dxa"/>
            <w:tcBorders>
              <w:top w:val="single" w:sz="6" w:space="0" w:color="auto"/>
              <w:left w:val="nil"/>
              <w:bottom w:val="nil"/>
              <w:right w:val="single" w:sz="6" w:space="0" w:color="auto"/>
            </w:tcBorders>
            <w:vAlign w:val="bottom"/>
            <w:hideMark/>
          </w:tcPr>
          <w:p w14:paraId="0A76A9A7" w14:textId="77777777" w:rsidR="00EA2F34" w:rsidRPr="003C5F94" w:rsidRDefault="00EA2F34" w:rsidP="00BE28D4">
            <w:pPr>
              <w:pStyle w:val="tabletext11"/>
              <w:tabs>
                <w:tab w:val="decimal" w:pos="850"/>
              </w:tabs>
              <w:rPr>
                <w:ins w:id="9224" w:author="Author"/>
              </w:rPr>
            </w:pPr>
            <w:ins w:id="9225" w:author="Author">
              <w:r w:rsidRPr="003C5F94">
                <w:t>0 to 999</w:t>
              </w:r>
            </w:ins>
          </w:p>
        </w:tc>
        <w:tc>
          <w:tcPr>
            <w:tcW w:w="360" w:type="dxa"/>
            <w:tcBorders>
              <w:top w:val="single" w:sz="6" w:space="0" w:color="auto"/>
              <w:left w:val="nil"/>
              <w:bottom w:val="nil"/>
              <w:right w:val="nil"/>
            </w:tcBorders>
            <w:hideMark/>
          </w:tcPr>
          <w:p w14:paraId="05573254" w14:textId="77777777" w:rsidR="00EA2F34" w:rsidRPr="003C5F94" w:rsidRDefault="00EA2F34" w:rsidP="00BE28D4">
            <w:pPr>
              <w:pStyle w:val="tabletext11"/>
              <w:jc w:val="right"/>
              <w:rPr>
                <w:ins w:id="9226" w:author="Author"/>
              </w:rPr>
            </w:pPr>
          </w:p>
        </w:tc>
        <w:tc>
          <w:tcPr>
            <w:tcW w:w="2040" w:type="dxa"/>
            <w:tcBorders>
              <w:top w:val="single" w:sz="6" w:space="0" w:color="auto"/>
              <w:left w:val="nil"/>
              <w:bottom w:val="nil"/>
              <w:right w:val="single" w:sz="6" w:space="0" w:color="auto"/>
            </w:tcBorders>
            <w:vAlign w:val="bottom"/>
            <w:hideMark/>
          </w:tcPr>
          <w:p w14:paraId="7D327F01" w14:textId="77777777" w:rsidR="00EA2F34" w:rsidRPr="003C5F94" w:rsidRDefault="00EA2F34" w:rsidP="00BE28D4">
            <w:pPr>
              <w:pStyle w:val="tabletext11"/>
              <w:tabs>
                <w:tab w:val="decimal" w:pos="801"/>
              </w:tabs>
              <w:rPr>
                <w:ins w:id="9227" w:author="Author"/>
              </w:rPr>
            </w:pPr>
            <w:ins w:id="9228" w:author="Author">
              <w:r w:rsidRPr="003C5F94">
                <w:t>0.67</w:t>
              </w:r>
            </w:ins>
          </w:p>
        </w:tc>
      </w:tr>
      <w:tr w:rsidR="00EA2F34" w:rsidRPr="003C5F94" w14:paraId="4045A1D8" w14:textId="77777777" w:rsidTr="00A1082D">
        <w:trPr>
          <w:trHeight w:val="190"/>
          <w:ins w:id="9229" w:author="Author"/>
        </w:trPr>
        <w:tc>
          <w:tcPr>
            <w:tcW w:w="200" w:type="dxa"/>
          </w:tcPr>
          <w:p w14:paraId="3504F34F" w14:textId="77777777" w:rsidR="00EA2F34" w:rsidRPr="003C5F94" w:rsidRDefault="00EA2F34" w:rsidP="00BE28D4">
            <w:pPr>
              <w:pStyle w:val="tabletext11"/>
              <w:rPr>
                <w:ins w:id="9230" w:author="Author"/>
              </w:rPr>
            </w:pPr>
          </w:p>
        </w:tc>
        <w:tc>
          <w:tcPr>
            <w:tcW w:w="360" w:type="dxa"/>
            <w:tcBorders>
              <w:top w:val="nil"/>
              <w:left w:val="single" w:sz="6" w:space="0" w:color="auto"/>
              <w:bottom w:val="nil"/>
              <w:right w:val="nil"/>
            </w:tcBorders>
          </w:tcPr>
          <w:p w14:paraId="19F6DD3E" w14:textId="77777777" w:rsidR="00EA2F34" w:rsidRPr="003C5F94" w:rsidRDefault="00EA2F34" w:rsidP="00BE28D4">
            <w:pPr>
              <w:pStyle w:val="tabletext11"/>
              <w:jc w:val="right"/>
              <w:rPr>
                <w:ins w:id="9231" w:author="Author"/>
              </w:rPr>
            </w:pPr>
          </w:p>
        </w:tc>
        <w:tc>
          <w:tcPr>
            <w:tcW w:w="2040" w:type="dxa"/>
            <w:tcBorders>
              <w:top w:val="nil"/>
              <w:left w:val="nil"/>
              <w:bottom w:val="nil"/>
              <w:right w:val="single" w:sz="6" w:space="0" w:color="auto"/>
            </w:tcBorders>
            <w:hideMark/>
          </w:tcPr>
          <w:p w14:paraId="2E924833" w14:textId="77777777" w:rsidR="00EA2F34" w:rsidRPr="003C5F94" w:rsidRDefault="00EA2F34" w:rsidP="00BE28D4">
            <w:pPr>
              <w:pStyle w:val="tabletext11"/>
              <w:tabs>
                <w:tab w:val="decimal" w:pos="850"/>
              </w:tabs>
              <w:rPr>
                <w:ins w:id="9232" w:author="Author"/>
              </w:rPr>
            </w:pPr>
            <w:ins w:id="9233" w:author="Author">
              <w:r w:rsidRPr="003C5F94">
                <w:t>1,000 to 1,999</w:t>
              </w:r>
            </w:ins>
          </w:p>
        </w:tc>
        <w:tc>
          <w:tcPr>
            <w:tcW w:w="360" w:type="dxa"/>
          </w:tcPr>
          <w:p w14:paraId="3CE89A9A" w14:textId="77777777" w:rsidR="00EA2F34" w:rsidRPr="003C5F94" w:rsidRDefault="00EA2F34" w:rsidP="00BE28D4">
            <w:pPr>
              <w:pStyle w:val="tabletext11"/>
              <w:jc w:val="right"/>
              <w:rPr>
                <w:ins w:id="9234" w:author="Author"/>
              </w:rPr>
            </w:pPr>
          </w:p>
        </w:tc>
        <w:tc>
          <w:tcPr>
            <w:tcW w:w="2040" w:type="dxa"/>
            <w:tcBorders>
              <w:top w:val="nil"/>
              <w:left w:val="nil"/>
              <w:bottom w:val="nil"/>
              <w:right w:val="single" w:sz="6" w:space="0" w:color="auto"/>
            </w:tcBorders>
            <w:vAlign w:val="bottom"/>
            <w:hideMark/>
          </w:tcPr>
          <w:p w14:paraId="427FEA20" w14:textId="77777777" w:rsidR="00EA2F34" w:rsidRPr="003C5F94" w:rsidRDefault="00EA2F34" w:rsidP="00BE28D4">
            <w:pPr>
              <w:pStyle w:val="tabletext11"/>
              <w:tabs>
                <w:tab w:val="decimal" w:pos="801"/>
              </w:tabs>
              <w:rPr>
                <w:ins w:id="9235" w:author="Author"/>
              </w:rPr>
            </w:pPr>
            <w:ins w:id="9236" w:author="Author">
              <w:r w:rsidRPr="003C5F94">
                <w:t>0.67</w:t>
              </w:r>
            </w:ins>
          </w:p>
        </w:tc>
      </w:tr>
      <w:tr w:rsidR="00EA2F34" w:rsidRPr="003C5F94" w14:paraId="506FC748" w14:textId="77777777" w:rsidTr="00A1082D">
        <w:trPr>
          <w:trHeight w:val="190"/>
          <w:ins w:id="9237" w:author="Author"/>
        </w:trPr>
        <w:tc>
          <w:tcPr>
            <w:tcW w:w="200" w:type="dxa"/>
          </w:tcPr>
          <w:p w14:paraId="4A5EBB9A" w14:textId="77777777" w:rsidR="00EA2F34" w:rsidRPr="003C5F94" w:rsidRDefault="00EA2F34" w:rsidP="00BE28D4">
            <w:pPr>
              <w:pStyle w:val="tabletext11"/>
              <w:rPr>
                <w:ins w:id="9238" w:author="Author"/>
              </w:rPr>
            </w:pPr>
          </w:p>
        </w:tc>
        <w:tc>
          <w:tcPr>
            <w:tcW w:w="360" w:type="dxa"/>
            <w:tcBorders>
              <w:top w:val="nil"/>
              <w:left w:val="single" w:sz="6" w:space="0" w:color="auto"/>
              <w:bottom w:val="nil"/>
              <w:right w:val="nil"/>
            </w:tcBorders>
          </w:tcPr>
          <w:p w14:paraId="2F4FDE82" w14:textId="77777777" w:rsidR="00EA2F34" w:rsidRPr="003C5F94" w:rsidRDefault="00EA2F34" w:rsidP="00BE28D4">
            <w:pPr>
              <w:pStyle w:val="tabletext11"/>
              <w:jc w:val="right"/>
              <w:rPr>
                <w:ins w:id="9239" w:author="Author"/>
              </w:rPr>
            </w:pPr>
          </w:p>
        </w:tc>
        <w:tc>
          <w:tcPr>
            <w:tcW w:w="2040" w:type="dxa"/>
            <w:tcBorders>
              <w:top w:val="nil"/>
              <w:left w:val="nil"/>
              <w:bottom w:val="nil"/>
              <w:right w:val="single" w:sz="6" w:space="0" w:color="auto"/>
            </w:tcBorders>
            <w:hideMark/>
          </w:tcPr>
          <w:p w14:paraId="2617F9B8" w14:textId="77777777" w:rsidR="00EA2F34" w:rsidRPr="003C5F94" w:rsidRDefault="00EA2F34" w:rsidP="00BE28D4">
            <w:pPr>
              <w:pStyle w:val="tabletext11"/>
              <w:tabs>
                <w:tab w:val="decimal" w:pos="850"/>
              </w:tabs>
              <w:rPr>
                <w:ins w:id="9240" w:author="Author"/>
              </w:rPr>
            </w:pPr>
            <w:ins w:id="9241" w:author="Author">
              <w:r w:rsidRPr="003C5F94">
                <w:t>2,000 to 2,999</w:t>
              </w:r>
            </w:ins>
          </w:p>
        </w:tc>
        <w:tc>
          <w:tcPr>
            <w:tcW w:w="360" w:type="dxa"/>
          </w:tcPr>
          <w:p w14:paraId="00D3CF2E" w14:textId="77777777" w:rsidR="00EA2F34" w:rsidRPr="003C5F94" w:rsidRDefault="00EA2F34" w:rsidP="00BE28D4">
            <w:pPr>
              <w:pStyle w:val="tabletext11"/>
              <w:jc w:val="right"/>
              <w:rPr>
                <w:ins w:id="9242" w:author="Author"/>
              </w:rPr>
            </w:pPr>
          </w:p>
        </w:tc>
        <w:tc>
          <w:tcPr>
            <w:tcW w:w="2040" w:type="dxa"/>
            <w:tcBorders>
              <w:top w:val="nil"/>
              <w:left w:val="nil"/>
              <w:bottom w:val="nil"/>
              <w:right w:val="single" w:sz="6" w:space="0" w:color="auto"/>
            </w:tcBorders>
            <w:vAlign w:val="bottom"/>
            <w:hideMark/>
          </w:tcPr>
          <w:p w14:paraId="58BFC830" w14:textId="77777777" w:rsidR="00EA2F34" w:rsidRPr="003C5F94" w:rsidRDefault="00EA2F34" w:rsidP="00BE28D4">
            <w:pPr>
              <w:pStyle w:val="tabletext11"/>
              <w:tabs>
                <w:tab w:val="decimal" w:pos="801"/>
              </w:tabs>
              <w:rPr>
                <w:ins w:id="9243" w:author="Author"/>
              </w:rPr>
            </w:pPr>
            <w:ins w:id="9244" w:author="Author">
              <w:r w:rsidRPr="003C5F94">
                <w:t>0.67</w:t>
              </w:r>
            </w:ins>
          </w:p>
        </w:tc>
      </w:tr>
      <w:tr w:rsidR="00EA2F34" w:rsidRPr="003C5F94" w14:paraId="2756F04F" w14:textId="77777777" w:rsidTr="00A1082D">
        <w:trPr>
          <w:trHeight w:val="190"/>
          <w:ins w:id="9245" w:author="Author"/>
        </w:trPr>
        <w:tc>
          <w:tcPr>
            <w:tcW w:w="200" w:type="dxa"/>
          </w:tcPr>
          <w:p w14:paraId="6B3D0566" w14:textId="77777777" w:rsidR="00EA2F34" w:rsidRPr="003C5F94" w:rsidRDefault="00EA2F34" w:rsidP="00BE28D4">
            <w:pPr>
              <w:pStyle w:val="tabletext11"/>
              <w:rPr>
                <w:ins w:id="9246" w:author="Author"/>
              </w:rPr>
            </w:pPr>
          </w:p>
        </w:tc>
        <w:tc>
          <w:tcPr>
            <w:tcW w:w="360" w:type="dxa"/>
            <w:tcBorders>
              <w:top w:val="nil"/>
              <w:left w:val="single" w:sz="6" w:space="0" w:color="auto"/>
              <w:bottom w:val="nil"/>
              <w:right w:val="nil"/>
            </w:tcBorders>
          </w:tcPr>
          <w:p w14:paraId="1F04F7A4" w14:textId="77777777" w:rsidR="00EA2F34" w:rsidRPr="003C5F94" w:rsidRDefault="00EA2F34" w:rsidP="00BE28D4">
            <w:pPr>
              <w:pStyle w:val="tabletext11"/>
              <w:jc w:val="right"/>
              <w:rPr>
                <w:ins w:id="9247" w:author="Author"/>
              </w:rPr>
            </w:pPr>
          </w:p>
        </w:tc>
        <w:tc>
          <w:tcPr>
            <w:tcW w:w="2040" w:type="dxa"/>
            <w:tcBorders>
              <w:top w:val="nil"/>
              <w:left w:val="nil"/>
              <w:bottom w:val="nil"/>
              <w:right w:val="single" w:sz="6" w:space="0" w:color="auto"/>
            </w:tcBorders>
            <w:hideMark/>
          </w:tcPr>
          <w:p w14:paraId="1C9D2379" w14:textId="77777777" w:rsidR="00EA2F34" w:rsidRPr="003C5F94" w:rsidRDefault="00EA2F34" w:rsidP="00BE28D4">
            <w:pPr>
              <w:pStyle w:val="tabletext11"/>
              <w:tabs>
                <w:tab w:val="decimal" w:pos="850"/>
              </w:tabs>
              <w:rPr>
                <w:ins w:id="9248" w:author="Author"/>
              </w:rPr>
            </w:pPr>
            <w:ins w:id="9249" w:author="Author">
              <w:r w:rsidRPr="003C5F94">
                <w:t>3,000 to 3,999</w:t>
              </w:r>
            </w:ins>
          </w:p>
        </w:tc>
        <w:tc>
          <w:tcPr>
            <w:tcW w:w="360" w:type="dxa"/>
          </w:tcPr>
          <w:p w14:paraId="5366AB14" w14:textId="77777777" w:rsidR="00EA2F34" w:rsidRPr="003C5F94" w:rsidRDefault="00EA2F34" w:rsidP="00BE28D4">
            <w:pPr>
              <w:pStyle w:val="tabletext11"/>
              <w:jc w:val="right"/>
              <w:rPr>
                <w:ins w:id="9250" w:author="Author"/>
              </w:rPr>
            </w:pPr>
          </w:p>
        </w:tc>
        <w:tc>
          <w:tcPr>
            <w:tcW w:w="2040" w:type="dxa"/>
            <w:tcBorders>
              <w:top w:val="nil"/>
              <w:left w:val="nil"/>
              <w:bottom w:val="nil"/>
              <w:right w:val="single" w:sz="6" w:space="0" w:color="auto"/>
            </w:tcBorders>
            <w:vAlign w:val="bottom"/>
            <w:hideMark/>
          </w:tcPr>
          <w:p w14:paraId="24BDFB1B" w14:textId="77777777" w:rsidR="00EA2F34" w:rsidRPr="003C5F94" w:rsidRDefault="00EA2F34" w:rsidP="00BE28D4">
            <w:pPr>
              <w:pStyle w:val="tabletext11"/>
              <w:tabs>
                <w:tab w:val="decimal" w:pos="801"/>
              </w:tabs>
              <w:rPr>
                <w:ins w:id="9251" w:author="Author"/>
              </w:rPr>
            </w:pPr>
            <w:ins w:id="9252" w:author="Author">
              <w:r w:rsidRPr="003C5F94">
                <w:t>0.67</w:t>
              </w:r>
            </w:ins>
          </w:p>
        </w:tc>
      </w:tr>
      <w:tr w:rsidR="00EA2F34" w:rsidRPr="003C5F94" w14:paraId="1808E18C" w14:textId="77777777" w:rsidTr="00A1082D">
        <w:trPr>
          <w:trHeight w:val="190"/>
          <w:ins w:id="9253" w:author="Author"/>
        </w:trPr>
        <w:tc>
          <w:tcPr>
            <w:tcW w:w="200" w:type="dxa"/>
          </w:tcPr>
          <w:p w14:paraId="4D4DD4B3" w14:textId="77777777" w:rsidR="00EA2F34" w:rsidRPr="003C5F94" w:rsidRDefault="00EA2F34" w:rsidP="00BE28D4">
            <w:pPr>
              <w:pStyle w:val="tabletext11"/>
              <w:rPr>
                <w:ins w:id="9254" w:author="Author"/>
              </w:rPr>
            </w:pPr>
          </w:p>
        </w:tc>
        <w:tc>
          <w:tcPr>
            <w:tcW w:w="360" w:type="dxa"/>
            <w:tcBorders>
              <w:top w:val="nil"/>
              <w:left w:val="single" w:sz="6" w:space="0" w:color="auto"/>
              <w:bottom w:val="nil"/>
              <w:right w:val="nil"/>
            </w:tcBorders>
          </w:tcPr>
          <w:p w14:paraId="3DE5B43D" w14:textId="77777777" w:rsidR="00EA2F34" w:rsidRPr="003C5F94" w:rsidRDefault="00EA2F34" w:rsidP="00BE28D4">
            <w:pPr>
              <w:pStyle w:val="tabletext11"/>
              <w:jc w:val="right"/>
              <w:rPr>
                <w:ins w:id="9255" w:author="Author"/>
              </w:rPr>
            </w:pPr>
          </w:p>
        </w:tc>
        <w:tc>
          <w:tcPr>
            <w:tcW w:w="2040" w:type="dxa"/>
            <w:tcBorders>
              <w:top w:val="nil"/>
              <w:left w:val="nil"/>
              <w:bottom w:val="nil"/>
              <w:right w:val="single" w:sz="6" w:space="0" w:color="auto"/>
            </w:tcBorders>
            <w:hideMark/>
          </w:tcPr>
          <w:p w14:paraId="30406080" w14:textId="77777777" w:rsidR="00EA2F34" w:rsidRPr="003C5F94" w:rsidRDefault="00EA2F34" w:rsidP="00BE28D4">
            <w:pPr>
              <w:pStyle w:val="tabletext11"/>
              <w:tabs>
                <w:tab w:val="decimal" w:pos="850"/>
              </w:tabs>
              <w:rPr>
                <w:ins w:id="9256" w:author="Author"/>
              </w:rPr>
            </w:pPr>
            <w:ins w:id="9257" w:author="Author">
              <w:r w:rsidRPr="003C5F94">
                <w:t>4,000 to 4,999</w:t>
              </w:r>
            </w:ins>
          </w:p>
        </w:tc>
        <w:tc>
          <w:tcPr>
            <w:tcW w:w="360" w:type="dxa"/>
          </w:tcPr>
          <w:p w14:paraId="30C2EE42" w14:textId="77777777" w:rsidR="00EA2F34" w:rsidRPr="003C5F94" w:rsidRDefault="00EA2F34" w:rsidP="00BE28D4">
            <w:pPr>
              <w:pStyle w:val="tabletext11"/>
              <w:jc w:val="right"/>
              <w:rPr>
                <w:ins w:id="9258" w:author="Author"/>
              </w:rPr>
            </w:pPr>
          </w:p>
        </w:tc>
        <w:tc>
          <w:tcPr>
            <w:tcW w:w="2040" w:type="dxa"/>
            <w:tcBorders>
              <w:top w:val="nil"/>
              <w:left w:val="nil"/>
              <w:bottom w:val="nil"/>
              <w:right w:val="single" w:sz="6" w:space="0" w:color="auto"/>
            </w:tcBorders>
            <w:vAlign w:val="bottom"/>
            <w:hideMark/>
          </w:tcPr>
          <w:p w14:paraId="413B3910" w14:textId="77777777" w:rsidR="00EA2F34" w:rsidRPr="003C5F94" w:rsidRDefault="00EA2F34" w:rsidP="00BE28D4">
            <w:pPr>
              <w:pStyle w:val="tabletext11"/>
              <w:tabs>
                <w:tab w:val="decimal" w:pos="801"/>
              </w:tabs>
              <w:rPr>
                <w:ins w:id="9259" w:author="Author"/>
              </w:rPr>
            </w:pPr>
            <w:ins w:id="9260" w:author="Author">
              <w:r w:rsidRPr="003C5F94">
                <w:t>0.67</w:t>
              </w:r>
            </w:ins>
          </w:p>
        </w:tc>
      </w:tr>
      <w:tr w:rsidR="00EA2F34" w:rsidRPr="003C5F94" w14:paraId="6092352A" w14:textId="77777777" w:rsidTr="00A1082D">
        <w:trPr>
          <w:trHeight w:val="190"/>
          <w:ins w:id="9261" w:author="Author"/>
        </w:trPr>
        <w:tc>
          <w:tcPr>
            <w:tcW w:w="200" w:type="dxa"/>
          </w:tcPr>
          <w:p w14:paraId="27C17D52" w14:textId="77777777" w:rsidR="00EA2F34" w:rsidRPr="003C5F94" w:rsidRDefault="00EA2F34" w:rsidP="00BE28D4">
            <w:pPr>
              <w:pStyle w:val="tabletext11"/>
              <w:rPr>
                <w:ins w:id="9262" w:author="Author"/>
              </w:rPr>
            </w:pPr>
          </w:p>
        </w:tc>
        <w:tc>
          <w:tcPr>
            <w:tcW w:w="360" w:type="dxa"/>
            <w:tcBorders>
              <w:top w:val="nil"/>
              <w:left w:val="single" w:sz="6" w:space="0" w:color="auto"/>
              <w:bottom w:val="nil"/>
              <w:right w:val="nil"/>
            </w:tcBorders>
          </w:tcPr>
          <w:p w14:paraId="44F174E0" w14:textId="77777777" w:rsidR="00EA2F34" w:rsidRPr="003C5F94" w:rsidRDefault="00EA2F34" w:rsidP="00BE28D4">
            <w:pPr>
              <w:pStyle w:val="tabletext11"/>
              <w:jc w:val="right"/>
              <w:rPr>
                <w:ins w:id="9263" w:author="Author"/>
              </w:rPr>
            </w:pPr>
          </w:p>
        </w:tc>
        <w:tc>
          <w:tcPr>
            <w:tcW w:w="2040" w:type="dxa"/>
            <w:tcBorders>
              <w:top w:val="nil"/>
              <w:left w:val="nil"/>
              <w:bottom w:val="nil"/>
              <w:right w:val="single" w:sz="6" w:space="0" w:color="auto"/>
            </w:tcBorders>
            <w:hideMark/>
          </w:tcPr>
          <w:p w14:paraId="7E1D9727" w14:textId="77777777" w:rsidR="00EA2F34" w:rsidRPr="003C5F94" w:rsidRDefault="00EA2F34" w:rsidP="00BE28D4">
            <w:pPr>
              <w:pStyle w:val="tabletext11"/>
              <w:tabs>
                <w:tab w:val="decimal" w:pos="850"/>
              </w:tabs>
              <w:rPr>
                <w:ins w:id="9264" w:author="Author"/>
              </w:rPr>
            </w:pPr>
            <w:ins w:id="9265" w:author="Author">
              <w:r w:rsidRPr="003C5F94">
                <w:t>5,000 to 5,999</w:t>
              </w:r>
            </w:ins>
          </w:p>
        </w:tc>
        <w:tc>
          <w:tcPr>
            <w:tcW w:w="360" w:type="dxa"/>
          </w:tcPr>
          <w:p w14:paraId="503CB4F1" w14:textId="77777777" w:rsidR="00EA2F34" w:rsidRPr="003C5F94" w:rsidRDefault="00EA2F34" w:rsidP="00BE28D4">
            <w:pPr>
              <w:pStyle w:val="tabletext11"/>
              <w:jc w:val="right"/>
              <w:rPr>
                <w:ins w:id="9266" w:author="Author"/>
              </w:rPr>
            </w:pPr>
          </w:p>
        </w:tc>
        <w:tc>
          <w:tcPr>
            <w:tcW w:w="2040" w:type="dxa"/>
            <w:tcBorders>
              <w:top w:val="nil"/>
              <w:left w:val="nil"/>
              <w:bottom w:val="nil"/>
              <w:right w:val="single" w:sz="6" w:space="0" w:color="auto"/>
            </w:tcBorders>
            <w:vAlign w:val="bottom"/>
            <w:hideMark/>
          </w:tcPr>
          <w:p w14:paraId="43F67278" w14:textId="77777777" w:rsidR="00EA2F34" w:rsidRPr="003C5F94" w:rsidRDefault="00EA2F34" w:rsidP="00BE28D4">
            <w:pPr>
              <w:pStyle w:val="tabletext11"/>
              <w:tabs>
                <w:tab w:val="decimal" w:pos="801"/>
              </w:tabs>
              <w:rPr>
                <w:ins w:id="9267" w:author="Author"/>
              </w:rPr>
            </w:pPr>
            <w:ins w:id="9268" w:author="Author">
              <w:r w:rsidRPr="003C5F94">
                <w:t>0.67</w:t>
              </w:r>
            </w:ins>
          </w:p>
        </w:tc>
      </w:tr>
      <w:tr w:rsidR="00EA2F34" w:rsidRPr="003C5F94" w14:paraId="783594EC" w14:textId="77777777" w:rsidTr="00A1082D">
        <w:trPr>
          <w:trHeight w:val="190"/>
          <w:ins w:id="9269" w:author="Author"/>
        </w:trPr>
        <w:tc>
          <w:tcPr>
            <w:tcW w:w="200" w:type="dxa"/>
          </w:tcPr>
          <w:p w14:paraId="640E88B6" w14:textId="77777777" w:rsidR="00EA2F34" w:rsidRPr="003C5F94" w:rsidRDefault="00EA2F34" w:rsidP="00BE28D4">
            <w:pPr>
              <w:pStyle w:val="tabletext11"/>
              <w:rPr>
                <w:ins w:id="9270" w:author="Author"/>
              </w:rPr>
            </w:pPr>
          </w:p>
        </w:tc>
        <w:tc>
          <w:tcPr>
            <w:tcW w:w="360" w:type="dxa"/>
            <w:tcBorders>
              <w:top w:val="nil"/>
              <w:left w:val="single" w:sz="6" w:space="0" w:color="auto"/>
              <w:bottom w:val="nil"/>
              <w:right w:val="nil"/>
            </w:tcBorders>
          </w:tcPr>
          <w:p w14:paraId="1C9FA302" w14:textId="77777777" w:rsidR="00EA2F34" w:rsidRPr="003C5F94" w:rsidRDefault="00EA2F34" w:rsidP="00BE28D4">
            <w:pPr>
              <w:pStyle w:val="tabletext11"/>
              <w:jc w:val="right"/>
              <w:rPr>
                <w:ins w:id="9271" w:author="Author"/>
              </w:rPr>
            </w:pPr>
          </w:p>
        </w:tc>
        <w:tc>
          <w:tcPr>
            <w:tcW w:w="2040" w:type="dxa"/>
            <w:tcBorders>
              <w:top w:val="nil"/>
              <w:left w:val="nil"/>
              <w:bottom w:val="nil"/>
              <w:right w:val="single" w:sz="6" w:space="0" w:color="auto"/>
            </w:tcBorders>
            <w:hideMark/>
          </w:tcPr>
          <w:p w14:paraId="333D44FD" w14:textId="77777777" w:rsidR="00EA2F34" w:rsidRPr="003C5F94" w:rsidRDefault="00EA2F34" w:rsidP="00BE28D4">
            <w:pPr>
              <w:pStyle w:val="tabletext11"/>
              <w:tabs>
                <w:tab w:val="decimal" w:pos="850"/>
              </w:tabs>
              <w:rPr>
                <w:ins w:id="9272" w:author="Author"/>
              </w:rPr>
            </w:pPr>
            <w:ins w:id="9273" w:author="Author">
              <w:r w:rsidRPr="003C5F94">
                <w:t>6,000 to 7,999</w:t>
              </w:r>
            </w:ins>
          </w:p>
        </w:tc>
        <w:tc>
          <w:tcPr>
            <w:tcW w:w="360" w:type="dxa"/>
          </w:tcPr>
          <w:p w14:paraId="508C7FC4" w14:textId="77777777" w:rsidR="00EA2F34" w:rsidRPr="003C5F94" w:rsidRDefault="00EA2F34" w:rsidP="00BE28D4">
            <w:pPr>
              <w:pStyle w:val="tabletext11"/>
              <w:jc w:val="right"/>
              <w:rPr>
                <w:ins w:id="9274" w:author="Author"/>
              </w:rPr>
            </w:pPr>
          </w:p>
        </w:tc>
        <w:tc>
          <w:tcPr>
            <w:tcW w:w="2040" w:type="dxa"/>
            <w:tcBorders>
              <w:top w:val="nil"/>
              <w:left w:val="nil"/>
              <w:bottom w:val="nil"/>
              <w:right w:val="single" w:sz="6" w:space="0" w:color="auto"/>
            </w:tcBorders>
            <w:vAlign w:val="bottom"/>
            <w:hideMark/>
          </w:tcPr>
          <w:p w14:paraId="390E6496" w14:textId="77777777" w:rsidR="00EA2F34" w:rsidRPr="003C5F94" w:rsidRDefault="00EA2F34" w:rsidP="00BE28D4">
            <w:pPr>
              <w:pStyle w:val="tabletext11"/>
              <w:tabs>
                <w:tab w:val="decimal" w:pos="801"/>
              </w:tabs>
              <w:rPr>
                <w:ins w:id="9275" w:author="Author"/>
              </w:rPr>
            </w:pPr>
            <w:ins w:id="9276" w:author="Author">
              <w:r w:rsidRPr="003C5F94">
                <w:t>0.67</w:t>
              </w:r>
            </w:ins>
          </w:p>
        </w:tc>
      </w:tr>
      <w:tr w:rsidR="00EA2F34" w:rsidRPr="003C5F94" w14:paraId="32A3D7C8" w14:textId="77777777" w:rsidTr="00A1082D">
        <w:trPr>
          <w:trHeight w:val="190"/>
          <w:ins w:id="9277" w:author="Author"/>
        </w:trPr>
        <w:tc>
          <w:tcPr>
            <w:tcW w:w="200" w:type="dxa"/>
          </w:tcPr>
          <w:p w14:paraId="3A9F180C" w14:textId="77777777" w:rsidR="00EA2F34" w:rsidRPr="003C5F94" w:rsidRDefault="00EA2F34" w:rsidP="00BE28D4">
            <w:pPr>
              <w:pStyle w:val="tabletext11"/>
              <w:rPr>
                <w:ins w:id="9278" w:author="Author"/>
              </w:rPr>
            </w:pPr>
          </w:p>
        </w:tc>
        <w:tc>
          <w:tcPr>
            <w:tcW w:w="360" w:type="dxa"/>
            <w:tcBorders>
              <w:top w:val="nil"/>
              <w:left w:val="single" w:sz="6" w:space="0" w:color="auto"/>
              <w:bottom w:val="nil"/>
              <w:right w:val="nil"/>
            </w:tcBorders>
          </w:tcPr>
          <w:p w14:paraId="046A5702" w14:textId="77777777" w:rsidR="00EA2F34" w:rsidRPr="003C5F94" w:rsidRDefault="00EA2F34" w:rsidP="00BE28D4">
            <w:pPr>
              <w:pStyle w:val="tabletext11"/>
              <w:jc w:val="right"/>
              <w:rPr>
                <w:ins w:id="9279" w:author="Author"/>
              </w:rPr>
            </w:pPr>
          </w:p>
        </w:tc>
        <w:tc>
          <w:tcPr>
            <w:tcW w:w="2040" w:type="dxa"/>
            <w:tcBorders>
              <w:top w:val="nil"/>
              <w:left w:val="nil"/>
              <w:bottom w:val="nil"/>
              <w:right w:val="single" w:sz="6" w:space="0" w:color="auto"/>
            </w:tcBorders>
            <w:hideMark/>
          </w:tcPr>
          <w:p w14:paraId="7E98A89C" w14:textId="77777777" w:rsidR="00EA2F34" w:rsidRPr="003C5F94" w:rsidRDefault="00EA2F34" w:rsidP="00BE28D4">
            <w:pPr>
              <w:pStyle w:val="tabletext11"/>
              <w:tabs>
                <w:tab w:val="decimal" w:pos="850"/>
              </w:tabs>
              <w:rPr>
                <w:ins w:id="9280" w:author="Author"/>
              </w:rPr>
            </w:pPr>
            <w:ins w:id="9281" w:author="Author">
              <w:r w:rsidRPr="003C5F94">
                <w:t>8,000 to 9,999</w:t>
              </w:r>
            </w:ins>
          </w:p>
        </w:tc>
        <w:tc>
          <w:tcPr>
            <w:tcW w:w="360" w:type="dxa"/>
          </w:tcPr>
          <w:p w14:paraId="4189746A" w14:textId="77777777" w:rsidR="00EA2F34" w:rsidRPr="003C5F94" w:rsidRDefault="00EA2F34" w:rsidP="00BE28D4">
            <w:pPr>
              <w:pStyle w:val="tabletext11"/>
              <w:jc w:val="right"/>
              <w:rPr>
                <w:ins w:id="9282" w:author="Author"/>
              </w:rPr>
            </w:pPr>
          </w:p>
        </w:tc>
        <w:tc>
          <w:tcPr>
            <w:tcW w:w="2040" w:type="dxa"/>
            <w:tcBorders>
              <w:top w:val="nil"/>
              <w:left w:val="nil"/>
              <w:bottom w:val="nil"/>
              <w:right w:val="single" w:sz="6" w:space="0" w:color="auto"/>
            </w:tcBorders>
            <w:vAlign w:val="bottom"/>
            <w:hideMark/>
          </w:tcPr>
          <w:p w14:paraId="5143D734" w14:textId="77777777" w:rsidR="00EA2F34" w:rsidRPr="003C5F94" w:rsidRDefault="00EA2F34" w:rsidP="00BE28D4">
            <w:pPr>
              <w:pStyle w:val="tabletext11"/>
              <w:tabs>
                <w:tab w:val="decimal" w:pos="801"/>
              </w:tabs>
              <w:rPr>
                <w:ins w:id="9283" w:author="Author"/>
              </w:rPr>
            </w:pPr>
            <w:ins w:id="9284" w:author="Author">
              <w:r w:rsidRPr="003C5F94">
                <w:t>0.67</w:t>
              </w:r>
            </w:ins>
          </w:p>
        </w:tc>
      </w:tr>
      <w:tr w:rsidR="00EA2F34" w:rsidRPr="003C5F94" w14:paraId="0D0B0CFB" w14:textId="77777777" w:rsidTr="00A1082D">
        <w:trPr>
          <w:trHeight w:val="190"/>
          <w:ins w:id="9285" w:author="Author"/>
        </w:trPr>
        <w:tc>
          <w:tcPr>
            <w:tcW w:w="200" w:type="dxa"/>
          </w:tcPr>
          <w:p w14:paraId="5299F117" w14:textId="77777777" w:rsidR="00EA2F34" w:rsidRPr="003C5F94" w:rsidRDefault="00EA2F34" w:rsidP="00BE28D4">
            <w:pPr>
              <w:pStyle w:val="tabletext11"/>
              <w:rPr>
                <w:ins w:id="9286" w:author="Author"/>
              </w:rPr>
            </w:pPr>
          </w:p>
        </w:tc>
        <w:tc>
          <w:tcPr>
            <w:tcW w:w="360" w:type="dxa"/>
            <w:tcBorders>
              <w:top w:val="nil"/>
              <w:left w:val="single" w:sz="6" w:space="0" w:color="auto"/>
              <w:bottom w:val="nil"/>
              <w:right w:val="nil"/>
            </w:tcBorders>
          </w:tcPr>
          <w:p w14:paraId="76C2EC99" w14:textId="77777777" w:rsidR="00EA2F34" w:rsidRPr="003C5F94" w:rsidRDefault="00EA2F34" w:rsidP="00BE28D4">
            <w:pPr>
              <w:pStyle w:val="tabletext11"/>
              <w:jc w:val="right"/>
              <w:rPr>
                <w:ins w:id="9287" w:author="Author"/>
              </w:rPr>
            </w:pPr>
          </w:p>
        </w:tc>
        <w:tc>
          <w:tcPr>
            <w:tcW w:w="2040" w:type="dxa"/>
            <w:tcBorders>
              <w:top w:val="nil"/>
              <w:left w:val="nil"/>
              <w:bottom w:val="nil"/>
              <w:right w:val="single" w:sz="6" w:space="0" w:color="auto"/>
            </w:tcBorders>
            <w:hideMark/>
          </w:tcPr>
          <w:p w14:paraId="2EFBA358" w14:textId="77777777" w:rsidR="00EA2F34" w:rsidRPr="003C5F94" w:rsidRDefault="00EA2F34" w:rsidP="00BE28D4">
            <w:pPr>
              <w:pStyle w:val="tabletext11"/>
              <w:tabs>
                <w:tab w:val="decimal" w:pos="850"/>
              </w:tabs>
              <w:rPr>
                <w:ins w:id="9288" w:author="Author"/>
              </w:rPr>
            </w:pPr>
            <w:ins w:id="9289" w:author="Author">
              <w:r w:rsidRPr="003C5F94">
                <w:t>10,000 to 11,999</w:t>
              </w:r>
            </w:ins>
          </w:p>
        </w:tc>
        <w:tc>
          <w:tcPr>
            <w:tcW w:w="360" w:type="dxa"/>
          </w:tcPr>
          <w:p w14:paraId="06B620E4" w14:textId="77777777" w:rsidR="00EA2F34" w:rsidRPr="003C5F94" w:rsidRDefault="00EA2F34" w:rsidP="00BE28D4">
            <w:pPr>
              <w:pStyle w:val="tabletext11"/>
              <w:jc w:val="right"/>
              <w:rPr>
                <w:ins w:id="9290" w:author="Author"/>
              </w:rPr>
            </w:pPr>
          </w:p>
        </w:tc>
        <w:tc>
          <w:tcPr>
            <w:tcW w:w="2040" w:type="dxa"/>
            <w:tcBorders>
              <w:top w:val="nil"/>
              <w:left w:val="nil"/>
              <w:bottom w:val="nil"/>
              <w:right w:val="single" w:sz="6" w:space="0" w:color="auto"/>
            </w:tcBorders>
            <w:vAlign w:val="bottom"/>
            <w:hideMark/>
          </w:tcPr>
          <w:p w14:paraId="14188DF8" w14:textId="77777777" w:rsidR="00EA2F34" w:rsidRPr="003C5F94" w:rsidRDefault="00EA2F34" w:rsidP="00BE28D4">
            <w:pPr>
              <w:pStyle w:val="tabletext11"/>
              <w:tabs>
                <w:tab w:val="decimal" w:pos="801"/>
              </w:tabs>
              <w:rPr>
                <w:ins w:id="9291" w:author="Author"/>
              </w:rPr>
            </w:pPr>
            <w:ins w:id="9292" w:author="Author">
              <w:r w:rsidRPr="003C5F94">
                <w:t>0.67</w:t>
              </w:r>
            </w:ins>
          </w:p>
        </w:tc>
      </w:tr>
      <w:tr w:rsidR="00EA2F34" w:rsidRPr="003C5F94" w14:paraId="7F0518EF" w14:textId="77777777" w:rsidTr="00A1082D">
        <w:trPr>
          <w:trHeight w:val="190"/>
          <w:ins w:id="9293" w:author="Author"/>
        </w:trPr>
        <w:tc>
          <w:tcPr>
            <w:tcW w:w="200" w:type="dxa"/>
          </w:tcPr>
          <w:p w14:paraId="7BFDC143" w14:textId="77777777" w:rsidR="00EA2F34" w:rsidRPr="003C5F94" w:rsidRDefault="00EA2F34" w:rsidP="00BE28D4">
            <w:pPr>
              <w:pStyle w:val="tabletext11"/>
              <w:rPr>
                <w:ins w:id="9294" w:author="Author"/>
              </w:rPr>
            </w:pPr>
          </w:p>
        </w:tc>
        <w:tc>
          <w:tcPr>
            <w:tcW w:w="360" w:type="dxa"/>
            <w:tcBorders>
              <w:top w:val="nil"/>
              <w:left w:val="single" w:sz="6" w:space="0" w:color="auto"/>
              <w:bottom w:val="nil"/>
              <w:right w:val="nil"/>
            </w:tcBorders>
          </w:tcPr>
          <w:p w14:paraId="50EC1D80" w14:textId="77777777" w:rsidR="00EA2F34" w:rsidRPr="003C5F94" w:rsidRDefault="00EA2F34" w:rsidP="00BE28D4">
            <w:pPr>
              <w:pStyle w:val="tabletext11"/>
              <w:jc w:val="right"/>
              <w:rPr>
                <w:ins w:id="9295" w:author="Author"/>
              </w:rPr>
            </w:pPr>
          </w:p>
        </w:tc>
        <w:tc>
          <w:tcPr>
            <w:tcW w:w="2040" w:type="dxa"/>
            <w:tcBorders>
              <w:top w:val="nil"/>
              <w:left w:val="nil"/>
              <w:bottom w:val="nil"/>
              <w:right w:val="single" w:sz="6" w:space="0" w:color="auto"/>
            </w:tcBorders>
            <w:hideMark/>
          </w:tcPr>
          <w:p w14:paraId="0D34A293" w14:textId="77777777" w:rsidR="00EA2F34" w:rsidRPr="003C5F94" w:rsidRDefault="00EA2F34" w:rsidP="00BE28D4">
            <w:pPr>
              <w:pStyle w:val="tabletext11"/>
              <w:tabs>
                <w:tab w:val="decimal" w:pos="850"/>
              </w:tabs>
              <w:rPr>
                <w:ins w:id="9296" w:author="Author"/>
              </w:rPr>
            </w:pPr>
            <w:ins w:id="9297" w:author="Author">
              <w:r w:rsidRPr="003C5F94">
                <w:t>12,000 to 13,999</w:t>
              </w:r>
            </w:ins>
          </w:p>
        </w:tc>
        <w:tc>
          <w:tcPr>
            <w:tcW w:w="360" w:type="dxa"/>
          </w:tcPr>
          <w:p w14:paraId="374DAA89" w14:textId="77777777" w:rsidR="00EA2F34" w:rsidRPr="003C5F94" w:rsidRDefault="00EA2F34" w:rsidP="00BE28D4">
            <w:pPr>
              <w:pStyle w:val="tabletext11"/>
              <w:jc w:val="right"/>
              <w:rPr>
                <w:ins w:id="9298" w:author="Author"/>
              </w:rPr>
            </w:pPr>
          </w:p>
        </w:tc>
        <w:tc>
          <w:tcPr>
            <w:tcW w:w="2040" w:type="dxa"/>
            <w:tcBorders>
              <w:top w:val="nil"/>
              <w:left w:val="nil"/>
              <w:bottom w:val="nil"/>
              <w:right w:val="single" w:sz="6" w:space="0" w:color="auto"/>
            </w:tcBorders>
            <w:vAlign w:val="bottom"/>
            <w:hideMark/>
          </w:tcPr>
          <w:p w14:paraId="39940809" w14:textId="77777777" w:rsidR="00EA2F34" w:rsidRPr="003C5F94" w:rsidRDefault="00EA2F34" w:rsidP="00BE28D4">
            <w:pPr>
              <w:pStyle w:val="tabletext11"/>
              <w:tabs>
                <w:tab w:val="decimal" w:pos="801"/>
              </w:tabs>
              <w:rPr>
                <w:ins w:id="9299" w:author="Author"/>
              </w:rPr>
            </w:pPr>
            <w:ins w:id="9300" w:author="Author">
              <w:r w:rsidRPr="003C5F94">
                <w:t>0.67</w:t>
              </w:r>
            </w:ins>
          </w:p>
        </w:tc>
      </w:tr>
      <w:tr w:rsidR="00EA2F34" w:rsidRPr="003C5F94" w14:paraId="5364FF16" w14:textId="77777777" w:rsidTr="00A1082D">
        <w:trPr>
          <w:trHeight w:val="190"/>
          <w:ins w:id="9301" w:author="Author"/>
        </w:trPr>
        <w:tc>
          <w:tcPr>
            <w:tcW w:w="200" w:type="dxa"/>
          </w:tcPr>
          <w:p w14:paraId="019A7699" w14:textId="77777777" w:rsidR="00EA2F34" w:rsidRPr="003C5F94" w:rsidRDefault="00EA2F34" w:rsidP="00BE28D4">
            <w:pPr>
              <w:pStyle w:val="tabletext11"/>
              <w:rPr>
                <w:ins w:id="9302" w:author="Author"/>
              </w:rPr>
            </w:pPr>
          </w:p>
        </w:tc>
        <w:tc>
          <w:tcPr>
            <w:tcW w:w="360" w:type="dxa"/>
            <w:tcBorders>
              <w:top w:val="nil"/>
              <w:left w:val="single" w:sz="6" w:space="0" w:color="auto"/>
              <w:bottom w:val="nil"/>
              <w:right w:val="nil"/>
            </w:tcBorders>
          </w:tcPr>
          <w:p w14:paraId="1DC4831B" w14:textId="77777777" w:rsidR="00EA2F34" w:rsidRPr="003C5F94" w:rsidRDefault="00EA2F34" w:rsidP="00BE28D4">
            <w:pPr>
              <w:pStyle w:val="tabletext11"/>
              <w:jc w:val="right"/>
              <w:rPr>
                <w:ins w:id="9303" w:author="Author"/>
              </w:rPr>
            </w:pPr>
          </w:p>
        </w:tc>
        <w:tc>
          <w:tcPr>
            <w:tcW w:w="2040" w:type="dxa"/>
            <w:tcBorders>
              <w:top w:val="nil"/>
              <w:left w:val="nil"/>
              <w:bottom w:val="nil"/>
              <w:right w:val="single" w:sz="6" w:space="0" w:color="auto"/>
            </w:tcBorders>
            <w:hideMark/>
          </w:tcPr>
          <w:p w14:paraId="16E66D24" w14:textId="77777777" w:rsidR="00EA2F34" w:rsidRPr="003C5F94" w:rsidRDefault="00EA2F34" w:rsidP="00BE28D4">
            <w:pPr>
              <w:pStyle w:val="tabletext11"/>
              <w:tabs>
                <w:tab w:val="decimal" w:pos="850"/>
              </w:tabs>
              <w:rPr>
                <w:ins w:id="9304" w:author="Author"/>
              </w:rPr>
            </w:pPr>
            <w:ins w:id="9305" w:author="Author">
              <w:r w:rsidRPr="003C5F94">
                <w:t>14,000 to 15,999</w:t>
              </w:r>
            </w:ins>
          </w:p>
        </w:tc>
        <w:tc>
          <w:tcPr>
            <w:tcW w:w="360" w:type="dxa"/>
          </w:tcPr>
          <w:p w14:paraId="20F5C440" w14:textId="77777777" w:rsidR="00EA2F34" w:rsidRPr="003C5F94" w:rsidRDefault="00EA2F34" w:rsidP="00BE28D4">
            <w:pPr>
              <w:pStyle w:val="tabletext11"/>
              <w:jc w:val="right"/>
              <w:rPr>
                <w:ins w:id="9306" w:author="Author"/>
              </w:rPr>
            </w:pPr>
          </w:p>
        </w:tc>
        <w:tc>
          <w:tcPr>
            <w:tcW w:w="2040" w:type="dxa"/>
            <w:tcBorders>
              <w:top w:val="nil"/>
              <w:left w:val="nil"/>
              <w:bottom w:val="nil"/>
              <w:right w:val="single" w:sz="6" w:space="0" w:color="auto"/>
            </w:tcBorders>
            <w:vAlign w:val="bottom"/>
            <w:hideMark/>
          </w:tcPr>
          <w:p w14:paraId="0F7695FF" w14:textId="77777777" w:rsidR="00EA2F34" w:rsidRPr="003C5F94" w:rsidRDefault="00EA2F34" w:rsidP="00BE28D4">
            <w:pPr>
              <w:pStyle w:val="tabletext11"/>
              <w:tabs>
                <w:tab w:val="decimal" w:pos="801"/>
              </w:tabs>
              <w:rPr>
                <w:ins w:id="9307" w:author="Author"/>
              </w:rPr>
            </w:pPr>
            <w:ins w:id="9308" w:author="Author">
              <w:r w:rsidRPr="003C5F94">
                <w:t>0.65</w:t>
              </w:r>
            </w:ins>
          </w:p>
        </w:tc>
      </w:tr>
      <w:tr w:rsidR="00EA2F34" w:rsidRPr="003C5F94" w14:paraId="1DF6C99B" w14:textId="77777777" w:rsidTr="00A1082D">
        <w:trPr>
          <w:trHeight w:val="190"/>
          <w:ins w:id="9309" w:author="Author"/>
        </w:trPr>
        <w:tc>
          <w:tcPr>
            <w:tcW w:w="200" w:type="dxa"/>
          </w:tcPr>
          <w:p w14:paraId="649ACDF6" w14:textId="77777777" w:rsidR="00EA2F34" w:rsidRPr="003C5F94" w:rsidRDefault="00EA2F34" w:rsidP="00BE28D4">
            <w:pPr>
              <w:pStyle w:val="tabletext11"/>
              <w:rPr>
                <w:ins w:id="9310" w:author="Author"/>
              </w:rPr>
            </w:pPr>
          </w:p>
        </w:tc>
        <w:tc>
          <w:tcPr>
            <w:tcW w:w="360" w:type="dxa"/>
            <w:tcBorders>
              <w:top w:val="nil"/>
              <w:left w:val="single" w:sz="6" w:space="0" w:color="auto"/>
              <w:bottom w:val="nil"/>
              <w:right w:val="nil"/>
            </w:tcBorders>
          </w:tcPr>
          <w:p w14:paraId="21DC4C28" w14:textId="77777777" w:rsidR="00EA2F34" w:rsidRPr="003C5F94" w:rsidRDefault="00EA2F34" w:rsidP="00BE28D4">
            <w:pPr>
              <w:pStyle w:val="tabletext11"/>
              <w:jc w:val="right"/>
              <w:rPr>
                <w:ins w:id="9311" w:author="Author"/>
              </w:rPr>
            </w:pPr>
          </w:p>
        </w:tc>
        <w:tc>
          <w:tcPr>
            <w:tcW w:w="2040" w:type="dxa"/>
            <w:tcBorders>
              <w:top w:val="nil"/>
              <w:left w:val="nil"/>
              <w:bottom w:val="nil"/>
              <w:right w:val="single" w:sz="6" w:space="0" w:color="auto"/>
            </w:tcBorders>
            <w:hideMark/>
          </w:tcPr>
          <w:p w14:paraId="1B6262B1" w14:textId="77777777" w:rsidR="00EA2F34" w:rsidRPr="003C5F94" w:rsidRDefault="00EA2F34" w:rsidP="00BE28D4">
            <w:pPr>
              <w:pStyle w:val="tabletext11"/>
              <w:tabs>
                <w:tab w:val="decimal" w:pos="850"/>
              </w:tabs>
              <w:rPr>
                <w:ins w:id="9312" w:author="Author"/>
              </w:rPr>
            </w:pPr>
            <w:ins w:id="9313" w:author="Author">
              <w:r w:rsidRPr="003C5F94">
                <w:t>16,000 to 17,999</w:t>
              </w:r>
            </w:ins>
          </w:p>
        </w:tc>
        <w:tc>
          <w:tcPr>
            <w:tcW w:w="360" w:type="dxa"/>
          </w:tcPr>
          <w:p w14:paraId="2870D0B5" w14:textId="77777777" w:rsidR="00EA2F34" w:rsidRPr="003C5F94" w:rsidRDefault="00EA2F34" w:rsidP="00BE28D4">
            <w:pPr>
              <w:pStyle w:val="tabletext11"/>
              <w:jc w:val="right"/>
              <w:rPr>
                <w:ins w:id="9314" w:author="Author"/>
              </w:rPr>
            </w:pPr>
          </w:p>
        </w:tc>
        <w:tc>
          <w:tcPr>
            <w:tcW w:w="2040" w:type="dxa"/>
            <w:tcBorders>
              <w:top w:val="nil"/>
              <w:left w:val="nil"/>
              <w:bottom w:val="nil"/>
              <w:right w:val="single" w:sz="6" w:space="0" w:color="auto"/>
            </w:tcBorders>
            <w:vAlign w:val="bottom"/>
            <w:hideMark/>
          </w:tcPr>
          <w:p w14:paraId="0B037045" w14:textId="77777777" w:rsidR="00EA2F34" w:rsidRPr="003C5F94" w:rsidRDefault="00EA2F34" w:rsidP="00BE28D4">
            <w:pPr>
              <w:pStyle w:val="tabletext11"/>
              <w:tabs>
                <w:tab w:val="decimal" w:pos="801"/>
              </w:tabs>
              <w:rPr>
                <w:ins w:id="9315" w:author="Author"/>
              </w:rPr>
            </w:pPr>
            <w:ins w:id="9316" w:author="Author">
              <w:r w:rsidRPr="003C5F94">
                <w:t>0.64</w:t>
              </w:r>
            </w:ins>
          </w:p>
        </w:tc>
      </w:tr>
      <w:tr w:rsidR="00EA2F34" w:rsidRPr="003C5F94" w14:paraId="504478C1" w14:textId="77777777" w:rsidTr="00A1082D">
        <w:trPr>
          <w:trHeight w:val="190"/>
          <w:ins w:id="9317" w:author="Author"/>
        </w:trPr>
        <w:tc>
          <w:tcPr>
            <w:tcW w:w="200" w:type="dxa"/>
          </w:tcPr>
          <w:p w14:paraId="1FA0FE2D" w14:textId="77777777" w:rsidR="00EA2F34" w:rsidRPr="003C5F94" w:rsidRDefault="00EA2F34" w:rsidP="00BE28D4">
            <w:pPr>
              <w:pStyle w:val="tabletext11"/>
              <w:rPr>
                <w:ins w:id="9318" w:author="Author"/>
              </w:rPr>
            </w:pPr>
          </w:p>
        </w:tc>
        <w:tc>
          <w:tcPr>
            <w:tcW w:w="360" w:type="dxa"/>
            <w:tcBorders>
              <w:top w:val="nil"/>
              <w:left w:val="single" w:sz="6" w:space="0" w:color="auto"/>
              <w:bottom w:val="nil"/>
              <w:right w:val="nil"/>
            </w:tcBorders>
          </w:tcPr>
          <w:p w14:paraId="7E43C708" w14:textId="77777777" w:rsidR="00EA2F34" w:rsidRPr="003C5F94" w:rsidRDefault="00EA2F34" w:rsidP="00BE28D4">
            <w:pPr>
              <w:pStyle w:val="tabletext11"/>
              <w:jc w:val="right"/>
              <w:rPr>
                <w:ins w:id="9319" w:author="Author"/>
              </w:rPr>
            </w:pPr>
          </w:p>
        </w:tc>
        <w:tc>
          <w:tcPr>
            <w:tcW w:w="2040" w:type="dxa"/>
            <w:tcBorders>
              <w:top w:val="nil"/>
              <w:left w:val="nil"/>
              <w:bottom w:val="nil"/>
              <w:right w:val="single" w:sz="6" w:space="0" w:color="auto"/>
            </w:tcBorders>
            <w:hideMark/>
          </w:tcPr>
          <w:p w14:paraId="09377113" w14:textId="77777777" w:rsidR="00EA2F34" w:rsidRPr="003C5F94" w:rsidRDefault="00EA2F34" w:rsidP="00BE28D4">
            <w:pPr>
              <w:pStyle w:val="tabletext11"/>
              <w:tabs>
                <w:tab w:val="decimal" w:pos="850"/>
              </w:tabs>
              <w:rPr>
                <w:ins w:id="9320" w:author="Author"/>
              </w:rPr>
            </w:pPr>
            <w:ins w:id="9321" w:author="Author">
              <w:r w:rsidRPr="003C5F94">
                <w:t>18,000 to 19,999</w:t>
              </w:r>
            </w:ins>
          </w:p>
        </w:tc>
        <w:tc>
          <w:tcPr>
            <w:tcW w:w="360" w:type="dxa"/>
          </w:tcPr>
          <w:p w14:paraId="2EF9A06C" w14:textId="77777777" w:rsidR="00EA2F34" w:rsidRPr="003C5F94" w:rsidRDefault="00EA2F34" w:rsidP="00BE28D4">
            <w:pPr>
              <w:pStyle w:val="tabletext11"/>
              <w:jc w:val="right"/>
              <w:rPr>
                <w:ins w:id="9322" w:author="Author"/>
              </w:rPr>
            </w:pPr>
          </w:p>
        </w:tc>
        <w:tc>
          <w:tcPr>
            <w:tcW w:w="2040" w:type="dxa"/>
            <w:tcBorders>
              <w:top w:val="nil"/>
              <w:left w:val="nil"/>
              <w:bottom w:val="nil"/>
              <w:right w:val="single" w:sz="6" w:space="0" w:color="auto"/>
            </w:tcBorders>
            <w:vAlign w:val="bottom"/>
            <w:hideMark/>
          </w:tcPr>
          <w:p w14:paraId="398C23C1" w14:textId="77777777" w:rsidR="00EA2F34" w:rsidRPr="003C5F94" w:rsidRDefault="00EA2F34" w:rsidP="00BE28D4">
            <w:pPr>
              <w:pStyle w:val="tabletext11"/>
              <w:tabs>
                <w:tab w:val="decimal" w:pos="801"/>
              </w:tabs>
              <w:rPr>
                <w:ins w:id="9323" w:author="Author"/>
              </w:rPr>
            </w:pPr>
            <w:ins w:id="9324" w:author="Author">
              <w:r w:rsidRPr="003C5F94">
                <w:t>0.63</w:t>
              </w:r>
            </w:ins>
          </w:p>
        </w:tc>
      </w:tr>
      <w:tr w:rsidR="00EA2F34" w:rsidRPr="003C5F94" w14:paraId="198FC3A1" w14:textId="77777777" w:rsidTr="00A1082D">
        <w:trPr>
          <w:trHeight w:val="190"/>
          <w:ins w:id="9325" w:author="Author"/>
        </w:trPr>
        <w:tc>
          <w:tcPr>
            <w:tcW w:w="200" w:type="dxa"/>
          </w:tcPr>
          <w:p w14:paraId="6DD9758D" w14:textId="77777777" w:rsidR="00EA2F34" w:rsidRPr="003C5F94" w:rsidRDefault="00EA2F34" w:rsidP="00BE28D4">
            <w:pPr>
              <w:pStyle w:val="tabletext11"/>
              <w:rPr>
                <w:ins w:id="9326" w:author="Author"/>
              </w:rPr>
            </w:pPr>
          </w:p>
        </w:tc>
        <w:tc>
          <w:tcPr>
            <w:tcW w:w="360" w:type="dxa"/>
            <w:tcBorders>
              <w:top w:val="nil"/>
              <w:left w:val="single" w:sz="6" w:space="0" w:color="auto"/>
              <w:bottom w:val="nil"/>
              <w:right w:val="nil"/>
            </w:tcBorders>
          </w:tcPr>
          <w:p w14:paraId="4A7FA293" w14:textId="77777777" w:rsidR="00EA2F34" w:rsidRPr="003C5F94" w:rsidRDefault="00EA2F34" w:rsidP="00BE28D4">
            <w:pPr>
              <w:pStyle w:val="tabletext11"/>
              <w:jc w:val="right"/>
              <w:rPr>
                <w:ins w:id="9327" w:author="Author"/>
              </w:rPr>
            </w:pPr>
          </w:p>
        </w:tc>
        <w:tc>
          <w:tcPr>
            <w:tcW w:w="2040" w:type="dxa"/>
            <w:tcBorders>
              <w:top w:val="nil"/>
              <w:left w:val="nil"/>
              <w:bottom w:val="nil"/>
              <w:right w:val="single" w:sz="6" w:space="0" w:color="auto"/>
            </w:tcBorders>
            <w:hideMark/>
          </w:tcPr>
          <w:p w14:paraId="1D8CC117" w14:textId="77777777" w:rsidR="00EA2F34" w:rsidRPr="003C5F94" w:rsidRDefault="00EA2F34" w:rsidP="00BE28D4">
            <w:pPr>
              <w:pStyle w:val="tabletext11"/>
              <w:tabs>
                <w:tab w:val="decimal" w:pos="850"/>
              </w:tabs>
              <w:rPr>
                <w:ins w:id="9328" w:author="Author"/>
              </w:rPr>
            </w:pPr>
            <w:ins w:id="9329" w:author="Author">
              <w:r w:rsidRPr="003C5F94">
                <w:t>20,000 to 24,999</w:t>
              </w:r>
            </w:ins>
          </w:p>
        </w:tc>
        <w:tc>
          <w:tcPr>
            <w:tcW w:w="360" w:type="dxa"/>
          </w:tcPr>
          <w:p w14:paraId="3BD8411C" w14:textId="77777777" w:rsidR="00EA2F34" w:rsidRPr="003C5F94" w:rsidRDefault="00EA2F34" w:rsidP="00BE28D4">
            <w:pPr>
              <w:pStyle w:val="tabletext11"/>
              <w:jc w:val="right"/>
              <w:rPr>
                <w:ins w:id="9330" w:author="Author"/>
              </w:rPr>
            </w:pPr>
          </w:p>
        </w:tc>
        <w:tc>
          <w:tcPr>
            <w:tcW w:w="2040" w:type="dxa"/>
            <w:tcBorders>
              <w:top w:val="nil"/>
              <w:left w:val="nil"/>
              <w:bottom w:val="nil"/>
              <w:right w:val="single" w:sz="6" w:space="0" w:color="auto"/>
            </w:tcBorders>
            <w:vAlign w:val="bottom"/>
            <w:hideMark/>
          </w:tcPr>
          <w:p w14:paraId="72469A06" w14:textId="77777777" w:rsidR="00EA2F34" w:rsidRPr="003C5F94" w:rsidRDefault="00EA2F34" w:rsidP="00BE28D4">
            <w:pPr>
              <w:pStyle w:val="tabletext11"/>
              <w:tabs>
                <w:tab w:val="decimal" w:pos="801"/>
              </w:tabs>
              <w:rPr>
                <w:ins w:id="9331" w:author="Author"/>
              </w:rPr>
            </w:pPr>
            <w:ins w:id="9332" w:author="Author">
              <w:r w:rsidRPr="003C5F94">
                <w:t>0.63</w:t>
              </w:r>
            </w:ins>
          </w:p>
        </w:tc>
      </w:tr>
      <w:tr w:rsidR="00EA2F34" w:rsidRPr="003C5F94" w14:paraId="70F164D7" w14:textId="77777777" w:rsidTr="00A1082D">
        <w:trPr>
          <w:trHeight w:val="190"/>
          <w:ins w:id="9333" w:author="Author"/>
        </w:trPr>
        <w:tc>
          <w:tcPr>
            <w:tcW w:w="200" w:type="dxa"/>
          </w:tcPr>
          <w:p w14:paraId="3B50BD3F" w14:textId="77777777" w:rsidR="00EA2F34" w:rsidRPr="003C5F94" w:rsidRDefault="00EA2F34" w:rsidP="00BE28D4">
            <w:pPr>
              <w:pStyle w:val="tabletext11"/>
              <w:rPr>
                <w:ins w:id="9334" w:author="Author"/>
              </w:rPr>
            </w:pPr>
          </w:p>
        </w:tc>
        <w:tc>
          <w:tcPr>
            <w:tcW w:w="360" w:type="dxa"/>
            <w:tcBorders>
              <w:top w:val="nil"/>
              <w:left w:val="single" w:sz="6" w:space="0" w:color="auto"/>
              <w:bottom w:val="nil"/>
              <w:right w:val="nil"/>
            </w:tcBorders>
          </w:tcPr>
          <w:p w14:paraId="2378F7D9" w14:textId="77777777" w:rsidR="00EA2F34" w:rsidRPr="003C5F94" w:rsidRDefault="00EA2F34" w:rsidP="00BE28D4">
            <w:pPr>
              <w:pStyle w:val="tabletext11"/>
              <w:jc w:val="right"/>
              <w:rPr>
                <w:ins w:id="9335" w:author="Author"/>
              </w:rPr>
            </w:pPr>
          </w:p>
        </w:tc>
        <w:tc>
          <w:tcPr>
            <w:tcW w:w="2040" w:type="dxa"/>
            <w:tcBorders>
              <w:top w:val="nil"/>
              <w:left w:val="nil"/>
              <w:bottom w:val="nil"/>
              <w:right w:val="single" w:sz="6" w:space="0" w:color="auto"/>
            </w:tcBorders>
            <w:hideMark/>
          </w:tcPr>
          <w:p w14:paraId="72C91120" w14:textId="77777777" w:rsidR="00EA2F34" w:rsidRPr="003C5F94" w:rsidRDefault="00EA2F34" w:rsidP="00BE28D4">
            <w:pPr>
              <w:pStyle w:val="tabletext11"/>
              <w:tabs>
                <w:tab w:val="decimal" w:pos="850"/>
              </w:tabs>
              <w:rPr>
                <w:ins w:id="9336" w:author="Author"/>
              </w:rPr>
            </w:pPr>
            <w:ins w:id="9337" w:author="Author">
              <w:r w:rsidRPr="003C5F94">
                <w:t>25,000 to 29,999</w:t>
              </w:r>
            </w:ins>
          </w:p>
        </w:tc>
        <w:tc>
          <w:tcPr>
            <w:tcW w:w="360" w:type="dxa"/>
          </w:tcPr>
          <w:p w14:paraId="26A2FBE7" w14:textId="77777777" w:rsidR="00EA2F34" w:rsidRPr="003C5F94" w:rsidRDefault="00EA2F34" w:rsidP="00BE28D4">
            <w:pPr>
              <w:pStyle w:val="tabletext11"/>
              <w:jc w:val="right"/>
              <w:rPr>
                <w:ins w:id="9338" w:author="Author"/>
              </w:rPr>
            </w:pPr>
          </w:p>
        </w:tc>
        <w:tc>
          <w:tcPr>
            <w:tcW w:w="2040" w:type="dxa"/>
            <w:tcBorders>
              <w:top w:val="nil"/>
              <w:left w:val="nil"/>
              <w:bottom w:val="nil"/>
              <w:right w:val="single" w:sz="6" w:space="0" w:color="auto"/>
            </w:tcBorders>
            <w:vAlign w:val="bottom"/>
            <w:hideMark/>
          </w:tcPr>
          <w:p w14:paraId="55A68962" w14:textId="77777777" w:rsidR="00EA2F34" w:rsidRPr="003C5F94" w:rsidRDefault="00EA2F34" w:rsidP="00BE28D4">
            <w:pPr>
              <w:pStyle w:val="tabletext11"/>
              <w:tabs>
                <w:tab w:val="decimal" w:pos="801"/>
              </w:tabs>
              <w:rPr>
                <w:ins w:id="9339" w:author="Author"/>
              </w:rPr>
            </w:pPr>
            <w:ins w:id="9340" w:author="Author">
              <w:r w:rsidRPr="003C5F94">
                <w:t>0.70</w:t>
              </w:r>
            </w:ins>
          </w:p>
        </w:tc>
      </w:tr>
      <w:tr w:rsidR="00EA2F34" w:rsidRPr="003C5F94" w14:paraId="5AFE1709" w14:textId="77777777" w:rsidTr="00A1082D">
        <w:trPr>
          <w:trHeight w:val="190"/>
          <w:ins w:id="9341" w:author="Author"/>
        </w:trPr>
        <w:tc>
          <w:tcPr>
            <w:tcW w:w="200" w:type="dxa"/>
          </w:tcPr>
          <w:p w14:paraId="77B6900D" w14:textId="77777777" w:rsidR="00EA2F34" w:rsidRPr="003C5F94" w:rsidRDefault="00EA2F34" w:rsidP="00BE28D4">
            <w:pPr>
              <w:pStyle w:val="tabletext11"/>
              <w:rPr>
                <w:ins w:id="9342" w:author="Author"/>
              </w:rPr>
            </w:pPr>
          </w:p>
        </w:tc>
        <w:tc>
          <w:tcPr>
            <w:tcW w:w="360" w:type="dxa"/>
            <w:tcBorders>
              <w:top w:val="nil"/>
              <w:left w:val="single" w:sz="6" w:space="0" w:color="auto"/>
              <w:bottom w:val="nil"/>
              <w:right w:val="nil"/>
            </w:tcBorders>
          </w:tcPr>
          <w:p w14:paraId="31C13DFB" w14:textId="77777777" w:rsidR="00EA2F34" w:rsidRPr="003C5F94" w:rsidRDefault="00EA2F34" w:rsidP="00BE28D4">
            <w:pPr>
              <w:pStyle w:val="tabletext11"/>
              <w:jc w:val="right"/>
              <w:rPr>
                <w:ins w:id="9343" w:author="Author"/>
              </w:rPr>
            </w:pPr>
          </w:p>
        </w:tc>
        <w:tc>
          <w:tcPr>
            <w:tcW w:w="2040" w:type="dxa"/>
            <w:tcBorders>
              <w:top w:val="nil"/>
              <w:left w:val="nil"/>
              <w:bottom w:val="nil"/>
              <w:right w:val="single" w:sz="6" w:space="0" w:color="auto"/>
            </w:tcBorders>
            <w:hideMark/>
          </w:tcPr>
          <w:p w14:paraId="5D739861" w14:textId="77777777" w:rsidR="00EA2F34" w:rsidRPr="003C5F94" w:rsidRDefault="00EA2F34" w:rsidP="00BE28D4">
            <w:pPr>
              <w:pStyle w:val="tabletext11"/>
              <w:tabs>
                <w:tab w:val="decimal" w:pos="850"/>
              </w:tabs>
              <w:rPr>
                <w:ins w:id="9344" w:author="Author"/>
              </w:rPr>
            </w:pPr>
            <w:ins w:id="9345" w:author="Author">
              <w:r w:rsidRPr="003C5F94">
                <w:t>30,000 to 34,999</w:t>
              </w:r>
            </w:ins>
          </w:p>
        </w:tc>
        <w:tc>
          <w:tcPr>
            <w:tcW w:w="360" w:type="dxa"/>
          </w:tcPr>
          <w:p w14:paraId="36A9A50B" w14:textId="77777777" w:rsidR="00EA2F34" w:rsidRPr="003C5F94" w:rsidRDefault="00EA2F34" w:rsidP="00BE28D4">
            <w:pPr>
              <w:pStyle w:val="tabletext11"/>
              <w:jc w:val="right"/>
              <w:rPr>
                <w:ins w:id="9346" w:author="Author"/>
              </w:rPr>
            </w:pPr>
          </w:p>
        </w:tc>
        <w:tc>
          <w:tcPr>
            <w:tcW w:w="2040" w:type="dxa"/>
            <w:tcBorders>
              <w:top w:val="nil"/>
              <w:left w:val="nil"/>
              <w:bottom w:val="nil"/>
              <w:right w:val="single" w:sz="6" w:space="0" w:color="auto"/>
            </w:tcBorders>
            <w:vAlign w:val="bottom"/>
            <w:hideMark/>
          </w:tcPr>
          <w:p w14:paraId="252D6EBD" w14:textId="77777777" w:rsidR="00EA2F34" w:rsidRPr="003C5F94" w:rsidRDefault="00EA2F34" w:rsidP="00BE28D4">
            <w:pPr>
              <w:pStyle w:val="tabletext11"/>
              <w:tabs>
                <w:tab w:val="decimal" w:pos="801"/>
              </w:tabs>
              <w:rPr>
                <w:ins w:id="9347" w:author="Author"/>
              </w:rPr>
            </w:pPr>
            <w:ins w:id="9348" w:author="Author">
              <w:r w:rsidRPr="003C5F94">
                <w:t>0.77</w:t>
              </w:r>
            </w:ins>
          </w:p>
        </w:tc>
      </w:tr>
      <w:tr w:rsidR="00EA2F34" w:rsidRPr="003C5F94" w14:paraId="67C58F1D" w14:textId="77777777" w:rsidTr="00A1082D">
        <w:trPr>
          <w:trHeight w:val="190"/>
          <w:ins w:id="9349" w:author="Author"/>
        </w:trPr>
        <w:tc>
          <w:tcPr>
            <w:tcW w:w="200" w:type="dxa"/>
          </w:tcPr>
          <w:p w14:paraId="60C68DF5" w14:textId="77777777" w:rsidR="00EA2F34" w:rsidRPr="003C5F94" w:rsidRDefault="00EA2F34" w:rsidP="00BE28D4">
            <w:pPr>
              <w:pStyle w:val="tabletext11"/>
              <w:rPr>
                <w:ins w:id="9350" w:author="Author"/>
              </w:rPr>
            </w:pPr>
          </w:p>
        </w:tc>
        <w:tc>
          <w:tcPr>
            <w:tcW w:w="360" w:type="dxa"/>
            <w:tcBorders>
              <w:top w:val="nil"/>
              <w:left w:val="single" w:sz="6" w:space="0" w:color="auto"/>
              <w:bottom w:val="nil"/>
              <w:right w:val="nil"/>
            </w:tcBorders>
          </w:tcPr>
          <w:p w14:paraId="3C40DA1A" w14:textId="77777777" w:rsidR="00EA2F34" w:rsidRPr="003C5F94" w:rsidRDefault="00EA2F34" w:rsidP="00BE28D4">
            <w:pPr>
              <w:pStyle w:val="tabletext11"/>
              <w:jc w:val="right"/>
              <w:rPr>
                <w:ins w:id="9351" w:author="Author"/>
              </w:rPr>
            </w:pPr>
          </w:p>
        </w:tc>
        <w:tc>
          <w:tcPr>
            <w:tcW w:w="2040" w:type="dxa"/>
            <w:tcBorders>
              <w:top w:val="nil"/>
              <w:left w:val="nil"/>
              <w:bottom w:val="nil"/>
              <w:right w:val="single" w:sz="6" w:space="0" w:color="auto"/>
            </w:tcBorders>
            <w:hideMark/>
          </w:tcPr>
          <w:p w14:paraId="1EFBF914" w14:textId="77777777" w:rsidR="00EA2F34" w:rsidRPr="003C5F94" w:rsidRDefault="00EA2F34" w:rsidP="00BE28D4">
            <w:pPr>
              <w:pStyle w:val="tabletext11"/>
              <w:tabs>
                <w:tab w:val="decimal" w:pos="850"/>
              </w:tabs>
              <w:rPr>
                <w:ins w:id="9352" w:author="Author"/>
              </w:rPr>
            </w:pPr>
            <w:ins w:id="9353" w:author="Author">
              <w:r w:rsidRPr="003C5F94">
                <w:t>35,000 to 39,999</w:t>
              </w:r>
            </w:ins>
          </w:p>
        </w:tc>
        <w:tc>
          <w:tcPr>
            <w:tcW w:w="360" w:type="dxa"/>
          </w:tcPr>
          <w:p w14:paraId="438F41BE" w14:textId="77777777" w:rsidR="00EA2F34" w:rsidRPr="003C5F94" w:rsidRDefault="00EA2F34" w:rsidP="00BE28D4">
            <w:pPr>
              <w:pStyle w:val="tabletext11"/>
              <w:jc w:val="right"/>
              <w:rPr>
                <w:ins w:id="9354" w:author="Author"/>
              </w:rPr>
            </w:pPr>
          </w:p>
        </w:tc>
        <w:tc>
          <w:tcPr>
            <w:tcW w:w="2040" w:type="dxa"/>
            <w:tcBorders>
              <w:top w:val="nil"/>
              <w:left w:val="nil"/>
              <w:bottom w:val="nil"/>
              <w:right w:val="single" w:sz="6" w:space="0" w:color="auto"/>
            </w:tcBorders>
            <w:vAlign w:val="bottom"/>
            <w:hideMark/>
          </w:tcPr>
          <w:p w14:paraId="69D9E8D1" w14:textId="77777777" w:rsidR="00EA2F34" w:rsidRPr="003C5F94" w:rsidRDefault="00EA2F34" w:rsidP="00BE28D4">
            <w:pPr>
              <w:pStyle w:val="tabletext11"/>
              <w:tabs>
                <w:tab w:val="decimal" w:pos="801"/>
              </w:tabs>
              <w:rPr>
                <w:ins w:id="9355" w:author="Author"/>
              </w:rPr>
            </w:pPr>
            <w:ins w:id="9356" w:author="Author">
              <w:r w:rsidRPr="003C5F94">
                <w:t>0.81</w:t>
              </w:r>
            </w:ins>
          </w:p>
        </w:tc>
      </w:tr>
      <w:tr w:rsidR="00EA2F34" w:rsidRPr="003C5F94" w14:paraId="0D948ED7" w14:textId="77777777" w:rsidTr="00A1082D">
        <w:trPr>
          <w:trHeight w:val="190"/>
          <w:ins w:id="9357" w:author="Author"/>
        </w:trPr>
        <w:tc>
          <w:tcPr>
            <w:tcW w:w="200" w:type="dxa"/>
          </w:tcPr>
          <w:p w14:paraId="211028AC" w14:textId="77777777" w:rsidR="00EA2F34" w:rsidRPr="003C5F94" w:rsidRDefault="00EA2F34" w:rsidP="00BE28D4">
            <w:pPr>
              <w:pStyle w:val="tabletext11"/>
              <w:rPr>
                <w:ins w:id="9358" w:author="Author"/>
              </w:rPr>
            </w:pPr>
          </w:p>
        </w:tc>
        <w:tc>
          <w:tcPr>
            <w:tcW w:w="360" w:type="dxa"/>
            <w:tcBorders>
              <w:top w:val="nil"/>
              <w:left w:val="single" w:sz="6" w:space="0" w:color="auto"/>
              <w:bottom w:val="nil"/>
              <w:right w:val="nil"/>
            </w:tcBorders>
          </w:tcPr>
          <w:p w14:paraId="03F51FDC" w14:textId="77777777" w:rsidR="00EA2F34" w:rsidRPr="003C5F94" w:rsidRDefault="00EA2F34" w:rsidP="00BE28D4">
            <w:pPr>
              <w:pStyle w:val="tabletext11"/>
              <w:jc w:val="right"/>
              <w:rPr>
                <w:ins w:id="9359" w:author="Author"/>
              </w:rPr>
            </w:pPr>
          </w:p>
        </w:tc>
        <w:tc>
          <w:tcPr>
            <w:tcW w:w="2040" w:type="dxa"/>
            <w:tcBorders>
              <w:top w:val="nil"/>
              <w:left w:val="nil"/>
              <w:bottom w:val="nil"/>
              <w:right w:val="single" w:sz="6" w:space="0" w:color="auto"/>
            </w:tcBorders>
            <w:hideMark/>
          </w:tcPr>
          <w:p w14:paraId="6DD3F86F" w14:textId="77777777" w:rsidR="00EA2F34" w:rsidRPr="003C5F94" w:rsidRDefault="00EA2F34" w:rsidP="00BE28D4">
            <w:pPr>
              <w:pStyle w:val="tabletext11"/>
              <w:tabs>
                <w:tab w:val="decimal" w:pos="850"/>
              </w:tabs>
              <w:rPr>
                <w:ins w:id="9360" w:author="Author"/>
              </w:rPr>
            </w:pPr>
            <w:ins w:id="9361" w:author="Author">
              <w:r w:rsidRPr="003C5F94">
                <w:t>40,000 to 44,999</w:t>
              </w:r>
            </w:ins>
          </w:p>
        </w:tc>
        <w:tc>
          <w:tcPr>
            <w:tcW w:w="360" w:type="dxa"/>
          </w:tcPr>
          <w:p w14:paraId="77EEBF65" w14:textId="77777777" w:rsidR="00EA2F34" w:rsidRPr="003C5F94" w:rsidRDefault="00EA2F34" w:rsidP="00BE28D4">
            <w:pPr>
              <w:pStyle w:val="tabletext11"/>
              <w:jc w:val="right"/>
              <w:rPr>
                <w:ins w:id="9362" w:author="Author"/>
              </w:rPr>
            </w:pPr>
          </w:p>
        </w:tc>
        <w:tc>
          <w:tcPr>
            <w:tcW w:w="2040" w:type="dxa"/>
            <w:tcBorders>
              <w:top w:val="nil"/>
              <w:left w:val="nil"/>
              <w:bottom w:val="nil"/>
              <w:right w:val="single" w:sz="6" w:space="0" w:color="auto"/>
            </w:tcBorders>
            <w:vAlign w:val="bottom"/>
            <w:hideMark/>
          </w:tcPr>
          <w:p w14:paraId="1D317650" w14:textId="77777777" w:rsidR="00EA2F34" w:rsidRPr="003C5F94" w:rsidRDefault="00EA2F34" w:rsidP="00BE28D4">
            <w:pPr>
              <w:pStyle w:val="tabletext11"/>
              <w:tabs>
                <w:tab w:val="decimal" w:pos="801"/>
              </w:tabs>
              <w:rPr>
                <w:ins w:id="9363" w:author="Author"/>
              </w:rPr>
            </w:pPr>
            <w:ins w:id="9364" w:author="Author">
              <w:r w:rsidRPr="003C5F94">
                <w:t>0.83</w:t>
              </w:r>
            </w:ins>
          </w:p>
        </w:tc>
      </w:tr>
      <w:tr w:rsidR="00EA2F34" w:rsidRPr="003C5F94" w14:paraId="252A1458" w14:textId="77777777" w:rsidTr="00A1082D">
        <w:trPr>
          <w:trHeight w:val="190"/>
          <w:ins w:id="9365" w:author="Author"/>
        </w:trPr>
        <w:tc>
          <w:tcPr>
            <w:tcW w:w="200" w:type="dxa"/>
          </w:tcPr>
          <w:p w14:paraId="1738954A" w14:textId="77777777" w:rsidR="00EA2F34" w:rsidRPr="003C5F94" w:rsidRDefault="00EA2F34" w:rsidP="00BE28D4">
            <w:pPr>
              <w:pStyle w:val="tabletext11"/>
              <w:rPr>
                <w:ins w:id="9366" w:author="Author"/>
              </w:rPr>
            </w:pPr>
          </w:p>
        </w:tc>
        <w:tc>
          <w:tcPr>
            <w:tcW w:w="360" w:type="dxa"/>
            <w:tcBorders>
              <w:top w:val="nil"/>
              <w:left w:val="single" w:sz="6" w:space="0" w:color="auto"/>
              <w:bottom w:val="nil"/>
              <w:right w:val="nil"/>
            </w:tcBorders>
          </w:tcPr>
          <w:p w14:paraId="70C400C9" w14:textId="77777777" w:rsidR="00EA2F34" w:rsidRPr="003C5F94" w:rsidRDefault="00EA2F34" w:rsidP="00BE28D4">
            <w:pPr>
              <w:pStyle w:val="tabletext11"/>
              <w:jc w:val="right"/>
              <w:rPr>
                <w:ins w:id="9367" w:author="Author"/>
              </w:rPr>
            </w:pPr>
          </w:p>
        </w:tc>
        <w:tc>
          <w:tcPr>
            <w:tcW w:w="2040" w:type="dxa"/>
            <w:tcBorders>
              <w:top w:val="nil"/>
              <w:left w:val="nil"/>
              <w:bottom w:val="nil"/>
              <w:right w:val="single" w:sz="6" w:space="0" w:color="auto"/>
            </w:tcBorders>
            <w:hideMark/>
          </w:tcPr>
          <w:p w14:paraId="2A5F151C" w14:textId="77777777" w:rsidR="00EA2F34" w:rsidRPr="003C5F94" w:rsidRDefault="00EA2F34" w:rsidP="00BE28D4">
            <w:pPr>
              <w:pStyle w:val="tabletext11"/>
              <w:tabs>
                <w:tab w:val="decimal" w:pos="850"/>
              </w:tabs>
              <w:rPr>
                <w:ins w:id="9368" w:author="Author"/>
              </w:rPr>
            </w:pPr>
            <w:ins w:id="9369" w:author="Author">
              <w:r w:rsidRPr="003C5F94">
                <w:t>45,000 to 49,999</w:t>
              </w:r>
            </w:ins>
          </w:p>
        </w:tc>
        <w:tc>
          <w:tcPr>
            <w:tcW w:w="360" w:type="dxa"/>
          </w:tcPr>
          <w:p w14:paraId="1CB990D7" w14:textId="77777777" w:rsidR="00EA2F34" w:rsidRPr="003C5F94" w:rsidRDefault="00EA2F34" w:rsidP="00BE28D4">
            <w:pPr>
              <w:pStyle w:val="tabletext11"/>
              <w:jc w:val="right"/>
              <w:rPr>
                <w:ins w:id="9370" w:author="Author"/>
              </w:rPr>
            </w:pPr>
          </w:p>
        </w:tc>
        <w:tc>
          <w:tcPr>
            <w:tcW w:w="2040" w:type="dxa"/>
            <w:tcBorders>
              <w:top w:val="nil"/>
              <w:left w:val="nil"/>
              <w:bottom w:val="nil"/>
              <w:right w:val="single" w:sz="6" w:space="0" w:color="auto"/>
            </w:tcBorders>
            <w:vAlign w:val="bottom"/>
            <w:hideMark/>
          </w:tcPr>
          <w:p w14:paraId="15F64E64" w14:textId="77777777" w:rsidR="00EA2F34" w:rsidRPr="003C5F94" w:rsidRDefault="00EA2F34" w:rsidP="00BE28D4">
            <w:pPr>
              <w:pStyle w:val="tabletext11"/>
              <w:tabs>
                <w:tab w:val="decimal" w:pos="801"/>
              </w:tabs>
              <w:rPr>
                <w:ins w:id="9371" w:author="Author"/>
              </w:rPr>
            </w:pPr>
            <w:ins w:id="9372" w:author="Author">
              <w:r w:rsidRPr="003C5F94">
                <w:t>0.86</w:t>
              </w:r>
            </w:ins>
          </w:p>
        </w:tc>
      </w:tr>
      <w:tr w:rsidR="00EA2F34" w:rsidRPr="003C5F94" w14:paraId="3FF16B1C" w14:textId="77777777" w:rsidTr="00A1082D">
        <w:trPr>
          <w:trHeight w:val="190"/>
          <w:ins w:id="9373" w:author="Author"/>
        </w:trPr>
        <w:tc>
          <w:tcPr>
            <w:tcW w:w="200" w:type="dxa"/>
          </w:tcPr>
          <w:p w14:paraId="5A5B286B" w14:textId="77777777" w:rsidR="00EA2F34" w:rsidRPr="003C5F94" w:rsidRDefault="00EA2F34" w:rsidP="00BE28D4">
            <w:pPr>
              <w:pStyle w:val="tabletext11"/>
              <w:rPr>
                <w:ins w:id="9374" w:author="Author"/>
              </w:rPr>
            </w:pPr>
          </w:p>
        </w:tc>
        <w:tc>
          <w:tcPr>
            <w:tcW w:w="360" w:type="dxa"/>
            <w:tcBorders>
              <w:top w:val="nil"/>
              <w:left w:val="single" w:sz="6" w:space="0" w:color="auto"/>
              <w:bottom w:val="nil"/>
              <w:right w:val="nil"/>
            </w:tcBorders>
          </w:tcPr>
          <w:p w14:paraId="762A7067" w14:textId="77777777" w:rsidR="00EA2F34" w:rsidRPr="003C5F94" w:rsidRDefault="00EA2F34" w:rsidP="00BE28D4">
            <w:pPr>
              <w:pStyle w:val="tabletext11"/>
              <w:jc w:val="right"/>
              <w:rPr>
                <w:ins w:id="9375" w:author="Author"/>
              </w:rPr>
            </w:pPr>
          </w:p>
        </w:tc>
        <w:tc>
          <w:tcPr>
            <w:tcW w:w="2040" w:type="dxa"/>
            <w:tcBorders>
              <w:top w:val="nil"/>
              <w:left w:val="nil"/>
              <w:bottom w:val="nil"/>
              <w:right w:val="single" w:sz="6" w:space="0" w:color="auto"/>
            </w:tcBorders>
            <w:hideMark/>
          </w:tcPr>
          <w:p w14:paraId="55270FF6" w14:textId="77777777" w:rsidR="00EA2F34" w:rsidRPr="003C5F94" w:rsidRDefault="00EA2F34" w:rsidP="00BE28D4">
            <w:pPr>
              <w:pStyle w:val="tabletext11"/>
              <w:tabs>
                <w:tab w:val="decimal" w:pos="850"/>
              </w:tabs>
              <w:rPr>
                <w:ins w:id="9376" w:author="Author"/>
              </w:rPr>
            </w:pPr>
            <w:ins w:id="9377" w:author="Author">
              <w:r w:rsidRPr="003C5F94">
                <w:t>50,000 to 54,999</w:t>
              </w:r>
            </w:ins>
          </w:p>
        </w:tc>
        <w:tc>
          <w:tcPr>
            <w:tcW w:w="360" w:type="dxa"/>
          </w:tcPr>
          <w:p w14:paraId="569C239D" w14:textId="77777777" w:rsidR="00EA2F34" w:rsidRPr="003C5F94" w:rsidRDefault="00EA2F34" w:rsidP="00BE28D4">
            <w:pPr>
              <w:pStyle w:val="tabletext11"/>
              <w:jc w:val="right"/>
              <w:rPr>
                <w:ins w:id="9378" w:author="Author"/>
              </w:rPr>
            </w:pPr>
          </w:p>
        </w:tc>
        <w:tc>
          <w:tcPr>
            <w:tcW w:w="2040" w:type="dxa"/>
            <w:tcBorders>
              <w:top w:val="nil"/>
              <w:left w:val="nil"/>
              <w:bottom w:val="nil"/>
              <w:right w:val="single" w:sz="6" w:space="0" w:color="auto"/>
            </w:tcBorders>
            <w:vAlign w:val="bottom"/>
            <w:hideMark/>
          </w:tcPr>
          <w:p w14:paraId="3F0F104F" w14:textId="77777777" w:rsidR="00EA2F34" w:rsidRPr="003C5F94" w:rsidRDefault="00EA2F34" w:rsidP="00BE28D4">
            <w:pPr>
              <w:pStyle w:val="tabletext11"/>
              <w:tabs>
                <w:tab w:val="decimal" w:pos="801"/>
              </w:tabs>
              <w:rPr>
                <w:ins w:id="9379" w:author="Author"/>
              </w:rPr>
            </w:pPr>
            <w:ins w:id="9380" w:author="Author">
              <w:r w:rsidRPr="003C5F94">
                <w:t>0.88</w:t>
              </w:r>
            </w:ins>
          </w:p>
        </w:tc>
      </w:tr>
      <w:tr w:rsidR="00EA2F34" w:rsidRPr="003C5F94" w14:paraId="615EE96B" w14:textId="77777777" w:rsidTr="00A1082D">
        <w:trPr>
          <w:trHeight w:val="190"/>
          <w:ins w:id="9381" w:author="Author"/>
        </w:trPr>
        <w:tc>
          <w:tcPr>
            <w:tcW w:w="200" w:type="dxa"/>
          </w:tcPr>
          <w:p w14:paraId="2BA6E4CB" w14:textId="77777777" w:rsidR="00EA2F34" w:rsidRPr="003C5F94" w:rsidRDefault="00EA2F34" w:rsidP="00BE28D4">
            <w:pPr>
              <w:pStyle w:val="tabletext11"/>
              <w:rPr>
                <w:ins w:id="9382" w:author="Author"/>
              </w:rPr>
            </w:pPr>
          </w:p>
        </w:tc>
        <w:tc>
          <w:tcPr>
            <w:tcW w:w="360" w:type="dxa"/>
            <w:tcBorders>
              <w:top w:val="nil"/>
              <w:left w:val="single" w:sz="6" w:space="0" w:color="auto"/>
              <w:bottom w:val="nil"/>
              <w:right w:val="nil"/>
            </w:tcBorders>
          </w:tcPr>
          <w:p w14:paraId="3CA40E7F" w14:textId="77777777" w:rsidR="00EA2F34" w:rsidRPr="003C5F94" w:rsidRDefault="00EA2F34" w:rsidP="00BE28D4">
            <w:pPr>
              <w:pStyle w:val="tabletext11"/>
              <w:jc w:val="right"/>
              <w:rPr>
                <w:ins w:id="9383" w:author="Author"/>
              </w:rPr>
            </w:pPr>
          </w:p>
        </w:tc>
        <w:tc>
          <w:tcPr>
            <w:tcW w:w="2040" w:type="dxa"/>
            <w:tcBorders>
              <w:top w:val="nil"/>
              <w:left w:val="nil"/>
              <w:bottom w:val="nil"/>
              <w:right w:val="single" w:sz="6" w:space="0" w:color="auto"/>
            </w:tcBorders>
            <w:hideMark/>
          </w:tcPr>
          <w:p w14:paraId="7CCCF44D" w14:textId="77777777" w:rsidR="00EA2F34" w:rsidRPr="003C5F94" w:rsidRDefault="00EA2F34" w:rsidP="00BE28D4">
            <w:pPr>
              <w:pStyle w:val="tabletext11"/>
              <w:tabs>
                <w:tab w:val="decimal" w:pos="850"/>
              </w:tabs>
              <w:rPr>
                <w:ins w:id="9384" w:author="Author"/>
              </w:rPr>
            </w:pPr>
            <w:ins w:id="9385" w:author="Author">
              <w:r w:rsidRPr="003C5F94">
                <w:t>55,000 to 64,999</w:t>
              </w:r>
            </w:ins>
          </w:p>
        </w:tc>
        <w:tc>
          <w:tcPr>
            <w:tcW w:w="360" w:type="dxa"/>
          </w:tcPr>
          <w:p w14:paraId="5DC529D4" w14:textId="77777777" w:rsidR="00EA2F34" w:rsidRPr="003C5F94" w:rsidRDefault="00EA2F34" w:rsidP="00BE28D4">
            <w:pPr>
              <w:pStyle w:val="tabletext11"/>
              <w:jc w:val="right"/>
              <w:rPr>
                <w:ins w:id="9386" w:author="Author"/>
              </w:rPr>
            </w:pPr>
          </w:p>
        </w:tc>
        <w:tc>
          <w:tcPr>
            <w:tcW w:w="2040" w:type="dxa"/>
            <w:tcBorders>
              <w:top w:val="nil"/>
              <w:left w:val="nil"/>
              <w:bottom w:val="nil"/>
              <w:right w:val="single" w:sz="6" w:space="0" w:color="auto"/>
            </w:tcBorders>
            <w:vAlign w:val="bottom"/>
            <w:hideMark/>
          </w:tcPr>
          <w:p w14:paraId="6FE28D98" w14:textId="77777777" w:rsidR="00EA2F34" w:rsidRPr="003C5F94" w:rsidRDefault="00EA2F34" w:rsidP="00BE28D4">
            <w:pPr>
              <w:pStyle w:val="tabletext11"/>
              <w:tabs>
                <w:tab w:val="decimal" w:pos="801"/>
              </w:tabs>
              <w:rPr>
                <w:ins w:id="9387" w:author="Author"/>
              </w:rPr>
            </w:pPr>
            <w:ins w:id="9388" w:author="Author">
              <w:r w:rsidRPr="003C5F94">
                <w:t>0.91</w:t>
              </w:r>
            </w:ins>
          </w:p>
        </w:tc>
      </w:tr>
      <w:tr w:rsidR="00EA2F34" w:rsidRPr="003C5F94" w14:paraId="0CAB6361" w14:textId="77777777" w:rsidTr="00A1082D">
        <w:trPr>
          <w:trHeight w:val="190"/>
          <w:ins w:id="9389" w:author="Author"/>
        </w:trPr>
        <w:tc>
          <w:tcPr>
            <w:tcW w:w="200" w:type="dxa"/>
          </w:tcPr>
          <w:p w14:paraId="112D889D" w14:textId="77777777" w:rsidR="00EA2F34" w:rsidRPr="003C5F94" w:rsidRDefault="00EA2F34" w:rsidP="00BE28D4">
            <w:pPr>
              <w:pStyle w:val="tabletext11"/>
              <w:rPr>
                <w:ins w:id="9390" w:author="Author"/>
              </w:rPr>
            </w:pPr>
          </w:p>
        </w:tc>
        <w:tc>
          <w:tcPr>
            <w:tcW w:w="360" w:type="dxa"/>
            <w:tcBorders>
              <w:top w:val="nil"/>
              <w:left w:val="single" w:sz="6" w:space="0" w:color="auto"/>
              <w:bottom w:val="nil"/>
              <w:right w:val="nil"/>
            </w:tcBorders>
          </w:tcPr>
          <w:p w14:paraId="1ADEA13D" w14:textId="77777777" w:rsidR="00EA2F34" w:rsidRPr="003C5F94" w:rsidRDefault="00EA2F34" w:rsidP="00BE28D4">
            <w:pPr>
              <w:pStyle w:val="tabletext11"/>
              <w:jc w:val="right"/>
              <w:rPr>
                <w:ins w:id="9391" w:author="Author"/>
              </w:rPr>
            </w:pPr>
          </w:p>
        </w:tc>
        <w:tc>
          <w:tcPr>
            <w:tcW w:w="2040" w:type="dxa"/>
            <w:tcBorders>
              <w:top w:val="nil"/>
              <w:left w:val="nil"/>
              <w:bottom w:val="nil"/>
              <w:right w:val="single" w:sz="6" w:space="0" w:color="auto"/>
            </w:tcBorders>
            <w:hideMark/>
          </w:tcPr>
          <w:p w14:paraId="69DC6F75" w14:textId="77777777" w:rsidR="00EA2F34" w:rsidRPr="003C5F94" w:rsidRDefault="00EA2F34" w:rsidP="00BE28D4">
            <w:pPr>
              <w:pStyle w:val="tabletext11"/>
              <w:tabs>
                <w:tab w:val="decimal" w:pos="850"/>
              </w:tabs>
              <w:rPr>
                <w:ins w:id="9392" w:author="Author"/>
              </w:rPr>
            </w:pPr>
            <w:ins w:id="9393" w:author="Author">
              <w:r w:rsidRPr="003C5F94">
                <w:t>65,000 to 74,999</w:t>
              </w:r>
            </w:ins>
          </w:p>
        </w:tc>
        <w:tc>
          <w:tcPr>
            <w:tcW w:w="360" w:type="dxa"/>
          </w:tcPr>
          <w:p w14:paraId="48ACD496" w14:textId="77777777" w:rsidR="00EA2F34" w:rsidRPr="003C5F94" w:rsidRDefault="00EA2F34" w:rsidP="00BE28D4">
            <w:pPr>
              <w:pStyle w:val="tabletext11"/>
              <w:jc w:val="right"/>
              <w:rPr>
                <w:ins w:id="9394" w:author="Author"/>
              </w:rPr>
            </w:pPr>
          </w:p>
        </w:tc>
        <w:tc>
          <w:tcPr>
            <w:tcW w:w="2040" w:type="dxa"/>
            <w:tcBorders>
              <w:top w:val="nil"/>
              <w:left w:val="nil"/>
              <w:bottom w:val="nil"/>
              <w:right w:val="single" w:sz="6" w:space="0" w:color="auto"/>
            </w:tcBorders>
            <w:vAlign w:val="bottom"/>
            <w:hideMark/>
          </w:tcPr>
          <w:p w14:paraId="29646CB7" w14:textId="77777777" w:rsidR="00EA2F34" w:rsidRPr="003C5F94" w:rsidRDefault="00EA2F34" w:rsidP="00BE28D4">
            <w:pPr>
              <w:pStyle w:val="tabletext11"/>
              <w:tabs>
                <w:tab w:val="decimal" w:pos="801"/>
              </w:tabs>
              <w:rPr>
                <w:ins w:id="9395" w:author="Author"/>
              </w:rPr>
            </w:pPr>
            <w:ins w:id="9396" w:author="Author">
              <w:r w:rsidRPr="003C5F94">
                <w:t>0.95</w:t>
              </w:r>
            </w:ins>
          </w:p>
        </w:tc>
      </w:tr>
      <w:tr w:rsidR="00EA2F34" w:rsidRPr="003C5F94" w14:paraId="3E957977" w14:textId="77777777" w:rsidTr="00A1082D">
        <w:trPr>
          <w:trHeight w:val="190"/>
          <w:ins w:id="9397" w:author="Author"/>
        </w:trPr>
        <w:tc>
          <w:tcPr>
            <w:tcW w:w="200" w:type="dxa"/>
          </w:tcPr>
          <w:p w14:paraId="26102AE0" w14:textId="77777777" w:rsidR="00EA2F34" w:rsidRPr="003C5F94" w:rsidRDefault="00EA2F34" w:rsidP="00BE28D4">
            <w:pPr>
              <w:pStyle w:val="tabletext11"/>
              <w:rPr>
                <w:ins w:id="9398" w:author="Author"/>
              </w:rPr>
            </w:pPr>
          </w:p>
        </w:tc>
        <w:tc>
          <w:tcPr>
            <w:tcW w:w="360" w:type="dxa"/>
            <w:tcBorders>
              <w:top w:val="nil"/>
              <w:left w:val="single" w:sz="6" w:space="0" w:color="auto"/>
              <w:bottom w:val="nil"/>
              <w:right w:val="nil"/>
            </w:tcBorders>
          </w:tcPr>
          <w:p w14:paraId="55499469" w14:textId="77777777" w:rsidR="00EA2F34" w:rsidRPr="003C5F94" w:rsidRDefault="00EA2F34" w:rsidP="00BE28D4">
            <w:pPr>
              <w:pStyle w:val="tabletext11"/>
              <w:jc w:val="right"/>
              <w:rPr>
                <w:ins w:id="9399" w:author="Author"/>
              </w:rPr>
            </w:pPr>
          </w:p>
        </w:tc>
        <w:tc>
          <w:tcPr>
            <w:tcW w:w="2040" w:type="dxa"/>
            <w:tcBorders>
              <w:top w:val="nil"/>
              <w:left w:val="nil"/>
              <w:bottom w:val="nil"/>
              <w:right w:val="single" w:sz="6" w:space="0" w:color="auto"/>
            </w:tcBorders>
            <w:hideMark/>
          </w:tcPr>
          <w:p w14:paraId="02CF7377" w14:textId="77777777" w:rsidR="00EA2F34" w:rsidRPr="003C5F94" w:rsidRDefault="00EA2F34" w:rsidP="00BE28D4">
            <w:pPr>
              <w:pStyle w:val="tabletext11"/>
              <w:tabs>
                <w:tab w:val="decimal" w:pos="850"/>
              </w:tabs>
              <w:rPr>
                <w:ins w:id="9400" w:author="Author"/>
              </w:rPr>
            </w:pPr>
            <w:ins w:id="9401" w:author="Author">
              <w:r w:rsidRPr="003C5F94">
                <w:t>75,000 to 84,999</w:t>
              </w:r>
            </w:ins>
          </w:p>
        </w:tc>
        <w:tc>
          <w:tcPr>
            <w:tcW w:w="360" w:type="dxa"/>
          </w:tcPr>
          <w:p w14:paraId="6B8D3E3F" w14:textId="77777777" w:rsidR="00EA2F34" w:rsidRPr="003C5F94" w:rsidRDefault="00EA2F34" w:rsidP="00BE28D4">
            <w:pPr>
              <w:pStyle w:val="tabletext11"/>
              <w:jc w:val="right"/>
              <w:rPr>
                <w:ins w:id="9402" w:author="Author"/>
              </w:rPr>
            </w:pPr>
          </w:p>
        </w:tc>
        <w:tc>
          <w:tcPr>
            <w:tcW w:w="2040" w:type="dxa"/>
            <w:tcBorders>
              <w:top w:val="nil"/>
              <w:left w:val="nil"/>
              <w:bottom w:val="nil"/>
              <w:right w:val="single" w:sz="6" w:space="0" w:color="auto"/>
            </w:tcBorders>
            <w:vAlign w:val="bottom"/>
            <w:hideMark/>
          </w:tcPr>
          <w:p w14:paraId="2499E290" w14:textId="77777777" w:rsidR="00EA2F34" w:rsidRPr="003C5F94" w:rsidRDefault="00EA2F34" w:rsidP="00BE28D4">
            <w:pPr>
              <w:pStyle w:val="tabletext11"/>
              <w:tabs>
                <w:tab w:val="decimal" w:pos="801"/>
              </w:tabs>
              <w:rPr>
                <w:ins w:id="9403" w:author="Author"/>
              </w:rPr>
            </w:pPr>
            <w:ins w:id="9404" w:author="Author">
              <w:r w:rsidRPr="003C5F94">
                <w:t>0.99</w:t>
              </w:r>
            </w:ins>
          </w:p>
        </w:tc>
      </w:tr>
      <w:tr w:rsidR="00EA2F34" w:rsidRPr="003C5F94" w14:paraId="5B6CE5C7" w14:textId="77777777" w:rsidTr="00A1082D">
        <w:trPr>
          <w:trHeight w:val="190"/>
          <w:ins w:id="9405" w:author="Author"/>
        </w:trPr>
        <w:tc>
          <w:tcPr>
            <w:tcW w:w="200" w:type="dxa"/>
          </w:tcPr>
          <w:p w14:paraId="0761AB31" w14:textId="77777777" w:rsidR="00EA2F34" w:rsidRPr="003C5F94" w:rsidRDefault="00EA2F34" w:rsidP="00BE28D4">
            <w:pPr>
              <w:pStyle w:val="tabletext11"/>
              <w:rPr>
                <w:ins w:id="9406" w:author="Author"/>
              </w:rPr>
            </w:pPr>
          </w:p>
        </w:tc>
        <w:tc>
          <w:tcPr>
            <w:tcW w:w="360" w:type="dxa"/>
            <w:tcBorders>
              <w:top w:val="nil"/>
              <w:left w:val="single" w:sz="6" w:space="0" w:color="auto"/>
              <w:bottom w:val="nil"/>
              <w:right w:val="nil"/>
            </w:tcBorders>
          </w:tcPr>
          <w:p w14:paraId="48F12BED" w14:textId="77777777" w:rsidR="00EA2F34" w:rsidRPr="003C5F94" w:rsidRDefault="00EA2F34" w:rsidP="00BE28D4">
            <w:pPr>
              <w:pStyle w:val="tabletext11"/>
              <w:jc w:val="right"/>
              <w:rPr>
                <w:ins w:id="9407" w:author="Author"/>
              </w:rPr>
            </w:pPr>
          </w:p>
        </w:tc>
        <w:tc>
          <w:tcPr>
            <w:tcW w:w="2040" w:type="dxa"/>
            <w:tcBorders>
              <w:top w:val="nil"/>
              <w:left w:val="nil"/>
              <w:bottom w:val="nil"/>
              <w:right w:val="single" w:sz="6" w:space="0" w:color="auto"/>
            </w:tcBorders>
            <w:hideMark/>
          </w:tcPr>
          <w:p w14:paraId="672EF49E" w14:textId="77777777" w:rsidR="00EA2F34" w:rsidRPr="003C5F94" w:rsidRDefault="00EA2F34" w:rsidP="00BE28D4">
            <w:pPr>
              <w:pStyle w:val="tabletext11"/>
              <w:tabs>
                <w:tab w:val="decimal" w:pos="850"/>
              </w:tabs>
              <w:rPr>
                <w:ins w:id="9408" w:author="Author"/>
              </w:rPr>
            </w:pPr>
            <w:ins w:id="9409" w:author="Author">
              <w:r w:rsidRPr="003C5F94">
                <w:t>85,000 to 99,999</w:t>
              </w:r>
            </w:ins>
          </w:p>
        </w:tc>
        <w:tc>
          <w:tcPr>
            <w:tcW w:w="360" w:type="dxa"/>
          </w:tcPr>
          <w:p w14:paraId="0F6B4338" w14:textId="77777777" w:rsidR="00EA2F34" w:rsidRPr="003C5F94" w:rsidRDefault="00EA2F34" w:rsidP="00BE28D4">
            <w:pPr>
              <w:pStyle w:val="tabletext11"/>
              <w:jc w:val="right"/>
              <w:rPr>
                <w:ins w:id="9410" w:author="Author"/>
              </w:rPr>
            </w:pPr>
          </w:p>
        </w:tc>
        <w:tc>
          <w:tcPr>
            <w:tcW w:w="2040" w:type="dxa"/>
            <w:tcBorders>
              <w:top w:val="nil"/>
              <w:left w:val="nil"/>
              <w:bottom w:val="nil"/>
              <w:right w:val="single" w:sz="6" w:space="0" w:color="auto"/>
            </w:tcBorders>
            <w:vAlign w:val="bottom"/>
            <w:hideMark/>
          </w:tcPr>
          <w:p w14:paraId="20FE6B73" w14:textId="77777777" w:rsidR="00EA2F34" w:rsidRPr="003C5F94" w:rsidRDefault="00EA2F34" w:rsidP="00BE28D4">
            <w:pPr>
              <w:pStyle w:val="tabletext11"/>
              <w:tabs>
                <w:tab w:val="decimal" w:pos="801"/>
              </w:tabs>
              <w:rPr>
                <w:ins w:id="9411" w:author="Author"/>
              </w:rPr>
            </w:pPr>
            <w:ins w:id="9412" w:author="Author">
              <w:r w:rsidRPr="003C5F94">
                <w:t>1.03</w:t>
              </w:r>
            </w:ins>
          </w:p>
        </w:tc>
      </w:tr>
      <w:tr w:rsidR="00EA2F34" w:rsidRPr="003C5F94" w14:paraId="6F8CFD4B" w14:textId="77777777" w:rsidTr="00A1082D">
        <w:trPr>
          <w:trHeight w:val="190"/>
          <w:ins w:id="9413" w:author="Author"/>
        </w:trPr>
        <w:tc>
          <w:tcPr>
            <w:tcW w:w="200" w:type="dxa"/>
          </w:tcPr>
          <w:p w14:paraId="7BB7FCAC" w14:textId="77777777" w:rsidR="00EA2F34" w:rsidRPr="003C5F94" w:rsidRDefault="00EA2F34" w:rsidP="00BE28D4">
            <w:pPr>
              <w:pStyle w:val="tabletext11"/>
              <w:rPr>
                <w:ins w:id="9414" w:author="Author"/>
              </w:rPr>
            </w:pPr>
          </w:p>
        </w:tc>
        <w:tc>
          <w:tcPr>
            <w:tcW w:w="360" w:type="dxa"/>
            <w:tcBorders>
              <w:top w:val="nil"/>
              <w:left w:val="single" w:sz="6" w:space="0" w:color="auto"/>
              <w:bottom w:val="nil"/>
              <w:right w:val="nil"/>
            </w:tcBorders>
          </w:tcPr>
          <w:p w14:paraId="5C655C93" w14:textId="77777777" w:rsidR="00EA2F34" w:rsidRPr="003C5F94" w:rsidRDefault="00EA2F34" w:rsidP="00BE28D4">
            <w:pPr>
              <w:pStyle w:val="tabletext11"/>
              <w:jc w:val="right"/>
              <w:rPr>
                <w:ins w:id="9415" w:author="Author"/>
              </w:rPr>
            </w:pPr>
          </w:p>
        </w:tc>
        <w:tc>
          <w:tcPr>
            <w:tcW w:w="2040" w:type="dxa"/>
            <w:tcBorders>
              <w:top w:val="nil"/>
              <w:left w:val="nil"/>
              <w:bottom w:val="nil"/>
              <w:right w:val="single" w:sz="6" w:space="0" w:color="auto"/>
            </w:tcBorders>
            <w:hideMark/>
          </w:tcPr>
          <w:p w14:paraId="379D6A9D" w14:textId="77777777" w:rsidR="00EA2F34" w:rsidRPr="003C5F94" w:rsidRDefault="00EA2F34" w:rsidP="00BE28D4">
            <w:pPr>
              <w:pStyle w:val="tabletext11"/>
              <w:tabs>
                <w:tab w:val="decimal" w:pos="850"/>
              </w:tabs>
              <w:rPr>
                <w:ins w:id="9416" w:author="Author"/>
              </w:rPr>
            </w:pPr>
            <w:ins w:id="9417" w:author="Author">
              <w:r w:rsidRPr="003C5F94">
                <w:t>100,000 to 114,999</w:t>
              </w:r>
            </w:ins>
          </w:p>
        </w:tc>
        <w:tc>
          <w:tcPr>
            <w:tcW w:w="360" w:type="dxa"/>
          </w:tcPr>
          <w:p w14:paraId="2D0FE280" w14:textId="77777777" w:rsidR="00EA2F34" w:rsidRPr="003C5F94" w:rsidRDefault="00EA2F34" w:rsidP="00BE28D4">
            <w:pPr>
              <w:pStyle w:val="tabletext11"/>
              <w:jc w:val="right"/>
              <w:rPr>
                <w:ins w:id="9418" w:author="Author"/>
              </w:rPr>
            </w:pPr>
          </w:p>
        </w:tc>
        <w:tc>
          <w:tcPr>
            <w:tcW w:w="2040" w:type="dxa"/>
            <w:tcBorders>
              <w:top w:val="nil"/>
              <w:left w:val="nil"/>
              <w:bottom w:val="nil"/>
              <w:right w:val="single" w:sz="6" w:space="0" w:color="auto"/>
            </w:tcBorders>
            <w:vAlign w:val="bottom"/>
            <w:hideMark/>
          </w:tcPr>
          <w:p w14:paraId="55711DB1" w14:textId="77777777" w:rsidR="00EA2F34" w:rsidRPr="003C5F94" w:rsidRDefault="00EA2F34" w:rsidP="00BE28D4">
            <w:pPr>
              <w:pStyle w:val="tabletext11"/>
              <w:tabs>
                <w:tab w:val="decimal" w:pos="801"/>
              </w:tabs>
              <w:rPr>
                <w:ins w:id="9419" w:author="Author"/>
              </w:rPr>
            </w:pPr>
            <w:ins w:id="9420" w:author="Author">
              <w:r w:rsidRPr="003C5F94">
                <w:t>1.07</w:t>
              </w:r>
            </w:ins>
          </w:p>
        </w:tc>
      </w:tr>
      <w:tr w:rsidR="00EA2F34" w:rsidRPr="003C5F94" w14:paraId="15B2A177" w14:textId="77777777" w:rsidTr="00A1082D">
        <w:trPr>
          <w:trHeight w:val="190"/>
          <w:ins w:id="9421" w:author="Author"/>
        </w:trPr>
        <w:tc>
          <w:tcPr>
            <w:tcW w:w="200" w:type="dxa"/>
          </w:tcPr>
          <w:p w14:paraId="0EDE18F7" w14:textId="77777777" w:rsidR="00EA2F34" w:rsidRPr="003C5F94" w:rsidRDefault="00EA2F34" w:rsidP="00BE28D4">
            <w:pPr>
              <w:pStyle w:val="tabletext11"/>
              <w:rPr>
                <w:ins w:id="9422" w:author="Author"/>
              </w:rPr>
            </w:pPr>
          </w:p>
        </w:tc>
        <w:tc>
          <w:tcPr>
            <w:tcW w:w="360" w:type="dxa"/>
            <w:tcBorders>
              <w:top w:val="nil"/>
              <w:left w:val="single" w:sz="6" w:space="0" w:color="auto"/>
              <w:bottom w:val="nil"/>
              <w:right w:val="nil"/>
            </w:tcBorders>
          </w:tcPr>
          <w:p w14:paraId="797072CD" w14:textId="77777777" w:rsidR="00EA2F34" w:rsidRPr="003C5F94" w:rsidRDefault="00EA2F34" w:rsidP="00BE28D4">
            <w:pPr>
              <w:pStyle w:val="tabletext11"/>
              <w:jc w:val="right"/>
              <w:rPr>
                <w:ins w:id="9423" w:author="Author"/>
              </w:rPr>
            </w:pPr>
          </w:p>
        </w:tc>
        <w:tc>
          <w:tcPr>
            <w:tcW w:w="2040" w:type="dxa"/>
            <w:tcBorders>
              <w:top w:val="nil"/>
              <w:left w:val="nil"/>
              <w:bottom w:val="nil"/>
              <w:right w:val="single" w:sz="6" w:space="0" w:color="auto"/>
            </w:tcBorders>
            <w:hideMark/>
          </w:tcPr>
          <w:p w14:paraId="69F10FB7" w14:textId="77777777" w:rsidR="00EA2F34" w:rsidRPr="003C5F94" w:rsidRDefault="00EA2F34" w:rsidP="00BE28D4">
            <w:pPr>
              <w:pStyle w:val="tabletext11"/>
              <w:tabs>
                <w:tab w:val="decimal" w:pos="850"/>
              </w:tabs>
              <w:rPr>
                <w:ins w:id="9424" w:author="Author"/>
              </w:rPr>
            </w:pPr>
            <w:ins w:id="9425" w:author="Author">
              <w:r w:rsidRPr="003C5F94">
                <w:t>115,000 to 129,999</w:t>
              </w:r>
            </w:ins>
          </w:p>
        </w:tc>
        <w:tc>
          <w:tcPr>
            <w:tcW w:w="360" w:type="dxa"/>
          </w:tcPr>
          <w:p w14:paraId="5FF4D963" w14:textId="77777777" w:rsidR="00EA2F34" w:rsidRPr="003C5F94" w:rsidRDefault="00EA2F34" w:rsidP="00BE28D4">
            <w:pPr>
              <w:pStyle w:val="tabletext11"/>
              <w:jc w:val="right"/>
              <w:rPr>
                <w:ins w:id="9426" w:author="Author"/>
              </w:rPr>
            </w:pPr>
          </w:p>
        </w:tc>
        <w:tc>
          <w:tcPr>
            <w:tcW w:w="2040" w:type="dxa"/>
            <w:tcBorders>
              <w:top w:val="nil"/>
              <w:left w:val="nil"/>
              <w:bottom w:val="nil"/>
              <w:right w:val="single" w:sz="6" w:space="0" w:color="auto"/>
            </w:tcBorders>
            <w:vAlign w:val="bottom"/>
            <w:hideMark/>
          </w:tcPr>
          <w:p w14:paraId="4F44991C" w14:textId="77777777" w:rsidR="00EA2F34" w:rsidRPr="003C5F94" w:rsidRDefault="00EA2F34" w:rsidP="00BE28D4">
            <w:pPr>
              <w:pStyle w:val="tabletext11"/>
              <w:tabs>
                <w:tab w:val="decimal" w:pos="801"/>
              </w:tabs>
              <w:rPr>
                <w:ins w:id="9427" w:author="Author"/>
              </w:rPr>
            </w:pPr>
            <w:ins w:id="9428" w:author="Author">
              <w:r w:rsidRPr="003C5F94">
                <w:t>1.11</w:t>
              </w:r>
            </w:ins>
          </w:p>
        </w:tc>
      </w:tr>
      <w:tr w:rsidR="00EA2F34" w:rsidRPr="003C5F94" w14:paraId="7277B005" w14:textId="77777777" w:rsidTr="00A1082D">
        <w:trPr>
          <w:trHeight w:val="190"/>
          <w:ins w:id="9429" w:author="Author"/>
        </w:trPr>
        <w:tc>
          <w:tcPr>
            <w:tcW w:w="200" w:type="dxa"/>
          </w:tcPr>
          <w:p w14:paraId="00E900FD" w14:textId="77777777" w:rsidR="00EA2F34" w:rsidRPr="003C5F94" w:rsidRDefault="00EA2F34" w:rsidP="00BE28D4">
            <w:pPr>
              <w:pStyle w:val="tabletext11"/>
              <w:rPr>
                <w:ins w:id="9430" w:author="Author"/>
              </w:rPr>
            </w:pPr>
          </w:p>
        </w:tc>
        <w:tc>
          <w:tcPr>
            <w:tcW w:w="360" w:type="dxa"/>
            <w:tcBorders>
              <w:top w:val="nil"/>
              <w:left w:val="single" w:sz="6" w:space="0" w:color="auto"/>
              <w:bottom w:val="nil"/>
              <w:right w:val="nil"/>
            </w:tcBorders>
          </w:tcPr>
          <w:p w14:paraId="05D7AA94" w14:textId="77777777" w:rsidR="00EA2F34" w:rsidRPr="003C5F94" w:rsidRDefault="00EA2F34" w:rsidP="00BE28D4">
            <w:pPr>
              <w:pStyle w:val="tabletext11"/>
              <w:jc w:val="right"/>
              <w:rPr>
                <w:ins w:id="9431" w:author="Author"/>
              </w:rPr>
            </w:pPr>
          </w:p>
        </w:tc>
        <w:tc>
          <w:tcPr>
            <w:tcW w:w="2040" w:type="dxa"/>
            <w:tcBorders>
              <w:top w:val="nil"/>
              <w:left w:val="nil"/>
              <w:bottom w:val="nil"/>
              <w:right w:val="single" w:sz="6" w:space="0" w:color="auto"/>
            </w:tcBorders>
            <w:hideMark/>
          </w:tcPr>
          <w:p w14:paraId="3DB799E1" w14:textId="77777777" w:rsidR="00EA2F34" w:rsidRPr="003C5F94" w:rsidRDefault="00EA2F34" w:rsidP="00BE28D4">
            <w:pPr>
              <w:pStyle w:val="tabletext11"/>
              <w:tabs>
                <w:tab w:val="decimal" w:pos="850"/>
              </w:tabs>
              <w:rPr>
                <w:ins w:id="9432" w:author="Author"/>
              </w:rPr>
            </w:pPr>
            <w:ins w:id="9433" w:author="Author">
              <w:r w:rsidRPr="003C5F94">
                <w:t>130,000 to 149,999</w:t>
              </w:r>
            </w:ins>
          </w:p>
        </w:tc>
        <w:tc>
          <w:tcPr>
            <w:tcW w:w="360" w:type="dxa"/>
          </w:tcPr>
          <w:p w14:paraId="47970EDC" w14:textId="77777777" w:rsidR="00EA2F34" w:rsidRPr="003C5F94" w:rsidRDefault="00EA2F34" w:rsidP="00BE28D4">
            <w:pPr>
              <w:pStyle w:val="tabletext11"/>
              <w:jc w:val="right"/>
              <w:rPr>
                <w:ins w:id="9434" w:author="Author"/>
              </w:rPr>
            </w:pPr>
          </w:p>
        </w:tc>
        <w:tc>
          <w:tcPr>
            <w:tcW w:w="2040" w:type="dxa"/>
            <w:tcBorders>
              <w:top w:val="nil"/>
              <w:left w:val="nil"/>
              <w:bottom w:val="nil"/>
              <w:right w:val="single" w:sz="6" w:space="0" w:color="auto"/>
            </w:tcBorders>
            <w:vAlign w:val="bottom"/>
            <w:hideMark/>
          </w:tcPr>
          <w:p w14:paraId="0921D867" w14:textId="77777777" w:rsidR="00EA2F34" w:rsidRPr="003C5F94" w:rsidRDefault="00EA2F34" w:rsidP="00BE28D4">
            <w:pPr>
              <w:pStyle w:val="tabletext11"/>
              <w:tabs>
                <w:tab w:val="decimal" w:pos="801"/>
              </w:tabs>
              <w:rPr>
                <w:ins w:id="9435" w:author="Author"/>
              </w:rPr>
            </w:pPr>
            <w:ins w:id="9436" w:author="Author">
              <w:r w:rsidRPr="003C5F94">
                <w:t>1.15</w:t>
              </w:r>
            </w:ins>
          </w:p>
        </w:tc>
      </w:tr>
      <w:tr w:rsidR="00EA2F34" w:rsidRPr="003C5F94" w14:paraId="147C345F" w14:textId="77777777" w:rsidTr="00A1082D">
        <w:trPr>
          <w:trHeight w:val="190"/>
          <w:ins w:id="9437" w:author="Author"/>
        </w:trPr>
        <w:tc>
          <w:tcPr>
            <w:tcW w:w="200" w:type="dxa"/>
          </w:tcPr>
          <w:p w14:paraId="74A8B064" w14:textId="77777777" w:rsidR="00EA2F34" w:rsidRPr="003C5F94" w:rsidRDefault="00EA2F34" w:rsidP="00BE28D4">
            <w:pPr>
              <w:pStyle w:val="tabletext11"/>
              <w:rPr>
                <w:ins w:id="9438" w:author="Author"/>
              </w:rPr>
            </w:pPr>
          </w:p>
        </w:tc>
        <w:tc>
          <w:tcPr>
            <w:tcW w:w="360" w:type="dxa"/>
            <w:tcBorders>
              <w:top w:val="nil"/>
              <w:left w:val="single" w:sz="6" w:space="0" w:color="auto"/>
              <w:bottom w:val="nil"/>
              <w:right w:val="nil"/>
            </w:tcBorders>
          </w:tcPr>
          <w:p w14:paraId="0683E0D8" w14:textId="77777777" w:rsidR="00EA2F34" w:rsidRPr="003C5F94" w:rsidRDefault="00EA2F34" w:rsidP="00BE28D4">
            <w:pPr>
              <w:pStyle w:val="tabletext11"/>
              <w:jc w:val="right"/>
              <w:rPr>
                <w:ins w:id="9439" w:author="Author"/>
              </w:rPr>
            </w:pPr>
          </w:p>
        </w:tc>
        <w:tc>
          <w:tcPr>
            <w:tcW w:w="2040" w:type="dxa"/>
            <w:tcBorders>
              <w:top w:val="nil"/>
              <w:left w:val="nil"/>
              <w:bottom w:val="nil"/>
              <w:right w:val="single" w:sz="6" w:space="0" w:color="auto"/>
            </w:tcBorders>
            <w:hideMark/>
          </w:tcPr>
          <w:p w14:paraId="0C558355" w14:textId="77777777" w:rsidR="00EA2F34" w:rsidRPr="003C5F94" w:rsidRDefault="00EA2F34" w:rsidP="00BE28D4">
            <w:pPr>
              <w:pStyle w:val="tabletext11"/>
              <w:tabs>
                <w:tab w:val="decimal" w:pos="850"/>
              </w:tabs>
              <w:rPr>
                <w:ins w:id="9440" w:author="Author"/>
              </w:rPr>
            </w:pPr>
            <w:ins w:id="9441" w:author="Author">
              <w:r w:rsidRPr="003C5F94">
                <w:t>150,000 to 174,999</w:t>
              </w:r>
            </w:ins>
          </w:p>
        </w:tc>
        <w:tc>
          <w:tcPr>
            <w:tcW w:w="360" w:type="dxa"/>
          </w:tcPr>
          <w:p w14:paraId="479C0495" w14:textId="77777777" w:rsidR="00EA2F34" w:rsidRPr="003C5F94" w:rsidRDefault="00EA2F34" w:rsidP="00BE28D4">
            <w:pPr>
              <w:pStyle w:val="tabletext11"/>
              <w:jc w:val="right"/>
              <w:rPr>
                <w:ins w:id="9442" w:author="Author"/>
              </w:rPr>
            </w:pPr>
          </w:p>
        </w:tc>
        <w:tc>
          <w:tcPr>
            <w:tcW w:w="2040" w:type="dxa"/>
            <w:tcBorders>
              <w:top w:val="nil"/>
              <w:left w:val="nil"/>
              <w:bottom w:val="nil"/>
              <w:right w:val="single" w:sz="6" w:space="0" w:color="auto"/>
            </w:tcBorders>
            <w:vAlign w:val="bottom"/>
            <w:hideMark/>
          </w:tcPr>
          <w:p w14:paraId="4768A484" w14:textId="77777777" w:rsidR="00EA2F34" w:rsidRPr="003C5F94" w:rsidRDefault="00EA2F34" w:rsidP="00BE28D4">
            <w:pPr>
              <w:pStyle w:val="tabletext11"/>
              <w:tabs>
                <w:tab w:val="decimal" w:pos="801"/>
              </w:tabs>
              <w:rPr>
                <w:ins w:id="9443" w:author="Author"/>
              </w:rPr>
            </w:pPr>
            <w:ins w:id="9444" w:author="Author">
              <w:r w:rsidRPr="003C5F94">
                <w:t>1.19</w:t>
              </w:r>
            </w:ins>
          </w:p>
        </w:tc>
      </w:tr>
      <w:tr w:rsidR="00EA2F34" w:rsidRPr="003C5F94" w14:paraId="322E969E" w14:textId="77777777" w:rsidTr="00A1082D">
        <w:trPr>
          <w:trHeight w:val="190"/>
          <w:ins w:id="9445" w:author="Author"/>
        </w:trPr>
        <w:tc>
          <w:tcPr>
            <w:tcW w:w="200" w:type="dxa"/>
          </w:tcPr>
          <w:p w14:paraId="7BF1E0DF" w14:textId="77777777" w:rsidR="00EA2F34" w:rsidRPr="003C5F94" w:rsidRDefault="00EA2F34" w:rsidP="00BE28D4">
            <w:pPr>
              <w:pStyle w:val="tabletext11"/>
              <w:rPr>
                <w:ins w:id="9446" w:author="Author"/>
              </w:rPr>
            </w:pPr>
          </w:p>
        </w:tc>
        <w:tc>
          <w:tcPr>
            <w:tcW w:w="360" w:type="dxa"/>
            <w:tcBorders>
              <w:top w:val="nil"/>
              <w:left w:val="single" w:sz="6" w:space="0" w:color="auto"/>
              <w:bottom w:val="nil"/>
              <w:right w:val="nil"/>
            </w:tcBorders>
          </w:tcPr>
          <w:p w14:paraId="094CCC57" w14:textId="77777777" w:rsidR="00EA2F34" w:rsidRPr="003C5F94" w:rsidRDefault="00EA2F34" w:rsidP="00BE28D4">
            <w:pPr>
              <w:pStyle w:val="tabletext11"/>
              <w:jc w:val="right"/>
              <w:rPr>
                <w:ins w:id="9447" w:author="Author"/>
              </w:rPr>
            </w:pPr>
          </w:p>
        </w:tc>
        <w:tc>
          <w:tcPr>
            <w:tcW w:w="2040" w:type="dxa"/>
            <w:tcBorders>
              <w:top w:val="nil"/>
              <w:left w:val="nil"/>
              <w:bottom w:val="nil"/>
              <w:right w:val="single" w:sz="6" w:space="0" w:color="auto"/>
            </w:tcBorders>
            <w:hideMark/>
          </w:tcPr>
          <w:p w14:paraId="6247ECDC" w14:textId="77777777" w:rsidR="00EA2F34" w:rsidRPr="003C5F94" w:rsidRDefault="00EA2F34" w:rsidP="00BE28D4">
            <w:pPr>
              <w:pStyle w:val="tabletext11"/>
              <w:tabs>
                <w:tab w:val="decimal" w:pos="850"/>
              </w:tabs>
              <w:rPr>
                <w:ins w:id="9448" w:author="Author"/>
              </w:rPr>
            </w:pPr>
            <w:ins w:id="9449" w:author="Author">
              <w:r w:rsidRPr="003C5F94">
                <w:t>175,000 to 199,999</w:t>
              </w:r>
            </w:ins>
          </w:p>
        </w:tc>
        <w:tc>
          <w:tcPr>
            <w:tcW w:w="360" w:type="dxa"/>
          </w:tcPr>
          <w:p w14:paraId="7C56AA28" w14:textId="77777777" w:rsidR="00EA2F34" w:rsidRPr="003C5F94" w:rsidRDefault="00EA2F34" w:rsidP="00BE28D4">
            <w:pPr>
              <w:pStyle w:val="tabletext11"/>
              <w:jc w:val="right"/>
              <w:rPr>
                <w:ins w:id="9450" w:author="Author"/>
              </w:rPr>
            </w:pPr>
          </w:p>
        </w:tc>
        <w:tc>
          <w:tcPr>
            <w:tcW w:w="2040" w:type="dxa"/>
            <w:tcBorders>
              <w:top w:val="nil"/>
              <w:left w:val="nil"/>
              <w:bottom w:val="nil"/>
              <w:right w:val="single" w:sz="6" w:space="0" w:color="auto"/>
            </w:tcBorders>
            <w:vAlign w:val="bottom"/>
            <w:hideMark/>
          </w:tcPr>
          <w:p w14:paraId="23CAB280" w14:textId="77777777" w:rsidR="00EA2F34" w:rsidRPr="003C5F94" w:rsidRDefault="00EA2F34" w:rsidP="00BE28D4">
            <w:pPr>
              <w:pStyle w:val="tabletext11"/>
              <w:tabs>
                <w:tab w:val="decimal" w:pos="801"/>
              </w:tabs>
              <w:rPr>
                <w:ins w:id="9451" w:author="Author"/>
              </w:rPr>
            </w:pPr>
            <w:ins w:id="9452" w:author="Author">
              <w:r w:rsidRPr="003C5F94">
                <w:t>1.24</w:t>
              </w:r>
            </w:ins>
          </w:p>
        </w:tc>
      </w:tr>
      <w:tr w:rsidR="00EA2F34" w:rsidRPr="003C5F94" w14:paraId="1A7E6998" w14:textId="77777777" w:rsidTr="00A1082D">
        <w:trPr>
          <w:trHeight w:val="190"/>
          <w:ins w:id="9453" w:author="Author"/>
        </w:trPr>
        <w:tc>
          <w:tcPr>
            <w:tcW w:w="200" w:type="dxa"/>
          </w:tcPr>
          <w:p w14:paraId="4054F521" w14:textId="77777777" w:rsidR="00EA2F34" w:rsidRPr="003C5F94" w:rsidRDefault="00EA2F34" w:rsidP="00BE28D4">
            <w:pPr>
              <w:pStyle w:val="tabletext11"/>
              <w:rPr>
                <w:ins w:id="9454" w:author="Author"/>
              </w:rPr>
            </w:pPr>
          </w:p>
        </w:tc>
        <w:tc>
          <w:tcPr>
            <w:tcW w:w="360" w:type="dxa"/>
            <w:tcBorders>
              <w:top w:val="nil"/>
              <w:left w:val="single" w:sz="6" w:space="0" w:color="auto"/>
              <w:bottom w:val="nil"/>
              <w:right w:val="nil"/>
            </w:tcBorders>
          </w:tcPr>
          <w:p w14:paraId="164CC2A4" w14:textId="77777777" w:rsidR="00EA2F34" w:rsidRPr="003C5F94" w:rsidRDefault="00EA2F34" w:rsidP="00BE28D4">
            <w:pPr>
              <w:pStyle w:val="tabletext11"/>
              <w:jc w:val="right"/>
              <w:rPr>
                <w:ins w:id="9455" w:author="Author"/>
              </w:rPr>
            </w:pPr>
          </w:p>
        </w:tc>
        <w:tc>
          <w:tcPr>
            <w:tcW w:w="2040" w:type="dxa"/>
            <w:tcBorders>
              <w:top w:val="nil"/>
              <w:left w:val="nil"/>
              <w:bottom w:val="nil"/>
              <w:right w:val="single" w:sz="6" w:space="0" w:color="auto"/>
            </w:tcBorders>
            <w:hideMark/>
          </w:tcPr>
          <w:p w14:paraId="19D3C447" w14:textId="77777777" w:rsidR="00EA2F34" w:rsidRPr="003C5F94" w:rsidRDefault="00EA2F34" w:rsidP="00BE28D4">
            <w:pPr>
              <w:pStyle w:val="tabletext11"/>
              <w:tabs>
                <w:tab w:val="decimal" w:pos="850"/>
              </w:tabs>
              <w:rPr>
                <w:ins w:id="9456" w:author="Author"/>
              </w:rPr>
            </w:pPr>
            <w:ins w:id="9457" w:author="Author">
              <w:r w:rsidRPr="003C5F94">
                <w:t>200,000 to 229,999</w:t>
              </w:r>
            </w:ins>
          </w:p>
        </w:tc>
        <w:tc>
          <w:tcPr>
            <w:tcW w:w="360" w:type="dxa"/>
          </w:tcPr>
          <w:p w14:paraId="6C1DA232" w14:textId="77777777" w:rsidR="00EA2F34" w:rsidRPr="003C5F94" w:rsidRDefault="00EA2F34" w:rsidP="00BE28D4">
            <w:pPr>
              <w:pStyle w:val="tabletext11"/>
              <w:jc w:val="right"/>
              <w:rPr>
                <w:ins w:id="9458" w:author="Author"/>
              </w:rPr>
            </w:pPr>
          </w:p>
        </w:tc>
        <w:tc>
          <w:tcPr>
            <w:tcW w:w="2040" w:type="dxa"/>
            <w:tcBorders>
              <w:top w:val="nil"/>
              <w:left w:val="nil"/>
              <w:bottom w:val="nil"/>
              <w:right w:val="single" w:sz="6" w:space="0" w:color="auto"/>
            </w:tcBorders>
            <w:vAlign w:val="bottom"/>
            <w:hideMark/>
          </w:tcPr>
          <w:p w14:paraId="47E4402A" w14:textId="77777777" w:rsidR="00EA2F34" w:rsidRPr="003C5F94" w:rsidRDefault="00EA2F34" w:rsidP="00BE28D4">
            <w:pPr>
              <w:pStyle w:val="tabletext11"/>
              <w:tabs>
                <w:tab w:val="decimal" w:pos="801"/>
              </w:tabs>
              <w:rPr>
                <w:ins w:id="9459" w:author="Author"/>
              </w:rPr>
            </w:pPr>
            <w:ins w:id="9460" w:author="Author">
              <w:r w:rsidRPr="003C5F94">
                <w:t>1.29</w:t>
              </w:r>
            </w:ins>
          </w:p>
        </w:tc>
      </w:tr>
      <w:tr w:rsidR="00EA2F34" w:rsidRPr="003C5F94" w14:paraId="42759128" w14:textId="77777777" w:rsidTr="00A1082D">
        <w:trPr>
          <w:trHeight w:val="190"/>
          <w:ins w:id="9461" w:author="Author"/>
        </w:trPr>
        <w:tc>
          <w:tcPr>
            <w:tcW w:w="200" w:type="dxa"/>
          </w:tcPr>
          <w:p w14:paraId="7EA5B9FE" w14:textId="77777777" w:rsidR="00EA2F34" w:rsidRPr="003C5F94" w:rsidRDefault="00EA2F34" w:rsidP="00BE28D4">
            <w:pPr>
              <w:pStyle w:val="tabletext11"/>
              <w:rPr>
                <w:ins w:id="9462" w:author="Author"/>
              </w:rPr>
            </w:pPr>
          </w:p>
        </w:tc>
        <w:tc>
          <w:tcPr>
            <w:tcW w:w="360" w:type="dxa"/>
            <w:tcBorders>
              <w:top w:val="nil"/>
              <w:left w:val="single" w:sz="6" w:space="0" w:color="auto"/>
              <w:bottom w:val="nil"/>
              <w:right w:val="nil"/>
            </w:tcBorders>
          </w:tcPr>
          <w:p w14:paraId="36DD33F2" w14:textId="77777777" w:rsidR="00EA2F34" w:rsidRPr="003C5F94" w:rsidRDefault="00EA2F34" w:rsidP="00BE28D4">
            <w:pPr>
              <w:pStyle w:val="tabletext11"/>
              <w:jc w:val="right"/>
              <w:rPr>
                <w:ins w:id="9463" w:author="Author"/>
              </w:rPr>
            </w:pPr>
          </w:p>
        </w:tc>
        <w:tc>
          <w:tcPr>
            <w:tcW w:w="2040" w:type="dxa"/>
            <w:tcBorders>
              <w:top w:val="nil"/>
              <w:left w:val="nil"/>
              <w:bottom w:val="nil"/>
              <w:right w:val="single" w:sz="6" w:space="0" w:color="auto"/>
            </w:tcBorders>
            <w:hideMark/>
          </w:tcPr>
          <w:p w14:paraId="5F1E8954" w14:textId="77777777" w:rsidR="00EA2F34" w:rsidRPr="003C5F94" w:rsidRDefault="00EA2F34" w:rsidP="00BE28D4">
            <w:pPr>
              <w:pStyle w:val="tabletext11"/>
              <w:tabs>
                <w:tab w:val="decimal" w:pos="850"/>
              </w:tabs>
              <w:rPr>
                <w:ins w:id="9464" w:author="Author"/>
              </w:rPr>
            </w:pPr>
            <w:ins w:id="9465" w:author="Author">
              <w:r w:rsidRPr="003C5F94">
                <w:t>230,000 to 259,999</w:t>
              </w:r>
            </w:ins>
          </w:p>
        </w:tc>
        <w:tc>
          <w:tcPr>
            <w:tcW w:w="360" w:type="dxa"/>
          </w:tcPr>
          <w:p w14:paraId="3187411F" w14:textId="77777777" w:rsidR="00EA2F34" w:rsidRPr="003C5F94" w:rsidRDefault="00EA2F34" w:rsidP="00BE28D4">
            <w:pPr>
              <w:pStyle w:val="tabletext11"/>
              <w:jc w:val="right"/>
              <w:rPr>
                <w:ins w:id="9466" w:author="Author"/>
              </w:rPr>
            </w:pPr>
          </w:p>
        </w:tc>
        <w:tc>
          <w:tcPr>
            <w:tcW w:w="2040" w:type="dxa"/>
            <w:tcBorders>
              <w:top w:val="nil"/>
              <w:left w:val="nil"/>
              <w:bottom w:val="nil"/>
              <w:right w:val="single" w:sz="6" w:space="0" w:color="auto"/>
            </w:tcBorders>
            <w:vAlign w:val="bottom"/>
            <w:hideMark/>
          </w:tcPr>
          <w:p w14:paraId="2CDA016E" w14:textId="77777777" w:rsidR="00EA2F34" w:rsidRPr="003C5F94" w:rsidRDefault="00EA2F34" w:rsidP="00BE28D4">
            <w:pPr>
              <w:pStyle w:val="tabletext11"/>
              <w:tabs>
                <w:tab w:val="decimal" w:pos="801"/>
              </w:tabs>
              <w:rPr>
                <w:ins w:id="9467" w:author="Author"/>
              </w:rPr>
            </w:pPr>
            <w:ins w:id="9468" w:author="Author">
              <w:r w:rsidRPr="003C5F94">
                <w:t>1.34</w:t>
              </w:r>
            </w:ins>
          </w:p>
        </w:tc>
      </w:tr>
      <w:tr w:rsidR="00EA2F34" w:rsidRPr="003C5F94" w14:paraId="2BB408EA" w14:textId="77777777" w:rsidTr="00A1082D">
        <w:trPr>
          <w:trHeight w:val="190"/>
          <w:ins w:id="9469" w:author="Author"/>
        </w:trPr>
        <w:tc>
          <w:tcPr>
            <w:tcW w:w="200" w:type="dxa"/>
          </w:tcPr>
          <w:p w14:paraId="334E8E37" w14:textId="77777777" w:rsidR="00EA2F34" w:rsidRPr="003C5F94" w:rsidRDefault="00EA2F34" w:rsidP="00BE28D4">
            <w:pPr>
              <w:pStyle w:val="tabletext11"/>
              <w:rPr>
                <w:ins w:id="9470" w:author="Author"/>
              </w:rPr>
            </w:pPr>
          </w:p>
        </w:tc>
        <w:tc>
          <w:tcPr>
            <w:tcW w:w="360" w:type="dxa"/>
            <w:tcBorders>
              <w:top w:val="nil"/>
              <w:left w:val="single" w:sz="6" w:space="0" w:color="auto"/>
              <w:bottom w:val="nil"/>
              <w:right w:val="nil"/>
            </w:tcBorders>
          </w:tcPr>
          <w:p w14:paraId="67B28FEC" w14:textId="77777777" w:rsidR="00EA2F34" w:rsidRPr="003C5F94" w:rsidRDefault="00EA2F34" w:rsidP="00BE28D4">
            <w:pPr>
              <w:pStyle w:val="tabletext11"/>
              <w:jc w:val="right"/>
              <w:rPr>
                <w:ins w:id="9471" w:author="Author"/>
              </w:rPr>
            </w:pPr>
          </w:p>
        </w:tc>
        <w:tc>
          <w:tcPr>
            <w:tcW w:w="2040" w:type="dxa"/>
            <w:tcBorders>
              <w:top w:val="nil"/>
              <w:left w:val="nil"/>
              <w:bottom w:val="nil"/>
              <w:right w:val="single" w:sz="6" w:space="0" w:color="auto"/>
            </w:tcBorders>
            <w:hideMark/>
          </w:tcPr>
          <w:p w14:paraId="48483690" w14:textId="77777777" w:rsidR="00EA2F34" w:rsidRPr="003C5F94" w:rsidRDefault="00EA2F34" w:rsidP="00BE28D4">
            <w:pPr>
              <w:pStyle w:val="tabletext11"/>
              <w:tabs>
                <w:tab w:val="decimal" w:pos="850"/>
              </w:tabs>
              <w:rPr>
                <w:ins w:id="9472" w:author="Author"/>
              </w:rPr>
            </w:pPr>
            <w:ins w:id="9473" w:author="Author">
              <w:r w:rsidRPr="003C5F94">
                <w:t>260,000 to 299,999</w:t>
              </w:r>
            </w:ins>
          </w:p>
        </w:tc>
        <w:tc>
          <w:tcPr>
            <w:tcW w:w="360" w:type="dxa"/>
          </w:tcPr>
          <w:p w14:paraId="15620663" w14:textId="77777777" w:rsidR="00EA2F34" w:rsidRPr="003C5F94" w:rsidRDefault="00EA2F34" w:rsidP="00BE28D4">
            <w:pPr>
              <w:pStyle w:val="tabletext11"/>
              <w:jc w:val="right"/>
              <w:rPr>
                <w:ins w:id="9474" w:author="Author"/>
              </w:rPr>
            </w:pPr>
          </w:p>
        </w:tc>
        <w:tc>
          <w:tcPr>
            <w:tcW w:w="2040" w:type="dxa"/>
            <w:tcBorders>
              <w:top w:val="nil"/>
              <w:left w:val="nil"/>
              <w:bottom w:val="nil"/>
              <w:right w:val="single" w:sz="6" w:space="0" w:color="auto"/>
            </w:tcBorders>
            <w:vAlign w:val="bottom"/>
            <w:hideMark/>
          </w:tcPr>
          <w:p w14:paraId="6C9BAFCC" w14:textId="77777777" w:rsidR="00EA2F34" w:rsidRPr="003C5F94" w:rsidRDefault="00EA2F34" w:rsidP="00BE28D4">
            <w:pPr>
              <w:pStyle w:val="tabletext11"/>
              <w:tabs>
                <w:tab w:val="decimal" w:pos="801"/>
              </w:tabs>
              <w:rPr>
                <w:ins w:id="9475" w:author="Author"/>
              </w:rPr>
            </w:pPr>
            <w:ins w:id="9476" w:author="Author">
              <w:r w:rsidRPr="003C5F94">
                <w:t>1.39</w:t>
              </w:r>
            </w:ins>
          </w:p>
        </w:tc>
      </w:tr>
      <w:tr w:rsidR="00EA2F34" w:rsidRPr="003C5F94" w14:paraId="39933285" w14:textId="77777777" w:rsidTr="00A1082D">
        <w:trPr>
          <w:trHeight w:val="190"/>
          <w:ins w:id="9477" w:author="Author"/>
        </w:trPr>
        <w:tc>
          <w:tcPr>
            <w:tcW w:w="200" w:type="dxa"/>
          </w:tcPr>
          <w:p w14:paraId="34C6D0C0" w14:textId="77777777" w:rsidR="00EA2F34" w:rsidRPr="003C5F94" w:rsidRDefault="00EA2F34" w:rsidP="00BE28D4">
            <w:pPr>
              <w:pStyle w:val="tabletext11"/>
              <w:rPr>
                <w:ins w:id="9478" w:author="Author"/>
              </w:rPr>
            </w:pPr>
          </w:p>
        </w:tc>
        <w:tc>
          <w:tcPr>
            <w:tcW w:w="360" w:type="dxa"/>
            <w:tcBorders>
              <w:top w:val="nil"/>
              <w:left w:val="single" w:sz="6" w:space="0" w:color="auto"/>
              <w:bottom w:val="nil"/>
              <w:right w:val="nil"/>
            </w:tcBorders>
          </w:tcPr>
          <w:p w14:paraId="4A432420" w14:textId="77777777" w:rsidR="00EA2F34" w:rsidRPr="003C5F94" w:rsidRDefault="00EA2F34" w:rsidP="00BE28D4">
            <w:pPr>
              <w:pStyle w:val="tabletext11"/>
              <w:jc w:val="right"/>
              <w:rPr>
                <w:ins w:id="9479" w:author="Author"/>
              </w:rPr>
            </w:pPr>
          </w:p>
        </w:tc>
        <w:tc>
          <w:tcPr>
            <w:tcW w:w="2040" w:type="dxa"/>
            <w:tcBorders>
              <w:top w:val="nil"/>
              <w:left w:val="nil"/>
              <w:bottom w:val="nil"/>
              <w:right w:val="single" w:sz="6" w:space="0" w:color="auto"/>
            </w:tcBorders>
            <w:hideMark/>
          </w:tcPr>
          <w:p w14:paraId="0CCDB951" w14:textId="77777777" w:rsidR="00EA2F34" w:rsidRPr="003C5F94" w:rsidRDefault="00EA2F34" w:rsidP="00BE28D4">
            <w:pPr>
              <w:pStyle w:val="tabletext11"/>
              <w:tabs>
                <w:tab w:val="decimal" w:pos="850"/>
              </w:tabs>
              <w:rPr>
                <w:ins w:id="9480" w:author="Author"/>
              </w:rPr>
            </w:pPr>
            <w:ins w:id="9481" w:author="Author">
              <w:r w:rsidRPr="003C5F94">
                <w:t>300,000 to 349,999</w:t>
              </w:r>
            </w:ins>
          </w:p>
        </w:tc>
        <w:tc>
          <w:tcPr>
            <w:tcW w:w="360" w:type="dxa"/>
          </w:tcPr>
          <w:p w14:paraId="4B4B1C29" w14:textId="77777777" w:rsidR="00EA2F34" w:rsidRPr="003C5F94" w:rsidRDefault="00EA2F34" w:rsidP="00BE28D4">
            <w:pPr>
              <w:pStyle w:val="tabletext11"/>
              <w:jc w:val="right"/>
              <w:rPr>
                <w:ins w:id="9482" w:author="Author"/>
              </w:rPr>
            </w:pPr>
          </w:p>
        </w:tc>
        <w:tc>
          <w:tcPr>
            <w:tcW w:w="2040" w:type="dxa"/>
            <w:tcBorders>
              <w:top w:val="nil"/>
              <w:left w:val="nil"/>
              <w:bottom w:val="nil"/>
              <w:right w:val="single" w:sz="6" w:space="0" w:color="auto"/>
            </w:tcBorders>
            <w:vAlign w:val="bottom"/>
            <w:hideMark/>
          </w:tcPr>
          <w:p w14:paraId="1B843287" w14:textId="77777777" w:rsidR="00EA2F34" w:rsidRPr="003C5F94" w:rsidRDefault="00EA2F34" w:rsidP="00BE28D4">
            <w:pPr>
              <w:pStyle w:val="tabletext11"/>
              <w:tabs>
                <w:tab w:val="decimal" w:pos="801"/>
              </w:tabs>
              <w:rPr>
                <w:ins w:id="9483" w:author="Author"/>
              </w:rPr>
            </w:pPr>
            <w:ins w:id="9484" w:author="Author">
              <w:r w:rsidRPr="003C5F94">
                <w:t>1.44</w:t>
              </w:r>
            </w:ins>
          </w:p>
        </w:tc>
      </w:tr>
      <w:tr w:rsidR="00EA2F34" w:rsidRPr="003C5F94" w14:paraId="5F0DBF0B" w14:textId="77777777" w:rsidTr="00A1082D">
        <w:trPr>
          <w:trHeight w:val="190"/>
          <w:ins w:id="9485" w:author="Author"/>
        </w:trPr>
        <w:tc>
          <w:tcPr>
            <w:tcW w:w="200" w:type="dxa"/>
          </w:tcPr>
          <w:p w14:paraId="5F05EB1C" w14:textId="77777777" w:rsidR="00EA2F34" w:rsidRPr="003C5F94" w:rsidRDefault="00EA2F34" w:rsidP="00BE28D4">
            <w:pPr>
              <w:pStyle w:val="tabletext11"/>
              <w:rPr>
                <w:ins w:id="9486" w:author="Author"/>
              </w:rPr>
            </w:pPr>
          </w:p>
        </w:tc>
        <w:tc>
          <w:tcPr>
            <w:tcW w:w="360" w:type="dxa"/>
            <w:tcBorders>
              <w:top w:val="nil"/>
              <w:left w:val="single" w:sz="6" w:space="0" w:color="auto"/>
              <w:bottom w:val="nil"/>
              <w:right w:val="nil"/>
            </w:tcBorders>
          </w:tcPr>
          <w:p w14:paraId="0119865D" w14:textId="77777777" w:rsidR="00EA2F34" w:rsidRPr="003C5F94" w:rsidRDefault="00EA2F34" w:rsidP="00BE28D4">
            <w:pPr>
              <w:pStyle w:val="tabletext11"/>
              <w:jc w:val="right"/>
              <w:rPr>
                <w:ins w:id="9487" w:author="Author"/>
              </w:rPr>
            </w:pPr>
          </w:p>
        </w:tc>
        <w:tc>
          <w:tcPr>
            <w:tcW w:w="2040" w:type="dxa"/>
            <w:tcBorders>
              <w:top w:val="nil"/>
              <w:left w:val="nil"/>
              <w:bottom w:val="nil"/>
              <w:right w:val="single" w:sz="6" w:space="0" w:color="auto"/>
            </w:tcBorders>
            <w:hideMark/>
          </w:tcPr>
          <w:p w14:paraId="4B44548F" w14:textId="77777777" w:rsidR="00EA2F34" w:rsidRPr="003C5F94" w:rsidRDefault="00EA2F34" w:rsidP="00BE28D4">
            <w:pPr>
              <w:pStyle w:val="tabletext11"/>
              <w:tabs>
                <w:tab w:val="decimal" w:pos="850"/>
              </w:tabs>
              <w:rPr>
                <w:ins w:id="9488" w:author="Author"/>
              </w:rPr>
            </w:pPr>
            <w:ins w:id="9489" w:author="Author">
              <w:r w:rsidRPr="003C5F94">
                <w:t>350,000 to 399,999</w:t>
              </w:r>
            </w:ins>
          </w:p>
        </w:tc>
        <w:tc>
          <w:tcPr>
            <w:tcW w:w="360" w:type="dxa"/>
          </w:tcPr>
          <w:p w14:paraId="176CC353" w14:textId="77777777" w:rsidR="00EA2F34" w:rsidRPr="003C5F94" w:rsidRDefault="00EA2F34" w:rsidP="00BE28D4">
            <w:pPr>
              <w:pStyle w:val="tabletext11"/>
              <w:jc w:val="right"/>
              <w:rPr>
                <w:ins w:id="9490" w:author="Author"/>
              </w:rPr>
            </w:pPr>
          </w:p>
        </w:tc>
        <w:tc>
          <w:tcPr>
            <w:tcW w:w="2040" w:type="dxa"/>
            <w:tcBorders>
              <w:top w:val="nil"/>
              <w:left w:val="nil"/>
              <w:bottom w:val="nil"/>
              <w:right w:val="single" w:sz="6" w:space="0" w:color="auto"/>
            </w:tcBorders>
            <w:vAlign w:val="bottom"/>
            <w:hideMark/>
          </w:tcPr>
          <w:p w14:paraId="428E1022" w14:textId="77777777" w:rsidR="00EA2F34" w:rsidRPr="003C5F94" w:rsidRDefault="00EA2F34" w:rsidP="00BE28D4">
            <w:pPr>
              <w:pStyle w:val="tabletext11"/>
              <w:tabs>
                <w:tab w:val="decimal" w:pos="801"/>
              </w:tabs>
              <w:rPr>
                <w:ins w:id="9491" w:author="Author"/>
              </w:rPr>
            </w:pPr>
            <w:ins w:id="9492" w:author="Author">
              <w:r w:rsidRPr="003C5F94">
                <w:t>1.50</w:t>
              </w:r>
            </w:ins>
          </w:p>
        </w:tc>
      </w:tr>
      <w:tr w:rsidR="00EA2F34" w:rsidRPr="003C5F94" w14:paraId="6000488B" w14:textId="77777777" w:rsidTr="00A1082D">
        <w:trPr>
          <w:trHeight w:val="190"/>
          <w:ins w:id="9493" w:author="Author"/>
        </w:trPr>
        <w:tc>
          <w:tcPr>
            <w:tcW w:w="200" w:type="dxa"/>
          </w:tcPr>
          <w:p w14:paraId="2D66E8E8" w14:textId="77777777" w:rsidR="00EA2F34" w:rsidRPr="003C5F94" w:rsidRDefault="00EA2F34" w:rsidP="00BE28D4">
            <w:pPr>
              <w:pStyle w:val="tabletext11"/>
              <w:rPr>
                <w:ins w:id="9494" w:author="Author"/>
              </w:rPr>
            </w:pPr>
          </w:p>
        </w:tc>
        <w:tc>
          <w:tcPr>
            <w:tcW w:w="360" w:type="dxa"/>
            <w:tcBorders>
              <w:top w:val="nil"/>
              <w:left w:val="single" w:sz="6" w:space="0" w:color="auto"/>
              <w:bottom w:val="nil"/>
              <w:right w:val="nil"/>
            </w:tcBorders>
          </w:tcPr>
          <w:p w14:paraId="6001D2F0" w14:textId="77777777" w:rsidR="00EA2F34" w:rsidRPr="003C5F94" w:rsidRDefault="00EA2F34" w:rsidP="00BE28D4">
            <w:pPr>
              <w:pStyle w:val="tabletext11"/>
              <w:jc w:val="right"/>
              <w:rPr>
                <w:ins w:id="9495" w:author="Author"/>
              </w:rPr>
            </w:pPr>
          </w:p>
        </w:tc>
        <w:tc>
          <w:tcPr>
            <w:tcW w:w="2040" w:type="dxa"/>
            <w:tcBorders>
              <w:top w:val="nil"/>
              <w:left w:val="nil"/>
              <w:bottom w:val="nil"/>
              <w:right w:val="single" w:sz="6" w:space="0" w:color="auto"/>
            </w:tcBorders>
            <w:hideMark/>
          </w:tcPr>
          <w:p w14:paraId="4106260B" w14:textId="77777777" w:rsidR="00EA2F34" w:rsidRPr="003C5F94" w:rsidRDefault="00EA2F34" w:rsidP="00BE28D4">
            <w:pPr>
              <w:pStyle w:val="tabletext11"/>
              <w:tabs>
                <w:tab w:val="decimal" w:pos="850"/>
              </w:tabs>
              <w:rPr>
                <w:ins w:id="9496" w:author="Author"/>
              </w:rPr>
            </w:pPr>
            <w:ins w:id="9497" w:author="Author">
              <w:r w:rsidRPr="003C5F94">
                <w:t>400,000 to 449,999</w:t>
              </w:r>
            </w:ins>
          </w:p>
        </w:tc>
        <w:tc>
          <w:tcPr>
            <w:tcW w:w="360" w:type="dxa"/>
          </w:tcPr>
          <w:p w14:paraId="23EE3A35" w14:textId="77777777" w:rsidR="00EA2F34" w:rsidRPr="003C5F94" w:rsidRDefault="00EA2F34" w:rsidP="00BE28D4">
            <w:pPr>
              <w:pStyle w:val="tabletext11"/>
              <w:jc w:val="right"/>
              <w:rPr>
                <w:ins w:id="9498" w:author="Author"/>
              </w:rPr>
            </w:pPr>
          </w:p>
        </w:tc>
        <w:tc>
          <w:tcPr>
            <w:tcW w:w="2040" w:type="dxa"/>
            <w:tcBorders>
              <w:top w:val="nil"/>
              <w:left w:val="nil"/>
              <w:bottom w:val="nil"/>
              <w:right w:val="single" w:sz="6" w:space="0" w:color="auto"/>
            </w:tcBorders>
            <w:vAlign w:val="bottom"/>
            <w:hideMark/>
          </w:tcPr>
          <w:p w14:paraId="053BBE4D" w14:textId="77777777" w:rsidR="00EA2F34" w:rsidRPr="003C5F94" w:rsidRDefault="00EA2F34" w:rsidP="00BE28D4">
            <w:pPr>
              <w:pStyle w:val="tabletext11"/>
              <w:tabs>
                <w:tab w:val="decimal" w:pos="801"/>
              </w:tabs>
              <w:rPr>
                <w:ins w:id="9499" w:author="Author"/>
              </w:rPr>
            </w:pPr>
            <w:ins w:id="9500" w:author="Author">
              <w:r w:rsidRPr="003C5F94">
                <w:t>1.55</w:t>
              </w:r>
            </w:ins>
          </w:p>
        </w:tc>
      </w:tr>
      <w:tr w:rsidR="00EA2F34" w:rsidRPr="003C5F94" w14:paraId="22E918FB" w14:textId="77777777" w:rsidTr="00A1082D">
        <w:trPr>
          <w:trHeight w:val="190"/>
          <w:ins w:id="9501" w:author="Author"/>
        </w:trPr>
        <w:tc>
          <w:tcPr>
            <w:tcW w:w="200" w:type="dxa"/>
          </w:tcPr>
          <w:p w14:paraId="05EBDBA9" w14:textId="77777777" w:rsidR="00EA2F34" w:rsidRPr="003C5F94" w:rsidRDefault="00EA2F34" w:rsidP="00BE28D4">
            <w:pPr>
              <w:pStyle w:val="tabletext11"/>
              <w:rPr>
                <w:ins w:id="9502" w:author="Author"/>
              </w:rPr>
            </w:pPr>
          </w:p>
        </w:tc>
        <w:tc>
          <w:tcPr>
            <w:tcW w:w="360" w:type="dxa"/>
            <w:tcBorders>
              <w:top w:val="nil"/>
              <w:left w:val="single" w:sz="6" w:space="0" w:color="auto"/>
              <w:bottom w:val="nil"/>
              <w:right w:val="nil"/>
            </w:tcBorders>
          </w:tcPr>
          <w:p w14:paraId="445689BB" w14:textId="77777777" w:rsidR="00EA2F34" w:rsidRPr="003C5F94" w:rsidRDefault="00EA2F34" w:rsidP="00BE28D4">
            <w:pPr>
              <w:pStyle w:val="tabletext11"/>
              <w:jc w:val="right"/>
              <w:rPr>
                <w:ins w:id="9503" w:author="Author"/>
              </w:rPr>
            </w:pPr>
          </w:p>
        </w:tc>
        <w:tc>
          <w:tcPr>
            <w:tcW w:w="2040" w:type="dxa"/>
            <w:tcBorders>
              <w:top w:val="nil"/>
              <w:left w:val="nil"/>
              <w:bottom w:val="nil"/>
              <w:right w:val="single" w:sz="6" w:space="0" w:color="auto"/>
            </w:tcBorders>
            <w:hideMark/>
          </w:tcPr>
          <w:p w14:paraId="46EEB2A2" w14:textId="77777777" w:rsidR="00EA2F34" w:rsidRPr="003C5F94" w:rsidRDefault="00EA2F34" w:rsidP="00BE28D4">
            <w:pPr>
              <w:pStyle w:val="tabletext11"/>
              <w:tabs>
                <w:tab w:val="decimal" w:pos="850"/>
              </w:tabs>
              <w:rPr>
                <w:ins w:id="9504" w:author="Author"/>
              </w:rPr>
            </w:pPr>
            <w:ins w:id="9505" w:author="Author">
              <w:r w:rsidRPr="003C5F94">
                <w:t>450,000 to 499,999</w:t>
              </w:r>
            </w:ins>
          </w:p>
        </w:tc>
        <w:tc>
          <w:tcPr>
            <w:tcW w:w="360" w:type="dxa"/>
          </w:tcPr>
          <w:p w14:paraId="4E47D9AD" w14:textId="77777777" w:rsidR="00EA2F34" w:rsidRPr="003C5F94" w:rsidRDefault="00EA2F34" w:rsidP="00BE28D4">
            <w:pPr>
              <w:pStyle w:val="tabletext11"/>
              <w:jc w:val="right"/>
              <w:rPr>
                <w:ins w:id="9506" w:author="Author"/>
              </w:rPr>
            </w:pPr>
          </w:p>
        </w:tc>
        <w:tc>
          <w:tcPr>
            <w:tcW w:w="2040" w:type="dxa"/>
            <w:tcBorders>
              <w:top w:val="nil"/>
              <w:left w:val="nil"/>
              <w:bottom w:val="nil"/>
              <w:right w:val="single" w:sz="6" w:space="0" w:color="auto"/>
            </w:tcBorders>
            <w:vAlign w:val="bottom"/>
            <w:hideMark/>
          </w:tcPr>
          <w:p w14:paraId="3576A01C" w14:textId="77777777" w:rsidR="00EA2F34" w:rsidRPr="003C5F94" w:rsidRDefault="00EA2F34" w:rsidP="00BE28D4">
            <w:pPr>
              <w:pStyle w:val="tabletext11"/>
              <w:tabs>
                <w:tab w:val="decimal" w:pos="801"/>
              </w:tabs>
              <w:rPr>
                <w:ins w:id="9507" w:author="Author"/>
              </w:rPr>
            </w:pPr>
            <w:ins w:id="9508" w:author="Author">
              <w:r w:rsidRPr="003C5F94">
                <w:t>1.60</w:t>
              </w:r>
            </w:ins>
          </w:p>
        </w:tc>
      </w:tr>
      <w:tr w:rsidR="00EA2F34" w:rsidRPr="003C5F94" w14:paraId="2B531D4F" w14:textId="77777777" w:rsidTr="00A1082D">
        <w:trPr>
          <w:trHeight w:val="190"/>
          <w:ins w:id="9509" w:author="Author"/>
        </w:trPr>
        <w:tc>
          <w:tcPr>
            <w:tcW w:w="200" w:type="dxa"/>
          </w:tcPr>
          <w:p w14:paraId="6370219C" w14:textId="77777777" w:rsidR="00EA2F34" w:rsidRPr="003C5F94" w:rsidRDefault="00EA2F34" w:rsidP="00BE28D4">
            <w:pPr>
              <w:pStyle w:val="tabletext11"/>
              <w:rPr>
                <w:ins w:id="9510" w:author="Author"/>
              </w:rPr>
            </w:pPr>
          </w:p>
        </w:tc>
        <w:tc>
          <w:tcPr>
            <w:tcW w:w="360" w:type="dxa"/>
            <w:tcBorders>
              <w:top w:val="nil"/>
              <w:left w:val="single" w:sz="6" w:space="0" w:color="auto"/>
              <w:bottom w:val="nil"/>
              <w:right w:val="nil"/>
            </w:tcBorders>
          </w:tcPr>
          <w:p w14:paraId="5FC64200" w14:textId="77777777" w:rsidR="00EA2F34" w:rsidRPr="003C5F94" w:rsidRDefault="00EA2F34" w:rsidP="00BE28D4">
            <w:pPr>
              <w:pStyle w:val="tabletext11"/>
              <w:jc w:val="right"/>
              <w:rPr>
                <w:ins w:id="9511" w:author="Author"/>
              </w:rPr>
            </w:pPr>
          </w:p>
        </w:tc>
        <w:tc>
          <w:tcPr>
            <w:tcW w:w="2040" w:type="dxa"/>
            <w:tcBorders>
              <w:top w:val="nil"/>
              <w:left w:val="nil"/>
              <w:bottom w:val="nil"/>
              <w:right w:val="single" w:sz="6" w:space="0" w:color="auto"/>
            </w:tcBorders>
            <w:hideMark/>
          </w:tcPr>
          <w:p w14:paraId="53DEDC28" w14:textId="77777777" w:rsidR="00EA2F34" w:rsidRPr="003C5F94" w:rsidRDefault="00EA2F34" w:rsidP="00BE28D4">
            <w:pPr>
              <w:pStyle w:val="tabletext11"/>
              <w:tabs>
                <w:tab w:val="decimal" w:pos="850"/>
              </w:tabs>
              <w:rPr>
                <w:ins w:id="9512" w:author="Author"/>
              </w:rPr>
            </w:pPr>
            <w:ins w:id="9513" w:author="Author">
              <w:r w:rsidRPr="003C5F94">
                <w:t>500,000 to 599,999</w:t>
              </w:r>
            </w:ins>
          </w:p>
        </w:tc>
        <w:tc>
          <w:tcPr>
            <w:tcW w:w="360" w:type="dxa"/>
          </w:tcPr>
          <w:p w14:paraId="27B0C26D" w14:textId="77777777" w:rsidR="00EA2F34" w:rsidRPr="003C5F94" w:rsidRDefault="00EA2F34" w:rsidP="00BE28D4">
            <w:pPr>
              <w:pStyle w:val="tabletext11"/>
              <w:jc w:val="right"/>
              <w:rPr>
                <w:ins w:id="9514" w:author="Author"/>
              </w:rPr>
            </w:pPr>
          </w:p>
        </w:tc>
        <w:tc>
          <w:tcPr>
            <w:tcW w:w="2040" w:type="dxa"/>
            <w:tcBorders>
              <w:top w:val="nil"/>
              <w:left w:val="nil"/>
              <w:bottom w:val="nil"/>
              <w:right w:val="single" w:sz="6" w:space="0" w:color="auto"/>
            </w:tcBorders>
            <w:vAlign w:val="bottom"/>
            <w:hideMark/>
          </w:tcPr>
          <w:p w14:paraId="431F858C" w14:textId="77777777" w:rsidR="00EA2F34" w:rsidRPr="003C5F94" w:rsidRDefault="00EA2F34" w:rsidP="00BE28D4">
            <w:pPr>
              <w:pStyle w:val="tabletext11"/>
              <w:tabs>
                <w:tab w:val="decimal" w:pos="801"/>
              </w:tabs>
              <w:rPr>
                <w:ins w:id="9515" w:author="Author"/>
              </w:rPr>
            </w:pPr>
            <w:ins w:id="9516" w:author="Author">
              <w:r w:rsidRPr="003C5F94">
                <w:t>1.66</w:t>
              </w:r>
            </w:ins>
          </w:p>
        </w:tc>
      </w:tr>
      <w:tr w:rsidR="00EA2F34" w:rsidRPr="003C5F94" w14:paraId="567E156D" w14:textId="77777777" w:rsidTr="00A1082D">
        <w:trPr>
          <w:trHeight w:val="190"/>
          <w:ins w:id="9517" w:author="Author"/>
        </w:trPr>
        <w:tc>
          <w:tcPr>
            <w:tcW w:w="200" w:type="dxa"/>
          </w:tcPr>
          <w:p w14:paraId="2E98242F" w14:textId="77777777" w:rsidR="00EA2F34" w:rsidRPr="003C5F94" w:rsidRDefault="00EA2F34" w:rsidP="00BE28D4">
            <w:pPr>
              <w:pStyle w:val="tabletext11"/>
              <w:rPr>
                <w:ins w:id="9518" w:author="Author"/>
              </w:rPr>
            </w:pPr>
          </w:p>
        </w:tc>
        <w:tc>
          <w:tcPr>
            <w:tcW w:w="360" w:type="dxa"/>
            <w:tcBorders>
              <w:top w:val="nil"/>
              <w:left w:val="single" w:sz="6" w:space="0" w:color="auto"/>
              <w:bottom w:val="nil"/>
              <w:right w:val="nil"/>
            </w:tcBorders>
          </w:tcPr>
          <w:p w14:paraId="1DB0F9AA" w14:textId="77777777" w:rsidR="00EA2F34" w:rsidRPr="003C5F94" w:rsidRDefault="00EA2F34" w:rsidP="00BE28D4">
            <w:pPr>
              <w:pStyle w:val="tabletext11"/>
              <w:jc w:val="right"/>
              <w:rPr>
                <w:ins w:id="9519" w:author="Author"/>
              </w:rPr>
            </w:pPr>
          </w:p>
        </w:tc>
        <w:tc>
          <w:tcPr>
            <w:tcW w:w="2040" w:type="dxa"/>
            <w:tcBorders>
              <w:top w:val="nil"/>
              <w:left w:val="nil"/>
              <w:bottom w:val="nil"/>
              <w:right w:val="single" w:sz="6" w:space="0" w:color="auto"/>
            </w:tcBorders>
            <w:hideMark/>
          </w:tcPr>
          <w:p w14:paraId="2966B963" w14:textId="77777777" w:rsidR="00EA2F34" w:rsidRPr="003C5F94" w:rsidRDefault="00EA2F34" w:rsidP="00BE28D4">
            <w:pPr>
              <w:pStyle w:val="tabletext11"/>
              <w:tabs>
                <w:tab w:val="decimal" w:pos="850"/>
              </w:tabs>
              <w:rPr>
                <w:ins w:id="9520" w:author="Author"/>
              </w:rPr>
            </w:pPr>
            <w:ins w:id="9521" w:author="Author">
              <w:r w:rsidRPr="003C5F94">
                <w:t>600,000 to 699,999</w:t>
              </w:r>
            </w:ins>
          </w:p>
        </w:tc>
        <w:tc>
          <w:tcPr>
            <w:tcW w:w="360" w:type="dxa"/>
          </w:tcPr>
          <w:p w14:paraId="64E2E181" w14:textId="77777777" w:rsidR="00EA2F34" w:rsidRPr="003C5F94" w:rsidRDefault="00EA2F34" w:rsidP="00BE28D4">
            <w:pPr>
              <w:pStyle w:val="tabletext11"/>
              <w:jc w:val="right"/>
              <w:rPr>
                <w:ins w:id="9522" w:author="Author"/>
              </w:rPr>
            </w:pPr>
          </w:p>
        </w:tc>
        <w:tc>
          <w:tcPr>
            <w:tcW w:w="2040" w:type="dxa"/>
            <w:tcBorders>
              <w:top w:val="nil"/>
              <w:left w:val="nil"/>
              <w:bottom w:val="nil"/>
              <w:right w:val="single" w:sz="6" w:space="0" w:color="auto"/>
            </w:tcBorders>
            <w:vAlign w:val="bottom"/>
            <w:hideMark/>
          </w:tcPr>
          <w:p w14:paraId="6EF20A32" w14:textId="77777777" w:rsidR="00EA2F34" w:rsidRPr="003C5F94" w:rsidRDefault="00EA2F34" w:rsidP="00BE28D4">
            <w:pPr>
              <w:pStyle w:val="tabletext11"/>
              <w:tabs>
                <w:tab w:val="decimal" w:pos="801"/>
              </w:tabs>
              <w:rPr>
                <w:ins w:id="9523" w:author="Author"/>
              </w:rPr>
            </w:pPr>
            <w:ins w:id="9524" w:author="Author">
              <w:r w:rsidRPr="003C5F94">
                <w:t>1.74</w:t>
              </w:r>
            </w:ins>
          </w:p>
        </w:tc>
      </w:tr>
      <w:tr w:rsidR="00EA2F34" w:rsidRPr="003C5F94" w14:paraId="561DA7AC" w14:textId="77777777" w:rsidTr="00A1082D">
        <w:trPr>
          <w:trHeight w:val="190"/>
          <w:ins w:id="9525" w:author="Author"/>
        </w:trPr>
        <w:tc>
          <w:tcPr>
            <w:tcW w:w="200" w:type="dxa"/>
          </w:tcPr>
          <w:p w14:paraId="3E08DAC7" w14:textId="77777777" w:rsidR="00EA2F34" w:rsidRPr="003C5F94" w:rsidRDefault="00EA2F34" w:rsidP="00BE28D4">
            <w:pPr>
              <w:pStyle w:val="tabletext11"/>
              <w:rPr>
                <w:ins w:id="9526" w:author="Author"/>
              </w:rPr>
            </w:pPr>
          </w:p>
        </w:tc>
        <w:tc>
          <w:tcPr>
            <w:tcW w:w="360" w:type="dxa"/>
            <w:tcBorders>
              <w:top w:val="nil"/>
              <w:left w:val="single" w:sz="6" w:space="0" w:color="auto"/>
              <w:bottom w:val="nil"/>
              <w:right w:val="nil"/>
            </w:tcBorders>
          </w:tcPr>
          <w:p w14:paraId="74BDD882" w14:textId="77777777" w:rsidR="00EA2F34" w:rsidRPr="003C5F94" w:rsidRDefault="00EA2F34" w:rsidP="00BE28D4">
            <w:pPr>
              <w:pStyle w:val="tabletext11"/>
              <w:jc w:val="right"/>
              <w:rPr>
                <w:ins w:id="9527" w:author="Author"/>
              </w:rPr>
            </w:pPr>
          </w:p>
        </w:tc>
        <w:tc>
          <w:tcPr>
            <w:tcW w:w="2040" w:type="dxa"/>
            <w:tcBorders>
              <w:top w:val="nil"/>
              <w:left w:val="nil"/>
              <w:bottom w:val="nil"/>
              <w:right w:val="single" w:sz="6" w:space="0" w:color="auto"/>
            </w:tcBorders>
            <w:hideMark/>
          </w:tcPr>
          <w:p w14:paraId="3227F9B9" w14:textId="77777777" w:rsidR="00EA2F34" w:rsidRPr="003C5F94" w:rsidRDefault="00EA2F34" w:rsidP="00BE28D4">
            <w:pPr>
              <w:pStyle w:val="tabletext11"/>
              <w:tabs>
                <w:tab w:val="decimal" w:pos="850"/>
              </w:tabs>
              <w:rPr>
                <w:ins w:id="9528" w:author="Author"/>
              </w:rPr>
            </w:pPr>
            <w:ins w:id="9529" w:author="Author">
              <w:r w:rsidRPr="003C5F94">
                <w:t>700,000 to 799,999</w:t>
              </w:r>
            </w:ins>
          </w:p>
        </w:tc>
        <w:tc>
          <w:tcPr>
            <w:tcW w:w="360" w:type="dxa"/>
          </w:tcPr>
          <w:p w14:paraId="42A409D8" w14:textId="77777777" w:rsidR="00EA2F34" w:rsidRPr="003C5F94" w:rsidRDefault="00EA2F34" w:rsidP="00BE28D4">
            <w:pPr>
              <w:pStyle w:val="tabletext11"/>
              <w:jc w:val="right"/>
              <w:rPr>
                <w:ins w:id="9530" w:author="Author"/>
              </w:rPr>
            </w:pPr>
          </w:p>
        </w:tc>
        <w:tc>
          <w:tcPr>
            <w:tcW w:w="2040" w:type="dxa"/>
            <w:tcBorders>
              <w:top w:val="nil"/>
              <w:left w:val="nil"/>
              <w:bottom w:val="nil"/>
              <w:right w:val="single" w:sz="6" w:space="0" w:color="auto"/>
            </w:tcBorders>
            <w:vAlign w:val="bottom"/>
            <w:hideMark/>
          </w:tcPr>
          <w:p w14:paraId="2A1A82EE" w14:textId="77777777" w:rsidR="00EA2F34" w:rsidRPr="003C5F94" w:rsidRDefault="00EA2F34" w:rsidP="00BE28D4">
            <w:pPr>
              <w:pStyle w:val="tabletext11"/>
              <w:tabs>
                <w:tab w:val="decimal" w:pos="801"/>
              </w:tabs>
              <w:rPr>
                <w:ins w:id="9531" w:author="Author"/>
              </w:rPr>
            </w:pPr>
            <w:ins w:id="9532" w:author="Author">
              <w:r w:rsidRPr="003C5F94">
                <w:t>1.81</w:t>
              </w:r>
            </w:ins>
          </w:p>
        </w:tc>
      </w:tr>
      <w:tr w:rsidR="00EA2F34" w:rsidRPr="003C5F94" w14:paraId="46DF7F1E" w14:textId="77777777" w:rsidTr="00A1082D">
        <w:trPr>
          <w:trHeight w:val="190"/>
          <w:ins w:id="9533" w:author="Author"/>
        </w:trPr>
        <w:tc>
          <w:tcPr>
            <w:tcW w:w="200" w:type="dxa"/>
          </w:tcPr>
          <w:p w14:paraId="4AB648B3" w14:textId="77777777" w:rsidR="00EA2F34" w:rsidRPr="003C5F94" w:rsidRDefault="00EA2F34" w:rsidP="00BE28D4">
            <w:pPr>
              <w:pStyle w:val="tabletext11"/>
              <w:rPr>
                <w:ins w:id="9534" w:author="Author"/>
              </w:rPr>
            </w:pPr>
          </w:p>
        </w:tc>
        <w:tc>
          <w:tcPr>
            <w:tcW w:w="360" w:type="dxa"/>
            <w:tcBorders>
              <w:top w:val="nil"/>
              <w:left w:val="single" w:sz="6" w:space="0" w:color="auto"/>
              <w:bottom w:val="nil"/>
              <w:right w:val="nil"/>
            </w:tcBorders>
          </w:tcPr>
          <w:p w14:paraId="4E0FE55A" w14:textId="77777777" w:rsidR="00EA2F34" w:rsidRPr="003C5F94" w:rsidRDefault="00EA2F34" w:rsidP="00BE28D4">
            <w:pPr>
              <w:pStyle w:val="tabletext11"/>
              <w:jc w:val="right"/>
              <w:rPr>
                <w:ins w:id="9535" w:author="Author"/>
              </w:rPr>
            </w:pPr>
          </w:p>
        </w:tc>
        <w:tc>
          <w:tcPr>
            <w:tcW w:w="2040" w:type="dxa"/>
            <w:tcBorders>
              <w:top w:val="nil"/>
              <w:left w:val="nil"/>
              <w:bottom w:val="nil"/>
              <w:right w:val="single" w:sz="6" w:space="0" w:color="auto"/>
            </w:tcBorders>
            <w:hideMark/>
          </w:tcPr>
          <w:p w14:paraId="52DE7DDE" w14:textId="77777777" w:rsidR="00EA2F34" w:rsidRPr="003C5F94" w:rsidRDefault="00EA2F34" w:rsidP="00BE28D4">
            <w:pPr>
              <w:pStyle w:val="tabletext11"/>
              <w:tabs>
                <w:tab w:val="decimal" w:pos="850"/>
              </w:tabs>
              <w:rPr>
                <w:ins w:id="9536" w:author="Author"/>
              </w:rPr>
            </w:pPr>
            <w:ins w:id="9537" w:author="Author">
              <w:r w:rsidRPr="003C5F94">
                <w:t>800,000 to 899,999</w:t>
              </w:r>
            </w:ins>
          </w:p>
        </w:tc>
        <w:tc>
          <w:tcPr>
            <w:tcW w:w="360" w:type="dxa"/>
          </w:tcPr>
          <w:p w14:paraId="3C8F9520" w14:textId="77777777" w:rsidR="00EA2F34" w:rsidRPr="003C5F94" w:rsidRDefault="00EA2F34" w:rsidP="00BE28D4">
            <w:pPr>
              <w:pStyle w:val="tabletext11"/>
              <w:jc w:val="right"/>
              <w:rPr>
                <w:ins w:id="9538" w:author="Author"/>
              </w:rPr>
            </w:pPr>
          </w:p>
        </w:tc>
        <w:tc>
          <w:tcPr>
            <w:tcW w:w="2040" w:type="dxa"/>
            <w:tcBorders>
              <w:top w:val="nil"/>
              <w:left w:val="nil"/>
              <w:bottom w:val="nil"/>
              <w:right w:val="single" w:sz="6" w:space="0" w:color="auto"/>
            </w:tcBorders>
            <w:vAlign w:val="bottom"/>
            <w:hideMark/>
          </w:tcPr>
          <w:p w14:paraId="6B58C08B" w14:textId="77777777" w:rsidR="00EA2F34" w:rsidRPr="003C5F94" w:rsidRDefault="00EA2F34" w:rsidP="00BE28D4">
            <w:pPr>
              <w:pStyle w:val="tabletext11"/>
              <w:tabs>
                <w:tab w:val="decimal" w:pos="801"/>
              </w:tabs>
              <w:rPr>
                <w:ins w:id="9539" w:author="Author"/>
              </w:rPr>
            </w:pPr>
            <w:ins w:id="9540" w:author="Author">
              <w:r w:rsidRPr="003C5F94">
                <w:t>1.87</w:t>
              </w:r>
            </w:ins>
          </w:p>
        </w:tc>
      </w:tr>
      <w:tr w:rsidR="00EA2F34" w:rsidRPr="003C5F94" w14:paraId="64CD7E0A" w14:textId="77777777" w:rsidTr="00A1082D">
        <w:trPr>
          <w:trHeight w:val="190"/>
          <w:ins w:id="9541" w:author="Author"/>
        </w:trPr>
        <w:tc>
          <w:tcPr>
            <w:tcW w:w="200" w:type="dxa"/>
          </w:tcPr>
          <w:p w14:paraId="071C8E06" w14:textId="77777777" w:rsidR="00EA2F34" w:rsidRPr="003C5F94" w:rsidRDefault="00EA2F34" w:rsidP="00BE28D4">
            <w:pPr>
              <w:pStyle w:val="tabletext11"/>
              <w:rPr>
                <w:ins w:id="9542" w:author="Author"/>
              </w:rPr>
            </w:pPr>
          </w:p>
        </w:tc>
        <w:tc>
          <w:tcPr>
            <w:tcW w:w="360" w:type="dxa"/>
            <w:tcBorders>
              <w:top w:val="nil"/>
              <w:left w:val="single" w:sz="6" w:space="0" w:color="auto"/>
              <w:bottom w:val="single" w:sz="4" w:space="0" w:color="auto"/>
              <w:right w:val="nil"/>
            </w:tcBorders>
          </w:tcPr>
          <w:p w14:paraId="6D8133C6" w14:textId="77777777" w:rsidR="00EA2F34" w:rsidRPr="003C5F94" w:rsidRDefault="00EA2F34" w:rsidP="00BE28D4">
            <w:pPr>
              <w:pStyle w:val="tabletext11"/>
              <w:jc w:val="right"/>
              <w:rPr>
                <w:ins w:id="9543" w:author="Author"/>
              </w:rPr>
            </w:pPr>
          </w:p>
        </w:tc>
        <w:tc>
          <w:tcPr>
            <w:tcW w:w="2040" w:type="dxa"/>
            <w:tcBorders>
              <w:top w:val="nil"/>
              <w:left w:val="nil"/>
              <w:bottom w:val="single" w:sz="4" w:space="0" w:color="auto"/>
              <w:right w:val="single" w:sz="6" w:space="0" w:color="auto"/>
            </w:tcBorders>
            <w:vAlign w:val="bottom"/>
            <w:hideMark/>
          </w:tcPr>
          <w:p w14:paraId="10AC2A98" w14:textId="77777777" w:rsidR="00EA2F34" w:rsidRPr="003C5F94" w:rsidRDefault="00EA2F34" w:rsidP="00BE28D4">
            <w:pPr>
              <w:pStyle w:val="tabletext11"/>
              <w:tabs>
                <w:tab w:val="decimal" w:pos="850"/>
              </w:tabs>
              <w:rPr>
                <w:ins w:id="9544" w:author="Author"/>
              </w:rPr>
            </w:pPr>
            <w:ins w:id="9545" w:author="Author">
              <w:r w:rsidRPr="003C5F94">
                <w:t>900,000 or greater</w:t>
              </w:r>
            </w:ins>
          </w:p>
        </w:tc>
        <w:tc>
          <w:tcPr>
            <w:tcW w:w="360" w:type="dxa"/>
            <w:tcBorders>
              <w:top w:val="nil"/>
              <w:left w:val="nil"/>
              <w:bottom w:val="single" w:sz="4" w:space="0" w:color="auto"/>
              <w:right w:val="nil"/>
            </w:tcBorders>
          </w:tcPr>
          <w:p w14:paraId="37EABFD8" w14:textId="77777777" w:rsidR="00EA2F34" w:rsidRPr="003C5F94" w:rsidRDefault="00EA2F34" w:rsidP="00BE28D4">
            <w:pPr>
              <w:pStyle w:val="tabletext11"/>
              <w:jc w:val="right"/>
              <w:rPr>
                <w:ins w:id="9546" w:author="Author"/>
              </w:rPr>
            </w:pPr>
          </w:p>
        </w:tc>
        <w:tc>
          <w:tcPr>
            <w:tcW w:w="2040" w:type="dxa"/>
            <w:tcBorders>
              <w:top w:val="nil"/>
              <w:left w:val="nil"/>
              <w:bottom w:val="single" w:sz="4" w:space="0" w:color="auto"/>
              <w:right w:val="single" w:sz="6" w:space="0" w:color="auto"/>
            </w:tcBorders>
            <w:vAlign w:val="bottom"/>
            <w:hideMark/>
          </w:tcPr>
          <w:p w14:paraId="43CE84E8" w14:textId="77777777" w:rsidR="00EA2F34" w:rsidRPr="003C5F94" w:rsidRDefault="00EA2F34" w:rsidP="00BE28D4">
            <w:pPr>
              <w:pStyle w:val="tabletext11"/>
              <w:tabs>
                <w:tab w:val="decimal" w:pos="801"/>
              </w:tabs>
              <w:rPr>
                <w:ins w:id="9547" w:author="Author"/>
              </w:rPr>
            </w:pPr>
            <w:ins w:id="9548" w:author="Author">
              <w:r w:rsidRPr="003C5F94">
                <w:t>1.93</w:t>
              </w:r>
            </w:ins>
          </w:p>
        </w:tc>
      </w:tr>
    </w:tbl>
    <w:p w14:paraId="3A692398" w14:textId="77777777" w:rsidR="00EA2F34" w:rsidRPr="003C5F94" w:rsidRDefault="00EA2F34" w:rsidP="00BE28D4">
      <w:pPr>
        <w:pStyle w:val="tablecaption"/>
        <w:rPr>
          <w:ins w:id="9549" w:author="Author"/>
        </w:rPr>
      </w:pPr>
      <w:ins w:id="9550" w:author="Author">
        <w:r w:rsidRPr="003C5F94">
          <w:t xml:space="preserve">Table 301.C.1.a.(5) All Other Vehicles Vehicle Value Factors </w:t>
        </w:r>
        <w:r w:rsidRPr="003C5F94">
          <w:rPr>
            <w:rFonts w:cs="Arial"/>
          </w:rPr>
          <w:t>–</w:t>
        </w:r>
        <w:r w:rsidRPr="003C5F94">
          <w:t xml:space="preserve"> Collision </w:t>
        </w:r>
        <w:proofErr w:type="gramStart"/>
        <w:r w:rsidRPr="003C5F94">
          <w:t>With</w:t>
        </w:r>
        <w:proofErr w:type="gramEnd"/>
        <w:r w:rsidRPr="003C5F94">
          <w:t xml:space="preserve"> Stated Amount Rating</w:t>
        </w:r>
      </w:ins>
    </w:p>
    <w:p w14:paraId="6E874F83" w14:textId="77777777" w:rsidR="00EA2F34" w:rsidRPr="003C5F94" w:rsidRDefault="00EA2F34" w:rsidP="00BE28D4">
      <w:pPr>
        <w:pStyle w:val="isonormal"/>
        <w:rPr>
          <w:ins w:id="9551" w:author="Author"/>
        </w:rPr>
      </w:pPr>
    </w:p>
    <w:p w14:paraId="580257DD" w14:textId="77777777" w:rsidR="00EA2F34" w:rsidRPr="003C5F94" w:rsidRDefault="00EA2F34" w:rsidP="00BE28D4">
      <w:pPr>
        <w:pStyle w:val="outlinehd4"/>
        <w:rPr>
          <w:ins w:id="9552" w:author="Author"/>
        </w:rPr>
      </w:pPr>
      <w:ins w:id="9553" w:author="Author">
        <w:r w:rsidRPr="003C5F94">
          <w:tab/>
          <w:t>b.</w:t>
        </w:r>
        <w:r w:rsidRPr="003C5F94">
          <w:tab/>
          <w:t>Other Than Collision</w:t>
        </w:r>
      </w:ins>
    </w:p>
    <w:p w14:paraId="6CF19C1D" w14:textId="77777777" w:rsidR="00EA2F34" w:rsidRPr="003C5F94" w:rsidRDefault="00EA2F34" w:rsidP="00BE28D4">
      <w:pPr>
        <w:pStyle w:val="outlinehd5"/>
        <w:rPr>
          <w:ins w:id="9554" w:author="Author"/>
        </w:rPr>
      </w:pPr>
      <w:ins w:id="9555" w:author="Author">
        <w:r w:rsidRPr="003C5F94">
          <w:tab/>
          <w:t>(1)</w:t>
        </w:r>
        <w:r w:rsidRPr="003C5F94">
          <w:tab/>
          <w:t xml:space="preserve">Zone-rated Vehicles Vehicle Value Factors </w:t>
        </w:r>
        <w:r w:rsidRPr="003C5F94">
          <w:rPr>
            <w:rFonts w:cs="Arial"/>
          </w:rPr>
          <w:t>–</w:t>
        </w:r>
        <w:r w:rsidRPr="003C5F94">
          <w:t xml:space="preserve"> Other Than Collision </w:t>
        </w:r>
        <w:proofErr w:type="gramStart"/>
        <w:r w:rsidRPr="003C5F94">
          <w:t>With</w:t>
        </w:r>
        <w:proofErr w:type="gramEnd"/>
        <w:r w:rsidRPr="003C5F94">
          <w:t xml:space="preserve"> Stated Amount Rating</w:t>
        </w:r>
      </w:ins>
    </w:p>
    <w:p w14:paraId="0BFEF4C8" w14:textId="77777777" w:rsidR="00EA2F34" w:rsidRPr="003C5F94" w:rsidRDefault="00EA2F34" w:rsidP="00BE28D4">
      <w:pPr>
        <w:pStyle w:val="space4"/>
        <w:rPr>
          <w:ins w:id="955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EA2F34" w:rsidRPr="003C5F94" w14:paraId="3754A6CF" w14:textId="77777777" w:rsidTr="00A1082D">
        <w:trPr>
          <w:trHeight w:val="190"/>
          <w:ins w:id="9557" w:author="Author"/>
        </w:trPr>
        <w:tc>
          <w:tcPr>
            <w:tcW w:w="200" w:type="dxa"/>
            <w:hideMark/>
          </w:tcPr>
          <w:p w14:paraId="4F015407" w14:textId="77777777" w:rsidR="00EA2F34" w:rsidRPr="003C5F94" w:rsidRDefault="00EA2F34" w:rsidP="00BE28D4">
            <w:pPr>
              <w:pStyle w:val="tablehead"/>
              <w:rPr>
                <w:ins w:id="955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101734D" w14:textId="77777777" w:rsidR="00EA2F34" w:rsidRPr="003C5F94" w:rsidRDefault="00EA2F34" w:rsidP="00BE28D4">
            <w:pPr>
              <w:pStyle w:val="tablehead"/>
              <w:rPr>
                <w:ins w:id="9559" w:author="Author"/>
              </w:rPr>
            </w:pPr>
            <w:ins w:id="9560" w:author="Author">
              <w:r w:rsidRPr="003C5F9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FB113E3" w14:textId="77777777" w:rsidR="00EA2F34" w:rsidRPr="003C5F94" w:rsidRDefault="00EA2F34" w:rsidP="00BE28D4">
            <w:pPr>
              <w:pStyle w:val="tablehead"/>
              <w:rPr>
                <w:ins w:id="9561" w:author="Author"/>
              </w:rPr>
            </w:pPr>
            <w:ins w:id="9562" w:author="Author">
              <w:r w:rsidRPr="003C5F94">
                <w:t>Vehicle Value Factor</w:t>
              </w:r>
            </w:ins>
          </w:p>
        </w:tc>
      </w:tr>
      <w:tr w:rsidR="00EA2F34" w:rsidRPr="003C5F94" w14:paraId="5B93B7E5" w14:textId="77777777" w:rsidTr="00A1082D">
        <w:trPr>
          <w:cantSplit/>
          <w:trHeight w:val="190"/>
          <w:ins w:id="9563" w:author="Author"/>
        </w:trPr>
        <w:tc>
          <w:tcPr>
            <w:tcW w:w="200" w:type="dxa"/>
          </w:tcPr>
          <w:p w14:paraId="45903325" w14:textId="77777777" w:rsidR="00EA2F34" w:rsidRPr="003C5F94" w:rsidRDefault="00EA2F34" w:rsidP="00BE28D4">
            <w:pPr>
              <w:pStyle w:val="tabletext11"/>
              <w:rPr>
                <w:ins w:id="9564" w:author="Author"/>
              </w:rPr>
            </w:pPr>
          </w:p>
        </w:tc>
        <w:tc>
          <w:tcPr>
            <w:tcW w:w="360" w:type="dxa"/>
            <w:tcBorders>
              <w:top w:val="single" w:sz="6" w:space="0" w:color="auto"/>
              <w:left w:val="single" w:sz="6" w:space="0" w:color="auto"/>
              <w:bottom w:val="nil"/>
              <w:right w:val="nil"/>
            </w:tcBorders>
            <w:hideMark/>
          </w:tcPr>
          <w:p w14:paraId="4806EFCD" w14:textId="77777777" w:rsidR="00EA2F34" w:rsidRPr="003C5F94" w:rsidRDefault="00EA2F34" w:rsidP="00BE28D4">
            <w:pPr>
              <w:pStyle w:val="tabletext11"/>
              <w:jc w:val="right"/>
              <w:rPr>
                <w:ins w:id="9565" w:author="Author"/>
              </w:rPr>
            </w:pPr>
            <w:ins w:id="9566" w:author="Author">
              <w:r w:rsidRPr="003C5F94">
                <w:t>$</w:t>
              </w:r>
            </w:ins>
          </w:p>
        </w:tc>
        <w:tc>
          <w:tcPr>
            <w:tcW w:w="2040" w:type="dxa"/>
            <w:tcBorders>
              <w:top w:val="single" w:sz="6" w:space="0" w:color="auto"/>
              <w:left w:val="nil"/>
              <w:bottom w:val="nil"/>
              <w:right w:val="single" w:sz="6" w:space="0" w:color="auto"/>
            </w:tcBorders>
            <w:vAlign w:val="bottom"/>
            <w:hideMark/>
          </w:tcPr>
          <w:p w14:paraId="4D2A71C0" w14:textId="77777777" w:rsidR="00EA2F34" w:rsidRPr="003C5F94" w:rsidRDefault="00EA2F34" w:rsidP="00BE28D4">
            <w:pPr>
              <w:pStyle w:val="tabletext11"/>
              <w:tabs>
                <w:tab w:val="decimal" w:pos="850"/>
              </w:tabs>
              <w:rPr>
                <w:ins w:id="9567" w:author="Author"/>
              </w:rPr>
            </w:pPr>
            <w:ins w:id="9568" w:author="Author">
              <w:r w:rsidRPr="003C5F94">
                <w:t>0 to 999</w:t>
              </w:r>
            </w:ins>
          </w:p>
        </w:tc>
        <w:tc>
          <w:tcPr>
            <w:tcW w:w="360" w:type="dxa"/>
            <w:tcBorders>
              <w:top w:val="single" w:sz="6" w:space="0" w:color="auto"/>
              <w:left w:val="nil"/>
              <w:bottom w:val="nil"/>
              <w:right w:val="nil"/>
            </w:tcBorders>
            <w:hideMark/>
          </w:tcPr>
          <w:p w14:paraId="705AAA43" w14:textId="77777777" w:rsidR="00EA2F34" w:rsidRPr="003C5F94" w:rsidRDefault="00EA2F34" w:rsidP="00BE28D4">
            <w:pPr>
              <w:pStyle w:val="tabletext11"/>
              <w:jc w:val="right"/>
              <w:rPr>
                <w:ins w:id="9569" w:author="Author"/>
              </w:rPr>
            </w:pPr>
          </w:p>
        </w:tc>
        <w:tc>
          <w:tcPr>
            <w:tcW w:w="2040" w:type="dxa"/>
            <w:tcBorders>
              <w:top w:val="single" w:sz="6" w:space="0" w:color="auto"/>
              <w:left w:val="nil"/>
              <w:bottom w:val="nil"/>
              <w:right w:val="single" w:sz="6" w:space="0" w:color="auto"/>
            </w:tcBorders>
            <w:vAlign w:val="bottom"/>
            <w:hideMark/>
          </w:tcPr>
          <w:p w14:paraId="6142D289" w14:textId="77777777" w:rsidR="00EA2F34" w:rsidRPr="003C5F94" w:rsidRDefault="00EA2F34" w:rsidP="00BE28D4">
            <w:pPr>
              <w:pStyle w:val="tabletext11"/>
              <w:tabs>
                <w:tab w:val="decimal" w:pos="801"/>
              </w:tabs>
              <w:rPr>
                <w:ins w:id="9570" w:author="Author"/>
              </w:rPr>
            </w:pPr>
            <w:ins w:id="9571" w:author="Author">
              <w:r w:rsidRPr="003C5F94">
                <w:t>0.17</w:t>
              </w:r>
            </w:ins>
          </w:p>
        </w:tc>
      </w:tr>
      <w:tr w:rsidR="00EA2F34" w:rsidRPr="003C5F94" w14:paraId="6A04A3F5" w14:textId="77777777" w:rsidTr="00A1082D">
        <w:trPr>
          <w:trHeight w:val="190"/>
          <w:ins w:id="9572" w:author="Author"/>
        </w:trPr>
        <w:tc>
          <w:tcPr>
            <w:tcW w:w="200" w:type="dxa"/>
          </w:tcPr>
          <w:p w14:paraId="4D02BC22" w14:textId="77777777" w:rsidR="00EA2F34" w:rsidRPr="003C5F94" w:rsidRDefault="00EA2F34" w:rsidP="00BE28D4">
            <w:pPr>
              <w:pStyle w:val="tabletext11"/>
              <w:rPr>
                <w:ins w:id="9573" w:author="Author"/>
              </w:rPr>
            </w:pPr>
          </w:p>
        </w:tc>
        <w:tc>
          <w:tcPr>
            <w:tcW w:w="360" w:type="dxa"/>
            <w:tcBorders>
              <w:top w:val="nil"/>
              <w:left w:val="single" w:sz="6" w:space="0" w:color="auto"/>
              <w:bottom w:val="nil"/>
              <w:right w:val="nil"/>
            </w:tcBorders>
          </w:tcPr>
          <w:p w14:paraId="7CF84C6C" w14:textId="77777777" w:rsidR="00EA2F34" w:rsidRPr="003C5F94" w:rsidRDefault="00EA2F34" w:rsidP="00BE28D4">
            <w:pPr>
              <w:pStyle w:val="tabletext11"/>
              <w:jc w:val="right"/>
              <w:rPr>
                <w:ins w:id="9574" w:author="Author"/>
              </w:rPr>
            </w:pPr>
          </w:p>
        </w:tc>
        <w:tc>
          <w:tcPr>
            <w:tcW w:w="2040" w:type="dxa"/>
            <w:tcBorders>
              <w:top w:val="nil"/>
              <w:left w:val="nil"/>
              <w:bottom w:val="nil"/>
              <w:right w:val="single" w:sz="6" w:space="0" w:color="auto"/>
            </w:tcBorders>
            <w:hideMark/>
          </w:tcPr>
          <w:p w14:paraId="5C98D6E6" w14:textId="77777777" w:rsidR="00EA2F34" w:rsidRPr="003C5F94" w:rsidRDefault="00EA2F34" w:rsidP="00BE28D4">
            <w:pPr>
              <w:pStyle w:val="tabletext11"/>
              <w:tabs>
                <w:tab w:val="decimal" w:pos="850"/>
              </w:tabs>
              <w:rPr>
                <w:ins w:id="9575" w:author="Author"/>
              </w:rPr>
            </w:pPr>
            <w:ins w:id="9576" w:author="Author">
              <w:r w:rsidRPr="003C5F94">
                <w:t>1,000 to 1,999</w:t>
              </w:r>
            </w:ins>
          </w:p>
        </w:tc>
        <w:tc>
          <w:tcPr>
            <w:tcW w:w="360" w:type="dxa"/>
          </w:tcPr>
          <w:p w14:paraId="6E792592" w14:textId="77777777" w:rsidR="00EA2F34" w:rsidRPr="003C5F94" w:rsidRDefault="00EA2F34" w:rsidP="00BE28D4">
            <w:pPr>
              <w:pStyle w:val="tabletext11"/>
              <w:jc w:val="right"/>
              <w:rPr>
                <w:ins w:id="9577" w:author="Author"/>
              </w:rPr>
            </w:pPr>
          </w:p>
        </w:tc>
        <w:tc>
          <w:tcPr>
            <w:tcW w:w="2040" w:type="dxa"/>
            <w:tcBorders>
              <w:top w:val="nil"/>
              <w:left w:val="nil"/>
              <w:bottom w:val="nil"/>
              <w:right w:val="single" w:sz="6" w:space="0" w:color="auto"/>
            </w:tcBorders>
            <w:vAlign w:val="bottom"/>
            <w:hideMark/>
          </w:tcPr>
          <w:p w14:paraId="38A34115" w14:textId="77777777" w:rsidR="00EA2F34" w:rsidRPr="003C5F94" w:rsidRDefault="00EA2F34" w:rsidP="00BE28D4">
            <w:pPr>
              <w:pStyle w:val="tabletext11"/>
              <w:tabs>
                <w:tab w:val="decimal" w:pos="801"/>
              </w:tabs>
              <w:rPr>
                <w:ins w:id="9578" w:author="Author"/>
              </w:rPr>
            </w:pPr>
            <w:ins w:id="9579" w:author="Author">
              <w:r w:rsidRPr="003C5F94">
                <w:t>0.20</w:t>
              </w:r>
            </w:ins>
          </w:p>
        </w:tc>
      </w:tr>
      <w:tr w:rsidR="00EA2F34" w:rsidRPr="003C5F94" w14:paraId="43DADF69" w14:textId="77777777" w:rsidTr="00A1082D">
        <w:trPr>
          <w:trHeight w:val="190"/>
          <w:ins w:id="9580" w:author="Author"/>
        </w:trPr>
        <w:tc>
          <w:tcPr>
            <w:tcW w:w="200" w:type="dxa"/>
          </w:tcPr>
          <w:p w14:paraId="4F12EC55" w14:textId="77777777" w:rsidR="00EA2F34" w:rsidRPr="003C5F94" w:rsidRDefault="00EA2F34" w:rsidP="00BE28D4">
            <w:pPr>
              <w:pStyle w:val="tabletext11"/>
              <w:rPr>
                <w:ins w:id="9581" w:author="Author"/>
              </w:rPr>
            </w:pPr>
          </w:p>
        </w:tc>
        <w:tc>
          <w:tcPr>
            <w:tcW w:w="360" w:type="dxa"/>
            <w:tcBorders>
              <w:top w:val="nil"/>
              <w:left w:val="single" w:sz="6" w:space="0" w:color="auto"/>
              <w:bottom w:val="nil"/>
              <w:right w:val="nil"/>
            </w:tcBorders>
          </w:tcPr>
          <w:p w14:paraId="24015C29" w14:textId="77777777" w:rsidR="00EA2F34" w:rsidRPr="003C5F94" w:rsidRDefault="00EA2F34" w:rsidP="00BE28D4">
            <w:pPr>
              <w:pStyle w:val="tabletext11"/>
              <w:jc w:val="right"/>
              <w:rPr>
                <w:ins w:id="9582" w:author="Author"/>
              </w:rPr>
            </w:pPr>
          </w:p>
        </w:tc>
        <w:tc>
          <w:tcPr>
            <w:tcW w:w="2040" w:type="dxa"/>
            <w:tcBorders>
              <w:top w:val="nil"/>
              <w:left w:val="nil"/>
              <w:bottom w:val="nil"/>
              <w:right w:val="single" w:sz="6" w:space="0" w:color="auto"/>
            </w:tcBorders>
            <w:hideMark/>
          </w:tcPr>
          <w:p w14:paraId="63395E38" w14:textId="77777777" w:rsidR="00EA2F34" w:rsidRPr="003C5F94" w:rsidRDefault="00EA2F34" w:rsidP="00BE28D4">
            <w:pPr>
              <w:pStyle w:val="tabletext11"/>
              <w:tabs>
                <w:tab w:val="decimal" w:pos="850"/>
              </w:tabs>
              <w:rPr>
                <w:ins w:id="9583" w:author="Author"/>
              </w:rPr>
            </w:pPr>
            <w:ins w:id="9584" w:author="Author">
              <w:r w:rsidRPr="003C5F94">
                <w:t>2,000 to 2,999</w:t>
              </w:r>
            </w:ins>
          </w:p>
        </w:tc>
        <w:tc>
          <w:tcPr>
            <w:tcW w:w="360" w:type="dxa"/>
          </w:tcPr>
          <w:p w14:paraId="2AE07591" w14:textId="77777777" w:rsidR="00EA2F34" w:rsidRPr="003C5F94" w:rsidRDefault="00EA2F34" w:rsidP="00BE28D4">
            <w:pPr>
              <w:pStyle w:val="tabletext11"/>
              <w:jc w:val="right"/>
              <w:rPr>
                <w:ins w:id="9585" w:author="Author"/>
              </w:rPr>
            </w:pPr>
          </w:p>
        </w:tc>
        <w:tc>
          <w:tcPr>
            <w:tcW w:w="2040" w:type="dxa"/>
            <w:tcBorders>
              <w:top w:val="nil"/>
              <w:left w:val="nil"/>
              <w:bottom w:val="nil"/>
              <w:right w:val="single" w:sz="6" w:space="0" w:color="auto"/>
            </w:tcBorders>
            <w:vAlign w:val="bottom"/>
            <w:hideMark/>
          </w:tcPr>
          <w:p w14:paraId="000B12BF" w14:textId="77777777" w:rsidR="00EA2F34" w:rsidRPr="003C5F94" w:rsidRDefault="00EA2F34" w:rsidP="00BE28D4">
            <w:pPr>
              <w:pStyle w:val="tabletext11"/>
              <w:tabs>
                <w:tab w:val="decimal" w:pos="801"/>
              </w:tabs>
              <w:rPr>
                <w:ins w:id="9586" w:author="Author"/>
              </w:rPr>
            </w:pPr>
            <w:ins w:id="9587" w:author="Author">
              <w:r w:rsidRPr="003C5F94">
                <w:t>0.25</w:t>
              </w:r>
            </w:ins>
          </w:p>
        </w:tc>
      </w:tr>
      <w:tr w:rsidR="00EA2F34" w:rsidRPr="003C5F94" w14:paraId="0994AC1C" w14:textId="77777777" w:rsidTr="00A1082D">
        <w:trPr>
          <w:trHeight w:val="190"/>
          <w:ins w:id="9588" w:author="Author"/>
        </w:trPr>
        <w:tc>
          <w:tcPr>
            <w:tcW w:w="200" w:type="dxa"/>
          </w:tcPr>
          <w:p w14:paraId="3EB99790" w14:textId="77777777" w:rsidR="00EA2F34" w:rsidRPr="003C5F94" w:rsidRDefault="00EA2F34" w:rsidP="00BE28D4">
            <w:pPr>
              <w:pStyle w:val="tabletext11"/>
              <w:rPr>
                <w:ins w:id="9589" w:author="Author"/>
              </w:rPr>
            </w:pPr>
          </w:p>
        </w:tc>
        <w:tc>
          <w:tcPr>
            <w:tcW w:w="360" w:type="dxa"/>
            <w:tcBorders>
              <w:top w:val="nil"/>
              <w:left w:val="single" w:sz="6" w:space="0" w:color="auto"/>
              <w:bottom w:val="nil"/>
              <w:right w:val="nil"/>
            </w:tcBorders>
          </w:tcPr>
          <w:p w14:paraId="70F83D4F" w14:textId="77777777" w:rsidR="00EA2F34" w:rsidRPr="003C5F94" w:rsidRDefault="00EA2F34" w:rsidP="00BE28D4">
            <w:pPr>
              <w:pStyle w:val="tabletext11"/>
              <w:jc w:val="right"/>
              <w:rPr>
                <w:ins w:id="9590" w:author="Author"/>
              </w:rPr>
            </w:pPr>
          </w:p>
        </w:tc>
        <w:tc>
          <w:tcPr>
            <w:tcW w:w="2040" w:type="dxa"/>
            <w:tcBorders>
              <w:top w:val="nil"/>
              <w:left w:val="nil"/>
              <w:bottom w:val="nil"/>
              <w:right w:val="single" w:sz="6" w:space="0" w:color="auto"/>
            </w:tcBorders>
            <w:hideMark/>
          </w:tcPr>
          <w:p w14:paraId="7E550345" w14:textId="77777777" w:rsidR="00EA2F34" w:rsidRPr="003C5F94" w:rsidRDefault="00EA2F34" w:rsidP="00BE28D4">
            <w:pPr>
              <w:pStyle w:val="tabletext11"/>
              <w:tabs>
                <w:tab w:val="decimal" w:pos="850"/>
              </w:tabs>
              <w:rPr>
                <w:ins w:id="9591" w:author="Author"/>
              </w:rPr>
            </w:pPr>
            <w:ins w:id="9592" w:author="Author">
              <w:r w:rsidRPr="003C5F94">
                <w:t>3,000 to 3,999</w:t>
              </w:r>
            </w:ins>
          </w:p>
        </w:tc>
        <w:tc>
          <w:tcPr>
            <w:tcW w:w="360" w:type="dxa"/>
          </w:tcPr>
          <w:p w14:paraId="1E6B6CC6" w14:textId="77777777" w:rsidR="00EA2F34" w:rsidRPr="003C5F94" w:rsidRDefault="00EA2F34" w:rsidP="00BE28D4">
            <w:pPr>
              <w:pStyle w:val="tabletext11"/>
              <w:jc w:val="right"/>
              <w:rPr>
                <w:ins w:id="9593" w:author="Author"/>
              </w:rPr>
            </w:pPr>
          </w:p>
        </w:tc>
        <w:tc>
          <w:tcPr>
            <w:tcW w:w="2040" w:type="dxa"/>
            <w:tcBorders>
              <w:top w:val="nil"/>
              <w:left w:val="nil"/>
              <w:bottom w:val="nil"/>
              <w:right w:val="single" w:sz="6" w:space="0" w:color="auto"/>
            </w:tcBorders>
            <w:vAlign w:val="bottom"/>
            <w:hideMark/>
          </w:tcPr>
          <w:p w14:paraId="1A38A167" w14:textId="77777777" w:rsidR="00EA2F34" w:rsidRPr="003C5F94" w:rsidRDefault="00EA2F34" w:rsidP="00BE28D4">
            <w:pPr>
              <w:pStyle w:val="tabletext11"/>
              <w:tabs>
                <w:tab w:val="decimal" w:pos="801"/>
              </w:tabs>
              <w:rPr>
                <w:ins w:id="9594" w:author="Author"/>
              </w:rPr>
            </w:pPr>
            <w:ins w:id="9595" w:author="Author">
              <w:r w:rsidRPr="003C5F94">
                <w:t>0.27</w:t>
              </w:r>
            </w:ins>
          </w:p>
        </w:tc>
      </w:tr>
      <w:tr w:rsidR="00EA2F34" w:rsidRPr="003C5F94" w14:paraId="49700EC9" w14:textId="77777777" w:rsidTr="00A1082D">
        <w:trPr>
          <w:trHeight w:val="190"/>
          <w:ins w:id="9596" w:author="Author"/>
        </w:trPr>
        <w:tc>
          <w:tcPr>
            <w:tcW w:w="200" w:type="dxa"/>
          </w:tcPr>
          <w:p w14:paraId="279B70C9" w14:textId="77777777" w:rsidR="00EA2F34" w:rsidRPr="003C5F94" w:rsidRDefault="00EA2F34" w:rsidP="00BE28D4">
            <w:pPr>
              <w:pStyle w:val="tabletext11"/>
              <w:rPr>
                <w:ins w:id="9597" w:author="Author"/>
              </w:rPr>
            </w:pPr>
          </w:p>
        </w:tc>
        <w:tc>
          <w:tcPr>
            <w:tcW w:w="360" w:type="dxa"/>
            <w:tcBorders>
              <w:top w:val="nil"/>
              <w:left w:val="single" w:sz="6" w:space="0" w:color="auto"/>
              <w:bottom w:val="nil"/>
              <w:right w:val="nil"/>
            </w:tcBorders>
          </w:tcPr>
          <w:p w14:paraId="114294DB" w14:textId="77777777" w:rsidR="00EA2F34" w:rsidRPr="003C5F94" w:rsidRDefault="00EA2F34" w:rsidP="00BE28D4">
            <w:pPr>
              <w:pStyle w:val="tabletext11"/>
              <w:jc w:val="right"/>
              <w:rPr>
                <w:ins w:id="9598" w:author="Author"/>
              </w:rPr>
            </w:pPr>
          </w:p>
        </w:tc>
        <w:tc>
          <w:tcPr>
            <w:tcW w:w="2040" w:type="dxa"/>
            <w:tcBorders>
              <w:top w:val="nil"/>
              <w:left w:val="nil"/>
              <w:bottom w:val="nil"/>
              <w:right w:val="single" w:sz="6" w:space="0" w:color="auto"/>
            </w:tcBorders>
            <w:hideMark/>
          </w:tcPr>
          <w:p w14:paraId="42555420" w14:textId="77777777" w:rsidR="00EA2F34" w:rsidRPr="003C5F94" w:rsidRDefault="00EA2F34" w:rsidP="00BE28D4">
            <w:pPr>
              <w:pStyle w:val="tabletext11"/>
              <w:tabs>
                <w:tab w:val="decimal" w:pos="850"/>
              </w:tabs>
              <w:rPr>
                <w:ins w:id="9599" w:author="Author"/>
              </w:rPr>
            </w:pPr>
            <w:ins w:id="9600" w:author="Author">
              <w:r w:rsidRPr="003C5F94">
                <w:t>4,000 to 4,999</w:t>
              </w:r>
            </w:ins>
          </w:p>
        </w:tc>
        <w:tc>
          <w:tcPr>
            <w:tcW w:w="360" w:type="dxa"/>
          </w:tcPr>
          <w:p w14:paraId="5E891CCD" w14:textId="77777777" w:rsidR="00EA2F34" w:rsidRPr="003C5F94" w:rsidRDefault="00EA2F34" w:rsidP="00BE28D4">
            <w:pPr>
              <w:pStyle w:val="tabletext11"/>
              <w:jc w:val="right"/>
              <w:rPr>
                <w:ins w:id="9601" w:author="Author"/>
              </w:rPr>
            </w:pPr>
          </w:p>
        </w:tc>
        <w:tc>
          <w:tcPr>
            <w:tcW w:w="2040" w:type="dxa"/>
            <w:tcBorders>
              <w:top w:val="nil"/>
              <w:left w:val="nil"/>
              <w:bottom w:val="nil"/>
              <w:right w:val="single" w:sz="6" w:space="0" w:color="auto"/>
            </w:tcBorders>
            <w:vAlign w:val="bottom"/>
            <w:hideMark/>
          </w:tcPr>
          <w:p w14:paraId="4D22C1C2" w14:textId="77777777" w:rsidR="00EA2F34" w:rsidRPr="003C5F94" w:rsidRDefault="00EA2F34" w:rsidP="00BE28D4">
            <w:pPr>
              <w:pStyle w:val="tabletext11"/>
              <w:tabs>
                <w:tab w:val="decimal" w:pos="801"/>
              </w:tabs>
              <w:rPr>
                <w:ins w:id="9602" w:author="Author"/>
              </w:rPr>
            </w:pPr>
            <w:ins w:id="9603" w:author="Author">
              <w:r w:rsidRPr="003C5F94">
                <w:t>0.30</w:t>
              </w:r>
            </w:ins>
          </w:p>
        </w:tc>
      </w:tr>
      <w:tr w:rsidR="00EA2F34" w:rsidRPr="003C5F94" w14:paraId="61EE2CE9" w14:textId="77777777" w:rsidTr="00A1082D">
        <w:trPr>
          <w:trHeight w:val="190"/>
          <w:ins w:id="9604" w:author="Author"/>
        </w:trPr>
        <w:tc>
          <w:tcPr>
            <w:tcW w:w="200" w:type="dxa"/>
          </w:tcPr>
          <w:p w14:paraId="6AF410A8" w14:textId="77777777" w:rsidR="00EA2F34" w:rsidRPr="003C5F94" w:rsidRDefault="00EA2F34" w:rsidP="00BE28D4">
            <w:pPr>
              <w:pStyle w:val="tabletext11"/>
              <w:rPr>
                <w:ins w:id="9605" w:author="Author"/>
              </w:rPr>
            </w:pPr>
          </w:p>
        </w:tc>
        <w:tc>
          <w:tcPr>
            <w:tcW w:w="360" w:type="dxa"/>
            <w:tcBorders>
              <w:top w:val="nil"/>
              <w:left w:val="single" w:sz="6" w:space="0" w:color="auto"/>
              <w:bottom w:val="nil"/>
              <w:right w:val="nil"/>
            </w:tcBorders>
          </w:tcPr>
          <w:p w14:paraId="302FDC7E" w14:textId="77777777" w:rsidR="00EA2F34" w:rsidRPr="003C5F94" w:rsidRDefault="00EA2F34" w:rsidP="00BE28D4">
            <w:pPr>
              <w:pStyle w:val="tabletext11"/>
              <w:jc w:val="right"/>
              <w:rPr>
                <w:ins w:id="9606" w:author="Author"/>
              </w:rPr>
            </w:pPr>
          </w:p>
        </w:tc>
        <w:tc>
          <w:tcPr>
            <w:tcW w:w="2040" w:type="dxa"/>
            <w:tcBorders>
              <w:top w:val="nil"/>
              <w:left w:val="nil"/>
              <w:bottom w:val="nil"/>
              <w:right w:val="single" w:sz="6" w:space="0" w:color="auto"/>
            </w:tcBorders>
            <w:hideMark/>
          </w:tcPr>
          <w:p w14:paraId="372A9123" w14:textId="77777777" w:rsidR="00EA2F34" w:rsidRPr="003C5F94" w:rsidRDefault="00EA2F34" w:rsidP="00BE28D4">
            <w:pPr>
              <w:pStyle w:val="tabletext11"/>
              <w:tabs>
                <w:tab w:val="decimal" w:pos="850"/>
              </w:tabs>
              <w:rPr>
                <w:ins w:id="9607" w:author="Author"/>
              </w:rPr>
            </w:pPr>
            <w:ins w:id="9608" w:author="Author">
              <w:r w:rsidRPr="003C5F94">
                <w:t>5,000 to 5,999</w:t>
              </w:r>
            </w:ins>
          </w:p>
        </w:tc>
        <w:tc>
          <w:tcPr>
            <w:tcW w:w="360" w:type="dxa"/>
          </w:tcPr>
          <w:p w14:paraId="770EAA80" w14:textId="77777777" w:rsidR="00EA2F34" w:rsidRPr="003C5F94" w:rsidRDefault="00EA2F34" w:rsidP="00BE28D4">
            <w:pPr>
              <w:pStyle w:val="tabletext11"/>
              <w:jc w:val="right"/>
              <w:rPr>
                <w:ins w:id="9609" w:author="Author"/>
              </w:rPr>
            </w:pPr>
          </w:p>
        </w:tc>
        <w:tc>
          <w:tcPr>
            <w:tcW w:w="2040" w:type="dxa"/>
            <w:tcBorders>
              <w:top w:val="nil"/>
              <w:left w:val="nil"/>
              <w:bottom w:val="nil"/>
              <w:right w:val="single" w:sz="6" w:space="0" w:color="auto"/>
            </w:tcBorders>
            <w:vAlign w:val="bottom"/>
            <w:hideMark/>
          </w:tcPr>
          <w:p w14:paraId="08AFF8F3" w14:textId="77777777" w:rsidR="00EA2F34" w:rsidRPr="003C5F94" w:rsidRDefault="00EA2F34" w:rsidP="00BE28D4">
            <w:pPr>
              <w:pStyle w:val="tabletext11"/>
              <w:tabs>
                <w:tab w:val="decimal" w:pos="801"/>
              </w:tabs>
              <w:rPr>
                <w:ins w:id="9610" w:author="Author"/>
              </w:rPr>
            </w:pPr>
            <w:ins w:id="9611" w:author="Author">
              <w:r w:rsidRPr="003C5F94">
                <w:t>0.32</w:t>
              </w:r>
            </w:ins>
          </w:p>
        </w:tc>
      </w:tr>
      <w:tr w:rsidR="00EA2F34" w:rsidRPr="003C5F94" w14:paraId="457785DE" w14:textId="77777777" w:rsidTr="00A1082D">
        <w:trPr>
          <w:trHeight w:val="190"/>
          <w:ins w:id="9612" w:author="Author"/>
        </w:trPr>
        <w:tc>
          <w:tcPr>
            <w:tcW w:w="200" w:type="dxa"/>
          </w:tcPr>
          <w:p w14:paraId="093DCE0D" w14:textId="77777777" w:rsidR="00EA2F34" w:rsidRPr="003C5F94" w:rsidRDefault="00EA2F34" w:rsidP="00BE28D4">
            <w:pPr>
              <w:pStyle w:val="tabletext11"/>
              <w:rPr>
                <w:ins w:id="9613" w:author="Author"/>
              </w:rPr>
            </w:pPr>
          </w:p>
        </w:tc>
        <w:tc>
          <w:tcPr>
            <w:tcW w:w="360" w:type="dxa"/>
            <w:tcBorders>
              <w:top w:val="nil"/>
              <w:left w:val="single" w:sz="6" w:space="0" w:color="auto"/>
              <w:bottom w:val="nil"/>
              <w:right w:val="nil"/>
            </w:tcBorders>
          </w:tcPr>
          <w:p w14:paraId="23166F50" w14:textId="77777777" w:rsidR="00EA2F34" w:rsidRPr="003C5F94" w:rsidRDefault="00EA2F34" w:rsidP="00BE28D4">
            <w:pPr>
              <w:pStyle w:val="tabletext11"/>
              <w:jc w:val="right"/>
              <w:rPr>
                <w:ins w:id="9614" w:author="Author"/>
              </w:rPr>
            </w:pPr>
          </w:p>
        </w:tc>
        <w:tc>
          <w:tcPr>
            <w:tcW w:w="2040" w:type="dxa"/>
            <w:tcBorders>
              <w:top w:val="nil"/>
              <w:left w:val="nil"/>
              <w:bottom w:val="nil"/>
              <w:right w:val="single" w:sz="6" w:space="0" w:color="auto"/>
            </w:tcBorders>
            <w:hideMark/>
          </w:tcPr>
          <w:p w14:paraId="2EB91872" w14:textId="77777777" w:rsidR="00EA2F34" w:rsidRPr="003C5F94" w:rsidRDefault="00EA2F34" w:rsidP="00BE28D4">
            <w:pPr>
              <w:pStyle w:val="tabletext11"/>
              <w:tabs>
                <w:tab w:val="decimal" w:pos="850"/>
              </w:tabs>
              <w:rPr>
                <w:ins w:id="9615" w:author="Author"/>
              </w:rPr>
            </w:pPr>
            <w:ins w:id="9616" w:author="Author">
              <w:r w:rsidRPr="003C5F94">
                <w:t>6,000 to 7,999</w:t>
              </w:r>
            </w:ins>
          </w:p>
        </w:tc>
        <w:tc>
          <w:tcPr>
            <w:tcW w:w="360" w:type="dxa"/>
          </w:tcPr>
          <w:p w14:paraId="0DEB92BA" w14:textId="77777777" w:rsidR="00EA2F34" w:rsidRPr="003C5F94" w:rsidRDefault="00EA2F34" w:rsidP="00BE28D4">
            <w:pPr>
              <w:pStyle w:val="tabletext11"/>
              <w:jc w:val="right"/>
              <w:rPr>
                <w:ins w:id="9617" w:author="Author"/>
              </w:rPr>
            </w:pPr>
          </w:p>
        </w:tc>
        <w:tc>
          <w:tcPr>
            <w:tcW w:w="2040" w:type="dxa"/>
            <w:tcBorders>
              <w:top w:val="nil"/>
              <w:left w:val="nil"/>
              <w:bottom w:val="nil"/>
              <w:right w:val="single" w:sz="6" w:space="0" w:color="auto"/>
            </w:tcBorders>
            <w:vAlign w:val="bottom"/>
            <w:hideMark/>
          </w:tcPr>
          <w:p w14:paraId="21689DB9" w14:textId="77777777" w:rsidR="00EA2F34" w:rsidRPr="003C5F94" w:rsidRDefault="00EA2F34" w:rsidP="00BE28D4">
            <w:pPr>
              <w:pStyle w:val="tabletext11"/>
              <w:tabs>
                <w:tab w:val="decimal" w:pos="801"/>
              </w:tabs>
              <w:rPr>
                <w:ins w:id="9618" w:author="Author"/>
              </w:rPr>
            </w:pPr>
            <w:ins w:id="9619" w:author="Author">
              <w:r w:rsidRPr="003C5F94">
                <w:t>0.34</w:t>
              </w:r>
            </w:ins>
          </w:p>
        </w:tc>
      </w:tr>
      <w:tr w:rsidR="00EA2F34" w:rsidRPr="003C5F94" w14:paraId="7588E33C" w14:textId="77777777" w:rsidTr="00A1082D">
        <w:trPr>
          <w:trHeight w:val="190"/>
          <w:ins w:id="9620" w:author="Author"/>
        </w:trPr>
        <w:tc>
          <w:tcPr>
            <w:tcW w:w="200" w:type="dxa"/>
          </w:tcPr>
          <w:p w14:paraId="15577051" w14:textId="77777777" w:rsidR="00EA2F34" w:rsidRPr="003C5F94" w:rsidRDefault="00EA2F34" w:rsidP="00BE28D4">
            <w:pPr>
              <w:pStyle w:val="tabletext11"/>
              <w:rPr>
                <w:ins w:id="9621" w:author="Author"/>
              </w:rPr>
            </w:pPr>
          </w:p>
        </w:tc>
        <w:tc>
          <w:tcPr>
            <w:tcW w:w="360" w:type="dxa"/>
            <w:tcBorders>
              <w:top w:val="nil"/>
              <w:left w:val="single" w:sz="6" w:space="0" w:color="auto"/>
              <w:bottom w:val="nil"/>
              <w:right w:val="nil"/>
            </w:tcBorders>
          </w:tcPr>
          <w:p w14:paraId="567C7EA9" w14:textId="77777777" w:rsidR="00EA2F34" w:rsidRPr="003C5F94" w:rsidRDefault="00EA2F34" w:rsidP="00BE28D4">
            <w:pPr>
              <w:pStyle w:val="tabletext11"/>
              <w:jc w:val="right"/>
              <w:rPr>
                <w:ins w:id="9622" w:author="Author"/>
              </w:rPr>
            </w:pPr>
          </w:p>
        </w:tc>
        <w:tc>
          <w:tcPr>
            <w:tcW w:w="2040" w:type="dxa"/>
            <w:tcBorders>
              <w:top w:val="nil"/>
              <w:left w:val="nil"/>
              <w:bottom w:val="nil"/>
              <w:right w:val="single" w:sz="6" w:space="0" w:color="auto"/>
            </w:tcBorders>
            <w:hideMark/>
          </w:tcPr>
          <w:p w14:paraId="0113EBD2" w14:textId="77777777" w:rsidR="00EA2F34" w:rsidRPr="003C5F94" w:rsidRDefault="00EA2F34" w:rsidP="00BE28D4">
            <w:pPr>
              <w:pStyle w:val="tabletext11"/>
              <w:tabs>
                <w:tab w:val="decimal" w:pos="850"/>
              </w:tabs>
              <w:rPr>
                <w:ins w:id="9623" w:author="Author"/>
              </w:rPr>
            </w:pPr>
            <w:ins w:id="9624" w:author="Author">
              <w:r w:rsidRPr="003C5F94">
                <w:t>8,000 to 9,999</w:t>
              </w:r>
            </w:ins>
          </w:p>
        </w:tc>
        <w:tc>
          <w:tcPr>
            <w:tcW w:w="360" w:type="dxa"/>
          </w:tcPr>
          <w:p w14:paraId="744A8345" w14:textId="77777777" w:rsidR="00EA2F34" w:rsidRPr="003C5F94" w:rsidRDefault="00EA2F34" w:rsidP="00BE28D4">
            <w:pPr>
              <w:pStyle w:val="tabletext11"/>
              <w:jc w:val="right"/>
              <w:rPr>
                <w:ins w:id="9625" w:author="Author"/>
              </w:rPr>
            </w:pPr>
          </w:p>
        </w:tc>
        <w:tc>
          <w:tcPr>
            <w:tcW w:w="2040" w:type="dxa"/>
            <w:tcBorders>
              <w:top w:val="nil"/>
              <w:left w:val="nil"/>
              <w:bottom w:val="nil"/>
              <w:right w:val="single" w:sz="6" w:space="0" w:color="auto"/>
            </w:tcBorders>
            <w:vAlign w:val="bottom"/>
            <w:hideMark/>
          </w:tcPr>
          <w:p w14:paraId="699ADFCE" w14:textId="77777777" w:rsidR="00EA2F34" w:rsidRPr="003C5F94" w:rsidRDefault="00EA2F34" w:rsidP="00BE28D4">
            <w:pPr>
              <w:pStyle w:val="tabletext11"/>
              <w:tabs>
                <w:tab w:val="decimal" w:pos="801"/>
              </w:tabs>
              <w:rPr>
                <w:ins w:id="9626" w:author="Author"/>
              </w:rPr>
            </w:pPr>
            <w:ins w:id="9627" w:author="Author">
              <w:r w:rsidRPr="003C5F94">
                <w:t>0.37</w:t>
              </w:r>
            </w:ins>
          </w:p>
        </w:tc>
      </w:tr>
      <w:tr w:rsidR="00EA2F34" w:rsidRPr="003C5F94" w14:paraId="0398EC6F" w14:textId="77777777" w:rsidTr="00A1082D">
        <w:trPr>
          <w:trHeight w:val="190"/>
          <w:ins w:id="9628" w:author="Author"/>
        </w:trPr>
        <w:tc>
          <w:tcPr>
            <w:tcW w:w="200" w:type="dxa"/>
          </w:tcPr>
          <w:p w14:paraId="1F82693D" w14:textId="77777777" w:rsidR="00EA2F34" w:rsidRPr="003C5F94" w:rsidRDefault="00EA2F34" w:rsidP="00BE28D4">
            <w:pPr>
              <w:pStyle w:val="tabletext11"/>
              <w:rPr>
                <w:ins w:id="9629" w:author="Author"/>
              </w:rPr>
            </w:pPr>
          </w:p>
        </w:tc>
        <w:tc>
          <w:tcPr>
            <w:tcW w:w="360" w:type="dxa"/>
            <w:tcBorders>
              <w:top w:val="nil"/>
              <w:left w:val="single" w:sz="6" w:space="0" w:color="auto"/>
              <w:bottom w:val="nil"/>
              <w:right w:val="nil"/>
            </w:tcBorders>
          </w:tcPr>
          <w:p w14:paraId="690C0720" w14:textId="77777777" w:rsidR="00EA2F34" w:rsidRPr="003C5F94" w:rsidRDefault="00EA2F34" w:rsidP="00BE28D4">
            <w:pPr>
              <w:pStyle w:val="tabletext11"/>
              <w:jc w:val="right"/>
              <w:rPr>
                <w:ins w:id="9630" w:author="Author"/>
              </w:rPr>
            </w:pPr>
          </w:p>
        </w:tc>
        <w:tc>
          <w:tcPr>
            <w:tcW w:w="2040" w:type="dxa"/>
            <w:tcBorders>
              <w:top w:val="nil"/>
              <w:left w:val="nil"/>
              <w:bottom w:val="nil"/>
              <w:right w:val="single" w:sz="6" w:space="0" w:color="auto"/>
            </w:tcBorders>
            <w:hideMark/>
          </w:tcPr>
          <w:p w14:paraId="0D7A38C9" w14:textId="77777777" w:rsidR="00EA2F34" w:rsidRPr="003C5F94" w:rsidRDefault="00EA2F34" w:rsidP="00BE28D4">
            <w:pPr>
              <w:pStyle w:val="tabletext11"/>
              <w:tabs>
                <w:tab w:val="decimal" w:pos="850"/>
              </w:tabs>
              <w:rPr>
                <w:ins w:id="9631" w:author="Author"/>
              </w:rPr>
            </w:pPr>
            <w:ins w:id="9632" w:author="Author">
              <w:r w:rsidRPr="003C5F94">
                <w:t>10,000 to 11,999</w:t>
              </w:r>
            </w:ins>
          </w:p>
        </w:tc>
        <w:tc>
          <w:tcPr>
            <w:tcW w:w="360" w:type="dxa"/>
          </w:tcPr>
          <w:p w14:paraId="24E1288D" w14:textId="77777777" w:rsidR="00EA2F34" w:rsidRPr="003C5F94" w:rsidRDefault="00EA2F34" w:rsidP="00BE28D4">
            <w:pPr>
              <w:pStyle w:val="tabletext11"/>
              <w:jc w:val="right"/>
              <w:rPr>
                <w:ins w:id="9633" w:author="Author"/>
              </w:rPr>
            </w:pPr>
          </w:p>
        </w:tc>
        <w:tc>
          <w:tcPr>
            <w:tcW w:w="2040" w:type="dxa"/>
            <w:tcBorders>
              <w:top w:val="nil"/>
              <w:left w:val="nil"/>
              <w:bottom w:val="nil"/>
              <w:right w:val="single" w:sz="6" w:space="0" w:color="auto"/>
            </w:tcBorders>
            <w:vAlign w:val="bottom"/>
            <w:hideMark/>
          </w:tcPr>
          <w:p w14:paraId="6CDD5F2B" w14:textId="77777777" w:rsidR="00EA2F34" w:rsidRPr="003C5F94" w:rsidRDefault="00EA2F34" w:rsidP="00BE28D4">
            <w:pPr>
              <w:pStyle w:val="tabletext11"/>
              <w:tabs>
                <w:tab w:val="decimal" w:pos="801"/>
              </w:tabs>
              <w:rPr>
                <w:ins w:id="9634" w:author="Author"/>
              </w:rPr>
            </w:pPr>
            <w:ins w:id="9635" w:author="Author">
              <w:r w:rsidRPr="003C5F94">
                <w:t>0.41</w:t>
              </w:r>
            </w:ins>
          </w:p>
        </w:tc>
      </w:tr>
      <w:tr w:rsidR="00EA2F34" w:rsidRPr="003C5F94" w14:paraId="119F9276" w14:textId="77777777" w:rsidTr="00A1082D">
        <w:trPr>
          <w:trHeight w:val="190"/>
          <w:ins w:id="9636" w:author="Author"/>
        </w:trPr>
        <w:tc>
          <w:tcPr>
            <w:tcW w:w="200" w:type="dxa"/>
          </w:tcPr>
          <w:p w14:paraId="1CB322E3" w14:textId="77777777" w:rsidR="00EA2F34" w:rsidRPr="003C5F94" w:rsidRDefault="00EA2F34" w:rsidP="00BE28D4">
            <w:pPr>
              <w:pStyle w:val="tabletext11"/>
              <w:rPr>
                <w:ins w:id="9637" w:author="Author"/>
              </w:rPr>
            </w:pPr>
          </w:p>
        </w:tc>
        <w:tc>
          <w:tcPr>
            <w:tcW w:w="360" w:type="dxa"/>
            <w:tcBorders>
              <w:top w:val="nil"/>
              <w:left w:val="single" w:sz="6" w:space="0" w:color="auto"/>
              <w:bottom w:val="nil"/>
              <w:right w:val="nil"/>
            </w:tcBorders>
          </w:tcPr>
          <w:p w14:paraId="1F4E19A9" w14:textId="77777777" w:rsidR="00EA2F34" w:rsidRPr="003C5F94" w:rsidRDefault="00EA2F34" w:rsidP="00BE28D4">
            <w:pPr>
              <w:pStyle w:val="tabletext11"/>
              <w:jc w:val="right"/>
              <w:rPr>
                <w:ins w:id="9638" w:author="Author"/>
              </w:rPr>
            </w:pPr>
          </w:p>
        </w:tc>
        <w:tc>
          <w:tcPr>
            <w:tcW w:w="2040" w:type="dxa"/>
            <w:tcBorders>
              <w:top w:val="nil"/>
              <w:left w:val="nil"/>
              <w:bottom w:val="nil"/>
              <w:right w:val="single" w:sz="6" w:space="0" w:color="auto"/>
            </w:tcBorders>
            <w:hideMark/>
          </w:tcPr>
          <w:p w14:paraId="123B2EE8" w14:textId="77777777" w:rsidR="00EA2F34" w:rsidRPr="003C5F94" w:rsidRDefault="00EA2F34" w:rsidP="00BE28D4">
            <w:pPr>
              <w:pStyle w:val="tabletext11"/>
              <w:tabs>
                <w:tab w:val="decimal" w:pos="850"/>
              </w:tabs>
              <w:rPr>
                <w:ins w:id="9639" w:author="Author"/>
              </w:rPr>
            </w:pPr>
            <w:ins w:id="9640" w:author="Author">
              <w:r w:rsidRPr="003C5F94">
                <w:t>12,000 to 13,999</w:t>
              </w:r>
            </w:ins>
          </w:p>
        </w:tc>
        <w:tc>
          <w:tcPr>
            <w:tcW w:w="360" w:type="dxa"/>
          </w:tcPr>
          <w:p w14:paraId="03832AD7" w14:textId="77777777" w:rsidR="00EA2F34" w:rsidRPr="003C5F94" w:rsidRDefault="00EA2F34" w:rsidP="00BE28D4">
            <w:pPr>
              <w:pStyle w:val="tabletext11"/>
              <w:jc w:val="right"/>
              <w:rPr>
                <w:ins w:id="9641" w:author="Author"/>
              </w:rPr>
            </w:pPr>
          </w:p>
        </w:tc>
        <w:tc>
          <w:tcPr>
            <w:tcW w:w="2040" w:type="dxa"/>
            <w:tcBorders>
              <w:top w:val="nil"/>
              <w:left w:val="nil"/>
              <w:bottom w:val="nil"/>
              <w:right w:val="single" w:sz="6" w:space="0" w:color="auto"/>
            </w:tcBorders>
            <w:vAlign w:val="bottom"/>
            <w:hideMark/>
          </w:tcPr>
          <w:p w14:paraId="5A0F2231" w14:textId="77777777" w:rsidR="00EA2F34" w:rsidRPr="003C5F94" w:rsidRDefault="00EA2F34" w:rsidP="00BE28D4">
            <w:pPr>
              <w:pStyle w:val="tabletext11"/>
              <w:tabs>
                <w:tab w:val="decimal" w:pos="801"/>
              </w:tabs>
              <w:rPr>
                <w:ins w:id="9642" w:author="Author"/>
              </w:rPr>
            </w:pPr>
            <w:ins w:id="9643" w:author="Author">
              <w:r w:rsidRPr="003C5F94">
                <w:t>0.45</w:t>
              </w:r>
            </w:ins>
          </w:p>
        </w:tc>
      </w:tr>
      <w:tr w:rsidR="00EA2F34" w:rsidRPr="003C5F94" w14:paraId="02713952" w14:textId="77777777" w:rsidTr="00A1082D">
        <w:trPr>
          <w:trHeight w:val="190"/>
          <w:ins w:id="9644" w:author="Author"/>
        </w:trPr>
        <w:tc>
          <w:tcPr>
            <w:tcW w:w="200" w:type="dxa"/>
          </w:tcPr>
          <w:p w14:paraId="31C2787C" w14:textId="77777777" w:rsidR="00EA2F34" w:rsidRPr="003C5F94" w:rsidRDefault="00EA2F34" w:rsidP="00BE28D4">
            <w:pPr>
              <w:pStyle w:val="tabletext11"/>
              <w:rPr>
                <w:ins w:id="9645" w:author="Author"/>
              </w:rPr>
            </w:pPr>
          </w:p>
        </w:tc>
        <w:tc>
          <w:tcPr>
            <w:tcW w:w="360" w:type="dxa"/>
            <w:tcBorders>
              <w:top w:val="nil"/>
              <w:left w:val="single" w:sz="6" w:space="0" w:color="auto"/>
              <w:bottom w:val="nil"/>
              <w:right w:val="nil"/>
            </w:tcBorders>
          </w:tcPr>
          <w:p w14:paraId="0C94E8B1" w14:textId="77777777" w:rsidR="00EA2F34" w:rsidRPr="003C5F94" w:rsidRDefault="00EA2F34" w:rsidP="00BE28D4">
            <w:pPr>
              <w:pStyle w:val="tabletext11"/>
              <w:jc w:val="right"/>
              <w:rPr>
                <w:ins w:id="9646" w:author="Author"/>
              </w:rPr>
            </w:pPr>
          </w:p>
        </w:tc>
        <w:tc>
          <w:tcPr>
            <w:tcW w:w="2040" w:type="dxa"/>
            <w:tcBorders>
              <w:top w:val="nil"/>
              <w:left w:val="nil"/>
              <w:bottom w:val="nil"/>
              <w:right w:val="single" w:sz="6" w:space="0" w:color="auto"/>
            </w:tcBorders>
            <w:hideMark/>
          </w:tcPr>
          <w:p w14:paraId="47AF9841" w14:textId="77777777" w:rsidR="00EA2F34" w:rsidRPr="003C5F94" w:rsidRDefault="00EA2F34" w:rsidP="00BE28D4">
            <w:pPr>
              <w:pStyle w:val="tabletext11"/>
              <w:tabs>
                <w:tab w:val="decimal" w:pos="850"/>
              </w:tabs>
              <w:rPr>
                <w:ins w:id="9647" w:author="Author"/>
              </w:rPr>
            </w:pPr>
            <w:ins w:id="9648" w:author="Author">
              <w:r w:rsidRPr="003C5F94">
                <w:t>14,000 to 15,999</w:t>
              </w:r>
            </w:ins>
          </w:p>
        </w:tc>
        <w:tc>
          <w:tcPr>
            <w:tcW w:w="360" w:type="dxa"/>
          </w:tcPr>
          <w:p w14:paraId="3670DA2B" w14:textId="77777777" w:rsidR="00EA2F34" w:rsidRPr="003C5F94" w:rsidRDefault="00EA2F34" w:rsidP="00BE28D4">
            <w:pPr>
              <w:pStyle w:val="tabletext11"/>
              <w:jc w:val="right"/>
              <w:rPr>
                <w:ins w:id="9649" w:author="Author"/>
              </w:rPr>
            </w:pPr>
          </w:p>
        </w:tc>
        <w:tc>
          <w:tcPr>
            <w:tcW w:w="2040" w:type="dxa"/>
            <w:tcBorders>
              <w:top w:val="nil"/>
              <w:left w:val="nil"/>
              <w:bottom w:val="nil"/>
              <w:right w:val="single" w:sz="6" w:space="0" w:color="auto"/>
            </w:tcBorders>
            <w:vAlign w:val="bottom"/>
            <w:hideMark/>
          </w:tcPr>
          <w:p w14:paraId="226E7452" w14:textId="77777777" w:rsidR="00EA2F34" w:rsidRPr="003C5F94" w:rsidRDefault="00EA2F34" w:rsidP="00BE28D4">
            <w:pPr>
              <w:pStyle w:val="tabletext11"/>
              <w:tabs>
                <w:tab w:val="decimal" w:pos="801"/>
              </w:tabs>
              <w:rPr>
                <w:ins w:id="9650" w:author="Author"/>
              </w:rPr>
            </w:pPr>
            <w:ins w:id="9651" w:author="Author">
              <w:r w:rsidRPr="003C5F94">
                <w:t>0.49</w:t>
              </w:r>
            </w:ins>
          </w:p>
        </w:tc>
      </w:tr>
      <w:tr w:rsidR="00EA2F34" w:rsidRPr="003C5F94" w14:paraId="15C3BEB9" w14:textId="77777777" w:rsidTr="00A1082D">
        <w:trPr>
          <w:trHeight w:val="190"/>
          <w:ins w:id="9652" w:author="Author"/>
        </w:trPr>
        <w:tc>
          <w:tcPr>
            <w:tcW w:w="200" w:type="dxa"/>
          </w:tcPr>
          <w:p w14:paraId="4CB0B5DC" w14:textId="77777777" w:rsidR="00EA2F34" w:rsidRPr="003C5F94" w:rsidRDefault="00EA2F34" w:rsidP="00BE28D4">
            <w:pPr>
              <w:pStyle w:val="tabletext11"/>
              <w:rPr>
                <w:ins w:id="9653" w:author="Author"/>
              </w:rPr>
            </w:pPr>
          </w:p>
        </w:tc>
        <w:tc>
          <w:tcPr>
            <w:tcW w:w="360" w:type="dxa"/>
            <w:tcBorders>
              <w:top w:val="nil"/>
              <w:left w:val="single" w:sz="6" w:space="0" w:color="auto"/>
              <w:bottom w:val="nil"/>
              <w:right w:val="nil"/>
            </w:tcBorders>
          </w:tcPr>
          <w:p w14:paraId="323DA62C" w14:textId="77777777" w:rsidR="00EA2F34" w:rsidRPr="003C5F94" w:rsidRDefault="00EA2F34" w:rsidP="00BE28D4">
            <w:pPr>
              <w:pStyle w:val="tabletext11"/>
              <w:jc w:val="right"/>
              <w:rPr>
                <w:ins w:id="9654" w:author="Author"/>
              </w:rPr>
            </w:pPr>
          </w:p>
        </w:tc>
        <w:tc>
          <w:tcPr>
            <w:tcW w:w="2040" w:type="dxa"/>
            <w:tcBorders>
              <w:top w:val="nil"/>
              <w:left w:val="nil"/>
              <w:bottom w:val="nil"/>
              <w:right w:val="single" w:sz="6" w:space="0" w:color="auto"/>
            </w:tcBorders>
            <w:hideMark/>
          </w:tcPr>
          <w:p w14:paraId="021CAA06" w14:textId="77777777" w:rsidR="00EA2F34" w:rsidRPr="003C5F94" w:rsidRDefault="00EA2F34" w:rsidP="00BE28D4">
            <w:pPr>
              <w:pStyle w:val="tabletext11"/>
              <w:tabs>
                <w:tab w:val="decimal" w:pos="850"/>
              </w:tabs>
              <w:rPr>
                <w:ins w:id="9655" w:author="Author"/>
              </w:rPr>
            </w:pPr>
            <w:ins w:id="9656" w:author="Author">
              <w:r w:rsidRPr="003C5F94">
                <w:t>16,000 to 17,999</w:t>
              </w:r>
            </w:ins>
          </w:p>
        </w:tc>
        <w:tc>
          <w:tcPr>
            <w:tcW w:w="360" w:type="dxa"/>
          </w:tcPr>
          <w:p w14:paraId="20B358F6" w14:textId="77777777" w:rsidR="00EA2F34" w:rsidRPr="003C5F94" w:rsidRDefault="00EA2F34" w:rsidP="00BE28D4">
            <w:pPr>
              <w:pStyle w:val="tabletext11"/>
              <w:jc w:val="right"/>
              <w:rPr>
                <w:ins w:id="9657" w:author="Author"/>
              </w:rPr>
            </w:pPr>
          </w:p>
        </w:tc>
        <w:tc>
          <w:tcPr>
            <w:tcW w:w="2040" w:type="dxa"/>
            <w:tcBorders>
              <w:top w:val="nil"/>
              <w:left w:val="nil"/>
              <w:bottom w:val="nil"/>
              <w:right w:val="single" w:sz="6" w:space="0" w:color="auto"/>
            </w:tcBorders>
            <w:vAlign w:val="bottom"/>
            <w:hideMark/>
          </w:tcPr>
          <w:p w14:paraId="1B68925D" w14:textId="77777777" w:rsidR="00EA2F34" w:rsidRPr="003C5F94" w:rsidRDefault="00EA2F34" w:rsidP="00BE28D4">
            <w:pPr>
              <w:pStyle w:val="tabletext11"/>
              <w:tabs>
                <w:tab w:val="decimal" w:pos="801"/>
              </w:tabs>
              <w:rPr>
                <w:ins w:id="9658" w:author="Author"/>
              </w:rPr>
            </w:pPr>
            <w:ins w:id="9659" w:author="Author">
              <w:r w:rsidRPr="003C5F94">
                <w:t>0.53</w:t>
              </w:r>
            </w:ins>
          </w:p>
        </w:tc>
      </w:tr>
      <w:tr w:rsidR="00EA2F34" w:rsidRPr="003C5F94" w14:paraId="366747C7" w14:textId="77777777" w:rsidTr="00A1082D">
        <w:trPr>
          <w:trHeight w:val="190"/>
          <w:ins w:id="9660" w:author="Author"/>
        </w:trPr>
        <w:tc>
          <w:tcPr>
            <w:tcW w:w="200" w:type="dxa"/>
          </w:tcPr>
          <w:p w14:paraId="117876E2" w14:textId="77777777" w:rsidR="00EA2F34" w:rsidRPr="003C5F94" w:rsidRDefault="00EA2F34" w:rsidP="00BE28D4">
            <w:pPr>
              <w:pStyle w:val="tabletext11"/>
              <w:rPr>
                <w:ins w:id="9661" w:author="Author"/>
              </w:rPr>
            </w:pPr>
          </w:p>
        </w:tc>
        <w:tc>
          <w:tcPr>
            <w:tcW w:w="360" w:type="dxa"/>
            <w:tcBorders>
              <w:top w:val="nil"/>
              <w:left w:val="single" w:sz="6" w:space="0" w:color="auto"/>
              <w:bottom w:val="nil"/>
              <w:right w:val="nil"/>
            </w:tcBorders>
          </w:tcPr>
          <w:p w14:paraId="55756E01" w14:textId="77777777" w:rsidR="00EA2F34" w:rsidRPr="003C5F94" w:rsidRDefault="00EA2F34" w:rsidP="00BE28D4">
            <w:pPr>
              <w:pStyle w:val="tabletext11"/>
              <w:jc w:val="right"/>
              <w:rPr>
                <w:ins w:id="9662" w:author="Author"/>
              </w:rPr>
            </w:pPr>
          </w:p>
        </w:tc>
        <w:tc>
          <w:tcPr>
            <w:tcW w:w="2040" w:type="dxa"/>
            <w:tcBorders>
              <w:top w:val="nil"/>
              <w:left w:val="nil"/>
              <w:bottom w:val="nil"/>
              <w:right w:val="single" w:sz="6" w:space="0" w:color="auto"/>
            </w:tcBorders>
            <w:hideMark/>
          </w:tcPr>
          <w:p w14:paraId="1509F528" w14:textId="77777777" w:rsidR="00EA2F34" w:rsidRPr="003C5F94" w:rsidRDefault="00EA2F34" w:rsidP="00BE28D4">
            <w:pPr>
              <w:pStyle w:val="tabletext11"/>
              <w:tabs>
                <w:tab w:val="decimal" w:pos="850"/>
              </w:tabs>
              <w:rPr>
                <w:ins w:id="9663" w:author="Author"/>
              </w:rPr>
            </w:pPr>
            <w:ins w:id="9664" w:author="Author">
              <w:r w:rsidRPr="003C5F94">
                <w:t>18,000 to 19,999</w:t>
              </w:r>
            </w:ins>
          </w:p>
        </w:tc>
        <w:tc>
          <w:tcPr>
            <w:tcW w:w="360" w:type="dxa"/>
          </w:tcPr>
          <w:p w14:paraId="3A0EBC60" w14:textId="77777777" w:rsidR="00EA2F34" w:rsidRPr="003C5F94" w:rsidRDefault="00EA2F34" w:rsidP="00BE28D4">
            <w:pPr>
              <w:pStyle w:val="tabletext11"/>
              <w:jc w:val="right"/>
              <w:rPr>
                <w:ins w:id="9665" w:author="Author"/>
              </w:rPr>
            </w:pPr>
          </w:p>
        </w:tc>
        <w:tc>
          <w:tcPr>
            <w:tcW w:w="2040" w:type="dxa"/>
            <w:tcBorders>
              <w:top w:val="nil"/>
              <w:left w:val="nil"/>
              <w:bottom w:val="nil"/>
              <w:right w:val="single" w:sz="6" w:space="0" w:color="auto"/>
            </w:tcBorders>
            <w:vAlign w:val="bottom"/>
            <w:hideMark/>
          </w:tcPr>
          <w:p w14:paraId="625D753B" w14:textId="77777777" w:rsidR="00EA2F34" w:rsidRPr="003C5F94" w:rsidRDefault="00EA2F34" w:rsidP="00BE28D4">
            <w:pPr>
              <w:pStyle w:val="tabletext11"/>
              <w:tabs>
                <w:tab w:val="decimal" w:pos="801"/>
              </w:tabs>
              <w:rPr>
                <w:ins w:id="9666" w:author="Author"/>
              </w:rPr>
            </w:pPr>
            <w:ins w:id="9667" w:author="Author">
              <w:r w:rsidRPr="003C5F94">
                <w:t>0.56</w:t>
              </w:r>
            </w:ins>
          </w:p>
        </w:tc>
      </w:tr>
      <w:tr w:rsidR="00EA2F34" w:rsidRPr="003C5F94" w14:paraId="3766FD3A" w14:textId="77777777" w:rsidTr="00A1082D">
        <w:trPr>
          <w:trHeight w:val="190"/>
          <w:ins w:id="9668" w:author="Author"/>
        </w:trPr>
        <w:tc>
          <w:tcPr>
            <w:tcW w:w="200" w:type="dxa"/>
          </w:tcPr>
          <w:p w14:paraId="333973FC" w14:textId="77777777" w:rsidR="00EA2F34" w:rsidRPr="003C5F94" w:rsidRDefault="00EA2F34" w:rsidP="00BE28D4">
            <w:pPr>
              <w:pStyle w:val="tabletext11"/>
              <w:rPr>
                <w:ins w:id="9669" w:author="Author"/>
              </w:rPr>
            </w:pPr>
          </w:p>
        </w:tc>
        <w:tc>
          <w:tcPr>
            <w:tcW w:w="360" w:type="dxa"/>
            <w:tcBorders>
              <w:top w:val="nil"/>
              <w:left w:val="single" w:sz="6" w:space="0" w:color="auto"/>
              <w:bottom w:val="nil"/>
              <w:right w:val="nil"/>
            </w:tcBorders>
          </w:tcPr>
          <w:p w14:paraId="3E236A75" w14:textId="77777777" w:rsidR="00EA2F34" w:rsidRPr="003C5F94" w:rsidRDefault="00EA2F34" w:rsidP="00BE28D4">
            <w:pPr>
              <w:pStyle w:val="tabletext11"/>
              <w:jc w:val="right"/>
              <w:rPr>
                <w:ins w:id="9670" w:author="Author"/>
              </w:rPr>
            </w:pPr>
          </w:p>
        </w:tc>
        <w:tc>
          <w:tcPr>
            <w:tcW w:w="2040" w:type="dxa"/>
            <w:tcBorders>
              <w:top w:val="nil"/>
              <w:left w:val="nil"/>
              <w:bottom w:val="nil"/>
              <w:right w:val="single" w:sz="6" w:space="0" w:color="auto"/>
            </w:tcBorders>
            <w:hideMark/>
          </w:tcPr>
          <w:p w14:paraId="6FB7D129" w14:textId="77777777" w:rsidR="00EA2F34" w:rsidRPr="003C5F94" w:rsidRDefault="00EA2F34" w:rsidP="00BE28D4">
            <w:pPr>
              <w:pStyle w:val="tabletext11"/>
              <w:tabs>
                <w:tab w:val="decimal" w:pos="850"/>
              </w:tabs>
              <w:rPr>
                <w:ins w:id="9671" w:author="Author"/>
              </w:rPr>
            </w:pPr>
            <w:ins w:id="9672" w:author="Author">
              <w:r w:rsidRPr="003C5F94">
                <w:t>20,000 to 24,999</w:t>
              </w:r>
            </w:ins>
          </w:p>
        </w:tc>
        <w:tc>
          <w:tcPr>
            <w:tcW w:w="360" w:type="dxa"/>
          </w:tcPr>
          <w:p w14:paraId="79DFF6BF" w14:textId="77777777" w:rsidR="00EA2F34" w:rsidRPr="003C5F94" w:rsidRDefault="00EA2F34" w:rsidP="00BE28D4">
            <w:pPr>
              <w:pStyle w:val="tabletext11"/>
              <w:jc w:val="right"/>
              <w:rPr>
                <w:ins w:id="9673" w:author="Author"/>
              </w:rPr>
            </w:pPr>
          </w:p>
        </w:tc>
        <w:tc>
          <w:tcPr>
            <w:tcW w:w="2040" w:type="dxa"/>
            <w:tcBorders>
              <w:top w:val="nil"/>
              <w:left w:val="nil"/>
              <w:bottom w:val="nil"/>
              <w:right w:val="single" w:sz="6" w:space="0" w:color="auto"/>
            </w:tcBorders>
            <w:vAlign w:val="bottom"/>
            <w:hideMark/>
          </w:tcPr>
          <w:p w14:paraId="2009EA1C" w14:textId="77777777" w:rsidR="00EA2F34" w:rsidRPr="003C5F94" w:rsidRDefault="00EA2F34" w:rsidP="00BE28D4">
            <w:pPr>
              <w:pStyle w:val="tabletext11"/>
              <w:tabs>
                <w:tab w:val="decimal" w:pos="801"/>
              </w:tabs>
              <w:rPr>
                <w:ins w:id="9674" w:author="Author"/>
              </w:rPr>
            </w:pPr>
            <w:ins w:id="9675" w:author="Author">
              <w:r w:rsidRPr="003C5F94">
                <w:t>0.62</w:t>
              </w:r>
            </w:ins>
          </w:p>
        </w:tc>
      </w:tr>
      <w:tr w:rsidR="00EA2F34" w:rsidRPr="003C5F94" w14:paraId="49ACB3F1" w14:textId="77777777" w:rsidTr="00A1082D">
        <w:trPr>
          <w:trHeight w:val="190"/>
          <w:ins w:id="9676" w:author="Author"/>
        </w:trPr>
        <w:tc>
          <w:tcPr>
            <w:tcW w:w="200" w:type="dxa"/>
          </w:tcPr>
          <w:p w14:paraId="050D77BC" w14:textId="77777777" w:rsidR="00EA2F34" w:rsidRPr="003C5F94" w:rsidRDefault="00EA2F34" w:rsidP="00BE28D4">
            <w:pPr>
              <w:pStyle w:val="tabletext11"/>
              <w:rPr>
                <w:ins w:id="9677" w:author="Author"/>
              </w:rPr>
            </w:pPr>
          </w:p>
        </w:tc>
        <w:tc>
          <w:tcPr>
            <w:tcW w:w="360" w:type="dxa"/>
            <w:tcBorders>
              <w:top w:val="nil"/>
              <w:left w:val="single" w:sz="6" w:space="0" w:color="auto"/>
              <w:bottom w:val="nil"/>
              <w:right w:val="nil"/>
            </w:tcBorders>
          </w:tcPr>
          <w:p w14:paraId="70B71CB8" w14:textId="77777777" w:rsidR="00EA2F34" w:rsidRPr="003C5F94" w:rsidRDefault="00EA2F34" w:rsidP="00BE28D4">
            <w:pPr>
              <w:pStyle w:val="tabletext11"/>
              <w:jc w:val="right"/>
              <w:rPr>
                <w:ins w:id="9678" w:author="Author"/>
              </w:rPr>
            </w:pPr>
          </w:p>
        </w:tc>
        <w:tc>
          <w:tcPr>
            <w:tcW w:w="2040" w:type="dxa"/>
            <w:tcBorders>
              <w:top w:val="nil"/>
              <w:left w:val="nil"/>
              <w:bottom w:val="nil"/>
              <w:right w:val="single" w:sz="6" w:space="0" w:color="auto"/>
            </w:tcBorders>
            <w:hideMark/>
          </w:tcPr>
          <w:p w14:paraId="3BD5AC3D" w14:textId="77777777" w:rsidR="00EA2F34" w:rsidRPr="003C5F94" w:rsidRDefault="00EA2F34" w:rsidP="00BE28D4">
            <w:pPr>
              <w:pStyle w:val="tabletext11"/>
              <w:tabs>
                <w:tab w:val="decimal" w:pos="850"/>
              </w:tabs>
              <w:rPr>
                <w:ins w:id="9679" w:author="Author"/>
              </w:rPr>
            </w:pPr>
            <w:ins w:id="9680" w:author="Author">
              <w:r w:rsidRPr="003C5F94">
                <w:t>25,000 to 29,999</w:t>
              </w:r>
            </w:ins>
          </w:p>
        </w:tc>
        <w:tc>
          <w:tcPr>
            <w:tcW w:w="360" w:type="dxa"/>
          </w:tcPr>
          <w:p w14:paraId="0F3D817F" w14:textId="77777777" w:rsidR="00EA2F34" w:rsidRPr="003C5F94" w:rsidRDefault="00EA2F34" w:rsidP="00BE28D4">
            <w:pPr>
              <w:pStyle w:val="tabletext11"/>
              <w:jc w:val="right"/>
              <w:rPr>
                <w:ins w:id="9681" w:author="Author"/>
              </w:rPr>
            </w:pPr>
          </w:p>
        </w:tc>
        <w:tc>
          <w:tcPr>
            <w:tcW w:w="2040" w:type="dxa"/>
            <w:tcBorders>
              <w:top w:val="nil"/>
              <w:left w:val="nil"/>
              <w:bottom w:val="nil"/>
              <w:right w:val="single" w:sz="6" w:space="0" w:color="auto"/>
            </w:tcBorders>
            <w:vAlign w:val="bottom"/>
            <w:hideMark/>
          </w:tcPr>
          <w:p w14:paraId="459D96BD" w14:textId="77777777" w:rsidR="00EA2F34" w:rsidRPr="003C5F94" w:rsidRDefault="00EA2F34" w:rsidP="00BE28D4">
            <w:pPr>
              <w:pStyle w:val="tabletext11"/>
              <w:tabs>
                <w:tab w:val="decimal" w:pos="801"/>
              </w:tabs>
              <w:rPr>
                <w:ins w:id="9682" w:author="Author"/>
              </w:rPr>
            </w:pPr>
            <w:ins w:id="9683" w:author="Author">
              <w:r w:rsidRPr="003C5F94">
                <w:t>0.70</w:t>
              </w:r>
            </w:ins>
          </w:p>
        </w:tc>
      </w:tr>
      <w:tr w:rsidR="00EA2F34" w:rsidRPr="003C5F94" w14:paraId="7028305B" w14:textId="77777777" w:rsidTr="00A1082D">
        <w:trPr>
          <w:trHeight w:val="190"/>
          <w:ins w:id="9684" w:author="Author"/>
        </w:trPr>
        <w:tc>
          <w:tcPr>
            <w:tcW w:w="200" w:type="dxa"/>
          </w:tcPr>
          <w:p w14:paraId="017FF1E2" w14:textId="77777777" w:rsidR="00EA2F34" w:rsidRPr="003C5F94" w:rsidRDefault="00EA2F34" w:rsidP="00BE28D4">
            <w:pPr>
              <w:pStyle w:val="tabletext11"/>
              <w:rPr>
                <w:ins w:id="9685" w:author="Author"/>
              </w:rPr>
            </w:pPr>
          </w:p>
        </w:tc>
        <w:tc>
          <w:tcPr>
            <w:tcW w:w="360" w:type="dxa"/>
            <w:tcBorders>
              <w:top w:val="nil"/>
              <w:left w:val="single" w:sz="6" w:space="0" w:color="auto"/>
              <w:bottom w:val="nil"/>
              <w:right w:val="nil"/>
            </w:tcBorders>
          </w:tcPr>
          <w:p w14:paraId="246F0999" w14:textId="77777777" w:rsidR="00EA2F34" w:rsidRPr="003C5F94" w:rsidRDefault="00EA2F34" w:rsidP="00BE28D4">
            <w:pPr>
              <w:pStyle w:val="tabletext11"/>
              <w:jc w:val="right"/>
              <w:rPr>
                <w:ins w:id="9686" w:author="Author"/>
              </w:rPr>
            </w:pPr>
          </w:p>
        </w:tc>
        <w:tc>
          <w:tcPr>
            <w:tcW w:w="2040" w:type="dxa"/>
            <w:tcBorders>
              <w:top w:val="nil"/>
              <w:left w:val="nil"/>
              <w:bottom w:val="nil"/>
              <w:right w:val="single" w:sz="6" w:space="0" w:color="auto"/>
            </w:tcBorders>
            <w:hideMark/>
          </w:tcPr>
          <w:p w14:paraId="52D009A6" w14:textId="77777777" w:rsidR="00EA2F34" w:rsidRPr="003C5F94" w:rsidRDefault="00EA2F34" w:rsidP="00BE28D4">
            <w:pPr>
              <w:pStyle w:val="tabletext11"/>
              <w:tabs>
                <w:tab w:val="decimal" w:pos="850"/>
              </w:tabs>
              <w:rPr>
                <w:ins w:id="9687" w:author="Author"/>
              </w:rPr>
            </w:pPr>
            <w:ins w:id="9688" w:author="Author">
              <w:r w:rsidRPr="003C5F94">
                <w:t>30,000 to 34,999</w:t>
              </w:r>
            </w:ins>
          </w:p>
        </w:tc>
        <w:tc>
          <w:tcPr>
            <w:tcW w:w="360" w:type="dxa"/>
          </w:tcPr>
          <w:p w14:paraId="120F0D32" w14:textId="77777777" w:rsidR="00EA2F34" w:rsidRPr="003C5F94" w:rsidRDefault="00EA2F34" w:rsidP="00BE28D4">
            <w:pPr>
              <w:pStyle w:val="tabletext11"/>
              <w:jc w:val="right"/>
              <w:rPr>
                <w:ins w:id="9689" w:author="Author"/>
              </w:rPr>
            </w:pPr>
          </w:p>
        </w:tc>
        <w:tc>
          <w:tcPr>
            <w:tcW w:w="2040" w:type="dxa"/>
            <w:tcBorders>
              <w:top w:val="nil"/>
              <w:left w:val="nil"/>
              <w:bottom w:val="nil"/>
              <w:right w:val="single" w:sz="6" w:space="0" w:color="auto"/>
            </w:tcBorders>
            <w:vAlign w:val="bottom"/>
            <w:hideMark/>
          </w:tcPr>
          <w:p w14:paraId="6679F7E6" w14:textId="77777777" w:rsidR="00EA2F34" w:rsidRPr="003C5F94" w:rsidRDefault="00EA2F34" w:rsidP="00BE28D4">
            <w:pPr>
              <w:pStyle w:val="tabletext11"/>
              <w:tabs>
                <w:tab w:val="decimal" w:pos="801"/>
              </w:tabs>
              <w:rPr>
                <w:ins w:id="9690" w:author="Author"/>
              </w:rPr>
            </w:pPr>
            <w:ins w:id="9691" w:author="Author">
              <w:r w:rsidRPr="003C5F94">
                <w:t>0.77</w:t>
              </w:r>
            </w:ins>
          </w:p>
        </w:tc>
      </w:tr>
      <w:tr w:rsidR="00EA2F34" w:rsidRPr="003C5F94" w14:paraId="4700FAA3" w14:textId="77777777" w:rsidTr="00A1082D">
        <w:trPr>
          <w:trHeight w:val="190"/>
          <w:ins w:id="9692" w:author="Author"/>
        </w:trPr>
        <w:tc>
          <w:tcPr>
            <w:tcW w:w="200" w:type="dxa"/>
          </w:tcPr>
          <w:p w14:paraId="50D41249" w14:textId="77777777" w:rsidR="00EA2F34" w:rsidRPr="003C5F94" w:rsidRDefault="00EA2F34" w:rsidP="00BE28D4">
            <w:pPr>
              <w:pStyle w:val="tabletext11"/>
              <w:rPr>
                <w:ins w:id="9693" w:author="Author"/>
              </w:rPr>
            </w:pPr>
          </w:p>
        </w:tc>
        <w:tc>
          <w:tcPr>
            <w:tcW w:w="360" w:type="dxa"/>
            <w:tcBorders>
              <w:top w:val="nil"/>
              <w:left w:val="single" w:sz="6" w:space="0" w:color="auto"/>
              <w:bottom w:val="nil"/>
              <w:right w:val="nil"/>
            </w:tcBorders>
          </w:tcPr>
          <w:p w14:paraId="72CE64D7" w14:textId="77777777" w:rsidR="00EA2F34" w:rsidRPr="003C5F94" w:rsidRDefault="00EA2F34" w:rsidP="00BE28D4">
            <w:pPr>
              <w:pStyle w:val="tabletext11"/>
              <w:jc w:val="right"/>
              <w:rPr>
                <w:ins w:id="9694" w:author="Author"/>
              </w:rPr>
            </w:pPr>
          </w:p>
        </w:tc>
        <w:tc>
          <w:tcPr>
            <w:tcW w:w="2040" w:type="dxa"/>
            <w:tcBorders>
              <w:top w:val="nil"/>
              <w:left w:val="nil"/>
              <w:bottom w:val="nil"/>
              <w:right w:val="single" w:sz="6" w:space="0" w:color="auto"/>
            </w:tcBorders>
            <w:hideMark/>
          </w:tcPr>
          <w:p w14:paraId="72FF82A4" w14:textId="77777777" w:rsidR="00EA2F34" w:rsidRPr="003C5F94" w:rsidRDefault="00EA2F34" w:rsidP="00BE28D4">
            <w:pPr>
              <w:pStyle w:val="tabletext11"/>
              <w:tabs>
                <w:tab w:val="decimal" w:pos="850"/>
              </w:tabs>
              <w:rPr>
                <w:ins w:id="9695" w:author="Author"/>
              </w:rPr>
            </w:pPr>
            <w:ins w:id="9696" w:author="Author">
              <w:r w:rsidRPr="003C5F94">
                <w:t>35,000 to 39,999</w:t>
              </w:r>
            </w:ins>
          </w:p>
        </w:tc>
        <w:tc>
          <w:tcPr>
            <w:tcW w:w="360" w:type="dxa"/>
          </w:tcPr>
          <w:p w14:paraId="4F43B534" w14:textId="77777777" w:rsidR="00EA2F34" w:rsidRPr="003C5F94" w:rsidRDefault="00EA2F34" w:rsidP="00BE28D4">
            <w:pPr>
              <w:pStyle w:val="tabletext11"/>
              <w:jc w:val="right"/>
              <w:rPr>
                <w:ins w:id="9697" w:author="Author"/>
              </w:rPr>
            </w:pPr>
          </w:p>
        </w:tc>
        <w:tc>
          <w:tcPr>
            <w:tcW w:w="2040" w:type="dxa"/>
            <w:tcBorders>
              <w:top w:val="nil"/>
              <w:left w:val="nil"/>
              <w:bottom w:val="nil"/>
              <w:right w:val="single" w:sz="6" w:space="0" w:color="auto"/>
            </w:tcBorders>
            <w:vAlign w:val="bottom"/>
            <w:hideMark/>
          </w:tcPr>
          <w:p w14:paraId="738B6DD2" w14:textId="77777777" w:rsidR="00EA2F34" w:rsidRPr="003C5F94" w:rsidRDefault="00EA2F34" w:rsidP="00BE28D4">
            <w:pPr>
              <w:pStyle w:val="tabletext11"/>
              <w:tabs>
                <w:tab w:val="decimal" w:pos="801"/>
              </w:tabs>
              <w:rPr>
                <w:ins w:id="9698" w:author="Author"/>
              </w:rPr>
            </w:pPr>
            <w:ins w:id="9699" w:author="Author">
              <w:r w:rsidRPr="003C5F94">
                <w:t>0.84</w:t>
              </w:r>
            </w:ins>
          </w:p>
        </w:tc>
      </w:tr>
      <w:tr w:rsidR="00EA2F34" w:rsidRPr="003C5F94" w14:paraId="66658077" w14:textId="77777777" w:rsidTr="00A1082D">
        <w:trPr>
          <w:trHeight w:val="190"/>
          <w:ins w:id="9700" w:author="Author"/>
        </w:trPr>
        <w:tc>
          <w:tcPr>
            <w:tcW w:w="200" w:type="dxa"/>
          </w:tcPr>
          <w:p w14:paraId="0B9C280B" w14:textId="77777777" w:rsidR="00EA2F34" w:rsidRPr="003C5F94" w:rsidRDefault="00EA2F34" w:rsidP="00BE28D4">
            <w:pPr>
              <w:pStyle w:val="tabletext11"/>
              <w:rPr>
                <w:ins w:id="9701" w:author="Author"/>
              </w:rPr>
            </w:pPr>
          </w:p>
        </w:tc>
        <w:tc>
          <w:tcPr>
            <w:tcW w:w="360" w:type="dxa"/>
            <w:tcBorders>
              <w:top w:val="nil"/>
              <w:left w:val="single" w:sz="6" w:space="0" w:color="auto"/>
              <w:bottom w:val="nil"/>
              <w:right w:val="nil"/>
            </w:tcBorders>
          </w:tcPr>
          <w:p w14:paraId="00B8E5E6" w14:textId="77777777" w:rsidR="00EA2F34" w:rsidRPr="003C5F94" w:rsidRDefault="00EA2F34" w:rsidP="00BE28D4">
            <w:pPr>
              <w:pStyle w:val="tabletext11"/>
              <w:jc w:val="right"/>
              <w:rPr>
                <w:ins w:id="9702" w:author="Author"/>
              </w:rPr>
            </w:pPr>
          </w:p>
        </w:tc>
        <w:tc>
          <w:tcPr>
            <w:tcW w:w="2040" w:type="dxa"/>
            <w:tcBorders>
              <w:top w:val="nil"/>
              <w:left w:val="nil"/>
              <w:bottom w:val="nil"/>
              <w:right w:val="single" w:sz="6" w:space="0" w:color="auto"/>
            </w:tcBorders>
            <w:hideMark/>
          </w:tcPr>
          <w:p w14:paraId="505848FF" w14:textId="77777777" w:rsidR="00EA2F34" w:rsidRPr="003C5F94" w:rsidRDefault="00EA2F34" w:rsidP="00BE28D4">
            <w:pPr>
              <w:pStyle w:val="tabletext11"/>
              <w:tabs>
                <w:tab w:val="decimal" w:pos="850"/>
              </w:tabs>
              <w:rPr>
                <w:ins w:id="9703" w:author="Author"/>
              </w:rPr>
            </w:pPr>
            <w:ins w:id="9704" w:author="Author">
              <w:r w:rsidRPr="003C5F94">
                <w:t>40,000 to 44,999</w:t>
              </w:r>
            </w:ins>
          </w:p>
        </w:tc>
        <w:tc>
          <w:tcPr>
            <w:tcW w:w="360" w:type="dxa"/>
          </w:tcPr>
          <w:p w14:paraId="65F5516D" w14:textId="77777777" w:rsidR="00EA2F34" w:rsidRPr="003C5F94" w:rsidRDefault="00EA2F34" w:rsidP="00BE28D4">
            <w:pPr>
              <w:pStyle w:val="tabletext11"/>
              <w:jc w:val="right"/>
              <w:rPr>
                <w:ins w:id="9705" w:author="Author"/>
              </w:rPr>
            </w:pPr>
          </w:p>
        </w:tc>
        <w:tc>
          <w:tcPr>
            <w:tcW w:w="2040" w:type="dxa"/>
            <w:tcBorders>
              <w:top w:val="nil"/>
              <w:left w:val="nil"/>
              <w:bottom w:val="nil"/>
              <w:right w:val="single" w:sz="6" w:space="0" w:color="auto"/>
            </w:tcBorders>
            <w:vAlign w:val="bottom"/>
            <w:hideMark/>
          </w:tcPr>
          <w:p w14:paraId="0F41B265" w14:textId="77777777" w:rsidR="00EA2F34" w:rsidRPr="003C5F94" w:rsidRDefault="00EA2F34" w:rsidP="00BE28D4">
            <w:pPr>
              <w:pStyle w:val="tabletext11"/>
              <w:tabs>
                <w:tab w:val="decimal" w:pos="801"/>
              </w:tabs>
              <w:rPr>
                <w:ins w:id="9706" w:author="Author"/>
              </w:rPr>
            </w:pPr>
            <w:ins w:id="9707" w:author="Author">
              <w:r w:rsidRPr="003C5F94">
                <w:t>0.89</w:t>
              </w:r>
            </w:ins>
          </w:p>
        </w:tc>
      </w:tr>
      <w:tr w:rsidR="00EA2F34" w:rsidRPr="003C5F94" w14:paraId="6A897D0F" w14:textId="77777777" w:rsidTr="00A1082D">
        <w:trPr>
          <w:trHeight w:val="190"/>
          <w:ins w:id="9708" w:author="Author"/>
        </w:trPr>
        <w:tc>
          <w:tcPr>
            <w:tcW w:w="200" w:type="dxa"/>
          </w:tcPr>
          <w:p w14:paraId="5EFE42C6" w14:textId="77777777" w:rsidR="00EA2F34" w:rsidRPr="003C5F94" w:rsidRDefault="00EA2F34" w:rsidP="00BE28D4">
            <w:pPr>
              <w:pStyle w:val="tabletext11"/>
              <w:rPr>
                <w:ins w:id="9709" w:author="Author"/>
              </w:rPr>
            </w:pPr>
          </w:p>
        </w:tc>
        <w:tc>
          <w:tcPr>
            <w:tcW w:w="360" w:type="dxa"/>
            <w:tcBorders>
              <w:top w:val="nil"/>
              <w:left w:val="single" w:sz="6" w:space="0" w:color="auto"/>
              <w:bottom w:val="nil"/>
              <w:right w:val="nil"/>
            </w:tcBorders>
          </w:tcPr>
          <w:p w14:paraId="5B549532" w14:textId="77777777" w:rsidR="00EA2F34" w:rsidRPr="003C5F94" w:rsidRDefault="00EA2F34" w:rsidP="00BE28D4">
            <w:pPr>
              <w:pStyle w:val="tabletext11"/>
              <w:jc w:val="right"/>
              <w:rPr>
                <w:ins w:id="9710" w:author="Author"/>
              </w:rPr>
            </w:pPr>
          </w:p>
        </w:tc>
        <w:tc>
          <w:tcPr>
            <w:tcW w:w="2040" w:type="dxa"/>
            <w:tcBorders>
              <w:top w:val="nil"/>
              <w:left w:val="nil"/>
              <w:bottom w:val="nil"/>
              <w:right w:val="single" w:sz="6" w:space="0" w:color="auto"/>
            </w:tcBorders>
            <w:hideMark/>
          </w:tcPr>
          <w:p w14:paraId="56EC9540" w14:textId="77777777" w:rsidR="00EA2F34" w:rsidRPr="003C5F94" w:rsidRDefault="00EA2F34" w:rsidP="00BE28D4">
            <w:pPr>
              <w:pStyle w:val="tabletext11"/>
              <w:tabs>
                <w:tab w:val="decimal" w:pos="850"/>
              </w:tabs>
              <w:rPr>
                <w:ins w:id="9711" w:author="Author"/>
              </w:rPr>
            </w:pPr>
            <w:ins w:id="9712" w:author="Author">
              <w:r w:rsidRPr="003C5F94">
                <w:t>45,000 to 49,999</w:t>
              </w:r>
            </w:ins>
          </w:p>
        </w:tc>
        <w:tc>
          <w:tcPr>
            <w:tcW w:w="360" w:type="dxa"/>
          </w:tcPr>
          <w:p w14:paraId="4D269C47" w14:textId="77777777" w:rsidR="00EA2F34" w:rsidRPr="003C5F94" w:rsidRDefault="00EA2F34" w:rsidP="00BE28D4">
            <w:pPr>
              <w:pStyle w:val="tabletext11"/>
              <w:jc w:val="right"/>
              <w:rPr>
                <w:ins w:id="9713" w:author="Author"/>
              </w:rPr>
            </w:pPr>
          </w:p>
        </w:tc>
        <w:tc>
          <w:tcPr>
            <w:tcW w:w="2040" w:type="dxa"/>
            <w:tcBorders>
              <w:top w:val="nil"/>
              <w:left w:val="nil"/>
              <w:bottom w:val="nil"/>
              <w:right w:val="single" w:sz="6" w:space="0" w:color="auto"/>
            </w:tcBorders>
            <w:vAlign w:val="bottom"/>
            <w:hideMark/>
          </w:tcPr>
          <w:p w14:paraId="5D463C70" w14:textId="77777777" w:rsidR="00EA2F34" w:rsidRPr="003C5F94" w:rsidRDefault="00EA2F34" w:rsidP="00BE28D4">
            <w:pPr>
              <w:pStyle w:val="tabletext11"/>
              <w:tabs>
                <w:tab w:val="decimal" w:pos="801"/>
              </w:tabs>
              <w:rPr>
                <w:ins w:id="9714" w:author="Author"/>
              </w:rPr>
            </w:pPr>
            <w:ins w:id="9715" w:author="Author">
              <w:r w:rsidRPr="003C5F94">
                <w:t>0.93</w:t>
              </w:r>
            </w:ins>
          </w:p>
        </w:tc>
      </w:tr>
      <w:tr w:rsidR="00EA2F34" w:rsidRPr="003C5F94" w14:paraId="02E92166" w14:textId="77777777" w:rsidTr="00A1082D">
        <w:trPr>
          <w:trHeight w:val="190"/>
          <w:ins w:id="9716" w:author="Author"/>
        </w:trPr>
        <w:tc>
          <w:tcPr>
            <w:tcW w:w="200" w:type="dxa"/>
          </w:tcPr>
          <w:p w14:paraId="378FA9A0" w14:textId="77777777" w:rsidR="00EA2F34" w:rsidRPr="003C5F94" w:rsidRDefault="00EA2F34" w:rsidP="00BE28D4">
            <w:pPr>
              <w:pStyle w:val="tabletext11"/>
              <w:rPr>
                <w:ins w:id="9717" w:author="Author"/>
              </w:rPr>
            </w:pPr>
          </w:p>
        </w:tc>
        <w:tc>
          <w:tcPr>
            <w:tcW w:w="360" w:type="dxa"/>
            <w:tcBorders>
              <w:top w:val="nil"/>
              <w:left w:val="single" w:sz="6" w:space="0" w:color="auto"/>
              <w:bottom w:val="nil"/>
              <w:right w:val="nil"/>
            </w:tcBorders>
          </w:tcPr>
          <w:p w14:paraId="1D6B3EA9" w14:textId="77777777" w:rsidR="00EA2F34" w:rsidRPr="003C5F94" w:rsidRDefault="00EA2F34" w:rsidP="00BE28D4">
            <w:pPr>
              <w:pStyle w:val="tabletext11"/>
              <w:jc w:val="right"/>
              <w:rPr>
                <w:ins w:id="9718" w:author="Author"/>
              </w:rPr>
            </w:pPr>
          </w:p>
        </w:tc>
        <w:tc>
          <w:tcPr>
            <w:tcW w:w="2040" w:type="dxa"/>
            <w:tcBorders>
              <w:top w:val="nil"/>
              <w:left w:val="nil"/>
              <w:bottom w:val="nil"/>
              <w:right w:val="single" w:sz="6" w:space="0" w:color="auto"/>
            </w:tcBorders>
            <w:hideMark/>
          </w:tcPr>
          <w:p w14:paraId="364FA393" w14:textId="77777777" w:rsidR="00EA2F34" w:rsidRPr="003C5F94" w:rsidRDefault="00EA2F34" w:rsidP="00BE28D4">
            <w:pPr>
              <w:pStyle w:val="tabletext11"/>
              <w:tabs>
                <w:tab w:val="decimal" w:pos="850"/>
              </w:tabs>
              <w:rPr>
                <w:ins w:id="9719" w:author="Author"/>
              </w:rPr>
            </w:pPr>
            <w:ins w:id="9720" w:author="Author">
              <w:r w:rsidRPr="003C5F94">
                <w:t>50,000 to 54,999</w:t>
              </w:r>
            </w:ins>
          </w:p>
        </w:tc>
        <w:tc>
          <w:tcPr>
            <w:tcW w:w="360" w:type="dxa"/>
          </w:tcPr>
          <w:p w14:paraId="28431180" w14:textId="77777777" w:rsidR="00EA2F34" w:rsidRPr="003C5F94" w:rsidRDefault="00EA2F34" w:rsidP="00BE28D4">
            <w:pPr>
              <w:pStyle w:val="tabletext11"/>
              <w:jc w:val="right"/>
              <w:rPr>
                <w:ins w:id="9721" w:author="Author"/>
              </w:rPr>
            </w:pPr>
          </w:p>
        </w:tc>
        <w:tc>
          <w:tcPr>
            <w:tcW w:w="2040" w:type="dxa"/>
            <w:tcBorders>
              <w:top w:val="nil"/>
              <w:left w:val="nil"/>
              <w:bottom w:val="nil"/>
              <w:right w:val="single" w:sz="6" w:space="0" w:color="auto"/>
            </w:tcBorders>
            <w:vAlign w:val="bottom"/>
            <w:hideMark/>
          </w:tcPr>
          <w:p w14:paraId="30031FD6" w14:textId="77777777" w:rsidR="00EA2F34" w:rsidRPr="003C5F94" w:rsidRDefault="00EA2F34" w:rsidP="00BE28D4">
            <w:pPr>
              <w:pStyle w:val="tabletext11"/>
              <w:tabs>
                <w:tab w:val="decimal" w:pos="801"/>
              </w:tabs>
              <w:rPr>
                <w:ins w:id="9722" w:author="Author"/>
              </w:rPr>
            </w:pPr>
            <w:ins w:id="9723" w:author="Author">
              <w:r w:rsidRPr="003C5F94">
                <w:t>0.97</w:t>
              </w:r>
            </w:ins>
          </w:p>
        </w:tc>
      </w:tr>
      <w:tr w:rsidR="00EA2F34" w:rsidRPr="003C5F94" w14:paraId="301AB7DD" w14:textId="77777777" w:rsidTr="00A1082D">
        <w:trPr>
          <w:trHeight w:val="190"/>
          <w:ins w:id="9724" w:author="Author"/>
        </w:trPr>
        <w:tc>
          <w:tcPr>
            <w:tcW w:w="200" w:type="dxa"/>
          </w:tcPr>
          <w:p w14:paraId="44B2F290" w14:textId="77777777" w:rsidR="00EA2F34" w:rsidRPr="003C5F94" w:rsidRDefault="00EA2F34" w:rsidP="00BE28D4">
            <w:pPr>
              <w:pStyle w:val="tabletext11"/>
              <w:rPr>
                <w:ins w:id="9725" w:author="Author"/>
              </w:rPr>
            </w:pPr>
          </w:p>
        </w:tc>
        <w:tc>
          <w:tcPr>
            <w:tcW w:w="360" w:type="dxa"/>
            <w:tcBorders>
              <w:top w:val="nil"/>
              <w:left w:val="single" w:sz="6" w:space="0" w:color="auto"/>
              <w:bottom w:val="nil"/>
              <w:right w:val="nil"/>
            </w:tcBorders>
          </w:tcPr>
          <w:p w14:paraId="2010541C" w14:textId="77777777" w:rsidR="00EA2F34" w:rsidRPr="003C5F94" w:rsidRDefault="00EA2F34" w:rsidP="00BE28D4">
            <w:pPr>
              <w:pStyle w:val="tabletext11"/>
              <w:jc w:val="right"/>
              <w:rPr>
                <w:ins w:id="9726" w:author="Author"/>
              </w:rPr>
            </w:pPr>
          </w:p>
        </w:tc>
        <w:tc>
          <w:tcPr>
            <w:tcW w:w="2040" w:type="dxa"/>
            <w:tcBorders>
              <w:top w:val="nil"/>
              <w:left w:val="nil"/>
              <w:bottom w:val="nil"/>
              <w:right w:val="single" w:sz="6" w:space="0" w:color="auto"/>
            </w:tcBorders>
            <w:hideMark/>
          </w:tcPr>
          <w:p w14:paraId="2D777FD4" w14:textId="77777777" w:rsidR="00EA2F34" w:rsidRPr="003C5F94" w:rsidRDefault="00EA2F34" w:rsidP="00BE28D4">
            <w:pPr>
              <w:pStyle w:val="tabletext11"/>
              <w:tabs>
                <w:tab w:val="decimal" w:pos="850"/>
              </w:tabs>
              <w:rPr>
                <w:ins w:id="9727" w:author="Author"/>
              </w:rPr>
            </w:pPr>
            <w:ins w:id="9728" w:author="Author">
              <w:r w:rsidRPr="003C5F94">
                <w:t>55,000 to 64,999</w:t>
              </w:r>
            </w:ins>
          </w:p>
        </w:tc>
        <w:tc>
          <w:tcPr>
            <w:tcW w:w="360" w:type="dxa"/>
          </w:tcPr>
          <w:p w14:paraId="5C6FB0B2" w14:textId="77777777" w:rsidR="00EA2F34" w:rsidRPr="003C5F94" w:rsidRDefault="00EA2F34" w:rsidP="00BE28D4">
            <w:pPr>
              <w:pStyle w:val="tabletext11"/>
              <w:jc w:val="right"/>
              <w:rPr>
                <w:ins w:id="9729" w:author="Author"/>
              </w:rPr>
            </w:pPr>
          </w:p>
        </w:tc>
        <w:tc>
          <w:tcPr>
            <w:tcW w:w="2040" w:type="dxa"/>
            <w:tcBorders>
              <w:top w:val="nil"/>
              <w:left w:val="nil"/>
              <w:bottom w:val="nil"/>
              <w:right w:val="single" w:sz="6" w:space="0" w:color="auto"/>
            </w:tcBorders>
            <w:vAlign w:val="bottom"/>
            <w:hideMark/>
          </w:tcPr>
          <w:p w14:paraId="43DA7DD9" w14:textId="77777777" w:rsidR="00EA2F34" w:rsidRPr="003C5F94" w:rsidRDefault="00EA2F34" w:rsidP="00BE28D4">
            <w:pPr>
              <w:pStyle w:val="tabletext11"/>
              <w:tabs>
                <w:tab w:val="decimal" w:pos="801"/>
              </w:tabs>
              <w:rPr>
                <w:ins w:id="9730" w:author="Author"/>
              </w:rPr>
            </w:pPr>
            <w:ins w:id="9731" w:author="Author">
              <w:r w:rsidRPr="003C5F94">
                <w:t>1.02</w:t>
              </w:r>
            </w:ins>
          </w:p>
        </w:tc>
      </w:tr>
      <w:tr w:rsidR="00EA2F34" w:rsidRPr="003C5F94" w14:paraId="7AEDE773" w14:textId="77777777" w:rsidTr="00A1082D">
        <w:trPr>
          <w:trHeight w:val="190"/>
          <w:ins w:id="9732" w:author="Author"/>
        </w:trPr>
        <w:tc>
          <w:tcPr>
            <w:tcW w:w="200" w:type="dxa"/>
          </w:tcPr>
          <w:p w14:paraId="0C0C5E73" w14:textId="77777777" w:rsidR="00EA2F34" w:rsidRPr="003C5F94" w:rsidRDefault="00EA2F34" w:rsidP="00BE28D4">
            <w:pPr>
              <w:pStyle w:val="tabletext11"/>
              <w:rPr>
                <w:ins w:id="9733" w:author="Author"/>
              </w:rPr>
            </w:pPr>
          </w:p>
        </w:tc>
        <w:tc>
          <w:tcPr>
            <w:tcW w:w="360" w:type="dxa"/>
            <w:tcBorders>
              <w:top w:val="nil"/>
              <w:left w:val="single" w:sz="6" w:space="0" w:color="auto"/>
              <w:bottom w:val="nil"/>
              <w:right w:val="nil"/>
            </w:tcBorders>
          </w:tcPr>
          <w:p w14:paraId="519007FD" w14:textId="77777777" w:rsidR="00EA2F34" w:rsidRPr="003C5F94" w:rsidRDefault="00EA2F34" w:rsidP="00BE28D4">
            <w:pPr>
              <w:pStyle w:val="tabletext11"/>
              <w:jc w:val="right"/>
              <w:rPr>
                <w:ins w:id="9734" w:author="Author"/>
              </w:rPr>
            </w:pPr>
          </w:p>
        </w:tc>
        <w:tc>
          <w:tcPr>
            <w:tcW w:w="2040" w:type="dxa"/>
            <w:tcBorders>
              <w:top w:val="nil"/>
              <w:left w:val="nil"/>
              <w:bottom w:val="nil"/>
              <w:right w:val="single" w:sz="6" w:space="0" w:color="auto"/>
            </w:tcBorders>
            <w:hideMark/>
          </w:tcPr>
          <w:p w14:paraId="1D8F672E" w14:textId="77777777" w:rsidR="00EA2F34" w:rsidRPr="003C5F94" w:rsidRDefault="00EA2F34" w:rsidP="00BE28D4">
            <w:pPr>
              <w:pStyle w:val="tabletext11"/>
              <w:tabs>
                <w:tab w:val="decimal" w:pos="850"/>
              </w:tabs>
              <w:rPr>
                <w:ins w:id="9735" w:author="Author"/>
              </w:rPr>
            </w:pPr>
            <w:ins w:id="9736" w:author="Author">
              <w:r w:rsidRPr="003C5F94">
                <w:t>65,000 to 74,999</w:t>
              </w:r>
            </w:ins>
          </w:p>
        </w:tc>
        <w:tc>
          <w:tcPr>
            <w:tcW w:w="360" w:type="dxa"/>
          </w:tcPr>
          <w:p w14:paraId="21760344" w14:textId="77777777" w:rsidR="00EA2F34" w:rsidRPr="003C5F94" w:rsidRDefault="00EA2F34" w:rsidP="00BE28D4">
            <w:pPr>
              <w:pStyle w:val="tabletext11"/>
              <w:jc w:val="right"/>
              <w:rPr>
                <w:ins w:id="9737" w:author="Author"/>
              </w:rPr>
            </w:pPr>
          </w:p>
        </w:tc>
        <w:tc>
          <w:tcPr>
            <w:tcW w:w="2040" w:type="dxa"/>
            <w:tcBorders>
              <w:top w:val="nil"/>
              <w:left w:val="nil"/>
              <w:bottom w:val="nil"/>
              <w:right w:val="single" w:sz="6" w:space="0" w:color="auto"/>
            </w:tcBorders>
            <w:vAlign w:val="bottom"/>
            <w:hideMark/>
          </w:tcPr>
          <w:p w14:paraId="4767F9FB" w14:textId="77777777" w:rsidR="00EA2F34" w:rsidRPr="003C5F94" w:rsidRDefault="00EA2F34" w:rsidP="00BE28D4">
            <w:pPr>
              <w:pStyle w:val="tabletext11"/>
              <w:tabs>
                <w:tab w:val="decimal" w:pos="801"/>
              </w:tabs>
              <w:rPr>
                <w:ins w:id="9738" w:author="Author"/>
              </w:rPr>
            </w:pPr>
            <w:ins w:id="9739" w:author="Author">
              <w:r w:rsidRPr="003C5F94">
                <w:t>1.09</w:t>
              </w:r>
            </w:ins>
          </w:p>
        </w:tc>
      </w:tr>
      <w:tr w:rsidR="00EA2F34" w:rsidRPr="003C5F94" w14:paraId="16A102C8" w14:textId="77777777" w:rsidTr="00A1082D">
        <w:trPr>
          <w:trHeight w:val="190"/>
          <w:ins w:id="9740" w:author="Author"/>
        </w:trPr>
        <w:tc>
          <w:tcPr>
            <w:tcW w:w="200" w:type="dxa"/>
          </w:tcPr>
          <w:p w14:paraId="13D51BBE" w14:textId="77777777" w:rsidR="00EA2F34" w:rsidRPr="003C5F94" w:rsidRDefault="00EA2F34" w:rsidP="00BE28D4">
            <w:pPr>
              <w:pStyle w:val="tabletext11"/>
              <w:rPr>
                <w:ins w:id="9741" w:author="Author"/>
              </w:rPr>
            </w:pPr>
          </w:p>
        </w:tc>
        <w:tc>
          <w:tcPr>
            <w:tcW w:w="360" w:type="dxa"/>
            <w:tcBorders>
              <w:top w:val="nil"/>
              <w:left w:val="single" w:sz="6" w:space="0" w:color="auto"/>
              <w:bottom w:val="nil"/>
              <w:right w:val="nil"/>
            </w:tcBorders>
          </w:tcPr>
          <w:p w14:paraId="71961054" w14:textId="77777777" w:rsidR="00EA2F34" w:rsidRPr="003C5F94" w:rsidRDefault="00EA2F34" w:rsidP="00BE28D4">
            <w:pPr>
              <w:pStyle w:val="tabletext11"/>
              <w:jc w:val="right"/>
              <w:rPr>
                <w:ins w:id="9742" w:author="Author"/>
              </w:rPr>
            </w:pPr>
          </w:p>
        </w:tc>
        <w:tc>
          <w:tcPr>
            <w:tcW w:w="2040" w:type="dxa"/>
            <w:tcBorders>
              <w:top w:val="nil"/>
              <w:left w:val="nil"/>
              <w:bottom w:val="nil"/>
              <w:right w:val="single" w:sz="6" w:space="0" w:color="auto"/>
            </w:tcBorders>
            <w:hideMark/>
          </w:tcPr>
          <w:p w14:paraId="24FD4B39" w14:textId="77777777" w:rsidR="00EA2F34" w:rsidRPr="003C5F94" w:rsidRDefault="00EA2F34" w:rsidP="00BE28D4">
            <w:pPr>
              <w:pStyle w:val="tabletext11"/>
              <w:tabs>
                <w:tab w:val="decimal" w:pos="850"/>
              </w:tabs>
              <w:rPr>
                <w:ins w:id="9743" w:author="Author"/>
              </w:rPr>
            </w:pPr>
            <w:ins w:id="9744" w:author="Author">
              <w:r w:rsidRPr="003C5F94">
                <w:t>75,000 to 84,999</w:t>
              </w:r>
            </w:ins>
          </w:p>
        </w:tc>
        <w:tc>
          <w:tcPr>
            <w:tcW w:w="360" w:type="dxa"/>
          </w:tcPr>
          <w:p w14:paraId="243B81FB" w14:textId="77777777" w:rsidR="00EA2F34" w:rsidRPr="003C5F94" w:rsidRDefault="00EA2F34" w:rsidP="00BE28D4">
            <w:pPr>
              <w:pStyle w:val="tabletext11"/>
              <w:jc w:val="right"/>
              <w:rPr>
                <w:ins w:id="9745" w:author="Author"/>
              </w:rPr>
            </w:pPr>
          </w:p>
        </w:tc>
        <w:tc>
          <w:tcPr>
            <w:tcW w:w="2040" w:type="dxa"/>
            <w:tcBorders>
              <w:top w:val="nil"/>
              <w:left w:val="nil"/>
              <w:bottom w:val="nil"/>
              <w:right w:val="single" w:sz="6" w:space="0" w:color="auto"/>
            </w:tcBorders>
            <w:vAlign w:val="bottom"/>
            <w:hideMark/>
          </w:tcPr>
          <w:p w14:paraId="19F63D79" w14:textId="77777777" w:rsidR="00EA2F34" w:rsidRPr="003C5F94" w:rsidRDefault="00EA2F34" w:rsidP="00BE28D4">
            <w:pPr>
              <w:pStyle w:val="tabletext11"/>
              <w:tabs>
                <w:tab w:val="decimal" w:pos="801"/>
              </w:tabs>
              <w:rPr>
                <w:ins w:id="9746" w:author="Author"/>
              </w:rPr>
            </w:pPr>
            <w:ins w:id="9747" w:author="Author">
              <w:r w:rsidRPr="003C5F94">
                <w:t>1.15</w:t>
              </w:r>
            </w:ins>
          </w:p>
        </w:tc>
      </w:tr>
      <w:tr w:rsidR="00EA2F34" w:rsidRPr="003C5F94" w14:paraId="13316DD4" w14:textId="77777777" w:rsidTr="00A1082D">
        <w:trPr>
          <w:trHeight w:val="190"/>
          <w:ins w:id="9748" w:author="Author"/>
        </w:trPr>
        <w:tc>
          <w:tcPr>
            <w:tcW w:w="200" w:type="dxa"/>
          </w:tcPr>
          <w:p w14:paraId="39F4727F" w14:textId="77777777" w:rsidR="00EA2F34" w:rsidRPr="003C5F94" w:rsidRDefault="00EA2F34" w:rsidP="00BE28D4">
            <w:pPr>
              <w:pStyle w:val="tabletext11"/>
              <w:rPr>
                <w:ins w:id="9749" w:author="Author"/>
              </w:rPr>
            </w:pPr>
          </w:p>
        </w:tc>
        <w:tc>
          <w:tcPr>
            <w:tcW w:w="360" w:type="dxa"/>
            <w:tcBorders>
              <w:top w:val="nil"/>
              <w:left w:val="single" w:sz="6" w:space="0" w:color="auto"/>
              <w:bottom w:val="nil"/>
              <w:right w:val="nil"/>
            </w:tcBorders>
          </w:tcPr>
          <w:p w14:paraId="71D942AF" w14:textId="77777777" w:rsidR="00EA2F34" w:rsidRPr="003C5F94" w:rsidRDefault="00EA2F34" w:rsidP="00BE28D4">
            <w:pPr>
              <w:pStyle w:val="tabletext11"/>
              <w:jc w:val="right"/>
              <w:rPr>
                <w:ins w:id="9750" w:author="Author"/>
              </w:rPr>
            </w:pPr>
          </w:p>
        </w:tc>
        <w:tc>
          <w:tcPr>
            <w:tcW w:w="2040" w:type="dxa"/>
            <w:tcBorders>
              <w:top w:val="nil"/>
              <w:left w:val="nil"/>
              <w:bottom w:val="nil"/>
              <w:right w:val="single" w:sz="6" w:space="0" w:color="auto"/>
            </w:tcBorders>
            <w:hideMark/>
          </w:tcPr>
          <w:p w14:paraId="36E01788" w14:textId="77777777" w:rsidR="00EA2F34" w:rsidRPr="003C5F94" w:rsidRDefault="00EA2F34" w:rsidP="00BE28D4">
            <w:pPr>
              <w:pStyle w:val="tabletext11"/>
              <w:tabs>
                <w:tab w:val="decimal" w:pos="850"/>
              </w:tabs>
              <w:rPr>
                <w:ins w:id="9751" w:author="Author"/>
              </w:rPr>
            </w:pPr>
            <w:ins w:id="9752" w:author="Author">
              <w:r w:rsidRPr="003C5F94">
                <w:t>85,000 to 99,999</w:t>
              </w:r>
            </w:ins>
          </w:p>
        </w:tc>
        <w:tc>
          <w:tcPr>
            <w:tcW w:w="360" w:type="dxa"/>
          </w:tcPr>
          <w:p w14:paraId="4DF37BDF" w14:textId="77777777" w:rsidR="00EA2F34" w:rsidRPr="003C5F94" w:rsidRDefault="00EA2F34" w:rsidP="00BE28D4">
            <w:pPr>
              <w:pStyle w:val="tabletext11"/>
              <w:jc w:val="right"/>
              <w:rPr>
                <w:ins w:id="9753" w:author="Author"/>
              </w:rPr>
            </w:pPr>
          </w:p>
        </w:tc>
        <w:tc>
          <w:tcPr>
            <w:tcW w:w="2040" w:type="dxa"/>
            <w:tcBorders>
              <w:top w:val="nil"/>
              <w:left w:val="nil"/>
              <w:bottom w:val="nil"/>
              <w:right w:val="single" w:sz="6" w:space="0" w:color="auto"/>
            </w:tcBorders>
            <w:vAlign w:val="bottom"/>
            <w:hideMark/>
          </w:tcPr>
          <w:p w14:paraId="10E3EE16" w14:textId="77777777" w:rsidR="00EA2F34" w:rsidRPr="003C5F94" w:rsidRDefault="00EA2F34" w:rsidP="00BE28D4">
            <w:pPr>
              <w:pStyle w:val="tabletext11"/>
              <w:tabs>
                <w:tab w:val="decimal" w:pos="801"/>
              </w:tabs>
              <w:rPr>
                <w:ins w:id="9754" w:author="Author"/>
              </w:rPr>
            </w:pPr>
            <w:ins w:id="9755" w:author="Author">
              <w:r w:rsidRPr="003C5F94">
                <w:t>1.21</w:t>
              </w:r>
            </w:ins>
          </w:p>
        </w:tc>
      </w:tr>
      <w:tr w:rsidR="00EA2F34" w:rsidRPr="003C5F94" w14:paraId="34BC24DD" w14:textId="77777777" w:rsidTr="00A1082D">
        <w:trPr>
          <w:trHeight w:val="190"/>
          <w:ins w:id="9756" w:author="Author"/>
        </w:trPr>
        <w:tc>
          <w:tcPr>
            <w:tcW w:w="200" w:type="dxa"/>
          </w:tcPr>
          <w:p w14:paraId="6A4F1B74" w14:textId="77777777" w:rsidR="00EA2F34" w:rsidRPr="003C5F94" w:rsidRDefault="00EA2F34" w:rsidP="00BE28D4">
            <w:pPr>
              <w:pStyle w:val="tabletext11"/>
              <w:rPr>
                <w:ins w:id="9757" w:author="Author"/>
              </w:rPr>
            </w:pPr>
          </w:p>
        </w:tc>
        <w:tc>
          <w:tcPr>
            <w:tcW w:w="360" w:type="dxa"/>
            <w:tcBorders>
              <w:top w:val="nil"/>
              <w:left w:val="single" w:sz="6" w:space="0" w:color="auto"/>
              <w:bottom w:val="nil"/>
              <w:right w:val="nil"/>
            </w:tcBorders>
          </w:tcPr>
          <w:p w14:paraId="77DD2F3E" w14:textId="77777777" w:rsidR="00EA2F34" w:rsidRPr="003C5F94" w:rsidRDefault="00EA2F34" w:rsidP="00BE28D4">
            <w:pPr>
              <w:pStyle w:val="tabletext11"/>
              <w:jc w:val="right"/>
              <w:rPr>
                <w:ins w:id="9758" w:author="Author"/>
              </w:rPr>
            </w:pPr>
          </w:p>
        </w:tc>
        <w:tc>
          <w:tcPr>
            <w:tcW w:w="2040" w:type="dxa"/>
            <w:tcBorders>
              <w:top w:val="nil"/>
              <w:left w:val="nil"/>
              <w:bottom w:val="nil"/>
              <w:right w:val="single" w:sz="6" w:space="0" w:color="auto"/>
            </w:tcBorders>
            <w:hideMark/>
          </w:tcPr>
          <w:p w14:paraId="7B6A5242" w14:textId="77777777" w:rsidR="00EA2F34" w:rsidRPr="003C5F94" w:rsidRDefault="00EA2F34" w:rsidP="00BE28D4">
            <w:pPr>
              <w:pStyle w:val="tabletext11"/>
              <w:tabs>
                <w:tab w:val="decimal" w:pos="850"/>
              </w:tabs>
              <w:rPr>
                <w:ins w:id="9759" w:author="Author"/>
              </w:rPr>
            </w:pPr>
            <w:ins w:id="9760" w:author="Author">
              <w:r w:rsidRPr="003C5F94">
                <w:t>100,000 to 114,999</w:t>
              </w:r>
            </w:ins>
          </w:p>
        </w:tc>
        <w:tc>
          <w:tcPr>
            <w:tcW w:w="360" w:type="dxa"/>
          </w:tcPr>
          <w:p w14:paraId="38E2AE2E" w14:textId="77777777" w:rsidR="00EA2F34" w:rsidRPr="003C5F94" w:rsidRDefault="00EA2F34" w:rsidP="00BE28D4">
            <w:pPr>
              <w:pStyle w:val="tabletext11"/>
              <w:jc w:val="right"/>
              <w:rPr>
                <w:ins w:id="9761" w:author="Author"/>
              </w:rPr>
            </w:pPr>
          </w:p>
        </w:tc>
        <w:tc>
          <w:tcPr>
            <w:tcW w:w="2040" w:type="dxa"/>
            <w:tcBorders>
              <w:top w:val="nil"/>
              <w:left w:val="nil"/>
              <w:bottom w:val="nil"/>
              <w:right w:val="single" w:sz="6" w:space="0" w:color="auto"/>
            </w:tcBorders>
            <w:vAlign w:val="bottom"/>
            <w:hideMark/>
          </w:tcPr>
          <w:p w14:paraId="6B40EC75" w14:textId="77777777" w:rsidR="00EA2F34" w:rsidRPr="003C5F94" w:rsidRDefault="00EA2F34" w:rsidP="00BE28D4">
            <w:pPr>
              <w:pStyle w:val="tabletext11"/>
              <w:tabs>
                <w:tab w:val="decimal" w:pos="801"/>
              </w:tabs>
              <w:rPr>
                <w:ins w:id="9762" w:author="Author"/>
              </w:rPr>
            </w:pPr>
            <w:ins w:id="9763" w:author="Author">
              <w:r w:rsidRPr="003C5F94">
                <w:t>1.29</w:t>
              </w:r>
            </w:ins>
          </w:p>
        </w:tc>
      </w:tr>
      <w:tr w:rsidR="00EA2F34" w:rsidRPr="003C5F94" w14:paraId="61B49BD9" w14:textId="77777777" w:rsidTr="00A1082D">
        <w:trPr>
          <w:trHeight w:val="190"/>
          <w:ins w:id="9764" w:author="Author"/>
        </w:trPr>
        <w:tc>
          <w:tcPr>
            <w:tcW w:w="200" w:type="dxa"/>
          </w:tcPr>
          <w:p w14:paraId="30DEFC8A" w14:textId="77777777" w:rsidR="00EA2F34" w:rsidRPr="003C5F94" w:rsidRDefault="00EA2F34" w:rsidP="00BE28D4">
            <w:pPr>
              <w:pStyle w:val="tabletext11"/>
              <w:rPr>
                <w:ins w:id="9765" w:author="Author"/>
              </w:rPr>
            </w:pPr>
          </w:p>
        </w:tc>
        <w:tc>
          <w:tcPr>
            <w:tcW w:w="360" w:type="dxa"/>
            <w:tcBorders>
              <w:top w:val="nil"/>
              <w:left w:val="single" w:sz="6" w:space="0" w:color="auto"/>
              <w:bottom w:val="nil"/>
              <w:right w:val="nil"/>
            </w:tcBorders>
          </w:tcPr>
          <w:p w14:paraId="758B1432" w14:textId="77777777" w:rsidR="00EA2F34" w:rsidRPr="003C5F94" w:rsidRDefault="00EA2F34" w:rsidP="00BE28D4">
            <w:pPr>
              <w:pStyle w:val="tabletext11"/>
              <w:jc w:val="right"/>
              <w:rPr>
                <w:ins w:id="9766" w:author="Author"/>
              </w:rPr>
            </w:pPr>
          </w:p>
        </w:tc>
        <w:tc>
          <w:tcPr>
            <w:tcW w:w="2040" w:type="dxa"/>
            <w:tcBorders>
              <w:top w:val="nil"/>
              <w:left w:val="nil"/>
              <w:bottom w:val="nil"/>
              <w:right w:val="single" w:sz="6" w:space="0" w:color="auto"/>
            </w:tcBorders>
            <w:hideMark/>
          </w:tcPr>
          <w:p w14:paraId="7392A8BD" w14:textId="77777777" w:rsidR="00EA2F34" w:rsidRPr="003C5F94" w:rsidRDefault="00EA2F34" w:rsidP="00BE28D4">
            <w:pPr>
              <w:pStyle w:val="tabletext11"/>
              <w:tabs>
                <w:tab w:val="decimal" w:pos="850"/>
              </w:tabs>
              <w:rPr>
                <w:ins w:id="9767" w:author="Author"/>
              </w:rPr>
            </w:pPr>
            <w:ins w:id="9768" w:author="Author">
              <w:r w:rsidRPr="003C5F94">
                <w:t>115,000 to 129,999</w:t>
              </w:r>
            </w:ins>
          </w:p>
        </w:tc>
        <w:tc>
          <w:tcPr>
            <w:tcW w:w="360" w:type="dxa"/>
          </w:tcPr>
          <w:p w14:paraId="5C604E20" w14:textId="77777777" w:rsidR="00EA2F34" w:rsidRPr="003C5F94" w:rsidRDefault="00EA2F34" w:rsidP="00BE28D4">
            <w:pPr>
              <w:pStyle w:val="tabletext11"/>
              <w:jc w:val="right"/>
              <w:rPr>
                <w:ins w:id="9769" w:author="Author"/>
              </w:rPr>
            </w:pPr>
          </w:p>
        </w:tc>
        <w:tc>
          <w:tcPr>
            <w:tcW w:w="2040" w:type="dxa"/>
            <w:tcBorders>
              <w:top w:val="nil"/>
              <w:left w:val="nil"/>
              <w:bottom w:val="nil"/>
              <w:right w:val="single" w:sz="6" w:space="0" w:color="auto"/>
            </w:tcBorders>
            <w:vAlign w:val="bottom"/>
            <w:hideMark/>
          </w:tcPr>
          <w:p w14:paraId="75A1F804" w14:textId="77777777" w:rsidR="00EA2F34" w:rsidRPr="003C5F94" w:rsidRDefault="00EA2F34" w:rsidP="00BE28D4">
            <w:pPr>
              <w:pStyle w:val="tabletext11"/>
              <w:tabs>
                <w:tab w:val="decimal" w:pos="801"/>
              </w:tabs>
              <w:rPr>
                <w:ins w:id="9770" w:author="Author"/>
              </w:rPr>
            </w:pPr>
            <w:ins w:id="9771" w:author="Author">
              <w:r w:rsidRPr="003C5F94">
                <w:t>1.36</w:t>
              </w:r>
            </w:ins>
          </w:p>
        </w:tc>
      </w:tr>
      <w:tr w:rsidR="00EA2F34" w:rsidRPr="003C5F94" w14:paraId="38CBBE78" w14:textId="77777777" w:rsidTr="00A1082D">
        <w:trPr>
          <w:trHeight w:val="190"/>
          <w:ins w:id="9772" w:author="Author"/>
        </w:trPr>
        <w:tc>
          <w:tcPr>
            <w:tcW w:w="200" w:type="dxa"/>
          </w:tcPr>
          <w:p w14:paraId="68CBD156" w14:textId="77777777" w:rsidR="00EA2F34" w:rsidRPr="003C5F94" w:rsidRDefault="00EA2F34" w:rsidP="00BE28D4">
            <w:pPr>
              <w:pStyle w:val="tabletext11"/>
              <w:rPr>
                <w:ins w:id="9773" w:author="Author"/>
              </w:rPr>
            </w:pPr>
          </w:p>
        </w:tc>
        <w:tc>
          <w:tcPr>
            <w:tcW w:w="360" w:type="dxa"/>
            <w:tcBorders>
              <w:top w:val="nil"/>
              <w:left w:val="single" w:sz="6" w:space="0" w:color="auto"/>
              <w:bottom w:val="nil"/>
              <w:right w:val="nil"/>
            </w:tcBorders>
          </w:tcPr>
          <w:p w14:paraId="6E2AB398" w14:textId="77777777" w:rsidR="00EA2F34" w:rsidRPr="003C5F94" w:rsidRDefault="00EA2F34" w:rsidP="00BE28D4">
            <w:pPr>
              <w:pStyle w:val="tabletext11"/>
              <w:jc w:val="right"/>
              <w:rPr>
                <w:ins w:id="9774" w:author="Author"/>
              </w:rPr>
            </w:pPr>
          </w:p>
        </w:tc>
        <w:tc>
          <w:tcPr>
            <w:tcW w:w="2040" w:type="dxa"/>
            <w:tcBorders>
              <w:top w:val="nil"/>
              <w:left w:val="nil"/>
              <w:bottom w:val="nil"/>
              <w:right w:val="single" w:sz="6" w:space="0" w:color="auto"/>
            </w:tcBorders>
            <w:hideMark/>
          </w:tcPr>
          <w:p w14:paraId="7738C8E0" w14:textId="77777777" w:rsidR="00EA2F34" w:rsidRPr="003C5F94" w:rsidRDefault="00EA2F34" w:rsidP="00BE28D4">
            <w:pPr>
              <w:pStyle w:val="tabletext11"/>
              <w:tabs>
                <w:tab w:val="decimal" w:pos="850"/>
              </w:tabs>
              <w:rPr>
                <w:ins w:id="9775" w:author="Author"/>
              </w:rPr>
            </w:pPr>
            <w:ins w:id="9776" w:author="Author">
              <w:r w:rsidRPr="003C5F94">
                <w:t>130,000 to 149,999</w:t>
              </w:r>
            </w:ins>
          </w:p>
        </w:tc>
        <w:tc>
          <w:tcPr>
            <w:tcW w:w="360" w:type="dxa"/>
          </w:tcPr>
          <w:p w14:paraId="587F208D" w14:textId="77777777" w:rsidR="00EA2F34" w:rsidRPr="003C5F94" w:rsidRDefault="00EA2F34" w:rsidP="00BE28D4">
            <w:pPr>
              <w:pStyle w:val="tabletext11"/>
              <w:jc w:val="right"/>
              <w:rPr>
                <w:ins w:id="9777" w:author="Author"/>
              </w:rPr>
            </w:pPr>
          </w:p>
        </w:tc>
        <w:tc>
          <w:tcPr>
            <w:tcW w:w="2040" w:type="dxa"/>
            <w:tcBorders>
              <w:top w:val="nil"/>
              <w:left w:val="nil"/>
              <w:bottom w:val="nil"/>
              <w:right w:val="single" w:sz="6" w:space="0" w:color="auto"/>
            </w:tcBorders>
            <w:vAlign w:val="bottom"/>
            <w:hideMark/>
          </w:tcPr>
          <w:p w14:paraId="20109FB6" w14:textId="77777777" w:rsidR="00EA2F34" w:rsidRPr="003C5F94" w:rsidRDefault="00EA2F34" w:rsidP="00BE28D4">
            <w:pPr>
              <w:pStyle w:val="tabletext11"/>
              <w:tabs>
                <w:tab w:val="decimal" w:pos="801"/>
              </w:tabs>
              <w:rPr>
                <w:ins w:id="9778" w:author="Author"/>
              </w:rPr>
            </w:pPr>
            <w:ins w:id="9779" w:author="Author">
              <w:r w:rsidRPr="003C5F94">
                <w:t>1.43</w:t>
              </w:r>
            </w:ins>
          </w:p>
        </w:tc>
      </w:tr>
      <w:tr w:rsidR="00EA2F34" w:rsidRPr="003C5F94" w14:paraId="678B62D1" w14:textId="77777777" w:rsidTr="00A1082D">
        <w:trPr>
          <w:trHeight w:val="190"/>
          <w:ins w:id="9780" w:author="Author"/>
        </w:trPr>
        <w:tc>
          <w:tcPr>
            <w:tcW w:w="200" w:type="dxa"/>
          </w:tcPr>
          <w:p w14:paraId="7B56C1A7" w14:textId="77777777" w:rsidR="00EA2F34" w:rsidRPr="003C5F94" w:rsidRDefault="00EA2F34" w:rsidP="00BE28D4">
            <w:pPr>
              <w:pStyle w:val="tabletext11"/>
              <w:rPr>
                <w:ins w:id="9781" w:author="Author"/>
              </w:rPr>
            </w:pPr>
          </w:p>
        </w:tc>
        <w:tc>
          <w:tcPr>
            <w:tcW w:w="360" w:type="dxa"/>
            <w:tcBorders>
              <w:top w:val="nil"/>
              <w:left w:val="single" w:sz="6" w:space="0" w:color="auto"/>
              <w:bottom w:val="nil"/>
              <w:right w:val="nil"/>
            </w:tcBorders>
          </w:tcPr>
          <w:p w14:paraId="4A502F7C" w14:textId="77777777" w:rsidR="00EA2F34" w:rsidRPr="003C5F94" w:rsidRDefault="00EA2F34" w:rsidP="00BE28D4">
            <w:pPr>
              <w:pStyle w:val="tabletext11"/>
              <w:jc w:val="right"/>
              <w:rPr>
                <w:ins w:id="9782" w:author="Author"/>
              </w:rPr>
            </w:pPr>
          </w:p>
        </w:tc>
        <w:tc>
          <w:tcPr>
            <w:tcW w:w="2040" w:type="dxa"/>
            <w:tcBorders>
              <w:top w:val="nil"/>
              <w:left w:val="nil"/>
              <w:bottom w:val="nil"/>
              <w:right w:val="single" w:sz="6" w:space="0" w:color="auto"/>
            </w:tcBorders>
            <w:hideMark/>
          </w:tcPr>
          <w:p w14:paraId="013A7FCB" w14:textId="77777777" w:rsidR="00EA2F34" w:rsidRPr="003C5F94" w:rsidRDefault="00EA2F34" w:rsidP="00BE28D4">
            <w:pPr>
              <w:pStyle w:val="tabletext11"/>
              <w:tabs>
                <w:tab w:val="decimal" w:pos="850"/>
              </w:tabs>
              <w:rPr>
                <w:ins w:id="9783" w:author="Author"/>
              </w:rPr>
            </w:pPr>
            <w:ins w:id="9784" w:author="Author">
              <w:r w:rsidRPr="003C5F94">
                <w:t>150,000 to 174,999</w:t>
              </w:r>
            </w:ins>
          </w:p>
        </w:tc>
        <w:tc>
          <w:tcPr>
            <w:tcW w:w="360" w:type="dxa"/>
          </w:tcPr>
          <w:p w14:paraId="3C4536C2" w14:textId="77777777" w:rsidR="00EA2F34" w:rsidRPr="003C5F94" w:rsidRDefault="00EA2F34" w:rsidP="00BE28D4">
            <w:pPr>
              <w:pStyle w:val="tabletext11"/>
              <w:jc w:val="right"/>
              <w:rPr>
                <w:ins w:id="9785" w:author="Author"/>
              </w:rPr>
            </w:pPr>
          </w:p>
        </w:tc>
        <w:tc>
          <w:tcPr>
            <w:tcW w:w="2040" w:type="dxa"/>
            <w:tcBorders>
              <w:top w:val="nil"/>
              <w:left w:val="nil"/>
              <w:bottom w:val="nil"/>
              <w:right w:val="single" w:sz="6" w:space="0" w:color="auto"/>
            </w:tcBorders>
            <w:vAlign w:val="bottom"/>
            <w:hideMark/>
          </w:tcPr>
          <w:p w14:paraId="46528A2B" w14:textId="77777777" w:rsidR="00EA2F34" w:rsidRPr="003C5F94" w:rsidRDefault="00EA2F34" w:rsidP="00BE28D4">
            <w:pPr>
              <w:pStyle w:val="tabletext11"/>
              <w:tabs>
                <w:tab w:val="decimal" w:pos="801"/>
              </w:tabs>
              <w:rPr>
                <w:ins w:id="9786" w:author="Author"/>
              </w:rPr>
            </w:pPr>
            <w:ins w:id="9787" w:author="Author">
              <w:r w:rsidRPr="003C5F94">
                <w:t>1.52</w:t>
              </w:r>
            </w:ins>
          </w:p>
        </w:tc>
      </w:tr>
      <w:tr w:rsidR="00EA2F34" w:rsidRPr="003C5F94" w14:paraId="322C02D6" w14:textId="77777777" w:rsidTr="00A1082D">
        <w:trPr>
          <w:trHeight w:val="190"/>
          <w:ins w:id="9788" w:author="Author"/>
        </w:trPr>
        <w:tc>
          <w:tcPr>
            <w:tcW w:w="200" w:type="dxa"/>
          </w:tcPr>
          <w:p w14:paraId="695AEBE7" w14:textId="77777777" w:rsidR="00EA2F34" w:rsidRPr="003C5F94" w:rsidRDefault="00EA2F34" w:rsidP="00BE28D4">
            <w:pPr>
              <w:pStyle w:val="tabletext11"/>
              <w:rPr>
                <w:ins w:id="9789" w:author="Author"/>
              </w:rPr>
            </w:pPr>
          </w:p>
        </w:tc>
        <w:tc>
          <w:tcPr>
            <w:tcW w:w="360" w:type="dxa"/>
            <w:tcBorders>
              <w:top w:val="nil"/>
              <w:left w:val="single" w:sz="6" w:space="0" w:color="auto"/>
              <w:bottom w:val="nil"/>
              <w:right w:val="nil"/>
            </w:tcBorders>
          </w:tcPr>
          <w:p w14:paraId="6018E00C" w14:textId="77777777" w:rsidR="00EA2F34" w:rsidRPr="003C5F94" w:rsidRDefault="00EA2F34" w:rsidP="00BE28D4">
            <w:pPr>
              <w:pStyle w:val="tabletext11"/>
              <w:jc w:val="right"/>
              <w:rPr>
                <w:ins w:id="9790" w:author="Author"/>
              </w:rPr>
            </w:pPr>
          </w:p>
        </w:tc>
        <w:tc>
          <w:tcPr>
            <w:tcW w:w="2040" w:type="dxa"/>
            <w:tcBorders>
              <w:top w:val="nil"/>
              <w:left w:val="nil"/>
              <w:bottom w:val="nil"/>
              <w:right w:val="single" w:sz="6" w:space="0" w:color="auto"/>
            </w:tcBorders>
            <w:hideMark/>
          </w:tcPr>
          <w:p w14:paraId="3558121D" w14:textId="77777777" w:rsidR="00EA2F34" w:rsidRPr="003C5F94" w:rsidRDefault="00EA2F34" w:rsidP="00BE28D4">
            <w:pPr>
              <w:pStyle w:val="tabletext11"/>
              <w:tabs>
                <w:tab w:val="decimal" w:pos="850"/>
              </w:tabs>
              <w:rPr>
                <w:ins w:id="9791" w:author="Author"/>
              </w:rPr>
            </w:pPr>
            <w:ins w:id="9792" w:author="Author">
              <w:r w:rsidRPr="003C5F94">
                <w:t>175,000 to 199,999</w:t>
              </w:r>
            </w:ins>
          </w:p>
        </w:tc>
        <w:tc>
          <w:tcPr>
            <w:tcW w:w="360" w:type="dxa"/>
          </w:tcPr>
          <w:p w14:paraId="0EBBAFA4" w14:textId="77777777" w:rsidR="00EA2F34" w:rsidRPr="003C5F94" w:rsidRDefault="00EA2F34" w:rsidP="00BE28D4">
            <w:pPr>
              <w:pStyle w:val="tabletext11"/>
              <w:jc w:val="right"/>
              <w:rPr>
                <w:ins w:id="9793" w:author="Author"/>
              </w:rPr>
            </w:pPr>
          </w:p>
        </w:tc>
        <w:tc>
          <w:tcPr>
            <w:tcW w:w="2040" w:type="dxa"/>
            <w:tcBorders>
              <w:top w:val="nil"/>
              <w:left w:val="nil"/>
              <w:bottom w:val="nil"/>
              <w:right w:val="single" w:sz="6" w:space="0" w:color="auto"/>
            </w:tcBorders>
            <w:vAlign w:val="bottom"/>
            <w:hideMark/>
          </w:tcPr>
          <w:p w14:paraId="514DD688" w14:textId="77777777" w:rsidR="00EA2F34" w:rsidRPr="003C5F94" w:rsidRDefault="00EA2F34" w:rsidP="00BE28D4">
            <w:pPr>
              <w:pStyle w:val="tabletext11"/>
              <w:tabs>
                <w:tab w:val="decimal" w:pos="801"/>
              </w:tabs>
              <w:rPr>
                <w:ins w:id="9794" w:author="Author"/>
              </w:rPr>
            </w:pPr>
            <w:ins w:id="9795" w:author="Author">
              <w:r w:rsidRPr="003C5F94">
                <w:t>1.60</w:t>
              </w:r>
            </w:ins>
          </w:p>
        </w:tc>
      </w:tr>
      <w:tr w:rsidR="00EA2F34" w:rsidRPr="003C5F94" w14:paraId="08BCA32C" w14:textId="77777777" w:rsidTr="00A1082D">
        <w:trPr>
          <w:trHeight w:val="190"/>
          <w:ins w:id="9796" w:author="Author"/>
        </w:trPr>
        <w:tc>
          <w:tcPr>
            <w:tcW w:w="200" w:type="dxa"/>
          </w:tcPr>
          <w:p w14:paraId="5D75A701" w14:textId="77777777" w:rsidR="00EA2F34" w:rsidRPr="003C5F94" w:rsidRDefault="00EA2F34" w:rsidP="00BE28D4">
            <w:pPr>
              <w:pStyle w:val="tabletext11"/>
              <w:rPr>
                <w:ins w:id="9797" w:author="Author"/>
              </w:rPr>
            </w:pPr>
          </w:p>
        </w:tc>
        <w:tc>
          <w:tcPr>
            <w:tcW w:w="360" w:type="dxa"/>
            <w:tcBorders>
              <w:top w:val="nil"/>
              <w:left w:val="single" w:sz="6" w:space="0" w:color="auto"/>
              <w:bottom w:val="nil"/>
              <w:right w:val="nil"/>
            </w:tcBorders>
          </w:tcPr>
          <w:p w14:paraId="0594B459" w14:textId="77777777" w:rsidR="00EA2F34" w:rsidRPr="003C5F94" w:rsidRDefault="00EA2F34" w:rsidP="00BE28D4">
            <w:pPr>
              <w:pStyle w:val="tabletext11"/>
              <w:jc w:val="right"/>
              <w:rPr>
                <w:ins w:id="9798" w:author="Author"/>
              </w:rPr>
            </w:pPr>
          </w:p>
        </w:tc>
        <w:tc>
          <w:tcPr>
            <w:tcW w:w="2040" w:type="dxa"/>
            <w:tcBorders>
              <w:top w:val="nil"/>
              <w:left w:val="nil"/>
              <w:bottom w:val="nil"/>
              <w:right w:val="single" w:sz="6" w:space="0" w:color="auto"/>
            </w:tcBorders>
            <w:hideMark/>
          </w:tcPr>
          <w:p w14:paraId="34D76BC9" w14:textId="77777777" w:rsidR="00EA2F34" w:rsidRPr="003C5F94" w:rsidRDefault="00EA2F34" w:rsidP="00BE28D4">
            <w:pPr>
              <w:pStyle w:val="tabletext11"/>
              <w:tabs>
                <w:tab w:val="decimal" w:pos="850"/>
              </w:tabs>
              <w:rPr>
                <w:ins w:id="9799" w:author="Author"/>
              </w:rPr>
            </w:pPr>
            <w:ins w:id="9800" w:author="Author">
              <w:r w:rsidRPr="003C5F94">
                <w:t>200,000 to 229,999</w:t>
              </w:r>
            </w:ins>
          </w:p>
        </w:tc>
        <w:tc>
          <w:tcPr>
            <w:tcW w:w="360" w:type="dxa"/>
          </w:tcPr>
          <w:p w14:paraId="474ED35D" w14:textId="77777777" w:rsidR="00EA2F34" w:rsidRPr="003C5F94" w:rsidRDefault="00EA2F34" w:rsidP="00BE28D4">
            <w:pPr>
              <w:pStyle w:val="tabletext11"/>
              <w:jc w:val="right"/>
              <w:rPr>
                <w:ins w:id="9801" w:author="Author"/>
              </w:rPr>
            </w:pPr>
          </w:p>
        </w:tc>
        <w:tc>
          <w:tcPr>
            <w:tcW w:w="2040" w:type="dxa"/>
            <w:tcBorders>
              <w:top w:val="nil"/>
              <w:left w:val="nil"/>
              <w:bottom w:val="nil"/>
              <w:right w:val="single" w:sz="6" w:space="0" w:color="auto"/>
            </w:tcBorders>
            <w:vAlign w:val="bottom"/>
            <w:hideMark/>
          </w:tcPr>
          <w:p w14:paraId="360F6C5B" w14:textId="77777777" w:rsidR="00EA2F34" w:rsidRPr="003C5F94" w:rsidRDefault="00EA2F34" w:rsidP="00BE28D4">
            <w:pPr>
              <w:pStyle w:val="tabletext11"/>
              <w:tabs>
                <w:tab w:val="decimal" w:pos="801"/>
              </w:tabs>
              <w:rPr>
                <w:ins w:id="9802" w:author="Author"/>
              </w:rPr>
            </w:pPr>
            <w:ins w:id="9803" w:author="Author">
              <w:r w:rsidRPr="003C5F94">
                <w:t>1.69</w:t>
              </w:r>
            </w:ins>
          </w:p>
        </w:tc>
      </w:tr>
      <w:tr w:rsidR="00EA2F34" w:rsidRPr="003C5F94" w14:paraId="467849EA" w14:textId="77777777" w:rsidTr="00A1082D">
        <w:trPr>
          <w:trHeight w:val="190"/>
          <w:ins w:id="9804" w:author="Author"/>
        </w:trPr>
        <w:tc>
          <w:tcPr>
            <w:tcW w:w="200" w:type="dxa"/>
          </w:tcPr>
          <w:p w14:paraId="47CC86BB" w14:textId="77777777" w:rsidR="00EA2F34" w:rsidRPr="003C5F94" w:rsidRDefault="00EA2F34" w:rsidP="00BE28D4">
            <w:pPr>
              <w:pStyle w:val="tabletext11"/>
              <w:rPr>
                <w:ins w:id="9805" w:author="Author"/>
              </w:rPr>
            </w:pPr>
          </w:p>
        </w:tc>
        <w:tc>
          <w:tcPr>
            <w:tcW w:w="360" w:type="dxa"/>
            <w:tcBorders>
              <w:top w:val="nil"/>
              <w:left w:val="single" w:sz="6" w:space="0" w:color="auto"/>
              <w:bottom w:val="nil"/>
              <w:right w:val="nil"/>
            </w:tcBorders>
          </w:tcPr>
          <w:p w14:paraId="0C59932C" w14:textId="77777777" w:rsidR="00EA2F34" w:rsidRPr="003C5F94" w:rsidRDefault="00EA2F34" w:rsidP="00BE28D4">
            <w:pPr>
              <w:pStyle w:val="tabletext11"/>
              <w:jc w:val="right"/>
              <w:rPr>
                <w:ins w:id="9806" w:author="Author"/>
              </w:rPr>
            </w:pPr>
          </w:p>
        </w:tc>
        <w:tc>
          <w:tcPr>
            <w:tcW w:w="2040" w:type="dxa"/>
            <w:tcBorders>
              <w:top w:val="nil"/>
              <w:left w:val="nil"/>
              <w:bottom w:val="nil"/>
              <w:right w:val="single" w:sz="6" w:space="0" w:color="auto"/>
            </w:tcBorders>
            <w:hideMark/>
          </w:tcPr>
          <w:p w14:paraId="636FAD4A" w14:textId="77777777" w:rsidR="00EA2F34" w:rsidRPr="003C5F94" w:rsidRDefault="00EA2F34" w:rsidP="00BE28D4">
            <w:pPr>
              <w:pStyle w:val="tabletext11"/>
              <w:tabs>
                <w:tab w:val="decimal" w:pos="850"/>
              </w:tabs>
              <w:rPr>
                <w:ins w:id="9807" w:author="Author"/>
              </w:rPr>
            </w:pPr>
            <w:ins w:id="9808" w:author="Author">
              <w:r w:rsidRPr="003C5F94">
                <w:t>230,000 to 259,999</w:t>
              </w:r>
            </w:ins>
          </w:p>
        </w:tc>
        <w:tc>
          <w:tcPr>
            <w:tcW w:w="360" w:type="dxa"/>
          </w:tcPr>
          <w:p w14:paraId="4E57D376" w14:textId="77777777" w:rsidR="00EA2F34" w:rsidRPr="003C5F94" w:rsidRDefault="00EA2F34" w:rsidP="00BE28D4">
            <w:pPr>
              <w:pStyle w:val="tabletext11"/>
              <w:jc w:val="right"/>
              <w:rPr>
                <w:ins w:id="9809" w:author="Author"/>
              </w:rPr>
            </w:pPr>
          </w:p>
        </w:tc>
        <w:tc>
          <w:tcPr>
            <w:tcW w:w="2040" w:type="dxa"/>
            <w:tcBorders>
              <w:top w:val="nil"/>
              <w:left w:val="nil"/>
              <w:bottom w:val="nil"/>
              <w:right w:val="single" w:sz="6" w:space="0" w:color="auto"/>
            </w:tcBorders>
            <w:vAlign w:val="bottom"/>
            <w:hideMark/>
          </w:tcPr>
          <w:p w14:paraId="1A583F12" w14:textId="77777777" w:rsidR="00EA2F34" w:rsidRPr="003C5F94" w:rsidRDefault="00EA2F34" w:rsidP="00BE28D4">
            <w:pPr>
              <w:pStyle w:val="tabletext11"/>
              <w:tabs>
                <w:tab w:val="decimal" w:pos="801"/>
              </w:tabs>
              <w:rPr>
                <w:ins w:id="9810" w:author="Author"/>
              </w:rPr>
            </w:pPr>
            <w:ins w:id="9811" w:author="Author">
              <w:r w:rsidRPr="003C5F94">
                <w:t>1.78</w:t>
              </w:r>
            </w:ins>
          </w:p>
        </w:tc>
      </w:tr>
      <w:tr w:rsidR="00EA2F34" w:rsidRPr="003C5F94" w14:paraId="2CF26B7E" w14:textId="77777777" w:rsidTr="00A1082D">
        <w:trPr>
          <w:trHeight w:val="190"/>
          <w:ins w:id="9812" w:author="Author"/>
        </w:trPr>
        <w:tc>
          <w:tcPr>
            <w:tcW w:w="200" w:type="dxa"/>
          </w:tcPr>
          <w:p w14:paraId="0FB86E94" w14:textId="77777777" w:rsidR="00EA2F34" w:rsidRPr="003C5F94" w:rsidRDefault="00EA2F34" w:rsidP="00BE28D4">
            <w:pPr>
              <w:pStyle w:val="tabletext11"/>
              <w:rPr>
                <w:ins w:id="9813" w:author="Author"/>
              </w:rPr>
            </w:pPr>
          </w:p>
        </w:tc>
        <w:tc>
          <w:tcPr>
            <w:tcW w:w="360" w:type="dxa"/>
            <w:tcBorders>
              <w:top w:val="nil"/>
              <w:left w:val="single" w:sz="6" w:space="0" w:color="auto"/>
              <w:bottom w:val="nil"/>
              <w:right w:val="nil"/>
            </w:tcBorders>
          </w:tcPr>
          <w:p w14:paraId="3176CBB4" w14:textId="77777777" w:rsidR="00EA2F34" w:rsidRPr="003C5F94" w:rsidRDefault="00EA2F34" w:rsidP="00BE28D4">
            <w:pPr>
              <w:pStyle w:val="tabletext11"/>
              <w:jc w:val="right"/>
              <w:rPr>
                <w:ins w:id="9814" w:author="Author"/>
              </w:rPr>
            </w:pPr>
          </w:p>
        </w:tc>
        <w:tc>
          <w:tcPr>
            <w:tcW w:w="2040" w:type="dxa"/>
            <w:tcBorders>
              <w:top w:val="nil"/>
              <w:left w:val="nil"/>
              <w:bottom w:val="nil"/>
              <w:right w:val="single" w:sz="6" w:space="0" w:color="auto"/>
            </w:tcBorders>
            <w:hideMark/>
          </w:tcPr>
          <w:p w14:paraId="35718B1D" w14:textId="77777777" w:rsidR="00EA2F34" w:rsidRPr="003C5F94" w:rsidRDefault="00EA2F34" w:rsidP="00BE28D4">
            <w:pPr>
              <w:pStyle w:val="tabletext11"/>
              <w:tabs>
                <w:tab w:val="decimal" w:pos="850"/>
              </w:tabs>
              <w:rPr>
                <w:ins w:id="9815" w:author="Author"/>
              </w:rPr>
            </w:pPr>
            <w:ins w:id="9816" w:author="Author">
              <w:r w:rsidRPr="003C5F94">
                <w:t>260,000 to 299,999</w:t>
              </w:r>
            </w:ins>
          </w:p>
        </w:tc>
        <w:tc>
          <w:tcPr>
            <w:tcW w:w="360" w:type="dxa"/>
          </w:tcPr>
          <w:p w14:paraId="5FF29F64" w14:textId="77777777" w:rsidR="00EA2F34" w:rsidRPr="003C5F94" w:rsidRDefault="00EA2F34" w:rsidP="00BE28D4">
            <w:pPr>
              <w:pStyle w:val="tabletext11"/>
              <w:jc w:val="right"/>
              <w:rPr>
                <w:ins w:id="9817" w:author="Author"/>
              </w:rPr>
            </w:pPr>
          </w:p>
        </w:tc>
        <w:tc>
          <w:tcPr>
            <w:tcW w:w="2040" w:type="dxa"/>
            <w:tcBorders>
              <w:top w:val="nil"/>
              <w:left w:val="nil"/>
              <w:bottom w:val="nil"/>
              <w:right w:val="single" w:sz="6" w:space="0" w:color="auto"/>
            </w:tcBorders>
            <w:vAlign w:val="bottom"/>
            <w:hideMark/>
          </w:tcPr>
          <w:p w14:paraId="79D9A095" w14:textId="77777777" w:rsidR="00EA2F34" w:rsidRPr="003C5F94" w:rsidRDefault="00EA2F34" w:rsidP="00BE28D4">
            <w:pPr>
              <w:pStyle w:val="tabletext11"/>
              <w:tabs>
                <w:tab w:val="decimal" w:pos="801"/>
              </w:tabs>
              <w:rPr>
                <w:ins w:id="9818" w:author="Author"/>
              </w:rPr>
            </w:pPr>
            <w:ins w:id="9819" w:author="Author">
              <w:r w:rsidRPr="003C5F94">
                <w:t>1.88</w:t>
              </w:r>
            </w:ins>
          </w:p>
        </w:tc>
      </w:tr>
      <w:tr w:rsidR="00EA2F34" w:rsidRPr="003C5F94" w14:paraId="4704253A" w14:textId="77777777" w:rsidTr="00A1082D">
        <w:trPr>
          <w:trHeight w:val="190"/>
          <w:ins w:id="9820" w:author="Author"/>
        </w:trPr>
        <w:tc>
          <w:tcPr>
            <w:tcW w:w="200" w:type="dxa"/>
          </w:tcPr>
          <w:p w14:paraId="6B1281E2" w14:textId="77777777" w:rsidR="00EA2F34" w:rsidRPr="003C5F94" w:rsidRDefault="00EA2F34" w:rsidP="00BE28D4">
            <w:pPr>
              <w:pStyle w:val="tabletext11"/>
              <w:rPr>
                <w:ins w:id="9821" w:author="Author"/>
              </w:rPr>
            </w:pPr>
          </w:p>
        </w:tc>
        <w:tc>
          <w:tcPr>
            <w:tcW w:w="360" w:type="dxa"/>
            <w:tcBorders>
              <w:top w:val="nil"/>
              <w:left w:val="single" w:sz="6" w:space="0" w:color="auto"/>
              <w:bottom w:val="nil"/>
              <w:right w:val="nil"/>
            </w:tcBorders>
          </w:tcPr>
          <w:p w14:paraId="400DB563" w14:textId="77777777" w:rsidR="00EA2F34" w:rsidRPr="003C5F94" w:rsidRDefault="00EA2F34" w:rsidP="00BE28D4">
            <w:pPr>
              <w:pStyle w:val="tabletext11"/>
              <w:jc w:val="right"/>
              <w:rPr>
                <w:ins w:id="9822" w:author="Author"/>
              </w:rPr>
            </w:pPr>
          </w:p>
        </w:tc>
        <w:tc>
          <w:tcPr>
            <w:tcW w:w="2040" w:type="dxa"/>
            <w:tcBorders>
              <w:top w:val="nil"/>
              <w:left w:val="nil"/>
              <w:bottom w:val="nil"/>
              <w:right w:val="single" w:sz="6" w:space="0" w:color="auto"/>
            </w:tcBorders>
            <w:hideMark/>
          </w:tcPr>
          <w:p w14:paraId="68F45B39" w14:textId="77777777" w:rsidR="00EA2F34" w:rsidRPr="003C5F94" w:rsidRDefault="00EA2F34" w:rsidP="00BE28D4">
            <w:pPr>
              <w:pStyle w:val="tabletext11"/>
              <w:tabs>
                <w:tab w:val="decimal" w:pos="850"/>
              </w:tabs>
              <w:rPr>
                <w:ins w:id="9823" w:author="Author"/>
              </w:rPr>
            </w:pPr>
            <w:ins w:id="9824" w:author="Author">
              <w:r w:rsidRPr="003C5F94">
                <w:t>300,000 to 349,999</w:t>
              </w:r>
            </w:ins>
          </w:p>
        </w:tc>
        <w:tc>
          <w:tcPr>
            <w:tcW w:w="360" w:type="dxa"/>
          </w:tcPr>
          <w:p w14:paraId="015C85C2" w14:textId="77777777" w:rsidR="00EA2F34" w:rsidRPr="003C5F94" w:rsidRDefault="00EA2F34" w:rsidP="00BE28D4">
            <w:pPr>
              <w:pStyle w:val="tabletext11"/>
              <w:jc w:val="right"/>
              <w:rPr>
                <w:ins w:id="9825" w:author="Author"/>
              </w:rPr>
            </w:pPr>
          </w:p>
        </w:tc>
        <w:tc>
          <w:tcPr>
            <w:tcW w:w="2040" w:type="dxa"/>
            <w:tcBorders>
              <w:top w:val="nil"/>
              <w:left w:val="nil"/>
              <w:bottom w:val="nil"/>
              <w:right w:val="single" w:sz="6" w:space="0" w:color="auto"/>
            </w:tcBorders>
            <w:vAlign w:val="bottom"/>
            <w:hideMark/>
          </w:tcPr>
          <w:p w14:paraId="5584141B" w14:textId="77777777" w:rsidR="00EA2F34" w:rsidRPr="003C5F94" w:rsidRDefault="00EA2F34" w:rsidP="00BE28D4">
            <w:pPr>
              <w:pStyle w:val="tabletext11"/>
              <w:tabs>
                <w:tab w:val="decimal" w:pos="801"/>
              </w:tabs>
              <w:rPr>
                <w:ins w:id="9826" w:author="Author"/>
              </w:rPr>
            </w:pPr>
            <w:ins w:id="9827" w:author="Author">
              <w:r w:rsidRPr="003C5F94">
                <w:t>1.99</w:t>
              </w:r>
            </w:ins>
          </w:p>
        </w:tc>
      </w:tr>
      <w:tr w:rsidR="00EA2F34" w:rsidRPr="003C5F94" w14:paraId="4FA5AD07" w14:textId="77777777" w:rsidTr="00A1082D">
        <w:trPr>
          <w:trHeight w:val="190"/>
          <w:ins w:id="9828" w:author="Author"/>
        </w:trPr>
        <w:tc>
          <w:tcPr>
            <w:tcW w:w="200" w:type="dxa"/>
          </w:tcPr>
          <w:p w14:paraId="05150A13" w14:textId="77777777" w:rsidR="00EA2F34" w:rsidRPr="003C5F94" w:rsidRDefault="00EA2F34" w:rsidP="00BE28D4">
            <w:pPr>
              <w:pStyle w:val="tabletext11"/>
              <w:rPr>
                <w:ins w:id="9829" w:author="Author"/>
              </w:rPr>
            </w:pPr>
          </w:p>
        </w:tc>
        <w:tc>
          <w:tcPr>
            <w:tcW w:w="360" w:type="dxa"/>
            <w:tcBorders>
              <w:top w:val="nil"/>
              <w:left w:val="single" w:sz="6" w:space="0" w:color="auto"/>
              <w:bottom w:val="nil"/>
              <w:right w:val="nil"/>
            </w:tcBorders>
          </w:tcPr>
          <w:p w14:paraId="133032E0" w14:textId="77777777" w:rsidR="00EA2F34" w:rsidRPr="003C5F94" w:rsidRDefault="00EA2F34" w:rsidP="00BE28D4">
            <w:pPr>
              <w:pStyle w:val="tabletext11"/>
              <w:jc w:val="right"/>
              <w:rPr>
                <w:ins w:id="9830" w:author="Author"/>
              </w:rPr>
            </w:pPr>
          </w:p>
        </w:tc>
        <w:tc>
          <w:tcPr>
            <w:tcW w:w="2040" w:type="dxa"/>
            <w:tcBorders>
              <w:top w:val="nil"/>
              <w:left w:val="nil"/>
              <w:bottom w:val="nil"/>
              <w:right w:val="single" w:sz="6" w:space="0" w:color="auto"/>
            </w:tcBorders>
            <w:hideMark/>
          </w:tcPr>
          <w:p w14:paraId="3B1C8927" w14:textId="77777777" w:rsidR="00EA2F34" w:rsidRPr="003C5F94" w:rsidRDefault="00EA2F34" w:rsidP="00BE28D4">
            <w:pPr>
              <w:pStyle w:val="tabletext11"/>
              <w:tabs>
                <w:tab w:val="decimal" w:pos="850"/>
              </w:tabs>
              <w:rPr>
                <w:ins w:id="9831" w:author="Author"/>
              </w:rPr>
            </w:pPr>
            <w:ins w:id="9832" w:author="Author">
              <w:r w:rsidRPr="003C5F94">
                <w:t>350,000 to 399,999</w:t>
              </w:r>
            </w:ins>
          </w:p>
        </w:tc>
        <w:tc>
          <w:tcPr>
            <w:tcW w:w="360" w:type="dxa"/>
          </w:tcPr>
          <w:p w14:paraId="50C66579" w14:textId="77777777" w:rsidR="00EA2F34" w:rsidRPr="003C5F94" w:rsidRDefault="00EA2F34" w:rsidP="00BE28D4">
            <w:pPr>
              <w:pStyle w:val="tabletext11"/>
              <w:jc w:val="right"/>
              <w:rPr>
                <w:ins w:id="9833" w:author="Author"/>
              </w:rPr>
            </w:pPr>
          </w:p>
        </w:tc>
        <w:tc>
          <w:tcPr>
            <w:tcW w:w="2040" w:type="dxa"/>
            <w:tcBorders>
              <w:top w:val="nil"/>
              <w:left w:val="nil"/>
              <w:bottom w:val="nil"/>
              <w:right w:val="single" w:sz="6" w:space="0" w:color="auto"/>
            </w:tcBorders>
            <w:vAlign w:val="bottom"/>
            <w:hideMark/>
          </w:tcPr>
          <w:p w14:paraId="662FB7A9" w14:textId="77777777" w:rsidR="00EA2F34" w:rsidRPr="003C5F94" w:rsidRDefault="00EA2F34" w:rsidP="00BE28D4">
            <w:pPr>
              <w:pStyle w:val="tabletext11"/>
              <w:tabs>
                <w:tab w:val="decimal" w:pos="801"/>
              </w:tabs>
              <w:rPr>
                <w:ins w:id="9834" w:author="Author"/>
              </w:rPr>
            </w:pPr>
            <w:ins w:id="9835" w:author="Author">
              <w:r w:rsidRPr="003C5F94">
                <w:t>2.10</w:t>
              </w:r>
            </w:ins>
          </w:p>
        </w:tc>
      </w:tr>
      <w:tr w:rsidR="00EA2F34" w:rsidRPr="003C5F94" w14:paraId="080D3FFE" w14:textId="77777777" w:rsidTr="00A1082D">
        <w:trPr>
          <w:trHeight w:val="190"/>
          <w:ins w:id="9836" w:author="Author"/>
        </w:trPr>
        <w:tc>
          <w:tcPr>
            <w:tcW w:w="200" w:type="dxa"/>
          </w:tcPr>
          <w:p w14:paraId="21EBCF32" w14:textId="77777777" w:rsidR="00EA2F34" w:rsidRPr="003C5F94" w:rsidRDefault="00EA2F34" w:rsidP="00BE28D4">
            <w:pPr>
              <w:pStyle w:val="tabletext11"/>
              <w:rPr>
                <w:ins w:id="9837" w:author="Author"/>
              </w:rPr>
            </w:pPr>
          </w:p>
        </w:tc>
        <w:tc>
          <w:tcPr>
            <w:tcW w:w="360" w:type="dxa"/>
            <w:tcBorders>
              <w:top w:val="nil"/>
              <w:left w:val="single" w:sz="6" w:space="0" w:color="auto"/>
              <w:bottom w:val="nil"/>
              <w:right w:val="nil"/>
            </w:tcBorders>
          </w:tcPr>
          <w:p w14:paraId="6E7868FC" w14:textId="77777777" w:rsidR="00EA2F34" w:rsidRPr="003C5F94" w:rsidRDefault="00EA2F34" w:rsidP="00BE28D4">
            <w:pPr>
              <w:pStyle w:val="tabletext11"/>
              <w:jc w:val="right"/>
              <w:rPr>
                <w:ins w:id="9838" w:author="Author"/>
              </w:rPr>
            </w:pPr>
          </w:p>
        </w:tc>
        <w:tc>
          <w:tcPr>
            <w:tcW w:w="2040" w:type="dxa"/>
            <w:tcBorders>
              <w:top w:val="nil"/>
              <w:left w:val="nil"/>
              <w:bottom w:val="nil"/>
              <w:right w:val="single" w:sz="6" w:space="0" w:color="auto"/>
            </w:tcBorders>
            <w:hideMark/>
          </w:tcPr>
          <w:p w14:paraId="1C6071C0" w14:textId="77777777" w:rsidR="00EA2F34" w:rsidRPr="003C5F94" w:rsidRDefault="00EA2F34" w:rsidP="00BE28D4">
            <w:pPr>
              <w:pStyle w:val="tabletext11"/>
              <w:tabs>
                <w:tab w:val="decimal" w:pos="850"/>
              </w:tabs>
              <w:rPr>
                <w:ins w:id="9839" w:author="Author"/>
              </w:rPr>
            </w:pPr>
            <w:ins w:id="9840" w:author="Author">
              <w:r w:rsidRPr="003C5F94">
                <w:t>400,000 to 449,999</w:t>
              </w:r>
            </w:ins>
          </w:p>
        </w:tc>
        <w:tc>
          <w:tcPr>
            <w:tcW w:w="360" w:type="dxa"/>
          </w:tcPr>
          <w:p w14:paraId="3AF8A34C" w14:textId="77777777" w:rsidR="00EA2F34" w:rsidRPr="003C5F94" w:rsidRDefault="00EA2F34" w:rsidP="00BE28D4">
            <w:pPr>
              <w:pStyle w:val="tabletext11"/>
              <w:jc w:val="right"/>
              <w:rPr>
                <w:ins w:id="9841" w:author="Author"/>
              </w:rPr>
            </w:pPr>
          </w:p>
        </w:tc>
        <w:tc>
          <w:tcPr>
            <w:tcW w:w="2040" w:type="dxa"/>
            <w:tcBorders>
              <w:top w:val="nil"/>
              <w:left w:val="nil"/>
              <w:bottom w:val="nil"/>
              <w:right w:val="single" w:sz="6" w:space="0" w:color="auto"/>
            </w:tcBorders>
            <w:vAlign w:val="bottom"/>
            <w:hideMark/>
          </w:tcPr>
          <w:p w14:paraId="6F9D7E90" w14:textId="77777777" w:rsidR="00EA2F34" w:rsidRPr="003C5F94" w:rsidRDefault="00EA2F34" w:rsidP="00BE28D4">
            <w:pPr>
              <w:pStyle w:val="tabletext11"/>
              <w:tabs>
                <w:tab w:val="decimal" w:pos="801"/>
              </w:tabs>
              <w:rPr>
                <w:ins w:id="9842" w:author="Author"/>
              </w:rPr>
            </w:pPr>
            <w:ins w:id="9843" w:author="Author">
              <w:r w:rsidRPr="003C5F94">
                <w:t>2.21</w:t>
              </w:r>
            </w:ins>
          </w:p>
        </w:tc>
      </w:tr>
      <w:tr w:rsidR="00EA2F34" w:rsidRPr="003C5F94" w14:paraId="1AF4AB5E" w14:textId="77777777" w:rsidTr="00A1082D">
        <w:trPr>
          <w:trHeight w:val="190"/>
          <w:ins w:id="9844" w:author="Author"/>
        </w:trPr>
        <w:tc>
          <w:tcPr>
            <w:tcW w:w="200" w:type="dxa"/>
          </w:tcPr>
          <w:p w14:paraId="7F5CB97A" w14:textId="77777777" w:rsidR="00EA2F34" w:rsidRPr="003C5F94" w:rsidRDefault="00EA2F34" w:rsidP="00BE28D4">
            <w:pPr>
              <w:pStyle w:val="tabletext11"/>
              <w:rPr>
                <w:ins w:id="9845" w:author="Author"/>
              </w:rPr>
            </w:pPr>
          </w:p>
        </w:tc>
        <w:tc>
          <w:tcPr>
            <w:tcW w:w="360" w:type="dxa"/>
            <w:tcBorders>
              <w:top w:val="nil"/>
              <w:left w:val="single" w:sz="6" w:space="0" w:color="auto"/>
              <w:bottom w:val="nil"/>
              <w:right w:val="nil"/>
            </w:tcBorders>
          </w:tcPr>
          <w:p w14:paraId="23448518" w14:textId="77777777" w:rsidR="00EA2F34" w:rsidRPr="003C5F94" w:rsidRDefault="00EA2F34" w:rsidP="00BE28D4">
            <w:pPr>
              <w:pStyle w:val="tabletext11"/>
              <w:jc w:val="right"/>
              <w:rPr>
                <w:ins w:id="9846" w:author="Author"/>
              </w:rPr>
            </w:pPr>
          </w:p>
        </w:tc>
        <w:tc>
          <w:tcPr>
            <w:tcW w:w="2040" w:type="dxa"/>
            <w:tcBorders>
              <w:top w:val="nil"/>
              <w:left w:val="nil"/>
              <w:bottom w:val="nil"/>
              <w:right w:val="single" w:sz="6" w:space="0" w:color="auto"/>
            </w:tcBorders>
            <w:hideMark/>
          </w:tcPr>
          <w:p w14:paraId="16B2A24B" w14:textId="77777777" w:rsidR="00EA2F34" w:rsidRPr="003C5F94" w:rsidRDefault="00EA2F34" w:rsidP="00BE28D4">
            <w:pPr>
              <w:pStyle w:val="tabletext11"/>
              <w:tabs>
                <w:tab w:val="decimal" w:pos="850"/>
              </w:tabs>
              <w:rPr>
                <w:ins w:id="9847" w:author="Author"/>
              </w:rPr>
            </w:pPr>
            <w:ins w:id="9848" w:author="Author">
              <w:r w:rsidRPr="003C5F94">
                <w:t>450,000 to 499,999</w:t>
              </w:r>
            </w:ins>
          </w:p>
        </w:tc>
        <w:tc>
          <w:tcPr>
            <w:tcW w:w="360" w:type="dxa"/>
          </w:tcPr>
          <w:p w14:paraId="5E08D00A" w14:textId="77777777" w:rsidR="00EA2F34" w:rsidRPr="003C5F94" w:rsidRDefault="00EA2F34" w:rsidP="00BE28D4">
            <w:pPr>
              <w:pStyle w:val="tabletext11"/>
              <w:jc w:val="right"/>
              <w:rPr>
                <w:ins w:id="9849" w:author="Author"/>
              </w:rPr>
            </w:pPr>
          </w:p>
        </w:tc>
        <w:tc>
          <w:tcPr>
            <w:tcW w:w="2040" w:type="dxa"/>
            <w:tcBorders>
              <w:top w:val="nil"/>
              <w:left w:val="nil"/>
              <w:bottom w:val="nil"/>
              <w:right w:val="single" w:sz="6" w:space="0" w:color="auto"/>
            </w:tcBorders>
            <w:vAlign w:val="bottom"/>
            <w:hideMark/>
          </w:tcPr>
          <w:p w14:paraId="132203B3" w14:textId="77777777" w:rsidR="00EA2F34" w:rsidRPr="003C5F94" w:rsidRDefault="00EA2F34" w:rsidP="00BE28D4">
            <w:pPr>
              <w:pStyle w:val="tabletext11"/>
              <w:tabs>
                <w:tab w:val="decimal" w:pos="801"/>
              </w:tabs>
              <w:rPr>
                <w:ins w:id="9850" w:author="Author"/>
              </w:rPr>
            </w:pPr>
            <w:ins w:id="9851" w:author="Author">
              <w:r w:rsidRPr="003C5F94">
                <w:t>2.31</w:t>
              </w:r>
            </w:ins>
          </w:p>
        </w:tc>
      </w:tr>
      <w:tr w:rsidR="00EA2F34" w:rsidRPr="003C5F94" w14:paraId="1FB3166C" w14:textId="77777777" w:rsidTr="00A1082D">
        <w:trPr>
          <w:trHeight w:val="190"/>
          <w:ins w:id="9852" w:author="Author"/>
        </w:trPr>
        <w:tc>
          <w:tcPr>
            <w:tcW w:w="200" w:type="dxa"/>
          </w:tcPr>
          <w:p w14:paraId="375EF79C" w14:textId="77777777" w:rsidR="00EA2F34" w:rsidRPr="003C5F94" w:rsidRDefault="00EA2F34" w:rsidP="00BE28D4">
            <w:pPr>
              <w:pStyle w:val="tabletext11"/>
              <w:rPr>
                <w:ins w:id="9853" w:author="Author"/>
              </w:rPr>
            </w:pPr>
          </w:p>
        </w:tc>
        <w:tc>
          <w:tcPr>
            <w:tcW w:w="360" w:type="dxa"/>
            <w:tcBorders>
              <w:top w:val="nil"/>
              <w:left w:val="single" w:sz="6" w:space="0" w:color="auto"/>
              <w:bottom w:val="nil"/>
              <w:right w:val="nil"/>
            </w:tcBorders>
          </w:tcPr>
          <w:p w14:paraId="514DF9EE" w14:textId="77777777" w:rsidR="00EA2F34" w:rsidRPr="003C5F94" w:rsidRDefault="00EA2F34" w:rsidP="00BE28D4">
            <w:pPr>
              <w:pStyle w:val="tabletext11"/>
              <w:jc w:val="right"/>
              <w:rPr>
                <w:ins w:id="9854" w:author="Author"/>
              </w:rPr>
            </w:pPr>
          </w:p>
        </w:tc>
        <w:tc>
          <w:tcPr>
            <w:tcW w:w="2040" w:type="dxa"/>
            <w:tcBorders>
              <w:top w:val="nil"/>
              <w:left w:val="nil"/>
              <w:bottom w:val="nil"/>
              <w:right w:val="single" w:sz="6" w:space="0" w:color="auto"/>
            </w:tcBorders>
            <w:hideMark/>
          </w:tcPr>
          <w:p w14:paraId="377A0CA2" w14:textId="77777777" w:rsidR="00EA2F34" w:rsidRPr="003C5F94" w:rsidRDefault="00EA2F34" w:rsidP="00BE28D4">
            <w:pPr>
              <w:pStyle w:val="tabletext11"/>
              <w:tabs>
                <w:tab w:val="decimal" w:pos="850"/>
              </w:tabs>
              <w:rPr>
                <w:ins w:id="9855" w:author="Author"/>
              </w:rPr>
            </w:pPr>
            <w:ins w:id="9856" w:author="Author">
              <w:r w:rsidRPr="003C5F94">
                <w:t>500,000 to 599,999</w:t>
              </w:r>
            </w:ins>
          </w:p>
        </w:tc>
        <w:tc>
          <w:tcPr>
            <w:tcW w:w="360" w:type="dxa"/>
          </w:tcPr>
          <w:p w14:paraId="60436F47" w14:textId="77777777" w:rsidR="00EA2F34" w:rsidRPr="003C5F94" w:rsidRDefault="00EA2F34" w:rsidP="00BE28D4">
            <w:pPr>
              <w:pStyle w:val="tabletext11"/>
              <w:jc w:val="right"/>
              <w:rPr>
                <w:ins w:id="9857" w:author="Author"/>
              </w:rPr>
            </w:pPr>
          </w:p>
        </w:tc>
        <w:tc>
          <w:tcPr>
            <w:tcW w:w="2040" w:type="dxa"/>
            <w:tcBorders>
              <w:top w:val="nil"/>
              <w:left w:val="nil"/>
              <w:bottom w:val="nil"/>
              <w:right w:val="single" w:sz="6" w:space="0" w:color="auto"/>
            </w:tcBorders>
            <w:vAlign w:val="bottom"/>
            <w:hideMark/>
          </w:tcPr>
          <w:p w14:paraId="1610DB20" w14:textId="77777777" w:rsidR="00EA2F34" w:rsidRPr="003C5F94" w:rsidRDefault="00EA2F34" w:rsidP="00BE28D4">
            <w:pPr>
              <w:pStyle w:val="tabletext11"/>
              <w:tabs>
                <w:tab w:val="decimal" w:pos="801"/>
              </w:tabs>
              <w:rPr>
                <w:ins w:id="9858" w:author="Author"/>
              </w:rPr>
            </w:pPr>
            <w:ins w:id="9859" w:author="Author">
              <w:r w:rsidRPr="003C5F94">
                <w:t>2.43</w:t>
              </w:r>
            </w:ins>
          </w:p>
        </w:tc>
      </w:tr>
      <w:tr w:rsidR="00EA2F34" w:rsidRPr="003C5F94" w14:paraId="2945D9EE" w14:textId="77777777" w:rsidTr="00A1082D">
        <w:trPr>
          <w:trHeight w:val="190"/>
          <w:ins w:id="9860" w:author="Author"/>
        </w:trPr>
        <w:tc>
          <w:tcPr>
            <w:tcW w:w="200" w:type="dxa"/>
          </w:tcPr>
          <w:p w14:paraId="346FDEC3" w14:textId="77777777" w:rsidR="00EA2F34" w:rsidRPr="003C5F94" w:rsidRDefault="00EA2F34" w:rsidP="00BE28D4">
            <w:pPr>
              <w:pStyle w:val="tabletext11"/>
              <w:rPr>
                <w:ins w:id="9861" w:author="Author"/>
              </w:rPr>
            </w:pPr>
          </w:p>
        </w:tc>
        <w:tc>
          <w:tcPr>
            <w:tcW w:w="360" w:type="dxa"/>
            <w:tcBorders>
              <w:top w:val="nil"/>
              <w:left w:val="single" w:sz="6" w:space="0" w:color="auto"/>
              <w:bottom w:val="nil"/>
              <w:right w:val="nil"/>
            </w:tcBorders>
          </w:tcPr>
          <w:p w14:paraId="42C1BB27" w14:textId="77777777" w:rsidR="00EA2F34" w:rsidRPr="003C5F94" w:rsidRDefault="00EA2F34" w:rsidP="00BE28D4">
            <w:pPr>
              <w:pStyle w:val="tabletext11"/>
              <w:jc w:val="right"/>
              <w:rPr>
                <w:ins w:id="9862" w:author="Author"/>
              </w:rPr>
            </w:pPr>
          </w:p>
        </w:tc>
        <w:tc>
          <w:tcPr>
            <w:tcW w:w="2040" w:type="dxa"/>
            <w:tcBorders>
              <w:top w:val="nil"/>
              <w:left w:val="nil"/>
              <w:bottom w:val="nil"/>
              <w:right w:val="single" w:sz="6" w:space="0" w:color="auto"/>
            </w:tcBorders>
            <w:hideMark/>
          </w:tcPr>
          <w:p w14:paraId="1D35989E" w14:textId="77777777" w:rsidR="00EA2F34" w:rsidRPr="003C5F94" w:rsidRDefault="00EA2F34" w:rsidP="00BE28D4">
            <w:pPr>
              <w:pStyle w:val="tabletext11"/>
              <w:tabs>
                <w:tab w:val="decimal" w:pos="850"/>
              </w:tabs>
              <w:rPr>
                <w:ins w:id="9863" w:author="Author"/>
              </w:rPr>
            </w:pPr>
            <w:ins w:id="9864" w:author="Author">
              <w:r w:rsidRPr="003C5F94">
                <w:t>600,000 to 699,999</w:t>
              </w:r>
            </w:ins>
          </w:p>
        </w:tc>
        <w:tc>
          <w:tcPr>
            <w:tcW w:w="360" w:type="dxa"/>
          </w:tcPr>
          <w:p w14:paraId="2C2CA9E2" w14:textId="77777777" w:rsidR="00EA2F34" w:rsidRPr="003C5F94" w:rsidRDefault="00EA2F34" w:rsidP="00BE28D4">
            <w:pPr>
              <w:pStyle w:val="tabletext11"/>
              <w:jc w:val="right"/>
              <w:rPr>
                <w:ins w:id="9865" w:author="Author"/>
              </w:rPr>
            </w:pPr>
          </w:p>
        </w:tc>
        <w:tc>
          <w:tcPr>
            <w:tcW w:w="2040" w:type="dxa"/>
            <w:tcBorders>
              <w:top w:val="nil"/>
              <w:left w:val="nil"/>
              <w:bottom w:val="nil"/>
              <w:right w:val="single" w:sz="6" w:space="0" w:color="auto"/>
            </w:tcBorders>
            <w:vAlign w:val="bottom"/>
            <w:hideMark/>
          </w:tcPr>
          <w:p w14:paraId="487E1DB1" w14:textId="77777777" w:rsidR="00EA2F34" w:rsidRPr="003C5F94" w:rsidRDefault="00EA2F34" w:rsidP="00BE28D4">
            <w:pPr>
              <w:pStyle w:val="tabletext11"/>
              <w:tabs>
                <w:tab w:val="decimal" w:pos="801"/>
              </w:tabs>
              <w:rPr>
                <w:ins w:id="9866" w:author="Author"/>
              </w:rPr>
            </w:pPr>
            <w:ins w:id="9867" w:author="Author">
              <w:r w:rsidRPr="003C5F94">
                <w:t>2.60</w:t>
              </w:r>
            </w:ins>
          </w:p>
        </w:tc>
      </w:tr>
      <w:tr w:rsidR="00EA2F34" w:rsidRPr="003C5F94" w14:paraId="3DF20D8E" w14:textId="77777777" w:rsidTr="00A1082D">
        <w:trPr>
          <w:trHeight w:val="190"/>
          <w:ins w:id="9868" w:author="Author"/>
        </w:trPr>
        <w:tc>
          <w:tcPr>
            <w:tcW w:w="200" w:type="dxa"/>
          </w:tcPr>
          <w:p w14:paraId="77C65600" w14:textId="77777777" w:rsidR="00EA2F34" w:rsidRPr="003C5F94" w:rsidRDefault="00EA2F34" w:rsidP="00BE28D4">
            <w:pPr>
              <w:pStyle w:val="tabletext11"/>
              <w:rPr>
                <w:ins w:id="9869" w:author="Author"/>
              </w:rPr>
            </w:pPr>
          </w:p>
        </w:tc>
        <w:tc>
          <w:tcPr>
            <w:tcW w:w="360" w:type="dxa"/>
            <w:tcBorders>
              <w:top w:val="nil"/>
              <w:left w:val="single" w:sz="6" w:space="0" w:color="auto"/>
              <w:bottom w:val="nil"/>
              <w:right w:val="nil"/>
            </w:tcBorders>
          </w:tcPr>
          <w:p w14:paraId="0EDE3657" w14:textId="77777777" w:rsidR="00EA2F34" w:rsidRPr="003C5F94" w:rsidRDefault="00EA2F34" w:rsidP="00BE28D4">
            <w:pPr>
              <w:pStyle w:val="tabletext11"/>
              <w:jc w:val="right"/>
              <w:rPr>
                <w:ins w:id="9870" w:author="Author"/>
              </w:rPr>
            </w:pPr>
          </w:p>
        </w:tc>
        <w:tc>
          <w:tcPr>
            <w:tcW w:w="2040" w:type="dxa"/>
            <w:tcBorders>
              <w:top w:val="nil"/>
              <w:left w:val="nil"/>
              <w:bottom w:val="nil"/>
              <w:right w:val="single" w:sz="6" w:space="0" w:color="auto"/>
            </w:tcBorders>
            <w:hideMark/>
          </w:tcPr>
          <w:p w14:paraId="7DD7504A" w14:textId="77777777" w:rsidR="00EA2F34" w:rsidRPr="003C5F94" w:rsidRDefault="00EA2F34" w:rsidP="00BE28D4">
            <w:pPr>
              <w:pStyle w:val="tabletext11"/>
              <w:tabs>
                <w:tab w:val="decimal" w:pos="850"/>
              </w:tabs>
              <w:rPr>
                <w:ins w:id="9871" w:author="Author"/>
              </w:rPr>
            </w:pPr>
            <w:ins w:id="9872" w:author="Author">
              <w:r w:rsidRPr="003C5F94">
                <w:t>700,000 to 799,999</w:t>
              </w:r>
            </w:ins>
          </w:p>
        </w:tc>
        <w:tc>
          <w:tcPr>
            <w:tcW w:w="360" w:type="dxa"/>
          </w:tcPr>
          <w:p w14:paraId="483018EC" w14:textId="77777777" w:rsidR="00EA2F34" w:rsidRPr="003C5F94" w:rsidRDefault="00EA2F34" w:rsidP="00BE28D4">
            <w:pPr>
              <w:pStyle w:val="tabletext11"/>
              <w:jc w:val="right"/>
              <w:rPr>
                <w:ins w:id="9873" w:author="Author"/>
              </w:rPr>
            </w:pPr>
          </w:p>
        </w:tc>
        <w:tc>
          <w:tcPr>
            <w:tcW w:w="2040" w:type="dxa"/>
            <w:tcBorders>
              <w:top w:val="nil"/>
              <w:left w:val="nil"/>
              <w:bottom w:val="nil"/>
              <w:right w:val="single" w:sz="6" w:space="0" w:color="auto"/>
            </w:tcBorders>
            <w:vAlign w:val="bottom"/>
            <w:hideMark/>
          </w:tcPr>
          <w:p w14:paraId="78390141" w14:textId="77777777" w:rsidR="00EA2F34" w:rsidRPr="003C5F94" w:rsidRDefault="00EA2F34" w:rsidP="00BE28D4">
            <w:pPr>
              <w:pStyle w:val="tabletext11"/>
              <w:tabs>
                <w:tab w:val="decimal" w:pos="801"/>
              </w:tabs>
              <w:rPr>
                <w:ins w:id="9874" w:author="Author"/>
              </w:rPr>
            </w:pPr>
            <w:ins w:id="9875" w:author="Author">
              <w:r w:rsidRPr="003C5F94">
                <w:t>2.76</w:t>
              </w:r>
            </w:ins>
          </w:p>
        </w:tc>
      </w:tr>
      <w:tr w:rsidR="00EA2F34" w:rsidRPr="003C5F94" w14:paraId="604A2121" w14:textId="77777777" w:rsidTr="00A1082D">
        <w:trPr>
          <w:trHeight w:val="190"/>
          <w:ins w:id="9876" w:author="Author"/>
        </w:trPr>
        <w:tc>
          <w:tcPr>
            <w:tcW w:w="200" w:type="dxa"/>
          </w:tcPr>
          <w:p w14:paraId="09FECCA4" w14:textId="77777777" w:rsidR="00EA2F34" w:rsidRPr="003C5F94" w:rsidRDefault="00EA2F34" w:rsidP="00BE28D4">
            <w:pPr>
              <w:pStyle w:val="tabletext11"/>
              <w:rPr>
                <w:ins w:id="9877" w:author="Author"/>
              </w:rPr>
            </w:pPr>
          </w:p>
        </w:tc>
        <w:tc>
          <w:tcPr>
            <w:tcW w:w="360" w:type="dxa"/>
            <w:tcBorders>
              <w:top w:val="nil"/>
              <w:left w:val="single" w:sz="6" w:space="0" w:color="auto"/>
              <w:bottom w:val="nil"/>
              <w:right w:val="nil"/>
            </w:tcBorders>
          </w:tcPr>
          <w:p w14:paraId="0EFD7112" w14:textId="77777777" w:rsidR="00EA2F34" w:rsidRPr="003C5F94" w:rsidRDefault="00EA2F34" w:rsidP="00BE28D4">
            <w:pPr>
              <w:pStyle w:val="tabletext11"/>
              <w:jc w:val="right"/>
              <w:rPr>
                <w:ins w:id="9878" w:author="Author"/>
              </w:rPr>
            </w:pPr>
          </w:p>
        </w:tc>
        <w:tc>
          <w:tcPr>
            <w:tcW w:w="2040" w:type="dxa"/>
            <w:tcBorders>
              <w:top w:val="nil"/>
              <w:left w:val="nil"/>
              <w:bottom w:val="nil"/>
              <w:right w:val="single" w:sz="6" w:space="0" w:color="auto"/>
            </w:tcBorders>
            <w:hideMark/>
          </w:tcPr>
          <w:p w14:paraId="2BE76993" w14:textId="77777777" w:rsidR="00EA2F34" w:rsidRPr="003C5F94" w:rsidRDefault="00EA2F34" w:rsidP="00BE28D4">
            <w:pPr>
              <w:pStyle w:val="tabletext11"/>
              <w:tabs>
                <w:tab w:val="decimal" w:pos="850"/>
              </w:tabs>
              <w:rPr>
                <w:ins w:id="9879" w:author="Author"/>
              </w:rPr>
            </w:pPr>
            <w:ins w:id="9880" w:author="Author">
              <w:r w:rsidRPr="003C5F94">
                <w:t>800,000 to 899,999</w:t>
              </w:r>
            </w:ins>
          </w:p>
        </w:tc>
        <w:tc>
          <w:tcPr>
            <w:tcW w:w="360" w:type="dxa"/>
          </w:tcPr>
          <w:p w14:paraId="67CA026B" w14:textId="77777777" w:rsidR="00EA2F34" w:rsidRPr="003C5F94" w:rsidRDefault="00EA2F34" w:rsidP="00BE28D4">
            <w:pPr>
              <w:pStyle w:val="tabletext11"/>
              <w:jc w:val="right"/>
              <w:rPr>
                <w:ins w:id="9881" w:author="Author"/>
              </w:rPr>
            </w:pPr>
          </w:p>
        </w:tc>
        <w:tc>
          <w:tcPr>
            <w:tcW w:w="2040" w:type="dxa"/>
            <w:tcBorders>
              <w:top w:val="nil"/>
              <w:left w:val="nil"/>
              <w:bottom w:val="nil"/>
              <w:right w:val="single" w:sz="6" w:space="0" w:color="auto"/>
            </w:tcBorders>
            <w:vAlign w:val="bottom"/>
            <w:hideMark/>
          </w:tcPr>
          <w:p w14:paraId="4BCBB0CA" w14:textId="77777777" w:rsidR="00EA2F34" w:rsidRPr="003C5F94" w:rsidRDefault="00EA2F34" w:rsidP="00BE28D4">
            <w:pPr>
              <w:pStyle w:val="tabletext11"/>
              <w:tabs>
                <w:tab w:val="decimal" w:pos="801"/>
              </w:tabs>
              <w:rPr>
                <w:ins w:id="9882" w:author="Author"/>
              </w:rPr>
            </w:pPr>
            <w:ins w:id="9883" w:author="Author">
              <w:r w:rsidRPr="003C5F94">
                <w:t>2.90</w:t>
              </w:r>
            </w:ins>
          </w:p>
        </w:tc>
      </w:tr>
      <w:tr w:rsidR="00EA2F34" w:rsidRPr="003C5F94" w14:paraId="7C6939B9" w14:textId="77777777" w:rsidTr="00A1082D">
        <w:trPr>
          <w:trHeight w:val="190"/>
          <w:ins w:id="9884" w:author="Author"/>
        </w:trPr>
        <w:tc>
          <w:tcPr>
            <w:tcW w:w="200" w:type="dxa"/>
          </w:tcPr>
          <w:p w14:paraId="16E5D079" w14:textId="77777777" w:rsidR="00EA2F34" w:rsidRPr="003C5F94" w:rsidRDefault="00EA2F34" w:rsidP="00BE28D4">
            <w:pPr>
              <w:pStyle w:val="tabletext11"/>
              <w:rPr>
                <w:ins w:id="9885" w:author="Author"/>
              </w:rPr>
            </w:pPr>
          </w:p>
        </w:tc>
        <w:tc>
          <w:tcPr>
            <w:tcW w:w="360" w:type="dxa"/>
            <w:tcBorders>
              <w:top w:val="nil"/>
              <w:left w:val="single" w:sz="6" w:space="0" w:color="auto"/>
              <w:bottom w:val="single" w:sz="4" w:space="0" w:color="auto"/>
              <w:right w:val="nil"/>
            </w:tcBorders>
          </w:tcPr>
          <w:p w14:paraId="097B7180" w14:textId="77777777" w:rsidR="00EA2F34" w:rsidRPr="003C5F94" w:rsidRDefault="00EA2F34" w:rsidP="00BE28D4">
            <w:pPr>
              <w:pStyle w:val="tabletext11"/>
              <w:jc w:val="right"/>
              <w:rPr>
                <w:ins w:id="9886" w:author="Author"/>
              </w:rPr>
            </w:pPr>
          </w:p>
        </w:tc>
        <w:tc>
          <w:tcPr>
            <w:tcW w:w="2040" w:type="dxa"/>
            <w:tcBorders>
              <w:top w:val="nil"/>
              <w:left w:val="nil"/>
              <w:bottom w:val="single" w:sz="4" w:space="0" w:color="auto"/>
              <w:right w:val="single" w:sz="6" w:space="0" w:color="auto"/>
            </w:tcBorders>
            <w:vAlign w:val="bottom"/>
            <w:hideMark/>
          </w:tcPr>
          <w:p w14:paraId="5FBDF02C" w14:textId="77777777" w:rsidR="00EA2F34" w:rsidRPr="003C5F94" w:rsidRDefault="00EA2F34" w:rsidP="00BE28D4">
            <w:pPr>
              <w:pStyle w:val="tabletext11"/>
              <w:tabs>
                <w:tab w:val="decimal" w:pos="850"/>
              </w:tabs>
              <w:rPr>
                <w:ins w:id="9887" w:author="Author"/>
              </w:rPr>
            </w:pPr>
            <w:ins w:id="9888" w:author="Author">
              <w:r w:rsidRPr="003C5F94">
                <w:t>900,000 or greater</w:t>
              </w:r>
            </w:ins>
          </w:p>
        </w:tc>
        <w:tc>
          <w:tcPr>
            <w:tcW w:w="360" w:type="dxa"/>
            <w:tcBorders>
              <w:top w:val="nil"/>
              <w:left w:val="nil"/>
              <w:bottom w:val="single" w:sz="4" w:space="0" w:color="auto"/>
              <w:right w:val="nil"/>
            </w:tcBorders>
          </w:tcPr>
          <w:p w14:paraId="14B3BC6D" w14:textId="77777777" w:rsidR="00EA2F34" w:rsidRPr="003C5F94" w:rsidRDefault="00EA2F34" w:rsidP="00BE28D4">
            <w:pPr>
              <w:pStyle w:val="tabletext11"/>
              <w:jc w:val="right"/>
              <w:rPr>
                <w:ins w:id="9889" w:author="Author"/>
              </w:rPr>
            </w:pPr>
          </w:p>
        </w:tc>
        <w:tc>
          <w:tcPr>
            <w:tcW w:w="2040" w:type="dxa"/>
            <w:tcBorders>
              <w:top w:val="nil"/>
              <w:left w:val="nil"/>
              <w:bottom w:val="single" w:sz="4" w:space="0" w:color="auto"/>
              <w:right w:val="single" w:sz="6" w:space="0" w:color="auto"/>
            </w:tcBorders>
            <w:vAlign w:val="bottom"/>
            <w:hideMark/>
          </w:tcPr>
          <w:p w14:paraId="4E505F6A" w14:textId="77777777" w:rsidR="00EA2F34" w:rsidRPr="003C5F94" w:rsidRDefault="00EA2F34" w:rsidP="00BE28D4">
            <w:pPr>
              <w:pStyle w:val="tabletext11"/>
              <w:tabs>
                <w:tab w:val="decimal" w:pos="801"/>
              </w:tabs>
              <w:rPr>
                <w:ins w:id="9890" w:author="Author"/>
              </w:rPr>
            </w:pPr>
            <w:ins w:id="9891" w:author="Author">
              <w:r w:rsidRPr="003C5F94">
                <w:t>3.04</w:t>
              </w:r>
            </w:ins>
          </w:p>
        </w:tc>
      </w:tr>
    </w:tbl>
    <w:p w14:paraId="6BD874B3" w14:textId="77777777" w:rsidR="00EA2F34" w:rsidRPr="003C5F94" w:rsidRDefault="00EA2F34" w:rsidP="00BE28D4">
      <w:pPr>
        <w:pStyle w:val="tablecaption"/>
        <w:rPr>
          <w:ins w:id="9892" w:author="Author"/>
        </w:rPr>
      </w:pPr>
      <w:ins w:id="9893" w:author="Author">
        <w:r w:rsidRPr="003C5F94">
          <w:t xml:space="preserve">Table 301.C.1.b.(1) Zone-rated Vehicles Vehicle Value Factors </w:t>
        </w:r>
        <w:r w:rsidRPr="003C5F94">
          <w:rPr>
            <w:rFonts w:cs="Arial"/>
          </w:rPr>
          <w:t>–</w:t>
        </w:r>
        <w:r w:rsidRPr="003C5F94">
          <w:t xml:space="preserve"> Other Than Collision </w:t>
        </w:r>
        <w:proofErr w:type="gramStart"/>
        <w:r w:rsidRPr="003C5F94">
          <w:t>With</w:t>
        </w:r>
        <w:proofErr w:type="gramEnd"/>
        <w:r w:rsidRPr="003C5F94">
          <w:t xml:space="preserve"> Stated Amount Rating</w:t>
        </w:r>
      </w:ins>
    </w:p>
    <w:p w14:paraId="6A01F907" w14:textId="77777777" w:rsidR="00EA2F34" w:rsidRPr="003C5F94" w:rsidRDefault="00EA2F34" w:rsidP="00BE28D4">
      <w:pPr>
        <w:pStyle w:val="isonormal"/>
        <w:rPr>
          <w:ins w:id="9894" w:author="Author"/>
        </w:rPr>
      </w:pPr>
    </w:p>
    <w:p w14:paraId="68BB6113" w14:textId="77777777" w:rsidR="00EA2F34" w:rsidRPr="003C5F94" w:rsidRDefault="00EA2F34" w:rsidP="00BE28D4">
      <w:pPr>
        <w:pStyle w:val="outlinehd5"/>
        <w:rPr>
          <w:ins w:id="9895" w:author="Author"/>
        </w:rPr>
      </w:pPr>
      <w:ins w:id="9896" w:author="Author">
        <w:r w:rsidRPr="003C5F94">
          <w:tab/>
          <w:t>(2)</w:t>
        </w:r>
        <w:r w:rsidRPr="003C5F94">
          <w:tab/>
          <w:t xml:space="preserve">Private Passenger Types Vehicle Value Factors </w:t>
        </w:r>
        <w:r w:rsidRPr="003C5F94">
          <w:rPr>
            <w:rFonts w:cs="Arial"/>
          </w:rPr>
          <w:t>–</w:t>
        </w:r>
        <w:r w:rsidRPr="003C5F94">
          <w:t xml:space="preserve"> Other Than Collision </w:t>
        </w:r>
        <w:proofErr w:type="gramStart"/>
        <w:r w:rsidRPr="003C5F94">
          <w:t>With</w:t>
        </w:r>
        <w:proofErr w:type="gramEnd"/>
        <w:r w:rsidRPr="003C5F94">
          <w:t xml:space="preserve"> Stated Amount Rating</w:t>
        </w:r>
      </w:ins>
    </w:p>
    <w:p w14:paraId="77880671" w14:textId="77777777" w:rsidR="00EA2F34" w:rsidRPr="003C5F94" w:rsidRDefault="00EA2F34" w:rsidP="00BE28D4">
      <w:pPr>
        <w:pStyle w:val="space4"/>
        <w:rPr>
          <w:ins w:id="989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EA2F34" w:rsidRPr="003C5F94" w14:paraId="5529CD83" w14:textId="77777777" w:rsidTr="00A1082D">
        <w:trPr>
          <w:trHeight w:val="190"/>
          <w:ins w:id="9898" w:author="Author"/>
        </w:trPr>
        <w:tc>
          <w:tcPr>
            <w:tcW w:w="200" w:type="dxa"/>
            <w:hideMark/>
          </w:tcPr>
          <w:p w14:paraId="386C1683" w14:textId="77777777" w:rsidR="00EA2F34" w:rsidRPr="003C5F94" w:rsidRDefault="00EA2F34" w:rsidP="00BE28D4">
            <w:pPr>
              <w:pStyle w:val="tablehead"/>
              <w:rPr>
                <w:ins w:id="989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5A86400" w14:textId="77777777" w:rsidR="00EA2F34" w:rsidRPr="003C5F94" w:rsidRDefault="00EA2F34" w:rsidP="00BE28D4">
            <w:pPr>
              <w:pStyle w:val="tablehead"/>
              <w:rPr>
                <w:ins w:id="9900" w:author="Author"/>
              </w:rPr>
            </w:pPr>
            <w:ins w:id="9901" w:author="Author">
              <w:r w:rsidRPr="003C5F9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811279F" w14:textId="77777777" w:rsidR="00EA2F34" w:rsidRPr="003C5F94" w:rsidRDefault="00EA2F34" w:rsidP="00BE28D4">
            <w:pPr>
              <w:pStyle w:val="tablehead"/>
              <w:rPr>
                <w:ins w:id="9902" w:author="Author"/>
              </w:rPr>
            </w:pPr>
            <w:ins w:id="9903" w:author="Author">
              <w:r w:rsidRPr="003C5F94">
                <w:t>Vehicle Value Factor</w:t>
              </w:r>
            </w:ins>
          </w:p>
        </w:tc>
      </w:tr>
      <w:tr w:rsidR="00EA2F34" w:rsidRPr="003C5F94" w14:paraId="14E93894" w14:textId="77777777" w:rsidTr="00A1082D">
        <w:trPr>
          <w:cantSplit/>
          <w:trHeight w:val="190"/>
          <w:ins w:id="9904" w:author="Author"/>
        </w:trPr>
        <w:tc>
          <w:tcPr>
            <w:tcW w:w="200" w:type="dxa"/>
          </w:tcPr>
          <w:p w14:paraId="3FBDF0C2" w14:textId="77777777" w:rsidR="00EA2F34" w:rsidRPr="003C5F94" w:rsidRDefault="00EA2F34" w:rsidP="00BE28D4">
            <w:pPr>
              <w:pStyle w:val="tabletext11"/>
              <w:rPr>
                <w:ins w:id="9905" w:author="Author"/>
              </w:rPr>
            </w:pPr>
          </w:p>
        </w:tc>
        <w:tc>
          <w:tcPr>
            <w:tcW w:w="360" w:type="dxa"/>
            <w:tcBorders>
              <w:top w:val="single" w:sz="6" w:space="0" w:color="auto"/>
              <w:left w:val="single" w:sz="6" w:space="0" w:color="auto"/>
              <w:bottom w:val="nil"/>
              <w:right w:val="nil"/>
            </w:tcBorders>
            <w:hideMark/>
          </w:tcPr>
          <w:p w14:paraId="74CA17F8" w14:textId="77777777" w:rsidR="00EA2F34" w:rsidRPr="003C5F94" w:rsidRDefault="00EA2F34" w:rsidP="00BE28D4">
            <w:pPr>
              <w:pStyle w:val="tabletext11"/>
              <w:jc w:val="right"/>
              <w:rPr>
                <w:ins w:id="9906" w:author="Author"/>
              </w:rPr>
            </w:pPr>
            <w:ins w:id="9907" w:author="Author">
              <w:r w:rsidRPr="003C5F94">
                <w:t>$</w:t>
              </w:r>
            </w:ins>
          </w:p>
        </w:tc>
        <w:tc>
          <w:tcPr>
            <w:tcW w:w="2040" w:type="dxa"/>
            <w:tcBorders>
              <w:top w:val="single" w:sz="6" w:space="0" w:color="auto"/>
              <w:left w:val="nil"/>
              <w:bottom w:val="nil"/>
              <w:right w:val="single" w:sz="6" w:space="0" w:color="auto"/>
            </w:tcBorders>
            <w:vAlign w:val="bottom"/>
            <w:hideMark/>
          </w:tcPr>
          <w:p w14:paraId="0806689A" w14:textId="77777777" w:rsidR="00EA2F34" w:rsidRPr="003C5F94" w:rsidRDefault="00EA2F34" w:rsidP="00BE28D4">
            <w:pPr>
              <w:pStyle w:val="tabletext11"/>
              <w:tabs>
                <w:tab w:val="decimal" w:pos="850"/>
              </w:tabs>
              <w:rPr>
                <w:ins w:id="9908" w:author="Author"/>
              </w:rPr>
            </w:pPr>
            <w:ins w:id="9909" w:author="Author">
              <w:r w:rsidRPr="003C5F94">
                <w:t>0 to 999</w:t>
              </w:r>
            </w:ins>
          </w:p>
        </w:tc>
        <w:tc>
          <w:tcPr>
            <w:tcW w:w="360" w:type="dxa"/>
            <w:tcBorders>
              <w:top w:val="single" w:sz="6" w:space="0" w:color="auto"/>
              <w:left w:val="nil"/>
              <w:bottom w:val="nil"/>
              <w:right w:val="nil"/>
            </w:tcBorders>
            <w:hideMark/>
          </w:tcPr>
          <w:p w14:paraId="78E797CF" w14:textId="77777777" w:rsidR="00EA2F34" w:rsidRPr="003C5F94" w:rsidRDefault="00EA2F34" w:rsidP="00BE28D4">
            <w:pPr>
              <w:pStyle w:val="tabletext11"/>
              <w:jc w:val="right"/>
              <w:rPr>
                <w:ins w:id="9910" w:author="Author"/>
              </w:rPr>
            </w:pPr>
          </w:p>
        </w:tc>
        <w:tc>
          <w:tcPr>
            <w:tcW w:w="2040" w:type="dxa"/>
            <w:tcBorders>
              <w:top w:val="single" w:sz="6" w:space="0" w:color="auto"/>
              <w:left w:val="nil"/>
              <w:bottom w:val="nil"/>
              <w:right w:val="single" w:sz="6" w:space="0" w:color="auto"/>
            </w:tcBorders>
            <w:vAlign w:val="bottom"/>
            <w:hideMark/>
          </w:tcPr>
          <w:p w14:paraId="67B7E56B" w14:textId="77777777" w:rsidR="00EA2F34" w:rsidRPr="003C5F94" w:rsidRDefault="00EA2F34" w:rsidP="00BE28D4">
            <w:pPr>
              <w:pStyle w:val="tabletext11"/>
              <w:tabs>
                <w:tab w:val="decimal" w:pos="681"/>
              </w:tabs>
              <w:rPr>
                <w:ins w:id="9911" w:author="Author"/>
              </w:rPr>
            </w:pPr>
            <w:ins w:id="9912" w:author="Author">
              <w:r w:rsidRPr="003C5F94">
                <w:t>0.22</w:t>
              </w:r>
            </w:ins>
          </w:p>
        </w:tc>
      </w:tr>
      <w:tr w:rsidR="00EA2F34" w:rsidRPr="003C5F94" w14:paraId="680C00E1" w14:textId="77777777" w:rsidTr="00A1082D">
        <w:trPr>
          <w:trHeight w:val="190"/>
          <w:ins w:id="9913" w:author="Author"/>
        </w:trPr>
        <w:tc>
          <w:tcPr>
            <w:tcW w:w="200" w:type="dxa"/>
          </w:tcPr>
          <w:p w14:paraId="522C3F29" w14:textId="77777777" w:rsidR="00EA2F34" w:rsidRPr="003C5F94" w:rsidRDefault="00EA2F34" w:rsidP="00BE28D4">
            <w:pPr>
              <w:pStyle w:val="tabletext11"/>
              <w:rPr>
                <w:ins w:id="9914" w:author="Author"/>
              </w:rPr>
            </w:pPr>
          </w:p>
        </w:tc>
        <w:tc>
          <w:tcPr>
            <w:tcW w:w="360" w:type="dxa"/>
            <w:tcBorders>
              <w:top w:val="nil"/>
              <w:left w:val="single" w:sz="6" w:space="0" w:color="auto"/>
              <w:bottom w:val="nil"/>
              <w:right w:val="nil"/>
            </w:tcBorders>
          </w:tcPr>
          <w:p w14:paraId="067FE6FB" w14:textId="77777777" w:rsidR="00EA2F34" w:rsidRPr="003C5F94" w:rsidRDefault="00EA2F34" w:rsidP="00BE28D4">
            <w:pPr>
              <w:pStyle w:val="tabletext11"/>
              <w:jc w:val="right"/>
              <w:rPr>
                <w:ins w:id="9915" w:author="Author"/>
              </w:rPr>
            </w:pPr>
          </w:p>
        </w:tc>
        <w:tc>
          <w:tcPr>
            <w:tcW w:w="2040" w:type="dxa"/>
            <w:tcBorders>
              <w:top w:val="nil"/>
              <w:left w:val="nil"/>
              <w:bottom w:val="nil"/>
              <w:right w:val="single" w:sz="6" w:space="0" w:color="auto"/>
            </w:tcBorders>
            <w:hideMark/>
          </w:tcPr>
          <w:p w14:paraId="73CCF1EA" w14:textId="77777777" w:rsidR="00EA2F34" w:rsidRPr="003C5F94" w:rsidRDefault="00EA2F34" w:rsidP="00BE28D4">
            <w:pPr>
              <w:pStyle w:val="tabletext11"/>
              <w:tabs>
                <w:tab w:val="decimal" w:pos="850"/>
              </w:tabs>
              <w:rPr>
                <w:ins w:id="9916" w:author="Author"/>
              </w:rPr>
            </w:pPr>
            <w:ins w:id="9917" w:author="Author">
              <w:r w:rsidRPr="003C5F94">
                <w:t>1,000 to 1,999</w:t>
              </w:r>
            </w:ins>
          </w:p>
        </w:tc>
        <w:tc>
          <w:tcPr>
            <w:tcW w:w="360" w:type="dxa"/>
          </w:tcPr>
          <w:p w14:paraId="186989D5" w14:textId="77777777" w:rsidR="00EA2F34" w:rsidRPr="003C5F94" w:rsidRDefault="00EA2F34" w:rsidP="00BE28D4">
            <w:pPr>
              <w:pStyle w:val="tabletext11"/>
              <w:jc w:val="right"/>
              <w:rPr>
                <w:ins w:id="9918" w:author="Author"/>
              </w:rPr>
            </w:pPr>
          </w:p>
        </w:tc>
        <w:tc>
          <w:tcPr>
            <w:tcW w:w="2040" w:type="dxa"/>
            <w:tcBorders>
              <w:top w:val="nil"/>
              <w:left w:val="nil"/>
              <w:bottom w:val="nil"/>
              <w:right w:val="single" w:sz="6" w:space="0" w:color="auto"/>
            </w:tcBorders>
            <w:vAlign w:val="bottom"/>
            <w:hideMark/>
          </w:tcPr>
          <w:p w14:paraId="23D9728B" w14:textId="77777777" w:rsidR="00EA2F34" w:rsidRPr="003C5F94" w:rsidRDefault="00EA2F34" w:rsidP="00BE28D4">
            <w:pPr>
              <w:pStyle w:val="tabletext11"/>
              <w:tabs>
                <w:tab w:val="decimal" w:pos="681"/>
              </w:tabs>
              <w:rPr>
                <w:ins w:id="9919" w:author="Author"/>
              </w:rPr>
            </w:pPr>
            <w:ins w:id="9920" w:author="Author">
              <w:r w:rsidRPr="003C5F94">
                <w:t>0.27</w:t>
              </w:r>
            </w:ins>
          </w:p>
        </w:tc>
      </w:tr>
      <w:tr w:rsidR="00EA2F34" w:rsidRPr="003C5F94" w14:paraId="475CC231" w14:textId="77777777" w:rsidTr="00A1082D">
        <w:trPr>
          <w:trHeight w:val="190"/>
          <w:ins w:id="9921" w:author="Author"/>
        </w:trPr>
        <w:tc>
          <w:tcPr>
            <w:tcW w:w="200" w:type="dxa"/>
          </w:tcPr>
          <w:p w14:paraId="2F8AB565" w14:textId="77777777" w:rsidR="00EA2F34" w:rsidRPr="003C5F94" w:rsidRDefault="00EA2F34" w:rsidP="00BE28D4">
            <w:pPr>
              <w:pStyle w:val="tabletext11"/>
              <w:rPr>
                <w:ins w:id="9922" w:author="Author"/>
              </w:rPr>
            </w:pPr>
          </w:p>
        </w:tc>
        <w:tc>
          <w:tcPr>
            <w:tcW w:w="360" w:type="dxa"/>
            <w:tcBorders>
              <w:top w:val="nil"/>
              <w:left w:val="single" w:sz="6" w:space="0" w:color="auto"/>
              <w:bottom w:val="nil"/>
              <w:right w:val="nil"/>
            </w:tcBorders>
          </w:tcPr>
          <w:p w14:paraId="775DAE9E" w14:textId="77777777" w:rsidR="00EA2F34" w:rsidRPr="003C5F94" w:rsidRDefault="00EA2F34" w:rsidP="00BE28D4">
            <w:pPr>
              <w:pStyle w:val="tabletext11"/>
              <w:jc w:val="right"/>
              <w:rPr>
                <w:ins w:id="9923" w:author="Author"/>
              </w:rPr>
            </w:pPr>
          </w:p>
        </w:tc>
        <w:tc>
          <w:tcPr>
            <w:tcW w:w="2040" w:type="dxa"/>
            <w:tcBorders>
              <w:top w:val="nil"/>
              <w:left w:val="nil"/>
              <w:bottom w:val="nil"/>
              <w:right w:val="single" w:sz="6" w:space="0" w:color="auto"/>
            </w:tcBorders>
            <w:hideMark/>
          </w:tcPr>
          <w:p w14:paraId="6000D5D0" w14:textId="77777777" w:rsidR="00EA2F34" w:rsidRPr="003C5F94" w:rsidRDefault="00EA2F34" w:rsidP="00BE28D4">
            <w:pPr>
              <w:pStyle w:val="tabletext11"/>
              <w:tabs>
                <w:tab w:val="decimal" w:pos="850"/>
              </w:tabs>
              <w:rPr>
                <w:ins w:id="9924" w:author="Author"/>
              </w:rPr>
            </w:pPr>
            <w:ins w:id="9925" w:author="Author">
              <w:r w:rsidRPr="003C5F94">
                <w:t>2,000 to 2,999</w:t>
              </w:r>
            </w:ins>
          </w:p>
        </w:tc>
        <w:tc>
          <w:tcPr>
            <w:tcW w:w="360" w:type="dxa"/>
          </w:tcPr>
          <w:p w14:paraId="1B17747E" w14:textId="77777777" w:rsidR="00EA2F34" w:rsidRPr="003C5F94" w:rsidRDefault="00EA2F34" w:rsidP="00BE28D4">
            <w:pPr>
              <w:pStyle w:val="tabletext11"/>
              <w:jc w:val="right"/>
              <w:rPr>
                <w:ins w:id="9926" w:author="Author"/>
              </w:rPr>
            </w:pPr>
          </w:p>
        </w:tc>
        <w:tc>
          <w:tcPr>
            <w:tcW w:w="2040" w:type="dxa"/>
            <w:tcBorders>
              <w:top w:val="nil"/>
              <w:left w:val="nil"/>
              <w:bottom w:val="nil"/>
              <w:right w:val="single" w:sz="6" w:space="0" w:color="auto"/>
            </w:tcBorders>
            <w:vAlign w:val="bottom"/>
            <w:hideMark/>
          </w:tcPr>
          <w:p w14:paraId="6DDCB6C6" w14:textId="77777777" w:rsidR="00EA2F34" w:rsidRPr="003C5F94" w:rsidRDefault="00EA2F34" w:rsidP="00BE28D4">
            <w:pPr>
              <w:pStyle w:val="tabletext11"/>
              <w:tabs>
                <w:tab w:val="decimal" w:pos="681"/>
              </w:tabs>
              <w:rPr>
                <w:ins w:id="9927" w:author="Author"/>
              </w:rPr>
            </w:pPr>
            <w:ins w:id="9928" w:author="Author">
              <w:r w:rsidRPr="003C5F94">
                <w:t>0.33</w:t>
              </w:r>
            </w:ins>
          </w:p>
        </w:tc>
      </w:tr>
      <w:tr w:rsidR="00EA2F34" w:rsidRPr="003C5F94" w14:paraId="759CD7D7" w14:textId="77777777" w:rsidTr="00A1082D">
        <w:trPr>
          <w:trHeight w:val="190"/>
          <w:ins w:id="9929" w:author="Author"/>
        </w:trPr>
        <w:tc>
          <w:tcPr>
            <w:tcW w:w="200" w:type="dxa"/>
          </w:tcPr>
          <w:p w14:paraId="4C9299CE" w14:textId="77777777" w:rsidR="00EA2F34" w:rsidRPr="003C5F94" w:rsidRDefault="00EA2F34" w:rsidP="00BE28D4">
            <w:pPr>
              <w:pStyle w:val="tabletext11"/>
              <w:rPr>
                <w:ins w:id="9930" w:author="Author"/>
              </w:rPr>
            </w:pPr>
          </w:p>
        </w:tc>
        <w:tc>
          <w:tcPr>
            <w:tcW w:w="360" w:type="dxa"/>
            <w:tcBorders>
              <w:top w:val="nil"/>
              <w:left w:val="single" w:sz="6" w:space="0" w:color="auto"/>
              <w:bottom w:val="nil"/>
              <w:right w:val="nil"/>
            </w:tcBorders>
          </w:tcPr>
          <w:p w14:paraId="2F236308" w14:textId="77777777" w:rsidR="00EA2F34" w:rsidRPr="003C5F94" w:rsidRDefault="00EA2F34" w:rsidP="00BE28D4">
            <w:pPr>
              <w:pStyle w:val="tabletext11"/>
              <w:jc w:val="right"/>
              <w:rPr>
                <w:ins w:id="9931" w:author="Author"/>
              </w:rPr>
            </w:pPr>
          </w:p>
        </w:tc>
        <w:tc>
          <w:tcPr>
            <w:tcW w:w="2040" w:type="dxa"/>
            <w:tcBorders>
              <w:top w:val="nil"/>
              <w:left w:val="nil"/>
              <w:bottom w:val="nil"/>
              <w:right w:val="single" w:sz="6" w:space="0" w:color="auto"/>
            </w:tcBorders>
            <w:hideMark/>
          </w:tcPr>
          <w:p w14:paraId="7B9AF2A9" w14:textId="77777777" w:rsidR="00EA2F34" w:rsidRPr="003C5F94" w:rsidRDefault="00EA2F34" w:rsidP="00BE28D4">
            <w:pPr>
              <w:pStyle w:val="tabletext11"/>
              <w:tabs>
                <w:tab w:val="decimal" w:pos="850"/>
              </w:tabs>
              <w:rPr>
                <w:ins w:id="9932" w:author="Author"/>
              </w:rPr>
            </w:pPr>
            <w:ins w:id="9933" w:author="Author">
              <w:r w:rsidRPr="003C5F94">
                <w:t>3,000 to 3,999</w:t>
              </w:r>
            </w:ins>
          </w:p>
        </w:tc>
        <w:tc>
          <w:tcPr>
            <w:tcW w:w="360" w:type="dxa"/>
          </w:tcPr>
          <w:p w14:paraId="025C258D" w14:textId="77777777" w:rsidR="00EA2F34" w:rsidRPr="003C5F94" w:rsidRDefault="00EA2F34" w:rsidP="00BE28D4">
            <w:pPr>
              <w:pStyle w:val="tabletext11"/>
              <w:jc w:val="right"/>
              <w:rPr>
                <w:ins w:id="9934" w:author="Author"/>
              </w:rPr>
            </w:pPr>
          </w:p>
        </w:tc>
        <w:tc>
          <w:tcPr>
            <w:tcW w:w="2040" w:type="dxa"/>
            <w:tcBorders>
              <w:top w:val="nil"/>
              <w:left w:val="nil"/>
              <w:bottom w:val="nil"/>
              <w:right w:val="single" w:sz="6" w:space="0" w:color="auto"/>
            </w:tcBorders>
            <w:vAlign w:val="bottom"/>
            <w:hideMark/>
          </w:tcPr>
          <w:p w14:paraId="241931EB" w14:textId="77777777" w:rsidR="00EA2F34" w:rsidRPr="003C5F94" w:rsidRDefault="00EA2F34" w:rsidP="00BE28D4">
            <w:pPr>
              <w:pStyle w:val="tabletext11"/>
              <w:tabs>
                <w:tab w:val="decimal" w:pos="681"/>
              </w:tabs>
              <w:rPr>
                <w:ins w:id="9935" w:author="Author"/>
              </w:rPr>
            </w:pPr>
            <w:ins w:id="9936" w:author="Author">
              <w:r w:rsidRPr="003C5F94">
                <w:t>0.37</w:t>
              </w:r>
            </w:ins>
          </w:p>
        </w:tc>
      </w:tr>
      <w:tr w:rsidR="00EA2F34" w:rsidRPr="003C5F94" w14:paraId="0B7D0AAC" w14:textId="77777777" w:rsidTr="00A1082D">
        <w:trPr>
          <w:trHeight w:val="190"/>
          <w:ins w:id="9937" w:author="Author"/>
        </w:trPr>
        <w:tc>
          <w:tcPr>
            <w:tcW w:w="200" w:type="dxa"/>
          </w:tcPr>
          <w:p w14:paraId="1D11514A" w14:textId="77777777" w:rsidR="00EA2F34" w:rsidRPr="003C5F94" w:rsidRDefault="00EA2F34" w:rsidP="00BE28D4">
            <w:pPr>
              <w:pStyle w:val="tabletext11"/>
              <w:rPr>
                <w:ins w:id="9938" w:author="Author"/>
              </w:rPr>
            </w:pPr>
          </w:p>
        </w:tc>
        <w:tc>
          <w:tcPr>
            <w:tcW w:w="360" w:type="dxa"/>
            <w:tcBorders>
              <w:top w:val="nil"/>
              <w:left w:val="single" w:sz="6" w:space="0" w:color="auto"/>
              <w:bottom w:val="nil"/>
              <w:right w:val="nil"/>
            </w:tcBorders>
          </w:tcPr>
          <w:p w14:paraId="3C6832DD" w14:textId="77777777" w:rsidR="00EA2F34" w:rsidRPr="003C5F94" w:rsidRDefault="00EA2F34" w:rsidP="00BE28D4">
            <w:pPr>
              <w:pStyle w:val="tabletext11"/>
              <w:jc w:val="right"/>
              <w:rPr>
                <w:ins w:id="9939" w:author="Author"/>
              </w:rPr>
            </w:pPr>
          </w:p>
        </w:tc>
        <w:tc>
          <w:tcPr>
            <w:tcW w:w="2040" w:type="dxa"/>
            <w:tcBorders>
              <w:top w:val="nil"/>
              <w:left w:val="nil"/>
              <w:bottom w:val="nil"/>
              <w:right w:val="single" w:sz="6" w:space="0" w:color="auto"/>
            </w:tcBorders>
            <w:hideMark/>
          </w:tcPr>
          <w:p w14:paraId="04741DDB" w14:textId="77777777" w:rsidR="00EA2F34" w:rsidRPr="003C5F94" w:rsidRDefault="00EA2F34" w:rsidP="00BE28D4">
            <w:pPr>
              <w:pStyle w:val="tabletext11"/>
              <w:tabs>
                <w:tab w:val="decimal" w:pos="850"/>
              </w:tabs>
              <w:rPr>
                <w:ins w:id="9940" w:author="Author"/>
              </w:rPr>
            </w:pPr>
            <w:ins w:id="9941" w:author="Author">
              <w:r w:rsidRPr="003C5F94">
                <w:t>4,000 to 4,999</w:t>
              </w:r>
            </w:ins>
          </w:p>
        </w:tc>
        <w:tc>
          <w:tcPr>
            <w:tcW w:w="360" w:type="dxa"/>
          </w:tcPr>
          <w:p w14:paraId="75AA1EAA" w14:textId="77777777" w:rsidR="00EA2F34" w:rsidRPr="003C5F94" w:rsidRDefault="00EA2F34" w:rsidP="00BE28D4">
            <w:pPr>
              <w:pStyle w:val="tabletext11"/>
              <w:jc w:val="right"/>
              <w:rPr>
                <w:ins w:id="9942" w:author="Author"/>
              </w:rPr>
            </w:pPr>
          </w:p>
        </w:tc>
        <w:tc>
          <w:tcPr>
            <w:tcW w:w="2040" w:type="dxa"/>
            <w:tcBorders>
              <w:top w:val="nil"/>
              <w:left w:val="nil"/>
              <w:bottom w:val="nil"/>
              <w:right w:val="single" w:sz="6" w:space="0" w:color="auto"/>
            </w:tcBorders>
            <w:vAlign w:val="bottom"/>
            <w:hideMark/>
          </w:tcPr>
          <w:p w14:paraId="1A67643C" w14:textId="77777777" w:rsidR="00EA2F34" w:rsidRPr="003C5F94" w:rsidRDefault="00EA2F34" w:rsidP="00BE28D4">
            <w:pPr>
              <w:pStyle w:val="tabletext11"/>
              <w:tabs>
                <w:tab w:val="decimal" w:pos="681"/>
              </w:tabs>
              <w:rPr>
                <w:ins w:id="9943" w:author="Author"/>
              </w:rPr>
            </w:pPr>
            <w:ins w:id="9944" w:author="Author">
              <w:r w:rsidRPr="003C5F94">
                <w:t>0.40</w:t>
              </w:r>
            </w:ins>
          </w:p>
        </w:tc>
      </w:tr>
      <w:tr w:rsidR="00EA2F34" w:rsidRPr="003C5F94" w14:paraId="02857735" w14:textId="77777777" w:rsidTr="00A1082D">
        <w:trPr>
          <w:trHeight w:val="190"/>
          <w:ins w:id="9945" w:author="Author"/>
        </w:trPr>
        <w:tc>
          <w:tcPr>
            <w:tcW w:w="200" w:type="dxa"/>
          </w:tcPr>
          <w:p w14:paraId="570F16CA" w14:textId="77777777" w:rsidR="00EA2F34" w:rsidRPr="003C5F94" w:rsidRDefault="00EA2F34" w:rsidP="00BE28D4">
            <w:pPr>
              <w:pStyle w:val="tabletext11"/>
              <w:rPr>
                <w:ins w:id="9946" w:author="Author"/>
              </w:rPr>
            </w:pPr>
          </w:p>
        </w:tc>
        <w:tc>
          <w:tcPr>
            <w:tcW w:w="360" w:type="dxa"/>
            <w:tcBorders>
              <w:top w:val="nil"/>
              <w:left w:val="single" w:sz="6" w:space="0" w:color="auto"/>
              <w:bottom w:val="nil"/>
              <w:right w:val="nil"/>
            </w:tcBorders>
          </w:tcPr>
          <w:p w14:paraId="78EA26F6" w14:textId="77777777" w:rsidR="00EA2F34" w:rsidRPr="003C5F94" w:rsidRDefault="00EA2F34" w:rsidP="00BE28D4">
            <w:pPr>
              <w:pStyle w:val="tabletext11"/>
              <w:jc w:val="right"/>
              <w:rPr>
                <w:ins w:id="9947" w:author="Author"/>
              </w:rPr>
            </w:pPr>
          </w:p>
        </w:tc>
        <w:tc>
          <w:tcPr>
            <w:tcW w:w="2040" w:type="dxa"/>
            <w:tcBorders>
              <w:top w:val="nil"/>
              <w:left w:val="nil"/>
              <w:bottom w:val="nil"/>
              <w:right w:val="single" w:sz="6" w:space="0" w:color="auto"/>
            </w:tcBorders>
            <w:hideMark/>
          </w:tcPr>
          <w:p w14:paraId="49E59491" w14:textId="77777777" w:rsidR="00EA2F34" w:rsidRPr="003C5F94" w:rsidRDefault="00EA2F34" w:rsidP="00BE28D4">
            <w:pPr>
              <w:pStyle w:val="tabletext11"/>
              <w:tabs>
                <w:tab w:val="decimal" w:pos="850"/>
              </w:tabs>
              <w:rPr>
                <w:ins w:id="9948" w:author="Author"/>
              </w:rPr>
            </w:pPr>
            <w:ins w:id="9949" w:author="Author">
              <w:r w:rsidRPr="003C5F94">
                <w:t>5,000 to 5,999</w:t>
              </w:r>
            </w:ins>
          </w:p>
        </w:tc>
        <w:tc>
          <w:tcPr>
            <w:tcW w:w="360" w:type="dxa"/>
          </w:tcPr>
          <w:p w14:paraId="0781596B" w14:textId="77777777" w:rsidR="00EA2F34" w:rsidRPr="003C5F94" w:rsidRDefault="00EA2F34" w:rsidP="00BE28D4">
            <w:pPr>
              <w:pStyle w:val="tabletext11"/>
              <w:jc w:val="right"/>
              <w:rPr>
                <w:ins w:id="9950" w:author="Author"/>
              </w:rPr>
            </w:pPr>
          </w:p>
        </w:tc>
        <w:tc>
          <w:tcPr>
            <w:tcW w:w="2040" w:type="dxa"/>
            <w:tcBorders>
              <w:top w:val="nil"/>
              <w:left w:val="nil"/>
              <w:bottom w:val="nil"/>
              <w:right w:val="single" w:sz="6" w:space="0" w:color="auto"/>
            </w:tcBorders>
            <w:vAlign w:val="bottom"/>
            <w:hideMark/>
          </w:tcPr>
          <w:p w14:paraId="08501014" w14:textId="77777777" w:rsidR="00EA2F34" w:rsidRPr="003C5F94" w:rsidRDefault="00EA2F34" w:rsidP="00BE28D4">
            <w:pPr>
              <w:pStyle w:val="tabletext11"/>
              <w:tabs>
                <w:tab w:val="decimal" w:pos="681"/>
              </w:tabs>
              <w:rPr>
                <w:ins w:id="9951" w:author="Author"/>
              </w:rPr>
            </w:pPr>
            <w:ins w:id="9952" w:author="Author">
              <w:r w:rsidRPr="003C5F94">
                <w:t>0.43</w:t>
              </w:r>
            </w:ins>
          </w:p>
        </w:tc>
      </w:tr>
      <w:tr w:rsidR="00EA2F34" w:rsidRPr="003C5F94" w14:paraId="23D5C357" w14:textId="77777777" w:rsidTr="00A1082D">
        <w:trPr>
          <w:trHeight w:val="190"/>
          <w:ins w:id="9953" w:author="Author"/>
        </w:trPr>
        <w:tc>
          <w:tcPr>
            <w:tcW w:w="200" w:type="dxa"/>
          </w:tcPr>
          <w:p w14:paraId="553AD89C" w14:textId="77777777" w:rsidR="00EA2F34" w:rsidRPr="003C5F94" w:rsidRDefault="00EA2F34" w:rsidP="00BE28D4">
            <w:pPr>
              <w:pStyle w:val="tabletext11"/>
              <w:rPr>
                <w:ins w:id="9954" w:author="Author"/>
              </w:rPr>
            </w:pPr>
          </w:p>
        </w:tc>
        <w:tc>
          <w:tcPr>
            <w:tcW w:w="360" w:type="dxa"/>
            <w:tcBorders>
              <w:top w:val="nil"/>
              <w:left w:val="single" w:sz="6" w:space="0" w:color="auto"/>
              <w:bottom w:val="nil"/>
              <w:right w:val="nil"/>
            </w:tcBorders>
          </w:tcPr>
          <w:p w14:paraId="4D94C6E5" w14:textId="77777777" w:rsidR="00EA2F34" w:rsidRPr="003C5F94" w:rsidRDefault="00EA2F34" w:rsidP="00BE28D4">
            <w:pPr>
              <w:pStyle w:val="tabletext11"/>
              <w:jc w:val="right"/>
              <w:rPr>
                <w:ins w:id="9955" w:author="Author"/>
              </w:rPr>
            </w:pPr>
          </w:p>
        </w:tc>
        <w:tc>
          <w:tcPr>
            <w:tcW w:w="2040" w:type="dxa"/>
            <w:tcBorders>
              <w:top w:val="nil"/>
              <w:left w:val="nil"/>
              <w:bottom w:val="nil"/>
              <w:right w:val="single" w:sz="6" w:space="0" w:color="auto"/>
            </w:tcBorders>
            <w:hideMark/>
          </w:tcPr>
          <w:p w14:paraId="5F9F1116" w14:textId="77777777" w:rsidR="00EA2F34" w:rsidRPr="003C5F94" w:rsidRDefault="00EA2F34" w:rsidP="00BE28D4">
            <w:pPr>
              <w:pStyle w:val="tabletext11"/>
              <w:tabs>
                <w:tab w:val="decimal" w:pos="850"/>
              </w:tabs>
              <w:rPr>
                <w:ins w:id="9956" w:author="Author"/>
              </w:rPr>
            </w:pPr>
            <w:ins w:id="9957" w:author="Author">
              <w:r w:rsidRPr="003C5F94">
                <w:t>6,000 to 7,999</w:t>
              </w:r>
            </w:ins>
          </w:p>
        </w:tc>
        <w:tc>
          <w:tcPr>
            <w:tcW w:w="360" w:type="dxa"/>
          </w:tcPr>
          <w:p w14:paraId="745F6749" w14:textId="77777777" w:rsidR="00EA2F34" w:rsidRPr="003C5F94" w:rsidRDefault="00EA2F34" w:rsidP="00BE28D4">
            <w:pPr>
              <w:pStyle w:val="tabletext11"/>
              <w:jc w:val="right"/>
              <w:rPr>
                <w:ins w:id="9958" w:author="Author"/>
              </w:rPr>
            </w:pPr>
          </w:p>
        </w:tc>
        <w:tc>
          <w:tcPr>
            <w:tcW w:w="2040" w:type="dxa"/>
            <w:tcBorders>
              <w:top w:val="nil"/>
              <w:left w:val="nil"/>
              <w:bottom w:val="nil"/>
              <w:right w:val="single" w:sz="6" w:space="0" w:color="auto"/>
            </w:tcBorders>
            <w:vAlign w:val="bottom"/>
            <w:hideMark/>
          </w:tcPr>
          <w:p w14:paraId="0B0A43C0" w14:textId="77777777" w:rsidR="00EA2F34" w:rsidRPr="003C5F94" w:rsidRDefault="00EA2F34" w:rsidP="00BE28D4">
            <w:pPr>
              <w:pStyle w:val="tabletext11"/>
              <w:tabs>
                <w:tab w:val="decimal" w:pos="681"/>
              </w:tabs>
              <w:rPr>
                <w:ins w:id="9959" w:author="Author"/>
              </w:rPr>
            </w:pPr>
            <w:ins w:id="9960" w:author="Author">
              <w:r w:rsidRPr="003C5F94">
                <w:t>0.47</w:t>
              </w:r>
            </w:ins>
          </w:p>
        </w:tc>
      </w:tr>
      <w:tr w:rsidR="00EA2F34" w:rsidRPr="003C5F94" w14:paraId="19146359" w14:textId="77777777" w:rsidTr="00A1082D">
        <w:trPr>
          <w:trHeight w:val="190"/>
          <w:ins w:id="9961" w:author="Author"/>
        </w:trPr>
        <w:tc>
          <w:tcPr>
            <w:tcW w:w="200" w:type="dxa"/>
          </w:tcPr>
          <w:p w14:paraId="5AB3A8FC" w14:textId="77777777" w:rsidR="00EA2F34" w:rsidRPr="003C5F94" w:rsidRDefault="00EA2F34" w:rsidP="00BE28D4">
            <w:pPr>
              <w:pStyle w:val="tabletext11"/>
              <w:rPr>
                <w:ins w:id="9962" w:author="Author"/>
              </w:rPr>
            </w:pPr>
          </w:p>
        </w:tc>
        <w:tc>
          <w:tcPr>
            <w:tcW w:w="360" w:type="dxa"/>
            <w:tcBorders>
              <w:top w:val="nil"/>
              <w:left w:val="single" w:sz="6" w:space="0" w:color="auto"/>
              <w:bottom w:val="nil"/>
              <w:right w:val="nil"/>
            </w:tcBorders>
          </w:tcPr>
          <w:p w14:paraId="3966B738" w14:textId="77777777" w:rsidR="00EA2F34" w:rsidRPr="003C5F94" w:rsidRDefault="00EA2F34" w:rsidP="00BE28D4">
            <w:pPr>
              <w:pStyle w:val="tabletext11"/>
              <w:jc w:val="right"/>
              <w:rPr>
                <w:ins w:id="9963" w:author="Author"/>
              </w:rPr>
            </w:pPr>
          </w:p>
        </w:tc>
        <w:tc>
          <w:tcPr>
            <w:tcW w:w="2040" w:type="dxa"/>
            <w:tcBorders>
              <w:top w:val="nil"/>
              <w:left w:val="nil"/>
              <w:bottom w:val="nil"/>
              <w:right w:val="single" w:sz="6" w:space="0" w:color="auto"/>
            </w:tcBorders>
            <w:hideMark/>
          </w:tcPr>
          <w:p w14:paraId="348FB9DC" w14:textId="77777777" w:rsidR="00EA2F34" w:rsidRPr="003C5F94" w:rsidRDefault="00EA2F34" w:rsidP="00BE28D4">
            <w:pPr>
              <w:pStyle w:val="tabletext11"/>
              <w:tabs>
                <w:tab w:val="decimal" w:pos="850"/>
              </w:tabs>
              <w:rPr>
                <w:ins w:id="9964" w:author="Author"/>
              </w:rPr>
            </w:pPr>
            <w:ins w:id="9965" w:author="Author">
              <w:r w:rsidRPr="003C5F94">
                <w:t>8,000 to 9,999</w:t>
              </w:r>
            </w:ins>
          </w:p>
        </w:tc>
        <w:tc>
          <w:tcPr>
            <w:tcW w:w="360" w:type="dxa"/>
          </w:tcPr>
          <w:p w14:paraId="08D9F096" w14:textId="77777777" w:rsidR="00EA2F34" w:rsidRPr="003C5F94" w:rsidRDefault="00EA2F34" w:rsidP="00BE28D4">
            <w:pPr>
              <w:pStyle w:val="tabletext11"/>
              <w:jc w:val="right"/>
              <w:rPr>
                <w:ins w:id="9966" w:author="Author"/>
              </w:rPr>
            </w:pPr>
          </w:p>
        </w:tc>
        <w:tc>
          <w:tcPr>
            <w:tcW w:w="2040" w:type="dxa"/>
            <w:tcBorders>
              <w:top w:val="nil"/>
              <w:left w:val="nil"/>
              <w:bottom w:val="nil"/>
              <w:right w:val="single" w:sz="6" w:space="0" w:color="auto"/>
            </w:tcBorders>
            <w:vAlign w:val="bottom"/>
            <w:hideMark/>
          </w:tcPr>
          <w:p w14:paraId="2BEF5ECB" w14:textId="77777777" w:rsidR="00EA2F34" w:rsidRPr="003C5F94" w:rsidRDefault="00EA2F34" w:rsidP="00BE28D4">
            <w:pPr>
              <w:pStyle w:val="tabletext11"/>
              <w:tabs>
                <w:tab w:val="decimal" w:pos="681"/>
              </w:tabs>
              <w:rPr>
                <w:ins w:id="9967" w:author="Author"/>
              </w:rPr>
            </w:pPr>
            <w:ins w:id="9968" w:author="Author">
              <w:r w:rsidRPr="003C5F94">
                <w:t>0.50</w:t>
              </w:r>
            </w:ins>
          </w:p>
        </w:tc>
      </w:tr>
      <w:tr w:rsidR="00EA2F34" w:rsidRPr="003C5F94" w14:paraId="1CCBACB0" w14:textId="77777777" w:rsidTr="00A1082D">
        <w:trPr>
          <w:trHeight w:val="190"/>
          <w:ins w:id="9969" w:author="Author"/>
        </w:trPr>
        <w:tc>
          <w:tcPr>
            <w:tcW w:w="200" w:type="dxa"/>
          </w:tcPr>
          <w:p w14:paraId="3E33F964" w14:textId="77777777" w:rsidR="00EA2F34" w:rsidRPr="003C5F94" w:rsidRDefault="00EA2F34" w:rsidP="00BE28D4">
            <w:pPr>
              <w:pStyle w:val="tabletext11"/>
              <w:rPr>
                <w:ins w:id="9970" w:author="Author"/>
              </w:rPr>
            </w:pPr>
          </w:p>
        </w:tc>
        <w:tc>
          <w:tcPr>
            <w:tcW w:w="360" w:type="dxa"/>
            <w:tcBorders>
              <w:top w:val="nil"/>
              <w:left w:val="single" w:sz="6" w:space="0" w:color="auto"/>
              <w:bottom w:val="nil"/>
              <w:right w:val="nil"/>
            </w:tcBorders>
          </w:tcPr>
          <w:p w14:paraId="6AF343AC" w14:textId="77777777" w:rsidR="00EA2F34" w:rsidRPr="003C5F94" w:rsidRDefault="00EA2F34" w:rsidP="00BE28D4">
            <w:pPr>
              <w:pStyle w:val="tabletext11"/>
              <w:jc w:val="right"/>
              <w:rPr>
                <w:ins w:id="9971" w:author="Author"/>
              </w:rPr>
            </w:pPr>
          </w:p>
        </w:tc>
        <w:tc>
          <w:tcPr>
            <w:tcW w:w="2040" w:type="dxa"/>
            <w:tcBorders>
              <w:top w:val="nil"/>
              <w:left w:val="nil"/>
              <w:bottom w:val="nil"/>
              <w:right w:val="single" w:sz="6" w:space="0" w:color="auto"/>
            </w:tcBorders>
            <w:hideMark/>
          </w:tcPr>
          <w:p w14:paraId="11780F3B" w14:textId="77777777" w:rsidR="00EA2F34" w:rsidRPr="003C5F94" w:rsidRDefault="00EA2F34" w:rsidP="00BE28D4">
            <w:pPr>
              <w:pStyle w:val="tabletext11"/>
              <w:tabs>
                <w:tab w:val="decimal" w:pos="850"/>
              </w:tabs>
              <w:rPr>
                <w:ins w:id="9972" w:author="Author"/>
              </w:rPr>
            </w:pPr>
            <w:ins w:id="9973" w:author="Author">
              <w:r w:rsidRPr="003C5F94">
                <w:t>10,000 to 11,999</w:t>
              </w:r>
            </w:ins>
          </w:p>
        </w:tc>
        <w:tc>
          <w:tcPr>
            <w:tcW w:w="360" w:type="dxa"/>
          </w:tcPr>
          <w:p w14:paraId="45ECF3B8" w14:textId="77777777" w:rsidR="00EA2F34" w:rsidRPr="003C5F94" w:rsidRDefault="00EA2F34" w:rsidP="00BE28D4">
            <w:pPr>
              <w:pStyle w:val="tabletext11"/>
              <w:jc w:val="right"/>
              <w:rPr>
                <w:ins w:id="9974" w:author="Author"/>
              </w:rPr>
            </w:pPr>
          </w:p>
        </w:tc>
        <w:tc>
          <w:tcPr>
            <w:tcW w:w="2040" w:type="dxa"/>
            <w:tcBorders>
              <w:top w:val="nil"/>
              <w:left w:val="nil"/>
              <w:bottom w:val="nil"/>
              <w:right w:val="single" w:sz="6" w:space="0" w:color="auto"/>
            </w:tcBorders>
            <w:vAlign w:val="bottom"/>
            <w:hideMark/>
          </w:tcPr>
          <w:p w14:paraId="2E4EB6E8" w14:textId="77777777" w:rsidR="00EA2F34" w:rsidRPr="003C5F94" w:rsidRDefault="00EA2F34" w:rsidP="00BE28D4">
            <w:pPr>
              <w:pStyle w:val="tabletext11"/>
              <w:tabs>
                <w:tab w:val="decimal" w:pos="681"/>
              </w:tabs>
              <w:rPr>
                <w:ins w:id="9975" w:author="Author"/>
              </w:rPr>
            </w:pPr>
            <w:ins w:id="9976" w:author="Author">
              <w:r w:rsidRPr="003C5F94">
                <w:t>0.53</w:t>
              </w:r>
            </w:ins>
          </w:p>
        </w:tc>
      </w:tr>
      <w:tr w:rsidR="00EA2F34" w:rsidRPr="003C5F94" w14:paraId="69FCD753" w14:textId="77777777" w:rsidTr="00A1082D">
        <w:trPr>
          <w:trHeight w:val="190"/>
          <w:ins w:id="9977" w:author="Author"/>
        </w:trPr>
        <w:tc>
          <w:tcPr>
            <w:tcW w:w="200" w:type="dxa"/>
          </w:tcPr>
          <w:p w14:paraId="4CAC9D93" w14:textId="77777777" w:rsidR="00EA2F34" w:rsidRPr="003C5F94" w:rsidRDefault="00EA2F34" w:rsidP="00BE28D4">
            <w:pPr>
              <w:pStyle w:val="tabletext11"/>
              <w:rPr>
                <w:ins w:id="9978" w:author="Author"/>
              </w:rPr>
            </w:pPr>
          </w:p>
        </w:tc>
        <w:tc>
          <w:tcPr>
            <w:tcW w:w="360" w:type="dxa"/>
            <w:tcBorders>
              <w:top w:val="nil"/>
              <w:left w:val="single" w:sz="6" w:space="0" w:color="auto"/>
              <w:bottom w:val="nil"/>
              <w:right w:val="nil"/>
            </w:tcBorders>
          </w:tcPr>
          <w:p w14:paraId="1525EEBD" w14:textId="77777777" w:rsidR="00EA2F34" w:rsidRPr="003C5F94" w:rsidRDefault="00EA2F34" w:rsidP="00BE28D4">
            <w:pPr>
              <w:pStyle w:val="tabletext11"/>
              <w:jc w:val="right"/>
              <w:rPr>
                <w:ins w:id="9979" w:author="Author"/>
              </w:rPr>
            </w:pPr>
          </w:p>
        </w:tc>
        <w:tc>
          <w:tcPr>
            <w:tcW w:w="2040" w:type="dxa"/>
            <w:tcBorders>
              <w:top w:val="nil"/>
              <w:left w:val="nil"/>
              <w:bottom w:val="nil"/>
              <w:right w:val="single" w:sz="6" w:space="0" w:color="auto"/>
            </w:tcBorders>
            <w:hideMark/>
          </w:tcPr>
          <w:p w14:paraId="6B44966F" w14:textId="77777777" w:rsidR="00EA2F34" w:rsidRPr="003C5F94" w:rsidRDefault="00EA2F34" w:rsidP="00BE28D4">
            <w:pPr>
              <w:pStyle w:val="tabletext11"/>
              <w:tabs>
                <w:tab w:val="decimal" w:pos="850"/>
              </w:tabs>
              <w:rPr>
                <w:ins w:id="9980" w:author="Author"/>
              </w:rPr>
            </w:pPr>
            <w:ins w:id="9981" w:author="Author">
              <w:r w:rsidRPr="003C5F94">
                <w:t>12,000 to 13,999</w:t>
              </w:r>
            </w:ins>
          </w:p>
        </w:tc>
        <w:tc>
          <w:tcPr>
            <w:tcW w:w="360" w:type="dxa"/>
          </w:tcPr>
          <w:p w14:paraId="414C0EFE" w14:textId="77777777" w:rsidR="00EA2F34" w:rsidRPr="003C5F94" w:rsidRDefault="00EA2F34" w:rsidP="00BE28D4">
            <w:pPr>
              <w:pStyle w:val="tabletext11"/>
              <w:jc w:val="right"/>
              <w:rPr>
                <w:ins w:id="9982" w:author="Author"/>
              </w:rPr>
            </w:pPr>
          </w:p>
        </w:tc>
        <w:tc>
          <w:tcPr>
            <w:tcW w:w="2040" w:type="dxa"/>
            <w:tcBorders>
              <w:top w:val="nil"/>
              <w:left w:val="nil"/>
              <w:bottom w:val="nil"/>
              <w:right w:val="single" w:sz="6" w:space="0" w:color="auto"/>
            </w:tcBorders>
            <w:vAlign w:val="bottom"/>
            <w:hideMark/>
          </w:tcPr>
          <w:p w14:paraId="1DE80B0E" w14:textId="77777777" w:rsidR="00EA2F34" w:rsidRPr="003C5F94" w:rsidRDefault="00EA2F34" w:rsidP="00BE28D4">
            <w:pPr>
              <w:pStyle w:val="tabletext11"/>
              <w:tabs>
                <w:tab w:val="decimal" w:pos="681"/>
              </w:tabs>
              <w:rPr>
                <w:ins w:id="9983" w:author="Author"/>
              </w:rPr>
            </w:pPr>
            <w:ins w:id="9984" w:author="Author">
              <w:r w:rsidRPr="003C5F94">
                <w:t>0.56</w:t>
              </w:r>
            </w:ins>
          </w:p>
        </w:tc>
      </w:tr>
      <w:tr w:rsidR="00EA2F34" w:rsidRPr="003C5F94" w14:paraId="6A2C6DA4" w14:textId="77777777" w:rsidTr="00A1082D">
        <w:trPr>
          <w:trHeight w:val="190"/>
          <w:ins w:id="9985" w:author="Author"/>
        </w:trPr>
        <w:tc>
          <w:tcPr>
            <w:tcW w:w="200" w:type="dxa"/>
          </w:tcPr>
          <w:p w14:paraId="23DD70AF" w14:textId="77777777" w:rsidR="00EA2F34" w:rsidRPr="003C5F94" w:rsidRDefault="00EA2F34" w:rsidP="00BE28D4">
            <w:pPr>
              <w:pStyle w:val="tabletext11"/>
              <w:rPr>
                <w:ins w:id="9986" w:author="Author"/>
              </w:rPr>
            </w:pPr>
          </w:p>
        </w:tc>
        <w:tc>
          <w:tcPr>
            <w:tcW w:w="360" w:type="dxa"/>
            <w:tcBorders>
              <w:top w:val="nil"/>
              <w:left w:val="single" w:sz="6" w:space="0" w:color="auto"/>
              <w:bottom w:val="nil"/>
              <w:right w:val="nil"/>
            </w:tcBorders>
          </w:tcPr>
          <w:p w14:paraId="0138A1C6" w14:textId="77777777" w:rsidR="00EA2F34" w:rsidRPr="003C5F94" w:rsidRDefault="00EA2F34" w:rsidP="00BE28D4">
            <w:pPr>
              <w:pStyle w:val="tabletext11"/>
              <w:jc w:val="right"/>
              <w:rPr>
                <w:ins w:id="9987" w:author="Author"/>
              </w:rPr>
            </w:pPr>
          </w:p>
        </w:tc>
        <w:tc>
          <w:tcPr>
            <w:tcW w:w="2040" w:type="dxa"/>
            <w:tcBorders>
              <w:top w:val="nil"/>
              <w:left w:val="nil"/>
              <w:bottom w:val="nil"/>
              <w:right w:val="single" w:sz="6" w:space="0" w:color="auto"/>
            </w:tcBorders>
            <w:hideMark/>
          </w:tcPr>
          <w:p w14:paraId="74A2E53E" w14:textId="77777777" w:rsidR="00EA2F34" w:rsidRPr="003C5F94" w:rsidRDefault="00EA2F34" w:rsidP="00BE28D4">
            <w:pPr>
              <w:pStyle w:val="tabletext11"/>
              <w:tabs>
                <w:tab w:val="decimal" w:pos="850"/>
              </w:tabs>
              <w:rPr>
                <w:ins w:id="9988" w:author="Author"/>
              </w:rPr>
            </w:pPr>
            <w:ins w:id="9989" w:author="Author">
              <w:r w:rsidRPr="003C5F94">
                <w:t>14,000 to 15,999</w:t>
              </w:r>
            </w:ins>
          </w:p>
        </w:tc>
        <w:tc>
          <w:tcPr>
            <w:tcW w:w="360" w:type="dxa"/>
          </w:tcPr>
          <w:p w14:paraId="28418432" w14:textId="77777777" w:rsidR="00EA2F34" w:rsidRPr="003C5F94" w:rsidRDefault="00EA2F34" w:rsidP="00BE28D4">
            <w:pPr>
              <w:pStyle w:val="tabletext11"/>
              <w:jc w:val="right"/>
              <w:rPr>
                <w:ins w:id="9990" w:author="Author"/>
              </w:rPr>
            </w:pPr>
          </w:p>
        </w:tc>
        <w:tc>
          <w:tcPr>
            <w:tcW w:w="2040" w:type="dxa"/>
            <w:tcBorders>
              <w:top w:val="nil"/>
              <w:left w:val="nil"/>
              <w:bottom w:val="nil"/>
              <w:right w:val="single" w:sz="6" w:space="0" w:color="auto"/>
            </w:tcBorders>
            <w:vAlign w:val="bottom"/>
            <w:hideMark/>
          </w:tcPr>
          <w:p w14:paraId="74793D2A" w14:textId="77777777" w:rsidR="00EA2F34" w:rsidRPr="003C5F94" w:rsidRDefault="00EA2F34" w:rsidP="00BE28D4">
            <w:pPr>
              <w:pStyle w:val="tabletext11"/>
              <w:tabs>
                <w:tab w:val="decimal" w:pos="681"/>
              </w:tabs>
              <w:rPr>
                <w:ins w:id="9991" w:author="Author"/>
              </w:rPr>
            </w:pPr>
            <w:ins w:id="9992" w:author="Author">
              <w:r w:rsidRPr="003C5F94">
                <w:t>0.59</w:t>
              </w:r>
            </w:ins>
          </w:p>
        </w:tc>
      </w:tr>
      <w:tr w:rsidR="00EA2F34" w:rsidRPr="003C5F94" w14:paraId="71B7F9B6" w14:textId="77777777" w:rsidTr="00A1082D">
        <w:trPr>
          <w:trHeight w:val="190"/>
          <w:ins w:id="9993" w:author="Author"/>
        </w:trPr>
        <w:tc>
          <w:tcPr>
            <w:tcW w:w="200" w:type="dxa"/>
          </w:tcPr>
          <w:p w14:paraId="4577104F" w14:textId="77777777" w:rsidR="00EA2F34" w:rsidRPr="003C5F94" w:rsidRDefault="00EA2F34" w:rsidP="00BE28D4">
            <w:pPr>
              <w:pStyle w:val="tabletext11"/>
              <w:rPr>
                <w:ins w:id="9994" w:author="Author"/>
              </w:rPr>
            </w:pPr>
          </w:p>
        </w:tc>
        <w:tc>
          <w:tcPr>
            <w:tcW w:w="360" w:type="dxa"/>
            <w:tcBorders>
              <w:top w:val="nil"/>
              <w:left w:val="single" w:sz="6" w:space="0" w:color="auto"/>
              <w:bottom w:val="nil"/>
              <w:right w:val="nil"/>
            </w:tcBorders>
          </w:tcPr>
          <w:p w14:paraId="03B9777A" w14:textId="77777777" w:rsidR="00EA2F34" w:rsidRPr="003C5F94" w:rsidRDefault="00EA2F34" w:rsidP="00BE28D4">
            <w:pPr>
              <w:pStyle w:val="tabletext11"/>
              <w:jc w:val="right"/>
              <w:rPr>
                <w:ins w:id="9995" w:author="Author"/>
              </w:rPr>
            </w:pPr>
          </w:p>
        </w:tc>
        <w:tc>
          <w:tcPr>
            <w:tcW w:w="2040" w:type="dxa"/>
            <w:tcBorders>
              <w:top w:val="nil"/>
              <w:left w:val="nil"/>
              <w:bottom w:val="nil"/>
              <w:right w:val="single" w:sz="6" w:space="0" w:color="auto"/>
            </w:tcBorders>
            <w:hideMark/>
          </w:tcPr>
          <w:p w14:paraId="7D292F73" w14:textId="77777777" w:rsidR="00EA2F34" w:rsidRPr="003C5F94" w:rsidRDefault="00EA2F34" w:rsidP="00BE28D4">
            <w:pPr>
              <w:pStyle w:val="tabletext11"/>
              <w:tabs>
                <w:tab w:val="decimal" w:pos="850"/>
              </w:tabs>
              <w:rPr>
                <w:ins w:id="9996" w:author="Author"/>
              </w:rPr>
            </w:pPr>
            <w:ins w:id="9997" w:author="Author">
              <w:r w:rsidRPr="003C5F94">
                <w:t>16,000 to 17,999</w:t>
              </w:r>
            </w:ins>
          </w:p>
        </w:tc>
        <w:tc>
          <w:tcPr>
            <w:tcW w:w="360" w:type="dxa"/>
          </w:tcPr>
          <w:p w14:paraId="300E4E75" w14:textId="77777777" w:rsidR="00EA2F34" w:rsidRPr="003C5F94" w:rsidRDefault="00EA2F34" w:rsidP="00BE28D4">
            <w:pPr>
              <w:pStyle w:val="tabletext11"/>
              <w:jc w:val="right"/>
              <w:rPr>
                <w:ins w:id="9998" w:author="Author"/>
              </w:rPr>
            </w:pPr>
          </w:p>
        </w:tc>
        <w:tc>
          <w:tcPr>
            <w:tcW w:w="2040" w:type="dxa"/>
            <w:tcBorders>
              <w:top w:val="nil"/>
              <w:left w:val="nil"/>
              <w:bottom w:val="nil"/>
              <w:right w:val="single" w:sz="6" w:space="0" w:color="auto"/>
            </w:tcBorders>
            <w:vAlign w:val="bottom"/>
            <w:hideMark/>
          </w:tcPr>
          <w:p w14:paraId="2FE4A5C3" w14:textId="77777777" w:rsidR="00EA2F34" w:rsidRPr="003C5F94" w:rsidRDefault="00EA2F34" w:rsidP="00BE28D4">
            <w:pPr>
              <w:pStyle w:val="tabletext11"/>
              <w:tabs>
                <w:tab w:val="decimal" w:pos="681"/>
              </w:tabs>
              <w:rPr>
                <w:ins w:id="9999" w:author="Author"/>
              </w:rPr>
            </w:pPr>
            <w:ins w:id="10000" w:author="Author">
              <w:r w:rsidRPr="003C5F94">
                <w:t>0.61</w:t>
              </w:r>
            </w:ins>
          </w:p>
        </w:tc>
      </w:tr>
      <w:tr w:rsidR="00EA2F34" w:rsidRPr="003C5F94" w14:paraId="7007C710" w14:textId="77777777" w:rsidTr="00A1082D">
        <w:trPr>
          <w:trHeight w:val="190"/>
          <w:ins w:id="10001" w:author="Author"/>
        </w:trPr>
        <w:tc>
          <w:tcPr>
            <w:tcW w:w="200" w:type="dxa"/>
          </w:tcPr>
          <w:p w14:paraId="39F3AD15" w14:textId="77777777" w:rsidR="00EA2F34" w:rsidRPr="003C5F94" w:rsidRDefault="00EA2F34" w:rsidP="00BE28D4">
            <w:pPr>
              <w:pStyle w:val="tabletext11"/>
              <w:rPr>
                <w:ins w:id="10002" w:author="Author"/>
              </w:rPr>
            </w:pPr>
          </w:p>
        </w:tc>
        <w:tc>
          <w:tcPr>
            <w:tcW w:w="360" w:type="dxa"/>
            <w:tcBorders>
              <w:top w:val="nil"/>
              <w:left w:val="single" w:sz="6" w:space="0" w:color="auto"/>
              <w:bottom w:val="nil"/>
              <w:right w:val="nil"/>
            </w:tcBorders>
          </w:tcPr>
          <w:p w14:paraId="5443E31B" w14:textId="77777777" w:rsidR="00EA2F34" w:rsidRPr="003C5F94" w:rsidRDefault="00EA2F34" w:rsidP="00BE28D4">
            <w:pPr>
              <w:pStyle w:val="tabletext11"/>
              <w:jc w:val="right"/>
              <w:rPr>
                <w:ins w:id="10003" w:author="Author"/>
              </w:rPr>
            </w:pPr>
          </w:p>
        </w:tc>
        <w:tc>
          <w:tcPr>
            <w:tcW w:w="2040" w:type="dxa"/>
            <w:tcBorders>
              <w:top w:val="nil"/>
              <w:left w:val="nil"/>
              <w:bottom w:val="nil"/>
              <w:right w:val="single" w:sz="6" w:space="0" w:color="auto"/>
            </w:tcBorders>
            <w:hideMark/>
          </w:tcPr>
          <w:p w14:paraId="4B6C72E7" w14:textId="77777777" w:rsidR="00EA2F34" w:rsidRPr="003C5F94" w:rsidRDefault="00EA2F34" w:rsidP="00BE28D4">
            <w:pPr>
              <w:pStyle w:val="tabletext11"/>
              <w:tabs>
                <w:tab w:val="decimal" w:pos="850"/>
              </w:tabs>
              <w:rPr>
                <w:ins w:id="10004" w:author="Author"/>
              </w:rPr>
            </w:pPr>
            <w:ins w:id="10005" w:author="Author">
              <w:r w:rsidRPr="003C5F94">
                <w:t>18,000 to 19,999</w:t>
              </w:r>
            </w:ins>
          </w:p>
        </w:tc>
        <w:tc>
          <w:tcPr>
            <w:tcW w:w="360" w:type="dxa"/>
          </w:tcPr>
          <w:p w14:paraId="1A80D792" w14:textId="77777777" w:rsidR="00EA2F34" w:rsidRPr="003C5F94" w:rsidRDefault="00EA2F34" w:rsidP="00BE28D4">
            <w:pPr>
              <w:pStyle w:val="tabletext11"/>
              <w:jc w:val="right"/>
              <w:rPr>
                <w:ins w:id="10006" w:author="Author"/>
              </w:rPr>
            </w:pPr>
          </w:p>
        </w:tc>
        <w:tc>
          <w:tcPr>
            <w:tcW w:w="2040" w:type="dxa"/>
            <w:tcBorders>
              <w:top w:val="nil"/>
              <w:left w:val="nil"/>
              <w:bottom w:val="nil"/>
              <w:right w:val="single" w:sz="6" w:space="0" w:color="auto"/>
            </w:tcBorders>
            <w:vAlign w:val="bottom"/>
            <w:hideMark/>
          </w:tcPr>
          <w:p w14:paraId="5BDAB2BC" w14:textId="77777777" w:rsidR="00EA2F34" w:rsidRPr="003C5F94" w:rsidRDefault="00EA2F34" w:rsidP="00BE28D4">
            <w:pPr>
              <w:pStyle w:val="tabletext11"/>
              <w:tabs>
                <w:tab w:val="decimal" w:pos="681"/>
              </w:tabs>
              <w:rPr>
                <w:ins w:id="10007" w:author="Author"/>
              </w:rPr>
            </w:pPr>
            <w:ins w:id="10008" w:author="Author">
              <w:r w:rsidRPr="003C5F94">
                <w:t>0.63</w:t>
              </w:r>
            </w:ins>
          </w:p>
        </w:tc>
      </w:tr>
      <w:tr w:rsidR="00EA2F34" w:rsidRPr="003C5F94" w14:paraId="63F8AB34" w14:textId="77777777" w:rsidTr="00A1082D">
        <w:trPr>
          <w:trHeight w:val="190"/>
          <w:ins w:id="10009" w:author="Author"/>
        </w:trPr>
        <w:tc>
          <w:tcPr>
            <w:tcW w:w="200" w:type="dxa"/>
          </w:tcPr>
          <w:p w14:paraId="756C98CF" w14:textId="77777777" w:rsidR="00EA2F34" w:rsidRPr="003C5F94" w:rsidRDefault="00EA2F34" w:rsidP="00BE28D4">
            <w:pPr>
              <w:pStyle w:val="tabletext11"/>
              <w:rPr>
                <w:ins w:id="10010" w:author="Author"/>
              </w:rPr>
            </w:pPr>
          </w:p>
        </w:tc>
        <w:tc>
          <w:tcPr>
            <w:tcW w:w="360" w:type="dxa"/>
            <w:tcBorders>
              <w:top w:val="nil"/>
              <w:left w:val="single" w:sz="6" w:space="0" w:color="auto"/>
              <w:bottom w:val="nil"/>
              <w:right w:val="nil"/>
            </w:tcBorders>
          </w:tcPr>
          <w:p w14:paraId="622F41E5" w14:textId="77777777" w:rsidR="00EA2F34" w:rsidRPr="003C5F94" w:rsidRDefault="00EA2F34" w:rsidP="00BE28D4">
            <w:pPr>
              <w:pStyle w:val="tabletext11"/>
              <w:jc w:val="right"/>
              <w:rPr>
                <w:ins w:id="10011" w:author="Author"/>
              </w:rPr>
            </w:pPr>
          </w:p>
        </w:tc>
        <w:tc>
          <w:tcPr>
            <w:tcW w:w="2040" w:type="dxa"/>
            <w:tcBorders>
              <w:top w:val="nil"/>
              <w:left w:val="nil"/>
              <w:bottom w:val="nil"/>
              <w:right w:val="single" w:sz="6" w:space="0" w:color="auto"/>
            </w:tcBorders>
            <w:hideMark/>
          </w:tcPr>
          <w:p w14:paraId="49FFE268" w14:textId="77777777" w:rsidR="00EA2F34" w:rsidRPr="003C5F94" w:rsidRDefault="00EA2F34" w:rsidP="00BE28D4">
            <w:pPr>
              <w:pStyle w:val="tabletext11"/>
              <w:tabs>
                <w:tab w:val="decimal" w:pos="850"/>
              </w:tabs>
              <w:rPr>
                <w:ins w:id="10012" w:author="Author"/>
              </w:rPr>
            </w:pPr>
            <w:ins w:id="10013" w:author="Author">
              <w:r w:rsidRPr="003C5F94">
                <w:t>20,000 to 24,999</w:t>
              </w:r>
            </w:ins>
          </w:p>
        </w:tc>
        <w:tc>
          <w:tcPr>
            <w:tcW w:w="360" w:type="dxa"/>
          </w:tcPr>
          <w:p w14:paraId="789D7F0D" w14:textId="77777777" w:rsidR="00EA2F34" w:rsidRPr="003C5F94" w:rsidRDefault="00EA2F34" w:rsidP="00BE28D4">
            <w:pPr>
              <w:pStyle w:val="tabletext11"/>
              <w:jc w:val="right"/>
              <w:rPr>
                <w:ins w:id="10014" w:author="Author"/>
              </w:rPr>
            </w:pPr>
          </w:p>
        </w:tc>
        <w:tc>
          <w:tcPr>
            <w:tcW w:w="2040" w:type="dxa"/>
            <w:tcBorders>
              <w:top w:val="nil"/>
              <w:left w:val="nil"/>
              <w:bottom w:val="nil"/>
              <w:right w:val="single" w:sz="6" w:space="0" w:color="auto"/>
            </w:tcBorders>
            <w:vAlign w:val="bottom"/>
            <w:hideMark/>
          </w:tcPr>
          <w:p w14:paraId="4D201CAB" w14:textId="77777777" w:rsidR="00EA2F34" w:rsidRPr="003C5F94" w:rsidRDefault="00EA2F34" w:rsidP="00BE28D4">
            <w:pPr>
              <w:pStyle w:val="tabletext11"/>
              <w:tabs>
                <w:tab w:val="decimal" w:pos="681"/>
              </w:tabs>
              <w:rPr>
                <w:ins w:id="10015" w:author="Author"/>
              </w:rPr>
            </w:pPr>
            <w:ins w:id="10016" w:author="Author">
              <w:r w:rsidRPr="003C5F94">
                <w:t>0.66</w:t>
              </w:r>
            </w:ins>
          </w:p>
        </w:tc>
      </w:tr>
      <w:tr w:rsidR="00EA2F34" w:rsidRPr="003C5F94" w14:paraId="5E6DA814" w14:textId="77777777" w:rsidTr="00A1082D">
        <w:trPr>
          <w:trHeight w:val="190"/>
          <w:ins w:id="10017" w:author="Author"/>
        </w:trPr>
        <w:tc>
          <w:tcPr>
            <w:tcW w:w="200" w:type="dxa"/>
          </w:tcPr>
          <w:p w14:paraId="55CCD6FC" w14:textId="77777777" w:rsidR="00EA2F34" w:rsidRPr="003C5F94" w:rsidRDefault="00EA2F34" w:rsidP="00BE28D4">
            <w:pPr>
              <w:pStyle w:val="tabletext11"/>
              <w:rPr>
                <w:ins w:id="10018" w:author="Author"/>
              </w:rPr>
            </w:pPr>
          </w:p>
        </w:tc>
        <w:tc>
          <w:tcPr>
            <w:tcW w:w="360" w:type="dxa"/>
            <w:tcBorders>
              <w:top w:val="nil"/>
              <w:left w:val="single" w:sz="6" w:space="0" w:color="auto"/>
              <w:bottom w:val="nil"/>
              <w:right w:val="nil"/>
            </w:tcBorders>
          </w:tcPr>
          <w:p w14:paraId="2E606D5F" w14:textId="77777777" w:rsidR="00EA2F34" w:rsidRPr="003C5F94" w:rsidRDefault="00EA2F34" w:rsidP="00BE28D4">
            <w:pPr>
              <w:pStyle w:val="tabletext11"/>
              <w:jc w:val="right"/>
              <w:rPr>
                <w:ins w:id="10019" w:author="Author"/>
              </w:rPr>
            </w:pPr>
          </w:p>
        </w:tc>
        <w:tc>
          <w:tcPr>
            <w:tcW w:w="2040" w:type="dxa"/>
            <w:tcBorders>
              <w:top w:val="nil"/>
              <w:left w:val="nil"/>
              <w:bottom w:val="nil"/>
              <w:right w:val="single" w:sz="6" w:space="0" w:color="auto"/>
            </w:tcBorders>
            <w:hideMark/>
          </w:tcPr>
          <w:p w14:paraId="44509799" w14:textId="77777777" w:rsidR="00EA2F34" w:rsidRPr="003C5F94" w:rsidRDefault="00EA2F34" w:rsidP="00BE28D4">
            <w:pPr>
              <w:pStyle w:val="tabletext11"/>
              <w:tabs>
                <w:tab w:val="decimal" w:pos="850"/>
              </w:tabs>
              <w:rPr>
                <w:ins w:id="10020" w:author="Author"/>
              </w:rPr>
            </w:pPr>
            <w:ins w:id="10021" w:author="Author">
              <w:r w:rsidRPr="003C5F94">
                <w:t>25,000 to 29,999</w:t>
              </w:r>
            </w:ins>
          </w:p>
        </w:tc>
        <w:tc>
          <w:tcPr>
            <w:tcW w:w="360" w:type="dxa"/>
          </w:tcPr>
          <w:p w14:paraId="62D4AA5D" w14:textId="77777777" w:rsidR="00EA2F34" w:rsidRPr="003C5F94" w:rsidRDefault="00EA2F34" w:rsidP="00BE28D4">
            <w:pPr>
              <w:pStyle w:val="tabletext11"/>
              <w:jc w:val="right"/>
              <w:rPr>
                <w:ins w:id="10022" w:author="Author"/>
              </w:rPr>
            </w:pPr>
          </w:p>
        </w:tc>
        <w:tc>
          <w:tcPr>
            <w:tcW w:w="2040" w:type="dxa"/>
            <w:tcBorders>
              <w:top w:val="nil"/>
              <w:left w:val="nil"/>
              <w:bottom w:val="nil"/>
              <w:right w:val="single" w:sz="6" w:space="0" w:color="auto"/>
            </w:tcBorders>
            <w:vAlign w:val="bottom"/>
            <w:hideMark/>
          </w:tcPr>
          <w:p w14:paraId="13988D33" w14:textId="77777777" w:rsidR="00EA2F34" w:rsidRPr="003C5F94" w:rsidRDefault="00EA2F34" w:rsidP="00BE28D4">
            <w:pPr>
              <w:pStyle w:val="tabletext11"/>
              <w:tabs>
                <w:tab w:val="decimal" w:pos="681"/>
              </w:tabs>
              <w:rPr>
                <w:ins w:id="10023" w:author="Author"/>
              </w:rPr>
            </w:pPr>
            <w:ins w:id="10024" w:author="Author">
              <w:r w:rsidRPr="003C5F94">
                <w:t>0.70</w:t>
              </w:r>
            </w:ins>
          </w:p>
        </w:tc>
      </w:tr>
      <w:tr w:rsidR="00EA2F34" w:rsidRPr="003C5F94" w14:paraId="20D33111" w14:textId="77777777" w:rsidTr="00A1082D">
        <w:trPr>
          <w:trHeight w:val="190"/>
          <w:ins w:id="10025" w:author="Author"/>
        </w:trPr>
        <w:tc>
          <w:tcPr>
            <w:tcW w:w="200" w:type="dxa"/>
          </w:tcPr>
          <w:p w14:paraId="2FD5FD34" w14:textId="77777777" w:rsidR="00EA2F34" w:rsidRPr="003C5F94" w:rsidRDefault="00EA2F34" w:rsidP="00BE28D4">
            <w:pPr>
              <w:pStyle w:val="tabletext11"/>
              <w:rPr>
                <w:ins w:id="10026" w:author="Author"/>
              </w:rPr>
            </w:pPr>
          </w:p>
        </w:tc>
        <w:tc>
          <w:tcPr>
            <w:tcW w:w="360" w:type="dxa"/>
            <w:tcBorders>
              <w:top w:val="nil"/>
              <w:left w:val="single" w:sz="6" w:space="0" w:color="auto"/>
              <w:bottom w:val="nil"/>
              <w:right w:val="nil"/>
            </w:tcBorders>
          </w:tcPr>
          <w:p w14:paraId="3F5F89FC" w14:textId="77777777" w:rsidR="00EA2F34" w:rsidRPr="003C5F94" w:rsidRDefault="00EA2F34" w:rsidP="00BE28D4">
            <w:pPr>
              <w:pStyle w:val="tabletext11"/>
              <w:jc w:val="right"/>
              <w:rPr>
                <w:ins w:id="10027" w:author="Author"/>
              </w:rPr>
            </w:pPr>
          </w:p>
        </w:tc>
        <w:tc>
          <w:tcPr>
            <w:tcW w:w="2040" w:type="dxa"/>
            <w:tcBorders>
              <w:top w:val="nil"/>
              <w:left w:val="nil"/>
              <w:bottom w:val="nil"/>
              <w:right w:val="single" w:sz="6" w:space="0" w:color="auto"/>
            </w:tcBorders>
            <w:hideMark/>
          </w:tcPr>
          <w:p w14:paraId="4F3D5712" w14:textId="77777777" w:rsidR="00EA2F34" w:rsidRPr="003C5F94" w:rsidRDefault="00EA2F34" w:rsidP="00BE28D4">
            <w:pPr>
              <w:pStyle w:val="tabletext11"/>
              <w:tabs>
                <w:tab w:val="decimal" w:pos="850"/>
              </w:tabs>
              <w:rPr>
                <w:ins w:id="10028" w:author="Author"/>
              </w:rPr>
            </w:pPr>
            <w:ins w:id="10029" w:author="Author">
              <w:r w:rsidRPr="003C5F94">
                <w:t>30,000 to 34,999</w:t>
              </w:r>
            </w:ins>
          </w:p>
        </w:tc>
        <w:tc>
          <w:tcPr>
            <w:tcW w:w="360" w:type="dxa"/>
          </w:tcPr>
          <w:p w14:paraId="7F423529" w14:textId="77777777" w:rsidR="00EA2F34" w:rsidRPr="003C5F94" w:rsidRDefault="00EA2F34" w:rsidP="00BE28D4">
            <w:pPr>
              <w:pStyle w:val="tabletext11"/>
              <w:jc w:val="right"/>
              <w:rPr>
                <w:ins w:id="10030" w:author="Author"/>
              </w:rPr>
            </w:pPr>
          </w:p>
        </w:tc>
        <w:tc>
          <w:tcPr>
            <w:tcW w:w="2040" w:type="dxa"/>
            <w:tcBorders>
              <w:top w:val="nil"/>
              <w:left w:val="nil"/>
              <w:bottom w:val="nil"/>
              <w:right w:val="single" w:sz="6" w:space="0" w:color="auto"/>
            </w:tcBorders>
            <w:vAlign w:val="bottom"/>
            <w:hideMark/>
          </w:tcPr>
          <w:p w14:paraId="29FE6E1E" w14:textId="77777777" w:rsidR="00EA2F34" w:rsidRPr="003C5F94" w:rsidRDefault="00EA2F34" w:rsidP="00BE28D4">
            <w:pPr>
              <w:pStyle w:val="tabletext11"/>
              <w:tabs>
                <w:tab w:val="decimal" w:pos="681"/>
              </w:tabs>
              <w:rPr>
                <w:ins w:id="10031" w:author="Author"/>
              </w:rPr>
            </w:pPr>
            <w:ins w:id="10032" w:author="Author">
              <w:r w:rsidRPr="003C5F94">
                <w:t>0.76</w:t>
              </w:r>
            </w:ins>
          </w:p>
        </w:tc>
      </w:tr>
      <w:tr w:rsidR="00EA2F34" w:rsidRPr="003C5F94" w14:paraId="30870B8A" w14:textId="77777777" w:rsidTr="00A1082D">
        <w:trPr>
          <w:trHeight w:val="190"/>
          <w:ins w:id="10033" w:author="Author"/>
        </w:trPr>
        <w:tc>
          <w:tcPr>
            <w:tcW w:w="200" w:type="dxa"/>
          </w:tcPr>
          <w:p w14:paraId="610E2D8B" w14:textId="77777777" w:rsidR="00EA2F34" w:rsidRPr="003C5F94" w:rsidRDefault="00EA2F34" w:rsidP="00BE28D4">
            <w:pPr>
              <w:pStyle w:val="tabletext11"/>
              <w:rPr>
                <w:ins w:id="10034" w:author="Author"/>
              </w:rPr>
            </w:pPr>
          </w:p>
        </w:tc>
        <w:tc>
          <w:tcPr>
            <w:tcW w:w="360" w:type="dxa"/>
            <w:tcBorders>
              <w:top w:val="nil"/>
              <w:left w:val="single" w:sz="6" w:space="0" w:color="auto"/>
              <w:bottom w:val="nil"/>
              <w:right w:val="nil"/>
            </w:tcBorders>
          </w:tcPr>
          <w:p w14:paraId="77F61B90" w14:textId="77777777" w:rsidR="00EA2F34" w:rsidRPr="003C5F94" w:rsidRDefault="00EA2F34" w:rsidP="00BE28D4">
            <w:pPr>
              <w:pStyle w:val="tabletext11"/>
              <w:jc w:val="right"/>
              <w:rPr>
                <w:ins w:id="10035" w:author="Author"/>
              </w:rPr>
            </w:pPr>
          </w:p>
        </w:tc>
        <w:tc>
          <w:tcPr>
            <w:tcW w:w="2040" w:type="dxa"/>
            <w:tcBorders>
              <w:top w:val="nil"/>
              <w:left w:val="nil"/>
              <w:bottom w:val="nil"/>
              <w:right w:val="single" w:sz="6" w:space="0" w:color="auto"/>
            </w:tcBorders>
            <w:hideMark/>
          </w:tcPr>
          <w:p w14:paraId="378C5CFF" w14:textId="77777777" w:rsidR="00EA2F34" w:rsidRPr="003C5F94" w:rsidRDefault="00EA2F34" w:rsidP="00BE28D4">
            <w:pPr>
              <w:pStyle w:val="tabletext11"/>
              <w:tabs>
                <w:tab w:val="decimal" w:pos="850"/>
              </w:tabs>
              <w:rPr>
                <w:ins w:id="10036" w:author="Author"/>
              </w:rPr>
            </w:pPr>
            <w:ins w:id="10037" w:author="Author">
              <w:r w:rsidRPr="003C5F94">
                <w:t>35,000 to 39,999</w:t>
              </w:r>
            </w:ins>
          </w:p>
        </w:tc>
        <w:tc>
          <w:tcPr>
            <w:tcW w:w="360" w:type="dxa"/>
          </w:tcPr>
          <w:p w14:paraId="1ED87BE1" w14:textId="77777777" w:rsidR="00EA2F34" w:rsidRPr="003C5F94" w:rsidRDefault="00EA2F34" w:rsidP="00BE28D4">
            <w:pPr>
              <w:pStyle w:val="tabletext11"/>
              <w:jc w:val="right"/>
              <w:rPr>
                <w:ins w:id="10038" w:author="Author"/>
              </w:rPr>
            </w:pPr>
          </w:p>
        </w:tc>
        <w:tc>
          <w:tcPr>
            <w:tcW w:w="2040" w:type="dxa"/>
            <w:tcBorders>
              <w:top w:val="nil"/>
              <w:left w:val="nil"/>
              <w:bottom w:val="nil"/>
              <w:right w:val="single" w:sz="6" w:space="0" w:color="auto"/>
            </w:tcBorders>
            <w:vAlign w:val="bottom"/>
            <w:hideMark/>
          </w:tcPr>
          <w:p w14:paraId="72152706" w14:textId="77777777" w:rsidR="00EA2F34" w:rsidRPr="003C5F94" w:rsidRDefault="00EA2F34" w:rsidP="00BE28D4">
            <w:pPr>
              <w:pStyle w:val="tabletext11"/>
              <w:tabs>
                <w:tab w:val="decimal" w:pos="681"/>
              </w:tabs>
              <w:rPr>
                <w:ins w:id="10039" w:author="Author"/>
              </w:rPr>
            </w:pPr>
            <w:ins w:id="10040" w:author="Author">
              <w:r w:rsidRPr="003C5F94">
                <w:t>0.85</w:t>
              </w:r>
            </w:ins>
          </w:p>
        </w:tc>
      </w:tr>
      <w:tr w:rsidR="00EA2F34" w:rsidRPr="003C5F94" w14:paraId="7D677B90" w14:textId="77777777" w:rsidTr="00A1082D">
        <w:trPr>
          <w:trHeight w:val="190"/>
          <w:ins w:id="10041" w:author="Author"/>
        </w:trPr>
        <w:tc>
          <w:tcPr>
            <w:tcW w:w="200" w:type="dxa"/>
          </w:tcPr>
          <w:p w14:paraId="47D27870" w14:textId="77777777" w:rsidR="00EA2F34" w:rsidRPr="003C5F94" w:rsidRDefault="00EA2F34" w:rsidP="00BE28D4">
            <w:pPr>
              <w:pStyle w:val="tabletext11"/>
              <w:rPr>
                <w:ins w:id="10042" w:author="Author"/>
              </w:rPr>
            </w:pPr>
          </w:p>
        </w:tc>
        <w:tc>
          <w:tcPr>
            <w:tcW w:w="360" w:type="dxa"/>
            <w:tcBorders>
              <w:top w:val="nil"/>
              <w:left w:val="single" w:sz="6" w:space="0" w:color="auto"/>
              <w:bottom w:val="nil"/>
              <w:right w:val="nil"/>
            </w:tcBorders>
          </w:tcPr>
          <w:p w14:paraId="70632937" w14:textId="77777777" w:rsidR="00EA2F34" w:rsidRPr="003C5F94" w:rsidRDefault="00EA2F34" w:rsidP="00BE28D4">
            <w:pPr>
              <w:pStyle w:val="tabletext11"/>
              <w:jc w:val="right"/>
              <w:rPr>
                <w:ins w:id="10043" w:author="Author"/>
              </w:rPr>
            </w:pPr>
          </w:p>
        </w:tc>
        <w:tc>
          <w:tcPr>
            <w:tcW w:w="2040" w:type="dxa"/>
            <w:tcBorders>
              <w:top w:val="nil"/>
              <w:left w:val="nil"/>
              <w:bottom w:val="nil"/>
              <w:right w:val="single" w:sz="6" w:space="0" w:color="auto"/>
            </w:tcBorders>
            <w:hideMark/>
          </w:tcPr>
          <w:p w14:paraId="27311C97" w14:textId="77777777" w:rsidR="00EA2F34" w:rsidRPr="003C5F94" w:rsidRDefault="00EA2F34" w:rsidP="00BE28D4">
            <w:pPr>
              <w:pStyle w:val="tabletext11"/>
              <w:tabs>
                <w:tab w:val="decimal" w:pos="850"/>
              </w:tabs>
              <w:rPr>
                <w:ins w:id="10044" w:author="Author"/>
              </w:rPr>
            </w:pPr>
            <w:ins w:id="10045" w:author="Author">
              <w:r w:rsidRPr="003C5F94">
                <w:t>40,000 to 44,999</w:t>
              </w:r>
            </w:ins>
          </w:p>
        </w:tc>
        <w:tc>
          <w:tcPr>
            <w:tcW w:w="360" w:type="dxa"/>
          </w:tcPr>
          <w:p w14:paraId="22229F34" w14:textId="77777777" w:rsidR="00EA2F34" w:rsidRPr="003C5F94" w:rsidRDefault="00EA2F34" w:rsidP="00BE28D4">
            <w:pPr>
              <w:pStyle w:val="tabletext11"/>
              <w:jc w:val="right"/>
              <w:rPr>
                <w:ins w:id="10046" w:author="Author"/>
              </w:rPr>
            </w:pPr>
          </w:p>
        </w:tc>
        <w:tc>
          <w:tcPr>
            <w:tcW w:w="2040" w:type="dxa"/>
            <w:tcBorders>
              <w:top w:val="nil"/>
              <w:left w:val="nil"/>
              <w:bottom w:val="nil"/>
              <w:right w:val="single" w:sz="6" w:space="0" w:color="auto"/>
            </w:tcBorders>
            <w:vAlign w:val="bottom"/>
            <w:hideMark/>
          </w:tcPr>
          <w:p w14:paraId="25425945" w14:textId="77777777" w:rsidR="00EA2F34" w:rsidRPr="003C5F94" w:rsidRDefault="00EA2F34" w:rsidP="00BE28D4">
            <w:pPr>
              <w:pStyle w:val="tabletext11"/>
              <w:tabs>
                <w:tab w:val="decimal" w:pos="681"/>
              </w:tabs>
              <w:rPr>
                <w:ins w:id="10047" w:author="Author"/>
              </w:rPr>
            </w:pPr>
            <w:ins w:id="10048" w:author="Author">
              <w:r w:rsidRPr="003C5F94">
                <w:t>0.94</w:t>
              </w:r>
            </w:ins>
          </w:p>
        </w:tc>
      </w:tr>
      <w:tr w:rsidR="00EA2F34" w:rsidRPr="003C5F94" w14:paraId="20140697" w14:textId="77777777" w:rsidTr="00A1082D">
        <w:trPr>
          <w:trHeight w:val="190"/>
          <w:ins w:id="10049" w:author="Author"/>
        </w:trPr>
        <w:tc>
          <w:tcPr>
            <w:tcW w:w="200" w:type="dxa"/>
          </w:tcPr>
          <w:p w14:paraId="05FC38CE" w14:textId="77777777" w:rsidR="00EA2F34" w:rsidRPr="003C5F94" w:rsidRDefault="00EA2F34" w:rsidP="00BE28D4">
            <w:pPr>
              <w:pStyle w:val="tabletext11"/>
              <w:rPr>
                <w:ins w:id="10050" w:author="Author"/>
              </w:rPr>
            </w:pPr>
          </w:p>
        </w:tc>
        <w:tc>
          <w:tcPr>
            <w:tcW w:w="360" w:type="dxa"/>
            <w:tcBorders>
              <w:top w:val="nil"/>
              <w:left w:val="single" w:sz="6" w:space="0" w:color="auto"/>
              <w:bottom w:val="nil"/>
              <w:right w:val="nil"/>
            </w:tcBorders>
          </w:tcPr>
          <w:p w14:paraId="381BE31F" w14:textId="77777777" w:rsidR="00EA2F34" w:rsidRPr="003C5F94" w:rsidRDefault="00EA2F34" w:rsidP="00BE28D4">
            <w:pPr>
              <w:pStyle w:val="tabletext11"/>
              <w:jc w:val="right"/>
              <w:rPr>
                <w:ins w:id="10051" w:author="Author"/>
              </w:rPr>
            </w:pPr>
          </w:p>
        </w:tc>
        <w:tc>
          <w:tcPr>
            <w:tcW w:w="2040" w:type="dxa"/>
            <w:tcBorders>
              <w:top w:val="nil"/>
              <w:left w:val="nil"/>
              <w:bottom w:val="nil"/>
              <w:right w:val="single" w:sz="6" w:space="0" w:color="auto"/>
            </w:tcBorders>
            <w:hideMark/>
          </w:tcPr>
          <w:p w14:paraId="20E4DD27" w14:textId="77777777" w:rsidR="00EA2F34" w:rsidRPr="003C5F94" w:rsidRDefault="00EA2F34" w:rsidP="00BE28D4">
            <w:pPr>
              <w:pStyle w:val="tabletext11"/>
              <w:tabs>
                <w:tab w:val="decimal" w:pos="850"/>
              </w:tabs>
              <w:rPr>
                <w:ins w:id="10052" w:author="Author"/>
              </w:rPr>
            </w:pPr>
            <w:ins w:id="10053" w:author="Author">
              <w:r w:rsidRPr="003C5F94">
                <w:t>45,000 to 49,999</w:t>
              </w:r>
            </w:ins>
          </w:p>
        </w:tc>
        <w:tc>
          <w:tcPr>
            <w:tcW w:w="360" w:type="dxa"/>
          </w:tcPr>
          <w:p w14:paraId="0704E030" w14:textId="77777777" w:rsidR="00EA2F34" w:rsidRPr="003C5F94" w:rsidRDefault="00EA2F34" w:rsidP="00BE28D4">
            <w:pPr>
              <w:pStyle w:val="tabletext11"/>
              <w:jc w:val="right"/>
              <w:rPr>
                <w:ins w:id="10054" w:author="Author"/>
              </w:rPr>
            </w:pPr>
          </w:p>
        </w:tc>
        <w:tc>
          <w:tcPr>
            <w:tcW w:w="2040" w:type="dxa"/>
            <w:tcBorders>
              <w:top w:val="nil"/>
              <w:left w:val="nil"/>
              <w:bottom w:val="nil"/>
              <w:right w:val="single" w:sz="6" w:space="0" w:color="auto"/>
            </w:tcBorders>
            <w:vAlign w:val="bottom"/>
            <w:hideMark/>
          </w:tcPr>
          <w:p w14:paraId="61193BB2" w14:textId="77777777" w:rsidR="00EA2F34" w:rsidRPr="003C5F94" w:rsidRDefault="00EA2F34" w:rsidP="00BE28D4">
            <w:pPr>
              <w:pStyle w:val="tabletext11"/>
              <w:tabs>
                <w:tab w:val="decimal" w:pos="681"/>
              </w:tabs>
              <w:rPr>
                <w:ins w:id="10055" w:author="Author"/>
              </w:rPr>
            </w:pPr>
            <w:ins w:id="10056" w:author="Author">
              <w:r w:rsidRPr="003C5F94">
                <w:t>1.03</w:t>
              </w:r>
            </w:ins>
          </w:p>
        </w:tc>
      </w:tr>
      <w:tr w:rsidR="00EA2F34" w:rsidRPr="003C5F94" w14:paraId="7BBEF50E" w14:textId="77777777" w:rsidTr="00A1082D">
        <w:trPr>
          <w:trHeight w:val="190"/>
          <w:ins w:id="10057" w:author="Author"/>
        </w:trPr>
        <w:tc>
          <w:tcPr>
            <w:tcW w:w="200" w:type="dxa"/>
          </w:tcPr>
          <w:p w14:paraId="3B4D8A0D" w14:textId="77777777" w:rsidR="00EA2F34" w:rsidRPr="003C5F94" w:rsidRDefault="00EA2F34" w:rsidP="00BE28D4">
            <w:pPr>
              <w:pStyle w:val="tabletext11"/>
              <w:rPr>
                <w:ins w:id="10058" w:author="Author"/>
              </w:rPr>
            </w:pPr>
          </w:p>
        </w:tc>
        <w:tc>
          <w:tcPr>
            <w:tcW w:w="360" w:type="dxa"/>
            <w:tcBorders>
              <w:top w:val="nil"/>
              <w:left w:val="single" w:sz="6" w:space="0" w:color="auto"/>
              <w:bottom w:val="nil"/>
              <w:right w:val="nil"/>
            </w:tcBorders>
          </w:tcPr>
          <w:p w14:paraId="28B5DB3B" w14:textId="77777777" w:rsidR="00EA2F34" w:rsidRPr="003C5F94" w:rsidRDefault="00EA2F34" w:rsidP="00BE28D4">
            <w:pPr>
              <w:pStyle w:val="tabletext11"/>
              <w:jc w:val="right"/>
              <w:rPr>
                <w:ins w:id="10059" w:author="Author"/>
              </w:rPr>
            </w:pPr>
          </w:p>
        </w:tc>
        <w:tc>
          <w:tcPr>
            <w:tcW w:w="2040" w:type="dxa"/>
            <w:tcBorders>
              <w:top w:val="nil"/>
              <w:left w:val="nil"/>
              <w:bottom w:val="nil"/>
              <w:right w:val="single" w:sz="6" w:space="0" w:color="auto"/>
            </w:tcBorders>
            <w:hideMark/>
          </w:tcPr>
          <w:p w14:paraId="63A83D59" w14:textId="77777777" w:rsidR="00EA2F34" w:rsidRPr="003C5F94" w:rsidRDefault="00EA2F34" w:rsidP="00BE28D4">
            <w:pPr>
              <w:pStyle w:val="tabletext11"/>
              <w:tabs>
                <w:tab w:val="decimal" w:pos="850"/>
              </w:tabs>
              <w:rPr>
                <w:ins w:id="10060" w:author="Author"/>
              </w:rPr>
            </w:pPr>
            <w:ins w:id="10061" w:author="Author">
              <w:r w:rsidRPr="003C5F94">
                <w:t>50,000 to 54,999</w:t>
              </w:r>
            </w:ins>
          </w:p>
        </w:tc>
        <w:tc>
          <w:tcPr>
            <w:tcW w:w="360" w:type="dxa"/>
          </w:tcPr>
          <w:p w14:paraId="48467425" w14:textId="77777777" w:rsidR="00EA2F34" w:rsidRPr="003C5F94" w:rsidRDefault="00EA2F34" w:rsidP="00BE28D4">
            <w:pPr>
              <w:pStyle w:val="tabletext11"/>
              <w:jc w:val="right"/>
              <w:rPr>
                <w:ins w:id="10062" w:author="Author"/>
              </w:rPr>
            </w:pPr>
          </w:p>
        </w:tc>
        <w:tc>
          <w:tcPr>
            <w:tcW w:w="2040" w:type="dxa"/>
            <w:tcBorders>
              <w:top w:val="nil"/>
              <w:left w:val="nil"/>
              <w:bottom w:val="nil"/>
              <w:right w:val="single" w:sz="6" w:space="0" w:color="auto"/>
            </w:tcBorders>
            <w:vAlign w:val="bottom"/>
            <w:hideMark/>
          </w:tcPr>
          <w:p w14:paraId="51E29019" w14:textId="77777777" w:rsidR="00EA2F34" w:rsidRPr="003C5F94" w:rsidRDefault="00EA2F34" w:rsidP="00BE28D4">
            <w:pPr>
              <w:pStyle w:val="tabletext11"/>
              <w:tabs>
                <w:tab w:val="decimal" w:pos="681"/>
              </w:tabs>
              <w:rPr>
                <w:ins w:id="10063" w:author="Author"/>
              </w:rPr>
            </w:pPr>
            <w:ins w:id="10064" w:author="Author">
              <w:r w:rsidRPr="003C5F94">
                <w:t>1.12</w:t>
              </w:r>
            </w:ins>
          </w:p>
        </w:tc>
      </w:tr>
      <w:tr w:rsidR="00EA2F34" w:rsidRPr="003C5F94" w14:paraId="54752050" w14:textId="77777777" w:rsidTr="00A1082D">
        <w:trPr>
          <w:trHeight w:val="190"/>
          <w:ins w:id="10065" w:author="Author"/>
        </w:trPr>
        <w:tc>
          <w:tcPr>
            <w:tcW w:w="200" w:type="dxa"/>
          </w:tcPr>
          <w:p w14:paraId="67CC2274" w14:textId="77777777" w:rsidR="00EA2F34" w:rsidRPr="003C5F94" w:rsidRDefault="00EA2F34" w:rsidP="00BE28D4">
            <w:pPr>
              <w:pStyle w:val="tabletext11"/>
              <w:rPr>
                <w:ins w:id="10066" w:author="Author"/>
              </w:rPr>
            </w:pPr>
          </w:p>
        </w:tc>
        <w:tc>
          <w:tcPr>
            <w:tcW w:w="360" w:type="dxa"/>
            <w:tcBorders>
              <w:top w:val="nil"/>
              <w:left w:val="single" w:sz="6" w:space="0" w:color="auto"/>
              <w:bottom w:val="nil"/>
              <w:right w:val="nil"/>
            </w:tcBorders>
          </w:tcPr>
          <w:p w14:paraId="1D52AC76" w14:textId="77777777" w:rsidR="00EA2F34" w:rsidRPr="003C5F94" w:rsidRDefault="00EA2F34" w:rsidP="00BE28D4">
            <w:pPr>
              <w:pStyle w:val="tabletext11"/>
              <w:jc w:val="right"/>
              <w:rPr>
                <w:ins w:id="10067" w:author="Author"/>
              </w:rPr>
            </w:pPr>
          </w:p>
        </w:tc>
        <w:tc>
          <w:tcPr>
            <w:tcW w:w="2040" w:type="dxa"/>
            <w:tcBorders>
              <w:top w:val="nil"/>
              <w:left w:val="nil"/>
              <w:bottom w:val="nil"/>
              <w:right w:val="single" w:sz="6" w:space="0" w:color="auto"/>
            </w:tcBorders>
            <w:hideMark/>
          </w:tcPr>
          <w:p w14:paraId="07AEE910" w14:textId="77777777" w:rsidR="00EA2F34" w:rsidRPr="003C5F94" w:rsidRDefault="00EA2F34" w:rsidP="00BE28D4">
            <w:pPr>
              <w:pStyle w:val="tabletext11"/>
              <w:tabs>
                <w:tab w:val="decimal" w:pos="850"/>
              </w:tabs>
              <w:rPr>
                <w:ins w:id="10068" w:author="Author"/>
              </w:rPr>
            </w:pPr>
            <w:ins w:id="10069" w:author="Author">
              <w:r w:rsidRPr="003C5F94">
                <w:t>55,000 to 64,999</w:t>
              </w:r>
            </w:ins>
          </w:p>
        </w:tc>
        <w:tc>
          <w:tcPr>
            <w:tcW w:w="360" w:type="dxa"/>
          </w:tcPr>
          <w:p w14:paraId="5C2FB525" w14:textId="77777777" w:rsidR="00EA2F34" w:rsidRPr="003C5F94" w:rsidRDefault="00EA2F34" w:rsidP="00BE28D4">
            <w:pPr>
              <w:pStyle w:val="tabletext11"/>
              <w:jc w:val="right"/>
              <w:rPr>
                <w:ins w:id="10070" w:author="Author"/>
              </w:rPr>
            </w:pPr>
          </w:p>
        </w:tc>
        <w:tc>
          <w:tcPr>
            <w:tcW w:w="2040" w:type="dxa"/>
            <w:tcBorders>
              <w:top w:val="nil"/>
              <w:left w:val="nil"/>
              <w:bottom w:val="nil"/>
              <w:right w:val="single" w:sz="6" w:space="0" w:color="auto"/>
            </w:tcBorders>
            <w:vAlign w:val="bottom"/>
            <w:hideMark/>
          </w:tcPr>
          <w:p w14:paraId="2D453E55" w14:textId="77777777" w:rsidR="00EA2F34" w:rsidRPr="003C5F94" w:rsidRDefault="00EA2F34" w:rsidP="00BE28D4">
            <w:pPr>
              <w:pStyle w:val="tabletext11"/>
              <w:tabs>
                <w:tab w:val="decimal" w:pos="681"/>
              </w:tabs>
              <w:rPr>
                <w:ins w:id="10071" w:author="Author"/>
              </w:rPr>
            </w:pPr>
            <w:ins w:id="10072" w:author="Author">
              <w:r w:rsidRPr="003C5F94">
                <w:t>1.25</w:t>
              </w:r>
            </w:ins>
          </w:p>
        </w:tc>
      </w:tr>
      <w:tr w:rsidR="00EA2F34" w:rsidRPr="003C5F94" w14:paraId="32145DA1" w14:textId="77777777" w:rsidTr="00A1082D">
        <w:trPr>
          <w:trHeight w:val="190"/>
          <w:ins w:id="10073" w:author="Author"/>
        </w:trPr>
        <w:tc>
          <w:tcPr>
            <w:tcW w:w="200" w:type="dxa"/>
          </w:tcPr>
          <w:p w14:paraId="2C658A4F" w14:textId="77777777" w:rsidR="00EA2F34" w:rsidRPr="003C5F94" w:rsidRDefault="00EA2F34" w:rsidP="00BE28D4">
            <w:pPr>
              <w:pStyle w:val="tabletext11"/>
              <w:rPr>
                <w:ins w:id="10074" w:author="Author"/>
              </w:rPr>
            </w:pPr>
          </w:p>
        </w:tc>
        <w:tc>
          <w:tcPr>
            <w:tcW w:w="360" w:type="dxa"/>
            <w:tcBorders>
              <w:top w:val="nil"/>
              <w:left w:val="single" w:sz="6" w:space="0" w:color="auto"/>
              <w:bottom w:val="nil"/>
              <w:right w:val="nil"/>
            </w:tcBorders>
          </w:tcPr>
          <w:p w14:paraId="4E77CC18" w14:textId="77777777" w:rsidR="00EA2F34" w:rsidRPr="003C5F94" w:rsidRDefault="00EA2F34" w:rsidP="00BE28D4">
            <w:pPr>
              <w:pStyle w:val="tabletext11"/>
              <w:jc w:val="right"/>
              <w:rPr>
                <w:ins w:id="10075" w:author="Author"/>
              </w:rPr>
            </w:pPr>
          </w:p>
        </w:tc>
        <w:tc>
          <w:tcPr>
            <w:tcW w:w="2040" w:type="dxa"/>
            <w:tcBorders>
              <w:top w:val="nil"/>
              <w:left w:val="nil"/>
              <w:bottom w:val="nil"/>
              <w:right w:val="single" w:sz="6" w:space="0" w:color="auto"/>
            </w:tcBorders>
            <w:hideMark/>
          </w:tcPr>
          <w:p w14:paraId="64DD94ED" w14:textId="77777777" w:rsidR="00EA2F34" w:rsidRPr="003C5F94" w:rsidRDefault="00EA2F34" w:rsidP="00BE28D4">
            <w:pPr>
              <w:pStyle w:val="tabletext11"/>
              <w:tabs>
                <w:tab w:val="decimal" w:pos="850"/>
              </w:tabs>
              <w:rPr>
                <w:ins w:id="10076" w:author="Author"/>
              </w:rPr>
            </w:pPr>
            <w:ins w:id="10077" w:author="Author">
              <w:r w:rsidRPr="003C5F94">
                <w:t>65,000 to 74,999</w:t>
              </w:r>
            </w:ins>
          </w:p>
        </w:tc>
        <w:tc>
          <w:tcPr>
            <w:tcW w:w="360" w:type="dxa"/>
          </w:tcPr>
          <w:p w14:paraId="23A72AA1" w14:textId="77777777" w:rsidR="00EA2F34" w:rsidRPr="003C5F94" w:rsidRDefault="00EA2F34" w:rsidP="00BE28D4">
            <w:pPr>
              <w:pStyle w:val="tabletext11"/>
              <w:jc w:val="right"/>
              <w:rPr>
                <w:ins w:id="10078" w:author="Author"/>
              </w:rPr>
            </w:pPr>
          </w:p>
        </w:tc>
        <w:tc>
          <w:tcPr>
            <w:tcW w:w="2040" w:type="dxa"/>
            <w:tcBorders>
              <w:top w:val="nil"/>
              <w:left w:val="nil"/>
              <w:bottom w:val="nil"/>
              <w:right w:val="single" w:sz="6" w:space="0" w:color="auto"/>
            </w:tcBorders>
            <w:vAlign w:val="bottom"/>
            <w:hideMark/>
          </w:tcPr>
          <w:p w14:paraId="5F1B36DB" w14:textId="77777777" w:rsidR="00EA2F34" w:rsidRPr="003C5F94" w:rsidRDefault="00EA2F34" w:rsidP="00BE28D4">
            <w:pPr>
              <w:pStyle w:val="tabletext11"/>
              <w:tabs>
                <w:tab w:val="decimal" w:pos="681"/>
              </w:tabs>
              <w:rPr>
                <w:ins w:id="10079" w:author="Author"/>
              </w:rPr>
            </w:pPr>
            <w:ins w:id="10080" w:author="Author">
              <w:r w:rsidRPr="003C5F94">
                <w:t>1.41</w:t>
              </w:r>
            </w:ins>
          </w:p>
        </w:tc>
      </w:tr>
      <w:tr w:rsidR="00EA2F34" w:rsidRPr="003C5F94" w14:paraId="45549CC8" w14:textId="77777777" w:rsidTr="00A1082D">
        <w:trPr>
          <w:trHeight w:val="190"/>
          <w:ins w:id="10081" w:author="Author"/>
        </w:trPr>
        <w:tc>
          <w:tcPr>
            <w:tcW w:w="200" w:type="dxa"/>
          </w:tcPr>
          <w:p w14:paraId="5258BCCF" w14:textId="77777777" w:rsidR="00EA2F34" w:rsidRPr="003C5F94" w:rsidRDefault="00EA2F34" w:rsidP="00BE28D4">
            <w:pPr>
              <w:pStyle w:val="tabletext11"/>
              <w:rPr>
                <w:ins w:id="10082" w:author="Author"/>
              </w:rPr>
            </w:pPr>
          </w:p>
        </w:tc>
        <w:tc>
          <w:tcPr>
            <w:tcW w:w="360" w:type="dxa"/>
            <w:tcBorders>
              <w:top w:val="nil"/>
              <w:left w:val="single" w:sz="6" w:space="0" w:color="auto"/>
              <w:bottom w:val="nil"/>
              <w:right w:val="nil"/>
            </w:tcBorders>
          </w:tcPr>
          <w:p w14:paraId="31502A71" w14:textId="77777777" w:rsidR="00EA2F34" w:rsidRPr="003C5F94" w:rsidRDefault="00EA2F34" w:rsidP="00BE28D4">
            <w:pPr>
              <w:pStyle w:val="tabletext11"/>
              <w:jc w:val="right"/>
              <w:rPr>
                <w:ins w:id="10083" w:author="Author"/>
              </w:rPr>
            </w:pPr>
          </w:p>
        </w:tc>
        <w:tc>
          <w:tcPr>
            <w:tcW w:w="2040" w:type="dxa"/>
            <w:tcBorders>
              <w:top w:val="nil"/>
              <w:left w:val="nil"/>
              <w:bottom w:val="nil"/>
              <w:right w:val="single" w:sz="6" w:space="0" w:color="auto"/>
            </w:tcBorders>
            <w:hideMark/>
          </w:tcPr>
          <w:p w14:paraId="6B78F156" w14:textId="77777777" w:rsidR="00EA2F34" w:rsidRPr="003C5F94" w:rsidRDefault="00EA2F34" w:rsidP="00BE28D4">
            <w:pPr>
              <w:pStyle w:val="tabletext11"/>
              <w:tabs>
                <w:tab w:val="decimal" w:pos="850"/>
              </w:tabs>
              <w:rPr>
                <w:ins w:id="10084" w:author="Author"/>
              </w:rPr>
            </w:pPr>
            <w:ins w:id="10085" w:author="Author">
              <w:r w:rsidRPr="003C5F94">
                <w:t>75,000 to 84,999</w:t>
              </w:r>
            </w:ins>
          </w:p>
        </w:tc>
        <w:tc>
          <w:tcPr>
            <w:tcW w:w="360" w:type="dxa"/>
          </w:tcPr>
          <w:p w14:paraId="19CF6A9A" w14:textId="77777777" w:rsidR="00EA2F34" w:rsidRPr="003C5F94" w:rsidRDefault="00EA2F34" w:rsidP="00BE28D4">
            <w:pPr>
              <w:pStyle w:val="tabletext11"/>
              <w:jc w:val="right"/>
              <w:rPr>
                <w:ins w:id="10086" w:author="Author"/>
              </w:rPr>
            </w:pPr>
          </w:p>
        </w:tc>
        <w:tc>
          <w:tcPr>
            <w:tcW w:w="2040" w:type="dxa"/>
            <w:tcBorders>
              <w:top w:val="nil"/>
              <w:left w:val="nil"/>
              <w:bottom w:val="nil"/>
              <w:right w:val="single" w:sz="6" w:space="0" w:color="auto"/>
            </w:tcBorders>
            <w:vAlign w:val="bottom"/>
            <w:hideMark/>
          </w:tcPr>
          <w:p w14:paraId="45396140" w14:textId="77777777" w:rsidR="00EA2F34" w:rsidRPr="003C5F94" w:rsidRDefault="00EA2F34" w:rsidP="00BE28D4">
            <w:pPr>
              <w:pStyle w:val="tabletext11"/>
              <w:tabs>
                <w:tab w:val="decimal" w:pos="681"/>
              </w:tabs>
              <w:rPr>
                <w:ins w:id="10087" w:author="Author"/>
              </w:rPr>
            </w:pPr>
            <w:ins w:id="10088" w:author="Author">
              <w:r w:rsidRPr="003C5F94">
                <w:t>1.58</w:t>
              </w:r>
            </w:ins>
          </w:p>
        </w:tc>
      </w:tr>
      <w:tr w:rsidR="00EA2F34" w:rsidRPr="003C5F94" w14:paraId="74C454CF" w14:textId="77777777" w:rsidTr="00A1082D">
        <w:trPr>
          <w:trHeight w:val="190"/>
          <w:ins w:id="10089" w:author="Author"/>
        </w:trPr>
        <w:tc>
          <w:tcPr>
            <w:tcW w:w="200" w:type="dxa"/>
          </w:tcPr>
          <w:p w14:paraId="5A0F77E6" w14:textId="77777777" w:rsidR="00EA2F34" w:rsidRPr="003C5F94" w:rsidRDefault="00EA2F34" w:rsidP="00BE28D4">
            <w:pPr>
              <w:pStyle w:val="tabletext11"/>
              <w:rPr>
                <w:ins w:id="10090" w:author="Author"/>
              </w:rPr>
            </w:pPr>
          </w:p>
        </w:tc>
        <w:tc>
          <w:tcPr>
            <w:tcW w:w="360" w:type="dxa"/>
            <w:tcBorders>
              <w:top w:val="nil"/>
              <w:left w:val="single" w:sz="6" w:space="0" w:color="auto"/>
              <w:bottom w:val="nil"/>
              <w:right w:val="nil"/>
            </w:tcBorders>
          </w:tcPr>
          <w:p w14:paraId="1E77AB31" w14:textId="77777777" w:rsidR="00EA2F34" w:rsidRPr="003C5F94" w:rsidRDefault="00EA2F34" w:rsidP="00BE28D4">
            <w:pPr>
              <w:pStyle w:val="tabletext11"/>
              <w:jc w:val="right"/>
              <w:rPr>
                <w:ins w:id="10091" w:author="Author"/>
              </w:rPr>
            </w:pPr>
          </w:p>
        </w:tc>
        <w:tc>
          <w:tcPr>
            <w:tcW w:w="2040" w:type="dxa"/>
            <w:tcBorders>
              <w:top w:val="nil"/>
              <w:left w:val="nil"/>
              <w:bottom w:val="nil"/>
              <w:right w:val="single" w:sz="6" w:space="0" w:color="auto"/>
            </w:tcBorders>
            <w:hideMark/>
          </w:tcPr>
          <w:p w14:paraId="6FEF3B35" w14:textId="77777777" w:rsidR="00EA2F34" w:rsidRPr="003C5F94" w:rsidRDefault="00EA2F34" w:rsidP="00BE28D4">
            <w:pPr>
              <w:pStyle w:val="tabletext11"/>
              <w:tabs>
                <w:tab w:val="decimal" w:pos="850"/>
              </w:tabs>
              <w:rPr>
                <w:ins w:id="10092" w:author="Author"/>
              </w:rPr>
            </w:pPr>
            <w:ins w:id="10093" w:author="Author">
              <w:r w:rsidRPr="003C5F94">
                <w:t>85,000 to 99,999</w:t>
              </w:r>
            </w:ins>
          </w:p>
        </w:tc>
        <w:tc>
          <w:tcPr>
            <w:tcW w:w="360" w:type="dxa"/>
          </w:tcPr>
          <w:p w14:paraId="47BF5A3D" w14:textId="77777777" w:rsidR="00EA2F34" w:rsidRPr="003C5F94" w:rsidRDefault="00EA2F34" w:rsidP="00BE28D4">
            <w:pPr>
              <w:pStyle w:val="tabletext11"/>
              <w:jc w:val="right"/>
              <w:rPr>
                <w:ins w:id="10094" w:author="Author"/>
              </w:rPr>
            </w:pPr>
          </w:p>
        </w:tc>
        <w:tc>
          <w:tcPr>
            <w:tcW w:w="2040" w:type="dxa"/>
            <w:tcBorders>
              <w:top w:val="nil"/>
              <w:left w:val="nil"/>
              <w:bottom w:val="nil"/>
              <w:right w:val="single" w:sz="6" w:space="0" w:color="auto"/>
            </w:tcBorders>
            <w:vAlign w:val="bottom"/>
            <w:hideMark/>
          </w:tcPr>
          <w:p w14:paraId="12F5A4EA" w14:textId="77777777" w:rsidR="00EA2F34" w:rsidRPr="003C5F94" w:rsidRDefault="00EA2F34" w:rsidP="00BE28D4">
            <w:pPr>
              <w:pStyle w:val="tabletext11"/>
              <w:tabs>
                <w:tab w:val="decimal" w:pos="681"/>
              </w:tabs>
              <w:rPr>
                <w:ins w:id="10095" w:author="Author"/>
              </w:rPr>
            </w:pPr>
            <w:ins w:id="10096" w:author="Author">
              <w:r w:rsidRPr="003C5F94">
                <w:t>1.77</w:t>
              </w:r>
            </w:ins>
          </w:p>
        </w:tc>
      </w:tr>
      <w:tr w:rsidR="00EA2F34" w:rsidRPr="003C5F94" w14:paraId="5AF87C27" w14:textId="77777777" w:rsidTr="00A1082D">
        <w:trPr>
          <w:trHeight w:val="190"/>
          <w:ins w:id="10097" w:author="Author"/>
        </w:trPr>
        <w:tc>
          <w:tcPr>
            <w:tcW w:w="200" w:type="dxa"/>
          </w:tcPr>
          <w:p w14:paraId="2AF6850F" w14:textId="77777777" w:rsidR="00EA2F34" w:rsidRPr="003C5F94" w:rsidRDefault="00EA2F34" w:rsidP="00BE28D4">
            <w:pPr>
              <w:pStyle w:val="tabletext11"/>
              <w:rPr>
                <w:ins w:id="10098" w:author="Author"/>
              </w:rPr>
            </w:pPr>
          </w:p>
        </w:tc>
        <w:tc>
          <w:tcPr>
            <w:tcW w:w="360" w:type="dxa"/>
            <w:tcBorders>
              <w:top w:val="nil"/>
              <w:left w:val="single" w:sz="6" w:space="0" w:color="auto"/>
              <w:bottom w:val="nil"/>
              <w:right w:val="nil"/>
            </w:tcBorders>
          </w:tcPr>
          <w:p w14:paraId="4E5B4DAA" w14:textId="77777777" w:rsidR="00EA2F34" w:rsidRPr="003C5F94" w:rsidRDefault="00EA2F34" w:rsidP="00BE28D4">
            <w:pPr>
              <w:pStyle w:val="tabletext11"/>
              <w:jc w:val="right"/>
              <w:rPr>
                <w:ins w:id="10099" w:author="Author"/>
              </w:rPr>
            </w:pPr>
          </w:p>
        </w:tc>
        <w:tc>
          <w:tcPr>
            <w:tcW w:w="2040" w:type="dxa"/>
            <w:tcBorders>
              <w:top w:val="nil"/>
              <w:left w:val="nil"/>
              <w:bottom w:val="nil"/>
              <w:right w:val="single" w:sz="6" w:space="0" w:color="auto"/>
            </w:tcBorders>
            <w:hideMark/>
          </w:tcPr>
          <w:p w14:paraId="1FBF5BF6" w14:textId="77777777" w:rsidR="00EA2F34" w:rsidRPr="003C5F94" w:rsidRDefault="00EA2F34" w:rsidP="00BE28D4">
            <w:pPr>
              <w:pStyle w:val="tabletext11"/>
              <w:tabs>
                <w:tab w:val="decimal" w:pos="850"/>
              </w:tabs>
              <w:rPr>
                <w:ins w:id="10100" w:author="Author"/>
              </w:rPr>
            </w:pPr>
            <w:ins w:id="10101" w:author="Author">
              <w:r w:rsidRPr="003C5F94">
                <w:t>100,000 to 114,999</w:t>
              </w:r>
            </w:ins>
          </w:p>
        </w:tc>
        <w:tc>
          <w:tcPr>
            <w:tcW w:w="360" w:type="dxa"/>
          </w:tcPr>
          <w:p w14:paraId="0B37A0BF" w14:textId="77777777" w:rsidR="00EA2F34" w:rsidRPr="003C5F94" w:rsidRDefault="00EA2F34" w:rsidP="00BE28D4">
            <w:pPr>
              <w:pStyle w:val="tabletext11"/>
              <w:jc w:val="right"/>
              <w:rPr>
                <w:ins w:id="10102" w:author="Author"/>
              </w:rPr>
            </w:pPr>
          </w:p>
        </w:tc>
        <w:tc>
          <w:tcPr>
            <w:tcW w:w="2040" w:type="dxa"/>
            <w:tcBorders>
              <w:top w:val="nil"/>
              <w:left w:val="nil"/>
              <w:bottom w:val="nil"/>
              <w:right w:val="single" w:sz="6" w:space="0" w:color="auto"/>
            </w:tcBorders>
            <w:vAlign w:val="bottom"/>
            <w:hideMark/>
          </w:tcPr>
          <w:p w14:paraId="701E7196" w14:textId="77777777" w:rsidR="00EA2F34" w:rsidRPr="003C5F94" w:rsidRDefault="00EA2F34" w:rsidP="00BE28D4">
            <w:pPr>
              <w:pStyle w:val="tabletext11"/>
              <w:tabs>
                <w:tab w:val="decimal" w:pos="681"/>
              </w:tabs>
              <w:rPr>
                <w:ins w:id="10103" w:author="Author"/>
              </w:rPr>
            </w:pPr>
            <w:ins w:id="10104" w:author="Author">
              <w:r w:rsidRPr="003C5F94">
                <w:t>2.00</w:t>
              </w:r>
            </w:ins>
          </w:p>
        </w:tc>
      </w:tr>
      <w:tr w:rsidR="00EA2F34" w:rsidRPr="003C5F94" w14:paraId="11BD93C0" w14:textId="77777777" w:rsidTr="00A1082D">
        <w:trPr>
          <w:trHeight w:val="190"/>
          <w:ins w:id="10105" w:author="Author"/>
        </w:trPr>
        <w:tc>
          <w:tcPr>
            <w:tcW w:w="200" w:type="dxa"/>
          </w:tcPr>
          <w:p w14:paraId="09BFDD55" w14:textId="77777777" w:rsidR="00EA2F34" w:rsidRPr="003C5F94" w:rsidRDefault="00EA2F34" w:rsidP="00BE28D4">
            <w:pPr>
              <w:pStyle w:val="tabletext11"/>
              <w:rPr>
                <w:ins w:id="10106" w:author="Author"/>
              </w:rPr>
            </w:pPr>
          </w:p>
        </w:tc>
        <w:tc>
          <w:tcPr>
            <w:tcW w:w="360" w:type="dxa"/>
            <w:tcBorders>
              <w:top w:val="nil"/>
              <w:left w:val="single" w:sz="6" w:space="0" w:color="auto"/>
              <w:bottom w:val="nil"/>
              <w:right w:val="nil"/>
            </w:tcBorders>
          </w:tcPr>
          <w:p w14:paraId="209AAE58" w14:textId="77777777" w:rsidR="00EA2F34" w:rsidRPr="003C5F94" w:rsidRDefault="00EA2F34" w:rsidP="00BE28D4">
            <w:pPr>
              <w:pStyle w:val="tabletext11"/>
              <w:jc w:val="right"/>
              <w:rPr>
                <w:ins w:id="10107" w:author="Author"/>
              </w:rPr>
            </w:pPr>
          </w:p>
        </w:tc>
        <w:tc>
          <w:tcPr>
            <w:tcW w:w="2040" w:type="dxa"/>
            <w:tcBorders>
              <w:top w:val="nil"/>
              <w:left w:val="nil"/>
              <w:bottom w:val="nil"/>
              <w:right w:val="single" w:sz="6" w:space="0" w:color="auto"/>
            </w:tcBorders>
            <w:hideMark/>
          </w:tcPr>
          <w:p w14:paraId="691F1CBD" w14:textId="77777777" w:rsidR="00EA2F34" w:rsidRPr="003C5F94" w:rsidRDefault="00EA2F34" w:rsidP="00BE28D4">
            <w:pPr>
              <w:pStyle w:val="tabletext11"/>
              <w:tabs>
                <w:tab w:val="decimal" w:pos="850"/>
              </w:tabs>
              <w:rPr>
                <w:ins w:id="10108" w:author="Author"/>
              </w:rPr>
            </w:pPr>
            <w:ins w:id="10109" w:author="Author">
              <w:r w:rsidRPr="003C5F94">
                <w:t>115,000 to 129,999</w:t>
              </w:r>
            </w:ins>
          </w:p>
        </w:tc>
        <w:tc>
          <w:tcPr>
            <w:tcW w:w="360" w:type="dxa"/>
          </w:tcPr>
          <w:p w14:paraId="699E7665" w14:textId="77777777" w:rsidR="00EA2F34" w:rsidRPr="003C5F94" w:rsidRDefault="00EA2F34" w:rsidP="00BE28D4">
            <w:pPr>
              <w:pStyle w:val="tabletext11"/>
              <w:jc w:val="right"/>
              <w:rPr>
                <w:ins w:id="10110" w:author="Author"/>
              </w:rPr>
            </w:pPr>
          </w:p>
        </w:tc>
        <w:tc>
          <w:tcPr>
            <w:tcW w:w="2040" w:type="dxa"/>
            <w:tcBorders>
              <w:top w:val="nil"/>
              <w:left w:val="nil"/>
              <w:bottom w:val="nil"/>
              <w:right w:val="single" w:sz="6" w:space="0" w:color="auto"/>
            </w:tcBorders>
            <w:vAlign w:val="bottom"/>
            <w:hideMark/>
          </w:tcPr>
          <w:p w14:paraId="7F30E491" w14:textId="77777777" w:rsidR="00EA2F34" w:rsidRPr="003C5F94" w:rsidRDefault="00EA2F34" w:rsidP="00BE28D4">
            <w:pPr>
              <w:pStyle w:val="tabletext11"/>
              <w:tabs>
                <w:tab w:val="decimal" w:pos="681"/>
              </w:tabs>
              <w:rPr>
                <w:ins w:id="10111" w:author="Author"/>
              </w:rPr>
            </w:pPr>
            <w:ins w:id="10112" w:author="Author">
              <w:r w:rsidRPr="003C5F94">
                <w:t>2.22</w:t>
              </w:r>
            </w:ins>
          </w:p>
        </w:tc>
      </w:tr>
      <w:tr w:rsidR="00EA2F34" w:rsidRPr="003C5F94" w14:paraId="32969656" w14:textId="77777777" w:rsidTr="00A1082D">
        <w:trPr>
          <w:trHeight w:val="190"/>
          <w:ins w:id="10113" w:author="Author"/>
        </w:trPr>
        <w:tc>
          <w:tcPr>
            <w:tcW w:w="200" w:type="dxa"/>
          </w:tcPr>
          <w:p w14:paraId="30D9F701" w14:textId="77777777" w:rsidR="00EA2F34" w:rsidRPr="003C5F94" w:rsidRDefault="00EA2F34" w:rsidP="00BE28D4">
            <w:pPr>
              <w:pStyle w:val="tabletext11"/>
              <w:rPr>
                <w:ins w:id="10114" w:author="Author"/>
              </w:rPr>
            </w:pPr>
          </w:p>
        </w:tc>
        <w:tc>
          <w:tcPr>
            <w:tcW w:w="360" w:type="dxa"/>
            <w:tcBorders>
              <w:top w:val="nil"/>
              <w:left w:val="single" w:sz="6" w:space="0" w:color="auto"/>
              <w:bottom w:val="nil"/>
              <w:right w:val="nil"/>
            </w:tcBorders>
          </w:tcPr>
          <w:p w14:paraId="34E5BB6E" w14:textId="77777777" w:rsidR="00EA2F34" w:rsidRPr="003C5F94" w:rsidRDefault="00EA2F34" w:rsidP="00BE28D4">
            <w:pPr>
              <w:pStyle w:val="tabletext11"/>
              <w:jc w:val="right"/>
              <w:rPr>
                <w:ins w:id="10115" w:author="Author"/>
              </w:rPr>
            </w:pPr>
          </w:p>
        </w:tc>
        <w:tc>
          <w:tcPr>
            <w:tcW w:w="2040" w:type="dxa"/>
            <w:tcBorders>
              <w:top w:val="nil"/>
              <w:left w:val="nil"/>
              <w:bottom w:val="nil"/>
              <w:right w:val="single" w:sz="6" w:space="0" w:color="auto"/>
            </w:tcBorders>
            <w:hideMark/>
          </w:tcPr>
          <w:p w14:paraId="6C542B2C" w14:textId="77777777" w:rsidR="00EA2F34" w:rsidRPr="003C5F94" w:rsidRDefault="00EA2F34" w:rsidP="00BE28D4">
            <w:pPr>
              <w:pStyle w:val="tabletext11"/>
              <w:tabs>
                <w:tab w:val="decimal" w:pos="850"/>
              </w:tabs>
              <w:rPr>
                <w:ins w:id="10116" w:author="Author"/>
              </w:rPr>
            </w:pPr>
            <w:ins w:id="10117" w:author="Author">
              <w:r w:rsidRPr="003C5F94">
                <w:t>130,000 to 149,999</w:t>
              </w:r>
            </w:ins>
          </w:p>
        </w:tc>
        <w:tc>
          <w:tcPr>
            <w:tcW w:w="360" w:type="dxa"/>
          </w:tcPr>
          <w:p w14:paraId="74092A5F" w14:textId="77777777" w:rsidR="00EA2F34" w:rsidRPr="003C5F94" w:rsidRDefault="00EA2F34" w:rsidP="00BE28D4">
            <w:pPr>
              <w:pStyle w:val="tabletext11"/>
              <w:jc w:val="right"/>
              <w:rPr>
                <w:ins w:id="10118" w:author="Author"/>
              </w:rPr>
            </w:pPr>
          </w:p>
        </w:tc>
        <w:tc>
          <w:tcPr>
            <w:tcW w:w="2040" w:type="dxa"/>
            <w:tcBorders>
              <w:top w:val="nil"/>
              <w:left w:val="nil"/>
              <w:bottom w:val="nil"/>
              <w:right w:val="single" w:sz="6" w:space="0" w:color="auto"/>
            </w:tcBorders>
            <w:vAlign w:val="bottom"/>
            <w:hideMark/>
          </w:tcPr>
          <w:p w14:paraId="1EAB743A" w14:textId="77777777" w:rsidR="00EA2F34" w:rsidRPr="003C5F94" w:rsidRDefault="00EA2F34" w:rsidP="00BE28D4">
            <w:pPr>
              <w:pStyle w:val="tabletext11"/>
              <w:tabs>
                <w:tab w:val="decimal" w:pos="681"/>
              </w:tabs>
              <w:rPr>
                <w:ins w:id="10119" w:author="Author"/>
              </w:rPr>
            </w:pPr>
            <w:ins w:id="10120" w:author="Author">
              <w:r w:rsidRPr="003C5F94">
                <w:t>2.47</w:t>
              </w:r>
            </w:ins>
          </w:p>
        </w:tc>
      </w:tr>
      <w:tr w:rsidR="00EA2F34" w:rsidRPr="003C5F94" w14:paraId="631E3A56" w14:textId="77777777" w:rsidTr="00A1082D">
        <w:trPr>
          <w:trHeight w:val="190"/>
          <w:ins w:id="10121" w:author="Author"/>
        </w:trPr>
        <w:tc>
          <w:tcPr>
            <w:tcW w:w="200" w:type="dxa"/>
          </w:tcPr>
          <w:p w14:paraId="56121CBC" w14:textId="77777777" w:rsidR="00EA2F34" w:rsidRPr="003C5F94" w:rsidRDefault="00EA2F34" w:rsidP="00BE28D4">
            <w:pPr>
              <w:pStyle w:val="tabletext11"/>
              <w:rPr>
                <w:ins w:id="10122" w:author="Author"/>
              </w:rPr>
            </w:pPr>
          </w:p>
        </w:tc>
        <w:tc>
          <w:tcPr>
            <w:tcW w:w="360" w:type="dxa"/>
            <w:tcBorders>
              <w:top w:val="nil"/>
              <w:left w:val="single" w:sz="6" w:space="0" w:color="auto"/>
              <w:bottom w:val="nil"/>
              <w:right w:val="nil"/>
            </w:tcBorders>
          </w:tcPr>
          <w:p w14:paraId="0FE53AAE" w14:textId="77777777" w:rsidR="00EA2F34" w:rsidRPr="003C5F94" w:rsidRDefault="00EA2F34" w:rsidP="00BE28D4">
            <w:pPr>
              <w:pStyle w:val="tabletext11"/>
              <w:jc w:val="right"/>
              <w:rPr>
                <w:ins w:id="10123" w:author="Author"/>
              </w:rPr>
            </w:pPr>
          </w:p>
        </w:tc>
        <w:tc>
          <w:tcPr>
            <w:tcW w:w="2040" w:type="dxa"/>
            <w:tcBorders>
              <w:top w:val="nil"/>
              <w:left w:val="nil"/>
              <w:bottom w:val="nil"/>
              <w:right w:val="single" w:sz="6" w:space="0" w:color="auto"/>
            </w:tcBorders>
            <w:hideMark/>
          </w:tcPr>
          <w:p w14:paraId="6808EBA4" w14:textId="77777777" w:rsidR="00EA2F34" w:rsidRPr="003C5F94" w:rsidRDefault="00EA2F34" w:rsidP="00BE28D4">
            <w:pPr>
              <w:pStyle w:val="tabletext11"/>
              <w:tabs>
                <w:tab w:val="decimal" w:pos="850"/>
              </w:tabs>
              <w:rPr>
                <w:ins w:id="10124" w:author="Author"/>
              </w:rPr>
            </w:pPr>
            <w:ins w:id="10125" w:author="Author">
              <w:r w:rsidRPr="003C5F94">
                <w:t>150,000 to 174,999</w:t>
              </w:r>
            </w:ins>
          </w:p>
        </w:tc>
        <w:tc>
          <w:tcPr>
            <w:tcW w:w="360" w:type="dxa"/>
          </w:tcPr>
          <w:p w14:paraId="3944E8E4" w14:textId="77777777" w:rsidR="00EA2F34" w:rsidRPr="003C5F94" w:rsidRDefault="00EA2F34" w:rsidP="00BE28D4">
            <w:pPr>
              <w:pStyle w:val="tabletext11"/>
              <w:jc w:val="right"/>
              <w:rPr>
                <w:ins w:id="10126" w:author="Author"/>
              </w:rPr>
            </w:pPr>
          </w:p>
        </w:tc>
        <w:tc>
          <w:tcPr>
            <w:tcW w:w="2040" w:type="dxa"/>
            <w:tcBorders>
              <w:top w:val="nil"/>
              <w:left w:val="nil"/>
              <w:bottom w:val="nil"/>
              <w:right w:val="single" w:sz="6" w:space="0" w:color="auto"/>
            </w:tcBorders>
            <w:vAlign w:val="bottom"/>
            <w:hideMark/>
          </w:tcPr>
          <w:p w14:paraId="23A74567" w14:textId="77777777" w:rsidR="00EA2F34" w:rsidRPr="003C5F94" w:rsidRDefault="00EA2F34" w:rsidP="00BE28D4">
            <w:pPr>
              <w:pStyle w:val="tabletext11"/>
              <w:tabs>
                <w:tab w:val="decimal" w:pos="681"/>
              </w:tabs>
              <w:rPr>
                <w:ins w:id="10127" w:author="Author"/>
              </w:rPr>
            </w:pPr>
            <w:ins w:id="10128" w:author="Author">
              <w:r w:rsidRPr="003C5F94">
                <w:t>2.78</w:t>
              </w:r>
            </w:ins>
          </w:p>
        </w:tc>
      </w:tr>
      <w:tr w:rsidR="00EA2F34" w:rsidRPr="003C5F94" w14:paraId="2EE496C4" w14:textId="77777777" w:rsidTr="00A1082D">
        <w:trPr>
          <w:trHeight w:val="190"/>
          <w:ins w:id="10129" w:author="Author"/>
        </w:trPr>
        <w:tc>
          <w:tcPr>
            <w:tcW w:w="200" w:type="dxa"/>
          </w:tcPr>
          <w:p w14:paraId="19B0DEBE" w14:textId="77777777" w:rsidR="00EA2F34" w:rsidRPr="003C5F94" w:rsidRDefault="00EA2F34" w:rsidP="00BE28D4">
            <w:pPr>
              <w:pStyle w:val="tabletext11"/>
              <w:rPr>
                <w:ins w:id="10130" w:author="Author"/>
              </w:rPr>
            </w:pPr>
          </w:p>
        </w:tc>
        <w:tc>
          <w:tcPr>
            <w:tcW w:w="360" w:type="dxa"/>
            <w:tcBorders>
              <w:top w:val="nil"/>
              <w:left w:val="single" w:sz="6" w:space="0" w:color="auto"/>
              <w:bottom w:val="nil"/>
              <w:right w:val="nil"/>
            </w:tcBorders>
          </w:tcPr>
          <w:p w14:paraId="315DEF46" w14:textId="77777777" w:rsidR="00EA2F34" w:rsidRPr="003C5F94" w:rsidRDefault="00EA2F34" w:rsidP="00BE28D4">
            <w:pPr>
              <w:pStyle w:val="tabletext11"/>
              <w:jc w:val="right"/>
              <w:rPr>
                <w:ins w:id="10131" w:author="Author"/>
              </w:rPr>
            </w:pPr>
          </w:p>
        </w:tc>
        <w:tc>
          <w:tcPr>
            <w:tcW w:w="2040" w:type="dxa"/>
            <w:tcBorders>
              <w:top w:val="nil"/>
              <w:left w:val="nil"/>
              <w:bottom w:val="nil"/>
              <w:right w:val="single" w:sz="6" w:space="0" w:color="auto"/>
            </w:tcBorders>
            <w:hideMark/>
          </w:tcPr>
          <w:p w14:paraId="7BB11882" w14:textId="77777777" w:rsidR="00EA2F34" w:rsidRPr="003C5F94" w:rsidRDefault="00EA2F34" w:rsidP="00BE28D4">
            <w:pPr>
              <w:pStyle w:val="tabletext11"/>
              <w:tabs>
                <w:tab w:val="decimal" w:pos="850"/>
              </w:tabs>
              <w:rPr>
                <w:ins w:id="10132" w:author="Author"/>
              </w:rPr>
            </w:pPr>
            <w:ins w:id="10133" w:author="Author">
              <w:r w:rsidRPr="003C5F94">
                <w:t>175,000 to 199,999</w:t>
              </w:r>
            </w:ins>
          </w:p>
        </w:tc>
        <w:tc>
          <w:tcPr>
            <w:tcW w:w="360" w:type="dxa"/>
          </w:tcPr>
          <w:p w14:paraId="54062963" w14:textId="77777777" w:rsidR="00EA2F34" w:rsidRPr="003C5F94" w:rsidRDefault="00EA2F34" w:rsidP="00BE28D4">
            <w:pPr>
              <w:pStyle w:val="tabletext11"/>
              <w:jc w:val="right"/>
              <w:rPr>
                <w:ins w:id="10134" w:author="Author"/>
              </w:rPr>
            </w:pPr>
          </w:p>
        </w:tc>
        <w:tc>
          <w:tcPr>
            <w:tcW w:w="2040" w:type="dxa"/>
            <w:tcBorders>
              <w:top w:val="nil"/>
              <w:left w:val="nil"/>
              <w:bottom w:val="nil"/>
              <w:right w:val="single" w:sz="6" w:space="0" w:color="auto"/>
            </w:tcBorders>
            <w:vAlign w:val="bottom"/>
            <w:hideMark/>
          </w:tcPr>
          <w:p w14:paraId="0B6EA60A" w14:textId="77777777" w:rsidR="00EA2F34" w:rsidRPr="003C5F94" w:rsidRDefault="00EA2F34" w:rsidP="00BE28D4">
            <w:pPr>
              <w:pStyle w:val="tabletext11"/>
              <w:tabs>
                <w:tab w:val="decimal" w:pos="681"/>
              </w:tabs>
              <w:rPr>
                <w:ins w:id="10135" w:author="Author"/>
              </w:rPr>
            </w:pPr>
            <w:ins w:id="10136" w:author="Author">
              <w:r w:rsidRPr="003C5F94">
                <w:t>3.12</w:t>
              </w:r>
            </w:ins>
          </w:p>
        </w:tc>
      </w:tr>
      <w:tr w:rsidR="00EA2F34" w:rsidRPr="003C5F94" w14:paraId="3F03509E" w14:textId="77777777" w:rsidTr="00A1082D">
        <w:trPr>
          <w:trHeight w:val="190"/>
          <w:ins w:id="10137" w:author="Author"/>
        </w:trPr>
        <w:tc>
          <w:tcPr>
            <w:tcW w:w="200" w:type="dxa"/>
          </w:tcPr>
          <w:p w14:paraId="12789B79" w14:textId="77777777" w:rsidR="00EA2F34" w:rsidRPr="003C5F94" w:rsidRDefault="00EA2F34" w:rsidP="00BE28D4">
            <w:pPr>
              <w:pStyle w:val="tabletext11"/>
              <w:rPr>
                <w:ins w:id="10138" w:author="Author"/>
              </w:rPr>
            </w:pPr>
          </w:p>
        </w:tc>
        <w:tc>
          <w:tcPr>
            <w:tcW w:w="360" w:type="dxa"/>
            <w:tcBorders>
              <w:top w:val="nil"/>
              <w:left w:val="single" w:sz="6" w:space="0" w:color="auto"/>
              <w:bottom w:val="nil"/>
              <w:right w:val="nil"/>
            </w:tcBorders>
          </w:tcPr>
          <w:p w14:paraId="37F12243" w14:textId="77777777" w:rsidR="00EA2F34" w:rsidRPr="003C5F94" w:rsidRDefault="00EA2F34" w:rsidP="00BE28D4">
            <w:pPr>
              <w:pStyle w:val="tabletext11"/>
              <w:jc w:val="right"/>
              <w:rPr>
                <w:ins w:id="10139" w:author="Author"/>
              </w:rPr>
            </w:pPr>
          </w:p>
        </w:tc>
        <w:tc>
          <w:tcPr>
            <w:tcW w:w="2040" w:type="dxa"/>
            <w:tcBorders>
              <w:top w:val="nil"/>
              <w:left w:val="nil"/>
              <w:bottom w:val="nil"/>
              <w:right w:val="single" w:sz="6" w:space="0" w:color="auto"/>
            </w:tcBorders>
            <w:hideMark/>
          </w:tcPr>
          <w:p w14:paraId="38BC2BBF" w14:textId="77777777" w:rsidR="00EA2F34" w:rsidRPr="003C5F94" w:rsidRDefault="00EA2F34" w:rsidP="00BE28D4">
            <w:pPr>
              <w:pStyle w:val="tabletext11"/>
              <w:tabs>
                <w:tab w:val="decimal" w:pos="850"/>
              </w:tabs>
              <w:rPr>
                <w:ins w:id="10140" w:author="Author"/>
              </w:rPr>
            </w:pPr>
            <w:ins w:id="10141" w:author="Author">
              <w:r w:rsidRPr="003C5F94">
                <w:t>200,000 to 229,999</w:t>
              </w:r>
            </w:ins>
          </w:p>
        </w:tc>
        <w:tc>
          <w:tcPr>
            <w:tcW w:w="360" w:type="dxa"/>
          </w:tcPr>
          <w:p w14:paraId="25E71C33" w14:textId="77777777" w:rsidR="00EA2F34" w:rsidRPr="003C5F94" w:rsidRDefault="00EA2F34" w:rsidP="00BE28D4">
            <w:pPr>
              <w:pStyle w:val="tabletext11"/>
              <w:jc w:val="right"/>
              <w:rPr>
                <w:ins w:id="10142" w:author="Author"/>
              </w:rPr>
            </w:pPr>
          </w:p>
        </w:tc>
        <w:tc>
          <w:tcPr>
            <w:tcW w:w="2040" w:type="dxa"/>
            <w:tcBorders>
              <w:top w:val="nil"/>
              <w:left w:val="nil"/>
              <w:bottom w:val="nil"/>
              <w:right w:val="single" w:sz="6" w:space="0" w:color="auto"/>
            </w:tcBorders>
            <w:vAlign w:val="bottom"/>
            <w:hideMark/>
          </w:tcPr>
          <w:p w14:paraId="2E3193E4" w14:textId="77777777" w:rsidR="00EA2F34" w:rsidRPr="003C5F94" w:rsidRDefault="00EA2F34" w:rsidP="00BE28D4">
            <w:pPr>
              <w:pStyle w:val="tabletext11"/>
              <w:tabs>
                <w:tab w:val="decimal" w:pos="681"/>
              </w:tabs>
              <w:rPr>
                <w:ins w:id="10143" w:author="Author"/>
              </w:rPr>
            </w:pPr>
            <w:ins w:id="10144" w:author="Author">
              <w:r w:rsidRPr="003C5F94">
                <w:t>3.48</w:t>
              </w:r>
            </w:ins>
          </w:p>
        </w:tc>
      </w:tr>
      <w:tr w:rsidR="00EA2F34" w:rsidRPr="003C5F94" w14:paraId="405F6B6E" w14:textId="77777777" w:rsidTr="00A1082D">
        <w:trPr>
          <w:trHeight w:val="190"/>
          <w:ins w:id="10145" w:author="Author"/>
        </w:trPr>
        <w:tc>
          <w:tcPr>
            <w:tcW w:w="200" w:type="dxa"/>
          </w:tcPr>
          <w:p w14:paraId="7D389F7A" w14:textId="77777777" w:rsidR="00EA2F34" w:rsidRPr="003C5F94" w:rsidRDefault="00EA2F34" w:rsidP="00BE28D4">
            <w:pPr>
              <w:pStyle w:val="tabletext11"/>
              <w:rPr>
                <w:ins w:id="10146" w:author="Author"/>
              </w:rPr>
            </w:pPr>
          </w:p>
        </w:tc>
        <w:tc>
          <w:tcPr>
            <w:tcW w:w="360" w:type="dxa"/>
            <w:tcBorders>
              <w:top w:val="nil"/>
              <w:left w:val="single" w:sz="6" w:space="0" w:color="auto"/>
              <w:bottom w:val="nil"/>
              <w:right w:val="nil"/>
            </w:tcBorders>
          </w:tcPr>
          <w:p w14:paraId="004B029C" w14:textId="77777777" w:rsidR="00EA2F34" w:rsidRPr="003C5F94" w:rsidRDefault="00EA2F34" w:rsidP="00BE28D4">
            <w:pPr>
              <w:pStyle w:val="tabletext11"/>
              <w:jc w:val="right"/>
              <w:rPr>
                <w:ins w:id="10147" w:author="Author"/>
              </w:rPr>
            </w:pPr>
          </w:p>
        </w:tc>
        <w:tc>
          <w:tcPr>
            <w:tcW w:w="2040" w:type="dxa"/>
            <w:tcBorders>
              <w:top w:val="nil"/>
              <w:left w:val="nil"/>
              <w:bottom w:val="nil"/>
              <w:right w:val="single" w:sz="6" w:space="0" w:color="auto"/>
            </w:tcBorders>
            <w:hideMark/>
          </w:tcPr>
          <w:p w14:paraId="58AFD4BD" w14:textId="77777777" w:rsidR="00EA2F34" w:rsidRPr="003C5F94" w:rsidRDefault="00EA2F34" w:rsidP="00BE28D4">
            <w:pPr>
              <w:pStyle w:val="tabletext11"/>
              <w:tabs>
                <w:tab w:val="decimal" w:pos="850"/>
              </w:tabs>
              <w:rPr>
                <w:ins w:id="10148" w:author="Author"/>
              </w:rPr>
            </w:pPr>
            <w:ins w:id="10149" w:author="Author">
              <w:r w:rsidRPr="003C5F94">
                <w:t>230,000 to 259,999</w:t>
              </w:r>
            </w:ins>
          </w:p>
        </w:tc>
        <w:tc>
          <w:tcPr>
            <w:tcW w:w="360" w:type="dxa"/>
          </w:tcPr>
          <w:p w14:paraId="6C814E18" w14:textId="77777777" w:rsidR="00EA2F34" w:rsidRPr="003C5F94" w:rsidRDefault="00EA2F34" w:rsidP="00BE28D4">
            <w:pPr>
              <w:pStyle w:val="tabletext11"/>
              <w:jc w:val="right"/>
              <w:rPr>
                <w:ins w:id="10150" w:author="Author"/>
              </w:rPr>
            </w:pPr>
          </w:p>
        </w:tc>
        <w:tc>
          <w:tcPr>
            <w:tcW w:w="2040" w:type="dxa"/>
            <w:tcBorders>
              <w:top w:val="nil"/>
              <w:left w:val="nil"/>
              <w:bottom w:val="nil"/>
              <w:right w:val="single" w:sz="6" w:space="0" w:color="auto"/>
            </w:tcBorders>
            <w:vAlign w:val="bottom"/>
            <w:hideMark/>
          </w:tcPr>
          <w:p w14:paraId="379DEB7A" w14:textId="77777777" w:rsidR="00EA2F34" w:rsidRPr="003C5F94" w:rsidRDefault="00EA2F34" w:rsidP="00BE28D4">
            <w:pPr>
              <w:pStyle w:val="tabletext11"/>
              <w:tabs>
                <w:tab w:val="decimal" w:pos="681"/>
              </w:tabs>
              <w:rPr>
                <w:ins w:id="10151" w:author="Author"/>
              </w:rPr>
            </w:pPr>
            <w:ins w:id="10152" w:author="Author">
              <w:r w:rsidRPr="003C5F94">
                <w:t>3.87</w:t>
              </w:r>
            </w:ins>
          </w:p>
        </w:tc>
      </w:tr>
      <w:tr w:rsidR="00EA2F34" w:rsidRPr="003C5F94" w14:paraId="66E34874" w14:textId="77777777" w:rsidTr="00A1082D">
        <w:trPr>
          <w:trHeight w:val="190"/>
          <w:ins w:id="10153" w:author="Author"/>
        </w:trPr>
        <w:tc>
          <w:tcPr>
            <w:tcW w:w="200" w:type="dxa"/>
          </w:tcPr>
          <w:p w14:paraId="27A93913" w14:textId="77777777" w:rsidR="00EA2F34" w:rsidRPr="003C5F94" w:rsidRDefault="00EA2F34" w:rsidP="00BE28D4">
            <w:pPr>
              <w:pStyle w:val="tabletext11"/>
              <w:rPr>
                <w:ins w:id="10154" w:author="Author"/>
              </w:rPr>
            </w:pPr>
          </w:p>
        </w:tc>
        <w:tc>
          <w:tcPr>
            <w:tcW w:w="360" w:type="dxa"/>
            <w:tcBorders>
              <w:top w:val="nil"/>
              <w:left w:val="single" w:sz="6" w:space="0" w:color="auto"/>
              <w:bottom w:val="nil"/>
              <w:right w:val="nil"/>
            </w:tcBorders>
          </w:tcPr>
          <w:p w14:paraId="21FF46C6" w14:textId="77777777" w:rsidR="00EA2F34" w:rsidRPr="003C5F94" w:rsidRDefault="00EA2F34" w:rsidP="00BE28D4">
            <w:pPr>
              <w:pStyle w:val="tabletext11"/>
              <w:jc w:val="right"/>
              <w:rPr>
                <w:ins w:id="10155" w:author="Author"/>
              </w:rPr>
            </w:pPr>
          </w:p>
        </w:tc>
        <w:tc>
          <w:tcPr>
            <w:tcW w:w="2040" w:type="dxa"/>
            <w:tcBorders>
              <w:top w:val="nil"/>
              <w:left w:val="nil"/>
              <w:bottom w:val="nil"/>
              <w:right w:val="single" w:sz="6" w:space="0" w:color="auto"/>
            </w:tcBorders>
            <w:hideMark/>
          </w:tcPr>
          <w:p w14:paraId="594AEE99" w14:textId="77777777" w:rsidR="00EA2F34" w:rsidRPr="003C5F94" w:rsidRDefault="00EA2F34" w:rsidP="00BE28D4">
            <w:pPr>
              <w:pStyle w:val="tabletext11"/>
              <w:tabs>
                <w:tab w:val="decimal" w:pos="850"/>
              </w:tabs>
              <w:rPr>
                <w:ins w:id="10156" w:author="Author"/>
              </w:rPr>
            </w:pPr>
            <w:ins w:id="10157" w:author="Author">
              <w:r w:rsidRPr="003C5F94">
                <w:t>260,000 to 299,999</w:t>
              </w:r>
            </w:ins>
          </w:p>
        </w:tc>
        <w:tc>
          <w:tcPr>
            <w:tcW w:w="360" w:type="dxa"/>
          </w:tcPr>
          <w:p w14:paraId="2AB0472A" w14:textId="77777777" w:rsidR="00EA2F34" w:rsidRPr="003C5F94" w:rsidRDefault="00EA2F34" w:rsidP="00BE28D4">
            <w:pPr>
              <w:pStyle w:val="tabletext11"/>
              <w:jc w:val="right"/>
              <w:rPr>
                <w:ins w:id="10158" w:author="Author"/>
              </w:rPr>
            </w:pPr>
          </w:p>
        </w:tc>
        <w:tc>
          <w:tcPr>
            <w:tcW w:w="2040" w:type="dxa"/>
            <w:tcBorders>
              <w:top w:val="nil"/>
              <w:left w:val="nil"/>
              <w:bottom w:val="nil"/>
              <w:right w:val="single" w:sz="6" w:space="0" w:color="auto"/>
            </w:tcBorders>
            <w:vAlign w:val="bottom"/>
            <w:hideMark/>
          </w:tcPr>
          <w:p w14:paraId="47A6D918" w14:textId="77777777" w:rsidR="00EA2F34" w:rsidRPr="003C5F94" w:rsidRDefault="00EA2F34" w:rsidP="00BE28D4">
            <w:pPr>
              <w:pStyle w:val="tabletext11"/>
              <w:tabs>
                <w:tab w:val="decimal" w:pos="681"/>
              </w:tabs>
              <w:rPr>
                <w:ins w:id="10159" w:author="Author"/>
              </w:rPr>
            </w:pPr>
            <w:ins w:id="10160" w:author="Author">
              <w:r w:rsidRPr="003C5F94">
                <w:t>4.29</w:t>
              </w:r>
            </w:ins>
          </w:p>
        </w:tc>
      </w:tr>
      <w:tr w:rsidR="00EA2F34" w:rsidRPr="003C5F94" w14:paraId="486D3711" w14:textId="77777777" w:rsidTr="00A1082D">
        <w:trPr>
          <w:trHeight w:val="190"/>
          <w:ins w:id="10161" w:author="Author"/>
        </w:trPr>
        <w:tc>
          <w:tcPr>
            <w:tcW w:w="200" w:type="dxa"/>
          </w:tcPr>
          <w:p w14:paraId="385F8912" w14:textId="77777777" w:rsidR="00EA2F34" w:rsidRPr="003C5F94" w:rsidRDefault="00EA2F34" w:rsidP="00BE28D4">
            <w:pPr>
              <w:pStyle w:val="tabletext11"/>
              <w:rPr>
                <w:ins w:id="10162" w:author="Author"/>
              </w:rPr>
            </w:pPr>
          </w:p>
        </w:tc>
        <w:tc>
          <w:tcPr>
            <w:tcW w:w="360" w:type="dxa"/>
            <w:tcBorders>
              <w:top w:val="nil"/>
              <w:left w:val="single" w:sz="6" w:space="0" w:color="auto"/>
              <w:bottom w:val="nil"/>
              <w:right w:val="nil"/>
            </w:tcBorders>
          </w:tcPr>
          <w:p w14:paraId="441A45D7" w14:textId="77777777" w:rsidR="00EA2F34" w:rsidRPr="003C5F94" w:rsidRDefault="00EA2F34" w:rsidP="00BE28D4">
            <w:pPr>
              <w:pStyle w:val="tabletext11"/>
              <w:jc w:val="right"/>
              <w:rPr>
                <w:ins w:id="10163" w:author="Author"/>
              </w:rPr>
            </w:pPr>
          </w:p>
        </w:tc>
        <w:tc>
          <w:tcPr>
            <w:tcW w:w="2040" w:type="dxa"/>
            <w:tcBorders>
              <w:top w:val="nil"/>
              <w:left w:val="nil"/>
              <w:bottom w:val="nil"/>
              <w:right w:val="single" w:sz="6" w:space="0" w:color="auto"/>
            </w:tcBorders>
            <w:hideMark/>
          </w:tcPr>
          <w:p w14:paraId="3EF61BD4" w14:textId="77777777" w:rsidR="00EA2F34" w:rsidRPr="003C5F94" w:rsidRDefault="00EA2F34" w:rsidP="00BE28D4">
            <w:pPr>
              <w:pStyle w:val="tabletext11"/>
              <w:tabs>
                <w:tab w:val="decimal" w:pos="850"/>
              </w:tabs>
              <w:rPr>
                <w:ins w:id="10164" w:author="Author"/>
              </w:rPr>
            </w:pPr>
            <w:ins w:id="10165" w:author="Author">
              <w:r w:rsidRPr="003C5F94">
                <w:t>300,000 to 349,999</w:t>
              </w:r>
            </w:ins>
          </w:p>
        </w:tc>
        <w:tc>
          <w:tcPr>
            <w:tcW w:w="360" w:type="dxa"/>
          </w:tcPr>
          <w:p w14:paraId="02965BE0" w14:textId="77777777" w:rsidR="00EA2F34" w:rsidRPr="003C5F94" w:rsidRDefault="00EA2F34" w:rsidP="00BE28D4">
            <w:pPr>
              <w:pStyle w:val="tabletext11"/>
              <w:jc w:val="right"/>
              <w:rPr>
                <w:ins w:id="10166" w:author="Author"/>
              </w:rPr>
            </w:pPr>
          </w:p>
        </w:tc>
        <w:tc>
          <w:tcPr>
            <w:tcW w:w="2040" w:type="dxa"/>
            <w:tcBorders>
              <w:top w:val="nil"/>
              <w:left w:val="nil"/>
              <w:bottom w:val="nil"/>
              <w:right w:val="single" w:sz="6" w:space="0" w:color="auto"/>
            </w:tcBorders>
            <w:vAlign w:val="bottom"/>
            <w:hideMark/>
          </w:tcPr>
          <w:p w14:paraId="5D4F5B44" w14:textId="77777777" w:rsidR="00EA2F34" w:rsidRPr="003C5F94" w:rsidRDefault="00EA2F34" w:rsidP="00BE28D4">
            <w:pPr>
              <w:pStyle w:val="tabletext11"/>
              <w:tabs>
                <w:tab w:val="decimal" w:pos="681"/>
              </w:tabs>
              <w:rPr>
                <w:ins w:id="10167" w:author="Author"/>
              </w:rPr>
            </w:pPr>
            <w:ins w:id="10168" w:author="Author">
              <w:r w:rsidRPr="003C5F94">
                <w:t>4.82</w:t>
              </w:r>
            </w:ins>
          </w:p>
        </w:tc>
      </w:tr>
      <w:tr w:rsidR="00EA2F34" w:rsidRPr="003C5F94" w14:paraId="2D046FF4" w14:textId="77777777" w:rsidTr="00A1082D">
        <w:trPr>
          <w:trHeight w:val="190"/>
          <w:ins w:id="10169" w:author="Author"/>
        </w:trPr>
        <w:tc>
          <w:tcPr>
            <w:tcW w:w="200" w:type="dxa"/>
          </w:tcPr>
          <w:p w14:paraId="20E65F38" w14:textId="77777777" w:rsidR="00EA2F34" w:rsidRPr="003C5F94" w:rsidRDefault="00EA2F34" w:rsidP="00BE28D4">
            <w:pPr>
              <w:pStyle w:val="tabletext11"/>
              <w:rPr>
                <w:ins w:id="10170" w:author="Author"/>
              </w:rPr>
            </w:pPr>
          </w:p>
        </w:tc>
        <w:tc>
          <w:tcPr>
            <w:tcW w:w="360" w:type="dxa"/>
            <w:tcBorders>
              <w:top w:val="nil"/>
              <w:left w:val="single" w:sz="6" w:space="0" w:color="auto"/>
              <w:bottom w:val="nil"/>
              <w:right w:val="nil"/>
            </w:tcBorders>
          </w:tcPr>
          <w:p w14:paraId="40DFAB3B" w14:textId="77777777" w:rsidR="00EA2F34" w:rsidRPr="003C5F94" w:rsidRDefault="00EA2F34" w:rsidP="00BE28D4">
            <w:pPr>
              <w:pStyle w:val="tabletext11"/>
              <w:jc w:val="right"/>
              <w:rPr>
                <w:ins w:id="10171" w:author="Author"/>
              </w:rPr>
            </w:pPr>
          </w:p>
        </w:tc>
        <w:tc>
          <w:tcPr>
            <w:tcW w:w="2040" w:type="dxa"/>
            <w:tcBorders>
              <w:top w:val="nil"/>
              <w:left w:val="nil"/>
              <w:bottom w:val="nil"/>
              <w:right w:val="single" w:sz="6" w:space="0" w:color="auto"/>
            </w:tcBorders>
            <w:hideMark/>
          </w:tcPr>
          <w:p w14:paraId="5FB8BFA3" w14:textId="77777777" w:rsidR="00EA2F34" w:rsidRPr="003C5F94" w:rsidRDefault="00EA2F34" w:rsidP="00BE28D4">
            <w:pPr>
              <w:pStyle w:val="tabletext11"/>
              <w:tabs>
                <w:tab w:val="decimal" w:pos="850"/>
              </w:tabs>
              <w:rPr>
                <w:ins w:id="10172" w:author="Author"/>
              </w:rPr>
            </w:pPr>
            <w:ins w:id="10173" w:author="Author">
              <w:r w:rsidRPr="003C5F94">
                <w:t>350,000 to 399,999</w:t>
              </w:r>
            </w:ins>
          </w:p>
        </w:tc>
        <w:tc>
          <w:tcPr>
            <w:tcW w:w="360" w:type="dxa"/>
          </w:tcPr>
          <w:p w14:paraId="4D9CBBD0" w14:textId="77777777" w:rsidR="00EA2F34" w:rsidRPr="003C5F94" w:rsidRDefault="00EA2F34" w:rsidP="00BE28D4">
            <w:pPr>
              <w:pStyle w:val="tabletext11"/>
              <w:jc w:val="right"/>
              <w:rPr>
                <w:ins w:id="10174" w:author="Author"/>
              </w:rPr>
            </w:pPr>
          </w:p>
        </w:tc>
        <w:tc>
          <w:tcPr>
            <w:tcW w:w="2040" w:type="dxa"/>
            <w:tcBorders>
              <w:top w:val="nil"/>
              <w:left w:val="nil"/>
              <w:bottom w:val="nil"/>
              <w:right w:val="single" w:sz="6" w:space="0" w:color="auto"/>
            </w:tcBorders>
            <w:vAlign w:val="bottom"/>
            <w:hideMark/>
          </w:tcPr>
          <w:p w14:paraId="10DDEE1C" w14:textId="77777777" w:rsidR="00EA2F34" w:rsidRPr="003C5F94" w:rsidRDefault="00EA2F34" w:rsidP="00BE28D4">
            <w:pPr>
              <w:pStyle w:val="tabletext11"/>
              <w:tabs>
                <w:tab w:val="decimal" w:pos="681"/>
              </w:tabs>
              <w:rPr>
                <w:ins w:id="10175" w:author="Author"/>
              </w:rPr>
            </w:pPr>
            <w:ins w:id="10176" w:author="Author">
              <w:r w:rsidRPr="003C5F94">
                <w:t>5.41</w:t>
              </w:r>
            </w:ins>
          </w:p>
        </w:tc>
      </w:tr>
      <w:tr w:rsidR="00EA2F34" w:rsidRPr="003C5F94" w14:paraId="4BF20521" w14:textId="77777777" w:rsidTr="00A1082D">
        <w:trPr>
          <w:trHeight w:val="190"/>
          <w:ins w:id="10177" w:author="Author"/>
        </w:trPr>
        <w:tc>
          <w:tcPr>
            <w:tcW w:w="200" w:type="dxa"/>
          </w:tcPr>
          <w:p w14:paraId="1E47BDEE" w14:textId="77777777" w:rsidR="00EA2F34" w:rsidRPr="003C5F94" w:rsidRDefault="00EA2F34" w:rsidP="00BE28D4">
            <w:pPr>
              <w:pStyle w:val="tabletext11"/>
              <w:rPr>
                <w:ins w:id="10178" w:author="Author"/>
              </w:rPr>
            </w:pPr>
          </w:p>
        </w:tc>
        <w:tc>
          <w:tcPr>
            <w:tcW w:w="360" w:type="dxa"/>
            <w:tcBorders>
              <w:top w:val="nil"/>
              <w:left w:val="single" w:sz="6" w:space="0" w:color="auto"/>
              <w:bottom w:val="nil"/>
              <w:right w:val="nil"/>
            </w:tcBorders>
          </w:tcPr>
          <w:p w14:paraId="414E2894" w14:textId="77777777" w:rsidR="00EA2F34" w:rsidRPr="003C5F94" w:rsidRDefault="00EA2F34" w:rsidP="00BE28D4">
            <w:pPr>
              <w:pStyle w:val="tabletext11"/>
              <w:jc w:val="right"/>
              <w:rPr>
                <w:ins w:id="10179" w:author="Author"/>
              </w:rPr>
            </w:pPr>
          </w:p>
        </w:tc>
        <w:tc>
          <w:tcPr>
            <w:tcW w:w="2040" w:type="dxa"/>
            <w:tcBorders>
              <w:top w:val="nil"/>
              <w:left w:val="nil"/>
              <w:bottom w:val="nil"/>
              <w:right w:val="single" w:sz="6" w:space="0" w:color="auto"/>
            </w:tcBorders>
            <w:hideMark/>
          </w:tcPr>
          <w:p w14:paraId="6E779CCA" w14:textId="77777777" w:rsidR="00EA2F34" w:rsidRPr="003C5F94" w:rsidRDefault="00EA2F34" w:rsidP="00BE28D4">
            <w:pPr>
              <w:pStyle w:val="tabletext11"/>
              <w:tabs>
                <w:tab w:val="decimal" w:pos="850"/>
              </w:tabs>
              <w:rPr>
                <w:ins w:id="10180" w:author="Author"/>
              </w:rPr>
            </w:pPr>
            <w:ins w:id="10181" w:author="Author">
              <w:r w:rsidRPr="003C5F94">
                <w:t>400,000 to 449,999</w:t>
              </w:r>
            </w:ins>
          </w:p>
        </w:tc>
        <w:tc>
          <w:tcPr>
            <w:tcW w:w="360" w:type="dxa"/>
          </w:tcPr>
          <w:p w14:paraId="7DC6E837" w14:textId="77777777" w:rsidR="00EA2F34" w:rsidRPr="003C5F94" w:rsidRDefault="00EA2F34" w:rsidP="00BE28D4">
            <w:pPr>
              <w:pStyle w:val="tabletext11"/>
              <w:jc w:val="right"/>
              <w:rPr>
                <w:ins w:id="10182" w:author="Author"/>
              </w:rPr>
            </w:pPr>
          </w:p>
        </w:tc>
        <w:tc>
          <w:tcPr>
            <w:tcW w:w="2040" w:type="dxa"/>
            <w:tcBorders>
              <w:top w:val="nil"/>
              <w:left w:val="nil"/>
              <w:bottom w:val="nil"/>
              <w:right w:val="single" w:sz="6" w:space="0" w:color="auto"/>
            </w:tcBorders>
            <w:vAlign w:val="bottom"/>
            <w:hideMark/>
          </w:tcPr>
          <w:p w14:paraId="52C7897B" w14:textId="77777777" w:rsidR="00EA2F34" w:rsidRPr="003C5F94" w:rsidRDefault="00EA2F34" w:rsidP="00BE28D4">
            <w:pPr>
              <w:pStyle w:val="tabletext11"/>
              <w:tabs>
                <w:tab w:val="decimal" w:pos="681"/>
              </w:tabs>
              <w:rPr>
                <w:ins w:id="10183" w:author="Author"/>
              </w:rPr>
            </w:pPr>
            <w:ins w:id="10184" w:author="Author">
              <w:r w:rsidRPr="003C5F94">
                <w:t>5.99</w:t>
              </w:r>
            </w:ins>
          </w:p>
        </w:tc>
      </w:tr>
      <w:tr w:rsidR="00EA2F34" w:rsidRPr="003C5F94" w14:paraId="36FD2908" w14:textId="77777777" w:rsidTr="00A1082D">
        <w:trPr>
          <w:trHeight w:val="190"/>
          <w:ins w:id="10185" w:author="Author"/>
        </w:trPr>
        <w:tc>
          <w:tcPr>
            <w:tcW w:w="200" w:type="dxa"/>
          </w:tcPr>
          <w:p w14:paraId="1EBBADD7" w14:textId="77777777" w:rsidR="00EA2F34" w:rsidRPr="003C5F94" w:rsidRDefault="00EA2F34" w:rsidP="00BE28D4">
            <w:pPr>
              <w:pStyle w:val="tabletext11"/>
              <w:rPr>
                <w:ins w:id="10186" w:author="Author"/>
              </w:rPr>
            </w:pPr>
          </w:p>
        </w:tc>
        <w:tc>
          <w:tcPr>
            <w:tcW w:w="360" w:type="dxa"/>
            <w:tcBorders>
              <w:top w:val="nil"/>
              <w:left w:val="single" w:sz="6" w:space="0" w:color="auto"/>
              <w:bottom w:val="nil"/>
              <w:right w:val="nil"/>
            </w:tcBorders>
          </w:tcPr>
          <w:p w14:paraId="2108C555" w14:textId="77777777" w:rsidR="00EA2F34" w:rsidRPr="003C5F94" w:rsidRDefault="00EA2F34" w:rsidP="00BE28D4">
            <w:pPr>
              <w:pStyle w:val="tabletext11"/>
              <w:jc w:val="right"/>
              <w:rPr>
                <w:ins w:id="10187" w:author="Author"/>
              </w:rPr>
            </w:pPr>
          </w:p>
        </w:tc>
        <w:tc>
          <w:tcPr>
            <w:tcW w:w="2040" w:type="dxa"/>
            <w:tcBorders>
              <w:top w:val="nil"/>
              <w:left w:val="nil"/>
              <w:bottom w:val="nil"/>
              <w:right w:val="single" w:sz="6" w:space="0" w:color="auto"/>
            </w:tcBorders>
            <w:hideMark/>
          </w:tcPr>
          <w:p w14:paraId="68871881" w14:textId="77777777" w:rsidR="00EA2F34" w:rsidRPr="003C5F94" w:rsidRDefault="00EA2F34" w:rsidP="00BE28D4">
            <w:pPr>
              <w:pStyle w:val="tabletext11"/>
              <w:tabs>
                <w:tab w:val="decimal" w:pos="850"/>
              </w:tabs>
              <w:rPr>
                <w:ins w:id="10188" w:author="Author"/>
              </w:rPr>
            </w:pPr>
            <w:ins w:id="10189" w:author="Author">
              <w:r w:rsidRPr="003C5F94">
                <w:t>450,000 to 499,999</w:t>
              </w:r>
            </w:ins>
          </w:p>
        </w:tc>
        <w:tc>
          <w:tcPr>
            <w:tcW w:w="360" w:type="dxa"/>
          </w:tcPr>
          <w:p w14:paraId="21C409C5" w14:textId="77777777" w:rsidR="00EA2F34" w:rsidRPr="003C5F94" w:rsidRDefault="00EA2F34" w:rsidP="00BE28D4">
            <w:pPr>
              <w:pStyle w:val="tabletext11"/>
              <w:jc w:val="right"/>
              <w:rPr>
                <w:ins w:id="10190" w:author="Author"/>
              </w:rPr>
            </w:pPr>
          </w:p>
        </w:tc>
        <w:tc>
          <w:tcPr>
            <w:tcW w:w="2040" w:type="dxa"/>
            <w:tcBorders>
              <w:top w:val="nil"/>
              <w:left w:val="nil"/>
              <w:bottom w:val="nil"/>
              <w:right w:val="single" w:sz="6" w:space="0" w:color="auto"/>
            </w:tcBorders>
            <w:vAlign w:val="bottom"/>
            <w:hideMark/>
          </w:tcPr>
          <w:p w14:paraId="78B79C89" w14:textId="77777777" w:rsidR="00EA2F34" w:rsidRPr="003C5F94" w:rsidRDefault="00EA2F34" w:rsidP="00BE28D4">
            <w:pPr>
              <w:pStyle w:val="tabletext11"/>
              <w:tabs>
                <w:tab w:val="decimal" w:pos="681"/>
              </w:tabs>
              <w:rPr>
                <w:ins w:id="10191" w:author="Author"/>
              </w:rPr>
            </w:pPr>
            <w:ins w:id="10192" w:author="Author">
              <w:r w:rsidRPr="003C5F94">
                <w:t>6.55</w:t>
              </w:r>
            </w:ins>
          </w:p>
        </w:tc>
      </w:tr>
      <w:tr w:rsidR="00EA2F34" w:rsidRPr="003C5F94" w14:paraId="47B517FE" w14:textId="77777777" w:rsidTr="00A1082D">
        <w:trPr>
          <w:trHeight w:val="190"/>
          <w:ins w:id="10193" w:author="Author"/>
        </w:trPr>
        <w:tc>
          <w:tcPr>
            <w:tcW w:w="200" w:type="dxa"/>
          </w:tcPr>
          <w:p w14:paraId="291BFC16" w14:textId="77777777" w:rsidR="00EA2F34" w:rsidRPr="003C5F94" w:rsidRDefault="00EA2F34" w:rsidP="00BE28D4">
            <w:pPr>
              <w:pStyle w:val="tabletext11"/>
              <w:rPr>
                <w:ins w:id="10194" w:author="Author"/>
              </w:rPr>
            </w:pPr>
          </w:p>
        </w:tc>
        <w:tc>
          <w:tcPr>
            <w:tcW w:w="360" w:type="dxa"/>
            <w:tcBorders>
              <w:top w:val="nil"/>
              <w:left w:val="single" w:sz="6" w:space="0" w:color="auto"/>
              <w:bottom w:val="nil"/>
              <w:right w:val="nil"/>
            </w:tcBorders>
          </w:tcPr>
          <w:p w14:paraId="31A2AC36" w14:textId="77777777" w:rsidR="00EA2F34" w:rsidRPr="003C5F94" w:rsidRDefault="00EA2F34" w:rsidP="00BE28D4">
            <w:pPr>
              <w:pStyle w:val="tabletext11"/>
              <w:jc w:val="right"/>
              <w:rPr>
                <w:ins w:id="10195" w:author="Author"/>
              </w:rPr>
            </w:pPr>
          </w:p>
        </w:tc>
        <w:tc>
          <w:tcPr>
            <w:tcW w:w="2040" w:type="dxa"/>
            <w:tcBorders>
              <w:top w:val="nil"/>
              <w:left w:val="nil"/>
              <w:bottom w:val="nil"/>
              <w:right w:val="single" w:sz="6" w:space="0" w:color="auto"/>
            </w:tcBorders>
            <w:hideMark/>
          </w:tcPr>
          <w:p w14:paraId="48B573C0" w14:textId="77777777" w:rsidR="00EA2F34" w:rsidRPr="003C5F94" w:rsidRDefault="00EA2F34" w:rsidP="00BE28D4">
            <w:pPr>
              <w:pStyle w:val="tabletext11"/>
              <w:tabs>
                <w:tab w:val="decimal" w:pos="850"/>
              </w:tabs>
              <w:rPr>
                <w:ins w:id="10196" w:author="Author"/>
              </w:rPr>
            </w:pPr>
            <w:ins w:id="10197" w:author="Author">
              <w:r w:rsidRPr="003C5F94">
                <w:t>500,000 to 599,999</w:t>
              </w:r>
            </w:ins>
          </w:p>
        </w:tc>
        <w:tc>
          <w:tcPr>
            <w:tcW w:w="360" w:type="dxa"/>
          </w:tcPr>
          <w:p w14:paraId="7426684F" w14:textId="77777777" w:rsidR="00EA2F34" w:rsidRPr="003C5F94" w:rsidRDefault="00EA2F34" w:rsidP="00BE28D4">
            <w:pPr>
              <w:pStyle w:val="tabletext11"/>
              <w:jc w:val="right"/>
              <w:rPr>
                <w:ins w:id="10198" w:author="Author"/>
              </w:rPr>
            </w:pPr>
          </w:p>
        </w:tc>
        <w:tc>
          <w:tcPr>
            <w:tcW w:w="2040" w:type="dxa"/>
            <w:tcBorders>
              <w:top w:val="nil"/>
              <w:left w:val="nil"/>
              <w:bottom w:val="nil"/>
              <w:right w:val="single" w:sz="6" w:space="0" w:color="auto"/>
            </w:tcBorders>
            <w:vAlign w:val="bottom"/>
            <w:hideMark/>
          </w:tcPr>
          <w:p w14:paraId="007C9D8F" w14:textId="77777777" w:rsidR="00EA2F34" w:rsidRPr="003C5F94" w:rsidRDefault="00EA2F34" w:rsidP="00BE28D4">
            <w:pPr>
              <w:pStyle w:val="tabletext11"/>
              <w:tabs>
                <w:tab w:val="decimal" w:pos="681"/>
              </w:tabs>
              <w:rPr>
                <w:ins w:id="10199" w:author="Author"/>
              </w:rPr>
            </w:pPr>
            <w:ins w:id="10200" w:author="Author">
              <w:r w:rsidRPr="003C5F94">
                <w:t>7.25</w:t>
              </w:r>
            </w:ins>
          </w:p>
        </w:tc>
      </w:tr>
      <w:tr w:rsidR="00EA2F34" w:rsidRPr="003C5F94" w14:paraId="75CDCE59" w14:textId="77777777" w:rsidTr="00A1082D">
        <w:trPr>
          <w:trHeight w:val="190"/>
          <w:ins w:id="10201" w:author="Author"/>
        </w:trPr>
        <w:tc>
          <w:tcPr>
            <w:tcW w:w="200" w:type="dxa"/>
          </w:tcPr>
          <w:p w14:paraId="09664917" w14:textId="77777777" w:rsidR="00EA2F34" w:rsidRPr="003C5F94" w:rsidRDefault="00EA2F34" w:rsidP="00BE28D4">
            <w:pPr>
              <w:pStyle w:val="tabletext11"/>
              <w:rPr>
                <w:ins w:id="10202" w:author="Author"/>
              </w:rPr>
            </w:pPr>
          </w:p>
        </w:tc>
        <w:tc>
          <w:tcPr>
            <w:tcW w:w="360" w:type="dxa"/>
            <w:tcBorders>
              <w:top w:val="nil"/>
              <w:left w:val="single" w:sz="6" w:space="0" w:color="auto"/>
              <w:bottom w:val="nil"/>
              <w:right w:val="nil"/>
            </w:tcBorders>
          </w:tcPr>
          <w:p w14:paraId="340E9FD1" w14:textId="77777777" w:rsidR="00EA2F34" w:rsidRPr="003C5F94" w:rsidRDefault="00EA2F34" w:rsidP="00BE28D4">
            <w:pPr>
              <w:pStyle w:val="tabletext11"/>
              <w:jc w:val="right"/>
              <w:rPr>
                <w:ins w:id="10203" w:author="Author"/>
              </w:rPr>
            </w:pPr>
          </w:p>
        </w:tc>
        <w:tc>
          <w:tcPr>
            <w:tcW w:w="2040" w:type="dxa"/>
            <w:tcBorders>
              <w:top w:val="nil"/>
              <w:left w:val="nil"/>
              <w:bottom w:val="nil"/>
              <w:right w:val="single" w:sz="6" w:space="0" w:color="auto"/>
            </w:tcBorders>
            <w:hideMark/>
          </w:tcPr>
          <w:p w14:paraId="3015F210" w14:textId="77777777" w:rsidR="00EA2F34" w:rsidRPr="003C5F94" w:rsidRDefault="00EA2F34" w:rsidP="00BE28D4">
            <w:pPr>
              <w:pStyle w:val="tabletext11"/>
              <w:tabs>
                <w:tab w:val="decimal" w:pos="850"/>
              </w:tabs>
              <w:rPr>
                <w:ins w:id="10204" w:author="Author"/>
              </w:rPr>
            </w:pPr>
            <w:ins w:id="10205" w:author="Author">
              <w:r w:rsidRPr="003C5F94">
                <w:t>600,000 to 699,999</w:t>
              </w:r>
            </w:ins>
          </w:p>
        </w:tc>
        <w:tc>
          <w:tcPr>
            <w:tcW w:w="360" w:type="dxa"/>
          </w:tcPr>
          <w:p w14:paraId="54F4212F" w14:textId="77777777" w:rsidR="00EA2F34" w:rsidRPr="003C5F94" w:rsidRDefault="00EA2F34" w:rsidP="00BE28D4">
            <w:pPr>
              <w:pStyle w:val="tabletext11"/>
              <w:jc w:val="right"/>
              <w:rPr>
                <w:ins w:id="10206" w:author="Author"/>
              </w:rPr>
            </w:pPr>
          </w:p>
        </w:tc>
        <w:tc>
          <w:tcPr>
            <w:tcW w:w="2040" w:type="dxa"/>
            <w:tcBorders>
              <w:top w:val="nil"/>
              <w:left w:val="nil"/>
              <w:bottom w:val="nil"/>
              <w:right w:val="single" w:sz="6" w:space="0" w:color="auto"/>
            </w:tcBorders>
            <w:vAlign w:val="bottom"/>
            <w:hideMark/>
          </w:tcPr>
          <w:p w14:paraId="34A9EBF4" w14:textId="77777777" w:rsidR="00EA2F34" w:rsidRPr="003C5F94" w:rsidRDefault="00EA2F34" w:rsidP="00BE28D4">
            <w:pPr>
              <w:pStyle w:val="tabletext11"/>
              <w:tabs>
                <w:tab w:val="decimal" w:pos="681"/>
              </w:tabs>
              <w:rPr>
                <w:ins w:id="10207" w:author="Author"/>
              </w:rPr>
            </w:pPr>
            <w:ins w:id="10208" w:author="Author">
              <w:r w:rsidRPr="003C5F94">
                <w:t>8.35</w:t>
              </w:r>
            </w:ins>
          </w:p>
        </w:tc>
      </w:tr>
      <w:tr w:rsidR="00EA2F34" w:rsidRPr="003C5F94" w14:paraId="49FF00C2" w14:textId="77777777" w:rsidTr="00A1082D">
        <w:trPr>
          <w:trHeight w:val="190"/>
          <w:ins w:id="10209" w:author="Author"/>
        </w:trPr>
        <w:tc>
          <w:tcPr>
            <w:tcW w:w="200" w:type="dxa"/>
          </w:tcPr>
          <w:p w14:paraId="73721CF2" w14:textId="77777777" w:rsidR="00EA2F34" w:rsidRPr="003C5F94" w:rsidRDefault="00EA2F34" w:rsidP="00BE28D4">
            <w:pPr>
              <w:pStyle w:val="tabletext11"/>
              <w:rPr>
                <w:ins w:id="10210" w:author="Author"/>
              </w:rPr>
            </w:pPr>
          </w:p>
        </w:tc>
        <w:tc>
          <w:tcPr>
            <w:tcW w:w="360" w:type="dxa"/>
            <w:tcBorders>
              <w:top w:val="nil"/>
              <w:left w:val="single" w:sz="6" w:space="0" w:color="auto"/>
              <w:bottom w:val="nil"/>
              <w:right w:val="nil"/>
            </w:tcBorders>
          </w:tcPr>
          <w:p w14:paraId="7BCD706A" w14:textId="77777777" w:rsidR="00EA2F34" w:rsidRPr="003C5F94" w:rsidRDefault="00EA2F34" w:rsidP="00BE28D4">
            <w:pPr>
              <w:pStyle w:val="tabletext11"/>
              <w:jc w:val="right"/>
              <w:rPr>
                <w:ins w:id="10211" w:author="Author"/>
              </w:rPr>
            </w:pPr>
          </w:p>
        </w:tc>
        <w:tc>
          <w:tcPr>
            <w:tcW w:w="2040" w:type="dxa"/>
            <w:tcBorders>
              <w:top w:val="nil"/>
              <w:left w:val="nil"/>
              <w:bottom w:val="nil"/>
              <w:right w:val="single" w:sz="6" w:space="0" w:color="auto"/>
            </w:tcBorders>
            <w:hideMark/>
          </w:tcPr>
          <w:p w14:paraId="135E8022" w14:textId="77777777" w:rsidR="00EA2F34" w:rsidRPr="003C5F94" w:rsidRDefault="00EA2F34" w:rsidP="00BE28D4">
            <w:pPr>
              <w:pStyle w:val="tabletext11"/>
              <w:tabs>
                <w:tab w:val="decimal" w:pos="850"/>
              </w:tabs>
              <w:rPr>
                <w:ins w:id="10212" w:author="Author"/>
              </w:rPr>
            </w:pPr>
            <w:ins w:id="10213" w:author="Author">
              <w:r w:rsidRPr="003C5F94">
                <w:t>700,000 to 799,999</w:t>
              </w:r>
            </w:ins>
          </w:p>
        </w:tc>
        <w:tc>
          <w:tcPr>
            <w:tcW w:w="360" w:type="dxa"/>
          </w:tcPr>
          <w:p w14:paraId="2B6641F0" w14:textId="77777777" w:rsidR="00EA2F34" w:rsidRPr="003C5F94" w:rsidRDefault="00EA2F34" w:rsidP="00BE28D4">
            <w:pPr>
              <w:pStyle w:val="tabletext11"/>
              <w:jc w:val="right"/>
              <w:rPr>
                <w:ins w:id="10214" w:author="Author"/>
              </w:rPr>
            </w:pPr>
          </w:p>
        </w:tc>
        <w:tc>
          <w:tcPr>
            <w:tcW w:w="2040" w:type="dxa"/>
            <w:tcBorders>
              <w:top w:val="nil"/>
              <w:left w:val="nil"/>
              <w:bottom w:val="nil"/>
              <w:right w:val="single" w:sz="6" w:space="0" w:color="auto"/>
            </w:tcBorders>
            <w:vAlign w:val="bottom"/>
            <w:hideMark/>
          </w:tcPr>
          <w:p w14:paraId="0CFC66C3" w14:textId="77777777" w:rsidR="00EA2F34" w:rsidRPr="003C5F94" w:rsidRDefault="00EA2F34" w:rsidP="00BE28D4">
            <w:pPr>
              <w:pStyle w:val="tabletext11"/>
              <w:tabs>
                <w:tab w:val="decimal" w:pos="681"/>
              </w:tabs>
              <w:rPr>
                <w:ins w:id="10215" w:author="Author"/>
              </w:rPr>
            </w:pPr>
            <w:ins w:id="10216" w:author="Author">
              <w:r w:rsidRPr="003C5F94">
                <w:t>9.41</w:t>
              </w:r>
            </w:ins>
          </w:p>
        </w:tc>
      </w:tr>
      <w:tr w:rsidR="00EA2F34" w:rsidRPr="003C5F94" w14:paraId="0228D771" w14:textId="77777777" w:rsidTr="00A1082D">
        <w:trPr>
          <w:trHeight w:val="190"/>
          <w:ins w:id="10217" w:author="Author"/>
        </w:trPr>
        <w:tc>
          <w:tcPr>
            <w:tcW w:w="200" w:type="dxa"/>
          </w:tcPr>
          <w:p w14:paraId="56CCFBF9" w14:textId="77777777" w:rsidR="00EA2F34" w:rsidRPr="003C5F94" w:rsidRDefault="00EA2F34" w:rsidP="00BE28D4">
            <w:pPr>
              <w:pStyle w:val="tabletext11"/>
              <w:rPr>
                <w:ins w:id="10218" w:author="Author"/>
              </w:rPr>
            </w:pPr>
          </w:p>
        </w:tc>
        <w:tc>
          <w:tcPr>
            <w:tcW w:w="360" w:type="dxa"/>
            <w:tcBorders>
              <w:top w:val="nil"/>
              <w:left w:val="single" w:sz="6" w:space="0" w:color="auto"/>
              <w:bottom w:val="nil"/>
              <w:right w:val="nil"/>
            </w:tcBorders>
          </w:tcPr>
          <w:p w14:paraId="10EB7612" w14:textId="77777777" w:rsidR="00EA2F34" w:rsidRPr="003C5F94" w:rsidRDefault="00EA2F34" w:rsidP="00BE28D4">
            <w:pPr>
              <w:pStyle w:val="tabletext11"/>
              <w:jc w:val="right"/>
              <w:rPr>
                <w:ins w:id="10219" w:author="Author"/>
              </w:rPr>
            </w:pPr>
          </w:p>
        </w:tc>
        <w:tc>
          <w:tcPr>
            <w:tcW w:w="2040" w:type="dxa"/>
            <w:tcBorders>
              <w:top w:val="nil"/>
              <w:left w:val="nil"/>
              <w:bottom w:val="nil"/>
              <w:right w:val="single" w:sz="6" w:space="0" w:color="auto"/>
            </w:tcBorders>
            <w:hideMark/>
          </w:tcPr>
          <w:p w14:paraId="341D589F" w14:textId="77777777" w:rsidR="00EA2F34" w:rsidRPr="003C5F94" w:rsidRDefault="00EA2F34" w:rsidP="00BE28D4">
            <w:pPr>
              <w:pStyle w:val="tabletext11"/>
              <w:tabs>
                <w:tab w:val="decimal" w:pos="850"/>
              </w:tabs>
              <w:rPr>
                <w:ins w:id="10220" w:author="Author"/>
              </w:rPr>
            </w:pPr>
            <w:ins w:id="10221" w:author="Author">
              <w:r w:rsidRPr="003C5F94">
                <w:t>800,000 to 899,999</w:t>
              </w:r>
            </w:ins>
          </w:p>
        </w:tc>
        <w:tc>
          <w:tcPr>
            <w:tcW w:w="360" w:type="dxa"/>
          </w:tcPr>
          <w:p w14:paraId="64DD9B8F" w14:textId="77777777" w:rsidR="00EA2F34" w:rsidRPr="003C5F94" w:rsidRDefault="00EA2F34" w:rsidP="00BE28D4">
            <w:pPr>
              <w:pStyle w:val="tabletext11"/>
              <w:jc w:val="right"/>
              <w:rPr>
                <w:ins w:id="10222" w:author="Author"/>
              </w:rPr>
            </w:pPr>
          </w:p>
        </w:tc>
        <w:tc>
          <w:tcPr>
            <w:tcW w:w="2040" w:type="dxa"/>
            <w:tcBorders>
              <w:top w:val="nil"/>
              <w:left w:val="nil"/>
              <w:bottom w:val="nil"/>
              <w:right w:val="single" w:sz="6" w:space="0" w:color="auto"/>
            </w:tcBorders>
            <w:vAlign w:val="bottom"/>
            <w:hideMark/>
          </w:tcPr>
          <w:p w14:paraId="24A5A7F3" w14:textId="77777777" w:rsidR="00EA2F34" w:rsidRPr="003C5F94" w:rsidRDefault="00EA2F34" w:rsidP="00BE28D4">
            <w:pPr>
              <w:pStyle w:val="tabletext11"/>
              <w:tabs>
                <w:tab w:val="decimal" w:pos="681"/>
              </w:tabs>
              <w:rPr>
                <w:ins w:id="10223" w:author="Author"/>
              </w:rPr>
            </w:pPr>
            <w:ins w:id="10224" w:author="Author">
              <w:r w:rsidRPr="003C5F94">
                <w:t>10.44</w:t>
              </w:r>
            </w:ins>
          </w:p>
        </w:tc>
      </w:tr>
      <w:tr w:rsidR="00EA2F34" w:rsidRPr="003C5F94" w14:paraId="4D97BFB1" w14:textId="77777777" w:rsidTr="00A1082D">
        <w:trPr>
          <w:trHeight w:val="190"/>
          <w:ins w:id="10225" w:author="Author"/>
        </w:trPr>
        <w:tc>
          <w:tcPr>
            <w:tcW w:w="200" w:type="dxa"/>
          </w:tcPr>
          <w:p w14:paraId="73DDCC6F" w14:textId="77777777" w:rsidR="00EA2F34" w:rsidRPr="003C5F94" w:rsidRDefault="00EA2F34" w:rsidP="00BE28D4">
            <w:pPr>
              <w:pStyle w:val="tabletext11"/>
              <w:rPr>
                <w:ins w:id="10226" w:author="Author"/>
              </w:rPr>
            </w:pPr>
          </w:p>
        </w:tc>
        <w:tc>
          <w:tcPr>
            <w:tcW w:w="360" w:type="dxa"/>
            <w:tcBorders>
              <w:top w:val="nil"/>
              <w:left w:val="single" w:sz="6" w:space="0" w:color="auto"/>
              <w:bottom w:val="single" w:sz="4" w:space="0" w:color="auto"/>
              <w:right w:val="nil"/>
            </w:tcBorders>
          </w:tcPr>
          <w:p w14:paraId="1EF8BBFC" w14:textId="77777777" w:rsidR="00EA2F34" w:rsidRPr="003C5F94" w:rsidRDefault="00EA2F34" w:rsidP="00BE28D4">
            <w:pPr>
              <w:pStyle w:val="tabletext11"/>
              <w:jc w:val="right"/>
              <w:rPr>
                <w:ins w:id="10227" w:author="Author"/>
              </w:rPr>
            </w:pPr>
          </w:p>
        </w:tc>
        <w:tc>
          <w:tcPr>
            <w:tcW w:w="2040" w:type="dxa"/>
            <w:tcBorders>
              <w:top w:val="nil"/>
              <w:left w:val="nil"/>
              <w:bottom w:val="single" w:sz="4" w:space="0" w:color="auto"/>
              <w:right w:val="single" w:sz="6" w:space="0" w:color="auto"/>
            </w:tcBorders>
            <w:vAlign w:val="bottom"/>
            <w:hideMark/>
          </w:tcPr>
          <w:p w14:paraId="47506E1D" w14:textId="77777777" w:rsidR="00EA2F34" w:rsidRPr="003C5F94" w:rsidRDefault="00EA2F34" w:rsidP="00BE28D4">
            <w:pPr>
              <w:pStyle w:val="tabletext11"/>
              <w:tabs>
                <w:tab w:val="decimal" w:pos="850"/>
              </w:tabs>
              <w:rPr>
                <w:ins w:id="10228" w:author="Author"/>
              </w:rPr>
            </w:pPr>
            <w:ins w:id="10229" w:author="Author">
              <w:r w:rsidRPr="003C5F94">
                <w:t>900,000 or greater</w:t>
              </w:r>
            </w:ins>
          </w:p>
        </w:tc>
        <w:tc>
          <w:tcPr>
            <w:tcW w:w="360" w:type="dxa"/>
            <w:tcBorders>
              <w:top w:val="nil"/>
              <w:left w:val="nil"/>
              <w:bottom w:val="single" w:sz="4" w:space="0" w:color="auto"/>
              <w:right w:val="nil"/>
            </w:tcBorders>
          </w:tcPr>
          <w:p w14:paraId="739D37E2" w14:textId="77777777" w:rsidR="00EA2F34" w:rsidRPr="003C5F94" w:rsidRDefault="00EA2F34" w:rsidP="00BE28D4">
            <w:pPr>
              <w:pStyle w:val="tabletext11"/>
              <w:jc w:val="right"/>
              <w:rPr>
                <w:ins w:id="10230" w:author="Author"/>
              </w:rPr>
            </w:pPr>
          </w:p>
        </w:tc>
        <w:tc>
          <w:tcPr>
            <w:tcW w:w="2040" w:type="dxa"/>
            <w:tcBorders>
              <w:top w:val="nil"/>
              <w:left w:val="nil"/>
              <w:bottom w:val="single" w:sz="4" w:space="0" w:color="auto"/>
              <w:right w:val="single" w:sz="6" w:space="0" w:color="auto"/>
            </w:tcBorders>
            <w:vAlign w:val="bottom"/>
            <w:hideMark/>
          </w:tcPr>
          <w:p w14:paraId="7175C1C6" w14:textId="77777777" w:rsidR="00EA2F34" w:rsidRPr="003C5F94" w:rsidRDefault="00EA2F34" w:rsidP="00BE28D4">
            <w:pPr>
              <w:pStyle w:val="tabletext11"/>
              <w:tabs>
                <w:tab w:val="decimal" w:pos="681"/>
              </w:tabs>
              <w:rPr>
                <w:ins w:id="10231" w:author="Author"/>
              </w:rPr>
            </w:pPr>
            <w:ins w:id="10232" w:author="Author">
              <w:r w:rsidRPr="003C5F94">
                <w:t>11.45</w:t>
              </w:r>
            </w:ins>
          </w:p>
        </w:tc>
      </w:tr>
    </w:tbl>
    <w:p w14:paraId="51A1BF65" w14:textId="77777777" w:rsidR="00EA2F34" w:rsidRPr="003C5F94" w:rsidRDefault="00EA2F34" w:rsidP="00BE28D4">
      <w:pPr>
        <w:pStyle w:val="tablecaption"/>
        <w:rPr>
          <w:ins w:id="10233" w:author="Author"/>
        </w:rPr>
      </w:pPr>
      <w:ins w:id="10234" w:author="Author">
        <w:r w:rsidRPr="003C5F94">
          <w:t xml:space="preserve">Table 301.C.1.b.(2) Private Passenger Types Vehicle Value Factors </w:t>
        </w:r>
        <w:r w:rsidRPr="003C5F94">
          <w:rPr>
            <w:rFonts w:cs="Arial"/>
          </w:rPr>
          <w:t>–</w:t>
        </w:r>
        <w:r w:rsidRPr="003C5F94">
          <w:t xml:space="preserve"> Other Than Collision </w:t>
        </w:r>
        <w:proofErr w:type="gramStart"/>
        <w:r w:rsidRPr="003C5F94">
          <w:t>With</w:t>
        </w:r>
        <w:proofErr w:type="gramEnd"/>
        <w:r w:rsidRPr="003C5F94">
          <w:t xml:space="preserve"> Stated Amount Rating</w:t>
        </w:r>
      </w:ins>
    </w:p>
    <w:p w14:paraId="45385437" w14:textId="77777777" w:rsidR="00EA2F34" w:rsidRPr="003C5F94" w:rsidRDefault="00EA2F34" w:rsidP="00BE28D4">
      <w:pPr>
        <w:pStyle w:val="isonormal"/>
        <w:rPr>
          <w:ins w:id="10235" w:author="Author"/>
        </w:rPr>
      </w:pPr>
    </w:p>
    <w:p w14:paraId="1D03A99C" w14:textId="77777777" w:rsidR="00EA2F34" w:rsidRPr="003C5F94" w:rsidRDefault="00EA2F34" w:rsidP="00BE28D4">
      <w:pPr>
        <w:pStyle w:val="outlinehd5"/>
        <w:rPr>
          <w:ins w:id="10236" w:author="Author"/>
        </w:rPr>
      </w:pPr>
      <w:ins w:id="10237" w:author="Author">
        <w:r w:rsidRPr="003C5F94">
          <w:tab/>
          <w:t>(3)</w:t>
        </w:r>
        <w:r w:rsidRPr="003C5F94">
          <w:tab/>
          <w:t xml:space="preserve">All Other Vehicles Vehicle Value Factors </w:t>
        </w:r>
        <w:r w:rsidRPr="003C5F94">
          <w:rPr>
            <w:rFonts w:cs="Arial"/>
          </w:rPr>
          <w:t>–</w:t>
        </w:r>
        <w:r w:rsidRPr="003C5F94">
          <w:t xml:space="preserve"> Other Than Collision </w:t>
        </w:r>
        <w:proofErr w:type="gramStart"/>
        <w:r w:rsidRPr="003C5F94">
          <w:t>With</w:t>
        </w:r>
        <w:proofErr w:type="gramEnd"/>
        <w:r w:rsidRPr="003C5F94">
          <w:t xml:space="preserve"> Stated Amount Rating</w:t>
        </w:r>
      </w:ins>
    </w:p>
    <w:p w14:paraId="308E812B" w14:textId="77777777" w:rsidR="00EA2F34" w:rsidRPr="003C5F94" w:rsidRDefault="00EA2F34" w:rsidP="00BE28D4">
      <w:pPr>
        <w:pStyle w:val="space4"/>
        <w:rPr>
          <w:ins w:id="1023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EA2F34" w:rsidRPr="003C5F94" w14:paraId="245D8535" w14:textId="77777777" w:rsidTr="00A1082D">
        <w:trPr>
          <w:trHeight w:val="190"/>
          <w:ins w:id="10239" w:author="Author"/>
        </w:trPr>
        <w:tc>
          <w:tcPr>
            <w:tcW w:w="200" w:type="dxa"/>
            <w:hideMark/>
          </w:tcPr>
          <w:p w14:paraId="65FE0AA3" w14:textId="77777777" w:rsidR="00EA2F34" w:rsidRPr="003C5F94" w:rsidRDefault="00EA2F34" w:rsidP="00BE28D4">
            <w:pPr>
              <w:pStyle w:val="tablehead"/>
              <w:rPr>
                <w:ins w:id="1024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DEAFC02" w14:textId="77777777" w:rsidR="00EA2F34" w:rsidRPr="003C5F94" w:rsidRDefault="00EA2F34" w:rsidP="00BE28D4">
            <w:pPr>
              <w:pStyle w:val="tablehead"/>
              <w:rPr>
                <w:ins w:id="10241" w:author="Author"/>
              </w:rPr>
            </w:pPr>
            <w:ins w:id="10242" w:author="Author">
              <w:r w:rsidRPr="003C5F94">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AD2CF0A" w14:textId="77777777" w:rsidR="00EA2F34" w:rsidRPr="003C5F94" w:rsidRDefault="00EA2F34" w:rsidP="00BE28D4">
            <w:pPr>
              <w:pStyle w:val="tablehead"/>
              <w:rPr>
                <w:ins w:id="10243" w:author="Author"/>
              </w:rPr>
            </w:pPr>
            <w:ins w:id="10244" w:author="Author">
              <w:r w:rsidRPr="003C5F94">
                <w:t>Vehicle Value Factor</w:t>
              </w:r>
            </w:ins>
          </w:p>
        </w:tc>
      </w:tr>
      <w:tr w:rsidR="00EA2F34" w:rsidRPr="003C5F94" w14:paraId="7F184113" w14:textId="77777777" w:rsidTr="00A1082D">
        <w:trPr>
          <w:cantSplit/>
          <w:trHeight w:val="190"/>
          <w:ins w:id="10245" w:author="Author"/>
        </w:trPr>
        <w:tc>
          <w:tcPr>
            <w:tcW w:w="200" w:type="dxa"/>
          </w:tcPr>
          <w:p w14:paraId="32CBFC2D" w14:textId="77777777" w:rsidR="00EA2F34" w:rsidRPr="003C5F94" w:rsidRDefault="00EA2F34" w:rsidP="00BE28D4">
            <w:pPr>
              <w:pStyle w:val="tabletext11"/>
              <w:rPr>
                <w:ins w:id="10246" w:author="Author"/>
              </w:rPr>
            </w:pPr>
          </w:p>
        </w:tc>
        <w:tc>
          <w:tcPr>
            <w:tcW w:w="360" w:type="dxa"/>
            <w:tcBorders>
              <w:top w:val="single" w:sz="6" w:space="0" w:color="auto"/>
              <w:left w:val="single" w:sz="6" w:space="0" w:color="auto"/>
              <w:bottom w:val="nil"/>
              <w:right w:val="nil"/>
            </w:tcBorders>
            <w:hideMark/>
          </w:tcPr>
          <w:p w14:paraId="56960D7B" w14:textId="77777777" w:rsidR="00EA2F34" w:rsidRPr="003C5F94" w:rsidRDefault="00EA2F34" w:rsidP="00BE28D4">
            <w:pPr>
              <w:pStyle w:val="tabletext11"/>
              <w:jc w:val="right"/>
              <w:rPr>
                <w:ins w:id="10247" w:author="Author"/>
              </w:rPr>
            </w:pPr>
            <w:ins w:id="10248" w:author="Author">
              <w:r w:rsidRPr="003C5F94">
                <w:t>$</w:t>
              </w:r>
            </w:ins>
          </w:p>
        </w:tc>
        <w:tc>
          <w:tcPr>
            <w:tcW w:w="2040" w:type="dxa"/>
            <w:tcBorders>
              <w:top w:val="single" w:sz="6" w:space="0" w:color="auto"/>
              <w:left w:val="nil"/>
              <w:bottom w:val="nil"/>
              <w:right w:val="single" w:sz="6" w:space="0" w:color="auto"/>
            </w:tcBorders>
            <w:vAlign w:val="bottom"/>
            <w:hideMark/>
          </w:tcPr>
          <w:p w14:paraId="55901E4B" w14:textId="77777777" w:rsidR="00EA2F34" w:rsidRPr="003C5F94" w:rsidRDefault="00EA2F34" w:rsidP="00BE28D4">
            <w:pPr>
              <w:pStyle w:val="tabletext11"/>
              <w:tabs>
                <w:tab w:val="decimal" w:pos="850"/>
              </w:tabs>
              <w:rPr>
                <w:ins w:id="10249" w:author="Author"/>
              </w:rPr>
            </w:pPr>
            <w:ins w:id="10250" w:author="Author">
              <w:r w:rsidRPr="003C5F94">
                <w:t>0 to 999</w:t>
              </w:r>
            </w:ins>
          </w:p>
        </w:tc>
        <w:tc>
          <w:tcPr>
            <w:tcW w:w="360" w:type="dxa"/>
            <w:tcBorders>
              <w:top w:val="single" w:sz="6" w:space="0" w:color="auto"/>
              <w:left w:val="nil"/>
              <w:bottom w:val="nil"/>
              <w:right w:val="nil"/>
            </w:tcBorders>
            <w:hideMark/>
          </w:tcPr>
          <w:p w14:paraId="14E711B1" w14:textId="77777777" w:rsidR="00EA2F34" w:rsidRPr="003C5F94" w:rsidRDefault="00EA2F34" w:rsidP="00BE28D4">
            <w:pPr>
              <w:pStyle w:val="tabletext11"/>
              <w:jc w:val="right"/>
              <w:rPr>
                <w:ins w:id="10251" w:author="Author"/>
              </w:rPr>
            </w:pPr>
          </w:p>
        </w:tc>
        <w:tc>
          <w:tcPr>
            <w:tcW w:w="2040" w:type="dxa"/>
            <w:tcBorders>
              <w:top w:val="single" w:sz="6" w:space="0" w:color="auto"/>
              <w:left w:val="nil"/>
              <w:bottom w:val="nil"/>
              <w:right w:val="single" w:sz="6" w:space="0" w:color="auto"/>
            </w:tcBorders>
            <w:vAlign w:val="bottom"/>
            <w:hideMark/>
          </w:tcPr>
          <w:p w14:paraId="7F9E8319" w14:textId="77777777" w:rsidR="00EA2F34" w:rsidRPr="003C5F94" w:rsidRDefault="00EA2F34" w:rsidP="00BE28D4">
            <w:pPr>
              <w:pStyle w:val="tabletext11"/>
              <w:tabs>
                <w:tab w:val="decimal" w:pos="801"/>
              </w:tabs>
              <w:rPr>
                <w:ins w:id="10252" w:author="Author"/>
              </w:rPr>
            </w:pPr>
            <w:ins w:id="10253" w:author="Author">
              <w:r w:rsidRPr="003C5F94">
                <w:t>0.17</w:t>
              </w:r>
            </w:ins>
          </w:p>
        </w:tc>
      </w:tr>
      <w:tr w:rsidR="00EA2F34" w:rsidRPr="003C5F94" w14:paraId="2E7904D1" w14:textId="77777777" w:rsidTr="00A1082D">
        <w:trPr>
          <w:trHeight w:val="190"/>
          <w:ins w:id="10254" w:author="Author"/>
        </w:trPr>
        <w:tc>
          <w:tcPr>
            <w:tcW w:w="200" w:type="dxa"/>
          </w:tcPr>
          <w:p w14:paraId="608584CA" w14:textId="77777777" w:rsidR="00EA2F34" w:rsidRPr="003C5F94" w:rsidRDefault="00EA2F34" w:rsidP="00BE28D4">
            <w:pPr>
              <w:pStyle w:val="tabletext11"/>
              <w:rPr>
                <w:ins w:id="10255" w:author="Author"/>
              </w:rPr>
            </w:pPr>
          </w:p>
        </w:tc>
        <w:tc>
          <w:tcPr>
            <w:tcW w:w="360" w:type="dxa"/>
            <w:tcBorders>
              <w:top w:val="nil"/>
              <w:left w:val="single" w:sz="6" w:space="0" w:color="auto"/>
              <w:bottom w:val="nil"/>
              <w:right w:val="nil"/>
            </w:tcBorders>
          </w:tcPr>
          <w:p w14:paraId="7D442234" w14:textId="77777777" w:rsidR="00EA2F34" w:rsidRPr="003C5F94" w:rsidRDefault="00EA2F34" w:rsidP="00BE28D4">
            <w:pPr>
              <w:pStyle w:val="tabletext11"/>
              <w:jc w:val="right"/>
              <w:rPr>
                <w:ins w:id="10256" w:author="Author"/>
              </w:rPr>
            </w:pPr>
          </w:p>
        </w:tc>
        <w:tc>
          <w:tcPr>
            <w:tcW w:w="2040" w:type="dxa"/>
            <w:tcBorders>
              <w:top w:val="nil"/>
              <w:left w:val="nil"/>
              <w:bottom w:val="nil"/>
              <w:right w:val="single" w:sz="6" w:space="0" w:color="auto"/>
            </w:tcBorders>
            <w:hideMark/>
          </w:tcPr>
          <w:p w14:paraId="39E12984" w14:textId="77777777" w:rsidR="00EA2F34" w:rsidRPr="003C5F94" w:rsidRDefault="00EA2F34" w:rsidP="00BE28D4">
            <w:pPr>
              <w:pStyle w:val="tabletext11"/>
              <w:tabs>
                <w:tab w:val="decimal" w:pos="850"/>
              </w:tabs>
              <w:rPr>
                <w:ins w:id="10257" w:author="Author"/>
              </w:rPr>
            </w:pPr>
            <w:ins w:id="10258" w:author="Author">
              <w:r w:rsidRPr="003C5F94">
                <w:t>1,000 to 1,999</w:t>
              </w:r>
            </w:ins>
          </w:p>
        </w:tc>
        <w:tc>
          <w:tcPr>
            <w:tcW w:w="360" w:type="dxa"/>
          </w:tcPr>
          <w:p w14:paraId="0E0273EA" w14:textId="77777777" w:rsidR="00EA2F34" w:rsidRPr="003C5F94" w:rsidRDefault="00EA2F34" w:rsidP="00BE28D4">
            <w:pPr>
              <w:pStyle w:val="tabletext11"/>
              <w:jc w:val="right"/>
              <w:rPr>
                <w:ins w:id="10259" w:author="Author"/>
              </w:rPr>
            </w:pPr>
          </w:p>
        </w:tc>
        <w:tc>
          <w:tcPr>
            <w:tcW w:w="2040" w:type="dxa"/>
            <w:tcBorders>
              <w:top w:val="nil"/>
              <w:left w:val="nil"/>
              <w:bottom w:val="nil"/>
              <w:right w:val="single" w:sz="6" w:space="0" w:color="auto"/>
            </w:tcBorders>
            <w:vAlign w:val="bottom"/>
            <w:hideMark/>
          </w:tcPr>
          <w:p w14:paraId="0F258C03" w14:textId="77777777" w:rsidR="00EA2F34" w:rsidRPr="003C5F94" w:rsidRDefault="00EA2F34" w:rsidP="00BE28D4">
            <w:pPr>
              <w:pStyle w:val="tabletext11"/>
              <w:tabs>
                <w:tab w:val="decimal" w:pos="801"/>
              </w:tabs>
              <w:rPr>
                <w:ins w:id="10260" w:author="Author"/>
              </w:rPr>
            </w:pPr>
            <w:ins w:id="10261" w:author="Author">
              <w:r w:rsidRPr="003C5F94">
                <w:t>0.20</w:t>
              </w:r>
            </w:ins>
          </w:p>
        </w:tc>
      </w:tr>
      <w:tr w:rsidR="00EA2F34" w:rsidRPr="003C5F94" w14:paraId="58C9ED3E" w14:textId="77777777" w:rsidTr="00A1082D">
        <w:trPr>
          <w:trHeight w:val="190"/>
          <w:ins w:id="10262" w:author="Author"/>
        </w:trPr>
        <w:tc>
          <w:tcPr>
            <w:tcW w:w="200" w:type="dxa"/>
          </w:tcPr>
          <w:p w14:paraId="73BA8277" w14:textId="77777777" w:rsidR="00EA2F34" w:rsidRPr="003C5F94" w:rsidRDefault="00EA2F34" w:rsidP="00BE28D4">
            <w:pPr>
              <w:pStyle w:val="tabletext11"/>
              <w:rPr>
                <w:ins w:id="10263" w:author="Author"/>
              </w:rPr>
            </w:pPr>
          </w:p>
        </w:tc>
        <w:tc>
          <w:tcPr>
            <w:tcW w:w="360" w:type="dxa"/>
            <w:tcBorders>
              <w:top w:val="nil"/>
              <w:left w:val="single" w:sz="6" w:space="0" w:color="auto"/>
              <w:bottom w:val="nil"/>
              <w:right w:val="nil"/>
            </w:tcBorders>
          </w:tcPr>
          <w:p w14:paraId="552C0671" w14:textId="77777777" w:rsidR="00EA2F34" w:rsidRPr="003C5F94" w:rsidRDefault="00EA2F34" w:rsidP="00BE28D4">
            <w:pPr>
              <w:pStyle w:val="tabletext11"/>
              <w:jc w:val="right"/>
              <w:rPr>
                <w:ins w:id="10264" w:author="Author"/>
              </w:rPr>
            </w:pPr>
          </w:p>
        </w:tc>
        <w:tc>
          <w:tcPr>
            <w:tcW w:w="2040" w:type="dxa"/>
            <w:tcBorders>
              <w:top w:val="nil"/>
              <w:left w:val="nil"/>
              <w:bottom w:val="nil"/>
              <w:right w:val="single" w:sz="6" w:space="0" w:color="auto"/>
            </w:tcBorders>
            <w:hideMark/>
          </w:tcPr>
          <w:p w14:paraId="14FFF698" w14:textId="77777777" w:rsidR="00EA2F34" w:rsidRPr="003C5F94" w:rsidRDefault="00EA2F34" w:rsidP="00BE28D4">
            <w:pPr>
              <w:pStyle w:val="tabletext11"/>
              <w:tabs>
                <w:tab w:val="decimal" w:pos="850"/>
              </w:tabs>
              <w:rPr>
                <w:ins w:id="10265" w:author="Author"/>
              </w:rPr>
            </w:pPr>
            <w:ins w:id="10266" w:author="Author">
              <w:r w:rsidRPr="003C5F94">
                <w:t>2,000 to 2,999</w:t>
              </w:r>
            </w:ins>
          </w:p>
        </w:tc>
        <w:tc>
          <w:tcPr>
            <w:tcW w:w="360" w:type="dxa"/>
          </w:tcPr>
          <w:p w14:paraId="3AA3DB05" w14:textId="77777777" w:rsidR="00EA2F34" w:rsidRPr="003C5F94" w:rsidRDefault="00EA2F34" w:rsidP="00BE28D4">
            <w:pPr>
              <w:pStyle w:val="tabletext11"/>
              <w:jc w:val="right"/>
              <w:rPr>
                <w:ins w:id="10267" w:author="Author"/>
              </w:rPr>
            </w:pPr>
          </w:p>
        </w:tc>
        <w:tc>
          <w:tcPr>
            <w:tcW w:w="2040" w:type="dxa"/>
            <w:tcBorders>
              <w:top w:val="nil"/>
              <w:left w:val="nil"/>
              <w:bottom w:val="nil"/>
              <w:right w:val="single" w:sz="6" w:space="0" w:color="auto"/>
            </w:tcBorders>
            <w:vAlign w:val="bottom"/>
            <w:hideMark/>
          </w:tcPr>
          <w:p w14:paraId="3B161254" w14:textId="77777777" w:rsidR="00EA2F34" w:rsidRPr="003C5F94" w:rsidRDefault="00EA2F34" w:rsidP="00BE28D4">
            <w:pPr>
              <w:pStyle w:val="tabletext11"/>
              <w:tabs>
                <w:tab w:val="decimal" w:pos="801"/>
              </w:tabs>
              <w:rPr>
                <w:ins w:id="10268" w:author="Author"/>
              </w:rPr>
            </w:pPr>
            <w:ins w:id="10269" w:author="Author">
              <w:r w:rsidRPr="003C5F94">
                <w:t>0.25</w:t>
              </w:r>
            </w:ins>
          </w:p>
        </w:tc>
      </w:tr>
      <w:tr w:rsidR="00EA2F34" w:rsidRPr="003C5F94" w14:paraId="650E101A" w14:textId="77777777" w:rsidTr="00A1082D">
        <w:trPr>
          <w:trHeight w:val="190"/>
          <w:ins w:id="10270" w:author="Author"/>
        </w:trPr>
        <w:tc>
          <w:tcPr>
            <w:tcW w:w="200" w:type="dxa"/>
          </w:tcPr>
          <w:p w14:paraId="559F3D5D" w14:textId="77777777" w:rsidR="00EA2F34" w:rsidRPr="003C5F94" w:rsidRDefault="00EA2F34" w:rsidP="00BE28D4">
            <w:pPr>
              <w:pStyle w:val="tabletext11"/>
              <w:rPr>
                <w:ins w:id="10271" w:author="Author"/>
              </w:rPr>
            </w:pPr>
          </w:p>
        </w:tc>
        <w:tc>
          <w:tcPr>
            <w:tcW w:w="360" w:type="dxa"/>
            <w:tcBorders>
              <w:top w:val="nil"/>
              <w:left w:val="single" w:sz="6" w:space="0" w:color="auto"/>
              <w:bottom w:val="nil"/>
              <w:right w:val="nil"/>
            </w:tcBorders>
          </w:tcPr>
          <w:p w14:paraId="5901EA75" w14:textId="77777777" w:rsidR="00EA2F34" w:rsidRPr="003C5F94" w:rsidRDefault="00EA2F34" w:rsidP="00BE28D4">
            <w:pPr>
              <w:pStyle w:val="tabletext11"/>
              <w:jc w:val="right"/>
              <w:rPr>
                <w:ins w:id="10272" w:author="Author"/>
              </w:rPr>
            </w:pPr>
          </w:p>
        </w:tc>
        <w:tc>
          <w:tcPr>
            <w:tcW w:w="2040" w:type="dxa"/>
            <w:tcBorders>
              <w:top w:val="nil"/>
              <w:left w:val="nil"/>
              <w:bottom w:val="nil"/>
              <w:right w:val="single" w:sz="6" w:space="0" w:color="auto"/>
            </w:tcBorders>
            <w:hideMark/>
          </w:tcPr>
          <w:p w14:paraId="398C63E5" w14:textId="77777777" w:rsidR="00EA2F34" w:rsidRPr="003C5F94" w:rsidRDefault="00EA2F34" w:rsidP="00BE28D4">
            <w:pPr>
              <w:pStyle w:val="tabletext11"/>
              <w:tabs>
                <w:tab w:val="decimal" w:pos="850"/>
              </w:tabs>
              <w:rPr>
                <w:ins w:id="10273" w:author="Author"/>
              </w:rPr>
            </w:pPr>
            <w:ins w:id="10274" w:author="Author">
              <w:r w:rsidRPr="003C5F94">
                <w:t>3,000 to 3,999</w:t>
              </w:r>
            </w:ins>
          </w:p>
        </w:tc>
        <w:tc>
          <w:tcPr>
            <w:tcW w:w="360" w:type="dxa"/>
          </w:tcPr>
          <w:p w14:paraId="59E1166A" w14:textId="77777777" w:rsidR="00EA2F34" w:rsidRPr="003C5F94" w:rsidRDefault="00EA2F34" w:rsidP="00BE28D4">
            <w:pPr>
              <w:pStyle w:val="tabletext11"/>
              <w:jc w:val="right"/>
              <w:rPr>
                <w:ins w:id="10275" w:author="Author"/>
              </w:rPr>
            </w:pPr>
          </w:p>
        </w:tc>
        <w:tc>
          <w:tcPr>
            <w:tcW w:w="2040" w:type="dxa"/>
            <w:tcBorders>
              <w:top w:val="nil"/>
              <w:left w:val="nil"/>
              <w:bottom w:val="nil"/>
              <w:right w:val="single" w:sz="6" w:space="0" w:color="auto"/>
            </w:tcBorders>
            <w:vAlign w:val="bottom"/>
            <w:hideMark/>
          </w:tcPr>
          <w:p w14:paraId="2B25D2A0" w14:textId="77777777" w:rsidR="00EA2F34" w:rsidRPr="003C5F94" w:rsidRDefault="00EA2F34" w:rsidP="00BE28D4">
            <w:pPr>
              <w:pStyle w:val="tabletext11"/>
              <w:tabs>
                <w:tab w:val="decimal" w:pos="801"/>
              </w:tabs>
              <w:rPr>
                <w:ins w:id="10276" w:author="Author"/>
              </w:rPr>
            </w:pPr>
            <w:ins w:id="10277" w:author="Author">
              <w:r w:rsidRPr="003C5F94">
                <w:t>0.27</w:t>
              </w:r>
            </w:ins>
          </w:p>
        </w:tc>
      </w:tr>
      <w:tr w:rsidR="00EA2F34" w:rsidRPr="003C5F94" w14:paraId="75E0C8CA" w14:textId="77777777" w:rsidTr="00A1082D">
        <w:trPr>
          <w:trHeight w:val="190"/>
          <w:ins w:id="10278" w:author="Author"/>
        </w:trPr>
        <w:tc>
          <w:tcPr>
            <w:tcW w:w="200" w:type="dxa"/>
          </w:tcPr>
          <w:p w14:paraId="678C9653" w14:textId="77777777" w:rsidR="00EA2F34" w:rsidRPr="003C5F94" w:rsidRDefault="00EA2F34" w:rsidP="00BE28D4">
            <w:pPr>
              <w:pStyle w:val="tabletext11"/>
              <w:rPr>
                <w:ins w:id="10279" w:author="Author"/>
              </w:rPr>
            </w:pPr>
          </w:p>
        </w:tc>
        <w:tc>
          <w:tcPr>
            <w:tcW w:w="360" w:type="dxa"/>
            <w:tcBorders>
              <w:top w:val="nil"/>
              <w:left w:val="single" w:sz="6" w:space="0" w:color="auto"/>
              <w:bottom w:val="nil"/>
              <w:right w:val="nil"/>
            </w:tcBorders>
          </w:tcPr>
          <w:p w14:paraId="176FE90A" w14:textId="77777777" w:rsidR="00EA2F34" w:rsidRPr="003C5F94" w:rsidRDefault="00EA2F34" w:rsidP="00BE28D4">
            <w:pPr>
              <w:pStyle w:val="tabletext11"/>
              <w:jc w:val="right"/>
              <w:rPr>
                <w:ins w:id="10280" w:author="Author"/>
              </w:rPr>
            </w:pPr>
          </w:p>
        </w:tc>
        <w:tc>
          <w:tcPr>
            <w:tcW w:w="2040" w:type="dxa"/>
            <w:tcBorders>
              <w:top w:val="nil"/>
              <w:left w:val="nil"/>
              <w:bottom w:val="nil"/>
              <w:right w:val="single" w:sz="6" w:space="0" w:color="auto"/>
            </w:tcBorders>
            <w:hideMark/>
          </w:tcPr>
          <w:p w14:paraId="3B4BD3EA" w14:textId="77777777" w:rsidR="00EA2F34" w:rsidRPr="003C5F94" w:rsidRDefault="00EA2F34" w:rsidP="00BE28D4">
            <w:pPr>
              <w:pStyle w:val="tabletext11"/>
              <w:tabs>
                <w:tab w:val="decimal" w:pos="850"/>
              </w:tabs>
              <w:rPr>
                <w:ins w:id="10281" w:author="Author"/>
              </w:rPr>
            </w:pPr>
            <w:ins w:id="10282" w:author="Author">
              <w:r w:rsidRPr="003C5F94">
                <w:t>4,000 to 4,999</w:t>
              </w:r>
            </w:ins>
          </w:p>
        </w:tc>
        <w:tc>
          <w:tcPr>
            <w:tcW w:w="360" w:type="dxa"/>
          </w:tcPr>
          <w:p w14:paraId="670D8315" w14:textId="77777777" w:rsidR="00EA2F34" w:rsidRPr="003C5F94" w:rsidRDefault="00EA2F34" w:rsidP="00BE28D4">
            <w:pPr>
              <w:pStyle w:val="tabletext11"/>
              <w:jc w:val="right"/>
              <w:rPr>
                <w:ins w:id="10283" w:author="Author"/>
              </w:rPr>
            </w:pPr>
          </w:p>
        </w:tc>
        <w:tc>
          <w:tcPr>
            <w:tcW w:w="2040" w:type="dxa"/>
            <w:tcBorders>
              <w:top w:val="nil"/>
              <w:left w:val="nil"/>
              <w:bottom w:val="nil"/>
              <w:right w:val="single" w:sz="6" w:space="0" w:color="auto"/>
            </w:tcBorders>
            <w:vAlign w:val="bottom"/>
            <w:hideMark/>
          </w:tcPr>
          <w:p w14:paraId="0C6ABCFC" w14:textId="77777777" w:rsidR="00EA2F34" w:rsidRPr="003C5F94" w:rsidRDefault="00EA2F34" w:rsidP="00BE28D4">
            <w:pPr>
              <w:pStyle w:val="tabletext11"/>
              <w:tabs>
                <w:tab w:val="decimal" w:pos="801"/>
              </w:tabs>
              <w:rPr>
                <w:ins w:id="10284" w:author="Author"/>
              </w:rPr>
            </w:pPr>
            <w:ins w:id="10285" w:author="Author">
              <w:r w:rsidRPr="003C5F94">
                <w:t>0.30</w:t>
              </w:r>
            </w:ins>
          </w:p>
        </w:tc>
      </w:tr>
      <w:tr w:rsidR="00EA2F34" w:rsidRPr="003C5F94" w14:paraId="73379717" w14:textId="77777777" w:rsidTr="00A1082D">
        <w:trPr>
          <w:trHeight w:val="190"/>
          <w:ins w:id="10286" w:author="Author"/>
        </w:trPr>
        <w:tc>
          <w:tcPr>
            <w:tcW w:w="200" w:type="dxa"/>
          </w:tcPr>
          <w:p w14:paraId="4B83E4E5" w14:textId="77777777" w:rsidR="00EA2F34" w:rsidRPr="003C5F94" w:rsidRDefault="00EA2F34" w:rsidP="00BE28D4">
            <w:pPr>
              <w:pStyle w:val="tabletext11"/>
              <w:rPr>
                <w:ins w:id="10287" w:author="Author"/>
              </w:rPr>
            </w:pPr>
          </w:p>
        </w:tc>
        <w:tc>
          <w:tcPr>
            <w:tcW w:w="360" w:type="dxa"/>
            <w:tcBorders>
              <w:top w:val="nil"/>
              <w:left w:val="single" w:sz="6" w:space="0" w:color="auto"/>
              <w:bottom w:val="nil"/>
              <w:right w:val="nil"/>
            </w:tcBorders>
          </w:tcPr>
          <w:p w14:paraId="1DF0F43E" w14:textId="77777777" w:rsidR="00EA2F34" w:rsidRPr="003C5F94" w:rsidRDefault="00EA2F34" w:rsidP="00BE28D4">
            <w:pPr>
              <w:pStyle w:val="tabletext11"/>
              <w:jc w:val="right"/>
              <w:rPr>
                <w:ins w:id="10288" w:author="Author"/>
              </w:rPr>
            </w:pPr>
          </w:p>
        </w:tc>
        <w:tc>
          <w:tcPr>
            <w:tcW w:w="2040" w:type="dxa"/>
            <w:tcBorders>
              <w:top w:val="nil"/>
              <w:left w:val="nil"/>
              <w:bottom w:val="nil"/>
              <w:right w:val="single" w:sz="6" w:space="0" w:color="auto"/>
            </w:tcBorders>
            <w:hideMark/>
          </w:tcPr>
          <w:p w14:paraId="3FD6BA34" w14:textId="77777777" w:rsidR="00EA2F34" w:rsidRPr="003C5F94" w:rsidRDefault="00EA2F34" w:rsidP="00BE28D4">
            <w:pPr>
              <w:pStyle w:val="tabletext11"/>
              <w:tabs>
                <w:tab w:val="decimal" w:pos="850"/>
              </w:tabs>
              <w:rPr>
                <w:ins w:id="10289" w:author="Author"/>
              </w:rPr>
            </w:pPr>
            <w:ins w:id="10290" w:author="Author">
              <w:r w:rsidRPr="003C5F94">
                <w:t>5,000 to 5,999</w:t>
              </w:r>
            </w:ins>
          </w:p>
        </w:tc>
        <w:tc>
          <w:tcPr>
            <w:tcW w:w="360" w:type="dxa"/>
          </w:tcPr>
          <w:p w14:paraId="2BB221E7" w14:textId="77777777" w:rsidR="00EA2F34" w:rsidRPr="003C5F94" w:rsidRDefault="00EA2F34" w:rsidP="00BE28D4">
            <w:pPr>
              <w:pStyle w:val="tabletext11"/>
              <w:jc w:val="right"/>
              <w:rPr>
                <w:ins w:id="10291" w:author="Author"/>
              </w:rPr>
            </w:pPr>
          </w:p>
        </w:tc>
        <w:tc>
          <w:tcPr>
            <w:tcW w:w="2040" w:type="dxa"/>
            <w:tcBorders>
              <w:top w:val="nil"/>
              <w:left w:val="nil"/>
              <w:bottom w:val="nil"/>
              <w:right w:val="single" w:sz="6" w:space="0" w:color="auto"/>
            </w:tcBorders>
            <w:vAlign w:val="bottom"/>
            <w:hideMark/>
          </w:tcPr>
          <w:p w14:paraId="6BCB598E" w14:textId="77777777" w:rsidR="00EA2F34" w:rsidRPr="003C5F94" w:rsidRDefault="00EA2F34" w:rsidP="00BE28D4">
            <w:pPr>
              <w:pStyle w:val="tabletext11"/>
              <w:tabs>
                <w:tab w:val="decimal" w:pos="801"/>
              </w:tabs>
              <w:rPr>
                <w:ins w:id="10292" w:author="Author"/>
              </w:rPr>
            </w:pPr>
            <w:ins w:id="10293" w:author="Author">
              <w:r w:rsidRPr="003C5F94">
                <w:t>0.32</w:t>
              </w:r>
            </w:ins>
          </w:p>
        </w:tc>
      </w:tr>
      <w:tr w:rsidR="00EA2F34" w:rsidRPr="003C5F94" w14:paraId="4D758682" w14:textId="77777777" w:rsidTr="00A1082D">
        <w:trPr>
          <w:trHeight w:val="190"/>
          <w:ins w:id="10294" w:author="Author"/>
        </w:trPr>
        <w:tc>
          <w:tcPr>
            <w:tcW w:w="200" w:type="dxa"/>
          </w:tcPr>
          <w:p w14:paraId="36AC4CF6" w14:textId="77777777" w:rsidR="00EA2F34" w:rsidRPr="003C5F94" w:rsidRDefault="00EA2F34" w:rsidP="00BE28D4">
            <w:pPr>
              <w:pStyle w:val="tabletext11"/>
              <w:rPr>
                <w:ins w:id="10295" w:author="Author"/>
              </w:rPr>
            </w:pPr>
          </w:p>
        </w:tc>
        <w:tc>
          <w:tcPr>
            <w:tcW w:w="360" w:type="dxa"/>
            <w:tcBorders>
              <w:top w:val="nil"/>
              <w:left w:val="single" w:sz="6" w:space="0" w:color="auto"/>
              <w:bottom w:val="nil"/>
              <w:right w:val="nil"/>
            </w:tcBorders>
          </w:tcPr>
          <w:p w14:paraId="0B1139BC" w14:textId="77777777" w:rsidR="00EA2F34" w:rsidRPr="003C5F94" w:rsidRDefault="00EA2F34" w:rsidP="00BE28D4">
            <w:pPr>
              <w:pStyle w:val="tabletext11"/>
              <w:jc w:val="right"/>
              <w:rPr>
                <w:ins w:id="10296" w:author="Author"/>
              </w:rPr>
            </w:pPr>
          </w:p>
        </w:tc>
        <w:tc>
          <w:tcPr>
            <w:tcW w:w="2040" w:type="dxa"/>
            <w:tcBorders>
              <w:top w:val="nil"/>
              <w:left w:val="nil"/>
              <w:bottom w:val="nil"/>
              <w:right w:val="single" w:sz="6" w:space="0" w:color="auto"/>
            </w:tcBorders>
            <w:hideMark/>
          </w:tcPr>
          <w:p w14:paraId="2EE095E6" w14:textId="77777777" w:rsidR="00EA2F34" w:rsidRPr="003C5F94" w:rsidRDefault="00EA2F34" w:rsidP="00BE28D4">
            <w:pPr>
              <w:pStyle w:val="tabletext11"/>
              <w:tabs>
                <w:tab w:val="decimal" w:pos="850"/>
              </w:tabs>
              <w:rPr>
                <w:ins w:id="10297" w:author="Author"/>
              </w:rPr>
            </w:pPr>
            <w:ins w:id="10298" w:author="Author">
              <w:r w:rsidRPr="003C5F94">
                <w:t>6,000 to 7,999</w:t>
              </w:r>
            </w:ins>
          </w:p>
        </w:tc>
        <w:tc>
          <w:tcPr>
            <w:tcW w:w="360" w:type="dxa"/>
          </w:tcPr>
          <w:p w14:paraId="78E35FA9" w14:textId="77777777" w:rsidR="00EA2F34" w:rsidRPr="003C5F94" w:rsidRDefault="00EA2F34" w:rsidP="00BE28D4">
            <w:pPr>
              <w:pStyle w:val="tabletext11"/>
              <w:jc w:val="right"/>
              <w:rPr>
                <w:ins w:id="10299" w:author="Author"/>
              </w:rPr>
            </w:pPr>
          </w:p>
        </w:tc>
        <w:tc>
          <w:tcPr>
            <w:tcW w:w="2040" w:type="dxa"/>
            <w:tcBorders>
              <w:top w:val="nil"/>
              <w:left w:val="nil"/>
              <w:bottom w:val="nil"/>
              <w:right w:val="single" w:sz="6" w:space="0" w:color="auto"/>
            </w:tcBorders>
            <w:vAlign w:val="bottom"/>
            <w:hideMark/>
          </w:tcPr>
          <w:p w14:paraId="45D9BEB2" w14:textId="77777777" w:rsidR="00EA2F34" w:rsidRPr="003C5F94" w:rsidRDefault="00EA2F34" w:rsidP="00BE28D4">
            <w:pPr>
              <w:pStyle w:val="tabletext11"/>
              <w:tabs>
                <w:tab w:val="decimal" w:pos="801"/>
              </w:tabs>
              <w:rPr>
                <w:ins w:id="10300" w:author="Author"/>
              </w:rPr>
            </w:pPr>
            <w:ins w:id="10301" w:author="Author">
              <w:r w:rsidRPr="003C5F94">
                <w:t>0.34</w:t>
              </w:r>
            </w:ins>
          </w:p>
        </w:tc>
      </w:tr>
      <w:tr w:rsidR="00EA2F34" w:rsidRPr="003C5F94" w14:paraId="12FF9B91" w14:textId="77777777" w:rsidTr="00A1082D">
        <w:trPr>
          <w:trHeight w:val="190"/>
          <w:ins w:id="10302" w:author="Author"/>
        </w:trPr>
        <w:tc>
          <w:tcPr>
            <w:tcW w:w="200" w:type="dxa"/>
          </w:tcPr>
          <w:p w14:paraId="30B60CE2" w14:textId="77777777" w:rsidR="00EA2F34" w:rsidRPr="003C5F94" w:rsidRDefault="00EA2F34" w:rsidP="00BE28D4">
            <w:pPr>
              <w:pStyle w:val="tabletext11"/>
              <w:rPr>
                <w:ins w:id="10303" w:author="Author"/>
              </w:rPr>
            </w:pPr>
          </w:p>
        </w:tc>
        <w:tc>
          <w:tcPr>
            <w:tcW w:w="360" w:type="dxa"/>
            <w:tcBorders>
              <w:top w:val="nil"/>
              <w:left w:val="single" w:sz="6" w:space="0" w:color="auto"/>
              <w:bottom w:val="nil"/>
              <w:right w:val="nil"/>
            </w:tcBorders>
          </w:tcPr>
          <w:p w14:paraId="531903E8" w14:textId="77777777" w:rsidR="00EA2F34" w:rsidRPr="003C5F94" w:rsidRDefault="00EA2F34" w:rsidP="00BE28D4">
            <w:pPr>
              <w:pStyle w:val="tabletext11"/>
              <w:jc w:val="right"/>
              <w:rPr>
                <w:ins w:id="10304" w:author="Author"/>
              </w:rPr>
            </w:pPr>
          </w:p>
        </w:tc>
        <w:tc>
          <w:tcPr>
            <w:tcW w:w="2040" w:type="dxa"/>
            <w:tcBorders>
              <w:top w:val="nil"/>
              <w:left w:val="nil"/>
              <w:bottom w:val="nil"/>
              <w:right w:val="single" w:sz="6" w:space="0" w:color="auto"/>
            </w:tcBorders>
            <w:hideMark/>
          </w:tcPr>
          <w:p w14:paraId="01B7B1E7" w14:textId="77777777" w:rsidR="00EA2F34" w:rsidRPr="003C5F94" w:rsidRDefault="00EA2F34" w:rsidP="00BE28D4">
            <w:pPr>
              <w:pStyle w:val="tabletext11"/>
              <w:tabs>
                <w:tab w:val="decimal" w:pos="850"/>
              </w:tabs>
              <w:rPr>
                <w:ins w:id="10305" w:author="Author"/>
              </w:rPr>
            </w:pPr>
            <w:ins w:id="10306" w:author="Author">
              <w:r w:rsidRPr="003C5F94">
                <w:t>8,000 to 9,999</w:t>
              </w:r>
            </w:ins>
          </w:p>
        </w:tc>
        <w:tc>
          <w:tcPr>
            <w:tcW w:w="360" w:type="dxa"/>
          </w:tcPr>
          <w:p w14:paraId="7F309D7E" w14:textId="77777777" w:rsidR="00EA2F34" w:rsidRPr="003C5F94" w:rsidRDefault="00EA2F34" w:rsidP="00BE28D4">
            <w:pPr>
              <w:pStyle w:val="tabletext11"/>
              <w:jc w:val="right"/>
              <w:rPr>
                <w:ins w:id="10307" w:author="Author"/>
              </w:rPr>
            </w:pPr>
          </w:p>
        </w:tc>
        <w:tc>
          <w:tcPr>
            <w:tcW w:w="2040" w:type="dxa"/>
            <w:tcBorders>
              <w:top w:val="nil"/>
              <w:left w:val="nil"/>
              <w:bottom w:val="nil"/>
              <w:right w:val="single" w:sz="6" w:space="0" w:color="auto"/>
            </w:tcBorders>
            <w:vAlign w:val="bottom"/>
            <w:hideMark/>
          </w:tcPr>
          <w:p w14:paraId="0716DBEC" w14:textId="77777777" w:rsidR="00EA2F34" w:rsidRPr="003C5F94" w:rsidRDefault="00EA2F34" w:rsidP="00BE28D4">
            <w:pPr>
              <w:pStyle w:val="tabletext11"/>
              <w:tabs>
                <w:tab w:val="decimal" w:pos="801"/>
              </w:tabs>
              <w:rPr>
                <w:ins w:id="10308" w:author="Author"/>
              </w:rPr>
            </w:pPr>
            <w:ins w:id="10309" w:author="Author">
              <w:r w:rsidRPr="003C5F94">
                <w:t>0.37</w:t>
              </w:r>
            </w:ins>
          </w:p>
        </w:tc>
      </w:tr>
      <w:tr w:rsidR="00EA2F34" w:rsidRPr="003C5F94" w14:paraId="31495426" w14:textId="77777777" w:rsidTr="00A1082D">
        <w:trPr>
          <w:trHeight w:val="190"/>
          <w:ins w:id="10310" w:author="Author"/>
        </w:trPr>
        <w:tc>
          <w:tcPr>
            <w:tcW w:w="200" w:type="dxa"/>
          </w:tcPr>
          <w:p w14:paraId="72FFD14E" w14:textId="77777777" w:rsidR="00EA2F34" w:rsidRPr="003C5F94" w:rsidRDefault="00EA2F34" w:rsidP="00BE28D4">
            <w:pPr>
              <w:pStyle w:val="tabletext11"/>
              <w:rPr>
                <w:ins w:id="10311" w:author="Author"/>
              </w:rPr>
            </w:pPr>
          </w:p>
        </w:tc>
        <w:tc>
          <w:tcPr>
            <w:tcW w:w="360" w:type="dxa"/>
            <w:tcBorders>
              <w:top w:val="nil"/>
              <w:left w:val="single" w:sz="6" w:space="0" w:color="auto"/>
              <w:bottom w:val="nil"/>
              <w:right w:val="nil"/>
            </w:tcBorders>
          </w:tcPr>
          <w:p w14:paraId="5B0D900D" w14:textId="77777777" w:rsidR="00EA2F34" w:rsidRPr="003C5F94" w:rsidRDefault="00EA2F34" w:rsidP="00BE28D4">
            <w:pPr>
              <w:pStyle w:val="tabletext11"/>
              <w:jc w:val="right"/>
              <w:rPr>
                <w:ins w:id="10312" w:author="Author"/>
              </w:rPr>
            </w:pPr>
          </w:p>
        </w:tc>
        <w:tc>
          <w:tcPr>
            <w:tcW w:w="2040" w:type="dxa"/>
            <w:tcBorders>
              <w:top w:val="nil"/>
              <w:left w:val="nil"/>
              <w:bottom w:val="nil"/>
              <w:right w:val="single" w:sz="6" w:space="0" w:color="auto"/>
            </w:tcBorders>
            <w:hideMark/>
          </w:tcPr>
          <w:p w14:paraId="325C2029" w14:textId="77777777" w:rsidR="00EA2F34" w:rsidRPr="003C5F94" w:rsidRDefault="00EA2F34" w:rsidP="00BE28D4">
            <w:pPr>
              <w:pStyle w:val="tabletext11"/>
              <w:tabs>
                <w:tab w:val="decimal" w:pos="850"/>
              </w:tabs>
              <w:rPr>
                <w:ins w:id="10313" w:author="Author"/>
              </w:rPr>
            </w:pPr>
            <w:ins w:id="10314" w:author="Author">
              <w:r w:rsidRPr="003C5F94">
                <w:t>10,000 to 11,999</w:t>
              </w:r>
            </w:ins>
          </w:p>
        </w:tc>
        <w:tc>
          <w:tcPr>
            <w:tcW w:w="360" w:type="dxa"/>
          </w:tcPr>
          <w:p w14:paraId="134A8BC8" w14:textId="77777777" w:rsidR="00EA2F34" w:rsidRPr="003C5F94" w:rsidRDefault="00EA2F34" w:rsidP="00BE28D4">
            <w:pPr>
              <w:pStyle w:val="tabletext11"/>
              <w:jc w:val="right"/>
              <w:rPr>
                <w:ins w:id="10315" w:author="Author"/>
              </w:rPr>
            </w:pPr>
          </w:p>
        </w:tc>
        <w:tc>
          <w:tcPr>
            <w:tcW w:w="2040" w:type="dxa"/>
            <w:tcBorders>
              <w:top w:val="nil"/>
              <w:left w:val="nil"/>
              <w:bottom w:val="nil"/>
              <w:right w:val="single" w:sz="6" w:space="0" w:color="auto"/>
            </w:tcBorders>
            <w:vAlign w:val="bottom"/>
            <w:hideMark/>
          </w:tcPr>
          <w:p w14:paraId="2DE124B1" w14:textId="77777777" w:rsidR="00EA2F34" w:rsidRPr="003C5F94" w:rsidRDefault="00EA2F34" w:rsidP="00BE28D4">
            <w:pPr>
              <w:pStyle w:val="tabletext11"/>
              <w:tabs>
                <w:tab w:val="decimal" w:pos="801"/>
              </w:tabs>
              <w:rPr>
                <w:ins w:id="10316" w:author="Author"/>
              </w:rPr>
            </w:pPr>
            <w:ins w:id="10317" w:author="Author">
              <w:r w:rsidRPr="003C5F94">
                <w:t>0.41</w:t>
              </w:r>
            </w:ins>
          </w:p>
        </w:tc>
      </w:tr>
      <w:tr w:rsidR="00EA2F34" w:rsidRPr="003C5F94" w14:paraId="65741DCE" w14:textId="77777777" w:rsidTr="00A1082D">
        <w:trPr>
          <w:trHeight w:val="190"/>
          <w:ins w:id="10318" w:author="Author"/>
        </w:trPr>
        <w:tc>
          <w:tcPr>
            <w:tcW w:w="200" w:type="dxa"/>
          </w:tcPr>
          <w:p w14:paraId="652DF1F8" w14:textId="77777777" w:rsidR="00EA2F34" w:rsidRPr="003C5F94" w:rsidRDefault="00EA2F34" w:rsidP="00BE28D4">
            <w:pPr>
              <w:pStyle w:val="tabletext11"/>
              <w:rPr>
                <w:ins w:id="10319" w:author="Author"/>
              </w:rPr>
            </w:pPr>
          </w:p>
        </w:tc>
        <w:tc>
          <w:tcPr>
            <w:tcW w:w="360" w:type="dxa"/>
            <w:tcBorders>
              <w:top w:val="nil"/>
              <w:left w:val="single" w:sz="6" w:space="0" w:color="auto"/>
              <w:bottom w:val="nil"/>
              <w:right w:val="nil"/>
            </w:tcBorders>
          </w:tcPr>
          <w:p w14:paraId="2EA8B1D4" w14:textId="77777777" w:rsidR="00EA2F34" w:rsidRPr="003C5F94" w:rsidRDefault="00EA2F34" w:rsidP="00BE28D4">
            <w:pPr>
              <w:pStyle w:val="tabletext11"/>
              <w:jc w:val="right"/>
              <w:rPr>
                <w:ins w:id="10320" w:author="Author"/>
              </w:rPr>
            </w:pPr>
          </w:p>
        </w:tc>
        <w:tc>
          <w:tcPr>
            <w:tcW w:w="2040" w:type="dxa"/>
            <w:tcBorders>
              <w:top w:val="nil"/>
              <w:left w:val="nil"/>
              <w:bottom w:val="nil"/>
              <w:right w:val="single" w:sz="6" w:space="0" w:color="auto"/>
            </w:tcBorders>
            <w:hideMark/>
          </w:tcPr>
          <w:p w14:paraId="18BAD9BA" w14:textId="77777777" w:rsidR="00EA2F34" w:rsidRPr="003C5F94" w:rsidRDefault="00EA2F34" w:rsidP="00BE28D4">
            <w:pPr>
              <w:pStyle w:val="tabletext11"/>
              <w:tabs>
                <w:tab w:val="decimal" w:pos="850"/>
              </w:tabs>
              <w:rPr>
                <w:ins w:id="10321" w:author="Author"/>
              </w:rPr>
            </w:pPr>
            <w:ins w:id="10322" w:author="Author">
              <w:r w:rsidRPr="003C5F94">
                <w:t>12,000 to 13,999</w:t>
              </w:r>
            </w:ins>
          </w:p>
        </w:tc>
        <w:tc>
          <w:tcPr>
            <w:tcW w:w="360" w:type="dxa"/>
          </w:tcPr>
          <w:p w14:paraId="533F6187" w14:textId="77777777" w:rsidR="00EA2F34" w:rsidRPr="003C5F94" w:rsidRDefault="00EA2F34" w:rsidP="00BE28D4">
            <w:pPr>
              <w:pStyle w:val="tabletext11"/>
              <w:jc w:val="right"/>
              <w:rPr>
                <w:ins w:id="10323" w:author="Author"/>
              </w:rPr>
            </w:pPr>
          </w:p>
        </w:tc>
        <w:tc>
          <w:tcPr>
            <w:tcW w:w="2040" w:type="dxa"/>
            <w:tcBorders>
              <w:top w:val="nil"/>
              <w:left w:val="nil"/>
              <w:bottom w:val="nil"/>
              <w:right w:val="single" w:sz="6" w:space="0" w:color="auto"/>
            </w:tcBorders>
            <w:vAlign w:val="bottom"/>
            <w:hideMark/>
          </w:tcPr>
          <w:p w14:paraId="418D5148" w14:textId="77777777" w:rsidR="00EA2F34" w:rsidRPr="003C5F94" w:rsidRDefault="00EA2F34" w:rsidP="00BE28D4">
            <w:pPr>
              <w:pStyle w:val="tabletext11"/>
              <w:tabs>
                <w:tab w:val="decimal" w:pos="801"/>
              </w:tabs>
              <w:rPr>
                <w:ins w:id="10324" w:author="Author"/>
              </w:rPr>
            </w:pPr>
            <w:ins w:id="10325" w:author="Author">
              <w:r w:rsidRPr="003C5F94">
                <w:t>0.45</w:t>
              </w:r>
            </w:ins>
          </w:p>
        </w:tc>
      </w:tr>
      <w:tr w:rsidR="00EA2F34" w:rsidRPr="003C5F94" w14:paraId="230877B6" w14:textId="77777777" w:rsidTr="00A1082D">
        <w:trPr>
          <w:trHeight w:val="190"/>
          <w:ins w:id="10326" w:author="Author"/>
        </w:trPr>
        <w:tc>
          <w:tcPr>
            <w:tcW w:w="200" w:type="dxa"/>
          </w:tcPr>
          <w:p w14:paraId="32A86232" w14:textId="77777777" w:rsidR="00EA2F34" w:rsidRPr="003C5F94" w:rsidRDefault="00EA2F34" w:rsidP="00BE28D4">
            <w:pPr>
              <w:pStyle w:val="tabletext11"/>
              <w:rPr>
                <w:ins w:id="10327" w:author="Author"/>
              </w:rPr>
            </w:pPr>
          </w:p>
        </w:tc>
        <w:tc>
          <w:tcPr>
            <w:tcW w:w="360" w:type="dxa"/>
            <w:tcBorders>
              <w:top w:val="nil"/>
              <w:left w:val="single" w:sz="6" w:space="0" w:color="auto"/>
              <w:bottom w:val="nil"/>
              <w:right w:val="nil"/>
            </w:tcBorders>
          </w:tcPr>
          <w:p w14:paraId="00CBE365" w14:textId="77777777" w:rsidR="00EA2F34" w:rsidRPr="003C5F94" w:rsidRDefault="00EA2F34" w:rsidP="00BE28D4">
            <w:pPr>
              <w:pStyle w:val="tabletext11"/>
              <w:jc w:val="right"/>
              <w:rPr>
                <w:ins w:id="10328" w:author="Author"/>
              </w:rPr>
            </w:pPr>
          </w:p>
        </w:tc>
        <w:tc>
          <w:tcPr>
            <w:tcW w:w="2040" w:type="dxa"/>
            <w:tcBorders>
              <w:top w:val="nil"/>
              <w:left w:val="nil"/>
              <w:bottom w:val="nil"/>
              <w:right w:val="single" w:sz="6" w:space="0" w:color="auto"/>
            </w:tcBorders>
            <w:hideMark/>
          </w:tcPr>
          <w:p w14:paraId="28DF5B41" w14:textId="77777777" w:rsidR="00EA2F34" w:rsidRPr="003C5F94" w:rsidRDefault="00EA2F34" w:rsidP="00BE28D4">
            <w:pPr>
              <w:pStyle w:val="tabletext11"/>
              <w:tabs>
                <w:tab w:val="decimal" w:pos="850"/>
              </w:tabs>
              <w:rPr>
                <w:ins w:id="10329" w:author="Author"/>
              </w:rPr>
            </w:pPr>
            <w:ins w:id="10330" w:author="Author">
              <w:r w:rsidRPr="003C5F94">
                <w:t>14,000 to 15,999</w:t>
              </w:r>
            </w:ins>
          </w:p>
        </w:tc>
        <w:tc>
          <w:tcPr>
            <w:tcW w:w="360" w:type="dxa"/>
          </w:tcPr>
          <w:p w14:paraId="1BBCA3FC" w14:textId="77777777" w:rsidR="00EA2F34" w:rsidRPr="003C5F94" w:rsidRDefault="00EA2F34" w:rsidP="00BE28D4">
            <w:pPr>
              <w:pStyle w:val="tabletext11"/>
              <w:jc w:val="right"/>
              <w:rPr>
                <w:ins w:id="10331" w:author="Author"/>
              </w:rPr>
            </w:pPr>
          </w:p>
        </w:tc>
        <w:tc>
          <w:tcPr>
            <w:tcW w:w="2040" w:type="dxa"/>
            <w:tcBorders>
              <w:top w:val="nil"/>
              <w:left w:val="nil"/>
              <w:bottom w:val="nil"/>
              <w:right w:val="single" w:sz="6" w:space="0" w:color="auto"/>
            </w:tcBorders>
            <w:vAlign w:val="bottom"/>
            <w:hideMark/>
          </w:tcPr>
          <w:p w14:paraId="2EEBB195" w14:textId="77777777" w:rsidR="00EA2F34" w:rsidRPr="003C5F94" w:rsidRDefault="00EA2F34" w:rsidP="00BE28D4">
            <w:pPr>
              <w:pStyle w:val="tabletext11"/>
              <w:tabs>
                <w:tab w:val="decimal" w:pos="801"/>
              </w:tabs>
              <w:rPr>
                <w:ins w:id="10332" w:author="Author"/>
              </w:rPr>
            </w:pPr>
            <w:ins w:id="10333" w:author="Author">
              <w:r w:rsidRPr="003C5F94">
                <w:t>0.49</w:t>
              </w:r>
            </w:ins>
          </w:p>
        </w:tc>
      </w:tr>
      <w:tr w:rsidR="00EA2F34" w:rsidRPr="003C5F94" w14:paraId="39CB8295" w14:textId="77777777" w:rsidTr="00A1082D">
        <w:trPr>
          <w:trHeight w:val="190"/>
          <w:ins w:id="10334" w:author="Author"/>
        </w:trPr>
        <w:tc>
          <w:tcPr>
            <w:tcW w:w="200" w:type="dxa"/>
          </w:tcPr>
          <w:p w14:paraId="16E54365" w14:textId="77777777" w:rsidR="00EA2F34" w:rsidRPr="003C5F94" w:rsidRDefault="00EA2F34" w:rsidP="00BE28D4">
            <w:pPr>
              <w:pStyle w:val="tabletext11"/>
              <w:rPr>
                <w:ins w:id="10335" w:author="Author"/>
              </w:rPr>
            </w:pPr>
          </w:p>
        </w:tc>
        <w:tc>
          <w:tcPr>
            <w:tcW w:w="360" w:type="dxa"/>
            <w:tcBorders>
              <w:top w:val="nil"/>
              <w:left w:val="single" w:sz="6" w:space="0" w:color="auto"/>
              <w:bottom w:val="nil"/>
              <w:right w:val="nil"/>
            </w:tcBorders>
          </w:tcPr>
          <w:p w14:paraId="74573359" w14:textId="77777777" w:rsidR="00EA2F34" w:rsidRPr="003C5F94" w:rsidRDefault="00EA2F34" w:rsidP="00BE28D4">
            <w:pPr>
              <w:pStyle w:val="tabletext11"/>
              <w:jc w:val="right"/>
              <w:rPr>
                <w:ins w:id="10336" w:author="Author"/>
              </w:rPr>
            </w:pPr>
          </w:p>
        </w:tc>
        <w:tc>
          <w:tcPr>
            <w:tcW w:w="2040" w:type="dxa"/>
            <w:tcBorders>
              <w:top w:val="nil"/>
              <w:left w:val="nil"/>
              <w:bottom w:val="nil"/>
              <w:right w:val="single" w:sz="6" w:space="0" w:color="auto"/>
            </w:tcBorders>
            <w:hideMark/>
          </w:tcPr>
          <w:p w14:paraId="5059C19F" w14:textId="77777777" w:rsidR="00EA2F34" w:rsidRPr="003C5F94" w:rsidRDefault="00EA2F34" w:rsidP="00BE28D4">
            <w:pPr>
              <w:pStyle w:val="tabletext11"/>
              <w:tabs>
                <w:tab w:val="decimal" w:pos="850"/>
              </w:tabs>
              <w:rPr>
                <w:ins w:id="10337" w:author="Author"/>
              </w:rPr>
            </w:pPr>
            <w:ins w:id="10338" w:author="Author">
              <w:r w:rsidRPr="003C5F94">
                <w:t>16,000 to 17,999</w:t>
              </w:r>
            </w:ins>
          </w:p>
        </w:tc>
        <w:tc>
          <w:tcPr>
            <w:tcW w:w="360" w:type="dxa"/>
          </w:tcPr>
          <w:p w14:paraId="1E65E2BB" w14:textId="77777777" w:rsidR="00EA2F34" w:rsidRPr="003C5F94" w:rsidRDefault="00EA2F34" w:rsidP="00BE28D4">
            <w:pPr>
              <w:pStyle w:val="tabletext11"/>
              <w:jc w:val="right"/>
              <w:rPr>
                <w:ins w:id="10339" w:author="Author"/>
              </w:rPr>
            </w:pPr>
          </w:p>
        </w:tc>
        <w:tc>
          <w:tcPr>
            <w:tcW w:w="2040" w:type="dxa"/>
            <w:tcBorders>
              <w:top w:val="nil"/>
              <w:left w:val="nil"/>
              <w:bottom w:val="nil"/>
              <w:right w:val="single" w:sz="6" w:space="0" w:color="auto"/>
            </w:tcBorders>
            <w:vAlign w:val="bottom"/>
            <w:hideMark/>
          </w:tcPr>
          <w:p w14:paraId="45B7DDF9" w14:textId="77777777" w:rsidR="00EA2F34" w:rsidRPr="003C5F94" w:rsidRDefault="00EA2F34" w:rsidP="00BE28D4">
            <w:pPr>
              <w:pStyle w:val="tabletext11"/>
              <w:tabs>
                <w:tab w:val="decimal" w:pos="801"/>
              </w:tabs>
              <w:rPr>
                <w:ins w:id="10340" w:author="Author"/>
              </w:rPr>
            </w:pPr>
            <w:ins w:id="10341" w:author="Author">
              <w:r w:rsidRPr="003C5F94">
                <w:t>0.53</w:t>
              </w:r>
            </w:ins>
          </w:p>
        </w:tc>
      </w:tr>
      <w:tr w:rsidR="00EA2F34" w:rsidRPr="003C5F94" w14:paraId="29642A2E" w14:textId="77777777" w:rsidTr="00A1082D">
        <w:trPr>
          <w:trHeight w:val="190"/>
          <w:ins w:id="10342" w:author="Author"/>
        </w:trPr>
        <w:tc>
          <w:tcPr>
            <w:tcW w:w="200" w:type="dxa"/>
          </w:tcPr>
          <w:p w14:paraId="4F5D61E6" w14:textId="77777777" w:rsidR="00EA2F34" w:rsidRPr="003C5F94" w:rsidRDefault="00EA2F34" w:rsidP="00BE28D4">
            <w:pPr>
              <w:pStyle w:val="tabletext11"/>
              <w:rPr>
                <w:ins w:id="10343" w:author="Author"/>
              </w:rPr>
            </w:pPr>
          </w:p>
        </w:tc>
        <w:tc>
          <w:tcPr>
            <w:tcW w:w="360" w:type="dxa"/>
            <w:tcBorders>
              <w:top w:val="nil"/>
              <w:left w:val="single" w:sz="6" w:space="0" w:color="auto"/>
              <w:bottom w:val="nil"/>
              <w:right w:val="nil"/>
            </w:tcBorders>
          </w:tcPr>
          <w:p w14:paraId="4C81913E" w14:textId="77777777" w:rsidR="00EA2F34" w:rsidRPr="003C5F94" w:rsidRDefault="00EA2F34" w:rsidP="00BE28D4">
            <w:pPr>
              <w:pStyle w:val="tabletext11"/>
              <w:jc w:val="right"/>
              <w:rPr>
                <w:ins w:id="10344" w:author="Author"/>
              </w:rPr>
            </w:pPr>
          </w:p>
        </w:tc>
        <w:tc>
          <w:tcPr>
            <w:tcW w:w="2040" w:type="dxa"/>
            <w:tcBorders>
              <w:top w:val="nil"/>
              <w:left w:val="nil"/>
              <w:bottom w:val="nil"/>
              <w:right w:val="single" w:sz="6" w:space="0" w:color="auto"/>
            </w:tcBorders>
            <w:hideMark/>
          </w:tcPr>
          <w:p w14:paraId="21ADC573" w14:textId="77777777" w:rsidR="00EA2F34" w:rsidRPr="003C5F94" w:rsidRDefault="00EA2F34" w:rsidP="00BE28D4">
            <w:pPr>
              <w:pStyle w:val="tabletext11"/>
              <w:tabs>
                <w:tab w:val="decimal" w:pos="850"/>
              </w:tabs>
              <w:rPr>
                <w:ins w:id="10345" w:author="Author"/>
              </w:rPr>
            </w:pPr>
            <w:ins w:id="10346" w:author="Author">
              <w:r w:rsidRPr="003C5F94">
                <w:t>18,000 to 19,999</w:t>
              </w:r>
            </w:ins>
          </w:p>
        </w:tc>
        <w:tc>
          <w:tcPr>
            <w:tcW w:w="360" w:type="dxa"/>
          </w:tcPr>
          <w:p w14:paraId="227CA306" w14:textId="77777777" w:rsidR="00EA2F34" w:rsidRPr="003C5F94" w:rsidRDefault="00EA2F34" w:rsidP="00BE28D4">
            <w:pPr>
              <w:pStyle w:val="tabletext11"/>
              <w:jc w:val="right"/>
              <w:rPr>
                <w:ins w:id="10347" w:author="Author"/>
              </w:rPr>
            </w:pPr>
          </w:p>
        </w:tc>
        <w:tc>
          <w:tcPr>
            <w:tcW w:w="2040" w:type="dxa"/>
            <w:tcBorders>
              <w:top w:val="nil"/>
              <w:left w:val="nil"/>
              <w:bottom w:val="nil"/>
              <w:right w:val="single" w:sz="6" w:space="0" w:color="auto"/>
            </w:tcBorders>
            <w:vAlign w:val="bottom"/>
            <w:hideMark/>
          </w:tcPr>
          <w:p w14:paraId="2286D348" w14:textId="77777777" w:rsidR="00EA2F34" w:rsidRPr="003C5F94" w:rsidRDefault="00EA2F34" w:rsidP="00BE28D4">
            <w:pPr>
              <w:pStyle w:val="tabletext11"/>
              <w:tabs>
                <w:tab w:val="decimal" w:pos="801"/>
              </w:tabs>
              <w:rPr>
                <w:ins w:id="10348" w:author="Author"/>
              </w:rPr>
            </w:pPr>
            <w:ins w:id="10349" w:author="Author">
              <w:r w:rsidRPr="003C5F94">
                <w:t>0.56</w:t>
              </w:r>
            </w:ins>
          </w:p>
        </w:tc>
      </w:tr>
      <w:tr w:rsidR="00EA2F34" w:rsidRPr="003C5F94" w14:paraId="06F8C3EF" w14:textId="77777777" w:rsidTr="00A1082D">
        <w:trPr>
          <w:trHeight w:val="190"/>
          <w:ins w:id="10350" w:author="Author"/>
        </w:trPr>
        <w:tc>
          <w:tcPr>
            <w:tcW w:w="200" w:type="dxa"/>
          </w:tcPr>
          <w:p w14:paraId="02B2E2F5" w14:textId="77777777" w:rsidR="00EA2F34" w:rsidRPr="003C5F94" w:rsidRDefault="00EA2F34" w:rsidP="00BE28D4">
            <w:pPr>
              <w:pStyle w:val="tabletext11"/>
              <w:rPr>
                <w:ins w:id="10351" w:author="Author"/>
              </w:rPr>
            </w:pPr>
          </w:p>
        </w:tc>
        <w:tc>
          <w:tcPr>
            <w:tcW w:w="360" w:type="dxa"/>
            <w:tcBorders>
              <w:top w:val="nil"/>
              <w:left w:val="single" w:sz="6" w:space="0" w:color="auto"/>
              <w:bottom w:val="nil"/>
              <w:right w:val="nil"/>
            </w:tcBorders>
          </w:tcPr>
          <w:p w14:paraId="23B985FB" w14:textId="77777777" w:rsidR="00EA2F34" w:rsidRPr="003C5F94" w:rsidRDefault="00EA2F34" w:rsidP="00BE28D4">
            <w:pPr>
              <w:pStyle w:val="tabletext11"/>
              <w:jc w:val="right"/>
              <w:rPr>
                <w:ins w:id="10352" w:author="Author"/>
              </w:rPr>
            </w:pPr>
          </w:p>
        </w:tc>
        <w:tc>
          <w:tcPr>
            <w:tcW w:w="2040" w:type="dxa"/>
            <w:tcBorders>
              <w:top w:val="nil"/>
              <w:left w:val="nil"/>
              <w:bottom w:val="nil"/>
              <w:right w:val="single" w:sz="6" w:space="0" w:color="auto"/>
            </w:tcBorders>
            <w:hideMark/>
          </w:tcPr>
          <w:p w14:paraId="1F55B1C6" w14:textId="77777777" w:rsidR="00EA2F34" w:rsidRPr="003C5F94" w:rsidRDefault="00EA2F34" w:rsidP="00BE28D4">
            <w:pPr>
              <w:pStyle w:val="tabletext11"/>
              <w:tabs>
                <w:tab w:val="decimal" w:pos="850"/>
              </w:tabs>
              <w:rPr>
                <w:ins w:id="10353" w:author="Author"/>
              </w:rPr>
            </w:pPr>
            <w:ins w:id="10354" w:author="Author">
              <w:r w:rsidRPr="003C5F94">
                <w:t>20,000 to 24,999</w:t>
              </w:r>
            </w:ins>
          </w:p>
        </w:tc>
        <w:tc>
          <w:tcPr>
            <w:tcW w:w="360" w:type="dxa"/>
          </w:tcPr>
          <w:p w14:paraId="3591BD44" w14:textId="77777777" w:rsidR="00EA2F34" w:rsidRPr="003C5F94" w:rsidRDefault="00EA2F34" w:rsidP="00BE28D4">
            <w:pPr>
              <w:pStyle w:val="tabletext11"/>
              <w:jc w:val="right"/>
              <w:rPr>
                <w:ins w:id="10355" w:author="Author"/>
              </w:rPr>
            </w:pPr>
          </w:p>
        </w:tc>
        <w:tc>
          <w:tcPr>
            <w:tcW w:w="2040" w:type="dxa"/>
            <w:tcBorders>
              <w:top w:val="nil"/>
              <w:left w:val="nil"/>
              <w:bottom w:val="nil"/>
              <w:right w:val="single" w:sz="6" w:space="0" w:color="auto"/>
            </w:tcBorders>
            <w:vAlign w:val="bottom"/>
            <w:hideMark/>
          </w:tcPr>
          <w:p w14:paraId="3316A65B" w14:textId="77777777" w:rsidR="00EA2F34" w:rsidRPr="003C5F94" w:rsidRDefault="00EA2F34" w:rsidP="00BE28D4">
            <w:pPr>
              <w:pStyle w:val="tabletext11"/>
              <w:tabs>
                <w:tab w:val="decimal" w:pos="801"/>
              </w:tabs>
              <w:rPr>
                <w:ins w:id="10356" w:author="Author"/>
              </w:rPr>
            </w:pPr>
            <w:ins w:id="10357" w:author="Author">
              <w:r w:rsidRPr="003C5F94">
                <w:t>0.62</w:t>
              </w:r>
            </w:ins>
          </w:p>
        </w:tc>
      </w:tr>
      <w:tr w:rsidR="00EA2F34" w:rsidRPr="003C5F94" w14:paraId="79EDEA57" w14:textId="77777777" w:rsidTr="00A1082D">
        <w:trPr>
          <w:trHeight w:val="190"/>
          <w:ins w:id="10358" w:author="Author"/>
        </w:trPr>
        <w:tc>
          <w:tcPr>
            <w:tcW w:w="200" w:type="dxa"/>
          </w:tcPr>
          <w:p w14:paraId="10815742" w14:textId="77777777" w:rsidR="00EA2F34" w:rsidRPr="003C5F94" w:rsidRDefault="00EA2F34" w:rsidP="00BE28D4">
            <w:pPr>
              <w:pStyle w:val="tabletext11"/>
              <w:rPr>
                <w:ins w:id="10359" w:author="Author"/>
              </w:rPr>
            </w:pPr>
          </w:p>
        </w:tc>
        <w:tc>
          <w:tcPr>
            <w:tcW w:w="360" w:type="dxa"/>
            <w:tcBorders>
              <w:top w:val="nil"/>
              <w:left w:val="single" w:sz="6" w:space="0" w:color="auto"/>
              <w:bottom w:val="nil"/>
              <w:right w:val="nil"/>
            </w:tcBorders>
          </w:tcPr>
          <w:p w14:paraId="4CFD31A1" w14:textId="77777777" w:rsidR="00EA2F34" w:rsidRPr="003C5F94" w:rsidRDefault="00EA2F34" w:rsidP="00BE28D4">
            <w:pPr>
              <w:pStyle w:val="tabletext11"/>
              <w:jc w:val="right"/>
              <w:rPr>
                <w:ins w:id="10360" w:author="Author"/>
              </w:rPr>
            </w:pPr>
          </w:p>
        </w:tc>
        <w:tc>
          <w:tcPr>
            <w:tcW w:w="2040" w:type="dxa"/>
            <w:tcBorders>
              <w:top w:val="nil"/>
              <w:left w:val="nil"/>
              <w:bottom w:val="nil"/>
              <w:right w:val="single" w:sz="6" w:space="0" w:color="auto"/>
            </w:tcBorders>
            <w:hideMark/>
          </w:tcPr>
          <w:p w14:paraId="2865BF3D" w14:textId="77777777" w:rsidR="00EA2F34" w:rsidRPr="003C5F94" w:rsidRDefault="00EA2F34" w:rsidP="00BE28D4">
            <w:pPr>
              <w:pStyle w:val="tabletext11"/>
              <w:tabs>
                <w:tab w:val="decimal" w:pos="850"/>
              </w:tabs>
              <w:rPr>
                <w:ins w:id="10361" w:author="Author"/>
              </w:rPr>
            </w:pPr>
            <w:ins w:id="10362" w:author="Author">
              <w:r w:rsidRPr="003C5F94">
                <w:t>25,000 to 29,999</w:t>
              </w:r>
            </w:ins>
          </w:p>
        </w:tc>
        <w:tc>
          <w:tcPr>
            <w:tcW w:w="360" w:type="dxa"/>
          </w:tcPr>
          <w:p w14:paraId="62664127" w14:textId="77777777" w:rsidR="00EA2F34" w:rsidRPr="003C5F94" w:rsidRDefault="00EA2F34" w:rsidP="00BE28D4">
            <w:pPr>
              <w:pStyle w:val="tabletext11"/>
              <w:jc w:val="right"/>
              <w:rPr>
                <w:ins w:id="10363" w:author="Author"/>
              </w:rPr>
            </w:pPr>
          </w:p>
        </w:tc>
        <w:tc>
          <w:tcPr>
            <w:tcW w:w="2040" w:type="dxa"/>
            <w:tcBorders>
              <w:top w:val="nil"/>
              <w:left w:val="nil"/>
              <w:bottom w:val="nil"/>
              <w:right w:val="single" w:sz="6" w:space="0" w:color="auto"/>
            </w:tcBorders>
            <w:vAlign w:val="bottom"/>
            <w:hideMark/>
          </w:tcPr>
          <w:p w14:paraId="07DE65A4" w14:textId="77777777" w:rsidR="00EA2F34" w:rsidRPr="003C5F94" w:rsidRDefault="00EA2F34" w:rsidP="00BE28D4">
            <w:pPr>
              <w:pStyle w:val="tabletext11"/>
              <w:tabs>
                <w:tab w:val="decimal" w:pos="801"/>
              </w:tabs>
              <w:rPr>
                <w:ins w:id="10364" w:author="Author"/>
              </w:rPr>
            </w:pPr>
            <w:ins w:id="10365" w:author="Author">
              <w:r w:rsidRPr="003C5F94">
                <w:t>0.70</w:t>
              </w:r>
            </w:ins>
          </w:p>
        </w:tc>
      </w:tr>
      <w:tr w:rsidR="00EA2F34" w:rsidRPr="003C5F94" w14:paraId="7FAD1CB6" w14:textId="77777777" w:rsidTr="00A1082D">
        <w:trPr>
          <w:trHeight w:val="190"/>
          <w:ins w:id="10366" w:author="Author"/>
        </w:trPr>
        <w:tc>
          <w:tcPr>
            <w:tcW w:w="200" w:type="dxa"/>
          </w:tcPr>
          <w:p w14:paraId="3743FA6D" w14:textId="77777777" w:rsidR="00EA2F34" w:rsidRPr="003C5F94" w:rsidRDefault="00EA2F34" w:rsidP="00BE28D4">
            <w:pPr>
              <w:pStyle w:val="tabletext11"/>
              <w:rPr>
                <w:ins w:id="10367" w:author="Author"/>
              </w:rPr>
            </w:pPr>
          </w:p>
        </w:tc>
        <w:tc>
          <w:tcPr>
            <w:tcW w:w="360" w:type="dxa"/>
            <w:tcBorders>
              <w:top w:val="nil"/>
              <w:left w:val="single" w:sz="6" w:space="0" w:color="auto"/>
              <w:bottom w:val="nil"/>
              <w:right w:val="nil"/>
            </w:tcBorders>
          </w:tcPr>
          <w:p w14:paraId="45EAF3F3" w14:textId="77777777" w:rsidR="00EA2F34" w:rsidRPr="003C5F94" w:rsidRDefault="00EA2F34" w:rsidP="00BE28D4">
            <w:pPr>
              <w:pStyle w:val="tabletext11"/>
              <w:jc w:val="right"/>
              <w:rPr>
                <w:ins w:id="10368" w:author="Author"/>
              </w:rPr>
            </w:pPr>
          </w:p>
        </w:tc>
        <w:tc>
          <w:tcPr>
            <w:tcW w:w="2040" w:type="dxa"/>
            <w:tcBorders>
              <w:top w:val="nil"/>
              <w:left w:val="nil"/>
              <w:bottom w:val="nil"/>
              <w:right w:val="single" w:sz="6" w:space="0" w:color="auto"/>
            </w:tcBorders>
            <w:hideMark/>
          </w:tcPr>
          <w:p w14:paraId="619D8EA3" w14:textId="77777777" w:rsidR="00EA2F34" w:rsidRPr="003C5F94" w:rsidRDefault="00EA2F34" w:rsidP="00BE28D4">
            <w:pPr>
              <w:pStyle w:val="tabletext11"/>
              <w:tabs>
                <w:tab w:val="decimal" w:pos="850"/>
              </w:tabs>
              <w:rPr>
                <w:ins w:id="10369" w:author="Author"/>
              </w:rPr>
            </w:pPr>
            <w:ins w:id="10370" w:author="Author">
              <w:r w:rsidRPr="003C5F94">
                <w:t>30,000 to 34,999</w:t>
              </w:r>
            </w:ins>
          </w:p>
        </w:tc>
        <w:tc>
          <w:tcPr>
            <w:tcW w:w="360" w:type="dxa"/>
          </w:tcPr>
          <w:p w14:paraId="7475E97D" w14:textId="77777777" w:rsidR="00EA2F34" w:rsidRPr="003C5F94" w:rsidRDefault="00EA2F34" w:rsidP="00BE28D4">
            <w:pPr>
              <w:pStyle w:val="tabletext11"/>
              <w:jc w:val="right"/>
              <w:rPr>
                <w:ins w:id="10371" w:author="Author"/>
              </w:rPr>
            </w:pPr>
          </w:p>
        </w:tc>
        <w:tc>
          <w:tcPr>
            <w:tcW w:w="2040" w:type="dxa"/>
            <w:tcBorders>
              <w:top w:val="nil"/>
              <w:left w:val="nil"/>
              <w:bottom w:val="nil"/>
              <w:right w:val="single" w:sz="6" w:space="0" w:color="auto"/>
            </w:tcBorders>
            <w:vAlign w:val="bottom"/>
            <w:hideMark/>
          </w:tcPr>
          <w:p w14:paraId="6A8B5E4A" w14:textId="77777777" w:rsidR="00EA2F34" w:rsidRPr="003C5F94" w:rsidRDefault="00EA2F34" w:rsidP="00BE28D4">
            <w:pPr>
              <w:pStyle w:val="tabletext11"/>
              <w:tabs>
                <w:tab w:val="decimal" w:pos="801"/>
              </w:tabs>
              <w:rPr>
                <w:ins w:id="10372" w:author="Author"/>
              </w:rPr>
            </w:pPr>
            <w:ins w:id="10373" w:author="Author">
              <w:r w:rsidRPr="003C5F94">
                <w:t>0.77</w:t>
              </w:r>
            </w:ins>
          </w:p>
        </w:tc>
      </w:tr>
      <w:tr w:rsidR="00EA2F34" w:rsidRPr="003C5F94" w14:paraId="040E2B5B" w14:textId="77777777" w:rsidTr="00A1082D">
        <w:trPr>
          <w:trHeight w:val="190"/>
          <w:ins w:id="10374" w:author="Author"/>
        </w:trPr>
        <w:tc>
          <w:tcPr>
            <w:tcW w:w="200" w:type="dxa"/>
          </w:tcPr>
          <w:p w14:paraId="2F337E89" w14:textId="77777777" w:rsidR="00EA2F34" w:rsidRPr="003C5F94" w:rsidRDefault="00EA2F34" w:rsidP="00BE28D4">
            <w:pPr>
              <w:pStyle w:val="tabletext11"/>
              <w:rPr>
                <w:ins w:id="10375" w:author="Author"/>
              </w:rPr>
            </w:pPr>
          </w:p>
        </w:tc>
        <w:tc>
          <w:tcPr>
            <w:tcW w:w="360" w:type="dxa"/>
            <w:tcBorders>
              <w:top w:val="nil"/>
              <w:left w:val="single" w:sz="6" w:space="0" w:color="auto"/>
              <w:bottom w:val="nil"/>
              <w:right w:val="nil"/>
            </w:tcBorders>
          </w:tcPr>
          <w:p w14:paraId="658A1087" w14:textId="77777777" w:rsidR="00EA2F34" w:rsidRPr="003C5F94" w:rsidRDefault="00EA2F34" w:rsidP="00BE28D4">
            <w:pPr>
              <w:pStyle w:val="tabletext11"/>
              <w:jc w:val="right"/>
              <w:rPr>
                <w:ins w:id="10376" w:author="Author"/>
              </w:rPr>
            </w:pPr>
          </w:p>
        </w:tc>
        <w:tc>
          <w:tcPr>
            <w:tcW w:w="2040" w:type="dxa"/>
            <w:tcBorders>
              <w:top w:val="nil"/>
              <w:left w:val="nil"/>
              <w:bottom w:val="nil"/>
              <w:right w:val="single" w:sz="6" w:space="0" w:color="auto"/>
            </w:tcBorders>
            <w:hideMark/>
          </w:tcPr>
          <w:p w14:paraId="7CA9052C" w14:textId="77777777" w:rsidR="00EA2F34" w:rsidRPr="003C5F94" w:rsidRDefault="00EA2F34" w:rsidP="00BE28D4">
            <w:pPr>
              <w:pStyle w:val="tabletext11"/>
              <w:tabs>
                <w:tab w:val="decimal" w:pos="850"/>
              </w:tabs>
              <w:rPr>
                <w:ins w:id="10377" w:author="Author"/>
              </w:rPr>
            </w:pPr>
            <w:ins w:id="10378" w:author="Author">
              <w:r w:rsidRPr="003C5F94">
                <w:t>35,000 to 39,999</w:t>
              </w:r>
            </w:ins>
          </w:p>
        </w:tc>
        <w:tc>
          <w:tcPr>
            <w:tcW w:w="360" w:type="dxa"/>
          </w:tcPr>
          <w:p w14:paraId="7B386C08" w14:textId="77777777" w:rsidR="00EA2F34" w:rsidRPr="003C5F94" w:rsidRDefault="00EA2F34" w:rsidP="00BE28D4">
            <w:pPr>
              <w:pStyle w:val="tabletext11"/>
              <w:jc w:val="right"/>
              <w:rPr>
                <w:ins w:id="10379" w:author="Author"/>
              </w:rPr>
            </w:pPr>
          </w:p>
        </w:tc>
        <w:tc>
          <w:tcPr>
            <w:tcW w:w="2040" w:type="dxa"/>
            <w:tcBorders>
              <w:top w:val="nil"/>
              <w:left w:val="nil"/>
              <w:bottom w:val="nil"/>
              <w:right w:val="single" w:sz="6" w:space="0" w:color="auto"/>
            </w:tcBorders>
            <w:vAlign w:val="bottom"/>
            <w:hideMark/>
          </w:tcPr>
          <w:p w14:paraId="3E956345" w14:textId="77777777" w:rsidR="00EA2F34" w:rsidRPr="003C5F94" w:rsidRDefault="00EA2F34" w:rsidP="00BE28D4">
            <w:pPr>
              <w:pStyle w:val="tabletext11"/>
              <w:tabs>
                <w:tab w:val="decimal" w:pos="801"/>
              </w:tabs>
              <w:rPr>
                <w:ins w:id="10380" w:author="Author"/>
              </w:rPr>
            </w:pPr>
            <w:ins w:id="10381" w:author="Author">
              <w:r w:rsidRPr="003C5F94">
                <w:t>0.84</w:t>
              </w:r>
            </w:ins>
          </w:p>
        </w:tc>
      </w:tr>
      <w:tr w:rsidR="00EA2F34" w:rsidRPr="003C5F94" w14:paraId="4AE3F502" w14:textId="77777777" w:rsidTr="00A1082D">
        <w:trPr>
          <w:trHeight w:val="190"/>
          <w:ins w:id="10382" w:author="Author"/>
        </w:trPr>
        <w:tc>
          <w:tcPr>
            <w:tcW w:w="200" w:type="dxa"/>
          </w:tcPr>
          <w:p w14:paraId="2EA1FB01" w14:textId="77777777" w:rsidR="00EA2F34" w:rsidRPr="003C5F94" w:rsidRDefault="00EA2F34" w:rsidP="00BE28D4">
            <w:pPr>
              <w:pStyle w:val="tabletext11"/>
              <w:rPr>
                <w:ins w:id="10383" w:author="Author"/>
              </w:rPr>
            </w:pPr>
          </w:p>
        </w:tc>
        <w:tc>
          <w:tcPr>
            <w:tcW w:w="360" w:type="dxa"/>
            <w:tcBorders>
              <w:top w:val="nil"/>
              <w:left w:val="single" w:sz="6" w:space="0" w:color="auto"/>
              <w:bottom w:val="nil"/>
              <w:right w:val="nil"/>
            </w:tcBorders>
          </w:tcPr>
          <w:p w14:paraId="17273101" w14:textId="77777777" w:rsidR="00EA2F34" w:rsidRPr="003C5F94" w:rsidRDefault="00EA2F34" w:rsidP="00BE28D4">
            <w:pPr>
              <w:pStyle w:val="tabletext11"/>
              <w:jc w:val="right"/>
              <w:rPr>
                <w:ins w:id="10384" w:author="Author"/>
              </w:rPr>
            </w:pPr>
          </w:p>
        </w:tc>
        <w:tc>
          <w:tcPr>
            <w:tcW w:w="2040" w:type="dxa"/>
            <w:tcBorders>
              <w:top w:val="nil"/>
              <w:left w:val="nil"/>
              <w:bottom w:val="nil"/>
              <w:right w:val="single" w:sz="6" w:space="0" w:color="auto"/>
            </w:tcBorders>
            <w:hideMark/>
          </w:tcPr>
          <w:p w14:paraId="558FAC75" w14:textId="77777777" w:rsidR="00EA2F34" w:rsidRPr="003C5F94" w:rsidRDefault="00EA2F34" w:rsidP="00BE28D4">
            <w:pPr>
              <w:pStyle w:val="tabletext11"/>
              <w:tabs>
                <w:tab w:val="decimal" w:pos="850"/>
              </w:tabs>
              <w:rPr>
                <w:ins w:id="10385" w:author="Author"/>
              </w:rPr>
            </w:pPr>
            <w:ins w:id="10386" w:author="Author">
              <w:r w:rsidRPr="003C5F94">
                <w:t>40,000 to 44,999</w:t>
              </w:r>
            </w:ins>
          </w:p>
        </w:tc>
        <w:tc>
          <w:tcPr>
            <w:tcW w:w="360" w:type="dxa"/>
          </w:tcPr>
          <w:p w14:paraId="03D7EE15" w14:textId="77777777" w:rsidR="00EA2F34" w:rsidRPr="003C5F94" w:rsidRDefault="00EA2F34" w:rsidP="00BE28D4">
            <w:pPr>
              <w:pStyle w:val="tabletext11"/>
              <w:jc w:val="right"/>
              <w:rPr>
                <w:ins w:id="10387" w:author="Author"/>
              </w:rPr>
            </w:pPr>
          </w:p>
        </w:tc>
        <w:tc>
          <w:tcPr>
            <w:tcW w:w="2040" w:type="dxa"/>
            <w:tcBorders>
              <w:top w:val="nil"/>
              <w:left w:val="nil"/>
              <w:bottom w:val="nil"/>
              <w:right w:val="single" w:sz="6" w:space="0" w:color="auto"/>
            </w:tcBorders>
            <w:vAlign w:val="bottom"/>
            <w:hideMark/>
          </w:tcPr>
          <w:p w14:paraId="0DD54C7C" w14:textId="77777777" w:rsidR="00EA2F34" w:rsidRPr="003C5F94" w:rsidRDefault="00EA2F34" w:rsidP="00BE28D4">
            <w:pPr>
              <w:pStyle w:val="tabletext11"/>
              <w:tabs>
                <w:tab w:val="decimal" w:pos="801"/>
              </w:tabs>
              <w:rPr>
                <w:ins w:id="10388" w:author="Author"/>
              </w:rPr>
            </w:pPr>
            <w:ins w:id="10389" w:author="Author">
              <w:r w:rsidRPr="003C5F94">
                <w:t>0.89</w:t>
              </w:r>
            </w:ins>
          </w:p>
        </w:tc>
      </w:tr>
      <w:tr w:rsidR="00EA2F34" w:rsidRPr="003C5F94" w14:paraId="6D345B4F" w14:textId="77777777" w:rsidTr="00A1082D">
        <w:trPr>
          <w:trHeight w:val="190"/>
          <w:ins w:id="10390" w:author="Author"/>
        </w:trPr>
        <w:tc>
          <w:tcPr>
            <w:tcW w:w="200" w:type="dxa"/>
          </w:tcPr>
          <w:p w14:paraId="263B1DE7" w14:textId="77777777" w:rsidR="00EA2F34" w:rsidRPr="003C5F94" w:rsidRDefault="00EA2F34" w:rsidP="00BE28D4">
            <w:pPr>
              <w:pStyle w:val="tabletext11"/>
              <w:rPr>
                <w:ins w:id="10391" w:author="Author"/>
              </w:rPr>
            </w:pPr>
          </w:p>
        </w:tc>
        <w:tc>
          <w:tcPr>
            <w:tcW w:w="360" w:type="dxa"/>
            <w:tcBorders>
              <w:top w:val="nil"/>
              <w:left w:val="single" w:sz="6" w:space="0" w:color="auto"/>
              <w:bottom w:val="nil"/>
              <w:right w:val="nil"/>
            </w:tcBorders>
          </w:tcPr>
          <w:p w14:paraId="44F6E808" w14:textId="77777777" w:rsidR="00EA2F34" w:rsidRPr="003C5F94" w:rsidRDefault="00EA2F34" w:rsidP="00BE28D4">
            <w:pPr>
              <w:pStyle w:val="tabletext11"/>
              <w:jc w:val="right"/>
              <w:rPr>
                <w:ins w:id="10392" w:author="Author"/>
              </w:rPr>
            </w:pPr>
          </w:p>
        </w:tc>
        <w:tc>
          <w:tcPr>
            <w:tcW w:w="2040" w:type="dxa"/>
            <w:tcBorders>
              <w:top w:val="nil"/>
              <w:left w:val="nil"/>
              <w:bottom w:val="nil"/>
              <w:right w:val="single" w:sz="6" w:space="0" w:color="auto"/>
            </w:tcBorders>
            <w:hideMark/>
          </w:tcPr>
          <w:p w14:paraId="4F304ED3" w14:textId="77777777" w:rsidR="00EA2F34" w:rsidRPr="003C5F94" w:rsidRDefault="00EA2F34" w:rsidP="00BE28D4">
            <w:pPr>
              <w:pStyle w:val="tabletext11"/>
              <w:tabs>
                <w:tab w:val="decimal" w:pos="850"/>
              </w:tabs>
              <w:rPr>
                <w:ins w:id="10393" w:author="Author"/>
              </w:rPr>
            </w:pPr>
            <w:ins w:id="10394" w:author="Author">
              <w:r w:rsidRPr="003C5F94">
                <w:t>45,000 to 49,999</w:t>
              </w:r>
            </w:ins>
          </w:p>
        </w:tc>
        <w:tc>
          <w:tcPr>
            <w:tcW w:w="360" w:type="dxa"/>
          </w:tcPr>
          <w:p w14:paraId="0B4CDF47" w14:textId="77777777" w:rsidR="00EA2F34" w:rsidRPr="003C5F94" w:rsidRDefault="00EA2F34" w:rsidP="00BE28D4">
            <w:pPr>
              <w:pStyle w:val="tabletext11"/>
              <w:jc w:val="right"/>
              <w:rPr>
                <w:ins w:id="10395" w:author="Author"/>
              </w:rPr>
            </w:pPr>
          </w:p>
        </w:tc>
        <w:tc>
          <w:tcPr>
            <w:tcW w:w="2040" w:type="dxa"/>
            <w:tcBorders>
              <w:top w:val="nil"/>
              <w:left w:val="nil"/>
              <w:bottom w:val="nil"/>
              <w:right w:val="single" w:sz="6" w:space="0" w:color="auto"/>
            </w:tcBorders>
            <w:vAlign w:val="bottom"/>
            <w:hideMark/>
          </w:tcPr>
          <w:p w14:paraId="1F1E6C7B" w14:textId="77777777" w:rsidR="00EA2F34" w:rsidRPr="003C5F94" w:rsidRDefault="00EA2F34" w:rsidP="00BE28D4">
            <w:pPr>
              <w:pStyle w:val="tabletext11"/>
              <w:tabs>
                <w:tab w:val="decimal" w:pos="801"/>
              </w:tabs>
              <w:rPr>
                <w:ins w:id="10396" w:author="Author"/>
              </w:rPr>
            </w:pPr>
            <w:ins w:id="10397" w:author="Author">
              <w:r w:rsidRPr="003C5F94">
                <w:t>0.93</w:t>
              </w:r>
            </w:ins>
          </w:p>
        </w:tc>
      </w:tr>
      <w:tr w:rsidR="00EA2F34" w:rsidRPr="003C5F94" w14:paraId="1139B809" w14:textId="77777777" w:rsidTr="00A1082D">
        <w:trPr>
          <w:trHeight w:val="190"/>
          <w:ins w:id="10398" w:author="Author"/>
        </w:trPr>
        <w:tc>
          <w:tcPr>
            <w:tcW w:w="200" w:type="dxa"/>
          </w:tcPr>
          <w:p w14:paraId="0C9FE17C" w14:textId="77777777" w:rsidR="00EA2F34" w:rsidRPr="003C5F94" w:rsidRDefault="00EA2F34" w:rsidP="00BE28D4">
            <w:pPr>
              <w:pStyle w:val="tabletext11"/>
              <w:rPr>
                <w:ins w:id="10399" w:author="Author"/>
              </w:rPr>
            </w:pPr>
          </w:p>
        </w:tc>
        <w:tc>
          <w:tcPr>
            <w:tcW w:w="360" w:type="dxa"/>
            <w:tcBorders>
              <w:top w:val="nil"/>
              <w:left w:val="single" w:sz="6" w:space="0" w:color="auto"/>
              <w:bottom w:val="nil"/>
              <w:right w:val="nil"/>
            </w:tcBorders>
          </w:tcPr>
          <w:p w14:paraId="6C9A0838" w14:textId="77777777" w:rsidR="00EA2F34" w:rsidRPr="003C5F94" w:rsidRDefault="00EA2F34" w:rsidP="00BE28D4">
            <w:pPr>
              <w:pStyle w:val="tabletext11"/>
              <w:jc w:val="right"/>
              <w:rPr>
                <w:ins w:id="10400" w:author="Author"/>
              </w:rPr>
            </w:pPr>
          </w:p>
        </w:tc>
        <w:tc>
          <w:tcPr>
            <w:tcW w:w="2040" w:type="dxa"/>
            <w:tcBorders>
              <w:top w:val="nil"/>
              <w:left w:val="nil"/>
              <w:bottom w:val="nil"/>
              <w:right w:val="single" w:sz="6" w:space="0" w:color="auto"/>
            </w:tcBorders>
            <w:hideMark/>
          </w:tcPr>
          <w:p w14:paraId="6C3A32B2" w14:textId="77777777" w:rsidR="00EA2F34" w:rsidRPr="003C5F94" w:rsidRDefault="00EA2F34" w:rsidP="00BE28D4">
            <w:pPr>
              <w:pStyle w:val="tabletext11"/>
              <w:tabs>
                <w:tab w:val="decimal" w:pos="850"/>
              </w:tabs>
              <w:rPr>
                <w:ins w:id="10401" w:author="Author"/>
              </w:rPr>
            </w:pPr>
            <w:ins w:id="10402" w:author="Author">
              <w:r w:rsidRPr="003C5F94">
                <w:t>50,000 to 54,999</w:t>
              </w:r>
            </w:ins>
          </w:p>
        </w:tc>
        <w:tc>
          <w:tcPr>
            <w:tcW w:w="360" w:type="dxa"/>
          </w:tcPr>
          <w:p w14:paraId="0FB7B54D" w14:textId="77777777" w:rsidR="00EA2F34" w:rsidRPr="003C5F94" w:rsidRDefault="00EA2F34" w:rsidP="00BE28D4">
            <w:pPr>
              <w:pStyle w:val="tabletext11"/>
              <w:jc w:val="right"/>
              <w:rPr>
                <w:ins w:id="10403" w:author="Author"/>
              </w:rPr>
            </w:pPr>
          </w:p>
        </w:tc>
        <w:tc>
          <w:tcPr>
            <w:tcW w:w="2040" w:type="dxa"/>
            <w:tcBorders>
              <w:top w:val="nil"/>
              <w:left w:val="nil"/>
              <w:bottom w:val="nil"/>
              <w:right w:val="single" w:sz="6" w:space="0" w:color="auto"/>
            </w:tcBorders>
            <w:vAlign w:val="bottom"/>
            <w:hideMark/>
          </w:tcPr>
          <w:p w14:paraId="15B30E56" w14:textId="77777777" w:rsidR="00EA2F34" w:rsidRPr="003C5F94" w:rsidRDefault="00EA2F34" w:rsidP="00BE28D4">
            <w:pPr>
              <w:pStyle w:val="tabletext11"/>
              <w:tabs>
                <w:tab w:val="decimal" w:pos="801"/>
              </w:tabs>
              <w:rPr>
                <w:ins w:id="10404" w:author="Author"/>
              </w:rPr>
            </w:pPr>
            <w:ins w:id="10405" w:author="Author">
              <w:r w:rsidRPr="003C5F94">
                <w:t>0.97</w:t>
              </w:r>
            </w:ins>
          </w:p>
        </w:tc>
      </w:tr>
      <w:tr w:rsidR="00EA2F34" w:rsidRPr="003C5F94" w14:paraId="19E6276F" w14:textId="77777777" w:rsidTr="00A1082D">
        <w:trPr>
          <w:trHeight w:val="190"/>
          <w:ins w:id="10406" w:author="Author"/>
        </w:trPr>
        <w:tc>
          <w:tcPr>
            <w:tcW w:w="200" w:type="dxa"/>
          </w:tcPr>
          <w:p w14:paraId="6E55ECFC" w14:textId="77777777" w:rsidR="00EA2F34" w:rsidRPr="003C5F94" w:rsidRDefault="00EA2F34" w:rsidP="00BE28D4">
            <w:pPr>
              <w:pStyle w:val="tabletext11"/>
              <w:rPr>
                <w:ins w:id="10407" w:author="Author"/>
              </w:rPr>
            </w:pPr>
          </w:p>
        </w:tc>
        <w:tc>
          <w:tcPr>
            <w:tcW w:w="360" w:type="dxa"/>
            <w:tcBorders>
              <w:top w:val="nil"/>
              <w:left w:val="single" w:sz="6" w:space="0" w:color="auto"/>
              <w:bottom w:val="nil"/>
              <w:right w:val="nil"/>
            </w:tcBorders>
          </w:tcPr>
          <w:p w14:paraId="717176D4" w14:textId="77777777" w:rsidR="00EA2F34" w:rsidRPr="003C5F94" w:rsidRDefault="00EA2F34" w:rsidP="00BE28D4">
            <w:pPr>
              <w:pStyle w:val="tabletext11"/>
              <w:jc w:val="right"/>
              <w:rPr>
                <w:ins w:id="10408" w:author="Author"/>
              </w:rPr>
            </w:pPr>
          </w:p>
        </w:tc>
        <w:tc>
          <w:tcPr>
            <w:tcW w:w="2040" w:type="dxa"/>
            <w:tcBorders>
              <w:top w:val="nil"/>
              <w:left w:val="nil"/>
              <w:bottom w:val="nil"/>
              <w:right w:val="single" w:sz="6" w:space="0" w:color="auto"/>
            </w:tcBorders>
            <w:hideMark/>
          </w:tcPr>
          <w:p w14:paraId="28E8A9D0" w14:textId="77777777" w:rsidR="00EA2F34" w:rsidRPr="003C5F94" w:rsidRDefault="00EA2F34" w:rsidP="00BE28D4">
            <w:pPr>
              <w:pStyle w:val="tabletext11"/>
              <w:tabs>
                <w:tab w:val="decimal" w:pos="850"/>
              </w:tabs>
              <w:rPr>
                <w:ins w:id="10409" w:author="Author"/>
              </w:rPr>
            </w:pPr>
            <w:ins w:id="10410" w:author="Author">
              <w:r w:rsidRPr="003C5F94">
                <w:t>55,000 to 64,999</w:t>
              </w:r>
            </w:ins>
          </w:p>
        </w:tc>
        <w:tc>
          <w:tcPr>
            <w:tcW w:w="360" w:type="dxa"/>
          </w:tcPr>
          <w:p w14:paraId="00C761B7" w14:textId="77777777" w:rsidR="00EA2F34" w:rsidRPr="003C5F94" w:rsidRDefault="00EA2F34" w:rsidP="00BE28D4">
            <w:pPr>
              <w:pStyle w:val="tabletext11"/>
              <w:jc w:val="right"/>
              <w:rPr>
                <w:ins w:id="10411" w:author="Author"/>
              </w:rPr>
            </w:pPr>
          </w:p>
        </w:tc>
        <w:tc>
          <w:tcPr>
            <w:tcW w:w="2040" w:type="dxa"/>
            <w:tcBorders>
              <w:top w:val="nil"/>
              <w:left w:val="nil"/>
              <w:bottom w:val="nil"/>
              <w:right w:val="single" w:sz="6" w:space="0" w:color="auto"/>
            </w:tcBorders>
            <w:vAlign w:val="bottom"/>
            <w:hideMark/>
          </w:tcPr>
          <w:p w14:paraId="7BFC5217" w14:textId="77777777" w:rsidR="00EA2F34" w:rsidRPr="003C5F94" w:rsidRDefault="00EA2F34" w:rsidP="00BE28D4">
            <w:pPr>
              <w:pStyle w:val="tabletext11"/>
              <w:tabs>
                <w:tab w:val="decimal" w:pos="801"/>
              </w:tabs>
              <w:rPr>
                <w:ins w:id="10412" w:author="Author"/>
              </w:rPr>
            </w:pPr>
            <w:ins w:id="10413" w:author="Author">
              <w:r w:rsidRPr="003C5F94">
                <w:t>1.02</w:t>
              </w:r>
            </w:ins>
          </w:p>
        </w:tc>
      </w:tr>
      <w:tr w:rsidR="00EA2F34" w:rsidRPr="003C5F94" w14:paraId="6FDCF926" w14:textId="77777777" w:rsidTr="00A1082D">
        <w:trPr>
          <w:trHeight w:val="190"/>
          <w:ins w:id="10414" w:author="Author"/>
        </w:trPr>
        <w:tc>
          <w:tcPr>
            <w:tcW w:w="200" w:type="dxa"/>
          </w:tcPr>
          <w:p w14:paraId="2D837BB5" w14:textId="77777777" w:rsidR="00EA2F34" w:rsidRPr="003C5F94" w:rsidRDefault="00EA2F34" w:rsidP="00BE28D4">
            <w:pPr>
              <w:pStyle w:val="tabletext11"/>
              <w:rPr>
                <w:ins w:id="10415" w:author="Author"/>
              </w:rPr>
            </w:pPr>
          </w:p>
        </w:tc>
        <w:tc>
          <w:tcPr>
            <w:tcW w:w="360" w:type="dxa"/>
            <w:tcBorders>
              <w:top w:val="nil"/>
              <w:left w:val="single" w:sz="6" w:space="0" w:color="auto"/>
              <w:bottom w:val="nil"/>
              <w:right w:val="nil"/>
            </w:tcBorders>
          </w:tcPr>
          <w:p w14:paraId="282D92F1" w14:textId="77777777" w:rsidR="00EA2F34" w:rsidRPr="003C5F94" w:rsidRDefault="00EA2F34" w:rsidP="00BE28D4">
            <w:pPr>
              <w:pStyle w:val="tabletext11"/>
              <w:jc w:val="right"/>
              <w:rPr>
                <w:ins w:id="10416" w:author="Author"/>
              </w:rPr>
            </w:pPr>
          </w:p>
        </w:tc>
        <w:tc>
          <w:tcPr>
            <w:tcW w:w="2040" w:type="dxa"/>
            <w:tcBorders>
              <w:top w:val="nil"/>
              <w:left w:val="nil"/>
              <w:bottom w:val="nil"/>
              <w:right w:val="single" w:sz="6" w:space="0" w:color="auto"/>
            </w:tcBorders>
            <w:hideMark/>
          </w:tcPr>
          <w:p w14:paraId="776AE643" w14:textId="77777777" w:rsidR="00EA2F34" w:rsidRPr="003C5F94" w:rsidRDefault="00EA2F34" w:rsidP="00BE28D4">
            <w:pPr>
              <w:pStyle w:val="tabletext11"/>
              <w:tabs>
                <w:tab w:val="decimal" w:pos="850"/>
              </w:tabs>
              <w:rPr>
                <w:ins w:id="10417" w:author="Author"/>
              </w:rPr>
            </w:pPr>
            <w:ins w:id="10418" w:author="Author">
              <w:r w:rsidRPr="003C5F94">
                <w:t>65,000 to 74,999</w:t>
              </w:r>
            </w:ins>
          </w:p>
        </w:tc>
        <w:tc>
          <w:tcPr>
            <w:tcW w:w="360" w:type="dxa"/>
          </w:tcPr>
          <w:p w14:paraId="5B1099D1" w14:textId="77777777" w:rsidR="00EA2F34" w:rsidRPr="003C5F94" w:rsidRDefault="00EA2F34" w:rsidP="00BE28D4">
            <w:pPr>
              <w:pStyle w:val="tabletext11"/>
              <w:jc w:val="right"/>
              <w:rPr>
                <w:ins w:id="10419" w:author="Author"/>
              </w:rPr>
            </w:pPr>
          </w:p>
        </w:tc>
        <w:tc>
          <w:tcPr>
            <w:tcW w:w="2040" w:type="dxa"/>
            <w:tcBorders>
              <w:top w:val="nil"/>
              <w:left w:val="nil"/>
              <w:bottom w:val="nil"/>
              <w:right w:val="single" w:sz="6" w:space="0" w:color="auto"/>
            </w:tcBorders>
            <w:vAlign w:val="bottom"/>
            <w:hideMark/>
          </w:tcPr>
          <w:p w14:paraId="26E9BBF9" w14:textId="77777777" w:rsidR="00EA2F34" w:rsidRPr="003C5F94" w:rsidRDefault="00EA2F34" w:rsidP="00BE28D4">
            <w:pPr>
              <w:pStyle w:val="tabletext11"/>
              <w:tabs>
                <w:tab w:val="decimal" w:pos="801"/>
              </w:tabs>
              <w:rPr>
                <w:ins w:id="10420" w:author="Author"/>
              </w:rPr>
            </w:pPr>
            <w:ins w:id="10421" w:author="Author">
              <w:r w:rsidRPr="003C5F94">
                <w:t>1.09</w:t>
              </w:r>
            </w:ins>
          </w:p>
        </w:tc>
      </w:tr>
      <w:tr w:rsidR="00EA2F34" w:rsidRPr="003C5F94" w14:paraId="364F15C6" w14:textId="77777777" w:rsidTr="00A1082D">
        <w:trPr>
          <w:trHeight w:val="190"/>
          <w:ins w:id="10422" w:author="Author"/>
        </w:trPr>
        <w:tc>
          <w:tcPr>
            <w:tcW w:w="200" w:type="dxa"/>
          </w:tcPr>
          <w:p w14:paraId="0B4F21C4" w14:textId="77777777" w:rsidR="00EA2F34" w:rsidRPr="003C5F94" w:rsidRDefault="00EA2F34" w:rsidP="00BE28D4">
            <w:pPr>
              <w:pStyle w:val="tabletext11"/>
              <w:rPr>
                <w:ins w:id="10423" w:author="Author"/>
              </w:rPr>
            </w:pPr>
          </w:p>
        </w:tc>
        <w:tc>
          <w:tcPr>
            <w:tcW w:w="360" w:type="dxa"/>
            <w:tcBorders>
              <w:top w:val="nil"/>
              <w:left w:val="single" w:sz="6" w:space="0" w:color="auto"/>
              <w:bottom w:val="nil"/>
              <w:right w:val="nil"/>
            </w:tcBorders>
          </w:tcPr>
          <w:p w14:paraId="75CF1286" w14:textId="77777777" w:rsidR="00EA2F34" w:rsidRPr="003C5F94" w:rsidRDefault="00EA2F34" w:rsidP="00BE28D4">
            <w:pPr>
              <w:pStyle w:val="tabletext11"/>
              <w:jc w:val="right"/>
              <w:rPr>
                <w:ins w:id="10424" w:author="Author"/>
              </w:rPr>
            </w:pPr>
          </w:p>
        </w:tc>
        <w:tc>
          <w:tcPr>
            <w:tcW w:w="2040" w:type="dxa"/>
            <w:tcBorders>
              <w:top w:val="nil"/>
              <w:left w:val="nil"/>
              <w:bottom w:val="nil"/>
              <w:right w:val="single" w:sz="6" w:space="0" w:color="auto"/>
            </w:tcBorders>
            <w:hideMark/>
          </w:tcPr>
          <w:p w14:paraId="240692F8" w14:textId="77777777" w:rsidR="00EA2F34" w:rsidRPr="003C5F94" w:rsidRDefault="00EA2F34" w:rsidP="00BE28D4">
            <w:pPr>
              <w:pStyle w:val="tabletext11"/>
              <w:tabs>
                <w:tab w:val="decimal" w:pos="850"/>
              </w:tabs>
              <w:rPr>
                <w:ins w:id="10425" w:author="Author"/>
              </w:rPr>
            </w:pPr>
            <w:ins w:id="10426" w:author="Author">
              <w:r w:rsidRPr="003C5F94">
                <w:t>75,000 to 84,999</w:t>
              </w:r>
            </w:ins>
          </w:p>
        </w:tc>
        <w:tc>
          <w:tcPr>
            <w:tcW w:w="360" w:type="dxa"/>
          </w:tcPr>
          <w:p w14:paraId="2B410A56" w14:textId="77777777" w:rsidR="00EA2F34" w:rsidRPr="003C5F94" w:rsidRDefault="00EA2F34" w:rsidP="00BE28D4">
            <w:pPr>
              <w:pStyle w:val="tabletext11"/>
              <w:jc w:val="right"/>
              <w:rPr>
                <w:ins w:id="10427" w:author="Author"/>
              </w:rPr>
            </w:pPr>
          </w:p>
        </w:tc>
        <w:tc>
          <w:tcPr>
            <w:tcW w:w="2040" w:type="dxa"/>
            <w:tcBorders>
              <w:top w:val="nil"/>
              <w:left w:val="nil"/>
              <w:bottom w:val="nil"/>
              <w:right w:val="single" w:sz="6" w:space="0" w:color="auto"/>
            </w:tcBorders>
            <w:vAlign w:val="bottom"/>
            <w:hideMark/>
          </w:tcPr>
          <w:p w14:paraId="793661B3" w14:textId="77777777" w:rsidR="00EA2F34" w:rsidRPr="003C5F94" w:rsidRDefault="00EA2F34" w:rsidP="00BE28D4">
            <w:pPr>
              <w:pStyle w:val="tabletext11"/>
              <w:tabs>
                <w:tab w:val="decimal" w:pos="801"/>
              </w:tabs>
              <w:rPr>
                <w:ins w:id="10428" w:author="Author"/>
              </w:rPr>
            </w:pPr>
            <w:ins w:id="10429" w:author="Author">
              <w:r w:rsidRPr="003C5F94">
                <w:t>1.15</w:t>
              </w:r>
            </w:ins>
          </w:p>
        </w:tc>
      </w:tr>
      <w:tr w:rsidR="00EA2F34" w:rsidRPr="003C5F94" w14:paraId="740EC63B" w14:textId="77777777" w:rsidTr="00A1082D">
        <w:trPr>
          <w:trHeight w:val="190"/>
          <w:ins w:id="10430" w:author="Author"/>
        </w:trPr>
        <w:tc>
          <w:tcPr>
            <w:tcW w:w="200" w:type="dxa"/>
          </w:tcPr>
          <w:p w14:paraId="13032F9D" w14:textId="77777777" w:rsidR="00EA2F34" w:rsidRPr="003C5F94" w:rsidRDefault="00EA2F34" w:rsidP="00BE28D4">
            <w:pPr>
              <w:pStyle w:val="tabletext11"/>
              <w:rPr>
                <w:ins w:id="10431" w:author="Author"/>
              </w:rPr>
            </w:pPr>
          </w:p>
        </w:tc>
        <w:tc>
          <w:tcPr>
            <w:tcW w:w="360" w:type="dxa"/>
            <w:tcBorders>
              <w:top w:val="nil"/>
              <w:left w:val="single" w:sz="6" w:space="0" w:color="auto"/>
              <w:bottom w:val="nil"/>
              <w:right w:val="nil"/>
            </w:tcBorders>
          </w:tcPr>
          <w:p w14:paraId="7C4655F9" w14:textId="77777777" w:rsidR="00EA2F34" w:rsidRPr="003C5F94" w:rsidRDefault="00EA2F34" w:rsidP="00BE28D4">
            <w:pPr>
              <w:pStyle w:val="tabletext11"/>
              <w:jc w:val="right"/>
              <w:rPr>
                <w:ins w:id="10432" w:author="Author"/>
              </w:rPr>
            </w:pPr>
          </w:p>
        </w:tc>
        <w:tc>
          <w:tcPr>
            <w:tcW w:w="2040" w:type="dxa"/>
            <w:tcBorders>
              <w:top w:val="nil"/>
              <w:left w:val="nil"/>
              <w:bottom w:val="nil"/>
              <w:right w:val="single" w:sz="6" w:space="0" w:color="auto"/>
            </w:tcBorders>
            <w:hideMark/>
          </w:tcPr>
          <w:p w14:paraId="315D3DA6" w14:textId="77777777" w:rsidR="00EA2F34" w:rsidRPr="003C5F94" w:rsidRDefault="00EA2F34" w:rsidP="00BE28D4">
            <w:pPr>
              <w:pStyle w:val="tabletext11"/>
              <w:tabs>
                <w:tab w:val="decimal" w:pos="850"/>
              </w:tabs>
              <w:rPr>
                <w:ins w:id="10433" w:author="Author"/>
              </w:rPr>
            </w:pPr>
            <w:ins w:id="10434" w:author="Author">
              <w:r w:rsidRPr="003C5F94">
                <w:t>85,000 to 99,999</w:t>
              </w:r>
            </w:ins>
          </w:p>
        </w:tc>
        <w:tc>
          <w:tcPr>
            <w:tcW w:w="360" w:type="dxa"/>
          </w:tcPr>
          <w:p w14:paraId="6112DD73" w14:textId="77777777" w:rsidR="00EA2F34" w:rsidRPr="003C5F94" w:rsidRDefault="00EA2F34" w:rsidP="00BE28D4">
            <w:pPr>
              <w:pStyle w:val="tabletext11"/>
              <w:jc w:val="right"/>
              <w:rPr>
                <w:ins w:id="10435" w:author="Author"/>
              </w:rPr>
            </w:pPr>
          </w:p>
        </w:tc>
        <w:tc>
          <w:tcPr>
            <w:tcW w:w="2040" w:type="dxa"/>
            <w:tcBorders>
              <w:top w:val="nil"/>
              <w:left w:val="nil"/>
              <w:bottom w:val="nil"/>
              <w:right w:val="single" w:sz="6" w:space="0" w:color="auto"/>
            </w:tcBorders>
            <w:vAlign w:val="bottom"/>
            <w:hideMark/>
          </w:tcPr>
          <w:p w14:paraId="2BC65DF2" w14:textId="77777777" w:rsidR="00EA2F34" w:rsidRPr="003C5F94" w:rsidRDefault="00EA2F34" w:rsidP="00BE28D4">
            <w:pPr>
              <w:pStyle w:val="tabletext11"/>
              <w:tabs>
                <w:tab w:val="decimal" w:pos="801"/>
              </w:tabs>
              <w:rPr>
                <w:ins w:id="10436" w:author="Author"/>
              </w:rPr>
            </w:pPr>
            <w:ins w:id="10437" w:author="Author">
              <w:r w:rsidRPr="003C5F94">
                <w:t>1.21</w:t>
              </w:r>
            </w:ins>
          </w:p>
        </w:tc>
      </w:tr>
      <w:tr w:rsidR="00EA2F34" w:rsidRPr="003C5F94" w14:paraId="136E584E" w14:textId="77777777" w:rsidTr="00A1082D">
        <w:trPr>
          <w:trHeight w:val="190"/>
          <w:ins w:id="10438" w:author="Author"/>
        </w:trPr>
        <w:tc>
          <w:tcPr>
            <w:tcW w:w="200" w:type="dxa"/>
          </w:tcPr>
          <w:p w14:paraId="75D7C3E9" w14:textId="77777777" w:rsidR="00EA2F34" w:rsidRPr="003C5F94" w:rsidRDefault="00EA2F34" w:rsidP="00BE28D4">
            <w:pPr>
              <w:pStyle w:val="tabletext11"/>
              <w:rPr>
                <w:ins w:id="10439" w:author="Author"/>
              </w:rPr>
            </w:pPr>
          </w:p>
        </w:tc>
        <w:tc>
          <w:tcPr>
            <w:tcW w:w="360" w:type="dxa"/>
            <w:tcBorders>
              <w:top w:val="nil"/>
              <w:left w:val="single" w:sz="6" w:space="0" w:color="auto"/>
              <w:bottom w:val="nil"/>
              <w:right w:val="nil"/>
            </w:tcBorders>
          </w:tcPr>
          <w:p w14:paraId="7183B2DC" w14:textId="77777777" w:rsidR="00EA2F34" w:rsidRPr="003C5F94" w:rsidRDefault="00EA2F34" w:rsidP="00BE28D4">
            <w:pPr>
              <w:pStyle w:val="tabletext11"/>
              <w:jc w:val="right"/>
              <w:rPr>
                <w:ins w:id="10440" w:author="Author"/>
              </w:rPr>
            </w:pPr>
          </w:p>
        </w:tc>
        <w:tc>
          <w:tcPr>
            <w:tcW w:w="2040" w:type="dxa"/>
            <w:tcBorders>
              <w:top w:val="nil"/>
              <w:left w:val="nil"/>
              <w:bottom w:val="nil"/>
              <w:right w:val="single" w:sz="6" w:space="0" w:color="auto"/>
            </w:tcBorders>
            <w:hideMark/>
          </w:tcPr>
          <w:p w14:paraId="64718D71" w14:textId="77777777" w:rsidR="00EA2F34" w:rsidRPr="003C5F94" w:rsidRDefault="00EA2F34" w:rsidP="00BE28D4">
            <w:pPr>
              <w:pStyle w:val="tabletext11"/>
              <w:tabs>
                <w:tab w:val="decimal" w:pos="850"/>
              </w:tabs>
              <w:rPr>
                <w:ins w:id="10441" w:author="Author"/>
              </w:rPr>
            </w:pPr>
            <w:ins w:id="10442" w:author="Author">
              <w:r w:rsidRPr="003C5F94">
                <w:t>100,000 to 114,999</w:t>
              </w:r>
            </w:ins>
          </w:p>
        </w:tc>
        <w:tc>
          <w:tcPr>
            <w:tcW w:w="360" w:type="dxa"/>
          </w:tcPr>
          <w:p w14:paraId="734C1B10" w14:textId="77777777" w:rsidR="00EA2F34" w:rsidRPr="003C5F94" w:rsidRDefault="00EA2F34" w:rsidP="00BE28D4">
            <w:pPr>
              <w:pStyle w:val="tabletext11"/>
              <w:jc w:val="right"/>
              <w:rPr>
                <w:ins w:id="10443" w:author="Author"/>
              </w:rPr>
            </w:pPr>
          </w:p>
        </w:tc>
        <w:tc>
          <w:tcPr>
            <w:tcW w:w="2040" w:type="dxa"/>
            <w:tcBorders>
              <w:top w:val="nil"/>
              <w:left w:val="nil"/>
              <w:bottom w:val="nil"/>
              <w:right w:val="single" w:sz="6" w:space="0" w:color="auto"/>
            </w:tcBorders>
            <w:vAlign w:val="bottom"/>
            <w:hideMark/>
          </w:tcPr>
          <w:p w14:paraId="49B72E0C" w14:textId="77777777" w:rsidR="00EA2F34" w:rsidRPr="003C5F94" w:rsidRDefault="00EA2F34" w:rsidP="00BE28D4">
            <w:pPr>
              <w:pStyle w:val="tabletext11"/>
              <w:tabs>
                <w:tab w:val="decimal" w:pos="801"/>
              </w:tabs>
              <w:rPr>
                <w:ins w:id="10444" w:author="Author"/>
              </w:rPr>
            </w:pPr>
            <w:ins w:id="10445" w:author="Author">
              <w:r w:rsidRPr="003C5F94">
                <w:t>1.29</w:t>
              </w:r>
            </w:ins>
          </w:p>
        </w:tc>
      </w:tr>
      <w:tr w:rsidR="00EA2F34" w:rsidRPr="003C5F94" w14:paraId="46CB7158" w14:textId="77777777" w:rsidTr="00A1082D">
        <w:trPr>
          <w:trHeight w:val="190"/>
          <w:ins w:id="10446" w:author="Author"/>
        </w:trPr>
        <w:tc>
          <w:tcPr>
            <w:tcW w:w="200" w:type="dxa"/>
          </w:tcPr>
          <w:p w14:paraId="0B3E68ED" w14:textId="77777777" w:rsidR="00EA2F34" w:rsidRPr="003C5F94" w:rsidRDefault="00EA2F34" w:rsidP="00BE28D4">
            <w:pPr>
              <w:pStyle w:val="tabletext11"/>
              <w:rPr>
                <w:ins w:id="10447" w:author="Author"/>
              </w:rPr>
            </w:pPr>
          </w:p>
        </w:tc>
        <w:tc>
          <w:tcPr>
            <w:tcW w:w="360" w:type="dxa"/>
            <w:tcBorders>
              <w:top w:val="nil"/>
              <w:left w:val="single" w:sz="6" w:space="0" w:color="auto"/>
              <w:bottom w:val="nil"/>
              <w:right w:val="nil"/>
            </w:tcBorders>
          </w:tcPr>
          <w:p w14:paraId="744C1599" w14:textId="77777777" w:rsidR="00EA2F34" w:rsidRPr="003C5F94" w:rsidRDefault="00EA2F34" w:rsidP="00BE28D4">
            <w:pPr>
              <w:pStyle w:val="tabletext11"/>
              <w:jc w:val="right"/>
              <w:rPr>
                <w:ins w:id="10448" w:author="Author"/>
              </w:rPr>
            </w:pPr>
          </w:p>
        </w:tc>
        <w:tc>
          <w:tcPr>
            <w:tcW w:w="2040" w:type="dxa"/>
            <w:tcBorders>
              <w:top w:val="nil"/>
              <w:left w:val="nil"/>
              <w:bottom w:val="nil"/>
              <w:right w:val="single" w:sz="6" w:space="0" w:color="auto"/>
            </w:tcBorders>
            <w:hideMark/>
          </w:tcPr>
          <w:p w14:paraId="25E5960E" w14:textId="77777777" w:rsidR="00EA2F34" w:rsidRPr="003C5F94" w:rsidRDefault="00EA2F34" w:rsidP="00BE28D4">
            <w:pPr>
              <w:pStyle w:val="tabletext11"/>
              <w:tabs>
                <w:tab w:val="decimal" w:pos="850"/>
              </w:tabs>
              <w:rPr>
                <w:ins w:id="10449" w:author="Author"/>
              </w:rPr>
            </w:pPr>
            <w:ins w:id="10450" w:author="Author">
              <w:r w:rsidRPr="003C5F94">
                <w:t>115,000 to 129,999</w:t>
              </w:r>
            </w:ins>
          </w:p>
        </w:tc>
        <w:tc>
          <w:tcPr>
            <w:tcW w:w="360" w:type="dxa"/>
          </w:tcPr>
          <w:p w14:paraId="73BA5A25" w14:textId="77777777" w:rsidR="00EA2F34" w:rsidRPr="003C5F94" w:rsidRDefault="00EA2F34" w:rsidP="00BE28D4">
            <w:pPr>
              <w:pStyle w:val="tabletext11"/>
              <w:jc w:val="right"/>
              <w:rPr>
                <w:ins w:id="10451" w:author="Author"/>
              </w:rPr>
            </w:pPr>
          </w:p>
        </w:tc>
        <w:tc>
          <w:tcPr>
            <w:tcW w:w="2040" w:type="dxa"/>
            <w:tcBorders>
              <w:top w:val="nil"/>
              <w:left w:val="nil"/>
              <w:bottom w:val="nil"/>
              <w:right w:val="single" w:sz="6" w:space="0" w:color="auto"/>
            </w:tcBorders>
            <w:vAlign w:val="bottom"/>
            <w:hideMark/>
          </w:tcPr>
          <w:p w14:paraId="4F212D15" w14:textId="77777777" w:rsidR="00EA2F34" w:rsidRPr="003C5F94" w:rsidRDefault="00EA2F34" w:rsidP="00BE28D4">
            <w:pPr>
              <w:pStyle w:val="tabletext11"/>
              <w:tabs>
                <w:tab w:val="decimal" w:pos="801"/>
              </w:tabs>
              <w:rPr>
                <w:ins w:id="10452" w:author="Author"/>
              </w:rPr>
            </w:pPr>
            <w:ins w:id="10453" w:author="Author">
              <w:r w:rsidRPr="003C5F94">
                <w:t>1.36</w:t>
              </w:r>
            </w:ins>
          </w:p>
        </w:tc>
      </w:tr>
      <w:tr w:rsidR="00EA2F34" w:rsidRPr="003C5F94" w14:paraId="02D15F40" w14:textId="77777777" w:rsidTr="00A1082D">
        <w:trPr>
          <w:trHeight w:val="190"/>
          <w:ins w:id="10454" w:author="Author"/>
        </w:trPr>
        <w:tc>
          <w:tcPr>
            <w:tcW w:w="200" w:type="dxa"/>
          </w:tcPr>
          <w:p w14:paraId="05C81A55" w14:textId="77777777" w:rsidR="00EA2F34" w:rsidRPr="003C5F94" w:rsidRDefault="00EA2F34" w:rsidP="00BE28D4">
            <w:pPr>
              <w:pStyle w:val="tabletext11"/>
              <w:rPr>
                <w:ins w:id="10455" w:author="Author"/>
              </w:rPr>
            </w:pPr>
          </w:p>
        </w:tc>
        <w:tc>
          <w:tcPr>
            <w:tcW w:w="360" w:type="dxa"/>
            <w:tcBorders>
              <w:top w:val="nil"/>
              <w:left w:val="single" w:sz="6" w:space="0" w:color="auto"/>
              <w:bottom w:val="nil"/>
              <w:right w:val="nil"/>
            </w:tcBorders>
          </w:tcPr>
          <w:p w14:paraId="68A6EECA" w14:textId="77777777" w:rsidR="00EA2F34" w:rsidRPr="003C5F94" w:rsidRDefault="00EA2F34" w:rsidP="00BE28D4">
            <w:pPr>
              <w:pStyle w:val="tabletext11"/>
              <w:jc w:val="right"/>
              <w:rPr>
                <w:ins w:id="10456" w:author="Author"/>
              </w:rPr>
            </w:pPr>
          </w:p>
        </w:tc>
        <w:tc>
          <w:tcPr>
            <w:tcW w:w="2040" w:type="dxa"/>
            <w:tcBorders>
              <w:top w:val="nil"/>
              <w:left w:val="nil"/>
              <w:bottom w:val="nil"/>
              <w:right w:val="single" w:sz="6" w:space="0" w:color="auto"/>
            </w:tcBorders>
            <w:hideMark/>
          </w:tcPr>
          <w:p w14:paraId="6723B943" w14:textId="77777777" w:rsidR="00EA2F34" w:rsidRPr="003C5F94" w:rsidRDefault="00EA2F34" w:rsidP="00BE28D4">
            <w:pPr>
              <w:pStyle w:val="tabletext11"/>
              <w:tabs>
                <w:tab w:val="decimal" w:pos="850"/>
              </w:tabs>
              <w:rPr>
                <w:ins w:id="10457" w:author="Author"/>
              </w:rPr>
            </w:pPr>
            <w:ins w:id="10458" w:author="Author">
              <w:r w:rsidRPr="003C5F94">
                <w:t>130,000 to 149,999</w:t>
              </w:r>
            </w:ins>
          </w:p>
        </w:tc>
        <w:tc>
          <w:tcPr>
            <w:tcW w:w="360" w:type="dxa"/>
          </w:tcPr>
          <w:p w14:paraId="60871F2C" w14:textId="77777777" w:rsidR="00EA2F34" w:rsidRPr="003C5F94" w:rsidRDefault="00EA2F34" w:rsidP="00BE28D4">
            <w:pPr>
              <w:pStyle w:val="tabletext11"/>
              <w:jc w:val="right"/>
              <w:rPr>
                <w:ins w:id="10459" w:author="Author"/>
              </w:rPr>
            </w:pPr>
          </w:p>
        </w:tc>
        <w:tc>
          <w:tcPr>
            <w:tcW w:w="2040" w:type="dxa"/>
            <w:tcBorders>
              <w:top w:val="nil"/>
              <w:left w:val="nil"/>
              <w:bottom w:val="nil"/>
              <w:right w:val="single" w:sz="6" w:space="0" w:color="auto"/>
            </w:tcBorders>
            <w:vAlign w:val="bottom"/>
            <w:hideMark/>
          </w:tcPr>
          <w:p w14:paraId="3AC3C10A" w14:textId="77777777" w:rsidR="00EA2F34" w:rsidRPr="003C5F94" w:rsidRDefault="00EA2F34" w:rsidP="00BE28D4">
            <w:pPr>
              <w:pStyle w:val="tabletext11"/>
              <w:tabs>
                <w:tab w:val="decimal" w:pos="801"/>
              </w:tabs>
              <w:rPr>
                <w:ins w:id="10460" w:author="Author"/>
              </w:rPr>
            </w:pPr>
            <w:ins w:id="10461" w:author="Author">
              <w:r w:rsidRPr="003C5F94">
                <w:t>1.43</w:t>
              </w:r>
            </w:ins>
          </w:p>
        </w:tc>
      </w:tr>
      <w:tr w:rsidR="00EA2F34" w:rsidRPr="003C5F94" w14:paraId="04CA686F" w14:textId="77777777" w:rsidTr="00A1082D">
        <w:trPr>
          <w:trHeight w:val="190"/>
          <w:ins w:id="10462" w:author="Author"/>
        </w:trPr>
        <w:tc>
          <w:tcPr>
            <w:tcW w:w="200" w:type="dxa"/>
          </w:tcPr>
          <w:p w14:paraId="353FB9B9" w14:textId="77777777" w:rsidR="00EA2F34" w:rsidRPr="003C5F94" w:rsidRDefault="00EA2F34" w:rsidP="00BE28D4">
            <w:pPr>
              <w:pStyle w:val="tabletext11"/>
              <w:rPr>
                <w:ins w:id="10463" w:author="Author"/>
              </w:rPr>
            </w:pPr>
          </w:p>
        </w:tc>
        <w:tc>
          <w:tcPr>
            <w:tcW w:w="360" w:type="dxa"/>
            <w:tcBorders>
              <w:top w:val="nil"/>
              <w:left w:val="single" w:sz="6" w:space="0" w:color="auto"/>
              <w:bottom w:val="nil"/>
              <w:right w:val="nil"/>
            </w:tcBorders>
          </w:tcPr>
          <w:p w14:paraId="68C4ACC6" w14:textId="77777777" w:rsidR="00EA2F34" w:rsidRPr="003C5F94" w:rsidRDefault="00EA2F34" w:rsidP="00BE28D4">
            <w:pPr>
              <w:pStyle w:val="tabletext11"/>
              <w:jc w:val="right"/>
              <w:rPr>
                <w:ins w:id="10464" w:author="Author"/>
              </w:rPr>
            </w:pPr>
          </w:p>
        </w:tc>
        <w:tc>
          <w:tcPr>
            <w:tcW w:w="2040" w:type="dxa"/>
            <w:tcBorders>
              <w:top w:val="nil"/>
              <w:left w:val="nil"/>
              <w:bottom w:val="nil"/>
              <w:right w:val="single" w:sz="6" w:space="0" w:color="auto"/>
            </w:tcBorders>
            <w:hideMark/>
          </w:tcPr>
          <w:p w14:paraId="5C250C1B" w14:textId="77777777" w:rsidR="00EA2F34" w:rsidRPr="003C5F94" w:rsidRDefault="00EA2F34" w:rsidP="00BE28D4">
            <w:pPr>
              <w:pStyle w:val="tabletext11"/>
              <w:tabs>
                <w:tab w:val="decimal" w:pos="850"/>
              </w:tabs>
              <w:rPr>
                <w:ins w:id="10465" w:author="Author"/>
              </w:rPr>
            </w:pPr>
            <w:ins w:id="10466" w:author="Author">
              <w:r w:rsidRPr="003C5F94">
                <w:t>150,000 to 174,999</w:t>
              </w:r>
            </w:ins>
          </w:p>
        </w:tc>
        <w:tc>
          <w:tcPr>
            <w:tcW w:w="360" w:type="dxa"/>
          </w:tcPr>
          <w:p w14:paraId="144E6265" w14:textId="77777777" w:rsidR="00EA2F34" w:rsidRPr="003C5F94" w:rsidRDefault="00EA2F34" w:rsidP="00BE28D4">
            <w:pPr>
              <w:pStyle w:val="tabletext11"/>
              <w:jc w:val="right"/>
              <w:rPr>
                <w:ins w:id="10467" w:author="Author"/>
              </w:rPr>
            </w:pPr>
          </w:p>
        </w:tc>
        <w:tc>
          <w:tcPr>
            <w:tcW w:w="2040" w:type="dxa"/>
            <w:tcBorders>
              <w:top w:val="nil"/>
              <w:left w:val="nil"/>
              <w:bottom w:val="nil"/>
              <w:right w:val="single" w:sz="6" w:space="0" w:color="auto"/>
            </w:tcBorders>
            <w:vAlign w:val="bottom"/>
            <w:hideMark/>
          </w:tcPr>
          <w:p w14:paraId="1E217677" w14:textId="77777777" w:rsidR="00EA2F34" w:rsidRPr="003C5F94" w:rsidRDefault="00EA2F34" w:rsidP="00BE28D4">
            <w:pPr>
              <w:pStyle w:val="tabletext11"/>
              <w:tabs>
                <w:tab w:val="decimal" w:pos="801"/>
              </w:tabs>
              <w:rPr>
                <w:ins w:id="10468" w:author="Author"/>
              </w:rPr>
            </w:pPr>
            <w:ins w:id="10469" w:author="Author">
              <w:r w:rsidRPr="003C5F94">
                <w:t>1.52</w:t>
              </w:r>
            </w:ins>
          </w:p>
        </w:tc>
      </w:tr>
      <w:tr w:rsidR="00EA2F34" w:rsidRPr="003C5F94" w14:paraId="3DF62337" w14:textId="77777777" w:rsidTr="00A1082D">
        <w:trPr>
          <w:trHeight w:val="190"/>
          <w:ins w:id="10470" w:author="Author"/>
        </w:trPr>
        <w:tc>
          <w:tcPr>
            <w:tcW w:w="200" w:type="dxa"/>
          </w:tcPr>
          <w:p w14:paraId="64151C73" w14:textId="77777777" w:rsidR="00EA2F34" w:rsidRPr="003C5F94" w:rsidRDefault="00EA2F34" w:rsidP="00BE28D4">
            <w:pPr>
              <w:pStyle w:val="tabletext11"/>
              <w:rPr>
                <w:ins w:id="10471" w:author="Author"/>
              </w:rPr>
            </w:pPr>
          </w:p>
        </w:tc>
        <w:tc>
          <w:tcPr>
            <w:tcW w:w="360" w:type="dxa"/>
            <w:tcBorders>
              <w:top w:val="nil"/>
              <w:left w:val="single" w:sz="6" w:space="0" w:color="auto"/>
              <w:bottom w:val="nil"/>
              <w:right w:val="nil"/>
            </w:tcBorders>
          </w:tcPr>
          <w:p w14:paraId="18F1557A" w14:textId="77777777" w:rsidR="00EA2F34" w:rsidRPr="003C5F94" w:rsidRDefault="00EA2F34" w:rsidP="00BE28D4">
            <w:pPr>
              <w:pStyle w:val="tabletext11"/>
              <w:jc w:val="right"/>
              <w:rPr>
                <w:ins w:id="10472" w:author="Author"/>
              </w:rPr>
            </w:pPr>
          </w:p>
        </w:tc>
        <w:tc>
          <w:tcPr>
            <w:tcW w:w="2040" w:type="dxa"/>
            <w:tcBorders>
              <w:top w:val="nil"/>
              <w:left w:val="nil"/>
              <w:bottom w:val="nil"/>
              <w:right w:val="single" w:sz="6" w:space="0" w:color="auto"/>
            </w:tcBorders>
            <w:hideMark/>
          </w:tcPr>
          <w:p w14:paraId="7D68D9CC" w14:textId="77777777" w:rsidR="00EA2F34" w:rsidRPr="003C5F94" w:rsidRDefault="00EA2F34" w:rsidP="00BE28D4">
            <w:pPr>
              <w:pStyle w:val="tabletext11"/>
              <w:tabs>
                <w:tab w:val="decimal" w:pos="850"/>
              </w:tabs>
              <w:rPr>
                <w:ins w:id="10473" w:author="Author"/>
              </w:rPr>
            </w:pPr>
            <w:ins w:id="10474" w:author="Author">
              <w:r w:rsidRPr="003C5F94">
                <w:t>175,000 to 199,999</w:t>
              </w:r>
            </w:ins>
          </w:p>
        </w:tc>
        <w:tc>
          <w:tcPr>
            <w:tcW w:w="360" w:type="dxa"/>
          </w:tcPr>
          <w:p w14:paraId="3A7854F4" w14:textId="77777777" w:rsidR="00EA2F34" w:rsidRPr="003C5F94" w:rsidRDefault="00EA2F34" w:rsidP="00BE28D4">
            <w:pPr>
              <w:pStyle w:val="tabletext11"/>
              <w:jc w:val="right"/>
              <w:rPr>
                <w:ins w:id="10475" w:author="Author"/>
              </w:rPr>
            </w:pPr>
          </w:p>
        </w:tc>
        <w:tc>
          <w:tcPr>
            <w:tcW w:w="2040" w:type="dxa"/>
            <w:tcBorders>
              <w:top w:val="nil"/>
              <w:left w:val="nil"/>
              <w:bottom w:val="nil"/>
              <w:right w:val="single" w:sz="6" w:space="0" w:color="auto"/>
            </w:tcBorders>
            <w:vAlign w:val="bottom"/>
            <w:hideMark/>
          </w:tcPr>
          <w:p w14:paraId="355FF992" w14:textId="77777777" w:rsidR="00EA2F34" w:rsidRPr="003C5F94" w:rsidRDefault="00EA2F34" w:rsidP="00BE28D4">
            <w:pPr>
              <w:pStyle w:val="tabletext11"/>
              <w:tabs>
                <w:tab w:val="decimal" w:pos="801"/>
              </w:tabs>
              <w:rPr>
                <w:ins w:id="10476" w:author="Author"/>
              </w:rPr>
            </w:pPr>
            <w:ins w:id="10477" w:author="Author">
              <w:r w:rsidRPr="003C5F94">
                <w:t>1.60</w:t>
              </w:r>
            </w:ins>
          </w:p>
        </w:tc>
      </w:tr>
      <w:tr w:rsidR="00EA2F34" w:rsidRPr="003C5F94" w14:paraId="2AF6AB1E" w14:textId="77777777" w:rsidTr="00A1082D">
        <w:trPr>
          <w:trHeight w:val="190"/>
          <w:ins w:id="10478" w:author="Author"/>
        </w:trPr>
        <w:tc>
          <w:tcPr>
            <w:tcW w:w="200" w:type="dxa"/>
          </w:tcPr>
          <w:p w14:paraId="26B1D245" w14:textId="77777777" w:rsidR="00EA2F34" w:rsidRPr="003C5F94" w:rsidRDefault="00EA2F34" w:rsidP="00BE28D4">
            <w:pPr>
              <w:pStyle w:val="tabletext11"/>
              <w:rPr>
                <w:ins w:id="10479" w:author="Author"/>
              </w:rPr>
            </w:pPr>
          </w:p>
        </w:tc>
        <w:tc>
          <w:tcPr>
            <w:tcW w:w="360" w:type="dxa"/>
            <w:tcBorders>
              <w:top w:val="nil"/>
              <w:left w:val="single" w:sz="6" w:space="0" w:color="auto"/>
              <w:bottom w:val="nil"/>
              <w:right w:val="nil"/>
            </w:tcBorders>
          </w:tcPr>
          <w:p w14:paraId="0EDC5A04" w14:textId="77777777" w:rsidR="00EA2F34" w:rsidRPr="003C5F94" w:rsidRDefault="00EA2F34" w:rsidP="00BE28D4">
            <w:pPr>
              <w:pStyle w:val="tabletext11"/>
              <w:jc w:val="right"/>
              <w:rPr>
                <w:ins w:id="10480" w:author="Author"/>
              </w:rPr>
            </w:pPr>
          </w:p>
        </w:tc>
        <w:tc>
          <w:tcPr>
            <w:tcW w:w="2040" w:type="dxa"/>
            <w:tcBorders>
              <w:top w:val="nil"/>
              <w:left w:val="nil"/>
              <w:bottom w:val="nil"/>
              <w:right w:val="single" w:sz="6" w:space="0" w:color="auto"/>
            </w:tcBorders>
            <w:hideMark/>
          </w:tcPr>
          <w:p w14:paraId="367600BA" w14:textId="77777777" w:rsidR="00EA2F34" w:rsidRPr="003C5F94" w:rsidRDefault="00EA2F34" w:rsidP="00BE28D4">
            <w:pPr>
              <w:pStyle w:val="tabletext11"/>
              <w:tabs>
                <w:tab w:val="decimal" w:pos="850"/>
              </w:tabs>
              <w:rPr>
                <w:ins w:id="10481" w:author="Author"/>
              </w:rPr>
            </w:pPr>
            <w:ins w:id="10482" w:author="Author">
              <w:r w:rsidRPr="003C5F94">
                <w:t>200,000 to 229,999</w:t>
              </w:r>
            </w:ins>
          </w:p>
        </w:tc>
        <w:tc>
          <w:tcPr>
            <w:tcW w:w="360" w:type="dxa"/>
          </w:tcPr>
          <w:p w14:paraId="6806BF07" w14:textId="77777777" w:rsidR="00EA2F34" w:rsidRPr="003C5F94" w:rsidRDefault="00EA2F34" w:rsidP="00BE28D4">
            <w:pPr>
              <w:pStyle w:val="tabletext11"/>
              <w:jc w:val="right"/>
              <w:rPr>
                <w:ins w:id="10483" w:author="Author"/>
              </w:rPr>
            </w:pPr>
          </w:p>
        </w:tc>
        <w:tc>
          <w:tcPr>
            <w:tcW w:w="2040" w:type="dxa"/>
            <w:tcBorders>
              <w:top w:val="nil"/>
              <w:left w:val="nil"/>
              <w:bottom w:val="nil"/>
              <w:right w:val="single" w:sz="6" w:space="0" w:color="auto"/>
            </w:tcBorders>
            <w:vAlign w:val="bottom"/>
            <w:hideMark/>
          </w:tcPr>
          <w:p w14:paraId="65DB591D" w14:textId="77777777" w:rsidR="00EA2F34" w:rsidRPr="003C5F94" w:rsidRDefault="00EA2F34" w:rsidP="00BE28D4">
            <w:pPr>
              <w:pStyle w:val="tabletext11"/>
              <w:tabs>
                <w:tab w:val="decimal" w:pos="801"/>
              </w:tabs>
              <w:rPr>
                <w:ins w:id="10484" w:author="Author"/>
              </w:rPr>
            </w:pPr>
            <w:ins w:id="10485" w:author="Author">
              <w:r w:rsidRPr="003C5F94">
                <w:t>1.69</w:t>
              </w:r>
            </w:ins>
          </w:p>
        </w:tc>
      </w:tr>
      <w:tr w:rsidR="00EA2F34" w:rsidRPr="003C5F94" w14:paraId="44B4C1D3" w14:textId="77777777" w:rsidTr="00A1082D">
        <w:trPr>
          <w:trHeight w:val="190"/>
          <w:ins w:id="10486" w:author="Author"/>
        </w:trPr>
        <w:tc>
          <w:tcPr>
            <w:tcW w:w="200" w:type="dxa"/>
          </w:tcPr>
          <w:p w14:paraId="540F61DC" w14:textId="77777777" w:rsidR="00EA2F34" w:rsidRPr="003C5F94" w:rsidRDefault="00EA2F34" w:rsidP="00BE28D4">
            <w:pPr>
              <w:pStyle w:val="tabletext11"/>
              <w:rPr>
                <w:ins w:id="10487" w:author="Author"/>
              </w:rPr>
            </w:pPr>
          </w:p>
        </w:tc>
        <w:tc>
          <w:tcPr>
            <w:tcW w:w="360" w:type="dxa"/>
            <w:tcBorders>
              <w:top w:val="nil"/>
              <w:left w:val="single" w:sz="6" w:space="0" w:color="auto"/>
              <w:bottom w:val="nil"/>
              <w:right w:val="nil"/>
            </w:tcBorders>
          </w:tcPr>
          <w:p w14:paraId="6D2A0518" w14:textId="77777777" w:rsidR="00EA2F34" w:rsidRPr="003C5F94" w:rsidRDefault="00EA2F34" w:rsidP="00BE28D4">
            <w:pPr>
              <w:pStyle w:val="tabletext11"/>
              <w:jc w:val="right"/>
              <w:rPr>
                <w:ins w:id="10488" w:author="Author"/>
              </w:rPr>
            </w:pPr>
          </w:p>
        </w:tc>
        <w:tc>
          <w:tcPr>
            <w:tcW w:w="2040" w:type="dxa"/>
            <w:tcBorders>
              <w:top w:val="nil"/>
              <w:left w:val="nil"/>
              <w:bottom w:val="nil"/>
              <w:right w:val="single" w:sz="6" w:space="0" w:color="auto"/>
            </w:tcBorders>
            <w:hideMark/>
          </w:tcPr>
          <w:p w14:paraId="00125133" w14:textId="77777777" w:rsidR="00EA2F34" w:rsidRPr="003C5F94" w:rsidRDefault="00EA2F34" w:rsidP="00BE28D4">
            <w:pPr>
              <w:pStyle w:val="tabletext11"/>
              <w:tabs>
                <w:tab w:val="decimal" w:pos="850"/>
              </w:tabs>
              <w:rPr>
                <w:ins w:id="10489" w:author="Author"/>
              </w:rPr>
            </w:pPr>
            <w:ins w:id="10490" w:author="Author">
              <w:r w:rsidRPr="003C5F94">
                <w:t>230,000 to 259,999</w:t>
              </w:r>
            </w:ins>
          </w:p>
        </w:tc>
        <w:tc>
          <w:tcPr>
            <w:tcW w:w="360" w:type="dxa"/>
          </w:tcPr>
          <w:p w14:paraId="59C1BF28" w14:textId="77777777" w:rsidR="00EA2F34" w:rsidRPr="003C5F94" w:rsidRDefault="00EA2F34" w:rsidP="00BE28D4">
            <w:pPr>
              <w:pStyle w:val="tabletext11"/>
              <w:jc w:val="right"/>
              <w:rPr>
                <w:ins w:id="10491" w:author="Author"/>
              </w:rPr>
            </w:pPr>
          </w:p>
        </w:tc>
        <w:tc>
          <w:tcPr>
            <w:tcW w:w="2040" w:type="dxa"/>
            <w:tcBorders>
              <w:top w:val="nil"/>
              <w:left w:val="nil"/>
              <w:bottom w:val="nil"/>
              <w:right w:val="single" w:sz="6" w:space="0" w:color="auto"/>
            </w:tcBorders>
            <w:vAlign w:val="bottom"/>
            <w:hideMark/>
          </w:tcPr>
          <w:p w14:paraId="78CF531F" w14:textId="77777777" w:rsidR="00EA2F34" w:rsidRPr="003C5F94" w:rsidRDefault="00EA2F34" w:rsidP="00BE28D4">
            <w:pPr>
              <w:pStyle w:val="tabletext11"/>
              <w:tabs>
                <w:tab w:val="decimal" w:pos="801"/>
              </w:tabs>
              <w:rPr>
                <w:ins w:id="10492" w:author="Author"/>
              </w:rPr>
            </w:pPr>
            <w:ins w:id="10493" w:author="Author">
              <w:r w:rsidRPr="003C5F94">
                <w:t>1.78</w:t>
              </w:r>
            </w:ins>
          </w:p>
        </w:tc>
      </w:tr>
      <w:tr w:rsidR="00EA2F34" w:rsidRPr="003C5F94" w14:paraId="4698C6BB" w14:textId="77777777" w:rsidTr="00A1082D">
        <w:trPr>
          <w:trHeight w:val="190"/>
          <w:ins w:id="10494" w:author="Author"/>
        </w:trPr>
        <w:tc>
          <w:tcPr>
            <w:tcW w:w="200" w:type="dxa"/>
          </w:tcPr>
          <w:p w14:paraId="657C9557" w14:textId="77777777" w:rsidR="00EA2F34" w:rsidRPr="003C5F94" w:rsidRDefault="00EA2F34" w:rsidP="00BE28D4">
            <w:pPr>
              <w:pStyle w:val="tabletext11"/>
              <w:rPr>
                <w:ins w:id="10495" w:author="Author"/>
              </w:rPr>
            </w:pPr>
          </w:p>
        </w:tc>
        <w:tc>
          <w:tcPr>
            <w:tcW w:w="360" w:type="dxa"/>
            <w:tcBorders>
              <w:top w:val="nil"/>
              <w:left w:val="single" w:sz="6" w:space="0" w:color="auto"/>
              <w:bottom w:val="nil"/>
              <w:right w:val="nil"/>
            </w:tcBorders>
          </w:tcPr>
          <w:p w14:paraId="777A14B3" w14:textId="77777777" w:rsidR="00EA2F34" w:rsidRPr="003C5F94" w:rsidRDefault="00EA2F34" w:rsidP="00BE28D4">
            <w:pPr>
              <w:pStyle w:val="tabletext11"/>
              <w:jc w:val="right"/>
              <w:rPr>
                <w:ins w:id="10496" w:author="Author"/>
              </w:rPr>
            </w:pPr>
          </w:p>
        </w:tc>
        <w:tc>
          <w:tcPr>
            <w:tcW w:w="2040" w:type="dxa"/>
            <w:tcBorders>
              <w:top w:val="nil"/>
              <w:left w:val="nil"/>
              <w:bottom w:val="nil"/>
              <w:right w:val="single" w:sz="6" w:space="0" w:color="auto"/>
            </w:tcBorders>
            <w:hideMark/>
          </w:tcPr>
          <w:p w14:paraId="21791F06" w14:textId="77777777" w:rsidR="00EA2F34" w:rsidRPr="003C5F94" w:rsidRDefault="00EA2F34" w:rsidP="00BE28D4">
            <w:pPr>
              <w:pStyle w:val="tabletext11"/>
              <w:tabs>
                <w:tab w:val="decimal" w:pos="850"/>
              </w:tabs>
              <w:rPr>
                <w:ins w:id="10497" w:author="Author"/>
              </w:rPr>
            </w:pPr>
            <w:ins w:id="10498" w:author="Author">
              <w:r w:rsidRPr="003C5F94">
                <w:t>260,000 to 299,999</w:t>
              </w:r>
            </w:ins>
          </w:p>
        </w:tc>
        <w:tc>
          <w:tcPr>
            <w:tcW w:w="360" w:type="dxa"/>
          </w:tcPr>
          <w:p w14:paraId="3EA7F6BB" w14:textId="77777777" w:rsidR="00EA2F34" w:rsidRPr="003C5F94" w:rsidRDefault="00EA2F34" w:rsidP="00BE28D4">
            <w:pPr>
              <w:pStyle w:val="tabletext11"/>
              <w:jc w:val="right"/>
              <w:rPr>
                <w:ins w:id="10499" w:author="Author"/>
              </w:rPr>
            </w:pPr>
          </w:p>
        </w:tc>
        <w:tc>
          <w:tcPr>
            <w:tcW w:w="2040" w:type="dxa"/>
            <w:tcBorders>
              <w:top w:val="nil"/>
              <w:left w:val="nil"/>
              <w:bottom w:val="nil"/>
              <w:right w:val="single" w:sz="6" w:space="0" w:color="auto"/>
            </w:tcBorders>
            <w:vAlign w:val="bottom"/>
            <w:hideMark/>
          </w:tcPr>
          <w:p w14:paraId="4CB13DB2" w14:textId="77777777" w:rsidR="00EA2F34" w:rsidRPr="003C5F94" w:rsidRDefault="00EA2F34" w:rsidP="00BE28D4">
            <w:pPr>
              <w:pStyle w:val="tabletext11"/>
              <w:tabs>
                <w:tab w:val="decimal" w:pos="801"/>
              </w:tabs>
              <w:rPr>
                <w:ins w:id="10500" w:author="Author"/>
              </w:rPr>
            </w:pPr>
            <w:ins w:id="10501" w:author="Author">
              <w:r w:rsidRPr="003C5F94">
                <w:t>1.88</w:t>
              </w:r>
            </w:ins>
          </w:p>
        </w:tc>
      </w:tr>
      <w:tr w:rsidR="00EA2F34" w:rsidRPr="003C5F94" w14:paraId="160D65D3" w14:textId="77777777" w:rsidTr="00A1082D">
        <w:trPr>
          <w:trHeight w:val="190"/>
          <w:ins w:id="10502" w:author="Author"/>
        </w:trPr>
        <w:tc>
          <w:tcPr>
            <w:tcW w:w="200" w:type="dxa"/>
          </w:tcPr>
          <w:p w14:paraId="6E0CD171" w14:textId="77777777" w:rsidR="00EA2F34" w:rsidRPr="003C5F94" w:rsidRDefault="00EA2F34" w:rsidP="00BE28D4">
            <w:pPr>
              <w:pStyle w:val="tabletext11"/>
              <w:rPr>
                <w:ins w:id="10503" w:author="Author"/>
              </w:rPr>
            </w:pPr>
          </w:p>
        </w:tc>
        <w:tc>
          <w:tcPr>
            <w:tcW w:w="360" w:type="dxa"/>
            <w:tcBorders>
              <w:top w:val="nil"/>
              <w:left w:val="single" w:sz="6" w:space="0" w:color="auto"/>
              <w:bottom w:val="nil"/>
              <w:right w:val="nil"/>
            </w:tcBorders>
          </w:tcPr>
          <w:p w14:paraId="7CCBD043" w14:textId="77777777" w:rsidR="00EA2F34" w:rsidRPr="003C5F94" w:rsidRDefault="00EA2F34" w:rsidP="00BE28D4">
            <w:pPr>
              <w:pStyle w:val="tabletext11"/>
              <w:jc w:val="right"/>
              <w:rPr>
                <w:ins w:id="10504" w:author="Author"/>
              </w:rPr>
            </w:pPr>
          </w:p>
        </w:tc>
        <w:tc>
          <w:tcPr>
            <w:tcW w:w="2040" w:type="dxa"/>
            <w:tcBorders>
              <w:top w:val="nil"/>
              <w:left w:val="nil"/>
              <w:bottom w:val="nil"/>
              <w:right w:val="single" w:sz="6" w:space="0" w:color="auto"/>
            </w:tcBorders>
            <w:hideMark/>
          </w:tcPr>
          <w:p w14:paraId="3201900E" w14:textId="77777777" w:rsidR="00EA2F34" w:rsidRPr="003C5F94" w:rsidRDefault="00EA2F34" w:rsidP="00BE28D4">
            <w:pPr>
              <w:pStyle w:val="tabletext11"/>
              <w:tabs>
                <w:tab w:val="decimal" w:pos="850"/>
              </w:tabs>
              <w:rPr>
                <w:ins w:id="10505" w:author="Author"/>
              </w:rPr>
            </w:pPr>
            <w:ins w:id="10506" w:author="Author">
              <w:r w:rsidRPr="003C5F94">
                <w:t>300,000 to 349,999</w:t>
              </w:r>
            </w:ins>
          </w:p>
        </w:tc>
        <w:tc>
          <w:tcPr>
            <w:tcW w:w="360" w:type="dxa"/>
          </w:tcPr>
          <w:p w14:paraId="01002A5A" w14:textId="77777777" w:rsidR="00EA2F34" w:rsidRPr="003C5F94" w:rsidRDefault="00EA2F34" w:rsidP="00BE28D4">
            <w:pPr>
              <w:pStyle w:val="tabletext11"/>
              <w:jc w:val="right"/>
              <w:rPr>
                <w:ins w:id="10507" w:author="Author"/>
              </w:rPr>
            </w:pPr>
          </w:p>
        </w:tc>
        <w:tc>
          <w:tcPr>
            <w:tcW w:w="2040" w:type="dxa"/>
            <w:tcBorders>
              <w:top w:val="nil"/>
              <w:left w:val="nil"/>
              <w:bottom w:val="nil"/>
              <w:right w:val="single" w:sz="6" w:space="0" w:color="auto"/>
            </w:tcBorders>
            <w:vAlign w:val="bottom"/>
            <w:hideMark/>
          </w:tcPr>
          <w:p w14:paraId="7E657A2F" w14:textId="77777777" w:rsidR="00EA2F34" w:rsidRPr="003C5F94" w:rsidRDefault="00EA2F34" w:rsidP="00BE28D4">
            <w:pPr>
              <w:pStyle w:val="tabletext11"/>
              <w:tabs>
                <w:tab w:val="decimal" w:pos="801"/>
              </w:tabs>
              <w:rPr>
                <w:ins w:id="10508" w:author="Author"/>
              </w:rPr>
            </w:pPr>
            <w:ins w:id="10509" w:author="Author">
              <w:r w:rsidRPr="003C5F94">
                <w:t>1.99</w:t>
              </w:r>
            </w:ins>
          </w:p>
        </w:tc>
      </w:tr>
      <w:tr w:rsidR="00EA2F34" w:rsidRPr="003C5F94" w14:paraId="5DF5E849" w14:textId="77777777" w:rsidTr="00A1082D">
        <w:trPr>
          <w:trHeight w:val="190"/>
          <w:ins w:id="10510" w:author="Author"/>
        </w:trPr>
        <w:tc>
          <w:tcPr>
            <w:tcW w:w="200" w:type="dxa"/>
          </w:tcPr>
          <w:p w14:paraId="1B07FB57" w14:textId="77777777" w:rsidR="00EA2F34" w:rsidRPr="003C5F94" w:rsidRDefault="00EA2F34" w:rsidP="00BE28D4">
            <w:pPr>
              <w:pStyle w:val="tabletext11"/>
              <w:rPr>
                <w:ins w:id="10511" w:author="Author"/>
              </w:rPr>
            </w:pPr>
          </w:p>
        </w:tc>
        <w:tc>
          <w:tcPr>
            <w:tcW w:w="360" w:type="dxa"/>
            <w:tcBorders>
              <w:top w:val="nil"/>
              <w:left w:val="single" w:sz="6" w:space="0" w:color="auto"/>
              <w:bottom w:val="nil"/>
              <w:right w:val="nil"/>
            </w:tcBorders>
          </w:tcPr>
          <w:p w14:paraId="1C41E81D" w14:textId="77777777" w:rsidR="00EA2F34" w:rsidRPr="003C5F94" w:rsidRDefault="00EA2F34" w:rsidP="00BE28D4">
            <w:pPr>
              <w:pStyle w:val="tabletext11"/>
              <w:jc w:val="right"/>
              <w:rPr>
                <w:ins w:id="10512" w:author="Author"/>
              </w:rPr>
            </w:pPr>
          </w:p>
        </w:tc>
        <w:tc>
          <w:tcPr>
            <w:tcW w:w="2040" w:type="dxa"/>
            <w:tcBorders>
              <w:top w:val="nil"/>
              <w:left w:val="nil"/>
              <w:bottom w:val="nil"/>
              <w:right w:val="single" w:sz="6" w:space="0" w:color="auto"/>
            </w:tcBorders>
            <w:hideMark/>
          </w:tcPr>
          <w:p w14:paraId="27725A28" w14:textId="77777777" w:rsidR="00EA2F34" w:rsidRPr="003C5F94" w:rsidRDefault="00EA2F34" w:rsidP="00BE28D4">
            <w:pPr>
              <w:pStyle w:val="tabletext11"/>
              <w:tabs>
                <w:tab w:val="decimal" w:pos="850"/>
              </w:tabs>
              <w:rPr>
                <w:ins w:id="10513" w:author="Author"/>
              </w:rPr>
            </w:pPr>
            <w:ins w:id="10514" w:author="Author">
              <w:r w:rsidRPr="003C5F94">
                <w:t>350,000 to 399,999</w:t>
              </w:r>
            </w:ins>
          </w:p>
        </w:tc>
        <w:tc>
          <w:tcPr>
            <w:tcW w:w="360" w:type="dxa"/>
          </w:tcPr>
          <w:p w14:paraId="68F97E28" w14:textId="77777777" w:rsidR="00EA2F34" w:rsidRPr="003C5F94" w:rsidRDefault="00EA2F34" w:rsidP="00BE28D4">
            <w:pPr>
              <w:pStyle w:val="tabletext11"/>
              <w:jc w:val="right"/>
              <w:rPr>
                <w:ins w:id="10515" w:author="Author"/>
              </w:rPr>
            </w:pPr>
          </w:p>
        </w:tc>
        <w:tc>
          <w:tcPr>
            <w:tcW w:w="2040" w:type="dxa"/>
            <w:tcBorders>
              <w:top w:val="nil"/>
              <w:left w:val="nil"/>
              <w:bottom w:val="nil"/>
              <w:right w:val="single" w:sz="6" w:space="0" w:color="auto"/>
            </w:tcBorders>
            <w:vAlign w:val="bottom"/>
            <w:hideMark/>
          </w:tcPr>
          <w:p w14:paraId="4669A543" w14:textId="77777777" w:rsidR="00EA2F34" w:rsidRPr="003C5F94" w:rsidRDefault="00EA2F34" w:rsidP="00BE28D4">
            <w:pPr>
              <w:pStyle w:val="tabletext11"/>
              <w:tabs>
                <w:tab w:val="decimal" w:pos="801"/>
              </w:tabs>
              <w:rPr>
                <w:ins w:id="10516" w:author="Author"/>
              </w:rPr>
            </w:pPr>
            <w:ins w:id="10517" w:author="Author">
              <w:r w:rsidRPr="003C5F94">
                <w:t>2.10</w:t>
              </w:r>
            </w:ins>
          </w:p>
        </w:tc>
      </w:tr>
      <w:tr w:rsidR="00EA2F34" w:rsidRPr="003C5F94" w14:paraId="189BA121" w14:textId="77777777" w:rsidTr="00A1082D">
        <w:trPr>
          <w:trHeight w:val="190"/>
          <w:ins w:id="10518" w:author="Author"/>
        </w:trPr>
        <w:tc>
          <w:tcPr>
            <w:tcW w:w="200" w:type="dxa"/>
          </w:tcPr>
          <w:p w14:paraId="3DDD1668" w14:textId="77777777" w:rsidR="00EA2F34" w:rsidRPr="003C5F94" w:rsidRDefault="00EA2F34" w:rsidP="00BE28D4">
            <w:pPr>
              <w:pStyle w:val="tabletext11"/>
              <w:rPr>
                <w:ins w:id="10519" w:author="Author"/>
              </w:rPr>
            </w:pPr>
          </w:p>
        </w:tc>
        <w:tc>
          <w:tcPr>
            <w:tcW w:w="360" w:type="dxa"/>
            <w:tcBorders>
              <w:top w:val="nil"/>
              <w:left w:val="single" w:sz="6" w:space="0" w:color="auto"/>
              <w:bottom w:val="nil"/>
              <w:right w:val="nil"/>
            </w:tcBorders>
          </w:tcPr>
          <w:p w14:paraId="65B15E1C" w14:textId="77777777" w:rsidR="00EA2F34" w:rsidRPr="003C5F94" w:rsidRDefault="00EA2F34" w:rsidP="00BE28D4">
            <w:pPr>
              <w:pStyle w:val="tabletext11"/>
              <w:jc w:val="right"/>
              <w:rPr>
                <w:ins w:id="10520" w:author="Author"/>
              </w:rPr>
            </w:pPr>
          </w:p>
        </w:tc>
        <w:tc>
          <w:tcPr>
            <w:tcW w:w="2040" w:type="dxa"/>
            <w:tcBorders>
              <w:top w:val="nil"/>
              <w:left w:val="nil"/>
              <w:bottom w:val="nil"/>
              <w:right w:val="single" w:sz="6" w:space="0" w:color="auto"/>
            </w:tcBorders>
            <w:hideMark/>
          </w:tcPr>
          <w:p w14:paraId="60743934" w14:textId="77777777" w:rsidR="00EA2F34" w:rsidRPr="003C5F94" w:rsidRDefault="00EA2F34" w:rsidP="00BE28D4">
            <w:pPr>
              <w:pStyle w:val="tabletext11"/>
              <w:tabs>
                <w:tab w:val="decimal" w:pos="850"/>
              </w:tabs>
              <w:rPr>
                <w:ins w:id="10521" w:author="Author"/>
              </w:rPr>
            </w:pPr>
            <w:ins w:id="10522" w:author="Author">
              <w:r w:rsidRPr="003C5F94">
                <w:t>400,000 to 449,999</w:t>
              </w:r>
            </w:ins>
          </w:p>
        </w:tc>
        <w:tc>
          <w:tcPr>
            <w:tcW w:w="360" w:type="dxa"/>
          </w:tcPr>
          <w:p w14:paraId="65C36258" w14:textId="77777777" w:rsidR="00EA2F34" w:rsidRPr="003C5F94" w:rsidRDefault="00EA2F34" w:rsidP="00BE28D4">
            <w:pPr>
              <w:pStyle w:val="tabletext11"/>
              <w:jc w:val="right"/>
              <w:rPr>
                <w:ins w:id="10523" w:author="Author"/>
              </w:rPr>
            </w:pPr>
          </w:p>
        </w:tc>
        <w:tc>
          <w:tcPr>
            <w:tcW w:w="2040" w:type="dxa"/>
            <w:tcBorders>
              <w:top w:val="nil"/>
              <w:left w:val="nil"/>
              <w:bottom w:val="nil"/>
              <w:right w:val="single" w:sz="6" w:space="0" w:color="auto"/>
            </w:tcBorders>
            <w:vAlign w:val="bottom"/>
            <w:hideMark/>
          </w:tcPr>
          <w:p w14:paraId="13A0BDBC" w14:textId="77777777" w:rsidR="00EA2F34" w:rsidRPr="003C5F94" w:rsidRDefault="00EA2F34" w:rsidP="00BE28D4">
            <w:pPr>
              <w:pStyle w:val="tabletext11"/>
              <w:tabs>
                <w:tab w:val="decimal" w:pos="801"/>
              </w:tabs>
              <w:rPr>
                <w:ins w:id="10524" w:author="Author"/>
              </w:rPr>
            </w:pPr>
            <w:ins w:id="10525" w:author="Author">
              <w:r w:rsidRPr="003C5F94">
                <w:t>2.21</w:t>
              </w:r>
            </w:ins>
          </w:p>
        </w:tc>
      </w:tr>
      <w:tr w:rsidR="00EA2F34" w:rsidRPr="003C5F94" w14:paraId="0A5A35C9" w14:textId="77777777" w:rsidTr="00A1082D">
        <w:trPr>
          <w:trHeight w:val="190"/>
          <w:ins w:id="10526" w:author="Author"/>
        </w:trPr>
        <w:tc>
          <w:tcPr>
            <w:tcW w:w="200" w:type="dxa"/>
          </w:tcPr>
          <w:p w14:paraId="25811B93" w14:textId="77777777" w:rsidR="00EA2F34" w:rsidRPr="003C5F94" w:rsidRDefault="00EA2F34" w:rsidP="00BE28D4">
            <w:pPr>
              <w:pStyle w:val="tabletext11"/>
              <w:rPr>
                <w:ins w:id="10527" w:author="Author"/>
              </w:rPr>
            </w:pPr>
          </w:p>
        </w:tc>
        <w:tc>
          <w:tcPr>
            <w:tcW w:w="360" w:type="dxa"/>
            <w:tcBorders>
              <w:top w:val="nil"/>
              <w:left w:val="single" w:sz="6" w:space="0" w:color="auto"/>
              <w:bottom w:val="nil"/>
              <w:right w:val="nil"/>
            </w:tcBorders>
          </w:tcPr>
          <w:p w14:paraId="650B8CCC" w14:textId="77777777" w:rsidR="00EA2F34" w:rsidRPr="003C5F94" w:rsidRDefault="00EA2F34" w:rsidP="00BE28D4">
            <w:pPr>
              <w:pStyle w:val="tabletext11"/>
              <w:jc w:val="right"/>
              <w:rPr>
                <w:ins w:id="10528" w:author="Author"/>
              </w:rPr>
            </w:pPr>
          </w:p>
        </w:tc>
        <w:tc>
          <w:tcPr>
            <w:tcW w:w="2040" w:type="dxa"/>
            <w:tcBorders>
              <w:top w:val="nil"/>
              <w:left w:val="nil"/>
              <w:bottom w:val="nil"/>
              <w:right w:val="single" w:sz="6" w:space="0" w:color="auto"/>
            </w:tcBorders>
            <w:hideMark/>
          </w:tcPr>
          <w:p w14:paraId="0725695F" w14:textId="77777777" w:rsidR="00EA2F34" w:rsidRPr="003C5F94" w:rsidRDefault="00EA2F34" w:rsidP="00BE28D4">
            <w:pPr>
              <w:pStyle w:val="tabletext11"/>
              <w:tabs>
                <w:tab w:val="decimal" w:pos="850"/>
              </w:tabs>
              <w:rPr>
                <w:ins w:id="10529" w:author="Author"/>
              </w:rPr>
            </w:pPr>
            <w:ins w:id="10530" w:author="Author">
              <w:r w:rsidRPr="003C5F94">
                <w:t>450,000 to 499,999</w:t>
              </w:r>
            </w:ins>
          </w:p>
        </w:tc>
        <w:tc>
          <w:tcPr>
            <w:tcW w:w="360" w:type="dxa"/>
          </w:tcPr>
          <w:p w14:paraId="41480D45" w14:textId="77777777" w:rsidR="00EA2F34" w:rsidRPr="003C5F94" w:rsidRDefault="00EA2F34" w:rsidP="00BE28D4">
            <w:pPr>
              <w:pStyle w:val="tabletext11"/>
              <w:jc w:val="right"/>
              <w:rPr>
                <w:ins w:id="10531" w:author="Author"/>
              </w:rPr>
            </w:pPr>
          </w:p>
        </w:tc>
        <w:tc>
          <w:tcPr>
            <w:tcW w:w="2040" w:type="dxa"/>
            <w:tcBorders>
              <w:top w:val="nil"/>
              <w:left w:val="nil"/>
              <w:bottom w:val="nil"/>
              <w:right w:val="single" w:sz="6" w:space="0" w:color="auto"/>
            </w:tcBorders>
            <w:vAlign w:val="bottom"/>
            <w:hideMark/>
          </w:tcPr>
          <w:p w14:paraId="0431ECE8" w14:textId="77777777" w:rsidR="00EA2F34" w:rsidRPr="003C5F94" w:rsidRDefault="00EA2F34" w:rsidP="00BE28D4">
            <w:pPr>
              <w:pStyle w:val="tabletext11"/>
              <w:tabs>
                <w:tab w:val="decimal" w:pos="801"/>
              </w:tabs>
              <w:rPr>
                <w:ins w:id="10532" w:author="Author"/>
              </w:rPr>
            </w:pPr>
            <w:ins w:id="10533" w:author="Author">
              <w:r w:rsidRPr="003C5F94">
                <w:t>2.31</w:t>
              </w:r>
            </w:ins>
          </w:p>
        </w:tc>
      </w:tr>
      <w:tr w:rsidR="00EA2F34" w:rsidRPr="003C5F94" w14:paraId="6FA9FA5C" w14:textId="77777777" w:rsidTr="00A1082D">
        <w:trPr>
          <w:trHeight w:val="190"/>
          <w:ins w:id="10534" w:author="Author"/>
        </w:trPr>
        <w:tc>
          <w:tcPr>
            <w:tcW w:w="200" w:type="dxa"/>
          </w:tcPr>
          <w:p w14:paraId="41CE07A8" w14:textId="77777777" w:rsidR="00EA2F34" w:rsidRPr="003C5F94" w:rsidRDefault="00EA2F34" w:rsidP="00BE28D4">
            <w:pPr>
              <w:pStyle w:val="tabletext11"/>
              <w:rPr>
                <w:ins w:id="10535" w:author="Author"/>
              </w:rPr>
            </w:pPr>
          </w:p>
        </w:tc>
        <w:tc>
          <w:tcPr>
            <w:tcW w:w="360" w:type="dxa"/>
            <w:tcBorders>
              <w:top w:val="nil"/>
              <w:left w:val="single" w:sz="6" w:space="0" w:color="auto"/>
              <w:bottom w:val="nil"/>
              <w:right w:val="nil"/>
            </w:tcBorders>
          </w:tcPr>
          <w:p w14:paraId="1808953F" w14:textId="77777777" w:rsidR="00EA2F34" w:rsidRPr="003C5F94" w:rsidRDefault="00EA2F34" w:rsidP="00BE28D4">
            <w:pPr>
              <w:pStyle w:val="tabletext11"/>
              <w:jc w:val="right"/>
              <w:rPr>
                <w:ins w:id="10536" w:author="Author"/>
              </w:rPr>
            </w:pPr>
          </w:p>
        </w:tc>
        <w:tc>
          <w:tcPr>
            <w:tcW w:w="2040" w:type="dxa"/>
            <w:tcBorders>
              <w:top w:val="nil"/>
              <w:left w:val="nil"/>
              <w:bottom w:val="nil"/>
              <w:right w:val="single" w:sz="6" w:space="0" w:color="auto"/>
            </w:tcBorders>
            <w:hideMark/>
          </w:tcPr>
          <w:p w14:paraId="1C5243DE" w14:textId="77777777" w:rsidR="00EA2F34" w:rsidRPr="003C5F94" w:rsidRDefault="00EA2F34" w:rsidP="00BE28D4">
            <w:pPr>
              <w:pStyle w:val="tabletext11"/>
              <w:tabs>
                <w:tab w:val="decimal" w:pos="850"/>
              </w:tabs>
              <w:rPr>
                <w:ins w:id="10537" w:author="Author"/>
              </w:rPr>
            </w:pPr>
            <w:ins w:id="10538" w:author="Author">
              <w:r w:rsidRPr="003C5F94">
                <w:t>500,000 to 599,999</w:t>
              </w:r>
            </w:ins>
          </w:p>
        </w:tc>
        <w:tc>
          <w:tcPr>
            <w:tcW w:w="360" w:type="dxa"/>
          </w:tcPr>
          <w:p w14:paraId="1B02550C" w14:textId="77777777" w:rsidR="00EA2F34" w:rsidRPr="003C5F94" w:rsidRDefault="00EA2F34" w:rsidP="00BE28D4">
            <w:pPr>
              <w:pStyle w:val="tabletext11"/>
              <w:jc w:val="right"/>
              <w:rPr>
                <w:ins w:id="10539" w:author="Author"/>
              </w:rPr>
            </w:pPr>
          </w:p>
        </w:tc>
        <w:tc>
          <w:tcPr>
            <w:tcW w:w="2040" w:type="dxa"/>
            <w:tcBorders>
              <w:top w:val="nil"/>
              <w:left w:val="nil"/>
              <w:bottom w:val="nil"/>
              <w:right w:val="single" w:sz="6" w:space="0" w:color="auto"/>
            </w:tcBorders>
            <w:vAlign w:val="bottom"/>
            <w:hideMark/>
          </w:tcPr>
          <w:p w14:paraId="43856615" w14:textId="77777777" w:rsidR="00EA2F34" w:rsidRPr="003C5F94" w:rsidRDefault="00EA2F34" w:rsidP="00BE28D4">
            <w:pPr>
              <w:pStyle w:val="tabletext11"/>
              <w:tabs>
                <w:tab w:val="decimal" w:pos="801"/>
              </w:tabs>
              <w:rPr>
                <w:ins w:id="10540" w:author="Author"/>
              </w:rPr>
            </w:pPr>
            <w:ins w:id="10541" w:author="Author">
              <w:r w:rsidRPr="003C5F94">
                <w:t>2.43</w:t>
              </w:r>
            </w:ins>
          </w:p>
        </w:tc>
      </w:tr>
      <w:tr w:rsidR="00EA2F34" w:rsidRPr="003C5F94" w14:paraId="4AAD48F2" w14:textId="77777777" w:rsidTr="00A1082D">
        <w:trPr>
          <w:trHeight w:val="190"/>
          <w:ins w:id="10542" w:author="Author"/>
        </w:trPr>
        <w:tc>
          <w:tcPr>
            <w:tcW w:w="200" w:type="dxa"/>
          </w:tcPr>
          <w:p w14:paraId="66F6873E" w14:textId="77777777" w:rsidR="00EA2F34" w:rsidRPr="003C5F94" w:rsidRDefault="00EA2F34" w:rsidP="00BE28D4">
            <w:pPr>
              <w:pStyle w:val="tabletext11"/>
              <w:rPr>
                <w:ins w:id="10543" w:author="Author"/>
              </w:rPr>
            </w:pPr>
          </w:p>
        </w:tc>
        <w:tc>
          <w:tcPr>
            <w:tcW w:w="360" w:type="dxa"/>
            <w:tcBorders>
              <w:top w:val="nil"/>
              <w:left w:val="single" w:sz="6" w:space="0" w:color="auto"/>
              <w:bottom w:val="nil"/>
              <w:right w:val="nil"/>
            </w:tcBorders>
          </w:tcPr>
          <w:p w14:paraId="1AAF3E0D" w14:textId="77777777" w:rsidR="00EA2F34" w:rsidRPr="003C5F94" w:rsidRDefault="00EA2F34" w:rsidP="00BE28D4">
            <w:pPr>
              <w:pStyle w:val="tabletext11"/>
              <w:jc w:val="right"/>
              <w:rPr>
                <w:ins w:id="10544" w:author="Author"/>
              </w:rPr>
            </w:pPr>
          </w:p>
        </w:tc>
        <w:tc>
          <w:tcPr>
            <w:tcW w:w="2040" w:type="dxa"/>
            <w:tcBorders>
              <w:top w:val="nil"/>
              <w:left w:val="nil"/>
              <w:bottom w:val="nil"/>
              <w:right w:val="single" w:sz="6" w:space="0" w:color="auto"/>
            </w:tcBorders>
            <w:hideMark/>
          </w:tcPr>
          <w:p w14:paraId="4FEC3B1C" w14:textId="77777777" w:rsidR="00EA2F34" w:rsidRPr="003C5F94" w:rsidRDefault="00EA2F34" w:rsidP="00BE28D4">
            <w:pPr>
              <w:pStyle w:val="tabletext11"/>
              <w:tabs>
                <w:tab w:val="decimal" w:pos="850"/>
              </w:tabs>
              <w:rPr>
                <w:ins w:id="10545" w:author="Author"/>
              </w:rPr>
            </w:pPr>
            <w:ins w:id="10546" w:author="Author">
              <w:r w:rsidRPr="003C5F94">
                <w:t>600,000 to 699,999</w:t>
              </w:r>
            </w:ins>
          </w:p>
        </w:tc>
        <w:tc>
          <w:tcPr>
            <w:tcW w:w="360" w:type="dxa"/>
          </w:tcPr>
          <w:p w14:paraId="34A47877" w14:textId="77777777" w:rsidR="00EA2F34" w:rsidRPr="003C5F94" w:rsidRDefault="00EA2F34" w:rsidP="00BE28D4">
            <w:pPr>
              <w:pStyle w:val="tabletext11"/>
              <w:jc w:val="right"/>
              <w:rPr>
                <w:ins w:id="10547" w:author="Author"/>
              </w:rPr>
            </w:pPr>
          </w:p>
        </w:tc>
        <w:tc>
          <w:tcPr>
            <w:tcW w:w="2040" w:type="dxa"/>
            <w:tcBorders>
              <w:top w:val="nil"/>
              <w:left w:val="nil"/>
              <w:bottom w:val="nil"/>
              <w:right w:val="single" w:sz="6" w:space="0" w:color="auto"/>
            </w:tcBorders>
            <w:vAlign w:val="bottom"/>
            <w:hideMark/>
          </w:tcPr>
          <w:p w14:paraId="24AE3829" w14:textId="77777777" w:rsidR="00EA2F34" w:rsidRPr="003C5F94" w:rsidRDefault="00EA2F34" w:rsidP="00BE28D4">
            <w:pPr>
              <w:pStyle w:val="tabletext11"/>
              <w:tabs>
                <w:tab w:val="decimal" w:pos="801"/>
              </w:tabs>
              <w:rPr>
                <w:ins w:id="10548" w:author="Author"/>
              </w:rPr>
            </w:pPr>
            <w:ins w:id="10549" w:author="Author">
              <w:r w:rsidRPr="003C5F94">
                <w:t>2.60</w:t>
              </w:r>
            </w:ins>
          </w:p>
        </w:tc>
      </w:tr>
      <w:tr w:rsidR="00EA2F34" w:rsidRPr="003C5F94" w14:paraId="39477463" w14:textId="77777777" w:rsidTr="00A1082D">
        <w:trPr>
          <w:trHeight w:val="190"/>
          <w:ins w:id="10550" w:author="Author"/>
        </w:trPr>
        <w:tc>
          <w:tcPr>
            <w:tcW w:w="200" w:type="dxa"/>
          </w:tcPr>
          <w:p w14:paraId="74D453C3" w14:textId="77777777" w:rsidR="00EA2F34" w:rsidRPr="003C5F94" w:rsidRDefault="00EA2F34" w:rsidP="00BE28D4">
            <w:pPr>
              <w:pStyle w:val="tabletext11"/>
              <w:rPr>
                <w:ins w:id="10551" w:author="Author"/>
              </w:rPr>
            </w:pPr>
          </w:p>
        </w:tc>
        <w:tc>
          <w:tcPr>
            <w:tcW w:w="360" w:type="dxa"/>
            <w:tcBorders>
              <w:top w:val="nil"/>
              <w:left w:val="single" w:sz="6" w:space="0" w:color="auto"/>
              <w:bottom w:val="nil"/>
              <w:right w:val="nil"/>
            </w:tcBorders>
          </w:tcPr>
          <w:p w14:paraId="109E569B" w14:textId="77777777" w:rsidR="00EA2F34" w:rsidRPr="003C5F94" w:rsidRDefault="00EA2F34" w:rsidP="00BE28D4">
            <w:pPr>
              <w:pStyle w:val="tabletext11"/>
              <w:jc w:val="right"/>
              <w:rPr>
                <w:ins w:id="10552" w:author="Author"/>
              </w:rPr>
            </w:pPr>
          </w:p>
        </w:tc>
        <w:tc>
          <w:tcPr>
            <w:tcW w:w="2040" w:type="dxa"/>
            <w:tcBorders>
              <w:top w:val="nil"/>
              <w:left w:val="nil"/>
              <w:bottom w:val="nil"/>
              <w:right w:val="single" w:sz="6" w:space="0" w:color="auto"/>
            </w:tcBorders>
            <w:hideMark/>
          </w:tcPr>
          <w:p w14:paraId="256D280A" w14:textId="77777777" w:rsidR="00EA2F34" w:rsidRPr="003C5F94" w:rsidRDefault="00EA2F34" w:rsidP="00BE28D4">
            <w:pPr>
              <w:pStyle w:val="tabletext11"/>
              <w:tabs>
                <w:tab w:val="decimal" w:pos="850"/>
              </w:tabs>
              <w:rPr>
                <w:ins w:id="10553" w:author="Author"/>
              </w:rPr>
            </w:pPr>
            <w:ins w:id="10554" w:author="Author">
              <w:r w:rsidRPr="003C5F94">
                <w:t>700,000 to 799,999</w:t>
              </w:r>
            </w:ins>
          </w:p>
        </w:tc>
        <w:tc>
          <w:tcPr>
            <w:tcW w:w="360" w:type="dxa"/>
          </w:tcPr>
          <w:p w14:paraId="67A5D628" w14:textId="77777777" w:rsidR="00EA2F34" w:rsidRPr="003C5F94" w:rsidRDefault="00EA2F34" w:rsidP="00BE28D4">
            <w:pPr>
              <w:pStyle w:val="tabletext11"/>
              <w:jc w:val="right"/>
              <w:rPr>
                <w:ins w:id="10555" w:author="Author"/>
              </w:rPr>
            </w:pPr>
          </w:p>
        </w:tc>
        <w:tc>
          <w:tcPr>
            <w:tcW w:w="2040" w:type="dxa"/>
            <w:tcBorders>
              <w:top w:val="nil"/>
              <w:left w:val="nil"/>
              <w:bottom w:val="nil"/>
              <w:right w:val="single" w:sz="6" w:space="0" w:color="auto"/>
            </w:tcBorders>
            <w:vAlign w:val="bottom"/>
            <w:hideMark/>
          </w:tcPr>
          <w:p w14:paraId="6015A428" w14:textId="77777777" w:rsidR="00EA2F34" w:rsidRPr="003C5F94" w:rsidRDefault="00EA2F34" w:rsidP="00BE28D4">
            <w:pPr>
              <w:pStyle w:val="tabletext11"/>
              <w:tabs>
                <w:tab w:val="decimal" w:pos="801"/>
              </w:tabs>
              <w:rPr>
                <w:ins w:id="10556" w:author="Author"/>
              </w:rPr>
            </w:pPr>
            <w:ins w:id="10557" w:author="Author">
              <w:r w:rsidRPr="003C5F94">
                <w:t>2.76</w:t>
              </w:r>
            </w:ins>
          </w:p>
        </w:tc>
      </w:tr>
      <w:tr w:rsidR="00EA2F34" w:rsidRPr="003C5F94" w14:paraId="3EE11E0D" w14:textId="77777777" w:rsidTr="00A1082D">
        <w:trPr>
          <w:trHeight w:val="190"/>
          <w:ins w:id="10558" w:author="Author"/>
        </w:trPr>
        <w:tc>
          <w:tcPr>
            <w:tcW w:w="200" w:type="dxa"/>
          </w:tcPr>
          <w:p w14:paraId="0548DC59" w14:textId="77777777" w:rsidR="00EA2F34" w:rsidRPr="003C5F94" w:rsidRDefault="00EA2F34" w:rsidP="00BE28D4">
            <w:pPr>
              <w:pStyle w:val="tabletext11"/>
              <w:rPr>
                <w:ins w:id="10559" w:author="Author"/>
              </w:rPr>
            </w:pPr>
          </w:p>
        </w:tc>
        <w:tc>
          <w:tcPr>
            <w:tcW w:w="360" w:type="dxa"/>
            <w:tcBorders>
              <w:top w:val="nil"/>
              <w:left w:val="single" w:sz="6" w:space="0" w:color="auto"/>
              <w:bottom w:val="nil"/>
              <w:right w:val="nil"/>
            </w:tcBorders>
          </w:tcPr>
          <w:p w14:paraId="573A08C3" w14:textId="77777777" w:rsidR="00EA2F34" w:rsidRPr="003C5F94" w:rsidRDefault="00EA2F34" w:rsidP="00BE28D4">
            <w:pPr>
              <w:pStyle w:val="tabletext11"/>
              <w:jc w:val="right"/>
              <w:rPr>
                <w:ins w:id="10560" w:author="Author"/>
              </w:rPr>
            </w:pPr>
          </w:p>
        </w:tc>
        <w:tc>
          <w:tcPr>
            <w:tcW w:w="2040" w:type="dxa"/>
            <w:tcBorders>
              <w:top w:val="nil"/>
              <w:left w:val="nil"/>
              <w:bottom w:val="nil"/>
              <w:right w:val="single" w:sz="6" w:space="0" w:color="auto"/>
            </w:tcBorders>
            <w:hideMark/>
          </w:tcPr>
          <w:p w14:paraId="686F1726" w14:textId="77777777" w:rsidR="00EA2F34" w:rsidRPr="003C5F94" w:rsidRDefault="00EA2F34" w:rsidP="00BE28D4">
            <w:pPr>
              <w:pStyle w:val="tabletext11"/>
              <w:tabs>
                <w:tab w:val="decimal" w:pos="850"/>
              </w:tabs>
              <w:rPr>
                <w:ins w:id="10561" w:author="Author"/>
              </w:rPr>
            </w:pPr>
            <w:ins w:id="10562" w:author="Author">
              <w:r w:rsidRPr="003C5F94">
                <w:t>800,000 to 899,999</w:t>
              </w:r>
            </w:ins>
          </w:p>
        </w:tc>
        <w:tc>
          <w:tcPr>
            <w:tcW w:w="360" w:type="dxa"/>
          </w:tcPr>
          <w:p w14:paraId="08D805BE" w14:textId="77777777" w:rsidR="00EA2F34" w:rsidRPr="003C5F94" w:rsidRDefault="00EA2F34" w:rsidP="00BE28D4">
            <w:pPr>
              <w:pStyle w:val="tabletext11"/>
              <w:jc w:val="right"/>
              <w:rPr>
                <w:ins w:id="10563" w:author="Author"/>
              </w:rPr>
            </w:pPr>
          </w:p>
        </w:tc>
        <w:tc>
          <w:tcPr>
            <w:tcW w:w="2040" w:type="dxa"/>
            <w:tcBorders>
              <w:top w:val="nil"/>
              <w:left w:val="nil"/>
              <w:bottom w:val="nil"/>
              <w:right w:val="single" w:sz="6" w:space="0" w:color="auto"/>
            </w:tcBorders>
            <w:vAlign w:val="bottom"/>
            <w:hideMark/>
          </w:tcPr>
          <w:p w14:paraId="626103F1" w14:textId="77777777" w:rsidR="00EA2F34" w:rsidRPr="003C5F94" w:rsidRDefault="00EA2F34" w:rsidP="00BE28D4">
            <w:pPr>
              <w:pStyle w:val="tabletext11"/>
              <w:tabs>
                <w:tab w:val="decimal" w:pos="801"/>
              </w:tabs>
              <w:rPr>
                <w:ins w:id="10564" w:author="Author"/>
              </w:rPr>
            </w:pPr>
            <w:ins w:id="10565" w:author="Author">
              <w:r w:rsidRPr="003C5F94">
                <w:t>2.90</w:t>
              </w:r>
            </w:ins>
          </w:p>
        </w:tc>
      </w:tr>
      <w:tr w:rsidR="00EA2F34" w:rsidRPr="003C5F94" w14:paraId="5163904B" w14:textId="77777777" w:rsidTr="00A1082D">
        <w:trPr>
          <w:trHeight w:val="190"/>
          <w:ins w:id="10566" w:author="Author"/>
        </w:trPr>
        <w:tc>
          <w:tcPr>
            <w:tcW w:w="200" w:type="dxa"/>
          </w:tcPr>
          <w:p w14:paraId="5D4AA8F8" w14:textId="77777777" w:rsidR="00EA2F34" w:rsidRPr="003C5F94" w:rsidRDefault="00EA2F34" w:rsidP="00BE28D4">
            <w:pPr>
              <w:pStyle w:val="tabletext11"/>
              <w:rPr>
                <w:ins w:id="10567" w:author="Author"/>
              </w:rPr>
            </w:pPr>
          </w:p>
        </w:tc>
        <w:tc>
          <w:tcPr>
            <w:tcW w:w="360" w:type="dxa"/>
            <w:tcBorders>
              <w:top w:val="nil"/>
              <w:left w:val="single" w:sz="6" w:space="0" w:color="auto"/>
              <w:bottom w:val="single" w:sz="4" w:space="0" w:color="auto"/>
              <w:right w:val="nil"/>
            </w:tcBorders>
          </w:tcPr>
          <w:p w14:paraId="1441208B" w14:textId="77777777" w:rsidR="00EA2F34" w:rsidRPr="003C5F94" w:rsidRDefault="00EA2F34" w:rsidP="00BE28D4">
            <w:pPr>
              <w:pStyle w:val="tabletext11"/>
              <w:jc w:val="right"/>
              <w:rPr>
                <w:ins w:id="10568" w:author="Author"/>
              </w:rPr>
            </w:pPr>
          </w:p>
        </w:tc>
        <w:tc>
          <w:tcPr>
            <w:tcW w:w="2040" w:type="dxa"/>
            <w:tcBorders>
              <w:top w:val="nil"/>
              <w:left w:val="nil"/>
              <w:bottom w:val="single" w:sz="4" w:space="0" w:color="auto"/>
              <w:right w:val="single" w:sz="6" w:space="0" w:color="auto"/>
            </w:tcBorders>
            <w:vAlign w:val="bottom"/>
            <w:hideMark/>
          </w:tcPr>
          <w:p w14:paraId="218A1DEF" w14:textId="77777777" w:rsidR="00EA2F34" w:rsidRPr="003C5F94" w:rsidRDefault="00EA2F34" w:rsidP="00BE28D4">
            <w:pPr>
              <w:pStyle w:val="tabletext11"/>
              <w:tabs>
                <w:tab w:val="decimal" w:pos="850"/>
              </w:tabs>
              <w:rPr>
                <w:ins w:id="10569" w:author="Author"/>
              </w:rPr>
            </w:pPr>
            <w:ins w:id="10570" w:author="Author">
              <w:r w:rsidRPr="003C5F94">
                <w:t>900,000 or greater</w:t>
              </w:r>
            </w:ins>
          </w:p>
        </w:tc>
        <w:tc>
          <w:tcPr>
            <w:tcW w:w="360" w:type="dxa"/>
            <w:tcBorders>
              <w:top w:val="nil"/>
              <w:left w:val="nil"/>
              <w:bottom w:val="single" w:sz="4" w:space="0" w:color="auto"/>
              <w:right w:val="nil"/>
            </w:tcBorders>
          </w:tcPr>
          <w:p w14:paraId="4AAB1E75" w14:textId="77777777" w:rsidR="00EA2F34" w:rsidRPr="003C5F94" w:rsidRDefault="00EA2F34" w:rsidP="00BE28D4">
            <w:pPr>
              <w:pStyle w:val="tabletext11"/>
              <w:jc w:val="right"/>
              <w:rPr>
                <w:ins w:id="10571" w:author="Author"/>
              </w:rPr>
            </w:pPr>
          </w:p>
        </w:tc>
        <w:tc>
          <w:tcPr>
            <w:tcW w:w="2040" w:type="dxa"/>
            <w:tcBorders>
              <w:top w:val="nil"/>
              <w:left w:val="nil"/>
              <w:bottom w:val="single" w:sz="4" w:space="0" w:color="auto"/>
              <w:right w:val="single" w:sz="6" w:space="0" w:color="auto"/>
            </w:tcBorders>
            <w:vAlign w:val="bottom"/>
            <w:hideMark/>
          </w:tcPr>
          <w:p w14:paraId="21BC5708" w14:textId="77777777" w:rsidR="00EA2F34" w:rsidRPr="003C5F94" w:rsidRDefault="00EA2F34" w:rsidP="00BE28D4">
            <w:pPr>
              <w:pStyle w:val="tabletext11"/>
              <w:tabs>
                <w:tab w:val="decimal" w:pos="801"/>
              </w:tabs>
              <w:rPr>
                <w:ins w:id="10572" w:author="Author"/>
              </w:rPr>
            </w:pPr>
            <w:ins w:id="10573" w:author="Author">
              <w:r w:rsidRPr="003C5F94">
                <w:t>3.04</w:t>
              </w:r>
            </w:ins>
          </w:p>
        </w:tc>
      </w:tr>
    </w:tbl>
    <w:p w14:paraId="73A36489" w14:textId="77777777" w:rsidR="00EA2F34" w:rsidRPr="003C5F94" w:rsidRDefault="00EA2F34" w:rsidP="00BE28D4">
      <w:pPr>
        <w:pStyle w:val="tablecaption"/>
        <w:rPr>
          <w:ins w:id="10574" w:author="Author"/>
        </w:rPr>
      </w:pPr>
      <w:ins w:id="10575" w:author="Author">
        <w:r w:rsidRPr="003C5F94">
          <w:t xml:space="preserve">Table 301.C.1.b.(3) All Other Vehicles Vehicle Value Factors </w:t>
        </w:r>
        <w:r w:rsidRPr="003C5F94">
          <w:rPr>
            <w:rFonts w:cs="Arial"/>
          </w:rPr>
          <w:t>–</w:t>
        </w:r>
        <w:r w:rsidRPr="003C5F94">
          <w:t xml:space="preserve"> Other Than Collision </w:t>
        </w:r>
        <w:proofErr w:type="gramStart"/>
        <w:r w:rsidRPr="003C5F94">
          <w:t>With</w:t>
        </w:r>
        <w:proofErr w:type="gramEnd"/>
        <w:r w:rsidRPr="003C5F94">
          <w:t xml:space="preserve"> Stated Amount Rating</w:t>
        </w:r>
      </w:ins>
    </w:p>
    <w:p w14:paraId="5E54CD0F" w14:textId="77777777" w:rsidR="00EA2F34" w:rsidRPr="003C5F94" w:rsidRDefault="00EA2F34" w:rsidP="00BE28D4">
      <w:pPr>
        <w:pStyle w:val="isonormal"/>
        <w:rPr>
          <w:ins w:id="10576" w:author="Author"/>
        </w:rPr>
        <w:sectPr w:rsidR="00EA2F34" w:rsidRPr="003C5F94" w:rsidSect="00EA2F34">
          <w:pgSz w:w="12240" w:h="15840"/>
          <w:pgMar w:top="1735" w:right="960" w:bottom="1560" w:left="1200" w:header="575" w:footer="480" w:gutter="0"/>
          <w:cols w:space="480"/>
          <w:noEndnote/>
          <w:docGrid w:linePitch="326"/>
        </w:sectPr>
      </w:pPr>
    </w:p>
    <w:p w14:paraId="5C7226FB" w14:textId="77777777" w:rsidR="003F7E2C" w:rsidRDefault="003F7E2C" w:rsidP="00BE28D4">
      <w:pPr>
        <w:pStyle w:val="blocktext1"/>
        <w:rPr>
          <w:ins w:id="10577" w:author="Author"/>
        </w:rPr>
      </w:pPr>
      <w:ins w:id="10578" w:author="Author">
        <w:r>
          <w:lastRenderedPageBreak/>
          <w:t xml:space="preserve">Paragraph </w:t>
        </w:r>
        <w:r w:rsidRPr="00AE7D46">
          <w:rPr>
            <w:b/>
            <w:bCs/>
          </w:rPr>
          <w:t>C.2.</w:t>
        </w:r>
        <w:r>
          <w:t xml:space="preserve"> is replaced by the following:</w:t>
        </w:r>
      </w:ins>
    </w:p>
    <w:p w14:paraId="224E40FB" w14:textId="77777777" w:rsidR="003F7E2C" w:rsidRPr="007E1527" w:rsidRDefault="003F7E2C">
      <w:pPr>
        <w:pStyle w:val="outlinehd3"/>
        <w:rPr>
          <w:ins w:id="10579" w:author="Author"/>
        </w:rPr>
        <w:pPrChange w:id="10580" w:author="Author">
          <w:pPr>
            <w:pStyle w:val="outlinetxt3"/>
          </w:pPr>
        </w:pPrChange>
      </w:pPr>
      <w:ins w:id="10581" w:author="Author">
        <w:r>
          <w:tab/>
        </w:r>
        <w:r w:rsidRPr="007E1527">
          <w:rPr>
            <w:bCs/>
          </w:rPr>
          <w:t>2.</w:t>
        </w:r>
        <w:r>
          <w:tab/>
        </w:r>
        <w:r w:rsidRPr="007E1527">
          <w:t xml:space="preserve">Vehicle Value Factors </w:t>
        </w:r>
        <w:proofErr w:type="gramStart"/>
        <w:r>
          <w:t>F</w:t>
        </w:r>
        <w:r w:rsidRPr="007E1527">
          <w:t>or</w:t>
        </w:r>
        <w:proofErr w:type="gramEnd"/>
        <w:r w:rsidRPr="007E1527">
          <w:t xml:space="preserve"> Actual Cash Value Rating</w:t>
        </w:r>
      </w:ins>
    </w:p>
    <w:p w14:paraId="2F1F8FD6" w14:textId="77777777" w:rsidR="003F7E2C" w:rsidRPr="00A5218E" w:rsidRDefault="003F7E2C" w:rsidP="00BE28D4">
      <w:pPr>
        <w:pStyle w:val="outlinehd4"/>
        <w:rPr>
          <w:ins w:id="10582" w:author="Author"/>
        </w:rPr>
      </w:pPr>
      <w:ins w:id="10583" w:author="Author">
        <w:r>
          <w:tab/>
        </w:r>
        <w:r w:rsidRPr="00A5218E">
          <w:t>a.</w:t>
        </w:r>
        <w:r>
          <w:tab/>
        </w:r>
        <w:r w:rsidRPr="00A5218E">
          <w:t>Collision</w:t>
        </w:r>
      </w:ins>
    </w:p>
    <w:p w14:paraId="68DDD67D" w14:textId="77777777" w:rsidR="003F7E2C" w:rsidRDefault="003F7E2C" w:rsidP="00BE28D4">
      <w:pPr>
        <w:pStyle w:val="outlinehd5"/>
        <w:rPr>
          <w:ins w:id="10584" w:author="Author"/>
        </w:rPr>
      </w:pPr>
      <w:ins w:id="10585" w:author="Author">
        <w:r>
          <w:tab/>
        </w:r>
        <w:r w:rsidRPr="00A5218E">
          <w:t>(1)</w:t>
        </w:r>
        <w:r>
          <w:tab/>
        </w:r>
        <w:r w:rsidRPr="00A5218E">
          <w:t>Zone</w:t>
        </w:r>
        <w:r>
          <w:t>-r</w:t>
        </w:r>
        <w:r w:rsidRPr="00A5218E">
          <w:t>ated Trailers Vehicle Value Factors</w:t>
        </w:r>
        <w:r>
          <w:t xml:space="preserve"> – </w:t>
        </w:r>
        <w:r w:rsidRPr="00A5218E">
          <w:t xml:space="preserve">Collision </w:t>
        </w:r>
        <w:proofErr w:type="gramStart"/>
        <w:r>
          <w:t>W</w:t>
        </w:r>
        <w:r w:rsidRPr="00A5218E">
          <w:t>ith</w:t>
        </w:r>
        <w:proofErr w:type="gramEnd"/>
        <w:r w:rsidRPr="00A5218E">
          <w:t xml:space="preserve"> Actual Cash Value Rating</w:t>
        </w:r>
      </w:ins>
    </w:p>
    <w:p w14:paraId="217A59C5" w14:textId="77777777" w:rsidR="003F7E2C" w:rsidRPr="00AE7D46" w:rsidRDefault="003F7E2C" w:rsidP="00BE28D4">
      <w:pPr>
        <w:pStyle w:val="space4"/>
        <w:rPr>
          <w:ins w:id="10586"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F7E2C" w14:paraId="09D25E65" w14:textId="77777777" w:rsidTr="00EE1A0A">
        <w:trPr>
          <w:trHeight w:val="190"/>
          <w:ins w:id="10587"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6DD2A4AB" w14:textId="77777777" w:rsidR="003F7E2C" w:rsidRDefault="003F7E2C" w:rsidP="00BE28D4">
            <w:pPr>
              <w:pStyle w:val="tablehead"/>
              <w:rPr>
                <w:ins w:id="10588" w:author="Author"/>
              </w:rPr>
            </w:pPr>
            <w:ins w:id="10589" w:author="Author">
              <w:r>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4504269D" w14:textId="77777777" w:rsidR="003F7E2C" w:rsidRDefault="003F7E2C" w:rsidP="00BE28D4">
            <w:pPr>
              <w:pStyle w:val="tablehead"/>
              <w:rPr>
                <w:ins w:id="10590" w:author="Author"/>
              </w:rPr>
            </w:pPr>
            <w:ins w:id="10591" w:author="Author">
              <w:r>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4B4A1D7E" w14:textId="77777777" w:rsidR="003F7E2C" w:rsidRDefault="003F7E2C" w:rsidP="00BE28D4">
            <w:pPr>
              <w:pStyle w:val="tablehead"/>
              <w:rPr>
                <w:ins w:id="10592" w:author="Author"/>
              </w:rPr>
            </w:pPr>
            <w:ins w:id="10593" w:author="Author">
              <w:r>
                <w:t xml:space="preserve">First Preceding Model 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55A370C" w14:textId="77777777" w:rsidR="003F7E2C" w:rsidRDefault="003F7E2C" w:rsidP="00BE28D4">
            <w:pPr>
              <w:pStyle w:val="tablehead"/>
              <w:rPr>
                <w:ins w:id="10594" w:author="Author"/>
              </w:rPr>
            </w:pPr>
            <w:ins w:id="10595" w:author="Author">
              <w:r>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0FEC41E" w14:textId="77777777" w:rsidR="003F7E2C" w:rsidRDefault="003F7E2C" w:rsidP="00BE28D4">
            <w:pPr>
              <w:pStyle w:val="tablehead"/>
              <w:rPr>
                <w:ins w:id="10596" w:author="Author"/>
              </w:rPr>
            </w:pPr>
            <w:ins w:id="10597" w:author="Author">
              <w:r>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8B67702" w14:textId="77777777" w:rsidR="003F7E2C" w:rsidRDefault="003F7E2C" w:rsidP="00BE28D4">
            <w:pPr>
              <w:pStyle w:val="tablehead"/>
              <w:rPr>
                <w:ins w:id="10598" w:author="Author"/>
              </w:rPr>
            </w:pPr>
            <w:ins w:id="10599" w:author="Author">
              <w:r>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B0065D6" w14:textId="77777777" w:rsidR="003F7E2C" w:rsidRDefault="003F7E2C" w:rsidP="00BE28D4">
            <w:pPr>
              <w:pStyle w:val="tablehead"/>
              <w:rPr>
                <w:ins w:id="10600" w:author="Author"/>
              </w:rPr>
            </w:pPr>
            <w:ins w:id="10601" w:author="Author">
              <w:r>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94FA1FB" w14:textId="77777777" w:rsidR="003F7E2C" w:rsidRDefault="003F7E2C" w:rsidP="00BE28D4">
            <w:pPr>
              <w:pStyle w:val="tablehead"/>
              <w:rPr>
                <w:ins w:id="10602" w:author="Author"/>
              </w:rPr>
            </w:pPr>
            <w:ins w:id="10603" w:author="Author">
              <w:r>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F05C87E" w14:textId="77777777" w:rsidR="003F7E2C" w:rsidRDefault="003F7E2C" w:rsidP="00BE28D4">
            <w:pPr>
              <w:pStyle w:val="tablehead"/>
              <w:rPr>
                <w:ins w:id="10604" w:author="Author"/>
              </w:rPr>
            </w:pPr>
            <w:ins w:id="10605" w:author="Author">
              <w:r>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BE946FE" w14:textId="77777777" w:rsidR="003F7E2C" w:rsidRDefault="003F7E2C" w:rsidP="00BE28D4">
            <w:pPr>
              <w:pStyle w:val="tablehead"/>
              <w:rPr>
                <w:ins w:id="10606" w:author="Author"/>
              </w:rPr>
            </w:pPr>
            <w:ins w:id="10607" w:author="Author">
              <w:r>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F55411B" w14:textId="77777777" w:rsidR="003F7E2C" w:rsidRDefault="003F7E2C" w:rsidP="00BE28D4">
            <w:pPr>
              <w:pStyle w:val="tablehead"/>
              <w:rPr>
                <w:ins w:id="10608" w:author="Author"/>
              </w:rPr>
            </w:pPr>
            <w:ins w:id="10609" w:author="Author">
              <w:r>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4AFA9EA" w14:textId="77777777" w:rsidR="003F7E2C" w:rsidRDefault="003F7E2C" w:rsidP="00BE28D4">
            <w:pPr>
              <w:pStyle w:val="tablehead"/>
              <w:rPr>
                <w:ins w:id="10610" w:author="Author"/>
              </w:rPr>
            </w:pPr>
            <w:ins w:id="10611" w:author="Author">
              <w:r>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2162848" w14:textId="77777777" w:rsidR="003F7E2C" w:rsidRDefault="003F7E2C" w:rsidP="00BE28D4">
            <w:pPr>
              <w:pStyle w:val="tablehead"/>
              <w:rPr>
                <w:ins w:id="10612" w:author="Author"/>
              </w:rPr>
            </w:pPr>
            <w:ins w:id="10613" w:author="Author">
              <w:r>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7144DCB" w14:textId="77777777" w:rsidR="003F7E2C" w:rsidRDefault="003F7E2C" w:rsidP="00BE28D4">
            <w:pPr>
              <w:pStyle w:val="tablehead"/>
              <w:rPr>
                <w:ins w:id="10614" w:author="Author"/>
              </w:rPr>
            </w:pPr>
            <w:ins w:id="10615" w:author="Author">
              <w:r>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0F90CFC" w14:textId="77777777" w:rsidR="003F7E2C" w:rsidRDefault="003F7E2C" w:rsidP="00BE28D4">
            <w:pPr>
              <w:pStyle w:val="tablehead"/>
              <w:rPr>
                <w:ins w:id="10616" w:author="Author"/>
              </w:rPr>
            </w:pPr>
            <w:ins w:id="10617" w:author="Author">
              <w:r>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D73E7C7" w14:textId="77777777" w:rsidR="003F7E2C" w:rsidRDefault="003F7E2C" w:rsidP="00BE28D4">
            <w:pPr>
              <w:pStyle w:val="tablehead"/>
              <w:rPr>
                <w:ins w:id="10618" w:author="Author"/>
              </w:rPr>
            </w:pPr>
            <w:ins w:id="10619" w:author="Author">
              <w:r>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28F9B07" w14:textId="77777777" w:rsidR="003F7E2C" w:rsidRDefault="003F7E2C" w:rsidP="00BE28D4">
            <w:pPr>
              <w:pStyle w:val="tablehead"/>
              <w:rPr>
                <w:ins w:id="10620" w:author="Author"/>
              </w:rPr>
            </w:pPr>
            <w:ins w:id="10621" w:author="Author">
              <w:r>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A3B3E4D" w14:textId="77777777" w:rsidR="003F7E2C" w:rsidRDefault="003F7E2C" w:rsidP="00BE28D4">
            <w:pPr>
              <w:pStyle w:val="tablehead"/>
              <w:rPr>
                <w:ins w:id="10622" w:author="Author"/>
              </w:rPr>
            </w:pPr>
            <w:ins w:id="10623" w:author="Author">
              <w:r>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DD1D2E2" w14:textId="77777777" w:rsidR="003F7E2C" w:rsidRDefault="003F7E2C" w:rsidP="00BE28D4">
            <w:pPr>
              <w:pStyle w:val="tablehead"/>
              <w:rPr>
                <w:ins w:id="10624" w:author="Author"/>
              </w:rPr>
            </w:pPr>
            <w:ins w:id="10625" w:author="Author">
              <w:r>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59409CF" w14:textId="77777777" w:rsidR="003F7E2C" w:rsidRDefault="003F7E2C" w:rsidP="00BE28D4">
            <w:pPr>
              <w:pStyle w:val="tablehead"/>
              <w:rPr>
                <w:ins w:id="10626" w:author="Author"/>
              </w:rPr>
            </w:pPr>
            <w:ins w:id="10627" w:author="Author">
              <w:r>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B491EA5" w14:textId="77777777" w:rsidR="003F7E2C" w:rsidRDefault="003F7E2C" w:rsidP="00BE28D4">
            <w:pPr>
              <w:pStyle w:val="tablehead"/>
              <w:rPr>
                <w:ins w:id="10628" w:author="Author"/>
              </w:rPr>
            </w:pPr>
            <w:ins w:id="10629" w:author="Author">
              <w:r>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F296E9D" w14:textId="77777777" w:rsidR="003F7E2C" w:rsidRDefault="003F7E2C" w:rsidP="00BE28D4">
            <w:pPr>
              <w:pStyle w:val="tablehead"/>
              <w:rPr>
                <w:ins w:id="10630" w:author="Author"/>
              </w:rPr>
            </w:pPr>
            <w:ins w:id="10631" w:author="Author">
              <w:r>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3857298" w14:textId="77777777" w:rsidR="003F7E2C" w:rsidRDefault="003F7E2C" w:rsidP="00BE28D4">
            <w:pPr>
              <w:pStyle w:val="tablehead"/>
              <w:rPr>
                <w:ins w:id="10632" w:author="Author"/>
              </w:rPr>
            </w:pPr>
            <w:ins w:id="10633" w:author="Author">
              <w:r>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618A3145" w14:textId="77777777" w:rsidR="003F7E2C" w:rsidRDefault="003F7E2C" w:rsidP="00BE28D4">
            <w:pPr>
              <w:pStyle w:val="tablehead"/>
              <w:rPr>
                <w:ins w:id="10634" w:author="Author"/>
              </w:rPr>
            </w:pPr>
            <w:ins w:id="10635" w:author="Author">
              <w:r>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D910E3E" w14:textId="77777777" w:rsidR="003F7E2C" w:rsidRDefault="003F7E2C" w:rsidP="00BE28D4">
            <w:pPr>
              <w:pStyle w:val="tablehead"/>
              <w:rPr>
                <w:ins w:id="10636" w:author="Author"/>
              </w:rPr>
            </w:pPr>
            <w:ins w:id="10637" w:author="Author">
              <w:r>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0DC22C3" w14:textId="77777777" w:rsidR="003F7E2C" w:rsidRDefault="003F7E2C" w:rsidP="00BE28D4">
            <w:pPr>
              <w:pStyle w:val="tablehead"/>
              <w:rPr>
                <w:ins w:id="10638" w:author="Author"/>
              </w:rPr>
            </w:pPr>
            <w:ins w:id="10639" w:author="Author">
              <w:r>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82E5C31" w14:textId="77777777" w:rsidR="003F7E2C" w:rsidRDefault="003F7E2C" w:rsidP="00BE28D4">
            <w:pPr>
              <w:pStyle w:val="tablehead"/>
              <w:rPr>
                <w:ins w:id="10640" w:author="Author"/>
              </w:rPr>
            </w:pPr>
            <w:ins w:id="10641" w:author="Author">
              <w:r>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593BD55" w14:textId="77777777" w:rsidR="003F7E2C" w:rsidRDefault="003F7E2C" w:rsidP="00BE28D4">
            <w:pPr>
              <w:pStyle w:val="tablehead"/>
              <w:rPr>
                <w:ins w:id="10642" w:author="Author"/>
              </w:rPr>
            </w:pPr>
            <w:ins w:id="10643" w:author="Author">
              <w:r>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1FD3578C" w14:textId="77777777" w:rsidR="003F7E2C" w:rsidRDefault="003F7E2C" w:rsidP="00BE28D4">
            <w:pPr>
              <w:pStyle w:val="tablehead"/>
              <w:rPr>
                <w:ins w:id="10644" w:author="Author"/>
              </w:rPr>
            </w:pPr>
            <w:ins w:id="10645" w:author="Author">
              <w:r>
                <w:t>27th and older</w:t>
              </w:r>
            </w:ins>
          </w:p>
        </w:tc>
      </w:tr>
      <w:tr w:rsidR="003F7E2C" w14:paraId="22EAFB66" w14:textId="77777777" w:rsidTr="00EE1A0A">
        <w:trPr>
          <w:trHeight w:val="190"/>
          <w:ins w:id="10646" w:author="Author"/>
        </w:trPr>
        <w:tc>
          <w:tcPr>
            <w:tcW w:w="200" w:type="dxa"/>
            <w:tcBorders>
              <w:top w:val="single" w:sz="4" w:space="0" w:color="auto"/>
              <w:left w:val="single" w:sz="4" w:space="0" w:color="auto"/>
              <w:bottom w:val="single" w:sz="4" w:space="0" w:color="auto"/>
              <w:right w:val="nil"/>
            </w:tcBorders>
            <w:vAlign w:val="bottom"/>
            <w:hideMark/>
          </w:tcPr>
          <w:p w14:paraId="667BF592" w14:textId="77777777" w:rsidR="003F7E2C" w:rsidRDefault="003F7E2C" w:rsidP="00BE28D4">
            <w:pPr>
              <w:pStyle w:val="tabletext11"/>
              <w:jc w:val="right"/>
              <w:rPr>
                <w:ins w:id="10647" w:author="Author"/>
              </w:rPr>
            </w:pPr>
            <w:ins w:id="10648" w:author="Author">
              <w:r>
                <w:t>$</w:t>
              </w:r>
            </w:ins>
          </w:p>
        </w:tc>
        <w:tc>
          <w:tcPr>
            <w:tcW w:w="1580" w:type="dxa"/>
            <w:tcBorders>
              <w:top w:val="single" w:sz="4" w:space="0" w:color="auto"/>
              <w:left w:val="nil"/>
              <w:bottom w:val="single" w:sz="4" w:space="0" w:color="auto"/>
              <w:right w:val="single" w:sz="4" w:space="0" w:color="auto"/>
            </w:tcBorders>
            <w:vAlign w:val="bottom"/>
            <w:hideMark/>
          </w:tcPr>
          <w:p w14:paraId="3C88DAAD" w14:textId="77777777" w:rsidR="003F7E2C" w:rsidRDefault="003F7E2C" w:rsidP="00BE28D4">
            <w:pPr>
              <w:pStyle w:val="tabletext11"/>
              <w:tabs>
                <w:tab w:val="decimal" w:pos="640"/>
              </w:tabs>
              <w:rPr>
                <w:ins w:id="10649" w:author="Author"/>
              </w:rPr>
            </w:pPr>
            <w:ins w:id="10650" w:author="Author">
              <w:r>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939E341" w14:textId="77777777" w:rsidR="003F7E2C" w:rsidRDefault="003F7E2C" w:rsidP="00BE28D4">
            <w:pPr>
              <w:pStyle w:val="tabletext11"/>
              <w:jc w:val="center"/>
              <w:rPr>
                <w:ins w:id="10651" w:author="Author"/>
              </w:rPr>
            </w:pPr>
            <w:ins w:id="10652" w:author="Author">
              <w:r>
                <w:t>0.06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CD02E98" w14:textId="77777777" w:rsidR="003F7E2C" w:rsidRDefault="003F7E2C" w:rsidP="00BE28D4">
            <w:pPr>
              <w:pStyle w:val="tabletext11"/>
              <w:jc w:val="center"/>
              <w:rPr>
                <w:ins w:id="10653" w:author="Author"/>
              </w:rPr>
            </w:pPr>
            <w:ins w:id="10654"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987256" w14:textId="77777777" w:rsidR="003F7E2C" w:rsidRDefault="003F7E2C" w:rsidP="00BE28D4">
            <w:pPr>
              <w:pStyle w:val="tabletext11"/>
              <w:jc w:val="center"/>
              <w:rPr>
                <w:ins w:id="10655" w:author="Author"/>
              </w:rPr>
            </w:pPr>
            <w:ins w:id="10656"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66FD1F" w14:textId="77777777" w:rsidR="003F7E2C" w:rsidRDefault="003F7E2C" w:rsidP="00BE28D4">
            <w:pPr>
              <w:pStyle w:val="tabletext11"/>
              <w:jc w:val="center"/>
              <w:rPr>
                <w:ins w:id="10657" w:author="Author"/>
              </w:rPr>
            </w:pPr>
            <w:ins w:id="10658"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096AB9" w14:textId="77777777" w:rsidR="003F7E2C" w:rsidRDefault="003F7E2C" w:rsidP="00BE28D4">
            <w:pPr>
              <w:pStyle w:val="tabletext11"/>
              <w:jc w:val="center"/>
              <w:rPr>
                <w:ins w:id="10659" w:author="Author"/>
              </w:rPr>
            </w:pPr>
            <w:ins w:id="10660"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501A98" w14:textId="77777777" w:rsidR="003F7E2C" w:rsidRDefault="003F7E2C" w:rsidP="00BE28D4">
            <w:pPr>
              <w:pStyle w:val="tabletext11"/>
              <w:jc w:val="center"/>
              <w:rPr>
                <w:ins w:id="10661" w:author="Author"/>
              </w:rPr>
            </w:pPr>
            <w:ins w:id="10662"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18F577" w14:textId="77777777" w:rsidR="003F7E2C" w:rsidRDefault="003F7E2C" w:rsidP="00BE28D4">
            <w:pPr>
              <w:pStyle w:val="tabletext11"/>
              <w:jc w:val="center"/>
              <w:rPr>
                <w:ins w:id="10663" w:author="Author"/>
              </w:rPr>
            </w:pPr>
            <w:ins w:id="10664"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8D8B35" w14:textId="77777777" w:rsidR="003F7E2C" w:rsidRDefault="003F7E2C" w:rsidP="00BE28D4">
            <w:pPr>
              <w:pStyle w:val="tabletext11"/>
              <w:jc w:val="center"/>
              <w:rPr>
                <w:ins w:id="10665" w:author="Author"/>
              </w:rPr>
            </w:pPr>
            <w:ins w:id="10666"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2233D7" w14:textId="77777777" w:rsidR="003F7E2C" w:rsidRDefault="003F7E2C" w:rsidP="00BE28D4">
            <w:pPr>
              <w:pStyle w:val="tabletext11"/>
              <w:jc w:val="center"/>
              <w:rPr>
                <w:ins w:id="10667" w:author="Author"/>
              </w:rPr>
            </w:pPr>
            <w:ins w:id="10668"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2BA9CE" w14:textId="77777777" w:rsidR="003F7E2C" w:rsidRDefault="003F7E2C" w:rsidP="00BE28D4">
            <w:pPr>
              <w:pStyle w:val="tabletext11"/>
              <w:jc w:val="center"/>
              <w:rPr>
                <w:ins w:id="10669" w:author="Author"/>
              </w:rPr>
            </w:pPr>
            <w:ins w:id="10670"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1E107E" w14:textId="77777777" w:rsidR="003F7E2C" w:rsidRDefault="003F7E2C" w:rsidP="00BE28D4">
            <w:pPr>
              <w:pStyle w:val="tabletext11"/>
              <w:jc w:val="center"/>
              <w:rPr>
                <w:ins w:id="10671" w:author="Author"/>
              </w:rPr>
            </w:pPr>
            <w:ins w:id="10672"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6B5E49" w14:textId="77777777" w:rsidR="003F7E2C" w:rsidRDefault="003F7E2C" w:rsidP="00BE28D4">
            <w:pPr>
              <w:pStyle w:val="tabletext11"/>
              <w:jc w:val="center"/>
              <w:rPr>
                <w:ins w:id="10673" w:author="Author"/>
              </w:rPr>
            </w:pPr>
            <w:ins w:id="10674"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0CC5F3" w14:textId="77777777" w:rsidR="003F7E2C" w:rsidRDefault="003F7E2C" w:rsidP="00BE28D4">
            <w:pPr>
              <w:pStyle w:val="tabletext11"/>
              <w:jc w:val="center"/>
              <w:rPr>
                <w:ins w:id="10675" w:author="Author"/>
              </w:rPr>
            </w:pPr>
            <w:ins w:id="10676"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12D44B" w14:textId="77777777" w:rsidR="003F7E2C" w:rsidRDefault="003F7E2C" w:rsidP="00BE28D4">
            <w:pPr>
              <w:pStyle w:val="tabletext11"/>
              <w:jc w:val="center"/>
              <w:rPr>
                <w:ins w:id="10677" w:author="Author"/>
              </w:rPr>
            </w:pPr>
            <w:ins w:id="10678"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6712FF" w14:textId="77777777" w:rsidR="003F7E2C" w:rsidRDefault="003F7E2C" w:rsidP="00BE28D4">
            <w:pPr>
              <w:pStyle w:val="tabletext11"/>
              <w:jc w:val="center"/>
              <w:rPr>
                <w:ins w:id="10679" w:author="Author"/>
              </w:rPr>
            </w:pPr>
            <w:ins w:id="10680"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507AA1" w14:textId="77777777" w:rsidR="003F7E2C" w:rsidRDefault="003F7E2C" w:rsidP="00BE28D4">
            <w:pPr>
              <w:pStyle w:val="tabletext11"/>
              <w:jc w:val="center"/>
              <w:rPr>
                <w:ins w:id="10681" w:author="Author"/>
              </w:rPr>
            </w:pPr>
            <w:ins w:id="10682"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7D62F5" w14:textId="77777777" w:rsidR="003F7E2C" w:rsidRDefault="003F7E2C" w:rsidP="00BE28D4">
            <w:pPr>
              <w:pStyle w:val="tabletext11"/>
              <w:jc w:val="center"/>
              <w:rPr>
                <w:ins w:id="10683" w:author="Author"/>
              </w:rPr>
            </w:pPr>
            <w:ins w:id="10684"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4A1D22" w14:textId="77777777" w:rsidR="003F7E2C" w:rsidRDefault="003F7E2C" w:rsidP="00BE28D4">
            <w:pPr>
              <w:pStyle w:val="tabletext11"/>
              <w:jc w:val="center"/>
              <w:rPr>
                <w:ins w:id="10685" w:author="Author"/>
              </w:rPr>
            </w:pPr>
            <w:ins w:id="10686"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4C69CE" w14:textId="77777777" w:rsidR="003F7E2C" w:rsidRDefault="003F7E2C" w:rsidP="00BE28D4">
            <w:pPr>
              <w:pStyle w:val="tabletext11"/>
              <w:jc w:val="center"/>
              <w:rPr>
                <w:ins w:id="10687" w:author="Author"/>
              </w:rPr>
            </w:pPr>
            <w:ins w:id="10688"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83F679" w14:textId="77777777" w:rsidR="003F7E2C" w:rsidRDefault="003F7E2C" w:rsidP="00BE28D4">
            <w:pPr>
              <w:pStyle w:val="tabletext11"/>
              <w:jc w:val="center"/>
              <w:rPr>
                <w:ins w:id="10689" w:author="Author"/>
              </w:rPr>
            </w:pPr>
            <w:ins w:id="10690"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937CDD" w14:textId="77777777" w:rsidR="003F7E2C" w:rsidRDefault="003F7E2C" w:rsidP="00BE28D4">
            <w:pPr>
              <w:pStyle w:val="tabletext11"/>
              <w:jc w:val="center"/>
              <w:rPr>
                <w:ins w:id="10691" w:author="Author"/>
              </w:rPr>
            </w:pPr>
            <w:ins w:id="10692"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29FC55" w14:textId="77777777" w:rsidR="003F7E2C" w:rsidRDefault="003F7E2C" w:rsidP="00BE28D4">
            <w:pPr>
              <w:pStyle w:val="tabletext11"/>
              <w:jc w:val="center"/>
              <w:rPr>
                <w:ins w:id="10693" w:author="Author"/>
              </w:rPr>
            </w:pPr>
            <w:ins w:id="10694" w:author="Author">
              <w:r>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BC21EBF" w14:textId="77777777" w:rsidR="003F7E2C" w:rsidRDefault="003F7E2C" w:rsidP="00BE28D4">
            <w:pPr>
              <w:pStyle w:val="tabletext11"/>
              <w:jc w:val="center"/>
              <w:rPr>
                <w:ins w:id="10695" w:author="Author"/>
              </w:rPr>
            </w:pPr>
            <w:ins w:id="10696"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26560" w14:textId="77777777" w:rsidR="003F7E2C" w:rsidRDefault="003F7E2C" w:rsidP="00BE28D4">
            <w:pPr>
              <w:pStyle w:val="tabletext11"/>
              <w:jc w:val="center"/>
              <w:rPr>
                <w:ins w:id="10697" w:author="Author"/>
              </w:rPr>
            </w:pPr>
            <w:ins w:id="10698"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97BB36" w14:textId="77777777" w:rsidR="003F7E2C" w:rsidRDefault="003F7E2C" w:rsidP="00BE28D4">
            <w:pPr>
              <w:pStyle w:val="tabletext11"/>
              <w:jc w:val="center"/>
              <w:rPr>
                <w:ins w:id="10699" w:author="Author"/>
              </w:rPr>
            </w:pPr>
            <w:ins w:id="10700"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F5EE52" w14:textId="77777777" w:rsidR="003F7E2C" w:rsidRDefault="003F7E2C" w:rsidP="00BE28D4">
            <w:pPr>
              <w:pStyle w:val="tabletext11"/>
              <w:jc w:val="center"/>
              <w:rPr>
                <w:ins w:id="10701" w:author="Author"/>
              </w:rPr>
            </w:pPr>
            <w:ins w:id="10702"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C48240" w14:textId="77777777" w:rsidR="003F7E2C" w:rsidRDefault="003F7E2C" w:rsidP="00BE28D4">
            <w:pPr>
              <w:pStyle w:val="tabletext11"/>
              <w:jc w:val="center"/>
              <w:rPr>
                <w:ins w:id="10703" w:author="Author"/>
              </w:rPr>
            </w:pPr>
            <w:ins w:id="10704" w:author="Author">
              <w:r>
                <w:t>0.04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8C5AF83" w14:textId="77777777" w:rsidR="003F7E2C" w:rsidRDefault="003F7E2C" w:rsidP="00BE28D4">
            <w:pPr>
              <w:pStyle w:val="tabletext11"/>
              <w:jc w:val="center"/>
              <w:rPr>
                <w:ins w:id="10705" w:author="Author"/>
              </w:rPr>
            </w:pPr>
            <w:ins w:id="10706" w:author="Author">
              <w:r>
                <w:t>0.04</w:t>
              </w:r>
            </w:ins>
          </w:p>
        </w:tc>
      </w:tr>
      <w:tr w:rsidR="003F7E2C" w14:paraId="6E10663E" w14:textId="77777777" w:rsidTr="00EE1A0A">
        <w:trPr>
          <w:trHeight w:val="190"/>
          <w:ins w:id="10707" w:author="Author"/>
        </w:trPr>
        <w:tc>
          <w:tcPr>
            <w:tcW w:w="200" w:type="dxa"/>
            <w:tcBorders>
              <w:top w:val="single" w:sz="4" w:space="0" w:color="auto"/>
              <w:left w:val="single" w:sz="4" w:space="0" w:color="auto"/>
              <w:bottom w:val="single" w:sz="4" w:space="0" w:color="auto"/>
              <w:right w:val="nil"/>
            </w:tcBorders>
            <w:vAlign w:val="bottom"/>
          </w:tcPr>
          <w:p w14:paraId="2BBB447C" w14:textId="77777777" w:rsidR="003F7E2C" w:rsidRDefault="003F7E2C" w:rsidP="00BE28D4">
            <w:pPr>
              <w:pStyle w:val="tabletext11"/>
              <w:jc w:val="right"/>
              <w:rPr>
                <w:ins w:id="10708" w:author="Author"/>
              </w:rPr>
            </w:pPr>
          </w:p>
        </w:tc>
        <w:tc>
          <w:tcPr>
            <w:tcW w:w="1580" w:type="dxa"/>
            <w:tcBorders>
              <w:top w:val="single" w:sz="4" w:space="0" w:color="auto"/>
              <w:left w:val="nil"/>
              <w:bottom w:val="single" w:sz="4" w:space="0" w:color="auto"/>
              <w:right w:val="single" w:sz="4" w:space="0" w:color="auto"/>
            </w:tcBorders>
            <w:vAlign w:val="bottom"/>
            <w:hideMark/>
          </w:tcPr>
          <w:p w14:paraId="4A3F0703" w14:textId="77777777" w:rsidR="003F7E2C" w:rsidRDefault="003F7E2C" w:rsidP="00BE28D4">
            <w:pPr>
              <w:pStyle w:val="tabletext11"/>
              <w:tabs>
                <w:tab w:val="decimal" w:pos="640"/>
              </w:tabs>
              <w:rPr>
                <w:ins w:id="10709" w:author="Author"/>
              </w:rPr>
            </w:pPr>
            <w:ins w:id="10710" w:author="Author">
              <w:r>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EFCE03E" w14:textId="77777777" w:rsidR="003F7E2C" w:rsidRDefault="003F7E2C" w:rsidP="00BE28D4">
            <w:pPr>
              <w:pStyle w:val="tabletext11"/>
              <w:jc w:val="center"/>
              <w:rPr>
                <w:ins w:id="10711" w:author="Author"/>
              </w:rPr>
            </w:pPr>
            <w:ins w:id="10712" w:author="Author">
              <w:r>
                <w:t>0.09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633A8C6" w14:textId="77777777" w:rsidR="003F7E2C" w:rsidRDefault="003F7E2C" w:rsidP="00BE28D4">
            <w:pPr>
              <w:pStyle w:val="tabletext11"/>
              <w:jc w:val="center"/>
              <w:rPr>
                <w:ins w:id="10713" w:author="Author"/>
              </w:rPr>
            </w:pPr>
            <w:ins w:id="10714" w:author="Author">
              <w:r>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DEB6AE" w14:textId="77777777" w:rsidR="003F7E2C" w:rsidRDefault="003F7E2C" w:rsidP="00BE28D4">
            <w:pPr>
              <w:pStyle w:val="tabletext11"/>
              <w:jc w:val="center"/>
              <w:rPr>
                <w:ins w:id="10715" w:author="Author"/>
              </w:rPr>
            </w:pPr>
            <w:ins w:id="10716" w:author="Author">
              <w:r>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1309B4" w14:textId="77777777" w:rsidR="003F7E2C" w:rsidRDefault="003F7E2C" w:rsidP="00BE28D4">
            <w:pPr>
              <w:pStyle w:val="tabletext11"/>
              <w:jc w:val="center"/>
              <w:rPr>
                <w:ins w:id="10717" w:author="Author"/>
              </w:rPr>
            </w:pPr>
            <w:ins w:id="10718" w:author="Author">
              <w:r>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6805BA" w14:textId="77777777" w:rsidR="003F7E2C" w:rsidRDefault="003F7E2C" w:rsidP="00BE28D4">
            <w:pPr>
              <w:pStyle w:val="tabletext11"/>
              <w:jc w:val="center"/>
              <w:rPr>
                <w:ins w:id="10719" w:author="Author"/>
              </w:rPr>
            </w:pPr>
            <w:ins w:id="10720" w:author="Author">
              <w:r>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B0610C" w14:textId="77777777" w:rsidR="003F7E2C" w:rsidRDefault="003F7E2C" w:rsidP="00BE28D4">
            <w:pPr>
              <w:pStyle w:val="tabletext11"/>
              <w:jc w:val="center"/>
              <w:rPr>
                <w:ins w:id="10721" w:author="Author"/>
              </w:rPr>
            </w:pPr>
            <w:ins w:id="10722" w:author="Author">
              <w:r>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87F735" w14:textId="77777777" w:rsidR="003F7E2C" w:rsidRDefault="003F7E2C" w:rsidP="00BE28D4">
            <w:pPr>
              <w:pStyle w:val="tabletext11"/>
              <w:jc w:val="center"/>
              <w:rPr>
                <w:ins w:id="10723" w:author="Author"/>
              </w:rPr>
            </w:pPr>
            <w:ins w:id="10724" w:author="Author">
              <w:r>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236AAB" w14:textId="77777777" w:rsidR="003F7E2C" w:rsidRDefault="003F7E2C" w:rsidP="00BE28D4">
            <w:pPr>
              <w:pStyle w:val="tabletext11"/>
              <w:jc w:val="center"/>
              <w:rPr>
                <w:ins w:id="10725" w:author="Author"/>
              </w:rPr>
            </w:pPr>
            <w:ins w:id="10726" w:author="Author">
              <w:r>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C007B9" w14:textId="77777777" w:rsidR="003F7E2C" w:rsidRDefault="003F7E2C" w:rsidP="00BE28D4">
            <w:pPr>
              <w:pStyle w:val="tabletext11"/>
              <w:jc w:val="center"/>
              <w:rPr>
                <w:ins w:id="10727" w:author="Author"/>
              </w:rPr>
            </w:pPr>
            <w:ins w:id="10728"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F529BD" w14:textId="77777777" w:rsidR="003F7E2C" w:rsidRDefault="003F7E2C" w:rsidP="00BE28D4">
            <w:pPr>
              <w:pStyle w:val="tabletext11"/>
              <w:jc w:val="center"/>
              <w:rPr>
                <w:ins w:id="10729" w:author="Author"/>
              </w:rPr>
            </w:pPr>
            <w:ins w:id="10730"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4EEFDC" w14:textId="77777777" w:rsidR="003F7E2C" w:rsidRDefault="003F7E2C" w:rsidP="00BE28D4">
            <w:pPr>
              <w:pStyle w:val="tabletext11"/>
              <w:jc w:val="center"/>
              <w:rPr>
                <w:ins w:id="10731" w:author="Author"/>
              </w:rPr>
            </w:pPr>
            <w:ins w:id="10732"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54873C" w14:textId="77777777" w:rsidR="003F7E2C" w:rsidRDefault="003F7E2C" w:rsidP="00BE28D4">
            <w:pPr>
              <w:pStyle w:val="tabletext11"/>
              <w:jc w:val="center"/>
              <w:rPr>
                <w:ins w:id="10733" w:author="Author"/>
              </w:rPr>
            </w:pPr>
            <w:ins w:id="10734"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D51177" w14:textId="77777777" w:rsidR="003F7E2C" w:rsidRDefault="003F7E2C" w:rsidP="00BE28D4">
            <w:pPr>
              <w:pStyle w:val="tabletext11"/>
              <w:jc w:val="center"/>
              <w:rPr>
                <w:ins w:id="10735" w:author="Author"/>
              </w:rPr>
            </w:pPr>
            <w:ins w:id="10736"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0BE80F" w14:textId="77777777" w:rsidR="003F7E2C" w:rsidRDefault="003F7E2C" w:rsidP="00BE28D4">
            <w:pPr>
              <w:pStyle w:val="tabletext11"/>
              <w:jc w:val="center"/>
              <w:rPr>
                <w:ins w:id="10737" w:author="Author"/>
              </w:rPr>
            </w:pPr>
            <w:ins w:id="10738"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D25B85" w14:textId="77777777" w:rsidR="003F7E2C" w:rsidRDefault="003F7E2C" w:rsidP="00BE28D4">
            <w:pPr>
              <w:pStyle w:val="tabletext11"/>
              <w:jc w:val="center"/>
              <w:rPr>
                <w:ins w:id="10739" w:author="Author"/>
              </w:rPr>
            </w:pPr>
            <w:ins w:id="10740"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0DCF82" w14:textId="77777777" w:rsidR="003F7E2C" w:rsidRDefault="003F7E2C" w:rsidP="00BE28D4">
            <w:pPr>
              <w:pStyle w:val="tabletext11"/>
              <w:jc w:val="center"/>
              <w:rPr>
                <w:ins w:id="10741" w:author="Author"/>
              </w:rPr>
            </w:pPr>
            <w:ins w:id="10742"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DEB864" w14:textId="77777777" w:rsidR="003F7E2C" w:rsidRDefault="003F7E2C" w:rsidP="00BE28D4">
            <w:pPr>
              <w:pStyle w:val="tabletext11"/>
              <w:jc w:val="center"/>
              <w:rPr>
                <w:ins w:id="10743" w:author="Author"/>
              </w:rPr>
            </w:pPr>
            <w:ins w:id="10744"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54D26F" w14:textId="77777777" w:rsidR="003F7E2C" w:rsidRDefault="003F7E2C" w:rsidP="00BE28D4">
            <w:pPr>
              <w:pStyle w:val="tabletext11"/>
              <w:jc w:val="center"/>
              <w:rPr>
                <w:ins w:id="10745" w:author="Author"/>
              </w:rPr>
            </w:pPr>
            <w:ins w:id="10746"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19BAC6" w14:textId="77777777" w:rsidR="003F7E2C" w:rsidRDefault="003F7E2C" w:rsidP="00BE28D4">
            <w:pPr>
              <w:pStyle w:val="tabletext11"/>
              <w:jc w:val="center"/>
              <w:rPr>
                <w:ins w:id="10747" w:author="Author"/>
              </w:rPr>
            </w:pPr>
            <w:ins w:id="10748"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1F1E96" w14:textId="77777777" w:rsidR="003F7E2C" w:rsidRDefault="003F7E2C" w:rsidP="00BE28D4">
            <w:pPr>
              <w:pStyle w:val="tabletext11"/>
              <w:jc w:val="center"/>
              <w:rPr>
                <w:ins w:id="10749" w:author="Author"/>
              </w:rPr>
            </w:pPr>
            <w:ins w:id="10750"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E546A0" w14:textId="77777777" w:rsidR="003F7E2C" w:rsidRDefault="003F7E2C" w:rsidP="00BE28D4">
            <w:pPr>
              <w:pStyle w:val="tabletext11"/>
              <w:jc w:val="center"/>
              <w:rPr>
                <w:ins w:id="10751" w:author="Author"/>
              </w:rPr>
            </w:pPr>
            <w:ins w:id="10752"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D30B6A" w14:textId="77777777" w:rsidR="003F7E2C" w:rsidRDefault="003F7E2C" w:rsidP="00BE28D4">
            <w:pPr>
              <w:pStyle w:val="tabletext11"/>
              <w:jc w:val="center"/>
              <w:rPr>
                <w:ins w:id="10753" w:author="Author"/>
              </w:rPr>
            </w:pPr>
            <w:ins w:id="10754" w:author="Author">
              <w:r>
                <w:t>0.05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969D08E" w14:textId="77777777" w:rsidR="003F7E2C" w:rsidRDefault="003F7E2C" w:rsidP="00BE28D4">
            <w:pPr>
              <w:pStyle w:val="tabletext11"/>
              <w:jc w:val="center"/>
              <w:rPr>
                <w:ins w:id="10755" w:author="Author"/>
              </w:rPr>
            </w:pPr>
            <w:ins w:id="10756"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729DF2" w14:textId="77777777" w:rsidR="003F7E2C" w:rsidRDefault="003F7E2C" w:rsidP="00BE28D4">
            <w:pPr>
              <w:pStyle w:val="tabletext11"/>
              <w:jc w:val="center"/>
              <w:rPr>
                <w:ins w:id="10757" w:author="Author"/>
              </w:rPr>
            </w:pPr>
            <w:ins w:id="10758"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215E5" w14:textId="77777777" w:rsidR="003F7E2C" w:rsidRDefault="003F7E2C" w:rsidP="00BE28D4">
            <w:pPr>
              <w:pStyle w:val="tabletext11"/>
              <w:jc w:val="center"/>
              <w:rPr>
                <w:ins w:id="10759" w:author="Author"/>
              </w:rPr>
            </w:pPr>
            <w:ins w:id="10760"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AEC8E3" w14:textId="77777777" w:rsidR="003F7E2C" w:rsidRDefault="003F7E2C" w:rsidP="00BE28D4">
            <w:pPr>
              <w:pStyle w:val="tabletext11"/>
              <w:jc w:val="center"/>
              <w:rPr>
                <w:ins w:id="10761" w:author="Author"/>
              </w:rPr>
            </w:pPr>
            <w:ins w:id="10762"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5D6603" w14:textId="77777777" w:rsidR="003F7E2C" w:rsidRDefault="003F7E2C" w:rsidP="00BE28D4">
            <w:pPr>
              <w:pStyle w:val="tabletext11"/>
              <w:jc w:val="center"/>
              <w:rPr>
                <w:ins w:id="10763" w:author="Author"/>
              </w:rPr>
            </w:pPr>
            <w:ins w:id="10764" w:author="Author">
              <w:r>
                <w:t>0.05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F1F47BF" w14:textId="77777777" w:rsidR="003F7E2C" w:rsidRDefault="003F7E2C" w:rsidP="00BE28D4">
            <w:pPr>
              <w:pStyle w:val="tabletext11"/>
              <w:jc w:val="center"/>
              <w:rPr>
                <w:ins w:id="10765" w:author="Author"/>
              </w:rPr>
            </w:pPr>
            <w:ins w:id="10766" w:author="Author">
              <w:r>
                <w:t>0.05</w:t>
              </w:r>
            </w:ins>
          </w:p>
        </w:tc>
      </w:tr>
      <w:tr w:rsidR="003F7E2C" w14:paraId="5B1DB1C5" w14:textId="77777777" w:rsidTr="00EE1A0A">
        <w:trPr>
          <w:trHeight w:val="190"/>
          <w:ins w:id="10767" w:author="Author"/>
        </w:trPr>
        <w:tc>
          <w:tcPr>
            <w:tcW w:w="200" w:type="dxa"/>
            <w:tcBorders>
              <w:top w:val="single" w:sz="4" w:space="0" w:color="auto"/>
              <w:left w:val="single" w:sz="4" w:space="0" w:color="auto"/>
              <w:bottom w:val="single" w:sz="4" w:space="0" w:color="auto"/>
              <w:right w:val="nil"/>
            </w:tcBorders>
            <w:vAlign w:val="bottom"/>
          </w:tcPr>
          <w:p w14:paraId="062F3C1B" w14:textId="77777777" w:rsidR="003F7E2C" w:rsidRDefault="003F7E2C" w:rsidP="00BE28D4">
            <w:pPr>
              <w:pStyle w:val="tabletext11"/>
              <w:jc w:val="right"/>
              <w:rPr>
                <w:ins w:id="10768" w:author="Author"/>
              </w:rPr>
            </w:pPr>
          </w:p>
        </w:tc>
        <w:tc>
          <w:tcPr>
            <w:tcW w:w="1580" w:type="dxa"/>
            <w:tcBorders>
              <w:top w:val="single" w:sz="4" w:space="0" w:color="auto"/>
              <w:left w:val="nil"/>
              <w:bottom w:val="single" w:sz="4" w:space="0" w:color="auto"/>
              <w:right w:val="single" w:sz="4" w:space="0" w:color="auto"/>
            </w:tcBorders>
            <w:vAlign w:val="bottom"/>
            <w:hideMark/>
          </w:tcPr>
          <w:p w14:paraId="5D219AB8" w14:textId="77777777" w:rsidR="003F7E2C" w:rsidRDefault="003F7E2C" w:rsidP="00BE28D4">
            <w:pPr>
              <w:pStyle w:val="tabletext11"/>
              <w:tabs>
                <w:tab w:val="decimal" w:pos="640"/>
              </w:tabs>
              <w:rPr>
                <w:ins w:id="10769" w:author="Author"/>
              </w:rPr>
            </w:pPr>
            <w:ins w:id="10770" w:author="Author">
              <w:r>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D39668C" w14:textId="77777777" w:rsidR="003F7E2C" w:rsidRDefault="003F7E2C" w:rsidP="00BE28D4">
            <w:pPr>
              <w:pStyle w:val="tabletext11"/>
              <w:jc w:val="center"/>
              <w:rPr>
                <w:ins w:id="10771" w:author="Author"/>
              </w:rPr>
            </w:pPr>
            <w:ins w:id="10772" w:author="Author">
              <w:r>
                <w:t>0.13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E2003AB" w14:textId="77777777" w:rsidR="003F7E2C" w:rsidRDefault="003F7E2C" w:rsidP="00BE28D4">
            <w:pPr>
              <w:pStyle w:val="tabletext11"/>
              <w:jc w:val="center"/>
              <w:rPr>
                <w:ins w:id="10773" w:author="Author"/>
              </w:rPr>
            </w:pPr>
            <w:ins w:id="10774"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3985DF" w14:textId="77777777" w:rsidR="003F7E2C" w:rsidRDefault="003F7E2C" w:rsidP="00BE28D4">
            <w:pPr>
              <w:pStyle w:val="tabletext11"/>
              <w:jc w:val="center"/>
              <w:rPr>
                <w:ins w:id="10775" w:author="Author"/>
              </w:rPr>
            </w:pPr>
            <w:ins w:id="10776"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D1922D" w14:textId="77777777" w:rsidR="003F7E2C" w:rsidRDefault="003F7E2C" w:rsidP="00BE28D4">
            <w:pPr>
              <w:pStyle w:val="tabletext11"/>
              <w:jc w:val="center"/>
              <w:rPr>
                <w:ins w:id="10777" w:author="Author"/>
              </w:rPr>
            </w:pPr>
            <w:ins w:id="10778"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E1C435" w14:textId="77777777" w:rsidR="003F7E2C" w:rsidRDefault="003F7E2C" w:rsidP="00BE28D4">
            <w:pPr>
              <w:pStyle w:val="tabletext11"/>
              <w:jc w:val="center"/>
              <w:rPr>
                <w:ins w:id="10779" w:author="Author"/>
              </w:rPr>
            </w:pPr>
            <w:ins w:id="10780"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30E266" w14:textId="77777777" w:rsidR="003F7E2C" w:rsidRDefault="003F7E2C" w:rsidP="00BE28D4">
            <w:pPr>
              <w:pStyle w:val="tabletext11"/>
              <w:jc w:val="center"/>
              <w:rPr>
                <w:ins w:id="10781" w:author="Author"/>
              </w:rPr>
            </w:pPr>
            <w:ins w:id="10782" w:author="Author">
              <w:r>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6A1EED" w14:textId="77777777" w:rsidR="003F7E2C" w:rsidRDefault="003F7E2C" w:rsidP="00BE28D4">
            <w:pPr>
              <w:pStyle w:val="tabletext11"/>
              <w:jc w:val="center"/>
              <w:rPr>
                <w:ins w:id="10783" w:author="Author"/>
              </w:rPr>
            </w:pPr>
            <w:ins w:id="10784" w:author="Author">
              <w:r>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312297" w14:textId="77777777" w:rsidR="003F7E2C" w:rsidRDefault="003F7E2C" w:rsidP="00BE28D4">
            <w:pPr>
              <w:pStyle w:val="tabletext11"/>
              <w:jc w:val="center"/>
              <w:rPr>
                <w:ins w:id="10785" w:author="Author"/>
              </w:rPr>
            </w:pPr>
            <w:ins w:id="10786"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08F969" w14:textId="77777777" w:rsidR="003F7E2C" w:rsidRDefault="003F7E2C" w:rsidP="00BE28D4">
            <w:pPr>
              <w:pStyle w:val="tabletext11"/>
              <w:jc w:val="center"/>
              <w:rPr>
                <w:ins w:id="10787" w:author="Author"/>
              </w:rPr>
            </w:pPr>
            <w:ins w:id="10788"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55030B" w14:textId="77777777" w:rsidR="003F7E2C" w:rsidRDefault="003F7E2C" w:rsidP="00BE28D4">
            <w:pPr>
              <w:pStyle w:val="tabletext11"/>
              <w:jc w:val="center"/>
              <w:rPr>
                <w:ins w:id="10789" w:author="Author"/>
              </w:rPr>
            </w:pPr>
            <w:ins w:id="10790"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6284EE" w14:textId="77777777" w:rsidR="003F7E2C" w:rsidRDefault="003F7E2C" w:rsidP="00BE28D4">
            <w:pPr>
              <w:pStyle w:val="tabletext11"/>
              <w:jc w:val="center"/>
              <w:rPr>
                <w:ins w:id="10791" w:author="Author"/>
              </w:rPr>
            </w:pPr>
            <w:ins w:id="10792"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926053" w14:textId="77777777" w:rsidR="003F7E2C" w:rsidRDefault="003F7E2C" w:rsidP="00BE28D4">
            <w:pPr>
              <w:pStyle w:val="tabletext11"/>
              <w:jc w:val="center"/>
              <w:rPr>
                <w:ins w:id="10793" w:author="Author"/>
              </w:rPr>
            </w:pPr>
            <w:ins w:id="10794"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861D07" w14:textId="77777777" w:rsidR="003F7E2C" w:rsidRDefault="003F7E2C" w:rsidP="00BE28D4">
            <w:pPr>
              <w:pStyle w:val="tabletext11"/>
              <w:jc w:val="center"/>
              <w:rPr>
                <w:ins w:id="10795" w:author="Author"/>
              </w:rPr>
            </w:pPr>
            <w:ins w:id="10796"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147D52" w14:textId="77777777" w:rsidR="003F7E2C" w:rsidRDefault="003F7E2C" w:rsidP="00BE28D4">
            <w:pPr>
              <w:pStyle w:val="tabletext11"/>
              <w:jc w:val="center"/>
              <w:rPr>
                <w:ins w:id="10797" w:author="Author"/>
              </w:rPr>
            </w:pPr>
            <w:ins w:id="10798"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187C38" w14:textId="77777777" w:rsidR="003F7E2C" w:rsidRDefault="003F7E2C" w:rsidP="00BE28D4">
            <w:pPr>
              <w:pStyle w:val="tabletext11"/>
              <w:jc w:val="center"/>
              <w:rPr>
                <w:ins w:id="10799" w:author="Author"/>
              </w:rPr>
            </w:pPr>
            <w:ins w:id="10800"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624A7B" w14:textId="77777777" w:rsidR="003F7E2C" w:rsidRDefault="003F7E2C" w:rsidP="00BE28D4">
            <w:pPr>
              <w:pStyle w:val="tabletext11"/>
              <w:jc w:val="center"/>
              <w:rPr>
                <w:ins w:id="10801" w:author="Author"/>
              </w:rPr>
            </w:pPr>
            <w:ins w:id="10802"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D03E3A" w14:textId="77777777" w:rsidR="003F7E2C" w:rsidRDefault="003F7E2C" w:rsidP="00BE28D4">
            <w:pPr>
              <w:pStyle w:val="tabletext11"/>
              <w:jc w:val="center"/>
              <w:rPr>
                <w:ins w:id="10803" w:author="Author"/>
              </w:rPr>
            </w:pPr>
            <w:ins w:id="10804"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F02657" w14:textId="77777777" w:rsidR="003F7E2C" w:rsidRDefault="003F7E2C" w:rsidP="00BE28D4">
            <w:pPr>
              <w:pStyle w:val="tabletext11"/>
              <w:jc w:val="center"/>
              <w:rPr>
                <w:ins w:id="10805" w:author="Author"/>
              </w:rPr>
            </w:pPr>
            <w:ins w:id="10806"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FBA767" w14:textId="77777777" w:rsidR="003F7E2C" w:rsidRDefault="003F7E2C" w:rsidP="00BE28D4">
            <w:pPr>
              <w:pStyle w:val="tabletext11"/>
              <w:jc w:val="center"/>
              <w:rPr>
                <w:ins w:id="10807" w:author="Author"/>
              </w:rPr>
            </w:pPr>
            <w:ins w:id="10808"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52056A" w14:textId="77777777" w:rsidR="003F7E2C" w:rsidRDefault="003F7E2C" w:rsidP="00BE28D4">
            <w:pPr>
              <w:pStyle w:val="tabletext11"/>
              <w:jc w:val="center"/>
              <w:rPr>
                <w:ins w:id="10809" w:author="Author"/>
              </w:rPr>
            </w:pPr>
            <w:ins w:id="10810"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A69C09" w14:textId="77777777" w:rsidR="003F7E2C" w:rsidRDefault="003F7E2C" w:rsidP="00BE28D4">
            <w:pPr>
              <w:pStyle w:val="tabletext11"/>
              <w:jc w:val="center"/>
              <w:rPr>
                <w:ins w:id="10811" w:author="Author"/>
              </w:rPr>
            </w:pPr>
            <w:ins w:id="10812"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BCC7A9" w14:textId="77777777" w:rsidR="003F7E2C" w:rsidRDefault="003F7E2C" w:rsidP="00BE28D4">
            <w:pPr>
              <w:pStyle w:val="tabletext11"/>
              <w:jc w:val="center"/>
              <w:rPr>
                <w:ins w:id="10813" w:author="Author"/>
              </w:rPr>
            </w:pPr>
            <w:ins w:id="10814" w:author="Author">
              <w:r>
                <w:t>0.08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2444F53" w14:textId="77777777" w:rsidR="003F7E2C" w:rsidRDefault="003F7E2C" w:rsidP="00BE28D4">
            <w:pPr>
              <w:pStyle w:val="tabletext11"/>
              <w:jc w:val="center"/>
              <w:rPr>
                <w:ins w:id="10815" w:author="Author"/>
              </w:rPr>
            </w:pPr>
            <w:ins w:id="10816"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A3EE14" w14:textId="77777777" w:rsidR="003F7E2C" w:rsidRDefault="003F7E2C" w:rsidP="00BE28D4">
            <w:pPr>
              <w:pStyle w:val="tabletext11"/>
              <w:jc w:val="center"/>
              <w:rPr>
                <w:ins w:id="10817" w:author="Author"/>
              </w:rPr>
            </w:pPr>
            <w:ins w:id="10818"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F167AE" w14:textId="77777777" w:rsidR="003F7E2C" w:rsidRDefault="003F7E2C" w:rsidP="00BE28D4">
            <w:pPr>
              <w:pStyle w:val="tabletext11"/>
              <w:jc w:val="center"/>
              <w:rPr>
                <w:ins w:id="10819" w:author="Author"/>
              </w:rPr>
            </w:pPr>
            <w:ins w:id="10820"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236611" w14:textId="77777777" w:rsidR="003F7E2C" w:rsidRDefault="003F7E2C" w:rsidP="00BE28D4">
            <w:pPr>
              <w:pStyle w:val="tabletext11"/>
              <w:jc w:val="center"/>
              <w:rPr>
                <w:ins w:id="10821" w:author="Author"/>
              </w:rPr>
            </w:pPr>
            <w:ins w:id="10822"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0F4436" w14:textId="77777777" w:rsidR="003F7E2C" w:rsidRDefault="003F7E2C" w:rsidP="00BE28D4">
            <w:pPr>
              <w:pStyle w:val="tabletext11"/>
              <w:jc w:val="center"/>
              <w:rPr>
                <w:ins w:id="10823" w:author="Author"/>
              </w:rPr>
            </w:pPr>
            <w:ins w:id="10824" w:author="Author">
              <w:r>
                <w:t>0.08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9B8A1A3" w14:textId="77777777" w:rsidR="003F7E2C" w:rsidRDefault="003F7E2C" w:rsidP="00BE28D4">
            <w:pPr>
              <w:pStyle w:val="tabletext11"/>
              <w:jc w:val="center"/>
              <w:rPr>
                <w:ins w:id="10825" w:author="Author"/>
              </w:rPr>
            </w:pPr>
            <w:ins w:id="10826" w:author="Author">
              <w:r>
                <w:t>0.08</w:t>
              </w:r>
            </w:ins>
          </w:p>
        </w:tc>
      </w:tr>
      <w:tr w:rsidR="003F7E2C" w14:paraId="78F32331" w14:textId="77777777" w:rsidTr="00EE1A0A">
        <w:trPr>
          <w:trHeight w:val="190"/>
          <w:ins w:id="10827" w:author="Author"/>
        </w:trPr>
        <w:tc>
          <w:tcPr>
            <w:tcW w:w="200" w:type="dxa"/>
            <w:tcBorders>
              <w:top w:val="single" w:sz="4" w:space="0" w:color="auto"/>
              <w:left w:val="single" w:sz="4" w:space="0" w:color="auto"/>
              <w:bottom w:val="single" w:sz="4" w:space="0" w:color="auto"/>
              <w:right w:val="nil"/>
            </w:tcBorders>
            <w:vAlign w:val="bottom"/>
          </w:tcPr>
          <w:p w14:paraId="1D39BE51" w14:textId="77777777" w:rsidR="003F7E2C" w:rsidRDefault="003F7E2C" w:rsidP="00BE28D4">
            <w:pPr>
              <w:pStyle w:val="tabletext11"/>
              <w:jc w:val="right"/>
              <w:rPr>
                <w:ins w:id="10828" w:author="Author"/>
              </w:rPr>
            </w:pPr>
          </w:p>
        </w:tc>
        <w:tc>
          <w:tcPr>
            <w:tcW w:w="1580" w:type="dxa"/>
            <w:tcBorders>
              <w:top w:val="single" w:sz="4" w:space="0" w:color="auto"/>
              <w:left w:val="nil"/>
              <w:bottom w:val="single" w:sz="4" w:space="0" w:color="auto"/>
              <w:right w:val="single" w:sz="4" w:space="0" w:color="auto"/>
            </w:tcBorders>
            <w:vAlign w:val="bottom"/>
            <w:hideMark/>
          </w:tcPr>
          <w:p w14:paraId="4B46E48B" w14:textId="77777777" w:rsidR="003F7E2C" w:rsidRDefault="003F7E2C" w:rsidP="00BE28D4">
            <w:pPr>
              <w:pStyle w:val="tabletext11"/>
              <w:tabs>
                <w:tab w:val="decimal" w:pos="640"/>
              </w:tabs>
              <w:rPr>
                <w:ins w:id="10829" w:author="Author"/>
              </w:rPr>
            </w:pPr>
            <w:ins w:id="10830" w:author="Author">
              <w:r>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9BA8E65" w14:textId="77777777" w:rsidR="003F7E2C" w:rsidRDefault="003F7E2C" w:rsidP="00BE28D4">
            <w:pPr>
              <w:pStyle w:val="tabletext11"/>
              <w:jc w:val="center"/>
              <w:rPr>
                <w:ins w:id="10831" w:author="Author"/>
              </w:rPr>
            </w:pPr>
            <w:ins w:id="10832" w:author="Author">
              <w:r>
                <w:t>0.17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4F5BA19" w14:textId="77777777" w:rsidR="003F7E2C" w:rsidRDefault="003F7E2C" w:rsidP="00BE28D4">
            <w:pPr>
              <w:pStyle w:val="tabletext11"/>
              <w:jc w:val="center"/>
              <w:rPr>
                <w:ins w:id="10833" w:author="Author"/>
              </w:rPr>
            </w:pPr>
            <w:ins w:id="10834"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F0F8DE" w14:textId="77777777" w:rsidR="003F7E2C" w:rsidRDefault="003F7E2C" w:rsidP="00BE28D4">
            <w:pPr>
              <w:pStyle w:val="tabletext11"/>
              <w:jc w:val="center"/>
              <w:rPr>
                <w:ins w:id="10835" w:author="Author"/>
              </w:rPr>
            </w:pPr>
            <w:ins w:id="10836"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847CB" w14:textId="77777777" w:rsidR="003F7E2C" w:rsidRDefault="003F7E2C" w:rsidP="00BE28D4">
            <w:pPr>
              <w:pStyle w:val="tabletext11"/>
              <w:jc w:val="center"/>
              <w:rPr>
                <w:ins w:id="10837" w:author="Author"/>
              </w:rPr>
            </w:pPr>
            <w:ins w:id="10838"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372D36" w14:textId="77777777" w:rsidR="003F7E2C" w:rsidRDefault="003F7E2C" w:rsidP="00BE28D4">
            <w:pPr>
              <w:pStyle w:val="tabletext11"/>
              <w:jc w:val="center"/>
              <w:rPr>
                <w:ins w:id="10839" w:author="Author"/>
              </w:rPr>
            </w:pPr>
            <w:ins w:id="10840"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CE2AD5" w14:textId="77777777" w:rsidR="003F7E2C" w:rsidRDefault="003F7E2C" w:rsidP="00BE28D4">
            <w:pPr>
              <w:pStyle w:val="tabletext11"/>
              <w:jc w:val="center"/>
              <w:rPr>
                <w:ins w:id="10841" w:author="Author"/>
              </w:rPr>
            </w:pPr>
            <w:ins w:id="10842"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4E32C0" w14:textId="77777777" w:rsidR="003F7E2C" w:rsidRDefault="003F7E2C" w:rsidP="00BE28D4">
            <w:pPr>
              <w:pStyle w:val="tabletext11"/>
              <w:jc w:val="center"/>
              <w:rPr>
                <w:ins w:id="10843" w:author="Author"/>
              </w:rPr>
            </w:pPr>
            <w:ins w:id="10844" w:author="Author">
              <w:r>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FDD5E1" w14:textId="77777777" w:rsidR="003F7E2C" w:rsidRDefault="003F7E2C" w:rsidP="00BE28D4">
            <w:pPr>
              <w:pStyle w:val="tabletext11"/>
              <w:jc w:val="center"/>
              <w:rPr>
                <w:ins w:id="10845" w:author="Author"/>
              </w:rPr>
            </w:pPr>
            <w:ins w:id="10846" w:author="Author">
              <w:r>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02E251" w14:textId="77777777" w:rsidR="003F7E2C" w:rsidRDefault="003F7E2C" w:rsidP="00BE28D4">
            <w:pPr>
              <w:pStyle w:val="tabletext11"/>
              <w:jc w:val="center"/>
              <w:rPr>
                <w:ins w:id="10847" w:author="Author"/>
              </w:rPr>
            </w:pPr>
            <w:ins w:id="10848"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B12580" w14:textId="77777777" w:rsidR="003F7E2C" w:rsidRDefault="003F7E2C" w:rsidP="00BE28D4">
            <w:pPr>
              <w:pStyle w:val="tabletext11"/>
              <w:jc w:val="center"/>
              <w:rPr>
                <w:ins w:id="10849" w:author="Author"/>
              </w:rPr>
            </w:pPr>
            <w:ins w:id="10850"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F884CE" w14:textId="77777777" w:rsidR="003F7E2C" w:rsidRDefault="003F7E2C" w:rsidP="00BE28D4">
            <w:pPr>
              <w:pStyle w:val="tabletext11"/>
              <w:jc w:val="center"/>
              <w:rPr>
                <w:ins w:id="10851" w:author="Author"/>
              </w:rPr>
            </w:pPr>
            <w:ins w:id="10852"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0B9C7E" w14:textId="77777777" w:rsidR="003F7E2C" w:rsidRDefault="003F7E2C" w:rsidP="00BE28D4">
            <w:pPr>
              <w:pStyle w:val="tabletext11"/>
              <w:jc w:val="center"/>
              <w:rPr>
                <w:ins w:id="10853" w:author="Author"/>
              </w:rPr>
            </w:pPr>
            <w:ins w:id="10854"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7F5675" w14:textId="77777777" w:rsidR="003F7E2C" w:rsidRDefault="003F7E2C" w:rsidP="00BE28D4">
            <w:pPr>
              <w:pStyle w:val="tabletext11"/>
              <w:jc w:val="center"/>
              <w:rPr>
                <w:ins w:id="10855" w:author="Author"/>
              </w:rPr>
            </w:pPr>
            <w:ins w:id="10856"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248153" w14:textId="77777777" w:rsidR="003F7E2C" w:rsidRDefault="003F7E2C" w:rsidP="00BE28D4">
            <w:pPr>
              <w:pStyle w:val="tabletext11"/>
              <w:jc w:val="center"/>
              <w:rPr>
                <w:ins w:id="10857" w:author="Author"/>
              </w:rPr>
            </w:pPr>
            <w:ins w:id="10858"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82172F" w14:textId="77777777" w:rsidR="003F7E2C" w:rsidRDefault="003F7E2C" w:rsidP="00BE28D4">
            <w:pPr>
              <w:pStyle w:val="tabletext11"/>
              <w:jc w:val="center"/>
              <w:rPr>
                <w:ins w:id="10859" w:author="Author"/>
              </w:rPr>
            </w:pPr>
            <w:ins w:id="10860"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C02B3B" w14:textId="77777777" w:rsidR="003F7E2C" w:rsidRDefault="003F7E2C" w:rsidP="00BE28D4">
            <w:pPr>
              <w:pStyle w:val="tabletext11"/>
              <w:jc w:val="center"/>
              <w:rPr>
                <w:ins w:id="10861" w:author="Author"/>
              </w:rPr>
            </w:pPr>
            <w:ins w:id="10862"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476961" w14:textId="77777777" w:rsidR="003F7E2C" w:rsidRDefault="003F7E2C" w:rsidP="00BE28D4">
            <w:pPr>
              <w:pStyle w:val="tabletext11"/>
              <w:jc w:val="center"/>
              <w:rPr>
                <w:ins w:id="10863" w:author="Author"/>
              </w:rPr>
            </w:pPr>
            <w:ins w:id="10864"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A253C7" w14:textId="77777777" w:rsidR="003F7E2C" w:rsidRDefault="003F7E2C" w:rsidP="00BE28D4">
            <w:pPr>
              <w:pStyle w:val="tabletext11"/>
              <w:jc w:val="center"/>
              <w:rPr>
                <w:ins w:id="10865" w:author="Author"/>
              </w:rPr>
            </w:pPr>
            <w:ins w:id="10866"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74D335" w14:textId="77777777" w:rsidR="003F7E2C" w:rsidRDefault="003F7E2C" w:rsidP="00BE28D4">
            <w:pPr>
              <w:pStyle w:val="tabletext11"/>
              <w:jc w:val="center"/>
              <w:rPr>
                <w:ins w:id="10867" w:author="Author"/>
              </w:rPr>
            </w:pPr>
            <w:ins w:id="10868"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D770E6" w14:textId="77777777" w:rsidR="003F7E2C" w:rsidRDefault="003F7E2C" w:rsidP="00BE28D4">
            <w:pPr>
              <w:pStyle w:val="tabletext11"/>
              <w:jc w:val="center"/>
              <w:rPr>
                <w:ins w:id="10869" w:author="Author"/>
              </w:rPr>
            </w:pPr>
            <w:ins w:id="10870"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12D676" w14:textId="77777777" w:rsidR="003F7E2C" w:rsidRDefault="003F7E2C" w:rsidP="00BE28D4">
            <w:pPr>
              <w:pStyle w:val="tabletext11"/>
              <w:jc w:val="center"/>
              <w:rPr>
                <w:ins w:id="10871" w:author="Author"/>
              </w:rPr>
            </w:pPr>
            <w:ins w:id="10872"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BA3B78" w14:textId="77777777" w:rsidR="003F7E2C" w:rsidRDefault="003F7E2C" w:rsidP="00BE28D4">
            <w:pPr>
              <w:pStyle w:val="tabletext11"/>
              <w:jc w:val="center"/>
              <w:rPr>
                <w:ins w:id="10873" w:author="Author"/>
              </w:rPr>
            </w:pPr>
            <w:ins w:id="10874" w:author="Author">
              <w:r>
                <w:t>0.10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C8832D3" w14:textId="77777777" w:rsidR="003F7E2C" w:rsidRDefault="003F7E2C" w:rsidP="00BE28D4">
            <w:pPr>
              <w:pStyle w:val="tabletext11"/>
              <w:jc w:val="center"/>
              <w:rPr>
                <w:ins w:id="10875" w:author="Author"/>
              </w:rPr>
            </w:pPr>
            <w:ins w:id="10876"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12A663" w14:textId="77777777" w:rsidR="003F7E2C" w:rsidRDefault="003F7E2C" w:rsidP="00BE28D4">
            <w:pPr>
              <w:pStyle w:val="tabletext11"/>
              <w:jc w:val="center"/>
              <w:rPr>
                <w:ins w:id="10877" w:author="Author"/>
              </w:rPr>
            </w:pPr>
            <w:ins w:id="10878"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8606B9" w14:textId="77777777" w:rsidR="003F7E2C" w:rsidRDefault="003F7E2C" w:rsidP="00BE28D4">
            <w:pPr>
              <w:pStyle w:val="tabletext11"/>
              <w:jc w:val="center"/>
              <w:rPr>
                <w:ins w:id="10879" w:author="Author"/>
              </w:rPr>
            </w:pPr>
            <w:ins w:id="10880"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BCAA45" w14:textId="77777777" w:rsidR="003F7E2C" w:rsidRDefault="003F7E2C" w:rsidP="00BE28D4">
            <w:pPr>
              <w:pStyle w:val="tabletext11"/>
              <w:jc w:val="center"/>
              <w:rPr>
                <w:ins w:id="10881" w:author="Author"/>
              </w:rPr>
            </w:pPr>
            <w:ins w:id="10882"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DCE259" w14:textId="77777777" w:rsidR="003F7E2C" w:rsidRDefault="003F7E2C" w:rsidP="00BE28D4">
            <w:pPr>
              <w:pStyle w:val="tabletext11"/>
              <w:jc w:val="center"/>
              <w:rPr>
                <w:ins w:id="10883" w:author="Author"/>
              </w:rPr>
            </w:pPr>
            <w:ins w:id="10884" w:author="Author">
              <w:r>
                <w:t>0.10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2E43C89" w14:textId="77777777" w:rsidR="003F7E2C" w:rsidRDefault="003F7E2C" w:rsidP="00BE28D4">
            <w:pPr>
              <w:pStyle w:val="tabletext11"/>
              <w:jc w:val="center"/>
              <w:rPr>
                <w:ins w:id="10885" w:author="Author"/>
              </w:rPr>
            </w:pPr>
            <w:ins w:id="10886" w:author="Author">
              <w:r>
                <w:t>0.10</w:t>
              </w:r>
            </w:ins>
          </w:p>
        </w:tc>
      </w:tr>
      <w:tr w:rsidR="003F7E2C" w14:paraId="26BF4AD9" w14:textId="77777777" w:rsidTr="00EE1A0A">
        <w:trPr>
          <w:trHeight w:val="190"/>
          <w:ins w:id="10887" w:author="Author"/>
        </w:trPr>
        <w:tc>
          <w:tcPr>
            <w:tcW w:w="200" w:type="dxa"/>
            <w:tcBorders>
              <w:top w:val="single" w:sz="4" w:space="0" w:color="auto"/>
              <w:left w:val="single" w:sz="4" w:space="0" w:color="auto"/>
              <w:bottom w:val="single" w:sz="4" w:space="0" w:color="auto"/>
              <w:right w:val="nil"/>
            </w:tcBorders>
            <w:vAlign w:val="bottom"/>
          </w:tcPr>
          <w:p w14:paraId="2299FD52" w14:textId="77777777" w:rsidR="003F7E2C" w:rsidRDefault="003F7E2C" w:rsidP="00BE28D4">
            <w:pPr>
              <w:pStyle w:val="tabletext11"/>
              <w:jc w:val="right"/>
              <w:rPr>
                <w:ins w:id="10888" w:author="Author"/>
              </w:rPr>
            </w:pPr>
          </w:p>
        </w:tc>
        <w:tc>
          <w:tcPr>
            <w:tcW w:w="1580" w:type="dxa"/>
            <w:tcBorders>
              <w:top w:val="single" w:sz="4" w:space="0" w:color="auto"/>
              <w:left w:val="nil"/>
              <w:bottom w:val="single" w:sz="4" w:space="0" w:color="auto"/>
              <w:right w:val="single" w:sz="4" w:space="0" w:color="auto"/>
            </w:tcBorders>
            <w:vAlign w:val="bottom"/>
            <w:hideMark/>
          </w:tcPr>
          <w:p w14:paraId="089809A2" w14:textId="77777777" w:rsidR="003F7E2C" w:rsidRDefault="003F7E2C" w:rsidP="00BE28D4">
            <w:pPr>
              <w:pStyle w:val="tabletext11"/>
              <w:tabs>
                <w:tab w:val="decimal" w:pos="640"/>
              </w:tabs>
              <w:rPr>
                <w:ins w:id="10889" w:author="Author"/>
              </w:rPr>
            </w:pPr>
            <w:ins w:id="10890" w:author="Author">
              <w:r>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BB65355" w14:textId="77777777" w:rsidR="003F7E2C" w:rsidRDefault="003F7E2C" w:rsidP="00BE28D4">
            <w:pPr>
              <w:pStyle w:val="tabletext11"/>
              <w:jc w:val="center"/>
              <w:rPr>
                <w:ins w:id="10891" w:author="Author"/>
              </w:rPr>
            </w:pPr>
            <w:ins w:id="10892" w:author="Author">
              <w:r>
                <w:t>0.20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CA7C8A9" w14:textId="77777777" w:rsidR="003F7E2C" w:rsidRDefault="003F7E2C" w:rsidP="00BE28D4">
            <w:pPr>
              <w:pStyle w:val="tabletext11"/>
              <w:jc w:val="center"/>
              <w:rPr>
                <w:ins w:id="10893" w:author="Author"/>
              </w:rPr>
            </w:pPr>
            <w:ins w:id="10894"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C9BAA2" w14:textId="77777777" w:rsidR="003F7E2C" w:rsidRDefault="003F7E2C" w:rsidP="00BE28D4">
            <w:pPr>
              <w:pStyle w:val="tabletext11"/>
              <w:jc w:val="center"/>
              <w:rPr>
                <w:ins w:id="10895" w:author="Author"/>
              </w:rPr>
            </w:pPr>
            <w:ins w:id="10896"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09BE61" w14:textId="77777777" w:rsidR="003F7E2C" w:rsidRDefault="003F7E2C" w:rsidP="00BE28D4">
            <w:pPr>
              <w:pStyle w:val="tabletext11"/>
              <w:jc w:val="center"/>
              <w:rPr>
                <w:ins w:id="10897" w:author="Author"/>
              </w:rPr>
            </w:pPr>
            <w:ins w:id="10898"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D96DCD" w14:textId="77777777" w:rsidR="003F7E2C" w:rsidRDefault="003F7E2C" w:rsidP="00BE28D4">
            <w:pPr>
              <w:pStyle w:val="tabletext11"/>
              <w:jc w:val="center"/>
              <w:rPr>
                <w:ins w:id="10899" w:author="Author"/>
              </w:rPr>
            </w:pPr>
            <w:ins w:id="10900"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560DCB" w14:textId="77777777" w:rsidR="003F7E2C" w:rsidRDefault="003F7E2C" w:rsidP="00BE28D4">
            <w:pPr>
              <w:pStyle w:val="tabletext11"/>
              <w:jc w:val="center"/>
              <w:rPr>
                <w:ins w:id="10901" w:author="Author"/>
              </w:rPr>
            </w:pPr>
            <w:ins w:id="10902"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5BE0B0" w14:textId="77777777" w:rsidR="003F7E2C" w:rsidRDefault="003F7E2C" w:rsidP="00BE28D4">
            <w:pPr>
              <w:pStyle w:val="tabletext11"/>
              <w:jc w:val="center"/>
              <w:rPr>
                <w:ins w:id="10903" w:author="Author"/>
              </w:rPr>
            </w:pPr>
            <w:ins w:id="10904"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7A5C4" w14:textId="77777777" w:rsidR="003F7E2C" w:rsidRDefault="003F7E2C" w:rsidP="00BE28D4">
            <w:pPr>
              <w:pStyle w:val="tabletext11"/>
              <w:jc w:val="center"/>
              <w:rPr>
                <w:ins w:id="10905" w:author="Author"/>
              </w:rPr>
            </w:pPr>
            <w:ins w:id="10906"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2F2445" w14:textId="77777777" w:rsidR="003F7E2C" w:rsidRDefault="003F7E2C" w:rsidP="00BE28D4">
            <w:pPr>
              <w:pStyle w:val="tabletext11"/>
              <w:jc w:val="center"/>
              <w:rPr>
                <w:ins w:id="10907" w:author="Author"/>
              </w:rPr>
            </w:pPr>
            <w:ins w:id="10908"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8F63A1" w14:textId="77777777" w:rsidR="003F7E2C" w:rsidRDefault="003F7E2C" w:rsidP="00BE28D4">
            <w:pPr>
              <w:pStyle w:val="tabletext11"/>
              <w:jc w:val="center"/>
              <w:rPr>
                <w:ins w:id="10909" w:author="Author"/>
              </w:rPr>
            </w:pPr>
            <w:ins w:id="10910"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EDD4ED" w14:textId="77777777" w:rsidR="003F7E2C" w:rsidRDefault="003F7E2C" w:rsidP="00BE28D4">
            <w:pPr>
              <w:pStyle w:val="tabletext11"/>
              <w:jc w:val="center"/>
              <w:rPr>
                <w:ins w:id="10911" w:author="Author"/>
              </w:rPr>
            </w:pPr>
            <w:ins w:id="10912"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0E8633" w14:textId="77777777" w:rsidR="003F7E2C" w:rsidRDefault="003F7E2C" w:rsidP="00BE28D4">
            <w:pPr>
              <w:pStyle w:val="tabletext11"/>
              <w:jc w:val="center"/>
              <w:rPr>
                <w:ins w:id="10913" w:author="Author"/>
              </w:rPr>
            </w:pPr>
            <w:ins w:id="10914"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3F4758" w14:textId="77777777" w:rsidR="003F7E2C" w:rsidRDefault="003F7E2C" w:rsidP="00BE28D4">
            <w:pPr>
              <w:pStyle w:val="tabletext11"/>
              <w:jc w:val="center"/>
              <w:rPr>
                <w:ins w:id="10915" w:author="Author"/>
              </w:rPr>
            </w:pPr>
            <w:ins w:id="10916"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A0B556" w14:textId="77777777" w:rsidR="003F7E2C" w:rsidRDefault="003F7E2C" w:rsidP="00BE28D4">
            <w:pPr>
              <w:pStyle w:val="tabletext11"/>
              <w:jc w:val="center"/>
              <w:rPr>
                <w:ins w:id="10917" w:author="Author"/>
              </w:rPr>
            </w:pPr>
            <w:ins w:id="10918"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599130" w14:textId="77777777" w:rsidR="003F7E2C" w:rsidRDefault="003F7E2C" w:rsidP="00BE28D4">
            <w:pPr>
              <w:pStyle w:val="tabletext11"/>
              <w:jc w:val="center"/>
              <w:rPr>
                <w:ins w:id="10919" w:author="Author"/>
              </w:rPr>
            </w:pPr>
            <w:ins w:id="10920"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23BC53" w14:textId="77777777" w:rsidR="003F7E2C" w:rsidRDefault="003F7E2C" w:rsidP="00BE28D4">
            <w:pPr>
              <w:pStyle w:val="tabletext11"/>
              <w:jc w:val="center"/>
              <w:rPr>
                <w:ins w:id="10921" w:author="Author"/>
              </w:rPr>
            </w:pPr>
            <w:ins w:id="10922"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FC867C" w14:textId="77777777" w:rsidR="003F7E2C" w:rsidRDefault="003F7E2C" w:rsidP="00BE28D4">
            <w:pPr>
              <w:pStyle w:val="tabletext11"/>
              <w:jc w:val="center"/>
              <w:rPr>
                <w:ins w:id="10923" w:author="Author"/>
              </w:rPr>
            </w:pPr>
            <w:ins w:id="10924"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BFFDB7" w14:textId="77777777" w:rsidR="003F7E2C" w:rsidRDefault="003F7E2C" w:rsidP="00BE28D4">
            <w:pPr>
              <w:pStyle w:val="tabletext11"/>
              <w:jc w:val="center"/>
              <w:rPr>
                <w:ins w:id="10925" w:author="Author"/>
              </w:rPr>
            </w:pPr>
            <w:ins w:id="10926"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7537EF" w14:textId="77777777" w:rsidR="003F7E2C" w:rsidRDefault="003F7E2C" w:rsidP="00BE28D4">
            <w:pPr>
              <w:pStyle w:val="tabletext11"/>
              <w:jc w:val="center"/>
              <w:rPr>
                <w:ins w:id="10927" w:author="Author"/>
              </w:rPr>
            </w:pPr>
            <w:ins w:id="10928"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EFBF96" w14:textId="77777777" w:rsidR="003F7E2C" w:rsidRDefault="003F7E2C" w:rsidP="00BE28D4">
            <w:pPr>
              <w:pStyle w:val="tabletext11"/>
              <w:jc w:val="center"/>
              <w:rPr>
                <w:ins w:id="10929" w:author="Author"/>
              </w:rPr>
            </w:pPr>
            <w:ins w:id="10930"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95CFC2" w14:textId="77777777" w:rsidR="003F7E2C" w:rsidRDefault="003F7E2C" w:rsidP="00BE28D4">
            <w:pPr>
              <w:pStyle w:val="tabletext11"/>
              <w:jc w:val="center"/>
              <w:rPr>
                <w:ins w:id="10931" w:author="Author"/>
              </w:rPr>
            </w:pPr>
            <w:ins w:id="10932"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501F65" w14:textId="77777777" w:rsidR="003F7E2C" w:rsidRDefault="003F7E2C" w:rsidP="00BE28D4">
            <w:pPr>
              <w:pStyle w:val="tabletext11"/>
              <w:jc w:val="center"/>
              <w:rPr>
                <w:ins w:id="10933" w:author="Author"/>
              </w:rPr>
            </w:pPr>
            <w:ins w:id="10934" w:author="Author">
              <w:r>
                <w:t>0.12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CD117F8" w14:textId="77777777" w:rsidR="003F7E2C" w:rsidRDefault="003F7E2C" w:rsidP="00BE28D4">
            <w:pPr>
              <w:pStyle w:val="tabletext11"/>
              <w:jc w:val="center"/>
              <w:rPr>
                <w:ins w:id="10935" w:author="Author"/>
              </w:rPr>
            </w:pPr>
            <w:ins w:id="10936"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915A5D" w14:textId="77777777" w:rsidR="003F7E2C" w:rsidRDefault="003F7E2C" w:rsidP="00BE28D4">
            <w:pPr>
              <w:pStyle w:val="tabletext11"/>
              <w:jc w:val="center"/>
              <w:rPr>
                <w:ins w:id="10937" w:author="Author"/>
              </w:rPr>
            </w:pPr>
            <w:ins w:id="10938"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447063" w14:textId="77777777" w:rsidR="003F7E2C" w:rsidRDefault="003F7E2C" w:rsidP="00BE28D4">
            <w:pPr>
              <w:pStyle w:val="tabletext11"/>
              <w:jc w:val="center"/>
              <w:rPr>
                <w:ins w:id="10939" w:author="Author"/>
              </w:rPr>
            </w:pPr>
            <w:ins w:id="10940"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984E31" w14:textId="77777777" w:rsidR="003F7E2C" w:rsidRDefault="003F7E2C" w:rsidP="00BE28D4">
            <w:pPr>
              <w:pStyle w:val="tabletext11"/>
              <w:jc w:val="center"/>
              <w:rPr>
                <w:ins w:id="10941" w:author="Author"/>
              </w:rPr>
            </w:pPr>
            <w:ins w:id="10942"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FCB1E6" w14:textId="77777777" w:rsidR="003F7E2C" w:rsidRDefault="003F7E2C" w:rsidP="00BE28D4">
            <w:pPr>
              <w:pStyle w:val="tabletext11"/>
              <w:jc w:val="center"/>
              <w:rPr>
                <w:ins w:id="10943" w:author="Author"/>
              </w:rPr>
            </w:pPr>
            <w:ins w:id="10944" w:author="Author">
              <w:r>
                <w:t>0.12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941A763" w14:textId="77777777" w:rsidR="003F7E2C" w:rsidRDefault="003F7E2C" w:rsidP="00BE28D4">
            <w:pPr>
              <w:pStyle w:val="tabletext11"/>
              <w:jc w:val="center"/>
              <w:rPr>
                <w:ins w:id="10945" w:author="Author"/>
              </w:rPr>
            </w:pPr>
            <w:ins w:id="10946" w:author="Author">
              <w:r>
                <w:t>0.12</w:t>
              </w:r>
            </w:ins>
          </w:p>
        </w:tc>
      </w:tr>
      <w:tr w:rsidR="003F7E2C" w14:paraId="2190F441" w14:textId="77777777" w:rsidTr="00EE1A0A">
        <w:trPr>
          <w:trHeight w:val="190"/>
          <w:ins w:id="10947" w:author="Author"/>
        </w:trPr>
        <w:tc>
          <w:tcPr>
            <w:tcW w:w="200" w:type="dxa"/>
            <w:tcBorders>
              <w:top w:val="single" w:sz="4" w:space="0" w:color="auto"/>
              <w:left w:val="single" w:sz="4" w:space="0" w:color="auto"/>
              <w:bottom w:val="single" w:sz="4" w:space="0" w:color="auto"/>
              <w:right w:val="nil"/>
            </w:tcBorders>
            <w:vAlign w:val="bottom"/>
          </w:tcPr>
          <w:p w14:paraId="13A71E0F" w14:textId="77777777" w:rsidR="003F7E2C" w:rsidRDefault="003F7E2C" w:rsidP="00BE28D4">
            <w:pPr>
              <w:pStyle w:val="tabletext11"/>
              <w:jc w:val="right"/>
              <w:rPr>
                <w:ins w:id="10948" w:author="Author"/>
              </w:rPr>
            </w:pPr>
          </w:p>
        </w:tc>
        <w:tc>
          <w:tcPr>
            <w:tcW w:w="1580" w:type="dxa"/>
            <w:tcBorders>
              <w:top w:val="single" w:sz="4" w:space="0" w:color="auto"/>
              <w:left w:val="nil"/>
              <w:bottom w:val="single" w:sz="4" w:space="0" w:color="auto"/>
              <w:right w:val="single" w:sz="4" w:space="0" w:color="auto"/>
            </w:tcBorders>
            <w:vAlign w:val="bottom"/>
            <w:hideMark/>
          </w:tcPr>
          <w:p w14:paraId="0D38D3E8" w14:textId="77777777" w:rsidR="003F7E2C" w:rsidRDefault="003F7E2C" w:rsidP="00BE28D4">
            <w:pPr>
              <w:pStyle w:val="tabletext11"/>
              <w:tabs>
                <w:tab w:val="decimal" w:pos="640"/>
              </w:tabs>
              <w:rPr>
                <w:ins w:id="10949" w:author="Author"/>
              </w:rPr>
            </w:pPr>
            <w:ins w:id="10950" w:author="Author">
              <w:r>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826366F" w14:textId="77777777" w:rsidR="003F7E2C" w:rsidRDefault="003F7E2C" w:rsidP="00BE28D4">
            <w:pPr>
              <w:pStyle w:val="tabletext11"/>
              <w:jc w:val="center"/>
              <w:rPr>
                <w:ins w:id="10951" w:author="Author"/>
              </w:rPr>
            </w:pPr>
            <w:ins w:id="10952" w:author="Author">
              <w:r>
                <w:t>0.23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D032148" w14:textId="77777777" w:rsidR="003F7E2C" w:rsidRDefault="003F7E2C" w:rsidP="00BE28D4">
            <w:pPr>
              <w:pStyle w:val="tabletext11"/>
              <w:jc w:val="center"/>
              <w:rPr>
                <w:ins w:id="10953" w:author="Author"/>
              </w:rPr>
            </w:pPr>
            <w:ins w:id="10954"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20A2A6" w14:textId="77777777" w:rsidR="003F7E2C" w:rsidRDefault="003F7E2C" w:rsidP="00BE28D4">
            <w:pPr>
              <w:pStyle w:val="tabletext11"/>
              <w:jc w:val="center"/>
              <w:rPr>
                <w:ins w:id="10955" w:author="Author"/>
              </w:rPr>
            </w:pPr>
            <w:ins w:id="10956"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0C6576" w14:textId="77777777" w:rsidR="003F7E2C" w:rsidRDefault="003F7E2C" w:rsidP="00BE28D4">
            <w:pPr>
              <w:pStyle w:val="tabletext11"/>
              <w:jc w:val="center"/>
              <w:rPr>
                <w:ins w:id="10957" w:author="Author"/>
              </w:rPr>
            </w:pPr>
            <w:ins w:id="10958"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9D51B0" w14:textId="77777777" w:rsidR="003F7E2C" w:rsidRDefault="003F7E2C" w:rsidP="00BE28D4">
            <w:pPr>
              <w:pStyle w:val="tabletext11"/>
              <w:jc w:val="center"/>
              <w:rPr>
                <w:ins w:id="10959" w:author="Author"/>
              </w:rPr>
            </w:pPr>
            <w:ins w:id="10960"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537D0A" w14:textId="77777777" w:rsidR="003F7E2C" w:rsidRDefault="003F7E2C" w:rsidP="00BE28D4">
            <w:pPr>
              <w:pStyle w:val="tabletext11"/>
              <w:jc w:val="center"/>
              <w:rPr>
                <w:ins w:id="10961" w:author="Author"/>
              </w:rPr>
            </w:pPr>
            <w:ins w:id="10962"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F0DA00" w14:textId="77777777" w:rsidR="003F7E2C" w:rsidRDefault="003F7E2C" w:rsidP="00BE28D4">
            <w:pPr>
              <w:pStyle w:val="tabletext11"/>
              <w:jc w:val="center"/>
              <w:rPr>
                <w:ins w:id="10963" w:author="Author"/>
              </w:rPr>
            </w:pPr>
            <w:ins w:id="10964"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E80518" w14:textId="77777777" w:rsidR="003F7E2C" w:rsidRDefault="003F7E2C" w:rsidP="00BE28D4">
            <w:pPr>
              <w:pStyle w:val="tabletext11"/>
              <w:jc w:val="center"/>
              <w:rPr>
                <w:ins w:id="10965" w:author="Author"/>
              </w:rPr>
            </w:pPr>
            <w:ins w:id="10966"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18546B" w14:textId="77777777" w:rsidR="003F7E2C" w:rsidRDefault="003F7E2C" w:rsidP="00BE28D4">
            <w:pPr>
              <w:pStyle w:val="tabletext11"/>
              <w:jc w:val="center"/>
              <w:rPr>
                <w:ins w:id="10967" w:author="Author"/>
              </w:rPr>
            </w:pPr>
            <w:ins w:id="10968"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6B5986" w14:textId="77777777" w:rsidR="003F7E2C" w:rsidRDefault="003F7E2C" w:rsidP="00BE28D4">
            <w:pPr>
              <w:pStyle w:val="tabletext11"/>
              <w:jc w:val="center"/>
              <w:rPr>
                <w:ins w:id="10969" w:author="Author"/>
              </w:rPr>
            </w:pPr>
            <w:ins w:id="10970"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563C8E" w14:textId="77777777" w:rsidR="003F7E2C" w:rsidRDefault="003F7E2C" w:rsidP="00BE28D4">
            <w:pPr>
              <w:pStyle w:val="tabletext11"/>
              <w:jc w:val="center"/>
              <w:rPr>
                <w:ins w:id="10971" w:author="Author"/>
              </w:rPr>
            </w:pPr>
            <w:ins w:id="10972"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5DC305" w14:textId="77777777" w:rsidR="003F7E2C" w:rsidRDefault="003F7E2C" w:rsidP="00BE28D4">
            <w:pPr>
              <w:pStyle w:val="tabletext11"/>
              <w:jc w:val="center"/>
              <w:rPr>
                <w:ins w:id="10973" w:author="Author"/>
              </w:rPr>
            </w:pPr>
            <w:ins w:id="10974"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0F4978" w14:textId="77777777" w:rsidR="003F7E2C" w:rsidRDefault="003F7E2C" w:rsidP="00BE28D4">
            <w:pPr>
              <w:pStyle w:val="tabletext11"/>
              <w:jc w:val="center"/>
              <w:rPr>
                <w:ins w:id="10975" w:author="Author"/>
              </w:rPr>
            </w:pPr>
            <w:ins w:id="10976"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825258" w14:textId="77777777" w:rsidR="003F7E2C" w:rsidRDefault="003F7E2C" w:rsidP="00BE28D4">
            <w:pPr>
              <w:pStyle w:val="tabletext11"/>
              <w:jc w:val="center"/>
              <w:rPr>
                <w:ins w:id="10977" w:author="Author"/>
              </w:rPr>
            </w:pPr>
            <w:ins w:id="10978"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9DB3F6" w14:textId="77777777" w:rsidR="003F7E2C" w:rsidRDefault="003F7E2C" w:rsidP="00BE28D4">
            <w:pPr>
              <w:pStyle w:val="tabletext11"/>
              <w:jc w:val="center"/>
              <w:rPr>
                <w:ins w:id="10979" w:author="Author"/>
              </w:rPr>
            </w:pPr>
            <w:ins w:id="10980"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0DD4D6" w14:textId="77777777" w:rsidR="003F7E2C" w:rsidRDefault="003F7E2C" w:rsidP="00BE28D4">
            <w:pPr>
              <w:pStyle w:val="tabletext11"/>
              <w:jc w:val="center"/>
              <w:rPr>
                <w:ins w:id="10981" w:author="Author"/>
              </w:rPr>
            </w:pPr>
            <w:ins w:id="10982"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AAE1DF" w14:textId="77777777" w:rsidR="003F7E2C" w:rsidRDefault="003F7E2C" w:rsidP="00BE28D4">
            <w:pPr>
              <w:pStyle w:val="tabletext11"/>
              <w:jc w:val="center"/>
              <w:rPr>
                <w:ins w:id="10983" w:author="Author"/>
              </w:rPr>
            </w:pPr>
            <w:ins w:id="10984"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A7F078" w14:textId="77777777" w:rsidR="003F7E2C" w:rsidRDefault="003F7E2C" w:rsidP="00BE28D4">
            <w:pPr>
              <w:pStyle w:val="tabletext11"/>
              <w:jc w:val="center"/>
              <w:rPr>
                <w:ins w:id="10985" w:author="Author"/>
              </w:rPr>
            </w:pPr>
            <w:ins w:id="10986"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C0F7E0" w14:textId="77777777" w:rsidR="003F7E2C" w:rsidRDefault="003F7E2C" w:rsidP="00BE28D4">
            <w:pPr>
              <w:pStyle w:val="tabletext11"/>
              <w:jc w:val="center"/>
              <w:rPr>
                <w:ins w:id="10987" w:author="Author"/>
              </w:rPr>
            </w:pPr>
            <w:ins w:id="10988"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F1FC68" w14:textId="77777777" w:rsidR="003F7E2C" w:rsidRDefault="003F7E2C" w:rsidP="00BE28D4">
            <w:pPr>
              <w:pStyle w:val="tabletext11"/>
              <w:jc w:val="center"/>
              <w:rPr>
                <w:ins w:id="10989" w:author="Author"/>
              </w:rPr>
            </w:pPr>
            <w:ins w:id="10990"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6CE5D1" w14:textId="77777777" w:rsidR="003F7E2C" w:rsidRDefault="003F7E2C" w:rsidP="00BE28D4">
            <w:pPr>
              <w:pStyle w:val="tabletext11"/>
              <w:jc w:val="center"/>
              <w:rPr>
                <w:ins w:id="10991" w:author="Author"/>
              </w:rPr>
            </w:pPr>
            <w:ins w:id="10992"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B95A11" w14:textId="77777777" w:rsidR="003F7E2C" w:rsidRDefault="003F7E2C" w:rsidP="00BE28D4">
            <w:pPr>
              <w:pStyle w:val="tabletext11"/>
              <w:jc w:val="center"/>
              <w:rPr>
                <w:ins w:id="10993" w:author="Author"/>
              </w:rPr>
            </w:pPr>
            <w:ins w:id="10994" w:author="Author">
              <w:r>
                <w:t>0.14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6C12188" w14:textId="77777777" w:rsidR="003F7E2C" w:rsidRDefault="003F7E2C" w:rsidP="00BE28D4">
            <w:pPr>
              <w:pStyle w:val="tabletext11"/>
              <w:jc w:val="center"/>
              <w:rPr>
                <w:ins w:id="10995" w:author="Author"/>
              </w:rPr>
            </w:pPr>
            <w:ins w:id="10996"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3032B4" w14:textId="77777777" w:rsidR="003F7E2C" w:rsidRDefault="003F7E2C" w:rsidP="00BE28D4">
            <w:pPr>
              <w:pStyle w:val="tabletext11"/>
              <w:jc w:val="center"/>
              <w:rPr>
                <w:ins w:id="10997" w:author="Author"/>
              </w:rPr>
            </w:pPr>
            <w:ins w:id="10998"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15E422" w14:textId="77777777" w:rsidR="003F7E2C" w:rsidRDefault="003F7E2C" w:rsidP="00BE28D4">
            <w:pPr>
              <w:pStyle w:val="tabletext11"/>
              <w:jc w:val="center"/>
              <w:rPr>
                <w:ins w:id="10999" w:author="Author"/>
              </w:rPr>
            </w:pPr>
            <w:ins w:id="11000"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DD9D6E" w14:textId="77777777" w:rsidR="003F7E2C" w:rsidRDefault="003F7E2C" w:rsidP="00BE28D4">
            <w:pPr>
              <w:pStyle w:val="tabletext11"/>
              <w:jc w:val="center"/>
              <w:rPr>
                <w:ins w:id="11001" w:author="Author"/>
              </w:rPr>
            </w:pPr>
            <w:ins w:id="11002"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ED5DD4" w14:textId="77777777" w:rsidR="003F7E2C" w:rsidRDefault="003F7E2C" w:rsidP="00BE28D4">
            <w:pPr>
              <w:pStyle w:val="tabletext11"/>
              <w:jc w:val="center"/>
              <w:rPr>
                <w:ins w:id="11003" w:author="Author"/>
              </w:rPr>
            </w:pPr>
            <w:ins w:id="11004" w:author="Author">
              <w:r>
                <w:t>0.14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D3551D4" w14:textId="77777777" w:rsidR="003F7E2C" w:rsidRDefault="003F7E2C" w:rsidP="00BE28D4">
            <w:pPr>
              <w:pStyle w:val="tabletext11"/>
              <w:jc w:val="center"/>
              <w:rPr>
                <w:ins w:id="11005" w:author="Author"/>
              </w:rPr>
            </w:pPr>
            <w:ins w:id="11006" w:author="Author">
              <w:r>
                <w:t>0.14</w:t>
              </w:r>
            </w:ins>
          </w:p>
        </w:tc>
      </w:tr>
      <w:tr w:rsidR="003F7E2C" w14:paraId="55CCAB33" w14:textId="77777777" w:rsidTr="00EE1A0A">
        <w:trPr>
          <w:trHeight w:val="190"/>
          <w:ins w:id="11007" w:author="Author"/>
        </w:trPr>
        <w:tc>
          <w:tcPr>
            <w:tcW w:w="200" w:type="dxa"/>
            <w:tcBorders>
              <w:top w:val="single" w:sz="4" w:space="0" w:color="auto"/>
              <w:left w:val="single" w:sz="4" w:space="0" w:color="auto"/>
              <w:bottom w:val="single" w:sz="4" w:space="0" w:color="auto"/>
              <w:right w:val="nil"/>
            </w:tcBorders>
            <w:vAlign w:val="bottom"/>
          </w:tcPr>
          <w:p w14:paraId="50F72AF8" w14:textId="77777777" w:rsidR="003F7E2C" w:rsidRDefault="003F7E2C" w:rsidP="00BE28D4">
            <w:pPr>
              <w:pStyle w:val="tabletext11"/>
              <w:jc w:val="right"/>
              <w:rPr>
                <w:ins w:id="11008" w:author="Author"/>
              </w:rPr>
            </w:pPr>
          </w:p>
        </w:tc>
        <w:tc>
          <w:tcPr>
            <w:tcW w:w="1580" w:type="dxa"/>
            <w:tcBorders>
              <w:top w:val="single" w:sz="4" w:space="0" w:color="auto"/>
              <w:left w:val="nil"/>
              <w:bottom w:val="single" w:sz="4" w:space="0" w:color="auto"/>
              <w:right w:val="single" w:sz="4" w:space="0" w:color="auto"/>
            </w:tcBorders>
            <w:vAlign w:val="bottom"/>
            <w:hideMark/>
          </w:tcPr>
          <w:p w14:paraId="35383F44" w14:textId="77777777" w:rsidR="003F7E2C" w:rsidRDefault="003F7E2C" w:rsidP="00BE28D4">
            <w:pPr>
              <w:pStyle w:val="tabletext11"/>
              <w:tabs>
                <w:tab w:val="decimal" w:pos="640"/>
              </w:tabs>
              <w:rPr>
                <w:ins w:id="11009" w:author="Author"/>
              </w:rPr>
            </w:pPr>
            <w:ins w:id="11010" w:author="Author">
              <w:r>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9DFDF01" w14:textId="77777777" w:rsidR="003F7E2C" w:rsidRDefault="003F7E2C" w:rsidP="00BE28D4">
            <w:pPr>
              <w:pStyle w:val="tabletext11"/>
              <w:jc w:val="center"/>
              <w:rPr>
                <w:ins w:id="11011" w:author="Author"/>
              </w:rPr>
            </w:pPr>
            <w:ins w:id="11012" w:author="Author">
              <w:r>
                <w:t>0.26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C7B1842" w14:textId="77777777" w:rsidR="003F7E2C" w:rsidRDefault="003F7E2C" w:rsidP="00BE28D4">
            <w:pPr>
              <w:pStyle w:val="tabletext11"/>
              <w:jc w:val="center"/>
              <w:rPr>
                <w:ins w:id="11013" w:author="Author"/>
              </w:rPr>
            </w:pPr>
            <w:ins w:id="11014"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5E6F3A" w14:textId="77777777" w:rsidR="003F7E2C" w:rsidRDefault="003F7E2C" w:rsidP="00BE28D4">
            <w:pPr>
              <w:pStyle w:val="tabletext11"/>
              <w:jc w:val="center"/>
              <w:rPr>
                <w:ins w:id="11015" w:author="Author"/>
              </w:rPr>
            </w:pPr>
            <w:ins w:id="11016"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DDAFFB" w14:textId="77777777" w:rsidR="003F7E2C" w:rsidRDefault="003F7E2C" w:rsidP="00BE28D4">
            <w:pPr>
              <w:pStyle w:val="tabletext11"/>
              <w:jc w:val="center"/>
              <w:rPr>
                <w:ins w:id="11017" w:author="Author"/>
              </w:rPr>
            </w:pPr>
            <w:ins w:id="11018"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B4F499" w14:textId="77777777" w:rsidR="003F7E2C" w:rsidRDefault="003F7E2C" w:rsidP="00BE28D4">
            <w:pPr>
              <w:pStyle w:val="tabletext11"/>
              <w:jc w:val="center"/>
              <w:rPr>
                <w:ins w:id="11019" w:author="Author"/>
              </w:rPr>
            </w:pPr>
            <w:ins w:id="11020"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183ED7" w14:textId="77777777" w:rsidR="003F7E2C" w:rsidRDefault="003F7E2C" w:rsidP="00BE28D4">
            <w:pPr>
              <w:pStyle w:val="tabletext11"/>
              <w:jc w:val="center"/>
              <w:rPr>
                <w:ins w:id="11021" w:author="Author"/>
              </w:rPr>
            </w:pPr>
            <w:ins w:id="11022"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2F8CDC" w14:textId="77777777" w:rsidR="003F7E2C" w:rsidRDefault="003F7E2C" w:rsidP="00BE28D4">
            <w:pPr>
              <w:pStyle w:val="tabletext11"/>
              <w:jc w:val="center"/>
              <w:rPr>
                <w:ins w:id="11023" w:author="Author"/>
              </w:rPr>
            </w:pPr>
            <w:ins w:id="11024"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3B9ABB" w14:textId="77777777" w:rsidR="003F7E2C" w:rsidRDefault="003F7E2C" w:rsidP="00BE28D4">
            <w:pPr>
              <w:pStyle w:val="tabletext11"/>
              <w:jc w:val="center"/>
              <w:rPr>
                <w:ins w:id="11025" w:author="Author"/>
              </w:rPr>
            </w:pPr>
            <w:ins w:id="11026"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ABC45C" w14:textId="77777777" w:rsidR="003F7E2C" w:rsidRDefault="003F7E2C" w:rsidP="00BE28D4">
            <w:pPr>
              <w:pStyle w:val="tabletext11"/>
              <w:jc w:val="center"/>
              <w:rPr>
                <w:ins w:id="11027" w:author="Author"/>
              </w:rPr>
            </w:pPr>
            <w:ins w:id="11028"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98E1C1" w14:textId="77777777" w:rsidR="003F7E2C" w:rsidRDefault="003F7E2C" w:rsidP="00BE28D4">
            <w:pPr>
              <w:pStyle w:val="tabletext11"/>
              <w:jc w:val="center"/>
              <w:rPr>
                <w:ins w:id="11029" w:author="Author"/>
              </w:rPr>
            </w:pPr>
            <w:ins w:id="11030"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1964E8" w14:textId="77777777" w:rsidR="003F7E2C" w:rsidRDefault="003F7E2C" w:rsidP="00BE28D4">
            <w:pPr>
              <w:pStyle w:val="tabletext11"/>
              <w:jc w:val="center"/>
              <w:rPr>
                <w:ins w:id="11031" w:author="Author"/>
              </w:rPr>
            </w:pPr>
            <w:ins w:id="11032"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40F02B" w14:textId="77777777" w:rsidR="003F7E2C" w:rsidRDefault="003F7E2C" w:rsidP="00BE28D4">
            <w:pPr>
              <w:pStyle w:val="tabletext11"/>
              <w:jc w:val="center"/>
              <w:rPr>
                <w:ins w:id="11033" w:author="Author"/>
              </w:rPr>
            </w:pPr>
            <w:ins w:id="11034"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4AA44D" w14:textId="77777777" w:rsidR="003F7E2C" w:rsidRDefault="003F7E2C" w:rsidP="00BE28D4">
            <w:pPr>
              <w:pStyle w:val="tabletext11"/>
              <w:jc w:val="center"/>
              <w:rPr>
                <w:ins w:id="11035" w:author="Author"/>
              </w:rPr>
            </w:pPr>
            <w:ins w:id="11036"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8DC90E" w14:textId="77777777" w:rsidR="003F7E2C" w:rsidRDefault="003F7E2C" w:rsidP="00BE28D4">
            <w:pPr>
              <w:pStyle w:val="tabletext11"/>
              <w:jc w:val="center"/>
              <w:rPr>
                <w:ins w:id="11037" w:author="Author"/>
              </w:rPr>
            </w:pPr>
            <w:ins w:id="11038"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6708EF" w14:textId="77777777" w:rsidR="003F7E2C" w:rsidRDefault="003F7E2C" w:rsidP="00BE28D4">
            <w:pPr>
              <w:pStyle w:val="tabletext11"/>
              <w:jc w:val="center"/>
              <w:rPr>
                <w:ins w:id="11039" w:author="Author"/>
              </w:rPr>
            </w:pPr>
            <w:ins w:id="11040"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CE936A" w14:textId="77777777" w:rsidR="003F7E2C" w:rsidRDefault="003F7E2C" w:rsidP="00BE28D4">
            <w:pPr>
              <w:pStyle w:val="tabletext11"/>
              <w:jc w:val="center"/>
              <w:rPr>
                <w:ins w:id="11041" w:author="Author"/>
              </w:rPr>
            </w:pPr>
            <w:ins w:id="11042"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FA1423" w14:textId="77777777" w:rsidR="003F7E2C" w:rsidRDefault="003F7E2C" w:rsidP="00BE28D4">
            <w:pPr>
              <w:pStyle w:val="tabletext11"/>
              <w:jc w:val="center"/>
              <w:rPr>
                <w:ins w:id="11043" w:author="Author"/>
              </w:rPr>
            </w:pPr>
            <w:ins w:id="11044"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E35943" w14:textId="77777777" w:rsidR="003F7E2C" w:rsidRDefault="003F7E2C" w:rsidP="00BE28D4">
            <w:pPr>
              <w:pStyle w:val="tabletext11"/>
              <w:jc w:val="center"/>
              <w:rPr>
                <w:ins w:id="11045" w:author="Author"/>
              </w:rPr>
            </w:pPr>
            <w:ins w:id="11046"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E40AF3" w14:textId="77777777" w:rsidR="003F7E2C" w:rsidRDefault="003F7E2C" w:rsidP="00BE28D4">
            <w:pPr>
              <w:pStyle w:val="tabletext11"/>
              <w:jc w:val="center"/>
              <w:rPr>
                <w:ins w:id="11047" w:author="Author"/>
              </w:rPr>
            </w:pPr>
            <w:ins w:id="11048"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84DB2E" w14:textId="77777777" w:rsidR="003F7E2C" w:rsidRDefault="003F7E2C" w:rsidP="00BE28D4">
            <w:pPr>
              <w:pStyle w:val="tabletext11"/>
              <w:jc w:val="center"/>
              <w:rPr>
                <w:ins w:id="11049" w:author="Author"/>
              </w:rPr>
            </w:pPr>
            <w:ins w:id="11050"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D93CF4" w14:textId="77777777" w:rsidR="003F7E2C" w:rsidRDefault="003F7E2C" w:rsidP="00BE28D4">
            <w:pPr>
              <w:pStyle w:val="tabletext11"/>
              <w:jc w:val="center"/>
              <w:rPr>
                <w:ins w:id="11051" w:author="Author"/>
              </w:rPr>
            </w:pPr>
            <w:ins w:id="11052"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043880" w14:textId="77777777" w:rsidR="003F7E2C" w:rsidRDefault="003F7E2C" w:rsidP="00BE28D4">
            <w:pPr>
              <w:pStyle w:val="tabletext11"/>
              <w:jc w:val="center"/>
              <w:rPr>
                <w:ins w:id="11053" w:author="Author"/>
              </w:rPr>
            </w:pPr>
            <w:ins w:id="11054" w:author="Author">
              <w:r>
                <w:t>0.16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BF87ADD" w14:textId="77777777" w:rsidR="003F7E2C" w:rsidRDefault="003F7E2C" w:rsidP="00BE28D4">
            <w:pPr>
              <w:pStyle w:val="tabletext11"/>
              <w:jc w:val="center"/>
              <w:rPr>
                <w:ins w:id="11055" w:author="Author"/>
              </w:rPr>
            </w:pPr>
            <w:ins w:id="11056"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8E4D80" w14:textId="77777777" w:rsidR="003F7E2C" w:rsidRDefault="003F7E2C" w:rsidP="00BE28D4">
            <w:pPr>
              <w:pStyle w:val="tabletext11"/>
              <w:jc w:val="center"/>
              <w:rPr>
                <w:ins w:id="11057" w:author="Author"/>
              </w:rPr>
            </w:pPr>
            <w:ins w:id="11058"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3FD97A" w14:textId="77777777" w:rsidR="003F7E2C" w:rsidRDefault="003F7E2C" w:rsidP="00BE28D4">
            <w:pPr>
              <w:pStyle w:val="tabletext11"/>
              <w:jc w:val="center"/>
              <w:rPr>
                <w:ins w:id="11059" w:author="Author"/>
              </w:rPr>
            </w:pPr>
            <w:ins w:id="11060"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86FD14" w14:textId="77777777" w:rsidR="003F7E2C" w:rsidRDefault="003F7E2C" w:rsidP="00BE28D4">
            <w:pPr>
              <w:pStyle w:val="tabletext11"/>
              <w:jc w:val="center"/>
              <w:rPr>
                <w:ins w:id="11061" w:author="Author"/>
              </w:rPr>
            </w:pPr>
            <w:ins w:id="11062"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A7C780" w14:textId="77777777" w:rsidR="003F7E2C" w:rsidRDefault="003F7E2C" w:rsidP="00BE28D4">
            <w:pPr>
              <w:pStyle w:val="tabletext11"/>
              <w:jc w:val="center"/>
              <w:rPr>
                <w:ins w:id="11063" w:author="Author"/>
              </w:rPr>
            </w:pPr>
            <w:ins w:id="11064" w:author="Author">
              <w:r>
                <w:t>0.16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89D4E2B" w14:textId="77777777" w:rsidR="003F7E2C" w:rsidRDefault="003F7E2C" w:rsidP="00BE28D4">
            <w:pPr>
              <w:pStyle w:val="tabletext11"/>
              <w:jc w:val="center"/>
              <w:rPr>
                <w:ins w:id="11065" w:author="Author"/>
              </w:rPr>
            </w:pPr>
            <w:ins w:id="11066" w:author="Author">
              <w:r>
                <w:t>0.16</w:t>
              </w:r>
            </w:ins>
          </w:p>
        </w:tc>
      </w:tr>
      <w:tr w:rsidR="003F7E2C" w14:paraId="44974545" w14:textId="77777777" w:rsidTr="00EE1A0A">
        <w:trPr>
          <w:trHeight w:val="190"/>
          <w:ins w:id="11067" w:author="Author"/>
        </w:trPr>
        <w:tc>
          <w:tcPr>
            <w:tcW w:w="200" w:type="dxa"/>
            <w:tcBorders>
              <w:top w:val="single" w:sz="4" w:space="0" w:color="auto"/>
              <w:left w:val="single" w:sz="4" w:space="0" w:color="auto"/>
              <w:bottom w:val="single" w:sz="4" w:space="0" w:color="auto"/>
              <w:right w:val="nil"/>
            </w:tcBorders>
            <w:vAlign w:val="bottom"/>
          </w:tcPr>
          <w:p w14:paraId="27D0ACBA" w14:textId="77777777" w:rsidR="003F7E2C" w:rsidRDefault="003F7E2C" w:rsidP="00BE28D4">
            <w:pPr>
              <w:pStyle w:val="tabletext11"/>
              <w:jc w:val="right"/>
              <w:rPr>
                <w:ins w:id="11068" w:author="Author"/>
              </w:rPr>
            </w:pPr>
          </w:p>
        </w:tc>
        <w:tc>
          <w:tcPr>
            <w:tcW w:w="1580" w:type="dxa"/>
            <w:tcBorders>
              <w:top w:val="single" w:sz="4" w:space="0" w:color="auto"/>
              <w:left w:val="nil"/>
              <w:bottom w:val="single" w:sz="4" w:space="0" w:color="auto"/>
              <w:right w:val="single" w:sz="4" w:space="0" w:color="auto"/>
            </w:tcBorders>
            <w:vAlign w:val="bottom"/>
            <w:hideMark/>
          </w:tcPr>
          <w:p w14:paraId="0B7F3650" w14:textId="77777777" w:rsidR="003F7E2C" w:rsidRDefault="003F7E2C" w:rsidP="00BE28D4">
            <w:pPr>
              <w:pStyle w:val="tabletext11"/>
              <w:tabs>
                <w:tab w:val="decimal" w:pos="640"/>
              </w:tabs>
              <w:rPr>
                <w:ins w:id="11069" w:author="Author"/>
              </w:rPr>
            </w:pPr>
            <w:ins w:id="11070" w:author="Author">
              <w:r>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A534D44" w14:textId="77777777" w:rsidR="003F7E2C" w:rsidRDefault="003F7E2C" w:rsidP="00BE28D4">
            <w:pPr>
              <w:pStyle w:val="tabletext11"/>
              <w:jc w:val="center"/>
              <w:rPr>
                <w:ins w:id="11071" w:author="Author"/>
              </w:rPr>
            </w:pPr>
            <w:ins w:id="11072" w:author="Author">
              <w:r>
                <w:t>0.31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8C7F801" w14:textId="77777777" w:rsidR="003F7E2C" w:rsidRDefault="003F7E2C" w:rsidP="00BE28D4">
            <w:pPr>
              <w:pStyle w:val="tabletext11"/>
              <w:jc w:val="center"/>
              <w:rPr>
                <w:ins w:id="11073" w:author="Author"/>
              </w:rPr>
            </w:pPr>
            <w:ins w:id="11074"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821116" w14:textId="77777777" w:rsidR="003F7E2C" w:rsidRDefault="003F7E2C" w:rsidP="00BE28D4">
            <w:pPr>
              <w:pStyle w:val="tabletext11"/>
              <w:jc w:val="center"/>
              <w:rPr>
                <w:ins w:id="11075" w:author="Author"/>
              </w:rPr>
            </w:pPr>
            <w:ins w:id="11076"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D640D9" w14:textId="77777777" w:rsidR="003F7E2C" w:rsidRDefault="003F7E2C" w:rsidP="00BE28D4">
            <w:pPr>
              <w:pStyle w:val="tabletext11"/>
              <w:jc w:val="center"/>
              <w:rPr>
                <w:ins w:id="11077" w:author="Author"/>
              </w:rPr>
            </w:pPr>
            <w:ins w:id="11078"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82A617" w14:textId="77777777" w:rsidR="003F7E2C" w:rsidRDefault="003F7E2C" w:rsidP="00BE28D4">
            <w:pPr>
              <w:pStyle w:val="tabletext11"/>
              <w:jc w:val="center"/>
              <w:rPr>
                <w:ins w:id="11079" w:author="Author"/>
              </w:rPr>
            </w:pPr>
            <w:ins w:id="11080"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2A915A" w14:textId="77777777" w:rsidR="003F7E2C" w:rsidRDefault="003F7E2C" w:rsidP="00BE28D4">
            <w:pPr>
              <w:pStyle w:val="tabletext11"/>
              <w:jc w:val="center"/>
              <w:rPr>
                <w:ins w:id="11081" w:author="Author"/>
              </w:rPr>
            </w:pPr>
            <w:ins w:id="11082"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171119" w14:textId="77777777" w:rsidR="003F7E2C" w:rsidRDefault="003F7E2C" w:rsidP="00BE28D4">
            <w:pPr>
              <w:pStyle w:val="tabletext11"/>
              <w:jc w:val="center"/>
              <w:rPr>
                <w:ins w:id="11083" w:author="Author"/>
              </w:rPr>
            </w:pPr>
            <w:ins w:id="11084"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F7B908" w14:textId="77777777" w:rsidR="003F7E2C" w:rsidRDefault="003F7E2C" w:rsidP="00BE28D4">
            <w:pPr>
              <w:pStyle w:val="tabletext11"/>
              <w:jc w:val="center"/>
              <w:rPr>
                <w:ins w:id="11085" w:author="Author"/>
              </w:rPr>
            </w:pPr>
            <w:ins w:id="11086"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8256A7" w14:textId="77777777" w:rsidR="003F7E2C" w:rsidRDefault="003F7E2C" w:rsidP="00BE28D4">
            <w:pPr>
              <w:pStyle w:val="tabletext11"/>
              <w:jc w:val="center"/>
              <w:rPr>
                <w:ins w:id="11087" w:author="Author"/>
              </w:rPr>
            </w:pPr>
            <w:ins w:id="11088"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430A20" w14:textId="77777777" w:rsidR="003F7E2C" w:rsidRDefault="003F7E2C" w:rsidP="00BE28D4">
            <w:pPr>
              <w:pStyle w:val="tabletext11"/>
              <w:jc w:val="center"/>
              <w:rPr>
                <w:ins w:id="11089" w:author="Author"/>
              </w:rPr>
            </w:pPr>
            <w:ins w:id="11090"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E85612" w14:textId="77777777" w:rsidR="003F7E2C" w:rsidRDefault="003F7E2C" w:rsidP="00BE28D4">
            <w:pPr>
              <w:pStyle w:val="tabletext11"/>
              <w:jc w:val="center"/>
              <w:rPr>
                <w:ins w:id="11091" w:author="Author"/>
              </w:rPr>
            </w:pPr>
            <w:ins w:id="11092"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3AF8D5" w14:textId="77777777" w:rsidR="003F7E2C" w:rsidRDefault="003F7E2C" w:rsidP="00BE28D4">
            <w:pPr>
              <w:pStyle w:val="tabletext11"/>
              <w:jc w:val="center"/>
              <w:rPr>
                <w:ins w:id="11093" w:author="Author"/>
              </w:rPr>
            </w:pPr>
            <w:ins w:id="11094"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68ECCE" w14:textId="77777777" w:rsidR="003F7E2C" w:rsidRDefault="003F7E2C" w:rsidP="00BE28D4">
            <w:pPr>
              <w:pStyle w:val="tabletext11"/>
              <w:jc w:val="center"/>
              <w:rPr>
                <w:ins w:id="11095" w:author="Author"/>
              </w:rPr>
            </w:pPr>
            <w:ins w:id="11096"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51641F" w14:textId="77777777" w:rsidR="003F7E2C" w:rsidRDefault="003F7E2C" w:rsidP="00BE28D4">
            <w:pPr>
              <w:pStyle w:val="tabletext11"/>
              <w:jc w:val="center"/>
              <w:rPr>
                <w:ins w:id="11097" w:author="Author"/>
              </w:rPr>
            </w:pPr>
            <w:ins w:id="11098"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7A9F19" w14:textId="77777777" w:rsidR="003F7E2C" w:rsidRDefault="003F7E2C" w:rsidP="00BE28D4">
            <w:pPr>
              <w:pStyle w:val="tabletext11"/>
              <w:jc w:val="center"/>
              <w:rPr>
                <w:ins w:id="11099" w:author="Author"/>
              </w:rPr>
            </w:pPr>
            <w:ins w:id="11100"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3677DE" w14:textId="77777777" w:rsidR="003F7E2C" w:rsidRDefault="003F7E2C" w:rsidP="00BE28D4">
            <w:pPr>
              <w:pStyle w:val="tabletext11"/>
              <w:jc w:val="center"/>
              <w:rPr>
                <w:ins w:id="11101" w:author="Author"/>
              </w:rPr>
            </w:pPr>
            <w:ins w:id="11102"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A16E2C" w14:textId="77777777" w:rsidR="003F7E2C" w:rsidRDefault="003F7E2C" w:rsidP="00BE28D4">
            <w:pPr>
              <w:pStyle w:val="tabletext11"/>
              <w:jc w:val="center"/>
              <w:rPr>
                <w:ins w:id="11103" w:author="Author"/>
              </w:rPr>
            </w:pPr>
            <w:ins w:id="11104"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0C3E63" w14:textId="77777777" w:rsidR="003F7E2C" w:rsidRDefault="003F7E2C" w:rsidP="00BE28D4">
            <w:pPr>
              <w:pStyle w:val="tabletext11"/>
              <w:jc w:val="center"/>
              <w:rPr>
                <w:ins w:id="11105" w:author="Author"/>
              </w:rPr>
            </w:pPr>
            <w:ins w:id="11106"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C242D7" w14:textId="77777777" w:rsidR="003F7E2C" w:rsidRDefault="003F7E2C" w:rsidP="00BE28D4">
            <w:pPr>
              <w:pStyle w:val="tabletext11"/>
              <w:jc w:val="center"/>
              <w:rPr>
                <w:ins w:id="11107" w:author="Author"/>
              </w:rPr>
            </w:pPr>
            <w:ins w:id="11108"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8B1B02" w14:textId="77777777" w:rsidR="003F7E2C" w:rsidRDefault="003F7E2C" w:rsidP="00BE28D4">
            <w:pPr>
              <w:pStyle w:val="tabletext11"/>
              <w:jc w:val="center"/>
              <w:rPr>
                <w:ins w:id="11109" w:author="Author"/>
              </w:rPr>
            </w:pPr>
            <w:ins w:id="11110"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97DA98" w14:textId="77777777" w:rsidR="003F7E2C" w:rsidRDefault="003F7E2C" w:rsidP="00BE28D4">
            <w:pPr>
              <w:pStyle w:val="tabletext11"/>
              <w:jc w:val="center"/>
              <w:rPr>
                <w:ins w:id="11111" w:author="Author"/>
              </w:rPr>
            </w:pPr>
            <w:ins w:id="11112"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A9BBE8" w14:textId="77777777" w:rsidR="003F7E2C" w:rsidRDefault="003F7E2C" w:rsidP="00BE28D4">
            <w:pPr>
              <w:pStyle w:val="tabletext11"/>
              <w:jc w:val="center"/>
              <w:rPr>
                <w:ins w:id="11113" w:author="Author"/>
              </w:rPr>
            </w:pPr>
            <w:ins w:id="11114" w:author="Author">
              <w:r>
                <w:t>0.18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A9A8016" w14:textId="77777777" w:rsidR="003F7E2C" w:rsidRDefault="003F7E2C" w:rsidP="00BE28D4">
            <w:pPr>
              <w:pStyle w:val="tabletext11"/>
              <w:jc w:val="center"/>
              <w:rPr>
                <w:ins w:id="11115" w:author="Author"/>
              </w:rPr>
            </w:pPr>
            <w:ins w:id="11116"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308671" w14:textId="77777777" w:rsidR="003F7E2C" w:rsidRDefault="003F7E2C" w:rsidP="00BE28D4">
            <w:pPr>
              <w:pStyle w:val="tabletext11"/>
              <w:jc w:val="center"/>
              <w:rPr>
                <w:ins w:id="11117" w:author="Author"/>
              </w:rPr>
            </w:pPr>
            <w:ins w:id="11118"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A2443D" w14:textId="77777777" w:rsidR="003F7E2C" w:rsidRDefault="003F7E2C" w:rsidP="00BE28D4">
            <w:pPr>
              <w:pStyle w:val="tabletext11"/>
              <w:jc w:val="center"/>
              <w:rPr>
                <w:ins w:id="11119" w:author="Author"/>
              </w:rPr>
            </w:pPr>
            <w:ins w:id="11120"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20B1EC" w14:textId="77777777" w:rsidR="003F7E2C" w:rsidRDefault="003F7E2C" w:rsidP="00BE28D4">
            <w:pPr>
              <w:pStyle w:val="tabletext11"/>
              <w:jc w:val="center"/>
              <w:rPr>
                <w:ins w:id="11121" w:author="Author"/>
              </w:rPr>
            </w:pPr>
            <w:ins w:id="11122"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569BCD" w14:textId="77777777" w:rsidR="003F7E2C" w:rsidRDefault="003F7E2C" w:rsidP="00BE28D4">
            <w:pPr>
              <w:pStyle w:val="tabletext11"/>
              <w:jc w:val="center"/>
              <w:rPr>
                <w:ins w:id="11123" w:author="Author"/>
              </w:rPr>
            </w:pPr>
            <w:ins w:id="11124" w:author="Author">
              <w:r>
                <w:t>0.18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2A3E50E" w14:textId="77777777" w:rsidR="003F7E2C" w:rsidRDefault="003F7E2C" w:rsidP="00BE28D4">
            <w:pPr>
              <w:pStyle w:val="tabletext11"/>
              <w:jc w:val="center"/>
              <w:rPr>
                <w:ins w:id="11125" w:author="Author"/>
              </w:rPr>
            </w:pPr>
            <w:ins w:id="11126" w:author="Author">
              <w:r>
                <w:t>0.18</w:t>
              </w:r>
            </w:ins>
          </w:p>
        </w:tc>
      </w:tr>
      <w:tr w:rsidR="003F7E2C" w14:paraId="1290B55E" w14:textId="77777777" w:rsidTr="00EE1A0A">
        <w:trPr>
          <w:trHeight w:val="190"/>
          <w:ins w:id="11127" w:author="Author"/>
        </w:trPr>
        <w:tc>
          <w:tcPr>
            <w:tcW w:w="200" w:type="dxa"/>
            <w:tcBorders>
              <w:top w:val="single" w:sz="4" w:space="0" w:color="auto"/>
              <w:left w:val="single" w:sz="4" w:space="0" w:color="auto"/>
              <w:bottom w:val="single" w:sz="4" w:space="0" w:color="auto"/>
              <w:right w:val="nil"/>
            </w:tcBorders>
            <w:vAlign w:val="bottom"/>
          </w:tcPr>
          <w:p w14:paraId="7A493337" w14:textId="77777777" w:rsidR="003F7E2C" w:rsidRDefault="003F7E2C" w:rsidP="00BE28D4">
            <w:pPr>
              <w:pStyle w:val="tabletext11"/>
              <w:jc w:val="right"/>
              <w:rPr>
                <w:ins w:id="11128" w:author="Author"/>
              </w:rPr>
            </w:pPr>
          </w:p>
        </w:tc>
        <w:tc>
          <w:tcPr>
            <w:tcW w:w="1580" w:type="dxa"/>
            <w:tcBorders>
              <w:top w:val="single" w:sz="4" w:space="0" w:color="auto"/>
              <w:left w:val="nil"/>
              <w:bottom w:val="single" w:sz="4" w:space="0" w:color="auto"/>
              <w:right w:val="single" w:sz="4" w:space="0" w:color="auto"/>
            </w:tcBorders>
            <w:vAlign w:val="bottom"/>
            <w:hideMark/>
          </w:tcPr>
          <w:p w14:paraId="653ECC4D" w14:textId="77777777" w:rsidR="003F7E2C" w:rsidRDefault="003F7E2C" w:rsidP="00BE28D4">
            <w:pPr>
              <w:pStyle w:val="tabletext11"/>
              <w:tabs>
                <w:tab w:val="decimal" w:pos="640"/>
              </w:tabs>
              <w:rPr>
                <w:ins w:id="11129" w:author="Author"/>
              </w:rPr>
            </w:pPr>
            <w:ins w:id="11130" w:author="Author">
              <w:r>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530819C" w14:textId="77777777" w:rsidR="003F7E2C" w:rsidRDefault="003F7E2C" w:rsidP="00BE28D4">
            <w:pPr>
              <w:pStyle w:val="tabletext11"/>
              <w:jc w:val="center"/>
              <w:rPr>
                <w:ins w:id="11131" w:author="Author"/>
              </w:rPr>
            </w:pPr>
            <w:ins w:id="11132" w:author="Author">
              <w:r>
                <w:t>0.37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0E91D22" w14:textId="77777777" w:rsidR="003F7E2C" w:rsidRDefault="003F7E2C" w:rsidP="00BE28D4">
            <w:pPr>
              <w:pStyle w:val="tabletext11"/>
              <w:jc w:val="center"/>
              <w:rPr>
                <w:ins w:id="11133" w:author="Author"/>
              </w:rPr>
            </w:pPr>
            <w:ins w:id="11134"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0F6490" w14:textId="77777777" w:rsidR="003F7E2C" w:rsidRDefault="003F7E2C" w:rsidP="00BE28D4">
            <w:pPr>
              <w:pStyle w:val="tabletext11"/>
              <w:jc w:val="center"/>
              <w:rPr>
                <w:ins w:id="11135" w:author="Author"/>
              </w:rPr>
            </w:pPr>
            <w:ins w:id="11136"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91BF88" w14:textId="77777777" w:rsidR="003F7E2C" w:rsidRDefault="003F7E2C" w:rsidP="00BE28D4">
            <w:pPr>
              <w:pStyle w:val="tabletext11"/>
              <w:jc w:val="center"/>
              <w:rPr>
                <w:ins w:id="11137" w:author="Author"/>
              </w:rPr>
            </w:pPr>
            <w:ins w:id="11138"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6D885F" w14:textId="77777777" w:rsidR="003F7E2C" w:rsidRDefault="003F7E2C" w:rsidP="00BE28D4">
            <w:pPr>
              <w:pStyle w:val="tabletext11"/>
              <w:jc w:val="center"/>
              <w:rPr>
                <w:ins w:id="11139" w:author="Author"/>
              </w:rPr>
            </w:pPr>
            <w:ins w:id="11140"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154E53" w14:textId="77777777" w:rsidR="003F7E2C" w:rsidRDefault="003F7E2C" w:rsidP="00BE28D4">
            <w:pPr>
              <w:pStyle w:val="tabletext11"/>
              <w:jc w:val="center"/>
              <w:rPr>
                <w:ins w:id="11141" w:author="Author"/>
              </w:rPr>
            </w:pPr>
            <w:ins w:id="11142"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6A8743" w14:textId="77777777" w:rsidR="003F7E2C" w:rsidRDefault="003F7E2C" w:rsidP="00BE28D4">
            <w:pPr>
              <w:pStyle w:val="tabletext11"/>
              <w:jc w:val="center"/>
              <w:rPr>
                <w:ins w:id="11143" w:author="Author"/>
              </w:rPr>
            </w:pPr>
            <w:ins w:id="11144"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D40F9F" w14:textId="77777777" w:rsidR="003F7E2C" w:rsidRDefault="003F7E2C" w:rsidP="00BE28D4">
            <w:pPr>
              <w:pStyle w:val="tabletext11"/>
              <w:jc w:val="center"/>
              <w:rPr>
                <w:ins w:id="11145" w:author="Author"/>
              </w:rPr>
            </w:pPr>
            <w:ins w:id="11146"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683163" w14:textId="77777777" w:rsidR="003F7E2C" w:rsidRDefault="003F7E2C" w:rsidP="00BE28D4">
            <w:pPr>
              <w:pStyle w:val="tabletext11"/>
              <w:jc w:val="center"/>
              <w:rPr>
                <w:ins w:id="11147" w:author="Author"/>
              </w:rPr>
            </w:pPr>
            <w:ins w:id="11148"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3B68B8" w14:textId="77777777" w:rsidR="003F7E2C" w:rsidRDefault="003F7E2C" w:rsidP="00BE28D4">
            <w:pPr>
              <w:pStyle w:val="tabletext11"/>
              <w:jc w:val="center"/>
              <w:rPr>
                <w:ins w:id="11149" w:author="Author"/>
              </w:rPr>
            </w:pPr>
            <w:ins w:id="11150"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2D5F2A" w14:textId="77777777" w:rsidR="003F7E2C" w:rsidRDefault="003F7E2C" w:rsidP="00BE28D4">
            <w:pPr>
              <w:pStyle w:val="tabletext11"/>
              <w:jc w:val="center"/>
              <w:rPr>
                <w:ins w:id="11151" w:author="Author"/>
              </w:rPr>
            </w:pPr>
            <w:ins w:id="11152"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A8C612" w14:textId="77777777" w:rsidR="003F7E2C" w:rsidRDefault="003F7E2C" w:rsidP="00BE28D4">
            <w:pPr>
              <w:pStyle w:val="tabletext11"/>
              <w:jc w:val="center"/>
              <w:rPr>
                <w:ins w:id="11153" w:author="Author"/>
              </w:rPr>
            </w:pPr>
            <w:ins w:id="11154"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C36519" w14:textId="77777777" w:rsidR="003F7E2C" w:rsidRDefault="003F7E2C" w:rsidP="00BE28D4">
            <w:pPr>
              <w:pStyle w:val="tabletext11"/>
              <w:jc w:val="center"/>
              <w:rPr>
                <w:ins w:id="11155" w:author="Author"/>
              </w:rPr>
            </w:pPr>
            <w:ins w:id="11156"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0A51A3" w14:textId="77777777" w:rsidR="003F7E2C" w:rsidRDefault="003F7E2C" w:rsidP="00BE28D4">
            <w:pPr>
              <w:pStyle w:val="tabletext11"/>
              <w:jc w:val="center"/>
              <w:rPr>
                <w:ins w:id="11157" w:author="Author"/>
              </w:rPr>
            </w:pPr>
            <w:ins w:id="11158"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EAC717" w14:textId="77777777" w:rsidR="003F7E2C" w:rsidRDefault="003F7E2C" w:rsidP="00BE28D4">
            <w:pPr>
              <w:pStyle w:val="tabletext11"/>
              <w:jc w:val="center"/>
              <w:rPr>
                <w:ins w:id="11159" w:author="Author"/>
              </w:rPr>
            </w:pPr>
            <w:ins w:id="11160"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E46DEA" w14:textId="77777777" w:rsidR="003F7E2C" w:rsidRDefault="003F7E2C" w:rsidP="00BE28D4">
            <w:pPr>
              <w:pStyle w:val="tabletext11"/>
              <w:jc w:val="center"/>
              <w:rPr>
                <w:ins w:id="11161" w:author="Author"/>
              </w:rPr>
            </w:pPr>
            <w:ins w:id="11162"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595219" w14:textId="77777777" w:rsidR="003F7E2C" w:rsidRDefault="003F7E2C" w:rsidP="00BE28D4">
            <w:pPr>
              <w:pStyle w:val="tabletext11"/>
              <w:jc w:val="center"/>
              <w:rPr>
                <w:ins w:id="11163" w:author="Author"/>
              </w:rPr>
            </w:pPr>
            <w:ins w:id="11164"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AF4360" w14:textId="77777777" w:rsidR="003F7E2C" w:rsidRDefault="003F7E2C" w:rsidP="00BE28D4">
            <w:pPr>
              <w:pStyle w:val="tabletext11"/>
              <w:jc w:val="center"/>
              <w:rPr>
                <w:ins w:id="11165" w:author="Author"/>
              </w:rPr>
            </w:pPr>
            <w:ins w:id="11166"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B89FDB" w14:textId="77777777" w:rsidR="003F7E2C" w:rsidRDefault="003F7E2C" w:rsidP="00BE28D4">
            <w:pPr>
              <w:pStyle w:val="tabletext11"/>
              <w:jc w:val="center"/>
              <w:rPr>
                <w:ins w:id="11167" w:author="Author"/>
              </w:rPr>
            </w:pPr>
            <w:ins w:id="11168"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D95046" w14:textId="77777777" w:rsidR="003F7E2C" w:rsidRDefault="003F7E2C" w:rsidP="00BE28D4">
            <w:pPr>
              <w:pStyle w:val="tabletext11"/>
              <w:jc w:val="center"/>
              <w:rPr>
                <w:ins w:id="11169" w:author="Author"/>
              </w:rPr>
            </w:pPr>
            <w:ins w:id="11170"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E984B7" w14:textId="77777777" w:rsidR="003F7E2C" w:rsidRDefault="003F7E2C" w:rsidP="00BE28D4">
            <w:pPr>
              <w:pStyle w:val="tabletext11"/>
              <w:jc w:val="center"/>
              <w:rPr>
                <w:ins w:id="11171" w:author="Author"/>
              </w:rPr>
            </w:pPr>
            <w:ins w:id="11172"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9540EA" w14:textId="77777777" w:rsidR="003F7E2C" w:rsidRDefault="003F7E2C" w:rsidP="00BE28D4">
            <w:pPr>
              <w:pStyle w:val="tabletext11"/>
              <w:jc w:val="center"/>
              <w:rPr>
                <w:ins w:id="11173" w:author="Author"/>
              </w:rPr>
            </w:pPr>
            <w:ins w:id="11174" w:author="Author">
              <w:r>
                <w:t>0.22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7E82215" w14:textId="77777777" w:rsidR="003F7E2C" w:rsidRDefault="003F7E2C" w:rsidP="00BE28D4">
            <w:pPr>
              <w:pStyle w:val="tabletext11"/>
              <w:jc w:val="center"/>
              <w:rPr>
                <w:ins w:id="11175" w:author="Author"/>
              </w:rPr>
            </w:pPr>
            <w:ins w:id="11176"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7047A3" w14:textId="77777777" w:rsidR="003F7E2C" w:rsidRDefault="003F7E2C" w:rsidP="00BE28D4">
            <w:pPr>
              <w:pStyle w:val="tabletext11"/>
              <w:jc w:val="center"/>
              <w:rPr>
                <w:ins w:id="11177" w:author="Author"/>
              </w:rPr>
            </w:pPr>
            <w:ins w:id="11178"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79010B" w14:textId="77777777" w:rsidR="003F7E2C" w:rsidRDefault="003F7E2C" w:rsidP="00BE28D4">
            <w:pPr>
              <w:pStyle w:val="tabletext11"/>
              <w:jc w:val="center"/>
              <w:rPr>
                <w:ins w:id="11179" w:author="Author"/>
              </w:rPr>
            </w:pPr>
            <w:ins w:id="11180"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29F21E" w14:textId="77777777" w:rsidR="003F7E2C" w:rsidRDefault="003F7E2C" w:rsidP="00BE28D4">
            <w:pPr>
              <w:pStyle w:val="tabletext11"/>
              <w:jc w:val="center"/>
              <w:rPr>
                <w:ins w:id="11181" w:author="Author"/>
              </w:rPr>
            </w:pPr>
            <w:ins w:id="11182"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3A2AB0" w14:textId="77777777" w:rsidR="003F7E2C" w:rsidRDefault="003F7E2C" w:rsidP="00BE28D4">
            <w:pPr>
              <w:pStyle w:val="tabletext11"/>
              <w:jc w:val="center"/>
              <w:rPr>
                <w:ins w:id="11183" w:author="Author"/>
              </w:rPr>
            </w:pPr>
            <w:ins w:id="11184" w:author="Author">
              <w:r>
                <w:t>0.22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08467D9" w14:textId="77777777" w:rsidR="003F7E2C" w:rsidRDefault="003F7E2C" w:rsidP="00BE28D4">
            <w:pPr>
              <w:pStyle w:val="tabletext11"/>
              <w:jc w:val="center"/>
              <w:rPr>
                <w:ins w:id="11185" w:author="Author"/>
              </w:rPr>
            </w:pPr>
            <w:ins w:id="11186" w:author="Author">
              <w:r>
                <w:t>0.22</w:t>
              </w:r>
            </w:ins>
          </w:p>
        </w:tc>
      </w:tr>
      <w:tr w:rsidR="003F7E2C" w14:paraId="46CE9C3E" w14:textId="77777777" w:rsidTr="00EE1A0A">
        <w:trPr>
          <w:trHeight w:val="190"/>
          <w:ins w:id="11187" w:author="Author"/>
        </w:trPr>
        <w:tc>
          <w:tcPr>
            <w:tcW w:w="200" w:type="dxa"/>
            <w:tcBorders>
              <w:top w:val="single" w:sz="4" w:space="0" w:color="auto"/>
              <w:left w:val="single" w:sz="4" w:space="0" w:color="auto"/>
              <w:bottom w:val="single" w:sz="4" w:space="0" w:color="auto"/>
              <w:right w:val="nil"/>
            </w:tcBorders>
            <w:vAlign w:val="bottom"/>
          </w:tcPr>
          <w:p w14:paraId="548AA034" w14:textId="77777777" w:rsidR="003F7E2C" w:rsidRDefault="003F7E2C" w:rsidP="00BE28D4">
            <w:pPr>
              <w:pStyle w:val="tabletext11"/>
              <w:jc w:val="right"/>
              <w:rPr>
                <w:ins w:id="11188" w:author="Author"/>
              </w:rPr>
            </w:pPr>
          </w:p>
        </w:tc>
        <w:tc>
          <w:tcPr>
            <w:tcW w:w="1580" w:type="dxa"/>
            <w:tcBorders>
              <w:top w:val="single" w:sz="4" w:space="0" w:color="auto"/>
              <w:left w:val="nil"/>
              <w:bottom w:val="single" w:sz="4" w:space="0" w:color="auto"/>
              <w:right w:val="single" w:sz="4" w:space="0" w:color="auto"/>
            </w:tcBorders>
            <w:vAlign w:val="bottom"/>
            <w:hideMark/>
          </w:tcPr>
          <w:p w14:paraId="6530C88D" w14:textId="77777777" w:rsidR="003F7E2C" w:rsidRDefault="003F7E2C" w:rsidP="00BE28D4">
            <w:pPr>
              <w:pStyle w:val="tabletext11"/>
              <w:tabs>
                <w:tab w:val="decimal" w:pos="640"/>
              </w:tabs>
              <w:rPr>
                <w:ins w:id="11189" w:author="Author"/>
              </w:rPr>
            </w:pPr>
            <w:ins w:id="11190" w:author="Author">
              <w:r>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B8AA503" w14:textId="77777777" w:rsidR="003F7E2C" w:rsidRDefault="003F7E2C" w:rsidP="00BE28D4">
            <w:pPr>
              <w:pStyle w:val="tabletext11"/>
              <w:jc w:val="center"/>
              <w:rPr>
                <w:ins w:id="11191" w:author="Author"/>
              </w:rPr>
            </w:pPr>
            <w:ins w:id="11192" w:author="Author">
              <w:r>
                <w:t>0.45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0E92B20" w14:textId="77777777" w:rsidR="003F7E2C" w:rsidRDefault="003F7E2C" w:rsidP="00BE28D4">
            <w:pPr>
              <w:pStyle w:val="tabletext11"/>
              <w:jc w:val="center"/>
              <w:rPr>
                <w:ins w:id="11193" w:author="Author"/>
              </w:rPr>
            </w:pPr>
            <w:ins w:id="11194"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282597" w14:textId="77777777" w:rsidR="003F7E2C" w:rsidRDefault="003F7E2C" w:rsidP="00BE28D4">
            <w:pPr>
              <w:pStyle w:val="tabletext11"/>
              <w:jc w:val="center"/>
              <w:rPr>
                <w:ins w:id="11195" w:author="Author"/>
              </w:rPr>
            </w:pPr>
            <w:ins w:id="11196"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371030" w14:textId="77777777" w:rsidR="003F7E2C" w:rsidRDefault="003F7E2C" w:rsidP="00BE28D4">
            <w:pPr>
              <w:pStyle w:val="tabletext11"/>
              <w:jc w:val="center"/>
              <w:rPr>
                <w:ins w:id="11197" w:author="Author"/>
              </w:rPr>
            </w:pPr>
            <w:ins w:id="11198"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74BE80" w14:textId="77777777" w:rsidR="003F7E2C" w:rsidRDefault="003F7E2C" w:rsidP="00BE28D4">
            <w:pPr>
              <w:pStyle w:val="tabletext11"/>
              <w:jc w:val="center"/>
              <w:rPr>
                <w:ins w:id="11199" w:author="Author"/>
              </w:rPr>
            </w:pPr>
            <w:ins w:id="11200"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BD3620" w14:textId="77777777" w:rsidR="003F7E2C" w:rsidRDefault="003F7E2C" w:rsidP="00BE28D4">
            <w:pPr>
              <w:pStyle w:val="tabletext11"/>
              <w:jc w:val="center"/>
              <w:rPr>
                <w:ins w:id="11201" w:author="Author"/>
              </w:rPr>
            </w:pPr>
            <w:ins w:id="11202"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D24CC1" w14:textId="77777777" w:rsidR="003F7E2C" w:rsidRDefault="003F7E2C" w:rsidP="00BE28D4">
            <w:pPr>
              <w:pStyle w:val="tabletext11"/>
              <w:jc w:val="center"/>
              <w:rPr>
                <w:ins w:id="11203" w:author="Author"/>
              </w:rPr>
            </w:pPr>
            <w:ins w:id="11204"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D76DF1" w14:textId="77777777" w:rsidR="003F7E2C" w:rsidRDefault="003F7E2C" w:rsidP="00BE28D4">
            <w:pPr>
              <w:pStyle w:val="tabletext11"/>
              <w:jc w:val="center"/>
              <w:rPr>
                <w:ins w:id="11205" w:author="Author"/>
              </w:rPr>
            </w:pPr>
            <w:ins w:id="11206"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A18A9F" w14:textId="77777777" w:rsidR="003F7E2C" w:rsidRDefault="003F7E2C" w:rsidP="00BE28D4">
            <w:pPr>
              <w:pStyle w:val="tabletext11"/>
              <w:jc w:val="center"/>
              <w:rPr>
                <w:ins w:id="11207" w:author="Author"/>
              </w:rPr>
            </w:pPr>
            <w:ins w:id="11208"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4FC7F4" w14:textId="77777777" w:rsidR="003F7E2C" w:rsidRDefault="003F7E2C" w:rsidP="00BE28D4">
            <w:pPr>
              <w:pStyle w:val="tabletext11"/>
              <w:jc w:val="center"/>
              <w:rPr>
                <w:ins w:id="11209" w:author="Author"/>
              </w:rPr>
            </w:pPr>
            <w:ins w:id="11210"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B6E5D0" w14:textId="77777777" w:rsidR="003F7E2C" w:rsidRDefault="003F7E2C" w:rsidP="00BE28D4">
            <w:pPr>
              <w:pStyle w:val="tabletext11"/>
              <w:jc w:val="center"/>
              <w:rPr>
                <w:ins w:id="11211" w:author="Author"/>
              </w:rPr>
            </w:pPr>
            <w:ins w:id="11212"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9B0DF0" w14:textId="77777777" w:rsidR="003F7E2C" w:rsidRDefault="003F7E2C" w:rsidP="00BE28D4">
            <w:pPr>
              <w:pStyle w:val="tabletext11"/>
              <w:jc w:val="center"/>
              <w:rPr>
                <w:ins w:id="11213" w:author="Author"/>
              </w:rPr>
            </w:pPr>
            <w:ins w:id="11214"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72A4EE" w14:textId="77777777" w:rsidR="003F7E2C" w:rsidRDefault="003F7E2C" w:rsidP="00BE28D4">
            <w:pPr>
              <w:pStyle w:val="tabletext11"/>
              <w:jc w:val="center"/>
              <w:rPr>
                <w:ins w:id="11215" w:author="Author"/>
              </w:rPr>
            </w:pPr>
            <w:ins w:id="11216"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2DF1F0" w14:textId="77777777" w:rsidR="003F7E2C" w:rsidRDefault="003F7E2C" w:rsidP="00BE28D4">
            <w:pPr>
              <w:pStyle w:val="tabletext11"/>
              <w:jc w:val="center"/>
              <w:rPr>
                <w:ins w:id="11217" w:author="Author"/>
              </w:rPr>
            </w:pPr>
            <w:ins w:id="11218"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A755DD" w14:textId="77777777" w:rsidR="003F7E2C" w:rsidRDefault="003F7E2C" w:rsidP="00BE28D4">
            <w:pPr>
              <w:pStyle w:val="tabletext11"/>
              <w:jc w:val="center"/>
              <w:rPr>
                <w:ins w:id="11219" w:author="Author"/>
              </w:rPr>
            </w:pPr>
            <w:ins w:id="11220"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95B250" w14:textId="77777777" w:rsidR="003F7E2C" w:rsidRDefault="003F7E2C" w:rsidP="00BE28D4">
            <w:pPr>
              <w:pStyle w:val="tabletext11"/>
              <w:jc w:val="center"/>
              <w:rPr>
                <w:ins w:id="11221" w:author="Author"/>
              </w:rPr>
            </w:pPr>
            <w:ins w:id="11222"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E6754B" w14:textId="77777777" w:rsidR="003F7E2C" w:rsidRDefault="003F7E2C" w:rsidP="00BE28D4">
            <w:pPr>
              <w:pStyle w:val="tabletext11"/>
              <w:jc w:val="center"/>
              <w:rPr>
                <w:ins w:id="11223" w:author="Author"/>
              </w:rPr>
            </w:pPr>
            <w:ins w:id="11224"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2E63A3" w14:textId="77777777" w:rsidR="003F7E2C" w:rsidRDefault="003F7E2C" w:rsidP="00BE28D4">
            <w:pPr>
              <w:pStyle w:val="tabletext11"/>
              <w:jc w:val="center"/>
              <w:rPr>
                <w:ins w:id="11225" w:author="Author"/>
              </w:rPr>
            </w:pPr>
            <w:ins w:id="11226"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B13030" w14:textId="77777777" w:rsidR="003F7E2C" w:rsidRDefault="003F7E2C" w:rsidP="00BE28D4">
            <w:pPr>
              <w:pStyle w:val="tabletext11"/>
              <w:jc w:val="center"/>
              <w:rPr>
                <w:ins w:id="11227" w:author="Author"/>
              </w:rPr>
            </w:pPr>
            <w:ins w:id="11228"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92A8B0" w14:textId="77777777" w:rsidR="003F7E2C" w:rsidRDefault="003F7E2C" w:rsidP="00BE28D4">
            <w:pPr>
              <w:pStyle w:val="tabletext11"/>
              <w:jc w:val="center"/>
              <w:rPr>
                <w:ins w:id="11229" w:author="Author"/>
              </w:rPr>
            </w:pPr>
            <w:ins w:id="11230"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5E162B" w14:textId="77777777" w:rsidR="003F7E2C" w:rsidRDefault="003F7E2C" w:rsidP="00BE28D4">
            <w:pPr>
              <w:pStyle w:val="tabletext11"/>
              <w:jc w:val="center"/>
              <w:rPr>
                <w:ins w:id="11231" w:author="Author"/>
              </w:rPr>
            </w:pPr>
            <w:ins w:id="11232"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854C3C" w14:textId="77777777" w:rsidR="003F7E2C" w:rsidRDefault="003F7E2C" w:rsidP="00BE28D4">
            <w:pPr>
              <w:pStyle w:val="tabletext11"/>
              <w:jc w:val="center"/>
              <w:rPr>
                <w:ins w:id="11233" w:author="Author"/>
              </w:rPr>
            </w:pPr>
            <w:ins w:id="11234" w:author="Author">
              <w:r>
                <w:t>0.27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ACA60C1" w14:textId="77777777" w:rsidR="003F7E2C" w:rsidRDefault="003F7E2C" w:rsidP="00BE28D4">
            <w:pPr>
              <w:pStyle w:val="tabletext11"/>
              <w:jc w:val="center"/>
              <w:rPr>
                <w:ins w:id="11235" w:author="Author"/>
              </w:rPr>
            </w:pPr>
            <w:ins w:id="11236"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EEA67A" w14:textId="77777777" w:rsidR="003F7E2C" w:rsidRDefault="003F7E2C" w:rsidP="00BE28D4">
            <w:pPr>
              <w:pStyle w:val="tabletext11"/>
              <w:jc w:val="center"/>
              <w:rPr>
                <w:ins w:id="11237" w:author="Author"/>
              </w:rPr>
            </w:pPr>
            <w:ins w:id="11238"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757268" w14:textId="77777777" w:rsidR="003F7E2C" w:rsidRDefault="003F7E2C" w:rsidP="00BE28D4">
            <w:pPr>
              <w:pStyle w:val="tabletext11"/>
              <w:jc w:val="center"/>
              <w:rPr>
                <w:ins w:id="11239" w:author="Author"/>
              </w:rPr>
            </w:pPr>
            <w:ins w:id="11240"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B2E2B0" w14:textId="77777777" w:rsidR="003F7E2C" w:rsidRDefault="003F7E2C" w:rsidP="00BE28D4">
            <w:pPr>
              <w:pStyle w:val="tabletext11"/>
              <w:jc w:val="center"/>
              <w:rPr>
                <w:ins w:id="11241" w:author="Author"/>
              </w:rPr>
            </w:pPr>
            <w:ins w:id="11242"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AF4AC9" w14:textId="77777777" w:rsidR="003F7E2C" w:rsidRDefault="003F7E2C" w:rsidP="00BE28D4">
            <w:pPr>
              <w:pStyle w:val="tabletext11"/>
              <w:jc w:val="center"/>
              <w:rPr>
                <w:ins w:id="11243" w:author="Author"/>
              </w:rPr>
            </w:pPr>
            <w:ins w:id="11244" w:author="Author">
              <w:r>
                <w:t>0.27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D4DA7B" w14:textId="77777777" w:rsidR="003F7E2C" w:rsidRDefault="003F7E2C" w:rsidP="00BE28D4">
            <w:pPr>
              <w:pStyle w:val="tabletext11"/>
              <w:jc w:val="center"/>
              <w:rPr>
                <w:ins w:id="11245" w:author="Author"/>
              </w:rPr>
            </w:pPr>
            <w:ins w:id="11246" w:author="Author">
              <w:r>
                <w:t>0.27</w:t>
              </w:r>
            </w:ins>
          </w:p>
        </w:tc>
      </w:tr>
      <w:tr w:rsidR="003F7E2C" w14:paraId="0921BC1C" w14:textId="77777777" w:rsidTr="00EE1A0A">
        <w:trPr>
          <w:trHeight w:val="190"/>
          <w:ins w:id="11247" w:author="Author"/>
        </w:trPr>
        <w:tc>
          <w:tcPr>
            <w:tcW w:w="200" w:type="dxa"/>
            <w:tcBorders>
              <w:top w:val="single" w:sz="4" w:space="0" w:color="auto"/>
              <w:left w:val="single" w:sz="4" w:space="0" w:color="auto"/>
              <w:bottom w:val="single" w:sz="4" w:space="0" w:color="auto"/>
              <w:right w:val="nil"/>
            </w:tcBorders>
            <w:vAlign w:val="bottom"/>
          </w:tcPr>
          <w:p w14:paraId="7F4CBE3A" w14:textId="77777777" w:rsidR="003F7E2C" w:rsidRDefault="003F7E2C" w:rsidP="00BE28D4">
            <w:pPr>
              <w:pStyle w:val="tabletext11"/>
              <w:jc w:val="right"/>
              <w:rPr>
                <w:ins w:id="11248" w:author="Author"/>
              </w:rPr>
            </w:pPr>
          </w:p>
        </w:tc>
        <w:tc>
          <w:tcPr>
            <w:tcW w:w="1580" w:type="dxa"/>
            <w:tcBorders>
              <w:top w:val="single" w:sz="4" w:space="0" w:color="auto"/>
              <w:left w:val="nil"/>
              <w:bottom w:val="single" w:sz="4" w:space="0" w:color="auto"/>
              <w:right w:val="single" w:sz="4" w:space="0" w:color="auto"/>
            </w:tcBorders>
            <w:vAlign w:val="bottom"/>
            <w:hideMark/>
          </w:tcPr>
          <w:p w14:paraId="3E2AB0C1" w14:textId="77777777" w:rsidR="003F7E2C" w:rsidRDefault="003F7E2C" w:rsidP="00BE28D4">
            <w:pPr>
              <w:pStyle w:val="tabletext11"/>
              <w:tabs>
                <w:tab w:val="decimal" w:pos="640"/>
              </w:tabs>
              <w:rPr>
                <w:ins w:id="11249" w:author="Author"/>
              </w:rPr>
            </w:pPr>
            <w:ins w:id="11250" w:author="Author">
              <w:r>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6CBB55B" w14:textId="77777777" w:rsidR="003F7E2C" w:rsidRDefault="003F7E2C" w:rsidP="00BE28D4">
            <w:pPr>
              <w:pStyle w:val="tabletext11"/>
              <w:jc w:val="center"/>
              <w:rPr>
                <w:ins w:id="11251" w:author="Author"/>
              </w:rPr>
            </w:pPr>
            <w:ins w:id="11252" w:author="Author">
              <w:r>
                <w:t>0.53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FF92459" w14:textId="77777777" w:rsidR="003F7E2C" w:rsidRDefault="003F7E2C" w:rsidP="00BE28D4">
            <w:pPr>
              <w:pStyle w:val="tabletext11"/>
              <w:jc w:val="center"/>
              <w:rPr>
                <w:ins w:id="11253" w:author="Author"/>
              </w:rPr>
            </w:pPr>
            <w:ins w:id="11254"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F43E54" w14:textId="77777777" w:rsidR="003F7E2C" w:rsidRDefault="003F7E2C" w:rsidP="00BE28D4">
            <w:pPr>
              <w:pStyle w:val="tabletext11"/>
              <w:jc w:val="center"/>
              <w:rPr>
                <w:ins w:id="11255" w:author="Author"/>
              </w:rPr>
            </w:pPr>
            <w:ins w:id="11256"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07E7BE" w14:textId="77777777" w:rsidR="003F7E2C" w:rsidRDefault="003F7E2C" w:rsidP="00BE28D4">
            <w:pPr>
              <w:pStyle w:val="tabletext11"/>
              <w:jc w:val="center"/>
              <w:rPr>
                <w:ins w:id="11257" w:author="Author"/>
              </w:rPr>
            </w:pPr>
            <w:ins w:id="11258"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524BF4" w14:textId="77777777" w:rsidR="003F7E2C" w:rsidRDefault="003F7E2C" w:rsidP="00BE28D4">
            <w:pPr>
              <w:pStyle w:val="tabletext11"/>
              <w:jc w:val="center"/>
              <w:rPr>
                <w:ins w:id="11259" w:author="Author"/>
              </w:rPr>
            </w:pPr>
            <w:ins w:id="11260" w:author="Author">
              <w:r>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3880B9" w14:textId="77777777" w:rsidR="003F7E2C" w:rsidRDefault="003F7E2C" w:rsidP="00BE28D4">
            <w:pPr>
              <w:pStyle w:val="tabletext11"/>
              <w:jc w:val="center"/>
              <w:rPr>
                <w:ins w:id="11261" w:author="Author"/>
              </w:rPr>
            </w:pPr>
            <w:ins w:id="11262"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AEEBB5" w14:textId="77777777" w:rsidR="003F7E2C" w:rsidRDefault="003F7E2C" w:rsidP="00BE28D4">
            <w:pPr>
              <w:pStyle w:val="tabletext11"/>
              <w:jc w:val="center"/>
              <w:rPr>
                <w:ins w:id="11263" w:author="Author"/>
              </w:rPr>
            </w:pPr>
            <w:ins w:id="11264" w:author="Author">
              <w:r>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9568ED" w14:textId="77777777" w:rsidR="003F7E2C" w:rsidRDefault="003F7E2C" w:rsidP="00BE28D4">
            <w:pPr>
              <w:pStyle w:val="tabletext11"/>
              <w:jc w:val="center"/>
              <w:rPr>
                <w:ins w:id="11265" w:author="Author"/>
              </w:rPr>
            </w:pPr>
            <w:ins w:id="11266"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E734C6" w14:textId="77777777" w:rsidR="003F7E2C" w:rsidRDefault="003F7E2C" w:rsidP="00BE28D4">
            <w:pPr>
              <w:pStyle w:val="tabletext11"/>
              <w:jc w:val="center"/>
              <w:rPr>
                <w:ins w:id="11267" w:author="Author"/>
              </w:rPr>
            </w:pPr>
            <w:ins w:id="11268"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E06040" w14:textId="77777777" w:rsidR="003F7E2C" w:rsidRDefault="003F7E2C" w:rsidP="00BE28D4">
            <w:pPr>
              <w:pStyle w:val="tabletext11"/>
              <w:jc w:val="center"/>
              <w:rPr>
                <w:ins w:id="11269" w:author="Author"/>
              </w:rPr>
            </w:pPr>
            <w:ins w:id="11270"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D96CA9" w14:textId="77777777" w:rsidR="003F7E2C" w:rsidRDefault="003F7E2C" w:rsidP="00BE28D4">
            <w:pPr>
              <w:pStyle w:val="tabletext11"/>
              <w:jc w:val="center"/>
              <w:rPr>
                <w:ins w:id="11271" w:author="Author"/>
              </w:rPr>
            </w:pPr>
            <w:ins w:id="11272"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2A8183" w14:textId="77777777" w:rsidR="003F7E2C" w:rsidRDefault="003F7E2C" w:rsidP="00BE28D4">
            <w:pPr>
              <w:pStyle w:val="tabletext11"/>
              <w:jc w:val="center"/>
              <w:rPr>
                <w:ins w:id="11273" w:author="Author"/>
              </w:rPr>
            </w:pPr>
            <w:ins w:id="11274"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B74AA4" w14:textId="77777777" w:rsidR="003F7E2C" w:rsidRDefault="003F7E2C" w:rsidP="00BE28D4">
            <w:pPr>
              <w:pStyle w:val="tabletext11"/>
              <w:jc w:val="center"/>
              <w:rPr>
                <w:ins w:id="11275" w:author="Author"/>
              </w:rPr>
            </w:pPr>
            <w:ins w:id="11276"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B75D6F" w14:textId="77777777" w:rsidR="003F7E2C" w:rsidRDefault="003F7E2C" w:rsidP="00BE28D4">
            <w:pPr>
              <w:pStyle w:val="tabletext11"/>
              <w:jc w:val="center"/>
              <w:rPr>
                <w:ins w:id="11277" w:author="Author"/>
              </w:rPr>
            </w:pPr>
            <w:ins w:id="11278"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88155D" w14:textId="77777777" w:rsidR="003F7E2C" w:rsidRDefault="003F7E2C" w:rsidP="00BE28D4">
            <w:pPr>
              <w:pStyle w:val="tabletext11"/>
              <w:jc w:val="center"/>
              <w:rPr>
                <w:ins w:id="11279" w:author="Author"/>
              </w:rPr>
            </w:pPr>
            <w:ins w:id="11280"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A84071" w14:textId="77777777" w:rsidR="003F7E2C" w:rsidRDefault="003F7E2C" w:rsidP="00BE28D4">
            <w:pPr>
              <w:pStyle w:val="tabletext11"/>
              <w:jc w:val="center"/>
              <w:rPr>
                <w:ins w:id="11281" w:author="Author"/>
              </w:rPr>
            </w:pPr>
            <w:ins w:id="11282"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BD021B" w14:textId="77777777" w:rsidR="003F7E2C" w:rsidRDefault="003F7E2C" w:rsidP="00BE28D4">
            <w:pPr>
              <w:pStyle w:val="tabletext11"/>
              <w:jc w:val="center"/>
              <w:rPr>
                <w:ins w:id="11283" w:author="Author"/>
              </w:rPr>
            </w:pPr>
            <w:ins w:id="11284"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06C033" w14:textId="77777777" w:rsidR="003F7E2C" w:rsidRDefault="003F7E2C" w:rsidP="00BE28D4">
            <w:pPr>
              <w:pStyle w:val="tabletext11"/>
              <w:jc w:val="center"/>
              <w:rPr>
                <w:ins w:id="11285" w:author="Author"/>
              </w:rPr>
            </w:pPr>
            <w:ins w:id="11286"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086CD2" w14:textId="77777777" w:rsidR="003F7E2C" w:rsidRDefault="003F7E2C" w:rsidP="00BE28D4">
            <w:pPr>
              <w:pStyle w:val="tabletext11"/>
              <w:jc w:val="center"/>
              <w:rPr>
                <w:ins w:id="11287" w:author="Author"/>
              </w:rPr>
            </w:pPr>
            <w:ins w:id="11288"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439DB6" w14:textId="77777777" w:rsidR="003F7E2C" w:rsidRDefault="003F7E2C" w:rsidP="00BE28D4">
            <w:pPr>
              <w:pStyle w:val="tabletext11"/>
              <w:jc w:val="center"/>
              <w:rPr>
                <w:ins w:id="11289" w:author="Author"/>
              </w:rPr>
            </w:pPr>
            <w:ins w:id="11290"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063EC2" w14:textId="77777777" w:rsidR="003F7E2C" w:rsidRDefault="003F7E2C" w:rsidP="00BE28D4">
            <w:pPr>
              <w:pStyle w:val="tabletext11"/>
              <w:jc w:val="center"/>
              <w:rPr>
                <w:ins w:id="11291" w:author="Author"/>
              </w:rPr>
            </w:pPr>
            <w:ins w:id="11292"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A28B0C" w14:textId="77777777" w:rsidR="003F7E2C" w:rsidRDefault="003F7E2C" w:rsidP="00BE28D4">
            <w:pPr>
              <w:pStyle w:val="tabletext11"/>
              <w:jc w:val="center"/>
              <w:rPr>
                <w:ins w:id="11293" w:author="Author"/>
              </w:rPr>
            </w:pPr>
            <w:ins w:id="11294" w:author="Author">
              <w:r>
                <w:t>0.32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0BCF46C" w14:textId="77777777" w:rsidR="003F7E2C" w:rsidRDefault="003F7E2C" w:rsidP="00BE28D4">
            <w:pPr>
              <w:pStyle w:val="tabletext11"/>
              <w:jc w:val="center"/>
              <w:rPr>
                <w:ins w:id="11295" w:author="Author"/>
              </w:rPr>
            </w:pPr>
            <w:ins w:id="11296"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F99B64" w14:textId="77777777" w:rsidR="003F7E2C" w:rsidRDefault="003F7E2C" w:rsidP="00BE28D4">
            <w:pPr>
              <w:pStyle w:val="tabletext11"/>
              <w:jc w:val="center"/>
              <w:rPr>
                <w:ins w:id="11297" w:author="Author"/>
              </w:rPr>
            </w:pPr>
            <w:ins w:id="11298"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CB391A" w14:textId="77777777" w:rsidR="003F7E2C" w:rsidRDefault="003F7E2C" w:rsidP="00BE28D4">
            <w:pPr>
              <w:pStyle w:val="tabletext11"/>
              <w:jc w:val="center"/>
              <w:rPr>
                <w:ins w:id="11299" w:author="Author"/>
              </w:rPr>
            </w:pPr>
            <w:ins w:id="11300"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5A51E5" w14:textId="77777777" w:rsidR="003F7E2C" w:rsidRDefault="003F7E2C" w:rsidP="00BE28D4">
            <w:pPr>
              <w:pStyle w:val="tabletext11"/>
              <w:jc w:val="center"/>
              <w:rPr>
                <w:ins w:id="11301" w:author="Author"/>
              </w:rPr>
            </w:pPr>
            <w:ins w:id="11302"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04818D" w14:textId="77777777" w:rsidR="003F7E2C" w:rsidRDefault="003F7E2C" w:rsidP="00BE28D4">
            <w:pPr>
              <w:pStyle w:val="tabletext11"/>
              <w:jc w:val="center"/>
              <w:rPr>
                <w:ins w:id="11303" w:author="Author"/>
              </w:rPr>
            </w:pPr>
            <w:ins w:id="11304" w:author="Author">
              <w:r>
                <w:t>0.32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7EAE35F" w14:textId="77777777" w:rsidR="003F7E2C" w:rsidRDefault="003F7E2C" w:rsidP="00BE28D4">
            <w:pPr>
              <w:pStyle w:val="tabletext11"/>
              <w:jc w:val="center"/>
              <w:rPr>
                <w:ins w:id="11305" w:author="Author"/>
              </w:rPr>
            </w:pPr>
            <w:ins w:id="11306" w:author="Author">
              <w:r>
                <w:t>0.32</w:t>
              </w:r>
            </w:ins>
          </w:p>
        </w:tc>
      </w:tr>
      <w:tr w:rsidR="003F7E2C" w14:paraId="73542F48" w14:textId="77777777" w:rsidTr="00EE1A0A">
        <w:trPr>
          <w:trHeight w:val="190"/>
          <w:ins w:id="11307" w:author="Author"/>
        </w:trPr>
        <w:tc>
          <w:tcPr>
            <w:tcW w:w="200" w:type="dxa"/>
            <w:tcBorders>
              <w:top w:val="single" w:sz="4" w:space="0" w:color="auto"/>
              <w:left w:val="single" w:sz="4" w:space="0" w:color="auto"/>
              <w:bottom w:val="single" w:sz="4" w:space="0" w:color="auto"/>
              <w:right w:val="nil"/>
            </w:tcBorders>
            <w:vAlign w:val="bottom"/>
          </w:tcPr>
          <w:p w14:paraId="6E3A36BE" w14:textId="77777777" w:rsidR="003F7E2C" w:rsidRDefault="003F7E2C" w:rsidP="00BE28D4">
            <w:pPr>
              <w:pStyle w:val="tabletext11"/>
              <w:jc w:val="right"/>
              <w:rPr>
                <w:ins w:id="11308" w:author="Author"/>
              </w:rPr>
            </w:pPr>
          </w:p>
        </w:tc>
        <w:tc>
          <w:tcPr>
            <w:tcW w:w="1580" w:type="dxa"/>
            <w:tcBorders>
              <w:top w:val="single" w:sz="4" w:space="0" w:color="auto"/>
              <w:left w:val="nil"/>
              <w:bottom w:val="single" w:sz="4" w:space="0" w:color="auto"/>
              <w:right w:val="single" w:sz="4" w:space="0" w:color="auto"/>
            </w:tcBorders>
            <w:vAlign w:val="bottom"/>
            <w:hideMark/>
          </w:tcPr>
          <w:p w14:paraId="4A52F62F" w14:textId="77777777" w:rsidR="003F7E2C" w:rsidRDefault="003F7E2C" w:rsidP="00BE28D4">
            <w:pPr>
              <w:pStyle w:val="tabletext11"/>
              <w:tabs>
                <w:tab w:val="decimal" w:pos="640"/>
              </w:tabs>
              <w:rPr>
                <w:ins w:id="11309" w:author="Author"/>
              </w:rPr>
            </w:pPr>
            <w:ins w:id="11310" w:author="Author">
              <w:r>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BBB36EC" w14:textId="77777777" w:rsidR="003F7E2C" w:rsidRDefault="003F7E2C" w:rsidP="00BE28D4">
            <w:pPr>
              <w:pStyle w:val="tabletext11"/>
              <w:jc w:val="center"/>
              <w:rPr>
                <w:ins w:id="11311" w:author="Author"/>
              </w:rPr>
            </w:pPr>
            <w:ins w:id="11312" w:author="Author">
              <w:r>
                <w:t>0.60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836F160" w14:textId="77777777" w:rsidR="003F7E2C" w:rsidRDefault="003F7E2C" w:rsidP="00BE28D4">
            <w:pPr>
              <w:pStyle w:val="tabletext11"/>
              <w:jc w:val="center"/>
              <w:rPr>
                <w:ins w:id="11313" w:author="Author"/>
              </w:rPr>
            </w:pPr>
            <w:ins w:id="11314" w:author="Author">
              <w:r>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D6AA3F" w14:textId="77777777" w:rsidR="003F7E2C" w:rsidRDefault="003F7E2C" w:rsidP="00BE28D4">
            <w:pPr>
              <w:pStyle w:val="tabletext11"/>
              <w:jc w:val="center"/>
              <w:rPr>
                <w:ins w:id="11315" w:author="Author"/>
              </w:rPr>
            </w:pPr>
            <w:ins w:id="11316" w:author="Author">
              <w:r>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4DF978" w14:textId="77777777" w:rsidR="003F7E2C" w:rsidRDefault="003F7E2C" w:rsidP="00BE28D4">
            <w:pPr>
              <w:pStyle w:val="tabletext11"/>
              <w:jc w:val="center"/>
              <w:rPr>
                <w:ins w:id="11317" w:author="Author"/>
              </w:rPr>
            </w:pPr>
            <w:ins w:id="11318" w:author="Author">
              <w:r>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684E7A" w14:textId="77777777" w:rsidR="003F7E2C" w:rsidRDefault="003F7E2C" w:rsidP="00BE28D4">
            <w:pPr>
              <w:pStyle w:val="tabletext11"/>
              <w:jc w:val="center"/>
              <w:rPr>
                <w:ins w:id="11319" w:author="Author"/>
              </w:rPr>
            </w:pPr>
            <w:ins w:id="11320" w:author="Author">
              <w:r>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978F03" w14:textId="77777777" w:rsidR="003F7E2C" w:rsidRDefault="003F7E2C" w:rsidP="00BE28D4">
            <w:pPr>
              <w:pStyle w:val="tabletext11"/>
              <w:jc w:val="center"/>
              <w:rPr>
                <w:ins w:id="11321" w:author="Author"/>
              </w:rPr>
            </w:pPr>
            <w:ins w:id="11322" w:author="Author">
              <w:r>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564720" w14:textId="77777777" w:rsidR="003F7E2C" w:rsidRDefault="003F7E2C" w:rsidP="00BE28D4">
            <w:pPr>
              <w:pStyle w:val="tabletext11"/>
              <w:jc w:val="center"/>
              <w:rPr>
                <w:ins w:id="11323" w:author="Author"/>
              </w:rPr>
            </w:pPr>
            <w:ins w:id="11324" w:author="Author">
              <w:r>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F352B9" w14:textId="77777777" w:rsidR="003F7E2C" w:rsidRDefault="003F7E2C" w:rsidP="00BE28D4">
            <w:pPr>
              <w:pStyle w:val="tabletext11"/>
              <w:jc w:val="center"/>
              <w:rPr>
                <w:ins w:id="11325" w:author="Author"/>
              </w:rPr>
            </w:pPr>
            <w:ins w:id="11326" w:author="Author">
              <w:r>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B92A40" w14:textId="77777777" w:rsidR="003F7E2C" w:rsidRDefault="003F7E2C" w:rsidP="00BE28D4">
            <w:pPr>
              <w:pStyle w:val="tabletext11"/>
              <w:jc w:val="center"/>
              <w:rPr>
                <w:ins w:id="11327" w:author="Author"/>
              </w:rPr>
            </w:pPr>
            <w:ins w:id="11328"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967EB7" w14:textId="77777777" w:rsidR="003F7E2C" w:rsidRDefault="003F7E2C" w:rsidP="00BE28D4">
            <w:pPr>
              <w:pStyle w:val="tabletext11"/>
              <w:jc w:val="center"/>
              <w:rPr>
                <w:ins w:id="11329" w:author="Author"/>
              </w:rPr>
            </w:pPr>
            <w:ins w:id="11330"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88056C" w14:textId="77777777" w:rsidR="003F7E2C" w:rsidRDefault="003F7E2C" w:rsidP="00BE28D4">
            <w:pPr>
              <w:pStyle w:val="tabletext11"/>
              <w:jc w:val="center"/>
              <w:rPr>
                <w:ins w:id="11331" w:author="Author"/>
              </w:rPr>
            </w:pPr>
            <w:ins w:id="11332"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45035C" w14:textId="77777777" w:rsidR="003F7E2C" w:rsidRDefault="003F7E2C" w:rsidP="00BE28D4">
            <w:pPr>
              <w:pStyle w:val="tabletext11"/>
              <w:jc w:val="center"/>
              <w:rPr>
                <w:ins w:id="11333" w:author="Author"/>
              </w:rPr>
            </w:pPr>
            <w:ins w:id="11334"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9EB577" w14:textId="77777777" w:rsidR="003F7E2C" w:rsidRDefault="003F7E2C" w:rsidP="00BE28D4">
            <w:pPr>
              <w:pStyle w:val="tabletext11"/>
              <w:jc w:val="center"/>
              <w:rPr>
                <w:ins w:id="11335" w:author="Author"/>
              </w:rPr>
            </w:pPr>
            <w:ins w:id="11336"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A47649" w14:textId="77777777" w:rsidR="003F7E2C" w:rsidRDefault="003F7E2C" w:rsidP="00BE28D4">
            <w:pPr>
              <w:pStyle w:val="tabletext11"/>
              <w:jc w:val="center"/>
              <w:rPr>
                <w:ins w:id="11337" w:author="Author"/>
              </w:rPr>
            </w:pPr>
            <w:ins w:id="11338"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5AC97B" w14:textId="77777777" w:rsidR="003F7E2C" w:rsidRDefault="003F7E2C" w:rsidP="00BE28D4">
            <w:pPr>
              <w:pStyle w:val="tabletext11"/>
              <w:jc w:val="center"/>
              <w:rPr>
                <w:ins w:id="11339" w:author="Author"/>
              </w:rPr>
            </w:pPr>
            <w:ins w:id="11340"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F029EF" w14:textId="77777777" w:rsidR="003F7E2C" w:rsidRDefault="003F7E2C" w:rsidP="00BE28D4">
            <w:pPr>
              <w:pStyle w:val="tabletext11"/>
              <w:jc w:val="center"/>
              <w:rPr>
                <w:ins w:id="11341" w:author="Author"/>
              </w:rPr>
            </w:pPr>
            <w:ins w:id="11342"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857CC9" w14:textId="77777777" w:rsidR="003F7E2C" w:rsidRDefault="003F7E2C" w:rsidP="00BE28D4">
            <w:pPr>
              <w:pStyle w:val="tabletext11"/>
              <w:jc w:val="center"/>
              <w:rPr>
                <w:ins w:id="11343" w:author="Author"/>
              </w:rPr>
            </w:pPr>
            <w:ins w:id="11344"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10DF06" w14:textId="77777777" w:rsidR="003F7E2C" w:rsidRDefault="003F7E2C" w:rsidP="00BE28D4">
            <w:pPr>
              <w:pStyle w:val="tabletext11"/>
              <w:jc w:val="center"/>
              <w:rPr>
                <w:ins w:id="11345" w:author="Author"/>
              </w:rPr>
            </w:pPr>
            <w:ins w:id="11346"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489EE7" w14:textId="77777777" w:rsidR="003F7E2C" w:rsidRDefault="003F7E2C" w:rsidP="00BE28D4">
            <w:pPr>
              <w:pStyle w:val="tabletext11"/>
              <w:jc w:val="center"/>
              <w:rPr>
                <w:ins w:id="11347" w:author="Author"/>
              </w:rPr>
            </w:pPr>
            <w:ins w:id="11348"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04E6D2" w14:textId="77777777" w:rsidR="003F7E2C" w:rsidRDefault="003F7E2C" w:rsidP="00BE28D4">
            <w:pPr>
              <w:pStyle w:val="tabletext11"/>
              <w:jc w:val="center"/>
              <w:rPr>
                <w:ins w:id="11349" w:author="Author"/>
              </w:rPr>
            </w:pPr>
            <w:ins w:id="11350"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17FD7F" w14:textId="77777777" w:rsidR="003F7E2C" w:rsidRDefault="003F7E2C" w:rsidP="00BE28D4">
            <w:pPr>
              <w:pStyle w:val="tabletext11"/>
              <w:jc w:val="center"/>
              <w:rPr>
                <w:ins w:id="11351" w:author="Author"/>
              </w:rPr>
            </w:pPr>
            <w:ins w:id="11352"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64F10B" w14:textId="77777777" w:rsidR="003F7E2C" w:rsidRDefault="003F7E2C" w:rsidP="00BE28D4">
            <w:pPr>
              <w:pStyle w:val="tabletext11"/>
              <w:jc w:val="center"/>
              <w:rPr>
                <w:ins w:id="11353" w:author="Author"/>
              </w:rPr>
            </w:pPr>
            <w:ins w:id="11354" w:author="Author">
              <w:r>
                <w:t>0.36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97FE8DE" w14:textId="77777777" w:rsidR="003F7E2C" w:rsidRDefault="003F7E2C" w:rsidP="00BE28D4">
            <w:pPr>
              <w:pStyle w:val="tabletext11"/>
              <w:jc w:val="center"/>
              <w:rPr>
                <w:ins w:id="11355" w:author="Author"/>
              </w:rPr>
            </w:pPr>
            <w:ins w:id="11356"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157D7D" w14:textId="77777777" w:rsidR="003F7E2C" w:rsidRDefault="003F7E2C" w:rsidP="00BE28D4">
            <w:pPr>
              <w:pStyle w:val="tabletext11"/>
              <w:jc w:val="center"/>
              <w:rPr>
                <w:ins w:id="11357" w:author="Author"/>
              </w:rPr>
            </w:pPr>
            <w:ins w:id="11358"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7C1361" w14:textId="77777777" w:rsidR="003F7E2C" w:rsidRDefault="003F7E2C" w:rsidP="00BE28D4">
            <w:pPr>
              <w:pStyle w:val="tabletext11"/>
              <w:jc w:val="center"/>
              <w:rPr>
                <w:ins w:id="11359" w:author="Author"/>
              </w:rPr>
            </w:pPr>
            <w:ins w:id="11360"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004A87" w14:textId="77777777" w:rsidR="003F7E2C" w:rsidRDefault="003F7E2C" w:rsidP="00BE28D4">
            <w:pPr>
              <w:pStyle w:val="tabletext11"/>
              <w:jc w:val="center"/>
              <w:rPr>
                <w:ins w:id="11361" w:author="Author"/>
              </w:rPr>
            </w:pPr>
            <w:ins w:id="11362"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37F229" w14:textId="77777777" w:rsidR="003F7E2C" w:rsidRDefault="003F7E2C" w:rsidP="00BE28D4">
            <w:pPr>
              <w:pStyle w:val="tabletext11"/>
              <w:jc w:val="center"/>
              <w:rPr>
                <w:ins w:id="11363" w:author="Author"/>
              </w:rPr>
            </w:pPr>
            <w:ins w:id="11364" w:author="Author">
              <w:r>
                <w:t>0.36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051F5EC" w14:textId="77777777" w:rsidR="003F7E2C" w:rsidRDefault="003F7E2C" w:rsidP="00BE28D4">
            <w:pPr>
              <w:pStyle w:val="tabletext11"/>
              <w:jc w:val="center"/>
              <w:rPr>
                <w:ins w:id="11365" w:author="Author"/>
              </w:rPr>
            </w:pPr>
            <w:ins w:id="11366" w:author="Author">
              <w:r>
                <w:t>0.36</w:t>
              </w:r>
            </w:ins>
          </w:p>
        </w:tc>
      </w:tr>
      <w:tr w:rsidR="003F7E2C" w14:paraId="0521E843" w14:textId="77777777" w:rsidTr="00EE1A0A">
        <w:trPr>
          <w:trHeight w:val="190"/>
          <w:ins w:id="11367" w:author="Author"/>
        </w:trPr>
        <w:tc>
          <w:tcPr>
            <w:tcW w:w="200" w:type="dxa"/>
            <w:tcBorders>
              <w:top w:val="single" w:sz="4" w:space="0" w:color="auto"/>
              <w:left w:val="single" w:sz="4" w:space="0" w:color="auto"/>
              <w:bottom w:val="single" w:sz="4" w:space="0" w:color="auto"/>
              <w:right w:val="nil"/>
            </w:tcBorders>
            <w:vAlign w:val="bottom"/>
          </w:tcPr>
          <w:p w14:paraId="7FA6C11B" w14:textId="77777777" w:rsidR="003F7E2C" w:rsidRDefault="003F7E2C" w:rsidP="00BE28D4">
            <w:pPr>
              <w:pStyle w:val="tabletext11"/>
              <w:jc w:val="right"/>
              <w:rPr>
                <w:ins w:id="11368" w:author="Author"/>
              </w:rPr>
            </w:pPr>
          </w:p>
        </w:tc>
        <w:tc>
          <w:tcPr>
            <w:tcW w:w="1580" w:type="dxa"/>
            <w:tcBorders>
              <w:top w:val="single" w:sz="4" w:space="0" w:color="auto"/>
              <w:left w:val="nil"/>
              <w:bottom w:val="single" w:sz="4" w:space="0" w:color="auto"/>
              <w:right w:val="single" w:sz="4" w:space="0" w:color="auto"/>
            </w:tcBorders>
            <w:vAlign w:val="bottom"/>
            <w:hideMark/>
          </w:tcPr>
          <w:p w14:paraId="3B4B3500" w14:textId="77777777" w:rsidR="003F7E2C" w:rsidRDefault="003F7E2C" w:rsidP="00BE28D4">
            <w:pPr>
              <w:pStyle w:val="tabletext11"/>
              <w:tabs>
                <w:tab w:val="decimal" w:pos="640"/>
              </w:tabs>
              <w:rPr>
                <w:ins w:id="11369" w:author="Author"/>
              </w:rPr>
            </w:pPr>
            <w:ins w:id="11370" w:author="Author">
              <w:r>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F3D1525" w14:textId="77777777" w:rsidR="003F7E2C" w:rsidRDefault="003F7E2C" w:rsidP="00BE28D4">
            <w:pPr>
              <w:pStyle w:val="tabletext11"/>
              <w:jc w:val="center"/>
              <w:rPr>
                <w:ins w:id="11371" w:author="Author"/>
              </w:rPr>
            </w:pPr>
            <w:ins w:id="11372" w:author="Author">
              <w:r>
                <w:t>0.68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561059A" w14:textId="77777777" w:rsidR="003F7E2C" w:rsidRDefault="003F7E2C" w:rsidP="00BE28D4">
            <w:pPr>
              <w:pStyle w:val="tabletext11"/>
              <w:jc w:val="center"/>
              <w:rPr>
                <w:ins w:id="11373" w:author="Author"/>
              </w:rPr>
            </w:pPr>
            <w:ins w:id="11374" w:author="Author">
              <w:r>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20EAFE" w14:textId="77777777" w:rsidR="003F7E2C" w:rsidRDefault="003F7E2C" w:rsidP="00BE28D4">
            <w:pPr>
              <w:pStyle w:val="tabletext11"/>
              <w:jc w:val="center"/>
              <w:rPr>
                <w:ins w:id="11375" w:author="Author"/>
              </w:rPr>
            </w:pPr>
            <w:ins w:id="11376" w:author="Author">
              <w:r>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E3EA77" w14:textId="77777777" w:rsidR="003F7E2C" w:rsidRDefault="003F7E2C" w:rsidP="00BE28D4">
            <w:pPr>
              <w:pStyle w:val="tabletext11"/>
              <w:jc w:val="center"/>
              <w:rPr>
                <w:ins w:id="11377" w:author="Author"/>
              </w:rPr>
            </w:pPr>
            <w:ins w:id="11378" w:author="Author">
              <w:r>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A6A90D" w14:textId="77777777" w:rsidR="003F7E2C" w:rsidRDefault="003F7E2C" w:rsidP="00BE28D4">
            <w:pPr>
              <w:pStyle w:val="tabletext11"/>
              <w:jc w:val="center"/>
              <w:rPr>
                <w:ins w:id="11379" w:author="Author"/>
              </w:rPr>
            </w:pPr>
            <w:ins w:id="11380" w:author="Author">
              <w:r>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B03F0C" w14:textId="77777777" w:rsidR="003F7E2C" w:rsidRDefault="003F7E2C" w:rsidP="00BE28D4">
            <w:pPr>
              <w:pStyle w:val="tabletext11"/>
              <w:jc w:val="center"/>
              <w:rPr>
                <w:ins w:id="11381" w:author="Author"/>
              </w:rPr>
            </w:pPr>
            <w:ins w:id="11382" w:author="Author">
              <w:r>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6F9BB5" w14:textId="77777777" w:rsidR="003F7E2C" w:rsidRDefault="003F7E2C" w:rsidP="00BE28D4">
            <w:pPr>
              <w:pStyle w:val="tabletext11"/>
              <w:jc w:val="center"/>
              <w:rPr>
                <w:ins w:id="11383" w:author="Author"/>
              </w:rPr>
            </w:pPr>
            <w:ins w:id="11384" w:author="Author">
              <w:r>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B53B41" w14:textId="77777777" w:rsidR="003F7E2C" w:rsidRDefault="003F7E2C" w:rsidP="00BE28D4">
            <w:pPr>
              <w:pStyle w:val="tabletext11"/>
              <w:jc w:val="center"/>
              <w:rPr>
                <w:ins w:id="11385" w:author="Author"/>
              </w:rPr>
            </w:pPr>
            <w:ins w:id="11386" w:author="Author">
              <w:r>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AF17E9" w14:textId="77777777" w:rsidR="003F7E2C" w:rsidRDefault="003F7E2C" w:rsidP="00BE28D4">
            <w:pPr>
              <w:pStyle w:val="tabletext11"/>
              <w:jc w:val="center"/>
              <w:rPr>
                <w:ins w:id="11387" w:author="Author"/>
              </w:rPr>
            </w:pPr>
            <w:ins w:id="11388"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3523AE" w14:textId="77777777" w:rsidR="003F7E2C" w:rsidRDefault="003F7E2C" w:rsidP="00BE28D4">
            <w:pPr>
              <w:pStyle w:val="tabletext11"/>
              <w:jc w:val="center"/>
              <w:rPr>
                <w:ins w:id="11389" w:author="Author"/>
              </w:rPr>
            </w:pPr>
            <w:ins w:id="11390"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A6A27A" w14:textId="77777777" w:rsidR="003F7E2C" w:rsidRDefault="003F7E2C" w:rsidP="00BE28D4">
            <w:pPr>
              <w:pStyle w:val="tabletext11"/>
              <w:jc w:val="center"/>
              <w:rPr>
                <w:ins w:id="11391" w:author="Author"/>
              </w:rPr>
            </w:pPr>
            <w:ins w:id="11392"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B3FB1D" w14:textId="77777777" w:rsidR="003F7E2C" w:rsidRDefault="003F7E2C" w:rsidP="00BE28D4">
            <w:pPr>
              <w:pStyle w:val="tabletext11"/>
              <w:jc w:val="center"/>
              <w:rPr>
                <w:ins w:id="11393" w:author="Author"/>
              </w:rPr>
            </w:pPr>
            <w:ins w:id="11394"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B54461" w14:textId="77777777" w:rsidR="003F7E2C" w:rsidRDefault="003F7E2C" w:rsidP="00BE28D4">
            <w:pPr>
              <w:pStyle w:val="tabletext11"/>
              <w:jc w:val="center"/>
              <w:rPr>
                <w:ins w:id="11395" w:author="Author"/>
              </w:rPr>
            </w:pPr>
            <w:ins w:id="11396"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0D0398" w14:textId="77777777" w:rsidR="003F7E2C" w:rsidRDefault="003F7E2C" w:rsidP="00BE28D4">
            <w:pPr>
              <w:pStyle w:val="tabletext11"/>
              <w:jc w:val="center"/>
              <w:rPr>
                <w:ins w:id="11397" w:author="Author"/>
              </w:rPr>
            </w:pPr>
            <w:ins w:id="11398"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4FCD91" w14:textId="77777777" w:rsidR="003F7E2C" w:rsidRDefault="003F7E2C" w:rsidP="00BE28D4">
            <w:pPr>
              <w:pStyle w:val="tabletext11"/>
              <w:jc w:val="center"/>
              <w:rPr>
                <w:ins w:id="11399" w:author="Author"/>
              </w:rPr>
            </w:pPr>
            <w:ins w:id="11400"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8DE400" w14:textId="77777777" w:rsidR="003F7E2C" w:rsidRDefault="003F7E2C" w:rsidP="00BE28D4">
            <w:pPr>
              <w:pStyle w:val="tabletext11"/>
              <w:jc w:val="center"/>
              <w:rPr>
                <w:ins w:id="11401" w:author="Author"/>
              </w:rPr>
            </w:pPr>
            <w:ins w:id="11402"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70DA46" w14:textId="77777777" w:rsidR="003F7E2C" w:rsidRDefault="003F7E2C" w:rsidP="00BE28D4">
            <w:pPr>
              <w:pStyle w:val="tabletext11"/>
              <w:jc w:val="center"/>
              <w:rPr>
                <w:ins w:id="11403" w:author="Author"/>
              </w:rPr>
            </w:pPr>
            <w:ins w:id="11404"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727616" w14:textId="77777777" w:rsidR="003F7E2C" w:rsidRDefault="003F7E2C" w:rsidP="00BE28D4">
            <w:pPr>
              <w:pStyle w:val="tabletext11"/>
              <w:jc w:val="center"/>
              <w:rPr>
                <w:ins w:id="11405" w:author="Author"/>
              </w:rPr>
            </w:pPr>
            <w:ins w:id="11406"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290ED8" w14:textId="77777777" w:rsidR="003F7E2C" w:rsidRDefault="003F7E2C" w:rsidP="00BE28D4">
            <w:pPr>
              <w:pStyle w:val="tabletext11"/>
              <w:jc w:val="center"/>
              <w:rPr>
                <w:ins w:id="11407" w:author="Author"/>
              </w:rPr>
            </w:pPr>
            <w:ins w:id="11408"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2B610B" w14:textId="77777777" w:rsidR="003F7E2C" w:rsidRDefault="003F7E2C" w:rsidP="00BE28D4">
            <w:pPr>
              <w:pStyle w:val="tabletext11"/>
              <w:jc w:val="center"/>
              <w:rPr>
                <w:ins w:id="11409" w:author="Author"/>
              </w:rPr>
            </w:pPr>
            <w:ins w:id="11410"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369E09" w14:textId="77777777" w:rsidR="003F7E2C" w:rsidRDefault="003F7E2C" w:rsidP="00BE28D4">
            <w:pPr>
              <w:pStyle w:val="tabletext11"/>
              <w:jc w:val="center"/>
              <w:rPr>
                <w:ins w:id="11411" w:author="Author"/>
              </w:rPr>
            </w:pPr>
            <w:ins w:id="11412"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59C492" w14:textId="77777777" w:rsidR="003F7E2C" w:rsidRDefault="003F7E2C" w:rsidP="00BE28D4">
            <w:pPr>
              <w:pStyle w:val="tabletext11"/>
              <w:jc w:val="center"/>
              <w:rPr>
                <w:ins w:id="11413" w:author="Author"/>
              </w:rPr>
            </w:pPr>
            <w:ins w:id="11414" w:author="Author">
              <w:r>
                <w:t>0.41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FD6CDE8" w14:textId="77777777" w:rsidR="003F7E2C" w:rsidRDefault="003F7E2C" w:rsidP="00BE28D4">
            <w:pPr>
              <w:pStyle w:val="tabletext11"/>
              <w:jc w:val="center"/>
              <w:rPr>
                <w:ins w:id="11415" w:author="Author"/>
              </w:rPr>
            </w:pPr>
            <w:ins w:id="11416"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A63850" w14:textId="77777777" w:rsidR="003F7E2C" w:rsidRDefault="003F7E2C" w:rsidP="00BE28D4">
            <w:pPr>
              <w:pStyle w:val="tabletext11"/>
              <w:jc w:val="center"/>
              <w:rPr>
                <w:ins w:id="11417" w:author="Author"/>
              </w:rPr>
            </w:pPr>
            <w:ins w:id="11418"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CB38A4" w14:textId="77777777" w:rsidR="003F7E2C" w:rsidRDefault="003F7E2C" w:rsidP="00BE28D4">
            <w:pPr>
              <w:pStyle w:val="tabletext11"/>
              <w:jc w:val="center"/>
              <w:rPr>
                <w:ins w:id="11419" w:author="Author"/>
              </w:rPr>
            </w:pPr>
            <w:ins w:id="11420"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48D4C7" w14:textId="77777777" w:rsidR="003F7E2C" w:rsidRDefault="003F7E2C" w:rsidP="00BE28D4">
            <w:pPr>
              <w:pStyle w:val="tabletext11"/>
              <w:jc w:val="center"/>
              <w:rPr>
                <w:ins w:id="11421" w:author="Author"/>
              </w:rPr>
            </w:pPr>
            <w:ins w:id="11422"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17B108" w14:textId="77777777" w:rsidR="003F7E2C" w:rsidRDefault="003F7E2C" w:rsidP="00BE28D4">
            <w:pPr>
              <w:pStyle w:val="tabletext11"/>
              <w:jc w:val="center"/>
              <w:rPr>
                <w:ins w:id="11423" w:author="Author"/>
              </w:rPr>
            </w:pPr>
            <w:ins w:id="11424" w:author="Author">
              <w:r>
                <w:t>0.41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CEF5878" w14:textId="77777777" w:rsidR="003F7E2C" w:rsidRDefault="003F7E2C" w:rsidP="00BE28D4">
            <w:pPr>
              <w:pStyle w:val="tabletext11"/>
              <w:jc w:val="center"/>
              <w:rPr>
                <w:ins w:id="11425" w:author="Author"/>
              </w:rPr>
            </w:pPr>
            <w:ins w:id="11426" w:author="Author">
              <w:r>
                <w:t>0.41</w:t>
              </w:r>
            </w:ins>
          </w:p>
        </w:tc>
      </w:tr>
      <w:tr w:rsidR="003F7E2C" w14:paraId="3374D1E0" w14:textId="77777777" w:rsidTr="00EE1A0A">
        <w:trPr>
          <w:trHeight w:val="190"/>
          <w:ins w:id="11427" w:author="Author"/>
        </w:trPr>
        <w:tc>
          <w:tcPr>
            <w:tcW w:w="200" w:type="dxa"/>
            <w:tcBorders>
              <w:top w:val="single" w:sz="4" w:space="0" w:color="auto"/>
              <w:left w:val="single" w:sz="4" w:space="0" w:color="auto"/>
              <w:bottom w:val="single" w:sz="4" w:space="0" w:color="auto"/>
              <w:right w:val="nil"/>
            </w:tcBorders>
            <w:vAlign w:val="bottom"/>
          </w:tcPr>
          <w:p w14:paraId="00D7FEC7" w14:textId="77777777" w:rsidR="003F7E2C" w:rsidRDefault="003F7E2C" w:rsidP="00BE28D4">
            <w:pPr>
              <w:pStyle w:val="tabletext11"/>
              <w:jc w:val="right"/>
              <w:rPr>
                <w:ins w:id="11428" w:author="Author"/>
              </w:rPr>
            </w:pPr>
          </w:p>
        </w:tc>
        <w:tc>
          <w:tcPr>
            <w:tcW w:w="1580" w:type="dxa"/>
            <w:tcBorders>
              <w:top w:val="single" w:sz="4" w:space="0" w:color="auto"/>
              <w:left w:val="nil"/>
              <w:bottom w:val="single" w:sz="4" w:space="0" w:color="auto"/>
              <w:right w:val="single" w:sz="4" w:space="0" w:color="auto"/>
            </w:tcBorders>
            <w:vAlign w:val="bottom"/>
            <w:hideMark/>
          </w:tcPr>
          <w:p w14:paraId="7955C0C0" w14:textId="77777777" w:rsidR="003F7E2C" w:rsidRDefault="003F7E2C" w:rsidP="00BE28D4">
            <w:pPr>
              <w:pStyle w:val="tabletext11"/>
              <w:tabs>
                <w:tab w:val="decimal" w:pos="640"/>
              </w:tabs>
              <w:rPr>
                <w:ins w:id="11429" w:author="Author"/>
              </w:rPr>
            </w:pPr>
            <w:ins w:id="11430" w:author="Author">
              <w:r>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9D08940" w14:textId="77777777" w:rsidR="003F7E2C" w:rsidRDefault="003F7E2C" w:rsidP="00BE28D4">
            <w:pPr>
              <w:pStyle w:val="tabletext11"/>
              <w:jc w:val="center"/>
              <w:rPr>
                <w:ins w:id="11431" w:author="Author"/>
              </w:rPr>
            </w:pPr>
            <w:ins w:id="11432" w:author="Author">
              <w:r>
                <w:t>0.80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02E393D" w14:textId="77777777" w:rsidR="003F7E2C" w:rsidRDefault="003F7E2C" w:rsidP="00BE28D4">
            <w:pPr>
              <w:pStyle w:val="tabletext11"/>
              <w:jc w:val="center"/>
              <w:rPr>
                <w:ins w:id="11433" w:author="Author"/>
              </w:rPr>
            </w:pPr>
            <w:ins w:id="11434"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569C99" w14:textId="77777777" w:rsidR="003F7E2C" w:rsidRDefault="003F7E2C" w:rsidP="00BE28D4">
            <w:pPr>
              <w:pStyle w:val="tabletext11"/>
              <w:jc w:val="center"/>
              <w:rPr>
                <w:ins w:id="11435" w:author="Author"/>
              </w:rPr>
            </w:pPr>
            <w:ins w:id="11436"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C25F57" w14:textId="77777777" w:rsidR="003F7E2C" w:rsidRDefault="003F7E2C" w:rsidP="00BE28D4">
            <w:pPr>
              <w:pStyle w:val="tabletext11"/>
              <w:jc w:val="center"/>
              <w:rPr>
                <w:ins w:id="11437" w:author="Author"/>
              </w:rPr>
            </w:pPr>
            <w:ins w:id="11438"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D078F2" w14:textId="77777777" w:rsidR="003F7E2C" w:rsidRDefault="003F7E2C" w:rsidP="00BE28D4">
            <w:pPr>
              <w:pStyle w:val="tabletext11"/>
              <w:jc w:val="center"/>
              <w:rPr>
                <w:ins w:id="11439" w:author="Author"/>
              </w:rPr>
            </w:pPr>
            <w:ins w:id="11440" w:author="Author">
              <w:r>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C9947" w14:textId="77777777" w:rsidR="003F7E2C" w:rsidRDefault="003F7E2C" w:rsidP="00BE28D4">
            <w:pPr>
              <w:pStyle w:val="tabletext11"/>
              <w:jc w:val="center"/>
              <w:rPr>
                <w:ins w:id="11441" w:author="Author"/>
              </w:rPr>
            </w:pPr>
            <w:ins w:id="11442" w:author="Author">
              <w:r>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512FEE" w14:textId="77777777" w:rsidR="003F7E2C" w:rsidRDefault="003F7E2C" w:rsidP="00BE28D4">
            <w:pPr>
              <w:pStyle w:val="tabletext11"/>
              <w:jc w:val="center"/>
              <w:rPr>
                <w:ins w:id="11443" w:author="Author"/>
              </w:rPr>
            </w:pPr>
            <w:ins w:id="11444" w:author="Author">
              <w:r>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A8901C" w14:textId="77777777" w:rsidR="003F7E2C" w:rsidRDefault="003F7E2C" w:rsidP="00BE28D4">
            <w:pPr>
              <w:pStyle w:val="tabletext11"/>
              <w:jc w:val="center"/>
              <w:rPr>
                <w:ins w:id="11445" w:author="Author"/>
              </w:rPr>
            </w:pPr>
            <w:ins w:id="11446" w:author="Author">
              <w:r>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AD430F" w14:textId="77777777" w:rsidR="003F7E2C" w:rsidRDefault="003F7E2C" w:rsidP="00BE28D4">
            <w:pPr>
              <w:pStyle w:val="tabletext11"/>
              <w:jc w:val="center"/>
              <w:rPr>
                <w:ins w:id="11447" w:author="Author"/>
              </w:rPr>
            </w:pPr>
            <w:ins w:id="11448"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F27BD5" w14:textId="77777777" w:rsidR="003F7E2C" w:rsidRDefault="003F7E2C" w:rsidP="00BE28D4">
            <w:pPr>
              <w:pStyle w:val="tabletext11"/>
              <w:jc w:val="center"/>
              <w:rPr>
                <w:ins w:id="11449" w:author="Author"/>
              </w:rPr>
            </w:pPr>
            <w:ins w:id="11450"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8544A4" w14:textId="77777777" w:rsidR="003F7E2C" w:rsidRDefault="003F7E2C" w:rsidP="00BE28D4">
            <w:pPr>
              <w:pStyle w:val="tabletext11"/>
              <w:jc w:val="center"/>
              <w:rPr>
                <w:ins w:id="11451" w:author="Author"/>
              </w:rPr>
            </w:pPr>
            <w:ins w:id="11452"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A70C24" w14:textId="77777777" w:rsidR="003F7E2C" w:rsidRDefault="003F7E2C" w:rsidP="00BE28D4">
            <w:pPr>
              <w:pStyle w:val="tabletext11"/>
              <w:jc w:val="center"/>
              <w:rPr>
                <w:ins w:id="11453" w:author="Author"/>
              </w:rPr>
            </w:pPr>
            <w:ins w:id="11454"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897C45" w14:textId="77777777" w:rsidR="003F7E2C" w:rsidRDefault="003F7E2C" w:rsidP="00BE28D4">
            <w:pPr>
              <w:pStyle w:val="tabletext11"/>
              <w:jc w:val="center"/>
              <w:rPr>
                <w:ins w:id="11455" w:author="Author"/>
              </w:rPr>
            </w:pPr>
            <w:ins w:id="11456"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714FEF" w14:textId="77777777" w:rsidR="003F7E2C" w:rsidRDefault="003F7E2C" w:rsidP="00BE28D4">
            <w:pPr>
              <w:pStyle w:val="tabletext11"/>
              <w:jc w:val="center"/>
              <w:rPr>
                <w:ins w:id="11457" w:author="Author"/>
              </w:rPr>
            </w:pPr>
            <w:ins w:id="11458"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14812E" w14:textId="77777777" w:rsidR="003F7E2C" w:rsidRDefault="003F7E2C" w:rsidP="00BE28D4">
            <w:pPr>
              <w:pStyle w:val="tabletext11"/>
              <w:jc w:val="center"/>
              <w:rPr>
                <w:ins w:id="11459" w:author="Author"/>
              </w:rPr>
            </w:pPr>
            <w:ins w:id="11460"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AC9720" w14:textId="77777777" w:rsidR="003F7E2C" w:rsidRDefault="003F7E2C" w:rsidP="00BE28D4">
            <w:pPr>
              <w:pStyle w:val="tabletext11"/>
              <w:jc w:val="center"/>
              <w:rPr>
                <w:ins w:id="11461" w:author="Author"/>
              </w:rPr>
            </w:pPr>
            <w:ins w:id="11462"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2EA987" w14:textId="77777777" w:rsidR="003F7E2C" w:rsidRDefault="003F7E2C" w:rsidP="00BE28D4">
            <w:pPr>
              <w:pStyle w:val="tabletext11"/>
              <w:jc w:val="center"/>
              <w:rPr>
                <w:ins w:id="11463" w:author="Author"/>
              </w:rPr>
            </w:pPr>
            <w:ins w:id="11464"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2A601B" w14:textId="77777777" w:rsidR="003F7E2C" w:rsidRDefault="003F7E2C" w:rsidP="00BE28D4">
            <w:pPr>
              <w:pStyle w:val="tabletext11"/>
              <w:jc w:val="center"/>
              <w:rPr>
                <w:ins w:id="11465" w:author="Author"/>
              </w:rPr>
            </w:pPr>
            <w:ins w:id="11466"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B5D144" w14:textId="77777777" w:rsidR="003F7E2C" w:rsidRDefault="003F7E2C" w:rsidP="00BE28D4">
            <w:pPr>
              <w:pStyle w:val="tabletext11"/>
              <w:jc w:val="center"/>
              <w:rPr>
                <w:ins w:id="11467" w:author="Author"/>
              </w:rPr>
            </w:pPr>
            <w:ins w:id="11468"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29CEEE" w14:textId="77777777" w:rsidR="003F7E2C" w:rsidRDefault="003F7E2C" w:rsidP="00BE28D4">
            <w:pPr>
              <w:pStyle w:val="tabletext11"/>
              <w:jc w:val="center"/>
              <w:rPr>
                <w:ins w:id="11469" w:author="Author"/>
              </w:rPr>
            </w:pPr>
            <w:ins w:id="11470"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F46744" w14:textId="77777777" w:rsidR="003F7E2C" w:rsidRDefault="003F7E2C" w:rsidP="00BE28D4">
            <w:pPr>
              <w:pStyle w:val="tabletext11"/>
              <w:jc w:val="center"/>
              <w:rPr>
                <w:ins w:id="11471" w:author="Author"/>
              </w:rPr>
            </w:pPr>
            <w:ins w:id="11472"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2A5746" w14:textId="77777777" w:rsidR="003F7E2C" w:rsidRDefault="003F7E2C" w:rsidP="00BE28D4">
            <w:pPr>
              <w:pStyle w:val="tabletext11"/>
              <w:jc w:val="center"/>
              <w:rPr>
                <w:ins w:id="11473" w:author="Author"/>
              </w:rPr>
            </w:pPr>
            <w:ins w:id="11474" w:author="Author">
              <w:r>
                <w:t>0.48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B62DB6A" w14:textId="77777777" w:rsidR="003F7E2C" w:rsidRDefault="003F7E2C" w:rsidP="00BE28D4">
            <w:pPr>
              <w:pStyle w:val="tabletext11"/>
              <w:jc w:val="center"/>
              <w:rPr>
                <w:ins w:id="11475" w:author="Author"/>
              </w:rPr>
            </w:pPr>
            <w:ins w:id="11476"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885A2E" w14:textId="77777777" w:rsidR="003F7E2C" w:rsidRDefault="003F7E2C" w:rsidP="00BE28D4">
            <w:pPr>
              <w:pStyle w:val="tabletext11"/>
              <w:jc w:val="center"/>
              <w:rPr>
                <w:ins w:id="11477" w:author="Author"/>
              </w:rPr>
            </w:pPr>
            <w:ins w:id="11478"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F88D65" w14:textId="77777777" w:rsidR="003F7E2C" w:rsidRDefault="003F7E2C" w:rsidP="00BE28D4">
            <w:pPr>
              <w:pStyle w:val="tabletext11"/>
              <w:jc w:val="center"/>
              <w:rPr>
                <w:ins w:id="11479" w:author="Author"/>
              </w:rPr>
            </w:pPr>
            <w:ins w:id="11480"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55511A" w14:textId="77777777" w:rsidR="003F7E2C" w:rsidRDefault="003F7E2C" w:rsidP="00BE28D4">
            <w:pPr>
              <w:pStyle w:val="tabletext11"/>
              <w:jc w:val="center"/>
              <w:rPr>
                <w:ins w:id="11481" w:author="Author"/>
              </w:rPr>
            </w:pPr>
            <w:ins w:id="11482"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15447D" w14:textId="77777777" w:rsidR="003F7E2C" w:rsidRDefault="003F7E2C" w:rsidP="00BE28D4">
            <w:pPr>
              <w:pStyle w:val="tabletext11"/>
              <w:jc w:val="center"/>
              <w:rPr>
                <w:ins w:id="11483" w:author="Author"/>
              </w:rPr>
            </w:pPr>
            <w:ins w:id="11484" w:author="Author">
              <w:r>
                <w:t>0.48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FF1346C" w14:textId="77777777" w:rsidR="003F7E2C" w:rsidRDefault="003F7E2C" w:rsidP="00BE28D4">
            <w:pPr>
              <w:pStyle w:val="tabletext11"/>
              <w:jc w:val="center"/>
              <w:rPr>
                <w:ins w:id="11485" w:author="Author"/>
              </w:rPr>
            </w:pPr>
            <w:ins w:id="11486" w:author="Author">
              <w:r>
                <w:t>0.48</w:t>
              </w:r>
            </w:ins>
          </w:p>
        </w:tc>
      </w:tr>
      <w:tr w:rsidR="003F7E2C" w14:paraId="6E5DB5CA" w14:textId="77777777" w:rsidTr="00EE1A0A">
        <w:trPr>
          <w:trHeight w:val="190"/>
          <w:ins w:id="11487" w:author="Author"/>
        </w:trPr>
        <w:tc>
          <w:tcPr>
            <w:tcW w:w="200" w:type="dxa"/>
            <w:tcBorders>
              <w:top w:val="single" w:sz="4" w:space="0" w:color="auto"/>
              <w:left w:val="single" w:sz="4" w:space="0" w:color="auto"/>
              <w:bottom w:val="single" w:sz="4" w:space="0" w:color="auto"/>
              <w:right w:val="nil"/>
            </w:tcBorders>
            <w:vAlign w:val="bottom"/>
          </w:tcPr>
          <w:p w14:paraId="23A45286" w14:textId="77777777" w:rsidR="003F7E2C" w:rsidRDefault="003F7E2C" w:rsidP="00BE28D4">
            <w:pPr>
              <w:pStyle w:val="tabletext11"/>
              <w:jc w:val="right"/>
              <w:rPr>
                <w:ins w:id="11488" w:author="Author"/>
              </w:rPr>
            </w:pPr>
          </w:p>
        </w:tc>
        <w:tc>
          <w:tcPr>
            <w:tcW w:w="1580" w:type="dxa"/>
            <w:tcBorders>
              <w:top w:val="single" w:sz="4" w:space="0" w:color="auto"/>
              <w:left w:val="nil"/>
              <w:bottom w:val="single" w:sz="4" w:space="0" w:color="auto"/>
              <w:right w:val="single" w:sz="4" w:space="0" w:color="auto"/>
            </w:tcBorders>
            <w:vAlign w:val="bottom"/>
            <w:hideMark/>
          </w:tcPr>
          <w:p w14:paraId="71FE917A" w14:textId="77777777" w:rsidR="003F7E2C" w:rsidRDefault="003F7E2C" w:rsidP="00BE28D4">
            <w:pPr>
              <w:pStyle w:val="tabletext11"/>
              <w:tabs>
                <w:tab w:val="decimal" w:pos="640"/>
              </w:tabs>
              <w:rPr>
                <w:ins w:id="11489" w:author="Author"/>
              </w:rPr>
            </w:pPr>
            <w:ins w:id="11490" w:author="Author">
              <w:r>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E1FFB5E" w14:textId="77777777" w:rsidR="003F7E2C" w:rsidRDefault="003F7E2C" w:rsidP="00BE28D4">
            <w:pPr>
              <w:pStyle w:val="tabletext11"/>
              <w:jc w:val="center"/>
              <w:rPr>
                <w:ins w:id="11491" w:author="Author"/>
              </w:rPr>
            </w:pPr>
            <w:ins w:id="11492" w:author="Author">
              <w:r>
                <w:t>1.00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BFB1D57" w14:textId="77777777" w:rsidR="003F7E2C" w:rsidRDefault="003F7E2C" w:rsidP="00BE28D4">
            <w:pPr>
              <w:pStyle w:val="tabletext11"/>
              <w:jc w:val="center"/>
              <w:rPr>
                <w:ins w:id="11493" w:author="Author"/>
              </w:rPr>
            </w:pPr>
            <w:ins w:id="11494" w:author="Author">
              <w:r>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A1646E" w14:textId="77777777" w:rsidR="003F7E2C" w:rsidRDefault="003F7E2C" w:rsidP="00BE28D4">
            <w:pPr>
              <w:pStyle w:val="tabletext11"/>
              <w:jc w:val="center"/>
              <w:rPr>
                <w:ins w:id="11495" w:author="Author"/>
              </w:rPr>
            </w:pPr>
            <w:ins w:id="11496" w:author="Author">
              <w:r>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9690EC" w14:textId="77777777" w:rsidR="003F7E2C" w:rsidRDefault="003F7E2C" w:rsidP="00BE28D4">
            <w:pPr>
              <w:pStyle w:val="tabletext11"/>
              <w:jc w:val="center"/>
              <w:rPr>
                <w:ins w:id="11497" w:author="Author"/>
              </w:rPr>
            </w:pPr>
            <w:ins w:id="11498" w:author="Author">
              <w:r>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429A14" w14:textId="77777777" w:rsidR="003F7E2C" w:rsidRDefault="003F7E2C" w:rsidP="00BE28D4">
            <w:pPr>
              <w:pStyle w:val="tabletext11"/>
              <w:jc w:val="center"/>
              <w:rPr>
                <w:ins w:id="11499" w:author="Author"/>
              </w:rPr>
            </w:pPr>
            <w:ins w:id="11500"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1DE422" w14:textId="77777777" w:rsidR="003F7E2C" w:rsidRDefault="003F7E2C" w:rsidP="00BE28D4">
            <w:pPr>
              <w:pStyle w:val="tabletext11"/>
              <w:jc w:val="center"/>
              <w:rPr>
                <w:ins w:id="11501" w:author="Author"/>
              </w:rPr>
            </w:pPr>
            <w:ins w:id="11502" w:author="Author">
              <w:r>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C5B149" w14:textId="77777777" w:rsidR="003F7E2C" w:rsidRDefault="003F7E2C" w:rsidP="00BE28D4">
            <w:pPr>
              <w:pStyle w:val="tabletext11"/>
              <w:jc w:val="center"/>
              <w:rPr>
                <w:ins w:id="11503" w:author="Author"/>
              </w:rPr>
            </w:pPr>
            <w:ins w:id="11504" w:author="Author">
              <w:r>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2F1B8E" w14:textId="77777777" w:rsidR="003F7E2C" w:rsidRDefault="003F7E2C" w:rsidP="00BE28D4">
            <w:pPr>
              <w:pStyle w:val="tabletext11"/>
              <w:jc w:val="center"/>
              <w:rPr>
                <w:ins w:id="11505" w:author="Author"/>
              </w:rPr>
            </w:pPr>
            <w:ins w:id="11506" w:author="Author">
              <w:r>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40EEDA" w14:textId="77777777" w:rsidR="003F7E2C" w:rsidRDefault="003F7E2C" w:rsidP="00BE28D4">
            <w:pPr>
              <w:pStyle w:val="tabletext11"/>
              <w:jc w:val="center"/>
              <w:rPr>
                <w:ins w:id="11507" w:author="Author"/>
              </w:rPr>
            </w:pPr>
            <w:ins w:id="11508"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17F9FC" w14:textId="77777777" w:rsidR="003F7E2C" w:rsidRDefault="003F7E2C" w:rsidP="00BE28D4">
            <w:pPr>
              <w:pStyle w:val="tabletext11"/>
              <w:jc w:val="center"/>
              <w:rPr>
                <w:ins w:id="11509" w:author="Author"/>
              </w:rPr>
            </w:pPr>
            <w:ins w:id="11510"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DE1BC0" w14:textId="77777777" w:rsidR="003F7E2C" w:rsidRDefault="003F7E2C" w:rsidP="00BE28D4">
            <w:pPr>
              <w:pStyle w:val="tabletext11"/>
              <w:jc w:val="center"/>
              <w:rPr>
                <w:ins w:id="11511" w:author="Author"/>
              </w:rPr>
            </w:pPr>
            <w:ins w:id="11512"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DB8179" w14:textId="77777777" w:rsidR="003F7E2C" w:rsidRDefault="003F7E2C" w:rsidP="00BE28D4">
            <w:pPr>
              <w:pStyle w:val="tabletext11"/>
              <w:jc w:val="center"/>
              <w:rPr>
                <w:ins w:id="11513" w:author="Author"/>
              </w:rPr>
            </w:pPr>
            <w:ins w:id="11514"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02C7EF" w14:textId="77777777" w:rsidR="003F7E2C" w:rsidRDefault="003F7E2C" w:rsidP="00BE28D4">
            <w:pPr>
              <w:pStyle w:val="tabletext11"/>
              <w:jc w:val="center"/>
              <w:rPr>
                <w:ins w:id="11515" w:author="Author"/>
              </w:rPr>
            </w:pPr>
            <w:ins w:id="11516"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BD18E1" w14:textId="77777777" w:rsidR="003F7E2C" w:rsidRDefault="003F7E2C" w:rsidP="00BE28D4">
            <w:pPr>
              <w:pStyle w:val="tabletext11"/>
              <w:jc w:val="center"/>
              <w:rPr>
                <w:ins w:id="11517" w:author="Author"/>
              </w:rPr>
            </w:pPr>
            <w:ins w:id="11518"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704FB8" w14:textId="77777777" w:rsidR="003F7E2C" w:rsidRDefault="003F7E2C" w:rsidP="00BE28D4">
            <w:pPr>
              <w:pStyle w:val="tabletext11"/>
              <w:jc w:val="center"/>
              <w:rPr>
                <w:ins w:id="11519" w:author="Author"/>
              </w:rPr>
            </w:pPr>
            <w:ins w:id="11520"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AF39D5" w14:textId="77777777" w:rsidR="003F7E2C" w:rsidRDefault="003F7E2C" w:rsidP="00BE28D4">
            <w:pPr>
              <w:pStyle w:val="tabletext11"/>
              <w:jc w:val="center"/>
              <w:rPr>
                <w:ins w:id="11521" w:author="Author"/>
              </w:rPr>
            </w:pPr>
            <w:ins w:id="11522"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4A811C" w14:textId="77777777" w:rsidR="003F7E2C" w:rsidRDefault="003F7E2C" w:rsidP="00BE28D4">
            <w:pPr>
              <w:pStyle w:val="tabletext11"/>
              <w:jc w:val="center"/>
              <w:rPr>
                <w:ins w:id="11523" w:author="Author"/>
              </w:rPr>
            </w:pPr>
            <w:ins w:id="11524"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47FC1E" w14:textId="77777777" w:rsidR="003F7E2C" w:rsidRDefault="003F7E2C" w:rsidP="00BE28D4">
            <w:pPr>
              <w:pStyle w:val="tabletext11"/>
              <w:jc w:val="center"/>
              <w:rPr>
                <w:ins w:id="11525" w:author="Author"/>
              </w:rPr>
            </w:pPr>
            <w:ins w:id="11526"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9FE8F0" w14:textId="77777777" w:rsidR="003F7E2C" w:rsidRDefault="003F7E2C" w:rsidP="00BE28D4">
            <w:pPr>
              <w:pStyle w:val="tabletext11"/>
              <w:jc w:val="center"/>
              <w:rPr>
                <w:ins w:id="11527" w:author="Author"/>
              </w:rPr>
            </w:pPr>
            <w:ins w:id="11528"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B7F117" w14:textId="77777777" w:rsidR="003F7E2C" w:rsidRDefault="003F7E2C" w:rsidP="00BE28D4">
            <w:pPr>
              <w:pStyle w:val="tabletext11"/>
              <w:jc w:val="center"/>
              <w:rPr>
                <w:ins w:id="11529" w:author="Author"/>
              </w:rPr>
            </w:pPr>
            <w:ins w:id="11530"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A8D826" w14:textId="77777777" w:rsidR="003F7E2C" w:rsidRDefault="003F7E2C" w:rsidP="00BE28D4">
            <w:pPr>
              <w:pStyle w:val="tabletext11"/>
              <w:jc w:val="center"/>
              <w:rPr>
                <w:ins w:id="11531" w:author="Author"/>
              </w:rPr>
            </w:pPr>
            <w:ins w:id="11532"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78E6A6" w14:textId="77777777" w:rsidR="003F7E2C" w:rsidRDefault="003F7E2C" w:rsidP="00BE28D4">
            <w:pPr>
              <w:pStyle w:val="tabletext11"/>
              <w:jc w:val="center"/>
              <w:rPr>
                <w:ins w:id="11533" w:author="Author"/>
              </w:rPr>
            </w:pPr>
            <w:ins w:id="11534" w:author="Author">
              <w:r>
                <w:t>0.60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33534AA" w14:textId="77777777" w:rsidR="003F7E2C" w:rsidRDefault="003F7E2C" w:rsidP="00BE28D4">
            <w:pPr>
              <w:pStyle w:val="tabletext11"/>
              <w:jc w:val="center"/>
              <w:rPr>
                <w:ins w:id="11535" w:author="Author"/>
              </w:rPr>
            </w:pPr>
            <w:ins w:id="11536"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3226BC" w14:textId="77777777" w:rsidR="003F7E2C" w:rsidRDefault="003F7E2C" w:rsidP="00BE28D4">
            <w:pPr>
              <w:pStyle w:val="tabletext11"/>
              <w:jc w:val="center"/>
              <w:rPr>
                <w:ins w:id="11537" w:author="Author"/>
              </w:rPr>
            </w:pPr>
            <w:ins w:id="11538"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04F759" w14:textId="77777777" w:rsidR="003F7E2C" w:rsidRDefault="003F7E2C" w:rsidP="00BE28D4">
            <w:pPr>
              <w:pStyle w:val="tabletext11"/>
              <w:jc w:val="center"/>
              <w:rPr>
                <w:ins w:id="11539" w:author="Author"/>
              </w:rPr>
            </w:pPr>
            <w:ins w:id="11540"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9217AE" w14:textId="77777777" w:rsidR="003F7E2C" w:rsidRDefault="003F7E2C" w:rsidP="00BE28D4">
            <w:pPr>
              <w:pStyle w:val="tabletext11"/>
              <w:jc w:val="center"/>
              <w:rPr>
                <w:ins w:id="11541" w:author="Author"/>
              </w:rPr>
            </w:pPr>
            <w:ins w:id="11542"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A33BE9" w14:textId="77777777" w:rsidR="003F7E2C" w:rsidRDefault="003F7E2C" w:rsidP="00BE28D4">
            <w:pPr>
              <w:pStyle w:val="tabletext11"/>
              <w:jc w:val="center"/>
              <w:rPr>
                <w:ins w:id="11543" w:author="Author"/>
              </w:rPr>
            </w:pPr>
            <w:ins w:id="11544" w:author="Author">
              <w:r>
                <w:t>0.60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B3E4159" w14:textId="77777777" w:rsidR="003F7E2C" w:rsidRDefault="003F7E2C" w:rsidP="00BE28D4">
            <w:pPr>
              <w:pStyle w:val="tabletext11"/>
              <w:jc w:val="center"/>
              <w:rPr>
                <w:ins w:id="11545" w:author="Author"/>
              </w:rPr>
            </w:pPr>
            <w:ins w:id="11546" w:author="Author">
              <w:r>
                <w:t>0.60</w:t>
              </w:r>
            </w:ins>
          </w:p>
        </w:tc>
      </w:tr>
      <w:tr w:rsidR="003F7E2C" w14:paraId="563A81F1" w14:textId="77777777" w:rsidTr="00EE1A0A">
        <w:trPr>
          <w:trHeight w:val="190"/>
          <w:ins w:id="11547" w:author="Author"/>
        </w:trPr>
        <w:tc>
          <w:tcPr>
            <w:tcW w:w="200" w:type="dxa"/>
            <w:tcBorders>
              <w:top w:val="single" w:sz="4" w:space="0" w:color="auto"/>
              <w:left w:val="single" w:sz="4" w:space="0" w:color="auto"/>
              <w:bottom w:val="single" w:sz="4" w:space="0" w:color="auto"/>
              <w:right w:val="nil"/>
            </w:tcBorders>
            <w:vAlign w:val="bottom"/>
          </w:tcPr>
          <w:p w14:paraId="1C140B02" w14:textId="77777777" w:rsidR="003F7E2C" w:rsidRDefault="003F7E2C" w:rsidP="00BE28D4">
            <w:pPr>
              <w:pStyle w:val="tabletext11"/>
              <w:jc w:val="right"/>
              <w:rPr>
                <w:ins w:id="11548" w:author="Author"/>
              </w:rPr>
            </w:pPr>
          </w:p>
        </w:tc>
        <w:tc>
          <w:tcPr>
            <w:tcW w:w="1580" w:type="dxa"/>
            <w:tcBorders>
              <w:top w:val="single" w:sz="4" w:space="0" w:color="auto"/>
              <w:left w:val="nil"/>
              <w:bottom w:val="single" w:sz="4" w:space="0" w:color="auto"/>
              <w:right w:val="single" w:sz="4" w:space="0" w:color="auto"/>
            </w:tcBorders>
            <w:vAlign w:val="bottom"/>
            <w:hideMark/>
          </w:tcPr>
          <w:p w14:paraId="47F712AF" w14:textId="77777777" w:rsidR="003F7E2C" w:rsidRDefault="003F7E2C" w:rsidP="00BE28D4">
            <w:pPr>
              <w:pStyle w:val="tabletext11"/>
              <w:tabs>
                <w:tab w:val="decimal" w:pos="640"/>
              </w:tabs>
              <w:rPr>
                <w:ins w:id="11549" w:author="Author"/>
              </w:rPr>
            </w:pPr>
            <w:ins w:id="11550" w:author="Author">
              <w:r>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C949DEF" w14:textId="77777777" w:rsidR="003F7E2C" w:rsidRDefault="003F7E2C" w:rsidP="00BE28D4">
            <w:pPr>
              <w:pStyle w:val="tabletext11"/>
              <w:jc w:val="center"/>
              <w:rPr>
                <w:ins w:id="11551" w:author="Author"/>
              </w:rPr>
            </w:pPr>
            <w:ins w:id="11552" w:author="Author">
              <w:r>
                <w:t>1.20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C7BDC47" w14:textId="77777777" w:rsidR="003F7E2C" w:rsidRDefault="003F7E2C" w:rsidP="00BE28D4">
            <w:pPr>
              <w:pStyle w:val="tabletext11"/>
              <w:jc w:val="center"/>
              <w:rPr>
                <w:ins w:id="11553" w:author="Author"/>
              </w:rPr>
            </w:pPr>
            <w:ins w:id="11554" w:author="Author">
              <w:r>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BE4C69" w14:textId="77777777" w:rsidR="003F7E2C" w:rsidRDefault="003F7E2C" w:rsidP="00BE28D4">
            <w:pPr>
              <w:pStyle w:val="tabletext11"/>
              <w:jc w:val="center"/>
              <w:rPr>
                <w:ins w:id="11555" w:author="Author"/>
              </w:rPr>
            </w:pPr>
            <w:ins w:id="11556" w:author="Author">
              <w:r>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862FF6" w14:textId="77777777" w:rsidR="003F7E2C" w:rsidRDefault="003F7E2C" w:rsidP="00BE28D4">
            <w:pPr>
              <w:pStyle w:val="tabletext11"/>
              <w:jc w:val="center"/>
              <w:rPr>
                <w:ins w:id="11557" w:author="Author"/>
              </w:rPr>
            </w:pPr>
            <w:ins w:id="11558" w:author="Author">
              <w:r>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EAC5B5" w14:textId="77777777" w:rsidR="003F7E2C" w:rsidRDefault="003F7E2C" w:rsidP="00BE28D4">
            <w:pPr>
              <w:pStyle w:val="tabletext11"/>
              <w:jc w:val="center"/>
              <w:rPr>
                <w:ins w:id="11559" w:author="Author"/>
              </w:rPr>
            </w:pPr>
            <w:ins w:id="11560" w:author="Author">
              <w:r>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AFACAF" w14:textId="77777777" w:rsidR="003F7E2C" w:rsidRDefault="003F7E2C" w:rsidP="00BE28D4">
            <w:pPr>
              <w:pStyle w:val="tabletext11"/>
              <w:jc w:val="center"/>
              <w:rPr>
                <w:ins w:id="11561" w:author="Author"/>
              </w:rPr>
            </w:pPr>
            <w:ins w:id="11562" w:author="Author">
              <w:r>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80A033" w14:textId="77777777" w:rsidR="003F7E2C" w:rsidRDefault="003F7E2C" w:rsidP="00BE28D4">
            <w:pPr>
              <w:pStyle w:val="tabletext11"/>
              <w:jc w:val="center"/>
              <w:rPr>
                <w:ins w:id="11563" w:author="Author"/>
              </w:rPr>
            </w:pPr>
            <w:ins w:id="11564" w:author="Author">
              <w:r>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8E8A4A" w14:textId="77777777" w:rsidR="003F7E2C" w:rsidRDefault="003F7E2C" w:rsidP="00BE28D4">
            <w:pPr>
              <w:pStyle w:val="tabletext11"/>
              <w:jc w:val="center"/>
              <w:rPr>
                <w:ins w:id="11565" w:author="Author"/>
              </w:rPr>
            </w:pPr>
            <w:ins w:id="11566" w:author="Author">
              <w:r>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5BF07B" w14:textId="77777777" w:rsidR="003F7E2C" w:rsidRDefault="003F7E2C" w:rsidP="00BE28D4">
            <w:pPr>
              <w:pStyle w:val="tabletext11"/>
              <w:jc w:val="center"/>
              <w:rPr>
                <w:ins w:id="11567" w:author="Author"/>
              </w:rPr>
            </w:pPr>
            <w:ins w:id="11568"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256FFC" w14:textId="77777777" w:rsidR="003F7E2C" w:rsidRDefault="003F7E2C" w:rsidP="00BE28D4">
            <w:pPr>
              <w:pStyle w:val="tabletext11"/>
              <w:jc w:val="center"/>
              <w:rPr>
                <w:ins w:id="11569" w:author="Author"/>
              </w:rPr>
            </w:pPr>
            <w:ins w:id="11570"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45CD18" w14:textId="77777777" w:rsidR="003F7E2C" w:rsidRDefault="003F7E2C" w:rsidP="00BE28D4">
            <w:pPr>
              <w:pStyle w:val="tabletext11"/>
              <w:jc w:val="center"/>
              <w:rPr>
                <w:ins w:id="11571" w:author="Author"/>
              </w:rPr>
            </w:pPr>
            <w:ins w:id="11572"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D9F48C" w14:textId="77777777" w:rsidR="003F7E2C" w:rsidRDefault="003F7E2C" w:rsidP="00BE28D4">
            <w:pPr>
              <w:pStyle w:val="tabletext11"/>
              <w:jc w:val="center"/>
              <w:rPr>
                <w:ins w:id="11573" w:author="Author"/>
              </w:rPr>
            </w:pPr>
            <w:ins w:id="11574"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878F2D" w14:textId="77777777" w:rsidR="003F7E2C" w:rsidRDefault="003F7E2C" w:rsidP="00BE28D4">
            <w:pPr>
              <w:pStyle w:val="tabletext11"/>
              <w:jc w:val="center"/>
              <w:rPr>
                <w:ins w:id="11575" w:author="Author"/>
              </w:rPr>
            </w:pPr>
            <w:ins w:id="11576"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8C95E6" w14:textId="77777777" w:rsidR="003F7E2C" w:rsidRDefault="003F7E2C" w:rsidP="00BE28D4">
            <w:pPr>
              <w:pStyle w:val="tabletext11"/>
              <w:jc w:val="center"/>
              <w:rPr>
                <w:ins w:id="11577" w:author="Author"/>
              </w:rPr>
            </w:pPr>
            <w:ins w:id="11578"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5F8F9D" w14:textId="77777777" w:rsidR="003F7E2C" w:rsidRDefault="003F7E2C" w:rsidP="00BE28D4">
            <w:pPr>
              <w:pStyle w:val="tabletext11"/>
              <w:jc w:val="center"/>
              <w:rPr>
                <w:ins w:id="11579" w:author="Author"/>
              </w:rPr>
            </w:pPr>
            <w:ins w:id="11580"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156BEE" w14:textId="77777777" w:rsidR="003F7E2C" w:rsidRDefault="003F7E2C" w:rsidP="00BE28D4">
            <w:pPr>
              <w:pStyle w:val="tabletext11"/>
              <w:jc w:val="center"/>
              <w:rPr>
                <w:ins w:id="11581" w:author="Author"/>
              </w:rPr>
            </w:pPr>
            <w:ins w:id="11582"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DA4089" w14:textId="77777777" w:rsidR="003F7E2C" w:rsidRDefault="003F7E2C" w:rsidP="00BE28D4">
            <w:pPr>
              <w:pStyle w:val="tabletext11"/>
              <w:jc w:val="center"/>
              <w:rPr>
                <w:ins w:id="11583" w:author="Author"/>
              </w:rPr>
            </w:pPr>
            <w:ins w:id="11584"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EA8EA7" w14:textId="77777777" w:rsidR="003F7E2C" w:rsidRDefault="003F7E2C" w:rsidP="00BE28D4">
            <w:pPr>
              <w:pStyle w:val="tabletext11"/>
              <w:jc w:val="center"/>
              <w:rPr>
                <w:ins w:id="11585" w:author="Author"/>
              </w:rPr>
            </w:pPr>
            <w:ins w:id="11586"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6F7011" w14:textId="77777777" w:rsidR="003F7E2C" w:rsidRDefault="003F7E2C" w:rsidP="00BE28D4">
            <w:pPr>
              <w:pStyle w:val="tabletext11"/>
              <w:jc w:val="center"/>
              <w:rPr>
                <w:ins w:id="11587" w:author="Author"/>
              </w:rPr>
            </w:pPr>
            <w:ins w:id="11588"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2AF606" w14:textId="77777777" w:rsidR="003F7E2C" w:rsidRDefault="003F7E2C" w:rsidP="00BE28D4">
            <w:pPr>
              <w:pStyle w:val="tabletext11"/>
              <w:jc w:val="center"/>
              <w:rPr>
                <w:ins w:id="11589" w:author="Author"/>
              </w:rPr>
            </w:pPr>
            <w:ins w:id="11590"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2D0059" w14:textId="77777777" w:rsidR="003F7E2C" w:rsidRDefault="003F7E2C" w:rsidP="00BE28D4">
            <w:pPr>
              <w:pStyle w:val="tabletext11"/>
              <w:jc w:val="center"/>
              <w:rPr>
                <w:ins w:id="11591" w:author="Author"/>
              </w:rPr>
            </w:pPr>
            <w:ins w:id="11592"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732AB4" w14:textId="77777777" w:rsidR="003F7E2C" w:rsidRDefault="003F7E2C" w:rsidP="00BE28D4">
            <w:pPr>
              <w:pStyle w:val="tabletext11"/>
              <w:jc w:val="center"/>
              <w:rPr>
                <w:ins w:id="11593" w:author="Author"/>
              </w:rPr>
            </w:pPr>
            <w:ins w:id="11594" w:author="Author">
              <w:r>
                <w:t>0.72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E3A0318" w14:textId="77777777" w:rsidR="003F7E2C" w:rsidRDefault="003F7E2C" w:rsidP="00BE28D4">
            <w:pPr>
              <w:pStyle w:val="tabletext11"/>
              <w:jc w:val="center"/>
              <w:rPr>
                <w:ins w:id="11595" w:author="Author"/>
              </w:rPr>
            </w:pPr>
            <w:ins w:id="11596"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95A967" w14:textId="77777777" w:rsidR="003F7E2C" w:rsidRDefault="003F7E2C" w:rsidP="00BE28D4">
            <w:pPr>
              <w:pStyle w:val="tabletext11"/>
              <w:jc w:val="center"/>
              <w:rPr>
                <w:ins w:id="11597" w:author="Author"/>
              </w:rPr>
            </w:pPr>
            <w:ins w:id="11598"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90ADA9" w14:textId="77777777" w:rsidR="003F7E2C" w:rsidRDefault="003F7E2C" w:rsidP="00BE28D4">
            <w:pPr>
              <w:pStyle w:val="tabletext11"/>
              <w:jc w:val="center"/>
              <w:rPr>
                <w:ins w:id="11599" w:author="Author"/>
              </w:rPr>
            </w:pPr>
            <w:ins w:id="11600"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62ECB0" w14:textId="77777777" w:rsidR="003F7E2C" w:rsidRDefault="003F7E2C" w:rsidP="00BE28D4">
            <w:pPr>
              <w:pStyle w:val="tabletext11"/>
              <w:jc w:val="center"/>
              <w:rPr>
                <w:ins w:id="11601" w:author="Author"/>
              </w:rPr>
            </w:pPr>
            <w:ins w:id="11602"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1EC993" w14:textId="77777777" w:rsidR="003F7E2C" w:rsidRDefault="003F7E2C" w:rsidP="00BE28D4">
            <w:pPr>
              <w:pStyle w:val="tabletext11"/>
              <w:jc w:val="center"/>
              <w:rPr>
                <w:ins w:id="11603" w:author="Author"/>
              </w:rPr>
            </w:pPr>
            <w:ins w:id="11604" w:author="Author">
              <w:r>
                <w:t>0.72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927C844" w14:textId="77777777" w:rsidR="003F7E2C" w:rsidRDefault="003F7E2C" w:rsidP="00BE28D4">
            <w:pPr>
              <w:pStyle w:val="tabletext11"/>
              <w:jc w:val="center"/>
              <w:rPr>
                <w:ins w:id="11605" w:author="Author"/>
              </w:rPr>
            </w:pPr>
            <w:ins w:id="11606" w:author="Author">
              <w:r>
                <w:t>0.72</w:t>
              </w:r>
            </w:ins>
          </w:p>
        </w:tc>
      </w:tr>
      <w:tr w:rsidR="003F7E2C" w14:paraId="59C86B5A" w14:textId="77777777" w:rsidTr="00EE1A0A">
        <w:trPr>
          <w:trHeight w:val="190"/>
          <w:ins w:id="11607" w:author="Author"/>
        </w:trPr>
        <w:tc>
          <w:tcPr>
            <w:tcW w:w="200" w:type="dxa"/>
            <w:tcBorders>
              <w:top w:val="single" w:sz="4" w:space="0" w:color="auto"/>
              <w:left w:val="single" w:sz="4" w:space="0" w:color="auto"/>
              <w:bottom w:val="single" w:sz="4" w:space="0" w:color="auto"/>
              <w:right w:val="nil"/>
            </w:tcBorders>
            <w:vAlign w:val="bottom"/>
          </w:tcPr>
          <w:p w14:paraId="1D97D80E" w14:textId="77777777" w:rsidR="003F7E2C" w:rsidRDefault="003F7E2C" w:rsidP="00BE28D4">
            <w:pPr>
              <w:pStyle w:val="tabletext11"/>
              <w:jc w:val="right"/>
              <w:rPr>
                <w:ins w:id="11608" w:author="Author"/>
              </w:rPr>
            </w:pPr>
          </w:p>
        </w:tc>
        <w:tc>
          <w:tcPr>
            <w:tcW w:w="1580" w:type="dxa"/>
            <w:tcBorders>
              <w:top w:val="single" w:sz="4" w:space="0" w:color="auto"/>
              <w:left w:val="nil"/>
              <w:bottom w:val="single" w:sz="4" w:space="0" w:color="auto"/>
              <w:right w:val="single" w:sz="4" w:space="0" w:color="auto"/>
            </w:tcBorders>
            <w:vAlign w:val="bottom"/>
            <w:hideMark/>
          </w:tcPr>
          <w:p w14:paraId="65484FA6" w14:textId="77777777" w:rsidR="003F7E2C" w:rsidRDefault="003F7E2C" w:rsidP="00BE28D4">
            <w:pPr>
              <w:pStyle w:val="tabletext11"/>
              <w:tabs>
                <w:tab w:val="decimal" w:pos="640"/>
              </w:tabs>
              <w:rPr>
                <w:ins w:id="11609" w:author="Author"/>
              </w:rPr>
            </w:pPr>
            <w:ins w:id="11610" w:author="Author">
              <w:r>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22486D9" w14:textId="77777777" w:rsidR="003F7E2C" w:rsidRDefault="003F7E2C" w:rsidP="00BE28D4">
            <w:pPr>
              <w:pStyle w:val="tabletext11"/>
              <w:jc w:val="center"/>
              <w:rPr>
                <w:ins w:id="11611" w:author="Author"/>
              </w:rPr>
            </w:pPr>
            <w:ins w:id="11612" w:author="Author">
              <w:r>
                <w:t>1.41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E55E9C1" w14:textId="77777777" w:rsidR="003F7E2C" w:rsidRDefault="003F7E2C" w:rsidP="00BE28D4">
            <w:pPr>
              <w:pStyle w:val="tabletext11"/>
              <w:jc w:val="center"/>
              <w:rPr>
                <w:ins w:id="11613" w:author="Author"/>
              </w:rPr>
            </w:pPr>
            <w:ins w:id="11614" w:author="Author">
              <w:r>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F5706B" w14:textId="77777777" w:rsidR="003F7E2C" w:rsidRDefault="003F7E2C" w:rsidP="00BE28D4">
            <w:pPr>
              <w:pStyle w:val="tabletext11"/>
              <w:jc w:val="center"/>
              <w:rPr>
                <w:ins w:id="11615" w:author="Author"/>
              </w:rPr>
            </w:pPr>
            <w:ins w:id="11616" w:author="Author">
              <w:r>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E6BAE0" w14:textId="77777777" w:rsidR="003F7E2C" w:rsidRDefault="003F7E2C" w:rsidP="00BE28D4">
            <w:pPr>
              <w:pStyle w:val="tabletext11"/>
              <w:jc w:val="center"/>
              <w:rPr>
                <w:ins w:id="11617" w:author="Author"/>
              </w:rPr>
            </w:pPr>
            <w:ins w:id="11618" w:author="Author">
              <w:r>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9BDC8C" w14:textId="77777777" w:rsidR="003F7E2C" w:rsidRDefault="003F7E2C" w:rsidP="00BE28D4">
            <w:pPr>
              <w:pStyle w:val="tabletext11"/>
              <w:jc w:val="center"/>
              <w:rPr>
                <w:ins w:id="11619" w:author="Author"/>
              </w:rPr>
            </w:pPr>
            <w:ins w:id="11620"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68B10A" w14:textId="77777777" w:rsidR="003F7E2C" w:rsidRDefault="003F7E2C" w:rsidP="00BE28D4">
            <w:pPr>
              <w:pStyle w:val="tabletext11"/>
              <w:jc w:val="center"/>
              <w:rPr>
                <w:ins w:id="11621" w:author="Author"/>
              </w:rPr>
            </w:pPr>
            <w:ins w:id="11622"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5C9FBB" w14:textId="77777777" w:rsidR="003F7E2C" w:rsidRDefault="003F7E2C" w:rsidP="00BE28D4">
            <w:pPr>
              <w:pStyle w:val="tabletext11"/>
              <w:jc w:val="center"/>
              <w:rPr>
                <w:ins w:id="11623" w:author="Author"/>
              </w:rPr>
            </w:pPr>
            <w:ins w:id="11624"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88D44" w14:textId="77777777" w:rsidR="003F7E2C" w:rsidRDefault="003F7E2C" w:rsidP="00BE28D4">
            <w:pPr>
              <w:pStyle w:val="tabletext11"/>
              <w:jc w:val="center"/>
              <w:rPr>
                <w:ins w:id="11625" w:author="Author"/>
              </w:rPr>
            </w:pPr>
            <w:ins w:id="11626" w:author="Author">
              <w:r>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005CB8" w14:textId="77777777" w:rsidR="003F7E2C" w:rsidRDefault="003F7E2C" w:rsidP="00BE28D4">
            <w:pPr>
              <w:pStyle w:val="tabletext11"/>
              <w:jc w:val="center"/>
              <w:rPr>
                <w:ins w:id="11627" w:author="Author"/>
              </w:rPr>
            </w:pPr>
            <w:ins w:id="11628"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F1D1CB" w14:textId="77777777" w:rsidR="003F7E2C" w:rsidRDefault="003F7E2C" w:rsidP="00BE28D4">
            <w:pPr>
              <w:pStyle w:val="tabletext11"/>
              <w:jc w:val="center"/>
              <w:rPr>
                <w:ins w:id="11629" w:author="Author"/>
              </w:rPr>
            </w:pPr>
            <w:ins w:id="11630"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0A0F25" w14:textId="77777777" w:rsidR="003F7E2C" w:rsidRDefault="003F7E2C" w:rsidP="00BE28D4">
            <w:pPr>
              <w:pStyle w:val="tabletext11"/>
              <w:jc w:val="center"/>
              <w:rPr>
                <w:ins w:id="11631" w:author="Author"/>
              </w:rPr>
            </w:pPr>
            <w:ins w:id="11632"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F3D356" w14:textId="77777777" w:rsidR="003F7E2C" w:rsidRDefault="003F7E2C" w:rsidP="00BE28D4">
            <w:pPr>
              <w:pStyle w:val="tabletext11"/>
              <w:jc w:val="center"/>
              <w:rPr>
                <w:ins w:id="11633" w:author="Author"/>
              </w:rPr>
            </w:pPr>
            <w:ins w:id="11634"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FF5C5D" w14:textId="77777777" w:rsidR="003F7E2C" w:rsidRDefault="003F7E2C" w:rsidP="00BE28D4">
            <w:pPr>
              <w:pStyle w:val="tabletext11"/>
              <w:jc w:val="center"/>
              <w:rPr>
                <w:ins w:id="11635" w:author="Author"/>
              </w:rPr>
            </w:pPr>
            <w:ins w:id="11636"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87389E" w14:textId="77777777" w:rsidR="003F7E2C" w:rsidRDefault="003F7E2C" w:rsidP="00BE28D4">
            <w:pPr>
              <w:pStyle w:val="tabletext11"/>
              <w:jc w:val="center"/>
              <w:rPr>
                <w:ins w:id="11637" w:author="Author"/>
              </w:rPr>
            </w:pPr>
            <w:ins w:id="11638"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94079F" w14:textId="77777777" w:rsidR="003F7E2C" w:rsidRDefault="003F7E2C" w:rsidP="00BE28D4">
            <w:pPr>
              <w:pStyle w:val="tabletext11"/>
              <w:jc w:val="center"/>
              <w:rPr>
                <w:ins w:id="11639" w:author="Author"/>
              </w:rPr>
            </w:pPr>
            <w:ins w:id="11640"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F55346" w14:textId="77777777" w:rsidR="003F7E2C" w:rsidRDefault="003F7E2C" w:rsidP="00BE28D4">
            <w:pPr>
              <w:pStyle w:val="tabletext11"/>
              <w:jc w:val="center"/>
              <w:rPr>
                <w:ins w:id="11641" w:author="Author"/>
              </w:rPr>
            </w:pPr>
            <w:ins w:id="11642"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888F93" w14:textId="77777777" w:rsidR="003F7E2C" w:rsidRDefault="003F7E2C" w:rsidP="00BE28D4">
            <w:pPr>
              <w:pStyle w:val="tabletext11"/>
              <w:jc w:val="center"/>
              <w:rPr>
                <w:ins w:id="11643" w:author="Author"/>
              </w:rPr>
            </w:pPr>
            <w:ins w:id="11644"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F8F0DE" w14:textId="77777777" w:rsidR="003F7E2C" w:rsidRDefault="003F7E2C" w:rsidP="00BE28D4">
            <w:pPr>
              <w:pStyle w:val="tabletext11"/>
              <w:jc w:val="center"/>
              <w:rPr>
                <w:ins w:id="11645" w:author="Author"/>
              </w:rPr>
            </w:pPr>
            <w:ins w:id="11646"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3D2ECA" w14:textId="77777777" w:rsidR="003F7E2C" w:rsidRDefault="003F7E2C" w:rsidP="00BE28D4">
            <w:pPr>
              <w:pStyle w:val="tabletext11"/>
              <w:jc w:val="center"/>
              <w:rPr>
                <w:ins w:id="11647" w:author="Author"/>
              </w:rPr>
            </w:pPr>
            <w:ins w:id="11648"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38F9C9" w14:textId="77777777" w:rsidR="003F7E2C" w:rsidRDefault="003F7E2C" w:rsidP="00BE28D4">
            <w:pPr>
              <w:pStyle w:val="tabletext11"/>
              <w:jc w:val="center"/>
              <w:rPr>
                <w:ins w:id="11649" w:author="Author"/>
              </w:rPr>
            </w:pPr>
            <w:ins w:id="11650"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D37E44" w14:textId="77777777" w:rsidR="003F7E2C" w:rsidRDefault="003F7E2C" w:rsidP="00BE28D4">
            <w:pPr>
              <w:pStyle w:val="tabletext11"/>
              <w:jc w:val="center"/>
              <w:rPr>
                <w:ins w:id="11651" w:author="Author"/>
              </w:rPr>
            </w:pPr>
            <w:ins w:id="11652"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9FE66C" w14:textId="77777777" w:rsidR="003F7E2C" w:rsidRDefault="003F7E2C" w:rsidP="00BE28D4">
            <w:pPr>
              <w:pStyle w:val="tabletext11"/>
              <w:jc w:val="center"/>
              <w:rPr>
                <w:ins w:id="11653" w:author="Author"/>
              </w:rPr>
            </w:pPr>
            <w:ins w:id="11654" w:author="Author">
              <w:r>
                <w:t>0.84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4579068" w14:textId="77777777" w:rsidR="003F7E2C" w:rsidRDefault="003F7E2C" w:rsidP="00BE28D4">
            <w:pPr>
              <w:pStyle w:val="tabletext11"/>
              <w:jc w:val="center"/>
              <w:rPr>
                <w:ins w:id="11655" w:author="Author"/>
              </w:rPr>
            </w:pPr>
            <w:ins w:id="11656"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4BB115" w14:textId="77777777" w:rsidR="003F7E2C" w:rsidRDefault="003F7E2C" w:rsidP="00BE28D4">
            <w:pPr>
              <w:pStyle w:val="tabletext11"/>
              <w:jc w:val="center"/>
              <w:rPr>
                <w:ins w:id="11657" w:author="Author"/>
              </w:rPr>
            </w:pPr>
            <w:ins w:id="11658"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D56185" w14:textId="77777777" w:rsidR="003F7E2C" w:rsidRDefault="003F7E2C" w:rsidP="00BE28D4">
            <w:pPr>
              <w:pStyle w:val="tabletext11"/>
              <w:jc w:val="center"/>
              <w:rPr>
                <w:ins w:id="11659" w:author="Author"/>
              </w:rPr>
            </w:pPr>
            <w:ins w:id="11660"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0B24EC" w14:textId="77777777" w:rsidR="003F7E2C" w:rsidRDefault="003F7E2C" w:rsidP="00BE28D4">
            <w:pPr>
              <w:pStyle w:val="tabletext11"/>
              <w:jc w:val="center"/>
              <w:rPr>
                <w:ins w:id="11661" w:author="Author"/>
              </w:rPr>
            </w:pPr>
            <w:ins w:id="11662"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946A5F" w14:textId="77777777" w:rsidR="003F7E2C" w:rsidRDefault="003F7E2C" w:rsidP="00BE28D4">
            <w:pPr>
              <w:pStyle w:val="tabletext11"/>
              <w:jc w:val="center"/>
              <w:rPr>
                <w:ins w:id="11663" w:author="Author"/>
              </w:rPr>
            </w:pPr>
            <w:ins w:id="11664" w:author="Author">
              <w:r>
                <w:t>0.84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BC182EC" w14:textId="77777777" w:rsidR="003F7E2C" w:rsidRDefault="003F7E2C" w:rsidP="00BE28D4">
            <w:pPr>
              <w:pStyle w:val="tabletext11"/>
              <w:jc w:val="center"/>
              <w:rPr>
                <w:ins w:id="11665" w:author="Author"/>
              </w:rPr>
            </w:pPr>
            <w:ins w:id="11666" w:author="Author">
              <w:r>
                <w:t>0.84</w:t>
              </w:r>
            </w:ins>
          </w:p>
        </w:tc>
      </w:tr>
      <w:tr w:rsidR="003F7E2C" w14:paraId="566AE952" w14:textId="77777777" w:rsidTr="00EE1A0A">
        <w:trPr>
          <w:trHeight w:val="190"/>
          <w:ins w:id="11667" w:author="Author"/>
        </w:trPr>
        <w:tc>
          <w:tcPr>
            <w:tcW w:w="200" w:type="dxa"/>
            <w:tcBorders>
              <w:top w:val="single" w:sz="4" w:space="0" w:color="auto"/>
              <w:left w:val="single" w:sz="4" w:space="0" w:color="auto"/>
              <w:bottom w:val="single" w:sz="4" w:space="0" w:color="auto"/>
              <w:right w:val="nil"/>
            </w:tcBorders>
            <w:vAlign w:val="bottom"/>
          </w:tcPr>
          <w:p w14:paraId="78CB50CE" w14:textId="77777777" w:rsidR="003F7E2C" w:rsidRDefault="003F7E2C" w:rsidP="00BE28D4">
            <w:pPr>
              <w:pStyle w:val="tabletext11"/>
              <w:jc w:val="right"/>
              <w:rPr>
                <w:ins w:id="11668" w:author="Author"/>
              </w:rPr>
            </w:pPr>
          </w:p>
        </w:tc>
        <w:tc>
          <w:tcPr>
            <w:tcW w:w="1580" w:type="dxa"/>
            <w:tcBorders>
              <w:top w:val="single" w:sz="4" w:space="0" w:color="auto"/>
              <w:left w:val="nil"/>
              <w:bottom w:val="single" w:sz="4" w:space="0" w:color="auto"/>
              <w:right w:val="single" w:sz="4" w:space="0" w:color="auto"/>
            </w:tcBorders>
            <w:vAlign w:val="bottom"/>
            <w:hideMark/>
          </w:tcPr>
          <w:p w14:paraId="2AE7EB5E" w14:textId="77777777" w:rsidR="003F7E2C" w:rsidRDefault="003F7E2C" w:rsidP="00BE28D4">
            <w:pPr>
              <w:pStyle w:val="tabletext11"/>
              <w:tabs>
                <w:tab w:val="decimal" w:pos="640"/>
              </w:tabs>
              <w:rPr>
                <w:ins w:id="11669" w:author="Author"/>
              </w:rPr>
            </w:pPr>
            <w:ins w:id="11670" w:author="Author">
              <w:r>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E3D4ACB" w14:textId="77777777" w:rsidR="003F7E2C" w:rsidRDefault="003F7E2C" w:rsidP="00BE28D4">
            <w:pPr>
              <w:pStyle w:val="tabletext11"/>
              <w:jc w:val="center"/>
              <w:rPr>
                <w:ins w:id="11671" w:author="Author"/>
              </w:rPr>
            </w:pPr>
            <w:ins w:id="11672" w:author="Author">
              <w:r>
                <w:t>1.55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06B18D3" w14:textId="77777777" w:rsidR="003F7E2C" w:rsidRDefault="003F7E2C" w:rsidP="00BE28D4">
            <w:pPr>
              <w:pStyle w:val="tabletext11"/>
              <w:jc w:val="center"/>
              <w:rPr>
                <w:ins w:id="11673" w:author="Author"/>
              </w:rPr>
            </w:pPr>
            <w:ins w:id="11674"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A430A5" w14:textId="77777777" w:rsidR="003F7E2C" w:rsidRDefault="003F7E2C" w:rsidP="00BE28D4">
            <w:pPr>
              <w:pStyle w:val="tabletext11"/>
              <w:jc w:val="center"/>
              <w:rPr>
                <w:ins w:id="11675" w:author="Author"/>
              </w:rPr>
            </w:pPr>
            <w:ins w:id="11676"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EAE331" w14:textId="77777777" w:rsidR="003F7E2C" w:rsidRDefault="003F7E2C" w:rsidP="00BE28D4">
            <w:pPr>
              <w:pStyle w:val="tabletext11"/>
              <w:jc w:val="center"/>
              <w:rPr>
                <w:ins w:id="11677" w:author="Author"/>
              </w:rPr>
            </w:pPr>
            <w:ins w:id="11678"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1A7996" w14:textId="77777777" w:rsidR="003F7E2C" w:rsidRDefault="003F7E2C" w:rsidP="00BE28D4">
            <w:pPr>
              <w:pStyle w:val="tabletext11"/>
              <w:jc w:val="center"/>
              <w:rPr>
                <w:ins w:id="11679" w:author="Author"/>
              </w:rPr>
            </w:pPr>
            <w:ins w:id="11680" w:author="Author">
              <w:r>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B73E77" w14:textId="77777777" w:rsidR="003F7E2C" w:rsidRDefault="003F7E2C" w:rsidP="00BE28D4">
            <w:pPr>
              <w:pStyle w:val="tabletext11"/>
              <w:jc w:val="center"/>
              <w:rPr>
                <w:ins w:id="11681" w:author="Author"/>
              </w:rPr>
            </w:pPr>
            <w:ins w:id="11682"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E4464E" w14:textId="77777777" w:rsidR="003F7E2C" w:rsidRDefault="003F7E2C" w:rsidP="00BE28D4">
            <w:pPr>
              <w:pStyle w:val="tabletext11"/>
              <w:jc w:val="center"/>
              <w:rPr>
                <w:ins w:id="11683" w:author="Author"/>
              </w:rPr>
            </w:pPr>
            <w:ins w:id="11684" w:author="Author">
              <w:r>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69E78A" w14:textId="77777777" w:rsidR="003F7E2C" w:rsidRDefault="003F7E2C" w:rsidP="00BE28D4">
            <w:pPr>
              <w:pStyle w:val="tabletext11"/>
              <w:jc w:val="center"/>
              <w:rPr>
                <w:ins w:id="11685" w:author="Author"/>
              </w:rPr>
            </w:pPr>
            <w:ins w:id="11686" w:author="Author">
              <w:r>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E484BA" w14:textId="77777777" w:rsidR="003F7E2C" w:rsidRDefault="003F7E2C" w:rsidP="00BE28D4">
            <w:pPr>
              <w:pStyle w:val="tabletext11"/>
              <w:jc w:val="center"/>
              <w:rPr>
                <w:ins w:id="11687" w:author="Author"/>
              </w:rPr>
            </w:pPr>
            <w:ins w:id="11688"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C4CD7A" w14:textId="77777777" w:rsidR="003F7E2C" w:rsidRDefault="003F7E2C" w:rsidP="00BE28D4">
            <w:pPr>
              <w:pStyle w:val="tabletext11"/>
              <w:jc w:val="center"/>
              <w:rPr>
                <w:ins w:id="11689" w:author="Author"/>
              </w:rPr>
            </w:pPr>
            <w:ins w:id="11690"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0BAF8B" w14:textId="77777777" w:rsidR="003F7E2C" w:rsidRDefault="003F7E2C" w:rsidP="00BE28D4">
            <w:pPr>
              <w:pStyle w:val="tabletext11"/>
              <w:jc w:val="center"/>
              <w:rPr>
                <w:ins w:id="11691" w:author="Author"/>
              </w:rPr>
            </w:pPr>
            <w:ins w:id="11692"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5A2265" w14:textId="77777777" w:rsidR="003F7E2C" w:rsidRDefault="003F7E2C" w:rsidP="00BE28D4">
            <w:pPr>
              <w:pStyle w:val="tabletext11"/>
              <w:jc w:val="center"/>
              <w:rPr>
                <w:ins w:id="11693" w:author="Author"/>
              </w:rPr>
            </w:pPr>
            <w:ins w:id="11694"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E62753" w14:textId="77777777" w:rsidR="003F7E2C" w:rsidRDefault="003F7E2C" w:rsidP="00BE28D4">
            <w:pPr>
              <w:pStyle w:val="tabletext11"/>
              <w:jc w:val="center"/>
              <w:rPr>
                <w:ins w:id="11695" w:author="Author"/>
              </w:rPr>
            </w:pPr>
            <w:ins w:id="11696"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7F828D" w14:textId="77777777" w:rsidR="003F7E2C" w:rsidRDefault="003F7E2C" w:rsidP="00BE28D4">
            <w:pPr>
              <w:pStyle w:val="tabletext11"/>
              <w:jc w:val="center"/>
              <w:rPr>
                <w:ins w:id="11697" w:author="Author"/>
              </w:rPr>
            </w:pPr>
            <w:ins w:id="11698"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C04E8A" w14:textId="77777777" w:rsidR="003F7E2C" w:rsidRDefault="003F7E2C" w:rsidP="00BE28D4">
            <w:pPr>
              <w:pStyle w:val="tabletext11"/>
              <w:jc w:val="center"/>
              <w:rPr>
                <w:ins w:id="11699" w:author="Author"/>
              </w:rPr>
            </w:pPr>
            <w:ins w:id="11700"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91CC96" w14:textId="77777777" w:rsidR="003F7E2C" w:rsidRDefault="003F7E2C" w:rsidP="00BE28D4">
            <w:pPr>
              <w:pStyle w:val="tabletext11"/>
              <w:jc w:val="center"/>
              <w:rPr>
                <w:ins w:id="11701" w:author="Author"/>
              </w:rPr>
            </w:pPr>
            <w:ins w:id="11702"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628921" w14:textId="77777777" w:rsidR="003F7E2C" w:rsidRDefault="003F7E2C" w:rsidP="00BE28D4">
            <w:pPr>
              <w:pStyle w:val="tabletext11"/>
              <w:jc w:val="center"/>
              <w:rPr>
                <w:ins w:id="11703" w:author="Author"/>
              </w:rPr>
            </w:pPr>
            <w:ins w:id="11704"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33B3BE" w14:textId="77777777" w:rsidR="003F7E2C" w:rsidRDefault="003F7E2C" w:rsidP="00BE28D4">
            <w:pPr>
              <w:pStyle w:val="tabletext11"/>
              <w:jc w:val="center"/>
              <w:rPr>
                <w:ins w:id="11705" w:author="Author"/>
              </w:rPr>
            </w:pPr>
            <w:ins w:id="11706"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836A80" w14:textId="77777777" w:rsidR="003F7E2C" w:rsidRDefault="003F7E2C" w:rsidP="00BE28D4">
            <w:pPr>
              <w:pStyle w:val="tabletext11"/>
              <w:jc w:val="center"/>
              <w:rPr>
                <w:ins w:id="11707" w:author="Author"/>
              </w:rPr>
            </w:pPr>
            <w:ins w:id="11708"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996852" w14:textId="77777777" w:rsidR="003F7E2C" w:rsidRDefault="003F7E2C" w:rsidP="00BE28D4">
            <w:pPr>
              <w:pStyle w:val="tabletext11"/>
              <w:jc w:val="center"/>
              <w:rPr>
                <w:ins w:id="11709" w:author="Author"/>
              </w:rPr>
            </w:pPr>
            <w:ins w:id="11710"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43F7FE" w14:textId="77777777" w:rsidR="003F7E2C" w:rsidRDefault="003F7E2C" w:rsidP="00BE28D4">
            <w:pPr>
              <w:pStyle w:val="tabletext11"/>
              <w:jc w:val="center"/>
              <w:rPr>
                <w:ins w:id="11711" w:author="Author"/>
              </w:rPr>
            </w:pPr>
            <w:ins w:id="11712"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8D9BD3" w14:textId="77777777" w:rsidR="003F7E2C" w:rsidRDefault="003F7E2C" w:rsidP="00BE28D4">
            <w:pPr>
              <w:pStyle w:val="tabletext11"/>
              <w:jc w:val="center"/>
              <w:rPr>
                <w:ins w:id="11713" w:author="Author"/>
              </w:rPr>
            </w:pPr>
            <w:ins w:id="11714" w:author="Author">
              <w:r>
                <w:t>0.93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E9FAB3F" w14:textId="77777777" w:rsidR="003F7E2C" w:rsidRDefault="003F7E2C" w:rsidP="00BE28D4">
            <w:pPr>
              <w:pStyle w:val="tabletext11"/>
              <w:jc w:val="center"/>
              <w:rPr>
                <w:ins w:id="11715" w:author="Author"/>
              </w:rPr>
            </w:pPr>
            <w:ins w:id="11716"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794F34" w14:textId="77777777" w:rsidR="003F7E2C" w:rsidRDefault="003F7E2C" w:rsidP="00BE28D4">
            <w:pPr>
              <w:pStyle w:val="tabletext11"/>
              <w:jc w:val="center"/>
              <w:rPr>
                <w:ins w:id="11717" w:author="Author"/>
              </w:rPr>
            </w:pPr>
            <w:ins w:id="11718"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E04406" w14:textId="77777777" w:rsidR="003F7E2C" w:rsidRDefault="003F7E2C" w:rsidP="00BE28D4">
            <w:pPr>
              <w:pStyle w:val="tabletext11"/>
              <w:jc w:val="center"/>
              <w:rPr>
                <w:ins w:id="11719" w:author="Author"/>
              </w:rPr>
            </w:pPr>
            <w:ins w:id="11720"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9E749F" w14:textId="77777777" w:rsidR="003F7E2C" w:rsidRDefault="003F7E2C" w:rsidP="00BE28D4">
            <w:pPr>
              <w:pStyle w:val="tabletext11"/>
              <w:jc w:val="center"/>
              <w:rPr>
                <w:ins w:id="11721" w:author="Author"/>
              </w:rPr>
            </w:pPr>
            <w:ins w:id="11722"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ECB474" w14:textId="77777777" w:rsidR="003F7E2C" w:rsidRDefault="003F7E2C" w:rsidP="00BE28D4">
            <w:pPr>
              <w:pStyle w:val="tabletext11"/>
              <w:jc w:val="center"/>
              <w:rPr>
                <w:ins w:id="11723" w:author="Author"/>
              </w:rPr>
            </w:pPr>
            <w:ins w:id="11724" w:author="Author">
              <w:r>
                <w:t>0.93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4D3A4ED" w14:textId="77777777" w:rsidR="003F7E2C" w:rsidRDefault="003F7E2C" w:rsidP="00BE28D4">
            <w:pPr>
              <w:pStyle w:val="tabletext11"/>
              <w:jc w:val="center"/>
              <w:rPr>
                <w:ins w:id="11725" w:author="Author"/>
              </w:rPr>
            </w:pPr>
            <w:ins w:id="11726" w:author="Author">
              <w:r>
                <w:t>0.93</w:t>
              </w:r>
            </w:ins>
          </w:p>
        </w:tc>
      </w:tr>
      <w:tr w:rsidR="003F7E2C" w14:paraId="514858A9" w14:textId="77777777" w:rsidTr="00EE1A0A">
        <w:trPr>
          <w:trHeight w:val="190"/>
          <w:ins w:id="11727" w:author="Author"/>
        </w:trPr>
        <w:tc>
          <w:tcPr>
            <w:tcW w:w="200" w:type="dxa"/>
            <w:tcBorders>
              <w:top w:val="single" w:sz="4" w:space="0" w:color="auto"/>
              <w:left w:val="single" w:sz="4" w:space="0" w:color="auto"/>
              <w:bottom w:val="single" w:sz="4" w:space="0" w:color="auto"/>
              <w:right w:val="nil"/>
            </w:tcBorders>
            <w:vAlign w:val="bottom"/>
          </w:tcPr>
          <w:p w14:paraId="5E85C4BB" w14:textId="77777777" w:rsidR="003F7E2C" w:rsidRDefault="003F7E2C" w:rsidP="00BE28D4">
            <w:pPr>
              <w:pStyle w:val="tabletext11"/>
              <w:jc w:val="right"/>
              <w:rPr>
                <w:ins w:id="11728" w:author="Author"/>
              </w:rPr>
            </w:pPr>
          </w:p>
        </w:tc>
        <w:tc>
          <w:tcPr>
            <w:tcW w:w="1580" w:type="dxa"/>
            <w:tcBorders>
              <w:top w:val="single" w:sz="4" w:space="0" w:color="auto"/>
              <w:left w:val="nil"/>
              <w:bottom w:val="single" w:sz="4" w:space="0" w:color="auto"/>
              <w:right w:val="single" w:sz="4" w:space="0" w:color="auto"/>
            </w:tcBorders>
            <w:vAlign w:val="bottom"/>
            <w:hideMark/>
          </w:tcPr>
          <w:p w14:paraId="4CD920E2" w14:textId="77777777" w:rsidR="003F7E2C" w:rsidRDefault="003F7E2C" w:rsidP="00BE28D4">
            <w:pPr>
              <w:pStyle w:val="tabletext11"/>
              <w:tabs>
                <w:tab w:val="decimal" w:pos="640"/>
              </w:tabs>
              <w:rPr>
                <w:ins w:id="11729" w:author="Author"/>
              </w:rPr>
            </w:pPr>
            <w:ins w:id="11730" w:author="Author">
              <w:r>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0CF6DF8" w14:textId="77777777" w:rsidR="003F7E2C" w:rsidRDefault="003F7E2C" w:rsidP="00BE28D4">
            <w:pPr>
              <w:pStyle w:val="tabletext11"/>
              <w:jc w:val="center"/>
              <w:rPr>
                <w:ins w:id="11731" w:author="Author"/>
              </w:rPr>
            </w:pPr>
            <w:ins w:id="11732" w:author="Author">
              <w:r>
                <w:t>1.62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0BAA433" w14:textId="77777777" w:rsidR="003F7E2C" w:rsidRDefault="003F7E2C" w:rsidP="00BE28D4">
            <w:pPr>
              <w:pStyle w:val="tabletext11"/>
              <w:jc w:val="center"/>
              <w:rPr>
                <w:ins w:id="11733" w:author="Author"/>
              </w:rPr>
            </w:pPr>
            <w:ins w:id="11734" w:author="Author">
              <w:r>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3A21F4" w14:textId="77777777" w:rsidR="003F7E2C" w:rsidRDefault="003F7E2C" w:rsidP="00BE28D4">
            <w:pPr>
              <w:pStyle w:val="tabletext11"/>
              <w:jc w:val="center"/>
              <w:rPr>
                <w:ins w:id="11735" w:author="Author"/>
              </w:rPr>
            </w:pPr>
            <w:ins w:id="11736" w:author="Author">
              <w:r>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3556FF" w14:textId="77777777" w:rsidR="003F7E2C" w:rsidRDefault="003F7E2C" w:rsidP="00BE28D4">
            <w:pPr>
              <w:pStyle w:val="tabletext11"/>
              <w:jc w:val="center"/>
              <w:rPr>
                <w:ins w:id="11737" w:author="Author"/>
              </w:rPr>
            </w:pPr>
            <w:ins w:id="11738" w:author="Author">
              <w:r>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5747CF" w14:textId="77777777" w:rsidR="003F7E2C" w:rsidRDefault="003F7E2C" w:rsidP="00BE28D4">
            <w:pPr>
              <w:pStyle w:val="tabletext11"/>
              <w:jc w:val="center"/>
              <w:rPr>
                <w:ins w:id="11739" w:author="Author"/>
              </w:rPr>
            </w:pPr>
            <w:ins w:id="11740"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6A9B81" w14:textId="77777777" w:rsidR="003F7E2C" w:rsidRDefault="003F7E2C" w:rsidP="00BE28D4">
            <w:pPr>
              <w:pStyle w:val="tabletext11"/>
              <w:jc w:val="center"/>
              <w:rPr>
                <w:ins w:id="11741" w:author="Author"/>
              </w:rPr>
            </w:pPr>
            <w:ins w:id="11742" w:author="Author">
              <w:r>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DC6C66" w14:textId="77777777" w:rsidR="003F7E2C" w:rsidRDefault="003F7E2C" w:rsidP="00BE28D4">
            <w:pPr>
              <w:pStyle w:val="tabletext11"/>
              <w:jc w:val="center"/>
              <w:rPr>
                <w:ins w:id="11743" w:author="Author"/>
              </w:rPr>
            </w:pPr>
            <w:ins w:id="11744"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3731EF" w14:textId="77777777" w:rsidR="003F7E2C" w:rsidRDefault="003F7E2C" w:rsidP="00BE28D4">
            <w:pPr>
              <w:pStyle w:val="tabletext11"/>
              <w:jc w:val="center"/>
              <w:rPr>
                <w:ins w:id="11745" w:author="Author"/>
              </w:rPr>
            </w:pPr>
            <w:ins w:id="11746" w:author="Author">
              <w:r>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839676" w14:textId="77777777" w:rsidR="003F7E2C" w:rsidRDefault="003F7E2C" w:rsidP="00BE28D4">
            <w:pPr>
              <w:pStyle w:val="tabletext11"/>
              <w:jc w:val="center"/>
              <w:rPr>
                <w:ins w:id="11747" w:author="Author"/>
              </w:rPr>
            </w:pPr>
            <w:ins w:id="11748"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2FF16C" w14:textId="77777777" w:rsidR="003F7E2C" w:rsidRDefault="003F7E2C" w:rsidP="00BE28D4">
            <w:pPr>
              <w:pStyle w:val="tabletext11"/>
              <w:jc w:val="center"/>
              <w:rPr>
                <w:ins w:id="11749" w:author="Author"/>
              </w:rPr>
            </w:pPr>
            <w:ins w:id="11750"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4DC428" w14:textId="77777777" w:rsidR="003F7E2C" w:rsidRDefault="003F7E2C" w:rsidP="00BE28D4">
            <w:pPr>
              <w:pStyle w:val="tabletext11"/>
              <w:jc w:val="center"/>
              <w:rPr>
                <w:ins w:id="11751" w:author="Author"/>
              </w:rPr>
            </w:pPr>
            <w:ins w:id="11752"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6AF931" w14:textId="77777777" w:rsidR="003F7E2C" w:rsidRDefault="003F7E2C" w:rsidP="00BE28D4">
            <w:pPr>
              <w:pStyle w:val="tabletext11"/>
              <w:jc w:val="center"/>
              <w:rPr>
                <w:ins w:id="11753" w:author="Author"/>
              </w:rPr>
            </w:pPr>
            <w:ins w:id="11754"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E68B4B" w14:textId="77777777" w:rsidR="003F7E2C" w:rsidRDefault="003F7E2C" w:rsidP="00BE28D4">
            <w:pPr>
              <w:pStyle w:val="tabletext11"/>
              <w:jc w:val="center"/>
              <w:rPr>
                <w:ins w:id="11755" w:author="Author"/>
              </w:rPr>
            </w:pPr>
            <w:ins w:id="11756"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7A8275" w14:textId="77777777" w:rsidR="003F7E2C" w:rsidRDefault="003F7E2C" w:rsidP="00BE28D4">
            <w:pPr>
              <w:pStyle w:val="tabletext11"/>
              <w:jc w:val="center"/>
              <w:rPr>
                <w:ins w:id="11757" w:author="Author"/>
              </w:rPr>
            </w:pPr>
            <w:ins w:id="11758"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EB7D8D" w14:textId="77777777" w:rsidR="003F7E2C" w:rsidRDefault="003F7E2C" w:rsidP="00BE28D4">
            <w:pPr>
              <w:pStyle w:val="tabletext11"/>
              <w:jc w:val="center"/>
              <w:rPr>
                <w:ins w:id="11759" w:author="Author"/>
              </w:rPr>
            </w:pPr>
            <w:ins w:id="11760"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3C42CB" w14:textId="77777777" w:rsidR="003F7E2C" w:rsidRDefault="003F7E2C" w:rsidP="00BE28D4">
            <w:pPr>
              <w:pStyle w:val="tabletext11"/>
              <w:jc w:val="center"/>
              <w:rPr>
                <w:ins w:id="11761" w:author="Author"/>
              </w:rPr>
            </w:pPr>
            <w:ins w:id="11762"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DB44E8" w14:textId="77777777" w:rsidR="003F7E2C" w:rsidRDefault="003F7E2C" w:rsidP="00BE28D4">
            <w:pPr>
              <w:pStyle w:val="tabletext11"/>
              <w:jc w:val="center"/>
              <w:rPr>
                <w:ins w:id="11763" w:author="Author"/>
              </w:rPr>
            </w:pPr>
            <w:ins w:id="11764"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EF45FA" w14:textId="77777777" w:rsidR="003F7E2C" w:rsidRDefault="003F7E2C" w:rsidP="00BE28D4">
            <w:pPr>
              <w:pStyle w:val="tabletext11"/>
              <w:jc w:val="center"/>
              <w:rPr>
                <w:ins w:id="11765" w:author="Author"/>
              </w:rPr>
            </w:pPr>
            <w:ins w:id="11766"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5C95E3" w14:textId="77777777" w:rsidR="003F7E2C" w:rsidRDefault="003F7E2C" w:rsidP="00BE28D4">
            <w:pPr>
              <w:pStyle w:val="tabletext11"/>
              <w:jc w:val="center"/>
              <w:rPr>
                <w:ins w:id="11767" w:author="Author"/>
              </w:rPr>
            </w:pPr>
            <w:ins w:id="11768"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EEE7ED" w14:textId="77777777" w:rsidR="003F7E2C" w:rsidRDefault="003F7E2C" w:rsidP="00BE28D4">
            <w:pPr>
              <w:pStyle w:val="tabletext11"/>
              <w:jc w:val="center"/>
              <w:rPr>
                <w:ins w:id="11769" w:author="Author"/>
              </w:rPr>
            </w:pPr>
            <w:ins w:id="11770"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444D5B" w14:textId="77777777" w:rsidR="003F7E2C" w:rsidRDefault="003F7E2C" w:rsidP="00BE28D4">
            <w:pPr>
              <w:pStyle w:val="tabletext11"/>
              <w:jc w:val="center"/>
              <w:rPr>
                <w:ins w:id="11771" w:author="Author"/>
              </w:rPr>
            </w:pPr>
            <w:ins w:id="11772"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58893B" w14:textId="77777777" w:rsidR="003F7E2C" w:rsidRDefault="003F7E2C" w:rsidP="00BE28D4">
            <w:pPr>
              <w:pStyle w:val="tabletext11"/>
              <w:jc w:val="center"/>
              <w:rPr>
                <w:ins w:id="11773" w:author="Author"/>
              </w:rPr>
            </w:pPr>
            <w:ins w:id="11774" w:author="Author">
              <w:r>
                <w:t>0.97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09568DD" w14:textId="77777777" w:rsidR="003F7E2C" w:rsidRDefault="003F7E2C" w:rsidP="00BE28D4">
            <w:pPr>
              <w:pStyle w:val="tabletext11"/>
              <w:jc w:val="center"/>
              <w:rPr>
                <w:ins w:id="11775" w:author="Author"/>
              </w:rPr>
            </w:pPr>
            <w:ins w:id="11776"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E4A43F" w14:textId="77777777" w:rsidR="003F7E2C" w:rsidRDefault="003F7E2C" w:rsidP="00BE28D4">
            <w:pPr>
              <w:pStyle w:val="tabletext11"/>
              <w:jc w:val="center"/>
              <w:rPr>
                <w:ins w:id="11777" w:author="Author"/>
              </w:rPr>
            </w:pPr>
            <w:ins w:id="11778"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7E0D69" w14:textId="77777777" w:rsidR="003F7E2C" w:rsidRDefault="003F7E2C" w:rsidP="00BE28D4">
            <w:pPr>
              <w:pStyle w:val="tabletext11"/>
              <w:jc w:val="center"/>
              <w:rPr>
                <w:ins w:id="11779" w:author="Author"/>
              </w:rPr>
            </w:pPr>
            <w:ins w:id="11780"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D53237" w14:textId="77777777" w:rsidR="003F7E2C" w:rsidRDefault="003F7E2C" w:rsidP="00BE28D4">
            <w:pPr>
              <w:pStyle w:val="tabletext11"/>
              <w:jc w:val="center"/>
              <w:rPr>
                <w:ins w:id="11781" w:author="Author"/>
              </w:rPr>
            </w:pPr>
            <w:ins w:id="11782"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F41CE2" w14:textId="77777777" w:rsidR="003F7E2C" w:rsidRDefault="003F7E2C" w:rsidP="00BE28D4">
            <w:pPr>
              <w:pStyle w:val="tabletext11"/>
              <w:jc w:val="center"/>
              <w:rPr>
                <w:ins w:id="11783" w:author="Author"/>
              </w:rPr>
            </w:pPr>
            <w:ins w:id="11784" w:author="Author">
              <w:r>
                <w:t>0.97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B04C6B9" w14:textId="77777777" w:rsidR="003F7E2C" w:rsidRDefault="003F7E2C" w:rsidP="00BE28D4">
            <w:pPr>
              <w:pStyle w:val="tabletext11"/>
              <w:jc w:val="center"/>
              <w:rPr>
                <w:ins w:id="11785" w:author="Author"/>
              </w:rPr>
            </w:pPr>
            <w:ins w:id="11786" w:author="Author">
              <w:r>
                <w:t>0.97</w:t>
              </w:r>
            </w:ins>
          </w:p>
        </w:tc>
      </w:tr>
      <w:tr w:rsidR="003F7E2C" w14:paraId="5943980E" w14:textId="77777777" w:rsidTr="00EE1A0A">
        <w:trPr>
          <w:trHeight w:val="190"/>
          <w:ins w:id="11787" w:author="Author"/>
        </w:trPr>
        <w:tc>
          <w:tcPr>
            <w:tcW w:w="200" w:type="dxa"/>
            <w:tcBorders>
              <w:top w:val="single" w:sz="4" w:space="0" w:color="auto"/>
              <w:left w:val="single" w:sz="4" w:space="0" w:color="auto"/>
              <w:bottom w:val="single" w:sz="4" w:space="0" w:color="auto"/>
              <w:right w:val="nil"/>
            </w:tcBorders>
            <w:vAlign w:val="bottom"/>
          </w:tcPr>
          <w:p w14:paraId="5F7E20BC" w14:textId="77777777" w:rsidR="003F7E2C" w:rsidRDefault="003F7E2C" w:rsidP="00BE28D4">
            <w:pPr>
              <w:pStyle w:val="tabletext11"/>
              <w:jc w:val="right"/>
              <w:rPr>
                <w:ins w:id="11788" w:author="Author"/>
              </w:rPr>
            </w:pPr>
          </w:p>
        </w:tc>
        <w:tc>
          <w:tcPr>
            <w:tcW w:w="1580" w:type="dxa"/>
            <w:tcBorders>
              <w:top w:val="single" w:sz="4" w:space="0" w:color="auto"/>
              <w:left w:val="nil"/>
              <w:bottom w:val="single" w:sz="4" w:space="0" w:color="auto"/>
              <w:right w:val="single" w:sz="4" w:space="0" w:color="auto"/>
            </w:tcBorders>
            <w:vAlign w:val="bottom"/>
            <w:hideMark/>
          </w:tcPr>
          <w:p w14:paraId="04BAC83B" w14:textId="77777777" w:rsidR="003F7E2C" w:rsidRDefault="003F7E2C" w:rsidP="00BE28D4">
            <w:pPr>
              <w:pStyle w:val="tabletext11"/>
              <w:tabs>
                <w:tab w:val="decimal" w:pos="640"/>
              </w:tabs>
              <w:rPr>
                <w:ins w:id="11789" w:author="Author"/>
              </w:rPr>
            </w:pPr>
            <w:ins w:id="11790" w:author="Author">
              <w:r>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CA0438C" w14:textId="77777777" w:rsidR="003F7E2C" w:rsidRDefault="003F7E2C" w:rsidP="00BE28D4">
            <w:pPr>
              <w:pStyle w:val="tabletext11"/>
              <w:jc w:val="center"/>
              <w:rPr>
                <w:ins w:id="11791" w:author="Author"/>
              </w:rPr>
            </w:pPr>
            <w:ins w:id="11792" w:author="Author">
              <w:r>
                <w:t>1.69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B4C099A" w14:textId="77777777" w:rsidR="003F7E2C" w:rsidRDefault="003F7E2C" w:rsidP="00BE28D4">
            <w:pPr>
              <w:pStyle w:val="tabletext11"/>
              <w:jc w:val="center"/>
              <w:rPr>
                <w:ins w:id="11793" w:author="Author"/>
              </w:rPr>
            </w:pPr>
            <w:ins w:id="11794" w:author="Author">
              <w:r>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95E8B" w14:textId="77777777" w:rsidR="003F7E2C" w:rsidRDefault="003F7E2C" w:rsidP="00BE28D4">
            <w:pPr>
              <w:pStyle w:val="tabletext11"/>
              <w:jc w:val="center"/>
              <w:rPr>
                <w:ins w:id="11795" w:author="Author"/>
              </w:rPr>
            </w:pPr>
            <w:ins w:id="11796" w:author="Author">
              <w:r>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4CCF3D" w14:textId="77777777" w:rsidR="003F7E2C" w:rsidRDefault="003F7E2C" w:rsidP="00BE28D4">
            <w:pPr>
              <w:pStyle w:val="tabletext11"/>
              <w:jc w:val="center"/>
              <w:rPr>
                <w:ins w:id="11797" w:author="Author"/>
              </w:rPr>
            </w:pPr>
            <w:ins w:id="11798" w:author="Author">
              <w:r>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B741B5" w14:textId="77777777" w:rsidR="003F7E2C" w:rsidRDefault="003F7E2C" w:rsidP="00BE28D4">
            <w:pPr>
              <w:pStyle w:val="tabletext11"/>
              <w:jc w:val="center"/>
              <w:rPr>
                <w:ins w:id="11799" w:author="Author"/>
              </w:rPr>
            </w:pPr>
            <w:ins w:id="11800" w:author="Author">
              <w:r>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60A1FC" w14:textId="77777777" w:rsidR="003F7E2C" w:rsidRDefault="003F7E2C" w:rsidP="00BE28D4">
            <w:pPr>
              <w:pStyle w:val="tabletext11"/>
              <w:jc w:val="center"/>
              <w:rPr>
                <w:ins w:id="11801" w:author="Author"/>
              </w:rPr>
            </w:pPr>
            <w:ins w:id="11802"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33033B" w14:textId="77777777" w:rsidR="003F7E2C" w:rsidRDefault="003F7E2C" w:rsidP="00BE28D4">
            <w:pPr>
              <w:pStyle w:val="tabletext11"/>
              <w:jc w:val="center"/>
              <w:rPr>
                <w:ins w:id="11803" w:author="Author"/>
              </w:rPr>
            </w:pPr>
            <w:ins w:id="11804" w:author="Author">
              <w:r>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0FE19A" w14:textId="77777777" w:rsidR="003F7E2C" w:rsidRDefault="003F7E2C" w:rsidP="00BE28D4">
            <w:pPr>
              <w:pStyle w:val="tabletext11"/>
              <w:jc w:val="center"/>
              <w:rPr>
                <w:ins w:id="11805" w:author="Author"/>
              </w:rPr>
            </w:pPr>
            <w:ins w:id="11806" w:author="Author">
              <w:r>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4E8B76" w14:textId="77777777" w:rsidR="003F7E2C" w:rsidRDefault="003F7E2C" w:rsidP="00BE28D4">
            <w:pPr>
              <w:pStyle w:val="tabletext11"/>
              <w:jc w:val="center"/>
              <w:rPr>
                <w:ins w:id="11807" w:author="Author"/>
              </w:rPr>
            </w:pPr>
            <w:ins w:id="11808"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4928C0" w14:textId="77777777" w:rsidR="003F7E2C" w:rsidRDefault="003F7E2C" w:rsidP="00BE28D4">
            <w:pPr>
              <w:pStyle w:val="tabletext11"/>
              <w:jc w:val="center"/>
              <w:rPr>
                <w:ins w:id="11809" w:author="Author"/>
              </w:rPr>
            </w:pPr>
            <w:ins w:id="11810"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AD2365" w14:textId="77777777" w:rsidR="003F7E2C" w:rsidRDefault="003F7E2C" w:rsidP="00BE28D4">
            <w:pPr>
              <w:pStyle w:val="tabletext11"/>
              <w:jc w:val="center"/>
              <w:rPr>
                <w:ins w:id="11811" w:author="Author"/>
              </w:rPr>
            </w:pPr>
            <w:ins w:id="11812"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33A4C6" w14:textId="77777777" w:rsidR="003F7E2C" w:rsidRDefault="003F7E2C" w:rsidP="00BE28D4">
            <w:pPr>
              <w:pStyle w:val="tabletext11"/>
              <w:jc w:val="center"/>
              <w:rPr>
                <w:ins w:id="11813" w:author="Author"/>
              </w:rPr>
            </w:pPr>
            <w:ins w:id="11814"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44F38F" w14:textId="77777777" w:rsidR="003F7E2C" w:rsidRDefault="003F7E2C" w:rsidP="00BE28D4">
            <w:pPr>
              <w:pStyle w:val="tabletext11"/>
              <w:jc w:val="center"/>
              <w:rPr>
                <w:ins w:id="11815" w:author="Author"/>
              </w:rPr>
            </w:pPr>
            <w:ins w:id="11816"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406E31" w14:textId="77777777" w:rsidR="003F7E2C" w:rsidRDefault="003F7E2C" w:rsidP="00BE28D4">
            <w:pPr>
              <w:pStyle w:val="tabletext11"/>
              <w:jc w:val="center"/>
              <w:rPr>
                <w:ins w:id="11817" w:author="Author"/>
              </w:rPr>
            </w:pPr>
            <w:ins w:id="11818"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D04550" w14:textId="77777777" w:rsidR="003F7E2C" w:rsidRDefault="003F7E2C" w:rsidP="00BE28D4">
            <w:pPr>
              <w:pStyle w:val="tabletext11"/>
              <w:jc w:val="center"/>
              <w:rPr>
                <w:ins w:id="11819" w:author="Author"/>
              </w:rPr>
            </w:pPr>
            <w:ins w:id="11820"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FFDD1D" w14:textId="77777777" w:rsidR="003F7E2C" w:rsidRDefault="003F7E2C" w:rsidP="00BE28D4">
            <w:pPr>
              <w:pStyle w:val="tabletext11"/>
              <w:jc w:val="center"/>
              <w:rPr>
                <w:ins w:id="11821" w:author="Author"/>
              </w:rPr>
            </w:pPr>
            <w:ins w:id="11822"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D26D37" w14:textId="77777777" w:rsidR="003F7E2C" w:rsidRDefault="003F7E2C" w:rsidP="00BE28D4">
            <w:pPr>
              <w:pStyle w:val="tabletext11"/>
              <w:jc w:val="center"/>
              <w:rPr>
                <w:ins w:id="11823" w:author="Author"/>
              </w:rPr>
            </w:pPr>
            <w:ins w:id="11824"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B49BFD" w14:textId="77777777" w:rsidR="003F7E2C" w:rsidRDefault="003F7E2C" w:rsidP="00BE28D4">
            <w:pPr>
              <w:pStyle w:val="tabletext11"/>
              <w:jc w:val="center"/>
              <w:rPr>
                <w:ins w:id="11825" w:author="Author"/>
              </w:rPr>
            </w:pPr>
            <w:ins w:id="11826"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D11DEA" w14:textId="77777777" w:rsidR="003F7E2C" w:rsidRDefault="003F7E2C" w:rsidP="00BE28D4">
            <w:pPr>
              <w:pStyle w:val="tabletext11"/>
              <w:jc w:val="center"/>
              <w:rPr>
                <w:ins w:id="11827" w:author="Author"/>
              </w:rPr>
            </w:pPr>
            <w:ins w:id="11828"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756E28" w14:textId="77777777" w:rsidR="003F7E2C" w:rsidRDefault="003F7E2C" w:rsidP="00BE28D4">
            <w:pPr>
              <w:pStyle w:val="tabletext11"/>
              <w:jc w:val="center"/>
              <w:rPr>
                <w:ins w:id="11829" w:author="Author"/>
              </w:rPr>
            </w:pPr>
            <w:ins w:id="11830"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0FA755" w14:textId="77777777" w:rsidR="003F7E2C" w:rsidRDefault="003F7E2C" w:rsidP="00BE28D4">
            <w:pPr>
              <w:pStyle w:val="tabletext11"/>
              <w:jc w:val="center"/>
              <w:rPr>
                <w:ins w:id="11831" w:author="Author"/>
              </w:rPr>
            </w:pPr>
            <w:ins w:id="11832"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934790" w14:textId="77777777" w:rsidR="003F7E2C" w:rsidRDefault="003F7E2C" w:rsidP="00BE28D4">
            <w:pPr>
              <w:pStyle w:val="tabletext11"/>
              <w:jc w:val="center"/>
              <w:rPr>
                <w:ins w:id="11833" w:author="Author"/>
              </w:rPr>
            </w:pPr>
            <w:ins w:id="11834" w:author="Author">
              <w:r>
                <w:t>1.01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82D42EE" w14:textId="77777777" w:rsidR="003F7E2C" w:rsidRDefault="003F7E2C" w:rsidP="00BE28D4">
            <w:pPr>
              <w:pStyle w:val="tabletext11"/>
              <w:jc w:val="center"/>
              <w:rPr>
                <w:ins w:id="11835" w:author="Author"/>
              </w:rPr>
            </w:pPr>
            <w:ins w:id="11836"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6D7DEE" w14:textId="77777777" w:rsidR="003F7E2C" w:rsidRDefault="003F7E2C" w:rsidP="00BE28D4">
            <w:pPr>
              <w:pStyle w:val="tabletext11"/>
              <w:jc w:val="center"/>
              <w:rPr>
                <w:ins w:id="11837" w:author="Author"/>
              </w:rPr>
            </w:pPr>
            <w:ins w:id="11838"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84C24C" w14:textId="77777777" w:rsidR="003F7E2C" w:rsidRDefault="003F7E2C" w:rsidP="00BE28D4">
            <w:pPr>
              <w:pStyle w:val="tabletext11"/>
              <w:jc w:val="center"/>
              <w:rPr>
                <w:ins w:id="11839" w:author="Author"/>
              </w:rPr>
            </w:pPr>
            <w:ins w:id="11840"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1E7EE1" w14:textId="77777777" w:rsidR="003F7E2C" w:rsidRDefault="003F7E2C" w:rsidP="00BE28D4">
            <w:pPr>
              <w:pStyle w:val="tabletext11"/>
              <w:jc w:val="center"/>
              <w:rPr>
                <w:ins w:id="11841" w:author="Author"/>
              </w:rPr>
            </w:pPr>
            <w:ins w:id="11842"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F64A18" w14:textId="77777777" w:rsidR="003F7E2C" w:rsidRDefault="003F7E2C" w:rsidP="00BE28D4">
            <w:pPr>
              <w:pStyle w:val="tabletext11"/>
              <w:jc w:val="center"/>
              <w:rPr>
                <w:ins w:id="11843" w:author="Author"/>
              </w:rPr>
            </w:pPr>
            <w:ins w:id="11844" w:author="Author">
              <w:r>
                <w:t>1.01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98548B9" w14:textId="77777777" w:rsidR="003F7E2C" w:rsidRDefault="003F7E2C" w:rsidP="00BE28D4">
            <w:pPr>
              <w:pStyle w:val="tabletext11"/>
              <w:jc w:val="center"/>
              <w:rPr>
                <w:ins w:id="11845" w:author="Author"/>
              </w:rPr>
            </w:pPr>
            <w:ins w:id="11846" w:author="Author">
              <w:r>
                <w:t>1.01</w:t>
              </w:r>
            </w:ins>
          </w:p>
        </w:tc>
      </w:tr>
      <w:tr w:rsidR="003F7E2C" w14:paraId="186E604B" w14:textId="77777777" w:rsidTr="00EE1A0A">
        <w:trPr>
          <w:trHeight w:val="190"/>
          <w:ins w:id="11847" w:author="Author"/>
        </w:trPr>
        <w:tc>
          <w:tcPr>
            <w:tcW w:w="200" w:type="dxa"/>
            <w:tcBorders>
              <w:top w:val="single" w:sz="4" w:space="0" w:color="auto"/>
              <w:left w:val="single" w:sz="4" w:space="0" w:color="auto"/>
              <w:bottom w:val="single" w:sz="4" w:space="0" w:color="auto"/>
              <w:right w:val="nil"/>
            </w:tcBorders>
            <w:vAlign w:val="bottom"/>
          </w:tcPr>
          <w:p w14:paraId="112D296E" w14:textId="77777777" w:rsidR="003F7E2C" w:rsidRDefault="003F7E2C" w:rsidP="00BE28D4">
            <w:pPr>
              <w:pStyle w:val="tabletext11"/>
              <w:jc w:val="right"/>
              <w:rPr>
                <w:ins w:id="11848" w:author="Author"/>
              </w:rPr>
            </w:pPr>
          </w:p>
        </w:tc>
        <w:tc>
          <w:tcPr>
            <w:tcW w:w="1580" w:type="dxa"/>
            <w:tcBorders>
              <w:top w:val="single" w:sz="4" w:space="0" w:color="auto"/>
              <w:left w:val="nil"/>
              <w:bottom w:val="single" w:sz="4" w:space="0" w:color="auto"/>
              <w:right w:val="single" w:sz="4" w:space="0" w:color="auto"/>
            </w:tcBorders>
            <w:vAlign w:val="bottom"/>
            <w:hideMark/>
          </w:tcPr>
          <w:p w14:paraId="0C9B1A5C" w14:textId="77777777" w:rsidR="003F7E2C" w:rsidRDefault="003F7E2C" w:rsidP="00BE28D4">
            <w:pPr>
              <w:pStyle w:val="tabletext11"/>
              <w:tabs>
                <w:tab w:val="decimal" w:pos="640"/>
              </w:tabs>
              <w:rPr>
                <w:ins w:id="11849" w:author="Author"/>
              </w:rPr>
            </w:pPr>
            <w:ins w:id="11850" w:author="Author">
              <w:r>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54EF425" w14:textId="77777777" w:rsidR="003F7E2C" w:rsidRDefault="003F7E2C" w:rsidP="00BE28D4">
            <w:pPr>
              <w:pStyle w:val="tabletext11"/>
              <w:jc w:val="center"/>
              <w:rPr>
                <w:ins w:id="11851" w:author="Author"/>
              </w:rPr>
            </w:pPr>
            <w:ins w:id="11852" w:author="Author">
              <w:r>
                <w:t>1.78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0F8F62D" w14:textId="77777777" w:rsidR="003F7E2C" w:rsidRDefault="003F7E2C" w:rsidP="00BE28D4">
            <w:pPr>
              <w:pStyle w:val="tabletext11"/>
              <w:jc w:val="center"/>
              <w:rPr>
                <w:ins w:id="11853" w:author="Author"/>
              </w:rPr>
            </w:pPr>
            <w:ins w:id="11854"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08E1CE" w14:textId="77777777" w:rsidR="003F7E2C" w:rsidRDefault="003F7E2C" w:rsidP="00BE28D4">
            <w:pPr>
              <w:pStyle w:val="tabletext11"/>
              <w:jc w:val="center"/>
              <w:rPr>
                <w:ins w:id="11855" w:author="Author"/>
              </w:rPr>
            </w:pPr>
            <w:ins w:id="11856"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CB844A" w14:textId="77777777" w:rsidR="003F7E2C" w:rsidRDefault="003F7E2C" w:rsidP="00BE28D4">
            <w:pPr>
              <w:pStyle w:val="tabletext11"/>
              <w:jc w:val="center"/>
              <w:rPr>
                <w:ins w:id="11857" w:author="Author"/>
              </w:rPr>
            </w:pPr>
            <w:ins w:id="11858"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9EC64E" w14:textId="77777777" w:rsidR="003F7E2C" w:rsidRDefault="003F7E2C" w:rsidP="00BE28D4">
            <w:pPr>
              <w:pStyle w:val="tabletext11"/>
              <w:jc w:val="center"/>
              <w:rPr>
                <w:ins w:id="11859" w:author="Author"/>
              </w:rPr>
            </w:pPr>
            <w:ins w:id="11860" w:author="Author">
              <w:r>
                <w:t>1.28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2A5363" w14:textId="77777777" w:rsidR="003F7E2C" w:rsidRDefault="003F7E2C" w:rsidP="00BE28D4">
            <w:pPr>
              <w:pStyle w:val="tabletext11"/>
              <w:jc w:val="center"/>
              <w:rPr>
                <w:ins w:id="11861" w:author="Author"/>
              </w:rPr>
            </w:pPr>
            <w:ins w:id="11862" w:author="Author">
              <w:r>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CDC786" w14:textId="77777777" w:rsidR="003F7E2C" w:rsidRDefault="003F7E2C" w:rsidP="00BE28D4">
            <w:pPr>
              <w:pStyle w:val="tabletext11"/>
              <w:jc w:val="center"/>
              <w:rPr>
                <w:ins w:id="11863" w:author="Author"/>
              </w:rPr>
            </w:pPr>
            <w:ins w:id="11864" w:author="Author">
              <w:r>
                <w:t>1.18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6C08E3" w14:textId="77777777" w:rsidR="003F7E2C" w:rsidRDefault="003F7E2C" w:rsidP="00BE28D4">
            <w:pPr>
              <w:pStyle w:val="tabletext11"/>
              <w:jc w:val="center"/>
              <w:rPr>
                <w:ins w:id="11865" w:author="Author"/>
              </w:rPr>
            </w:pPr>
            <w:ins w:id="11866" w:author="Author">
              <w:r>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9DE8EC" w14:textId="77777777" w:rsidR="003F7E2C" w:rsidRDefault="003F7E2C" w:rsidP="00BE28D4">
            <w:pPr>
              <w:pStyle w:val="tabletext11"/>
              <w:jc w:val="center"/>
              <w:rPr>
                <w:ins w:id="11867" w:author="Author"/>
              </w:rPr>
            </w:pPr>
            <w:ins w:id="11868"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FD7443" w14:textId="77777777" w:rsidR="003F7E2C" w:rsidRDefault="003F7E2C" w:rsidP="00BE28D4">
            <w:pPr>
              <w:pStyle w:val="tabletext11"/>
              <w:jc w:val="center"/>
              <w:rPr>
                <w:ins w:id="11869" w:author="Author"/>
              </w:rPr>
            </w:pPr>
            <w:ins w:id="11870"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61EF9B" w14:textId="77777777" w:rsidR="003F7E2C" w:rsidRDefault="003F7E2C" w:rsidP="00BE28D4">
            <w:pPr>
              <w:pStyle w:val="tabletext11"/>
              <w:jc w:val="center"/>
              <w:rPr>
                <w:ins w:id="11871" w:author="Author"/>
              </w:rPr>
            </w:pPr>
            <w:ins w:id="11872"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31C8CD" w14:textId="77777777" w:rsidR="003F7E2C" w:rsidRDefault="003F7E2C" w:rsidP="00BE28D4">
            <w:pPr>
              <w:pStyle w:val="tabletext11"/>
              <w:jc w:val="center"/>
              <w:rPr>
                <w:ins w:id="11873" w:author="Author"/>
              </w:rPr>
            </w:pPr>
            <w:ins w:id="11874"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F142DB" w14:textId="77777777" w:rsidR="003F7E2C" w:rsidRDefault="003F7E2C" w:rsidP="00BE28D4">
            <w:pPr>
              <w:pStyle w:val="tabletext11"/>
              <w:jc w:val="center"/>
              <w:rPr>
                <w:ins w:id="11875" w:author="Author"/>
              </w:rPr>
            </w:pPr>
            <w:ins w:id="11876"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9E91FE" w14:textId="77777777" w:rsidR="003F7E2C" w:rsidRDefault="003F7E2C" w:rsidP="00BE28D4">
            <w:pPr>
              <w:pStyle w:val="tabletext11"/>
              <w:jc w:val="center"/>
              <w:rPr>
                <w:ins w:id="11877" w:author="Author"/>
              </w:rPr>
            </w:pPr>
            <w:ins w:id="11878"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538D39" w14:textId="77777777" w:rsidR="003F7E2C" w:rsidRDefault="003F7E2C" w:rsidP="00BE28D4">
            <w:pPr>
              <w:pStyle w:val="tabletext11"/>
              <w:jc w:val="center"/>
              <w:rPr>
                <w:ins w:id="11879" w:author="Author"/>
              </w:rPr>
            </w:pPr>
            <w:ins w:id="11880"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D9647" w14:textId="77777777" w:rsidR="003F7E2C" w:rsidRDefault="003F7E2C" w:rsidP="00BE28D4">
            <w:pPr>
              <w:pStyle w:val="tabletext11"/>
              <w:jc w:val="center"/>
              <w:rPr>
                <w:ins w:id="11881" w:author="Author"/>
              </w:rPr>
            </w:pPr>
            <w:ins w:id="11882"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5B0213" w14:textId="77777777" w:rsidR="003F7E2C" w:rsidRDefault="003F7E2C" w:rsidP="00BE28D4">
            <w:pPr>
              <w:pStyle w:val="tabletext11"/>
              <w:jc w:val="center"/>
              <w:rPr>
                <w:ins w:id="11883" w:author="Author"/>
              </w:rPr>
            </w:pPr>
            <w:ins w:id="11884"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6B7C67" w14:textId="77777777" w:rsidR="003F7E2C" w:rsidRDefault="003F7E2C" w:rsidP="00BE28D4">
            <w:pPr>
              <w:pStyle w:val="tabletext11"/>
              <w:jc w:val="center"/>
              <w:rPr>
                <w:ins w:id="11885" w:author="Author"/>
              </w:rPr>
            </w:pPr>
            <w:ins w:id="11886"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904BAA" w14:textId="77777777" w:rsidR="003F7E2C" w:rsidRDefault="003F7E2C" w:rsidP="00BE28D4">
            <w:pPr>
              <w:pStyle w:val="tabletext11"/>
              <w:jc w:val="center"/>
              <w:rPr>
                <w:ins w:id="11887" w:author="Author"/>
              </w:rPr>
            </w:pPr>
            <w:ins w:id="11888"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B3A733" w14:textId="77777777" w:rsidR="003F7E2C" w:rsidRDefault="003F7E2C" w:rsidP="00BE28D4">
            <w:pPr>
              <w:pStyle w:val="tabletext11"/>
              <w:jc w:val="center"/>
              <w:rPr>
                <w:ins w:id="11889" w:author="Author"/>
              </w:rPr>
            </w:pPr>
            <w:ins w:id="11890"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2245B1" w14:textId="77777777" w:rsidR="003F7E2C" w:rsidRDefault="003F7E2C" w:rsidP="00BE28D4">
            <w:pPr>
              <w:pStyle w:val="tabletext11"/>
              <w:jc w:val="center"/>
              <w:rPr>
                <w:ins w:id="11891" w:author="Author"/>
              </w:rPr>
            </w:pPr>
            <w:ins w:id="11892"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85C04" w14:textId="77777777" w:rsidR="003F7E2C" w:rsidRDefault="003F7E2C" w:rsidP="00BE28D4">
            <w:pPr>
              <w:pStyle w:val="tabletext11"/>
              <w:jc w:val="center"/>
              <w:rPr>
                <w:ins w:id="11893" w:author="Author"/>
              </w:rPr>
            </w:pPr>
            <w:ins w:id="11894" w:author="Author">
              <w:r>
                <w:t>1.07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74EA839" w14:textId="77777777" w:rsidR="003F7E2C" w:rsidRDefault="003F7E2C" w:rsidP="00BE28D4">
            <w:pPr>
              <w:pStyle w:val="tabletext11"/>
              <w:jc w:val="center"/>
              <w:rPr>
                <w:ins w:id="11895" w:author="Author"/>
              </w:rPr>
            </w:pPr>
            <w:ins w:id="11896"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9850F9" w14:textId="77777777" w:rsidR="003F7E2C" w:rsidRDefault="003F7E2C" w:rsidP="00BE28D4">
            <w:pPr>
              <w:pStyle w:val="tabletext11"/>
              <w:jc w:val="center"/>
              <w:rPr>
                <w:ins w:id="11897" w:author="Author"/>
              </w:rPr>
            </w:pPr>
            <w:ins w:id="11898"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6743A0" w14:textId="77777777" w:rsidR="003F7E2C" w:rsidRDefault="003F7E2C" w:rsidP="00BE28D4">
            <w:pPr>
              <w:pStyle w:val="tabletext11"/>
              <w:jc w:val="center"/>
              <w:rPr>
                <w:ins w:id="11899" w:author="Author"/>
              </w:rPr>
            </w:pPr>
            <w:ins w:id="11900"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9A2738" w14:textId="77777777" w:rsidR="003F7E2C" w:rsidRDefault="003F7E2C" w:rsidP="00BE28D4">
            <w:pPr>
              <w:pStyle w:val="tabletext11"/>
              <w:jc w:val="center"/>
              <w:rPr>
                <w:ins w:id="11901" w:author="Author"/>
              </w:rPr>
            </w:pPr>
            <w:ins w:id="11902"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DF5DDF" w14:textId="77777777" w:rsidR="003F7E2C" w:rsidRDefault="003F7E2C" w:rsidP="00BE28D4">
            <w:pPr>
              <w:pStyle w:val="tabletext11"/>
              <w:jc w:val="center"/>
              <w:rPr>
                <w:ins w:id="11903" w:author="Author"/>
              </w:rPr>
            </w:pPr>
            <w:ins w:id="11904" w:author="Author">
              <w:r>
                <w:t>1.07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120F546" w14:textId="77777777" w:rsidR="003F7E2C" w:rsidRDefault="003F7E2C" w:rsidP="00BE28D4">
            <w:pPr>
              <w:pStyle w:val="tabletext11"/>
              <w:jc w:val="center"/>
              <w:rPr>
                <w:ins w:id="11905" w:author="Author"/>
              </w:rPr>
            </w:pPr>
            <w:ins w:id="11906" w:author="Author">
              <w:r>
                <w:t>1.07</w:t>
              </w:r>
            </w:ins>
          </w:p>
        </w:tc>
      </w:tr>
      <w:tr w:rsidR="003F7E2C" w14:paraId="31EB1B4D" w14:textId="77777777" w:rsidTr="00EE1A0A">
        <w:trPr>
          <w:trHeight w:val="190"/>
          <w:ins w:id="11907" w:author="Author"/>
        </w:trPr>
        <w:tc>
          <w:tcPr>
            <w:tcW w:w="200" w:type="dxa"/>
            <w:tcBorders>
              <w:top w:val="single" w:sz="4" w:space="0" w:color="auto"/>
              <w:left w:val="single" w:sz="4" w:space="0" w:color="auto"/>
              <w:bottom w:val="single" w:sz="4" w:space="0" w:color="auto"/>
              <w:right w:val="nil"/>
            </w:tcBorders>
            <w:vAlign w:val="bottom"/>
          </w:tcPr>
          <w:p w14:paraId="5D70C9FA" w14:textId="77777777" w:rsidR="003F7E2C" w:rsidRDefault="003F7E2C" w:rsidP="00BE28D4">
            <w:pPr>
              <w:pStyle w:val="tabletext11"/>
              <w:jc w:val="right"/>
              <w:rPr>
                <w:ins w:id="11908" w:author="Author"/>
              </w:rPr>
            </w:pPr>
          </w:p>
        </w:tc>
        <w:tc>
          <w:tcPr>
            <w:tcW w:w="1580" w:type="dxa"/>
            <w:tcBorders>
              <w:top w:val="single" w:sz="4" w:space="0" w:color="auto"/>
              <w:left w:val="nil"/>
              <w:bottom w:val="single" w:sz="4" w:space="0" w:color="auto"/>
              <w:right w:val="single" w:sz="4" w:space="0" w:color="auto"/>
            </w:tcBorders>
            <w:vAlign w:val="bottom"/>
            <w:hideMark/>
          </w:tcPr>
          <w:p w14:paraId="4B016685" w14:textId="77777777" w:rsidR="003F7E2C" w:rsidRDefault="003F7E2C" w:rsidP="00BE28D4">
            <w:pPr>
              <w:pStyle w:val="tabletext11"/>
              <w:tabs>
                <w:tab w:val="decimal" w:pos="640"/>
              </w:tabs>
              <w:rPr>
                <w:ins w:id="11909" w:author="Author"/>
              </w:rPr>
            </w:pPr>
            <w:ins w:id="11910" w:author="Author">
              <w:r>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FC6C8F9" w14:textId="77777777" w:rsidR="003F7E2C" w:rsidRDefault="003F7E2C" w:rsidP="00BE28D4">
            <w:pPr>
              <w:pStyle w:val="tabletext11"/>
              <w:jc w:val="center"/>
              <w:rPr>
                <w:ins w:id="11911" w:author="Author"/>
              </w:rPr>
            </w:pPr>
            <w:ins w:id="11912" w:author="Author">
              <w:r>
                <w:t>1.89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818A4F7" w14:textId="77777777" w:rsidR="003F7E2C" w:rsidRDefault="003F7E2C" w:rsidP="00BE28D4">
            <w:pPr>
              <w:pStyle w:val="tabletext11"/>
              <w:jc w:val="center"/>
              <w:rPr>
                <w:ins w:id="11913" w:author="Author"/>
              </w:rPr>
            </w:pPr>
            <w:ins w:id="11914" w:author="Author">
              <w:r>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7D6D86" w14:textId="77777777" w:rsidR="003F7E2C" w:rsidRDefault="003F7E2C" w:rsidP="00BE28D4">
            <w:pPr>
              <w:pStyle w:val="tabletext11"/>
              <w:jc w:val="center"/>
              <w:rPr>
                <w:ins w:id="11915" w:author="Author"/>
              </w:rPr>
            </w:pPr>
            <w:ins w:id="11916" w:author="Author">
              <w:r>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DF86B2" w14:textId="77777777" w:rsidR="003F7E2C" w:rsidRDefault="003F7E2C" w:rsidP="00BE28D4">
            <w:pPr>
              <w:pStyle w:val="tabletext11"/>
              <w:jc w:val="center"/>
              <w:rPr>
                <w:ins w:id="11917" w:author="Author"/>
              </w:rPr>
            </w:pPr>
            <w:ins w:id="11918" w:author="Author">
              <w:r>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3F2C6A" w14:textId="77777777" w:rsidR="003F7E2C" w:rsidRDefault="003F7E2C" w:rsidP="00BE28D4">
            <w:pPr>
              <w:pStyle w:val="tabletext11"/>
              <w:jc w:val="center"/>
              <w:rPr>
                <w:ins w:id="11919" w:author="Author"/>
              </w:rPr>
            </w:pPr>
            <w:ins w:id="11920" w:author="Author">
              <w:r>
                <w:t>1.36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979880" w14:textId="77777777" w:rsidR="003F7E2C" w:rsidRDefault="003F7E2C" w:rsidP="00BE28D4">
            <w:pPr>
              <w:pStyle w:val="tabletext11"/>
              <w:jc w:val="center"/>
              <w:rPr>
                <w:ins w:id="11921" w:author="Author"/>
              </w:rPr>
            </w:pPr>
            <w:ins w:id="11922" w:author="Author">
              <w:r>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C256F8" w14:textId="77777777" w:rsidR="003F7E2C" w:rsidRDefault="003F7E2C" w:rsidP="00BE28D4">
            <w:pPr>
              <w:pStyle w:val="tabletext11"/>
              <w:jc w:val="center"/>
              <w:rPr>
                <w:ins w:id="11923" w:author="Author"/>
              </w:rPr>
            </w:pPr>
            <w:ins w:id="11924" w:author="Author">
              <w:r>
                <w:t>1.25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8F344B" w14:textId="77777777" w:rsidR="003F7E2C" w:rsidRDefault="003F7E2C" w:rsidP="00BE28D4">
            <w:pPr>
              <w:pStyle w:val="tabletext11"/>
              <w:jc w:val="center"/>
              <w:rPr>
                <w:ins w:id="11925" w:author="Author"/>
              </w:rPr>
            </w:pPr>
            <w:ins w:id="11926" w:author="Author">
              <w:r>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D61709" w14:textId="77777777" w:rsidR="003F7E2C" w:rsidRDefault="003F7E2C" w:rsidP="00BE28D4">
            <w:pPr>
              <w:pStyle w:val="tabletext11"/>
              <w:jc w:val="center"/>
              <w:rPr>
                <w:ins w:id="11927" w:author="Author"/>
              </w:rPr>
            </w:pPr>
            <w:ins w:id="11928"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3E7C6C" w14:textId="77777777" w:rsidR="003F7E2C" w:rsidRDefault="003F7E2C" w:rsidP="00BE28D4">
            <w:pPr>
              <w:pStyle w:val="tabletext11"/>
              <w:jc w:val="center"/>
              <w:rPr>
                <w:ins w:id="11929" w:author="Author"/>
              </w:rPr>
            </w:pPr>
            <w:ins w:id="11930"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38385D" w14:textId="77777777" w:rsidR="003F7E2C" w:rsidRDefault="003F7E2C" w:rsidP="00BE28D4">
            <w:pPr>
              <w:pStyle w:val="tabletext11"/>
              <w:jc w:val="center"/>
              <w:rPr>
                <w:ins w:id="11931" w:author="Author"/>
              </w:rPr>
            </w:pPr>
            <w:ins w:id="11932"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D72ED0" w14:textId="77777777" w:rsidR="003F7E2C" w:rsidRDefault="003F7E2C" w:rsidP="00BE28D4">
            <w:pPr>
              <w:pStyle w:val="tabletext11"/>
              <w:jc w:val="center"/>
              <w:rPr>
                <w:ins w:id="11933" w:author="Author"/>
              </w:rPr>
            </w:pPr>
            <w:ins w:id="11934"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2BB209" w14:textId="77777777" w:rsidR="003F7E2C" w:rsidRDefault="003F7E2C" w:rsidP="00BE28D4">
            <w:pPr>
              <w:pStyle w:val="tabletext11"/>
              <w:jc w:val="center"/>
              <w:rPr>
                <w:ins w:id="11935" w:author="Author"/>
              </w:rPr>
            </w:pPr>
            <w:ins w:id="11936"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59E041" w14:textId="77777777" w:rsidR="003F7E2C" w:rsidRDefault="003F7E2C" w:rsidP="00BE28D4">
            <w:pPr>
              <w:pStyle w:val="tabletext11"/>
              <w:jc w:val="center"/>
              <w:rPr>
                <w:ins w:id="11937" w:author="Author"/>
              </w:rPr>
            </w:pPr>
            <w:ins w:id="11938"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FD076A" w14:textId="77777777" w:rsidR="003F7E2C" w:rsidRDefault="003F7E2C" w:rsidP="00BE28D4">
            <w:pPr>
              <w:pStyle w:val="tabletext11"/>
              <w:jc w:val="center"/>
              <w:rPr>
                <w:ins w:id="11939" w:author="Author"/>
              </w:rPr>
            </w:pPr>
            <w:ins w:id="11940"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23344" w14:textId="77777777" w:rsidR="003F7E2C" w:rsidRDefault="003F7E2C" w:rsidP="00BE28D4">
            <w:pPr>
              <w:pStyle w:val="tabletext11"/>
              <w:jc w:val="center"/>
              <w:rPr>
                <w:ins w:id="11941" w:author="Author"/>
              </w:rPr>
            </w:pPr>
            <w:ins w:id="11942"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4595A9" w14:textId="77777777" w:rsidR="003F7E2C" w:rsidRDefault="003F7E2C" w:rsidP="00BE28D4">
            <w:pPr>
              <w:pStyle w:val="tabletext11"/>
              <w:jc w:val="center"/>
              <w:rPr>
                <w:ins w:id="11943" w:author="Author"/>
              </w:rPr>
            </w:pPr>
            <w:ins w:id="11944"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8B6C0E" w14:textId="77777777" w:rsidR="003F7E2C" w:rsidRDefault="003F7E2C" w:rsidP="00BE28D4">
            <w:pPr>
              <w:pStyle w:val="tabletext11"/>
              <w:jc w:val="center"/>
              <w:rPr>
                <w:ins w:id="11945" w:author="Author"/>
              </w:rPr>
            </w:pPr>
            <w:ins w:id="11946"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BD3213" w14:textId="77777777" w:rsidR="003F7E2C" w:rsidRDefault="003F7E2C" w:rsidP="00BE28D4">
            <w:pPr>
              <w:pStyle w:val="tabletext11"/>
              <w:jc w:val="center"/>
              <w:rPr>
                <w:ins w:id="11947" w:author="Author"/>
              </w:rPr>
            </w:pPr>
            <w:ins w:id="11948"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36C657" w14:textId="77777777" w:rsidR="003F7E2C" w:rsidRDefault="003F7E2C" w:rsidP="00BE28D4">
            <w:pPr>
              <w:pStyle w:val="tabletext11"/>
              <w:jc w:val="center"/>
              <w:rPr>
                <w:ins w:id="11949" w:author="Author"/>
              </w:rPr>
            </w:pPr>
            <w:ins w:id="11950"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63BD5D" w14:textId="77777777" w:rsidR="003F7E2C" w:rsidRDefault="003F7E2C" w:rsidP="00BE28D4">
            <w:pPr>
              <w:pStyle w:val="tabletext11"/>
              <w:jc w:val="center"/>
              <w:rPr>
                <w:ins w:id="11951" w:author="Author"/>
              </w:rPr>
            </w:pPr>
            <w:ins w:id="11952"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6476BF" w14:textId="77777777" w:rsidR="003F7E2C" w:rsidRDefault="003F7E2C" w:rsidP="00BE28D4">
            <w:pPr>
              <w:pStyle w:val="tabletext11"/>
              <w:jc w:val="center"/>
              <w:rPr>
                <w:ins w:id="11953" w:author="Author"/>
              </w:rPr>
            </w:pPr>
            <w:ins w:id="11954" w:author="Author">
              <w:r>
                <w:t>1.14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92C4EAF" w14:textId="77777777" w:rsidR="003F7E2C" w:rsidRDefault="003F7E2C" w:rsidP="00BE28D4">
            <w:pPr>
              <w:pStyle w:val="tabletext11"/>
              <w:jc w:val="center"/>
              <w:rPr>
                <w:ins w:id="11955" w:author="Author"/>
              </w:rPr>
            </w:pPr>
            <w:ins w:id="11956"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D36C7C" w14:textId="77777777" w:rsidR="003F7E2C" w:rsidRDefault="003F7E2C" w:rsidP="00BE28D4">
            <w:pPr>
              <w:pStyle w:val="tabletext11"/>
              <w:jc w:val="center"/>
              <w:rPr>
                <w:ins w:id="11957" w:author="Author"/>
              </w:rPr>
            </w:pPr>
            <w:ins w:id="11958"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F5B3E1" w14:textId="77777777" w:rsidR="003F7E2C" w:rsidRDefault="003F7E2C" w:rsidP="00BE28D4">
            <w:pPr>
              <w:pStyle w:val="tabletext11"/>
              <w:jc w:val="center"/>
              <w:rPr>
                <w:ins w:id="11959" w:author="Author"/>
              </w:rPr>
            </w:pPr>
            <w:ins w:id="11960"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02889E" w14:textId="77777777" w:rsidR="003F7E2C" w:rsidRDefault="003F7E2C" w:rsidP="00BE28D4">
            <w:pPr>
              <w:pStyle w:val="tabletext11"/>
              <w:jc w:val="center"/>
              <w:rPr>
                <w:ins w:id="11961" w:author="Author"/>
              </w:rPr>
            </w:pPr>
            <w:ins w:id="11962"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3FF2FC" w14:textId="77777777" w:rsidR="003F7E2C" w:rsidRDefault="003F7E2C" w:rsidP="00BE28D4">
            <w:pPr>
              <w:pStyle w:val="tabletext11"/>
              <w:jc w:val="center"/>
              <w:rPr>
                <w:ins w:id="11963" w:author="Author"/>
              </w:rPr>
            </w:pPr>
            <w:ins w:id="11964" w:author="Author">
              <w:r>
                <w:t>1.14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159825E" w14:textId="77777777" w:rsidR="003F7E2C" w:rsidRDefault="003F7E2C" w:rsidP="00BE28D4">
            <w:pPr>
              <w:pStyle w:val="tabletext11"/>
              <w:jc w:val="center"/>
              <w:rPr>
                <w:ins w:id="11965" w:author="Author"/>
              </w:rPr>
            </w:pPr>
            <w:ins w:id="11966" w:author="Author">
              <w:r>
                <w:t>1.14</w:t>
              </w:r>
            </w:ins>
          </w:p>
        </w:tc>
      </w:tr>
      <w:tr w:rsidR="003F7E2C" w14:paraId="62D4FA20" w14:textId="77777777" w:rsidTr="00EE1A0A">
        <w:trPr>
          <w:trHeight w:val="190"/>
          <w:ins w:id="11967" w:author="Author"/>
        </w:trPr>
        <w:tc>
          <w:tcPr>
            <w:tcW w:w="200" w:type="dxa"/>
            <w:tcBorders>
              <w:top w:val="single" w:sz="4" w:space="0" w:color="auto"/>
              <w:left w:val="single" w:sz="4" w:space="0" w:color="auto"/>
              <w:bottom w:val="single" w:sz="4" w:space="0" w:color="auto"/>
              <w:right w:val="nil"/>
            </w:tcBorders>
            <w:vAlign w:val="bottom"/>
          </w:tcPr>
          <w:p w14:paraId="238339EF" w14:textId="77777777" w:rsidR="003F7E2C" w:rsidRDefault="003F7E2C" w:rsidP="00BE28D4">
            <w:pPr>
              <w:pStyle w:val="tabletext11"/>
              <w:jc w:val="right"/>
              <w:rPr>
                <w:ins w:id="11968" w:author="Author"/>
              </w:rPr>
            </w:pPr>
          </w:p>
        </w:tc>
        <w:tc>
          <w:tcPr>
            <w:tcW w:w="1580" w:type="dxa"/>
            <w:tcBorders>
              <w:top w:val="single" w:sz="4" w:space="0" w:color="auto"/>
              <w:left w:val="nil"/>
              <w:bottom w:val="single" w:sz="4" w:space="0" w:color="auto"/>
              <w:right w:val="single" w:sz="4" w:space="0" w:color="auto"/>
            </w:tcBorders>
            <w:vAlign w:val="bottom"/>
            <w:hideMark/>
          </w:tcPr>
          <w:p w14:paraId="7C523AF2" w14:textId="77777777" w:rsidR="003F7E2C" w:rsidRDefault="003F7E2C" w:rsidP="00BE28D4">
            <w:pPr>
              <w:pStyle w:val="tabletext11"/>
              <w:tabs>
                <w:tab w:val="decimal" w:pos="640"/>
              </w:tabs>
              <w:rPr>
                <w:ins w:id="11969" w:author="Author"/>
              </w:rPr>
            </w:pPr>
            <w:ins w:id="11970" w:author="Author">
              <w:r>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9AC4DCC" w14:textId="77777777" w:rsidR="003F7E2C" w:rsidRDefault="003F7E2C" w:rsidP="00BE28D4">
            <w:pPr>
              <w:pStyle w:val="tabletext11"/>
              <w:jc w:val="center"/>
              <w:rPr>
                <w:ins w:id="11971" w:author="Author"/>
              </w:rPr>
            </w:pPr>
            <w:ins w:id="11972" w:author="Author">
              <w:r>
                <w:t>1.99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2317CEC" w14:textId="77777777" w:rsidR="003F7E2C" w:rsidRDefault="003F7E2C" w:rsidP="00BE28D4">
            <w:pPr>
              <w:pStyle w:val="tabletext11"/>
              <w:jc w:val="center"/>
              <w:rPr>
                <w:ins w:id="11973" w:author="Author"/>
              </w:rPr>
            </w:pPr>
            <w:ins w:id="11974" w:author="Author">
              <w:r>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9266A4" w14:textId="77777777" w:rsidR="003F7E2C" w:rsidRDefault="003F7E2C" w:rsidP="00BE28D4">
            <w:pPr>
              <w:pStyle w:val="tabletext11"/>
              <w:jc w:val="center"/>
              <w:rPr>
                <w:ins w:id="11975" w:author="Author"/>
              </w:rPr>
            </w:pPr>
            <w:ins w:id="11976" w:author="Author">
              <w:r>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78738D" w14:textId="77777777" w:rsidR="003F7E2C" w:rsidRDefault="003F7E2C" w:rsidP="00BE28D4">
            <w:pPr>
              <w:pStyle w:val="tabletext11"/>
              <w:jc w:val="center"/>
              <w:rPr>
                <w:ins w:id="11977" w:author="Author"/>
              </w:rPr>
            </w:pPr>
            <w:ins w:id="11978" w:author="Author">
              <w:r>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F5B71E" w14:textId="77777777" w:rsidR="003F7E2C" w:rsidRDefault="003F7E2C" w:rsidP="00BE28D4">
            <w:pPr>
              <w:pStyle w:val="tabletext11"/>
              <w:jc w:val="center"/>
              <w:rPr>
                <w:ins w:id="11979" w:author="Author"/>
              </w:rPr>
            </w:pPr>
            <w:ins w:id="11980" w:author="Author">
              <w:r>
                <w:t>1.44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7F045D" w14:textId="77777777" w:rsidR="003F7E2C" w:rsidRDefault="003F7E2C" w:rsidP="00BE28D4">
            <w:pPr>
              <w:pStyle w:val="tabletext11"/>
              <w:jc w:val="center"/>
              <w:rPr>
                <w:ins w:id="11981" w:author="Author"/>
              </w:rPr>
            </w:pPr>
            <w:ins w:id="11982" w:author="Author">
              <w:r>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D75766" w14:textId="77777777" w:rsidR="003F7E2C" w:rsidRDefault="003F7E2C" w:rsidP="00BE28D4">
            <w:pPr>
              <w:pStyle w:val="tabletext11"/>
              <w:jc w:val="center"/>
              <w:rPr>
                <w:ins w:id="11983" w:author="Author"/>
              </w:rPr>
            </w:pPr>
            <w:ins w:id="11984" w:author="Author">
              <w:r>
                <w:t>1.32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40C850" w14:textId="77777777" w:rsidR="003F7E2C" w:rsidRDefault="003F7E2C" w:rsidP="00BE28D4">
            <w:pPr>
              <w:pStyle w:val="tabletext11"/>
              <w:jc w:val="center"/>
              <w:rPr>
                <w:ins w:id="11985" w:author="Author"/>
              </w:rPr>
            </w:pPr>
            <w:ins w:id="11986"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5159E3" w14:textId="77777777" w:rsidR="003F7E2C" w:rsidRDefault="003F7E2C" w:rsidP="00BE28D4">
            <w:pPr>
              <w:pStyle w:val="tabletext11"/>
              <w:jc w:val="center"/>
              <w:rPr>
                <w:ins w:id="11987" w:author="Author"/>
              </w:rPr>
            </w:pPr>
            <w:ins w:id="11988"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F2357B" w14:textId="77777777" w:rsidR="003F7E2C" w:rsidRDefault="003F7E2C" w:rsidP="00BE28D4">
            <w:pPr>
              <w:pStyle w:val="tabletext11"/>
              <w:jc w:val="center"/>
              <w:rPr>
                <w:ins w:id="11989" w:author="Author"/>
              </w:rPr>
            </w:pPr>
            <w:ins w:id="11990"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FA6543" w14:textId="77777777" w:rsidR="003F7E2C" w:rsidRDefault="003F7E2C" w:rsidP="00BE28D4">
            <w:pPr>
              <w:pStyle w:val="tabletext11"/>
              <w:jc w:val="center"/>
              <w:rPr>
                <w:ins w:id="11991" w:author="Author"/>
              </w:rPr>
            </w:pPr>
            <w:ins w:id="11992"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B69F2" w14:textId="77777777" w:rsidR="003F7E2C" w:rsidRDefault="003F7E2C" w:rsidP="00BE28D4">
            <w:pPr>
              <w:pStyle w:val="tabletext11"/>
              <w:jc w:val="center"/>
              <w:rPr>
                <w:ins w:id="11993" w:author="Author"/>
              </w:rPr>
            </w:pPr>
            <w:ins w:id="11994"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EC4202" w14:textId="77777777" w:rsidR="003F7E2C" w:rsidRDefault="003F7E2C" w:rsidP="00BE28D4">
            <w:pPr>
              <w:pStyle w:val="tabletext11"/>
              <w:jc w:val="center"/>
              <w:rPr>
                <w:ins w:id="11995" w:author="Author"/>
              </w:rPr>
            </w:pPr>
            <w:ins w:id="11996"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ACF915" w14:textId="77777777" w:rsidR="003F7E2C" w:rsidRDefault="003F7E2C" w:rsidP="00BE28D4">
            <w:pPr>
              <w:pStyle w:val="tabletext11"/>
              <w:jc w:val="center"/>
              <w:rPr>
                <w:ins w:id="11997" w:author="Author"/>
              </w:rPr>
            </w:pPr>
            <w:ins w:id="11998"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DC5081" w14:textId="77777777" w:rsidR="003F7E2C" w:rsidRDefault="003F7E2C" w:rsidP="00BE28D4">
            <w:pPr>
              <w:pStyle w:val="tabletext11"/>
              <w:jc w:val="center"/>
              <w:rPr>
                <w:ins w:id="11999" w:author="Author"/>
              </w:rPr>
            </w:pPr>
            <w:ins w:id="12000"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092F57" w14:textId="77777777" w:rsidR="003F7E2C" w:rsidRDefault="003F7E2C" w:rsidP="00BE28D4">
            <w:pPr>
              <w:pStyle w:val="tabletext11"/>
              <w:jc w:val="center"/>
              <w:rPr>
                <w:ins w:id="12001" w:author="Author"/>
              </w:rPr>
            </w:pPr>
            <w:ins w:id="12002"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6A0B92" w14:textId="77777777" w:rsidR="003F7E2C" w:rsidRDefault="003F7E2C" w:rsidP="00BE28D4">
            <w:pPr>
              <w:pStyle w:val="tabletext11"/>
              <w:jc w:val="center"/>
              <w:rPr>
                <w:ins w:id="12003" w:author="Author"/>
              </w:rPr>
            </w:pPr>
            <w:ins w:id="12004"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4AE0B2" w14:textId="77777777" w:rsidR="003F7E2C" w:rsidRDefault="003F7E2C" w:rsidP="00BE28D4">
            <w:pPr>
              <w:pStyle w:val="tabletext11"/>
              <w:jc w:val="center"/>
              <w:rPr>
                <w:ins w:id="12005" w:author="Author"/>
              </w:rPr>
            </w:pPr>
            <w:ins w:id="12006"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9ABB7F" w14:textId="77777777" w:rsidR="003F7E2C" w:rsidRDefault="003F7E2C" w:rsidP="00BE28D4">
            <w:pPr>
              <w:pStyle w:val="tabletext11"/>
              <w:jc w:val="center"/>
              <w:rPr>
                <w:ins w:id="12007" w:author="Author"/>
              </w:rPr>
            </w:pPr>
            <w:ins w:id="12008"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17BEC4" w14:textId="77777777" w:rsidR="003F7E2C" w:rsidRDefault="003F7E2C" w:rsidP="00BE28D4">
            <w:pPr>
              <w:pStyle w:val="tabletext11"/>
              <w:jc w:val="center"/>
              <w:rPr>
                <w:ins w:id="12009" w:author="Author"/>
              </w:rPr>
            </w:pPr>
            <w:ins w:id="12010"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FE57EB" w14:textId="77777777" w:rsidR="003F7E2C" w:rsidRDefault="003F7E2C" w:rsidP="00BE28D4">
            <w:pPr>
              <w:pStyle w:val="tabletext11"/>
              <w:jc w:val="center"/>
              <w:rPr>
                <w:ins w:id="12011" w:author="Author"/>
              </w:rPr>
            </w:pPr>
            <w:ins w:id="12012"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7FAFBB" w14:textId="77777777" w:rsidR="003F7E2C" w:rsidRDefault="003F7E2C" w:rsidP="00BE28D4">
            <w:pPr>
              <w:pStyle w:val="tabletext11"/>
              <w:jc w:val="center"/>
              <w:rPr>
                <w:ins w:id="12013" w:author="Author"/>
              </w:rPr>
            </w:pPr>
            <w:ins w:id="12014" w:author="Author">
              <w:r>
                <w:t>1.20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C857F37" w14:textId="77777777" w:rsidR="003F7E2C" w:rsidRDefault="003F7E2C" w:rsidP="00BE28D4">
            <w:pPr>
              <w:pStyle w:val="tabletext11"/>
              <w:jc w:val="center"/>
              <w:rPr>
                <w:ins w:id="12015" w:author="Author"/>
              </w:rPr>
            </w:pPr>
            <w:ins w:id="12016"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6E1235" w14:textId="77777777" w:rsidR="003F7E2C" w:rsidRDefault="003F7E2C" w:rsidP="00BE28D4">
            <w:pPr>
              <w:pStyle w:val="tabletext11"/>
              <w:jc w:val="center"/>
              <w:rPr>
                <w:ins w:id="12017" w:author="Author"/>
              </w:rPr>
            </w:pPr>
            <w:ins w:id="12018"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BD620E" w14:textId="77777777" w:rsidR="003F7E2C" w:rsidRDefault="003F7E2C" w:rsidP="00BE28D4">
            <w:pPr>
              <w:pStyle w:val="tabletext11"/>
              <w:jc w:val="center"/>
              <w:rPr>
                <w:ins w:id="12019" w:author="Author"/>
              </w:rPr>
            </w:pPr>
            <w:ins w:id="12020"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679505" w14:textId="77777777" w:rsidR="003F7E2C" w:rsidRDefault="003F7E2C" w:rsidP="00BE28D4">
            <w:pPr>
              <w:pStyle w:val="tabletext11"/>
              <w:jc w:val="center"/>
              <w:rPr>
                <w:ins w:id="12021" w:author="Author"/>
              </w:rPr>
            </w:pPr>
            <w:ins w:id="12022"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CCA3CE" w14:textId="77777777" w:rsidR="003F7E2C" w:rsidRDefault="003F7E2C" w:rsidP="00BE28D4">
            <w:pPr>
              <w:pStyle w:val="tabletext11"/>
              <w:jc w:val="center"/>
              <w:rPr>
                <w:ins w:id="12023" w:author="Author"/>
              </w:rPr>
            </w:pPr>
            <w:ins w:id="12024" w:author="Author">
              <w:r>
                <w:t>1.20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6B4D827" w14:textId="77777777" w:rsidR="003F7E2C" w:rsidRDefault="003F7E2C" w:rsidP="00BE28D4">
            <w:pPr>
              <w:pStyle w:val="tabletext11"/>
              <w:jc w:val="center"/>
              <w:rPr>
                <w:ins w:id="12025" w:author="Author"/>
              </w:rPr>
            </w:pPr>
            <w:ins w:id="12026" w:author="Author">
              <w:r>
                <w:t>1.20</w:t>
              </w:r>
            </w:ins>
          </w:p>
        </w:tc>
      </w:tr>
      <w:tr w:rsidR="003F7E2C" w14:paraId="713B5742" w14:textId="77777777" w:rsidTr="00EE1A0A">
        <w:trPr>
          <w:trHeight w:val="190"/>
          <w:ins w:id="12027" w:author="Author"/>
        </w:trPr>
        <w:tc>
          <w:tcPr>
            <w:tcW w:w="200" w:type="dxa"/>
            <w:tcBorders>
              <w:top w:val="single" w:sz="4" w:space="0" w:color="auto"/>
              <w:left w:val="single" w:sz="4" w:space="0" w:color="auto"/>
              <w:bottom w:val="single" w:sz="4" w:space="0" w:color="auto"/>
              <w:right w:val="nil"/>
            </w:tcBorders>
            <w:vAlign w:val="bottom"/>
          </w:tcPr>
          <w:p w14:paraId="1F8C930A" w14:textId="77777777" w:rsidR="003F7E2C" w:rsidRDefault="003F7E2C" w:rsidP="00BE28D4">
            <w:pPr>
              <w:pStyle w:val="tabletext11"/>
              <w:jc w:val="right"/>
              <w:rPr>
                <w:ins w:id="12028" w:author="Author"/>
              </w:rPr>
            </w:pPr>
          </w:p>
        </w:tc>
        <w:tc>
          <w:tcPr>
            <w:tcW w:w="1580" w:type="dxa"/>
            <w:tcBorders>
              <w:top w:val="single" w:sz="4" w:space="0" w:color="auto"/>
              <w:left w:val="nil"/>
              <w:bottom w:val="single" w:sz="4" w:space="0" w:color="auto"/>
              <w:right w:val="single" w:sz="4" w:space="0" w:color="auto"/>
            </w:tcBorders>
            <w:vAlign w:val="bottom"/>
            <w:hideMark/>
          </w:tcPr>
          <w:p w14:paraId="6EF1B24F" w14:textId="77777777" w:rsidR="003F7E2C" w:rsidRDefault="003F7E2C" w:rsidP="00BE28D4">
            <w:pPr>
              <w:pStyle w:val="tabletext11"/>
              <w:tabs>
                <w:tab w:val="decimal" w:pos="640"/>
              </w:tabs>
              <w:rPr>
                <w:ins w:id="12029" w:author="Author"/>
              </w:rPr>
            </w:pPr>
            <w:ins w:id="12030" w:author="Author">
              <w:r>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9526C12" w14:textId="77777777" w:rsidR="003F7E2C" w:rsidRDefault="003F7E2C" w:rsidP="00BE28D4">
            <w:pPr>
              <w:pStyle w:val="tabletext11"/>
              <w:jc w:val="center"/>
              <w:rPr>
                <w:ins w:id="12031" w:author="Author"/>
              </w:rPr>
            </w:pPr>
            <w:ins w:id="12032" w:author="Author">
              <w:r>
                <w:t>2.11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A08D39D" w14:textId="77777777" w:rsidR="003F7E2C" w:rsidRDefault="003F7E2C" w:rsidP="00BE28D4">
            <w:pPr>
              <w:pStyle w:val="tabletext11"/>
              <w:jc w:val="center"/>
              <w:rPr>
                <w:ins w:id="12033" w:author="Author"/>
              </w:rPr>
            </w:pPr>
            <w:ins w:id="12034" w:author="Author">
              <w:r>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AB2F83" w14:textId="77777777" w:rsidR="003F7E2C" w:rsidRDefault="003F7E2C" w:rsidP="00BE28D4">
            <w:pPr>
              <w:pStyle w:val="tabletext11"/>
              <w:jc w:val="center"/>
              <w:rPr>
                <w:ins w:id="12035" w:author="Author"/>
              </w:rPr>
            </w:pPr>
            <w:ins w:id="12036" w:author="Author">
              <w:r>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4A89A3" w14:textId="77777777" w:rsidR="003F7E2C" w:rsidRDefault="003F7E2C" w:rsidP="00BE28D4">
            <w:pPr>
              <w:pStyle w:val="tabletext11"/>
              <w:jc w:val="center"/>
              <w:rPr>
                <w:ins w:id="12037" w:author="Author"/>
              </w:rPr>
            </w:pPr>
            <w:ins w:id="12038" w:author="Author">
              <w:r>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8EEBE9" w14:textId="77777777" w:rsidR="003F7E2C" w:rsidRDefault="003F7E2C" w:rsidP="00BE28D4">
            <w:pPr>
              <w:pStyle w:val="tabletext11"/>
              <w:jc w:val="center"/>
              <w:rPr>
                <w:ins w:id="12039" w:author="Author"/>
              </w:rPr>
            </w:pPr>
            <w:ins w:id="12040" w:author="Author">
              <w:r>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FD1E3E" w14:textId="77777777" w:rsidR="003F7E2C" w:rsidRDefault="003F7E2C" w:rsidP="00BE28D4">
            <w:pPr>
              <w:pStyle w:val="tabletext11"/>
              <w:jc w:val="center"/>
              <w:rPr>
                <w:ins w:id="12041" w:author="Author"/>
              </w:rPr>
            </w:pPr>
            <w:ins w:id="12042" w:author="Author">
              <w:r>
                <w:t>1.45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7DE6C6" w14:textId="77777777" w:rsidR="003F7E2C" w:rsidRDefault="003F7E2C" w:rsidP="00BE28D4">
            <w:pPr>
              <w:pStyle w:val="tabletext11"/>
              <w:jc w:val="center"/>
              <w:rPr>
                <w:ins w:id="12043" w:author="Author"/>
              </w:rPr>
            </w:pPr>
            <w:ins w:id="12044" w:author="Author">
              <w:r>
                <w:t>1.39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0B00E3" w14:textId="77777777" w:rsidR="003F7E2C" w:rsidRDefault="003F7E2C" w:rsidP="00BE28D4">
            <w:pPr>
              <w:pStyle w:val="tabletext11"/>
              <w:jc w:val="center"/>
              <w:rPr>
                <w:ins w:id="12045" w:author="Author"/>
              </w:rPr>
            </w:pPr>
            <w:ins w:id="12046" w:author="Author">
              <w:r>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DEA54" w14:textId="77777777" w:rsidR="003F7E2C" w:rsidRDefault="003F7E2C" w:rsidP="00BE28D4">
            <w:pPr>
              <w:pStyle w:val="tabletext11"/>
              <w:jc w:val="center"/>
              <w:rPr>
                <w:ins w:id="12047" w:author="Author"/>
              </w:rPr>
            </w:pPr>
            <w:ins w:id="12048"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838337" w14:textId="77777777" w:rsidR="003F7E2C" w:rsidRDefault="003F7E2C" w:rsidP="00BE28D4">
            <w:pPr>
              <w:pStyle w:val="tabletext11"/>
              <w:jc w:val="center"/>
              <w:rPr>
                <w:ins w:id="12049" w:author="Author"/>
              </w:rPr>
            </w:pPr>
            <w:ins w:id="12050"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4DA1A2" w14:textId="77777777" w:rsidR="003F7E2C" w:rsidRDefault="003F7E2C" w:rsidP="00BE28D4">
            <w:pPr>
              <w:pStyle w:val="tabletext11"/>
              <w:jc w:val="center"/>
              <w:rPr>
                <w:ins w:id="12051" w:author="Author"/>
              </w:rPr>
            </w:pPr>
            <w:ins w:id="12052"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3E96BA" w14:textId="77777777" w:rsidR="003F7E2C" w:rsidRDefault="003F7E2C" w:rsidP="00BE28D4">
            <w:pPr>
              <w:pStyle w:val="tabletext11"/>
              <w:jc w:val="center"/>
              <w:rPr>
                <w:ins w:id="12053" w:author="Author"/>
              </w:rPr>
            </w:pPr>
            <w:ins w:id="12054"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290D00" w14:textId="77777777" w:rsidR="003F7E2C" w:rsidRDefault="003F7E2C" w:rsidP="00BE28D4">
            <w:pPr>
              <w:pStyle w:val="tabletext11"/>
              <w:jc w:val="center"/>
              <w:rPr>
                <w:ins w:id="12055" w:author="Author"/>
              </w:rPr>
            </w:pPr>
            <w:ins w:id="12056"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E49204" w14:textId="77777777" w:rsidR="003F7E2C" w:rsidRDefault="003F7E2C" w:rsidP="00BE28D4">
            <w:pPr>
              <w:pStyle w:val="tabletext11"/>
              <w:jc w:val="center"/>
              <w:rPr>
                <w:ins w:id="12057" w:author="Author"/>
              </w:rPr>
            </w:pPr>
            <w:ins w:id="12058"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C27534" w14:textId="77777777" w:rsidR="003F7E2C" w:rsidRDefault="003F7E2C" w:rsidP="00BE28D4">
            <w:pPr>
              <w:pStyle w:val="tabletext11"/>
              <w:jc w:val="center"/>
              <w:rPr>
                <w:ins w:id="12059" w:author="Author"/>
              </w:rPr>
            </w:pPr>
            <w:ins w:id="12060"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1705E3" w14:textId="77777777" w:rsidR="003F7E2C" w:rsidRDefault="003F7E2C" w:rsidP="00BE28D4">
            <w:pPr>
              <w:pStyle w:val="tabletext11"/>
              <w:jc w:val="center"/>
              <w:rPr>
                <w:ins w:id="12061" w:author="Author"/>
              </w:rPr>
            </w:pPr>
            <w:ins w:id="12062"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499F93" w14:textId="77777777" w:rsidR="003F7E2C" w:rsidRDefault="003F7E2C" w:rsidP="00BE28D4">
            <w:pPr>
              <w:pStyle w:val="tabletext11"/>
              <w:jc w:val="center"/>
              <w:rPr>
                <w:ins w:id="12063" w:author="Author"/>
              </w:rPr>
            </w:pPr>
            <w:ins w:id="12064"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7B702C" w14:textId="77777777" w:rsidR="003F7E2C" w:rsidRDefault="003F7E2C" w:rsidP="00BE28D4">
            <w:pPr>
              <w:pStyle w:val="tabletext11"/>
              <w:jc w:val="center"/>
              <w:rPr>
                <w:ins w:id="12065" w:author="Author"/>
              </w:rPr>
            </w:pPr>
            <w:ins w:id="12066"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8AEA15" w14:textId="77777777" w:rsidR="003F7E2C" w:rsidRDefault="003F7E2C" w:rsidP="00BE28D4">
            <w:pPr>
              <w:pStyle w:val="tabletext11"/>
              <w:jc w:val="center"/>
              <w:rPr>
                <w:ins w:id="12067" w:author="Author"/>
              </w:rPr>
            </w:pPr>
            <w:ins w:id="12068"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42D90A" w14:textId="77777777" w:rsidR="003F7E2C" w:rsidRDefault="003F7E2C" w:rsidP="00BE28D4">
            <w:pPr>
              <w:pStyle w:val="tabletext11"/>
              <w:jc w:val="center"/>
              <w:rPr>
                <w:ins w:id="12069" w:author="Author"/>
              </w:rPr>
            </w:pPr>
            <w:ins w:id="12070"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8D4909" w14:textId="77777777" w:rsidR="003F7E2C" w:rsidRDefault="003F7E2C" w:rsidP="00BE28D4">
            <w:pPr>
              <w:pStyle w:val="tabletext11"/>
              <w:jc w:val="center"/>
              <w:rPr>
                <w:ins w:id="12071" w:author="Author"/>
              </w:rPr>
            </w:pPr>
            <w:ins w:id="12072"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37ABBF" w14:textId="77777777" w:rsidR="003F7E2C" w:rsidRDefault="003F7E2C" w:rsidP="00BE28D4">
            <w:pPr>
              <w:pStyle w:val="tabletext11"/>
              <w:jc w:val="center"/>
              <w:rPr>
                <w:ins w:id="12073" w:author="Author"/>
              </w:rPr>
            </w:pPr>
            <w:ins w:id="12074" w:author="Author">
              <w:r>
                <w:t>1.26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AC4912E" w14:textId="77777777" w:rsidR="003F7E2C" w:rsidRDefault="003F7E2C" w:rsidP="00BE28D4">
            <w:pPr>
              <w:pStyle w:val="tabletext11"/>
              <w:jc w:val="center"/>
              <w:rPr>
                <w:ins w:id="12075" w:author="Author"/>
              </w:rPr>
            </w:pPr>
            <w:ins w:id="12076"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0286E7" w14:textId="77777777" w:rsidR="003F7E2C" w:rsidRDefault="003F7E2C" w:rsidP="00BE28D4">
            <w:pPr>
              <w:pStyle w:val="tabletext11"/>
              <w:jc w:val="center"/>
              <w:rPr>
                <w:ins w:id="12077" w:author="Author"/>
              </w:rPr>
            </w:pPr>
            <w:ins w:id="12078"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FE02B2" w14:textId="77777777" w:rsidR="003F7E2C" w:rsidRDefault="003F7E2C" w:rsidP="00BE28D4">
            <w:pPr>
              <w:pStyle w:val="tabletext11"/>
              <w:jc w:val="center"/>
              <w:rPr>
                <w:ins w:id="12079" w:author="Author"/>
              </w:rPr>
            </w:pPr>
            <w:ins w:id="12080"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BA11AB" w14:textId="77777777" w:rsidR="003F7E2C" w:rsidRDefault="003F7E2C" w:rsidP="00BE28D4">
            <w:pPr>
              <w:pStyle w:val="tabletext11"/>
              <w:jc w:val="center"/>
              <w:rPr>
                <w:ins w:id="12081" w:author="Author"/>
              </w:rPr>
            </w:pPr>
            <w:ins w:id="12082"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44D75E" w14:textId="77777777" w:rsidR="003F7E2C" w:rsidRDefault="003F7E2C" w:rsidP="00BE28D4">
            <w:pPr>
              <w:pStyle w:val="tabletext11"/>
              <w:jc w:val="center"/>
              <w:rPr>
                <w:ins w:id="12083" w:author="Author"/>
              </w:rPr>
            </w:pPr>
            <w:ins w:id="12084" w:author="Author">
              <w:r>
                <w:t>1.26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106E992" w14:textId="77777777" w:rsidR="003F7E2C" w:rsidRDefault="003F7E2C" w:rsidP="00BE28D4">
            <w:pPr>
              <w:pStyle w:val="tabletext11"/>
              <w:jc w:val="center"/>
              <w:rPr>
                <w:ins w:id="12085" w:author="Author"/>
              </w:rPr>
            </w:pPr>
            <w:ins w:id="12086" w:author="Author">
              <w:r>
                <w:t>1.26</w:t>
              </w:r>
            </w:ins>
          </w:p>
        </w:tc>
      </w:tr>
      <w:tr w:rsidR="003F7E2C" w14:paraId="17AFFB14" w14:textId="77777777" w:rsidTr="00EE1A0A">
        <w:trPr>
          <w:trHeight w:val="190"/>
          <w:ins w:id="12087" w:author="Author"/>
        </w:trPr>
        <w:tc>
          <w:tcPr>
            <w:tcW w:w="200" w:type="dxa"/>
            <w:tcBorders>
              <w:top w:val="single" w:sz="4" w:space="0" w:color="auto"/>
              <w:left w:val="single" w:sz="4" w:space="0" w:color="auto"/>
              <w:bottom w:val="single" w:sz="4" w:space="0" w:color="auto"/>
              <w:right w:val="nil"/>
            </w:tcBorders>
            <w:vAlign w:val="bottom"/>
          </w:tcPr>
          <w:p w14:paraId="0C8F7B49" w14:textId="77777777" w:rsidR="003F7E2C" w:rsidRDefault="003F7E2C" w:rsidP="00BE28D4">
            <w:pPr>
              <w:pStyle w:val="tabletext11"/>
              <w:jc w:val="right"/>
              <w:rPr>
                <w:ins w:id="12088" w:author="Author"/>
              </w:rPr>
            </w:pPr>
          </w:p>
        </w:tc>
        <w:tc>
          <w:tcPr>
            <w:tcW w:w="1580" w:type="dxa"/>
            <w:tcBorders>
              <w:top w:val="single" w:sz="4" w:space="0" w:color="auto"/>
              <w:left w:val="nil"/>
              <w:bottom w:val="single" w:sz="4" w:space="0" w:color="auto"/>
              <w:right w:val="single" w:sz="4" w:space="0" w:color="auto"/>
            </w:tcBorders>
            <w:vAlign w:val="bottom"/>
            <w:hideMark/>
          </w:tcPr>
          <w:p w14:paraId="7779602E" w14:textId="77777777" w:rsidR="003F7E2C" w:rsidRDefault="003F7E2C" w:rsidP="00BE28D4">
            <w:pPr>
              <w:pStyle w:val="tabletext11"/>
              <w:tabs>
                <w:tab w:val="decimal" w:pos="640"/>
              </w:tabs>
              <w:rPr>
                <w:ins w:id="12089" w:author="Author"/>
              </w:rPr>
            </w:pPr>
            <w:ins w:id="12090" w:author="Author">
              <w:r>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66BBB8D" w14:textId="77777777" w:rsidR="003F7E2C" w:rsidRDefault="003F7E2C" w:rsidP="00BE28D4">
            <w:pPr>
              <w:pStyle w:val="tabletext11"/>
              <w:jc w:val="center"/>
              <w:rPr>
                <w:ins w:id="12091" w:author="Author"/>
              </w:rPr>
            </w:pPr>
            <w:ins w:id="12092" w:author="Author">
              <w:r>
                <w:t>2.23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E06C6FE" w14:textId="77777777" w:rsidR="003F7E2C" w:rsidRDefault="003F7E2C" w:rsidP="00BE28D4">
            <w:pPr>
              <w:pStyle w:val="tabletext11"/>
              <w:jc w:val="center"/>
              <w:rPr>
                <w:ins w:id="12093" w:author="Author"/>
              </w:rPr>
            </w:pPr>
            <w:ins w:id="12094" w:author="Author">
              <w:r>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0CF603" w14:textId="77777777" w:rsidR="003F7E2C" w:rsidRDefault="003F7E2C" w:rsidP="00BE28D4">
            <w:pPr>
              <w:pStyle w:val="tabletext11"/>
              <w:jc w:val="center"/>
              <w:rPr>
                <w:ins w:id="12095" w:author="Author"/>
              </w:rPr>
            </w:pPr>
            <w:ins w:id="12096" w:author="Author">
              <w:r>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468EC2" w14:textId="77777777" w:rsidR="003F7E2C" w:rsidRDefault="003F7E2C" w:rsidP="00BE28D4">
            <w:pPr>
              <w:pStyle w:val="tabletext11"/>
              <w:jc w:val="center"/>
              <w:rPr>
                <w:ins w:id="12097" w:author="Author"/>
              </w:rPr>
            </w:pPr>
            <w:ins w:id="12098" w:author="Author">
              <w:r>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DF6EC3" w14:textId="77777777" w:rsidR="003F7E2C" w:rsidRDefault="003F7E2C" w:rsidP="00BE28D4">
            <w:pPr>
              <w:pStyle w:val="tabletext11"/>
              <w:jc w:val="center"/>
              <w:rPr>
                <w:ins w:id="12099" w:author="Author"/>
              </w:rPr>
            </w:pPr>
            <w:ins w:id="12100" w:author="Author">
              <w:r>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A8F0DA" w14:textId="77777777" w:rsidR="003F7E2C" w:rsidRDefault="003F7E2C" w:rsidP="00BE28D4">
            <w:pPr>
              <w:pStyle w:val="tabletext11"/>
              <w:jc w:val="center"/>
              <w:rPr>
                <w:ins w:id="12101" w:author="Author"/>
              </w:rPr>
            </w:pPr>
            <w:ins w:id="12102" w:author="Author">
              <w:r>
                <w:t>1.54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2CB603" w14:textId="77777777" w:rsidR="003F7E2C" w:rsidRDefault="003F7E2C" w:rsidP="00BE28D4">
            <w:pPr>
              <w:pStyle w:val="tabletext11"/>
              <w:jc w:val="center"/>
              <w:rPr>
                <w:ins w:id="12103" w:author="Author"/>
              </w:rPr>
            </w:pPr>
            <w:ins w:id="12104" w:author="Author">
              <w:r>
                <w:t>1.47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4F4A42" w14:textId="77777777" w:rsidR="003F7E2C" w:rsidRDefault="003F7E2C" w:rsidP="00BE28D4">
            <w:pPr>
              <w:pStyle w:val="tabletext11"/>
              <w:jc w:val="center"/>
              <w:rPr>
                <w:ins w:id="12105" w:author="Author"/>
              </w:rPr>
            </w:pPr>
            <w:ins w:id="12106"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E0B684" w14:textId="77777777" w:rsidR="003F7E2C" w:rsidRDefault="003F7E2C" w:rsidP="00BE28D4">
            <w:pPr>
              <w:pStyle w:val="tabletext11"/>
              <w:jc w:val="center"/>
              <w:rPr>
                <w:ins w:id="12107" w:author="Author"/>
              </w:rPr>
            </w:pPr>
            <w:ins w:id="12108"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C6DF90" w14:textId="77777777" w:rsidR="003F7E2C" w:rsidRDefault="003F7E2C" w:rsidP="00BE28D4">
            <w:pPr>
              <w:pStyle w:val="tabletext11"/>
              <w:jc w:val="center"/>
              <w:rPr>
                <w:ins w:id="12109" w:author="Author"/>
              </w:rPr>
            </w:pPr>
            <w:ins w:id="12110"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7B69A9" w14:textId="77777777" w:rsidR="003F7E2C" w:rsidRDefault="003F7E2C" w:rsidP="00BE28D4">
            <w:pPr>
              <w:pStyle w:val="tabletext11"/>
              <w:jc w:val="center"/>
              <w:rPr>
                <w:ins w:id="12111" w:author="Author"/>
              </w:rPr>
            </w:pPr>
            <w:ins w:id="12112"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143C5" w14:textId="77777777" w:rsidR="003F7E2C" w:rsidRDefault="003F7E2C" w:rsidP="00BE28D4">
            <w:pPr>
              <w:pStyle w:val="tabletext11"/>
              <w:jc w:val="center"/>
              <w:rPr>
                <w:ins w:id="12113" w:author="Author"/>
              </w:rPr>
            </w:pPr>
            <w:ins w:id="12114"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E1D26F" w14:textId="77777777" w:rsidR="003F7E2C" w:rsidRDefault="003F7E2C" w:rsidP="00BE28D4">
            <w:pPr>
              <w:pStyle w:val="tabletext11"/>
              <w:jc w:val="center"/>
              <w:rPr>
                <w:ins w:id="12115" w:author="Author"/>
              </w:rPr>
            </w:pPr>
            <w:ins w:id="12116"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529516" w14:textId="77777777" w:rsidR="003F7E2C" w:rsidRDefault="003F7E2C" w:rsidP="00BE28D4">
            <w:pPr>
              <w:pStyle w:val="tabletext11"/>
              <w:jc w:val="center"/>
              <w:rPr>
                <w:ins w:id="12117" w:author="Author"/>
              </w:rPr>
            </w:pPr>
            <w:ins w:id="12118"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2E3FA3" w14:textId="77777777" w:rsidR="003F7E2C" w:rsidRDefault="003F7E2C" w:rsidP="00BE28D4">
            <w:pPr>
              <w:pStyle w:val="tabletext11"/>
              <w:jc w:val="center"/>
              <w:rPr>
                <w:ins w:id="12119" w:author="Author"/>
              </w:rPr>
            </w:pPr>
            <w:ins w:id="12120"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4C3778" w14:textId="77777777" w:rsidR="003F7E2C" w:rsidRDefault="003F7E2C" w:rsidP="00BE28D4">
            <w:pPr>
              <w:pStyle w:val="tabletext11"/>
              <w:jc w:val="center"/>
              <w:rPr>
                <w:ins w:id="12121" w:author="Author"/>
              </w:rPr>
            </w:pPr>
            <w:ins w:id="12122"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F8B59B" w14:textId="77777777" w:rsidR="003F7E2C" w:rsidRDefault="003F7E2C" w:rsidP="00BE28D4">
            <w:pPr>
              <w:pStyle w:val="tabletext11"/>
              <w:jc w:val="center"/>
              <w:rPr>
                <w:ins w:id="12123" w:author="Author"/>
              </w:rPr>
            </w:pPr>
            <w:ins w:id="12124"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5BF24B" w14:textId="77777777" w:rsidR="003F7E2C" w:rsidRDefault="003F7E2C" w:rsidP="00BE28D4">
            <w:pPr>
              <w:pStyle w:val="tabletext11"/>
              <w:jc w:val="center"/>
              <w:rPr>
                <w:ins w:id="12125" w:author="Author"/>
              </w:rPr>
            </w:pPr>
            <w:ins w:id="12126"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6B122B" w14:textId="77777777" w:rsidR="003F7E2C" w:rsidRDefault="003F7E2C" w:rsidP="00BE28D4">
            <w:pPr>
              <w:pStyle w:val="tabletext11"/>
              <w:jc w:val="center"/>
              <w:rPr>
                <w:ins w:id="12127" w:author="Author"/>
              </w:rPr>
            </w:pPr>
            <w:ins w:id="12128"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A4DD2D" w14:textId="77777777" w:rsidR="003F7E2C" w:rsidRDefault="003F7E2C" w:rsidP="00BE28D4">
            <w:pPr>
              <w:pStyle w:val="tabletext11"/>
              <w:jc w:val="center"/>
              <w:rPr>
                <w:ins w:id="12129" w:author="Author"/>
              </w:rPr>
            </w:pPr>
            <w:ins w:id="12130"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C5F438" w14:textId="77777777" w:rsidR="003F7E2C" w:rsidRDefault="003F7E2C" w:rsidP="00BE28D4">
            <w:pPr>
              <w:pStyle w:val="tabletext11"/>
              <w:jc w:val="center"/>
              <w:rPr>
                <w:ins w:id="12131" w:author="Author"/>
              </w:rPr>
            </w:pPr>
            <w:ins w:id="12132"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36DF57" w14:textId="77777777" w:rsidR="003F7E2C" w:rsidRDefault="003F7E2C" w:rsidP="00BE28D4">
            <w:pPr>
              <w:pStyle w:val="tabletext11"/>
              <w:jc w:val="center"/>
              <w:rPr>
                <w:ins w:id="12133" w:author="Author"/>
              </w:rPr>
            </w:pPr>
            <w:ins w:id="12134" w:author="Author">
              <w:r>
                <w:t>1.34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D22BBA9" w14:textId="77777777" w:rsidR="003F7E2C" w:rsidRDefault="003F7E2C" w:rsidP="00BE28D4">
            <w:pPr>
              <w:pStyle w:val="tabletext11"/>
              <w:jc w:val="center"/>
              <w:rPr>
                <w:ins w:id="12135" w:author="Author"/>
              </w:rPr>
            </w:pPr>
            <w:ins w:id="12136"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861EEF" w14:textId="77777777" w:rsidR="003F7E2C" w:rsidRDefault="003F7E2C" w:rsidP="00BE28D4">
            <w:pPr>
              <w:pStyle w:val="tabletext11"/>
              <w:jc w:val="center"/>
              <w:rPr>
                <w:ins w:id="12137" w:author="Author"/>
              </w:rPr>
            </w:pPr>
            <w:ins w:id="12138"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5D76D0" w14:textId="77777777" w:rsidR="003F7E2C" w:rsidRDefault="003F7E2C" w:rsidP="00BE28D4">
            <w:pPr>
              <w:pStyle w:val="tabletext11"/>
              <w:jc w:val="center"/>
              <w:rPr>
                <w:ins w:id="12139" w:author="Author"/>
              </w:rPr>
            </w:pPr>
            <w:ins w:id="12140"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A3E80C" w14:textId="77777777" w:rsidR="003F7E2C" w:rsidRDefault="003F7E2C" w:rsidP="00BE28D4">
            <w:pPr>
              <w:pStyle w:val="tabletext11"/>
              <w:jc w:val="center"/>
              <w:rPr>
                <w:ins w:id="12141" w:author="Author"/>
              </w:rPr>
            </w:pPr>
            <w:ins w:id="12142"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09F026" w14:textId="77777777" w:rsidR="003F7E2C" w:rsidRDefault="003F7E2C" w:rsidP="00BE28D4">
            <w:pPr>
              <w:pStyle w:val="tabletext11"/>
              <w:jc w:val="center"/>
              <w:rPr>
                <w:ins w:id="12143" w:author="Author"/>
              </w:rPr>
            </w:pPr>
            <w:ins w:id="12144" w:author="Author">
              <w:r>
                <w:t>1.34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F4EA8D6" w14:textId="77777777" w:rsidR="003F7E2C" w:rsidRDefault="003F7E2C" w:rsidP="00BE28D4">
            <w:pPr>
              <w:pStyle w:val="tabletext11"/>
              <w:jc w:val="center"/>
              <w:rPr>
                <w:ins w:id="12145" w:author="Author"/>
              </w:rPr>
            </w:pPr>
            <w:ins w:id="12146" w:author="Author">
              <w:r>
                <w:t>1.34</w:t>
              </w:r>
            </w:ins>
          </w:p>
        </w:tc>
      </w:tr>
      <w:tr w:rsidR="003F7E2C" w14:paraId="0C3940CC" w14:textId="77777777" w:rsidTr="00EE1A0A">
        <w:trPr>
          <w:trHeight w:val="190"/>
          <w:ins w:id="12147" w:author="Author"/>
        </w:trPr>
        <w:tc>
          <w:tcPr>
            <w:tcW w:w="200" w:type="dxa"/>
            <w:tcBorders>
              <w:top w:val="single" w:sz="4" w:space="0" w:color="auto"/>
              <w:left w:val="single" w:sz="4" w:space="0" w:color="auto"/>
              <w:bottom w:val="single" w:sz="4" w:space="0" w:color="auto"/>
              <w:right w:val="nil"/>
            </w:tcBorders>
            <w:vAlign w:val="bottom"/>
          </w:tcPr>
          <w:p w14:paraId="553FDFDE" w14:textId="77777777" w:rsidR="003F7E2C" w:rsidRDefault="003F7E2C" w:rsidP="00BE28D4">
            <w:pPr>
              <w:pStyle w:val="tabletext11"/>
              <w:jc w:val="right"/>
              <w:rPr>
                <w:ins w:id="12148" w:author="Author"/>
              </w:rPr>
            </w:pPr>
          </w:p>
        </w:tc>
        <w:tc>
          <w:tcPr>
            <w:tcW w:w="1580" w:type="dxa"/>
            <w:tcBorders>
              <w:top w:val="single" w:sz="4" w:space="0" w:color="auto"/>
              <w:left w:val="nil"/>
              <w:bottom w:val="single" w:sz="4" w:space="0" w:color="auto"/>
              <w:right w:val="single" w:sz="4" w:space="0" w:color="auto"/>
            </w:tcBorders>
            <w:vAlign w:val="bottom"/>
            <w:hideMark/>
          </w:tcPr>
          <w:p w14:paraId="0E7C2AEF" w14:textId="77777777" w:rsidR="003F7E2C" w:rsidRDefault="003F7E2C" w:rsidP="00BE28D4">
            <w:pPr>
              <w:pStyle w:val="tabletext11"/>
              <w:tabs>
                <w:tab w:val="decimal" w:pos="640"/>
              </w:tabs>
              <w:rPr>
                <w:ins w:id="12149" w:author="Author"/>
              </w:rPr>
            </w:pPr>
            <w:ins w:id="12150" w:author="Author">
              <w:r>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C87B9C9" w14:textId="77777777" w:rsidR="003F7E2C" w:rsidRDefault="003F7E2C" w:rsidP="00BE28D4">
            <w:pPr>
              <w:pStyle w:val="tabletext11"/>
              <w:jc w:val="center"/>
              <w:rPr>
                <w:ins w:id="12151" w:author="Author"/>
              </w:rPr>
            </w:pPr>
            <w:ins w:id="12152" w:author="Author">
              <w:r>
                <w:t>2.35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DEF3F3F" w14:textId="77777777" w:rsidR="003F7E2C" w:rsidRDefault="003F7E2C" w:rsidP="00BE28D4">
            <w:pPr>
              <w:pStyle w:val="tabletext11"/>
              <w:jc w:val="center"/>
              <w:rPr>
                <w:ins w:id="12153" w:author="Author"/>
              </w:rPr>
            </w:pPr>
            <w:ins w:id="12154" w:author="Author">
              <w:r>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5A0497" w14:textId="77777777" w:rsidR="003F7E2C" w:rsidRDefault="003F7E2C" w:rsidP="00BE28D4">
            <w:pPr>
              <w:pStyle w:val="tabletext11"/>
              <w:jc w:val="center"/>
              <w:rPr>
                <w:ins w:id="12155" w:author="Author"/>
              </w:rPr>
            </w:pPr>
            <w:ins w:id="12156" w:author="Author">
              <w:r>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6EF13E" w14:textId="77777777" w:rsidR="003F7E2C" w:rsidRDefault="003F7E2C" w:rsidP="00BE28D4">
            <w:pPr>
              <w:pStyle w:val="tabletext11"/>
              <w:jc w:val="center"/>
              <w:rPr>
                <w:ins w:id="12157" w:author="Author"/>
              </w:rPr>
            </w:pPr>
            <w:ins w:id="12158" w:author="Author">
              <w:r>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9AFF1" w14:textId="77777777" w:rsidR="003F7E2C" w:rsidRDefault="003F7E2C" w:rsidP="00BE28D4">
            <w:pPr>
              <w:pStyle w:val="tabletext11"/>
              <w:jc w:val="center"/>
              <w:rPr>
                <w:ins w:id="12159" w:author="Author"/>
              </w:rPr>
            </w:pPr>
            <w:ins w:id="12160" w:author="Author">
              <w:r>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4F70EB" w14:textId="77777777" w:rsidR="003F7E2C" w:rsidRDefault="003F7E2C" w:rsidP="00BE28D4">
            <w:pPr>
              <w:pStyle w:val="tabletext11"/>
              <w:jc w:val="center"/>
              <w:rPr>
                <w:ins w:id="12161" w:author="Author"/>
              </w:rPr>
            </w:pPr>
            <w:ins w:id="12162" w:author="Author">
              <w:r>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AB9BF9" w14:textId="77777777" w:rsidR="003F7E2C" w:rsidRDefault="003F7E2C" w:rsidP="00BE28D4">
            <w:pPr>
              <w:pStyle w:val="tabletext11"/>
              <w:jc w:val="center"/>
              <w:rPr>
                <w:ins w:id="12163" w:author="Author"/>
              </w:rPr>
            </w:pPr>
            <w:ins w:id="12164" w:author="Author">
              <w:r>
                <w:t>1.55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8B6691" w14:textId="77777777" w:rsidR="003F7E2C" w:rsidRDefault="003F7E2C" w:rsidP="00BE28D4">
            <w:pPr>
              <w:pStyle w:val="tabletext11"/>
              <w:jc w:val="center"/>
              <w:rPr>
                <w:ins w:id="12165" w:author="Author"/>
              </w:rPr>
            </w:pPr>
            <w:ins w:id="12166"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EA8A9C" w14:textId="77777777" w:rsidR="003F7E2C" w:rsidRDefault="003F7E2C" w:rsidP="00BE28D4">
            <w:pPr>
              <w:pStyle w:val="tabletext11"/>
              <w:jc w:val="center"/>
              <w:rPr>
                <w:ins w:id="12167" w:author="Author"/>
              </w:rPr>
            </w:pPr>
            <w:ins w:id="12168"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D47CE2" w14:textId="77777777" w:rsidR="003F7E2C" w:rsidRDefault="003F7E2C" w:rsidP="00BE28D4">
            <w:pPr>
              <w:pStyle w:val="tabletext11"/>
              <w:jc w:val="center"/>
              <w:rPr>
                <w:ins w:id="12169" w:author="Author"/>
              </w:rPr>
            </w:pPr>
            <w:ins w:id="12170"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C7A777" w14:textId="77777777" w:rsidR="003F7E2C" w:rsidRDefault="003F7E2C" w:rsidP="00BE28D4">
            <w:pPr>
              <w:pStyle w:val="tabletext11"/>
              <w:jc w:val="center"/>
              <w:rPr>
                <w:ins w:id="12171" w:author="Author"/>
              </w:rPr>
            </w:pPr>
            <w:ins w:id="12172"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70775E" w14:textId="77777777" w:rsidR="003F7E2C" w:rsidRDefault="003F7E2C" w:rsidP="00BE28D4">
            <w:pPr>
              <w:pStyle w:val="tabletext11"/>
              <w:jc w:val="center"/>
              <w:rPr>
                <w:ins w:id="12173" w:author="Author"/>
              </w:rPr>
            </w:pPr>
            <w:ins w:id="12174"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A023A4" w14:textId="77777777" w:rsidR="003F7E2C" w:rsidRDefault="003F7E2C" w:rsidP="00BE28D4">
            <w:pPr>
              <w:pStyle w:val="tabletext11"/>
              <w:jc w:val="center"/>
              <w:rPr>
                <w:ins w:id="12175" w:author="Author"/>
              </w:rPr>
            </w:pPr>
            <w:ins w:id="12176"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844A43" w14:textId="77777777" w:rsidR="003F7E2C" w:rsidRDefault="003F7E2C" w:rsidP="00BE28D4">
            <w:pPr>
              <w:pStyle w:val="tabletext11"/>
              <w:jc w:val="center"/>
              <w:rPr>
                <w:ins w:id="12177" w:author="Author"/>
              </w:rPr>
            </w:pPr>
            <w:ins w:id="12178"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218D3B" w14:textId="77777777" w:rsidR="003F7E2C" w:rsidRDefault="003F7E2C" w:rsidP="00BE28D4">
            <w:pPr>
              <w:pStyle w:val="tabletext11"/>
              <w:jc w:val="center"/>
              <w:rPr>
                <w:ins w:id="12179" w:author="Author"/>
              </w:rPr>
            </w:pPr>
            <w:ins w:id="12180"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3406AC" w14:textId="77777777" w:rsidR="003F7E2C" w:rsidRDefault="003F7E2C" w:rsidP="00BE28D4">
            <w:pPr>
              <w:pStyle w:val="tabletext11"/>
              <w:jc w:val="center"/>
              <w:rPr>
                <w:ins w:id="12181" w:author="Author"/>
              </w:rPr>
            </w:pPr>
            <w:ins w:id="12182"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F0C017" w14:textId="77777777" w:rsidR="003F7E2C" w:rsidRDefault="003F7E2C" w:rsidP="00BE28D4">
            <w:pPr>
              <w:pStyle w:val="tabletext11"/>
              <w:jc w:val="center"/>
              <w:rPr>
                <w:ins w:id="12183" w:author="Author"/>
              </w:rPr>
            </w:pPr>
            <w:ins w:id="12184"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05F065" w14:textId="77777777" w:rsidR="003F7E2C" w:rsidRDefault="003F7E2C" w:rsidP="00BE28D4">
            <w:pPr>
              <w:pStyle w:val="tabletext11"/>
              <w:jc w:val="center"/>
              <w:rPr>
                <w:ins w:id="12185" w:author="Author"/>
              </w:rPr>
            </w:pPr>
            <w:ins w:id="12186"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E43BD1" w14:textId="77777777" w:rsidR="003F7E2C" w:rsidRDefault="003F7E2C" w:rsidP="00BE28D4">
            <w:pPr>
              <w:pStyle w:val="tabletext11"/>
              <w:jc w:val="center"/>
              <w:rPr>
                <w:ins w:id="12187" w:author="Author"/>
              </w:rPr>
            </w:pPr>
            <w:ins w:id="12188"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D794B1" w14:textId="77777777" w:rsidR="003F7E2C" w:rsidRDefault="003F7E2C" w:rsidP="00BE28D4">
            <w:pPr>
              <w:pStyle w:val="tabletext11"/>
              <w:jc w:val="center"/>
              <w:rPr>
                <w:ins w:id="12189" w:author="Author"/>
              </w:rPr>
            </w:pPr>
            <w:ins w:id="12190"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704D59" w14:textId="77777777" w:rsidR="003F7E2C" w:rsidRDefault="003F7E2C" w:rsidP="00BE28D4">
            <w:pPr>
              <w:pStyle w:val="tabletext11"/>
              <w:jc w:val="center"/>
              <w:rPr>
                <w:ins w:id="12191" w:author="Author"/>
              </w:rPr>
            </w:pPr>
            <w:ins w:id="12192"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443B1" w14:textId="77777777" w:rsidR="003F7E2C" w:rsidRDefault="003F7E2C" w:rsidP="00BE28D4">
            <w:pPr>
              <w:pStyle w:val="tabletext11"/>
              <w:jc w:val="center"/>
              <w:rPr>
                <w:ins w:id="12193" w:author="Author"/>
              </w:rPr>
            </w:pPr>
            <w:ins w:id="12194" w:author="Author">
              <w:r>
                <w:t>1.41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8B5E0E0" w14:textId="77777777" w:rsidR="003F7E2C" w:rsidRDefault="003F7E2C" w:rsidP="00BE28D4">
            <w:pPr>
              <w:pStyle w:val="tabletext11"/>
              <w:jc w:val="center"/>
              <w:rPr>
                <w:ins w:id="12195" w:author="Author"/>
              </w:rPr>
            </w:pPr>
            <w:ins w:id="12196"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80C9B8" w14:textId="77777777" w:rsidR="003F7E2C" w:rsidRDefault="003F7E2C" w:rsidP="00BE28D4">
            <w:pPr>
              <w:pStyle w:val="tabletext11"/>
              <w:jc w:val="center"/>
              <w:rPr>
                <w:ins w:id="12197" w:author="Author"/>
              </w:rPr>
            </w:pPr>
            <w:ins w:id="12198"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C7513D" w14:textId="77777777" w:rsidR="003F7E2C" w:rsidRDefault="003F7E2C" w:rsidP="00BE28D4">
            <w:pPr>
              <w:pStyle w:val="tabletext11"/>
              <w:jc w:val="center"/>
              <w:rPr>
                <w:ins w:id="12199" w:author="Author"/>
              </w:rPr>
            </w:pPr>
            <w:ins w:id="12200"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84703F" w14:textId="77777777" w:rsidR="003F7E2C" w:rsidRDefault="003F7E2C" w:rsidP="00BE28D4">
            <w:pPr>
              <w:pStyle w:val="tabletext11"/>
              <w:jc w:val="center"/>
              <w:rPr>
                <w:ins w:id="12201" w:author="Author"/>
              </w:rPr>
            </w:pPr>
            <w:ins w:id="12202"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D2E79E" w14:textId="77777777" w:rsidR="003F7E2C" w:rsidRDefault="003F7E2C" w:rsidP="00BE28D4">
            <w:pPr>
              <w:pStyle w:val="tabletext11"/>
              <w:jc w:val="center"/>
              <w:rPr>
                <w:ins w:id="12203" w:author="Author"/>
              </w:rPr>
            </w:pPr>
            <w:ins w:id="12204" w:author="Author">
              <w:r>
                <w:t>1.41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50C8438" w14:textId="77777777" w:rsidR="003F7E2C" w:rsidRDefault="003F7E2C" w:rsidP="00BE28D4">
            <w:pPr>
              <w:pStyle w:val="tabletext11"/>
              <w:jc w:val="center"/>
              <w:rPr>
                <w:ins w:id="12205" w:author="Author"/>
              </w:rPr>
            </w:pPr>
            <w:ins w:id="12206" w:author="Author">
              <w:r>
                <w:t>1.41</w:t>
              </w:r>
            </w:ins>
          </w:p>
        </w:tc>
      </w:tr>
      <w:tr w:rsidR="003F7E2C" w14:paraId="14D491B1" w14:textId="77777777" w:rsidTr="00EE1A0A">
        <w:trPr>
          <w:trHeight w:val="190"/>
          <w:ins w:id="12207" w:author="Author"/>
        </w:trPr>
        <w:tc>
          <w:tcPr>
            <w:tcW w:w="200" w:type="dxa"/>
            <w:tcBorders>
              <w:top w:val="single" w:sz="4" w:space="0" w:color="auto"/>
              <w:left w:val="single" w:sz="4" w:space="0" w:color="auto"/>
              <w:bottom w:val="single" w:sz="4" w:space="0" w:color="auto"/>
              <w:right w:val="nil"/>
            </w:tcBorders>
            <w:vAlign w:val="bottom"/>
          </w:tcPr>
          <w:p w14:paraId="0B778D88" w14:textId="77777777" w:rsidR="003F7E2C" w:rsidRDefault="003F7E2C" w:rsidP="00BE28D4">
            <w:pPr>
              <w:pStyle w:val="tabletext11"/>
              <w:jc w:val="right"/>
              <w:rPr>
                <w:ins w:id="12208" w:author="Author"/>
              </w:rPr>
            </w:pPr>
          </w:p>
        </w:tc>
        <w:tc>
          <w:tcPr>
            <w:tcW w:w="1580" w:type="dxa"/>
            <w:tcBorders>
              <w:top w:val="single" w:sz="4" w:space="0" w:color="auto"/>
              <w:left w:val="nil"/>
              <w:bottom w:val="single" w:sz="4" w:space="0" w:color="auto"/>
              <w:right w:val="single" w:sz="4" w:space="0" w:color="auto"/>
            </w:tcBorders>
            <w:vAlign w:val="bottom"/>
            <w:hideMark/>
          </w:tcPr>
          <w:p w14:paraId="047D4F76" w14:textId="77777777" w:rsidR="003F7E2C" w:rsidRDefault="003F7E2C" w:rsidP="00BE28D4">
            <w:pPr>
              <w:pStyle w:val="tabletext11"/>
              <w:tabs>
                <w:tab w:val="decimal" w:pos="640"/>
              </w:tabs>
              <w:rPr>
                <w:ins w:id="12209" w:author="Author"/>
              </w:rPr>
            </w:pPr>
            <w:ins w:id="12210" w:author="Author">
              <w:r>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65E060E" w14:textId="77777777" w:rsidR="003F7E2C" w:rsidRDefault="003F7E2C" w:rsidP="00BE28D4">
            <w:pPr>
              <w:pStyle w:val="tabletext11"/>
              <w:jc w:val="center"/>
              <w:rPr>
                <w:ins w:id="12211" w:author="Author"/>
              </w:rPr>
            </w:pPr>
            <w:ins w:id="12212" w:author="Author">
              <w:r>
                <w:t>2.47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01B3D05" w14:textId="77777777" w:rsidR="003F7E2C" w:rsidRDefault="003F7E2C" w:rsidP="00BE28D4">
            <w:pPr>
              <w:pStyle w:val="tabletext11"/>
              <w:jc w:val="center"/>
              <w:rPr>
                <w:ins w:id="12213" w:author="Author"/>
              </w:rPr>
            </w:pPr>
            <w:ins w:id="12214" w:author="Author">
              <w:r>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00E545" w14:textId="77777777" w:rsidR="003F7E2C" w:rsidRDefault="003F7E2C" w:rsidP="00BE28D4">
            <w:pPr>
              <w:pStyle w:val="tabletext11"/>
              <w:jc w:val="center"/>
              <w:rPr>
                <w:ins w:id="12215" w:author="Author"/>
              </w:rPr>
            </w:pPr>
            <w:ins w:id="12216" w:author="Author">
              <w:r>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687D08" w14:textId="77777777" w:rsidR="003F7E2C" w:rsidRDefault="003F7E2C" w:rsidP="00BE28D4">
            <w:pPr>
              <w:pStyle w:val="tabletext11"/>
              <w:jc w:val="center"/>
              <w:rPr>
                <w:ins w:id="12217" w:author="Author"/>
              </w:rPr>
            </w:pPr>
            <w:ins w:id="12218" w:author="Author">
              <w:r>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916423" w14:textId="77777777" w:rsidR="003F7E2C" w:rsidRDefault="003F7E2C" w:rsidP="00BE28D4">
            <w:pPr>
              <w:pStyle w:val="tabletext11"/>
              <w:jc w:val="center"/>
              <w:rPr>
                <w:ins w:id="12219" w:author="Author"/>
              </w:rPr>
            </w:pPr>
            <w:ins w:id="12220" w:author="Author">
              <w:r>
                <w:t>1.78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BB7074" w14:textId="77777777" w:rsidR="003F7E2C" w:rsidRDefault="003F7E2C" w:rsidP="00BE28D4">
            <w:pPr>
              <w:pStyle w:val="tabletext11"/>
              <w:jc w:val="center"/>
              <w:rPr>
                <w:ins w:id="12221" w:author="Author"/>
              </w:rPr>
            </w:pPr>
            <w:ins w:id="12222" w:author="Author">
              <w:r>
                <w:t>1.70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D5CE89" w14:textId="77777777" w:rsidR="003F7E2C" w:rsidRDefault="003F7E2C" w:rsidP="00BE28D4">
            <w:pPr>
              <w:pStyle w:val="tabletext11"/>
              <w:jc w:val="center"/>
              <w:rPr>
                <w:ins w:id="12223" w:author="Author"/>
              </w:rPr>
            </w:pPr>
            <w:ins w:id="12224" w:author="Author">
              <w:r>
                <w:t>1.63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6120AE" w14:textId="77777777" w:rsidR="003F7E2C" w:rsidRDefault="003F7E2C" w:rsidP="00BE28D4">
            <w:pPr>
              <w:pStyle w:val="tabletext11"/>
              <w:jc w:val="center"/>
              <w:rPr>
                <w:ins w:id="12225" w:author="Author"/>
              </w:rPr>
            </w:pPr>
            <w:ins w:id="12226" w:author="Author">
              <w:r>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2FA06C" w14:textId="77777777" w:rsidR="003F7E2C" w:rsidRDefault="003F7E2C" w:rsidP="00BE28D4">
            <w:pPr>
              <w:pStyle w:val="tabletext11"/>
              <w:jc w:val="center"/>
              <w:rPr>
                <w:ins w:id="12227" w:author="Author"/>
              </w:rPr>
            </w:pPr>
            <w:ins w:id="12228"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2A0C01" w14:textId="77777777" w:rsidR="003F7E2C" w:rsidRDefault="003F7E2C" w:rsidP="00BE28D4">
            <w:pPr>
              <w:pStyle w:val="tabletext11"/>
              <w:jc w:val="center"/>
              <w:rPr>
                <w:ins w:id="12229" w:author="Author"/>
              </w:rPr>
            </w:pPr>
            <w:ins w:id="12230"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1B41C0" w14:textId="77777777" w:rsidR="003F7E2C" w:rsidRDefault="003F7E2C" w:rsidP="00BE28D4">
            <w:pPr>
              <w:pStyle w:val="tabletext11"/>
              <w:jc w:val="center"/>
              <w:rPr>
                <w:ins w:id="12231" w:author="Author"/>
              </w:rPr>
            </w:pPr>
            <w:ins w:id="12232"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B65638" w14:textId="77777777" w:rsidR="003F7E2C" w:rsidRDefault="003F7E2C" w:rsidP="00BE28D4">
            <w:pPr>
              <w:pStyle w:val="tabletext11"/>
              <w:jc w:val="center"/>
              <w:rPr>
                <w:ins w:id="12233" w:author="Author"/>
              </w:rPr>
            </w:pPr>
            <w:ins w:id="12234"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16524C" w14:textId="77777777" w:rsidR="003F7E2C" w:rsidRDefault="003F7E2C" w:rsidP="00BE28D4">
            <w:pPr>
              <w:pStyle w:val="tabletext11"/>
              <w:jc w:val="center"/>
              <w:rPr>
                <w:ins w:id="12235" w:author="Author"/>
              </w:rPr>
            </w:pPr>
            <w:ins w:id="12236"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60110A" w14:textId="77777777" w:rsidR="003F7E2C" w:rsidRDefault="003F7E2C" w:rsidP="00BE28D4">
            <w:pPr>
              <w:pStyle w:val="tabletext11"/>
              <w:jc w:val="center"/>
              <w:rPr>
                <w:ins w:id="12237" w:author="Author"/>
              </w:rPr>
            </w:pPr>
            <w:ins w:id="12238"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7A87E5" w14:textId="77777777" w:rsidR="003F7E2C" w:rsidRDefault="003F7E2C" w:rsidP="00BE28D4">
            <w:pPr>
              <w:pStyle w:val="tabletext11"/>
              <w:jc w:val="center"/>
              <w:rPr>
                <w:ins w:id="12239" w:author="Author"/>
              </w:rPr>
            </w:pPr>
            <w:ins w:id="12240"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BC3F2B" w14:textId="77777777" w:rsidR="003F7E2C" w:rsidRDefault="003F7E2C" w:rsidP="00BE28D4">
            <w:pPr>
              <w:pStyle w:val="tabletext11"/>
              <w:jc w:val="center"/>
              <w:rPr>
                <w:ins w:id="12241" w:author="Author"/>
              </w:rPr>
            </w:pPr>
            <w:ins w:id="12242"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D052CD" w14:textId="77777777" w:rsidR="003F7E2C" w:rsidRDefault="003F7E2C" w:rsidP="00BE28D4">
            <w:pPr>
              <w:pStyle w:val="tabletext11"/>
              <w:jc w:val="center"/>
              <w:rPr>
                <w:ins w:id="12243" w:author="Author"/>
              </w:rPr>
            </w:pPr>
            <w:ins w:id="12244"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0557D2" w14:textId="77777777" w:rsidR="003F7E2C" w:rsidRDefault="003F7E2C" w:rsidP="00BE28D4">
            <w:pPr>
              <w:pStyle w:val="tabletext11"/>
              <w:jc w:val="center"/>
              <w:rPr>
                <w:ins w:id="12245" w:author="Author"/>
              </w:rPr>
            </w:pPr>
            <w:ins w:id="12246"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06C27E" w14:textId="77777777" w:rsidR="003F7E2C" w:rsidRDefault="003F7E2C" w:rsidP="00BE28D4">
            <w:pPr>
              <w:pStyle w:val="tabletext11"/>
              <w:jc w:val="center"/>
              <w:rPr>
                <w:ins w:id="12247" w:author="Author"/>
              </w:rPr>
            </w:pPr>
            <w:ins w:id="12248"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60463F" w14:textId="77777777" w:rsidR="003F7E2C" w:rsidRDefault="003F7E2C" w:rsidP="00BE28D4">
            <w:pPr>
              <w:pStyle w:val="tabletext11"/>
              <w:jc w:val="center"/>
              <w:rPr>
                <w:ins w:id="12249" w:author="Author"/>
              </w:rPr>
            </w:pPr>
            <w:ins w:id="12250"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73BCFF" w14:textId="77777777" w:rsidR="003F7E2C" w:rsidRDefault="003F7E2C" w:rsidP="00BE28D4">
            <w:pPr>
              <w:pStyle w:val="tabletext11"/>
              <w:jc w:val="center"/>
              <w:rPr>
                <w:ins w:id="12251" w:author="Author"/>
              </w:rPr>
            </w:pPr>
            <w:ins w:id="12252"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661DE" w14:textId="77777777" w:rsidR="003F7E2C" w:rsidRDefault="003F7E2C" w:rsidP="00BE28D4">
            <w:pPr>
              <w:pStyle w:val="tabletext11"/>
              <w:jc w:val="center"/>
              <w:rPr>
                <w:ins w:id="12253" w:author="Author"/>
              </w:rPr>
            </w:pPr>
            <w:ins w:id="12254" w:author="Author">
              <w:r>
                <w:t>1.48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0857CAE" w14:textId="77777777" w:rsidR="003F7E2C" w:rsidRDefault="003F7E2C" w:rsidP="00BE28D4">
            <w:pPr>
              <w:pStyle w:val="tabletext11"/>
              <w:jc w:val="center"/>
              <w:rPr>
                <w:ins w:id="12255" w:author="Author"/>
              </w:rPr>
            </w:pPr>
            <w:ins w:id="12256"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0D02F1" w14:textId="77777777" w:rsidR="003F7E2C" w:rsidRDefault="003F7E2C" w:rsidP="00BE28D4">
            <w:pPr>
              <w:pStyle w:val="tabletext11"/>
              <w:jc w:val="center"/>
              <w:rPr>
                <w:ins w:id="12257" w:author="Author"/>
              </w:rPr>
            </w:pPr>
            <w:ins w:id="12258"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36A854" w14:textId="77777777" w:rsidR="003F7E2C" w:rsidRDefault="003F7E2C" w:rsidP="00BE28D4">
            <w:pPr>
              <w:pStyle w:val="tabletext11"/>
              <w:jc w:val="center"/>
              <w:rPr>
                <w:ins w:id="12259" w:author="Author"/>
              </w:rPr>
            </w:pPr>
            <w:ins w:id="12260"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E44AA5" w14:textId="77777777" w:rsidR="003F7E2C" w:rsidRDefault="003F7E2C" w:rsidP="00BE28D4">
            <w:pPr>
              <w:pStyle w:val="tabletext11"/>
              <w:jc w:val="center"/>
              <w:rPr>
                <w:ins w:id="12261" w:author="Author"/>
              </w:rPr>
            </w:pPr>
            <w:ins w:id="12262"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109B9E" w14:textId="77777777" w:rsidR="003F7E2C" w:rsidRDefault="003F7E2C" w:rsidP="00BE28D4">
            <w:pPr>
              <w:pStyle w:val="tabletext11"/>
              <w:jc w:val="center"/>
              <w:rPr>
                <w:ins w:id="12263" w:author="Author"/>
              </w:rPr>
            </w:pPr>
            <w:ins w:id="12264" w:author="Author">
              <w:r>
                <w:t>1.48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A2EEA05" w14:textId="77777777" w:rsidR="003F7E2C" w:rsidRDefault="003F7E2C" w:rsidP="00BE28D4">
            <w:pPr>
              <w:pStyle w:val="tabletext11"/>
              <w:jc w:val="center"/>
              <w:rPr>
                <w:ins w:id="12265" w:author="Author"/>
              </w:rPr>
            </w:pPr>
            <w:ins w:id="12266" w:author="Author">
              <w:r>
                <w:t>1.48</w:t>
              </w:r>
            </w:ins>
          </w:p>
        </w:tc>
      </w:tr>
      <w:tr w:rsidR="003F7E2C" w14:paraId="53A015B7" w14:textId="77777777" w:rsidTr="00EE1A0A">
        <w:trPr>
          <w:trHeight w:val="190"/>
          <w:ins w:id="12267" w:author="Author"/>
        </w:trPr>
        <w:tc>
          <w:tcPr>
            <w:tcW w:w="200" w:type="dxa"/>
            <w:tcBorders>
              <w:top w:val="single" w:sz="4" w:space="0" w:color="auto"/>
              <w:left w:val="single" w:sz="4" w:space="0" w:color="auto"/>
              <w:bottom w:val="single" w:sz="4" w:space="0" w:color="auto"/>
              <w:right w:val="nil"/>
            </w:tcBorders>
            <w:vAlign w:val="bottom"/>
          </w:tcPr>
          <w:p w14:paraId="39E5FEE7" w14:textId="77777777" w:rsidR="003F7E2C" w:rsidRDefault="003F7E2C" w:rsidP="00BE28D4">
            <w:pPr>
              <w:pStyle w:val="tabletext11"/>
              <w:jc w:val="right"/>
              <w:rPr>
                <w:ins w:id="12268" w:author="Author"/>
              </w:rPr>
            </w:pPr>
          </w:p>
        </w:tc>
        <w:tc>
          <w:tcPr>
            <w:tcW w:w="1580" w:type="dxa"/>
            <w:tcBorders>
              <w:top w:val="single" w:sz="4" w:space="0" w:color="auto"/>
              <w:left w:val="nil"/>
              <w:bottom w:val="single" w:sz="4" w:space="0" w:color="auto"/>
              <w:right w:val="single" w:sz="4" w:space="0" w:color="auto"/>
            </w:tcBorders>
            <w:vAlign w:val="bottom"/>
            <w:hideMark/>
          </w:tcPr>
          <w:p w14:paraId="4770C852" w14:textId="77777777" w:rsidR="003F7E2C" w:rsidRDefault="003F7E2C" w:rsidP="00BE28D4">
            <w:pPr>
              <w:pStyle w:val="tabletext11"/>
              <w:tabs>
                <w:tab w:val="decimal" w:pos="640"/>
              </w:tabs>
              <w:rPr>
                <w:ins w:id="12269" w:author="Author"/>
              </w:rPr>
            </w:pPr>
            <w:ins w:id="12270" w:author="Author">
              <w:r>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CC1DAEA" w14:textId="77777777" w:rsidR="003F7E2C" w:rsidRDefault="003F7E2C" w:rsidP="00BE28D4">
            <w:pPr>
              <w:pStyle w:val="tabletext11"/>
              <w:jc w:val="center"/>
              <w:rPr>
                <w:ins w:id="12271" w:author="Author"/>
              </w:rPr>
            </w:pPr>
            <w:ins w:id="12272" w:author="Author">
              <w:r>
                <w:t>2.61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3F816C7" w14:textId="77777777" w:rsidR="003F7E2C" w:rsidRDefault="003F7E2C" w:rsidP="00BE28D4">
            <w:pPr>
              <w:pStyle w:val="tabletext11"/>
              <w:jc w:val="center"/>
              <w:rPr>
                <w:ins w:id="12273" w:author="Author"/>
              </w:rPr>
            </w:pPr>
            <w:ins w:id="12274" w:author="Author">
              <w:r>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8EACFB" w14:textId="77777777" w:rsidR="003F7E2C" w:rsidRDefault="003F7E2C" w:rsidP="00BE28D4">
            <w:pPr>
              <w:pStyle w:val="tabletext11"/>
              <w:jc w:val="center"/>
              <w:rPr>
                <w:ins w:id="12275" w:author="Author"/>
              </w:rPr>
            </w:pPr>
            <w:ins w:id="12276" w:author="Author">
              <w:r>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8EE71C" w14:textId="77777777" w:rsidR="003F7E2C" w:rsidRDefault="003F7E2C" w:rsidP="00BE28D4">
            <w:pPr>
              <w:pStyle w:val="tabletext11"/>
              <w:jc w:val="center"/>
              <w:rPr>
                <w:ins w:id="12277" w:author="Author"/>
              </w:rPr>
            </w:pPr>
            <w:ins w:id="12278" w:author="Author">
              <w:r>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44F36A" w14:textId="77777777" w:rsidR="003F7E2C" w:rsidRDefault="003F7E2C" w:rsidP="00BE28D4">
            <w:pPr>
              <w:pStyle w:val="tabletext11"/>
              <w:jc w:val="center"/>
              <w:rPr>
                <w:ins w:id="12279" w:author="Author"/>
              </w:rPr>
            </w:pPr>
            <w:ins w:id="12280" w:author="Author">
              <w:r>
                <w:t>1.88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3B05F8" w14:textId="77777777" w:rsidR="003F7E2C" w:rsidRDefault="003F7E2C" w:rsidP="00BE28D4">
            <w:pPr>
              <w:pStyle w:val="tabletext11"/>
              <w:jc w:val="center"/>
              <w:rPr>
                <w:ins w:id="12281" w:author="Author"/>
              </w:rPr>
            </w:pPr>
            <w:ins w:id="12282" w:author="Author">
              <w:r>
                <w:t>1.80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60DA7A" w14:textId="77777777" w:rsidR="003F7E2C" w:rsidRDefault="003F7E2C" w:rsidP="00BE28D4">
            <w:pPr>
              <w:pStyle w:val="tabletext11"/>
              <w:jc w:val="center"/>
              <w:rPr>
                <w:ins w:id="12283" w:author="Author"/>
              </w:rPr>
            </w:pPr>
            <w:ins w:id="12284" w:author="Author">
              <w:r>
                <w:t>1.73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AA5CED" w14:textId="77777777" w:rsidR="003F7E2C" w:rsidRDefault="003F7E2C" w:rsidP="00BE28D4">
            <w:pPr>
              <w:pStyle w:val="tabletext11"/>
              <w:jc w:val="center"/>
              <w:rPr>
                <w:ins w:id="12285" w:author="Author"/>
              </w:rPr>
            </w:pPr>
            <w:ins w:id="12286" w:author="Author">
              <w:r>
                <w:t>1.65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BBCB6F" w14:textId="77777777" w:rsidR="003F7E2C" w:rsidRDefault="003F7E2C" w:rsidP="00BE28D4">
            <w:pPr>
              <w:pStyle w:val="tabletext11"/>
              <w:jc w:val="center"/>
              <w:rPr>
                <w:ins w:id="12287" w:author="Author"/>
              </w:rPr>
            </w:pPr>
            <w:ins w:id="12288"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784B46" w14:textId="77777777" w:rsidR="003F7E2C" w:rsidRDefault="003F7E2C" w:rsidP="00BE28D4">
            <w:pPr>
              <w:pStyle w:val="tabletext11"/>
              <w:jc w:val="center"/>
              <w:rPr>
                <w:ins w:id="12289" w:author="Author"/>
              </w:rPr>
            </w:pPr>
            <w:ins w:id="12290"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EC9047" w14:textId="77777777" w:rsidR="003F7E2C" w:rsidRDefault="003F7E2C" w:rsidP="00BE28D4">
            <w:pPr>
              <w:pStyle w:val="tabletext11"/>
              <w:jc w:val="center"/>
              <w:rPr>
                <w:ins w:id="12291" w:author="Author"/>
              </w:rPr>
            </w:pPr>
            <w:ins w:id="12292"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67B116" w14:textId="77777777" w:rsidR="003F7E2C" w:rsidRDefault="003F7E2C" w:rsidP="00BE28D4">
            <w:pPr>
              <w:pStyle w:val="tabletext11"/>
              <w:jc w:val="center"/>
              <w:rPr>
                <w:ins w:id="12293" w:author="Author"/>
              </w:rPr>
            </w:pPr>
            <w:ins w:id="12294"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0162CC" w14:textId="77777777" w:rsidR="003F7E2C" w:rsidRDefault="003F7E2C" w:rsidP="00BE28D4">
            <w:pPr>
              <w:pStyle w:val="tabletext11"/>
              <w:jc w:val="center"/>
              <w:rPr>
                <w:ins w:id="12295" w:author="Author"/>
              </w:rPr>
            </w:pPr>
            <w:ins w:id="12296"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3802BA" w14:textId="77777777" w:rsidR="003F7E2C" w:rsidRDefault="003F7E2C" w:rsidP="00BE28D4">
            <w:pPr>
              <w:pStyle w:val="tabletext11"/>
              <w:jc w:val="center"/>
              <w:rPr>
                <w:ins w:id="12297" w:author="Author"/>
              </w:rPr>
            </w:pPr>
            <w:ins w:id="12298"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CD7283" w14:textId="77777777" w:rsidR="003F7E2C" w:rsidRDefault="003F7E2C" w:rsidP="00BE28D4">
            <w:pPr>
              <w:pStyle w:val="tabletext11"/>
              <w:jc w:val="center"/>
              <w:rPr>
                <w:ins w:id="12299" w:author="Author"/>
              </w:rPr>
            </w:pPr>
            <w:ins w:id="12300"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AED65D" w14:textId="77777777" w:rsidR="003F7E2C" w:rsidRDefault="003F7E2C" w:rsidP="00BE28D4">
            <w:pPr>
              <w:pStyle w:val="tabletext11"/>
              <w:jc w:val="center"/>
              <w:rPr>
                <w:ins w:id="12301" w:author="Author"/>
              </w:rPr>
            </w:pPr>
            <w:ins w:id="12302"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62B8A1" w14:textId="77777777" w:rsidR="003F7E2C" w:rsidRDefault="003F7E2C" w:rsidP="00BE28D4">
            <w:pPr>
              <w:pStyle w:val="tabletext11"/>
              <w:jc w:val="center"/>
              <w:rPr>
                <w:ins w:id="12303" w:author="Author"/>
              </w:rPr>
            </w:pPr>
            <w:ins w:id="12304"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1C24B" w14:textId="77777777" w:rsidR="003F7E2C" w:rsidRDefault="003F7E2C" w:rsidP="00BE28D4">
            <w:pPr>
              <w:pStyle w:val="tabletext11"/>
              <w:jc w:val="center"/>
              <w:rPr>
                <w:ins w:id="12305" w:author="Author"/>
              </w:rPr>
            </w:pPr>
            <w:ins w:id="12306"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978DDE" w14:textId="77777777" w:rsidR="003F7E2C" w:rsidRDefault="003F7E2C" w:rsidP="00BE28D4">
            <w:pPr>
              <w:pStyle w:val="tabletext11"/>
              <w:jc w:val="center"/>
              <w:rPr>
                <w:ins w:id="12307" w:author="Author"/>
              </w:rPr>
            </w:pPr>
            <w:ins w:id="12308"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2A303A" w14:textId="77777777" w:rsidR="003F7E2C" w:rsidRDefault="003F7E2C" w:rsidP="00BE28D4">
            <w:pPr>
              <w:pStyle w:val="tabletext11"/>
              <w:jc w:val="center"/>
              <w:rPr>
                <w:ins w:id="12309" w:author="Author"/>
              </w:rPr>
            </w:pPr>
            <w:ins w:id="12310"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88EBD8" w14:textId="77777777" w:rsidR="003F7E2C" w:rsidRDefault="003F7E2C" w:rsidP="00BE28D4">
            <w:pPr>
              <w:pStyle w:val="tabletext11"/>
              <w:jc w:val="center"/>
              <w:rPr>
                <w:ins w:id="12311" w:author="Author"/>
              </w:rPr>
            </w:pPr>
            <w:ins w:id="12312"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CCC84F" w14:textId="77777777" w:rsidR="003F7E2C" w:rsidRDefault="003F7E2C" w:rsidP="00BE28D4">
            <w:pPr>
              <w:pStyle w:val="tabletext11"/>
              <w:jc w:val="center"/>
              <w:rPr>
                <w:ins w:id="12313" w:author="Author"/>
              </w:rPr>
            </w:pPr>
            <w:ins w:id="12314" w:author="Author">
              <w:r>
                <w:t>1.57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C2D6EDD" w14:textId="77777777" w:rsidR="003F7E2C" w:rsidRDefault="003F7E2C" w:rsidP="00BE28D4">
            <w:pPr>
              <w:pStyle w:val="tabletext11"/>
              <w:jc w:val="center"/>
              <w:rPr>
                <w:ins w:id="12315" w:author="Author"/>
              </w:rPr>
            </w:pPr>
            <w:ins w:id="12316"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031143" w14:textId="77777777" w:rsidR="003F7E2C" w:rsidRDefault="003F7E2C" w:rsidP="00BE28D4">
            <w:pPr>
              <w:pStyle w:val="tabletext11"/>
              <w:jc w:val="center"/>
              <w:rPr>
                <w:ins w:id="12317" w:author="Author"/>
              </w:rPr>
            </w:pPr>
            <w:ins w:id="12318"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BA36A4" w14:textId="77777777" w:rsidR="003F7E2C" w:rsidRDefault="003F7E2C" w:rsidP="00BE28D4">
            <w:pPr>
              <w:pStyle w:val="tabletext11"/>
              <w:jc w:val="center"/>
              <w:rPr>
                <w:ins w:id="12319" w:author="Author"/>
              </w:rPr>
            </w:pPr>
            <w:ins w:id="12320"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CF22CB" w14:textId="77777777" w:rsidR="003F7E2C" w:rsidRDefault="003F7E2C" w:rsidP="00BE28D4">
            <w:pPr>
              <w:pStyle w:val="tabletext11"/>
              <w:jc w:val="center"/>
              <w:rPr>
                <w:ins w:id="12321" w:author="Author"/>
              </w:rPr>
            </w:pPr>
            <w:ins w:id="12322"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76B145" w14:textId="77777777" w:rsidR="003F7E2C" w:rsidRDefault="003F7E2C" w:rsidP="00BE28D4">
            <w:pPr>
              <w:pStyle w:val="tabletext11"/>
              <w:jc w:val="center"/>
              <w:rPr>
                <w:ins w:id="12323" w:author="Author"/>
              </w:rPr>
            </w:pPr>
            <w:ins w:id="12324" w:author="Author">
              <w:r>
                <w:t>1.57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D7B70B9" w14:textId="77777777" w:rsidR="003F7E2C" w:rsidRDefault="003F7E2C" w:rsidP="00BE28D4">
            <w:pPr>
              <w:pStyle w:val="tabletext11"/>
              <w:jc w:val="center"/>
              <w:rPr>
                <w:ins w:id="12325" w:author="Author"/>
              </w:rPr>
            </w:pPr>
            <w:ins w:id="12326" w:author="Author">
              <w:r>
                <w:t>1.57</w:t>
              </w:r>
            </w:ins>
          </w:p>
        </w:tc>
      </w:tr>
      <w:tr w:rsidR="003F7E2C" w14:paraId="059FCC1D" w14:textId="77777777" w:rsidTr="00EE1A0A">
        <w:trPr>
          <w:trHeight w:val="190"/>
          <w:ins w:id="12327" w:author="Author"/>
        </w:trPr>
        <w:tc>
          <w:tcPr>
            <w:tcW w:w="200" w:type="dxa"/>
            <w:tcBorders>
              <w:top w:val="single" w:sz="4" w:space="0" w:color="auto"/>
              <w:left w:val="single" w:sz="4" w:space="0" w:color="auto"/>
              <w:bottom w:val="single" w:sz="4" w:space="0" w:color="auto"/>
              <w:right w:val="nil"/>
            </w:tcBorders>
            <w:vAlign w:val="bottom"/>
          </w:tcPr>
          <w:p w14:paraId="3F6DE346" w14:textId="77777777" w:rsidR="003F7E2C" w:rsidRDefault="003F7E2C" w:rsidP="00BE28D4">
            <w:pPr>
              <w:pStyle w:val="tabletext11"/>
              <w:jc w:val="right"/>
              <w:rPr>
                <w:ins w:id="12328" w:author="Author"/>
              </w:rPr>
            </w:pPr>
          </w:p>
        </w:tc>
        <w:tc>
          <w:tcPr>
            <w:tcW w:w="1580" w:type="dxa"/>
            <w:tcBorders>
              <w:top w:val="single" w:sz="4" w:space="0" w:color="auto"/>
              <w:left w:val="nil"/>
              <w:bottom w:val="single" w:sz="4" w:space="0" w:color="auto"/>
              <w:right w:val="single" w:sz="4" w:space="0" w:color="auto"/>
            </w:tcBorders>
            <w:vAlign w:val="bottom"/>
            <w:hideMark/>
          </w:tcPr>
          <w:p w14:paraId="75B4CD71" w14:textId="77777777" w:rsidR="003F7E2C" w:rsidRDefault="003F7E2C" w:rsidP="00BE28D4">
            <w:pPr>
              <w:pStyle w:val="tabletext11"/>
              <w:tabs>
                <w:tab w:val="decimal" w:pos="640"/>
              </w:tabs>
              <w:rPr>
                <w:ins w:id="12329" w:author="Author"/>
              </w:rPr>
            </w:pPr>
            <w:ins w:id="12330" w:author="Author">
              <w:r>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43A6029" w14:textId="77777777" w:rsidR="003F7E2C" w:rsidRDefault="003F7E2C" w:rsidP="00BE28D4">
            <w:pPr>
              <w:pStyle w:val="tabletext11"/>
              <w:jc w:val="center"/>
              <w:rPr>
                <w:ins w:id="12331" w:author="Author"/>
              </w:rPr>
            </w:pPr>
            <w:ins w:id="12332" w:author="Author">
              <w:r>
                <w:t>2.76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E87E554" w14:textId="77777777" w:rsidR="003F7E2C" w:rsidRDefault="003F7E2C" w:rsidP="00BE28D4">
            <w:pPr>
              <w:pStyle w:val="tabletext11"/>
              <w:jc w:val="center"/>
              <w:rPr>
                <w:ins w:id="12333" w:author="Author"/>
              </w:rPr>
            </w:pPr>
            <w:ins w:id="12334" w:author="Author">
              <w:r>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759896" w14:textId="77777777" w:rsidR="003F7E2C" w:rsidRDefault="003F7E2C" w:rsidP="00BE28D4">
            <w:pPr>
              <w:pStyle w:val="tabletext11"/>
              <w:jc w:val="center"/>
              <w:rPr>
                <w:ins w:id="12335" w:author="Author"/>
              </w:rPr>
            </w:pPr>
            <w:ins w:id="12336" w:author="Author">
              <w:r>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6BA0DE" w14:textId="77777777" w:rsidR="003F7E2C" w:rsidRDefault="003F7E2C" w:rsidP="00BE28D4">
            <w:pPr>
              <w:pStyle w:val="tabletext11"/>
              <w:jc w:val="center"/>
              <w:rPr>
                <w:ins w:id="12337" w:author="Author"/>
              </w:rPr>
            </w:pPr>
            <w:ins w:id="12338" w:author="Author">
              <w:r>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70731" w14:textId="77777777" w:rsidR="003F7E2C" w:rsidRDefault="003F7E2C" w:rsidP="00BE28D4">
            <w:pPr>
              <w:pStyle w:val="tabletext11"/>
              <w:jc w:val="center"/>
              <w:rPr>
                <w:ins w:id="12339" w:author="Author"/>
              </w:rPr>
            </w:pPr>
            <w:ins w:id="12340" w:author="Author">
              <w:r>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ABB286" w14:textId="77777777" w:rsidR="003F7E2C" w:rsidRDefault="003F7E2C" w:rsidP="00BE28D4">
            <w:pPr>
              <w:pStyle w:val="tabletext11"/>
              <w:jc w:val="center"/>
              <w:rPr>
                <w:ins w:id="12341" w:author="Author"/>
              </w:rPr>
            </w:pPr>
            <w:ins w:id="12342" w:author="Author">
              <w:r>
                <w:t>1.91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ECAE2B" w14:textId="77777777" w:rsidR="003F7E2C" w:rsidRDefault="003F7E2C" w:rsidP="00BE28D4">
            <w:pPr>
              <w:pStyle w:val="tabletext11"/>
              <w:jc w:val="center"/>
              <w:rPr>
                <w:ins w:id="12343" w:author="Author"/>
              </w:rPr>
            </w:pPr>
            <w:ins w:id="12344" w:author="Author">
              <w:r>
                <w:t>1.82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E2B29E" w14:textId="77777777" w:rsidR="003F7E2C" w:rsidRDefault="003F7E2C" w:rsidP="00BE28D4">
            <w:pPr>
              <w:pStyle w:val="tabletext11"/>
              <w:jc w:val="center"/>
              <w:rPr>
                <w:ins w:id="12345" w:author="Author"/>
              </w:rPr>
            </w:pPr>
            <w:ins w:id="12346" w:author="Author">
              <w:r>
                <w:t>1.74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EB08C7" w14:textId="77777777" w:rsidR="003F7E2C" w:rsidRDefault="003F7E2C" w:rsidP="00BE28D4">
            <w:pPr>
              <w:pStyle w:val="tabletext11"/>
              <w:jc w:val="center"/>
              <w:rPr>
                <w:ins w:id="12347" w:author="Author"/>
              </w:rPr>
            </w:pPr>
            <w:ins w:id="12348"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BC88AB" w14:textId="77777777" w:rsidR="003F7E2C" w:rsidRDefault="003F7E2C" w:rsidP="00BE28D4">
            <w:pPr>
              <w:pStyle w:val="tabletext11"/>
              <w:jc w:val="center"/>
              <w:rPr>
                <w:ins w:id="12349" w:author="Author"/>
              </w:rPr>
            </w:pPr>
            <w:ins w:id="12350"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D3E1D0" w14:textId="77777777" w:rsidR="003F7E2C" w:rsidRDefault="003F7E2C" w:rsidP="00BE28D4">
            <w:pPr>
              <w:pStyle w:val="tabletext11"/>
              <w:jc w:val="center"/>
              <w:rPr>
                <w:ins w:id="12351" w:author="Author"/>
              </w:rPr>
            </w:pPr>
            <w:ins w:id="12352"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8AAC4D" w14:textId="77777777" w:rsidR="003F7E2C" w:rsidRDefault="003F7E2C" w:rsidP="00BE28D4">
            <w:pPr>
              <w:pStyle w:val="tabletext11"/>
              <w:jc w:val="center"/>
              <w:rPr>
                <w:ins w:id="12353" w:author="Author"/>
              </w:rPr>
            </w:pPr>
            <w:ins w:id="12354"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00C13F" w14:textId="77777777" w:rsidR="003F7E2C" w:rsidRDefault="003F7E2C" w:rsidP="00BE28D4">
            <w:pPr>
              <w:pStyle w:val="tabletext11"/>
              <w:jc w:val="center"/>
              <w:rPr>
                <w:ins w:id="12355" w:author="Author"/>
              </w:rPr>
            </w:pPr>
            <w:ins w:id="12356"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0234FF" w14:textId="77777777" w:rsidR="003F7E2C" w:rsidRDefault="003F7E2C" w:rsidP="00BE28D4">
            <w:pPr>
              <w:pStyle w:val="tabletext11"/>
              <w:jc w:val="center"/>
              <w:rPr>
                <w:ins w:id="12357" w:author="Author"/>
              </w:rPr>
            </w:pPr>
            <w:ins w:id="12358"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B813CC" w14:textId="77777777" w:rsidR="003F7E2C" w:rsidRDefault="003F7E2C" w:rsidP="00BE28D4">
            <w:pPr>
              <w:pStyle w:val="tabletext11"/>
              <w:jc w:val="center"/>
              <w:rPr>
                <w:ins w:id="12359" w:author="Author"/>
              </w:rPr>
            </w:pPr>
            <w:ins w:id="12360"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DC5EF1" w14:textId="77777777" w:rsidR="003F7E2C" w:rsidRDefault="003F7E2C" w:rsidP="00BE28D4">
            <w:pPr>
              <w:pStyle w:val="tabletext11"/>
              <w:jc w:val="center"/>
              <w:rPr>
                <w:ins w:id="12361" w:author="Author"/>
              </w:rPr>
            </w:pPr>
            <w:ins w:id="12362"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32F141" w14:textId="77777777" w:rsidR="003F7E2C" w:rsidRDefault="003F7E2C" w:rsidP="00BE28D4">
            <w:pPr>
              <w:pStyle w:val="tabletext11"/>
              <w:jc w:val="center"/>
              <w:rPr>
                <w:ins w:id="12363" w:author="Author"/>
              </w:rPr>
            </w:pPr>
            <w:ins w:id="12364"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5E432D" w14:textId="77777777" w:rsidR="003F7E2C" w:rsidRDefault="003F7E2C" w:rsidP="00BE28D4">
            <w:pPr>
              <w:pStyle w:val="tabletext11"/>
              <w:jc w:val="center"/>
              <w:rPr>
                <w:ins w:id="12365" w:author="Author"/>
              </w:rPr>
            </w:pPr>
            <w:ins w:id="12366"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43D2DD" w14:textId="77777777" w:rsidR="003F7E2C" w:rsidRDefault="003F7E2C" w:rsidP="00BE28D4">
            <w:pPr>
              <w:pStyle w:val="tabletext11"/>
              <w:jc w:val="center"/>
              <w:rPr>
                <w:ins w:id="12367" w:author="Author"/>
              </w:rPr>
            </w:pPr>
            <w:ins w:id="12368"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FD46FE" w14:textId="77777777" w:rsidR="003F7E2C" w:rsidRDefault="003F7E2C" w:rsidP="00BE28D4">
            <w:pPr>
              <w:pStyle w:val="tabletext11"/>
              <w:jc w:val="center"/>
              <w:rPr>
                <w:ins w:id="12369" w:author="Author"/>
              </w:rPr>
            </w:pPr>
            <w:ins w:id="12370"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996EE4" w14:textId="77777777" w:rsidR="003F7E2C" w:rsidRDefault="003F7E2C" w:rsidP="00BE28D4">
            <w:pPr>
              <w:pStyle w:val="tabletext11"/>
              <w:jc w:val="center"/>
              <w:rPr>
                <w:ins w:id="12371" w:author="Author"/>
              </w:rPr>
            </w:pPr>
            <w:ins w:id="12372"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FFAE4" w14:textId="77777777" w:rsidR="003F7E2C" w:rsidRDefault="003F7E2C" w:rsidP="00BE28D4">
            <w:pPr>
              <w:pStyle w:val="tabletext11"/>
              <w:jc w:val="center"/>
              <w:rPr>
                <w:ins w:id="12373" w:author="Author"/>
              </w:rPr>
            </w:pPr>
            <w:ins w:id="12374" w:author="Author">
              <w:r>
                <w:t>1.66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788E368" w14:textId="77777777" w:rsidR="003F7E2C" w:rsidRDefault="003F7E2C" w:rsidP="00BE28D4">
            <w:pPr>
              <w:pStyle w:val="tabletext11"/>
              <w:jc w:val="center"/>
              <w:rPr>
                <w:ins w:id="12375" w:author="Author"/>
              </w:rPr>
            </w:pPr>
            <w:ins w:id="12376"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88D9E2" w14:textId="77777777" w:rsidR="003F7E2C" w:rsidRDefault="003F7E2C" w:rsidP="00BE28D4">
            <w:pPr>
              <w:pStyle w:val="tabletext11"/>
              <w:jc w:val="center"/>
              <w:rPr>
                <w:ins w:id="12377" w:author="Author"/>
              </w:rPr>
            </w:pPr>
            <w:ins w:id="12378"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1B896C" w14:textId="77777777" w:rsidR="003F7E2C" w:rsidRDefault="003F7E2C" w:rsidP="00BE28D4">
            <w:pPr>
              <w:pStyle w:val="tabletext11"/>
              <w:jc w:val="center"/>
              <w:rPr>
                <w:ins w:id="12379" w:author="Author"/>
              </w:rPr>
            </w:pPr>
            <w:ins w:id="12380"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73B14E" w14:textId="77777777" w:rsidR="003F7E2C" w:rsidRDefault="003F7E2C" w:rsidP="00BE28D4">
            <w:pPr>
              <w:pStyle w:val="tabletext11"/>
              <w:jc w:val="center"/>
              <w:rPr>
                <w:ins w:id="12381" w:author="Author"/>
              </w:rPr>
            </w:pPr>
            <w:ins w:id="12382"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65B23D" w14:textId="77777777" w:rsidR="003F7E2C" w:rsidRDefault="003F7E2C" w:rsidP="00BE28D4">
            <w:pPr>
              <w:pStyle w:val="tabletext11"/>
              <w:jc w:val="center"/>
              <w:rPr>
                <w:ins w:id="12383" w:author="Author"/>
              </w:rPr>
            </w:pPr>
            <w:ins w:id="12384" w:author="Author">
              <w:r>
                <w:t>1.66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2738AC6" w14:textId="77777777" w:rsidR="003F7E2C" w:rsidRDefault="003F7E2C" w:rsidP="00BE28D4">
            <w:pPr>
              <w:pStyle w:val="tabletext11"/>
              <w:jc w:val="center"/>
              <w:rPr>
                <w:ins w:id="12385" w:author="Author"/>
              </w:rPr>
            </w:pPr>
            <w:ins w:id="12386" w:author="Author">
              <w:r>
                <w:t>1.66</w:t>
              </w:r>
            </w:ins>
          </w:p>
        </w:tc>
      </w:tr>
      <w:tr w:rsidR="003F7E2C" w14:paraId="3378DBCF" w14:textId="77777777" w:rsidTr="00EE1A0A">
        <w:trPr>
          <w:trHeight w:val="190"/>
          <w:ins w:id="12387" w:author="Author"/>
        </w:trPr>
        <w:tc>
          <w:tcPr>
            <w:tcW w:w="200" w:type="dxa"/>
            <w:tcBorders>
              <w:top w:val="single" w:sz="4" w:space="0" w:color="auto"/>
              <w:left w:val="single" w:sz="4" w:space="0" w:color="auto"/>
              <w:bottom w:val="single" w:sz="4" w:space="0" w:color="auto"/>
              <w:right w:val="nil"/>
            </w:tcBorders>
            <w:vAlign w:val="bottom"/>
          </w:tcPr>
          <w:p w14:paraId="5E662383" w14:textId="77777777" w:rsidR="003F7E2C" w:rsidRDefault="003F7E2C" w:rsidP="00BE28D4">
            <w:pPr>
              <w:pStyle w:val="tabletext11"/>
              <w:jc w:val="right"/>
              <w:rPr>
                <w:ins w:id="12388" w:author="Author"/>
              </w:rPr>
            </w:pPr>
          </w:p>
        </w:tc>
        <w:tc>
          <w:tcPr>
            <w:tcW w:w="1580" w:type="dxa"/>
            <w:tcBorders>
              <w:top w:val="single" w:sz="4" w:space="0" w:color="auto"/>
              <w:left w:val="nil"/>
              <w:bottom w:val="single" w:sz="4" w:space="0" w:color="auto"/>
              <w:right w:val="single" w:sz="4" w:space="0" w:color="auto"/>
            </w:tcBorders>
            <w:vAlign w:val="bottom"/>
            <w:hideMark/>
          </w:tcPr>
          <w:p w14:paraId="0F6D5486" w14:textId="77777777" w:rsidR="003F7E2C" w:rsidRDefault="003F7E2C" w:rsidP="00BE28D4">
            <w:pPr>
              <w:pStyle w:val="tabletext11"/>
              <w:tabs>
                <w:tab w:val="decimal" w:pos="640"/>
              </w:tabs>
              <w:rPr>
                <w:ins w:id="12389" w:author="Author"/>
              </w:rPr>
            </w:pPr>
            <w:ins w:id="12390" w:author="Author">
              <w:r>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0505CC9" w14:textId="77777777" w:rsidR="003F7E2C" w:rsidRDefault="003F7E2C" w:rsidP="00BE28D4">
            <w:pPr>
              <w:pStyle w:val="tabletext11"/>
              <w:jc w:val="center"/>
              <w:rPr>
                <w:ins w:id="12391" w:author="Author"/>
              </w:rPr>
            </w:pPr>
            <w:ins w:id="12392" w:author="Author">
              <w:r>
                <w:t>2.91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6048F7E" w14:textId="77777777" w:rsidR="003F7E2C" w:rsidRDefault="003F7E2C" w:rsidP="00BE28D4">
            <w:pPr>
              <w:pStyle w:val="tabletext11"/>
              <w:jc w:val="center"/>
              <w:rPr>
                <w:ins w:id="12393" w:author="Author"/>
              </w:rPr>
            </w:pPr>
            <w:ins w:id="12394" w:author="Author">
              <w:r>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01B403" w14:textId="77777777" w:rsidR="003F7E2C" w:rsidRDefault="003F7E2C" w:rsidP="00BE28D4">
            <w:pPr>
              <w:pStyle w:val="tabletext11"/>
              <w:jc w:val="center"/>
              <w:rPr>
                <w:ins w:id="12395" w:author="Author"/>
              </w:rPr>
            </w:pPr>
            <w:ins w:id="12396" w:author="Author">
              <w:r>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638565" w14:textId="77777777" w:rsidR="003F7E2C" w:rsidRDefault="003F7E2C" w:rsidP="00BE28D4">
            <w:pPr>
              <w:pStyle w:val="tabletext11"/>
              <w:jc w:val="center"/>
              <w:rPr>
                <w:ins w:id="12397" w:author="Author"/>
              </w:rPr>
            </w:pPr>
            <w:ins w:id="12398" w:author="Author">
              <w:r>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015746" w14:textId="77777777" w:rsidR="003F7E2C" w:rsidRDefault="003F7E2C" w:rsidP="00BE28D4">
            <w:pPr>
              <w:pStyle w:val="tabletext11"/>
              <w:jc w:val="center"/>
              <w:rPr>
                <w:ins w:id="12399" w:author="Author"/>
              </w:rPr>
            </w:pPr>
            <w:ins w:id="12400" w:author="Author">
              <w:r>
                <w:t>2.10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7DDB45" w14:textId="77777777" w:rsidR="003F7E2C" w:rsidRDefault="003F7E2C" w:rsidP="00BE28D4">
            <w:pPr>
              <w:pStyle w:val="tabletext11"/>
              <w:jc w:val="center"/>
              <w:rPr>
                <w:ins w:id="12401" w:author="Author"/>
              </w:rPr>
            </w:pPr>
            <w:ins w:id="12402" w:author="Author">
              <w:r>
                <w:t>2.01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519A72" w14:textId="77777777" w:rsidR="003F7E2C" w:rsidRDefault="003F7E2C" w:rsidP="00BE28D4">
            <w:pPr>
              <w:pStyle w:val="tabletext11"/>
              <w:jc w:val="center"/>
              <w:rPr>
                <w:ins w:id="12403" w:author="Author"/>
              </w:rPr>
            </w:pPr>
            <w:ins w:id="12404" w:author="Author">
              <w:r>
                <w:t>1.92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9EB99D" w14:textId="77777777" w:rsidR="003F7E2C" w:rsidRDefault="003F7E2C" w:rsidP="00BE28D4">
            <w:pPr>
              <w:pStyle w:val="tabletext11"/>
              <w:jc w:val="center"/>
              <w:rPr>
                <w:ins w:id="12405" w:author="Author"/>
              </w:rPr>
            </w:pPr>
            <w:ins w:id="12406" w:author="Author">
              <w:r>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43B0B3" w14:textId="77777777" w:rsidR="003F7E2C" w:rsidRDefault="003F7E2C" w:rsidP="00BE28D4">
            <w:pPr>
              <w:pStyle w:val="tabletext11"/>
              <w:jc w:val="center"/>
              <w:rPr>
                <w:ins w:id="12407" w:author="Author"/>
              </w:rPr>
            </w:pPr>
            <w:ins w:id="12408"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DE95D3" w14:textId="77777777" w:rsidR="003F7E2C" w:rsidRDefault="003F7E2C" w:rsidP="00BE28D4">
            <w:pPr>
              <w:pStyle w:val="tabletext11"/>
              <w:jc w:val="center"/>
              <w:rPr>
                <w:ins w:id="12409" w:author="Author"/>
              </w:rPr>
            </w:pPr>
            <w:ins w:id="12410"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268E79" w14:textId="77777777" w:rsidR="003F7E2C" w:rsidRDefault="003F7E2C" w:rsidP="00BE28D4">
            <w:pPr>
              <w:pStyle w:val="tabletext11"/>
              <w:jc w:val="center"/>
              <w:rPr>
                <w:ins w:id="12411" w:author="Author"/>
              </w:rPr>
            </w:pPr>
            <w:ins w:id="12412"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34BB76" w14:textId="77777777" w:rsidR="003F7E2C" w:rsidRDefault="003F7E2C" w:rsidP="00BE28D4">
            <w:pPr>
              <w:pStyle w:val="tabletext11"/>
              <w:jc w:val="center"/>
              <w:rPr>
                <w:ins w:id="12413" w:author="Author"/>
              </w:rPr>
            </w:pPr>
            <w:ins w:id="12414"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0848F4" w14:textId="77777777" w:rsidR="003F7E2C" w:rsidRDefault="003F7E2C" w:rsidP="00BE28D4">
            <w:pPr>
              <w:pStyle w:val="tabletext11"/>
              <w:jc w:val="center"/>
              <w:rPr>
                <w:ins w:id="12415" w:author="Author"/>
              </w:rPr>
            </w:pPr>
            <w:ins w:id="12416"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E37D20" w14:textId="77777777" w:rsidR="003F7E2C" w:rsidRDefault="003F7E2C" w:rsidP="00BE28D4">
            <w:pPr>
              <w:pStyle w:val="tabletext11"/>
              <w:jc w:val="center"/>
              <w:rPr>
                <w:ins w:id="12417" w:author="Author"/>
              </w:rPr>
            </w:pPr>
            <w:ins w:id="12418"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440F36" w14:textId="77777777" w:rsidR="003F7E2C" w:rsidRDefault="003F7E2C" w:rsidP="00BE28D4">
            <w:pPr>
              <w:pStyle w:val="tabletext11"/>
              <w:jc w:val="center"/>
              <w:rPr>
                <w:ins w:id="12419" w:author="Author"/>
              </w:rPr>
            </w:pPr>
            <w:ins w:id="12420"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087B9D" w14:textId="77777777" w:rsidR="003F7E2C" w:rsidRDefault="003F7E2C" w:rsidP="00BE28D4">
            <w:pPr>
              <w:pStyle w:val="tabletext11"/>
              <w:jc w:val="center"/>
              <w:rPr>
                <w:ins w:id="12421" w:author="Author"/>
              </w:rPr>
            </w:pPr>
            <w:ins w:id="12422"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7AE636" w14:textId="77777777" w:rsidR="003F7E2C" w:rsidRDefault="003F7E2C" w:rsidP="00BE28D4">
            <w:pPr>
              <w:pStyle w:val="tabletext11"/>
              <w:jc w:val="center"/>
              <w:rPr>
                <w:ins w:id="12423" w:author="Author"/>
              </w:rPr>
            </w:pPr>
            <w:ins w:id="12424"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DE9DF4" w14:textId="77777777" w:rsidR="003F7E2C" w:rsidRDefault="003F7E2C" w:rsidP="00BE28D4">
            <w:pPr>
              <w:pStyle w:val="tabletext11"/>
              <w:jc w:val="center"/>
              <w:rPr>
                <w:ins w:id="12425" w:author="Author"/>
              </w:rPr>
            </w:pPr>
            <w:ins w:id="12426"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5E762E" w14:textId="77777777" w:rsidR="003F7E2C" w:rsidRDefault="003F7E2C" w:rsidP="00BE28D4">
            <w:pPr>
              <w:pStyle w:val="tabletext11"/>
              <w:jc w:val="center"/>
              <w:rPr>
                <w:ins w:id="12427" w:author="Author"/>
              </w:rPr>
            </w:pPr>
            <w:ins w:id="12428"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E882B3" w14:textId="77777777" w:rsidR="003F7E2C" w:rsidRDefault="003F7E2C" w:rsidP="00BE28D4">
            <w:pPr>
              <w:pStyle w:val="tabletext11"/>
              <w:jc w:val="center"/>
              <w:rPr>
                <w:ins w:id="12429" w:author="Author"/>
              </w:rPr>
            </w:pPr>
            <w:ins w:id="12430"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EAEB83" w14:textId="77777777" w:rsidR="003F7E2C" w:rsidRDefault="003F7E2C" w:rsidP="00BE28D4">
            <w:pPr>
              <w:pStyle w:val="tabletext11"/>
              <w:jc w:val="center"/>
              <w:rPr>
                <w:ins w:id="12431" w:author="Author"/>
              </w:rPr>
            </w:pPr>
            <w:ins w:id="12432"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59DC4D" w14:textId="77777777" w:rsidR="003F7E2C" w:rsidRDefault="003F7E2C" w:rsidP="00BE28D4">
            <w:pPr>
              <w:pStyle w:val="tabletext11"/>
              <w:jc w:val="center"/>
              <w:rPr>
                <w:ins w:id="12433" w:author="Author"/>
              </w:rPr>
            </w:pPr>
            <w:ins w:id="12434" w:author="Author">
              <w:r>
                <w:t>1.75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9655C66" w14:textId="77777777" w:rsidR="003F7E2C" w:rsidRDefault="003F7E2C" w:rsidP="00BE28D4">
            <w:pPr>
              <w:pStyle w:val="tabletext11"/>
              <w:jc w:val="center"/>
              <w:rPr>
                <w:ins w:id="12435" w:author="Author"/>
              </w:rPr>
            </w:pPr>
            <w:ins w:id="12436"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969A83" w14:textId="77777777" w:rsidR="003F7E2C" w:rsidRDefault="003F7E2C" w:rsidP="00BE28D4">
            <w:pPr>
              <w:pStyle w:val="tabletext11"/>
              <w:jc w:val="center"/>
              <w:rPr>
                <w:ins w:id="12437" w:author="Author"/>
              </w:rPr>
            </w:pPr>
            <w:ins w:id="12438"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B244D2" w14:textId="77777777" w:rsidR="003F7E2C" w:rsidRDefault="003F7E2C" w:rsidP="00BE28D4">
            <w:pPr>
              <w:pStyle w:val="tabletext11"/>
              <w:jc w:val="center"/>
              <w:rPr>
                <w:ins w:id="12439" w:author="Author"/>
              </w:rPr>
            </w:pPr>
            <w:ins w:id="12440"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06ECBA" w14:textId="77777777" w:rsidR="003F7E2C" w:rsidRDefault="003F7E2C" w:rsidP="00BE28D4">
            <w:pPr>
              <w:pStyle w:val="tabletext11"/>
              <w:jc w:val="center"/>
              <w:rPr>
                <w:ins w:id="12441" w:author="Author"/>
              </w:rPr>
            </w:pPr>
            <w:ins w:id="12442"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B48900" w14:textId="77777777" w:rsidR="003F7E2C" w:rsidRDefault="003F7E2C" w:rsidP="00BE28D4">
            <w:pPr>
              <w:pStyle w:val="tabletext11"/>
              <w:jc w:val="center"/>
              <w:rPr>
                <w:ins w:id="12443" w:author="Author"/>
              </w:rPr>
            </w:pPr>
            <w:ins w:id="12444" w:author="Author">
              <w:r>
                <w:t>1.75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AF8BD08" w14:textId="77777777" w:rsidR="003F7E2C" w:rsidRDefault="003F7E2C" w:rsidP="00BE28D4">
            <w:pPr>
              <w:pStyle w:val="tabletext11"/>
              <w:jc w:val="center"/>
              <w:rPr>
                <w:ins w:id="12445" w:author="Author"/>
              </w:rPr>
            </w:pPr>
            <w:ins w:id="12446" w:author="Author">
              <w:r>
                <w:t>1.75</w:t>
              </w:r>
            </w:ins>
          </w:p>
        </w:tc>
      </w:tr>
      <w:tr w:rsidR="003F7E2C" w14:paraId="0F531133" w14:textId="77777777" w:rsidTr="00EE1A0A">
        <w:trPr>
          <w:trHeight w:val="190"/>
          <w:ins w:id="12447" w:author="Author"/>
        </w:trPr>
        <w:tc>
          <w:tcPr>
            <w:tcW w:w="200" w:type="dxa"/>
            <w:tcBorders>
              <w:top w:val="single" w:sz="4" w:space="0" w:color="auto"/>
              <w:left w:val="single" w:sz="4" w:space="0" w:color="auto"/>
              <w:bottom w:val="single" w:sz="4" w:space="0" w:color="auto"/>
              <w:right w:val="nil"/>
            </w:tcBorders>
            <w:vAlign w:val="bottom"/>
          </w:tcPr>
          <w:p w14:paraId="3E957070" w14:textId="77777777" w:rsidR="003F7E2C" w:rsidRDefault="003F7E2C" w:rsidP="00BE28D4">
            <w:pPr>
              <w:pStyle w:val="tabletext11"/>
              <w:jc w:val="right"/>
              <w:rPr>
                <w:ins w:id="12448" w:author="Author"/>
              </w:rPr>
            </w:pPr>
          </w:p>
        </w:tc>
        <w:tc>
          <w:tcPr>
            <w:tcW w:w="1580" w:type="dxa"/>
            <w:tcBorders>
              <w:top w:val="single" w:sz="4" w:space="0" w:color="auto"/>
              <w:left w:val="nil"/>
              <w:bottom w:val="single" w:sz="4" w:space="0" w:color="auto"/>
              <w:right w:val="single" w:sz="4" w:space="0" w:color="auto"/>
            </w:tcBorders>
            <w:vAlign w:val="bottom"/>
            <w:hideMark/>
          </w:tcPr>
          <w:p w14:paraId="0607432C" w14:textId="77777777" w:rsidR="003F7E2C" w:rsidRDefault="003F7E2C" w:rsidP="00BE28D4">
            <w:pPr>
              <w:pStyle w:val="tabletext11"/>
              <w:tabs>
                <w:tab w:val="decimal" w:pos="640"/>
              </w:tabs>
              <w:rPr>
                <w:ins w:id="12449" w:author="Author"/>
              </w:rPr>
            </w:pPr>
            <w:ins w:id="12450" w:author="Author">
              <w:r>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FA8913A" w14:textId="77777777" w:rsidR="003F7E2C" w:rsidRDefault="003F7E2C" w:rsidP="00BE28D4">
            <w:pPr>
              <w:pStyle w:val="tabletext11"/>
              <w:jc w:val="center"/>
              <w:rPr>
                <w:ins w:id="12451" w:author="Author"/>
              </w:rPr>
            </w:pPr>
            <w:ins w:id="12452" w:author="Author">
              <w:r>
                <w:t>3.06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0D83848" w14:textId="77777777" w:rsidR="003F7E2C" w:rsidRDefault="003F7E2C" w:rsidP="00BE28D4">
            <w:pPr>
              <w:pStyle w:val="tabletext11"/>
              <w:jc w:val="center"/>
              <w:rPr>
                <w:ins w:id="12453" w:author="Author"/>
              </w:rPr>
            </w:pPr>
            <w:ins w:id="12454" w:author="Author">
              <w:r>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F416AB" w14:textId="77777777" w:rsidR="003F7E2C" w:rsidRDefault="003F7E2C" w:rsidP="00BE28D4">
            <w:pPr>
              <w:pStyle w:val="tabletext11"/>
              <w:jc w:val="center"/>
              <w:rPr>
                <w:ins w:id="12455" w:author="Author"/>
              </w:rPr>
            </w:pPr>
            <w:ins w:id="12456" w:author="Author">
              <w:r>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168944" w14:textId="77777777" w:rsidR="003F7E2C" w:rsidRDefault="003F7E2C" w:rsidP="00BE28D4">
            <w:pPr>
              <w:pStyle w:val="tabletext11"/>
              <w:jc w:val="center"/>
              <w:rPr>
                <w:ins w:id="12457" w:author="Author"/>
              </w:rPr>
            </w:pPr>
            <w:ins w:id="12458" w:author="Author">
              <w:r>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9CEC2A" w14:textId="77777777" w:rsidR="003F7E2C" w:rsidRDefault="003F7E2C" w:rsidP="00BE28D4">
            <w:pPr>
              <w:pStyle w:val="tabletext11"/>
              <w:jc w:val="center"/>
              <w:rPr>
                <w:ins w:id="12459" w:author="Author"/>
              </w:rPr>
            </w:pPr>
            <w:ins w:id="12460" w:author="Author">
              <w:r>
                <w:t>2.21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1CE7D8" w14:textId="77777777" w:rsidR="003F7E2C" w:rsidRDefault="003F7E2C" w:rsidP="00BE28D4">
            <w:pPr>
              <w:pStyle w:val="tabletext11"/>
              <w:jc w:val="center"/>
              <w:rPr>
                <w:ins w:id="12461" w:author="Author"/>
              </w:rPr>
            </w:pPr>
            <w:ins w:id="12462" w:author="Author">
              <w:r>
                <w:t>2.11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F7021D" w14:textId="77777777" w:rsidR="003F7E2C" w:rsidRDefault="003F7E2C" w:rsidP="00BE28D4">
            <w:pPr>
              <w:pStyle w:val="tabletext11"/>
              <w:jc w:val="center"/>
              <w:rPr>
                <w:ins w:id="12463" w:author="Author"/>
              </w:rPr>
            </w:pPr>
            <w:ins w:id="12464" w:author="Author">
              <w:r>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18F8A9" w14:textId="77777777" w:rsidR="003F7E2C" w:rsidRDefault="003F7E2C" w:rsidP="00BE28D4">
            <w:pPr>
              <w:pStyle w:val="tabletext11"/>
              <w:jc w:val="center"/>
              <w:rPr>
                <w:ins w:id="12465" w:author="Author"/>
              </w:rPr>
            </w:pPr>
            <w:ins w:id="12466"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085B56" w14:textId="77777777" w:rsidR="003F7E2C" w:rsidRDefault="003F7E2C" w:rsidP="00BE28D4">
            <w:pPr>
              <w:pStyle w:val="tabletext11"/>
              <w:jc w:val="center"/>
              <w:rPr>
                <w:ins w:id="12467" w:author="Author"/>
              </w:rPr>
            </w:pPr>
            <w:ins w:id="12468"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A4DA51" w14:textId="77777777" w:rsidR="003F7E2C" w:rsidRDefault="003F7E2C" w:rsidP="00BE28D4">
            <w:pPr>
              <w:pStyle w:val="tabletext11"/>
              <w:jc w:val="center"/>
              <w:rPr>
                <w:ins w:id="12469" w:author="Author"/>
              </w:rPr>
            </w:pPr>
            <w:ins w:id="12470"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583ABB" w14:textId="77777777" w:rsidR="003F7E2C" w:rsidRDefault="003F7E2C" w:rsidP="00BE28D4">
            <w:pPr>
              <w:pStyle w:val="tabletext11"/>
              <w:jc w:val="center"/>
              <w:rPr>
                <w:ins w:id="12471" w:author="Author"/>
              </w:rPr>
            </w:pPr>
            <w:ins w:id="12472"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D1E196" w14:textId="77777777" w:rsidR="003F7E2C" w:rsidRDefault="003F7E2C" w:rsidP="00BE28D4">
            <w:pPr>
              <w:pStyle w:val="tabletext11"/>
              <w:jc w:val="center"/>
              <w:rPr>
                <w:ins w:id="12473" w:author="Author"/>
              </w:rPr>
            </w:pPr>
            <w:ins w:id="12474"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C82689" w14:textId="77777777" w:rsidR="003F7E2C" w:rsidRDefault="003F7E2C" w:rsidP="00BE28D4">
            <w:pPr>
              <w:pStyle w:val="tabletext11"/>
              <w:jc w:val="center"/>
              <w:rPr>
                <w:ins w:id="12475" w:author="Author"/>
              </w:rPr>
            </w:pPr>
            <w:ins w:id="12476"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7B36F4" w14:textId="77777777" w:rsidR="003F7E2C" w:rsidRDefault="003F7E2C" w:rsidP="00BE28D4">
            <w:pPr>
              <w:pStyle w:val="tabletext11"/>
              <w:jc w:val="center"/>
              <w:rPr>
                <w:ins w:id="12477" w:author="Author"/>
              </w:rPr>
            </w:pPr>
            <w:ins w:id="12478"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F7F8AC" w14:textId="77777777" w:rsidR="003F7E2C" w:rsidRDefault="003F7E2C" w:rsidP="00BE28D4">
            <w:pPr>
              <w:pStyle w:val="tabletext11"/>
              <w:jc w:val="center"/>
              <w:rPr>
                <w:ins w:id="12479" w:author="Author"/>
              </w:rPr>
            </w:pPr>
            <w:ins w:id="12480"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0BA3A5" w14:textId="77777777" w:rsidR="003F7E2C" w:rsidRDefault="003F7E2C" w:rsidP="00BE28D4">
            <w:pPr>
              <w:pStyle w:val="tabletext11"/>
              <w:jc w:val="center"/>
              <w:rPr>
                <w:ins w:id="12481" w:author="Author"/>
              </w:rPr>
            </w:pPr>
            <w:ins w:id="12482"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91BD85" w14:textId="77777777" w:rsidR="003F7E2C" w:rsidRDefault="003F7E2C" w:rsidP="00BE28D4">
            <w:pPr>
              <w:pStyle w:val="tabletext11"/>
              <w:jc w:val="center"/>
              <w:rPr>
                <w:ins w:id="12483" w:author="Author"/>
              </w:rPr>
            </w:pPr>
            <w:ins w:id="12484"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206338" w14:textId="77777777" w:rsidR="003F7E2C" w:rsidRDefault="003F7E2C" w:rsidP="00BE28D4">
            <w:pPr>
              <w:pStyle w:val="tabletext11"/>
              <w:jc w:val="center"/>
              <w:rPr>
                <w:ins w:id="12485" w:author="Author"/>
              </w:rPr>
            </w:pPr>
            <w:ins w:id="12486"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8B3542" w14:textId="77777777" w:rsidR="003F7E2C" w:rsidRDefault="003F7E2C" w:rsidP="00BE28D4">
            <w:pPr>
              <w:pStyle w:val="tabletext11"/>
              <w:jc w:val="center"/>
              <w:rPr>
                <w:ins w:id="12487" w:author="Author"/>
              </w:rPr>
            </w:pPr>
            <w:ins w:id="12488"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86FD9E" w14:textId="77777777" w:rsidR="003F7E2C" w:rsidRDefault="003F7E2C" w:rsidP="00BE28D4">
            <w:pPr>
              <w:pStyle w:val="tabletext11"/>
              <w:jc w:val="center"/>
              <w:rPr>
                <w:ins w:id="12489" w:author="Author"/>
              </w:rPr>
            </w:pPr>
            <w:ins w:id="12490"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BC6BAB" w14:textId="77777777" w:rsidR="003F7E2C" w:rsidRDefault="003F7E2C" w:rsidP="00BE28D4">
            <w:pPr>
              <w:pStyle w:val="tabletext11"/>
              <w:jc w:val="center"/>
              <w:rPr>
                <w:ins w:id="12491" w:author="Author"/>
              </w:rPr>
            </w:pPr>
            <w:ins w:id="12492"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7B4DB9" w14:textId="77777777" w:rsidR="003F7E2C" w:rsidRDefault="003F7E2C" w:rsidP="00BE28D4">
            <w:pPr>
              <w:pStyle w:val="tabletext11"/>
              <w:jc w:val="center"/>
              <w:rPr>
                <w:ins w:id="12493" w:author="Author"/>
              </w:rPr>
            </w:pPr>
            <w:ins w:id="12494" w:author="Author">
              <w:r>
                <w:t>1.84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2617A71" w14:textId="77777777" w:rsidR="003F7E2C" w:rsidRDefault="003F7E2C" w:rsidP="00BE28D4">
            <w:pPr>
              <w:pStyle w:val="tabletext11"/>
              <w:jc w:val="center"/>
              <w:rPr>
                <w:ins w:id="12495" w:author="Author"/>
              </w:rPr>
            </w:pPr>
            <w:ins w:id="12496"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A2F86C" w14:textId="77777777" w:rsidR="003F7E2C" w:rsidRDefault="003F7E2C" w:rsidP="00BE28D4">
            <w:pPr>
              <w:pStyle w:val="tabletext11"/>
              <w:jc w:val="center"/>
              <w:rPr>
                <w:ins w:id="12497" w:author="Author"/>
              </w:rPr>
            </w:pPr>
            <w:ins w:id="12498"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129FD" w14:textId="77777777" w:rsidR="003F7E2C" w:rsidRDefault="003F7E2C" w:rsidP="00BE28D4">
            <w:pPr>
              <w:pStyle w:val="tabletext11"/>
              <w:jc w:val="center"/>
              <w:rPr>
                <w:ins w:id="12499" w:author="Author"/>
              </w:rPr>
            </w:pPr>
            <w:ins w:id="12500"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54B82F" w14:textId="77777777" w:rsidR="003F7E2C" w:rsidRDefault="003F7E2C" w:rsidP="00BE28D4">
            <w:pPr>
              <w:pStyle w:val="tabletext11"/>
              <w:jc w:val="center"/>
              <w:rPr>
                <w:ins w:id="12501" w:author="Author"/>
              </w:rPr>
            </w:pPr>
            <w:ins w:id="12502"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2AC4C7" w14:textId="77777777" w:rsidR="003F7E2C" w:rsidRDefault="003F7E2C" w:rsidP="00BE28D4">
            <w:pPr>
              <w:pStyle w:val="tabletext11"/>
              <w:jc w:val="center"/>
              <w:rPr>
                <w:ins w:id="12503" w:author="Author"/>
              </w:rPr>
            </w:pPr>
            <w:ins w:id="12504" w:author="Author">
              <w:r>
                <w:t>1.84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ACC011A" w14:textId="77777777" w:rsidR="003F7E2C" w:rsidRDefault="003F7E2C" w:rsidP="00BE28D4">
            <w:pPr>
              <w:pStyle w:val="tabletext11"/>
              <w:jc w:val="center"/>
              <w:rPr>
                <w:ins w:id="12505" w:author="Author"/>
              </w:rPr>
            </w:pPr>
            <w:ins w:id="12506" w:author="Author">
              <w:r>
                <w:t>1.84</w:t>
              </w:r>
            </w:ins>
          </w:p>
        </w:tc>
      </w:tr>
      <w:tr w:rsidR="003F7E2C" w14:paraId="50C4A9F5" w14:textId="77777777" w:rsidTr="00EE1A0A">
        <w:trPr>
          <w:trHeight w:val="190"/>
          <w:ins w:id="12507" w:author="Author"/>
        </w:trPr>
        <w:tc>
          <w:tcPr>
            <w:tcW w:w="200" w:type="dxa"/>
            <w:tcBorders>
              <w:top w:val="single" w:sz="4" w:space="0" w:color="auto"/>
              <w:left w:val="single" w:sz="4" w:space="0" w:color="auto"/>
              <w:bottom w:val="single" w:sz="4" w:space="0" w:color="auto"/>
              <w:right w:val="nil"/>
            </w:tcBorders>
            <w:vAlign w:val="bottom"/>
          </w:tcPr>
          <w:p w14:paraId="00C78156" w14:textId="77777777" w:rsidR="003F7E2C" w:rsidRDefault="003F7E2C" w:rsidP="00BE28D4">
            <w:pPr>
              <w:pStyle w:val="tabletext11"/>
              <w:jc w:val="right"/>
              <w:rPr>
                <w:ins w:id="12508" w:author="Author"/>
              </w:rPr>
            </w:pPr>
          </w:p>
        </w:tc>
        <w:tc>
          <w:tcPr>
            <w:tcW w:w="1580" w:type="dxa"/>
            <w:tcBorders>
              <w:top w:val="single" w:sz="4" w:space="0" w:color="auto"/>
              <w:left w:val="nil"/>
              <w:bottom w:val="single" w:sz="4" w:space="0" w:color="auto"/>
              <w:right w:val="single" w:sz="4" w:space="0" w:color="auto"/>
            </w:tcBorders>
            <w:vAlign w:val="bottom"/>
            <w:hideMark/>
          </w:tcPr>
          <w:p w14:paraId="00B96F60" w14:textId="77777777" w:rsidR="003F7E2C" w:rsidRDefault="003F7E2C" w:rsidP="00BE28D4">
            <w:pPr>
              <w:pStyle w:val="tabletext11"/>
              <w:tabs>
                <w:tab w:val="decimal" w:pos="640"/>
              </w:tabs>
              <w:rPr>
                <w:ins w:id="12509" w:author="Author"/>
              </w:rPr>
            </w:pPr>
            <w:ins w:id="12510" w:author="Author">
              <w:r>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4F27304" w14:textId="77777777" w:rsidR="003F7E2C" w:rsidRDefault="003F7E2C" w:rsidP="00BE28D4">
            <w:pPr>
              <w:pStyle w:val="tabletext11"/>
              <w:jc w:val="center"/>
              <w:rPr>
                <w:ins w:id="12511" w:author="Author"/>
              </w:rPr>
            </w:pPr>
            <w:ins w:id="12512" w:author="Author">
              <w:r>
                <w:t>3.22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4334E2F" w14:textId="77777777" w:rsidR="003F7E2C" w:rsidRDefault="003F7E2C" w:rsidP="00BE28D4">
            <w:pPr>
              <w:pStyle w:val="tabletext11"/>
              <w:jc w:val="center"/>
              <w:rPr>
                <w:ins w:id="12513" w:author="Author"/>
              </w:rPr>
            </w:pPr>
            <w:ins w:id="12514" w:author="Author">
              <w:r>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4B379D" w14:textId="77777777" w:rsidR="003F7E2C" w:rsidRDefault="003F7E2C" w:rsidP="00BE28D4">
            <w:pPr>
              <w:pStyle w:val="tabletext11"/>
              <w:jc w:val="center"/>
              <w:rPr>
                <w:ins w:id="12515" w:author="Author"/>
              </w:rPr>
            </w:pPr>
            <w:ins w:id="12516" w:author="Author">
              <w:r>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A17A60" w14:textId="77777777" w:rsidR="003F7E2C" w:rsidRDefault="003F7E2C" w:rsidP="00BE28D4">
            <w:pPr>
              <w:pStyle w:val="tabletext11"/>
              <w:jc w:val="center"/>
              <w:rPr>
                <w:ins w:id="12517" w:author="Author"/>
              </w:rPr>
            </w:pPr>
            <w:ins w:id="12518" w:author="Author">
              <w:r>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E05D8F" w14:textId="77777777" w:rsidR="003F7E2C" w:rsidRDefault="003F7E2C" w:rsidP="00BE28D4">
            <w:pPr>
              <w:pStyle w:val="tabletext11"/>
              <w:jc w:val="center"/>
              <w:rPr>
                <w:ins w:id="12519" w:author="Author"/>
              </w:rPr>
            </w:pPr>
            <w:ins w:id="12520" w:author="Author">
              <w:r>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7228FE" w14:textId="77777777" w:rsidR="003F7E2C" w:rsidRDefault="003F7E2C" w:rsidP="00BE28D4">
            <w:pPr>
              <w:pStyle w:val="tabletext11"/>
              <w:jc w:val="center"/>
              <w:rPr>
                <w:ins w:id="12521" w:author="Author"/>
              </w:rPr>
            </w:pPr>
            <w:ins w:id="12522" w:author="Author">
              <w:r>
                <w:t>2.22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9B5D48" w14:textId="77777777" w:rsidR="003F7E2C" w:rsidRDefault="003F7E2C" w:rsidP="00BE28D4">
            <w:pPr>
              <w:pStyle w:val="tabletext11"/>
              <w:jc w:val="center"/>
              <w:rPr>
                <w:ins w:id="12523" w:author="Author"/>
              </w:rPr>
            </w:pPr>
            <w:ins w:id="12524" w:author="Author">
              <w:r>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567828" w14:textId="77777777" w:rsidR="003F7E2C" w:rsidRDefault="003F7E2C" w:rsidP="00BE28D4">
            <w:pPr>
              <w:pStyle w:val="tabletext11"/>
              <w:jc w:val="center"/>
              <w:rPr>
                <w:ins w:id="12525" w:author="Author"/>
              </w:rPr>
            </w:pPr>
            <w:ins w:id="12526" w:author="Author">
              <w:r>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4C910A" w14:textId="77777777" w:rsidR="003F7E2C" w:rsidRDefault="003F7E2C" w:rsidP="00BE28D4">
            <w:pPr>
              <w:pStyle w:val="tabletext11"/>
              <w:jc w:val="center"/>
              <w:rPr>
                <w:ins w:id="12527" w:author="Author"/>
              </w:rPr>
            </w:pPr>
            <w:ins w:id="12528"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6505E0" w14:textId="77777777" w:rsidR="003F7E2C" w:rsidRDefault="003F7E2C" w:rsidP="00BE28D4">
            <w:pPr>
              <w:pStyle w:val="tabletext11"/>
              <w:jc w:val="center"/>
              <w:rPr>
                <w:ins w:id="12529" w:author="Author"/>
              </w:rPr>
            </w:pPr>
            <w:ins w:id="12530"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9F22AB" w14:textId="77777777" w:rsidR="003F7E2C" w:rsidRDefault="003F7E2C" w:rsidP="00BE28D4">
            <w:pPr>
              <w:pStyle w:val="tabletext11"/>
              <w:jc w:val="center"/>
              <w:rPr>
                <w:ins w:id="12531" w:author="Author"/>
              </w:rPr>
            </w:pPr>
            <w:ins w:id="12532"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01A7C1" w14:textId="77777777" w:rsidR="003F7E2C" w:rsidRDefault="003F7E2C" w:rsidP="00BE28D4">
            <w:pPr>
              <w:pStyle w:val="tabletext11"/>
              <w:jc w:val="center"/>
              <w:rPr>
                <w:ins w:id="12533" w:author="Author"/>
              </w:rPr>
            </w:pPr>
            <w:ins w:id="12534"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8D6258" w14:textId="77777777" w:rsidR="003F7E2C" w:rsidRDefault="003F7E2C" w:rsidP="00BE28D4">
            <w:pPr>
              <w:pStyle w:val="tabletext11"/>
              <w:jc w:val="center"/>
              <w:rPr>
                <w:ins w:id="12535" w:author="Author"/>
              </w:rPr>
            </w:pPr>
            <w:ins w:id="12536"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028B88" w14:textId="77777777" w:rsidR="003F7E2C" w:rsidRDefault="003F7E2C" w:rsidP="00BE28D4">
            <w:pPr>
              <w:pStyle w:val="tabletext11"/>
              <w:jc w:val="center"/>
              <w:rPr>
                <w:ins w:id="12537" w:author="Author"/>
              </w:rPr>
            </w:pPr>
            <w:ins w:id="12538"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AFB7C6" w14:textId="77777777" w:rsidR="003F7E2C" w:rsidRDefault="003F7E2C" w:rsidP="00BE28D4">
            <w:pPr>
              <w:pStyle w:val="tabletext11"/>
              <w:jc w:val="center"/>
              <w:rPr>
                <w:ins w:id="12539" w:author="Author"/>
              </w:rPr>
            </w:pPr>
            <w:ins w:id="12540"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29F8D3" w14:textId="77777777" w:rsidR="003F7E2C" w:rsidRDefault="003F7E2C" w:rsidP="00BE28D4">
            <w:pPr>
              <w:pStyle w:val="tabletext11"/>
              <w:jc w:val="center"/>
              <w:rPr>
                <w:ins w:id="12541" w:author="Author"/>
              </w:rPr>
            </w:pPr>
            <w:ins w:id="12542"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3BA4F3" w14:textId="77777777" w:rsidR="003F7E2C" w:rsidRDefault="003F7E2C" w:rsidP="00BE28D4">
            <w:pPr>
              <w:pStyle w:val="tabletext11"/>
              <w:jc w:val="center"/>
              <w:rPr>
                <w:ins w:id="12543" w:author="Author"/>
              </w:rPr>
            </w:pPr>
            <w:ins w:id="12544"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33C025" w14:textId="77777777" w:rsidR="003F7E2C" w:rsidRDefault="003F7E2C" w:rsidP="00BE28D4">
            <w:pPr>
              <w:pStyle w:val="tabletext11"/>
              <w:jc w:val="center"/>
              <w:rPr>
                <w:ins w:id="12545" w:author="Author"/>
              </w:rPr>
            </w:pPr>
            <w:ins w:id="12546"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5EF1F3" w14:textId="77777777" w:rsidR="003F7E2C" w:rsidRDefault="003F7E2C" w:rsidP="00BE28D4">
            <w:pPr>
              <w:pStyle w:val="tabletext11"/>
              <w:jc w:val="center"/>
              <w:rPr>
                <w:ins w:id="12547" w:author="Author"/>
              </w:rPr>
            </w:pPr>
            <w:ins w:id="12548"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75056B" w14:textId="77777777" w:rsidR="003F7E2C" w:rsidRDefault="003F7E2C" w:rsidP="00BE28D4">
            <w:pPr>
              <w:pStyle w:val="tabletext11"/>
              <w:jc w:val="center"/>
              <w:rPr>
                <w:ins w:id="12549" w:author="Author"/>
              </w:rPr>
            </w:pPr>
            <w:ins w:id="12550"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5DA35F" w14:textId="77777777" w:rsidR="003F7E2C" w:rsidRDefault="003F7E2C" w:rsidP="00BE28D4">
            <w:pPr>
              <w:pStyle w:val="tabletext11"/>
              <w:jc w:val="center"/>
              <w:rPr>
                <w:ins w:id="12551" w:author="Author"/>
              </w:rPr>
            </w:pPr>
            <w:ins w:id="12552"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517AFB" w14:textId="77777777" w:rsidR="003F7E2C" w:rsidRDefault="003F7E2C" w:rsidP="00BE28D4">
            <w:pPr>
              <w:pStyle w:val="tabletext11"/>
              <w:jc w:val="center"/>
              <w:rPr>
                <w:ins w:id="12553" w:author="Author"/>
              </w:rPr>
            </w:pPr>
            <w:ins w:id="12554" w:author="Author">
              <w:r>
                <w:t>1.93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2E7D89B" w14:textId="77777777" w:rsidR="003F7E2C" w:rsidRDefault="003F7E2C" w:rsidP="00BE28D4">
            <w:pPr>
              <w:pStyle w:val="tabletext11"/>
              <w:jc w:val="center"/>
              <w:rPr>
                <w:ins w:id="12555" w:author="Author"/>
              </w:rPr>
            </w:pPr>
            <w:ins w:id="12556"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6DA1F4" w14:textId="77777777" w:rsidR="003F7E2C" w:rsidRDefault="003F7E2C" w:rsidP="00BE28D4">
            <w:pPr>
              <w:pStyle w:val="tabletext11"/>
              <w:jc w:val="center"/>
              <w:rPr>
                <w:ins w:id="12557" w:author="Author"/>
              </w:rPr>
            </w:pPr>
            <w:ins w:id="12558"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EAD9D8" w14:textId="77777777" w:rsidR="003F7E2C" w:rsidRDefault="003F7E2C" w:rsidP="00BE28D4">
            <w:pPr>
              <w:pStyle w:val="tabletext11"/>
              <w:jc w:val="center"/>
              <w:rPr>
                <w:ins w:id="12559" w:author="Author"/>
              </w:rPr>
            </w:pPr>
            <w:ins w:id="12560"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B402E5" w14:textId="77777777" w:rsidR="003F7E2C" w:rsidRDefault="003F7E2C" w:rsidP="00BE28D4">
            <w:pPr>
              <w:pStyle w:val="tabletext11"/>
              <w:jc w:val="center"/>
              <w:rPr>
                <w:ins w:id="12561" w:author="Author"/>
              </w:rPr>
            </w:pPr>
            <w:ins w:id="12562"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DFD359" w14:textId="77777777" w:rsidR="003F7E2C" w:rsidRDefault="003F7E2C" w:rsidP="00BE28D4">
            <w:pPr>
              <w:pStyle w:val="tabletext11"/>
              <w:jc w:val="center"/>
              <w:rPr>
                <w:ins w:id="12563" w:author="Author"/>
              </w:rPr>
            </w:pPr>
            <w:ins w:id="12564" w:author="Author">
              <w:r>
                <w:t>1.93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0BBD419" w14:textId="77777777" w:rsidR="003F7E2C" w:rsidRDefault="003F7E2C" w:rsidP="00BE28D4">
            <w:pPr>
              <w:pStyle w:val="tabletext11"/>
              <w:jc w:val="center"/>
              <w:rPr>
                <w:ins w:id="12565" w:author="Author"/>
              </w:rPr>
            </w:pPr>
            <w:ins w:id="12566" w:author="Author">
              <w:r>
                <w:t>1.93</w:t>
              </w:r>
            </w:ins>
          </w:p>
        </w:tc>
      </w:tr>
      <w:tr w:rsidR="003F7E2C" w14:paraId="69656B28" w14:textId="77777777" w:rsidTr="00EE1A0A">
        <w:trPr>
          <w:trHeight w:val="190"/>
          <w:ins w:id="12567" w:author="Author"/>
        </w:trPr>
        <w:tc>
          <w:tcPr>
            <w:tcW w:w="200" w:type="dxa"/>
            <w:tcBorders>
              <w:top w:val="single" w:sz="4" w:space="0" w:color="auto"/>
              <w:left w:val="single" w:sz="4" w:space="0" w:color="auto"/>
              <w:bottom w:val="single" w:sz="4" w:space="0" w:color="auto"/>
              <w:right w:val="nil"/>
            </w:tcBorders>
            <w:vAlign w:val="bottom"/>
          </w:tcPr>
          <w:p w14:paraId="23B904E8" w14:textId="77777777" w:rsidR="003F7E2C" w:rsidRDefault="003F7E2C" w:rsidP="00BE28D4">
            <w:pPr>
              <w:pStyle w:val="tabletext11"/>
              <w:jc w:val="right"/>
              <w:rPr>
                <w:ins w:id="12568" w:author="Author"/>
              </w:rPr>
            </w:pPr>
          </w:p>
        </w:tc>
        <w:tc>
          <w:tcPr>
            <w:tcW w:w="1580" w:type="dxa"/>
            <w:tcBorders>
              <w:top w:val="single" w:sz="4" w:space="0" w:color="auto"/>
              <w:left w:val="nil"/>
              <w:bottom w:val="single" w:sz="4" w:space="0" w:color="auto"/>
              <w:right w:val="single" w:sz="4" w:space="0" w:color="auto"/>
            </w:tcBorders>
            <w:vAlign w:val="bottom"/>
            <w:hideMark/>
          </w:tcPr>
          <w:p w14:paraId="0BFDF726" w14:textId="77777777" w:rsidR="003F7E2C" w:rsidRDefault="003F7E2C" w:rsidP="00BE28D4">
            <w:pPr>
              <w:pStyle w:val="tabletext11"/>
              <w:tabs>
                <w:tab w:val="decimal" w:pos="640"/>
              </w:tabs>
              <w:rPr>
                <w:ins w:id="12569" w:author="Author"/>
              </w:rPr>
            </w:pPr>
            <w:ins w:id="12570" w:author="Author">
              <w:r>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8FF2F7E" w14:textId="77777777" w:rsidR="003F7E2C" w:rsidRDefault="003F7E2C" w:rsidP="00BE28D4">
            <w:pPr>
              <w:pStyle w:val="tabletext11"/>
              <w:jc w:val="center"/>
              <w:rPr>
                <w:ins w:id="12571" w:author="Author"/>
              </w:rPr>
            </w:pPr>
            <w:ins w:id="12572" w:author="Author">
              <w:r>
                <w:t>3.40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0CDC193" w14:textId="77777777" w:rsidR="003F7E2C" w:rsidRDefault="003F7E2C" w:rsidP="00BE28D4">
            <w:pPr>
              <w:pStyle w:val="tabletext11"/>
              <w:jc w:val="center"/>
              <w:rPr>
                <w:ins w:id="12573" w:author="Author"/>
              </w:rPr>
            </w:pPr>
            <w:ins w:id="12574" w:author="Author">
              <w:r>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880536" w14:textId="77777777" w:rsidR="003F7E2C" w:rsidRDefault="003F7E2C" w:rsidP="00BE28D4">
            <w:pPr>
              <w:pStyle w:val="tabletext11"/>
              <w:jc w:val="center"/>
              <w:rPr>
                <w:ins w:id="12575" w:author="Author"/>
              </w:rPr>
            </w:pPr>
            <w:ins w:id="12576" w:author="Author">
              <w:r>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3CB62C" w14:textId="77777777" w:rsidR="003F7E2C" w:rsidRDefault="003F7E2C" w:rsidP="00BE28D4">
            <w:pPr>
              <w:pStyle w:val="tabletext11"/>
              <w:jc w:val="center"/>
              <w:rPr>
                <w:ins w:id="12577" w:author="Author"/>
              </w:rPr>
            </w:pPr>
            <w:ins w:id="12578" w:author="Author">
              <w:r>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256962" w14:textId="77777777" w:rsidR="003F7E2C" w:rsidRDefault="003F7E2C" w:rsidP="00BE28D4">
            <w:pPr>
              <w:pStyle w:val="tabletext11"/>
              <w:jc w:val="center"/>
              <w:rPr>
                <w:ins w:id="12579" w:author="Author"/>
              </w:rPr>
            </w:pPr>
            <w:ins w:id="12580" w:author="Author">
              <w:r>
                <w:t>2.45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48C5AB" w14:textId="77777777" w:rsidR="003F7E2C" w:rsidRDefault="003F7E2C" w:rsidP="00BE28D4">
            <w:pPr>
              <w:pStyle w:val="tabletext11"/>
              <w:jc w:val="center"/>
              <w:rPr>
                <w:ins w:id="12581" w:author="Author"/>
              </w:rPr>
            </w:pPr>
            <w:ins w:id="12582" w:author="Author">
              <w:r>
                <w:t>2.35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D40EB5" w14:textId="77777777" w:rsidR="003F7E2C" w:rsidRDefault="003F7E2C" w:rsidP="00BE28D4">
            <w:pPr>
              <w:pStyle w:val="tabletext11"/>
              <w:jc w:val="center"/>
              <w:rPr>
                <w:ins w:id="12583" w:author="Author"/>
              </w:rPr>
            </w:pPr>
            <w:ins w:id="12584" w:author="Author">
              <w:r>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450A93" w14:textId="77777777" w:rsidR="003F7E2C" w:rsidRDefault="003F7E2C" w:rsidP="00BE28D4">
            <w:pPr>
              <w:pStyle w:val="tabletext11"/>
              <w:jc w:val="center"/>
              <w:rPr>
                <w:ins w:id="12585" w:author="Author"/>
              </w:rPr>
            </w:pPr>
            <w:ins w:id="12586" w:author="Author">
              <w:r>
                <w:t>2.14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B3748F" w14:textId="77777777" w:rsidR="003F7E2C" w:rsidRDefault="003F7E2C" w:rsidP="00BE28D4">
            <w:pPr>
              <w:pStyle w:val="tabletext11"/>
              <w:jc w:val="center"/>
              <w:rPr>
                <w:ins w:id="12587" w:author="Author"/>
              </w:rPr>
            </w:pPr>
            <w:ins w:id="12588"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8B4C8B" w14:textId="77777777" w:rsidR="003F7E2C" w:rsidRDefault="003F7E2C" w:rsidP="00BE28D4">
            <w:pPr>
              <w:pStyle w:val="tabletext11"/>
              <w:jc w:val="center"/>
              <w:rPr>
                <w:ins w:id="12589" w:author="Author"/>
              </w:rPr>
            </w:pPr>
            <w:ins w:id="12590"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044BFC" w14:textId="77777777" w:rsidR="003F7E2C" w:rsidRDefault="003F7E2C" w:rsidP="00BE28D4">
            <w:pPr>
              <w:pStyle w:val="tabletext11"/>
              <w:jc w:val="center"/>
              <w:rPr>
                <w:ins w:id="12591" w:author="Author"/>
              </w:rPr>
            </w:pPr>
            <w:ins w:id="12592"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E3D411" w14:textId="77777777" w:rsidR="003F7E2C" w:rsidRDefault="003F7E2C" w:rsidP="00BE28D4">
            <w:pPr>
              <w:pStyle w:val="tabletext11"/>
              <w:jc w:val="center"/>
              <w:rPr>
                <w:ins w:id="12593" w:author="Author"/>
              </w:rPr>
            </w:pPr>
            <w:ins w:id="12594"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4B81FD" w14:textId="77777777" w:rsidR="003F7E2C" w:rsidRDefault="003F7E2C" w:rsidP="00BE28D4">
            <w:pPr>
              <w:pStyle w:val="tabletext11"/>
              <w:jc w:val="center"/>
              <w:rPr>
                <w:ins w:id="12595" w:author="Author"/>
              </w:rPr>
            </w:pPr>
            <w:ins w:id="12596"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C6C3D1" w14:textId="77777777" w:rsidR="003F7E2C" w:rsidRDefault="003F7E2C" w:rsidP="00BE28D4">
            <w:pPr>
              <w:pStyle w:val="tabletext11"/>
              <w:jc w:val="center"/>
              <w:rPr>
                <w:ins w:id="12597" w:author="Author"/>
              </w:rPr>
            </w:pPr>
            <w:ins w:id="12598"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52FAFA" w14:textId="77777777" w:rsidR="003F7E2C" w:rsidRDefault="003F7E2C" w:rsidP="00BE28D4">
            <w:pPr>
              <w:pStyle w:val="tabletext11"/>
              <w:jc w:val="center"/>
              <w:rPr>
                <w:ins w:id="12599" w:author="Author"/>
              </w:rPr>
            </w:pPr>
            <w:ins w:id="12600"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72F853" w14:textId="77777777" w:rsidR="003F7E2C" w:rsidRDefault="003F7E2C" w:rsidP="00BE28D4">
            <w:pPr>
              <w:pStyle w:val="tabletext11"/>
              <w:jc w:val="center"/>
              <w:rPr>
                <w:ins w:id="12601" w:author="Author"/>
              </w:rPr>
            </w:pPr>
            <w:ins w:id="12602"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AD6823" w14:textId="77777777" w:rsidR="003F7E2C" w:rsidRDefault="003F7E2C" w:rsidP="00BE28D4">
            <w:pPr>
              <w:pStyle w:val="tabletext11"/>
              <w:jc w:val="center"/>
              <w:rPr>
                <w:ins w:id="12603" w:author="Author"/>
              </w:rPr>
            </w:pPr>
            <w:ins w:id="12604"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80D458" w14:textId="77777777" w:rsidR="003F7E2C" w:rsidRDefault="003F7E2C" w:rsidP="00BE28D4">
            <w:pPr>
              <w:pStyle w:val="tabletext11"/>
              <w:jc w:val="center"/>
              <w:rPr>
                <w:ins w:id="12605" w:author="Author"/>
              </w:rPr>
            </w:pPr>
            <w:ins w:id="12606"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5EEE56" w14:textId="77777777" w:rsidR="003F7E2C" w:rsidRDefault="003F7E2C" w:rsidP="00BE28D4">
            <w:pPr>
              <w:pStyle w:val="tabletext11"/>
              <w:jc w:val="center"/>
              <w:rPr>
                <w:ins w:id="12607" w:author="Author"/>
              </w:rPr>
            </w:pPr>
            <w:ins w:id="12608"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EA4630" w14:textId="77777777" w:rsidR="003F7E2C" w:rsidRDefault="003F7E2C" w:rsidP="00BE28D4">
            <w:pPr>
              <w:pStyle w:val="tabletext11"/>
              <w:jc w:val="center"/>
              <w:rPr>
                <w:ins w:id="12609" w:author="Author"/>
              </w:rPr>
            </w:pPr>
            <w:ins w:id="12610"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937D54" w14:textId="77777777" w:rsidR="003F7E2C" w:rsidRDefault="003F7E2C" w:rsidP="00BE28D4">
            <w:pPr>
              <w:pStyle w:val="tabletext11"/>
              <w:jc w:val="center"/>
              <w:rPr>
                <w:ins w:id="12611" w:author="Author"/>
              </w:rPr>
            </w:pPr>
            <w:ins w:id="12612"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3BA37B" w14:textId="77777777" w:rsidR="003F7E2C" w:rsidRDefault="003F7E2C" w:rsidP="00BE28D4">
            <w:pPr>
              <w:pStyle w:val="tabletext11"/>
              <w:jc w:val="center"/>
              <w:rPr>
                <w:ins w:id="12613" w:author="Author"/>
              </w:rPr>
            </w:pPr>
            <w:ins w:id="12614" w:author="Author">
              <w:r>
                <w:t>2.04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5FB86B8" w14:textId="77777777" w:rsidR="003F7E2C" w:rsidRDefault="003F7E2C" w:rsidP="00BE28D4">
            <w:pPr>
              <w:pStyle w:val="tabletext11"/>
              <w:jc w:val="center"/>
              <w:rPr>
                <w:ins w:id="12615" w:author="Author"/>
              </w:rPr>
            </w:pPr>
            <w:ins w:id="12616"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6BFCF0" w14:textId="77777777" w:rsidR="003F7E2C" w:rsidRDefault="003F7E2C" w:rsidP="00BE28D4">
            <w:pPr>
              <w:pStyle w:val="tabletext11"/>
              <w:jc w:val="center"/>
              <w:rPr>
                <w:ins w:id="12617" w:author="Author"/>
              </w:rPr>
            </w:pPr>
            <w:ins w:id="12618"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D35096" w14:textId="77777777" w:rsidR="003F7E2C" w:rsidRDefault="003F7E2C" w:rsidP="00BE28D4">
            <w:pPr>
              <w:pStyle w:val="tabletext11"/>
              <w:jc w:val="center"/>
              <w:rPr>
                <w:ins w:id="12619" w:author="Author"/>
              </w:rPr>
            </w:pPr>
            <w:ins w:id="12620"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C77CAF" w14:textId="77777777" w:rsidR="003F7E2C" w:rsidRDefault="003F7E2C" w:rsidP="00BE28D4">
            <w:pPr>
              <w:pStyle w:val="tabletext11"/>
              <w:jc w:val="center"/>
              <w:rPr>
                <w:ins w:id="12621" w:author="Author"/>
              </w:rPr>
            </w:pPr>
            <w:ins w:id="12622"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071886" w14:textId="77777777" w:rsidR="003F7E2C" w:rsidRDefault="003F7E2C" w:rsidP="00BE28D4">
            <w:pPr>
              <w:pStyle w:val="tabletext11"/>
              <w:jc w:val="center"/>
              <w:rPr>
                <w:ins w:id="12623" w:author="Author"/>
              </w:rPr>
            </w:pPr>
            <w:ins w:id="12624" w:author="Author">
              <w:r>
                <w:t>2.04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2448315" w14:textId="77777777" w:rsidR="003F7E2C" w:rsidRDefault="003F7E2C" w:rsidP="00BE28D4">
            <w:pPr>
              <w:pStyle w:val="tabletext11"/>
              <w:jc w:val="center"/>
              <w:rPr>
                <w:ins w:id="12625" w:author="Author"/>
              </w:rPr>
            </w:pPr>
            <w:ins w:id="12626" w:author="Author">
              <w:r>
                <w:t>2.04</w:t>
              </w:r>
            </w:ins>
          </w:p>
        </w:tc>
      </w:tr>
      <w:tr w:rsidR="003F7E2C" w14:paraId="147508B1" w14:textId="77777777" w:rsidTr="00EE1A0A">
        <w:trPr>
          <w:trHeight w:val="190"/>
          <w:ins w:id="12627" w:author="Author"/>
        </w:trPr>
        <w:tc>
          <w:tcPr>
            <w:tcW w:w="200" w:type="dxa"/>
            <w:tcBorders>
              <w:top w:val="single" w:sz="4" w:space="0" w:color="auto"/>
              <w:left w:val="single" w:sz="4" w:space="0" w:color="auto"/>
              <w:bottom w:val="single" w:sz="4" w:space="0" w:color="auto"/>
              <w:right w:val="nil"/>
            </w:tcBorders>
            <w:vAlign w:val="bottom"/>
          </w:tcPr>
          <w:p w14:paraId="72CCD603" w14:textId="77777777" w:rsidR="003F7E2C" w:rsidRDefault="003F7E2C" w:rsidP="00BE28D4">
            <w:pPr>
              <w:pStyle w:val="tabletext11"/>
              <w:jc w:val="right"/>
              <w:rPr>
                <w:ins w:id="12628" w:author="Author"/>
              </w:rPr>
            </w:pPr>
          </w:p>
        </w:tc>
        <w:tc>
          <w:tcPr>
            <w:tcW w:w="1580" w:type="dxa"/>
            <w:tcBorders>
              <w:top w:val="single" w:sz="4" w:space="0" w:color="auto"/>
              <w:left w:val="nil"/>
              <w:bottom w:val="single" w:sz="4" w:space="0" w:color="auto"/>
              <w:right w:val="single" w:sz="4" w:space="0" w:color="auto"/>
            </w:tcBorders>
            <w:vAlign w:val="bottom"/>
            <w:hideMark/>
          </w:tcPr>
          <w:p w14:paraId="373B344A" w14:textId="77777777" w:rsidR="003F7E2C" w:rsidRDefault="003F7E2C" w:rsidP="00BE28D4">
            <w:pPr>
              <w:pStyle w:val="tabletext11"/>
              <w:tabs>
                <w:tab w:val="decimal" w:pos="640"/>
              </w:tabs>
              <w:rPr>
                <w:ins w:id="12629" w:author="Author"/>
              </w:rPr>
            </w:pPr>
            <w:ins w:id="12630" w:author="Author">
              <w:r>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551D6D1" w14:textId="77777777" w:rsidR="003F7E2C" w:rsidRDefault="003F7E2C" w:rsidP="00BE28D4">
            <w:pPr>
              <w:pStyle w:val="tabletext11"/>
              <w:jc w:val="center"/>
              <w:rPr>
                <w:ins w:id="12631" w:author="Author"/>
              </w:rPr>
            </w:pPr>
            <w:ins w:id="12632" w:author="Author">
              <w:r>
                <w:t>3.60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FAB0B42" w14:textId="77777777" w:rsidR="003F7E2C" w:rsidRDefault="003F7E2C" w:rsidP="00BE28D4">
            <w:pPr>
              <w:pStyle w:val="tabletext11"/>
              <w:jc w:val="center"/>
              <w:rPr>
                <w:ins w:id="12633" w:author="Author"/>
              </w:rPr>
            </w:pPr>
            <w:ins w:id="12634" w:author="Author">
              <w:r>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DBBC37" w14:textId="77777777" w:rsidR="003F7E2C" w:rsidRDefault="003F7E2C" w:rsidP="00BE28D4">
            <w:pPr>
              <w:pStyle w:val="tabletext11"/>
              <w:jc w:val="center"/>
              <w:rPr>
                <w:ins w:id="12635" w:author="Author"/>
              </w:rPr>
            </w:pPr>
            <w:ins w:id="12636" w:author="Author">
              <w:r>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D070A1" w14:textId="77777777" w:rsidR="003F7E2C" w:rsidRDefault="003F7E2C" w:rsidP="00BE28D4">
            <w:pPr>
              <w:pStyle w:val="tabletext11"/>
              <w:jc w:val="center"/>
              <w:rPr>
                <w:ins w:id="12637" w:author="Author"/>
              </w:rPr>
            </w:pPr>
            <w:ins w:id="12638" w:author="Author">
              <w:r>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7DCAD9" w14:textId="77777777" w:rsidR="003F7E2C" w:rsidRDefault="003F7E2C" w:rsidP="00BE28D4">
            <w:pPr>
              <w:pStyle w:val="tabletext11"/>
              <w:jc w:val="center"/>
              <w:rPr>
                <w:ins w:id="12639" w:author="Author"/>
              </w:rPr>
            </w:pPr>
            <w:ins w:id="12640" w:author="Author">
              <w:r>
                <w:t>2.59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DBB223" w14:textId="77777777" w:rsidR="003F7E2C" w:rsidRDefault="003F7E2C" w:rsidP="00BE28D4">
            <w:pPr>
              <w:pStyle w:val="tabletext11"/>
              <w:jc w:val="center"/>
              <w:rPr>
                <w:ins w:id="12641" w:author="Author"/>
              </w:rPr>
            </w:pPr>
            <w:ins w:id="12642" w:author="Author">
              <w:r>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4DB140" w14:textId="77777777" w:rsidR="003F7E2C" w:rsidRDefault="003F7E2C" w:rsidP="00BE28D4">
            <w:pPr>
              <w:pStyle w:val="tabletext11"/>
              <w:jc w:val="center"/>
              <w:rPr>
                <w:ins w:id="12643" w:author="Author"/>
              </w:rPr>
            </w:pPr>
            <w:ins w:id="12644"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959121" w14:textId="77777777" w:rsidR="003F7E2C" w:rsidRDefault="003F7E2C" w:rsidP="00BE28D4">
            <w:pPr>
              <w:pStyle w:val="tabletext11"/>
              <w:jc w:val="center"/>
              <w:rPr>
                <w:ins w:id="12645" w:author="Author"/>
              </w:rPr>
            </w:pPr>
            <w:ins w:id="12646"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ED97A0" w14:textId="77777777" w:rsidR="003F7E2C" w:rsidRDefault="003F7E2C" w:rsidP="00BE28D4">
            <w:pPr>
              <w:pStyle w:val="tabletext11"/>
              <w:jc w:val="center"/>
              <w:rPr>
                <w:ins w:id="12647" w:author="Author"/>
              </w:rPr>
            </w:pPr>
            <w:ins w:id="12648"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DE99AE" w14:textId="77777777" w:rsidR="003F7E2C" w:rsidRDefault="003F7E2C" w:rsidP="00BE28D4">
            <w:pPr>
              <w:pStyle w:val="tabletext11"/>
              <w:jc w:val="center"/>
              <w:rPr>
                <w:ins w:id="12649" w:author="Author"/>
              </w:rPr>
            </w:pPr>
            <w:ins w:id="12650"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BAB021" w14:textId="77777777" w:rsidR="003F7E2C" w:rsidRDefault="003F7E2C" w:rsidP="00BE28D4">
            <w:pPr>
              <w:pStyle w:val="tabletext11"/>
              <w:jc w:val="center"/>
              <w:rPr>
                <w:ins w:id="12651" w:author="Author"/>
              </w:rPr>
            </w:pPr>
            <w:ins w:id="12652"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03CF02" w14:textId="77777777" w:rsidR="003F7E2C" w:rsidRDefault="003F7E2C" w:rsidP="00BE28D4">
            <w:pPr>
              <w:pStyle w:val="tabletext11"/>
              <w:jc w:val="center"/>
              <w:rPr>
                <w:ins w:id="12653" w:author="Author"/>
              </w:rPr>
            </w:pPr>
            <w:ins w:id="12654"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2964A8" w14:textId="77777777" w:rsidR="003F7E2C" w:rsidRDefault="003F7E2C" w:rsidP="00BE28D4">
            <w:pPr>
              <w:pStyle w:val="tabletext11"/>
              <w:jc w:val="center"/>
              <w:rPr>
                <w:ins w:id="12655" w:author="Author"/>
              </w:rPr>
            </w:pPr>
            <w:ins w:id="12656"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074E34" w14:textId="77777777" w:rsidR="003F7E2C" w:rsidRDefault="003F7E2C" w:rsidP="00BE28D4">
            <w:pPr>
              <w:pStyle w:val="tabletext11"/>
              <w:jc w:val="center"/>
              <w:rPr>
                <w:ins w:id="12657" w:author="Author"/>
              </w:rPr>
            </w:pPr>
            <w:ins w:id="12658"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50248A" w14:textId="77777777" w:rsidR="003F7E2C" w:rsidRDefault="003F7E2C" w:rsidP="00BE28D4">
            <w:pPr>
              <w:pStyle w:val="tabletext11"/>
              <w:jc w:val="center"/>
              <w:rPr>
                <w:ins w:id="12659" w:author="Author"/>
              </w:rPr>
            </w:pPr>
            <w:ins w:id="12660"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96A184" w14:textId="77777777" w:rsidR="003F7E2C" w:rsidRDefault="003F7E2C" w:rsidP="00BE28D4">
            <w:pPr>
              <w:pStyle w:val="tabletext11"/>
              <w:jc w:val="center"/>
              <w:rPr>
                <w:ins w:id="12661" w:author="Author"/>
              </w:rPr>
            </w:pPr>
            <w:ins w:id="12662"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BF2790" w14:textId="77777777" w:rsidR="003F7E2C" w:rsidRDefault="003F7E2C" w:rsidP="00BE28D4">
            <w:pPr>
              <w:pStyle w:val="tabletext11"/>
              <w:jc w:val="center"/>
              <w:rPr>
                <w:ins w:id="12663" w:author="Author"/>
              </w:rPr>
            </w:pPr>
            <w:ins w:id="12664"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5D7449" w14:textId="77777777" w:rsidR="003F7E2C" w:rsidRDefault="003F7E2C" w:rsidP="00BE28D4">
            <w:pPr>
              <w:pStyle w:val="tabletext11"/>
              <w:jc w:val="center"/>
              <w:rPr>
                <w:ins w:id="12665" w:author="Author"/>
              </w:rPr>
            </w:pPr>
            <w:ins w:id="12666"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42FE77" w14:textId="77777777" w:rsidR="003F7E2C" w:rsidRDefault="003F7E2C" w:rsidP="00BE28D4">
            <w:pPr>
              <w:pStyle w:val="tabletext11"/>
              <w:jc w:val="center"/>
              <w:rPr>
                <w:ins w:id="12667" w:author="Author"/>
              </w:rPr>
            </w:pPr>
            <w:ins w:id="12668"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29154B" w14:textId="77777777" w:rsidR="003F7E2C" w:rsidRDefault="003F7E2C" w:rsidP="00BE28D4">
            <w:pPr>
              <w:pStyle w:val="tabletext11"/>
              <w:jc w:val="center"/>
              <w:rPr>
                <w:ins w:id="12669" w:author="Author"/>
              </w:rPr>
            </w:pPr>
            <w:ins w:id="12670"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228DAD" w14:textId="77777777" w:rsidR="003F7E2C" w:rsidRDefault="003F7E2C" w:rsidP="00BE28D4">
            <w:pPr>
              <w:pStyle w:val="tabletext11"/>
              <w:jc w:val="center"/>
              <w:rPr>
                <w:ins w:id="12671" w:author="Author"/>
              </w:rPr>
            </w:pPr>
            <w:ins w:id="12672"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A1FEDD" w14:textId="77777777" w:rsidR="003F7E2C" w:rsidRDefault="003F7E2C" w:rsidP="00BE28D4">
            <w:pPr>
              <w:pStyle w:val="tabletext11"/>
              <w:jc w:val="center"/>
              <w:rPr>
                <w:ins w:id="12673" w:author="Author"/>
              </w:rPr>
            </w:pPr>
            <w:ins w:id="12674" w:author="Author">
              <w:r>
                <w:t>2.16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ABB3608" w14:textId="77777777" w:rsidR="003F7E2C" w:rsidRDefault="003F7E2C" w:rsidP="00BE28D4">
            <w:pPr>
              <w:pStyle w:val="tabletext11"/>
              <w:jc w:val="center"/>
              <w:rPr>
                <w:ins w:id="12675" w:author="Author"/>
              </w:rPr>
            </w:pPr>
            <w:ins w:id="12676"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14B144" w14:textId="77777777" w:rsidR="003F7E2C" w:rsidRDefault="003F7E2C" w:rsidP="00BE28D4">
            <w:pPr>
              <w:pStyle w:val="tabletext11"/>
              <w:jc w:val="center"/>
              <w:rPr>
                <w:ins w:id="12677" w:author="Author"/>
              </w:rPr>
            </w:pPr>
            <w:ins w:id="12678"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E147CE" w14:textId="77777777" w:rsidR="003F7E2C" w:rsidRDefault="003F7E2C" w:rsidP="00BE28D4">
            <w:pPr>
              <w:pStyle w:val="tabletext11"/>
              <w:jc w:val="center"/>
              <w:rPr>
                <w:ins w:id="12679" w:author="Author"/>
              </w:rPr>
            </w:pPr>
            <w:ins w:id="12680"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8C9C55" w14:textId="77777777" w:rsidR="003F7E2C" w:rsidRDefault="003F7E2C" w:rsidP="00BE28D4">
            <w:pPr>
              <w:pStyle w:val="tabletext11"/>
              <w:jc w:val="center"/>
              <w:rPr>
                <w:ins w:id="12681" w:author="Author"/>
              </w:rPr>
            </w:pPr>
            <w:ins w:id="12682"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560AF9" w14:textId="77777777" w:rsidR="003F7E2C" w:rsidRDefault="003F7E2C" w:rsidP="00BE28D4">
            <w:pPr>
              <w:pStyle w:val="tabletext11"/>
              <w:jc w:val="center"/>
              <w:rPr>
                <w:ins w:id="12683" w:author="Author"/>
              </w:rPr>
            </w:pPr>
            <w:ins w:id="12684" w:author="Author">
              <w:r>
                <w:t>2.16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CEFBEBB" w14:textId="77777777" w:rsidR="003F7E2C" w:rsidRDefault="003F7E2C" w:rsidP="00BE28D4">
            <w:pPr>
              <w:pStyle w:val="tabletext11"/>
              <w:jc w:val="center"/>
              <w:rPr>
                <w:ins w:id="12685" w:author="Author"/>
              </w:rPr>
            </w:pPr>
            <w:ins w:id="12686" w:author="Author">
              <w:r>
                <w:t>2.16</w:t>
              </w:r>
            </w:ins>
          </w:p>
        </w:tc>
      </w:tr>
      <w:tr w:rsidR="003F7E2C" w14:paraId="42188FFA" w14:textId="77777777" w:rsidTr="00EE1A0A">
        <w:trPr>
          <w:trHeight w:val="190"/>
          <w:ins w:id="12687" w:author="Author"/>
        </w:trPr>
        <w:tc>
          <w:tcPr>
            <w:tcW w:w="200" w:type="dxa"/>
            <w:tcBorders>
              <w:top w:val="single" w:sz="4" w:space="0" w:color="auto"/>
              <w:left w:val="single" w:sz="4" w:space="0" w:color="auto"/>
              <w:bottom w:val="single" w:sz="4" w:space="0" w:color="auto"/>
              <w:right w:val="nil"/>
            </w:tcBorders>
            <w:vAlign w:val="bottom"/>
          </w:tcPr>
          <w:p w14:paraId="68DB3269" w14:textId="77777777" w:rsidR="003F7E2C" w:rsidRDefault="003F7E2C" w:rsidP="00BE28D4">
            <w:pPr>
              <w:pStyle w:val="tabletext11"/>
              <w:jc w:val="right"/>
              <w:rPr>
                <w:ins w:id="12688" w:author="Author"/>
              </w:rPr>
            </w:pPr>
          </w:p>
        </w:tc>
        <w:tc>
          <w:tcPr>
            <w:tcW w:w="1580" w:type="dxa"/>
            <w:tcBorders>
              <w:top w:val="single" w:sz="4" w:space="0" w:color="auto"/>
              <w:left w:val="nil"/>
              <w:bottom w:val="single" w:sz="4" w:space="0" w:color="auto"/>
              <w:right w:val="single" w:sz="4" w:space="0" w:color="auto"/>
            </w:tcBorders>
            <w:vAlign w:val="bottom"/>
            <w:hideMark/>
          </w:tcPr>
          <w:p w14:paraId="3C29C441" w14:textId="77777777" w:rsidR="003F7E2C" w:rsidRDefault="003F7E2C" w:rsidP="00BE28D4">
            <w:pPr>
              <w:pStyle w:val="tabletext11"/>
              <w:tabs>
                <w:tab w:val="decimal" w:pos="640"/>
              </w:tabs>
              <w:rPr>
                <w:ins w:id="12689" w:author="Author"/>
              </w:rPr>
            </w:pPr>
            <w:ins w:id="12690" w:author="Author">
              <w:r>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95AD0D9" w14:textId="77777777" w:rsidR="003F7E2C" w:rsidRDefault="003F7E2C" w:rsidP="00BE28D4">
            <w:pPr>
              <w:pStyle w:val="tabletext11"/>
              <w:jc w:val="center"/>
              <w:rPr>
                <w:ins w:id="12691" w:author="Author"/>
              </w:rPr>
            </w:pPr>
            <w:ins w:id="12692" w:author="Author">
              <w:r>
                <w:t>3.78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C0AE981" w14:textId="77777777" w:rsidR="003F7E2C" w:rsidRDefault="003F7E2C" w:rsidP="00BE28D4">
            <w:pPr>
              <w:pStyle w:val="tabletext11"/>
              <w:jc w:val="center"/>
              <w:rPr>
                <w:ins w:id="12693" w:author="Author"/>
              </w:rPr>
            </w:pPr>
            <w:ins w:id="12694" w:author="Author">
              <w:r>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ACB714" w14:textId="77777777" w:rsidR="003F7E2C" w:rsidRDefault="003F7E2C" w:rsidP="00BE28D4">
            <w:pPr>
              <w:pStyle w:val="tabletext11"/>
              <w:jc w:val="center"/>
              <w:rPr>
                <w:ins w:id="12695" w:author="Author"/>
              </w:rPr>
            </w:pPr>
            <w:ins w:id="12696" w:author="Author">
              <w:r>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F86378" w14:textId="77777777" w:rsidR="003F7E2C" w:rsidRDefault="003F7E2C" w:rsidP="00BE28D4">
            <w:pPr>
              <w:pStyle w:val="tabletext11"/>
              <w:jc w:val="center"/>
              <w:rPr>
                <w:ins w:id="12697" w:author="Author"/>
              </w:rPr>
            </w:pPr>
            <w:ins w:id="12698" w:author="Author">
              <w:r>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0CA6F8" w14:textId="77777777" w:rsidR="003F7E2C" w:rsidRDefault="003F7E2C" w:rsidP="00BE28D4">
            <w:pPr>
              <w:pStyle w:val="tabletext11"/>
              <w:jc w:val="center"/>
              <w:rPr>
                <w:ins w:id="12699" w:author="Author"/>
              </w:rPr>
            </w:pPr>
            <w:ins w:id="12700" w:author="Author">
              <w:r>
                <w:t>2.72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6E50A8" w14:textId="77777777" w:rsidR="003F7E2C" w:rsidRDefault="003F7E2C" w:rsidP="00BE28D4">
            <w:pPr>
              <w:pStyle w:val="tabletext11"/>
              <w:jc w:val="center"/>
              <w:rPr>
                <w:ins w:id="12701" w:author="Author"/>
              </w:rPr>
            </w:pPr>
            <w:ins w:id="12702" w:author="Author">
              <w:r>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1931B2" w14:textId="77777777" w:rsidR="003F7E2C" w:rsidRDefault="003F7E2C" w:rsidP="00BE28D4">
            <w:pPr>
              <w:pStyle w:val="tabletext11"/>
              <w:jc w:val="center"/>
              <w:rPr>
                <w:ins w:id="12703" w:author="Author"/>
              </w:rPr>
            </w:pPr>
            <w:ins w:id="12704" w:author="Author">
              <w:r>
                <w:t>2.50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944C76" w14:textId="77777777" w:rsidR="003F7E2C" w:rsidRDefault="003F7E2C" w:rsidP="00BE28D4">
            <w:pPr>
              <w:pStyle w:val="tabletext11"/>
              <w:jc w:val="center"/>
              <w:rPr>
                <w:ins w:id="12705" w:author="Author"/>
              </w:rPr>
            </w:pPr>
            <w:ins w:id="12706" w:author="Author">
              <w:r>
                <w:t>2.38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4619B1" w14:textId="77777777" w:rsidR="003F7E2C" w:rsidRDefault="003F7E2C" w:rsidP="00BE28D4">
            <w:pPr>
              <w:pStyle w:val="tabletext11"/>
              <w:jc w:val="center"/>
              <w:rPr>
                <w:ins w:id="12707" w:author="Author"/>
              </w:rPr>
            </w:pPr>
            <w:ins w:id="12708"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54786F" w14:textId="77777777" w:rsidR="003F7E2C" w:rsidRDefault="003F7E2C" w:rsidP="00BE28D4">
            <w:pPr>
              <w:pStyle w:val="tabletext11"/>
              <w:jc w:val="center"/>
              <w:rPr>
                <w:ins w:id="12709" w:author="Author"/>
              </w:rPr>
            </w:pPr>
            <w:ins w:id="12710"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9D320F" w14:textId="77777777" w:rsidR="003F7E2C" w:rsidRDefault="003F7E2C" w:rsidP="00BE28D4">
            <w:pPr>
              <w:pStyle w:val="tabletext11"/>
              <w:jc w:val="center"/>
              <w:rPr>
                <w:ins w:id="12711" w:author="Author"/>
              </w:rPr>
            </w:pPr>
            <w:ins w:id="12712"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964D7A" w14:textId="77777777" w:rsidR="003F7E2C" w:rsidRDefault="003F7E2C" w:rsidP="00BE28D4">
            <w:pPr>
              <w:pStyle w:val="tabletext11"/>
              <w:jc w:val="center"/>
              <w:rPr>
                <w:ins w:id="12713" w:author="Author"/>
              </w:rPr>
            </w:pPr>
            <w:ins w:id="12714"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272DF7" w14:textId="77777777" w:rsidR="003F7E2C" w:rsidRDefault="003F7E2C" w:rsidP="00BE28D4">
            <w:pPr>
              <w:pStyle w:val="tabletext11"/>
              <w:jc w:val="center"/>
              <w:rPr>
                <w:ins w:id="12715" w:author="Author"/>
              </w:rPr>
            </w:pPr>
            <w:ins w:id="12716"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1B451A" w14:textId="77777777" w:rsidR="003F7E2C" w:rsidRDefault="003F7E2C" w:rsidP="00BE28D4">
            <w:pPr>
              <w:pStyle w:val="tabletext11"/>
              <w:jc w:val="center"/>
              <w:rPr>
                <w:ins w:id="12717" w:author="Author"/>
              </w:rPr>
            </w:pPr>
            <w:ins w:id="12718"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36F79F" w14:textId="77777777" w:rsidR="003F7E2C" w:rsidRDefault="003F7E2C" w:rsidP="00BE28D4">
            <w:pPr>
              <w:pStyle w:val="tabletext11"/>
              <w:jc w:val="center"/>
              <w:rPr>
                <w:ins w:id="12719" w:author="Author"/>
              </w:rPr>
            </w:pPr>
            <w:ins w:id="12720"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C66E4D" w14:textId="77777777" w:rsidR="003F7E2C" w:rsidRDefault="003F7E2C" w:rsidP="00BE28D4">
            <w:pPr>
              <w:pStyle w:val="tabletext11"/>
              <w:jc w:val="center"/>
              <w:rPr>
                <w:ins w:id="12721" w:author="Author"/>
              </w:rPr>
            </w:pPr>
            <w:ins w:id="12722"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8223CA" w14:textId="77777777" w:rsidR="003F7E2C" w:rsidRDefault="003F7E2C" w:rsidP="00BE28D4">
            <w:pPr>
              <w:pStyle w:val="tabletext11"/>
              <w:jc w:val="center"/>
              <w:rPr>
                <w:ins w:id="12723" w:author="Author"/>
              </w:rPr>
            </w:pPr>
            <w:ins w:id="12724"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A3CF7B" w14:textId="77777777" w:rsidR="003F7E2C" w:rsidRDefault="003F7E2C" w:rsidP="00BE28D4">
            <w:pPr>
              <w:pStyle w:val="tabletext11"/>
              <w:jc w:val="center"/>
              <w:rPr>
                <w:ins w:id="12725" w:author="Author"/>
              </w:rPr>
            </w:pPr>
            <w:ins w:id="12726"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5B717B" w14:textId="77777777" w:rsidR="003F7E2C" w:rsidRDefault="003F7E2C" w:rsidP="00BE28D4">
            <w:pPr>
              <w:pStyle w:val="tabletext11"/>
              <w:jc w:val="center"/>
              <w:rPr>
                <w:ins w:id="12727" w:author="Author"/>
              </w:rPr>
            </w:pPr>
            <w:ins w:id="12728"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1D66AE" w14:textId="77777777" w:rsidR="003F7E2C" w:rsidRDefault="003F7E2C" w:rsidP="00BE28D4">
            <w:pPr>
              <w:pStyle w:val="tabletext11"/>
              <w:jc w:val="center"/>
              <w:rPr>
                <w:ins w:id="12729" w:author="Author"/>
              </w:rPr>
            </w:pPr>
            <w:ins w:id="12730"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909BC" w14:textId="77777777" w:rsidR="003F7E2C" w:rsidRDefault="003F7E2C" w:rsidP="00BE28D4">
            <w:pPr>
              <w:pStyle w:val="tabletext11"/>
              <w:jc w:val="center"/>
              <w:rPr>
                <w:ins w:id="12731" w:author="Author"/>
              </w:rPr>
            </w:pPr>
            <w:ins w:id="12732"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F75A0D" w14:textId="77777777" w:rsidR="003F7E2C" w:rsidRDefault="003F7E2C" w:rsidP="00BE28D4">
            <w:pPr>
              <w:pStyle w:val="tabletext11"/>
              <w:jc w:val="center"/>
              <w:rPr>
                <w:ins w:id="12733" w:author="Author"/>
              </w:rPr>
            </w:pPr>
            <w:ins w:id="12734" w:author="Author">
              <w:r>
                <w:t>2.27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A4655A6" w14:textId="77777777" w:rsidR="003F7E2C" w:rsidRDefault="003F7E2C" w:rsidP="00BE28D4">
            <w:pPr>
              <w:pStyle w:val="tabletext11"/>
              <w:jc w:val="center"/>
              <w:rPr>
                <w:ins w:id="12735" w:author="Author"/>
              </w:rPr>
            </w:pPr>
            <w:ins w:id="12736"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50B298" w14:textId="77777777" w:rsidR="003F7E2C" w:rsidRDefault="003F7E2C" w:rsidP="00BE28D4">
            <w:pPr>
              <w:pStyle w:val="tabletext11"/>
              <w:jc w:val="center"/>
              <w:rPr>
                <w:ins w:id="12737" w:author="Author"/>
              </w:rPr>
            </w:pPr>
            <w:ins w:id="12738"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E063A2" w14:textId="77777777" w:rsidR="003F7E2C" w:rsidRDefault="003F7E2C" w:rsidP="00BE28D4">
            <w:pPr>
              <w:pStyle w:val="tabletext11"/>
              <w:jc w:val="center"/>
              <w:rPr>
                <w:ins w:id="12739" w:author="Author"/>
              </w:rPr>
            </w:pPr>
            <w:ins w:id="12740"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5B25B4" w14:textId="77777777" w:rsidR="003F7E2C" w:rsidRDefault="003F7E2C" w:rsidP="00BE28D4">
            <w:pPr>
              <w:pStyle w:val="tabletext11"/>
              <w:jc w:val="center"/>
              <w:rPr>
                <w:ins w:id="12741" w:author="Author"/>
              </w:rPr>
            </w:pPr>
            <w:ins w:id="12742"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C23ACA" w14:textId="77777777" w:rsidR="003F7E2C" w:rsidRDefault="003F7E2C" w:rsidP="00BE28D4">
            <w:pPr>
              <w:pStyle w:val="tabletext11"/>
              <w:jc w:val="center"/>
              <w:rPr>
                <w:ins w:id="12743" w:author="Author"/>
              </w:rPr>
            </w:pPr>
            <w:ins w:id="12744" w:author="Author">
              <w:r>
                <w:t>2.27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1562D66" w14:textId="77777777" w:rsidR="003F7E2C" w:rsidRDefault="003F7E2C" w:rsidP="00BE28D4">
            <w:pPr>
              <w:pStyle w:val="tabletext11"/>
              <w:jc w:val="center"/>
              <w:rPr>
                <w:ins w:id="12745" w:author="Author"/>
              </w:rPr>
            </w:pPr>
            <w:ins w:id="12746" w:author="Author">
              <w:r>
                <w:t>2.27</w:t>
              </w:r>
            </w:ins>
          </w:p>
        </w:tc>
      </w:tr>
      <w:tr w:rsidR="003F7E2C" w14:paraId="36B30DBB" w14:textId="77777777" w:rsidTr="00EE1A0A">
        <w:trPr>
          <w:trHeight w:val="190"/>
          <w:ins w:id="12747" w:author="Author"/>
        </w:trPr>
        <w:tc>
          <w:tcPr>
            <w:tcW w:w="200" w:type="dxa"/>
            <w:tcBorders>
              <w:top w:val="single" w:sz="4" w:space="0" w:color="auto"/>
              <w:left w:val="single" w:sz="4" w:space="0" w:color="auto"/>
              <w:bottom w:val="single" w:sz="4" w:space="0" w:color="auto"/>
              <w:right w:val="nil"/>
            </w:tcBorders>
            <w:vAlign w:val="bottom"/>
          </w:tcPr>
          <w:p w14:paraId="43582F34" w14:textId="77777777" w:rsidR="003F7E2C" w:rsidRDefault="003F7E2C" w:rsidP="00BE28D4">
            <w:pPr>
              <w:pStyle w:val="tabletext11"/>
              <w:jc w:val="right"/>
              <w:rPr>
                <w:ins w:id="12748" w:author="Author"/>
              </w:rPr>
            </w:pPr>
          </w:p>
        </w:tc>
        <w:tc>
          <w:tcPr>
            <w:tcW w:w="1580" w:type="dxa"/>
            <w:tcBorders>
              <w:top w:val="single" w:sz="4" w:space="0" w:color="auto"/>
              <w:left w:val="nil"/>
              <w:bottom w:val="single" w:sz="4" w:space="0" w:color="auto"/>
              <w:right w:val="single" w:sz="4" w:space="0" w:color="auto"/>
            </w:tcBorders>
            <w:vAlign w:val="bottom"/>
            <w:hideMark/>
          </w:tcPr>
          <w:p w14:paraId="2917BF60" w14:textId="77777777" w:rsidR="003F7E2C" w:rsidRDefault="003F7E2C" w:rsidP="00BE28D4">
            <w:pPr>
              <w:pStyle w:val="tabletext11"/>
              <w:tabs>
                <w:tab w:val="decimal" w:pos="640"/>
              </w:tabs>
              <w:rPr>
                <w:ins w:id="12749" w:author="Author"/>
              </w:rPr>
            </w:pPr>
            <w:ins w:id="12750" w:author="Author">
              <w:r>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F15856B" w14:textId="77777777" w:rsidR="003F7E2C" w:rsidRDefault="003F7E2C" w:rsidP="00BE28D4">
            <w:pPr>
              <w:pStyle w:val="tabletext11"/>
              <w:jc w:val="center"/>
              <w:rPr>
                <w:ins w:id="12751" w:author="Author"/>
              </w:rPr>
            </w:pPr>
            <w:ins w:id="12752" w:author="Author">
              <w:r>
                <w:t>3.95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7AC0E8C" w14:textId="77777777" w:rsidR="003F7E2C" w:rsidRDefault="003F7E2C" w:rsidP="00BE28D4">
            <w:pPr>
              <w:pStyle w:val="tabletext11"/>
              <w:jc w:val="center"/>
              <w:rPr>
                <w:ins w:id="12753" w:author="Author"/>
              </w:rPr>
            </w:pPr>
            <w:ins w:id="12754"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B6DEF0" w14:textId="77777777" w:rsidR="003F7E2C" w:rsidRDefault="003F7E2C" w:rsidP="00BE28D4">
            <w:pPr>
              <w:pStyle w:val="tabletext11"/>
              <w:jc w:val="center"/>
              <w:rPr>
                <w:ins w:id="12755" w:author="Author"/>
              </w:rPr>
            </w:pPr>
            <w:ins w:id="12756"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935B01" w14:textId="77777777" w:rsidR="003F7E2C" w:rsidRDefault="003F7E2C" w:rsidP="00BE28D4">
            <w:pPr>
              <w:pStyle w:val="tabletext11"/>
              <w:jc w:val="center"/>
              <w:rPr>
                <w:ins w:id="12757" w:author="Author"/>
              </w:rPr>
            </w:pPr>
            <w:ins w:id="12758"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170996" w14:textId="77777777" w:rsidR="003F7E2C" w:rsidRDefault="003F7E2C" w:rsidP="00BE28D4">
            <w:pPr>
              <w:pStyle w:val="tabletext11"/>
              <w:jc w:val="center"/>
              <w:rPr>
                <w:ins w:id="12759" w:author="Author"/>
              </w:rPr>
            </w:pPr>
            <w:ins w:id="12760" w:author="Author">
              <w:r>
                <w:t>2.85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D77942" w14:textId="77777777" w:rsidR="003F7E2C" w:rsidRDefault="003F7E2C" w:rsidP="00BE28D4">
            <w:pPr>
              <w:pStyle w:val="tabletext11"/>
              <w:jc w:val="center"/>
              <w:rPr>
                <w:ins w:id="12761" w:author="Author"/>
              </w:rPr>
            </w:pPr>
            <w:ins w:id="12762" w:author="Author">
              <w:r>
                <w:t>2.73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53DAE7" w14:textId="77777777" w:rsidR="003F7E2C" w:rsidRDefault="003F7E2C" w:rsidP="00BE28D4">
            <w:pPr>
              <w:pStyle w:val="tabletext11"/>
              <w:jc w:val="center"/>
              <w:rPr>
                <w:ins w:id="12763" w:author="Author"/>
              </w:rPr>
            </w:pPr>
            <w:ins w:id="12764" w:author="Author">
              <w:r>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1A890" w14:textId="77777777" w:rsidR="003F7E2C" w:rsidRDefault="003F7E2C" w:rsidP="00BE28D4">
            <w:pPr>
              <w:pStyle w:val="tabletext11"/>
              <w:jc w:val="center"/>
              <w:rPr>
                <w:ins w:id="12765" w:author="Author"/>
              </w:rPr>
            </w:pPr>
            <w:ins w:id="12766"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AC4B37" w14:textId="77777777" w:rsidR="003F7E2C" w:rsidRDefault="003F7E2C" w:rsidP="00BE28D4">
            <w:pPr>
              <w:pStyle w:val="tabletext11"/>
              <w:jc w:val="center"/>
              <w:rPr>
                <w:ins w:id="12767" w:author="Author"/>
              </w:rPr>
            </w:pPr>
            <w:ins w:id="12768"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CE71F1" w14:textId="77777777" w:rsidR="003F7E2C" w:rsidRDefault="003F7E2C" w:rsidP="00BE28D4">
            <w:pPr>
              <w:pStyle w:val="tabletext11"/>
              <w:jc w:val="center"/>
              <w:rPr>
                <w:ins w:id="12769" w:author="Author"/>
              </w:rPr>
            </w:pPr>
            <w:ins w:id="12770"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F63025" w14:textId="77777777" w:rsidR="003F7E2C" w:rsidRDefault="003F7E2C" w:rsidP="00BE28D4">
            <w:pPr>
              <w:pStyle w:val="tabletext11"/>
              <w:jc w:val="center"/>
              <w:rPr>
                <w:ins w:id="12771" w:author="Author"/>
              </w:rPr>
            </w:pPr>
            <w:ins w:id="12772"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A1F68D" w14:textId="77777777" w:rsidR="003F7E2C" w:rsidRDefault="003F7E2C" w:rsidP="00BE28D4">
            <w:pPr>
              <w:pStyle w:val="tabletext11"/>
              <w:jc w:val="center"/>
              <w:rPr>
                <w:ins w:id="12773" w:author="Author"/>
              </w:rPr>
            </w:pPr>
            <w:ins w:id="12774"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7C437C" w14:textId="77777777" w:rsidR="003F7E2C" w:rsidRDefault="003F7E2C" w:rsidP="00BE28D4">
            <w:pPr>
              <w:pStyle w:val="tabletext11"/>
              <w:jc w:val="center"/>
              <w:rPr>
                <w:ins w:id="12775" w:author="Author"/>
              </w:rPr>
            </w:pPr>
            <w:ins w:id="12776"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35B1BB" w14:textId="77777777" w:rsidR="003F7E2C" w:rsidRDefault="003F7E2C" w:rsidP="00BE28D4">
            <w:pPr>
              <w:pStyle w:val="tabletext11"/>
              <w:jc w:val="center"/>
              <w:rPr>
                <w:ins w:id="12777" w:author="Author"/>
              </w:rPr>
            </w:pPr>
            <w:ins w:id="12778"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F029ED" w14:textId="77777777" w:rsidR="003F7E2C" w:rsidRDefault="003F7E2C" w:rsidP="00BE28D4">
            <w:pPr>
              <w:pStyle w:val="tabletext11"/>
              <w:jc w:val="center"/>
              <w:rPr>
                <w:ins w:id="12779" w:author="Author"/>
              </w:rPr>
            </w:pPr>
            <w:ins w:id="12780"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853E85" w14:textId="77777777" w:rsidR="003F7E2C" w:rsidRDefault="003F7E2C" w:rsidP="00BE28D4">
            <w:pPr>
              <w:pStyle w:val="tabletext11"/>
              <w:jc w:val="center"/>
              <w:rPr>
                <w:ins w:id="12781" w:author="Author"/>
              </w:rPr>
            </w:pPr>
            <w:ins w:id="12782"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BC2A7E" w14:textId="77777777" w:rsidR="003F7E2C" w:rsidRDefault="003F7E2C" w:rsidP="00BE28D4">
            <w:pPr>
              <w:pStyle w:val="tabletext11"/>
              <w:jc w:val="center"/>
              <w:rPr>
                <w:ins w:id="12783" w:author="Author"/>
              </w:rPr>
            </w:pPr>
            <w:ins w:id="12784"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B6E3C2" w14:textId="77777777" w:rsidR="003F7E2C" w:rsidRDefault="003F7E2C" w:rsidP="00BE28D4">
            <w:pPr>
              <w:pStyle w:val="tabletext11"/>
              <w:jc w:val="center"/>
              <w:rPr>
                <w:ins w:id="12785" w:author="Author"/>
              </w:rPr>
            </w:pPr>
            <w:ins w:id="12786"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C8E52" w14:textId="77777777" w:rsidR="003F7E2C" w:rsidRDefault="003F7E2C" w:rsidP="00BE28D4">
            <w:pPr>
              <w:pStyle w:val="tabletext11"/>
              <w:jc w:val="center"/>
              <w:rPr>
                <w:ins w:id="12787" w:author="Author"/>
              </w:rPr>
            </w:pPr>
            <w:ins w:id="12788"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FCE1F1" w14:textId="77777777" w:rsidR="003F7E2C" w:rsidRDefault="003F7E2C" w:rsidP="00BE28D4">
            <w:pPr>
              <w:pStyle w:val="tabletext11"/>
              <w:jc w:val="center"/>
              <w:rPr>
                <w:ins w:id="12789" w:author="Author"/>
              </w:rPr>
            </w:pPr>
            <w:ins w:id="12790"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74A1A9" w14:textId="77777777" w:rsidR="003F7E2C" w:rsidRDefault="003F7E2C" w:rsidP="00BE28D4">
            <w:pPr>
              <w:pStyle w:val="tabletext11"/>
              <w:jc w:val="center"/>
              <w:rPr>
                <w:ins w:id="12791" w:author="Author"/>
              </w:rPr>
            </w:pPr>
            <w:ins w:id="12792"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6A9255" w14:textId="77777777" w:rsidR="003F7E2C" w:rsidRDefault="003F7E2C" w:rsidP="00BE28D4">
            <w:pPr>
              <w:pStyle w:val="tabletext11"/>
              <w:jc w:val="center"/>
              <w:rPr>
                <w:ins w:id="12793" w:author="Author"/>
              </w:rPr>
            </w:pPr>
            <w:ins w:id="12794" w:author="Author">
              <w:r>
                <w:t>2.37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B7C9ABA" w14:textId="77777777" w:rsidR="003F7E2C" w:rsidRDefault="003F7E2C" w:rsidP="00BE28D4">
            <w:pPr>
              <w:pStyle w:val="tabletext11"/>
              <w:jc w:val="center"/>
              <w:rPr>
                <w:ins w:id="12795" w:author="Author"/>
              </w:rPr>
            </w:pPr>
            <w:ins w:id="12796"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488EDD" w14:textId="77777777" w:rsidR="003F7E2C" w:rsidRDefault="003F7E2C" w:rsidP="00BE28D4">
            <w:pPr>
              <w:pStyle w:val="tabletext11"/>
              <w:jc w:val="center"/>
              <w:rPr>
                <w:ins w:id="12797" w:author="Author"/>
              </w:rPr>
            </w:pPr>
            <w:ins w:id="12798"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9D7E16" w14:textId="77777777" w:rsidR="003F7E2C" w:rsidRDefault="003F7E2C" w:rsidP="00BE28D4">
            <w:pPr>
              <w:pStyle w:val="tabletext11"/>
              <w:jc w:val="center"/>
              <w:rPr>
                <w:ins w:id="12799" w:author="Author"/>
              </w:rPr>
            </w:pPr>
            <w:ins w:id="12800"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FB0EF8" w14:textId="77777777" w:rsidR="003F7E2C" w:rsidRDefault="003F7E2C" w:rsidP="00BE28D4">
            <w:pPr>
              <w:pStyle w:val="tabletext11"/>
              <w:jc w:val="center"/>
              <w:rPr>
                <w:ins w:id="12801" w:author="Author"/>
              </w:rPr>
            </w:pPr>
            <w:ins w:id="12802"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7A3F66" w14:textId="77777777" w:rsidR="003F7E2C" w:rsidRDefault="003F7E2C" w:rsidP="00BE28D4">
            <w:pPr>
              <w:pStyle w:val="tabletext11"/>
              <w:jc w:val="center"/>
              <w:rPr>
                <w:ins w:id="12803" w:author="Author"/>
              </w:rPr>
            </w:pPr>
            <w:ins w:id="12804" w:author="Author">
              <w:r>
                <w:t>2.37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ADEF6E8" w14:textId="77777777" w:rsidR="003F7E2C" w:rsidRDefault="003F7E2C" w:rsidP="00BE28D4">
            <w:pPr>
              <w:pStyle w:val="tabletext11"/>
              <w:jc w:val="center"/>
              <w:rPr>
                <w:ins w:id="12805" w:author="Author"/>
              </w:rPr>
            </w:pPr>
            <w:ins w:id="12806" w:author="Author">
              <w:r>
                <w:t>2.37</w:t>
              </w:r>
            </w:ins>
          </w:p>
        </w:tc>
      </w:tr>
      <w:tr w:rsidR="003F7E2C" w14:paraId="34FFE1C6" w14:textId="77777777" w:rsidTr="00EE1A0A">
        <w:trPr>
          <w:trHeight w:val="190"/>
          <w:ins w:id="12807" w:author="Author"/>
        </w:trPr>
        <w:tc>
          <w:tcPr>
            <w:tcW w:w="200" w:type="dxa"/>
            <w:tcBorders>
              <w:top w:val="single" w:sz="4" w:space="0" w:color="auto"/>
              <w:left w:val="single" w:sz="4" w:space="0" w:color="auto"/>
              <w:bottom w:val="single" w:sz="4" w:space="0" w:color="auto"/>
              <w:right w:val="nil"/>
            </w:tcBorders>
            <w:vAlign w:val="bottom"/>
          </w:tcPr>
          <w:p w14:paraId="0E22848C" w14:textId="77777777" w:rsidR="003F7E2C" w:rsidRDefault="003F7E2C" w:rsidP="00BE28D4">
            <w:pPr>
              <w:pStyle w:val="tabletext11"/>
              <w:jc w:val="right"/>
              <w:rPr>
                <w:ins w:id="12808" w:author="Author"/>
              </w:rPr>
            </w:pPr>
          </w:p>
        </w:tc>
        <w:tc>
          <w:tcPr>
            <w:tcW w:w="1580" w:type="dxa"/>
            <w:tcBorders>
              <w:top w:val="single" w:sz="4" w:space="0" w:color="auto"/>
              <w:left w:val="nil"/>
              <w:bottom w:val="single" w:sz="4" w:space="0" w:color="auto"/>
              <w:right w:val="single" w:sz="4" w:space="0" w:color="auto"/>
            </w:tcBorders>
            <w:vAlign w:val="bottom"/>
            <w:hideMark/>
          </w:tcPr>
          <w:p w14:paraId="5D439885" w14:textId="77777777" w:rsidR="003F7E2C" w:rsidRDefault="003F7E2C" w:rsidP="00BE28D4">
            <w:pPr>
              <w:pStyle w:val="tabletext11"/>
              <w:tabs>
                <w:tab w:val="decimal" w:pos="640"/>
              </w:tabs>
              <w:rPr>
                <w:ins w:id="12809" w:author="Author"/>
              </w:rPr>
            </w:pPr>
            <w:ins w:id="12810" w:author="Author">
              <w:r>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53EFFDC" w14:textId="77777777" w:rsidR="003F7E2C" w:rsidRDefault="003F7E2C" w:rsidP="00BE28D4">
            <w:pPr>
              <w:pStyle w:val="tabletext11"/>
              <w:jc w:val="center"/>
              <w:rPr>
                <w:ins w:id="12811" w:author="Author"/>
              </w:rPr>
            </w:pPr>
            <w:ins w:id="12812" w:author="Author">
              <w:r>
                <w:t>4.15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CEA50B8" w14:textId="77777777" w:rsidR="003F7E2C" w:rsidRDefault="003F7E2C" w:rsidP="00BE28D4">
            <w:pPr>
              <w:pStyle w:val="tabletext11"/>
              <w:jc w:val="center"/>
              <w:rPr>
                <w:ins w:id="12813" w:author="Author"/>
              </w:rPr>
            </w:pPr>
            <w:ins w:id="12814" w:author="Author">
              <w:r>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278CB8" w14:textId="77777777" w:rsidR="003F7E2C" w:rsidRDefault="003F7E2C" w:rsidP="00BE28D4">
            <w:pPr>
              <w:pStyle w:val="tabletext11"/>
              <w:jc w:val="center"/>
              <w:rPr>
                <w:ins w:id="12815" w:author="Author"/>
              </w:rPr>
            </w:pPr>
            <w:ins w:id="12816" w:author="Author">
              <w:r>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4E3B93" w14:textId="77777777" w:rsidR="003F7E2C" w:rsidRDefault="003F7E2C" w:rsidP="00BE28D4">
            <w:pPr>
              <w:pStyle w:val="tabletext11"/>
              <w:jc w:val="center"/>
              <w:rPr>
                <w:ins w:id="12817" w:author="Author"/>
              </w:rPr>
            </w:pPr>
            <w:ins w:id="12818" w:author="Author">
              <w:r>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5029E2" w14:textId="77777777" w:rsidR="003F7E2C" w:rsidRDefault="003F7E2C" w:rsidP="00BE28D4">
            <w:pPr>
              <w:pStyle w:val="tabletext11"/>
              <w:jc w:val="center"/>
              <w:rPr>
                <w:ins w:id="12819" w:author="Author"/>
              </w:rPr>
            </w:pPr>
            <w:ins w:id="12820" w:author="Author">
              <w:r>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636E6A" w14:textId="77777777" w:rsidR="003F7E2C" w:rsidRDefault="003F7E2C" w:rsidP="00BE28D4">
            <w:pPr>
              <w:pStyle w:val="tabletext11"/>
              <w:jc w:val="center"/>
              <w:rPr>
                <w:ins w:id="12821" w:author="Author"/>
              </w:rPr>
            </w:pPr>
            <w:ins w:id="12822" w:author="Author">
              <w:r>
                <w:t>2.86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8F8B89" w14:textId="77777777" w:rsidR="003F7E2C" w:rsidRDefault="003F7E2C" w:rsidP="00BE28D4">
            <w:pPr>
              <w:pStyle w:val="tabletext11"/>
              <w:jc w:val="center"/>
              <w:rPr>
                <w:ins w:id="12823" w:author="Author"/>
              </w:rPr>
            </w:pPr>
            <w:ins w:id="12824" w:author="Author">
              <w:r>
                <w:t>2.74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E8E362" w14:textId="77777777" w:rsidR="003F7E2C" w:rsidRDefault="003F7E2C" w:rsidP="00BE28D4">
            <w:pPr>
              <w:pStyle w:val="tabletext11"/>
              <w:jc w:val="center"/>
              <w:rPr>
                <w:ins w:id="12825" w:author="Author"/>
              </w:rPr>
            </w:pPr>
            <w:ins w:id="12826" w:author="Author">
              <w:r>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67ED8E" w14:textId="77777777" w:rsidR="003F7E2C" w:rsidRDefault="003F7E2C" w:rsidP="00BE28D4">
            <w:pPr>
              <w:pStyle w:val="tabletext11"/>
              <w:jc w:val="center"/>
              <w:rPr>
                <w:ins w:id="12827" w:author="Author"/>
              </w:rPr>
            </w:pPr>
            <w:ins w:id="12828"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116150" w14:textId="77777777" w:rsidR="003F7E2C" w:rsidRDefault="003F7E2C" w:rsidP="00BE28D4">
            <w:pPr>
              <w:pStyle w:val="tabletext11"/>
              <w:jc w:val="center"/>
              <w:rPr>
                <w:ins w:id="12829" w:author="Author"/>
              </w:rPr>
            </w:pPr>
            <w:ins w:id="12830"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CF1626" w14:textId="77777777" w:rsidR="003F7E2C" w:rsidRDefault="003F7E2C" w:rsidP="00BE28D4">
            <w:pPr>
              <w:pStyle w:val="tabletext11"/>
              <w:jc w:val="center"/>
              <w:rPr>
                <w:ins w:id="12831" w:author="Author"/>
              </w:rPr>
            </w:pPr>
            <w:ins w:id="12832"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9192B7" w14:textId="77777777" w:rsidR="003F7E2C" w:rsidRDefault="003F7E2C" w:rsidP="00BE28D4">
            <w:pPr>
              <w:pStyle w:val="tabletext11"/>
              <w:jc w:val="center"/>
              <w:rPr>
                <w:ins w:id="12833" w:author="Author"/>
              </w:rPr>
            </w:pPr>
            <w:ins w:id="12834"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B620F7" w14:textId="77777777" w:rsidR="003F7E2C" w:rsidRDefault="003F7E2C" w:rsidP="00BE28D4">
            <w:pPr>
              <w:pStyle w:val="tabletext11"/>
              <w:jc w:val="center"/>
              <w:rPr>
                <w:ins w:id="12835" w:author="Author"/>
              </w:rPr>
            </w:pPr>
            <w:ins w:id="12836"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1B7D33" w14:textId="77777777" w:rsidR="003F7E2C" w:rsidRDefault="003F7E2C" w:rsidP="00BE28D4">
            <w:pPr>
              <w:pStyle w:val="tabletext11"/>
              <w:jc w:val="center"/>
              <w:rPr>
                <w:ins w:id="12837" w:author="Author"/>
              </w:rPr>
            </w:pPr>
            <w:ins w:id="12838"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9EBC5C" w14:textId="77777777" w:rsidR="003F7E2C" w:rsidRDefault="003F7E2C" w:rsidP="00BE28D4">
            <w:pPr>
              <w:pStyle w:val="tabletext11"/>
              <w:jc w:val="center"/>
              <w:rPr>
                <w:ins w:id="12839" w:author="Author"/>
              </w:rPr>
            </w:pPr>
            <w:ins w:id="12840"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ACDD0F" w14:textId="77777777" w:rsidR="003F7E2C" w:rsidRDefault="003F7E2C" w:rsidP="00BE28D4">
            <w:pPr>
              <w:pStyle w:val="tabletext11"/>
              <w:jc w:val="center"/>
              <w:rPr>
                <w:ins w:id="12841" w:author="Author"/>
              </w:rPr>
            </w:pPr>
            <w:ins w:id="12842"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A92E70" w14:textId="77777777" w:rsidR="003F7E2C" w:rsidRDefault="003F7E2C" w:rsidP="00BE28D4">
            <w:pPr>
              <w:pStyle w:val="tabletext11"/>
              <w:jc w:val="center"/>
              <w:rPr>
                <w:ins w:id="12843" w:author="Author"/>
              </w:rPr>
            </w:pPr>
            <w:ins w:id="12844"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675C0D" w14:textId="77777777" w:rsidR="003F7E2C" w:rsidRDefault="003F7E2C" w:rsidP="00BE28D4">
            <w:pPr>
              <w:pStyle w:val="tabletext11"/>
              <w:jc w:val="center"/>
              <w:rPr>
                <w:ins w:id="12845" w:author="Author"/>
              </w:rPr>
            </w:pPr>
            <w:ins w:id="12846"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431EA3" w14:textId="77777777" w:rsidR="003F7E2C" w:rsidRDefault="003F7E2C" w:rsidP="00BE28D4">
            <w:pPr>
              <w:pStyle w:val="tabletext11"/>
              <w:jc w:val="center"/>
              <w:rPr>
                <w:ins w:id="12847" w:author="Author"/>
              </w:rPr>
            </w:pPr>
            <w:ins w:id="12848"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FB2ABB" w14:textId="77777777" w:rsidR="003F7E2C" w:rsidRDefault="003F7E2C" w:rsidP="00BE28D4">
            <w:pPr>
              <w:pStyle w:val="tabletext11"/>
              <w:jc w:val="center"/>
              <w:rPr>
                <w:ins w:id="12849" w:author="Author"/>
              </w:rPr>
            </w:pPr>
            <w:ins w:id="12850"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A327C5" w14:textId="77777777" w:rsidR="003F7E2C" w:rsidRDefault="003F7E2C" w:rsidP="00BE28D4">
            <w:pPr>
              <w:pStyle w:val="tabletext11"/>
              <w:jc w:val="center"/>
              <w:rPr>
                <w:ins w:id="12851" w:author="Author"/>
              </w:rPr>
            </w:pPr>
            <w:ins w:id="12852"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397042" w14:textId="77777777" w:rsidR="003F7E2C" w:rsidRDefault="003F7E2C" w:rsidP="00BE28D4">
            <w:pPr>
              <w:pStyle w:val="tabletext11"/>
              <w:jc w:val="center"/>
              <w:rPr>
                <w:ins w:id="12853" w:author="Author"/>
              </w:rPr>
            </w:pPr>
            <w:ins w:id="12854" w:author="Author">
              <w:r>
                <w:t>2.49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B945696" w14:textId="77777777" w:rsidR="003F7E2C" w:rsidRDefault="003F7E2C" w:rsidP="00BE28D4">
            <w:pPr>
              <w:pStyle w:val="tabletext11"/>
              <w:jc w:val="center"/>
              <w:rPr>
                <w:ins w:id="12855" w:author="Author"/>
              </w:rPr>
            </w:pPr>
            <w:ins w:id="12856"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CAA4B1" w14:textId="77777777" w:rsidR="003F7E2C" w:rsidRDefault="003F7E2C" w:rsidP="00BE28D4">
            <w:pPr>
              <w:pStyle w:val="tabletext11"/>
              <w:jc w:val="center"/>
              <w:rPr>
                <w:ins w:id="12857" w:author="Author"/>
              </w:rPr>
            </w:pPr>
            <w:ins w:id="12858"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1CD8DE" w14:textId="77777777" w:rsidR="003F7E2C" w:rsidRDefault="003F7E2C" w:rsidP="00BE28D4">
            <w:pPr>
              <w:pStyle w:val="tabletext11"/>
              <w:jc w:val="center"/>
              <w:rPr>
                <w:ins w:id="12859" w:author="Author"/>
              </w:rPr>
            </w:pPr>
            <w:ins w:id="12860"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B889D4" w14:textId="77777777" w:rsidR="003F7E2C" w:rsidRDefault="003F7E2C" w:rsidP="00BE28D4">
            <w:pPr>
              <w:pStyle w:val="tabletext11"/>
              <w:jc w:val="center"/>
              <w:rPr>
                <w:ins w:id="12861" w:author="Author"/>
              </w:rPr>
            </w:pPr>
            <w:ins w:id="12862"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8C40F0" w14:textId="77777777" w:rsidR="003F7E2C" w:rsidRDefault="003F7E2C" w:rsidP="00BE28D4">
            <w:pPr>
              <w:pStyle w:val="tabletext11"/>
              <w:jc w:val="center"/>
              <w:rPr>
                <w:ins w:id="12863" w:author="Author"/>
              </w:rPr>
            </w:pPr>
            <w:ins w:id="12864" w:author="Author">
              <w:r>
                <w:t>2.49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FA4167F" w14:textId="77777777" w:rsidR="003F7E2C" w:rsidRDefault="003F7E2C" w:rsidP="00BE28D4">
            <w:pPr>
              <w:pStyle w:val="tabletext11"/>
              <w:jc w:val="center"/>
              <w:rPr>
                <w:ins w:id="12865" w:author="Author"/>
              </w:rPr>
            </w:pPr>
            <w:ins w:id="12866" w:author="Author">
              <w:r>
                <w:t>2.49</w:t>
              </w:r>
            </w:ins>
          </w:p>
        </w:tc>
      </w:tr>
      <w:tr w:rsidR="003F7E2C" w14:paraId="3EEF975B" w14:textId="77777777" w:rsidTr="00EE1A0A">
        <w:trPr>
          <w:trHeight w:val="190"/>
          <w:ins w:id="12867" w:author="Author"/>
        </w:trPr>
        <w:tc>
          <w:tcPr>
            <w:tcW w:w="200" w:type="dxa"/>
            <w:tcBorders>
              <w:top w:val="single" w:sz="4" w:space="0" w:color="auto"/>
              <w:left w:val="single" w:sz="4" w:space="0" w:color="auto"/>
              <w:bottom w:val="single" w:sz="4" w:space="0" w:color="auto"/>
              <w:right w:val="nil"/>
            </w:tcBorders>
            <w:vAlign w:val="bottom"/>
          </w:tcPr>
          <w:p w14:paraId="57854863" w14:textId="77777777" w:rsidR="003F7E2C" w:rsidRDefault="003F7E2C" w:rsidP="00BE28D4">
            <w:pPr>
              <w:pStyle w:val="tabletext11"/>
              <w:jc w:val="right"/>
              <w:rPr>
                <w:ins w:id="12868" w:author="Author"/>
              </w:rPr>
            </w:pPr>
          </w:p>
        </w:tc>
        <w:tc>
          <w:tcPr>
            <w:tcW w:w="1580" w:type="dxa"/>
            <w:tcBorders>
              <w:top w:val="single" w:sz="4" w:space="0" w:color="auto"/>
              <w:left w:val="nil"/>
              <w:bottom w:val="single" w:sz="4" w:space="0" w:color="auto"/>
              <w:right w:val="single" w:sz="4" w:space="0" w:color="auto"/>
            </w:tcBorders>
            <w:vAlign w:val="bottom"/>
            <w:hideMark/>
          </w:tcPr>
          <w:p w14:paraId="2F36E78A" w14:textId="77777777" w:rsidR="003F7E2C" w:rsidRDefault="003F7E2C" w:rsidP="00BE28D4">
            <w:pPr>
              <w:pStyle w:val="tabletext11"/>
              <w:tabs>
                <w:tab w:val="decimal" w:pos="640"/>
              </w:tabs>
              <w:rPr>
                <w:ins w:id="12869" w:author="Author"/>
              </w:rPr>
            </w:pPr>
            <w:ins w:id="12870" w:author="Author">
              <w:r>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85D7059" w14:textId="77777777" w:rsidR="003F7E2C" w:rsidRDefault="003F7E2C" w:rsidP="00BE28D4">
            <w:pPr>
              <w:pStyle w:val="tabletext11"/>
              <w:jc w:val="center"/>
              <w:rPr>
                <w:ins w:id="12871" w:author="Author"/>
              </w:rPr>
            </w:pPr>
            <w:ins w:id="12872" w:author="Author">
              <w:r>
                <w:t>4.44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3ABF0A7" w14:textId="77777777" w:rsidR="003F7E2C" w:rsidRDefault="003F7E2C" w:rsidP="00BE28D4">
            <w:pPr>
              <w:pStyle w:val="tabletext11"/>
              <w:jc w:val="center"/>
              <w:rPr>
                <w:ins w:id="12873" w:author="Author"/>
              </w:rPr>
            </w:pPr>
            <w:ins w:id="12874" w:author="Author">
              <w:r>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3C2D34" w14:textId="77777777" w:rsidR="003F7E2C" w:rsidRDefault="003F7E2C" w:rsidP="00BE28D4">
            <w:pPr>
              <w:pStyle w:val="tabletext11"/>
              <w:jc w:val="center"/>
              <w:rPr>
                <w:ins w:id="12875" w:author="Author"/>
              </w:rPr>
            </w:pPr>
            <w:ins w:id="12876" w:author="Author">
              <w:r>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9F0B5D" w14:textId="77777777" w:rsidR="003F7E2C" w:rsidRDefault="003F7E2C" w:rsidP="00BE28D4">
            <w:pPr>
              <w:pStyle w:val="tabletext11"/>
              <w:jc w:val="center"/>
              <w:rPr>
                <w:ins w:id="12877" w:author="Author"/>
              </w:rPr>
            </w:pPr>
            <w:ins w:id="12878" w:author="Author">
              <w:r>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83E912" w14:textId="77777777" w:rsidR="003F7E2C" w:rsidRDefault="003F7E2C" w:rsidP="00BE28D4">
            <w:pPr>
              <w:pStyle w:val="tabletext11"/>
              <w:jc w:val="center"/>
              <w:rPr>
                <w:ins w:id="12879" w:author="Author"/>
              </w:rPr>
            </w:pPr>
            <w:ins w:id="12880" w:author="Author">
              <w:r>
                <w:t>3.20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911BCD" w14:textId="77777777" w:rsidR="003F7E2C" w:rsidRDefault="003F7E2C" w:rsidP="00BE28D4">
            <w:pPr>
              <w:pStyle w:val="tabletext11"/>
              <w:jc w:val="center"/>
              <w:rPr>
                <w:ins w:id="12881" w:author="Author"/>
              </w:rPr>
            </w:pPr>
            <w:ins w:id="12882" w:author="Author">
              <w:r>
                <w:t>3.06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E44D29" w14:textId="77777777" w:rsidR="003F7E2C" w:rsidRDefault="003F7E2C" w:rsidP="00BE28D4">
            <w:pPr>
              <w:pStyle w:val="tabletext11"/>
              <w:jc w:val="center"/>
              <w:rPr>
                <w:ins w:id="12883" w:author="Author"/>
              </w:rPr>
            </w:pPr>
            <w:ins w:id="12884" w:author="Author">
              <w:r>
                <w:t>2.93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70CE86" w14:textId="77777777" w:rsidR="003F7E2C" w:rsidRDefault="003F7E2C" w:rsidP="00BE28D4">
            <w:pPr>
              <w:pStyle w:val="tabletext11"/>
              <w:jc w:val="center"/>
              <w:rPr>
                <w:ins w:id="12885" w:author="Author"/>
              </w:rPr>
            </w:pPr>
            <w:ins w:id="12886" w:author="Author">
              <w:r>
                <w:t>2.80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AFC019" w14:textId="77777777" w:rsidR="003F7E2C" w:rsidRDefault="003F7E2C" w:rsidP="00BE28D4">
            <w:pPr>
              <w:pStyle w:val="tabletext11"/>
              <w:jc w:val="center"/>
              <w:rPr>
                <w:ins w:id="12887" w:author="Author"/>
              </w:rPr>
            </w:pPr>
            <w:ins w:id="12888"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695B9E" w14:textId="77777777" w:rsidR="003F7E2C" w:rsidRDefault="003F7E2C" w:rsidP="00BE28D4">
            <w:pPr>
              <w:pStyle w:val="tabletext11"/>
              <w:jc w:val="center"/>
              <w:rPr>
                <w:ins w:id="12889" w:author="Author"/>
              </w:rPr>
            </w:pPr>
            <w:ins w:id="12890"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ECA2C0" w14:textId="77777777" w:rsidR="003F7E2C" w:rsidRDefault="003F7E2C" w:rsidP="00BE28D4">
            <w:pPr>
              <w:pStyle w:val="tabletext11"/>
              <w:jc w:val="center"/>
              <w:rPr>
                <w:ins w:id="12891" w:author="Author"/>
              </w:rPr>
            </w:pPr>
            <w:ins w:id="12892"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2C7E3D" w14:textId="77777777" w:rsidR="003F7E2C" w:rsidRDefault="003F7E2C" w:rsidP="00BE28D4">
            <w:pPr>
              <w:pStyle w:val="tabletext11"/>
              <w:jc w:val="center"/>
              <w:rPr>
                <w:ins w:id="12893" w:author="Author"/>
              </w:rPr>
            </w:pPr>
            <w:ins w:id="12894"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F39F83" w14:textId="77777777" w:rsidR="003F7E2C" w:rsidRDefault="003F7E2C" w:rsidP="00BE28D4">
            <w:pPr>
              <w:pStyle w:val="tabletext11"/>
              <w:jc w:val="center"/>
              <w:rPr>
                <w:ins w:id="12895" w:author="Author"/>
              </w:rPr>
            </w:pPr>
            <w:ins w:id="12896"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3B24A7" w14:textId="77777777" w:rsidR="003F7E2C" w:rsidRDefault="003F7E2C" w:rsidP="00BE28D4">
            <w:pPr>
              <w:pStyle w:val="tabletext11"/>
              <w:jc w:val="center"/>
              <w:rPr>
                <w:ins w:id="12897" w:author="Author"/>
              </w:rPr>
            </w:pPr>
            <w:ins w:id="12898"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FA001F" w14:textId="77777777" w:rsidR="003F7E2C" w:rsidRDefault="003F7E2C" w:rsidP="00BE28D4">
            <w:pPr>
              <w:pStyle w:val="tabletext11"/>
              <w:jc w:val="center"/>
              <w:rPr>
                <w:ins w:id="12899" w:author="Author"/>
              </w:rPr>
            </w:pPr>
            <w:ins w:id="12900"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E37CDB" w14:textId="77777777" w:rsidR="003F7E2C" w:rsidRDefault="003F7E2C" w:rsidP="00BE28D4">
            <w:pPr>
              <w:pStyle w:val="tabletext11"/>
              <w:jc w:val="center"/>
              <w:rPr>
                <w:ins w:id="12901" w:author="Author"/>
              </w:rPr>
            </w:pPr>
            <w:ins w:id="12902"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399E00" w14:textId="77777777" w:rsidR="003F7E2C" w:rsidRDefault="003F7E2C" w:rsidP="00BE28D4">
            <w:pPr>
              <w:pStyle w:val="tabletext11"/>
              <w:jc w:val="center"/>
              <w:rPr>
                <w:ins w:id="12903" w:author="Author"/>
              </w:rPr>
            </w:pPr>
            <w:ins w:id="12904"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6F2191" w14:textId="77777777" w:rsidR="003F7E2C" w:rsidRDefault="003F7E2C" w:rsidP="00BE28D4">
            <w:pPr>
              <w:pStyle w:val="tabletext11"/>
              <w:jc w:val="center"/>
              <w:rPr>
                <w:ins w:id="12905" w:author="Author"/>
              </w:rPr>
            </w:pPr>
            <w:ins w:id="12906"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67A107" w14:textId="77777777" w:rsidR="003F7E2C" w:rsidRDefault="003F7E2C" w:rsidP="00BE28D4">
            <w:pPr>
              <w:pStyle w:val="tabletext11"/>
              <w:jc w:val="center"/>
              <w:rPr>
                <w:ins w:id="12907" w:author="Author"/>
              </w:rPr>
            </w:pPr>
            <w:ins w:id="12908"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994C01" w14:textId="77777777" w:rsidR="003F7E2C" w:rsidRDefault="003F7E2C" w:rsidP="00BE28D4">
            <w:pPr>
              <w:pStyle w:val="tabletext11"/>
              <w:jc w:val="center"/>
              <w:rPr>
                <w:ins w:id="12909" w:author="Author"/>
              </w:rPr>
            </w:pPr>
            <w:ins w:id="12910"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05A09F" w14:textId="77777777" w:rsidR="003F7E2C" w:rsidRDefault="003F7E2C" w:rsidP="00BE28D4">
            <w:pPr>
              <w:pStyle w:val="tabletext11"/>
              <w:jc w:val="center"/>
              <w:rPr>
                <w:ins w:id="12911" w:author="Author"/>
              </w:rPr>
            </w:pPr>
            <w:ins w:id="12912"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EFE0EF" w14:textId="77777777" w:rsidR="003F7E2C" w:rsidRDefault="003F7E2C" w:rsidP="00BE28D4">
            <w:pPr>
              <w:pStyle w:val="tabletext11"/>
              <w:jc w:val="center"/>
              <w:rPr>
                <w:ins w:id="12913" w:author="Author"/>
              </w:rPr>
            </w:pPr>
            <w:ins w:id="12914" w:author="Author">
              <w:r>
                <w:t>2.66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E94FD54" w14:textId="77777777" w:rsidR="003F7E2C" w:rsidRDefault="003F7E2C" w:rsidP="00BE28D4">
            <w:pPr>
              <w:pStyle w:val="tabletext11"/>
              <w:jc w:val="center"/>
              <w:rPr>
                <w:ins w:id="12915" w:author="Author"/>
              </w:rPr>
            </w:pPr>
            <w:ins w:id="12916"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C74474" w14:textId="77777777" w:rsidR="003F7E2C" w:rsidRDefault="003F7E2C" w:rsidP="00BE28D4">
            <w:pPr>
              <w:pStyle w:val="tabletext11"/>
              <w:jc w:val="center"/>
              <w:rPr>
                <w:ins w:id="12917" w:author="Author"/>
              </w:rPr>
            </w:pPr>
            <w:ins w:id="12918"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99CDD1" w14:textId="77777777" w:rsidR="003F7E2C" w:rsidRDefault="003F7E2C" w:rsidP="00BE28D4">
            <w:pPr>
              <w:pStyle w:val="tabletext11"/>
              <w:jc w:val="center"/>
              <w:rPr>
                <w:ins w:id="12919" w:author="Author"/>
              </w:rPr>
            </w:pPr>
            <w:ins w:id="12920"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797CD4" w14:textId="77777777" w:rsidR="003F7E2C" w:rsidRDefault="003F7E2C" w:rsidP="00BE28D4">
            <w:pPr>
              <w:pStyle w:val="tabletext11"/>
              <w:jc w:val="center"/>
              <w:rPr>
                <w:ins w:id="12921" w:author="Author"/>
              </w:rPr>
            </w:pPr>
            <w:ins w:id="12922"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B6A9CF" w14:textId="77777777" w:rsidR="003F7E2C" w:rsidRDefault="003F7E2C" w:rsidP="00BE28D4">
            <w:pPr>
              <w:pStyle w:val="tabletext11"/>
              <w:jc w:val="center"/>
              <w:rPr>
                <w:ins w:id="12923" w:author="Author"/>
              </w:rPr>
            </w:pPr>
            <w:ins w:id="12924" w:author="Author">
              <w:r>
                <w:t>2.66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39D270C" w14:textId="77777777" w:rsidR="003F7E2C" w:rsidRDefault="003F7E2C" w:rsidP="00BE28D4">
            <w:pPr>
              <w:pStyle w:val="tabletext11"/>
              <w:jc w:val="center"/>
              <w:rPr>
                <w:ins w:id="12925" w:author="Author"/>
              </w:rPr>
            </w:pPr>
            <w:ins w:id="12926" w:author="Author">
              <w:r>
                <w:t>2.66</w:t>
              </w:r>
            </w:ins>
          </w:p>
        </w:tc>
      </w:tr>
      <w:tr w:rsidR="003F7E2C" w14:paraId="29BEC0BF" w14:textId="77777777" w:rsidTr="00EE1A0A">
        <w:trPr>
          <w:trHeight w:val="190"/>
          <w:ins w:id="12927" w:author="Author"/>
        </w:trPr>
        <w:tc>
          <w:tcPr>
            <w:tcW w:w="200" w:type="dxa"/>
            <w:tcBorders>
              <w:top w:val="single" w:sz="4" w:space="0" w:color="auto"/>
              <w:left w:val="single" w:sz="4" w:space="0" w:color="auto"/>
              <w:bottom w:val="single" w:sz="4" w:space="0" w:color="auto"/>
              <w:right w:val="nil"/>
            </w:tcBorders>
            <w:vAlign w:val="bottom"/>
          </w:tcPr>
          <w:p w14:paraId="088E470B" w14:textId="77777777" w:rsidR="003F7E2C" w:rsidRDefault="003F7E2C" w:rsidP="00BE28D4">
            <w:pPr>
              <w:pStyle w:val="tabletext11"/>
              <w:jc w:val="right"/>
              <w:rPr>
                <w:ins w:id="12928" w:author="Author"/>
              </w:rPr>
            </w:pPr>
          </w:p>
        </w:tc>
        <w:tc>
          <w:tcPr>
            <w:tcW w:w="1580" w:type="dxa"/>
            <w:tcBorders>
              <w:top w:val="single" w:sz="4" w:space="0" w:color="auto"/>
              <w:left w:val="nil"/>
              <w:bottom w:val="single" w:sz="4" w:space="0" w:color="auto"/>
              <w:right w:val="single" w:sz="4" w:space="0" w:color="auto"/>
            </w:tcBorders>
            <w:vAlign w:val="bottom"/>
            <w:hideMark/>
          </w:tcPr>
          <w:p w14:paraId="55482153" w14:textId="77777777" w:rsidR="003F7E2C" w:rsidRDefault="003F7E2C" w:rsidP="00BE28D4">
            <w:pPr>
              <w:pStyle w:val="tabletext11"/>
              <w:tabs>
                <w:tab w:val="decimal" w:pos="640"/>
              </w:tabs>
              <w:rPr>
                <w:ins w:id="12929" w:author="Author"/>
              </w:rPr>
            </w:pPr>
            <w:ins w:id="12930" w:author="Author">
              <w:r>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B334D0F" w14:textId="77777777" w:rsidR="003F7E2C" w:rsidRDefault="003F7E2C" w:rsidP="00BE28D4">
            <w:pPr>
              <w:pStyle w:val="tabletext11"/>
              <w:jc w:val="center"/>
              <w:rPr>
                <w:ins w:id="12931" w:author="Author"/>
              </w:rPr>
            </w:pPr>
            <w:ins w:id="12932" w:author="Author">
              <w:r>
                <w:t>4.70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A202579" w14:textId="77777777" w:rsidR="003F7E2C" w:rsidRDefault="003F7E2C" w:rsidP="00BE28D4">
            <w:pPr>
              <w:pStyle w:val="tabletext11"/>
              <w:jc w:val="center"/>
              <w:rPr>
                <w:ins w:id="12933" w:author="Author"/>
              </w:rPr>
            </w:pPr>
            <w:ins w:id="12934" w:author="Author">
              <w:r>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4A5173" w14:textId="77777777" w:rsidR="003F7E2C" w:rsidRDefault="003F7E2C" w:rsidP="00BE28D4">
            <w:pPr>
              <w:pStyle w:val="tabletext11"/>
              <w:jc w:val="center"/>
              <w:rPr>
                <w:ins w:id="12935" w:author="Author"/>
              </w:rPr>
            </w:pPr>
            <w:ins w:id="12936" w:author="Author">
              <w:r>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236EFC" w14:textId="77777777" w:rsidR="003F7E2C" w:rsidRDefault="003F7E2C" w:rsidP="00BE28D4">
            <w:pPr>
              <w:pStyle w:val="tabletext11"/>
              <w:jc w:val="center"/>
              <w:rPr>
                <w:ins w:id="12937" w:author="Author"/>
              </w:rPr>
            </w:pPr>
            <w:ins w:id="12938" w:author="Author">
              <w:r>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659AF3" w14:textId="77777777" w:rsidR="003F7E2C" w:rsidRDefault="003F7E2C" w:rsidP="00BE28D4">
            <w:pPr>
              <w:pStyle w:val="tabletext11"/>
              <w:jc w:val="center"/>
              <w:rPr>
                <w:ins w:id="12939" w:author="Author"/>
              </w:rPr>
            </w:pPr>
            <w:ins w:id="12940" w:author="Author">
              <w:r>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F66193" w14:textId="77777777" w:rsidR="003F7E2C" w:rsidRDefault="003F7E2C" w:rsidP="00BE28D4">
            <w:pPr>
              <w:pStyle w:val="tabletext11"/>
              <w:jc w:val="center"/>
              <w:rPr>
                <w:ins w:id="12941" w:author="Author"/>
              </w:rPr>
            </w:pPr>
            <w:ins w:id="12942" w:author="Author">
              <w:r>
                <w:t>3.24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0A23A2" w14:textId="77777777" w:rsidR="003F7E2C" w:rsidRDefault="003F7E2C" w:rsidP="00BE28D4">
            <w:pPr>
              <w:pStyle w:val="tabletext11"/>
              <w:jc w:val="center"/>
              <w:rPr>
                <w:ins w:id="12943" w:author="Author"/>
              </w:rPr>
            </w:pPr>
            <w:ins w:id="12944"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05F8E2" w14:textId="77777777" w:rsidR="003F7E2C" w:rsidRDefault="003F7E2C" w:rsidP="00BE28D4">
            <w:pPr>
              <w:pStyle w:val="tabletext11"/>
              <w:jc w:val="center"/>
              <w:rPr>
                <w:ins w:id="12945" w:author="Author"/>
              </w:rPr>
            </w:pPr>
            <w:ins w:id="12946"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9D9AF" w14:textId="77777777" w:rsidR="003F7E2C" w:rsidRDefault="003F7E2C" w:rsidP="00BE28D4">
            <w:pPr>
              <w:pStyle w:val="tabletext11"/>
              <w:jc w:val="center"/>
              <w:rPr>
                <w:ins w:id="12947" w:author="Author"/>
              </w:rPr>
            </w:pPr>
            <w:ins w:id="12948"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90D16A" w14:textId="77777777" w:rsidR="003F7E2C" w:rsidRDefault="003F7E2C" w:rsidP="00BE28D4">
            <w:pPr>
              <w:pStyle w:val="tabletext11"/>
              <w:jc w:val="center"/>
              <w:rPr>
                <w:ins w:id="12949" w:author="Author"/>
              </w:rPr>
            </w:pPr>
            <w:ins w:id="12950"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BE83E3" w14:textId="77777777" w:rsidR="003F7E2C" w:rsidRDefault="003F7E2C" w:rsidP="00BE28D4">
            <w:pPr>
              <w:pStyle w:val="tabletext11"/>
              <w:jc w:val="center"/>
              <w:rPr>
                <w:ins w:id="12951" w:author="Author"/>
              </w:rPr>
            </w:pPr>
            <w:ins w:id="12952"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D64DAB" w14:textId="77777777" w:rsidR="003F7E2C" w:rsidRDefault="003F7E2C" w:rsidP="00BE28D4">
            <w:pPr>
              <w:pStyle w:val="tabletext11"/>
              <w:jc w:val="center"/>
              <w:rPr>
                <w:ins w:id="12953" w:author="Author"/>
              </w:rPr>
            </w:pPr>
            <w:ins w:id="12954"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6E676B" w14:textId="77777777" w:rsidR="003F7E2C" w:rsidRDefault="003F7E2C" w:rsidP="00BE28D4">
            <w:pPr>
              <w:pStyle w:val="tabletext11"/>
              <w:jc w:val="center"/>
              <w:rPr>
                <w:ins w:id="12955" w:author="Author"/>
              </w:rPr>
            </w:pPr>
            <w:ins w:id="12956"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826CF5" w14:textId="77777777" w:rsidR="003F7E2C" w:rsidRDefault="003F7E2C" w:rsidP="00BE28D4">
            <w:pPr>
              <w:pStyle w:val="tabletext11"/>
              <w:jc w:val="center"/>
              <w:rPr>
                <w:ins w:id="12957" w:author="Author"/>
              </w:rPr>
            </w:pPr>
            <w:ins w:id="12958"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9ABADC" w14:textId="77777777" w:rsidR="003F7E2C" w:rsidRDefault="003F7E2C" w:rsidP="00BE28D4">
            <w:pPr>
              <w:pStyle w:val="tabletext11"/>
              <w:jc w:val="center"/>
              <w:rPr>
                <w:ins w:id="12959" w:author="Author"/>
              </w:rPr>
            </w:pPr>
            <w:ins w:id="12960"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FF6B2D" w14:textId="77777777" w:rsidR="003F7E2C" w:rsidRDefault="003F7E2C" w:rsidP="00BE28D4">
            <w:pPr>
              <w:pStyle w:val="tabletext11"/>
              <w:jc w:val="center"/>
              <w:rPr>
                <w:ins w:id="12961" w:author="Author"/>
              </w:rPr>
            </w:pPr>
            <w:ins w:id="12962"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BF94B5" w14:textId="77777777" w:rsidR="003F7E2C" w:rsidRDefault="003F7E2C" w:rsidP="00BE28D4">
            <w:pPr>
              <w:pStyle w:val="tabletext11"/>
              <w:jc w:val="center"/>
              <w:rPr>
                <w:ins w:id="12963" w:author="Author"/>
              </w:rPr>
            </w:pPr>
            <w:ins w:id="12964"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B8CB28" w14:textId="77777777" w:rsidR="003F7E2C" w:rsidRDefault="003F7E2C" w:rsidP="00BE28D4">
            <w:pPr>
              <w:pStyle w:val="tabletext11"/>
              <w:jc w:val="center"/>
              <w:rPr>
                <w:ins w:id="12965" w:author="Author"/>
              </w:rPr>
            </w:pPr>
            <w:ins w:id="12966"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68A7C" w14:textId="77777777" w:rsidR="003F7E2C" w:rsidRDefault="003F7E2C" w:rsidP="00BE28D4">
            <w:pPr>
              <w:pStyle w:val="tabletext11"/>
              <w:jc w:val="center"/>
              <w:rPr>
                <w:ins w:id="12967" w:author="Author"/>
              </w:rPr>
            </w:pPr>
            <w:ins w:id="12968"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B7F6E" w14:textId="77777777" w:rsidR="003F7E2C" w:rsidRDefault="003F7E2C" w:rsidP="00BE28D4">
            <w:pPr>
              <w:pStyle w:val="tabletext11"/>
              <w:jc w:val="center"/>
              <w:rPr>
                <w:ins w:id="12969" w:author="Author"/>
              </w:rPr>
            </w:pPr>
            <w:ins w:id="12970"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246446" w14:textId="77777777" w:rsidR="003F7E2C" w:rsidRDefault="003F7E2C" w:rsidP="00BE28D4">
            <w:pPr>
              <w:pStyle w:val="tabletext11"/>
              <w:jc w:val="center"/>
              <w:rPr>
                <w:ins w:id="12971" w:author="Author"/>
              </w:rPr>
            </w:pPr>
            <w:ins w:id="12972"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278595" w14:textId="77777777" w:rsidR="003F7E2C" w:rsidRDefault="003F7E2C" w:rsidP="00BE28D4">
            <w:pPr>
              <w:pStyle w:val="tabletext11"/>
              <w:jc w:val="center"/>
              <w:rPr>
                <w:ins w:id="12973" w:author="Author"/>
              </w:rPr>
            </w:pPr>
            <w:ins w:id="12974" w:author="Author">
              <w:r>
                <w:t>2.82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A3C68CB" w14:textId="77777777" w:rsidR="003F7E2C" w:rsidRDefault="003F7E2C" w:rsidP="00BE28D4">
            <w:pPr>
              <w:pStyle w:val="tabletext11"/>
              <w:jc w:val="center"/>
              <w:rPr>
                <w:ins w:id="12975" w:author="Author"/>
              </w:rPr>
            </w:pPr>
            <w:ins w:id="12976"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8CE80C" w14:textId="77777777" w:rsidR="003F7E2C" w:rsidRDefault="003F7E2C" w:rsidP="00BE28D4">
            <w:pPr>
              <w:pStyle w:val="tabletext11"/>
              <w:jc w:val="center"/>
              <w:rPr>
                <w:ins w:id="12977" w:author="Author"/>
              </w:rPr>
            </w:pPr>
            <w:ins w:id="12978"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AEE5F5" w14:textId="77777777" w:rsidR="003F7E2C" w:rsidRDefault="003F7E2C" w:rsidP="00BE28D4">
            <w:pPr>
              <w:pStyle w:val="tabletext11"/>
              <w:jc w:val="center"/>
              <w:rPr>
                <w:ins w:id="12979" w:author="Author"/>
              </w:rPr>
            </w:pPr>
            <w:ins w:id="12980"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B8BA6E" w14:textId="77777777" w:rsidR="003F7E2C" w:rsidRDefault="003F7E2C" w:rsidP="00BE28D4">
            <w:pPr>
              <w:pStyle w:val="tabletext11"/>
              <w:jc w:val="center"/>
              <w:rPr>
                <w:ins w:id="12981" w:author="Author"/>
              </w:rPr>
            </w:pPr>
            <w:ins w:id="12982"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D4B9F1" w14:textId="77777777" w:rsidR="003F7E2C" w:rsidRDefault="003F7E2C" w:rsidP="00BE28D4">
            <w:pPr>
              <w:pStyle w:val="tabletext11"/>
              <w:jc w:val="center"/>
              <w:rPr>
                <w:ins w:id="12983" w:author="Author"/>
              </w:rPr>
            </w:pPr>
            <w:ins w:id="12984" w:author="Author">
              <w:r>
                <w:t>2.82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2EE444B" w14:textId="77777777" w:rsidR="003F7E2C" w:rsidRDefault="003F7E2C" w:rsidP="00BE28D4">
            <w:pPr>
              <w:pStyle w:val="tabletext11"/>
              <w:jc w:val="center"/>
              <w:rPr>
                <w:ins w:id="12985" w:author="Author"/>
              </w:rPr>
            </w:pPr>
            <w:ins w:id="12986" w:author="Author">
              <w:r>
                <w:t>2.82</w:t>
              </w:r>
            </w:ins>
          </w:p>
        </w:tc>
      </w:tr>
      <w:tr w:rsidR="003F7E2C" w14:paraId="1B1B5E57" w14:textId="77777777" w:rsidTr="00EE1A0A">
        <w:trPr>
          <w:trHeight w:val="190"/>
          <w:ins w:id="12987" w:author="Author"/>
        </w:trPr>
        <w:tc>
          <w:tcPr>
            <w:tcW w:w="200" w:type="dxa"/>
            <w:tcBorders>
              <w:top w:val="single" w:sz="4" w:space="0" w:color="auto"/>
              <w:left w:val="single" w:sz="4" w:space="0" w:color="auto"/>
              <w:bottom w:val="single" w:sz="4" w:space="0" w:color="auto"/>
              <w:right w:val="nil"/>
            </w:tcBorders>
            <w:vAlign w:val="bottom"/>
          </w:tcPr>
          <w:p w14:paraId="15F52E84" w14:textId="77777777" w:rsidR="003F7E2C" w:rsidRDefault="003F7E2C" w:rsidP="00BE28D4">
            <w:pPr>
              <w:pStyle w:val="tabletext11"/>
              <w:jc w:val="right"/>
              <w:rPr>
                <w:ins w:id="12988" w:author="Author"/>
              </w:rPr>
            </w:pPr>
          </w:p>
        </w:tc>
        <w:tc>
          <w:tcPr>
            <w:tcW w:w="1580" w:type="dxa"/>
            <w:tcBorders>
              <w:top w:val="single" w:sz="4" w:space="0" w:color="auto"/>
              <w:left w:val="nil"/>
              <w:bottom w:val="single" w:sz="4" w:space="0" w:color="auto"/>
              <w:right w:val="single" w:sz="4" w:space="0" w:color="auto"/>
            </w:tcBorders>
            <w:vAlign w:val="bottom"/>
            <w:hideMark/>
          </w:tcPr>
          <w:p w14:paraId="7A062A3C" w14:textId="77777777" w:rsidR="003F7E2C" w:rsidRDefault="003F7E2C" w:rsidP="00BE28D4">
            <w:pPr>
              <w:pStyle w:val="tabletext11"/>
              <w:tabs>
                <w:tab w:val="decimal" w:pos="640"/>
              </w:tabs>
              <w:rPr>
                <w:ins w:id="12989" w:author="Author"/>
              </w:rPr>
            </w:pPr>
            <w:ins w:id="12990" w:author="Author">
              <w:r>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98F270C" w14:textId="77777777" w:rsidR="003F7E2C" w:rsidRDefault="003F7E2C" w:rsidP="00BE28D4">
            <w:pPr>
              <w:pStyle w:val="tabletext11"/>
              <w:jc w:val="center"/>
              <w:rPr>
                <w:ins w:id="12991" w:author="Author"/>
              </w:rPr>
            </w:pPr>
            <w:ins w:id="12992" w:author="Author">
              <w:r>
                <w:t>4.94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3D9DCE3" w14:textId="77777777" w:rsidR="003F7E2C" w:rsidRDefault="003F7E2C" w:rsidP="00BE28D4">
            <w:pPr>
              <w:pStyle w:val="tabletext11"/>
              <w:jc w:val="center"/>
              <w:rPr>
                <w:ins w:id="12993" w:author="Author"/>
              </w:rPr>
            </w:pPr>
            <w:ins w:id="12994" w:author="Author">
              <w:r>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FBCF06" w14:textId="77777777" w:rsidR="003F7E2C" w:rsidRDefault="003F7E2C" w:rsidP="00BE28D4">
            <w:pPr>
              <w:pStyle w:val="tabletext11"/>
              <w:jc w:val="center"/>
              <w:rPr>
                <w:ins w:id="12995" w:author="Author"/>
              </w:rPr>
            </w:pPr>
            <w:ins w:id="12996" w:author="Author">
              <w:r>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41FBDC" w14:textId="77777777" w:rsidR="003F7E2C" w:rsidRDefault="003F7E2C" w:rsidP="00BE28D4">
            <w:pPr>
              <w:pStyle w:val="tabletext11"/>
              <w:jc w:val="center"/>
              <w:rPr>
                <w:ins w:id="12997" w:author="Author"/>
              </w:rPr>
            </w:pPr>
            <w:ins w:id="12998" w:author="Author">
              <w:r>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68093A" w14:textId="77777777" w:rsidR="003F7E2C" w:rsidRDefault="003F7E2C" w:rsidP="00BE28D4">
            <w:pPr>
              <w:pStyle w:val="tabletext11"/>
              <w:jc w:val="center"/>
              <w:rPr>
                <w:ins w:id="12999" w:author="Author"/>
              </w:rPr>
            </w:pPr>
            <w:ins w:id="13000" w:author="Author">
              <w:r>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36DBE6" w14:textId="77777777" w:rsidR="003F7E2C" w:rsidRDefault="003F7E2C" w:rsidP="00BE28D4">
            <w:pPr>
              <w:pStyle w:val="tabletext11"/>
              <w:jc w:val="center"/>
              <w:rPr>
                <w:ins w:id="13001" w:author="Author"/>
              </w:rPr>
            </w:pPr>
            <w:ins w:id="13002" w:author="Author">
              <w:r>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9EDAA1" w14:textId="77777777" w:rsidR="003F7E2C" w:rsidRDefault="003F7E2C" w:rsidP="00BE28D4">
            <w:pPr>
              <w:pStyle w:val="tabletext11"/>
              <w:jc w:val="center"/>
              <w:rPr>
                <w:ins w:id="13003" w:author="Author"/>
              </w:rPr>
            </w:pPr>
            <w:ins w:id="13004" w:author="Author">
              <w:r>
                <w:t>3.26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35FE52" w14:textId="77777777" w:rsidR="003F7E2C" w:rsidRDefault="003F7E2C" w:rsidP="00BE28D4">
            <w:pPr>
              <w:pStyle w:val="tabletext11"/>
              <w:jc w:val="center"/>
              <w:rPr>
                <w:ins w:id="13005" w:author="Author"/>
              </w:rPr>
            </w:pPr>
            <w:ins w:id="13006" w:author="Author">
              <w:r>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6A7398" w14:textId="77777777" w:rsidR="003F7E2C" w:rsidRDefault="003F7E2C" w:rsidP="00BE28D4">
            <w:pPr>
              <w:pStyle w:val="tabletext11"/>
              <w:jc w:val="center"/>
              <w:rPr>
                <w:ins w:id="13007" w:author="Author"/>
              </w:rPr>
            </w:pPr>
            <w:ins w:id="13008"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E165F6" w14:textId="77777777" w:rsidR="003F7E2C" w:rsidRDefault="003F7E2C" w:rsidP="00BE28D4">
            <w:pPr>
              <w:pStyle w:val="tabletext11"/>
              <w:jc w:val="center"/>
              <w:rPr>
                <w:ins w:id="13009" w:author="Author"/>
              </w:rPr>
            </w:pPr>
            <w:ins w:id="13010"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115CBE" w14:textId="77777777" w:rsidR="003F7E2C" w:rsidRDefault="003F7E2C" w:rsidP="00BE28D4">
            <w:pPr>
              <w:pStyle w:val="tabletext11"/>
              <w:jc w:val="center"/>
              <w:rPr>
                <w:ins w:id="13011" w:author="Author"/>
              </w:rPr>
            </w:pPr>
            <w:ins w:id="13012"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1FBEB7" w14:textId="77777777" w:rsidR="003F7E2C" w:rsidRDefault="003F7E2C" w:rsidP="00BE28D4">
            <w:pPr>
              <w:pStyle w:val="tabletext11"/>
              <w:jc w:val="center"/>
              <w:rPr>
                <w:ins w:id="13013" w:author="Author"/>
              </w:rPr>
            </w:pPr>
            <w:ins w:id="13014"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E43637" w14:textId="77777777" w:rsidR="003F7E2C" w:rsidRDefault="003F7E2C" w:rsidP="00BE28D4">
            <w:pPr>
              <w:pStyle w:val="tabletext11"/>
              <w:jc w:val="center"/>
              <w:rPr>
                <w:ins w:id="13015" w:author="Author"/>
              </w:rPr>
            </w:pPr>
            <w:ins w:id="13016"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00BD9D" w14:textId="77777777" w:rsidR="003F7E2C" w:rsidRDefault="003F7E2C" w:rsidP="00BE28D4">
            <w:pPr>
              <w:pStyle w:val="tabletext11"/>
              <w:jc w:val="center"/>
              <w:rPr>
                <w:ins w:id="13017" w:author="Author"/>
              </w:rPr>
            </w:pPr>
            <w:ins w:id="13018"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76FD82" w14:textId="77777777" w:rsidR="003F7E2C" w:rsidRDefault="003F7E2C" w:rsidP="00BE28D4">
            <w:pPr>
              <w:pStyle w:val="tabletext11"/>
              <w:jc w:val="center"/>
              <w:rPr>
                <w:ins w:id="13019" w:author="Author"/>
              </w:rPr>
            </w:pPr>
            <w:ins w:id="13020"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E85D62" w14:textId="77777777" w:rsidR="003F7E2C" w:rsidRDefault="003F7E2C" w:rsidP="00BE28D4">
            <w:pPr>
              <w:pStyle w:val="tabletext11"/>
              <w:jc w:val="center"/>
              <w:rPr>
                <w:ins w:id="13021" w:author="Author"/>
              </w:rPr>
            </w:pPr>
            <w:ins w:id="13022"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536DDE" w14:textId="77777777" w:rsidR="003F7E2C" w:rsidRDefault="003F7E2C" w:rsidP="00BE28D4">
            <w:pPr>
              <w:pStyle w:val="tabletext11"/>
              <w:jc w:val="center"/>
              <w:rPr>
                <w:ins w:id="13023" w:author="Author"/>
              </w:rPr>
            </w:pPr>
            <w:ins w:id="13024"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AA9B65" w14:textId="77777777" w:rsidR="003F7E2C" w:rsidRDefault="003F7E2C" w:rsidP="00BE28D4">
            <w:pPr>
              <w:pStyle w:val="tabletext11"/>
              <w:jc w:val="center"/>
              <w:rPr>
                <w:ins w:id="13025" w:author="Author"/>
              </w:rPr>
            </w:pPr>
            <w:ins w:id="13026"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181895" w14:textId="77777777" w:rsidR="003F7E2C" w:rsidRDefault="003F7E2C" w:rsidP="00BE28D4">
            <w:pPr>
              <w:pStyle w:val="tabletext11"/>
              <w:jc w:val="center"/>
              <w:rPr>
                <w:ins w:id="13027" w:author="Author"/>
              </w:rPr>
            </w:pPr>
            <w:ins w:id="13028"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73CA05" w14:textId="77777777" w:rsidR="003F7E2C" w:rsidRDefault="003F7E2C" w:rsidP="00BE28D4">
            <w:pPr>
              <w:pStyle w:val="tabletext11"/>
              <w:jc w:val="center"/>
              <w:rPr>
                <w:ins w:id="13029" w:author="Author"/>
              </w:rPr>
            </w:pPr>
            <w:ins w:id="13030"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1A1400" w14:textId="77777777" w:rsidR="003F7E2C" w:rsidRDefault="003F7E2C" w:rsidP="00BE28D4">
            <w:pPr>
              <w:pStyle w:val="tabletext11"/>
              <w:jc w:val="center"/>
              <w:rPr>
                <w:ins w:id="13031" w:author="Author"/>
              </w:rPr>
            </w:pPr>
            <w:ins w:id="13032"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7E07CF" w14:textId="77777777" w:rsidR="003F7E2C" w:rsidRDefault="003F7E2C" w:rsidP="00BE28D4">
            <w:pPr>
              <w:pStyle w:val="tabletext11"/>
              <w:jc w:val="center"/>
              <w:rPr>
                <w:ins w:id="13033" w:author="Author"/>
              </w:rPr>
            </w:pPr>
            <w:ins w:id="13034" w:author="Author">
              <w:r>
                <w:t>2.96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DFE78CC" w14:textId="77777777" w:rsidR="003F7E2C" w:rsidRDefault="003F7E2C" w:rsidP="00BE28D4">
            <w:pPr>
              <w:pStyle w:val="tabletext11"/>
              <w:jc w:val="center"/>
              <w:rPr>
                <w:ins w:id="13035" w:author="Author"/>
              </w:rPr>
            </w:pPr>
            <w:ins w:id="13036"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6D254C" w14:textId="77777777" w:rsidR="003F7E2C" w:rsidRDefault="003F7E2C" w:rsidP="00BE28D4">
            <w:pPr>
              <w:pStyle w:val="tabletext11"/>
              <w:jc w:val="center"/>
              <w:rPr>
                <w:ins w:id="13037" w:author="Author"/>
              </w:rPr>
            </w:pPr>
            <w:ins w:id="13038"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3C7967" w14:textId="77777777" w:rsidR="003F7E2C" w:rsidRDefault="003F7E2C" w:rsidP="00BE28D4">
            <w:pPr>
              <w:pStyle w:val="tabletext11"/>
              <w:jc w:val="center"/>
              <w:rPr>
                <w:ins w:id="13039" w:author="Author"/>
              </w:rPr>
            </w:pPr>
            <w:ins w:id="13040"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0A1F03" w14:textId="77777777" w:rsidR="003F7E2C" w:rsidRDefault="003F7E2C" w:rsidP="00BE28D4">
            <w:pPr>
              <w:pStyle w:val="tabletext11"/>
              <w:jc w:val="center"/>
              <w:rPr>
                <w:ins w:id="13041" w:author="Author"/>
              </w:rPr>
            </w:pPr>
            <w:ins w:id="13042"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49195" w14:textId="77777777" w:rsidR="003F7E2C" w:rsidRDefault="003F7E2C" w:rsidP="00BE28D4">
            <w:pPr>
              <w:pStyle w:val="tabletext11"/>
              <w:jc w:val="center"/>
              <w:rPr>
                <w:ins w:id="13043" w:author="Author"/>
              </w:rPr>
            </w:pPr>
            <w:ins w:id="13044" w:author="Author">
              <w:r>
                <w:t>2.96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161AC4B" w14:textId="77777777" w:rsidR="003F7E2C" w:rsidRDefault="003F7E2C" w:rsidP="00BE28D4">
            <w:pPr>
              <w:pStyle w:val="tabletext11"/>
              <w:jc w:val="center"/>
              <w:rPr>
                <w:ins w:id="13045" w:author="Author"/>
              </w:rPr>
            </w:pPr>
            <w:ins w:id="13046" w:author="Author">
              <w:r>
                <w:t>2.96</w:t>
              </w:r>
            </w:ins>
          </w:p>
        </w:tc>
      </w:tr>
      <w:tr w:rsidR="003F7E2C" w14:paraId="22DDA7C9" w14:textId="77777777" w:rsidTr="00EE1A0A">
        <w:trPr>
          <w:trHeight w:val="190"/>
          <w:ins w:id="13047" w:author="Author"/>
        </w:trPr>
        <w:tc>
          <w:tcPr>
            <w:tcW w:w="200" w:type="dxa"/>
            <w:tcBorders>
              <w:top w:val="single" w:sz="4" w:space="0" w:color="auto"/>
              <w:left w:val="single" w:sz="4" w:space="0" w:color="auto"/>
              <w:bottom w:val="single" w:sz="4" w:space="0" w:color="auto"/>
              <w:right w:val="nil"/>
            </w:tcBorders>
            <w:vAlign w:val="bottom"/>
          </w:tcPr>
          <w:p w14:paraId="03FEF6B6" w14:textId="77777777" w:rsidR="003F7E2C" w:rsidRDefault="003F7E2C" w:rsidP="00BE28D4">
            <w:pPr>
              <w:pStyle w:val="tabletext11"/>
              <w:jc w:val="right"/>
              <w:rPr>
                <w:ins w:id="13048" w:author="Author"/>
              </w:rPr>
            </w:pPr>
          </w:p>
        </w:tc>
        <w:tc>
          <w:tcPr>
            <w:tcW w:w="1580" w:type="dxa"/>
            <w:tcBorders>
              <w:top w:val="single" w:sz="4" w:space="0" w:color="auto"/>
              <w:left w:val="nil"/>
              <w:bottom w:val="single" w:sz="4" w:space="0" w:color="auto"/>
              <w:right w:val="single" w:sz="4" w:space="0" w:color="auto"/>
            </w:tcBorders>
            <w:vAlign w:val="bottom"/>
            <w:hideMark/>
          </w:tcPr>
          <w:p w14:paraId="674B52E8" w14:textId="77777777" w:rsidR="003F7E2C" w:rsidRDefault="003F7E2C" w:rsidP="00BE28D4">
            <w:pPr>
              <w:pStyle w:val="tabletext11"/>
              <w:tabs>
                <w:tab w:val="decimal" w:pos="640"/>
              </w:tabs>
              <w:rPr>
                <w:ins w:id="13049" w:author="Author"/>
              </w:rPr>
            </w:pPr>
            <w:ins w:id="13050" w:author="Author">
              <w:r>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FB88BF9" w14:textId="77777777" w:rsidR="003F7E2C" w:rsidRDefault="003F7E2C" w:rsidP="00BE28D4">
            <w:pPr>
              <w:pStyle w:val="tabletext11"/>
              <w:jc w:val="center"/>
              <w:rPr>
                <w:ins w:id="13051" w:author="Author"/>
              </w:rPr>
            </w:pPr>
            <w:ins w:id="13052" w:author="Author">
              <w:r>
                <w:t>5.16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5DEB103" w14:textId="77777777" w:rsidR="003F7E2C" w:rsidRDefault="003F7E2C" w:rsidP="00BE28D4">
            <w:pPr>
              <w:pStyle w:val="tabletext11"/>
              <w:jc w:val="center"/>
              <w:rPr>
                <w:ins w:id="13053" w:author="Author"/>
              </w:rPr>
            </w:pPr>
            <w:ins w:id="13054" w:author="Author">
              <w:r>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9ACF5" w14:textId="77777777" w:rsidR="003F7E2C" w:rsidRDefault="003F7E2C" w:rsidP="00BE28D4">
            <w:pPr>
              <w:pStyle w:val="tabletext11"/>
              <w:jc w:val="center"/>
              <w:rPr>
                <w:ins w:id="13055" w:author="Author"/>
              </w:rPr>
            </w:pPr>
            <w:ins w:id="13056" w:author="Author">
              <w:r>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AD305B" w14:textId="77777777" w:rsidR="003F7E2C" w:rsidRDefault="003F7E2C" w:rsidP="00BE28D4">
            <w:pPr>
              <w:pStyle w:val="tabletext11"/>
              <w:jc w:val="center"/>
              <w:rPr>
                <w:ins w:id="13057" w:author="Author"/>
              </w:rPr>
            </w:pPr>
            <w:ins w:id="13058" w:author="Author">
              <w:r>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250EEB" w14:textId="77777777" w:rsidR="003F7E2C" w:rsidRDefault="003F7E2C" w:rsidP="00BE28D4">
            <w:pPr>
              <w:pStyle w:val="tabletext11"/>
              <w:jc w:val="center"/>
              <w:rPr>
                <w:ins w:id="13059" w:author="Author"/>
              </w:rPr>
            </w:pPr>
            <w:ins w:id="13060" w:author="Author">
              <w:r>
                <w:t>3.72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BA0A96" w14:textId="77777777" w:rsidR="003F7E2C" w:rsidRDefault="003F7E2C" w:rsidP="00BE28D4">
            <w:pPr>
              <w:pStyle w:val="tabletext11"/>
              <w:jc w:val="center"/>
              <w:rPr>
                <w:ins w:id="13061" w:author="Author"/>
              </w:rPr>
            </w:pPr>
            <w:ins w:id="13062" w:author="Author">
              <w:r>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3505B0" w14:textId="77777777" w:rsidR="003F7E2C" w:rsidRDefault="003F7E2C" w:rsidP="00BE28D4">
            <w:pPr>
              <w:pStyle w:val="tabletext11"/>
              <w:jc w:val="center"/>
              <w:rPr>
                <w:ins w:id="13063" w:author="Author"/>
              </w:rPr>
            </w:pPr>
            <w:ins w:id="13064" w:author="Author">
              <w:r>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8320B" w14:textId="77777777" w:rsidR="003F7E2C" w:rsidRDefault="003F7E2C" w:rsidP="00BE28D4">
            <w:pPr>
              <w:pStyle w:val="tabletext11"/>
              <w:jc w:val="center"/>
              <w:rPr>
                <w:ins w:id="13065" w:author="Author"/>
              </w:rPr>
            </w:pPr>
            <w:ins w:id="13066" w:author="Author">
              <w:r>
                <w:t>3.25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148247" w14:textId="77777777" w:rsidR="003F7E2C" w:rsidRDefault="003F7E2C" w:rsidP="00BE28D4">
            <w:pPr>
              <w:pStyle w:val="tabletext11"/>
              <w:jc w:val="center"/>
              <w:rPr>
                <w:ins w:id="13067" w:author="Author"/>
              </w:rPr>
            </w:pPr>
            <w:ins w:id="13068"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68CB3" w14:textId="77777777" w:rsidR="003F7E2C" w:rsidRDefault="003F7E2C" w:rsidP="00BE28D4">
            <w:pPr>
              <w:pStyle w:val="tabletext11"/>
              <w:jc w:val="center"/>
              <w:rPr>
                <w:ins w:id="13069" w:author="Author"/>
              </w:rPr>
            </w:pPr>
            <w:ins w:id="13070"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E07DA2" w14:textId="77777777" w:rsidR="003F7E2C" w:rsidRDefault="003F7E2C" w:rsidP="00BE28D4">
            <w:pPr>
              <w:pStyle w:val="tabletext11"/>
              <w:jc w:val="center"/>
              <w:rPr>
                <w:ins w:id="13071" w:author="Author"/>
              </w:rPr>
            </w:pPr>
            <w:ins w:id="13072"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4051B9" w14:textId="77777777" w:rsidR="003F7E2C" w:rsidRDefault="003F7E2C" w:rsidP="00BE28D4">
            <w:pPr>
              <w:pStyle w:val="tabletext11"/>
              <w:jc w:val="center"/>
              <w:rPr>
                <w:ins w:id="13073" w:author="Author"/>
              </w:rPr>
            </w:pPr>
            <w:ins w:id="13074"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8BDD95" w14:textId="77777777" w:rsidR="003F7E2C" w:rsidRDefault="003F7E2C" w:rsidP="00BE28D4">
            <w:pPr>
              <w:pStyle w:val="tabletext11"/>
              <w:jc w:val="center"/>
              <w:rPr>
                <w:ins w:id="13075" w:author="Author"/>
              </w:rPr>
            </w:pPr>
            <w:ins w:id="13076"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C05986" w14:textId="77777777" w:rsidR="003F7E2C" w:rsidRDefault="003F7E2C" w:rsidP="00BE28D4">
            <w:pPr>
              <w:pStyle w:val="tabletext11"/>
              <w:jc w:val="center"/>
              <w:rPr>
                <w:ins w:id="13077" w:author="Author"/>
              </w:rPr>
            </w:pPr>
            <w:ins w:id="13078"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372C97" w14:textId="77777777" w:rsidR="003F7E2C" w:rsidRDefault="003F7E2C" w:rsidP="00BE28D4">
            <w:pPr>
              <w:pStyle w:val="tabletext11"/>
              <w:jc w:val="center"/>
              <w:rPr>
                <w:ins w:id="13079" w:author="Author"/>
              </w:rPr>
            </w:pPr>
            <w:ins w:id="13080"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B67E90" w14:textId="77777777" w:rsidR="003F7E2C" w:rsidRDefault="003F7E2C" w:rsidP="00BE28D4">
            <w:pPr>
              <w:pStyle w:val="tabletext11"/>
              <w:jc w:val="center"/>
              <w:rPr>
                <w:ins w:id="13081" w:author="Author"/>
              </w:rPr>
            </w:pPr>
            <w:ins w:id="13082"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222EC2" w14:textId="77777777" w:rsidR="003F7E2C" w:rsidRDefault="003F7E2C" w:rsidP="00BE28D4">
            <w:pPr>
              <w:pStyle w:val="tabletext11"/>
              <w:jc w:val="center"/>
              <w:rPr>
                <w:ins w:id="13083" w:author="Author"/>
              </w:rPr>
            </w:pPr>
            <w:ins w:id="13084"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689727" w14:textId="77777777" w:rsidR="003F7E2C" w:rsidRDefault="003F7E2C" w:rsidP="00BE28D4">
            <w:pPr>
              <w:pStyle w:val="tabletext11"/>
              <w:jc w:val="center"/>
              <w:rPr>
                <w:ins w:id="13085" w:author="Author"/>
              </w:rPr>
            </w:pPr>
            <w:ins w:id="13086"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7B825E" w14:textId="77777777" w:rsidR="003F7E2C" w:rsidRDefault="003F7E2C" w:rsidP="00BE28D4">
            <w:pPr>
              <w:pStyle w:val="tabletext11"/>
              <w:jc w:val="center"/>
              <w:rPr>
                <w:ins w:id="13087" w:author="Author"/>
              </w:rPr>
            </w:pPr>
            <w:ins w:id="13088"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4529C3" w14:textId="77777777" w:rsidR="003F7E2C" w:rsidRDefault="003F7E2C" w:rsidP="00BE28D4">
            <w:pPr>
              <w:pStyle w:val="tabletext11"/>
              <w:jc w:val="center"/>
              <w:rPr>
                <w:ins w:id="13089" w:author="Author"/>
              </w:rPr>
            </w:pPr>
            <w:ins w:id="13090"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6000F8" w14:textId="77777777" w:rsidR="003F7E2C" w:rsidRDefault="003F7E2C" w:rsidP="00BE28D4">
            <w:pPr>
              <w:pStyle w:val="tabletext11"/>
              <w:jc w:val="center"/>
              <w:rPr>
                <w:ins w:id="13091" w:author="Author"/>
              </w:rPr>
            </w:pPr>
            <w:ins w:id="13092"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20FD9" w14:textId="77777777" w:rsidR="003F7E2C" w:rsidRDefault="003F7E2C" w:rsidP="00BE28D4">
            <w:pPr>
              <w:pStyle w:val="tabletext11"/>
              <w:jc w:val="center"/>
              <w:rPr>
                <w:ins w:id="13093" w:author="Author"/>
              </w:rPr>
            </w:pPr>
            <w:ins w:id="13094" w:author="Author">
              <w:r>
                <w:t>3.10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2F6C4EE" w14:textId="77777777" w:rsidR="003F7E2C" w:rsidRDefault="003F7E2C" w:rsidP="00BE28D4">
            <w:pPr>
              <w:pStyle w:val="tabletext11"/>
              <w:jc w:val="center"/>
              <w:rPr>
                <w:ins w:id="13095" w:author="Author"/>
              </w:rPr>
            </w:pPr>
            <w:ins w:id="13096"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EDDB25" w14:textId="77777777" w:rsidR="003F7E2C" w:rsidRDefault="003F7E2C" w:rsidP="00BE28D4">
            <w:pPr>
              <w:pStyle w:val="tabletext11"/>
              <w:jc w:val="center"/>
              <w:rPr>
                <w:ins w:id="13097" w:author="Author"/>
              </w:rPr>
            </w:pPr>
            <w:ins w:id="13098"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FCD782" w14:textId="77777777" w:rsidR="003F7E2C" w:rsidRDefault="003F7E2C" w:rsidP="00BE28D4">
            <w:pPr>
              <w:pStyle w:val="tabletext11"/>
              <w:jc w:val="center"/>
              <w:rPr>
                <w:ins w:id="13099" w:author="Author"/>
              </w:rPr>
            </w:pPr>
            <w:ins w:id="13100"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E4717D" w14:textId="77777777" w:rsidR="003F7E2C" w:rsidRDefault="003F7E2C" w:rsidP="00BE28D4">
            <w:pPr>
              <w:pStyle w:val="tabletext11"/>
              <w:jc w:val="center"/>
              <w:rPr>
                <w:ins w:id="13101" w:author="Author"/>
              </w:rPr>
            </w:pPr>
            <w:ins w:id="13102"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E2AB63" w14:textId="77777777" w:rsidR="003F7E2C" w:rsidRDefault="003F7E2C" w:rsidP="00BE28D4">
            <w:pPr>
              <w:pStyle w:val="tabletext11"/>
              <w:jc w:val="center"/>
              <w:rPr>
                <w:ins w:id="13103" w:author="Author"/>
              </w:rPr>
            </w:pPr>
            <w:ins w:id="13104" w:author="Author">
              <w:r>
                <w:t>3.10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8D5F325" w14:textId="77777777" w:rsidR="003F7E2C" w:rsidRDefault="003F7E2C" w:rsidP="00BE28D4">
            <w:pPr>
              <w:pStyle w:val="tabletext11"/>
              <w:jc w:val="center"/>
              <w:rPr>
                <w:ins w:id="13105" w:author="Author"/>
              </w:rPr>
            </w:pPr>
            <w:ins w:id="13106" w:author="Author">
              <w:r>
                <w:t>3.10</w:t>
              </w:r>
            </w:ins>
          </w:p>
        </w:tc>
      </w:tr>
    </w:tbl>
    <w:p w14:paraId="2C7A9F97" w14:textId="77777777" w:rsidR="003F7E2C" w:rsidRPr="00C82FFB" w:rsidRDefault="003F7E2C" w:rsidP="00BE28D4">
      <w:pPr>
        <w:pStyle w:val="tablecaption"/>
        <w:rPr>
          <w:ins w:id="13107" w:author="Author"/>
        </w:rPr>
      </w:pPr>
      <w:ins w:id="13108" w:author="Author">
        <w:r w:rsidRPr="00704EE9">
          <w:t>Table 301.C.2.a.(1) Zone</w:t>
        </w:r>
        <w:r>
          <w:t>-r</w:t>
        </w:r>
        <w:r w:rsidRPr="00704EE9">
          <w:t>ated Trailers Vehicle Value Factors</w:t>
        </w:r>
        <w:r>
          <w:t xml:space="preserve"> – </w:t>
        </w:r>
        <w:r w:rsidRPr="00704EE9">
          <w:t xml:space="preserve">Collision </w:t>
        </w:r>
        <w:proofErr w:type="gramStart"/>
        <w:r>
          <w:t>W</w:t>
        </w:r>
        <w:r w:rsidRPr="00704EE9">
          <w:t>ith</w:t>
        </w:r>
        <w:proofErr w:type="gramEnd"/>
        <w:r w:rsidRPr="00704EE9">
          <w:t xml:space="preserve"> Actual Cash Value Rating</w:t>
        </w:r>
      </w:ins>
    </w:p>
    <w:p w14:paraId="774927F6" w14:textId="77777777" w:rsidR="003F7E2C" w:rsidRPr="000704BC" w:rsidRDefault="003F7E2C" w:rsidP="00BE28D4">
      <w:pPr>
        <w:pStyle w:val="isonormal"/>
        <w:rPr>
          <w:ins w:id="13109" w:author="Author"/>
        </w:rPr>
      </w:pPr>
    </w:p>
    <w:p w14:paraId="4C8F0CD7" w14:textId="77777777" w:rsidR="003F7E2C" w:rsidRPr="00A5218E" w:rsidRDefault="003F7E2C" w:rsidP="00BE28D4">
      <w:pPr>
        <w:pStyle w:val="outlinehd5"/>
        <w:rPr>
          <w:ins w:id="13110" w:author="Author"/>
        </w:rPr>
      </w:pPr>
      <w:ins w:id="13111" w:author="Author">
        <w:r>
          <w:tab/>
        </w:r>
        <w:r w:rsidRPr="00A5218E">
          <w:t>(2)</w:t>
        </w:r>
        <w:r>
          <w:tab/>
        </w:r>
        <w:r w:rsidRPr="00A5218E">
          <w:t>Zone</w:t>
        </w:r>
        <w:r>
          <w:t>-r</w:t>
        </w:r>
        <w:r w:rsidRPr="00A5218E">
          <w:t>ated Non-</w:t>
        </w:r>
        <w:r>
          <w:t>t</w:t>
        </w:r>
        <w:r w:rsidRPr="00A5218E">
          <w:t>railers Vehicle Value Factors</w:t>
        </w:r>
        <w:r>
          <w:t xml:space="preserve"> – </w:t>
        </w:r>
        <w:r w:rsidRPr="00A5218E">
          <w:t xml:space="preserve">Collision </w:t>
        </w:r>
        <w:proofErr w:type="gramStart"/>
        <w:r>
          <w:t>W</w:t>
        </w:r>
        <w:r w:rsidRPr="00A5218E">
          <w:t>ith</w:t>
        </w:r>
        <w:proofErr w:type="gramEnd"/>
        <w:r w:rsidRPr="00A5218E">
          <w:t xml:space="preserve"> Actual Cash Value Rating</w:t>
        </w:r>
      </w:ins>
    </w:p>
    <w:p w14:paraId="26EC7357" w14:textId="77777777" w:rsidR="003F7E2C" w:rsidRDefault="003F7E2C" w:rsidP="00BE28D4">
      <w:pPr>
        <w:pStyle w:val="space4"/>
        <w:rPr>
          <w:ins w:id="13112"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F7E2C" w14:paraId="68A1A4CD" w14:textId="77777777" w:rsidTr="00EE1A0A">
        <w:trPr>
          <w:trHeight w:val="190"/>
          <w:ins w:id="13113"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5811A546" w14:textId="77777777" w:rsidR="003F7E2C" w:rsidRDefault="003F7E2C" w:rsidP="00BE28D4">
            <w:pPr>
              <w:pStyle w:val="tablehead"/>
              <w:rPr>
                <w:ins w:id="13114" w:author="Author"/>
              </w:rPr>
            </w:pPr>
            <w:ins w:id="13115" w:author="Author">
              <w:r>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37FE5203" w14:textId="77777777" w:rsidR="003F7E2C" w:rsidRDefault="003F7E2C" w:rsidP="00BE28D4">
            <w:pPr>
              <w:pStyle w:val="tablehead"/>
              <w:rPr>
                <w:ins w:id="13116" w:author="Author"/>
              </w:rPr>
            </w:pPr>
            <w:ins w:id="13117" w:author="Author">
              <w:r>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329CFFED" w14:textId="77777777" w:rsidR="003F7E2C" w:rsidRDefault="003F7E2C" w:rsidP="00BE28D4">
            <w:pPr>
              <w:pStyle w:val="tablehead"/>
              <w:rPr>
                <w:ins w:id="13118" w:author="Author"/>
              </w:rPr>
            </w:pPr>
            <w:ins w:id="13119" w:author="Author">
              <w:r>
                <w:t xml:space="preserve">First Preceding Model 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C1301D6" w14:textId="77777777" w:rsidR="003F7E2C" w:rsidRDefault="003F7E2C" w:rsidP="00BE28D4">
            <w:pPr>
              <w:pStyle w:val="tablehead"/>
              <w:rPr>
                <w:ins w:id="13120" w:author="Author"/>
              </w:rPr>
            </w:pPr>
            <w:ins w:id="13121" w:author="Author">
              <w:r>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03A4750" w14:textId="77777777" w:rsidR="003F7E2C" w:rsidRDefault="003F7E2C" w:rsidP="00BE28D4">
            <w:pPr>
              <w:pStyle w:val="tablehead"/>
              <w:rPr>
                <w:ins w:id="13122" w:author="Author"/>
              </w:rPr>
            </w:pPr>
            <w:ins w:id="13123" w:author="Author">
              <w:r>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6CE7000" w14:textId="77777777" w:rsidR="003F7E2C" w:rsidRDefault="003F7E2C" w:rsidP="00BE28D4">
            <w:pPr>
              <w:pStyle w:val="tablehead"/>
              <w:rPr>
                <w:ins w:id="13124" w:author="Author"/>
              </w:rPr>
            </w:pPr>
            <w:ins w:id="13125" w:author="Author">
              <w:r>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8AB82B8" w14:textId="77777777" w:rsidR="003F7E2C" w:rsidRDefault="003F7E2C" w:rsidP="00BE28D4">
            <w:pPr>
              <w:pStyle w:val="tablehead"/>
              <w:rPr>
                <w:ins w:id="13126" w:author="Author"/>
              </w:rPr>
            </w:pPr>
            <w:ins w:id="13127" w:author="Author">
              <w:r>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6C2BB10" w14:textId="77777777" w:rsidR="003F7E2C" w:rsidRDefault="003F7E2C" w:rsidP="00BE28D4">
            <w:pPr>
              <w:pStyle w:val="tablehead"/>
              <w:rPr>
                <w:ins w:id="13128" w:author="Author"/>
              </w:rPr>
            </w:pPr>
            <w:ins w:id="13129" w:author="Author">
              <w:r>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78F3612" w14:textId="77777777" w:rsidR="003F7E2C" w:rsidRDefault="003F7E2C" w:rsidP="00BE28D4">
            <w:pPr>
              <w:pStyle w:val="tablehead"/>
              <w:rPr>
                <w:ins w:id="13130" w:author="Author"/>
              </w:rPr>
            </w:pPr>
            <w:ins w:id="13131" w:author="Author">
              <w:r>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C1A218A" w14:textId="77777777" w:rsidR="003F7E2C" w:rsidRDefault="003F7E2C" w:rsidP="00BE28D4">
            <w:pPr>
              <w:pStyle w:val="tablehead"/>
              <w:rPr>
                <w:ins w:id="13132" w:author="Author"/>
              </w:rPr>
            </w:pPr>
            <w:ins w:id="13133" w:author="Author">
              <w:r>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1856C2B" w14:textId="77777777" w:rsidR="003F7E2C" w:rsidRDefault="003F7E2C" w:rsidP="00BE28D4">
            <w:pPr>
              <w:pStyle w:val="tablehead"/>
              <w:rPr>
                <w:ins w:id="13134" w:author="Author"/>
              </w:rPr>
            </w:pPr>
            <w:ins w:id="13135" w:author="Author">
              <w:r>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693A0EF" w14:textId="77777777" w:rsidR="003F7E2C" w:rsidRDefault="003F7E2C" w:rsidP="00BE28D4">
            <w:pPr>
              <w:pStyle w:val="tablehead"/>
              <w:rPr>
                <w:ins w:id="13136" w:author="Author"/>
              </w:rPr>
            </w:pPr>
            <w:ins w:id="13137" w:author="Author">
              <w:r>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891DF91" w14:textId="77777777" w:rsidR="003F7E2C" w:rsidRDefault="003F7E2C" w:rsidP="00BE28D4">
            <w:pPr>
              <w:pStyle w:val="tablehead"/>
              <w:rPr>
                <w:ins w:id="13138" w:author="Author"/>
              </w:rPr>
            </w:pPr>
            <w:ins w:id="13139" w:author="Author">
              <w:r>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F3AA95A" w14:textId="77777777" w:rsidR="003F7E2C" w:rsidRDefault="003F7E2C" w:rsidP="00BE28D4">
            <w:pPr>
              <w:pStyle w:val="tablehead"/>
              <w:rPr>
                <w:ins w:id="13140" w:author="Author"/>
              </w:rPr>
            </w:pPr>
            <w:ins w:id="13141" w:author="Author">
              <w:r>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87F95EB" w14:textId="77777777" w:rsidR="003F7E2C" w:rsidRDefault="003F7E2C" w:rsidP="00BE28D4">
            <w:pPr>
              <w:pStyle w:val="tablehead"/>
              <w:rPr>
                <w:ins w:id="13142" w:author="Author"/>
              </w:rPr>
            </w:pPr>
            <w:ins w:id="13143" w:author="Author">
              <w:r>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1A7495D" w14:textId="77777777" w:rsidR="003F7E2C" w:rsidRDefault="003F7E2C" w:rsidP="00BE28D4">
            <w:pPr>
              <w:pStyle w:val="tablehead"/>
              <w:rPr>
                <w:ins w:id="13144" w:author="Author"/>
              </w:rPr>
            </w:pPr>
            <w:ins w:id="13145" w:author="Author">
              <w:r>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9B64B53" w14:textId="77777777" w:rsidR="003F7E2C" w:rsidRDefault="003F7E2C" w:rsidP="00BE28D4">
            <w:pPr>
              <w:pStyle w:val="tablehead"/>
              <w:rPr>
                <w:ins w:id="13146" w:author="Author"/>
              </w:rPr>
            </w:pPr>
            <w:ins w:id="13147" w:author="Author">
              <w:r>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174A77C" w14:textId="77777777" w:rsidR="003F7E2C" w:rsidRDefault="003F7E2C" w:rsidP="00BE28D4">
            <w:pPr>
              <w:pStyle w:val="tablehead"/>
              <w:rPr>
                <w:ins w:id="13148" w:author="Author"/>
              </w:rPr>
            </w:pPr>
            <w:ins w:id="13149" w:author="Author">
              <w:r>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34A3575" w14:textId="77777777" w:rsidR="003F7E2C" w:rsidRDefault="003F7E2C" w:rsidP="00BE28D4">
            <w:pPr>
              <w:pStyle w:val="tablehead"/>
              <w:rPr>
                <w:ins w:id="13150" w:author="Author"/>
              </w:rPr>
            </w:pPr>
            <w:ins w:id="13151" w:author="Author">
              <w:r>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0F1BB8B" w14:textId="77777777" w:rsidR="003F7E2C" w:rsidRDefault="003F7E2C" w:rsidP="00BE28D4">
            <w:pPr>
              <w:pStyle w:val="tablehead"/>
              <w:rPr>
                <w:ins w:id="13152" w:author="Author"/>
              </w:rPr>
            </w:pPr>
            <w:ins w:id="13153" w:author="Author">
              <w:r>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4B4AEDF" w14:textId="77777777" w:rsidR="003F7E2C" w:rsidRDefault="003F7E2C" w:rsidP="00BE28D4">
            <w:pPr>
              <w:pStyle w:val="tablehead"/>
              <w:rPr>
                <w:ins w:id="13154" w:author="Author"/>
              </w:rPr>
            </w:pPr>
            <w:ins w:id="13155" w:author="Author">
              <w:r>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2A55FA8" w14:textId="77777777" w:rsidR="003F7E2C" w:rsidRDefault="003F7E2C" w:rsidP="00BE28D4">
            <w:pPr>
              <w:pStyle w:val="tablehead"/>
              <w:rPr>
                <w:ins w:id="13156" w:author="Author"/>
              </w:rPr>
            </w:pPr>
            <w:ins w:id="13157" w:author="Author">
              <w:r>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D535DCF" w14:textId="77777777" w:rsidR="003F7E2C" w:rsidRDefault="003F7E2C" w:rsidP="00BE28D4">
            <w:pPr>
              <w:pStyle w:val="tablehead"/>
              <w:rPr>
                <w:ins w:id="13158" w:author="Author"/>
              </w:rPr>
            </w:pPr>
            <w:ins w:id="13159" w:author="Author">
              <w:r>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3242CDBA" w14:textId="77777777" w:rsidR="003F7E2C" w:rsidRDefault="003F7E2C" w:rsidP="00BE28D4">
            <w:pPr>
              <w:pStyle w:val="tablehead"/>
              <w:rPr>
                <w:ins w:id="13160" w:author="Author"/>
              </w:rPr>
            </w:pPr>
            <w:ins w:id="13161" w:author="Author">
              <w:r>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7DB3867" w14:textId="77777777" w:rsidR="003F7E2C" w:rsidRDefault="003F7E2C" w:rsidP="00BE28D4">
            <w:pPr>
              <w:pStyle w:val="tablehead"/>
              <w:rPr>
                <w:ins w:id="13162" w:author="Author"/>
              </w:rPr>
            </w:pPr>
            <w:ins w:id="13163" w:author="Author">
              <w:r>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00FAD78" w14:textId="77777777" w:rsidR="003F7E2C" w:rsidRDefault="003F7E2C" w:rsidP="00BE28D4">
            <w:pPr>
              <w:pStyle w:val="tablehead"/>
              <w:rPr>
                <w:ins w:id="13164" w:author="Author"/>
              </w:rPr>
            </w:pPr>
            <w:ins w:id="13165" w:author="Author">
              <w:r>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47EBD92" w14:textId="77777777" w:rsidR="003F7E2C" w:rsidRDefault="003F7E2C" w:rsidP="00BE28D4">
            <w:pPr>
              <w:pStyle w:val="tablehead"/>
              <w:rPr>
                <w:ins w:id="13166" w:author="Author"/>
              </w:rPr>
            </w:pPr>
            <w:ins w:id="13167" w:author="Author">
              <w:r>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D3B4FDE" w14:textId="77777777" w:rsidR="003F7E2C" w:rsidRDefault="003F7E2C" w:rsidP="00BE28D4">
            <w:pPr>
              <w:pStyle w:val="tablehead"/>
              <w:rPr>
                <w:ins w:id="13168" w:author="Author"/>
              </w:rPr>
            </w:pPr>
            <w:ins w:id="13169" w:author="Author">
              <w:r>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677402F0" w14:textId="77777777" w:rsidR="003F7E2C" w:rsidRDefault="003F7E2C" w:rsidP="00BE28D4">
            <w:pPr>
              <w:pStyle w:val="tablehead"/>
              <w:rPr>
                <w:ins w:id="13170" w:author="Author"/>
              </w:rPr>
            </w:pPr>
            <w:ins w:id="13171" w:author="Author">
              <w:r>
                <w:t>27th and older</w:t>
              </w:r>
            </w:ins>
          </w:p>
        </w:tc>
      </w:tr>
      <w:tr w:rsidR="003F7E2C" w14:paraId="69F8F06D" w14:textId="77777777" w:rsidTr="00EE1A0A">
        <w:trPr>
          <w:trHeight w:val="190"/>
          <w:ins w:id="13172" w:author="Author"/>
        </w:trPr>
        <w:tc>
          <w:tcPr>
            <w:tcW w:w="200" w:type="dxa"/>
            <w:tcBorders>
              <w:top w:val="single" w:sz="4" w:space="0" w:color="auto"/>
              <w:left w:val="single" w:sz="4" w:space="0" w:color="auto"/>
              <w:bottom w:val="single" w:sz="4" w:space="0" w:color="auto"/>
              <w:right w:val="nil"/>
            </w:tcBorders>
            <w:vAlign w:val="bottom"/>
            <w:hideMark/>
          </w:tcPr>
          <w:p w14:paraId="1C3C30BB" w14:textId="77777777" w:rsidR="003F7E2C" w:rsidRDefault="003F7E2C" w:rsidP="00BE28D4">
            <w:pPr>
              <w:pStyle w:val="tabletext11"/>
              <w:jc w:val="right"/>
              <w:rPr>
                <w:ins w:id="13173" w:author="Author"/>
              </w:rPr>
            </w:pPr>
            <w:ins w:id="13174" w:author="Author">
              <w:r>
                <w:t>$</w:t>
              </w:r>
            </w:ins>
          </w:p>
        </w:tc>
        <w:tc>
          <w:tcPr>
            <w:tcW w:w="1580" w:type="dxa"/>
            <w:tcBorders>
              <w:top w:val="single" w:sz="4" w:space="0" w:color="auto"/>
              <w:left w:val="nil"/>
              <w:bottom w:val="single" w:sz="4" w:space="0" w:color="auto"/>
              <w:right w:val="single" w:sz="4" w:space="0" w:color="auto"/>
            </w:tcBorders>
            <w:vAlign w:val="bottom"/>
            <w:hideMark/>
          </w:tcPr>
          <w:p w14:paraId="4C262AC2" w14:textId="77777777" w:rsidR="003F7E2C" w:rsidRDefault="003F7E2C" w:rsidP="00BE28D4">
            <w:pPr>
              <w:pStyle w:val="tabletext11"/>
              <w:tabs>
                <w:tab w:val="decimal" w:pos="640"/>
              </w:tabs>
              <w:rPr>
                <w:ins w:id="13175" w:author="Author"/>
              </w:rPr>
            </w:pPr>
            <w:ins w:id="13176" w:author="Author">
              <w:r>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F43307C" w14:textId="77777777" w:rsidR="003F7E2C" w:rsidRPr="00CE6D2B" w:rsidRDefault="003F7E2C" w:rsidP="00BE28D4">
            <w:pPr>
              <w:pStyle w:val="tabletext11"/>
              <w:jc w:val="center"/>
              <w:rPr>
                <w:ins w:id="13177" w:author="Author"/>
              </w:rPr>
            </w:pPr>
            <w:ins w:id="13178" w:author="Author">
              <w:r w:rsidRPr="00CE6D2B">
                <w:t>0.95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FA80758" w14:textId="77777777" w:rsidR="003F7E2C" w:rsidRPr="00CE6D2B" w:rsidRDefault="003F7E2C" w:rsidP="00BE28D4">
            <w:pPr>
              <w:pStyle w:val="tabletext11"/>
              <w:jc w:val="center"/>
              <w:rPr>
                <w:ins w:id="13179" w:author="Author"/>
              </w:rPr>
            </w:pPr>
            <w:ins w:id="13180" w:author="Author">
              <w:r w:rsidRPr="00CE6D2B">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2EB660" w14:textId="77777777" w:rsidR="003F7E2C" w:rsidRPr="00CE6D2B" w:rsidRDefault="003F7E2C" w:rsidP="00BE28D4">
            <w:pPr>
              <w:pStyle w:val="tabletext11"/>
              <w:jc w:val="center"/>
              <w:rPr>
                <w:ins w:id="13181" w:author="Author"/>
              </w:rPr>
            </w:pPr>
            <w:ins w:id="13182" w:author="Author">
              <w:r w:rsidRPr="00CE6D2B">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176102" w14:textId="77777777" w:rsidR="003F7E2C" w:rsidRPr="00CE6D2B" w:rsidRDefault="003F7E2C" w:rsidP="00BE28D4">
            <w:pPr>
              <w:pStyle w:val="tabletext11"/>
              <w:jc w:val="center"/>
              <w:rPr>
                <w:ins w:id="13183" w:author="Author"/>
              </w:rPr>
            </w:pPr>
            <w:ins w:id="13184" w:author="Author">
              <w:r w:rsidRPr="00CE6D2B">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F1655D" w14:textId="77777777" w:rsidR="003F7E2C" w:rsidRPr="00CE6D2B" w:rsidRDefault="003F7E2C" w:rsidP="00BE28D4">
            <w:pPr>
              <w:pStyle w:val="tabletext11"/>
              <w:jc w:val="center"/>
              <w:rPr>
                <w:ins w:id="13185" w:author="Author"/>
              </w:rPr>
            </w:pPr>
            <w:ins w:id="13186" w:author="Author">
              <w:r w:rsidRPr="00CE6D2B">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CA803E" w14:textId="77777777" w:rsidR="003F7E2C" w:rsidRPr="00CE6D2B" w:rsidRDefault="003F7E2C" w:rsidP="00BE28D4">
            <w:pPr>
              <w:pStyle w:val="tabletext11"/>
              <w:jc w:val="center"/>
              <w:rPr>
                <w:ins w:id="13187" w:author="Author"/>
              </w:rPr>
            </w:pPr>
            <w:ins w:id="13188" w:author="Author">
              <w:r w:rsidRPr="00CE6D2B">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A6B419" w14:textId="77777777" w:rsidR="003F7E2C" w:rsidRPr="00CE6D2B" w:rsidRDefault="003F7E2C" w:rsidP="00BE28D4">
            <w:pPr>
              <w:pStyle w:val="tabletext11"/>
              <w:jc w:val="center"/>
              <w:rPr>
                <w:ins w:id="13189" w:author="Author"/>
              </w:rPr>
            </w:pPr>
            <w:ins w:id="13190" w:author="Author">
              <w:r w:rsidRPr="00CE6D2B">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57FA4D" w14:textId="77777777" w:rsidR="003F7E2C" w:rsidRPr="00CE6D2B" w:rsidRDefault="003F7E2C" w:rsidP="00BE28D4">
            <w:pPr>
              <w:pStyle w:val="tabletext11"/>
              <w:jc w:val="center"/>
              <w:rPr>
                <w:ins w:id="13191" w:author="Author"/>
              </w:rPr>
            </w:pPr>
            <w:ins w:id="13192" w:author="Author">
              <w:r w:rsidRPr="00CE6D2B">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2A1FF0" w14:textId="77777777" w:rsidR="003F7E2C" w:rsidRPr="00CE6D2B" w:rsidRDefault="003F7E2C" w:rsidP="00BE28D4">
            <w:pPr>
              <w:pStyle w:val="tabletext11"/>
              <w:jc w:val="center"/>
              <w:rPr>
                <w:ins w:id="13193" w:author="Author"/>
              </w:rPr>
            </w:pPr>
            <w:ins w:id="13194" w:author="Author">
              <w:r w:rsidRPr="00CE6D2B">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17E3FF" w14:textId="77777777" w:rsidR="003F7E2C" w:rsidRPr="00CE6D2B" w:rsidRDefault="003F7E2C" w:rsidP="00BE28D4">
            <w:pPr>
              <w:pStyle w:val="tabletext11"/>
              <w:jc w:val="center"/>
              <w:rPr>
                <w:ins w:id="13195" w:author="Author"/>
              </w:rPr>
            </w:pPr>
            <w:ins w:id="13196" w:author="Author">
              <w:r w:rsidRPr="00CE6D2B">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92951C" w14:textId="77777777" w:rsidR="003F7E2C" w:rsidRPr="00CE6D2B" w:rsidRDefault="003F7E2C" w:rsidP="00BE28D4">
            <w:pPr>
              <w:pStyle w:val="tabletext11"/>
              <w:jc w:val="center"/>
              <w:rPr>
                <w:ins w:id="13197" w:author="Author"/>
              </w:rPr>
            </w:pPr>
            <w:ins w:id="13198" w:author="Author">
              <w:r w:rsidRPr="00CE6D2B">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6F4D74" w14:textId="77777777" w:rsidR="003F7E2C" w:rsidRPr="00CE6D2B" w:rsidRDefault="003F7E2C" w:rsidP="00BE28D4">
            <w:pPr>
              <w:pStyle w:val="tabletext11"/>
              <w:jc w:val="center"/>
              <w:rPr>
                <w:ins w:id="13199" w:author="Author"/>
              </w:rPr>
            </w:pPr>
            <w:ins w:id="13200" w:author="Author">
              <w:r w:rsidRPr="00CE6D2B">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FB45C4" w14:textId="77777777" w:rsidR="003F7E2C" w:rsidRPr="00CE6D2B" w:rsidRDefault="003F7E2C" w:rsidP="00BE28D4">
            <w:pPr>
              <w:pStyle w:val="tabletext11"/>
              <w:jc w:val="center"/>
              <w:rPr>
                <w:ins w:id="13201" w:author="Author"/>
              </w:rPr>
            </w:pPr>
            <w:ins w:id="13202" w:author="Author">
              <w:r w:rsidRPr="00CE6D2B">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B035E2" w14:textId="77777777" w:rsidR="003F7E2C" w:rsidRPr="00CE6D2B" w:rsidRDefault="003F7E2C" w:rsidP="00BE28D4">
            <w:pPr>
              <w:pStyle w:val="tabletext11"/>
              <w:jc w:val="center"/>
              <w:rPr>
                <w:ins w:id="13203" w:author="Author"/>
              </w:rPr>
            </w:pPr>
            <w:ins w:id="13204" w:author="Author">
              <w:r w:rsidRPr="00CE6D2B">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101C74" w14:textId="77777777" w:rsidR="003F7E2C" w:rsidRPr="00CE6D2B" w:rsidRDefault="003F7E2C" w:rsidP="00BE28D4">
            <w:pPr>
              <w:pStyle w:val="tabletext11"/>
              <w:jc w:val="center"/>
              <w:rPr>
                <w:ins w:id="13205" w:author="Author"/>
              </w:rPr>
            </w:pPr>
            <w:ins w:id="13206" w:author="Author">
              <w:r w:rsidRPr="00CE6D2B">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2089FE" w14:textId="77777777" w:rsidR="003F7E2C" w:rsidRPr="00CE6D2B" w:rsidRDefault="003F7E2C" w:rsidP="00BE28D4">
            <w:pPr>
              <w:pStyle w:val="tabletext11"/>
              <w:jc w:val="center"/>
              <w:rPr>
                <w:ins w:id="13207" w:author="Author"/>
              </w:rPr>
            </w:pPr>
            <w:ins w:id="13208" w:author="Author">
              <w:r w:rsidRPr="00CE6D2B">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5ADF37" w14:textId="77777777" w:rsidR="003F7E2C" w:rsidRPr="00CE6D2B" w:rsidRDefault="003F7E2C" w:rsidP="00BE28D4">
            <w:pPr>
              <w:pStyle w:val="tabletext11"/>
              <w:jc w:val="center"/>
              <w:rPr>
                <w:ins w:id="13209" w:author="Author"/>
              </w:rPr>
            </w:pPr>
            <w:ins w:id="13210" w:author="Author">
              <w:r w:rsidRPr="00CE6D2B">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322A42" w14:textId="77777777" w:rsidR="003F7E2C" w:rsidRPr="00CE6D2B" w:rsidRDefault="003F7E2C" w:rsidP="00BE28D4">
            <w:pPr>
              <w:pStyle w:val="tabletext11"/>
              <w:jc w:val="center"/>
              <w:rPr>
                <w:ins w:id="13211" w:author="Author"/>
              </w:rPr>
            </w:pPr>
            <w:ins w:id="13212" w:author="Author">
              <w:r w:rsidRPr="00CE6D2B">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8BE152" w14:textId="77777777" w:rsidR="003F7E2C" w:rsidRPr="00CE6D2B" w:rsidRDefault="003F7E2C" w:rsidP="00BE28D4">
            <w:pPr>
              <w:pStyle w:val="tabletext11"/>
              <w:jc w:val="center"/>
              <w:rPr>
                <w:ins w:id="13213" w:author="Author"/>
              </w:rPr>
            </w:pPr>
            <w:ins w:id="13214" w:author="Author">
              <w:r w:rsidRPr="00CE6D2B">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4FDB3C" w14:textId="77777777" w:rsidR="003F7E2C" w:rsidRPr="00CE6D2B" w:rsidRDefault="003F7E2C" w:rsidP="00BE28D4">
            <w:pPr>
              <w:pStyle w:val="tabletext11"/>
              <w:jc w:val="center"/>
              <w:rPr>
                <w:ins w:id="13215" w:author="Author"/>
              </w:rPr>
            </w:pPr>
            <w:ins w:id="13216" w:author="Author">
              <w:r w:rsidRPr="00CE6D2B">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9A5B7A" w14:textId="77777777" w:rsidR="003F7E2C" w:rsidRPr="00CE6D2B" w:rsidRDefault="003F7E2C" w:rsidP="00BE28D4">
            <w:pPr>
              <w:pStyle w:val="tabletext11"/>
              <w:jc w:val="center"/>
              <w:rPr>
                <w:ins w:id="13217" w:author="Author"/>
              </w:rPr>
            </w:pPr>
            <w:ins w:id="13218" w:author="Author">
              <w:r w:rsidRPr="00CE6D2B">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B40029" w14:textId="77777777" w:rsidR="003F7E2C" w:rsidRPr="00CE6D2B" w:rsidRDefault="003F7E2C" w:rsidP="00BE28D4">
            <w:pPr>
              <w:pStyle w:val="tabletext11"/>
              <w:jc w:val="center"/>
              <w:rPr>
                <w:ins w:id="13219" w:author="Author"/>
              </w:rPr>
            </w:pPr>
            <w:ins w:id="13220" w:author="Author">
              <w:r w:rsidRPr="00CE6D2B">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076D825" w14:textId="77777777" w:rsidR="003F7E2C" w:rsidRPr="00CE6D2B" w:rsidRDefault="003F7E2C" w:rsidP="00BE28D4">
            <w:pPr>
              <w:pStyle w:val="tabletext11"/>
              <w:jc w:val="center"/>
              <w:rPr>
                <w:ins w:id="13221" w:author="Author"/>
              </w:rPr>
            </w:pPr>
            <w:ins w:id="13222" w:author="Author">
              <w:r w:rsidRPr="00CE6D2B">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4EE693" w14:textId="77777777" w:rsidR="003F7E2C" w:rsidRPr="00CE6D2B" w:rsidRDefault="003F7E2C" w:rsidP="00BE28D4">
            <w:pPr>
              <w:pStyle w:val="tabletext11"/>
              <w:jc w:val="center"/>
              <w:rPr>
                <w:ins w:id="13223" w:author="Author"/>
              </w:rPr>
            </w:pPr>
            <w:ins w:id="13224" w:author="Author">
              <w:r w:rsidRPr="00CE6D2B">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054DD" w14:textId="77777777" w:rsidR="003F7E2C" w:rsidRPr="00CE6D2B" w:rsidRDefault="003F7E2C" w:rsidP="00BE28D4">
            <w:pPr>
              <w:pStyle w:val="tabletext11"/>
              <w:jc w:val="center"/>
              <w:rPr>
                <w:ins w:id="13225" w:author="Author"/>
              </w:rPr>
            </w:pPr>
            <w:ins w:id="13226" w:author="Author">
              <w:r w:rsidRPr="00CE6D2B">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F49CB8" w14:textId="77777777" w:rsidR="003F7E2C" w:rsidRPr="00CE6D2B" w:rsidRDefault="003F7E2C" w:rsidP="00BE28D4">
            <w:pPr>
              <w:pStyle w:val="tabletext11"/>
              <w:jc w:val="center"/>
              <w:rPr>
                <w:ins w:id="13227" w:author="Author"/>
              </w:rPr>
            </w:pPr>
            <w:ins w:id="13228" w:author="Author">
              <w:r w:rsidRPr="00CE6D2B">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2D110A" w14:textId="77777777" w:rsidR="003F7E2C" w:rsidRPr="00CE6D2B" w:rsidRDefault="003F7E2C" w:rsidP="00BE28D4">
            <w:pPr>
              <w:pStyle w:val="tabletext11"/>
              <w:jc w:val="center"/>
              <w:rPr>
                <w:ins w:id="13229" w:author="Author"/>
              </w:rPr>
            </w:pPr>
            <w:ins w:id="13230" w:author="Author">
              <w:r w:rsidRPr="00CE6D2B">
                <w:t>0.02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BF39071" w14:textId="77777777" w:rsidR="003F7E2C" w:rsidRPr="00CE6D2B" w:rsidRDefault="003F7E2C" w:rsidP="00BE28D4">
            <w:pPr>
              <w:pStyle w:val="tabletext11"/>
              <w:jc w:val="center"/>
              <w:rPr>
                <w:ins w:id="13231" w:author="Author"/>
              </w:rPr>
            </w:pPr>
            <w:ins w:id="13232" w:author="Author">
              <w:r w:rsidRPr="00CE6D2B">
                <w:t>0.01</w:t>
              </w:r>
            </w:ins>
          </w:p>
        </w:tc>
      </w:tr>
      <w:tr w:rsidR="003F7E2C" w14:paraId="2FFD8725" w14:textId="77777777" w:rsidTr="00EE1A0A">
        <w:trPr>
          <w:trHeight w:val="190"/>
          <w:ins w:id="13233" w:author="Author"/>
        </w:trPr>
        <w:tc>
          <w:tcPr>
            <w:tcW w:w="200" w:type="dxa"/>
            <w:tcBorders>
              <w:top w:val="single" w:sz="4" w:space="0" w:color="auto"/>
              <w:left w:val="single" w:sz="4" w:space="0" w:color="auto"/>
              <w:bottom w:val="single" w:sz="4" w:space="0" w:color="auto"/>
              <w:right w:val="nil"/>
            </w:tcBorders>
            <w:vAlign w:val="bottom"/>
          </w:tcPr>
          <w:p w14:paraId="0E2C7A57" w14:textId="77777777" w:rsidR="003F7E2C" w:rsidRDefault="003F7E2C" w:rsidP="00BE28D4">
            <w:pPr>
              <w:pStyle w:val="tabletext11"/>
              <w:jc w:val="right"/>
              <w:rPr>
                <w:ins w:id="13234" w:author="Author"/>
              </w:rPr>
            </w:pPr>
          </w:p>
        </w:tc>
        <w:tc>
          <w:tcPr>
            <w:tcW w:w="1580" w:type="dxa"/>
            <w:tcBorders>
              <w:top w:val="single" w:sz="4" w:space="0" w:color="auto"/>
              <w:left w:val="nil"/>
              <w:bottom w:val="single" w:sz="4" w:space="0" w:color="auto"/>
              <w:right w:val="single" w:sz="4" w:space="0" w:color="auto"/>
            </w:tcBorders>
            <w:vAlign w:val="bottom"/>
            <w:hideMark/>
          </w:tcPr>
          <w:p w14:paraId="5B5E0EEE" w14:textId="77777777" w:rsidR="003F7E2C" w:rsidRDefault="003F7E2C" w:rsidP="00BE28D4">
            <w:pPr>
              <w:pStyle w:val="tabletext11"/>
              <w:tabs>
                <w:tab w:val="decimal" w:pos="640"/>
              </w:tabs>
              <w:rPr>
                <w:ins w:id="13235" w:author="Author"/>
              </w:rPr>
            </w:pPr>
            <w:ins w:id="13236" w:author="Author">
              <w:r>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26FAA8F" w14:textId="77777777" w:rsidR="003F7E2C" w:rsidRPr="00CE6D2B" w:rsidRDefault="003F7E2C" w:rsidP="00BE28D4">
            <w:pPr>
              <w:pStyle w:val="tabletext11"/>
              <w:jc w:val="center"/>
              <w:rPr>
                <w:ins w:id="13237" w:author="Author"/>
              </w:rPr>
            </w:pPr>
            <w:ins w:id="13238"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0EF1194" w14:textId="77777777" w:rsidR="003F7E2C" w:rsidRPr="00CE6D2B" w:rsidRDefault="003F7E2C" w:rsidP="00BE28D4">
            <w:pPr>
              <w:pStyle w:val="tabletext11"/>
              <w:jc w:val="center"/>
              <w:rPr>
                <w:ins w:id="13239" w:author="Author"/>
              </w:rPr>
            </w:pPr>
            <w:ins w:id="13240"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824E9A" w14:textId="77777777" w:rsidR="003F7E2C" w:rsidRPr="00CE6D2B" w:rsidRDefault="003F7E2C" w:rsidP="00BE28D4">
            <w:pPr>
              <w:pStyle w:val="tabletext11"/>
              <w:jc w:val="center"/>
              <w:rPr>
                <w:ins w:id="13241" w:author="Author"/>
              </w:rPr>
            </w:pPr>
            <w:ins w:id="13242"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0E631A" w14:textId="77777777" w:rsidR="003F7E2C" w:rsidRPr="00CE6D2B" w:rsidRDefault="003F7E2C" w:rsidP="00BE28D4">
            <w:pPr>
              <w:pStyle w:val="tabletext11"/>
              <w:jc w:val="center"/>
              <w:rPr>
                <w:ins w:id="13243" w:author="Author"/>
              </w:rPr>
            </w:pPr>
            <w:ins w:id="13244"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FCD1B6" w14:textId="77777777" w:rsidR="003F7E2C" w:rsidRPr="00CE6D2B" w:rsidRDefault="003F7E2C" w:rsidP="00BE28D4">
            <w:pPr>
              <w:pStyle w:val="tabletext11"/>
              <w:jc w:val="center"/>
              <w:rPr>
                <w:ins w:id="13245" w:author="Author"/>
              </w:rPr>
            </w:pPr>
            <w:ins w:id="13246"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05F0DC" w14:textId="77777777" w:rsidR="003F7E2C" w:rsidRPr="00CE6D2B" w:rsidRDefault="003F7E2C" w:rsidP="00BE28D4">
            <w:pPr>
              <w:pStyle w:val="tabletext11"/>
              <w:jc w:val="center"/>
              <w:rPr>
                <w:ins w:id="13247" w:author="Author"/>
              </w:rPr>
            </w:pPr>
            <w:ins w:id="13248"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F5F52D" w14:textId="77777777" w:rsidR="003F7E2C" w:rsidRPr="00CE6D2B" w:rsidRDefault="003F7E2C" w:rsidP="00BE28D4">
            <w:pPr>
              <w:pStyle w:val="tabletext11"/>
              <w:jc w:val="center"/>
              <w:rPr>
                <w:ins w:id="13249" w:author="Author"/>
              </w:rPr>
            </w:pPr>
            <w:ins w:id="13250"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CB7D3D" w14:textId="77777777" w:rsidR="003F7E2C" w:rsidRPr="00CE6D2B" w:rsidRDefault="003F7E2C" w:rsidP="00BE28D4">
            <w:pPr>
              <w:pStyle w:val="tabletext11"/>
              <w:jc w:val="center"/>
              <w:rPr>
                <w:ins w:id="13251" w:author="Author"/>
              </w:rPr>
            </w:pPr>
            <w:ins w:id="13252"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90685A" w14:textId="77777777" w:rsidR="003F7E2C" w:rsidRPr="00CE6D2B" w:rsidRDefault="003F7E2C" w:rsidP="00BE28D4">
            <w:pPr>
              <w:pStyle w:val="tabletext11"/>
              <w:jc w:val="center"/>
              <w:rPr>
                <w:ins w:id="13253" w:author="Author"/>
              </w:rPr>
            </w:pPr>
            <w:ins w:id="13254" w:author="Author">
              <w:r w:rsidRPr="00CE6D2B">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FFFA59" w14:textId="77777777" w:rsidR="003F7E2C" w:rsidRPr="00CE6D2B" w:rsidRDefault="003F7E2C" w:rsidP="00BE28D4">
            <w:pPr>
              <w:pStyle w:val="tabletext11"/>
              <w:jc w:val="center"/>
              <w:rPr>
                <w:ins w:id="13255" w:author="Author"/>
              </w:rPr>
            </w:pPr>
            <w:ins w:id="13256"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33DDE7" w14:textId="77777777" w:rsidR="003F7E2C" w:rsidRPr="00CE6D2B" w:rsidRDefault="003F7E2C" w:rsidP="00BE28D4">
            <w:pPr>
              <w:pStyle w:val="tabletext11"/>
              <w:jc w:val="center"/>
              <w:rPr>
                <w:ins w:id="13257" w:author="Author"/>
              </w:rPr>
            </w:pPr>
            <w:ins w:id="13258" w:author="Author">
              <w:r w:rsidRPr="00CE6D2B">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D4E240" w14:textId="77777777" w:rsidR="003F7E2C" w:rsidRPr="00CE6D2B" w:rsidRDefault="003F7E2C" w:rsidP="00BE28D4">
            <w:pPr>
              <w:pStyle w:val="tabletext11"/>
              <w:jc w:val="center"/>
              <w:rPr>
                <w:ins w:id="13259" w:author="Author"/>
              </w:rPr>
            </w:pPr>
            <w:ins w:id="13260"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F88A58" w14:textId="77777777" w:rsidR="003F7E2C" w:rsidRPr="00CE6D2B" w:rsidRDefault="003F7E2C" w:rsidP="00BE28D4">
            <w:pPr>
              <w:pStyle w:val="tabletext11"/>
              <w:jc w:val="center"/>
              <w:rPr>
                <w:ins w:id="13261" w:author="Author"/>
              </w:rPr>
            </w:pPr>
            <w:ins w:id="13262" w:author="Author">
              <w:r w:rsidRPr="00CE6D2B">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E00453" w14:textId="77777777" w:rsidR="003F7E2C" w:rsidRPr="00CE6D2B" w:rsidRDefault="003F7E2C" w:rsidP="00BE28D4">
            <w:pPr>
              <w:pStyle w:val="tabletext11"/>
              <w:jc w:val="center"/>
              <w:rPr>
                <w:ins w:id="13263" w:author="Author"/>
              </w:rPr>
            </w:pPr>
            <w:ins w:id="13264" w:author="Author">
              <w:r w:rsidRPr="00CE6D2B">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129A07" w14:textId="77777777" w:rsidR="003F7E2C" w:rsidRPr="00CE6D2B" w:rsidRDefault="003F7E2C" w:rsidP="00BE28D4">
            <w:pPr>
              <w:pStyle w:val="tabletext11"/>
              <w:jc w:val="center"/>
              <w:rPr>
                <w:ins w:id="13265" w:author="Author"/>
              </w:rPr>
            </w:pPr>
            <w:ins w:id="13266"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ABC906" w14:textId="77777777" w:rsidR="003F7E2C" w:rsidRPr="00CE6D2B" w:rsidRDefault="003F7E2C" w:rsidP="00BE28D4">
            <w:pPr>
              <w:pStyle w:val="tabletext11"/>
              <w:jc w:val="center"/>
              <w:rPr>
                <w:ins w:id="13267" w:author="Author"/>
              </w:rPr>
            </w:pPr>
            <w:ins w:id="13268"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4BB3C9" w14:textId="77777777" w:rsidR="003F7E2C" w:rsidRPr="00CE6D2B" w:rsidRDefault="003F7E2C" w:rsidP="00BE28D4">
            <w:pPr>
              <w:pStyle w:val="tabletext11"/>
              <w:jc w:val="center"/>
              <w:rPr>
                <w:ins w:id="13269" w:author="Author"/>
              </w:rPr>
            </w:pPr>
            <w:ins w:id="13270"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3D003B" w14:textId="77777777" w:rsidR="003F7E2C" w:rsidRPr="00CE6D2B" w:rsidRDefault="003F7E2C" w:rsidP="00BE28D4">
            <w:pPr>
              <w:pStyle w:val="tabletext11"/>
              <w:jc w:val="center"/>
              <w:rPr>
                <w:ins w:id="13271" w:author="Author"/>
              </w:rPr>
            </w:pPr>
            <w:ins w:id="13272" w:author="Author">
              <w:r w:rsidRPr="00CE6D2B">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ECBF3" w14:textId="77777777" w:rsidR="003F7E2C" w:rsidRPr="00CE6D2B" w:rsidRDefault="003F7E2C" w:rsidP="00BE28D4">
            <w:pPr>
              <w:pStyle w:val="tabletext11"/>
              <w:jc w:val="center"/>
              <w:rPr>
                <w:ins w:id="13273" w:author="Author"/>
              </w:rPr>
            </w:pPr>
            <w:ins w:id="13274" w:author="Author">
              <w:r w:rsidRPr="00CE6D2B">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22EE10" w14:textId="77777777" w:rsidR="003F7E2C" w:rsidRPr="00CE6D2B" w:rsidRDefault="003F7E2C" w:rsidP="00BE28D4">
            <w:pPr>
              <w:pStyle w:val="tabletext11"/>
              <w:jc w:val="center"/>
              <w:rPr>
                <w:ins w:id="13275" w:author="Author"/>
              </w:rPr>
            </w:pPr>
            <w:ins w:id="13276"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13ABE9" w14:textId="77777777" w:rsidR="003F7E2C" w:rsidRPr="00CE6D2B" w:rsidRDefault="003F7E2C" w:rsidP="00BE28D4">
            <w:pPr>
              <w:pStyle w:val="tabletext11"/>
              <w:jc w:val="center"/>
              <w:rPr>
                <w:ins w:id="13277" w:author="Author"/>
              </w:rPr>
            </w:pPr>
            <w:ins w:id="13278" w:author="Author">
              <w:r w:rsidRPr="00CE6D2B">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6EA26" w14:textId="77777777" w:rsidR="003F7E2C" w:rsidRPr="00CE6D2B" w:rsidRDefault="003F7E2C" w:rsidP="00BE28D4">
            <w:pPr>
              <w:pStyle w:val="tabletext11"/>
              <w:jc w:val="center"/>
              <w:rPr>
                <w:ins w:id="13279" w:author="Author"/>
              </w:rPr>
            </w:pPr>
            <w:ins w:id="13280" w:author="Author">
              <w:r w:rsidRPr="00CE6D2B">
                <w:t xml:space="preserve">0.05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041B236" w14:textId="77777777" w:rsidR="003F7E2C" w:rsidRPr="00CE6D2B" w:rsidRDefault="003F7E2C" w:rsidP="00BE28D4">
            <w:pPr>
              <w:pStyle w:val="tabletext11"/>
              <w:jc w:val="center"/>
              <w:rPr>
                <w:ins w:id="13281" w:author="Author"/>
              </w:rPr>
            </w:pPr>
            <w:ins w:id="13282" w:author="Author">
              <w:r w:rsidRPr="00CE6D2B">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5E8594" w14:textId="77777777" w:rsidR="003F7E2C" w:rsidRPr="00CE6D2B" w:rsidRDefault="003F7E2C" w:rsidP="00BE28D4">
            <w:pPr>
              <w:pStyle w:val="tabletext11"/>
              <w:jc w:val="center"/>
              <w:rPr>
                <w:ins w:id="13283" w:author="Author"/>
              </w:rPr>
            </w:pPr>
            <w:ins w:id="13284" w:author="Author">
              <w:r w:rsidRPr="00CE6D2B">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374EF0" w14:textId="77777777" w:rsidR="003F7E2C" w:rsidRPr="00CE6D2B" w:rsidRDefault="003F7E2C" w:rsidP="00BE28D4">
            <w:pPr>
              <w:pStyle w:val="tabletext11"/>
              <w:jc w:val="center"/>
              <w:rPr>
                <w:ins w:id="13285" w:author="Author"/>
              </w:rPr>
            </w:pPr>
            <w:ins w:id="13286" w:author="Author">
              <w:r w:rsidRPr="00CE6D2B">
                <w:t xml:space="preserve">0.03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C34AB" w14:textId="77777777" w:rsidR="003F7E2C" w:rsidRPr="00CE6D2B" w:rsidRDefault="003F7E2C" w:rsidP="00BE28D4">
            <w:pPr>
              <w:pStyle w:val="tabletext11"/>
              <w:jc w:val="center"/>
              <w:rPr>
                <w:ins w:id="13287" w:author="Author"/>
              </w:rPr>
            </w:pPr>
            <w:ins w:id="13288" w:author="Author">
              <w:r w:rsidRPr="00CE6D2B">
                <w:t xml:space="preserve">0.03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DD31AE" w14:textId="77777777" w:rsidR="003F7E2C" w:rsidRPr="00CE6D2B" w:rsidRDefault="003F7E2C" w:rsidP="00BE28D4">
            <w:pPr>
              <w:pStyle w:val="tabletext11"/>
              <w:jc w:val="center"/>
              <w:rPr>
                <w:ins w:id="13289" w:author="Author"/>
              </w:rPr>
            </w:pPr>
            <w:ins w:id="13290" w:author="Author">
              <w:r w:rsidRPr="00CE6D2B">
                <w:t xml:space="preserve">0.03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2C7A479" w14:textId="77777777" w:rsidR="003F7E2C" w:rsidRPr="00CE6D2B" w:rsidRDefault="003F7E2C" w:rsidP="00BE28D4">
            <w:pPr>
              <w:pStyle w:val="tabletext11"/>
              <w:jc w:val="center"/>
              <w:rPr>
                <w:ins w:id="13291" w:author="Author"/>
              </w:rPr>
            </w:pPr>
            <w:ins w:id="13292" w:author="Author">
              <w:r w:rsidRPr="00CE6D2B">
                <w:t xml:space="preserve">0.02 </w:t>
              </w:r>
            </w:ins>
          </w:p>
        </w:tc>
      </w:tr>
      <w:tr w:rsidR="003F7E2C" w14:paraId="7072C74E" w14:textId="77777777" w:rsidTr="00EE1A0A">
        <w:trPr>
          <w:trHeight w:val="190"/>
          <w:ins w:id="13293" w:author="Author"/>
        </w:trPr>
        <w:tc>
          <w:tcPr>
            <w:tcW w:w="200" w:type="dxa"/>
            <w:tcBorders>
              <w:top w:val="single" w:sz="4" w:space="0" w:color="auto"/>
              <w:left w:val="single" w:sz="4" w:space="0" w:color="auto"/>
              <w:bottom w:val="single" w:sz="4" w:space="0" w:color="auto"/>
              <w:right w:val="nil"/>
            </w:tcBorders>
            <w:vAlign w:val="bottom"/>
          </w:tcPr>
          <w:p w14:paraId="2C3655B8" w14:textId="77777777" w:rsidR="003F7E2C" w:rsidRDefault="003F7E2C" w:rsidP="00BE28D4">
            <w:pPr>
              <w:pStyle w:val="tabletext11"/>
              <w:jc w:val="right"/>
              <w:rPr>
                <w:ins w:id="13294" w:author="Author"/>
              </w:rPr>
            </w:pPr>
          </w:p>
        </w:tc>
        <w:tc>
          <w:tcPr>
            <w:tcW w:w="1580" w:type="dxa"/>
            <w:tcBorders>
              <w:top w:val="single" w:sz="4" w:space="0" w:color="auto"/>
              <w:left w:val="nil"/>
              <w:bottom w:val="single" w:sz="4" w:space="0" w:color="auto"/>
              <w:right w:val="single" w:sz="4" w:space="0" w:color="auto"/>
            </w:tcBorders>
            <w:vAlign w:val="bottom"/>
            <w:hideMark/>
          </w:tcPr>
          <w:p w14:paraId="3B8349AD" w14:textId="77777777" w:rsidR="003F7E2C" w:rsidRDefault="003F7E2C" w:rsidP="00BE28D4">
            <w:pPr>
              <w:pStyle w:val="tabletext11"/>
              <w:tabs>
                <w:tab w:val="decimal" w:pos="640"/>
              </w:tabs>
              <w:rPr>
                <w:ins w:id="13295" w:author="Author"/>
              </w:rPr>
            </w:pPr>
            <w:ins w:id="13296" w:author="Author">
              <w:r>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6AE3B2A" w14:textId="77777777" w:rsidR="003F7E2C" w:rsidRPr="00CE6D2B" w:rsidRDefault="003F7E2C" w:rsidP="00BE28D4">
            <w:pPr>
              <w:pStyle w:val="tabletext11"/>
              <w:jc w:val="center"/>
              <w:rPr>
                <w:ins w:id="13297" w:author="Author"/>
              </w:rPr>
            </w:pPr>
            <w:ins w:id="13298"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5209D2A" w14:textId="77777777" w:rsidR="003F7E2C" w:rsidRPr="00CE6D2B" w:rsidRDefault="003F7E2C" w:rsidP="00BE28D4">
            <w:pPr>
              <w:pStyle w:val="tabletext11"/>
              <w:jc w:val="center"/>
              <w:rPr>
                <w:ins w:id="13299" w:author="Author"/>
              </w:rPr>
            </w:pPr>
            <w:ins w:id="13300"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3A251B" w14:textId="77777777" w:rsidR="003F7E2C" w:rsidRPr="00CE6D2B" w:rsidRDefault="003F7E2C" w:rsidP="00BE28D4">
            <w:pPr>
              <w:pStyle w:val="tabletext11"/>
              <w:jc w:val="center"/>
              <w:rPr>
                <w:ins w:id="13301" w:author="Author"/>
              </w:rPr>
            </w:pPr>
            <w:ins w:id="13302"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AE5646" w14:textId="77777777" w:rsidR="003F7E2C" w:rsidRPr="00CE6D2B" w:rsidRDefault="003F7E2C" w:rsidP="00BE28D4">
            <w:pPr>
              <w:pStyle w:val="tabletext11"/>
              <w:jc w:val="center"/>
              <w:rPr>
                <w:ins w:id="13303" w:author="Author"/>
              </w:rPr>
            </w:pPr>
            <w:ins w:id="13304"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3090A0" w14:textId="77777777" w:rsidR="003F7E2C" w:rsidRPr="00CE6D2B" w:rsidRDefault="003F7E2C" w:rsidP="00BE28D4">
            <w:pPr>
              <w:pStyle w:val="tabletext11"/>
              <w:jc w:val="center"/>
              <w:rPr>
                <w:ins w:id="13305" w:author="Author"/>
              </w:rPr>
            </w:pPr>
            <w:ins w:id="13306"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2911C2" w14:textId="77777777" w:rsidR="003F7E2C" w:rsidRPr="00CE6D2B" w:rsidRDefault="003F7E2C" w:rsidP="00BE28D4">
            <w:pPr>
              <w:pStyle w:val="tabletext11"/>
              <w:jc w:val="center"/>
              <w:rPr>
                <w:ins w:id="13307" w:author="Author"/>
              </w:rPr>
            </w:pPr>
            <w:ins w:id="13308"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9B0BD4" w14:textId="77777777" w:rsidR="003F7E2C" w:rsidRPr="00CE6D2B" w:rsidRDefault="003F7E2C" w:rsidP="00BE28D4">
            <w:pPr>
              <w:pStyle w:val="tabletext11"/>
              <w:jc w:val="center"/>
              <w:rPr>
                <w:ins w:id="13309" w:author="Author"/>
              </w:rPr>
            </w:pPr>
            <w:ins w:id="13310"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21A15F" w14:textId="77777777" w:rsidR="003F7E2C" w:rsidRPr="00CE6D2B" w:rsidRDefault="003F7E2C" w:rsidP="00BE28D4">
            <w:pPr>
              <w:pStyle w:val="tabletext11"/>
              <w:jc w:val="center"/>
              <w:rPr>
                <w:ins w:id="13311" w:author="Author"/>
              </w:rPr>
            </w:pPr>
            <w:ins w:id="13312"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38C626" w14:textId="77777777" w:rsidR="003F7E2C" w:rsidRPr="00CE6D2B" w:rsidRDefault="003F7E2C" w:rsidP="00BE28D4">
            <w:pPr>
              <w:pStyle w:val="tabletext11"/>
              <w:jc w:val="center"/>
              <w:rPr>
                <w:ins w:id="13313" w:author="Author"/>
              </w:rPr>
            </w:pPr>
            <w:ins w:id="13314" w:author="Author">
              <w:r w:rsidRPr="00CE6D2B">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169DC1" w14:textId="77777777" w:rsidR="003F7E2C" w:rsidRPr="00CE6D2B" w:rsidRDefault="003F7E2C" w:rsidP="00BE28D4">
            <w:pPr>
              <w:pStyle w:val="tabletext11"/>
              <w:jc w:val="center"/>
              <w:rPr>
                <w:ins w:id="13315" w:author="Author"/>
              </w:rPr>
            </w:pPr>
            <w:ins w:id="13316"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AF025B" w14:textId="77777777" w:rsidR="003F7E2C" w:rsidRPr="00CE6D2B" w:rsidRDefault="003F7E2C" w:rsidP="00BE28D4">
            <w:pPr>
              <w:pStyle w:val="tabletext11"/>
              <w:jc w:val="center"/>
              <w:rPr>
                <w:ins w:id="13317" w:author="Author"/>
              </w:rPr>
            </w:pPr>
            <w:ins w:id="13318"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FA1FAB" w14:textId="77777777" w:rsidR="003F7E2C" w:rsidRPr="00CE6D2B" w:rsidRDefault="003F7E2C" w:rsidP="00BE28D4">
            <w:pPr>
              <w:pStyle w:val="tabletext11"/>
              <w:jc w:val="center"/>
              <w:rPr>
                <w:ins w:id="13319" w:author="Author"/>
              </w:rPr>
            </w:pPr>
            <w:ins w:id="13320"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DCF51" w14:textId="77777777" w:rsidR="003F7E2C" w:rsidRPr="00CE6D2B" w:rsidRDefault="003F7E2C" w:rsidP="00BE28D4">
            <w:pPr>
              <w:pStyle w:val="tabletext11"/>
              <w:jc w:val="center"/>
              <w:rPr>
                <w:ins w:id="13321" w:author="Author"/>
              </w:rPr>
            </w:pPr>
            <w:ins w:id="13322"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273B5A" w14:textId="77777777" w:rsidR="003F7E2C" w:rsidRPr="00CE6D2B" w:rsidRDefault="003F7E2C" w:rsidP="00BE28D4">
            <w:pPr>
              <w:pStyle w:val="tabletext11"/>
              <w:jc w:val="center"/>
              <w:rPr>
                <w:ins w:id="13323" w:author="Author"/>
              </w:rPr>
            </w:pPr>
            <w:ins w:id="13324"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1CDF50" w14:textId="77777777" w:rsidR="003F7E2C" w:rsidRPr="00CE6D2B" w:rsidRDefault="003F7E2C" w:rsidP="00BE28D4">
            <w:pPr>
              <w:pStyle w:val="tabletext11"/>
              <w:jc w:val="center"/>
              <w:rPr>
                <w:ins w:id="13325" w:author="Author"/>
              </w:rPr>
            </w:pPr>
            <w:ins w:id="13326"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AFBDF4" w14:textId="77777777" w:rsidR="003F7E2C" w:rsidRPr="00CE6D2B" w:rsidRDefault="003F7E2C" w:rsidP="00BE28D4">
            <w:pPr>
              <w:pStyle w:val="tabletext11"/>
              <w:jc w:val="center"/>
              <w:rPr>
                <w:ins w:id="13327" w:author="Author"/>
              </w:rPr>
            </w:pPr>
            <w:ins w:id="13328"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1714D4" w14:textId="77777777" w:rsidR="003F7E2C" w:rsidRPr="00CE6D2B" w:rsidRDefault="003F7E2C" w:rsidP="00BE28D4">
            <w:pPr>
              <w:pStyle w:val="tabletext11"/>
              <w:jc w:val="center"/>
              <w:rPr>
                <w:ins w:id="13329" w:author="Author"/>
              </w:rPr>
            </w:pPr>
            <w:ins w:id="13330"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86E507" w14:textId="77777777" w:rsidR="003F7E2C" w:rsidRPr="00CE6D2B" w:rsidRDefault="003F7E2C" w:rsidP="00BE28D4">
            <w:pPr>
              <w:pStyle w:val="tabletext11"/>
              <w:jc w:val="center"/>
              <w:rPr>
                <w:ins w:id="13331" w:author="Author"/>
              </w:rPr>
            </w:pPr>
            <w:ins w:id="13332"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0D197B" w14:textId="77777777" w:rsidR="003F7E2C" w:rsidRPr="00CE6D2B" w:rsidRDefault="003F7E2C" w:rsidP="00BE28D4">
            <w:pPr>
              <w:pStyle w:val="tabletext11"/>
              <w:jc w:val="center"/>
              <w:rPr>
                <w:ins w:id="13333" w:author="Author"/>
              </w:rPr>
            </w:pPr>
            <w:ins w:id="13334"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9758A8" w14:textId="77777777" w:rsidR="003F7E2C" w:rsidRPr="00CE6D2B" w:rsidRDefault="003F7E2C" w:rsidP="00BE28D4">
            <w:pPr>
              <w:pStyle w:val="tabletext11"/>
              <w:jc w:val="center"/>
              <w:rPr>
                <w:ins w:id="13335" w:author="Author"/>
              </w:rPr>
            </w:pPr>
            <w:ins w:id="13336" w:author="Author">
              <w:r w:rsidRPr="00CE6D2B">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30D7C2" w14:textId="77777777" w:rsidR="003F7E2C" w:rsidRPr="00CE6D2B" w:rsidRDefault="003F7E2C" w:rsidP="00BE28D4">
            <w:pPr>
              <w:pStyle w:val="tabletext11"/>
              <w:jc w:val="center"/>
              <w:rPr>
                <w:ins w:id="13337" w:author="Author"/>
              </w:rPr>
            </w:pPr>
            <w:ins w:id="13338" w:author="Author">
              <w:r w:rsidRPr="00CE6D2B">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20632" w14:textId="77777777" w:rsidR="003F7E2C" w:rsidRPr="00CE6D2B" w:rsidRDefault="003F7E2C" w:rsidP="00BE28D4">
            <w:pPr>
              <w:pStyle w:val="tabletext11"/>
              <w:jc w:val="center"/>
              <w:rPr>
                <w:ins w:id="13339" w:author="Author"/>
              </w:rPr>
            </w:pPr>
            <w:ins w:id="13340" w:author="Author">
              <w:r w:rsidRPr="00CE6D2B">
                <w:t xml:space="preserve">0.07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444620A" w14:textId="77777777" w:rsidR="003F7E2C" w:rsidRPr="00CE6D2B" w:rsidRDefault="003F7E2C" w:rsidP="00BE28D4">
            <w:pPr>
              <w:pStyle w:val="tabletext11"/>
              <w:jc w:val="center"/>
              <w:rPr>
                <w:ins w:id="13341" w:author="Author"/>
              </w:rPr>
            </w:pPr>
            <w:ins w:id="13342" w:author="Author">
              <w:r w:rsidRPr="00CE6D2B">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71E41D" w14:textId="77777777" w:rsidR="003F7E2C" w:rsidRPr="00CE6D2B" w:rsidRDefault="003F7E2C" w:rsidP="00BE28D4">
            <w:pPr>
              <w:pStyle w:val="tabletext11"/>
              <w:jc w:val="center"/>
              <w:rPr>
                <w:ins w:id="13343" w:author="Author"/>
              </w:rPr>
            </w:pPr>
            <w:ins w:id="13344" w:author="Author">
              <w:r w:rsidRPr="00CE6D2B">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4900A5" w14:textId="77777777" w:rsidR="003F7E2C" w:rsidRPr="00CE6D2B" w:rsidRDefault="003F7E2C" w:rsidP="00BE28D4">
            <w:pPr>
              <w:pStyle w:val="tabletext11"/>
              <w:jc w:val="center"/>
              <w:rPr>
                <w:ins w:id="13345" w:author="Author"/>
              </w:rPr>
            </w:pPr>
            <w:ins w:id="13346" w:author="Author">
              <w:r w:rsidRPr="00CE6D2B">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AA7C71" w14:textId="77777777" w:rsidR="003F7E2C" w:rsidRPr="00CE6D2B" w:rsidRDefault="003F7E2C" w:rsidP="00BE28D4">
            <w:pPr>
              <w:pStyle w:val="tabletext11"/>
              <w:jc w:val="center"/>
              <w:rPr>
                <w:ins w:id="13347" w:author="Author"/>
              </w:rPr>
            </w:pPr>
            <w:ins w:id="13348" w:author="Author">
              <w:r w:rsidRPr="00CE6D2B">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74C99D" w14:textId="77777777" w:rsidR="003F7E2C" w:rsidRPr="00CE6D2B" w:rsidRDefault="003F7E2C" w:rsidP="00BE28D4">
            <w:pPr>
              <w:pStyle w:val="tabletext11"/>
              <w:jc w:val="center"/>
              <w:rPr>
                <w:ins w:id="13349" w:author="Author"/>
              </w:rPr>
            </w:pPr>
            <w:ins w:id="13350" w:author="Author">
              <w:r w:rsidRPr="00CE6D2B">
                <w:t xml:space="preserve">0.04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36763F7" w14:textId="77777777" w:rsidR="003F7E2C" w:rsidRPr="00CE6D2B" w:rsidRDefault="003F7E2C" w:rsidP="00BE28D4">
            <w:pPr>
              <w:pStyle w:val="tabletext11"/>
              <w:jc w:val="center"/>
              <w:rPr>
                <w:ins w:id="13351" w:author="Author"/>
              </w:rPr>
            </w:pPr>
            <w:ins w:id="13352" w:author="Author">
              <w:r w:rsidRPr="00CE6D2B">
                <w:t xml:space="preserve">0.03 </w:t>
              </w:r>
            </w:ins>
          </w:p>
        </w:tc>
      </w:tr>
      <w:tr w:rsidR="003F7E2C" w14:paraId="79D5D1DB" w14:textId="77777777" w:rsidTr="00EE1A0A">
        <w:trPr>
          <w:trHeight w:val="190"/>
          <w:ins w:id="13353" w:author="Author"/>
        </w:trPr>
        <w:tc>
          <w:tcPr>
            <w:tcW w:w="200" w:type="dxa"/>
            <w:tcBorders>
              <w:top w:val="single" w:sz="4" w:space="0" w:color="auto"/>
              <w:left w:val="single" w:sz="4" w:space="0" w:color="auto"/>
              <w:bottom w:val="single" w:sz="4" w:space="0" w:color="auto"/>
              <w:right w:val="nil"/>
            </w:tcBorders>
            <w:vAlign w:val="bottom"/>
          </w:tcPr>
          <w:p w14:paraId="7E54ED99" w14:textId="77777777" w:rsidR="003F7E2C" w:rsidRDefault="003F7E2C" w:rsidP="00BE28D4">
            <w:pPr>
              <w:pStyle w:val="tabletext11"/>
              <w:jc w:val="right"/>
              <w:rPr>
                <w:ins w:id="13354" w:author="Author"/>
              </w:rPr>
            </w:pPr>
          </w:p>
        </w:tc>
        <w:tc>
          <w:tcPr>
            <w:tcW w:w="1580" w:type="dxa"/>
            <w:tcBorders>
              <w:top w:val="single" w:sz="4" w:space="0" w:color="auto"/>
              <w:left w:val="nil"/>
              <w:bottom w:val="single" w:sz="4" w:space="0" w:color="auto"/>
              <w:right w:val="single" w:sz="4" w:space="0" w:color="auto"/>
            </w:tcBorders>
            <w:vAlign w:val="bottom"/>
            <w:hideMark/>
          </w:tcPr>
          <w:p w14:paraId="1B2C06F0" w14:textId="77777777" w:rsidR="003F7E2C" w:rsidRDefault="003F7E2C" w:rsidP="00BE28D4">
            <w:pPr>
              <w:pStyle w:val="tabletext11"/>
              <w:tabs>
                <w:tab w:val="decimal" w:pos="640"/>
              </w:tabs>
              <w:rPr>
                <w:ins w:id="13355" w:author="Author"/>
              </w:rPr>
            </w:pPr>
            <w:ins w:id="13356" w:author="Author">
              <w:r>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312DE83" w14:textId="77777777" w:rsidR="003F7E2C" w:rsidRPr="00CE6D2B" w:rsidRDefault="003F7E2C" w:rsidP="00BE28D4">
            <w:pPr>
              <w:pStyle w:val="tabletext11"/>
              <w:jc w:val="center"/>
              <w:rPr>
                <w:ins w:id="13357" w:author="Author"/>
              </w:rPr>
            </w:pPr>
            <w:ins w:id="13358"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5EEF959" w14:textId="77777777" w:rsidR="003F7E2C" w:rsidRPr="00CE6D2B" w:rsidRDefault="003F7E2C" w:rsidP="00BE28D4">
            <w:pPr>
              <w:pStyle w:val="tabletext11"/>
              <w:jc w:val="center"/>
              <w:rPr>
                <w:ins w:id="13359" w:author="Author"/>
              </w:rPr>
            </w:pPr>
            <w:ins w:id="13360"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06FD3" w14:textId="77777777" w:rsidR="003F7E2C" w:rsidRPr="00CE6D2B" w:rsidRDefault="003F7E2C" w:rsidP="00BE28D4">
            <w:pPr>
              <w:pStyle w:val="tabletext11"/>
              <w:jc w:val="center"/>
              <w:rPr>
                <w:ins w:id="13361" w:author="Author"/>
              </w:rPr>
            </w:pPr>
            <w:ins w:id="13362"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2ECDBB" w14:textId="77777777" w:rsidR="003F7E2C" w:rsidRPr="00CE6D2B" w:rsidRDefault="003F7E2C" w:rsidP="00BE28D4">
            <w:pPr>
              <w:pStyle w:val="tabletext11"/>
              <w:jc w:val="center"/>
              <w:rPr>
                <w:ins w:id="13363" w:author="Author"/>
              </w:rPr>
            </w:pPr>
            <w:ins w:id="13364"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97528E" w14:textId="77777777" w:rsidR="003F7E2C" w:rsidRPr="00CE6D2B" w:rsidRDefault="003F7E2C" w:rsidP="00BE28D4">
            <w:pPr>
              <w:pStyle w:val="tabletext11"/>
              <w:jc w:val="center"/>
              <w:rPr>
                <w:ins w:id="13365" w:author="Author"/>
              </w:rPr>
            </w:pPr>
            <w:ins w:id="13366"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46E056" w14:textId="77777777" w:rsidR="003F7E2C" w:rsidRPr="00CE6D2B" w:rsidRDefault="003F7E2C" w:rsidP="00BE28D4">
            <w:pPr>
              <w:pStyle w:val="tabletext11"/>
              <w:jc w:val="center"/>
              <w:rPr>
                <w:ins w:id="13367" w:author="Author"/>
              </w:rPr>
            </w:pPr>
            <w:ins w:id="13368"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191969" w14:textId="77777777" w:rsidR="003F7E2C" w:rsidRPr="00CE6D2B" w:rsidRDefault="003F7E2C" w:rsidP="00BE28D4">
            <w:pPr>
              <w:pStyle w:val="tabletext11"/>
              <w:jc w:val="center"/>
              <w:rPr>
                <w:ins w:id="13369" w:author="Author"/>
              </w:rPr>
            </w:pPr>
            <w:ins w:id="13370"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F0A6A2" w14:textId="77777777" w:rsidR="003F7E2C" w:rsidRPr="00CE6D2B" w:rsidRDefault="003F7E2C" w:rsidP="00BE28D4">
            <w:pPr>
              <w:pStyle w:val="tabletext11"/>
              <w:jc w:val="center"/>
              <w:rPr>
                <w:ins w:id="13371" w:author="Author"/>
              </w:rPr>
            </w:pPr>
            <w:ins w:id="13372"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59EB9" w14:textId="77777777" w:rsidR="003F7E2C" w:rsidRPr="00CE6D2B" w:rsidRDefault="003F7E2C" w:rsidP="00BE28D4">
            <w:pPr>
              <w:pStyle w:val="tabletext11"/>
              <w:jc w:val="center"/>
              <w:rPr>
                <w:ins w:id="13373" w:author="Author"/>
              </w:rPr>
            </w:pPr>
            <w:ins w:id="13374" w:author="Author">
              <w:r w:rsidRPr="00CE6D2B">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16DB13" w14:textId="77777777" w:rsidR="003F7E2C" w:rsidRPr="00CE6D2B" w:rsidRDefault="003F7E2C" w:rsidP="00BE28D4">
            <w:pPr>
              <w:pStyle w:val="tabletext11"/>
              <w:jc w:val="center"/>
              <w:rPr>
                <w:ins w:id="13375" w:author="Author"/>
              </w:rPr>
            </w:pPr>
            <w:ins w:id="13376"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DF46C3" w14:textId="77777777" w:rsidR="003F7E2C" w:rsidRPr="00CE6D2B" w:rsidRDefault="003F7E2C" w:rsidP="00BE28D4">
            <w:pPr>
              <w:pStyle w:val="tabletext11"/>
              <w:jc w:val="center"/>
              <w:rPr>
                <w:ins w:id="13377" w:author="Author"/>
              </w:rPr>
            </w:pPr>
            <w:ins w:id="13378"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AA7F07" w14:textId="77777777" w:rsidR="003F7E2C" w:rsidRPr="00CE6D2B" w:rsidRDefault="003F7E2C" w:rsidP="00BE28D4">
            <w:pPr>
              <w:pStyle w:val="tabletext11"/>
              <w:jc w:val="center"/>
              <w:rPr>
                <w:ins w:id="13379" w:author="Author"/>
              </w:rPr>
            </w:pPr>
            <w:ins w:id="13380" w:author="Author">
              <w:r w:rsidRPr="00CE6D2B">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D827BA" w14:textId="77777777" w:rsidR="003F7E2C" w:rsidRPr="00CE6D2B" w:rsidRDefault="003F7E2C" w:rsidP="00BE28D4">
            <w:pPr>
              <w:pStyle w:val="tabletext11"/>
              <w:jc w:val="center"/>
              <w:rPr>
                <w:ins w:id="13381" w:author="Author"/>
              </w:rPr>
            </w:pPr>
            <w:ins w:id="13382" w:author="Author">
              <w:r w:rsidRPr="00CE6D2B">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78F1E5" w14:textId="77777777" w:rsidR="003F7E2C" w:rsidRPr="00CE6D2B" w:rsidRDefault="003F7E2C" w:rsidP="00BE28D4">
            <w:pPr>
              <w:pStyle w:val="tabletext11"/>
              <w:jc w:val="center"/>
              <w:rPr>
                <w:ins w:id="13383" w:author="Author"/>
              </w:rPr>
            </w:pPr>
            <w:ins w:id="13384"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E4CA89" w14:textId="77777777" w:rsidR="003F7E2C" w:rsidRPr="00CE6D2B" w:rsidRDefault="003F7E2C" w:rsidP="00BE28D4">
            <w:pPr>
              <w:pStyle w:val="tabletext11"/>
              <w:jc w:val="center"/>
              <w:rPr>
                <w:ins w:id="13385" w:author="Author"/>
              </w:rPr>
            </w:pPr>
            <w:ins w:id="13386"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3ADCA3" w14:textId="77777777" w:rsidR="003F7E2C" w:rsidRPr="00CE6D2B" w:rsidRDefault="003F7E2C" w:rsidP="00BE28D4">
            <w:pPr>
              <w:pStyle w:val="tabletext11"/>
              <w:jc w:val="center"/>
              <w:rPr>
                <w:ins w:id="13387" w:author="Author"/>
              </w:rPr>
            </w:pPr>
            <w:ins w:id="13388" w:author="Author">
              <w:r w:rsidRPr="00CE6D2B">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2F1E3A" w14:textId="77777777" w:rsidR="003F7E2C" w:rsidRPr="00CE6D2B" w:rsidRDefault="003F7E2C" w:rsidP="00BE28D4">
            <w:pPr>
              <w:pStyle w:val="tabletext11"/>
              <w:jc w:val="center"/>
              <w:rPr>
                <w:ins w:id="13389" w:author="Author"/>
              </w:rPr>
            </w:pPr>
            <w:ins w:id="13390"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A755B7" w14:textId="77777777" w:rsidR="003F7E2C" w:rsidRPr="00CE6D2B" w:rsidRDefault="003F7E2C" w:rsidP="00BE28D4">
            <w:pPr>
              <w:pStyle w:val="tabletext11"/>
              <w:jc w:val="center"/>
              <w:rPr>
                <w:ins w:id="13391" w:author="Author"/>
              </w:rPr>
            </w:pPr>
            <w:ins w:id="13392"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8FFB44" w14:textId="77777777" w:rsidR="003F7E2C" w:rsidRPr="00CE6D2B" w:rsidRDefault="003F7E2C" w:rsidP="00BE28D4">
            <w:pPr>
              <w:pStyle w:val="tabletext11"/>
              <w:jc w:val="center"/>
              <w:rPr>
                <w:ins w:id="13393" w:author="Author"/>
              </w:rPr>
            </w:pPr>
            <w:ins w:id="13394"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A71281" w14:textId="77777777" w:rsidR="003F7E2C" w:rsidRPr="00CE6D2B" w:rsidRDefault="003F7E2C" w:rsidP="00BE28D4">
            <w:pPr>
              <w:pStyle w:val="tabletext11"/>
              <w:jc w:val="center"/>
              <w:rPr>
                <w:ins w:id="13395" w:author="Author"/>
              </w:rPr>
            </w:pPr>
            <w:ins w:id="13396"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7DBE8B" w14:textId="77777777" w:rsidR="003F7E2C" w:rsidRPr="00CE6D2B" w:rsidRDefault="003F7E2C" w:rsidP="00BE28D4">
            <w:pPr>
              <w:pStyle w:val="tabletext11"/>
              <w:jc w:val="center"/>
              <w:rPr>
                <w:ins w:id="13397" w:author="Author"/>
              </w:rPr>
            </w:pPr>
            <w:ins w:id="13398" w:author="Author">
              <w:r w:rsidRPr="00CE6D2B">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03D8FA" w14:textId="77777777" w:rsidR="003F7E2C" w:rsidRPr="00CE6D2B" w:rsidRDefault="003F7E2C" w:rsidP="00BE28D4">
            <w:pPr>
              <w:pStyle w:val="tabletext11"/>
              <w:jc w:val="center"/>
              <w:rPr>
                <w:ins w:id="13399" w:author="Author"/>
              </w:rPr>
            </w:pPr>
            <w:ins w:id="13400" w:author="Author">
              <w:r w:rsidRPr="00CE6D2B">
                <w:t xml:space="preserve">0.08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FA7B9AD" w14:textId="77777777" w:rsidR="003F7E2C" w:rsidRPr="00CE6D2B" w:rsidRDefault="003F7E2C" w:rsidP="00BE28D4">
            <w:pPr>
              <w:pStyle w:val="tabletext11"/>
              <w:jc w:val="center"/>
              <w:rPr>
                <w:ins w:id="13401" w:author="Author"/>
              </w:rPr>
            </w:pPr>
            <w:ins w:id="13402"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8AE6EF" w14:textId="77777777" w:rsidR="003F7E2C" w:rsidRPr="00CE6D2B" w:rsidRDefault="003F7E2C" w:rsidP="00BE28D4">
            <w:pPr>
              <w:pStyle w:val="tabletext11"/>
              <w:jc w:val="center"/>
              <w:rPr>
                <w:ins w:id="13403" w:author="Author"/>
              </w:rPr>
            </w:pPr>
            <w:ins w:id="13404"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CA2470" w14:textId="77777777" w:rsidR="003F7E2C" w:rsidRPr="00CE6D2B" w:rsidRDefault="003F7E2C" w:rsidP="00BE28D4">
            <w:pPr>
              <w:pStyle w:val="tabletext11"/>
              <w:jc w:val="center"/>
              <w:rPr>
                <w:ins w:id="13405" w:author="Author"/>
              </w:rPr>
            </w:pPr>
            <w:ins w:id="13406" w:author="Author">
              <w:r w:rsidRPr="00CE6D2B">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E48659" w14:textId="77777777" w:rsidR="003F7E2C" w:rsidRPr="00CE6D2B" w:rsidRDefault="003F7E2C" w:rsidP="00BE28D4">
            <w:pPr>
              <w:pStyle w:val="tabletext11"/>
              <w:jc w:val="center"/>
              <w:rPr>
                <w:ins w:id="13407" w:author="Author"/>
              </w:rPr>
            </w:pPr>
            <w:ins w:id="13408" w:author="Author">
              <w:r w:rsidRPr="00CE6D2B">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02DDDF" w14:textId="77777777" w:rsidR="003F7E2C" w:rsidRPr="00CE6D2B" w:rsidRDefault="003F7E2C" w:rsidP="00BE28D4">
            <w:pPr>
              <w:pStyle w:val="tabletext11"/>
              <w:jc w:val="center"/>
              <w:rPr>
                <w:ins w:id="13409" w:author="Author"/>
              </w:rPr>
            </w:pPr>
            <w:ins w:id="13410" w:author="Author">
              <w:r w:rsidRPr="00CE6D2B">
                <w:t xml:space="preserve">0.05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F06902D" w14:textId="77777777" w:rsidR="003F7E2C" w:rsidRPr="00CE6D2B" w:rsidRDefault="003F7E2C" w:rsidP="00BE28D4">
            <w:pPr>
              <w:pStyle w:val="tabletext11"/>
              <w:jc w:val="center"/>
              <w:rPr>
                <w:ins w:id="13411" w:author="Author"/>
              </w:rPr>
            </w:pPr>
            <w:ins w:id="13412" w:author="Author">
              <w:r w:rsidRPr="00CE6D2B">
                <w:t xml:space="preserve">0.04 </w:t>
              </w:r>
            </w:ins>
          </w:p>
        </w:tc>
      </w:tr>
      <w:tr w:rsidR="003F7E2C" w14:paraId="5BC7B5C3" w14:textId="77777777" w:rsidTr="00EE1A0A">
        <w:trPr>
          <w:trHeight w:val="190"/>
          <w:ins w:id="13413" w:author="Author"/>
        </w:trPr>
        <w:tc>
          <w:tcPr>
            <w:tcW w:w="200" w:type="dxa"/>
            <w:tcBorders>
              <w:top w:val="single" w:sz="4" w:space="0" w:color="auto"/>
              <w:left w:val="single" w:sz="4" w:space="0" w:color="auto"/>
              <w:bottom w:val="single" w:sz="4" w:space="0" w:color="auto"/>
              <w:right w:val="nil"/>
            </w:tcBorders>
            <w:vAlign w:val="bottom"/>
          </w:tcPr>
          <w:p w14:paraId="1AE0B1A7" w14:textId="77777777" w:rsidR="003F7E2C" w:rsidRDefault="003F7E2C" w:rsidP="00BE28D4">
            <w:pPr>
              <w:pStyle w:val="tabletext11"/>
              <w:jc w:val="right"/>
              <w:rPr>
                <w:ins w:id="13414" w:author="Author"/>
              </w:rPr>
            </w:pPr>
          </w:p>
        </w:tc>
        <w:tc>
          <w:tcPr>
            <w:tcW w:w="1580" w:type="dxa"/>
            <w:tcBorders>
              <w:top w:val="single" w:sz="4" w:space="0" w:color="auto"/>
              <w:left w:val="nil"/>
              <w:bottom w:val="single" w:sz="4" w:space="0" w:color="auto"/>
              <w:right w:val="single" w:sz="4" w:space="0" w:color="auto"/>
            </w:tcBorders>
            <w:vAlign w:val="bottom"/>
            <w:hideMark/>
          </w:tcPr>
          <w:p w14:paraId="390C0725" w14:textId="77777777" w:rsidR="003F7E2C" w:rsidRDefault="003F7E2C" w:rsidP="00BE28D4">
            <w:pPr>
              <w:pStyle w:val="tabletext11"/>
              <w:tabs>
                <w:tab w:val="decimal" w:pos="640"/>
              </w:tabs>
              <w:rPr>
                <w:ins w:id="13415" w:author="Author"/>
              </w:rPr>
            </w:pPr>
            <w:ins w:id="13416" w:author="Author">
              <w:r>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D7AE81E" w14:textId="77777777" w:rsidR="003F7E2C" w:rsidRPr="00CE6D2B" w:rsidRDefault="003F7E2C" w:rsidP="00BE28D4">
            <w:pPr>
              <w:pStyle w:val="tabletext11"/>
              <w:jc w:val="center"/>
              <w:rPr>
                <w:ins w:id="13417" w:author="Author"/>
              </w:rPr>
            </w:pPr>
            <w:ins w:id="13418"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F2779EE" w14:textId="77777777" w:rsidR="003F7E2C" w:rsidRPr="00CE6D2B" w:rsidRDefault="003F7E2C" w:rsidP="00BE28D4">
            <w:pPr>
              <w:pStyle w:val="tabletext11"/>
              <w:jc w:val="center"/>
              <w:rPr>
                <w:ins w:id="13419" w:author="Author"/>
              </w:rPr>
            </w:pPr>
            <w:ins w:id="13420"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7D4752" w14:textId="77777777" w:rsidR="003F7E2C" w:rsidRPr="00CE6D2B" w:rsidRDefault="003F7E2C" w:rsidP="00BE28D4">
            <w:pPr>
              <w:pStyle w:val="tabletext11"/>
              <w:jc w:val="center"/>
              <w:rPr>
                <w:ins w:id="13421" w:author="Author"/>
              </w:rPr>
            </w:pPr>
            <w:ins w:id="13422"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606E7" w14:textId="77777777" w:rsidR="003F7E2C" w:rsidRPr="00CE6D2B" w:rsidRDefault="003F7E2C" w:rsidP="00BE28D4">
            <w:pPr>
              <w:pStyle w:val="tabletext11"/>
              <w:jc w:val="center"/>
              <w:rPr>
                <w:ins w:id="13423" w:author="Author"/>
              </w:rPr>
            </w:pPr>
            <w:ins w:id="13424"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E3BE55" w14:textId="77777777" w:rsidR="003F7E2C" w:rsidRPr="00CE6D2B" w:rsidRDefault="003F7E2C" w:rsidP="00BE28D4">
            <w:pPr>
              <w:pStyle w:val="tabletext11"/>
              <w:jc w:val="center"/>
              <w:rPr>
                <w:ins w:id="13425" w:author="Author"/>
              </w:rPr>
            </w:pPr>
            <w:ins w:id="13426"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09AACE" w14:textId="77777777" w:rsidR="003F7E2C" w:rsidRPr="00CE6D2B" w:rsidRDefault="003F7E2C" w:rsidP="00BE28D4">
            <w:pPr>
              <w:pStyle w:val="tabletext11"/>
              <w:jc w:val="center"/>
              <w:rPr>
                <w:ins w:id="13427" w:author="Author"/>
              </w:rPr>
            </w:pPr>
            <w:ins w:id="13428"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EA7834" w14:textId="77777777" w:rsidR="003F7E2C" w:rsidRPr="00CE6D2B" w:rsidRDefault="003F7E2C" w:rsidP="00BE28D4">
            <w:pPr>
              <w:pStyle w:val="tabletext11"/>
              <w:jc w:val="center"/>
              <w:rPr>
                <w:ins w:id="13429" w:author="Author"/>
              </w:rPr>
            </w:pPr>
            <w:ins w:id="13430"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1234C9" w14:textId="77777777" w:rsidR="003F7E2C" w:rsidRPr="00CE6D2B" w:rsidRDefault="003F7E2C" w:rsidP="00BE28D4">
            <w:pPr>
              <w:pStyle w:val="tabletext11"/>
              <w:jc w:val="center"/>
              <w:rPr>
                <w:ins w:id="13431" w:author="Author"/>
              </w:rPr>
            </w:pPr>
            <w:ins w:id="13432"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7FF151" w14:textId="77777777" w:rsidR="003F7E2C" w:rsidRPr="00CE6D2B" w:rsidRDefault="003F7E2C" w:rsidP="00BE28D4">
            <w:pPr>
              <w:pStyle w:val="tabletext11"/>
              <w:jc w:val="center"/>
              <w:rPr>
                <w:ins w:id="13433" w:author="Author"/>
              </w:rPr>
            </w:pPr>
            <w:ins w:id="13434" w:author="Author">
              <w:r w:rsidRPr="00CE6D2B">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59724A" w14:textId="77777777" w:rsidR="003F7E2C" w:rsidRPr="00CE6D2B" w:rsidRDefault="003F7E2C" w:rsidP="00BE28D4">
            <w:pPr>
              <w:pStyle w:val="tabletext11"/>
              <w:jc w:val="center"/>
              <w:rPr>
                <w:ins w:id="13435" w:author="Author"/>
              </w:rPr>
            </w:pPr>
            <w:ins w:id="13436" w:author="Author">
              <w:r w:rsidRPr="00CE6D2B">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824DC2" w14:textId="77777777" w:rsidR="003F7E2C" w:rsidRPr="00CE6D2B" w:rsidRDefault="003F7E2C" w:rsidP="00BE28D4">
            <w:pPr>
              <w:pStyle w:val="tabletext11"/>
              <w:jc w:val="center"/>
              <w:rPr>
                <w:ins w:id="13437" w:author="Author"/>
              </w:rPr>
            </w:pPr>
            <w:ins w:id="13438"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EDF341" w14:textId="77777777" w:rsidR="003F7E2C" w:rsidRPr="00CE6D2B" w:rsidRDefault="003F7E2C" w:rsidP="00BE28D4">
            <w:pPr>
              <w:pStyle w:val="tabletext11"/>
              <w:jc w:val="center"/>
              <w:rPr>
                <w:ins w:id="13439" w:author="Author"/>
              </w:rPr>
            </w:pPr>
            <w:ins w:id="13440"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9CE0B" w14:textId="77777777" w:rsidR="003F7E2C" w:rsidRPr="00CE6D2B" w:rsidRDefault="003F7E2C" w:rsidP="00BE28D4">
            <w:pPr>
              <w:pStyle w:val="tabletext11"/>
              <w:jc w:val="center"/>
              <w:rPr>
                <w:ins w:id="13441" w:author="Author"/>
              </w:rPr>
            </w:pPr>
            <w:ins w:id="13442" w:author="Author">
              <w:r w:rsidRPr="00CE6D2B">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825623" w14:textId="77777777" w:rsidR="003F7E2C" w:rsidRPr="00CE6D2B" w:rsidRDefault="003F7E2C" w:rsidP="00BE28D4">
            <w:pPr>
              <w:pStyle w:val="tabletext11"/>
              <w:jc w:val="center"/>
              <w:rPr>
                <w:ins w:id="13443" w:author="Author"/>
              </w:rPr>
            </w:pPr>
            <w:ins w:id="13444"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2F43E5" w14:textId="77777777" w:rsidR="003F7E2C" w:rsidRPr="00CE6D2B" w:rsidRDefault="003F7E2C" w:rsidP="00BE28D4">
            <w:pPr>
              <w:pStyle w:val="tabletext11"/>
              <w:jc w:val="center"/>
              <w:rPr>
                <w:ins w:id="13445" w:author="Author"/>
              </w:rPr>
            </w:pPr>
            <w:ins w:id="13446"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4C9777" w14:textId="77777777" w:rsidR="003F7E2C" w:rsidRPr="00CE6D2B" w:rsidRDefault="003F7E2C" w:rsidP="00BE28D4">
            <w:pPr>
              <w:pStyle w:val="tabletext11"/>
              <w:jc w:val="center"/>
              <w:rPr>
                <w:ins w:id="13447" w:author="Author"/>
              </w:rPr>
            </w:pPr>
            <w:ins w:id="13448"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5B5997" w14:textId="77777777" w:rsidR="003F7E2C" w:rsidRPr="00CE6D2B" w:rsidRDefault="003F7E2C" w:rsidP="00BE28D4">
            <w:pPr>
              <w:pStyle w:val="tabletext11"/>
              <w:jc w:val="center"/>
              <w:rPr>
                <w:ins w:id="13449" w:author="Author"/>
              </w:rPr>
            </w:pPr>
            <w:ins w:id="13450"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88D9E2" w14:textId="77777777" w:rsidR="003F7E2C" w:rsidRPr="00CE6D2B" w:rsidRDefault="003F7E2C" w:rsidP="00BE28D4">
            <w:pPr>
              <w:pStyle w:val="tabletext11"/>
              <w:jc w:val="center"/>
              <w:rPr>
                <w:ins w:id="13451" w:author="Author"/>
              </w:rPr>
            </w:pPr>
            <w:ins w:id="13452"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1B9FBF" w14:textId="77777777" w:rsidR="003F7E2C" w:rsidRPr="00CE6D2B" w:rsidRDefault="003F7E2C" w:rsidP="00BE28D4">
            <w:pPr>
              <w:pStyle w:val="tabletext11"/>
              <w:jc w:val="center"/>
              <w:rPr>
                <w:ins w:id="13453" w:author="Author"/>
              </w:rPr>
            </w:pPr>
            <w:ins w:id="13454"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CC4AC3" w14:textId="77777777" w:rsidR="003F7E2C" w:rsidRPr="00CE6D2B" w:rsidRDefault="003F7E2C" w:rsidP="00BE28D4">
            <w:pPr>
              <w:pStyle w:val="tabletext11"/>
              <w:jc w:val="center"/>
              <w:rPr>
                <w:ins w:id="13455" w:author="Author"/>
              </w:rPr>
            </w:pPr>
            <w:ins w:id="13456"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5CF5BA" w14:textId="77777777" w:rsidR="003F7E2C" w:rsidRPr="00CE6D2B" w:rsidRDefault="003F7E2C" w:rsidP="00BE28D4">
            <w:pPr>
              <w:pStyle w:val="tabletext11"/>
              <w:jc w:val="center"/>
              <w:rPr>
                <w:ins w:id="13457" w:author="Author"/>
              </w:rPr>
            </w:pPr>
            <w:ins w:id="13458" w:author="Author">
              <w:r w:rsidRPr="00CE6D2B">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4BC712" w14:textId="77777777" w:rsidR="003F7E2C" w:rsidRPr="00CE6D2B" w:rsidRDefault="003F7E2C" w:rsidP="00BE28D4">
            <w:pPr>
              <w:pStyle w:val="tabletext11"/>
              <w:jc w:val="center"/>
              <w:rPr>
                <w:ins w:id="13459" w:author="Author"/>
              </w:rPr>
            </w:pPr>
            <w:ins w:id="13460" w:author="Author">
              <w:r w:rsidRPr="00CE6D2B">
                <w:t xml:space="preserve">0.08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B20E9F5" w14:textId="77777777" w:rsidR="003F7E2C" w:rsidRPr="00CE6D2B" w:rsidRDefault="003F7E2C" w:rsidP="00BE28D4">
            <w:pPr>
              <w:pStyle w:val="tabletext11"/>
              <w:jc w:val="center"/>
              <w:rPr>
                <w:ins w:id="13461" w:author="Author"/>
              </w:rPr>
            </w:pPr>
            <w:ins w:id="13462"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BC55D7" w14:textId="77777777" w:rsidR="003F7E2C" w:rsidRPr="00CE6D2B" w:rsidRDefault="003F7E2C" w:rsidP="00BE28D4">
            <w:pPr>
              <w:pStyle w:val="tabletext11"/>
              <w:jc w:val="center"/>
              <w:rPr>
                <w:ins w:id="13463" w:author="Author"/>
              </w:rPr>
            </w:pPr>
            <w:ins w:id="13464"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5DA12" w14:textId="77777777" w:rsidR="003F7E2C" w:rsidRPr="00CE6D2B" w:rsidRDefault="003F7E2C" w:rsidP="00BE28D4">
            <w:pPr>
              <w:pStyle w:val="tabletext11"/>
              <w:jc w:val="center"/>
              <w:rPr>
                <w:ins w:id="13465" w:author="Author"/>
              </w:rPr>
            </w:pPr>
            <w:ins w:id="13466" w:author="Author">
              <w:r w:rsidRPr="00CE6D2B">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FBAA86" w14:textId="77777777" w:rsidR="003F7E2C" w:rsidRPr="00CE6D2B" w:rsidRDefault="003F7E2C" w:rsidP="00BE28D4">
            <w:pPr>
              <w:pStyle w:val="tabletext11"/>
              <w:jc w:val="center"/>
              <w:rPr>
                <w:ins w:id="13467" w:author="Author"/>
              </w:rPr>
            </w:pPr>
            <w:ins w:id="13468" w:author="Author">
              <w:r w:rsidRPr="00CE6D2B">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C9A32E" w14:textId="77777777" w:rsidR="003F7E2C" w:rsidRPr="00CE6D2B" w:rsidRDefault="003F7E2C" w:rsidP="00BE28D4">
            <w:pPr>
              <w:pStyle w:val="tabletext11"/>
              <w:jc w:val="center"/>
              <w:rPr>
                <w:ins w:id="13469" w:author="Author"/>
              </w:rPr>
            </w:pPr>
            <w:ins w:id="13470" w:author="Author">
              <w:r w:rsidRPr="00CE6D2B">
                <w:t xml:space="preserve">0.05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7860703" w14:textId="77777777" w:rsidR="003F7E2C" w:rsidRPr="00CE6D2B" w:rsidRDefault="003F7E2C" w:rsidP="00BE28D4">
            <w:pPr>
              <w:pStyle w:val="tabletext11"/>
              <w:jc w:val="center"/>
              <w:rPr>
                <w:ins w:id="13471" w:author="Author"/>
              </w:rPr>
            </w:pPr>
            <w:ins w:id="13472" w:author="Author">
              <w:r w:rsidRPr="00CE6D2B">
                <w:t xml:space="preserve">0.04 </w:t>
              </w:r>
            </w:ins>
          </w:p>
        </w:tc>
      </w:tr>
      <w:tr w:rsidR="003F7E2C" w14:paraId="61213B09" w14:textId="77777777" w:rsidTr="00EE1A0A">
        <w:trPr>
          <w:trHeight w:val="190"/>
          <w:ins w:id="13473" w:author="Author"/>
        </w:trPr>
        <w:tc>
          <w:tcPr>
            <w:tcW w:w="200" w:type="dxa"/>
            <w:tcBorders>
              <w:top w:val="single" w:sz="4" w:space="0" w:color="auto"/>
              <w:left w:val="single" w:sz="4" w:space="0" w:color="auto"/>
              <w:bottom w:val="single" w:sz="4" w:space="0" w:color="auto"/>
              <w:right w:val="nil"/>
            </w:tcBorders>
            <w:vAlign w:val="bottom"/>
          </w:tcPr>
          <w:p w14:paraId="1794D21C" w14:textId="77777777" w:rsidR="003F7E2C" w:rsidRDefault="003F7E2C" w:rsidP="00BE28D4">
            <w:pPr>
              <w:pStyle w:val="tabletext11"/>
              <w:jc w:val="right"/>
              <w:rPr>
                <w:ins w:id="13474" w:author="Author"/>
              </w:rPr>
            </w:pPr>
          </w:p>
        </w:tc>
        <w:tc>
          <w:tcPr>
            <w:tcW w:w="1580" w:type="dxa"/>
            <w:tcBorders>
              <w:top w:val="single" w:sz="4" w:space="0" w:color="auto"/>
              <w:left w:val="nil"/>
              <w:bottom w:val="single" w:sz="4" w:space="0" w:color="auto"/>
              <w:right w:val="single" w:sz="4" w:space="0" w:color="auto"/>
            </w:tcBorders>
            <w:vAlign w:val="bottom"/>
            <w:hideMark/>
          </w:tcPr>
          <w:p w14:paraId="434D2E99" w14:textId="77777777" w:rsidR="003F7E2C" w:rsidRDefault="003F7E2C" w:rsidP="00BE28D4">
            <w:pPr>
              <w:pStyle w:val="tabletext11"/>
              <w:tabs>
                <w:tab w:val="decimal" w:pos="640"/>
              </w:tabs>
              <w:rPr>
                <w:ins w:id="13475" w:author="Author"/>
              </w:rPr>
            </w:pPr>
            <w:ins w:id="13476" w:author="Author">
              <w:r>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30186CB" w14:textId="77777777" w:rsidR="003F7E2C" w:rsidRPr="00CE6D2B" w:rsidRDefault="003F7E2C" w:rsidP="00BE28D4">
            <w:pPr>
              <w:pStyle w:val="tabletext11"/>
              <w:jc w:val="center"/>
              <w:rPr>
                <w:ins w:id="13477" w:author="Author"/>
              </w:rPr>
            </w:pPr>
            <w:ins w:id="13478"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C9CB9BD" w14:textId="77777777" w:rsidR="003F7E2C" w:rsidRPr="00CE6D2B" w:rsidRDefault="003F7E2C" w:rsidP="00BE28D4">
            <w:pPr>
              <w:pStyle w:val="tabletext11"/>
              <w:jc w:val="center"/>
              <w:rPr>
                <w:ins w:id="13479" w:author="Author"/>
              </w:rPr>
            </w:pPr>
            <w:ins w:id="13480"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8E7701" w14:textId="77777777" w:rsidR="003F7E2C" w:rsidRPr="00CE6D2B" w:rsidRDefault="003F7E2C" w:rsidP="00BE28D4">
            <w:pPr>
              <w:pStyle w:val="tabletext11"/>
              <w:jc w:val="center"/>
              <w:rPr>
                <w:ins w:id="13481" w:author="Author"/>
              </w:rPr>
            </w:pPr>
            <w:ins w:id="13482"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784F23" w14:textId="77777777" w:rsidR="003F7E2C" w:rsidRPr="00CE6D2B" w:rsidRDefault="003F7E2C" w:rsidP="00BE28D4">
            <w:pPr>
              <w:pStyle w:val="tabletext11"/>
              <w:jc w:val="center"/>
              <w:rPr>
                <w:ins w:id="13483" w:author="Author"/>
              </w:rPr>
            </w:pPr>
            <w:ins w:id="13484"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80A929" w14:textId="77777777" w:rsidR="003F7E2C" w:rsidRPr="00CE6D2B" w:rsidRDefault="003F7E2C" w:rsidP="00BE28D4">
            <w:pPr>
              <w:pStyle w:val="tabletext11"/>
              <w:jc w:val="center"/>
              <w:rPr>
                <w:ins w:id="13485" w:author="Author"/>
              </w:rPr>
            </w:pPr>
            <w:ins w:id="13486"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E6739E" w14:textId="77777777" w:rsidR="003F7E2C" w:rsidRPr="00CE6D2B" w:rsidRDefault="003F7E2C" w:rsidP="00BE28D4">
            <w:pPr>
              <w:pStyle w:val="tabletext11"/>
              <w:jc w:val="center"/>
              <w:rPr>
                <w:ins w:id="13487" w:author="Author"/>
              </w:rPr>
            </w:pPr>
            <w:ins w:id="13488"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EE59A0" w14:textId="77777777" w:rsidR="003F7E2C" w:rsidRPr="00CE6D2B" w:rsidRDefault="003F7E2C" w:rsidP="00BE28D4">
            <w:pPr>
              <w:pStyle w:val="tabletext11"/>
              <w:jc w:val="center"/>
              <w:rPr>
                <w:ins w:id="13489" w:author="Author"/>
              </w:rPr>
            </w:pPr>
            <w:ins w:id="13490"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F13840" w14:textId="77777777" w:rsidR="003F7E2C" w:rsidRPr="00CE6D2B" w:rsidRDefault="003F7E2C" w:rsidP="00BE28D4">
            <w:pPr>
              <w:pStyle w:val="tabletext11"/>
              <w:jc w:val="center"/>
              <w:rPr>
                <w:ins w:id="13491" w:author="Author"/>
              </w:rPr>
            </w:pPr>
            <w:ins w:id="13492"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07C319" w14:textId="77777777" w:rsidR="003F7E2C" w:rsidRPr="00CE6D2B" w:rsidRDefault="003F7E2C" w:rsidP="00BE28D4">
            <w:pPr>
              <w:pStyle w:val="tabletext11"/>
              <w:jc w:val="center"/>
              <w:rPr>
                <w:ins w:id="13493" w:author="Author"/>
              </w:rPr>
            </w:pPr>
            <w:ins w:id="13494" w:author="Author">
              <w:r w:rsidRPr="00CE6D2B">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D45360" w14:textId="77777777" w:rsidR="003F7E2C" w:rsidRPr="00CE6D2B" w:rsidRDefault="003F7E2C" w:rsidP="00BE28D4">
            <w:pPr>
              <w:pStyle w:val="tabletext11"/>
              <w:jc w:val="center"/>
              <w:rPr>
                <w:ins w:id="13495" w:author="Author"/>
              </w:rPr>
            </w:pPr>
            <w:ins w:id="13496"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8F53AF" w14:textId="77777777" w:rsidR="003F7E2C" w:rsidRPr="00CE6D2B" w:rsidRDefault="003F7E2C" w:rsidP="00BE28D4">
            <w:pPr>
              <w:pStyle w:val="tabletext11"/>
              <w:jc w:val="center"/>
              <w:rPr>
                <w:ins w:id="13497" w:author="Author"/>
              </w:rPr>
            </w:pPr>
            <w:ins w:id="13498"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8A10D4" w14:textId="77777777" w:rsidR="003F7E2C" w:rsidRPr="00CE6D2B" w:rsidRDefault="003F7E2C" w:rsidP="00BE28D4">
            <w:pPr>
              <w:pStyle w:val="tabletext11"/>
              <w:jc w:val="center"/>
              <w:rPr>
                <w:ins w:id="13499" w:author="Author"/>
              </w:rPr>
            </w:pPr>
            <w:ins w:id="13500"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B46DF5" w14:textId="77777777" w:rsidR="003F7E2C" w:rsidRPr="00CE6D2B" w:rsidRDefault="003F7E2C" w:rsidP="00BE28D4">
            <w:pPr>
              <w:pStyle w:val="tabletext11"/>
              <w:jc w:val="center"/>
              <w:rPr>
                <w:ins w:id="13501" w:author="Author"/>
              </w:rPr>
            </w:pPr>
            <w:ins w:id="13502"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EB1AC8" w14:textId="77777777" w:rsidR="003F7E2C" w:rsidRPr="00CE6D2B" w:rsidRDefault="003F7E2C" w:rsidP="00BE28D4">
            <w:pPr>
              <w:pStyle w:val="tabletext11"/>
              <w:jc w:val="center"/>
              <w:rPr>
                <w:ins w:id="13503" w:author="Author"/>
              </w:rPr>
            </w:pPr>
            <w:ins w:id="13504"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6F4F23" w14:textId="77777777" w:rsidR="003F7E2C" w:rsidRPr="00CE6D2B" w:rsidRDefault="003F7E2C" w:rsidP="00BE28D4">
            <w:pPr>
              <w:pStyle w:val="tabletext11"/>
              <w:jc w:val="center"/>
              <w:rPr>
                <w:ins w:id="13505" w:author="Author"/>
              </w:rPr>
            </w:pPr>
            <w:ins w:id="13506"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3BBB73" w14:textId="77777777" w:rsidR="003F7E2C" w:rsidRPr="00CE6D2B" w:rsidRDefault="003F7E2C" w:rsidP="00BE28D4">
            <w:pPr>
              <w:pStyle w:val="tabletext11"/>
              <w:jc w:val="center"/>
              <w:rPr>
                <w:ins w:id="13507" w:author="Author"/>
              </w:rPr>
            </w:pPr>
            <w:ins w:id="13508"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92D410" w14:textId="77777777" w:rsidR="003F7E2C" w:rsidRPr="00CE6D2B" w:rsidRDefault="003F7E2C" w:rsidP="00BE28D4">
            <w:pPr>
              <w:pStyle w:val="tabletext11"/>
              <w:jc w:val="center"/>
              <w:rPr>
                <w:ins w:id="13509" w:author="Author"/>
              </w:rPr>
            </w:pPr>
            <w:ins w:id="13510" w:author="Author">
              <w:r w:rsidRPr="00CE6D2B">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DE46E0" w14:textId="77777777" w:rsidR="003F7E2C" w:rsidRPr="00CE6D2B" w:rsidRDefault="003F7E2C" w:rsidP="00BE28D4">
            <w:pPr>
              <w:pStyle w:val="tabletext11"/>
              <w:jc w:val="center"/>
              <w:rPr>
                <w:ins w:id="13511" w:author="Author"/>
              </w:rPr>
            </w:pPr>
            <w:ins w:id="13512"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51C9C7" w14:textId="77777777" w:rsidR="003F7E2C" w:rsidRPr="00CE6D2B" w:rsidRDefault="003F7E2C" w:rsidP="00BE28D4">
            <w:pPr>
              <w:pStyle w:val="tabletext11"/>
              <w:jc w:val="center"/>
              <w:rPr>
                <w:ins w:id="13513" w:author="Author"/>
              </w:rPr>
            </w:pPr>
            <w:ins w:id="13514"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B6BF4C" w14:textId="77777777" w:rsidR="003F7E2C" w:rsidRPr="00CE6D2B" w:rsidRDefault="003F7E2C" w:rsidP="00BE28D4">
            <w:pPr>
              <w:pStyle w:val="tabletext11"/>
              <w:jc w:val="center"/>
              <w:rPr>
                <w:ins w:id="13515" w:author="Author"/>
              </w:rPr>
            </w:pPr>
            <w:ins w:id="13516"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D57E95" w14:textId="77777777" w:rsidR="003F7E2C" w:rsidRPr="00CE6D2B" w:rsidRDefault="003F7E2C" w:rsidP="00BE28D4">
            <w:pPr>
              <w:pStyle w:val="tabletext11"/>
              <w:jc w:val="center"/>
              <w:rPr>
                <w:ins w:id="13517" w:author="Author"/>
              </w:rPr>
            </w:pPr>
            <w:ins w:id="13518"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65E7E7" w14:textId="77777777" w:rsidR="003F7E2C" w:rsidRPr="00CE6D2B" w:rsidRDefault="003F7E2C" w:rsidP="00BE28D4">
            <w:pPr>
              <w:pStyle w:val="tabletext11"/>
              <w:jc w:val="center"/>
              <w:rPr>
                <w:ins w:id="13519" w:author="Author"/>
              </w:rPr>
            </w:pPr>
            <w:ins w:id="13520" w:author="Author">
              <w:r w:rsidRPr="00CE6D2B">
                <w:t xml:space="preserve">0.10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97E7796" w14:textId="77777777" w:rsidR="003F7E2C" w:rsidRPr="00CE6D2B" w:rsidRDefault="003F7E2C" w:rsidP="00BE28D4">
            <w:pPr>
              <w:pStyle w:val="tabletext11"/>
              <w:jc w:val="center"/>
              <w:rPr>
                <w:ins w:id="13521" w:author="Author"/>
              </w:rPr>
            </w:pPr>
            <w:ins w:id="13522" w:author="Author">
              <w:r w:rsidRPr="00CE6D2B">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BE9A46" w14:textId="77777777" w:rsidR="003F7E2C" w:rsidRPr="00CE6D2B" w:rsidRDefault="003F7E2C" w:rsidP="00BE28D4">
            <w:pPr>
              <w:pStyle w:val="tabletext11"/>
              <w:jc w:val="center"/>
              <w:rPr>
                <w:ins w:id="13523" w:author="Author"/>
              </w:rPr>
            </w:pPr>
            <w:ins w:id="13524" w:author="Author">
              <w:r w:rsidRPr="00CE6D2B">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312EAC" w14:textId="77777777" w:rsidR="003F7E2C" w:rsidRPr="00CE6D2B" w:rsidRDefault="003F7E2C" w:rsidP="00BE28D4">
            <w:pPr>
              <w:pStyle w:val="tabletext11"/>
              <w:jc w:val="center"/>
              <w:rPr>
                <w:ins w:id="13525" w:author="Author"/>
              </w:rPr>
            </w:pPr>
            <w:ins w:id="13526"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D83BA7" w14:textId="77777777" w:rsidR="003F7E2C" w:rsidRPr="00CE6D2B" w:rsidRDefault="003F7E2C" w:rsidP="00BE28D4">
            <w:pPr>
              <w:pStyle w:val="tabletext11"/>
              <w:jc w:val="center"/>
              <w:rPr>
                <w:ins w:id="13527" w:author="Author"/>
              </w:rPr>
            </w:pPr>
            <w:ins w:id="13528"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752DDE" w14:textId="77777777" w:rsidR="003F7E2C" w:rsidRPr="00CE6D2B" w:rsidRDefault="003F7E2C" w:rsidP="00BE28D4">
            <w:pPr>
              <w:pStyle w:val="tabletext11"/>
              <w:jc w:val="center"/>
              <w:rPr>
                <w:ins w:id="13529" w:author="Author"/>
              </w:rPr>
            </w:pPr>
            <w:ins w:id="13530" w:author="Author">
              <w:r w:rsidRPr="00CE6D2B">
                <w:t xml:space="preserve">0.06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F6D59F7" w14:textId="77777777" w:rsidR="003F7E2C" w:rsidRPr="00CE6D2B" w:rsidRDefault="003F7E2C" w:rsidP="00BE28D4">
            <w:pPr>
              <w:pStyle w:val="tabletext11"/>
              <w:jc w:val="center"/>
              <w:rPr>
                <w:ins w:id="13531" w:author="Author"/>
              </w:rPr>
            </w:pPr>
            <w:ins w:id="13532" w:author="Author">
              <w:r w:rsidRPr="00CE6D2B">
                <w:t xml:space="preserve">0.05 </w:t>
              </w:r>
            </w:ins>
          </w:p>
        </w:tc>
      </w:tr>
      <w:tr w:rsidR="003F7E2C" w14:paraId="7D36AFBB" w14:textId="77777777" w:rsidTr="00EE1A0A">
        <w:trPr>
          <w:trHeight w:val="190"/>
          <w:ins w:id="13533" w:author="Author"/>
        </w:trPr>
        <w:tc>
          <w:tcPr>
            <w:tcW w:w="200" w:type="dxa"/>
            <w:tcBorders>
              <w:top w:val="single" w:sz="4" w:space="0" w:color="auto"/>
              <w:left w:val="single" w:sz="4" w:space="0" w:color="auto"/>
              <w:bottom w:val="single" w:sz="4" w:space="0" w:color="auto"/>
              <w:right w:val="nil"/>
            </w:tcBorders>
            <w:vAlign w:val="bottom"/>
          </w:tcPr>
          <w:p w14:paraId="52E2AE19" w14:textId="77777777" w:rsidR="003F7E2C" w:rsidRDefault="003F7E2C" w:rsidP="00BE28D4">
            <w:pPr>
              <w:pStyle w:val="tabletext11"/>
              <w:jc w:val="right"/>
              <w:rPr>
                <w:ins w:id="13534" w:author="Author"/>
              </w:rPr>
            </w:pPr>
          </w:p>
        </w:tc>
        <w:tc>
          <w:tcPr>
            <w:tcW w:w="1580" w:type="dxa"/>
            <w:tcBorders>
              <w:top w:val="single" w:sz="4" w:space="0" w:color="auto"/>
              <w:left w:val="nil"/>
              <w:bottom w:val="single" w:sz="4" w:space="0" w:color="auto"/>
              <w:right w:val="single" w:sz="4" w:space="0" w:color="auto"/>
            </w:tcBorders>
            <w:vAlign w:val="bottom"/>
            <w:hideMark/>
          </w:tcPr>
          <w:p w14:paraId="5D3DC926" w14:textId="77777777" w:rsidR="003F7E2C" w:rsidRDefault="003F7E2C" w:rsidP="00BE28D4">
            <w:pPr>
              <w:pStyle w:val="tabletext11"/>
              <w:tabs>
                <w:tab w:val="decimal" w:pos="640"/>
              </w:tabs>
              <w:rPr>
                <w:ins w:id="13535" w:author="Author"/>
              </w:rPr>
            </w:pPr>
            <w:ins w:id="13536" w:author="Author">
              <w:r>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65AAF5E" w14:textId="77777777" w:rsidR="003F7E2C" w:rsidRPr="00CE6D2B" w:rsidRDefault="003F7E2C" w:rsidP="00BE28D4">
            <w:pPr>
              <w:pStyle w:val="tabletext11"/>
              <w:jc w:val="center"/>
              <w:rPr>
                <w:ins w:id="13537" w:author="Author"/>
              </w:rPr>
            </w:pPr>
            <w:ins w:id="13538"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0066698" w14:textId="77777777" w:rsidR="003F7E2C" w:rsidRPr="00CE6D2B" w:rsidRDefault="003F7E2C" w:rsidP="00BE28D4">
            <w:pPr>
              <w:pStyle w:val="tabletext11"/>
              <w:jc w:val="center"/>
              <w:rPr>
                <w:ins w:id="13539" w:author="Author"/>
              </w:rPr>
            </w:pPr>
            <w:ins w:id="13540"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9A869A" w14:textId="77777777" w:rsidR="003F7E2C" w:rsidRPr="00CE6D2B" w:rsidRDefault="003F7E2C" w:rsidP="00BE28D4">
            <w:pPr>
              <w:pStyle w:val="tabletext11"/>
              <w:jc w:val="center"/>
              <w:rPr>
                <w:ins w:id="13541" w:author="Author"/>
              </w:rPr>
            </w:pPr>
            <w:ins w:id="13542"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2A69F6" w14:textId="77777777" w:rsidR="003F7E2C" w:rsidRPr="00CE6D2B" w:rsidRDefault="003F7E2C" w:rsidP="00BE28D4">
            <w:pPr>
              <w:pStyle w:val="tabletext11"/>
              <w:jc w:val="center"/>
              <w:rPr>
                <w:ins w:id="13543" w:author="Author"/>
              </w:rPr>
            </w:pPr>
            <w:ins w:id="13544"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2FC359" w14:textId="77777777" w:rsidR="003F7E2C" w:rsidRPr="00CE6D2B" w:rsidRDefault="003F7E2C" w:rsidP="00BE28D4">
            <w:pPr>
              <w:pStyle w:val="tabletext11"/>
              <w:jc w:val="center"/>
              <w:rPr>
                <w:ins w:id="13545" w:author="Author"/>
              </w:rPr>
            </w:pPr>
            <w:ins w:id="13546"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6611D5" w14:textId="77777777" w:rsidR="003F7E2C" w:rsidRPr="00CE6D2B" w:rsidRDefault="003F7E2C" w:rsidP="00BE28D4">
            <w:pPr>
              <w:pStyle w:val="tabletext11"/>
              <w:jc w:val="center"/>
              <w:rPr>
                <w:ins w:id="13547" w:author="Author"/>
              </w:rPr>
            </w:pPr>
            <w:ins w:id="13548"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C6DA3E" w14:textId="77777777" w:rsidR="003F7E2C" w:rsidRPr="00CE6D2B" w:rsidRDefault="003F7E2C" w:rsidP="00BE28D4">
            <w:pPr>
              <w:pStyle w:val="tabletext11"/>
              <w:jc w:val="center"/>
              <w:rPr>
                <w:ins w:id="13549" w:author="Author"/>
              </w:rPr>
            </w:pPr>
            <w:ins w:id="13550"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AF4966" w14:textId="77777777" w:rsidR="003F7E2C" w:rsidRPr="00CE6D2B" w:rsidRDefault="003F7E2C" w:rsidP="00BE28D4">
            <w:pPr>
              <w:pStyle w:val="tabletext11"/>
              <w:jc w:val="center"/>
              <w:rPr>
                <w:ins w:id="13551" w:author="Author"/>
              </w:rPr>
            </w:pPr>
            <w:ins w:id="13552"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9FB5D5" w14:textId="77777777" w:rsidR="003F7E2C" w:rsidRPr="00CE6D2B" w:rsidRDefault="003F7E2C" w:rsidP="00BE28D4">
            <w:pPr>
              <w:pStyle w:val="tabletext11"/>
              <w:jc w:val="center"/>
              <w:rPr>
                <w:ins w:id="13553" w:author="Author"/>
              </w:rPr>
            </w:pPr>
            <w:ins w:id="13554" w:author="Author">
              <w:r w:rsidRPr="00CE6D2B">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0F75CF" w14:textId="77777777" w:rsidR="003F7E2C" w:rsidRPr="00CE6D2B" w:rsidRDefault="003F7E2C" w:rsidP="00BE28D4">
            <w:pPr>
              <w:pStyle w:val="tabletext11"/>
              <w:jc w:val="center"/>
              <w:rPr>
                <w:ins w:id="13555" w:author="Author"/>
              </w:rPr>
            </w:pPr>
            <w:ins w:id="13556"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276057" w14:textId="77777777" w:rsidR="003F7E2C" w:rsidRPr="00CE6D2B" w:rsidRDefault="003F7E2C" w:rsidP="00BE28D4">
            <w:pPr>
              <w:pStyle w:val="tabletext11"/>
              <w:jc w:val="center"/>
              <w:rPr>
                <w:ins w:id="13557" w:author="Author"/>
              </w:rPr>
            </w:pPr>
            <w:ins w:id="13558"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A7B0CA" w14:textId="77777777" w:rsidR="003F7E2C" w:rsidRPr="00CE6D2B" w:rsidRDefault="003F7E2C" w:rsidP="00BE28D4">
            <w:pPr>
              <w:pStyle w:val="tabletext11"/>
              <w:jc w:val="center"/>
              <w:rPr>
                <w:ins w:id="13559" w:author="Author"/>
              </w:rPr>
            </w:pPr>
            <w:ins w:id="13560"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35FE49" w14:textId="77777777" w:rsidR="003F7E2C" w:rsidRPr="00CE6D2B" w:rsidRDefault="003F7E2C" w:rsidP="00BE28D4">
            <w:pPr>
              <w:pStyle w:val="tabletext11"/>
              <w:jc w:val="center"/>
              <w:rPr>
                <w:ins w:id="13561" w:author="Author"/>
              </w:rPr>
            </w:pPr>
            <w:ins w:id="13562" w:author="Author">
              <w:r w:rsidRPr="00CE6D2B">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92C9A" w14:textId="77777777" w:rsidR="003F7E2C" w:rsidRPr="00CE6D2B" w:rsidRDefault="003F7E2C" w:rsidP="00BE28D4">
            <w:pPr>
              <w:pStyle w:val="tabletext11"/>
              <w:jc w:val="center"/>
              <w:rPr>
                <w:ins w:id="13563" w:author="Author"/>
              </w:rPr>
            </w:pPr>
            <w:ins w:id="13564" w:author="Author">
              <w:r w:rsidRPr="00CE6D2B">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E11A56" w14:textId="77777777" w:rsidR="003F7E2C" w:rsidRPr="00CE6D2B" w:rsidRDefault="003F7E2C" w:rsidP="00BE28D4">
            <w:pPr>
              <w:pStyle w:val="tabletext11"/>
              <w:jc w:val="center"/>
              <w:rPr>
                <w:ins w:id="13565" w:author="Author"/>
              </w:rPr>
            </w:pPr>
            <w:ins w:id="13566"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BC41F7" w14:textId="77777777" w:rsidR="003F7E2C" w:rsidRPr="00CE6D2B" w:rsidRDefault="003F7E2C" w:rsidP="00BE28D4">
            <w:pPr>
              <w:pStyle w:val="tabletext11"/>
              <w:jc w:val="center"/>
              <w:rPr>
                <w:ins w:id="13567" w:author="Author"/>
              </w:rPr>
            </w:pPr>
            <w:ins w:id="13568"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3B69B5" w14:textId="77777777" w:rsidR="003F7E2C" w:rsidRPr="00CE6D2B" w:rsidRDefault="003F7E2C" w:rsidP="00BE28D4">
            <w:pPr>
              <w:pStyle w:val="tabletext11"/>
              <w:jc w:val="center"/>
              <w:rPr>
                <w:ins w:id="13569" w:author="Author"/>
              </w:rPr>
            </w:pPr>
            <w:ins w:id="13570"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5341D0" w14:textId="77777777" w:rsidR="003F7E2C" w:rsidRPr="00CE6D2B" w:rsidRDefault="003F7E2C" w:rsidP="00BE28D4">
            <w:pPr>
              <w:pStyle w:val="tabletext11"/>
              <w:jc w:val="center"/>
              <w:rPr>
                <w:ins w:id="13571" w:author="Author"/>
              </w:rPr>
            </w:pPr>
            <w:ins w:id="13572"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108230" w14:textId="77777777" w:rsidR="003F7E2C" w:rsidRPr="00CE6D2B" w:rsidRDefault="003F7E2C" w:rsidP="00BE28D4">
            <w:pPr>
              <w:pStyle w:val="tabletext11"/>
              <w:jc w:val="center"/>
              <w:rPr>
                <w:ins w:id="13573" w:author="Author"/>
              </w:rPr>
            </w:pPr>
            <w:ins w:id="13574"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5F12B2" w14:textId="77777777" w:rsidR="003F7E2C" w:rsidRPr="00CE6D2B" w:rsidRDefault="003F7E2C" w:rsidP="00BE28D4">
            <w:pPr>
              <w:pStyle w:val="tabletext11"/>
              <w:jc w:val="center"/>
              <w:rPr>
                <w:ins w:id="13575" w:author="Author"/>
              </w:rPr>
            </w:pPr>
            <w:ins w:id="13576"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5D3DC2" w14:textId="77777777" w:rsidR="003F7E2C" w:rsidRPr="00CE6D2B" w:rsidRDefault="003F7E2C" w:rsidP="00BE28D4">
            <w:pPr>
              <w:pStyle w:val="tabletext11"/>
              <w:jc w:val="center"/>
              <w:rPr>
                <w:ins w:id="13577" w:author="Author"/>
              </w:rPr>
            </w:pPr>
            <w:ins w:id="13578"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172880" w14:textId="77777777" w:rsidR="003F7E2C" w:rsidRPr="00CE6D2B" w:rsidRDefault="003F7E2C" w:rsidP="00BE28D4">
            <w:pPr>
              <w:pStyle w:val="tabletext11"/>
              <w:jc w:val="center"/>
              <w:rPr>
                <w:ins w:id="13579" w:author="Author"/>
              </w:rPr>
            </w:pPr>
            <w:ins w:id="13580" w:author="Author">
              <w:r w:rsidRPr="00CE6D2B">
                <w:t xml:space="preserve">0.10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D7974FD" w14:textId="77777777" w:rsidR="003F7E2C" w:rsidRPr="00CE6D2B" w:rsidRDefault="003F7E2C" w:rsidP="00BE28D4">
            <w:pPr>
              <w:pStyle w:val="tabletext11"/>
              <w:jc w:val="center"/>
              <w:rPr>
                <w:ins w:id="13581" w:author="Author"/>
              </w:rPr>
            </w:pPr>
            <w:ins w:id="13582" w:author="Author">
              <w:r w:rsidRPr="00CE6D2B">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89FA7B" w14:textId="77777777" w:rsidR="003F7E2C" w:rsidRPr="00CE6D2B" w:rsidRDefault="003F7E2C" w:rsidP="00BE28D4">
            <w:pPr>
              <w:pStyle w:val="tabletext11"/>
              <w:jc w:val="center"/>
              <w:rPr>
                <w:ins w:id="13583" w:author="Author"/>
              </w:rPr>
            </w:pPr>
            <w:ins w:id="13584" w:author="Author">
              <w:r w:rsidRPr="00CE6D2B">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5B222B" w14:textId="77777777" w:rsidR="003F7E2C" w:rsidRPr="00CE6D2B" w:rsidRDefault="003F7E2C" w:rsidP="00BE28D4">
            <w:pPr>
              <w:pStyle w:val="tabletext11"/>
              <w:jc w:val="center"/>
              <w:rPr>
                <w:ins w:id="13585" w:author="Author"/>
              </w:rPr>
            </w:pPr>
            <w:ins w:id="13586"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3A8B29" w14:textId="77777777" w:rsidR="003F7E2C" w:rsidRPr="00CE6D2B" w:rsidRDefault="003F7E2C" w:rsidP="00BE28D4">
            <w:pPr>
              <w:pStyle w:val="tabletext11"/>
              <w:jc w:val="center"/>
              <w:rPr>
                <w:ins w:id="13587" w:author="Author"/>
              </w:rPr>
            </w:pPr>
            <w:ins w:id="13588"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F97EEF" w14:textId="77777777" w:rsidR="003F7E2C" w:rsidRPr="00CE6D2B" w:rsidRDefault="003F7E2C" w:rsidP="00BE28D4">
            <w:pPr>
              <w:pStyle w:val="tabletext11"/>
              <w:jc w:val="center"/>
              <w:rPr>
                <w:ins w:id="13589" w:author="Author"/>
              </w:rPr>
            </w:pPr>
            <w:ins w:id="13590" w:author="Author">
              <w:r w:rsidRPr="00CE6D2B">
                <w:t xml:space="preserve">0.06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88764E5" w14:textId="77777777" w:rsidR="003F7E2C" w:rsidRPr="00CE6D2B" w:rsidRDefault="003F7E2C" w:rsidP="00BE28D4">
            <w:pPr>
              <w:pStyle w:val="tabletext11"/>
              <w:jc w:val="center"/>
              <w:rPr>
                <w:ins w:id="13591" w:author="Author"/>
              </w:rPr>
            </w:pPr>
            <w:ins w:id="13592" w:author="Author">
              <w:r w:rsidRPr="00CE6D2B">
                <w:t xml:space="preserve">0.06 </w:t>
              </w:r>
            </w:ins>
          </w:p>
        </w:tc>
      </w:tr>
      <w:tr w:rsidR="003F7E2C" w14:paraId="7AD8414A" w14:textId="77777777" w:rsidTr="00EE1A0A">
        <w:trPr>
          <w:trHeight w:val="190"/>
          <w:ins w:id="13593" w:author="Author"/>
        </w:trPr>
        <w:tc>
          <w:tcPr>
            <w:tcW w:w="200" w:type="dxa"/>
            <w:tcBorders>
              <w:top w:val="single" w:sz="4" w:space="0" w:color="auto"/>
              <w:left w:val="single" w:sz="4" w:space="0" w:color="auto"/>
              <w:bottom w:val="single" w:sz="4" w:space="0" w:color="auto"/>
              <w:right w:val="nil"/>
            </w:tcBorders>
            <w:vAlign w:val="bottom"/>
          </w:tcPr>
          <w:p w14:paraId="36009398" w14:textId="77777777" w:rsidR="003F7E2C" w:rsidRDefault="003F7E2C" w:rsidP="00BE28D4">
            <w:pPr>
              <w:pStyle w:val="tabletext11"/>
              <w:jc w:val="right"/>
              <w:rPr>
                <w:ins w:id="13594" w:author="Author"/>
              </w:rPr>
            </w:pPr>
          </w:p>
        </w:tc>
        <w:tc>
          <w:tcPr>
            <w:tcW w:w="1580" w:type="dxa"/>
            <w:tcBorders>
              <w:top w:val="single" w:sz="4" w:space="0" w:color="auto"/>
              <w:left w:val="nil"/>
              <w:bottom w:val="single" w:sz="4" w:space="0" w:color="auto"/>
              <w:right w:val="single" w:sz="4" w:space="0" w:color="auto"/>
            </w:tcBorders>
            <w:vAlign w:val="bottom"/>
            <w:hideMark/>
          </w:tcPr>
          <w:p w14:paraId="4F2AEF08" w14:textId="77777777" w:rsidR="003F7E2C" w:rsidRDefault="003F7E2C" w:rsidP="00BE28D4">
            <w:pPr>
              <w:pStyle w:val="tabletext11"/>
              <w:tabs>
                <w:tab w:val="decimal" w:pos="640"/>
              </w:tabs>
              <w:rPr>
                <w:ins w:id="13595" w:author="Author"/>
              </w:rPr>
            </w:pPr>
            <w:ins w:id="13596" w:author="Author">
              <w:r>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D20E451" w14:textId="77777777" w:rsidR="003F7E2C" w:rsidRPr="00CE6D2B" w:rsidRDefault="003F7E2C" w:rsidP="00BE28D4">
            <w:pPr>
              <w:pStyle w:val="tabletext11"/>
              <w:jc w:val="center"/>
              <w:rPr>
                <w:ins w:id="13597" w:author="Author"/>
              </w:rPr>
            </w:pPr>
            <w:ins w:id="13598"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1E3CC2C" w14:textId="77777777" w:rsidR="003F7E2C" w:rsidRPr="00CE6D2B" w:rsidRDefault="003F7E2C" w:rsidP="00BE28D4">
            <w:pPr>
              <w:pStyle w:val="tabletext11"/>
              <w:jc w:val="center"/>
              <w:rPr>
                <w:ins w:id="13599" w:author="Author"/>
              </w:rPr>
            </w:pPr>
            <w:ins w:id="13600"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1C782C" w14:textId="77777777" w:rsidR="003F7E2C" w:rsidRPr="00CE6D2B" w:rsidRDefault="003F7E2C" w:rsidP="00BE28D4">
            <w:pPr>
              <w:pStyle w:val="tabletext11"/>
              <w:jc w:val="center"/>
              <w:rPr>
                <w:ins w:id="13601" w:author="Author"/>
              </w:rPr>
            </w:pPr>
            <w:ins w:id="13602"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3AEEB3" w14:textId="77777777" w:rsidR="003F7E2C" w:rsidRPr="00CE6D2B" w:rsidRDefault="003F7E2C" w:rsidP="00BE28D4">
            <w:pPr>
              <w:pStyle w:val="tabletext11"/>
              <w:jc w:val="center"/>
              <w:rPr>
                <w:ins w:id="13603" w:author="Author"/>
              </w:rPr>
            </w:pPr>
            <w:ins w:id="13604"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E42425" w14:textId="77777777" w:rsidR="003F7E2C" w:rsidRPr="00CE6D2B" w:rsidRDefault="003F7E2C" w:rsidP="00BE28D4">
            <w:pPr>
              <w:pStyle w:val="tabletext11"/>
              <w:jc w:val="center"/>
              <w:rPr>
                <w:ins w:id="13605" w:author="Author"/>
              </w:rPr>
            </w:pPr>
            <w:ins w:id="13606"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4B4E1F" w14:textId="77777777" w:rsidR="003F7E2C" w:rsidRPr="00CE6D2B" w:rsidRDefault="003F7E2C" w:rsidP="00BE28D4">
            <w:pPr>
              <w:pStyle w:val="tabletext11"/>
              <w:jc w:val="center"/>
              <w:rPr>
                <w:ins w:id="13607" w:author="Author"/>
              </w:rPr>
            </w:pPr>
            <w:ins w:id="13608"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00DB52" w14:textId="77777777" w:rsidR="003F7E2C" w:rsidRPr="00CE6D2B" w:rsidRDefault="003F7E2C" w:rsidP="00BE28D4">
            <w:pPr>
              <w:pStyle w:val="tabletext11"/>
              <w:jc w:val="center"/>
              <w:rPr>
                <w:ins w:id="13609" w:author="Author"/>
              </w:rPr>
            </w:pPr>
            <w:ins w:id="13610"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EAAD88" w14:textId="77777777" w:rsidR="003F7E2C" w:rsidRPr="00CE6D2B" w:rsidRDefault="003F7E2C" w:rsidP="00BE28D4">
            <w:pPr>
              <w:pStyle w:val="tabletext11"/>
              <w:jc w:val="center"/>
              <w:rPr>
                <w:ins w:id="13611" w:author="Author"/>
              </w:rPr>
            </w:pPr>
            <w:ins w:id="13612"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1024F4" w14:textId="77777777" w:rsidR="003F7E2C" w:rsidRPr="00CE6D2B" w:rsidRDefault="003F7E2C" w:rsidP="00BE28D4">
            <w:pPr>
              <w:pStyle w:val="tabletext11"/>
              <w:jc w:val="center"/>
              <w:rPr>
                <w:ins w:id="13613" w:author="Author"/>
              </w:rPr>
            </w:pPr>
            <w:ins w:id="13614" w:author="Author">
              <w:r w:rsidRPr="00CE6D2B">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6689B8" w14:textId="77777777" w:rsidR="003F7E2C" w:rsidRPr="00CE6D2B" w:rsidRDefault="003F7E2C" w:rsidP="00BE28D4">
            <w:pPr>
              <w:pStyle w:val="tabletext11"/>
              <w:jc w:val="center"/>
              <w:rPr>
                <w:ins w:id="13615" w:author="Author"/>
              </w:rPr>
            </w:pPr>
            <w:ins w:id="13616" w:author="Author">
              <w:r w:rsidRPr="00CE6D2B">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BE32F4" w14:textId="77777777" w:rsidR="003F7E2C" w:rsidRPr="00CE6D2B" w:rsidRDefault="003F7E2C" w:rsidP="00BE28D4">
            <w:pPr>
              <w:pStyle w:val="tabletext11"/>
              <w:jc w:val="center"/>
              <w:rPr>
                <w:ins w:id="13617" w:author="Author"/>
              </w:rPr>
            </w:pPr>
            <w:ins w:id="13618"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B5B60D" w14:textId="77777777" w:rsidR="003F7E2C" w:rsidRPr="00CE6D2B" w:rsidRDefault="003F7E2C" w:rsidP="00BE28D4">
            <w:pPr>
              <w:pStyle w:val="tabletext11"/>
              <w:jc w:val="center"/>
              <w:rPr>
                <w:ins w:id="13619" w:author="Author"/>
              </w:rPr>
            </w:pPr>
            <w:ins w:id="13620"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15CA6A" w14:textId="77777777" w:rsidR="003F7E2C" w:rsidRPr="00CE6D2B" w:rsidRDefault="003F7E2C" w:rsidP="00BE28D4">
            <w:pPr>
              <w:pStyle w:val="tabletext11"/>
              <w:jc w:val="center"/>
              <w:rPr>
                <w:ins w:id="13621" w:author="Author"/>
              </w:rPr>
            </w:pPr>
            <w:ins w:id="13622"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033F77" w14:textId="77777777" w:rsidR="003F7E2C" w:rsidRPr="00CE6D2B" w:rsidRDefault="003F7E2C" w:rsidP="00BE28D4">
            <w:pPr>
              <w:pStyle w:val="tabletext11"/>
              <w:jc w:val="center"/>
              <w:rPr>
                <w:ins w:id="13623" w:author="Author"/>
              </w:rPr>
            </w:pPr>
            <w:ins w:id="13624"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A694D7" w14:textId="77777777" w:rsidR="003F7E2C" w:rsidRPr="00CE6D2B" w:rsidRDefault="003F7E2C" w:rsidP="00BE28D4">
            <w:pPr>
              <w:pStyle w:val="tabletext11"/>
              <w:jc w:val="center"/>
              <w:rPr>
                <w:ins w:id="13625" w:author="Author"/>
              </w:rPr>
            </w:pPr>
            <w:ins w:id="13626"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A8E96D" w14:textId="77777777" w:rsidR="003F7E2C" w:rsidRPr="00CE6D2B" w:rsidRDefault="003F7E2C" w:rsidP="00BE28D4">
            <w:pPr>
              <w:pStyle w:val="tabletext11"/>
              <w:jc w:val="center"/>
              <w:rPr>
                <w:ins w:id="13627" w:author="Author"/>
              </w:rPr>
            </w:pPr>
            <w:ins w:id="13628"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0FD509" w14:textId="77777777" w:rsidR="003F7E2C" w:rsidRPr="00CE6D2B" w:rsidRDefault="003F7E2C" w:rsidP="00BE28D4">
            <w:pPr>
              <w:pStyle w:val="tabletext11"/>
              <w:jc w:val="center"/>
              <w:rPr>
                <w:ins w:id="13629" w:author="Author"/>
              </w:rPr>
            </w:pPr>
            <w:ins w:id="13630"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6C9D54" w14:textId="77777777" w:rsidR="003F7E2C" w:rsidRPr="00CE6D2B" w:rsidRDefault="003F7E2C" w:rsidP="00BE28D4">
            <w:pPr>
              <w:pStyle w:val="tabletext11"/>
              <w:jc w:val="center"/>
              <w:rPr>
                <w:ins w:id="13631" w:author="Author"/>
              </w:rPr>
            </w:pPr>
            <w:ins w:id="13632"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DC57F0" w14:textId="77777777" w:rsidR="003F7E2C" w:rsidRPr="00CE6D2B" w:rsidRDefault="003F7E2C" w:rsidP="00BE28D4">
            <w:pPr>
              <w:pStyle w:val="tabletext11"/>
              <w:jc w:val="center"/>
              <w:rPr>
                <w:ins w:id="13633" w:author="Author"/>
              </w:rPr>
            </w:pPr>
            <w:ins w:id="13634" w:author="Author">
              <w:r w:rsidRPr="00CE6D2B">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6636A" w14:textId="77777777" w:rsidR="003F7E2C" w:rsidRPr="00CE6D2B" w:rsidRDefault="003F7E2C" w:rsidP="00BE28D4">
            <w:pPr>
              <w:pStyle w:val="tabletext11"/>
              <w:jc w:val="center"/>
              <w:rPr>
                <w:ins w:id="13635" w:author="Author"/>
              </w:rPr>
            </w:pPr>
            <w:ins w:id="13636"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C08917" w14:textId="77777777" w:rsidR="003F7E2C" w:rsidRPr="00CE6D2B" w:rsidRDefault="003F7E2C" w:rsidP="00BE28D4">
            <w:pPr>
              <w:pStyle w:val="tabletext11"/>
              <w:jc w:val="center"/>
              <w:rPr>
                <w:ins w:id="13637" w:author="Author"/>
              </w:rPr>
            </w:pPr>
            <w:ins w:id="13638"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57F7F1" w14:textId="77777777" w:rsidR="003F7E2C" w:rsidRPr="00CE6D2B" w:rsidRDefault="003F7E2C" w:rsidP="00BE28D4">
            <w:pPr>
              <w:pStyle w:val="tabletext11"/>
              <w:jc w:val="center"/>
              <w:rPr>
                <w:ins w:id="13639" w:author="Author"/>
              </w:rPr>
            </w:pPr>
            <w:ins w:id="13640" w:author="Author">
              <w:r w:rsidRPr="00CE6D2B">
                <w:t xml:space="preserve">0.11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2CFC86C" w14:textId="77777777" w:rsidR="003F7E2C" w:rsidRPr="00CE6D2B" w:rsidRDefault="003F7E2C" w:rsidP="00BE28D4">
            <w:pPr>
              <w:pStyle w:val="tabletext11"/>
              <w:jc w:val="center"/>
              <w:rPr>
                <w:ins w:id="13641" w:author="Author"/>
              </w:rPr>
            </w:pPr>
            <w:ins w:id="13642"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4891FA" w14:textId="77777777" w:rsidR="003F7E2C" w:rsidRPr="00CE6D2B" w:rsidRDefault="003F7E2C" w:rsidP="00BE28D4">
            <w:pPr>
              <w:pStyle w:val="tabletext11"/>
              <w:jc w:val="center"/>
              <w:rPr>
                <w:ins w:id="13643" w:author="Author"/>
              </w:rPr>
            </w:pPr>
            <w:ins w:id="13644"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150D3F" w14:textId="77777777" w:rsidR="003F7E2C" w:rsidRPr="00CE6D2B" w:rsidRDefault="003F7E2C" w:rsidP="00BE28D4">
            <w:pPr>
              <w:pStyle w:val="tabletext11"/>
              <w:jc w:val="center"/>
              <w:rPr>
                <w:ins w:id="13645" w:author="Author"/>
              </w:rPr>
            </w:pPr>
            <w:ins w:id="13646" w:author="Author">
              <w:r w:rsidRPr="00CE6D2B">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A9F32A" w14:textId="77777777" w:rsidR="003F7E2C" w:rsidRPr="00CE6D2B" w:rsidRDefault="003F7E2C" w:rsidP="00BE28D4">
            <w:pPr>
              <w:pStyle w:val="tabletext11"/>
              <w:jc w:val="center"/>
              <w:rPr>
                <w:ins w:id="13647" w:author="Author"/>
              </w:rPr>
            </w:pPr>
            <w:ins w:id="13648" w:author="Author">
              <w:r w:rsidRPr="00CE6D2B">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E284D4" w14:textId="77777777" w:rsidR="003F7E2C" w:rsidRPr="00CE6D2B" w:rsidRDefault="003F7E2C" w:rsidP="00BE28D4">
            <w:pPr>
              <w:pStyle w:val="tabletext11"/>
              <w:jc w:val="center"/>
              <w:rPr>
                <w:ins w:id="13649" w:author="Author"/>
              </w:rPr>
            </w:pPr>
            <w:ins w:id="13650" w:author="Author">
              <w:r w:rsidRPr="00CE6D2B">
                <w:t xml:space="preserve">0.07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80E6227" w14:textId="77777777" w:rsidR="003F7E2C" w:rsidRPr="00CE6D2B" w:rsidRDefault="003F7E2C" w:rsidP="00BE28D4">
            <w:pPr>
              <w:pStyle w:val="tabletext11"/>
              <w:jc w:val="center"/>
              <w:rPr>
                <w:ins w:id="13651" w:author="Author"/>
              </w:rPr>
            </w:pPr>
            <w:ins w:id="13652" w:author="Author">
              <w:r w:rsidRPr="00CE6D2B">
                <w:t xml:space="preserve">0.07 </w:t>
              </w:r>
            </w:ins>
          </w:p>
        </w:tc>
      </w:tr>
      <w:tr w:rsidR="003F7E2C" w14:paraId="7C1F1123" w14:textId="77777777" w:rsidTr="00EE1A0A">
        <w:trPr>
          <w:trHeight w:val="190"/>
          <w:ins w:id="13653" w:author="Author"/>
        </w:trPr>
        <w:tc>
          <w:tcPr>
            <w:tcW w:w="200" w:type="dxa"/>
            <w:tcBorders>
              <w:top w:val="single" w:sz="4" w:space="0" w:color="auto"/>
              <w:left w:val="single" w:sz="4" w:space="0" w:color="auto"/>
              <w:bottom w:val="single" w:sz="4" w:space="0" w:color="auto"/>
              <w:right w:val="nil"/>
            </w:tcBorders>
            <w:vAlign w:val="bottom"/>
          </w:tcPr>
          <w:p w14:paraId="554DACE4" w14:textId="77777777" w:rsidR="003F7E2C" w:rsidRDefault="003F7E2C" w:rsidP="00BE28D4">
            <w:pPr>
              <w:pStyle w:val="tabletext11"/>
              <w:jc w:val="right"/>
              <w:rPr>
                <w:ins w:id="13654" w:author="Author"/>
              </w:rPr>
            </w:pPr>
          </w:p>
        </w:tc>
        <w:tc>
          <w:tcPr>
            <w:tcW w:w="1580" w:type="dxa"/>
            <w:tcBorders>
              <w:top w:val="single" w:sz="4" w:space="0" w:color="auto"/>
              <w:left w:val="nil"/>
              <w:bottom w:val="single" w:sz="4" w:space="0" w:color="auto"/>
              <w:right w:val="single" w:sz="4" w:space="0" w:color="auto"/>
            </w:tcBorders>
            <w:vAlign w:val="bottom"/>
            <w:hideMark/>
          </w:tcPr>
          <w:p w14:paraId="1FEE8E28" w14:textId="77777777" w:rsidR="003F7E2C" w:rsidRDefault="003F7E2C" w:rsidP="00BE28D4">
            <w:pPr>
              <w:pStyle w:val="tabletext11"/>
              <w:tabs>
                <w:tab w:val="decimal" w:pos="640"/>
              </w:tabs>
              <w:rPr>
                <w:ins w:id="13655" w:author="Author"/>
              </w:rPr>
            </w:pPr>
            <w:ins w:id="13656" w:author="Author">
              <w:r>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DD05A84" w14:textId="77777777" w:rsidR="003F7E2C" w:rsidRPr="00CE6D2B" w:rsidRDefault="003F7E2C" w:rsidP="00BE28D4">
            <w:pPr>
              <w:pStyle w:val="tabletext11"/>
              <w:jc w:val="center"/>
              <w:rPr>
                <w:ins w:id="13657" w:author="Author"/>
              </w:rPr>
            </w:pPr>
            <w:ins w:id="13658"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D2D4674" w14:textId="77777777" w:rsidR="003F7E2C" w:rsidRPr="00CE6D2B" w:rsidRDefault="003F7E2C" w:rsidP="00BE28D4">
            <w:pPr>
              <w:pStyle w:val="tabletext11"/>
              <w:jc w:val="center"/>
              <w:rPr>
                <w:ins w:id="13659" w:author="Author"/>
              </w:rPr>
            </w:pPr>
            <w:ins w:id="13660"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F4BB70" w14:textId="77777777" w:rsidR="003F7E2C" w:rsidRPr="00CE6D2B" w:rsidRDefault="003F7E2C" w:rsidP="00BE28D4">
            <w:pPr>
              <w:pStyle w:val="tabletext11"/>
              <w:jc w:val="center"/>
              <w:rPr>
                <w:ins w:id="13661" w:author="Author"/>
              </w:rPr>
            </w:pPr>
            <w:ins w:id="13662"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795B9" w14:textId="77777777" w:rsidR="003F7E2C" w:rsidRPr="00CE6D2B" w:rsidRDefault="003F7E2C" w:rsidP="00BE28D4">
            <w:pPr>
              <w:pStyle w:val="tabletext11"/>
              <w:jc w:val="center"/>
              <w:rPr>
                <w:ins w:id="13663" w:author="Author"/>
              </w:rPr>
            </w:pPr>
            <w:ins w:id="13664"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C7B279" w14:textId="77777777" w:rsidR="003F7E2C" w:rsidRPr="00CE6D2B" w:rsidRDefault="003F7E2C" w:rsidP="00BE28D4">
            <w:pPr>
              <w:pStyle w:val="tabletext11"/>
              <w:jc w:val="center"/>
              <w:rPr>
                <w:ins w:id="13665" w:author="Author"/>
              </w:rPr>
            </w:pPr>
            <w:ins w:id="13666"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16A4BF" w14:textId="77777777" w:rsidR="003F7E2C" w:rsidRPr="00CE6D2B" w:rsidRDefault="003F7E2C" w:rsidP="00BE28D4">
            <w:pPr>
              <w:pStyle w:val="tabletext11"/>
              <w:jc w:val="center"/>
              <w:rPr>
                <w:ins w:id="13667" w:author="Author"/>
              </w:rPr>
            </w:pPr>
            <w:ins w:id="13668"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BB1698" w14:textId="77777777" w:rsidR="003F7E2C" w:rsidRPr="00CE6D2B" w:rsidRDefault="003F7E2C" w:rsidP="00BE28D4">
            <w:pPr>
              <w:pStyle w:val="tabletext11"/>
              <w:jc w:val="center"/>
              <w:rPr>
                <w:ins w:id="13669" w:author="Author"/>
              </w:rPr>
            </w:pPr>
            <w:ins w:id="13670"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5E8B93" w14:textId="77777777" w:rsidR="003F7E2C" w:rsidRPr="00CE6D2B" w:rsidRDefault="003F7E2C" w:rsidP="00BE28D4">
            <w:pPr>
              <w:pStyle w:val="tabletext11"/>
              <w:jc w:val="center"/>
              <w:rPr>
                <w:ins w:id="13671" w:author="Author"/>
              </w:rPr>
            </w:pPr>
            <w:ins w:id="13672"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1D75BF" w14:textId="77777777" w:rsidR="003F7E2C" w:rsidRPr="00CE6D2B" w:rsidRDefault="003F7E2C" w:rsidP="00BE28D4">
            <w:pPr>
              <w:pStyle w:val="tabletext11"/>
              <w:jc w:val="center"/>
              <w:rPr>
                <w:ins w:id="13673" w:author="Author"/>
              </w:rPr>
            </w:pPr>
            <w:ins w:id="13674" w:author="Author">
              <w:r w:rsidRPr="00CE6D2B">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3AF715" w14:textId="77777777" w:rsidR="003F7E2C" w:rsidRPr="00CE6D2B" w:rsidRDefault="003F7E2C" w:rsidP="00BE28D4">
            <w:pPr>
              <w:pStyle w:val="tabletext11"/>
              <w:jc w:val="center"/>
              <w:rPr>
                <w:ins w:id="13675" w:author="Author"/>
              </w:rPr>
            </w:pPr>
            <w:ins w:id="13676" w:author="Author">
              <w:r w:rsidRPr="00CE6D2B">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259A2C" w14:textId="77777777" w:rsidR="003F7E2C" w:rsidRPr="00CE6D2B" w:rsidRDefault="003F7E2C" w:rsidP="00BE28D4">
            <w:pPr>
              <w:pStyle w:val="tabletext11"/>
              <w:jc w:val="center"/>
              <w:rPr>
                <w:ins w:id="13677" w:author="Author"/>
              </w:rPr>
            </w:pPr>
            <w:ins w:id="13678" w:author="Author">
              <w:r w:rsidRPr="00CE6D2B">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87702" w14:textId="77777777" w:rsidR="003F7E2C" w:rsidRPr="00CE6D2B" w:rsidRDefault="003F7E2C" w:rsidP="00BE28D4">
            <w:pPr>
              <w:pStyle w:val="tabletext11"/>
              <w:jc w:val="center"/>
              <w:rPr>
                <w:ins w:id="13679" w:author="Author"/>
              </w:rPr>
            </w:pPr>
            <w:ins w:id="13680"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1A4638" w14:textId="77777777" w:rsidR="003F7E2C" w:rsidRPr="00CE6D2B" w:rsidRDefault="003F7E2C" w:rsidP="00BE28D4">
            <w:pPr>
              <w:pStyle w:val="tabletext11"/>
              <w:jc w:val="center"/>
              <w:rPr>
                <w:ins w:id="13681" w:author="Author"/>
              </w:rPr>
            </w:pPr>
            <w:ins w:id="13682"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04988E" w14:textId="77777777" w:rsidR="003F7E2C" w:rsidRPr="00CE6D2B" w:rsidRDefault="003F7E2C" w:rsidP="00BE28D4">
            <w:pPr>
              <w:pStyle w:val="tabletext11"/>
              <w:jc w:val="center"/>
              <w:rPr>
                <w:ins w:id="13683" w:author="Author"/>
              </w:rPr>
            </w:pPr>
            <w:ins w:id="13684" w:author="Author">
              <w:r w:rsidRPr="00CE6D2B">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5D3AA1" w14:textId="77777777" w:rsidR="003F7E2C" w:rsidRPr="00CE6D2B" w:rsidRDefault="003F7E2C" w:rsidP="00BE28D4">
            <w:pPr>
              <w:pStyle w:val="tabletext11"/>
              <w:jc w:val="center"/>
              <w:rPr>
                <w:ins w:id="13685" w:author="Author"/>
              </w:rPr>
            </w:pPr>
            <w:ins w:id="13686"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9F116C" w14:textId="77777777" w:rsidR="003F7E2C" w:rsidRPr="00CE6D2B" w:rsidRDefault="003F7E2C" w:rsidP="00BE28D4">
            <w:pPr>
              <w:pStyle w:val="tabletext11"/>
              <w:jc w:val="center"/>
              <w:rPr>
                <w:ins w:id="13687" w:author="Author"/>
              </w:rPr>
            </w:pPr>
            <w:ins w:id="13688"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6C3B78" w14:textId="77777777" w:rsidR="003F7E2C" w:rsidRPr="00CE6D2B" w:rsidRDefault="003F7E2C" w:rsidP="00BE28D4">
            <w:pPr>
              <w:pStyle w:val="tabletext11"/>
              <w:jc w:val="center"/>
              <w:rPr>
                <w:ins w:id="13689" w:author="Author"/>
              </w:rPr>
            </w:pPr>
            <w:ins w:id="13690"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323F43" w14:textId="77777777" w:rsidR="003F7E2C" w:rsidRPr="00CE6D2B" w:rsidRDefault="003F7E2C" w:rsidP="00BE28D4">
            <w:pPr>
              <w:pStyle w:val="tabletext11"/>
              <w:jc w:val="center"/>
              <w:rPr>
                <w:ins w:id="13691" w:author="Author"/>
              </w:rPr>
            </w:pPr>
            <w:ins w:id="13692"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B1D0EC" w14:textId="77777777" w:rsidR="003F7E2C" w:rsidRPr="00CE6D2B" w:rsidRDefault="003F7E2C" w:rsidP="00BE28D4">
            <w:pPr>
              <w:pStyle w:val="tabletext11"/>
              <w:jc w:val="center"/>
              <w:rPr>
                <w:ins w:id="13693" w:author="Author"/>
              </w:rPr>
            </w:pPr>
            <w:ins w:id="13694"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A8B091" w14:textId="77777777" w:rsidR="003F7E2C" w:rsidRPr="00CE6D2B" w:rsidRDefault="003F7E2C" w:rsidP="00BE28D4">
            <w:pPr>
              <w:pStyle w:val="tabletext11"/>
              <w:jc w:val="center"/>
              <w:rPr>
                <w:ins w:id="13695" w:author="Author"/>
              </w:rPr>
            </w:pPr>
            <w:ins w:id="13696" w:author="Author">
              <w:r w:rsidRPr="00CE6D2B">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8AABC7" w14:textId="77777777" w:rsidR="003F7E2C" w:rsidRPr="00CE6D2B" w:rsidRDefault="003F7E2C" w:rsidP="00BE28D4">
            <w:pPr>
              <w:pStyle w:val="tabletext11"/>
              <w:jc w:val="center"/>
              <w:rPr>
                <w:ins w:id="13697" w:author="Author"/>
              </w:rPr>
            </w:pPr>
            <w:ins w:id="13698"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ECC9EE" w14:textId="77777777" w:rsidR="003F7E2C" w:rsidRPr="00CE6D2B" w:rsidRDefault="003F7E2C" w:rsidP="00BE28D4">
            <w:pPr>
              <w:pStyle w:val="tabletext11"/>
              <w:jc w:val="center"/>
              <w:rPr>
                <w:ins w:id="13699" w:author="Author"/>
              </w:rPr>
            </w:pPr>
            <w:ins w:id="13700" w:author="Author">
              <w:r w:rsidRPr="00CE6D2B">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00BAB19" w14:textId="77777777" w:rsidR="003F7E2C" w:rsidRPr="00CE6D2B" w:rsidRDefault="003F7E2C" w:rsidP="00BE28D4">
            <w:pPr>
              <w:pStyle w:val="tabletext11"/>
              <w:jc w:val="center"/>
              <w:rPr>
                <w:ins w:id="13701" w:author="Author"/>
              </w:rPr>
            </w:pPr>
            <w:ins w:id="13702"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AF8678" w14:textId="77777777" w:rsidR="003F7E2C" w:rsidRPr="00CE6D2B" w:rsidRDefault="003F7E2C" w:rsidP="00BE28D4">
            <w:pPr>
              <w:pStyle w:val="tabletext11"/>
              <w:jc w:val="center"/>
              <w:rPr>
                <w:ins w:id="13703" w:author="Author"/>
              </w:rPr>
            </w:pPr>
            <w:ins w:id="13704"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C67FC4" w14:textId="77777777" w:rsidR="003F7E2C" w:rsidRPr="00CE6D2B" w:rsidRDefault="003F7E2C" w:rsidP="00BE28D4">
            <w:pPr>
              <w:pStyle w:val="tabletext11"/>
              <w:jc w:val="center"/>
              <w:rPr>
                <w:ins w:id="13705" w:author="Author"/>
              </w:rPr>
            </w:pPr>
            <w:ins w:id="13706"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203EF8" w14:textId="77777777" w:rsidR="003F7E2C" w:rsidRPr="00CE6D2B" w:rsidRDefault="003F7E2C" w:rsidP="00BE28D4">
            <w:pPr>
              <w:pStyle w:val="tabletext11"/>
              <w:jc w:val="center"/>
              <w:rPr>
                <w:ins w:id="13707" w:author="Author"/>
              </w:rPr>
            </w:pPr>
            <w:ins w:id="13708"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1C95DA" w14:textId="77777777" w:rsidR="003F7E2C" w:rsidRPr="00CE6D2B" w:rsidRDefault="003F7E2C" w:rsidP="00BE28D4">
            <w:pPr>
              <w:pStyle w:val="tabletext11"/>
              <w:jc w:val="center"/>
              <w:rPr>
                <w:ins w:id="13709" w:author="Author"/>
              </w:rPr>
            </w:pPr>
            <w:ins w:id="13710" w:author="Author">
              <w:r w:rsidRPr="00CE6D2B">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FAD72EF" w14:textId="77777777" w:rsidR="003F7E2C" w:rsidRPr="00CE6D2B" w:rsidRDefault="003F7E2C" w:rsidP="00BE28D4">
            <w:pPr>
              <w:pStyle w:val="tabletext11"/>
              <w:jc w:val="center"/>
              <w:rPr>
                <w:ins w:id="13711" w:author="Author"/>
              </w:rPr>
            </w:pPr>
            <w:ins w:id="13712" w:author="Author">
              <w:r w:rsidRPr="00CE6D2B">
                <w:t xml:space="preserve">0.08 </w:t>
              </w:r>
            </w:ins>
          </w:p>
        </w:tc>
      </w:tr>
      <w:tr w:rsidR="003F7E2C" w14:paraId="12747E26" w14:textId="77777777" w:rsidTr="00EE1A0A">
        <w:trPr>
          <w:trHeight w:val="190"/>
          <w:ins w:id="13713" w:author="Author"/>
        </w:trPr>
        <w:tc>
          <w:tcPr>
            <w:tcW w:w="200" w:type="dxa"/>
            <w:tcBorders>
              <w:top w:val="single" w:sz="4" w:space="0" w:color="auto"/>
              <w:left w:val="single" w:sz="4" w:space="0" w:color="auto"/>
              <w:bottom w:val="single" w:sz="4" w:space="0" w:color="auto"/>
              <w:right w:val="nil"/>
            </w:tcBorders>
            <w:vAlign w:val="bottom"/>
          </w:tcPr>
          <w:p w14:paraId="4EE17582" w14:textId="77777777" w:rsidR="003F7E2C" w:rsidRDefault="003F7E2C" w:rsidP="00BE28D4">
            <w:pPr>
              <w:pStyle w:val="tabletext11"/>
              <w:jc w:val="right"/>
              <w:rPr>
                <w:ins w:id="13714" w:author="Author"/>
              </w:rPr>
            </w:pPr>
          </w:p>
        </w:tc>
        <w:tc>
          <w:tcPr>
            <w:tcW w:w="1580" w:type="dxa"/>
            <w:tcBorders>
              <w:top w:val="single" w:sz="4" w:space="0" w:color="auto"/>
              <w:left w:val="nil"/>
              <w:bottom w:val="single" w:sz="4" w:space="0" w:color="auto"/>
              <w:right w:val="single" w:sz="4" w:space="0" w:color="auto"/>
            </w:tcBorders>
            <w:vAlign w:val="bottom"/>
            <w:hideMark/>
          </w:tcPr>
          <w:p w14:paraId="3A65D791" w14:textId="77777777" w:rsidR="003F7E2C" w:rsidRDefault="003F7E2C" w:rsidP="00BE28D4">
            <w:pPr>
              <w:pStyle w:val="tabletext11"/>
              <w:tabs>
                <w:tab w:val="decimal" w:pos="640"/>
              </w:tabs>
              <w:rPr>
                <w:ins w:id="13715" w:author="Author"/>
              </w:rPr>
            </w:pPr>
            <w:ins w:id="13716" w:author="Author">
              <w:r>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00B9942" w14:textId="77777777" w:rsidR="003F7E2C" w:rsidRPr="00CE6D2B" w:rsidRDefault="003F7E2C" w:rsidP="00BE28D4">
            <w:pPr>
              <w:pStyle w:val="tabletext11"/>
              <w:jc w:val="center"/>
              <w:rPr>
                <w:ins w:id="13717" w:author="Author"/>
              </w:rPr>
            </w:pPr>
            <w:ins w:id="13718"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803730A" w14:textId="77777777" w:rsidR="003F7E2C" w:rsidRPr="00CE6D2B" w:rsidRDefault="003F7E2C" w:rsidP="00BE28D4">
            <w:pPr>
              <w:pStyle w:val="tabletext11"/>
              <w:jc w:val="center"/>
              <w:rPr>
                <w:ins w:id="13719" w:author="Author"/>
              </w:rPr>
            </w:pPr>
            <w:ins w:id="13720"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60F611" w14:textId="77777777" w:rsidR="003F7E2C" w:rsidRPr="00CE6D2B" w:rsidRDefault="003F7E2C" w:rsidP="00BE28D4">
            <w:pPr>
              <w:pStyle w:val="tabletext11"/>
              <w:jc w:val="center"/>
              <w:rPr>
                <w:ins w:id="13721" w:author="Author"/>
              </w:rPr>
            </w:pPr>
            <w:ins w:id="13722"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CC9CD4" w14:textId="77777777" w:rsidR="003F7E2C" w:rsidRPr="00CE6D2B" w:rsidRDefault="003F7E2C" w:rsidP="00BE28D4">
            <w:pPr>
              <w:pStyle w:val="tabletext11"/>
              <w:jc w:val="center"/>
              <w:rPr>
                <w:ins w:id="13723" w:author="Author"/>
              </w:rPr>
            </w:pPr>
            <w:ins w:id="13724"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A942C4" w14:textId="77777777" w:rsidR="003F7E2C" w:rsidRPr="00CE6D2B" w:rsidRDefault="003F7E2C" w:rsidP="00BE28D4">
            <w:pPr>
              <w:pStyle w:val="tabletext11"/>
              <w:jc w:val="center"/>
              <w:rPr>
                <w:ins w:id="13725" w:author="Author"/>
              </w:rPr>
            </w:pPr>
            <w:ins w:id="13726"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731334" w14:textId="77777777" w:rsidR="003F7E2C" w:rsidRPr="00CE6D2B" w:rsidRDefault="003F7E2C" w:rsidP="00BE28D4">
            <w:pPr>
              <w:pStyle w:val="tabletext11"/>
              <w:jc w:val="center"/>
              <w:rPr>
                <w:ins w:id="13727" w:author="Author"/>
              </w:rPr>
            </w:pPr>
            <w:ins w:id="13728"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B455A2" w14:textId="77777777" w:rsidR="003F7E2C" w:rsidRPr="00CE6D2B" w:rsidRDefault="003F7E2C" w:rsidP="00BE28D4">
            <w:pPr>
              <w:pStyle w:val="tabletext11"/>
              <w:jc w:val="center"/>
              <w:rPr>
                <w:ins w:id="13729" w:author="Author"/>
              </w:rPr>
            </w:pPr>
            <w:ins w:id="13730"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45F3FB" w14:textId="77777777" w:rsidR="003F7E2C" w:rsidRPr="00CE6D2B" w:rsidRDefault="003F7E2C" w:rsidP="00BE28D4">
            <w:pPr>
              <w:pStyle w:val="tabletext11"/>
              <w:jc w:val="center"/>
              <w:rPr>
                <w:ins w:id="13731" w:author="Author"/>
              </w:rPr>
            </w:pPr>
            <w:ins w:id="13732"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ADB81A" w14:textId="77777777" w:rsidR="003F7E2C" w:rsidRPr="00CE6D2B" w:rsidRDefault="003F7E2C" w:rsidP="00BE28D4">
            <w:pPr>
              <w:pStyle w:val="tabletext11"/>
              <w:jc w:val="center"/>
              <w:rPr>
                <w:ins w:id="13733" w:author="Author"/>
              </w:rPr>
            </w:pPr>
            <w:ins w:id="13734" w:author="Author">
              <w:r w:rsidRPr="00CE6D2B">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7CA812" w14:textId="77777777" w:rsidR="003F7E2C" w:rsidRPr="00CE6D2B" w:rsidRDefault="003F7E2C" w:rsidP="00BE28D4">
            <w:pPr>
              <w:pStyle w:val="tabletext11"/>
              <w:jc w:val="center"/>
              <w:rPr>
                <w:ins w:id="13735" w:author="Author"/>
              </w:rPr>
            </w:pPr>
            <w:ins w:id="13736" w:author="Author">
              <w:r w:rsidRPr="00CE6D2B">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48804D" w14:textId="77777777" w:rsidR="003F7E2C" w:rsidRPr="00CE6D2B" w:rsidRDefault="003F7E2C" w:rsidP="00BE28D4">
            <w:pPr>
              <w:pStyle w:val="tabletext11"/>
              <w:jc w:val="center"/>
              <w:rPr>
                <w:ins w:id="13737" w:author="Author"/>
              </w:rPr>
            </w:pPr>
            <w:ins w:id="13738" w:author="Author">
              <w:r w:rsidRPr="00CE6D2B">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6EC192" w14:textId="77777777" w:rsidR="003F7E2C" w:rsidRPr="00CE6D2B" w:rsidRDefault="003F7E2C" w:rsidP="00BE28D4">
            <w:pPr>
              <w:pStyle w:val="tabletext11"/>
              <w:jc w:val="center"/>
              <w:rPr>
                <w:ins w:id="13739" w:author="Author"/>
              </w:rPr>
            </w:pPr>
            <w:ins w:id="13740"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04CF57" w14:textId="77777777" w:rsidR="003F7E2C" w:rsidRPr="00CE6D2B" w:rsidRDefault="003F7E2C" w:rsidP="00BE28D4">
            <w:pPr>
              <w:pStyle w:val="tabletext11"/>
              <w:jc w:val="center"/>
              <w:rPr>
                <w:ins w:id="13741" w:author="Author"/>
              </w:rPr>
            </w:pPr>
            <w:ins w:id="13742"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2FE9D" w14:textId="77777777" w:rsidR="003F7E2C" w:rsidRPr="00CE6D2B" w:rsidRDefault="003F7E2C" w:rsidP="00BE28D4">
            <w:pPr>
              <w:pStyle w:val="tabletext11"/>
              <w:jc w:val="center"/>
              <w:rPr>
                <w:ins w:id="13743" w:author="Author"/>
              </w:rPr>
            </w:pPr>
            <w:ins w:id="13744"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3ECE36" w14:textId="77777777" w:rsidR="003F7E2C" w:rsidRPr="00CE6D2B" w:rsidRDefault="003F7E2C" w:rsidP="00BE28D4">
            <w:pPr>
              <w:pStyle w:val="tabletext11"/>
              <w:jc w:val="center"/>
              <w:rPr>
                <w:ins w:id="13745" w:author="Author"/>
              </w:rPr>
            </w:pPr>
            <w:ins w:id="13746"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79CD26" w14:textId="77777777" w:rsidR="003F7E2C" w:rsidRPr="00CE6D2B" w:rsidRDefault="003F7E2C" w:rsidP="00BE28D4">
            <w:pPr>
              <w:pStyle w:val="tabletext11"/>
              <w:jc w:val="center"/>
              <w:rPr>
                <w:ins w:id="13747" w:author="Author"/>
              </w:rPr>
            </w:pPr>
            <w:ins w:id="13748"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C01B59" w14:textId="77777777" w:rsidR="003F7E2C" w:rsidRPr="00CE6D2B" w:rsidRDefault="003F7E2C" w:rsidP="00BE28D4">
            <w:pPr>
              <w:pStyle w:val="tabletext11"/>
              <w:jc w:val="center"/>
              <w:rPr>
                <w:ins w:id="13749" w:author="Author"/>
              </w:rPr>
            </w:pPr>
            <w:ins w:id="13750"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5F893" w14:textId="77777777" w:rsidR="003F7E2C" w:rsidRPr="00CE6D2B" w:rsidRDefault="003F7E2C" w:rsidP="00BE28D4">
            <w:pPr>
              <w:pStyle w:val="tabletext11"/>
              <w:jc w:val="center"/>
              <w:rPr>
                <w:ins w:id="13751" w:author="Author"/>
              </w:rPr>
            </w:pPr>
            <w:ins w:id="13752" w:author="Author">
              <w:r w:rsidRPr="00CE6D2B">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7E180A" w14:textId="77777777" w:rsidR="003F7E2C" w:rsidRPr="00CE6D2B" w:rsidRDefault="003F7E2C" w:rsidP="00BE28D4">
            <w:pPr>
              <w:pStyle w:val="tabletext11"/>
              <w:jc w:val="center"/>
              <w:rPr>
                <w:ins w:id="13753" w:author="Author"/>
              </w:rPr>
            </w:pPr>
            <w:ins w:id="13754"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6CFC32" w14:textId="77777777" w:rsidR="003F7E2C" w:rsidRPr="00CE6D2B" w:rsidRDefault="003F7E2C" w:rsidP="00BE28D4">
            <w:pPr>
              <w:pStyle w:val="tabletext11"/>
              <w:jc w:val="center"/>
              <w:rPr>
                <w:ins w:id="13755" w:author="Author"/>
              </w:rPr>
            </w:pPr>
            <w:ins w:id="13756" w:author="Author">
              <w:r w:rsidRPr="00CE6D2B">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13C55C" w14:textId="77777777" w:rsidR="003F7E2C" w:rsidRPr="00CE6D2B" w:rsidRDefault="003F7E2C" w:rsidP="00BE28D4">
            <w:pPr>
              <w:pStyle w:val="tabletext11"/>
              <w:jc w:val="center"/>
              <w:rPr>
                <w:ins w:id="13757" w:author="Author"/>
              </w:rPr>
            </w:pPr>
            <w:ins w:id="13758"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8720EF" w14:textId="77777777" w:rsidR="003F7E2C" w:rsidRPr="00CE6D2B" w:rsidRDefault="003F7E2C" w:rsidP="00BE28D4">
            <w:pPr>
              <w:pStyle w:val="tabletext11"/>
              <w:jc w:val="center"/>
              <w:rPr>
                <w:ins w:id="13759" w:author="Author"/>
              </w:rPr>
            </w:pPr>
            <w:ins w:id="13760" w:author="Author">
              <w:r w:rsidRPr="00CE6D2B">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A072161" w14:textId="77777777" w:rsidR="003F7E2C" w:rsidRPr="00CE6D2B" w:rsidRDefault="003F7E2C" w:rsidP="00BE28D4">
            <w:pPr>
              <w:pStyle w:val="tabletext11"/>
              <w:jc w:val="center"/>
              <w:rPr>
                <w:ins w:id="13761" w:author="Author"/>
              </w:rPr>
            </w:pPr>
            <w:ins w:id="13762"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9854B0" w14:textId="77777777" w:rsidR="003F7E2C" w:rsidRPr="00CE6D2B" w:rsidRDefault="003F7E2C" w:rsidP="00BE28D4">
            <w:pPr>
              <w:pStyle w:val="tabletext11"/>
              <w:jc w:val="center"/>
              <w:rPr>
                <w:ins w:id="13763" w:author="Author"/>
              </w:rPr>
            </w:pPr>
            <w:ins w:id="13764"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F5C498" w14:textId="77777777" w:rsidR="003F7E2C" w:rsidRPr="00CE6D2B" w:rsidRDefault="003F7E2C" w:rsidP="00BE28D4">
            <w:pPr>
              <w:pStyle w:val="tabletext11"/>
              <w:jc w:val="center"/>
              <w:rPr>
                <w:ins w:id="13765" w:author="Author"/>
              </w:rPr>
            </w:pPr>
            <w:ins w:id="13766"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83E159" w14:textId="77777777" w:rsidR="003F7E2C" w:rsidRPr="00CE6D2B" w:rsidRDefault="003F7E2C" w:rsidP="00BE28D4">
            <w:pPr>
              <w:pStyle w:val="tabletext11"/>
              <w:jc w:val="center"/>
              <w:rPr>
                <w:ins w:id="13767" w:author="Author"/>
              </w:rPr>
            </w:pPr>
            <w:ins w:id="13768"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68DCEA" w14:textId="77777777" w:rsidR="003F7E2C" w:rsidRPr="00CE6D2B" w:rsidRDefault="003F7E2C" w:rsidP="00BE28D4">
            <w:pPr>
              <w:pStyle w:val="tabletext11"/>
              <w:jc w:val="center"/>
              <w:rPr>
                <w:ins w:id="13769" w:author="Author"/>
              </w:rPr>
            </w:pPr>
            <w:ins w:id="13770" w:author="Author">
              <w:r w:rsidRPr="00CE6D2B">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2EFBEB9" w14:textId="77777777" w:rsidR="003F7E2C" w:rsidRPr="00CE6D2B" w:rsidRDefault="003F7E2C" w:rsidP="00BE28D4">
            <w:pPr>
              <w:pStyle w:val="tabletext11"/>
              <w:jc w:val="center"/>
              <w:rPr>
                <w:ins w:id="13771" w:author="Author"/>
              </w:rPr>
            </w:pPr>
            <w:ins w:id="13772" w:author="Author">
              <w:r w:rsidRPr="00CE6D2B">
                <w:t xml:space="preserve">0.09 </w:t>
              </w:r>
            </w:ins>
          </w:p>
        </w:tc>
      </w:tr>
      <w:tr w:rsidR="003F7E2C" w14:paraId="50B4C9AC" w14:textId="77777777" w:rsidTr="00EE1A0A">
        <w:trPr>
          <w:trHeight w:val="190"/>
          <w:ins w:id="13773" w:author="Author"/>
        </w:trPr>
        <w:tc>
          <w:tcPr>
            <w:tcW w:w="200" w:type="dxa"/>
            <w:tcBorders>
              <w:top w:val="single" w:sz="4" w:space="0" w:color="auto"/>
              <w:left w:val="single" w:sz="4" w:space="0" w:color="auto"/>
              <w:bottom w:val="single" w:sz="4" w:space="0" w:color="auto"/>
              <w:right w:val="nil"/>
            </w:tcBorders>
            <w:vAlign w:val="bottom"/>
          </w:tcPr>
          <w:p w14:paraId="1A184176" w14:textId="77777777" w:rsidR="003F7E2C" w:rsidRDefault="003F7E2C" w:rsidP="00BE28D4">
            <w:pPr>
              <w:pStyle w:val="tabletext11"/>
              <w:jc w:val="right"/>
              <w:rPr>
                <w:ins w:id="13774" w:author="Author"/>
              </w:rPr>
            </w:pPr>
          </w:p>
        </w:tc>
        <w:tc>
          <w:tcPr>
            <w:tcW w:w="1580" w:type="dxa"/>
            <w:tcBorders>
              <w:top w:val="single" w:sz="4" w:space="0" w:color="auto"/>
              <w:left w:val="nil"/>
              <w:bottom w:val="single" w:sz="4" w:space="0" w:color="auto"/>
              <w:right w:val="single" w:sz="4" w:space="0" w:color="auto"/>
            </w:tcBorders>
            <w:vAlign w:val="bottom"/>
            <w:hideMark/>
          </w:tcPr>
          <w:p w14:paraId="2F94148D" w14:textId="77777777" w:rsidR="003F7E2C" w:rsidRDefault="003F7E2C" w:rsidP="00BE28D4">
            <w:pPr>
              <w:pStyle w:val="tabletext11"/>
              <w:tabs>
                <w:tab w:val="decimal" w:pos="640"/>
              </w:tabs>
              <w:rPr>
                <w:ins w:id="13775" w:author="Author"/>
              </w:rPr>
            </w:pPr>
            <w:ins w:id="13776" w:author="Author">
              <w:r>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EE5200A" w14:textId="77777777" w:rsidR="003F7E2C" w:rsidRPr="00CE6D2B" w:rsidRDefault="003F7E2C" w:rsidP="00BE28D4">
            <w:pPr>
              <w:pStyle w:val="tabletext11"/>
              <w:jc w:val="center"/>
              <w:rPr>
                <w:ins w:id="13777" w:author="Author"/>
              </w:rPr>
            </w:pPr>
            <w:ins w:id="13778" w:author="Author">
              <w:r w:rsidRPr="00CE6D2B">
                <w:t xml:space="preserve">0.93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70B1007" w14:textId="77777777" w:rsidR="003F7E2C" w:rsidRPr="00CE6D2B" w:rsidRDefault="003F7E2C" w:rsidP="00BE28D4">
            <w:pPr>
              <w:pStyle w:val="tabletext11"/>
              <w:jc w:val="center"/>
              <w:rPr>
                <w:ins w:id="13779" w:author="Author"/>
              </w:rPr>
            </w:pPr>
            <w:ins w:id="13780" w:author="Author">
              <w:r w:rsidRPr="00CE6D2B">
                <w:t xml:space="preserve">0.93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72A1B4" w14:textId="77777777" w:rsidR="003F7E2C" w:rsidRPr="00CE6D2B" w:rsidRDefault="003F7E2C" w:rsidP="00BE28D4">
            <w:pPr>
              <w:pStyle w:val="tabletext11"/>
              <w:jc w:val="center"/>
              <w:rPr>
                <w:ins w:id="13781" w:author="Author"/>
              </w:rPr>
            </w:pPr>
            <w:ins w:id="13782" w:author="Author">
              <w:r w:rsidRPr="00CE6D2B">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B242F8" w14:textId="77777777" w:rsidR="003F7E2C" w:rsidRPr="00CE6D2B" w:rsidRDefault="003F7E2C" w:rsidP="00BE28D4">
            <w:pPr>
              <w:pStyle w:val="tabletext11"/>
              <w:jc w:val="center"/>
              <w:rPr>
                <w:ins w:id="13783" w:author="Author"/>
              </w:rPr>
            </w:pPr>
            <w:ins w:id="13784" w:author="Author">
              <w:r w:rsidRPr="00CE6D2B">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BFF000" w14:textId="77777777" w:rsidR="003F7E2C" w:rsidRPr="00CE6D2B" w:rsidRDefault="003F7E2C" w:rsidP="00BE28D4">
            <w:pPr>
              <w:pStyle w:val="tabletext11"/>
              <w:jc w:val="center"/>
              <w:rPr>
                <w:ins w:id="13785" w:author="Author"/>
              </w:rPr>
            </w:pPr>
            <w:ins w:id="13786" w:author="Author">
              <w:r w:rsidRPr="00CE6D2B">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66E38C" w14:textId="77777777" w:rsidR="003F7E2C" w:rsidRPr="00CE6D2B" w:rsidRDefault="003F7E2C" w:rsidP="00BE28D4">
            <w:pPr>
              <w:pStyle w:val="tabletext11"/>
              <w:jc w:val="center"/>
              <w:rPr>
                <w:ins w:id="13787" w:author="Author"/>
              </w:rPr>
            </w:pPr>
            <w:ins w:id="13788" w:author="Author">
              <w:r w:rsidRPr="00CE6D2B">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3470DD" w14:textId="77777777" w:rsidR="003F7E2C" w:rsidRPr="00CE6D2B" w:rsidRDefault="003F7E2C" w:rsidP="00BE28D4">
            <w:pPr>
              <w:pStyle w:val="tabletext11"/>
              <w:jc w:val="center"/>
              <w:rPr>
                <w:ins w:id="13789" w:author="Author"/>
              </w:rPr>
            </w:pPr>
            <w:ins w:id="13790"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DAA38E" w14:textId="77777777" w:rsidR="003F7E2C" w:rsidRPr="00CE6D2B" w:rsidRDefault="003F7E2C" w:rsidP="00BE28D4">
            <w:pPr>
              <w:pStyle w:val="tabletext11"/>
              <w:jc w:val="center"/>
              <w:rPr>
                <w:ins w:id="13791" w:author="Author"/>
              </w:rPr>
            </w:pPr>
            <w:ins w:id="13792"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C14D2F" w14:textId="77777777" w:rsidR="003F7E2C" w:rsidRPr="00CE6D2B" w:rsidRDefault="003F7E2C" w:rsidP="00BE28D4">
            <w:pPr>
              <w:pStyle w:val="tabletext11"/>
              <w:jc w:val="center"/>
              <w:rPr>
                <w:ins w:id="13793" w:author="Author"/>
              </w:rPr>
            </w:pPr>
            <w:ins w:id="13794" w:author="Author">
              <w:r w:rsidRPr="00CE6D2B">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BAF2AB" w14:textId="77777777" w:rsidR="003F7E2C" w:rsidRPr="00CE6D2B" w:rsidRDefault="003F7E2C" w:rsidP="00BE28D4">
            <w:pPr>
              <w:pStyle w:val="tabletext11"/>
              <w:jc w:val="center"/>
              <w:rPr>
                <w:ins w:id="13795" w:author="Author"/>
              </w:rPr>
            </w:pPr>
            <w:ins w:id="13796" w:author="Author">
              <w:r w:rsidRPr="00CE6D2B">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C67DB" w14:textId="77777777" w:rsidR="003F7E2C" w:rsidRPr="00CE6D2B" w:rsidRDefault="003F7E2C" w:rsidP="00BE28D4">
            <w:pPr>
              <w:pStyle w:val="tabletext11"/>
              <w:jc w:val="center"/>
              <w:rPr>
                <w:ins w:id="13797" w:author="Author"/>
              </w:rPr>
            </w:pPr>
            <w:ins w:id="13798"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291F50" w14:textId="77777777" w:rsidR="003F7E2C" w:rsidRPr="00CE6D2B" w:rsidRDefault="003F7E2C" w:rsidP="00BE28D4">
            <w:pPr>
              <w:pStyle w:val="tabletext11"/>
              <w:jc w:val="center"/>
              <w:rPr>
                <w:ins w:id="13799" w:author="Author"/>
              </w:rPr>
            </w:pPr>
            <w:ins w:id="13800"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A32956" w14:textId="77777777" w:rsidR="003F7E2C" w:rsidRPr="00CE6D2B" w:rsidRDefault="003F7E2C" w:rsidP="00BE28D4">
            <w:pPr>
              <w:pStyle w:val="tabletext11"/>
              <w:jc w:val="center"/>
              <w:rPr>
                <w:ins w:id="13801" w:author="Author"/>
              </w:rPr>
            </w:pPr>
            <w:ins w:id="13802"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75AA05" w14:textId="77777777" w:rsidR="003F7E2C" w:rsidRPr="00CE6D2B" w:rsidRDefault="003F7E2C" w:rsidP="00BE28D4">
            <w:pPr>
              <w:pStyle w:val="tabletext11"/>
              <w:jc w:val="center"/>
              <w:rPr>
                <w:ins w:id="13803" w:author="Author"/>
              </w:rPr>
            </w:pPr>
            <w:ins w:id="13804"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088397" w14:textId="77777777" w:rsidR="003F7E2C" w:rsidRPr="00CE6D2B" w:rsidRDefault="003F7E2C" w:rsidP="00BE28D4">
            <w:pPr>
              <w:pStyle w:val="tabletext11"/>
              <w:jc w:val="center"/>
              <w:rPr>
                <w:ins w:id="13805" w:author="Author"/>
              </w:rPr>
            </w:pPr>
            <w:ins w:id="13806"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AD28C6" w14:textId="77777777" w:rsidR="003F7E2C" w:rsidRPr="00CE6D2B" w:rsidRDefault="003F7E2C" w:rsidP="00BE28D4">
            <w:pPr>
              <w:pStyle w:val="tabletext11"/>
              <w:jc w:val="center"/>
              <w:rPr>
                <w:ins w:id="13807" w:author="Author"/>
              </w:rPr>
            </w:pPr>
            <w:ins w:id="13808" w:author="Author">
              <w:r w:rsidRPr="00CE6D2B">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020395" w14:textId="77777777" w:rsidR="003F7E2C" w:rsidRPr="00CE6D2B" w:rsidRDefault="003F7E2C" w:rsidP="00BE28D4">
            <w:pPr>
              <w:pStyle w:val="tabletext11"/>
              <w:jc w:val="center"/>
              <w:rPr>
                <w:ins w:id="13809" w:author="Author"/>
              </w:rPr>
            </w:pPr>
            <w:ins w:id="13810"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5021D4" w14:textId="77777777" w:rsidR="003F7E2C" w:rsidRPr="00CE6D2B" w:rsidRDefault="003F7E2C" w:rsidP="00BE28D4">
            <w:pPr>
              <w:pStyle w:val="tabletext11"/>
              <w:jc w:val="center"/>
              <w:rPr>
                <w:ins w:id="13811" w:author="Author"/>
              </w:rPr>
            </w:pPr>
            <w:ins w:id="13812" w:author="Author">
              <w:r w:rsidRPr="00CE6D2B">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2E8C6B" w14:textId="77777777" w:rsidR="003F7E2C" w:rsidRPr="00CE6D2B" w:rsidRDefault="003F7E2C" w:rsidP="00BE28D4">
            <w:pPr>
              <w:pStyle w:val="tabletext11"/>
              <w:jc w:val="center"/>
              <w:rPr>
                <w:ins w:id="13813" w:author="Author"/>
              </w:rPr>
            </w:pPr>
            <w:ins w:id="13814"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CDCCDF" w14:textId="77777777" w:rsidR="003F7E2C" w:rsidRPr="00CE6D2B" w:rsidRDefault="003F7E2C" w:rsidP="00BE28D4">
            <w:pPr>
              <w:pStyle w:val="tabletext11"/>
              <w:jc w:val="center"/>
              <w:rPr>
                <w:ins w:id="13815" w:author="Author"/>
              </w:rPr>
            </w:pPr>
            <w:ins w:id="13816"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396559" w14:textId="77777777" w:rsidR="003F7E2C" w:rsidRPr="00CE6D2B" w:rsidRDefault="003F7E2C" w:rsidP="00BE28D4">
            <w:pPr>
              <w:pStyle w:val="tabletext11"/>
              <w:jc w:val="center"/>
              <w:rPr>
                <w:ins w:id="13817" w:author="Author"/>
              </w:rPr>
            </w:pPr>
            <w:ins w:id="13818"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F1D51C" w14:textId="77777777" w:rsidR="003F7E2C" w:rsidRPr="00CE6D2B" w:rsidRDefault="003F7E2C" w:rsidP="00BE28D4">
            <w:pPr>
              <w:pStyle w:val="tabletext11"/>
              <w:jc w:val="center"/>
              <w:rPr>
                <w:ins w:id="13819" w:author="Author"/>
              </w:rPr>
            </w:pPr>
            <w:ins w:id="13820" w:author="Author">
              <w:r w:rsidRPr="00CE6D2B">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6895B7A" w14:textId="77777777" w:rsidR="003F7E2C" w:rsidRPr="00CE6D2B" w:rsidRDefault="003F7E2C" w:rsidP="00BE28D4">
            <w:pPr>
              <w:pStyle w:val="tabletext11"/>
              <w:jc w:val="center"/>
              <w:rPr>
                <w:ins w:id="13821" w:author="Author"/>
              </w:rPr>
            </w:pPr>
            <w:ins w:id="13822"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873C05" w14:textId="77777777" w:rsidR="003F7E2C" w:rsidRPr="00CE6D2B" w:rsidRDefault="003F7E2C" w:rsidP="00BE28D4">
            <w:pPr>
              <w:pStyle w:val="tabletext11"/>
              <w:jc w:val="center"/>
              <w:rPr>
                <w:ins w:id="13823" w:author="Author"/>
              </w:rPr>
            </w:pPr>
            <w:ins w:id="13824"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1690D0" w14:textId="77777777" w:rsidR="003F7E2C" w:rsidRPr="00CE6D2B" w:rsidRDefault="003F7E2C" w:rsidP="00BE28D4">
            <w:pPr>
              <w:pStyle w:val="tabletext11"/>
              <w:jc w:val="center"/>
              <w:rPr>
                <w:ins w:id="13825" w:author="Author"/>
              </w:rPr>
            </w:pPr>
            <w:ins w:id="13826"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BE6549" w14:textId="77777777" w:rsidR="003F7E2C" w:rsidRPr="00CE6D2B" w:rsidRDefault="003F7E2C" w:rsidP="00BE28D4">
            <w:pPr>
              <w:pStyle w:val="tabletext11"/>
              <w:jc w:val="center"/>
              <w:rPr>
                <w:ins w:id="13827" w:author="Author"/>
              </w:rPr>
            </w:pPr>
            <w:ins w:id="13828"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4086AC" w14:textId="77777777" w:rsidR="003F7E2C" w:rsidRPr="00CE6D2B" w:rsidRDefault="003F7E2C" w:rsidP="00BE28D4">
            <w:pPr>
              <w:pStyle w:val="tabletext11"/>
              <w:jc w:val="center"/>
              <w:rPr>
                <w:ins w:id="13829" w:author="Author"/>
              </w:rPr>
            </w:pPr>
            <w:ins w:id="13830" w:author="Author">
              <w:r w:rsidRPr="00CE6D2B">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27B5692" w14:textId="77777777" w:rsidR="003F7E2C" w:rsidRPr="00CE6D2B" w:rsidRDefault="003F7E2C" w:rsidP="00BE28D4">
            <w:pPr>
              <w:pStyle w:val="tabletext11"/>
              <w:jc w:val="center"/>
              <w:rPr>
                <w:ins w:id="13831" w:author="Author"/>
              </w:rPr>
            </w:pPr>
            <w:ins w:id="13832" w:author="Author">
              <w:r w:rsidRPr="00CE6D2B">
                <w:t xml:space="preserve">0.09 </w:t>
              </w:r>
            </w:ins>
          </w:p>
        </w:tc>
      </w:tr>
      <w:tr w:rsidR="003F7E2C" w14:paraId="67E71FE8" w14:textId="77777777" w:rsidTr="00EE1A0A">
        <w:trPr>
          <w:trHeight w:val="190"/>
          <w:ins w:id="13833" w:author="Author"/>
        </w:trPr>
        <w:tc>
          <w:tcPr>
            <w:tcW w:w="200" w:type="dxa"/>
            <w:tcBorders>
              <w:top w:val="single" w:sz="4" w:space="0" w:color="auto"/>
              <w:left w:val="single" w:sz="4" w:space="0" w:color="auto"/>
              <w:bottom w:val="single" w:sz="4" w:space="0" w:color="auto"/>
              <w:right w:val="nil"/>
            </w:tcBorders>
            <w:vAlign w:val="bottom"/>
          </w:tcPr>
          <w:p w14:paraId="42A9B2E3" w14:textId="77777777" w:rsidR="003F7E2C" w:rsidRDefault="003F7E2C" w:rsidP="00BE28D4">
            <w:pPr>
              <w:pStyle w:val="tabletext11"/>
              <w:jc w:val="right"/>
              <w:rPr>
                <w:ins w:id="13834" w:author="Author"/>
              </w:rPr>
            </w:pPr>
          </w:p>
        </w:tc>
        <w:tc>
          <w:tcPr>
            <w:tcW w:w="1580" w:type="dxa"/>
            <w:tcBorders>
              <w:top w:val="single" w:sz="4" w:space="0" w:color="auto"/>
              <w:left w:val="nil"/>
              <w:bottom w:val="single" w:sz="4" w:space="0" w:color="auto"/>
              <w:right w:val="single" w:sz="4" w:space="0" w:color="auto"/>
            </w:tcBorders>
            <w:vAlign w:val="bottom"/>
            <w:hideMark/>
          </w:tcPr>
          <w:p w14:paraId="0340926C" w14:textId="77777777" w:rsidR="003F7E2C" w:rsidRDefault="003F7E2C" w:rsidP="00BE28D4">
            <w:pPr>
              <w:pStyle w:val="tabletext11"/>
              <w:tabs>
                <w:tab w:val="decimal" w:pos="640"/>
              </w:tabs>
              <w:rPr>
                <w:ins w:id="13835" w:author="Author"/>
              </w:rPr>
            </w:pPr>
            <w:ins w:id="13836" w:author="Author">
              <w:r>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F3DF88C" w14:textId="77777777" w:rsidR="003F7E2C" w:rsidRPr="00CE6D2B" w:rsidRDefault="003F7E2C" w:rsidP="00BE28D4">
            <w:pPr>
              <w:pStyle w:val="tabletext11"/>
              <w:jc w:val="center"/>
              <w:rPr>
                <w:ins w:id="13837" w:author="Author"/>
              </w:rPr>
            </w:pPr>
            <w:ins w:id="13838" w:author="Author">
              <w:r w:rsidRPr="00CE6D2B">
                <w:t xml:space="preserve">0.91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774FF5B" w14:textId="77777777" w:rsidR="003F7E2C" w:rsidRPr="00CE6D2B" w:rsidRDefault="003F7E2C" w:rsidP="00BE28D4">
            <w:pPr>
              <w:pStyle w:val="tabletext11"/>
              <w:jc w:val="center"/>
              <w:rPr>
                <w:ins w:id="13839" w:author="Author"/>
              </w:rPr>
            </w:pPr>
            <w:ins w:id="13840" w:author="Author">
              <w:r w:rsidRPr="00CE6D2B">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753781" w14:textId="77777777" w:rsidR="003F7E2C" w:rsidRPr="00CE6D2B" w:rsidRDefault="003F7E2C" w:rsidP="00BE28D4">
            <w:pPr>
              <w:pStyle w:val="tabletext11"/>
              <w:jc w:val="center"/>
              <w:rPr>
                <w:ins w:id="13841" w:author="Author"/>
              </w:rPr>
            </w:pPr>
            <w:ins w:id="13842" w:author="Author">
              <w:r w:rsidRPr="00CE6D2B">
                <w:t xml:space="preserve">0.84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DF037D" w14:textId="77777777" w:rsidR="003F7E2C" w:rsidRPr="00CE6D2B" w:rsidRDefault="003F7E2C" w:rsidP="00BE28D4">
            <w:pPr>
              <w:pStyle w:val="tabletext11"/>
              <w:jc w:val="center"/>
              <w:rPr>
                <w:ins w:id="13843" w:author="Author"/>
              </w:rPr>
            </w:pPr>
            <w:ins w:id="13844" w:author="Author">
              <w:r w:rsidRPr="00CE6D2B">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95B205" w14:textId="77777777" w:rsidR="003F7E2C" w:rsidRPr="00CE6D2B" w:rsidRDefault="003F7E2C" w:rsidP="00BE28D4">
            <w:pPr>
              <w:pStyle w:val="tabletext11"/>
              <w:jc w:val="center"/>
              <w:rPr>
                <w:ins w:id="13845" w:author="Author"/>
              </w:rPr>
            </w:pPr>
            <w:ins w:id="13846" w:author="Author">
              <w:r w:rsidRPr="00CE6D2B">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DB3AF7" w14:textId="77777777" w:rsidR="003F7E2C" w:rsidRPr="00CE6D2B" w:rsidRDefault="003F7E2C" w:rsidP="00BE28D4">
            <w:pPr>
              <w:pStyle w:val="tabletext11"/>
              <w:jc w:val="center"/>
              <w:rPr>
                <w:ins w:id="13847" w:author="Author"/>
              </w:rPr>
            </w:pPr>
            <w:ins w:id="13848" w:author="Author">
              <w:r w:rsidRPr="00CE6D2B">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71E4B5" w14:textId="77777777" w:rsidR="003F7E2C" w:rsidRPr="00CE6D2B" w:rsidRDefault="003F7E2C" w:rsidP="00BE28D4">
            <w:pPr>
              <w:pStyle w:val="tabletext11"/>
              <w:jc w:val="center"/>
              <w:rPr>
                <w:ins w:id="13849" w:author="Author"/>
              </w:rPr>
            </w:pPr>
            <w:ins w:id="13850"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5FB876" w14:textId="77777777" w:rsidR="003F7E2C" w:rsidRPr="00CE6D2B" w:rsidRDefault="003F7E2C" w:rsidP="00BE28D4">
            <w:pPr>
              <w:pStyle w:val="tabletext11"/>
              <w:jc w:val="center"/>
              <w:rPr>
                <w:ins w:id="13851" w:author="Author"/>
              </w:rPr>
            </w:pPr>
            <w:ins w:id="13852"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34765D" w14:textId="77777777" w:rsidR="003F7E2C" w:rsidRPr="00CE6D2B" w:rsidRDefault="003F7E2C" w:rsidP="00BE28D4">
            <w:pPr>
              <w:pStyle w:val="tabletext11"/>
              <w:jc w:val="center"/>
              <w:rPr>
                <w:ins w:id="13853" w:author="Author"/>
              </w:rPr>
            </w:pPr>
            <w:ins w:id="13854" w:author="Author">
              <w:r w:rsidRPr="00CE6D2B">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AD8C0D" w14:textId="77777777" w:rsidR="003F7E2C" w:rsidRPr="00CE6D2B" w:rsidRDefault="003F7E2C" w:rsidP="00BE28D4">
            <w:pPr>
              <w:pStyle w:val="tabletext11"/>
              <w:jc w:val="center"/>
              <w:rPr>
                <w:ins w:id="13855" w:author="Author"/>
              </w:rPr>
            </w:pPr>
            <w:ins w:id="13856" w:author="Author">
              <w:r w:rsidRPr="00CE6D2B">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E2A664" w14:textId="77777777" w:rsidR="003F7E2C" w:rsidRPr="00CE6D2B" w:rsidRDefault="003F7E2C" w:rsidP="00BE28D4">
            <w:pPr>
              <w:pStyle w:val="tabletext11"/>
              <w:jc w:val="center"/>
              <w:rPr>
                <w:ins w:id="13857" w:author="Author"/>
              </w:rPr>
            </w:pPr>
            <w:ins w:id="13858"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1611BC" w14:textId="77777777" w:rsidR="003F7E2C" w:rsidRPr="00CE6D2B" w:rsidRDefault="003F7E2C" w:rsidP="00BE28D4">
            <w:pPr>
              <w:pStyle w:val="tabletext11"/>
              <w:jc w:val="center"/>
              <w:rPr>
                <w:ins w:id="13859" w:author="Author"/>
              </w:rPr>
            </w:pPr>
            <w:ins w:id="13860"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B3371C" w14:textId="77777777" w:rsidR="003F7E2C" w:rsidRPr="00CE6D2B" w:rsidRDefault="003F7E2C" w:rsidP="00BE28D4">
            <w:pPr>
              <w:pStyle w:val="tabletext11"/>
              <w:jc w:val="center"/>
              <w:rPr>
                <w:ins w:id="13861" w:author="Author"/>
              </w:rPr>
            </w:pPr>
            <w:ins w:id="13862"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55F089" w14:textId="77777777" w:rsidR="003F7E2C" w:rsidRPr="00CE6D2B" w:rsidRDefault="003F7E2C" w:rsidP="00BE28D4">
            <w:pPr>
              <w:pStyle w:val="tabletext11"/>
              <w:jc w:val="center"/>
              <w:rPr>
                <w:ins w:id="13863" w:author="Author"/>
              </w:rPr>
            </w:pPr>
            <w:ins w:id="13864"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F9768F" w14:textId="77777777" w:rsidR="003F7E2C" w:rsidRPr="00CE6D2B" w:rsidRDefault="003F7E2C" w:rsidP="00BE28D4">
            <w:pPr>
              <w:pStyle w:val="tabletext11"/>
              <w:jc w:val="center"/>
              <w:rPr>
                <w:ins w:id="13865" w:author="Author"/>
              </w:rPr>
            </w:pPr>
            <w:ins w:id="13866"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462E08" w14:textId="77777777" w:rsidR="003F7E2C" w:rsidRPr="00CE6D2B" w:rsidRDefault="003F7E2C" w:rsidP="00BE28D4">
            <w:pPr>
              <w:pStyle w:val="tabletext11"/>
              <w:jc w:val="center"/>
              <w:rPr>
                <w:ins w:id="13867" w:author="Author"/>
              </w:rPr>
            </w:pPr>
            <w:ins w:id="13868"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60B9D4" w14:textId="77777777" w:rsidR="003F7E2C" w:rsidRPr="00CE6D2B" w:rsidRDefault="003F7E2C" w:rsidP="00BE28D4">
            <w:pPr>
              <w:pStyle w:val="tabletext11"/>
              <w:jc w:val="center"/>
              <w:rPr>
                <w:ins w:id="13869" w:author="Author"/>
              </w:rPr>
            </w:pPr>
            <w:ins w:id="13870" w:author="Author">
              <w:r w:rsidRPr="00CE6D2B">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5DA73" w14:textId="77777777" w:rsidR="003F7E2C" w:rsidRPr="00CE6D2B" w:rsidRDefault="003F7E2C" w:rsidP="00BE28D4">
            <w:pPr>
              <w:pStyle w:val="tabletext11"/>
              <w:jc w:val="center"/>
              <w:rPr>
                <w:ins w:id="13871" w:author="Author"/>
              </w:rPr>
            </w:pPr>
            <w:ins w:id="13872"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5A3EDA" w14:textId="77777777" w:rsidR="003F7E2C" w:rsidRPr="00CE6D2B" w:rsidRDefault="003F7E2C" w:rsidP="00BE28D4">
            <w:pPr>
              <w:pStyle w:val="tabletext11"/>
              <w:jc w:val="center"/>
              <w:rPr>
                <w:ins w:id="13873" w:author="Author"/>
              </w:rPr>
            </w:pPr>
            <w:ins w:id="13874" w:author="Author">
              <w:r w:rsidRPr="00CE6D2B">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29F934" w14:textId="77777777" w:rsidR="003F7E2C" w:rsidRPr="00CE6D2B" w:rsidRDefault="003F7E2C" w:rsidP="00BE28D4">
            <w:pPr>
              <w:pStyle w:val="tabletext11"/>
              <w:jc w:val="center"/>
              <w:rPr>
                <w:ins w:id="13875" w:author="Author"/>
              </w:rPr>
            </w:pPr>
            <w:ins w:id="13876"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4A08B8" w14:textId="77777777" w:rsidR="003F7E2C" w:rsidRPr="00CE6D2B" w:rsidRDefault="003F7E2C" w:rsidP="00BE28D4">
            <w:pPr>
              <w:pStyle w:val="tabletext11"/>
              <w:jc w:val="center"/>
              <w:rPr>
                <w:ins w:id="13877" w:author="Author"/>
              </w:rPr>
            </w:pPr>
            <w:ins w:id="13878"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3D69F7" w14:textId="77777777" w:rsidR="003F7E2C" w:rsidRPr="00CE6D2B" w:rsidRDefault="003F7E2C" w:rsidP="00BE28D4">
            <w:pPr>
              <w:pStyle w:val="tabletext11"/>
              <w:jc w:val="center"/>
              <w:rPr>
                <w:ins w:id="13879" w:author="Author"/>
              </w:rPr>
            </w:pPr>
            <w:ins w:id="13880" w:author="Author">
              <w:r w:rsidRPr="00CE6D2B">
                <w:t xml:space="preserve">0.15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D16EA97" w14:textId="77777777" w:rsidR="003F7E2C" w:rsidRPr="00CE6D2B" w:rsidRDefault="003F7E2C" w:rsidP="00BE28D4">
            <w:pPr>
              <w:pStyle w:val="tabletext11"/>
              <w:jc w:val="center"/>
              <w:rPr>
                <w:ins w:id="13881" w:author="Author"/>
              </w:rPr>
            </w:pPr>
            <w:ins w:id="13882"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329618" w14:textId="77777777" w:rsidR="003F7E2C" w:rsidRPr="00CE6D2B" w:rsidRDefault="003F7E2C" w:rsidP="00BE28D4">
            <w:pPr>
              <w:pStyle w:val="tabletext11"/>
              <w:jc w:val="center"/>
              <w:rPr>
                <w:ins w:id="13883" w:author="Author"/>
              </w:rPr>
            </w:pPr>
            <w:ins w:id="13884"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B4FEA4" w14:textId="77777777" w:rsidR="003F7E2C" w:rsidRPr="00CE6D2B" w:rsidRDefault="003F7E2C" w:rsidP="00BE28D4">
            <w:pPr>
              <w:pStyle w:val="tabletext11"/>
              <w:jc w:val="center"/>
              <w:rPr>
                <w:ins w:id="13885" w:author="Author"/>
              </w:rPr>
            </w:pPr>
            <w:ins w:id="13886"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99D763" w14:textId="77777777" w:rsidR="003F7E2C" w:rsidRPr="00CE6D2B" w:rsidRDefault="003F7E2C" w:rsidP="00BE28D4">
            <w:pPr>
              <w:pStyle w:val="tabletext11"/>
              <w:jc w:val="center"/>
              <w:rPr>
                <w:ins w:id="13887" w:author="Author"/>
              </w:rPr>
            </w:pPr>
            <w:ins w:id="13888"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E8A38A" w14:textId="77777777" w:rsidR="003F7E2C" w:rsidRPr="00CE6D2B" w:rsidRDefault="003F7E2C" w:rsidP="00BE28D4">
            <w:pPr>
              <w:pStyle w:val="tabletext11"/>
              <w:jc w:val="center"/>
              <w:rPr>
                <w:ins w:id="13889" w:author="Author"/>
              </w:rPr>
            </w:pPr>
            <w:ins w:id="13890" w:author="Author">
              <w:r w:rsidRPr="00CE6D2B">
                <w:t xml:space="preserve">0.11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7D6D646" w14:textId="77777777" w:rsidR="003F7E2C" w:rsidRPr="00CE6D2B" w:rsidRDefault="003F7E2C" w:rsidP="00BE28D4">
            <w:pPr>
              <w:pStyle w:val="tabletext11"/>
              <w:jc w:val="center"/>
              <w:rPr>
                <w:ins w:id="13891" w:author="Author"/>
              </w:rPr>
            </w:pPr>
            <w:ins w:id="13892" w:author="Author">
              <w:r w:rsidRPr="00CE6D2B">
                <w:t xml:space="preserve">0.11 </w:t>
              </w:r>
            </w:ins>
          </w:p>
        </w:tc>
      </w:tr>
      <w:tr w:rsidR="003F7E2C" w14:paraId="49A80A4A" w14:textId="77777777" w:rsidTr="00EE1A0A">
        <w:trPr>
          <w:trHeight w:val="190"/>
          <w:ins w:id="13893" w:author="Author"/>
        </w:trPr>
        <w:tc>
          <w:tcPr>
            <w:tcW w:w="200" w:type="dxa"/>
            <w:tcBorders>
              <w:top w:val="single" w:sz="4" w:space="0" w:color="auto"/>
              <w:left w:val="single" w:sz="4" w:space="0" w:color="auto"/>
              <w:bottom w:val="single" w:sz="4" w:space="0" w:color="auto"/>
              <w:right w:val="nil"/>
            </w:tcBorders>
            <w:vAlign w:val="bottom"/>
          </w:tcPr>
          <w:p w14:paraId="28BFF760" w14:textId="77777777" w:rsidR="003F7E2C" w:rsidRDefault="003F7E2C" w:rsidP="00BE28D4">
            <w:pPr>
              <w:pStyle w:val="tabletext11"/>
              <w:jc w:val="right"/>
              <w:rPr>
                <w:ins w:id="13894" w:author="Author"/>
              </w:rPr>
            </w:pPr>
          </w:p>
        </w:tc>
        <w:tc>
          <w:tcPr>
            <w:tcW w:w="1580" w:type="dxa"/>
            <w:tcBorders>
              <w:top w:val="single" w:sz="4" w:space="0" w:color="auto"/>
              <w:left w:val="nil"/>
              <w:bottom w:val="single" w:sz="4" w:space="0" w:color="auto"/>
              <w:right w:val="single" w:sz="4" w:space="0" w:color="auto"/>
            </w:tcBorders>
            <w:vAlign w:val="bottom"/>
            <w:hideMark/>
          </w:tcPr>
          <w:p w14:paraId="6781ED86" w14:textId="77777777" w:rsidR="003F7E2C" w:rsidRDefault="003F7E2C" w:rsidP="00BE28D4">
            <w:pPr>
              <w:pStyle w:val="tabletext11"/>
              <w:tabs>
                <w:tab w:val="decimal" w:pos="640"/>
              </w:tabs>
              <w:rPr>
                <w:ins w:id="13895" w:author="Author"/>
              </w:rPr>
            </w:pPr>
            <w:ins w:id="13896" w:author="Author">
              <w:r>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E820ABD" w14:textId="77777777" w:rsidR="003F7E2C" w:rsidRPr="00CE6D2B" w:rsidRDefault="003F7E2C" w:rsidP="00BE28D4">
            <w:pPr>
              <w:pStyle w:val="tabletext11"/>
              <w:jc w:val="center"/>
              <w:rPr>
                <w:ins w:id="13897" w:author="Author"/>
              </w:rPr>
            </w:pPr>
            <w:ins w:id="13898" w:author="Author">
              <w:r w:rsidRPr="00CE6D2B">
                <w:t xml:space="preserve">0.89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DE2E56D" w14:textId="77777777" w:rsidR="003F7E2C" w:rsidRPr="00CE6D2B" w:rsidRDefault="003F7E2C" w:rsidP="00BE28D4">
            <w:pPr>
              <w:pStyle w:val="tabletext11"/>
              <w:jc w:val="center"/>
              <w:rPr>
                <w:ins w:id="13899" w:author="Author"/>
              </w:rPr>
            </w:pPr>
            <w:ins w:id="13900" w:author="Author">
              <w:r w:rsidRPr="00CE6D2B">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886EAC" w14:textId="77777777" w:rsidR="003F7E2C" w:rsidRPr="00CE6D2B" w:rsidRDefault="003F7E2C" w:rsidP="00BE28D4">
            <w:pPr>
              <w:pStyle w:val="tabletext11"/>
              <w:jc w:val="center"/>
              <w:rPr>
                <w:ins w:id="13901" w:author="Author"/>
              </w:rPr>
            </w:pPr>
            <w:ins w:id="13902"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0AA1C9" w14:textId="77777777" w:rsidR="003F7E2C" w:rsidRPr="00CE6D2B" w:rsidRDefault="003F7E2C" w:rsidP="00BE28D4">
            <w:pPr>
              <w:pStyle w:val="tabletext11"/>
              <w:jc w:val="center"/>
              <w:rPr>
                <w:ins w:id="13903" w:author="Author"/>
              </w:rPr>
            </w:pPr>
            <w:ins w:id="13904" w:author="Author">
              <w:r w:rsidRPr="00CE6D2B">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ED8C09" w14:textId="77777777" w:rsidR="003F7E2C" w:rsidRPr="00CE6D2B" w:rsidRDefault="003F7E2C" w:rsidP="00BE28D4">
            <w:pPr>
              <w:pStyle w:val="tabletext11"/>
              <w:jc w:val="center"/>
              <w:rPr>
                <w:ins w:id="13905" w:author="Author"/>
              </w:rPr>
            </w:pPr>
            <w:ins w:id="13906" w:author="Author">
              <w:r w:rsidRPr="00CE6D2B">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222451" w14:textId="77777777" w:rsidR="003F7E2C" w:rsidRPr="00CE6D2B" w:rsidRDefault="003F7E2C" w:rsidP="00BE28D4">
            <w:pPr>
              <w:pStyle w:val="tabletext11"/>
              <w:jc w:val="center"/>
              <w:rPr>
                <w:ins w:id="13907" w:author="Author"/>
              </w:rPr>
            </w:pPr>
            <w:ins w:id="13908" w:author="Author">
              <w:r w:rsidRPr="00CE6D2B">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D7F265" w14:textId="77777777" w:rsidR="003F7E2C" w:rsidRPr="00CE6D2B" w:rsidRDefault="003F7E2C" w:rsidP="00BE28D4">
            <w:pPr>
              <w:pStyle w:val="tabletext11"/>
              <w:jc w:val="center"/>
              <w:rPr>
                <w:ins w:id="13909" w:author="Author"/>
              </w:rPr>
            </w:pPr>
            <w:ins w:id="13910" w:author="Author">
              <w:r w:rsidRPr="00CE6D2B">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7AE4A8" w14:textId="77777777" w:rsidR="003F7E2C" w:rsidRPr="00CE6D2B" w:rsidRDefault="003F7E2C" w:rsidP="00BE28D4">
            <w:pPr>
              <w:pStyle w:val="tabletext11"/>
              <w:jc w:val="center"/>
              <w:rPr>
                <w:ins w:id="13911" w:author="Author"/>
              </w:rPr>
            </w:pPr>
            <w:ins w:id="13912"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A2E44F" w14:textId="77777777" w:rsidR="003F7E2C" w:rsidRPr="00CE6D2B" w:rsidRDefault="003F7E2C" w:rsidP="00BE28D4">
            <w:pPr>
              <w:pStyle w:val="tabletext11"/>
              <w:jc w:val="center"/>
              <w:rPr>
                <w:ins w:id="13913" w:author="Author"/>
              </w:rPr>
            </w:pPr>
            <w:ins w:id="13914" w:author="Author">
              <w:r w:rsidRPr="00CE6D2B">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1D9E64" w14:textId="77777777" w:rsidR="003F7E2C" w:rsidRPr="00CE6D2B" w:rsidRDefault="003F7E2C" w:rsidP="00BE28D4">
            <w:pPr>
              <w:pStyle w:val="tabletext11"/>
              <w:jc w:val="center"/>
              <w:rPr>
                <w:ins w:id="13915" w:author="Author"/>
              </w:rPr>
            </w:pPr>
            <w:ins w:id="13916" w:author="Author">
              <w:r w:rsidRPr="00CE6D2B">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52272F" w14:textId="77777777" w:rsidR="003F7E2C" w:rsidRPr="00CE6D2B" w:rsidRDefault="003F7E2C" w:rsidP="00BE28D4">
            <w:pPr>
              <w:pStyle w:val="tabletext11"/>
              <w:jc w:val="center"/>
              <w:rPr>
                <w:ins w:id="13917" w:author="Author"/>
              </w:rPr>
            </w:pPr>
            <w:ins w:id="13918" w:author="Author">
              <w:r w:rsidRPr="00CE6D2B">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B63381" w14:textId="77777777" w:rsidR="003F7E2C" w:rsidRPr="00CE6D2B" w:rsidRDefault="003F7E2C" w:rsidP="00BE28D4">
            <w:pPr>
              <w:pStyle w:val="tabletext11"/>
              <w:jc w:val="center"/>
              <w:rPr>
                <w:ins w:id="13919" w:author="Author"/>
              </w:rPr>
            </w:pPr>
            <w:ins w:id="13920" w:author="Author">
              <w:r w:rsidRPr="00CE6D2B">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E2B866" w14:textId="77777777" w:rsidR="003F7E2C" w:rsidRPr="00CE6D2B" w:rsidRDefault="003F7E2C" w:rsidP="00BE28D4">
            <w:pPr>
              <w:pStyle w:val="tabletext11"/>
              <w:jc w:val="center"/>
              <w:rPr>
                <w:ins w:id="13921" w:author="Author"/>
              </w:rPr>
            </w:pPr>
            <w:ins w:id="13922"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C90768" w14:textId="77777777" w:rsidR="003F7E2C" w:rsidRPr="00CE6D2B" w:rsidRDefault="003F7E2C" w:rsidP="00BE28D4">
            <w:pPr>
              <w:pStyle w:val="tabletext11"/>
              <w:jc w:val="center"/>
              <w:rPr>
                <w:ins w:id="13923" w:author="Author"/>
              </w:rPr>
            </w:pPr>
            <w:ins w:id="13924"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2DFF6A" w14:textId="77777777" w:rsidR="003F7E2C" w:rsidRPr="00CE6D2B" w:rsidRDefault="003F7E2C" w:rsidP="00BE28D4">
            <w:pPr>
              <w:pStyle w:val="tabletext11"/>
              <w:jc w:val="center"/>
              <w:rPr>
                <w:ins w:id="13925" w:author="Author"/>
              </w:rPr>
            </w:pPr>
            <w:ins w:id="13926"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AC6F28" w14:textId="77777777" w:rsidR="003F7E2C" w:rsidRPr="00CE6D2B" w:rsidRDefault="003F7E2C" w:rsidP="00BE28D4">
            <w:pPr>
              <w:pStyle w:val="tabletext11"/>
              <w:jc w:val="center"/>
              <w:rPr>
                <w:ins w:id="13927" w:author="Author"/>
              </w:rPr>
            </w:pPr>
            <w:ins w:id="13928"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312FB7" w14:textId="77777777" w:rsidR="003F7E2C" w:rsidRPr="00CE6D2B" w:rsidRDefault="003F7E2C" w:rsidP="00BE28D4">
            <w:pPr>
              <w:pStyle w:val="tabletext11"/>
              <w:jc w:val="center"/>
              <w:rPr>
                <w:ins w:id="13929" w:author="Author"/>
              </w:rPr>
            </w:pPr>
            <w:ins w:id="13930" w:author="Author">
              <w:r w:rsidRPr="00CE6D2B">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0065B0" w14:textId="77777777" w:rsidR="003F7E2C" w:rsidRPr="00CE6D2B" w:rsidRDefault="003F7E2C" w:rsidP="00BE28D4">
            <w:pPr>
              <w:pStyle w:val="tabletext11"/>
              <w:jc w:val="center"/>
              <w:rPr>
                <w:ins w:id="13931" w:author="Author"/>
              </w:rPr>
            </w:pPr>
            <w:ins w:id="13932"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49BB20" w14:textId="77777777" w:rsidR="003F7E2C" w:rsidRPr="00CE6D2B" w:rsidRDefault="003F7E2C" w:rsidP="00BE28D4">
            <w:pPr>
              <w:pStyle w:val="tabletext11"/>
              <w:jc w:val="center"/>
              <w:rPr>
                <w:ins w:id="13933" w:author="Author"/>
              </w:rPr>
            </w:pPr>
            <w:ins w:id="13934"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9C7838" w14:textId="77777777" w:rsidR="003F7E2C" w:rsidRPr="00CE6D2B" w:rsidRDefault="003F7E2C" w:rsidP="00BE28D4">
            <w:pPr>
              <w:pStyle w:val="tabletext11"/>
              <w:jc w:val="center"/>
              <w:rPr>
                <w:ins w:id="13935" w:author="Author"/>
              </w:rPr>
            </w:pPr>
            <w:ins w:id="13936"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BCBBA9" w14:textId="77777777" w:rsidR="003F7E2C" w:rsidRPr="00CE6D2B" w:rsidRDefault="003F7E2C" w:rsidP="00BE28D4">
            <w:pPr>
              <w:pStyle w:val="tabletext11"/>
              <w:jc w:val="center"/>
              <w:rPr>
                <w:ins w:id="13937" w:author="Author"/>
              </w:rPr>
            </w:pPr>
            <w:ins w:id="13938"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780887" w14:textId="77777777" w:rsidR="003F7E2C" w:rsidRPr="00CE6D2B" w:rsidRDefault="003F7E2C" w:rsidP="00BE28D4">
            <w:pPr>
              <w:pStyle w:val="tabletext11"/>
              <w:jc w:val="center"/>
              <w:rPr>
                <w:ins w:id="13939" w:author="Author"/>
              </w:rPr>
            </w:pPr>
            <w:ins w:id="13940" w:author="Author">
              <w:r w:rsidRPr="00CE6D2B">
                <w:t xml:space="preserve">0.15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AEBFD7A" w14:textId="77777777" w:rsidR="003F7E2C" w:rsidRPr="00CE6D2B" w:rsidRDefault="003F7E2C" w:rsidP="00BE28D4">
            <w:pPr>
              <w:pStyle w:val="tabletext11"/>
              <w:jc w:val="center"/>
              <w:rPr>
                <w:ins w:id="13941" w:author="Author"/>
              </w:rPr>
            </w:pPr>
            <w:ins w:id="13942" w:author="Author">
              <w:r w:rsidRPr="00CE6D2B">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683ABD" w14:textId="77777777" w:rsidR="003F7E2C" w:rsidRPr="00CE6D2B" w:rsidRDefault="003F7E2C" w:rsidP="00BE28D4">
            <w:pPr>
              <w:pStyle w:val="tabletext11"/>
              <w:jc w:val="center"/>
              <w:rPr>
                <w:ins w:id="13943" w:author="Author"/>
              </w:rPr>
            </w:pPr>
            <w:ins w:id="13944"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A24399" w14:textId="77777777" w:rsidR="003F7E2C" w:rsidRPr="00CE6D2B" w:rsidRDefault="003F7E2C" w:rsidP="00BE28D4">
            <w:pPr>
              <w:pStyle w:val="tabletext11"/>
              <w:jc w:val="center"/>
              <w:rPr>
                <w:ins w:id="13945" w:author="Author"/>
              </w:rPr>
            </w:pPr>
            <w:ins w:id="13946"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07FD61" w14:textId="77777777" w:rsidR="003F7E2C" w:rsidRPr="00CE6D2B" w:rsidRDefault="003F7E2C" w:rsidP="00BE28D4">
            <w:pPr>
              <w:pStyle w:val="tabletext11"/>
              <w:jc w:val="center"/>
              <w:rPr>
                <w:ins w:id="13947" w:author="Author"/>
              </w:rPr>
            </w:pPr>
            <w:ins w:id="13948"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903FF1" w14:textId="77777777" w:rsidR="003F7E2C" w:rsidRPr="00CE6D2B" w:rsidRDefault="003F7E2C" w:rsidP="00BE28D4">
            <w:pPr>
              <w:pStyle w:val="tabletext11"/>
              <w:jc w:val="center"/>
              <w:rPr>
                <w:ins w:id="13949" w:author="Author"/>
              </w:rPr>
            </w:pPr>
            <w:ins w:id="13950" w:author="Author">
              <w:r w:rsidRPr="00CE6D2B">
                <w:t xml:space="preserve">0.11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4F1C1E4" w14:textId="77777777" w:rsidR="003F7E2C" w:rsidRPr="00CE6D2B" w:rsidRDefault="003F7E2C" w:rsidP="00BE28D4">
            <w:pPr>
              <w:pStyle w:val="tabletext11"/>
              <w:jc w:val="center"/>
              <w:rPr>
                <w:ins w:id="13951" w:author="Author"/>
              </w:rPr>
            </w:pPr>
            <w:ins w:id="13952" w:author="Author">
              <w:r w:rsidRPr="00CE6D2B">
                <w:t xml:space="preserve">0.11 </w:t>
              </w:r>
            </w:ins>
          </w:p>
        </w:tc>
      </w:tr>
      <w:tr w:rsidR="003F7E2C" w14:paraId="55F3F820" w14:textId="77777777" w:rsidTr="00EE1A0A">
        <w:trPr>
          <w:trHeight w:val="190"/>
          <w:ins w:id="13953" w:author="Author"/>
        </w:trPr>
        <w:tc>
          <w:tcPr>
            <w:tcW w:w="200" w:type="dxa"/>
            <w:tcBorders>
              <w:top w:val="single" w:sz="4" w:space="0" w:color="auto"/>
              <w:left w:val="single" w:sz="4" w:space="0" w:color="auto"/>
              <w:bottom w:val="single" w:sz="4" w:space="0" w:color="auto"/>
              <w:right w:val="nil"/>
            </w:tcBorders>
            <w:vAlign w:val="bottom"/>
          </w:tcPr>
          <w:p w14:paraId="4E9F9724" w14:textId="77777777" w:rsidR="003F7E2C" w:rsidRDefault="003F7E2C" w:rsidP="00BE28D4">
            <w:pPr>
              <w:pStyle w:val="tabletext11"/>
              <w:jc w:val="right"/>
              <w:rPr>
                <w:ins w:id="13954" w:author="Author"/>
              </w:rPr>
            </w:pPr>
          </w:p>
        </w:tc>
        <w:tc>
          <w:tcPr>
            <w:tcW w:w="1580" w:type="dxa"/>
            <w:tcBorders>
              <w:top w:val="single" w:sz="4" w:space="0" w:color="auto"/>
              <w:left w:val="nil"/>
              <w:bottom w:val="single" w:sz="4" w:space="0" w:color="auto"/>
              <w:right w:val="single" w:sz="4" w:space="0" w:color="auto"/>
            </w:tcBorders>
            <w:vAlign w:val="bottom"/>
            <w:hideMark/>
          </w:tcPr>
          <w:p w14:paraId="5B762D3F" w14:textId="77777777" w:rsidR="003F7E2C" w:rsidRDefault="003F7E2C" w:rsidP="00BE28D4">
            <w:pPr>
              <w:pStyle w:val="tabletext11"/>
              <w:tabs>
                <w:tab w:val="decimal" w:pos="640"/>
              </w:tabs>
              <w:rPr>
                <w:ins w:id="13955" w:author="Author"/>
              </w:rPr>
            </w:pPr>
            <w:ins w:id="13956" w:author="Author">
              <w:r>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FB2BCAD" w14:textId="77777777" w:rsidR="003F7E2C" w:rsidRPr="00CE6D2B" w:rsidRDefault="003F7E2C" w:rsidP="00BE28D4">
            <w:pPr>
              <w:pStyle w:val="tabletext11"/>
              <w:jc w:val="center"/>
              <w:rPr>
                <w:ins w:id="13957" w:author="Author"/>
              </w:rPr>
            </w:pPr>
            <w:ins w:id="13958" w:author="Author">
              <w:r w:rsidRPr="00CE6D2B">
                <w:t xml:space="preserve">0.90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6FD1D2D" w14:textId="77777777" w:rsidR="003F7E2C" w:rsidRPr="00CE6D2B" w:rsidRDefault="003F7E2C" w:rsidP="00BE28D4">
            <w:pPr>
              <w:pStyle w:val="tabletext11"/>
              <w:jc w:val="center"/>
              <w:rPr>
                <w:ins w:id="13959" w:author="Author"/>
              </w:rPr>
            </w:pPr>
            <w:ins w:id="13960" w:author="Author">
              <w:r w:rsidRPr="00CE6D2B">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552982" w14:textId="77777777" w:rsidR="003F7E2C" w:rsidRPr="00CE6D2B" w:rsidRDefault="003F7E2C" w:rsidP="00BE28D4">
            <w:pPr>
              <w:pStyle w:val="tabletext11"/>
              <w:jc w:val="center"/>
              <w:rPr>
                <w:ins w:id="13961" w:author="Author"/>
              </w:rPr>
            </w:pPr>
            <w:ins w:id="13962"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2611C1" w14:textId="77777777" w:rsidR="003F7E2C" w:rsidRPr="00CE6D2B" w:rsidRDefault="003F7E2C" w:rsidP="00BE28D4">
            <w:pPr>
              <w:pStyle w:val="tabletext11"/>
              <w:jc w:val="center"/>
              <w:rPr>
                <w:ins w:id="13963" w:author="Author"/>
              </w:rPr>
            </w:pPr>
            <w:ins w:id="13964" w:author="Author">
              <w:r w:rsidRPr="00CE6D2B">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83F56E" w14:textId="77777777" w:rsidR="003F7E2C" w:rsidRPr="00CE6D2B" w:rsidRDefault="003F7E2C" w:rsidP="00BE28D4">
            <w:pPr>
              <w:pStyle w:val="tabletext11"/>
              <w:jc w:val="center"/>
              <w:rPr>
                <w:ins w:id="13965" w:author="Author"/>
              </w:rPr>
            </w:pPr>
            <w:ins w:id="13966" w:author="Author">
              <w:r w:rsidRPr="00CE6D2B">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6B280B" w14:textId="77777777" w:rsidR="003F7E2C" w:rsidRPr="00CE6D2B" w:rsidRDefault="003F7E2C" w:rsidP="00BE28D4">
            <w:pPr>
              <w:pStyle w:val="tabletext11"/>
              <w:jc w:val="center"/>
              <w:rPr>
                <w:ins w:id="13967" w:author="Author"/>
              </w:rPr>
            </w:pPr>
            <w:ins w:id="13968" w:author="Author">
              <w:r w:rsidRPr="00CE6D2B">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EC18D9" w14:textId="77777777" w:rsidR="003F7E2C" w:rsidRPr="00CE6D2B" w:rsidRDefault="003F7E2C" w:rsidP="00BE28D4">
            <w:pPr>
              <w:pStyle w:val="tabletext11"/>
              <w:jc w:val="center"/>
              <w:rPr>
                <w:ins w:id="13969" w:author="Author"/>
              </w:rPr>
            </w:pPr>
            <w:ins w:id="13970"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81F10F" w14:textId="77777777" w:rsidR="003F7E2C" w:rsidRPr="00CE6D2B" w:rsidRDefault="003F7E2C" w:rsidP="00BE28D4">
            <w:pPr>
              <w:pStyle w:val="tabletext11"/>
              <w:jc w:val="center"/>
              <w:rPr>
                <w:ins w:id="13971" w:author="Author"/>
              </w:rPr>
            </w:pPr>
            <w:ins w:id="13972" w:author="Author">
              <w:r w:rsidRPr="00CE6D2B">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099713" w14:textId="77777777" w:rsidR="003F7E2C" w:rsidRPr="00CE6D2B" w:rsidRDefault="003F7E2C" w:rsidP="00BE28D4">
            <w:pPr>
              <w:pStyle w:val="tabletext11"/>
              <w:jc w:val="center"/>
              <w:rPr>
                <w:ins w:id="13973" w:author="Author"/>
              </w:rPr>
            </w:pPr>
            <w:ins w:id="13974" w:author="Author">
              <w:r w:rsidRPr="00CE6D2B">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F5B0CE" w14:textId="77777777" w:rsidR="003F7E2C" w:rsidRPr="00CE6D2B" w:rsidRDefault="003F7E2C" w:rsidP="00BE28D4">
            <w:pPr>
              <w:pStyle w:val="tabletext11"/>
              <w:jc w:val="center"/>
              <w:rPr>
                <w:ins w:id="13975" w:author="Author"/>
              </w:rPr>
            </w:pPr>
            <w:ins w:id="13976" w:author="Author">
              <w:r w:rsidRPr="00CE6D2B">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8CC73F" w14:textId="77777777" w:rsidR="003F7E2C" w:rsidRPr="00CE6D2B" w:rsidRDefault="003F7E2C" w:rsidP="00BE28D4">
            <w:pPr>
              <w:pStyle w:val="tabletext11"/>
              <w:jc w:val="center"/>
              <w:rPr>
                <w:ins w:id="13977" w:author="Author"/>
              </w:rPr>
            </w:pPr>
            <w:ins w:id="13978" w:author="Author">
              <w:r w:rsidRPr="00CE6D2B">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C491C2" w14:textId="77777777" w:rsidR="003F7E2C" w:rsidRPr="00CE6D2B" w:rsidRDefault="003F7E2C" w:rsidP="00BE28D4">
            <w:pPr>
              <w:pStyle w:val="tabletext11"/>
              <w:jc w:val="center"/>
              <w:rPr>
                <w:ins w:id="13979" w:author="Author"/>
              </w:rPr>
            </w:pPr>
            <w:ins w:id="13980"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87919" w14:textId="77777777" w:rsidR="003F7E2C" w:rsidRPr="00CE6D2B" w:rsidRDefault="003F7E2C" w:rsidP="00BE28D4">
            <w:pPr>
              <w:pStyle w:val="tabletext11"/>
              <w:jc w:val="center"/>
              <w:rPr>
                <w:ins w:id="13981" w:author="Author"/>
              </w:rPr>
            </w:pPr>
            <w:ins w:id="13982"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EA81B5" w14:textId="77777777" w:rsidR="003F7E2C" w:rsidRPr="00CE6D2B" w:rsidRDefault="003F7E2C" w:rsidP="00BE28D4">
            <w:pPr>
              <w:pStyle w:val="tabletext11"/>
              <w:jc w:val="center"/>
              <w:rPr>
                <w:ins w:id="13983" w:author="Author"/>
              </w:rPr>
            </w:pPr>
            <w:ins w:id="13984"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7EDD7D" w14:textId="77777777" w:rsidR="003F7E2C" w:rsidRPr="00CE6D2B" w:rsidRDefault="003F7E2C" w:rsidP="00BE28D4">
            <w:pPr>
              <w:pStyle w:val="tabletext11"/>
              <w:jc w:val="center"/>
              <w:rPr>
                <w:ins w:id="13985" w:author="Author"/>
              </w:rPr>
            </w:pPr>
            <w:ins w:id="13986"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03CAFF" w14:textId="77777777" w:rsidR="003F7E2C" w:rsidRPr="00CE6D2B" w:rsidRDefault="003F7E2C" w:rsidP="00BE28D4">
            <w:pPr>
              <w:pStyle w:val="tabletext11"/>
              <w:jc w:val="center"/>
              <w:rPr>
                <w:ins w:id="13987" w:author="Author"/>
              </w:rPr>
            </w:pPr>
            <w:ins w:id="13988" w:author="Author">
              <w:r w:rsidRPr="00CE6D2B">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8F5029" w14:textId="77777777" w:rsidR="003F7E2C" w:rsidRPr="00CE6D2B" w:rsidRDefault="003F7E2C" w:rsidP="00BE28D4">
            <w:pPr>
              <w:pStyle w:val="tabletext11"/>
              <w:jc w:val="center"/>
              <w:rPr>
                <w:ins w:id="13989" w:author="Author"/>
              </w:rPr>
            </w:pPr>
            <w:ins w:id="13990"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02FF39" w14:textId="77777777" w:rsidR="003F7E2C" w:rsidRPr="00CE6D2B" w:rsidRDefault="003F7E2C" w:rsidP="00BE28D4">
            <w:pPr>
              <w:pStyle w:val="tabletext11"/>
              <w:jc w:val="center"/>
              <w:rPr>
                <w:ins w:id="13991" w:author="Author"/>
              </w:rPr>
            </w:pPr>
            <w:ins w:id="13992" w:author="Author">
              <w:r w:rsidRPr="00CE6D2B">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060EBD" w14:textId="77777777" w:rsidR="003F7E2C" w:rsidRPr="00CE6D2B" w:rsidRDefault="003F7E2C" w:rsidP="00BE28D4">
            <w:pPr>
              <w:pStyle w:val="tabletext11"/>
              <w:jc w:val="center"/>
              <w:rPr>
                <w:ins w:id="13993" w:author="Author"/>
              </w:rPr>
            </w:pPr>
            <w:ins w:id="13994"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704B1D" w14:textId="77777777" w:rsidR="003F7E2C" w:rsidRPr="00CE6D2B" w:rsidRDefault="003F7E2C" w:rsidP="00BE28D4">
            <w:pPr>
              <w:pStyle w:val="tabletext11"/>
              <w:jc w:val="center"/>
              <w:rPr>
                <w:ins w:id="13995" w:author="Author"/>
              </w:rPr>
            </w:pPr>
            <w:ins w:id="13996" w:author="Author">
              <w:r w:rsidRPr="00CE6D2B">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FE8B4C" w14:textId="77777777" w:rsidR="003F7E2C" w:rsidRPr="00CE6D2B" w:rsidRDefault="003F7E2C" w:rsidP="00BE28D4">
            <w:pPr>
              <w:pStyle w:val="tabletext11"/>
              <w:jc w:val="center"/>
              <w:rPr>
                <w:ins w:id="13997" w:author="Author"/>
              </w:rPr>
            </w:pPr>
            <w:ins w:id="13998"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32D4CD" w14:textId="77777777" w:rsidR="003F7E2C" w:rsidRPr="00CE6D2B" w:rsidRDefault="003F7E2C" w:rsidP="00BE28D4">
            <w:pPr>
              <w:pStyle w:val="tabletext11"/>
              <w:jc w:val="center"/>
              <w:rPr>
                <w:ins w:id="13999" w:author="Author"/>
              </w:rPr>
            </w:pPr>
            <w:ins w:id="14000" w:author="Author">
              <w:r w:rsidRPr="00CE6D2B">
                <w:t xml:space="preserve">0.16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E1A8F6C" w14:textId="77777777" w:rsidR="003F7E2C" w:rsidRPr="00CE6D2B" w:rsidRDefault="003F7E2C" w:rsidP="00BE28D4">
            <w:pPr>
              <w:pStyle w:val="tabletext11"/>
              <w:jc w:val="center"/>
              <w:rPr>
                <w:ins w:id="14001" w:author="Author"/>
              </w:rPr>
            </w:pPr>
            <w:ins w:id="14002" w:author="Author">
              <w:r w:rsidRPr="00CE6D2B">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FCD8A1" w14:textId="77777777" w:rsidR="003F7E2C" w:rsidRPr="00CE6D2B" w:rsidRDefault="003F7E2C" w:rsidP="00BE28D4">
            <w:pPr>
              <w:pStyle w:val="tabletext11"/>
              <w:jc w:val="center"/>
              <w:rPr>
                <w:ins w:id="14003" w:author="Author"/>
              </w:rPr>
            </w:pPr>
            <w:ins w:id="14004"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0F93BF" w14:textId="77777777" w:rsidR="003F7E2C" w:rsidRPr="00CE6D2B" w:rsidRDefault="003F7E2C" w:rsidP="00BE28D4">
            <w:pPr>
              <w:pStyle w:val="tabletext11"/>
              <w:jc w:val="center"/>
              <w:rPr>
                <w:ins w:id="14005" w:author="Author"/>
              </w:rPr>
            </w:pPr>
            <w:ins w:id="14006"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A3D896" w14:textId="77777777" w:rsidR="003F7E2C" w:rsidRPr="00CE6D2B" w:rsidRDefault="003F7E2C" w:rsidP="00BE28D4">
            <w:pPr>
              <w:pStyle w:val="tabletext11"/>
              <w:jc w:val="center"/>
              <w:rPr>
                <w:ins w:id="14007" w:author="Author"/>
              </w:rPr>
            </w:pPr>
            <w:ins w:id="14008"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B8AFEE" w14:textId="77777777" w:rsidR="003F7E2C" w:rsidRPr="00CE6D2B" w:rsidRDefault="003F7E2C" w:rsidP="00BE28D4">
            <w:pPr>
              <w:pStyle w:val="tabletext11"/>
              <w:jc w:val="center"/>
              <w:rPr>
                <w:ins w:id="14009" w:author="Author"/>
              </w:rPr>
            </w:pPr>
            <w:ins w:id="14010" w:author="Author">
              <w:r w:rsidRPr="00CE6D2B">
                <w:t xml:space="preserve">0.12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6423B91" w14:textId="77777777" w:rsidR="003F7E2C" w:rsidRPr="00CE6D2B" w:rsidRDefault="003F7E2C" w:rsidP="00BE28D4">
            <w:pPr>
              <w:pStyle w:val="tabletext11"/>
              <w:jc w:val="center"/>
              <w:rPr>
                <w:ins w:id="14011" w:author="Author"/>
              </w:rPr>
            </w:pPr>
            <w:ins w:id="14012" w:author="Author">
              <w:r w:rsidRPr="00CE6D2B">
                <w:t xml:space="preserve">0.11 </w:t>
              </w:r>
            </w:ins>
          </w:p>
        </w:tc>
      </w:tr>
      <w:tr w:rsidR="003F7E2C" w14:paraId="6551599A" w14:textId="77777777" w:rsidTr="00EE1A0A">
        <w:trPr>
          <w:trHeight w:val="190"/>
          <w:ins w:id="14013" w:author="Author"/>
        </w:trPr>
        <w:tc>
          <w:tcPr>
            <w:tcW w:w="200" w:type="dxa"/>
            <w:tcBorders>
              <w:top w:val="single" w:sz="4" w:space="0" w:color="auto"/>
              <w:left w:val="single" w:sz="4" w:space="0" w:color="auto"/>
              <w:bottom w:val="single" w:sz="4" w:space="0" w:color="auto"/>
              <w:right w:val="nil"/>
            </w:tcBorders>
            <w:vAlign w:val="bottom"/>
          </w:tcPr>
          <w:p w14:paraId="0B82C449" w14:textId="77777777" w:rsidR="003F7E2C" w:rsidRDefault="003F7E2C" w:rsidP="00BE28D4">
            <w:pPr>
              <w:pStyle w:val="tabletext11"/>
              <w:jc w:val="right"/>
              <w:rPr>
                <w:ins w:id="14014" w:author="Author"/>
              </w:rPr>
            </w:pPr>
          </w:p>
        </w:tc>
        <w:tc>
          <w:tcPr>
            <w:tcW w:w="1580" w:type="dxa"/>
            <w:tcBorders>
              <w:top w:val="single" w:sz="4" w:space="0" w:color="auto"/>
              <w:left w:val="nil"/>
              <w:bottom w:val="single" w:sz="4" w:space="0" w:color="auto"/>
              <w:right w:val="single" w:sz="4" w:space="0" w:color="auto"/>
            </w:tcBorders>
            <w:vAlign w:val="bottom"/>
            <w:hideMark/>
          </w:tcPr>
          <w:p w14:paraId="32B0E423" w14:textId="77777777" w:rsidR="003F7E2C" w:rsidRDefault="003F7E2C" w:rsidP="00BE28D4">
            <w:pPr>
              <w:pStyle w:val="tabletext11"/>
              <w:tabs>
                <w:tab w:val="decimal" w:pos="640"/>
              </w:tabs>
              <w:rPr>
                <w:ins w:id="14015" w:author="Author"/>
              </w:rPr>
            </w:pPr>
            <w:ins w:id="14016" w:author="Author">
              <w:r>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72CCE5C" w14:textId="77777777" w:rsidR="003F7E2C" w:rsidRPr="00CE6D2B" w:rsidRDefault="003F7E2C" w:rsidP="00BE28D4">
            <w:pPr>
              <w:pStyle w:val="tabletext11"/>
              <w:jc w:val="center"/>
              <w:rPr>
                <w:ins w:id="14017" w:author="Author"/>
              </w:rPr>
            </w:pPr>
            <w:ins w:id="14018" w:author="Author">
              <w:r w:rsidRPr="00CE6D2B">
                <w:t xml:space="preserve">1.00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CF56961" w14:textId="77777777" w:rsidR="003F7E2C" w:rsidRPr="00CE6D2B" w:rsidRDefault="003F7E2C" w:rsidP="00BE28D4">
            <w:pPr>
              <w:pStyle w:val="tabletext11"/>
              <w:jc w:val="center"/>
              <w:rPr>
                <w:ins w:id="14019" w:author="Author"/>
              </w:rPr>
            </w:pPr>
            <w:ins w:id="14020" w:author="Author">
              <w:r w:rsidRPr="00CE6D2B">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D86C6F" w14:textId="77777777" w:rsidR="003F7E2C" w:rsidRPr="00CE6D2B" w:rsidRDefault="003F7E2C" w:rsidP="00BE28D4">
            <w:pPr>
              <w:pStyle w:val="tabletext11"/>
              <w:jc w:val="center"/>
              <w:rPr>
                <w:ins w:id="14021" w:author="Author"/>
              </w:rPr>
            </w:pPr>
            <w:ins w:id="14022" w:author="Author">
              <w:r w:rsidRPr="00CE6D2B">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C488A9" w14:textId="77777777" w:rsidR="003F7E2C" w:rsidRPr="00CE6D2B" w:rsidRDefault="003F7E2C" w:rsidP="00BE28D4">
            <w:pPr>
              <w:pStyle w:val="tabletext11"/>
              <w:jc w:val="center"/>
              <w:rPr>
                <w:ins w:id="14023" w:author="Author"/>
              </w:rPr>
            </w:pPr>
            <w:ins w:id="14024" w:author="Author">
              <w:r w:rsidRPr="00CE6D2B">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BB86ED" w14:textId="77777777" w:rsidR="003F7E2C" w:rsidRPr="00CE6D2B" w:rsidRDefault="003F7E2C" w:rsidP="00BE28D4">
            <w:pPr>
              <w:pStyle w:val="tabletext11"/>
              <w:jc w:val="center"/>
              <w:rPr>
                <w:ins w:id="14025" w:author="Author"/>
              </w:rPr>
            </w:pPr>
            <w:ins w:id="14026" w:author="Author">
              <w:r w:rsidRPr="00CE6D2B">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33E92C" w14:textId="77777777" w:rsidR="003F7E2C" w:rsidRPr="00CE6D2B" w:rsidRDefault="003F7E2C" w:rsidP="00BE28D4">
            <w:pPr>
              <w:pStyle w:val="tabletext11"/>
              <w:jc w:val="center"/>
              <w:rPr>
                <w:ins w:id="14027" w:author="Author"/>
              </w:rPr>
            </w:pPr>
            <w:ins w:id="14028" w:author="Author">
              <w:r w:rsidRPr="00CE6D2B">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8503DD" w14:textId="77777777" w:rsidR="003F7E2C" w:rsidRPr="00CE6D2B" w:rsidRDefault="003F7E2C" w:rsidP="00BE28D4">
            <w:pPr>
              <w:pStyle w:val="tabletext11"/>
              <w:jc w:val="center"/>
              <w:rPr>
                <w:ins w:id="14029" w:author="Author"/>
              </w:rPr>
            </w:pPr>
            <w:ins w:id="14030" w:author="Author">
              <w:r w:rsidRPr="00CE6D2B">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F22F0B" w14:textId="77777777" w:rsidR="003F7E2C" w:rsidRPr="00CE6D2B" w:rsidRDefault="003F7E2C" w:rsidP="00BE28D4">
            <w:pPr>
              <w:pStyle w:val="tabletext11"/>
              <w:jc w:val="center"/>
              <w:rPr>
                <w:ins w:id="14031" w:author="Author"/>
              </w:rPr>
            </w:pPr>
            <w:ins w:id="14032"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039948" w14:textId="77777777" w:rsidR="003F7E2C" w:rsidRPr="00CE6D2B" w:rsidRDefault="003F7E2C" w:rsidP="00BE28D4">
            <w:pPr>
              <w:pStyle w:val="tabletext11"/>
              <w:jc w:val="center"/>
              <w:rPr>
                <w:ins w:id="14033" w:author="Author"/>
              </w:rPr>
            </w:pPr>
            <w:ins w:id="14034" w:author="Author">
              <w:r w:rsidRPr="00CE6D2B">
                <w:t xml:space="preserve">0.46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1C224A" w14:textId="77777777" w:rsidR="003F7E2C" w:rsidRPr="00CE6D2B" w:rsidRDefault="003F7E2C" w:rsidP="00BE28D4">
            <w:pPr>
              <w:pStyle w:val="tabletext11"/>
              <w:jc w:val="center"/>
              <w:rPr>
                <w:ins w:id="14035" w:author="Author"/>
              </w:rPr>
            </w:pPr>
            <w:ins w:id="14036" w:author="Author">
              <w:r w:rsidRPr="00CE6D2B">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5C677E" w14:textId="77777777" w:rsidR="003F7E2C" w:rsidRPr="00CE6D2B" w:rsidRDefault="003F7E2C" w:rsidP="00BE28D4">
            <w:pPr>
              <w:pStyle w:val="tabletext11"/>
              <w:jc w:val="center"/>
              <w:rPr>
                <w:ins w:id="14037" w:author="Author"/>
              </w:rPr>
            </w:pPr>
            <w:ins w:id="14038" w:author="Author">
              <w:r w:rsidRPr="00CE6D2B">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FB3B38" w14:textId="77777777" w:rsidR="003F7E2C" w:rsidRPr="00CE6D2B" w:rsidRDefault="003F7E2C" w:rsidP="00BE28D4">
            <w:pPr>
              <w:pStyle w:val="tabletext11"/>
              <w:jc w:val="center"/>
              <w:rPr>
                <w:ins w:id="14039" w:author="Author"/>
              </w:rPr>
            </w:pPr>
            <w:ins w:id="14040" w:author="Author">
              <w:r w:rsidRPr="00CE6D2B">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1BA325" w14:textId="77777777" w:rsidR="003F7E2C" w:rsidRPr="00CE6D2B" w:rsidRDefault="003F7E2C" w:rsidP="00BE28D4">
            <w:pPr>
              <w:pStyle w:val="tabletext11"/>
              <w:jc w:val="center"/>
              <w:rPr>
                <w:ins w:id="14041" w:author="Author"/>
              </w:rPr>
            </w:pPr>
            <w:ins w:id="14042" w:author="Author">
              <w:r w:rsidRPr="00CE6D2B">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4E8714" w14:textId="77777777" w:rsidR="003F7E2C" w:rsidRPr="00CE6D2B" w:rsidRDefault="003F7E2C" w:rsidP="00BE28D4">
            <w:pPr>
              <w:pStyle w:val="tabletext11"/>
              <w:jc w:val="center"/>
              <w:rPr>
                <w:ins w:id="14043" w:author="Author"/>
              </w:rPr>
            </w:pPr>
            <w:ins w:id="14044" w:author="Author">
              <w:r w:rsidRPr="00CE6D2B">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A0CC6E" w14:textId="77777777" w:rsidR="003F7E2C" w:rsidRPr="00CE6D2B" w:rsidRDefault="003F7E2C" w:rsidP="00BE28D4">
            <w:pPr>
              <w:pStyle w:val="tabletext11"/>
              <w:jc w:val="center"/>
              <w:rPr>
                <w:ins w:id="14045" w:author="Author"/>
              </w:rPr>
            </w:pPr>
            <w:ins w:id="14046"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CF5A59" w14:textId="77777777" w:rsidR="003F7E2C" w:rsidRPr="00CE6D2B" w:rsidRDefault="003F7E2C" w:rsidP="00BE28D4">
            <w:pPr>
              <w:pStyle w:val="tabletext11"/>
              <w:jc w:val="center"/>
              <w:rPr>
                <w:ins w:id="14047" w:author="Author"/>
              </w:rPr>
            </w:pPr>
            <w:ins w:id="14048" w:author="Author">
              <w:r w:rsidRPr="00CE6D2B">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C9DFA1" w14:textId="77777777" w:rsidR="003F7E2C" w:rsidRPr="00CE6D2B" w:rsidRDefault="003F7E2C" w:rsidP="00BE28D4">
            <w:pPr>
              <w:pStyle w:val="tabletext11"/>
              <w:jc w:val="center"/>
              <w:rPr>
                <w:ins w:id="14049" w:author="Author"/>
              </w:rPr>
            </w:pPr>
            <w:ins w:id="14050"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94C80D" w14:textId="77777777" w:rsidR="003F7E2C" w:rsidRPr="00CE6D2B" w:rsidRDefault="003F7E2C" w:rsidP="00BE28D4">
            <w:pPr>
              <w:pStyle w:val="tabletext11"/>
              <w:jc w:val="center"/>
              <w:rPr>
                <w:ins w:id="14051" w:author="Author"/>
              </w:rPr>
            </w:pPr>
            <w:ins w:id="14052"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CB8D23" w14:textId="77777777" w:rsidR="003F7E2C" w:rsidRPr="00CE6D2B" w:rsidRDefault="003F7E2C" w:rsidP="00BE28D4">
            <w:pPr>
              <w:pStyle w:val="tabletext11"/>
              <w:jc w:val="center"/>
              <w:rPr>
                <w:ins w:id="14053" w:author="Author"/>
              </w:rPr>
            </w:pPr>
            <w:ins w:id="14054"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F25F91" w14:textId="77777777" w:rsidR="003F7E2C" w:rsidRPr="00CE6D2B" w:rsidRDefault="003F7E2C" w:rsidP="00BE28D4">
            <w:pPr>
              <w:pStyle w:val="tabletext11"/>
              <w:jc w:val="center"/>
              <w:rPr>
                <w:ins w:id="14055" w:author="Author"/>
              </w:rPr>
            </w:pPr>
            <w:ins w:id="14056"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490E39" w14:textId="77777777" w:rsidR="003F7E2C" w:rsidRPr="00CE6D2B" w:rsidRDefault="003F7E2C" w:rsidP="00BE28D4">
            <w:pPr>
              <w:pStyle w:val="tabletext11"/>
              <w:jc w:val="center"/>
              <w:rPr>
                <w:ins w:id="14057" w:author="Author"/>
              </w:rPr>
            </w:pPr>
            <w:ins w:id="14058"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B384AA" w14:textId="77777777" w:rsidR="003F7E2C" w:rsidRPr="00CE6D2B" w:rsidRDefault="003F7E2C" w:rsidP="00BE28D4">
            <w:pPr>
              <w:pStyle w:val="tabletext11"/>
              <w:jc w:val="center"/>
              <w:rPr>
                <w:ins w:id="14059" w:author="Author"/>
              </w:rPr>
            </w:pPr>
            <w:ins w:id="14060" w:author="Author">
              <w:r w:rsidRPr="00CE6D2B">
                <w:t xml:space="preserve">0.21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AF52D13" w14:textId="77777777" w:rsidR="003F7E2C" w:rsidRPr="00CE6D2B" w:rsidRDefault="003F7E2C" w:rsidP="00BE28D4">
            <w:pPr>
              <w:pStyle w:val="tabletext11"/>
              <w:jc w:val="center"/>
              <w:rPr>
                <w:ins w:id="14061" w:author="Author"/>
              </w:rPr>
            </w:pPr>
            <w:ins w:id="14062"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CEF808" w14:textId="77777777" w:rsidR="003F7E2C" w:rsidRPr="00CE6D2B" w:rsidRDefault="003F7E2C" w:rsidP="00BE28D4">
            <w:pPr>
              <w:pStyle w:val="tabletext11"/>
              <w:jc w:val="center"/>
              <w:rPr>
                <w:ins w:id="14063" w:author="Author"/>
              </w:rPr>
            </w:pPr>
            <w:ins w:id="14064"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0E4BB5" w14:textId="77777777" w:rsidR="003F7E2C" w:rsidRPr="00CE6D2B" w:rsidRDefault="003F7E2C" w:rsidP="00BE28D4">
            <w:pPr>
              <w:pStyle w:val="tabletext11"/>
              <w:jc w:val="center"/>
              <w:rPr>
                <w:ins w:id="14065" w:author="Author"/>
              </w:rPr>
            </w:pPr>
            <w:ins w:id="14066" w:author="Author">
              <w:r w:rsidRPr="00CE6D2B">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7B41E2" w14:textId="77777777" w:rsidR="003F7E2C" w:rsidRPr="00CE6D2B" w:rsidRDefault="003F7E2C" w:rsidP="00BE28D4">
            <w:pPr>
              <w:pStyle w:val="tabletext11"/>
              <w:jc w:val="center"/>
              <w:rPr>
                <w:ins w:id="14067" w:author="Author"/>
              </w:rPr>
            </w:pPr>
            <w:ins w:id="14068"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9B60EE" w14:textId="77777777" w:rsidR="003F7E2C" w:rsidRPr="00CE6D2B" w:rsidRDefault="003F7E2C" w:rsidP="00BE28D4">
            <w:pPr>
              <w:pStyle w:val="tabletext11"/>
              <w:jc w:val="center"/>
              <w:rPr>
                <w:ins w:id="14069" w:author="Author"/>
              </w:rPr>
            </w:pPr>
            <w:ins w:id="14070" w:author="Author">
              <w:r w:rsidRPr="00CE6D2B">
                <w:t xml:space="preserve">0.16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6E25E87" w14:textId="77777777" w:rsidR="003F7E2C" w:rsidRPr="00CE6D2B" w:rsidRDefault="003F7E2C" w:rsidP="00BE28D4">
            <w:pPr>
              <w:pStyle w:val="tabletext11"/>
              <w:jc w:val="center"/>
              <w:rPr>
                <w:ins w:id="14071" w:author="Author"/>
              </w:rPr>
            </w:pPr>
            <w:ins w:id="14072" w:author="Author">
              <w:r w:rsidRPr="00CE6D2B">
                <w:t xml:space="preserve">0.16 </w:t>
              </w:r>
            </w:ins>
          </w:p>
        </w:tc>
      </w:tr>
      <w:tr w:rsidR="003F7E2C" w14:paraId="73DC4877" w14:textId="77777777" w:rsidTr="00EE1A0A">
        <w:trPr>
          <w:trHeight w:val="190"/>
          <w:ins w:id="14073" w:author="Author"/>
        </w:trPr>
        <w:tc>
          <w:tcPr>
            <w:tcW w:w="200" w:type="dxa"/>
            <w:tcBorders>
              <w:top w:val="single" w:sz="4" w:space="0" w:color="auto"/>
              <w:left w:val="single" w:sz="4" w:space="0" w:color="auto"/>
              <w:bottom w:val="single" w:sz="4" w:space="0" w:color="auto"/>
              <w:right w:val="nil"/>
            </w:tcBorders>
            <w:vAlign w:val="bottom"/>
          </w:tcPr>
          <w:p w14:paraId="7CE74CD2" w14:textId="77777777" w:rsidR="003F7E2C" w:rsidRDefault="003F7E2C" w:rsidP="00BE28D4">
            <w:pPr>
              <w:pStyle w:val="tabletext11"/>
              <w:jc w:val="right"/>
              <w:rPr>
                <w:ins w:id="14074" w:author="Author"/>
              </w:rPr>
            </w:pPr>
          </w:p>
        </w:tc>
        <w:tc>
          <w:tcPr>
            <w:tcW w:w="1580" w:type="dxa"/>
            <w:tcBorders>
              <w:top w:val="single" w:sz="4" w:space="0" w:color="auto"/>
              <w:left w:val="nil"/>
              <w:bottom w:val="single" w:sz="4" w:space="0" w:color="auto"/>
              <w:right w:val="single" w:sz="4" w:space="0" w:color="auto"/>
            </w:tcBorders>
            <w:vAlign w:val="bottom"/>
            <w:hideMark/>
          </w:tcPr>
          <w:p w14:paraId="507B195C" w14:textId="77777777" w:rsidR="003F7E2C" w:rsidRDefault="003F7E2C" w:rsidP="00BE28D4">
            <w:pPr>
              <w:pStyle w:val="tabletext11"/>
              <w:tabs>
                <w:tab w:val="decimal" w:pos="640"/>
              </w:tabs>
              <w:rPr>
                <w:ins w:id="14075" w:author="Author"/>
              </w:rPr>
            </w:pPr>
            <w:ins w:id="14076" w:author="Author">
              <w:r>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D88CF0B" w14:textId="77777777" w:rsidR="003F7E2C" w:rsidRPr="00CE6D2B" w:rsidRDefault="003F7E2C" w:rsidP="00BE28D4">
            <w:pPr>
              <w:pStyle w:val="tabletext11"/>
              <w:jc w:val="center"/>
              <w:rPr>
                <w:ins w:id="14077" w:author="Author"/>
              </w:rPr>
            </w:pPr>
            <w:ins w:id="14078" w:author="Author">
              <w:r w:rsidRPr="00CE6D2B">
                <w:t xml:space="preserve">1.09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47B8CB3" w14:textId="77777777" w:rsidR="003F7E2C" w:rsidRPr="00CE6D2B" w:rsidRDefault="003F7E2C" w:rsidP="00BE28D4">
            <w:pPr>
              <w:pStyle w:val="tabletext11"/>
              <w:jc w:val="center"/>
              <w:rPr>
                <w:ins w:id="14079" w:author="Author"/>
              </w:rPr>
            </w:pPr>
            <w:ins w:id="14080" w:author="Author">
              <w:r w:rsidRPr="00CE6D2B">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D16F3E" w14:textId="77777777" w:rsidR="003F7E2C" w:rsidRPr="00CE6D2B" w:rsidRDefault="003F7E2C" w:rsidP="00BE28D4">
            <w:pPr>
              <w:pStyle w:val="tabletext11"/>
              <w:jc w:val="center"/>
              <w:rPr>
                <w:ins w:id="14081" w:author="Author"/>
              </w:rPr>
            </w:pPr>
            <w:ins w:id="14082" w:author="Author">
              <w:r w:rsidRPr="00CE6D2B">
                <w:t xml:space="preserve">1.01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A56A8D" w14:textId="77777777" w:rsidR="003F7E2C" w:rsidRPr="00CE6D2B" w:rsidRDefault="003F7E2C" w:rsidP="00BE28D4">
            <w:pPr>
              <w:pStyle w:val="tabletext11"/>
              <w:jc w:val="center"/>
              <w:rPr>
                <w:ins w:id="14083" w:author="Author"/>
              </w:rPr>
            </w:pPr>
            <w:ins w:id="14084"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F57293" w14:textId="77777777" w:rsidR="003F7E2C" w:rsidRPr="00CE6D2B" w:rsidRDefault="003F7E2C" w:rsidP="00BE28D4">
            <w:pPr>
              <w:pStyle w:val="tabletext11"/>
              <w:jc w:val="center"/>
              <w:rPr>
                <w:ins w:id="14085" w:author="Author"/>
              </w:rPr>
            </w:pPr>
            <w:ins w:id="14086"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393297" w14:textId="77777777" w:rsidR="003F7E2C" w:rsidRPr="00CE6D2B" w:rsidRDefault="003F7E2C" w:rsidP="00BE28D4">
            <w:pPr>
              <w:pStyle w:val="tabletext11"/>
              <w:jc w:val="center"/>
              <w:rPr>
                <w:ins w:id="14087" w:author="Author"/>
              </w:rPr>
            </w:pPr>
            <w:ins w:id="14088" w:author="Author">
              <w:r w:rsidRPr="00CE6D2B">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56A5BE" w14:textId="77777777" w:rsidR="003F7E2C" w:rsidRPr="00CE6D2B" w:rsidRDefault="003F7E2C" w:rsidP="00BE28D4">
            <w:pPr>
              <w:pStyle w:val="tabletext11"/>
              <w:jc w:val="center"/>
              <w:rPr>
                <w:ins w:id="14089" w:author="Author"/>
              </w:rPr>
            </w:pPr>
            <w:ins w:id="14090" w:author="Author">
              <w:r w:rsidRPr="00CE6D2B">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215086" w14:textId="77777777" w:rsidR="003F7E2C" w:rsidRPr="00CE6D2B" w:rsidRDefault="003F7E2C" w:rsidP="00BE28D4">
            <w:pPr>
              <w:pStyle w:val="tabletext11"/>
              <w:jc w:val="center"/>
              <w:rPr>
                <w:ins w:id="14091" w:author="Author"/>
              </w:rPr>
            </w:pPr>
            <w:ins w:id="14092" w:author="Author">
              <w:r w:rsidRPr="00CE6D2B">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B1119" w14:textId="77777777" w:rsidR="003F7E2C" w:rsidRPr="00CE6D2B" w:rsidRDefault="003F7E2C" w:rsidP="00BE28D4">
            <w:pPr>
              <w:pStyle w:val="tabletext11"/>
              <w:jc w:val="center"/>
              <w:rPr>
                <w:ins w:id="14093" w:author="Author"/>
              </w:rPr>
            </w:pPr>
            <w:ins w:id="14094"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6BE5FD" w14:textId="77777777" w:rsidR="003F7E2C" w:rsidRPr="00CE6D2B" w:rsidRDefault="003F7E2C" w:rsidP="00BE28D4">
            <w:pPr>
              <w:pStyle w:val="tabletext11"/>
              <w:jc w:val="center"/>
              <w:rPr>
                <w:ins w:id="14095" w:author="Author"/>
              </w:rPr>
            </w:pPr>
            <w:ins w:id="14096" w:author="Author">
              <w:r w:rsidRPr="00CE6D2B">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630922" w14:textId="77777777" w:rsidR="003F7E2C" w:rsidRPr="00CE6D2B" w:rsidRDefault="003F7E2C" w:rsidP="00BE28D4">
            <w:pPr>
              <w:pStyle w:val="tabletext11"/>
              <w:jc w:val="center"/>
              <w:rPr>
                <w:ins w:id="14097" w:author="Author"/>
              </w:rPr>
            </w:pPr>
            <w:ins w:id="14098" w:author="Author">
              <w:r w:rsidRPr="00CE6D2B">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62183E" w14:textId="77777777" w:rsidR="003F7E2C" w:rsidRPr="00CE6D2B" w:rsidRDefault="003F7E2C" w:rsidP="00BE28D4">
            <w:pPr>
              <w:pStyle w:val="tabletext11"/>
              <w:jc w:val="center"/>
              <w:rPr>
                <w:ins w:id="14099" w:author="Author"/>
              </w:rPr>
            </w:pPr>
            <w:ins w:id="14100" w:author="Author">
              <w:r w:rsidRPr="00CE6D2B">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48F9E3" w14:textId="77777777" w:rsidR="003F7E2C" w:rsidRPr="00CE6D2B" w:rsidRDefault="003F7E2C" w:rsidP="00BE28D4">
            <w:pPr>
              <w:pStyle w:val="tabletext11"/>
              <w:jc w:val="center"/>
              <w:rPr>
                <w:ins w:id="14101" w:author="Author"/>
              </w:rPr>
            </w:pPr>
            <w:ins w:id="14102" w:author="Author">
              <w:r w:rsidRPr="00CE6D2B">
                <w:t xml:space="preserve">0.39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A73A80" w14:textId="77777777" w:rsidR="003F7E2C" w:rsidRPr="00CE6D2B" w:rsidRDefault="003F7E2C" w:rsidP="00BE28D4">
            <w:pPr>
              <w:pStyle w:val="tabletext11"/>
              <w:jc w:val="center"/>
              <w:rPr>
                <w:ins w:id="14103" w:author="Author"/>
              </w:rPr>
            </w:pPr>
            <w:ins w:id="14104" w:author="Author">
              <w:r w:rsidRPr="00CE6D2B">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7C33D0" w14:textId="77777777" w:rsidR="003F7E2C" w:rsidRPr="00CE6D2B" w:rsidRDefault="003F7E2C" w:rsidP="00BE28D4">
            <w:pPr>
              <w:pStyle w:val="tabletext11"/>
              <w:jc w:val="center"/>
              <w:rPr>
                <w:ins w:id="14105" w:author="Author"/>
              </w:rPr>
            </w:pPr>
            <w:ins w:id="14106" w:author="Author">
              <w:r w:rsidRPr="00CE6D2B">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DCA14E" w14:textId="77777777" w:rsidR="003F7E2C" w:rsidRPr="00CE6D2B" w:rsidRDefault="003F7E2C" w:rsidP="00BE28D4">
            <w:pPr>
              <w:pStyle w:val="tabletext11"/>
              <w:jc w:val="center"/>
              <w:rPr>
                <w:ins w:id="14107" w:author="Author"/>
              </w:rPr>
            </w:pPr>
            <w:ins w:id="14108" w:author="Author">
              <w:r w:rsidRPr="00CE6D2B">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251929" w14:textId="77777777" w:rsidR="003F7E2C" w:rsidRPr="00CE6D2B" w:rsidRDefault="003F7E2C" w:rsidP="00BE28D4">
            <w:pPr>
              <w:pStyle w:val="tabletext11"/>
              <w:jc w:val="center"/>
              <w:rPr>
                <w:ins w:id="14109" w:author="Author"/>
              </w:rPr>
            </w:pPr>
            <w:ins w:id="14110" w:author="Author">
              <w:r w:rsidRPr="00CE6D2B">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42FC0E" w14:textId="77777777" w:rsidR="003F7E2C" w:rsidRPr="00CE6D2B" w:rsidRDefault="003F7E2C" w:rsidP="00BE28D4">
            <w:pPr>
              <w:pStyle w:val="tabletext11"/>
              <w:jc w:val="center"/>
              <w:rPr>
                <w:ins w:id="14111" w:author="Author"/>
              </w:rPr>
            </w:pPr>
            <w:ins w:id="14112"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CC8DD7" w14:textId="77777777" w:rsidR="003F7E2C" w:rsidRPr="00CE6D2B" w:rsidRDefault="003F7E2C" w:rsidP="00BE28D4">
            <w:pPr>
              <w:pStyle w:val="tabletext11"/>
              <w:jc w:val="center"/>
              <w:rPr>
                <w:ins w:id="14113" w:author="Author"/>
              </w:rPr>
            </w:pPr>
            <w:ins w:id="14114"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6A222F" w14:textId="77777777" w:rsidR="003F7E2C" w:rsidRPr="00CE6D2B" w:rsidRDefault="003F7E2C" w:rsidP="00BE28D4">
            <w:pPr>
              <w:pStyle w:val="tabletext11"/>
              <w:jc w:val="center"/>
              <w:rPr>
                <w:ins w:id="14115" w:author="Author"/>
              </w:rPr>
            </w:pPr>
            <w:ins w:id="14116"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AE3DF0" w14:textId="77777777" w:rsidR="003F7E2C" w:rsidRPr="00CE6D2B" w:rsidRDefault="003F7E2C" w:rsidP="00BE28D4">
            <w:pPr>
              <w:pStyle w:val="tabletext11"/>
              <w:jc w:val="center"/>
              <w:rPr>
                <w:ins w:id="14117" w:author="Author"/>
              </w:rPr>
            </w:pPr>
            <w:ins w:id="14118"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8B0A5C" w14:textId="77777777" w:rsidR="003F7E2C" w:rsidRPr="00CE6D2B" w:rsidRDefault="003F7E2C" w:rsidP="00BE28D4">
            <w:pPr>
              <w:pStyle w:val="tabletext11"/>
              <w:jc w:val="center"/>
              <w:rPr>
                <w:ins w:id="14119" w:author="Author"/>
              </w:rPr>
            </w:pPr>
            <w:ins w:id="14120" w:author="Author">
              <w:r w:rsidRPr="00CE6D2B">
                <w:t xml:space="preserve">0.24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2195407" w14:textId="77777777" w:rsidR="003F7E2C" w:rsidRPr="00CE6D2B" w:rsidRDefault="003F7E2C" w:rsidP="00BE28D4">
            <w:pPr>
              <w:pStyle w:val="tabletext11"/>
              <w:jc w:val="center"/>
              <w:rPr>
                <w:ins w:id="14121" w:author="Author"/>
              </w:rPr>
            </w:pPr>
            <w:ins w:id="14122" w:author="Author">
              <w:r w:rsidRPr="00CE6D2B">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B93389" w14:textId="77777777" w:rsidR="003F7E2C" w:rsidRPr="00CE6D2B" w:rsidRDefault="003F7E2C" w:rsidP="00BE28D4">
            <w:pPr>
              <w:pStyle w:val="tabletext11"/>
              <w:jc w:val="center"/>
              <w:rPr>
                <w:ins w:id="14123" w:author="Author"/>
              </w:rPr>
            </w:pPr>
            <w:ins w:id="14124"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FAE1F0" w14:textId="77777777" w:rsidR="003F7E2C" w:rsidRPr="00CE6D2B" w:rsidRDefault="003F7E2C" w:rsidP="00BE28D4">
            <w:pPr>
              <w:pStyle w:val="tabletext11"/>
              <w:jc w:val="center"/>
              <w:rPr>
                <w:ins w:id="14125" w:author="Author"/>
              </w:rPr>
            </w:pPr>
            <w:ins w:id="14126" w:author="Author">
              <w:r w:rsidRPr="00CE6D2B">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BABCDB" w14:textId="77777777" w:rsidR="003F7E2C" w:rsidRPr="00CE6D2B" w:rsidRDefault="003F7E2C" w:rsidP="00BE28D4">
            <w:pPr>
              <w:pStyle w:val="tabletext11"/>
              <w:jc w:val="center"/>
              <w:rPr>
                <w:ins w:id="14127" w:author="Author"/>
              </w:rPr>
            </w:pPr>
            <w:ins w:id="14128"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EC0363" w14:textId="77777777" w:rsidR="003F7E2C" w:rsidRPr="00CE6D2B" w:rsidRDefault="003F7E2C" w:rsidP="00BE28D4">
            <w:pPr>
              <w:pStyle w:val="tabletext11"/>
              <w:jc w:val="center"/>
              <w:rPr>
                <w:ins w:id="14129" w:author="Author"/>
              </w:rPr>
            </w:pPr>
            <w:ins w:id="14130" w:author="Author">
              <w:r w:rsidRPr="00CE6D2B">
                <w:t xml:space="preserve">0.19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94AC108" w14:textId="77777777" w:rsidR="003F7E2C" w:rsidRPr="00CE6D2B" w:rsidRDefault="003F7E2C" w:rsidP="00BE28D4">
            <w:pPr>
              <w:pStyle w:val="tabletext11"/>
              <w:jc w:val="center"/>
              <w:rPr>
                <w:ins w:id="14131" w:author="Author"/>
              </w:rPr>
            </w:pPr>
            <w:ins w:id="14132" w:author="Author">
              <w:r w:rsidRPr="00CE6D2B">
                <w:t xml:space="preserve">0.18 </w:t>
              </w:r>
            </w:ins>
          </w:p>
        </w:tc>
      </w:tr>
      <w:tr w:rsidR="003F7E2C" w14:paraId="167FAE66" w14:textId="77777777" w:rsidTr="00EE1A0A">
        <w:trPr>
          <w:trHeight w:val="190"/>
          <w:ins w:id="14133" w:author="Author"/>
        </w:trPr>
        <w:tc>
          <w:tcPr>
            <w:tcW w:w="200" w:type="dxa"/>
            <w:tcBorders>
              <w:top w:val="single" w:sz="4" w:space="0" w:color="auto"/>
              <w:left w:val="single" w:sz="4" w:space="0" w:color="auto"/>
              <w:bottom w:val="single" w:sz="4" w:space="0" w:color="auto"/>
              <w:right w:val="nil"/>
            </w:tcBorders>
            <w:vAlign w:val="bottom"/>
          </w:tcPr>
          <w:p w14:paraId="64D4E108" w14:textId="77777777" w:rsidR="003F7E2C" w:rsidRDefault="003F7E2C" w:rsidP="00BE28D4">
            <w:pPr>
              <w:pStyle w:val="tabletext11"/>
              <w:jc w:val="right"/>
              <w:rPr>
                <w:ins w:id="14134" w:author="Author"/>
              </w:rPr>
            </w:pPr>
          </w:p>
        </w:tc>
        <w:tc>
          <w:tcPr>
            <w:tcW w:w="1580" w:type="dxa"/>
            <w:tcBorders>
              <w:top w:val="single" w:sz="4" w:space="0" w:color="auto"/>
              <w:left w:val="nil"/>
              <w:bottom w:val="single" w:sz="4" w:space="0" w:color="auto"/>
              <w:right w:val="single" w:sz="4" w:space="0" w:color="auto"/>
            </w:tcBorders>
            <w:vAlign w:val="bottom"/>
            <w:hideMark/>
          </w:tcPr>
          <w:p w14:paraId="55C9EE02" w14:textId="77777777" w:rsidR="003F7E2C" w:rsidRDefault="003F7E2C" w:rsidP="00BE28D4">
            <w:pPr>
              <w:pStyle w:val="tabletext11"/>
              <w:tabs>
                <w:tab w:val="decimal" w:pos="640"/>
              </w:tabs>
              <w:rPr>
                <w:ins w:id="14135" w:author="Author"/>
              </w:rPr>
            </w:pPr>
            <w:ins w:id="14136" w:author="Author">
              <w:r>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EBCB777" w14:textId="77777777" w:rsidR="003F7E2C" w:rsidRPr="00CE6D2B" w:rsidRDefault="003F7E2C" w:rsidP="00BE28D4">
            <w:pPr>
              <w:pStyle w:val="tabletext11"/>
              <w:jc w:val="center"/>
              <w:rPr>
                <w:ins w:id="14137" w:author="Author"/>
              </w:rPr>
            </w:pPr>
            <w:ins w:id="14138" w:author="Author">
              <w:r w:rsidRPr="00CE6D2B">
                <w:t xml:space="preserve">1.15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8D729EB" w14:textId="77777777" w:rsidR="003F7E2C" w:rsidRPr="00CE6D2B" w:rsidRDefault="003F7E2C" w:rsidP="00BE28D4">
            <w:pPr>
              <w:pStyle w:val="tabletext11"/>
              <w:jc w:val="center"/>
              <w:rPr>
                <w:ins w:id="14139" w:author="Author"/>
              </w:rPr>
            </w:pPr>
            <w:ins w:id="14140" w:author="Author">
              <w:r w:rsidRPr="00CE6D2B">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700679" w14:textId="77777777" w:rsidR="003F7E2C" w:rsidRPr="00CE6D2B" w:rsidRDefault="003F7E2C" w:rsidP="00BE28D4">
            <w:pPr>
              <w:pStyle w:val="tabletext11"/>
              <w:jc w:val="center"/>
              <w:rPr>
                <w:ins w:id="14141" w:author="Author"/>
              </w:rPr>
            </w:pPr>
            <w:ins w:id="14142" w:author="Author">
              <w:r w:rsidRPr="00CE6D2B">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B50B39" w14:textId="77777777" w:rsidR="003F7E2C" w:rsidRPr="00CE6D2B" w:rsidRDefault="003F7E2C" w:rsidP="00BE28D4">
            <w:pPr>
              <w:pStyle w:val="tabletext11"/>
              <w:jc w:val="center"/>
              <w:rPr>
                <w:ins w:id="14143" w:author="Author"/>
              </w:rPr>
            </w:pPr>
            <w:ins w:id="14144" w:author="Author">
              <w:r w:rsidRPr="00CE6D2B">
                <w:t xml:space="preserve">0.99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7C7D8B" w14:textId="77777777" w:rsidR="003F7E2C" w:rsidRPr="00CE6D2B" w:rsidRDefault="003F7E2C" w:rsidP="00BE28D4">
            <w:pPr>
              <w:pStyle w:val="tabletext11"/>
              <w:jc w:val="center"/>
              <w:rPr>
                <w:ins w:id="14145" w:author="Author"/>
              </w:rPr>
            </w:pPr>
            <w:ins w:id="14146" w:author="Author">
              <w:r w:rsidRPr="00CE6D2B">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E936A8" w14:textId="77777777" w:rsidR="003F7E2C" w:rsidRPr="00CE6D2B" w:rsidRDefault="003F7E2C" w:rsidP="00BE28D4">
            <w:pPr>
              <w:pStyle w:val="tabletext11"/>
              <w:jc w:val="center"/>
              <w:rPr>
                <w:ins w:id="14147" w:author="Author"/>
              </w:rPr>
            </w:pPr>
            <w:ins w:id="14148" w:author="Author">
              <w:r w:rsidRPr="00CE6D2B">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E299EF" w14:textId="77777777" w:rsidR="003F7E2C" w:rsidRPr="00CE6D2B" w:rsidRDefault="003F7E2C" w:rsidP="00BE28D4">
            <w:pPr>
              <w:pStyle w:val="tabletext11"/>
              <w:jc w:val="center"/>
              <w:rPr>
                <w:ins w:id="14149" w:author="Author"/>
              </w:rPr>
            </w:pPr>
            <w:ins w:id="14150" w:author="Author">
              <w:r w:rsidRPr="00CE6D2B">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382390" w14:textId="77777777" w:rsidR="003F7E2C" w:rsidRPr="00CE6D2B" w:rsidRDefault="003F7E2C" w:rsidP="00BE28D4">
            <w:pPr>
              <w:pStyle w:val="tabletext11"/>
              <w:jc w:val="center"/>
              <w:rPr>
                <w:ins w:id="14151" w:author="Author"/>
              </w:rPr>
            </w:pPr>
            <w:ins w:id="14152" w:author="Author">
              <w:r w:rsidRPr="00CE6D2B">
                <w:t xml:space="preserve">0.62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B93EEE" w14:textId="77777777" w:rsidR="003F7E2C" w:rsidRPr="00CE6D2B" w:rsidRDefault="003F7E2C" w:rsidP="00BE28D4">
            <w:pPr>
              <w:pStyle w:val="tabletext11"/>
              <w:jc w:val="center"/>
              <w:rPr>
                <w:ins w:id="14153" w:author="Author"/>
              </w:rPr>
            </w:pPr>
            <w:ins w:id="14154" w:author="Author">
              <w:r w:rsidRPr="00CE6D2B">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AFEE6E" w14:textId="77777777" w:rsidR="003F7E2C" w:rsidRPr="00CE6D2B" w:rsidRDefault="003F7E2C" w:rsidP="00BE28D4">
            <w:pPr>
              <w:pStyle w:val="tabletext11"/>
              <w:jc w:val="center"/>
              <w:rPr>
                <w:ins w:id="14155" w:author="Author"/>
              </w:rPr>
            </w:pPr>
            <w:ins w:id="14156" w:author="Author">
              <w:r w:rsidRPr="00CE6D2B">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AADC1" w14:textId="77777777" w:rsidR="003F7E2C" w:rsidRPr="00CE6D2B" w:rsidRDefault="003F7E2C" w:rsidP="00BE28D4">
            <w:pPr>
              <w:pStyle w:val="tabletext11"/>
              <w:jc w:val="center"/>
              <w:rPr>
                <w:ins w:id="14157" w:author="Author"/>
              </w:rPr>
            </w:pPr>
            <w:ins w:id="14158" w:author="Author">
              <w:r w:rsidRPr="00CE6D2B">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C89D01" w14:textId="77777777" w:rsidR="003F7E2C" w:rsidRPr="00CE6D2B" w:rsidRDefault="003F7E2C" w:rsidP="00BE28D4">
            <w:pPr>
              <w:pStyle w:val="tabletext11"/>
              <w:jc w:val="center"/>
              <w:rPr>
                <w:ins w:id="14159" w:author="Author"/>
              </w:rPr>
            </w:pPr>
            <w:ins w:id="14160"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3C0BAC" w14:textId="77777777" w:rsidR="003F7E2C" w:rsidRPr="00CE6D2B" w:rsidRDefault="003F7E2C" w:rsidP="00BE28D4">
            <w:pPr>
              <w:pStyle w:val="tabletext11"/>
              <w:jc w:val="center"/>
              <w:rPr>
                <w:ins w:id="14161" w:author="Author"/>
              </w:rPr>
            </w:pPr>
            <w:ins w:id="14162" w:author="Author">
              <w:r w:rsidRPr="00CE6D2B">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98BD4B" w14:textId="77777777" w:rsidR="003F7E2C" w:rsidRPr="00CE6D2B" w:rsidRDefault="003F7E2C" w:rsidP="00BE28D4">
            <w:pPr>
              <w:pStyle w:val="tabletext11"/>
              <w:jc w:val="center"/>
              <w:rPr>
                <w:ins w:id="14163" w:author="Author"/>
              </w:rPr>
            </w:pPr>
            <w:ins w:id="14164" w:author="Author">
              <w:r w:rsidRPr="00CE6D2B">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A2D117" w14:textId="77777777" w:rsidR="003F7E2C" w:rsidRPr="00CE6D2B" w:rsidRDefault="003F7E2C" w:rsidP="00BE28D4">
            <w:pPr>
              <w:pStyle w:val="tabletext11"/>
              <w:jc w:val="center"/>
              <w:rPr>
                <w:ins w:id="14165" w:author="Author"/>
              </w:rPr>
            </w:pPr>
            <w:ins w:id="14166" w:author="Author">
              <w:r w:rsidRPr="00CE6D2B">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3C6050" w14:textId="77777777" w:rsidR="003F7E2C" w:rsidRPr="00CE6D2B" w:rsidRDefault="003F7E2C" w:rsidP="00BE28D4">
            <w:pPr>
              <w:pStyle w:val="tabletext11"/>
              <w:jc w:val="center"/>
              <w:rPr>
                <w:ins w:id="14167" w:author="Author"/>
              </w:rPr>
            </w:pPr>
            <w:ins w:id="14168" w:author="Author">
              <w:r w:rsidRPr="00CE6D2B">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478167" w14:textId="77777777" w:rsidR="003F7E2C" w:rsidRPr="00CE6D2B" w:rsidRDefault="003F7E2C" w:rsidP="00BE28D4">
            <w:pPr>
              <w:pStyle w:val="tabletext11"/>
              <w:jc w:val="center"/>
              <w:rPr>
                <w:ins w:id="14169" w:author="Author"/>
              </w:rPr>
            </w:pPr>
            <w:ins w:id="14170" w:author="Author">
              <w:r w:rsidRPr="00CE6D2B">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3C29EF" w14:textId="77777777" w:rsidR="003F7E2C" w:rsidRPr="00CE6D2B" w:rsidRDefault="003F7E2C" w:rsidP="00BE28D4">
            <w:pPr>
              <w:pStyle w:val="tabletext11"/>
              <w:jc w:val="center"/>
              <w:rPr>
                <w:ins w:id="14171" w:author="Author"/>
              </w:rPr>
            </w:pPr>
            <w:ins w:id="14172" w:author="Author">
              <w:r w:rsidRPr="00CE6D2B">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217451" w14:textId="77777777" w:rsidR="003F7E2C" w:rsidRPr="00CE6D2B" w:rsidRDefault="003F7E2C" w:rsidP="00BE28D4">
            <w:pPr>
              <w:pStyle w:val="tabletext11"/>
              <w:jc w:val="center"/>
              <w:rPr>
                <w:ins w:id="14173" w:author="Author"/>
              </w:rPr>
            </w:pPr>
            <w:ins w:id="14174" w:author="Author">
              <w:r w:rsidRPr="00CE6D2B">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780DA3" w14:textId="77777777" w:rsidR="003F7E2C" w:rsidRPr="00CE6D2B" w:rsidRDefault="003F7E2C" w:rsidP="00BE28D4">
            <w:pPr>
              <w:pStyle w:val="tabletext11"/>
              <w:jc w:val="center"/>
              <w:rPr>
                <w:ins w:id="14175" w:author="Author"/>
              </w:rPr>
            </w:pPr>
            <w:ins w:id="14176" w:author="Author">
              <w:r w:rsidRPr="00CE6D2B">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AFE143" w14:textId="77777777" w:rsidR="003F7E2C" w:rsidRPr="00CE6D2B" w:rsidRDefault="003F7E2C" w:rsidP="00BE28D4">
            <w:pPr>
              <w:pStyle w:val="tabletext11"/>
              <w:jc w:val="center"/>
              <w:rPr>
                <w:ins w:id="14177" w:author="Author"/>
              </w:rPr>
            </w:pPr>
            <w:ins w:id="14178"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617FEA" w14:textId="77777777" w:rsidR="003F7E2C" w:rsidRPr="00CE6D2B" w:rsidRDefault="003F7E2C" w:rsidP="00BE28D4">
            <w:pPr>
              <w:pStyle w:val="tabletext11"/>
              <w:jc w:val="center"/>
              <w:rPr>
                <w:ins w:id="14179" w:author="Author"/>
              </w:rPr>
            </w:pPr>
            <w:ins w:id="14180" w:author="Author">
              <w:r w:rsidRPr="00CE6D2B">
                <w:t xml:space="preserve">0.26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574ECCE" w14:textId="77777777" w:rsidR="003F7E2C" w:rsidRPr="00CE6D2B" w:rsidRDefault="003F7E2C" w:rsidP="00BE28D4">
            <w:pPr>
              <w:pStyle w:val="tabletext11"/>
              <w:jc w:val="center"/>
              <w:rPr>
                <w:ins w:id="14181" w:author="Author"/>
              </w:rPr>
            </w:pPr>
            <w:ins w:id="14182"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AD6889" w14:textId="77777777" w:rsidR="003F7E2C" w:rsidRPr="00CE6D2B" w:rsidRDefault="003F7E2C" w:rsidP="00BE28D4">
            <w:pPr>
              <w:pStyle w:val="tabletext11"/>
              <w:jc w:val="center"/>
              <w:rPr>
                <w:ins w:id="14183" w:author="Author"/>
              </w:rPr>
            </w:pPr>
            <w:ins w:id="14184"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903778" w14:textId="77777777" w:rsidR="003F7E2C" w:rsidRPr="00CE6D2B" w:rsidRDefault="003F7E2C" w:rsidP="00BE28D4">
            <w:pPr>
              <w:pStyle w:val="tabletext11"/>
              <w:jc w:val="center"/>
              <w:rPr>
                <w:ins w:id="14185" w:author="Author"/>
              </w:rPr>
            </w:pPr>
            <w:ins w:id="14186" w:author="Author">
              <w:r w:rsidRPr="00CE6D2B">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ACDF6B" w14:textId="77777777" w:rsidR="003F7E2C" w:rsidRPr="00CE6D2B" w:rsidRDefault="003F7E2C" w:rsidP="00BE28D4">
            <w:pPr>
              <w:pStyle w:val="tabletext11"/>
              <w:jc w:val="center"/>
              <w:rPr>
                <w:ins w:id="14187" w:author="Author"/>
              </w:rPr>
            </w:pPr>
            <w:ins w:id="14188"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03EA21" w14:textId="77777777" w:rsidR="003F7E2C" w:rsidRPr="00CE6D2B" w:rsidRDefault="003F7E2C" w:rsidP="00BE28D4">
            <w:pPr>
              <w:pStyle w:val="tabletext11"/>
              <w:jc w:val="center"/>
              <w:rPr>
                <w:ins w:id="14189" w:author="Author"/>
              </w:rPr>
            </w:pPr>
            <w:ins w:id="14190" w:author="Author">
              <w:r w:rsidRPr="00CE6D2B">
                <w:t xml:space="preserve">0.20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B39E129" w14:textId="77777777" w:rsidR="003F7E2C" w:rsidRPr="00CE6D2B" w:rsidRDefault="003F7E2C" w:rsidP="00BE28D4">
            <w:pPr>
              <w:pStyle w:val="tabletext11"/>
              <w:jc w:val="center"/>
              <w:rPr>
                <w:ins w:id="14191" w:author="Author"/>
              </w:rPr>
            </w:pPr>
            <w:ins w:id="14192" w:author="Author">
              <w:r w:rsidRPr="00CE6D2B">
                <w:t xml:space="preserve">0.19 </w:t>
              </w:r>
            </w:ins>
          </w:p>
        </w:tc>
      </w:tr>
      <w:tr w:rsidR="003F7E2C" w14:paraId="2E00184B" w14:textId="77777777" w:rsidTr="00EE1A0A">
        <w:trPr>
          <w:trHeight w:val="190"/>
          <w:ins w:id="14193" w:author="Author"/>
        </w:trPr>
        <w:tc>
          <w:tcPr>
            <w:tcW w:w="200" w:type="dxa"/>
            <w:tcBorders>
              <w:top w:val="single" w:sz="4" w:space="0" w:color="auto"/>
              <w:left w:val="single" w:sz="4" w:space="0" w:color="auto"/>
              <w:bottom w:val="single" w:sz="4" w:space="0" w:color="auto"/>
              <w:right w:val="nil"/>
            </w:tcBorders>
            <w:vAlign w:val="bottom"/>
          </w:tcPr>
          <w:p w14:paraId="3B5243FD" w14:textId="77777777" w:rsidR="003F7E2C" w:rsidRDefault="003F7E2C" w:rsidP="00BE28D4">
            <w:pPr>
              <w:pStyle w:val="tabletext11"/>
              <w:jc w:val="right"/>
              <w:rPr>
                <w:ins w:id="14194" w:author="Author"/>
              </w:rPr>
            </w:pPr>
          </w:p>
        </w:tc>
        <w:tc>
          <w:tcPr>
            <w:tcW w:w="1580" w:type="dxa"/>
            <w:tcBorders>
              <w:top w:val="single" w:sz="4" w:space="0" w:color="auto"/>
              <w:left w:val="nil"/>
              <w:bottom w:val="single" w:sz="4" w:space="0" w:color="auto"/>
              <w:right w:val="single" w:sz="4" w:space="0" w:color="auto"/>
            </w:tcBorders>
            <w:vAlign w:val="bottom"/>
            <w:hideMark/>
          </w:tcPr>
          <w:p w14:paraId="5E071EF2" w14:textId="77777777" w:rsidR="003F7E2C" w:rsidRDefault="003F7E2C" w:rsidP="00BE28D4">
            <w:pPr>
              <w:pStyle w:val="tabletext11"/>
              <w:tabs>
                <w:tab w:val="decimal" w:pos="640"/>
              </w:tabs>
              <w:rPr>
                <w:ins w:id="14195" w:author="Author"/>
              </w:rPr>
            </w:pPr>
            <w:ins w:id="14196" w:author="Author">
              <w:r>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23B022E" w14:textId="77777777" w:rsidR="003F7E2C" w:rsidRPr="00CE6D2B" w:rsidRDefault="003F7E2C" w:rsidP="00BE28D4">
            <w:pPr>
              <w:pStyle w:val="tabletext11"/>
              <w:jc w:val="center"/>
              <w:rPr>
                <w:ins w:id="14197" w:author="Author"/>
              </w:rPr>
            </w:pPr>
            <w:ins w:id="14198" w:author="Author">
              <w:r w:rsidRPr="00CE6D2B">
                <w:t xml:space="preserve">1.19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CCF7780" w14:textId="77777777" w:rsidR="003F7E2C" w:rsidRPr="00CE6D2B" w:rsidRDefault="003F7E2C" w:rsidP="00BE28D4">
            <w:pPr>
              <w:pStyle w:val="tabletext11"/>
              <w:jc w:val="center"/>
              <w:rPr>
                <w:ins w:id="14199" w:author="Author"/>
              </w:rPr>
            </w:pPr>
            <w:ins w:id="14200" w:author="Author">
              <w:r w:rsidRPr="00CE6D2B">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284CB4" w14:textId="77777777" w:rsidR="003F7E2C" w:rsidRPr="00CE6D2B" w:rsidRDefault="003F7E2C" w:rsidP="00BE28D4">
            <w:pPr>
              <w:pStyle w:val="tabletext11"/>
              <w:jc w:val="center"/>
              <w:rPr>
                <w:ins w:id="14201" w:author="Author"/>
              </w:rPr>
            </w:pPr>
            <w:ins w:id="14202" w:author="Author">
              <w:r w:rsidRPr="00CE6D2B">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13821C" w14:textId="77777777" w:rsidR="003F7E2C" w:rsidRPr="00CE6D2B" w:rsidRDefault="003F7E2C" w:rsidP="00BE28D4">
            <w:pPr>
              <w:pStyle w:val="tabletext11"/>
              <w:jc w:val="center"/>
              <w:rPr>
                <w:ins w:id="14203" w:author="Author"/>
              </w:rPr>
            </w:pPr>
            <w:ins w:id="14204" w:author="Author">
              <w:r w:rsidRPr="00CE6D2B">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735B97" w14:textId="77777777" w:rsidR="003F7E2C" w:rsidRPr="00CE6D2B" w:rsidRDefault="003F7E2C" w:rsidP="00BE28D4">
            <w:pPr>
              <w:pStyle w:val="tabletext11"/>
              <w:jc w:val="center"/>
              <w:rPr>
                <w:ins w:id="14205" w:author="Author"/>
              </w:rPr>
            </w:pPr>
            <w:ins w:id="14206"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8D8D97" w14:textId="77777777" w:rsidR="003F7E2C" w:rsidRPr="00CE6D2B" w:rsidRDefault="003F7E2C" w:rsidP="00BE28D4">
            <w:pPr>
              <w:pStyle w:val="tabletext11"/>
              <w:jc w:val="center"/>
              <w:rPr>
                <w:ins w:id="14207" w:author="Author"/>
              </w:rPr>
            </w:pPr>
            <w:ins w:id="14208" w:author="Author">
              <w:r w:rsidRPr="00CE6D2B">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7DBC9D" w14:textId="77777777" w:rsidR="003F7E2C" w:rsidRPr="00CE6D2B" w:rsidRDefault="003F7E2C" w:rsidP="00BE28D4">
            <w:pPr>
              <w:pStyle w:val="tabletext11"/>
              <w:jc w:val="center"/>
              <w:rPr>
                <w:ins w:id="14209" w:author="Author"/>
              </w:rPr>
            </w:pPr>
            <w:ins w:id="14210" w:author="Author">
              <w:r w:rsidRPr="00CE6D2B">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B99618" w14:textId="77777777" w:rsidR="003F7E2C" w:rsidRPr="00CE6D2B" w:rsidRDefault="003F7E2C" w:rsidP="00BE28D4">
            <w:pPr>
              <w:pStyle w:val="tabletext11"/>
              <w:jc w:val="center"/>
              <w:rPr>
                <w:ins w:id="14211" w:author="Author"/>
              </w:rPr>
            </w:pPr>
            <w:ins w:id="14212" w:author="Author">
              <w:r w:rsidRPr="00CE6D2B">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C0065D" w14:textId="77777777" w:rsidR="003F7E2C" w:rsidRPr="00CE6D2B" w:rsidRDefault="003F7E2C" w:rsidP="00BE28D4">
            <w:pPr>
              <w:pStyle w:val="tabletext11"/>
              <w:jc w:val="center"/>
              <w:rPr>
                <w:ins w:id="14213" w:author="Author"/>
              </w:rPr>
            </w:pPr>
            <w:ins w:id="14214"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C0E9FE" w14:textId="77777777" w:rsidR="003F7E2C" w:rsidRPr="00CE6D2B" w:rsidRDefault="003F7E2C" w:rsidP="00BE28D4">
            <w:pPr>
              <w:pStyle w:val="tabletext11"/>
              <w:jc w:val="center"/>
              <w:rPr>
                <w:ins w:id="14215" w:author="Author"/>
              </w:rPr>
            </w:pPr>
            <w:ins w:id="14216" w:author="Author">
              <w:r w:rsidRPr="00CE6D2B">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DD5E55" w14:textId="77777777" w:rsidR="003F7E2C" w:rsidRPr="00CE6D2B" w:rsidRDefault="003F7E2C" w:rsidP="00BE28D4">
            <w:pPr>
              <w:pStyle w:val="tabletext11"/>
              <w:jc w:val="center"/>
              <w:rPr>
                <w:ins w:id="14217" w:author="Author"/>
              </w:rPr>
            </w:pPr>
            <w:ins w:id="14218" w:author="Author">
              <w:r w:rsidRPr="00CE6D2B">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78D166" w14:textId="77777777" w:rsidR="003F7E2C" w:rsidRPr="00CE6D2B" w:rsidRDefault="003F7E2C" w:rsidP="00BE28D4">
            <w:pPr>
              <w:pStyle w:val="tabletext11"/>
              <w:jc w:val="center"/>
              <w:rPr>
                <w:ins w:id="14219" w:author="Author"/>
              </w:rPr>
            </w:pPr>
            <w:ins w:id="14220" w:author="Author">
              <w:r w:rsidRPr="00CE6D2B">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060CD3" w14:textId="77777777" w:rsidR="003F7E2C" w:rsidRPr="00CE6D2B" w:rsidRDefault="003F7E2C" w:rsidP="00BE28D4">
            <w:pPr>
              <w:pStyle w:val="tabletext11"/>
              <w:jc w:val="center"/>
              <w:rPr>
                <w:ins w:id="14221" w:author="Author"/>
              </w:rPr>
            </w:pPr>
            <w:ins w:id="14222" w:author="Author">
              <w:r w:rsidRPr="00CE6D2B">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26BB2B" w14:textId="77777777" w:rsidR="003F7E2C" w:rsidRPr="00CE6D2B" w:rsidRDefault="003F7E2C" w:rsidP="00BE28D4">
            <w:pPr>
              <w:pStyle w:val="tabletext11"/>
              <w:jc w:val="center"/>
              <w:rPr>
                <w:ins w:id="14223" w:author="Author"/>
              </w:rPr>
            </w:pPr>
            <w:ins w:id="14224" w:author="Author">
              <w:r w:rsidRPr="00CE6D2B">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E72328" w14:textId="77777777" w:rsidR="003F7E2C" w:rsidRPr="00CE6D2B" w:rsidRDefault="003F7E2C" w:rsidP="00BE28D4">
            <w:pPr>
              <w:pStyle w:val="tabletext11"/>
              <w:jc w:val="center"/>
              <w:rPr>
                <w:ins w:id="14225" w:author="Author"/>
              </w:rPr>
            </w:pPr>
            <w:ins w:id="14226" w:author="Author">
              <w:r w:rsidRPr="00CE6D2B">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3C9AC2" w14:textId="77777777" w:rsidR="003F7E2C" w:rsidRPr="00CE6D2B" w:rsidRDefault="003F7E2C" w:rsidP="00BE28D4">
            <w:pPr>
              <w:pStyle w:val="tabletext11"/>
              <w:jc w:val="center"/>
              <w:rPr>
                <w:ins w:id="14227" w:author="Author"/>
              </w:rPr>
            </w:pPr>
            <w:ins w:id="14228" w:author="Author">
              <w:r w:rsidRPr="00CE6D2B">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09ED88" w14:textId="77777777" w:rsidR="003F7E2C" w:rsidRPr="00CE6D2B" w:rsidRDefault="003F7E2C" w:rsidP="00BE28D4">
            <w:pPr>
              <w:pStyle w:val="tabletext11"/>
              <w:jc w:val="center"/>
              <w:rPr>
                <w:ins w:id="14229" w:author="Author"/>
              </w:rPr>
            </w:pPr>
            <w:ins w:id="14230" w:author="Author">
              <w:r w:rsidRPr="00CE6D2B">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EA20D8" w14:textId="77777777" w:rsidR="003F7E2C" w:rsidRPr="00CE6D2B" w:rsidRDefault="003F7E2C" w:rsidP="00BE28D4">
            <w:pPr>
              <w:pStyle w:val="tabletext11"/>
              <w:jc w:val="center"/>
              <w:rPr>
                <w:ins w:id="14231" w:author="Author"/>
              </w:rPr>
            </w:pPr>
            <w:ins w:id="14232" w:author="Author">
              <w:r w:rsidRPr="00CE6D2B">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FADF46" w14:textId="77777777" w:rsidR="003F7E2C" w:rsidRPr="00CE6D2B" w:rsidRDefault="003F7E2C" w:rsidP="00BE28D4">
            <w:pPr>
              <w:pStyle w:val="tabletext11"/>
              <w:jc w:val="center"/>
              <w:rPr>
                <w:ins w:id="14233" w:author="Author"/>
              </w:rPr>
            </w:pPr>
            <w:ins w:id="14234" w:author="Author">
              <w:r w:rsidRPr="00CE6D2B">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547458" w14:textId="77777777" w:rsidR="003F7E2C" w:rsidRPr="00CE6D2B" w:rsidRDefault="003F7E2C" w:rsidP="00BE28D4">
            <w:pPr>
              <w:pStyle w:val="tabletext11"/>
              <w:jc w:val="center"/>
              <w:rPr>
                <w:ins w:id="14235" w:author="Author"/>
              </w:rPr>
            </w:pPr>
            <w:ins w:id="14236" w:author="Author">
              <w:r w:rsidRPr="00CE6D2B">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002DD0" w14:textId="77777777" w:rsidR="003F7E2C" w:rsidRPr="00CE6D2B" w:rsidRDefault="003F7E2C" w:rsidP="00BE28D4">
            <w:pPr>
              <w:pStyle w:val="tabletext11"/>
              <w:jc w:val="center"/>
              <w:rPr>
                <w:ins w:id="14237" w:author="Author"/>
              </w:rPr>
            </w:pPr>
            <w:ins w:id="14238"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EA2FDF" w14:textId="77777777" w:rsidR="003F7E2C" w:rsidRPr="00CE6D2B" w:rsidRDefault="003F7E2C" w:rsidP="00BE28D4">
            <w:pPr>
              <w:pStyle w:val="tabletext11"/>
              <w:jc w:val="center"/>
              <w:rPr>
                <w:ins w:id="14239" w:author="Author"/>
              </w:rPr>
            </w:pPr>
            <w:ins w:id="14240" w:author="Author">
              <w:r w:rsidRPr="00CE6D2B">
                <w:t xml:space="preserve">0.28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23B5767" w14:textId="77777777" w:rsidR="003F7E2C" w:rsidRPr="00CE6D2B" w:rsidRDefault="003F7E2C" w:rsidP="00BE28D4">
            <w:pPr>
              <w:pStyle w:val="tabletext11"/>
              <w:jc w:val="center"/>
              <w:rPr>
                <w:ins w:id="14241" w:author="Author"/>
              </w:rPr>
            </w:pPr>
            <w:ins w:id="14242"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94EFA5" w14:textId="77777777" w:rsidR="003F7E2C" w:rsidRPr="00CE6D2B" w:rsidRDefault="003F7E2C" w:rsidP="00BE28D4">
            <w:pPr>
              <w:pStyle w:val="tabletext11"/>
              <w:jc w:val="center"/>
              <w:rPr>
                <w:ins w:id="14243" w:author="Author"/>
              </w:rPr>
            </w:pPr>
            <w:ins w:id="14244"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BA75FD" w14:textId="77777777" w:rsidR="003F7E2C" w:rsidRPr="00CE6D2B" w:rsidRDefault="003F7E2C" w:rsidP="00BE28D4">
            <w:pPr>
              <w:pStyle w:val="tabletext11"/>
              <w:jc w:val="center"/>
              <w:rPr>
                <w:ins w:id="14245" w:author="Author"/>
              </w:rPr>
            </w:pPr>
            <w:ins w:id="14246"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4D5E39" w14:textId="77777777" w:rsidR="003F7E2C" w:rsidRPr="00CE6D2B" w:rsidRDefault="003F7E2C" w:rsidP="00BE28D4">
            <w:pPr>
              <w:pStyle w:val="tabletext11"/>
              <w:jc w:val="center"/>
              <w:rPr>
                <w:ins w:id="14247" w:author="Author"/>
              </w:rPr>
            </w:pPr>
            <w:ins w:id="14248" w:author="Author">
              <w:r w:rsidRPr="00CE6D2B">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249F74" w14:textId="77777777" w:rsidR="003F7E2C" w:rsidRPr="00CE6D2B" w:rsidRDefault="003F7E2C" w:rsidP="00BE28D4">
            <w:pPr>
              <w:pStyle w:val="tabletext11"/>
              <w:jc w:val="center"/>
              <w:rPr>
                <w:ins w:id="14249" w:author="Author"/>
              </w:rPr>
            </w:pPr>
            <w:ins w:id="14250" w:author="Author">
              <w:r w:rsidRPr="00CE6D2B">
                <w:t xml:space="preserve">0.22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005EA72" w14:textId="77777777" w:rsidR="003F7E2C" w:rsidRPr="00CE6D2B" w:rsidRDefault="003F7E2C" w:rsidP="00BE28D4">
            <w:pPr>
              <w:pStyle w:val="tabletext11"/>
              <w:jc w:val="center"/>
              <w:rPr>
                <w:ins w:id="14251" w:author="Author"/>
              </w:rPr>
            </w:pPr>
            <w:ins w:id="14252" w:author="Author">
              <w:r w:rsidRPr="00CE6D2B">
                <w:t xml:space="preserve">0.21 </w:t>
              </w:r>
            </w:ins>
          </w:p>
        </w:tc>
      </w:tr>
      <w:tr w:rsidR="003F7E2C" w14:paraId="660867A8" w14:textId="77777777" w:rsidTr="00EE1A0A">
        <w:trPr>
          <w:trHeight w:val="190"/>
          <w:ins w:id="14253" w:author="Author"/>
        </w:trPr>
        <w:tc>
          <w:tcPr>
            <w:tcW w:w="200" w:type="dxa"/>
            <w:tcBorders>
              <w:top w:val="single" w:sz="4" w:space="0" w:color="auto"/>
              <w:left w:val="single" w:sz="4" w:space="0" w:color="auto"/>
              <w:bottom w:val="single" w:sz="4" w:space="0" w:color="auto"/>
              <w:right w:val="nil"/>
            </w:tcBorders>
            <w:vAlign w:val="bottom"/>
          </w:tcPr>
          <w:p w14:paraId="54B0B8E8" w14:textId="77777777" w:rsidR="003F7E2C" w:rsidRDefault="003F7E2C" w:rsidP="00BE28D4">
            <w:pPr>
              <w:pStyle w:val="tabletext11"/>
              <w:jc w:val="right"/>
              <w:rPr>
                <w:ins w:id="14254" w:author="Author"/>
              </w:rPr>
            </w:pPr>
          </w:p>
        </w:tc>
        <w:tc>
          <w:tcPr>
            <w:tcW w:w="1580" w:type="dxa"/>
            <w:tcBorders>
              <w:top w:val="single" w:sz="4" w:space="0" w:color="auto"/>
              <w:left w:val="nil"/>
              <w:bottom w:val="single" w:sz="4" w:space="0" w:color="auto"/>
              <w:right w:val="single" w:sz="4" w:space="0" w:color="auto"/>
            </w:tcBorders>
            <w:vAlign w:val="bottom"/>
            <w:hideMark/>
          </w:tcPr>
          <w:p w14:paraId="1AB276F2" w14:textId="77777777" w:rsidR="003F7E2C" w:rsidRDefault="003F7E2C" w:rsidP="00BE28D4">
            <w:pPr>
              <w:pStyle w:val="tabletext11"/>
              <w:tabs>
                <w:tab w:val="decimal" w:pos="640"/>
              </w:tabs>
              <w:rPr>
                <w:ins w:id="14255" w:author="Author"/>
              </w:rPr>
            </w:pPr>
            <w:ins w:id="14256" w:author="Author">
              <w:r>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B89F383" w14:textId="77777777" w:rsidR="003F7E2C" w:rsidRPr="00CE6D2B" w:rsidRDefault="003F7E2C" w:rsidP="00BE28D4">
            <w:pPr>
              <w:pStyle w:val="tabletext11"/>
              <w:jc w:val="center"/>
              <w:rPr>
                <w:ins w:id="14257" w:author="Author"/>
              </w:rPr>
            </w:pPr>
            <w:ins w:id="14258" w:author="Author">
              <w:r w:rsidRPr="00CE6D2B">
                <w:t xml:space="preserve">1.23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64FBB04" w14:textId="77777777" w:rsidR="003F7E2C" w:rsidRPr="00CE6D2B" w:rsidRDefault="003F7E2C" w:rsidP="00BE28D4">
            <w:pPr>
              <w:pStyle w:val="tabletext11"/>
              <w:jc w:val="center"/>
              <w:rPr>
                <w:ins w:id="14259" w:author="Author"/>
              </w:rPr>
            </w:pPr>
            <w:ins w:id="14260" w:author="Author">
              <w:r w:rsidRPr="00CE6D2B">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C63470" w14:textId="77777777" w:rsidR="003F7E2C" w:rsidRPr="00CE6D2B" w:rsidRDefault="003F7E2C" w:rsidP="00BE28D4">
            <w:pPr>
              <w:pStyle w:val="tabletext11"/>
              <w:jc w:val="center"/>
              <w:rPr>
                <w:ins w:id="14261" w:author="Author"/>
              </w:rPr>
            </w:pPr>
            <w:ins w:id="14262" w:author="Author">
              <w:r w:rsidRPr="00CE6D2B">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D67811" w14:textId="77777777" w:rsidR="003F7E2C" w:rsidRPr="00CE6D2B" w:rsidRDefault="003F7E2C" w:rsidP="00BE28D4">
            <w:pPr>
              <w:pStyle w:val="tabletext11"/>
              <w:jc w:val="center"/>
              <w:rPr>
                <w:ins w:id="14263" w:author="Author"/>
              </w:rPr>
            </w:pPr>
            <w:ins w:id="14264" w:author="Author">
              <w:r w:rsidRPr="00CE6D2B">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C8F3AC" w14:textId="77777777" w:rsidR="003F7E2C" w:rsidRPr="00CE6D2B" w:rsidRDefault="003F7E2C" w:rsidP="00BE28D4">
            <w:pPr>
              <w:pStyle w:val="tabletext11"/>
              <w:jc w:val="center"/>
              <w:rPr>
                <w:ins w:id="14265" w:author="Author"/>
              </w:rPr>
            </w:pPr>
            <w:ins w:id="14266" w:author="Author">
              <w:r w:rsidRPr="00CE6D2B">
                <w:t xml:space="preserve">0.97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3902F9" w14:textId="77777777" w:rsidR="003F7E2C" w:rsidRPr="00CE6D2B" w:rsidRDefault="003F7E2C" w:rsidP="00BE28D4">
            <w:pPr>
              <w:pStyle w:val="tabletext11"/>
              <w:jc w:val="center"/>
              <w:rPr>
                <w:ins w:id="14267" w:author="Author"/>
              </w:rPr>
            </w:pPr>
            <w:ins w:id="14268" w:author="Author">
              <w:r w:rsidRPr="00CE6D2B">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33DD1A" w14:textId="77777777" w:rsidR="003F7E2C" w:rsidRPr="00CE6D2B" w:rsidRDefault="003F7E2C" w:rsidP="00BE28D4">
            <w:pPr>
              <w:pStyle w:val="tabletext11"/>
              <w:jc w:val="center"/>
              <w:rPr>
                <w:ins w:id="14269" w:author="Author"/>
              </w:rPr>
            </w:pPr>
            <w:ins w:id="14270" w:author="Author">
              <w:r w:rsidRPr="00CE6D2B">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B615B3" w14:textId="77777777" w:rsidR="003F7E2C" w:rsidRPr="00CE6D2B" w:rsidRDefault="003F7E2C" w:rsidP="00BE28D4">
            <w:pPr>
              <w:pStyle w:val="tabletext11"/>
              <w:jc w:val="center"/>
              <w:rPr>
                <w:ins w:id="14271" w:author="Author"/>
              </w:rPr>
            </w:pPr>
            <w:ins w:id="14272" w:author="Author">
              <w:r w:rsidRPr="00CE6D2B">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6B330B" w14:textId="77777777" w:rsidR="003F7E2C" w:rsidRPr="00CE6D2B" w:rsidRDefault="003F7E2C" w:rsidP="00BE28D4">
            <w:pPr>
              <w:pStyle w:val="tabletext11"/>
              <w:jc w:val="center"/>
              <w:rPr>
                <w:ins w:id="14273" w:author="Author"/>
              </w:rPr>
            </w:pPr>
            <w:ins w:id="14274" w:author="Author">
              <w:r w:rsidRPr="00CE6D2B">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91FD9F" w14:textId="77777777" w:rsidR="003F7E2C" w:rsidRPr="00CE6D2B" w:rsidRDefault="003F7E2C" w:rsidP="00BE28D4">
            <w:pPr>
              <w:pStyle w:val="tabletext11"/>
              <w:jc w:val="center"/>
              <w:rPr>
                <w:ins w:id="14275" w:author="Author"/>
              </w:rPr>
            </w:pPr>
            <w:ins w:id="14276" w:author="Author">
              <w:r w:rsidRPr="00CE6D2B">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BB8152" w14:textId="77777777" w:rsidR="003F7E2C" w:rsidRPr="00CE6D2B" w:rsidRDefault="003F7E2C" w:rsidP="00BE28D4">
            <w:pPr>
              <w:pStyle w:val="tabletext11"/>
              <w:jc w:val="center"/>
              <w:rPr>
                <w:ins w:id="14277" w:author="Author"/>
              </w:rPr>
            </w:pPr>
            <w:ins w:id="14278" w:author="Author">
              <w:r w:rsidRPr="00CE6D2B">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5D0859" w14:textId="77777777" w:rsidR="003F7E2C" w:rsidRPr="00CE6D2B" w:rsidRDefault="003F7E2C" w:rsidP="00BE28D4">
            <w:pPr>
              <w:pStyle w:val="tabletext11"/>
              <w:jc w:val="center"/>
              <w:rPr>
                <w:ins w:id="14279" w:author="Author"/>
              </w:rPr>
            </w:pPr>
            <w:ins w:id="14280" w:author="Author">
              <w:r w:rsidRPr="00CE6D2B">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1604FD" w14:textId="77777777" w:rsidR="003F7E2C" w:rsidRPr="00CE6D2B" w:rsidRDefault="003F7E2C" w:rsidP="00BE28D4">
            <w:pPr>
              <w:pStyle w:val="tabletext11"/>
              <w:jc w:val="center"/>
              <w:rPr>
                <w:ins w:id="14281" w:author="Author"/>
              </w:rPr>
            </w:pPr>
            <w:ins w:id="14282" w:author="Author">
              <w:r w:rsidRPr="00CE6D2B">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CA42C4" w14:textId="77777777" w:rsidR="003F7E2C" w:rsidRPr="00CE6D2B" w:rsidRDefault="003F7E2C" w:rsidP="00BE28D4">
            <w:pPr>
              <w:pStyle w:val="tabletext11"/>
              <w:jc w:val="center"/>
              <w:rPr>
                <w:ins w:id="14283" w:author="Author"/>
              </w:rPr>
            </w:pPr>
            <w:ins w:id="14284" w:author="Author">
              <w:r w:rsidRPr="00CE6D2B">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01F90" w14:textId="77777777" w:rsidR="003F7E2C" w:rsidRPr="00CE6D2B" w:rsidRDefault="003F7E2C" w:rsidP="00BE28D4">
            <w:pPr>
              <w:pStyle w:val="tabletext11"/>
              <w:jc w:val="center"/>
              <w:rPr>
                <w:ins w:id="14285" w:author="Author"/>
              </w:rPr>
            </w:pPr>
            <w:ins w:id="14286" w:author="Author">
              <w:r w:rsidRPr="00CE6D2B">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77A04C" w14:textId="77777777" w:rsidR="003F7E2C" w:rsidRPr="00CE6D2B" w:rsidRDefault="003F7E2C" w:rsidP="00BE28D4">
            <w:pPr>
              <w:pStyle w:val="tabletext11"/>
              <w:jc w:val="center"/>
              <w:rPr>
                <w:ins w:id="14287" w:author="Author"/>
              </w:rPr>
            </w:pPr>
            <w:ins w:id="14288" w:author="Author">
              <w:r w:rsidRPr="00CE6D2B">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4D33EF" w14:textId="77777777" w:rsidR="003F7E2C" w:rsidRPr="00CE6D2B" w:rsidRDefault="003F7E2C" w:rsidP="00BE28D4">
            <w:pPr>
              <w:pStyle w:val="tabletext11"/>
              <w:jc w:val="center"/>
              <w:rPr>
                <w:ins w:id="14289" w:author="Author"/>
              </w:rPr>
            </w:pPr>
            <w:ins w:id="14290" w:author="Author">
              <w:r w:rsidRPr="00CE6D2B">
                <w:t xml:space="preserve">0.39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CE5E18" w14:textId="77777777" w:rsidR="003F7E2C" w:rsidRPr="00CE6D2B" w:rsidRDefault="003F7E2C" w:rsidP="00BE28D4">
            <w:pPr>
              <w:pStyle w:val="tabletext11"/>
              <w:jc w:val="center"/>
              <w:rPr>
                <w:ins w:id="14291" w:author="Author"/>
              </w:rPr>
            </w:pPr>
            <w:ins w:id="14292" w:author="Author">
              <w:r w:rsidRPr="00CE6D2B">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FCABBD" w14:textId="77777777" w:rsidR="003F7E2C" w:rsidRPr="00CE6D2B" w:rsidRDefault="003F7E2C" w:rsidP="00BE28D4">
            <w:pPr>
              <w:pStyle w:val="tabletext11"/>
              <w:jc w:val="center"/>
              <w:rPr>
                <w:ins w:id="14293" w:author="Author"/>
              </w:rPr>
            </w:pPr>
            <w:ins w:id="14294" w:author="Author">
              <w:r w:rsidRPr="00CE6D2B">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555684" w14:textId="77777777" w:rsidR="003F7E2C" w:rsidRPr="00CE6D2B" w:rsidRDefault="003F7E2C" w:rsidP="00BE28D4">
            <w:pPr>
              <w:pStyle w:val="tabletext11"/>
              <w:jc w:val="center"/>
              <w:rPr>
                <w:ins w:id="14295" w:author="Author"/>
              </w:rPr>
            </w:pPr>
            <w:ins w:id="14296" w:author="Author">
              <w:r w:rsidRPr="00CE6D2B">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E4CC50" w14:textId="77777777" w:rsidR="003F7E2C" w:rsidRPr="00CE6D2B" w:rsidRDefault="003F7E2C" w:rsidP="00BE28D4">
            <w:pPr>
              <w:pStyle w:val="tabletext11"/>
              <w:jc w:val="center"/>
              <w:rPr>
                <w:ins w:id="14297" w:author="Author"/>
              </w:rPr>
            </w:pPr>
            <w:ins w:id="14298" w:author="Author">
              <w:r w:rsidRPr="00CE6D2B">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7EE20B" w14:textId="77777777" w:rsidR="003F7E2C" w:rsidRPr="00CE6D2B" w:rsidRDefault="003F7E2C" w:rsidP="00BE28D4">
            <w:pPr>
              <w:pStyle w:val="tabletext11"/>
              <w:jc w:val="center"/>
              <w:rPr>
                <w:ins w:id="14299" w:author="Author"/>
              </w:rPr>
            </w:pPr>
            <w:ins w:id="14300" w:author="Author">
              <w:r w:rsidRPr="00CE6D2B">
                <w:t xml:space="preserve">0.30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1B296B0" w14:textId="77777777" w:rsidR="003F7E2C" w:rsidRPr="00CE6D2B" w:rsidRDefault="003F7E2C" w:rsidP="00BE28D4">
            <w:pPr>
              <w:pStyle w:val="tabletext11"/>
              <w:jc w:val="center"/>
              <w:rPr>
                <w:ins w:id="14301" w:author="Author"/>
              </w:rPr>
            </w:pPr>
            <w:ins w:id="14302"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4BBDD9" w14:textId="77777777" w:rsidR="003F7E2C" w:rsidRPr="00CE6D2B" w:rsidRDefault="003F7E2C" w:rsidP="00BE28D4">
            <w:pPr>
              <w:pStyle w:val="tabletext11"/>
              <w:jc w:val="center"/>
              <w:rPr>
                <w:ins w:id="14303" w:author="Author"/>
              </w:rPr>
            </w:pPr>
            <w:ins w:id="14304"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BEF47E" w14:textId="77777777" w:rsidR="003F7E2C" w:rsidRPr="00CE6D2B" w:rsidRDefault="003F7E2C" w:rsidP="00BE28D4">
            <w:pPr>
              <w:pStyle w:val="tabletext11"/>
              <w:jc w:val="center"/>
              <w:rPr>
                <w:ins w:id="14305" w:author="Author"/>
              </w:rPr>
            </w:pPr>
            <w:ins w:id="14306"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B64444" w14:textId="77777777" w:rsidR="003F7E2C" w:rsidRPr="00CE6D2B" w:rsidRDefault="003F7E2C" w:rsidP="00BE28D4">
            <w:pPr>
              <w:pStyle w:val="tabletext11"/>
              <w:jc w:val="center"/>
              <w:rPr>
                <w:ins w:id="14307" w:author="Author"/>
              </w:rPr>
            </w:pPr>
            <w:ins w:id="14308"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65AAEA" w14:textId="77777777" w:rsidR="003F7E2C" w:rsidRPr="00CE6D2B" w:rsidRDefault="003F7E2C" w:rsidP="00BE28D4">
            <w:pPr>
              <w:pStyle w:val="tabletext11"/>
              <w:jc w:val="center"/>
              <w:rPr>
                <w:ins w:id="14309" w:author="Author"/>
              </w:rPr>
            </w:pPr>
            <w:ins w:id="14310" w:author="Author">
              <w:r w:rsidRPr="00CE6D2B">
                <w:t xml:space="preserve">0.23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D5A8E0E" w14:textId="77777777" w:rsidR="003F7E2C" w:rsidRPr="00CE6D2B" w:rsidRDefault="003F7E2C" w:rsidP="00BE28D4">
            <w:pPr>
              <w:pStyle w:val="tabletext11"/>
              <w:jc w:val="center"/>
              <w:rPr>
                <w:ins w:id="14311" w:author="Author"/>
              </w:rPr>
            </w:pPr>
            <w:ins w:id="14312" w:author="Author">
              <w:r w:rsidRPr="00CE6D2B">
                <w:t xml:space="preserve">0.22 </w:t>
              </w:r>
            </w:ins>
          </w:p>
        </w:tc>
      </w:tr>
      <w:tr w:rsidR="003F7E2C" w14:paraId="1B34D769" w14:textId="77777777" w:rsidTr="00EE1A0A">
        <w:trPr>
          <w:trHeight w:val="190"/>
          <w:ins w:id="14313" w:author="Author"/>
        </w:trPr>
        <w:tc>
          <w:tcPr>
            <w:tcW w:w="200" w:type="dxa"/>
            <w:tcBorders>
              <w:top w:val="single" w:sz="4" w:space="0" w:color="auto"/>
              <w:left w:val="single" w:sz="4" w:space="0" w:color="auto"/>
              <w:bottom w:val="single" w:sz="4" w:space="0" w:color="auto"/>
              <w:right w:val="nil"/>
            </w:tcBorders>
            <w:vAlign w:val="bottom"/>
          </w:tcPr>
          <w:p w14:paraId="6B7D7730" w14:textId="77777777" w:rsidR="003F7E2C" w:rsidRDefault="003F7E2C" w:rsidP="00BE28D4">
            <w:pPr>
              <w:pStyle w:val="tabletext11"/>
              <w:jc w:val="right"/>
              <w:rPr>
                <w:ins w:id="14314" w:author="Author"/>
              </w:rPr>
            </w:pPr>
          </w:p>
        </w:tc>
        <w:tc>
          <w:tcPr>
            <w:tcW w:w="1580" w:type="dxa"/>
            <w:tcBorders>
              <w:top w:val="single" w:sz="4" w:space="0" w:color="auto"/>
              <w:left w:val="nil"/>
              <w:bottom w:val="single" w:sz="4" w:space="0" w:color="auto"/>
              <w:right w:val="single" w:sz="4" w:space="0" w:color="auto"/>
            </w:tcBorders>
            <w:vAlign w:val="bottom"/>
            <w:hideMark/>
          </w:tcPr>
          <w:p w14:paraId="47526080" w14:textId="77777777" w:rsidR="003F7E2C" w:rsidRDefault="003F7E2C" w:rsidP="00BE28D4">
            <w:pPr>
              <w:pStyle w:val="tabletext11"/>
              <w:tabs>
                <w:tab w:val="decimal" w:pos="640"/>
              </w:tabs>
              <w:rPr>
                <w:ins w:id="14315" w:author="Author"/>
              </w:rPr>
            </w:pPr>
            <w:ins w:id="14316" w:author="Author">
              <w:r>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E4CF647" w14:textId="77777777" w:rsidR="003F7E2C" w:rsidRPr="00CE6D2B" w:rsidRDefault="003F7E2C" w:rsidP="00BE28D4">
            <w:pPr>
              <w:pStyle w:val="tabletext11"/>
              <w:jc w:val="center"/>
              <w:rPr>
                <w:ins w:id="14317" w:author="Author"/>
              </w:rPr>
            </w:pPr>
            <w:ins w:id="14318" w:author="Author">
              <w:r w:rsidRPr="00CE6D2B">
                <w:t xml:space="preserve">1.26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990CB39" w14:textId="77777777" w:rsidR="003F7E2C" w:rsidRPr="00CE6D2B" w:rsidRDefault="003F7E2C" w:rsidP="00BE28D4">
            <w:pPr>
              <w:pStyle w:val="tabletext11"/>
              <w:jc w:val="center"/>
              <w:rPr>
                <w:ins w:id="14319" w:author="Author"/>
              </w:rPr>
            </w:pPr>
            <w:ins w:id="14320" w:author="Author">
              <w:r w:rsidRPr="00CE6D2B">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D123D9" w14:textId="77777777" w:rsidR="003F7E2C" w:rsidRPr="00CE6D2B" w:rsidRDefault="003F7E2C" w:rsidP="00BE28D4">
            <w:pPr>
              <w:pStyle w:val="tabletext11"/>
              <w:jc w:val="center"/>
              <w:rPr>
                <w:ins w:id="14321" w:author="Author"/>
              </w:rPr>
            </w:pPr>
            <w:ins w:id="14322" w:author="Author">
              <w:r w:rsidRPr="00CE6D2B">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90304" w14:textId="77777777" w:rsidR="003F7E2C" w:rsidRPr="00CE6D2B" w:rsidRDefault="003F7E2C" w:rsidP="00BE28D4">
            <w:pPr>
              <w:pStyle w:val="tabletext11"/>
              <w:jc w:val="center"/>
              <w:rPr>
                <w:ins w:id="14323" w:author="Author"/>
              </w:rPr>
            </w:pPr>
            <w:ins w:id="14324" w:author="Author">
              <w:r w:rsidRPr="00CE6D2B">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D5795C" w14:textId="77777777" w:rsidR="003F7E2C" w:rsidRPr="00CE6D2B" w:rsidRDefault="003F7E2C" w:rsidP="00BE28D4">
            <w:pPr>
              <w:pStyle w:val="tabletext11"/>
              <w:jc w:val="center"/>
              <w:rPr>
                <w:ins w:id="14325" w:author="Author"/>
              </w:rPr>
            </w:pPr>
            <w:ins w:id="14326" w:author="Author">
              <w:r w:rsidRPr="00CE6D2B">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9D8E26" w14:textId="77777777" w:rsidR="003F7E2C" w:rsidRPr="00CE6D2B" w:rsidRDefault="003F7E2C" w:rsidP="00BE28D4">
            <w:pPr>
              <w:pStyle w:val="tabletext11"/>
              <w:jc w:val="center"/>
              <w:rPr>
                <w:ins w:id="14327" w:author="Author"/>
              </w:rPr>
            </w:pPr>
            <w:ins w:id="14328" w:author="Author">
              <w:r w:rsidRPr="00CE6D2B">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630579" w14:textId="77777777" w:rsidR="003F7E2C" w:rsidRPr="00CE6D2B" w:rsidRDefault="003F7E2C" w:rsidP="00BE28D4">
            <w:pPr>
              <w:pStyle w:val="tabletext11"/>
              <w:jc w:val="center"/>
              <w:rPr>
                <w:ins w:id="14329" w:author="Author"/>
              </w:rPr>
            </w:pPr>
            <w:ins w:id="14330" w:author="Author">
              <w:r w:rsidRPr="00CE6D2B">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D5B93D" w14:textId="77777777" w:rsidR="003F7E2C" w:rsidRPr="00CE6D2B" w:rsidRDefault="003F7E2C" w:rsidP="00BE28D4">
            <w:pPr>
              <w:pStyle w:val="tabletext11"/>
              <w:jc w:val="center"/>
              <w:rPr>
                <w:ins w:id="14331" w:author="Author"/>
              </w:rPr>
            </w:pPr>
            <w:ins w:id="14332" w:author="Author">
              <w:r w:rsidRPr="00CE6D2B">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0418A" w14:textId="77777777" w:rsidR="003F7E2C" w:rsidRPr="00CE6D2B" w:rsidRDefault="003F7E2C" w:rsidP="00BE28D4">
            <w:pPr>
              <w:pStyle w:val="tabletext11"/>
              <w:jc w:val="center"/>
              <w:rPr>
                <w:ins w:id="14333" w:author="Author"/>
              </w:rPr>
            </w:pPr>
            <w:ins w:id="14334" w:author="Author">
              <w:r w:rsidRPr="00CE6D2B">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4EFF95" w14:textId="77777777" w:rsidR="003F7E2C" w:rsidRPr="00CE6D2B" w:rsidRDefault="003F7E2C" w:rsidP="00BE28D4">
            <w:pPr>
              <w:pStyle w:val="tabletext11"/>
              <w:jc w:val="center"/>
              <w:rPr>
                <w:ins w:id="14335" w:author="Author"/>
              </w:rPr>
            </w:pPr>
            <w:ins w:id="14336" w:author="Author">
              <w:r w:rsidRPr="00CE6D2B">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AFD6AB" w14:textId="77777777" w:rsidR="003F7E2C" w:rsidRPr="00CE6D2B" w:rsidRDefault="003F7E2C" w:rsidP="00BE28D4">
            <w:pPr>
              <w:pStyle w:val="tabletext11"/>
              <w:jc w:val="center"/>
              <w:rPr>
                <w:ins w:id="14337" w:author="Author"/>
              </w:rPr>
            </w:pPr>
            <w:ins w:id="14338" w:author="Author">
              <w:r w:rsidRPr="00CE6D2B">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CB18F1" w14:textId="77777777" w:rsidR="003F7E2C" w:rsidRPr="00CE6D2B" w:rsidRDefault="003F7E2C" w:rsidP="00BE28D4">
            <w:pPr>
              <w:pStyle w:val="tabletext11"/>
              <w:jc w:val="center"/>
              <w:rPr>
                <w:ins w:id="14339" w:author="Author"/>
              </w:rPr>
            </w:pPr>
            <w:ins w:id="14340" w:author="Author">
              <w:r w:rsidRPr="00CE6D2B">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889F95" w14:textId="77777777" w:rsidR="003F7E2C" w:rsidRPr="00CE6D2B" w:rsidRDefault="003F7E2C" w:rsidP="00BE28D4">
            <w:pPr>
              <w:pStyle w:val="tabletext11"/>
              <w:jc w:val="center"/>
              <w:rPr>
                <w:ins w:id="14341" w:author="Author"/>
              </w:rPr>
            </w:pPr>
            <w:ins w:id="14342" w:author="Author">
              <w:r w:rsidRPr="00CE6D2B">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5EDC49" w14:textId="77777777" w:rsidR="003F7E2C" w:rsidRPr="00CE6D2B" w:rsidRDefault="003F7E2C" w:rsidP="00BE28D4">
            <w:pPr>
              <w:pStyle w:val="tabletext11"/>
              <w:jc w:val="center"/>
              <w:rPr>
                <w:ins w:id="14343" w:author="Author"/>
              </w:rPr>
            </w:pPr>
            <w:ins w:id="14344" w:author="Author">
              <w:r w:rsidRPr="00CE6D2B">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35CF75" w14:textId="77777777" w:rsidR="003F7E2C" w:rsidRPr="00CE6D2B" w:rsidRDefault="003F7E2C" w:rsidP="00BE28D4">
            <w:pPr>
              <w:pStyle w:val="tabletext11"/>
              <w:jc w:val="center"/>
              <w:rPr>
                <w:ins w:id="14345" w:author="Author"/>
              </w:rPr>
            </w:pPr>
            <w:ins w:id="14346" w:author="Author">
              <w:r w:rsidRPr="00CE6D2B">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64ADEB" w14:textId="77777777" w:rsidR="003F7E2C" w:rsidRPr="00CE6D2B" w:rsidRDefault="003F7E2C" w:rsidP="00BE28D4">
            <w:pPr>
              <w:pStyle w:val="tabletext11"/>
              <w:jc w:val="center"/>
              <w:rPr>
                <w:ins w:id="14347" w:author="Author"/>
              </w:rPr>
            </w:pPr>
            <w:ins w:id="14348" w:author="Author">
              <w:r w:rsidRPr="00CE6D2B">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70F839" w14:textId="77777777" w:rsidR="003F7E2C" w:rsidRPr="00CE6D2B" w:rsidRDefault="003F7E2C" w:rsidP="00BE28D4">
            <w:pPr>
              <w:pStyle w:val="tabletext11"/>
              <w:jc w:val="center"/>
              <w:rPr>
                <w:ins w:id="14349" w:author="Author"/>
              </w:rPr>
            </w:pPr>
            <w:ins w:id="14350" w:author="Author">
              <w:r w:rsidRPr="00CE6D2B">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EF731A" w14:textId="77777777" w:rsidR="003F7E2C" w:rsidRPr="00CE6D2B" w:rsidRDefault="003F7E2C" w:rsidP="00BE28D4">
            <w:pPr>
              <w:pStyle w:val="tabletext11"/>
              <w:jc w:val="center"/>
              <w:rPr>
                <w:ins w:id="14351" w:author="Author"/>
              </w:rPr>
            </w:pPr>
            <w:ins w:id="14352" w:author="Author">
              <w:r w:rsidRPr="00CE6D2B">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1FA8D3" w14:textId="77777777" w:rsidR="003F7E2C" w:rsidRPr="00CE6D2B" w:rsidRDefault="003F7E2C" w:rsidP="00BE28D4">
            <w:pPr>
              <w:pStyle w:val="tabletext11"/>
              <w:jc w:val="center"/>
              <w:rPr>
                <w:ins w:id="14353" w:author="Author"/>
              </w:rPr>
            </w:pPr>
            <w:ins w:id="14354" w:author="Author">
              <w:r w:rsidRPr="00CE6D2B">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9C9493" w14:textId="77777777" w:rsidR="003F7E2C" w:rsidRPr="00CE6D2B" w:rsidRDefault="003F7E2C" w:rsidP="00BE28D4">
            <w:pPr>
              <w:pStyle w:val="tabletext11"/>
              <w:jc w:val="center"/>
              <w:rPr>
                <w:ins w:id="14355" w:author="Author"/>
              </w:rPr>
            </w:pPr>
            <w:ins w:id="14356" w:author="Author">
              <w:r w:rsidRPr="00CE6D2B">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FC90DD" w14:textId="77777777" w:rsidR="003F7E2C" w:rsidRPr="00CE6D2B" w:rsidRDefault="003F7E2C" w:rsidP="00BE28D4">
            <w:pPr>
              <w:pStyle w:val="tabletext11"/>
              <w:jc w:val="center"/>
              <w:rPr>
                <w:ins w:id="14357" w:author="Author"/>
              </w:rPr>
            </w:pPr>
            <w:ins w:id="14358" w:author="Author">
              <w:r w:rsidRPr="00CE6D2B">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4E305F" w14:textId="77777777" w:rsidR="003F7E2C" w:rsidRPr="00CE6D2B" w:rsidRDefault="003F7E2C" w:rsidP="00BE28D4">
            <w:pPr>
              <w:pStyle w:val="tabletext11"/>
              <w:jc w:val="center"/>
              <w:rPr>
                <w:ins w:id="14359" w:author="Author"/>
              </w:rPr>
            </w:pPr>
            <w:ins w:id="14360" w:author="Author">
              <w:r w:rsidRPr="00CE6D2B">
                <w:t xml:space="preserve">0.35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FA28E4A" w14:textId="77777777" w:rsidR="003F7E2C" w:rsidRPr="00CE6D2B" w:rsidRDefault="003F7E2C" w:rsidP="00BE28D4">
            <w:pPr>
              <w:pStyle w:val="tabletext11"/>
              <w:jc w:val="center"/>
              <w:rPr>
                <w:ins w:id="14361" w:author="Author"/>
              </w:rPr>
            </w:pPr>
            <w:ins w:id="14362" w:author="Author">
              <w:r w:rsidRPr="00CE6D2B">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39AEA9" w14:textId="77777777" w:rsidR="003F7E2C" w:rsidRPr="00CE6D2B" w:rsidRDefault="003F7E2C" w:rsidP="00BE28D4">
            <w:pPr>
              <w:pStyle w:val="tabletext11"/>
              <w:jc w:val="center"/>
              <w:rPr>
                <w:ins w:id="14363" w:author="Author"/>
              </w:rPr>
            </w:pPr>
            <w:ins w:id="14364" w:author="Author">
              <w:r w:rsidRPr="00CE6D2B">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EE53F3" w14:textId="77777777" w:rsidR="003F7E2C" w:rsidRPr="00CE6D2B" w:rsidRDefault="003F7E2C" w:rsidP="00BE28D4">
            <w:pPr>
              <w:pStyle w:val="tabletext11"/>
              <w:jc w:val="center"/>
              <w:rPr>
                <w:ins w:id="14365" w:author="Author"/>
              </w:rPr>
            </w:pPr>
            <w:ins w:id="14366" w:author="Author">
              <w:r w:rsidRPr="00CE6D2B">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1760DA" w14:textId="77777777" w:rsidR="003F7E2C" w:rsidRPr="00CE6D2B" w:rsidRDefault="003F7E2C" w:rsidP="00BE28D4">
            <w:pPr>
              <w:pStyle w:val="tabletext11"/>
              <w:jc w:val="center"/>
              <w:rPr>
                <w:ins w:id="14367" w:author="Author"/>
              </w:rPr>
            </w:pPr>
            <w:ins w:id="14368"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EB614A" w14:textId="77777777" w:rsidR="003F7E2C" w:rsidRPr="00CE6D2B" w:rsidRDefault="003F7E2C" w:rsidP="00BE28D4">
            <w:pPr>
              <w:pStyle w:val="tabletext11"/>
              <w:jc w:val="center"/>
              <w:rPr>
                <w:ins w:id="14369" w:author="Author"/>
              </w:rPr>
            </w:pPr>
            <w:ins w:id="14370" w:author="Author">
              <w:r w:rsidRPr="00CE6D2B">
                <w:t xml:space="preserve">0.29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7002269" w14:textId="77777777" w:rsidR="003F7E2C" w:rsidRPr="00CE6D2B" w:rsidRDefault="003F7E2C" w:rsidP="00BE28D4">
            <w:pPr>
              <w:pStyle w:val="tabletext11"/>
              <w:jc w:val="center"/>
              <w:rPr>
                <w:ins w:id="14371" w:author="Author"/>
              </w:rPr>
            </w:pPr>
            <w:ins w:id="14372" w:author="Author">
              <w:r w:rsidRPr="00CE6D2B">
                <w:t xml:space="preserve">0.28 </w:t>
              </w:r>
            </w:ins>
          </w:p>
        </w:tc>
      </w:tr>
      <w:tr w:rsidR="003F7E2C" w14:paraId="390D70D4" w14:textId="77777777" w:rsidTr="00EE1A0A">
        <w:trPr>
          <w:trHeight w:val="190"/>
          <w:ins w:id="14373" w:author="Author"/>
        </w:trPr>
        <w:tc>
          <w:tcPr>
            <w:tcW w:w="200" w:type="dxa"/>
            <w:tcBorders>
              <w:top w:val="single" w:sz="4" w:space="0" w:color="auto"/>
              <w:left w:val="single" w:sz="4" w:space="0" w:color="auto"/>
              <w:bottom w:val="single" w:sz="4" w:space="0" w:color="auto"/>
              <w:right w:val="nil"/>
            </w:tcBorders>
            <w:vAlign w:val="bottom"/>
          </w:tcPr>
          <w:p w14:paraId="553892A3" w14:textId="77777777" w:rsidR="003F7E2C" w:rsidRDefault="003F7E2C" w:rsidP="00BE28D4">
            <w:pPr>
              <w:pStyle w:val="tabletext11"/>
              <w:jc w:val="right"/>
              <w:rPr>
                <w:ins w:id="14374" w:author="Author"/>
              </w:rPr>
            </w:pPr>
          </w:p>
        </w:tc>
        <w:tc>
          <w:tcPr>
            <w:tcW w:w="1580" w:type="dxa"/>
            <w:tcBorders>
              <w:top w:val="single" w:sz="4" w:space="0" w:color="auto"/>
              <w:left w:val="nil"/>
              <w:bottom w:val="single" w:sz="4" w:space="0" w:color="auto"/>
              <w:right w:val="single" w:sz="4" w:space="0" w:color="auto"/>
            </w:tcBorders>
            <w:vAlign w:val="bottom"/>
            <w:hideMark/>
          </w:tcPr>
          <w:p w14:paraId="765E5998" w14:textId="77777777" w:rsidR="003F7E2C" w:rsidRDefault="003F7E2C" w:rsidP="00BE28D4">
            <w:pPr>
              <w:pStyle w:val="tabletext11"/>
              <w:tabs>
                <w:tab w:val="decimal" w:pos="640"/>
              </w:tabs>
              <w:rPr>
                <w:ins w:id="14375" w:author="Author"/>
              </w:rPr>
            </w:pPr>
            <w:ins w:id="14376" w:author="Author">
              <w:r>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CA00904" w14:textId="77777777" w:rsidR="003F7E2C" w:rsidRPr="00CE6D2B" w:rsidRDefault="003F7E2C" w:rsidP="00BE28D4">
            <w:pPr>
              <w:pStyle w:val="tabletext11"/>
              <w:jc w:val="center"/>
              <w:rPr>
                <w:ins w:id="14377" w:author="Author"/>
              </w:rPr>
            </w:pPr>
            <w:ins w:id="14378" w:author="Author">
              <w:r w:rsidRPr="00CE6D2B">
                <w:t xml:space="preserve">1.31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286AE67" w14:textId="77777777" w:rsidR="003F7E2C" w:rsidRPr="00CE6D2B" w:rsidRDefault="003F7E2C" w:rsidP="00BE28D4">
            <w:pPr>
              <w:pStyle w:val="tabletext11"/>
              <w:jc w:val="center"/>
              <w:rPr>
                <w:ins w:id="14379" w:author="Author"/>
              </w:rPr>
            </w:pPr>
            <w:ins w:id="14380" w:author="Author">
              <w:r w:rsidRPr="00CE6D2B">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DD77FD" w14:textId="77777777" w:rsidR="003F7E2C" w:rsidRPr="00CE6D2B" w:rsidRDefault="003F7E2C" w:rsidP="00BE28D4">
            <w:pPr>
              <w:pStyle w:val="tabletext11"/>
              <w:jc w:val="center"/>
              <w:rPr>
                <w:ins w:id="14381" w:author="Author"/>
              </w:rPr>
            </w:pPr>
            <w:ins w:id="14382" w:author="Author">
              <w:r w:rsidRPr="00CE6D2B">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510532" w14:textId="77777777" w:rsidR="003F7E2C" w:rsidRPr="00CE6D2B" w:rsidRDefault="003F7E2C" w:rsidP="00BE28D4">
            <w:pPr>
              <w:pStyle w:val="tabletext11"/>
              <w:jc w:val="center"/>
              <w:rPr>
                <w:ins w:id="14383" w:author="Author"/>
              </w:rPr>
            </w:pPr>
            <w:ins w:id="14384" w:author="Author">
              <w:r w:rsidRPr="00CE6D2B">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41124D" w14:textId="77777777" w:rsidR="003F7E2C" w:rsidRPr="00CE6D2B" w:rsidRDefault="003F7E2C" w:rsidP="00BE28D4">
            <w:pPr>
              <w:pStyle w:val="tabletext11"/>
              <w:jc w:val="center"/>
              <w:rPr>
                <w:ins w:id="14385" w:author="Author"/>
              </w:rPr>
            </w:pPr>
            <w:ins w:id="14386" w:author="Author">
              <w:r w:rsidRPr="00CE6D2B">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67E438" w14:textId="77777777" w:rsidR="003F7E2C" w:rsidRPr="00CE6D2B" w:rsidRDefault="003F7E2C" w:rsidP="00BE28D4">
            <w:pPr>
              <w:pStyle w:val="tabletext11"/>
              <w:jc w:val="center"/>
              <w:rPr>
                <w:ins w:id="14387" w:author="Author"/>
              </w:rPr>
            </w:pPr>
            <w:ins w:id="14388" w:author="Author">
              <w:r w:rsidRPr="00CE6D2B">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AB26C9" w14:textId="77777777" w:rsidR="003F7E2C" w:rsidRPr="00CE6D2B" w:rsidRDefault="003F7E2C" w:rsidP="00BE28D4">
            <w:pPr>
              <w:pStyle w:val="tabletext11"/>
              <w:jc w:val="center"/>
              <w:rPr>
                <w:ins w:id="14389" w:author="Author"/>
              </w:rPr>
            </w:pPr>
            <w:ins w:id="14390" w:author="Author">
              <w:r w:rsidRPr="00CE6D2B">
                <w:t xml:space="preserve">0.84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FBE355" w14:textId="77777777" w:rsidR="003F7E2C" w:rsidRPr="00CE6D2B" w:rsidRDefault="003F7E2C" w:rsidP="00BE28D4">
            <w:pPr>
              <w:pStyle w:val="tabletext11"/>
              <w:jc w:val="center"/>
              <w:rPr>
                <w:ins w:id="14391" w:author="Author"/>
              </w:rPr>
            </w:pPr>
            <w:ins w:id="14392"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4D0673" w14:textId="77777777" w:rsidR="003F7E2C" w:rsidRPr="00CE6D2B" w:rsidRDefault="003F7E2C" w:rsidP="00BE28D4">
            <w:pPr>
              <w:pStyle w:val="tabletext11"/>
              <w:jc w:val="center"/>
              <w:rPr>
                <w:ins w:id="14393" w:author="Author"/>
              </w:rPr>
            </w:pPr>
            <w:ins w:id="14394" w:author="Author">
              <w:r w:rsidRPr="00CE6D2B">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FD4A0F" w14:textId="77777777" w:rsidR="003F7E2C" w:rsidRPr="00CE6D2B" w:rsidRDefault="003F7E2C" w:rsidP="00BE28D4">
            <w:pPr>
              <w:pStyle w:val="tabletext11"/>
              <w:jc w:val="center"/>
              <w:rPr>
                <w:ins w:id="14395" w:author="Author"/>
              </w:rPr>
            </w:pPr>
            <w:ins w:id="14396" w:author="Author">
              <w:r w:rsidRPr="00CE6D2B">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0F0AF4" w14:textId="77777777" w:rsidR="003F7E2C" w:rsidRPr="00CE6D2B" w:rsidRDefault="003F7E2C" w:rsidP="00BE28D4">
            <w:pPr>
              <w:pStyle w:val="tabletext11"/>
              <w:jc w:val="center"/>
              <w:rPr>
                <w:ins w:id="14397" w:author="Author"/>
              </w:rPr>
            </w:pPr>
            <w:ins w:id="14398"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23DC86" w14:textId="77777777" w:rsidR="003F7E2C" w:rsidRPr="00CE6D2B" w:rsidRDefault="003F7E2C" w:rsidP="00BE28D4">
            <w:pPr>
              <w:pStyle w:val="tabletext11"/>
              <w:jc w:val="center"/>
              <w:rPr>
                <w:ins w:id="14399" w:author="Author"/>
              </w:rPr>
            </w:pPr>
            <w:ins w:id="14400" w:author="Author">
              <w:r w:rsidRPr="00CE6D2B">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CFEF1F" w14:textId="77777777" w:rsidR="003F7E2C" w:rsidRPr="00CE6D2B" w:rsidRDefault="003F7E2C" w:rsidP="00BE28D4">
            <w:pPr>
              <w:pStyle w:val="tabletext11"/>
              <w:jc w:val="center"/>
              <w:rPr>
                <w:ins w:id="14401" w:author="Author"/>
              </w:rPr>
            </w:pPr>
            <w:ins w:id="14402" w:author="Author">
              <w:r w:rsidRPr="00CE6D2B">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56E6C" w14:textId="77777777" w:rsidR="003F7E2C" w:rsidRPr="00CE6D2B" w:rsidRDefault="003F7E2C" w:rsidP="00BE28D4">
            <w:pPr>
              <w:pStyle w:val="tabletext11"/>
              <w:jc w:val="center"/>
              <w:rPr>
                <w:ins w:id="14403" w:author="Author"/>
              </w:rPr>
            </w:pPr>
            <w:ins w:id="14404" w:author="Author">
              <w:r w:rsidRPr="00CE6D2B">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3A103B" w14:textId="77777777" w:rsidR="003F7E2C" w:rsidRPr="00CE6D2B" w:rsidRDefault="003F7E2C" w:rsidP="00BE28D4">
            <w:pPr>
              <w:pStyle w:val="tabletext11"/>
              <w:jc w:val="center"/>
              <w:rPr>
                <w:ins w:id="14405" w:author="Author"/>
              </w:rPr>
            </w:pPr>
            <w:ins w:id="14406" w:author="Author">
              <w:r w:rsidRPr="00CE6D2B">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8D8FF6" w14:textId="77777777" w:rsidR="003F7E2C" w:rsidRPr="00CE6D2B" w:rsidRDefault="003F7E2C" w:rsidP="00BE28D4">
            <w:pPr>
              <w:pStyle w:val="tabletext11"/>
              <w:jc w:val="center"/>
              <w:rPr>
                <w:ins w:id="14407" w:author="Author"/>
              </w:rPr>
            </w:pPr>
            <w:ins w:id="14408" w:author="Author">
              <w:r w:rsidRPr="00CE6D2B">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D892C2" w14:textId="77777777" w:rsidR="003F7E2C" w:rsidRPr="00CE6D2B" w:rsidRDefault="003F7E2C" w:rsidP="00BE28D4">
            <w:pPr>
              <w:pStyle w:val="tabletext11"/>
              <w:jc w:val="center"/>
              <w:rPr>
                <w:ins w:id="14409" w:author="Author"/>
              </w:rPr>
            </w:pPr>
            <w:ins w:id="14410" w:author="Author">
              <w:r w:rsidRPr="00CE6D2B">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82CD67" w14:textId="77777777" w:rsidR="003F7E2C" w:rsidRPr="00CE6D2B" w:rsidRDefault="003F7E2C" w:rsidP="00BE28D4">
            <w:pPr>
              <w:pStyle w:val="tabletext11"/>
              <w:jc w:val="center"/>
              <w:rPr>
                <w:ins w:id="14411" w:author="Author"/>
              </w:rPr>
            </w:pPr>
            <w:ins w:id="14412" w:author="Author">
              <w:r w:rsidRPr="00CE6D2B">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0ED9B6" w14:textId="77777777" w:rsidR="003F7E2C" w:rsidRPr="00CE6D2B" w:rsidRDefault="003F7E2C" w:rsidP="00BE28D4">
            <w:pPr>
              <w:pStyle w:val="tabletext11"/>
              <w:jc w:val="center"/>
              <w:rPr>
                <w:ins w:id="14413" w:author="Author"/>
              </w:rPr>
            </w:pPr>
            <w:ins w:id="14414" w:author="Author">
              <w:r w:rsidRPr="00CE6D2B">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C2E72C" w14:textId="77777777" w:rsidR="003F7E2C" w:rsidRPr="00CE6D2B" w:rsidRDefault="003F7E2C" w:rsidP="00BE28D4">
            <w:pPr>
              <w:pStyle w:val="tabletext11"/>
              <w:jc w:val="center"/>
              <w:rPr>
                <w:ins w:id="14415" w:author="Author"/>
              </w:rPr>
            </w:pPr>
            <w:ins w:id="14416" w:author="Author">
              <w:r w:rsidRPr="00CE6D2B">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2B447A" w14:textId="77777777" w:rsidR="003F7E2C" w:rsidRPr="00CE6D2B" w:rsidRDefault="003F7E2C" w:rsidP="00BE28D4">
            <w:pPr>
              <w:pStyle w:val="tabletext11"/>
              <w:jc w:val="center"/>
              <w:rPr>
                <w:ins w:id="14417" w:author="Author"/>
              </w:rPr>
            </w:pPr>
            <w:ins w:id="14418" w:author="Author">
              <w:r w:rsidRPr="00CE6D2B">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EEA65B" w14:textId="77777777" w:rsidR="003F7E2C" w:rsidRPr="00CE6D2B" w:rsidRDefault="003F7E2C" w:rsidP="00BE28D4">
            <w:pPr>
              <w:pStyle w:val="tabletext11"/>
              <w:jc w:val="center"/>
              <w:rPr>
                <w:ins w:id="14419" w:author="Author"/>
              </w:rPr>
            </w:pPr>
            <w:ins w:id="14420" w:author="Author">
              <w:r w:rsidRPr="00CE6D2B">
                <w:t xml:space="preserve">0.38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970C713" w14:textId="77777777" w:rsidR="003F7E2C" w:rsidRPr="00CE6D2B" w:rsidRDefault="003F7E2C" w:rsidP="00BE28D4">
            <w:pPr>
              <w:pStyle w:val="tabletext11"/>
              <w:jc w:val="center"/>
              <w:rPr>
                <w:ins w:id="14421" w:author="Author"/>
              </w:rPr>
            </w:pPr>
            <w:ins w:id="14422" w:author="Author">
              <w:r w:rsidRPr="00CE6D2B">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9211D2" w14:textId="77777777" w:rsidR="003F7E2C" w:rsidRPr="00CE6D2B" w:rsidRDefault="003F7E2C" w:rsidP="00BE28D4">
            <w:pPr>
              <w:pStyle w:val="tabletext11"/>
              <w:jc w:val="center"/>
              <w:rPr>
                <w:ins w:id="14423" w:author="Author"/>
              </w:rPr>
            </w:pPr>
            <w:ins w:id="14424" w:author="Author">
              <w:r w:rsidRPr="00CE6D2B">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C29109" w14:textId="77777777" w:rsidR="003F7E2C" w:rsidRPr="00CE6D2B" w:rsidRDefault="003F7E2C" w:rsidP="00BE28D4">
            <w:pPr>
              <w:pStyle w:val="tabletext11"/>
              <w:jc w:val="center"/>
              <w:rPr>
                <w:ins w:id="14425" w:author="Author"/>
              </w:rPr>
            </w:pPr>
            <w:ins w:id="14426" w:author="Author">
              <w:r w:rsidRPr="00CE6D2B">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42E7C1" w14:textId="77777777" w:rsidR="003F7E2C" w:rsidRPr="00CE6D2B" w:rsidRDefault="003F7E2C" w:rsidP="00BE28D4">
            <w:pPr>
              <w:pStyle w:val="tabletext11"/>
              <w:jc w:val="center"/>
              <w:rPr>
                <w:ins w:id="14427" w:author="Author"/>
              </w:rPr>
            </w:pPr>
            <w:ins w:id="14428" w:author="Author">
              <w:r w:rsidRPr="00CE6D2B">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C196A8" w14:textId="77777777" w:rsidR="003F7E2C" w:rsidRPr="00CE6D2B" w:rsidRDefault="003F7E2C" w:rsidP="00BE28D4">
            <w:pPr>
              <w:pStyle w:val="tabletext11"/>
              <w:jc w:val="center"/>
              <w:rPr>
                <w:ins w:id="14429" w:author="Author"/>
              </w:rPr>
            </w:pPr>
            <w:ins w:id="14430" w:author="Author">
              <w:r w:rsidRPr="00CE6D2B">
                <w:t xml:space="preserve">0.31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1BD5FB4" w14:textId="77777777" w:rsidR="003F7E2C" w:rsidRPr="00CE6D2B" w:rsidRDefault="003F7E2C" w:rsidP="00BE28D4">
            <w:pPr>
              <w:pStyle w:val="tabletext11"/>
              <w:jc w:val="center"/>
              <w:rPr>
                <w:ins w:id="14431" w:author="Author"/>
              </w:rPr>
            </w:pPr>
            <w:ins w:id="14432" w:author="Author">
              <w:r w:rsidRPr="00CE6D2B">
                <w:t xml:space="preserve">0.30 </w:t>
              </w:r>
            </w:ins>
          </w:p>
        </w:tc>
      </w:tr>
      <w:tr w:rsidR="003F7E2C" w14:paraId="5ED71957" w14:textId="77777777" w:rsidTr="00EE1A0A">
        <w:trPr>
          <w:trHeight w:val="190"/>
          <w:ins w:id="14433" w:author="Author"/>
        </w:trPr>
        <w:tc>
          <w:tcPr>
            <w:tcW w:w="200" w:type="dxa"/>
            <w:tcBorders>
              <w:top w:val="single" w:sz="4" w:space="0" w:color="auto"/>
              <w:left w:val="single" w:sz="4" w:space="0" w:color="auto"/>
              <w:bottom w:val="single" w:sz="4" w:space="0" w:color="auto"/>
              <w:right w:val="nil"/>
            </w:tcBorders>
            <w:vAlign w:val="bottom"/>
          </w:tcPr>
          <w:p w14:paraId="53AE5932" w14:textId="77777777" w:rsidR="003F7E2C" w:rsidRDefault="003F7E2C" w:rsidP="00BE28D4">
            <w:pPr>
              <w:pStyle w:val="tabletext11"/>
              <w:jc w:val="right"/>
              <w:rPr>
                <w:ins w:id="14434" w:author="Author"/>
              </w:rPr>
            </w:pPr>
          </w:p>
        </w:tc>
        <w:tc>
          <w:tcPr>
            <w:tcW w:w="1580" w:type="dxa"/>
            <w:tcBorders>
              <w:top w:val="single" w:sz="4" w:space="0" w:color="auto"/>
              <w:left w:val="nil"/>
              <w:bottom w:val="single" w:sz="4" w:space="0" w:color="auto"/>
              <w:right w:val="single" w:sz="4" w:space="0" w:color="auto"/>
            </w:tcBorders>
            <w:vAlign w:val="bottom"/>
            <w:hideMark/>
          </w:tcPr>
          <w:p w14:paraId="62A0A762" w14:textId="77777777" w:rsidR="003F7E2C" w:rsidRDefault="003F7E2C" w:rsidP="00BE28D4">
            <w:pPr>
              <w:pStyle w:val="tabletext11"/>
              <w:tabs>
                <w:tab w:val="decimal" w:pos="640"/>
              </w:tabs>
              <w:rPr>
                <w:ins w:id="14435" w:author="Author"/>
              </w:rPr>
            </w:pPr>
            <w:ins w:id="14436" w:author="Author">
              <w:r>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8423ABC" w14:textId="77777777" w:rsidR="003F7E2C" w:rsidRPr="00CE6D2B" w:rsidRDefault="003F7E2C" w:rsidP="00BE28D4">
            <w:pPr>
              <w:pStyle w:val="tabletext11"/>
              <w:jc w:val="center"/>
              <w:rPr>
                <w:ins w:id="14437" w:author="Author"/>
              </w:rPr>
            </w:pPr>
            <w:ins w:id="14438" w:author="Author">
              <w:r w:rsidRPr="00CE6D2B">
                <w:t xml:space="preserve">1.36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FD419DC" w14:textId="77777777" w:rsidR="003F7E2C" w:rsidRPr="00CE6D2B" w:rsidRDefault="003F7E2C" w:rsidP="00BE28D4">
            <w:pPr>
              <w:pStyle w:val="tabletext11"/>
              <w:jc w:val="center"/>
              <w:rPr>
                <w:ins w:id="14439" w:author="Author"/>
              </w:rPr>
            </w:pPr>
            <w:ins w:id="14440" w:author="Author">
              <w:r w:rsidRPr="00CE6D2B">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F0E569" w14:textId="77777777" w:rsidR="003F7E2C" w:rsidRPr="00CE6D2B" w:rsidRDefault="003F7E2C" w:rsidP="00BE28D4">
            <w:pPr>
              <w:pStyle w:val="tabletext11"/>
              <w:jc w:val="center"/>
              <w:rPr>
                <w:ins w:id="14441" w:author="Author"/>
              </w:rPr>
            </w:pPr>
            <w:ins w:id="14442" w:author="Author">
              <w:r w:rsidRPr="00CE6D2B">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9DDAD8" w14:textId="77777777" w:rsidR="003F7E2C" w:rsidRPr="00CE6D2B" w:rsidRDefault="003F7E2C" w:rsidP="00BE28D4">
            <w:pPr>
              <w:pStyle w:val="tabletext11"/>
              <w:jc w:val="center"/>
              <w:rPr>
                <w:ins w:id="14443" w:author="Author"/>
              </w:rPr>
            </w:pPr>
            <w:ins w:id="14444" w:author="Author">
              <w:r w:rsidRPr="00CE6D2B">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E140F2" w14:textId="77777777" w:rsidR="003F7E2C" w:rsidRPr="00CE6D2B" w:rsidRDefault="003F7E2C" w:rsidP="00BE28D4">
            <w:pPr>
              <w:pStyle w:val="tabletext11"/>
              <w:jc w:val="center"/>
              <w:rPr>
                <w:ins w:id="14445" w:author="Author"/>
              </w:rPr>
            </w:pPr>
            <w:ins w:id="14446" w:author="Author">
              <w:r w:rsidRPr="00CE6D2B">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8571C1" w14:textId="77777777" w:rsidR="003F7E2C" w:rsidRPr="00CE6D2B" w:rsidRDefault="003F7E2C" w:rsidP="00BE28D4">
            <w:pPr>
              <w:pStyle w:val="tabletext11"/>
              <w:jc w:val="center"/>
              <w:rPr>
                <w:ins w:id="14447" w:author="Author"/>
              </w:rPr>
            </w:pPr>
            <w:ins w:id="14448" w:author="Author">
              <w:r w:rsidRPr="00CE6D2B">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6A0442" w14:textId="77777777" w:rsidR="003F7E2C" w:rsidRPr="00CE6D2B" w:rsidRDefault="003F7E2C" w:rsidP="00BE28D4">
            <w:pPr>
              <w:pStyle w:val="tabletext11"/>
              <w:jc w:val="center"/>
              <w:rPr>
                <w:ins w:id="14449" w:author="Author"/>
              </w:rPr>
            </w:pPr>
            <w:ins w:id="14450" w:author="Author">
              <w:r w:rsidRPr="00CE6D2B">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32174B" w14:textId="77777777" w:rsidR="003F7E2C" w:rsidRPr="00CE6D2B" w:rsidRDefault="003F7E2C" w:rsidP="00BE28D4">
            <w:pPr>
              <w:pStyle w:val="tabletext11"/>
              <w:jc w:val="center"/>
              <w:rPr>
                <w:ins w:id="14451" w:author="Author"/>
              </w:rPr>
            </w:pPr>
            <w:ins w:id="14452" w:author="Author">
              <w:r w:rsidRPr="00CE6D2B">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B45E62" w14:textId="77777777" w:rsidR="003F7E2C" w:rsidRPr="00CE6D2B" w:rsidRDefault="003F7E2C" w:rsidP="00BE28D4">
            <w:pPr>
              <w:pStyle w:val="tabletext11"/>
              <w:jc w:val="center"/>
              <w:rPr>
                <w:ins w:id="14453" w:author="Author"/>
              </w:rPr>
            </w:pPr>
            <w:ins w:id="14454"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589AD" w14:textId="77777777" w:rsidR="003F7E2C" w:rsidRPr="00CE6D2B" w:rsidRDefault="003F7E2C" w:rsidP="00BE28D4">
            <w:pPr>
              <w:pStyle w:val="tabletext11"/>
              <w:jc w:val="center"/>
              <w:rPr>
                <w:ins w:id="14455" w:author="Author"/>
              </w:rPr>
            </w:pPr>
            <w:ins w:id="14456" w:author="Author">
              <w:r w:rsidRPr="00CE6D2B">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CF94E8" w14:textId="77777777" w:rsidR="003F7E2C" w:rsidRPr="00CE6D2B" w:rsidRDefault="003F7E2C" w:rsidP="00BE28D4">
            <w:pPr>
              <w:pStyle w:val="tabletext11"/>
              <w:jc w:val="center"/>
              <w:rPr>
                <w:ins w:id="14457" w:author="Author"/>
              </w:rPr>
            </w:pPr>
            <w:ins w:id="14458" w:author="Author">
              <w:r w:rsidRPr="00CE6D2B">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040B4" w14:textId="77777777" w:rsidR="003F7E2C" w:rsidRPr="00CE6D2B" w:rsidRDefault="003F7E2C" w:rsidP="00BE28D4">
            <w:pPr>
              <w:pStyle w:val="tabletext11"/>
              <w:jc w:val="center"/>
              <w:rPr>
                <w:ins w:id="14459" w:author="Author"/>
              </w:rPr>
            </w:pPr>
            <w:ins w:id="14460" w:author="Author">
              <w:r w:rsidRPr="00CE6D2B">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0F0A9D" w14:textId="77777777" w:rsidR="003F7E2C" w:rsidRPr="00CE6D2B" w:rsidRDefault="003F7E2C" w:rsidP="00BE28D4">
            <w:pPr>
              <w:pStyle w:val="tabletext11"/>
              <w:jc w:val="center"/>
              <w:rPr>
                <w:ins w:id="14461" w:author="Author"/>
              </w:rPr>
            </w:pPr>
            <w:ins w:id="14462" w:author="Author">
              <w:r w:rsidRPr="00CE6D2B">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16FEFB" w14:textId="77777777" w:rsidR="003F7E2C" w:rsidRPr="00CE6D2B" w:rsidRDefault="003F7E2C" w:rsidP="00BE28D4">
            <w:pPr>
              <w:pStyle w:val="tabletext11"/>
              <w:jc w:val="center"/>
              <w:rPr>
                <w:ins w:id="14463" w:author="Author"/>
              </w:rPr>
            </w:pPr>
            <w:ins w:id="14464" w:author="Author">
              <w:r w:rsidRPr="00CE6D2B">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40A3C6" w14:textId="77777777" w:rsidR="003F7E2C" w:rsidRPr="00CE6D2B" w:rsidRDefault="003F7E2C" w:rsidP="00BE28D4">
            <w:pPr>
              <w:pStyle w:val="tabletext11"/>
              <w:jc w:val="center"/>
              <w:rPr>
                <w:ins w:id="14465" w:author="Author"/>
              </w:rPr>
            </w:pPr>
            <w:ins w:id="14466" w:author="Author">
              <w:r w:rsidRPr="00CE6D2B">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D7AC6E" w14:textId="77777777" w:rsidR="003F7E2C" w:rsidRPr="00CE6D2B" w:rsidRDefault="003F7E2C" w:rsidP="00BE28D4">
            <w:pPr>
              <w:pStyle w:val="tabletext11"/>
              <w:jc w:val="center"/>
              <w:rPr>
                <w:ins w:id="14467" w:author="Author"/>
              </w:rPr>
            </w:pPr>
            <w:ins w:id="14468" w:author="Author">
              <w:r w:rsidRPr="00CE6D2B">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FEFF6F" w14:textId="77777777" w:rsidR="003F7E2C" w:rsidRPr="00CE6D2B" w:rsidRDefault="003F7E2C" w:rsidP="00BE28D4">
            <w:pPr>
              <w:pStyle w:val="tabletext11"/>
              <w:jc w:val="center"/>
              <w:rPr>
                <w:ins w:id="14469" w:author="Author"/>
              </w:rPr>
            </w:pPr>
            <w:ins w:id="14470" w:author="Author">
              <w:r w:rsidRPr="00CE6D2B">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9A0863" w14:textId="77777777" w:rsidR="003F7E2C" w:rsidRPr="00CE6D2B" w:rsidRDefault="003F7E2C" w:rsidP="00BE28D4">
            <w:pPr>
              <w:pStyle w:val="tabletext11"/>
              <w:jc w:val="center"/>
              <w:rPr>
                <w:ins w:id="14471" w:author="Author"/>
              </w:rPr>
            </w:pPr>
            <w:ins w:id="14472"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40873E" w14:textId="77777777" w:rsidR="003F7E2C" w:rsidRPr="00CE6D2B" w:rsidRDefault="003F7E2C" w:rsidP="00BE28D4">
            <w:pPr>
              <w:pStyle w:val="tabletext11"/>
              <w:jc w:val="center"/>
              <w:rPr>
                <w:ins w:id="14473" w:author="Author"/>
              </w:rPr>
            </w:pPr>
            <w:ins w:id="14474" w:author="Author">
              <w:r w:rsidRPr="00CE6D2B">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914817" w14:textId="77777777" w:rsidR="003F7E2C" w:rsidRPr="00CE6D2B" w:rsidRDefault="003F7E2C" w:rsidP="00BE28D4">
            <w:pPr>
              <w:pStyle w:val="tabletext11"/>
              <w:jc w:val="center"/>
              <w:rPr>
                <w:ins w:id="14475" w:author="Author"/>
              </w:rPr>
            </w:pPr>
            <w:ins w:id="14476" w:author="Author">
              <w:r w:rsidRPr="00CE6D2B">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8769C7" w14:textId="77777777" w:rsidR="003F7E2C" w:rsidRPr="00CE6D2B" w:rsidRDefault="003F7E2C" w:rsidP="00BE28D4">
            <w:pPr>
              <w:pStyle w:val="tabletext11"/>
              <w:jc w:val="center"/>
              <w:rPr>
                <w:ins w:id="14477" w:author="Author"/>
              </w:rPr>
            </w:pPr>
            <w:ins w:id="14478" w:author="Author">
              <w:r w:rsidRPr="00CE6D2B">
                <w:t xml:space="preserve">0.48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F1E5D0" w14:textId="77777777" w:rsidR="003F7E2C" w:rsidRPr="00CE6D2B" w:rsidRDefault="003F7E2C" w:rsidP="00BE28D4">
            <w:pPr>
              <w:pStyle w:val="tabletext11"/>
              <w:jc w:val="center"/>
              <w:rPr>
                <w:ins w:id="14479" w:author="Author"/>
              </w:rPr>
            </w:pPr>
            <w:ins w:id="14480" w:author="Author">
              <w:r w:rsidRPr="00CE6D2B">
                <w:t xml:space="preserve">0.46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E0A3354" w14:textId="77777777" w:rsidR="003F7E2C" w:rsidRPr="00CE6D2B" w:rsidRDefault="003F7E2C" w:rsidP="00BE28D4">
            <w:pPr>
              <w:pStyle w:val="tabletext11"/>
              <w:jc w:val="center"/>
              <w:rPr>
                <w:ins w:id="14481" w:author="Author"/>
              </w:rPr>
            </w:pPr>
            <w:ins w:id="14482" w:author="Author">
              <w:r w:rsidRPr="00CE6D2B">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00465" w14:textId="77777777" w:rsidR="003F7E2C" w:rsidRPr="00CE6D2B" w:rsidRDefault="003F7E2C" w:rsidP="00BE28D4">
            <w:pPr>
              <w:pStyle w:val="tabletext11"/>
              <w:jc w:val="center"/>
              <w:rPr>
                <w:ins w:id="14483" w:author="Author"/>
              </w:rPr>
            </w:pPr>
            <w:ins w:id="14484" w:author="Author">
              <w:r w:rsidRPr="00CE6D2B">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5594E" w14:textId="77777777" w:rsidR="003F7E2C" w:rsidRPr="00CE6D2B" w:rsidRDefault="003F7E2C" w:rsidP="00BE28D4">
            <w:pPr>
              <w:pStyle w:val="tabletext11"/>
              <w:jc w:val="center"/>
              <w:rPr>
                <w:ins w:id="14485" w:author="Author"/>
              </w:rPr>
            </w:pPr>
            <w:ins w:id="14486" w:author="Author">
              <w:r w:rsidRPr="00CE6D2B">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8FCB2C" w14:textId="77777777" w:rsidR="003F7E2C" w:rsidRPr="00CE6D2B" w:rsidRDefault="003F7E2C" w:rsidP="00BE28D4">
            <w:pPr>
              <w:pStyle w:val="tabletext11"/>
              <w:jc w:val="center"/>
              <w:rPr>
                <w:ins w:id="14487" w:author="Author"/>
              </w:rPr>
            </w:pPr>
            <w:ins w:id="14488" w:author="Author">
              <w:r w:rsidRPr="00CE6D2B">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72158D" w14:textId="77777777" w:rsidR="003F7E2C" w:rsidRPr="00CE6D2B" w:rsidRDefault="003F7E2C" w:rsidP="00BE28D4">
            <w:pPr>
              <w:pStyle w:val="tabletext11"/>
              <w:jc w:val="center"/>
              <w:rPr>
                <w:ins w:id="14489" w:author="Author"/>
              </w:rPr>
            </w:pPr>
            <w:ins w:id="14490" w:author="Author">
              <w:r w:rsidRPr="00CE6D2B">
                <w:t xml:space="preserve">0.40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8B18F66" w14:textId="77777777" w:rsidR="003F7E2C" w:rsidRPr="00CE6D2B" w:rsidRDefault="003F7E2C" w:rsidP="00BE28D4">
            <w:pPr>
              <w:pStyle w:val="tabletext11"/>
              <w:jc w:val="center"/>
              <w:rPr>
                <w:ins w:id="14491" w:author="Author"/>
              </w:rPr>
            </w:pPr>
            <w:ins w:id="14492" w:author="Author">
              <w:r w:rsidRPr="00CE6D2B">
                <w:t xml:space="preserve">0.38 </w:t>
              </w:r>
            </w:ins>
          </w:p>
        </w:tc>
      </w:tr>
      <w:tr w:rsidR="003F7E2C" w14:paraId="038D5C51" w14:textId="77777777" w:rsidTr="00EE1A0A">
        <w:trPr>
          <w:trHeight w:val="190"/>
          <w:ins w:id="14493" w:author="Author"/>
        </w:trPr>
        <w:tc>
          <w:tcPr>
            <w:tcW w:w="200" w:type="dxa"/>
            <w:tcBorders>
              <w:top w:val="single" w:sz="4" w:space="0" w:color="auto"/>
              <w:left w:val="single" w:sz="4" w:space="0" w:color="auto"/>
              <w:bottom w:val="single" w:sz="4" w:space="0" w:color="auto"/>
              <w:right w:val="nil"/>
            </w:tcBorders>
            <w:vAlign w:val="bottom"/>
          </w:tcPr>
          <w:p w14:paraId="7CF3FDE9" w14:textId="77777777" w:rsidR="003F7E2C" w:rsidRDefault="003F7E2C" w:rsidP="00BE28D4">
            <w:pPr>
              <w:pStyle w:val="tabletext11"/>
              <w:jc w:val="right"/>
              <w:rPr>
                <w:ins w:id="14494" w:author="Author"/>
              </w:rPr>
            </w:pPr>
          </w:p>
        </w:tc>
        <w:tc>
          <w:tcPr>
            <w:tcW w:w="1580" w:type="dxa"/>
            <w:tcBorders>
              <w:top w:val="single" w:sz="4" w:space="0" w:color="auto"/>
              <w:left w:val="nil"/>
              <w:bottom w:val="single" w:sz="4" w:space="0" w:color="auto"/>
              <w:right w:val="single" w:sz="4" w:space="0" w:color="auto"/>
            </w:tcBorders>
            <w:vAlign w:val="bottom"/>
            <w:hideMark/>
          </w:tcPr>
          <w:p w14:paraId="3760D5A5" w14:textId="77777777" w:rsidR="003F7E2C" w:rsidRDefault="003F7E2C" w:rsidP="00BE28D4">
            <w:pPr>
              <w:pStyle w:val="tabletext11"/>
              <w:tabs>
                <w:tab w:val="decimal" w:pos="640"/>
              </w:tabs>
              <w:rPr>
                <w:ins w:id="14495" w:author="Author"/>
              </w:rPr>
            </w:pPr>
            <w:ins w:id="14496" w:author="Author">
              <w:r>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8F0FA7A" w14:textId="77777777" w:rsidR="003F7E2C" w:rsidRPr="00CE6D2B" w:rsidRDefault="003F7E2C" w:rsidP="00BE28D4">
            <w:pPr>
              <w:pStyle w:val="tabletext11"/>
              <w:jc w:val="center"/>
              <w:rPr>
                <w:ins w:id="14497" w:author="Author"/>
              </w:rPr>
            </w:pPr>
            <w:ins w:id="14498" w:author="Author">
              <w:r w:rsidRPr="00CE6D2B">
                <w:t xml:space="preserve">1.41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FC5E47F" w14:textId="77777777" w:rsidR="003F7E2C" w:rsidRPr="00CE6D2B" w:rsidRDefault="003F7E2C" w:rsidP="00BE28D4">
            <w:pPr>
              <w:pStyle w:val="tabletext11"/>
              <w:jc w:val="center"/>
              <w:rPr>
                <w:ins w:id="14499" w:author="Author"/>
              </w:rPr>
            </w:pPr>
            <w:ins w:id="14500" w:author="Author">
              <w:r w:rsidRPr="00CE6D2B">
                <w:t xml:space="preserve">1.41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DBD599" w14:textId="77777777" w:rsidR="003F7E2C" w:rsidRPr="00CE6D2B" w:rsidRDefault="003F7E2C" w:rsidP="00BE28D4">
            <w:pPr>
              <w:pStyle w:val="tabletext11"/>
              <w:jc w:val="center"/>
              <w:rPr>
                <w:ins w:id="14501" w:author="Author"/>
              </w:rPr>
            </w:pPr>
            <w:ins w:id="14502" w:author="Author">
              <w:r w:rsidRPr="00CE6D2B">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9E12FE" w14:textId="77777777" w:rsidR="003F7E2C" w:rsidRPr="00CE6D2B" w:rsidRDefault="003F7E2C" w:rsidP="00BE28D4">
            <w:pPr>
              <w:pStyle w:val="tabletext11"/>
              <w:jc w:val="center"/>
              <w:rPr>
                <w:ins w:id="14503" w:author="Author"/>
              </w:rPr>
            </w:pPr>
            <w:ins w:id="14504" w:author="Author">
              <w:r w:rsidRPr="00CE6D2B">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4B6DE5" w14:textId="77777777" w:rsidR="003F7E2C" w:rsidRPr="00CE6D2B" w:rsidRDefault="003F7E2C" w:rsidP="00BE28D4">
            <w:pPr>
              <w:pStyle w:val="tabletext11"/>
              <w:jc w:val="center"/>
              <w:rPr>
                <w:ins w:id="14505" w:author="Author"/>
              </w:rPr>
            </w:pPr>
            <w:ins w:id="14506" w:author="Author">
              <w:r w:rsidRPr="00CE6D2B">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C3B8F0" w14:textId="77777777" w:rsidR="003F7E2C" w:rsidRPr="00CE6D2B" w:rsidRDefault="003F7E2C" w:rsidP="00BE28D4">
            <w:pPr>
              <w:pStyle w:val="tabletext11"/>
              <w:jc w:val="center"/>
              <w:rPr>
                <w:ins w:id="14507" w:author="Author"/>
              </w:rPr>
            </w:pPr>
            <w:ins w:id="14508" w:author="Author">
              <w:r w:rsidRPr="00CE6D2B">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9ACBB7" w14:textId="77777777" w:rsidR="003F7E2C" w:rsidRPr="00CE6D2B" w:rsidRDefault="003F7E2C" w:rsidP="00BE28D4">
            <w:pPr>
              <w:pStyle w:val="tabletext11"/>
              <w:jc w:val="center"/>
              <w:rPr>
                <w:ins w:id="14509" w:author="Author"/>
              </w:rPr>
            </w:pPr>
            <w:ins w:id="14510" w:author="Author">
              <w:r w:rsidRPr="00CE6D2B">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86277C" w14:textId="77777777" w:rsidR="003F7E2C" w:rsidRPr="00CE6D2B" w:rsidRDefault="003F7E2C" w:rsidP="00BE28D4">
            <w:pPr>
              <w:pStyle w:val="tabletext11"/>
              <w:jc w:val="center"/>
              <w:rPr>
                <w:ins w:id="14511" w:author="Author"/>
              </w:rPr>
            </w:pPr>
            <w:ins w:id="14512" w:author="Author">
              <w:r w:rsidRPr="00CE6D2B">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A5B190" w14:textId="77777777" w:rsidR="003F7E2C" w:rsidRPr="00CE6D2B" w:rsidRDefault="003F7E2C" w:rsidP="00BE28D4">
            <w:pPr>
              <w:pStyle w:val="tabletext11"/>
              <w:jc w:val="center"/>
              <w:rPr>
                <w:ins w:id="14513" w:author="Author"/>
              </w:rPr>
            </w:pPr>
            <w:ins w:id="14514" w:author="Author">
              <w:r w:rsidRPr="00CE6D2B">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99C259" w14:textId="77777777" w:rsidR="003F7E2C" w:rsidRPr="00CE6D2B" w:rsidRDefault="003F7E2C" w:rsidP="00BE28D4">
            <w:pPr>
              <w:pStyle w:val="tabletext11"/>
              <w:jc w:val="center"/>
              <w:rPr>
                <w:ins w:id="14515" w:author="Author"/>
              </w:rPr>
            </w:pPr>
            <w:ins w:id="14516"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C18C6E" w14:textId="77777777" w:rsidR="003F7E2C" w:rsidRPr="00CE6D2B" w:rsidRDefault="003F7E2C" w:rsidP="00BE28D4">
            <w:pPr>
              <w:pStyle w:val="tabletext11"/>
              <w:jc w:val="center"/>
              <w:rPr>
                <w:ins w:id="14517" w:author="Author"/>
              </w:rPr>
            </w:pPr>
            <w:ins w:id="14518" w:author="Author">
              <w:r w:rsidRPr="00CE6D2B">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34FEFF" w14:textId="77777777" w:rsidR="003F7E2C" w:rsidRPr="00CE6D2B" w:rsidRDefault="003F7E2C" w:rsidP="00BE28D4">
            <w:pPr>
              <w:pStyle w:val="tabletext11"/>
              <w:jc w:val="center"/>
              <w:rPr>
                <w:ins w:id="14519" w:author="Author"/>
              </w:rPr>
            </w:pPr>
            <w:ins w:id="14520" w:author="Author">
              <w:r w:rsidRPr="00CE6D2B">
                <w:t xml:space="preserve">0.67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276ED5" w14:textId="77777777" w:rsidR="003F7E2C" w:rsidRPr="00CE6D2B" w:rsidRDefault="003F7E2C" w:rsidP="00BE28D4">
            <w:pPr>
              <w:pStyle w:val="tabletext11"/>
              <w:jc w:val="center"/>
              <w:rPr>
                <w:ins w:id="14521" w:author="Author"/>
              </w:rPr>
            </w:pPr>
            <w:ins w:id="14522" w:author="Author">
              <w:r w:rsidRPr="00CE6D2B">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D3A50A" w14:textId="77777777" w:rsidR="003F7E2C" w:rsidRPr="00CE6D2B" w:rsidRDefault="003F7E2C" w:rsidP="00BE28D4">
            <w:pPr>
              <w:pStyle w:val="tabletext11"/>
              <w:jc w:val="center"/>
              <w:rPr>
                <w:ins w:id="14523" w:author="Author"/>
              </w:rPr>
            </w:pPr>
            <w:ins w:id="14524" w:author="Author">
              <w:r w:rsidRPr="00CE6D2B">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6F4B4C" w14:textId="77777777" w:rsidR="003F7E2C" w:rsidRPr="00CE6D2B" w:rsidRDefault="003F7E2C" w:rsidP="00BE28D4">
            <w:pPr>
              <w:pStyle w:val="tabletext11"/>
              <w:jc w:val="center"/>
              <w:rPr>
                <w:ins w:id="14525" w:author="Author"/>
              </w:rPr>
            </w:pPr>
            <w:ins w:id="14526" w:author="Author">
              <w:r w:rsidRPr="00CE6D2B">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A87FAB" w14:textId="77777777" w:rsidR="003F7E2C" w:rsidRPr="00CE6D2B" w:rsidRDefault="003F7E2C" w:rsidP="00BE28D4">
            <w:pPr>
              <w:pStyle w:val="tabletext11"/>
              <w:jc w:val="center"/>
              <w:rPr>
                <w:ins w:id="14527" w:author="Author"/>
              </w:rPr>
            </w:pPr>
            <w:ins w:id="14528" w:author="Author">
              <w:r w:rsidRPr="00CE6D2B">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36B3E3" w14:textId="77777777" w:rsidR="003F7E2C" w:rsidRPr="00CE6D2B" w:rsidRDefault="003F7E2C" w:rsidP="00BE28D4">
            <w:pPr>
              <w:pStyle w:val="tabletext11"/>
              <w:jc w:val="center"/>
              <w:rPr>
                <w:ins w:id="14529" w:author="Author"/>
              </w:rPr>
            </w:pPr>
            <w:ins w:id="14530" w:author="Author">
              <w:r w:rsidRPr="00CE6D2B">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9FF38A" w14:textId="77777777" w:rsidR="003F7E2C" w:rsidRPr="00CE6D2B" w:rsidRDefault="003F7E2C" w:rsidP="00BE28D4">
            <w:pPr>
              <w:pStyle w:val="tabletext11"/>
              <w:jc w:val="center"/>
              <w:rPr>
                <w:ins w:id="14531" w:author="Author"/>
              </w:rPr>
            </w:pPr>
            <w:ins w:id="14532" w:author="Author">
              <w:r w:rsidRPr="00CE6D2B">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4EDA70" w14:textId="77777777" w:rsidR="003F7E2C" w:rsidRPr="00CE6D2B" w:rsidRDefault="003F7E2C" w:rsidP="00BE28D4">
            <w:pPr>
              <w:pStyle w:val="tabletext11"/>
              <w:jc w:val="center"/>
              <w:rPr>
                <w:ins w:id="14533" w:author="Author"/>
              </w:rPr>
            </w:pPr>
            <w:ins w:id="14534" w:author="Author">
              <w:r w:rsidRPr="00CE6D2B">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1EC458" w14:textId="77777777" w:rsidR="003F7E2C" w:rsidRPr="00CE6D2B" w:rsidRDefault="003F7E2C" w:rsidP="00BE28D4">
            <w:pPr>
              <w:pStyle w:val="tabletext11"/>
              <w:jc w:val="center"/>
              <w:rPr>
                <w:ins w:id="14535" w:author="Author"/>
              </w:rPr>
            </w:pPr>
            <w:ins w:id="14536" w:author="Author">
              <w:r w:rsidRPr="00CE6D2B">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5F2CA6" w14:textId="77777777" w:rsidR="003F7E2C" w:rsidRPr="00CE6D2B" w:rsidRDefault="003F7E2C" w:rsidP="00BE28D4">
            <w:pPr>
              <w:pStyle w:val="tabletext11"/>
              <w:jc w:val="center"/>
              <w:rPr>
                <w:ins w:id="14537" w:author="Author"/>
              </w:rPr>
            </w:pPr>
            <w:ins w:id="14538" w:author="Author">
              <w:r w:rsidRPr="00CE6D2B">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40BD7D" w14:textId="77777777" w:rsidR="003F7E2C" w:rsidRPr="00CE6D2B" w:rsidRDefault="003F7E2C" w:rsidP="00BE28D4">
            <w:pPr>
              <w:pStyle w:val="tabletext11"/>
              <w:jc w:val="center"/>
              <w:rPr>
                <w:ins w:id="14539" w:author="Author"/>
              </w:rPr>
            </w:pPr>
            <w:ins w:id="14540" w:author="Author">
              <w:r w:rsidRPr="00CE6D2B">
                <w:t xml:space="preserve">0.50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8B22E70" w14:textId="77777777" w:rsidR="003F7E2C" w:rsidRPr="00CE6D2B" w:rsidRDefault="003F7E2C" w:rsidP="00BE28D4">
            <w:pPr>
              <w:pStyle w:val="tabletext11"/>
              <w:jc w:val="center"/>
              <w:rPr>
                <w:ins w:id="14541" w:author="Author"/>
              </w:rPr>
            </w:pPr>
            <w:ins w:id="14542" w:author="Author">
              <w:r w:rsidRPr="00CE6D2B">
                <w:t xml:space="preserve">0.48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AC6A35" w14:textId="77777777" w:rsidR="003F7E2C" w:rsidRPr="00CE6D2B" w:rsidRDefault="003F7E2C" w:rsidP="00BE28D4">
            <w:pPr>
              <w:pStyle w:val="tabletext11"/>
              <w:jc w:val="center"/>
              <w:rPr>
                <w:ins w:id="14543" w:author="Author"/>
              </w:rPr>
            </w:pPr>
            <w:ins w:id="14544" w:author="Author">
              <w:r w:rsidRPr="00CE6D2B">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736631" w14:textId="77777777" w:rsidR="003F7E2C" w:rsidRPr="00CE6D2B" w:rsidRDefault="003F7E2C" w:rsidP="00BE28D4">
            <w:pPr>
              <w:pStyle w:val="tabletext11"/>
              <w:jc w:val="center"/>
              <w:rPr>
                <w:ins w:id="14545" w:author="Author"/>
              </w:rPr>
            </w:pPr>
            <w:ins w:id="14546" w:author="Author">
              <w:r w:rsidRPr="00CE6D2B">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245838" w14:textId="77777777" w:rsidR="003F7E2C" w:rsidRPr="00CE6D2B" w:rsidRDefault="003F7E2C" w:rsidP="00BE28D4">
            <w:pPr>
              <w:pStyle w:val="tabletext11"/>
              <w:jc w:val="center"/>
              <w:rPr>
                <w:ins w:id="14547" w:author="Author"/>
              </w:rPr>
            </w:pPr>
            <w:ins w:id="14548"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591DD5" w14:textId="77777777" w:rsidR="003F7E2C" w:rsidRPr="00CE6D2B" w:rsidRDefault="003F7E2C" w:rsidP="00BE28D4">
            <w:pPr>
              <w:pStyle w:val="tabletext11"/>
              <w:jc w:val="center"/>
              <w:rPr>
                <w:ins w:id="14549" w:author="Author"/>
              </w:rPr>
            </w:pPr>
            <w:ins w:id="14550" w:author="Author">
              <w:r w:rsidRPr="00CE6D2B">
                <w:t xml:space="preserve">0.43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FDA44C7" w14:textId="77777777" w:rsidR="003F7E2C" w:rsidRPr="00CE6D2B" w:rsidRDefault="003F7E2C" w:rsidP="00BE28D4">
            <w:pPr>
              <w:pStyle w:val="tabletext11"/>
              <w:jc w:val="center"/>
              <w:rPr>
                <w:ins w:id="14551" w:author="Author"/>
              </w:rPr>
            </w:pPr>
            <w:ins w:id="14552" w:author="Author">
              <w:r w:rsidRPr="00CE6D2B">
                <w:t xml:space="preserve">0.41 </w:t>
              </w:r>
            </w:ins>
          </w:p>
        </w:tc>
      </w:tr>
      <w:tr w:rsidR="003F7E2C" w14:paraId="4815E5F1" w14:textId="77777777" w:rsidTr="00EE1A0A">
        <w:trPr>
          <w:trHeight w:val="190"/>
          <w:ins w:id="14553" w:author="Author"/>
        </w:trPr>
        <w:tc>
          <w:tcPr>
            <w:tcW w:w="200" w:type="dxa"/>
            <w:tcBorders>
              <w:top w:val="single" w:sz="4" w:space="0" w:color="auto"/>
              <w:left w:val="single" w:sz="4" w:space="0" w:color="auto"/>
              <w:bottom w:val="single" w:sz="4" w:space="0" w:color="auto"/>
              <w:right w:val="nil"/>
            </w:tcBorders>
            <w:vAlign w:val="bottom"/>
          </w:tcPr>
          <w:p w14:paraId="611B309E" w14:textId="77777777" w:rsidR="003F7E2C" w:rsidRDefault="003F7E2C" w:rsidP="00BE28D4">
            <w:pPr>
              <w:pStyle w:val="tabletext11"/>
              <w:jc w:val="right"/>
              <w:rPr>
                <w:ins w:id="14554" w:author="Author"/>
              </w:rPr>
            </w:pPr>
          </w:p>
        </w:tc>
        <w:tc>
          <w:tcPr>
            <w:tcW w:w="1580" w:type="dxa"/>
            <w:tcBorders>
              <w:top w:val="single" w:sz="4" w:space="0" w:color="auto"/>
              <w:left w:val="nil"/>
              <w:bottom w:val="single" w:sz="4" w:space="0" w:color="auto"/>
              <w:right w:val="single" w:sz="4" w:space="0" w:color="auto"/>
            </w:tcBorders>
            <w:vAlign w:val="bottom"/>
            <w:hideMark/>
          </w:tcPr>
          <w:p w14:paraId="6B250925" w14:textId="77777777" w:rsidR="003F7E2C" w:rsidRDefault="003F7E2C" w:rsidP="00BE28D4">
            <w:pPr>
              <w:pStyle w:val="tabletext11"/>
              <w:tabs>
                <w:tab w:val="decimal" w:pos="640"/>
              </w:tabs>
              <w:rPr>
                <w:ins w:id="14555" w:author="Author"/>
              </w:rPr>
            </w:pPr>
            <w:ins w:id="14556" w:author="Author">
              <w:r>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6DCB1ED" w14:textId="77777777" w:rsidR="003F7E2C" w:rsidRPr="00CE6D2B" w:rsidRDefault="003F7E2C" w:rsidP="00BE28D4">
            <w:pPr>
              <w:pStyle w:val="tabletext11"/>
              <w:jc w:val="center"/>
              <w:rPr>
                <w:ins w:id="14557" w:author="Author"/>
              </w:rPr>
            </w:pPr>
            <w:ins w:id="14558" w:author="Author">
              <w:r w:rsidRPr="00CE6D2B">
                <w:t xml:space="preserve">1.47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BA290B6" w14:textId="77777777" w:rsidR="003F7E2C" w:rsidRPr="00CE6D2B" w:rsidRDefault="003F7E2C" w:rsidP="00BE28D4">
            <w:pPr>
              <w:pStyle w:val="tabletext11"/>
              <w:jc w:val="center"/>
              <w:rPr>
                <w:ins w:id="14559" w:author="Author"/>
              </w:rPr>
            </w:pPr>
            <w:ins w:id="14560" w:author="Author">
              <w:r w:rsidRPr="00CE6D2B">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967821" w14:textId="77777777" w:rsidR="003F7E2C" w:rsidRPr="00CE6D2B" w:rsidRDefault="003F7E2C" w:rsidP="00BE28D4">
            <w:pPr>
              <w:pStyle w:val="tabletext11"/>
              <w:jc w:val="center"/>
              <w:rPr>
                <w:ins w:id="14561" w:author="Author"/>
              </w:rPr>
            </w:pPr>
            <w:ins w:id="14562" w:author="Author">
              <w:r w:rsidRPr="00CE6D2B">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8B2D94" w14:textId="77777777" w:rsidR="003F7E2C" w:rsidRPr="00CE6D2B" w:rsidRDefault="003F7E2C" w:rsidP="00BE28D4">
            <w:pPr>
              <w:pStyle w:val="tabletext11"/>
              <w:jc w:val="center"/>
              <w:rPr>
                <w:ins w:id="14563" w:author="Author"/>
              </w:rPr>
            </w:pPr>
            <w:ins w:id="14564" w:author="Author">
              <w:r w:rsidRPr="00CE6D2B">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606B51" w14:textId="77777777" w:rsidR="003F7E2C" w:rsidRPr="00CE6D2B" w:rsidRDefault="003F7E2C" w:rsidP="00BE28D4">
            <w:pPr>
              <w:pStyle w:val="tabletext11"/>
              <w:jc w:val="center"/>
              <w:rPr>
                <w:ins w:id="14565" w:author="Author"/>
              </w:rPr>
            </w:pPr>
            <w:ins w:id="14566" w:author="Author">
              <w:r w:rsidRPr="00CE6D2B">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01F97D" w14:textId="77777777" w:rsidR="003F7E2C" w:rsidRPr="00CE6D2B" w:rsidRDefault="003F7E2C" w:rsidP="00BE28D4">
            <w:pPr>
              <w:pStyle w:val="tabletext11"/>
              <w:jc w:val="center"/>
              <w:rPr>
                <w:ins w:id="14567" w:author="Author"/>
              </w:rPr>
            </w:pPr>
            <w:ins w:id="14568" w:author="Author">
              <w:r w:rsidRPr="00CE6D2B">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CCFBF0" w14:textId="77777777" w:rsidR="003F7E2C" w:rsidRPr="00CE6D2B" w:rsidRDefault="003F7E2C" w:rsidP="00BE28D4">
            <w:pPr>
              <w:pStyle w:val="tabletext11"/>
              <w:jc w:val="center"/>
              <w:rPr>
                <w:ins w:id="14569" w:author="Author"/>
              </w:rPr>
            </w:pPr>
            <w:ins w:id="14570" w:author="Author">
              <w:r w:rsidRPr="00CE6D2B">
                <w:t xml:space="preserve">0.99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EA03A0" w14:textId="77777777" w:rsidR="003F7E2C" w:rsidRPr="00CE6D2B" w:rsidRDefault="003F7E2C" w:rsidP="00BE28D4">
            <w:pPr>
              <w:pStyle w:val="tabletext11"/>
              <w:jc w:val="center"/>
              <w:rPr>
                <w:ins w:id="14571" w:author="Author"/>
              </w:rPr>
            </w:pPr>
            <w:ins w:id="14572" w:author="Author">
              <w:r w:rsidRPr="00CE6D2B">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99D802" w14:textId="77777777" w:rsidR="003F7E2C" w:rsidRPr="00CE6D2B" w:rsidRDefault="003F7E2C" w:rsidP="00BE28D4">
            <w:pPr>
              <w:pStyle w:val="tabletext11"/>
              <w:jc w:val="center"/>
              <w:rPr>
                <w:ins w:id="14573" w:author="Author"/>
              </w:rPr>
            </w:pPr>
            <w:ins w:id="14574" w:author="Author">
              <w:r w:rsidRPr="00CE6D2B">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00981E" w14:textId="77777777" w:rsidR="003F7E2C" w:rsidRPr="00CE6D2B" w:rsidRDefault="003F7E2C" w:rsidP="00BE28D4">
            <w:pPr>
              <w:pStyle w:val="tabletext11"/>
              <w:jc w:val="center"/>
              <w:rPr>
                <w:ins w:id="14575" w:author="Author"/>
              </w:rPr>
            </w:pPr>
            <w:ins w:id="14576"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D8BD77" w14:textId="77777777" w:rsidR="003F7E2C" w:rsidRPr="00CE6D2B" w:rsidRDefault="003F7E2C" w:rsidP="00BE28D4">
            <w:pPr>
              <w:pStyle w:val="tabletext11"/>
              <w:jc w:val="center"/>
              <w:rPr>
                <w:ins w:id="14577" w:author="Author"/>
              </w:rPr>
            </w:pPr>
            <w:ins w:id="14578" w:author="Author">
              <w:r w:rsidRPr="00CE6D2B">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E98720" w14:textId="77777777" w:rsidR="003F7E2C" w:rsidRPr="00CE6D2B" w:rsidRDefault="003F7E2C" w:rsidP="00BE28D4">
            <w:pPr>
              <w:pStyle w:val="tabletext11"/>
              <w:jc w:val="center"/>
              <w:rPr>
                <w:ins w:id="14579" w:author="Author"/>
              </w:rPr>
            </w:pPr>
            <w:ins w:id="14580" w:author="Author">
              <w:r w:rsidRPr="00CE6D2B">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F1AB12" w14:textId="77777777" w:rsidR="003F7E2C" w:rsidRPr="00CE6D2B" w:rsidRDefault="003F7E2C" w:rsidP="00BE28D4">
            <w:pPr>
              <w:pStyle w:val="tabletext11"/>
              <w:jc w:val="center"/>
              <w:rPr>
                <w:ins w:id="14581" w:author="Author"/>
              </w:rPr>
            </w:pPr>
            <w:ins w:id="14582" w:author="Author">
              <w:r w:rsidRPr="00CE6D2B">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3CA037" w14:textId="77777777" w:rsidR="003F7E2C" w:rsidRPr="00CE6D2B" w:rsidRDefault="003F7E2C" w:rsidP="00BE28D4">
            <w:pPr>
              <w:pStyle w:val="tabletext11"/>
              <w:jc w:val="center"/>
              <w:rPr>
                <w:ins w:id="14583" w:author="Author"/>
              </w:rPr>
            </w:pPr>
            <w:ins w:id="14584" w:author="Author">
              <w:r w:rsidRPr="00CE6D2B">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DB2D2E" w14:textId="77777777" w:rsidR="003F7E2C" w:rsidRPr="00CE6D2B" w:rsidRDefault="003F7E2C" w:rsidP="00BE28D4">
            <w:pPr>
              <w:pStyle w:val="tabletext11"/>
              <w:jc w:val="center"/>
              <w:rPr>
                <w:ins w:id="14585" w:author="Author"/>
              </w:rPr>
            </w:pPr>
            <w:ins w:id="14586" w:author="Author">
              <w:r w:rsidRPr="00CE6D2B">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611754" w14:textId="77777777" w:rsidR="003F7E2C" w:rsidRPr="00CE6D2B" w:rsidRDefault="003F7E2C" w:rsidP="00BE28D4">
            <w:pPr>
              <w:pStyle w:val="tabletext11"/>
              <w:jc w:val="center"/>
              <w:rPr>
                <w:ins w:id="14587" w:author="Author"/>
              </w:rPr>
            </w:pPr>
            <w:ins w:id="14588" w:author="Author">
              <w:r w:rsidRPr="00CE6D2B">
                <w:t xml:space="preserve">0.64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C8AE49" w14:textId="77777777" w:rsidR="003F7E2C" w:rsidRPr="00CE6D2B" w:rsidRDefault="003F7E2C" w:rsidP="00BE28D4">
            <w:pPr>
              <w:pStyle w:val="tabletext11"/>
              <w:jc w:val="center"/>
              <w:rPr>
                <w:ins w:id="14589" w:author="Author"/>
              </w:rPr>
            </w:pPr>
            <w:ins w:id="14590" w:author="Author">
              <w:r w:rsidRPr="00CE6D2B">
                <w:t xml:space="preserve">0.62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D2E5E8" w14:textId="77777777" w:rsidR="003F7E2C" w:rsidRPr="00CE6D2B" w:rsidRDefault="003F7E2C" w:rsidP="00BE28D4">
            <w:pPr>
              <w:pStyle w:val="tabletext11"/>
              <w:jc w:val="center"/>
              <w:rPr>
                <w:ins w:id="14591" w:author="Author"/>
              </w:rPr>
            </w:pPr>
            <w:ins w:id="14592"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CAE8C0" w14:textId="77777777" w:rsidR="003F7E2C" w:rsidRPr="00CE6D2B" w:rsidRDefault="003F7E2C" w:rsidP="00BE28D4">
            <w:pPr>
              <w:pStyle w:val="tabletext11"/>
              <w:jc w:val="center"/>
              <w:rPr>
                <w:ins w:id="14593" w:author="Author"/>
              </w:rPr>
            </w:pPr>
            <w:ins w:id="14594" w:author="Author">
              <w:r w:rsidRPr="00CE6D2B">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4FBDC8" w14:textId="77777777" w:rsidR="003F7E2C" w:rsidRPr="00CE6D2B" w:rsidRDefault="003F7E2C" w:rsidP="00BE28D4">
            <w:pPr>
              <w:pStyle w:val="tabletext11"/>
              <w:jc w:val="center"/>
              <w:rPr>
                <w:ins w:id="14595" w:author="Author"/>
              </w:rPr>
            </w:pPr>
            <w:ins w:id="14596" w:author="Author">
              <w:r w:rsidRPr="00CE6D2B">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3065B1" w14:textId="77777777" w:rsidR="003F7E2C" w:rsidRPr="00CE6D2B" w:rsidRDefault="003F7E2C" w:rsidP="00BE28D4">
            <w:pPr>
              <w:pStyle w:val="tabletext11"/>
              <w:jc w:val="center"/>
              <w:rPr>
                <w:ins w:id="14597" w:author="Author"/>
              </w:rPr>
            </w:pPr>
            <w:ins w:id="14598" w:author="Author">
              <w:r w:rsidRPr="00CE6D2B">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BA0E71" w14:textId="77777777" w:rsidR="003F7E2C" w:rsidRPr="00CE6D2B" w:rsidRDefault="003F7E2C" w:rsidP="00BE28D4">
            <w:pPr>
              <w:pStyle w:val="tabletext11"/>
              <w:jc w:val="center"/>
              <w:rPr>
                <w:ins w:id="14599" w:author="Author"/>
              </w:rPr>
            </w:pPr>
            <w:ins w:id="14600" w:author="Author">
              <w:r w:rsidRPr="00CE6D2B">
                <w:t xml:space="preserve">0.53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FC8E868" w14:textId="77777777" w:rsidR="003F7E2C" w:rsidRPr="00CE6D2B" w:rsidRDefault="003F7E2C" w:rsidP="00BE28D4">
            <w:pPr>
              <w:pStyle w:val="tabletext11"/>
              <w:jc w:val="center"/>
              <w:rPr>
                <w:ins w:id="14601" w:author="Author"/>
              </w:rPr>
            </w:pPr>
            <w:ins w:id="14602"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88B239" w14:textId="77777777" w:rsidR="003F7E2C" w:rsidRPr="00CE6D2B" w:rsidRDefault="003F7E2C" w:rsidP="00BE28D4">
            <w:pPr>
              <w:pStyle w:val="tabletext11"/>
              <w:jc w:val="center"/>
              <w:rPr>
                <w:ins w:id="14603" w:author="Author"/>
              </w:rPr>
            </w:pPr>
            <w:ins w:id="14604" w:author="Author">
              <w:r w:rsidRPr="00CE6D2B">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2A29BF" w14:textId="77777777" w:rsidR="003F7E2C" w:rsidRPr="00CE6D2B" w:rsidRDefault="003F7E2C" w:rsidP="00BE28D4">
            <w:pPr>
              <w:pStyle w:val="tabletext11"/>
              <w:jc w:val="center"/>
              <w:rPr>
                <w:ins w:id="14605" w:author="Author"/>
              </w:rPr>
            </w:pPr>
            <w:ins w:id="14606" w:author="Author">
              <w:r w:rsidRPr="00CE6D2B">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905396" w14:textId="77777777" w:rsidR="003F7E2C" w:rsidRPr="00CE6D2B" w:rsidRDefault="003F7E2C" w:rsidP="00BE28D4">
            <w:pPr>
              <w:pStyle w:val="tabletext11"/>
              <w:jc w:val="center"/>
              <w:rPr>
                <w:ins w:id="14607" w:author="Author"/>
              </w:rPr>
            </w:pPr>
            <w:ins w:id="14608" w:author="Author">
              <w:r w:rsidRPr="00CE6D2B">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E37B1C" w14:textId="77777777" w:rsidR="003F7E2C" w:rsidRPr="00CE6D2B" w:rsidRDefault="003F7E2C" w:rsidP="00BE28D4">
            <w:pPr>
              <w:pStyle w:val="tabletext11"/>
              <w:jc w:val="center"/>
              <w:rPr>
                <w:ins w:id="14609" w:author="Author"/>
              </w:rPr>
            </w:pPr>
            <w:ins w:id="14610" w:author="Author">
              <w:r w:rsidRPr="00CE6D2B">
                <w:t xml:space="preserve">0.46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8F69DF1" w14:textId="77777777" w:rsidR="003F7E2C" w:rsidRPr="00CE6D2B" w:rsidRDefault="003F7E2C" w:rsidP="00BE28D4">
            <w:pPr>
              <w:pStyle w:val="tabletext11"/>
              <w:jc w:val="center"/>
              <w:rPr>
                <w:ins w:id="14611" w:author="Author"/>
              </w:rPr>
            </w:pPr>
            <w:ins w:id="14612" w:author="Author">
              <w:r w:rsidRPr="00CE6D2B">
                <w:t xml:space="preserve">0.44 </w:t>
              </w:r>
            </w:ins>
          </w:p>
        </w:tc>
      </w:tr>
      <w:tr w:rsidR="003F7E2C" w14:paraId="6D4569BF" w14:textId="77777777" w:rsidTr="00EE1A0A">
        <w:trPr>
          <w:trHeight w:val="190"/>
          <w:ins w:id="14613" w:author="Author"/>
        </w:trPr>
        <w:tc>
          <w:tcPr>
            <w:tcW w:w="200" w:type="dxa"/>
            <w:tcBorders>
              <w:top w:val="single" w:sz="4" w:space="0" w:color="auto"/>
              <w:left w:val="single" w:sz="4" w:space="0" w:color="auto"/>
              <w:bottom w:val="single" w:sz="4" w:space="0" w:color="auto"/>
              <w:right w:val="nil"/>
            </w:tcBorders>
            <w:vAlign w:val="bottom"/>
          </w:tcPr>
          <w:p w14:paraId="0B231BA8" w14:textId="77777777" w:rsidR="003F7E2C" w:rsidRDefault="003F7E2C" w:rsidP="00BE28D4">
            <w:pPr>
              <w:pStyle w:val="tabletext11"/>
              <w:jc w:val="right"/>
              <w:rPr>
                <w:ins w:id="14614" w:author="Author"/>
              </w:rPr>
            </w:pPr>
          </w:p>
        </w:tc>
        <w:tc>
          <w:tcPr>
            <w:tcW w:w="1580" w:type="dxa"/>
            <w:tcBorders>
              <w:top w:val="single" w:sz="4" w:space="0" w:color="auto"/>
              <w:left w:val="nil"/>
              <w:bottom w:val="single" w:sz="4" w:space="0" w:color="auto"/>
              <w:right w:val="single" w:sz="4" w:space="0" w:color="auto"/>
            </w:tcBorders>
            <w:vAlign w:val="bottom"/>
            <w:hideMark/>
          </w:tcPr>
          <w:p w14:paraId="5CE8ABFC" w14:textId="77777777" w:rsidR="003F7E2C" w:rsidRDefault="003F7E2C" w:rsidP="00BE28D4">
            <w:pPr>
              <w:pStyle w:val="tabletext11"/>
              <w:tabs>
                <w:tab w:val="decimal" w:pos="640"/>
              </w:tabs>
              <w:rPr>
                <w:ins w:id="14615" w:author="Author"/>
              </w:rPr>
            </w:pPr>
            <w:ins w:id="14616" w:author="Author">
              <w:r>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51AC5FA" w14:textId="77777777" w:rsidR="003F7E2C" w:rsidRPr="00CE6D2B" w:rsidRDefault="003F7E2C" w:rsidP="00BE28D4">
            <w:pPr>
              <w:pStyle w:val="tabletext11"/>
              <w:jc w:val="center"/>
              <w:rPr>
                <w:ins w:id="14617" w:author="Author"/>
              </w:rPr>
            </w:pPr>
            <w:ins w:id="14618" w:author="Author">
              <w:r w:rsidRPr="00CE6D2B">
                <w:t xml:space="preserve">1.53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F29E315" w14:textId="77777777" w:rsidR="003F7E2C" w:rsidRPr="00CE6D2B" w:rsidRDefault="003F7E2C" w:rsidP="00BE28D4">
            <w:pPr>
              <w:pStyle w:val="tabletext11"/>
              <w:jc w:val="center"/>
              <w:rPr>
                <w:ins w:id="14619" w:author="Author"/>
              </w:rPr>
            </w:pPr>
            <w:ins w:id="14620" w:author="Author">
              <w:r w:rsidRPr="00CE6D2B">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F97F9D" w14:textId="77777777" w:rsidR="003F7E2C" w:rsidRPr="00CE6D2B" w:rsidRDefault="003F7E2C" w:rsidP="00BE28D4">
            <w:pPr>
              <w:pStyle w:val="tabletext11"/>
              <w:jc w:val="center"/>
              <w:rPr>
                <w:ins w:id="14621" w:author="Author"/>
              </w:rPr>
            </w:pPr>
            <w:ins w:id="14622" w:author="Author">
              <w:r w:rsidRPr="00CE6D2B">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A15B7D" w14:textId="77777777" w:rsidR="003F7E2C" w:rsidRPr="00CE6D2B" w:rsidRDefault="003F7E2C" w:rsidP="00BE28D4">
            <w:pPr>
              <w:pStyle w:val="tabletext11"/>
              <w:jc w:val="center"/>
              <w:rPr>
                <w:ins w:id="14623" w:author="Author"/>
              </w:rPr>
            </w:pPr>
            <w:ins w:id="14624" w:author="Author">
              <w:r w:rsidRPr="00CE6D2B">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3F9FC1" w14:textId="77777777" w:rsidR="003F7E2C" w:rsidRPr="00CE6D2B" w:rsidRDefault="003F7E2C" w:rsidP="00BE28D4">
            <w:pPr>
              <w:pStyle w:val="tabletext11"/>
              <w:jc w:val="center"/>
              <w:rPr>
                <w:ins w:id="14625" w:author="Author"/>
              </w:rPr>
            </w:pPr>
            <w:ins w:id="14626" w:author="Author">
              <w:r w:rsidRPr="00CE6D2B">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E084AE" w14:textId="77777777" w:rsidR="003F7E2C" w:rsidRPr="00CE6D2B" w:rsidRDefault="003F7E2C" w:rsidP="00BE28D4">
            <w:pPr>
              <w:pStyle w:val="tabletext11"/>
              <w:jc w:val="center"/>
              <w:rPr>
                <w:ins w:id="14627" w:author="Author"/>
              </w:rPr>
            </w:pPr>
            <w:ins w:id="14628" w:author="Author">
              <w:r w:rsidRPr="00CE6D2B">
                <w:t xml:space="preserve">1.07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4EF1B0" w14:textId="77777777" w:rsidR="003F7E2C" w:rsidRPr="00CE6D2B" w:rsidRDefault="003F7E2C" w:rsidP="00BE28D4">
            <w:pPr>
              <w:pStyle w:val="tabletext11"/>
              <w:jc w:val="center"/>
              <w:rPr>
                <w:ins w:id="14629" w:author="Author"/>
              </w:rPr>
            </w:pPr>
            <w:ins w:id="14630" w:author="Author">
              <w:r w:rsidRPr="00CE6D2B">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9AA4C2" w14:textId="77777777" w:rsidR="003F7E2C" w:rsidRPr="00CE6D2B" w:rsidRDefault="003F7E2C" w:rsidP="00BE28D4">
            <w:pPr>
              <w:pStyle w:val="tabletext11"/>
              <w:jc w:val="center"/>
              <w:rPr>
                <w:ins w:id="14631" w:author="Author"/>
              </w:rPr>
            </w:pPr>
            <w:ins w:id="14632" w:author="Author">
              <w:r w:rsidRPr="00CE6D2B">
                <w:t xml:space="preserve">0.97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AF8CAE" w14:textId="77777777" w:rsidR="003F7E2C" w:rsidRPr="00CE6D2B" w:rsidRDefault="003F7E2C" w:rsidP="00BE28D4">
            <w:pPr>
              <w:pStyle w:val="tabletext11"/>
              <w:jc w:val="center"/>
              <w:rPr>
                <w:ins w:id="14633" w:author="Author"/>
              </w:rPr>
            </w:pPr>
            <w:ins w:id="14634" w:author="Author">
              <w:r w:rsidRPr="00CE6D2B">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B4BFC3" w14:textId="77777777" w:rsidR="003F7E2C" w:rsidRPr="00CE6D2B" w:rsidRDefault="003F7E2C" w:rsidP="00BE28D4">
            <w:pPr>
              <w:pStyle w:val="tabletext11"/>
              <w:jc w:val="center"/>
              <w:rPr>
                <w:ins w:id="14635" w:author="Author"/>
              </w:rPr>
            </w:pPr>
            <w:ins w:id="14636" w:author="Author">
              <w:r w:rsidRPr="00CE6D2B">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2D596E" w14:textId="77777777" w:rsidR="003F7E2C" w:rsidRPr="00CE6D2B" w:rsidRDefault="003F7E2C" w:rsidP="00BE28D4">
            <w:pPr>
              <w:pStyle w:val="tabletext11"/>
              <w:jc w:val="center"/>
              <w:rPr>
                <w:ins w:id="14637" w:author="Author"/>
              </w:rPr>
            </w:pPr>
            <w:ins w:id="14638" w:author="Author">
              <w:r w:rsidRPr="00CE6D2B">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CCB6A3" w14:textId="77777777" w:rsidR="003F7E2C" w:rsidRPr="00CE6D2B" w:rsidRDefault="003F7E2C" w:rsidP="00BE28D4">
            <w:pPr>
              <w:pStyle w:val="tabletext11"/>
              <w:jc w:val="center"/>
              <w:rPr>
                <w:ins w:id="14639" w:author="Author"/>
              </w:rPr>
            </w:pPr>
            <w:ins w:id="14640" w:author="Author">
              <w:r w:rsidRPr="00CE6D2B">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8777C9" w14:textId="77777777" w:rsidR="003F7E2C" w:rsidRPr="00CE6D2B" w:rsidRDefault="003F7E2C" w:rsidP="00BE28D4">
            <w:pPr>
              <w:pStyle w:val="tabletext11"/>
              <w:jc w:val="center"/>
              <w:rPr>
                <w:ins w:id="14641" w:author="Author"/>
              </w:rPr>
            </w:pPr>
            <w:ins w:id="14642"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0B3B6D" w14:textId="77777777" w:rsidR="003F7E2C" w:rsidRPr="00CE6D2B" w:rsidRDefault="003F7E2C" w:rsidP="00BE28D4">
            <w:pPr>
              <w:pStyle w:val="tabletext11"/>
              <w:jc w:val="center"/>
              <w:rPr>
                <w:ins w:id="14643" w:author="Author"/>
              </w:rPr>
            </w:pPr>
            <w:ins w:id="14644" w:author="Author">
              <w:r w:rsidRPr="00CE6D2B">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F3A389" w14:textId="77777777" w:rsidR="003F7E2C" w:rsidRPr="00CE6D2B" w:rsidRDefault="003F7E2C" w:rsidP="00BE28D4">
            <w:pPr>
              <w:pStyle w:val="tabletext11"/>
              <w:jc w:val="center"/>
              <w:rPr>
                <w:ins w:id="14645" w:author="Author"/>
              </w:rPr>
            </w:pPr>
            <w:ins w:id="14646" w:author="Author">
              <w:r w:rsidRPr="00CE6D2B">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D57792" w14:textId="77777777" w:rsidR="003F7E2C" w:rsidRPr="00CE6D2B" w:rsidRDefault="003F7E2C" w:rsidP="00BE28D4">
            <w:pPr>
              <w:pStyle w:val="tabletext11"/>
              <w:jc w:val="center"/>
              <w:rPr>
                <w:ins w:id="14647" w:author="Author"/>
              </w:rPr>
            </w:pPr>
            <w:ins w:id="14648" w:author="Author">
              <w:r w:rsidRPr="00CE6D2B">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58C360" w14:textId="77777777" w:rsidR="003F7E2C" w:rsidRPr="00CE6D2B" w:rsidRDefault="003F7E2C" w:rsidP="00BE28D4">
            <w:pPr>
              <w:pStyle w:val="tabletext11"/>
              <w:jc w:val="center"/>
              <w:rPr>
                <w:ins w:id="14649" w:author="Author"/>
              </w:rPr>
            </w:pPr>
            <w:ins w:id="14650" w:author="Author">
              <w:r w:rsidRPr="00CE6D2B">
                <w:t xml:space="preserve">0.67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4C2194" w14:textId="77777777" w:rsidR="003F7E2C" w:rsidRPr="00CE6D2B" w:rsidRDefault="003F7E2C" w:rsidP="00BE28D4">
            <w:pPr>
              <w:pStyle w:val="tabletext11"/>
              <w:jc w:val="center"/>
              <w:rPr>
                <w:ins w:id="14651" w:author="Author"/>
              </w:rPr>
            </w:pPr>
            <w:ins w:id="14652" w:author="Author">
              <w:r w:rsidRPr="00CE6D2B">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B1043B" w14:textId="77777777" w:rsidR="003F7E2C" w:rsidRPr="00CE6D2B" w:rsidRDefault="003F7E2C" w:rsidP="00BE28D4">
            <w:pPr>
              <w:pStyle w:val="tabletext11"/>
              <w:jc w:val="center"/>
              <w:rPr>
                <w:ins w:id="14653" w:author="Author"/>
              </w:rPr>
            </w:pPr>
            <w:ins w:id="14654" w:author="Author">
              <w:r w:rsidRPr="00CE6D2B">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FC20A0" w14:textId="77777777" w:rsidR="003F7E2C" w:rsidRPr="00CE6D2B" w:rsidRDefault="003F7E2C" w:rsidP="00BE28D4">
            <w:pPr>
              <w:pStyle w:val="tabletext11"/>
              <w:jc w:val="center"/>
              <w:rPr>
                <w:ins w:id="14655" w:author="Author"/>
              </w:rPr>
            </w:pPr>
            <w:ins w:id="14656" w:author="Author">
              <w:r w:rsidRPr="00CE6D2B">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7C881F" w14:textId="77777777" w:rsidR="003F7E2C" w:rsidRPr="00CE6D2B" w:rsidRDefault="003F7E2C" w:rsidP="00BE28D4">
            <w:pPr>
              <w:pStyle w:val="tabletext11"/>
              <w:jc w:val="center"/>
              <w:rPr>
                <w:ins w:id="14657" w:author="Author"/>
              </w:rPr>
            </w:pPr>
            <w:ins w:id="14658" w:author="Author">
              <w:r w:rsidRPr="00CE6D2B">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7ED99E" w14:textId="77777777" w:rsidR="003F7E2C" w:rsidRPr="00CE6D2B" w:rsidRDefault="003F7E2C" w:rsidP="00BE28D4">
            <w:pPr>
              <w:pStyle w:val="tabletext11"/>
              <w:jc w:val="center"/>
              <w:rPr>
                <w:ins w:id="14659" w:author="Author"/>
              </w:rPr>
            </w:pPr>
            <w:ins w:id="14660" w:author="Author">
              <w:r w:rsidRPr="00CE6D2B">
                <w:t xml:space="preserve">0.58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E6F3965" w14:textId="77777777" w:rsidR="003F7E2C" w:rsidRPr="00CE6D2B" w:rsidRDefault="003F7E2C" w:rsidP="00BE28D4">
            <w:pPr>
              <w:pStyle w:val="tabletext11"/>
              <w:jc w:val="center"/>
              <w:rPr>
                <w:ins w:id="14661" w:author="Author"/>
              </w:rPr>
            </w:pPr>
            <w:ins w:id="14662" w:author="Author">
              <w:r w:rsidRPr="00CE6D2B">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9BDF8" w14:textId="77777777" w:rsidR="003F7E2C" w:rsidRPr="00CE6D2B" w:rsidRDefault="003F7E2C" w:rsidP="00BE28D4">
            <w:pPr>
              <w:pStyle w:val="tabletext11"/>
              <w:jc w:val="center"/>
              <w:rPr>
                <w:ins w:id="14663" w:author="Author"/>
              </w:rPr>
            </w:pPr>
            <w:ins w:id="14664" w:author="Author">
              <w:r w:rsidRPr="00CE6D2B">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F9AAAF" w14:textId="77777777" w:rsidR="003F7E2C" w:rsidRPr="00CE6D2B" w:rsidRDefault="003F7E2C" w:rsidP="00BE28D4">
            <w:pPr>
              <w:pStyle w:val="tabletext11"/>
              <w:jc w:val="center"/>
              <w:rPr>
                <w:ins w:id="14665" w:author="Author"/>
              </w:rPr>
            </w:pPr>
            <w:ins w:id="14666" w:author="Author">
              <w:r w:rsidRPr="00CE6D2B">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15E260" w14:textId="77777777" w:rsidR="003F7E2C" w:rsidRPr="00CE6D2B" w:rsidRDefault="003F7E2C" w:rsidP="00BE28D4">
            <w:pPr>
              <w:pStyle w:val="tabletext11"/>
              <w:jc w:val="center"/>
              <w:rPr>
                <w:ins w:id="14667" w:author="Author"/>
              </w:rPr>
            </w:pPr>
            <w:ins w:id="14668" w:author="Author">
              <w:r w:rsidRPr="00CE6D2B">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9A5ECE" w14:textId="77777777" w:rsidR="003F7E2C" w:rsidRPr="00CE6D2B" w:rsidRDefault="003F7E2C" w:rsidP="00BE28D4">
            <w:pPr>
              <w:pStyle w:val="tabletext11"/>
              <w:jc w:val="center"/>
              <w:rPr>
                <w:ins w:id="14669" w:author="Author"/>
              </w:rPr>
            </w:pPr>
            <w:ins w:id="14670" w:author="Author">
              <w:r w:rsidRPr="00CE6D2B">
                <w:t xml:space="preserve">0.50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233EE30" w14:textId="77777777" w:rsidR="003F7E2C" w:rsidRPr="00CE6D2B" w:rsidRDefault="003F7E2C" w:rsidP="00BE28D4">
            <w:pPr>
              <w:pStyle w:val="tabletext11"/>
              <w:jc w:val="center"/>
              <w:rPr>
                <w:ins w:id="14671" w:author="Author"/>
              </w:rPr>
            </w:pPr>
            <w:ins w:id="14672" w:author="Author">
              <w:r w:rsidRPr="00CE6D2B">
                <w:t xml:space="preserve">0.48 </w:t>
              </w:r>
            </w:ins>
          </w:p>
        </w:tc>
      </w:tr>
      <w:tr w:rsidR="003F7E2C" w14:paraId="4E569DBC" w14:textId="77777777" w:rsidTr="00EE1A0A">
        <w:trPr>
          <w:trHeight w:val="190"/>
          <w:ins w:id="14673" w:author="Author"/>
        </w:trPr>
        <w:tc>
          <w:tcPr>
            <w:tcW w:w="200" w:type="dxa"/>
            <w:tcBorders>
              <w:top w:val="single" w:sz="4" w:space="0" w:color="auto"/>
              <w:left w:val="single" w:sz="4" w:space="0" w:color="auto"/>
              <w:bottom w:val="single" w:sz="4" w:space="0" w:color="auto"/>
              <w:right w:val="nil"/>
            </w:tcBorders>
            <w:vAlign w:val="bottom"/>
          </w:tcPr>
          <w:p w14:paraId="1AF6BB13" w14:textId="77777777" w:rsidR="003F7E2C" w:rsidRDefault="003F7E2C" w:rsidP="00BE28D4">
            <w:pPr>
              <w:pStyle w:val="tabletext11"/>
              <w:jc w:val="right"/>
              <w:rPr>
                <w:ins w:id="14674" w:author="Author"/>
              </w:rPr>
            </w:pPr>
          </w:p>
        </w:tc>
        <w:tc>
          <w:tcPr>
            <w:tcW w:w="1580" w:type="dxa"/>
            <w:tcBorders>
              <w:top w:val="single" w:sz="4" w:space="0" w:color="auto"/>
              <w:left w:val="nil"/>
              <w:bottom w:val="single" w:sz="4" w:space="0" w:color="auto"/>
              <w:right w:val="single" w:sz="4" w:space="0" w:color="auto"/>
            </w:tcBorders>
            <w:vAlign w:val="bottom"/>
            <w:hideMark/>
          </w:tcPr>
          <w:p w14:paraId="067396F5" w14:textId="77777777" w:rsidR="003F7E2C" w:rsidRDefault="003F7E2C" w:rsidP="00BE28D4">
            <w:pPr>
              <w:pStyle w:val="tabletext11"/>
              <w:tabs>
                <w:tab w:val="decimal" w:pos="640"/>
              </w:tabs>
              <w:rPr>
                <w:ins w:id="14675" w:author="Author"/>
              </w:rPr>
            </w:pPr>
            <w:ins w:id="14676" w:author="Author">
              <w:r>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B72DA52" w14:textId="77777777" w:rsidR="003F7E2C" w:rsidRPr="00CE6D2B" w:rsidRDefault="003F7E2C" w:rsidP="00BE28D4">
            <w:pPr>
              <w:pStyle w:val="tabletext11"/>
              <w:jc w:val="center"/>
              <w:rPr>
                <w:ins w:id="14677" w:author="Author"/>
              </w:rPr>
            </w:pPr>
            <w:ins w:id="14678" w:author="Author">
              <w:r w:rsidRPr="00CE6D2B">
                <w:t xml:space="preserve">1.58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02E40CD" w14:textId="77777777" w:rsidR="003F7E2C" w:rsidRPr="00CE6D2B" w:rsidRDefault="003F7E2C" w:rsidP="00BE28D4">
            <w:pPr>
              <w:pStyle w:val="tabletext11"/>
              <w:jc w:val="center"/>
              <w:rPr>
                <w:ins w:id="14679" w:author="Author"/>
              </w:rPr>
            </w:pPr>
            <w:ins w:id="14680" w:author="Author">
              <w:r w:rsidRPr="00CE6D2B">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78B71D" w14:textId="77777777" w:rsidR="003F7E2C" w:rsidRPr="00CE6D2B" w:rsidRDefault="003F7E2C" w:rsidP="00BE28D4">
            <w:pPr>
              <w:pStyle w:val="tabletext11"/>
              <w:jc w:val="center"/>
              <w:rPr>
                <w:ins w:id="14681" w:author="Author"/>
              </w:rPr>
            </w:pPr>
            <w:ins w:id="14682" w:author="Author">
              <w:r w:rsidRPr="00CE6D2B">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15A7AF" w14:textId="77777777" w:rsidR="003F7E2C" w:rsidRPr="00CE6D2B" w:rsidRDefault="003F7E2C" w:rsidP="00BE28D4">
            <w:pPr>
              <w:pStyle w:val="tabletext11"/>
              <w:jc w:val="center"/>
              <w:rPr>
                <w:ins w:id="14683" w:author="Author"/>
              </w:rPr>
            </w:pPr>
            <w:ins w:id="14684" w:author="Author">
              <w:r w:rsidRPr="00CE6D2B">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E9760" w14:textId="77777777" w:rsidR="003F7E2C" w:rsidRPr="00CE6D2B" w:rsidRDefault="003F7E2C" w:rsidP="00BE28D4">
            <w:pPr>
              <w:pStyle w:val="tabletext11"/>
              <w:jc w:val="center"/>
              <w:rPr>
                <w:ins w:id="14685" w:author="Author"/>
              </w:rPr>
            </w:pPr>
            <w:ins w:id="14686" w:author="Author">
              <w:r w:rsidRPr="00CE6D2B">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21D8E" w14:textId="77777777" w:rsidR="003F7E2C" w:rsidRPr="00CE6D2B" w:rsidRDefault="003F7E2C" w:rsidP="00BE28D4">
            <w:pPr>
              <w:pStyle w:val="tabletext11"/>
              <w:jc w:val="center"/>
              <w:rPr>
                <w:ins w:id="14687" w:author="Author"/>
              </w:rPr>
            </w:pPr>
            <w:ins w:id="14688" w:author="Author">
              <w:r w:rsidRPr="00CE6D2B">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84CF11" w14:textId="77777777" w:rsidR="003F7E2C" w:rsidRPr="00CE6D2B" w:rsidRDefault="003F7E2C" w:rsidP="00BE28D4">
            <w:pPr>
              <w:pStyle w:val="tabletext11"/>
              <w:jc w:val="center"/>
              <w:rPr>
                <w:ins w:id="14689" w:author="Author"/>
              </w:rPr>
            </w:pPr>
            <w:ins w:id="14690" w:author="Author">
              <w:r w:rsidRPr="00CE6D2B">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088A08" w14:textId="77777777" w:rsidR="003F7E2C" w:rsidRPr="00CE6D2B" w:rsidRDefault="003F7E2C" w:rsidP="00BE28D4">
            <w:pPr>
              <w:pStyle w:val="tabletext11"/>
              <w:jc w:val="center"/>
              <w:rPr>
                <w:ins w:id="14691" w:author="Author"/>
              </w:rPr>
            </w:pPr>
            <w:ins w:id="14692" w:author="Author">
              <w:r w:rsidRPr="00CE6D2B">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A419FD" w14:textId="77777777" w:rsidR="003F7E2C" w:rsidRPr="00CE6D2B" w:rsidRDefault="003F7E2C" w:rsidP="00BE28D4">
            <w:pPr>
              <w:pStyle w:val="tabletext11"/>
              <w:jc w:val="center"/>
              <w:rPr>
                <w:ins w:id="14693" w:author="Author"/>
              </w:rPr>
            </w:pPr>
            <w:ins w:id="14694" w:author="Author">
              <w:r w:rsidRPr="00CE6D2B">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85EAE3" w14:textId="77777777" w:rsidR="003F7E2C" w:rsidRPr="00CE6D2B" w:rsidRDefault="003F7E2C" w:rsidP="00BE28D4">
            <w:pPr>
              <w:pStyle w:val="tabletext11"/>
              <w:jc w:val="center"/>
              <w:rPr>
                <w:ins w:id="14695" w:author="Author"/>
              </w:rPr>
            </w:pPr>
            <w:ins w:id="14696"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0B020" w14:textId="77777777" w:rsidR="003F7E2C" w:rsidRPr="00CE6D2B" w:rsidRDefault="003F7E2C" w:rsidP="00BE28D4">
            <w:pPr>
              <w:pStyle w:val="tabletext11"/>
              <w:jc w:val="center"/>
              <w:rPr>
                <w:ins w:id="14697" w:author="Author"/>
              </w:rPr>
            </w:pPr>
            <w:ins w:id="14698" w:author="Author">
              <w:r w:rsidRPr="00CE6D2B">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C1952A" w14:textId="77777777" w:rsidR="003F7E2C" w:rsidRPr="00CE6D2B" w:rsidRDefault="003F7E2C" w:rsidP="00BE28D4">
            <w:pPr>
              <w:pStyle w:val="tabletext11"/>
              <w:jc w:val="center"/>
              <w:rPr>
                <w:ins w:id="14699" w:author="Author"/>
              </w:rPr>
            </w:pPr>
            <w:ins w:id="14700" w:author="Author">
              <w:r w:rsidRPr="00CE6D2B">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84486C" w14:textId="77777777" w:rsidR="003F7E2C" w:rsidRPr="00CE6D2B" w:rsidRDefault="003F7E2C" w:rsidP="00BE28D4">
            <w:pPr>
              <w:pStyle w:val="tabletext11"/>
              <w:jc w:val="center"/>
              <w:rPr>
                <w:ins w:id="14701" w:author="Author"/>
              </w:rPr>
            </w:pPr>
            <w:ins w:id="14702" w:author="Author">
              <w:r w:rsidRPr="00CE6D2B">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DB1ABE" w14:textId="77777777" w:rsidR="003F7E2C" w:rsidRPr="00CE6D2B" w:rsidRDefault="003F7E2C" w:rsidP="00BE28D4">
            <w:pPr>
              <w:pStyle w:val="tabletext11"/>
              <w:jc w:val="center"/>
              <w:rPr>
                <w:ins w:id="14703" w:author="Author"/>
              </w:rPr>
            </w:pPr>
            <w:ins w:id="14704" w:author="Author">
              <w:r w:rsidRPr="00CE6D2B">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9DDE1D" w14:textId="77777777" w:rsidR="003F7E2C" w:rsidRPr="00CE6D2B" w:rsidRDefault="003F7E2C" w:rsidP="00BE28D4">
            <w:pPr>
              <w:pStyle w:val="tabletext11"/>
              <w:jc w:val="center"/>
              <w:rPr>
                <w:ins w:id="14705" w:author="Author"/>
              </w:rPr>
            </w:pPr>
            <w:ins w:id="14706" w:author="Author">
              <w:r w:rsidRPr="00CE6D2B">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5ED860" w14:textId="77777777" w:rsidR="003F7E2C" w:rsidRPr="00CE6D2B" w:rsidRDefault="003F7E2C" w:rsidP="00BE28D4">
            <w:pPr>
              <w:pStyle w:val="tabletext11"/>
              <w:jc w:val="center"/>
              <w:rPr>
                <w:ins w:id="14707" w:author="Author"/>
              </w:rPr>
            </w:pPr>
            <w:ins w:id="14708" w:author="Author">
              <w:r w:rsidRPr="00CE6D2B">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9FAC8C" w14:textId="77777777" w:rsidR="003F7E2C" w:rsidRPr="00CE6D2B" w:rsidRDefault="003F7E2C" w:rsidP="00BE28D4">
            <w:pPr>
              <w:pStyle w:val="tabletext11"/>
              <w:jc w:val="center"/>
              <w:rPr>
                <w:ins w:id="14709" w:author="Author"/>
              </w:rPr>
            </w:pPr>
            <w:ins w:id="14710"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AB5040" w14:textId="77777777" w:rsidR="003F7E2C" w:rsidRPr="00CE6D2B" w:rsidRDefault="003F7E2C" w:rsidP="00BE28D4">
            <w:pPr>
              <w:pStyle w:val="tabletext11"/>
              <w:jc w:val="center"/>
              <w:rPr>
                <w:ins w:id="14711" w:author="Author"/>
              </w:rPr>
            </w:pPr>
            <w:ins w:id="14712" w:author="Author">
              <w:r w:rsidRPr="00CE6D2B">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32757A" w14:textId="77777777" w:rsidR="003F7E2C" w:rsidRPr="00CE6D2B" w:rsidRDefault="003F7E2C" w:rsidP="00BE28D4">
            <w:pPr>
              <w:pStyle w:val="tabletext11"/>
              <w:jc w:val="center"/>
              <w:rPr>
                <w:ins w:id="14713" w:author="Author"/>
              </w:rPr>
            </w:pPr>
            <w:ins w:id="14714" w:author="Author">
              <w:r w:rsidRPr="00CE6D2B">
                <w:t xml:space="preserve">0.73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D19514" w14:textId="77777777" w:rsidR="003F7E2C" w:rsidRPr="00CE6D2B" w:rsidRDefault="003F7E2C" w:rsidP="00BE28D4">
            <w:pPr>
              <w:pStyle w:val="tabletext11"/>
              <w:jc w:val="center"/>
              <w:rPr>
                <w:ins w:id="14715" w:author="Author"/>
              </w:rPr>
            </w:pPr>
            <w:ins w:id="14716" w:author="Author">
              <w:r w:rsidRPr="00CE6D2B">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0C5E1" w14:textId="77777777" w:rsidR="003F7E2C" w:rsidRPr="00CE6D2B" w:rsidRDefault="003F7E2C" w:rsidP="00BE28D4">
            <w:pPr>
              <w:pStyle w:val="tabletext11"/>
              <w:jc w:val="center"/>
              <w:rPr>
                <w:ins w:id="14717" w:author="Author"/>
              </w:rPr>
            </w:pPr>
            <w:ins w:id="14718" w:author="Author">
              <w:r w:rsidRPr="00CE6D2B">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C4299F" w14:textId="77777777" w:rsidR="003F7E2C" w:rsidRPr="00CE6D2B" w:rsidRDefault="003F7E2C" w:rsidP="00BE28D4">
            <w:pPr>
              <w:pStyle w:val="tabletext11"/>
              <w:jc w:val="center"/>
              <w:rPr>
                <w:ins w:id="14719" w:author="Author"/>
              </w:rPr>
            </w:pPr>
            <w:ins w:id="14720" w:author="Author">
              <w:r w:rsidRPr="00CE6D2B">
                <w:t xml:space="preserve">0.69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67DA449" w14:textId="77777777" w:rsidR="003F7E2C" w:rsidRPr="00CE6D2B" w:rsidRDefault="003F7E2C" w:rsidP="00BE28D4">
            <w:pPr>
              <w:pStyle w:val="tabletext11"/>
              <w:jc w:val="center"/>
              <w:rPr>
                <w:ins w:id="14721" w:author="Author"/>
              </w:rPr>
            </w:pPr>
            <w:ins w:id="14722" w:author="Author">
              <w:r w:rsidRPr="00CE6D2B">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145119" w14:textId="77777777" w:rsidR="003F7E2C" w:rsidRPr="00CE6D2B" w:rsidRDefault="003F7E2C" w:rsidP="00BE28D4">
            <w:pPr>
              <w:pStyle w:val="tabletext11"/>
              <w:jc w:val="center"/>
              <w:rPr>
                <w:ins w:id="14723" w:author="Author"/>
              </w:rPr>
            </w:pPr>
            <w:ins w:id="14724" w:author="Author">
              <w:r w:rsidRPr="00CE6D2B">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77F7FC" w14:textId="77777777" w:rsidR="003F7E2C" w:rsidRPr="00CE6D2B" w:rsidRDefault="003F7E2C" w:rsidP="00BE28D4">
            <w:pPr>
              <w:pStyle w:val="tabletext11"/>
              <w:jc w:val="center"/>
              <w:rPr>
                <w:ins w:id="14725" w:author="Author"/>
              </w:rPr>
            </w:pPr>
            <w:ins w:id="14726" w:author="Author">
              <w:r w:rsidRPr="00CE6D2B">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715876" w14:textId="77777777" w:rsidR="003F7E2C" w:rsidRPr="00CE6D2B" w:rsidRDefault="003F7E2C" w:rsidP="00BE28D4">
            <w:pPr>
              <w:pStyle w:val="tabletext11"/>
              <w:jc w:val="center"/>
              <w:rPr>
                <w:ins w:id="14727" w:author="Author"/>
              </w:rPr>
            </w:pPr>
            <w:ins w:id="14728" w:author="Author">
              <w:r w:rsidRPr="00CE6D2B">
                <w:t xml:space="preserve">0.64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5B7F82" w14:textId="77777777" w:rsidR="003F7E2C" w:rsidRPr="00CE6D2B" w:rsidRDefault="003F7E2C" w:rsidP="00BE28D4">
            <w:pPr>
              <w:pStyle w:val="tabletext11"/>
              <w:jc w:val="center"/>
              <w:rPr>
                <w:ins w:id="14729" w:author="Author"/>
              </w:rPr>
            </w:pPr>
            <w:ins w:id="14730" w:author="Author">
              <w:r w:rsidRPr="00CE6D2B">
                <w:t xml:space="preserve">0.62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437737F" w14:textId="77777777" w:rsidR="003F7E2C" w:rsidRPr="00CE6D2B" w:rsidRDefault="003F7E2C" w:rsidP="00BE28D4">
            <w:pPr>
              <w:pStyle w:val="tabletext11"/>
              <w:jc w:val="center"/>
              <w:rPr>
                <w:ins w:id="14731" w:author="Author"/>
              </w:rPr>
            </w:pPr>
            <w:ins w:id="14732" w:author="Author">
              <w:r w:rsidRPr="00CE6D2B">
                <w:t xml:space="preserve">0.61 </w:t>
              </w:r>
            </w:ins>
          </w:p>
        </w:tc>
      </w:tr>
      <w:tr w:rsidR="003F7E2C" w14:paraId="4C6A3650" w14:textId="77777777" w:rsidTr="00EE1A0A">
        <w:trPr>
          <w:trHeight w:val="190"/>
          <w:ins w:id="14733" w:author="Author"/>
        </w:trPr>
        <w:tc>
          <w:tcPr>
            <w:tcW w:w="200" w:type="dxa"/>
            <w:tcBorders>
              <w:top w:val="single" w:sz="4" w:space="0" w:color="auto"/>
              <w:left w:val="single" w:sz="4" w:space="0" w:color="auto"/>
              <w:bottom w:val="single" w:sz="4" w:space="0" w:color="auto"/>
              <w:right w:val="nil"/>
            </w:tcBorders>
            <w:vAlign w:val="bottom"/>
          </w:tcPr>
          <w:p w14:paraId="6BEE23E4" w14:textId="77777777" w:rsidR="003F7E2C" w:rsidRDefault="003F7E2C" w:rsidP="00BE28D4">
            <w:pPr>
              <w:pStyle w:val="tabletext11"/>
              <w:jc w:val="right"/>
              <w:rPr>
                <w:ins w:id="14734" w:author="Author"/>
              </w:rPr>
            </w:pPr>
          </w:p>
        </w:tc>
        <w:tc>
          <w:tcPr>
            <w:tcW w:w="1580" w:type="dxa"/>
            <w:tcBorders>
              <w:top w:val="single" w:sz="4" w:space="0" w:color="auto"/>
              <w:left w:val="nil"/>
              <w:bottom w:val="single" w:sz="4" w:space="0" w:color="auto"/>
              <w:right w:val="single" w:sz="4" w:space="0" w:color="auto"/>
            </w:tcBorders>
            <w:vAlign w:val="bottom"/>
            <w:hideMark/>
          </w:tcPr>
          <w:p w14:paraId="29E3BF91" w14:textId="77777777" w:rsidR="003F7E2C" w:rsidRDefault="003F7E2C" w:rsidP="00BE28D4">
            <w:pPr>
              <w:pStyle w:val="tabletext11"/>
              <w:tabs>
                <w:tab w:val="decimal" w:pos="640"/>
              </w:tabs>
              <w:rPr>
                <w:ins w:id="14735" w:author="Author"/>
              </w:rPr>
            </w:pPr>
            <w:ins w:id="14736" w:author="Author">
              <w:r>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138DA25" w14:textId="77777777" w:rsidR="003F7E2C" w:rsidRPr="00CE6D2B" w:rsidRDefault="003F7E2C" w:rsidP="00BE28D4">
            <w:pPr>
              <w:pStyle w:val="tabletext11"/>
              <w:jc w:val="center"/>
              <w:rPr>
                <w:ins w:id="14737" w:author="Author"/>
              </w:rPr>
            </w:pPr>
            <w:ins w:id="14738" w:author="Author">
              <w:r w:rsidRPr="00CE6D2B">
                <w:t xml:space="preserve">1.64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D158753" w14:textId="77777777" w:rsidR="003F7E2C" w:rsidRPr="00CE6D2B" w:rsidRDefault="003F7E2C" w:rsidP="00BE28D4">
            <w:pPr>
              <w:pStyle w:val="tabletext11"/>
              <w:jc w:val="center"/>
              <w:rPr>
                <w:ins w:id="14739" w:author="Author"/>
              </w:rPr>
            </w:pPr>
            <w:ins w:id="14740" w:author="Author">
              <w:r w:rsidRPr="00CE6D2B">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F5325F" w14:textId="77777777" w:rsidR="003F7E2C" w:rsidRPr="00CE6D2B" w:rsidRDefault="003F7E2C" w:rsidP="00BE28D4">
            <w:pPr>
              <w:pStyle w:val="tabletext11"/>
              <w:jc w:val="center"/>
              <w:rPr>
                <w:ins w:id="14741" w:author="Author"/>
              </w:rPr>
            </w:pPr>
            <w:ins w:id="14742" w:author="Author">
              <w:r w:rsidRPr="00CE6D2B">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9A61B2" w14:textId="77777777" w:rsidR="003F7E2C" w:rsidRPr="00CE6D2B" w:rsidRDefault="003F7E2C" w:rsidP="00BE28D4">
            <w:pPr>
              <w:pStyle w:val="tabletext11"/>
              <w:jc w:val="center"/>
              <w:rPr>
                <w:ins w:id="14743" w:author="Author"/>
              </w:rPr>
            </w:pPr>
            <w:ins w:id="14744" w:author="Author">
              <w:r w:rsidRPr="00CE6D2B">
                <w:t xml:space="preserve">1.42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A2B4D2" w14:textId="77777777" w:rsidR="003F7E2C" w:rsidRPr="00CE6D2B" w:rsidRDefault="003F7E2C" w:rsidP="00BE28D4">
            <w:pPr>
              <w:pStyle w:val="tabletext11"/>
              <w:jc w:val="center"/>
              <w:rPr>
                <w:ins w:id="14745" w:author="Author"/>
              </w:rPr>
            </w:pPr>
            <w:ins w:id="14746" w:author="Author">
              <w:r w:rsidRPr="00CE6D2B">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FF96E2" w14:textId="77777777" w:rsidR="003F7E2C" w:rsidRPr="00CE6D2B" w:rsidRDefault="003F7E2C" w:rsidP="00BE28D4">
            <w:pPr>
              <w:pStyle w:val="tabletext11"/>
              <w:jc w:val="center"/>
              <w:rPr>
                <w:ins w:id="14747" w:author="Author"/>
              </w:rPr>
            </w:pPr>
            <w:ins w:id="14748" w:author="Author">
              <w:r w:rsidRPr="00CE6D2B">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4C3798" w14:textId="77777777" w:rsidR="003F7E2C" w:rsidRPr="00CE6D2B" w:rsidRDefault="003F7E2C" w:rsidP="00BE28D4">
            <w:pPr>
              <w:pStyle w:val="tabletext11"/>
              <w:jc w:val="center"/>
              <w:rPr>
                <w:ins w:id="14749" w:author="Author"/>
              </w:rPr>
            </w:pPr>
            <w:ins w:id="14750" w:author="Author">
              <w:r w:rsidRPr="00CE6D2B">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FD6D61" w14:textId="77777777" w:rsidR="003F7E2C" w:rsidRPr="00CE6D2B" w:rsidRDefault="003F7E2C" w:rsidP="00BE28D4">
            <w:pPr>
              <w:pStyle w:val="tabletext11"/>
              <w:jc w:val="center"/>
              <w:rPr>
                <w:ins w:id="14751" w:author="Author"/>
              </w:rPr>
            </w:pPr>
            <w:ins w:id="14752" w:author="Author">
              <w:r w:rsidRPr="00CE6D2B">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59EDB2" w14:textId="77777777" w:rsidR="003F7E2C" w:rsidRPr="00CE6D2B" w:rsidRDefault="003F7E2C" w:rsidP="00BE28D4">
            <w:pPr>
              <w:pStyle w:val="tabletext11"/>
              <w:jc w:val="center"/>
              <w:rPr>
                <w:ins w:id="14753" w:author="Author"/>
              </w:rPr>
            </w:pPr>
            <w:ins w:id="14754" w:author="Author">
              <w:r w:rsidRPr="00CE6D2B">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008CC5" w14:textId="77777777" w:rsidR="003F7E2C" w:rsidRPr="00CE6D2B" w:rsidRDefault="003F7E2C" w:rsidP="00BE28D4">
            <w:pPr>
              <w:pStyle w:val="tabletext11"/>
              <w:jc w:val="center"/>
              <w:rPr>
                <w:ins w:id="14755" w:author="Author"/>
              </w:rPr>
            </w:pPr>
            <w:ins w:id="14756" w:author="Author">
              <w:r w:rsidRPr="00CE6D2B">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2549DD" w14:textId="77777777" w:rsidR="003F7E2C" w:rsidRPr="00CE6D2B" w:rsidRDefault="003F7E2C" w:rsidP="00BE28D4">
            <w:pPr>
              <w:pStyle w:val="tabletext11"/>
              <w:jc w:val="center"/>
              <w:rPr>
                <w:ins w:id="14757" w:author="Author"/>
              </w:rPr>
            </w:pPr>
            <w:ins w:id="14758" w:author="Author">
              <w:r w:rsidRPr="00CE6D2B">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8F9D7F" w14:textId="77777777" w:rsidR="003F7E2C" w:rsidRPr="00CE6D2B" w:rsidRDefault="003F7E2C" w:rsidP="00BE28D4">
            <w:pPr>
              <w:pStyle w:val="tabletext11"/>
              <w:jc w:val="center"/>
              <w:rPr>
                <w:ins w:id="14759" w:author="Author"/>
              </w:rPr>
            </w:pPr>
            <w:ins w:id="14760" w:author="Author">
              <w:r w:rsidRPr="00CE6D2B">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99CE6F" w14:textId="77777777" w:rsidR="003F7E2C" w:rsidRPr="00CE6D2B" w:rsidRDefault="003F7E2C" w:rsidP="00BE28D4">
            <w:pPr>
              <w:pStyle w:val="tabletext11"/>
              <w:jc w:val="center"/>
              <w:rPr>
                <w:ins w:id="14761" w:author="Author"/>
              </w:rPr>
            </w:pPr>
            <w:ins w:id="14762" w:author="Author">
              <w:r w:rsidRPr="00CE6D2B">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911BC5" w14:textId="77777777" w:rsidR="003F7E2C" w:rsidRPr="00CE6D2B" w:rsidRDefault="003F7E2C" w:rsidP="00BE28D4">
            <w:pPr>
              <w:pStyle w:val="tabletext11"/>
              <w:jc w:val="center"/>
              <w:rPr>
                <w:ins w:id="14763" w:author="Author"/>
              </w:rPr>
            </w:pPr>
            <w:ins w:id="14764"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E304D2" w14:textId="77777777" w:rsidR="003F7E2C" w:rsidRPr="00CE6D2B" w:rsidRDefault="003F7E2C" w:rsidP="00BE28D4">
            <w:pPr>
              <w:pStyle w:val="tabletext11"/>
              <w:jc w:val="center"/>
              <w:rPr>
                <w:ins w:id="14765" w:author="Author"/>
              </w:rPr>
            </w:pPr>
            <w:ins w:id="14766" w:author="Author">
              <w:r w:rsidRPr="00CE6D2B">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3CC53B" w14:textId="77777777" w:rsidR="003F7E2C" w:rsidRPr="00CE6D2B" w:rsidRDefault="003F7E2C" w:rsidP="00BE28D4">
            <w:pPr>
              <w:pStyle w:val="tabletext11"/>
              <w:jc w:val="center"/>
              <w:rPr>
                <w:ins w:id="14767" w:author="Author"/>
              </w:rPr>
            </w:pPr>
            <w:ins w:id="14768" w:author="Author">
              <w:r w:rsidRPr="00CE6D2B">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673336" w14:textId="77777777" w:rsidR="003F7E2C" w:rsidRPr="00CE6D2B" w:rsidRDefault="003F7E2C" w:rsidP="00BE28D4">
            <w:pPr>
              <w:pStyle w:val="tabletext11"/>
              <w:jc w:val="center"/>
              <w:rPr>
                <w:ins w:id="14769" w:author="Author"/>
              </w:rPr>
            </w:pPr>
            <w:ins w:id="14770"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248319" w14:textId="77777777" w:rsidR="003F7E2C" w:rsidRPr="00CE6D2B" w:rsidRDefault="003F7E2C" w:rsidP="00BE28D4">
            <w:pPr>
              <w:pStyle w:val="tabletext11"/>
              <w:jc w:val="center"/>
              <w:rPr>
                <w:ins w:id="14771" w:author="Author"/>
              </w:rPr>
            </w:pPr>
            <w:ins w:id="14772" w:author="Author">
              <w:r w:rsidRPr="00CE6D2B">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C61FD0" w14:textId="77777777" w:rsidR="003F7E2C" w:rsidRPr="00CE6D2B" w:rsidRDefault="003F7E2C" w:rsidP="00BE28D4">
            <w:pPr>
              <w:pStyle w:val="tabletext11"/>
              <w:jc w:val="center"/>
              <w:rPr>
                <w:ins w:id="14773" w:author="Author"/>
              </w:rPr>
            </w:pPr>
            <w:ins w:id="14774" w:author="Author">
              <w:r w:rsidRPr="00CE6D2B">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BF3E37" w14:textId="77777777" w:rsidR="003F7E2C" w:rsidRPr="00CE6D2B" w:rsidRDefault="003F7E2C" w:rsidP="00BE28D4">
            <w:pPr>
              <w:pStyle w:val="tabletext11"/>
              <w:jc w:val="center"/>
              <w:rPr>
                <w:ins w:id="14775" w:author="Author"/>
              </w:rPr>
            </w:pPr>
            <w:ins w:id="14776" w:author="Author">
              <w:r w:rsidRPr="00CE6D2B">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C27AAD" w14:textId="77777777" w:rsidR="003F7E2C" w:rsidRPr="00CE6D2B" w:rsidRDefault="003F7E2C" w:rsidP="00BE28D4">
            <w:pPr>
              <w:pStyle w:val="tabletext11"/>
              <w:jc w:val="center"/>
              <w:rPr>
                <w:ins w:id="14777" w:author="Author"/>
              </w:rPr>
            </w:pPr>
            <w:ins w:id="14778" w:author="Author">
              <w:r w:rsidRPr="00CE6D2B">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E92F9D" w14:textId="77777777" w:rsidR="003F7E2C" w:rsidRPr="00CE6D2B" w:rsidRDefault="003F7E2C" w:rsidP="00BE28D4">
            <w:pPr>
              <w:pStyle w:val="tabletext11"/>
              <w:jc w:val="center"/>
              <w:rPr>
                <w:ins w:id="14779" w:author="Author"/>
              </w:rPr>
            </w:pPr>
            <w:ins w:id="14780" w:author="Author">
              <w:r w:rsidRPr="00CE6D2B">
                <w:t xml:space="preserve">0.74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CD48209" w14:textId="77777777" w:rsidR="003F7E2C" w:rsidRPr="00CE6D2B" w:rsidRDefault="003F7E2C" w:rsidP="00BE28D4">
            <w:pPr>
              <w:pStyle w:val="tabletext11"/>
              <w:jc w:val="center"/>
              <w:rPr>
                <w:ins w:id="14781" w:author="Author"/>
              </w:rPr>
            </w:pPr>
            <w:ins w:id="14782" w:author="Author">
              <w:r w:rsidRPr="00CE6D2B">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8D719B" w14:textId="77777777" w:rsidR="003F7E2C" w:rsidRPr="00CE6D2B" w:rsidRDefault="003F7E2C" w:rsidP="00BE28D4">
            <w:pPr>
              <w:pStyle w:val="tabletext11"/>
              <w:jc w:val="center"/>
              <w:rPr>
                <w:ins w:id="14783" w:author="Author"/>
              </w:rPr>
            </w:pPr>
            <w:ins w:id="14784" w:author="Author">
              <w:r w:rsidRPr="00CE6D2B">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4C1516" w14:textId="77777777" w:rsidR="003F7E2C" w:rsidRPr="00CE6D2B" w:rsidRDefault="003F7E2C" w:rsidP="00BE28D4">
            <w:pPr>
              <w:pStyle w:val="tabletext11"/>
              <w:jc w:val="center"/>
              <w:rPr>
                <w:ins w:id="14785" w:author="Author"/>
              </w:rPr>
            </w:pPr>
            <w:ins w:id="14786" w:author="Author">
              <w:r w:rsidRPr="00CE6D2B">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D1B54C" w14:textId="77777777" w:rsidR="003F7E2C" w:rsidRPr="00CE6D2B" w:rsidRDefault="003F7E2C" w:rsidP="00BE28D4">
            <w:pPr>
              <w:pStyle w:val="tabletext11"/>
              <w:jc w:val="center"/>
              <w:rPr>
                <w:ins w:id="14787" w:author="Author"/>
              </w:rPr>
            </w:pPr>
            <w:ins w:id="14788" w:author="Author">
              <w:r w:rsidRPr="00CE6D2B">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250951" w14:textId="77777777" w:rsidR="003F7E2C" w:rsidRPr="00CE6D2B" w:rsidRDefault="003F7E2C" w:rsidP="00BE28D4">
            <w:pPr>
              <w:pStyle w:val="tabletext11"/>
              <w:jc w:val="center"/>
              <w:rPr>
                <w:ins w:id="14789" w:author="Author"/>
              </w:rPr>
            </w:pPr>
            <w:ins w:id="14790" w:author="Author">
              <w:r w:rsidRPr="00CE6D2B">
                <w:t xml:space="preserve">0.67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8E320B2" w14:textId="77777777" w:rsidR="003F7E2C" w:rsidRPr="00CE6D2B" w:rsidRDefault="003F7E2C" w:rsidP="00BE28D4">
            <w:pPr>
              <w:pStyle w:val="tabletext11"/>
              <w:jc w:val="center"/>
              <w:rPr>
                <w:ins w:id="14791" w:author="Author"/>
              </w:rPr>
            </w:pPr>
            <w:ins w:id="14792" w:author="Author">
              <w:r w:rsidRPr="00CE6D2B">
                <w:t xml:space="preserve">0.66 </w:t>
              </w:r>
            </w:ins>
          </w:p>
        </w:tc>
      </w:tr>
      <w:tr w:rsidR="003F7E2C" w14:paraId="4DB4921E" w14:textId="77777777" w:rsidTr="00EE1A0A">
        <w:trPr>
          <w:trHeight w:val="190"/>
          <w:ins w:id="14793" w:author="Author"/>
        </w:trPr>
        <w:tc>
          <w:tcPr>
            <w:tcW w:w="200" w:type="dxa"/>
            <w:tcBorders>
              <w:top w:val="single" w:sz="4" w:space="0" w:color="auto"/>
              <w:left w:val="single" w:sz="4" w:space="0" w:color="auto"/>
              <w:bottom w:val="single" w:sz="4" w:space="0" w:color="auto"/>
              <w:right w:val="nil"/>
            </w:tcBorders>
            <w:vAlign w:val="bottom"/>
          </w:tcPr>
          <w:p w14:paraId="21B27940" w14:textId="77777777" w:rsidR="003F7E2C" w:rsidRDefault="003F7E2C" w:rsidP="00BE28D4">
            <w:pPr>
              <w:pStyle w:val="tabletext11"/>
              <w:jc w:val="right"/>
              <w:rPr>
                <w:ins w:id="14794" w:author="Author"/>
              </w:rPr>
            </w:pPr>
          </w:p>
        </w:tc>
        <w:tc>
          <w:tcPr>
            <w:tcW w:w="1580" w:type="dxa"/>
            <w:tcBorders>
              <w:top w:val="single" w:sz="4" w:space="0" w:color="auto"/>
              <w:left w:val="nil"/>
              <w:bottom w:val="single" w:sz="4" w:space="0" w:color="auto"/>
              <w:right w:val="single" w:sz="4" w:space="0" w:color="auto"/>
            </w:tcBorders>
            <w:vAlign w:val="bottom"/>
            <w:hideMark/>
          </w:tcPr>
          <w:p w14:paraId="56E24C16" w14:textId="77777777" w:rsidR="003F7E2C" w:rsidRDefault="003F7E2C" w:rsidP="00BE28D4">
            <w:pPr>
              <w:pStyle w:val="tabletext11"/>
              <w:tabs>
                <w:tab w:val="decimal" w:pos="640"/>
              </w:tabs>
              <w:rPr>
                <w:ins w:id="14795" w:author="Author"/>
              </w:rPr>
            </w:pPr>
            <w:ins w:id="14796" w:author="Author">
              <w:r>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28DDEE7" w14:textId="77777777" w:rsidR="003F7E2C" w:rsidRPr="00CE6D2B" w:rsidRDefault="003F7E2C" w:rsidP="00BE28D4">
            <w:pPr>
              <w:pStyle w:val="tabletext11"/>
              <w:jc w:val="center"/>
              <w:rPr>
                <w:ins w:id="14797" w:author="Author"/>
              </w:rPr>
            </w:pPr>
            <w:ins w:id="14798" w:author="Author">
              <w:r w:rsidRPr="00CE6D2B">
                <w:t xml:space="preserve">1.71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7AD27DF" w14:textId="77777777" w:rsidR="003F7E2C" w:rsidRPr="00CE6D2B" w:rsidRDefault="003F7E2C" w:rsidP="00BE28D4">
            <w:pPr>
              <w:pStyle w:val="tabletext11"/>
              <w:jc w:val="center"/>
              <w:rPr>
                <w:ins w:id="14799" w:author="Author"/>
              </w:rPr>
            </w:pPr>
            <w:ins w:id="14800" w:author="Author">
              <w:r w:rsidRPr="00CE6D2B">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DF7BB1" w14:textId="77777777" w:rsidR="003F7E2C" w:rsidRPr="00CE6D2B" w:rsidRDefault="003F7E2C" w:rsidP="00BE28D4">
            <w:pPr>
              <w:pStyle w:val="tabletext11"/>
              <w:jc w:val="center"/>
              <w:rPr>
                <w:ins w:id="14801" w:author="Author"/>
              </w:rPr>
            </w:pPr>
            <w:ins w:id="14802" w:author="Author">
              <w:r w:rsidRPr="00CE6D2B">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98FB70" w14:textId="77777777" w:rsidR="003F7E2C" w:rsidRPr="00CE6D2B" w:rsidRDefault="003F7E2C" w:rsidP="00BE28D4">
            <w:pPr>
              <w:pStyle w:val="tabletext11"/>
              <w:jc w:val="center"/>
              <w:rPr>
                <w:ins w:id="14803" w:author="Author"/>
              </w:rPr>
            </w:pPr>
            <w:ins w:id="14804" w:author="Author">
              <w:r w:rsidRPr="00CE6D2B">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F2ABC4" w14:textId="77777777" w:rsidR="003F7E2C" w:rsidRPr="00CE6D2B" w:rsidRDefault="003F7E2C" w:rsidP="00BE28D4">
            <w:pPr>
              <w:pStyle w:val="tabletext11"/>
              <w:jc w:val="center"/>
              <w:rPr>
                <w:ins w:id="14805" w:author="Author"/>
              </w:rPr>
            </w:pPr>
            <w:ins w:id="14806" w:author="Author">
              <w:r w:rsidRPr="00CE6D2B">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B43AE6" w14:textId="77777777" w:rsidR="003F7E2C" w:rsidRPr="00CE6D2B" w:rsidRDefault="003F7E2C" w:rsidP="00BE28D4">
            <w:pPr>
              <w:pStyle w:val="tabletext11"/>
              <w:jc w:val="center"/>
              <w:rPr>
                <w:ins w:id="14807" w:author="Author"/>
              </w:rPr>
            </w:pPr>
            <w:ins w:id="14808" w:author="Author">
              <w:r w:rsidRPr="00CE6D2B">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4441FA" w14:textId="77777777" w:rsidR="003F7E2C" w:rsidRPr="00CE6D2B" w:rsidRDefault="003F7E2C" w:rsidP="00BE28D4">
            <w:pPr>
              <w:pStyle w:val="tabletext11"/>
              <w:jc w:val="center"/>
              <w:rPr>
                <w:ins w:id="14809" w:author="Author"/>
              </w:rPr>
            </w:pPr>
            <w:ins w:id="14810" w:author="Author">
              <w:r w:rsidRPr="00CE6D2B">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A3E50B" w14:textId="77777777" w:rsidR="003F7E2C" w:rsidRPr="00CE6D2B" w:rsidRDefault="003F7E2C" w:rsidP="00BE28D4">
            <w:pPr>
              <w:pStyle w:val="tabletext11"/>
              <w:jc w:val="center"/>
              <w:rPr>
                <w:ins w:id="14811" w:author="Author"/>
              </w:rPr>
            </w:pPr>
            <w:ins w:id="14812" w:author="Author">
              <w:r w:rsidRPr="00CE6D2B">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96ACEF" w14:textId="77777777" w:rsidR="003F7E2C" w:rsidRPr="00CE6D2B" w:rsidRDefault="003F7E2C" w:rsidP="00BE28D4">
            <w:pPr>
              <w:pStyle w:val="tabletext11"/>
              <w:jc w:val="center"/>
              <w:rPr>
                <w:ins w:id="14813" w:author="Author"/>
              </w:rPr>
            </w:pPr>
            <w:ins w:id="14814" w:author="Author">
              <w:r w:rsidRPr="00CE6D2B">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755A23" w14:textId="77777777" w:rsidR="003F7E2C" w:rsidRPr="00CE6D2B" w:rsidRDefault="003F7E2C" w:rsidP="00BE28D4">
            <w:pPr>
              <w:pStyle w:val="tabletext11"/>
              <w:jc w:val="center"/>
              <w:rPr>
                <w:ins w:id="14815" w:author="Author"/>
              </w:rPr>
            </w:pPr>
            <w:ins w:id="14816" w:author="Author">
              <w:r w:rsidRPr="00CE6D2B">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0FE0BB" w14:textId="77777777" w:rsidR="003F7E2C" w:rsidRPr="00CE6D2B" w:rsidRDefault="003F7E2C" w:rsidP="00BE28D4">
            <w:pPr>
              <w:pStyle w:val="tabletext11"/>
              <w:jc w:val="center"/>
              <w:rPr>
                <w:ins w:id="14817" w:author="Author"/>
              </w:rPr>
            </w:pPr>
            <w:ins w:id="14818" w:author="Author">
              <w:r w:rsidRPr="00CE6D2B">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2D54FB" w14:textId="77777777" w:rsidR="003F7E2C" w:rsidRPr="00CE6D2B" w:rsidRDefault="003F7E2C" w:rsidP="00BE28D4">
            <w:pPr>
              <w:pStyle w:val="tabletext11"/>
              <w:jc w:val="center"/>
              <w:rPr>
                <w:ins w:id="14819" w:author="Author"/>
              </w:rPr>
            </w:pPr>
            <w:ins w:id="14820" w:author="Author">
              <w:r w:rsidRPr="00CE6D2B">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21DC28" w14:textId="77777777" w:rsidR="003F7E2C" w:rsidRPr="00CE6D2B" w:rsidRDefault="003F7E2C" w:rsidP="00BE28D4">
            <w:pPr>
              <w:pStyle w:val="tabletext11"/>
              <w:jc w:val="center"/>
              <w:rPr>
                <w:ins w:id="14821" w:author="Author"/>
              </w:rPr>
            </w:pPr>
            <w:ins w:id="14822" w:author="Author">
              <w:r w:rsidRPr="00CE6D2B">
                <w:t xml:space="preserve">0.96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079C21" w14:textId="77777777" w:rsidR="003F7E2C" w:rsidRPr="00CE6D2B" w:rsidRDefault="003F7E2C" w:rsidP="00BE28D4">
            <w:pPr>
              <w:pStyle w:val="tabletext11"/>
              <w:jc w:val="center"/>
              <w:rPr>
                <w:ins w:id="14823" w:author="Author"/>
              </w:rPr>
            </w:pPr>
            <w:ins w:id="14824" w:author="Author">
              <w:r w:rsidRPr="00CE6D2B">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FDA7A1" w14:textId="77777777" w:rsidR="003F7E2C" w:rsidRPr="00CE6D2B" w:rsidRDefault="003F7E2C" w:rsidP="00BE28D4">
            <w:pPr>
              <w:pStyle w:val="tabletext11"/>
              <w:jc w:val="center"/>
              <w:rPr>
                <w:ins w:id="14825" w:author="Author"/>
              </w:rPr>
            </w:pPr>
            <w:ins w:id="14826" w:author="Author">
              <w:r w:rsidRPr="00CE6D2B">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14BF40" w14:textId="77777777" w:rsidR="003F7E2C" w:rsidRPr="00CE6D2B" w:rsidRDefault="003F7E2C" w:rsidP="00BE28D4">
            <w:pPr>
              <w:pStyle w:val="tabletext11"/>
              <w:jc w:val="center"/>
              <w:rPr>
                <w:ins w:id="14827" w:author="Author"/>
              </w:rPr>
            </w:pPr>
            <w:ins w:id="14828" w:author="Author">
              <w:r w:rsidRPr="00CE6D2B">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F9EC71" w14:textId="77777777" w:rsidR="003F7E2C" w:rsidRPr="00CE6D2B" w:rsidRDefault="003F7E2C" w:rsidP="00BE28D4">
            <w:pPr>
              <w:pStyle w:val="tabletext11"/>
              <w:jc w:val="center"/>
              <w:rPr>
                <w:ins w:id="14829" w:author="Author"/>
              </w:rPr>
            </w:pPr>
            <w:ins w:id="14830" w:author="Author">
              <w:r w:rsidRPr="00CE6D2B">
                <w:t xml:space="preserve">0.88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F07E00" w14:textId="77777777" w:rsidR="003F7E2C" w:rsidRPr="00CE6D2B" w:rsidRDefault="003F7E2C" w:rsidP="00BE28D4">
            <w:pPr>
              <w:pStyle w:val="tabletext11"/>
              <w:jc w:val="center"/>
              <w:rPr>
                <w:ins w:id="14831" w:author="Author"/>
              </w:rPr>
            </w:pPr>
            <w:ins w:id="14832"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1E7C65" w14:textId="77777777" w:rsidR="003F7E2C" w:rsidRPr="00CE6D2B" w:rsidRDefault="003F7E2C" w:rsidP="00BE28D4">
            <w:pPr>
              <w:pStyle w:val="tabletext11"/>
              <w:jc w:val="center"/>
              <w:rPr>
                <w:ins w:id="14833" w:author="Author"/>
              </w:rPr>
            </w:pPr>
            <w:ins w:id="14834" w:author="Author">
              <w:r w:rsidRPr="00CE6D2B">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729F2" w14:textId="77777777" w:rsidR="003F7E2C" w:rsidRPr="00CE6D2B" w:rsidRDefault="003F7E2C" w:rsidP="00BE28D4">
            <w:pPr>
              <w:pStyle w:val="tabletext11"/>
              <w:jc w:val="center"/>
              <w:rPr>
                <w:ins w:id="14835" w:author="Author"/>
              </w:rPr>
            </w:pPr>
            <w:ins w:id="14836" w:author="Author">
              <w:r w:rsidRPr="00CE6D2B">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312166" w14:textId="77777777" w:rsidR="003F7E2C" w:rsidRPr="00CE6D2B" w:rsidRDefault="003F7E2C" w:rsidP="00BE28D4">
            <w:pPr>
              <w:pStyle w:val="tabletext11"/>
              <w:jc w:val="center"/>
              <w:rPr>
                <w:ins w:id="14837" w:author="Author"/>
              </w:rPr>
            </w:pPr>
            <w:ins w:id="14838" w:author="Author">
              <w:r w:rsidRPr="00CE6D2B">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DB22E5" w14:textId="77777777" w:rsidR="003F7E2C" w:rsidRPr="00CE6D2B" w:rsidRDefault="003F7E2C" w:rsidP="00BE28D4">
            <w:pPr>
              <w:pStyle w:val="tabletext11"/>
              <w:jc w:val="center"/>
              <w:rPr>
                <w:ins w:id="14839" w:author="Author"/>
              </w:rPr>
            </w:pPr>
            <w:ins w:id="14840" w:author="Author">
              <w:r w:rsidRPr="00CE6D2B">
                <w:t xml:space="preserve">0.80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2D660B1" w14:textId="77777777" w:rsidR="003F7E2C" w:rsidRPr="00CE6D2B" w:rsidRDefault="003F7E2C" w:rsidP="00BE28D4">
            <w:pPr>
              <w:pStyle w:val="tabletext11"/>
              <w:jc w:val="center"/>
              <w:rPr>
                <w:ins w:id="14841" w:author="Author"/>
              </w:rPr>
            </w:pPr>
            <w:ins w:id="14842" w:author="Author">
              <w:r w:rsidRPr="00CE6D2B">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48344D" w14:textId="77777777" w:rsidR="003F7E2C" w:rsidRPr="00CE6D2B" w:rsidRDefault="003F7E2C" w:rsidP="00BE28D4">
            <w:pPr>
              <w:pStyle w:val="tabletext11"/>
              <w:jc w:val="center"/>
              <w:rPr>
                <w:ins w:id="14843" w:author="Author"/>
              </w:rPr>
            </w:pPr>
            <w:ins w:id="14844" w:author="Author">
              <w:r w:rsidRPr="00CE6D2B">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0B4B2F" w14:textId="77777777" w:rsidR="003F7E2C" w:rsidRPr="00CE6D2B" w:rsidRDefault="003F7E2C" w:rsidP="00BE28D4">
            <w:pPr>
              <w:pStyle w:val="tabletext11"/>
              <w:jc w:val="center"/>
              <w:rPr>
                <w:ins w:id="14845" w:author="Author"/>
              </w:rPr>
            </w:pPr>
            <w:ins w:id="14846" w:author="Author">
              <w:r w:rsidRPr="00CE6D2B">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0226B" w14:textId="77777777" w:rsidR="003F7E2C" w:rsidRPr="00CE6D2B" w:rsidRDefault="003F7E2C" w:rsidP="00BE28D4">
            <w:pPr>
              <w:pStyle w:val="tabletext11"/>
              <w:jc w:val="center"/>
              <w:rPr>
                <w:ins w:id="14847" w:author="Author"/>
              </w:rPr>
            </w:pPr>
            <w:ins w:id="14848" w:author="Author">
              <w:r w:rsidRPr="00CE6D2B">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451C44" w14:textId="77777777" w:rsidR="003F7E2C" w:rsidRPr="00CE6D2B" w:rsidRDefault="003F7E2C" w:rsidP="00BE28D4">
            <w:pPr>
              <w:pStyle w:val="tabletext11"/>
              <w:jc w:val="center"/>
              <w:rPr>
                <w:ins w:id="14849" w:author="Author"/>
              </w:rPr>
            </w:pPr>
            <w:ins w:id="14850" w:author="Author">
              <w:r w:rsidRPr="00CE6D2B">
                <w:t xml:space="preserve">0.72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15A3BCB" w14:textId="77777777" w:rsidR="003F7E2C" w:rsidRPr="00CE6D2B" w:rsidRDefault="003F7E2C" w:rsidP="00BE28D4">
            <w:pPr>
              <w:pStyle w:val="tabletext11"/>
              <w:jc w:val="center"/>
              <w:rPr>
                <w:ins w:id="14851" w:author="Author"/>
              </w:rPr>
            </w:pPr>
            <w:ins w:id="14852" w:author="Author">
              <w:r w:rsidRPr="00CE6D2B">
                <w:t xml:space="preserve">0.71 </w:t>
              </w:r>
            </w:ins>
          </w:p>
        </w:tc>
      </w:tr>
      <w:tr w:rsidR="003F7E2C" w14:paraId="060DE3BA" w14:textId="77777777" w:rsidTr="00EE1A0A">
        <w:trPr>
          <w:trHeight w:val="190"/>
          <w:ins w:id="14853" w:author="Author"/>
        </w:trPr>
        <w:tc>
          <w:tcPr>
            <w:tcW w:w="200" w:type="dxa"/>
            <w:tcBorders>
              <w:top w:val="single" w:sz="4" w:space="0" w:color="auto"/>
              <w:left w:val="single" w:sz="4" w:space="0" w:color="auto"/>
              <w:bottom w:val="single" w:sz="4" w:space="0" w:color="auto"/>
              <w:right w:val="nil"/>
            </w:tcBorders>
            <w:vAlign w:val="bottom"/>
          </w:tcPr>
          <w:p w14:paraId="23566BA8" w14:textId="77777777" w:rsidR="003F7E2C" w:rsidRDefault="003F7E2C" w:rsidP="00BE28D4">
            <w:pPr>
              <w:pStyle w:val="tabletext11"/>
              <w:jc w:val="right"/>
              <w:rPr>
                <w:ins w:id="14854" w:author="Author"/>
              </w:rPr>
            </w:pPr>
          </w:p>
        </w:tc>
        <w:tc>
          <w:tcPr>
            <w:tcW w:w="1580" w:type="dxa"/>
            <w:tcBorders>
              <w:top w:val="single" w:sz="4" w:space="0" w:color="auto"/>
              <w:left w:val="nil"/>
              <w:bottom w:val="single" w:sz="4" w:space="0" w:color="auto"/>
              <w:right w:val="single" w:sz="4" w:space="0" w:color="auto"/>
            </w:tcBorders>
            <w:vAlign w:val="bottom"/>
            <w:hideMark/>
          </w:tcPr>
          <w:p w14:paraId="456CCEF1" w14:textId="77777777" w:rsidR="003F7E2C" w:rsidRDefault="003F7E2C" w:rsidP="00BE28D4">
            <w:pPr>
              <w:pStyle w:val="tabletext11"/>
              <w:tabs>
                <w:tab w:val="decimal" w:pos="640"/>
              </w:tabs>
              <w:rPr>
                <w:ins w:id="14855" w:author="Author"/>
              </w:rPr>
            </w:pPr>
            <w:ins w:id="14856" w:author="Author">
              <w:r>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A4BD541" w14:textId="77777777" w:rsidR="003F7E2C" w:rsidRPr="00CE6D2B" w:rsidRDefault="003F7E2C" w:rsidP="00BE28D4">
            <w:pPr>
              <w:pStyle w:val="tabletext11"/>
              <w:jc w:val="center"/>
              <w:rPr>
                <w:ins w:id="14857" w:author="Author"/>
              </w:rPr>
            </w:pPr>
            <w:ins w:id="14858" w:author="Author">
              <w:r w:rsidRPr="00CE6D2B">
                <w:t xml:space="preserve">1.77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A41196C" w14:textId="77777777" w:rsidR="003F7E2C" w:rsidRPr="00CE6D2B" w:rsidRDefault="003F7E2C" w:rsidP="00BE28D4">
            <w:pPr>
              <w:pStyle w:val="tabletext11"/>
              <w:jc w:val="center"/>
              <w:rPr>
                <w:ins w:id="14859" w:author="Author"/>
              </w:rPr>
            </w:pPr>
            <w:ins w:id="14860" w:author="Author">
              <w:r w:rsidRPr="00CE6D2B">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7912FC" w14:textId="77777777" w:rsidR="003F7E2C" w:rsidRPr="00CE6D2B" w:rsidRDefault="003F7E2C" w:rsidP="00BE28D4">
            <w:pPr>
              <w:pStyle w:val="tabletext11"/>
              <w:jc w:val="center"/>
              <w:rPr>
                <w:ins w:id="14861" w:author="Author"/>
              </w:rPr>
            </w:pPr>
            <w:ins w:id="14862" w:author="Author">
              <w:r w:rsidRPr="00CE6D2B">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DA23B7" w14:textId="77777777" w:rsidR="003F7E2C" w:rsidRPr="00CE6D2B" w:rsidRDefault="003F7E2C" w:rsidP="00BE28D4">
            <w:pPr>
              <w:pStyle w:val="tabletext11"/>
              <w:jc w:val="center"/>
              <w:rPr>
                <w:ins w:id="14863" w:author="Author"/>
              </w:rPr>
            </w:pPr>
            <w:ins w:id="14864" w:author="Author">
              <w:r w:rsidRPr="00CE6D2B">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98F8F9" w14:textId="77777777" w:rsidR="003F7E2C" w:rsidRPr="00CE6D2B" w:rsidRDefault="003F7E2C" w:rsidP="00BE28D4">
            <w:pPr>
              <w:pStyle w:val="tabletext11"/>
              <w:jc w:val="center"/>
              <w:rPr>
                <w:ins w:id="14865" w:author="Author"/>
              </w:rPr>
            </w:pPr>
            <w:ins w:id="14866" w:author="Author">
              <w:r w:rsidRPr="00CE6D2B">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944BF5" w14:textId="77777777" w:rsidR="003F7E2C" w:rsidRPr="00CE6D2B" w:rsidRDefault="003F7E2C" w:rsidP="00BE28D4">
            <w:pPr>
              <w:pStyle w:val="tabletext11"/>
              <w:jc w:val="center"/>
              <w:rPr>
                <w:ins w:id="14867" w:author="Author"/>
              </w:rPr>
            </w:pPr>
            <w:ins w:id="14868" w:author="Author">
              <w:r w:rsidRPr="00CE6D2B">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32FE9A" w14:textId="77777777" w:rsidR="003F7E2C" w:rsidRPr="00CE6D2B" w:rsidRDefault="003F7E2C" w:rsidP="00BE28D4">
            <w:pPr>
              <w:pStyle w:val="tabletext11"/>
              <w:jc w:val="center"/>
              <w:rPr>
                <w:ins w:id="14869" w:author="Author"/>
              </w:rPr>
            </w:pPr>
            <w:ins w:id="14870" w:author="Author">
              <w:r w:rsidRPr="00CE6D2B">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5E1285" w14:textId="77777777" w:rsidR="003F7E2C" w:rsidRPr="00CE6D2B" w:rsidRDefault="003F7E2C" w:rsidP="00BE28D4">
            <w:pPr>
              <w:pStyle w:val="tabletext11"/>
              <w:jc w:val="center"/>
              <w:rPr>
                <w:ins w:id="14871" w:author="Author"/>
              </w:rPr>
            </w:pPr>
            <w:ins w:id="14872" w:author="Author">
              <w:r w:rsidRPr="00CE6D2B">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F9311D" w14:textId="77777777" w:rsidR="003F7E2C" w:rsidRPr="00CE6D2B" w:rsidRDefault="003F7E2C" w:rsidP="00BE28D4">
            <w:pPr>
              <w:pStyle w:val="tabletext11"/>
              <w:jc w:val="center"/>
              <w:rPr>
                <w:ins w:id="14873" w:author="Author"/>
              </w:rPr>
            </w:pPr>
            <w:ins w:id="14874" w:author="Author">
              <w:r w:rsidRPr="00CE6D2B">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DDF33C" w14:textId="77777777" w:rsidR="003F7E2C" w:rsidRPr="00CE6D2B" w:rsidRDefault="003F7E2C" w:rsidP="00BE28D4">
            <w:pPr>
              <w:pStyle w:val="tabletext11"/>
              <w:jc w:val="center"/>
              <w:rPr>
                <w:ins w:id="14875" w:author="Author"/>
              </w:rPr>
            </w:pPr>
            <w:ins w:id="14876" w:author="Author">
              <w:r w:rsidRPr="00CE6D2B">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C92C80" w14:textId="77777777" w:rsidR="003F7E2C" w:rsidRPr="00CE6D2B" w:rsidRDefault="003F7E2C" w:rsidP="00BE28D4">
            <w:pPr>
              <w:pStyle w:val="tabletext11"/>
              <w:jc w:val="center"/>
              <w:rPr>
                <w:ins w:id="14877" w:author="Author"/>
              </w:rPr>
            </w:pPr>
            <w:ins w:id="14878" w:author="Author">
              <w:r w:rsidRPr="00CE6D2B">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BCECF5" w14:textId="77777777" w:rsidR="003F7E2C" w:rsidRPr="00CE6D2B" w:rsidRDefault="003F7E2C" w:rsidP="00BE28D4">
            <w:pPr>
              <w:pStyle w:val="tabletext11"/>
              <w:jc w:val="center"/>
              <w:rPr>
                <w:ins w:id="14879" w:author="Author"/>
              </w:rPr>
            </w:pPr>
            <w:ins w:id="14880" w:author="Author">
              <w:r w:rsidRPr="00CE6D2B">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DB77A2" w14:textId="77777777" w:rsidR="003F7E2C" w:rsidRPr="00CE6D2B" w:rsidRDefault="003F7E2C" w:rsidP="00BE28D4">
            <w:pPr>
              <w:pStyle w:val="tabletext11"/>
              <w:jc w:val="center"/>
              <w:rPr>
                <w:ins w:id="14881" w:author="Author"/>
              </w:rPr>
            </w:pPr>
            <w:ins w:id="14882" w:author="Author">
              <w:r w:rsidRPr="00CE6D2B">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892272" w14:textId="77777777" w:rsidR="003F7E2C" w:rsidRPr="00CE6D2B" w:rsidRDefault="003F7E2C" w:rsidP="00BE28D4">
            <w:pPr>
              <w:pStyle w:val="tabletext11"/>
              <w:jc w:val="center"/>
              <w:rPr>
                <w:ins w:id="14883" w:author="Author"/>
              </w:rPr>
            </w:pPr>
            <w:ins w:id="14884" w:author="Author">
              <w:r w:rsidRPr="00CE6D2B">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FB49C7" w14:textId="77777777" w:rsidR="003F7E2C" w:rsidRPr="00CE6D2B" w:rsidRDefault="003F7E2C" w:rsidP="00BE28D4">
            <w:pPr>
              <w:pStyle w:val="tabletext11"/>
              <w:jc w:val="center"/>
              <w:rPr>
                <w:ins w:id="14885" w:author="Author"/>
              </w:rPr>
            </w:pPr>
            <w:ins w:id="14886" w:author="Author">
              <w:r w:rsidRPr="00CE6D2B">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4A4A61" w14:textId="77777777" w:rsidR="003F7E2C" w:rsidRPr="00CE6D2B" w:rsidRDefault="003F7E2C" w:rsidP="00BE28D4">
            <w:pPr>
              <w:pStyle w:val="tabletext11"/>
              <w:jc w:val="center"/>
              <w:rPr>
                <w:ins w:id="14887" w:author="Author"/>
              </w:rPr>
            </w:pPr>
            <w:ins w:id="14888" w:author="Author">
              <w:r w:rsidRPr="00CE6D2B">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146B71" w14:textId="77777777" w:rsidR="003F7E2C" w:rsidRPr="00CE6D2B" w:rsidRDefault="003F7E2C" w:rsidP="00BE28D4">
            <w:pPr>
              <w:pStyle w:val="tabletext11"/>
              <w:jc w:val="center"/>
              <w:rPr>
                <w:ins w:id="14889" w:author="Author"/>
              </w:rPr>
            </w:pPr>
            <w:ins w:id="14890" w:author="Author">
              <w:r w:rsidRPr="00CE6D2B">
                <w:t xml:space="preserve">0.96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6A9FB8" w14:textId="77777777" w:rsidR="003F7E2C" w:rsidRPr="00CE6D2B" w:rsidRDefault="003F7E2C" w:rsidP="00BE28D4">
            <w:pPr>
              <w:pStyle w:val="tabletext11"/>
              <w:jc w:val="center"/>
              <w:rPr>
                <w:ins w:id="14891" w:author="Author"/>
              </w:rPr>
            </w:pPr>
            <w:ins w:id="14892" w:author="Author">
              <w:r w:rsidRPr="00CE6D2B">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7E5599" w14:textId="77777777" w:rsidR="003F7E2C" w:rsidRPr="00CE6D2B" w:rsidRDefault="003F7E2C" w:rsidP="00BE28D4">
            <w:pPr>
              <w:pStyle w:val="tabletext11"/>
              <w:jc w:val="center"/>
              <w:rPr>
                <w:ins w:id="14893" w:author="Author"/>
              </w:rPr>
            </w:pPr>
            <w:ins w:id="14894" w:author="Author">
              <w:r w:rsidRPr="00CE6D2B">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A69CCF" w14:textId="77777777" w:rsidR="003F7E2C" w:rsidRPr="00CE6D2B" w:rsidRDefault="003F7E2C" w:rsidP="00BE28D4">
            <w:pPr>
              <w:pStyle w:val="tabletext11"/>
              <w:jc w:val="center"/>
              <w:rPr>
                <w:ins w:id="14895" w:author="Author"/>
              </w:rPr>
            </w:pPr>
            <w:ins w:id="14896" w:author="Author">
              <w:r w:rsidRPr="00CE6D2B">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DA7CF3" w14:textId="77777777" w:rsidR="003F7E2C" w:rsidRPr="00CE6D2B" w:rsidRDefault="003F7E2C" w:rsidP="00BE28D4">
            <w:pPr>
              <w:pStyle w:val="tabletext11"/>
              <w:jc w:val="center"/>
              <w:rPr>
                <w:ins w:id="14897" w:author="Author"/>
              </w:rPr>
            </w:pPr>
            <w:ins w:id="14898" w:author="Author">
              <w:r w:rsidRPr="00CE6D2B">
                <w:t xml:space="preserve">0.88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F8689F" w14:textId="77777777" w:rsidR="003F7E2C" w:rsidRPr="00CE6D2B" w:rsidRDefault="003F7E2C" w:rsidP="00BE28D4">
            <w:pPr>
              <w:pStyle w:val="tabletext11"/>
              <w:jc w:val="center"/>
              <w:rPr>
                <w:ins w:id="14899" w:author="Author"/>
              </w:rPr>
            </w:pPr>
            <w:ins w:id="14900" w:author="Author">
              <w:r w:rsidRPr="00CE6D2B">
                <w:t xml:space="preserve">0.86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5D25647" w14:textId="77777777" w:rsidR="003F7E2C" w:rsidRPr="00CE6D2B" w:rsidRDefault="003F7E2C" w:rsidP="00BE28D4">
            <w:pPr>
              <w:pStyle w:val="tabletext11"/>
              <w:jc w:val="center"/>
              <w:rPr>
                <w:ins w:id="14901" w:author="Author"/>
              </w:rPr>
            </w:pPr>
            <w:ins w:id="14902" w:author="Author">
              <w:r w:rsidRPr="00CE6D2B">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44DCAD" w14:textId="77777777" w:rsidR="003F7E2C" w:rsidRPr="00CE6D2B" w:rsidRDefault="003F7E2C" w:rsidP="00BE28D4">
            <w:pPr>
              <w:pStyle w:val="tabletext11"/>
              <w:jc w:val="center"/>
              <w:rPr>
                <w:ins w:id="14903" w:author="Author"/>
              </w:rPr>
            </w:pPr>
            <w:ins w:id="14904" w:author="Author">
              <w:r w:rsidRPr="00CE6D2B">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D2AE7D" w14:textId="77777777" w:rsidR="003F7E2C" w:rsidRPr="00CE6D2B" w:rsidRDefault="003F7E2C" w:rsidP="00BE28D4">
            <w:pPr>
              <w:pStyle w:val="tabletext11"/>
              <w:jc w:val="center"/>
              <w:rPr>
                <w:ins w:id="14905" w:author="Author"/>
              </w:rPr>
            </w:pPr>
            <w:ins w:id="14906" w:author="Author">
              <w:r w:rsidRPr="00CE6D2B">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7CE2DA" w14:textId="77777777" w:rsidR="003F7E2C" w:rsidRPr="00CE6D2B" w:rsidRDefault="003F7E2C" w:rsidP="00BE28D4">
            <w:pPr>
              <w:pStyle w:val="tabletext11"/>
              <w:jc w:val="center"/>
              <w:rPr>
                <w:ins w:id="14907" w:author="Author"/>
              </w:rPr>
            </w:pPr>
            <w:ins w:id="14908" w:author="Author">
              <w:r w:rsidRPr="00CE6D2B">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179F30" w14:textId="77777777" w:rsidR="003F7E2C" w:rsidRPr="00CE6D2B" w:rsidRDefault="003F7E2C" w:rsidP="00BE28D4">
            <w:pPr>
              <w:pStyle w:val="tabletext11"/>
              <w:jc w:val="center"/>
              <w:rPr>
                <w:ins w:id="14909" w:author="Author"/>
              </w:rPr>
            </w:pPr>
            <w:ins w:id="14910" w:author="Author">
              <w:r w:rsidRPr="00CE6D2B">
                <w:t xml:space="preserve">0.78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142ADAF" w14:textId="77777777" w:rsidR="003F7E2C" w:rsidRPr="00CE6D2B" w:rsidRDefault="003F7E2C" w:rsidP="00BE28D4">
            <w:pPr>
              <w:pStyle w:val="tabletext11"/>
              <w:jc w:val="center"/>
              <w:rPr>
                <w:ins w:id="14911" w:author="Author"/>
              </w:rPr>
            </w:pPr>
            <w:ins w:id="14912" w:author="Author">
              <w:r w:rsidRPr="00CE6D2B">
                <w:t xml:space="preserve">0.77 </w:t>
              </w:r>
            </w:ins>
          </w:p>
        </w:tc>
      </w:tr>
      <w:tr w:rsidR="003F7E2C" w14:paraId="1C37D007" w14:textId="77777777" w:rsidTr="00EE1A0A">
        <w:trPr>
          <w:trHeight w:val="190"/>
          <w:ins w:id="14913" w:author="Author"/>
        </w:trPr>
        <w:tc>
          <w:tcPr>
            <w:tcW w:w="200" w:type="dxa"/>
            <w:tcBorders>
              <w:top w:val="single" w:sz="4" w:space="0" w:color="auto"/>
              <w:left w:val="single" w:sz="4" w:space="0" w:color="auto"/>
              <w:bottom w:val="single" w:sz="4" w:space="0" w:color="auto"/>
              <w:right w:val="nil"/>
            </w:tcBorders>
            <w:vAlign w:val="bottom"/>
          </w:tcPr>
          <w:p w14:paraId="5DE5FF2E" w14:textId="77777777" w:rsidR="003F7E2C" w:rsidRDefault="003F7E2C" w:rsidP="00BE28D4">
            <w:pPr>
              <w:pStyle w:val="tabletext11"/>
              <w:jc w:val="right"/>
              <w:rPr>
                <w:ins w:id="14914" w:author="Author"/>
              </w:rPr>
            </w:pPr>
          </w:p>
        </w:tc>
        <w:tc>
          <w:tcPr>
            <w:tcW w:w="1580" w:type="dxa"/>
            <w:tcBorders>
              <w:top w:val="single" w:sz="4" w:space="0" w:color="auto"/>
              <w:left w:val="nil"/>
              <w:bottom w:val="single" w:sz="4" w:space="0" w:color="auto"/>
              <w:right w:val="single" w:sz="4" w:space="0" w:color="auto"/>
            </w:tcBorders>
            <w:vAlign w:val="bottom"/>
            <w:hideMark/>
          </w:tcPr>
          <w:p w14:paraId="5B7B72C8" w14:textId="77777777" w:rsidR="003F7E2C" w:rsidRDefault="003F7E2C" w:rsidP="00BE28D4">
            <w:pPr>
              <w:pStyle w:val="tabletext11"/>
              <w:tabs>
                <w:tab w:val="decimal" w:pos="640"/>
              </w:tabs>
              <w:rPr>
                <w:ins w:id="14915" w:author="Author"/>
              </w:rPr>
            </w:pPr>
            <w:ins w:id="14916" w:author="Author">
              <w:r>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9EF5227" w14:textId="77777777" w:rsidR="003F7E2C" w:rsidRPr="00CE6D2B" w:rsidRDefault="003F7E2C" w:rsidP="00BE28D4">
            <w:pPr>
              <w:pStyle w:val="tabletext11"/>
              <w:jc w:val="center"/>
              <w:rPr>
                <w:ins w:id="14917" w:author="Author"/>
              </w:rPr>
            </w:pPr>
            <w:ins w:id="14918" w:author="Author">
              <w:r w:rsidRPr="00CE6D2B">
                <w:t xml:space="preserve">1.84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D2F606F" w14:textId="77777777" w:rsidR="003F7E2C" w:rsidRPr="00CE6D2B" w:rsidRDefault="003F7E2C" w:rsidP="00BE28D4">
            <w:pPr>
              <w:pStyle w:val="tabletext11"/>
              <w:jc w:val="center"/>
              <w:rPr>
                <w:ins w:id="14919" w:author="Author"/>
              </w:rPr>
            </w:pPr>
            <w:ins w:id="14920" w:author="Author">
              <w:r w:rsidRPr="00CE6D2B">
                <w:t xml:space="preserve">1.84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9359FD" w14:textId="77777777" w:rsidR="003F7E2C" w:rsidRPr="00CE6D2B" w:rsidRDefault="003F7E2C" w:rsidP="00BE28D4">
            <w:pPr>
              <w:pStyle w:val="tabletext11"/>
              <w:jc w:val="center"/>
              <w:rPr>
                <w:ins w:id="14921" w:author="Author"/>
              </w:rPr>
            </w:pPr>
            <w:ins w:id="14922" w:author="Author">
              <w:r w:rsidRPr="00CE6D2B">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F02CAF" w14:textId="77777777" w:rsidR="003F7E2C" w:rsidRPr="00CE6D2B" w:rsidRDefault="003F7E2C" w:rsidP="00BE28D4">
            <w:pPr>
              <w:pStyle w:val="tabletext11"/>
              <w:jc w:val="center"/>
              <w:rPr>
                <w:ins w:id="14923" w:author="Author"/>
              </w:rPr>
            </w:pPr>
            <w:ins w:id="14924" w:author="Author">
              <w:r w:rsidRPr="00CE6D2B">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EEED18" w14:textId="77777777" w:rsidR="003F7E2C" w:rsidRPr="00CE6D2B" w:rsidRDefault="003F7E2C" w:rsidP="00BE28D4">
            <w:pPr>
              <w:pStyle w:val="tabletext11"/>
              <w:jc w:val="center"/>
              <w:rPr>
                <w:ins w:id="14925" w:author="Author"/>
              </w:rPr>
            </w:pPr>
            <w:ins w:id="14926" w:author="Author">
              <w:r w:rsidRPr="00CE6D2B">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0AA268" w14:textId="77777777" w:rsidR="003F7E2C" w:rsidRPr="00CE6D2B" w:rsidRDefault="003F7E2C" w:rsidP="00BE28D4">
            <w:pPr>
              <w:pStyle w:val="tabletext11"/>
              <w:jc w:val="center"/>
              <w:rPr>
                <w:ins w:id="14927" w:author="Author"/>
              </w:rPr>
            </w:pPr>
            <w:ins w:id="14928" w:author="Author">
              <w:r w:rsidRPr="00CE6D2B">
                <w:t xml:space="preserve">1.38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05772E" w14:textId="77777777" w:rsidR="003F7E2C" w:rsidRPr="00CE6D2B" w:rsidRDefault="003F7E2C" w:rsidP="00BE28D4">
            <w:pPr>
              <w:pStyle w:val="tabletext11"/>
              <w:jc w:val="center"/>
              <w:rPr>
                <w:ins w:id="14929" w:author="Author"/>
              </w:rPr>
            </w:pPr>
            <w:ins w:id="14930" w:author="Author">
              <w:r w:rsidRPr="00CE6D2B">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B9DBE0" w14:textId="77777777" w:rsidR="003F7E2C" w:rsidRPr="00CE6D2B" w:rsidRDefault="003F7E2C" w:rsidP="00BE28D4">
            <w:pPr>
              <w:pStyle w:val="tabletext11"/>
              <w:jc w:val="center"/>
              <w:rPr>
                <w:ins w:id="14931" w:author="Author"/>
              </w:rPr>
            </w:pPr>
            <w:ins w:id="14932" w:author="Author">
              <w:r w:rsidRPr="00CE6D2B">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351B1C" w14:textId="77777777" w:rsidR="003F7E2C" w:rsidRPr="00CE6D2B" w:rsidRDefault="003F7E2C" w:rsidP="00BE28D4">
            <w:pPr>
              <w:pStyle w:val="tabletext11"/>
              <w:jc w:val="center"/>
              <w:rPr>
                <w:ins w:id="14933" w:author="Author"/>
              </w:rPr>
            </w:pPr>
            <w:ins w:id="14934" w:author="Author">
              <w:r w:rsidRPr="00CE6D2B">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5DC908" w14:textId="77777777" w:rsidR="003F7E2C" w:rsidRPr="00CE6D2B" w:rsidRDefault="003F7E2C" w:rsidP="00BE28D4">
            <w:pPr>
              <w:pStyle w:val="tabletext11"/>
              <w:jc w:val="center"/>
              <w:rPr>
                <w:ins w:id="14935" w:author="Author"/>
              </w:rPr>
            </w:pPr>
            <w:ins w:id="14936" w:author="Author">
              <w:r w:rsidRPr="00CE6D2B">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F5F2CD" w14:textId="77777777" w:rsidR="003F7E2C" w:rsidRPr="00CE6D2B" w:rsidRDefault="003F7E2C" w:rsidP="00BE28D4">
            <w:pPr>
              <w:pStyle w:val="tabletext11"/>
              <w:jc w:val="center"/>
              <w:rPr>
                <w:ins w:id="14937" w:author="Author"/>
              </w:rPr>
            </w:pPr>
            <w:ins w:id="14938" w:author="Author">
              <w:r w:rsidRPr="00CE6D2B">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707379" w14:textId="77777777" w:rsidR="003F7E2C" w:rsidRPr="00CE6D2B" w:rsidRDefault="003F7E2C" w:rsidP="00BE28D4">
            <w:pPr>
              <w:pStyle w:val="tabletext11"/>
              <w:jc w:val="center"/>
              <w:rPr>
                <w:ins w:id="14939" w:author="Author"/>
              </w:rPr>
            </w:pPr>
            <w:ins w:id="14940" w:author="Author">
              <w:r w:rsidRPr="00CE6D2B">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0AA9FE" w14:textId="77777777" w:rsidR="003F7E2C" w:rsidRPr="00CE6D2B" w:rsidRDefault="003F7E2C" w:rsidP="00BE28D4">
            <w:pPr>
              <w:pStyle w:val="tabletext11"/>
              <w:jc w:val="center"/>
              <w:rPr>
                <w:ins w:id="14941" w:author="Author"/>
              </w:rPr>
            </w:pPr>
            <w:ins w:id="14942" w:author="Author">
              <w:r w:rsidRPr="00CE6D2B">
                <w:t xml:space="preserve">1.14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286896" w14:textId="77777777" w:rsidR="003F7E2C" w:rsidRPr="00CE6D2B" w:rsidRDefault="003F7E2C" w:rsidP="00BE28D4">
            <w:pPr>
              <w:pStyle w:val="tabletext11"/>
              <w:jc w:val="center"/>
              <w:rPr>
                <w:ins w:id="14943" w:author="Author"/>
              </w:rPr>
            </w:pPr>
            <w:ins w:id="14944" w:author="Author">
              <w:r w:rsidRPr="00CE6D2B">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413150" w14:textId="77777777" w:rsidR="003F7E2C" w:rsidRPr="00CE6D2B" w:rsidRDefault="003F7E2C" w:rsidP="00BE28D4">
            <w:pPr>
              <w:pStyle w:val="tabletext11"/>
              <w:jc w:val="center"/>
              <w:rPr>
                <w:ins w:id="14945" w:author="Author"/>
              </w:rPr>
            </w:pPr>
            <w:ins w:id="14946" w:author="Author">
              <w:r w:rsidRPr="00CE6D2B">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0D9657" w14:textId="77777777" w:rsidR="003F7E2C" w:rsidRPr="00CE6D2B" w:rsidRDefault="003F7E2C" w:rsidP="00BE28D4">
            <w:pPr>
              <w:pStyle w:val="tabletext11"/>
              <w:jc w:val="center"/>
              <w:rPr>
                <w:ins w:id="14947" w:author="Author"/>
              </w:rPr>
            </w:pPr>
            <w:ins w:id="14948" w:author="Author">
              <w:r w:rsidRPr="00CE6D2B">
                <w:t xml:space="preserve">1.11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4D5DFF" w14:textId="77777777" w:rsidR="003F7E2C" w:rsidRPr="00CE6D2B" w:rsidRDefault="003F7E2C" w:rsidP="00BE28D4">
            <w:pPr>
              <w:pStyle w:val="tabletext11"/>
              <w:jc w:val="center"/>
              <w:rPr>
                <w:ins w:id="14949" w:author="Author"/>
              </w:rPr>
            </w:pPr>
            <w:ins w:id="14950" w:author="Author">
              <w:r w:rsidRPr="00CE6D2B">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1BEA09" w14:textId="77777777" w:rsidR="003F7E2C" w:rsidRPr="00CE6D2B" w:rsidRDefault="003F7E2C" w:rsidP="00BE28D4">
            <w:pPr>
              <w:pStyle w:val="tabletext11"/>
              <w:jc w:val="center"/>
              <w:rPr>
                <w:ins w:id="14951" w:author="Author"/>
              </w:rPr>
            </w:pPr>
            <w:ins w:id="14952" w:author="Author">
              <w:r w:rsidRPr="00CE6D2B">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EE3269" w14:textId="77777777" w:rsidR="003F7E2C" w:rsidRPr="00CE6D2B" w:rsidRDefault="003F7E2C" w:rsidP="00BE28D4">
            <w:pPr>
              <w:pStyle w:val="tabletext11"/>
              <w:jc w:val="center"/>
              <w:rPr>
                <w:ins w:id="14953" w:author="Author"/>
              </w:rPr>
            </w:pPr>
            <w:ins w:id="14954" w:author="Author">
              <w:r w:rsidRPr="00CE6D2B">
                <w:t xml:space="preserve">1.07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10C97F" w14:textId="77777777" w:rsidR="003F7E2C" w:rsidRPr="00CE6D2B" w:rsidRDefault="003F7E2C" w:rsidP="00BE28D4">
            <w:pPr>
              <w:pStyle w:val="tabletext11"/>
              <w:jc w:val="center"/>
              <w:rPr>
                <w:ins w:id="14955" w:author="Author"/>
              </w:rPr>
            </w:pPr>
            <w:ins w:id="14956" w:author="Author">
              <w:r w:rsidRPr="00CE6D2B">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0F07CB" w14:textId="77777777" w:rsidR="003F7E2C" w:rsidRPr="00CE6D2B" w:rsidRDefault="003F7E2C" w:rsidP="00BE28D4">
            <w:pPr>
              <w:pStyle w:val="tabletext11"/>
              <w:jc w:val="center"/>
              <w:rPr>
                <w:ins w:id="14957" w:author="Author"/>
              </w:rPr>
            </w:pPr>
            <w:ins w:id="14958" w:author="Author">
              <w:r w:rsidRPr="00CE6D2B">
                <w:t xml:space="preserve">1.05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ADDED" w14:textId="77777777" w:rsidR="003F7E2C" w:rsidRPr="00CE6D2B" w:rsidRDefault="003F7E2C" w:rsidP="00BE28D4">
            <w:pPr>
              <w:pStyle w:val="tabletext11"/>
              <w:jc w:val="center"/>
              <w:rPr>
                <w:ins w:id="14959" w:author="Author"/>
              </w:rPr>
            </w:pPr>
            <w:ins w:id="14960" w:author="Author">
              <w:r w:rsidRPr="00CE6D2B">
                <w:t xml:space="preserve">1.04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2108526" w14:textId="77777777" w:rsidR="003F7E2C" w:rsidRPr="00CE6D2B" w:rsidRDefault="003F7E2C" w:rsidP="00BE28D4">
            <w:pPr>
              <w:pStyle w:val="tabletext11"/>
              <w:jc w:val="center"/>
              <w:rPr>
                <w:ins w:id="14961" w:author="Author"/>
              </w:rPr>
            </w:pPr>
            <w:ins w:id="14962" w:author="Author">
              <w:r w:rsidRPr="00CE6D2B">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D0B130" w14:textId="77777777" w:rsidR="003F7E2C" w:rsidRPr="00CE6D2B" w:rsidRDefault="003F7E2C" w:rsidP="00BE28D4">
            <w:pPr>
              <w:pStyle w:val="tabletext11"/>
              <w:jc w:val="center"/>
              <w:rPr>
                <w:ins w:id="14963" w:author="Author"/>
              </w:rPr>
            </w:pPr>
            <w:ins w:id="14964" w:author="Author">
              <w:r w:rsidRPr="00CE6D2B">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A429F" w14:textId="77777777" w:rsidR="003F7E2C" w:rsidRPr="00CE6D2B" w:rsidRDefault="003F7E2C" w:rsidP="00BE28D4">
            <w:pPr>
              <w:pStyle w:val="tabletext11"/>
              <w:jc w:val="center"/>
              <w:rPr>
                <w:ins w:id="14965" w:author="Author"/>
              </w:rPr>
            </w:pPr>
            <w:ins w:id="14966" w:author="Author">
              <w:r w:rsidRPr="00CE6D2B">
                <w:t xml:space="preserve">1.01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4AB2D7" w14:textId="77777777" w:rsidR="003F7E2C" w:rsidRPr="00CE6D2B" w:rsidRDefault="003F7E2C" w:rsidP="00BE28D4">
            <w:pPr>
              <w:pStyle w:val="tabletext11"/>
              <w:jc w:val="center"/>
              <w:rPr>
                <w:ins w:id="14967" w:author="Author"/>
              </w:rPr>
            </w:pPr>
            <w:ins w:id="14968" w:author="Author">
              <w:r w:rsidRPr="00CE6D2B">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BBBD38" w14:textId="77777777" w:rsidR="003F7E2C" w:rsidRPr="00CE6D2B" w:rsidRDefault="003F7E2C" w:rsidP="00BE28D4">
            <w:pPr>
              <w:pStyle w:val="tabletext11"/>
              <w:jc w:val="center"/>
              <w:rPr>
                <w:ins w:id="14969" w:author="Author"/>
              </w:rPr>
            </w:pPr>
            <w:ins w:id="14970" w:author="Author">
              <w:r w:rsidRPr="00CE6D2B">
                <w:t xml:space="preserve">0.99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C56E264" w14:textId="77777777" w:rsidR="003F7E2C" w:rsidRPr="00CE6D2B" w:rsidRDefault="003F7E2C" w:rsidP="00BE28D4">
            <w:pPr>
              <w:pStyle w:val="tabletext11"/>
              <w:jc w:val="center"/>
              <w:rPr>
                <w:ins w:id="14971" w:author="Author"/>
              </w:rPr>
            </w:pPr>
            <w:ins w:id="14972" w:author="Author">
              <w:r w:rsidRPr="00CE6D2B">
                <w:t xml:space="preserve">0.98 </w:t>
              </w:r>
            </w:ins>
          </w:p>
        </w:tc>
      </w:tr>
      <w:tr w:rsidR="003F7E2C" w14:paraId="673CD47F" w14:textId="77777777" w:rsidTr="00EE1A0A">
        <w:trPr>
          <w:trHeight w:val="190"/>
          <w:ins w:id="14973" w:author="Author"/>
        </w:trPr>
        <w:tc>
          <w:tcPr>
            <w:tcW w:w="200" w:type="dxa"/>
            <w:tcBorders>
              <w:top w:val="single" w:sz="4" w:space="0" w:color="auto"/>
              <w:left w:val="single" w:sz="4" w:space="0" w:color="auto"/>
              <w:bottom w:val="single" w:sz="4" w:space="0" w:color="auto"/>
              <w:right w:val="nil"/>
            </w:tcBorders>
            <w:vAlign w:val="bottom"/>
          </w:tcPr>
          <w:p w14:paraId="24344AC7" w14:textId="77777777" w:rsidR="003F7E2C" w:rsidRDefault="003F7E2C" w:rsidP="00BE28D4">
            <w:pPr>
              <w:pStyle w:val="tabletext11"/>
              <w:jc w:val="right"/>
              <w:rPr>
                <w:ins w:id="14974" w:author="Author"/>
              </w:rPr>
            </w:pPr>
          </w:p>
        </w:tc>
        <w:tc>
          <w:tcPr>
            <w:tcW w:w="1580" w:type="dxa"/>
            <w:tcBorders>
              <w:top w:val="single" w:sz="4" w:space="0" w:color="auto"/>
              <w:left w:val="nil"/>
              <w:bottom w:val="single" w:sz="4" w:space="0" w:color="auto"/>
              <w:right w:val="single" w:sz="4" w:space="0" w:color="auto"/>
            </w:tcBorders>
            <w:vAlign w:val="bottom"/>
            <w:hideMark/>
          </w:tcPr>
          <w:p w14:paraId="05256A8C" w14:textId="77777777" w:rsidR="003F7E2C" w:rsidRDefault="003F7E2C" w:rsidP="00BE28D4">
            <w:pPr>
              <w:pStyle w:val="tabletext11"/>
              <w:tabs>
                <w:tab w:val="decimal" w:pos="640"/>
              </w:tabs>
              <w:rPr>
                <w:ins w:id="14975" w:author="Author"/>
              </w:rPr>
            </w:pPr>
            <w:ins w:id="14976" w:author="Author">
              <w:r>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7751D75" w14:textId="77777777" w:rsidR="003F7E2C" w:rsidRPr="00CE6D2B" w:rsidRDefault="003F7E2C" w:rsidP="00BE28D4">
            <w:pPr>
              <w:pStyle w:val="tabletext11"/>
              <w:jc w:val="center"/>
              <w:rPr>
                <w:ins w:id="14977" w:author="Author"/>
              </w:rPr>
            </w:pPr>
            <w:ins w:id="14978" w:author="Author">
              <w:r w:rsidRPr="00CE6D2B">
                <w:t xml:space="preserve">1.91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2F7C581" w14:textId="77777777" w:rsidR="003F7E2C" w:rsidRPr="00CE6D2B" w:rsidRDefault="003F7E2C" w:rsidP="00BE28D4">
            <w:pPr>
              <w:pStyle w:val="tabletext11"/>
              <w:jc w:val="center"/>
              <w:rPr>
                <w:ins w:id="14979" w:author="Author"/>
              </w:rPr>
            </w:pPr>
            <w:ins w:id="14980" w:author="Author">
              <w:r w:rsidRPr="00CE6D2B">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60C1F3" w14:textId="77777777" w:rsidR="003F7E2C" w:rsidRPr="00CE6D2B" w:rsidRDefault="003F7E2C" w:rsidP="00BE28D4">
            <w:pPr>
              <w:pStyle w:val="tabletext11"/>
              <w:jc w:val="center"/>
              <w:rPr>
                <w:ins w:id="14981" w:author="Author"/>
              </w:rPr>
            </w:pPr>
            <w:ins w:id="14982" w:author="Author">
              <w:r w:rsidRPr="00CE6D2B">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FD6A2F" w14:textId="77777777" w:rsidR="003F7E2C" w:rsidRPr="00CE6D2B" w:rsidRDefault="003F7E2C" w:rsidP="00BE28D4">
            <w:pPr>
              <w:pStyle w:val="tabletext11"/>
              <w:jc w:val="center"/>
              <w:rPr>
                <w:ins w:id="14983" w:author="Author"/>
              </w:rPr>
            </w:pPr>
            <w:ins w:id="14984" w:author="Author">
              <w:r w:rsidRPr="00CE6D2B">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DF5DED" w14:textId="77777777" w:rsidR="003F7E2C" w:rsidRPr="00CE6D2B" w:rsidRDefault="003F7E2C" w:rsidP="00BE28D4">
            <w:pPr>
              <w:pStyle w:val="tabletext11"/>
              <w:jc w:val="center"/>
              <w:rPr>
                <w:ins w:id="14985" w:author="Author"/>
              </w:rPr>
            </w:pPr>
            <w:ins w:id="14986" w:author="Author">
              <w:r w:rsidRPr="00CE6D2B">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230033" w14:textId="77777777" w:rsidR="003F7E2C" w:rsidRPr="00CE6D2B" w:rsidRDefault="003F7E2C" w:rsidP="00BE28D4">
            <w:pPr>
              <w:pStyle w:val="tabletext11"/>
              <w:jc w:val="center"/>
              <w:rPr>
                <w:ins w:id="14987" w:author="Author"/>
              </w:rPr>
            </w:pPr>
            <w:ins w:id="14988" w:author="Author">
              <w:r w:rsidRPr="00CE6D2B">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CB79B9" w14:textId="77777777" w:rsidR="003F7E2C" w:rsidRPr="00CE6D2B" w:rsidRDefault="003F7E2C" w:rsidP="00BE28D4">
            <w:pPr>
              <w:pStyle w:val="tabletext11"/>
              <w:jc w:val="center"/>
              <w:rPr>
                <w:ins w:id="14989" w:author="Author"/>
              </w:rPr>
            </w:pPr>
            <w:ins w:id="14990" w:author="Author">
              <w:r w:rsidRPr="00CE6D2B">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0975D7" w14:textId="77777777" w:rsidR="003F7E2C" w:rsidRPr="00CE6D2B" w:rsidRDefault="003F7E2C" w:rsidP="00BE28D4">
            <w:pPr>
              <w:pStyle w:val="tabletext11"/>
              <w:jc w:val="center"/>
              <w:rPr>
                <w:ins w:id="14991" w:author="Author"/>
              </w:rPr>
            </w:pPr>
            <w:ins w:id="14992" w:author="Author">
              <w:r w:rsidRPr="00CE6D2B">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FA8575" w14:textId="77777777" w:rsidR="003F7E2C" w:rsidRPr="00CE6D2B" w:rsidRDefault="003F7E2C" w:rsidP="00BE28D4">
            <w:pPr>
              <w:pStyle w:val="tabletext11"/>
              <w:jc w:val="center"/>
              <w:rPr>
                <w:ins w:id="14993" w:author="Author"/>
              </w:rPr>
            </w:pPr>
            <w:ins w:id="14994" w:author="Author">
              <w:r w:rsidRPr="00CE6D2B">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EB6DE" w14:textId="77777777" w:rsidR="003F7E2C" w:rsidRPr="00CE6D2B" w:rsidRDefault="003F7E2C" w:rsidP="00BE28D4">
            <w:pPr>
              <w:pStyle w:val="tabletext11"/>
              <w:jc w:val="center"/>
              <w:rPr>
                <w:ins w:id="14995" w:author="Author"/>
              </w:rPr>
            </w:pPr>
            <w:ins w:id="14996" w:author="Author">
              <w:r w:rsidRPr="00CE6D2B">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1A2290" w14:textId="77777777" w:rsidR="003F7E2C" w:rsidRPr="00CE6D2B" w:rsidRDefault="003F7E2C" w:rsidP="00BE28D4">
            <w:pPr>
              <w:pStyle w:val="tabletext11"/>
              <w:jc w:val="center"/>
              <w:rPr>
                <w:ins w:id="14997" w:author="Author"/>
              </w:rPr>
            </w:pPr>
            <w:ins w:id="14998" w:author="Author">
              <w:r w:rsidRPr="00CE6D2B">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ACC5D4" w14:textId="77777777" w:rsidR="003F7E2C" w:rsidRPr="00CE6D2B" w:rsidRDefault="003F7E2C" w:rsidP="00BE28D4">
            <w:pPr>
              <w:pStyle w:val="tabletext11"/>
              <w:jc w:val="center"/>
              <w:rPr>
                <w:ins w:id="14999" w:author="Author"/>
              </w:rPr>
            </w:pPr>
            <w:ins w:id="15000" w:author="Author">
              <w:r w:rsidRPr="00CE6D2B">
                <w:t xml:space="preserve">1.24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E35D9" w14:textId="77777777" w:rsidR="003F7E2C" w:rsidRPr="00CE6D2B" w:rsidRDefault="003F7E2C" w:rsidP="00BE28D4">
            <w:pPr>
              <w:pStyle w:val="tabletext11"/>
              <w:jc w:val="center"/>
              <w:rPr>
                <w:ins w:id="15001" w:author="Author"/>
              </w:rPr>
            </w:pPr>
            <w:ins w:id="15002" w:author="Author">
              <w:r w:rsidRPr="00CE6D2B">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D4ABE2" w14:textId="77777777" w:rsidR="003F7E2C" w:rsidRPr="00CE6D2B" w:rsidRDefault="003F7E2C" w:rsidP="00BE28D4">
            <w:pPr>
              <w:pStyle w:val="tabletext11"/>
              <w:jc w:val="center"/>
              <w:rPr>
                <w:ins w:id="15003" w:author="Author"/>
              </w:rPr>
            </w:pPr>
            <w:ins w:id="15004" w:author="Author">
              <w:r w:rsidRPr="00CE6D2B">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D2E614" w14:textId="77777777" w:rsidR="003F7E2C" w:rsidRPr="00CE6D2B" w:rsidRDefault="003F7E2C" w:rsidP="00BE28D4">
            <w:pPr>
              <w:pStyle w:val="tabletext11"/>
              <w:jc w:val="center"/>
              <w:rPr>
                <w:ins w:id="15005" w:author="Author"/>
              </w:rPr>
            </w:pPr>
            <w:ins w:id="15006" w:author="Author">
              <w:r w:rsidRPr="00CE6D2B">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D1531A" w14:textId="77777777" w:rsidR="003F7E2C" w:rsidRPr="00CE6D2B" w:rsidRDefault="003F7E2C" w:rsidP="00BE28D4">
            <w:pPr>
              <w:pStyle w:val="tabletext11"/>
              <w:jc w:val="center"/>
              <w:rPr>
                <w:ins w:id="15007" w:author="Author"/>
              </w:rPr>
            </w:pPr>
            <w:ins w:id="15008" w:author="Author">
              <w:r w:rsidRPr="00CE6D2B">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6DCB02" w14:textId="77777777" w:rsidR="003F7E2C" w:rsidRPr="00CE6D2B" w:rsidRDefault="003F7E2C" w:rsidP="00BE28D4">
            <w:pPr>
              <w:pStyle w:val="tabletext11"/>
              <w:jc w:val="center"/>
              <w:rPr>
                <w:ins w:id="15009" w:author="Author"/>
              </w:rPr>
            </w:pPr>
            <w:ins w:id="15010" w:author="Author">
              <w:r w:rsidRPr="00CE6D2B">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11FF43" w14:textId="77777777" w:rsidR="003F7E2C" w:rsidRPr="00CE6D2B" w:rsidRDefault="003F7E2C" w:rsidP="00BE28D4">
            <w:pPr>
              <w:pStyle w:val="tabletext11"/>
              <w:jc w:val="center"/>
              <w:rPr>
                <w:ins w:id="15011" w:author="Author"/>
              </w:rPr>
            </w:pPr>
            <w:ins w:id="15012" w:author="Author">
              <w:r w:rsidRPr="00CE6D2B">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7AB0FC" w14:textId="77777777" w:rsidR="003F7E2C" w:rsidRPr="00CE6D2B" w:rsidRDefault="003F7E2C" w:rsidP="00BE28D4">
            <w:pPr>
              <w:pStyle w:val="tabletext11"/>
              <w:jc w:val="center"/>
              <w:rPr>
                <w:ins w:id="15013" w:author="Author"/>
              </w:rPr>
            </w:pPr>
            <w:ins w:id="15014" w:author="Author">
              <w:r w:rsidRPr="00CE6D2B">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E4B94B" w14:textId="77777777" w:rsidR="003F7E2C" w:rsidRPr="00CE6D2B" w:rsidRDefault="003F7E2C" w:rsidP="00BE28D4">
            <w:pPr>
              <w:pStyle w:val="tabletext11"/>
              <w:jc w:val="center"/>
              <w:rPr>
                <w:ins w:id="15015" w:author="Author"/>
              </w:rPr>
            </w:pPr>
            <w:ins w:id="15016" w:author="Author">
              <w:r w:rsidRPr="00CE6D2B">
                <w:t xml:space="preserve">1.14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A554ED" w14:textId="77777777" w:rsidR="003F7E2C" w:rsidRPr="00CE6D2B" w:rsidRDefault="003F7E2C" w:rsidP="00BE28D4">
            <w:pPr>
              <w:pStyle w:val="tabletext11"/>
              <w:jc w:val="center"/>
              <w:rPr>
                <w:ins w:id="15017" w:author="Author"/>
              </w:rPr>
            </w:pPr>
            <w:ins w:id="15018" w:author="Author">
              <w:r w:rsidRPr="00CE6D2B">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B7EA68" w14:textId="77777777" w:rsidR="003F7E2C" w:rsidRPr="00CE6D2B" w:rsidRDefault="003F7E2C" w:rsidP="00BE28D4">
            <w:pPr>
              <w:pStyle w:val="tabletext11"/>
              <w:jc w:val="center"/>
              <w:rPr>
                <w:ins w:id="15019" w:author="Author"/>
              </w:rPr>
            </w:pPr>
            <w:ins w:id="15020" w:author="Author">
              <w:r w:rsidRPr="00CE6D2B">
                <w:t xml:space="preserve">1.12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EA85740" w14:textId="77777777" w:rsidR="003F7E2C" w:rsidRPr="00CE6D2B" w:rsidRDefault="003F7E2C" w:rsidP="00BE28D4">
            <w:pPr>
              <w:pStyle w:val="tabletext11"/>
              <w:jc w:val="center"/>
              <w:rPr>
                <w:ins w:id="15021" w:author="Author"/>
              </w:rPr>
            </w:pPr>
            <w:ins w:id="15022" w:author="Author">
              <w:r w:rsidRPr="00CE6D2B">
                <w:t xml:space="preserve">1.11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27DFF4" w14:textId="77777777" w:rsidR="003F7E2C" w:rsidRPr="00CE6D2B" w:rsidRDefault="003F7E2C" w:rsidP="00BE28D4">
            <w:pPr>
              <w:pStyle w:val="tabletext11"/>
              <w:jc w:val="center"/>
              <w:rPr>
                <w:ins w:id="15023" w:author="Author"/>
              </w:rPr>
            </w:pPr>
            <w:ins w:id="15024" w:author="Author">
              <w:r w:rsidRPr="00CE6D2B">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C78C33" w14:textId="77777777" w:rsidR="003F7E2C" w:rsidRPr="00CE6D2B" w:rsidRDefault="003F7E2C" w:rsidP="00BE28D4">
            <w:pPr>
              <w:pStyle w:val="tabletext11"/>
              <w:jc w:val="center"/>
              <w:rPr>
                <w:ins w:id="15025" w:author="Author"/>
              </w:rPr>
            </w:pPr>
            <w:ins w:id="15026" w:author="Author">
              <w:r w:rsidRPr="00CE6D2B">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5A6468" w14:textId="77777777" w:rsidR="003F7E2C" w:rsidRPr="00CE6D2B" w:rsidRDefault="003F7E2C" w:rsidP="00BE28D4">
            <w:pPr>
              <w:pStyle w:val="tabletext11"/>
              <w:jc w:val="center"/>
              <w:rPr>
                <w:ins w:id="15027" w:author="Author"/>
              </w:rPr>
            </w:pPr>
            <w:ins w:id="15028" w:author="Author">
              <w:r w:rsidRPr="00CE6D2B">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CAC891" w14:textId="77777777" w:rsidR="003F7E2C" w:rsidRPr="00CE6D2B" w:rsidRDefault="003F7E2C" w:rsidP="00BE28D4">
            <w:pPr>
              <w:pStyle w:val="tabletext11"/>
              <w:jc w:val="center"/>
              <w:rPr>
                <w:ins w:id="15029" w:author="Author"/>
              </w:rPr>
            </w:pPr>
            <w:ins w:id="15030" w:author="Author">
              <w:r w:rsidRPr="00CE6D2B">
                <w:t xml:space="preserve">1.07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D7D33E7" w14:textId="77777777" w:rsidR="003F7E2C" w:rsidRPr="00CE6D2B" w:rsidRDefault="003F7E2C" w:rsidP="00BE28D4">
            <w:pPr>
              <w:pStyle w:val="tabletext11"/>
              <w:jc w:val="center"/>
              <w:rPr>
                <w:ins w:id="15031" w:author="Author"/>
              </w:rPr>
            </w:pPr>
            <w:ins w:id="15032" w:author="Author">
              <w:r w:rsidRPr="00CE6D2B">
                <w:t xml:space="preserve">1.06 </w:t>
              </w:r>
            </w:ins>
          </w:p>
        </w:tc>
      </w:tr>
      <w:tr w:rsidR="003F7E2C" w14:paraId="0DBAB676" w14:textId="77777777" w:rsidTr="00EE1A0A">
        <w:trPr>
          <w:trHeight w:val="190"/>
          <w:ins w:id="15033" w:author="Author"/>
        </w:trPr>
        <w:tc>
          <w:tcPr>
            <w:tcW w:w="200" w:type="dxa"/>
            <w:tcBorders>
              <w:top w:val="single" w:sz="4" w:space="0" w:color="auto"/>
              <w:left w:val="single" w:sz="4" w:space="0" w:color="auto"/>
              <w:bottom w:val="single" w:sz="4" w:space="0" w:color="auto"/>
              <w:right w:val="nil"/>
            </w:tcBorders>
            <w:vAlign w:val="bottom"/>
          </w:tcPr>
          <w:p w14:paraId="23B0F317" w14:textId="77777777" w:rsidR="003F7E2C" w:rsidRDefault="003F7E2C" w:rsidP="00BE28D4">
            <w:pPr>
              <w:pStyle w:val="tabletext11"/>
              <w:jc w:val="right"/>
              <w:rPr>
                <w:ins w:id="15034" w:author="Author"/>
              </w:rPr>
            </w:pPr>
          </w:p>
        </w:tc>
        <w:tc>
          <w:tcPr>
            <w:tcW w:w="1580" w:type="dxa"/>
            <w:tcBorders>
              <w:top w:val="single" w:sz="4" w:space="0" w:color="auto"/>
              <w:left w:val="nil"/>
              <w:bottom w:val="single" w:sz="4" w:space="0" w:color="auto"/>
              <w:right w:val="single" w:sz="4" w:space="0" w:color="auto"/>
            </w:tcBorders>
            <w:vAlign w:val="bottom"/>
            <w:hideMark/>
          </w:tcPr>
          <w:p w14:paraId="566A82DC" w14:textId="77777777" w:rsidR="003F7E2C" w:rsidRDefault="003F7E2C" w:rsidP="00BE28D4">
            <w:pPr>
              <w:pStyle w:val="tabletext11"/>
              <w:tabs>
                <w:tab w:val="decimal" w:pos="640"/>
              </w:tabs>
              <w:rPr>
                <w:ins w:id="15035" w:author="Author"/>
              </w:rPr>
            </w:pPr>
            <w:ins w:id="15036" w:author="Author">
              <w:r>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F2B1307" w14:textId="77777777" w:rsidR="003F7E2C" w:rsidRPr="00CE6D2B" w:rsidRDefault="003F7E2C" w:rsidP="00BE28D4">
            <w:pPr>
              <w:pStyle w:val="tabletext11"/>
              <w:jc w:val="center"/>
              <w:rPr>
                <w:ins w:id="15037" w:author="Author"/>
              </w:rPr>
            </w:pPr>
            <w:ins w:id="15038" w:author="Author">
              <w:r w:rsidRPr="00CE6D2B">
                <w:t xml:space="preserve">1.98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285DCF8" w14:textId="77777777" w:rsidR="003F7E2C" w:rsidRPr="00CE6D2B" w:rsidRDefault="003F7E2C" w:rsidP="00BE28D4">
            <w:pPr>
              <w:pStyle w:val="tabletext11"/>
              <w:jc w:val="center"/>
              <w:rPr>
                <w:ins w:id="15039" w:author="Author"/>
              </w:rPr>
            </w:pPr>
            <w:ins w:id="15040" w:author="Author">
              <w:r w:rsidRPr="00CE6D2B">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7ADF60" w14:textId="77777777" w:rsidR="003F7E2C" w:rsidRPr="00CE6D2B" w:rsidRDefault="003F7E2C" w:rsidP="00BE28D4">
            <w:pPr>
              <w:pStyle w:val="tabletext11"/>
              <w:jc w:val="center"/>
              <w:rPr>
                <w:ins w:id="15041" w:author="Author"/>
              </w:rPr>
            </w:pPr>
            <w:ins w:id="15042" w:author="Author">
              <w:r w:rsidRPr="00CE6D2B">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D83214" w14:textId="77777777" w:rsidR="003F7E2C" w:rsidRPr="00CE6D2B" w:rsidRDefault="003F7E2C" w:rsidP="00BE28D4">
            <w:pPr>
              <w:pStyle w:val="tabletext11"/>
              <w:jc w:val="center"/>
              <w:rPr>
                <w:ins w:id="15043" w:author="Author"/>
              </w:rPr>
            </w:pPr>
            <w:ins w:id="15044" w:author="Author">
              <w:r w:rsidRPr="00CE6D2B">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05F8B1" w14:textId="77777777" w:rsidR="003F7E2C" w:rsidRPr="00CE6D2B" w:rsidRDefault="003F7E2C" w:rsidP="00BE28D4">
            <w:pPr>
              <w:pStyle w:val="tabletext11"/>
              <w:jc w:val="center"/>
              <w:rPr>
                <w:ins w:id="15045" w:author="Author"/>
              </w:rPr>
            </w:pPr>
            <w:ins w:id="15046" w:author="Author">
              <w:r w:rsidRPr="00CE6D2B">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226675" w14:textId="77777777" w:rsidR="003F7E2C" w:rsidRPr="00CE6D2B" w:rsidRDefault="003F7E2C" w:rsidP="00BE28D4">
            <w:pPr>
              <w:pStyle w:val="tabletext11"/>
              <w:jc w:val="center"/>
              <w:rPr>
                <w:ins w:id="15047" w:author="Author"/>
              </w:rPr>
            </w:pPr>
            <w:ins w:id="15048" w:author="Author">
              <w:r w:rsidRPr="00CE6D2B">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C16D46" w14:textId="77777777" w:rsidR="003F7E2C" w:rsidRPr="00CE6D2B" w:rsidRDefault="003F7E2C" w:rsidP="00BE28D4">
            <w:pPr>
              <w:pStyle w:val="tabletext11"/>
              <w:jc w:val="center"/>
              <w:rPr>
                <w:ins w:id="15049" w:author="Author"/>
              </w:rPr>
            </w:pPr>
            <w:ins w:id="15050" w:author="Author">
              <w:r w:rsidRPr="00CE6D2B">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89D6F2" w14:textId="77777777" w:rsidR="003F7E2C" w:rsidRPr="00CE6D2B" w:rsidRDefault="003F7E2C" w:rsidP="00BE28D4">
            <w:pPr>
              <w:pStyle w:val="tabletext11"/>
              <w:jc w:val="center"/>
              <w:rPr>
                <w:ins w:id="15051" w:author="Author"/>
              </w:rPr>
            </w:pPr>
            <w:ins w:id="15052" w:author="Author">
              <w:r w:rsidRPr="00CE6D2B">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07C472" w14:textId="77777777" w:rsidR="003F7E2C" w:rsidRPr="00CE6D2B" w:rsidRDefault="003F7E2C" w:rsidP="00BE28D4">
            <w:pPr>
              <w:pStyle w:val="tabletext11"/>
              <w:jc w:val="center"/>
              <w:rPr>
                <w:ins w:id="15053" w:author="Author"/>
              </w:rPr>
            </w:pPr>
            <w:ins w:id="15054" w:author="Author">
              <w:r w:rsidRPr="00CE6D2B">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085502" w14:textId="77777777" w:rsidR="003F7E2C" w:rsidRPr="00CE6D2B" w:rsidRDefault="003F7E2C" w:rsidP="00BE28D4">
            <w:pPr>
              <w:pStyle w:val="tabletext11"/>
              <w:jc w:val="center"/>
              <w:rPr>
                <w:ins w:id="15055" w:author="Author"/>
              </w:rPr>
            </w:pPr>
            <w:ins w:id="15056" w:author="Author">
              <w:r w:rsidRPr="00CE6D2B">
                <w:t xml:space="preserve">1.44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1F07C" w14:textId="77777777" w:rsidR="003F7E2C" w:rsidRPr="00CE6D2B" w:rsidRDefault="003F7E2C" w:rsidP="00BE28D4">
            <w:pPr>
              <w:pStyle w:val="tabletext11"/>
              <w:jc w:val="center"/>
              <w:rPr>
                <w:ins w:id="15057" w:author="Author"/>
              </w:rPr>
            </w:pPr>
            <w:ins w:id="15058" w:author="Author">
              <w:r w:rsidRPr="00CE6D2B">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3BF2F" w14:textId="77777777" w:rsidR="003F7E2C" w:rsidRPr="00CE6D2B" w:rsidRDefault="003F7E2C" w:rsidP="00BE28D4">
            <w:pPr>
              <w:pStyle w:val="tabletext11"/>
              <w:jc w:val="center"/>
              <w:rPr>
                <w:ins w:id="15059" w:author="Author"/>
              </w:rPr>
            </w:pPr>
            <w:ins w:id="15060" w:author="Author">
              <w:r w:rsidRPr="00CE6D2B">
                <w:t xml:space="preserve">1.33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AA248B" w14:textId="77777777" w:rsidR="003F7E2C" w:rsidRPr="00CE6D2B" w:rsidRDefault="003F7E2C" w:rsidP="00BE28D4">
            <w:pPr>
              <w:pStyle w:val="tabletext11"/>
              <w:jc w:val="center"/>
              <w:rPr>
                <w:ins w:id="15061" w:author="Author"/>
              </w:rPr>
            </w:pPr>
            <w:ins w:id="15062" w:author="Author">
              <w:r w:rsidRPr="00CE6D2B">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48EABA" w14:textId="77777777" w:rsidR="003F7E2C" w:rsidRPr="00CE6D2B" w:rsidRDefault="003F7E2C" w:rsidP="00BE28D4">
            <w:pPr>
              <w:pStyle w:val="tabletext11"/>
              <w:jc w:val="center"/>
              <w:rPr>
                <w:ins w:id="15063" w:author="Author"/>
              </w:rPr>
            </w:pPr>
            <w:ins w:id="15064" w:author="Author">
              <w:r w:rsidRPr="00CE6D2B">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6194AC" w14:textId="77777777" w:rsidR="003F7E2C" w:rsidRPr="00CE6D2B" w:rsidRDefault="003F7E2C" w:rsidP="00BE28D4">
            <w:pPr>
              <w:pStyle w:val="tabletext11"/>
              <w:jc w:val="center"/>
              <w:rPr>
                <w:ins w:id="15065" w:author="Author"/>
              </w:rPr>
            </w:pPr>
            <w:ins w:id="15066" w:author="Author">
              <w:r w:rsidRPr="00CE6D2B">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915FAE" w14:textId="77777777" w:rsidR="003F7E2C" w:rsidRPr="00CE6D2B" w:rsidRDefault="003F7E2C" w:rsidP="00BE28D4">
            <w:pPr>
              <w:pStyle w:val="tabletext11"/>
              <w:jc w:val="center"/>
              <w:rPr>
                <w:ins w:id="15067" w:author="Author"/>
              </w:rPr>
            </w:pPr>
            <w:ins w:id="15068" w:author="Author">
              <w:r w:rsidRPr="00CE6D2B">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105DD8" w14:textId="77777777" w:rsidR="003F7E2C" w:rsidRPr="00CE6D2B" w:rsidRDefault="003F7E2C" w:rsidP="00BE28D4">
            <w:pPr>
              <w:pStyle w:val="tabletext11"/>
              <w:jc w:val="center"/>
              <w:rPr>
                <w:ins w:id="15069" w:author="Author"/>
              </w:rPr>
            </w:pPr>
            <w:ins w:id="15070" w:author="Author">
              <w:r w:rsidRPr="00CE6D2B">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ECF3D1" w14:textId="77777777" w:rsidR="003F7E2C" w:rsidRPr="00CE6D2B" w:rsidRDefault="003F7E2C" w:rsidP="00BE28D4">
            <w:pPr>
              <w:pStyle w:val="tabletext11"/>
              <w:jc w:val="center"/>
              <w:rPr>
                <w:ins w:id="15071" w:author="Author"/>
              </w:rPr>
            </w:pPr>
            <w:ins w:id="15072" w:author="Author">
              <w:r w:rsidRPr="00CE6D2B">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529CA6" w14:textId="77777777" w:rsidR="003F7E2C" w:rsidRPr="00CE6D2B" w:rsidRDefault="003F7E2C" w:rsidP="00BE28D4">
            <w:pPr>
              <w:pStyle w:val="tabletext11"/>
              <w:jc w:val="center"/>
              <w:rPr>
                <w:ins w:id="15073" w:author="Author"/>
              </w:rPr>
            </w:pPr>
            <w:ins w:id="15074" w:author="Author">
              <w:r w:rsidRPr="00CE6D2B">
                <w:t xml:space="preserve">1.24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5072BB" w14:textId="77777777" w:rsidR="003F7E2C" w:rsidRPr="00CE6D2B" w:rsidRDefault="003F7E2C" w:rsidP="00BE28D4">
            <w:pPr>
              <w:pStyle w:val="tabletext11"/>
              <w:jc w:val="center"/>
              <w:rPr>
                <w:ins w:id="15075" w:author="Author"/>
              </w:rPr>
            </w:pPr>
            <w:ins w:id="15076" w:author="Author">
              <w:r w:rsidRPr="00CE6D2B">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4E5563" w14:textId="77777777" w:rsidR="003F7E2C" w:rsidRPr="00CE6D2B" w:rsidRDefault="003F7E2C" w:rsidP="00BE28D4">
            <w:pPr>
              <w:pStyle w:val="tabletext11"/>
              <w:jc w:val="center"/>
              <w:rPr>
                <w:ins w:id="15077" w:author="Author"/>
              </w:rPr>
            </w:pPr>
            <w:ins w:id="15078" w:author="Author">
              <w:r w:rsidRPr="00CE6D2B">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E8EB5" w14:textId="77777777" w:rsidR="003F7E2C" w:rsidRPr="00CE6D2B" w:rsidRDefault="003F7E2C" w:rsidP="00BE28D4">
            <w:pPr>
              <w:pStyle w:val="tabletext11"/>
              <w:jc w:val="center"/>
              <w:rPr>
                <w:ins w:id="15079" w:author="Author"/>
              </w:rPr>
            </w:pPr>
            <w:ins w:id="15080" w:author="Author">
              <w:r w:rsidRPr="00CE6D2B">
                <w:t xml:space="preserve">1.20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7258422" w14:textId="77777777" w:rsidR="003F7E2C" w:rsidRPr="00CE6D2B" w:rsidRDefault="003F7E2C" w:rsidP="00BE28D4">
            <w:pPr>
              <w:pStyle w:val="tabletext11"/>
              <w:jc w:val="center"/>
              <w:rPr>
                <w:ins w:id="15081" w:author="Author"/>
              </w:rPr>
            </w:pPr>
            <w:ins w:id="15082" w:author="Author">
              <w:r w:rsidRPr="00CE6D2B">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4ABFAD" w14:textId="77777777" w:rsidR="003F7E2C" w:rsidRPr="00CE6D2B" w:rsidRDefault="003F7E2C" w:rsidP="00BE28D4">
            <w:pPr>
              <w:pStyle w:val="tabletext11"/>
              <w:jc w:val="center"/>
              <w:rPr>
                <w:ins w:id="15083" w:author="Author"/>
              </w:rPr>
            </w:pPr>
            <w:ins w:id="15084" w:author="Author">
              <w:r w:rsidRPr="00CE6D2B">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A839F2" w14:textId="77777777" w:rsidR="003F7E2C" w:rsidRPr="00CE6D2B" w:rsidRDefault="003F7E2C" w:rsidP="00BE28D4">
            <w:pPr>
              <w:pStyle w:val="tabletext11"/>
              <w:jc w:val="center"/>
              <w:rPr>
                <w:ins w:id="15085" w:author="Author"/>
              </w:rPr>
            </w:pPr>
            <w:ins w:id="15086" w:author="Author">
              <w:r w:rsidRPr="00CE6D2B">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C3DA8B" w14:textId="77777777" w:rsidR="003F7E2C" w:rsidRPr="00CE6D2B" w:rsidRDefault="003F7E2C" w:rsidP="00BE28D4">
            <w:pPr>
              <w:pStyle w:val="tabletext11"/>
              <w:jc w:val="center"/>
              <w:rPr>
                <w:ins w:id="15087" w:author="Author"/>
              </w:rPr>
            </w:pPr>
            <w:ins w:id="15088" w:author="Author">
              <w:r w:rsidRPr="00CE6D2B">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A3FA56" w14:textId="77777777" w:rsidR="003F7E2C" w:rsidRPr="00CE6D2B" w:rsidRDefault="003F7E2C" w:rsidP="00BE28D4">
            <w:pPr>
              <w:pStyle w:val="tabletext11"/>
              <w:jc w:val="center"/>
              <w:rPr>
                <w:ins w:id="15089" w:author="Author"/>
              </w:rPr>
            </w:pPr>
            <w:ins w:id="15090" w:author="Author">
              <w:r w:rsidRPr="00CE6D2B">
                <w:t xml:space="preserve">1.15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CC78809" w14:textId="77777777" w:rsidR="003F7E2C" w:rsidRPr="00CE6D2B" w:rsidRDefault="003F7E2C" w:rsidP="00BE28D4">
            <w:pPr>
              <w:pStyle w:val="tabletext11"/>
              <w:jc w:val="center"/>
              <w:rPr>
                <w:ins w:id="15091" w:author="Author"/>
              </w:rPr>
            </w:pPr>
            <w:ins w:id="15092" w:author="Author">
              <w:r w:rsidRPr="00CE6D2B">
                <w:t xml:space="preserve">1.13 </w:t>
              </w:r>
            </w:ins>
          </w:p>
        </w:tc>
      </w:tr>
      <w:tr w:rsidR="003F7E2C" w14:paraId="2FA8D6B2" w14:textId="77777777" w:rsidTr="00EE1A0A">
        <w:trPr>
          <w:trHeight w:val="190"/>
          <w:ins w:id="15093" w:author="Author"/>
        </w:trPr>
        <w:tc>
          <w:tcPr>
            <w:tcW w:w="200" w:type="dxa"/>
            <w:tcBorders>
              <w:top w:val="single" w:sz="4" w:space="0" w:color="auto"/>
              <w:left w:val="single" w:sz="4" w:space="0" w:color="auto"/>
              <w:bottom w:val="single" w:sz="4" w:space="0" w:color="auto"/>
              <w:right w:val="nil"/>
            </w:tcBorders>
            <w:vAlign w:val="bottom"/>
          </w:tcPr>
          <w:p w14:paraId="4EF683A4" w14:textId="77777777" w:rsidR="003F7E2C" w:rsidRDefault="003F7E2C" w:rsidP="00BE28D4">
            <w:pPr>
              <w:pStyle w:val="tabletext11"/>
              <w:jc w:val="right"/>
              <w:rPr>
                <w:ins w:id="15094" w:author="Author"/>
              </w:rPr>
            </w:pPr>
          </w:p>
        </w:tc>
        <w:tc>
          <w:tcPr>
            <w:tcW w:w="1580" w:type="dxa"/>
            <w:tcBorders>
              <w:top w:val="single" w:sz="4" w:space="0" w:color="auto"/>
              <w:left w:val="nil"/>
              <w:bottom w:val="single" w:sz="4" w:space="0" w:color="auto"/>
              <w:right w:val="single" w:sz="4" w:space="0" w:color="auto"/>
            </w:tcBorders>
            <w:vAlign w:val="bottom"/>
            <w:hideMark/>
          </w:tcPr>
          <w:p w14:paraId="6224FBF3" w14:textId="77777777" w:rsidR="003F7E2C" w:rsidRDefault="003F7E2C" w:rsidP="00BE28D4">
            <w:pPr>
              <w:pStyle w:val="tabletext11"/>
              <w:tabs>
                <w:tab w:val="decimal" w:pos="640"/>
              </w:tabs>
              <w:rPr>
                <w:ins w:id="15095" w:author="Author"/>
              </w:rPr>
            </w:pPr>
            <w:ins w:id="15096" w:author="Author">
              <w:r>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FE27D28" w14:textId="77777777" w:rsidR="003F7E2C" w:rsidRPr="00CE6D2B" w:rsidRDefault="003F7E2C" w:rsidP="00BE28D4">
            <w:pPr>
              <w:pStyle w:val="tabletext11"/>
              <w:jc w:val="center"/>
              <w:rPr>
                <w:ins w:id="15097" w:author="Author"/>
              </w:rPr>
            </w:pPr>
            <w:ins w:id="15098" w:author="Author">
              <w:r w:rsidRPr="00CE6D2B">
                <w:t xml:space="preserve">2.06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EE8463D" w14:textId="77777777" w:rsidR="003F7E2C" w:rsidRPr="00CE6D2B" w:rsidRDefault="003F7E2C" w:rsidP="00BE28D4">
            <w:pPr>
              <w:pStyle w:val="tabletext11"/>
              <w:jc w:val="center"/>
              <w:rPr>
                <w:ins w:id="15099" w:author="Author"/>
              </w:rPr>
            </w:pPr>
            <w:ins w:id="15100" w:author="Author">
              <w:r w:rsidRPr="00CE6D2B">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DB82C7" w14:textId="77777777" w:rsidR="003F7E2C" w:rsidRPr="00CE6D2B" w:rsidRDefault="003F7E2C" w:rsidP="00BE28D4">
            <w:pPr>
              <w:pStyle w:val="tabletext11"/>
              <w:jc w:val="center"/>
              <w:rPr>
                <w:ins w:id="15101" w:author="Author"/>
              </w:rPr>
            </w:pPr>
            <w:ins w:id="15102" w:author="Author">
              <w:r w:rsidRPr="00CE6D2B">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34E670" w14:textId="77777777" w:rsidR="003F7E2C" w:rsidRPr="00CE6D2B" w:rsidRDefault="003F7E2C" w:rsidP="00BE28D4">
            <w:pPr>
              <w:pStyle w:val="tabletext11"/>
              <w:jc w:val="center"/>
              <w:rPr>
                <w:ins w:id="15103" w:author="Author"/>
              </w:rPr>
            </w:pPr>
            <w:ins w:id="15104" w:author="Author">
              <w:r w:rsidRPr="00CE6D2B">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78F782" w14:textId="77777777" w:rsidR="003F7E2C" w:rsidRPr="00CE6D2B" w:rsidRDefault="003F7E2C" w:rsidP="00BE28D4">
            <w:pPr>
              <w:pStyle w:val="tabletext11"/>
              <w:jc w:val="center"/>
              <w:rPr>
                <w:ins w:id="15105" w:author="Author"/>
              </w:rPr>
            </w:pPr>
            <w:ins w:id="15106" w:author="Author">
              <w:r w:rsidRPr="00CE6D2B">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BBFF21" w14:textId="77777777" w:rsidR="003F7E2C" w:rsidRPr="00CE6D2B" w:rsidRDefault="003F7E2C" w:rsidP="00BE28D4">
            <w:pPr>
              <w:pStyle w:val="tabletext11"/>
              <w:jc w:val="center"/>
              <w:rPr>
                <w:ins w:id="15107" w:author="Author"/>
              </w:rPr>
            </w:pPr>
            <w:ins w:id="15108" w:author="Author">
              <w:r w:rsidRPr="00CE6D2B">
                <w:t xml:space="preserve">1.65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37A215" w14:textId="77777777" w:rsidR="003F7E2C" w:rsidRPr="00CE6D2B" w:rsidRDefault="003F7E2C" w:rsidP="00BE28D4">
            <w:pPr>
              <w:pStyle w:val="tabletext11"/>
              <w:jc w:val="center"/>
              <w:rPr>
                <w:ins w:id="15109" w:author="Author"/>
              </w:rPr>
            </w:pPr>
            <w:ins w:id="15110" w:author="Author">
              <w:r w:rsidRPr="00CE6D2B">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51B44E" w14:textId="77777777" w:rsidR="003F7E2C" w:rsidRPr="00CE6D2B" w:rsidRDefault="003F7E2C" w:rsidP="00BE28D4">
            <w:pPr>
              <w:pStyle w:val="tabletext11"/>
              <w:jc w:val="center"/>
              <w:rPr>
                <w:ins w:id="15111" w:author="Author"/>
              </w:rPr>
            </w:pPr>
            <w:ins w:id="15112" w:author="Author">
              <w:r w:rsidRPr="00CE6D2B">
                <w:t xml:space="preserve">1.59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7EE26A" w14:textId="77777777" w:rsidR="003F7E2C" w:rsidRPr="00CE6D2B" w:rsidRDefault="003F7E2C" w:rsidP="00BE28D4">
            <w:pPr>
              <w:pStyle w:val="tabletext11"/>
              <w:jc w:val="center"/>
              <w:rPr>
                <w:ins w:id="15113" w:author="Author"/>
              </w:rPr>
            </w:pPr>
            <w:ins w:id="15114" w:author="Author">
              <w:r w:rsidRPr="00CE6D2B">
                <w:t xml:space="preserve">1.56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C0BA52" w14:textId="77777777" w:rsidR="003F7E2C" w:rsidRPr="00CE6D2B" w:rsidRDefault="003F7E2C" w:rsidP="00BE28D4">
            <w:pPr>
              <w:pStyle w:val="tabletext11"/>
              <w:jc w:val="center"/>
              <w:rPr>
                <w:ins w:id="15115" w:author="Author"/>
              </w:rPr>
            </w:pPr>
            <w:ins w:id="15116" w:author="Author">
              <w:r w:rsidRPr="00CE6D2B">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B8D660" w14:textId="77777777" w:rsidR="003F7E2C" w:rsidRPr="00CE6D2B" w:rsidRDefault="003F7E2C" w:rsidP="00BE28D4">
            <w:pPr>
              <w:pStyle w:val="tabletext11"/>
              <w:jc w:val="center"/>
              <w:rPr>
                <w:ins w:id="15117" w:author="Author"/>
              </w:rPr>
            </w:pPr>
            <w:ins w:id="15118" w:author="Author">
              <w:r w:rsidRPr="00CE6D2B">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04DAA4" w14:textId="77777777" w:rsidR="003F7E2C" w:rsidRPr="00CE6D2B" w:rsidRDefault="003F7E2C" w:rsidP="00BE28D4">
            <w:pPr>
              <w:pStyle w:val="tabletext11"/>
              <w:jc w:val="center"/>
              <w:rPr>
                <w:ins w:id="15119" w:author="Author"/>
              </w:rPr>
            </w:pPr>
            <w:ins w:id="15120" w:author="Author">
              <w:r w:rsidRPr="00CE6D2B">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44C781" w14:textId="77777777" w:rsidR="003F7E2C" w:rsidRPr="00CE6D2B" w:rsidRDefault="003F7E2C" w:rsidP="00BE28D4">
            <w:pPr>
              <w:pStyle w:val="tabletext11"/>
              <w:jc w:val="center"/>
              <w:rPr>
                <w:ins w:id="15121" w:author="Author"/>
              </w:rPr>
            </w:pPr>
            <w:ins w:id="15122" w:author="Author">
              <w:r w:rsidRPr="00CE6D2B">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A67880" w14:textId="77777777" w:rsidR="003F7E2C" w:rsidRPr="00CE6D2B" w:rsidRDefault="003F7E2C" w:rsidP="00BE28D4">
            <w:pPr>
              <w:pStyle w:val="tabletext11"/>
              <w:jc w:val="center"/>
              <w:rPr>
                <w:ins w:id="15123" w:author="Author"/>
              </w:rPr>
            </w:pPr>
            <w:ins w:id="15124" w:author="Author">
              <w:r w:rsidRPr="00CE6D2B">
                <w:t xml:space="preserve">1.42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69C222" w14:textId="77777777" w:rsidR="003F7E2C" w:rsidRPr="00CE6D2B" w:rsidRDefault="003F7E2C" w:rsidP="00BE28D4">
            <w:pPr>
              <w:pStyle w:val="tabletext11"/>
              <w:jc w:val="center"/>
              <w:rPr>
                <w:ins w:id="15125" w:author="Author"/>
              </w:rPr>
            </w:pPr>
            <w:ins w:id="15126" w:author="Author">
              <w:r w:rsidRPr="00CE6D2B">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496119" w14:textId="77777777" w:rsidR="003F7E2C" w:rsidRPr="00CE6D2B" w:rsidRDefault="003F7E2C" w:rsidP="00BE28D4">
            <w:pPr>
              <w:pStyle w:val="tabletext11"/>
              <w:jc w:val="center"/>
              <w:rPr>
                <w:ins w:id="15127" w:author="Author"/>
              </w:rPr>
            </w:pPr>
            <w:ins w:id="15128" w:author="Author">
              <w:r w:rsidRPr="00CE6D2B">
                <w:t xml:space="preserve">1.39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1EF89D" w14:textId="77777777" w:rsidR="003F7E2C" w:rsidRPr="00CE6D2B" w:rsidRDefault="003F7E2C" w:rsidP="00BE28D4">
            <w:pPr>
              <w:pStyle w:val="tabletext11"/>
              <w:jc w:val="center"/>
              <w:rPr>
                <w:ins w:id="15129" w:author="Author"/>
              </w:rPr>
            </w:pPr>
            <w:ins w:id="15130" w:author="Author">
              <w:r w:rsidRPr="00CE6D2B">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347487" w14:textId="77777777" w:rsidR="003F7E2C" w:rsidRPr="00CE6D2B" w:rsidRDefault="003F7E2C" w:rsidP="00BE28D4">
            <w:pPr>
              <w:pStyle w:val="tabletext11"/>
              <w:jc w:val="center"/>
              <w:rPr>
                <w:ins w:id="15131" w:author="Author"/>
              </w:rPr>
            </w:pPr>
            <w:ins w:id="15132" w:author="Author">
              <w:r w:rsidRPr="00CE6D2B">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67428C" w14:textId="77777777" w:rsidR="003F7E2C" w:rsidRPr="00CE6D2B" w:rsidRDefault="003F7E2C" w:rsidP="00BE28D4">
            <w:pPr>
              <w:pStyle w:val="tabletext11"/>
              <w:jc w:val="center"/>
              <w:rPr>
                <w:ins w:id="15133" w:author="Author"/>
              </w:rPr>
            </w:pPr>
            <w:ins w:id="15134" w:author="Author">
              <w:r w:rsidRPr="00CE6D2B">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70D718" w14:textId="77777777" w:rsidR="003F7E2C" w:rsidRPr="00CE6D2B" w:rsidRDefault="003F7E2C" w:rsidP="00BE28D4">
            <w:pPr>
              <w:pStyle w:val="tabletext11"/>
              <w:jc w:val="center"/>
              <w:rPr>
                <w:ins w:id="15135" w:author="Author"/>
              </w:rPr>
            </w:pPr>
            <w:ins w:id="15136" w:author="Author">
              <w:r w:rsidRPr="00CE6D2B">
                <w:t xml:space="preserve">1.33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F86C38" w14:textId="77777777" w:rsidR="003F7E2C" w:rsidRPr="00CE6D2B" w:rsidRDefault="003F7E2C" w:rsidP="00BE28D4">
            <w:pPr>
              <w:pStyle w:val="tabletext11"/>
              <w:jc w:val="center"/>
              <w:rPr>
                <w:ins w:id="15137" w:author="Author"/>
              </w:rPr>
            </w:pPr>
            <w:ins w:id="15138" w:author="Author">
              <w:r w:rsidRPr="00CE6D2B">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5C522B" w14:textId="77777777" w:rsidR="003F7E2C" w:rsidRPr="00CE6D2B" w:rsidRDefault="003F7E2C" w:rsidP="00BE28D4">
            <w:pPr>
              <w:pStyle w:val="tabletext11"/>
              <w:jc w:val="center"/>
              <w:rPr>
                <w:ins w:id="15139" w:author="Author"/>
              </w:rPr>
            </w:pPr>
            <w:ins w:id="15140" w:author="Author">
              <w:r w:rsidRPr="00CE6D2B">
                <w:t xml:space="preserve">1.31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2C933CE" w14:textId="77777777" w:rsidR="003F7E2C" w:rsidRPr="00CE6D2B" w:rsidRDefault="003F7E2C" w:rsidP="00BE28D4">
            <w:pPr>
              <w:pStyle w:val="tabletext11"/>
              <w:jc w:val="center"/>
              <w:rPr>
                <w:ins w:id="15141" w:author="Author"/>
              </w:rPr>
            </w:pPr>
            <w:ins w:id="15142" w:author="Author">
              <w:r w:rsidRPr="00CE6D2B">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D54D2A" w14:textId="77777777" w:rsidR="003F7E2C" w:rsidRPr="00CE6D2B" w:rsidRDefault="003F7E2C" w:rsidP="00BE28D4">
            <w:pPr>
              <w:pStyle w:val="tabletext11"/>
              <w:jc w:val="center"/>
              <w:rPr>
                <w:ins w:id="15143" w:author="Author"/>
              </w:rPr>
            </w:pPr>
            <w:ins w:id="15144" w:author="Author">
              <w:r w:rsidRPr="00CE6D2B">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FE0A51" w14:textId="77777777" w:rsidR="003F7E2C" w:rsidRPr="00CE6D2B" w:rsidRDefault="003F7E2C" w:rsidP="00BE28D4">
            <w:pPr>
              <w:pStyle w:val="tabletext11"/>
              <w:jc w:val="center"/>
              <w:rPr>
                <w:ins w:id="15145" w:author="Author"/>
              </w:rPr>
            </w:pPr>
            <w:ins w:id="15146" w:author="Author">
              <w:r w:rsidRPr="00CE6D2B">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DE98E6" w14:textId="77777777" w:rsidR="003F7E2C" w:rsidRPr="00CE6D2B" w:rsidRDefault="003F7E2C" w:rsidP="00BE28D4">
            <w:pPr>
              <w:pStyle w:val="tabletext11"/>
              <w:jc w:val="center"/>
              <w:rPr>
                <w:ins w:id="15147" w:author="Author"/>
              </w:rPr>
            </w:pPr>
            <w:ins w:id="15148" w:author="Author">
              <w:r w:rsidRPr="00CE6D2B">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9C705F" w14:textId="77777777" w:rsidR="003F7E2C" w:rsidRPr="00CE6D2B" w:rsidRDefault="003F7E2C" w:rsidP="00BE28D4">
            <w:pPr>
              <w:pStyle w:val="tabletext11"/>
              <w:jc w:val="center"/>
              <w:rPr>
                <w:ins w:id="15149" w:author="Author"/>
              </w:rPr>
            </w:pPr>
            <w:ins w:id="15150" w:author="Author">
              <w:r w:rsidRPr="00CE6D2B">
                <w:t xml:space="preserve">1.24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68FA48E" w14:textId="77777777" w:rsidR="003F7E2C" w:rsidRPr="00CE6D2B" w:rsidRDefault="003F7E2C" w:rsidP="00BE28D4">
            <w:pPr>
              <w:pStyle w:val="tabletext11"/>
              <w:jc w:val="center"/>
              <w:rPr>
                <w:ins w:id="15151" w:author="Author"/>
              </w:rPr>
            </w:pPr>
            <w:ins w:id="15152" w:author="Author">
              <w:r w:rsidRPr="00CE6D2B">
                <w:t xml:space="preserve">1.23 </w:t>
              </w:r>
            </w:ins>
          </w:p>
        </w:tc>
      </w:tr>
      <w:tr w:rsidR="003F7E2C" w14:paraId="3972C8D0" w14:textId="77777777" w:rsidTr="00EE1A0A">
        <w:trPr>
          <w:trHeight w:val="190"/>
          <w:ins w:id="15153" w:author="Author"/>
        </w:trPr>
        <w:tc>
          <w:tcPr>
            <w:tcW w:w="200" w:type="dxa"/>
            <w:tcBorders>
              <w:top w:val="single" w:sz="4" w:space="0" w:color="auto"/>
              <w:left w:val="single" w:sz="4" w:space="0" w:color="auto"/>
              <w:bottom w:val="single" w:sz="4" w:space="0" w:color="auto"/>
              <w:right w:val="nil"/>
            </w:tcBorders>
            <w:vAlign w:val="bottom"/>
          </w:tcPr>
          <w:p w14:paraId="7B412ED8" w14:textId="77777777" w:rsidR="003F7E2C" w:rsidRDefault="003F7E2C" w:rsidP="00BE28D4">
            <w:pPr>
              <w:pStyle w:val="tabletext11"/>
              <w:jc w:val="right"/>
              <w:rPr>
                <w:ins w:id="15154" w:author="Author"/>
              </w:rPr>
            </w:pPr>
          </w:p>
        </w:tc>
        <w:tc>
          <w:tcPr>
            <w:tcW w:w="1580" w:type="dxa"/>
            <w:tcBorders>
              <w:top w:val="single" w:sz="4" w:space="0" w:color="auto"/>
              <w:left w:val="nil"/>
              <w:bottom w:val="single" w:sz="4" w:space="0" w:color="auto"/>
              <w:right w:val="single" w:sz="4" w:space="0" w:color="auto"/>
            </w:tcBorders>
            <w:vAlign w:val="bottom"/>
            <w:hideMark/>
          </w:tcPr>
          <w:p w14:paraId="0EAF1FEA" w14:textId="77777777" w:rsidR="003F7E2C" w:rsidRDefault="003F7E2C" w:rsidP="00BE28D4">
            <w:pPr>
              <w:pStyle w:val="tabletext11"/>
              <w:tabs>
                <w:tab w:val="decimal" w:pos="640"/>
              </w:tabs>
              <w:rPr>
                <w:ins w:id="15155" w:author="Author"/>
              </w:rPr>
            </w:pPr>
            <w:ins w:id="15156" w:author="Author">
              <w:r>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F6808D4" w14:textId="77777777" w:rsidR="003F7E2C" w:rsidRPr="00CE6D2B" w:rsidRDefault="003F7E2C" w:rsidP="00BE28D4">
            <w:pPr>
              <w:pStyle w:val="tabletext11"/>
              <w:jc w:val="center"/>
              <w:rPr>
                <w:ins w:id="15157" w:author="Author"/>
              </w:rPr>
            </w:pPr>
            <w:ins w:id="15158" w:author="Author">
              <w:r w:rsidRPr="00CE6D2B">
                <w:t xml:space="preserve">2.14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527AF65" w14:textId="77777777" w:rsidR="003F7E2C" w:rsidRPr="00CE6D2B" w:rsidRDefault="003F7E2C" w:rsidP="00BE28D4">
            <w:pPr>
              <w:pStyle w:val="tabletext11"/>
              <w:jc w:val="center"/>
              <w:rPr>
                <w:ins w:id="15159" w:author="Author"/>
              </w:rPr>
            </w:pPr>
            <w:ins w:id="15160" w:author="Author">
              <w:r w:rsidRPr="00CE6D2B">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806B43" w14:textId="77777777" w:rsidR="003F7E2C" w:rsidRPr="00CE6D2B" w:rsidRDefault="003F7E2C" w:rsidP="00BE28D4">
            <w:pPr>
              <w:pStyle w:val="tabletext11"/>
              <w:jc w:val="center"/>
              <w:rPr>
                <w:ins w:id="15161" w:author="Author"/>
              </w:rPr>
            </w:pPr>
            <w:ins w:id="15162" w:author="Author">
              <w:r w:rsidRPr="00CE6D2B">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9FE4AB" w14:textId="77777777" w:rsidR="003F7E2C" w:rsidRPr="00CE6D2B" w:rsidRDefault="003F7E2C" w:rsidP="00BE28D4">
            <w:pPr>
              <w:pStyle w:val="tabletext11"/>
              <w:jc w:val="center"/>
              <w:rPr>
                <w:ins w:id="15163" w:author="Author"/>
              </w:rPr>
            </w:pPr>
            <w:ins w:id="15164" w:author="Author">
              <w:r w:rsidRPr="00CE6D2B">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147393" w14:textId="77777777" w:rsidR="003F7E2C" w:rsidRPr="00CE6D2B" w:rsidRDefault="003F7E2C" w:rsidP="00BE28D4">
            <w:pPr>
              <w:pStyle w:val="tabletext11"/>
              <w:jc w:val="center"/>
              <w:rPr>
                <w:ins w:id="15165" w:author="Author"/>
              </w:rPr>
            </w:pPr>
            <w:ins w:id="15166" w:author="Author">
              <w:r w:rsidRPr="00CE6D2B">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A2A732" w14:textId="77777777" w:rsidR="003F7E2C" w:rsidRPr="00CE6D2B" w:rsidRDefault="003F7E2C" w:rsidP="00BE28D4">
            <w:pPr>
              <w:pStyle w:val="tabletext11"/>
              <w:jc w:val="center"/>
              <w:rPr>
                <w:ins w:id="15167" w:author="Author"/>
              </w:rPr>
            </w:pPr>
            <w:ins w:id="15168" w:author="Author">
              <w:r w:rsidRPr="00CE6D2B">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F4E601" w14:textId="77777777" w:rsidR="003F7E2C" w:rsidRPr="00CE6D2B" w:rsidRDefault="003F7E2C" w:rsidP="00BE28D4">
            <w:pPr>
              <w:pStyle w:val="tabletext11"/>
              <w:jc w:val="center"/>
              <w:rPr>
                <w:ins w:id="15169" w:author="Author"/>
              </w:rPr>
            </w:pPr>
            <w:ins w:id="15170" w:author="Author">
              <w:r w:rsidRPr="00CE6D2B">
                <w:t xml:space="preserve">1.75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28A115" w14:textId="77777777" w:rsidR="003F7E2C" w:rsidRPr="00CE6D2B" w:rsidRDefault="003F7E2C" w:rsidP="00BE28D4">
            <w:pPr>
              <w:pStyle w:val="tabletext11"/>
              <w:jc w:val="center"/>
              <w:rPr>
                <w:ins w:id="15171" w:author="Author"/>
              </w:rPr>
            </w:pPr>
            <w:ins w:id="15172" w:author="Author">
              <w:r w:rsidRPr="00CE6D2B">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B8920D" w14:textId="77777777" w:rsidR="003F7E2C" w:rsidRPr="00CE6D2B" w:rsidRDefault="003F7E2C" w:rsidP="00BE28D4">
            <w:pPr>
              <w:pStyle w:val="tabletext11"/>
              <w:jc w:val="center"/>
              <w:rPr>
                <w:ins w:id="15173" w:author="Author"/>
              </w:rPr>
            </w:pPr>
            <w:ins w:id="15174" w:author="Author">
              <w:r w:rsidRPr="00CE6D2B">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C7B404" w14:textId="77777777" w:rsidR="003F7E2C" w:rsidRPr="00CE6D2B" w:rsidRDefault="003F7E2C" w:rsidP="00BE28D4">
            <w:pPr>
              <w:pStyle w:val="tabletext11"/>
              <w:jc w:val="center"/>
              <w:rPr>
                <w:ins w:id="15175" w:author="Author"/>
              </w:rPr>
            </w:pPr>
            <w:ins w:id="15176" w:author="Author">
              <w:r w:rsidRPr="00CE6D2B">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51FF9A" w14:textId="77777777" w:rsidR="003F7E2C" w:rsidRPr="00CE6D2B" w:rsidRDefault="003F7E2C" w:rsidP="00BE28D4">
            <w:pPr>
              <w:pStyle w:val="tabletext11"/>
              <w:jc w:val="center"/>
              <w:rPr>
                <w:ins w:id="15177" w:author="Author"/>
              </w:rPr>
            </w:pPr>
            <w:ins w:id="15178" w:author="Author">
              <w:r w:rsidRPr="00CE6D2B">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C7A46A" w14:textId="77777777" w:rsidR="003F7E2C" w:rsidRPr="00CE6D2B" w:rsidRDefault="003F7E2C" w:rsidP="00BE28D4">
            <w:pPr>
              <w:pStyle w:val="tabletext11"/>
              <w:jc w:val="center"/>
              <w:rPr>
                <w:ins w:id="15179" w:author="Author"/>
              </w:rPr>
            </w:pPr>
            <w:ins w:id="15180" w:author="Author">
              <w:r w:rsidRPr="00CE6D2B">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FB5ECF" w14:textId="77777777" w:rsidR="003F7E2C" w:rsidRPr="00CE6D2B" w:rsidRDefault="003F7E2C" w:rsidP="00BE28D4">
            <w:pPr>
              <w:pStyle w:val="tabletext11"/>
              <w:jc w:val="center"/>
              <w:rPr>
                <w:ins w:id="15181" w:author="Author"/>
              </w:rPr>
            </w:pPr>
            <w:ins w:id="15182" w:author="Author">
              <w:r w:rsidRPr="00CE6D2B">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70FF0B" w14:textId="77777777" w:rsidR="003F7E2C" w:rsidRPr="00CE6D2B" w:rsidRDefault="003F7E2C" w:rsidP="00BE28D4">
            <w:pPr>
              <w:pStyle w:val="tabletext11"/>
              <w:jc w:val="center"/>
              <w:rPr>
                <w:ins w:id="15183" w:author="Author"/>
              </w:rPr>
            </w:pPr>
            <w:ins w:id="15184" w:author="Author">
              <w:r w:rsidRPr="00CE6D2B">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F52CA7" w14:textId="77777777" w:rsidR="003F7E2C" w:rsidRPr="00CE6D2B" w:rsidRDefault="003F7E2C" w:rsidP="00BE28D4">
            <w:pPr>
              <w:pStyle w:val="tabletext11"/>
              <w:jc w:val="center"/>
              <w:rPr>
                <w:ins w:id="15185" w:author="Author"/>
              </w:rPr>
            </w:pPr>
            <w:ins w:id="15186" w:author="Author">
              <w:r w:rsidRPr="00CE6D2B">
                <w:t xml:space="preserve">1.52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BECC7A" w14:textId="77777777" w:rsidR="003F7E2C" w:rsidRPr="00CE6D2B" w:rsidRDefault="003F7E2C" w:rsidP="00BE28D4">
            <w:pPr>
              <w:pStyle w:val="tabletext11"/>
              <w:jc w:val="center"/>
              <w:rPr>
                <w:ins w:id="15187" w:author="Author"/>
              </w:rPr>
            </w:pPr>
            <w:ins w:id="15188" w:author="Author">
              <w:r w:rsidRPr="00CE6D2B">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B71493" w14:textId="77777777" w:rsidR="003F7E2C" w:rsidRPr="00CE6D2B" w:rsidRDefault="003F7E2C" w:rsidP="00BE28D4">
            <w:pPr>
              <w:pStyle w:val="tabletext11"/>
              <w:jc w:val="center"/>
              <w:rPr>
                <w:ins w:id="15189" w:author="Author"/>
              </w:rPr>
            </w:pPr>
            <w:ins w:id="15190" w:author="Author">
              <w:r w:rsidRPr="00CE6D2B">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9D2457" w14:textId="77777777" w:rsidR="003F7E2C" w:rsidRPr="00CE6D2B" w:rsidRDefault="003F7E2C" w:rsidP="00BE28D4">
            <w:pPr>
              <w:pStyle w:val="tabletext11"/>
              <w:jc w:val="center"/>
              <w:rPr>
                <w:ins w:id="15191" w:author="Author"/>
              </w:rPr>
            </w:pPr>
            <w:ins w:id="15192" w:author="Author">
              <w:r w:rsidRPr="00CE6D2B">
                <w:t xml:space="preserve">1.48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880EBF" w14:textId="77777777" w:rsidR="003F7E2C" w:rsidRPr="00CE6D2B" w:rsidRDefault="003F7E2C" w:rsidP="00BE28D4">
            <w:pPr>
              <w:pStyle w:val="tabletext11"/>
              <w:jc w:val="center"/>
              <w:rPr>
                <w:ins w:id="15193" w:author="Author"/>
              </w:rPr>
            </w:pPr>
            <w:ins w:id="15194" w:author="Author">
              <w:r w:rsidRPr="00CE6D2B">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AA9A04" w14:textId="77777777" w:rsidR="003F7E2C" w:rsidRPr="00CE6D2B" w:rsidRDefault="003F7E2C" w:rsidP="00BE28D4">
            <w:pPr>
              <w:pStyle w:val="tabletext11"/>
              <w:jc w:val="center"/>
              <w:rPr>
                <w:ins w:id="15195" w:author="Author"/>
              </w:rPr>
            </w:pPr>
            <w:ins w:id="15196" w:author="Author">
              <w:r w:rsidRPr="00CE6D2B">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E3631E" w14:textId="77777777" w:rsidR="003F7E2C" w:rsidRPr="00CE6D2B" w:rsidRDefault="003F7E2C" w:rsidP="00BE28D4">
            <w:pPr>
              <w:pStyle w:val="tabletext11"/>
              <w:jc w:val="center"/>
              <w:rPr>
                <w:ins w:id="15197" w:author="Author"/>
              </w:rPr>
            </w:pPr>
            <w:ins w:id="15198" w:author="Author">
              <w:r w:rsidRPr="00CE6D2B">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5E63AB" w14:textId="77777777" w:rsidR="003F7E2C" w:rsidRPr="00CE6D2B" w:rsidRDefault="003F7E2C" w:rsidP="00BE28D4">
            <w:pPr>
              <w:pStyle w:val="tabletext11"/>
              <w:jc w:val="center"/>
              <w:rPr>
                <w:ins w:id="15199" w:author="Author"/>
              </w:rPr>
            </w:pPr>
            <w:ins w:id="15200" w:author="Author">
              <w:r w:rsidRPr="00CE6D2B">
                <w:t xml:space="preserve">1.42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5227501" w14:textId="77777777" w:rsidR="003F7E2C" w:rsidRPr="00CE6D2B" w:rsidRDefault="003F7E2C" w:rsidP="00BE28D4">
            <w:pPr>
              <w:pStyle w:val="tabletext11"/>
              <w:jc w:val="center"/>
              <w:rPr>
                <w:ins w:id="15201" w:author="Author"/>
              </w:rPr>
            </w:pPr>
            <w:ins w:id="15202" w:author="Author">
              <w:r w:rsidRPr="00CE6D2B">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F980D" w14:textId="77777777" w:rsidR="003F7E2C" w:rsidRPr="00CE6D2B" w:rsidRDefault="003F7E2C" w:rsidP="00BE28D4">
            <w:pPr>
              <w:pStyle w:val="tabletext11"/>
              <w:jc w:val="center"/>
              <w:rPr>
                <w:ins w:id="15203" w:author="Author"/>
              </w:rPr>
            </w:pPr>
            <w:ins w:id="15204" w:author="Author">
              <w:r w:rsidRPr="00CE6D2B">
                <w:t xml:space="preserve">1.39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A9321F" w14:textId="77777777" w:rsidR="003F7E2C" w:rsidRPr="00CE6D2B" w:rsidRDefault="003F7E2C" w:rsidP="00BE28D4">
            <w:pPr>
              <w:pStyle w:val="tabletext11"/>
              <w:jc w:val="center"/>
              <w:rPr>
                <w:ins w:id="15205" w:author="Author"/>
              </w:rPr>
            </w:pPr>
            <w:ins w:id="15206" w:author="Author">
              <w:r w:rsidRPr="00CE6D2B">
                <w:t xml:space="preserve">1.38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F48B6F" w14:textId="77777777" w:rsidR="003F7E2C" w:rsidRPr="00CE6D2B" w:rsidRDefault="003F7E2C" w:rsidP="00BE28D4">
            <w:pPr>
              <w:pStyle w:val="tabletext11"/>
              <w:jc w:val="center"/>
              <w:rPr>
                <w:ins w:id="15207" w:author="Author"/>
              </w:rPr>
            </w:pPr>
            <w:ins w:id="15208" w:author="Author">
              <w:r w:rsidRPr="00CE6D2B">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95CF55" w14:textId="77777777" w:rsidR="003F7E2C" w:rsidRPr="00CE6D2B" w:rsidRDefault="003F7E2C" w:rsidP="00BE28D4">
            <w:pPr>
              <w:pStyle w:val="tabletext11"/>
              <w:jc w:val="center"/>
              <w:rPr>
                <w:ins w:id="15209" w:author="Author"/>
              </w:rPr>
            </w:pPr>
            <w:ins w:id="15210" w:author="Author">
              <w:r w:rsidRPr="00CE6D2B">
                <w:t xml:space="preserve">1.35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A3FB796" w14:textId="77777777" w:rsidR="003F7E2C" w:rsidRPr="00CE6D2B" w:rsidRDefault="003F7E2C" w:rsidP="00BE28D4">
            <w:pPr>
              <w:pStyle w:val="tabletext11"/>
              <w:jc w:val="center"/>
              <w:rPr>
                <w:ins w:id="15211" w:author="Author"/>
              </w:rPr>
            </w:pPr>
            <w:ins w:id="15212" w:author="Author">
              <w:r w:rsidRPr="00CE6D2B">
                <w:t xml:space="preserve">1.33 </w:t>
              </w:r>
            </w:ins>
          </w:p>
        </w:tc>
      </w:tr>
      <w:tr w:rsidR="003F7E2C" w14:paraId="4C303253" w14:textId="77777777" w:rsidTr="00EE1A0A">
        <w:trPr>
          <w:trHeight w:val="190"/>
          <w:ins w:id="15213" w:author="Author"/>
        </w:trPr>
        <w:tc>
          <w:tcPr>
            <w:tcW w:w="200" w:type="dxa"/>
            <w:tcBorders>
              <w:top w:val="single" w:sz="4" w:space="0" w:color="auto"/>
              <w:left w:val="single" w:sz="4" w:space="0" w:color="auto"/>
              <w:bottom w:val="single" w:sz="4" w:space="0" w:color="auto"/>
              <w:right w:val="nil"/>
            </w:tcBorders>
            <w:vAlign w:val="bottom"/>
          </w:tcPr>
          <w:p w14:paraId="038EACCE" w14:textId="77777777" w:rsidR="003F7E2C" w:rsidRDefault="003F7E2C" w:rsidP="00BE28D4">
            <w:pPr>
              <w:pStyle w:val="tabletext11"/>
              <w:jc w:val="right"/>
              <w:rPr>
                <w:ins w:id="15214" w:author="Author"/>
              </w:rPr>
            </w:pPr>
          </w:p>
        </w:tc>
        <w:tc>
          <w:tcPr>
            <w:tcW w:w="1580" w:type="dxa"/>
            <w:tcBorders>
              <w:top w:val="single" w:sz="4" w:space="0" w:color="auto"/>
              <w:left w:val="nil"/>
              <w:bottom w:val="single" w:sz="4" w:space="0" w:color="auto"/>
              <w:right w:val="single" w:sz="4" w:space="0" w:color="auto"/>
            </w:tcBorders>
            <w:vAlign w:val="bottom"/>
            <w:hideMark/>
          </w:tcPr>
          <w:p w14:paraId="13881B21" w14:textId="77777777" w:rsidR="003F7E2C" w:rsidRDefault="003F7E2C" w:rsidP="00BE28D4">
            <w:pPr>
              <w:pStyle w:val="tabletext11"/>
              <w:tabs>
                <w:tab w:val="decimal" w:pos="640"/>
              </w:tabs>
              <w:rPr>
                <w:ins w:id="15215" w:author="Author"/>
              </w:rPr>
            </w:pPr>
            <w:ins w:id="15216" w:author="Author">
              <w:r>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7856E9E" w14:textId="77777777" w:rsidR="003F7E2C" w:rsidRPr="00CE6D2B" w:rsidRDefault="003F7E2C" w:rsidP="00BE28D4">
            <w:pPr>
              <w:pStyle w:val="tabletext11"/>
              <w:jc w:val="center"/>
              <w:rPr>
                <w:ins w:id="15217" w:author="Author"/>
              </w:rPr>
            </w:pPr>
            <w:ins w:id="15218" w:author="Author">
              <w:r w:rsidRPr="00CE6D2B">
                <w:t xml:space="preserve">2.22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4F194FE" w14:textId="77777777" w:rsidR="003F7E2C" w:rsidRPr="00CE6D2B" w:rsidRDefault="003F7E2C" w:rsidP="00BE28D4">
            <w:pPr>
              <w:pStyle w:val="tabletext11"/>
              <w:jc w:val="center"/>
              <w:rPr>
                <w:ins w:id="15219" w:author="Author"/>
              </w:rPr>
            </w:pPr>
            <w:ins w:id="15220" w:author="Author">
              <w:r w:rsidRPr="00CE6D2B">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ED95D6" w14:textId="77777777" w:rsidR="003F7E2C" w:rsidRPr="00CE6D2B" w:rsidRDefault="003F7E2C" w:rsidP="00BE28D4">
            <w:pPr>
              <w:pStyle w:val="tabletext11"/>
              <w:jc w:val="center"/>
              <w:rPr>
                <w:ins w:id="15221" w:author="Author"/>
              </w:rPr>
            </w:pPr>
            <w:ins w:id="15222" w:author="Author">
              <w:r w:rsidRPr="00CE6D2B">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9A0A1C" w14:textId="77777777" w:rsidR="003F7E2C" w:rsidRPr="00CE6D2B" w:rsidRDefault="003F7E2C" w:rsidP="00BE28D4">
            <w:pPr>
              <w:pStyle w:val="tabletext11"/>
              <w:jc w:val="center"/>
              <w:rPr>
                <w:ins w:id="15223" w:author="Author"/>
              </w:rPr>
            </w:pPr>
            <w:ins w:id="15224" w:author="Author">
              <w:r w:rsidRPr="00CE6D2B">
                <w:t xml:space="preserve">2.05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82A612" w14:textId="77777777" w:rsidR="003F7E2C" w:rsidRPr="00CE6D2B" w:rsidRDefault="003F7E2C" w:rsidP="00BE28D4">
            <w:pPr>
              <w:pStyle w:val="tabletext11"/>
              <w:jc w:val="center"/>
              <w:rPr>
                <w:ins w:id="15225" w:author="Author"/>
              </w:rPr>
            </w:pPr>
            <w:ins w:id="15226" w:author="Author">
              <w:r w:rsidRPr="00CE6D2B">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29C879" w14:textId="77777777" w:rsidR="003F7E2C" w:rsidRPr="00CE6D2B" w:rsidRDefault="003F7E2C" w:rsidP="00BE28D4">
            <w:pPr>
              <w:pStyle w:val="tabletext11"/>
              <w:jc w:val="center"/>
              <w:rPr>
                <w:ins w:id="15227" w:author="Author"/>
              </w:rPr>
            </w:pPr>
            <w:ins w:id="15228" w:author="Author">
              <w:r w:rsidRPr="00CE6D2B">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FC8BD3" w14:textId="77777777" w:rsidR="003F7E2C" w:rsidRPr="00CE6D2B" w:rsidRDefault="003F7E2C" w:rsidP="00BE28D4">
            <w:pPr>
              <w:pStyle w:val="tabletext11"/>
              <w:jc w:val="center"/>
              <w:rPr>
                <w:ins w:id="15229" w:author="Author"/>
              </w:rPr>
            </w:pPr>
            <w:ins w:id="15230" w:author="Author">
              <w:r w:rsidRPr="00CE6D2B">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8CC42A" w14:textId="77777777" w:rsidR="003F7E2C" w:rsidRPr="00CE6D2B" w:rsidRDefault="003F7E2C" w:rsidP="00BE28D4">
            <w:pPr>
              <w:pStyle w:val="tabletext11"/>
              <w:jc w:val="center"/>
              <w:rPr>
                <w:ins w:id="15231" w:author="Author"/>
              </w:rPr>
            </w:pPr>
            <w:ins w:id="15232" w:author="Author">
              <w:r w:rsidRPr="00CE6D2B">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4E6709" w14:textId="77777777" w:rsidR="003F7E2C" w:rsidRPr="00CE6D2B" w:rsidRDefault="003F7E2C" w:rsidP="00BE28D4">
            <w:pPr>
              <w:pStyle w:val="tabletext11"/>
              <w:jc w:val="center"/>
              <w:rPr>
                <w:ins w:id="15233" w:author="Author"/>
              </w:rPr>
            </w:pPr>
            <w:ins w:id="15234" w:author="Author">
              <w:r w:rsidRPr="00CE6D2B">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D38DC6" w14:textId="77777777" w:rsidR="003F7E2C" w:rsidRPr="00CE6D2B" w:rsidRDefault="003F7E2C" w:rsidP="00BE28D4">
            <w:pPr>
              <w:pStyle w:val="tabletext11"/>
              <w:jc w:val="center"/>
              <w:rPr>
                <w:ins w:id="15235" w:author="Author"/>
              </w:rPr>
            </w:pPr>
            <w:ins w:id="15236" w:author="Author">
              <w:r w:rsidRPr="00CE6D2B">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F2C609" w14:textId="77777777" w:rsidR="003F7E2C" w:rsidRPr="00CE6D2B" w:rsidRDefault="003F7E2C" w:rsidP="00BE28D4">
            <w:pPr>
              <w:pStyle w:val="tabletext11"/>
              <w:jc w:val="center"/>
              <w:rPr>
                <w:ins w:id="15237" w:author="Author"/>
              </w:rPr>
            </w:pPr>
            <w:ins w:id="15238" w:author="Author">
              <w:r w:rsidRPr="00CE6D2B">
                <w:t xml:space="preserve">1.70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A430B2" w14:textId="77777777" w:rsidR="003F7E2C" w:rsidRPr="00CE6D2B" w:rsidRDefault="003F7E2C" w:rsidP="00BE28D4">
            <w:pPr>
              <w:pStyle w:val="tabletext11"/>
              <w:jc w:val="center"/>
              <w:rPr>
                <w:ins w:id="15239" w:author="Author"/>
              </w:rPr>
            </w:pPr>
            <w:ins w:id="15240" w:author="Author">
              <w:r w:rsidRPr="00CE6D2B">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ECE5F1" w14:textId="77777777" w:rsidR="003F7E2C" w:rsidRPr="00CE6D2B" w:rsidRDefault="003F7E2C" w:rsidP="00BE28D4">
            <w:pPr>
              <w:pStyle w:val="tabletext11"/>
              <w:jc w:val="center"/>
              <w:rPr>
                <w:ins w:id="15241" w:author="Author"/>
              </w:rPr>
            </w:pPr>
            <w:ins w:id="15242" w:author="Author">
              <w:r w:rsidRPr="00CE6D2B">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3E411F" w14:textId="77777777" w:rsidR="003F7E2C" w:rsidRPr="00CE6D2B" w:rsidRDefault="003F7E2C" w:rsidP="00BE28D4">
            <w:pPr>
              <w:pStyle w:val="tabletext11"/>
              <w:jc w:val="center"/>
              <w:rPr>
                <w:ins w:id="15243" w:author="Author"/>
              </w:rPr>
            </w:pPr>
            <w:ins w:id="15244" w:author="Author">
              <w:r w:rsidRPr="00CE6D2B">
                <w:t xml:space="preserve">1.65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4EB66" w14:textId="77777777" w:rsidR="003F7E2C" w:rsidRPr="00CE6D2B" w:rsidRDefault="003F7E2C" w:rsidP="00BE28D4">
            <w:pPr>
              <w:pStyle w:val="tabletext11"/>
              <w:jc w:val="center"/>
              <w:rPr>
                <w:ins w:id="15245" w:author="Author"/>
              </w:rPr>
            </w:pPr>
            <w:ins w:id="15246" w:author="Author">
              <w:r w:rsidRPr="00CE6D2B">
                <w:t xml:space="preserve">1.63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7772F" w14:textId="77777777" w:rsidR="003F7E2C" w:rsidRPr="00CE6D2B" w:rsidRDefault="003F7E2C" w:rsidP="00BE28D4">
            <w:pPr>
              <w:pStyle w:val="tabletext11"/>
              <w:jc w:val="center"/>
              <w:rPr>
                <w:ins w:id="15247" w:author="Author"/>
              </w:rPr>
            </w:pPr>
            <w:ins w:id="15248" w:author="Author">
              <w:r w:rsidRPr="00CE6D2B">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03F25B" w14:textId="77777777" w:rsidR="003F7E2C" w:rsidRPr="00CE6D2B" w:rsidRDefault="003F7E2C" w:rsidP="00BE28D4">
            <w:pPr>
              <w:pStyle w:val="tabletext11"/>
              <w:jc w:val="center"/>
              <w:rPr>
                <w:ins w:id="15249" w:author="Author"/>
              </w:rPr>
            </w:pPr>
            <w:ins w:id="15250" w:author="Author">
              <w:r w:rsidRPr="00CE6D2B">
                <w:t xml:space="preserve">1.60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75744F" w14:textId="77777777" w:rsidR="003F7E2C" w:rsidRPr="00CE6D2B" w:rsidRDefault="003F7E2C" w:rsidP="00BE28D4">
            <w:pPr>
              <w:pStyle w:val="tabletext11"/>
              <w:jc w:val="center"/>
              <w:rPr>
                <w:ins w:id="15251" w:author="Author"/>
              </w:rPr>
            </w:pPr>
            <w:ins w:id="15252" w:author="Author">
              <w:r w:rsidRPr="00CE6D2B">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FBEB8B" w14:textId="77777777" w:rsidR="003F7E2C" w:rsidRPr="00CE6D2B" w:rsidRDefault="003F7E2C" w:rsidP="00BE28D4">
            <w:pPr>
              <w:pStyle w:val="tabletext11"/>
              <w:jc w:val="center"/>
              <w:rPr>
                <w:ins w:id="15253" w:author="Author"/>
              </w:rPr>
            </w:pPr>
            <w:ins w:id="15254" w:author="Author">
              <w:r w:rsidRPr="00CE6D2B">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87FC19" w14:textId="77777777" w:rsidR="003F7E2C" w:rsidRPr="00CE6D2B" w:rsidRDefault="003F7E2C" w:rsidP="00BE28D4">
            <w:pPr>
              <w:pStyle w:val="tabletext11"/>
              <w:jc w:val="center"/>
              <w:rPr>
                <w:ins w:id="15255" w:author="Author"/>
              </w:rPr>
            </w:pPr>
            <w:ins w:id="15256" w:author="Author">
              <w:r w:rsidRPr="00CE6D2B">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DF4BA9" w14:textId="77777777" w:rsidR="003F7E2C" w:rsidRPr="00CE6D2B" w:rsidRDefault="003F7E2C" w:rsidP="00BE28D4">
            <w:pPr>
              <w:pStyle w:val="tabletext11"/>
              <w:jc w:val="center"/>
              <w:rPr>
                <w:ins w:id="15257" w:author="Author"/>
              </w:rPr>
            </w:pPr>
            <w:ins w:id="15258" w:author="Author">
              <w:r w:rsidRPr="00CE6D2B">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66608C" w14:textId="77777777" w:rsidR="003F7E2C" w:rsidRPr="00CE6D2B" w:rsidRDefault="003F7E2C" w:rsidP="00BE28D4">
            <w:pPr>
              <w:pStyle w:val="tabletext11"/>
              <w:jc w:val="center"/>
              <w:rPr>
                <w:ins w:id="15259" w:author="Author"/>
              </w:rPr>
            </w:pPr>
            <w:ins w:id="15260" w:author="Author">
              <w:r w:rsidRPr="00CE6D2B">
                <w:t xml:space="preserve">1.52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4929FA6" w14:textId="77777777" w:rsidR="003F7E2C" w:rsidRPr="00CE6D2B" w:rsidRDefault="003F7E2C" w:rsidP="00BE28D4">
            <w:pPr>
              <w:pStyle w:val="tabletext11"/>
              <w:jc w:val="center"/>
              <w:rPr>
                <w:ins w:id="15261" w:author="Author"/>
              </w:rPr>
            </w:pPr>
            <w:ins w:id="15262" w:author="Author">
              <w:r w:rsidRPr="00CE6D2B">
                <w:t xml:space="preserve">1.50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034D0A" w14:textId="77777777" w:rsidR="003F7E2C" w:rsidRPr="00CE6D2B" w:rsidRDefault="003F7E2C" w:rsidP="00BE28D4">
            <w:pPr>
              <w:pStyle w:val="tabletext11"/>
              <w:jc w:val="center"/>
              <w:rPr>
                <w:ins w:id="15263" w:author="Author"/>
              </w:rPr>
            </w:pPr>
            <w:ins w:id="15264" w:author="Author">
              <w:r w:rsidRPr="00CE6D2B">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AF5925" w14:textId="77777777" w:rsidR="003F7E2C" w:rsidRPr="00CE6D2B" w:rsidRDefault="003F7E2C" w:rsidP="00BE28D4">
            <w:pPr>
              <w:pStyle w:val="tabletext11"/>
              <w:jc w:val="center"/>
              <w:rPr>
                <w:ins w:id="15265" w:author="Author"/>
              </w:rPr>
            </w:pPr>
            <w:ins w:id="15266" w:author="Author">
              <w:r w:rsidRPr="00CE6D2B">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FB921F" w14:textId="77777777" w:rsidR="003F7E2C" w:rsidRPr="00CE6D2B" w:rsidRDefault="003F7E2C" w:rsidP="00BE28D4">
            <w:pPr>
              <w:pStyle w:val="tabletext11"/>
              <w:jc w:val="center"/>
              <w:rPr>
                <w:ins w:id="15267" w:author="Author"/>
              </w:rPr>
            </w:pPr>
            <w:ins w:id="15268" w:author="Author">
              <w:r w:rsidRPr="00CE6D2B">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217325" w14:textId="77777777" w:rsidR="003F7E2C" w:rsidRPr="00CE6D2B" w:rsidRDefault="003F7E2C" w:rsidP="00BE28D4">
            <w:pPr>
              <w:pStyle w:val="tabletext11"/>
              <w:jc w:val="center"/>
              <w:rPr>
                <w:ins w:id="15269" w:author="Author"/>
              </w:rPr>
            </w:pPr>
            <w:ins w:id="15270" w:author="Author">
              <w:r w:rsidRPr="00CE6D2B">
                <w:t xml:space="preserve">1.44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24B4202" w14:textId="77777777" w:rsidR="003F7E2C" w:rsidRPr="00CE6D2B" w:rsidRDefault="003F7E2C" w:rsidP="00BE28D4">
            <w:pPr>
              <w:pStyle w:val="tabletext11"/>
              <w:jc w:val="center"/>
              <w:rPr>
                <w:ins w:id="15271" w:author="Author"/>
              </w:rPr>
            </w:pPr>
            <w:ins w:id="15272" w:author="Author">
              <w:r w:rsidRPr="00CE6D2B">
                <w:t xml:space="preserve">1.43 </w:t>
              </w:r>
            </w:ins>
          </w:p>
        </w:tc>
      </w:tr>
      <w:tr w:rsidR="003F7E2C" w14:paraId="6917E053" w14:textId="77777777" w:rsidTr="00EE1A0A">
        <w:trPr>
          <w:trHeight w:val="190"/>
          <w:ins w:id="15273" w:author="Author"/>
        </w:trPr>
        <w:tc>
          <w:tcPr>
            <w:tcW w:w="200" w:type="dxa"/>
            <w:tcBorders>
              <w:top w:val="single" w:sz="4" w:space="0" w:color="auto"/>
              <w:left w:val="single" w:sz="4" w:space="0" w:color="auto"/>
              <w:bottom w:val="single" w:sz="4" w:space="0" w:color="auto"/>
              <w:right w:val="nil"/>
            </w:tcBorders>
            <w:vAlign w:val="bottom"/>
          </w:tcPr>
          <w:p w14:paraId="70076DB2" w14:textId="77777777" w:rsidR="003F7E2C" w:rsidRDefault="003F7E2C" w:rsidP="00BE28D4">
            <w:pPr>
              <w:pStyle w:val="tabletext11"/>
              <w:jc w:val="right"/>
              <w:rPr>
                <w:ins w:id="15274" w:author="Author"/>
              </w:rPr>
            </w:pPr>
          </w:p>
        </w:tc>
        <w:tc>
          <w:tcPr>
            <w:tcW w:w="1580" w:type="dxa"/>
            <w:tcBorders>
              <w:top w:val="single" w:sz="4" w:space="0" w:color="auto"/>
              <w:left w:val="nil"/>
              <w:bottom w:val="single" w:sz="4" w:space="0" w:color="auto"/>
              <w:right w:val="single" w:sz="4" w:space="0" w:color="auto"/>
            </w:tcBorders>
            <w:vAlign w:val="bottom"/>
            <w:hideMark/>
          </w:tcPr>
          <w:p w14:paraId="680833CE" w14:textId="77777777" w:rsidR="003F7E2C" w:rsidRDefault="003F7E2C" w:rsidP="00BE28D4">
            <w:pPr>
              <w:pStyle w:val="tabletext11"/>
              <w:tabs>
                <w:tab w:val="decimal" w:pos="640"/>
              </w:tabs>
              <w:rPr>
                <w:ins w:id="15275" w:author="Author"/>
              </w:rPr>
            </w:pPr>
            <w:ins w:id="15276" w:author="Author">
              <w:r>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DB866A4" w14:textId="77777777" w:rsidR="003F7E2C" w:rsidRPr="00CE6D2B" w:rsidRDefault="003F7E2C" w:rsidP="00BE28D4">
            <w:pPr>
              <w:pStyle w:val="tabletext11"/>
              <w:jc w:val="center"/>
              <w:rPr>
                <w:ins w:id="15277" w:author="Author"/>
              </w:rPr>
            </w:pPr>
            <w:ins w:id="15278" w:author="Author">
              <w:r w:rsidRPr="00CE6D2B">
                <w:t xml:space="preserve">2.29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6465E45" w14:textId="77777777" w:rsidR="003F7E2C" w:rsidRPr="00CE6D2B" w:rsidRDefault="003F7E2C" w:rsidP="00BE28D4">
            <w:pPr>
              <w:pStyle w:val="tabletext11"/>
              <w:jc w:val="center"/>
              <w:rPr>
                <w:ins w:id="15279" w:author="Author"/>
              </w:rPr>
            </w:pPr>
            <w:ins w:id="15280" w:author="Author">
              <w:r w:rsidRPr="00CE6D2B">
                <w:t xml:space="preserve">2.29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9B5BDB" w14:textId="77777777" w:rsidR="003F7E2C" w:rsidRPr="00CE6D2B" w:rsidRDefault="003F7E2C" w:rsidP="00BE28D4">
            <w:pPr>
              <w:pStyle w:val="tabletext11"/>
              <w:jc w:val="center"/>
              <w:rPr>
                <w:ins w:id="15281" w:author="Author"/>
              </w:rPr>
            </w:pPr>
            <w:ins w:id="15282" w:author="Author">
              <w:r w:rsidRPr="00CE6D2B">
                <w:t xml:space="preserve">2.19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1F8B6B" w14:textId="77777777" w:rsidR="003F7E2C" w:rsidRPr="00CE6D2B" w:rsidRDefault="003F7E2C" w:rsidP="00BE28D4">
            <w:pPr>
              <w:pStyle w:val="tabletext11"/>
              <w:jc w:val="center"/>
              <w:rPr>
                <w:ins w:id="15283" w:author="Author"/>
              </w:rPr>
            </w:pPr>
            <w:ins w:id="15284" w:author="Author">
              <w:r w:rsidRPr="00CE6D2B">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345DD1" w14:textId="77777777" w:rsidR="003F7E2C" w:rsidRPr="00CE6D2B" w:rsidRDefault="003F7E2C" w:rsidP="00BE28D4">
            <w:pPr>
              <w:pStyle w:val="tabletext11"/>
              <w:jc w:val="center"/>
              <w:rPr>
                <w:ins w:id="15285" w:author="Author"/>
              </w:rPr>
            </w:pPr>
            <w:ins w:id="15286" w:author="Author">
              <w:r w:rsidRPr="00CE6D2B">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FFDB83" w14:textId="77777777" w:rsidR="003F7E2C" w:rsidRPr="00CE6D2B" w:rsidRDefault="003F7E2C" w:rsidP="00BE28D4">
            <w:pPr>
              <w:pStyle w:val="tabletext11"/>
              <w:jc w:val="center"/>
              <w:rPr>
                <w:ins w:id="15287" w:author="Author"/>
              </w:rPr>
            </w:pPr>
            <w:ins w:id="15288" w:author="Author">
              <w:r w:rsidRPr="00CE6D2B">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952076" w14:textId="77777777" w:rsidR="003F7E2C" w:rsidRPr="00CE6D2B" w:rsidRDefault="003F7E2C" w:rsidP="00BE28D4">
            <w:pPr>
              <w:pStyle w:val="tabletext11"/>
              <w:jc w:val="center"/>
              <w:rPr>
                <w:ins w:id="15289" w:author="Author"/>
              </w:rPr>
            </w:pPr>
            <w:ins w:id="15290" w:author="Author">
              <w:r w:rsidRPr="00CE6D2B">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0B1813" w14:textId="77777777" w:rsidR="003F7E2C" w:rsidRPr="00CE6D2B" w:rsidRDefault="003F7E2C" w:rsidP="00BE28D4">
            <w:pPr>
              <w:pStyle w:val="tabletext11"/>
              <w:jc w:val="center"/>
              <w:rPr>
                <w:ins w:id="15291" w:author="Author"/>
              </w:rPr>
            </w:pPr>
            <w:ins w:id="15292" w:author="Author">
              <w:r w:rsidRPr="00CE6D2B">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A75623" w14:textId="77777777" w:rsidR="003F7E2C" w:rsidRPr="00CE6D2B" w:rsidRDefault="003F7E2C" w:rsidP="00BE28D4">
            <w:pPr>
              <w:pStyle w:val="tabletext11"/>
              <w:jc w:val="center"/>
              <w:rPr>
                <w:ins w:id="15293" w:author="Author"/>
              </w:rPr>
            </w:pPr>
            <w:ins w:id="15294" w:author="Author">
              <w:r w:rsidRPr="00CE6D2B">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A05043" w14:textId="77777777" w:rsidR="003F7E2C" w:rsidRPr="00CE6D2B" w:rsidRDefault="003F7E2C" w:rsidP="00BE28D4">
            <w:pPr>
              <w:pStyle w:val="tabletext11"/>
              <w:jc w:val="center"/>
              <w:rPr>
                <w:ins w:id="15295" w:author="Author"/>
              </w:rPr>
            </w:pPr>
            <w:ins w:id="15296" w:author="Author">
              <w:r w:rsidRPr="00CE6D2B">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33E220" w14:textId="77777777" w:rsidR="003F7E2C" w:rsidRPr="00CE6D2B" w:rsidRDefault="003F7E2C" w:rsidP="00BE28D4">
            <w:pPr>
              <w:pStyle w:val="tabletext11"/>
              <w:jc w:val="center"/>
              <w:rPr>
                <w:ins w:id="15297" w:author="Author"/>
              </w:rPr>
            </w:pPr>
            <w:ins w:id="15298" w:author="Author">
              <w:r w:rsidRPr="00CE6D2B">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76998D" w14:textId="77777777" w:rsidR="003F7E2C" w:rsidRPr="00CE6D2B" w:rsidRDefault="003F7E2C" w:rsidP="00BE28D4">
            <w:pPr>
              <w:pStyle w:val="tabletext11"/>
              <w:jc w:val="center"/>
              <w:rPr>
                <w:ins w:id="15299" w:author="Author"/>
              </w:rPr>
            </w:pPr>
            <w:ins w:id="15300" w:author="Author">
              <w:r w:rsidRPr="00CE6D2B">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ED8B57" w14:textId="77777777" w:rsidR="003F7E2C" w:rsidRPr="00CE6D2B" w:rsidRDefault="003F7E2C" w:rsidP="00BE28D4">
            <w:pPr>
              <w:pStyle w:val="tabletext11"/>
              <w:jc w:val="center"/>
              <w:rPr>
                <w:ins w:id="15301" w:author="Author"/>
              </w:rPr>
            </w:pPr>
            <w:ins w:id="15302" w:author="Author">
              <w:r w:rsidRPr="00CE6D2B">
                <w:t xml:space="preserve">1.74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076FA1" w14:textId="77777777" w:rsidR="003F7E2C" w:rsidRPr="00CE6D2B" w:rsidRDefault="003F7E2C" w:rsidP="00BE28D4">
            <w:pPr>
              <w:pStyle w:val="tabletext11"/>
              <w:jc w:val="center"/>
              <w:rPr>
                <w:ins w:id="15303" w:author="Author"/>
              </w:rPr>
            </w:pPr>
            <w:ins w:id="15304" w:author="Author">
              <w:r w:rsidRPr="00CE6D2B">
                <w:t xml:space="preserve">1.72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526A53" w14:textId="77777777" w:rsidR="003F7E2C" w:rsidRPr="00CE6D2B" w:rsidRDefault="003F7E2C" w:rsidP="00BE28D4">
            <w:pPr>
              <w:pStyle w:val="tabletext11"/>
              <w:jc w:val="center"/>
              <w:rPr>
                <w:ins w:id="15305" w:author="Author"/>
              </w:rPr>
            </w:pPr>
            <w:ins w:id="15306" w:author="Author">
              <w:r w:rsidRPr="00CE6D2B">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C5CF24" w14:textId="77777777" w:rsidR="003F7E2C" w:rsidRPr="00CE6D2B" w:rsidRDefault="003F7E2C" w:rsidP="00BE28D4">
            <w:pPr>
              <w:pStyle w:val="tabletext11"/>
              <w:jc w:val="center"/>
              <w:rPr>
                <w:ins w:id="15307" w:author="Author"/>
              </w:rPr>
            </w:pPr>
            <w:ins w:id="15308" w:author="Author">
              <w:r w:rsidRPr="00CE6D2B">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A85B83" w14:textId="77777777" w:rsidR="003F7E2C" w:rsidRPr="00CE6D2B" w:rsidRDefault="003F7E2C" w:rsidP="00BE28D4">
            <w:pPr>
              <w:pStyle w:val="tabletext11"/>
              <w:jc w:val="center"/>
              <w:rPr>
                <w:ins w:id="15309" w:author="Author"/>
              </w:rPr>
            </w:pPr>
            <w:ins w:id="15310" w:author="Author">
              <w:r w:rsidRPr="00CE6D2B">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CB9CB6" w14:textId="77777777" w:rsidR="003F7E2C" w:rsidRPr="00CE6D2B" w:rsidRDefault="003F7E2C" w:rsidP="00BE28D4">
            <w:pPr>
              <w:pStyle w:val="tabletext11"/>
              <w:jc w:val="center"/>
              <w:rPr>
                <w:ins w:id="15311" w:author="Author"/>
              </w:rPr>
            </w:pPr>
            <w:ins w:id="15312" w:author="Author">
              <w:r w:rsidRPr="00CE6D2B">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47D013" w14:textId="77777777" w:rsidR="003F7E2C" w:rsidRPr="00CE6D2B" w:rsidRDefault="003F7E2C" w:rsidP="00BE28D4">
            <w:pPr>
              <w:pStyle w:val="tabletext11"/>
              <w:jc w:val="center"/>
              <w:rPr>
                <w:ins w:id="15313" w:author="Author"/>
              </w:rPr>
            </w:pPr>
            <w:ins w:id="15314" w:author="Author">
              <w:r w:rsidRPr="00CE6D2B">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066091" w14:textId="77777777" w:rsidR="003F7E2C" w:rsidRPr="00CE6D2B" w:rsidRDefault="003F7E2C" w:rsidP="00BE28D4">
            <w:pPr>
              <w:pStyle w:val="tabletext11"/>
              <w:jc w:val="center"/>
              <w:rPr>
                <w:ins w:id="15315" w:author="Author"/>
              </w:rPr>
            </w:pPr>
            <w:ins w:id="15316" w:author="Author">
              <w:r w:rsidRPr="00CE6D2B">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B3514D" w14:textId="77777777" w:rsidR="003F7E2C" w:rsidRPr="00CE6D2B" w:rsidRDefault="003F7E2C" w:rsidP="00BE28D4">
            <w:pPr>
              <w:pStyle w:val="tabletext11"/>
              <w:jc w:val="center"/>
              <w:rPr>
                <w:ins w:id="15317" w:author="Author"/>
              </w:rPr>
            </w:pPr>
            <w:ins w:id="15318" w:author="Author">
              <w:r w:rsidRPr="00CE6D2B">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42BA68" w14:textId="77777777" w:rsidR="003F7E2C" w:rsidRPr="00CE6D2B" w:rsidRDefault="003F7E2C" w:rsidP="00BE28D4">
            <w:pPr>
              <w:pStyle w:val="tabletext11"/>
              <w:jc w:val="center"/>
              <w:rPr>
                <w:ins w:id="15319" w:author="Author"/>
              </w:rPr>
            </w:pPr>
            <w:ins w:id="15320" w:author="Author">
              <w:r w:rsidRPr="00CE6D2B">
                <w:t xml:space="preserve">1.59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CF613E7" w14:textId="77777777" w:rsidR="003F7E2C" w:rsidRPr="00CE6D2B" w:rsidRDefault="003F7E2C" w:rsidP="00BE28D4">
            <w:pPr>
              <w:pStyle w:val="tabletext11"/>
              <w:jc w:val="center"/>
              <w:rPr>
                <w:ins w:id="15321" w:author="Author"/>
              </w:rPr>
            </w:pPr>
            <w:ins w:id="15322" w:author="Author">
              <w:r w:rsidRPr="00CE6D2B">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666E7E" w14:textId="77777777" w:rsidR="003F7E2C" w:rsidRPr="00CE6D2B" w:rsidRDefault="003F7E2C" w:rsidP="00BE28D4">
            <w:pPr>
              <w:pStyle w:val="tabletext11"/>
              <w:jc w:val="center"/>
              <w:rPr>
                <w:ins w:id="15323" w:author="Author"/>
              </w:rPr>
            </w:pPr>
            <w:ins w:id="15324" w:author="Author">
              <w:r w:rsidRPr="00CE6D2B">
                <w:t xml:space="preserve">1.56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A9AF10" w14:textId="77777777" w:rsidR="003F7E2C" w:rsidRPr="00CE6D2B" w:rsidRDefault="003F7E2C" w:rsidP="00BE28D4">
            <w:pPr>
              <w:pStyle w:val="tabletext11"/>
              <w:jc w:val="center"/>
              <w:rPr>
                <w:ins w:id="15325" w:author="Author"/>
              </w:rPr>
            </w:pPr>
            <w:ins w:id="15326" w:author="Author">
              <w:r w:rsidRPr="00CE6D2B">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ADEA1A" w14:textId="77777777" w:rsidR="003F7E2C" w:rsidRPr="00CE6D2B" w:rsidRDefault="003F7E2C" w:rsidP="00BE28D4">
            <w:pPr>
              <w:pStyle w:val="tabletext11"/>
              <w:jc w:val="center"/>
              <w:rPr>
                <w:ins w:id="15327" w:author="Author"/>
              </w:rPr>
            </w:pPr>
            <w:ins w:id="15328" w:author="Author">
              <w:r w:rsidRPr="00CE6D2B">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FAD9DD" w14:textId="77777777" w:rsidR="003F7E2C" w:rsidRPr="00CE6D2B" w:rsidRDefault="003F7E2C" w:rsidP="00BE28D4">
            <w:pPr>
              <w:pStyle w:val="tabletext11"/>
              <w:jc w:val="center"/>
              <w:rPr>
                <w:ins w:id="15329" w:author="Author"/>
              </w:rPr>
            </w:pPr>
            <w:ins w:id="15330" w:author="Author">
              <w:r w:rsidRPr="00CE6D2B">
                <w:t xml:space="preserve">1.51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784B4C5" w14:textId="77777777" w:rsidR="003F7E2C" w:rsidRPr="00CE6D2B" w:rsidRDefault="003F7E2C" w:rsidP="00BE28D4">
            <w:pPr>
              <w:pStyle w:val="tabletext11"/>
              <w:jc w:val="center"/>
              <w:rPr>
                <w:ins w:id="15331" w:author="Author"/>
              </w:rPr>
            </w:pPr>
            <w:ins w:id="15332" w:author="Author">
              <w:r w:rsidRPr="00CE6D2B">
                <w:t xml:space="preserve">1.50 </w:t>
              </w:r>
            </w:ins>
          </w:p>
        </w:tc>
      </w:tr>
      <w:tr w:rsidR="003F7E2C" w14:paraId="5E5704B1" w14:textId="77777777" w:rsidTr="00EE1A0A">
        <w:trPr>
          <w:trHeight w:val="190"/>
          <w:ins w:id="15333" w:author="Author"/>
        </w:trPr>
        <w:tc>
          <w:tcPr>
            <w:tcW w:w="200" w:type="dxa"/>
            <w:tcBorders>
              <w:top w:val="single" w:sz="4" w:space="0" w:color="auto"/>
              <w:left w:val="single" w:sz="4" w:space="0" w:color="auto"/>
              <w:bottom w:val="single" w:sz="4" w:space="0" w:color="auto"/>
              <w:right w:val="nil"/>
            </w:tcBorders>
            <w:vAlign w:val="bottom"/>
          </w:tcPr>
          <w:p w14:paraId="5405CC88" w14:textId="77777777" w:rsidR="003F7E2C" w:rsidRDefault="003F7E2C" w:rsidP="00BE28D4">
            <w:pPr>
              <w:pStyle w:val="tabletext11"/>
              <w:jc w:val="right"/>
              <w:rPr>
                <w:ins w:id="15334" w:author="Author"/>
              </w:rPr>
            </w:pPr>
          </w:p>
        </w:tc>
        <w:tc>
          <w:tcPr>
            <w:tcW w:w="1580" w:type="dxa"/>
            <w:tcBorders>
              <w:top w:val="single" w:sz="4" w:space="0" w:color="auto"/>
              <w:left w:val="nil"/>
              <w:bottom w:val="single" w:sz="4" w:space="0" w:color="auto"/>
              <w:right w:val="single" w:sz="4" w:space="0" w:color="auto"/>
            </w:tcBorders>
            <w:vAlign w:val="bottom"/>
            <w:hideMark/>
          </w:tcPr>
          <w:p w14:paraId="7D846B53" w14:textId="77777777" w:rsidR="003F7E2C" w:rsidRDefault="003F7E2C" w:rsidP="00BE28D4">
            <w:pPr>
              <w:pStyle w:val="tabletext11"/>
              <w:tabs>
                <w:tab w:val="decimal" w:pos="640"/>
              </w:tabs>
              <w:rPr>
                <w:ins w:id="15335" w:author="Author"/>
              </w:rPr>
            </w:pPr>
            <w:ins w:id="15336" w:author="Author">
              <w:r>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C163AE6" w14:textId="77777777" w:rsidR="003F7E2C" w:rsidRPr="00CE6D2B" w:rsidRDefault="003F7E2C" w:rsidP="00BE28D4">
            <w:pPr>
              <w:pStyle w:val="tabletext11"/>
              <w:jc w:val="center"/>
              <w:rPr>
                <w:ins w:id="15337" w:author="Author"/>
              </w:rPr>
            </w:pPr>
            <w:ins w:id="15338" w:author="Author">
              <w:r w:rsidRPr="00CE6D2B">
                <w:t xml:space="preserve">2.37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BDE6B2F" w14:textId="77777777" w:rsidR="003F7E2C" w:rsidRPr="00CE6D2B" w:rsidRDefault="003F7E2C" w:rsidP="00BE28D4">
            <w:pPr>
              <w:pStyle w:val="tabletext11"/>
              <w:jc w:val="center"/>
              <w:rPr>
                <w:ins w:id="15339" w:author="Author"/>
              </w:rPr>
            </w:pPr>
            <w:ins w:id="15340" w:author="Author">
              <w:r w:rsidRPr="00CE6D2B">
                <w:t xml:space="preserve">2.37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C2DDE9" w14:textId="77777777" w:rsidR="003F7E2C" w:rsidRPr="00CE6D2B" w:rsidRDefault="003F7E2C" w:rsidP="00BE28D4">
            <w:pPr>
              <w:pStyle w:val="tabletext11"/>
              <w:jc w:val="center"/>
              <w:rPr>
                <w:ins w:id="15341" w:author="Author"/>
              </w:rPr>
            </w:pPr>
            <w:ins w:id="15342" w:author="Author">
              <w:r w:rsidRPr="00CE6D2B">
                <w:t xml:space="preserve">2.27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C82CCE" w14:textId="77777777" w:rsidR="003F7E2C" w:rsidRPr="00CE6D2B" w:rsidRDefault="003F7E2C" w:rsidP="00BE28D4">
            <w:pPr>
              <w:pStyle w:val="tabletext11"/>
              <w:jc w:val="center"/>
              <w:rPr>
                <w:ins w:id="15343" w:author="Author"/>
              </w:rPr>
            </w:pPr>
            <w:ins w:id="15344" w:author="Author">
              <w:r w:rsidRPr="00CE6D2B">
                <w:t xml:space="preserve">2.20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6BA9BC" w14:textId="77777777" w:rsidR="003F7E2C" w:rsidRPr="00CE6D2B" w:rsidRDefault="003F7E2C" w:rsidP="00BE28D4">
            <w:pPr>
              <w:pStyle w:val="tabletext11"/>
              <w:jc w:val="center"/>
              <w:rPr>
                <w:ins w:id="15345" w:author="Author"/>
              </w:rPr>
            </w:pPr>
            <w:ins w:id="15346" w:author="Author">
              <w:r w:rsidRPr="00CE6D2B">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5B7566" w14:textId="77777777" w:rsidR="003F7E2C" w:rsidRPr="00CE6D2B" w:rsidRDefault="003F7E2C" w:rsidP="00BE28D4">
            <w:pPr>
              <w:pStyle w:val="tabletext11"/>
              <w:jc w:val="center"/>
              <w:rPr>
                <w:ins w:id="15347" w:author="Author"/>
              </w:rPr>
            </w:pPr>
            <w:ins w:id="15348" w:author="Author">
              <w:r w:rsidRPr="00CE6D2B">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B3BDAB" w14:textId="77777777" w:rsidR="003F7E2C" w:rsidRPr="00CE6D2B" w:rsidRDefault="003F7E2C" w:rsidP="00BE28D4">
            <w:pPr>
              <w:pStyle w:val="tabletext11"/>
              <w:jc w:val="center"/>
              <w:rPr>
                <w:ins w:id="15349" w:author="Author"/>
              </w:rPr>
            </w:pPr>
            <w:ins w:id="15350" w:author="Author">
              <w:r w:rsidRPr="00CE6D2B">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802D5F" w14:textId="77777777" w:rsidR="003F7E2C" w:rsidRPr="00CE6D2B" w:rsidRDefault="003F7E2C" w:rsidP="00BE28D4">
            <w:pPr>
              <w:pStyle w:val="tabletext11"/>
              <w:jc w:val="center"/>
              <w:rPr>
                <w:ins w:id="15351" w:author="Author"/>
              </w:rPr>
            </w:pPr>
            <w:ins w:id="15352" w:author="Author">
              <w:r w:rsidRPr="00CE6D2B">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599710" w14:textId="77777777" w:rsidR="003F7E2C" w:rsidRPr="00CE6D2B" w:rsidRDefault="003F7E2C" w:rsidP="00BE28D4">
            <w:pPr>
              <w:pStyle w:val="tabletext11"/>
              <w:jc w:val="center"/>
              <w:rPr>
                <w:ins w:id="15353" w:author="Author"/>
              </w:rPr>
            </w:pPr>
            <w:ins w:id="15354" w:author="Author">
              <w:r w:rsidRPr="00CE6D2B">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051CE6" w14:textId="77777777" w:rsidR="003F7E2C" w:rsidRPr="00CE6D2B" w:rsidRDefault="003F7E2C" w:rsidP="00BE28D4">
            <w:pPr>
              <w:pStyle w:val="tabletext11"/>
              <w:jc w:val="center"/>
              <w:rPr>
                <w:ins w:id="15355" w:author="Author"/>
              </w:rPr>
            </w:pPr>
            <w:ins w:id="15356" w:author="Author">
              <w:r w:rsidRPr="00CE6D2B">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328675" w14:textId="77777777" w:rsidR="003F7E2C" w:rsidRPr="00CE6D2B" w:rsidRDefault="003F7E2C" w:rsidP="00BE28D4">
            <w:pPr>
              <w:pStyle w:val="tabletext11"/>
              <w:jc w:val="center"/>
              <w:rPr>
                <w:ins w:id="15357" w:author="Author"/>
              </w:rPr>
            </w:pPr>
            <w:ins w:id="15358" w:author="Author">
              <w:r w:rsidRPr="00CE6D2B">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5D2DB8" w14:textId="77777777" w:rsidR="003F7E2C" w:rsidRPr="00CE6D2B" w:rsidRDefault="003F7E2C" w:rsidP="00BE28D4">
            <w:pPr>
              <w:pStyle w:val="tabletext11"/>
              <w:jc w:val="center"/>
              <w:rPr>
                <w:ins w:id="15359" w:author="Author"/>
              </w:rPr>
            </w:pPr>
            <w:ins w:id="15360" w:author="Author">
              <w:r w:rsidRPr="00CE6D2B">
                <w:t xml:space="preserve">1.83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AF9F06" w14:textId="77777777" w:rsidR="003F7E2C" w:rsidRPr="00CE6D2B" w:rsidRDefault="003F7E2C" w:rsidP="00BE28D4">
            <w:pPr>
              <w:pStyle w:val="tabletext11"/>
              <w:jc w:val="center"/>
              <w:rPr>
                <w:ins w:id="15361" w:author="Author"/>
              </w:rPr>
            </w:pPr>
            <w:ins w:id="15362" w:author="Author">
              <w:r w:rsidRPr="00CE6D2B">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745EFB" w14:textId="77777777" w:rsidR="003F7E2C" w:rsidRPr="00CE6D2B" w:rsidRDefault="003F7E2C" w:rsidP="00BE28D4">
            <w:pPr>
              <w:pStyle w:val="tabletext11"/>
              <w:jc w:val="center"/>
              <w:rPr>
                <w:ins w:id="15363" w:author="Author"/>
              </w:rPr>
            </w:pPr>
            <w:ins w:id="15364" w:author="Author">
              <w:r w:rsidRPr="00CE6D2B">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6C9510" w14:textId="77777777" w:rsidR="003F7E2C" w:rsidRPr="00CE6D2B" w:rsidRDefault="003F7E2C" w:rsidP="00BE28D4">
            <w:pPr>
              <w:pStyle w:val="tabletext11"/>
              <w:jc w:val="center"/>
              <w:rPr>
                <w:ins w:id="15365" w:author="Author"/>
              </w:rPr>
            </w:pPr>
            <w:ins w:id="15366" w:author="Author">
              <w:r w:rsidRPr="00CE6D2B">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9F5699" w14:textId="77777777" w:rsidR="003F7E2C" w:rsidRPr="00CE6D2B" w:rsidRDefault="003F7E2C" w:rsidP="00BE28D4">
            <w:pPr>
              <w:pStyle w:val="tabletext11"/>
              <w:jc w:val="center"/>
              <w:rPr>
                <w:ins w:id="15367" w:author="Author"/>
              </w:rPr>
            </w:pPr>
            <w:ins w:id="15368" w:author="Author">
              <w:r w:rsidRPr="00CE6D2B">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C9D1B8" w14:textId="77777777" w:rsidR="003F7E2C" w:rsidRPr="00CE6D2B" w:rsidRDefault="003F7E2C" w:rsidP="00BE28D4">
            <w:pPr>
              <w:pStyle w:val="tabletext11"/>
              <w:jc w:val="center"/>
              <w:rPr>
                <w:ins w:id="15369" w:author="Author"/>
              </w:rPr>
            </w:pPr>
            <w:ins w:id="15370" w:author="Author">
              <w:r w:rsidRPr="00CE6D2B">
                <w:t xml:space="preserve">1.74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7F6B25" w14:textId="77777777" w:rsidR="003F7E2C" w:rsidRPr="00CE6D2B" w:rsidRDefault="003F7E2C" w:rsidP="00BE28D4">
            <w:pPr>
              <w:pStyle w:val="tabletext11"/>
              <w:jc w:val="center"/>
              <w:rPr>
                <w:ins w:id="15371" w:author="Author"/>
              </w:rPr>
            </w:pPr>
            <w:ins w:id="15372" w:author="Author">
              <w:r w:rsidRPr="00CE6D2B">
                <w:t xml:space="preserve">1.72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3E2DA8" w14:textId="77777777" w:rsidR="003F7E2C" w:rsidRPr="00CE6D2B" w:rsidRDefault="003F7E2C" w:rsidP="00BE28D4">
            <w:pPr>
              <w:pStyle w:val="tabletext11"/>
              <w:jc w:val="center"/>
              <w:rPr>
                <w:ins w:id="15373" w:author="Author"/>
              </w:rPr>
            </w:pPr>
            <w:ins w:id="15374" w:author="Author">
              <w:r w:rsidRPr="00CE6D2B">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6A36E3" w14:textId="77777777" w:rsidR="003F7E2C" w:rsidRPr="00CE6D2B" w:rsidRDefault="003F7E2C" w:rsidP="00BE28D4">
            <w:pPr>
              <w:pStyle w:val="tabletext11"/>
              <w:jc w:val="center"/>
              <w:rPr>
                <w:ins w:id="15375" w:author="Author"/>
              </w:rPr>
            </w:pPr>
            <w:ins w:id="15376" w:author="Author">
              <w:r w:rsidRPr="00CE6D2B">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C8666C" w14:textId="77777777" w:rsidR="003F7E2C" w:rsidRPr="00CE6D2B" w:rsidRDefault="003F7E2C" w:rsidP="00BE28D4">
            <w:pPr>
              <w:pStyle w:val="tabletext11"/>
              <w:jc w:val="center"/>
              <w:rPr>
                <w:ins w:id="15377" w:author="Author"/>
              </w:rPr>
            </w:pPr>
            <w:ins w:id="15378" w:author="Author">
              <w:r w:rsidRPr="00CE6D2B">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0E33C5" w14:textId="77777777" w:rsidR="003F7E2C" w:rsidRPr="00CE6D2B" w:rsidRDefault="003F7E2C" w:rsidP="00BE28D4">
            <w:pPr>
              <w:pStyle w:val="tabletext11"/>
              <w:jc w:val="center"/>
              <w:rPr>
                <w:ins w:id="15379" w:author="Author"/>
              </w:rPr>
            </w:pPr>
            <w:ins w:id="15380" w:author="Author">
              <w:r w:rsidRPr="00CE6D2B">
                <w:t xml:space="preserve">1.66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6E4F432" w14:textId="77777777" w:rsidR="003F7E2C" w:rsidRPr="00CE6D2B" w:rsidRDefault="003F7E2C" w:rsidP="00BE28D4">
            <w:pPr>
              <w:pStyle w:val="tabletext11"/>
              <w:jc w:val="center"/>
              <w:rPr>
                <w:ins w:id="15381" w:author="Author"/>
              </w:rPr>
            </w:pPr>
            <w:ins w:id="15382" w:author="Author">
              <w:r w:rsidRPr="00CE6D2B">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78DDA9" w14:textId="77777777" w:rsidR="003F7E2C" w:rsidRPr="00CE6D2B" w:rsidRDefault="003F7E2C" w:rsidP="00BE28D4">
            <w:pPr>
              <w:pStyle w:val="tabletext11"/>
              <w:jc w:val="center"/>
              <w:rPr>
                <w:ins w:id="15383" w:author="Author"/>
              </w:rPr>
            </w:pPr>
            <w:ins w:id="15384" w:author="Author">
              <w:r w:rsidRPr="00CE6D2B">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DC5869" w14:textId="77777777" w:rsidR="003F7E2C" w:rsidRPr="00CE6D2B" w:rsidRDefault="003F7E2C" w:rsidP="00BE28D4">
            <w:pPr>
              <w:pStyle w:val="tabletext11"/>
              <w:jc w:val="center"/>
              <w:rPr>
                <w:ins w:id="15385" w:author="Author"/>
              </w:rPr>
            </w:pPr>
            <w:ins w:id="15386" w:author="Author">
              <w:r w:rsidRPr="00CE6D2B">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38A0F0" w14:textId="77777777" w:rsidR="003F7E2C" w:rsidRPr="00CE6D2B" w:rsidRDefault="003F7E2C" w:rsidP="00BE28D4">
            <w:pPr>
              <w:pStyle w:val="tabletext11"/>
              <w:jc w:val="center"/>
              <w:rPr>
                <w:ins w:id="15387" w:author="Author"/>
              </w:rPr>
            </w:pPr>
            <w:ins w:id="15388" w:author="Author">
              <w:r w:rsidRPr="00CE6D2B">
                <w:t xml:space="preserve">1.59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830D7F" w14:textId="77777777" w:rsidR="003F7E2C" w:rsidRPr="00CE6D2B" w:rsidRDefault="003F7E2C" w:rsidP="00BE28D4">
            <w:pPr>
              <w:pStyle w:val="tabletext11"/>
              <w:jc w:val="center"/>
              <w:rPr>
                <w:ins w:id="15389" w:author="Author"/>
              </w:rPr>
            </w:pPr>
            <w:ins w:id="15390" w:author="Author">
              <w:r w:rsidRPr="00CE6D2B">
                <w:t xml:space="preserve">1.57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4A9BA25" w14:textId="77777777" w:rsidR="003F7E2C" w:rsidRPr="00CE6D2B" w:rsidRDefault="003F7E2C" w:rsidP="00BE28D4">
            <w:pPr>
              <w:pStyle w:val="tabletext11"/>
              <w:jc w:val="center"/>
              <w:rPr>
                <w:ins w:id="15391" w:author="Author"/>
              </w:rPr>
            </w:pPr>
            <w:ins w:id="15392" w:author="Author">
              <w:r w:rsidRPr="00CE6D2B">
                <w:t xml:space="preserve">1.56 </w:t>
              </w:r>
            </w:ins>
          </w:p>
        </w:tc>
      </w:tr>
      <w:tr w:rsidR="003F7E2C" w14:paraId="545FEC5B" w14:textId="77777777" w:rsidTr="00EE1A0A">
        <w:trPr>
          <w:trHeight w:val="190"/>
          <w:ins w:id="15393" w:author="Author"/>
        </w:trPr>
        <w:tc>
          <w:tcPr>
            <w:tcW w:w="200" w:type="dxa"/>
            <w:tcBorders>
              <w:top w:val="single" w:sz="4" w:space="0" w:color="auto"/>
              <w:left w:val="single" w:sz="4" w:space="0" w:color="auto"/>
              <w:bottom w:val="single" w:sz="4" w:space="0" w:color="auto"/>
              <w:right w:val="nil"/>
            </w:tcBorders>
            <w:vAlign w:val="bottom"/>
          </w:tcPr>
          <w:p w14:paraId="4B5BDFAE" w14:textId="77777777" w:rsidR="003F7E2C" w:rsidRDefault="003F7E2C" w:rsidP="00BE28D4">
            <w:pPr>
              <w:pStyle w:val="tabletext11"/>
              <w:jc w:val="right"/>
              <w:rPr>
                <w:ins w:id="15394" w:author="Author"/>
              </w:rPr>
            </w:pPr>
          </w:p>
        </w:tc>
        <w:tc>
          <w:tcPr>
            <w:tcW w:w="1580" w:type="dxa"/>
            <w:tcBorders>
              <w:top w:val="single" w:sz="4" w:space="0" w:color="auto"/>
              <w:left w:val="nil"/>
              <w:bottom w:val="single" w:sz="4" w:space="0" w:color="auto"/>
              <w:right w:val="single" w:sz="4" w:space="0" w:color="auto"/>
            </w:tcBorders>
            <w:vAlign w:val="bottom"/>
            <w:hideMark/>
          </w:tcPr>
          <w:p w14:paraId="1EA0E6D6" w14:textId="77777777" w:rsidR="003F7E2C" w:rsidRDefault="003F7E2C" w:rsidP="00BE28D4">
            <w:pPr>
              <w:pStyle w:val="tabletext11"/>
              <w:tabs>
                <w:tab w:val="decimal" w:pos="640"/>
              </w:tabs>
              <w:rPr>
                <w:ins w:id="15395" w:author="Author"/>
              </w:rPr>
            </w:pPr>
            <w:ins w:id="15396" w:author="Author">
              <w:r>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DC4644E" w14:textId="77777777" w:rsidR="003F7E2C" w:rsidRPr="00CE6D2B" w:rsidRDefault="003F7E2C" w:rsidP="00BE28D4">
            <w:pPr>
              <w:pStyle w:val="tabletext11"/>
              <w:jc w:val="center"/>
              <w:rPr>
                <w:ins w:id="15397" w:author="Author"/>
              </w:rPr>
            </w:pPr>
            <w:ins w:id="15398" w:author="Author">
              <w:r w:rsidRPr="00CE6D2B">
                <w:t xml:space="preserve">2.48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248BF88" w14:textId="77777777" w:rsidR="003F7E2C" w:rsidRPr="00CE6D2B" w:rsidRDefault="003F7E2C" w:rsidP="00BE28D4">
            <w:pPr>
              <w:pStyle w:val="tabletext11"/>
              <w:jc w:val="center"/>
              <w:rPr>
                <w:ins w:id="15399" w:author="Author"/>
              </w:rPr>
            </w:pPr>
            <w:ins w:id="15400" w:author="Author">
              <w:r w:rsidRPr="00CE6D2B">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E88AEB" w14:textId="77777777" w:rsidR="003F7E2C" w:rsidRPr="00CE6D2B" w:rsidRDefault="003F7E2C" w:rsidP="00BE28D4">
            <w:pPr>
              <w:pStyle w:val="tabletext11"/>
              <w:jc w:val="center"/>
              <w:rPr>
                <w:ins w:id="15401" w:author="Author"/>
              </w:rPr>
            </w:pPr>
            <w:ins w:id="15402" w:author="Author">
              <w:r w:rsidRPr="00CE6D2B">
                <w:t xml:space="preserve">2.38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2609EC" w14:textId="77777777" w:rsidR="003F7E2C" w:rsidRPr="00CE6D2B" w:rsidRDefault="003F7E2C" w:rsidP="00BE28D4">
            <w:pPr>
              <w:pStyle w:val="tabletext11"/>
              <w:jc w:val="center"/>
              <w:rPr>
                <w:ins w:id="15403" w:author="Author"/>
              </w:rPr>
            </w:pPr>
            <w:ins w:id="15404" w:author="Author">
              <w:r w:rsidRPr="00CE6D2B">
                <w:t xml:space="preserve">2.31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57978D" w14:textId="77777777" w:rsidR="003F7E2C" w:rsidRPr="00CE6D2B" w:rsidRDefault="003F7E2C" w:rsidP="00BE28D4">
            <w:pPr>
              <w:pStyle w:val="tabletext11"/>
              <w:jc w:val="center"/>
              <w:rPr>
                <w:ins w:id="15405" w:author="Author"/>
              </w:rPr>
            </w:pPr>
            <w:ins w:id="15406" w:author="Author">
              <w:r w:rsidRPr="00CE6D2B">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5DB697" w14:textId="77777777" w:rsidR="003F7E2C" w:rsidRPr="00CE6D2B" w:rsidRDefault="003F7E2C" w:rsidP="00BE28D4">
            <w:pPr>
              <w:pStyle w:val="tabletext11"/>
              <w:jc w:val="center"/>
              <w:rPr>
                <w:ins w:id="15407" w:author="Author"/>
              </w:rPr>
            </w:pPr>
            <w:ins w:id="15408" w:author="Author">
              <w:r w:rsidRPr="00CE6D2B">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32ABCE" w14:textId="77777777" w:rsidR="003F7E2C" w:rsidRPr="00CE6D2B" w:rsidRDefault="003F7E2C" w:rsidP="00BE28D4">
            <w:pPr>
              <w:pStyle w:val="tabletext11"/>
              <w:jc w:val="center"/>
              <w:rPr>
                <w:ins w:id="15409" w:author="Author"/>
              </w:rPr>
            </w:pPr>
            <w:ins w:id="15410" w:author="Author">
              <w:r w:rsidRPr="00CE6D2B">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F5B55C" w14:textId="77777777" w:rsidR="003F7E2C" w:rsidRPr="00CE6D2B" w:rsidRDefault="003F7E2C" w:rsidP="00BE28D4">
            <w:pPr>
              <w:pStyle w:val="tabletext11"/>
              <w:jc w:val="center"/>
              <w:rPr>
                <w:ins w:id="15411" w:author="Author"/>
              </w:rPr>
            </w:pPr>
            <w:ins w:id="15412" w:author="Author">
              <w:r w:rsidRPr="00CE6D2B">
                <w:t xml:space="preserve">2.07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3B54C0" w14:textId="77777777" w:rsidR="003F7E2C" w:rsidRPr="00CE6D2B" w:rsidRDefault="003F7E2C" w:rsidP="00BE28D4">
            <w:pPr>
              <w:pStyle w:val="tabletext11"/>
              <w:jc w:val="center"/>
              <w:rPr>
                <w:ins w:id="15413" w:author="Author"/>
              </w:rPr>
            </w:pPr>
            <w:ins w:id="15414" w:author="Author">
              <w:r w:rsidRPr="00CE6D2B">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2F2AC8" w14:textId="77777777" w:rsidR="003F7E2C" w:rsidRPr="00CE6D2B" w:rsidRDefault="003F7E2C" w:rsidP="00BE28D4">
            <w:pPr>
              <w:pStyle w:val="tabletext11"/>
              <w:jc w:val="center"/>
              <w:rPr>
                <w:ins w:id="15415" w:author="Author"/>
              </w:rPr>
            </w:pPr>
            <w:ins w:id="15416" w:author="Author">
              <w:r w:rsidRPr="00CE6D2B">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891D1E" w14:textId="77777777" w:rsidR="003F7E2C" w:rsidRPr="00CE6D2B" w:rsidRDefault="003F7E2C" w:rsidP="00BE28D4">
            <w:pPr>
              <w:pStyle w:val="tabletext11"/>
              <w:jc w:val="center"/>
              <w:rPr>
                <w:ins w:id="15417" w:author="Author"/>
              </w:rPr>
            </w:pPr>
            <w:ins w:id="15418" w:author="Author">
              <w:r w:rsidRPr="00CE6D2B">
                <w:t xml:space="preserve">1.95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2EAEEF" w14:textId="77777777" w:rsidR="003F7E2C" w:rsidRPr="00CE6D2B" w:rsidRDefault="003F7E2C" w:rsidP="00BE28D4">
            <w:pPr>
              <w:pStyle w:val="tabletext11"/>
              <w:jc w:val="center"/>
              <w:rPr>
                <w:ins w:id="15419" w:author="Author"/>
              </w:rPr>
            </w:pPr>
            <w:ins w:id="15420" w:author="Author">
              <w:r w:rsidRPr="00CE6D2B">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F9F904" w14:textId="77777777" w:rsidR="003F7E2C" w:rsidRPr="00CE6D2B" w:rsidRDefault="003F7E2C" w:rsidP="00BE28D4">
            <w:pPr>
              <w:pStyle w:val="tabletext11"/>
              <w:jc w:val="center"/>
              <w:rPr>
                <w:ins w:id="15421" w:author="Author"/>
              </w:rPr>
            </w:pPr>
            <w:ins w:id="15422" w:author="Author">
              <w:r w:rsidRPr="00CE6D2B">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2E167" w14:textId="77777777" w:rsidR="003F7E2C" w:rsidRPr="00CE6D2B" w:rsidRDefault="003F7E2C" w:rsidP="00BE28D4">
            <w:pPr>
              <w:pStyle w:val="tabletext11"/>
              <w:jc w:val="center"/>
              <w:rPr>
                <w:ins w:id="15423" w:author="Author"/>
              </w:rPr>
            </w:pPr>
            <w:ins w:id="15424" w:author="Author">
              <w:r w:rsidRPr="00CE6D2B">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1DE2D0" w14:textId="77777777" w:rsidR="003F7E2C" w:rsidRPr="00CE6D2B" w:rsidRDefault="003F7E2C" w:rsidP="00BE28D4">
            <w:pPr>
              <w:pStyle w:val="tabletext11"/>
              <w:jc w:val="center"/>
              <w:rPr>
                <w:ins w:id="15425" w:author="Author"/>
              </w:rPr>
            </w:pPr>
            <w:ins w:id="15426" w:author="Author">
              <w:r w:rsidRPr="00CE6D2B">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9340D3" w14:textId="77777777" w:rsidR="003F7E2C" w:rsidRPr="00CE6D2B" w:rsidRDefault="003F7E2C" w:rsidP="00BE28D4">
            <w:pPr>
              <w:pStyle w:val="tabletext11"/>
              <w:jc w:val="center"/>
              <w:rPr>
                <w:ins w:id="15427" w:author="Author"/>
              </w:rPr>
            </w:pPr>
            <w:ins w:id="15428" w:author="Author">
              <w:r w:rsidRPr="00CE6D2B">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2A8A7C" w14:textId="77777777" w:rsidR="003F7E2C" w:rsidRPr="00CE6D2B" w:rsidRDefault="003F7E2C" w:rsidP="00BE28D4">
            <w:pPr>
              <w:pStyle w:val="tabletext11"/>
              <w:jc w:val="center"/>
              <w:rPr>
                <w:ins w:id="15429" w:author="Author"/>
              </w:rPr>
            </w:pPr>
            <w:ins w:id="15430" w:author="Author">
              <w:r w:rsidRPr="00CE6D2B">
                <w:t xml:space="preserve">1.84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0F9ADA" w14:textId="77777777" w:rsidR="003F7E2C" w:rsidRPr="00CE6D2B" w:rsidRDefault="003F7E2C" w:rsidP="00BE28D4">
            <w:pPr>
              <w:pStyle w:val="tabletext11"/>
              <w:jc w:val="center"/>
              <w:rPr>
                <w:ins w:id="15431" w:author="Author"/>
              </w:rPr>
            </w:pPr>
            <w:ins w:id="15432" w:author="Author">
              <w:r w:rsidRPr="00CE6D2B">
                <w:t xml:space="preserve">1.82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B474EF" w14:textId="77777777" w:rsidR="003F7E2C" w:rsidRPr="00CE6D2B" w:rsidRDefault="003F7E2C" w:rsidP="00BE28D4">
            <w:pPr>
              <w:pStyle w:val="tabletext11"/>
              <w:jc w:val="center"/>
              <w:rPr>
                <w:ins w:id="15433" w:author="Author"/>
              </w:rPr>
            </w:pPr>
            <w:ins w:id="15434" w:author="Author">
              <w:r w:rsidRPr="00CE6D2B">
                <w:t xml:space="preserve">1.80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F6E990" w14:textId="77777777" w:rsidR="003F7E2C" w:rsidRPr="00CE6D2B" w:rsidRDefault="003F7E2C" w:rsidP="00BE28D4">
            <w:pPr>
              <w:pStyle w:val="tabletext11"/>
              <w:jc w:val="center"/>
              <w:rPr>
                <w:ins w:id="15435" w:author="Author"/>
              </w:rPr>
            </w:pPr>
            <w:ins w:id="15436" w:author="Author">
              <w:r w:rsidRPr="00CE6D2B">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6B1300" w14:textId="77777777" w:rsidR="003F7E2C" w:rsidRPr="00CE6D2B" w:rsidRDefault="003F7E2C" w:rsidP="00BE28D4">
            <w:pPr>
              <w:pStyle w:val="tabletext11"/>
              <w:jc w:val="center"/>
              <w:rPr>
                <w:ins w:id="15437" w:author="Author"/>
              </w:rPr>
            </w:pPr>
            <w:ins w:id="15438" w:author="Author">
              <w:r w:rsidRPr="00CE6D2B">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C4D119" w14:textId="77777777" w:rsidR="003F7E2C" w:rsidRPr="00CE6D2B" w:rsidRDefault="003F7E2C" w:rsidP="00BE28D4">
            <w:pPr>
              <w:pStyle w:val="tabletext11"/>
              <w:jc w:val="center"/>
              <w:rPr>
                <w:ins w:id="15439" w:author="Author"/>
              </w:rPr>
            </w:pPr>
            <w:ins w:id="15440" w:author="Author">
              <w:r w:rsidRPr="00CE6D2B">
                <w:t xml:space="preserve">1.75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1968DB7" w14:textId="77777777" w:rsidR="003F7E2C" w:rsidRPr="00CE6D2B" w:rsidRDefault="003F7E2C" w:rsidP="00BE28D4">
            <w:pPr>
              <w:pStyle w:val="tabletext11"/>
              <w:jc w:val="center"/>
              <w:rPr>
                <w:ins w:id="15441" w:author="Author"/>
              </w:rPr>
            </w:pPr>
            <w:ins w:id="15442" w:author="Author">
              <w:r w:rsidRPr="00CE6D2B">
                <w:t xml:space="preserve">1.73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C772F5" w14:textId="77777777" w:rsidR="003F7E2C" w:rsidRPr="00CE6D2B" w:rsidRDefault="003F7E2C" w:rsidP="00BE28D4">
            <w:pPr>
              <w:pStyle w:val="tabletext11"/>
              <w:jc w:val="center"/>
              <w:rPr>
                <w:ins w:id="15443" w:author="Author"/>
              </w:rPr>
            </w:pPr>
            <w:ins w:id="15444" w:author="Author">
              <w:r w:rsidRPr="00CE6D2B">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91F3CD" w14:textId="77777777" w:rsidR="003F7E2C" w:rsidRPr="00CE6D2B" w:rsidRDefault="003F7E2C" w:rsidP="00BE28D4">
            <w:pPr>
              <w:pStyle w:val="tabletext11"/>
              <w:jc w:val="center"/>
              <w:rPr>
                <w:ins w:id="15445" w:author="Author"/>
              </w:rPr>
            </w:pPr>
            <w:ins w:id="15446" w:author="Author">
              <w:r w:rsidRPr="00CE6D2B">
                <w:t xml:space="preserve">1.70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42CE4D" w14:textId="77777777" w:rsidR="003F7E2C" w:rsidRPr="00CE6D2B" w:rsidRDefault="003F7E2C" w:rsidP="00BE28D4">
            <w:pPr>
              <w:pStyle w:val="tabletext11"/>
              <w:jc w:val="center"/>
              <w:rPr>
                <w:ins w:id="15447" w:author="Author"/>
              </w:rPr>
            </w:pPr>
            <w:ins w:id="15448" w:author="Author">
              <w:r w:rsidRPr="00CE6D2B">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F116C0" w14:textId="77777777" w:rsidR="003F7E2C" w:rsidRPr="00CE6D2B" w:rsidRDefault="003F7E2C" w:rsidP="00BE28D4">
            <w:pPr>
              <w:pStyle w:val="tabletext11"/>
              <w:jc w:val="center"/>
              <w:rPr>
                <w:ins w:id="15449" w:author="Author"/>
              </w:rPr>
            </w:pPr>
            <w:ins w:id="15450" w:author="Author">
              <w:r w:rsidRPr="00CE6D2B">
                <w:t xml:space="preserve">1.66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C026EC3" w14:textId="77777777" w:rsidR="003F7E2C" w:rsidRPr="00CE6D2B" w:rsidRDefault="003F7E2C" w:rsidP="00BE28D4">
            <w:pPr>
              <w:pStyle w:val="tabletext11"/>
              <w:jc w:val="center"/>
              <w:rPr>
                <w:ins w:id="15451" w:author="Author"/>
              </w:rPr>
            </w:pPr>
            <w:ins w:id="15452" w:author="Author">
              <w:r w:rsidRPr="00CE6D2B">
                <w:t xml:space="preserve">1.65 </w:t>
              </w:r>
            </w:ins>
          </w:p>
        </w:tc>
      </w:tr>
      <w:tr w:rsidR="003F7E2C" w14:paraId="71218AE9" w14:textId="77777777" w:rsidTr="00EE1A0A">
        <w:trPr>
          <w:trHeight w:val="190"/>
          <w:ins w:id="15453" w:author="Author"/>
        </w:trPr>
        <w:tc>
          <w:tcPr>
            <w:tcW w:w="200" w:type="dxa"/>
            <w:tcBorders>
              <w:top w:val="single" w:sz="4" w:space="0" w:color="auto"/>
              <w:left w:val="single" w:sz="4" w:space="0" w:color="auto"/>
              <w:bottom w:val="single" w:sz="4" w:space="0" w:color="auto"/>
              <w:right w:val="nil"/>
            </w:tcBorders>
            <w:vAlign w:val="bottom"/>
          </w:tcPr>
          <w:p w14:paraId="7EFB3DC4" w14:textId="77777777" w:rsidR="003F7E2C" w:rsidRDefault="003F7E2C" w:rsidP="00BE28D4">
            <w:pPr>
              <w:pStyle w:val="tabletext11"/>
              <w:jc w:val="right"/>
              <w:rPr>
                <w:ins w:id="15454" w:author="Author"/>
              </w:rPr>
            </w:pPr>
          </w:p>
        </w:tc>
        <w:tc>
          <w:tcPr>
            <w:tcW w:w="1580" w:type="dxa"/>
            <w:tcBorders>
              <w:top w:val="single" w:sz="4" w:space="0" w:color="auto"/>
              <w:left w:val="nil"/>
              <w:bottom w:val="single" w:sz="4" w:space="0" w:color="auto"/>
              <w:right w:val="single" w:sz="4" w:space="0" w:color="auto"/>
            </w:tcBorders>
            <w:vAlign w:val="bottom"/>
            <w:hideMark/>
          </w:tcPr>
          <w:p w14:paraId="077D78D3" w14:textId="77777777" w:rsidR="003F7E2C" w:rsidRDefault="003F7E2C" w:rsidP="00BE28D4">
            <w:pPr>
              <w:pStyle w:val="tabletext11"/>
              <w:tabs>
                <w:tab w:val="decimal" w:pos="640"/>
              </w:tabs>
              <w:rPr>
                <w:ins w:id="15455" w:author="Author"/>
              </w:rPr>
            </w:pPr>
            <w:ins w:id="15456" w:author="Author">
              <w:r>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390EA6D" w14:textId="77777777" w:rsidR="003F7E2C" w:rsidRPr="00CE6D2B" w:rsidRDefault="003F7E2C" w:rsidP="00BE28D4">
            <w:pPr>
              <w:pStyle w:val="tabletext11"/>
              <w:jc w:val="center"/>
              <w:rPr>
                <w:ins w:id="15457" w:author="Author"/>
              </w:rPr>
            </w:pPr>
            <w:ins w:id="15458" w:author="Author">
              <w:r w:rsidRPr="00CE6D2B">
                <w:t xml:space="preserve">2.58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97E4525" w14:textId="77777777" w:rsidR="003F7E2C" w:rsidRPr="00CE6D2B" w:rsidRDefault="003F7E2C" w:rsidP="00BE28D4">
            <w:pPr>
              <w:pStyle w:val="tabletext11"/>
              <w:jc w:val="center"/>
              <w:rPr>
                <w:ins w:id="15459" w:author="Author"/>
              </w:rPr>
            </w:pPr>
            <w:ins w:id="15460" w:author="Author">
              <w:r w:rsidRPr="00CE6D2B">
                <w:t>2.58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2F6580" w14:textId="77777777" w:rsidR="003F7E2C" w:rsidRPr="00CE6D2B" w:rsidRDefault="003F7E2C" w:rsidP="00BE28D4">
            <w:pPr>
              <w:pStyle w:val="tabletext11"/>
              <w:jc w:val="center"/>
              <w:rPr>
                <w:ins w:id="15461" w:author="Author"/>
              </w:rPr>
            </w:pPr>
            <w:ins w:id="15462" w:author="Author">
              <w:r w:rsidRPr="00CE6D2B">
                <w:t xml:space="preserve">2.48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5596CC" w14:textId="77777777" w:rsidR="003F7E2C" w:rsidRPr="00CE6D2B" w:rsidRDefault="003F7E2C" w:rsidP="00BE28D4">
            <w:pPr>
              <w:pStyle w:val="tabletext11"/>
              <w:jc w:val="center"/>
              <w:rPr>
                <w:ins w:id="15463" w:author="Author"/>
              </w:rPr>
            </w:pPr>
            <w:ins w:id="15464" w:author="Author">
              <w:r w:rsidRPr="00CE6D2B">
                <w:t xml:space="preserve">2.41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86EBE6" w14:textId="77777777" w:rsidR="003F7E2C" w:rsidRPr="00CE6D2B" w:rsidRDefault="003F7E2C" w:rsidP="00BE28D4">
            <w:pPr>
              <w:pStyle w:val="tabletext11"/>
              <w:jc w:val="center"/>
              <w:rPr>
                <w:ins w:id="15465" w:author="Author"/>
              </w:rPr>
            </w:pPr>
            <w:ins w:id="15466" w:author="Author">
              <w:r w:rsidRPr="00CE6D2B">
                <w:t xml:space="preserve">2.32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149D95" w14:textId="77777777" w:rsidR="003F7E2C" w:rsidRPr="00CE6D2B" w:rsidRDefault="003F7E2C" w:rsidP="00BE28D4">
            <w:pPr>
              <w:pStyle w:val="tabletext11"/>
              <w:jc w:val="center"/>
              <w:rPr>
                <w:ins w:id="15467" w:author="Author"/>
              </w:rPr>
            </w:pPr>
            <w:ins w:id="15468" w:author="Author">
              <w:r w:rsidRPr="00CE6D2B">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EE64D4" w14:textId="77777777" w:rsidR="003F7E2C" w:rsidRPr="00CE6D2B" w:rsidRDefault="003F7E2C" w:rsidP="00BE28D4">
            <w:pPr>
              <w:pStyle w:val="tabletext11"/>
              <w:jc w:val="center"/>
              <w:rPr>
                <w:ins w:id="15469" w:author="Author"/>
              </w:rPr>
            </w:pPr>
            <w:ins w:id="15470" w:author="Author">
              <w:r w:rsidRPr="00CE6D2B">
                <w:t xml:space="preserve">2.21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9ECAB2" w14:textId="77777777" w:rsidR="003F7E2C" w:rsidRPr="00CE6D2B" w:rsidRDefault="003F7E2C" w:rsidP="00BE28D4">
            <w:pPr>
              <w:pStyle w:val="tabletext11"/>
              <w:jc w:val="center"/>
              <w:rPr>
                <w:ins w:id="15471" w:author="Author"/>
              </w:rPr>
            </w:pPr>
            <w:ins w:id="15472" w:author="Author">
              <w:r w:rsidRPr="00CE6D2B">
                <w:t xml:space="preserve">2.16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D2D28D" w14:textId="77777777" w:rsidR="003F7E2C" w:rsidRPr="00CE6D2B" w:rsidRDefault="003F7E2C" w:rsidP="00BE28D4">
            <w:pPr>
              <w:pStyle w:val="tabletext11"/>
              <w:jc w:val="center"/>
              <w:rPr>
                <w:ins w:id="15473" w:author="Author"/>
              </w:rPr>
            </w:pPr>
            <w:ins w:id="15474" w:author="Author">
              <w:r w:rsidRPr="00CE6D2B">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4346E" w14:textId="77777777" w:rsidR="003F7E2C" w:rsidRPr="00CE6D2B" w:rsidRDefault="003F7E2C" w:rsidP="00BE28D4">
            <w:pPr>
              <w:pStyle w:val="tabletext11"/>
              <w:jc w:val="center"/>
              <w:rPr>
                <w:ins w:id="15475" w:author="Author"/>
              </w:rPr>
            </w:pPr>
            <w:ins w:id="15476" w:author="Author">
              <w:r w:rsidRPr="00CE6D2B">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BC2532" w14:textId="77777777" w:rsidR="003F7E2C" w:rsidRPr="00CE6D2B" w:rsidRDefault="003F7E2C" w:rsidP="00BE28D4">
            <w:pPr>
              <w:pStyle w:val="tabletext11"/>
              <w:jc w:val="center"/>
              <w:rPr>
                <w:ins w:id="15477" w:author="Author"/>
              </w:rPr>
            </w:pPr>
            <w:ins w:id="15478" w:author="Author">
              <w:r w:rsidRPr="00CE6D2B">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EBC2B6" w14:textId="77777777" w:rsidR="003F7E2C" w:rsidRPr="00CE6D2B" w:rsidRDefault="003F7E2C" w:rsidP="00BE28D4">
            <w:pPr>
              <w:pStyle w:val="tabletext11"/>
              <w:jc w:val="center"/>
              <w:rPr>
                <w:ins w:id="15479" w:author="Author"/>
              </w:rPr>
            </w:pPr>
            <w:ins w:id="15480" w:author="Author">
              <w:r w:rsidRPr="00CE6D2B">
                <w:t xml:space="preserve">2.02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9987E6" w14:textId="77777777" w:rsidR="003F7E2C" w:rsidRPr="00CE6D2B" w:rsidRDefault="003F7E2C" w:rsidP="00BE28D4">
            <w:pPr>
              <w:pStyle w:val="tabletext11"/>
              <w:jc w:val="center"/>
              <w:rPr>
                <w:ins w:id="15481" w:author="Author"/>
              </w:rPr>
            </w:pPr>
            <w:ins w:id="15482" w:author="Author">
              <w:r w:rsidRPr="00CE6D2B">
                <w:t xml:space="preserve">2.00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FF5CD8" w14:textId="77777777" w:rsidR="003F7E2C" w:rsidRPr="00CE6D2B" w:rsidRDefault="003F7E2C" w:rsidP="00BE28D4">
            <w:pPr>
              <w:pStyle w:val="tabletext11"/>
              <w:jc w:val="center"/>
              <w:rPr>
                <w:ins w:id="15483" w:author="Author"/>
              </w:rPr>
            </w:pPr>
            <w:ins w:id="15484" w:author="Author">
              <w:r w:rsidRPr="00CE6D2B">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999F97" w14:textId="77777777" w:rsidR="003F7E2C" w:rsidRPr="00CE6D2B" w:rsidRDefault="003F7E2C" w:rsidP="00BE28D4">
            <w:pPr>
              <w:pStyle w:val="tabletext11"/>
              <w:jc w:val="center"/>
              <w:rPr>
                <w:ins w:id="15485" w:author="Author"/>
              </w:rPr>
            </w:pPr>
            <w:ins w:id="15486" w:author="Author">
              <w:r w:rsidRPr="00CE6D2B">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8C2484" w14:textId="77777777" w:rsidR="003F7E2C" w:rsidRPr="00CE6D2B" w:rsidRDefault="003F7E2C" w:rsidP="00BE28D4">
            <w:pPr>
              <w:pStyle w:val="tabletext11"/>
              <w:jc w:val="center"/>
              <w:rPr>
                <w:ins w:id="15487" w:author="Author"/>
              </w:rPr>
            </w:pPr>
            <w:ins w:id="15488" w:author="Author">
              <w:r w:rsidRPr="00CE6D2B">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61D2CA" w14:textId="77777777" w:rsidR="003F7E2C" w:rsidRPr="00CE6D2B" w:rsidRDefault="003F7E2C" w:rsidP="00BE28D4">
            <w:pPr>
              <w:pStyle w:val="tabletext11"/>
              <w:jc w:val="center"/>
              <w:rPr>
                <w:ins w:id="15489" w:author="Author"/>
              </w:rPr>
            </w:pPr>
            <w:ins w:id="15490" w:author="Author">
              <w:r w:rsidRPr="00CE6D2B">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E06C5F" w14:textId="77777777" w:rsidR="003F7E2C" w:rsidRPr="00CE6D2B" w:rsidRDefault="003F7E2C" w:rsidP="00BE28D4">
            <w:pPr>
              <w:pStyle w:val="tabletext11"/>
              <w:jc w:val="center"/>
              <w:rPr>
                <w:ins w:id="15491" w:author="Author"/>
              </w:rPr>
            </w:pPr>
            <w:ins w:id="15492" w:author="Author">
              <w:r w:rsidRPr="00CE6D2B">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AA3BF3" w14:textId="77777777" w:rsidR="003F7E2C" w:rsidRPr="00CE6D2B" w:rsidRDefault="003F7E2C" w:rsidP="00BE28D4">
            <w:pPr>
              <w:pStyle w:val="tabletext11"/>
              <w:jc w:val="center"/>
              <w:rPr>
                <w:ins w:id="15493" w:author="Author"/>
              </w:rPr>
            </w:pPr>
            <w:ins w:id="15494" w:author="Author">
              <w:r w:rsidRPr="00CE6D2B">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CA9F0A" w14:textId="77777777" w:rsidR="003F7E2C" w:rsidRPr="00CE6D2B" w:rsidRDefault="003F7E2C" w:rsidP="00BE28D4">
            <w:pPr>
              <w:pStyle w:val="tabletext11"/>
              <w:jc w:val="center"/>
              <w:rPr>
                <w:ins w:id="15495" w:author="Author"/>
              </w:rPr>
            </w:pPr>
            <w:ins w:id="15496" w:author="Author">
              <w:r w:rsidRPr="00CE6D2B">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43FA3B" w14:textId="77777777" w:rsidR="003F7E2C" w:rsidRPr="00CE6D2B" w:rsidRDefault="003F7E2C" w:rsidP="00BE28D4">
            <w:pPr>
              <w:pStyle w:val="tabletext11"/>
              <w:jc w:val="center"/>
              <w:rPr>
                <w:ins w:id="15497" w:author="Author"/>
              </w:rPr>
            </w:pPr>
            <w:ins w:id="15498" w:author="Author">
              <w:r w:rsidRPr="00CE6D2B">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E37ABC" w14:textId="77777777" w:rsidR="003F7E2C" w:rsidRPr="00CE6D2B" w:rsidRDefault="003F7E2C" w:rsidP="00BE28D4">
            <w:pPr>
              <w:pStyle w:val="tabletext11"/>
              <w:jc w:val="center"/>
              <w:rPr>
                <w:ins w:id="15499" w:author="Author"/>
              </w:rPr>
            </w:pPr>
            <w:ins w:id="15500" w:author="Author">
              <w:r w:rsidRPr="00CE6D2B">
                <w:t xml:space="preserve">1.83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CE834D9" w14:textId="77777777" w:rsidR="003F7E2C" w:rsidRPr="00CE6D2B" w:rsidRDefault="003F7E2C" w:rsidP="00BE28D4">
            <w:pPr>
              <w:pStyle w:val="tabletext11"/>
              <w:jc w:val="center"/>
              <w:rPr>
                <w:ins w:id="15501" w:author="Author"/>
              </w:rPr>
            </w:pPr>
            <w:ins w:id="15502" w:author="Author">
              <w:r w:rsidRPr="00CE6D2B">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40254D" w14:textId="77777777" w:rsidR="003F7E2C" w:rsidRPr="00CE6D2B" w:rsidRDefault="003F7E2C" w:rsidP="00BE28D4">
            <w:pPr>
              <w:pStyle w:val="tabletext11"/>
              <w:jc w:val="center"/>
              <w:rPr>
                <w:ins w:id="15503" w:author="Author"/>
              </w:rPr>
            </w:pPr>
            <w:ins w:id="15504" w:author="Author">
              <w:r w:rsidRPr="00CE6D2B">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E3C4DB" w14:textId="77777777" w:rsidR="003F7E2C" w:rsidRPr="00CE6D2B" w:rsidRDefault="003F7E2C" w:rsidP="00BE28D4">
            <w:pPr>
              <w:pStyle w:val="tabletext11"/>
              <w:jc w:val="center"/>
              <w:rPr>
                <w:ins w:id="15505" w:author="Author"/>
              </w:rPr>
            </w:pPr>
            <w:ins w:id="15506" w:author="Author">
              <w:r w:rsidRPr="00CE6D2B">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03BCC8" w14:textId="77777777" w:rsidR="003F7E2C" w:rsidRPr="00CE6D2B" w:rsidRDefault="003F7E2C" w:rsidP="00BE28D4">
            <w:pPr>
              <w:pStyle w:val="tabletext11"/>
              <w:jc w:val="center"/>
              <w:rPr>
                <w:ins w:id="15507" w:author="Author"/>
              </w:rPr>
            </w:pPr>
            <w:ins w:id="15508" w:author="Author">
              <w:r w:rsidRPr="00CE6D2B">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6E1979" w14:textId="77777777" w:rsidR="003F7E2C" w:rsidRPr="00CE6D2B" w:rsidRDefault="003F7E2C" w:rsidP="00BE28D4">
            <w:pPr>
              <w:pStyle w:val="tabletext11"/>
              <w:jc w:val="center"/>
              <w:rPr>
                <w:ins w:id="15509" w:author="Author"/>
              </w:rPr>
            </w:pPr>
            <w:ins w:id="15510" w:author="Author">
              <w:r w:rsidRPr="00CE6D2B">
                <w:t xml:space="preserve">1.74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7D4287A" w14:textId="77777777" w:rsidR="003F7E2C" w:rsidRPr="00CE6D2B" w:rsidRDefault="003F7E2C" w:rsidP="00BE28D4">
            <w:pPr>
              <w:pStyle w:val="tabletext11"/>
              <w:jc w:val="center"/>
              <w:rPr>
                <w:ins w:id="15511" w:author="Author"/>
              </w:rPr>
            </w:pPr>
            <w:ins w:id="15512" w:author="Author">
              <w:r w:rsidRPr="00CE6D2B">
                <w:t xml:space="preserve">1.72 </w:t>
              </w:r>
            </w:ins>
          </w:p>
        </w:tc>
      </w:tr>
      <w:tr w:rsidR="003F7E2C" w14:paraId="73D7D904" w14:textId="77777777" w:rsidTr="00EE1A0A">
        <w:trPr>
          <w:trHeight w:val="190"/>
          <w:ins w:id="15513" w:author="Author"/>
        </w:trPr>
        <w:tc>
          <w:tcPr>
            <w:tcW w:w="200" w:type="dxa"/>
            <w:tcBorders>
              <w:top w:val="single" w:sz="4" w:space="0" w:color="auto"/>
              <w:left w:val="single" w:sz="4" w:space="0" w:color="auto"/>
              <w:bottom w:val="single" w:sz="4" w:space="0" w:color="auto"/>
              <w:right w:val="nil"/>
            </w:tcBorders>
            <w:vAlign w:val="bottom"/>
          </w:tcPr>
          <w:p w14:paraId="2EDB0E7F" w14:textId="77777777" w:rsidR="003F7E2C" w:rsidRDefault="003F7E2C" w:rsidP="00BE28D4">
            <w:pPr>
              <w:pStyle w:val="tabletext11"/>
              <w:jc w:val="right"/>
              <w:rPr>
                <w:ins w:id="15514" w:author="Author"/>
              </w:rPr>
            </w:pPr>
          </w:p>
        </w:tc>
        <w:tc>
          <w:tcPr>
            <w:tcW w:w="1580" w:type="dxa"/>
            <w:tcBorders>
              <w:top w:val="single" w:sz="4" w:space="0" w:color="auto"/>
              <w:left w:val="nil"/>
              <w:bottom w:val="single" w:sz="4" w:space="0" w:color="auto"/>
              <w:right w:val="single" w:sz="4" w:space="0" w:color="auto"/>
            </w:tcBorders>
            <w:vAlign w:val="bottom"/>
            <w:hideMark/>
          </w:tcPr>
          <w:p w14:paraId="24C7EFBC" w14:textId="77777777" w:rsidR="003F7E2C" w:rsidRDefault="003F7E2C" w:rsidP="00BE28D4">
            <w:pPr>
              <w:pStyle w:val="tabletext11"/>
              <w:tabs>
                <w:tab w:val="decimal" w:pos="640"/>
              </w:tabs>
              <w:rPr>
                <w:ins w:id="15515" w:author="Author"/>
              </w:rPr>
            </w:pPr>
            <w:ins w:id="15516" w:author="Author">
              <w:r>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544D1B8" w14:textId="77777777" w:rsidR="003F7E2C" w:rsidRPr="00CE6D2B" w:rsidRDefault="003F7E2C" w:rsidP="00BE28D4">
            <w:pPr>
              <w:pStyle w:val="tabletext11"/>
              <w:jc w:val="center"/>
              <w:rPr>
                <w:ins w:id="15517" w:author="Author"/>
              </w:rPr>
            </w:pPr>
            <w:ins w:id="15518" w:author="Author">
              <w:r w:rsidRPr="00CE6D2B">
                <w:t xml:space="preserve">2.67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C2E5230" w14:textId="77777777" w:rsidR="003F7E2C" w:rsidRPr="00CE6D2B" w:rsidRDefault="003F7E2C" w:rsidP="00BE28D4">
            <w:pPr>
              <w:pStyle w:val="tabletext11"/>
              <w:jc w:val="center"/>
              <w:rPr>
                <w:ins w:id="15519" w:author="Author"/>
              </w:rPr>
            </w:pPr>
            <w:ins w:id="15520" w:author="Author">
              <w:r w:rsidRPr="00CE6D2B">
                <w:t>2.67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13ED2D" w14:textId="77777777" w:rsidR="003F7E2C" w:rsidRPr="00CE6D2B" w:rsidRDefault="003F7E2C" w:rsidP="00BE28D4">
            <w:pPr>
              <w:pStyle w:val="tabletext11"/>
              <w:jc w:val="center"/>
              <w:rPr>
                <w:ins w:id="15521" w:author="Author"/>
              </w:rPr>
            </w:pPr>
            <w:ins w:id="15522" w:author="Author">
              <w:r w:rsidRPr="00CE6D2B">
                <w:t xml:space="preserve">2.57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7ECD36" w14:textId="77777777" w:rsidR="003F7E2C" w:rsidRPr="00CE6D2B" w:rsidRDefault="003F7E2C" w:rsidP="00BE28D4">
            <w:pPr>
              <w:pStyle w:val="tabletext11"/>
              <w:jc w:val="center"/>
              <w:rPr>
                <w:ins w:id="15523" w:author="Author"/>
              </w:rPr>
            </w:pPr>
            <w:ins w:id="15524" w:author="Author">
              <w:r w:rsidRPr="00CE6D2B">
                <w:t xml:space="preserve">2.50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935FD1" w14:textId="77777777" w:rsidR="003F7E2C" w:rsidRPr="00CE6D2B" w:rsidRDefault="003F7E2C" w:rsidP="00BE28D4">
            <w:pPr>
              <w:pStyle w:val="tabletext11"/>
              <w:jc w:val="center"/>
              <w:rPr>
                <w:ins w:id="15525" w:author="Author"/>
              </w:rPr>
            </w:pPr>
            <w:ins w:id="15526" w:author="Author">
              <w:r w:rsidRPr="00CE6D2B">
                <w:t xml:space="preserve">2.40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CFAE8A" w14:textId="77777777" w:rsidR="003F7E2C" w:rsidRPr="00CE6D2B" w:rsidRDefault="003F7E2C" w:rsidP="00BE28D4">
            <w:pPr>
              <w:pStyle w:val="tabletext11"/>
              <w:jc w:val="center"/>
              <w:rPr>
                <w:ins w:id="15527" w:author="Author"/>
              </w:rPr>
            </w:pPr>
            <w:ins w:id="15528" w:author="Author">
              <w:r w:rsidRPr="00CE6D2B">
                <w:t xml:space="preserve">2.30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67C743" w14:textId="77777777" w:rsidR="003F7E2C" w:rsidRPr="00CE6D2B" w:rsidRDefault="003F7E2C" w:rsidP="00BE28D4">
            <w:pPr>
              <w:pStyle w:val="tabletext11"/>
              <w:jc w:val="center"/>
              <w:rPr>
                <w:ins w:id="15529" w:author="Author"/>
              </w:rPr>
            </w:pPr>
            <w:ins w:id="15530" w:author="Author">
              <w:r w:rsidRPr="00CE6D2B">
                <w:t xml:space="preserve">2.29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543B17" w14:textId="77777777" w:rsidR="003F7E2C" w:rsidRPr="00CE6D2B" w:rsidRDefault="003F7E2C" w:rsidP="00BE28D4">
            <w:pPr>
              <w:pStyle w:val="tabletext11"/>
              <w:jc w:val="center"/>
              <w:rPr>
                <w:ins w:id="15531" w:author="Author"/>
              </w:rPr>
            </w:pPr>
            <w:ins w:id="15532" w:author="Author">
              <w:r w:rsidRPr="00CE6D2B">
                <w:t xml:space="preserve">2.25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6BD4D2" w14:textId="77777777" w:rsidR="003F7E2C" w:rsidRPr="00CE6D2B" w:rsidRDefault="003F7E2C" w:rsidP="00BE28D4">
            <w:pPr>
              <w:pStyle w:val="tabletext11"/>
              <w:jc w:val="center"/>
              <w:rPr>
                <w:ins w:id="15533" w:author="Author"/>
              </w:rPr>
            </w:pPr>
            <w:ins w:id="15534" w:author="Author">
              <w:r w:rsidRPr="00CE6D2B">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D0529C" w14:textId="77777777" w:rsidR="003F7E2C" w:rsidRPr="00CE6D2B" w:rsidRDefault="003F7E2C" w:rsidP="00BE28D4">
            <w:pPr>
              <w:pStyle w:val="tabletext11"/>
              <w:jc w:val="center"/>
              <w:rPr>
                <w:ins w:id="15535" w:author="Author"/>
              </w:rPr>
            </w:pPr>
            <w:ins w:id="15536" w:author="Author">
              <w:r w:rsidRPr="00CE6D2B">
                <w:t xml:space="preserve">2.21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DE7BD" w14:textId="77777777" w:rsidR="003F7E2C" w:rsidRPr="00CE6D2B" w:rsidRDefault="003F7E2C" w:rsidP="00BE28D4">
            <w:pPr>
              <w:pStyle w:val="tabletext11"/>
              <w:jc w:val="center"/>
              <w:rPr>
                <w:ins w:id="15537" w:author="Author"/>
              </w:rPr>
            </w:pPr>
            <w:ins w:id="15538" w:author="Author">
              <w:r w:rsidRPr="00CE6D2B">
                <w:t xml:space="preserve">2.13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B018EB" w14:textId="77777777" w:rsidR="003F7E2C" w:rsidRPr="00CE6D2B" w:rsidRDefault="003F7E2C" w:rsidP="00BE28D4">
            <w:pPr>
              <w:pStyle w:val="tabletext11"/>
              <w:jc w:val="center"/>
              <w:rPr>
                <w:ins w:id="15539" w:author="Author"/>
              </w:rPr>
            </w:pPr>
            <w:ins w:id="15540" w:author="Author">
              <w:r w:rsidRPr="00CE6D2B">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8F8B7" w14:textId="77777777" w:rsidR="003F7E2C" w:rsidRPr="00CE6D2B" w:rsidRDefault="003F7E2C" w:rsidP="00BE28D4">
            <w:pPr>
              <w:pStyle w:val="tabletext11"/>
              <w:jc w:val="center"/>
              <w:rPr>
                <w:ins w:id="15541" w:author="Author"/>
              </w:rPr>
            </w:pPr>
            <w:ins w:id="15542" w:author="Author">
              <w:r w:rsidRPr="00CE6D2B">
                <w:t xml:space="preserve">2.09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2A5C60" w14:textId="77777777" w:rsidR="003F7E2C" w:rsidRPr="00CE6D2B" w:rsidRDefault="003F7E2C" w:rsidP="00BE28D4">
            <w:pPr>
              <w:pStyle w:val="tabletext11"/>
              <w:jc w:val="center"/>
              <w:rPr>
                <w:ins w:id="15543" w:author="Author"/>
              </w:rPr>
            </w:pPr>
            <w:ins w:id="15544" w:author="Author">
              <w:r w:rsidRPr="00CE6D2B">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2684D2" w14:textId="77777777" w:rsidR="003F7E2C" w:rsidRPr="00CE6D2B" w:rsidRDefault="003F7E2C" w:rsidP="00BE28D4">
            <w:pPr>
              <w:pStyle w:val="tabletext11"/>
              <w:jc w:val="center"/>
              <w:rPr>
                <w:ins w:id="15545" w:author="Author"/>
              </w:rPr>
            </w:pPr>
            <w:ins w:id="15546" w:author="Author">
              <w:r w:rsidRPr="00CE6D2B">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C2641A" w14:textId="77777777" w:rsidR="003F7E2C" w:rsidRPr="00CE6D2B" w:rsidRDefault="003F7E2C" w:rsidP="00BE28D4">
            <w:pPr>
              <w:pStyle w:val="tabletext11"/>
              <w:jc w:val="center"/>
              <w:rPr>
                <w:ins w:id="15547" w:author="Author"/>
              </w:rPr>
            </w:pPr>
            <w:ins w:id="15548" w:author="Author">
              <w:r w:rsidRPr="00CE6D2B">
                <w:t xml:space="preserve">2.02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86FE01" w14:textId="77777777" w:rsidR="003F7E2C" w:rsidRPr="00CE6D2B" w:rsidRDefault="003F7E2C" w:rsidP="00BE28D4">
            <w:pPr>
              <w:pStyle w:val="tabletext11"/>
              <w:jc w:val="center"/>
              <w:rPr>
                <w:ins w:id="15549" w:author="Author"/>
              </w:rPr>
            </w:pPr>
            <w:ins w:id="15550" w:author="Author">
              <w:r w:rsidRPr="00CE6D2B">
                <w:t xml:space="preserve">2.00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CB4DEB" w14:textId="77777777" w:rsidR="003F7E2C" w:rsidRPr="00CE6D2B" w:rsidRDefault="003F7E2C" w:rsidP="00BE28D4">
            <w:pPr>
              <w:pStyle w:val="tabletext11"/>
              <w:jc w:val="center"/>
              <w:rPr>
                <w:ins w:id="15551" w:author="Author"/>
              </w:rPr>
            </w:pPr>
            <w:ins w:id="15552" w:author="Author">
              <w:r w:rsidRPr="00CE6D2B">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791D3F" w14:textId="77777777" w:rsidR="003F7E2C" w:rsidRPr="00CE6D2B" w:rsidRDefault="003F7E2C" w:rsidP="00BE28D4">
            <w:pPr>
              <w:pStyle w:val="tabletext11"/>
              <w:jc w:val="center"/>
              <w:rPr>
                <w:ins w:id="15553" w:author="Author"/>
              </w:rPr>
            </w:pPr>
            <w:ins w:id="15554" w:author="Author">
              <w:r w:rsidRPr="00CE6D2B">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63AA84" w14:textId="77777777" w:rsidR="003F7E2C" w:rsidRPr="00CE6D2B" w:rsidRDefault="003F7E2C" w:rsidP="00BE28D4">
            <w:pPr>
              <w:pStyle w:val="tabletext11"/>
              <w:jc w:val="center"/>
              <w:rPr>
                <w:ins w:id="15555" w:author="Author"/>
              </w:rPr>
            </w:pPr>
            <w:ins w:id="15556" w:author="Author">
              <w:r w:rsidRPr="00CE6D2B">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915F5F" w14:textId="77777777" w:rsidR="003F7E2C" w:rsidRPr="00CE6D2B" w:rsidRDefault="003F7E2C" w:rsidP="00BE28D4">
            <w:pPr>
              <w:pStyle w:val="tabletext11"/>
              <w:jc w:val="center"/>
              <w:rPr>
                <w:ins w:id="15557" w:author="Author"/>
              </w:rPr>
            </w:pPr>
            <w:ins w:id="15558" w:author="Author">
              <w:r w:rsidRPr="00CE6D2B">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049C0D" w14:textId="77777777" w:rsidR="003F7E2C" w:rsidRPr="00CE6D2B" w:rsidRDefault="003F7E2C" w:rsidP="00BE28D4">
            <w:pPr>
              <w:pStyle w:val="tabletext11"/>
              <w:jc w:val="center"/>
              <w:rPr>
                <w:ins w:id="15559" w:author="Author"/>
              </w:rPr>
            </w:pPr>
            <w:ins w:id="15560" w:author="Author">
              <w:r w:rsidRPr="00CE6D2B">
                <w:t xml:space="preserve">1.91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CE35EB6" w14:textId="77777777" w:rsidR="003F7E2C" w:rsidRPr="00CE6D2B" w:rsidRDefault="003F7E2C" w:rsidP="00BE28D4">
            <w:pPr>
              <w:pStyle w:val="tabletext11"/>
              <w:jc w:val="center"/>
              <w:rPr>
                <w:ins w:id="15561" w:author="Author"/>
              </w:rPr>
            </w:pPr>
            <w:ins w:id="15562" w:author="Author">
              <w:r w:rsidRPr="00CE6D2B">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B54A99" w14:textId="77777777" w:rsidR="003F7E2C" w:rsidRPr="00CE6D2B" w:rsidRDefault="003F7E2C" w:rsidP="00BE28D4">
            <w:pPr>
              <w:pStyle w:val="tabletext11"/>
              <w:jc w:val="center"/>
              <w:rPr>
                <w:ins w:id="15563" w:author="Author"/>
              </w:rPr>
            </w:pPr>
            <w:ins w:id="15564" w:author="Author">
              <w:r w:rsidRPr="00CE6D2B">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FBD1A8" w14:textId="77777777" w:rsidR="003F7E2C" w:rsidRPr="00CE6D2B" w:rsidRDefault="003F7E2C" w:rsidP="00BE28D4">
            <w:pPr>
              <w:pStyle w:val="tabletext11"/>
              <w:jc w:val="center"/>
              <w:rPr>
                <w:ins w:id="15565" w:author="Author"/>
              </w:rPr>
            </w:pPr>
            <w:ins w:id="15566" w:author="Author">
              <w:r w:rsidRPr="00CE6D2B">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A70075" w14:textId="77777777" w:rsidR="003F7E2C" w:rsidRPr="00CE6D2B" w:rsidRDefault="003F7E2C" w:rsidP="00BE28D4">
            <w:pPr>
              <w:pStyle w:val="tabletext11"/>
              <w:jc w:val="center"/>
              <w:rPr>
                <w:ins w:id="15567" w:author="Author"/>
              </w:rPr>
            </w:pPr>
            <w:ins w:id="15568" w:author="Author">
              <w:r w:rsidRPr="00CE6D2B">
                <w:t xml:space="preserve">1.83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C96DF5" w14:textId="77777777" w:rsidR="003F7E2C" w:rsidRPr="00CE6D2B" w:rsidRDefault="003F7E2C" w:rsidP="00BE28D4">
            <w:pPr>
              <w:pStyle w:val="tabletext11"/>
              <w:jc w:val="center"/>
              <w:rPr>
                <w:ins w:id="15569" w:author="Author"/>
              </w:rPr>
            </w:pPr>
            <w:ins w:id="15570" w:author="Author">
              <w:r w:rsidRPr="00CE6D2B">
                <w:t xml:space="preserve">1.81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88C2799" w14:textId="77777777" w:rsidR="003F7E2C" w:rsidRPr="00CE6D2B" w:rsidRDefault="003F7E2C" w:rsidP="00BE28D4">
            <w:pPr>
              <w:pStyle w:val="tabletext11"/>
              <w:jc w:val="center"/>
              <w:rPr>
                <w:ins w:id="15571" w:author="Author"/>
              </w:rPr>
            </w:pPr>
            <w:ins w:id="15572" w:author="Author">
              <w:r w:rsidRPr="00CE6D2B">
                <w:t xml:space="preserve">1.79 </w:t>
              </w:r>
            </w:ins>
          </w:p>
        </w:tc>
      </w:tr>
      <w:tr w:rsidR="003F7E2C" w14:paraId="512218A8" w14:textId="77777777" w:rsidTr="00EE1A0A">
        <w:trPr>
          <w:trHeight w:val="190"/>
          <w:ins w:id="15573" w:author="Author"/>
        </w:trPr>
        <w:tc>
          <w:tcPr>
            <w:tcW w:w="200" w:type="dxa"/>
            <w:tcBorders>
              <w:top w:val="single" w:sz="4" w:space="0" w:color="auto"/>
              <w:left w:val="single" w:sz="4" w:space="0" w:color="auto"/>
              <w:bottom w:val="single" w:sz="4" w:space="0" w:color="auto"/>
              <w:right w:val="nil"/>
            </w:tcBorders>
            <w:vAlign w:val="bottom"/>
          </w:tcPr>
          <w:p w14:paraId="3AAD76C0" w14:textId="77777777" w:rsidR="003F7E2C" w:rsidRDefault="003F7E2C" w:rsidP="00BE28D4">
            <w:pPr>
              <w:pStyle w:val="tabletext11"/>
              <w:jc w:val="right"/>
              <w:rPr>
                <w:ins w:id="15574" w:author="Author"/>
              </w:rPr>
            </w:pPr>
          </w:p>
        </w:tc>
        <w:tc>
          <w:tcPr>
            <w:tcW w:w="1580" w:type="dxa"/>
            <w:tcBorders>
              <w:top w:val="single" w:sz="4" w:space="0" w:color="auto"/>
              <w:left w:val="nil"/>
              <w:bottom w:val="single" w:sz="4" w:space="0" w:color="auto"/>
              <w:right w:val="single" w:sz="4" w:space="0" w:color="auto"/>
            </w:tcBorders>
            <w:vAlign w:val="bottom"/>
            <w:hideMark/>
          </w:tcPr>
          <w:p w14:paraId="2BB166D0" w14:textId="77777777" w:rsidR="003F7E2C" w:rsidRDefault="003F7E2C" w:rsidP="00BE28D4">
            <w:pPr>
              <w:pStyle w:val="tabletext11"/>
              <w:tabs>
                <w:tab w:val="decimal" w:pos="640"/>
              </w:tabs>
              <w:rPr>
                <w:ins w:id="15575" w:author="Author"/>
              </w:rPr>
            </w:pPr>
            <w:ins w:id="15576" w:author="Author">
              <w:r>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FC202D7" w14:textId="77777777" w:rsidR="003F7E2C" w:rsidRPr="00CE6D2B" w:rsidRDefault="003F7E2C" w:rsidP="00BE28D4">
            <w:pPr>
              <w:pStyle w:val="tabletext11"/>
              <w:jc w:val="center"/>
              <w:rPr>
                <w:ins w:id="15577" w:author="Author"/>
              </w:rPr>
            </w:pPr>
            <w:ins w:id="15578" w:author="Author">
              <w:r w:rsidRPr="00CE6D2B">
                <w:t xml:space="preserve">2.76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0F3E4AB" w14:textId="77777777" w:rsidR="003F7E2C" w:rsidRPr="00CE6D2B" w:rsidRDefault="003F7E2C" w:rsidP="00BE28D4">
            <w:pPr>
              <w:pStyle w:val="tabletext11"/>
              <w:jc w:val="center"/>
              <w:rPr>
                <w:ins w:id="15579" w:author="Author"/>
              </w:rPr>
            </w:pPr>
            <w:ins w:id="15580" w:author="Author">
              <w:r w:rsidRPr="00CE6D2B">
                <w:t xml:space="preserve">2.76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9869EA" w14:textId="77777777" w:rsidR="003F7E2C" w:rsidRPr="00CE6D2B" w:rsidRDefault="003F7E2C" w:rsidP="00BE28D4">
            <w:pPr>
              <w:pStyle w:val="tabletext11"/>
              <w:jc w:val="center"/>
              <w:rPr>
                <w:ins w:id="15581" w:author="Author"/>
              </w:rPr>
            </w:pPr>
            <w:ins w:id="15582" w:author="Author">
              <w:r w:rsidRPr="00CE6D2B">
                <w:t xml:space="preserve">2.65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23D7CC" w14:textId="77777777" w:rsidR="003F7E2C" w:rsidRPr="00CE6D2B" w:rsidRDefault="003F7E2C" w:rsidP="00BE28D4">
            <w:pPr>
              <w:pStyle w:val="tabletext11"/>
              <w:jc w:val="center"/>
              <w:rPr>
                <w:ins w:id="15583" w:author="Author"/>
              </w:rPr>
            </w:pPr>
            <w:ins w:id="15584" w:author="Author">
              <w:r w:rsidRPr="00CE6D2B">
                <w:t xml:space="preserve">2.58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1AAA3D" w14:textId="77777777" w:rsidR="003F7E2C" w:rsidRPr="00CE6D2B" w:rsidRDefault="003F7E2C" w:rsidP="00BE28D4">
            <w:pPr>
              <w:pStyle w:val="tabletext11"/>
              <w:jc w:val="center"/>
              <w:rPr>
                <w:ins w:id="15585" w:author="Author"/>
              </w:rPr>
            </w:pPr>
            <w:ins w:id="15586" w:author="Author">
              <w:r w:rsidRPr="00CE6D2B">
                <w:t xml:space="preserve">2.48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01CD31" w14:textId="77777777" w:rsidR="003F7E2C" w:rsidRPr="00CE6D2B" w:rsidRDefault="003F7E2C" w:rsidP="00BE28D4">
            <w:pPr>
              <w:pStyle w:val="tabletext11"/>
              <w:jc w:val="center"/>
              <w:rPr>
                <w:ins w:id="15587" w:author="Author"/>
              </w:rPr>
            </w:pPr>
            <w:ins w:id="15588" w:author="Author">
              <w:r w:rsidRPr="00CE6D2B">
                <w:t xml:space="preserve">2.38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297AEA" w14:textId="77777777" w:rsidR="003F7E2C" w:rsidRPr="00CE6D2B" w:rsidRDefault="003F7E2C" w:rsidP="00BE28D4">
            <w:pPr>
              <w:pStyle w:val="tabletext11"/>
              <w:jc w:val="center"/>
              <w:rPr>
                <w:ins w:id="15589" w:author="Author"/>
              </w:rPr>
            </w:pPr>
            <w:ins w:id="15590" w:author="Author">
              <w:r w:rsidRPr="00CE6D2B">
                <w:t xml:space="preserve">2.37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5D19A2" w14:textId="77777777" w:rsidR="003F7E2C" w:rsidRPr="00CE6D2B" w:rsidRDefault="003F7E2C" w:rsidP="00BE28D4">
            <w:pPr>
              <w:pStyle w:val="tabletext11"/>
              <w:jc w:val="center"/>
              <w:rPr>
                <w:ins w:id="15591" w:author="Author"/>
              </w:rPr>
            </w:pPr>
            <w:ins w:id="15592" w:author="Author">
              <w:r w:rsidRPr="00CE6D2B">
                <w:t xml:space="preserve">2.33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AD1F4A" w14:textId="77777777" w:rsidR="003F7E2C" w:rsidRPr="00CE6D2B" w:rsidRDefault="003F7E2C" w:rsidP="00BE28D4">
            <w:pPr>
              <w:pStyle w:val="tabletext11"/>
              <w:jc w:val="center"/>
              <w:rPr>
                <w:ins w:id="15593" w:author="Author"/>
              </w:rPr>
            </w:pPr>
            <w:ins w:id="15594" w:author="Author">
              <w:r w:rsidRPr="00CE6D2B">
                <w:t xml:space="preserve">2.30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961FA4" w14:textId="77777777" w:rsidR="003F7E2C" w:rsidRPr="00CE6D2B" w:rsidRDefault="003F7E2C" w:rsidP="00BE28D4">
            <w:pPr>
              <w:pStyle w:val="tabletext11"/>
              <w:jc w:val="center"/>
              <w:rPr>
                <w:ins w:id="15595" w:author="Author"/>
              </w:rPr>
            </w:pPr>
            <w:ins w:id="15596" w:author="Author">
              <w:r w:rsidRPr="00CE6D2B">
                <w:t xml:space="preserve">2.28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48B48A" w14:textId="77777777" w:rsidR="003F7E2C" w:rsidRPr="00CE6D2B" w:rsidRDefault="003F7E2C" w:rsidP="00BE28D4">
            <w:pPr>
              <w:pStyle w:val="tabletext11"/>
              <w:jc w:val="center"/>
              <w:rPr>
                <w:ins w:id="15597" w:author="Author"/>
              </w:rPr>
            </w:pPr>
            <w:ins w:id="15598" w:author="Author">
              <w:r w:rsidRPr="00CE6D2B">
                <w:t xml:space="preserve">2.20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42E36F" w14:textId="77777777" w:rsidR="003F7E2C" w:rsidRPr="00CE6D2B" w:rsidRDefault="003F7E2C" w:rsidP="00BE28D4">
            <w:pPr>
              <w:pStyle w:val="tabletext11"/>
              <w:jc w:val="center"/>
              <w:rPr>
                <w:ins w:id="15599" w:author="Author"/>
              </w:rPr>
            </w:pPr>
            <w:ins w:id="15600" w:author="Author">
              <w:r w:rsidRPr="00CE6D2B">
                <w:t xml:space="preserve">2.18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1BCFDF" w14:textId="77777777" w:rsidR="003F7E2C" w:rsidRPr="00CE6D2B" w:rsidRDefault="003F7E2C" w:rsidP="00BE28D4">
            <w:pPr>
              <w:pStyle w:val="tabletext11"/>
              <w:jc w:val="center"/>
              <w:rPr>
                <w:ins w:id="15601" w:author="Author"/>
              </w:rPr>
            </w:pPr>
            <w:ins w:id="15602" w:author="Author">
              <w:r w:rsidRPr="00CE6D2B">
                <w:t xml:space="preserve">2.16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0280D8" w14:textId="77777777" w:rsidR="003F7E2C" w:rsidRPr="00CE6D2B" w:rsidRDefault="003F7E2C" w:rsidP="00BE28D4">
            <w:pPr>
              <w:pStyle w:val="tabletext11"/>
              <w:jc w:val="center"/>
              <w:rPr>
                <w:ins w:id="15603" w:author="Author"/>
              </w:rPr>
            </w:pPr>
            <w:ins w:id="15604" w:author="Author">
              <w:r w:rsidRPr="00CE6D2B">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15A858" w14:textId="77777777" w:rsidR="003F7E2C" w:rsidRPr="00CE6D2B" w:rsidRDefault="003F7E2C" w:rsidP="00BE28D4">
            <w:pPr>
              <w:pStyle w:val="tabletext11"/>
              <w:jc w:val="center"/>
              <w:rPr>
                <w:ins w:id="15605" w:author="Author"/>
              </w:rPr>
            </w:pPr>
            <w:ins w:id="15606" w:author="Author">
              <w:r w:rsidRPr="00CE6D2B">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E83BEA" w14:textId="77777777" w:rsidR="003F7E2C" w:rsidRPr="00CE6D2B" w:rsidRDefault="003F7E2C" w:rsidP="00BE28D4">
            <w:pPr>
              <w:pStyle w:val="tabletext11"/>
              <w:jc w:val="center"/>
              <w:rPr>
                <w:ins w:id="15607" w:author="Author"/>
              </w:rPr>
            </w:pPr>
            <w:ins w:id="15608" w:author="Author">
              <w:r w:rsidRPr="00CE6D2B">
                <w:t xml:space="preserve">2.10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4F7B44" w14:textId="77777777" w:rsidR="003F7E2C" w:rsidRPr="00CE6D2B" w:rsidRDefault="003F7E2C" w:rsidP="00BE28D4">
            <w:pPr>
              <w:pStyle w:val="tabletext11"/>
              <w:jc w:val="center"/>
              <w:rPr>
                <w:ins w:id="15609" w:author="Author"/>
              </w:rPr>
            </w:pPr>
            <w:ins w:id="15610" w:author="Author">
              <w:r w:rsidRPr="00CE6D2B">
                <w:t xml:space="preserve">2.08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38B1E6" w14:textId="77777777" w:rsidR="003F7E2C" w:rsidRPr="00CE6D2B" w:rsidRDefault="003F7E2C" w:rsidP="00BE28D4">
            <w:pPr>
              <w:pStyle w:val="tabletext11"/>
              <w:jc w:val="center"/>
              <w:rPr>
                <w:ins w:id="15611" w:author="Author"/>
              </w:rPr>
            </w:pPr>
            <w:ins w:id="15612" w:author="Author">
              <w:r w:rsidRPr="00CE6D2B">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0DA85B" w14:textId="77777777" w:rsidR="003F7E2C" w:rsidRPr="00CE6D2B" w:rsidRDefault="003F7E2C" w:rsidP="00BE28D4">
            <w:pPr>
              <w:pStyle w:val="tabletext11"/>
              <w:jc w:val="center"/>
              <w:rPr>
                <w:ins w:id="15613" w:author="Author"/>
              </w:rPr>
            </w:pPr>
            <w:ins w:id="15614" w:author="Author">
              <w:r w:rsidRPr="00CE6D2B">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00A929" w14:textId="77777777" w:rsidR="003F7E2C" w:rsidRPr="00CE6D2B" w:rsidRDefault="003F7E2C" w:rsidP="00BE28D4">
            <w:pPr>
              <w:pStyle w:val="tabletext11"/>
              <w:jc w:val="center"/>
              <w:rPr>
                <w:ins w:id="15615" w:author="Author"/>
              </w:rPr>
            </w:pPr>
            <w:ins w:id="15616" w:author="Author">
              <w:r w:rsidRPr="00CE6D2B">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667EB5" w14:textId="77777777" w:rsidR="003F7E2C" w:rsidRPr="00CE6D2B" w:rsidRDefault="003F7E2C" w:rsidP="00BE28D4">
            <w:pPr>
              <w:pStyle w:val="tabletext11"/>
              <w:jc w:val="center"/>
              <w:rPr>
                <w:ins w:id="15617" w:author="Author"/>
              </w:rPr>
            </w:pPr>
            <w:ins w:id="15618" w:author="Author">
              <w:r w:rsidRPr="00CE6D2B">
                <w:t xml:space="preserve">1.99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17C66A" w14:textId="77777777" w:rsidR="003F7E2C" w:rsidRPr="00CE6D2B" w:rsidRDefault="003F7E2C" w:rsidP="00BE28D4">
            <w:pPr>
              <w:pStyle w:val="tabletext11"/>
              <w:jc w:val="center"/>
              <w:rPr>
                <w:ins w:id="15619" w:author="Author"/>
              </w:rPr>
            </w:pPr>
            <w:ins w:id="15620" w:author="Author">
              <w:r w:rsidRPr="00CE6D2B">
                <w:t xml:space="preserve">1.97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D23901F" w14:textId="77777777" w:rsidR="003F7E2C" w:rsidRPr="00CE6D2B" w:rsidRDefault="003F7E2C" w:rsidP="00BE28D4">
            <w:pPr>
              <w:pStyle w:val="tabletext11"/>
              <w:jc w:val="center"/>
              <w:rPr>
                <w:ins w:id="15621" w:author="Author"/>
              </w:rPr>
            </w:pPr>
            <w:ins w:id="15622" w:author="Author">
              <w:r w:rsidRPr="00CE6D2B">
                <w:t xml:space="preserve">1.95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5CD746" w14:textId="77777777" w:rsidR="003F7E2C" w:rsidRPr="00CE6D2B" w:rsidRDefault="003F7E2C" w:rsidP="00BE28D4">
            <w:pPr>
              <w:pStyle w:val="tabletext11"/>
              <w:jc w:val="center"/>
              <w:rPr>
                <w:ins w:id="15623" w:author="Author"/>
              </w:rPr>
            </w:pPr>
            <w:ins w:id="15624" w:author="Author">
              <w:r w:rsidRPr="00CE6D2B">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B3C05" w14:textId="77777777" w:rsidR="003F7E2C" w:rsidRPr="00CE6D2B" w:rsidRDefault="003F7E2C" w:rsidP="00BE28D4">
            <w:pPr>
              <w:pStyle w:val="tabletext11"/>
              <w:jc w:val="center"/>
              <w:rPr>
                <w:ins w:id="15625" w:author="Author"/>
              </w:rPr>
            </w:pPr>
            <w:ins w:id="15626" w:author="Author">
              <w:r w:rsidRPr="00CE6D2B">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FA705E" w14:textId="77777777" w:rsidR="003F7E2C" w:rsidRPr="00CE6D2B" w:rsidRDefault="003F7E2C" w:rsidP="00BE28D4">
            <w:pPr>
              <w:pStyle w:val="tabletext11"/>
              <w:jc w:val="center"/>
              <w:rPr>
                <w:ins w:id="15627" w:author="Author"/>
              </w:rPr>
            </w:pPr>
            <w:ins w:id="15628" w:author="Author">
              <w:r w:rsidRPr="00CE6D2B">
                <w:t xml:space="preserve">1.90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B5BD5C" w14:textId="77777777" w:rsidR="003F7E2C" w:rsidRPr="00CE6D2B" w:rsidRDefault="003F7E2C" w:rsidP="00BE28D4">
            <w:pPr>
              <w:pStyle w:val="tabletext11"/>
              <w:jc w:val="center"/>
              <w:rPr>
                <w:ins w:id="15629" w:author="Author"/>
              </w:rPr>
            </w:pPr>
            <w:ins w:id="15630" w:author="Author">
              <w:r w:rsidRPr="00CE6D2B">
                <w:t xml:space="preserve">1.88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2E4BE2" w14:textId="77777777" w:rsidR="003F7E2C" w:rsidRPr="00CE6D2B" w:rsidRDefault="003F7E2C" w:rsidP="00BE28D4">
            <w:pPr>
              <w:pStyle w:val="tabletext11"/>
              <w:jc w:val="center"/>
              <w:rPr>
                <w:ins w:id="15631" w:author="Author"/>
              </w:rPr>
            </w:pPr>
            <w:ins w:id="15632" w:author="Author">
              <w:r w:rsidRPr="00CE6D2B">
                <w:t xml:space="preserve">1.86 </w:t>
              </w:r>
            </w:ins>
          </w:p>
        </w:tc>
      </w:tr>
    </w:tbl>
    <w:p w14:paraId="2418D31A" w14:textId="77777777" w:rsidR="003F7E2C" w:rsidRPr="00704EE9" w:rsidRDefault="003F7E2C" w:rsidP="00BE28D4">
      <w:pPr>
        <w:pStyle w:val="tablecaption"/>
        <w:rPr>
          <w:ins w:id="15633" w:author="Author"/>
        </w:rPr>
      </w:pPr>
      <w:ins w:id="15634" w:author="Author">
        <w:r w:rsidRPr="00704EE9">
          <w:t>Table 301.C.2.a.(2) Zone</w:t>
        </w:r>
        <w:r>
          <w:t>-r</w:t>
        </w:r>
        <w:r w:rsidRPr="00704EE9">
          <w:t>ated Non-</w:t>
        </w:r>
        <w:r>
          <w:t>t</w:t>
        </w:r>
        <w:r w:rsidRPr="00704EE9">
          <w:t>railers Vehicle Value Factors</w:t>
        </w:r>
        <w:r>
          <w:t xml:space="preserve"> – </w:t>
        </w:r>
        <w:r w:rsidRPr="00704EE9">
          <w:t xml:space="preserve">Collision </w:t>
        </w:r>
        <w:proofErr w:type="gramStart"/>
        <w:r>
          <w:t>W</w:t>
        </w:r>
        <w:r w:rsidRPr="00704EE9">
          <w:t>ith</w:t>
        </w:r>
        <w:proofErr w:type="gramEnd"/>
        <w:r w:rsidRPr="00704EE9">
          <w:t xml:space="preserve"> Actual Cash Value Rating</w:t>
        </w:r>
      </w:ins>
    </w:p>
    <w:p w14:paraId="67675FC3" w14:textId="77777777" w:rsidR="003F7E2C" w:rsidRPr="000704BC" w:rsidRDefault="003F7E2C" w:rsidP="00BE28D4">
      <w:pPr>
        <w:pStyle w:val="isonormal"/>
        <w:rPr>
          <w:ins w:id="15635" w:author="Author"/>
        </w:rPr>
      </w:pPr>
    </w:p>
    <w:p w14:paraId="03D1BB72" w14:textId="77777777" w:rsidR="003F7E2C" w:rsidRDefault="003F7E2C" w:rsidP="00BE28D4">
      <w:pPr>
        <w:pStyle w:val="outlinehd5"/>
        <w:rPr>
          <w:ins w:id="15636" w:author="Author"/>
        </w:rPr>
      </w:pPr>
      <w:ins w:id="15637" w:author="Author">
        <w:r>
          <w:tab/>
        </w:r>
        <w:r w:rsidRPr="00A5218E">
          <w:t>(3)</w:t>
        </w:r>
        <w:r>
          <w:tab/>
        </w:r>
        <w:r w:rsidRPr="00A5218E">
          <w:t>Private Passenger Types Vehicle Value Factors</w:t>
        </w:r>
        <w:r>
          <w:t xml:space="preserve"> – </w:t>
        </w:r>
        <w:r w:rsidRPr="00A5218E">
          <w:t xml:space="preserve">Collision </w:t>
        </w:r>
        <w:proofErr w:type="gramStart"/>
        <w:r>
          <w:t>W</w:t>
        </w:r>
        <w:r w:rsidRPr="00A5218E">
          <w:t>ith</w:t>
        </w:r>
        <w:proofErr w:type="gramEnd"/>
        <w:r w:rsidRPr="00A5218E">
          <w:t xml:space="preserve"> Actual Cash Value Rating</w:t>
        </w:r>
      </w:ins>
    </w:p>
    <w:p w14:paraId="2010C4B4" w14:textId="77777777" w:rsidR="003F7E2C" w:rsidRPr="00A5218E" w:rsidRDefault="003F7E2C" w:rsidP="00BE28D4">
      <w:pPr>
        <w:pStyle w:val="space4"/>
        <w:rPr>
          <w:ins w:id="15638"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F7E2C" w14:paraId="0730CEB3" w14:textId="77777777" w:rsidTr="00EE1A0A">
        <w:trPr>
          <w:trHeight w:val="190"/>
          <w:ins w:id="15639"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3E570163" w14:textId="77777777" w:rsidR="003F7E2C" w:rsidRDefault="003F7E2C" w:rsidP="00BE28D4">
            <w:pPr>
              <w:pStyle w:val="tablehead"/>
              <w:rPr>
                <w:ins w:id="15640" w:author="Author"/>
              </w:rPr>
            </w:pPr>
            <w:ins w:id="15641" w:author="Author">
              <w:r>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2ADCFE32" w14:textId="77777777" w:rsidR="003F7E2C" w:rsidRDefault="003F7E2C" w:rsidP="00BE28D4">
            <w:pPr>
              <w:pStyle w:val="tablehead"/>
              <w:rPr>
                <w:ins w:id="15642" w:author="Author"/>
              </w:rPr>
            </w:pPr>
            <w:ins w:id="15643" w:author="Author">
              <w:r>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7B1085B9" w14:textId="77777777" w:rsidR="003F7E2C" w:rsidRDefault="003F7E2C" w:rsidP="00BE28D4">
            <w:pPr>
              <w:pStyle w:val="tablehead"/>
              <w:rPr>
                <w:ins w:id="15644" w:author="Author"/>
              </w:rPr>
            </w:pPr>
            <w:ins w:id="15645" w:author="Author">
              <w:r>
                <w:t xml:space="preserve">First Preceding Model 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3E707F0" w14:textId="77777777" w:rsidR="003F7E2C" w:rsidRDefault="003F7E2C" w:rsidP="00BE28D4">
            <w:pPr>
              <w:pStyle w:val="tablehead"/>
              <w:rPr>
                <w:ins w:id="15646" w:author="Author"/>
              </w:rPr>
            </w:pPr>
            <w:ins w:id="15647" w:author="Author">
              <w:r>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128543D" w14:textId="77777777" w:rsidR="003F7E2C" w:rsidRDefault="003F7E2C" w:rsidP="00BE28D4">
            <w:pPr>
              <w:pStyle w:val="tablehead"/>
              <w:rPr>
                <w:ins w:id="15648" w:author="Author"/>
              </w:rPr>
            </w:pPr>
            <w:ins w:id="15649" w:author="Author">
              <w:r>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33457AA" w14:textId="77777777" w:rsidR="003F7E2C" w:rsidRDefault="003F7E2C" w:rsidP="00BE28D4">
            <w:pPr>
              <w:pStyle w:val="tablehead"/>
              <w:rPr>
                <w:ins w:id="15650" w:author="Author"/>
              </w:rPr>
            </w:pPr>
            <w:ins w:id="15651" w:author="Author">
              <w:r>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A13F4BE" w14:textId="77777777" w:rsidR="003F7E2C" w:rsidRDefault="003F7E2C" w:rsidP="00BE28D4">
            <w:pPr>
              <w:pStyle w:val="tablehead"/>
              <w:rPr>
                <w:ins w:id="15652" w:author="Author"/>
              </w:rPr>
            </w:pPr>
            <w:ins w:id="15653" w:author="Author">
              <w:r>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AA0EAA7" w14:textId="77777777" w:rsidR="003F7E2C" w:rsidRDefault="003F7E2C" w:rsidP="00BE28D4">
            <w:pPr>
              <w:pStyle w:val="tablehead"/>
              <w:rPr>
                <w:ins w:id="15654" w:author="Author"/>
              </w:rPr>
            </w:pPr>
            <w:ins w:id="15655" w:author="Author">
              <w:r>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A56C309" w14:textId="77777777" w:rsidR="003F7E2C" w:rsidRDefault="003F7E2C" w:rsidP="00BE28D4">
            <w:pPr>
              <w:pStyle w:val="tablehead"/>
              <w:rPr>
                <w:ins w:id="15656" w:author="Author"/>
              </w:rPr>
            </w:pPr>
            <w:ins w:id="15657" w:author="Author">
              <w:r>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D851D37" w14:textId="77777777" w:rsidR="003F7E2C" w:rsidRDefault="003F7E2C" w:rsidP="00BE28D4">
            <w:pPr>
              <w:pStyle w:val="tablehead"/>
              <w:rPr>
                <w:ins w:id="15658" w:author="Author"/>
              </w:rPr>
            </w:pPr>
            <w:ins w:id="15659" w:author="Author">
              <w:r>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6BEA4DF" w14:textId="77777777" w:rsidR="003F7E2C" w:rsidRDefault="003F7E2C" w:rsidP="00BE28D4">
            <w:pPr>
              <w:pStyle w:val="tablehead"/>
              <w:rPr>
                <w:ins w:id="15660" w:author="Author"/>
              </w:rPr>
            </w:pPr>
            <w:ins w:id="15661" w:author="Author">
              <w:r>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AC7A2FA" w14:textId="77777777" w:rsidR="003F7E2C" w:rsidRDefault="003F7E2C" w:rsidP="00BE28D4">
            <w:pPr>
              <w:pStyle w:val="tablehead"/>
              <w:rPr>
                <w:ins w:id="15662" w:author="Author"/>
              </w:rPr>
            </w:pPr>
            <w:ins w:id="15663" w:author="Author">
              <w:r>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7C431DA" w14:textId="77777777" w:rsidR="003F7E2C" w:rsidRDefault="003F7E2C" w:rsidP="00BE28D4">
            <w:pPr>
              <w:pStyle w:val="tablehead"/>
              <w:rPr>
                <w:ins w:id="15664" w:author="Author"/>
              </w:rPr>
            </w:pPr>
            <w:ins w:id="15665" w:author="Author">
              <w:r>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CB95AA6" w14:textId="77777777" w:rsidR="003F7E2C" w:rsidRDefault="003F7E2C" w:rsidP="00BE28D4">
            <w:pPr>
              <w:pStyle w:val="tablehead"/>
              <w:rPr>
                <w:ins w:id="15666" w:author="Author"/>
              </w:rPr>
            </w:pPr>
            <w:ins w:id="15667" w:author="Author">
              <w:r>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DD78611" w14:textId="77777777" w:rsidR="003F7E2C" w:rsidRDefault="003F7E2C" w:rsidP="00BE28D4">
            <w:pPr>
              <w:pStyle w:val="tablehead"/>
              <w:rPr>
                <w:ins w:id="15668" w:author="Author"/>
              </w:rPr>
            </w:pPr>
            <w:ins w:id="15669" w:author="Author">
              <w:r>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03F2C72" w14:textId="77777777" w:rsidR="003F7E2C" w:rsidRDefault="003F7E2C" w:rsidP="00BE28D4">
            <w:pPr>
              <w:pStyle w:val="tablehead"/>
              <w:rPr>
                <w:ins w:id="15670" w:author="Author"/>
              </w:rPr>
            </w:pPr>
            <w:ins w:id="15671" w:author="Author">
              <w:r>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298C50B" w14:textId="77777777" w:rsidR="003F7E2C" w:rsidRDefault="003F7E2C" w:rsidP="00BE28D4">
            <w:pPr>
              <w:pStyle w:val="tablehead"/>
              <w:rPr>
                <w:ins w:id="15672" w:author="Author"/>
              </w:rPr>
            </w:pPr>
            <w:ins w:id="15673" w:author="Author">
              <w:r>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9CBF03F" w14:textId="77777777" w:rsidR="003F7E2C" w:rsidRDefault="003F7E2C" w:rsidP="00BE28D4">
            <w:pPr>
              <w:pStyle w:val="tablehead"/>
              <w:rPr>
                <w:ins w:id="15674" w:author="Author"/>
              </w:rPr>
            </w:pPr>
            <w:ins w:id="15675" w:author="Author">
              <w:r>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FCC5A09" w14:textId="77777777" w:rsidR="003F7E2C" w:rsidRDefault="003F7E2C" w:rsidP="00BE28D4">
            <w:pPr>
              <w:pStyle w:val="tablehead"/>
              <w:rPr>
                <w:ins w:id="15676" w:author="Author"/>
              </w:rPr>
            </w:pPr>
            <w:ins w:id="15677" w:author="Author">
              <w:r>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DA703AA" w14:textId="77777777" w:rsidR="003F7E2C" w:rsidRDefault="003F7E2C" w:rsidP="00BE28D4">
            <w:pPr>
              <w:pStyle w:val="tablehead"/>
              <w:rPr>
                <w:ins w:id="15678" w:author="Author"/>
              </w:rPr>
            </w:pPr>
            <w:ins w:id="15679" w:author="Author">
              <w:r>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B444821" w14:textId="77777777" w:rsidR="003F7E2C" w:rsidRDefault="003F7E2C" w:rsidP="00BE28D4">
            <w:pPr>
              <w:pStyle w:val="tablehead"/>
              <w:rPr>
                <w:ins w:id="15680" w:author="Author"/>
              </w:rPr>
            </w:pPr>
            <w:ins w:id="15681" w:author="Author">
              <w:r>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58FFCBE" w14:textId="77777777" w:rsidR="003F7E2C" w:rsidRDefault="003F7E2C" w:rsidP="00BE28D4">
            <w:pPr>
              <w:pStyle w:val="tablehead"/>
              <w:rPr>
                <w:ins w:id="15682" w:author="Author"/>
              </w:rPr>
            </w:pPr>
            <w:ins w:id="15683" w:author="Author">
              <w:r>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FDFEE4C" w14:textId="77777777" w:rsidR="003F7E2C" w:rsidRDefault="003F7E2C" w:rsidP="00BE28D4">
            <w:pPr>
              <w:pStyle w:val="tablehead"/>
              <w:rPr>
                <w:ins w:id="15684" w:author="Author"/>
              </w:rPr>
            </w:pPr>
            <w:ins w:id="15685" w:author="Author">
              <w:r>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2CC5BB51" w14:textId="77777777" w:rsidR="003F7E2C" w:rsidRDefault="003F7E2C" w:rsidP="00BE28D4">
            <w:pPr>
              <w:pStyle w:val="tablehead"/>
              <w:rPr>
                <w:ins w:id="15686" w:author="Author"/>
              </w:rPr>
            </w:pPr>
            <w:ins w:id="15687" w:author="Author">
              <w:r>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8AFE6DF" w14:textId="77777777" w:rsidR="003F7E2C" w:rsidRDefault="003F7E2C" w:rsidP="00BE28D4">
            <w:pPr>
              <w:pStyle w:val="tablehead"/>
              <w:rPr>
                <w:ins w:id="15688" w:author="Author"/>
              </w:rPr>
            </w:pPr>
            <w:ins w:id="15689" w:author="Author">
              <w:r>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F38C7B0" w14:textId="77777777" w:rsidR="003F7E2C" w:rsidRDefault="003F7E2C" w:rsidP="00BE28D4">
            <w:pPr>
              <w:pStyle w:val="tablehead"/>
              <w:rPr>
                <w:ins w:id="15690" w:author="Author"/>
              </w:rPr>
            </w:pPr>
            <w:ins w:id="15691" w:author="Author">
              <w:r>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0517A23" w14:textId="77777777" w:rsidR="003F7E2C" w:rsidRDefault="003F7E2C" w:rsidP="00BE28D4">
            <w:pPr>
              <w:pStyle w:val="tablehead"/>
              <w:rPr>
                <w:ins w:id="15692" w:author="Author"/>
              </w:rPr>
            </w:pPr>
            <w:ins w:id="15693" w:author="Author">
              <w:r>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0C76A54" w14:textId="77777777" w:rsidR="003F7E2C" w:rsidRDefault="003F7E2C" w:rsidP="00BE28D4">
            <w:pPr>
              <w:pStyle w:val="tablehead"/>
              <w:rPr>
                <w:ins w:id="15694" w:author="Author"/>
              </w:rPr>
            </w:pPr>
            <w:ins w:id="15695" w:author="Author">
              <w:r>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5D46FBA5" w14:textId="77777777" w:rsidR="003F7E2C" w:rsidRDefault="003F7E2C" w:rsidP="00BE28D4">
            <w:pPr>
              <w:pStyle w:val="tablehead"/>
              <w:rPr>
                <w:ins w:id="15696" w:author="Author"/>
              </w:rPr>
            </w:pPr>
            <w:ins w:id="15697" w:author="Author">
              <w:r>
                <w:t>27th and older</w:t>
              </w:r>
            </w:ins>
          </w:p>
        </w:tc>
      </w:tr>
      <w:tr w:rsidR="003F7E2C" w14:paraId="30C3D6E9" w14:textId="77777777" w:rsidTr="00EE1A0A">
        <w:trPr>
          <w:trHeight w:val="190"/>
          <w:ins w:id="15698" w:author="Author"/>
        </w:trPr>
        <w:tc>
          <w:tcPr>
            <w:tcW w:w="200" w:type="dxa"/>
            <w:tcBorders>
              <w:top w:val="single" w:sz="4" w:space="0" w:color="auto"/>
              <w:left w:val="single" w:sz="4" w:space="0" w:color="auto"/>
              <w:bottom w:val="single" w:sz="4" w:space="0" w:color="auto"/>
              <w:right w:val="nil"/>
            </w:tcBorders>
            <w:vAlign w:val="bottom"/>
            <w:hideMark/>
          </w:tcPr>
          <w:p w14:paraId="76764FC3" w14:textId="77777777" w:rsidR="003F7E2C" w:rsidRDefault="003F7E2C" w:rsidP="00BE28D4">
            <w:pPr>
              <w:pStyle w:val="tabletext11"/>
              <w:jc w:val="right"/>
              <w:rPr>
                <w:ins w:id="15699" w:author="Author"/>
              </w:rPr>
            </w:pPr>
            <w:ins w:id="15700" w:author="Author">
              <w:r>
                <w:t>$</w:t>
              </w:r>
            </w:ins>
          </w:p>
        </w:tc>
        <w:tc>
          <w:tcPr>
            <w:tcW w:w="1580" w:type="dxa"/>
            <w:tcBorders>
              <w:top w:val="single" w:sz="4" w:space="0" w:color="auto"/>
              <w:left w:val="nil"/>
              <w:bottom w:val="single" w:sz="4" w:space="0" w:color="auto"/>
              <w:right w:val="single" w:sz="4" w:space="0" w:color="auto"/>
            </w:tcBorders>
            <w:vAlign w:val="bottom"/>
            <w:hideMark/>
          </w:tcPr>
          <w:p w14:paraId="33DEE886" w14:textId="77777777" w:rsidR="003F7E2C" w:rsidRDefault="003F7E2C" w:rsidP="00BE28D4">
            <w:pPr>
              <w:pStyle w:val="tabletext11"/>
              <w:tabs>
                <w:tab w:val="decimal" w:pos="640"/>
              </w:tabs>
              <w:rPr>
                <w:ins w:id="15701" w:author="Author"/>
              </w:rPr>
            </w:pPr>
            <w:ins w:id="15702" w:author="Author">
              <w:r>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98B19C0" w14:textId="77777777" w:rsidR="003F7E2C" w:rsidRDefault="003F7E2C" w:rsidP="00BE28D4">
            <w:pPr>
              <w:pStyle w:val="tabletext11"/>
              <w:jc w:val="center"/>
              <w:rPr>
                <w:ins w:id="15703" w:author="Author"/>
              </w:rPr>
            </w:pPr>
            <w:ins w:id="15704" w:author="Author">
              <w:r>
                <w:t>1.03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8678FA6" w14:textId="77777777" w:rsidR="003F7E2C" w:rsidRDefault="003F7E2C" w:rsidP="00BE28D4">
            <w:pPr>
              <w:pStyle w:val="tabletext11"/>
              <w:jc w:val="center"/>
              <w:rPr>
                <w:ins w:id="15705" w:author="Author"/>
              </w:rPr>
            </w:pPr>
            <w:ins w:id="15706" w:author="Author">
              <w:r>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FEB648" w14:textId="77777777" w:rsidR="003F7E2C" w:rsidRDefault="003F7E2C" w:rsidP="00BE28D4">
            <w:pPr>
              <w:pStyle w:val="tabletext11"/>
              <w:jc w:val="center"/>
              <w:rPr>
                <w:ins w:id="15707" w:author="Author"/>
              </w:rPr>
            </w:pPr>
            <w:ins w:id="15708" w:author="Author">
              <w:r>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A3E657" w14:textId="77777777" w:rsidR="003F7E2C" w:rsidRDefault="003F7E2C" w:rsidP="00BE28D4">
            <w:pPr>
              <w:pStyle w:val="tabletext11"/>
              <w:jc w:val="center"/>
              <w:rPr>
                <w:ins w:id="15709" w:author="Author"/>
              </w:rPr>
            </w:pPr>
            <w:ins w:id="15710" w:author="Author">
              <w:r>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C84697" w14:textId="77777777" w:rsidR="003F7E2C" w:rsidRDefault="003F7E2C" w:rsidP="00BE28D4">
            <w:pPr>
              <w:pStyle w:val="tabletext11"/>
              <w:jc w:val="center"/>
              <w:rPr>
                <w:ins w:id="15711" w:author="Author"/>
              </w:rPr>
            </w:pPr>
            <w:ins w:id="15712" w:author="Author">
              <w:r>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48BE10" w14:textId="77777777" w:rsidR="003F7E2C" w:rsidRDefault="003F7E2C" w:rsidP="00BE28D4">
            <w:pPr>
              <w:pStyle w:val="tabletext11"/>
              <w:jc w:val="center"/>
              <w:rPr>
                <w:ins w:id="15713" w:author="Author"/>
              </w:rPr>
            </w:pPr>
            <w:ins w:id="15714" w:author="Author">
              <w:r>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B03B6C" w14:textId="77777777" w:rsidR="003F7E2C" w:rsidRDefault="003F7E2C" w:rsidP="00BE28D4">
            <w:pPr>
              <w:pStyle w:val="tabletext11"/>
              <w:jc w:val="center"/>
              <w:rPr>
                <w:ins w:id="15715" w:author="Author"/>
              </w:rPr>
            </w:pPr>
            <w:ins w:id="15716" w:author="Author">
              <w:r>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E48AFF" w14:textId="77777777" w:rsidR="003F7E2C" w:rsidRDefault="003F7E2C" w:rsidP="00BE28D4">
            <w:pPr>
              <w:pStyle w:val="tabletext11"/>
              <w:jc w:val="center"/>
              <w:rPr>
                <w:ins w:id="15717" w:author="Author"/>
              </w:rPr>
            </w:pPr>
            <w:ins w:id="15718"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B511E3" w14:textId="77777777" w:rsidR="003F7E2C" w:rsidRDefault="003F7E2C" w:rsidP="00BE28D4">
            <w:pPr>
              <w:pStyle w:val="tabletext11"/>
              <w:jc w:val="center"/>
              <w:rPr>
                <w:ins w:id="15719" w:author="Author"/>
              </w:rPr>
            </w:pPr>
            <w:ins w:id="15720"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7BDC40" w14:textId="77777777" w:rsidR="003F7E2C" w:rsidRDefault="003F7E2C" w:rsidP="00BE28D4">
            <w:pPr>
              <w:pStyle w:val="tabletext11"/>
              <w:jc w:val="center"/>
              <w:rPr>
                <w:ins w:id="15721" w:author="Author"/>
              </w:rPr>
            </w:pPr>
            <w:ins w:id="15722"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BD5239" w14:textId="77777777" w:rsidR="003F7E2C" w:rsidRDefault="003F7E2C" w:rsidP="00BE28D4">
            <w:pPr>
              <w:pStyle w:val="tabletext11"/>
              <w:jc w:val="center"/>
              <w:rPr>
                <w:ins w:id="15723" w:author="Author"/>
              </w:rPr>
            </w:pPr>
            <w:ins w:id="15724"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083FC8" w14:textId="77777777" w:rsidR="003F7E2C" w:rsidRDefault="003F7E2C" w:rsidP="00BE28D4">
            <w:pPr>
              <w:pStyle w:val="tabletext11"/>
              <w:jc w:val="center"/>
              <w:rPr>
                <w:ins w:id="15725" w:author="Author"/>
              </w:rPr>
            </w:pPr>
            <w:ins w:id="15726"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83A4CA" w14:textId="77777777" w:rsidR="003F7E2C" w:rsidRDefault="003F7E2C" w:rsidP="00BE28D4">
            <w:pPr>
              <w:pStyle w:val="tabletext11"/>
              <w:jc w:val="center"/>
              <w:rPr>
                <w:ins w:id="15727" w:author="Author"/>
              </w:rPr>
            </w:pPr>
            <w:ins w:id="15728"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5597A6" w14:textId="77777777" w:rsidR="003F7E2C" w:rsidRDefault="003F7E2C" w:rsidP="00BE28D4">
            <w:pPr>
              <w:pStyle w:val="tabletext11"/>
              <w:jc w:val="center"/>
              <w:rPr>
                <w:ins w:id="15729" w:author="Author"/>
              </w:rPr>
            </w:pPr>
            <w:ins w:id="15730"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A792F8" w14:textId="77777777" w:rsidR="003F7E2C" w:rsidRDefault="003F7E2C" w:rsidP="00BE28D4">
            <w:pPr>
              <w:pStyle w:val="tabletext11"/>
              <w:jc w:val="center"/>
              <w:rPr>
                <w:ins w:id="15731" w:author="Author"/>
              </w:rPr>
            </w:pPr>
            <w:ins w:id="15732" w:author="Author">
              <w:r>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BE21DE" w14:textId="77777777" w:rsidR="003F7E2C" w:rsidRDefault="003F7E2C" w:rsidP="00BE28D4">
            <w:pPr>
              <w:pStyle w:val="tabletext11"/>
              <w:jc w:val="center"/>
              <w:rPr>
                <w:ins w:id="15733" w:author="Author"/>
              </w:rPr>
            </w:pPr>
            <w:ins w:id="15734"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25F92C" w14:textId="77777777" w:rsidR="003F7E2C" w:rsidRDefault="003F7E2C" w:rsidP="00BE28D4">
            <w:pPr>
              <w:pStyle w:val="tabletext11"/>
              <w:jc w:val="center"/>
              <w:rPr>
                <w:ins w:id="15735" w:author="Author"/>
              </w:rPr>
            </w:pPr>
            <w:ins w:id="15736"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D4D750" w14:textId="77777777" w:rsidR="003F7E2C" w:rsidRDefault="003F7E2C" w:rsidP="00BE28D4">
            <w:pPr>
              <w:pStyle w:val="tabletext11"/>
              <w:jc w:val="center"/>
              <w:rPr>
                <w:ins w:id="15737" w:author="Author"/>
              </w:rPr>
            </w:pPr>
            <w:ins w:id="15738"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54F919" w14:textId="77777777" w:rsidR="003F7E2C" w:rsidRDefault="003F7E2C" w:rsidP="00BE28D4">
            <w:pPr>
              <w:pStyle w:val="tabletext11"/>
              <w:jc w:val="center"/>
              <w:rPr>
                <w:ins w:id="15739" w:author="Author"/>
              </w:rPr>
            </w:pPr>
            <w:ins w:id="15740" w:author="Author">
              <w:r>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E4F02D" w14:textId="77777777" w:rsidR="003F7E2C" w:rsidRDefault="003F7E2C" w:rsidP="00BE28D4">
            <w:pPr>
              <w:pStyle w:val="tabletext11"/>
              <w:jc w:val="center"/>
              <w:rPr>
                <w:ins w:id="15741" w:author="Author"/>
              </w:rPr>
            </w:pPr>
            <w:ins w:id="15742" w:author="Author">
              <w:r>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EBBC0" w14:textId="77777777" w:rsidR="003F7E2C" w:rsidRDefault="003F7E2C" w:rsidP="00BE28D4">
            <w:pPr>
              <w:pStyle w:val="tabletext11"/>
              <w:jc w:val="center"/>
              <w:rPr>
                <w:ins w:id="15743" w:author="Author"/>
              </w:rPr>
            </w:pPr>
            <w:ins w:id="15744" w:author="Author">
              <w:r>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D58094" w14:textId="77777777" w:rsidR="003F7E2C" w:rsidRDefault="003F7E2C" w:rsidP="00BE28D4">
            <w:pPr>
              <w:pStyle w:val="tabletext11"/>
              <w:jc w:val="center"/>
              <w:rPr>
                <w:ins w:id="15745" w:author="Author"/>
              </w:rPr>
            </w:pPr>
            <w:ins w:id="15746" w:author="Author">
              <w:r>
                <w:t>0.02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CB280B5" w14:textId="77777777" w:rsidR="003F7E2C" w:rsidRDefault="003F7E2C" w:rsidP="00BE28D4">
            <w:pPr>
              <w:pStyle w:val="tabletext11"/>
              <w:jc w:val="center"/>
              <w:rPr>
                <w:ins w:id="15747" w:author="Author"/>
              </w:rPr>
            </w:pPr>
            <w:ins w:id="15748" w:author="Author">
              <w:r>
                <w:t>0.01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00A2E0" w14:textId="77777777" w:rsidR="003F7E2C" w:rsidRDefault="003F7E2C" w:rsidP="00BE28D4">
            <w:pPr>
              <w:pStyle w:val="tabletext11"/>
              <w:jc w:val="center"/>
              <w:rPr>
                <w:ins w:id="15749" w:author="Author"/>
              </w:rPr>
            </w:pPr>
            <w:ins w:id="15750" w:author="Author">
              <w:r>
                <w:t>0.01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7566C9" w14:textId="77777777" w:rsidR="003F7E2C" w:rsidRDefault="003F7E2C" w:rsidP="00BE28D4">
            <w:pPr>
              <w:pStyle w:val="tabletext11"/>
              <w:jc w:val="center"/>
              <w:rPr>
                <w:ins w:id="15751" w:author="Author"/>
              </w:rPr>
            </w:pPr>
            <w:ins w:id="15752" w:author="Author">
              <w:r>
                <w:t>0.01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F4E6B8" w14:textId="77777777" w:rsidR="003F7E2C" w:rsidRDefault="003F7E2C" w:rsidP="00BE28D4">
            <w:pPr>
              <w:pStyle w:val="tabletext11"/>
              <w:jc w:val="center"/>
              <w:rPr>
                <w:ins w:id="15753" w:author="Author"/>
              </w:rPr>
            </w:pPr>
            <w:ins w:id="15754" w:author="Author">
              <w:r>
                <w:t>0.01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43CF14" w14:textId="77777777" w:rsidR="003F7E2C" w:rsidRDefault="003F7E2C" w:rsidP="00BE28D4">
            <w:pPr>
              <w:pStyle w:val="tabletext11"/>
              <w:jc w:val="center"/>
              <w:rPr>
                <w:ins w:id="15755" w:author="Author"/>
              </w:rPr>
            </w:pPr>
            <w:ins w:id="15756" w:author="Author">
              <w:r>
                <w:t>0.01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26BE883" w14:textId="77777777" w:rsidR="003F7E2C" w:rsidRDefault="003F7E2C" w:rsidP="00BE28D4">
            <w:pPr>
              <w:pStyle w:val="tabletext11"/>
              <w:jc w:val="center"/>
              <w:rPr>
                <w:ins w:id="15757" w:author="Author"/>
              </w:rPr>
            </w:pPr>
            <w:ins w:id="15758" w:author="Author">
              <w:r>
                <w:t>0.01</w:t>
              </w:r>
            </w:ins>
          </w:p>
        </w:tc>
      </w:tr>
      <w:tr w:rsidR="003F7E2C" w14:paraId="5F5B5144" w14:textId="77777777" w:rsidTr="00EE1A0A">
        <w:trPr>
          <w:trHeight w:val="190"/>
          <w:ins w:id="15759" w:author="Author"/>
        </w:trPr>
        <w:tc>
          <w:tcPr>
            <w:tcW w:w="200" w:type="dxa"/>
            <w:tcBorders>
              <w:top w:val="single" w:sz="4" w:space="0" w:color="auto"/>
              <w:left w:val="single" w:sz="4" w:space="0" w:color="auto"/>
              <w:bottom w:val="single" w:sz="4" w:space="0" w:color="auto"/>
              <w:right w:val="nil"/>
            </w:tcBorders>
            <w:vAlign w:val="bottom"/>
          </w:tcPr>
          <w:p w14:paraId="64188315" w14:textId="77777777" w:rsidR="003F7E2C" w:rsidRDefault="003F7E2C" w:rsidP="00BE28D4">
            <w:pPr>
              <w:pStyle w:val="tabletext11"/>
              <w:jc w:val="right"/>
              <w:rPr>
                <w:ins w:id="15760" w:author="Author"/>
              </w:rPr>
            </w:pPr>
          </w:p>
        </w:tc>
        <w:tc>
          <w:tcPr>
            <w:tcW w:w="1580" w:type="dxa"/>
            <w:tcBorders>
              <w:top w:val="single" w:sz="4" w:space="0" w:color="auto"/>
              <w:left w:val="nil"/>
              <w:bottom w:val="single" w:sz="4" w:space="0" w:color="auto"/>
              <w:right w:val="single" w:sz="4" w:space="0" w:color="auto"/>
            </w:tcBorders>
            <w:vAlign w:val="bottom"/>
            <w:hideMark/>
          </w:tcPr>
          <w:p w14:paraId="1B699FB0" w14:textId="77777777" w:rsidR="003F7E2C" w:rsidRDefault="003F7E2C" w:rsidP="00BE28D4">
            <w:pPr>
              <w:pStyle w:val="tabletext11"/>
              <w:tabs>
                <w:tab w:val="decimal" w:pos="640"/>
              </w:tabs>
              <w:rPr>
                <w:ins w:id="15761" w:author="Author"/>
              </w:rPr>
            </w:pPr>
            <w:ins w:id="15762" w:author="Author">
              <w:r>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E1FDB5C" w14:textId="77777777" w:rsidR="003F7E2C" w:rsidRDefault="003F7E2C" w:rsidP="00BE28D4">
            <w:pPr>
              <w:pStyle w:val="tabletext11"/>
              <w:jc w:val="center"/>
              <w:rPr>
                <w:ins w:id="15763" w:author="Author"/>
              </w:rPr>
            </w:pPr>
            <w:ins w:id="15764" w:author="Author">
              <w:r>
                <w:t>1.05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72F29A4" w14:textId="77777777" w:rsidR="003F7E2C" w:rsidRDefault="003F7E2C" w:rsidP="00BE28D4">
            <w:pPr>
              <w:pStyle w:val="tabletext11"/>
              <w:jc w:val="center"/>
              <w:rPr>
                <w:ins w:id="15765" w:author="Author"/>
              </w:rPr>
            </w:pPr>
            <w:ins w:id="15766"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5D74E3" w14:textId="77777777" w:rsidR="003F7E2C" w:rsidRDefault="003F7E2C" w:rsidP="00BE28D4">
            <w:pPr>
              <w:pStyle w:val="tabletext11"/>
              <w:jc w:val="center"/>
              <w:rPr>
                <w:ins w:id="15767" w:author="Author"/>
              </w:rPr>
            </w:pPr>
            <w:ins w:id="15768"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59E90D" w14:textId="77777777" w:rsidR="003F7E2C" w:rsidRDefault="003F7E2C" w:rsidP="00BE28D4">
            <w:pPr>
              <w:pStyle w:val="tabletext11"/>
              <w:jc w:val="center"/>
              <w:rPr>
                <w:ins w:id="15769" w:author="Author"/>
              </w:rPr>
            </w:pPr>
            <w:ins w:id="15770" w:author="Author">
              <w:r>
                <w:t>0.85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4E8797" w14:textId="77777777" w:rsidR="003F7E2C" w:rsidRDefault="003F7E2C" w:rsidP="00BE28D4">
            <w:pPr>
              <w:pStyle w:val="tabletext11"/>
              <w:jc w:val="center"/>
              <w:rPr>
                <w:ins w:id="15771" w:author="Author"/>
              </w:rPr>
            </w:pPr>
            <w:ins w:id="15772" w:author="Author">
              <w:r>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B48D0A" w14:textId="77777777" w:rsidR="003F7E2C" w:rsidRDefault="003F7E2C" w:rsidP="00BE28D4">
            <w:pPr>
              <w:pStyle w:val="tabletext11"/>
              <w:jc w:val="center"/>
              <w:rPr>
                <w:ins w:id="15773" w:author="Author"/>
              </w:rPr>
            </w:pPr>
            <w:ins w:id="15774" w:author="Author">
              <w:r>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382AA" w14:textId="77777777" w:rsidR="003F7E2C" w:rsidRDefault="003F7E2C" w:rsidP="00BE28D4">
            <w:pPr>
              <w:pStyle w:val="tabletext11"/>
              <w:jc w:val="center"/>
              <w:rPr>
                <w:ins w:id="15775" w:author="Author"/>
              </w:rPr>
            </w:pPr>
            <w:ins w:id="15776" w:author="Author">
              <w:r>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0878EB" w14:textId="77777777" w:rsidR="003F7E2C" w:rsidRDefault="003F7E2C" w:rsidP="00BE28D4">
            <w:pPr>
              <w:pStyle w:val="tabletext11"/>
              <w:jc w:val="center"/>
              <w:rPr>
                <w:ins w:id="15777" w:author="Author"/>
              </w:rPr>
            </w:pPr>
            <w:ins w:id="15778" w:author="Author">
              <w:r>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139BF4" w14:textId="77777777" w:rsidR="003F7E2C" w:rsidRDefault="003F7E2C" w:rsidP="00BE28D4">
            <w:pPr>
              <w:pStyle w:val="tabletext11"/>
              <w:jc w:val="center"/>
              <w:rPr>
                <w:ins w:id="15779" w:author="Author"/>
              </w:rPr>
            </w:pPr>
            <w:ins w:id="15780"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52852E" w14:textId="77777777" w:rsidR="003F7E2C" w:rsidRDefault="003F7E2C" w:rsidP="00BE28D4">
            <w:pPr>
              <w:pStyle w:val="tabletext11"/>
              <w:jc w:val="center"/>
              <w:rPr>
                <w:ins w:id="15781" w:author="Author"/>
              </w:rPr>
            </w:pPr>
            <w:ins w:id="15782"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CC0FA1" w14:textId="77777777" w:rsidR="003F7E2C" w:rsidRDefault="003F7E2C" w:rsidP="00BE28D4">
            <w:pPr>
              <w:pStyle w:val="tabletext11"/>
              <w:jc w:val="center"/>
              <w:rPr>
                <w:ins w:id="15783" w:author="Author"/>
              </w:rPr>
            </w:pPr>
            <w:ins w:id="15784"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8045C5" w14:textId="77777777" w:rsidR="003F7E2C" w:rsidRDefault="003F7E2C" w:rsidP="00BE28D4">
            <w:pPr>
              <w:pStyle w:val="tabletext11"/>
              <w:jc w:val="center"/>
              <w:rPr>
                <w:ins w:id="15785" w:author="Author"/>
              </w:rPr>
            </w:pPr>
            <w:ins w:id="15786"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014579" w14:textId="77777777" w:rsidR="003F7E2C" w:rsidRDefault="003F7E2C" w:rsidP="00BE28D4">
            <w:pPr>
              <w:pStyle w:val="tabletext11"/>
              <w:jc w:val="center"/>
              <w:rPr>
                <w:ins w:id="15787" w:author="Author"/>
              </w:rPr>
            </w:pPr>
            <w:ins w:id="15788"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D3018E" w14:textId="77777777" w:rsidR="003F7E2C" w:rsidRDefault="003F7E2C" w:rsidP="00BE28D4">
            <w:pPr>
              <w:pStyle w:val="tabletext11"/>
              <w:jc w:val="center"/>
              <w:rPr>
                <w:ins w:id="15789" w:author="Author"/>
              </w:rPr>
            </w:pPr>
            <w:ins w:id="15790"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EF932E" w14:textId="77777777" w:rsidR="003F7E2C" w:rsidRDefault="003F7E2C" w:rsidP="00BE28D4">
            <w:pPr>
              <w:pStyle w:val="tabletext11"/>
              <w:jc w:val="center"/>
              <w:rPr>
                <w:ins w:id="15791" w:author="Author"/>
              </w:rPr>
            </w:pPr>
            <w:ins w:id="15792" w:author="Author">
              <w:r>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EE2973" w14:textId="77777777" w:rsidR="003F7E2C" w:rsidRDefault="003F7E2C" w:rsidP="00BE28D4">
            <w:pPr>
              <w:pStyle w:val="tabletext11"/>
              <w:jc w:val="center"/>
              <w:rPr>
                <w:ins w:id="15793" w:author="Author"/>
              </w:rPr>
            </w:pPr>
            <w:ins w:id="15794" w:author="Author">
              <w:r>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B8DD2B" w14:textId="77777777" w:rsidR="003F7E2C" w:rsidRDefault="003F7E2C" w:rsidP="00BE28D4">
            <w:pPr>
              <w:pStyle w:val="tabletext11"/>
              <w:jc w:val="center"/>
              <w:rPr>
                <w:ins w:id="15795" w:author="Author"/>
              </w:rPr>
            </w:pPr>
            <w:ins w:id="15796" w:author="Author">
              <w:r>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09A3E6" w14:textId="77777777" w:rsidR="003F7E2C" w:rsidRDefault="003F7E2C" w:rsidP="00BE28D4">
            <w:pPr>
              <w:pStyle w:val="tabletext11"/>
              <w:jc w:val="center"/>
              <w:rPr>
                <w:ins w:id="15797" w:author="Author"/>
              </w:rPr>
            </w:pPr>
            <w:ins w:id="15798"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E169E6" w14:textId="77777777" w:rsidR="003F7E2C" w:rsidRDefault="003F7E2C" w:rsidP="00BE28D4">
            <w:pPr>
              <w:pStyle w:val="tabletext11"/>
              <w:jc w:val="center"/>
              <w:rPr>
                <w:ins w:id="15799" w:author="Author"/>
              </w:rPr>
            </w:pPr>
            <w:ins w:id="15800"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A87101" w14:textId="77777777" w:rsidR="003F7E2C" w:rsidRDefault="003F7E2C" w:rsidP="00BE28D4">
            <w:pPr>
              <w:pStyle w:val="tabletext11"/>
              <w:jc w:val="center"/>
              <w:rPr>
                <w:ins w:id="15801" w:author="Author"/>
              </w:rPr>
            </w:pPr>
            <w:ins w:id="15802"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03DBAC" w14:textId="77777777" w:rsidR="003F7E2C" w:rsidRDefault="003F7E2C" w:rsidP="00BE28D4">
            <w:pPr>
              <w:pStyle w:val="tabletext11"/>
              <w:jc w:val="center"/>
              <w:rPr>
                <w:ins w:id="15803" w:author="Author"/>
              </w:rPr>
            </w:pPr>
            <w:ins w:id="15804" w:author="Author">
              <w:r>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0F4B0D" w14:textId="77777777" w:rsidR="003F7E2C" w:rsidRDefault="003F7E2C" w:rsidP="00BE28D4">
            <w:pPr>
              <w:pStyle w:val="tabletext11"/>
              <w:jc w:val="center"/>
              <w:rPr>
                <w:ins w:id="15805" w:author="Author"/>
              </w:rPr>
            </w:pPr>
            <w:ins w:id="15806" w:author="Author">
              <w:r>
                <w:t>0.03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9BEF070" w14:textId="77777777" w:rsidR="003F7E2C" w:rsidRDefault="003F7E2C" w:rsidP="00BE28D4">
            <w:pPr>
              <w:pStyle w:val="tabletext11"/>
              <w:jc w:val="center"/>
              <w:rPr>
                <w:ins w:id="15807" w:author="Author"/>
              </w:rPr>
            </w:pPr>
            <w:ins w:id="15808" w:author="Author">
              <w:r>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1AD3CE" w14:textId="77777777" w:rsidR="003F7E2C" w:rsidRDefault="003F7E2C" w:rsidP="00BE28D4">
            <w:pPr>
              <w:pStyle w:val="tabletext11"/>
              <w:jc w:val="center"/>
              <w:rPr>
                <w:ins w:id="15809" w:author="Author"/>
              </w:rPr>
            </w:pPr>
            <w:ins w:id="15810" w:author="Author">
              <w:r>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3C3484" w14:textId="77777777" w:rsidR="003F7E2C" w:rsidRDefault="003F7E2C" w:rsidP="00BE28D4">
            <w:pPr>
              <w:pStyle w:val="tabletext11"/>
              <w:jc w:val="center"/>
              <w:rPr>
                <w:ins w:id="15811" w:author="Author"/>
              </w:rPr>
            </w:pPr>
            <w:ins w:id="15812" w:author="Author">
              <w:r>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B78C02" w14:textId="77777777" w:rsidR="003F7E2C" w:rsidRDefault="003F7E2C" w:rsidP="00BE28D4">
            <w:pPr>
              <w:pStyle w:val="tabletext11"/>
              <w:jc w:val="center"/>
              <w:rPr>
                <w:ins w:id="15813" w:author="Author"/>
              </w:rPr>
            </w:pPr>
            <w:ins w:id="15814" w:author="Author">
              <w:r>
                <w:t>0.01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8323B0" w14:textId="77777777" w:rsidR="003F7E2C" w:rsidRDefault="003F7E2C" w:rsidP="00BE28D4">
            <w:pPr>
              <w:pStyle w:val="tabletext11"/>
              <w:jc w:val="center"/>
              <w:rPr>
                <w:ins w:id="15815" w:author="Author"/>
              </w:rPr>
            </w:pPr>
            <w:ins w:id="15816" w:author="Author">
              <w:r>
                <w:t>0.01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AFCCD43" w14:textId="77777777" w:rsidR="003F7E2C" w:rsidRDefault="003F7E2C" w:rsidP="00BE28D4">
            <w:pPr>
              <w:pStyle w:val="tabletext11"/>
              <w:jc w:val="center"/>
              <w:rPr>
                <w:ins w:id="15817" w:author="Author"/>
              </w:rPr>
            </w:pPr>
            <w:ins w:id="15818" w:author="Author">
              <w:r>
                <w:t>0.01</w:t>
              </w:r>
            </w:ins>
          </w:p>
        </w:tc>
      </w:tr>
      <w:tr w:rsidR="003F7E2C" w14:paraId="3D28EDA4" w14:textId="77777777" w:rsidTr="00EE1A0A">
        <w:trPr>
          <w:trHeight w:val="190"/>
          <w:ins w:id="15819" w:author="Author"/>
        </w:trPr>
        <w:tc>
          <w:tcPr>
            <w:tcW w:w="200" w:type="dxa"/>
            <w:tcBorders>
              <w:top w:val="single" w:sz="4" w:space="0" w:color="auto"/>
              <w:left w:val="single" w:sz="4" w:space="0" w:color="auto"/>
              <w:bottom w:val="single" w:sz="4" w:space="0" w:color="auto"/>
              <w:right w:val="nil"/>
            </w:tcBorders>
            <w:vAlign w:val="bottom"/>
          </w:tcPr>
          <w:p w14:paraId="4D4973F2" w14:textId="77777777" w:rsidR="003F7E2C" w:rsidRDefault="003F7E2C" w:rsidP="00BE28D4">
            <w:pPr>
              <w:pStyle w:val="tabletext11"/>
              <w:jc w:val="right"/>
              <w:rPr>
                <w:ins w:id="15820" w:author="Author"/>
              </w:rPr>
            </w:pPr>
          </w:p>
        </w:tc>
        <w:tc>
          <w:tcPr>
            <w:tcW w:w="1580" w:type="dxa"/>
            <w:tcBorders>
              <w:top w:val="single" w:sz="4" w:space="0" w:color="auto"/>
              <w:left w:val="nil"/>
              <w:bottom w:val="single" w:sz="4" w:space="0" w:color="auto"/>
              <w:right w:val="single" w:sz="4" w:space="0" w:color="auto"/>
            </w:tcBorders>
            <w:vAlign w:val="bottom"/>
            <w:hideMark/>
          </w:tcPr>
          <w:p w14:paraId="15F1E761" w14:textId="77777777" w:rsidR="003F7E2C" w:rsidRDefault="003F7E2C" w:rsidP="00BE28D4">
            <w:pPr>
              <w:pStyle w:val="tabletext11"/>
              <w:tabs>
                <w:tab w:val="decimal" w:pos="640"/>
              </w:tabs>
              <w:rPr>
                <w:ins w:id="15821" w:author="Author"/>
              </w:rPr>
            </w:pPr>
            <w:ins w:id="15822" w:author="Author">
              <w:r>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C462D41" w14:textId="77777777" w:rsidR="003F7E2C" w:rsidRDefault="003F7E2C" w:rsidP="00BE28D4">
            <w:pPr>
              <w:pStyle w:val="tabletext11"/>
              <w:jc w:val="center"/>
              <w:rPr>
                <w:ins w:id="15823" w:author="Author"/>
              </w:rPr>
            </w:pPr>
            <w:ins w:id="15824" w:author="Author">
              <w:r>
                <w:t>1.07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B431F95" w14:textId="77777777" w:rsidR="003F7E2C" w:rsidRDefault="003F7E2C" w:rsidP="00BE28D4">
            <w:pPr>
              <w:pStyle w:val="tabletext11"/>
              <w:jc w:val="center"/>
              <w:rPr>
                <w:ins w:id="15825" w:author="Author"/>
              </w:rPr>
            </w:pPr>
            <w:ins w:id="15826" w:author="Author">
              <w:r>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1F7277" w14:textId="77777777" w:rsidR="003F7E2C" w:rsidRDefault="003F7E2C" w:rsidP="00BE28D4">
            <w:pPr>
              <w:pStyle w:val="tabletext11"/>
              <w:jc w:val="center"/>
              <w:rPr>
                <w:ins w:id="15827" w:author="Author"/>
              </w:rPr>
            </w:pPr>
            <w:ins w:id="15828" w:author="Author">
              <w:r>
                <w:t>0.94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77292E" w14:textId="77777777" w:rsidR="003F7E2C" w:rsidRDefault="003F7E2C" w:rsidP="00BE28D4">
            <w:pPr>
              <w:pStyle w:val="tabletext11"/>
              <w:jc w:val="center"/>
              <w:rPr>
                <w:ins w:id="15829" w:author="Author"/>
              </w:rPr>
            </w:pPr>
            <w:ins w:id="15830" w:author="Author">
              <w:r>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739D68" w14:textId="77777777" w:rsidR="003F7E2C" w:rsidRDefault="003F7E2C" w:rsidP="00BE28D4">
            <w:pPr>
              <w:pStyle w:val="tabletext11"/>
              <w:jc w:val="center"/>
              <w:rPr>
                <w:ins w:id="15831" w:author="Author"/>
              </w:rPr>
            </w:pPr>
            <w:ins w:id="15832" w:author="Author">
              <w:r>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6A7480" w14:textId="77777777" w:rsidR="003F7E2C" w:rsidRDefault="003F7E2C" w:rsidP="00BE28D4">
            <w:pPr>
              <w:pStyle w:val="tabletext11"/>
              <w:jc w:val="center"/>
              <w:rPr>
                <w:ins w:id="15833" w:author="Author"/>
              </w:rPr>
            </w:pPr>
            <w:ins w:id="15834" w:author="Author">
              <w:r>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04248C" w14:textId="77777777" w:rsidR="003F7E2C" w:rsidRDefault="003F7E2C" w:rsidP="00BE28D4">
            <w:pPr>
              <w:pStyle w:val="tabletext11"/>
              <w:jc w:val="center"/>
              <w:rPr>
                <w:ins w:id="15835" w:author="Author"/>
              </w:rPr>
            </w:pPr>
            <w:ins w:id="15836" w:author="Author">
              <w:r>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FAE4BB" w14:textId="77777777" w:rsidR="003F7E2C" w:rsidRDefault="003F7E2C" w:rsidP="00BE28D4">
            <w:pPr>
              <w:pStyle w:val="tabletext11"/>
              <w:jc w:val="center"/>
              <w:rPr>
                <w:ins w:id="15837" w:author="Author"/>
              </w:rPr>
            </w:pPr>
            <w:ins w:id="15838"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25938E" w14:textId="77777777" w:rsidR="003F7E2C" w:rsidRDefault="003F7E2C" w:rsidP="00BE28D4">
            <w:pPr>
              <w:pStyle w:val="tabletext11"/>
              <w:jc w:val="center"/>
              <w:rPr>
                <w:ins w:id="15839" w:author="Author"/>
              </w:rPr>
            </w:pPr>
            <w:ins w:id="15840"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9A7C37" w14:textId="77777777" w:rsidR="003F7E2C" w:rsidRDefault="003F7E2C" w:rsidP="00BE28D4">
            <w:pPr>
              <w:pStyle w:val="tabletext11"/>
              <w:jc w:val="center"/>
              <w:rPr>
                <w:ins w:id="15841" w:author="Author"/>
              </w:rPr>
            </w:pPr>
            <w:ins w:id="15842"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9C045A" w14:textId="77777777" w:rsidR="003F7E2C" w:rsidRDefault="003F7E2C" w:rsidP="00BE28D4">
            <w:pPr>
              <w:pStyle w:val="tabletext11"/>
              <w:jc w:val="center"/>
              <w:rPr>
                <w:ins w:id="15843" w:author="Author"/>
              </w:rPr>
            </w:pPr>
            <w:ins w:id="15844"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5FB748" w14:textId="77777777" w:rsidR="003F7E2C" w:rsidRDefault="003F7E2C" w:rsidP="00BE28D4">
            <w:pPr>
              <w:pStyle w:val="tabletext11"/>
              <w:jc w:val="center"/>
              <w:rPr>
                <w:ins w:id="15845" w:author="Author"/>
              </w:rPr>
            </w:pPr>
            <w:ins w:id="15846"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06FCAE" w14:textId="77777777" w:rsidR="003F7E2C" w:rsidRDefault="003F7E2C" w:rsidP="00BE28D4">
            <w:pPr>
              <w:pStyle w:val="tabletext11"/>
              <w:jc w:val="center"/>
              <w:rPr>
                <w:ins w:id="15847" w:author="Author"/>
              </w:rPr>
            </w:pPr>
            <w:ins w:id="15848"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18698B" w14:textId="77777777" w:rsidR="003F7E2C" w:rsidRDefault="003F7E2C" w:rsidP="00BE28D4">
            <w:pPr>
              <w:pStyle w:val="tabletext11"/>
              <w:jc w:val="center"/>
              <w:rPr>
                <w:ins w:id="15849" w:author="Author"/>
              </w:rPr>
            </w:pPr>
            <w:ins w:id="15850"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95B429" w14:textId="77777777" w:rsidR="003F7E2C" w:rsidRDefault="003F7E2C" w:rsidP="00BE28D4">
            <w:pPr>
              <w:pStyle w:val="tabletext11"/>
              <w:jc w:val="center"/>
              <w:rPr>
                <w:ins w:id="15851" w:author="Author"/>
              </w:rPr>
            </w:pPr>
            <w:ins w:id="15852"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2D91B7" w14:textId="77777777" w:rsidR="003F7E2C" w:rsidRDefault="003F7E2C" w:rsidP="00BE28D4">
            <w:pPr>
              <w:pStyle w:val="tabletext11"/>
              <w:jc w:val="center"/>
              <w:rPr>
                <w:ins w:id="15853" w:author="Author"/>
              </w:rPr>
            </w:pPr>
            <w:ins w:id="15854"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3BE707" w14:textId="77777777" w:rsidR="003F7E2C" w:rsidRDefault="003F7E2C" w:rsidP="00BE28D4">
            <w:pPr>
              <w:pStyle w:val="tabletext11"/>
              <w:jc w:val="center"/>
              <w:rPr>
                <w:ins w:id="15855" w:author="Author"/>
              </w:rPr>
            </w:pPr>
            <w:ins w:id="15856" w:author="Author">
              <w:r>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1AF7AC" w14:textId="77777777" w:rsidR="003F7E2C" w:rsidRDefault="003F7E2C" w:rsidP="00BE28D4">
            <w:pPr>
              <w:pStyle w:val="tabletext11"/>
              <w:jc w:val="center"/>
              <w:rPr>
                <w:ins w:id="15857" w:author="Author"/>
              </w:rPr>
            </w:pPr>
            <w:ins w:id="15858" w:author="Author">
              <w:r>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9C4C56" w14:textId="77777777" w:rsidR="003F7E2C" w:rsidRDefault="003F7E2C" w:rsidP="00BE28D4">
            <w:pPr>
              <w:pStyle w:val="tabletext11"/>
              <w:jc w:val="center"/>
              <w:rPr>
                <w:ins w:id="15859" w:author="Author"/>
              </w:rPr>
            </w:pPr>
            <w:ins w:id="15860" w:author="Author">
              <w:r>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296AB1" w14:textId="77777777" w:rsidR="003F7E2C" w:rsidRDefault="003F7E2C" w:rsidP="00BE28D4">
            <w:pPr>
              <w:pStyle w:val="tabletext11"/>
              <w:jc w:val="center"/>
              <w:rPr>
                <w:ins w:id="15861" w:author="Author"/>
              </w:rPr>
            </w:pPr>
            <w:ins w:id="15862"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EECDE9" w14:textId="77777777" w:rsidR="003F7E2C" w:rsidRDefault="003F7E2C" w:rsidP="00BE28D4">
            <w:pPr>
              <w:pStyle w:val="tabletext11"/>
              <w:jc w:val="center"/>
              <w:rPr>
                <w:ins w:id="15863" w:author="Author"/>
              </w:rPr>
            </w:pPr>
            <w:ins w:id="15864"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5E33AB" w14:textId="77777777" w:rsidR="003F7E2C" w:rsidRDefault="003F7E2C" w:rsidP="00BE28D4">
            <w:pPr>
              <w:pStyle w:val="tabletext11"/>
              <w:jc w:val="center"/>
              <w:rPr>
                <w:ins w:id="15865" w:author="Author"/>
              </w:rPr>
            </w:pPr>
            <w:ins w:id="15866" w:author="Author">
              <w:r>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1F100AA" w14:textId="77777777" w:rsidR="003F7E2C" w:rsidRDefault="003F7E2C" w:rsidP="00BE28D4">
            <w:pPr>
              <w:pStyle w:val="tabletext11"/>
              <w:jc w:val="center"/>
              <w:rPr>
                <w:ins w:id="15867" w:author="Author"/>
              </w:rPr>
            </w:pPr>
            <w:ins w:id="15868" w:author="Author">
              <w:r>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B32F8F" w14:textId="77777777" w:rsidR="003F7E2C" w:rsidRDefault="003F7E2C" w:rsidP="00BE28D4">
            <w:pPr>
              <w:pStyle w:val="tabletext11"/>
              <w:jc w:val="center"/>
              <w:rPr>
                <w:ins w:id="15869" w:author="Author"/>
              </w:rPr>
            </w:pPr>
            <w:ins w:id="15870" w:author="Author">
              <w:r>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344477" w14:textId="77777777" w:rsidR="003F7E2C" w:rsidRDefault="003F7E2C" w:rsidP="00BE28D4">
            <w:pPr>
              <w:pStyle w:val="tabletext11"/>
              <w:jc w:val="center"/>
              <w:rPr>
                <w:ins w:id="15871" w:author="Author"/>
              </w:rPr>
            </w:pPr>
            <w:ins w:id="15872" w:author="Author">
              <w:r>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34698" w14:textId="77777777" w:rsidR="003F7E2C" w:rsidRDefault="003F7E2C" w:rsidP="00BE28D4">
            <w:pPr>
              <w:pStyle w:val="tabletext11"/>
              <w:jc w:val="center"/>
              <w:rPr>
                <w:ins w:id="15873" w:author="Author"/>
              </w:rPr>
            </w:pPr>
            <w:ins w:id="15874" w:author="Author">
              <w:r>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282C5B" w14:textId="77777777" w:rsidR="003F7E2C" w:rsidRDefault="003F7E2C" w:rsidP="00BE28D4">
            <w:pPr>
              <w:pStyle w:val="tabletext11"/>
              <w:jc w:val="center"/>
              <w:rPr>
                <w:ins w:id="15875" w:author="Author"/>
              </w:rPr>
            </w:pPr>
            <w:ins w:id="15876" w:author="Author">
              <w:r>
                <w:t>0.02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03A71B4" w14:textId="77777777" w:rsidR="003F7E2C" w:rsidRDefault="003F7E2C" w:rsidP="00BE28D4">
            <w:pPr>
              <w:pStyle w:val="tabletext11"/>
              <w:jc w:val="center"/>
              <w:rPr>
                <w:ins w:id="15877" w:author="Author"/>
              </w:rPr>
            </w:pPr>
            <w:ins w:id="15878" w:author="Author">
              <w:r>
                <w:t>0.02</w:t>
              </w:r>
            </w:ins>
          </w:p>
        </w:tc>
      </w:tr>
      <w:tr w:rsidR="003F7E2C" w14:paraId="2BDDA93D" w14:textId="77777777" w:rsidTr="00EE1A0A">
        <w:trPr>
          <w:trHeight w:val="190"/>
          <w:ins w:id="15879" w:author="Author"/>
        </w:trPr>
        <w:tc>
          <w:tcPr>
            <w:tcW w:w="200" w:type="dxa"/>
            <w:tcBorders>
              <w:top w:val="single" w:sz="4" w:space="0" w:color="auto"/>
              <w:left w:val="single" w:sz="4" w:space="0" w:color="auto"/>
              <w:bottom w:val="single" w:sz="4" w:space="0" w:color="auto"/>
              <w:right w:val="nil"/>
            </w:tcBorders>
            <w:vAlign w:val="bottom"/>
          </w:tcPr>
          <w:p w14:paraId="663191F4" w14:textId="77777777" w:rsidR="003F7E2C" w:rsidRDefault="003F7E2C" w:rsidP="00BE28D4">
            <w:pPr>
              <w:pStyle w:val="tabletext11"/>
              <w:jc w:val="right"/>
              <w:rPr>
                <w:ins w:id="15880" w:author="Author"/>
              </w:rPr>
            </w:pPr>
          </w:p>
        </w:tc>
        <w:tc>
          <w:tcPr>
            <w:tcW w:w="1580" w:type="dxa"/>
            <w:tcBorders>
              <w:top w:val="single" w:sz="4" w:space="0" w:color="auto"/>
              <w:left w:val="nil"/>
              <w:bottom w:val="single" w:sz="4" w:space="0" w:color="auto"/>
              <w:right w:val="single" w:sz="4" w:space="0" w:color="auto"/>
            </w:tcBorders>
            <w:vAlign w:val="bottom"/>
            <w:hideMark/>
          </w:tcPr>
          <w:p w14:paraId="16B934A1" w14:textId="77777777" w:rsidR="003F7E2C" w:rsidRDefault="003F7E2C" w:rsidP="00BE28D4">
            <w:pPr>
              <w:pStyle w:val="tabletext11"/>
              <w:tabs>
                <w:tab w:val="decimal" w:pos="640"/>
              </w:tabs>
              <w:rPr>
                <w:ins w:id="15881" w:author="Author"/>
              </w:rPr>
            </w:pPr>
            <w:ins w:id="15882" w:author="Author">
              <w:r>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A24C90C" w14:textId="77777777" w:rsidR="003F7E2C" w:rsidRDefault="003F7E2C" w:rsidP="00BE28D4">
            <w:pPr>
              <w:pStyle w:val="tabletext11"/>
              <w:jc w:val="center"/>
              <w:rPr>
                <w:ins w:id="15883" w:author="Author"/>
              </w:rPr>
            </w:pPr>
            <w:ins w:id="15884" w:author="Author">
              <w:r>
                <w:t>1.08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041B2EA" w14:textId="77777777" w:rsidR="003F7E2C" w:rsidRDefault="003F7E2C" w:rsidP="00BE28D4">
            <w:pPr>
              <w:pStyle w:val="tabletext11"/>
              <w:jc w:val="center"/>
              <w:rPr>
                <w:ins w:id="15885" w:author="Author"/>
              </w:rPr>
            </w:pPr>
            <w:ins w:id="15886" w:author="Author">
              <w:r>
                <w:t>0.99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79A7E2" w14:textId="77777777" w:rsidR="003F7E2C" w:rsidRDefault="003F7E2C" w:rsidP="00BE28D4">
            <w:pPr>
              <w:pStyle w:val="tabletext11"/>
              <w:jc w:val="center"/>
              <w:rPr>
                <w:ins w:id="15887" w:author="Author"/>
              </w:rPr>
            </w:pPr>
            <w:ins w:id="15888" w:author="Author">
              <w:r>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2A39A7" w14:textId="77777777" w:rsidR="003F7E2C" w:rsidRDefault="003F7E2C" w:rsidP="00BE28D4">
            <w:pPr>
              <w:pStyle w:val="tabletext11"/>
              <w:jc w:val="center"/>
              <w:rPr>
                <w:ins w:id="15889" w:author="Author"/>
              </w:rPr>
            </w:pPr>
            <w:ins w:id="15890" w:author="Author">
              <w:r>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F2B07C" w14:textId="77777777" w:rsidR="003F7E2C" w:rsidRDefault="003F7E2C" w:rsidP="00BE28D4">
            <w:pPr>
              <w:pStyle w:val="tabletext11"/>
              <w:jc w:val="center"/>
              <w:rPr>
                <w:ins w:id="15891" w:author="Author"/>
              </w:rPr>
            </w:pPr>
            <w:ins w:id="15892" w:author="Author">
              <w:r>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693F6C" w14:textId="77777777" w:rsidR="003F7E2C" w:rsidRDefault="003F7E2C" w:rsidP="00BE28D4">
            <w:pPr>
              <w:pStyle w:val="tabletext11"/>
              <w:jc w:val="center"/>
              <w:rPr>
                <w:ins w:id="15893" w:author="Author"/>
              </w:rPr>
            </w:pPr>
            <w:ins w:id="15894" w:author="Author">
              <w:r>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B2B274" w14:textId="77777777" w:rsidR="003F7E2C" w:rsidRDefault="003F7E2C" w:rsidP="00BE28D4">
            <w:pPr>
              <w:pStyle w:val="tabletext11"/>
              <w:jc w:val="center"/>
              <w:rPr>
                <w:ins w:id="15895" w:author="Author"/>
              </w:rPr>
            </w:pPr>
            <w:ins w:id="15896" w:author="Author">
              <w:r>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74EA06" w14:textId="77777777" w:rsidR="003F7E2C" w:rsidRDefault="003F7E2C" w:rsidP="00BE28D4">
            <w:pPr>
              <w:pStyle w:val="tabletext11"/>
              <w:jc w:val="center"/>
              <w:rPr>
                <w:ins w:id="15897" w:author="Author"/>
              </w:rPr>
            </w:pPr>
            <w:ins w:id="15898" w:author="Author">
              <w:r>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42D8E0" w14:textId="77777777" w:rsidR="003F7E2C" w:rsidRDefault="003F7E2C" w:rsidP="00BE28D4">
            <w:pPr>
              <w:pStyle w:val="tabletext11"/>
              <w:jc w:val="center"/>
              <w:rPr>
                <w:ins w:id="15899" w:author="Author"/>
              </w:rPr>
            </w:pPr>
            <w:ins w:id="15900"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86C40B" w14:textId="77777777" w:rsidR="003F7E2C" w:rsidRDefault="003F7E2C" w:rsidP="00BE28D4">
            <w:pPr>
              <w:pStyle w:val="tabletext11"/>
              <w:jc w:val="center"/>
              <w:rPr>
                <w:ins w:id="15901" w:author="Author"/>
              </w:rPr>
            </w:pPr>
            <w:ins w:id="15902"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1BBC74" w14:textId="77777777" w:rsidR="003F7E2C" w:rsidRDefault="003F7E2C" w:rsidP="00BE28D4">
            <w:pPr>
              <w:pStyle w:val="tabletext11"/>
              <w:jc w:val="center"/>
              <w:rPr>
                <w:ins w:id="15903" w:author="Author"/>
              </w:rPr>
            </w:pPr>
            <w:ins w:id="15904"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197B8A" w14:textId="77777777" w:rsidR="003F7E2C" w:rsidRDefault="003F7E2C" w:rsidP="00BE28D4">
            <w:pPr>
              <w:pStyle w:val="tabletext11"/>
              <w:jc w:val="center"/>
              <w:rPr>
                <w:ins w:id="15905" w:author="Author"/>
              </w:rPr>
            </w:pPr>
            <w:ins w:id="15906"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A54F52" w14:textId="77777777" w:rsidR="003F7E2C" w:rsidRDefault="003F7E2C" w:rsidP="00BE28D4">
            <w:pPr>
              <w:pStyle w:val="tabletext11"/>
              <w:jc w:val="center"/>
              <w:rPr>
                <w:ins w:id="15907" w:author="Author"/>
              </w:rPr>
            </w:pPr>
            <w:ins w:id="15908"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E0F61A" w14:textId="77777777" w:rsidR="003F7E2C" w:rsidRDefault="003F7E2C" w:rsidP="00BE28D4">
            <w:pPr>
              <w:pStyle w:val="tabletext11"/>
              <w:jc w:val="center"/>
              <w:rPr>
                <w:ins w:id="15909" w:author="Author"/>
              </w:rPr>
            </w:pPr>
            <w:ins w:id="15910"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4DF9D8" w14:textId="77777777" w:rsidR="003F7E2C" w:rsidRDefault="003F7E2C" w:rsidP="00BE28D4">
            <w:pPr>
              <w:pStyle w:val="tabletext11"/>
              <w:jc w:val="center"/>
              <w:rPr>
                <w:ins w:id="15911" w:author="Author"/>
              </w:rPr>
            </w:pPr>
            <w:ins w:id="15912"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76A85C" w14:textId="77777777" w:rsidR="003F7E2C" w:rsidRDefault="003F7E2C" w:rsidP="00BE28D4">
            <w:pPr>
              <w:pStyle w:val="tabletext11"/>
              <w:jc w:val="center"/>
              <w:rPr>
                <w:ins w:id="15913" w:author="Author"/>
              </w:rPr>
            </w:pPr>
            <w:ins w:id="15914"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25C9E7" w14:textId="77777777" w:rsidR="003F7E2C" w:rsidRDefault="003F7E2C" w:rsidP="00BE28D4">
            <w:pPr>
              <w:pStyle w:val="tabletext11"/>
              <w:jc w:val="center"/>
              <w:rPr>
                <w:ins w:id="15915" w:author="Author"/>
              </w:rPr>
            </w:pPr>
            <w:ins w:id="15916"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BFA61F" w14:textId="77777777" w:rsidR="003F7E2C" w:rsidRDefault="003F7E2C" w:rsidP="00BE28D4">
            <w:pPr>
              <w:pStyle w:val="tabletext11"/>
              <w:jc w:val="center"/>
              <w:rPr>
                <w:ins w:id="15917" w:author="Author"/>
              </w:rPr>
            </w:pPr>
            <w:ins w:id="15918" w:author="Author">
              <w:r>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54A8D6" w14:textId="77777777" w:rsidR="003F7E2C" w:rsidRDefault="003F7E2C" w:rsidP="00BE28D4">
            <w:pPr>
              <w:pStyle w:val="tabletext11"/>
              <w:jc w:val="center"/>
              <w:rPr>
                <w:ins w:id="15919" w:author="Author"/>
              </w:rPr>
            </w:pPr>
            <w:ins w:id="15920"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DEEB7" w14:textId="77777777" w:rsidR="003F7E2C" w:rsidRDefault="003F7E2C" w:rsidP="00BE28D4">
            <w:pPr>
              <w:pStyle w:val="tabletext11"/>
              <w:jc w:val="center"/>
              <w:rPr>
                <w:ins w:id="15921" w:author="Author"/>
              </w:rPr>
            </w:pPr>
            <w:ins w:id="15922" w:author="Author">
              <w:r>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1B9535" w14:textId="77777777" w:rsidR="003F7E2C" w:rsidRDefault="003F7E2C" w:rsidP="00BE28D4">
            <w:pPr>
              <w:pStyle w:val="tabletext11"/>
              <w:jc w:val="center"/>
              <w:rPr>
                <w:ins w:id="15923" w:author="Author"/>
              </w:rPr>
            </w:pPr>
            <w:ins w:id="15924" w:author="Author">
              <w:r>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37EAF9" w14:textId="77777777" w:rsidR="003F7E2C" w:rsidRDefault="003F7E2C" w:rsidP="00BE28D4">
            <w:pPr>
              <w:pStyle w:val="tabletext11"/>
              <w:jc w:val="center"/>
              <w:rPr>
                <w:ins w:id="15925" w:author="Author"/>
              </w:rPr>
            </w:pPr>
            <w:ins w:id="15926" w:author="Author">
              <w:r>
                <w:t>0.05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A3E13CC" w14:textId="77777777" w:rsidR="003F7E2C" w:rsidRDefault="003F7E2C" w:rsidP="00BE28D4">
            <w:pPr>
              <w:pStyle w:val="tabletext11"/>
              <w:jc w:val="center"/>
              <w:rPr>
                <w:ins w:id="15927" w:author="Author"/>
              </w:rPr>
            </w:pPr>
            <w:ins w:id="15928"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8A3B93" w14:textId="77777777" w:rsidR="003F7E2C" w:rsidRDefault="003F7E2C" w:rsidP="00BE28D4">
            <w:pPr>
              <w:pStyle w:val="tabletext11"/>
              <w:jc w:val="center"/>
              <w:rPr>
                <w:ins w:id="15929" w:author="Author"/>
              </w:rPr>
            </w:pPr>
            <w:ins w:id="15930"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1C2E4D" w14:textId="77777777" w:rsidR="003F7E2C" w:rsidRDefault="003F7E2C" w:rsidP="00BE28D4">
            <w:pPr>
              <w:pStyle w:val="tabletext11"/>
              <w:jc w:val="center"/>
              <w:rPr>
                <w:ins w:id="15931" w:author="Author"/>
              </w:rPr>
            </w:pPr>
            <w:ins w:id="15932" w:author="Author">
              <w:r>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2906C8" w14:textId="77777777" w:rsidR="003F7E2C" w:rsidRDefault="003F7E2C" w:rsidP="00BE28D4">
            <w:pPr>
              <w:pStyle w:val="tabletext11"/>
              <w:jc w:val="center"/>
              <w:rPr>
                <w:ins w:id="15933" w:author="Author"/>
              </w:rPr>
            </w:pPr>
            <w:ins w:id="15934" w:author="Author">
              <w:r>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F5F314" w14:textId="77777777" w:rsidR="003F7E2C" w:rsidRDefault="003F7E2C" w:rsidP="00BE28D4">
            <w:pPr>
              <w:pStyle w:val="tabletext11"/>
              <w:jc w:val="center"/>
              <w:rPr>
                <w:ins w:id="15935" w:author="Author"/>
              </w:rPr>
            </w:pPr>
            <w:ins w:id="15936" w:author="Author">
              <w:r>
                <w:t>0.03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E7B50F6" w14:textId="77777777" w:rsidR="003F7E2C" w:rsidRDefault="003F7E2C" w:rsidP="00BE28D4">
            <w:pPr>
              <w:pStyle w:val="tabletext11"/>
              <w:jc w:val="center"/>
              <w:rPr>
                <w:ins w:id="15937" w:author="Author"/>
              </w:rPr>
            </w:pPr>
            <w:ins w:id="15938" w:author="Author">
              <w:r>
                <w:t>0.02</w:t>
              </w:r>
            </w:ins>
          </w:p>
        </w:tc>
      </w:tr>
      <w:tr w:rsidR="003F7E2C" w14:paraId="3BEA528D" w14:textId="77777777" w:rsidTr="00EE1A0A">
        <w:trPr>
          <w:trHeight w:val="190"/>
          <w:ins w:id="15939" w:author="Author"/>
        </w:trPr>
        <w:tc>
          <w:tcPr>
            <w:tcW w:w="200" w:type="dxa"/>
            <w:tcBorders>
              <w:top w:val="single" w:sz="4" w:space="0" w:color="auto"/>
              <w:left w:val="single" w:sz="4" w:space="0" w:color="auto"/>
              <w:bottom w:val="single" w:sz="4" w:space="0" w:color="auto"/>
              <w:right w:val="nil"/>
            </w:tcBorders>
            <w:vAlign w:val="bottom"/>
          </w:tcPr>
          <w:p w14:paraId="71B241A7" w14:textId="77777777" w:rsidR="003F7E2C" w:rsidRDefault="003F7E2C" w:rsidP="00BE28D4">
            <w:pPr>
              <w:pStyle w:val="tabletext11"/>
              <w:jc w:val="right"/>
              <w:rPr>
                <w:ins w:id="15940" w:author="Author"/>
              </w:rPr>
            </w:pPr>
          </w:p>
        </w:tc>
        <w:tc>
          <w:tcPr>
            <w:tcW w:w="1580" w:type="dxa"/>
            <w:tcBorders>
              <w:top w:val="single" w:sz="4" w:space="0" w:color="auto"/>
              <w:left w:val="nil"/>
              <w:bottom w:val="single" w:sz="4" w:space="0" w:color="auto"/>
              <w:right w:val="single" w:sz="4" w:space="0" w:color="auto"/>
            </w:tcBorders>
            <w:vAlign w:val="bottom"/>
            <w:hideMark/>
          </w:tcPr>
          <w:p w14:paraId="5E8DA238" w14:textId="77777777" w:rsidR="003F7E2C" w:rsidRDefault="003F7E2C" w:rsidP="00BE28D4">
            <w:pPr>
              <w:pStyle w:val="tabletext11"/>
              <w:tabs>
                <w:tab w:val="decimal" w:pos="640"/>
              </w:tabs>
              <w:rPr>
                <w:ins w:id="15941" w:author="Author"/>
              </w:rPr>
            </w:pPr>
            <w:ins w:id="15942" w:author="Author">
              <w:r>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A95369A" w14:textId="77777777" w:rsidR="003F7E2C" w:rsidRDefault="003F7E2C" w:rsidP="00BE28D4">
            <w:pPr>
              <w:pStyle w:val="tabletext11"/>
              <w:jc w:val="center"/>
              <w:rPr>
                <w:ins w:id="15943" w:author="Author"/>
              </w:rPr>
            </w:pPr>
            <w:ins w:id="15944" w:author="Author">
              <w:r>
                <w:t>1.08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95CA03D" w14:textId="77777777" w:rsidR="003F7E2C" w:rsidRDefault="003F7E2C" w:rsidP="00BE28D4">
            <w:pPr>
              <w:pStyle w:val="tabletext11"/>
              <w:jc w:val="center"/>
              <w:rPr>
                <w:ins w:id="15945" w:author="Author"/>
              </w:rPr>
            </w:pPr>
            <w:ins w:id="15946" w:author="Author">
              <w:r>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7C2C64" w14:textId="77777777" w:rsidR="003F7E2C" w:rsidRDefault="003F7E2C" w:rsidP="00BE28D4">
            <w:pPr>
              <w:pStyle w:val="tabletext11"/>
              <w:jc w:val="center"/>
              <w:rPr>
                <w:ins w:id="15947" w:author="Author"/>
              </w:rPr>
            </w:pPr>
            <w:ins w:id="15948" w:author="Author">
              <w:r>
                <w:t>0.96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BF9ED8" w14:textId="77777777" w:rsidR="003F7E2C" w:rsidRDefault="003F7E2C" w:rsidP="00BE28D4">
            <w:pPr>
              <w:pStyle w:val="tabletext11"/>
              <w:jc w:val="center"/>
              <w:rPr>
                <w:ins w:id="15949" w:author="Author"/>
              </w:rPr>
            </w:pPr>
            <w:ins w:id="15950" w:author="Author">
              <w:r>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3D85E2" w14:textId="77777777" w:rsidR="003F7E2C" w:rsidRDefault="003F7E2C" w:rsidP="00BE28D4">
            <w:pPr>
              <w:pStyle w:val="tabletext11"/>
              <w:jc w:val="center"/>
              <w:rPr>
                <w:ins w:id="15951" w:author="Author"/>
              </w:rPr>
            </w:pPr>
            <w:ins w:id="15952" w:author="Author">
              <w:r>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60409" w14:textId="77777777" w:rsidR="003F7E2C" w:rsidRDefault="003F7E2C" w:rsidP="00BE28D4">
            <w:pPr>
              <w:pStyle w:val="tabletext11"/>
              <w:jc w:val="center"/>
              <w:rPr>
                <w:ins w:id="15953" w:author="Author"/>
              </w:rPr>
            </w:pPr>
            <w:ins w:id="15954" w:author="Author">
              <w:r>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158FA9" w14:textId="77777777" w:rsidR="003F7E2C" w:rsidRDefault="003F7E2C" w:rsidP="00BE28D4">
            <w:pPr>
              <w:pStyle w:val="tabletext11"/>
              <w:jc w:val="center"/>
              <w:rPr>
                <w:ins w:id="15955" w:author="Author"/>
              </w:rPr>
            </w:pPr>
            <w:ins w:id="15956" w:author="Author">
              <w:r>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34F753" w14:textId="77777777" w:rsidR="003F7E2C" w:rsidRDefault="003F7E2C" w:rsidP="00BE28D4">
            <w:pPr>
              <w:pStyle w:val="tabletext11"/>
              <w:jc w:val="center"/>
              <w:rPr>
                <w:ins w:id="15957" w:author="Author"/>
              </w:rPr>
            </w:pPr>
            <w:ins w:id="15958" w:author="Author">
              <w:r>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00F616" w14:textId="77777777" w:rsidR="003F7E2C" w:rsidRDefault="003F7E2C" w:rsidP="00BE28D4">
            <w:pPr>
              <w:pStyle w:val="tabletext11"/>
              <w:jc w:val="center"/>
              <w:rPr>
                <w:ins w:id="15959" w:author="Author"/>
              </w:rPr>
            </w:pPr>
            <w:ins w:id="15960"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ED5B2F" w14:textId="77777777" w:rsidR="003F7E2C" w:rsidRDefault="003F7E2C" w:rsidP="00BE28D4">
            <w:pPr>
              <w:pStyle w:val="tabletext11"/>
              <w:jc w:val="center"/>
              <w:rPr>
                <w:ins w:id="15961" w:author="Author"/>
              </w:rPr>
            </w:pPr>
            <w:ins w:id="15962" w:author="Author">
              <w:r>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CFEA36" w14:textId="77777777" w:rsidR="003F7E2C" w:rsidRDefault="003F7E2C" w:rsidP="00BE28D4">
            <w:pPr>
              <w:pStyle w:val="tabletext11"/>
              <w:jc w:val="center"/>
              <w:rPr>
                <w:ins w:id="15963" w:author="Author"/>
              </w:rPr>
            </w:pPr>
            <w:ins w:id="15964"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58EA65" w14:textId="77777777" w:rsidR="003F7E2C" w:rsidRDefault="003F7E2C" w:rsidP="00BE28D4">
            <w:pPr>
              <w:pStyle w:val="tabletext11"/>
              <w:jc w:val="center"/>
              <w:rPr>
                <w:ins w:id="15965" w:author="Author"/>
              </w:rPr>
            </w:pPr>
            <w:ins w:id="15966"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24D0D3" w14:textId="77777777" w:rsidR="003F7E2C" w:rsidRDefault="003F7E2C" w:rsidP="00BE28D4">
            <w:pPr>
              <w:pStyle w:val="tabletext11"/>
              <w:jc w:val="center"/>
              <w:rPr>
                <w:ins w:id="15967" w:author="Author"/>
              </w:rPr>
            </w:pPr>
            <w:ins w:id="15968"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6C07F8" w14:textId="77777777" w:rsidR="003F7E2C" w:rsidRDefault="003F7E2C" w:rsidP="00BE28D4">
            <w:pPr>
              <w:pStyle w:val="tabletext11"/>
              <w:jc w:val="center"/>
              <w:rPr>
                <w:ins w:id="15969" w:author="Author"/>
              </w:rPr>
            </w:pPr>
            <w:ins w:id="15970"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7A7C5A" w14:textId="77777777" w:rsidR="003F7E2C" w:rsidRDefault="003F7E2C" w:rsidP="00BE28D4">
            <w:pPr>
              <w:pStyle w:val="tabletext11"/>
              <w:jc w:val="center"/>
              <w:rPr>
                <w:ins w:id="15971" w:author="Author"/>
              </w:rPr>
            </w:pPr>
            <w:ins w:id="15972"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015892" w14:textId="77777777" w:rsidR="003F7E2C" w:rsidRDefault="003F7E2C" w:rsidP="00BE28D4">
            <w:pPr>
              <w:pStyle w:val="tabletext11"/>
              <w:jc w:val="center"/>
              <w:rPr>
                <w:ins w:id="15973" w:author="Author"/>
              </w:rPr>
            </w:pPr>
            <w:ins w:id="15974"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AFA4A4" w14:textId="77777777" w:rsidR="003F7E2C" w:rsidRDefault="003F7E2C" w:rsidP="00BE28D4">
            <w:pPr>
              <w:pStyle w:val="tabletext11"/>
              <w:jc w:val="center"/>
              <w:rPr>
                <w:ins w:id="15975" w:author="Author"/>
              </w:rPr>
            </w:pPr>
            <w:ins w:id="15976"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4C0BFC" w14:textId="77777777" w:rsidR="003F7E2C" w:rsidRDefault="003F7E2C" w:rsidP="00BE28D4">
            <w:pPr>
              <w:pStyle w:val="tabletext11"/>
              <w:jc w:val="center"/>
              <w:rPr>
                <w:ins w:id="15977" w:author="Author"/>
              </w:rPr>
            </w:pPr>
            <w:ins w:id="15978" w:author="Author">
              <w:r>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74854F" w14:textId="77777777" w:rsidR="003F7E2C" w:rsidRDefault="003F7E2C" w:rsidP="00BE28D4">
            <w:pPr>
              <w:pStyle w:val="tabletext11"/>
              <w:jc w:val="center"/>
              <w:rPr>
                <w:ins w:id="15979" w:author="Author"/>
              </w:rPr>
            </w:pPr>
            <w:ins w:id="15980" w:author="Author">
              <w:r>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2AFB79" w14:textId="77777777" w:rsidR="003F7E2C" w:rsidRDefault="003F7E2C" w:rsidP="00BE28D4">
            <w:pPr>
              <w:pStyle w:val="tabletext11"/>
              <w:jc w:val="center"/>
              <w:rPr>
                <w:ins w:id="15981" w:author="Author"/>
              </w:rPr>
            </w:pPr>
            <w:ins w:id="15982"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FE0748" w14:textId="77777777" w:rsidR="003F7E2C" w:rsidRDefault="003F7E2C" w:rsidP="00BE28D4">
            <w:pPr>
              <w:pStyle w:val="tabletext11"/>
              <w:jc w:val="center"/>
              <w:rPr>
                <w:ins w:id="15983" w:author="Author"/>
              </w:rPr>
            </w:pPr>
            <w:ins w:id="15984" w:author="Author">
              <w:r>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6A2315" w14:textId="77777777" w:rsidR="003F7E2C" w:rsidRDefault="003F7E2C" w:rsidP="00BE28D4">
            <w:pPr>
              <w:pStyle w:val="tabletext11"/>
              <w:jc w:val="center"/>
              <w:rPr>
                <w:ins w:id="15985" w:author="Author"/>
              </w:rPr>
            </w:pPr>
            <w:ins w:id="15986" w:author="Author">
              <w:r>
                <w:t>0.06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7D0B2DF" w14:textId="77777777" w:rsidR="003F7E2C" w:rsidRDefault="003F7E2C" w:rsidP="00BE28D4">
            <w:pPr>
              <w:pStyle w:val="tabletext11"/>
              <w:jc w:val="center"/>
              <w:rPr>
                <w:ins w:id="15987" w:author="Author"/>
              </w:rPr>
            </w:pPr>
            <w:ins w:id="15988" w:author="Author">
              <w:r>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6AF179" w14:textId="77777777" w:rsidR="003F7E2C" w:rsidRDefault="003F7E2C" w:rsidP="00BE28D4">
            <w:pPr>
              <w:pStyle w:val="tabletext11"/>
              <w:jc w:val="center"/>
              <w:rPr>
                <w:ins w:id="15989" w:author="Author"/>
              </w:rPr>
            </w:pPr>
            <w:ins w:id="15990"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BE8E57" w14:textId="77777777" w:rsidR="003F7E2C" w:rsidRDefault="003F7E2C" w:rsidP="00BE28D4">
            <w:pPr>
              <w:pStyle w:val="tabletext11"/>
              <w:jc w:val="center"/>
              <w:rPr>
                <w:ins w:id="15991" w:author="Author"/>
              </w:rPr>
            </w:pPr>
            <w:ins w:id="15992"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678236" w14:textId="77777777" w:rsidR="003F7E2C" w:rsidRDefault="003F7E2C" w:rsidP="00BE28D4">
            <w:pPr>
              <w:pStyle w:val="tabletext11"/>
              <w:jc w:val="center"/>
              <w:rPr>
                <w:ins w:id="15993" w:author="Author"/>
              </w:rPr>
            </w:pPr>
            <w:ins w:id="15994"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FB2CF4" w14:textId="77777777" w:rsidR="003F7E2C" w:rsidRDefault="003F7E2C" w:rsidP="00BE28D4">
            <w:pPr>
              <w:pStyle w:val="tabletext11"/>
              <w:jc w:val="center"/>
              <w:rPr>
                <w:ins w:id="15995" w:author="Author"/>
              </w:rPr>
            </w:pPr>
            <w:ins w:id="15996" w:author="Author">
              <w:r>
                <w:t>0.03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9F87697" w14:textId="77777777" w:rsidR="003F7E2C" w:rsidRDefault="003F7E2C" w:rsidP="00BE28D4">
            <w:pPr>
              <w:pStyle w:val="tabletext11"/>
              <w:jc w:val="center"/>
              <w:rPr>
                <w:ins w:id="15997" w:author="Author"/>
              </w:rPr>
            </w:pPr>
            <w:ins w:id="15998" w:author="Author">
              <w:r>
                <w:t>0.03</w:t>
              </w:r>
            </w:ins>
          </w:p>
        </w:tc>
      </w:tr>
      <w:tr w:rsidR="003F7E2C" w14:paraId="2946D81D" w14:textId="77777777" w:rsidTr="00EE1A0A">
        <w:trPr>
          <w:trHeight w:val="190"/>
          <w:ins w:id="15999" w:author="Author"/>
        </w:trPr>
        <w:tc>
          <w:tcPr>
            <w:tcW w:w="200" w:type="dxa"/>
            <w:tcBorders>
              <w:top w:val="single" w:sz="4" w:space="0" w:color="auto"/>
              <w:left w:val="single" w:sz="4" w:space="0" w:color="auto"/>
              <w:bottom w:val="single" w:sz="4" w:space="0" w:color="auto"/>
              <w:right w:val="nil"/>
            </w:tcBorders>
            <w:vAlign w:val="bottom"/>
          </w:tcPr>
          <w:p w14:paraId="276DC0F1" w14:textId="77777777" w:rsidR="003F7E2C" w:rsidRDefault="003F7E2C" w:rsidP="00BE28D4">
            <w:pPr>
              <w:pStyle w:val="tabletext11"/>
              <w:jc w:val="right"/>
              <w:rPr>
                <w:ins w:id="16000" w:author="Author"/>
              </w:rPr>
            </w:pPr>
          </w:p>
        </w:tc>
        <w:tc>
          <w:tcPr>
            <w:tcW w:w="1580" w:type="dxa"/>
            <w:tcBorders>
              <w:top w:val="single" w:sz="4" w:space="0" w:color="auto"/>
              <w:left w:val="nil"/>
              <w:bottom w:val="single" w:sz="4" w:space="0" w:color="auto"/>
              <w:right w:val="single" w:sz="4" w:space="0" w:color="auto"/>
            </w:tcBorders>
            <w:vAlign w:val="bottom"/>
            <w:hideMark/>
          </w:tcPr>
          <w:p w14:paraId="388FAF99" w14:textId="77777777" w:rsidR="003F7E2C" w:rsidRDefault="003F7E2C" w:rsidP="00BE28D4">
            <w:pPr>
              <w:pStyle w:val="tabletext11"/>
              <w:tabs>
                <w:tab w:val="decimal" w:pos="640"/>
              </w:tabs>
              <w:rPr>
                <w:ins w:id="16001" w:author="Author"/>
              </w:rPr>
            </w:pPr>
            <w:ins w:id="16002" w:author="Author">
              <w:r>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B505672" w14:textId="77777777" w:rsidR="003F7E2C" w:rsidRDefault="003F7E2C" w:rsidP="00BE28D4">
            <w:pPr>
              <w:pStyle w:val="tabletext11"/>
              <w:jc w:val="center"/>
              <w:rPr>
                <w:ins w:id="16003" w:author="Author"/>
              </w:rPr>
            </w:pPr>
            <w:ins w:id="16004" w:author="Author">
              <w:r>
                <w:t>1.09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41159C2" w14:textId="77777777" w:rsidR="003F7E2C" w:rsidRDefault="003F7E2C" w:rsidP="00BE28D4">
            <w:pPr>
              <w:pStyle w:val="tabletext11"/>
              <w:jc w:val="center"/>
              <w:rPr>
                <w:ins w:id="16005" w:author="Author"/>
              </w:rPr>
            </w:pPr>
            <w:ins w:id="16006" w:author="Author">
              <w:r>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AD5B8B" w14:textId="77777777" w:rsidR="003F7E2C" w:rsidRDefault="003F7E2C" w:rsidP="00BE28D4">
            <w:pPr>
              <w:pStyle w:val="tabletext11"/>
              <w:jc w:val="center"/>
              <w:rPr>
                <w:ins w:id="16007" w:author="Author"/>
              </w:rPr>
            </w:pPr>
            <w:ins w:id="16008" w:author="Author">
              <w:r>
                <w:t>0.96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9DA4D5" w14:textId="77777777" w:rsidR="003F7E2C" w:rsidRDefault="003F7E2C" w:rsidP="00BE28D4">
            <w:pPr>
              <w:pStyle w:val="tabletext11"/>
              <w:jc w:val="center"/>
              <w:rPr>
                <w:ins w:id="16009" w:author="Author"/>
              </w:rPr>
            </w:pPr>
            <w:ins w:id="16010" w:author="Author">
              <w:r>
                <w:t>0.88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C96834" w14:textId="77777777" w:rsidR="003F7E2C" w:rsidRDefault="003F7E2C" w:rsidP="00BE28D4">
            <w:pPr>
              <w:pStyle w:val="tabletext11"/>
              <w:jc w:val="center"/>
              <w:rPr>
                <w:ins w:id="16011" w:author="Author"/>
              </w:rPr>
            </w:pPr>
            <w:ins w:id="16012" w:author="Author">
              <w:r>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AF7139" w14:textId="77777777" w:rsidR="003F7E2C" w:rsidRDefault="003F7E2C" w:rsidP="00BE28D4">
            <w:pPr>
              <w:pStyle w:val="tabletext11"/>
              <w:jc w:val="center"/>
              <w:rPr>
                <w:ins w:id="16013" w:author="Author"/>
              </w:rPr>
            </w:pPr>
            <w:ins w:id="16014" w:author="Author">
              <w:r>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978BD9" w14:textId="77777777" w:rsidR="003F7E2C" w:rsidRDefault="003F7E2C" w:rsidP="00BE28D4">
            <w:pPr>
              <w:pStyle w:val="tabletext11"/>
              <w:jc w:val="center"/>
              <w:rPr>
                <w:ins w:id="16015" w:author="Author"/>
              </w:rPr>
            </w:pPr>
            <w:ins w:id="16016" w:author="Author">
              <w:r>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DCCC49" w14:textId="77777777" w:rsidR="003F7E2C" w:rsidRDefault="003F7E2C" w:rsidP="00BE28D4">
            <w:pPr>
              <w:pStyle w:val="tabletext11"/>
              <w:jc w:val="center"/>
              <w:rPr>
                <w:ins w:id="16017" w:author="Author"/>
              </w:rPr>
            </w:pPr>
            <w:ins w:id="16018" w:author="Author">
              <w:r>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95FF29" w14:textId="77777777" w:rsidR="003F7E2C" w:rsidRDefault="003F7E2C" w:rsidP="00BE28D4">
            <w:pPr>
              <w:pStyle w:val="tabletext11"/>
              <w:jc w:val="center"/>
              <w:rPr>
                <w:ins w:id="16019" w:author="Author"/>
              </w:rPr>
            </w:pPr>
            <w:ins w:id="16020" w:author="Author">
              <w:r>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6A9E70" w14:textId="77777777" w:rsidR="003F7E2C" w:rsidRDefault="003F7E2C" w:rsidP="00BE28D4">
            <w:pPr>
              <w:pStyle w:val="tabletext11"/>
              <w:jc w:val="center"/>
              <w:rPr>
                <w:ins w:id="16021" w:author="Author"/>
              </w:rPr>
            </w:pPr>
            <w:ins w:id="16022"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4D00A8" w14:textId="77777777" w:rsidR="003F7E2C" w:rsidRDefault="003F7E2C" w:rsidP="00BE28D4">
            <w:pPr>
              <w:pStyle w:val="tabletext11"/>
              <w:jc w:val="center"/>
              <w:rPr>
                <w:ins w:id="16023" w:author="Author"/>
              </w:rPr>
            </w:pPr>
            <w:ins w:id="16024"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1F224A" w14:textId="77777777" w:rsidR="003F7E2C" w:rsidRDefault="003F7E2C" w:rsidP="00BE28D4">
            <w:pPr>
              <w:pStyle w:val="tabletext11"/>
              <w:jc w:val="center"/>
              <w:rPr>
                <w:ins w:id="16025" w:author="Author"/>
              </w:rPr>
            </w:pPr>
            <w:ins w:id="16026"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737B5A" w14:textId="77777777" w:rsidR="003F7E2C" w:rsidRDefault="003F7E2C" w:rsidP="00BE28D4">
            <w:pPr>
              <w:pStyle w:val="tabletext11"/>
              <w:jc w:val="center"/>
              <w:rPr>
                <w:ins w:id="16027" w:author="Author"/>
              </w:rPr>
            </w:pPr>
            <w:ins w:id="16028"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4FF8F1" w14:textId="77777777" w:rsidR="003F7E2C" w:rsidRDefault="003F7E2C" w:rsidP="00BE28D4">
            <w:pPr>
              <w:pStyle w:val="tabletext11"/>
              <w:jc w:val="center"/>
              <w:rPr>
                <w:ins w:id="16029" w:author="Author"/>
              </w:rPr>
            </w:pPr>
            <w:ins w:id="16030"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0E402B" w14:textId="77777777" w:rsidR="003F7E2C" w:rsidRDefault="003F7E2C" w:rsidP="00BE28D4">
            <w:pPr>
              <w:pStyle w:val="tabletext11"/>
              <w:jc w:val="center"/>
              <w:rPr>
                <w:ins w:id="16031" w:author="Author"/>
              </w:rPr>
            </w:pPr>
            <w:ins w:id="16032"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C08CF6" w14:textId="77777777" w:rsidR="003F7E2C" w:rsidRDefault="003F7E2C" w:rsidP="00BE28D4">
            <w:pPr>
              <w:pStyle w:val="tabletext11"/>
              <w:jc w:val="center"/>
              <w:rPr>
                <w:ins w:id="16033" w:author="Author"/>
              </w:rPr>
            </w:pPr>
            <w:ins w:id="16034"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EC7CF5" w14:textId="77777777" w:rsidR="003F7E2C" w:rsidRDefault="003F7E2C" w:rsidP="00BE28D4">
            <w:pPr>
              <w:pStyle w:val="tabletext11"/>
              <w:jc w:val="center"/>
              <w:rPr>
                <w:ins w:id="16035" w:author="Author"/>
              </w:rPr>
            </w:pPr>
            <w:ins w:id="16036"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827056" w14:textId="77777777" w:rsidR="003F7E2C" w:rsidRDefault="003F7E2C" w:rsidP="00BE28D4">
            <w:pPr>
              <w:pStyle w:val="tabletext11"/>
              <w:jc w:val="center"/>
              <w:rPr>
                <w:ins w:id="16037" w:author="Author"/>
              </w:rPr>
            </w:pPr>
            <w:ins w:id="16038"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1C68F5" w14:textId="77777777" w:rsidR="003F7E2C" w:rsidRDefault="003F7E2C" w:rsidP="00BE28D4">
            <w:pPr>
              <w:pStyle w:val="tabletext11"/>
              <w:jc w:val="center"/>
              <w:rPr>
                <w:ins w:id="16039" w:author="Author"/>
              </w:rPr>
            </w:pPr>
            <w:ins w:id="16040" w:author="Author">
              <w:r>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F3776B" w14:textId="77777777" w:rsidR="003F7E2C" w:rsidRDefault="003F7E2C" w:rsidP="00BE28D4">
            <w:pPr>
              <w:pStyle w:val="tabletext11"/>
              <w:jc w:val="center"/>
              <w:rPr>
                <w:ins w:id="16041" w:author="Author"/>
              </w:rPr>
            </w:pPr>
            <w:ins w:id="16042"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38F361" w14:textId="77777777" w:rsidR="003F7E2C" w:rsidRDefault="003F7E2C" w:rsidP="00BE28D4">
            <w:pPr>
              <w:pStyle w:val="tabletext11"/>
              <w:jc w:val="center"/>
              <w:rPr>
                <w:ins w:id="16043" w:author="Author"/>
              </w:rPr>
            </w:pPr>
            <w:ins w:id="16044" w:author="Author">
              <w:r>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DD89DB" w14:textId="77777777" w:rsidR="003F7E2C" w:rsidRDefault="003F7E2C" w:rsidP="00BE28D4">
            <w:pPr>
              <w:pStyle w:val="tabletext11"/>
              <w:jc w:val="center"/>
              <w:rPr>
                <w:ins w:id="16045" w:author="Author"/>
              </w:rPr>
            </w:pPr>
            <w:ins w:id="16046" w:author="Author">
              <w:r>
                <w:t>0.08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9FE8A8C" w14:textId="77777777" w:rsidR="003F7E2C" w:rsidRDefault="003F7E2C" w:rsidP="00BE28D4">
            <w:pPr>
              <w:pStyle w:val="tabletext11"/>
              <w:jc w:val="center"/>
              <w:rPr>
                <w:ins w:id="16047" w:author="Author"/>
              </w:rPr>
            </w:pPr>
            <w:ins w:id="16048" w:author="Author">
              <w:r>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15FD98" w14:textId="77777777" w:rsidR="003F7E2C" w:rsidRDefault="003F7E2C" w:rsidP="00BE28D4">
            <w:pPr>
              <w:pStyle w:val="tabletext11"/>
              <w:jc w:val="center"/>
              <w:rPr>
                <w:ins w:id="16049" w:author="Author"/>
              </w:rPr>
            </w:pPr>
            <w:ins w:id="16050" w:author="Author">
              <w:r>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AE76CE" w14:textId="77777777" w:rsidR="003F7E2C" w:rsidRDefault="003F7E2C" w:rsidP="00BE28D4">
            <w:pPr>
              <w:pStyle w:val="tabletext11"/>
              <w:jc w:val="center"/>
              <w:rPr>
                <w:ins w:id="16051" w:author="Author"/>
              </w:rPr>
            </w:pPr>
            <w:ins w:id="16052"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10745C" w14:textId="77777777" w:rsidR="003F7E2C" w:rsidRDefault="003F7E2C" w:rsidP="00BE28D4">
            <w:pPr>
              <w:pStyle w:val="tabletext11"/>
              <w:jc w:val="center"/>
              <w:rPr>
                <w:ins w:id="16053" w:author="Author"/>
              </w:rPr>
            </w:pPr>
            <w:ins w:id="16054"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4CB7C0" w14:textId="77777777" w:rsidR="003F7E2C" w:rsidRDefault="003F7E2C" w:rsidP="00BE28D4">
            <w:pPr>
              <w:pStyle w:val="tabletext11"/>
              <w:jc w:val="center"/>
              <w:rPr>
                <w:ins w:id="16055" w:author="Author"/>
              </w:rPr>
            </w:pPr>
            <w:ins w:id="16056" w:author="Author">
              <w:r>
                <w:t>0.04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73221C9" w14:textId="77777777" w:rsidR="003F7E2C" w:rsidRDefault="003F7E2C" w:rsidP="00BE28D4">
            <w:pPr>
              <w:pStyle w:val="tabletext11"/>
              <w:jc w:val="center"/>
              <w:rPr>
                <w:ins w:id="16057" w:author="Author"/>
              </w:rPr>
            </w:pPr>
            <w:ins w:id="16058" w:author="Author">
              <w:r>
                <w:t>0.04</w:t>
              </w:r>
            </w:ins>
          </w:p>
        </w:tc>
      </w:tr>
      <w:tr w:rsidR="003F7E2C" w14:paraId="5065BFC9" w14:textId="77777777" w:rsidTr="00EE1A0A">
        <w:trPr>
          <w:trHeight w:val="190"/>
          <w:ins w:id="16059" w:author="Author"/>
        </w:trPr>
        <w:tc>
          <w:tcPr>
            <w:tcW w:w="200" w:type="dxa"/>
            <w:tcBorders>
              <w:top w:val="single" w:sz="4" w:space="0" w:color="auto"/>
              <w:left w:val="single" w:sz="4" w:space="0" w:color="auto"/>
              <w:bottom w:val="single" w:sz="4" w:space="0" w:color="auto"/>
              <w:right w:val="nil"/>
            </w:tcBorders>
            <w:vAlign w:val="bottom"/>
          </w:tcPr>
          <w:p w14:paraId="1DDD9DF0" w14:textId="77777777" w:rsidR="003F7E2C" w:rsidRDefault="003F7E2C" w:rsidP="00BE28D4">
            <w:pPr>
              <w:pStyle w:val="tabletext11"/>
              <w:jc w:val="right"/>
              <w:rPr>
                <w:ins w:id="16060" w:author="Author"/>
              </w:rPr>
            </w:pPr>
          </w:p>
        </w:tc>
        <w:tc>
          <w:tcPr>
            <w:tcW w:w="1580" w:type="dxa"/>
            <w:tcBorders>
              <w:top w:val="single" w:sz="4" w:space="0" w:color="auto"/>
              <w:left w:val="nil"/>
              <w:bottom w:val="single" w:sz="4" w:space="0" w:color="auto"/>
              <w:right w:val="single" w:sz="4" w:space="0" w:color="auto"/>
            </w:tcBorders>
            <w:vAlign w:val="bottom"/>
            <w:hideMark/>
          </w:tcPr>
          <w:p w14:paraId="5A00CC03" w14:textId="77777777" w:rsidR="003F7E2C" w:rsidRDefault="003F7E2C" w:rsidP="00BE28D4">
            <w:pPr>
              <w:pStyle w:val="tabletext11"/>
              <w:tabs>
                <w:tab w:val="decimal" w:pos="640"/>
              </w:tabs>
              <w:rPr>
                <w:ins w:id="16061" w:author="Author"/>
              </w:rPr>
            </w:pPr>
            <w:ins w:id="16062" w:author="Author">
              <w:r>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B9F8865" w14:textId="77777777" w:rsidR="003F7E2C" w:rsidRDefault="003F7E2C" w:rsidP="00BE28D4">
            <w:pPr>
              <w:pStyle w:val="tabletext11"/>
              <w:jc w:val="center"/>
              <w:rPr>
                <w:ins w:id="16063" w:author="Author"/>
              </w:rPr>
            </w:pPr>
            <w:ins w:id="16064" w:author="Author">
              <w:r>
                <w:t>1.09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2408DD0" w14:textId="77777777" w:rsidR="003F7E2C" w:rsidRDefault="003F7E2C" w:rsidP="00BE28D4">
            <w:pPr>
              <w:pStyle w:val="tabletext11"/>
              <w:jc w:val="center"/>
              <w:rPr>
                <w:ins w:id="16065" w:author="Author"/>
              </w:rPr>
            </w:pPr>
            <w:ins w:id="16066"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8D5FF8" w14:textId="77777777" w:rsidR="003F7E2C" w:rsidRDefault="003F7E2C" w:rsidP="00BE28D4">
            <w:pPr>
              <w:pStyle w:val="tabletext11"/>
              <w:jc w:val="center"/>
              <w:rPr>
                <w:ins w:id="16067" w:author="Author"/>
              </w:rPr>
            </w:pPr>
            <w:ins w:id="16068"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A78D28" w14:textId="77777777" w:rsidR="003F7E2C" w:rsidRDefault="003F7E2C" w:rsidP="00BE28D4">
            <w:pPr>
              <w:pStyle w:val="tabletext11"/>
              <w:jc w:val="center"/>
              <w:rPr>
                <w:ins w:id="16069" w:author="Author"/>
              </w:rPr>
            </w:pPr>
            <w:ins w:id="16070" w:author="Author">
              <w:r>
                <w:t>0.88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DEE5C3" w14:textId="77777777" w:rsidR="003F7E2C" w:rsidRDefault="003F7E2C" w:rsidP="00BE28D4">
            <w:pPr>
              <w:pStyle w:val="tabletext11"/>
              <w:jc w:val="center"/>
              <w:rPr>
                <w:ins w:id="16071" w:author="Author"/>
              </w:rPr>
            </w:pPr>
            <w:ins w:id="16072" w:author="Author">
              <w:r>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214674" w14:textId="77777777" w:rsidR="003F7E2C" w:rsidRDefault="003F7E2C" w:rsidP="00BE28D4">
            <w:pPr>
              <w:pStyle w:val="tabletext11"/>
              <w:jc w:val="center"/>
              <w:rPr>
                <w:ins w:id="16073" w:author="Author"/>
              </w:rPr>
            </w:pPr>
            <w:ins w:id="16074" w:author="Author">
              <w:r>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89719" w14:textId="77777777" w:rsidR="003F7E2C" w:rsidRDefault="003F7E2C" w:rsidP="00BE28D4">
            <w:pPr>
              <w:pStyle w:val="tabletext11"/>
              <w:jc w:val="center"/>
              <w:rPr>
                <w:ins w:id="16075" w:author="Author"/>
              </w:rPr>
            </w:pPr>
            <w:ins w:id="16076" w:author="Author">
              <w:r>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E97472" w14:textId="77777777" w:rsidR="003F7E2C" w:rsidRDefault="003F7E2C" w:rsidP="00BE28D4">
            <w:pPr>
              <w:pStyle w:val="tabletext11"/>
              <w:jc w:val="center"/>
              <w:rPr>
                <w:ins w:id="16077" w:author="Author"/>
              </w:rPr>
            </w:pPr>
            <w:ins w:id="16078"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251580" w14:textId="77777777" w:rsidR="003F7E2C" w:rsidRDefault="003F7E2C" w:rsidP="00BE28D4">
            <w:pPr>
              <w:pStyle w:val="tabletext11"/>
              <w:jc w:val="center"/>
              <w:rPr>
                <w:ins w:id="16079" w:author="Author"/>
              </w:rPr>
            </w:pPr>
            <w:ins w:id="16080" w:author="Author">
              <w:r>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B6B267" w14:textId="77777777" w:rsidR="003F7E2C" w:rsidRDefault="003F7E2C" w:rsidP="00BE28D4">
            <w:pPr>
              <w:pStyle w:val="tabletext11"/>
              <w:jc w:val="center"/>
              <w:rPr>
                <w:ins w:id="16081" w:author="Author"/>
              </w:rPr>
            </w:pPr>
            <w:ins w:id="16082"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E710A1" w14:textId="77777777" w:rsidR="003F7E2C" w:rsidRDefault="003F7E2C" w:rsidP="00BE28D4">
            <w:pPr>
              <w:pStyle w:val="tabletext11"/>
              <w:jc w:val="center"/>
              <w:rPr>
                <w:ins w:id="16083" w:author="Author"/>
              </w:rPr>
            </w:pPr>
            <w:ins w:id="16084" w:author="Author">
              <w:r>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75CA07" w14:textId="77777777" w:rsidR="003F7E2C" w:rsidRDefault="003F7E2C" w:rsidP="00BE28D4">
            <w:pPr>
              <w:pStyle w:val="tabletext11"/>
              <w:jc w:val="center"/>
              <w:rPr>
                <w:ins w:id="16085" w:author="Author"/>
              </w:rPr>
            </w:pPr>
            <w:ins w:id="16086"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D44AB5" w14:textId="77777777" w:rsidR="003F7E2C" w:rsidRDefault="003F7E2C" w:rsidP="00BE28D4">
            <w:pPr>
              <w:pStyle w:val="tabletext11"/>
              <w:jc w:val="center"/>
              <w:rPr>
                <w:ins w:id="16087" w:author="Author"/>
              </w:rPr>
            </w:pPr>
            <w:ins w:id="16088"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42C544" w14:textId="77777777" w:rsidR="003F7E2C" w:rsidRDefault="003F7E2C" w:rsidP="00BE28D4">
            <w:pPr>
              <w:pStyle w:val="tabletext11"/>
              <w:jc w:val="center"/>
              <w:rPr>
                <w:ins w:id="16089" w:author="Author"/>
              </w:rPr>
            </w:pPr>
            <w:ins w:id="16090"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968E6E" w14:textId="77777777" w:rsidR="003F7E2C" w:rsidRDefault="003F7E2C" w:rsidP="00BE28D4">
            <w:pPr>
              <w:pStyle w:val="tabletext11"/>
              <w:jc w:val="center"/>
              <w:rPr>
                <w:ins w:id="16091" w:author="Author"/>
              </w:rPr>
            </w:pPr>
            <w:ins w:id="16092"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E2EBCC" w14:textId="77777777" w:rsidR="003F7E2C" w:rsidRDefault="003F7E2C" w:rsidP="00BE28D4">
            <w:pPr>
              <w:pStyle w:val="tabletext11"/>
              <w:jc w:val="center"/>
              <w:rPr>
                <w:ins w:id="16093" w:author="Author"/>
              </w:rPr>
            </w:pPr>
            <w:ins w:id="16094"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7CE924" w14:textId="77777777" w:rsidR="003F7E2C" w:rsidRDefault="003F7E2C" w:rsidP="00BE28D4">
            <w:pPr>
              <w:pStyle w:val="tabletext11"/>
              <w:jc w:val="center"/>
              <w:rPr>
                <w:ins w:id="16095" w:author="Author"/>
              </w:rPr>
            </w:pPr>
            <w:ins w:id="16096"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0909FC" w14:textId="77777777" w:rsidR="003F7E2C" w:rsidRDefault="003F7E2C" w:rsidP="00BE28D4">
            <w:pPr>
              <w:pStyle w:val="tabletext11"/>
              <w:jc w:val="center"/>
              <w:rPr>
                <w:ins w:id="16097" w:author="Author"/>
              </w:rPr>
            </w:pPr>
            <w:ins w:id="16098"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D0BE6B" w14:textId="77777777" w:rsidR="003F7E2C" w:rsidRDefault="003F7E2C" w:rsidP="00BE28D4">
            <w:pPr>
              <w:pStyle w:val="tabletext11"/>
              <w:jc w:val="center"/>
              <w:rPr>
                <w:ins w:id="16099" w:author="Author"/>
              </w:rPr>
            </w:pPr>
            <w:ins w:id="16100"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25FFB6" w14:textId="77777777" w:rsidR="003F7E2C" w:rsidRDefault="003F7E2C" w:rsidP="00BE28D4">
            <w:pPr>
              <w:pStyle w:val="tabletext11"/>
              <w:jc w:val="center"/>
              <w:rPr>
                <w:ins w:id="16101" w:author="Author"/>
              </w:rPr>
            </w:pPr>
            <w:ins w:id="16102" w:author="Author">
              <w:r>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CFD816" w14:textId="77777777" w:rsidR="003F7E2C" w:rsidRDefault="003F7E2C" w:rsidP="00BE28D4">
            <w:pPr>
              <w:pStyle w:val="tabletext11"/>
              <w:jc w:val="center"/>
              <w:rPr>
                <w:ins w:id="16103" w:author="Author"/>
              </w:rPr>
            </w:pPr>
            <w:ins w:id="16104"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A19E49" w14:textId="77777777" w:rsidR="003F7E2C" w:rsidRDefault="003F7E2C" w:rsidP="00BE28D4">
            <w:pPr>
              <w:pStyle w:val="tabletext11"/>
              <w:jc w:val="center"/>
              <w:rPr>
                <w:ins w:id="16105" w:author="Author"/>
              </w:rPr>
            </w:pPr>
            <w:ins w:id="16106" w:author="Author">
              <w:r>
                <w:t>0.09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4420546" w14:textId="77777777" w:rsidR="003F7E2C" w:rsidRDefault="003F7E2C" w:rsidP="00BE28D4">
            <w:pPr>
              <w:pStyle w:val="tabletext11"/>
              <w:jc w:val="center"/>
              <w:rPr>
                <w:ins w:id="16107" w:author="Author"/>
              </w:rPr>
            </w:pPr>
            <w:ins w:id="16108"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D13575" w14:textId="77777777" w:rsidR="003F7E2C" w:rsidRDefault="003F7E2C" w:rsidP="00BE28D4">
            <w:pPr>
              <w:pStyle w:val="tabletext11"/>
              <w:jc w:val="center"/>
              <w:rPr>
                <w:ins w:id="16109" w:author="Author"/>
              </w:rPr>
            </w:pPr>
            <w:ins w:id="16110" w:author="Author">
              <w:r>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FC9A0E" w14:textId="77777777" w:rsidR="003F7E2C" w:rsidRDefault="003F7E2C" w:rsidP="00BE28D4">
            <w:pPr>
              <w:pStyle w:val="tabletext11"/>
              <w:jc w:val="center"/>
              <w:rPr>
                <w:ins w:id="16111" w:author="Author"/>
              </w:rPr>
            </w:pPr>
            <w:ins w:id="16112" w:author="Author">
              <w:r>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AEC8AE" w14:textId="77777777" w:rsidR="003F7E2C" w:rsidRDefault="003F7E2C" w:rsidP="00BE28D4">
            <w:pPr>
              <w:pStyle w:val="tabletext11"/>
              <w:jc w:val="center"/>
              <w:rPr>
                <w:ins w:id="16113" w:author="Author"/>
              </w:rPr>
            </w:pPr>
            <w:ins w:id="16114" w:author="Author">
              <w:r>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557A87" w14:textId="77777777" w:rsidR="003F7E2C" w:rsidRDefault="003F7E2C" w:rsidP="00BE28D4">
            <w:pPr>
              <w:pStyle w:val="tabletext11"/>
              <w:jc w:val="center"/>
              <w:rPr>
                <w:ins w:id="16115" w:author="Author"/>
              </w:rPr>
            </w:pPr>
            <w:ins w:id="16116" w:author="Author">
              <w:r>
                <w:t>0.05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A4A532D" w14:textId="77777777" w:rsidR="003F7E2C" w:rsidRDefault="003F7E2C" w:rsidP="00BE28D4">
            <w:pPr>
              <w:pStyle w:val="tabletext11"/>
              <w:jc w:val="center"/>
              <w:rPr>
                <w:ins w:id="16117" w:author="Author"/>
              </w:rPr>
            </w:pPr>
            <w:ins w:id="16118" w:author="Author">
              <w:r>
                <w:t>0.05</w:t>
              </w:r>
            </w:ins>
          </w:p>
        </w:tc>
      </w:tr>
      <w:tr w:rsidR="003F7E2C" w14:paraId="3CE12D7D" w14:textId="77777777" w:rsidTr="00EE1A0A">
        <w:trPr>
          <w:trHeight w:val="190"/>
          <w:ins w:id="16119" w:author="Author"/>
        </w:trPr>
        <w:tc>
          <w:tcPr>
            <w:tcW w:w="200" w:type="dxa"/>
            <w:tcBorders>
              <w:top w:val="single" w:sz="4" w:space="0" w:color="auto"/>
              <w:left w:val="single" w:sz="4" w:space="0" w:color="auto"/>
              <w:bottom w:val="single" w:sz="4" w:space="0" w:color="auto"/>
              <w:right w:val="nil"/>
            </w:tcBorders>
            <w:vAlign w:val="bottom"/>
          </w:tcPr>
          <w:p w14:paraId="6A7B6513" w14:textId="77777777" w:rsidR="003F7E2C" w:rsidRDefault="003F7E2C" w:rsidP="00BE28D4">
            <w:pPr>
              <w:pStyle w:val="tabletext11"/>
              <w:jc w:val="right"/>
              <w:rPr>
                <w:ins w:id="16120" w:author="Author"/>
              </w:rPr>
            </w:pPr>
          </w:p>
        </w:tc>
        <w:tc>
          <w:tcPr>
            <w:tcW w:w="1580" w:type="dxa"/>
            <w:tcBorders>
              <w:top w:val="single" w:sz="4" w:space="0" w:color="auto"/>
              <w:left w:val="nil"/>
              <w:bottom w:val="single" w:sz="4" w:space="0" w:color="auto"/>
              <w:right w:val="single" w:sz="4" w:space="0" w:color="auto"/>
            </w:tcBorders>
            <w:vAlign w:val="bottom"/>
            <w:hideMark/>
          </w:tcPr>
          <w:p w14:paraId="1AE168B0" w14:textId="77777777" w:rsidR="003F7E2C" w:rsidRDefault="003F7E2C" w:rsidP="00BE28D4">
            <w:pPr>
              <w:pStyle w:val="tabletext11"/>
              <w:tabs>
                <w:tab w:val="decimal" w:pos="640"/>
              </w:tabs>
              <w:rPr>
                <w:ins w:id="16121" w:author="Author"/>
              </w:rPr>
            </w:pPr>
            <w:ins w:id="16122" w:author="Author">
              <w:r>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479F929" w14:textId="77777777" w:rsidR="003F7E2C" w:rsidRDefault="003F7E2C" w:rsidP="00BE28D4">
            <w:pPr>
              <w:pStyle w:val="tabletext11"/>
              <w:jc w:val="center"/>
              <w:rPr>
                <w:ins w:id="16123" w:author="Author"/>
              </w:rPr>
            </w:pPr>
            <w:ins w:id="16124" w:author="Author">
              <w:r>
                <w:t>1.10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6586FD6" w14:textId="77777777" w:rsidR="003F7E2C" w:rsidRDefault="003F7E2C" w:rsidP="00BE28D4">
            <w:pPr>
              <w:pStyle w:val="tabletext11"/>
              <w:jc w:val="center"/>
              <w:rPr>
                <w:ins w:id="16125" w:author="Author"/>
              </w:rPr>
            </w:pPr>
            <w:ins w:id="16126"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C74BB1" w14:textId="77777777" w:rsidR="003F7E2C" w:rsidRDefault="003F7E2C" w:rsidP="00BE28D4">
            <w:pPr>
              <w:pStyle w:val="tabletext11"/>
              <w:jc w:val="center"/>
              <w:rPr>
                <w:ins w:id="16127" w:author="Author"/>
              </w:rPr>
            </w:pPr>
            <w:ins w:id="16128" w:author="Author">
              <w:r>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AFB52C" w14:textId="77777777" w:rsidR="003F7E2C" w:rsidRDefault="003F7E2C" w:rsidP="00BE28D4">
            <w:pPr>
              <w:pStyle w:val="tabletext11"/>
              <w:jc w:val="center"/>
              <w:rPr>
                <w:ins w:id="16129" w:author="Author"/>
              </w:rPr>
            </w:pPr>
            <w:ins w:id="16130" w:author="Author">
              <w:r>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C613BA" w14:textId="77777777" w:rsidR="003F7E2C" w:rsidRDefault="003F7E2C" w:rsidP="00BE28D4">
            <w:pPr>
              <w:pStyle w:val="tabletext11"/>
              <w:jc w:val="center"/>
              <w:rPr>
                <w:ins w:id="16131" w:author="Author"/>
              </w:rPr>
            </w:pPr>
            <w:ins w:id="16132" w:author="Author">
              <w:r>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EFAFFE" w14:textId="77777777" w:rsidR="003F7E2C" w:rsidRDefault="003F7E2C" w:rsidP="00BE28D4">
            <w:pPr>
              <w:pStyle w:val="tabletext11"/>
              <w:jc w:val="center"/>
              <w:rPr>
                <w:ins w:id="16133" w:author="Author"/>
              </w:rPr>
            </w:pPr>
            <w:ins w:id="16134" w:author="Author">
              <w:r>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3F92FE" w14:textId="77777777" w:rsidR="003F7E2C" w:rsidRDefault="003F7E2C" w:rsidP="00BE28D4">
            <w:pPr>
              <w:pStyle w:val="tabletext11"/>
              <w:jc w:val="center"/>
              <w:rPr>
                <w:ins w:id="16135" w:author="Author"/>
              </w:rPr>
            </w:pPr>
            <w:ins w:id="16136" w:author="Author">
              <w:r>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F6ED71" w14:textId="77777777" w:rsidR="003F7E2C" w:rsidRDefault="003F7E2C" w:rsidP="00BE28D4">
            <w:pPr>
              <w:pStyle w:val="tabletext11"/>
              <w:jc w:val="center"/>
              <w:rPr>
                <w:ins w:id="16137" w:author="Author"/>
              </w:rPr>
            </w:pPr>
            <w:ins w:id="16138" w:author="Author">
              <w:r>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FFF9B8" w14:textId="77777777" w:rsidR="003F7E2C" w:rsidRDefault="003F7E2C" w:rsidP="00BE28D4">
            <w:pPr>
              <w:pStyle w:val="tabletext11"/>
              <w:jc w:val="center"/>
              <w:rPr>
                <w:ins w:id="16139" w:author="Author"/>
              </w:rPr>
            </w:pPr>
            <w:ins w:id="16140" w:author="Author">
              <w:r>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1BD072" w14:textId="77777777" w:rsidR="003F7E2C" w:rsidRDefault="003F7E2C" w:rsidP="00BE28D4">
            <w:pPr>
              <w:pStyle w:val="tabletext11"/>
              <w:jc w:val="center"/>
              <w:rPr>
                <w:ins w:id="16141" w:author="Author"/>
              </w:rPr>
            </w:pPr>
            <w:ins w:id="16142"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18A5FF" w14:textId="77777777" w:rsidR="003F7E2C" w:rsidRDefault="003F7E2C" w:rsidP="00BE28D4">
            <w:pPr>
              <w:pStyle w:val="tabletext11"/>
              <w:jc w:val="center"/>
              <w:rPr>
                <w:ins w:id="16143" w:author="Author"/>
              </w:rPr>
            </w:pPr>
            <w:ins w:id="16144"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A4CF6D" w14:textId="77777777" w:rsidR="003F7E2C" w:rsidRDefault="003F7E2C" w:rsidP="00BE28D4">
            <w:pPr>
              <w:pStyle w:val="tabletext11"/>
              <w:jc w:val="center"/>
              <w:rPr>
                <w:ins w:id="16145" w:author="Author"/>
              </w:rPr>
            </w:pPr>
            <w:ins w:id="16146" w:author="Author">
              <w:r>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B64D61" w14:textId="77777777" w:rsidR="003F7E2C" w:rsidRDefault="003F7E2C" w:rsidP="00BE28D4">
            <w:pPr>
              <w:pStyle w:val="tabletext11"/>
              <w:jc w:val="center"/>
              <w:rPr>
                <w:ins w:id="16147" w:author="Author"/>
              </w:rPr>
            </w:pPr>
            <w:ins w:id="16148"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C378B3" w14:textId="77777777" w:rsidR="003F7E2C" w:rsidRDefault="003F7E2C" w:rsidP="00BE28D4">
            <w:pPr>
              <w:pStyle w:val="tabletext11"/>
              <w:jc w:val="center"/>
              <w:rPr>
                <w:ins w:id="16149" w:author="Author"/>
              </w:rPr>
            </w:pPr>
            <w:ins w:id="16150"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FA4B89" w14:textId="77777777" w:rsidR="003F7E2C" w:rsidRDefault="003F7E2C" w:rsidP="00BE28D4">
            <w:pPr>
              <w:pStyle w:val="tabletext11"/>
              <w:jc w:val="center"/>
              <w:rPr>
                <w:ins w:id="16151" w:author="Author"/>
              </w:rPr>
            </w:pPr>
            <w:ins w:id="16152"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309ECF" w14:textId="77777777" w:rsidR="003F7E2C" w:rsidRDefault="003F7E2C" w:rsidP="00BE28D4">
            <w:pPr>
              <w:pStyle w:val="tabletext11"/>
              <w:jc w:val="center"/>
              <w:rPr>
                <w:ins w:id="16153" w:author="Author"/>
              </w:rPr>
            </w:pPr>
            <w:ins w:id="16154"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495573" w14:textId="77777777" w:rsidR="003F7E2C" w:rsidRDefault="003F7E2C" w:rsidP="00BE28D4">
            <w:pPr>
              <w:pStyle w:val="tabletext11"/>
              <w:jc w:val="center"/>
              <w:rPr>
                <w:ins w:id="16155" w:author="Author"/>
              </w:rPr>
            </w:pPr>
            <w:ins w:id="16156"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5FE5FC" w14:textId="77777777" w:rsidR="003F7E2C" w:rsidRDefault="003F7E2C" w:rsidP="00BE28D4">
            <w:pPr>
              <w:pStyle w:val="tabletext11"/>
              <w:jc w:val="center"/>
              <w:rPr>
                <w:ins w:id="16157" w:author="Author"/>
              </w:rPr>
            </w:pPr>
            <w:ins w:id="16158"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06B9C9" w14:textId="77777777" w:rsidR="003F7E2C" w:rsidRDefault="003F7E2C" w:rsidP="00BE28D4">
            <w:pPr>
              <w:pStyle w:val="tabletext11"/>
              <w:jc w:val="center"/>
              <w:rPr>
                <w:ins w:id="16159" w:author="Author"/>
              </w:rPr>
            </w:pPr>
            <w:ins w:id="16160"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120133" w14:textId="77777777" w:rsidR="003F7E2C" w:rsidRDefault="003F7E2C" w:rsidP="00BE28D4">
            <w:pPr>
              <w:pStyle w:val="tabletext11"/>
              <w:jc w:val="center"/>
              <w:rPr>
                <w:ins w:id="16161" w:author="Author"/>
              </w:rPr>
            </w:pPr>
            <w:ins w:id="16162"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4EFAC" w14:textId="77777777" w:rsidR="003F7E2C" w:rsidRDefault="003F7E2C" w:rsidP="00BE28D4">
            <w:pPr>
              <w:pStyle w:val="tabletext11"/>
              <w:jc w:val="center"/>
              <w:rPr>
                <w:ins w:id="16163" w:author="Author"/>
              </w:rPr>
            </w:pPr>
            <w:ins w:id="16164"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2B73EB" w14:textId="77777777" w:rsidR="003F7E2C" w:rsidRDefault="003F7E2C" w:rsidP="00BE28D4">
            <w:pPr>
              <w:pStyle w:val="tabletext11"/>
              <w:jc w:val="center"/>
              <w:rPr>
                <w:ins w:id="16165" w:author="Author"/>
              </w:rPr>
            </w:pPr>
            <w:ins w:id="16166" w:author="Author">
              <w:r>
                <w:t>0.11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F0B07CB" w14:textId="77777777" w:rsidR="003F7E2C" w:rsidRDefault="003F7E2C" w:rsidP="00BE28D4">
            <w:pPr>
              <w:pStyle w:val="tabletext11"/>
              <w:jc w:val="center"/>
              <w:rPr>
                <w:ins w:id="16167" w:author="Author"/>
              </w:rPr>
            </w:pPr>
            <w:ins w:id="16168"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36AF52" w14:textId="77777777" w:rsidR="003F7E2C" w:rsidRDefault="003F7E2C" w:rsidP="00BE28D4">
            <w:pPr>
              <w:pStyle w:val="tabletext11"/>
              <w:jc w:val="center"/>
              <w:rPr>
                <w:ins w:id="16169" w:author="Author"/>
              </w:rPr>
            </w:pPr>
            <w:ins w:id="16170" w:author="Author">
              <w:r>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F09596" w14:textId="77777777" w:rsidR="003F7E2C" w:rsidRDefault="003F7E2C" w:rsidP="00BE28D4">
            <w:pPr>
              <w:pStyle w:val="tabletext11"/>
              <w:jc w:val="center"/>
              <w:rPr>
                <w:ins w:id="16171" w:author="Author"/>
              </w:rPr>
            </w:pPr>
            <w:ins w:id="16172"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A76932" w14:textId="77777777" w:rsidR="003F7E2C" w:rsidRDefault="003F7E2C" w:rsidP="00BE28D4">
            <w:pPr>
              <w:pStyle w:val="tabletext11"/>
              <w:jc w:val="center"/>
              <w:rPr>
                <w:ins w:id="16173" w:author="Author"/>
              </w:rPr>
            </w:pPr>
            <w:ins w:id="16174"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7B6480" w14:textId="77777777" w:rsidR="003F7E2C" w:rsidRDefault="003F7E2C" w:rsidP="00BE28D4">
            <w:pPr>
              <w:pStyle w:val="tabletext11"/>
              <w:jc w:val="center"/>
              <w:rPr>
                <w:ins w:id="16175" w:author="Author"/>
              </w:rPr>
            </w:pPr>
            <w:ins w:id="16176" w:author="Author">
              <w:r>
                <w:t>0.07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ECB6B53" w14:textId="77777777" w:rsidR="003F7E2C" w:rsidRDefault="003F7E2C" w:rsidP="00BE28D4">
            <w:pPr>
              <w:pStyle w:val="tabletext11"/>
              <w:jc w:val="center"/>
              <w:rPr>
                <w:ins w:id="16177" w:author="Author"/>
              </w:rPr>
            </w:pPr>
            <w:ins w:id="16178" w:author="Author">
              <w:r>
                <w:t>0.06</w:t>
              </w:r>
            </w:ins>
          </w:p>
        </w:tc>
      </w:tr>
      <w:tr w:rsidR="003F7E2C" w14:paraId="4D4A8228" w14:textId="77777777" w:rsidTr="00EE1A0A">
        <w:trPr>
          <w:trHeight w:val="190"/>
          <w:ins w:id="16179" w:author="Author"/>
        </w:trPr>
        <w:tc>
          <w:tcPr>
            <w:tcW w:w="200" w:type="dxa"/>
            <w:tcBorders>
              <w:top w:val="single" w:sz="4" w:space="0" w:color="auto"/>
              <w:left w:val="single" w:sz="4" w:space="0" w:color="auto"/>
              <w:bottom w:val="single" w:sz="4" w:space="0" w:color="auto"/>
              <w:right w:val="nil"/>
            </w:tcBorders>
            <w:vAlign w:val="bottom"/>
          </w:tcPr>
          <w:p w14:paraId="259AE230" w14:textId="77777777" w:rsidR="003F7E2C" w:rsidRDefault="003F7E2C" w:rsidP="00BE28D4">
            <w:pPr>
              <w:pStyle w:val="tabletext11"/>
              <w:jc w:val="right"/>
              <w:rPr>
                <w:ins w:id="16180" w:author="Author"/>
              </w:rPr>
            </w:pPr>
          </w:p>
        </w:tc>
        <w:tc>
          <w:tcPr>
            <w:tcW w:w="1580" w:type="dxa"/>
            <w:tcBorders>
              <w:top w:val="single" w:sz="4" w:space="0" w:color="auto"/>
              <w:left w:val="nil"/>
              <w:bottom w:val="single" w:sz="4" w:space="0" w:color="auto"/>
              <w:right w:val="single" w:sz="4" w:space="0" w:color="auto"/>
            </w:tcBorders>
            <w:vAlign w:val="bottom"/>
            <w:hideMark/>
          </w:tcPr>
          <w:p w14:paraId="41E413BE" w14:textId="77777777" w:rsidR="003F7E2C" w:rsidRDefault="003F7E2C" w:rsidP="00BE28D4">
            <w:pPr>
              <w:pStyle w:val="tabletext11"/>
              <w:tabs>
                <w:tab w:val="decimal" w:pos="640"/>
              </w:tabs>
              <w:rPr>
                <w:ins w:id="16181" w:author="Author"/>
              </w:rPr>
            </w:pPr>
            <w:ins w:id="16182" w:author="Author">
              <w:r>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5D644BA" w14:textId="77777777" w:rsidR="003F7E2C" w:rsidRDefault="003F7E2C" w:rsidP="00BE28D4">
            <w:pPr>
              <w:pStyle w:val="tabletext11"/>
              <w:jc w:val="center"/>
              <w:rPr>
                <w:ins w:id="16183" w:author="Author"/>
              </w:rPr>
            </w:pPr>
            <w:ins w:id="16184" w:author="Author">
              <w:r>
                <w:t>1.11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8177234" w14:textId="77777777" w:rsidR="003F7E2C" w:rsidRDefault="003F7E2C" w:rsidP="00BE28D4">
            <w:pPr>
              <w:pStyle w:val="tabletext11"/>
              <w:jc w:val="center"/>
              <w:rPr>
                <w:ins w:id="16185" w:author="Author"/>
              </w:rPr>
            </w:pPr>
            <w:ins w:id="16186" w:author="Author">
              <w:r>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851E8A" w14:textId="77777777" w:rsidR="003F7E2C" w:rsidRDefault="003F7E2C" w:rsidP="00BE28D4">
            <w:pPr>
              <w:pStyle w:val="tabletext11"/>
              <w:jc w:val="center"/>
              <w:rPr>
                <w:ins w:id="16187" w:author="Author"/>
              </w:rPr>
            </w:pPr>
            <w:ins w:id="16188" w:author="Author">
              <w:r>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F17252" w14:textId="77777777" w:rsidR="003F7E2C" w:rsidRDefault="003F7E2C" w:rsidP="00BE28D4">
            <w:pPr>
              <w:pStyle w:val="tabletext11"/>
              <w:jc w:val="center"/>
              <w:rPr>
                <w:ins w:id="16189" w:author="Author"/>
              </w:rPr>
            </w:pPr>
            <w:ins w:id="16190" w:author="Author">
              <w:r>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BB73A1" w14:textId="77777777" w:rsidR="003F7E2C" w:rsidRDefault="003F7E2C" w:rsidP="00BE28D4">
            <w:pPr>
              <w:pStyle w:val="tabletext11"/>
              <w:jc w:val="center"/>
              <w:rPr>
                <w:ins w:id="16191" w:author="Author"/>
              </w:rPr>
            </w:pPr>
            <w:ins w:id="16192" w:author="Author">
              <w:r>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4FB809" w14:textId="77777777" w:rsidR="003F7E2C" w:rsidRDefault="003F7E2C" w:rsidP="00BE28D4">
            <w:pPr>
              <w:pStyle w:val="tabletext11"/>
              <w:jc w:val="center"/>
              <w:rPr>
                <w:ins w:id="16193" w:author="Author"/>
              </w:rPr>
            </w:pPr>
            <w:ins w:id="16194" w:author="Author">
              <w:r>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54153A" w14:textId="77777777" w:rsidR="003F7E2C" w:rsidRDefault="003F7E2C" w:rsidP="00BE28D4">
            <w:pPr>
              <w:pStyle w:val="tabletext11"/>
              <w:jc w:val="center"/>
              <w:rPr>
                <w:ins w:id="16195" w:author="Author"/>
              </w:rPr>
            </w:pPr>
            <w:ins w:id="16196" w:author="Author">
              <w:r>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BF1163" w14:textId="77777777" w:rsidR="003F7E2C" w:rsidRDefault="003F7E2C" w:rsidP="00BE28D4">
            <w:pPr>
              <w:pStyle w:val="tabletext11"/>
              <w:jc w:val="center"/>
              <w:rPr>
                <w:ins w:id="16197" w:author="Author"/>
              </w:rPr>
            </w:pPr>
            <w:ins w:id="16198" w:author="Author">
              <w:r>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0AC918" w14:textId="77777777" w:rsidR="003F7E2C" w:rsidRDefault="003F7E2C" w:rsidP="00BE28D4">
            <w:pPr>
              <w:pStyle w:val="tabletext11"/>
              <w:jc w:val="center"/>
              <w:rPr>
                <w:ins w:id="16199" w:author="Author"/>
              </w:rPr>
            </w:pPr>
            <w:ins w:id="16200" w:author="Author">
              <w:r>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19E86" w14:textId="77777777" w:rsidR="003F7E2C" w:rsidRDefault="003F7E2C" w:rsidP="00BE28D4">
            <w:pPr>
              <w:pStyle w:val="tabletext11"/>
              <w:jc w:val="center"/>
              <w:rPr>
                <w:ins w:id="16201" w:author="Author"/>
              </w:rPr>
            </w:pPr>
            <w:ins w:id="16202" w:author="Author">
              <w:r>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BB3760" w14:textId="77777777" w:rsidR="003F7E2C" w:rsidRDefault="003F7E2C" w:rsidP="00BE28D4">
            <w:pPr>
              <w:pStyle w:val="tabletext11"/>
              <w:jc w:val="center"/>
              <w:rPr>
                <w:ins w:id="16203" w:author="Author"/>
              </w:rPr>
            </w:pPr>
            <w:ins w:id="16204"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48164D" w14:textId="77777777" w:rsidR="003F7E2C" w:rsidRDefault="003F7E2C" w:rsidP="00BE28D4">
            <w:pPr>
              <w:pStyle w:val="tabletext11"/>
              <w:jc w:val="center"/>
              <w:rPr>
                <w:ins w:id="16205" w:author="Author"/>
              </w:rPr>
            </w:pPr>
            <w:ins w:id="16206"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8C3E53" w14:textId="77777777" w:rsidR="003F7E2C" w:rsidRDefault="003F7E2C" w:rsidP="00BE28D4">
            <w:pPr>
              <w:pStyle w:val="tabletext11"/>
              <w:jc w:val="center"/>
              <w:rPr>
                <w:ins w:id="16207" w:author="Author"/>
              </w:rPr>
            </w:pPr>
            <w:ins w:id="16208"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FF977" w14:textId="77777777" w:rsidR="003F7E2C" w:rsidRDefault="003F7E2C" w:rsidP="00BE28D4">
            <w:pPr>
              <w:pStyle w:val="tabletext11"/>
              <w:jc w:val="center"/>
              <w:rPr>
                <w:ins w:id="16209" w:author="Author"/>
              </w:rPr>
            </w:pPr>
            <w:ins w:id="16210"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521D7A" w14:textId="77777777" w:rsidR="003F7E2C" w:rsidRDefault="003F7E2C" w:rsidP="00BE28D4">
            <w:pPr>
              <w:pStyle w:val="tabletext11"/>
              <w:jc w:val="center"/>
              <w:rPr>
                <w:ins w:id="16211" w:author="Author"/>
              </w:rPr>
            </w:pPr>
            <w:ins w:id="16212"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41A397" w14:textId="77777777" w:rsidR="003F7E2C" w:rsidRDefault="003F7E2C" w:rsidP="00BE28D4">
            <w:pPr>
              <w:pStyle w:val="tabletext11"/>
              <w:jc w:val="center"/>
              <w:rPr>
                <w:ins w:id="16213" w:author="Author"/>
              </w:rPr>
            </w:pPr>
            <w:ins w:id="16214"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2DC2A0" w14:textId="77777777" w:rsidR="003F7E2C" w:rsidRDefault="003F7E2C" w:rsidP="00BE28D4">
            <w:pPr>
              <w:pStyle w:val="tabletext11"/>
              <w:jc w:val="center"/>
              <w:rPr>
                <w:ins w:id="16215" w:author="Author"/>
              </w:rPr>
            </w:pPr>
            <w:ins w:id="16216"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906E1B" w14:textId="77777777" w:rsidR="003F7E2C" w:rsidRDefault="003F7E2C" w:rsidP="00BE28D4">
            <w:pPr>
              <w:pStyle w:val="tabletext11"/>
              <w:jc w:val="center"/>
              <w:rPr>
                <w:ins w:id="16217" w:author="Author"/>
              </w:rPr>
            </w:pPr>
            <w:ins w:id="16218"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DCF6EC" w14:textId="77777777" w:rsidR="003F7E2C" w:rsidRDefault="003F7E2C" w:rsidP="00BE28D4">
            <w:pPr>
              <w:pStyle w:val="tabletext11"/>
              <w:jc w:val="center"/>
              <w:rPr>
                <w:ins w:id="16219" w:author="Author"/>
              </w:rPr>
            </w:pPr>
            <w:ins w:id="16220"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F991E7" w14:textId="77777777" w:rsidR="003F7E2C" w:rsidRDefault="003F7E2C" w:rsidP="00BE28D4">
            <w:pPr>
              <w:pStyle w:val="tabletext11"/>
              <w:jc w:val="center"/>
              <w:rPr>
                <w:ins w:id="16221" w:author="Author"/>
              </w:rPr>
            </w:pPr>
            <w:ins w:id="16222"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F206A" w14:textId="77777777" w:rsidR="003F7E2C" w:rsidRDefault="003F7E2C" w:rsidP="00BE28D4">
            <w:pPr>
              <w:pStyle w:val="tabletext11"/>
              <w:jc w:val="center"/>
              <w:rPr>
                <w:ins w:id="16223" w:author="Author"/>
              </w:rPr>
            </w:pPr>
            <w:ins w:id="16224"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6B3FA7" w14:textId="77777777" w:rsidR="003F7E2C" w:rsidRDefault="003F7E2C" w:rsidP="00BE28D4">
            <w:pPr>
              <w:pStyle w:val="tabletext11"/>
              <w:jc w:val="center"/>
              <w:rPr>
                <w:ins w:id="16225" w:author="Author"/>
              </w:rPr>
            </w:pPr>
            <w:ins w:id="16226" w:author="Author">
              <w:r>
                <w:t>0.12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575A58A" w14:textId="77777777" w:rsidR="003F7E2C" w:rsidRDefault="003F7E2C" w:rsidP="00BE28D4">
            <w:pPr>
              <w:pStyle w:val="tabletext11"/>
              <w:jc w:val="center"/>
              <w:rPr>
                <w:ins w:id="16227" w:author="Author"/>
              </w:rPr>
            </w:pPr>
            <w:ins w:id="16228" w:author="Author">
              <w:r>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5C57A1" w14:textId="77777777" w:rsidR="003F7E2C" w:rsidRDefault="003F7E2C" w:rsidP="00BE28D4">
            <w:pPr>
              <w:pStyle w:val="tabletext11"/>
              <w:jc w:val="center"/>
              <w:rPr>
                <w:ins w:id="16229" w:author="Author"/>
              </w:rPr>
            </w:pPr>
            <w:ins w:id="16230"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9A93AE" w14:textId="77777777" w:rsidR="003F7E2C" w:rsidRDefault="003F7E2C" w:rsidP="00BE28D4">
            <w:pPr>
              <w:pStyle w:val="tabletext11"/>
              <w:jc w:val="center"/>
              <w:rPr>
                <w:ins w:id="16231" w:author="Author"/>
              </w:rPr>
            </w:pPr>
            <w:ins w:id="16232" w:author="Author">
              <w:r>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204C08" w14:textId="77777777" w:rsidR="003F7E2C" w:rsidRDefault="003F7E2C" w:rsidP="00BE28D4">
            <w:pPr>
              <w:pStyle w:val="tabletext11"/>
              <w:jc w:val="center"/>
              <w:rPr>
                <w:ins w:id="16233" w:author="Author"/>
              </w:rPr>
            </w:pPr>
            <w:ins w:id="16234"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11B63C" w14:textId="77777777" w:rsidR="003F7E2C" w:rsidRDefault="003F7E2C" w:rsidP="00BE28D4">
            <w:pPr>
              <w:pStyle w:val="tabletext11"/>
              <w:jc w:val="center"/>
              <w:rPr>
                <w:ins w:id="16235" w:author="Author"/>
              </w:rPr>
            </w:pPr>
            <w:ins w:id="16236" w:author="Author">
              <w:r>
                <w:t>0.07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B88E1C7" w14:textId="77777777" w:rsidR="003F7E2C" w:rsidRDefault="003F7E2C" w:rsidP="00BE28D4">
            <w:pPr>
              <w:pStyle w:val="tabletext11"/>
              <w:jc w:val="center"/>
              <w:rPr>
                <w:ins w:id="16237" w:author="Author"/>
              </w:rPr>
            </w:pPr>
            <w:ins w:id="16238" w:author="Author">
              <w:r>
                <w:t>0.07</w:t>
              </w:r>
            </w:ins>
          </w:p>
        </w:tc>
      </w:tr>
      <w:tr w:rsidR="003F7E2C" w14:paraId="45D30317" w14:textId="77777777" w:rsidTr="00EE1A0A">
        <w:trPr>
          <w:trHeight w:val="190"/>
          <w:ins w:id="16239" w:author="Author"/>
        </w:trPr>
        <w:tc>
          <w:tcPr>
            <w:tcW w:w="200" w:type="dxa"/>
            <w:tcBorders>
              <w:top w:val="single" w:sz="4" w:space="0" w:color="auto"/>
              <w:left w:val="single" w:sz="4" w:space="0" w:color="auto"/>
              <w:bottom w:val="single" w:sz="4" w:space="0" w:color="auto"/>
              <w:right w:val="nil"/>
            </w:tcBorders>
            <w:vAlign w:val="bottom"/>
          </w:tcPr>
          <w:p w14:paraId="3E7023E7" w14:textId="77777777" w:rsidR="003F7E2C" w:rsidRDefault="003F7E2C" w:rsidP="00BE28D4">
            <w:pPr>
              <w:pStyle w:val="tabletext11"/>
              <w:jc w:val="right"/>
              <w:rPr>
                <w:ins w:id="16240" w:author="Author"/>
              </w:rPr>
            </w:pPr>
          </w:p>
        </w:tc>
        <w:tc>
          <w:tcPr>
            <w:tcW w:w="1580" w:type="dxa"/>
            <w:tcBorders>
              <w:top w:val="single" w:sz="4" w:space="0" w:color="auto"/>
              <w:left w:val="nil"/>
              <w:bottom w:val="single" w:sz="4" w:space="0" w:color="auto"/>
              <w:right w:val="single" w:sz="4" w:space="0" w:color="auto"/>
            </w:tcBorders>
            <w:vAlign w:val="bottom"/>
            <w:hideMark/>
          </w:tcPr>
          <w:p w14:paraId="6F1E39EB" w14:textId="77777777" w:rsidR="003F7E2C" w:rsidRDefault="003F7E2C" w:rsidP="00BE28D4">
            <w:pPr>
              <w:pStyle w:val="tabletext11"/>
              <w:tabs>
                <w:tab w:val="decimal" w:pos="640"/>
              </w:tabs>
              <w:rPr>
                <w:ins w:id="16241" w:author="Author"/>
              </w:rPr>
            </w:pPr>
            <w:ins w:id="16242" w:author="Author">
              <w:r>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5A0E6E0" w14:textId="77777777" w:rsidR="003F7E2C" w:rsidRDefault="003F7E2C" w:rsidP="00BE28D4">
            <w:pPr>
              <w:pStyle w:val="tabletext11"/>
              <w:jc w:val="center"/>
              <w:rPr>
                <w:ins w:id="16243" w:author="Author"/>
              </w:rPr>
            </w:pPr>
            <w:ins w:id="16244" w:author="Author">
              <w:r>
                <w:t>1.11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8C61EFB" w14:textId="77777777" w:rsidR="003F7E2C" w:rsidRDefault="003F7E2C" w:rsidP="00BE28D4">
            <w:pPr>
              <w:pStyle w:val="tabletext11"/>
              <w:jc w:val="center"/>
              <w:rPr>
                <w:ins w:id="16245" w:author="Author"/>
              </w:rPr>
            </w:pPr>
            <w:ins w:id="16246" w:author="Author">
              <w:r>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9F438D" w14:textId="77777777" w:rsidR="003F7E2C" w:rsidRDefault="003F7E2C" w:rsidP="00BE28D4">
            <w:pPr>
              <w:pStyle w:val="tabletext11"/>
              <w:jc w:val="center"/>
              <w:rPr>
                <w:ins w:id="16247" w:author="Author"/>
              </w:rPr>
            </w:pPr>
            <w:ins w:id="16248" w:author="Author">
              <w:r>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EF2CD3" w14:textId="77777777" w:rsidR="003F7E2C" w:rsidRDefault="003F7E2C" w:rsidP="00BE28D4">
            <w:pPr>
              <w:pStyle w:val="tabletext11"/>
              <w:jc w:val="center"/>
              <w:rPr>
                <w:ins w:id="16249" w:author="Author"/>
              </w:rPr>
            </w:pPr>
            <w:ins w:id="16250" w:author="Author">
              <w:r>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9761C3" w14:textId="77777777" w:rsidR="003F7E2C" w:rsidRDefault="003F7E2C" w:rsidP="00BE28D4">
            <w:pPr>
              <w:pStyle w:val="tabletext11"/>
              <w:jc w:val="center"/>
              <w:rPr>
                <w:ins w:id="16251" w:author="Author"/>
              </w:rPr>
            </w:pPr>
            <w:ins w:id="16252" w:author="Author">
              <w:r>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8E37C7" w14:textId="77777777" w:rsidR="003F7E2C" w:rsidRDefault="003F7E2C" w:rsidP="00BE28D4">
            <w:pPr>
              <w:pStyle w:val="tabletext11"/>
              <w:jc w:val="center"/>
              <w:rPr>
                <w:ins w:id="16253" w:author="Author"/>
              </w:rPr>
            </w:pPr>
            <w:ins w:id="16254" w:author="Author">
              <w:r>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FEA123" w14:textId="77777777" w:rsidR="003F7E2C" w:rsidRDefault="003F7E2C" w:rsidP="00BE28D4">
            <w:pPr>
              <w:pStyle w:val="tabletext11"/>
              <w:jc w:val="center"/>
              <w:rPr>
                <w:ins w:id="16255" w:author="Author"/>
              </w:rPr>
            </w:pPr>
            <w:ins w:id="16256" w:author="Author">
              <w:r>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789F5E" w14:textId="77777777" w:rsidR="003F7E2C" w:rsidRDefault="003F7E2C" w:rsidP="00BE28D4">
            <w:pPr>
              <w:pStyle w:val="tabletext11"/>
              <w:jc w:val="center"/>
              <w:rPr>
                <w:ins w:id="16257" w:author="Author"/>
              </w:rPr>
            </w:pPr>
            <w:ins w:id="16258" w:author="Author">
              <w:r>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86C951" w14:textId="77777777" w:rsidR="003F7E2C" w:rsidRDefault="003F7E2C" w:rsidP="00BE28D4">
            <w:pPr>
              <w:pStyle w:val="tabletext11"/>
              <w:jc w:val="center"/>
              <w:rPr>
                <w:ins w:id="16259" w:author="Author"/>
              </w:rPr>
            </w:pPr>
            <w:ins w:id="16260" w:author="Author">
              <w:r>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5FF1E" w14:textId="77777777" w:rsidR="003F7E2C" w:rsidRDefault="003F7E2C" w:rsidP="00BE28D4">
            <w:pPr>
              <w:pStyle w:val="tabletext11"/>
              <w:jc w:val="center"/>
              <w:rPr>
                <w:ins w:id="16261" w:author="Author"/>
              </w:rPr>
            </w:pPr>
            <w:ins w:id="16262" w:author="Author">
              <w:r>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7901D0" w14:textId="77777777" w:rsidR="003F7E2C" w:rsidRDefault="003F7E2C" w:rsidP="00BE28D4">
            <w:pPr>
              <w:pStyle w:val="tabletext11"/>
              <w:jc w:val="center"/>
              <w:rPr>
                <w:ins w:id="16263" w:author="Author"/>
              </w:rPr>
            </w:pPr>
            <w:ins w:id="16264" w:author="Author">
              <w:r>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4728DC" w14:textId="77777777" w:rsidR="003F7E2C" w:rsidRDefault="003F7E2C" w:rsidP="00BE28D4">
            <w:pPr>
              <w:pStyle w:val="tabletext11"/>
              <w:jc w:val="center"/>
              <w:rPr>
                <w:ins w:id="16265" w:author="Author"/>
              </w:rPr>
            </w:pPr>
            <w:ins w:id="16266"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F73E6A" w14:textId="77777777" w:rsidR="003F7E2C" w:rsidRDefault="003F7E2C" w:rsidP="00BE28D4">
            <w:pPr>
              <w:pStyle w:val="tabletext11"/>
              <w:jc w:val="center"/>
              <w:rPr>
                <w:ins w:id="16267" w:author="Author"/>
              </w:rPr>
            </w:pPr>
            <w:ins w:id="16268"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223A38" w14:textId="77777777" w:rsidR="003F7E2C" w:rsidRDefault="003F7E2C" w:rsidP="00BE28D4">
            <w:pPr>
              <w:pStyle w:val="tabletext11"/>
              <w:jc w:val="center"/>
              <w:rPr>
                <w:ins w:id="16269" w:author="Author"/>
              </w:rPr>
            </w:pPr>
            <w:ins w:id="16270"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204013" w14:textId="77777777" w:rsidR="003F7E2C" w:rsidRDefault="003F7E2C" w:rsidP="00BE28D4">
            <w:pPr>
              <w:pStyle w:val="tabletext11"/>
              <w:jc w:val="center"/>
              <w:rPr>
                <w:ins w:id="16271" w:author="Author"/>
              </w:rPr>
            </w:pPr>
            <w:ins w:id="16272"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46E88D" w14:textId="77777777" w:rsidR="003F7E2C" w:rsidRDefault="003F7E2C" w:rsidP="00BE28D4">
            <w:pPr>
              <w:pStyle w:val="tabletext11"/>
              <w:jc w:val="center"/>
              <w:rPr>
                <w:ins w:id="16273" w:author="Author"/>
              </w:rPr>
            </w:pPr>
            <w:ins w:id="16274"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544648" w14:textId="77777777" w:rsidR="003F7E2C" w:rsidRDefault="003F7E2C" w:rsidP="00BE28D4">
            <w:pPr>
              <w:pStyle w:val="tabletext11"/>
              <w:jc w:val="center"/>
              <w:rPr>
                <w:ins w:id="16275" w:author="Author"/>
              </w:rPr>
            </w:pPr>
            <w:ins w:id="16276"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1928EC" w14:textId="77777777" w:rsidR="003F7E2C" w:rsidRDefault="003F7E2C" w:rsidP="00BE28D4">
            <w:pPr>
              <w:pStyle w:val="tabletext11"/>
              <w:jc w:val="center"/>
              <w:rPr>
                <w:ins w:id="16277" w:author="Author"/>
              </w:rPr>
            </w:pPr>
            <w:ins w:id="16278"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43CDBB" w14:textId="77777777" w:rsidR="003F7E2C" w:rsidRDefault="003F7E2C" w:rsidP="00BE28D4">
            <w:pPr>
              <w:pStyle w:val="tabletext11"/>
              <w:jc w:val="center"/>
              <w:rPr>
                <w:ins w:id="16279" w:author="Author"/>
              </w:rPr>
            </w:pPr>
            <w:ins w:id="16280"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3883A2" w14:textId="77777777" w:rsidR="003F7E2C" w:rsidRDefault="003F7E2C" w:rsidP="00BE28D4">
            <w:pPr>
              <w:pStyle w:val="tabletext11"/>
              <w:jc w:val="center"/>
              <w:rPr>
                <w:ins w:id="16281" w:author="Author"/>
              </w:rPr>
            </w:pPr>
            <w:ins w:id="16282"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1EABB4" w14:textId="77777777" w:rsidR="003F7E2C" w:rsidRDefault="003F7E2C" w:rsidP="00BE28D4">
            <w:pPr>
              <w:pStyle w:val="tabletext11"/>
              <w:jc w:val="center"/>
              <w:rPr>
                <w:ins w:id="16283" w:author="Author"/>
              </w:rPr>
            </w:pPr>
            <w:ins w:id="16284"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ADE7AA" w14:textId="77777777" w:rsidR="003F7E2C" w:rsidRDefault="003F7E2C" w:rsidP="00BE28D4">
            <w:pPr>
              <w:pStyle w:val="tabletext11"/>
              <w:jc w:val="center"/>
              <w:rPr>
                <w:ins w:id="16285" w:author="Author"/>
              </w:rPr>
            </w:pPr>
            <w:ins w:id="16286" w:author="Author">
              <w:r>
                <w:t>0.14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99D4557" w14:textId="77777777" w:rsidR="003F7E2C" w:rsidRDefault="003F7E2C" w:rsidP="00BE28D4">
            <w:pPr>
              <w:pStyle w:val="tabletext11"/>
              <w:jc w:val="center"/>
              <w:rPr>
                <w:ins w:id="16287" w:author="Author"/>
              </w:rPr>
            </w:pPr>
            <w:ins w:id="16288"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79F99D" w14:textId="77777777" w:rsidR="003F7E2C" w:rsidRDefault="003F7E2C" w:rsidP="00BE28D4">
            <w:pPr>
              <w:pStyle w:val="tabletext11"/>
              <w:jc w:val="center"/>
              <w:rPr>
                <w:ins w:id="16289" w:author="Author"/>
              </w:rPr>
            </w:pPr>
            <w:ins w:id="16290"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69E22A" w14:textId="77777777" w:rsidR="003F7E2C" w:rsidRDefault="003F7E2C" w:rsidP="00BE28D4">
            <w:pPr>
              <w:pStyle w:val="tabletext11"/>
              <w:jc w:val="center"/>
              <w:rPr>
                <w:ins w:id="16291" w:author="Author"/>
              </w:rPr>
            </w:pPr>
            <w:ins w:id="16292" w:author="Author">
              <w:r>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162ED7" w14:textId="77777777" w:rsidR="003F7E2C" w:rsidRDefault="003F7E2C" w:rsidP="00BE28D4">
            <w:pPr>
              <w:pStyle w:val="tabletext11"/>
              <w:jc w:val="center"/>
              <w:rPr>
                <w:ins w:id="16293" w:author="Author"/>
              </w:rPr>
            </w:pPr>
            <w:ins w:id="16294"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0FAFD1" w14:textId="77777777" w:rsidR="003F7E2C" w:rsidRDefault="003F7E2C" w:rsidP="00BE28D4">
            <w:pPr>
              <w:pStyle w:val="tabletext11"/>
              <w:jc w:val="center"/>
              <w:rPr>
                <w:ins w:id="16295" w:author="Author"/>
              </w:rPr>
            </w:pPr>
            <w:ins w:id="16296" w:author="Author">
              <w:r>
                <w:t>0.09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6D8CA3C" w14:textId="77777777" w:rsidR="003F7E2C" w:rsidRDefault="003F7E2C" w:rsidP="00BE28D4">
            <w:pPr>
              <w:pStyle w:val="tabletext11"/>
              <w:jc w:val="center"/>
              <w:rPr>
                <w:ins w:id="16297" w:author="Author"/>
              </w:rPr>
            </w:pPr>
            <w:ins w:id="16298" w:author="Author">
              <w:r>
                <w:t>0.09</w:t>
              </w:r>
            </w:ins>
          </w:p>
        </w:tc>
      </w:tr>
      <w:tr w:rsidR="003F7E2C" w14:paraId="58F93FE3" w14:textId="77777777" w:rsidTr="00EE1A0A">
        <w:trPr>
          <w:trHeight w:val="190"/>
          <w:ins w:id="16299" w:author="Author"/>
        </w:trPr>
        <w:tc>
          <w:tcPr>
            <w:tcW w:w="200" w:type="dxa"/>
            <w:tcBorders>
              <w:top w:val="single" w:sz="4" w:space="0" w:color="auto"/>
              <w:left w:val="single" w:sz="4" w:space="0" w:color="auto"/>
              <w:bottom w:val="single" w:sz="4" w:space="0" w:color="auto"/>
              <w:right w:val="nil"/>
            </w:tcBorders>
            <w:vAlign w:val="bottom"/>
          </w:tcPr>
          <w:p w14:paraId="4B2A5209" w14:textId="77777777" w:rsidR="003F7E2C" w:rsidRDefault="003F7E2C" w:rsidP="00BE28D4">
            <w:pPr>
              <w:pStyle w:val="tabletext11"/>
              <w:jc w:val="right"/>
              <w:rPr>
                <w:ins w:id="16300" w:author="Author"/>
              </w:rPr>
            </w:pPr>
          </w:p>
        </w:tc>
        <w:tc>
          <w:tcPr>
            <w:tcW w:w="1580" w:type="dxa"/>
            <w:tcBorders>
              <w:top w:val="single" w:sz="4" w:space="0" w:color="auto"/>
              <w:left w:val="nil"/>
              <w:bottom w:val="single" w:sz="4" w:space="0" w:color="auto"/>
              <w:right w:val="single" w:sz="4" w:space="0" w:color="auto"/>
            </w:tcBorders>
            <w:vAlign w:val="bottom"/>
            <w:hideMark/>
          </w:tcPr>
          <w:p w14:paraId="319A0474" w14:textId="77777777" w:rsidR="003F7E2C" w:rsidRDefault="003F7E2C" w:rsidP="00BE28D4">
            <w:pPr>
              <w:pStyle w:val="tabletext11"/>
              <w:tabs>
                <w:tab w:val="decimal" w:pos="640"/>
              </w:tabs>
              <w:rPr>
                <w:ins w:id="16301" w:author="Author"/>
              </w:rPr>
            </w:pPr>
            <w:ins w:id="16302" w:author="Author">
              <w:r>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CA9A02B" w14:textId="77777777" w:rsidR="003F7E2C" w:rsidRDefault="003F7E2C" w:rsidP="00BE28D4">
            <w:pPr>
              <w:pStyle w:val="tabletext11"/>
              <w:jc w:val="center"/>
              <w:rPr>
                <w:ins w:id="16303" w:author="Author"/>
              </w:rPr>
            </w:pPr>
            <w:ins w:id="16304" w:author="Author">
              <w:r>
                <w:t>1.11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2727D25" w14:textId="77777777" w:rsidR="003F7E2C" w:rsidRDefault="003F7E2C" w:rsidP="00BE28D4">
            <w:pPr>
              <w:pStyle w:val="tabletext11"/>
              <w:jc w:val="center"/>
              <w:rPr>
                <w:ins w:id="16305" w:author="Author"/>
              </w:rPr>
            </w:pPr>
            <w:ins w:id="16306" w:author="Author">
              <w:r>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37C118" w14:textId="77777777" w:rsidR="003F7E2C" w:rsidRDefault="003F7E2C" w:rsidP="00BE28D4">
            <w:pPr>
              <w:pStyle w:val="tabletext11"/>
              <w:jc w:val="center"/>
              <w:rPr>
                <w:ins w:id="16307" w:author="Author"/>
              </w:rPr>
            </w:pPr>
            <w:ins w:id="16308" w:author="Author">
              <w:r>
                <w:t>0.99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F78896" w14:textId="77777777" w:rsidR="003F7E2C" w:rsidRDefault="003F7E2C" w:rsidP="00BE28D4">
            <w:pPr>
              <w:pStyle w:val="tabletext11"/>
              <w:jc w:val="center"/>
              <w:rPr>
                <w:ins w:id="16309" w:author="Author"/>
              </w:rPr>
            </w:pPr>
            <w:ins w:id="16310" w:author="Author">
              <w:r>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3FDEA6" w14:textId="77777777" w:rsidR="003F7E2C" w:rsidRDefault="003F7E2C" w:rsidP="00BE28D4">
            <w:pPr>
              <w:pStyle w:val="tabletext11"/>
              <w:jc w:val="center"/>
              <w:rPr>
                <w:ins w:id="16311" w:author="Author"/>
              </w:rPr>
            </w:pPr>
            <w:ins w:id="16312"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4D5F66" w14:textId="77777777" w:rsidR="003F7E2C" w:rsidRDefault="003F7E2C" w:rsidP="00BE28D4">
            <w:pPr>
              <w:pStyle w:val="tabletext11"/>
              <w:jc w:val="center"/>
              <w:rPr>
                <w:ins w:id="16313" w:author="Author"/>
              </w:rPr>
            </w:pPr>
            <w:ins w:id="16314"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17E68" w14:textId="77777777" w:rsidR="003F7E2C" w:rsidRDefault="003F7E2C" w:rsidP="00BE28D4">
            <w:pPr>
              <w:pStyle w:val="tabletext11"/>
              <w:jc w:val="center"/>
              <w:rPr>
                <w:ins w:id="16315" w:author="Author"/>
              </w:rPr>
            </w:pPr>
            <w:ins w:id="16316"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6B3804" w14:textId="77777777" w:rsidR="003F7E2C" w:rsidRDefault="003F7E2C" w:rsidP="00BE28D4">
            <w:pPr>
              <w:pStyle w:val="tabletext11"/>
              <w:jc w:val="center"/>
              <w:rPr>
                <w:ins w:id="16317" w:author="Author"/>
              </w:rPr>
            </w:pPr>
            <w:ins w:id="16318" w:author="Author">
              <w:r>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50E24B" w14:textId="77777777" w:rsidR="003F7E2C" w:rsidRDefault="003F7E2C" w:rsidP="00BE28D4">
            <w:pPr>
              <w:pStyle w:val="tabletext11"/>
              <w:jc w:val="center"/>
              <w:rPr>
                <w:ins w:id="16319" w:author="Author"/>
              </w:rPr>
            </w:pPr>
            <w:ins w:id="16320"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06465E" w14:textId="77777777" w:rsidR="003F7E2C" w:rsidRDefault="003F7E2C" w:rsidP="00BE28D4">
            <w:pPr>
              <w:pStyle w:val="tabletext11"/>
              <w:jc w:val="center"/>
              <w:rPr>
                <w:ins w:id="16321" w:author="Author"/>
              </w:rPr>
            </w:pPr>
            <w:ins w:id="16322" w:author="Author">
              <w:r>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C64604" w14:textId="77777777" w:rsidR="003F7E2C" w:rsidRDefault="003F7E2C" w:rsidP="00BE28D4">
            <w:pPr>
              <w:pStyle w:val="tabletext11"/>
              <w:jc w:val="center"/>
              <w:rPr>
                <w:ins w:id="16323" w:author="Author"/>
              </w:rPr>
            </w:pPr>
            <w:ins w:id="16324" w:author="Author">
              <w:r>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78ADF8" w14:textId="77777777" w:rsidR="003F7E2C" w:rsidRDefault="003F7E2C" w:rsidP="00BE28D4">
            <w:pPr>
              <w:pStyle w:val="tabletext11"/>
              <w:jc w:val="center"/>
              <w:rPr>
                <w:ins w:id="16325" w:author="Author"/>
              </w:rPr>
            </w:pPr>
            <w:ins w:id="16326"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B6D22A" w14:textId="77777777" w:rsidR="003F7E2C" w:rsidRDefault="003F7E2C" w:rsidP="00BE28D4">
            <w:pPr>
              <w:pStyle w:val="tabletext11"/>
              <w:jc w:val="center"/>
              <w:rPr>
                <w:ins w:id="16327" w:author="Author"/>
              </w:rPr>
            </w:pPr>
            <w:ins w:id="16328"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A95911" w14:textId="77777777" w:rsidR="003F7E2C" w:rsidRDefault="003F7E2C" w:rsidP="00BE28D4">
            <w:pPr>
              <w:pStyle w:val="tabletext11"/>
              <w:jc w:val="center"/>
              <w:rPr>
                <w:ins w:id="16329" w:author="Author"/>
              </w:rPr>
            </w:pPr>
            <w:ins w:id="16330"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CAC9C7" w14:textId="77777777" w:rsidR="003F7E2C" w:rsidRDefault="003F7E2C" w:rsidP="00BE28D4">
            <w:pPr>
              <w:pStyle w:val="tabletext11"/>
              <w:jc w:val="center"/>
              <w:rPr>
                <w:ins w:id="16331" w:author="Author"/>
              </w:rPr>
            </w:pPr>
            <w:ins w:id="16332"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ABA0A5" w14:textId="77777777" w:rsidR="003F7E2C" w:rsidRDefault="003F7E2C" w:rsidP="00BE28D4">
            <w:pPr>
              <w:pStyle w:val="tabletext11"/>
              <w:jc w:val="center"/>
              <w:rPr>
                <w:ins w:id="16333" w:author="Author"/>
              </w:rPr>
            </w:pPr>
            <w:ins w:id="16334"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3ED379" w14:textId="77777777" w:rsidR="003F7E2C" w:rsidRDefault="003F7E2C" w:rsidP="00BE28D4">
            <w:pPr>
              <w:pStyle w:val="tabletext11"/>
              <w:jc w:val="center"/>
              <w:rPr>
                <w:ins w:id="16335" w:author="Author"/>
              </w:rPr>
            </w:pPr>
            <w:ins w:id="16336"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43BAC6" w14:textId="77777777" w:rsidR="003F7E2C" w:rsidRDefault="003F7E2C" w:rsidP="00BE28D4">
            <w:pPr>
              <w:pStyle w:val="tabletext11"/>
              <w:jc w:val="center"/>
              <w:rPr>
                <w:ins w:id="16337" w:author="Author"/>
              </w:rPr>
            </w:pPr>
            <w:ins w:id="16338"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611478" w14:textId="77777777" w:rsidR="003F7E2C" w:rsidRDefault="003F7E2C" w:rsidP="00BE28D4">
            <w:pPr>
              <w:pStyle w:val="tabletext11"/>
              <w:jc w:val="center"/>
              <w:rPr>
                <w:ins w:id="16339" w:author="Author"/>
              </w:rPr>
            </w:pPr>
            <w:ins w:id="16340"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5B37EE" w14:textId="77777777" w:rsidR="003F7E2C" w:rsidRDefault="003F7E2C" w:rsidP="00BE28D4">
            <w:pPr>
              <w:pStyle w:val="tabletext11"/>
              <w:jc w:val="center"/>
              <w:rPr>
                <w:ins w:id="16341" w:author="Author"/>
              </w:rPr>
            </w:pPr>
            <w:ins w:id="16342"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7D745C" w14:textId="77777777" w:rsidR="003F7E2C" w:rsidRDefault="003F7E2C" w:rsidP="00BE28D4">
            <w:pPr>
              <w:pStyle w:val="tabletext11"/>
              <w:jc w:val="center"/>
              <w:rPr>
                <w:ins w:id="16343" w:author="Author"/>
              </w:rPr>
            </w:pPr>
            <w:ins w:id="16344"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E5D187" w14:textId="77777777" w:rsidR="003F7E2C" w:rsidRDefault="003F7E2C" w:rsidP="00BE28D4">
            <w:pPr>
              <w:pStyle w:val="tabletext11"/>
              <w:jc w:val="center"/>
              <w:rPr>
                <w:ins w:id="16345" w:author="Author"/>
              </w:rPr>
            </w:pPr>
            <w:ins w:id="16346" w:author="Author">
              <w:r>
                <w:t>0.15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DA3F54B" w14:textId="77777777" w:rsidR="003F7E2C" w:rsidRDefault="003F7E2C" w:rsidP="00BE28D4">
            <w:pPr>
              <w:pStyle w:val="tabletext11"/>
              <w:jc w:val="center"/>
              <w:rPr>
                <w:ins w:id="16347" w:author="Author"/>
              </w:rPr>
            </w:pPr>
            <w:ins w:id="16348"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062280" w14:textId="77777777" w:rsidR="003F7E2C" w:rsidRDefault="003F7E2C" w:rsidP="00BE28D4">
            <w:pPr>
              <w:pStyle w:val="tabletext11"/>
              <w:jc w:val="center"/>
              <w:rPr>
                <w:ins w:id="16349" w:author="Author"/>
              </w:rPr>
            </w:pPr>
            <w:ins w:id="16350"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6663D6" w14:textId="77777777" w:rsidR="003F7E2C" w:rsidRDefault="003F7E2C" w:rsidP="00BE28D4">
            <w:pPr>
              <w:pStyle w:val="tabletext11"/>
              <w:jc w:val="center"/>
              <w:rPr>
                <w:ins w:id="16351" w:author="Author"/>
              </w:rPr>
            </w:pPr>
            <w:ins w:id="16352" w:author="Author">
              <w:r>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10F2B2" w14:textId="77777777" w:rsidR="003F7E2C" w:rsidRDefault="003F7E2C" w:rsidP="00BE28D4">
            <w:pPr>
              <w:pStyle w:val="tabletext11"/>
              <w:jc w:val="center"/>
              <w:rPr>
                <w:ins w:id="16353" w:author="Author"/>
              </w:rPr>
            </w:pPr>
            <w:ins w:id="16354"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3B4426" w14:textId="77777777" w:rsidR="003F7E2C" w:rsidRDefault="003F7E2C" w:rsidP="00BE28D4">
            <w:pPr>
              <w:pStyle w:val="tabletext11"/>
              <w:jc w:val="center"/>
              <w:rPr>
                <w:ins w:id="16355" w:author="Author"/>
              </w:rPr>
            </w:pPr>
            <w:ins w:id="16356" w:author="Author">
              <w:r>
                <w:t>0.10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CB22318" w14:textId="77777777" w:rsidR="003F7E2C" w:rsidRDefault="003F7E2C" w:rsidP="00BE28D4">
            <w:pPr>
              <w:pStyle w:val="tabletext11"/>
              <w:jc w:val="center"/>
              <w:rPr>
                <w:ins w:id="16357" w:author="Author"/>
              </w:rPr>
            </w:pPr>
            <w:ins w:id="16358" w:author="Author">
              <w:r>
                <w:t>0.09</w:t>
              </w:r>
            </w:ins>
          </w:p>
        </w:tc>
      </w:tr>
      <w:tr w:rsidR="003F7E2C" w14:paraId="4DBC51CD" w14:textId="77777777" w:rsidTr="00EE1A0A">
        <w:trPr>
          <w:trHeight w:val="190"/>
          <w:ins w:id="16359" w:author="Author"/>
        </w:trPr>
        <w:tc>
          <w:tcPr>
            <w:tcW w:w="200" w:type="dxa"/>
            <w:tcBorders>
              <w:top w:val="single" w:sz="4" w:space="0" w:color="auto"/>
              <w:left w:val="single" w:sz="4" w:space="0" w:color="auto"/>
              <w:bottom w:val="single" w:sz="4" w:space="0" w:color="auto"/>
              <w:right w:val="nil"/>
            </w:tcBorders>
            <w:vAlign w:val="bottom"/>
          </w:tcPr>
          <w:p w14:paraId="6D14CC8A" w14:textId="77777777" w:rsidR="003F7E2C" w:rsidRDefault="003F7E2C" w:rsidP="00BE28D4">
            <w:pPr>
              <w:pStyle w:val="tabletext11"/>
              <w:jc w:val="right"/>
              <w:rPr>
                <w:ins w:id="16360" w:author="Author"/>
              </w:rPr>
            </w:pPr>
          </w:p>
        </w:tc>
        <w:tc>
          <w:tcPr>
            <w:tcW w:w="1580" w:type="dxa"/>
            <w:tcBorders>
              <w:top w:val="single" w:sz="4" w:space="0" w:color="auto"/>
              <w:left w:val="nil"/>
              <w:bottom w:val="single" w:sz="4" w:space="0" w:color="auto"/>
              <w:right w:val="single" w:sz="4" w:space="0" w:color="auto"/>
            </w:tcBorders>
            <w:vAlign w:val="bottom"/>
            <w:hideMark/>
          </w:tcPr>
          <w:p w14:paraId="51F7CB9C" w14:textId="77777777" w:rsidR="003F7E2C" w:rsidRDefault="003F7E2C" w:rsidP="00BE28D4">
            <w:pPr>
              <w:pStyle w:val="tabletext11"/>
              <w:tabs>
                <w:tab w:val="decimal" w:pos="640"/>
              </w:tabs>
              <w:rPr>
                <w:ins w:id="16361" w:author="Author"/>
              </w:rPr>
            </w:pPr>
            <w:ins w:id="16362" w:author="Author">
              <w:r>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A4AF4B8" w14:textId="77777777" w:rsidR="003F7E2C" w:rsidRDefault="003F7E2C" w:rsidP="00BE28D4">
            <w:pPr>
              <w:pStyle w:val="tabletext11"/>
              <w:jc w:val="center"/>
              <w:rPr>
                <w:ins w:id="16363" w:author="Author"/>
              </w:rPr>
            </w:pPr>
            <w:ins w:id="16364" w:author="Author">
              <w:r>
                <w:t>1.11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89AF08B" w14:textId="77777777" w:rsidR="003F7E2C" w:rsidRDefault="003F7E2C" w:rsidP="00BE28D4">
            <w:pPr>
              <w:pStyle w:val="tabletext11"/>
              <w:jc w:val="center"/>
              <w:rPr>
                <w:ins w:id="16365" w:author="Author"/>
              </w:rPr>
            </w:pPr>
            <w:ins w:id="16366" w:author="Author">
              <w:r>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0AB2BB" w14:textId="77777777" w:rsidR="003F7E2C" w:rsidRDefault="003F7E2C" w:rsidP="00BE28D4">
            <w:pPr>
              <w:pStyle w:val="tabletext11"/>
              <w:jc w:val="center"/>
              <w:rPr>
                <w:ins w:id="16367" w:author="Author"/>
              </w:rPr>
            </w:pPr>
            <w:ins w:id="16368" w:author="Author">
              <w:r>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77662F" w14:textId="77777777" w:rsidR="003F7E2C" w:rsidRDefault="003F7E2C" w:rsidP="00BE28D4">
            <w:pPr>
              <w:pStyle w:val="tabletext11"/>
              <w:jc w:val="center"/>
              <w:rPr>
                <w:ins w:id="16369" w:author="Author"/>
              </w:rPr>
            </w:pPr>
            <w:ins w:id="16370" w:author="Author">
              <w:r>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97E008" w14:textId="77777777" w:rsidR="003F7E2C" w:rsidRDefault="003F7E2C" w:rsidP="00BE28D4">
            <w:pPr>
              <w:pStyle w:val="tabletext11"/>
              <w:jc w:val="center"/>
              <w:rPr>
                <w:ins w:id="16371" w:author="Author"/>
              </w:rPr>
            </w:pPr>
            <w:ins w:id="16372" w:author="Author">
              <w:r>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7A6D45" w14:textId="77777777" w:rsidR="003F7E2C" w:rsidRDefault="003F7E2C" w:rsidP="00BE28D4">
            <w:pPr>
              <w:pStyle w:val="tabletext11"/>
              <w:jc w:val="center"/>
              <w:rPr>
                <w:ins w:id="16373" w:author="Author"/>
              </w:rPr>
            </w:pPr>
            <w:ins w:id="16374"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BECC26" w14:textId="77777777" w:rsidR="003F7E2C" w:rsidRDefault="003F7E2C" w:rsidP="00BE28D4">
            <w:pPr>
              <w:pStyle w:val="tabletext11"/>
              <w:jc w:val="center"/>
              <w:rPr>
                <w:ins w:id="16375" w:author="Author"/>
              </w:rPr>
            </w:pPr>
            <w:ins w:id="16376" w:author="Author">
              <w:r>
                <w:t>0.61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AAD712" w14:textId="77777777" w:rsidR="003F7E2C" w:rsidRDefault="003F7E2C" w:rsidP="00BE28D4">
            <w:pPr>
              <w:pStyle w:val="tabletext11"/>
              <w:jc w:val="center"/>
              <w:rPr>
                <w:ins w:id="16377" w:author="Author"/>
              </w:rPr>
            </w:pPr>
            <w:ins w:id="16378" w:author="Author">
              <w:r>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09C4C0" w14:textId="77777777" w:rsidR="003F7E2C" w:rsidRDefault="003F7E2C" w:rsidP="00BE28D4">
            <w:pPr>
              <w:pStyle w:val="tabletext11"/>
              <w:jc w:val="center"/>
              <w:rPr>
                <w:ins w:id="16379" w:author="Author"/>
              </w:rPr>
            </w:pPr>
            <w:ins w:id="16380" w:author="Author">
              <w:r>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CDD34A" w14:textId="77777777" w:rsidR="003F7E2C" w:rsidRDefault="003F7E2C" w:rsidP="00BE28D4">
            <w:pPr>
              <w:pStyle w:val="tabletext11"/>
              <w:jc w:val="center"/>
              <w:rPr>
                <w:ins w:id="16381" w:author="Author"/>
              </w:rPr>
            </w:pPr>
            <w:ins w:id="16382" w:author="Author">
              <w:r>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2F9A0B" w14:textId="77777777" w:rsidR="003F7E2C" w:rsidRDefault="003F7E2C" w:rsidP="00BE28D4">
            <w:pPr>
              <w:pStyle w:val="tabletext11"/>
              <w:jc w:val="center"/>
              <w:rPr>
                <w:ins w:id="16383" w:author="Author"/>
              </w:rPr>
            </w:pPr>
            <w:ins w:id="16384" w:author="Author">
              <w:r>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3581DE" w14:textId="77777777" w:rsidR="003F7E2C" w:rsidRDefault="003F7E2C" w:rsidP="00BE28D4">
            <w:pPr>
              <w:pStyle w:val="tabletext11"/>
              <w:jc w:val="center"/>
              <w:rPr>
                <w:ins w:id="16385" w:author="Author"/>
              </w:rPr>
            </w:pPr>
            <w:ins w:id="16386"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C414BE" w14:textId="77777777" w:rsidR="003F7E2C" w:rsidRDefault="003F7E2C" w:rsidP="00BE28D4">
            <w:pPr>
              <w:pStyle w:val="tabletext11"/>
              <w:jc w:val="center"/>
              <w:rPr>
                <w:ins w:id="16387" w:author="Author"/>
              </w:rPr>
            </w:pPr>
            <w:ins w:id="16388"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5C707F" w14:textId="77777777" w:rsidR="003F7E2C" w:rsidRDefault="003F7E2C" w:rsidP="00BE28D4">
            <w:pPr>
              <w:pStyle w:val="tabletext11"/>
              <w:jc w:val="center"/>
              <w:rPr>
                <w:ins w:id="16389" w:author="Author"/>
              </w:rPr>
            </w:pPr>
            <w:ins w:id="16390" w:author="Author">
              <w:r>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54B02D" w14:textId="77777777" w:rsidR="003F7E2C" w:rsidRDefault="003F7E2C" w:rsidP="00BE28D4">
            <w:pPr>
              <w:pStyle w:val="tabletext11"/>
              <w:jc w:val="center"/>
              <w:rPr>
                <w:ins w:id="16391" w:author="Author"/>
              </w:rPr>
            </w:pPr>
            <w:ins w:id="16392"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76186" w14:textId="77777777" w:rsidR="003F7E2C" w:rsidRDefault="003F7E2C" w:rsidP="00BE28D4">
            <w:pPr>
              <w:pStyle w:val="tabletext11"/>
              <w:jc w:val="center"/>
              <w:rPr>
                <w:ins w:id="16393" w:author="Author"/>
              </w:rPr>
            </w:pPr>
            <w:ins w:id="16394"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652DD8" w14:textId="77777777" w:rsidR="003F7E2C" w:rsidRDefault="003F7E2C" w:rsidP="00BE28D4">
            <w:pPr>
              <w:pStyle w:val="tabletext11"/>
              <w:jc w:val="center"/>
              <w:rPr>
                <w:ins w:id="16395" w:author="Author"/>
              </w:rPr>
            </w:pPr>
            <w:ins w:id="16396"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9C7AFB" w14:textId="77777777" w:rsidR="003F7E2C" w:rsidRDefault="003F7E2C" w:rsidP="00BE28D4">
            <w:pPr>
              <w:pStyle w:val="tabletext11"/>
              <w:jc w:val="center"/>
              <w:rPr>
                <w:ins w:id="16397" w:author="Author"/>
              </w:rPr>
            </w:pPr>
            <w:ins w:id="16398"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26BBE8" w14:textId="77777777" w:rsidR="003F7E2C" w:rsidRDefault="003F7E2C" w:rsidP="00BE28D4">
            <w:pPr>
              <w:pStyle w:val="tabletext11"/>
              <w:jc w:val="center"/>
              <w:rPr>
                <w:ins w:id="16399" w:author="Author"/>
              </w:rPr>
            </w:pPr>
            <w:ins w:id="16400"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03B37C" w14:textId="77777777" w:rsidR="003F7E2C" w:rsidRDefault="003F7E2C" w:rsidP="00BE28D4">
            <w:pPr>
              <w:pStyle w:val="tabletext11"/>
              <w:jc w:val="center"/>
              <w:rPr>
                <w:ins w:id="16401" w:author="Author"/>
              </w:rPr>
            </w:pPr>
            <w:ins w:id="16402"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096DCB" w14:textId="77777777" w:rsidR="003F7E2C" w:rsidRDefault="003F7E2C" w:rsidP="00BE28D4">
            <w:pPr>
              <w:pStyle w:val="tabletext11"/>
              <w:jc w:val="center"/>
              <w:rPr>
                <w:ins w:id="16403" w:author="Author"/>
              </w:rPr>
            </w:pPr>
            <w:ins w:id="16404"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C5E51B" w14:textId="77777777" w:rsidR="003F7E2C" w:rsidRDefault="003F7E2C" w:rsidP="00BE28D4">
            <w:pPr>
              <w:pStyle w:val="tabletext11"/>
              <w:jc w:val="center"/>
              <w:rPr>
                <w:ins w:id="16405" w:author="Author"/>
              </w:rPr>
            </w:pPr>
            <w:ins w:id="16406" w:author="Author">
              <w:r>
                <w:t>0.15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6F306EB" w14:textId="77777777" w:rsidR="003F7E2C" w:rsidRDefault="003F7E2C" w:rsidP="00BE28D4">
            <w:pPr>
              <w:pStyle w:val="tabletext11"/>
              <w:jc w:val="center"/>
              <w:rPr>
                <w:ins w:id="16407" w:author="Author"/>
              </w:rPr>
            </w:pPr>
            <w:ins w:id="16408"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5D0B23" w14:textId="77777777" w:rsidR="003F7E2C" w:rsidRDefault="003F7E2C" w:rsidP="00BE28D4">
            <w:pPr>
              <w:pStyle w:val="tabletext11"/>
              <w:jc w:val="center"/>
              <w:rPr>
                <w:ins w:id="16409" w:author="Author"/>
              </w:rPr>
            </w:pPr>
            <w:ins w:id="16410"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81062B" w14:textId="77777777" w:rsidR="003F7E2C" w:rsidRDefault="003F7E2C" w:rsidP="00BE28D4">
            <w:pPr>
              <w:pStyle w:val="tabletext11"/>
              <w:jc w:val="center"/>
              <w:rPr>
                <w:ins w:id="16411" w:author="Author"/>
              </w:rPr>
            </w:pPr>
            <w:ins w:id="16412"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D69243" w14:textId="77777777" w:rsidR="003F7E2C" w:rsidRDefault="003F7E2C" w:rsidP="00BE28D4">
            <w:pPr>
              <w:pStyle w:val="tabletext11"/>
              <w:jc w:val="center"/>
              <w:rPr>
                <w:ins w:id="16413" w:author="Author"/>
              </w:rPr>
            </w:pPr>
            <w:ins w:id="16414" w:author="Author">
              <w:r>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B5EAE1" w14:textId="77777777" w:rsidR="003F7E2C" w:rsidRDefault="003F7E2C" w:rsidP="00BE28D4">
            <w:pPr>
              <w:pStyle w:val="tabletext11"/>
              <w:jc w:val="center"/>
              <w:rPr>
                <w:ins w:id="16415" w:author="Author"/>
              </w:rPr>
            </w:pPr>
            <w:ins w:id="16416" w:author="Author">
              <w:r>
                <w:t>0.10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800B212" w14:textId="77777777" w:rsidR="003F7E2C" w:rsidRDefault="003F7E2C" w:rsidP="00BE28D4">
            <w:pPr>
              <w:pStyle w:val="tabletext11"/>
              <w:jc w:val="center"/>
              <w:rPr>
                <w:ins w:id="16417" w:author="Author"/>
              </w:rPr>
            </w:pPr>
            <w:ins w:id="16418" w:author="Author">
              <w:r>
                <w:t>0.09</w:t>
              </w:r>
            </w:ins>
          </w:p>
        </w:tc>
      </w:tr>
      <w:tr w:rsidR="003F7E2C" w14:paraId="5F798022" w14:textId="77777777" w:rsidTr="00EE1A0A">
        <w:trPr>
          <w:trHeight w:val="190"/>
          <w:ins w:id="16419" w:author="Author"/>
        </w:trPr>
        <w:tc>
          <w:tcPr>
            <w:tcW w:w="200" w:type="dxa"/>
            <w:tcBorders>
              <w:top w:val="single" w:sz="4" w:space="0" w:color="auto"/>
              <w:left w:val="single" w:sz="4" w:space="0" w:color="auto"/>
              <w:bottom w:val="single" w:sz="4" w:space="0" w:color="auto"/>
              <w:right w:val="nil"/>
            </w:tcBorders>
            <w:vAlign w:val="bottom"/>
          </w:tcPr>
          <w:p w14:paraId="4C9B09A7" w14:textId="77777777" w:rsidR="003F7E2C" w:rsidRDefault="003F7E2C" w:rsidP="00BE28D4">
            <w:pPr>
              <w:pStyle w:val="tabletext11"/>
              <w:jc w:val="right"/>
              <w:rPr>
                <w:ins w:id="16420" w:author="Author"/>
              </w:rPr>
            </w:pPr>
          </w:p>
        </w:tc>
        <w:tc>
          <w:tcPr>
            <w:tcW w:w="1580" w:type="dxa"/>
            <w:tcBorders>
              <w:top w:val="single" w:sz="4" w:space="0" w:color="auto"/>
              <w:left w:val="nil"/>
              <w:bottom w:val="single" w:sz="4" w:space="0" w:color="auto"/>
              <w:right w:val="single" w:sz="4" w:space="0" w:color="auto"/>
            </w:tcBorders>
            <w:vAlign w:val="bottom"/>
            <w:hideMark/>
          </w:tcPr>
          <w:p w14:paraId="72CE1FE2" w14:textId="77777777" w:rsidR="003F7E2C" w:rsidRDefault="003F7E2C" w:rsidP="00BE28D4">
            <w:pPr>
              <w:pStyle w:val="tabletext11"/>
              <w:tabs>
                <w:tab w:val="decimal" w:pos="640"/>
              </w:tabs>
              <w:rPr>
                <w:ins w:id="16421" w:author="Author"/>
              </w:rPr>
            </w:pPr>
            <w:ins w:id="16422" w:author="Author">
              <w:r>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8AA2798" w14:textId="77777777" w:rsidR="003F7E2C" w:rsidRDefault="003F7E2C" w:rsidP="00BE28D4">
            <w:pPr>
              <w:pStyle w:val="tabletext11"/>
              <w:jc w:val="center"/>
              <w:rPr>
                <w:ins w:id="16423" w:author="Author"/>
              </w:rPr>
            </w:pPr>
            <w:ins w:id="16424" w:author="Author">
              <w:r>
                <w:t>1.07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2BDF438" w14:textId="77777777" w:rsidR="003F7E2C" w:rsidRDefault="003F7E2C" w:rsidP="00BE28D4">
            <w:pPr>
              <w:pStyle w:val="tabletext11"/>
              <w:jc w:val="center"/>
              <w:rPr>
                <w:ins w:id="16425" w:author="Author"/>
              </w:rPr>
            </w:pPr>
            <w:ins w:id="16426" w:author="Author">
              <w:r>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4EE7CE" w14:textId="77777777" w:rsidR="003F7E2C" w:rsidRDefault="003F7E2C" w:rsidP="00BE28D4">
            <w:pPr>
              <w:pStyle w:val="tabletext11"/>
              <w:jc w:val="center"/>
              <w:rPr>
                <w:ins w:id="16427" w:author="Author"/>
              </w:rPr>
            </w:pPr>
            <w:ins w:id="16428" w:author="Author">
              <w:r>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1F8D0B" w14:textId="77777777" w:rsidR="003F7E2C" w:rsidRDefault="003F7E2C" w:rsidP="00BE28D4">
            <w:pPr>
              <w:pStyle w:val="tabletext11"/>
              <w:jc w:val="center"/>
              <w:rPr>
                <w:ins w:id="16429" w:author="Author"/>
              </w:rPr>
            </w:pPr>
            <w:ins w:id="16430" w:author="Author">
              <w:r>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72DC93" w14:textId="77777777" w:rsidR="003F7E2C" w:rsidRDefault="003F7E2C" w:rsidP="00BE28D4">
            <w:pPr>
              <w:pStyle w:val="tabletext11"/>
              <w:jc w:val="center"/>
              <w:rPr>
                <w:ins w:id="16431" w:author="Author"/>
              </w:rPr>
            </w:pPr>
            <w:ins w:id="16432" w:author="Author">
              <w:r>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84DDB9" w14:textId="77777777" w:rsidR="003F7E2C" w:rsidRDefault="003F7E2C" w:rsidP="00BE28D4">
            <w:pPr>
              <w:pStyle w:val="tabletext11"/>
              <w:jc w:val="center"/>
              <w:rPr>
                <w:ins w:id="16433" w:author="Author"/>
              </w:rPr>
            </w:pPr>
            <w:ins w:id="16434" w:author="Author">
              <w:r>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3AF8BE" w14:textId="77777777" w:rsidR="003F7E2C" w:rsidRDefault="003F7E2C" w:rsidP="00BE28D4">
            <w:pPr>
              <w:pStyle w:val="tabletext11"/>
              <w:jc w:val="center"/>
              <w:rPr>
                <w:ins w:id="16435" w:author="Author"/>
              </w:rPr>
            </w:pPr>
            <w:ins w:id="16436" w:author="Author">
              <w:r>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6578A7" w14:textId="77777777" w:rsidR="003F7E2C" w:rsidRDefault="003F7E2C" w:rsidP="00BE28D4">
            <w:pPr>
              <w:pStyle w:val="tabletext11"/>
              <w:jc w:val="center"/>
              <w:rPr>
                <w:ins w:id="16437" w:author="Author"/>
              </w:rPr>
            </w:pPr>
            <w:ins w:id="16438" w:author="Author">
              <w:r>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D25A2A" w14:textId="77777777" w:rsidR="003F7E2C" w:rsidRDefault="003F7E2C" w:rsidP="00BE28D4">
            <w:pPr>
              <w:pStyle w:val="tabletext11"/>
              <w:jc w:val="center"/>
              <w:rPr>
                <w:ins w:id="16439" w:author="Author"/>
              </w:rPr>
            </w:pPr>
            <w:ins w:id="16440"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D9B946" w14:textId="77777777" w:rsidR="003F7E2C" w:rsidRDefault="003F7E2C" w:rsidP="00BE28D4">
            <w:pPr>
              <w:pStyle w:val="tabletext11"/>
              <w:jc w:val="center"/>
              <w:rPr>
                <w:ins w:id="16441" w:author="Author"/>
              </w:rPr>
            </w:pPr>
            <w:ins w:id="16442" w:author="Author">
              <w:r>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A59F39" w14:textId="77777777" w:rsidR="003F7E2C" w:rsidRDefault="003F7E2C" w:rsidP="00BE28D4">
            <w:pPr>
              <w:pStyle w:val="tabletext11"/>
              <w:jc w:val="center"/>
              <w:rPr>
                <w:ins w:id="16443" w:author="Author"/>
              </w:rPr>
            </w:pPr>
            <w:ins w:id="16444" w:author="Author">
              <w:r>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DA4406" w14:textId="77777777" w:rsidR="003F7E2C" w:rsidRDefault="003F7E2C" w:rsidP="00BE28D4">
            <w:pPr>
              <w:pStyle w:val="tabletext11"/>
              <w:jc w:val="center"/>
              <w:rPr>
                <w:ins w:id="16445" w:author="Author"/>
              </w:rPr>
            </w:pPr>
            <w:ins w:id="16446" w:author="Author">
              <w:r>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704663" w14:textId="77777777" w:rsidR="003F7E2C" w:rsidRDefault="003F7E2C" w:rsidP="00BE28D4">
            <w:pPr>
              <w:pStyle w:val="tabletext11"/>
              <w:jc w:val="center"/>
              <w:rPr>
                <w:ins w:id="16447" w:author="Author"/>
              </w:rPr>
            </w:pPr>
            <w:ins w:id="16448"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49243F" w14:textId="77777777" w:rsidR="003F7E2C" w:rsidRDefault="003F7E2C" w:rsidP="00BE28D4">
            <w:pPr>
              <w:pStyle w:val="tabletext11"/>
              <w:jc w:val="center"/>
              <w:rPr>
                <w:ins w:id="16449" w:author="Author"/>
              </w:rPr>
            </w:pPr>
            <w:ins w:id="16450"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006E62" w14:textId="77777777" w:rsidR="003F7E2C" w:rsidRDefault="003F7E2C" w:rsidP="00BE28D4">
            <w:pPr>
              <w:pStyle w:val="tabletext11"/>
              <w:jc w:val="center"/>
              <w:rPr>
                <w:ins w:id="16451" w:author="Author"/>
              </w:rPr>
            </w:pPr>
            <w:ins w:id="16452"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979C36" w14:textId="77777777" w:rsidR="003F7E2C" w:rsidRDefault="003F7E2C" w:rsidP="00BE28D4">
            <w:pPr>
              <w:pStyle w:val="tabletext11"/>
              <w:jc w:val="center"/>
              <w:rPr>
                <w:ins w:id="16453" w:author="Author"/>
              </w:rPr>
            </w:pPr>
            <w:ins w:id="16454"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50B223" w14:textId="77777777" w:rsidR="003F7E2C" w:rsidRDefault="003F7E2C" w:rsidP="00BE28D4">
            <w:pPr>
              <w:pStyle w:val="tabletext11"/>
              <w:jc w:val="center"/>
              <w:rPr>
                <w:ins w:id="16455" w:author="Author"/>
              </w:rPr>
            </w:pPr>
            <w:ins w:id="16456"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CEBF8E" w14:textId="77777777" w:rsidR="003F7E2C" w:rsidRDefault="003F7E2C" w:rsidP="00BE28D4">
            <w:pPr>
              <w:pStyle w:val="tabletext11"/>
              <w:jc w:val="center"/>
              <w:rPr>
                <w:ins w:id="16457" w:author="Author"/>
              </w:rPr>
            </w:pPr>
            <w:ins w:id="16458"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97986E" w14:textId="77777777" w:rsidR="003F7E2C" w:rsidRDefault="003F7E2C" w:rsidP="00BE28D4">
            <w:pPr>
              <w:pStyle w:val="tabletext11"/>
              <w:jc w:val="center"/>
              <w:rPr>
                <w:ins w:id="16459" w:author="Author"/>
              </w:rPr>
            </w:pPr>
            <w:ins w:id="16460"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BF98E4" w14:textId="77777777" w:rsidR="003F7E2C" w:rsidRDefault="003F7E2C" w:rsidP="00BE28D4">
            <w:pPr>
              <w:pStyle w:val="tabletext11"/>
              <w:jc w:val="center"/>
              <w:rPr>
                <w:ins w:id="16461" w:author="Author"/>
              </w:rPr>
            </w:pPr>
            <w:ins w:id="16462"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593001" w14:textId="77777777" w:rsidR="003F7E2C" w:rsidRDefault="003F7E2C" w:rsidP="00BE28D4">
            <w:pPr>
              <w:pStyle w:val="tabletext11"/>
              <w:jc w:val="center"/>
              <w:rPr>
                <w:ins w:id="16463" w:author="Author"/>
              </w:rPr>
            </w:pPr>
            <w:ins w:id="16464"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9373A7" w14:textId="77777777" w:rsidR="003F7E2C" w:rsidRDefault="003F7E2C" w:rsidP="00BE28D4">
            <w:pPr>
              <w:pStyle w:val="tabletext11"/>
              <w:jc w:val="center"/>
              <w:rPr>
                <w:ins w:id="16465" w:author="Author"/>
              </w:rPr>
            </w:pPr>
            <w:ins w:id="16466" w:author="Author">
              <w:r>
                <w:t>0.17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AC8869E" w14:textId="77777777" w:rsidR="003F7E2C" w:rsidRDefault="003F7E2C" w:rsidP="00BE28D4">
            <w:pPr>
              <w:pStyle w:val="tabletext11"/>
              <w:jc w:val="center"/>
              <w:rPr>
                <w:ins w:id="16467" w:author="Author"/>
              </w:rPr>
            </w:pPr>
            <w:ins w:id="16468"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E110AD" w14:textId="77777777" w:rsidR="003F7E2C" w:rsidRDefault="003F7E2C" w:rsidP="00BE28D4">
            <w:pPr>
              <w:pStyle w:val="tabletext11"/>
              <w:jc w:val="center"/>
              <w:rPr>
                <w:ins w:id="16469" w:author="Author"/>
              </w:rPr>
            </w:pPr>
            <w:ins w:id="16470"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4975F1" w14:textId="77777777" w:rsidR="003F7E2C" w:rsidRDefault="003F7E2C" w:rsidP="00BE28D4">
            <w:pPr>
              <w:pStyle w:val="tabletext11"/>
              <w:jc w:val="center"/>
              <w:rPr>
                <w:ins w:id="16471" w:author="Author"/>
              </w:rPr>
            </w:pPr>
            <w:ins w:id="16472"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3E8821" w14:textId="77777777" w:rsidR="003F7E2C" w:rsidRDefault="003F7E2C" w:rsidP="00BE28D4">
            <w:pPr>
              <w:pStyle w:val="tabletext11"/>
              <w:jc w:val="center"/>
              <w:rPr>
                <w:ins w:id="16473" w:author="Author"/>
              </w:rPr>
            </w:pPr>
            <w:ins w:id="16474"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F90AD8" w14:textId="77777777" w:rsidR="003F7E2C" w:rsidRDefault="003F7E2C" w:rsidP="00BE28D4">
            <w:pPr>
              <w:pStyle w:val="tabletext11"/>
              <w:jc w:val="center"/>
              <w:rPr>
                <w:ins w:id="16475" w:author="Author"/>
              </w:rPr>
            </w:pPr>
            <w:ins w:id="16476" w:author="Author">
              <w:r>
                <w:t>0.12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921C46E" w14:textId="77777777" w:rsidR="003F7E2C" w:rsidRDefault="003F7E2C" w:rsidP="00BE28D4">
            <w:pPr>
              <w:pStyle w:val="tabletext11"/>
              <w:jc w:val="center"/>
              <w:rPr>
                <w:ins w:id="16477" w:author="Author"/>
              </w:rPr>
            </w:pPr>
            <w:ins w:id="16478" w:author="Author">
              <w:r>
                <w:t>0.11</w:t>
              </w:r>
            </w:ins>
          </w:p>
        </w:tc>
      </w:tr>
      <w:tr w:rsidR="003F7E2C" w14:paraId="3E420CF8" w14:textId="77777777" w:rsidTr="00EE1A0A">
        <w:trPr>
          <w:trHeight w:val="190"/>
          <w:ins w:id="16479" w:author="Author"/>
        </w:trPr>
        <w:tc>
          <w:tcPr>
            <w:tcW w:w="200" w:type="dxa"/>
            <w:tcBorders>
              <w:top w:val="single" w:sz="4" w:space="0" w:color="auto"/>
              <w:left w:val="single" w:sz="4" w:space="0" w:color="auto"/>
              <w:bottom w:val="single" w:sz="4" w:space="0" w:color="auto"/>
              <w:right w:val="nil"/>
            </w:tcBorders>
            <w:vAlign w:val="bottom"/>
          </w:tcPr>
          <w:p w14:paraId="53357FD4" w14:textId="77777777" w:rsidR="003F7E2C" w:rsidRDefault="003F7E2C" w:rsidP="00BE28D4">
            <w:pPr>
              <w:pStyle w:val="tabletext11"/>
              <w:jc w:val="right"/>
              <w:rPr>
                <w:ins w:id="16480" w:author="Author"/>
              </w:rPr>
            </w:pPr>
          </w:p>
        </w:tc>
        <w:tc>
          <w:tcPr>
            <w:tcW w:w="1580" w:type="dxa"/>
            <w:tcBorders>
              <w:top w:val="single" w:sz="4" w:space="0" w:color="auto"/>
              <w:left w:val="nil"/>
              <w:bottom w:val="single" w:sz="4" w:space="0" w:color="auto"/>
              <w:right w:val="single" w:sz="4" w:space="0" w:color="auto"/>
            </w:tcBorders>
            <w:vAlign w:val="bottom"/>
            <w:hideMark/>
          </w:tcPr>
          <w:p w14:paraId="4675BBEF" w14:textId="77777777" w:rsidR="003F7E2C" w:rsidRDefault="003F7E2C" w:rsidP="00BE28D4">
            <w:pPr>
              <w:pStyle w:val="tabletext11"/>
              <w:tabs>
                <w:tab w:val="decimal" w:pos="640"/>
              </w:tabs>
              <w:rPr>
                <w:ins w:id="16481" w:author="Author"/>
              </w:rPr>
            </w:pPr>
            <w:ins w:id="16482" w:author="Author">
              <w:r>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DB7AA73" w14:textId="77777777" w:rsidR="003F7E2C" w:rsidRDefault="003F7E2C" w:rsidP="00BE28D4">
            <w:pPr>
              <w:pStyle w:val="tabletext11"/>
              <w:jc w:val="center"/>
              <w:rPr>
                <w:ins w:id="16483" w:author="Author"/>
              </w:rPr>
            </w:pPr>
            <w:ins w:id="16484" w:author="Author">
              <w:r>
                <w:t>1.01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A12C375" w14:textId="77777777" w:rsidR="003F7E2C" w:rsidRDefault="003F7E2C" w:rsidP="00BE28D4">
            <w:pPr>
              <w:pStyle w:val="tabletext11"/>
              <w:jc w:val="center"/>
              <w:rPr>
                <w:ins w:id="16485" w:author="Author"/>
              </w:rPr>
            </w:pPr>
            <w:ins w:id="16486"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E15CDC" w14:textId="77777777" w:rsidR="003F7E2C" w:rsidRDefault="003F7E2C" w:rsidP="00BE28D4">
            <w:pPr>
              <w:pStyle w:val="tabletext11"/>
              <w:jc w:val="center"/>
              <w:rPr>
                <w:ins w:id="16487" w:author="Author"/>
              </w:rPr>
            </w:pPr>
            <w:ins w:id="16488" w:author="Author">
              <w:r>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B4396B" w14:textId="77777777" w:rsidR="003F7E2C" w:rsidRDefault="003F7E2C" w:rsidP="00BE28D4">
            <w:pPr>
              <w:pStyle w:val="tabletext11"/>
              <w:jc w:val="center"/>
              <w:rPr>
                <w:ins w:id="16489" w:author="Author"/>
              </w:rPr>
            </w:pPr>
            <w:ins w:id="16490" w:author="Author">
              <w:r>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0B7B04" w14:textId="77777777" w:rsidR="003F7E2C" w:rsidRDefault="003F7E2C" w:rsidP="00BE28D4">
            <w:pPr>
              <w:pStyle w:val="tabletext11"/>
              <w:jc w:val="center"/>
              <w:rPr>
                <w:ins w:id="16491" w:author="Author"/>
              </w:rPr>
            </w:pPr>
            <w:ins w:id="16492" w:author="Author">
              <w:r>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7B0452" w14:textId="77777777" w:rsidR="003F7E2C" w:rsidRDefault="003F7E2C" w:rsidP="00BE28D4">
            <w:pPr>
              <w:pStyle w:val="tabletext11"/>
              <w:jc w:val="center"/>
              <w:rPr>
                <w:ins w:id="16493" w:author="Author"/>
              </w:rPr>
            </w:pPr>
            <w:ins w:id="16494" w:author="Author">
              <w:r>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619CA6" w14:textId="77777777" w:rsidR="003F7E2C" w:rsidRDefault="003F7E2C" w:rsidP="00BE28D4">
            <w:pPr>
              <w:pStyle w:val="tabletext11"/>
              <w:jc w:val="center"/>
              <w:rPr>
                <w:ins w:id="16495" w:author="Author"/>
              </w:rPr>
            </w:pPr>
            <w:ins w:id="16496" w:author="Author">
              <w:r>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C36480" w14:textId="77777777" w:rsidR="003F7E2C" w:rsidRDefault="003F7E2C" w:rsidP="00BE28D4">
            <w:pPr>
              <w:pStyle w:val="tabletext11"/>
              <w:jc w:val="center"/>
              <w:rPr>
                <w:ins w:id="16497" w:author="Author"/>
              </w:rPr>
            </w:pPr>
            <w:ins w:id="16498" w:author="Author">
              <w:r>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F32DF6" w14:textId="77777777" w:rsidR="003F7E2C" w:rsidRDefault="003F7E2C" w:rsidP="00BE28D4">
            <w:pPr>
              <w:pStyle w:val="tabletext11"/>
              <w:jc w:val="center"/>
              <w:rPr>
                <w:ins w:id="16499" w:author="Author"/>
              </w:rPr>
            </w:pPr>
            <w:ins w:id="16500" w:author="Author">
              <w:r>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36F755" w14:textId="77777777" w:rsidR="003F7E2C" w:rsidRDefault="003F7E2C" w:rsidP="00BE28D4">
            <w:pPr>
              <w:pStyle w:val="tabletext11"/>
              <w:jc w:val="center"/>
              <w:rPr>
                <w:ins w:id="16501" w:author="Author"/>
              </w:rPr>
            </w:pPr>
            <w:ins w:id="16502" w:author="Author">
              <w:r>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BB3DDD" w14:textId="77777777" w:rsidR="003F7E2C" w:rsidRDefault="003F7E2C" w:rsidP="00BE28D4">
            <w:pPr>
              <w:pStyle w:val="tabletext11"/>
              <w:jc w:val="center"/>
              <w:rPr>
                <w:ins w:id="16503" w:author="Author"/>
              </w:rPr>
            </w:pPr>
            <w:ins w:id="16504" w:author="Author">
              <w:r>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4113CA" w14:textId="77777777" w:rsidR="003F7E2C" w:rsidRDefault="003F7E2C" w:rsidP="00BE28D4">
            <w:pPr>
              <w:pStyle w:val="tabletext11"/>
              <w:jc w:val="center"/>
              <w:rPr>
                <w:ins w:id="16505" w:author="Author"/>
              </w:rPr>
            </w:pPr>
            <w:ins w:id="16506"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A0F151" w14:textId="77777777" w:rsidR="003F7E2C" w:rsidRDefault="003F7E2C" w:rsidP="00BE28D4">
            <w:pPr>
              <w:pStyle w:val="tabletext11"/>
              <w:jc w:val="center"/>
              <w:rPr>
                <w:ins w:id="16507" w:author="Author"/>
              </w:rPr>
            </w:pPr>
            <w:ins w:id="16508"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568E75" w14:textId="77777777" w:rsidR="003F7E2C" w:rsidRDefault="003F7E2C" w:rsidP="00BE28D4">
            <w:pPr>
              <w:pStyle w:val="tabletext11"/>
              <w:jc w:val="center"/>
              <w:rPr>
                <w:ins w:id="16509" w:author="Author"/>
              </w:rPr>
            </w:pPr>
            <w:ins w:id="16510"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A41D22" w14:textId="77777777" w:rsidR="003F7E2C" w:rsidRDefault="003F7E2C" w:rsidP="00BE28D4">
            <w:pPr>
              <w:pStyle w:val="tabletext11"/>
              <w:jc w:val="center"/>
              <w:rPr>
                <w:ins w:id="16511" w:author="Author"/>
              </w:rPr>
            </w:pPr>
            <w:ins w:id="16512"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FE7A4A" w14:textId="77777777" w:rsidR="003F7E2C" w:rsidRDefault="003F7E2C" w:rsidP="00BE28D4">
            <w:pPr>
              <w:pStyle w:val="tabletext11"/>
              <w:jc w:val="center"/>
              <w:rPr>
                <w:ins w:id="16513" w:author="Author"/>
              </w:rPr>
            </w:pPr>
            <w:ins w:id="16514"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A65A07" w14:textId="77777777" w:rsidR="003F7E2C" w:rsidRDefault="003F7E2C" w:rsidP="00BE28D4">
            <w:pPr>
              <w:pStyle w:val="tabletext11"/>
              <w:jc w:val="center"/>
              <w:rPr>
                <w:ins w:id="16515" w:author="Author"/>
              </w:rPr>
            </w:pPr>
            <w:ins w:id="16516"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D87CA8" w14:textId="77777777" w:rsidR="003F7E2C" w:rsidRDefault="003F7E2C" w:rsidP="00BE28D4">
            <w:pPr>
              <w:pStyle w:val="tabletext11"/>
              <w:jc w:val="center"/>
              <w:rPr>
                <w:ins w:id="16517" w:author="Author"/>
              </w:rPr>
            </w:pPr>
            <w:ins w:id="16518"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3291F" w14:textId="77777777" w:rsidR="003F7E2C" w:rsidRDefault="003F7E2C" w:rsidP="00BE28D4">
            <w:pPr>
              <w:pStyle w:val="tabletext11"/>
              <w:jc w:val="center"/>
              <w:rPr>
                <w:ins w:id="16519" w:author="Author"/>
              </w:rPr>
            </w:pPr>
            <w:ins w:id="16520"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BD8046" w14:textId="77777777" w:rsidR="003F7E2C" w:rsidRDefault="003F7E2C" w:rsidP="00BE28D4">
            <w:pPr>
              <w:pStyle w:val="tabletext11"/>
              <w:jc w:val="center"/>
              <w:rPr>
                <w:ins w:id="16521" w:author="Author"/>
              </w:rPr>
            </w:pPr>
            <w:ins w:id="16522"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EEDA90" w14:textId="77777777" w:rsidR="003F7E2C" w:rsidRDefault="003F7E2C" w:rsidP="00BE28D4">
            <w:pPr>
              <w:pStyle w:val="tabletext11"/>
              <w:jc w:val="center"/>
              <w:rPr>
                <w:ins w:id="16523" w:author="Author"/>
              </w:rPr>
            </w:pPr>
            <w:ins w:id="16524"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43BE0C" w14:textId="77777777" w:rsidR="003F7E2C" w:rsidRDefault="003F7E2C" w:rsidP="00BE28D4">
            <w:pPr>
              <w:pStyle w:val="tabletext11"/>
              <w:jc w:val="center"/>
              <w:rPr>
                <w:ins w:id="16525" w:author="Author"/>
              </w:rPr>
            </w:pPr>
            <w:ins w:id="16526" w:author="Author">
              <w:r>
                <w:t>0.17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6DEB663" w14:textId="77777777" w:rsidR="003F7E2C" w:rsidRDefault="003F7E2C" w:rsidP="00BE28D4">
            <w:pPr>
              <w:pStyle w:val="tabletext11"/>
              <w:jc w:val="center"/>
              <w:rPr>
                <w:ins w:id="16527" w:author="Author"/>
              </w:rPr>
            </w:pPr>
            <w:ins w:id="16528"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07E09C" w14:textId="77777777" w:rsidR="003F7E2C" w:rsidRDefault="003F7E2C" w:rsidP="00BE28D4">
            <w:pPr>
              <w:pStyle w:val="tabletext11"/>
              <w:jc w:val="center"/>
              <w:rPr>
                <w:ins w:id="16529" w:author="Author"/>
              </w:rPr>
            </w:pPr>
            <w:ins w:id="16530"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40A933" w14:textId="77777777" w:rsidR="003F7E2C" w:rsidRDefault="003F7E2C" w:rsidP="00BE28D4">
            <w:pPr>
              <w:pStyle w:val="tabletext11"/>
              <w:jc w:val="center"/>
              <w:rPr>
                <w:ins w:id="16531" w:author="Author"/>
              </w:rPr>
            </w:pPr>
            <w:ins w:id="16532"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A7CBEA" w14:textId="77777777" w:rsidR="003F7E2C" w:rsidRDefault="003F7E2C" w:rsidP="00BE28D4">
            <w:pPr>
              <w:pStyle w:val="tabletext11"/>
              <w:jc w:val="center"/>
              <w:rPr>
                <w:ins w:id="16533" w:author="Author"/>
              </w:rPr>
            </w:pPr>
            <w:ins w:id="16534"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46A74D" w14:textId="77777777" w:rsidR="003F7E2C" w:rsidRDefault="003F7E2C" w:rsidP="00BE28D4">
            <w:pPr>
              <w:pStyle w:val="tabletext11"/>
              <w:jc w:val="center"/>
              <w:rPr>
                <w:ins w:id="16535" w:author="Author"/>
              </w:rPr>
            </w:pPr>
            <w:ins w:id="16536" w:author="Author">
              <w:r>
                <w:t>0.12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A8CFFE6" w14:textId="77777777" w:rsidR="003F7E2C" w:rsidRDefault="003F7E2C" w:rsidP="00BE28D4">
            <w:pPr>
              <w:pStyle w:val="tabletext11"/>
              <w:jc w:val="center"/>
              <w:rPr>
                <w:ins w:id="16537" w:author="Author"/>
              </w:rPr>
            </w:pPr>
            <w:ins w:id="16538" w:author="Author">
              <w:r>
                <w:t>0.11</w:t>
              </w:r>
            </w:ins>
          </w:p>
        </w:tc>
      </w:tr>
      <w:tr w:rsidR="003F7E2C" w14:paraId="7554E990" w14:textId="77777777" w:rsidTr="00EE1A0A">
        <w:trPr>
          <w:trHeight w:val="190"/>
          <w:ins w:id="16539" w:author="Author"/>
        </w:trPr>
        <w:tc>
          <w:tcPr>
            <w:tcW w:w="200" w:type="dxa"/>
            <w:tcBorders>
              <w:top w:val="single" w:sz="4" w:space="0" w:color="auto"/>
              <w:left w:val="single" w:sz="4" w:space="0" w:color="auto"/>
              <w:bottom w:val="single" w:sz="4" w:space="0" w:color="auto"/>
              <w:right w:val="nil"/>
            </w:tcBorders>
            <w:vAlign w:val="bottom"/>
          </w:tcPr>
          <w:p w14:paraId="06F86DF3" w14:textId="77777777" w:rsidR="003F7E2C" w:rsidRDefault="003F7E2C" w:rsidP="00BE28D4">
            <w:pPr>
              <w:pStyle w:val="tabletext11"/>
              <w:jc w:val="right"/>
              <w:rPr>
                <w:ins w:id="16540" w:author="Author"/>
              </w:rPr>
            </w:pPr>
          </w:p>
        </w:tc>
        <w:tc>
          <w:tcPr>
            <w:tcW w:w="1580" w:type="dxa"/>
            <w:tcBorders>
              <w:top w:val="single" w:sz="4" w:space="0" w:color="auto"/>
              <w:left w:val="nil"/>
              <w:bottom w:val="single" w:sz="4" w:space="0" w:color="auto"/>
              <w:right w:val="single" w:sz="4" w:space="0" w:color="auto"/>
            </w:tcBorders>
            <w:vAlign w:val="bottom"/>
            <w:hideMark/>
          </w:tcPr>
          <w:p w14:paraId="039EAD51" w14:textId="77777777" w:rsidR="003F7E2C" w:rsidRDefault="003F7E2C" w:rsidP="00BE28D4">
            <w:pPr>
              <w:pStyle w:val="tabletext11"/>
              <w:tabs>
                <w:tab w:val="decimal" w:pos="640"/>
              </w:tabs>
              <w:rPr>
                <w:ins w:id="16541" w:author="Author"/>
              </w:rPr>
            </w:pPr>
            <w:ins w:id="16542" w:author="Author">
              <w:r>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96BAC14" w14:textId="77777777" w:rsidR="003F7E2C" w:rsidRDefault="003F7E2C" w:rsidP="00BE28D4">
            <w:pPr>
              <w:pStyle w:val="tabletext11"/>
              <w:jc w:val="center"/>
              <w:rPr>
                <w:ins w:id="16543" w:author="Author"/>
              </w:rPr>
            </w:pPr>
            <w:ins w:id="16544" w:author="Author">
              <w:r>
                <w:t>1.00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2B56930" w14:textId="77777777" w:rsidR="003F7E2C" w:rsidRDefault="003F7E2C" w:rsidP="00BE28D4">
            <w:pPr>
              <w:pStyle w:val="tabletext11"/>
              <w:jc w:val="center"/>
              <w:rPr>
                <w:ins w:id="16545" w:author="Author"/>
              </w:rPr>
            </w:pPr>
            <w:ins w:id="16546" w:author="Author">
              <w:r>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11BE5" w14:textId="77777777" w:rsidR="003F7E2C" w:rsidRDefault="003F7E2C" w:rsidP="00BE28D4">
            <w:pPr>
              <w:pStyle w:val="tabletext11"/>
              <w:jc w:val="center"/>
              <w:rPr>
                <w:ins w:id="16547" w:author="Author"/>
              </w:rPr>
            </w:pPr>
            <w:ins w:id="16548" w:author="Author">
              <w:r>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E808A3" w14:textId="77777777" w:rsidR="003F7E2C" w:rsidRDefault="003F7E2C" w:rsidP="00BE28D4">
            <w:pPr>
              <w:pStyle w:val="tabletext11"/>
              <w:jc w:val="center"/>
              <w:rPr>
                <w:ins w:id="16549" w:author="Author"/>
              </w:rPr>
            </w:pPr>
            <w:ins w:id="16550" w:author="Author">
              <w:r>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A05D82" w14:textId="77777777" w:rsidR="003F7E2C" w:rsidRDefault="003F7E2C" w:rsidP="00BE28D4">
            <w:pPr>
              <w:pStyle w:val="tabletext11"/>
              <w:jc w:val="center"/>
              <w:rPr>
                <w:ins w:id="16551" w:author="Author"/>
              </w:rPr>
            </w:pPr>
            <w:ins w:id="16552" w:author="Author">
              <w:r>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302DA7" w14:textId="77777777" w:rsidR="003F7E2C" w:rsidRDefault="003F7E2C" w:rsidP="00BE28D4">
            <w:pPr>
              <w:pStyle w:val="tabletext11"/>
              <w:jc w:val="center"/>
              <w:rPr>
                <w:ins w:id="16553" w:author="Author"/>
              </w:rPr>
            </w:pPr>
            <w:ins w:id="16554" w:author="Author">
              <w:r>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5428F2" w14:textId="77777777" w:rsidR="003F7E2C" w:rsidRDefault="003F7E2C" w:rsidP="00BE28D4">
            <w:pPr>
              <w:pStyle w:val="tabletext11"/>
              <w:jc w:val="center"/>
              <w:rPr>
                <w:ins w:id="16555" w:author="Author"/>
              </w:rPr>
            </w:pPr>
            <w:ins w:id="16556" w:author="Author">
              <w:r>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B3BE7B" w14:textId="77777777" w:rsidR="003F7E2C" w:rsidRDefault="003F7E2C" w:rsidP="00BE28D4">
            <w:pPr>
              <w:pStyle w:val="tabletext11"/>
              <w:jc w:val="center"/>
              <w:rPr>
                <w:ins w:id="16557" w:author="Author"/>
              </w:rPr>
            </w:pPr>
            <w:ins w:id="16558" w:author="Author">
              <w:r>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9F441B" w14:textId="77777777" w:rsidR="003F7E2C" w:rsidRDefault="003F7E2C" w:rsidP="00BE28D4">
            <w:pPr>
              <w:pStyle w:val="tabletext11"/>
              <w:jc w:val="center"/>
              <w:rPr>
                <w:ins w:id="16559" w:author="Author"/>
              </w:rPr>
            </w:pPr>
            <w:ins w:id="16560" w:author="Author">
              <w:r>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04AE55" w14:textId="77777777" w:rsidR="003F7E2C" w:rsidRDefault="003F7E2C" w:rsidP="00BE28D4">
            <w:pPr>
              <w:pStyle w:val="tabletext11"/>
              <w:jc w:val="center"/>
              <w:rPr>
                <w:ins w:id="16561" w:author="Author"/>
              </w:rPr>
            </w:pPr>
            <w:ins w:id="16562" w:author="Author">
              <w:r>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A0A35B" w14:textId="77777777" w:rsidR="003F7E2C" w:rsidRDefault="003F7E2C" w:rsidP="00BE28D4">
            <w:pPr>
              <w:pStyle w:val="tabletext11"/>
              <w:jc w:val="center"/>
              <w:rPr>
                <w:ins w:id="16563" w:author="Author"/>
              </w:rPr>
            </w:pPr>
            <w:ins w:id="16564" w:author="Author">
              <w:r>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A7C7E7" w14:textId="77777777" w:rsidR="003F7E2C" w:rsidRDefault="003F7E2C" w:rsidP="00BE28D4">
            <w:pPr>
              <w:pStyle w:val="tabletext11"/>
              <w:jc w:val="center"/>
              <w:rPr>
                <w:ins w:id="16565" w:author="Author"/>
              </w:rPr>
            </w:pPr>
            <w:ins w:id="16566"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ACCDD9" w14:textId="77777777" w:rsidR="003F7E2C" w:rsidRDefault="003F7E2C" w:rsidP="00BE28D4">
            <w:pPr>
              <w:pStyle w:val="tabletext11"/>
              <w:jc w:val="center"/>
              <w:rPr>
                <w:ins w:id="16567" w:author="Author"/>
              </w:rPr>
            </w:pPr>
            <w:ins w:id="16568"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61CB03" w14:textId="77777777" w:rsidR="003F7E2C" w:rsidRDefault="003F7E2C" w:rsidP="00BE28D4">
            <w:pPr>
              <w:pStyle w:val="tabletext11"/>
              <w:jc w:val="center"/>
              <w:rPr>
                <w:ins w:id="16569" w:author="Author"/>
              </w:rPr>
            </w:pPr>
            <w:ins w:id="16570"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B5E904" w14:textId="77777777" w:rsidR="003F7E2C" w:rsidRDefault="003F7E2C" w:rsidP="00BE28D4">
            <w:pPr>
              <w:pStyle w:val="tabletext11"/>
              <w:jc w:val="center"/>
              <w:rPr>
                <w:ins w:id="16571" w:author="Author"/>
              </w:rPr>
            </w:pPr>
            <w:ins w:id="16572" w:author="Author">
              <w:r>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B8F766" w14:textId="77777777" w:rsidR="003F7E2C" w:rsidRDefault="003F7E2C" w:rsidP="00BE28D4">
            <w:pPr>
              <w:pStyle w:val="tabletext11"/>
              <w:jc w:val="center"/>
              <w:rPr>
                <w:ins w:id="16573" w:author="Author"/>
              </w:rPr>
            </w:pPr>
            <w:ins w:id="16574"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F7DFB2" w14:textId="77777777" w:rsidR="003F7E2C" w:rsidRDefault="003F7E2C" w:rsidP="00BE28D4">
            <w:pPr>
              <w:pStyle w:val="tabletext11"/>
              <w:jc w:val="center"/>
              <w:rPr>
                <w:ins w:id="16575" w:author="Author"/>
              </w:rPr>
            </w:pPr>
            <w:ins w:id="16576"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4D68C3" w14:textId="77777777" w:rsidR="003F7E2C" w:rsidRDefault="003F7E2C" w:rsidP="00BE28D4">
            <w:pPr>
              <w:pStyle w:val="tabletext11"/>
              <w:jc w:val="center"/>
              <w:rPr>
                <w:ins w:id="16577" w:author="Author"/>
              </w:rPr>
            </w:pPr>
            <w:ins w:id="16578"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B8C40D" w14:textId="77777777" w:rsidR="003F7E2C" w:rsidRDefault="003F7E2C" w:rsidP="00BE28D4">
            <w:pPr>
              <w:pStyle w:val="tabletext11"/>
              <w:jc w:val="center"/>
              <w:rPr>
                <w:ins w:id="16579" w:author="Author"/>
              </w:rPr>
            </w:pPr>
            <w:ins w:id="16580"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45FDF1" w14:textId="77777777" w:rsidR="003F7E2C" w:rsidRDefault="003F7E2C" w:rsidP="00BE28D4">
            <w:pPr>
              <w:pStyle w:val="tabletext11"/>
              <w:jc w:val="center"/>
              <w:rPr>
                <w:ins w:id="16581" w:author="Author"/>
              </w:rPr>
            </w:pPr>
            <w:ins w:id="16582"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2BCA82" w14:textId="77777777" w:rsidR="003F7E2C" w:rsidRDefault="003F7E2C" w:rsidP="00BE28D4">
            <w:pPr>
              <w:pStyle w:val="tabletext11"/>
              <w:jc w:val="center"/>
              <w:rPr>
                <w:ins w:id="16583" w:author="Author"/>
              </w:rPr>
            </w:pPr>
            <w:ins w:id="16584"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04D3C3" w14:textId="77777777" w:rsidR="003F7E2C" w:rsidRDefault="003F7E2C" w:rsidP="00BE28D4">
            <w:pPr>
              <w:pStyle w:val="tabletext11"/>
              <w:jc w:val="center"/>
              <w:rPr>
                <w:ins w:id="16585" w:author="Author"/>
              </w:rPr>
            </w:pPr>
            <w:ins w:id="16586" w:author="Author">
              <w:r>
                <w:t>0.17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E3CC777" w14:textId="77777777" w:rsidR="003F7E2C" w:rsidRDefault="003F7E2C" w:rsidP="00BE28D4">
            <w:pPr>
              <w:pStyle w:val="tabletext11"/>
              <w:jc w:val="center"/>
              <w:rPr>
                <w:ins w:id="16587" w:author="Author"/>
              </w:rPr>
            </w:pPr>
            <w:ins w:id="16588"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BD022A" w14:textId="77777777" w:rsidR="003F7E2C" w:rsidRDefault="003F7E2C" w:rsidP="00BE28D4">
            <w:pPr>
              <w:pStyle w:val="tabletext11"/>
              <w:jc w:val="center"/>
              <w:rPr>
                <w:ins w:id="16589" w:author="Author"/>
              </w:rPr>
            </w:pPr>
            <w:ins w:id="16590"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08C83F" w14:textId="77777777" w:rsidR="003F7E2C" w:rsidRDefault="003F7E2C" w:rsidP="00BE28D4">
            <w:pPr>
              <w:pStyle w:val="tabletext11"/>
              <w:jc w:val="center"/>
              <w:rPr>
                <w:ins w:id="16591" w:author="Author"/>
              </w:rPr>
            </w:pPr>
            <w:ins w:id="16592"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F6DB32" w14:textId="77777777" w:rsidR="003F7E2C" w:rsidRDefault="003F7E2C" w:rsidP="00BE28D4">
            <w:pPr>
              <w:pStyle w:val="tabletext11"/>
              <w:jc w:val="center"/>
              <w:rPr>
                <w:ins w:id="16593" w:author="Author"/>
              </w:rPr>
            </w:pPr>
            <w:ins w:id="16594"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4403DB" w14:textId="77777777" w:rsidR="003F7E2C" w:rsidRDefault="003F7E2C" w:rsidP="00BE28D4">
            <w:pPr>
              <w:pStyle w:val="tabletext11"/>
              <w:jc w:val="center"/>
              <w:rPr>
                <w:ins w:id="16595" w:author="Author"/>
              </w:rPr>
            </w:pPr>
            <w:ins w:id="16596" w:author="Author">
              <w:r>
                <w:t>0.12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6549140" w14:textId="77777777" w:rsidR="003F7E2C" w:rsidRDefault="003F7E2C" w:rsidP="00BE28D4">
            <w:pPr>
              <w:pStyle w:val="tabletext11"/>
              <w:jc w:val="center"/>
              <w:rPr>
                <w:ins w:id="16597" w:author="Author"/>
              </w:rPr>
            </w:pPr>
            <w:ins w:id="16598" w:author="Author">
              <w:r>
                <w:t>0.11</w:t>
              </w:r>
            </w:ins>
          </w:p>
        </w:tc>
      </w:tr>
      <w:tr w:rsidR="003F7E2C" w14:paraId="2771D952" w14:textId="77777777" w:rsidTr="00EE1A0A">
        <w:trPr>
          <w:trHeight w:val="190"/>
          <w:ins w:id="16599" w:author="Author"/>
        </w:trPr>
        <w:tc>
          <w:tcPr>
            <w:tcW w:w="200" w:type="dxa"/>
            <w:tcBorders>
              <w:top w:val="single" w:sz="4" w:space="0" w:color="auto"/>
              <w:left w:val="single" w:sz="4" w:space="0" w:color="auto"/>
              <w:bottom w:val="single" w:sz="4" w:space="0" w:color="auto"/>
              <w:right w:val="nil"/>
            </w:tcBorders>
            <w:vAlign w:val="bottom"/>
          </w:tcPr>
          <w:p w14:paraId="55913BAD" w14:textId="77777777" w:rsidR="003F7E2C" w:rsidRDefault="003F7E2C" w:rsidP="00BE28D4">
            <w:pPr>
              <w:pStyle w:val="tabletext11"/>
              <w:jc w:val="right"/>
              <w:rPr>
                <w:ins w:id="16600" w:author="Author"/>
              </w:rPr>
            </w:pPr>
          </w:p>
        </w:tc>
        <w:tc>
          <w:tcPr>
            <w:tcW w:w="1580" w:type="dxa"/>
            <w:tcBorders>
              <w:top w:val="single" w:sz="4" w:space="0" w:color="auto"/>
              <w:left w:val="nil"/>
              <w:bottom w:val="single" w:sz="4" w:space="0" w:color="auto"/>
              <w:right w:val="single" w:sz="4" w:space="0" w:color="auto"/>
            </w:tcBorders>
            <w:vAlign w:val="bottom"/>
            <w:hideMark/>
          </w:tcPr>
          <w:p w14:paraId="3FAB4F03" w14:textId="77777777" w:rsidR="003F7E2C" w:rsidRDefault="003F7E2C" w:rsidP="00BE28D4">
            <w:pPr>
              <w:pStyle w:val="tabletext11"/>
              <w:tabs>
                <w:tab w:val="decimal" w:pos="640"/>
              </w:tabs>
              <w:rPr>
                <w:ins w:id="16601" w:author="Author"/>
              </w:rPr>
            </w:pPr>
            <w:ins w:id="16602" w:author="Author">
              <w:r>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A0306E6" w14:textId="77777777" w:rsidR="003F7E2C" w:rsidRDefault="003F7E2C" w:rsidP="00BE28D4">
            <w:pPr>
              <w:pStyle w:val="tabletext11"/>
              <w:jc w:val="center"/>
              <w:rPr>
                <w:ins w:id="16603" w:author="Author"/>
              </w:rPr>
            </w:pPr>
            <w:ins w:id="16604" w:author="Author">
              <w:r>
                <w:t>1.08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12C731B" w14:textId="77777777" w:rsidR="003F7E2C" w:rsidRDefault="003F7E2C" w:rsidP="00BE28D4">
            <w:pPr>
              <w:pStyle w:val="tabletext11"/>
              <w:jc w:val="center"/>
              <w:rPr>
                <w:ins w:id="16605" w:author="Author"/>
              </w:rPr>
            </w:pPr>
            <w:ins w:id="16606" w:author="Author">
              <w:r>
                <w:t>0.99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48AC93" w14:textId="77777777" w:rsidR="003F7E2C" w:rsidRDefault="003F7E2C" w:rsidP="00BE28D4">
            <w:pPr>
              <w:pStyle w:val="tabletext11"/>
              <w:jc w:val="center"/>
              <w:rPr>
                <w:ins w:id="16607" w:author="Author"/>
              </w:rPr>
            </w:pPr>
            <w:ins w:id="16608" w:author="Author">
              <w:r>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114E1B" w14:textId="77777777" w:rsidR="003F7E2C" w:rsidRDefault="003F7E2C" w:rsidP="00BE28D4">
            <w:pPr>
              <w:pStyle w:val="tabletext11"/>
              <w:jc w:val="center"/>
              <w:rPr>
                <w:ins w:id="16609" w:author="Author"/>
              </w:rPr>
            </w:pPr>
            <w:ins w:id="16610" w:author="Author">
              <w:r>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EE3F52" w14:textId="77777777" w:rsidR="003F7E2C" w:rsidRDefault="003F7E2C" w:rsidP="00BE28D4">
            <w:pPr>
              <w:pStyle w:val="tabletext11"/>
              <w:jc w:val="center"/>
              <w:rPr>
                <w:ins w:id="16611" w:author="Author"/>
              </w:rPr>
            </w:pPr>
            <w:ins w:id="16612" w:author="Author">
              <w:r>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FFFAA4" w14:textId="77777777" w:rsidR="003F7E2C" w:rsidRDefault="003F7E2C" w:rsidP="00BE28D4">
            <w:pPr>
              <w:pStyle w:val="tabletext11"/>
              <w:jc w:val="center"/>
              <w:rPr>
                <w:ins w:id="16613" w:author="Author"/>
              </w:rPr>
            </w:pPr>
            <w:ins w:id="16614"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3F34DB" w14:textId="77777777" w:rsidR="003F7E2C" w:rsidRDefault="003F7E2C" w:rsidP="00BE28D4">
            <w:pPr>
              <w:pStyle w:val="tabletext11"/>
              <w:jc w:val="center"/>
              <w:rPr>
                <w:ins w:id="16615" w:author="Author"/>
              </w:rPr>
            </w:pPr>
            <w:ins w:id="16616" w:author="Author">
              <w:r>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DB6FC8" w14:textId="77777777" w:rsidR="003F7E2C" w:rsidRDefault="003F7E2C" w:rsidP="00BE28D4">
            <w:pPr>
              <w:pStyle w:val="tabletext11"/>
              <w:jc w:val="center"/>
              <w:rPr>
                <w:ins w:id="16617" w:author="Author"/>
              </w:rPr>
            </w:pPr>
            <w:ins w:id="16618"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5C044E" w14:textId="77777777" w:rsidR="003F7E2C" w:rsidRDefault="003F7E2C" w:rsidP="00BE28D4">
            <w:pPr>
              <w:pStyle w:val="tabletext11"/>
              <w:jc w:val="center"/>
              <w:rPr>
                <w:ins w:id="16619" w:author="Author"/>
              </w:rPr>
            </w:pPr>
            <w:ins w:id="16620" w:author="Author">
              <w:r>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1DE419" w14:textId="77777777" w:rsidR="003F7E2C" w:rsidRDefault="003F7E2C" w:rsidP="00BE28D4">
            <w:pPr>
              <w:pStyle w:val="tabletext11"/>
              <w:jc w:val="center"/>
              <w:rPr>
                <w:ins w:id="16621" w:author="Author"/>
              </w:rPr>
            </w:pPr>
            <w:ins w:id="16622" w:author="Author">
              <w:r>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C48306" w14:textId="77777777" w:rsidR="003F7E2C" w:rsidRDefault="003F7E2C" w:rsidP="00BE28D4">
            <w:pPr>
              <w:pStyle w:val="tabletext11"/>
              <w:jc w:val="center"/>
              <w:rPr>
                <w:ins w:id="16623" w:author="Author"/>
              </w:rPr>
            </w:pPr>
            <w:ins w:id="16624" w:author="Author">
              <w:r>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E36568" w14:textId="77777777" w:rsidR="003F7E2C" w:rsidRDefault="003F7E2C" w:rsidP="00BE28D4">
            <w:pPr>
              <w:pStyle w:val="tabletext11"/>
              <w:jc w:val="center"/>
              <w:rPr>
                <w:ins w:id="16625" w:author="Author"/>
              </w:rPr>
            </w:pPr>
            <w:ins w:id="16626" w:author="Author">
              <w:r>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B613A9" w14:textId="77777777" w:rsidR="003F7E2C" w:rsidRDefault="003F7E2C" w:rsidP="00BE28D4">
            <w:pPr>
              <w:pStyle w:val="tabletext11"/>
              <w:jc w:val="center"/>
              <w:rPr>
                <w:ins w:id="16627" w:author="Author"/>
              </w:rPr>
            </w:pPr>
            <w:ins w:id="16628" w:author="Author">
              <w:r>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1CFBCF" w14:textId="77777777" w:rsidR="003F7E2C" w:rsidRDefault="003F7E2C" w:rsidP="00BE28D4">
            <w:pPr>
              <w:pStyle w:val="tabletext11"/>
              <w:jc w:val="center"/>
              <w:rPr>
                <w:ins w:id="16629" w:author="Author"/>
              </w:rPr>
            </w:pPr>
            <w:ins w:id="16630"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F4FDA0" w14:textId="77777777" w:rsidR="003F7E2C" w:rsidRDefault="003F7E2C" w:rsidP="00BE28D4">
            <w:pPr>
              <w:pStyle w:val="tabletext11"/>
              <w:jc w:val="center"/>
              <w:rPr>
                <w:ins w:id="16631" w:author="Author"/>
              </w:rPr>
            </w:pPr>
            <w:ins w:id="16632"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B2E3A1" w14:textId="77777777" w:rsidR="003F7E2C" w:rsidRDefault="003F7E2C" w:rsidP="00BE28D4">
            <w:pPr>
              <w:pStyle w:val="tabletext11"/>
              <w:jc w:val="center"/>
              <w:rPr>
                <w:ins w:id="16633" w:author="Author"/>
              </w:rPr>
            </w:pPr>
            <w:ins w:id="16634"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D35EBF" w14:textId="77777777" w:rsidR="003F7E2C" w:rsidRDefault="003F7E2C" w:rsidP="00BE28D4">
            <w:pPr>
              <w:pStyle w:val="tabletext11"/>
              <w:jc w:val="center"/>
              <w:rPr>
                <w:ins w:id="16635" w:author="Author"/>
              </w:rPr>
            </w:pPr>
            <w:ins w:id="16636"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E69542" w14:textId="77777777" w:rsidR="003F7E2C" w:rsidRDefault="003F7E2C" w:rsidP="00BE28D4">
            <w:pPr>
              <w:pStyle w:val="tabletext11"/>
              <w:jc w:val="center"/>
              <w:rPr>
                <w:ins w:id="16637" w:author="Author"/>
              </w:rPr>
            </w:pPr>
            <w:ins w:id="16638"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F8F6F2" w14:textId="77777777" w:rsidR="003F7E2C" w:rsidRDefault="003F7E2C" w:rsidP="00BE28D4">
            <w:pPr>
              <w:pStyle w:val="tabletext11"/>
              <w:jc w:val="center"/>
              <w:rPr>
                <w:ins w:id="16639" w:author="Author"/>
              </w:rPr>
            </w:pPr>
            <w:ins w:id="16640"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265FF4" w14:textId="77777777" w:rsidR="003F7E2C" w:rsidRDefault="003F7E2C" w:rsidP="00BE28D4">
            <w:pPr>
              <w:pStyle w:val="tabletext11"/>
              <w:jc w:val="center"/>
              <w:rPr>
                <w:ins w:id="16641" w:author="Author"/>
              </w:rPr>
            </w:pPr>
            <w:ins w:id="16642"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3BFCC4" w14:textId="77777777" w:rsidR="003F7E2C" w:rsidRDefault="003F7E2C" w:rsidP="00BE28D4">
            <w:pPr>
              <w:pStyle w:val="tabletext11"/>
              <w:jc w:val="center"/>
              <w:rPr>
                <w:ins w:id="16643" w:author="Author"/>
              </w:rPr>
            </w:pPr>
            <w:ins w:id="16644"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5CBEF9" w14:textId="77777777" w:rsidR="003F7E2C" w:rsidRDefault="003F7E2C" w:rsidP="00BE28D4">
            <w:pPr>
              <w:pStyle w:val="tabletext11"/>
              <w:jc w:val="center"/>
              <w:rPr>
                <w:ins w:id="16645" w:author="Author"/>
              </w:rPr>
            </w:pPr>
            <w:ins w:id="16646" w:author="Author">
              <w:r>
                <w:t>0.22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1173325" w14:textId="77777777" w:rsidR="003F7E2C" w:rsidRDefault="003F7E2C" w:rsidP="00BE28D4">
            <w:pPr>
              <w:pStyle w:val="tabletext11"/>
              <w:jc w:val="center"/>
              <w:rPr>
                <w:ins w:id="16647" w:author="Author"/>
              </w:rPr>
            </w:pPr>
            <w:ins w:id="16648"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11E05E" w14:textId="77777777" w:rsidR="003F7E2C" w:rsidRDefault="003F7E2C" w:rsidP="00BE28D4">
            <w:pPr>
              <w:pStyle w:val="tabletext11"/>
              <w:jc w:val="center"/>
              <w:rPr>
                <w:ins w:id="16649" w:author="Author"/>
              </w:rPr>
            </w:pPr>
            <w:ins w:id="16650"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D94C63" w14:textId="77777777" w:rsidR="003F7E2C" w:rsidRDefault="003F7E2C" w:rsidP="00BE28D4">
            <w:pPr>
              <w:pStyle w:val="tabletext11"/>
              <w:jc w:val="center"/>
              <w:rPr>
                <w:ins w:id="16651" w:author="Author"/>
              </w:rPr>
            </w:pPr>
            <w:ins w:id="16652"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5474CB" w14:textId="77777777" w:rsidR="003F7E2C" w:rsidRDefault="003F7E2C" w:rsidP="00BE28D4">
            <w:pPr>
              <w:pStyle w:val="tabletext11"/>
              <w:jc w:val="center"/>
              <w:rPr>
                <w:ins w:id="16653" w:author="Author"/>
              </w:rPr>
            </w:pPr>
            <w:ins w:id="16654"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1148EA" w14:textId="77777777" w:rsidR="003F7E2C" w:rsidRDefault="003F7E2C" w:rsidP="00BE28D4">
            <w:pPr>
              <w:pStyle w:val="tabletext11"/>
              <w:jc w:val="center"/>
              <w:rPr>
                <w:ins w:id="16655" w:author="Author"/>
              </w:rPr>
            </w:pPr>
            <w:ins w:id="16656" w:author="Author">
              <w:r>
                <w:t>0.16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627298E" w14:textId="77777777" w:rsidR="003F7E2C" w:rsidRDefault="003F7E2C" w:rsidP="00BE28D4">
            <w:pPr>
              <w:pStyle w:val="tabletext11"/>
              <w:jc w:val="center"/>
              <w:rPr>
                <w:ins w:id="16657" w:author="Author"/>
              </w:rPr>
            </w:pPr>
            <w:ins w:id="16658" w:author="Author">
              <w:r>
                <w:t>0.15</w:t>
              </w:r>
            </w:ins>
          </w:p>
        </w:tc>
      </w:tr>
      <w:tr w:rsidR="003F7E2C" w14:paraId="17E44BDE" w14:textId="77777777" w:rsidTr="00EE1A0A">
        <w:trPr>
          <w:trHeight w:val="190"/>
          <w:ins w:id="16659" w:author="Author"/>
        </w:trPr>
        <w:tc>
          <w:tcPr>
            <w:tcW w:w="200" w:type="dxa"/>
            <w:tcBorders>
              <w:top w:val="single" w:sz="4" w:space="0" w:color="auto"/>
              <w:left w:val="single" w:sz="4" w:space="0" w:color="auto"/>
              <w:bottom w:val="single" w:sz="4" w:space="0" w:color="auto"/>
              <w:right w:val="nil"/>
            </w:tcBorders>
            <w:vAlign w:val="bottom"/>
          </w:tcPr>
          <w:p w14:paraId="55AAE31F" w14:textId="77777777" w:rsidR="003F7E2C" w:rsidRDefault="003F7E2C" w:rsidP="00BE28D4">
            <w:pPr>
              <w:pStyle w:val="tabletext11"/>
              <w:jc w:val="right"/>
              <w:rPr>
                <w:ins w:id="16660" w:author="Author"/>
              </w:rPr>
            </w:pPr>
          </w:p>
        </w:tc>
        <w:tc>
          <w:tcPr>
            <w:tcW w:w="1580" w:type="dxa"/>
            <w:tcBorders>
              <w:top w:val="single" w:sz="4" w:space="0" w:color="auto"/>
              <w:left w:val="nil"/>
              <w:bottom w:val="single" w:sz="4" w:space="0" w:color="auto"/>
              <w:right w:val="single" w:sz="4" w:space="0" w:color="auto"/>
            </w:tcBorders>
            <w:vAlign w:val="bottom"/>
            <w:hideMark/>
          </w:tcPr>
          <w:p w14:paraId="17D80F48" w14:textId="77777777" w:rsidR="003F7E2C" w:rsidRDefault="003F7E2C" w:rsidP="00BE28D4">
            <w:pPr>
              <w:pStyle w:val="tabletext11"/>
              <w:tabs>
                <w:tab w:val="decimal" w:pos="640"/>
              </w:tabs>
              <w:rPr>
                <w:ins w:id="16661" w:author="Author"/>
              </w:rPr>
            </w:pPr>
            <w:ins w:id="16662" w:author="Author">
              <w:r>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6CEE9AA" w14:textId="77777777" w:rsidR="003F7E2C" w:rsidRDefault="003F7E2C" w:rsidP="00BE28D4">
            <w:pPr>
              <w:pStyle w:val="tabletext11"/>
              <w:jc w:val="center"/>
              <w:rPr>
                <w:ins w:id="16663" w:author="Author"/>
              </w:rPr>
            </w:pPr>
            <w:ins w:id="16664" w:author="Author">
              <w:r>
                <w:t>1.14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AE6F48D" w14:textId="77777777" w:rsidR="003F7E2C" w:rsidRDefault="003F7E2C" w:rsidP="00BE28D4">
            <w:pPr>
              <w:pStyle w:val="tabletext11"/>
              <w:jc w:val="center"/>
              <w:rPr>
                <w:ins w:id="16665" w:author="Author"/>
              </w:rPr>
            </w:pPr>
            <w:ins w:id="16666" w:author="Author">
              <w:r>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409E3C" w14:textId="77777777" w:rsidR="003F7E2C" w:rsidRDefault="003F7E2C" w:rsidP="00BE28D4">
            <w:pPr>
              <w:pStyle w:val="tabletext11"/>
              <w:jc w:val="center"/>
              <w:rPr>
                <w:ins w:id="16667" w:author="Author"/>
              </w:rPr>
            </w:pPr>
            <w:ins w:id="16668"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035BE8" w14:textId="77777777" w:rsidR="003F7E2C" w:rsidRDefault="003F7E2C" w:rsidP="00BE28D4">
            <w:pPr>
              <w:pStyle w:val="tabletext11"/>
              <w:jc w:val="center"/>
              <w:rPr>
                <w:ins w:id="16669" w:author="Author"/>
              </w:rPr>
            </w:pPr>
            <w:ins w:id="16670" w:author="Author">
              <w:r>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E9B3A3" w14:textId="77777777" w:rsidR="003F7E2C" w:rsidRDefault="003F7E2C" w:rsidP="00BE28D4">
            <w:pPr>
              <w:pStyle w:val="tabletext11"/>
              <w:jc w:val="center"/>
              <w:rPr>
                <w:ins w:id="16671" w:author="Author"/>
              </w:rPr>
            </w:pPr>
            <w:ins w:id="16672" w:author="Author">
              <w:r>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9D64D6" w14:textId="77777777" w:rsidR="003F7E2C" w:rsidRDefault="003F7E2C" w:rsidP="00BE28D4">
            <w:pPr>
              <w:pStyle w:val="tabletext11"/>
              <w:jc w:val="center"/>
              <w:rPr>
                <w:ins w:id="16673" w:author="Author"/>
              </w:rPr>
            </w:pPr>
            <w:ins w:id="16674" w:author="Author">
              <w:r>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321985" w14:textId="77777777" w:rsidR="003F7E2C" w:rsidRDefault="003F7E2C" w:rsidP="00BE28D4">
            <w:pPr>
              <w:pStyle w:val="tabletext11"/>
              <w:jc w:val="center"/>
              <w:rPr>
                <w:ins w:id="16675" w:author="Author"/>
              </w:rPr>
            </w:pPr>
            <w:ins w:id="16676" w:author="Author">
              <w:r>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09CA80" w14:textId="77777777" w:rsidR="003F7E2C" w:rsidRDefault="003F7E2C" w:rsidP="00BE28D4">
            <w:pPr>
              <w:pStyle w:val="tabletext11"/>
              <w:jc w:val="center"/>
              <w:rPr>
                <w:ins w:id="16677" w:author="Author"/>
              </w:rPr>
            </w:pPr>
            <w:ins w:id="16678" w:author="Author">
              <w:r>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AA5969" w14:textId="77777777" w:rsidR="003F7E2C" w:rsidRDefault="003F7E2C" w:rsidP="00BE28D4">
            <w:pPr>
              <w:pStyle w:val="tabletext11"/>
              <w:jc w:val="center"/>
              <w:rPr>
                <w:ins w:id="16679" w:author="Author"/>
              </w:rPr>
            </w:pPr>
            <w:ins w:id="16680" w:author="Author">
              <w:r>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34BA81" w14:textId="77777777" w:rsidR="003F7E2C" w:rsidRDefault="003F7E2C" w:rsidP="00BE28D4">
            <w:pPr>
              <w:pStyle w:val="tabletext11"/>
              <w:jc w:val="center"/>
              <w:rPr>
                <w:ins w:id="16681" w:author="Author"/>
              </w:rPr>
            </w:pPr>
            <w:ins w:id="16682" w:author="Author">
              <w:r>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E3CAE4" w14:textId="77777777" w:rsidR="003F7E2C" w:rsidRDefault="003F7E2C" w:rsidP="00BE28D4">
            <w:pPr>
              <w:pStyle w:val="tabletext11"/>
              <w:jc w:val="center"/>
              <w:rPr>
                <w:ins w:id="16683" w:author="Author"/>
              </w:rPr>
            </w:pPr>
            <w:ins w:id="16684" w:author="Author">
              <w:r>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EB907A" w14:textId="77777777" w:rsidR="003F7E2C" w:rsidRDefault="003F7E2C" w:rsidP="00BE28D4">
            <w:pPr>
              <w:pStyle w:val="tabletext11"/>
              <w:jc w:val="center"/>
              <w:rPr>
                <w:ins w:id="16685" w:author="Author"/>
              </w:rPr>
            </w:pPr>
            <w:ins w:id="16686" w:author="Author">
              <w:r>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1277B5" w14:textId="77777777" w:rsidR="003F7E2C" w:rsidRDefault="003F7E2C" w:rsidP="00BE28D4">
            <w:pPr>
              <w:pStyle w:val="tabletext11"/>
              <w:jc w:val="center"/>
              <w:rPr>
                <w:ins w:id="16687" w:author="Author"/>
              </w:rPr>
            </w:pPr>
            <w:ins w:id="16688" w:author="Author">
              <w:r>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8716FF" w14:textId="77777777" w:rsidR="003F7E2C" w:rsidRDefault="003F7E2C" w:rsidP="00BE28D4">
            <w:pPr>
              <w:pStyle w:val="tabletext11"/>
              <w:jc w:val="center"/>
              <w:rPr>
                <w:ins w:id="16689" w:author="Author"/>
              </w:rPr>
            </w:pPr>
            <w:ins w:id="16690"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8A0FFA" w14:textId="77777777" w:rsidR="003F7E2C" w:rsidRDefault="003F7E2C" w:rsidP="00BE28D4">
            <w:pPr>
              <w:pStyle w:val="tabletext11"/>
              <w:jc w:val="center"/>
              <w:rPr>
                <w:ins w:id="16691" w:author="Author"/>
              </w:rPr>
            </w:pPr>
            <w:ins w:id="16692" w:author="Author">
              <w:r>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93AD67" w14:textId="77777777" w:rsidR="003F7E2C" w:rsidRDefault="003F7E2C" w:rsidP="00BE28D4">
            <w:pPr>
              <w:pStyle w:val="tabletext11"/>
              <w:jc w:val="center"/>
              <w:rPr>
                <w:ins w:id="16693" w:author="Author"/>
              </w:rPr>
            </w:pPr>
            <w:ins w:id="16694" w:author="Author">
              <w:r>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70427A" w14:textId="77777777" w:rsidR="003F7E2C" w:rsidRDefault="003F7E2C" w:rsidP="00BE28D4">
            <w:pPr>
              <w:pStyle w:val="tabletext11"/>
              <w:jc w:val="center"/>
              <w:rPr>
                <w:ins w:id="16695" w:author="Author"/>
              </w:rPr>
            </w:pPr>
            <w:ins w:id="16696"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B3181E" w14:textId="77777777" w:rsidR="003F7E2C" w:rsidRDefault="003F7E2C" w:rsidP="00BE28D4">
            <w:pPr>
              <w:pStyle w:val="tabletext11"/>
              <w:jc w:val="center"/>
              <w:rPr>
                <w:ins w:id="16697" w:author="Author"/>
              </w:rPr>
            </w:pPr>
            <w:ins w:id="16698"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B0E98C" w14:textId="77777777" w:rsidR="003F7E2C" w:rsidRDefault="003F7E2C" w:rsidP="00BE28D4">
            <w:pPr>
              <w:pStyle w:val="tabletext11"/>
              <w:jc w:val="center"/>
              <w:rPr>
                <w:ins w:id="16699" w:author="Author"/>
              </w:rPr>
            </w:pPr>
            <w:ins w:id="16700" w:author="Author">
              <w:r>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FC97F7" w14:textId="77777777" w:rsidR="003F7E2C" w:rsidRDefault="003F7E2C" w:rsidP="00BE28D4">
            <w:pPr>
              <w:pStyle w:val="tabletext11"/>
              <w:jc w:val="center"/>
              <w:rPr>
                <w:ins w:id="16701" w:author="Author"/>
              </w:rPr>
            </w:pPr>
            <w:ins w:id="16702"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5EE587" w14:textId="77777777" w:rsidR="003F7E2C" w:rsidRDefault="003F7E2C" w:rsidP="00BE28D4">
            <w:pPr>
              <w:pStyle w:val="tabletext11"/>
              <w:jc w:val="center"/>
              <w:rPr>
                <w:ins w:id="16703" w:author="Author"/>
              </w:rPr>
            </w:pPr>
            <w:ins w:id="16704"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983D31" w14:textId="77777777" w:rsidR="003F7E2C" w:rsidRDefault="003F7E2C" w:rsidP="00BE28D4">
            <w:pPr>
              <w:pStyle w:val="tabletext11"/>
              <w:jc w:val="center"/>
              <w:rPr>
                <w:ins w:id="16705" w:author="Author"/>
              </w:rPr>
            </w:pPr>
            <w:ins w:id="16706" w:author="Author">
              <w:r>
                <w:t>0.24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F704FC7" w14:textId="77777777" w:rsidR="003F7E2C" w:rsidRDefault="003F7E2C" w:rsidP="00BE28D4">
            <w:pPr>
              <w:pStyle w:val="tabletext11"/>
              <w:jc w:val="center"/>
              <w:rPr>
                <w:ins w:id="16707" w:author="Author"/>
              </w:rPr>
            </w:pPr>
            <w:ins w:id="16708"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B14A01" w14:textId="77777777" w:rsidR="003F7E2C" w:rsidRDefault="003F7E2C" w:rsidP="00BE28D4">
            <w:pPr>
              <w:pStyle w:val="tabletext11"/>
              <w:jc w:val="center"/>
              <w:rPr>
                <w:ins w:id="16709" w:author="Author"/>
              </w:rPr>
            </w:pPr>
            <w:ins w:id="16710"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70D17E" w14:textId="77777777" w:rsidR="003F7E2C" w:rsidRDefault="003F7E2C" w:rsidP="00BE28D4">
            <w:pPr>
              <w:pStyle w:val="tabletext11"/>
              <w:jc w:val="center"/>
              <w:rPr>
                <w:ins w:id="16711" w:author="Author"/>
              </w:rPr>
            </w:pPr>
            <w:ins w:id="16712"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21B367" w14:textId="77777777" w:rsidR="003F7E2C" w:rsidRDefault="003F7E2C" w:rsidP="00BE28D4">
            <w:pPr>
              <w:pStyle w:val="tabletext11"/>
              <w:jc w:val="center"/>
              <w:rPr>
                <w:ins w:id="16713" w:author="Author"/>
              </w:rPr>
            </w:pPr>
            <w:ins w:id="16714"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EC4E16" w14:textId="77777777" w:rsidR="003F7E2C" w:rsidRDefault="003F7E2C" w:rsidP="00BE28D4">
            <w:pPr>
              <w:pStyle w:val="tabletext11"/>
              <w:jc w:val="center"/>
              <w:rPr>
                <w:ins w:id="16715" w:author="Author"/>
              </w:rPr>
            </w:pPr>
            <w:ins w:id="16716" w:author="Author">
              <w:r>
                <w:t>0.18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87C6966" w14:textId="77777777" w:rsidR="003F7E2C" w:rsidRDefault="003F7E2C" w:rsidP="00BE28D4">
            <w:pPr>
              <w:pStyle w:val="tabletext11"/>
              <w:jc w:val="center"/>
              <w:rPr>
                <w:ins w:id="16717" w:author="Author"/>
              </w:rPr>
            </w:pPr>
            <w:ins w:id="16718" w:author="Author">
              <w:r>
                <w:t>0.17</w:t>
              </w:r>
            </w:ins>
          </w:p>
        </w:tc>
      </w:tr>
      <w:tr w:rsidR="003F7E2C" w14:paraId="02436F2B" w14:textId="77777777" w:rsidTr="00EE1A0A">
        <w:trPr>
          <w:trHeight w:val="190"/>
          <w:ins w:id="16719" w:author="Author"/>
        </w:trPr>
        <w:tc>
          <w:tcPr>
            <w:tcW w:w="200" w:type="dxa"/>
            <w:tcBorders>
              <w:top w:val="single" w:sz="4" w:space="0" w:color="auto"/>
              <w:left w:val="single" w:sz="4" w:space="0" w:color="auto"/>
              <w:bottom w:val="single" w:sz="4" w:space="0" w:color="auto"/>
              <w:right w:val="nil"/>
            </w:tcBorders>
            <w:vAlign w:val="bottom"/>
          </w:tcPr>
          <w:p w14:paraId="2C3F4703" w14:textId="77777777" w:rsidR="003F7E2C" w:rsidRDefault="003F7E2C" w:rsidP="00BE28D4">
            <w:pPr>
              <w:pStyle w:val="tabletext11"/>
              <w:jc w:val="right"/>
              <w:rPr>
                <w:ins w:id="16720" w:author="Author"/>
              </w:rPr>
            </w:pPr>
          </w:p>
        </w:tc>
        <w:tc>
          <w:tcPr>
            <w:tcW w:w="1580" w:type="dxa"/>
            <w:tcBorders>
              <w:top w:val="single" w:sz="4" w:space="0" w:color="auto"/>
              <w:left w:val="nil"/>
              <w:bottom w:val="single" w:sz="4" w:space="0" w:color="auto"/>
              <w:right w:val="single" w:sz="4" w:space="0" w:color="auto"/>
            </w:tcBorders>
            <w:vAlign w:val="bottom"/>
            <w:hideMark/>
          </w:tcPr>
          <w:p w14:paraId="1293FCE2" w14:textId="77777777" w:rsidR="003F7E2C" w:rsidRDefault="003F7E2C" w:rsidP="00BE28D4">
            <w:pPr>
              <w:pStyle w:val="tabletext11"/>
              <w:tabs>
                <w:tab w:val="decimal" w:pos="640"/>
              </w:tabs>
              <w:rPr>
                <w:ins w:id="16721" w:author="Author"/>
              </w:rPr>
            </w:pPr>
            <w:ins w:id="16722" w:author="Author">
              <w:r>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25925D2" w14:textId="77777777" w:rsidR="003F7E2C" w:rsidRDefault="003F7E2C" w:rsidP="00BE28D4">
            <w:pPr>
              <w:pStyle w:val="tabletext11"/>
              <w:jc w:val="center"/>
              <w:rPr>
                <w:ins w:id="16723" w:author="Author"/>
              </w:rPr>
            </w:pPr>
            <w:ins w:id="16724" w:author="Author">
              <w:r>
                <w:t>1.21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10CBA36" w14:textId="77777777" w:rsidR="003F7E2C" w:rsidRDefault="003F7E2C" w:rsidP="00BE28D4">
            <w:pPr>
              <w:pStyle w:val="tabletext11"/>
              <w:jc w:val="center"/>
              <w:rPr>
                <w:ins w:id="16725" w:author="Author"/>
              </w:rPr>
            </w:pPr>
            <w:ins w:id="16726" w:author="Author">
              <w:r>
                <w:t>1.11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508A0D" w14:textId="77777777" w:rsidR="003F7E2C" w:rsidRDefault="003F7E2C" w:rsidP="00BE28D4">
            <w:pPr>
              <w:pStyle w:val="tabletext11"/>
              <w:jc w:val="center"/>
              <w:rPr>
                <w:ins w:id="16727" w:author="Author"/>
              </w:rPr>
            </w:pPr>
            <w:ins w:id="16728"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CCE5CB" w14:textId="77777777" w:rsidR="003F7E2C" w:rsidRDefault="003F7E2C" w:rsidP="00BE28D4">
            <w:pPr>
              <w:pStyle w:val="tabletext11"/>
              <w:jc w:val="center"/>
              <w:rPr>
                <w:ins w:id="16729" w:author="Author"/>
              </w:rPr>
            </w:pPr>
            <w:ins w:id="16730"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988B1D" w14:textId="77777777" w:rsidR="003F7E2C" w:rsidRDefault="003F7E2C" w:rsidP="00BE28D4">
            <w:pPr>
              <w:pStyle w:val="tabletext11"/>
              <w:jc w:val="center"/>
              <w:rPr>
                <w:ins w:id="16731" w:author="Author"/>
              </w:rPr>
            </w:pPr>
            <w:ins w:id="16732" w:author="Author">
              <w:r>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1DC6BA" w14:textId="77777777" w:rsidR="003F7E2C" w:rsidRDefault="003F7E2C" w:rsidP="00BE28D4">
            <w:pPr>
              <w:pStyle w:val="tabletext11"/>
              <w:jc w:val="center"/>
              <w:rPr>
                <w:ins w:id="16733" w:author="Author"/>
              </w:rPr>
            </w:pPr>
            <w:ins w:id="16734" w:author="Author">
              <w:r>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5DBCB0" w14:textId="77777777" w:rsidR="003F7E2C" w:rsidRDefault="003F7E2C" w:rsidP="00BE28D4">
            <w:pPr>
              <w:pStyle w:val="tabletext11"/>
              <w:jc w:val="center"/>
              <w:rPr>
                <w:ins w:id="16735" w:author="Author"/>
              </w:rPr>
            </w:pPr>
            <w:ins w:id="16736" w:author="Author">
              <w:r>
                <w:t>0.73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1C9416" w14:textId="77777777" w:rsidR="003F7E2C" w:rsidRDefault="003F7E2C" w:rsidP="00BE28D4">
            <w:pPr>
              <w:pStyle w:val="tabletext11"/>
              <w:jc w:val="center"/>
              <w:rPr>
                <w:ins w:id="16737" w:author="Author"/>
              </w:rPr>
            </w:pPr>
            <w:ins w:id="16738" w:author="Author">
              <w:r>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69FC44" w14:textId="77777777" w:rsidR="003F7E2C" w:rsidRDefault="003F7E2C" w:rsidP="00BE28D4">
            <w:pPr>
              <w:pStyle w:val="tabletext11"/>
              <w:jc w:val="center"/>
              <w:rPr>
                <w:ins w:id="16739" w:author="Author"/>
              </w:rPr>
            </w:pPr>
            <w:ins w:id="16740" w:author="Author">
              <w:r>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FF823D" w14:textId="77777777" w:rsidR="003F7E2C" w:rsidRDefault="003F7E2C" w:rsidP="00BE28D4">
            <w:pPr>
              <w:pStyle w:val="tabletext11"/>
              <w:jc w:val="center"/>
              <w:rPr>
                <w:ins w:id="16741" w:author="Author"/>
              </w:rPr>
            </w:pPr>
            <w:ins w:id="16742" w:author="Author">
              <w:r>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42736" w14:textId="77777777" w:rsidR="003F7E2C" w:rsidRDefault="003F7E2C" w:rsidP="00BE28D4">
            <w:pPr>
              <w:pStyle w:val="tabletext11"/>
              <w:jc w:val="center"/>
              <w:rPr>
                <w:ins w:id="16743" w:author="Author"/>
              </w:rPr>
            </w:pPr>
            <w:ins w:id="16744" w:author="Author">
              <w:r>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D146A4" w14:textId="77777777" w:rsidR="003F7E2C" w:rsidRDefault="003F7E2C" w:rsidP="00BE28D4">
            <w:pPr>
              <w:pStyle w:val="tabletext11"/>
              <w:jc w:val="center"/>
              <w:rPr>
                <w:ins w:id="16745" w:author="Author"/>
              </w:rPr>
            </w:pPr>
            <w:ins w:id="16746" w:author="Author">
              <w:r>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8FDD84" w14:textId="77777777" w:rsidR="003F7E2C" w:rsidRDefault="003F7E2C" w:rsidP="00BE28D4">
            <w:pPr>
              <w:pStyle w:val="tabletext11"/>
              <w:jc w:val="center"/>
              <w:rPr>
                <w:ins w:id="16747" w:author="Author"/>
              </w:rPr>
            </w:pPr>
            <w:ins w:id="16748" w:author="Author">
              <w:r>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31E5ED" w14:textId="77777777" w:rsidR="003F7E2C" w:rsidRDefault="003F7E2C" w:rsidP="00BE28D4">
            <w:pPr>
              <w:pStyle w:val="tabletext11"/>
              <w:jc w:val="center"/>
              <w:rPr>
                <w:ins w:id="16749" w:author="Author"/>
              </w:rPr>
            </w:pPr>
            <w:ins w:id="16750" w:author="Author">
              <w:r>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4E67D3" w14:textId="77777777" w:rsidR="003F7E2C" w:rsidRDefault="003F7E2C" w:rsidP="00BE28D4">
            <w:pPr>
              <w:pStyle w:val="tabletext11"/>
              <w:jc w:val="center"/>
              <w:rPr>
                <w:ins w:id="16751" w:author="Author"/>
              </w:rPr>
            </w:pPr>
            <w:ins w:id="16752" w:author="Author">
              <w:r>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F1E25D" w14:textId="77777777" w:rsidR="003F7E2C" w:rsidRDefault="003F7E2C" w:rsidP="00BE28D4">
            <w:pPr>
              <w:pStyle w:val="tabletext11"/>
              <w:jc w:val="center"/>
              <w:rPr>
                <w:ins w:id="16753" w:author="Author"/>
              </w:rPr>
            </w:pPr>
            <w:ins w:id="16754" w:author="Author">
              <w:r>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860C62" w14:textId="77777777" w:rsidR="003F7E2C" w:rsidRDefault="003F7E2C" w:rsidP="00BE28D4">
            <w:pPr>
              <w:pStyle w:val="tabletext11"/>
              <w:jc w:val="center"/>
              <w:rPr>
                <w:ins w:id="16755" w:author="Author"/>
              </w:rPr>
            </w:pPr>
            <w:ins w:id="16756" w:author="Author">
              <w:r>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95FC84" w14:textId="77777777" w:rsidR="003F7E2C" w:rsidRDefault="003F7E2C" w:rsidP="00BE28D4">
            <w:pPr>
              <w:pStyle w:val="tabletext11"/>
              <w:jc w:val="center"/>
              <w:rPr>
                <w:ins w:id="16757" w:author="Author"/>
              </w:rPr>
            </w:pPr>
            <w:ins w:id="16758"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0549E3" w14:textId="77777777" w:rsidR="003F7E2C" w:rsidRDefault="003F7E2C" w:rsidP="00BE28D4">
            <w:pPr>
              <w:pStyle w:val="tabletext11"/>
              <w:jc w:val="center"/>
              <w:rPr>
                <w:ins w:id="16759" w:author="Author"/>
              </w:rPr>
            </w:pPr>
            <w:ins w:id="16760"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F085ED" w14:textId="77777777" w:rsidR="003F7E2C" w:rsidRDefault="003F7E2C" w:rsidP="00BE28D4">
            <w:pPr>
              <w:pStyle w:val="tabletext11"/>
              <w:jc w:val="center"/>
              <w:rPr>
                <w:ins w:id="16761" w:author="Author"/>
              </w:rPr>
            </w:pPr>
            <w:ins w:id="16762"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4E7D42" w14:textId="77777777" w:rsidR="003F7E2C" w:rsidRDefault="003F7E2C" w:rsidP="00BE28D4">
            <w:pPr>
              <w:pStyle w:val="tabletext11"/>
              <w:jc w:val="center"/>
              <w:rPr>
                <w:ins w:id="16763" w:author="Author"/>
              </w:rPr>
            </w:pPr>
            <w:ins w:id="16764"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28349B" w14:textId="77777777" w:rsidR="003F7E2C" w:rsidRDefault="003F7E2C" w:rsidP="00BE28D4">
            <w:pPr>
              <w:pStyle w:val="tabletext11"/>
              <w:jc w:val="center"/>
              <w:rPr>
                <w:ins w:id="16765" w:author="Author"/>
              </w:rPr>
            </w:pPr>
            <w:ins w:id="16766" w:author="Author">
              <w:r>
                <w:t>0.29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F76D9CD" w14:textId="77777777" w:rsidR="003F7E2C" w:rsidRDefault="003F7E2C" w:rsidP="00BE28D4">
            <w:pPr>
              <w:pStyle w:val="tabletext11"/>
              <w:jc w:val="center"/>
              <w:rPr>
                <w:ins w:id="16767" w:author="Author"/>
              </w:rPr>
            </w:pPr>
            <w:ins w:id="16768"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8E6FDB" w14:textId="77777777" w:rsidR="003F7E2C" w:rsidRDefault="003F7E2C" w:rsidP="00BE28D4">
            <w:pPr>
              <w:pStyle w:val="tabletext11"/>
              <w:jc w:val="center"/>
              <w:rPr>
                <w:ins w:id="16769" w:author="Author"/>
              </w:rPr>
            </w:pPr>
            <w:ins w:id="16770"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65EAFD" w14:textId="77777777" w:rsidR="003F7E2C" w:rsidRDefault="003F7E2C" w:rsidP="00BE28D4">
            <w:pPr>
              <w:pStyle w:val="tabletext11"/>
              <w:jc w:val="center"/>
              <w:rPr>
                <w:ins w:id="16771" w:author="Author"/>
              </w:rPr>
            </w:pPr>
            <w:ins w:id="16772"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F4E238" w14:textId="77777777" w:rsidR="003F7E2C" w:rsidRDefault="003F7E2C" w:rsidP="00BE28D4">
            <w:pPr>
              <w:pStyle w:val="tabletext11"/>
              <w:jc w:val="center"/>
              <w:rPr>
                <w:ins w:id="16773" w:author="Author"/>
              </w:rPr>
            </w:pPr>
            <w:ins w:id="16774"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97775B" w14:textId="77777777" w:rsidR="003F7E2C" w:rsidRDefault="003F7E2C" w:rsidP="00BE28D4">
            <w:pPr>
              <w:pStyle w:val="tabletext11"/>
              <w:jc w:val="center"/>
              <w:rPr>
                <w:ins w:id="16775" w:author="Author"/>
              </w:rPr>
            </w:pPr>
            <w:ins w:id="16776" w:author="Author">
              <w:r>
                <w:t>0.23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2CA9F06" w14:textId="77777777" w:rsidR="003F7E2C" w:rsidRDefault="003F7E2C" w:rsidP="00BE28D4">
            <w:pPr>
              <w:pStyle w:val="tabletext11"/>
              <w:jc w:val="center"/>
              <w:rPr>
                <w:ins w:id="16777" w:author="Author"/>
              </w:rPr>
            </w:pPr>
            <w:ins w:id="16778" w:author="Author">
              <w:r>
                <w:t>0.22</w:t>
              </w:r>
            </w:ins>
          </w:p>
        </w:tc>
      </w:tr>
      <w:tr w:rsidR="003F7E2C" w14:paraId="012D1BDB" w14:textId="77777777" w:rsidTr="00EE1A0A">
        <w:trPr>
          <w:trHeight w:val="190"/>
          <w:ins w:id="16779" w:author="Author"/>
        </w:trPr>
        <w:tc>
          <w:tcPr>
            <w:tcW w:w="200" w:type="dxa"/>
            <w:tcBorders>
              <w:top w:val="single" w:sz="4" w:space="0" w:color="auto"/>
              <w:left w:val="single" w:sz="4" w:space="0" w:color="auto"/>
              <w:bottom w:val="single" w:sz="4" w:space="0" w:color="auto"/>
              <w:right w:val="nil"/>
            </w:tcBorders>
            <w:vAlign w:val="bottom"/>
          </w:tcPr>
          <w:p w14:paraId="700C6AC2" w14:textId="77777777" w:rsidR="003F7E2C" w:rsidRDefault="003F7E2C" w:rsidP="00BE28D4">
            <w:pPr>
              <w:pStyle w:val="tabletext11"/>
              <w:jc w:val="right"/>
              <w:rPr>
                <w:ins w:id="16780" w:author="Author"/>
              </w:rPr>
            </w:pPr>
          </w:p>
        </w:tc>
        <w:tc>
          <w:tcPr>
            <w:tcW w:w="1580" w:type="dxa"/>
            <w:tcBorders>
              <w:top w:val="single" w:sz="4" w:space="0" w:color="auto"/>
              <w:left w:val="nil"/>
              <w:bottom w:val="single" w:sz="4" w:space="0" w:color="auto"/>
              <w:right w:val="single" w:sz="4" w:space="0" w:color="auto"/>
            </w:tcBorders>
            <w:vAlign w:val="bottom"/>
            <w:hideMark/>
          </w:tcPr>
          <w:p w14:paraId="27687FC7" w14:textId="77777777" w:rsidR="003F7E2C" w:rsidRDefault="003F7E2C" w:rsidP="00BE28D4">
            <w:pPr>
              <w:pStyle w:val="tabletext11"/>
              <w:tabs>
                <w:tab w:val="decimal" w:pos="640"/>
              </w:tabs>
              <w:rPr>
                <w:ins w:id="16781" w:author="Author"/>
              </w:rPr>
            </w:pPr>
            <w:ins w:id="16782" w:author="Author">
              <w:r>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EFAC40A" w14:textId="77777777" w:rsidR="003F7E2C" w:rsidRDefault="003F7E2C" w:rsidP="00BE28D4">
            <w:pPr>
              <w:pStyle w:val="tabletext11"/>
              <w:jc w:val="center"/>
              <w:rPr>
                <w:ins w:id="16783" w:author="Author"/>
              </w:rPr>
            </w:pPr>
            <w:ins w:id="16784" w:author="Author">
              <w:r>
                <w:t>1.27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53FB02A" w14:textId="77777777" w:rsidR="003F7E2C" w:rsidRDefault="003F7E2C" w:rsidP="00BE28D4">
            <w:pPr>
              <w:pStyle w:val="tabletext11"/>
              <w:jc w:val="center"/>
              <w:rPr>
                <w:ins w:id="16785" w:author="Author"/>
              </w:rPr>
            </w:pPr>
            <w:ins w:id="16786"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5610E7" w14:textId="77777777" w:rsidR="003F7E2C" w:rsidRDefault="003F7E2C" w:rsidP="00BE28D4">
            <w:pPr>
              <w:pStyle w:val="tabletext11"/>
              <w:jc w:val="center"/>
              <w:rPr>
                <w:ins w:id="16787" w:author="Author"/>
              </w:rPr>
            </w:pPr>
            <w:ins w:id="16788" w:author="Author">
              <w:r>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D338FF" w14:textId="77777777" w:rsidR="003F7E2C" w:rsidRDefault="003F7E2C" w:rsidP="00BE28D4">
            <w:pPr>
              <w:pStyle w:val="tabletext11"/>
              <w:jc w:val="center"/>
              <w:rPr>
                <w:ins w:id="16789" w:author="Author"/>
              </w:rPr>
            </w:pPr>
            <w:ins w:id="16790" w:author="Author">
              <w:r>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3E68A0" w14:textId="77777777" w:rsidR="003F7E2C" w:rsidRDefault="003F7E2C" w:rsidP="00BE28D4">
            <w:pPr>
              <w:pStyle w:val="tabletext11"/>
              <w:jc w:val="center"/>
              <w:rPr>
                <w:ins w:id="16791" w:author="Author"/>
              </w:rPr>
            </w:pPr>
            <w:ins w:id="16792" w:author="Author">
              <w:r>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40A1BB" w14:textId="77777777" w:rsidR="003F7E2C" w:rsidRDefault="003F7E2C" w:rsidP="00BE28D4">
            <w:pPr>
              <w:pStyle w:val="tabletext11"/>
              <w:jc w:val="center"/>
              <w:rPr>
                <w:ins w:id="16793" w:author="Author"/>
              </w:rPr>
            </w:pPr>
            <w:ins w:id="16794" w:author="Author">
              <w:r>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897A71" w14:textId="77777777" w:rsidR="003F7E2C" w:rsidRDefault="003F7E2C" w:rsidP="00BE28D4">
            <w:pPr>
              <w:pStyle w:val="tabletext11"/>
              <w:jc w:val="center"/>
              <w:rPr>
                <w:ins w:id="16795" w:author="Author"/>
              </w:rPr>
            </w:pPr>
            <w:ins w:id="16796" w:author="Author">
              <w:r>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2B3664" w14:textId="77777777" w:rsidR="003F7E2C" w:rsidRDefault="003F7E2C" w:rsidP="00BE28D4">
            <w:pPr>
              <w:pStyle w:val="tabletext11"/>
              <w:jc w:val="center"/>
              <w:rPr>
                <w:ins w:id="16797" w:author="Author"/>
              </w:rPr>
            </w:pPr>
            <w:ins w:id="16798" w:author="Author">
              <w:r>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D25F09" w14:textId="77777777" w:rsidR="003F7E2C" w:rsidRDefault="003F7E2C" w:rsidP="00BE28D4">
            <w:pPr>
              <w:pStyle w:val="tabletext11"/>
              <w:jc w:val="center"/>
              <w:rPr>
                <w:ins w:id="16799" w:author="Author"/>
              </w:rPr>
            </w:pPr>
            <w:ins w:id="16800" w:author="Author">
              <w:r>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94CBC3" w14:textId="77777777" w:rsidR="003F7E2C" w:rsidRDefault="003F7E2C" w:rsidP="00BE28D4">
            <w:pPr>
              <w:pStyle w:val="tabletext11"/>
              <w:jc w:val="center"/>
              <w:rPr>
                <w:ins w:id="16801" w:author="Author"/>
              </w:rPr>
            </w:pPr>
            <w:ins w:id="16802" w:author="Author">
              <w:r>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59DC78" w14:textId="77777777" w:rsidR="003F7E2C" w:rsidRDefault="003F7E2C" w:rsidP="00BE28D4">
            <w:pPr>
              <w:pStyle w:val="tabletext11"/>
              <w:jc w:val="center"/>
              <w:rPr>
                <w:ins w:id="16803" w:author="Author"/>
              </w:rPr>
            </w:pPr>
            <w:ins w:id="16804" w:author="Author">
              <w:r>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6BBF56" w14:textId="77777777" w:rsidR="003F7E2C" w:rsidRDefault="003F7E2C" w:rsidP="00BE28D4">
            <w:pPr>
              <w:pStyle w:val="tabletext11"/>
              <w:jc w:val="center"/>
              <w:rPr>
                <w:ins w:id="16805" w:author="Author"/>
              </w:rPr>
            </w:pPr>
            <w:ins w:id="16806" w:author="Author">
              <w:r>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98149D" w14:textId="77777777" w:rsidR="003F7E2C" w:rsidRDefault="003F7E2C" w:rsidP="00BE28D4">
            <w:pPr>
              <w:pStyle w:val="tabletext11"/>
              <w:jc w:val="center"/>
              <w:rPr>
                <w:ins w:id="16807" w:author="Author"/>
              </w:rPr>
            </w:pPr>
            <w:ins w:id="16808" w:author="Author">
              <w:r>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5BCB17" w14:textId="77777777" w:rsidR="003F7E2C" w:rsidRDefault="003F7E2C" w:rsidP="00BE28D4">
            <w:pPr>
              <w:pStyle w:val="tabletext11"/>
              <w:jc w:val="center"/>
              <w:rPr>
                <w:ins w:id="16809" w:author="Author"/>
              </w:rPr>
            </w:pPr>
            <w:ins w:id="16810"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8AF52A" w14:textId="77777777" w:rsidR="003F7E2C" w:rsidRDefault="003F7E2C" w:rsidP="00BE28D4">
            <w:pPr>
              <w:pStyle w:val="tabletext11"/>
              <w:jc w:val="center"/>
              <w:rPr>
                <w:ins w:id="16811" w:author="Author"/>
              </w:rPr>
            </w:pPr>
            <w:ins w:id="16812" w:author="Author">
              <w:r>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EC34DB" w14:textId="77777777" w:rsidR="003F7E2C" w:rsidRDefault="003F7E2C" w:rsidP="00BE28D4">
            <w:pPr>
              <w:pStyle w:val="tabletext11"/>
              <w:jc w:val="center"/>
              <w:rPr>
                <w:ins w:id="16813" w:author="Author"/>
              </w:rPr>
            </w:pPr>
            <w:ins w:id="16814" w:author="Author">
              <w:r>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B4A546" w14:textId="77777777" w:rsidR="003F7E2C" w:rsidRDefault="003F7E2C" w:rsidP="00BE28D4">
            <w:pPr>
              <w:pStyle w:val="tabletext11"/>
              <w:jc w:val="center"/>
              <w:rPr>
                <w:ins w:id="16815" w:author="Author"/>
              </w:rPr>
            </w:pPr>
            <w:ins w:id="16816"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35680A" w14:textId="77777777" w:rsidR="003F7E2C" w:rsidRDefault="003F7E2C" w:rsidP="00BE28D4">
            <w:pPr>
              <w:pStyle w:val="tabletext11"/>
              <w:jc w:val="center"/>
              <w:rPr>
                <w:ins w:id="16817" w:author="Author"/>
              </w:rPr>
            </w:pPr>
            <w:ins w:id="16818"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E519FA" w14:textId="77777777" w:rsidR="003F7E2C" w:rsidRDefault="003F7E2C" w:rsidP="00BE28D4">
            <w:pPr>
              <w:pStyle w:val="tabletext11"/>
              <w:jc w:val="center"/>
              <w:rPr>
                <w:ins w:id="16819" w:author="Author"/>
              </w:rPr>
            </w:pPr>
            <w:ins w:id="16820" w:author="Author">
              <w:r>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227D8F" w14:textId="77777777" w:rsidR="003F7E2C" w:rsidRDefault="003F7E2C" w:rsidP="00BE28D4">
            <w:pPr>
              <w:pStyle w:val="tabletext11"/>
              <w:jc w:val="center"/>
              <w:rPr>
                <w:ins w:id="16821" w:author="Author"/>
              </w:rPr>
            </w:pPr>
            <w:ins w:id="16822" w:author="Author">
              <w:r>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37CCD1" w14:textId="77777777" w:rsidR="003F7E2C" w:rsidRDefault="003F7E2C" w:rsidP="00BE28D4">
            <w:pPr>
              <w:pStyle w:val="tabletext11"/>
              <w:jc w:val="center"/>
              <w:rPr>
                <w:ins w:id="16823" w:author="Author"/>
              </w:rPr>
            </w:pPr>
            <w:ins w:id="16824"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B916AF" w14:textId="77777777" w:rsidR="003F7E2C" w:rsidRDefault="003F7E2C" w:rsidP="00BE28D4">
            <w:pPr>
              <w:pStyle w:val="tabletext11"/>
              <w:jc w:val="center"/>
              <w:rPr>
                <w:ins w:id="16825" w:author="Author"/>
              </w:rPr>
            </w:pPr>
            <w:ins w:id="16826" w:author="Author">
              <w:r>
                <w:t>0.32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9A83095" w14:textId="77777777" w:rsidR="003F7E2C" w:rsidRDefault="003F7E2C" w:rsidP="00BE28D4">
            <w:pPr>
              <w:pStyle w:val="tabletext11"/>
              <w:jc w:val="center"/>
              <w:rPr>
                <w:ins w:id="16827" w:author="Author"/>
              </w:rPr>
            </w:pPr>
            <w:ins w:id="16828"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5CAB62" w14:textId="77777777" w:rsidR="003F7E2C" w:rsidRDefault="003F7E2C" w:rsidP="00BE28D4">
            <w:pPr>
              <w:pStyle w:val="tabletext11"/>
              <w:jc w:val="center"/>
              <w:rPr>
                <w:ins w:id="16829" w:author="Author"/>
              </w:rPr>
            </w:pPr>
            <w:ins w:id="16830" w:author="Author">
              <w:r>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278D9F" w14:textId="77777777" w:rsidR="003F7E2C" w:rsidRDefault="003F7E2C" w:rsidP="00BE28D4">
            <w:pPr>
              <w:pStyle w:val="tabletext11"/>
              <w:jc w:val="center"/>
              <w:rPr>
                <w:ins w:id="16831" w:author="Author"/>
              </w:rPr>
            </w:pPr>
            <w:ins w:id="16832"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70B706" w14:textId="77777777" w:rsidR="003F7E2C" w:rsidRDefault="003F7E2C" w:rsidP="00BE28D4">
            <w:pPr>
              <w:pStyle w:val="tabletext11"/>
              <w:jc w:val="center"/>
              <w:rPr>
                <w:ins w:id="16833" w:author="Author"/>
              </w:rPr>
            </w:pPr>
            <w:ins w:id="16834"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2A25BE" w14:textId="77777777" w:rsidR="003F7E2C" w:rsidRDefault="003F7E2C" w:rsidP="00BE28D4">
            <w:pPr>
              <w:pStyle w:val="tabletext11"/>
              <w:jc w:val="center"/>
              <w:rPr>
                <w:ins w:id="16835" w:author="Author"/>
              </w:rPr>
            </w:pPr>
            <w:ins w:id="16836" w:author="Author">
              <w:r>
                <w:t>0.24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0F6A538" w14:textId="77777777" w:rsidR="003F7E2C" w:rsidRDefault="003F7E2C" w:rsidP="00BE28D4">
            <w:pPr>
              <w:pStyle w:val="tabletext11"/>
              <w:jc w:val="center"/>
              <w:rPr>
                <w:ins w:id="16837" w:author="Author"/>
              </w:rPr>
            </w:pPr>
            <w:ins w:id="16838" w:author="Author">
              <w:r>
                <w:t>0.23</w:t>
              </w:r>
            </w:ins>
          </w:p>
        </w:tc>
      </w:tr>
      <w:tr w:rsidR="003F7E2C" w14:paraId="0964E4A1" w14:textId="77777777" w:rsidTr="00EE1A0A">
        <w:trPr>
          <w:trHeight w:val="190"/>
          <w:ins w:id="16839" w:author="Author"/>
        </w:trPr>
        <w:tc>
          <w:tcPr>
            <w:tcW w:w="200" w:type="dxa"/>
            <w:tcBorders>
              <w:top w:val="single" w:sz="4" w:space="0" w:color="auto"/>
              <w:left w:val="single" w:sz="4" w:space="0" w:color="auto"/>
              <w:bottom w:val="single" w:sz="4" w:space="0" w:color="auto"/>
              <w:right w:val="nil"/>
            </w:tcBorders>
            <w:vAlign w:val="bottom"/>
          </w:tcPr>
          <w:p w14:paraId="3A92511D" w14:textId="77777777" w:rsidR="003F7E2C" w:rsidRDefault="003F7E2C" w:rsidP="00BE28D4">
            <w:pPr>
              <w:pStyle w:val="tabletext11"/>
              <w:jc w:val="right"/>
              <w:rPr>
                <w:ins w:id="16840" w:author="Author"/>
              </w:rPr>
            </w:pPr>
          </w:p>
        </w:tc>
        <w:tc>
          <w:tcPr>
            <w:tcW w:w="1580" w:type="dxa"/>
            <w:tcBorders>
              <w:top w:val="single" w:sz="4" w:space="0" w:color="auto"/>
              <w:left w:val="nil"/>
              <w:bottom w:val="single" w:sz="4" w:space="0" w:color="auto"/>
              <w:right w:val="single" w:sz="4" w:space="0" w:color="auto"/>
            </w:tcBorders>
            <w:vAlign w:val="bottom"/>
            <w:hideMark/>
          </w:tcPr>
          <w:p w14:paraId="1A3E93FD" w14:textId="77777777" w:rsidR="003F7E2C" w:rsidRDefault="003F7E2C" w:rsidP="00BE28D4">
            <w:pPr>
              <w:pStyle w:val="tabletext11"/>
              <w:tabs>
                <w:tab w:val="decimal" w:pos="640"/>
              </w:tabs>
              <w:rPr>
                <w:ins w:id="16841" w:author="Author"/>
              </w:rPr>
            </w:pPr>
            <w:ins w:id="16842" w:author="Author">
              <w:r>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DC016AA" w14:textId="77777777" w:rsidR="003F7E2C" w:rsidRDefault="003F7E2C" w:rsidP="00BE28D4">
            <w:pPr>
              <w:pStyle w:val="tabletext11"/>
              <w:jc w:val="center"/>
              <w:rPr>
                <w:ins w:id="16843" w:author="Author"/>
              </w:rPr>
            </w:pPr>
            <w:ins w:id="16844" w:author="Author">
              <w:r>
                <w:t>1.34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D327C14" w14:textId="77777777" w:rsidR="003F7E2C" w:rsidRDefault="003F7E2C" w:rsidP="00BE28D4">
            <w:pPr>
              <w:pStyle w:val="tabletext11"/>
              <w:jc w:val="center"/>
              <w:rPr>
                <w:ins w:id="16845" w:author="Author"/>
              </w:rPr>
            </w:pPr>
            <w:ins w:id="16846" w:author="Author">
              <w:r>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CF0314" w14:textId="77777777" w:rsidR="003F7E2C" w:rsidRDefault="003F7E2C" w:rsidP="00BE28D4">
            <w:pPr>
              <w:pStyle w:val="tabletext11"/>
              <w:jc w:val="center"/>
              <w:rPr>
                <w:ins w:id="16847" w:author="Author"/>
              </w:rPr>
            </w:pPr>
            <w:ins w:id="16848" w:author="Author">
              <w:r>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5DAD3" w14:textId="77777777" w:rsidR="003F7E2C" w:rsidRDefault="003F7E2C" w:rsidP="00BE28D4">
            <w:pPr>
              <w:pStyle w:val="tabletext11"/>
              <w:jc w:val="center"/>
              <w:rPr>
                <w:ins w:id="16849" w:author="Author"/>
              </w:rPr>
            </w:pPr>
            <w:ins w:id="16850" w:author="Author">
              <w:r>
                <w:t>1.08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98B236" w14:textId="77777777" w:rsidR="003F7E2C" w:rsidRDefault="003F7E2C" w:rsidP="00BE28D4">
            <w:pPr>
              <w:pStyle w:val="tabletext11"/>
              <w:jc w:val="center"/>
              <w:rPr>
                <w:ins w:id="16851" w:author="Author"/>
              </w:rPr>
            </w:pPr>
            <w:ins w:id="16852"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F98821" w14:textId="77777777" w:rsidR="003F7E2C" w:rsidRDefault="003F7E2C" w:rsidP="00BE28D4">
            <w:pPr>
              <w:pStyle w:val="tabletext11"/>
              <w:jc w:val="center"/>
              <w:rPr>
                <w:ins w:id="16853" w:author="Author"/>
              </w:rPr>
            </w:pPr>
            <w:ins w:id="16854" w:author="Author">
              <w:r>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E80A8A" w14:textId="77777777" w:rsidR="003F7E2C" w:rsidRDefault="003F7E2C" w:rsidP="00BE28D4">
            <w:pPr>
              <w:pStyle w:val="tabletext11"/>
              <w:jc w:val="center"/>
              <w:rPr>
                <w:ins w:id="16855" w:author="Author"/>
              </w:rPr>
            </w:pPr>
            <w:ins w:id="16856" w:author="Author">
              <w:r>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E944F2" w14:textId="77777777" w:rsidR="003F7E2C" w:rsidRDefault="003F7E2C" w:rsidP="00BE28D4">
            <w:pPr>
              <w:pStyle w:val="tabletext11"/>
              <w:jc w:val="center"/>
              <w:rPr>
                <w:ins w:id="16857" w:author="Author"/>
              </w:rPr>
            </w:pPr>
            <w:ins w:id="16858" w:author="Author">
              <w:r>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06D8A5" w14:textId="77777777" w:rsidR="003F7E2C" w:rsidRDefault="003F7E2C" w:rsidP="00BE28D4">
            <w:pPr>
              <w:pStyle w:val="tabletext11"/>
              <w:jc w:val="center"/>
              <w:rPr>
                <w:ins w:id="16859" w:author="Author"/>
              </w:rPr>
            </w:pPr>
            <w:ins w:id="16860" w:author="Author">
              <w:r>
                <w:t>0.74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B21EE4" w14:textId="77777777" w:rsidR="003F7E2C" w:rsidRDefault="003F7E2C" w:rsidP="00BE28D4">
            <w:pPr>
              <w:pStyle w:val="tabletext11"/>
              <w:jc w:val="center"/>
              <w:rPr>
                <w:ins w:id="16861" w:author="Author"/>
              </w:rPr>
            </w:pPr>
            <w:ins w:id="16862" w:author="Author">
              <w:r>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57C880" w14:textId="77777777" w:rsidR="003F7E2C" w:rsidRDefault="003F7E2C" w:rsidP="00BE28D4">
            <w:pPr>
              <w:pStyle w:val="tabletext11"/>
              <w:jc w:val="center"/>
              <w:rPr>
                <w:ins w:id="16863" w:author="Author"/>
              </w:rPr>
            </w:pPr>
            <w:ins w:id="16864"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B3AEC5" w14:textId="77777777" w:rsidR="003F7E2C" w:rsidRDefault="003F7E2C" w:rsidP="00BE28D4">
            <w:pPr>
              <w:pStyle w:val="tabletext11"/>
              <w:jc w:val="center"/>
              <w:rPr>
                <w:ins w:id="16865" w:author="Author"/>
              </w:rPr>
            </w:pPr>
            <w:ins w:id="16866" w:author="Author">
              <w:r>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446DFE" w14:textId="77777777" w:rsidR="003F7E2C" w:rsidRDefault="003F7E2C" w:rsidP="00BE28D4">
            <w:pPr>
              <w:pStyle w:val="tabletext11"/>
              <w:jc w:val="center"/>
              <w:rPr>
                <w:ins w:id="16867" w:author="Author"/>
              </w:rPr>
            </w:pPr>
            <w:ins w:id="16868" w:author="Author">
              <w:r>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3C8C7C" w14:textId="77777777" w:rsidR="003F7E2C" w:rsidRDefault="003F7E2C" w:rsidP="00BE28D4">
            <w:pPr>
              <w:pStyle w:val="tabletext11"/>
              <w:jc w:val="center"/>
              <w:rPr>
                <w:ins w:id="16869" w:author="Author"/>
              </w:rPr>
            </w:pPr>
            <w:ins w:id="16870" w:author="Author">
              <w:r>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E6280B" w14:textId="77777777" w:rsidR="003F7E2C" w:rsidRDefault="003F7E2C" w:rsidP="00BE28D4">
            <w:pPr>
              <w:pStyle w:val="tabletext11"/>
              <w:jc w:val="center"/>
              <w:rPr>
                <w:ins w:id="16871" w:author="Author"/>
              </w:rPr>
            </w:pPr>
            <w:ins w:id="16872" w:author="Author">
              <w:r>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9B1446" w14:textId="77777777" w:rsidR="003F7E2C" w:rsidRDefault="003F7E2C" w:rsidP="00BE28D4">
            <w:pPr>
              <w:pStyle w:val="tabletext11"/>
              <w:jc w:val="center"/>
              <w:rPr>
                <w:ins w:id="16873" w:author="Author"/>
              </w:rPr>
            </w:pPr>
            <w:ins w:id="16874" w:author="Author">
              <w:r>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6598F3" w14:textId="77777777" w:rsidR="003F7E2C" w:rsidRDefault="003F7E2C" w:rsidP="00BE28D4">
            <w:pPr>
              <w:pStyle w:val="tabletext11"/>
              <w:jc w:val="center"/>
              <w:rPr>
                <w:ins w:id="16875" w:author="Author"/>
              </w:rPr>
            </w:pPr>
            <w:ins w:id="16876" w:author="Author">
              <w:r>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A95BC0" w14:textId="77777777" w:rsidR="003F7E2C" w:rsidRDefault="003F7E2C" w:rsidP="00BE28D4">
            <w:pPr>
              <w:pStyle w:val="tabletext11"/>
              <w:jc w:val="center"/>
              <w:rPr>
                <w:ins w:id="16877" w:author="Author"/>
              </w:rPr>
            </w:pPr>
            <w:ins w:id="16878" w:author="Author">
              <w:r>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319470" w14:textId="77777777" w:rsidR="003F7E2C" w:rsidRDefault="003F7E2C" w:rsidP="00BE28D4">
            <w:pPr>
              <w:pStyle w:val="tabletext11"/>
              <w:jc w:val="center"/>
              <w:rPr>
                <w:ins w:id="16879" w:author="Author"/>
              </w:rPr>
            </w:pPr>
            <w:ins w:id="16880" w:author="Author">
              <w:r>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1875A9" w14:textId="77777777" w:rsidR="003F7E2C" w:rsidRDefault="003F7E2C" w:rsidP="00BE28D4">
            <w:pPr>
              <w:pStyle w:val="tabletext11"/>
              <w:jc w:val="center"/>
              <w:rPr>
                <w:ins w:id="16881" w:author="Author"/>
              </w:rPr>
            </w:pPr>
            <w:ins w:id="16882" w:author="Author">
              <w:r>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66C098" w14:textId="77777777" w:rsidR="003F7E2C" w:rsidRDefault="003F7E2C" w:rsidP="00BE28D4">
            <w:pPr>
              <w:pStyle w:val="tabletext11"/>
              <w:jc w:val="center"/>
              <w:rPr>
                <w:ins w:id="16883" w:author="Author"/>
              </w:rPr>
            </w:pPr>
            <w:ins w:id="16884"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F745C8" w14:textId="77777777" w:rsidR="003F7E2C" w:rsidRDefault="003F7E2C" w:rsidP="00BE28D4">
            <w:pPr>
              <w:pStyle w:val="tabletext11"/>
              <w:jc w:val="center"/>
              <w:rPr>
                <w:ins w:id="16885" w:author="Author"/>
              </w:rPr>
            </w:pPr>
            <w:ins w:id="16886" w:author="Author">
              <w:r>
                <w:t>0.34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93CFD32" w14:textId="77777777" w:rsidR="003F7E2C" w:rsidRDefault="003F7E2C" w:rsidP="00BE28D4">
            <w:pPr>
              <w:pStyle w:val="tabletext11"/>
              <w:jc w:val="center"/>
              <w:rPr>
                <w:ins w:id="16887" w:author="Author"/>
              </w:rPr>
            </w:pPr>
            <w:ins w:id="16888"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CA4472" w14:textId="77777777" w:rsidR="003F7E2C" w:rsidRDefault="003F7E2C" w:rsidP="00BE28D4">
            <w:pPr>
              <w:pStyle w:val="tabletext11"/>
              <w:jc w:val="center"/>
              <w:rPr>
                <w:ins w:id="16889" w:author="Author"/>
              </w:rPr>
            </w:pPr>
            <w:ins w:id="16890"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B0CF16" w14:textId="77777777" w:rsidR="003F7E2C" w:rsidRDefault="003F7E2C" w:rsidP="00BE28D4">
            <w:pPr>
              <w:pStyle w:val="tabletext11"/>
              <w:jc w:val="center"/>
              <w:rPr>
                <w:ins w:id="16891" w:author="Author"/>
              </w:rPr>
            </w:pPr>
            <w:ins w:id="16892" w:author="Author">
              <w:r>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055AA1" w14:textId="77777777" w:rsidR="003F7E2C" w:rsidRDefault="003F7E2C" w:rsidP="00BE28D4">
            <w:pPr>
              <w:pStyle w:val="tabletext11"/>
              <w:jc w:val="center"/>
              <w:rPr>
                <w:ins w:id="16893" w:author="Author"/>
              </w:rPr>
            </w:pPr>
            <w:ins w:id="16894"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72B1F2" w14:textId="77777777" w:rsidR="003F7E2C" w:rsidRDefault="003F7E2C" w:rsidP="00BE28D4">
            <w:pPr>
              <w:pStyle w:val="tabletext11"/>
              <w:jc w:val="center"/>
              <w:rPr>
                <w:ins w:id="16895" w:author="Author"/>
              </w:rPr>
            </w:pPr>
            <w:ins w:id="16896" w:author="Author">
              <w:r>
                <w:t>0.27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2217A7C" w14:textId="77777777" w:rsidR="003F7E2C" w:rsidRDefault="003F7E2C" w:rsidP="00BE28D4">
            <w:pPr>
              <w:pStyle w:val="tabletext11"/>
              <w:jc w:val="center"/>
              <w:rPr>
                <w:ins w:id="16897" w:author="Author"/>
              </w:rPr>
            </w:pPr>
            <w:ins w:id="16898" w:author="Author">
              <w:r>
                <w:t>0.25</w:t>
              </w:r>
            </w:ins>
          </w:p>
        </w:tc>
      </w:tr>
      <w:tr w:rsidR="003F7E2C" w14:paraId="1DFB304B" w14:textId="77777777" w:rsidTr="00EE1A0A">
        <w:trPr>
          <w:trHeight w:val="190"/>
          <w:ins w:id="16899" w:author="Author"/>
        </w:trPr>
        <w:tc>
          <w:tcPr>
            <w:tcW w:w="200" w:type="dxa"/>
            <w:tcBorders>
              <w:top w:val="single" w:sz="4" w:space="0" w:color="auto"/>
              <w:left w:val="single" w:sz="4" w:space="0" w:color="auto"/>
              <w:bottom w:val="single" w:sz="4" w:space="0" w:color="auto"/>
              <w:right w:val="nil"/>
            </w:tcBorders>
            <w:vAlign w:val="bottom"/>
          </w:tcPr>
          <w:p w14:paraId="7EA3B872" w14:textId="77777777" w:rsidR="003F7E2C" w:rsidRDefault="003F7E2C" w:rsidP="00BE28D4">
            <w:pPr>
              <w:pStyle w:val="tabletext11"/>
              <w:jc w:val="right"/>
              <w:rPr>
                <w:ins w:id="16900" w:author="Author"/>
              </w:rPr>
            </w:pPr>
          </w:p>
        </w:tc>
        <w:tc>
          <w:tcPr>
            <w:tcW w:w="1580" w:type="dxa"/>
            <w:tcBorders>
              <w:top w:val="single" w:sz="4" w:space="0" w:color="auto"/>
              <w:left w:val="nil"/>
              <w:bottom w:val="single" w:sz="4" w:space="0" w:color="auto"/>
              <w:right w:val="single" w:sz="4" w:space="0" w:color="auto"/>
            </w:tcBorders>
            <w:vAlign w:val="bottom"/>
            <w:hideMark/>
          </w:tcPr>
          <w:p w14:paraId="69E7E3F3" w14:textId="77777777" w:rsidR="003F7E2C" w:rsidRDefault="003F7E2C" w:rsidP="00BE28D4">
            <w:pPr>
              <w:pStyle w:val="tabletext11"/>
              <w:tabs>
                <w:tab w:val="decimal" w:pos="640"/>
              </w:tabs>
              <w:rPr>
                <w:ins w:id="16901" w:author="Author"/>
              </w:rPr>
            </w:pPr>
            <w:ins w:id="16902" w:author="Author">
              <w:r>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020C8E8" w14:textId="77777777" w:rsidR="003F7E2C" w:rsidRDefault="003F7E2C" w:rsidP="00BE28D4">
            <w:pPr>
              <w:pStyle w:val="tabletext11"/>
              <w:jc w:val="center"/>
              <w:rPr>
                <w:ins w:id="16903" w:author="Author"/>
              </w:rPr>
            </w:pPr>
            <w:ins w:id="16904" w:author="Author">
              <w:r>
                <w:t>1.48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4C827C7" w14:textId="77777777" w:rsidR="003F7E2C" w:rsidRDefault="003F7E2C" w:rsidP="00BE28D4">
            <w:pPr>
              <w:pStyle w:val="tabletext11"/>
              <w:jc w:val="center"/>
              <w:rPr>
                <w:ins w:id="16905" w:author="Author"/>
              </w:rPr>
            </w:pPr>
            <w:ins w:id="16906" w:author="Author">
              <w:r>
                <w:t>1.36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AAB951" w14:textId="77777777" w:rsidR="003F7E2C" w:rsidRDefault="003F7E2C" w:rsidP="00BE28D4">
            <w:pPr>
              <w:pStyle w:val="tabletext11"/>
              <w:jc w:val="center"/>
              <w:rPr>
                <w:ins w:id="16907" w:author="Author"/>
              </w:rPr>
            </w:pPr>
            <w:ins w:id="16908" w:author="Author">
              <w:r>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9406DD" w14:textId="77777777" w:rsidR="003F7E2C" w:rsidRDefault="003F7E2C" w:rsidP="00BE28D4">
            <w:pPr>
              <w:pStyle w:val="tabletext11"/>
              <w:jc w:val="center"/>
              <w:rPr>
                <w:ins w:id="16909" w:author="Author"/>
              </w:rPr>
            </w:pPr>
            <w:ins w:id="16910" w:author="Author">
              <w:r>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D84D46" w14:textId="77777777" w:rsidR="003F7E2C" w:rsidRDefault="003F7E2C" w:rsidP="00BE28D4">
            <w:pPr>
              <w:pStyle w:val="tabletext11"/>
              <w:jc w:val="center"/>
              <w:rPr>
                <w:ins w:id="16911" w:author="Author"/>
              </w:rPr>
            </w:pPr>
            <w:ins w:id="16912" w:author="Author">
              <w:r>
                <w:t>1.11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1957AF" w14:textId="77777777" w:rsidR="003F7E2C" w:rsidRDefault="003F7E2C" w:rsidP="00BE28D4">
            <w:pPr>
              <w:pStyle w:val="tabletext11"/>
              <w:jc w:val="center"/>
              <w:rPr>
                <w:ins w:id="16913" w:author="Author"/>
              </w:rPr>
            </w:pPr>
            <w:ins w:id="16914" w:author="Author">
              <w:r>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45CC16" w14:textId="77777777" w:rsidR="003F7E2C" w:rsidRDefault="003F7E2C" w:rsidP="00BE28D4">
            <w:pPr>
              <w:pStyle w:val="tabletext11"/>
              <w:jc w:val="center"/>
              <w:rPr>
                <w:ins w:id="16915" w:author="Author"/>
              </w:rPr>
            </w:pPr>
            <w:ins w:id="16916" w:author="Author">
              <w:r>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B3370B" w14:textId="77777777" w:rsidR="003F7E2C" w:rsidRDefault="003F7E2C" w:rsidP="00BE28D4">
            <w:pPr>
              <w:pStyle w:val="tabletext11"/>
              <w:jc w:val="center"/>
              <w:rPr>
                <w:ins w:id="16917" w:author="Author"/>
              </w:rPr>
            </w:pPr>
            <w:ins w:id="16918" w:author="Author">
              <w:r>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536CAD" w14:textId="77777777" w:rsidR="003F7E2C" w:rsidRDefault="003F7E2C" w:rsidP="00BE28D4">
            <w:pPr>
              <w:pStyle w:val="tabletext11"/>
              <w:jc w:val="center"/>
              <w:rPr>
                <w:ins w:id="16919" w:author="Author"/>
              </w:rPr>
            </w:pPr>
            <w:ins w:id="16920"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7CEDDB" w14:textId="77777777" w:rsidR="003F7E2C" w:rsidRDefault="003F7E2C" w:rsidP="00BE28D4">
            <w:pPr>
              <w:pStyle w:val="tabletext11"/>
              <w:jc w:val="center"/>
              <w:rPr>
                <w:ins w:id="16921" w:author="Author"/>
              </w:rPr>
            </w:pPr>
            <w:ins w:id="16922" w:author="Author">
              <w:r>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BDCF91" w14:textId="77777777" w:rsidR="003F7E2C" w:rsidRDefault="003F7E2C" w:rsidP="00BE28D4">
            <w:pPr>
              <w:pStyle w:val="tabletext11"/>
              <w:jc w:val="center"/>
              <w:rPr>
                <w:ins w:id="16923" w:author="Author"/>
              </w:rPr>
            </w:pPr>
            <w:ins w:id="16924" w:author="Author">
              <w:r>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D09B76" w14:textId="77777777" w:rsidR="003F7E2C" w:rsidRDefault="003F7E2C" w:rsidP="00BE28D4">
            <w:pPr>
              <w:pStyle w:val="tabletext11"/>
              <w:jc w:val="center"/>
              <w:rPr>
                <w:ins w:id="16925" w:author="Author"/>
              </w:rPr>
            </w:pPr>
            <w:ins w:id="16926" w:author="Author">
              <w:r>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E8B0AB" w14:textId="77777777" w:rsidR="003F7E2C" w:rsidRDefault="003F7E2C" w:rsidP="00BE28D4">
            <w:pPr>
              <w:pStyle w:val="tabletext11"/>
              <w:jc w:val="center"/>
              <w:rPr>
                <w:ins w:id="16927" w:author="Author"/>
              </w:rPr>
            </w:pPr>
            <w:ins w:id="16928" w:author="Author">
              <w:r>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CE6FCD" w14:textId="77777777" w:rsidR="003F7E2C" w:rsidRDefault="003F7E2C" w:rsidP="00BE28D4">
            <w:pPr>
              <w:pStyle w:val="tabletext11"/>
              <w:jc w:val="center"/>
              <w:rPr>
                <w:ins w:id="16929" w:author="Author"/>
              </w:rPr>
            </w:pPr>
            <w:ins w:id="16930" w:author="Author">
              <w:r>
                <w:t>0.61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A409F4" w14:textId="77777777" w:rsidR="003F7E2C" w:rsidRDefault="003F7E2C" w:rsidP="00BE28D4">
            <w:pPr>
              <w:pStyle w:val="tabletext11"/>
              <w:jc w:val="center"/>
              <w:rPr>
                <w:ins w:id="16931" w:author="Author"/>
              </w:rPr>
            </w:pPr>
            <w:ins w:id="16932" w:author="Author">
              <w:r>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1EA07E" w14:textId="77777777" w:rsidR="003F7E2C" w:rsidRDefault="003F7E2C" w:rsidP="00BE28D4">
            <w:pPr>
              <w:pStyle w:val="tabletext11"/>
              <w:jc w:val="center"/>
              <w:rPr>
                <w:ins w:id="16933" w:author="Author"/>
              </w:rPr>
            </w:pPr>
            <w:ins w:id="16934" w:author="Author">
              <w:r>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FFED39" w14:textId="77777777" w:rsidR="003F7E2C" w:rsidRDefault="003F7E2C" w:rsidP="00BE28D4">
            <w:pPr>
              <w:pStyle w:val="tabletext11"/>
              <w:jc w:val="center"/>
              <w:rPr>
                <w:ins w:id="16935" w:author="Author"/>
              </w:rPr>
            </w:pPr>
            <w:ins w:id="16936" w:author="Author">
              <w:r>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3C6950" w14:textId="77777777" w:rsidR="003F7E2C" w:rsidRDefault="003F7E2C" w:rsidP="00BE28D4">
            <w:pPr>
              <w:pStyle w:val="tabletext11"/>
              <w:jc w:val="center"/>
              <w:rPr>
                <w:ins w:id="16937" w:author="Author"/>
              </w:rPr>
            </w:pPr>
            <w:ins w:id="16938" w:author="Author">
              <w:r>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A11874" w14:textId="77777777" w:rsidR="003F7E2C" w:rsidRDefault="003F7E2C" w:rsidP="00BE28D4">
            <w:pPr>
              <w:pStyle w:val="tabletext11"/>
              <w:jc w:val="center"/>
              <w:rPr>
                <w:ins w:id="16939" w:author="Author"/>
              </w:rPr>
            </w:pPr>
            <w:ins w:id="16940" w:author="Author">
              <w:r>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33CD51" w14:textId="77777777" w:rsidR="003F7E2C" w:rsidRDefault="003F7E2C" w:rsidP="00BE28D4">
            <w:pPr>
              <w:pStyle w:val="tabletext11"/>
              <w:jc w:val="center"/>
              <w:rPr>
                <w:ins w:id="16941" w:author="Author"/>
              </w:rPr>
            </w:pPr>
            <w:ins w:id="16942"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587896" w14:textId="77777777" w:rsidR="003F7E2C" w:rsidRDefault="003F7E2C" w:rsidP="00BE28D4">
            <w:pPr>
              <w:pStyle w:val="tabletext11"/>
              <w:jc w:val="center"/>
              <w:rPr>
                <w:ins w:id="16943" w:author="Author"/>
              </w:rPr>
            </w:pPr>
            <w:ins w:id="16944" w:author="Author">
              <w:r>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16FC5E" w14:textId="77777777" w:rsidR="003F7E2C" w:rsidRDefault="003F7E2C" w:rsidP="00BE28D4">
            <w:pPr>
              <w:pStyle w:val="tabletext11"/>
              <w:jc w:val="center"/>
              <w:rPr>
                <w:ins w:id="16945" w:author="Author"/>
              </w:rPr>
            </w:pPr>
            <w:ins w:id="16946" w:author="Author">
              <w:r>
                <w:t>0.44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EDC6EDF" w14:textId="77777777" w:rsidR="003F7E2C" w:rsidRDefault="003F7E2C" w:rsidP="00BE28D4">
            <w:pPr>
              <w:pStyle w:val="tabletext11"/>
              <w:jc w:val="center"/>
              <w:rPr>
                <w:ins w:id="16947" w:author="Author"/>
              </w:rPr>
            </w:pPr>
            <w:ins w:id="16948" w:author="Author">
              <w:r>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966136" w14:textId="77777777" w:rsidR="003F7E2C" w:rsidRDefault="003F7E2C" w:rsidP="00BE28D4">
            <w:pPr>
              <w:pStyle w:val="tabletext11"/>
              <w:jc w:val="center"/>
              <w:rPr>
                <w:ins w:id="16949" w:author="Author"/>
              </w:rPr>
            </w:pPr>
            <w:ins w:id="16950" w:author="Author">
              <w:r>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1C4CBA" w14:textId="77777777" w:rsidR="003F7E2C" w:rsidRDefault="003F7E2C" w:rsidP="00BE28D4">
            <w:pPr>
              <w:pStyle w:val="tabletext11"/>
              <w:jc w:val="center"/>
              <w:rPr>
                <w:ins w:id="16951" w:author="Author"/>
              </w:rPr>
            </w:pPr>
            <w:ins w:id="16952"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B85BED" w14:textId="77777777" w:rsidR="003F7E2C" w:rsidRDefault="003F7E2C" w:rsidP="00BE28D4">
            <w:pPr>
              <w:pStyle w:val="tabletext11"/>
              <w:jc w:val="center"/>
              <w:rPr>
                <w:ins w:id="16953" w:author="Author"/>
              </w:rPr>
            </w:pPr>
            <w:ins w:id="16954" w:author="Author">
              <w:r>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AB8392" w14:textId="77777777" w:rsidR="003F7E2C" w:rsidRDefault="003F7E2C" w:rsidP="00BE28D4">
            <w:pPr>
              <w:pStyle w:val="tabletext11"/>
              <w:jc w:val="center"/>
              <w:rPr>
                <w:ins w:id="16955" w:author="Author"/>
              </w:rPr>
            </w:pPr>
            <w:ins w:id="16956" w:author="Author">
              <w:r>
                <w:t>0.36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2E31DCE" w14:textId="77777777" w:rsidR="003F7E2C" w:rsidRDefault="003F7E2C" w:rsidP="00BE28D4">
            <w:pPr>
              <w:pStyle w:val="tabletext11"/>
              <w:jc w:val="center"/>
              <w:rPr>
                <w:ins w:id="16957" w:author="Author"/>
              </w:rPr>
            </w:pPr>
            <w:ins w:id="16958" w:author="Author">
              <w:r>
                <w:t>0.34</w:t>
              </w:r>
            </w:ins>
          </w:p>
        </w:tc>
      </w:tr>
      <w:tr w:rsidR="003F7E2C" w14:paraId="5C2B7A84" w14:textId="77777777" w:rsidTr="00EE1A0A">
        <w:trPr>
          <w:trHeight w:val="190"/>
          <w:ins w:id="16959" w:author="Author"/>
        </w:trPr>
        <w:tc>
          <w:tcPr>
            <w:tcW w:w="200" w:type="dxa"/>
            <w:tcBorders>
              <w:top w:val="single" w:sz="4" w:space="0" w:color="auto"/>
              <w:left w:val="single" w:sz="4" w:space="0" w:color="auto"/>
              <w:bottom w:val="single" w:sz="4" w:space="0" w:color="auto"/>
              <w:right w:val="nil"/>
            </w:tcBorders>
            <w:vAlign w:val="bottom"/>
          </w:tcPr>
          <w:p w14:paraId="48787986" w14:textId="77777777" w:rsidR="003F7E2C" w:rsidRDefault="003F7E2C" w:rsidP="00BE28D4">
            <w:pPr>
              <w:pStyle w:val="tabletext11"/>
              <w:jc w:val="right"/>
              <w:rPr>
                <w:ins w:id="16960" w:author="Author"/>
              </w:rPr>
            </w:pPr>
          </w:p>
        </w:tc>
        <w:tc>
          <w:tcPr>
            <w:tcW w:w="1580" w:type="dxa"/>
            <w:tcBorders>
              <w:top w:val="single" w:sz="4" w:space="0" w:color="auto"/>
              <w:left w:val="nil"/>
              <w:bottom w:val="single" w:sz="4" w:space="0" w:color="auto"/>
              <w:right w:val="single" w:sz="4" w:space="0" w:color="auto"/>
            </w:tcBorders>
            <w:vAlign w:val="bottom"/>
            <w:hideMark/>
          </w:tcPr>
          <w:p w14:paraId="50DAE012" w14:textId="77777777" w:rsidR="003F7E2C" w:rsidRDefault="003F7E2C" w:rsidP="00BE28D4">
            <w:pPr>
              <w:pStyle w:val="tabletext11"/>
              <w:tabs>
                <w:tab w:val="decimal" w:pos="640"/>
              </w:tabs>
              <w:rPr>
                <w:ins w:id="16961" w:author="Author"/>
              </w:rPr>
            </w:pPr>
            <w:ins w:id="16962" w:author="Author">
              <w:r>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7D2FCEF" w14:textId="77777777" w:rsidR="003F7E2C" w:rsidRDefault="003F7E2C" w:rsidP="00BE28D4">
            <w:pPr>
              <w:pStyle w:val="tabletext11"/>
              <w:jc w:val="center"/>
              <w:rPr>
                <w:ins w:id="16963" w:author="Author"/>
              </w:rPr>
            </w:pPr>
            <w:ins w:id="16964" w:author="Author">
              <w:r>
                <w:t>1.65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43E5A54" w14:textId="77777777" w:rsidR="003F7E2C" w:rsidRDefault="003F7E2C" w:rsidP="00BE28D4">
            <w:pPr>
              <w:pStyle w:val="tabletext11"/>
              <w:jc w:val="center"/>
              <w:rPr>
                <w:ins w:id="16965" w:author="Author"/>
              </w:rPr>
            </w:pPr>
            <w:ins w:id="16966" w:author="Author">
              <w:r>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1C2BF3" w14:textId="77777777" w:rsidR="003F7E2C" w:rsidRDefault="003F7E2C" w:rsidP="00BE28D4">
            <w:pPr>
              <w:pStyle w:val="tabletext11"/>
              <w:jc w:val="center"/>
              <w:rPr>
                <w:ins w:id="16967" w:author="Author"/>
              </w:rPr>
            </w:pPr>
            <w:ins w:id="16968" w:author="Author">
              <w:r>
                <w:t>1.46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CEBE41" w14:textId="77777777" w:rsidR="003F7E2C" w:rsidRDefault="003F7E2C" w:rsidP="00BE28D4">
            <w:pPr>
              <w:pStyle w:val="tabletext11"/>
              <w:jc w:val="center"/>
              <w:rPr>
                <w:ins w:id="16969" w:author="Author"/>
              </w:rPr>
            </w:pPr>
            <w:ins w:id="16970" w:author="Author">
              <w:r>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658733" w14:textId="77777777" w:rsidR="003F7E2C" w:rsidRDefault="003F7E2C" w:rsidP="00BE28D4">
            <w:pPr>
              <w:pStyle w:val="tabletext11"/>
              <w:jc w:val="center"/>
              <w:rPr>
                <w:ins w:id="16971" w:author="Author"/>
              </w:rPr>
            </w:pPr>
            <w:ins w:id="16972" w:author="Author">
              <w:r>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008338" w14:textId="77777777" w:rsidR="003F7E2C" w:rsidRDefault="003F7E2C" w:rsidP="00BE28D4">
            <w:pPr>
              <w:pStyle w:val="tabletext11"/>
              <w:jc w:val="center"/>
              <w:rPr>
                <w:ins w:id="16973" w:author="Author"/>
              </w:rPr>
            </w:pPr>
            <w:ins w:id="16974"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B6F76D" w14:textId="77777777" w:rsidR="003F7E2C" w:rsidRDefault="003F7E2C" w:rsidP="00BE28D4">
            <w:pPr>
              <w:pStyle w:val="tabletext11"/>
              <w:jc w:val="center"/>
              <w:rPr>
                <w:ins w:id="16975" w:author="Author"/>
              </w:rPr>
            </w:pPr>
            <w:ins w:id="16976" w:author="Author">
              <w:r>
                <w:t>1.04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3EE2A6" w14:textId="77777777" w:rsidR="003F7E2C" w:rsidRDefault="003F7E2C" w:rsidP="00BE28D4">
            <w:pPr>
              <w:pStyle w:val="tabletext11"/>
              <w:jc w:val="center"/>
              <w:rPr>
                <w:ins w:id="16977" w:author="Author"/>
              </w:rPr>
            </w:pPr>
            <w:ins w:id="16978" w:author="Author">
              <w:r>
                <w:t>1.04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89A9CE" w14:textId="77777777" w:rsidR="003F7E2C" w:rsidRDefault="003F7E2C" w:rsidP="00BE28D4">
            <w:pPr>
              <w:pStyle w:val="tabletext11"/>
              <w:jc w:val="center"/>
              <w:rPr>
                <w:ins w:id="16979" w:author="Author"/>
              </w:rPr>
            </w:pPr>
            <w:ins w:id="16980"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444A2F" w14:textId="77777777" w:rsidR="003F7E2C" w:rsidRDefault="003F7E2C" w:rsidP="00BE28D4">
            <w:pPr>
              <w:pStyle w:val="tabletext11"/>
              <w:jc w:val="center"/>
              <w:rPr>
                <w:ins w:id="16981" w:author="Author"/>
              </w:rPr>
            </w:pPr>
            <w:ins w:id="16982" w:author="Author">
              <w:r>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DEBAC7" w14:textId="77777777" w:rsidR="003F7E2C" w:rsidRDefault="003F7E2C" w:rsidP="00BE28D4">
            <w:pPr>
              <w:pStyle w:val="tabletext11"/>
              <w:jc w:val="center"/>
              <w:rPr>
                <w:ins w:id="16983" w:author="Author"/>
              </w:rPr>
            </w:pPr>
            <w:ins w:id="16984" w:author="Author">
              <w:r>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B025A2" w14:textId="77777777" w:rsidR="003F7E2C" w:rsidRDefault="003F7E2C" w:rsidP="00BE28D4">
            <w:pPr>
              <w:pStyle w:val="tabletext11"/>
              <w:jc w:val="center"/>
              <w:rPr>
                <w:ins w:id="16985" w:author="Author"/>
              </w:rPr>
            </w:pPr>
            <w:ins w:id="16986" w:author="Author">
              <w:r>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A07A51" w14:textId="77777777" w:rsidR="003F7E2C" w:rsidRDefault="003F7E2C" w:rsidP="00BE28D4">
            <w:pPr>
              <w:pStyle w:val="tabletext11"/>
              <w:jc w:val="center"/>
              <w:rPr>
                <w:ins w:id="16987" w:author="Author"/>
              </w:rPr>
            </w:pPr>
            <w:ins w:id="16988" w:author="Author">
              <w:r>
                <w:t>0.74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812D52" w14:textId="77777777" w:rsidR="003F7E2C" w:rsidRDefault="003F7E2C" w:rsidP="00BE28D4">
            <w:pPr>
              <w:pStyle w:val="tabletext11"/>
              <w:jc w:val="center"/>
              <w:rPr>
                <w:ins w:id="16989" w:author="Author"/>
              </w:rPr>
            </w:pPr>
            <w:ins w:id="16990" w:author="Author">
              <w:r>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B48FF6" w14:textId="77777777" w:rsidR="003F7E2C" w:rsidRDefault="003F7E2C" w:rsidP="00BE28D4">
            <w:pPr>
              <w:pStyle w:val="tabletext11"/>
              <w:jc w:val="center"/>
              <w:rPr>
                <w:ins w:id="16991" w:author="Author"/>
              </w:rPr>
            </w:pPr>
            <w:ins w:id="16992" w:author="Author">
              <w:r>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039CCA" w14:textId="77777777" w:rsidR="003F7E2C" w:rsidRDefault="003F7E2C" w:rsidP="00BE28D4">
            <w:pPr>
              <w:pStyle w:val="tabletext11"/>
              <w:jc w:val="center"/>
              <w:rPr>
                <w:ins w:id="16993" w:author="Author"/>
              </w:rPr>
            </w:pPr>
            <w:ins w:id="16994" w:author="Author">
              <w:r>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A2FC14" w14:textId="77777777" w:rsidR="003F7E2C" w:rsidRDefault="003F7E2C" w:rsidP="00BE28D4">
            <w:pPr>
              <w:pStyle w:val="tabletext11"/>
              <w:jc w:val="center"/>
              <w:rPr>
                <w:ins w:id="16995" w:author="Author"/>
              </w:rPr>
            </w:pPr>
            <w:ins w:id="16996" w:author="Author">
              <w:r>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AD4721" w14:textId="77777777" w:rsidR="003F7E2C" w:rsidRDefault="003F7E2C" w:rsidP="00BE28D4">
            <w:pPr>
              <w:pStyle w:val="tabletext11"/>
              <w:jc w:val="center"/>
              <w:rPr>
                <w:ins w:id="16997" w:author="Author"/>
              </w:rPr>
            </w:pPr>
            <w:ins w:id="16998"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8EC237" w14:textId="77777777" w:rsidR="003F7E2C" w:rsidRDefault="003F7E2C" w:rsidP="00BE28D4">
            <w:pPr>
              <w:pStyle w:val="tabletext11"/>
              <w:jc w:val="center"/>
              <w:rPr>
                <w:ins w:id="16999" w:author="Author"/>
              </w:rPr>
            </w:pPr>
            <w:ins w:id="17000" w:author="Author">
              <w:r>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BD69F6" w14:textId="77777777" w:rsidR="003F7E2C" w:rsidRDefault="003F7E2C" w:rsidP="00BE28D4">
            <w:pPr>
              <w:pStyle w:val="tabletext11"/>
              <w:jc w:val="center"/>
              <w:rPr>
                <w:ins w:id="17001" w:author="Author"/>
              </w:rPr>
            </w:pPr>
            <w:ins w:id="17002" w:author="Author">
              <w:r>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96BBC4" w14:textId="77777777" w:rsidR="003F7E2C" w:rsidRDefault="003F7E2C" w:rsidP="00BE28D4">
            <w:pPr>
              <w:pStyle w:val="tabletext11"/>
              <w:jc w:val="center"/>
              <w:rPr>
                <w:ins w:id="17003" w:author="Author"/>
              </w:rPr>
            </w:pPr>
            <w:ins w:id="17004" w:author="Author">
              <w:r>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AE06EC" w14:textId="77777777" w:rsidR="003F7E2C" w:rsidRDefault="003F7E2C" w:rsidP="00BE28D4">
            <w:pPr>
              <w:pStyle w:val="tabletext11"/>
              <w:jc w:val="center"/>
              <w:rPr>
                <w:ins w:id="17005" w:author="Author"/>
              </w:rPr>
            </w:pPr>
            <w:ins w:id="17006" w:author="Author">
              <w:r>
                <w:t>0.51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34C78D4" w14:textId="77777777" w:rsidR="003F7E2C" w:rsidRDefault="003F7E2C" w:rsidP="00BE28D4">
            <w:pPr>
              <w:pStyle w:val="tabletext11"/>
              <w:jc w:val="center"/>
              <w:rPr>
                <w:ins w:id="17007" w:author="Author"/>
              </w:rPr>
            </w:pPr>
            <w:ins w:id="17008" w:author="Author">
              <w:r>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C448D7" w14:textId="77777777" w:rsidR="003F7E2C" w:rsidRDefault="003F7E2C" w:rsidP="00BE28D4">
            <w:pPr>
              <w:pStyle w:val="tabletext11"/>
              <w:jc w:val="center"/>
              <w:rPr>
                <w:ins w:id="17009" w:author="Author"/>
              </w:rPr>
            </w:pPr>
            <w:ins w:id="17010" w:author="Author">
              <w:r>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2B2232" w14:textId="77777777" w:rsidR="003F7E2C" w:rsidRDefault="003F7E2C" w:rsidP="00BE28D4">
            <w:pPr>
              <w:pStyle w:val="tabletext11"/>
              <w:jc w:val="center"/>
              <w:rPr>
                <w:ins w:id="17011" w:author="Author"/>
              </w:rPr>
            </w:pPr>
            <w:ins w:id="17012" w:author="Author">
              <w:r>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CB9396" w14:textId="77777777" w:rsidR="003F7E2C" w:rsidRDefault="003F7E2C" w:rsidP="00BE28D4">
            <w:pPr>
              <w:pStyle w:val="tabletext11"/>
              <w:jc w:val="center"/>
              <w:rPr>
                <w:ins w:id="17013" w:author="Author"/>
              </w:rPr>
            </w:pPr>
            <w:ins w:id="17014" w:author="Author">
              <w:r>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E9968B" w14:textId="77777777" w:rsidR="003F7E2C" w:rsidRDefault="003F7E2C" w:rsidP="00BE28D4">
            <w:pPr>
              <w:pStyle w:val="tabletext11"/>
              <w:jc w:val="center"/>
              <w:rPr>
                <w:ins w:id="17015" w:author="Author"/>
              </w:rPr>
            </w:pPr>
            <w:ins w:id="17016" w:author="Author">
              <w:r>
                <w:t>0.42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1412B6B" w14:textId="77777777" w:rsidR="003F7E2C" w:rsidRDefault="003F7E2C" w:rsidP="00BE28D4">
            <w:pPr>
              <w:pStyle w:val="tabletext11"/>
              <w:jc w:val="center"/>
              <w:rPr>
                <w:ins w:id="17017" w:author="Author"/>
              </w:rPr>
            </w:pPr>
            <w:ins w:id="17018" w:author="Author">
              <w:r>
                <w:t>0.40</w:t>
              </w:r>
            </w:ins>
          </w:p>
        </w:tc>
      </w:tr>
      <w:tr w:rsidR="003F7E2C" w14:paraId="47B7C494" w14:textId="77777777" w:rsidTr="00EE1A0A">
        <w:trPr>
          <w:trHeight w:val="190"/>
          <w:ins w:id="17019" w:author="Author"/>
        </w:trPr>
        <w:tc>
          <w:tcPr>
            <w:tcW w:w="200" w:type="dxa"/>
            <w:tcBorders>
              <w:top w:val="single" w:sz="4" w:space="0" w:color="auto"/>
              <w:left w:val="single" w:sz="4" w:space="0" w:color="auto"/>
              <w:bottom w:val="single" w:sz="4" w:space="0" w:color="auto"/>
              <w:right w:val="nil"/>
            </w:tcBorders>
            <w:vAlign w:val="bottom"/>
          </w:tcPr>
          <w:p w14:paraId="0B080135" w14:textId="77777777" w:rsidR="003F7E2C" w:rsidRDefault="003F7E2C" w:rsidP="00BE28D4">
            <w:pPr>
              <w:pStyle w:val="tabletext11"/>
              <w:jc w:val="right"/>
              <w:rPr>
                <w:ins w:id="17020" w:author="Author"/>
              </w:rPr>
            </w:pPr>
          </w:p>
        </w:tc>
        <w:tc>
          <w:tcPr>
            <w:tcW w:w="1580" w:type="dxa"/>
            <w:tcBorders>
              <w:top w:val="single" w:sz="4" w:space="0" w:color="auto"/>
              <w:left w:val="nil"/>
              <w:bottom w:val="single" w:sz="4" w:space="0" w:color="auto"/>
              <w:right w:val="single" w:sz="4" w:space="0" w:color="auto"/>
            </w:tcBorders>
            <w:vAlign w:val="bottom"/>
            <w:hideMark/>
          </w:tcPr>
          <w:p w14:paraId="4D230D45" w14:textId="77777777" w:rsidR="003F7E2C" w:rsidRDefault="003F7E2C" w:rsidP="00BE28D4">
            <w:pPr>
              <w:pStyle w:val="tabletext11"/>
              <w:tabs>
                <w:tab w:val="decimal" w:pos="640"/>
              </w:tabs>
              <w:rPr>
                <w:ins w:id="17021" w:author="Author"/>
              </w:rPr>
            </w:pPr>
            <w:ins w:id="17022" w:author="Author">
              <w:r>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4C0E0B0" w14:textId="77777777" w:rsidR="003F7E2C" w:rsidRDefault="003F7E2C" w:rsidP="00BE28D4">
            <w:pPr>
              <w:pStyle w:val="tabletext11"/>
              <w:jc w:val="center"/>
              <w:rPr>
                <w:ins w:id="17023" w:author="Author"/>
              </w:rPr>
            </w:pPr>
            <w:ins w:id="17024" w:author="Author">
              <w:r>
                <w:t>1.81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678AADD" w14:textId="77777777" w:rsidR="003F7E2C" w:rsidRDefault="003F7E2C" w:rsidP="00BE28D4">
            <w:pPr>
              <w:pStyle w:val="tabletext11"/>
              <w:jc w:val="center"/>
              <w:rPr>
                <w:ins w:id="17025" w:author="Author"/>
              </w:rPr>
            </w:pPr>
            <w:ins w:id="17026"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3F9B7A" w14:textId="77777777" w:rsidR="003F7E2C" w:rsidRDefault="003F7E2C" w:rsidP="00BE28D4">
            <w:pPr>
              <w:pStyle w:val="tabletext11"/>
              <w:jc w:val="center"/>
              <w:rPr>
                <w:ins w:id="17027" w:author="Author"/>
              </w:rPr>
            </w:pPr>
            <w:ins w:id="17028" w:author="Author">
              <w:r>
                <w:t>1.60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3C8431" w14:textId="77777777" w:rsidR="003F7E2C" w:rsidRDefault="003F7E2C" w:rsidP="00BE28D4">
            <w:pPr>
              <w:pStyle w:val="tabletext11"/>
              <w:jc w:val="center"/>
              <w:rPr>
                <w:ins w:id="17029" w:author="Author"/>
              </w:rPr>
            </w:pPr>
            <w:ins w:id="17030" w:author="Author">
              <w:r>
                <w:t>1.46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A822B8" w14:textId="77777777" w:rsidR="003F7E2C" w:rsidRDefault="003F7E2C" w:rsidP="00BE28D4">
            <w:pPr>
              <w:pStyle w:val="tabletext11"/>
              <w:jc w:val="center"/>
              <w:rPr>
                <w:ins w:id="17031" w:author="Author"/>
              </w:rPr>
            </w:pPr>
            <w:ins w:id="17032" w:author="Author">
              <w:r>
                <w:t>1.36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48BB4C" w14:textId="77777777" w:rsidR="003F7E2C" w:rsidRDefault="003F7E2C" w:rsidP="00BE28D4">
            <w:pPr>
              <w:pStyle w:val="tabletext11"/>
              <w:jc w:val="center"/>
              <w:rPr>
                <w:ins w:id="17033" w:author="Author"/>
              </w:rPr>
            </w:pPr>
            <w:ins w:id="17034"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460CE7" w14:textId="77777777" w:rsidR="003F7E2C" w:rsidRDefault="003F7E2C" w:rsidP="00BE28D4">
            <w:pPr>
              <w:pStyle w:val="tabletext11"/>
              <w:jc w:val="center"/>
              <w:rPr>
                <w:ins w:id="17035" w:author="Author"/>
              </w:rPr>
            </w:pPr>
            <w:ins w:id="17036" w:author="Author">
              <w:r>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69DFE5" w14:textId="77777777" w:rsidR="003F7E2C" w:rsidRDefault="003F7E2C" w:rsidP="00BE28D4">
            <w:pPr>
              <w:pStyle w:val="tabletext11"/>
              <w:jc w:val="center"/>
              <w:rPr>
                <w:ins w:id="17037" w:author="Author"/>
              </w:rPr>
            </w:pPr>
            <w:ins w:id="17038" w:author="Author">
              <w:r>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BF3646" w14:textId="77777777" w:rsidR="003F7E2C" w:rsidRDefault="003F7E2C" w:rsidP="00BE28D4">
            <w:pPr>
              <w:pStyle w:val="tabletext11"/>
              <w:jc w:val="center"/>
              <w:rPr>
                <w:ins w:id="17039" w:author="Author"/>
              </w:rPr>
            </w:pPr>
            <w:ins w:id="17040" w:author="Author">
              <w:r>
                <w:t>1.09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91EC5B" w14:textId="77777777" w:rsidR="003F7E2C" w:rsidRDefault="003F7E2C" w:rsidP="00BE28D4">
            <w:pPr>
              <w:pStyle w:val="tabletext11"/>
              <w:jc w:val="center"/>
              <w:rPr>
                <w:ins w:id="17041" w:author="Author"/>
              </w:rPr>
            </w:pPr>
            <w:ins w:id="17042" w:author="Author">
              <w:r>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251922" w14:textId="77777777" w:rsidR="003F7E2C" w:rsidRDefault="003F7E2C" w:rsidP="00BE28D4">
            <w:pPr>
              <w:pStyle w:val="tabletext11"/>
              <w:jc w:val="center"/>
              <w:rPr>
                <w:ins w:id="17043" w:author="Author"/>
              </w:rPr>
            </w:pPr>
            <w:ins w:id="17044" w:author="Author">
              <w:r>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41D80F" w14:textId="77777777" w:rsidR="003F7E2C" w:rsidRDefault="003F7E2C" w:rsidP="00BE28D4">
            <w:pPr>
              <w:pStyle w:val="tabletext11"/>
              <w:jc w:val="center"/>
              <w:rPr>
                <w:ins w:id="17045" w:author="Author"/>
              </w:rPr>
            </w:pPr>
            <w:ins w:id="17046" w:author="Author">
              <w:r>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0AA5D1" w14:textId="77777777" w:rsidR="003F7E2C" w:rsidRDefault="003F7E2C" w:rsidP="00BE28D4">
            <w:pPr>
              <w:pStyle w:val="tabletext11"/>
              <w:jc w:val="center"/>
              <w:rPr>
                <w:ins w:id="17047" w:author="Author"/>
              </w:rPr>
            </w:pPr>
            <w:ins w:id="17048" w:author="Author">
              <w:r>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883231" w14:textId="77777777" w:rsidR="003F7E2C" w:rsidRDefault="003F7E2C" w:rsidP="00BE28D4">
            <w:pPr>
              <w:pStyle w:val="tabletext11"/>
              <w:jc w:val="center"/>
              <w:rPr>
                <w:ins w:id="17049" w:author="Author"/>
              </w:rPr>
            </w:pPr>
            <w:ins w:id="17050" w:author="Author">
              <w:r>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FA77E3" w14:textId="77777777" w:rsidR="003F7E2C" w:rsidRDefault="003F7E2C" w:rsidP="00BE28D4">
            <w:pPr>
              <w:pStyle w:val="tabletext11"/>
              <w:jc w:val="center"/>
              <w:rPr>
                <w:ins w:id="17051" w:author="Author"/>
              </w:rPr>
            </w:pPr>
            <w:ins w:id="17052" w:author="Author">
              <w:r>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D6237F" w14:textId="77777777" w:rsidR="003F7E2C" w:rsidRDefault="003F7E2C" w:rsidP="00BE28D4">
            <w:pPr>
              <w:pStyle w:val="tabletext11"/>
              <w:jc w:val="center"/>
              <w:rPr>
                <w:ins w:id="17053" w:author="Author"/>
              </w:rPr>
            </w:pPr>
            <w:ins w:id="17054" w:author="Author">
              <w:r>
                <w:t>0.74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1C857E" w14:textId="77777777" w:rsidR="003F7E2C" w:rsidRDefault="003F7E2C" w:rsidP="00BE28D4">
            <w:pPr>
              <w:pStyle w:val="tabletext11"/>
              <w:jc w:val="center"/>
              <w:rPr>
                <w:ins w:id="17055" w:author="Author"/>
              </w:rPr>
            </w:pPr>
            <w:ins w:id="17056" w:author="Author">
              <w:r>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3A221E" w14:textId="77777777" w:rsidR="003F7E2C" w:rsidRDefault="003F7E2C" w:rsidP="00BE28D4">
            <w:pPr>
              <w:pStyle w:val="tabletext11"/>
              <w:jc w:val="center"/>
              <w:rPr>
                <w:ins w:id="17057" w:author="Author"/>
              </w:rPr>
            </w:pPr>
            <w:ins w:id="17058" w:author="Author">
              <w:r>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3BAFBD" w14:textId="77777777" w:rsidR="003F7E2C" w:rsidRDefault="003F7E2C" w:rsidP="00BE28D4">
            <w:pPr>
              <w:pStyle w:val="tabletext11"/>
              <w:jc w:val="center"/>
              <w:rPr>
                <w:ins w:id="17059" w:author="Author"/>
              </w:rPr>
            </w:pPr>
            <w:ins w:id="17060" w:author="Author">
              <w:r>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D1D382" w14:textId="77777777" w:rsidR="003F7E2C" w:rsidRDefault="003F7E2C" w:rsidP="00BE28D4">
            <w:pPr>
              <w:pStyle w:val="tabletext11"/>
              <w:jc w:val="center"/>
              <w:rPr>
                <w:ins w:id="17061" w:author="Author"/>
              </w:rPr>
            </w:pPr>
            <w:ins w:id="17062" w:author="Author">
              <w:r>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ABE0CB" w14:textId="77777777" w:rsidR="003F7E2C" w:rsidRDefault="003F7E2C" w:rsidP="00BE28D4">
            <w:pPr>
              <w:pStyle w:val="tabletext11"/>
              <w:jc w:val="center"/>
              <w:rPr>
                <w:ins w:id="17063" w:author="Author"/>
              </w:rPr>
            </w:pPr>
            <w:ins w:id="17064"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DB98ED" w14:textId="77777777" w:rsidR="003F7E2C" w:rsidRDefault="003F7E2C" w:rsidP="00BE28D4">
            <w:pPr>
              <w:pStyle w:val="tabletext11"/>
              <w:jc w:val="center"/>
              <w:rPr>
                <w:ins w:id="17065" w:author="Author"/>
              </w:rPr>
            </w:pPr>
            <w:ins w:id="17066" w:author="Author">
              <w:r>
                <w:t>0.58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3867305" w14:textId="77777777" w:rsidR="003F7E2C" w:rsidRDefault="003F7E2C" w:rsidP="00BE28D4">
            <w:pPr>
              <w:pStyle w:val="tabletext11"/>
              <w:jc w:val="center"/>
              <w:rPr>
                <w:ins w:id="17067" w:author="Author"/>
              </w:rPr>
            </w:pPr>
            <w:ins w:id="17068" w:author="Author">
              <w:r>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F76620" w14:textId="77777777" w:rsidR="003F7E2C" w:rsidRDefault="003F7E2C" w:rsidP="00BE28D4">
            <w:pPr>
              <w:pStyle w:val="tabletext11"/>
              <w:jc w:val="center"/>
              <w:rPr>
                <w:ins w:id="17069" w:author="Author"/>
              </w:rPr>
            </w:pPr>
            <w:ins w:id="17070" w:author="Author">
              <w:r>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15B544" w14:textId="77777777" w:rsidR="003F7E2C" w:rsidRDefault="003F7E2C" w:rsidP="00BE28D4">
            <w:pPr>
              <w:pStyle w:val="tabletext11"/>
              <w:jc w:val="center"/>
              <w:rPr>
                <w:ins w:id="17071" w:author="Author"/>
              </w:rPr>
            </w:pPr>
            <w:ins w:id="17072" w:author="Author">
              <w:r>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D7AACC" w14:textId="77777777" w:rsidR="003F7E2C" w:rsidRDefault="003F7E2C" w:rsidP="00BE28D4">
            <w:pPr>
              <w:pStyle w:val="tabletext11"/>
              <w:jc w:val="center"/>
              <w:rPr>
                <w:ins w:id="17073" w:author="Author"/>
              </w:rPr>
            </w:pPr>
            <w:ins w:id="17074" w:author="Author">
              <w:r>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C03DB0" w14:textId="77777777" w:rsidR="003F7E2C" w:rsidRDefault="003F7E2C" w:rsidP="00BE28D4">
            <w:pPr>
              <w:pStyle w:val="tabletext11"/>
              <w:jc w:val="center"/>
              <w:rPr>
                <w:ins w:id="17075" w:author="Author"/>
              </w:rPr>
            </w:pPr>
            <w:ins w:id="17076" w:author="Author">
              <w:r>
                <w:t>0.47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60B39DE" w14:textId="77777777" w:rsidR="003F7E2C" w:rsidRDefault="003F7E2C" w:rsidP="00BE28D4">
            <w:pPr>
              <w:pStyle w:val="tabletext11"/>
              <w:jc w:val="center"/>
              <w:rPr>
                <w:ins w:id="17077" w:author="Author"/>
              </w:rPr>
            </w:pPr>
            <w:ins w:id="17078" w:author="Author">
              <w:r>
                <w:t>0.45</w:t>
              </w:r>
            </w:ins>
          </w:p>
        </w:tc>
      </w:tr>
      <w:tr w:rsidR="003F7E2C" w14:paraId="12DD4E9F" w14:textId="77777777" w:rsidTr="00EE1A0A">
        <w:trPr>
          <w:trHeight w:val="190"/>
          <w:ins w:id="17079" w:author="Author"/>
        </w:trPr>
        <w:tc>
          <w:tcPr>
            <w:tcW w:w="200" w:type="dxa"/>
            <w:tcBorders>
              <w:top w:val="single" w:sz="4" w:space="0" w:color="auto"/>
              <w:left w:val="single" w:sz="4" w:space="0" w:color="auto"/>
              <w:bottom w:val="single" w:sz="4" w:space="0" w:color="auto"/>
              <w:right w:val="nil"/>
            </w:tcBorders>
            <w:vAlign w:val="bottom"/>
          </w:tcPr>
          <w:p w14:paraId="6FFD2DD1" w14:textId="77777777" w:rsidR="003F7E2C" w:rsidRDefault="003F7E2C" w:rsidP="00BE28D4">
            <w:pPr>
              <w:pStyle w:val="tabletext11"/>
              <w:jc w:val="right"/>
              <w:rPr>
                <w:ins w:id="17080" w:author="Author"/>
              </w:rPr>
            </w:pPr>
          </w:p>
        </w:tc>
        <w:tc>
          <w:tcPr>
            <w:tcW w:w="1580" w:type="dxa"/>
            <w:tcBorders>
              <w:top w:val="single" w:sz="4" w:space="0" w:color="auto"/>
              <w:left w:val="nil"/>
              <w:bottom w:val="single" w:sz="4" w:space="0" w:color="auto"/>
              <w:right w:val="single" w:sz="4" w:space="0" w:color="auto"/>
            </w:tcBorders>
            <w:vAlign w:val="bottom"/>
            <w:hideMark/>
          </w:tcPr>
          <w:p w14:paraId="5ED392C6" w14:textId="77777777" w:rsidR="003F7E2C" w:rsidRDefault="003F7E2C" w:rsidP="00BE28D4">
            <w:pPr>
              <w:pStyle w:val="tabletext11"/>
              <w:tabs>
                <w:tab w:val="decimal" w:pos="640"/>
              </w:tabs>
              <w:rPr>
                <w:ins w:id="17081" w:author="Author"/>
              </w:rPr>
            </w:pPr>
            <w:ins w:id="17082" w:author="Author">
              <w:r>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5B2ACD7" w14:textId="77777777" w:rsidR="003F7E2C" w:rsidRDefault="003F7E2C" w:rsidP="00BE28D4">
            <w:pPr>
              <w:pStyle w:val="tabletext11"/>
              <w:jc w:val="center"/>
              <w:rPr>
                <w:ins w:id="17083" w:author="Author"/>
              </w:rPr>
            </w:pPr>
            <w:ins w:id="17084" w:author="Author">
              <w:r>
                <w:t>1.99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29D980F" w14:textId="77777777" w:rsidR="003F7E2C" w:rsidRDefault="003F7E2C" w:rsidP="00BE28D4">
            <w:pPr>
              <w:pStyle w:val="tabletext11"/>
              <w:jc w:val="center"/>
              <w:rPr>
                <w:ins w:id="17085" w:author="Author"/>
              </w:rPr>
            </w:pPr>
            <w:ins w:id="17086"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DF5D47" w14:textId="77777777" w:rsidR="003F7E2C" w:rsidRDefault="003F7E2C" w:rsidP="00BE28D4">
            <w:pPr>
              <w:pStyle w:val="tabletext11"/>
              <w:jc w:val="center"/>
              <w:rPr>
                <w:ins w:id="17087" w:author="Author"/>
              </w:rPr>
            </w:pPr>
            <w:ins w:id="17088" w:author="Author">
              <w:r>
                <w:t>1.78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0A40DC" w14:textId="77777777" w:rsidR="003F7E2C" w:rsidRDefault="003F7E2C" w:rsidP="00BE28D4">
            <w:pPr>
              <w:pStyle w:val="tabletext11"/>
              <w:jc w:val="center"/>
              <w:rPr>
                <w:ins w:id="17089" w:author="Author"/>
              </w:rPr>
            </w:pPr>
            <w:ins w:id="17090" w:author="Author">
              <w:r>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67307B" w14:textId="77777777" w:rsidR="003F7E2C" w:rsidRDefault="003F7E2C" w:rsidP="00BE28D4">
            <w:pPr>
              <w:pStyle w:val="tabletext11"/>
              <w:jc w:val="center"/>
              <w:rPr>
                <w:ins w:id="17091" w:author="Author"/>
              </w:rPr>
            </w:pPr>
            <w:ins w:id="17092" w:author="Author">
              <w:r>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BBC27C" w14:textId="77777777" w:rsidR="003F7E2C" w:rsidRDefault="003F7E2C" w:rsidP="00BE28D4">
            <w:pPr>
              <w:pStyle w:val="tabletext11"/>
              <w:jc w:val="center"/>
              <w:rPr>
                <w:ins w:id="17093" w:author="Author"/>
              </w:rPr>
            </w:pPr>
            <w:ins w:id="17094" w:author="Author">
              <w:r>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210D28" w14:textId="77777777" w:rsidR="003F7E2C" w:rsidRDefault="003F7E2C" w:rsidP="00BE28D4">
            <w:pPr>
              <w:pStyle w:val="tabletext11"/>
              <w:jc w:val="center"/>
              <w:rPr>
                <w:ins w:id="17095" w:author="Author"/>
              </w:rPr>
            </w:pPr>
            <w:ins w:id="17096" w:author="Author">
              <w:r>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025F9E" w14:textId="77777777" w:rsidR="003F7E2C" w:rsidRDefault="003F7E2C" w:rsidP="00BE28D4">
            <w:pPr>
              <w:pStyle w:val="tabletext11"/>
              <w:jc w:val="center"/>
              <w:rPr>
                <w:ins w:id="17097" w:author="Author"/>
              </w:rPr>
            </w:pPr>
            <w:ins w:id="17098" w:author="Author">
              <w:r>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1B110E" w14:textId="77777777" w:rsidR="003F7E2C" w:rsidRDefault="003F7E2C" w:rsidP="00BE28D4">
            <w:pPr>
              <w:pStyle w:val="tabletext11"/>
              <w:jc w:val="center"/>
              <w:rPr>
                <w:ins w:id="17099" w:author="Author"/>
              </w:rPr>
            </w:pPr>
            <w:ins w:id="17100" w:author="Author">
              <w:r>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6A2C10" w14:textId="77777777" w:rsidR="003F7E2C" w:rsidRDefault="003F7E2C" w:rsidP="00BE28D4">
            <w:pPr>
              <w:pStyle w:val="tabletext11"/>
              <w:jc w:val="center"/>
              <w:rPr>
                <w:ins w:id="17101" w:author="Author"/>
              </w:rPr>
            </w:pPr>
            <w:ins w:id="17102"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2943D1" w14:textId="77777777" w:rsidR="003F7E2C" w:rsidRDefault="003F7E2C" w:rsidP="00BE28D4">
            <w:pPr>
              <w:pStyle w:val="tabletext11"/>
              <w:jc w:val="center"/>
              <w:rPr>
                <w:ins w:id="17103" w:author="Author"/>
              </w:rPr>
            </w:pPr>
            <w:ins w:id="17104" w:author="Author">
              <w:r>
                <w:t>1.04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1B993F" w14:textId="77777777" w:rsidR="003F7E2C" w:rsidRDefault="003F7E2C" w:rsidP="00BE28D4">
            <w:pPr>
              <w:pStyle w:val="tabletext11"/>
              <w:jc w:val="center"/>
              <w:rPr>
                <w:ins w:id="17105" w:author="Author"/>
              </w:rPr>
            </w:pPr>
            <w:ins w:id="17106"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D2C427" w14:textId="77777777" w:rsidR="003F7E2C" w:rsidRDefault="003F7E2C" w:rsidP="00BE28D4">
            <w:pPr>
              <w:pStyle w:val="tabletext11"/>
              <w:jc w:val="center"/>
              <w:rPr>
                <w:ins w:id="17107" w:author="Author"/>
              </w:rPr>
            </w:pPr>
            <w:ins w:id="17108" w:author="Author">
              <w:r>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BBE3D6" w14:textId="77777777" w:rsidR="003F7E2C" w:rsidRDefault="003F7E2C" w:rsidP="00BE28D4">
            <w:pPr>
              <w:pStyle w:val="tabletext11"/>
              <w:jc w:val="center"/>
              <w:rPr>
                <w:ins w:id="17109" w:author="Author"/>
              </w:rPr>
            </w:pPr>
            <w:ins w:id="17110" w:author="Author">
              <w:r>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205027" w14:textId="77777777" w:rsidR="003F7E2C" w:rsidRDefault="003F7E2C" w:rsidP="00BE28D4">
            <w:pPr>
              <w:pStyle w:val="tabletext11"/>
              <w:jc w:val="center"/>
              <w:rPr>
                <w:ins w:id="17111" w:author="Author"/>
              </w:rPr>
            </w:pPr>
            <w:ins w:id="17112" w:author="Author">
              <w:r>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AF9F9D" w14:textId="77777777" w:rsidR="003F7E2C" w:rsidRDefault="003F7E2C" w:rsidP="00BE28D4">
            <w:pPr>
              <w:pStyle w:val="tabletext11"/>
              <w:jc w:val="center"/>
              <w:rPr>
                <w:ins w:id="17113" w:author="Author"/>
              </w:rPr>
            </w:pPr>
            <w:ins w:id="17114" w:author="Author">
              <w:r>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8B33C3" w14:textId="77777777" w:rsidR="003F7E2C" w:rsidRDefault="003F7E2C" w:rsidP="00BE28D4">
            <w:pPr>
              <w:pStyle w:val="tabletext11"/>
              <w:jc w:val="center"/>
              <w:rPr>
                <w:ins w:id="17115" w:author="Author"/>
              </w:rPr>
            </w:pPr>
            <w:ins w:id="17116" w:author="Author">
              <w:r>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4D7EA2" w14:textId="77777777" w:rsidR="003F7E2C" w:rsidRDefault="003F7E2C" w:rsidP="00BE28D4">
            <w:pPr>
              <w:pStyle w:val="tabletext11"/>
              <w:jc w:val="center"/>
              <w:rPr>
                <w:ins w:id="17117" w:author="Author"/>
              </w:rPr>
            </w:pPr>
            <w:ins w:id="17118"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FFC891" w14:textId="77777777" w:rsidR="003F7E2C" w:rsidRDefault="003F7E2C" w:rsidP="00BE28D4">
            <w:pPr>
              <w:pStyle w:val="tabletext11"/>
              <w:jc w:val="center"/>
              <w:rPr>
                <w:ins w:id="17119" w:author="Author"/>
              </w:rPr>
            </w:pPr>
            <w:ins w:id="17120" w:author="Author">
              <w:r>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BE59F6" w14:textId="77777777" w:rsidR="003F7E2C" w:rsidRDefault="003F7E2C" w:rsidP="00BE28D4">
            <w:pPr>
              <w:pStyle w:val="tabletext11"/>
              <w:jc w:val="center"/>
              <w:rPr>
                <w:ins w:id="17121" w:author="Author"/>
              </w:rPr>
            </w:pPr>
            <w:ins w:id="17122" w:author="Author">
              <w:r>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8E29E1" w14:textId="77777777" w:rsidR="003F7E2C" w:rsidRDefault="003F7E2C" w:rsidP="00BE28D4">
            <w:pPr>
              <w:pStyle w:val="tabletext11"/>
              <w:jc w:val="center"/>
              <w:rPr>
                <w:ins w:id="17123" w:author="Author"/>
              </w:rPr>
            </w:pPr>
            <w:ins w:id="17124" w:author="Author">
              <w:r>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E96BCA" w14:textId="77777777" w:rsidR="003F7E2C" w:rsidRDefault="003F7E2C" w:rsidP="00BE28D4">
            <w:pPr>
              <w:pStyle w:val="tabletext11"/>
              <w:jc w:val="center"/>
              <w:rPr>
                <w:ins w:id="17125" w:author="Author"/>
              </w:rPr>
            </w:pPr>
            <w:ins w:id="17126" w:author="Author">
              <w:r>
                <w:t>0.74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2D8F010" w14:textId="77777777" w:rsidR="003F7E2C" w:rsidRDefault="003F7E2C" w:rsidP="00BE28D4">
            <w:pPr>
              <w:pStyle w:val="tabletext11"/>
              <w:jc w:val="center"/>
              <w:rPr>
                <w:ins w:id="17127" w:author="Author"/>
              </w:rPr>
            </w:pPr>
            <w:ins w:id="17128"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7E5AD2" w14:textId="77777777" w:rsidR="003F7E2C" w:rsidRDefault="003F7E2C" w:rsidP="00BE28D4">
            <w:pPr>
              <w:pStyle w:val="tabletext11"/>
              <w:jc w:val="center"/>
              <w:rPr>
                <w:ins w:id="17129" w:author="Author"/>
              </w:rPr>
            </w:pPr>
            <w:ins w:id="17130" w:author="Author">
              <w:r>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6F0F4B" w14:textId="77777777" w:rsidR="003F7E2C" w:rsidRDefault="003F7E2C" w:rsidP="00BE28D4">
            <w:pPr>
              <w:pStyle w:val="tabletext11"/>
              <w:jc w:val="center"/>
              <w:rPr>
                <w:ins w:id="17131" w:author="Author"/>
              </w:rPr>
            </w:pPr>
            <w:ins w:id="17132" w:author="Author">
              <w:r>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AA8465" w14:textId="77777777" w:rsidR="003F7E2C" w:rsidRDefault="003F7E2C" w:rsidP="00BE28D4">
            <w:pPr>
              <w:pStyle w:val="tabletext11"/>
              <w:jc w:val="center"/>
              <w:rPr>
                <w:ins w:id="17133" w:author="Author"/>
              </w:rPr>
            </w:pPr>
            <w:ins w:id="17134" w:author="Author">
              <w:r>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A5C97E" w14:textId="77777777" w:rsidR="003F7E2C" w:rsidRDefault="003F7E2C" w:rsidP="00BE28D4">
            <w:pPr>
              <w:pStyle w:val="tabletext11"/>
              <w:jc w:val="center"/>
              <w:rPr>
                <w:ins w:id="17135" w:author="Author"/>
              </w:rPr>
            </w:pPr>
            <w:ins w:id="17136" w:author="Author">
              <w:r>
                <w:t>0.64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B2FC676" w14:textId="77777777" w:rsidR="003F7E2C" w:rsidRDefault="003F7E2C" w:rsidP="00BE28D4">
            <w:pPr>
              <w:pStyle w:val="tabletext11"/>
              <w:jc w:val="center"/>
              <w:rPr>
                <w:ins w:id="17137" w:author="Author"/>
              </w:rPr>
            </w:pPr>
            <w:ins w:id="17138" w:author="Author">
              <w:r>
                <w:t>0.62</w:t>
              </w:r>
            </w:ins>
          </w:p>
        </w:tc>
      </w:tr>
      <w:tr w:rsidR="003F7E2C" w14:paraId="5F607BE1" w14:textId="77777777" w:rsidTr="00EE1A0A">
        <w:trPr>
          <w:trHeight w:val="190"/>
          <w:ins w:id="17139" w:author="Author"/>
        </w:trPr>
        <w:tc>
          <w:tcPr>
            <w:tcW w:w="200" w:type="dxa"/>
            <w:tcBorders>
              <w:top w:val="single" w:sz="4" w:space="0" w:color="auto"/>
              <w:left w:val="single" w:sz="4" w:space="0" w:color="auto"/>
              <w:bottom w:val="single" w:sz="4" w:space="0" w:color="auto"/>
              <w:right w:val="nil"/>
            </w:tcBorders>
            <w:vAlign w:val="bottom"/>
          </w:tcPr>
          <w:p w14:paraId="4F1DF49D" w14:textId="77777777" w:rsidR="003F7E2C" w:rsidRDefault="003F7E2C" w:rsidP="00BE28D4">
            <w:pPr>
              <w:pStyle w:val="tabletext11"/>
              <w:jc w:val="right"/>
              <w:rPr>
                <w:ins w:id="17140" w:author="Author"/>
              </w:rPr>
            </w:pPr>
          </w:p>
        </w:tc>
        <w:tc>
          <w:tcPr>
            <w:tcW w:w="1580" w:type="dxa"/>
            <w:tcBorders>
              <w:top w:val="single" w:sz="4" w:space="0" w:color="auto"/>
              <w:left w:val="nil"/>
              <w:bottom w:val="single" w:sz="4" w:space="0" w:color="auto"/>
              <w:right w:val="single" w:sz="4" w:space="0" w:color="auto"/>
            </w:tcBorders>
            <w:vAlign w:val="bottom"/>
            <w:hideMark/>
          </w:tcPr>
          <w:p w14:paraId="4B3E167B" w14:textId="77777777" w:rsidR="003F7E2C" w:rsidRDefault="003F7E2C" w:rsidP="00BE28D4">
            <w:pPr>
              <w:pStyle w:val="tabletext11"/>
              <w:tabs>
                <w:tab w:val="decimal" w:pos="640"/>
              </w:tabs>
              <w:rPr>
                <w:ins w:id="17141" w:author="Author"/>
              </w:rPr>
            </w:pPr>
            <w:ins w:id="17142" w:author="Author">
              <w:r>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7F158A8" w14:textId="77777777" w:rsidR="003F7E2C" w:rsidRDefault="003F7E2C" w:rsidP="00BE28D4">
            <w:pPr>
              <w:pStyle w:val="tabletext11"/>
              <w:jc w:val="center"/>
              <w:rPr>
                <w:ins w:id="17143" w:author="Author"/>
              </w:rPr>
            </w:pPr>
            <w:ins w:id="17144" w:author="Author">
              <w:r>
                <w:t>2.22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0E2F50D" w14:textId="77777777" w:rsidR="003F7E2C" w:rsidRDefault="003F7E2C" w:rsidP="00BE28D4">
            <w:pPr>
              <w:pStyle w:val="tabletext11"/>
              <w:jc w:val="center"/>
              <w:rPr>
                <w:ins w:id="17145" w:author="Author"/>
              </w:rPr>
            </w:pPr>
            <w:ins w:id="17146" w:author="Author">
              <w:r>
                <w:t>2.06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DFF3A0" w14:textId="77777777" w:rsidR="003F7E2C" w:rsidRDefault="003F7E2C" w:rsidP="00BE28D4">
            <w:pPr>
              <w:pStyle w:val="tabletext11"/>
              <w:jc w:val="center"/>
              <w:rPr>
                <w:ins w:id="17147" w:author="Author"/>
              </w:rPr>
            </w:pPr>
            <w:ins w:id="17148" w:author="Author">
              <w:r>
                <w:t>1.98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921D5D" w14:textId="77777777" w:rsidR="003F7E2C" w:rsidRDefault="003F7E2C" w:rsidP="00BE28D4">
            <w:pPr>
              <w:pStyle w:val="tabletext11"/>
              <w:jc w:val="center"/>
              <w:rPr>
                <w:ins w:id="17149" w:author="Author"/>
              </w:rPr>
            </w:pPr>
            <w:ins w:id="17150" w:author="Author">
              <w:r>
                <w:t>1.82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7D4344" w14:textId="77777777" w:rsidR="003F7E2C" w:rsidRDefault="003F7E2C" w:rsidP="00BE28D4">
            <w:pPr>
              <w:pStyle w:val="tabletext11"/>
              <w:jc w:val="center"/>
              <w:rPr>
                <w:ins w:id="17151" w:author="Author"/>
              </w:rPr>
            </w:pPr>
            <w:ins w:id="17152" w:author="Author">
              <w:r>
                <w:t>1.71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8A504F" w14:textId="77777777" w:rsidR="003F7E2C" w:rsidRDefault="003F7E2C" w:rsidP="00BE28D4">
            <w:pPr>
              <w:pStyle w:val="tabletext11"/>
              <w:jc w:val="center"/>
              <w:rPr>
                <w:ins w:id="17153" w:author="Author"/>
              </w:rPr>
            </w:pPr>
            <w:ins w:id="17154" w:author="Author">
              <w:r>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37C0E9" w14:textId="77777777" w:rsidR="003F7E2C" w:rsidRDefault="003F7E2C" w:rsidP="00BE28D4">
            <w:pPr>
              <w:pStyle w:val="tabletext11"/>
              <w:jc w:val="center"/>
              <w:rPr>
                <w:ins w:id="17155" w:author="Author"/>
              </w:rPr>
            </w:pPr>
            <w:ins w:id="17156" w:author="Author">
              <w:r>
                <w:t>1.49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F09F28" w14:textId="77777777" w:rsidR="003F7E2C" w:rsidRDefault="003F7E2C" w:rsidP="00BE28D4">
            <w:pPr>
              <w:pStyle w:val="tabletext11"/>
              <w:jc w:val="center"/>
              <w:rPr>
                <w:ins w:id="17157" w:author="Author"/>
              </w:rPr>
            </w:pPr>
            <w:ins w:id="17158" w:author="Author">
              <w:r>
                <w:t>1.49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6ACAE" w14:textId="77777777" w:rsidR="003F7E2C" w:rsidRDefault="003F7E2C" w:rsidP="00BE28D4">
            <w:pPr>
              <w:pStyle w:val="tabletext11"/>
              <w:jc w:val="center"/>
              <w:rPr>
                <w:ins w:id="17159" w:author="Author"/>
              </w:rPr>
            </w:pPr>
            <w:ins w:id="17160"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EB5F50" w14:textId="77777777" w:rsidR="003F7E2C" w:rsidRDefault="003F7E2C" w:rsidP="00BE28D4">
            <w:pPr>
              <w:pStyle w:val="tabletext11"/>
              <w:jc w:val="center"/>
              <w:rPr>
                <w:ins w:id="17161" w:author="Author"/>
              </w:rPr>
            </w:pPr>
            <w:ins w:id="17162"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B43A35" w14:textId="77777777" w:rsidR="003F7E2C" w:rsidRDefault="003F7E2C" w:rsidP="00BE28D4">
            <w:pPr>
              <w:pStyle w:val="tabletext11"/>
              <w:jc w:val="center"/>
              <w:rPr>
                <w:ins w:id="17163" w:author="Author"/>
              </w:rPr>
            </w:pPr>
            <w:ins w:id="17164"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29DB4B" w14:textId="77777777" w:rsidR="003F7E2C" w:rsidRDefault="003F7E2C" w:rsidP="00BE28D4">
            <w:pPr>
              <w:pStyle w:val="tabletext11"/>
              <w:jc w:val="center"/>
              <w:rPr>
                <w:ins w:id="17165" w:author="Author"/>
              </w:rPr>
            </w:pPr>
            <w:ins w:id="17166"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CEB67F" w14:textId="77777777" w:rsidR="003F7E2C" w:rsidRDefault="003F7E2C" w:rsidP="00BE28D4">
            <w:pPr>
              <w:pStyle w:val="tabletext11"/>
              <w:jc w:val="center"/>
              <w:rPr>
                <w:ins w:id="17167" w:author="Author"/>
              </w:rPr>
            </w:pPr>
            <w:ins w:id="17168" w:author="Author">
              <w:r>
                <w:t>1.13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3BEF58" w14:textId="77777777" w:rsidR="003F7E2C" w:rsidRDefault="003F7E2C" w:rsidP="00BE28D4">
            <w:pPr>
              <w:pStyle w:val="tabletext11"/>
              <w:jc w:val="center"/>
              <w:rPr>
                <w:ins w:id="17169" w:author="Author"/>
              </w:rPr>
            </w:pPr>
            <w:ins w:id="17170" w:author="Author">
              <w:r>
                <w:t>1.10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59C834" w14:textId="77777777" w:rsidR="003F7E2C" w:rsidRDefault="003F7E2C" w:rsidP="00BE28D4">
            <w:pPr>
              <w:pStyle w:val="tabletext11"/>
              <w:jc w:val="center"/>
              <w:rPr>
                <w:ins w:id="17171" w:author="Author"/>
              </w:rPr>
            </w:pPr>
            <w:ins w:id="17172"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62466F" w14:textId="77777777" w:rsidR="003F7E2C" w:rsidRDefault="003F7E2C" w:rsidP="00BE28D4">
            <w:pPr>
              <w:pStyle w:val="tabletext11"/>
              <w:jc w:val="center"/>
              <w:rPr>
                <w:ins w:id="17173" w:author="Author"/>
              </w:rPr>
            </w:pPr>
            <w:ins w:id="17174" w:author="Author">
              <w:r>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34FE79" w14:textId="77777777" w:rsidR="003F7E2C" w:rsidRDefault="003F7E2C" w:rsidP="00BE28D4">
            <w:pPr>
              <w:pStyle w:val="tabletext11"/>
              <w:jc w:val="center"/>
              <w:rPr>
                <w:ins w:id="17175" w:author="Author"/>
              </w:rPr>
            </w:pPr>
            <w:ins w:id="17176" w:author="Author">
              <w:r>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131BE2" w14:textId="77777777" w:rsidR="003F7E2C" w:rsidRDefault="003F7E2C" w:rsidP="00BE28D4">
            <w:pPr>
              <w:pStyle w:val="tabletext11"/>
              <w:jc w:val="center"/>
              <w:rPr>
                <w:ins w:id="17177" w:author="Author"/>
              </w:rPr>
            </w:pPr>
            <w:ins w:id="17178"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218239" w14:textId="77777777" w:rsidR="003F7E2C" w:rsidRDefault="003F7E2C" w:rsidP="00BE28D4">
            <w:pPr>
              <w:pStyle w:val="tabletext11"/>
              <w:jc w:val="center"/>
              <w:rPr>
                <w:ins w:id="17179" w:author="Author"/>
              </w:rPr>
            </w:pPr>
            <w:ins w:id="17180" w:author="Author">
              <w:r>
                <w:t>0.94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8D855F" w14:textId="77777777" w:rsidR="003F7E2C" w:rsidRDefault="003F7E2C" w:rsidP="00BE28D4">
            <w:pPr>
              <w:pStyle w:val="tabletext11"/>
              <w:jc w:val="center"/>
              <w:rPr>
                <w:ins w:id="17181" w:author="Author"/>
              </w:rPr>
            </w:pPr>
            <w:ins w:id="17182" w:author="Author">
              <w:r>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425DFC" w14:textId="77777777" w:rsidR="003F7E2C" w:rsidRDefault="003F7E2C" w:rsidP="00BE28D4">
            <w:pPr>
              <w:pStyle w:val="tabletext11"/>
              <w:jc w:val="center"/>
              <w:rPr>
                <w:ins w:id="17183" w:author="Author"/>
              </w:rPr>
            </w:pPr>
            <w:ins w:id="17184" w:author="Author">
              <w:r>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1C6989" w14:textId="77777777" w:rsidR="003F7E2C" w:rsidRDefault="003F7E2C" w:rsidP="00BE28D4">
            <w:pPr>
              <w:pStyle w:val="tabletext11"/>
              <w:jc w:val="center"/>
              <w:rPr>
                <w:ins w:id="17185" w:author="Author"/>
              </w:rPr>
            </w:pPr>
            <w:ins w:id="17186" w:author="Author">
              <w:r>
                <w:t>0.86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1097035" w14:textId="77777777" w:rsidR="003F7E2C" w:rsidRDefault="003F7E2C" w:rsidP="00BE28D4">
            <w:pPr>
              <w:pStyle w:val="tabletext11"/>
              <w:jc w:val="center"/>
              <w:rPr>
                <w:ins w:id="17187" w:author="Author"/>
              </w:rPr>
            </w:pPr>
            <w:ins w:id="17188"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226704" w14:textId="77777777" w:rsidR="003F7E2C" w:rsidRDefault="003F7E2C" w:rsidP="00BE28D4">
            <w:pPr>
              <w:pStyle w:val="tabletext11"/>
              <w:jc w:val="center"/>
              <w:rPr>
                <w:ins w:id="17189" w:author="Author"/>
              </w:rPr>
            </w:pPr>
            <w:ins w:id="17190" w:author="Author">
              <w:r>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D6BC0C" w14:textId="77777777" w:rsidR="003F7E2C" w:rsidRDefault="003F7E2C" w:rsidP="00BE28D4">
            <w:pPr>
              <w:pStyle w:val="tabletext11"/>
              <w:jc w:val="center"/>
              <w:rPr>
                <w:ins w:id="17191" w:author="Author"/>
              </w:rPr>
            </w:pPr>
            <w:ins w:id="17192" w:author="Author">
              <w:r>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F91005" w14:textId="77777777" w:rsidR="003F7E2C" w:rsidRDefault="003F7E2C" w:rsidP="00BE28D4">
            <w:pPr>
              <w:pStyle w:val="tabletext11"/>
              <w:jc w:val="center"/>
              <w:rPr>
                <w:ins w:id="17193" w:author="Author"/>
              </w:rPr>
            </w:pPr>
            <w:ins w:id="17194" w:author="Author">
              <w:r>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E883BA" w14:textId="77777777" w:rsidR="003F7E2C" w:rsidRDefault="003F7E2C" w:rsidP="00BE28D4">
            <w:pPr>
              <w:pStyle w:val="tabletext11"/>
              <w:jc w:val="center"/>
              <w:rPr>
                <w:ins w:id="17195" w:author="Author"/>
              </w:rPr>
            </w:pPr>
            <w:ins w:id="17196" w:author="Author">
              <w:r>
                <w:t>0.74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01276B4" w14:textId="77777777" w:rsidR="003F7E2C" w:rsidRDefault="003F7E2C" w:rsidP="00BE28D4">
            <w:pPr>
              <w:pStyle w:val="tabletext11"/>
              <w:jc w:val="center"/>
              <w:rPr>
                <w:ins w:id="17197" w:author="Author"/>
              </w:rPr>
            </w:pPr>
            <w:ins w:id="17198" w:author="Author">
              <w:r>
                <w:t>0.72</w:t>
              </w:r>
            </w:ins>
          </w:p>
        </w:tc>
      </w:tr>
      <w:tr w:rsidR="003F7E2C" w14:paraId="4F1A77D8" w14:textId="77777777" w:rsidTr="00EE1A0A">
        <w:trPr>
          <w:trHeight w:val="190"/>
          <w:ins w:id="17199" w:author="Author"/>
        </w:trPr>
        <w:tc>
          <w:tcPr>
            <w:tcW w:w="200" w:type="dxa"/>
            <w:tcBorders>
              <w:top w:val="single" w:sz="4" w:space="0" w:color="auto"/>
              <w:left w:val="single" w:sz="4" w:space="0" w:color="auto"/>
              <w:bottom w:val="single" w:sz="4" w:space="0" w:color="auto"/>
              <w:right w:val="nil"/>
            </w:tcBorders>
            <w:vAlign w:val="bottom"/>
          </w:tcPr>
          <w:p w14:paraId="137D5231" w14:textId="77777777" w:rsidR="003F7E2C" w:rsidRDefault="003F7E2C" w:rsidP="00BE28D4">
            <w:pPr>
              <w:pStyle w:val="tabletext11"/>
              <w:jc w:val="right"/>
              <w:rPr>
                <w:ins w:id="17200" w:author="Author"/>
              </w:rPr>
            </w:pPr>
          </w:p>
        </w:tc>
        <w:tc>
          <w:tcPr>
            <w:tcW w:w="1580" w:type="dxa"/>
            <w:tcBorders>
              <w:top w:val="single" w:sz="4" w:space="0" w:color="auto"/>
              <w:left w:val="nil"/>
              <w:bottom w:val="single" w:sz="4" w:space="0" w:color="auto"/>
              <w:right w:val="single" w:sz="4" w:space="0" w:color="auto"/>
            </w:tcBorders>
            <w:vAlign w:val="bottom"/>
            <w:hideMark/>
          </w:tcPr>
          <w:p w14:paraId="49C6CEAF" w14:textId="77777777" w:rsidR="003F7E2C" w:rsidRDefault="003F7E2C" w:rsidP="00BE28D4">
            <w:pPr>
              <w:pStyle w:val="tabletext11"/>
              <w:tabs>
                <w:tab w:val="decimal" w:pos="640"/>
              </w:tabs>
              <w:rPr>
                <w:ins w:id="17201" w:author="Author"/>
              </w:rPr>
            </w:pPr>
            <w:ins w:id="17202" w:author="Author">
              <w:r>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AF3E1D8" w14:textId="77777777" w:rsidR="003F7E2C" w:rsidRDefault="003F7E2C" w:rsidP="00BE28D4">
            <w:pPr>
              <w:pStyle w:val="tabletext11"/>
              <w:jc w:val="center"/>
              <w:rPr>
                <w:ins w:id="17203" w:author="Author"/>
              </w:rPr>
            </w:pPr>
            <w:ins w:id="17204" w:author="Author">
              <w:r>
                <w:t>2.43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92C063E" w14:textId="77777777" w:rsidR="003F7E2C" w:rsidRDefault="003F7E2C" w:rsidP="00BE28D4">
            <w:pPr>
              <w:pStyle w:val="tabletext11"/>
              <w:jc w:val="center"/>
              <w:rPr>
                <w:ins w:id="17205" w:author="Author"/>
              </w:rPr>
            </w:pPr>
            <w:ins w:id="17206" w:author="Author">
              <w:r>
                <w:t>2.26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F84C39" w14:textId="77777777" w:rsidR="003F7E2C" w:rsidRDefault="003F7E2C" w:rsidP="00BE28D4">
            <w:pPr>
              <w:pStyle w:val="tabletext11"/>
              <w:jc w:val="center"/>
              <w:rPr>
                <w:ins w:id="17207" w:author="Author"/>
              </w:rPr>
            </w:pPr>
            <w:ins w:id="17208" w:author="Author">
              <w:r>
                <w:t>2.19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90D611" w14:textId="77777777" w:rsidR="003F7E2C" w:rsidRDefault="003F7E2C" w:rsidP="00BE28D4">
            <w:pPr>
              <w:pStyle w:val="tabletext11"/>
              <w:jc w:val="center"/>
              <w:rPr>
                <w:ins w:id="17209" w:author="Author"/>
              </w:rPr>
            </w:pPr>
            <w:ins w:id="17210" w:author="Author">
              <w:r>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70F5DC" w14:textId="77777777" w:rsidR="003F7E2C" w:rsidRDefault="003F7E2C" w:rsidP="00BE28D4">
            <w:pPr>
              <w:pStyle w:val="tabletext11"/>
              <w:jc w:val="center"/>
              <w:rPr>
                <w:ins w:id="17211" w:author="Author"/>
              </w:rPr>
            </w:pPr>
            <w:ins w:id="17212" w:author="Author">
              <w:r>
                <w:t>1.90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94CECB" w14:textId="77777777" w:rsidR="003F7E2C" w:rsidRDefault="003F7E2C" w:rsidP="00BE28D4">
            <w:pPr>
              <w:pStyle w:val="tabletext11"/>
              <w:jc w:val="center"/>
              <w:rPr>
                <w:ins w:id="17213" w:author="Author"/>
              </w:rPr>
            </w:pPr>
            <w:ins w:id="17214" w:author="Author">
              <w:r>
                <w:t>1.79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CDFB5D" w14:textId="77777777" w:rsidR="003F7E2C" w:rsidRDefault="003F7E2C" w:rsidP="00BE28D4">
            <w:pPr>
              <w:pStyle w:val="tabletext11"/>
              <w:jc w:val="center"/>
              <w:rPr>
                <w:ins w:id="17215" w:author="Author"/>
              </w:rPr>
            </w:pPr>
            <w:ins w:id="17216" w:author="Author">
              <w:r>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3112C6" w14:textId="77777777" w:rsidR="003F7E2C" w:rsidRDefault="003F7E2C" w:rsidP="00BE28D4">
            <w:pPr>
              <w:pStyle w:val="tabletext11"/>
              <w:jc w:val="center"/>
              <w:rPr>
                <w:ins w:id="17217" w:author="Author"/>
              </w:rPr>
            </w:pPr>
            <w:ins w:id="17218" w:author="Author">
              <w:r>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AA16A9" w14:textId="77777777" w:rsidR="003F7E2C" w:rsidRDefault="003F7E2C" w:rsidP="00BE28D4">
            <w:pPr>
              <w:pStyle w:val="tabletext11"/>
              <w:jc w:val="center"/>
              <w:rPr>
                <w:ins w:id="17219" w:author="Author"/>
              </w:rPr>
            </w:pPr>
            <w:ins w:id="17220" w:author="Author">
              <w:r>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343E58" w14:textId="77777777" w:rsidR="003F7E2C" w:rsidRDefault="003F7E2C" w:rsidP="00BE28D4">
            <w:pPr>
              <w:pStyle w:val="tabletext11"/>
              <w:jc w:val="center"/>
              <w:rPr>
                <w:ins w:id="17221" w:author="Author"/>
              </w:rPr>
            </w:pPr>
            <w:ins w:id="17222" w:author="Author">
              <w:r>
                <w:t>1.51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486D7E" w14:textId="77777777" w:rsidR="003F7E2C" w:rsidRDefault="003F7E2C" w:rsidP="00BE28D4">
            <w:pPr>
              <w:pStyle w:val="tabletext11"/>
              <w:jc w:val="center"/>
              <w:rPr>
                <w:ins w:id="17223" w:author="Author"/>
              </w:rPr>
            </w:pPr>
            <w:ins w:id="17224" w:author="Author">
              <w:r>
                <w:t>1.37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9D451A" w14:textId="77777777" w:rsidR="003F7E2C" w:rsidRDefault="003F7E2C" w:rsidP="00BE28D4">
            <w:pPr>
              <w:pStyle w:val="tabletext11"/>
              <w:jc w:val="center"/>
              <w:rPr>
                <w:ins w:id="17225" w:author="Author"/>
              </w:rPr>
            </w:pPr>
            <w:ins w:id="17226" w:author="Author">
              <w:r>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70D77B" w14:textId="77777777" w:rsidR="003F7E2C" w:rsidRDefault="003F7E2C" w:rsidP="00BE28D4">
            <w:pPr>
              <w:pStyle w:val="tabletext11"/>
              <w:jc w:val="center"/>
              <w:rPr>
                <w:ins w:id="17227" w:author="Author"/>
              </w:rPr>
            </w:pPr>
            <w:ins w:id="17228" w:author="Author">
              <w:r>
                <w:t>1.29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0745C7" w14:textId="77777777" w:rsidR="003F7E2C" w:rsidRDefault="003F7E2C" w:rsidP="00BE28D4">
            <w:pPr>
              <w:pStyle w:val="tabletext11"/>
              <w:jc w:val="center"/>
              <w:rPr>
                <w:ins w:id="17229" w:author="Author"/>
              </w:rPr>
            </w:pPr>
            <w:ins w:id="17230" w:author="Author">
              <w:r>
                <w:t>1.25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0CB0B1" w14:textId="77777777" w:rsidR="003F7E2C" w:rsidRDefault="003F7E2C" w:rsidP="00BE28D4">
            <w:pPr>
              <w:pStyle w:val="tabletext11"/>
              <w:jc w:val="center"/>
              <w:rPr>
                <w:ins w:id="17231" w:author="Author"/>
              </w:rPr>
            </w:pPr>
            <w:ins w:id="17232" w:author="Author">
              <w:r>
                <w:t>1.21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E3687F" w14:textId="77777777" w:rsidR="003F7E2C" w:rsidRDefault="003F7E2C" w:rsidP="00BE28D4">
            <w:pPr>
              <w:pStyle w:val="tabletext11"/>
              <w:jc w:val="center"/>
              <w:rPr>
                <w:ins w:id="17233" w:author="Author"/>
              </w:rPr>
            </w:pPr>
            <w:ins w:id="17234"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2C7CB8" w14:textId="77777777" w:rsidR="003F7E2C" w:rsidRDefault="003F7E2C" w:rsidP="00BE28D4">
            <w:pPr>
              <w:pStyle w:val="tabletext11"/>
              <w:jc w:val="center"/>
              <w:rPr>
                <w:ins w:id="17235" w:author="Author"/>
              </w:rPr>
            </w:pPr>
            <w:ins w:id="17236"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B97B9B" w14:textId="77777777" w:rsidR="003F7E2C" w:rsidRDefault="003F7E2C" w:rsidP="00BE28D4">
            <w:pPr>
              <w:pStyle w:val="tabletext11"/>
              <w:jc w:val="center"/>
              <w:rPr>
                <w:ins w:id="17237" w:author="Author"/>
              </w:rPr>
            </w:pPr>
            <w:ins w:id="17238" w:author="Author">
              <w:r>
                <w:t>1.11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C7BE33" w14:textId="77777777" w:rsidR="003F7E2C" w:rsidRDefault="003F7E2C" w:rsidP="00BE28D4">
            <w:pPr>
              <w:pStyle w:val="tabletext11"/>
              <w:jc w:val="center"/>
              <w:rPr>
                <w:ins w:id="17239" w:author="Author"/>
              </w:rPr>
            </w:pPr>
            <w:ins w:id="17240"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D8A304" w14:textId="77777777" w:rsidR="003F7E2C" w:rsidRDefault="003F7E2C" w:rsidP="00BE28D4">
            <w:pPr>
              <w:pStyle w:val="tabletext11"/>
              <w:jc w:val="center"/>
              <w:rPr>
                <w:ins w:id="17241" w:author="Author"/>
              </w:rPr>
            </w:pPr>
            <w:ins w:id="17242" w:author="Author">
              <w:r>
                <w:t>1.04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F286EC" w14:textId="77777777" w:rsidR="003F7E2C" w:rsidRDefault="003F7E2C" w:rsidP="00BE28D4">
            <w:pPr>
              <w:pStyle w:val="tabletext11"/>
              <w:jc w:val="center"/>
              <w:rPr>
                <w:ins w:id="17243" w:author="Author"/>
              </w:rPr>
            </w:pPr>
            <w:ins w:id="17244"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2F0DF5" w14:textId="77777777" w:rsidR="003F7E2C" w:rsidRDefault="003F7E2C" w:rsidP="00BE28D4">
            <w:pPr>
              <w:pStyle w:val="tabletext11"/>
              <w:jc w:val="center"/>
              <w:rPr>
                <w:ins w:id="17245" w:author="Author"/>
              </w:rPr>
            </w:pPr>
            <w:ins w:id="17246" w:author="Author">
              <w:r>
                <w:t>0.98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2376484" w14:textId="77777777" w:rsidR="003F7E2C" w:rsidRDefault="003F7E2C" w:rsidP="00BE28D4">
            <w:pPr>
              <w:pStyle w:val="tabletext11"/>
              <w:jc w:val="center"/>
              <w:rPr>
                <w:ins w:id="17247" w:author="Author"/>
              </w:rPr>
            </w:pPr>
            <w:ins w:id="17248" w:author="Author">
              <w:r>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18071A" w14:textId="77777777" w:rsidR="003F7E2C" w:rsidRDefault="003F7E2C" w:rsidP="00BE28D4">
            <w:pPr>
              <w:pStyle w:val="tabletext11"/>
              <w:jc w:val="center"/>
              <w:rPr>
                <w:ins w:id="17249" w:author="Author"/>
              </w:rPr>
            </w:pPr>
            <w:ins w:id="17250" w:author="Author">
              <w:r>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D540B1" w14:textId="77777777" w:rsidR="003F7E2C" w:rsidRDefault="003F7E2C" w:rsidP="00BE28D4">
            <w:pPr>
              <w:pStyle w:val="tabletext11"/>
              <w:jc w:val="center"/>
              <w:rPr>
                <w:ins w:id="17251" w:author="Author"/>
              </w:rPr>
            </w:pPr>
            <w:ins w:id="17252" w:author="Author">
              <w:r>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1FB4BE" w14:textId="77777777" w:rsidR="003F7E2C" w:rsidRDefault="003F7E2C" w:rsidP="00BE28D4">
            <w:pPr>
              <w:pStyle w:val="tabletext11"/>
              <w:jc w:val="center"/>
              <w:rPr>
                <w:ins w:id="17253" w:author="Author"/>
              </w:rPr>
            </w:pPr>
            <w:ins w:id="17254" w:author="Author">
              <w:r>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65D356" w14:textId="77777777" w:rsidR="003F7E2C" w:rsidRDefault="003F7E2C" w:rsidP="00BE28D4">
            <w:pPr>
              <w:pStyle w:val="tabletext11"/>
              <w:jc w:val="center"/>
              <w:rPr>
                <w:ins w:id="17255" w:author="Author"/>
              </w:rPr>
            </w:pPr>
            <w:ins w:id="17256" w:author="Author">
              <w:r>
                <w:t>0.84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2695CCF" w14:textId="77777777" w:rsidR="003F7E2C" w:rsidRDefault="003F7E2C" w:rsidP="00BE28D4">
            <w:pPr>
              <w:pStyle w:val="tabletext11"/>
              <w:jc w:val="center"/>
              <w:rPr>
                <w:ins w:id="17257" w:author="Author"/>
              </w:rPr>
            </w:pPr>
            <w:ins w:id="17258" w:author="Author">
              <w:r>
                <w:t>0.82</w:t>
              </w:r>
            </w:ins>
          </w:p>
        </w:tc>
      </w:tr>
      <w:tr w:rsidR="003F7E2C" w14:paraId="2946D8AB" w14:textId="77777777" w:rsidTr="00EE1A0A">
        <w:trPr>
          <w:trHeight w:val="190"/>
          <w:ins w:id="17259" w:author="Author"/>
        </w:trPr>
        <w:tc>
          <w:tcPr>
            <w:tcW w:w="200" w:type="dxa"/>
            <w:tcBorders>
              <w:top w:val="single" w:sz="4" w:space="0" w:color="auto"/>
              <w:left w:val="single" w:sz="4" w:space="0" w:color="auto"/>
              <w:bottom w:val="single" w:sz="4" w:space="0" w:color="auto"/>
              <w:right w:val="nil"/>
            </w:tcBorders>
            <w:vAlign w:val="bottom"/>
          </w:tcPr>
          <w:p w14:paraId="4574830B" w14:textId="77777777" w:rsidR="003F7E2C" w:rsidRDefault="003F7E2C" w:rsidP="00BE28D4">
            <w:pPr>
              <w:pStyle w:val="tabletext11"/>
              <w:jc w:val="right"/>
              <w:rPr>
                <w:ins w:id="17260" w:author="Author"/>
              </w:rPr>
            </w:pPr>
          </w:p>
        </w:tc>
        <w:tc>
          <w:tcPr>
            <w:tcW w:w="1580" w:type="dxa"/>
            <w:tcBorders>
              <w:top w:val="single" w:sz="4" w:space="0" w:color="auto"/>
              <w:left w:val="nil"/>
              <w:bottom w:val="single" w:sz="4" w:space="0" w:color="auto"/>
              <w:right w:val="single" w:sz="4" w:space="0" w:color="auto"/>
            </w:tcBorders>
            <w:vAlign w:val="bottom"/>
            <w:hideMark/>
          </w:tcPr>
          <w:p w14:paraId="21D41437" w14:textId="77777777" w:rsidR="003F7E2C" w:rsidRDefault="003F7E2C" w:rsidP="00BE28D4">
            <w:pPr>
              <w:pStyle w:val="tabletext11"/>
              <w:tabs>
                <w:tab w:val="decimal" w:pos="640"/>
              </w:tabs>
              <w:rPr>
                <w:ins w:id="17261" w:author="Author"/>
              </w:rPr>
            </w:pPr>
            <w:ins w:id="17262" w:author="Author">
              <w:r>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01845F0" w14:textId="77777777" w:rsidR="003F7E2C" w:rsidRDefault="003F7E2C" w:rsidP="00BE28D4">
            <w:pPr>
              <w:pStyle w:val="tabletext11"/>
              <w:jc w:val="center"/>
              <w:rPr>
                <w:ins w:id="17263" w:author="Author"/>
              </w:rPr>
            </w:pPr>
            <w:ins w:id="17264" w:author="Author">
              <w:r>
                <w:t>2.66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E3FFEBA" w14:textId="77777777" w:rsidR="003F7E2C" w:rsidRDefault="003F7E2C" w:rsidP="00BE28D4">
            <w:pPr>
              <w:pStyle w:val="tabletext11"/>
              <w:jc w:val="center"/>
              <w:rPr>
                <w:ins w:id="17265" w:author="Author"/>
              </w:rPr>
            </w:pPr>
            <w:ins w:id="17266" w:author="Author">
              <w:r>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1BE6B0" w14:textId="77777777" w:rsidR="003F7E2C" w:rsidRDefault="003F7E2C" w:rsidP="00BE28D4">
            <w:pPr>
              <w:pStyle w:val="tabletext11"/>
              <w:jc w:val="center"/>
              <w:rPr>
                <w:ins w:id="17267" w:author="Author"/>
              </w:rPr>
            </w:pPr>
            <w:ins w:id="17268" w:author="Author">
              <w:r>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D9B80" w14:textId="77777777" w:rsidR="003F7E2C" w:rsidRDefault="003F7E2C" w:rsidP="00BE28D4">
            <w:pPr>
              <w:pStyle w:val="tabletext11"/>
              <w:jc w:val="center"/>
              <w:rPr>
                <w:ins w:id="17269" w:author="Author"/>
              </w:rPr>
            </w:pPr>
            <w:ins w:id="17270" w:author="Author">
              <w:r>
                <w:t>2.23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F31B65" w14:textId="77777777" w:rsidR="003F7E2C" w:rsidRDefault="003F7E2C" w:rsidP="00BE28D4">
            <w:pPr>
              <w:pStyle w:val="tabletext11"/>
              <w:jc w:val="center"/>
              <w:rPr>
                <w:ins w:id="17271" w:author="Author"/>
              </w:rPr>
            </w:pPr>
            <w:ins w:id="17272" w:author="Author">
              <w:r>
                <w:t>2.11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6EDDBD" w14:textId="77777777" w:rsidR="003F7E2C" w:rsidRDefault="003F7E2C" w:rsidP="00BE28D4">
            <w:pPr>
              <w:pStyle w:val="tabletext11"/>
              <w:jc w:val="center"/>
              <w:rPr>
                <w:ins w:id="17273" w:author="Author"/>
              </w:rPr>
            </w:pPr>
            <w:ins w:id="17274" w:author="Author">
              <w:r>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3D7E1F" w14:textId="77777777" w:rsidR="003F7E2C" w:rsidRDefault="003F7E2C" w:rsidP="00BE28D4">
            <w:pPr>
              <w:pStyle w:val="tabletext11"/>
              <w:jc w:val="center"/>
              <w:rPr>
                <w:ins w:id="17275" w:author="Author"/>
              </w:rPr>
            </w:pPr>
            <w:ins w:id="17276" w:author="Author">
              <w:r>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C124D" w14:textId="77777777" w:rsidR="003F7E2C" w:rsidRDefault="003F7E2C" w:rsidP="00BE28D4">
            <w:pPr>
              <w:pStyle w:val="tabletext11"/>
              <w:jc w:val="center"/>
              <w:rPr>
                <w:ins w:id="17277" w:author="Author"/>
              </w:rPr>
            </w:pPr>
            <w:ins w:id="17278" w:author="Author">
              <w:r>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6DFCD" w14:textId="77777777" w:rsidR="003F7E2C" w:rsidRDefault="003F7E2C" w:rsidP="00BE28D4">
            <w:pPr>
              <w:pStyle w:val="tabletext11"/>
              <w:jc w:val="center"/>
              <w:rPr>
                <w:ins w:id="17279" w:author="Author"/>
              </w:rPr>
            </w:pPr>
            <w:ins w:id="17280" w:author="Author">
              <w:r>
                <w:t>1.78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F499EC" w14:textId="77777777" w:rsidR="003F7E2C" w:rsidRDefault="003F7E2C" w:rsidP="00BE28D4">
            <w:pPr>
              <w:pStyle w:val="tabletext11"/>
              <w:jc w:val="center"/>
              <w:rPr>
                <w:ins w:id="17281" w:author="Author"/>
              </w:rPr>
            </w:pPr>
            <w:ins w:id="17282" w:author="Author">
              <w:r>
                <w:t>1.71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C1B7D1" w14:textId="77777777" w:rsidR="003F7E2C" w:rsidRDefault="003F7E2C" w:rsidP="00BE28D4">
            <w:pPr>
              <w:pStyle w:val="tabletext11"/>
              <w:jc w:val="center"/>
              <w:rPr>
                <w:ins w:id="17283" w:author="Author"/>
              </w:rPr>
            </w:pPr>
            <w:ins w:id="17284" w:author="Author">
              <w:r>
                <w:t>1.55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B5B8E6" w14:textId="77777777" w:rsidR="003F7E2C" w:rsidRDefault="003F7E2C" w:rsidP="00BE28D4">
            <w:pPr>
              <w:pStyle w:val="tabletext11"/>
              <w:jc w:val="center"/>
              <w:rPr>
                <w:ins w:id="17285" w:author="Author"/>
              </w:rPr>
            </w:pPr>
            <w:ins w:id="17286" w:author="Author">
              <w:r>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31F95" w14:textId="77777777" w:rsidR="003F7E2C" w:rsidRDefault="003F7E2C" w:rsidP="00BE28D4">
            <w:pPr>
              <w:pStyle w:val="tabletext11"/>
              <w:jc w:val="center"/>
              <w:rPr>
                <w:ins w:id="17287" w:author="Author"/>
              </w:rPr>
            </w:pPr>
            <w:ins w:id="17288" w:author="Author">
              <w:r>
                <w:t>1.49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5F4A4F" w14:textId="77777777" w:rsidR="003F7E2C" w:rsidRDefault="003F7E2C" w:rsidP="00BE28D4">
            <w:pPr>
              <w:pStyle w:val="tabletext11"/>
              <w:jc w:val="center"/>
              <w:rPr>
                <w:ins w:id="17289" w:author="Author"/>
              </w:rPr>
            </w:pPr>
            <w:ins w:id="17290" w:author="Author">
              <w:r>
                <w:t>1.46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B26E80" w14:textId="77777777" w:rsidR="003F7E2C" w:rsidRDefault="003F7E2C" w:rsidP="00BE28D4">
            <w:pPr>
              <w:pStyle w:val="tabletext11"/>
              <w:jc w:val="center"/>
              <w:rPr>
                <w:ins w:id="17291" w:author="Author"/>
              </w:rPr>
            </w:pPr>
            <w:ins w:id="17292" w:author="Author">
              <w:r>
                <w:t>1.43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45F384" w14:textId="77777777" w:rsidR="003F7E2C" w:rsidRDefault="003F7E2C" w:rsidP="00BE28D4">
            <w:pPr>
              <w:pStyle w:val="tabletext11"/>
              <w:jc w:val="center"/>
              <w:rPr>
                <w:ins w:id="17293" w:author="Author"/>
              </w:rPr>
            </w:pPr>
            <w:ins w:id="17294"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9BC401" w14:textId="77777777" w:rsidR="003F7E2C" w:rsidRDefault="003F7E2C" w:rsidP="00BE28D4">
            <w:pPr>
              <w:pStyle w:val="tabletext11"/>
              <w:jc w:val="center"/>
              <w:rPr>
                <w:ins w:id="17295" w:author="Author"/>
              </w:rPr>
            </w:pPr>
            <w:ins w:id="17296" w:author="Author">
              <w:r>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BB24EA" w14:textId="77777777" w:rsidR="003F7E2C" w:rsidRDefault="003F7E2C" w:rsidP="00BE28D4">
            <w:pPr>
              <w:pStyle w:val="tabletext11"/>
              <w:jc w:val="center"/>
              <w:rPr>
                <w:ins w:id="17297" w:author="Author"/>
              </w:rPr>
            </w:pPr>
            <w:ins w:id="17298" w:author="Author">
              <w:r>
                <w:t>1.35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842950" w14:textId="77777777" w:rsidR="003F7E2C" w:rsidRDefault="003F7E2C" w:rsidP="00BE28D4">
            <w:pPr>
              <w:pStyle w:val="tabletext11"/>
              <w:jc w:val="center"/>
              <w:rPr>
                <w:ins w:id="17299" w:author="Author"/>
              </w:rPr>
            </w:pPr>
            <w:ins w:id="17300" w:author="Author">
              <w:r>
                <w:t>1.32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31BB4E" w14:textId="77777777" w:rsidR="003F7E2C" w:rsidRDefault="003F7E2C" w:rsidP="00BE28D4">
            <w:pPr>
              <w:pStyle w:val="tabletext11"/>
              <w:jc w:val="center"/>
              <w:rPr>
                <w:ins w:id="17301" w:author="Author"/>
              </w:rPr>
            </w:pPr>
            <w:ins w:id="17302" w:author="Author">
              <w:r>
                <w:t>1.30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EB5FA0" w14:textId="77777777" w:rsidR="003F7E2C" w:rsidRDefault="003F7E2C" w:rsidP="00BE28D4">
            <w:pPr>
              <w:pStyle w:val="tabletext11"/>
              <w:jc w:val="center"/>
              <w:rPr>
                <w:ins w:id="17303" w:author="Author"/>
              </w:rPr>
            </w:pPr>
            <w:ins w:id="17304" w:author="Author">
              <w:r>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C0511F" w14:textId="77777777" w:rsidR="003F7E2C" w:rsidRDefault="003F7E2C" w:rsidP="00BE28D4">
            <w:pPr>
              <w:pStyle w:val="tabletext11"/>
              <w:jc w:val="center"/>
              <w:rPr>
                <w:ins w:id="17305" w:author="Author"/>
              </w:rPr>
            </w:pPr>
            <w:ins w:id="17306" w:author="Author">
              <w:r>
                <w:t>1.25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DF4DD7E" w14:textId="77777777" w:rsidR="003F7E2C" w:rsidRDefault="003F7E2C" w:rsidP="00BE28D4">
            <w:pPr>
              <w:pStyle w:val="tabletext11"/>
              <w:jc w:val="center"/>
              <w:rPr>
                <w:ins w:id="17307" w:author="Author"/>
              </w:rPr>
            </w:pPr>
            <w:ins w:id="17308" w:author="Author">
              <w:r>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E1EC57" w14:textId="77777777" w:rsidR="003F7E2C" w:rsidRDefault="003F7E2C" w:rsidP="00BE28D4">
            <w:pPr>
              <w:pStyle w:val="tabletext11"/>
              <w:jc w:val="center"/>
              <w:rPr>
                <w:ins w:id="17309" w:author="Author"/>
              </w:rPr>
            </w:pPr>
            <w:ins w:id="17310"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34769C" w14:textId="77777777" w:rsidR="003F7E2C" w:rsidRDefault="003F7E2C" w:rsidP="00BE28D4">
            <w:pPr>
              <w:pStyle w:val="tabletext11"/>
              <w:jc w:val="center"/>
              <w:rPr>
                <w:ins w:id="17311" w:author="Author"/>
              </w:rPr>
            </w:pPr>
            <w:ins w:id="17312"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B71092" w14:textId="77777777" w:rsidR="003F7E2C" w:rsidRDefault="003F7E2C" w:rsidP="00BE28D4">
            <w:pPr>
              <w:pStyle w:val="tabletext11"/>
              <w:jc w:val="center"/>
              <w:rPr>
                <w:ins w:id="17313" w:author="Author"/>
              </w:rPr>
            </w:pPr>
            <w:ins w:id="17314" w:author="Author">
              <w:r>
                <w:t>1.15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0378F9" w14:textId="77777777" w:rsidR="003F7E2C" w:rsidRDefault="003F7E2C" w:rsidP="00BE28D4">
            <w:pPr>
              <w:pStyle w:val="tabletext11"/>
              <w:jc w:val="center"/>
              <w:rPr>
                <w:ins w:id="17315" w:author="Author"/>
              </w:rPr>
            </w:pPr>
            <w:ins w:id="17316" w:author="Author">
              <w:r>
                <w:t>1.13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444AA52" w14:textId="77777777" w:rsidR="003F7E2C" w:rsidRDefault="003F7E2C" w:rsidP="00BE28D4">
            <w:pPr>
              <w:pStyle w:val="tabletext11"/>
              <w:jc w:val="center"/>
              <w:rPr>
                <w:ins w:id="17317" w:author="Author"/>
              </w:rPr>
            </w:pPr>
            <w:ins w:id="17318" w:author="Author">
              <w:r>
                <w:t>1.10</w:t>
              </w:r>
            </w:ins>
          </w:p>
        </w:tc>
      </w:tr>
      <w:tr w:rsidR="003F7E2C" w14:paraId="07E934CA" w14:textId="77777777" w:rsidTr="00EE1A0A">
        <w:trPr>
          <w:trHeight w:val="190"/>
          <w:ins w:id="17319" w:author="Author"/>
        </w:trPr>
        <w:tc>
          <w:tcPr>
            <w:tcW w:w="200" w:type="dxa"/>
            <w:tcBorders>
              <w:top w:val="single" w:sz="4" w:space="0" w:color="auto"/>
              <w:left w:val="single" w:sz="4" w:space="0" w:color="auto"/>
              <w:bottom w:val="single" w:sz="4" w:space="0" w:color="auto"/>
              <w:right w:val="nil"/>
            </w:tcBorders>
            <w:vAlign w:val="bottom"/>
          </w:tcPr>
          <w:p w14:paraId="1DF2D989" w14:textId="77777777" w:rsidR="003F7E2C" w:rsidRDefault="003F7E2C" w:rsidP="00BE28D4">
            <w:pPr>
              <w:pStyle w:val="tabletext11"/>
              <w:jc w:val="right"/>
              <w:rPr>
                <w:ins w:id="17320" w:author="Author"/>
              </w:rPr>
            </w:pPr>
          </w:p>
        </w:tc>
        <w:tc>
          <w:tcPr>
            <w:tcW w:w="1580" w:type="dxa"/>
            <w:tcBorders>
              <w:top w:val="single" w:sz="4" w:space="0" w:color="auto"/>
              <w:left w:val="nil"/>
              <w:bottom w:val="single" w:sz="4" w:space="0" w:color="auto"/>
              <w:right w:val="single" w:sz="4" w:space="0" w:color="auto"/>
            </w:tcBorders>
            <w:vAlign w:val="bottom"/>
            <w:hideMark/>
          </w:tcPr>
          <w:p w14:paraId="08902634" w14:textId="77777777" w:rsidR="003F7E2C" w:rsidRDefault="003F7E2C" w:rsidP="00BE28D4">
            <w:pPr>
              <w:pStyle w:val="tabletext11"/>
              <w:tabs>
                <w:tab w:val="decimal" w:pos="640"/>
              </w:tabs>
              <w:rPr>
                <w:ins w:id="17321" w:author="Author"/>
              </w:rPr>
            </w:pPr>
            <w:ins w:id="17322" w:author="Author">
              <w:r>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D164CAB" w14:textId="77777777" w:rsidR="003F7E2C" w:rsidRDefault="003F7E2C" w:rsidP="00BE28D4">
            <w:pPr>
              <w:pStyle w:val="tabletext11"/>
              <w:jc w:val="center"/>
              <w:rPr>
                <w:ins w:id="17323" w:author="Author"/>
              </w:rPr>
            </w:pPr>
            <w:ins w:id="17324" w:author="Author">
              <w:r>
                <w:t>2.95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B88034D" w14:textId="77777777" w:rsidR="003F7E2C" w:rsidRDefault="003F7E2C" w:rsidP="00BE28D4">
            <w:pPr>
              <w:pStyle w:val="tabletext11"/>
              <w:jc w:val="center"/>
              <w:rPr>
                <w:ins w:id="17325" w:author="Author"/>
              </w:rPr>
            </w:pPr>
            <w:ins w:id="17326" w:author="Author">
              <w:r>
                <w:t>2.76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F3903E" w14:textId="77777777" w:rsidR="003F7E2C" w:rsidRDefault="003F7E2C" w:rsidP="00BE28D4">
            <w:pPr>
              <w:pStyle w:val="tabletext11"/>
              <w:jc w:val="center"/>
              <w:rPr>
                <w:ins w:id="17327" w:author="Author"/>
              </w:rPr>
            </w:pPr>
            <w:ins w:id="17328" w:author="Author">
              <w:r>
                <w:t>2.68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F16A53" w14:textId="77777777" w:rsidR="003F7E2C" w:rsidRDefault="003F7E2C" w:rsidP="00BE28D4">
            <w:pPr>
              <w:pStyle w:val="tabletext11"/>
              <w:jc w:val="center"/>
              <w:rPr>
                <w:ins w:id="17329" w:author="Author"/>
              </w:rPr>
            </w:pPr>
            <w:ins w:id="17330" w:author="Author">
              <w:r>
                <w:t>2.50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88B6C9" w14:textId="77777777" w:rsidR="003F7E2C" w:rsidRDefault="003F7E2C" w:rsidP="00BE28D4">
            <w:pPr>
              <w:pStyle w:val="tabletext11"/>
              <w:jc w:val="center"/>
              <w:rPr>
                <w:ins w:id="17331" w:author="Author"/>
              </w:rPr>
            </w:pPr>
            <w:ins w:id="17332"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9258C" w14:textId="77777777" w:rsidR="003F7E2C" w:rsidRDefault="003F7E2C" w:rsidP="00BE28D4">
            <w:pPr>
              <w:pStyle w:val="tabletext11"/>
              <w:jc w:val="center"/>
              <w:rPr>
                <w:ins w:id="17333" w:author="Author"/>
              </w:rPr>
            </w:pPr>
            <w:ins w:id="17334" w:author="Author">
              <w:r>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822E53" w14:textId="77777777" w:rsidR="003F7E2C" w:rsidRDefault="003F7E2C" w:rsidP="00BE28D4">
            <w:pPr>
              <w:pStyle w:val="tabletext11"/>
              <w:jc w:val="center"/>
              <w:rPr>
                <w:ins w:id="17335" w:author="Author"/>
              </w:rPr>
            </w:pPr>
            <w:ins w:id="17336" w:author="Author">
              <w:r>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37DE0E" w14:textId="77777777" w:rsidR="003F7E2C" w:rsidRDefault="003F7E2C" w:rsidP="00BE28D4">
            <w:pPr>
              <w:pStyle w:val="tabletext11"/>
              <w:jc w:val="center"/>
              <w:rPr>
                <w:ins w:id="17337" w:author="Author"/>
              </w:rPr>
            </w:pPr>
            <w:ins w:id="17338" w:author="Author">
              <w:r>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4E6B09" w14:textId="77777777" w:rsidR="003F7E2C" w:rsidRDefault="003F7E2C" w:rsidP="00BE28D4">
            <w:pPr>
              <w:pStyle w:val="tabletext11"/>
              <w:jc w:val="center"/>
              <w:rPr>
                <w:ins w:id="17339" w:author="Author"/>
              </w:rPr>
            </w:pPr>
            <w:ins w:id="17340" w:author="Author">
              <w:r>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6CECFC" w14:textId="77777777" w:rsidR="003F7E2C" w:rsidRDefault="003F7E2C" w:rsidP="00BE28D4">
            <w:pPr>
              <w:pStyle w:val="tabletext11"/>
              <w:jc w:val="center"/>
              <w:rPr>
                <w:ins w:id="17341" w:author="Author"/>
              </w:rPr>
            </w:pPr>
            <w:ins w:id="17342" w:author="Author">
              <w:r>
                <w:t>1.95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CC3DEE" w14:textId="77777777" w:rsidR="003F7E2C" w:rsidRDefault="003F7E2C" w:rsidP="00BE28D4">
            <w:pPr>
              <w:pStyle w:val="tabletext11"/>
              <w:jc w:val="center"/>
              <w:rPr>
                <w:ins w:id="17343" w:author="Author"/>
              </w:rPr>
            </w:pPr>
            <w:ins w:id="17344" w:author="Author">
              <w:r>
                <w:t>1.80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707C0A" w14:textId="77777777" w:rsidR="003F7E2C" w:rsidRDefault="003F7E2C" w:rsidP="00BE28D4">
            <w:pPr>
              <w:pStyle w:val="tabletext11"/>
              <w:jc w:val="center"/>
              <w:rPr>
                <w:ins w:id="17345" w:author="Author"/>
              </w:rPr>
            </w:pPr>
            <w:ins w:id="17346" w:author="Author">
              <w:r>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5339AE" w14:textId="77777777" w:rsidR="003F7E2C" w:rsidRDefault="003F7E2C" w:rsidP="00BE28D4">
            <w:pPr>
              <w:pStyle w:val="tabletext11"/>
              <w:jc w:val="center"/>
              <w:rPr>
                <w:ins w:id="17347" w:author="Author"/>
              </w:rPr>
            </w:pPr>
            <w:ins w:id="17348" w:author="Author">
              <w:r>
                <w:t>1.72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D88039" w14:textId="77777777" w:rsidR="003F7E2C" w:rsidRDefault="003F7E2C" w:rsidP="00BE28D4">
            <w:pPr>
              <w:pStyle w:val="tabletext11"/>
              <w:jc w:val="center"/>
              <w:rPr>
                <w:ins w:id="17349" w:author="Author"/>
              </w:rPr>
            </w:pPr>
            <w:ins w:id="17350" w:author="Author">
              <w:r>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BBC8C9" w14:textId="77777777" w:rsidR="003F7E2C" w:rsidRDefault="003F7E2C" w:rsidP="00BE28D4">
            <w:pPr>
              <w:pStyle w:val="tabletext11"/>
              <w:jc w:val="center"/>
              <w:rPr>
                <w:ins w:id="17351" w:author="Author"/>
              </w:rPr>
            </w:pPr>
            <w:ins w:id="17352"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12AED1" w14:textId="77777777" w:rsidR="003F7E2C" w:rsidRDefault="003F7E2C" w:rsidP="00BE28D4">
            <w:pPr>
              <w:pStyle w:val="tabletext11"/>
              <w:jc w:val="center"/>
              <w:rPr>
                <w:ins w:id="17353" w:author="Author"/>
              </w:rPr>
            </w:pPr>
            <w:ins w:id="17354" w:author="Author">
              <w:r>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C949A4" w14:textId="77777777" w:rsidR="003F7E2C" w:rsidRDefault="003F7E2C" w:rsidP="00BE28D4">
            <w:pPr>
              <w:pStyle w:val="tabletext11"/>
              <w:jc w:val="center"/>
              <w:rPr>
                <w:ins w:id="17355" w:author="Author"/>
              </w:rPr>
            </w:pPr>
            <w:ins w:id="17356" w:author="Author">
              <w:r>
                <w:t>1.59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1AD784" w14:textId="77777777" w:rsidR="003F7E2C" w:rsidRDefault="003F7E2C" w:rsidP="00BE28D4">
            <w:pPr>
              <w:pStyle w:val="tabletext11"/>
              <w:jc w:val="center"/>
              <w:rPr>
                <w:ins w:id="17357" w:author="Author"/>
              </w:rPr>
            </w:pPr>
            <w:ins w:id="17358" w:author="Author">
              <w:r>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CAD2F9" w14:textId="77777777" w:rsidR="003F7E2C" w:rsidRDefault="003F7E2C" w:rsidP="00BE28D4">
            <w:pPr>
              <w:pStyle w:val="tabletext11"/>
              <w:jc w:val="center"/>
              <w:rPr>
                <w:ins w:id="17359" w:author="Author"/>
              </w:rPr>
            </w:pPr>
            <w:ins w:id="17360" w:author="Author">
              <w:r>
                <w:t>1.53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0C6323" w14:textId="77777777" w:rsidR="003F7E2C" w:rsidRDefault="003F7E2C" w:rsidP="00BE28D4">
            <w:pPr>
              <w:pStyle w:val="tabletext11"/>
              <w:jc w:val="center"/>
              <w:rPr>
                <w:ins w:id="17361" w:author="Author"/>
              </w:rPr>
            </w:pPr>
            <w:ins w:id="17362" w:author="Author">
              <w:r>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4416E6" w14:textId="77777777" w:rsidR="003F7E2C" w:rsidRDefault="003F7E2C" w:rsidP="00BE28D4">
            <w:pPr>
              <w:pStyle w:val="tabletext11"/>
              <w:jc w:val="center"/>
              <w:rPr>
                <w:ins w:id="17363" w:author="Author"/>
              </w:rPr>
            </w:pPr>
            <w:ins w:id="17364" w:author="Author">
              <w:r>
                <w:t>1.47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2F3F96" w14:textId="77777777" w:rsidR="003F7E2C" w:rsidRDefault="003F7E2C" w:rsidP="00BE28D4">
            <w:pPr>
              <w:pStyle w:val="tabletext11"/>
              <w:jc w:val="center"/>
              <w:rPr>
                <w:ins w:id="17365" w:author="Author"/>
              </w:rPr>
            </w:pPr>
            <w:ins w:id="17366" w:author="Author">
              <w:r>
                <w:t>1.44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6A722A7" w14:textId="77777777" w:rsidR="003F7E2C" w:rsidRDefault="003F7E2C" w:rsidP="00BE28D4">
            <w:pPr>
              <w:pStyle w:val="tabletext11"/>
              <w:jc w:val="center"/>
              <w:rPr>
                <w:ins w:id="17367" w:author="Author"/>
              </w:rPr>
            </w:pPr>
            <w:ins w:id="17368"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E92D3F" w14:textId="77777777" w:rsidR="003F7E2C" w:rsidRDefault="003F7E2C" w:rsidP="00BE28D4">
            <w:pPr>
              <w:pStyle w:val="tabletext11"/>
              <w:jc w:val="center"/>
              <w:rPr>
                <w:ins w:id="17369" w:author="Author"/>
              </w:rPr>
            </w:pPr>
            <w:ins w:id="17370" w:author="Author">
              <w:r>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995CB" w14:textId="77777777" w:rsidR="003F7E2C" w:rsidRDefault="003F7E2C" w:rsidP="00BE28D4">
            <w:pPr>
              <w:pStyle w:val="tabletext11"/>
              <w:jc w:val="center"/>
              <w:rPr>
                <w:ins w:id="17371" w:author="Author"/>
              </w:rPr>
            </w:pPr>
            <w:ins w:id="17372" w:author="Author">
              <w:r>
                <w:t>1.35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74404B" w14:textId="77777777" w:rsidR="003F7E2C" w:rsidRDefault="003F7E2C" w:rsidP="00BE28D4">
            <w:pPr>
              <w:pStyle w:val="tabletext11"/>
              <w:jc w:val="center"/>
              <w:rPr>
                <w:ins w:id="17373" w:author="Author"/>
              </w:rPr>
            </w:pPr>
            <w:ins w:id="17374" w:author="Author">
              <w:r>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D37C40" w14:textId="77777777" w:rsidR="003F7E2C" w:rsidRDefault="003F7E2C" w:rsidP="00BE28D4">
            <w:pPr>
              <w:pStyle w:val="tabletext11"/>
              <w:jc w:val="center"/>
              <w:rPr>
                <w:ins w:id="17375" w:author="Author"/>
              </w:rPr>
            </w:pPr>
            <w:ins w:id="17376" w:author="Author">
              <w:r>
                <w:t>1.30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5527898" w14:textId="77777777" w:rsidR="003F7E2C" w:rsidRDefault="003F7E2C" w:rsidP="00BE28D4">
            <w:pPr>
              <w:pStyle w:val="tabletext11"/>
              <w:jc w:val="center"/>
              <w:rPr>
                <w:ins w:id="17377" w:author="Author"/>
              </w:rPr>
            </w:pPr>
            <w:ins w:id="17378" w:author="Author">
              <w:r>
                <w:t>1.27</w:t>
              </w:r>
            </w:ins>
          </w:p>
        </w:tc>
      </w:tr>
      <w:tr w:rsidR="003F7E2C" w14:paraId="4F7285BB" w14:textId="77777777" w:rsidTr="00EE1A0A">
        <w:trPr>
          <w:trHeight w:val="190"/>
          <w:ins w:id="17379" w:author="Author"/>
        </w:trPr>
        <w:tc>
          <w:tcPr>
            <w:tcW w:w="200" w:type="dxa"/>
            <w:tcBorders>
              <w:top w:val="single" w:sz="4" w:space="0" w:color="auto"/>
              <w:left w:val="single" w:sz="4" w:space="0" w:color="auto"/>
              <w:bottom w:val="single" w:sz="4" w:space="0" w:color="auto"/>
              <w:right w:val="nil"/>
            </w:tcBorders>
            <w:vAlign w:val="bottom"/>
          </w:tcPr>
          <w:p w14:paraId="189AED7F" w14:textId="77777777" w:rsidR="003F7E2C" w:rsidRDefault="003F7E2C" w:rsidP="00BE28D4">
            <w:pPr>
              <w:pStyle w:val="tabletext11"/>
              <w:jc w:val="right"/>
              <w:rPr>
                <w:ins w:id="17380" w:author="Author"/>
              </w:rPr>
            </w:pPr>
          </w:p>
        </w:tc>
        <w:tc>
          <w:tcPr>
            <w:tcW w:w="1580" w:type="dxa"/>
            <w:tcBorders>
              <w:top w:val="single" w:sz="4" w:space="0" w:color="auto"/>
              <w:left w:val="nil"/>
              <w:bottom w:val="single" w:sz="4" w:space="0" w:color="auto"/>
              <w:right w:val="single" w:sz="4" w:space="0" w:color="auto"/>
            </w:tcBorders>
            <w:vAlign w:val="bottom"/>
            <w:hideMark/>
          </w:tcPr>
          <w:p w14:paraId="0A95D8E3" w14:textId="77777777" w:rsidR="003F7E2C" w:rsidRDefault="003F7E2C" w:rsidP="00BE28D4">
            <w:pPr>
              <w:pStyle w:val="tabletext11"/>
              <w:tabs>
                <w:tab w:val="decimal" w:pos="640"/>
              </w:tabs>
              <w:rPr>
                <w:ins w:id="17381" w:author="Author"/>
              </w:rPr>
            </w:pPr>
            <w:ins w:id="17382" w:author="Author">
              <w:r>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1AE3556" w14:textId="77777777" w:rsidR="003F7E2C" w:rsidRDefault="003F7E2C" w:rsidP="00BE28D4">
            <w:pPr>
              <w:pStyle w:val="tabletext11"/>
              <w:jc w:val="center"/>
              <w:rPr>
                <w:ins w:id="17383" w:author="Author"/>
              </w:rPr>
            </w:pPr>
            <w:ins w:id="17384" w:author="Author">
              <w:r>
                <w:t>3.26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340F8EA" w14:textId="77777777" w:rsidR="003F7E2C" w:rsidRDefault="003F7E2C" w:rsidP="00BE28D4">
            <w:pPr>
              <w:pStyle w:val="tabletext11"/>
              <w:jc w:val="center"/>
              <w:rPr>
                <w:ins w:id="17385" w:author="Author"/>
              </w:rPr>
            </w:pPr>
            <w:ins w:id="17386" w:author="Author">
              <w:r>
                <w:t>3.07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99E639" w14:textId="77777777" w:rsidR="003F7E2C" w:rsidRDefault="003F7E2C" w:rsidP="00BE28D4">
            <w:pPr>
              <w:pStyle w:val="tabletext11"/>
              <w:jc w:val="center"/>
              <w:rPr>
                <w:ins w:id="17387" w:author="Author"/>
              </w:rPr>
            </w:pPr>
            <w:ins w:id="17388" w:author="Author">
              <w:r>
                <w:t>2.98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2201E9" w14:textId="77777777" w:rsidR="003F7E2C" w:rsidRDefault="003F7E2C" w:rsidP="00BE28D4">
            <w:pPr>
              <w:pStyle w:val="tabletext11"/>
              <w:jc w:val="center"/>
              <w:rPr>
                <w:ins w:id="17389" w:author="Author"/>
              </w:rPr>
            </w:pPr>
            <w:ins w:id="17390" w:author="Author">
              <w:r>
                <w:t>2.79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B01319" w14:textId="77777777" w:rsidR="003F7E2C" w:rsidRDefault="003F7E2C" w:rsidP="00BE28D4">
            <w:pPr>
              <w:pStyle w:val="tabletext11"/>
              <w:jc w:val="center"/>
              <w:rPr>
                <w:ins w:id="17391" w:author="Author"/>
              </w:rPr>
            </w:pPr>
            <w:ins w:id="17392"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D97C8C" w14:textId="77777777" w:rsidR="003F7E2C" w:rsidRDefault="003F7E2C" w:rsidP="00BE28D4">
            <w:pPr>
              <w:pStyle w:val="tabletext11"/>
              <w:jc w:val="center"/>
              <w:rPr>
                <w:ins w:id="17393" w:author="Author"/>
              </w:rPr>
            </w:pPr>
            <w:ins w:id="17394" w:author="Author">
              <w:r>
                <w:t>2.54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8BF83A" w14:textId="77777777" w:rsidR="003F7E2C" w:rsidRDefault="003F7E2C" w:rsidP="00BE28D4">
            <w:pPr>
              <w:pStyle w:val="tabletext11"/>
              <w:jc w:val="center"/>
              <w:rPr>
                <w:ins w:id="17395" w:author="Author"/>
              </w:rPr>
            </w:pPr>
            <w:ins w:id="17396" w:author="Author">
              <w:r>
                <w:t>2.40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BE9C2A" w14:textId="77777777" w:rsidR="003F7E2C" w:rsidRDefault="003F7E2C" w:rsidP="00BE28D4">
            <w:pPr>
              <w:pStyle w:val="tabletext11"/>
              <w:jc w:val="center"/>
              <w:rPr>
                <w:ins w:id="17397" w:author="Author"/>
              </w:rPr>
            </w:pPr>
            <w:ins w:id="17398" w:author="Author">
              <w:r>
                <w:t>2.40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79E1F4" w14:textId="77777777" w:rsidR="003F7E2C" w:rsidRDefault="003F7E2C" w:rsidP="00BE28D4">
            <w:pPr>
              <w:pStyle w:val="tabletext11"/>
              <w:jc w:val="center"/>
              <w:rPr>
                <w:ins w:id="17399" w:author="Author"/>
              </w:rPr>
            </w:pPr>
            <w:ins w:id="17400" w:author="Author">
              <w:r>
                <w:t>2.31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DE40A8" w14:textId="77777777" w:rsidR="003F7E2C" w:rsidRDefault="003F7E2C" w:rsidP="00BE28D4">
            <w:pPr>
              <w:pStyle w:val="tabletext11"/>
              <w:jc w:val="center"/>
              <w:rPr>
                <w:ins w:id="17401" w:author="Author"/>
              </w:rPr>
            </w:pPr>
            <w:ins w:id="17402" w:author="Author">
              <w:r>
                <w:t>2.23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633FE6" w14:textId="77777777" w:rsidR="003F7E2C" w:rsidRDefault="003F7E2C" w:rsidP="00BE28D4">
            <w:pPr>
              <w:pStyle w:val="tabletext11"/>
              <w:jc w:val="center"/>
              <w:rPr>
                <w:ins w:id="17403" w:author="Author"/>
              </w:rPr>
            </w:pPr>
            <w:ins w:id="17404" w:author="Author">
              <w:r>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9756B7" w14:textId="77777777" w:rsidR="003F7E2C" w:rsidRDefault="003F7E2C" w:rsidP="00BE28D4">
            <w:pPr>
              <w:pStyle w:val="tabletext11"/>
              <w:jc w:val="center"/>
              <w:rPr>
                <w:ins w:id="17405" w:author="Author"/>
              </w:rPr>
            </w:pPr>
            <w:ins w:id="17406" w:author="Author">
              <w:r>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E65D35" w14:textId="77777777" w:rsidR="003F7E2C" w:rsidRDefault="003F7E2C" w:rsidP="00BE28D4">
            <w:pPr>
              <w:pStyle w:val="tabletext11"/>
              <w:jc w:val="center"/>
              <w:rPr>
                <w:ins w:id="17407" w:author="Author"/>
              </w:rPr>
            </w:pPr>
            <w:ins w:id="17408" w:author="Author">
              <w:r>
                <w:t>1.98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9292F8" w14:textId="77777777" w:rsidR="003F7E2C" w:rsidRDefault="003F7E2C" w:rsidP="00BE28D4">
            <w:pPr>
              <w:pStyle w:val="tabletext11"/>
              <w:jc w:val="center"/>
              <w:rPr>
                <w:ins w:id="17409" w:author="Author"/>
              </w:rPr>
            </w:pPr>
            <w:ins w:id="17410" w:author="Author">
              <w:r>
                <w:t>1.95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1D1054" w14:textId="77777777" w:rsidR="003F7E2C" w:rsidRDefault="003F7E2C" w:rsidP="00BE28D4">
            <w:pPr>
              <w:pStyle w:val="tabletext11"/>
              <w:jc w:val="center"/>
              <w:rPr>
                <w:ins w:id="17411" w:author="Author"/>
              </w:rPr>
            </w:pPr>
            <w:ins w:id="17412" w:author="Author">
              <w:r>
                <w:t>1.91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08575C" w14:textId="77777777" w:rsidR="003F7E2C" w:rsidRDefault="003F7E2C" w:rsidP="00BE28D4">
            <w:pPr>
              <w:pStyle w:val="tabletext11"/>
              <w:jc w:val="center"/>
              <w:rPr>
                <w:ins w:id="17413" w:author="Author"/>
              </w:rPr>
            </w:pPr>
            <w:ins w:id="17414" w:author="Author">
              <w:r>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0C2D07" w14:textId="77777777" w:rsidR="003F7E2C" w:rsidRDefault="003F7E2C" w:rsidP="00BE28D4">
            <w:pPr>
              <w:pStyle w:val="tabletext11"/>
              <w:jc w:val="center"/>
              <w:rPr>
                <w:ins w:id="17415" w:author="Author"/>
              </w:rPr>
            </w:pPr>
            <w:ins w:id="17416" w:author="Author">
              <w:r>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283FC1" w14:textId="77777777" w:rsidR="003F7E2C" w:rsidRDefault="003F7E2C" w:rsidP="00BE28D4">
            <w:pPr>
              <w:pStyle w:val="tabletext11"/>
              <w:jc w:val="center"/>
              <w:rPr>
                <w:ins w:id="17417" w:author="Author"/>
              </w:rPr>
            </w:pPr>
            <w:ins w:id="17418" w:author="Author">
              <w:r>
                <w:t>1.79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2C3A0" w14:textId="77777777" w:rsidR="003F7E2C" w:rsidRDefault="003F7E2C" w:rsidP="00BE28D4">
            <w:pPr>
              <w:pStyle w:val="tabletext11"/>
              <w:jc w:val="center"/>
              <w:rPr>
                <w:ins w:id="17419" w:author="Author"/>
              </w:rPr>
            </w:pPr>
            <w:ins w:id="17420" w:author="Author">
              <w:r>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B7BC5A" w14:textId="77777777" w:rsidR="003F7E2C" w:rsidRDefault="003F7E2C" w:rsidP="00BE28D4">
            <w:pPr>
              <w:pStyle w:val="tabletext11"/>
              <w:jc w:val="center"/>
              <w:rPr>
                <w:ins w:id="17421" w:author="Author"/>
              </w:rPr>
            </w:pPr>
            <w:ins w:id="17422" w:author="Author">
              <w:r>
                <w:t>1.72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C17965" w14:textId="77777777" w:rsidR="003F7E2C" w:rsidRDefault="003F7E2C" w:rsidP="00BE28D4">
            <w:pPr>
              <w:pStyle w:val="tabletext11"/>
              <w:jc w:val="center"/>
              <w:rPr>
                <w:ins w:id="17423" w:author="Author"/>
              </w:rPr>
            </w:pPr>
            <w:ins w:id="17424" w:author="Author">
              <w:r>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5B1A72" w14:textId="77777777" w:rsidR="003F7E2C" w:rsidRDefault="003F7E2C" w:rsidP="00BE28D4">
            <w:pPr>
              <w:pStyle w:val="tabletext11"/>
              <w:jc w:val="center"/>
              <w:rPr>
                <w:ins w:id="17425" w:author="Author"/>
              </w:rPr>
            </w:pPr>
            <w:ins w:id="17426" w:author="Author">
              <w:r>
                <w:t>1.65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912398A" w14:textId="77777777" w:rsidR="003F7E2C" w:rsidRDefault="003F7E2C" w:rsidP="00BE28D4">
            <w:pPr>
              <w:pStyle w:val="tabletext11"/>
              <w:jc w:val="center"/>
              <w:rPr>
                <w:ins w:id="17427" w:author="Author"/>
              </w:rPr>
            </w:pPr>
            <w:ins w:id="17428" w:author="Author">
              <w:r>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3650D4" w14:textId="77777777" w:rsidR="003F7E2C" w:rsidRDefault="003F7E2C" w:rsidP="00BE28D4">
            <w:pPr>
              <w:pStyle w:val="tabletext11"/>
              <w:jc w:val="center"/>
              <w:rPr>
                <w:ins w:id="17429" w:author="Author"/>
              </w:rPr>
            </w:pPr>
            <w:ins w:id="17430" w:author="Author">
              <w:r>
                <w:t>1.59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C7ABDB" w14:textId="77777777" w:rsidR="003F7E2C" w:rsidRDefault="003F7E2C" w:rsidP="00BE28D4">
            <w:pPr>
              <w:pStyle w:val="tabletext11"/>
              <w:jc w:val="center"/>
              <w:rPr>
                <w:ins w:id="17431" w:author="Author"/>
              </w:rPr>
            </w:pPr>
            <w:ins w:id="17432" w:author="Author">
              <w:r>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18DE67" w14:textId="77777777" w:rsidR="003F7E2C" w:rsidRDefault="003F7E2C" w:rsidP="00BE28D4">
            <w:pPr>
              <w:pStyle w:val="tabletext11"/>
              <w:jc w:val="center"/>
              <w:rPr>
                <w:ins w:id="17433" w:author="Author"/>
              </w:rPr>
            </w:pPr>
            <w:ins w:id="17434" w:author="Author">
              <w:r>
                <w:t>1.53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18FA32" w14:textId="77777777" w:rsidR="003F7E2C" w:rsidRDefault="003F7E2C" w:rsidP="00BE28D4">
            <w:pPr>
              <w:pStyle w:val="tabletext11"/>
              <w:jc w:val="center"/>
              <w:rPr>
                <w:ins w:id="17435" w:author="Author"/>
              </w:rPr>
            </w:pPr>
            <w:ins w:id="17436" w:author="Author">
              <w:r>
                <w:t>1.50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A4335C5" w14:textId="77777777" w:rsidR="003F7E2C" w:rsidRDefault="003F7E2C" w:rsidP="00BE28D4">
            <w:pPr>
              <w:pStyle w:val="tabletext11"/>
              <w:jc w:val="center"/>
              <w:rPr>
                <w:ins w:id="17437" w:author="Author"/>
              </w:rPr>
            </w:pPr>
            <w:ins w:id="17438" w:author="Author">
              <w:r>
                <w:t>1.47</w:t>
              </w:r>
            </w:ins>
          </w:p>
        </w:tc>
      </w:tr>
      <w:tr w:rsidR="003F7E2C" w14:paraId="13D81178" w14:textId="77777777" w:rsidTr="00EE1A0A">
        <w:trPr>
          <w:trHeight w:val="190"/>
          <w:ins w:id="17439" w:author="Author"/>
        </w:trPr>
        <w:tc>
          <w:tcPr>
            <w:tcW w:w="200" w:type="dxa"/>
            <w:tcBorders>
              <w:top w:val="single" w:sz="4" w:space="0" w:color="auto"/>
              <w:left w:val="single" w:sz="4" w:space="0" w:color="auto"/>
              <w:bottom w:val="single" w:sz="4" w:space="0" w:color="auto"/>
              <w:right w:val="nil"/>
            </w:tcBorders>
            <w:vAlign w:val="bottom"/>
          </w:tcPr>
          <w:p w14:paraId="7781357D" w14:textId="77777777" w:rsidR="003F7E2C" w:rsidRDefault="003F7E2C" w:rsidP="00BE28D4">
            <w:pPr>
              <w:pStyle w:val="tabletext11"/>
              <w:jc w:val="right"/>
              <w:rPr>
                <w:ins w:id="17440" w:author="Author"/>
              </w:rPr>
            </w:pPr>
          </w:p>
        </w:tc>
        <w:tc>
          <w:tcPr>
            <w:tcW w:w="1580" w:type="dxa"/>
            <w:tcBorders>
              <w:top w:val="single" w:sz="4" w:space="0" w:color="auto"/>
              <w:left w:val="nil"/>
              <w:bottom w:val="single" w:sz="4" w:space="0" w:color="auto"/>
              <w:right w:val="single" w:sz="4" w:space="0" w:color="auto"/>
            </w:tcBorders>
            <w:vAlign w:val="bottom"/>
            <w:hideMark/>
          </w:tcPr>
          <w:p w14:paraId="32EE0575" w14:textId="77777777" w:rsidR="003F7E2C" w:rsidRDefault="003F7E2C" w:rsidP="00BE28D4">
            <w:pPr>
              <w:pStyle w:val="tabletext11"/>
              <w:tabs>
                <w:tab w:val="decimal" w:pos="640"/>
              </w:tabs>
              <w:rPr>
                <w:ins w:id="17441" w:author="Author"/>
              </w:rPr>
            </w:pPr>
            <w:ins w:id="17442" w:author="Author">
              <w:r>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0541585" w14:textId="77777777" w:rsidR="003F7E2C" w:rsidRDefault="003F7E2C" w:rsidP="00BE28D4">
            <w:pPr>
              <w:pStyle w:val="tabletext11"/>
              <w:jc w:val="center"/>
              <w:rPr>
                <w:ins w:id="17443" w:author="Author"/>
              </w:rPr>
            </w:pPr>
            <w:ins w:id="17444" w:author="Author">
              <w:r>
                <w:t>3.57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4CA7C1C" w14:textId="77777777" w:rsidR="003F7E2C" w:rsidRDefault="003F7E2C" w:rsidP="00BE28D4">
            <w:pPr>
              <w:pStyle w:val="tabletext11"/>
              <w:jc w:val="center"/>
              <w:rPr>
                <w:ins w:id="17445" w:author="Author"/>
              </w:rPr>
            </w:pPr>
            <w:ins w:id="17446" w:author="Author">
              <w:r>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08347C" w14:textId="77777777" w:rsidR="003F7E2C" w:rsidRDefault="003F7E2C" w:rsidP="00BE28D4">
            <w:pPr>
              <w:pStyle w:val="tabletext11"/>
              <w:jc w:val="center"/>
              <w:rPr>
                <w:ins w:id="17447" w:author="Author"/>
              </w:rPr>
            </w:pPr>
            <w:ins w:id="17448" w:author="Author">
              <w:r>
                <w:t>3.30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D24B9F" w14:textId="77777777" w:rsidR="003F7E2C" w:rsidRDefault="003F7E2C" w:rsidP="00BE28D4">
            <w:pPr>
              <w:pStyle w:val="tabletext11"/>
              <w:jc w:val="center"/>
              <w:rPr>
                <w:ins w:id="17449" w:author="Author"/>
              </w:rPr>
            </w:pPr>
            <w:ins w:id="17450"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ABCCAF" w14:textId="77777777" w:rsidR="003F7E2C" w:rsidRDefault="003F7E2C" w:rsidP="00BE28D4">
            <w:pPr>
              <w:pStyle w:val="tabletext11"/>
              <w:jc w:val="center"/>
              <w:rPr>
                <w:ins w:id="17451" w:author="Author"/>
              </w:rPr>
            </w:pPr>
            <w:ins w:id="17452" w:author="Author">
              <w:r>
                <w:t>2.97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D818B5" w14:textId="77777777" w:rsidR="003F7E2C" w:rsidRDefault="003F7E2C" w:rsidP="00BE28D4">
            <w:pPr>
              <w:pStyle w:val="tabletext11"/>
              <w:jc w:val="center"/>
              <w:rPr>
                <w:ins w:id="17453" w:author="Author"/>
              </w:rPr>
            </w:pPr>
            <w:ins w:id="17454" w:author="Author">
              <w:r>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38CE5F" w14:textId="77777777" w:rsidR="003F7E2C" w:rsidRDefault="003F7E2C" w:rsidP="00BE28D4">
            <w:pPr>
              <w:pStyle w:val="tabletext11"/>
              <w:jc w:val="center"/>
              <w:rPr>
                <w:ins w:id="17455" w:author="Author"/>
              </w:rPr>
            </w:pPr>
            <w:ins w:id="17456" w:author="Author">
              <w:r>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51B43B" w14:textId="77777777" w:rsidR="003F7E2C" w:rsidRDefault="003F7E2C" w:rsidP="00BE28D4">
            <w:pPr>
              <w:pStyle w:val="tabletext11"/>
              <w:jc w:val="center"/>
              <w:rPr>
                <w:ins w:id="17457" w:author="Author"/>
              </w:rPr>
            </w:pPr>
            <w:ins w:id="17458" w:author="Author">
              <w:r>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7C0B3C" w14:textId="77777777" w:rsidR="003F7E2C" w:rsidRDefault="003F7E2C" w:rsidP="00BE28D4">
            <w:pPr>
              <w:pStyle w:val="tabletext11"/>
              <w:jc w:val="center"/>
              <w:rPr>
                <w:ins w:id="17459" w:author="Author"/>
              </w:rPr>
            </w:pPr>
            <w:ins w:id="17460" w:author="Author">
              <w:r>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C7CFD2" w14:textId="77777777" w:rsidR="003F7E2C" w:rsidRDefault="003F7E2C" w:rsidP="00BE28D4">
            <w:pPr>
              <w:pStyle w:val="tabletext11"/>
              <w:jc w:val="center"/>
              <w:rPr>
                <w:ins w:id="17461" w:author="Author"/>
              </w:rPr>
            </w:pPr>
            <w:ins w:id="17462" w:author="Author">
              <w:r>
                <w:t>2.52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7C68A8" w14:textId="77777777" w:rsidR="003F7E2C" w:rsidRDefault="003F7E2C" w:rsidP="00BE28D4">
            <w:pPr>
              <w:pStyle w:val="tabletext11"/>
              <w:jc w:val="center"/>
              <w:rPr>
                <w:ins w:id="17463" w:author="Author"/>
              </w:rPr>
            </w:pPr>
            <w:ins w:id="17464" w:author="Author">
              <w:r>
                <w:t>2.36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C7C5CE" w14:textId="77777777" w:rsidR="003F7E2C" w:rsidRDefault="003F7E2C" w:rsidP="00BE28D4">
            <w:pPr>
              <w:pStyle w:val="tabletext11"/>
              <w:jc w:val="center"/>
              <w:rPr>
                <w:ins w:id="17465" w:author="Author"/>
              </w:rPr>
            </w:pPr>
            <w:ins w:id="17466" w:author="Author">
              <w:r>
                <w:t>2.31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FC4255" w14:textId="77777777" w:rsidR="003F7E2C" w:rsidRDefault="003F7E2C" w:rsidP="00BE28D4">
            <w:pPr>
              <w:pStyle w:val="tabletext11"/>
              <w:jc w:val="center"/>
              <w:rPr>
                <w:ins w:id="17467" w:author="Author"/>
              </w:rPr>
            </w:pPr>
            <w:ins w:id="17468"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899032" w14:textId="77777777" w:rsidR="003F7E2C" w:rsidRDefault="003F7E2C" w:rsidP="00BE28D4">
            <w:pPr>
              <w:pStyle w:val="tabletext11"/>
              <w:jc w:val="center"/>
              <w:rPr>
                <w:ins w:id="17469" w:author="Author"/>
              </w:rPr>
            </w:pPr>
            <w:ins w:id="17470" w:author="Author">
              <w:r>
                <w:t>2.22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6D956B" w14:textId="77777777" w:rsidR="003F7E2C" w:rsidRDefault="003F7E2C" w:rsidP="00BE28D4">
            <w:pPr>
              <w:pStyle w:val="tabletext11"/>
              <w:jc w:val="center"/>
              <w:rPr>
                <w:ins w:id="17471" w:author="Author"/>
              </w:rPr>
            </w:pPr>
            <w:ins w:id="17472" w:author="Author">
              <w:r>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0A201C" w14:textId="77777777" w:rsidR="003F7E2C" w:rsidRDefault="003F7E2C" w:rsidP="00BE28D4">
            <w:pPr>
              <w:pStyle w:val="tabletext11"/>
              <w:jc w:val="center"/>
              <w:rPr>
                <w:ins w:id="17473" w:author="Author"/>
              </w:rPr>
            </w:pPr>
            <w:ins w:id="17474" w:author="Author">
              <w:r>
                <w:t>2.13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7E9DC5" w14:textId="77777777" w:rsidR="003F7E2C" w:rsidRDefault="003F7E2C" w:rsidP="00BE28D4">
            <w:pPr>
              <w:pStyle w:val="tabletext11"/>
              <w:jc w:val="center"/>
              <w:rPr>
                <w:ins w:id="17475" w:author="Author"/>
              </w:rPr>
            </w:pPr>
            <w:ins w:id="17476" w:author="Author">
              <w:r>
                <w:t>2.09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779955" w14:textId="77777777" w:rsidR="003F7E2C" w:rsidRDefault="003F7E2C" w:rsidP="00BE28D4">
            <w:pPr>
              <w:pStyle w:val="tabletext11"/>
              <w:jc w:val="center"/>
              <w:rPr>
                <w:ins w:id="17477" w:author="Author"/>
              </w:rPr>
            </w:pPr>
            <w:ins w:id="17478" w:author="Author">
              <w:r>
                <w:t>2.05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423B01" w14:textId="77777777" w:rsidR="003F7E2C" w:rsidRDefault="003F7E2C" w:rsidP="00BE28D4">
            <w:pPr>
              <w:pStyle w:val="tabletext11"/>
              <w:jc w:val="center"/>
              <w:rPr>
                <w:ins w:id="17479" w:author="Author"/>
              </w:rPr>
            </w:pPr>
            <w:ins w:id="17480" w:author="Author">
              <w:r>
                <w:t>2.01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DE6923" w14:textId="77777777" w:rsidR="003F7E2C" w:rsidRDefault="003F7E2C" w:rsidP="00BE28D4">
            <w:pPr>
              <w:pStyle w:val="tabletext11"/>
              <w:jc w:val="center"/>
              <w:rPr>
                <w:ins w:id="17481" w:author="Author"/>
              </w:rPr>
            </w:pPr>
            <w:ins w:id="17482" w:author="Author">
              <w:r>
                <w:t>1.97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741A0B" w14:textId="77777777" w:rsidR="003F7E2C" w:rsidRDefault="003F7E2C" w:rsidP="00BE28D4">
            <w:pPr>
              <w:pStyle w:val="tabletext11"/>
              <w:jc w:val="center"/>
              <w:rPr>
                <w:ins w:id="17483" w:author="Author"/>
              </w:rPr>
            </w:pPr>
            <w:ins w:id="17484"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7BF8E" w14:textId="77777777" w:rsidR="003F7E2C" w:rsidRDefault="003F7E2C" w:rsidP="00BE28D4">
            <w:pPr>
              <w:pStyle w:val="tabletext11"/>
              <w:jc w:val="center"/>
              <w:rPr>
                <w:ins w:id="17485" w:author="Author"/>
              </w:rPr>
            </w:pPr>
            <w:ins w:id="17486" w:author="Author">
              <w:r>
                <w:t>1.89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B1CA731" w14:textId="77777777" w:rsidR="003F7E2C" w:rsidRDefault="003F7E2C" w:rsidP="00BE28D4">
            <w:pPr>
              <w:pStyle w:val="tabletext11"/>
              <w:jc w:val="center"/>
              <w:rPr>
                <w:ins w:id="17487" w:author="Author"/>
              </w:rPr>
            </w:pPr>
            <w:ins w:id="17488" w:author="Author">
              <w:r>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46DF57" w14:textId="77777777" w:rsidR="003F7E2C" w:rsidRDefault="003F7E2C" w:rsidP="00BE28D4">
            <w:pPr>
              <w:pStyle w:val="tabletext11"/>
              <w:jc w:val="center"/>
              <w:rPr>
                <w:ins w:id="17489" w:author="Author"/>
              </w:rPr>
            </w:pPr>
            <w:ins w:id="17490" w:author="Author">
              <w:r>
                <w:t>1.81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F2CC99" w14:textId="77777777" w:rsidR="003F7E2C" w:rsidRDefault="003F7E2C" w:rsidP="00BE28D4">
            <w:pPr>
              <w:pStyle w:val="tabletext11"/>
              <w:jc w:val="center"/>
              <w:rPr>
                <w:ins w:id="17491" w:author="Author"/>
              </w:rPr>
            </w:pPr>
            <w:ins w:id="17492" w:author="Author">
              <w:r>
                <w:t>1.78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9FC1B5" w14:textId="77777777" w:rsidR="003F7E2C" w:rsidRDefault="003F7E2C" w:rsidP="00BE28D4">
            <w:pPr>
              <w:pStyle w:val="tabletext11"/>
              <w:jc w:val="center"/>
              <w:rPr>
                <w:ins w:id="17493" w:author="Author"/>
              </w:rPr>
            </w:pPr>
            <w:ins w:id="17494" w:author="Author">
              <w:r>
                <w:t>1.74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D6F21A" w14:textId="77777777" w:rsidR="003F7E2C" w:rsidRDefault="003F7E2C" w:rsidP="00BE28D4">
            <w:pPr>
              <w:pStyle w:val="tabletext11"/>
              <w:jc w:val="center"/>
              <w:rPr>
                <w:ins w:id="17495" w:author="Author"/>
              </w:rPr>
            </w:pPr>
            <w:ins w:id="17496" w:author="Author">
              <w:r>
                <w:t>1.71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712B5E0" w14:textId="77777777" w:rsidR="003F7E2C" w:rsidRDefault="003F7E2C" w:rsidP="00BE28D4">
            <w:pPr>
              <w:pStyle w:val="tabletext11"/>
              <w:jc w:val="center"/>
              <w:rPr>
                <w:ins w:id="17497" w:author="Author"/>
              </w:rPr>
            </w:pPr>
            <w:ins w:id="17498" w:author="Author">
              <w:r>
                <w:t>1.67</w:t>
              </w:r>
            </w:ins>
          </w:p>
        </w:tc>
      </w:tr>
      <w:tr w:rsidR="003F7E2C" w14:paraId="784BB8AB" w14:textId="77777777" w:rsidTr="00EE1A0A">
        <w:trPr>
          <w:trHeight w:val="190"/>
          <w:ins w:id="17499" w:author="Author"/>
        </w:trPr>
        <w:tc>
          <w:tcPr>
            <w:tcW w:w="200" w:type="dxa"/>
            <w:tcBorders>
              <w:top w:val="single" w:sz="4" w:space="0" w:color="auto"/>
              <w:left w:val="single" w:sz="4" w:space="0" w:color="auto"/>
              <w:bottom w:val="single" w:sz="4" w:space="0" w:color="auto"/>
              <w:right w:val="nil"/>
            </w:tcBorders>
            <w:vAlign w:val="bottom"/>
          </w:tcPr>
          <w:p w14:paraId="6322D9D2" w14:textId="77777777" w:rsidR="003F7E2C" w:rsidRDefault="003F7E2C" w:rsidP="00BE28D4">
            <w:pPr>
              <w:pStyle w:val="tabletext11"/>
              <w:jc w:val="right"/>
              <w:rPr>
                <w:ins w:id="17500" w:author="Author"/>
              </w:rPr>
            </w:pPr>
          </w:p>
        </w:tc>
        <w:tc>
          <w:tcPr>
            <w:tcW w:w="1580" w:type="dxa"/>
            <w:tcBorders>
              <w:top w:val="single" w:sz="4" w:space="0" w:color="auto"/>
              <w:left w:val="nil"/>
              <w:bottom w:val="single" w:sz="4" w:space="0" w:color="auto"/>
              <w:right w:val="single" w:sz="4" w:space="0" w:color="auto"/>
            </w:tcBorders>
            <w:vAlign w:val="bottom"/>
            <w:hideMark/>
          </w:tcPr>
          <w:p w14:paraId="4B0B3417" w14:textId="77777777" w:rsidR="003F7E2C" w:rsidRDefault="003F7E2C" w:rsidP="00BE28D4">
            <w:pPr>
              <w:pStyle w:val="tabletext11"/>
              <w:tabs>
                <w:tab w:val="decimal" w:pos="640"/>
              </w:tabs>
              <w:rPr>
                <w:ins w:id="17501" w:author="Author"/>
              </w:rPr>
            </w:pPr>
            <w:ins w:id="17502" w:author="Author">
              <w:r>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7DA384A" w14:textId="77777777" w:rsidR="003F7E2C" w:rsidRDefault="003F7E2C" w:rsidP="00BE28D4">
            <w:pPr>
              <w:pStyle w:val="tabletext11"/>
              <w:jc w:val="center"/>
              <w:rPr>
                <w:ins w:id="17503" w:author="Author"/>
              </w:rPr>
            </w:pPr>
            <w:ins w:id="17504" w:author="Author">
              <w:r>
                <w:t>3.92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9AE31DE" w14:textId="77777777" w:rsidR="003F7E2C" w:rsidRDefault="003F7E2C" w:rsidP="00BE28D4">
            <w:pPr>
              <w:pStyle w:val="tabletext11"/>
              <w:jc w:val="center"/>
              <w:rPr>
                <w:ins w:id="17505" w:author="Author"/>
              </w:rPr>
            </w:pPr>
            <w:ins w:id="17506" w:author="Author">
              <w:r>
                <w:t>3.72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BBFA54" w14:textId="77777777" w:rsidR="003F7E2C" w:rsidRDefault="003F7E2C" w:rsidP="00BE28D4">
            <w:pPr>
              <w:pStyle w:val="tabletext11"/>
              <w:jc w:val="center"/>
              <w:rPr>
                <w:ins w:id="17507" w:author="Author"/>
              </w:rPr>
            </w:pPr>
            <w:ins w:id="17508" w:author="Author">
              <w:r>
                <w:t>3.63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7F1279" w14:textId="77777777" w:rsidR="003F7E2C" w:rsidRDefault="003F7E2C" w:rsidP="00BE28D4">
            <w:pPr>
              <w:pStyle w:val="tabletext11"/>
              <w:jc w:val="center"/>
              <w:rPr>
                <w:ins w:id="17509" w:author="Author"/>
              </w:rPr>
            </w:pPr>
            <w:ins w:id="17510" w:author="Author">
              <w:r>
                <w:t>3.44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F4A15E" w14:textId="77777777" w:rsidR="003F7E2C" w:rsidRDefault="003F7E2C" w:rsidP="00BE28D4">
            <w:pPr>
              <w:pStyle w:val="tabletext11"/>
              <w:jc w:val="center"/>
              <w:rPr>
                <w:ins w:id="17511" w:author="Author"/>
              </w:rPr>
            </w:pPr>
            <w:ins w:id="17512" w:author="Author">
              <w:r>
                <w:t>3.30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DF8530" w14:textId="77777777" w:rsidR="003F7E2C" w:rsidRDefault="003F7E2C" w:rsidP="00BE28D4">
            <w:pPr>
              <w:pStyle w:val="tabletext11"/>
              <w:jc w:val="center"/>
              <w:rPr>
                <w:ins w:id="17513" w:author="Author"/>
              </w:rPr>
            </w:pPr>
            <w:ins w:id="17514" w:author="Author">
              <w:r>
                <w:t>3.17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056DF7" w14:textId="77777777" w:rsidR="003F7E2C" w:rsidRDefault="003F7E2C" w:rsidP="00BE28D4">
            <w:pPr>
              <w:pStyle w:val="tabletext11"/>
              <w:jc w:val="center"/>
              <w:rPr>
                <w:ins w:id="17515" w:author="Author"/>
              </w:rPr>
            </w:pPr>
            <w:ins w:id="17516" w:author="Author">
              <w:r>
                <w:t>3.03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5842F2" w14:textId="77777777" w:rsidR="003F7E2C" w:rsidRDefault="003F7E2C" w:rsidP="00BE28D4">
            <w:pPr>
              <w:pStyle w:val="tabletext11"/>
              <w:jc w:val="center"/>
              <w:rPr>
                <w:ins w:id="17517" w:author="Author"/>
              </w:rPr>
            </w:pPr>
            <w:ins w:id="17518" w:author="Author">
              <w:r>
                <w:t>3.03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0D09D0" w14:textId="77777777" w:rsidR="003F7E2C" w:rsidRDefault="003F7E2C" w:rsidP="00BE28D4">
            <w:pPr>
              <w:pStyle w:val="tabletext11"/>
              <w:jc w:val="center"/>
              <w:rPr>
                <w:ins w:id="17519" w:author="Author"/>
              </w:rPr>
            </w:pPr>
            <w:ins w:id="17520" w:author="Author">
              <w:r>
                <w:t>2.94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3E70D8" w14:textId="77777777" w:rsidR="003F7E2C" w:rsidRDefault="003F7E2C" w:rsidP="00BE28D4">
            <w:pPr>
              <w:pStyle w:val="tabletext11"/>
              <w:jc w:val="center"/>
              <w:rPr>
                <w:ins w:id="17521" w:author="Author"/>
              </w:rPr>
            </w:pPr>
            <w:ins w:id="17522" w:author="Author">
              <w:r>
                <w:t>2.85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7BC0BF" w14:textId="77777777" w:rsidR="003F7E2C" w:rsidRDefault="003F7E2C" w:rsidP="00BE28D4">
            <w:pPr>
              <w:pStyle w:val="tabletext11"/>
              <w:jc w:val="center"/>
              <w:rPr>
                <w:ins w:id="17523" w:author="Author"/>
              </w:rPr>
            </w:pPr>
            <w:ins w:id="17524" w:author="Author">
              <w:r>
                <w:t>2.68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9E34A7" w14:textId="77777777" w:rsidR="003F7E2C" w:rsidRDefault="003F7E2C" w:rsidP="00BE28D4">
            <w:pPr>
              <w:pStyle w:val="tabletext11"/>
              <w:jc w:val="center"/>
              <w:rPr>
                <w:ins w:id="17525" w:author="Author"/>
              </w:rPr>
            </w:pPr>
            <w:ins w:id="17526" w:author="Author">
              <w:r>
                <w:t>2.63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56DFA2" w14:textId="77777777" w:rsidR="003F7E2C" w:rsidRDefault="003F7E2C" w:rsidP="00BE28D4">
            <w:pPr>
              <w:pStyle w:val="tabletext11"/>
              <w:jc w:val="center"/>
              <w:rPr>
                <w:ins w:id="17527" w:author="Author"/>
              </w:rPr>
            </w:pPr>
            <w:ins w:id="17528" w:author="Author">
              <w:r>
                <w:t>2.58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E1215" w14:textId="77777777" w:rsidR="003F7E2C" w:rsidRDefault="003F7E2C" w:rsidP="00BE28D4">
            <w:pPr>
              <w:pStyle w:val="tabletext11"/>
              <w:jc w:val="center"/>
              <w:rPr>
                <w:ins w:id="17529" w:author="Author"/>
              </w:rPr>
            </w:pPr>
            <w:ins w:id="17530" w:author="Author">
              <w:r>
                <w:t>2.53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988D5D" w14:textId="77777777" w:rsidR="003F7E2C" w:rsidRDefault="003F7E2C" w:rsidP="00BE28D4">
            <w:pPr>
              <w:pStyle w:val="tabletext11"/>
              <w:jc w:val="center"/>
              <w:rPr>
                <w:ins w:id="17531" w:author="Author"/>
              </w:rPr>
            </w:pPr>
            <w:ins w:id="17532" w:author="Author">
              <w:r>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740B8A" w14:textId="77777777" w:rsidR="003F7E2C" w:rsidRDefault="003F7E2C" w:rsidP="00BE28D4">
            <w:pPr>
              <w:pStyle w:val="tabletext11"/>
              <w:jc w:val="center"/>
              <w:rPr>
                <w:ins w:id="17533" w:author="Author"/>
              </w:rPr>
            </w:pPr>
            <w:ins w:id="17534" w:author="Author">
              <w:r>
                <w:t>2.43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EB9669" w14:textId="77777777" w:rsidR="003F7E2C" w:rsidRDefault="003F7E2C" w:rsidP="00BE28D4">
            <w:pPr>
              <w:pStyle w:val="tabletext11"/>
              <w:jc w:val="center"/>
              <w:rPr>
                <w:ins w:id="17535" w:author="Author"/>
              </w:rPr>
            </w:pPr>
            <w:ins w:id="17536" w:author="Author">
              <w:r>
                <w:t>2.38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F5F57C" w14:textId="77777777" w:rsidR="003F7E2C" w:rsidRDefault="003F7E2C" w:rsidP="00BE28D4">
            <w:pPr>
              <w:pStyle w:val="tabletext11"/>
              <w:jc w:val="center"/>
              <w:rPr>
                <w:ins w:id="17537" w:author="Author"/>
              </w:rPr>
            </w:pPr>
            <w:ins w:id="17538" w:author="Author">
              <w:r>
                <w:t>2.33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D790DA" w14:textId="77777777" w:rsidR="003F7E2C" w:rsidRDefault="003F7E2C" w:rsidP="00BE28D4">
            <w:pPr>
              <w:pStyle w:val="tabletext11"/>
              <w:jc w:val="center"/>
              <w:rPr>
                <w:ins w:id="17539" w:author="Author"/>
              </w:rPr>
            </w:pPr>
            <w:ins w:id="17540" w:author="Author">
              <w:r>
                <w:t>2.28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DCF04E" w14:textId="77777777" w:rsidR="003F7E2C" w:rsidRDefault="003F7E2C" w:rsidP="00BE28D4">
            <w:pPr>
              <w:pStyle w:val="tabletext11"/>
              <w:jc w:val="center"/>
              <w:rPr>
                <w:ins w:id="17541" w:author="Author"/>
              </w:rPr>
            </w:pPr>
            <w:ins w:id="17542" w:author="Author">
              <w:r>
                <w:t>2.24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FBDCDF" w14:textId="77777777" w:rsidR="003F7E2C" w:rsidRDefault="003F7E2C" w:rsidP="00BE28D4">
            <w:pPr>
              <w:pStyle w:val="tabletext11"/>
              <w:jc w:val="center"/>
              <w:rPr>
                <w:ins w:id="17543" w:author="Author"/>
              </w:rPr>
            </w:pPr>
            <w:ins w:id="17544" w:author="Author">
              <w:r>
                <w:t>2.19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55064A" w14:textId="77777777" w:rsidR="003F7E2C" w:rsidRDefault="003F7E2C" w:rsidP="00BE28D4">
            <w:pPr>
              <w:pStyle w:val="tabletext11"/>
              <w:jc w:val="center"/>
              <w:rPr>
                <w:ins w:id="17545" w:author="Author"/>
              </w:rPr>
            </w:pPr>
            <w:ins w:id="17546" w:author="Author">
              <w:r>
                <w:t>2.15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ADF3653" w14:textId="77777777" w:rsidR="003F7E2C" w:rsidRDefault="003F7E2C" w:rsidP="00BE28D4">
            <w:pPr>
              <w:pStyle w:val="tabletext11"/>
              <w:jc w:val="center"/>
              <w:rPr>
                <w:ins w:id="17547" w:author="Author"/>
              </w:rPr>
            </w:pPr>
            <w:ins w:id="17548" w:author="Author">
              <w:r>
                <w:t>2.11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33E84A" w14:textId="77777777" w:rsidR="003F7E2C" w:rsidRDefault="003F7E2C" w:rsidP="00BE28D4">
            <w:pPr>
              <w:pStyle w:val="tabletext11"/>
              <w:jc w:val="center"/>
              <w:rPr>
                <w:ins w:id="17549" w:author="Author"/>
              </w:rPr>
            </w:pPr>
            <w:ins w:id="17550" w:author="Author">
              <w:r>
                <w:t>2.06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634C6D" w14:textId="77777777" w:rsidR="003F7E2C" w:rsidRDefault="003F7E2C" w:rsidP="00BE28D4">
            <w:pPr>
              <w:pStyle w:val="tabletext11"/>
              <w:jc w:val="center"/>
              <w:rPr>
                <w:ins w:id="17551" w:author="Author"/>
              </w:rPr>
            </w:pPr>
            <w:ins w:id="17552" w:author="Author">
              <w:r>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77E0DD" w14:textId="77777777" w:rsidR="003F7E2C" w:rsidRDefault="003F7E2C" w:rsidP="00BE28D4">
            <w:pPr>
              <w:pStyle w:val="tabletext11"/>
              <w:jc w:val="center"/>
              <w:rPr>
                <w:ins w:id="17553" w:author="Author"/>
              </w:rPr>
            </w:pPr>
            <w:ins w:id="17554" w:author="Author">
              <w:r>
                <w:t>1.98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FA7473" w14:textId="77777777" w:rsidR="003F7E2C" w:rsidRDefault="003F7E2C" w:rsidP="00BE28D4">
            <w:pPr>
              <w:pStyle w:val="tabletext11"/>
              <w:jc w:val="center"/>
              <w:rPr>
                <w:ins w:id="17555" w:author="Author"/>
              </w:rPr>
            </w:pPr>
            <w:ins w:id="17556" w:author="Author">
              <w:r>
                <w:t>1.94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6522469" w14:textId="77777777" w:rsidR="003F7E2C" w:rsidRDefault="003F7E2C" w:rsidP="00BE28D4">
            <w:pPr>
              <w:pStyle w:val="tabletext11"/>
              <w:jc w:val="center"/>
              <w:rPr>
                <w:ins w:id="17557" w:author="Author"/>
              </w:rPr>
            </w:pPr>
            <w:ins w:id="17558" w:author="Author">
              <w:r>
                <w:t>1.90</w:t>
              </w:r>
            </w:ins>
          </w:p>
        </w:tc>
      </w:tr>
      <w:tr w:rsidR="003F7E2C" w14:paraId="422A9D7D" w14:textId="77777777" w:rsidTr="00EE1A0A">
        <w:trPr>
          <w:trHeight w:val="190"/>
          <w:ins w:id="17559" w:author="Author"/>
        </w:trPr>
        <w:tc>
          <w:tcPr>
            <w:tcW w:w="200" w:type="dxa"/>
            <w:tcBorders>
              <w:top w:val="single" w:sz="4" w:space="0" w:color="auto"/>
              <w:left w:val="single" w:sz="4" w:space="0" w:color="auto"/>
              <w:bottom w:val="single" w:sz="4" w:space="0" w:color="auto"/>
              <w:right w:val="nil"/>
            </w:tcBorders>
            <w:vAlign w:val="bottom"/>
          </w:tcPr>
          <w:p w14:paraId="0BF860E0" w14:textId="77777777" w:rsidR="003F7E2C" w:rsidRDefault="003F7E2C" w:rsidP="00BE28D4">
            <w:pPr>
              <w:pStyle w:val="tabletext11"/>
              <w:jc w:val="right"/>
              <w:rPr>
                <w:ins w:id="17560" w:author="Author"/>
              </w:rPr>
            </w:pPr>
          </w:p>
        </w:tc>
        <w:tc>
          <w:tcPr>
            <w:tcW w:w="1580" w:type="dxa"/>
            <w:tcBorders>
              <w:top w:val="single" w:sz="4" w:space="0" w:color="auto"/>
              <w:left w:val="nil"/>
              <w:bottom w:val="single" w:sz="4" w:space="0" w:color="auto"/>
              <w:right w:val="single" w:sz="4" w:space="0" w:color="auto"/>
            </w:tcBorders>
            <w:vAlign w:val="bottom"/>
            <w:hideMark/>
          </w:tcPr>
          <w:p w14:paraId="52A92274" w14:textId="77777777" w:rsidR="003F7E2C" w:rsidRDefault="003F7E2C" w:rsidP="00BE28D4">
            <w:pPr>
              <w:pStyle w:val="tabletext11"/>
              <w:tabs>
                <w:tab w:val="decimal" w:pos="640"/>
              </w:tabs>
              <w:rPr>
                <w:ins w:id="17561" w:author="Author"/>
              </w:rPr>
            </w:pPr>
            <w:ins w:id="17562" w:author="Author">
              <w:r>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D9B9502" w14:textId="77777777" w:rsidR="003F7E2C" w:rsidRDefault="003F7E2C" w:rsidP="00BE28D4">
            <w:pPr>
              <w:pStyle w:val="tabletext11"/>
              <w:jc w:val="center"/>
              <w:rPr>
                <w:ins w:id="17563" w:author="Author"/>
              </w:rPr>
            </w:pPr>
            <w:ins w:id="17564" w:author="Author">
              <w:r>
                <w:t>4.28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4B0318A" w14:textId="77777777" w:rsidR="003F7E2C" w:rsidRDefault="003F7E2C" w:rsidP="00BE28D4">
            <w:pPr>
              <w:pStyle w:val="tabletext11"/>
              <w:jc w:val="center"/>
              <w:rPr>
                <w:ins w:id="17565" w:author="Author"/>
              </w:rPr>
            </w:pPr>
            <w:ins w:id="17566" w:author="Author">
              <w:r>
                <w:t>4.09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693D5F" w14:textId="77777777" w:rsidR="003F7E2C" w:rsidRDefault="003F7E2C" w:rsidP="00BE28D4">
            <w:pPr>
              <w:pStyle w:val="tabletext11"/>
              <w:jc w:val="center"/>
              <w:rPr>
                <w:ins w:id="17567" w:author="Author"/>
              </w:rPr>
            </w:pPr>
            <w:ins w:id="17568" w:author="Author">
              <w:r>
                <w:t>4.00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642EDE" w14:textId="77777777" w:rsidR="003F7E2C" w:rsidRDefault="003F7E2C" w:rsidP="00BE28D4">
            <w:pPr>
              <w:pStyle w:val="tabletext11"/>
              <w:jc w:val="center"/>
              <w:rPr>
                <w:ins w:id="17569" w:author="Author"/>
              </w:rPr>
            </w:pPr>
            <w:ins w:id="17570" w:author="Author">
              <w:r>
                <w:t>3.80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66CDD1" w14:textId="77777777" w:rsidR="003F7E2C" w:rsidRDefault="003F7E2C" w:rsidP="00BE28D4">
            <w:pPr>
              <w:pStyle w:val="tabletext11"/>
              <w:jc w:val="center"/>
              <w:rPr>
                <w:ins w:id="17571" w:author="Author"/>
              </w:rPr>
            </w:pPr>
            <w:ins w:id="17572" w:author="Author">
              <w:r>
                <w:t>3.66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F2BC98" w14:textId="77777777" w:rsidR="003F7E2C" w:rsidRDefault="003F7E2C" w:rsidP="00BE28D4">
            <w:pPr>
              <w:pStyle w:val="tabletext11"/>
              <w:jc w:val="center"/>
              <w:rPr>
                <w:ins w:id="17573" w:author="Author"/>
              </w:rPr>
            </w:pPr>
            <w:ins w:id="17574" w:author="Author">
              <w:r>
                <w:t>3.54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39DBD3" w14:textId="77777777" w:rsidR="003F7E2C" w:rsidRDefault="003F7E2C" w:rsidP="00BE28D4">
            <w:pPr>
              <w:pStyle w:val="tabletext11"/>
              <w:jc w:val="center"/>
              <w:rPr>
                <w:ins w:id="17575" w:author="Author"/>
              </w:rPr>
            </w:pPr>
            <w:ins w:id="17576" w:author="Author">
              <w:r>
                <w:t>3.40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B307DE" w14:textId="77777777" w:rsidR="003F7E2C" w:rsidRDefault="003F7E2C" w:rsidP="00BE28D4">
            <w:pPr>
              <w:pStyle w:val="tabletext11"/>
              <w:jc w:val="center"/>
              <w:rPr>
                <w:ins w:id="17577" w:author="Author"/>
              </w:rPr>
            </w:pPr>
            <w:ins w:id="17578" w:author="Author">
              <w:r>
                <w:t>3.40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419DCD" w14:textId="77777777" w:rsidR="003F7E2C" w:rsidRDefault="003F7E2C" w:rsidP="00BE28D4">
            <w:pPr>
              <w:pStyle w:val="tabletext11"/>
              <w:jc w:val="center"/>
              <w:rPr>
                <w:ins w:id="17579" w:author="Author"/>
              </w:rPr>
            </w:pPr>
            <w:ins w:id="17580" w:author="Author">
              <w:r>
                <w:t>3.30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4F8642" w14:textId="77777777" w:rsidR="003F7E2C" w:rsidRDefault="003F7E2C" w:rsidP="00BE28D4">
            <w:pPr>
              <w:pStyle w:val="tabletext11"/>
              <w:jc w:val="center"/>
              <w:rPr>
                <w:ins w:id="17581" w:author="Author"/>
              </w:rPr>
            </w:pPr>
            <w:ins w:id="17582" w:author="Author">
              <w:r>
                <w:t>3.22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DE6213" w14:textId="77777777" w:rsidR="003F7E2C" w:rsidRDefault="003F7E2C" w:rsidP="00BE28D4">
            <w:pPr>
              <w:pStyle w:val="tabletext11"/>
              <w:jc w:val="center"/>
              <w:rPr>
                <w:ins w:id="17583" w:author="Author"/>
              </w:rPr>
            </w:pPr>
            <w:ins w:id="17584" w:author="Author">
              <w:r>
                <w:t>3.05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65536A" w14:textId="77777777" w:rsidR="003F7E2C" w:rsidRDefault="003F7E2C" w:rsidP="00BE28D4">
            <w:pPr>
              <w:pStyle w:val="tabletext11"/>
              <w:jc w:val="center"/>
              <w:rPr>
                <w:ins w:id="17585" w:author="Author"/>
              </w:rPr>
            </w:pPr>
            <w:ins w:id="17586" w:author="Author">
              <w:r>
                <w:t>3.02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3DBB2F" w14:textId="77777777" w:rsidR="003F7E2C" w:rsidRDefault="003F7E2C" w:rsidP="00BE28D4">
            <w:pPr>
              <w:pStyle w:val="tabletext11"/>
              <w:jc w:val="center"/>
              <w:rPr>
                <w:ins w:id="17587" w:author="Author"/>
              </w:rPr>
            </w:pPr>
            <w:ins w:id="17588" w:author="Author">
              <w:r>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42E453" w14:textId="77777777" w:rsidR="003F7E2C" w:rsidRDefault="003F7E2C" w:rsidP="00BE28D4">
            <w:pPr>
              <w:pStyle w:val="tabletext11"/>
              <w:jc w:val="center"/>
              <w:rPr>
                <w:ins w:id="17589" w:author="Author"/>
              </w:rPr>
            </w:pPr>
            <w:ins w:id="17590"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3E0D82" w14:textId="77777777" w:rsidR="003F7E2C" w:rsidRDefault="003F7E2C" w:rsidP="00BE28D4">
            <w:pPr>
              <w:pStyle w:val="tabletext11"/>
              <w:jc w:val="center"/>
              <w:rPr>
                <w:ins w:id="17591" w:author="Author"/>
              </w:rPr>
            </w:pPr>
            <w:ins w:id="17592" w:author="Author">
              <w:r>
                <w:t>2.93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990765" w14:textId="77777777" w:rsidR="003F7E2C" w:rsidRDefault="003F7E2C" w:rsidP="00BE28D4">
            <w:pPr>
              <w:pStyle w:val="tabletext11"/>
              <w:jc w:val="center"/>
              <w:rPr>
                <w:ins w:id="17593" w:author="Author"/>
              </w:rPr>
            </w:pPr>
            <w:ins w:id="17594" w:author="Author">
              <w:r>
                <w:t>2.90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BD9F5B" w14:textId="77777777" w:rsidR="003F7E2C" w:rsidRDefault="003F7E2C" w:rsidP="00BE28D4">
            <w:pPr>
              <w:pStyle w:val="tabletext11"/>
              <w:jc w:val="center"/>
              <w:rPr>
                <w:ins w:id="17595" w:author="Author"/>
              </w:rPr>
            </w:pPr>
            <w:ins w:id="17596" w:author="Author">
              <w:r>
                <w:t>2.87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975507" w14:textId="77777777" w:rsidR="003F7E2C" w:rsidRDefault="003F7E2C" w:rsidP="00BE28D4">
            <w:pPr>
              <w:pStyle w:val="tabletext11"/>
              <w:jc w:val="center"/>
              <w:rPr>
                <w:ins w:id="17597" w:author="Author"/>
              </w:rPr>
            </w:pPr>
            <w:ins w:id="17598" w:author="Author">
              <w:r>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A5C7D5" w14:textId="77777777" w:rsidR="003F7E2C" w:rsidRDefault="003F7E2C" w:rsidP="00BE28D4">
            <w:pPr>
              <w:pStyle w:val="tabletext11"/>
              <w:jc w:val="center"/>
              <w:rPr>
                <w:ins w:id="17599" w:author="Author"/>
              </w:rPr>
            </w:pPr>
            <w:ins w:id="17600" w:author="Author">
              <w:r>
                <w:t>2.81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F00B80" w14:textId="77777777" w:rsidR="003F7E2C" w:rsidRDefault="003F7E2C" w:rsidP="00BE28D4">
            <w:pPr>
              <w:pStyle w:val="tabletext11"/>
              <w:jc w:val="center"/>
              <w:rPr>
                <w:ins w:id="17601" w:author="Author"/>
              </w:rPr>
            </w:pPr>
            <w:ins w:id="17602" w:author="Author">
              <w:r>
                <w:t>2.78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F5EE2A" w14:textId="77777777" w:rsidR="003F7E2C" w:rsidRDefault="003F7E2C" w:rsidP="00BE28D4">
            <w:pPr>
              <w:pStyle w:val="tabletext11"/>
              <w:jc w:val="center"/>
              <w:rPr>
                <w:ins w:id="17603" w:author="Author"/>
              </w:rPr>
            </w:pPr>
            <w:ins w:id="17604" w:author="Author">
              <w:r>
                <w:t>2.76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BE91BB" w14:textId="77777777" w:rsidR="003F7E2C" w:rsidRDefault="003F7E2C" w:rsidP="00BE28D4">
            <w:pPr>
              <w:pStyle w:val="tabletext11"/>
              <w:jc w:val="center"/>
              <w:rPr>
                <w:ins w:id="17605" w:author="Author"/>
              </w:rPr>
            </w:pPr>
            <w:ins w:id="17606" w:author="Author">
              <w:r>
                <w:t>2.73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FE9A6ED" w14:textId="77777777" w:rsidR="003F7E2C" w:rsidRDefault="003F7E2C" w:rsidP="00BE28D4">
            <w:pPr>
              <w:pStyle w:val="tabletext11"/>
              <w:jc w:val="center"/>
              <w:rPr>
                <w:ins w:id="17607" w:author="Author"/>
              </w:rPr>
            </w:pPr>
            <w:ins w:id="17608" w:author="Author">
              <w:r>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B58C77" w14:textId="77777777" w:rsidR="003F7E2C" w:rsidRDefault="003F7E2C" w:rsidP="00BE28D4">
            <w:pPr>
              <w:pStyle w:val="tabletext11"/>
              <w:jc w:val="center"/>
              <w:rPr>
                <w:ins w:id="17609" w:author="Author"/>
              </w:rPr>
            </w:pPr>
            <w:ins w:id="17610" w:author="Author">
              <w:r>
                <w:t>2.67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DA9E2E" w14:textId="77777777" w:rsidR="003F7E2C" w:rsidRDefault="003F7E2C" w:rsidP="00BE28D4">
            <w:pPr>
              <w:pStyle w:val="tabletext11"/>
              <w:jc w:val="center"/>
              <w:rPr>
                <w:ins w:id="17611" w:author="Author"/>
              </w:rPr>
            </w:pPr>
            <w:ins w:id="17612" w:author="Author">
              <w:r>
                <w:t>2.65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F3023C" w14:textId="77777777" w:rsidR="003F7E2C" w:rsidRDefault="003F7E2C" w:rsidP="00BE28D4">
            <w:pPr>
              <w:pStyle w:val="tabletext11"/>
              <w:jc w:val="center"/>
              <w:rPr>
                <w:ins w:id="17613" w:author="Author"/>
              </w:rPr>
            </w:pPr>
            <w:ins w:id="17614" w:author="Author">
              <w:r>
                <w:t>2.62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A98220" w14:textId="77777777" w:rsidR="003F7E2C" w:rsidRDefault="003F7E2C" w:rsidP="00BE28D4">
            <w:pPr>
              <w:pStyle w:val="tabletext11"/>
              <w:jc w:val="center"/>
              <w:rPr>
                <w:ins w:id="17615" w:author="Author"/>
              </w:rPr>
            </w:pPr>
            <w:ins w:id="17616" w:author="Author">
              <w:r>
                <w:t>2.60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3F1E6A9" w14:textId="77777777" w:rsidR="003F7E2C" w:rsidRDefault="003F7E2C" w:rsidP="00BE28D4">
            <w:pPr>
              <w:pStyle w:val="tabletext11"/>
              <w:jc w:val="center"/>
              <w:rPr>
                <w:ins w:id="17617" w:author="Author"/>
              </w:rPr>
            </w:pPr>
            <w:ins w:id="17618" w:author="Author">
              <w:r>
                <w:t>2.57</w:t>
              </w:r>
            </w:ins>
          </w:p>
        </w:tc>
      </w:tr>
      <w:tr w:rsidR="003F7E2C" w14:paraId="2E7CECC7" w14:textId="77777777" w:rsidTr="00EE1A0A">
        <w:trPr>
          <w:trHeight w:val="190"/>
          <w:ins w:id="17619" w:author="Author"/>
        </w:trPr>
        <w:tc>
          <w:tcPr>
            <w:tcW w:w="200" w:type="dxa"/>
            <w:tcBorders>
              <w:top w:val="single" w:sz="4" w:space="0" w:color="auto"/>
              <w:left w:val="single" w:sz="4" w:space="0" w:color="auto"/>
              <w:bottom w:val="single" w:sz="4" w:space="0" w:color="auto"/>
              <w:right w:val="nil"/>
            </w:tcBorders>
            <w:vAlign w:val="bottom"/>
          </w:tcPr>
          <w:p w14:paraId="77E891CF" w14:textId="77777777" w:rsidR="003F7E2C" w:rsidRDefault="003F7E2C" w:rsidP="00BE28D4">
            <w:pPr>
              <w:pStyle w:val="tabletext11"/>
              <w:jc w:val="right"/>
              <w:rPr>
                <w:ins w:id="17620" w:author="Author"/>
              </w:rPr>
            </w:pPr>
          </w:p>
        </w:tc>
        <w:tc>
          <w:tcPr>
            <w:tcW w:w="1580" w:type="dxa"/>
            <w:tcBorders>
              <w:top w:val="single" w:sz="4" w:space="0" w:color="auto"/>
              <w:left w:val="nil"/>
              <w:bottom w:val="single" w:sz="4" w:space="0" w:color="auto"/>
              <w:right w:val="single" w:sz="4" w:space="0" w:color="auto"/>
            </w:tcBorders>
            <w:vAlign w:val="bottom"/>
            <w:hideMark/>
          </w:tcPr>
          <w:p w14:paraId="302EA464" w14:textId="77777777" w:rsidR="003F7E2C" w:rsidRDefault="003F7E2C" w:rsidP="00BE28D4">
            <w:pPr>
              <w:pStyle w:val="tabletext11"/>
              <w:tabs>
                <w:tab w:val="decimal" w:pos="640"/>
              </w:tabs>
              <w:rPr>
                <w:ins w:id="17621" w:author="Author"/>
              </w:rPr>
            </w:pPr>
            <w:ins w:id="17622" w:author="Author">
              <w:r>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8656347" w14:textId="77777777" w:rsidR="003F7E2C" w:rsidRDefault="003F7E2C" w:rsidP="00BE28D4">
            <w:pPr>
              <w:pStyle w:val="tabletext11"/>
              <w:jc w:val="center"/>
              <w:rPr>
                <w:ins w:id="17623" w:author="Author"/>
              </w:rPr>
            </w:pPr>
            <w:ins w:id="17624" w:author="Author">
              <w:r>
                <w:t>4.73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49E5131" w14:textId="77777777" w:rsidR="003F7E2C" w:rsidRDefault="003F7E2C" w:rsidP="00BE28D4">
            <w:pPr>
              <w:pStyle w:val="tabletext11"/>
              <w:jc w:val="center"/>
              <w:rPr>
                <w:ins w:id="17625" w:author="Author"/>
              </w:rPr>
            </w:pPr>
            <w:ins w:id="17626" w:author="Author">
              <w:r>
                <w:t>4.54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9D99B2" w14:textId="77777777" w:rsidR="003F7E2C" w:rsidRDefault="003F7E2C" w:rsidP="00BE28D4">
            <w:pPr>
              <w:pStyle w:val="tabletext11"/>
              <w:jc w:val="center"/>
              <w:rPr>
                <w:ins w:id="17627" w:author="Author"/>
              </w:rPr>
            </w:pPr>
            <w:ins w:id="17628" w:author="Author">
              <w:r>
                <w:t>4.45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1E13CA" w14:textId="77777777" w:rsidR="003F7E2C" w:rsidRDefault="003F7E2C" w:rsidP="00BE28D4">
            <w:pPr>
              <w:pStyle w:val="tabletext11"/>
              <w:jc w:val="center"/>
              <w:rPr>
                <w:ins w:id="17629" w:author="Author"/>
              </w:rPr>
            </w:pPr>
            <w:ins w:id="17630" w:author="Author">
              <w:r>
                <w:t>4.26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E9E2DB" w14:textId="77777777" w:rsidR="003F7E2C" w:rsidRDefault="003F7E2C" w:rsidP="00BE28D4">
            <w:pPr>
              <w:pStyle w:val="tabletext11"/>
              <w:jc w:val="center"/>
              <w:rPr>
                <w:ins w:id="17631" w:author="Author"/>
              </w:rPr>
            </w:pPr>
            <w:ins w:id="17632" w:author="Author">
              <w:r>
                <w:t>4.12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B0C76C" w14:textId="77777777" w:rsidR="003F7E2C" w:rsidRDefault="003F7E2C" w:rsidP="00BE28D4">
            <w:pPr>
              <w:pStyle w:val="tabletext11"/>
              <w:jc w:val="center"/>
              <w:rPr>
                <w:ins w:id="17633" w:author="Author"/>
              </w:rPr>
            </w:pPr>
            <w:ins w:id="17634" w:author="Author">
              <w:r>
                <w:t>4.00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F483D" w14:textId="77777777" w:rsidR="003F7E2C" w:rsidRDefault="003F7E2C" w:rsidP="00BE28D4">
            <w:pPr>
              <w:pStyle w:val="tabletext11"/>
              <w:jc w:val="center"/>
              <w:rPr>
                <w:ins w:id="17635" w:author="Author"/>
              </w:rPr>
            </w:pPr>
            <w:ins w:id="17636" w:author="Author">
              <w:r>
                <w:t>3.86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E30302" w14:textId="77777777" w:rsidR="003F7E2C" w:rsidRDefault="003F7E2C" w:rsidP="00BE28D4">
            <w:pPr>
              <w:pStyle w:val="tabletext11"/>
              <w:jc w:val="center"/>
              <w:rPr>
                <w:ins w:id="17637" w:author="Author"/>
              </w:rPr>
            </w:pPr>
            <w:ins w:id="17638" w:author="Author">
              <w:r>
                <w:t>3.86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F73C12" w14:textId="77777777" w:rsidR="003F7E2C" w:rsidRDefault="003F7E2C" w:rsidP="00BE28D4">
            <w:pPr>
              <w:pStyle w:val="tabletext11"/>
              <w:jc w:val="center"/>
              <w:rPr>
                <w:ins w:id="17639" w:author="Author"/>
              </w:rPr>
            </w:pPr>
            <w:ins w:id="17640" w:author="Author">
              <w:r>
                <w:t>3.76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C837EF" w14:textId="77777777" w:rsidR="003F7E2C" w:rsidRDefault="003F7E2C" w:rsidP="00BE28D4">
            <w:pPr>
              <w:pStyle w:val="tabletext11"/>
              <w:jc w:val="center"/>
              <w:rPr>
                <w:ins w:id="17641" w:author="Author"/>
              </w:rPr>
            </w:pPr>
            <w:ins w:id="17642" w:author="Author">
              <w:r>
                <w:t>3.68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16AAE9" w14:textId="77777777" w:rsidR="003F7E2C" w:rsidRDefault="003F7E2C" w:rsidP="00BE28D4">
            <w:pPr>
              <w:pStyle w:val="tabletext11"/>
              <w:jc w:val="center"/>
              <w:rPr>
                <w:ins w:id="17643" w:author="Author"/>
              </w:rPr>
            </w:pPr>
            <w:ins w:id="17644" w:author="Author">
              <w:r>
                <w:t>3.51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A77360" w14:textId="77777777" w:rsidR="003F7E2C" w:rsidRDefault="003F7E2C" w:rsidP="00BE28D4">
            <w:pPr>
              <w:pStyle w:val="tabletext11"/>
              <w:jc w:val="center"/>
              <w:rPr>
                <w:ins w:id="17645" w:author="Author"/>
              </w:rPr>
            </w:pPr>
            <w:ins w:id="17646" w:author="Author">
              <w:r>
                <w:t>3.48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0215B3" w14:textId="77777777" w:rsidR="003F7E2C" w:rsidRDefault="003F7E2C" w:rsidP="00BE28D4">
            <w:pPr>
              <w:pStyle w:val="tabletext11"/>
              <w:jc w:val="center"/>
              <w:rPr>
                <w:ins w:id="17647" w:author="Author"/>
              </w:rPr>
            </w:pPr>
            <w:ins w:id="17648" w:author="Author">
              <w:r>
                <w:t>3.44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73631" w14:textId="77777777" w:rsidR="003F7E2C" w:rsidRDefault="003F7E2C" w:rsidP="00BE28D4">
            <w:pPr>
              <w:pStyle w:val="tabletext11"/>
              <w:jc w:val="center"/>
              <w:rPr>
                <w:ins w:id="17649" w:author="Author"/>
              </w:rPr>
            </w:pPr>
            <w:ins w:id="17650" w:author="Author">
              <w:r>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B6B82F" w14:textId="77777777" w:rsidR="003F7E2C" w:rsidRDefault="003F7E2C" w:rsidP="00BE28D4">
            <w:pPr>
              <w:pStyle w:val="tabletext11"/>
              <w:jc w:val="center"/>
              <w:rPr>
                <w:ins w:id="17651" w:author="Author"/>
              </w:rPr>
            </w:pPr>
            <w:ins w:id="17652" w:author="Author">
              <w:r>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C4E0BB" w14:textId="77777777" w:rsidR="003F7E2C" w:rsidRDefault="003F7E2C" w:rsidP="00BE28D4">
            <w:pPr>
              <w:pStyle w:val="tabletext11"/>
              <w:jc w:val="center"/>
              <w:rPr>
                <w:ins w:id="17653" w:author="Author"/>
              </w:rPr>
            </w:pPr>
            <w:ins w:id="17654" w:author="Author">
              <w:r>
                <w:t>3.34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EE30F0" w14:textId="77777777" w:rsidR="003F7E2C" w:rsidRDefault="003F7E2C" w:rsidP="00BE28D4">
            <w:pPr>
              <w:pStyle w:val="tabletext11"/>
              <w:jc w:val="center"/>
              <w:rPr>
                <w:ins w:id="17655" w:author="Author"/>
              </w:rPr>
            </w:pPr>
            <w:ins w:id="17656" w:author="Author">
              <w:r>
                <w:t>3.31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D83A35" w14:textId="77777777" w:rsidR="003F7E2C" w:rsidRDefault="003F7E2C" w:rsidP="00BE28D4">
            <w:pPr>
              <w:pStyle w:val="tabletext11"/>
              <w:jc w:val="center"/>
              <w:rPr>
                <w:ins w:id="17657" w:author="Author"/>
              </w:rPr>
            </w:pPr>
            <w:ins w:id="17658" w:author="Author">
              <w:r>
                <w:t>3.28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3DE6FC" w14:textId="77777777" w:rsidR="003F7E2C" w:rsidRDefault="003F7E2C" w:rsidP="00BE28D4">
            <w:pPr>
              <w:pStyle w:val="tabletext11"/>
              <w:jc w:val="center"/>
              <w:rPr>
                <w:ins w:id="17659" w:author="Author"/>
              </w:rPr>
            </w:pPr>
            <w:ins w:id="17660" w:author="Author">
              <w:r>
                <w:t>3.24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D32251" w14:textId="77777777" w:rsidR="003F7E2C" w:rsidRDefault="003F7E2C" w:rsidP="00BE28D4">
            <w:pPr>
              <w:pStyle w:val="tabletext11"/>
              <w:jc w:val="center"/>
              <w:rPr>
                <w:ins w:id="17661" w:author="Author"/>
              </w:rPr>
            </w:pPr>
            <w:ins w:id="17662" w:author="Author">
              <w:r>
                <w:t>3.21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D87649" w14:textId="77777777" w:rsidR="003F7E2C" w:rsidRDefault="003F7E2C" w:rsidP="00BE28D4">
            <w:pPr>
              <w:pStyle w:val="tabletext11"/>
              <w:jc w:val="center"/>
              <w:rPr>
                <w:ins w:id="17663" w:author="Author"/>
              </w:rPr>
            </w:pPr>
            <w:ins w:id="17664" w:author="Author">
              <w:r>
                <w:t>3.18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3EA7D7" w14:textId="77777777" w:rsidR="003F7E2C" w:rsidRDefault="003F7E2C" w:rsidP="00BE28D4">
            <w:pPr>
              <w:pStyle w:val="tabletext11"/>
              <w:jc w:val="center"/>
              <w:rPr>
                <w:ins w:id="17665" w:author="Author"/>
              </w:rPr>
            </w:pPr>
            <w:ins w:id="17666" w:author="Author">
              <w:r>
                <w:t>3.15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8B98400" w14:textId="77777777" w:rsidR="003F7E2C" w:rsidRDefault="003F7E2C" w:rsidP="00BE28D4">
            <w:pPr>
              <w:pStyle w:val="tabletext11"/>
              <w:jc w:val="center"/>
              <w:rPr>
                <w:ins w:id="17667" w:author="Author"/>
              </w:rPr>
            </w:pPr>
            <w:ins w:id="17668" w:author="Author">
              <w:r>
                <w:t>3.12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09C3E0" w14:textId="77777777" w:rsidR="003F7E2C" w:rsidRDefault="003F7E2C" w:rsidP="00BE28D4">
            <w:pPr>
              <w:pStyle w:val="tabletext11"/>
              <w:jc w:val="center"/>
              <w:rPr>
                <w:ins w:id="17669" w:author="Author"/>
              </w:rPr>
            </w:pPr>
            <w:ins w:id="17670" w:author="Author">
              <w:r>
                <w:t>3.08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AC4AFB" w14:textId="77777777" w:rsidR="003F7E2C" w:rsidRDefault="003F7E2C" w:rsidP="00BE28D4">
            <w:pPr>
              <w:pStyle w:val="tabletext11"/>
              <w:jc w:val="center"/>
              <w:rPr>
                <w:ins w:id="17671" w:author="Author"/>
              </w:rPr>
            </w:pPr>
            <w:ins w:id="17672" w:author="Author">
              <w:r>
                <w:t>3.05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C55A85" w14:textId="77777777" w:rsidR="003F7E2C" w:rsidRDefault="003F7E2C" w:rsidP="00BE28D4">
            <w:pPr>
              <w:pStyle w:val="tabletext11"/>
              <w:jc w:val="center"/>
              <w:rPr>
                <w:ins w:id="17673" w:author="Author"/>
              </w:rPr>
            </w:pPr>
            <w:ins w:id="17674" w:author="Author">
              <w:r>
                <w:t>3.02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2E8A45" w14:textId="77777777" w:rsidR="003F7E2C" w:rsidRDefault="003F7E2C" w:rsidP="00BE28D4">
            <w:pPr>
              <w:pStyle w:val="tabletext11"/>
              <w:jc w:val="center"/>
              <w:rPr>
                <w:ins w:id="17675" w:author="Author"/>
              </w:rPr>
            </w:pPr>
            <w:ins w:id="17676" w:author="Author">
              <w:r>
                <w:t>2.99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B7B2666" w14:textId="77777777" w:rsidR="003F7E2C" w:rsidRDefault="003F7E2C" w:rsidP="00BE28D4">
            <w:pPr>
              <w:pStyle w:val="tabletext11"/>
              <w:jc w:val="center"/>
              <w:rPr>
                <w:ins w:id="17677" w:author="Author"/>
              </w:rPr>
            </w:pPr>
            <w:ins w:id="17678" w:author="Author">
              <w:r>
                <w:t>2.96</w:t>
              </w:r>
            </w:ins>
          </w:p>
        </w:tc>
      </w:tr>
      <w:tr w:rsidR="003F7E2C" w14:paraId="3C6890EB" w14:textId="77777777" w:rsidTr="00EE1A0A">
        <w:trPr>
          <w:trHeight w:val="190"/>
          <w:ins w:id="17679" w:author="Author"/>
        </w:trPr>
        <w:tc>
          <w:tcPr>
            <w:tcW w:w="200" w:type="dxa"/>
            <w:tcBorders>
              <w:top w:val="single" w:sz="4" w:space="0" w:color="auto"/>
              <w:left w:val="single" w:sz="4" w:space="0" w:color="auto"/>
              <w:bottom w:val="single" w:sz="4" w:space="0" w:color="auto"/>
              <w:right w:val="nil"/>
            </w:tcBorders>
            <w:vAlign w:val="bottom"/>
          </w:tcPr>
          <w:p w14:paraId="099450FC" w14:textId="77777777" w:rsidR="003F7E2C" w:rsidRDefault="003F7E2C" w:rsidP="00BE28D4">
            <w:pPr>
              <w:pStyle w:val="tabletext11"/>
              <w:jc w:val="right"/>
              <w:rPr>
                <w:ins w:id="17680" w:author="Author"/>
              </w:rPr>
            </w:pPr>
          </w:p>
        </w:tc>
        <w:tc>
          <w:tcPr>
            <w:tcW w:w="1580" w:type="dxa"/>
            <w:tcBorders>
              <w:top w:val="single" w:sz="4" w:space="0" w:color="auto"/>
              <w:left w:val="nil"/>
              <w:bottom w:val="single" w:sz="4" w:space="0" w:color="auto"/>
              <w:right w:val="single" w:sz="4" w:space="0" w:color="auto"/>
            </w:tcBorders>
            <w:vAlign w:val="bottom"/>
            <w:hideMark/>
          </w:tcPr>
          <w:p w14:paraId="19F379FD" w14:textId="77777777" w:rsidR="003F7E2C" w:rsidRDefault="003F7E2C" w:rsidP="00BE28D4">
            <w:pPr>
              <w:pStyle w:val="tabletext11"/>
              <w:tabs>
                <w:tab w:val="decimal" w:pos="640"/>
              </w:tabs>
              <w:rPr>
                <w:ins w:id="17681" w:author="Author"/>
              </w:rPr>
            </w:pPr>
            <w:ins w:id="17682" w:author="Author">
              <w:r>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C9B995B" w14:textId="77777777" w:rsidR="003F7E2C" w:rsidRDefault="003F7E2C" w:rsidP="00BE28D4">
            <w:pPr>
              <w:pStyle w:val="tabletext11"/>
              <w:jc w:val="center"/>
              <w:rPr>
                <w:ins w:id="17683" w:author="Author"/>
              </w:rPr>
            </w:pPr>
            <w:ins w:id="17684" w:author="Author">
              <w:r>
                <w:t>5.23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857059B" w14:textId="77777777" w:rsidR="003F7E2C" w:rsidRDefault="003F7E2C" w:rsidP="00BE28D4">
            <w:pPr>
              <w:pStyle w:val="tabletext11"/>
              <w:jc w:val="center"/>
              <w:rPr>
                <w:ins w:id="17685" w:author="Author"/>
              </w:rPr>
            </w:pPr>
            <w:ins w:id="17686" w:author="Author">
              <w:r>
                <w:t>5.03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7F0B6F" w14:textId="77777777" w:rsidR="003F7E2C" w:rsidRDefault="003F7E2C" w:rsidP="00BE28D4">
            <w:pPr>
              <w:pStyle w:val="tabletext11"/>
              <w:jc w:val="center"/>
              <w:rPr>
                <w:ins w:id="17687" w:author="Author"/>
              </w:rPr>
            </w:pPr>
            <w:ins w:id="17688" w:author="Author">
              <w:r>
                <w:t>4.95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E69264" w14:textId="77777777" w:rsidR="003F7E2C" w:rsidRDefault="003F7E2C" w:rsidP="00BE28D4">
            <w:pPr>
              <w:pStyle w:val="tabletext11"/>
              <w:jc w:val="center"/>
              <w:rPr>
                <w:ins w:id="17689" w:author="Author"/>
              </w:rPr>
            </w:pPr>
            <w:ins w:id="17690" w:author="Author">
              <w:r>
                <w:t>4.75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8AE3EA" w14:textId="77777777" w:rsidR="003F7E2C" w:rsidRDefault="003F7E2C" w:rsidP="00BE28D4">
            <w:pPr>
              <w:pStyle w:val="tabletext11"/>
              <w:jc w:val="center"/>
              <w:rPr>
                <w:ins w:id="17691" w:author="Author"/>
              </w:rPr>
            </w:pPr>
            <w:ins w:id="17692" w:author="Author">
              <w:r>
                <w:t>4.62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565CD3" w14:textId="77777777" w:rsidR="003F7E2C" w:rsidRDefault="003F7E2C" w:rsidP="00BE28D4">
            <w:pPr>
              <w:pStyle w:val="tabletext11"/>
              <w:jc w:val="center"/>
              <w:rPr>
                <w:ins w:id="17693" w:author="Author"/>
              </w:rPr>
            </w:pPr>
            <w:ins w:id="17694" w:author="Author">
              <w:r>
                <w:t>4.49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33FC2C" w14:textId="77777777" w:rsidR="003F7E2C" w:rsidRDefault="003F7E2C" w:rsidP="00BE28D4">
            <w:pPr>
              <w:pStyle w:val="tabletext11"/>
              <w:jc w:val="center"/>
              <w:rPr>
                <w:ins w:id="17695" w:author="Author"/>
              </w:rPr>
            </w:pPr>
            <w:ins w:id="17696" w:author="Author">
              <w:r>
                <w:t>4.35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5DDE94" w14:textId="77777777" w:rsidR="003F7E2C" w:rsidRDefault="003F7E2C" w:rsidP="00BE28D4">
            <w:pPr>
              <w:pStyle w:val="tabletext11"/>
              <w:jc w:val="center"/>
              <w:rPr>
                <w:ins w:id="17697" w:author="Author"/>
              </w:rPr>
            </w:pPr>
            <w:ins w:id="17698" w:author="Author">
              <w:r>
                <w:t>4.35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30AF42" w14:textId="77777777" w:rsidR="003F7E2C" w:rsidRDefault="003F7E2C" w:rsidP="00BE28D4">
            <w:pPr>
              <w:pStyle w:val="tabletext11"/>
              <w:jc w:val="center"/>
              <w:rPr>
                <w:ins w:id="17699" w:author="Author"/>
              </w:rPr>
            </w:pPr>
            <w:ins w:id="17700" w:author="Author">
              <w:r>
                <w:t>4.25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02223" w14:textId="77777777" w:rsidR="003F7E2C" w:rsidRDefault="003F7E2C" w:rsidP="00BE28D4">
            <w:pPr>
              <w:pStyle w:val="tabletext11"/>
              <w:jc w:val="center"/>
              <w:rPr>
                <w:ins w:id="17701" w:author="Author"/>
              </w:rPr>
            </w:pPr>
            <w:ins w:id="17702" w:author="Author">
              <w:r>
                <w:t>4.17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EA642B" w14:textId="77777777" w:rsidR="003F7E2C" w:rsidRDefault="003F7E2C" w:rsidP="00BE28D4">
            <w:pPr>
              <w:pStyle w:val="tabletext11"/>
              <w:jc w:val="center"/>
              <w:rPr>
                <w:ins w:id="17703" w:author="Author"/>
              </w:rPr>
            </w:pPr>
            <w:ins w:id="17704" w:author="Author">
              <w:r>
                <w:t>4.00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11A78E" w14:textId="77777777" w:rsidR="003F7E2C" w:rsidRDefault="003F7E2C" w:rsidP="00BE28D4">
            <w:pPr>
              <w:pStyle w:val="tabletext11"/>
              <w:jc w:val="center"/>
              <w:rPr>
                <w:ins w:id="17705" w:author="Author"/>
              </w:rPr>
            </w:pPr>
            <w:ins w:id="17706" w:author="Author">
              <w:r>
                <w:t>3.96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55B592" w14:textId="77777777" w:rsidR="003F7E2C" w:rsidRDefault="003F7E2C" w:rsidP="00BE28D4">
            <w:pPr>
              <w:pStyle w:val="tabletext11"/>
              <w:jc w:val="center"/>
              <w:rPr>
                <w:ins w:id="17707" w:author="Author"/>
              </w:rPr>
            </w:pPr>
            <w:ins w:id="17708" w:author="Author">
              <w:r>
                <w:t>3.92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238AB7" w14:textId="77777777" w:rsidR="003F7E2C" w:rsidRDefault="003F7E2C" w:rsidP="00BE28D4">
            <w:pPr>
              <w:pStyle w:val="tabletext11"/>
              <w:jc w:val="center"/>
              <w:rPr>
                <w:ins w:id="17709" w:author="Author"/>
              </w:rPr>
            </w:pPr>
            <w:ins w:id="17710" w:author="Author">
              <w:r>
                <w:t>3.88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8D5ECE" w14:textId="77777777" w:rsidR="003F7E2C" w:rsidRDefault="003F7E2C" w:rsidP="00BE28D4">
            <w:pPr>
              <w:pStyle w:val="tabletext11"/>
              <w:jc w:val="center"/>
              <w:rPr>
                <w:ins w:id="17711" w:author="Author"/>
              </w:rPr>
            </w:pPr>
            <w:ins w:id="17712" w:author="Author">
              <w:r>
                <w:t>3.85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7AD3E4" w14:textId="77777777" w:rsidR="003F7E2C" w:rsidRDefault="003F7E2C" w:rsidP="00BE28D4">
            <w:pPr>
              <w:pStyle w:val="tabletext11"/>
              <w:jc w:val="center"/>
              <w:rPr>
                <w:ins w:id="17713" w:author="Author"/>
              </w:rPr>
            </w:pPr>
            <w:ins w:id="17714" w:author="Author">
              <w:r>
                <w:t>3.81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1F7725" w14:textId="77777777" w:rsidR="003F7E2C" w:rsidRDefault="003F7E2C" w:rsidP="00BE28D4">
            <w:pPr>
              <w:pStyle w:val="tabletext11"/>
              <w:jc w:val="center"/>
              <w:rPr>
                <w:ins w:id="17715" w:author="Author"/>
              </w:rPr>
            </w:pPr>
            <w:ins w:id="17716" w:author="Author">
              <w:r>
                <w:t>3.77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2A8B73" w14:textId="77777777" w:rsidR="003F7E2C" w:rsidRDefault="003F7E2C" w:rsidP="00BE28D4">
            <w:pPr>
              <w:pStyle w:val="tabletext11"/>
              <w:jc w:val="center"/>
              <w:rPr>
                <w:ins w:id="17717" w:author="Author"/>
              </w:rPr>
            </w:pPr>
            <w:ins w:id="17718" w:author="Author">
              <w:r>
                <w:t>3.73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34B6C9" w14:textId="77777777" w:rsidR="003F7E2C" w:rsidRDefault="003F7E2C" w:rsidP="00BE28D4">
            <w:pPr>
              <w:pStyle w:val="tabletext11"/>
              <w:jc w:val="center"/>
              <w:rPr>
                <w:ins w:id="17719" w:author="Author"/>
              </w:rPr>
            </w:pPr>
            <w:ins w:id="17720" w:author="Author">
              <w:r>
                <w:t>3.69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55082C" w14:textId="77777777" w:rsidR="003F7E2C" w:rsidRDefault="003F7E2C" w:rsidP="00BE28D4">
            <w:pPr>
              <w:pStyle w:val="tabletext11"/>
              <w:jc w:val="center"/>
              <w:rPr>
                <w:ins w:id="17721" w:author="Author"/>
              </w:rPr>
            </w:pPr>
            <w:ins w:id="17722" w:author="Author">
              <w:r>
                <w:t>3.66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2760F1" w14:textId="77777777" w:rsidR="003F7E2C" w:rsidRDefault="003F7E2C" w:rsidP="00BE28D4">
            <w:pPr>
              <w:pStyle w:val="tabletext11"/>
              <w:jc w:val="center"/>
              <w:rPr>
                <w:ins w:id="17723" w:author="Author"/>
              </w:rPr>
            </w:pPr>
            <w:ins w:id="17724" w:author="Author">
              <w:r>
                <w:t>3.62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BED909" w14:textId="77777777" w:rsidR="003F7E2C" w:rsidRDefault="003F7E2C" w:rsidP="00BE28D4">
            <w:pPr>
              <w:pStyle w:val="tabletext11"/>
              <w:jc w:val="center"/>
              <w:rPr>
                <w:ins w:id="17725" w:author="Author"/>
              </w:rPr>
            </w:pPr>
            <w:ins w:id="17726" w:author="Author">
              <w:r>
                <w:t>3.58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1992628" w14:textId="77777777" w:rsidR="003F7E2C" w:rsidRDefault="003F7E2C" w:rsidP="00BE28D4">
            <w:pPr>
              <w:pStyle w:val="tabletext11"/>
              <w:jc w:val="center"/>
              <w:rPr>
                <w:ins w:id="17727" w:author="Author"/>
              </w:rPr>
            </w:pPr>
            <w:ins w:id="17728" w:author="Author">
              <w:r>
                <w:t>3.55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5997FC" w14:textId="77777777" w:rsidR="003F7E2C" w:rsidRDefault="003F7E2C" w:rsidP="00BE28D4">
            <w:pPr>
              <w:pStyle w:val="tabletext11"/>
              <w:jc w:val="center"/>
              <w:rPr>
                <w:ins w:id="17729" w:author="Author"/>
              </w:rPr>
            </w:pPr>
            <w:ins w:id="17730" w:author="Author">
              <w:r>
                <w:t>3.51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287504" w14:textId="77777777" w:rsidR="003F7E2C" w:rsidRDefault="003F7E2C" w:rsidP="00BE28D4">
            <w:pPr>
              <w:pStyle w:val="tabletext11"/>
              <w:jc w:val="center"/>
              <w:rPr>
                <w:ins w:id="17731" w:author="Author"/>
              </w:rPr>
            </w:pPr>
            <w:ins w:id="17732" w:author="Author">
              <w:r>
                <w:t>3.48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1DE575" w14:textId="77777777" w:rsidR="003F7E2C" w:rsidRDefault="003F7E2C" w:rsidP="00BE28D4">
            <w:pPr>
              <w:pStyle w:val="tabletext11"/>
              <w:jc w:val="center"/>
              <w:rPr>
                <w:ins w:id="17733" w:author="Author"/>
              </w:rPr>
            </w:pPr>
            <w:ins w:id="17734" w:author="Author">
              <w:r>
                <w:t>3.44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F88C86" w14:textId="77777777" w:rsidR="003F7E2C" w:rsidRDefault="003F7E2C" w:rsidP="00BE28D4">
            <w:pPr>
              <w:pStyle w:val="tabletext11"/>
              <w:jc w:val="center"/>
              <w:rPr>
                <w:ins w:id="17735" w:author="Author"/>
              </w:rPr>
            </w:pPr>
            <w:ins w:id="17736" w:author="Author">
              <w:r>
                <w:t>3.41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133D46A" w14:textId="77777777" w:rsidR="003F7E2C" w:rsidRDefault="003F7E2C" w:rsidP="00BE28D4">
            <w:pPr>
              <w:pStyle w:val="tabletext11"/>
              <w:jc w:val="center"/>
              <w:rPr>
                <w:ins w:id="17737" w:author="Author"/>
              </w:rPr>
            </w:pPr>
            <w:ins w:id="17738" w:author="Author">
              <w:r>
                <w:t>3.37</w:t>
              </w:r>
            </w:ins>
          </w:p>
        </w:tc>
      </w:tr>
      <w:tr w:rsidR="003F7E2C" w14:paraId="5DDC8361" w14:textId="77777777" w:rsidTr="00EE1A0A">
        <w:trPr>
          <w:trHeight w:val="190"/>
          <w:ins w:id="17739" w:author="Author"/>
        </w:trPr>
        <w:tc>
          <w:tcPr>
            <w:tcW w:w="200" w:type="dxa"/>
            <w:tcBorders>
              <w:top w:val="single" w:sz="4" w:space="0" w:color="auto"/>
              <w:left w:val="single" w:sz="4" w:space="0" w:color="auto"/>
              <w:bottom w:val="single" w:sz="4" w:space="0" w:color="auto"/>
              <w:right w:val="nil"/>
            </w:tcBorders>
            <w:vAlign w:val="bottom"/>
          </w:tcPr>
          <w:p w14:paraId="128C59DF" w14:textId="77777777" w:rsidR="003F7E2C" w:rsidRDefault="003F7E2C" w:rsidP="00BE28D4">
            <w:pPr>
              <w:pStyle w:val="tabletext11"/>
              <w:jc w:val="right"/>
              <w:rPr>
                <w:ins w:id="17740" w:author="Author"/>
              </w:rPr>
            </w:pPr>
          </w:p>
        </w:tc>
        <w:tc>
          <w:tcPr>
            <w:tcW w:w="1580" w:type="dxa"/>
            <w:tcBorders>
              <w:top w:val="single" w:sz="4" w:space="0" w:color="auto"/>
              <w:left w:val="nil"/>
              <w:bottom w:val="single" w:sz="4" w:space="0" w:color="auto"/>
              <w:right w:val="single" w:sz="4" w:space="0" w:color="auto"/>
            </w:tcBorders>
            <w:vAlign w:val="bottom"/>
            <w:hideMark/>
          </w:tcPr>
          <w:p w14:paraId="2D607E6E" w14:textId="77777777" w:rsidR="003F7E2C" w:rsidRDefault="003F7E2C" w:rsidP="00BE28D4">
            <w:pPr>
              <w:pStyle w:val="tabletext11"/>
              <w:tabs>
                <w:tab w:val="decimal" w:pos="640"/>
              </w:tabs>
              <w:rPr>
                <w:ins w:id="17741" w:author="Author"/>
              </w:rPr>
            </w:pPr>
            <w:ins w:id="17742" w:author="Author">
              <w:r>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9DF0133" w14:textId="77777777" w:rsidR="003F7E2C" w:rsidRDefault="003F7E2C" w:rsidP="00BE28D4">
            <w:pPr>
              <w:pStyle w:val="tabletext11"/>
              <w:jc w:val="center"/>
              <w:rPr>
                <w:ins w:id="17743" w:author="Author"/>
              </w:rPr>
            </w:pPr>
            <w:ins w:id="17744" w:author="Author">
              <w:r>
                <w:t>5.70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B3DE70F" w14:textId="77777777" w:rsidR="003F7E2C" w:rsidRDefault="003F7E2C" w:rsidP="00BE28D4">
            <w:pPr>
              <w:pStyle w:val="tabletext11"/>
              <w:jc w:val="center"/>
              <w:rPr>
                <w:ins w:id="17745" w:author="Author"/>
              </w:rPr>
            </w:pPr>
            <w:ins w:id="17746" w:author="Author">
              <w:r>
                <w:t>5.51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5E2A6" w14:textId="77777777" w:rsidR="003F7E2C" w:rsidRDefault="003F7E2C" w:rsidP="00BE28D4">
            <w:pPr>
              <w:pStyle w:val="tabletext11"/>
              <w:jc w:val="center"/>
              <w:rPr>
                <w:ins w:id="17747" w:author="Author"/>
              </w:rPr>
            </w:pPr>
            <w:ins w:id="17748" w:author="Author">
              <w:r>
                <w:t>5.42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64B6A0" w14:textId="77777777" w:rsidR="003F7E2C" w:rsidRDefault="003F7E2C" w:rsidP="00BE28D4">
            <w:pPr>
              <w:pStyle w:val="tabletext11"/>
              <w:jc w:val="center"/>
              <w:rPr>
                <w:ins w:id="17749" w:author="Author"/>
              </w:rPr>
            </w:pPr>
            <w:ins w:id="17750" w:author="Author">
              <w:r>
                <w:t>5.22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BED412" w14:textId="77777777" w:rsidR="003F7E2C" w:rsidRDefault="003F7E2C" w:rsidP="00BE28D4">
            <w:pPr>
              <w:pStyle w:val="tabletext11"/>
              <w:jc w:val="center"/>
              <w:rPr>
                <w:ins w:id="17751" w:author="Author"/>
              </w:rPr>
            </w:pPr>
            <w:ins w:id="17752" w:author="Author">
              <w:r>
                <w:t>5.08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DA8181" w14:textId="77777777" w:rsidR="003F7E2C" w:rsidRDefault="003F7E2C" w:rsidP="00BE28D4">
            <w:pPr>
              <w:pStyle w:val="tabletext11"/>
              <w:jc w:val="center"/>
              <w:rPr>
                <w:ins w:id="17753" w:author="Author"/>
              </w:rPr>
            </w:pPr>
            <w:ins w:id="17754" w:author="Author">
              <w:r>
                <w:t>4.95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A7149E" w14:textId="77777777" w:rsidR="003F7E2C" w:rsidRDefault="003F7E2C" w:rsidP="00BE28D4">
            <w:pPr>
              <w:pStyle w:val="tabletext11"/>
              <w:jc w:val="center"/>
              <w:rPr>
                <w:ins w:id="17755" w:author="Author"/>
              </w:rPr>
            </w:pPr>
            <w:ins w:id="17756" w:author="Author">
              <w:r>
                <w:t>4.80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CEDAAD" w14:textId="77777777" w:rsidR="003F7E2C" w:rsidRDefault="003F7E2C" w:rsidP="00BE28D4">
            <w:pPr>
              <w:pStyle w:val="tabletext11"/>
              <w:jc w:val="center"/>
              <w:rPr>
                <w:ins w:id="17757" w:author="Author"/>
              </w:rPr>
            </w:pPr>
            <w:ins w:id="17758" w:author="Author">
              <w:r>
                <w:t>4.80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A7DA30" w14:textId="77777777" w:rsidR="003F7E2C" w:rsidRDefault="003F7E2C" w:rsidP="00BE28D4">
            <w:pPr>
              <w:pStyle w:val="tabletext11"/>
              <w:jc w:val="center"/>
              <w:rPr>
                <w:ins w:id="17759" w:author="Author"/>
              </w:rPr>
            </w:pPr>
            <w:ins w:id="17760" w:author="Author">
              <w:r>
                <w:t>4.70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6A5E40" w14:textId="77777777" w:rsidR="003F7E2C" w:rsidRDefault="003F7E2C" w:rsidP="00BE28D4">
            <w:pPr>
              <w:pStyle w:val="tabletext11"/>
              <w:jc w:val="center"/>
              <w:rPr>
                <w:ins w:id="17761" w:author="Author"/>
              </w:rPr>
            </w:pPr>
            <w:ins w:id="17762" w:author="Author">
              <w:r>
                <w:t>4.62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AE6590" w14:textId="77777777" w:rsidR="003F7E2C" w:rsidRDefault="003F7E2C" w:rsidP="00BE28D4">
            <w:pPr>
              <w:pStyle w:val="tabletext11"/>
              <w:jc w:val="center"/>
              <w:rPr>
                <w:ins w:id="17763" w:author="Author"/>
              </w:rPr>
            </w:pPr>
            <w:ins w:id="17764" w:author="Author">
              <w:r>
                <w:t>4.45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7B1484" w14:textId="77777777" w:rsidR="003F7E2C" w:rsidRDefault="003F7E2C" w:rsidP="00BE28D4">
            <w:pPr>
              <w:pStyle w:val="tabletext11"/>
              <w:jc w:val="center"/>
              <w:rPr>
                <w:ins w:id="17765" w:author="Author"/>
              </w:rPr>
            </w:pPr>
            <w:ins w:id="17766" w:author="Author">
              <w:r>
                <w:t>4.40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CEBF35" w14:textId="77777777" w:rsidR="003F7E2C" w:rsidRDefault="003F7E2C" w:rsidP="00BE28D4">
            <w:pPr>
              <w:pStyle w:val="tabletext11"/>
              <w:jc w:val="center"/>
              <w:rPr>
                <w:ins w:id="17767" w:author="Author"/>
              </w:rPr>
            </w:pPr>
            <w:ins w:id="17768" w:author="Author">
              <w:r>
                <w:t>4.36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8A1106" w14:textId="77777777" w:rsidR="003F7E2C" w:rsidRDefault="003F7E2C" w:rsidP="00BE28D4">
            <w:pPr>
              <w:pStyle w:val="tabletext11"/>
              <w:jc w:val="center"/>
              <w:rPr>
                <w:ins w:id="17769" w:author="Author"/>
              </w:rPr>
            </w:pPr>
            <w:ins w:id="17770" w:author="Author">
              <w:r>
                <w:t>4.31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BBD292" w14:textId="77777777" w:rsidR="003F7E2C" w:rsidRDefault="003F7E2C" w:rsidP="00BE28D4">
            <w:pPr>
              <w:pStyle w:val="tabletext11"/>
              <w:jc w:val="center"/>
              <w:rPr>
                <w:ins w:id="17771" w:author="Author"/>
              </w:rPr>
            </w:pPr>
            <w:ins w:id="17772" w:author="Author">
              <w:r>
                <w:t>4.27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89F823" w14:textId="77777777" w:rsidR="003F7E2C" w:rsidRDefault="003F7E2C" w:rsidP="00BE28D4">
            <w:pPr>
              <w:pStyle w:val="tabletext11"/>
              <w:jc w:val="center"/>
              <w:rPr>
                <w:ins w:id="17773" w:author="Author"/>
              </w:rPr>
            </w:pPr>
            <w:ins w:id="17774" w:author="Author">
              <w:r>
                <w:t>4.23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15366" w14:textId="77777777" w:rsidR="003F7E2C" w:rsidRDefault="003F7E2C" w:rsidP="00BE28D4">
            <w:pPr>
              <w:pStyle w:val="tabletext11"/>
              <w:jc w:val="center"/>
              <w:rPr>
                <w:ins w:id="17775" w:author="Author"/>
              </w:rPr>
            </w:pPr>
            <w:ins w:id="17776" w:author="Author">
              <w:r>
                <w:t>4.19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E92D1F" w14:textId="77777777" w:rsidR="003F7E2C" w:rsidRDefault="003F7E2C" w:rsidP="00BE28D4">
            <w:pPr>
              <w:pStyle w:val="tabletext11"/>
              <w:jc w:val="center"/>
              <w:rPr>
                <w:ins w:id="17777" w:author="Author"/>
              </w:rPr>
            </w:pPr>
            <w:ins w:id="17778" w:author="Author">
              <w:r>
                <w:t>4.14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74D986" w14:textId="77777777" w:rsidR="003F7E2C" w:rsidRDefault="003F7E2C" w:rsidP="00BE28D4">
            <w:pPr>
              <w:pStyle w:val="tabletext11"/>
              <w:jc w:val="center"/>
              <w:rPr>
                <w:ins w:id="17779" w:author="Author"/>
              </w:rPr>
            </w:pPr>
            <w:ins w:id="17780" w:author="Author">
              <w:r>
                <w:t>4.10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C9E3A9" w14:textId="77777777" w:rsidR="003F7E2C" w:rsidRDefault="003F7E2C" w:rsidP="00BE28D4">
            <w:pPr>
              <w:pStyle w:val="tabletext11"/>
              <w:jc w:val="center"/>
              <w:rPr>
                <w:ins w:id="17781" w:author="Author"/>
              </w:rPr>
            </w:pPr>
            <w:ins w:id="17782" w:author="Author">
              <w:r>
                <w:t>4.06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2FBF82" w14:textId="77777777" w:rsidR="003F7E2C" w:rsidRDefault="003F7E2C" w:rsidP="00BE28D4">
            <w:pPr>
              <w:pStyle w:val="tabletext11"/>
              <w:jc w:val="center"/>
              <w:rPr>
                <w:ins w:id="17783" w:author="Author"/>
              </w:rPr>
            </w:pPr>
            <w:ins w:id="17784" w:author="Author">
              <w:r>
                <w:t>4.02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D2B478" w14:textId="77777777" w:rsidR="003F7E2C" w:rsidRDefault="003F7E2C" w:rsidP="00BE28D4">
            <w:pPr>
              <w:pStyle w:val="tabletext11"/>
              <w:jc w:val="center"/>
              <w:rPr>
                <w:ins w:id="17785" w:author="Author"/>
              </w:rPr>
            </w:pPr>
            <w:ins w:id="17786" w:author="Author">
              <w:r>
                <w:t>3.98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5623C0E" w14:textId="77777777" w:rsidR="003F7E2C" w:rsidRDefault="003F7E2C" w:rsidP="00BE28D4">
            <w:pPr>
              <w:pStyle w:val="tabletext11"/>
              <w:jc w:val="center"/>
              <w:rPr>
                <w:ins w:id="17787" w:author="Author"/>
              </w:rPr>
            </w:pPr>
            <w:ins w:id="17788" w:author="Author">
              <w:r>
                <w:t>3.94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A6C478" w14:textId="77777777" w:rsidR="003F7E2C" w:rsidRDefault="003F7E2C" w:rsidP="00BE28D4">
            <w:pPr>
              <w:pStyle w:val="tabletext11"/>
              <w:jc w:val="center"/>
              <w:rPr>
                <w:ins w:id="17789" w:author="Author"/>
              </w:rPr>
            </w:pPr>
            <w:ins w:id="17790" w:author="Author">
              <w:r>
                <w:t>3.90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CC1232" w14:textId="77777777" w:rsidR="003F7E2C" w:rsidRDefault="003F7E2C" w:rsidP="00BE28D4">
            <w:pPr>
              <w:pStyle w:val="tabletext11"/>
              <w:jc w:val="center"/>
              <w:rPr>
                <w:ins w:id="17791" w:author="Author"/>
              </w:rPr>
            </w:pPr>
            <w:ins w:id="17792" w:author="Author">
              <w:r>
                <w:t>3.86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309DE" w14:textId="77777777" w:rsidR="003F7E2C" w:rsidRDefault="003F7E2C" w:rsidP="00BE28D4">
            <w:pPr>
              <w:pStyle w:val="tabletext11"/>
              <w:jc w:val="center"/>
              <w:rPr>
                <w:ins w:id="17793" w:author="Author"/>
              </w:rPr>
            </w:pPr>
            <w:ins w:id="17794" w:author="Author">
              <w:r>
                <w:t>3.82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FE4D50" w14:textId="77777777" w:rsidR="003F7E2C" w:rsidRDefault="003F7E2C" w:rsidP="00BE28D4">
            <w:pPr>
              <w:pStyle w:val="tabletext11"/>
              <w:jc w:val="center"/>
              <w:rPr>
                <w:ins w:id="17795" w:author="Author"/>
              </w:rPr>
            </w:pPr>
            <w:ins w:id="17796" w:author="Author">
              <w:r>
                <w:t>3.79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9E8AA5D" w14:textId="77777777" w:rsidR="003F7E2C" w:rsidRDefault="003F7E2C" w:rsidP="00BE28D4">
            <w:pPr>
              <w:pStyle w:val="tabletext11"/>
              <w:jc w:val="center"/>
              <w:rPr>
                <w:ins w:id="17797" w:author="Author"/>
              </w:rPr>
            </w:pPr>
            <w:ins w:id="17798" w:author="Author">
              <w:r>
                <w:t>3.75</w:t>
              </w:r>
            </w:ins>
          </w:p>
        </w:tc>
      </w:tr>
      <w:tr w:rsidR="003F7E2C" w14:paraId="46BD3AF9" w14:textId="77777777" w:rsidTr="00EE1A0A">
        <w:trPr>
          <w:trHeight w:val="190"/>
          <w:ins w:id="17799" w:author="Author"/>
        </w:trPr>
        <w:tc>
          <w:tcPr>
            <w:tcW w:w="200" w:type="dxa"/>
            <w:tcBorders>
              <w:top w:val="single" w:sz="4" w:space="0" w:color="auto"/>
              <w:left w:val="single" w:sz="4" w:space="0" w:color="auto"/>
              <w:bottom w:val="single" w:sz="4" w:space="0" w:color="auto"/>
              <w:right w:val="nil"/>
            </w:tcBorders>
            <w:vAlign w:val="bottom"/>
          </w:tcPr>
          <w:p w14:paraId="6FA91905" w14:textId="77777777" w:rsidR="003F7E2C" w:rsidRDefault="003F7E2C" w:rsidP="00BE28D4">
            <w:pPr>
              <w:pStyle w:val="tabletext11"/>
              <w:jc w:val="right"/>
              <w:rPr>
                <w:ins w:id="17800" w:author="Author"/>
              </w:rPr>
            </w:pPr>
          </w:p>
        </w:tc>
        <w:tc>
          <w:tcPr>
            <w:tcW w:w="1580" w:type="dxa"/>
            <w:tcBorders>
              <w:top w:val="single" w:sz="4" w:space="0" w:color="auto"/>
              <w:left w:val="nil"/>
              <w:bottom w:val="single" w:sz="4" w:space="0" w:color="auto"/>
              <w:right w:val="single" w:sz="4" w:space="0" w:color="auto"/>
            </w:tcBorders>
            <w:vAlign w:val="bottom"/>
            <w:hideMark/>
          </w:tcPr>
          <w:p w14:paraId="4531CD87" w14:textId="77777777" w:rsidR="003F7E2C" w:rsidRDefault="003F7E2C" w:rsidP="00BE28D4">
            <w:pPr>
              <w:pStyle w:val="tabletext11"/>
              <w:tabs>
                <w:tab w:val="decimal" w:pos="640"/>
              </w:tabs>
              <w:rPr>
                <w:ins w:id="17801" w:author="Author"/>
              </w:rPr>
            </w:pPr>
            <w:ins w:id="17802" w:author="Author">
              <w:r>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2A67F7F" w14:textId="77777777" w:rsidR="003F7E2C" w:rsidRDefault="003F7E2C" w:rsidP="00BE28D4">
            <w:pPr>
              <w:pStyle w:val="tabletext11"/>
              <w:jc w:val="center"/>
              <w:rPr>
                <w:ins w:id="17803" w:author="Author"/>
              </w:rPr>
            </w:pPr>
            <w:ins w:id="17804" w:author="Author">
              <w:r>
                <w:t>6.16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876019A" w14:textId="77777777" w:rsidR="003F7E2C" w:rsidRDefault="003F7E2C" w:rsidP="00BE28D4">
            <w:pPr>
              <w:pStyle w:val="tabletext11"/>
              <w:jc w:val="center"/>
              <w:rPr>
                <w:ins w:id="17805" w:author="Author"/>
              </w:rPr>
            </w:pPr>
            <w:ins w:id="17806" w:author="Author">
              <w:r>
                <w:t>5.95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286251" w14:textId="77777777" w:rsidR="003F7E2C" w:rsidRDefault="003F7E2C" w:rsidP="00BE28D4">
            <w:pPr>
              <w:pStyle w:val="tabletext11"/>
              <w:jc w:val="center"/>
              <w:rPr>
                <w:ins w:id="17807" w:author="Author"/>
              </w:rPr>
            </w:pPr>
            <w:ins w:id="17808" w:author="Author">
              <w:r>
                <w:t>5.85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506A16" w14:textId="77777777" w:rsidR="003F7E2C" w:rsidRDefault="003F7E2C" w:rsidP="00BE28D4">
            <w:pPr>
              <w:pStyle w:val="tabletext11"/>
              <w:jc w:val="center"/>
              <w:rPr>
                <w:ins w:id="17809" w:author="Author"/>
              </w:rPr>
            </w:pPr>
            <w:ins w:id="17810" w:author="Author">
              <w:r>
                <w:t>5.63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028B5C" w14:textId="77777777" w:rsidR="003F7E2C" w:rsidRDefault="003F7E2C" w:rsidP="00BE28D4">
            <w:pPr>
              <w:pStyle w:val="tabletext11"/>
              <w:jc w:val="center"/>
              <w:rPr>
                <w:ins w:id="17811" w:author="Author"/>
              </w:rPr>
            </w:pPr>
            <w:ins w:id="17812" w:author="Author">
              <w:r>
                <w:t>5.48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A91932" w14:textId="77777777" w:rsidR="003F7E2C" w:rsidRDefault="003F7E2C" w:rsidP="00BE28D4">
            <w:pPr>
              <w:pStyle w:val="tabletext11"/>
              <w:jc w:val="center"/>
              <w:rPr>
                <w:ins w:id="17813" w:author="Author"/>
              </w:rPr>
            </w:pPr>
            <w:ins w:id="17814" w:author="Author">
              <w:r>
                <w:t>5.34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3865A9" w14:textId="77777777" w:rsidR="003F7E2C" w:rsidRDefault="003F7E2C" w:rsidP="00BE28D4">
            <w:pPr>
              <w:pStyle w:val="tabletext11"/>
              <w:jc w:val="center"/>
              <w:rPr>
                <w:ins w:id="17815" w:author="Author"/>
              </w:rPr>
            </w:pPr>
            <w:ins w:id="17816" w:author="Author">
              <w:r>
                <w:t>5.19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A0DDB5" w14:textId="77777777" w:rsidR="003F7E2C" w:rsidRDefault="003F7E2C" w:rsidP="00BE28D4">
            <w:pPr>
              <w:pStyle w:val="tabletext11"/>
              <w:jc w:val="center"/>
              <w:rPr>
                <w:ins w:id="17817" w:author="Author"/>
              </w:rPr>
            </w:pPr>
            <w:ins w:id="17818" w:author="Author">
              <w:r>
                <w:t>5.19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665660" w14:textId="77777777" w:rsidR="003F7E2C" w:rsidRDefault="003F7E2C" w:rsidP="00BE28D4">
            <w:pPr>
              <w:pStyle w:val="tabletext11"/>
              <w:jc w:val="center"/>
              <w:rPr>
                <w:ins w:id="17819" w:author="Author"/>
              </w:rPr>
            </w:pPr>
            <w:ins w:id="17820" w:author="Author">
              <w:r>
                <w:t>5.08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0C70D2" w14:textId="77777777" w:rsidR="003F7E2C" w:rsidRDefault="003F7E2C" w:rsidP="00BE28D4">
            <w:pPr>
              <w:pStyle w:val="tabletext11"/>
              <w:jc w:val="center"/>
              <w:rPr>
                <w:ins w:id="17821" w:author="Author"/>
              </w:rPr>
            </w:pPr>
            <w:ins w:id="17822" w:author="Author">
              <w:r>
                <w:t>4.99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51213A" w14:textId="77777777" w:rsidR="003F7E2C" w:rsidRDefault="003F7E2C" w:rsidP="00BE28D4">
            <w:pPr>
              <w:pStyle w:val="tabletext11"/>
              <w:jc w:val="center"/>
              <w:rPr>
                <w:ins w:id="17823" w:author="Author"/>
              </w:rPr>
            </w:pPr>
            <w:ins w:id="17824" w:author="Author">
              <w:r>
                <w:t>4.80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746823" w14:textId="77777777" w:rsidR="003F7E2C" w:rsidRDefault="003F7E2C" w:rsidP="00BE28D4">
            <w:pPr>
              <w:pStyle w:val="tabletext11"/>
              <w:jc w:val="center"/>
              <w:rPr>
                <w:ins w:id="17825" w:author="Author"/>
              </w:rPr>
            </w:pPr>
            <w:ins w:id="17826" w:author="Author">
              <w:r>
                <w:t>4.76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CBFE27" w14:textId="77777777" w:rsidR="003F7E2C" w:rsidRDefault="003F7E2C" w:rsidP="00BE28D4">
            <w:pPr>
              <w:pStyle w:val="tabletext11"/>
              <w:jc w:val="center"/>
              <w:rPr>
                <w:ins w:id="17827" w:author="Author"/>
              </w:rPr>
            </w:pPr>
            <w:ins w:id="17828" w:author="Author">
              <w:r>
                <w:t>4.71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E1E652" w14:textId="77777777" w:rsidR="003F7E2C" w:rsidRDefault="003F7E2C" w:rsidP="00BE28D4">
            <w:pPr>
              <w:pStyle w:val="tabletext11"/>
              <w:jc w:val="center"/>
              <w:rPr>
                <w:ins w:id="17829" w:author="Author"/>
              </w:rPr>
            </w:pPr>
            <w:ins w:id="17830" w:author="Author">
              <w:r>
                <w:t>4.66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4DD4EC" w14:textId="77777777" w:rsidR="003F7E2C" w:rsidRDefault="003F7E2C" w:rsidP="00BE28D4">
            <w:pPr>
              <w:pStyle w:val="tabletext11"/>
              <w:jc w:val="center"/>
              <w:rPr>
                <w:ins w:id="17831" w:author="Author"/>
              </w:rPr>
            </w:pPr>
            <w:ins w:id="17832" w:author="Author">
              <w:r>
                <w:t>4.61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EE2265" w14:textId="77777777" w:rsidR="003F7E2C" w:rsidRDefault="003F7E2C" w:rsidP="00BE28D4">
            <w:pPr>
              <w:pStyle w:val="tabletext11"/>
              <w:jc w:val="center"/>
              <w:rPr>
                <w:ins w:id="17833" w:author="Author"/>
              </w:rPr>
            </w:pPr>
            <w:ins w:id="17834" w:author="Author">
              <w:r>
                <w:t>4.57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AA7387" w14:textId="77777777" w:rsidR="003F7E2C" w:rsidRDefault="003F7E2C" w:rsidP="00BE28D4">
            <w:pPr>
              <w:pStyle w:val="tabletext11"/>
              <w:jc w:val="center"/>
              <w:rPr>
                <w:ins w:id="17835" w:author="Author"/>
              </w:rPr>
            </w:pPr>
            <w:ins w:id="17836" w:author="Author">
              <w:r>
                <w:t>4.52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1EDF2E" w14:textId="77777777" w:rsidR="003F7E2C" w:rsidRDefault="003F7E2C" w:rsidP="00BE28D4">
            <w:pPr>
              <w:pStyle w:val="tabletext11"/>
              <w:jc w:val="center"/>
              <w:rPr>
                <w:ins w:id="17837" w:author="Author"/>
              </w:rPr>
            </w:pPr>
            <w:ins w:id="17838" w:author="Author">
              <w:r>
                <w:t>4.48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64B916" w14:textId="77777777" w:rsidR="003F7E2C" w:rsidRDefault="003F7E2C" w:rsidP="00BE28D4">
            <w:pPr>
              <w:pStyle w:val="tabletext11"/>
              <w:jc w:val="center"/>
              <w:rPr>
                <w:ins w:id="17839" w:author="Author"/>
              </w:rPr>
            </w:pPr>
            <w:ins w:id="17840" w:author="Author">
              <w:r>
                <w:t>4.43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D3E81" w14:textId="77777777" w:rsidR="003F7E2C" w:rsidRDefault="003F7E2C" w:rsidP="00BE28D4">
            <w:pPr>
              <w:pStyle w:val="tabletext11"/>
              <w:jc w:val="center"/>
              <w:rPr>
                <w:ins w:id="17841" w:author="Author"/>
              </w:rPr>
            </w:pPr>
            <w:ins w:id="17842" w:author="Author">
              <w:r>
                <w:t>4.39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F3DFF0" w14:textId="77777777" w:rsidR="003F7E2C" w:rsidRDefault="003F7E2C" w:rsidP="00BE28D4">
            <w:pPr>
              <w:pStyle w:val="tabletext11"/>
              <w:jc w:val="center"/>
              <w:rPr>
                <w:ins w:id="17843" w:author="Author"/>
              </w:rPr>
            </w:pPr>
            <w:ins w:id="17844" w:author="Author">
              <w:r>
                <w:t>4.34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E2C472" w14:textId="77777777" w:rsidR="003F7E2C" w:rsidRDefault="003F7E2C" w:rsidP="00BE28D4">
            <w:pPr>
              <w:pStyle w:val="tabletext11"/>
              <w:jc w:val="center"/>
              <w:rPr>
                <w:ins w:id="17845" w:author="Author"/>
              </w:rPr>
            </w:pPr>
            <w:ins w:id="17846" w:author="Author">
              <w:r>
                <w:t>4.30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396FD1E" w14:textId="77777777" w:rsidR="003F7E2C" w:rsidRDefault="003F7E2C" w:rsidP="00BE28D4">
            <w:pPr>
              <w:pStyle w:val="tabletext11"/>
              <w:jc w:val="center"/>
              <w:rPr>
                <w:ins w:id="17847" w:author="Author"/>
              </w:rPr>
            </w:pPr>
            <w:ins w:id="17848" w:author="Author">
              <w:r>
                <w:t>4.26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79281D" w14:textId="77777777" w:rsidR="003F7E2C" w:rsidRDefault="003F7E2C" w:rsidP="00BE28D4">
            <w:pPr>
              <w:pStyle w:val="tabletext11"/>
              <w:jc w:val="center"/>
              <w:rPr>
                <w:ins w:id="17849" w:author="Author"/>
              </w:rPr>
            </w:pPr>
            <w:ins w:id="17850" w:author="Author">
              <w:r>
                <w:t>4.22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04AD90" w14:textId="77777777" w:rsidR="003F7E2C" w:rsidRDefault="003F7E2C" w:rsidP="00BE28D4">
            <w:pPr>
              <w:pStyle w:val="tabletext11"/>
              <w:jc w:val="center"/>
              <w:rPr>
                <w:ins w:id="17851" w:author="Author"/>
              </w:rPr>
            </w:pPr>
            <w:ins w:id="17852" w:author="Author">
              <w:r>
                <w:t>4.17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833CA9" w14:textId="77777777" w:rsidR="003F7E2C" w:rsidRDefault="003F7E2C" w:rsidP="00BE28D4">
            <w:pPr>
              <w:pStyle w:val="tabletext11"/>
              <w:jc w:val="center"/>
              <w:rPr>
                <w:ins w:id="17853" w:author="Author"/>
              </w:rPr>
            </w:pPr>
            <w:ins w:id="17854" w:author="Author">
              <w:r>
                <w:t>4.13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BB06F2" w14:textId="77777777" w:rsidR="003F7E2C" w:rsidRDefault="003F7E2C" w:rsidP="00BE28D4">
            <w:pPr>
              <w:pStyle w:val="tabletext11"/>
              <w:jc w:val="center"/>
              <w:rPr>
                <w:ins w:id="17855" w:author="Author"/>
              </w:rPr>
            </w:pPr>
            <w:ins w:id="17856" w:author="Author">
              <w:r>
                <w:t>4.09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2064CCE" w14:textId="77777777" w:rsidR="003F7E2C" w:rsidRDefault="003F7E2C" w:rsidP="00BE28D4">
            <w:pPr>
              <w:pStyle w:val="tabletext11"/>
              <w:jc w:val="center"/>
              <w:rPr>
                <w:ins w:id="17857" w:author="Author"/>
              </w:rPr>
            </w:pPr>
            <w:ins w:id="17858" w:author="Author">
              <w:r>
                <w:t>4.05</w:t>
              </w:r>
            </w:ins>
          </w:p>
        </w:tc>
      </w:tr>
      <w:tr w:rsidR="003F7E2C" w14:paraId="15FB0D06" w14:textId="77777777" w:rsidTr="00EE1A0A">
        <w:trPr>
          <w:trHeight w:val="190"/>
          <w:ins w:id="17859" w:author="Author"/>
        </w:trPr>
        <w:tc>
          <w:tcPr>
            <w:tcW w:w="200" w:type="dxa"/>
            <w:tcBorders>
              <w:top w:val="single" w:sz="4" w:space="0" w:color="auto"/>
              <w:left w:val="single" w:sz="4" w:space="0" w:color="auto"/>
              <w:bottom w:val="single" w:sz="4" w:space="0" w:color="auto"/>
              <w:right w:val="nil"/>
            </w:tcBorders>
            <w:vAlign w:val="bottom"/>
          </w:tcPr>
          <w:p w14:paraId="648C4EE1" w14:textId="77777777" w:rsidR="003F7E2C" w:rsidRDefault="003F7E2C" w:rsidP="00BE28D4">
            <w:pPr>
              <w:pStyle w:val="tabletext11"/>
              <w:jc w:val="right"/>
              <w:rPr>
                <w:ins w:id="17860" w:author="Author"/>
              </w:rPr>
            </w:pPr>
          </w:p>
        </w:tc>
        <w:tc>
          <w:tcPr>
            <w:tcW w:w="1580" w:type="dxa"/>
            <w:tcBorders>
              <w:top w:val="single" w:sz="4" w:space="0" w:color="auto"/>
              <w:left w:val="nil"/>
              <w:bottom w:val="single" w:sz="4" w:space="0" w:color="auto"/>
              <w:right w:val="single" w:sz="4" w:space="0" w:color="auto"/>
            </w:tcBorders>
            <w:vAlign w:val="bottom"/>
            <w:hideMark/>
          </w:tcPr>
          <w:p w14:paraId="75BAF835" w14:textId="77777777" w:rsidR="003F7E2C" w:rsidRDefault="003F7E2C" w:rsidP="00BE28D4">
            <w:pPr>
              <w:pStyle w:val="tabletext11"/>
              <w:tabs>
                <w:tab w:val="decimal" w:pos="640"/>
              </w:tabs>
              <w:rPr>
                <w:ins w:id="17861" w:author="Author"/>
              </w:rPr>
            </w:pPr>
            <w:ins w:id="17862" w:author="Author">
              <w:r>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0D10DBB" w14:textId="77777777" w:rsidR="003F7E2C" w:rsidRDefault="003F7E2C" w:rsidP="00BE28D4">
            <w:pPr>
              <w:pStyle w:val="tabletext11"/>
              <w:jc w:val="center"/>
              <w:rPr>
                <w:ins w:id="17863" w:author="Author"/>
              </w:rPr>
            </w:pPr>
            <w:ins w:id="17864" w:author="Author">
              <w:r>
                <w:t>6.73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F0877CF" w14:textId="77777777" w:rsidR="003F7E2C" w:rsidRDefault="003F7E2C" w:rsidP="00BE28D4">
            <w:pPr>
              <w:pStyle w:val="tabletext11"/>
              <w:jc w:val="center"/>
              <w:rPr>
                <w:ins w:id="17865" w:author="Author"/>
              </w:rPr>
            </w:pPr>
            <w:ins w:id="17866" w:author="Author">
              <w:r>
                <w:t>6.49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E8EE81" w14:textId="77777777" w:rsidR="003F7E2C" w:rsidRDefault="003F7E2C" w:rsidP="00BE28D4">
            <w:pPr>
              <w:pStyle w:val="tabletext11"/>
              <w:jc w:val="center"/>
              <w:rPr>
                <w:ins w:id="17867" w:author="Author"/>
              </w:rPr>
            </w:pPr>
            <w:ins w:id="17868" w:author="Author">
              <w:r>
                <w:t>6.39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12AE71" w14:textId="77777777" w:rsidR="003F7E2C" w:rsidRDefault="003F7E2C" w:rsidP="00BE28D4">
            <w:pPr>
              <w:pStyle w:val="tabletext11"/>
              <w:jc w:val="center"/>
              <w:rPr>
                <w:ins w:id="17869" w:author="Author"/>
              </w:rPr>
            </w:pPr>
            <w:ins w:id="17870" w:author="Author">
              <w:r>
                <w:t>6.15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BB0E40" w14:textId="77777777" w:rsidR="003F7E2C" w:rsidRDefault="003F7E2C" w:rsidP="00BE28D4">
            <w:pPr>
              <w:pStyle w:val="tabletext11"/>
              <w:jc w:val="center"/>
              <w:rPr>
                <w:ins w:id="17871" w:author="Author"/>
              </w:rPr>
            </w:pPr>
            <w:ins w:id="17872" w:author="Author">
              <w:r>
                <w:t>5.99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1E87FE" w14:textId="77777777" w:rsidR="003F7E2C" w:rsidRDefault="003F7E2C" w:rsidP="00BE28D4">
            <w:pPr>
              <w:pStyle w:val="tabletext11"/>
              <w:jc w:val="center"/>
              <w:rPr>
                <w:ins w:id="17873" w:author="Author"/>
              </w:rPr>
            </w:pPr>
            <w:ins w:id="17874" w:author="Author">
              <w:r>
                <w:t>5.83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53CD7A" w14:textId="77777777" w:rsidR="003F7E2C" w:rsidRDefault="003F7E2C" w:rsidP="00BE28D4">
            <w:pPr>
              <w:pStyle w:val="tabletext11"/>
              <w:jc w:val="center"/>
              <w:rPr>
                <w:ins w:id="17875" w:author="Author"/>
              </w:rPr>
            </w:pPr>
            <w:ins w:id="17876" w:author="Author">
              <w:r>
                <w:t>5.67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FE8FA0" w14:textId="77777777" w:rsidR="003F7E2C" w:rsidRDefault="003F7E2C" w:rsidP="00BE28D4">
            <w:pPr>
              <w:pStyle w:val="tabletext11"/>
              <w:jc w:val="center"/>
              <w:rPr>
                <w:ins w:id="17877" w:author="Author"/>
              </w:rPr>
            </w:pPr>
            <w:ins w:id="17878" w:author="Author">
              <w:r>
                <w:t>5.66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D8B07C" w14:textId="77777777" w:rsidR="003F7E2C" w:rsidRDefault="003F7E2C" w:rsidP="00BE28D4">
            <w:pPr>
              <w:pStyle w:val="tabletext11"/>
              <w:jc w:val="center"/>
              <w:rPr>
                <w:ins w:id="17879" w:author="Author"/>
              </w:rPr>
            </w:pPr>
            <w:ins w:id="17880" w:author="Author">
              <w:r>
                <w:t>5.55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F76A33" w14:textId="77777777" w:rsidR="003F7E2C" w:rsidRDefault="003F7E2C" w:rsidP="00BE28D4">
            <w:pPr>
              <w:pStyle w:val="tabletext11"/>
              <w:jc w:val="center"/>
              <w:rPr>
                <w:ins w:id="17881" w:author="Author"/>
              </w:rPr>
            </w:pPr>
            <w:ins w:id="17882" w:author="Author">
              <w:r>
                <w:t>5.45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B2089B" w14:textId="77777777" w:rsidR="003F7E2C" w:rsidRDefault="003F7E2C" w:rsidP="00BE28D4">
            <w:pPr>
              <w:pStyle w:val="tabletext11"/>
              <w:jc w:val="center"/>
              <w:rPr>
                <w:ins w:id="17883" w:author="Author"/>
              </w:rPr>
            </w:pPr>
            <w:ins w:id="17884" w:author="Author">
              <w:r>
                <w:t>5.24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011999" w14:textId="77777777" w:rsidR="003F7E2C" w:rsidRDefault="003F7E2C" w:rsidP="00BE28D4">
            <w:pPr>
              <w:pStyle w:val="tabletext11"/>
              <w:jc w:val="center"/>
              <w:rPr>
                <w:ins w:id="17885" w:author="Author"/>
              </w:rPr>
            </w:pPr>
            <w:ins w:id="17886" w:author="Author">
              <w:r>
                <w:t>5.19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3FBCA7" w14:textId="77777777" w:rsidR="003F7E2C" w:rsidRDefault="003F7E2C" w:rsidP="00BE28D4">
            <w:pPr>
              <w:pStyle w:val="tabletext11"/>
              <w:jc w:val="center"/>
              <w:rPr>
                <w:ins w:id="17887" w:author="Author"/>
              </w:rPr>
            </w:pPr>
            <w:ins w:id="17888" w:author="Author">
              <w:r>
                <w:t>5.14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3523BD" w14:textId="77777777" w:rsidR="003F7E2C" w:rsidRDefault="003F7E2C" w:rsidP="00BE28D4">
            <w:pPr>
              <w:pStyle w:val="tabletext11"/>
              <w:jc w:val="center"/>
              <w:rPr>
                <w:ins w:id="17889" w:author="Author"/>
              </w:rPr>
            </w:pPr>
            <w:ins w:id="17890" w:author="Author">
              <w:r>
                <w:t>5.09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A8F807" w14:textId="77777777" w:rsidR="003F7E2C" w:rsidRDefault="003F7E2C" w:rsidP="00BE28D4">
            <w:pPr>
              <w:pStyle w:val="tabletext11"/>
              <w:jc w:val="center"/>
              <w:rPr>
                <w:ins w:id="17891" w:author="Author"/>
              </w:rPr>
            </w:pPr>
            <w:ins w:id="17892" w:author="Author">
              <w:r>
                <w:t>5.04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4013BD" w14:textId="77777777" w:rsidR="003F7E2C" w:rsidRDefault="003F7E2C" w:rsidP="00BE28D4">
            <w:pPr>
              <w:pStyle w:val="tabletext11"/>
              <w:jc w:val="center"/>
              <w:rPr>
                <w:ins w:id="17893" w:author="Author"/>
              </w:rPr>
            </w:pPr>
            <w:ins w:id="17894" w:author="Author">
              <w:r>
                <w:t>4.99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2026A" w14:textId="77777777" w:rsidR="003F7E2C" w:rsidRDefault="003F7E2C" w:rsidP="00BE28D4">
            <w:pPr>
              <w:pStyle w:val="tabletext11"/>
              <w:jc w:val="center"/>
              <w:rPr>
                <w:ins w:id="17895" w:author="Author"/>
              </w:rPr>
            </w:pPr>
            <w:ins w:id="17896" w:author="Author">
              <w:r>
                <w:t>4.94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6384A9" w14:textId="77777777" w:rsidR="003F7E2C" w:rsidRDefault="003F7E2C" w:rsidP="00BE28D4">
            <w:pPr>
              <w:pStyle w:val="tabletext11"/>
              <w:jc w:val="center"/>
              <w:rPr>
                <w:ins w:id="17897" w:author="Author"/>
              </w:rPr>
            </w:pPr>
            <w:ins w:id="17898" w:author="Author">
              <w:r>
                <w:t>4.89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E50D73" w14:textId="77777777" w:rsidR="003F7E2C" w:rsidRDefault="003F7E2C" w:rsidP="00BE28D4">
            <w:pPr>
              <w:pStyle w:val="tabletext11"/>
              <w:jc w:val="center"/>
              <w:rPr>
                <w:ins w:id="17899" w:author="Author"/>
              </w:rPr>
            </w:pPr>
            <w:ins w:id="17900" w:author="Author">
              <w:r>
                <w:t>4.84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41EE9C" w14:textId="77777777" w:rsidR="003F7E2C" w:rsidRDefault="003F7E2C" w:rsidP="00BE28D4">
            <w:pPr>
              <w:pStyle w:val="tabletext11"/>
              <w:jc w:val="center"/>
              <w:rPr>
                <w:ins w:id="17901" w:author="Author"/>
              </w:rPr>
            </w:pPr>
            <w:ins w:id="17902" w:author="Author">
              <w:r>
                <w:t>4.79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6BBDDA" w14:textId="77777777" w:rsidR="003F7E2C" w:rsidRDefault="003F7E2C" w:rsidP="00BE28D4">
            <w:pPr>
              <w:pStyle w:val="tabletext11"/>
              <w:jc w:val="center"/>
              <w:rPr>
                <w:ins w:id="17903" w:author="Author"/>
              </w:rPr>
            </w:pPr>
            <w:ins w:id="17904" w:author="Author">
              <w:r>
                <w:t>4.74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5F0C52" w14:textId="77777777" w:rsidR="003F7E2C" w:rsidRDefault="003F7E2C" w:rsidP="00BE28D4">
            <w:pPr>
              <w:pStyle w:val="tabletext11"/>
              <w:jc w:val="center"/>
              <w:rPr>
                <w:ins w:id="17905" w:author="Author"/>
              </w:rPr>
            </w:pPr>
            <w:ins w:id="17906" w:author="Author">
              <w:r>
                <w:t>4.70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A685B24" w14:textId="77777777" w:rsidR="003F7E2C" w:rsidRDefault="003F7E2C" w:rsidP="00BE28D4">
            <w:pPr>
              <w:pStyle w:val="tabletext11"/>
              <w:jc w:val="center"/>
              <w:rPr>
                <w:ins w:id="17907" w:author="Author"/>
              </w:rPr>
            </w:pPr>
            <w:ins w:id="17908" w:author="Author">
              <w:r>
                <w:t>4.65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7D3425" w14:textId="77777777" w:rsidR="003F7E2C" w:rsidRDefault="003F7E2C" w:rsidP="00BE28D4">
            <w:pPr>
              <w:pStyle w:val="tabletext11"/>
              <w:jc w:val="center"/>
              <w:rPr>
                <w:ins w:id="17909" w:author="Author"/>
              </w:rPr>
            </w:pPr>
            <w:ins w:id="17910" w:author="Author">
              <w:r>
                <w:t>4.60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462E88" w14:textId="77777777" w:rsidR="003F7E2C" w:rsidRDefault="003F7E2C" w:rsidP="00BE28D4">
            <w:pPr>
              <w:pStyle w:val="tabletext11"/>
              <w:jc w:val="center"/>
              <w:rPr>
                <w:ins w:id="17911" w:author="Author"/>
              </w:rPr>
            </w:pPr>
            <w:ins w:id="17912" w:author="Author">
              <w:r>
                <w:t>4.56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73EF00" w14:textId="77777777" w:rsidR="003F7E2C" w:rsidRDefault="003F7E2C" w:rsidP="00BE28D4">
            <w:pPr>
              <w:pStyle w:val="tabletext11"/>
              <w:jc w:val="center"/>
              <w:rPr>
                <w:ins w:id="17913" w:author="Author"/>
              </w:rPr>
            </w:pPr>
            <w:ins w:id="17914" w:author="Author">
              <w:r>
                <w:t>4.51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A49EE8" w14:textId="77777777" w:rsidR="003F7E2C" w:rsidRDefault="003F7E2C" w:rsidP="00BE28D4">
            <w:pPr>
              <w:pStyle w:val="tabletext11"/>
              <w:jc w:val="center"/>
              <w:rPr>
                <w:ins w:id="17915" w:author="Author"/>
              </w:rPr>
            </w:pPr>
            <w:ins w:id="17916" w:author="Author">
              <w:r>
                <w:t>4.47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570DDD5" w14:textId="77777777" w:rsidR="003F7E2C" w:rsidRDefault="003F7E2C" w:rsidP="00BE28D4">
            <w:pPr>
              <w:pStyle w:val="tabletext11"/>
              <w:jc w:val="center"/>
              <w:rPr>
                <w:ins w:id="17917" w:author="Author"/>
              </w:rPr>
            </w:pPr>
            <w:ins w:id="17918" w:author="Author">
              <w:r>
                <w:t>4.42</w:t>
              </w:r>
            </w:ins>
          </w:p>
        </w:tc>
      </w:tr>
      <w:tr w:rsidR="003F7E2C" w14:paraId="62C148FF" w14:textId="77777777" w:rsidTr="00EE1A0A">
        <w:trPr>
          <w:trHeight w:val="190"/>
          <w:ins w:id="17919" w:author="Author"/>
        </w:trPr>
        <w:tc>
          <w:tcPr>
            <w:tcW w:w="200" w:type="dxa"/>
            <w:tcBorders>
              <w:top w:val="single" w:sz="4" w:space="0" w:color="auto"/>
              <w:left w:val="single" w:sz="4" w:space="0" w:color="auto"/>
              <w:bottom w:val="single" w:sz="4" w:space="0" w:color="auto"/>
              <w:right w:val="nil"/>
            </w:tcBorders>
            <w:vAlign w:val="bottom"/>
          </w:tcPr>
          <w:p w14:paraId="5B2F4E15" w14:textId="77777777" w:rsidR="003F7E2C" w:rsidRDefault="003F7E2C" w:rsidP="00BE28D4">
            <w:pPr>
              <w:pStyle w:val="tabletext11"/>
              <w:jc w:val="right"/>
              <w:rPr>
                <w:ins w:id="17920" w:author="Author"/>
              </w:rPr>
            </w:pPr>
          </w:p>
        </w:tc>
        <w:tc>
          <w:tcPr>
            <w:tcW w:w="1580" w:type="dxa"/>
            <w:tcBorders>
              <w:top w:val="single" w:sz="4" w:space="0" w:color="auto"/>
              <w:left w:val="nil"/>
              <w:bottom w:val="single" w:sz="4" w:space="0" w:color="auto"/>
              <w:right w:val="single" w:sz="4" w:space="0" w:color="auto"/>
            </w:tcBorders>
            <w:vAlign w:val="bottom"/>
            <w:hideMark/>
          </w:tcPr>
          <w:p w14:paraId="40D37098" w14:textId="77777777" w:rsidR="003F7E2C" w:rsidRDefault="003F7E2C" w:rsidP="00BE28D4">
            <w:pPr>
              <w:pStyle w:val="tabletext11"/>
              <w:tabs>
                <w:tab w:val="decimal" w:pos="640"/>
              </w:tabs>
              <w:rPr>
                <w:ins w:id="17921" w:author="Author"/>
              </w:rPr>
            </w:pPr>
            <w:ins w:id="17922" w:author="Author">
              <w:r>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A933F74" w14:textId="77777777" w:rsidR="003F7E2C" w:rsidRDefault="003F7E2C" w:rsidP="00BE28D4">
            <w:pPr>
              <w:pStyle w:val="tabletext11"/>
              <w:jc w:val="center"/>
              <w:rPr>
                <w:ins w:id="17923" w:author="Author"/>
              </w:rPr>
            </w:pPr>
            <w:ins w:id="17924" w:author="Author">
              <w:r>
                <w:t>7.60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DF5FC83" w14:textId="77777777" w:rsidR="003F7E2C" w:rsidRDefault="003F7E2C" w:rsidP="00BE28D4">
            <w:pPr>
              <w:pStyle w:val="tabletext11"/>
              <w:jc w:val="center"/>
              <w:rPr>
                <w:ins w:id="17925" w:author="Author"/>
              </w:rPr>
            </w:pPr>
            <w:ins w:id="17926" w:author="Author">
              <w:r>
                <w:t>7.33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E51058" w14:textId="77777777" w:rsidR="003F7E2C" w:rsidRDefault="003F7E2C" w:rsidP="00BE28D4">
            <w:pPr>
              <w:pStyle w:val="tabletext11"/>
              <w:jc w:val="center"/>
              <w:rPr>
                <w:ins w:id="17927" w:author="Author"/>
              </w:rPr>
            </w:pPr>
            <w:ins w:id="17928" w:author="Author">
              <w:r>
                <w:t>7.21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B0E93F" w14:textId="77777777" w:rsidR="003F7E2C" w:rsidRDefault="003F7E2C" w:rsidP="00BE28D4">
            <w:pPr>
              <w:pStyle w:val="tabletext11"/>
              <w:jc w:val="center"/>
              <w:rPr>
                <w:ins w:id="17929" w:author="Author"/>
              </w:rPr>
            </w:pPr>
            <w:ins w:id="17930" w:author="Author">
              <w:r>
                <w:t>6.94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F0D14F" w14:textId="77777777" w:rsidR="003F7E2C" w:rsidRDefault="003F7E2C" w:rsidP="00BE28D4">
            <w:pPr>
              <w:pStyle w:val="tabletext11"/>
              <w:jc w:val="center"/>
              <w:rPr>
                <w:ins w:id="17931" w:author="Author"/>
              </w:rPr>
            </w:pPr>
            <w:ins w:id="17932" w:author="Author">
              <w:r>
                <w:t>6.76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9A78C0" w14:textId="77777777" w:rsidR="003F7E2C" w:rsidRDefault="003F7E2C" w:rsidP="00BE28D4">
            <w:pPr>
              <w:pStyle w:val="tabletext11"/>
              <w:jc w:val="center"/>
              <w:rPr>
                <w:ins w:id="17933" w:author="Author"/>
              </w:rPr>
            </w:pPr>
            <w:ins w:id="17934" w:author="Author">
              <w:r>
                <w:t>6.59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17284D" w14:textId="77777777" w:rsidR="003F7E2C" w:rsidRDefault="003F7E2C" w:rsidP="00BE28D4">
            <w:pPr>
              <w:pStyle w:val="tabletext11"/>
              <w:jc w:val="center"/>
              <w:rPr>
                <w:ins w:id="17935" w:author="Author"/>
              </w:rPr>
            </w:pPr>
            <w:ins w:id="17936" w:author="Author">
              <w:r>
                <w:t>6.40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7207E9" w14:textId="77777777" w:rsidR="003F7E2C" w:rsidRDefault="003F7E2C" w:rsidP="00BE28D4">
            <w:pPr>
              <w:pStyle w:val="tabletext11"/>
              <w:jc w:val="center"/>
              <w:rPr>
                <w:ins w:id="17937" w:author="Author"/>
              </w:rPr>
            </w:pPr>
            <w:ins w:id="17938" w:author="Author">
              <w:r>
                <w:t>6.39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A64BBE" w14:textId="77777777" w:rsidR="003F7E2C" w:rsidRDefault="003F7E2C" w:rsidP="00BE28D4">
            <w:pPr>
              <w:pStyle w:val="tabletext11"/>
              <w:jc w:val="center"/>
              <w:rPr>
                <w:ins w:id="17939" w:author="Author"/>
              </w:rPr>
            </w:pPr>
            <w:ins w:id="17940" w:author="Author">
              <w:r>
                <w:t>6.26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B4602F" w14:textId="77777777" w:rsidR="003F7E2C" w:rsidRDefault="003F7E2C" w:rsidP="00BE28D4">
            <w:pPr>
              <w:pStyle w:val="tabletext11"/>
              <w:jc w:val="center"/>
              <w:rPr>
                <w:ins w:id="17941" w:author="Author"/>
              </w:rPr>
            </w:pPr>
            <w:ins w:id="17942" w:author="Author">
              <w:r>
                <w:t>6.15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DAD2B3" w14:textId="77777777" w:rsidR="003F7E2C" w:rsidRDefault="003F7E2C" w:rsidP="00BE28D4">
            <w:pPr>
              <w:pStyle w:val="tabletext11"/>
              <w:jc w:val="center"/>
              <w:rPr>
                <w:ins w:id="17943" w:author="Author"/>
              </w:rPr>
            </w:pPr>
            <w:ins w:id="17944" w:author="Author">
              <w:r>
                <w:t>5.92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D1FEE3" w14:textId="77777777" w:rsidR="003F7E2C" w:rsidRDefault="003F7E2C" w:rsidP="00BE28D4">
            <w:pPr>
              <w:pStyle w:val="tabletext11"/>
              <w:jc w:val="center"/>
              <w:rPr>
                <w:ins w:id="17945" w:author="Author"/>
              </w:rPr>
            </w:pPr>
            <w:ins w:id="17946" w:author="Author">
              <w:r>
                <w:t>5.86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2C067B" w14:textId="77777777" w:rsidR="003F7E2C" w:rsidRDefault="003F7E2C" w:rsidP="00BE28D4">
            <w:pPr>
              <w:pStyle w:val="tabletext11"/>
              <w:jc w:val="center"/>
              <w:rPr>
                <w:ins w:id="17947" w:author="Author"/>
              </w:rPr>
            </w:pPr>
            <w:ins w:id="17948" w:author="Author">
              <w:r>
                <w:t>5.80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01897B" w14:textId="77777777" w:rsidR="003F7E2C" w:rsidRDefault="003F7E2C" w:rsidP="00BE28D4">
            <w:pPr>
              <w:pStyle w:val="tabletext11"/>
              <w:jc w:val="center"/>
              <w:rPr>
                <w:ins w:id="17949" w:author="Author"/>
              </w:rPr>
            </w:pPr>
            <w:ins w:id="17950" w:author="Author">
              <w:r>
                <w:t>5.74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403A2" w14:textId="77777777" w:rsidR="003F7E2C" w:rsidRDefault="003F7E2C" w:rsidP="00BE28D4">
            <w:pPr>
              <w:pStyle w:val="tabletext11"/>
              <w:jc w:val="center"/>
              <w:rPr>
                <w:ins w:id="17951" w:author="Author"/>
              </w:rPr>
            </w:pPr>
            <w:ins w:id="17952" w:author="Author">
              <w:r>
                <w:t>5.69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0C306C" w14:textId="77777777" w:rsidR="003F7E2C" w:rsidRDefault="003F7E2C" w:rsidP="00BE28D4">
            <w:pPr>
              <w:pStyle w:val="tabletext11"/>
              <w:jc w:val="center"/>
              <w:rPr>
                <w:ins w:id="17953" w:author="Author"/>
              </w:rPr>
            </w:pPr>
            <w:ins w:id="17954" w:author="Author">
              <w:r>
                <w:t>5.63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AA7F85" w14:textId="77777777" w:rsidR="003F7E2C" w:rsidRDefault="003F7E2C" w:rsidP="00BE28D4">
            <w:pPr>
              <w:pStyle w:val="tabletext11"/>
              <w:jc w:val="center"/>
              <w:rPr>
                <w:ins w:id="17955" w:author="Author"/>
              </w:rPr>
            </w:pPr>
            <w:ins w:id="17956" w:author="Author">
              <w:r>
                <w:t>5.57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EAD474" w14:textId="77777777" w:rsidR="003F7E2C" w:rsidRDefault="003F7E2C" w:rsidP="00BE28D4">
            <w:pPr>
              <w:pStyle w:val="tabletext11"/>
              <w:jc w:val="center"/>
              <w:rPr>
                <w:ins w:id="17957" w:author="Author"/>
              </w:rPr>
            </w:pPr>
            <w:ins w:id="17958" w:author="Author">
              <w:r>
                <w:t>5.52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E53663" w14:textId="77777777" w:rsidR="003F7E2C" w:rsidRDefault="003F7E2C" w:rsidP="00BE28D4">
            <w:pPr>
              <w:pStyle w:val="tabletext11"/>
              <w:jc w:val="center"/>
              <w:rPr>
                <w:ins w:id="17959" w:author="Author"/>
              </w:rPr>
            </w:pPr>
            <w:ins w:id="17960" w:author="Author">
              <w:r>
                <w:t>5.46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646268" w14:textId="77777777" w:rsidR="003F7E2C" w:rsidRDefault="003F7E2C" w:rsidP="00BE28D4">
            <w:pPr>
              <w:pStyle w:val="tabletext11"/>
              <w:jc w:val="center"/>
              <w:rPr>
                <w:ins w:id="17961" w:author="Author"/>
              </w:rPr>
            </w:pPr>
            <w:ins w:id="17962" w:author="Author">
              <w:r>
                <w:t>5.41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2025F2" w14:textId="77777777" w:rsidR="003F7E2C" w:rsidRDefault="003F7E2C" w:rsidP="00BE28D4">
            <w:pPr>
              <w:pStyle w:val="tabletext11"/>
              <w:jc w:val="center"/>
              <w:rPr>
                <w:ins w:id="17963" w:author="Author"/>
              </w:rPr>
            </w:pPr>
            <w:ins w:id="17964" w:author="Author">
              <w:r>
                <w:t>5.35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5C798D" w14:textId="77777777" w:rsidR="003F7E2C" w:rsidRDefault="003F7E2C" w:rsidP="00BE28D4">
            <w:pPr>
              <w:pStyle w:val="tabletext11"/>
              <w:jc w:val="center"/>
              <w:rPr>
                <w:ins w:id="17965" w:author="Author"/>
              </w:rPr>
            </w:pPr>
            <w:ins w:id="17966" w:author="Author">
              <w:r>
                <w:t>5.30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8AFD862" w14:textId="77777777" w:rsidR="003F7E2C" w:rsidRDefault="003F7E2C" w:rsidP="00BE28D4">
            <w:pPr>
              <w:pStyle w:val="tabletext11"/>
              <w:jc w:val="center"/>
              <w:rPr>
                <w:ins w:id="17967" w:author="Author"/>
              </w:rPr>
            </w:pPr>
            <w:ins w:id="17968" w:author="Author">
              <w:r>
                <w:t>5.25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0D105A" w14:textId="77777777" w:rsidR="003F7E2C" w:rsidRDefault="003F7E2C" w:rsidP="00BE28D4">
            <w:pPr>
              <w:pStyle w:val="tabletext11"/>
              <w:jc w:val="center"/>
              <w:rPr>
                <w:ins w:id="17969" w:author="Author"/>
              </w:rPr>
            </w:pPr>
            <w:ins w:id="17970" w:author="Author">
              <w:r>
                <w:t>5.20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3923FD" w14:textId="77777777" w:rsidR="003F7E2C" w:rsidRDefault="003F7E2C" w:rsidP="00BE28D4">
            <w:pPr>
              <w:pStyle w:val="tabletext11"/>
              <w:jc w:val="center"/>
              <w:rPr>
                <w:ins w:id="17971" w:author="Author"/>
              </w:rPr>
            </w:pPr>
            <w:ins w:id="17972" w:author="Author">
              <w:r>
                <w:t>5.14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266BD6" w14:textId="77777777" w:rsidR="003F7E2C" w:rsidRDefault="003F7E2C" w:rsidP="00BE28D4">
            <w:pPr>
              <w:pStyle w:val="tabletext11"/>
              <w:jc w:val="center"/>
              <w:rPr>
                <w:ins w:id="17973" w:author="Author"/>
              </w:rPr>
            </w:pPr>
            <w:ins w:id="17974" w:author="Author">
              <w:r>
                <w:t>5.09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03E328" w14:textId="77777777" w:rsidR="003F7E2C" w:rsidRDefault="003F7E2C" w:rsidP="00BE28D4">
            <w:pPr>
              <w:pStyle w:val="tabletext11"/>
              <w:jc w:val="center"/>
              <w:rPr>
                <w:ins w:id="17975" w:author="Author"/>
              </w:rPr>
            </w:pPr>
            <w:ins w:id="17976" w:author="Author">
              <w:r>
                <w:t>5.04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92E5D61" w14:textId="77777777" w:rsidR="003F7E2C" w:rsidRDefault="003F7E2C" w:rsidP="00BE28D4">
            <w:pPr>
              <w:pStyle w:val="tabletext11"/>
              <w:jc w:val="center"/>
              <w:rPr>
                <w:ins w:id="17977" w:author="Author"/>
              </w:rPr>
            </w:pPr>
            <w:ins w:id="17978" w:author="Author">
              <w:r>
                <w:t>4.99</w:t>
              </w:r>
            </w:ins>
          </w:p>
        </w:tc>
      </w:tr>
      <w:tr w:rsidR="003F7E2C" w14:paraId="4DC34FD9" w14:textId="77777777" w:rsidTr="00EE1A0A">
        <w:trPr>
          <w:trHeight w:val="190"/>
          <w:ins w:id="17979" w:author="Author"/>
        </w:trPr>
        <w:tc>
          <w:tcPr>
            <w:tcW w:w="200" w:type="dxa"/>
            <w:tcBorders>
              <w:top w:val="single" w:sz="4" w:space="0" w:color="auto"/>
              <w:left w:val="single" w:sz="4" w:space="0" w:color="auto"/>
              <w:bottom w:val="single" w:sz="4" w:space="0" w:color="auto"/>
              <w:right w:val="nil"/>
            </w:tcBorders>
            <w:vAlign w:val="bottom"/>
          </w:tcPr>
          <w:p w14:paraId="2C1A5B05" w14:textId="77777777" w:rsidR="003F7E2C" w:rsidRDefault="003F7E2C" w:rsidP="00BE28D4">
            <w:pPr>
              <w:pStyle w:val="tabletext11"/>
              <w:jc w:val="right"/>
              <w:rPr>
                <w:ins w:id="17980" w:author="Author"/>
              </w:rPr>
            </w:pPr>
          </w:p>
        </w:tc>
        <w:tc>
          <w:tcPr>
            <w:tcW w:w="1580" w:type="dxa"/>
            <w:tcBorders>
              <w:top w:val="single" w:sz="4" w:space="0" w:color="auto"/>
              <w:left w:val="nil"/>
              <w:bottom w:val="single" w:sz="4" w:space="0" w:color="auto"/>
              <w:right w:val="single" w:sz="4" w:space="0" w:color="auto"/>
            </w:tcBorders>
            <w:vAlign w:val="bottom"/>
            <w:hideMark/>
          </w:tcPr>
          <w:p w14:paraId="0A229660" w14:textId="77777777" w:rsidR="003F7E2C" w:rsidRDefault="003F7E2C" w:rsidP="00BE28D4">
            <w:pPr>
              <w:pStyle w:val="tabletext11"/>
              <w:tabs>
                <w:tab w:val="decimal" w:pos="640"/>
              </w:tabs>
              <w:rPr>
                <w:ins w:id="17981" w:author="Author"/>
              </w:rPr>
            </w:pPr>
            <w:ins w:id="17982" w:author="Author">
              <w:r>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BEFA642" w14:textId="77777777" w:rsidR="003F7E2C" w:rsidRDefault="003F7E2C" w:rsidP="00BE28D4">
            <w:pPr>
              <w:pStyle w:val="tabletext11"/>
              <w:jc w:val="center"/>
              <w:rPr>
                <w:ins w:id="17983" w:author="Author"/>
              </w:rPr>
            </w:pPr>
            <w:ins w:id="17984" w:author="Author">
              <w:r>
                <w:t>8.42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3CA1375" w14:textId="77777777" w:rsidR="003F7E2C" w:rsidRDefault="003F7E2C" w:rsidP="00BE28D4">
            <w:pPr>
              <w:pStyle w:val="tabletext11"/>
              <w:jc w:val="center"/>
              <w:rPr>
                <w:ins w:id="17985" w:author="Author"/>
              </w:rPr>
            </w:pPr>
            <w:ins w:id="17986" w:author="Author">
              <w:r>
                <w:t>8.13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59557B" w14:textId="77777777" w:rsidR="003F7E2C" w:rsidRDefault="003F7E2C" w:rsidP="00BE28D4">
            <w:pPr>
              <w:pStyle w:val="tabletext11"/>
              <w:jc w:val="center"/>
              <w:rPr>
                <w:ins w:id="17987" w:author="Author"/>
              </w:rPr>
            </w:pPr>
            <w:ins w:id="17988" w:author="Author">
              <w:r>
                <w:t>8.00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3131B1" w14:textId="77777777" w:rsidR="003F7E2C" w:rsidRDefault="003F7E2C" w:rsidP="00BE28D4">
            <w:pPr>
              <w:pStyle w:val="tabletext11"/>
              <w:jc w:val="center"/>
              <w:rPr>
                <w:ins w:id="17989" w:author="Author"/>
              </w:rPr>
            </w:pPr>
            <w:ins w:id="17990" w:author="Author">
              <w:r>
                <w:t>7.70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4C1D41" w14:textId="77777777" w:rsidR="003F7E2C" w:rsidRDefault="003F7E2C" w:rsidP="00BE28D4">
            <w:pPr>
              <w:pStyle w:val="tabletext11"/>
              <w:jc w:val="center"/>
              <w:rPr>
                <w:ins w:id="17991" w:author="Author"/>
              </w:rPr>
            </w:pPr>
            <w:ins w:id="17992" w:author="Author">
              <w:r>
                <w:t>7.49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0B2B2C" w14:textId="77777777" w:rsidR="003F7E2C" w:rsidRDefault="003F7E2C" w:rsidP="00BE28D4">
            <w:pPr>
              <w:pStyle w:val="tabletext11"/>
              <w:jc w:val="center"/>
              <w:rPr>
                <w:ins w:id="17993" w:author="Author"/>
              </w:rPr>
            </w:pPr>
            <w:ins w:id="17994" w:author="Author">
              <w:r>
                <w:t>7.30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83E152" w14:textId="77777777" w:rsidR="003F7E2C" w:rsidRDefault="003F7E2C" w:rsidP="00BE28D4">
            <w:pPr>
              <w:pStyle w:val="tabletext11"/>
              <w:jc w:val="center"/>
              <w:rPr>
                <w:ins w:id="17995" w:author="Author"/>
              </w:rPr>
            </w:pPr>
            <w:ins w:id="17996" w:author="Author">
              <w:r>
                <w:t>7.09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67D252" w14:textId="77777777" w:rsidR="003F7E2C" w:rsidRDefault="003F7E2C" w:rsidP="00BE28D4">
            <w:pPr>
              <w:pStyle w:val="tabletext11"/>
              <w:jc w:val="center"/>
              <w:rPr>
                <w:ins w:id="17997" w:author="Author"/>
              </w:rPr>
            </w:pPr>
            <w:ins w:id="17998" w:author="Author">
              <w:r>
                <w:t>7.09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FC4ADD" w14:textId="77777777" w:rsidR="003F7E2C" w:rsidRDefault="003F7E2C" w:rsidP="00BE28D4">
            <w:pPr>
              <w:pStyle w:val="tabletext11"/>
              <w:jc w:val="center"/>
              <w:rPr>
                <w:ins w:id="17999" w:author="Author"/>
              </w:rPr>
            </w:pPr>
            <w:ins w:id="18000" w:author="Author">
              <w:r>
                <w:t>6.94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0C72C" w14:textId="77777777" w:rsidR="003F7E2C" w:rsidRDefault="003F7E2C" w:rsidP="00BE28D4">
            <w:pPr>
              <w:pStyle w:val="tabletext11"/>
              <w:jc w:val="center"/>
              <w:rPr>
                <w:ins w:id="18001" w:author="Author"/>
              </w:rPr>
            </w:pPr>
            <w:ins w:id="18002" w:author="Author">
              <w:r>
                <w:t>6.82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759005" w14:textId="77777777" w:rsidR="003F7E2C" w:rsidRDefault="003F7E2C" w:rsidP="00BE28D4">
            <w:pPr>
              <w:pStyle w:val="tabletext11"/>
              <w:jc w:val="center"/>
              <w:rPr>
                <w:ins w:id="18003" w:author="Author"/>
              </w:rPr>
            </w:pPr>
            <w:ins w:id="18004" w:author="Author">
              <w:r>
                <w:t>6.56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22C9A9" w14:textId="77777777" w:rsidR="003F7E2C" w:rsidRDefault="003F7E2C" w:rsidP="00BE28D4">
            <w:pPr>
              <w:pStyle w:val="tabletext11"/>
              <w:jc w:val="center"/>
              <w:rPr>
                <w:ins w:id="18005" w:author="Author"/>
              </w:rPr>
            </w:pPr>
            <w:ins w:id="18006" w:author="Author">
              <w:r>
                <w:t>6.50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9F3AEC" w14:textId="77777777" w:rsidR="003F7E2C" w:rsidRDefault="003F7E2C" w:rsidP="00BE28D4">
            <w:pPr>
              <w:pStyle w:val="tabletext11"/>
              <w:jc w:val="center"/>
              <w:rPr>
                <w:ins w:id="18007" w:author="Author"/>
              </w:rPr>
            </w:pPr>
            <w:ins w:id="18008" w:author="Author">
              <w:r>
                <w:t>6.43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A46A77" w14:textId="77777777" w:rsidR="003F7E2C" w:rsidRDefault="003F7E2C" w:rsidP="00BE28D4">
            <w:pPr>
              <w:pStyle w:val="tabletext11"/>
              <w:jc w:val="center"/>
              <w:rPr>
                <w:ins w:id="18009" w:author="Author"/>
              </w:rPr>
            </w:pPr>
            <w:ins w:id="18010" w:author="Author">
              <w:r>
                <w:t>6.37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954573" w14:textId="77777777" w:rsidR="003F7E2C" w:rsidRDefault="003F7E2C" w:rsidP="00BE28D4">
            <w:pPr>
              <w:pStyle w:val="tabletext11"/>
              <w:jc w:val="center"/>
              <w:rPr>
                <w:ins w:id="18011" w:author="Author"/>
              </w:rPr>
            </w:pPr>
            <w:ins w:id="18012" w:author="Author">
              <w:r>
                <w:t>6.30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962E1D" w14:textId="77777777" w:rsidR="003F7E2C" w:rsidRDefault="003F7E2C" w:rsidP="00BE28D4">
            <w:pPr>
              <w:pStyle w:val="tabletext11"/>
              <w:jc w:val="center"/>
              <w:rPr>
                <w:ins w:id="18013" w:author="Author"/>
              </w:rPr>
            </w:pPr>
            <w:ins w:id="18014" w:author="Author">
              <w:r>
                <w:t>6.24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73C023" w14:textId="77777777" w:rsidR="003F7E2C" w:rsidRDefault="003F7E2C" w:rsidP="00BE28D4">
            <w:pPr>
              <w:pStyle w:val="tabletext11"/>
              <w:jc w:val="center"/>
              <w:rPr>
                <w:ins w:id="18015" w:author="Author"/>
              </w:rPr>
            </w:pPr>
            <w:ins w:id="18016" w:author="Author">
              <w:r>
                <w:t>6.18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9EE1FE" w14:textId="77777777" w:rsidR="003F7E2C" w:rsidRDefault="003F7E2C" w:rsidP="00BE28D4">
            <w:pPr>
              <w:pStyle w:val="tabletext11"/>
              <w:jc w:val="center"/>
              <w:rPr>
                <w:ins w:id="18017" w:author="Author"/>
              </w:rPr>
            </w:pPr>
            <w:ins w:id="18018" w:author="Author">
              <w:r>
                <w:t>6.12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50C0F7" w14:textId="77777777" w:rsidR="003F7E2C" w:rsidRDefault="003F7E2C" w:rsidP="00BE28D4">
            <w:pPr>
              <w:pStyle w:val="tabletext11"/>
              <w:jc w:val="center"/>
              <w:rPr>
                <w:ins w:id="18019" w:author="Author"/>
              </w:rPr>
            </w:pPr>
            <w:ins w:id="18020" w:author="Author">
              <w:r>
                <w:t>6.06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078896" w14:textId="77777777" w:rsidR="003F7E2C" w:rsidRDefault="003F7E2C" w:rsidP="00BE28D4">
            <w:pPr>
              <w:pStyle w:val="tabletext11"/>
              <w:jc w:val="center"/>
              <w:rPr>
                <w:ins w:id="18021" w:author="Author"/>
              </w:rPr>
            </w:pPr>
            <w:ins w:id="18022" w:author="Author">
              <w:r>
                <w:t>6.00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0FDFEC" w14:textId="77777777" w:rsidR="003F7E2C" w:rsidRDefault="003F7E2C" w:rsidP="00BE28D4">
            <w:pPr>
              <w:pStyle w:val="tabletext11"/>
              <w:jc w:val="center"/>
              <w:rPr>
                <w:ins w:id="18023" w:author="Author"/>
              </w:rPr>
            </w:pPr>
            <w:ins w:id="18024" w:author="Author">
              <w:r>
                <w:t>5.94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0E3D1F" w14:textId="77777777" w:rsidR="003F7E2C" w:rsidRDefault="003F7E2C" w:rsidP="00BE28D4">
            <w:pPr>
              <w:pStyle w:val="tabletext11"/>
              <w:jc w:val="center"/>
              <w:rPr>
                <w:ins w:id="18025" w:author="Author"/>
              </w:rPr>
            </w:pPr>
            <w:ins w:id="18026" w:author="Author">
              <w:r>
                <w:t>5.88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F4BA6AD" w14:textId="77777777" w:rsidR="003F7E2C" w:rsidRDefault="003F7E2C" w:rsidP="00BE28D4">
            <w:pPr>
              <w:pStyle w:val="tabletext11"/>
              <w:jc w:val="center"/>
              <w:rPr>
                <w:ins w:id="18027" w:author="Author"/>
              </w:rPr>
            </w:pPr>
            <w:ins w:id="18028" w:author="Author">
              <w:r>
                <w:t>5.82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462194" w14:textId="77777777" w:rsidR="003F7E2C" w:rsidRDefault="003F7E2C" w:rsidP="00BE28D4">
            <w:pPr>
              <w:pStyle w:val="tabletext11"/>
              <w:jc w:val="center"/>
              <w:rPr>
                <w:ins w:id="18029" w:author="Author"/>
              </w:rPr>
            </w:pPr>
            <w:ins w:id="18030" w:author="Author">
              <w:r>
                <w:t>5.76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82DF5E" w14:textId="77777777" w:rsidR="003F7E2C" w:rsidRDefault="003F7E2C" w:rsidP="00BE28D4">
            <w:pPr>
              <w:pStyle w:val="tabletext11"/>
              <w:jc w:val="center"/>
              <w:rPr>
                <w:ins w:id="18031" w:author="Author"/>
              </w:rPr>
            </w:pPr>
            <w:ins w:id="18032" w:author="Author">
              <w:r>
                <w:t>5.70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BFE042" w14:textId="77777777" w:rsidR="003F7E2C" w:rsidRDefault="003F7E2C" w:rsidP="00BE28D4">
            <w:pPr>
              <w:pStyle w:val="tabletext11"/>
              <w:jc w:val="center"/>
              <w:rPr>
                <w:ins w:id="18033" w:author="Author"/>
              </w:rPr>
            </w:pPr>
            <w:ins w:id="18034" w:author="Author">
              <w:r>
                <w:t>5.64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0B05EA" w14:textId="77777777" w:rsidR="003F7E2C" w:rsidRDefault="003F7E2C" w:rsidP="00BE28D4">
            <w:pPr>
              <w:pStyle w:val="tabletext11"/>
              <w:jc w:val="center"/>
              <w:rPr>
                <w:ins w:id="18035" w:author="Author"/>
              </w:rPr>
            </w:pPr>
            <w:ins w:id="18036" w:author="Author">
              <w:r>
                <w:t>5.59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1EEB5DA" w14:textId="77777777" w:rsidR="003F7E2C" w:rsidRDefault="003F7E2C" w:rsidP="00BE28D4">
            <w:pPr>
              <w:pStyle w:val="tabletext11"/>
              <w:jc w:val="center"/>
              <w:rPr>
                <w:ins w:id="18037" w:author="Author"/>
              </w:rPr>
            </w:pPr>
            <w:ins w:id="18038" w:author="Author">
              <w:r>
                <w:t>5.53</w:t>
              </w:r>
            </w:ins>
          </w:p>
        </w:tc>
      </w:tr>
      <w:tr w:rsidR="003F7E2C" w14:paraId="7B00E7F9" w14:textId="77777777" w:rsidTr="00EE1A0A">
        <w:trPr>
          <w:trHeight w:val="190"/>
          <w:ins w:id="18039" w:author="Author"/>
        </w:trPr>
        <w:tc>
          <w:tcPr>
            <w:tcW w:w="200" w:type="dxa"/>
            <w:tcBorders>
              <w:top w:val="single" w:sz="4" w:space="0" w:color="auto"/>
              <w:left w:val="single" w:sz="4" w:space="0" w:color="auto"/>
              <w:bottom w:val="single" w:sz="4" w:space="0" w:color="auto"/>
              <w:right w:val="nil"/>
            </w:tcBorders>
            <w:vAlign w:val="bottom"/>
          </w:tcPr>
          <w:p w14:paraId="58DB2800" w14:textId="77777777" w:rsidR="003F7E2C" w:rsidRDefault="003F7E2C" w:rsidP="00BE28D4">
            <w:pPr>
              <w:pStyle w:val="tabletext11"/>
              <w:jc w:val="right"/>
              <w:rPr>
                <w:ins w:id="18040" w:author="Author"/>
              </w:rPr>
            </w:pPr>
          </w:p>
        </w:tc>
        <w:tc>
          <w:tcPr>
            <w:tcW w:w="1580" w:type="dxa"/>
            <w:tcBorders>
              <w:top w:val="single" w:sz="4" w:space="0" w:color="auto"/>
              <w:left w:val="nil"/>
              <w:bottom w:val="single" w:sz="4" w:space="0" w:color="auto"/>
              <w:right w:val="single" w:sz="4" w:space="0" w:color="auto"/>
            </w:tcBorders>
            <w:vAlign w:val="bottom"/>
            <w:hideMark/>
          </w:tcPr>
          <w:p w14:paraId="6A9A5E9D" w14:textId="77777777" w:rsidR="003F7E2C" w:rsidRDefault="003F7E2C" w:rsidP="00BE28D4">
            <w:pPr>
              <w:pStyle w:val="tabletext11"/>
              <w:tabs>
                <w:tab w:val="decimal" w:pos="640"/>
              </w:tabs>
              <w:rPr>
                <w:ins w:id="18041" w:author="Author"/>
              </w:rPr>
            </w:pPr>
            <w:ins w:id="18042" w:author="Author">
              <w:r>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F2CAC57" w14:textId="77777777" w:rsidR="003F7E2C" w:rsidRDefault="003F7E2C" w:rsidP="00BE28D4">
            <w:pPr>
              <w:pStyle w:val="tabletext11"/>
              <w:jc w:val="center"/>
              <w:rPr>
                <w:ins w:id="18043" w:author="Author"/>
              </w:rPr>
            </w:pPr>
            <w:ins w:id="18044" w:author="Author">
              <w:r>
                <w:t>9.43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FDC5063" w14:textId="77777777" w:rsidR="003F7E2C" w:rsidRDefault="003F7E2C" w:rsidP="00BE28D4">
            <w:pPr>
              <w:pStyle w:val="tabletext11"/>
              <w:jc w:val="center"/>
              <w:rPr>
                <w:ins w:id="18045" w:author="Author"/>
              </w:rPr>
            </w:pPr>
            <w:ins w:id="18046" w:author="Author">
              <w:r>
                <w:t>9.08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04A415" w14:textId="77777777" w:rsidR="003F7E2C" w:rsidRDefault="003F7E2C" w:rsidP="00BE28D4">
            <w:pPr>
              <w:pStyle w:val="tabletext11"/>
              <w:jc w:val="center"/>
              <w:rPr>
                <w:ins w:id="18047" w:author="Author"/>
              </w:rPr>
            </w:pPr>
            <w:ins w:id="18048" w:author="Author">
              <w:r>
                <w:t>8.92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17835B" w14:textId="77777777" w:rsidR="003F7E2C" w:rsidRDefault="003F7E2C" w:rsidP="00BE28D4">
            <w:pPr>
              <w:pStyle w:val="tabletext11"/>
              <w:jc w:val="center"/>
              <w:rPr>
                <w:ins w:id="18049" w:author="Author"/>
              </w:rPr>
            </w:pPr>
            <w:ins w:id="18050" w:author="Author">
              <w:r>
                <w:t>8.56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173012" w14:textId="77777777" w:rsidR="003F7E2C" w:rsidRDefault="003F7E2C" w:rsidP="00BE28D4">
            <w:pPr>
              <w:pStyle w:val="tabletext11"/>
              <w:jc w:val="center"/>
              <w:rPr>
                <w:ins w:id="18051" w:author="Author"/>
              </w:rPr>
            </w:pPr>
            <w:ins w:id="18052" w:author="Author">
              <w:r>
                <w:t>8.32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9BFFAE" w14:textId="77777777" w:rsidR="003F7E2C" w:rsidRDefault="003F7E2C" w:rsidP="00BE28D4">
            <w:pPr>
              <w:pStyle w:val="tabletext11"/>
              <w:jc w:val="center"/>
              <w:rPr>
                <w:ins w:id="18053" w:author="Author"/>
              </w:rPr>
            </w:pPr>
            <w:ins w:id="18054" w:author="Author">
              <w:r>
                <w:t>8.09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AC6137" w14:textId="77777777" w:rsidR="003F7E2C" w:rsidRDefault="003F7E2C" w:rsidP="00BE28D4">
            <w:pPr>
              <w:pStyle w:val="tabletext11"/>
              <w:jc w:val="center"/>
              <w:rPr>
                <w:ins w:id="18055" w:author="Author"/>
              </w:rPr>
            </w:pPr>
            <w:ins w:id="18056" w:author="Author">
              <w:r>
                <w:t>7.84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1A853A" w14:textId="77777777" w:rsidR="003F7E2C" w:rsidRDefault="003F7E2C" w:rsidP="00BE28D4">
            <w:pPr>
              <w:pStyle w:val="tabletext11"/>
              <w:jc w:val="center"/>
              <w:rPr>
                <w:ins w:id="18057" w:author="Author"/>
              </w:rPr>
            </w:pPr>
            <w:ins w:id="18058" w:author="Author">
              <w:r>
                <w:t>7.83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75C607" w14:textId="77777777" w:rsidR="003F7E2C" w:rsidRDefault="003F7E2C" w:rsidP="00BE28D4">
            <w:pPr>
              <w:pStyle w:val="tabletext11"/>
              <w:jc w:val="center"/>
              <w:rPr>
                <w:ins w:id="18059" w:author="Author"/>
              </w:rPr>
            </w:pPr>
            <w:ins w:id="18060" w:author="Author">
              <w:r>
                <w:t>7.66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3AF114" w14:textId="77777777" w:rsidR="003F7E2C" w:rsidRDefault="003F7E2C" w:rsidP="00BE28D4">
            <w:pPr>
              <w:pStyle w:val="tabletext11"/>
              <w:jc w:val="center"/>
              <w:rPr>
                <w:ins w:id="18061" w:author="Author"/>
              </w:rPr>
            </w:pPr>
            <w:ins w:id="18062" w:author="Author">
              <w:r>
                <w:t>7.51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3F73BD" w14:textId="77777777" w:rsidR="003F7E2C" w:rsidRDefault="003F7E2C" w:rsidP="00BE28D4">
            <w:pPr>
              <w:pStyle w:val="tabletext11"/>
              <w:jc w:val="center"/>
              <w:rPr>
                <w:ins w:id="18063" w:author="Author"/>
              </w:rPr>
            </w:pPr>
            <w:ins w:id="18064" w:author="Author">
              <w:r>
                <w:t>7.20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4813F2" w14:textId="77777777" w:rsidR="003F7E2C" w:rsidRDefault="003F7E2C" w:rsidP="00BE28D4">
            <w:pPr>
              <w:pStyle w:val="tabletext11"/>
              <w:jc w:val="center"/>
              <w:rPr>
                <w:ins w:id="18065" w:author="Author"/>
              </w:rPr>
            </w:pPr>
            <w:ins w:id="18066" w:author="Author">
              <w:r>
                <w:t>7.13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31EF2D" w14:textId="77777777" w:rsidR="003F7E2C" w:rsidRDefault="003F7E2C" w:rsidP="00BE28D4">
            <w:pPr>
              <w:pStyle w:val="tabletext11"/>
              <w:jc w:val="center"/>
              <w:rPr>
                <w:ins w:id="18067" w:author="Author"/>
              </w:rPr>
            </w:pPr>
            <w:ins w:id="18068" w:author="Author">
              <w:r>
                <w:t>7.06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B15707" w14:textId="77777777" w:rsidR="003F7E2C" w:rsidRDefault="003F7E2C" w:rsidP="00BE28D4">
            <w:pPr>
              <w:pStyle w:val="tabletext11"/>
              <w:jc w:val="center"/>
              <w:rPr>
                <w:ins w:id="18069" w:author="Author"/>
              </w:rPr>
            </w:pPr>
            <w:ins w:id="18070" w:author="Author">
              <w:r>
                <w:t>6.99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4A4E7" w14:textId="77777777" w:rsidR="003F7E2C" w:rsidRDefault="003F7E2C" w:rsidP="00BE28D4">
            <w:pPr>
              <w:pStyle w:val="tabletext11"/>
              <w:jc w:val="center"/>
              <w:rPr>
                <w:ins w:id="18071" w:author="Author"/>
              </w:rPr>
            </w:pPr>
            <w:ins w:id="18072" w:author="Author">
              <w:r>
                <w:t>6.92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16E10D" w14:textId="77777777" w:rsidR="003F7E2C" w:rsidRDefault="003F7E2C" w:rsidP="00BE28D4">
            <w:pPr>
              <w:pStyle w:val="tabletext11"/>
              <w:jc w:val="center"/>
              <w:rPr>
                <w:ins w:id="18073" w:author="Author"/>
              </w:rPr>
            </w:pPr>
            <w:ins w:id="18074" w:author="Author">
              <w:r>
                <w:t>6.85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C46CDE" w14:textId="77777777" w:rsidR="003F7E2C" w:rsidRDefault="003F7E2C" w:rsidP="00BE28D4">
            <w:pPr>
              <w:pStyle w:val="tabletext11"/>
              <w:jc w:val="center"/>
              <w:rPr>
                <w:ins w:id="18075" w:author="Author"/>
              </w:rPr>
            </w:pPr>
            <w:ins w:id="18076" w:author="Author">
              <w:r>
                <w:t>6.78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914805" w14:textId="77777777" w:rsidR="003F7E2C" w:rsidRDefault="003F7E2C" w:rsidP="00BE28D4">
            <w:pPr>
              <w:pStyle w:val="tabletext11"/>
              <w:jc w:val="center"/>
              <w:rPr>
                <w:ins w:id="18077" w:author="Author"/>
              </w:rPr>
            </w:pPr>
            <w:ins w:id="18078" w:author="Author">
              <w:r>
                <w:t>6.71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84AF00" w14:textId="77777777" w:rsidR="003F7E2C" w:rsidRDefault="003F7E2C" w:rsidP="00BE28D4">
            <w:pPr>
              <w:pStyle w:val="tabletext11"/>
              <w:jc w:val="center"/>
              <w:rPr>
                <w:ins w:id="18079" w:author="Author"/>
              </w:rPr>
            </w:pPr>
            <w:ins w:id="18080" w:author="Author">
              <w:r>
                <w:t>6.65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3A5BE7" w14:textId="77777777" w:rsidR="003F7E2C" w:rsidRDefault="003F7E2C" w:rsidP="00BE28D4">
            <w:pPr>
              <w:pStyle w:val="tabletext11"/>
              <w:jc w:val="center"/>
              <w:rPr>
                <w:ins w:id="18081" w:author="Author"/>
              </w:rPr>
            </w:pPr>
            <w:ins w:id="18082" w:author="Author">
              <w:r>
                <w:t>6.58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E4A301" w14:textId="77777777" w:rsidR="003F7E2C" w:rsidRDefault="003F7E2C" w:rsidP="00BE28D4">
            <w:pPr>
              <w:pStyle w:val="tabletext11"/>
              <w:jc w:val="center"/>
              <w:rPr>
                <w:ins w:id="18083" w:author="Author"/>
              </w:rPr>
            </w:pPr>
            <w:ins w:id="18084" w:author="Author">
              <w:r>
                <w:t>6.52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4E4165" w14:textId="77777777" w:rsidR="003F7E2C" w:rsidRDefault="003F7E2C" w:rsidP="00BE28D4">
            <w:pPr>
              <w:pStyle w:val="tabletext11"/>
              <w:jc w:val="center"/>
              <w:rPr>
                <w:ins w:id="18085" w:author="Author"/>
              </w:rPr>
            </w:pPr>
            <w:ins w:id="18086" w:author="Author">
              <w:r>
                <w:t>6.45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82F85F9" w14:textId="77777777" w:rsidR="003F7E2C" w:rsidRDefault="003F7E2C" w:rsidP="00BE28D4">
            <w:pPr>
              <w:pStyle w:val="tabletext11"/>
              <w:jc w:val="center"/>
              <w:rPr>
                <w:ins w:id="18087" w:author="Author"/>
              </w:rPr>
            </w:pPr>
            <w:ins w:id="18088" w:author="Author">
              <w:r>
                <w:t>6.39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3389D5" w14:textId="77777777" w:rsidR="003F7E2C" w:rsidRDefault="003F7E2C" w:rsidP="00BE28D4">
            <w:pPr>
              <w:pStyle w:val="tabletext11"/>
              <w:jc w:val="center"/>
              <w:rPr>
                <w:ins w:id="18089" w:author="Author"/>
              </w:rPr>
            </w:pPr>
            <w:ins w:id="18090" w:author="Author">
              <w:r>
                <w:t>6.32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B8B31" w14:textId="77777777" w:rsidR="003F7E2C" w:rsidRDefault="003F7E2C" w:rsidP="00BE28D4">
            <w:pPr>
              <w:pStyle w:val="tabletext11"/>
              <w:jc w:val="center"/>
              <w:rPr>
                <w:ins w:id="18091" w:author="Author"/>
              </w:rPr>
            </w:pPr>
            <w:ins w:id="18092" w:author="Author">
              <w:r>
                <w:t>6.26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57B655" w14:textId="77777777" w:rsidR="003F7E2C" w:rsidRDefault="003F7E2C" w:rsidP="00BE28D4">
            <w:pPr>
              <w:pStyle w:val="tabletext11"/>
              <w:jc w:val="center"/>
              <w:rPr>
                <w:ins w:id="18093" w:author="Author"/>
              </w:rPr>
            </w:pPr>
            <w:ins w:id="18094" w:author="Author">
              <w:r>
                <w:t>6.20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FACB7F" w14:textId="77777777" w:rsidR="003F7E2C" w:rsidRDefault="003F7E2C" w:rsidP="00BE28D4">
            <w:pPr>
              <w:pStyle w:val="tabletext11"/>
              <w:jc w:val="center"/>
              <w:rPr>
                <w:ins w:id="18095" w:author="Author"/>
              </w:rPr>
            </w:pPr>
            <w:ins w:id="18096" w:author="Author">
              <w:r>
                <w:t>6.13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85DA147" w14:textId="77777777" w:rsidR="003F7E2C" w:rsidRDefault="003F7E2C" w:rsidP="00BE28D4">
            <w:pPr>
              <w:pStyle w:val="tabletext11"/>
              <w:jc w:val="center"/>
              <w:rPr>
                <w:ins w:id="18097" w:author="Author"/>
              </w:rPr>
            </w:pPr>
            <w:ins w:id="18098" w:author="Author">
              <w:r>
                <w:t>6.07</w:t>
              </w:r>
            </w:ins>
          </w:p>
        </w:tc>
      </w:tr>
      <w:tr w:rsidR="003F7E2C" w14:paraId="7F8CE19E" w14:textId="77777777" w:rsidTr="00EE1A0A">
        <w:trPr>
          <w:trHeight w:val="190"/>
          <w:ins w:id="18099" w:author="Author"/>
        </w:trPr>
        <w:tc>
          <w:tcPr>
            <w:tcW w:w="200" w:type="dxa"/>
            <w:tcBorders>
              <w:top w:val="single" w:sz="4" w:space="0" w:color="auto"/>
              <w:left w:val="single" w:sz="4" w:space="0" w:color="auto"/>
              <w:bottom w:val="single" w:sz="4" w:space="0" w:color="auto"/>
              <w:right w:val="nil"/>
            </w:tcBorders>
            <w:vAlign w:val="bottom"/>
          </w:tcPr>
          <w:p w14:paraId="6CD02AB9" w14:textId="77777777" w:rsidR="003F7E2C" w:rsidRDefault="003F7E2C" w:rsidP="00BE28D4">
            <w:pPr>
              <w:pStyle w:val="tabletext11"/>
              <w:jc w:val="right"/>
              <w:rPr>
                <w:ins w:id="18100" w:author="Author"/>
              </w:rPr>
            </w:pPr>
          </w:p>
        </w:tc>
        <w:tc>
          <w:tcPr>
            <w:tcW w:w="1580" w:type="dxa"/>
            <w:tcBorders>
              <w:top w:val="single" w:sz="4" w:space="0" w:color="auto"/>
              <w:left w:val="nil"/>
              <w:bottom w:val="single" w:sz="4" w:space="0" w:color="auto"/>
              <w:right w:val="single" w:sz="4" w:space="0" w:color="auto"/>
            </w:tcBorders>
            <w:vAlign w:val="bottom"/>
            <w:hideMark/>
          </w:tcPr>
          <w:p w14:paraId="0903F15F" w14:textId="77777777" w:rsidR="003F7E2C" w:rsidRDefault="003F7E2C" w:rsidP="00BE28D4">
            <w:pPr>
              <w:pStyle w:val="tabletext11"/>
              <w:tabs>
                <w:tab w:val="decimal" w:pos="640"/>
              </w:tabs>
              <w:rPr>
                <w:ins w:id="18101" w:author="Author"/>
              </w:rPr>
            </w:pPr>
            <w:ins w:id="18102" w:author="Author">
              <w:r>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74F8E38" w14:textId="77777777" w:rsidR="003F7E2C" w:rsidRDefault="003F7E2C" w:rsidP="00BE28D4">
            <w:pPr>
              <w:pStyle w:val="tabletext11"/>
              <w:jc w:val="center"/>
              <w:rPr>
                <w:ins w:id="18103" w:author="Author"/>
              </w:rPr>
            </w:pPr>
            <w:ins w:id="18104" w:author="Author">
              <w:r>
                <w:t>10.51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20FE9D6" w14:textId="77777777" w:rsidR="003F7E2C" w:rsidRDefault="003F7E2C" w:rsidP="00BE28D4">
            <w:pPr>
              <w:pStyle w:val="tabletext11"/>
              <w:jc w:val="center"/>
              <w:rPr>
                <w:ins w:id="18105" w:author="Author"/>
              </w:rPr>
            </w:pPr>
            <w:ins w:id="18106" w:author="Author">
              <w:r>
                <w:t>10.08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8A9B5E" w14:textId="77777777" w:rsidR="003F7E2C" w:rsidRDefault="003F7E2C" w:rsidP="00BE28D4">
            <w:pPr>
              <w:pStyle w:val="tabletext11"/>
              <w:jc w:val="center"/>
              <w:rPr>
                <w:ins w:id="18107" w:author="Author"/>
              </w:rPr>
            </w:pPr>
            <w:ins w:id="18108" w:author="Author">
              <w:r>
                <w:t>9.89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77632E" w14:textId="77777777" w:rsidR="003F7E2C" w:rsidRDefault="003F7E2C" w:rsidP="00BE28D4">
            <w:pPr>
              <w:pStyle w:val="tabletext11"/>
              <w:jc w:val="center"/>
              <w:rPr>
                <w:ins w:id="18109" w:author="Author"/>
              </w:rPr>
            </w:pPr>
            <w:ins w:id="18110" w:author="Author">
              <w:r>
                <w:t>9.47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24A344" w14:textId="77777777" w:rsidR="003F7E2C" w:rsidRDefault="003F7E2C" w:rsidP="00BE28D4">
            <w:pPr>
              <w:pStyle w:val="tabletext11"/>
              <w:jc w:val="center"/>
              <w:rPr>
                <w:ins w:id="18111" w:author="Author"/>
              </w:rPr>
            </w:pPr>
            <w:ins w:id="18112" w:author="Author">
              <w:r>
                <w:t>9.17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985373" w14:textId="77777777" w:rsidR="003F7E2C" w:rsidRDefault="003F7E2C" w:rsidP="00BE28D4">
            <w:pPr>
              <w:pStyle w:val="tabletext11"/>
              <w:jc w:val="center"/>
              <w:rPr>
                <w:ins w:id="18113" w:author="Author"/>
              </w:rPr>
            </w:pPr>
            <w:ins w:id="18114" w:author="Author">
              <w:r>
                <w:t>8.90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C64442" w14:textId="77777777" w:rsidR="003F7E2C" w:rsidRDefault="003F7E2C" w:rsidP="00BE28D4">
            <w:pPr>
              <w:pStyle w:val="tabletext11"/>
              <w:jc w:val="center"/>
              <w:rPr>
                <w:ins w:id="18115" w:author="Author"/>
              </w:rPr>
            </w:pPr>
            <w:ins w:id="18116" w:author="Author">
              <w:r>
                <w:t>8.59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357DF5" w14:textId="77777777" w:rsidR="003F7E2C" w:rsidRDefault="003F7E2C" w:rsidP="00BE28D4">
            <w:pPr>
              <w:pStyle w:val="tabletext11"/>
              <w:jc w:val="center"/>
              <w:rPr>
                <w:ins w:id="18117" w:author="Author"/>
              </w:rPr>
            </w:pPr>
            <w:ins w:id="18118" w:author="Author">
              <w:r>
                <w:t>8.59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2DDBA6" w14:textId="77777777" w:rsidR="003F7E2C" w:rsidRDefault="003F7E2C" w:rsidP="00BE28D4">
            <w:pPr>
              <w:pStyle w:val="tabletext11"/>
              <w:jc w:val="center"/>
              <w:rPr>
                <w:ins w:id="18119" w:author="Author"/>
              </w:rPr>
            </w:pPr>
            <w:ins w:id="18120" w:author="Author">
              <w:r>
                <w:t>8.38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503942" w14:textId="77777777" w:rsidR="003F7E2C" w:rsidRDefault="003F7E2C" w:rsidP="00BE28D4">
            <w:pPr>
              <w:pStyle w:val="tabletext11"/>
              <w:jc w:val="center"/>
              <w:rPr>
                <w:ins w:id="18121" w:author="Author"/>
              </w:rPr>
            </w:pPr>
            <w:ins w:id="18122" w:author="Author">
              <w:r>
                <w:t>8.20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B17D89" w14:textId="77777777" w:rsidR="003F7E2C" w:rsidRDefault="003F7E2C" w:rsidP="00BE28D4">
            <w:pPr>
              <w:pStyle w:val="tabletext11"/>
              <w:jc w:val="center"/>
              <w:rPr>
                <w:ins w:id="18123" w:author="Author"/>
              </w:rPr>
            </w:pPr>
            <w:ins w:id="18124" w:author="Author">
              <w:r>
                <w:t>7.83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299B1A" w14:textId="77777777" w:rsidR="003F7E2C" w:rsidRDefault="003F7E2C" w:rsidP="00BE28D4">
            <w:pPr>
              <w:pStyle w:val="tabletext11"/>
              <w:jc w:val="center"/>
              <w:rPr>
                <w:ins w:id="18125" w:author="Author"/>
              </w:rPr>
            </w:pPr>
            <w:ins w:id="18126" w:author="Author">
              <w:r>
                <w:t>7.76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302657" w14:textId="77777777" w:rsidR="003F7E2C" w:rsidRDefault="003F7E2C" w:rsidP="00BE28D4">
            <w:pPr>
              <w:pStyle w:val="tabletext11"/>
              <w:jc w:val="center"/>
              <w:rPr>
                <w:ins w:id="18127" w:author="Author"/>
              </w:rPr>
            </w:pPr>
            <w:ins w:id="18128" w:author="Author">
              <w:r>
                <w:t>7.68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3BA5C1" w14:textId="77777777" w:rsidR="003F7E2C" w:rsidRDefault="003F7E2C" w:rsidP="00BE28D4">
            <w:pPr>
              <w:pStyle w:val="tabletext11"/>
              <w:jc w:val="center"/>
              <w:rPr>
                <w:ins w:id="18129" w:author="Author"/>
              </w:rPr>
            </w:pPr>
            <w:ins w:id="18130" w:author="Author">
              <w:r>
                <w:t>7.60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52C843" w14:textId="77777777" w:rsidR="003F7E2C" w:rsidRDefault="003F7E2C" w:rsidP="00BE28D4">
            <w:pPr>
              <w:pStyle w:val="tabletext11"/>
              <w:jc w:val="center"/>
              <w:rPr>
                <w:ins w:id="18131" w:author="Author"/>
              </w:rPr>
            </w:pPr>
            <w:ins w:id="18132" w:author="Author">
              <w:r>
                <w:t>7.53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D98270" w14:textId="77777777" w:rsidR="003F7E2C" w:rsidRDefault="003F7E2C" w:rsidP="00BE28D4">
            <w:pPr>
              <w:pStyle w:val="tabletext11"/>
              <w:jc w:val="center"/>
              <w:rPr>
                <w:ins w:id="18133" w:author="Author"/>
              </w:rPr>
            </w:pPr>
            <w:ins w:id="18134" w:author="Author">
              <w:r>
                <w:t>7.45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6DE333" w14:textId="77777777" w:rsidR="003F7E2C" w:rsidRDefault="003F7E2C" w:rsidP="00BE28D4">
            <w:pPr>
              <w:pStyle w:val="tabletext11"/>
              <w:jc w:val="center"/>
              <w:rPr>
                <w:ins w:id="18135" w:author="Author"/>
              </w:rPr>
            </w:pPr>
            <w:ins w:id="18136" w:author="Author">
              <w:r>
                <w:t>7.38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B1CD35" w14:textId="77777777" w:rsidR="003F7E2C" w:rsidRDefault="003F7E2C" w:rsidP="00BE28D4">
            <w:pPr>
              <w:pStyle w:val="tabletext11"/>
              <w:jc w:val="center"/>
              <w:rPr>
                <w:ins w:id="18137" w:author="Author"/>
              </w:rPr>
            </w:pPr>
            <w:ins w:id="18138" w:author="Author">
              <w:r>
                <w:t>7.30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1A2E24" w14:textId="77777777" w:rsidR="003F7E2C" w:rsidRDefault="003F7E2C" w:rsidP="00BE28D4">
            <w:pPr>
              <w:pStyle w:val="tabletext11"/>
              <w:jc w:val="center"/>
              <w:rPr>
                <w:ins w:id="18139" w:author="Author"/>
              </w:rPr>
            </w:pPr>
            <w:ins w:id="18140" w:author="Author">
              <w:r>
                <w:t>7.23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68E449" w14:textId="77777777" w:rsidR="003F7E2C" w:rsidRDefault="003F7E2C" w:rsidP="00BE28D4">
            <w:pPr>
              <w:pStyle w:val="tabletext11"/>
              <w:jc w:val="center"/>
              <w:rPr>
                <w:ins w:id="18141" w:author="Author"/>
              </w:rPr>
            </w:pPr>
            <w:ins w:id="18142" w:author="Author">
              <w:r>
                <w:t>7.16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0A89C1" w14:textId="77777777" w:rsidR="003F7E2C" w:rsidRDefault="003F7E2C" w:rsidP="00BE28D4">
            <w:pPr>
              <w:pStyle w:val="tabletext11"/>
              <w:jc w:val="center"/>
              <w:rPr>
                <w:ins w:id="18143" w:author="Author"/>
              </w:rPr>
            </w:pPr>
            <w:ins w:id="18144" w:author="Author">
              <w:r>
                <w:t>7.09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5384A9" w14:textId="77777777" w:rsidR="003F7E2C" w:rsidRDefault="003F7E2C" w:rsidP="00BE28D4">
            <w:pPr>
              <w:pStyle w:val="tabletext11"/>
              <w:jc w:val="center"/>
              <w:rPr>
                <w:ins w:id="18145" w:author="Author"/>
              </w:rPr>
            </w:pPr>
            <w:ins w:id="18146" w:author="Author">
              <w:r>
                <w:t>7.01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9150F2E" w14:textId="77777777" w:rsidR="003F7E2C" w:rsidRDefault="003F7E2C" w:rsidP="00BE28D4">
            <w:pPr>
              <w:pStyle w:val="tabletext11"/>
              <w:jc w:val="center"/>
              <w:rPr>
                <w:ins w:id="18147" w:author="Author"/>
              </w:rPr>
            </w:pPr>
            <w:ins w:id="18148" w:author="Author">
              <w:r>
                <w:t>6.94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F40BA3" w14:textId="77777777" w:rsidR="003F7E2C" w:rsidRDefault="003F7E2C" w:rsidP="00BE28D4">
            <w:pPr>
              <w:pStyle w:val="tabletext11"/>
              <w:jc w:val="center"/>
              <w:rPr>
                <w:ins w:id="18149" w:author="Author"/>
              </w:rPr>
            </w:pPr>
            <w:ins w:id="18150" w:author="Author">
              <w:r>
                <w:t>6.87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6F4155" w14:textId="77777777" w:rsidR="003F7E2C" w:rsidRDefault="003F7E2C" w:rsidP="00BE28D4">
            <w:pPr>
              <w:pStyle w:val="tabletext11"/>
              <w:jc w:val="center"/>
              <w:rPr>
                <w:ins w:id="18151" w:author="Author"/>
              </w:rPr>
            </w:pPr>
            <w:ins w:id="18152" w:author="Author">
              <w:r>
                <w:t>6.81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2A40E7" w14:textId="77777777" w:rsidR="003F7E2C" w:rsidRDefault="003F7E2C" w:rsidP="00BE28D4">
            <w:pPr>
              <w:pStyle w:val="tabletext11"/>
              <w:jc w:val="center"/>
              <w:rPr>
                <w:ins w:id="18153" w:author="Author"/>
              </w:rPr>
            </w:pPr>
            <w:ins w:id="18154" w:author="Author">
              <w:r>
                <w:t>6.74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08D4C1" w14:textId="77777777" w:rsidR="003F7E2C" w:rsidRDefault="003F7E2C" w:rsidP="00BE28D4">
            <w:pPr>
              <w:pStyle w:val="tabletext11"/>
              <w:jc w:val="center"/>
              <w:rPr>
                <w:ins w:id="18155" w:author="Author"/>
              </w:rPr>
            </w:pPr>
            <w:ins w:id="18156" w:author="Author">
              <w:r>
                <w:t>6.67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4D6CD40" w14:textId="77777777" w:rsidR="003F7E2C" w:rsidRDefault="003F7E2C" w:rsidP="00BE28D4">
            <w:pPr>
              <w:pStyle w:val="tabletext11"/>
              <w:jc w:val="center"/>
              <w:rPr>
                <w:ins w:id="18157" w:author="Author"/>
              </w:rPr>
            </w:pPr>
            <w:ins w:id="18158" w:author="Author">
              <w:r>
                <w:t>6.60</w:t>
              </w:r>
            </w:ins>
          </w:p>
        </w:tc>
      </w:tr>
    </w:tbl>
    <w:p w14:paraId="5AB874A4" w14:textId="77777777" w:rsidR="003F7E2C" w:rsidRPr="00704EE9" w:rsidRDefault="003F7E2C" w:rsidP="00BE28D4">
      <w:pPr>
        <w:pStyle w:val="tablecaption"/>
        <w:rPr>
          <w:ins w:id="18159" w:author="Author"/>
        </w:rPr>
      </w:pPr>
      <w:ins w:id="18160" w:author="Author">
        <w:r w:rsidRPr="00704EE9">
          <w:t>Table 301.C.2.a.(3) Private Passenger Types Vehicle Value Factors</w:t>
        </w:r>
        <w:r>
          <w:t xml:space="preserve"> – </w:t>
        </w:r>
        <w:r w:rsidRPr="00704EE9">
          <w:t xml:space="preserve">Collision </w:t>
        </w:r>
        <w:proofErr w:type="gramStart"/>
        <w:r>
          <w:t>W</w:t>
        </w:r>
        <w:r w:rsidRPr="00704EE9">
          <w:t>ith</w:t>
        </w:r>
        <w:proofErr w:type="gramEnd"/>
        <w:r w:rsidRPr="00704EE9">
          <w:t xml:space="preserve"> Actual Cash Value Rating</w:t>
        </w:r>
      </w:ins>
    </w:p>
    <w:p w14:paraId="715F965C" w14:textId="77777777" w:rsidR="003F7E2C" w:rsidRDefault="003F7E2C" w:rsidP="00BE28D4">
      <w:pPr>
        <w:pStyle w:val="isonormal"/>
        <w:rPr>
          <w:ins w:id="18161" w:author="Author"/>
        </w:rPr>
      </w:pPr>
    </w:p>
    <w:p w14:paraId="7B183F01" w14:textId="77777777" w:rsidR="003F7E2C" w:rsidRDefault="003F7E2C" w:rsidP="00BE28D4">
      <w:pPr>
        <w:pStyle w:val="outlinehd5"/>
        <w:rPr>
          <w:ins w:id="18162" w:author="Author"/>
        </w:rPr>
      </w:pPr>
      <w:ins w:id="18163" w:author="Author">
        <w:r>
          <w:tab/>
        </w:r>
        <w:r w:rsidRPr="005D41E7">
          <w:t>(4)</w:t>
        </w:r>
        <w:r>
          <w:tab/>
        </w:r>
        <w:r w:rsidRPr="005D41E7">
          <w:t>Non-</w:t>
        </w:r>
        <w:r>
          <w:t>z</w:t>
        </w:r>
        <w:r w:rsidRPr="005D41E7">
          <w:t>one-</w:t>
        </w:r>
        <w:r>
          <w:t>r</w:t>
        </w:r>
        <w:r w:rsidRPr="005D41E7">
          <w:t>ated Trailers Vehicle Value Factors</w:t>
        </w:r>
        <w:r>
          <w:t xml:space="preserve"> – </w:t>
        </w:r>
        <w:r w:rsidRPr="005D41E7">
          <w:t xml:space="preserve">Collision </w:t>
        </w:r>
        <w:proofErr w:type="gramStart"/>
        <w:r>
          <w:t>W</w:t>
        </w:r>
        <w:r w:rsidRPr="005D41E7">
          <w:t>ith</w:t>
        </w:r>
        <w:proofErr w:type="gramEnd"/>
        <w:r w:rsidRPr="005D41E7">
          <w:t xml:space="preserve"> Actual Cash Value Rating</w:t>
        </w:r>
      </w:ins>
    </w:p>
    <w:p w14:paraId="6C3605AB" w14:textId="77777777" w:rsidR="003F7E2C" w:rsidRPr="005D41E7" w:rsidRDefault="003F7E2C" w:rsidP="00BE28D4">
      <w:pPr>
        <w:pStyle w:val="space4"/>
        <w:rPr>
          <w:ins w:id="18164"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F7E2C" w14:paraId="190C8E8F" w14:textId="77777777" w:rsidTr="00EE1A0A">
        <w:trPr>
          <w:trHeight w:val="190"/>
          <w:ins w:id="18165"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6F845825" w14:textId="77777777" w:rsidR="003F7E2C" w:rsidRDefault="003F7E2C" w:rsidP="00BE28D4">
            <w:pPr>
              <w:pStyle w:val="tablehead"/>
              <w:rPr>
                <w:ins w:id="18166" w:author="Author"/>
              </w:rPr>
            </w:pPr>
            <w:ins w:id="18167" w:author="Author">
              <w:r>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43367A5A" w14:textId="77777777" w:rsidR="003F7E2C" w:rsidRDefault="003F7E2C" w:rsidP="00BE28D4">
            <w:pPr>
              <w:pStyle w:val="tablehead"/>
              <w:rPr>
                <w:ins w:id="18168" w:author="Author"/>
              </w:rPr>
            </w:pPr>
            <w:ins w:id="18169" w:author="Author">
              <w:r>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1C00B2BA" w14:textId="77777777" w:rsidR="003F7E2C" w:rsidRDefault="003F7E2C" w:rsidP="00BE28D4">
            <w:pPr>
              <w:pStyle w:val="tablehead"/>
              <w:rPr>
                <w:ins w:id="18170" w:author="Author"/>
              </w:rPr>
            </w:pPr>
            <w:ins w:id="18171" w:author="Author">
              <w:r>
                <w:t xml:space="preserve">First Preceding Model 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1D54FDA" w14:textId="77777777" w:rsidR="003F7E2C" w:rsidRDefault="003F7E2C" w:rsidP="00BE28D4">
            <w:pPr>
              <w:pStyle w:val="tablehead"/>
              <w:rPr>
                <w:ins w:id="18172" w:author="Author"/>
              </w:rPr>
            </w:pPr>
            <w:ins w:id="18173" w:author="Author">
              <w:r>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F654692" w14:textId="77777777" w:rsidR="003F7E2C" w:rsidRDefault="003F7E2C" w:rsidP="00BE28D4">
            <w:pPr>
              <w:pStyle w:val="tablehead"/>
              <w:rPr>
                <w:ins w:id="18174" w:author="Author"/>
              </w:rPr>
            </w:pPr>
            <w:ins w:id="18175" w:author="Author">
              <w:r>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B5129D9" w14:textId="77777777" w:rsidR="003F7E2C" w:rsidRDefault="003F7E2C" w:rsidP="00BE28D4">
            <w:pPr>
              <w:pStyle w:val="tablehead"/>
              <w:rPr>
                <w:ins w:id="18176" w:author="Author"/>
              </w:rPr>
            </w:pPr>
            <w:ins w:id="18177" w:author="Author">
              <w:r>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3BF6FBA" w14:textId="77777777" w:rsidR="003F7E2C" w:rsidRDefault="003F7E2C" w:rsidP="00BE28D4">
            <w:pPr>
              <w:pStyle w:val="tablehead"/>
              <w:rPr>
                <w:ins w:id="18178" w:author="Author"/>
              </w:rPr>
            </w:pPr>
            <w:ins w:id="18179" w:author="Author">
              <w:r>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22E2331" w14:textId="77777777" w:rsidR="003F7E2C" w:rsidRDefault="003F7E2C" w:rsidP="00BE28D4">
            <w:pPr>
              <w:pStyle w:val="tablehead"/>
              <w:rPr>
                <w:ins w:id="18180" w:author="Author"/>
              </w:rPr>
            </w:pPr>
            <w:ins w:id="18181" w:author="Author">
              <w:r>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F08C294" w14:textId="77777777" w:rsidR="003F7E2C" w:rsidRDefault="003F7E2C" w:rsidP="00BE28D4">
            <w:pPr>
              <w:pStyle w:val="tablehead"/>
              <w:rPr>
                <w:ins w:id="18182" w:author="Author"/>
              </w:rPr>
            </w:pPr>
            <w:ins w:id="18183" w:author="Author">
              <w:r>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E1D6EF2" w14:textId="77777777" w:rsidR="003F7E2C" w:rsidRDefault="003F7E2C" w:rsidP="00BE28D4">
            <w:pPr>
              <w:pStyle w:val="tablehead"/>
              <w:rPr>
                <w:ins w:id="18184" w:author="Author"/>
              </w:rPr>
            </w:pPr>
            <w:ins w:id="18185" w:author="Author">
              <w:r>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A36292F" w14:textId="77777777" w:rsidR="003F7E2C" w:rsidRDefault="003F7E2C" w:rsidP="00BE28D4">
            <w:pPr>
              <w:pStyle w:val="tablehead"/>
              <w:rPr>
                <w:ins w:id="18186" w:author="Author"/>
              </w:rPr>
            </w:pPr>
            <w:ins w:id="18187" w:author="Author">
              <w:r>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AD6BFCB" w14:textId="77777777" w:rsidR="003F7E2C" w:rsidRDefault="003F7E2C" w:rsidP="00BE28D4">
            <w:pPr>
              <w:pStyle w:val="tablehead"/>
              <w:rPr>
                <w:ins w:id="18188" w:author="Author"/>
              </w:rPr>
            </w:pPr>
            <w:ins w:id="18189" w:author="Author">
              <w:r>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B88D924" w14:textId="77777777" w:rsidR="003F7E2C" w:rsidRDefault="003F7E2C" w:rsidP="00BE28D4">
            <w:pPr>
              <w:pStyle w:val="tablehead"/>
              <w:rPr>
                <w:ins w:id="18190" w:author="Author"/>
              </w:rPr>
            </w:pPr>
            <w:ins w:id="18191" w:author="Author">
              <w:r>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BFF006F" w14:textId="77777777" w:rsidR="003F7E2C" w:rsidRDefault="003F7E2C" w:rsidP="00BE28D4">
            <w:pPr>
              <w:pStyle w:val="tablehead"/>
              <w:rPr>
                <w:ins w:id="18192" w:author="Author"/>
              </w:rPr>
            </w:pPr>
            <w:ins w:id="18193" w:author="Author">
              <w:r>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0C091AB" w14:textId="77777777" w:rsidR="003F7E2C" w:rsidRDefault="003F7E2C" w:rsidP="00BE28D4">
            <w:pPr>
              <w:pStyle w:val="tablehead"/>
              <w:rPr>
                <w:ins w:id="18194" w:author="Author"/>
              </w:rPr>
            </w:pPr>
            <w:ins w:id="18195" w:author="Author">
              <w:r>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6A123F6" w14:textId="77777777" w:rsidR="003F7E2C" w:rsidRDefault="003F7E2C" w:rsidP="00BE28D4">
            <w:pPr>
              <w:pStyle w:val="tablehead"/>
              <w:rPr>
                <w:ins w:id="18196" w:author="Author"/>
              </w:rPr>
            </w:pPr>
            <w:ins w:id="18197" w:author="Author">
              <w:r>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EED8236" w14:textId="77777777" w:rsidR="003F7E2C" w:rsidRDefault="003F7E2C" w:rsidP="00BE28D4">
            <w:pPr>
              <w:pStyle w:val="tablehead"/>
              <w:rPr>
                <w:ins w:id="18198" w:author="Author"/>
              </w:rPr>
            </w:pPr>
            <w:ins w:id="18199" w:author="Author">
              <w:r>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8A93666" w14:textId="77777777" w:rsidR="003F7E2C" w:rsidRDefault="003F7E2C" w:rsidP="00BE28D4">
            <w:pPr>
              <w:pStyle w:val="tablehead"/>
              <w:rPr>
                <w:ins w:id="18200" w:author="Author"/>
              </w:rPr>
            </w:pPr>
            <w:ins w:id="18201" w:author="Author">
              <w:r>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E98A64B" w14:textId="77777777" w:rsidR="003F7E2C" w:rsidRDefault="003F7E2C" w:rsidP="00BE28D4">
            <w:pPr>
              <w:pStyle w:val="tablehead"/>
              <w:rPr>
                <w:ins w:id="18202" w:author="Author"/>
              </w:rPr>
            </w:pPr>
            <w:ins w:id="18203" w:author="Author">
              <w:r>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13070C7" w14:textId="77777777" w:rsidR="003F7E2C" w:rsidRDefault="003F7E2C" w:rsidP="00BE28D4">
            <w:pPr>
              <w:pStyle w:val="tablehead"/>
              <w:rPr>
                <w:ins w:id="18204" w:author="Author"/>
              </w:rPr>
            </w:pPr>
            <w:ins w:id="18205" w:author="Author">
              <w:r>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A633A7D" w14:textId="77777777" w:rsidR="003F7E2C" w:rsidRDefault="003F7E2C" w:rsidP="00BE28D4">
            <w:pPr>
              <w:pStyle w:val="tablehead"/>
              <w:rPr>
                <w:ins w:id="18206" w:author="Author"/>
              </w:rPr>
            </w:pPr>
            <w:ins w:id="18207" w:author="Author">
              <w:r>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BC7B018" w14:textId="77777777" w:rsidR="003F7E2C" w:rsidRDefault="003F7E2C" w:rsidP="00BE28D4">
            <w:pPr>
              <w:pStyle w:val="tablehead"/>
              <w:rPr>
                <w:ins w:id="18208" w:author="Author"/>
              </w:rPr>
            </w:pPr>
            <w:ins w:id="18209" w:author="Author">
              <w:r>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6BB44AA" w14:textId="77777777" w:rsidR="003F7E2C" w:rsidRDefault="003F7E2C" w:rsidP="00BE28D4">
            <w:pPr>
              <w:pStyle w:val="tablehead"/>
              <w:rPr>
                <w:ins w:id="18210" w:author="Author"/>
              </w:rPr>
            </w:pPr>
            <w:ins w:id="18211" w:author="Author">
              <w:r>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7945ED38" w14:textId="77777777" w:rsidR="003F7E2C" w:rsidRDefault="003F7E2C" w:rsidP="00BE28D4">
            <w:pPr>
              <w:pStyle w:val="tablehead"/>
              <w:rPr>
                <w:ins w:id="18212" w:author="Author"/>
              </w:rPr>
            </w:pPr>
            <w:ins w:id="18213" w:author="Author">
              <w:r>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AAA77C8" w14:textId="77777777" w:rsidR="003F7E2C" w:rsidRDefault="003F7E2C" w:rsidP="00BE28D4">
            <w:pPr>
              <w:pStyle w:val="tablehead"/>
              <w:rPr>
                <w:ins w:id="18214" w:author="Author"/>
              </w:rPr>
            </w:pPr>
            <w:ins w:id="18215" w:author="Author">
              <w:r>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8C1DFA4" w14:textId="77777777" w:rsidR="003F7E2C" w:rsidRDefault="003F7E2C" w:rsidP="00BE28D4">
            <w:pPr>
              <w:pStyle w:val="tablehead"/>
              <w:rPr>
                <w:ins w:id="18216" w:author="Author"/>
              </w:rPr>
            </w:pPr>
            <w:ins w:id="18217" w:author="Author">
              <w:r>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0AD61F5" w14:textId="77777777" w:rsidR="003F7E2C" w:rsidRDefault="003F7E2C" w:rsidP="00BE28D4">
            <w:pPr>
              <w:pStyle w:val="tablehead"/>
              <w:rPr>
                <w:ins w:id="18218" w:author="Author"/>
              </w:rPr>
            </w:pPr>
            <w:ins w:id="18219" w:author="Author">
              <w:r>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693C381" w14:textId="77777777" w:rsidR="003F7E2C" w:rsidRDefault="003F7E2C" w:rsidP="00BE28D4">
            <w:pPr>
              <w:pStyle w:val="tablehead"/>
              <w:rPr>
                <w:ins w:id="18220" w:author="Author"/>
              </w:rPr>
            </w:pPr>
            <w:ins w:id="18221" w:author="Author">
              <w:r>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0DBFFAFE" w14:textId="77777777" w:rsidR="003F7E2C" w:rsidRDefault="003F7E2C" w:rsidP="00BE28D4">
            <w:pPr>
              <w:pStyle w:val="tablehead"/>
              <w:rPr>
                <w:ins w:id="18222" w:author="Author"/>
              </w:rPr>
            </w:pPr>
            <w:ins w:id="18223" w:author="Author">
              <w:r>
                <w:t>27th and older</w:t>
              </w:r>
            </w:ins>
          </w:p>
        </w:tc>
      </w:tr>
      <w:tr w:rsidR="003F7E2C" w14:paraId="25F9C48C" w14:textId="77777777" w:rsidTr="00EE1A0A">
        <w:trPr>
          <w:trHeight w:val="190"/>
          <w:ins w:id="18224" w:author="Author"/>
        </w:trPr>
        <w:tc>
          <w:tcPr>
            <w:tcW w:w="200" w:type="dxa"/>
            <w:tcBorders>
              <w:top w:val="single" w:sz="4" w:space="0" w:color="auto"/>
              <w:left w:val="single" w:sz="4" w:space="0" w:color="auto"/>
              <w:bottom w:val="single" w:sz="4" w:space="0" w:color="auto"/>
              <w:right w:val="nil"/>
            </w:tcBorders>
            <w:vAlign w:val="bottom"/>
            <w:hideMark/>
          </w:tcPr>
          <w:p w14:paraId="11C5C4D7" w14:textId="77777777" w:rsidR="003F7E2C" w:rsidRDefault="003F7E2C" w:rsidP="00BE28D4">
            <w:pPr>
              <w:pStyle w:val="tabletext11"/>
              <w:jc w:val="right"/>
              <w:rPr>
                <w:ins w:id="18225" w:author="Author"/>
              </w:rPr>
            </w:pPr>
            <w:ins w:id="18226" w:author="Author">
              <w:r>
                <w:t>$</w:t>
              </w:r>
            </w:ins>
          </w:p>
        </w:tc>
        <w:tc>
          <w:tcPr>
            <w:tcW w:w="1580" w:type="dxa"/>
            <w:tcBorders>
              <w:top w:val="single" w:sz="4" w:space="0" w:color="auto"/>
              <w:left w:val="nil"/>
              <w:bottom w:val="single" w:sz="4" w:space="0" w:color="auto"/>
              <w:right w:val="single" w:sz="4" w:space="0" w:color="auto"/>
            </w:tcBorders>
            <w:vAlign w:val="bottom"/>
            <w:hideMark/>
          </w:tcPr>
          <w:p w14:paraId="6B1D2B1E" w14:textId="77777777" w:rsidR="003F7E2C" w:rsidRDefault="003F7E2C" w:rsidP="00BE28D4">
            <w:pPr>
              <w:pStyle w:val="tabletext11"/>
              <w:tabs>
                <w:tab w:val="decimal" w:pos="640"/>
              </w:tabs>
              <w:rPr>
                <w:ins w:id="18227" w:author="Author"/>
              </w:rPr>
            </w:pPr>
            <w:ins w:id="18228" w:author="Author">
              <w:r>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90C14E2" w14:textId="77777777" w:rsidR="003F7E2C" w:rsidRDefault="003F7E2C" w:rsidP="00BE28D4">
            <w:pPr>
              <w:pStyle w:val="tabletext11"/>
              <w:jc w:val="center"/>
              <w:rPr>
                <w:ins w:id="18229" w:author="Author"/>
              </w:rPr>
            </w:pPr>
            <w:ins w:id="18230" w:author="Author">
              <w:r>
                <w:t>0.06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F8A0D06" w14:textId="77777777" w:rsidR="003F7E2C" w:rsidRDefault="003F7E2C" w:rsidP="00BE28D4">
            <w:pPr>
              <w:pStyle w:val="tabletext11"/>
              <w:jc w:val="center"/>
              <w:rPr>
                <w:ins w:id="18231" w:author="Author"/>
              </w:rPr>
            </w:pPr>
            <w:ins w:id="18232"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2280BD" w14:textId="77777777" w:rsidR="003F7E2C" w:rsidRDefault="003F7E2C" w:rsidP="00BE28D4">
            <w:pPr>
              <w:pStyle w:val="tabletext11"/>
              <w:jc w:val="center"/>
              <w:rPr>
                <w:ins w:id="18233" w:author="Author"/>
              </w:rPr>
            </w:pPr>
            <w:ins w:id="18234"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B1992A" w14:textId="77777777" w:rsidR="003F7E2C" w:rsidRDefault="003F7E2C" w:rsidP="00BE28D4">
            <w:pPr>
              <w:pStyle w:val="tabletext11"/>
              <w:jc w:val="center"/>
              <w:rPr>
                <w:ins w:id="18235" w:author="Author"/>
              </w:rPr>
            </w:pPr>
            <w:ins w:id="18236"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4DDD8A" w14:textId="77777777" w:rsidR="003F7E2C" w:rsidRDefault="003F7E2C" w:rsidP="00BE28D4">
            <w:pPr>
              <w:pStyle w:val="tabletext11"/>
              <w:jc w:val="center"/>
              <w:rPr>
                <w:ins w:id="18237" w:author="Author"/>
              </w:rPr>
            </w:pPr>
            <w:ins w:id="18238"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38C594" w14:textId="77777777" w:rsidR="003F7E2C" w:rsidRDefault="003F7E2C" w:rsidP="00BE28D4">
            <w:pPr>
              <w:pStyle w:val="tabletext11"/>
              <w:jc w:val="center"/>
              <w:rPr>
                <w:ins w:id="18239" w:author="Author"/>
              </w:rPr>
            </w:pPr>
            <w:ins w:id="18240"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00C5C9" w14:textId="77777777" w:rsidR="003F7E2C" w:rsidRDefault="003F7E2C" w:rsidP="00BE28D4">
            <w:pPr>
              <w:pStyle w:val="tabletext11"/>
              <w:jc w:val="center"/>
              <w:rPr>
                <w:ins w:id="18241" w:author="Author"/>
              </w:rPr>
            </w:pPr>
            <w:ins w:id="18242"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B09626" w14:textId="77777777" w:rsidR="003F7E2C" w:rsidRDefault="003F7E2C" w:rsidP="00BE28D4">
            <w:pPr>
              <w:pStyle w:val="tabletext11"/>
              <w:jc w:val="center"/>
              <w:rPr>
                <w:ins w:id="18243" w:author="Author"/>
              </w:rPr>
            </w:pPr>
            <w:ins w:id="18244"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7CF976" w14:textId="77777777" w:rsidR="003F7E2C" w:rsidRDefault="003F7E2C" w:rsidP="00BE28D4">
            <w:pPr>
              <w:pStyle w:val="tabletext11"/>
              <w:jc w:val="center"/>
              <w:rPr>
                <w:ins w:id="18245" w:author="Author"/>
              </w:rPr>
            </w:pPr>
            <w:ins w:id="18246"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7AEC8D" w14:textId="77777777" w:rsidR="003F7E2C" w:rsidRDefault="003F7E2C" w:rsidP="00BE28D4">
            <w:pPr>
              <w:pStyle w:val="tabletext11"/>
              <w:jc w:val="center"/>
              <w:rPr>
                <w:ins w:id="18247" w:author="Author"/>
              </w:rPr>
            </w:pPr>
            <w:ins w:id="18248"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D1980A" w14:textId="77777777" w:rsidR="003F7E2C" w:rsidRDefault="003F7E2C" w:rsidP="00BE28D4">
            <w:pPr>
              <w:pStyle w:val="tabletext11"/>
              <w:jc w:val="center"/>
              <w:rPr>
                <w:ins w:id="18249" w:author="Author"/>
              </w:rPr>
            </w:pPr>
            <w:ins w:id="18250"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C2A807" w14:textId="77777777" w:rsidR="003F7E2C" w:rsidRDefault="003F7E2C" w:rsidP="00BE28D4">
            <w:pPr>
              <w:pStyle w:val="tabletext11"/>
              <w:jc w:val="center"/>
              <w:rPr>
                <w:ins w:id="18251" w:author="Author"/>
              </w:rPr>
            </w:pPr>
            <w:ins w:id="18252"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B4D9B4" w14:textId="77777777" w:rsidR="003F7E2C" w:rsidRDefault="003F7E2C" w:rsidP="00BE28D4">
            <w:pPr>
              <w:pStyle w:val="tabletext11"/>
              <w:jc w:val="center"/>
              <w:rPr>
                <w:ins w:id="18253" w:author="Author"/>
              </w:rPr>
            </w:pPr>
            <w:ins w:id="18254"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109AF7" w14:textId="77777777" w:rsidR="003F7E2C" w:rsidRDefault="003F7E2C" w:rsidP="00BE28D4">
            <w:pPr>
              <w:pStyle w:val="tabletext11"/>
              <w:jc w:val="center"/>
              <w:rPr>
                <w:ins w:id="18255" w:author="Author"/>
              </w:rPr>
            </w:pPr>
            <w:ins w:id="18256"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15E800" w14:textId="77777777" w:rsidR="003F7E2C" w:rsidRDefault="003F7E2C" w:rsidP="00BE28D4">
            <w:pPr>
              <w:pStyle w:val="tabletext11"/>
              <w:jc w:val="center"/>
              <w:rPr>
                <w:ins w:id="18257" w:author="Author"/>
              </w:rPr>
            </w:pPr>
            <w:ins w:id="18258"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71FB8D" w14:textId="77777777" w:rsidR="003F7E2C" w:rsidRDefault="003F7E2C" w:rsidP="00BE28D4">
            <w:pPr>
              <w:pStyle w:val="tabletext11"/>
              <w:jc w:val="center"/>
              <w:rPr>
                <w:ins w:id="18259" w:author="Author"/>
              </w:rPr>
            </w:pPr>
            <w:ins w:id="18260"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CC28DE" w14:textId="77777777" w:rsidR="003F7E2C" w:rsidRDefault="003F7E2C" w:rsidP="00BE28D4">
            <w:pPr>
              <w:pStyle w:val="tabletext11"/>
              <w:jc w:val="center"/>
              <w:rPr>
                <w:ins w:id="18261" w:author="Author"/>
              </w:rPr>
            </w:pPr>
            <w:ins w:id="18262"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487B8E" w14:textId="77777777" w:rsidR="003F7E2C" w:rsidRDefault="003F7E2C" w:rsidP="00BE28D4">
            <w:pPr>
              <w:pStyle w:val="tabletext11"/>
              <w:jc w:val="center"/>
              <w:rPr>
                <w:ins w:id="18263" w:author="Author"/>
              </w:rPr>
            </w:pPr>
            <w:ins w:id="18264"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B8C52F" w14:textId="77777777" w:rsidR="003F7E2C" w:rsidRDefault="003F7E2C" w:rsidP="00BE28D4">
            <w:pPr>
              <w:pStyle w:val="tabletext11"/>
              <w:jc w:val="center"/>
              <w:rPr>
                <w:ins w:id="18265" w:author="Author"/>
              </w:rPr>
            </w:pPr>
            <w:ins w:id="18266"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718AAA" w14:textId="77777777" w:rsidR="003F7E2C" w:rsidRDefault="003F7E2C" w:rsidP="00BE28D4">
            <w:pPr>
              <w:pStyle w:val="tabletext11"/>
              <w:jc w:val="center"/>
              <w:rPr>
                <w:ins w:id="18267" w:author="Author"/>
              </w:rPr>
            </w:pPr>
            <w:ins w:id="18268"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E19FDB" w14:textId="77777777" w:rsidR="003F7E2C" w:rsidRDefault="003F7E2C" w:rsidP="00BE28D4">
            <w:pPr>
              <w:pStyle w:val="tabletext11"/>
              <w:jc w:val="center"/>
              <w:rPr>
                <w:ins w:id="18269" w:author="Author"/>
              </w:rPr>
            </w:pPr>
            <w:ins w:id="18270"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BE7764" w14:textId="77777777" w:rsidR="003F7E2C" w:rsidRDefault="003F7E2C" w:rsidP="00BE28D4">
            <w:pPr>
              <w:pStyle w:val="tabletext11"/>
              <w:jc w:val="center"/>
              <w:rPr>
                <w:ins w:id="18271" w:author="Author"/>
              </w:rPr>
            </w:pPr>
            <w:ins w:id="18272" w:author="Author">
              <w:r>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5F70135" w14:textId="77777777" w:rsidR="003F7E2C" w:rsidRDefault="003F7E2C" w:rsidP="00BE28D4">
            <w:pPr>
              <w:pStyle w:val="tabletext11"/>
              <w:jc w:val="center"/>
              <w:rPr>
                <w:ins w:id="18273" w:author="Author"/>
              </w:rPr>
            </w:pPr>
            <w:ins w:id="18274"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F62BD7" w14:textId="77777777" w:rsidR="003F7E2C" w:rsidRDefault="003F7E2C" w:rsidP="00BE28D4">
            <w:pPr>
              <w:pStyle w:val="tabletext11"/>
              <w:jc w:val="center"/>
              <w:rPr>
                <w:ins w:id="18275" w:author="Author"/>
              </w:rPr>
            </w:pPr>
            <w:ins w:id="18276"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FCABED" w14:textId="77777777" w:rsidR="003F7E2C" w:rsidRDefault="003F7E2C" w:rsidP="00BE28D4">
            <w:pPr>
              <w:pStyle w:val="tabletext11"/>
              <w:jc w:val="center"/>
              <w:rPr>
                <w:ins w:id="18277" w:author="Author"/>
              </w:rPr>
            </w:pPr>
            <w:ins w:id="18278"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5C6E40" w14:textId="77777777" w:rsidR="003F7E2C" w:rsidRDefault="003F7E2C" w:rsidP="00BE28D4">
            <w:pPr>
              <w:pStyle w:val="tabletext11"/>
              <w:jc w:val="center"/>
              <w:rPr>
                <w:ins w:id="18279" w:author="Author"/>
              </w:rPr>
            </w:pPr>
            <w:ins w:id="18280" w:author="Author">
              <w:r>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FE6E36" w14:textId="77777777" w:rsidR="003F7E2C" w:rsidRDefault="003F7E2C" w:rsidP="00BE28D4">
            <w:pPr>
              <w:pStyle w:val="tabletext11"/>
              <w:jc w:val="center"/>
              <w:rPr>
                <w:ins w:id="18281" w:author="Author"/>
              </w:rPr>
            </w:pPr>
            <w:ins w:id="18282" w:author="Author">
              <w:r>
                <w:t>0.04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CD6C2BF" w14:textId="77777777" w:rsidR="003F7E2C" w:rsidRDefault="003F7E2C" w:rsidP="00BE28D4">
            <w:pPr>
              <w:pStyle w:val="tabletext11"/>
              <w:jc w:val="center"/>
              <w:rPr>
                <w:ins w:id="18283" w:author="Author"/>
              </w:rPr>
            </w:pPr>
            <w:ins w:id="18284" w:author="Author">
              <w:r>
                <w:t>0.04</w:t>
              </w:r>
            </w:ins>
          </w:p>
        </w:tc>
      </w:tr>
      <w:tr w:rsidR="003F7E2C" w14:paraId="69329E38" w14:textId="77777777" w:rsidTr="00EE1A0A">
        <w:trPr>
          <w:trHeight w:val="190"/>
          <w:ins w:id="18285" w:author="Author"/>
        </w:trPr>
        <w:tc>
          <w:tcPr>
            <w:tcW w:w="200" w:type="dxa"/>
            <w:tcBorders>
              <w:top w:val="single" w:sz="4" w:space="0" w:color="auto"/>
              <w:left w:val="single" w:sz="4" w:space="0" w:color="auto"/>
              <w:bottom w:val="single" w:sz="4" w:space="0" w:color="auto"/>
              <w:right w:val="nil"/>
            </w:tcBorders>
            <w:vAlign w:val="bottom"/>
          </w:tcPr>
          <w:p w14:paraId="79F5FA4F" w14:textId="77777777" w:rsidR="003F7E2C" w:rsidRDefault="003F7E2C" w:rsidP="00BE28D4">
            <w:pPr>
              <w:pStyle w:val="tabletext11"/>
              <w:jc w:val="right"/>
              <w:rPr>
                <w:ins w:id="18286" w:author="Author"/>
              </w:rPr>
            </w:pPr>
          </w:p>
        </w:tc>
        <w:tc>
          <w:tcPr>
            <w:tcW w:w="1580" w:type="dxa"/>
            <w:tcBorders>
              <w:top w:val="single" w:sz="4" w:space="0" w:color="auto"/>
              <w:left w:val="nil"/>
              <w:bottom w:val="single" w:sz="4" w:space="0" w:color="auto"/>
              <w:right w:val="single" w:sz="4" w:space="0" w:color="auto"/>
            </w:tcBorders>
            <w:vAlign w:val="bottom"/>
            <w:hideMark/>
          </w:tcPr>
          <w:p w14:paraId="6C90A587" w14:textId="77777777" w:rsidR="003F7E2C" w:rsidRDefault="003F7E2C" w:rsidP="00BE28D4">
            <w:pPr>
              <w:pStyle w:val="tabletext11"/>
              <w:tabs>
                <w:tab w:val="decimal" w:pos="640"/>
              </w:tabs>
              <w:rPr>
                <w:ins w:id="18287" w:author="Author"/>
              </w:rPr>
            </w:pPr>
            <w:ins w:id="18288" w:author="Author">
              <w:r>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42B1D90" w14:textId="77777777" w:rsidR="003F7E2C" w:rsidRDefault="003F7E2C" w:rsidP="00BE28D4">
            <w:pPr>
              <w:pStyle w:val="tabletext11"/>
              <w:jc w:val="center"/>
              <w:rPr>
                <w:ins w:id="18289" w:author="Author"/>
              </w:rPr>
            </w:pPr>
            <w:ins w:id="18290" w:author="Author">
              <w:r>
                <w:t>0.09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519D7FC" w14:textId="77777777" w:rsidR="003F7E2C" w:rsidRDefault="003F7E2C" w:rsidP="00BE28D4">
            <w:pPr>
              <w:pStyle w:val="tabletext11"/>
              <w:jc w:val="center"/>
              <w:rPr>
                <w:ins w:id="18291" w:author="Author"/>
              </w:rPr>
            </w:pPr>
            <w:ins w:id="18292" w:author="Author">
              <w:r>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7F9AA4" w14:textId="77777777" w:rsidR="003F7E2C" w:rsidRDefault="003F7E2C" w:rsidP="00BE28D4">
            <w:pPr>
              <w:pStyle w:val="tabletext11"/>
              <w:jc w:val="center"/>
              <w:rPr>
                <w:ins w:id="18293" w:author="Author"/>
              </w:rPr>
            </w:pPr>
            <w:ins w:id="18294" w:author="Author">
              <w:r>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5C52FA" w14:textId="77777777" w:rsidR="003F7E2C" w:rsidRDefault="003F7E2C" w:rsidP="00BE28D4">
            <w:pPr>
              <w:pStyle w:val="tabletext11"/>
              <w:jc w:val="center"/>
              <w:rPr>
                <w:ins w:id="18295" w:author="Author"/>
              </w:rPr>
            </w:pPr>
            <w:ins w:id="18296" w:author="Author">
              <w:r>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E83302" w14:textId="77777777" w:rsidR="003F7E2C" w:rsidRDefault="003F7E2C" w:rsidP="00BE28D4">
            <w:pPr>
              <w:pStyle w:val="tabletext11"/>
              <w:jc w:val="center"/>
              <w:rPr>
                <w:ins w:id="18297" w:author="Author"/>
              </w:rPr>
            </w:pPr>
            <w:ins w:id="18298" w:author="Author">
              <w:r>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F9CD0A" w14:textId="77777777" w:rsidR="003F7E2C" w:rsidRDefault="003F7E2C" w:rsidP="00BE28D4">
            <w:pPr>
              <w:pStyle w:val="tabletext11"/>
              <w:jc w:val="center"/>
              <w:rPr>
                <w:ins w:id="18299" w:author="Author"/>
              </w:rPr>
            </w:pPr>
            <w:ins w:id="18300" w:author="Author">
              <w:r>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3BAF07" w14:textId="77777777" w:rsidR="003F7E2C" w:rsidRDefault="003F7E2C" w:rsidP="00BE28D4">
            <w:pPr>
              <w:pStyle w:val="tabletext11"/>
              <w:jc w:val="center"/>
              <w:rPr>
                <w:ins w:id="18301" w:author="Author"/>
              </w:rPr>
            </w:pPr>
            <w:ins w:id="18302" w:author="Author">
              <w:r>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B69ACD" w14:textId="77777777" w:rsidR="003F7E2C" w:rsidRDefault="003F7E2C" w:rsidP="00BE28D4">
            <w:pPr>
              <w:pStyle w:val="tabletext11"/>
              <w:jc w:val="center"/>
              <w:rPr>
                <w:ins w:id="18303" w:author="Author"/>
              </w:rPr>
            </w:pPr>
            <w:ins w:id="18304" w:author="Author">
              <w:r>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5D7C99" w14:textId="77777777" w:rsidR="003F7E2C" w:rsidRDefault="003F7E2C" w:rsidP="00BE28D4">
            <w:pPr>
              <w:pStyle w:val="tabletext11"/>
              <w:jc w:val="center"/>
              <w:rPr>
                <w:ins w:id="18305" w:author="Author"/>
              </w:rPr>
            </w:pPr>
            <w:ins w:id="18306"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81B00F" w14:textId="77777777" w:rsidR="003F7E2C" w:rsidRDefault="003F7E2C" w:rsidP="00BE28D4">
            <w:pPr>
              <w:pStyle w:val="tabletext11"/>
              <w:jc w:val="center"/>
              <w:rPr>
                <w:ins w:id="18307" w:author="Author"/>
              </w:rPr>
            </w:pPr>
            <w:ins w:id="18308"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4BE4F2" w14:textId="77777777" w:rsidR="003F7E2C" w:rsidRDefault="003F7E2C" w:rsidP="00BE28D4">
            <w:pPr>
              <w:pStyle w:val="tabletext11"/>
              <w:jc w:val="center"/>
              <w:rPr>
                <w:ins w:id="18309" w:author="Author"/>
              </w:rPr>
            </w:pPr>
            <w:ins w:id="18310"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9B0C48" w14:textId="77777777" w:rsidR="003F7E2C" w:rsidRDefault="003F7E2C" w:rsidP="00BE28D4">
            <w:pPr>
              <w:pStyle w:val="tabletext11"/>
              <w:jc w:val="center"/>
              <w:rPr>
                <w:ins w:id="18311" w:author="Author"/>
              </w:rPr>
            </w:pPr>
            <w:ins w:id="18312"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32DD15" w14:textId="77777777" w:rsidR="003F7E2C" w:rsidRDefault="003F7E2C" w:rsidP="00BE28D4">
            <w:pPr>
              <w:pStyle w:val="tabletext11"/>
              <w:jc w:val="center"/>
              <w:rPr>
                <w:ins w:id="18313" w:author="Author"/>
              </w:rPr>
            </w:pPr>
            <w:ins w:id="18314"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582794" w14:textId="77777777" w:rsidR="003F7E2C" w:rsidRDefault="003F7E2C" w:rsidP="00BE28D4">
            <w:pPr>
              <w:pStyle w:val="tabletext11"/>
              <w:jc w:val="center"/>
              <w:rPr>
                <w:ins w:id="18315" w:author="Author"/>
              </w:rPr>
            </w:pPr>
            <w:ins w:id="18316"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F30E0A" w14:textId="77777777" w:rsidR="003F7E2C" w:rsidRDefault="003F7E2C" w:rsidP="00BE28D4">
            <w:pPr>
              <w:pStyle w:val="tabletext11"/>
              <w:jc w:val="center"/>
              <w:rPr>
                <w:ins w:id="18317" w:author="Author"/>
              </w:rPr>
            </w:pPr>
            <w:ins w:id="18318"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6E7518" w14:textId="77777777" w:rsidR="003F7E2C" w:rsidRDefault="003F7E2C" w:rsidP="00BE28D4">
            <w:pPr>
              <w:pStyle w:val="tabletext11"/>
              <w:jc w:val="center"/>
              <w:rPr>
                <w:ins w:id="18319" w:author="Author"/>
              </w:rPr>
            </w:pPr>
            <w:ins w:id="18320"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8EDCEE" w14:textId="77777777" w:rsidR="003F7E2C" w:rsidRDefault="003F7E2C" w:rsidP="00BE28D4">
            <w:pPr>
              <w:pStyle w:val="tabletext11"/>
              <w:jc w:val="center"/>
              <w:rPr>
                <w:ins w:id="18321" w:author="Author"/>
              </w:rPr>
            </w:pPr>
            <w:ins w:id="18322"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BE6DAE" w14:textId="77777777" w:rsidR="003F7E2C" w:rsidRDefault="003F7E2C" w:rsidP="00BE28D4">
            <w:pPr>
              <w:pStyle w:val="tabletext11"/>
              <w:jc w:val="center"/>
              <w:rPr>
                <w:ins w:id="18323" w:author="Author"/>
              </w:rPr>
            </w:pPr>
            <w:ins w:id="18324"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82702C" w14:textId="77777777" w:rsidR="003F7E2C" w:rsidRDefault="003F7E2C" w:rsidP="00BE28D4">
            <w:pPr>
              <w:pStyle w:val="tabletext11"/>
              <w:jc w:val="center"/>
              <w:rPr>
                <w:ins w:id="18325" w:author="Author"/>
              </w:rPr>
            </w:pPr>
            <w:ins w:id="18326"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161829" w14:textId="77777777" w:rsidR="003F7E2C" w:rsidRDefault="003F7E2C" w:rsidP="00BE28D4">
            <w:pPr>
              <w:pStyle w:val="tabletext11"/>
              <w:jc w:val="center"/>
              <w:rPr>
                <w:ins w:id="18327" w:author="Author"/>
              </w:rPr>
            </w:pPr>
            <w:ins w:id="18328"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A99E02" w14:textId="77777777" w:rsidR="003F7E2C" w:rsidRDefault="003F7E2C" w:rsidP="00BE28D4">
            <w:pPr>
              <w:pStyle w:val="tabletext11"/>
              <w:jc w:val="center"/>
              <w:rPr>
                <w:ins w:id="18329" w:author="Author"/>
              </w:rPr>
            </w:pPr>
            <w:ins w:id="18330"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1F86A7" w14:textId="77777777" w:rsidR="003F7E2C" w:rsidRDefault="003F7E2C" w:rsidP="00BE28D4">
            <w:pPr>
              <w:pStyle w:val="tabletext11"/>
              <w:jc w:val="center"/>
              <w:rPr>
                <w:ins w:id="18331" w:author="Author"/>
              </w:rPr>
            </w:pPr>
            <w:ins w:id="18332" w:author="Author">
              <w:r>
                <w:t>0.05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47D5290" w14:textId="77777777" w:rsidR="003F7E2C" w:rsidRDefault="003F7E2C" w:rsidP="00BE28D4">
            <w:pPr>
              <w:pStyle w:val="tabletext11"/>
              <w:jc w:val="center"/>
              <w:rPr>
                <w:ins w:id="18333" w:author="Author"/>
              </w:rPr>
            </w:pPr>
            <w:ins w:id="18334"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D54A5C" w14:textId="77777777" w:rsidR="003F7E2C" w:rsidRDefault="003F7E2C" w:rsidP="00BE28D4">
            <w:pPr>
              <w:pStyle w:val="tabletext11"/>
              <w:jc w:val="center"/>
              <w:rPr>
                <w:ins w:id="18335" w:author="Author"/>
              </w:rPr>
            </w:pPr>
            <w:ins w:id="18336"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9290CD" w14:textId="77777777" w:rsidR="003F7E2C" w:rsidRDefault="003F7E2C" w:rsidP="00BE28D4">
            <w:pPr>
              <w:pStyle w:val="tabletext11"/>
              <w:jc w:val="center"/>
              <w:rPr>
                <w:ins w:id="18337" w:author="Author"/>
              </w:rPr>
            </w:pPr>
            <w:ins w:id="18338"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C9D918" w14:textId="77777777" w:rsidR="003F7E2C" w:rsidRDefault="003F7E2C" w:rsidP="00BE28D4">
            <w:pPr>
              <w:pStyle w:val="tabletext11"/>
              <w:jc w:val="center"/>
              <w:rPr>
                <w:ins w:id="18339" w:author="Author"/>
              </w:rPr>
            </w:pPr>
            <w:ins w:id="18340" w:author="Author">
              <w:r>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9A58A4" w14:textId="77777777" w:rsidR="003F7E2C" w:rsidRDefault="003F7E2C" w:rsidP="00BE28D4">
            <w:pPr>
              <w:pStyle w:val="tabletext11"/>
              <w:jc w:val="center"/>
              <w:rPr>
                <w:ins w:id="18341" w:author="Author"/>
              </w:rPr>
            </w:pPr>
            <w:ins w:id="18342" w:author="Author">
              <w:r>
                <w:t>0.05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2476D22" w14:textId="77777777" w:rsidR="003F7E2C" w:rsidRDefault="003F7E2C" w:rsidP="00BE28D4">
            <w:pPr>
              <w:pStyle w:val="tabletext11"/>
              <w:jc w:val="center"/>
              <w:rPr>
                <w:ins w:id="18343" w:author="Author"/>
              </w:rPr>
            </w:pPr>
            <w:ins w:id="18344" w:author="Author">
              <w:r>
                <w:t>0.05</w:t>
              </w:r>
            </w:ins>
          </w:p>
        </w:tc>
      </w:tr>
      <w:tr w:rsidR="003F7E2C" w14:paraId="270A8803" w14:textId="77777777" w:rsidTr="00EE1A0A">
        <w:trPr>
          <w:trHeight w:val="190"/>
          <w:ins w:id="18345" w:author="Author"/>
        </w:trPr>
        <w:tc>
          <w:tcPr>
            <w:tcW w:w="200" w:type="dxa"/>
            <w:tcBorders>
              <w:top w:val="single" w:sz="4" w:space="0" w:color="auto"/>
              <w:left w:val="single" w:sz="4" w:space="0" w:color="auto"/>
              <w:bottom w:val="single" w:sz="4" w:space="0" w:color="auto"/>
              <w:right w:val="nil"/>
            </w:tcBorders>
            <w:vAlign w:val="bottom"/>
          </w:tcPr>
          <w:p w14:paraId="55ECC79F" w14:textId="77777777" w:rsidR="003F7E2C" w:rsidRDefault="003F7E2C" w:rsidP="00BE28D4">
            <w:pPr>
              <w:pStyle w:val="tabletext11"/>
              <w:jc w:val="right"/>
              <w:rPr>
                <w:ins w:id="18346" w:author="Author"/>
              </w:rPr>
            </w:pPr>
          </w:p>
        </w:tc>
        <w:tc>
          <w:tcPr>
            <w:tcW w:w="1580" w:type="dxa"/>
            <w:tcBorders>
              <w:top w:val="single" w:sz="4" w:space="0" w:color="auto"/>
              <w:left w:val="nil"/>
              <w:bottom w:val="single" w:sz="4" w:space="0" w:color="auto"/>
              <w:right w:val="single" w:sz="4" w:space="0" w:color="auto"/>
            </w:tcBorders>
            <w:vAlign w:val="bottom"/>
            <w:hideMark/>
          </w:tcPr>
          <w:p w14:paraId="77B31392" w14:textId="77777777" w:rsidR="003F7E2C" w:rsidRDefault="003F7E2C" w:rsidP="00BE28D4">
            <w:pPr>
              <w:pStyle w:val="tabletext11"/>
              <w:tabs>
                <w:tab w:val="decimal" w:pos="640"/>
              </w:tabs>
              <w:rPr>
                <w:ins w:id="18347" w:author="Author"/>
              </w:rPr>
            </w:pPr>
            <w:ins w:id="18348" w:author="Author">
              <w:r>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C02CF10" w14:textId="77777777" w:rsidR="003F7E2C" w:rsidRDefault="003F7E2C" w:rsidP="00BE28D4">
            <w:pPr>
              <w:pStyle w:val="tabletext11"/>
              <w:jc w:val="center"/>
              <w:rPr>
                <w:ins w:id="18349" w:author="Author"/>
              </w:rPr>
            </w:pPr>
            <w:ins w:id="18350" w:author="Author">
              <w:r>
                <w:t>0.13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2CE5895" w14:textId="77777777" w:rsidR="003F7E2C" w:rsidRDefault="003F7E2C" w:rsidP="00BE28D4">
            <w:pPr>
              <w:pStyle w:val="tabletext11"/>
              <w:jc w:val="center"/>
              <w:rPr>
                <w:ins w:id="18351" w:author="Author"/>
              </w:rPr>
            </w:pPr>
            <w:ins w:id="18352"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28EF58" w14:textId="77777777" w:rsidR="003F7E2C" w:rsidRDefault="003F7E2C" w:rsidP="00BE28D4">
            <w:pPr>
              <w:pStyle w:val="tabletext11"/>
              <w:jc w:val="center"/>
              <w:rPr>
                <w:ins w:id="18353" w:author="Author"/>
              </w:rPr>
            </w:pPr>
            <w:ins w:id="18354"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72EB0C" w14:textId="77777777" w:rsidR="003F7E2C" w:rsidRDefault="003F7E2C" w:rsidP="00BE28D4">
            <w:pPr>
              <w:pStyle w:val="tabletext11"/>
              <w:jc w:val="center"/>
              <w:rPr>
                <w:ins w:id="18355" w:author="Author"/>
              </w:rPr>
            </w:pPr>
            <w:ins w:id="18356"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B0014E" w14:textId="77777777" w:rsidR="003F7E2C" w:rsidRDefault="003F7E2C" w:rsidP="00BE28D4">
            <w:pPr>
              <w:pStyle w:val="tabletext11"/>
              <w:jc w:val="center"/>
              <w:rPr>
                <w:ins w:id="18357" w:author="Author"/>
              </w:rPr>
            </w:pPr>
            <w:ins w:id="18358"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2ECDEC" w14:textId="77777777" w:rsidR="003F7E2C" w:rsidRDefault="003F7E2C" w:rsidP="00BE28D4">
            <w:pPr>
              <w:pStyle w:val="tabletext11"/>
              <w:jc w:val="center"/>
              <w:rPr>
                <w:ins w:id="18359" w:author="Author"/>
              </w:rPr>
            </w:pPr>
            <w:ins w:id="18360" w:author="Author">
              <w:r>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9EC69A" w14:textId="77777777" w:rsidR="003F7E2C" w:rsidRDefault="003F7E2C" w:rsidP="00BE28D4">
            <w:pPr>
              <w:pStyle w:val="tabletext11"/>
              <w:jc w:val="center"/>
              <w:rPr>
                <w:ins w:id="18361" w:author="Author"/>
              </w:rPr>
            </w:pPr>
            <w:ins w:id="18362" w:author="Author">
              <w:r>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35E30D" w14:textId="77777777" w:rsidR="003F7E2C" w:rsidRDefault="003F7E2C" w:rsidP="00BE28D4">
            <w:pPr>
              <w:pStyle w:val="tabletext11"/>
              <w:jc w:val="center"/>
              <w:rPr>
                <w:ins w:id="18363" w:author="Author"/>
              </w:rPr>
            </w:pPr>
            <w:ins w:id="18364"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545326" w14:textId="77777777" w:rsidR="003F7E2C" w:rsidRDefault="003F7E2C" w:rsidP="00BE28D4">
            <w:pPr>
              <w:pStyle w:val="tabletext11"/>
              <w:jc w:val="center"/>
              <w:rPr>
                <w:ins w:id="18365" w:author="Author"/>
              </w:rPr>
            </w:pPr>
            <w:ins w:id="18366"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06A229" w14:textId="77777777" w:rsidR="003F7E2C" w:rsidRDefault="003F7E2C" w:rsidP="00BE28D4">
            <w:pPr>
              <w:pStyle w:val="tabletext11"/>
              <w:jc w:val="center"/>
              <w:rPr>
                <w:ins w:id="18367" w:author="Author"/>
              </w:rPr>
            </w:pPr>
            <w:ins w:id="18368"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87D211" w14:textId="77777777" w:rsidR="003F7E2C" w:rsidRDefault="003F7E2C" w:rsidP="00BE28D4">
            <w:pPr>
              <w:pStyle w:val="tabletext11"/>
              <w:jc w:val="center"/>
              <w:rPr>
                <w:ins w:id="18369" w:author="Author"/>
              </w:rPr>
            </w:pPr>
            <w:ins w:id="18370"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92A17B" w14:textId="77777777" w:rsidR="003F7E2C" w:rsidRDefault="003F7E2C" w:rsidP="00BE28D4">
            <w:pPr>
              <w:pStyle w:val="tabletext11"/>
              <w:jc w:val="center"/>
              <w:rPr>
                <w:ins w:id="18371" w:author="Author"/>
              </w:rPr>
            </w:pPr>
            <w:ins w:id="18372"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49B438" w14:textId="77777777" w:rsidR="003F7E2C" w:rsidRDefault="003F7E2C" w:rsidP="00BE28D4">
            <w:pPr>
              <w:pStyle w:val="tabletext11"/>
              <w:jc w:val="center"/>
              <w:rPr>
                <w:ins w:id="18373" w:author="Author"/>
              </w:rPr>
            </w:pPr>
            <w:ins w:id="18374"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93753A" w14:textId="77777777" w:rsidR="003F7E2C" w:rsidRDefault="003F7E2C" w:rsidP="00BE28D4">
            <w:pPr>
              <w:pStyle w:val="tabletext11"/>
              <w:jc w:val="center"/>
              <w:rPr>
                <w:ins w:id="18375" w:author="Author"/>
              </w:rPr>
            </w:pPr>
            <w:ins w:id="18376"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050458" w14:textId="77777777" w:rsidR="003F7E2C" w:rsidRDefault="003F7E2C" w:rsidP="00BE28D4">
            <w:pPr>
              <w:pStyle w:val="tabletext11"/>
              <w:jc w:val="center"/>
              <w:rPr>
                <w:ins w:id="18377" w:author="Author"/>
              </w:rPr>
            </w:pPr>
            <w:ins w:id="18378"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846860" w14:textId="77777777" w:rsidR="003F7E2C" w:rsidRDefault="003F7E2C" w:rsidP="00BE28D4">
            <w:pPr>
              <w:pStyle w:val="tabletext11"/>
              <w:jc w:val="center"/>
              <w:rPr>
                <w:ins w:id="18379" w:author="Author"/>
              </w:rPr>
            </w:pPr>
            <w:ins w:id="18380"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A524DC" w14:textId="77777777" w:rsidR="003F7E2C" w:rsidRDefault="003F7E2C" w:rsidP="00BE28D4">
            <w:pPr>
              <w:pStyle w:val="tabletext11"/>
              <w:jc w:val="center"/>
              <w:rPr>
                <w:ins w:id="18381" w:author="Author"/>
              </w:rPr>
            </w:pPr>
            <w:ins w:id="18382"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83DAAB" w14:textId="77777777" w:rsidR="003F7E2C" w:rsidRDefault="003F7E2C" w:rsidP="00BE28D4">
            <w:pPr>
              <w:pStyle w:val="tabletext11"/>
              <w:jc w:val="center"/>
              <w:rPr>
                <w:ins w:id="18383" w:author="Author"/>
              </w:rPr>
            </w:pPr>
            <w:ins w:id="18384"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68CEA7" w14:textId="77777777" w:rsidR="003F7E2C" w:rsidRDefault="003F7E2C" w:rsidP="00BE28D4">
            <w:pPr>
              <w:pStyle w:val="tabletext11"/>
              <w:jc w:val="center"/>
              <w:rPr>
                <w:ins w:id="18385" w:author="Author"/>
              </w:rPr>
            </w:pPr>
            <w:ins w:id="18386"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CCB250" w14:textId="77777777" w:rsidR="003F7E2C" w:rsidRDefault="003F7E2C" w:rsidP="00BE28D4">
            <w:pPr>
              <w:pStyle w:val="tabletext11"/>
              <w:jc w:val="center"/>
              <w:rPr>
                <w:ins w:id="18387" w:author="Author"/>
              </w:rPr>
            </w:pPr>
            <w:ins w:id="18388"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E17225" w14:textId="77777777" w:rsidR="003F7E2C" w:rsidRDefault="003F7E2C" w:rsidP="00BE28D4">
            <w:pPr>
              <w:pStyle w:val="tabletext11"/>
              <w:jc w:val="center"/>
              <w:rPr>
                <w:ins w:id="18389" w:author="Author"/>
              </w:rPr>
            </w:pPr>
            <w:ins w:id="18390"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E4A911" w14:textId="77777777" w:rsidR="003F7E2C" w:rsidRDefault="003F7E2C" w:rsidP="00BE28D4">
            <w:pPr>
              <w:pStyle w:val="tabletext11"/>
              <w:jc w:val="center"/>
              <w:rPr>
                <w:ins w:id="18391" w:author="Author"/>
              </w:rPr>
            </w:pPr>
            <w:ins w:id="18392" w:author="Author">
              <w:r>
                <w:t>0.08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C36D0C9" w14:textId="77777777" w:rsidR="003F7E2C" w:rsidRDefault="003F7E2C" w:rsidP="00BE28D4">
            <w:pPr>
              <w:pStyle w:val="tabletext11"/>
              <w:jc w:val="center"/>
              <w:rPr>
                <w:ins w:id="18393" w:author="Author"/>
              </w:rPr>
            </w:pPr>
            <w:ins w:id="18394"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F4802A" w14:textId="77777777" w:rsidR="003F7E2C" w:rsidRDefault="003F7E2C" w:rsidP="00BE28D4">
            <w:pPr>
              <w:pStyle w:val="tabletext11"/>
              <w:jc w:val="center"/>
              <w:rPr>
                <w:ins w:id="18395" w:author="Author"/>
              </w:rPr>
            </w:pPr>
            <w:ins w:id="18396"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E5C099" w14:textId="77777777" w:rsidR="003F7E2C" w:rsidRDefault="003F7E2C" w:rsidP="00BE28D4">
            <w:pPr>
              <w:pStyle w:val="tabletext11"/>
              <w:jc w:val="center"/>
              <w:rPr>
                <w:ins w:id="18397" w:author="Author"/>
              </w:rPr>
            </w:pPr>
            <w:ins w:id="18398"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1A7271" w14:textId="77777777" w:rsidR="003F7E2C" w:rsidRDefault="003F7E2C" w:rsidP="00BE28D4">
            <w:pPr>
              <w:pStyle w:val="tabletext11"/>
              <w:jc w:val="center"/>
              <w:rPr>
                <w:ins w:id="18399" w:author="Author"/>
              </w:rPr>
            </w:pPr>
            <w:ins w:id="18400" w:author="Author">
              <w:r>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A5301D" w14:textId="77777777" w:rsidR="003F7E2C" w:rsidRDefault="003F7E2C" w:rsidP="00BE28D4">
            <w:pPr>
              <w:pStyle w:val="tabletext11"/>
              <w:jc w:val="center"/>
              <w:rPr>
                <w:ins w:id="18401" w:author="Author"/>
              </w:rPr>
            </w:pPr>
            <w:ins w:id="18402" w:author="Author">
              <w:r>
                <w:t>0.08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D33CB49" w14:textId="77777777" w:rsidR="003F7E2C" w:rsidRDefault="003F7E2C" w:rsidP="00BE28D4">
            <w:pPr>
              <w:pStyle w:val="tabletext11"/>
              <w:jc w:val="center"/>
              <w:rPr>
                <w:ins w:id="18403" w:author="Author"/>
              </w:rPr>
            </w:pPr>
            <w:ins w:id="18404" w:author="Author">
              <w:r>
                <w:t>0.08</w:t>
              </w:r>
            </w:ins>
          </w:p>
        </w:tc>
      </w:tr>
      <w:tr w:rsidR="003F7E2C" w14:paraId="6E22147C" w14:textId="77777777" w:rsidTr="00EE1A0A">
        <w:trPr>
          <w:trHeight w:val="190"/>
          <w:ins w:id="18405" w:author="Author"/>
        </w:trPr>
        <w:tc>
          <w:tcPr>
            <w:tcW w:w="200" w:type="dxa"/>
            <w:tcBorders>
              <w:top w:val="single" w:sz="4" w:space="0" w:color="auto"/>
              <w:left w:val="single" w:sz="4" w:space="0" w:color="auto"/>
              <w:bottom w:val="single" w:sz="4" w:space="0" w:color="auto"/>
              <w:right w:val="nil"/>
            </w:tcBorders>
            <w:vAlign w:val="bottom"/>
          </w:tcPr>
          <w:p w14:paraId="5A10A26C" w14:textId="77777777" w:rsidR="003F7E2C" w:rsidRDefault="003F7E2C" w:rsidP="00BE28D4">
            <w:pPr>
              <w:pStyle w:val="tabletext11"/>
              <w:jc w:val="right"/>
              <w:rPr>
                <w:ins w:id="18406" w:author="Author"/>
              </w:rPr>
            </w:pPr>
          </w:p>
        </w:tc>
        <w:tc>
          <w:tcPr>
            <w:tcW w:w="1580" w:type="dxa"/>
            <w:tcBorders>
              <w:top w:val="single" w:sz="4" w:space="0" w:color="auto"/>
              <w:left w:val="nil"/>
              <w:bottom w:val="single" w:sz="4" w:space="0" w:color="auto"/>
              <w:right w:val="single" w:sz="4" w:space="0" w:color="auto"/>
            </w:tcBorders>
            <w:vAlign w:val="bottom"/>
            <w:hideMark/>
          </w:tcPr>
          <w:p w14:paraId="4B33E013" w14:textId="77777777" w:rsidR="003F7E2C" w:rsidRDefault="003F7E2C" w:rsidP="00BE28D4">
            <w:pPr>
              <w:pStyle w:val="tabletext11"/>
              <w:tabs>
                <w:tab w:val="decimal" w:pos="640"/>
              </w:tabs>
              <w:rPr>
                <w:ins w:id="18407" w:author="Author"/>
              </w:rPr>
            </w:pPr>
            <w:ins w:id="18408" w:author="Author">
              <w:r>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02826C0" w14:textId="77777777" w:rsidR="003F7E2C" w:rsidRDefault="003F7E2C" w:rsidP="00BE28D4">
            <w:pPr>
              <w:pStyle w:val="tabletext11"/>
              <w:jc w:val="center"/>
              <w:rPr>
                <w:ins w:id="18409" w:author="Author"/>
              </w:rPr>
            </w:pPr>
            <w:ins w:id="18410" w:author="Author">
              <w:r>
                <w:t>0.17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F63522A" w14:textId="77777777" w:rsidR="003F7E2C" w:rsidRDefault="003F7E2C" w:rsidP="00BE28D4">
            <w:pPr>
              <w:pStyle w:val="tabletext11"/>
              <w:jc w:val="center"/>
              <w:rPr>
                <w:ins w:id="18411" w:author="Author"/>
              </w:rPr>
            </w:pPr>
            <w:ins w:id="18412"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53FADC" w14:textId="77777777" w:rsidR="003F7E2C" w:rsidRDefault="003F7E2C" w:rsidP="00BE28D4">
            <w:pPr>
              <w:pStyle w:val="tabletext11"/>
              <w:jc w:val="center"/>
              <w:rPr>
                <w:ins w:id="18413" w:author="Author"/>
              </w:rPr>
            </w:pPr>
            <w:ins w:id="18414"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CBAF74" w14:textId="77777777" w:rsidR="003F7E2C" w:rsidRDefault="003F7E2C" w:rsidP="00BE28D4">
            <w:pPr>
              <w:pStyle w:val="tabletext11"/>
              <w:jc w:val="center"/>
              <w:rPr>
                <w:ins w:id="18415" w:author="Author"/>
              </w:rPr>
            </w:pPr>
            <w:ins w:id="18416"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16AD56" w14:textId="77777777" w:rsidR="003F7E2C" w:rsidRDefault="003F7E2C" w:rsidP="00BE28D4">
            <w:pPr>
              <w:pStyle w:val="tabletext11"/>
              <w:jc w:val="center"/>
              <w:rPr>
                <w:ins w:id="18417" w:author="Author"/>
              </w:rPr>
            </w:pPr>
            <w:ins w:id="18418"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049EED" w14:textId="77777777" w:rsidR="003F7E2C" w:rsidRDefault="003F7E2C" w:rsidP="00BE28D4">
            <w:pPr>
              <w:pStyle w:val="tabletext11"/>
              <w:jc w:val="center"/>
              <w:rPr>
                <w:ins w:id="18419" w:author="Author"/>
              </w:rPr>
            </w:pPr>
            <w:ins w:id="18420"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51A61D" w14:textId="77777777" w:rsidR="003F7E2C" w:rsidRDefault="003F7E2C" w:rsidP="00BE28D4">
            <w:pPr>
              <w:pStyle w:val="tabletext11"/>
              <w:jc w:val="center"/>
              <w:rPr>
                <w:ins w:id="18421" w:author="Author"/>
              </w:rPr>
            </w:pPr>
            <w:ins w:id="18422" w:author="Author">
              <w:r>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E9354" w14:textId="77777777" w:rsidR="003F7E2C" w:rsidRDefault="003F7E2C" w:rsidP="00BE28D4">
            <w:pPr>
              <w:pStyle w:val="tabletext11"/>
              <w:jc w:val="center"/>
              <w:rPr>
                <w:ins w:id="18423" w:author="Author"/>
              </w:rPr>
            </w:pPr>
            <w:ins w:id="18424" w:author="Author">
              <w:r>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46F3D4" w14:textId="77777777" w:rsidR="003F7E2C" w:rsidRDefault="003F7E2C" w:rsidP="00BE28D4">
            <w:pPr>
              <w:pStyle w:val="tabletext11"/>
              <w:jc w:val="center"/>
              <w:rPr>
                <w:ins w:id="18425" w:author="Author"/>
              </w:rPr>
            </w:pPr>
            <w:ins w:id="18426"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04DEA9" w14:textId="77777777" w:rsidR="003F7E2C" w:rsidRDefault="003F7E2C" w:rsidP="00BE28D4">
            <w:pPr>
              <w:pStyle w:val="tabletext11"/>
              <w:jc w:val="center"/>
              <w:rPr>
                <w:ins w:id="18427" w:author="Author"/>
              </w:rPr>
            </w:pPr>
            <w:ins w:id="18428"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DEE0A5" w14:textId="77777777" w:rsidR="003F7E2C" w:rsidRDefault="003F7E2C" w:rsidP="00BE28D4">
            <w:pPr>
              <w:pStyle w:val="tabletext11"/>
              <w:jc w:val="center"/>
              <w:rPr>
                <w:ins w:id="18429" w:author="Author"/>
              </w:rPr>
            </w:pPr>
            <w:ins w:id="18430"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5CFF51" w14:textId="77777777" w:rsidR="003F7E2C" w:rsidRDefault="003F7E2C" w:rsidP="00BE28D4">
            <w:pPr>
              <w:pStyle w:val="tabletext11"/>
              <w:jc w:val="center"/>
              <w:rPr>
                <w:ins w:id="18431" w:author="Author"/>
              </w:rPr>
            </w:pPr>
            <w:ins w:id="18432"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BBBD7C" w14:textId="77777777" w:rsidR="003F7E2C" w:rsidRDefault="003F7E2C" w:rsidP="00BE28D4">
            <w:pPr>
              <w:pStyle w:val="tabletext11"/>
              <w:jc w:val="center"/>
              <w:rPr>
                <w:ins w:id="18433" w:author="Author"/>
              </w:rPr>
            </w:pPr>
            <w:ins w:id="18434"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613003" w14:textId="77777777" w:rsidR="003F7E2C" w:rsidRDefault="003F7E2C" w:rsidP="00BE28D4">
            <w:pPr>
              <w:pStyle w:val="tabletext11"/>
              <w:jc w:val="center"/>
              <w:rPr>
                <w:ins w:id="18435" w:author="Author"/>
              </w:rPr>
            </w:pPr>
            <w:ins w:id="18436"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7BC77E" w14:textId="77777777" w:rsidR="003F7E2C" w:rsidRDefault="003F7E2C" w:rsidP="00BE28D4">
            <w:pPr>
              <w:pStyle w:val="tabletext11"/>
              <w:jc w:val="center"/>
              <w:rPr>
                <w:ins w:id="18437" w:author="Author"/>
              </w:rPr>
            </w:pPr>
            <w:ins w:id="18438"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A115E6" w14:textId="77777777" w:rsidR="003F7E2C" w:rsidRDefault="003F7E2C" w:rsidP="00BE28D4">
            <w:pPr>
              <w:pStyle w:val="tabletext11"/>
              <w:jc w:val="center"/>
              <w:rPr>
                <w:ins w:id="18439" w:author="Author"/>
              </w:rPr>
            </w:pPr>
            <w:ins w:id="18440"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D1EC54" w14:textId="77777777" w:rsidR="003F7E2C" w:rsidRDefault="003F7E2C" w:rsidP="00BE28D4">
            <w:pPr>
              <w:pStyle w:val="tabletext11"/>
              <w:jc w:val="center"/>
              <w:rPr>
                <w:ins w:id="18441" w:author="Author"/>
              </w:rPr>
            </w:pPr>
            <w:ins w:id="18442"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6408D8" w14:textId="77777777" w:rsidR="003F7E2C" w:rsidRDefault="003F7E2C" w:rsidP="00BE28D4">
            <w:pPr>
              <w:pStyle w:val="tabletext11"/>
              <w:jc w:val="center"/>
              <w:rPr>
                <w:ins w:id="18443" w:author="Author"/>
              </w:rPr>
            </w:pPr>
            <w:ins w:id="18444"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B3EE08" w14:textId="77777777" w:rsidR="003F7E2C" w:rsidRDefault="003F7E2C" w:rsidP="00BE28D4">
            <w:pPr>
              <w:pStyle w:val="tabletext11"/>
              <w:jc w:val="center"/>
              <w:rPr>
                <w:ins w:id="18445" w:author="Author"/>
              </w:rPr>
            </w:pPr>
            <w:ins w:id="18446"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BF7F26" w14:textId="77777777" w:rsidR="003F7E2C" w:rsidRDefault="003F7E2C" w:rsidP="00BE28D4">
            <w:pPr>
              <w:pStyle w:val="tabletext11"/>
              <w:jc w:val="center"/>
              <w:rPr>
                <w:ins w:id="18447" w:author="Author"/>
              </w:rPr>
            </w:pPr>
            <w:ins w:id="18448"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7DB145" w14:textId="77777777" w:rsidR="003F7E2C" w:rsidRDefault="003F7E2C" w:rsidP="00BE28D4">
            <w:pPr>
              <w:pStyle w:val="tabletext11"/>
              <w:jc w:val="center"/>
              <w:rPr>
                <w:ins w:id="18449" w:author="Author"/>
              </w:rPr>
            </w:pPr>
            <w:ins w:id="18450"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065D17" w14:textId="77777777" w:rsidR="003F7E2C" w:rsidRDefault="003F7E2C" w:rsidP="00BE28D4">
            <w:pPr>
              <w:pStyle w:val="tabletext11"/>
              <w:jc w:val="center"/>
              <w:rPr>
                <w:ins w:id="18451" w:author="Author"/>
              </w:rPr>
            </w:pPr>
            <w:ins w:id="18452" w:author="Author">
              <w:r>
                <w:t>0.10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42DF798" w14:textId="77777777" w:rsidR="003F7E2C" w:rsidRDefault="003F7E2C" w:rsidP="00BE28D4">
            <w:pPr>
              <w:pStyle w:val="tabletext11"/>
              <w:jc w:val="center"/>
              <w:rPr>
                <w:ins w:id="18453" w:author="Author"/>
              </w:rPr>
            </w:pPr>
            <w:ins w:id="18454"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8083EC" w14:textId="77777777" w:rsidR="003F7E2C" w:rsidRDefault="003F7E2C" w:rsidP="00BE28D4">
            <w:pPr>
              <w:pStyle w:val="tabletext11"/>
              <w:jc w:val="center"/>
              <w:rPr>
                <w:ins w:id="18455" w:author="Author"/>
              </w:rPr>
            </w:pPr>
            <w:ins w:id="18456"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51B865" w14:textId="77777777" w:rsidR="003F7E2C" w:rsidRDefault="003F7E2C" w:rsidP="00BE28D4">
            <w:pPr>
              <w:pStyle w:val="tabletext11"/>
              <w:jc w:val="center"/>
              <w:rPr>
                <w:ins w:id="18457" w:author="Author"/>
              </w:rPr>
            </w:pPr>
            <w:ins w:id="18458"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1BD55B" w14:textId="77777777" w:rsidR="003F7E2C" w:rsidRDefault="003F7E2C" w:rsidP="00BE28D4">
            <w:pPr>
              <w:pStyle w:val="tabletext11"/>
              <w:jc w:val="center"/>
              <w:rPr>
                <w:ins w:id="18459" w:author="Author"/>
              </w:rPr>
            </w:pPr>
            <w:ins w:id="18460"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D4D5A8" w14:textId="77777777" w:rsidR="003F7E2C" w:rsidRDefault="003F7E2C" w:rsidP="00BE28D4">
            <w:pPr>
              <w:pStyle w:val="tabletext11"/>
              <w:jc w:val="center"/>
              <w:rPr>
                <w:ins w:id="18461" w:author="Author"/>
              </w:rPr>
            </w:pPr>
            <w:ins w:id="18462" w:author="Author">
              <w:r>
                <w:t>0.10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B156074" w14:textId="77777777" w:rsidR="003F7E2C" w:rsidRDefault="003F7E2C" w:rsidP="00BE28D4">
            <w:pPr>
              <w:pStyle w:val="tabletext11"/>
              <w:jc w:val="center"/>
              <w:rPr>
                <w:ins w:id="18463" w:author="Author"/>
              </w:rPr>
            </w:pPr>
            <w:ins w:id="18464" w:author="Author">
              <w:r>
                <w:t>0.10</w:t>
              </w:r>
            </w:ins>
          </w:p>
        </w:tc>
      </w:tr>
      <w:tr w:rsidR="003F7E2C" w14:paraId="1B13E5B5" w14:textId="77777777" w:rsidTr="00EE1A0A">
        <w:trPr>
          <w:trHeight w:val="190"/>
          <w:ins w:id="18465" w:author="Author"/>
        </w:trPr>
        <w:tc>
          <w:tcPr>
            <w:tcW w:w="200" w:type="dxa"/>
            <w:tcBorders>
              <w:top w:val="single" w:sz="4" w:space="0" w:color="auto"/>
              <w:left w:val="single" w:sz="4" w:space="0" w:color="auto"/>
              <w:bottom w:val="single" w:sz="4" w:space="0" w:color="auto"/>
              <w:right w:val="nil"/>
            </w:tcBorders>
            <w:vAlign w:val="bottom"/>
          </w:tcPr>
          <w:p w14:paraId="2C78CACA" w14:textId="77777777" w:rsidR="003F7E2C" w:rsidRDefault="003F7E2C" w:rsidP="00BE28D4">
            <w:pPr>
              <w:pStyle w:val="tabletext11"/>
              <w:jc w:val="right"/>
              <w:rPr>
                <w:ins w:id="18466" w:author="Author"/>
              </w:rPr>
            </w:pPr>
          </w:p>
        </w:tc>
        <w:tc>
          <w:tcPr>
            <w:tcW w:w="1580" w:type="dxa"/>
            <w:tcBorders>
              <w:top w:val="single" w:sz="4" w:space="0" w:color="auto"/>
              <w:left w:val="nil"/>
              <w:bottom w:val="single" w:sz="4" w:space="0" w:color="auto"/>
              <w:right w:val="single" w:sz="4" w:space="0" w:color="auto"/>
            </w:tcBorders>
            <w:vAlign w:val="bottom"/>
            <w:hideMark/>
          </w:tcPr>
          <w:p w14:paraId="31087708" w14:textId="77777777" w:rsidR="003F7E2C" w:rsidRDefault="003F7E2C" w:rsidP="00BE28D4">
            <w:pPr>
              <w:pStyle w:val="tabletext11"/>
              <w:tabs>
                <w:tab w:val="decimal" w:pos="640"/>
              </w:tabs>
              <w:rPr>
                <w:ins w:id="18467" w:author="Author"/>
              </w:rPr>
            </w:pPr>
            <w:ins w:id="18468" w:author="Author">
              <w:r>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CCB4AF8" w14:textId="77777777" w:rsidR="003F7E2C" w:rsidRDefault="003F7E2C" w:rsidP="00BE28D4">
            <w:pPr>
              <w:pStyle w:val="tabletext11"/>
              <w:jc w:val="center"/>
              <w:rPr>
                <w:ins w:id="18469" w:author="Author"/>
              </w:rPr>
            </w:pPr>
            <w:ins w:id="18470" w:author="Author">
              <w:r>
                <w:t>0.20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E07D680" w14:textId="77777777" w:rsidR="003F7E2C" w:rsidRDefault="003F7E2C" w:rsidP="00BE28D4">
            <w:pPr>
              <w:pStyle w:val="tabletext11"/>
              <w:jc w:val="center"/>
              <w:rPr>
                <w:ins w:id="18471" w:author="Author"/>
              </w:rPr>
            </w:pPr>
            <w:ins w:id="18472"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BCAE23" w14:textId="77777777" w:rsidR="003F7E2C" w:rsidRDefault="003F7E2C" w:rsidP="00BE28D4">
            <w:pPr>
              <w:pStyle w:val="tabletext11"/>
              <w:jc w:val="center"/>
              <w:rPr>
                <w:ins w:id="18473" w:author="Author"/>
              </w:rPr>
            </w:pPr>
            <w:ins w:id="18474"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71530D" w14:textId="77777777" w:rsidR="003F7E2C" w:rsidRDefault="003F7E2C" w:rsidP="00BE28D4">
            <w:pPr>
              <w:pStyle w:val="tabletext11"/>
              <w:jc w:val="center"/>
              <w:rPr>
                <w:ins w:id="18475" w:author="Author"/>
              </w:rPr>
            </w:pPr>
            <w:ins w:id="18476"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8BE77F" w14:textId="77777777" w:rsidR="003F7E2C" w:rsidRDefault="003F7E2C" w:rsidP="00BE28D4">
            <w:pPr>
              <w:pStyle w:val="tabletext11"/>
              <w:jc w:val="center"/>
              <w:rPr>
                <w:ins w:id="18477" w:author="Author"/>
              </w:rPr>
            </w:pPr>
            <w:ins w:id="18478"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3CE1CF" w14:textId="77777777" w:rsidR="003F7E2C" w:rsidRDefault="003F7E2C" w:rsidP="00BE28D4">
            <w:pPr>
              <w:pStyle w:val="tabletext11"/>
              <w:jc w:val="center"/>
              <w:rPr>
                <w:ins w:id="18479" w:author="Author"/>
              </w:rPr>
            </w:pPr>
            <w:ins w:id="18480"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AF808A" w14:textId="77777777" w:rsidR="003F7E2C" w:rsidRDefault="003F7E2C" w:rsidP="00BE28D4">
            <w:pPr>
              <w:pStyle w:val="tabletext11"/>
              <w:jc w:val="center"/>
              <w:rPr>
                <w:ins w:id="18481" w:author="Author"/>
              </w:rPr>
            </w:pPr>
            <w:ins w:id="18482"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E30CC4" w14:textId="77777777" w:rsidR="003F7E2C" w:rsidRDefault="003F7E2C" w:rsidP="00BE28D4">
            <w:pPr>
              <w:pStyle w:val="tabletext11"/>
              <w:jc w:val="center"/>
              <w:rPr>
                <w:ins w:id="18483" w:author="Author"/>
              </w:rPr>
            </w:pPr>
            <w:ins w:id="18484"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6DA4DA" w14:textId="77777777" w:rsidR="003F7E2C" w:rsidRDefault="003F7E2C" w:rsidP="00BE28D4">
            <w:pPr>
              <w:pStyle w:val="tabletext11"/>
              <w:jc w:val="center"/>
              <w:rPr>
                <w:ins w:id="18485" w:author="Author"/>
              </w:rPr>
            </w:pPr>
            <w:ins w:id="18486"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5A1D62" w14:textId="77777777" w:rsidR="003F7E2C" w:rsidRDefault="003F7E2C" w:rsidP="00BE28D4">
            <w:pPr>
              <w:pStyle w:val="tabletext11"/>
              <w:jc w:val="center"/>
              <w:rPr>
                <w:ins w:id="18487" w:author="Author"/>
              </w:rPr>
            </w:pPr>
            <w:ins w:id="18488"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25F870" w14:textId="77777777" w:rsidR="003F7E2C" w:rsidRDefault="003F7E2C" w:rsidP="00BE28D4">
            <w:pPr>
              <w:pStyle w:val="tabletext11"/>
              <w:jc w:val="center"/>
              <w:rPr>
                <w:ins w:id="18489" w:author="Author"/>
              </w:rPr>
            </w:pPr>
            <w:ins w:id="18490"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B8D799" w14:textId="77777777" w:rsidR="003F7E2C" w:rsidRDefault="003F7E2C" w:rsidP="00BE28D4">
            <w:pPr>
              <w:pStyle w:val="tabletext11"/>
              <w:jc w:val="center"/>
              <w:rPr>
                <w:ins w:id="18491" w:author="Author"/>
              </w:rPr>
            </w:pPr>
            <w:ins w:id="18492"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33EC88" w14:textId="77777777" w:rsidR="003F7E2C" w:rsidRDefault="003F7E2C" w:rsidP="00BE28D4">
            <w:pPr>
              <w:pStyle w:val="tabletext11"/>
              <w:jc w:val="center"/>
              <w:rPr>
                <w:ins w:id="18493" w:author="Author"/>
              </w:rPr>
            </w:pPr>
            <w:ins w:id="18494"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062999" w14:textId="77777777" w:rsidR="003F7E2C" w:rsidRDefault="003F7E2C" w:rsidP="00BE28D4">
            <w:pPr>
              <w:pStyle w:val="tabletext11"/>
              <w:jc w:val="center"/>
              <w:rPr>
                <w:ins w:id="18495" w:author="Author"/>
              </w:rPr>
            </w:pPr>
            <w:ins w:id="18496"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76A6B9" w14:textId="77777777" w:rsidR="003F7E2C" w:rsidRDefault="003F7E2C" w:rsidP="00BE28D4">
            <w:pPr>
              <w:pStyle w:val="tabletext11"/>
              <w:jc w:val="center"/>
              <w:rPr>
                <w:ins w:id="18497" w:author="Author"/>
              </w:rPr>
            </w:pPr>
            <w:ins w:id="18498"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E706BD" w14:textId="77777777" w:rsidR="003F7E2C" w:rsidRDefault="003F7E2C" w:rsidP="00BE28D4">
            <w:pPr>
              <w:pStyle w:val="tabletext11"/>
              <w:jc w:val="center"/>
              <w:rPr>
                <w:ins w:id="18499" w:author="Author"/>
              </w:rPr>
            </w:pPr>
            <w:ins w:id="18500"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FA3A22" w14:textId="77777777" w:rsidR="003F7E2C" w:rsidRDefault="003F7E2C" w:rsidP="00BE28D4">
            <w:pPr>
              <w:pStyle w:val="tabletext11"/>
              <w:jc w:val="center"/>
              <w:rPr>
                <w:ins w:id="18501" w:author="Author"/>
              </w:rPr>
            </w:pPr>
            <w:ins w:id="18502"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94EA0A" w14:textId="77777777" w:rsidR="003F7E2C" w:rsidRDefault="003F7E2C" w:rsidP="00BE28D4">
            <w:pPr>
              <w:pStyle w:val="tabletext11"/>
              <w:jc w:val="center"/>
              <w:rPr>
                <w:ins w:id="18503" w:author="Author"/>
              </w:rPr>
            </w:pPr>
            <w:ins w:id="18504"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E36A9C" w14:textId="77777777" w:rsidR="003F7E2C" w:rsidRDefault="003F7E2C" w:rsidP="00BE28D4">
            <w:pPr>
              <w:pStyle w:val="tabletext11"/>
              <w:jc w:val="center"/>
              <w:rPr>
                <w:ins w:id="18505" w:author="Author"/>
              </w:rPr>
            </w:pPr>
            <w:ins w:id="18506"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7DA882" w14:textId="77777777" w:rsidR="003F7E2C" w:rsidRDefault="003F7E2C" w:rsidP="00BE28D4">
            <w:pPr>
              <w:pStyle w:val="tabletext11"/>
              <w:jc w:val="center"/>
              <w:rPr>
                <w:ins w:id="18507" w:author="Author"/>
              </w:rPr>
            </w:pPr>
            <w:ins w:id="18508"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B641CA" w14:textId="77777777" w:rsidR="003F7E2C" w:rsidRDefault="003F7E2C" w:rsidP="00BE28D4">
            <w:pPr>
              <w:pStyle w:val="tabletext11"/>
              <w:jc w:val="center"/>
              <w:rPr>
                <w:ins w:id="18509" w:author="Author"/>
              </w:rPr>
            </w:pPr>
            <w:ins w:id="18510"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06D5ED" w14:textId="77777777" w:rsidR="003F7E2C" w:rsidRDefault="003F7E2C" w:rsidP="00BE28D4">
            <w:pPr>
              <w:pStyle w:val="tabletext11"/>
              <w:jc w:val="center"/>
              <w:rPr>
                <w:ins w:id="18511" w:author="Author"/>
              </w:rPr>
            </w:pPr>
            <w:ins w:id="18512" w:author="Author">
              <w:r>
                <w:t>0.12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6499C06" w14:textId="77777777" w:rsidR="003F7E2C" w:rsidRDefault="003F7E2C" w:rsidP="00BE28D4">
            <w:pPr>
              <w:pStyle w:val="tabletext11"/>
              <w:jc w:val="center"/>
              <w:rPr>
                <w:ins w:id="18513" w:author="Author"/>
              </w:rPr>
            </w:pPr>
            <w:ins w:id="18514"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F34B20" w14:textId="77777777" w:rsidR="003F7E2C" w:rsidRDefault="003F7E2C" w:rsidP="00BE28D4">
            <w:pPr>
              <w:pStyle w:val="tabletext11"/>
              <w:jc w:val="center"/>
              <w:rPr>
                <w:ins w:id="18515" w:author="Author"/>
              </w:rPr>
            </w:pPr>
            <w:ins w:id="18516"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95E644" w14:textId="77777777" w:rsidR="003F7E2C" w:rsidRDefault="003F7E2C" w:rsidP="00BE28D4">
            <w:pPr>
              <w:pStyle w:val="tabletext11"/>
              <w:jc w:val="center"/>
              <w:rPr>
                <w:ins w:id="18517" w:author="Author"/>
              </w:rPr>
            </w:pPr>
            <w:ins w:id="18518"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AF77CD" w14:textId="77777777" w:rsidR="003F7E2C" w:rsidRDefault="003F7E2C" w:rsidP="00BE28D4">
            <w:pPr>
              <w:pStyle w:val="tabletext11"/>
              <w:jc w:val="center"/>
              <w:rPr>
                <w:ins w:id="18519" w:author="Author"/>
              </w:rPr>
            </w:pPr>
            <w:ins w:id="18520"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93B6AF" w14:textId="77777777" w:rsidR="003F7E2C" w:rsidRDefault="003F7E2C" w:rsidP="00BE28D4">
            <w:pPr>
              <w:pStyle w:val="tabletext11"/>
              <w:jc w:val="center"/>
              <w:rPr>
                <w:ins w:id="18521" w:author="Author"/>
              </w:rPr>
            </w:pPr>
            <w:ins w:id="18522" w:author="Author">
              <w:r>
                <w:t>0.12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4D42ECA" w14:textId="77777777" w:rsidR="003F7E2C" w:rsidRDefault="003F7E2C" w:rsidP="00BE28D4">
            <w:pPr>
              <w:pStyle w:val="tabletext11"/>
              <w:jc w:val="center"/>
              <w:rPr>
                <w:ins w:id="18523" w:author="Author"/>
              </w:rPr>
            </w:pPr>
            <w:ins w:id="18524" w:author="Author">
              <w:r>
                <w:t>0.12</w:t>
              </w:r>
            </w:ins>
          </w:p>
        </w:tc>
      </w:tr>
      <w:tr w:rsidR="003F7E2C" w14:paraId="4646ACD7" w14:textId="77777777" w:rsidTr="00EE1A0A">
        <w:trPr>
          <w:trHeight w:val="190"/>
          <w:ins w:id="18525" w:author="Author"/>
        </w:trPr>
        <w:tc>
          <w:tcPr>
            <w:tcW w:w="200" w:type="dxa"/>
            <w:tcBorders>
              <w:top w:val="single" w:sz="4" w:space="0" w:color="auto"/>
              <w:left w:val="single" w:sz="4" w:space="0" w:color="auto"/>
              <w:bottom w:val="single" w:sz="4" w:space="0" w:color="auto"/>
              <w:right w:val="nil"/>
            </w:tcBorders>
            <w:vAlign w:val="bottom"/>
          </w:tcPr>
          <w:p w14:paraId="656020ED" w14:textId="77777777" w:rsidR="003F7E2C" w:rsidRDefault="003F7E2C" w:rsidP="00BE28D4">
            <w:pPr>
              <w:pStyle w:val="tabletext11"/>
              <w:jc w:val="right"/>
              <w:rPr>
                <w:ins w:id="18526" w:author="Author"/>
              </w:rPr>
            </w:pPr>
          </w:p>
        </w:tc>
        <w:tc>
          <w:tcPr>
            <w:tcW w:w="1580" w:type="dxa"/>
            <w:tcBorders>
              <w:top w:val="single" w:sz="4" w:space="0" w:color="auto"/>
              <w:left w:val="nil"/>
              <w:bottom w:val="single" w:sz="4" w:space="0" w:color="auto"/>
              <w:right w:val="single" w:sz="4" w:space="0" w:color="auto"/>
            </w:tcBorders>
            <w:vAlign w:val="bottom"/>
            <w:hideMark/>
          </w:tcPr>
          <w:p w14:paraId="33DC0B93" w14:textId="77777777" w:rsidR="003F7E2C" w:rsidRDefault="003F7E2C" w:rsidP="00BE28D4">
            <w:pPr>
              <w:pStyle w:val="tabletext11"/>
              <w:tabs>
                <w:tab w:val="decimal" w:pos="640"/>
              </w:tabs>
              <w:rPr>
                <w:ins w:id="18527" w:author="Author"/>
              </w:rPr>
            </w:pPr>
            <w:ins w:id="18528" w:author="Author">
              <w:r>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BB4DA53" w14:textId="77777777" w:rsidR="003F7E2C" w:rsidRDefault="003F7E2C" w:rsidP="00BE28D4">
            <w:pPr>
              <w:pStyle w:val="tabletext11"/>
              <w:jc w:val="center"/>
              <w:rPr>
                <w:ins w:id="18529" w:author="Author"/>
              </w:rPr>
            </w:pPr>
            <w:ins w:id="18530" w:author="Author">
              <w:r>
                <w:t>0.23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428666A" w14:textId="77777777" w:rsidR="003F7E2C" w:rsidRDefault="003F7E2C" w:rsidP="00BE28D4">
            <w:pPr>
              <w:pStyle w:val="tabletext11"/>
              <w:jc w:val="center"/>
              <w:rPr>
                <w:ins w:id="18531" w:author="Author"/>
              </w:rPr>
            </w:pPr>
            <w:ins w:id="18532"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EDB632" w14:textId="77777777" w:rsidR="003F7E2C" w:rsidRDefault="003F7E2C" w:rsidP="00BE28D4">
            <w:pPr>
              <w:pStyle w:val="tabletext11"/>
              <w:jc w:val="center"/>
              <w:rPr>
                <w:ins w:id="18533" w:author="Author"/>
              </w:rPr>
            </w:pPr>
            <w:ins w:id="18534"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734CCA" w14:textId="77777777" w:rsidR="003F7E2C" w:rsidRDefault="003F7E2C" w:rsidP="00BE28D4">
            <w:pPr>
              <w:pStyle w:val="tabletext11"/>
              <w:jc w:val="center"/>
              <w:rPr>
                <w:ins w:id="18535" w:author="Author"/>
              </w:rPr>
            </w:pPr>
            <w:ins w:id="18536"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5DD29" w14:textId="77777777" w:rsidR="003F7E2C" w:rsidRDefault="003F7E2C" w:rsidP="00BE28D4">
            <w:pPr>
              <w:pStyle w:val="tabletext11"/>
              <w:jc w:val="center"/>
              <w:rPr>
                <w:ins w:id="18537" w:author="Author"/>
              </w:rPr>
            </w:pPr>
            <w:ins w:id="18538"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1270CC" w14:textId="77777777" w:rsidR="003F7E2C" w:rsidRDefault="003F7E2C" w:rsidP="00BE28D4">
            <w:pPr>
              <w:pStyle w:val="tabletext11"/>
              <w:jc w:val="center"/>
              <w:rPr>
                <w:ins w:id="18539" w:author="Author"/>
              </w:rPr>
            </w:pPr>
            <w:ins w:id="18540"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7E022C" w14:textId="77777777" w:rsidR="003F7E2C" w:rsidRDefault="003F7E2C" w:rsidP="00BE28D4">
            <w:pPr>
              <w:pStyle w:val="tabletext11"/>
              <w:jc w:val="center"/>
              <w:rPr>
                <w:ins w:id="18541" w:author="Author"/>
              </w:rPr>
            </w:pPr>
            <w:ins w:id="18542"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263770" w14:textId="77777777" w:rsidR="003F7E2C" w:rsidRDefault="003F7E2C" w:rsidP="00BE28D4">
            <w:pPr>
              <w:pStyle w:val="tabletext11"/>
              <w:jc w:val="center"/>
              <w:rPr>
                <w:ins w:id="18543" w:author="Author"/>
              </w:rPr>
            </w:pPr>
            <w:ins w:id="18544"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299B47" w14:textId="77777777" w:rsidR="003F7E2C" w:rsidRDefault="003F7E2C" w:rsidP="00BE28D4">
            <w:pPr>
              <w:pStyle w:val="tabletext11"/>
              <w:jc w:val="center"/>
              <w:rPr>
                <w:ins w:id="18545" w:author="Author"/>
              </w:rPr>
            </w:pPr>
            <w:ins w:id="18546"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6D999" w14:textId="77777777" w:rsidR="003F7E2C" w:rsidRDefault="003F7E2C" w:rsidP="00BE28D4">
            <w:pPr>
              <w:pStyle w:val="tabletext11"/>
              <w:jc w:val="center"/>
              <w:rPr>
                <w:ins w:id="18547" w:author="Author"/>
              </w:rPr>
            </w:pPr>
            <w:ins w:id="18548"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467E26" w14:textId="77777777" w:rsidR="003F7E2C" w:rsidRDefault="003F7E2C" w:rsidP="00BE28D4">
            <w:pPr>
              <w:pStyle w:val="tabletext11"/>
              <w:jc w:val="center"/>
              <w:rPr>
                <w:ins w:id="18549" w:author="Author"/>
              </w:rPr>
            </w:pPr>
            <w:ins w:id="18550"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626127" w14:textId="77777777" w:rsidR="003F7E2C" w:rsidRDefault="003F7E2C" w:rsidP="00BE28D4">
            <w:pPr>
              <w:pStyle w:val="tabletext11"/>
              <w:jc w:val="center"/>
              <w:rPr>
                <w:ins w:id="18551" w:author="Author"/>
              </w:rPr>
            </w:pPr>
            <w:ins w:id="18552"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35FDD7" w14:textId="77777777" w:rsidR="003F7E2C" w:rsidRDefault="003F7E2C" w:rsidP="00BE28D4">
            <w:pPr>
              <w:pStyle w:val="tabletext11"/>
              <w:jc w:val="center"/>
              <w:rPr>
                <w:ins w:id="18553" w:author="Author"/>
              </w:rPr>
            </w:pPr>
            <w:ins w:id="18554"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5817CA" w14:textId="77777777" w:rsidR="003F7E2C" w:rsidRDefault="003F7E2C" w:rsidP="00BE28D4">
            <w:pPr>
              <w:pStyle w:val="tabletext11"/>
              <w:jc w:val="center"/>
              <w:rPr>
                <w:ins w:id="18555" w:author="Author"/>
              </w:rPr>
            </w:pPr>
            <w:ins w:id="18556"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9595CC" w14:textId="77777777" w:rsidR="003F7E2C" w:rsidRDefault="003F7E2C" w:rsidP="00BE28D4">
            <w:pPr>
              <w:pStyle w:val="tabletext11"/>
              <w:jc w:val="center"/>
              <w:rPr>
                <w:ins w:id="18557" w:author="Author"/>
              </w:rPr>
            </w:pPr>
            <w:ins w:id="18558"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A07ECA" w14:textId="77777777" w:rsidR="003F7E2C" w:rsidRDefault="003F7E2C" w:rsidP="00BE28D4">
            <w:pPr>
              <w:pStyle w:val="tabletext11"/>
              <w:jc w:val="center"/>
              <w:rPr>
                <w:ins w:id="18559" w:author="Author"/>
              </w:rPr>
            </w:pPr>
            <w:ins w:id="18560"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2CD064" w14:textId="77777777" w:rsidR="003F7E2C" w:rsidRDefault="003F7E2C" w:rsidP="00BE28D4">
            <w:pPr>
              <w:pStyle w:val="tabletext11"/>
              <w:jc w:val="center"/>
              <w:rPr>
                <w:ins w:id="18561" w:author="Author"/>
              </w:rPr>
            </w:pPr>
            <w:ins w:id="18562"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437155" w14:textId="77777777" w:rsidR="003F7E2C" w:rsidRDefault="003F7E2C" w:rsidP="00BE28D4">
            <w:pPr>
              <w:pStyle w:val="tabletext11"/>
              <w:jc w:val="center"/>
              <w:rPr>
                <w:ins w:id="18563" w:author="Author"/>
              </w:rPr>
            </w:pPr>
            <w:ins w:id="18564"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5F9E06" w14:textId="77777777" w:rsidR="003F7E2C" w:rsidRDefault="003F7E2C" w:rsidP="00BE28D4">
            <w:pPr>
              <w:pStyle w:val="tabletext11"/>
              <w:jc w:val="center"/>
              <w:rPr>
                <w:ins w:id="18565" w:author="Author"/>
              </w:rPr>
            </w:pPr>
            <w:ins w:id="18566"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3E2558" w14:textId="77777777" w:rsidR="003F7E2C" w:rsidRDefault="003F7E2C" w:rsidP="00BE28D4">
            <w:pPr>
              <w:pStyle w:val="tabletext11"/>
              <w:jc w:val="center"/>
              <w:rPr>
                <w:ins w:id="18567" w:author="Author"/>
              </w:rPr>
            </w:pPr>
            <w:ins w:id="18568"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2B80A8" w14:textId="77777777" w:rsidR="003F7E2C" w:rsidRDefault="003F7E2C" w:rsidP="00BE28D4">
            <w:pPr>
              <w:pStyle w:val="tabletext11"/>
              <w:jc w:val="center"/>
              <w:rPr>
                <w:ins w:id="18569" w:author="Author"/>
              </w:rPr>
            </w:pPr>
            <w:ins w:id="18570"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F35ECA" w14:textId="77777777" w:rsidR="003F7E2C" w:rsidRDefault="003F7E2C" w:rsidP="00BE28D4">
            <w:pPr>
              <w:pStyle w:val="tabletext11"/>
              <w:jc w:val="center"/>
              <w:rPr>
                <w:ins w:id="18571" w:author="Author"/>
              </w:rPr>
            </w:pPr>
            <w:ins w:id="18572" w:author="Author">
              <w:r>
                <w:t>0.14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4880FDF" w14:textId="77777777" w:rsidR="003F7E2C" w:rsidRDefault="003F7E2C" w:rsidP="00BE28D4">
            <w:pPr>
              <w:pStyle w:val="tabletext11"/>
              <w:jc w:val="center"/>
              <w:rPr>
                <w:ins w:id="18573" w:author="Author"/>
              </w:rPr>
            </w:pPr>
            <w:ins w:id="18574"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D5C975" w14:textId="77777777" w:rsidR="003F7E2C" w:rsidRDefault="003F7E2C" w:rsidP="00BE28D4">
            <w:pPr>
              <w:pStyle w:val="tabletext11"/>
              <w:jc w:val="center"/>
              <w:rPr>
                <w:ins w:id="18575" w:author="Author"/>
              </w:rPr>
            </w:pPr>
            <w:ins w:id="18576"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9E7979" w14:textId="77777777" w:rsidR="003F7E2C" w:rsidRDefault="003F7E2C" w:rsidP="00BE28D4">
            <w:pPr>
              <w:pStyle w:val="tabletext11"/>
              <w:jc w:val="center"/>
              <w:rPr>
                <w:ins w:id="18577" w:author="Author"/>
              </w:rPr>
            </w:pPr>
            <w:ins w:id="18578"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A70D58" w14:textId="77777777" w:rsidR="003F7E2C" w:rsidRDefault="003F7E2C" w:rsidP="00BE28D4">
            <w:pPr>
              <w:pStyle w:val="tabletext11"/>
              <w:jc w:val="center"/>
              <w:rPr>
                <w:ins w:id="18579" w:author="Author"/>
              </w:rPr>
            </w:pPr>
            <w:ins w:id="18580"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B7C282" w14:textId="77777777" w:rsidR="003F7E2C" w:rsidRDefault="003F7E2C" w:rsidP="00BE28D4">
            <w:pPr>
              <w:pStyle w:val="tabletext11"/>
              <w:jc w:val="center"/>
              <w:rPr>
                <w:ins w:id="18581" w:author="Author"/>
              </w:rPr>
            </w:pPr>
            <w:ins w:id="18582" w:author="Author">
              <w:r>
                <w:t>0.14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BADD164" w14:textId="77777777" w:rsidR="003F7E2C" w:rsidRDefault="003F7E2C" w:rsidP="00BE28D4">
            <w:pPr>
              <w:pStyle w:val="tabletext11"/>
              <w:jc w:val="center"/>
              <w:rPr>
                <w:ins w:id="18583" w:author="Author"/>
              </w:rPr>
            </w:pPr>
            <w:ins w:id="18584" w:author="Author">
              <w:r>
                <w:t>0.14</w:t>
              </w:r>
            </w:ins>
          </w:p>
        </w:tc>
      </w:tr>
      <w:tr w:rsidR="003F7E2C" w14:paraId="54B27705" w14:textId="77777777" w:rsidTr="00EE1A0A">
        <w:trPr>
          <w:trHeight w:val="190"/>
          <w:ins w:id="18585" w:author="Author"/>
        </w:trPr>
        <w:tc>
          <w:tcPr>
            <w:tcW w:w="200" w:type="dxa"/>
            <w:tcBorders>
              <w:top w:val="single" w:sz="4" w:space="0" w:color="auto"/>
              <w:left w:val="single" w:sz="4" w:space="0" w:color="auto"/>
              <w:bottom w:val="single" w:sz="4" w:space="0" w:color="auto"/>
              <w:right w:val="nil"/>
            </w:tcBorders>
            <w:vAlign w:val="bottom"/>
          </w:tcPr>
          <w:p w14:paraId="206180D6" w14:textId="77777777" w:rsidR="003F7E2C" w:rsidRDefault="003F7E2C" w:rsidP="00BE28D4">
            <w:pPr>
              <w:pStyle w:val="tabletext11"/>
              <w:jc w:val="right"/>
              <w:rPr>
                <w:ins w:id="18586" w:author="Author"/>
              </w:rPr>
            </w:pPr>
          </w:p>
        </w:tc>
        <w:tc>
          <w:tcPr>
            <w:tcW w:w="1580" w:type="dxa"/>
            <w:tcBorders>
              <w:top w:val="single" w:sz="4" w:space="0" w:color="auto"/>
              <w:left w:val="nil"/>
              <w:bottom w:val="single" w:sz="4" w:space="0" w:color="auto"/>
              <w:right w:val="single" w:sz="4" w:space="0" w:color="auto"/>
            </w:tcBorders>
            <w:vAlign w:val="bottom"/>
            <w:hideMark/>
          </w:tcPr>
          <w:p w14:paraId="57984538" w14:textId="77777777" w:rsidR="003F7E2C" w:rsidRDefault="003F7E2C" w:rsidP="00BE28D4">
            <w:pPr>
              <w:pStyle w:val="tabletext11"/>
              <w:tabs>
                <w:tab w:val="decimal" w:pos="640"/>
              </w:tabs>
              <w:rPr>
                <w:ins w:id="18587" w:author="Author"/>
              </w:rPr>
            </w:pPr>
            <w:ins w:id="18588" w:author="Author">
              <w:r>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7A44705" w14:textId="77777777" w:rsidR="003F7E2C" w:rsidRDefault="003F7E2C" w:rsidP="00BE28D4">
            <w:pPr>
              <w:pStyle w:val="tabletext11"/>
              <w:jc w:val="center"/>
              <w:rPr>
                <w:ins w:id="18589" w:author="Author"/>
              </w:rPr>
            </w:pPr>
            <w:ins w:id="18590" w:author="Author">
              <w:r>
                <w:t>0.26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4453DD8" w14:textId="77777777" w:rsidR="003F7E2C" w:rsidRDefault="003F7E2C" w:rsidP="00BE28D4">
            <w:pPr>
              <w:pStyle w:val="tabletext11"/>
              <w:jc w:val="center"/>
              <w:rPr>
                <w:ins w:id="18591" w:author="Author"/>
              </w:rPr>
            </w:pPr>
            <w:ins w:id="18592"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6255B2" w14:textId="77777777" w:rsidR="003F7E2C" w:rsidRDefault="003F7E2C" w:rsidP="00BE28D4">
            <w:pPr>
              <w:pStyle w:val="tabletext11"/>
              <w:jc w:val="center"/>
              <w:rPr>
                <w:ins w:id="18593" w:author="Author"/>
              </w:rPr>
            </w:pPr>
            <w:ins w:id="18594"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7E596A" w14:textId="77777777" w:rsidR="003F7E2C" w:rsidRDefault="003F7E2C" w:rsidP="00BE28D4">
            <w:pPr>
              <w:pStyle w:val="tabletext11"/>
              <w:jc w:val="center"/>
              <w:rPr>
                <w:ins w:id="18595" w:author="Author"/>
              </w:rPr>
            </w:pPr>
            <w:ins w:id="18596"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3929DA" w14:textId="77777777" w:rsidR="003F7E2C" w:rsidRDefault="003F7E2C" w:rsidP="00BE28D4">
            <w:pPr>
              <w:pStyle w:val="tabletext11"/>
              <w:jc w:val="center"/>
              <w:rPr>
                <w:ins w:id="18597" w:author="Author"/>
              </w:rPr>
            </w:pPr>
            <w:ins w:id="18598"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074AB8" w14:textId="77777777" w:rsidR="003F7E2C" w:rsidRDefault="003F7E2C" w:rsidP="00BE28D4">
            <w:pPr>
              <w:pStyle w:val="tabletext11"/>
              <w:jc w:val="center"/>
              <w:rPr>
                <w:ins w:id="18599" w:author="Author"/>
              </w:rPr>
            </w:pPr>
            <w:ins w:id="18600"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CA2301" w14:textId="77777777" w:rsidR="003F7E2C" w:rsidRDefault="003F7E2C" w:rsidP="00BE28D4">
            <w:pPr>
              <w:pStyle w:val="tabletext11"/>
              <w:jc w:val="center"/>
              <w:rPr>
                <w:ins w:id="18601" w:author="Author"/>
              </w:rPr>
            </w:pPr>
            <w:ins w:id="18602"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AD8CA4" w14:textId="77777777" w:rsidR="003F7E2C" w:rsidRDefault="003F7E2C" w:rsidP="00BE28D4">
            <w:pPr>
              <w:pStyle w:val="tabletext11"/>
              <w:jc w:val="center"/>
              <w:rPr>
                <w:ins w:id="18603" w:author="Author"/>
              </w:rPr>
            </w:pPr>
            <w:ins w:id="18604"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F96105" w14:textId="77777777" w:rsidR="003F7E2C" w:rsidRDefault="003F7E2C" w:rsidP="00BE28D4">
            <w:pPr>
              <w:pStyle w:val="tabletext11"/>
              <w:jc w:val="center"/>
              <w:rPr>
                <w:ins w:id="18605" w:author="Author"/>
              </w:rPr>
            </w:pPr>
            <w:ins w:id="18606"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0BD6CD" w14:textId="77777777" w:rsidR="003F7E2C" w:rsidRDefault="003F7E2C" w:rsidP="00BE28D4">
            <w:pPr>
              <w:pStyle w:val="tabletext11"/>
              <w:jc w:val="center"/>
              <w:rPr>
                <w:ins w:id="18607" w:author="Author"/>
              </w:rPr>
            </w:pPr>
            <w:ins w:id="18608"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3C7C71" w14:textId="77777777" w:rsidR="003F7E2C" w:rsidRDefault="003F7E2C" w:rsidP="00BE28D4">
            <w:pPr>
              <w:pStyle w:val="tabletext11"/>
              <w:jc w:val="center"/>
              <w:rPr>
                <w:ins w:id="18609" w:author="Author"/>
              </w:rPr>
            </w:pPr>
            <w:ins w:id="18610"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7EF290" w14:textId="77777777" w:rsidR="003F7E2C" w:rsidRDefault="003F7E2C" w:rsidP="00BE28D4">
            <w:pPr>
              <w:pStyle w:val="tabletext11"/>
              <w:jc w:val="center"/>
              <w:rPr>
                <w:ins w:id="18611" w:author="Author"/>
              </w:rPr>
            </w:pPr>
            <w:ins w:id="18612"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2C4D4A" w14:textId="77777777" w:rsidR="003F7E2C" w:rsidRDefault="003F7E2C" w:rsidP="00BE28D4">
            <w:pPr>
              <w:pStyle w:val="tabletext11"/>
              <w:jc w:val="center"/>
              <w:rPr>
                <w:ins w:id="18613" w:author="Author"/>
              </w:rPr>
            </w:pPr>
            <w:ins w:id="18614"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9DD497" w14:textId="77777777" w:rsidR="003F7E2C" w:rsidRDefault="003F7E2C" w:rsidP="00BE28D4">
            <w:pPr>
              <w:pStyle w:val="tabletext11"/>
              <w:jc w:val="center"/>
              <w:rPr>
                <w:ins w:id="18615" w:author="Author"/>
              </w:rPr>
            </w:pPr>
            <w:ins w:id="18616"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F1945A" w14:textId="77777777" w:rsidR="003F7E2C" w:rsidRDefault="003F7E2C" w:rsidP="00BE28D4">
            <w:pPr>
              <w:pStyle w:val="tabletext11"/>
              <w:jc w:val="center"/>
              <w:rPr>
                <w:ins w:id="18617" w:author="Author"/>
              </w:rPr>
            </w:pPr>
            <w:ins w:id="18618"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D4FEF7" w14:textId="77777777" w:rsidR="003F7E2C" w:rsidRDefault="003F7E2C" w:rsidP="00BE28D4">
            <w:pPr>
              <w:pStyle w:val="tabletext11"/>
              <w:jc w:val="center"/>
              <w:rPr>
                <w:ins w:id="18619" w:author="Author"/>
              </w:rPr>
            </w:pPr>
            <w:ins w:id="18620"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45FB08" w14:textId="77777777" w:rsidR="003F7E2C" w:rsidRDefault="003F7E2C" w:rsidP="00BE28D4">
            <w:pPr>
              <w:pStyle w:val="tabletext11"/>
              <w:jc w:val="center"/>
              <w:rPr>
                <w:ins w:id="18621" w:author="Author"/>
              </w:rPr>
            </w:pPr>
            <w:ins w:id="18622"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BC4FAD" w14:textId="77777777" w:rsidR="003F7E2C" w:rsidRDefault="003F7E2C" w:rsidP="00BE28D4">
            <w:pPr>
              <w:pStyle w:val="tabletext11"/>
              <w:jc w:val="center"/>
              <w:rPr>
                <w:ins w:id="18623" w:author="Author"/>
              </w:rPr>
            </w:pPr>
            <w:ins w:id="18624"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497DBC" w14:textId="77777777" w:rsidR="003F7E2C" w:rsidRDefault="003F7E2C" w:rsidP="00BE28D4">
            <w:pPr>
              <w:pStyle w:val="tabletext11"/>
              <w:jc w:val="center"/>
              <w:rPr>
                <w:ins w:id="18625" w:author="Author"/>
              </w:rPr>
            </w:pPr>
            <w:ins w:id="18626"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695F9F" w14:textId="77777777" w:rsidR="003F7E2C" w:rsidRDefault="003F7E2C" w:rsidP="00BE28D4">
            <w:pPr>
              <w:pStyle w:val="tabletext11"/>
              <w:jc w:val="center"/>
              <w:rPr>
                <w:ins w:id="18627" w:author="Author"/>
              </w:rPr>
            </w:pPr>
            <w:ins w:id="18628"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865E28" w14:textId="77777777" w:rsidR="003F7E2C" w:rsidRDefault="003F7E2C" w:rsidP="00BE28D4">
            <w:pPr>
              <w:pStyle w:val="tabletext11"/>
              <w:jc w:val="center"/>
              <w:rPr>
                <w:ins w:id="18629" w:author="Author"/>
              </w:rPr>
            </w:pPr>
            <w:ins w:id="18630"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D70710" w14:textId="77777777" w:rsidR="003F7E2C" w:rsidRDefault="003F7E2C" w:rsidP="00BE28D4">
            <w:pPr>
              <w:pStyle w:val="tabletext11"/>
              <w:jc w:val="center"/>
              <w:rPr>
                <w:ins w:id="18631" w:author="Author"/>
              </w:rPr>
            </w:pPr>
            <w:ins w:id="18632" w:author="Author">
              <w:r>
                <w:t>0.16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336C52F" w14:textId="77777777" w:rsidR="003F7E2C" w:rsidRDefault="003F7E2C" w:rsidP="00BE28D4">
            <w:pPr>
              <w:pStyle w:val="tabletext11"/>
              <w:jc w:val="center"/>
              <w:rPr>
                <w:ins w:id="18633" w:author="Author"/>
              </w:rPr>
            </w:pPr>
            <w:ins w:id="18634"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3763C8" w14:textId="77777777" w:rsidR="003F7E2C" w:rsidRDefault="003F7E2C" w:rsidP="00BE28D4">
            <w:pPr>
              <w:pStyle w:val="tabletext11"/>
              <w:jc w:val="center"/>
              <w:rPr>
                <w:ins w:id="18635" w:author="Author"/>
              </w:rPr>
            </w:pPr>
            <w:ins w:id="18636"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BC2FA" w14:textId="77777777" w:rsidR="003F7E2C" w:rsidRDefault="003F7E2C" w:rsidP="00BE28D4">
            <w:pPr>
              <w:pStyle w:val="tabletext11"/>
              <w:jc w:val="center"/>
              <w:rPr>
                <w:ins w:id="18637" w:author="Author"/>
              </w:rPr>
            </w:pPr>
            <w:ins w:id="18638"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73CA0F" w14:textId="77777777" w:rsidR="003F7E2C" w:rsidRDefault="003F7E2C" w:rsidP="00BE28D4">
            <w:pPr>
              <w:pStyle w:val="tabletext11"/>
              <w:jc w:val="center"/>
              <w:rPr>
                <w:ins w:id="18639" w:author="Author"/>
              </w:rPr>
            </w:pPr>
            <w:ins w:id="18640"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1B881A" w14:textId="77777777" w:rsidR="003F7E2C" w:rsidRDefault="003F7E2C" w:rsidP="00BE28D4">
            <w:pPr>
              <w:pStyle w:val="tabletext11"/>
              <w:jc w:val="center"/>
              <w:rPr>
                <w:ins w:id="18641" w:author="Author"/>
              </w:rPr>
            </w:pPr>
            <w:ins w:id="18642" w:author="Author">
              <w:r>
                <w:t>0.16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3412197" w14:textId="77777777" w:rsidR="003F7E2C" w:rsidRDefault="003F7E2C" w:rsidP="00BE28D4">
            <w:pPr>
              <w:pStyle w:val="tabletext11"/>
              <w:jc w:val="center"/>
              <w:rPr>
                <w:ins w:id="18643" w:author="Author"/>
              </w:rPr>
            </w:pPr>
            <w:ins w:id="18644" w:author="Author">
              <w:r>
                <w:t>0.16</w:t>
              </w:r>
            </w:ins>
          </w:p>
        </w:tc>
      </w:tr>
      <w:tr w:rsidR="003F7E2C" w14:paraId="67FBD459" w14:textId="77777777" w:rsidTr="00EE1A0A">
        <w:trPr>
          <w:trHeight w:val="190"/>
          <w:ins w:id="18645" w:author="Author"/>
        </w:trPr>
        <w:tc>
          <w:tcPr>
            <w:tcW w:w="200" w:type="dxa"/>
            <w:tcBorders>
              <w:top w:val="single" w:sz="4" w:space="0" w:color="auto"/>
              <w:left w:val="single" w:sz="4" w:space="0" w:color="auto"/>
              <w:bottom w:val="single" w:sz="4" w:space="0" w:color="auto"/>
              <w:right w:val="nil"/>
            </w:tcBorders>
            <w:vAlign w:val="bottom"/>
          </w:tcPr>
          <w:p w14:paraId="5D8CDA80" w14:textId="77777777" w:rsidR="003F7E2C" w:rsidRDefault="003F7E2C" w:rsidP="00BE28D4">
            <w:pPr>
              <w:pStyle w:val="tabletext11"/>
              <w:jc w:val="right"/>
              <w:rPr>
                <w:ins w:id="18646" w:author="Author"/>
              </w:rPr>
            </w:pPr>
          </w:p>
        </w:tc>
        <w:tc>
          <w:tcPr>
            <w:tcW w:w="1580" w:type="dxa"/>
            <w:tcBorders>
              <w:top w:val="single" w:sz="4" w:space="0" w:color="auto"/>
              <w:left w:val="nil"/>
              <w:bottom w:val="single" w:sz="4" w:space="0" w:color="auto"/>
              <w:right w:val="single" w:sz="4" w:space="0" w:color="auto"/>
            </w:tcBorders>
            <w:vAlign w:val="bottom"/>
            <w:hideMark/>
          </w:tcPr>
          <w:p w14:paraId="7FA7389D" w14:textId="77777777" w:rsidR="003F7E2C" w:rsidRDefault="003F7E2C" w:rsidP="00BE28D4">
            <w:pPr>
              <w:pStyle w:val="tabletext11"/>
              <w:tabs>
                <w:tab w:val="decimal" w:pos="640"/>
              </w:tabs>
              <w:rPr>
                <w:ins w:id="18647" w:author="Author"/>
              </w:rPr>
            </w:pPr>
            <w:ins w:id="18648" w:author="Author">
              <w:r>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D33D040" w14:textId="77777777" w:rsidR="003F7E2C" w:rsidRDefault="003F7E2C" w:rsidP="00BE28D4">
            <w:pPr>
              <w:pStyle w:val="tabletext11"/>
              <w:jc w:val="center"/>
              <w:rPr>
                <w:ins w:id="18649" w:author="Author"/>
              </w:rPr>
            </w:pPr>
            <w:ins w:id="18650" w:author="Author">
              <w:r>
                <w:t>0.31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7C912C5" w14:textId="77777777" w:rsidR="003F7E2C" w:rsidRDefault="003F7E2C" w:rsidP="00BE28D4">
            <w:pPr>
              <w:pStyle w:val="tabletext11"/>
              <w:jc w:val="center"/>
              <w:rPr>
                <w:ins w:id="18651" w:author="Author"/>
              </w:rPr>
            </w:pPr>
            <w:ins w:id="18652"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E20281" w14:textId="77777777" w:rsidR="003F7E2C" w:rsidRDefault="003F7E2C" w:rsidP="00BE28D4">
            <w:pPr>
              <w:pStyle w:val="tabletext11"/>
              <w:jc w:val="center"/>
              <w:rPr>
                <w:ins w:id="18653" w:author="Author"/>
              </w:rPr>
            </w:pPr>
            <w:ins w:id="18654"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870122" w14:textId="77777777" w:rsidR="003F7E2C" w:rsidRDefault="003F7E2C" w:rsidP="00BE28D4">
            <w:pPr>
              <w:pStyle w:val="tabletext11"/>
              <w:jc w:val="center"/>
              <w:rPr>
                <w:ins w:id="18655" w:author="Author"/>
              </w:rPr>
            </w:pPr>
            <w:ins w:id="18656"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4328E8" w14:textId="77777777" w:rsidR="003F7E2C" w:rsidRDefault="003F7E2C" w:rsidP="00BE28D4">
            <w:pPr>
              <w:pStyle w:val="tabletext11"/>
              <w:jc w:val="center"/>
              <w:rPr>
                <w:ins w:id="18657" w:author="Author"/>
              </w:rPr>
            </w:pPr>
            <w:ins w:id="18658"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84FE90" w14:textId="77777777" w:rsidR="003F7E2C" w:rsidRDefault="003F7E2C" w:rsidP="00BE28D4">
            <w:pPr>
              <w:pStyle w:val="tabletext11"/>
              <w:jc w:val="center"/>
              <w:rPr>
                <w:ins w:id="18659" w:author="Author"/>
              </w:rPr>
            </w:pPr>
            <w:ins w:id="18660"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268939" w14:textId="77777777" w:rsidR="003F7E2C" w:rsidRDefault="003F7E2C" w:rsidP="00BE28D4">
            <w:pPr>
              <w:pStyle w:val="tabletext11"/>
              <w:jc w:val="center"/>
              <w:rPr>
                <w:ins w:id="18661" w:author="Author"/>
              </w:rPr>
            </w:pPr>
            <w:ins w:id="18662"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6AF7F1" w14:textId="77777777" w:rsidR="003F7E2C" w:rsidRDefault="003F7E2C" w:rsidP="00BE28D4">
            <w:pPr>
              <w:pStyle w:val="tabletext11"/>
              <w:jc w:val="center"/>
              <w:rPr>
                <w:ins w:id="18663" w:author="Author"/>
              </w:rPr>
            </w:pPr>
            <w:ins w:id="18664"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B6C726" w14:textId="77777777" w:rsidR="003F7E2C" w:rsidRDefault="003F7E2C" w:rsidP="00BE28D4">
            <w:pPr>
              <w:pStyle w:val="tabletext11"/>
              <w:jc w:val="center"/>
              <w:rPr>
                <w:ins w:id="18665" w:author="Author"/>
              </w:rPr>
            </w:pPr>
            <w:ins w:id="18666"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02B42D" w14:textId="77777777" w:rsidR="003F7E2C" w:rsidRDefault="003F7E2C" w:rsidP="00BE28D4">
            <w:pPr>
              <w:pStyle w:val="tabletext11"/>
              <w:jc w:val="center"/>
              <w:rPr>
                <w:ins w:id="18667" w:author="Author"/>
              </w:rPr>
            </w:pPr>
            <w:ins w:id="18668"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C7051A" w14:textId="77777777" w:rsidR="003F7E2C" w:rsidRDefault="003F7E2C" w:rsidP="00BE28D4">
            <w:pPr>
              <w:pStyle w:val="tabletext11"/>
              <w:jc w:val="center"/>
              <w:rPr>
                <w:ins w:id="18669" w:author="Author"/>
              </w:rPr>
            </w:pPr>
            <w:ins w:id="18670"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1BB6B8" w14:textId="77777777" w:rsidR="003F7E2C" w:rsidRDefault="003F7E2C" w:rsidP="00BE28D4">
            <w:pPr>
              <w:pStyle w:val="tabletext11"/>
              <w:jc w:val="center"/>
              <w:rPr>
                <w:ins w:id="18671" w:author="Author"/>
              </w:rPr>
            </w:pPr>
            <w:ins w:id="18672"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3DAFDA" w14:textId="77777777" w:rsidR="003F7E2C" w:rsidRDefault="003F7E2C" w:rsidP="00BE28D4">
            <w:pPr>
              <w:pStyle w:val="tabletext11"/>
              <w:jc w:val="center"/>
              <w:rPr>
                <w:ins w:id="18673" w:author="Author"/>
              </w:rPr>
            </w:pPr>
            <w:ins w:id="18674"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8FED19" w14:textId="77777777" w:rsidR="003F7E2C" w:rsidRDefault="003F7E2C" w:rsidP="00BE28D4">
            <w:pPr>
              <w:pStyle w:val="tabletext11"/>
              <w:jc w:val="center"/>
              <w:rPr>
                <w:ins w:id="18675" w:author="Author"/>
              </w:rPr>
            </w:pPr>
            <w:ins w:id="18676"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87CD0C" w14:textId="77777777" w:rsidR="003F7E2C" w:rsidRDefault="003F7E2C" w:rsidP="00BE28D4">
            <w:pPr>
              <w:pStyle w:val="tabletext11"/>
              <w:jc w:val="center"/>
              <w:rPr>
                <w:ins w:id="18677" w:author="Author"/>
              </w:rPr>
            </w:pPr>
            <w:ins w:id="18678"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D20D97" w14:textId="77777777" w:rsidR="003F7E2C" w:rsidRDefault="003F7E2C" w:rsidP="00BE28D4">
            <w:pPr>
              <w:pStyle w:val="tabletext11"/>
              <w:jc w:val="center"/>
              <w:rPr>
                <w:ins w:id="18679" w:author="Author"/>
              </w:rPr>
            </w:pPr>
            <w:ins w:id="18680"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603796" w14:textId="77777777" w:rsidR="003F7E2C" w:rsidRDefault="003F7E2C" w:rsidP="00BE28D4">
            <w:pPr>
              <w:pStyle w:val="tabletext11"/>
              <w:jc w:val="center"/>
              <w:rPr>
                <w:ins w:id="18681" w:author="Author"/>
              </w:rPr>
            </w:pPr>
            <w:ins w:id="18682"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417E9D" w14:textId="77777777" w:rsidR="003F7E2C" w:rsidRDefault="003F7E2C" w:rsidP="00BE28D4">
            <w:pPr>
              <w:pStyle w:val="tabletext11"/>
              <w:jc w:val="center"/>
              <w:rPr>
                <w:ins w:id="18683" w:author="Author"/>
              </w:rPr>
            </w:pPr>
            <w:ins w:id="18684"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A31018" w14:textId="77777777" w:rsidR="003F7E2C" w:rsidRDefault="003F7E2C" w:rsidP="00BE28D4">
            <w:pPr>
              <w:pStyle w:val="tabletext11"/>
              <w:jc w:val="center"/>
              <w:rPr>
                <w:ins w:id="18685" w:author="Author"/>
              </w:rPr>
            </w:pPr>
            <w:ins w:id="18686"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AD585C" w14:textId="77777777" w:rsidR="003F7E2C" w:rsidRDefault="003F7E2C" w:rsidP="00BE28D4">
            <w:pPr>
              <w:pStyle w:val="tabletext11"/>
              <w:jc w:val="center"/>
              <w:rPr>
                <w:ins w:id="18687" w:author="Author"/>
              </w:rPr>
            </w:pPr>
            <w:ins w:id="18688"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23B3FD" w14:textId="77777777" w:rsidR="003F7E2C" w:rsidRDefault="003F7E2C" w:rsidP="00BE28D4">
            <w:pPr>
              <w:pStyle w:val="tabletext11"/>
              <w:jc w:val="center"/>
              <w:rPr>
                <w:ins w:id="18689" w:author="Author"/>
              </w:rPr>
            </w:pPr>
            <w:ins w:id="18690"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BCC06A" w14:textId="77777777" w:rsidR="003F7E2C" w:rsidRDefault="003F7E2C" w:rsidP="00BE28D4">
            <w:pPr>
              <w:pStyle w:val="tabletext11"/>
              <w:jc w:val="center"/>
              <w:rPr>
                <w:ins w:id="18691" w:author="Author"/>
              </w:rPr>
            </w:pPr>
            <w:ins w:id="18692" w:author="Author">
              <w:r>
                <w:t>0.18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82E4B45" w14:textId="77777777" w:rsidR="003F7E2C" w:rsidRDefault="003F7E2C" w:rsidP="00BE28D4">
            <w:pPr>
              <w:pStyle w:val="tabletext11"/>
              <w:jc w:val="center"/>
              <w:rPr>
                <w:ins w:id="18693" w:author="Author"/>
              </w:rPr>
            </w:pPr>
            <w:ins w:id="18694"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A68B7" w14:textId="77777777" w:rsidR="003F7E2C" w:rsidRDefault="003F7E2C" w:rsidP="00BE28D4">
            <w:pPr>
              <w:pStyle w:val="tabletext11"/>
              <w:jc w:val="center"/>
              <w:rPr>
                <w:ins w:id="18695" w:author="Author"/>
              </w:rPr>
            </w:pPr>
            <w:ins w:id="18696"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5FF55E" w14:textId="77777777" w:rsidR="003F7E2C" w:rsidRDefault="003F7E2C" w:rsidP="00BE28D4">
            <w:pPr>
              <w:pStyle w:val="tabletext11"/>
              <w:jc w:val="center"/>
              <w:rPr>
                <w:ins w:id="18697" w:author="Author"/>
              </w:rPr>
            </w:pPr>
            <w:ins w:id="18698"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54FC88" w14:textId="77777777" w:rsidR="003F7E2C" w:rsidRDefault="003F7E2C" w:rsidP="00BE28D4">
            <w:pPr>
              <w:pStyle w:val="tabletext11"/>
              <w:jc w:val="center"/>
              <w:rPr>
                <w:ins w:id="18699" w:author="Author"/>
              </w:rPr>
            </w:pPr>
            <w:ins w:id="18700"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68AEAB" w14:textId="77777777" w:rsidR="003F7E2C" w:rsidRDefault="003F7E2C" w:rsidP="00BE28D4">
            <w:pPr>
              <w:pStyle w:val="tabletext11"/>
              <w:jc w:val="center"/>
              <w:rPr>
                <w:ins w:id="18701" w:author="Author"/>
              </w:rPr>
            </w:pPr>
            <w:ins w:id="18702" w:author="Author">
              <w:r>
                <w:t>0.18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701B7FB" w14:textId="77777777" w:rsidR="003F7E2C" w:rsidRDefault="003F7E2C" w:rsidP="00BE28D4">
            <w:pPr>
              <w:pStyle w:val="tabletext11"/>
              <w:jc w:val="center"/>
              <w:rPr>
                <w:ins w:id="18703" w:author="Author"/>
              </w:rPr>
            </w:pPr>
            <w:ins w:id="18704" w:author="Author">
              <w:r>
                <w:t>0.18</w:t>
              </w:r>
            </w:ins>
          </w:p>
        </w:tc>
      </w:tr>
      <w:tr w:rsidR="003F7E2C" w14:paraId="70B531A4" w14:textId="77777777" w:rsidTr="00EE1A0A">
        <w:trPr>
          <w:trHeight w:val="190"/>
          <w:ins w:id="18705" w:author="Author"/>
        </w:trPr>
        <w:tc>
          <w:tcPr>
            <w:tcW w:w="200" w:type="dxa"/>
            <w:tcBorders>
              <w:top w:val="single" w:sz="4" w:space="0" w:color="auto"/>
              <w:left w:val="single" w:sz="4" w:space="0" w:color="auto"/>
              <w:bottom w:val="single" w:sz="4" w:space="0" w:color="auto"/>
              <w:right w:val="nil"/>
            </w:tcBorders>
            <w:vAlign w:val="bottom"/>
          </w:tcPr>
          <w:p w14:paraId="430E5511" w14:textId="77777777" w:rsidR="003F7E2C" w:rsidRDefault="003F7E2C" w:rsidP="00BE28D4">
            <w:pPr>
              <w:pStyle w:val="tabletext11"/>
              <w:jc w:val="right"/>
              <w:rPr>
                <w:ins w:id="18706" w:author="Author"/>
              </w:rPr>
            </w:pPr>
          </w:p>
        </w:tc>
        <w:tc>
          <w:tcPr>
            <w:tcW w:w="1580" w:type="dxa"/>
            <w:tcBorders>
              <w:top w:val="single" w:sz="4" w:space="0" w:color="auto"/>
              <w:left w:val="nil"/>
              <w:bottom w:val="single" w:sz="4" w:space="0" w:color="auto"/>
              <w:right w:val="single" w:sz="4" w:space="0" w:color="auto"/>
            </w:tcBorders>
            <w:vAlign w:val="bottom"/>
            <w:hideMark/>
          </w:tcPr>
          <w:p w14:paraId="17E234E3" w14:textId="77777777" w:rsidR="003F7E2C" w:rsidRDefault="003F7E2C" w:rsidP="00BE28D4">
            <w:pPr>
              <w:pStyle w:val="tabletext11"/>
              <w:tabs>
                <w:tab w:val="decimal" w:pos="640"/>
              </w:tabs>
              <w:rPr>
                <w:ins w:id="18707" w:author="Author"/>
              </w:rPr>
            </w:pPr>
            <w:ins w:id="18708" w:author="Author">
              <w:r>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C13956C" w14:textId="77777777" w:rsidR="003F7E2C" w:rsidRDefault="003F7E2C" w:rsidP="00BE28D4">
            <w:pPr>
              <w:pStyle w:val="tabletext11"/>
              <w:jc w:val="center"/>
              <w:rPr>
                <w:ins w:id="18709" w:author="Author"/>
              </w:rPr>
            </w:pPr>
            <w:ins w:id="18710" w:author="Author">
              <w:r>
                <w:t>0.37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6582979" w14:textId="77777777" w:rsidR="003F7E2C" w:rsidRDefault="003F7E2C" w:rsidP="00BE28D4">
            <w:pPr>
              <w:pStyle w:val="tabletext11"/>
              <w:jc w:val="center"/>
              <w:rPr>
                <w:ins w:id="18711" w:author="Author"/>
              </w:rPr>
            </w:pPr>
            <w:ins w:id="18712"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3BED9C" w14:textId="77777777" w:rsidR="003F7E2C" w:rsidRDefault="003F7E2C" w:rsidP="00BE28D4">
            <w:pPr>
              <w:pStyle w:val="tabletext11"/>
              <w:jc w:val="center"/>
              <w:rPr>
                <w:ins w:id="18713" w:author="Author"/>
              </w:rPr>
            </w:pPr>
            <w:ins w:id="18714"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174DD1" w14:textId="77777777" w:rsidR="003F7E2C" w:rsidRDefault="003F7E2C" w:rsidP="00BE28D4">
            <w:pPr>
              <w:pStyle w:val="tabletext11"/>
              <w:jc w:val="center"/>
              <w:rPr>
                <w:ins w:id="18715" w:author="Author"/>
              </w:rPr>
            </w:pPr>
            <w:ins w:id="18716"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112416" w14:textId="77777777" w:rsidR="003F7E2C" w:rsidRDefault="003F7E2C" w:rsidP="00BE28D4">
            <w:pPr>
              <w:pStyle w:val="tabletext11"/>
              <w:jc w:val="center"/>
              <w:rPr>
                <w:ins w:id="18717" w:author="Author"/>
              </w:rPr>
            </w:pPr>
            <w:ins w:id="18718"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A26609" w14:textId="77777777" w:rsidR="003F7E2C" w:rsidRDefault="003F7E2C" w:rsidP="00BE28D4">
            <w:pPr>
              <w:pStyle w:val="tabletext11"/>
              <w:jc w:val="center"/>
              <w:rPr>
                <w:ins w:id="18719" w:author="Author"/>
              </w:rPr>
            </w:pPr>
            <w:ins w:id="18720"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3165D2" w14:textId="77777777" w:rsidR="003F7E2C" w:rsidRDefault="003F7E2C" w:rsidP="00BE28D4">
            <w:pPr>
              <w:pStyle w:val="tabletext11"/>
              <w:jc w:val="center"/>
              <w:rPr>
                <w:ins w:id="18721" w:author="Author"/>
              </w:rPr>
            </w:pPr>
            <w:ins w:id="18722"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1C218D" w14:textId="77777777" w:rsidR="003F7E2C" w:rsidRDefault="003F7E2C" w:rsidP="00BE28D4">
            <w:pPr>
              <w:pStyle w:val="tabletext11"/>
              <w:jc w:val="center"/>
              <w:rPr>
                <w:ins w:id="18723" w:author="Author"/>
              </w:rPr>
            </w:pPr>
            <w:ins w:id="18724"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3FE626" w14:textId="77777777" w:rsidR="003F7E2C" w:rsidRDefault="003F7E2C" w:rsidP="00BE28D4">
            <w:pPr>
              <w:pStyle w:val="tabletext11"/>
              <w:jc w:val="center"/>
              <w:rPr>
                <w:ins w:id="18725" w:author="Author"/>
              </w:rPr>
            </w:pPr>
            <w:ins w:id="18726"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6D4E64" w14:textId="77777777" w:rsidR="003F7E2C" w:rsidRDefault="003F7E2C" w:rsidP="00BE28D4">
            <w:pPr>
              <w:pStyle w:val="tabletext11"/>
              <w:jc w:val="center"/>
              <w:rPr>
                <w:ins w:id="18727" w:author="Author"/>
              </w:rPr>
            </w:pPr>
            <w:ins w:id="18728"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6545A4" w14:textId="77777777" w:rsidR="003F7E2C" w:rsidRDefault="003F7E2C" w:rsidP="00BE28D4">
            <w:pPr>
              <w:pStyle w:val="tabletext11"/>
              <w:jc w:val="center"/>
              <w:rPr>
                <w:ins w:id="18729" w:author="Author"/>
              </w:rPr>
            </w:pPr>
            <w:ins w:id="18730"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2D9352" w14:textId="77777777" w:rsidR="003F7E2C" w:rsidRDefault="003F7E2C" w:rsidP="00BE28D4">
            <w:pPr>
              <w:pStyle w:val="tabletext11"/>
              <w:jc w:val="center"/>
              <w:rPr>
                <w:ins w:id="18731" w:author="Author"/>
              </w:rPr>
            </w:pPr>
            <w:ins w:id="18732"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799C77" w14:textId="77777777" w:rsidR="003F7E2C" w:rsidRDefault="003F7E2C" w:rsidP="00BE28D4">
            <w:pPr>
              <w:pStyle w:val="tabletext11"/>
              <w:jc w:val="center"/>
              <w:rPr>
                <w:ins w:id="18733" w:author="Author"/>
              </w:rPr>
            </w:pPr>
            <w:ins w:id="18734"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743575" w14:textId="77777777" w:rsidR="003F7E2C" w:rsidRDefault="003F7E2C" w:rsidP="00BE28D4">
            <w:pPr>
              <w:pStyle w:val="tabletext11"/>
              <w:jc w:val="center"/>
              <w:rPr>
                <w:ins w:id="18735" w:author="Author"/>
              </w:rPr>
            </w:pPr>
            <w:ins w:id="18736"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339422" w14:textId="77777777" w:rsidR="003F7E2C" w:rsidRDefault="003F7E2C" w:rsidP="00BE28D4">
            <w:pPr>
              <w:pStyle w:val="tabletext11"/>
              <w:jc w:val="center"/>
              <w:rPr>
                <w:ins w:id="18737" w:author="Author"/>
              </w:rPr>
            </w:pPr>
            <w:ins w:id="18738"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C6B2E5" w14:textId="77777777" w:rsidR="003F7E2C" w:rsidRDefault="003F7E2C" w:rsidP="00BE28D4">
            <w:pPr>
              <w:pStyle w:val="tabletext11"/>
              <w:jc w:val="center"/>
              <w:rPr>
                <w:ins w:id="18739" w:author="Author"/>
              </w:rPr>
            </w:pPr>
            <w:ins w:id="18740"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C9CD29" w14:textId="77777777" w:rsidR="003F7E2C" w:rsidRDefault="003F7E2C" w:rsidP="00BE28D4">
            <w:pPr>
              <w:pStyle w:val="tabletext11"/>
              <w:jc w:val="center"/>
              <w:rPr>
                <w:ins w:id="18741" w:author="Author"/>
              </w:rPr>
            </w:pPr>
            <w:ins w:id="18742"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D09328" w14:textId="77777777" w:rsidR="003F7E2C" w:rsidRDefault="003F7E2C" w:rsidP="00BE28D4">
            <w:pPr>
              <w:pStyle w:val="tabletext11"/>
              <w:jc w:val="center"/>
              <w:rPr>
                <w:ins w:id="18743" w:author="Author"/>
              </w:rPr>
            </w:pPr>
            <w:ins w:id="18744"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AA49A3" w14:textId="77777777" w:rsidR="003F7E2C" w:rsidRDefault="003F7E2C" w:rsidP="00BE28D4">
            <w:pPr>
              <w:pStyle w:val="tabletext11"/>
              <w:jc w:val="center"/>
              <w:rPr>
                <w:ins w:id="18745" w:author="Author"/>
              </w:rPr>
            </w:pPr>
            <w:ins w:id="18746"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D7BF77" w14:textId="77777777" w:rsidR="003F7E2C" w:rsidRDefault="003F7E2C" w:rsidP="00BE28D4">
            <w:pPr>
              <w:pStyle w:val="tabletext11"/>
              <w:jc w:val="center"/>
              <w:rPr>
                <w:ins w:id="18747" w:author="Author"/>
              </w:rPr>
            </w:pPr>
            <w:ins w:id="18748"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D91C7B" w14:textId="77777777" w:rsidR="003F7E2C" w:rsidRDefault="003F7E2C" w:rsidP="00BE28D4">
            <w:pPr>
              <w:pStyle w:val="tabletext11"/>
              <w:jc w:val="center"/>
              <w:rPr>
                <w:ins w:id="18749" w:author="Author"/>
              </w:rPr>
            </w:pPr>
            <w:ins w:id="18750"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269C63" w14:textId="77777777" w:rsidR="003F7E2C" w:rsidRDefault="003F7E2C" w:rsidP="00BE28D4">
            <w:pPr>
              <w:pStyle w:val="tabletext11"/>
              <w:jc w:val="center"/>
              <w:rPr>
                <w:ins w:id="18751" w:author="Author"/>
              </w:rPr>
            </w:pPr>
            <w:ins w:id="18752" w:author="Author">
              <w:r>
                <w:t>0.22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14A45A0" w14:textId="77777777" w:rsidR="003F7E2C" w:rsidRDefault="003F7E2C" w:rsidP="00BE28D4">
            <w:pPr>
              <w:pStyle w:val="tabletext11"/>
              <w:jc w:val="center"/>
              <w:rPr>
                <w:ins w:id="18753" w:author="Author"/>
              </w:rPr>
            </w:pPr>
            <w:ins w:id="18754"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5DE5CB" w14:textId="77777777" w:rsidR="003F7E2C" w:rsidRDefault="003F7E2C" w:rsidP="00BE28D4">
            <w:pPr>
              <w:pStyle w:val="tabletext11"/>
              <w:jc w:val="center"/>
              <w:rPr>
                <w:ins w:id="18755" w:author="Author"/>
              </w:rPr>
            </w:pPr>
            <w:ins w:id="18756"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4547FA" w14:textId="77777777" w:rsidR="003F7E2C" w:rsidRDefault="003F7E2C" w:rsidP="00BE28D4">
            <w:pPr>
              <w:pStyle w:val="tabletext11"/>
              <w:jc w:val="center"/>
              <w:rPr>
                <w:ins w:id="18757" w:author="Author"/>
              </w:rPr>
            </w:pPr>
            <w:ins w:id="18758"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E73A9A" w14:textId="77777777" w:rsidR="003F7E2C" w:rsidRDefault="003F7E2C" w:rsidP="00BE28D4">
            <w:pPr>
              <w:pStyle w:val="tabletext11"/>
              <w:jc w:val="center"/>
              <w:rPr>
                <w:ins w:id="18759" w:author="Author"/>
              </w:rPr>
            </w:pPr>
            <w:ins w:id="18760"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C01EA7" w14:textId="77777777" w:rsidR="003F7E2C" w:rsidRDefault="003F7E2C" w:rsidP="00BE28D4">
            <w:pPr>
              <w:pStyle w:val="tabletext11"/>
              <w:jc w:val="center"/>
              <w:rPr>
                <w:ins w:id="18761" w:author="Author"/>
              </w:rPr>
            </w:pPr>
            <w:ins w:id="18762" w:author="Author">
              <w:r>
                <w:t>0.22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864DE69" w14:textId="77777777" w:rsidR="003F7E2C" w:rsidRDefault="003F7E2C" w:rsidP="00BE28D4">
            <w:pPr>
              <w:pStyle w:val="tabletext11"/>
              <w:jc w:val="center"/>
              <w:rPr>
                <w:ins w:id="18763" w:author="Author"/>
              </w:rPr>
            </w:pPr>
            <w:ins w:id="18764" w:author="Author">
              <w:r>
                <w:t>0.22</w:t>
              </w:r>
            </w:ins>
          </w:p>
        </w:tc>
      </w:tr>
      <w:tr w:rsidR="003F7E2C" w14:paraId="6D944347" w14:textId="77777777" w:rsidTr="00EE1A0A">
        <w:trPr>
          <w:trHeight w:val="190"/>
          <w:ins w:id="18765" w:author="Author"/>
        </w:trPr>
        <w:tc>
          <w:tcPr>
            <w:tcW w:w="200" w:type="dxa"/>
            <w:tcBorders>
              <w:top w:val="single" w:sz="4" w:space="0" w:color="auto"/>
              <w:left w:val="single" w:sz="4" w:space="0" w:color="auto"/>
              <w:bottom w:val="single" w:sz="4" w:space="0" w:color="auto"/>
              <w:right w:val="nil"/>
            </w:tcBorders>
            <w:vAlign w:val="bottom"/>
          </w:tcPr>
          <w:p w14:paraId="723E5610" w14:textId="77777777" w:rsidR="003F7E2C" w:rsidRDefault="003F7E2C" w:rsidP="00BE28D4">
            <w:pPr>
              <w:pStyle w:val="tabletext11"/>
              <w:jc w:val="right"/>
              <w:rPr>
                <w:ins w:id="18766" w:author="Author"/>
              </w:rPr>
            </w:pPr>
          </w:p>
        </w:tc>
        <w:tc>
          <w:tcPr>
            <w:tcW w:w="1580" w:type="dxa"/>
            <w:tcBorders>
              <w:top w:val="single" w:sz="4" w:space="0" w:color="auto"/>
              <w:left w:val="nil"/>
              <w:bottom w:val="single" w:sz="4" w:space="0" w:color="auto"/>
              <w:right w:val="single" w:sz="4" w:space="0" w:color="auto"/>
            </w:tcBorders>
            <w:vAlign w:val="bottom"/>
            <w:hideMark/>
          </w:tcPr>
          <w:p w14:paraId="5C789CD2" w14:textId="77777777" w:rsidR="003F7E2C" w:rsidRDefault="003F7E2C" w:rsidP="00BE28D4">
            <w:pPr>
              <w:pStyle w:val="tabletext11"/>
              <w:tabs>
                <w:tab w:val="decimal" w:pos="640"/>
              </w:tabs>
              <w:rPr>
                <w:ins w:id="18767" w:author="Author"/>
              </w:rPr>
            </w:pPr>
            <w:ins w:id="18768" w:author="Author">
              <w:r>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A250B9E" w14:textId="77777777" w:rsidR="003F7E2C" w:rsidRDefault="003F7E2C" w:rsidP="00BE28D4">
            <w:pPr>
              <w:pStyle w:val="tabletext11"/>
              <w:jc w:val="center"/>
              <w:rPr>
                <w:ins w:id="18769" w:author="Author"/>
              </w:rPr>
            </w:pPr>
            <w:ins w:id="18770" w:author="Author">
              <w:r>
                <w:t>0.45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A3B7262" w14:textId="77777777" w:rsidR="003F7E2C" w:rsidRDefault="003F7E2C" w:rsidP="00BE28D4">
            <w:pPr>
              <w:pStyle w:val="tabletext11"/>
              <w:jc w:val="center"/>
              <w:rPr>
                <w:ins w:id="18771" w:author="Author"/>
              </w:rPr>
            </w:pPr>
            <w:ins w:id="18772"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9FE61A" w14:textId="77777777" w:rsidR="003F7E2C" w:rsidRDefault="003F7E2C" w:rsidP="00BE28D4">
            <w:pPr>
              <w:pStyle w:val="tabletext11"/>
              <w:jc w:val="center"/>
              <w:rPr>
                <w:ins w:id="18773" w:author="Author"/>
              </w:rPr>
            </w:pPr>
            <w:ins w:id="18774"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4B5EBF" w14:textId="77777777" w:rsidR="003F7E2C" w:rsidRDefault="003F7E2C" w:rsidP="00BE28D4">
            <w:pPr>
              <w:pStyle w:val="tabletext11"/>
              <w:jc w:val="center"/>
              <w:rPr>
                <w:ins w:id="18775" w:author="Author"/>
              </w:rPr>
            </w:pPr>
            <w:ins w:id="18776"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7E7D0E" w14:textId="77777777" w:rsidR="003F7E2C" w:rsidRDefault="003F7E2C" w:rsidP="00BE28D4">
            <w:pPr>
              <w:pStyle w:val="tabletext11"/>
              <w:jc w:val="center"/>
              <w:rPr>
                <w:ins w:id="18777" w:author="Author"/>
              </w:rPr>
            </w:pPr>
            <w:ins w:id="18778"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9080B7" w14:textId="77777777" w:rsidR="003F7E2C" w:rsidRDefault="003F7E2C" w:rsidP="00BE28D4">
            <w:pPr>
              <w:pStyle w:val="tabletext11"/>
              <w:jc w:val="center"/>
              <w:rPr>
                <w:ins w:id="18779" w:author="Author"/>
              </w:rPr>
            </w:pPr>
            <w:ins w:id="18780"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A6C56C" w14:textId="77777777" w:rsidR="003F7E2C" w:rsidRDefault="003F7E2C" w:rsidP="00BE28D4">
            <w:pPr>
              <w:pStyle w:val="tabletext11"/>
              <w:jc w:val="center"/>
              <w:rPr>
                <w:ins w:id="18781" w:author="Author"/>
              </w:rPr>
            </w:pPr>
            <w:ins w:id="18782"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F08B04" w14:textId="77777777" w:rsidR="003F7E2C" w:rsidRDefault="003F7E2C" w:rsidP="00BE28D4">
            <w:pPr>
              <w:pStyle w:val="tabletext11"/>
              <w:jc w:val="center"/>
              <w:rPr>
                <w:ins w:id="18783" w:author="Author"/>
              </w:rPr>
            </w:pPr>
            <w:ins w:id="18784"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11D691" w14:textId="77777777" w:rsidR="003F7E2C" w:rsidRDefault="003F7E2C" w:rsidP="00BE28D4">
            <w:pPr>
              <w:pStyle w:val="tabletext11"/>
              <w:jc w:val="center"/>
              <w:rPr>
                <w:ins w:id="18785" w:author="Author"/>
              </w:rPr>
            </w:pPr>
            <w:ins w:id="18786"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6168C6" w14:textId="77777777" w:rsidR="003F7E2C" w:rsidRDefault="003F7E2C" w:rsidP="00BE28D4">
            <w:pPr>
              <w:pStyle w:val="tabletext11"/>
              <w:jc w:val="center"/>
              <w:rPr>
                <w:ins w:id="18787" w:author="Author"/>
              </w:rPr>
            </w:pPr>
            <w:ins w:id="18788"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FD1D37" w14:textId="77777777" w:rsidR="003F7E2C" w:rsidRDefault="003F7E2C" w:rsidP="00BE28D4">
            <w:pPr>
              <w:pStyle w:val="tabletext11"/>
              <w:jc w:val="center"/>
              <w:rPr>
                <w:ins w:id="18789" w:author="Author"/>
              </w:rPr>
            </w:pPr>
            <w:ins w:id="18790"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56A40A" w14:textId="77777777" w:rsidR="003F7E2C" w:rsidRDefault="003F7E2C" w:rsidP="00BE28D4">
            <w:pPr>
              <w:pStyle w:val="tabletext11"/>
              <w:jc w:val="center"/>
              <w:rPr>
                <w:ins w:id="18791" w:author="Author"/>
              </w:rPr>
            </w:pPr>
            <w:ins w:id="18792"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00466" w14:textId="77777777" w:rsidR="003F7E2C" w:rsidRDefault="003F7E2C" w:rsidP="00BE28D4">
            <w:pPr>
              <w:pStyle w:val="tabletext11"/>
              <w:jc w:val="center"/>
              <w:rPr>
                <w:ins w:id="18793" w:author="Author"/>
              </w:rPr>
            </w:pPr>
            <w:ins w:id="18794"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15A522" w14:textId="77777777" w:rsidR="003F7E2C" w:rsidRDefault="003F7E2C" w:rsidP="00BE28D4">
            <w:pPr>
              <w:pStyle w:val="tabletext11"/>
              <w:jc w:val="center"/>
              <w:rPr>
                <w:ins w:id="18795" w:author="Author"/>
              </w:rPr>
            </w:pPr>
            <w:ins w:id="18796"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6CC85F" w14:textId="77777777" w:rsidR="003F7E2C" w:rsidRDefault="003F7E2C" w:rsidP="00BE28D4">
            <w:pPr>
              <w:pStyle w:val="tabletext11"/>
              <w:jc w:val="center"/>
              <w:rPr>
                <w:ins w:id="18797" w:author="Author"/>
              </w:rPr>
            </w:pPr>
            <w:ins w:id="18798"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4F8EC5" w14:textId="77777777" w:rsidR="003F7E2C" w:rsidRDefault="003F7E2C" w:rsidP="00BE28D4">
            <w:pPr>
              <w:pStyle w:val="tabletext11"/>
              <w:jc w:val="center"/>
              <w:rPr>
                <w:ins w:id="18799" w:author="Author"/>
              </w:rPr>
            </w:pPr>
            <w:ins w:id="18800"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25067E" w14:textId="77777777" w:rsidR="003F7E2C" w:rsidRDefault="003F7E2C" w:rsidP="00BE28D4">
            <w:pPr>
              <w:pStyle w:val="tabletext11"/>
              <w:jc w:val="center"/>
              <w:rPr>
                <w:ins w:id="18801" w:author="Author"/>
              </w:rPr>
            </w:pPr>
            <w:ins w:id="18802"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76CAF8" w14:textId="77777777" w:rsidR="003F7E2C" w:rsidRDefault="003F7E2C" w:rsidP="00BE28D4">
            <w:pPr>
              <w:pStyle w:val="tabletext11"/>
              <w:jc w:val="center"/>
              <w:rPr>
                <w:ins w:id="18803" w:author="Author"/>
              </w:rPr>
            </w:pPr>
            <w:ins w:id="18804"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55529A" w14:textId="77777777" w:rsidR="003F7E2C" w:rsidRDefault="003F7E2C" w:rsidP="00BE28D4">
            <w:pPr>
              <w:pStyle w:val="tabletext11"/>
              <w:jc w:val="center"/>
              <w:rPr>
                <w:ins w:id="18805" w:author="Author"/>
              </w:rPr>
            </w:pPr>
            <w:ins w:id="18806"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4EB4DD" w14:textId="77777777" w:rsidR="003F7E2C" w:rsidRDefault="003F7E2C" w:rsidP="00BE28D4">
            <w:pPr>
              <w:pStyle w:val="tabletext11"/>
              <w:jc w:val="center"/>
              <w:rPr>
                <w:ins w:id="18807" w:author="Author"/>
              </w:rPr>
            </w:pPr>
            <w:ins w:id="18808"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7D50BD" w14:textId="77777777" w:rsidR="003F7E2C" w:rsidRDefault="003F7E2C" w:rsidP="00BE28D4">
            <w:pPr>
              <w:pStyle w:val="tabletext11"/>
              <w:jc w:val="center"/>
              <w:rPr>
                <w:ins w:id="18809" w:author="Author"/>
              </w:rPr>
            </w:pPr>
            <w:ins w:id="18810"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8F1CF5" w14:textId="77777777" w:rsidR="003F7E2C" w:rsidRDefault="003F7E2C" w:rsidP="00BE28D4">
            <w:pPr>
              <w:pStyle w:val="tabletext11"/>
              <w:jc w:val="center"/>
              <w:rPr>
                <w:ins w:id="18811" w:author="Author"/>
              </w:rPr>
            </w:pPr>
            <w:ins w:id="18812" w:author="Author">
              <w:r>
                <w:t>0.27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A56A29E" w14:textId="77777777" w:rsidR="003F7E2C" w:rsidRDefault="003F7E2C" w:rsidP="00BE28D4">
            <w:pPr>
              <w:pStyle w:val="tabletext11"/>
              <w:jc w:val="center"/>
              <w:rPr>
                <w:ins w:id="18813" w:author="Author"/>
              </w:rPr>
            </w:pPr>
            <w:ins w:id="18814"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A96968" w14:textId="77777777" w:rsidR="003F7E2C" w:rsidRDefault="003F7E2C" w:rsidP="00BE28D4">
            <w:pPr>
              <w:pStyle w:val="tabletext11"/>
              <w:jc w:val="center"/>
              <w:rPr>
                <w:ins w:id="18815" w:author="Author"/>
              </w:rPr>
            </w:pPr>
            <w:ins w:id="18816"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3D84BD" w14:textId="77777777" w:rsidR="003F7E2C" w:rsidRDefault="003F7E2C" w:rsidP="00BE28D4">
            <w:pPr>
              <w:pStyle w:val="tabletext11"/>
              <w:jc w:val="center"/>
              <w:rPr>
                <w:ins w:id="18817" w:author="Author"/>
              </w:rPr>
            </w:pPr>
            <w:ins w:id="18818"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1A04DA" w14:textId="77777777" w:rsidR="003F7E2C" w:rsidRDefault="003F7E2C" w:rsidP="00BE28D4">
            <w:pPr>
              <w:pStyle w:val="tabletext11"/>
              <w:jc w:val="center"/>
              <w:rPr>
                <w:ins w:id="18819" w:author="Author"/>
              </w:rPr>
            </w:pPr>
            <w:ins w:id="18820"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38EFE4" w14:textId="77777777" w:rsidR="003F7E2C" w:rsidRDefault="003F7E2C" w:rsidP="00BE28D4">
            <w:pPr>
              <w:pStyle w:val="tabletext11"/>
              <w:jc w:val="center"/>
              <w:rPr>
                <w:ins w:id="18821" w:author="Author"/>
              </w:rPr>
            </w:pPr>
            <w:ins w:id="18822" w:author="Author">
              <w:r>
                <w:t>0.27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957EFB8" w14:textId="77777777" w:rsidR="003F7E2C" w:rsidRDefault="003F7E2C" w:rsidP="00BE28D4">
            <w:pPr>
              <w:pStyle w:val="tabletext11"/>
              <w:jc w:val="center"/>
              <w:rPr>
                <w:ins w:id="18823" w:author="Author"/>
              </w:rPr>
            </w:pPr>
            <w:ins w:id="18824" w:author="Author">
              <w:r>
                <w:t>0.27</w:t>
              </w:r>
            </w:ins>
          </w:p>
        </w:tc>
      </w:tr>
      <w:tr w:rsidR="003F7E2C" w14:paraId="4073FCC1" w14:textId="77777777" w:rsidTr="00EE1A0A">
        <w:trPr>
          <w:trHeight w:val="190"/>
          <w:ins w:id="18825" w:author="Author"/>
        </w:trPr>
        <w:tc>
          <w:tcPr>
            <w:tcW w:w="200" w:type="dxa"/>
            <w:tcBorders>
              <w:top w:val="single" w:sz="4" w:space="0" w:color="auto"/>
              <w:left w:val="single" w:sz="4" w:space="0" w:color="auto"/>
              <w:bottom w:val="single" w:sz="4" w:space="0" w:color="auto"/>
              <w:right w:val="nil"/>
            </w:tcBorders>
            <w:vAlign w:val="bottom"/>
          </w:tcPr>
          <w:p w14:paraId="6BE5E809" w14:textId="77777777" w:rsidR="003F7E2C" w:rsidRDefault="003F7E2C" w:rsidP="00BE28D4">
            <w:pPr>
              <w:pStyle w:val="tabletext11"/>
              <w:jc w:val="right"/>
              <w:rPr>
                <w:ins w:id="18826" w:author="Author"/>
              </w:rPr>
            </w:pPr>
          </w:p>
        </w:tc>
        <w:tc>
          <w:tcPr>
            <w:tcW w:w="1580" w:type="dxa"/>
            <w:tcBorders>
              <w:top w:val="single" w:sz="4" w:space="0" w:color="auto"/>
              <w:left w:val="nil"/>
              <w:bottom w:val="single" w:sz="4" w:space="0" w:color="auto"/>
              <w:right w:val="single" w:sz="4" w:space="0" w:color="auto"/>
            </w:tcBorders>
            <w:vAlign w:val="bottom"/>
            <w:hideMark/>
          </w:tcPr>
          <w:p w14:paraId="6E039B2D" w14:textId="77777777" w:rsidR="003F7E2C" w:rsidRDefault="003F7E2C" w:rsidP="00BE28D4">
            <w:pPr>
              <w:pStyle w:val="tabletext11"/>
              <w:tabs>
                <w:tab w:val="decimal" w:pos="640"/>
              </w:tabs>
              <w:rPr>
                <w:ins w:id="18827" w:author="Author"/>
              </w:rPr>
            </w:pPr>
            <w:ins w:id="18828" w:author="Author">
              <w:r>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B64FB92" w14:textId="77777777" w:rsidR="003F7E2C" w:rsidRDefault="003F7E2C" w:rsidP="00BE28D4">
            <w:pPr>
              <w:pStyle w:val="tabletext11"/>
              <w:jc w:val="center"/>
              <w:rPr>
                <w:ins w:id="18829" w:author="Author"/>
              </w:rPr>
            </w:pPr>
            <w:ins w:id="18830" w:author="Author">
              <w:r>
                <w:t>0.53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C13CB03" w14:textId="77777777" w:rsidR="003F7E2C" w:rsidRDefault="003F7E2C" w:rsidP="00BE28D4">
            <w:pPr>
              <w:pStyle w:val="tabletext11"/>
              <w:jc w:val="center"/>
              <w:rPr>
                <w:ins w:id="18831" w:author="Author"/>
              </w:rPr>
            </w:pPr>
            <w:ins w:id="18832"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5FE3B1" w14:textId="77777777" w:rsidR="003F7E2C" w:rsidRDefault="003F7E2C" w:rsidP="00BE28D4">
            <w:pPr>
              <w:pStyle w:val="tabletext11"/>
              <w:jc w:val="center"/>
              <w:rPr>
                <w:ins w:id="18833" w:author="Author"/>
              </w:rPr>
            </w:pPr>
            <w:ins w:id="18834"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AEE094" w14:textId="77777777" w:rsidR="003F7E2C" w:rsidRDefault="003F7E2C" w:rsidP="00BE28D4">
            <w:pPr>
              <w:pStyle w:val="tabletext11"/>
              <w:jc w:val="center"/>
              <w:rPr>
                <w:ins w:id="18835" w:author="Author"/>
              </w:rPr>
            </w:pPr>
            <w:ins w:id="18836"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EA8188" w14:textId="77777777" w:rsidR="003F7E2C" w:rsidRDefault="003F7E2C" w:rsidP="00BE28D4">
            <w:pPr>
              <w:pStyle w:val="tabletext11"/>
              <w:jc w:val="center"/>
              <w:rPr>
                <w:ins w:id="18837" w:author="Author"/>
              </w:rPr>
            </w:pPr>
            <w:ins w:id="18838" w:author="Author">
              <w:r>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780A50" w14:textId="77777777" w:rsidR="003F7E2C" w:rsidRDefault="003F7E2C" w:rsidP="00BE28D4">
            <w:pPr>
              <w:pStyle w:val="tabletext11"/>
              <w:jc w:val="center"/>
              <w:rPr>
                <w:ins w:id="18839" w:author="Author"/>
              </w:rPr>
            </w:pPr>
            <w:ins w:id="18840"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30529D" w14:textId="77777777" w:rsidR="003F7E2C" w:rsidRDefault="003F7E2C" w:rsidP="00BE28D4">
            <w:pPr>
              <w:pStyle w:val="tabletext11"/>
              <w:jc w:val="center"/>
              <w:rPr>
                <w:ins w:id="18841" w:author="Author"/>
              </w:rPr>
            </w:pPr>
            <w:ins w:id="18842" w:author="Author">
              <w:r>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DE29AD" w14:textId="77777777" w:rsidR="003F7E2C" w:rsidRDefault="003F7E2C" w:rsidP="00BE28D4">
            <w:pPr>
              <w:pStyle w:val="tabletext11"/>
              <w:jc w:val="center"/>
              <w:rPr>
                <w:ins w:id="18843" w:author="Author"/>
              </w:rPr>
            </w:pPr>
            <w:ins w:id="18844"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F1A71E" w14:textId="77777777" w:rsidR="003F7E2C" w:rsidRDefault="003F7E2C" w:rsidP="00BE28D4">
            <w:pPr>
              <w:pStyle w:val="tabletext11"/>
              <w:jc w:val="center"/>
              <w:rPr>
                <w:ins w:id="18845" w:author="Author"/>
              </w:rPr>
            </w:pPr>
            <w:ins w:id="18846"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A4F87F" w14:textId="77777777" w:rsidR="003F7E2C" w:rsidRDefault="003F7E2C" w:rsidP="00BE28D4">
            <w:pPr>
              <w:pStyle w:val="tabletext11"/>
              <w:jc w:val="center"/>
              <w:rPr>
                <w:ins w:id="18847" w:author="Author"/>
              </w:rPr>
            </w:pPr>
            <w:ins w:id="18848"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DE0EBC" w14:textId="77777777" w:rsidR="003F7E2C" w:rsidRDefault="003F7E2C" w:rsidP="00BE28D4">
            <w:pPr>
              <w:pStyle w:val="tabletext11"/>
              <w:jc w:val="center"/>
              <w:rPr>
                <w:ins w:id="18849" w:author="Author"/>
              </w:rPr>
            </w:pPr>
            <w:ins w:id="18850"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E7F9AC" w14:textId="77777777" w:rsidR="003F7E2C" w:rsidRDefault="003F7E2C" w:rsidP="00BE28D4">
            <w:pPr>
              <w:pStyle w:val="tabletext11"/>
              <w:jc w:val="center"/>
              <w:rPr>
                <w:ins w:id="18851" w:author="Author"/>
              </w:rPr>
            </w:pPr>
            <w:ins w:id="18852"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61F7E1" w14:textId="77777777" w:rsidR="003F7E2C" w:rsidRDefault="003F7E2C" w:rsidP="00BE28D4">
            <w:pPr>
              <w:pStyle w:val="tabletext11"/>
              <w:jc w:val="center"/>
              <w:rPr>
                <w:ins w:id="18853" w:author="Author"/>
              </w:rPr>
            </w:pPr>
            <w:ins w:id="18854"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6F4CA8" w14:textId="77777777" w:rsidR="003F7E2C" w:rsidRDefault="003F7E2C" w:rsidP="00BE28D4">
            <w:pPr>
              <w:pStyle w:val="tabletext11"/>
              <w:jc w:val="center"/>
              <w:rPr>
                <w:ins w:id="18855" w:author="Author"/>
              </w:rPr>
            </w:pPr>
            <w:ins w:id="18856"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DC7B4F" w14:textId="77777777" w:rsidR="003F7E2C" w:rsidRDefault="003F7E2C" w:rsidP="00BE28D4">
            <w:pPr>
              <w:pStyle w:val="tabletext11"/>
              <w:jc w:val="center"/>
              <w:rPr>
                <w:ins w:id="18857" w:author="Author"/>
              </w:rPr>
            </w:pPr>
            <w:ins w:id="18858"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735AF7" w14:textId="77777777" w:rsidR="003F7E2C" w:rsidRDefault="003F7E2C" w:rsidP="00BE28D4">
            <w:pPr>
              <w:pStyle w:val="tabletext11"/>
              <w:jc w:val="center"/>
              <w:rPr>
                <w:ins w:id="18859" w:author="Author"/>
              </w:rPr>
            </w:pPr>
            <w:ins w:id="18860"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75AAB3" w14:textId="77777777" w:rsidR="003F7E2C" w:rsidRDefault="003F7E2C" w:rsidP="00BE28D4">
            <w:pPr>
              <w:pStyle w:val="tabletext11"/>
              <w:jc w:val="center"/>
              <w:rPr>
                <w:ins w:id="18861" w:author="Author"/>
              </w:rPr>
            </w:pPr>
            <w:ins w:id="18862"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2236F8" w14:textId="77777777" w:rsidR="003F7E2C" w:rsidRDefault="003F7E2C" w:rsidP="00BE28D4">
            <w:pPr>
              <w:pStyle w:val="tabletext11"/>
              <w:jc w:val="center"/>
              <w:rPr>
                <w:ins w:id="18863" w:author="Author"/>
              </w:rPr>
            </w:pPr>
            <w:ins w:id="18864"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A3ACCC" w14:textId="77777777" w:rsidR="003F7E2C" w:rsidRDefault="003F7E2C" w:rsidP="00BE28D4">
            <w:pPr>
              <w:pStyle w:val="tabletext11"/>
              <w:jc w:val="center"/>
              <w:rPr>
                <w:ins w:id="18865" w:author="Author"/>
              </w:rPr>
            </w:pPr>
            <w:ins w:id="18866"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28ECBF" w14:textId="77777777" w:rsidR="003F7E2C" w:rsidRDefault="003F7E2C" w:rsidP="00BE28D4">
            <w:pPr>
              <w:pStyle w:val="tabletext11"/>
              <w:jc w:val="center"/>
              <w:rPr>
                <w:ins w:id="18867" w:author="Author"/>
              </w:rPr>
            </w:pPr>
            <w:ins w:id="18868"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0F1EAC" w14:textId="77777777" w:rsidR="003F7E2C" w:rsidRDefault="003F7E2C" w:rsidP="00BE28D4">
            <w:pPr>
              <w:pStyle w:val="tabletext11"/>
              <w:jc w:val="center"/>
              <w:rPr>
                <w:ins w:id="18869" w:author="Author"/>
              </w:rPr>
            </w:pPr>
            <w:ins w:id="18870"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188AAC" w14:textId="77777777" w:rsidR="003F7E2C" w:rsidRDefault="003F7E2C" w:rsidP="00BE28D4">
            <w:pPr>
              <w:pStyle w:val="tabletext11"/>
              <w:jc w:val="center"/>
              <w:rPr>
                <w:ins w:id="18871" w:author="Author"/>
              </w:rPr>
            </w:pPr>
            <w:ins w:id="18872" w:author="Author">
              <w:r>
                <w:t>0.32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D8CA853" w14:textId="77777777" w:rsidR="003F7E2C" w:rsidRDefault="003F7E2C" w:rsidP="00BE28D4">
            <w:pPr>
              <w:pStyle w:val="tabletext11"/>
              <w:jc w:val="center"/>
              <w:rPr>
                <w:ins w:id="18873" w:author="Author"/>
              </w:rPr>
            </w:pPr>
            <w:ins w:id="18874"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2248B4" w14:textId="77777777" w:rsidR="003F7E2C" w:rsidRDefault="003F7E2C" w:rsidP="00BE28D4">
            <w:pPr>
              <w:pStyle w:val="tabletext11"/>
              <w:jc w:val="center"/>
              <w:rPr>
                <w:ins w:id="18875" w:author="Author"/>
              </w:rPr>
            </w:pPr>
            <w:ins w:id="18876"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4BDEFC" w14:textId="77777777" w:rsidR="003F7E2C" w:rsidRDefault="003F7E2C" w:rsidP="00BE28D4">
            <w:pPr>
              <w:pStyle w:val="tabletext11"/>
              <w:jc w:val="center"/>
              <w:rPr>
                <w:ins w:id="18877" w:author="Author"/>
              </w:rPr>
            </w:pPr>
            <w:ins w:id="18878"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B628DC" w14:textId="77777777" w:rsidR="003F7E2C" w:rsidRDefault="003F7E2C" w:rsidP="00BE28D4">
            <w:pPr>
              <w:pStyle w:val="tabletext11"/>
              <w:jc w:val="center"/>
              <w:rPr>
                <w:ins w:id="18879" w:author="Author"/>
              </w:rPr>
            </w:pPr>
            <w:ins w:id="18880"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4A6C6B" w14:textId="77777777" w:rsidR="003F7E2C" w:rsidRDefault="003F7E2C" w:rsidP="00BE28D4">
            <w:pPr>
              <w:pStyle w:val="tabletext11"/>
              <w:jc w:val="center"/>
              <w:rPr>
                <w:ins w:id="18881" w:author="Author"/>
              </w:rPr>
            </w:pPr>
            <w:ins w:id="18882" w:author="Author">
              <w:r>
                <w:t>0.32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C2E1F4F" w14:textId="77777777" w:rsidR="003F7E2C" w:rsidRDefault="003F7E2C" w:rsidP="00BE28D4">
            <w:pPr>
              <w:pStyle w:val="tabletext11"/>
              <w:jc w:val="center"/>
              <w:rPr>
                <w:ins w:id="18883" w:author="Author"/>
              </w:rPr>
            </w:pPr>
            <w:ins w:id="18884" w:author="Author">
              <w:r>
                <w:t>0.32</w:t>
              </w:r>
            </w:ins>
          </w:p>
        </w:tc>
      </w:tr>
      <w:tr w:rsidR="003F7E2C" w14:paraId="092BFB4B" w14:textId="77777777" w:rsidTr="00EE1A0A">
        <w:trPr>
          <w:trHeight w:val="190"/>
          <w:ins w:id="18885" w:author="Author"/>
        </w:trPr>
        <w:tc>
          <w:tcPr>
            <w:tcW w:w="200" w:type="dxa"/>
            <w:tcBorders>
              <w:top w:val="single" w:sz="4" w:space="0" w:color="auto"/>
              <w:left w:val="single" w:sz="4" w:space="0" w:color="auto"/>
              <w:bottom w:val="single" w:sz="4" w:space="0" w:color="auto"/>
              <w:right w:val="nil"/>
            </w:tcBorders>
            <w:vAlign w:val="bottom"/>
          </w:tcPr>
          <w:p w14:paraId="3CB4570C" w14:textId="77777777" w:rsidR="003F7E2C" w:rsidRDefault="003F7E2C" w:rsidP="00BE28D4">
            <w:pPr>
              <w:pStyle w:val="tabletext11"/>
              <w:jc w:val="right"/>
              <w:rPr>
                <w:ins w:id="18886" w:author="Author"/>
              </w:rPr>
            </w:pPr>
          </w:p>
        </w:tc>
        <w:tc>
          <w:tcPr>
            <w:tcW w:w="1580" w:type="dxa"/>
            <w:tcBorders>
              <w:top w:val="single" w:sz="4" w:space="0" w:color="auto"/>
              <w:left w:val="nil"/>
              <w:bottom w:val="single" w:sz="4" w:space="0" w:color="auto"/>
              <w:right w:val="single" w:sz="4" w:space="0" w:color="auto"/>
            </w:tcBorders>
            <w:vAlign w:val="bottom"/>
            <w:hideMark/>
          </w:tcPr>
          <w:p w14:paraId="6D7C4684" w14:textId="77777777" w:rsidR="003F7E2C" w:rsidRDefault="003F7E2C" w:rsidP="00BE28D4">
            <w:pPr>
              <w:pStyle w:val="tabletext11"/>
              <w:tabs>
                <w:tab w:val="decimal" w:pos="640"/>
              </w:tabs>
              <w:rPr>
                <w:ins w:id="18887" w:author="Author"/>
              </w:rPr>
            </w:pPr>
            <w:ins w:id="18888" w:author="Author">
              <w:r>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3AA2A04" w14:textId="77777777" w:rsidR="003F7E2C" w:rsidRDefault="003F7E2C" w:rsidP="00BE28D4">
            <w:pPr>
              <w:pStyle w:val="tabletext11"/>
              <w:jc w:val="center"/>
              <w:rPr>
                <w:ins w:id="18889" w:author="Author"/>
              </w:rPr>
            </w:pPr>
            <w:ins w:id="18890" w:author="Author">
              <w:r>
                <w:t>0.60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21AC33B" w14:textId="77777777" w:rsidR="003F7E2C" w:rsidRDefault="003F7E2C" w:rsidP="00BE28D4">
            <w:pPr>
              <w:pStyle w:val="tabletext11"/>
              <w:jc w:val="center"/>
              <w:rPr>
                <w:ins w:id="18891" w:author="Author"/>
              </w:rPr>
            </w:pPr>
            <w:ins w:id="18892" w:author="Author">
              <w:r>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C077DE" w14:textId="77777777" w:rsidR="003F7E2C" w:rsidRDefault="003F7E2C" w:rsidP="00BE28D4">
            <w:pPr>
              <w:pStyle w:val="tabletext11"/>
              <w:jc w:val="center"/>
              <w:rPr>
                <w:ins w:id="18893" w:author="Author"/>
              </w:rPr>
            </w:pPr>
            <w:ins w:id="18894" w:author="Author">
              <w:r>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C3336C" w14:textId="77777777" w:rsidR="003F7E2C" w:rsidRDefault="003F7E2C" w:rsidP="00BE28D4">
            <w:pPr>
              <w:pStyle w:val="tabletext11"/>
              <w:jc w:val="center"/>
              <w:rPr>
                <w:ins w:id="18895" w:author="Author"/>
              </w:rPr>
            </w:pPr>
            <w:ins w:id="18896" w:author="Author">
              <w:r>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98A3C7" w14:textId="77777777" w:rsidR="003F7E2C" w:rsidRDefault="003F7E2C" w:rsidP="00BE28D4">
            <w:pPr>
              <w:pStyle w:val="tabletext11"/>
              <w:jc w:val="center"/>
              <w:rPr>
                <w:ins w:id="18897" w:author="Author"/>
              </w:rPr>
            </w:pPr>
            <w:ins w:id="18898" w:author="Author">
              <w:r>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CFF88F" w14:textId="77777777" w:rsidR="003F7E2C" w:rsidRDefault="003F7E2C" w:rsidP="00BE28D4">
            <w:pPr>
              <w:pStyle w:val="tabletext11"/>
              <w:jc w:val="center"/>
              <w:rPr>
                <w:ins w:id="18899" w:author="Author"/>
              </w:rPr>
            </w:pPr>
            <w:ins w:id="18900" w:author="Author">
              <w:r>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7F7C0A" w14:textId="77777777" w:rsidR="003F7E2C" w:rsidRDefault="003F7E2C" w:rsidP="00BE28D4">
            <w:pPr>
              <w:pStyle w:val="tabletext11"/>
              <w:jc w:val="center"/>
              <w:rPr>
                <w:ins w:id="18901" w:author="Author"/>
              </w:rPr>
            </w:pPr>
            <w:ins w:id="18902" w:author="Author">
              <w:r>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6494D" w14:textId="77777777" w:rsidR="003F7E2C" w:rsidRDefault="003F7E2C" w:rsidP="00BE28D4">
            <w:pPr>
              <w:pStyle w:val="tabletext11"/>
              <w:jc w:val="center"/>
              <w:rPr>
                <w:ins w:id="18903" w:author="Author"/>
              </w:rPr>
            </w:pPr>
            <w:ins w:id="18904" w:author="Author">
              <w:r>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F6D542" w14:textId="77777777" w:rsidR="003F7E2C" w:rsidRDefault="003F7E2C" w:rsidP="00BE28D4">
            <w:pPr>
              <w:pStyle w:val="tabletext11"/>
              <w:jc w:val="center"/>
              <w:rPr>
                <w:ins w:id="18905" w:author="Author"/>
              </w:rPr>
            </w:pPr>
            <w:ins w:id="18906"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6006FD" w14:textId="77777777" w:rsidR="003F7E2C" w:rsidRDefault="003F7E2C" w:rsidP="00BE28D4">
            <w:pPr>
              <w:pStyle w:val="tabletext11"/>
              <w:jc w:val="center"/>
              <w:rPr>
                <w:ins w:id="18907" w:author="Author"/>
              </w:rPr>
            </w:pPr>
            <w:ins w:id="18908"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F8F2B9" w14:textId="77777777" w:rsidR="003F7E2C" w:rsidRDefault="003F7E2C" w:rsidP="00BE28D4">
            <w:pPr>
              <w:pStyle w:val="tabletext11"/>
              <w:jc w:val="center"/>
              <w:rPr>
                <w:ins w:id="18909" w:author="Author"/>
              </w:rPr>
            </w:pPr>
            <w:ins w:id="18910"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8482BE" w14:textId="77777777" w:rsidR="003F7E2C" w:rsidRDefault="003F7E2C" w:rsidP="00BE28D4">
            <w:pPr>
              <w:pStyle w:val="tabletext11"/>
              <w:jc w:val="center"/>
              <w:rPr>
                <w:ins w:id="18911" w:author="Author"/>
              </w:rPr>
            </w:pPr>
            <w:ins w:id="18912"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987D34" w14:textId="77777777" w:rsidR="003F7E2C" w:rsidRDefault="003F7E2C" w:rsidP="00BE28D4">
            <w:pPr>
              <w:pStyle w:val="tabletext11"/>
              <w:jc w:val="center"/>
              <w:rPr>
                <w:ins w:id="18913" w:author="Author"/>
              </w:rPr>
            </w:pPr>
            <w:ins w:id="18914"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0806FC" w14:textId="77777777" w:rsidR="003F7E2C" w:rsidRDefault="003F7E2C" w:rsidP="00BE28D4">
            <w:pPr>
              <w:pStyle w:val="tabletext11"/>
              <w:jc w:val="center"/>
              <w:rPr>
                <w:ins w:id="18915" w:author="Author"/>
              </w:rPr>
            </w:pPr>
            <w:ins w:id="18916"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00DC3F" w14:textId="77777777" w:rsidR="003F7E2C" w:rsidRDefault="003F7E2C" w:rsidP="00BE28D4">
            <w:pPr>
              <w:pStyle w:val="tabletext11"/>
              <w:jc w:val="center"/>
              <w:rPr>
                <w:ins w:id="18917" w:author="Author"/>
              </w:rPr>
            </w:pPr>
            <w:ins w:id="18918"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0E298A" w14:textId="77777777" w:rsidR="003F7E2C" w:rsidRDefault="003F7E2C" w:rsidP="00BE28D4">
            <w:pPr>
              <w:pStyle w:val="tabletext11"/>
              <w:jc w:val="center"/>
              <w:rPr>
                <w:ins w:id="18919" w:author="Author"/>
              </w:rPr>
            </w:pPr>
            <w:ins w:id="18920"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5C6600" w14:textId="77777777" w:rsidR="003F7E2C" w:rsidRDefault="003F7E2C" w:rsidP="00BE28D4">
            <w:pPr>
              <w:pStyle w:val="tabletext11"/>
              <w:jc w:val="center"/>
              <w:rPr>
                <w:ins w:id="18921" w:author="Author"/>
              </w:rPr>
            </w:pPr>
            <w:ins w:id="18922"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C20A27" w14:textId="77777777" w:rsidR="003F7E2C" w:rsidRDefault="003F7E2C" w:rsidP="00BE28D4">
            <w:pPr>
              <w:pStyle w:val="tabletext11"/>
              <w:jc w:val="center"/>
              <w:rPr>
                <w:ins w:id="18923" w:author="Author"/>
              </w:rPr>
            </w:pPr>
            <w:ins w:id="18924"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0C799F" w14:textId="77777777" w:rsidR="003F7E2C" w:rsidRDefault="003F7E2C" w:rsidP="00BE28D4">
            <w:pPr>
              <w:pStyle w:val="tabletext11"/>
              <w:jc w:val="center"/>
              <w:rPr>
                <w:ins w:id="18925" w:author="Author"/>
              </w:rPr>
            </w:pPr>
            <w:ins w:id="18926"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A2A18D" w14:textId="77777777" w:rsidR="003F7E2C" w:rsidRDefault="003F7E2C" w:rsidP="00BE28D4">
            <w:pPr>
              <w:pStyle w:val="tabletext11"/>
              <w:jc w:val="center"/>
              <w:rPr>
                <w:ins w:id="18927" w:author="Author"/>
              </w:rPr>
            </w:pPr>
            <w:ins w:id="18928"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1C816D" w14:textId="77777777" w:rsidR="003F7E2C" w:rsidRDefault="003F7E2C" w:rsidP="00BE28D4">
            <w:pPr>
              <w:pStyle w:val="tabletext11"/>
              <w:jc w:val="center"/>
              <w:rPr>
                <w:ins w:id="18929" w:author="Author"/>
              </w:rPr>
            </w:pPr>
            <w:ins w:id="18930"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9E1F51" w14:textId="77777777" w:rsidR="003F7E2C" w:rsidRDefault="003F7E2C" w:rsidP="00BE28D4">
            <w:pPr>
              <w:pStyle w:val="tabletext11"/>
              <w:jc w:val="center"/>
              <w:rPr>
                <w:ins w:id="18931" w:author="Author"/>
              </w:rPr>
            </w:pPr>
            <w:ins w:id="18932" w:author="Author">
              <w:r>
                <w:t>0.36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62455C5" w14:textId="77777777" w:rsidR="003F7E2C" w:rsidRDefault="003F7E2C" w:rsidP="00BE28D4">
            <w:pPr>
              <w:pStyle w:val="tabletext11"/>
              <w:jc w:val="center"/>
              <w:rPr>
                <w:ins w:id="18933" w:author="Author"/>
              </w:rPr>
            </w:pPr>
            <w:ins w:id="18934"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FB3D41" w14:textId="77777777" w:rsidR="003F7E2C" w:rsidRDefault="003F7E2C" w:rsidP="00BE28D4">
            <w:pPr>
              <w:pStyle w:val="tabletext11"/>
              <w:jc w:val="center"/>
              <w:rPr>
                <w:ins w:id="18935" w:author="Author"/>
              </w:rPr>
            </w:pPr>
            <w:ins w:id="18936"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69ECE3" w14:textId="77777777" w:rsidR="003F7E2C" w:rsidRDefault="003F7E2C" w:rsidP="00BE28D4">
            <w:pPr>
              <w:pStyle w:val="tabletext11"/>
              <w:jc w:val="center"/>
              <w:rPr>
                <w:ins w:id="18937" w:author="Author"/>
              </w:rPr>
            </w:pPr>
            <w:ins w:id="18938"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B1871F" w14:textId="77777777" w:rsidR="003F7E2C" w:rsidRDefault="003F7E2C" w:rsidP="00BE28D4">
            <w:pPr>
              <w:pStyle w:val="tabletext11"/>
              <w:jc w:val="center"/>
              <w:rPr>
                <w:ins w:id="18939" w:author="Author"/>
              </w:rPr>
            </w:pPr>
            <w:ins w:id="18940"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99951D" w14:textId="77777777" w:rsidR="003F7E2C" w:rsidRDefault="003F7E2C" w:rsidP="00BE28D4">
            <w:pPr>
              <w:pStyle w:val="tabletext11"/>
              <w:jc w:val="center"/>
              <w:rPr>
                <w:ins w:id="18941" w:author="Author"/>
              </w:rPr>
            </w:pPr>
            <w:ins w:id="18942" w:author="Author">
              <w:r>
                <w:t>0.36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8FA661C" w14:textId="77777777" w:rsidR="003F7E2C" w:rsidRDefault="003F7E2C" w:rsidP="00BE28D4">
            <w:pPr>
              <w:pStyle w:val="tabletext11"/>
              <w:jc w:val="center"/>
              <w:rPr>
                <w:ins w:id="18943" w:author="Author"/>
              </w:rPr>
            </w:pPr>
            <w:ins w:id="18944" w:author="Author">
              <w:r>
                <w:t>0.36</w:t>
              </w:r>
            </w:ins>
          </w:p>
        </w:tc>
      </w:tr>
      <w:tr w:rsidR="003F7E2C" w14:paraId="0FED5F65" w14:textId="77777777" w:rsidTr="00EE1A0A">
        <w:trPr>
          <w:trHeight w:val="190"/>
          <w:ins w:id="18945" w:author="Author"/>
        </w:trPr>
        <w:tc>
          <w:tcPr>
            <w:tcW w:w="200" w:type="dxa"/>
            <w:tcBorders>
              <w:top w:val="single" w:sz="4" w:space="0" w:color="auto"/>
              <w:left w:val="single" w:sz="4" w:space="0" w:color="auto"/>
              <w:bottom w:val="single" w:sz="4" w:space="0" w:color="auto"/>
              <w:right w:val="nil"/>
            </w:tcBorders>
            <w:vAlign w:val="bottom"/>
          </w:tcPr>
          <w:p w14:paraId="77542BC8" w14:textId="77777777" w:rsidR="003F7E2C" w:rsidRDefault="003F7E2C" w:rsidP="00BE28D4">
            <w:pPr>
              <w:pStyle w:val="tabletext11"/>
              <w:jc w:val="right"/>
              <w:rPr>
                <w:ins w:id="18946" w:author="Author"/>
              </w:rPr>
            </w:pPr>
          </w:p>
        </w:tc>
        <w:tc>
          <w:tcPr>
            <w:tcW w:w="1580" w:type="dxa"/>
            <w:tcBorders>
              <w:top w:val="single" w:sz="4" w:space="0" w:color="auto"/>
              <w:left w:val="nil"/>
              <w:bottom w:val="single" w:sz="4" w:space="0" w:color="auto"/>
              <w:right w:val="single" w:sz="4" w:space="0" w:color="auto"/>
            </w:tcBorders>
            <w:vAlign w:val="bottom"/>
            <w:hideMark/>
          </w:tcPr>
          <w:p w14:paraId="7320990E" w14:textId="77777777" w:rsidR="003F7E2C" w:rsidRDefault="003F7E2C" w:rsidP="00BE28D4">
            <w:pPr>
              <w:pStyle w:val="tabletext11"/>
              <w:tabs>
                <w:tab w:val="decimal" w:pos="640"/>
              </w:tabs>
              <w:rPr>
                <w:ins w:id="18947" w:author="Author"/>
              </w:rPr>
            </w:pPr>
            <w:ins w:id="18948" w:author="Author">
              <w:r>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49CA299" w14:textId="77777777" w:rsidR="003F7E2C" w:rsidRDefault="003F7E2C" w:rsidP="00BE28D4">
            <w:pPr>
              <w:pStyle w:val="tabletext11"/>
              <w:jc w:val="center"/>
              <w:rPr>
                <w:ins w:id="18949" w:author="Author"/>
              </w:rPr>
            </w:pPr>
            <w:ins w:id="18950" w:author="Author">
              <w:r>
                <w:t>0.68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816B2CE" w14:textId="77777777" w:rsidR="003F7E2C" w:rsidRDefault="003F7E2C" w:rsidP="00BE28D4">
            <w:pPr>
              <w:pStyle w:val="tabletext11"/>
              <w:jc w:val="center"/>
              <w:rPr>
                <w:ins w:id="18951" w:author="Author"/>
              </w:rPr>
            </w:pPr>
            <w:ins w:id="18952" w:author="Author">
              <w:r>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D65FE7" w14:textId="77777777" w:rsidR="003F7E2C" w:rsidRDefault="003F7E2C" w:rsidP="00BE28D4">
            <w:pPr>
              <w:pStyle w:val="tabletext11"/>
              <w:jc w:val="center"/>
              <w:rPr>
                <w:ins w:id="18953" w:author="Author"/>
              </w:rPr>
            </w:pPr>
            <w:ins w:id="18954" w:author="Author">
              <w:r>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29FD4F" w14:textId="77777777" w:rsidR="003F7E2C" w:rsidRDefault="003F7E2C" w:rsidP="00BE28D4">
            <w:pPr>
              <w:pStyle w:val="tabletext11"/>
              <w:jc w:val="center"/>
              <w:rPr>
                <w:ins w:id="18955" w:author="Author"/>
              </w:rPr>
            </w:pPr>
            <w:ins w:id="18956" w:author="Author">
              <w:r>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E771C1" w14:textId="77777777" w:rsidR="003F7E2C" w:rsidRDefault="003F7E2C" w:rsidP="00BE28D4">
            <w:pPr>
              <w:pStyle w:val="tabletext11"/>
              <w:jc w:val="center"/>
              <w:rPr>
                <w:ins w:id="18957" w:author="Author"/>
              </w:rPr>
            </w:pPr>
            <w:ins w:id="18958" w:author="Author">
              <w:r>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03B97B" w14:textId="77777777" w:rsidR="003F7E2C" w:rsidRDefault="003F7E2C" w:rsidP="00BE28D4">
            <w:pPr>
              <w:pStyle w:val="tabletext11"/>
              <w:jc w:val="center"/>
              <w:rPr>
                <w:ins w:id="18959" w:author="Author"/>
              </w:rPr>
            </w:pPr>
            <w:ins w:id="18960" w:author="Author">
              <w:r>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EF5848" w14:textId="77777777" w:rsidR="003F7E2C" w:rsidRDefault="003F7E2C" w:rsidP="00BE28D4">
            <w:pPr>
              <w:pStyle w:val="tabletext11"/>
              <w:jc w:val="center"/>
              <w:rPr>
                <w:ins w:id="18961" w:author="Author"/>
              </w:rPr>
            </w:pPr>
            <w:ins w:id="18962" w:author="Author">
              <w:r>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1AAFA1" w14:textId="77777777" w:rsidR="003F7E2C" w:rsidRDefault="003F7E2C" w:rsidP="00BE28D4">
            <w:pPr>
              <w:pStyle w:val="tabletext11"/>
              <w:jc w:val="center"/>
              <w:rPr>
                <w:ins w:id="18963" w:author="Author"/>
              </w:rPr>
            </w:pPr>
            <w:ins w:id="18964" w:author="Author">
              <w:r>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D07580" w14:textId="77777777" w:rsidR="003F7E2C" w:rsidRDefault="003F7E2C" w:rsidP="00BE28D4">
            <w:pPr>
              <w:pStyle w:val="tabletext11"/>
              <w:jc w:val="center"/>
              <w:rPr>
                <w:ins w:id="18965" w:author="Author"/>
              </w:rPr>
            </w:pPr>
            <w:ins w:id="18966"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388A51" w14:textId="77777777" w:rsidR="003F7E2C" w:rsidRDefault="003F7E2C" w:rsidP="00BE28D4">
            <w:pPr>
              <w:pStyle w:val="tabletext11"/>
              <w:jc w:val="center"/>
              <w:rPr>
                <w:ins w:id="18967" w:author="Author"/>
              </w:rPr>
            </w:pPr>
            <w:ins w:id="18968"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1EFE99" w14:textId="77777777" w:rsidR="003F7E2C" w:rsidRDefault="003F7E2C" w:rsidP="00BE28D4">
            <w:pPr>
              <w:pStyle w:val="tabletext11"/>
              <w:jc w:val="center"/>
              <w:rPr>
                <w:ins w:id="18969" w:author="Author"/>
              </w:rPr>
            </w:pPr>
            <w:ins w:id="18970"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19FDC2" w14:textId="77777777" w:rsidR="003F7E2C" w:rsidRDefault="003F7E2C" w:rsidP="00BE28D4">
            <w:pPr>
              <w:pStyle w:val="tabletext11"/>
              <w:jc w:val="center"/>
              <w:rPr>
                <w:ins w:id="18971" w:author="Author"/>
              </w:rPr>
            </w:pPr>
            <w:ins w:id="18972"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28F4F0" w14:textId="77777777" w:rsidR="003F7E2C" w:rsidRDefault="003F7E2C" w:rsidP="00BE28D4">
            <w:pPr>
              <w:pStyle w:val="tabletext11"/>
              <w:jc w:val="center"/>
              <w:rPr>
                <w:ins w:id="18973" w:author="Author"/>
              </w:rPr>
            </w:pPr>
            <w:ins w:id="18974"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495F98" w14:textId="77777777" w:rsidR="003F7E2C" w:rsidRDefault="003F7E2C" w:rsidP="00BE28D4">
            <w:pPr>
              <w:pStyle w:val="tabletext11"/>
              <w:jc w:val="center"/>
              <w:rPr>
                <w:ins w:id="18975" w:author="Author"/>
              </w:rPr>
            </w:pPr>
            <w:ins w:id="18976"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E54434" w14:textId="77777777" w:rsidR="003F7E2C" w:rsidRDefault="003F7E2C" w:rsidP="00BE28D4">
            <w:pPr>
              <w:pStyle w:val="tabletext11"/>
              <w:jc w:val="center"/>
              <w:rPr>
                <w:ins w:id="18977" w:author="Author"/>
              </w:rPr>
            </w:pPr>
            <w:ins w:id="18978"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764DA3" w14:textId="77777777" w:rsidR="003F7E2C" w:rsidRDefault="003F7E2C" w:rsidP="00BE28D4">
            <w:pPr>
              <w:pStyle w:val="tabletext11"/>
              <w:jc w:val="center"/>
              <w:rPr>
                <w:ins w:id="18979" w:author="Author"/>
              </w:rPr>
            </w:pPr>
            <w:ins w:id="18980"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8D62C0" w14:textId="77777777" w:rsidR="003F7E2C" w:rsidRDefault="003F7E2C" w:rsidP="00BE28D4">
            <w:pPr>
              <w:pStyle w:val="tabletext11"/>
              <w:jc w:val="center"/>
              <w:rPr>
                <w:ins w:id="18981" w:author="Author"/>
              </w:rPr>
            </w:pPr>
            <w:ins w:id="18982"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120EE1" w14:textId="77777777" w:rsidR="003F7E2C" w:rsidRDefault="003F7E2C" w:rsidP="00BE28D4">
            <w:pPr>
              <w:pStyle w:val="tabletext11"/>
              <w:jc w:val="center"/>
              <w:rPr>
                <w:ins w:id="18983" w:author="Author"/>
              </w:rPr>
            </w:pPr>
            <w:ins w:id="18984"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D1B13E" w14:textId="77777777" w:rsidR="003F7E2C" w:rsidRDefault="003F7E2C" w:rsidP="00BE28D4">
            <w:pPr>
              <w:pStyle w:val="tabletext11"/>
              <w:jc w:val="center"/>
              <w:rPr>
                <w:ins w:id="18985" w:author="Author"/>
              </w:rPr>
            </w:pPr>
            <w:ins w:id="18986"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8979C1" w14:textId="77777777" w:rsidR="003F7E2C" w:rsidRDefault="003F7E2C" w:rsidP="00BE28D4">
            <w:pPr>
              <w:pStyle w:val="tabletext11"/>
              <w:jc w:val="center"/>
              <w:rPr>
                <w:ins w:id="18987" w:author="Author"/>
              </w:rPr>
            </w:pPr>
            <w:ins w:id="18988"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10BFF8" w14:textId="77777777" w:rsidR="003F7E2C" w:rsidRDefault="003F7E2C" w:rsidP="00BE28D4">
            <w:pPr>
              <w:pStyle w:val="tabletext11"/>
              <w:jc w:val="center"/>
              <w:rPr>
                <w:ins w:id="18989" w:author="Author"/>
              </w:rPr>
            </w:pPr>
            <w:ins w:id="18990"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A18BA5" w14:textId="77777777" w:rsidR="003F7E2C" w:rsidRDefault="003F7E2C" w:rsidP="00BE28D4">
            <w:pPr>
              <w:pStyle w:val="tabletext11"/>
              <w:jc w:val="center"/>
              <w:rPr>
                <w:ins w:id="18991" w:author="Author"/>
              </w:rPr>
            </w:pPr>
            <w:ins w:id="18992" w:author="Author">
              <w:r>
                <w:t>0.41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C773133" w14:textId="77777777" w:rsidR="003F7E2C" w:rsidRDefault="003F7E2C" w:rsidP="00BE28D4">
            <w:pPr>
              <w:pStyle w:val="tabletext11"/>
              <w:jc w:val="center"/>
              <w:rPr>
                <w:ins w:id="18993" w:author="Author"/>
              </w:rPr>
            </w:pPr>
            <w:ins w:id="18994"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A75FE5" w14:textId="77777777" w:rsidR="003F7E2C" w:rsidRDefault="003F7E2C" w:rsidP="00BE28D4">
            <w:pPr>
              <w:pStyle w:val="tabletext11"/>
              <w:jc w:val="center"/>
              <w:rPr>
                <w:ins w:id="18995" w:author="Author"/>
              </w:rPr>
            </w:pPr>
            <w:ins w:id="18996"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16C363" w14:textId="77777777" w:rsidR="003F7E2C" w:rsidRDefault="003F7E2C" w:rsidP="00BE28D4">
            <w:pPr>
              <w:pStyle w:val="tabletext11"/>
              <w:jc w:val="center"/>
              <w:rPr>
                <w:ins w:id="18997" w:author="Author"/>
              </w:rPr>
            </w:pPr>
            <w:ins w:id="18998"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5275B9" w14:textId="77777777" w:rsidR="003F7E2C" w:rsidRDefault="003F7E2C" w:rsidP="00BE28D4">
            <w:pPr>
              <w:pStyle w:val="tabletext11"/>
              <w:jc w:val="center"/>
              <w:rPr>
                <w:ins w:id="18999" w:author="Author"/>
              </w:rPr>
            </w:pPr>
            <w:ins w:id="19000"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7AFBFF" w14:textId="77777777" w:rsidR="003F7E2C" w:rsidRDefault="003F7E2C" w:rsidP="00BE28D4">
            <w:pPr>
              <w:pStyle w:val="tabletext11"/>
              <w:jc w:val="center"/>
              <w:rPr>
                <w:ins w:id="19001" w:author="Author"/>
              </w:rPr>
            </w:pPr>
            <w:ins w:id="19002" w:author="Author">
              <w:r>
                <w:t>0.41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E222B8B" w14:textId="77777777" w:rsidR="003F7E2C" w:rsidRDefault="003F7E2C" w:rsidP="00BE28D4">
            <w:pPr>
              <w:pStyle w:val="tabletext11"/>
              <w:jc w:val="center"/>
              <w:rPr>
                <w:ins w:id="19003" w:author="Author"/>
              </w:rPr>
            </w:pPr>
            <w:ins w:id="19004" w:author="Author">
              <w:r>
                <w:t>0.41</w:t>
              </w:r>
            </w:ins>
          </w:p>
        </w:tc>
      </w:tr>
      <w:tr w:rsidR="003F7E2C" w14:paraId="4D7F07DB" w14:textId="77777777" w:rsidTr="00EE1A0A">
        <w:trPr>
          <w:trHeight w:val="190"/>
          <w:ins w:id="19005" w:author="Author"/>
        </w:trPr>
        <w:tc>
          <w:tcPr>
            <w:tcW w:w="200" w:type="dxa"/>
            <w:tcBorders>
              <w:top w:val="single" w:sz="4" w:space="0" w:color="auto"/>
              <w:left w:val="single" w:sz="4" w:space="0" w:color="auto"/>
              <w:bottom w:val="single" w:sz="4" w:space="0" w:color="auto"/>
              <w:right w:val="nil"/>
            </w:tcBorders>
            <w:vAlign w:val="bottom"/>
          </w:tcPr>
          <w:p w14:paraId="20716EC0" w14:textId="77777777" w:rsidR="003F7E2C" w:rsidRDefault="003F7E2C" w:rsidP="00BE28D4">
            <w:pPr>
              <w:pStyle w:val="tabletext11"/>
              <w:jc w:val="right"/>
              <w:rPr>
                <w:ins w:id="19006" w:author="Author"/>
              </w:rPr>
            </w:pPr>
          </w:p>
        </w:tc>
        <w:tc>
          <w:tcPr>
            <w:tcW w:w="1580" w:type="dxa"/>
            <w:tcBorders>
              <w:top w:val="single" w:sz="4" w:space="0" w:color="auto"/>
              <w:left w:val="nil"/>
              <w:bottom w:val="single" w:sz="4" w:space="0" w:color="auto"/>
              <w:right w:val="single" w:sz="4" w:space="0" w:color="auto"/>
            </w:tcBorders>
            <w:vAlign w:val="bottom"/>
            <w:hideMark/>
          </w:tcPr>
          <w:p w14:paraId="3AB2730C" w14:textId="77777777" w:rsidR="003F7E2C" w:rsidRDefault="003F7E2C" w:rsidP="00BE28D4">
            <w:pPr>
              <w:pStyle w:val="tabletext11"/>
              <w:tabs>
                <w:tab w:val="decimal" w:pos="640"/>
              </w:tabs>
              <w:rPr>
                <w:ins w:id="19007" w:author="Author"/>
              </w:rPr>
            </w:pPr>
            <w:ins w:id="19008" w:author="Author">
              <w:r>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AF46F25" w14:textId="77777777" w:rsidR="003F7E2C" w:rsidRDefault="003F7E2C" w:rsidP="00BE28D4">
            <w:pPr>
              <w:pStyle w:val="tabletext11"/>
              <w:jc w:val="center"/>
              <w:rPr>
                <w:ins w:id="19009" w:author="Author"/>
              </w:rPr>
            </w:pPr>
            <w:ins w:id="19010" w:author="Author">
              <w:r>
                <w:t>0.80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E58CBD6" w14:textId="77777777" w:rsidR="003F7E2C" w:rsidRDefault="003F7E2C" w:rsidP="00BE28D4">
            <w:pPr>
              <w:pStyle w:val="tabletext11"/>
              <w:jc w:val="center"/>
              <w:rPr>
                <w:ins w:id="19011" w:author="Author"/>
              </w:rPr>
            </w:pPr>
            <w:ins w:id="19012"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90B212" w14:textId="77777777" w:rsidR="003F7E2C" w:rsidRDefault="003F7E2C" w:rsidP="00BE28D4">
            <w:pPr>
              <w:pStyle w:val="tabletext11"/>
              <w:jc w:val="center"/>
              <w:rPr>
                <w:ins w:id="19013" w:author="Author"/>
              </w:rPr>
            </w:pPr>
            <w:ins w:id="19014"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0C5ADF" w14:textId="77777777" w:rsidR="003F7E2C" w:rsidRDefault="003F7E2C" w:rsidP="00BE28D4">
            <w:pPr>
              <w:pStyle w:val="tabletext11"/>
              <w:jc w:val="center"/>
              <w:rPr>
                <w:ins w:id="19015" w:author="Author"/>
              </w:rPr>
            </w:pPr>
            <w:ins w:id="19016"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06DA13" w14:textId="77777777" w:rsidR="003F7E2C" w:rsidRDefault="003F7E2C" w:rsidP="00BE28D4">
            <w:pPr>
              <w:pStyle w:val="tabletext11"/>
              <w:jc w:val="center"/>
              <w:rPr>
                <w:ins w:id="19017" w:author="Author"/>
              </w:rPr>
            </w:pPr>
            <w:ins w:id="19018" w:author="Author">
              <w:r>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E90C87" w14:textId="77777777" w:rsidR="003F7E2C" w:rsidRDefault="003F7E2C" w:rsidP="00BE28D4">
            <w:pPr>
              <w:pStyle w:val="tabletext11"/>
              <w:jc w:val="center"/>
              <w:rPr>
                <w:ins w:id="19019" w:author="Author"/>
              </w:rPr>
            </w:pPr>
            <w:ins w:id="19020" w:author="Author">
              <w:r>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927A2C" w14:textId="77777777" w:rsidR="003F7E2C" w:rsidRDefault="003F7E2C" w:rsidP="00BE28D4">
            <w:pPr>
              <w:pStyle w:val="tabletext11"/>
              <w:jc w:val="center"/>
              <w:rPr>
                <w:ins w:id="19021" w:author="Author"/>
              </w:rPr>
            </w:pPr>
            <w:ins w:id="19022" w:author="Author">
              <w:r>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65CFBC" w14:textId="77777777" w:rsidR="003F7E2C" w:rsidRDefault="003F7E2C" w:rsidP="00BE28D4">
            <w:pPr>
              <w:pStyle w:val="tabletext11"/>
              <w:jc w:val="center"/>
              <w:rPr>
                <w:ins w:id="19023" w:author="Author"/>
              </w:rPr>
            </w:pPr>
            <w:ins w:id="19024" w:author="Author">
              <w:r>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DF52E9" w14:textId="77777777" w:rsidR="003F7E2C" w:rsidRDefault="003F7E2C" w:rsidP="00BE28D4">
            <w:pPr>
              <w:pStyle w:val="tabletext11"/>
              <w:jc w:val="center"/>
              <w:rPr>
                <w:ins w:id="19025" w:author="Author"/>
              </w:rPr>
            </w:pPr>
            <w:ins w:id="19026"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7C98F9" w14:textId="77777777" w:rsidR="003F7E2C" w:rsidRDefault="003F7E2C" w:rsidP="00BE28D4">
            <w:pPr>
              <w:pStyle w:val="tabletext11"/>
              <w:jc w:val="center"/>
              <w:rPr>
                <w:ins w:id="19027" w:author="Author"/>
              </w:rPr>
            </w:pPr>
            <w:ins w:id="19028"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056AB0" w14:textId="77777777" w:rsidR="003F7E2C" w:rsidRDefault="003F7E2C" w:rsidP="00BE28D4">
            <w:pPr>
              <w:pStyle w:val="tabletext11"/>
              <w:jc w:val="center"/>
              <w:rPr>
                <w:ins w:id="19029" w:author="Author"/>
              </w:rPr>
            </w:pPr>
            <w:ins w:id="19030"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DAC0CD" w14:textId="77777777" w:rsidR="003F7E2C" w:rsidRDefault="003F7E2C" w:rsidP="00BE28D4">
            <w:pPr>
              <w:pStyle w:val="tabletext11"/>
              <w:jc w:val="center"/>
              <w:rPr>
                <w:ins w:id="19031" w:author="Author"/>
              </w:rPr>
            </w:pPr>
            <w:ins w:id="19032"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232A4D" w14:textId="77777777" w:rsidR="003F7E2C" w:rsidRDefault="003F7E2C" w:rsidP="00BE28D4">
            <w:pPr>
              <w:pStyle w:val="tabletext11"/>
              <w:jc w:val="center"/>
              <w:rPr>
                <w:ins w:id="19033" w:author="Author"/>
              </w:rPr>
            </w:pPr>
            <w:ins w:id="19034"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1A9DCC" w14:textId="77777777" w:rsidR="003F7E2C" w:rsidRDefault="003F7E2C" w:rsidP="00BE28D4">
            <w:pPr>
              <w:pStyle w:val="tabletext11"/>
              <w:jc w:val="center"/>
              <w:rPr>
                <w:ins w:id="19035" w:author="Author"/>
              </w:rPr>
            </w:pPr>
            <w:ins w:id="19036"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245C13" w14:textId="77777777" w:rsidR="003F7E2C" w:rsidRDefault="003F7E2C" w:rsidP="00BE28D4">
            <w:pPr>
              <w:pStyle w:val="tabletext11"/>
              <w:jc w:val="center"/>
              <w:rPr>
                <w:ins w:id="19037" w:author="Author"/>
              </w:rPr>
            </w:pPr>
            <w:ins w:id="19038"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ED0AE3" w14:textId="77777777" w:rsidR="003F7E2C" w:rsidRDefault="003F7E2C" w:rsidP="00BE28D4">
            <w:pPr>
              <w:pStyle w:val="tabletext11"/>
              <w:jc w:val="center"/>
              <w:rPr>
                <w:ins w:id="19039" w:author="Author"/>
              </w:rPr>
            </w:pPr>
            <w:ins w:id="19040"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C772F7" w14:textId="77777777" w:rsidR="003F7E2C" w:rsidRDefault="003F7E2C" w:rsidP="00BE28D4">
            <w:pPr>
              <w:pStyle w:val="tabletext11"/>
              <w:jc w:val="center"/>
              <w:rPr>
                <w:ins w:id="19041" w:author="Author"/>
              </w:rPr>
            </w:pPr>
            <w:ins w:id="19042"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925906" w14:textId="77777777" w:rsidR="003F7E2C" w:rsidRDefault="003F7E2C" w:rsidP="00BE28D4">
            <w:pPr>
              <w:pStyle w:val="tabletext11"/>
              <w:jc w:val="center"/>
              <w:rPr>
                <w:ins w:id="19043" w:author="Author"/>
              </w:rPr>
            </w:pPr>
            <w:ins w:id="19044"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6E3F95" w14:textId="77777777" w:rsidR="003F7E2C" w:rsidRDefault="003F7E2C" w:rsidP="00BE28D4">
            <w:pPr>
              <w:pStyle w:val="tabletext11"/>
              <w:jc w:val="center"/>
              <w:rPr>
                <w:ins w:id="19045" w:author="Author"/>
              </w:rPr>
            </w:pPr>
            <w:ins w:id="19046"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89E91B" w14:textId="77777777" w:rsidR="003F7E2C" w:rsidRDefault="003F7E2C" w:rsidP="00BE28D4">
            <w:pPr>
              <w:pStyle w:val="tabletext11"/>
              <w:jc w:val="center"/>
              <w:rPr>
                <w:ins w:id="19047" w:author="Author"/>
              </w:rPr>
            </w:pPr>
            <w:ins w:id="19048"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C09091" w14:textId="77777777" w:rsidR="003F7E2C" w:rsidRDefault="003F7E2C" w:rsidP="00BE28D4">
            <w:pPr>
              <w:pStyle w:val="tabletext11"/>
              <w:jc w:val="center"/>
              <w:rPr>
                <w:ins w:id="19049" w:author="Author"/>
              </w:rPr>
            </w:pPr>
            <w:ins w:id="19050"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76E9C2" w14:textId="77777777" w:rsidR="003F7E2C" w:rsidRDefault="003F7E2C" w:rsidP="00BE28D4">
            <w:pPr>
              <w:pStyle w:val="tabletext11"/>
              <w:jc w:val="center"/>
              <w:rPr>
                <w:ins w:id="19051" w:author="Author"/>
              </w:rPr>
            </w:pPr>
            <w:ins w:id="19052" w:author="Author">
              <w:r>
                <w:t>0.48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1F2A493" w14:textId="77777777" w:rsidR="003F7E2C" w:rsidRDefault="003F7E2C" w:rsidP="00BE28D4">
            <w:pPr>
              <w:pStyle w:val="tabletext11"/>
              <w:jc w:val="center"/>
              <w:rPr>
                <w:ins w:id="19053" w:author="Author"/>
              </w:rPr>
            </w:pPr>
            <w:ins w:id="19054"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A060DD" w14:textId="77777777" w:rsidR="003F7E2C" w:rsidRDefault="003F7E2C" w:rsidP="00BE28D4">
            <w:pPr>
              <w:pStyle w:val="tabletext11"/>
              <w:jc w:val="center"/>
              <w:rPr>
                <w:ins w:id="19055" w:author="Author"/>
              </w:rPr>
            </w:pPr>
            <w:ins w:id="19056"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B0C05F" w14:textId="77777777" w:rsidR="003F7E2C" w:rsidRDefault="003F7E2C" w:rsidP="00BE28D4">
            <w:pPr>
              <w:pStyle w:val="tabletext11"/>
              <w:jc w:val="center"/>
              <w:rPr>
                <w:ins w:id="19057" w:author="Author"/>
              </w:rPr>
            </w:pPr>
            <w:ins w:id="19058"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D0DE4C" w14:textId="77777777" w:rsidR="003F7E2C" w:rsidRDefault="003F7E2C" w:rsidP="00BE28D4">
            <w:pPr>
              <w:pStyle w:val="tabletext11"/>
              <w:jc w:val="center"/>
              <w:rPr>
                <w:ins w:id="19059" w:author="Author"/>
              </w:rPr>
            </w:pPr>
            <w:ins w:id="19060"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ECBEA9" w14:textId="77777777" w:rsidR="003F7E2C" w:rsidRDefault="003F7E2C" w:rsidP="00BE28D4">
            <w:pPr>
              <w:pStyle w:val="tabletext11"/>
              <w:jc w:val="center"/>
              <w:rPr>
                <w:ins w:id="19061" w:author="Author"/>
              </w:rPr>
            </w:pPr>
            <w:ins w:id="19062" w:author="Author">
              <w:r>
                <w:t>0.48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25B23F4" w14:textId="77777777" w:rsidR="003F7E2C" w:rsidRDefault="003F7E2C" w:rsidP="00BE28D4">
            <w:pPr>
              <w:pStyle w:val="tabletext11"/>
              <w:jc w:val="center"/>
              <w:rPr>
                <w:ins w:id="19063" w:author="Author"/>
              </w:rPr>
            </w:pPr>
            <w:ins w:id="19064" w:author="Author">
              <w:r>
                <w:t>0.48</w:t>
              </w:r>
            </w:ins>
          </w:p>
        </w:tc>
      </w:tr>
      <w:tr w:rsidR="003F7E2C" w14:paraId="75036B78" w14:textId="77777777" w:rsidTr="00EE1A0A">
        <w:trPr>
          <w:trHeight w:val="190"/>
          <w:ins w:id="19065" w:author="Author"/>
        </w:trPr>
        <w:tc>
          <w:tcPr>
            <w:tcW w:w="200" w:type="dxa"/>
            <w:tcBorders>
              <w:top w:val="single" w:sz="4" w:space="0" w:color="auto"/>
              <w:left w:val="single" w:sz="4" w:space="0" w:color="auto"/>
              <w:bottom w:val="single" w:sz="4" w:space="0" w:color="auto"/>
              <w:right w:val="nil"/>
            </w:tcBorders>
            <w:vAlign w:val="bottom"/>
          </w:tcPr>
          <w:p w14:paraId="1D5D2996" w14:textId="77777777" w:rsidR="003F7E2C" w:rsidRDefault="003F7E2C" w:rsidP="00BE28D4">
            <w:pPr>
              <w:pStyle w:val="tabletext11"/>
              <w:jc w:val="right"/>
              <w:rPr>
                <w:ins w:id="19066" w:author="Author"/>
              </w:rPr>
            </w:pPr>
          </w:p>
        </w:tc>
        <w:tc>
          <w:tcPr>
            <w:tcW w:w="1580" w:type="dxa"/>
            <w:tcBorders>
              <w:top w:val="single" w:sz="4" w:space="0" w:color="auto"/>
              <w:left w:val="nil"/>
              <w:bottom w:val="single" w:sz="4" w:space="0" w:color="auto"/>
              <w:right w:val="single" w:sz="4" w:space="0" w:color="auto"/>
            </w:tcBorders>
            <w:vAlign w:val="bottom"/>
            <w:hideMark/>
          </w:tcPr>
          <w:p w14:paraId="1A112ED8" w14:textId="77777777" w:rsidR="003F7E2C" w:rsidRDefault="003F7E2C" w:rsidP="00BE28D4">
            <w:pPr>
              <w:pStyle w:val="tabletext11"/>
              <w:tabs>
                <w:tab w:val="decimal" w:pos="640"/>
              </w:tabs>
              <w:rPr>
                <w:ins w:id="19067" w:author="Author"/>
              </w:rPr>
            </w:pPr>
            <w:ins w:id="19068" w:author="Author">
              <w:r>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03ED5A9" w14:textId="77777777" w:rsidR="003F7E2C" w:rsidRDefault="003F7E2C" w:rsidP="00BE28D4">
            <w:pPr>
              <w:pStyle w:val="tabletext11"/>
              <w:jc w:val="center"/>
              <w:rPr>
                <w:ins w:id="19069" w:author="Author"/>
              </w:rPr>
            </w:pPr>
            <w:ins w:id="19070" w:author="Author">
              <w:r>
                <w:t>1.00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59768EC" w14:textId="77777777" w:rsidR="003F7E2C" w:rsidRDefault="003F7E2C" w:rsidP="00BE28D4">
            <w:pPr>
              <w:pStyle w:val="tabletext11"/>
              <w:jc w:val="center"/>
              <w:rPr>
                <w:ins w:id="19071" w:author="Author"/>
              </w:rPr>
            </w:pPr>
            <w:ins w:id="19072" w:author="Author">
              <w:r>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A0E5E0" w14:textId="77777777" w:rsidR="003F7E2C" w:rsidRDefault="003F7E2C" w:rsidP="00BE28D4">
            <w:pPr>
              <w:pStyle w:val="tabletext11"/>
              <w:jc w:val="center"/>
              <w:rPr>
                <w:ins w:id="19073" w:author="Author"/>
              </w:rPr>
            </w:pPr>
            <w:ins w:id="19074" w:author="Author">
              <w:r>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9F8870" w14:textId="77777777" w:rsidR="003F7E2C" w:rsidRDefault="003F7E2C" w:rsidP="00BE28D4">
            <w:pPr>
              <w:pStyle w:val="tabletext11"/>
              <w:jc w:val="center"/>
              <w:rPr>
                <w:ins w:id="19075" w:author="Author"/>
              </w:rPr>
            </w:pPr>
            <w:ins w:id="19076" w:author="Author">
              <w:r>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41DDCC" w14:textId="77777777" w:rsidR="003F7E2C" w:rsidRDefault="003F7E2C" w:rsidP="00BE28D4">
            <w:pPr>
              <w:pStyle w:val="tabletext11"/>
              <w:jc w:val="center"/>
              <w:rPr>
                <w:ins w:id="19077" w:author="Author"/>
              </w:rPr>
            </w:pPr>
            <w:ins w:id="19078"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E69BEC" w14:textId="77777777" w:rsidR="003F7E2C" w:rsidRDefault="003F7E2C" w:rsidP="00BE28D4">
            <w:pPr>
              <w:pStyle w:val="tabletext11"/>
              <w:jc w:val="center"/>
              <w:rPr>
                <w:ins w:id="19079" w:author="Author"/>
              </w:rPr>
            </w:pPr>
            <w:ins w:id="19080" w:author="Author">
              <w:r>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F88B26" w14:textId="77777777" w:rsidR="003F7E2C" w:rsidRDefault="003F7E2C" w:rsidP="00BE28D4">
            <w:pPr>
              <w:pStyle w:val="tabletext11"/>
              <w:jc w:val="center"/>
              <w:rPr>
                <w:ins w:id="19081" w:author="Author"/>
              </w:rPr>
            </w:pPr>
            <w:ins w:id="19082" w:author="Author">
              <w:r>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FEDF2F" w14:textId="77777777" w:rsidR="003F7E2C" w:rsidRDefault="003F7E2C" w:rsidP="00BE28D4">
            <w:pPr>
              <w:pStyle w:val="tabletext11"/>
              <w:jc w:val="center"/>
              <w:rPr>
                <w:ins w:id="19083" w:author="Author"/>
              </w:rPr>
            </w:pPr>
            <w:ins w:id="19084" w:author="Author">
              <w:r>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C4F89F" w14:textId="77777777" w:rsidR="003F7E2C" w:rsidRDefault="003F7E2C" w:rsidP="00BE28D4">
            <w:pPr>
              <w:pStyle w:val="tabletext11"/>
              <w:jc w:val="center"/>
              <w:rPr>
                <w:ins w:id="19085" w:author="Author"/>
              </w:rPr>
            </w:pPr>
            <w:ins w:id="19086"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82D0D7" w14:textId="77777777" w:rsidR="003F7E2C" w:rsidRDefault="003F7E2C" w:rsidP="00BE28D4">
            <w:pPr>
              <w:pStyle w:val="tabletext11"/>
              <w:jc w:val="center"/>
              <w:rPr>
                <w:ins w:id="19087" w:author="Author"/>
              </w:rPr>
            </w:pPr>
            <w:ins w:id="19088"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92A337" w14:textId="77777777" w:rsidR="003F7E2C" w:rsidRDefault="003F7E2C" w:rsidP="00BE28D4">
            <w:pPr>
              <w:pStyle w:val="tabletext11"/>
              <w:jc w:val="center"/>
              <w:rPr>
                <w:ins w:id="19089" w:author="Author"/>
              </w:rPr>
            </w:pPr>
            <w:ins w:id="19090"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8C7063" w14:textId="77777777" w:rsidR="003F7E2C" w:rsidRDefault="003F7E2C" w:rsidP="00BE28D4">
            <w:pPr>
              <w:pStyle w:val="tabletext11"/>
              <w:jc w:val="center"/>
              <w:rPr>
                <w:ins w:id="19091" w:author="Author"/>
              </w:rPr>
            </w:pPr>
            <w:ins w:id="19092"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C06606" w14:textId="77777777" w:rsidR="003F7E2C" w:rsidRDefault="003F7E2C" w:rsidP="00BE28D4">
            <w:pPr>
              <w:pStyle w:val="tabletext11"/>
              <w:jc w:val="center"/>
              <w:rPr>
                <w:ins w:id="19093" w:author="Author"/>
              </w:rPr>
            </w:pPr>
            <w:ins w:id="19094"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16C8C5" w14:textId="77777777" w:rsidR="003F7E2C" w:rsidRDefault="003F7E2C" w:rsidP="00BE28D4">
            <w:pPr>
              <w:pStyle w:val="tabletext11"/>
              <w:jc w:val="center"/>
              <w:rPr>
                <w:ins w:id="19095" w:author="Author"/>
              </w:rPr>
            </w:pPr>
            <w:ins w:id="19096"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21308B" w14:textId="77777777" w:rsidR="003F7E2C" w:rsidRDefault="003F7E2C" w:rsidP="00BE28D4">
            <w:pPr>
              <w:pStyle w:val="tabletext11"/>
              <w:jc w:val="center"/>
              <w:rPr>
                <w:ins w:id="19097" w:author="Author"/>
              </w:rPr>
            </w:pPr>
            <w:ins w:id="19098"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00B75" w14:textId="77777777" w:rsidR="003F7E2C" w:rsidRDefault="003F7E2C" w:rsidP="00BE28D4">
            <w:pPr>
              <w:pStyle w:val="tabletext11"/>
              <w:jc w:val="center"/>
              <w:rPr>
                <w:ins w:id="19099" w:author="Author"/>
              </w:rPr>
            </w:pPr>
            <w:ins w:id="19100"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D43B81" w14:textId="77777777" w:rsidR="003F7E2C" w:rsidRDefault="003F7E2C" w:rsidP="00BE28D4">
            <w:pPr>
              <w:pStyle w:val="tabletext11"/>
              <w:jc w:val="center"/>
              <w:rPr>
                <w:ins w:id="19101" w:author="Author"/>
              </w:rPr>
            </w:pPr>
            <w:ins w:id="19102"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FB9FF2" w14:textId="77777777" w:rsidR="003F7E2C" w:rsidRDefault="003F7E2C" w:rsidP="00BE28D4">
            <w:pPr>
              <w:pStyle w:val="tabletext11"/>
              <w:jc w:val="center"/>
              <w:rPr>
                <w:ins w:id="19103" w:author="Author"/>
              </w:rPr>
            </w:pPr>
            <w:ins w:id="19104"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34102F" w14:textId="77777777" w:rsidR="003F7E2C" w:rsidRDefault="003F7E2C" w:rsidP="00BE28D4">
            <w:pPr>
              <w:pStyle w:val="tabletext11"/>
              <w:jc w:val="center"/>
              <w:rPr>
                <w:ins w:id="19105" w:author="Author"/>
              </w:rPr>
            </w:pPr>
            <w:ins w:id="19106"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5DABEB" w14:textId="77777777" w:rsidR="003F7E2C" w:rsidRDefault="003F7E2C" w:rsidP="00BE28D4">
            <w:pPr>
              <w:pStyle w:val="tabletext11"/>
              <w:jc w:val="center"/>
              <w:rPr>
                <w:ins w:id="19107" w:author="Author"/>
              </w:rPr>
            </w:pPr>
            <w:ins w:id="19108"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995634" w14:textId="77777777" w:rsidR="003F7E2C" w:rsidRDefault="003F7E2C" w:rsidP="00BE28D4">
            <w:pPr>
              <w:pStyle w:val="tabletext11"/>
              <w:jc w:val="center"/>
              <w:rPr>
                <w:ins w:id="19109" w:author="Author"/>
              </w:rPr>
            </w:pPr>
            <w:ins w:id="19110"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8CB7DF" w14:textId="77777777" w:rsidR="003F7E2C" w:rsidRDefault="003F7E2C" w:rsidP="00BE28D4">
            <w:pPr>
              <w:pStyle w:val="tabletext11"/>
              <w:jc w:val="center"/>
              <w:rPr>
                <w:ins w:id="19111" w:author="Author"/>
              </w:rPr>
            </w:pPr>
            <w:ins w:id="19112" w:author="Author">
              <w:r>
                <w:t>0.60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376BB94" w14:textId="77777777" w:rsidR="003F7E2C" w:rsidRDefault="003F7E2C" w:rsidP="00BE28D4">
            <w:pPr>
              <w:pStyle w:val="tabletext11"/>
              <w:jc w:val="center"/>
              <w:rPr>
                <w:ins w:id="19113" w:author="Author"/>
              </w:rPr>
            </w:pPr>
            <w:ins w:id="19114"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07073D" w14:textId="77777777" w:rsidR="003F7E2C" w:rsidRDefault="003F7E2C" w:rsidP="00BE28D4">
            <w:pPr>
              <w:pStyle w:val="tabletext11"/>
              <w:jc w:val="center"/>
              <w:rPr>
                <w:ins w:id="19115" w:author="Author"/>
              </w:rPr>
            </w:pPr>
            <w:ins w:id="19116"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AD8D59" w14:textId="77777777" w:rsidR="003F7E2C" w:rsidRDefault="003F7E2C" w:rsidP="00BE28D4">
            <w:pPr>
              <w:pStyle w:val="tabletext11"/>
              <w:jc w:val="center"/>
              <w:rPr>
                <w:ins w:id="19117" w:author="Author"/>
              </w:rPr>
            </w:pPr>
            <w:ins w:id="19118"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144F2B" w14:textId="77777777" w:rsidR="003F7E2C" w:rsidRDefault="003F7E2C" w:rsidP="00BE28D4">
            <w:pPr>
              <w:pStyle w:val="tabletext11"/>
              <w:jc w:val="center"/>
              <w:rPr>
                <w:ins w:id="19119" w:author="Author"/>
              </w:rPr>
            </w:pPr>
            <w:ins w:id="19120"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2E1B88" w14:textId="77777777" w:rsidR="003F7E2C" w:rsidRDefault="003F7E2C" w:rsidP="00BE28D4">
            <w:pPr>
              <w:pStyle w:val="tabletext11"/>
              <w:jc w:val="center"/>
              <w:rPr>
                <w:ins w:id="19121" w:author="Author"/>
              </w:rPr>
            </w:pPr>
            <w:ins w:id="19122" w:author="Author">
              <w:r>
                <w:t>0.60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BE32B5E" w14:textId="77777777" w:rsidR="003F7E2C" w:rsidRDefault="003F7E2C" w:rsidP="00BE28D4">
            <w:pPr>
              <w:pStyle w:val="tabletext11"/>
              <w:jc w:val="center"/>
              <w:rPr>
                <w:ins w:id="19123" w:author="Author"/>
              </w:rPr>
            </w:pPr>
            <w:ins w:id="19124" w:author="Author">
              <w:r>
                <w:t>0.60</w:t>
              </w:r>
            </w:ins>
          </w:p>
        </w:tc>
      </w:tr>
      <w:tr w:rsidR="003F7E2C" w14:paraId="77AC6BD5" w14:textId="77777777" w:rsidTr="00EE1A0A">
        <w:trPr>
          <w:trHeight w:val="190"/>
          <w:ins w:id="19125" w:author="Author"/>
        </w:trPr>
        <w:tc>
          <w:tcPr>
            <w:tcW w:w="200" w:type="dxa"/>
            <w:tcBorders>
              <w:top w:val="single" w:sz="4" w:space="0" w:color="auto"/>
              <w:left w:val="single" w:sz="4" w:space="0" w:color="auto"/>
              <w:bottom w:val="single" w:sz="4" w:space="0" w:color="auto"/>
              <w:right w:val="nil"/>
            </w:tcBorders>
            <w:vAlign w:val="bottom"/>
          </w:tcPr>
          <w:p w14:paraId="1F3ECEE3" w14:textId="77777777" w:rsidR="003F7E2C" w:rsidRDefault="003F7E2C" w:rsidP="00BE28D4">
            <w:pPr>
              <w:pStyle w:val="tabletext11"/>
              <w:jc w:val="right"/>
              <w:rPr>
                <w:ins w:id="19126" w:author="Author"/>
              </w:rPr>
            </w:pPr>
          </w:p>
        </w:tc>
        <w:tc>
          <w:tcPr>
            <w:tcW w:w="1580" w:type="dxa"/>
            <w:tcBorders>
              <w:top w:val="single" w:sz="4" w:space="0" w:color="auto"/>
              <w:left w:val="nil"/>
              <w:bottom w:val="single" w:sz="4" w:space="0" w:color="auto"/>
              <w:right w:val="single" w:sz="4" w:space="0" w:color="auto"/>
            </w:tcBorders>
            <w:vAlign w:val="bottom"/>
            <w:hideMark/>
          </w:tcPr>
          <w:p w14:paraId="47938A58" w14:textId="77777777" w:rsidR="003F7E2C" w:rsidRDefault="003F7E2C" w:rsidP="00BE28D4">
            <w:pPr>
              <w:pStyle w:val="tabletext11"/>
              <w:tabs>
                <w:tab w:val="decimal" w:pos="640"/>
              </w:tabs>
              <w:rPr>
                <w:ins w:id="19127" w:author="Author"/>
              </w:rPr>
            </w:pPr>
            <w:ins w:id="19128" w:author="Author">
              <w:r>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22F2E6F" w14:textId="77777777" w:rsidR="003F7E2C" w:rsidRDefault="003F7E2C" w:rsidP="00BE28D4">
            <w:pPr>
              <w:pStyle w:val="tabletext11"/>
              <w:jc w:val="center"/>
              <w:rPr>
                <w:ins w:id="19129" w:author="Author"/>
              </w:rPr>
            </w:pPr>
            <w:ins w:id="19130" w:author="Author">
              <w:r>
                <w:t>1.20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7151158" w14:textId="77777777" w:rsidR="003F7E2C" w:rsidRDefault="003F7E2C" w:rsidP="00BE28D4">
            <w:pPr>
              <w:pStyle w:val="tabletext11"/>
              <w:jc w:val="center"/>
              <w:rPr>
                <w:ins w:id="19131" w:author="Author"/>
              </w:rPr>
            </w:pPr>
            <w:ins w:id="19132" w:author="Author">
              <w:r>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473F94" w14:textId="77777777" w:rsidR="003F7E2C" w:rsidRDefault="003F7E2C" w:rsidP="00BE28D4">
            <w:pPr>
              <w:pStyle w:val="tabletext11"/>
              <w:jc w:val="center"/>
              <w:rPr>
                <w:ins w:id="19133" w:author="Author"/>
              </w:rPr>
            </w:pPr>
            <w:ins w:id="19134" w:author="Author">
              <w:r>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5EDCBD" w14:textId="77777777" w:rsidR="003F7E2C" w:rsidRDefault="003F7E2C" w:rsidP="00BE28D4">
            <w:pPr>
              <w:pStyle w:val="tabletext11"/>
              <w:jc w:val="center"/>
              <w:rPr>
                <w:ins w:id="19135" w:author="Author"/>
              </w:rPr>
            </w:pPr>
            <w:ins w:id="19136" w:author="Author">
              <w:r>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4745E9" w14:textId="77777777" w:rsidR="003F7E2C" w:rsidRDefault="003F7E2C" w:rsidP="00BE28D4">
            <w:pPr>
              <w:pStyle w:val="tabletext11"/>
              <w:jc w:val="center"/>
              <w:rPr>
                <w:ins w:id="19137" w:author="Author"/>
              </w:rPr>
            </w:pPr>
            <w:ins w:id="19138" w:author="Author">
              <w:r>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51A9E1" w14:textId="77777777" w:rsidR="003F7E2C" w:rsidRDefault="003F7E2C" w:rsidP="00BE28D4">
            <w:pPr>
              <w:pStyle w:val="tabletext11"/>
              <w:jc w:val="center"/>
              <w:rPr>
                <w:ins w:id="19139" w:author="Author"/>
              </w:rPr>
            </w:pPr>
            <w:ins w:id="19140" w:author="Author">
              <w:r>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EED2FD" w14:textId="77777777" w:rsidR="003F7E2C" w:rsidRDefault="003F7E2C" w:rsidP="00BE28D4">
            <w:pPr>
              <w:pStyle w:val="tabletext11"/>
              <w:jc w:val="center"/>
              <w:rPr>
                <w:ins w:id="19141" w:author="Author"/>
              </w:rPr>
            </w:pPr>
            <w:ins w:id="19142" w:author="Author">
              <w:r>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20FADE" w14:textId="77777777" w:rsidR="003F7E2C" w:rsidRDefault="003F7E2C" w:rsidP="00BE28D4">
            <w:pPr>
              <w:pStyle w:val="tabletext11"/>
              <w:jc w:val="center"/>
              <w:rPr>
                <w:ins w:id="19143" w:author="Author"/>
              </w:rPr>
            </w:pPr>
            <w:ins w:id="19144" w:author="Author">
              <w:r>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44FC84" w14:textId="77777777" w:rsidR="003F7E2C" w:rsidRDefault="003F7E2C" w:rsidP="00BE28D4">
            <w:pPr>
              <w:pStyle w:val="tabletext11"/>
              <w:jc w:val="center"/>
              <w:rPr>
                <w:ins w:id="19145" w:author="Author"/>
              </w:rPr>
            </w:pPr>
            <w:ins w:id="19146"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98184A" w14:textId="77777777" w:rsidR="003F7E2C" w:rsidRDefault="003F7E2C" w:rsidP="00BE28D4">
            <w:pPr>
              <w:pStyle w:val="tabletext11"/>
              <w:jc w:val="center"/>
              <w:rPr>
                <w:ins w:id="19147" w:author="Author"/>
              </w:rPr>
            </w:pPr>
            <w:ins w:id="19148"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89B89" w14:textId="77777777" w:rsidR="003F7E2C" w:rsidRDefault="003F7E2C" w:rsidP="00BE28D4">
            <w:pPr>
              <w:pStyle w:val="tabletext11"/>
              <w:jc w:val="center"/>
              <w:rPr>
                <w:ins w:id="19149" w:author="Author"/>
              </w:rPr>
            </w:pPr>
            <w:ins w:id="19150"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A3A9A4" w14:textId="77777777" w:rsidR="003F7E2C" w:rsidRDefault="003F7E2C" w:rsidP="00BE28D4">
            <w:pPr>
              <w:pStyle w:val="tabletext11"/>
              <w:jc w:val="center"/>
              <w:rPr>
                <w:ins w:id="19151" w:author="Author"/>
              </w:rPr>
            </w:pPr>
            <w:ins w:id="19152"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AFCE5F" w14:textId="77777777" w:rsidR="003F7E2C" w:rsidRDefault="003F7E2C" w:rsidP="00BE28D4">
            <w:pPr>
              <w:pStyle w:val="tabletext11"/>
              <w:jc w:val="center"/>
              <w:rPr>
                <w:ins w:id="19153" w:author="Author"/>
              </w:rPr>
            </w:pPr>
            <w:ins w:id="19154"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8CEB88" w14:textId="77777777" w:rsidR="003F7E2C" w:rsidRDefault="003F7E2C" w:rsidP="00BE28D4">
            <w:pPr>
              <w:pStyle w:val="tabletext11"/>
              <w:jc w:val="center"/>
              <w:rPr>
                <w:ins w:id="19155" w:author="Author"/>
              </w:rPr>
            </w:pPr>
            <w:ins w:id="19156"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346BC9" w14:textId="77777777" w:rsidR="003F7E2C" w:rsidRDefault="003F7E2C" w:rsidP="00BE28D4">
            <w:pPr>
              <w:pStyle w:val="tabletext11"/>
              <w:jc w:val="center"/>
              <w:rPr>
                <w:ins w:id="19157" w:author="Author"/>
              </w:rPr>
            </w:pPr>
            <w:ins w:id="19158"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1804BD" w14:textId="77777777" w:rsidR="003F7E2C" w:rsidRDefault="003F7E2C" w:rsidP="00BE28D4">
            <w:pPr>
              <w:pStyle w:val="tabletext11"/>
              <w:jc w:val="center"/>
              <w:rPr>
                <w:ins w:id="19159" w:author="Author"/>
              </w:rPr>
            </w:pPr>
            <w:ins w:id="19160"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7AB748" w14:textId="77777777" w:rsidR="003F7E2C" w:rsidRDefault="003F7E2C" w:rsidP="00BE28D4">
            <w:pPr>
              <w:pStyle w:val="tabletext11"/>
              <w:jc w:val="center"/>
              <w:rPr>
                <w:ins w:id="19161" w:author="Author"/>
              </w:rPr>
            </w:pPr>
            <w:ins w:id="19162"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D5F8DB" w14:textId="77777777" w:rsidR="003F7E2C" w:rsidRDefault="003F7E2C" w:rsidP="00BE28D4">
            <w:pPr>
              <w:pStyle w:val="tabletext11"/>
              <w:jc w:val="center"/>
              <w:rPr>
                <w:ins w:id="19163" w:author="Author"/>
              </w:rPr>
            </w:pPr>
            <w:ins w:id="19164"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B8D023" w14:textId="77777777" w:rsidR="003F7E2C" w:rsidRDefault="003F7E2C" w:rsidP="00BE28D4">
            <w:pPr>
              <w:pStyle w:val="tabletext11"/>
              <w:jc w:val="center"/>
              <w:rPr>
                <w:ins w:id="19165" w:author="Author"/>
              </w:rPr>
            </w:pPr>
            <w:ins w:id="19166"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159BBE" w14:textId="77777777" w:rsidR="003F7E2C" w:rsidRDefault="003F7E2C" w:rsidP="00BE28D4">
            <w:pPr>
              <w:pStyle w:val="tabletext11"/>
              <w:jc w:val="center"/>
              <w:rPr>
                <w:ins w:id="19167" w:author="Author"/>
              </w:rPr>
            </w:pPr>
            <w:ins w:id="19168"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04975F" w14:textId="77777777" w:rsidR="003F7E2C" w:rsidRDefault="003F7E2C" w:rsidP="00BE28D4">
            <w:pPr>
              <w:pStyle w:val="tabletext11"/>
              <w:jc w:val="center"/>
              <w:rPr>
                <w:ins w:id="19169" w:author="Author"/>
              </w:rPr>
            </w:pPr>
            <w:ins w:id="19170"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2FFF0F" w14:textId="77777777" w:rsidR="003F7E2C" w:rsidRDefault="003F7E2C" w:rsidP="00BE28D4">
            <w:pPr>
              <w:pStyle w:val="tabletext11"/>
              <w:jc w:val="center"/>
              <w:rPr>
                <w:ins w:id="19171" w:author="Author"/>
              </w:rPr>
            </w:pPr>
            <w:ins w:id="19172" w:author="Author">
              <w:r>
                <w:t>0.72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958E3B3" w14:textId="77777777" w:rsidR="003F7E2C" w:rsidRDefault="003F7E2C" w:rsidP="00BE28D4">
            <w:pPr>
              <w:pStyle w:val="tabletext11"/>
              <w:jc w:val="center"/>
              <w:rPr>
                <w:ins w:id="19173" w:author="Author"/>
              </w:rPr>
            </w:pPr>
            <w:ins w:id="19174"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24309B" w14:textId="77777777" w:rsidR="003F7E2C" w:rsidRDefault="003F7E2C" w:rsidP="00BE28D4">
            <w:pPr>
              <w:pStyle w:val="tabletext11"/>
              <w:jc w:val="center"/>
              <w:rPr>
                <w:ins w:id="19175" w:author="Author"/>
              </w:rPr>
            </w:pPr>
            <w:ins w:id="19176"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97757" w14:textId="77777777" w:rsidR="003F7E2C" w:rsidRDefault="003F7E2C" w:rsidP="00BE28D4">
            <w:pPr>
              <w:pStyle w:val="tabletext11"/>
              <w:jc w:val="center"/>
              <w:rPr>
                <w:ins w:id="19177" w:author="Author"/>
              </w:rPr>
            </w:pPr>
            <w:ins w:id="19178"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13ED97" w14:textId="77777777" w:rsidR="003F7E2C" w:rsidRDefault="003F7E2C" w:rsidP="00BE28D4">
            <w:pPr>
              <w:pStyle w:val="tabletext11"/>
              <w:jc w:val="center"/>
              <w:rPr>
                <w:ins w:id="19179" w:author="Author"/>
              </w:rPr>
            </w:pPr>
            <w:ins w:id="19180"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8EA169" w14:textId="77777777" w:rsidR="003F7E2C" w:rsidRDefault="003F7E2C" w:rsidP="00BE28D4">
            <w:pPr>
              <w:pStyle w:val="tabletext11"/>
              <w:jc w:val="center"/>
              <w:rPr>
                <w:ins w:id="19181" w:author="Author"/>
              </w:rPr>
            </w:pPr>
            <w:ins w:id="19182" w:author="Author">
              <w:r>
                <w:t>0.72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BD2F922" w14:textId="77777777" w:rsidR="003F7E2C" w:rsidRDefault="003F7E2C" w:rsidP="00BE28D4">
            <w:pPr>
              <w:pStyle w:val="tabletext11"/>
              <w:jc w:val="center"/>
              <w:rPr>
                <w:ins w:id="19183" w:author="Author"/>
              </w:rPr>
            </w:pPr>
            <w:ins w:id="19184" w:author="Author">
              <w:r>
                <w:t>0.72</w:t>
              </w:r>
            </w:ins>
          </w:p>
        </w:tc>
      </w:tr>
      <w:tr w:rsidR="003F7E2C" w14:paraId="356B9DB5" w14:textId="77777777" w:rsidTr="00EE1A0A">
        <w:trPr>
          <w:trHeight w:val="190"/>
          <w:ins w:id="19185" w:author="Author"/>
        </w:trPr>
        <w:tc>
          <w:tcPr>
            <w:tcW w:w="200" w:type="dxa"/>
            <w:tcBorders>
              <w:top w:val="single" w:sz="4" w:space="0" w:color="auto"/>
              <w:left w:val="single" w:sz="4" w:space="0" w:color="auto"/>
              <w:bottom w:val="single" w:sz="4" w:space="0" w:color="auto"/>
              <w:right w:val="nil"/>
            </w:tcBorders>
            <w:vAlign w:val="bottom"/>
          </w:tcPr>
          <w:p w14:paraId="2CB1CC75" w14:textId="77777777" w:rsidR="003F7E2C" w:rsidRDefault="003F7E2C" w:rsidP="00BE28D4">
            <w:pPr>
              <w:pStyle w:val="tabletext11"/>
              <w:jc w:val="right"/>
              <w:rPr>
                <w:ins w:id="19186" w:author="Author"/>
              </w:rPr>
            </w:pPr>
          </w:p>
        </w:tc>
        <w:tc>
          <w:tcPr>
            <w:tcW w:w="1580" w:type="dxa"/>
            <w:tcBorders>
              <w:top w:val="single" w:sz="4" w:space="0" w:color="auto"/>
              <w:left w:val="nil"/>
              <w:bottom w:val="single" w:sz="4" w:space="0" w:color="auto"/>
              <w:right w:val="single" w:sz="4" w:space="0" w:color="auto"/>
            </w:tcBorders>
            <w:vAlign w:val="bottom"/>
            <w:hideMark/>
          </w:tcPr>
          <w:p w14:paraId="3BFD6491" w14:textId="77777777" w:rsidR="003F7E2C" w:rsidRDefault="003F7E2C" w:rsidP="00BE28D4">
            <w:pPr>
              <w:pStyle w:val="tabletext11"/>
              <w:tabs>
                <w:tab w:val="decimal" w:pos="640"/>
              </w:tabs>
              <w:rPr>
                <w:ins w:id="19187" w:author="Author"/>
              </w:rPr>
            </w:pPr>
            <w:ins w:id="19188" w:author="Author">
              <w:r>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307F422" w14:textId="77777777" w:rsidR="003F7E2C" w:rsidRDefault="003F7E2C" w:rsidP="00BE28D4">
            <w:pPr>
              <w:pStyle w:val="tabletext11"/>
              <w:jc w:val="center"/>
              <w:rPr>
                <w:ins w:id="19189" w:author="Author"/>
              </w:rPr>
            </w:pPr>
            <w:ins w:id="19190" w:author="Author">
              <w:r>
                <w:t>1.41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32D6D94" w14:textId="77777777" w:rsidR="003F7E2C" w:rsidRDefault="003F7E2C" w:rsidP="00BE28D4">
            <w:pPr>
              <w:pStyle w:val="tabletext11"/>
              <w:jc w:val="center"/>
              <w:rPr>
                <w:ins w:id="19191" w:author="Author"/>
              </w:rPr>
            </w:pPr>
            <w:ins w:id="19192" w:author="Author">
              <w:r>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D1AD91" w14:textId="77777777" w:rsidR="003F7E2C" w:rsidRDefault="003F7E2C" w:rsidP="00BE28D4">
            <w:pPr>
              <w:pStyle w:val="tabletext11"/>
              <w:jc w:val="center"/>
              <w:rPr>
                <w:ins w:id="19193" w:author="Author"/>
              </w:rPr>
            </w:pPr>
            <w:ins w:id="19194" w:author="Author">
              <w:r>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FC8C9C" w14:textId="77777777" w:rsidR="003F7E2C" w:rsidRDefault="003F7E2C" w:rsidP="00BE28D4">
            <w:pPr>
              <w:pStyle w:val="tabletext11"/>
              <w:jc w:val="center"/>
              <w:rPr>
                <w:ins w:id="19195" w:author="Author"/>
              </w:rPr>
            </w:pPr>
            <w:ins w:id="19196" w:author="Author">
              <w:r>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AB1CF5" w14:textId="77777777" w:rsidR="003F7E2C" w:rsidRDefault="003F7E2C" w:rsidP="00BE28D4">
            <w:pPr>
              <w:pStyle w:val="tabletext11"/>
              <w:jc w:val="center"/>
              <w:rPr>
                <w:ins w:id="19197" w:author="Author"/>
              </w:rPr>
            </w:pPr>
            <w:ins w:id="19198"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82A624" w14:textId="77777777" w:rsidR="003F7E2C" w:rsidRDefault="003F7E2C" w:rsidP="00BE28D4">
            <w:pPr>
              <w:pStyle w:val="tabletext11"/>
              <w:jc w:val="center"/>
              <w:rPr>
                <w:ins w:id="19199" w:author="Author"/>
              </w:rPr>
            </w:pPr>
            <w:ins w:id="19200"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2C8354" w14:textId="77777777" w:rsidR="003F7E2C" w:rsidRDefault="003F7E2C" w:rsidP="00BE28D4">
            <w:pPr>
              <w:pStyle w:val="tabletext11"/>
              <w:jc w:val="center"/>
              <w:rPr>
                <w:ins w:id="19201" w:author="Author"/>
              </w:rPr>
            </w:pPr>
            <w:ins w:id="19202"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B70C99" w14:textId="77777777" w:rsidR="003F7E2C" w:rsidRDefault="003F7E2C" w:rsidP="00BE28D4">
            <w:pPr>
              <w:pStyle w:val="tabletext11"/>
              <w:jc w:val="center"/>
              <w:rPr>
                <w:ins w:id="19203" w:author="Author"/>
              </w:rPr>
            </w:pPr>
            <w:ins w:id="19204" w:author="Author">
              <w:r>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6B36AD" w14:textId="77777777" w:rsidR="003F7E2C" w:rsidRDefault="003F7E2C" w:rsidP="00BE28D4">
            <w:pPr>
              <w:pStyle w:val="tabletext11"/>
              <w:jc w:val="center"/>
              <w:rPr>
                <w:ins w:id="19205" w:author="Author"/>
              </w:rPr>
            </w:pPr>
            <w:ins w:id="19206"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1D76AC" w14:textId="77777777" w:rsidR="003F7E2C" w:rsidRDefault="003F7E2C" w:rsidP="00BE28D4">
            <w:pPr>
              <w:pStyle w:val="tabletext11"/>
              <w:jc w:val="center"/>
              <w:rPr>
                <w:ins w:id="19207" w:author="Author"/>
              </w:rPr>
            </w:pPr>
            <w:ins w:id="19208"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5E6692" w14:textId="77777777" w:rsidR="003F7E2C" w:rsidRDefault="003F7E2C" w:rsidP="00BE28D4">
            <w:pPr>
              <w:pStyle w:val="tabletext11"/>
              <w:jc w:val="center"/>
              <w:rPr>
                <w:ins w:id="19209" w:author="Author"/>
              </w:rPr>
            </w:pPr>
            <w:ins w:id="19210"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91D0D2" w14:textId="77777777" w:rsidR="003F7E2C" w:rsidRDefault="003F7E2C" w:rsidP="00BE28D4">
            <w:pPr>
              <w:pStyle w:val="tabletext11"/>
              <w:jc w:val="center"/>
              <w:rPr>
                <w:ins w:id="19211" w:author="Author"/>
              </w:rPr>
            </w:pPr>
            <w:ins w:id="19212"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04E3B5" w14:textId="77777777" w:rsidR="003F7E2C" w:rsidRDefault="003F7E2C" w:rsidP="00BE28D4">
            <w:pPr>
              <w:pStyle w:val="tabletext11"/>
              <w:jc w:val="center"/>
              <w:rPr>
                <w:ins w:id="19213" w:author="Author"/>
              </w:rPr>
            </w:pPr>
            <w:ins w:id="19214"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A03AF2" w14:textId="77777777" w:rsidR="003F7E2C" w:rsidRDefault="003F7E2C" w:rsidP="00BE28D4">
            <w:pPr>
              <w:pStyle w:val="tabletext11"/>
              <w:jc w:val="center"/>
              <w:rPr>
                <w:ins w:id="19215" w:author="Author"/>
              </w:rPr>
            </w:pPr>
            <w:ins w:id="19216"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02257D" w14:textId="77777777" w:rsidR="003F7E2C" w:rsidRDefault="003F7E2C" w:rsidP="00BE28D4">
            <w:pPr>
              <w:pStyle w:val="tabletext11"/>
              <w:jc w:val="center"/>
              <w:rPr>
                <w:ins w:id="19217" w:author="Author"/>
              </w:rPr>
            </w:pPr>
            <w:ins w:id="19218"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50282" w14:textId="77777777" w:rsidR="003F7E2C" w:rsidRDefault="003F7E2C" w:rsidP="00BE28D4">
            <w:pPr>
              <w:pStyle w:val="tabletext11"/>
              <w:jc w:val="center"/>
              <w:rPr>
                <w:ins w:id="19219" w:author="Author"/>
              </w:rPr>
            </w:pPr>
            <w:ins w:id="19220"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1DDD64" w14:textId="77777777" w:rsidR="003F7E2C" w:rsidRDefault="003F7E2C" w:rsidP="00BE28D4">
            <w:pPr>
              <w:pStyle w:val="tabletext11"/>
              <w:jc w:val="center"/>
              <w:rPr>
                <w:ins w:id="19221" w:author="Author"/>
              </w:rPr>
            </w:pPr>
            <w:ins w:id="19222"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C30697" w14:textId="77777777" w:rsidR="003F7E2C" w:rsidRDefault="003F7E2C" w:rsidP="00BE28D4">
            <w:pPr>
              <w:pStyle w:val="tabletext11"/>
              <w:jc w:val="center"/>
              <w:rPr>
                <w:ins w:id="19223" w:author="Author"/>
              </w:rPr>
            </w:pPr>
            <w:ins w:id="19224"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0BC37" w14:textId="77777777" w:rsidR="003F7E2C" w:rsidRDefault="003F7E2C" w:rsidP="00BE28D4">
            <w:pPr>
              <w:pStyle w:val="tabletext11"/>
              <w:jc w:val="center"/>
              <w:rPr>
                <w:ins w:id="19225" w:author="Author"/>
              </w:rPr>
            </w:pPr>
            <w:ins w:id="19226"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A1549D" w14:textId="77777777" w:rsidR="003F7E2C" w:rsidRDefault="003F7E2C" w:rsidP="00BE28D4">
            <w:pPr>
              <w:pStyle w:val="tabletext11"/>
              <w:jc w:val="center"/>
              <w:rPr>
                <w:ins w:id="19227" w:author="Author"/>
              </w:rPr>
            </w:pPr>
            <w:ins w:id="19228"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37BB37" w14:textId="77777777" w:rsidR="003F7E2C" w:rsidRDefault="003F7E2C" w:rsidP="00BE28D4">
            <w:pPr>
              <w:pStyle w:val="tabletext11"/>
              <w:jc w:val="center"/>
              <w:rPr>
                <w:ins w:id="19229" w:author="Author"/>
              </w:rPr>
            </w:pPr>
            <w:ins w:id="19230"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15FEF4" w14:textId="77777777" w:rsidR="003F7E2C" w:rsidRDefault="003F7E2C" w:rsidP="00BE28D4">
            <w:pPr>
              <w:pStyle w:val="tabletext11"/>
              <w:jc w:val="center"/>
              <w:rPr>
                <w:ins w:id="19231" w:author="Author"/>
              </w:rPr>
            </w:pPr>
            <w:ins w:id="19232" w:author="Author">
              <w:r>
                <w:t>0.84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2E2A58B" w14:textId="77777777" w:rsidR="003F7E2C" w:rsidRDefault="003F7E2C" w:rsidP="00BE28D4">
            <w:pPr>
              <w:pStyle w:val="tabletext11"/>
              <w:jc w:val="center"/>
              <w:rPr>
                <w:ins w:id="19233" w:author="Author"/>
              </w:rPr>
            </w:pPr>
            <w:ins w:id="19234"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F5833D" w14:textId="77777777" w:rsidR="003F7E2C" w:rsidRDefault="003F7E2C" w:rsidP="00BE28D4">
            <w:pPr>
              <w:pStyle w:val="tabletext11"/>
              <w:jc w:val="center"/>
              <w:rPr>
                <w:ins w:id="19235" w:author="Author"/>
              </w:rPr>
            </w:pPr>
            <w:ins w:id="19236"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B8886A" w14:textId="77777777" w:rsidR="003F7E2C" w:rsidRDefault="003F7E2C" w:rsidP="00BE28D4">
            <w:pPr>
              <w:pStyle w:val="tabletext11"/>
              <w:jc w:val="center"/>
              <w:rPr>
                <w:ins w:id="19237" w:author="Author"/>
              </w:rPr>
            </w:pPr>
            <w:ins w:id="19238"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560867" w14:textId="77777777" w:rsidR="003F7E2C" w:rsidRDefault="003F7E2C" w:rsidP="00BE28D4">
            <w:pPr>
              <w:pStyle w:val="tabletext11"/>
              <w:jc w:val="center"/>
              <w:rPr>
                <w:ins w:id="19239" w:author="Author"/>
              </w:rPr>
            </w:pPr>
            <w:ins w:id="19240"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8D0C3E" w14:textId="77777777" w:rsidR="003F7E2C" w:rsidRDefault="003F7E2C" w:rsidP="00BE28D4">
            <w:pPr>
              <w:pStyle w:val="tabletext11"/>
              <w:jc w:val="center"/>
              <w:rPr>
                <w:ins w:id="19241" w:author="Author"/>
              </w:rPr>
            </w:pPr>
            <w:ins w:id="19242" w:author="Author">
              <w:r>
                <w:t>0.84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71B8289" w14:textId="77777777" w:rsidR="003F7E2C" w:rsidRDefault="003F7E2C" w:rsidP="00BE28D4">
            <w:pPr>
              <w:pStyle w:val="tabletext11"/>
              <w:jc w:val="center"/>
              <w:rPr>
                <w:ins w:id="19243" w:author="Author"/>
              </w:rPr>
            </w:pPr>
            <w:ins w:id="19244" w:author="Author">
              <w:r>
                <w:t>0.84</w:t>
              </w:r>
            </w:ins>
          </w:p>
        </w:tc>
      </w:tr>
      <w:tr w:rsidR="003F7E2C" w14:paraId="3CD35E76" w14:textId="77777777" w:rsidTr="00EE1A0A">
        <w:trPr>
          <w:trHeight w:val="190"/>
          <w:ins w:id="19245" w:author="Author"/>
        </w:trPr>
        <w:tc>
          <w:tcPr>
            <w:tcW w:w="200" w:type="dxa"/>
            <w:tcBorders>
              <w:top w:val="single" w:sz="4" w:space="0" w:color="auto"/>
              <w:left w:val="single" w:sz="4" w:space="0" w:color="auto"/>
              <w:bottom w:val="single" w:sz="4" w:space="0" w:color="auto"/>
              <w:right w:val="nil"/>
            </w:tcBorders>
            <w:vAlign w:val="bottom"/>
          </w:tcPr>
          <w:p w14:paraId="7C8DFDB8" w14:textId="77777777" w:rsidR="003F7E2C" w:rsidRDefault="003F7E2C" w:rsidP="00BE28D4">
            <w:pPr>
              <w:pStyle w:val="tabletext11"/>
              <w:jc w:val="right"/>
              <w:rPr>
                <w:ins w:id="19246" w:author="Author"/>
              </w:rPr>
            </w:pPr>
          </w:p>
        </w:tc>
        <w:tc>
          <w:tcPr>
            <w:tcW w:w="1580" w:type="dxa"/>
            <w:tcBorders>
              <w:top w:val="single" w:sz="4" w:space="0" w:color="auto"/>
              <w:left w:val="nil"/>
              <w:bottom w:val="single" w:sz="4" w:space="0" w:color="auto"/>
              <w:right w:val="single" w:sz="4" w:space="0" w:color="auto"/>
            </w:tcBorders>
            <w:vAlign w:val="bottom"/>
            <w:hideMark/>
          </w:tcPr>
          <w:p w14:paraId="6E4B7B4B" w14:textId="77777777" w:rsidR="003F7E2C" w:rsidRDefault="003F7E2C" w:rsidP="00BE28D4">
            <w:pPr>
              <w:pStyle w:val="tabletext11"/>
              <w:tabs>
                <w:tab w:val="decimal" w:pos="640"/>
              </w:tabs>
              <w:rPr>
                <w:ins w:id="19247" w:author="Author"/>
              </w:rPr>
            </w:pPr>
            <w:ins w:id="19248" w:author="Author">
              <w:r>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0C5EB66" w14:textId="77777777" w:rsidR="003F7E2C" w:rsidRDefault="003F7E2C" w:rsidP="00BE28D4">
            <w:pPr>
              <w:pStyle w:val="tabletext11"/>
              <w:jc w:val="center"/>
              <w:rPr>
                <w:ins w:id="19249" w:author="Author"/>
              </w:rPr>
            </w:pPr>
            <w:ins w:id="19250" w:author="Author">
              <w:r>
                <w:t>1.55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3E48B56" w14:textId="77777777" w:rsidR="003F7E2C" w:rsidRDefault="003F7E2C" w:rsidP="00BE28D4">
            <w:pPr>
              <w:pStyle w:val="tabletext11"/>
              <w:jc w:val="center"/>
              <w:rPr>
                <w:ins w:id="19251" w:author="Author"/>
              </w:rPr>
            </w:pPr>
            <w:ins w:id="19252"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C22F92" w14:textId="77777777" w:rsidR="003F7E2C" w:rsidRDefault="003F7E2C" w:rsidP="00BE28D4">
            <w:pPr>
              <w:pStyle w:val="tabletext11"/>
              <w:jc w:val="center"/>
              <w:rPr>
                <w:ins w:id="19253" w:author="Author"/>
              </w:rPr>
            </w:pPr>
            <w:ins w:id="19254"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A7B8E5" w14:textId="77777777" w:rsidR="003F7E2C" w:rsidRDefault="003F7E2C" w:rsidP="00BE28D4">
            <w:pPr>
              <w:pStyle w:val="tabletext11"/>
              <w:jc w:val="center"/>
              <w:rPr>
                <w:ins w:id="19255" w:author="Author"/>
              </w:rPr>
            </w:pPr>
            <w:ins w:id="19256"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6D269E" w14:textId="77777777" w:rsidR="003F7E2C" w:rsidRDefault="003F7E2C" w:rsidP="00BE28D4">
            <w:pPr>
              <w:pStyle w:val="tabletext11"/>
              <w:jc w:val="center"/>
              <w:rPr>
                <w:ins w:id="19257" w:author="Author"/>
              </w:rPr>
            </w:pPr>
            <w:ins w:id="19258" w:author="Author">
              <w:r>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6F7E26" w14:textId="77777777" w:rsidR="003F7E2C" w:rsidRDefault="003F7E2C" w:rsidP="00BE28D4">
            <w:pPr>
              <w:pStyle w:val="tabletext11"/>
              <w:jc w:val="center"/>
              <w:rPr>
                <w:ins w:id="19259" w:author="Author"/>
              </w:rPr>
            </w:pPr>
            <w:ins w:id="19260"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7504B" w14:textId="77777777" w:rsidR="003F7E2C" w:rsidRDefault="003F7E2C" w:rsidP="00BE28D4">
            <w:pPr>
              <w:pStyle w:val="tabletext11"/>
              <w:jc w:val="center"/>
              <w:rPr>
                <w:ins w:id="19261" w:author="Author"/>
              </w:rPr>
            </w:pPr>
            <w:ins w:id="19262" w:author="Author">
              <w:r>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E03AF0" w14:textId="77777777" w:rsidR="003F7E2C" w:rsidRDefault="003F7E2C" w:rsidP="00BE28D4">
            <w:pPr>
              <w:pStyle w:val="tabletext11"/>
              <w:jc w:val="center"/>
              <w:rPr>
                <w:ins w:id="19263" w:author="Author"/>
              </w:rPr>
            </w:pPr>
            <w:ins w:id="19264" w:author="Author">
              <w:r>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420664" w14:textId="77777777" w:rsidR="003F7E2C" w:rsidRDefault="003F7E2C" w:rsidP="00BE28D4">
            <w:pPr>
              <w:pStyle w:val="tabletext11"/>
              <w:jc w:val="center"/>
              <w:rPr>
                <w:ins w:id="19265" w:author="Author"/>
              </w:rPr>
            </w:pPr>
            <w:ins w:id="19266"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FC182D" w14:textId="77777777" w:rsidR="003F7E2C" w:rsidRDefault="003F7E2C" w:rsidP="00BE28D4">
            <w:pPr>
              <w:pStyle w:val="tabletext11"/>
              <w:jc w:val="center"/>
              <w:rPr>
                <w:ins w:id="19267" w:author="Author"/>
              </w:rPr>
            </w:pPr>
            <w:ins w:id="19268"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3834C4" w14:textId="77777777" w:rsidR="003F7E2C" w:rsidRDefault="003F7E2C" w:rsidP="00BE28D4">
            <w:pPr>
              <w:pStyle w:val="tabletext11"/>
              <w:jc w:val="center"/>
              <w:rPr>
                <w:ins w:id="19269" w:author="Author"/>
              </w:rPr>
            </w:pPr>
            <w:ins w:id="19270"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4D0271" w14:textId="77777777" w:rsidR="003F7E2C" w:rsidRDefault="003F7E2C" w:rsidP="00BE28D4">
            <w:pPr>
              <w:pStyle w:val="tabletext11"/>
              <w:jc w:val="center"/>
              <w:rPr>
                <w:ins w:id="19271" w:author="Author"/>
              </w:rPr>
            </w:pPr>
            <w:ins w:id="19272"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638E95" w14:textId="77777777" w:rsidR="003F7E2C" w:rsidRDefault="003F7E2C" w:rsidP="00BE28D4">
            <w:pPr>
              <w:pStyle w:val="tabletext11"/>
              <w:jc w:val="center"/>
              <w:rPr>
                <w:ins w:id="19273" w:author="Author"/>
              </w:rPr>
            </w:pPr>
            <w:ins w:id="19274"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61A254" w14:textId="77777777" w:rsidR="003F7E2C" w:rsidRDefault="003F7E2C" w:rsidP="00BE28D4">
            <w:pPr>
              <w:pStyle w:val="tabletext11"/>
              <w:jc w:val="center"/>
              <w:rPr>
                <w:ins w:id="19275" w:author="Author"/>
              </w:rPr>
            </w:pPr>
            <w:ins w:id="19276"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9D2CD5" w14:textId="77777777" w:rsidR="003F7E2C" w:rsidRDefault="003F7E2C" w:rsidP="00BE28D4">
            <w:pPr>
              <w:pStyle w:val="tabletext11"/>
              <w:jc w:val="center"/>
              <w:rPr>
                <w:ins w:id="19277" w:author="Author"/>
              </w:rPr>
            </w:pPr>
            <w:ins w:id="19278"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CDC9B0" w14:textId="77777777" w:rsidR="003F7E2C" w:rsidRDefault="003F7E2C" w:rsidP="00BE28D4">
            <w:pPr>
              <w:pStyle w:val="tabletext11"/>
              <w:jc w:val="center"/>
              <w:rPr>
                <w:ins w:id="19279" w:author="Author"/>
              </w:rPr>
            </w:pPr>
            <w:ins w:id="19280"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BF2468" w14:textId="77777777" w:rsidR="003F7E2C" w:rsidRDefault="003F7E2C" w:rsidP="00BE28D4">
            <w:pPr>
              <w:pStyle w:val="tabletext11"/>
              <w:jc w:val="center"/>
              <w:rPr>
                <w:ins w:id="19281" w:author="Author"/>
              </w:rPr>
            </w:pPr>
            <w:ins w:id="19282"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E4577D" w14:textId="77777777" w:rsidR="003F7E2C" w:rsidRDefault="003F7E2C" w:rsidP="00BE28D4">
            <w:pPr>
              <w:pStyle w:val="tabletext11"/>
              <w:jc w:val="center"/>
              <w:rPr>
                <w:ins w:id="19283" w:author="Author"/>
              </w:rPr>
            </w:pPr>
            <w:ins w:id="19284"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FD289A" w14:textId="77777777" w:rsidR="003F7E2C" w:rsidRDefault="003F7E2C" w:rsidP="00BE28D4">
            <w:pPr>
              <w:pStyle w:val="tabletext11"/>
              <w:jc w:val="center"/>
              <w:rPr>
                <w:ins w:id="19285" w:author="Author"/>
              </w:rPr>
            </w:pPr>
            <w:ins w:id="19286"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0BA61E" w14:textId="77777777" w:rsidR="003F7E2C" w:rsidRDefault="003F7E2C" w:rsidP="00BE28D4">
            <w:pPr>
              <w:pStyle w:val="tabletext11"/>
              <w:jc w:val="center"/>
              <w:rPr>
                <w:ins w:id="19287" w:author="Author"/>
              </w:rPr>
            </w:pPr>
            <w:ins w:id="19288"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F07E47" w14:textId="77777777" w:rsidR="003F7E2C" w:rsidRDefault="003F7E2C" w:rsidP="00BE28D4">
            <w:pPr>
              <w:pStyle w:val="tabletext11"/>
              <w:jc w:val="center"/>
              <w:rPr>
                <w:ins w:id="19289" w:author="Author"/>
              </w:rPr>
            </w:pPr>
            <w:ins w:id="19290"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29382C" w14:textId="77777777" w:rsidR="003F7E2C" w:rsidRDefault="003F7E2C" w:rsidP="00BE28D4">
            <w:pPr>
              <w:pStyle w:val="tabletext11"/>
              <w:jc w:val="center"/>
              <w:rPr>
                <w:ins w:id="19291" w:author="Author"/>
              </w:rPr>
            </w:pPr>
            <w:ins w:id="19292" w:author="Author">
              <w:r>
                <w:t>0.93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D5CA350" w14:textId="77777777" w:rsidR="003F7E2C" w:rsidRDefault="003F7E2C" w:rsidP="00BE28D4">
            <w:pPr>
              <w:pStyle w:val="tabletext11"/>
              <w:jc w:val="center"/>
              <w:rPr>
                <w:ins w:id="19293" w:author="Author"/>
              </w:rPr>
            </w:pPr>
            <w:ins w:id="19294"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F1F7CC" w14:textId="77777777" w:rsidR="003F7E2C" w:rsidRDefault="003F7E2C" w:rsidP="00BE28D4">
            <w:pPr>
              <w:pStyle w:val="tabletext11"/>
              <w:jc w:val="center"/>
              <w:rPr>
                <w:ins w:id="19295" w:author="Author"/>
              </w:rPr>
            </w:pPr>
            <w:ins w:id="19296"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BC2EBE" w14:textId="77777777" w:rsidR="003F7E2C" w:rsidRDefault="003F7E2C" w:rsidP="00BE28D4">
            <w:pPr>
              <w:pStyle w:val="tabletext11"/>
              <w:jc w:val="center"/>
              <w:rPr>
                <w:ins w:id="19297" w:author="Author"/>
              </w:rPr>
            </w:pPr>
            <w:ins w:id="19298"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59FC80" w14:textId="77777777" w:rsidR="003F7E2C" w:rsidRDefault="003F7E2C" w:rsidP="00BE28D4">
            <w:pPr>
              <w:pStyle w:val="tabletext11"/>
              <w:jc w:val="center"/>
              <w:rPr>
                <w:ins w:id="19299" w:author="Author"/>
              </w:rPr>
            </w:pPr>
            <w:ins w:id="19300"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88D4B" w14:textId="77777777" w:rsidR="003F7E2C" w:rsidRDefault="003F7E2C" w:rsidP="00BE28D4">
            <w:pPr>
              <w:pStyle w:val="tabletext11"/>
              <w:jc w:val="center"/>
              <w:rPr>
                <w:ins w:id="19301" w:author="Author"/>
              </w:rPr>
            </w:pPr>
            <w:ins w:id="19302" w:author="Author">
              <w:r>
                <w:t>0.93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3916B6F" w14:textId="77777777" w:rsidR="003F7E2C" w:rsidRDefault="003F7E2C" w:rsidP="00BE28D4">
            <w:pPr>
              <w:pStyle w:val="tabletext11"/>
              <w:jc w:val="center"/>
              <w:rPr>
                <w:ins w:id="19303" w:author="Author"/>
              </w:rPr>
            </w:pPr>
            <w:ins w:id="19304" w:author="Author">
              <w:r>
                <w:t>0.93</w:t>
              </w:r>
            </w:ins>
          </w:p>
        </w:tc>
      </w:tr>
      <w:tr w:rsidR="003F7E2C" w14:paraId="73C80032" w14:textId="77777777" w:rsidTr="00EE1A0A">
        <w:trPr>
          <w:trHeight w:val="190"/>
          <w:ins w:id="19305" w:author="Author"/>
        </w:trPr>
        <w:tc>
          <w:tcPr>
            <w:tcW w:w="200" w:type="dxa"/>
            <w:tcBorders>
              <w:top w:val="single" w:sz="4" w:space="0" w:color="auto"/>
              <w:left w:val="single" w:sz="4" w:space="0" w:color="auto"/>
              <w:bottom w:val="single" w:sz="4" w:space="0" w:color="auto"/>
              <w:right w:val="nil"/>
            </w:tcBorders>
            <w:vAlign w:val="bottom"/>
          </w:tcPr>
          <w:p w14:paraId="13DBA63E" w14:textId="77777777" w:rsidR="003F7E2C" w:rsidRDefault="003F7E2C" w:rsidP="00BE28D4">
            <w:pPr>
              <w:pStyle w:val="tabletext11"/>
              <w:jc w:val="right"/>
              <w:rPr>
                <w:ins w:id="19306" w:author="Author"/>
              </w:rPr>
            </w:pPr>
          </w:p>
        </w:tc>
        <w:tc>
          <w:tcPr>
            <w:tcW w:w="1580" w:type="dxa"/>
            <w:tcBorders>
              <w:top w:val="single" w:sz="4" w:space="0" w:color="auto"/>
              <w:left w:val="nil"/>
              <w:bottom w:val="single" w:sz="4" w:space="0" w:color="auto"/>
              <w:right w:val="single" w:sz="4" w:space="0" w:color="auto"/>
            </w:tcBorders>
            <w:vAlign w:val="bottom"/>
            <w:hideMark/>
          </w:tcPr>
          <w:p w14:paraId="6C85560A" w14:textId="77777777" w:rsidR="003F7E2C" w:rsidRDefault="003F7E2C" w:rsidP="00BE28D4">
            <w:pPr>
              <w:pStyle w:val="tabletext11"/>
              <w:tabs>
                <w:tab w:val="decimal" w:pos="640"/>
              </w:tabs>
              <w:rPr>
                <w:ins w:id="19307" w:author="Author"/>
              </w:rPr>
            </w:pPr>
            <w:ins w:id="19308" w:author="Author">
              <w:r>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2429C57" w14:textId="77777777" w:rsidR="003F7E2C" w:rsidRDefault="003F7E2C" w:rsidP="00BE28D4">
            <w:pPr>
              <w:pStyle w:val="tabletext11"/>
              <w:jc w:val="center"/>
              <w:rPr>
                <w:ins w:id="19309" w:author="Author"/>
              </w:rPr>
            </w:pPr>
            <w:ins w:id="19310" w:author="Author">
              <w:r>
                <w:t>1.62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074A639" w14:textId="77777777" w:rsidR="003F7E2C" w:rsidRDefault="003F7E2C" w:rsidP="00BE28D4">
            <w:pPr>
              <w:pStyle w:val="tabletext11"/>
              <w:jc w:val="center"/>
              <w:rPr>
                <w:ins w:id="19311" w:author="Author"/>
              </w:rPr>
            </w:pPr>
            <w:ins w:id="19312" w:author="Author">
              <w:r>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19B2C5" w14:textId="77777777" w:rsidR="003F7E2C" w:rsidRDefault="003F7E2C" w:rsidP="00BE28D4">
            <w:pPr>
              <w:pStyle w:val="tabletext11"/>
              <w:jc w:val="center"/>
              <w:rPr>
                <w:ins w:id="19313" w:author="Author"/>
              </w:rPr>
            </w:pPr>
            <w:ins w:id="19314" w:author="Author">
              <w:r>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EC1624" w14:textId="77777777" w:rsidR="003F7E2C" w:rsidRDefault="003F7E2C" w:rsidP="00BE28D4">
            <w:pPr>
              <w:pStyle w:val="tabletext11"/>
              <w:jc w:val="center"/>
              <w:rPr>
                <w:ins w:id="19315" w:author="Author"/>
              </w:rPr>
            </w:pPr>
            <w:ins w:id="19316" w:author="Author">
              <w:r>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1A568B" w14:textId="77777777" w:rsidR="003F7E2C" w:rsidRDefault="003F7E2C" w:rsidP="00BE28D4">
            <w:pPr>
              <w:pStyle w:val="tabletext11"/>
              <w:jc w:val="center"/>
              <w:rPr>
                <w:ins w:id="19317" w:author="Author"/>
              </w:rPr>
            </w:pPr>
            <w:ins w:id="19318"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76E8CF" w14:textId="77777777" w:rsidR="003F7E2C" w:rsidRDefault="003F7E2C" w:rsidP="00BE28D4">
            <w:pPr>
              <w:pStyle w:val="tabletext11"/>
              <w:jc w:val="center"/>
              <w:rPr>
                <w:ins w:id="19319" w:author="Author"/>
              </w:rPr>
            </w:pPr>
            <w:ins w:id="19320" w:author="Author">
              <w:r>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CE56FF" w14:textId="77777777" w:rsidR="003F7E2C" w:rsidRDefault="003F7E2C" w:rsidP="00BE28D4">
            <w:pPr>
              <w:pStyle w:val="tabletext11"/>
              <w:jc w:val="center"/>
              <w:rPr>
                <w:ins w:id="19321" w:author="Author"/>
              </w:rPr>
            </w:pPr>
            <w:ins w:id="19322"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C299C" w14:textId="77777777" w:rsidR="003F7E2C" w:rsidRDefault="003F7E2C" w:rsidP="00BE28D4">
            <w:pPr>
              <w:pStyle w:val="tabletext11"/>
              <w:jc w:val="center"/>
              <w:rPr>
                <w:ins w:id="19323" w:author="Author"/>
              </w:rPr>
            </w:pPr>
            <w:ins w:id="19324" w:author="Author">
              <w:r>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052F9E" w14:textId="77777777" w:rsidR="003F7E2C" w:rsidRDefault="003F7E2C" w:rsidP="00BE28D4">
            <w:pPr>
              <w:pStyle w:val="tabletext11"/>
              <w:jc w:val="center"/>
              <w:rPr>
                <w:ins w:id="19325" w:author="Author"/>
              </w:rPr>
            </w:pPr>
            <w:ins w:id="19326"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00BA75" w14:textId="77777777" w:rsidR="003F7E2C" w:rsidRDefault="003F7E2C" w:rsidP="00BE28D4">
            <w:pPr>
              <w:pStyle w:val="tabletext11"/>
              <w:jc w:val="center"/>
              <w:rPr>
                <w:ins w:id="19327" w:author="Author"/>
              </w:rPr>
            </w:pPr>
            <w:ins w:id="19328"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FDF039" w14:textId="77777777" w:rsidR="003F7E2C" w:rsidRDefault="003F7E2C" w:rsidP="00BE28D4">
            <w:pPr>
              <w:pStyle w:val="tabletext11"/>
              <w:jc w:val="center"/>
              <w:rPr>
                <w:ins w:id="19329" w:author="Author"/>
              </w:rPr>
            </w:pPr>
            <w:ins w:id="19330"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F58CC2" w14:textId="77777777" w:rsidR="003F7E2C" w:rsidRDefault="003F7E2C" w:rsidP="00BE28D4">
            <w:pPr>
              <w:pStyle w:val="tabletext11"/>
              <w:jc w:val="center"/>
              <w:rPr>
                <w:ins w:id="19331" w:author="Author"/>
              </w:rPr>
            </w:pPr>
            <w:ins w:id="19332"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259DFC" w14:textId="77777777" w:rsidR="003F7E2C" w:rsidRDefault="003F7E2C" w:rsidP="00BE28D4">
            <w:pPr>
              <w:pStyle w:val="tabletext11"/>
              <w:jc w:val="center"/>
              <w:rPr>
                <w:ins w:id="19333" w:author="Author"/>
              </w:rPr>
            </w:pPr>
            <w:ins w:id="19334"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2A862C" w14:textId="77777777" w:rsidR="003F7E2C" w:rsidRDefault="003F7E2C" w:rsidP="00BE28D4">
            <w:pPr>
              <w:pStyle w:val="tabletext11"/>
              <w:jc w:val="center"/>
              <w:rPr>
                <w:ins w:id="19335" w:author="Author"/>
              </w:rPr>
            </w:pPr>
            <w:ins w:id="19336"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69ED3F" w14:textId="77777777" w:rsidR="003F7E2C" w:rsidRDefault="003F7E2C" w:rsidP="00BE28D4">
            <w:pPr>
              <w:pStyle w:val="tabletext11"/>
              <w:jc w:val="center"/>
              <w:rPr>
                <w:ins w:id="19337" w:author="Author"/>
              </w:rPr>
            </w:pPr>
            <w:ins w:id="19338"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BF6AA0" w14:textId="77777777" w:rsidR="003F7E2C" w:rsidRDefault="003F7E2C" w:rsidP="00BE28D4">
            <w:pPr>
              <w:pStyle w:val="tabletext11"/>
              <w:jc w:val="center"/>
              <w:rPr>
                <w:ins w:id="19339" w:author="Author"/>
              </w:rPr>
            </w:pPr>
            <w:ins w:id="19340"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6A27CE" w14:textId="77777777" w:rsidR="003F7E2C" w:rsidRDefault="003F7E2C" w:rsidP="00BE28D4">
            <w:pPr>
              <w:pStyle w:val="tabletext11"/>
              <w:jc w:val="center"/>
              <w:rPr>
                <w:ins w:id="19341" w:author="Author"/>
              </w:rPr>
            </w:pPr>
            <w:ins w:id="19342"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860611" w14:textId="77777777" w:rsidR="003F7E2C" w:rsidRDefault="003F7E2C" w:rsidP="00BE28D4">
            <w:pPr>
              <w:pStyle w:val="tabletext11"/>
              <w:jc w:val="center"/>
              <w:rPr>
                <w:ins w:id="19343" w:author="Author"/>
              </w:rPr>
            </w:pPr>
            <w:ins w:id="19344"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A39A4F" w14:textId="77777777" w:rsidR="003F7E2C" w:rsidRDefault="003F7E2C" w:rsidP="00BE28D4">
            <w:pPr>
              <w:pStyle w:val="tabletext11"/>
              <w:jc w:val="center"/>
              <w:rPr>
                <w:ins w:id="19345" w:author="Author"/>
              </w:rPr>
            </w:pPr>
            <w:ins w:id="19346"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3A444" w14:textId="77777777" w:rsidR="003F7E2C" w:rsidRDefault="003F7E2C" w:rsidP="00BE28D4">
            <w:pPr>
              <w:pStyle w:val="tabletext11"/>
              <w:jc w:val="center"/>
              <w:rPr>
                <w:ins w:id="19347" w:author="Author"/>
              </w:rPr>
            </w:pPr>
            <w:ins w:id="19348"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A176D4" w14:textId="77777777" w:rsidR="003F7E2C" w:rsidRDefault="003F7E2C" w:rsidP="00BE28D4">
            <w:pPr>
              <w:pStyle w:val="tabletext11"/>
              <w:jc w:val="center"/>
              <w:rPr>
                <w:ins w:id="19349" w:author="Author"/>
              </w:rPr>
            </w:pPr>
            <w:ins w:id="19350"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5890B6" w14:textId="77777777" w:rsidR="003F7E2C" w:rsidRDefault="003F7E2C" w:rsidP="00BE28D4">
            <w:pPr>
              <w:pStyle w:val="tabletext11"/>
              <w:jc w:val="center"/>
              <w:rPr>
                <w:ins w:id="19351" w:author="Author"/>
              </w:rPr>
            </w:pPr>
            <w:ins w:id="19352" w:author="Author">
              <w:r>
                <w:t>0.97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FB4786C" w14:textId="77777777" w:rsidR="003F7E2C" w:rsidRDefault="003F7E2C" w:rsidP="00BE28D4">
            <w:pPr>
              <w:pStyle w:val="tabletext11"/>
              <w:jc w:val="center"/>
              <w:rPr>
                <w:ins w:id="19353" w:author="Author"/>
              </w:rPr>
            </w:pPr>
            <w:ins w:id="19354"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7CAD0F" w14:textId="77777777" w:rsidR="003F7E2C" w:rsidRDefault="003F7E2C" w:rsidP="00BE28D4">
            <w:pPr>
              <w:pStyle w:val="tabletext11"/>
              <w:jc w:val="center"/>
              <w:rPr>
                <w:ins w:id="19355" w:author="Author"/>
              </w:rPr>
            </w:pPr>
            <w:ins w:id="19356"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0812F5" w14:textId="77777777" w:rsidR="003F7E2C" w:rsidRDefault="003F7E2C" w:rsidP="00BE28D4">
            <w:pPr>
              <w:pStyle w:val="tabletext11"/>
              <w:jc w:val="center"/>
              <w:rPr>
                <w:ins w:id="19357" w:author="Author"/>
              </w:rPr>
            </w:pPr>
            <w:ins w:id="19358"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CC1A3F" w14:textId="77777777" w:rsidR="003F7E2C" w:rsidRDefault="003F7E2C" w:rsidP="00BE28D4">
            <w:pPr>
              <w:pStyle w:val="tabletext11"/>
              <w:jc w:val="center"/>
              <w:rPr>
                <w:ins w:id="19359" w:author="Author"/>
              </w:rPr>
            </w:pPr>
            <w:ins w:id="19360"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17A32D" w14:textId="77777777" w:rsidR="003F7E2C" w:rsidRDefault="003F7E2C" w:rsidP="00BE28D4">
            <w:pPr>
              <w:pStyle w:val="tabletext11"/>
              <w:jc w:val="center"/>
              <w:rPr>
                <w:ins w:id="19361" w:author="Author"/>
              </w:rPr>
            </w:pPr>
            <w:ins w:id="19362" w:author="Author">
              <w:r>
                <w:t>0.97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DDBC957" w14:textId="77777777" w:rsidR="003F7E2C" w:rsidRDefault="003F7E2C" w:rsidP="00BE28D4">
            <w:pPr>
              <w:pStyle w:val="tabletext11"/>
              <w:jc w:val="center"/>
              <w:rPr>
                <w:ins w:id="19363" w:author="Author"/>
              </w:rPr>
            </w:pPr>
            <w:ins w:id="19364" w:author="Author">
              <w:r>
                <w:t>0.97</w:t>
              </w:r>
            </w:ins>
          </w:p>
        </w:tc>
      </w:tr>
      <w:tr w:rsidR="003F7E2C" w14:paraId="462E4EAB" w14:textId="77777777" w:rsidTr="00EE1A0A">
        <w:trPr>
          <w:trHeight w:val="190"/>
          <w:ins w:id="19365" w:author="Author"/>
        </w:trPr>
        <w:tc>
          <w:tcPr>
            <w:tcW w:w="200" w:type="dxa"/>
            <w:tcBorders>
              <w:top w:val="single" w:sz="4" w:space="0" w:color="auto"/>
              <w:left w:val="single" w:sz="4" w:space="0" w:color="auto"/>
              <w:bottom w:val="single" w:sz="4" w:space="0" w:color="auto"/>
              <w:right w:val="nil"/>
            </w:tcBorders>
            <w:vAlign w:val="bottom"/>
          </w:tcPr>
          <w:p w14:paraId="5ABC6617" w14:textId="77777777" w:rsidR="003F7E2C" w:rsidRDefault="003F7E2C" w:rsidP="00BE28D4">
            <w:pPr>
              <w:pStyle w:val="tabletext11"/>
              <w:jc w:val="right"/>
              <w:rPr>
                <w:ins w:id="19366" w:author="Author"/>
              </w:rPr>
            </w:pPr>
          </w:p>
        </w:tc>
        <w:tc>
          <w:tcPr>
            <w:tcW w:w="1580" w:type="dxa"/>
            <w:tcBorders>
              <w:top w:val="single" w:sz="4" w:space="0" w:color="auto"/>
              <w:left w:val="nil"/>
              <w:bottom w:val="single" w:sz="4" w:space="0" w:color="auto"/>
              <w:right w:val="single" w:sz="4" w:space="0" w:color="auto"/>
            </w:tcBorders>
            <w:vAlign w:val="bottom"/>
            <w:hideMark/>
          </w:tcPr>
          <w:p w14:paraId="08A557CD" w14:textId="77777777" w:rsidR="003F7E2C" w:rsidRDefault="003F7E2C" w:rsidP="00BE28D4">
            <w:pPr>
              <w:pStyle w:val="tabletext11"/>
              <w:tabs>
                <w:tab w:val="decimal" w:pos="640"/>
              </w:tabs>
              <w:rPr>
                <w:ins w:id="19367" w:author="Author"/>
              </w:rPr>
            </w:pPr>
            <w:ins w:id="19368" w:author="Author">
              <w:r>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A2605F9" w14:textId="77777777" w:rsidR="003F7E2C" w:rsidRDefault="003F7E2C" w:rsidP="00BE28D4">
            <w:pPr>
              <w:pStyle w:val="tabletext11"/>
              <w:jc w:val="center"/>
              <w:rPr>
                <w:ins w:id="19369" w:author="Author"/>
              </w:rPr>
            </w:pPr>
            <w:ins w:id="19370" w:author="Author">
              <w:r>
                <w:t>1.69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FC00BA2" w14:textId="77777777" w:rsidR="003F7E2C" w:rsidRDefault="003F7E2C" w:rsidP="00BE28D4">
            <w:pPr>
              <w:pStyle w:val="tabletext11"/>
              <w:jc w:val="center"/>
              <w:rPr>
                <w:ins w:id="19371" w:author="Author"/>
              </w:rPr>
            </w:pPr>
            <w:ins w:id="19372" w:author="Author">
              <w:r>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8B0816" w14:textId="77777777" w:rsidR="003F7E2C" w:rsidRDefault="003F7E2C" w:rsidP="00BE28D4">
            <w:pPr>
              <w:pStyle w:val="tabletext11"/>
              <w:jc w:val="center"/>
              <w:rPr>
                <w:ins w:id="19373" w:author="Author"/>
              </w:rPr>
            </w:pPr>
            <w:ins w:id="19374" w:author="Author">
              <w:r>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C223B5" w14:textId="77777777" w:rsidR="003F7E2C" w:rsidRDefault="003F7E2C" w:rsidP="00BE28D4">
            <w:pPr>
              <w:pStyle w:val="tabletext11"/>
              <w:jc w:val="center"/>
              <w:rPr>
                <w:ins w:id="19375" w:author="Author"/>
              </w:rPr>
            </w:pPr>
            <w:ins w:id="19376" w:author="Author">
              <w:r>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E0D05D" w14:textId="77777777" w:rsidR="003F7E2C" w:rsidRDefault="003F7E2C" w:rsidP="00BE28D4">
            <w:pPr>
              <w:pStyle w:val="tabletext11"/>
              <w:jc w:val="center"/>
              <w:rPr>
                <w:ins w:id="19377" w:author="Author"/>
              </w:rPr>
            </w:pPr>
            <w:ins w:id="19378" w:author="Author">
              <w:r>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A65222" w14:textId="77777777" w:rsidR="003F7E2C" w:rsidRDefault="003F7E2C" w:rsidP="00BE28D4">
            <w:pPr>
              <w:pStyle w:val="tabletext11"/>
              <w:jc w:val="center"/>
              <w:rPr>
                <w:ins w:id="19379" w:author="Author"/>
              </w:rPr>
            </w:pPr>
            <w:ins w:id="19380"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A9ADBB" w14:textId="77777777" w:rsidR="003F7E2C" w:rsidRDefault="003F7E2C" w:rsidP="00BE28D4">
            <w:pPr>
              <w:pStyle w:val="tabletext11"/>
              <w:jc w:val="center"/>
              <w:rPr>
                <w:ins w:id="19381" w:author="Author"/>
              </w:rPr>
            </w:pPr>
            <w:ins w:id="19382" w:author="Author">
              <w:r>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7AAE6F" w14:textId="77777777" w:rsidR="003F7E2C" w:rsidRDefault="003F7E2C" w:rsidP="00BE28D4">
            <w:pPr>
              <w:pStyle w:val="tabletext11"/>
              <w:jc w:val="center"/>
              <w:rPr>
                <w:ins w:id="19383" w:author="Author"/>
              </w:rPr>
            </w:pPr>
            <w:ins w:id="19384" w:author="Author">
              <w:r>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82A773" w14:textId="77777777" w:rsidR="003F7E2C" w:rsidRDefault="003F7E2C" w:rsidP="00BE28D4">
            <w:pPr>
              <w:pStyle w:val="tabletext11"/>
              <w:jc w:val="center"/>
              <w:rPr>
                <w:ins w:id="19385" w:author="Author"/>
              </w:rPr>
            </w:pPr>
            <w:ins w:id="19386"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5EB96D" w14:textId="77777777" w:rsidR="003F7E2C" w:rsidRDefault="003F7E2C" w:rsidP="00BE28D4">
            <w:pPr>
              <w:pStyle w:val="tabletext11"/>
              <w:jc w:val="center"/>
              <w:rPr>
                <w:ins w:id="19387" w:author="Author"/>
              </w:rPr>
            </w:pPr>
            <w:ins w:id="19388"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FC4B7B" w14:textId="77777777" w:rsidR="003F7E2C" w:rsidRDefault="003F7E2C" w:rsidP="00BE28D4">
            <w:pPr>
              <w:pStyle w:val="tabletext11"/>
              <w:jc w:val="center"/>
              <w:rPr>
                <w:ins w:id="19389" w:author="Author"/>
              </w:rPr>
            </w:pPr>
            <w:ins w:id="19390"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E8B96C" w14:textId="77777777" w:rsidR="003F7E2C" w:rsidRDefault="003F7E2C" w:rsidP="00BE28D4">
            <w:pPr>
              <w:pStyle w:val="tabletext11"/>
              <w:jc w:val="center"/>
              <w:rPr>
                <w:ins w:id="19391" w:author="Author"/>
              </w:rPr>
            </w:pPr>
            <w:ins w:id="19392"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1E5B4C" w14:textId="77777777" w:rsidR="003F7E2C" w:rsidRDefault="003F7E2C" w:rsidP="00BE28D4">
            <w:pPr>
              <w:pStyle w:val="tabletext11"/>
              <w:jc w:val="center"/>
              <w:rPr>
                <w:ins w:id="19393" w:author="Author"/>
              </w:rPr>
            </w:pPr>
            <w:ins w:id="19394"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A13E24" w14:textId="77777777" w:rsidR="003F7E2C" w:rsidRDefault="003F7E2C" w:rsidP="00BE28D4">
            <w:pPr>
              <w:pStyle w:val="tabletext11"/>
              <w:jc w:val="center"/>
              <w:rPr>
                <w:ins w:id="19395" w:author="Author"/>
              </w:rPr>
            </w:pPr>
            <w:ins w:id="19396"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D9A226" w14:textId="77777777" w:rsidR="003F7E2C" w:rsidRDefault="003F7E2C" w:rsidP="00BE28D4">
            <w:pPr>
              <w:pStyle w:val="tabletext11"/>
              <w:jc w:val="center"/>
              <w:rPr>
                <w:ins w:id="19397" w:author="Author"/>
              </w:rPr>
            </w:pPr>
            <w:ins w:id="19398"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2E790D" w14:textId="77777777" w:rsidR="003F7E2C" w:rsidRDefault="003F7E2C" w:rsidP="00BE28D4">
            <w:pPr>
              <w:pStyle w:val="tabletext11"/>
              <w:jc w:val="center"/>
              <w:rPr>
                <w:ins w:id="19399" w:author="Author"/>
              </w:rPr>
            </w:pPr>
            <w:ins w:id="19400"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E6BB1F" w14:textId="77777777" w:rsidR="003F7E2C" w:rsidRDefault="003F7E2C" w:rsidP="00BE28D4">
            <w:pPr>
              <w:pStyle w:val="tabletext11"/>
              <w:jc w:val="center"/>
              <w:rPr>
                <w:ins w:id="19401" w:author="Author"/>
              </w:rPr>
            </w:pPr>
            <w:ins w:id="19402"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A54E1C" w14:textId="77777777" w:rsidR="003F7E2C" w:rsidRDefault="003F7E2C" w:rsidP="00BE28D4">
            <w:pPr>
              <w:pStyle w:val="tabletext11"/>
              <w:jc w:val="center"/>
              <w:rPr>
                <w:ins w:id="19403" w:author="Author"/>
              </w:rPr>
            </w:pPr>
            <w:ins w:id="19404"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B24457" w14:textId="77777777" w:rsidR="003F7E2C" w:rsidRDefault="003F7E2C" w:rsidP="00BE28D4">
            <w:pPr>
              <w:pStyle w:val="tabletext11"/>
              <w:jc w:val="center"/>
              <w:rPr>
                <w:ins w:id="19405" w:author="Author"/>
              </w:rPr>
            </w:pPr>
            <w:ins w:id="19406"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F4A8F8" w14:textId="77777777" w:rsidR="003F7E2C" w:rsidRDefault="003F7E2C" w:rsidP="00BE28D4">
            <w:pPr>
              <w:pStyle w:val="tabletext11"/>
              <w:jc w:val="center"/>
              <w:rPr>
                <w:ins w:id="19407" w:author="Author"/>
              </w:rPr>
            </w:pPr>
            <w:ins w:id="19408"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0307D0" w14:textId="77777777" w:rsidR="003F7E2C" w:rsidRDefault="003F7E2C" w:rsidP="00BE28D4">
            <w:pPr>
              <w:pStyle w:val="tabletext11"/>
              <w:jc w:val="center"/>
              <w:rPr>
                <w:ins w:id="19409" w:author="Author"/>
              </w:rPr>
            </w:pPr>
            <w:ins w:id="19410"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4F889D" w14:textId="77777777" w:rsidR="003F7E2C" w:rsidRDefault="003F7E2C" w:rsidP="00BE28D4">
            <w:pPr>
              <w:pStyle w:val="tabletext11"/>
              <w:jc w:val="center"/>
              <w:rPr>
                <w:ins w:id="19411" w:author="Author"/>
              </w:rPr>
            </w:pPr>
            <w:ins w:id="19412" w:author="Author">
              <w:r>
                <w:t>1.01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A389E8A" w14:textId="77777777" w:rsidR="003F7E2C" w:rsidRDefault="003F7E2C" w:rsidP="00BE28D4">
            <w:pPr>
              <w:pStyle w:val="tabletext11"/>
              <w:jc w:val="center"/>
              <w:rPr>
                <w:ins w:id="19413" w:author="Author"/>
              </w:rPr>
            </w:pPr>
            <w:ins w:id="19414"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26F41D" w14:textId="77777777" w:rsidR="003F7E2C" w:rsidRDefault="003F7E2C" w:rsidP="00BE28D4">
            <w:pPr>
              <w:pStyle w:val="tabletext11"/>
              <w:jc w:val="center"/>
              <w:rPr>
                <w:ins w:id="19415" w:author="Author"/>
              </w:rPr>
            </w:pPr>
            <w:ins w:id="19416"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6FF086" w14:textId="77777777" w:rsidR="003F7E2C" w:rsidRDefault="003F7E2C" w:rsidP="00BE28D4">
            <w:pPr>
              <w:pStyle w:val="tabletext11"/>
              <w:jc w:val="center"/>
              <w:rPr>
                <w:ins w:id="19417" w:author="Author"/>
              </w:rPr>
            </w:pPr>
            <w:ins w:id="19418"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6B2569" w14:textId="77777777" w:rsidR="003F7E2C" w:rsidRDefault="003F7E2C" w:rsidP="00BE28D4">
            <w:pPr>
              <w:pStyle w:val="tabletext11"/>
              <w:jc w:val="center"/>
              <w:rPr>
                <w:ins w:id="19419" w:author="Author"/>
              </w:rPr>
            </w:pPr>
            <w:ins w:id="19420"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871A16" w14:textId="77777777" w:rsidR="003F7E2C" w:rsidRDefault="003F7E2C" w:rsidP="00BE28D4">
            <w:pPr>
              <w:pStyle w:val="tabletext11"/>
              <w:jc w:val="center"/>
              <w:rPr>
                <w:ins w:id="19421" w:author="Author"/>
              </w:rPr>
            </w:pPr>
            <w:ins w:id="19422" w:author="Author">
              <w:r>
                <w:t>1.01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600C263" w14:textId="77777777" w:rsidR="003F7E2C" w:rsidRDefault="003F7E2C" w:rsidP="00BE28D4">
            <w:pPr>
              <w:pStyle w:val="tabletext11"/>
              <w:jc w:val="center"/>
              <w:rPr>
                <w:ins w:id="19423" w:author="Author"/>
              </w:rPr>
            </w:pPr>
            <w:ins w:id="19424" w:author="Author">
              <w:r>
                <w:t>1.01</w:t>
              </w:r>
            </w:ins>
          </w:p>
        </w:tc>
      </w:tr>
      <w:tr w:rsidR="003F7E2C" w14:paraId="6CCCD73A" w14:textId="77777777" w:rsidTr="00EE1A0A">
        <w:trPr>
          <w:trHeight w:val="190"/>
          <w:ins w:id="19425" w:author="Author"/>
        </w:trPr>
        <w:tc>
          <w:tcPr>
            <w:tcW w:w="200" w:type="dxa"/>
            <w:tcBorders>
              <w:top w:val="single" w:sz="4" w:space="0" w:color="auto"/>
              <w:left w:val="single" w:sz="4" w:space="0" w:color="auto"/>
              <w:bottom w:val="single" w:sz="4" w:space="0" w:color="auto"/>
              <w:right w:val="nil"/>
            </w:tcBorders>
            <w:vAlign w:val="bottom"/>
          </w:tcPr>
          <w:p w14:paraId="798CD5E0" w14:textId="77777777" w:rsidR="003F7E2C" w:rsidRDefault="003F7E2C" w:rsidP="00BE28D4">
            <w:pPr>
              <w:pStyle w:val="tabletext11"/>
              <w:jc w:val="right"/>
              <w:rPr>
                <w:ins w:id="19426" w:author="Author"/>
              </w:rPr>
            </w:pPr>
          </w:p>
        </w:tc>
        <w:tc>
          <w:tcPr>
            <w:tcW w:w="1580" w:type="dxa"/>
            <w:tcBorders>
              <w:top w:val="single" w:sz="4" w:space="0" w:color="auto"/>
              <w:left w:val="nil"/>
              <w:bottom w:val="single" w:sz="4" w:space="0" w:color="auto"/>
              <w:right w:val="single" w:sz="4" w:space="0" w:color="auto"/>
            </w:tcBorders>
            <w:vAlign w:val="bottom"/>
            <w:hideMark/>
          </w:tcPr>
          <w:p w14:paraId="2AF5F7D3" w14:textId="77777777" w:rsidR="003F7E2C" w:rsidRDefault="003F7E2C" w:rsidP="00BE28D4">
            <w:pPr>
              <w:pStyle w:val="tabletext11"/>
              <w:tabs>
                <w:tab w:val="decimal" w:pos="640"/>
              </w:tabs>
              <w:rPr>
                <w:ins w:id="19427" w:author="Author"/>
              </w:rPr>
            </w:pPr>
            <w:ins w:id="19428" w:author="Author">
              <w:r>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9312076" w14:textId="77777777" w:rsidR="003F7E2C" w:rsidRDefault="003F7E2C" w:rsidP="00BE28D4">
            <w:pPr>
              <w:pStyle w:val="tabletext11"/>
              <w:jc w:val="center"/>
              <w:rPr>
                <w:ins w:id="19429" w:author="Author"/>
              </w:rPr>
            </w:pPr>
            <w:ins w:id="19430" w:author="Author">
              <w:r>
                <w:t>1.78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CB71B4C" w14:textId="77777777" w:rsidR="003F7E2C" w:rsidRDefault="003F7E2C" w:rsidP="00BE28D4">
            <w:pPr>
              <w:pStyle w:val="tabletext11"/>
              <w:jc w:val="center"/>
              <w:rPr>
                <w:ins w:id="19431" w:author="Author"/>
              </w:rPr>
            </w:pPr>
            <w:ins w:id="19432"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9EF094" w14:textId="77777777" w:rsidR="003F7E2C" w:rsidRDefault="003F7E2C" w:rsidP="00BE28D4">
            <w:pPr>
              <w:pStyle w:val="tabletext11"/>
              <w:jc w:val="center"/>
              <w:rPr>
                <w:ins w:id="19433" w:author="Author"/>
              </w:rPr>
            </w:pPr>
            <w:ins w:id="19434"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80198E" w14:textId="77777777" w:rsidR="003F7E2C" w:rsidRDefault="003F7E2C" w:rsidP="00BE28D4">
            <w:pPr>
              <w:pStyle w:val="tabletext11"/>
              <w:jc w:val="center"/>
              <w:rPr>
                <w:ins w:id="19435" w:author="Author"/>
              </w:rPr>
            </w:pPr>
            <w:ins w:id="19436"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615AD8" w14:textId="77777777" w:rsidR="003F7E2C" w:rsidRDefault="003F7E2C" w:rsidP="00BE28D4">
            <w:pPr>
              <w:pStyle w:val="tabletext11"/>
              <w:jc w:val="center"/>
              <w:rPr>
                <w:ins w:id="19437" w:author="Author"/>
              </w:rPr>
            </w:pPr>
            <w:ins w:id="19438" w:author="Author">
              <w:r>
                <w:t>1.28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E6C67F" w14:textId="77777777" w:rsidR="003F7E2C" w:rsidRDefault="003F7E2C" w:rsidP="00BE28D4">
            <w:pPr>
              <w:pStyle w:val="tabletext11"/>
              <w:jc w:val="center"/>
              <w:rPr>
                <w:ins w:id="19439" w:author="Author"/>
              </w:rPr>
            </w:pPr>
            <w:ins w:id="19440" w:author="Author">
              <w:r>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59A830" w14:textId="77777777" w:rsidR="003F7E2C" w:rsidRDefault="003F7E2C" w:rsidP="00BE28D4">
            <w:pPr>
              <w:pStyle w:val="tabletext11"/>
              <w:jc w:val="center"/>
              <w:rPr>
                <w:ins w:id="19441" w:author="Author"/>
              </w:rPr>
            </w:pPr>
            <w:ins w:id="19442" w:author="Author">
              <w:r>
                <w:t>1.18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96202B" w14:textId="77777777" w:rsidR="003F7E2C" w:rsidRDefault="003F7E2C" w:rsidP="00BE28D4">
            <w:pPr>
              <w:pStyle w:val="tabletext11"/>
              <w:jc w:val="center"/>
              <w:rPr>
                <w:ins w:id="19443" w:author="Author"/>
              </w:rPr>
            </w:pPr>
            <w:ins w:id="19444" w:author="Author">
              <w:r>
                <w:t>1.12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5CC638" w14:textId="77777777" w:rsidR="003F7E2C" w:rsidRDefault="003F7E2C" w:rsidP="00BE28D4">
            <w:pPr>
              <w:pStyle w:val="tabletext11"/>
              <w:jc w:val="center"/>
              <w:rPr>
                <w:ins w:id="19445" w:author="Author"/>
              </w:rPr>
            </w:pPr>
            <w:ins w:id="19446"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2D3FD1" w14:textId="77777777" w:rsidR="003F7E2C" w:rsidRDefault="003F7E2C" w:rsidP="00BE28D4">
            <w:pPr>
              <w:pStyle w:val="tabletext11"/>
              <w:jc w:val="center"/>
              <w:rPr>
                <w:ins w:id="19447" w:author="Author"/>
              </w:rPr>
            </w:pPr>
            <w:ins w:id="19448"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F5F6DE" w14:textId="77777777" w:rsidR="003F7E2C" w:rsidRDefault="003F7E2C" w:rsidP="00BE28D4">
            <w:pPr>
              <w:pStyle w:val="tabletext11"/>
              <w:jc w:val="center"/>
              <w:rPr>
                <w:ins w:id="19449" w:author="Author"/>
              </w:rPr>
            </w:pPr>
            <w:ins w:id="19450"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0C5022" w14:textId="77777777" w:rsidR="003F7E2C" w:rsidRDefault="003F7E2C" w:rsidP="00BE28D4">
            <w:pPr>
              <w:pStyle w:val="tabletext11"/>
              <w:jc w:val="center"/>
              <w:rPr>
                <w:ins w:id="19451" w:author="Author"/>
              </w:rPr>
            </w:pPr>
            <w:ins w:id="19452"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6AE5A4" w14:textId="77777777" w:rsidR="003F7E2C" w:rsidRDefault="003F7E2C" w:rsidP="00BE28D4">
            <w:pPr>
              <w:pStyle w:val="tabletext11"/>
              <w:jc w:val="center"/>
              <w:rPr>
                <w:ins w:id="19453" w:author="Author"/>
              </w:rPr>
            </w:pPr>
            <w:ins w:id="19454"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F8B4C0" w14:textId="77777777" w:rsidR="003F7E2C" w:rsidRDefault="003F7E2C" w:rsidP="00BE28D4">
            <w:pPr>
              <w:pStyle w:val="tabletext11"/>
              <w:jc w:val="center"/>
              <w:rPr>
                <w:ins w:id="19455" w:author="Author"/>
              </w:rPr>
            </w:pPr>
            <w:ins w:id="19456"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3ADA01" w14:textId="77777777" w:rsidR="003F7E2C" w:rsidRDefault="003F7E2C" w:rsidP="00BE28D4">
            <w:pPr>
              <w:pStyle w:val="tabletext11"/>
              <w:jc w:val="center"/>
              <w:rPr>
                <w:ins w:id="19457" w:author="Author"/>
              </w:rPr>
            </w:pPr>
            <w:ins w:id="19458"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CA314E" w14:textId="77777777" w:rsidR="003F7E2C" w:rsidRDefault="003F7E2C" w:rsidP="00BE28D4">
            <w:pPr>
              <w:pStyle w:val="tabletext11"/>
              <w:jc w:val="center"/>
              <w:rPr>
                <w:ins w:id="19459" w:author="Author"/>
              </w:rPr>
            </w:pPr>
            <w:ins w:id="19460"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D2481D" w14:textId="77777777" w:rsidR="003F7E2C" w:rsidRDefault="003F7E2C" w:rsidP="00BE28D4">
            <w:pPr>
              <w:pStyle w:val="tabletext11"/>
              <w:jc w:val="center"/>
              <w:rPr>
                <w:ins w:id="19461" w:author="Author"/>
              </w:rPr>
            </w:pPr>
            <w:ins w:id="19462"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256504" w14:textId="77777777" w:rsidR="003F7E2C" w:rsidRDefault="003F7E2C" w:rsidP="00BE28D4">
            <w:pPr>
              <w:pStyle w:val="tabletext11"/>
              <w:jc w:val="center"/>
              <w:rPr>
                <w:ins w:id="19463" w:author="Author"/>
              </w:rPr>
            </w:pPr>
            <w:ins w:id="19464"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A11442" w14:textId="77777777" w:rsidR="003F7E2C" w:rsidRDefault="003F7E2C" w:rsidP="00BE28D4">
            <w:pPr>
              <w:pStyle w:val="tabletext11"/>
              <w:jc w:val="center"/>
              <w:rPr>
                <w:ins w:id="19465" w:author="Author"/>
              </w:rPr>
            </w:pPr>
            <w:ins w:id="19466"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92FE98" w14:textId="77777777" w:rsidR="003F7E2C" w:rsidRDefault="003F7E2C" w:rsidP="00BE28D4">
            <w:pPr>
              <w:pStyle w:val="tabletext11"/>
              <w:jc w:val="center"/>
              <w:rPr>
                <w:ins w:id="19467" w:author="Author"/>
              </w:rPr>
            </w:pPr>
            <w:ins w:id="19468"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3DE629" w14:textId="77777777" w:rsidR="003F7E2C" w:rsidRDefault="003F7E2C" w:rsidP="00BE28D4">
            <w:pPr>
              <w:pStyle w:val="tabletext11"/>
              <w:jc w:val="center"/>
              <w:rPr>
                <w:ins w:id="19469" w:author="Author"/>
              </w:rPr>
            </w:pPr>
            <w:ins w:id="19470"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B37DAD" w14:textId="77777777" w:rsidR="003F7E2C" w:rsidRDefault="003F7E2C" w:rsidP="00BE28D4">
            <w:pPr>
              <w:pStyle w:val="tabletext11"/>
              <w:jc w:val="center"/>
              <w:rPr>
                <w:ins w:id="19471" w:author="Author"/>
              </w:rPr>
            </w:pPr>
            <w:ins w:id="19472" w:author="Author">
              <w:r>
                <w:t>1.07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9E913F7" w14:textId="77777777" w:rsidR="003F7E2C" w:rsidRDefault="003F7E2C" w:rsidP="00BE28D4">
            <w:pPr>
              <w:pStyle w:val="tabletext11"/>
              <w:jc w:val="center"/>
              <w:rPr>
                <w:ins w:id="19473" w:author="Author"/>
              </w:rPr>
            </w:pPr>
            <w:ins w:id="19474"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AFB476" w14:textId="77777777" w:rsidR="003F7E2C" w:rsidRDefault="003F7E2C" w:rsidP="00BE28D4">
            <w:pPr>
              <w:pStyle w:val="tabletext11"/>
              <w:jc w:val="center"/>
              <w:rPr>
                <w:ins w:id="19475" w:author="Author"/>
              </w:rPr>
            </w:pPr>
            <w:ins w:id="19476"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AAE285" w14:textId="77777777" w:rsidR="003F7E2C" w:rsidRDefault="003F7E2C" w:rsidP="00BE28D4">
            <w:pPr>
              <w:pStyle w:val="tabletext11"/>
              <w:jc w:val="center"/>
              <w:rPr>
                <w:ins w:id="19477" w:author="Author"/>
              </w:rPr>
            </w:pPr>
            <w:ins w:id="19478"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C0BF03" w14:textId="77777777" w:rsidR="003F7E2C" w:rsidRDefault="003F7E2C" w:rsidP="00BE28D4">
            <w:pPr>
              <w:pStyle w:val="tabletext11"/>
              <w:jc w:val="center"/>
              <w:rPr>
                <w:ins w:id="19479" w:author="Author"/>
              </w:rPr>
            </w:pPr>
            <w:ins w:id="19480" w:author="Author">
              <w:r>
                <w:t>1.07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6CC6DB" w14:textId="77777777" w:rsidR="003F7E2C" w:rsidRDefault="003F7E2C" w:rsidP="00BE28D4">
            <w:pPr>
              <w:pStyle w:val="tabletext11"/>
              <w:jc w:val="center"/>
              <w:rPr>
                <w:ins w:id="19481" w:author="Author"/>
              </w:rPr>
            </w:pPr>
            <w:ins w:id="19482" w:author="Author">
              <w:r>
                <w:t>1.07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F15A7A3" w14:textId="77777777" w:rsidR="003F7E2C" w:rsidRDefault="003F7E2C" w:rsidP="00BE28D4">
            <w:pPr>
              <w:pStyle w:val="tabletext11"/>
              <w:jc w:val="center"/>
              <w:rPr>
                <w:ins w:id="19483" w:author="Author"/>
              </w:rPr>
            </w:pPr>
            <w:ins w:id="19484" w:author="Author">
              <w:r>
                <w:t>1.07</w:t>
              </w:r>
            </w:ins>
          </w:p>
        </w:tc>
      </w:tr>
      <w:tr w:rsidR="003F7E2C" w14:paraId="1F98484F" w14:textId="77777777" w:rsidTr="00EE1A0A">
        <w:trPr>
          <w:trHeight w:val="190"/>
          <w:ins w:id="19485" w:author="Author"/>
        </w:trPr>
        <w:tc>
          <w:tcPr>
            <w:tcW w:w="200" w:type="dxa"/>
            <w:tcBorders>
              <w:top w:val="single" w:sz="4" w:space="0" w:color="auto"/>
              <w:left w:val="single" w:sz="4" w:space="0" w:color="auto"/>
              <w:bottom w:val="single" w:sz="4" w:space="0" w:color="auto"/>
              <w:right w:val="nil"/>
            </w:tcBorders>
            <w:vAlign w:val="bottom"/>
          </w:tcPr>
          <w:p w14:paraId="0969C30F" w14:textId="77777777" w:rsidR="003F7E2C" w:rsidRDefault="003F7E2C" w:rsidP="00BE28D4">
            <w:pPr>
              <w:pStyle w:val="tabletext11"/>
              <w:jc w:val="right"/>
              <w:rPr>
                <w:ins w:id="19486" w:author="Author"/>
              </w:rPr>
            </w:pPr>
          </w:p>
        </w:tc>
        <w:tc>
          <w:tcPr>
            <w:tcW w:w="1580" w:type="dxa"/>
            <w:tcBorders>
              <w:top w:val="single" w:sz="4" w:space="0" w:color="auto"/>
              <w:left w:val="nil"/>
              <w:bottom w:val="single" w:sz="4" w:space="0" w:color="auto"/>
              <w:right w:val="single" w:sz="4" w:space="0" w:color="auto"/>
            </w:tcBorders>
            <w:vAlign w:val="bottom"/>
            <w:hideMark/>
          </w:tcPr>
          <w:p w14:paraId="396CDB02" w14:textId="77777777" w:rsidR="003F7E2C" w:rsidRDefault="003F7E2C" w:rsidP="00BE28D4">
            <w:pPr>
              <w:pStyle w:val="tabletext11"/>
              <w:tabs>
                <w:tab w:val="decimal" w:pos="640"/>
              </w:tabs>
              <w:rPr>
                <w:ins w:id="19487" w:author="Author"/>
              </w:rPr>
            </w:pPr>
            <w:ins w:id="19488" w:author="Author">
              <w:r>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01ABD49" w14:textId="77777777" w:rsidR="003F7E2C" w:rsidRDefault="003F7E2C" w:rsidP="00BE28D4">
            <w:pPr>
              <w:pStyle w:val="tabletext11"/>
              <w:jc w:val="center"/>
              <w:rPr>
                <w:ins w:id="19489" w:author="Author"/>
              </w:rPr>
            </w:pPr>
            <w:ins w:id="19490" w:author="Author">
              <w:r>
                <w:t>1.89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CDC6007" w14:textId="77777777" w:rsidR="003F7E2C" w:rsidRDefault="003F7E2C" w:rsidP="00BE28D4">
            <w:pPr>
              <w:pStyle w:val="tabletext11"/>
              <w:jc w:val="center"/>
              <w:rPr>
                <w:ins w:id="19491" w:author="Author"/>
              </w:rPr>
            </w:pPr>
            <w:ins w:id="19492" w:author="Author">
              <w:r>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5CC375" w14:textId="77777777" w:rsidR="003F7E2C" w:rsidRDefault="003F7E2C" w:rsidP="00BE28D4">
            <w:pPr>
              <w:pStyle w:val="tabletext11"/>
              <w:jc w:val="center"/>
              <w:rPr>
                <w:ins w:id="19493" w:author="Author"/>
              </w:rPr>
            </w:pPr>
            <w:ins w:id="19494" w:author="Author">
              <w:r>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C35452" w14:textId="77777777" w:rsidR="003F7E2C" w:rsidRDefault="003F7E2C" w:rsidP="00BE28D4">
            <w:pPr>
              <w:pStyle w:val="tabletext11"/>
              <w:jc w:val="center"/>
              <w:rPr>
                <w:ins w:id="19495" w:author="Author"/>
              </w:rPr>
            </w:pPr>
            <w:ins w:id="19496" w:author="Author">
              <w:r>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868828" w14:textId="77777777" w:rsidR="003F7E2C" w:rsidRDefault="003F7E2C" w:rsidP="00BE28D4">
            <w:pPr>
              <w:pStyle w:val="tabletext11"/>
              <w:jc w:val="center"/>
              <w:rPr>
                <w:ins w:id="19497" w:author="Author"/>
              </w:rPr>
            </w:pPr>
            <w:ins w:id="19498" w:author="Author">
              <w:r>
                <w:t>1.36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22537B" w14:textId="77777777" w:rsidR="003F7E2C" w:rsidRDefault="003F7E2C" w:rsidP="00BE28D4">
            <w:pPr>
              <w:pStyle w:val="tabletext11"/>
              <w:jc w:val="center"/>
              <w:rPr>
                <w:ins w:id="19499" w:author="Author"/>
              </w:rPr>
            </w:pPr>
            <w:ins w:id="19500" w:author="Author">
              <w:r>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94D34" w14:textId="77777777" w:rsidR="003F7E2C" w:rsidRDefault="003F7E2C" w:rsidP="00BE28D4">
            <w:pPr>
              <w:pStyle w:val="tabletext11"/>
              <w:jc w:val="center"/>
              <w:rPr>
                <w:ins w:id="19501" w:author="Author"/>
              </w:rPr>
            </w:pPr>
            <w:ins w:id="19502" w:author="Author">
              <w:r>
                <w:t>1.25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43B494" w14:textId="77777777" w:rsidR="003F7E2C" w:rsidRDefault="003F7E2C" w:rsidP="00BE28D4">
            <w:pPr>
              <w:pStyle w:val="tabletext11"/>
              <w:jc w:val="center"/>
              <w:rPr>
                <w:ins w:id="19503" w:author="Author"/>
              </w:rPr>
            </w:pPr>
            <w:ins w:id="19504" w:author="Author">
              <w:r>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73992A" w14:textId="77777777" w:rsidR="003F7E2C" w:rsidRDefault="003F7E2C" w:rsidP="00BE28D4">
            <w:pPr>
              <w:pStyle w:val="tabletext11"/>
              <w:jc w:val="center"/>
              <w:rPr>
                <w:ins w:id="19505" w:author="Author"/>
              </w:rPr>
            </w:pPr>
            <w:ins w:id="19506"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C79C6D" w14:textId="77777777" w:rsidR="003F7E2C" w:rsidRDefault="003F7E2C" w:rsidP="00BE28D4">
            <w:pPr>
              <w:pStyle w:val="tabletext11"/>
              <w:jc w:val="center"/>
              <w:rPr>
                <w:ins w:id="19507" w:author="Author"/>
              </w:rPr>
            </w:pPr>
            <w:ins w:id="19508"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C8D5F8" w14:textId="77777777" w:rsidR="003F7E2C" w:rsidRDefault="003F7E2C" w:rsidP="00BE28D4">
            <w:pPr>
              <w:pStyle w:val="tabletext11"/>
              <w:jc w:val="center"/>
              <w:rPr>
                <w:ins w:id="19509" w:author="Author"/>
              </w:rPr>
            </w:pPr>
            <w:ins w:id="19510"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C552CE" w14:textId="77777777" w:rsidR="003F7E2C" w:rsidRDefault="003F7E2C" w:rsidP="00BE28D4">
            <w:pPr>
              <w:pStyle w:val="tabletext11"/>
              <w:jc w:val="center"/>
              <w:rPr>
                <w:ins w:id="19511" w:author="Author"/>
              </w:rPr>
            </w:pPr>
            <w:ins w:id="19512"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0655CB" w14:textId="77777777" w:rsidR="003F7E2C" w:rsidRDefault="003F7E2C" w:rsidP="00BE28D4">
            <w:pPr>
              <w:pStyle w:val="tabletext11"/>
              <w:jc w:val="center"/>
              <w:rPr>
                <w:ins w:id="19513" w:author="Author"/>
              </w:rPr>
            </w:pPr>
            <w:ins w:id="19514"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1625FC" w14:textId="77777777" w:rsidR="003F7E2C" w:rsidRDefault="003F7E2C" w:rsidP="00BE28D4">
            <w:pPr>
              <w:pStyle w:val="tabletext11"/>
              <w:jc w:val="center"/>
              <w:rPr>
                <w:ins w:id="19515" w:author="Author"/>
              </w:rPr>
            </w:pPr>
            <w:ins w:id="19516"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BC1B33" w14:textId="77777777" w:rsidR="003F7E2C" w:rsidRDefault="003F7E2C" w:rsidP="00BE28D4">
            <w:pPr>
              <w:pStyle w:val="tabletext11"/>
              <w:jc w:val="center"/>
              <w:rPr>
                <w:ins w:id="19517" w:author="Author"/>
              </w:rPr>
            </w:pPr>
            <w:ins w:id="19518"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6C4785" w14:textId="77777777" w:rsidR="003F7E2C" w:rsidRDefault="003F7E2C" w:rsidP="00BE28D4">
            <w:pPr>
              <w:pStyle w:val="tabletext11"/>
              <w:jc w:val="center"/>
              <w:rPr>
                <w:ins w:id="19519" w:author="Author"/>
              </w:rPr>
            </w:pPr>
            <w:ins w:id="19520"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00AAE8" w14:textId="77777777" w:rsidR="003F7E2C" w:rsidRDefault="003F7E2C" w:rsidP="00BE28D4">
            <w:pPr>
              <w:pStyle w:val="tabletext11"/>
              <w:jc w:val="center"/>
              <w:rPr>
                <w:ins w:id="19521" w:author="Author"/>
              </w:rPr>
            </w:pPr>
            <w:ins w:id="19522"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A96E36" w14:textId="77777777" w:rsidR="003F7E2C" w:rsidRDefault="003F7E2C" w:rsidP="00BE28D4">
            <w:pPr>
              <w:pStyle w:val="tabletext11"/>
              <w:jc w:val="center"/>
              <w:rPr>
                <w:ins w:id="19523" w:author="Author"/>
              </w:rPr>
            </w:pPr>
            <w:ins w:id="19524"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5BE9F" w14:textId="77777777" w:rsidR="003F7E2C" w:rsidRDefault="003F7E2C" w:rsidP="00BE28D4">
            <w:pPr>
              <w:pStyle w:val="tabletext11"/>
              <w:jc w:val="center"/>
              <w:rPr>
                <w:ins w:id="19525" w:author="Author"/>
              </w:rPr>
            </w:pPr>
            <w:ins w:id="19526"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9EABA9" w14:textId="77777777" w:rsidR="003F7E2C" w:rsidRDefault="003F7E2C" w:rsidP="00BE28D4">
            <w:pPr>
              <w:pStyle w:val="tabletext11"/>
              <w:jc w:val="center"/>
              <w:rPr>
                <w:ins w:id="19527" w:author="Author"/>
              </w:rPr>
            </w:pPr>
            <w:ins w:id="19528"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2C3A53" w14:textId="77777777" w:rsidR="003F7E2C" w:rsidRDefault="003F7E2C" w:rsidP="00BE28D4">
            <w:pPr>
              <w:pStyle w:val="tabletext11"/>
              <w:jc w:val="center"/>
              <w:rPr>
                <w:ins w:id="19529" w:author="Author"/>
              </w:rPr>
            </w:pPr>
            <w:ins w:id="19530"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C66A62" w14:textId="77777777" w:rsidR="003F7E2C" w:rsidRDefault="003F7E2C" w:rsidP="00BE28D4">
            <w:pPr>
              <w:pStyle w:val="tabletext11"/>
              <w:jc w:val="center"/>
              <w:rPr>
                <w:ins w:id="19531" w:author="Author"/>
              </w:rPr>
            </w:pPr>
            <w:ins w:id="19532" w:author="Author">
              <w:r>
                <w:t>1.14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0EBD831" w14:textId="77777777" w:rsidR="003F7E2C" w:rsidRDefault="003F7E2C" w:rsidP="00BE28D4">
            <w:pPr>
              <w:pStyle w:val="tabletext11"/>
              <w:jc w:val="center"/>
              <w:rPr>
                <w:ins w:id="19533" w:author="Author"/>
              </w:rPr>
            </w:pPr>
            <w:ins w:id="19534"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D1982F" w14:textId="77777777" w:rsidR="003F7E2C" w:rsidRDefault="003F7E2C" w:rsidP="00BE28D4">
            <w:pPr>
              <w:pStyle w:val="tabletext11"/>
              <w:jc w:val="center"/>
              <w:rPr>
                <w:ins w:id="19535" w:author="Author"/>
              </w:rPr>
            </w:pPr>
            <w:ins w:id="19536"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C81F62" w14:textId="77777777" w:rsidR="003F7E2C" w:rsidRDefault="003F7E2C" w:rsidP="00BE28D4">
            <w:pPr>
              <w:pStyle w:val="tabletext11"/>
              <w:jc w:val="center"/>
              <w:rPr>
                <w:ins w:id="19537" w:author="Author"/>
              </w:rPr>
            </w:pPr>
            <w:ins w:id="19538"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68EA6B" w14:textId="77777777" w:rsidR="003F7E2C" w:rsidRDefault="003F7E2C" w:rsidP="00BE28D4">
            <w:pPr>
              <w:pStyle w:val="tabletext11"/>
              <w:jc w:val="center"/>
              <w:rPr>
                <w:ins w:id="19539" w:author="Author"/>
              </w:rPr>
            </w:pPr>
            <w:ins w:id="19540"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F5A912" w14:textId="77777777" w:rsidR="003F7E2C" w:rsidRDefault="003F7E2C" w:rsidP="00BE28D4">
            <w:pPr>
              <w:pStyle w:val="tabletext11"/>
              <w:jc w:val="center"/>
              <w:rPr>
                <w:ins w:id="19541" w:author="Author"/>
              </w:rPr>
            </w:pPr>
            <w:ins w:id="19542" w:author="Author">
              <w:r>
                <w:t>1.14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B63D2BB" w14:textId="77777777" w:rsidR="003F7E2C" w:rsidRDefault="003F7E2C" w:rsidP="00BE28D4">
            <w:pPr>
              <w:pStyle w:val="tabletext11"/>
              <w:jc w:val="center"/>
              <w:rPr>
                <w:ins w:id="19543" w:author="Author"/>
              </w:rPr>
            </w:pPr>
            <w:ins w:id="19544" w:author="Author">
              <w:r>
                <w:t>1.14</w:t>
              </w:r>
            </w:ins>
          </w:p>
        </w:tc>
      </w:tr>
      <w:tr w:rsidR="003F7E2C" w14:paraId="7CC86662" w14:textId="77777777" w:rsidTr="00EE1A0A">
        <w:trPr>
          <w:trHeight w:val="190"/>
          <w:ins w:id="19545" w:author="Author"/>
        </w:trPr>
        <w:tc>
          <w:tcPr>
            <w:tcW w:w="200" w:type="dxa"/>
            <w:tcBorders>
              <w:top w:val="single" w:sz="4" w:space="0" w:color="auto"/>
              <w:left w:val="single" w:sz="4" w:space="0" w:color="auto"/>
              <w:bottom w:val="single" w:sz="4" w:space="0" w:color="auto"/>
              <w:right w:val="nil"/>
            </w:tcBorders>
            <w:vAlign w:val="bottom"/>
          </w:tcPr>
          <w:p w14:paraId="301ABDF1" w14:textId="77777777" w:rsidR="003F7E2C" w:rsidRDefault="003F7E2C" w:rsidP="00BE28D4">
            <w:pPr>
              <w:pStyle w:val="tabletext11"/>
              <w:jc w:val="right"/>
              <w:rPr>
                <w:ins w:id="19546" w:author="Author"/>
              </w:rPr>
            </w:pPr>
          </w:p>
        </w:tc>
        <w:tc>
          <w:tcPr>
            <w:tcW w:w="1580" w:type="dxa"/>
            <w:tcBorders>
              <w:top w:val="single" w:sz="4" w:space="0" w:color="auto"/>
              <w:left w:val="nil"/>
              <w:bottom w:val="single" w:sz="4" w:space="0" w:color="auto"/>
              <w:right w:val="single" w:sz="4" w:space="0" w:color="auto"/>
            </w:tcBorders>
            <w:vAlign w:val="bottom"/>
            <w:hideMark/>
          </w:tcPr>
          <w:p w14:paraId="0CF585B8" w14:textId="77777777" w:rsidR="003F7E2C" w:rsidRDefault="003F7E2C" w:rsidP="00BE28D4">
            <w:pPr>
              <w:pStyle w:val="tabletext11"/>
              <w:tabs>
                <w:tab w:val="decimal" w:pos="640"/>
              </w:tabs>
              <w:rPr>
                <w:ins w:id="19547" w:author="Author"/>
              </w:rPr>
            </w:pPr>
            <w:ins w:id="19548" w:author="Author">
              <w:r>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2179C0A" w14:textId="77777777" w:rsidR="003F7E2C" w:rsidRDefault="003F7E2C" w:rsidP="00BE28D4">
            <w:pPr>
              <w:pStyle w:val="tabletext11"/>
              <w:jc w:val="center"/>
              <w:rPr>
                <w:ins w:id="19549" w:author="Author"/>
              </w:rPr>
            </w:pPr>
            <w:ins w:id="19550" w:author="Author">
              <w:r>
                <w:t>1.99</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ECA0E51" w14:textId="77777777" w:rsidR="003F7E2C" w:rsidRDefault="003F7E2C" w:rsidP="00BE28D4">
            <w:pPr>
              <w:pStyle w:val="tabletext11"/>
              <w:jc w:val="center"/>
              <w:rPr>
                <w:ins w:id="19551" w:author="Author"/>
              </w:rPr>
            </w:pPr>
            <w:ins w:id="19552" w:author="Author">
              <w:r>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93F55E" w14:textId="77777777" w:rsidR="003F7E2C" w:rsidRDefault="003F7E2C" w:rsidP="00BE28D4">
            <w:pPr>
              <w:pStyle w:val="tabletext11"/>
              <w:jc w:val="center"/>
              <w:rPr>
                <w:ins w:id="19553" w:author="Author"/>
              </w:rPr>
            </w:pPr>
            <w:ins w:id="19554" w:author="Author">
              <w:r>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38FCF9" w14:textId="77777777" w:rsidR="003F7E2C" w:rsidRDefault="003F7E2C" w:rsidP="00BE28D4">
            <w:pPr>
              <w:pStyle w:val="tabletext11"/>
              <w:jc w:val="center"/>
              <w:rPr>
                <w:ins w:id="19555" w:author="Author"/>
              </w:rPr>
            </w:pPr>
            <w:ins w:id="19556" w:author="Author">
              <w:r>
                <w:t>1.50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DD6E3" w14:textId="77777777" w:rsidR="003F7E2C" w:rsidRDefault="003F7E2C" w:rsidP="00BE28D4">
            <w:pPr>
              <w:pStyle w:val="tabletext11"/>
              <w:jc w:val="center"/>
              <w:rPr>
                <w:ins w:id="19557" w:author="Author"/>
              </w:rPr>
            </w:pPr>
            <w:ins w:id="19558" w:author="Author">
              <w:r>
                <w:t>1.44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39BB2C" w14:textId="77777777" w:rsidR="003F7E2C" w:rsidRDefault="003F7E2C" w:rsidP="00BE28D4">
            <w:pPr>
              <w:pStyle w:val="tabletext11"/>
              <w:jc w:val="center"/>
              <w:rPr>
                <w:ins w:id="19559" w:author="Author"/>
              </w:rPr>
            </w:pPr>
            <w:ins w:id="19560" w:author="Author">
              <w:r>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CE78CE" w14:textId="77777777" w:rsidR="003F7E2C" w:rsidRDefault="003F7E2C" w:rsidP="00BE28D4">
            <w:pPr>
              <w:pStyle w:val="tabletext11"/>
              <w:jc w:val="center"/>
              <w:rPr>
                <w:ins w:id="19561" w:author="Author"/>
              </w:rPr>
            </w:pPr>
            <w:ins w:id="19562" w:author="Author">
              <w:r>
                <w:t>1.32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FD26F1" w14:textId="77777777" w:rsidR="003F7E2C" w:rsidRDefault="003F7E2C" w:rsidP="00BE28D4">
            <w:pPr>
              <w:pStyle w:val="tabletext11"/>
              <w:jc w:val="center"/>
              <w:rPr>
                <w:ins w:id="19563" w:author="Author"/>
              </w:rPr>
            </w:pPr>
            <w:ins w:id="19564"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CBB68D" w14:textId="77777777" w:rsidR="003F7E2C" w:rsidRDefault="003F7E2C" w:rsidP="00BE28D4">
            <w:pPr>
              <w:pStyle w:val="tabletext11"/>
              <w:jc w:val="center"/>
              <w:rPr>
                <w:ins w:id="19565" w:author="Author"/>
              </w:rPr>
            </w:pPr>
            <w:ins w:id="19566"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27389C" w14:textId="77777777" w:rsidR="003F7E2C" w:rsidRDefault="003F7E2C" w:rsidP="00BE28D4">
            <w:pPr>
              <w:pStyle w:val="tabletext11"/>
              <w:jc w:val="center"/>
              <w:rPr>
                <w:ins w:id="19567" w:author="Author"/>
              </w:rPr>
            </w:pPr>
            <w:ins w:id="19568"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B3760B" w14:textId="77777777" w:rsidR="003F7E2C" w:rsidRDefault="003F7E2C" w:rsidP="00BE28D4">
            <w:pPr>
              <w:pStyle w:val="tabletext11"/>
              <w:jc w:val="center"/>
              <w:rPr>
                <w:ins w:id="19569" w:author="Author"/>
              </w:rPr>
            </w:pPr>
            <w:ins w:id="19570"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C42E68" w14:textId="77777777" w:rsidR="003F7E2C" w:rsidRDefault="003F7E2C" w:rsidP="00BE28D4">
            <w:pPr>
              <w:pStyle w:val="tabletext11"/>
              <w:jc w:val="center"/>
              <w:rPr>
                <w:ins w:id="19571" w:author="Author"/>
              </w:rPr>
            </w:pPr>
            <w:ins w:id="19572"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351E47" w14:textId="77777777" w:rsidR="003F7E2C" w:rsidRDefault="003F7E2C" w:rsidP="00BE28D4">
            <w:pPr>
              <w:pStyle w:val="tabletext11"/>
              <w:jc w:val="center"/>
              <w:rPr>
                <w:ins w:id="19573" w:author="Author"/>
              </w:rPr>
            </w:pPr>
            <w:ins w:id="19574"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D7631B" w14:textId="77777777" w:rsidR="003F7E2C" w:rsidRDefault="003F7E2C" w:rsidP="00BE28D4">
            <w:pPr>
              <w:pStyle w:val="tabletext11"/>
              <w:jc w:val="center"/>
              <w:rPr>
                <w:ins w:id="19575" w:author="Author"/>
              </w:rPr>
            </w:pPr>
            <w:ins w:id="19576"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01F06F" w14:textId="77777777" w:rsidR="003F7E2C" w:rsidRDefault="003F7E2C" w:rsidP="00BE28D4">
            <w:pPr>
              <w:pStyle w:val="tabletext11"/>
              <w:jc w:val="center"/>
              <w:rPr>
                <w:ins w:id="19577" w:author="Author"/>
              </w:rPr>
            </w:pPr>
            <w:ins w:id="19578"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717BEA" w14:textId="77777777" w:rsidR="003F7E2C" w:rsidRDefault="003F7E2C" w:rsidP="00BE28D4">
            <w:pPr>
              <w:pStyle w:val="tabletext11"/>
              <w:jc w:val="center"/>
              <w:rPr>
                <w:ins w:id="19579" w:author="Author"/>
              </w:rPr>
            </w:pPr>
            <w:ins w:id="19580"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AB6C38" w14:textId="77777777" w:rsidR="003F7E2C" w:rsidRDefault="003F7E2C" w:rsidP="00BE28D4">
            <w:pPr>
              <w:pStyle w:val="tabletext11"/>
              <w:jc w:val="center"/>
              <w:rPr>
                <w:ins w:id="19581" w:author="Author"/>
              </w:rPr>
            </w:pPr>
            <w:ins w:id="19582"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635A43" w14:textId="77777777" w:rsidR="003F7E2C" w:rsidRDefault="003F7E2C" w:rsidP="00BE28D4">
            <w:pPr>
              <w:pStyle w:val="tabletext11"/>
              <w:jc w:val="center"/>
              <w:rPr>
                <w:ins w:id="19583" w:author="Author"/>
              </w:rPr>
            </w:pPr>
            <w:ins w:id="19584"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8AA5D7" w14:textId="77777777" w:rsidR="003F7E2C" w:rsidRDefault="003F7E2C" w:rsidP="00BE28D4">
            <w:pPr>
              <w:pStyle w:val="tabletext11"/>
              <w:jc w:val="center"/>
              <w:rPr>
                <w:ins w:id="19585" w:author="Author"/>
              </w:rPr>
            </w:pPr>
            <w:ins w:id="19586"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08F95B" w14:textId="77777777" w:rsidR="003F7E2C" w:rsidRDefault="003F7E2C" w:rsidP="00BE28D4">
            <w:pPr>
              <w:pStyle w:val="tabletext11"/>
              <w:jc w:val="center"/>
              <w:rPr>
                <w:ins w:id="19587" w:author="Author"/>
              </w:rPr>
            </w:pPr>
            <w:ins w:id="19588"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52E023" w14:textId="77777777" w:rsidR="003F7E2C" w:rsidRDefault="003F7E2C" w:rsidP="00BE28D4">
            <w:pPr>
              <w:pStyle w:val="tabletext11"/>
              <w:jc w:val="center"/>
              <w:rPr>
                <w:ins w:id="19589" w:author="Author"/>
              </w:rPr>
            </w:pPr>
            <w:ins w:id="19590"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6D94E1" w14:textId="77777777" w:rsidR="003F7E2C" w:rsidRDefault="003F7E2C" w:rsidP="00BE28D4">
            <w:pPr>
              <w:pStyle w:val="tabletext11"/>
              <w:jc w:val="center"/>
              <w:rPr>
                <w:ins w:id="19591" w:author="Author"/>
              </w:rPr>
            </w:pPr>
            <w:ins w:id="19592" w:author="Author">
              <w:r>
                <w:t>1.20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1F54060" w14:textId="77777777" w:rsidR="003F7E2C" w:rsidRDefault="003F7E2C" w:rsidP="00BE28D4">
            <w:pPr>
              <w:pStyle w:val="tabletext11"/>
              <w:jc w:val="center"/>
              <w:rPr>
                <w:ins w:id="19593" w:author="Author"/>
              </w:rPr>
            </w:pPr>
            <w:ins w:id="19594"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B3650A" w14:textId="77777777" w:rsidR="003F7E2C" w:rsidRDefault="003F7E2C" w:rsidP="00BE28D4">
            <w:pPr>
              <w:pStyle w:val="tabletext11"/>
              <w:jc w:val="center"/>
              <w:rPr>
                <w:ins w:id="19595" w:author="Author"/>
              </w:rPr>
            </w:pPr>
            <w:ins w:id="19596"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37F305" w14:textId="77777777" w:rsidR="003F7E2C" w:rsidRDefault="003F7E2C" w:rsidP="00BE28D4">
            <w:pPr>
              <w:pStyle w:val="tabletext11"/>
              <w:jc w:val="center"/>
              <w:rPr>
                <w:ins w:id="19597" w:author="Author"/>
              </w:rPr>
            </w:pPr>
            <w:ins w:id="19598"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72F51C" w14:textId="77777777" w:rsidR="003F7E2C" w:rsidRDefault="003F7E2C" w:rsidP="00BE28D4">
            <w:pPr>
              <w:pStyle w:val="tabletext11"/>
              <w:jc w:val="center"/>
              <w:rPr>
                <w:ins w:id="19599" w:author="Author"/>
              </w:rPr>
            </w:pPr>
            <w:ins w:id="19600"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21B65" w14:textId="77777777" w:rsidR="003F7E2C" w:rsidRDefault="003F7E2C" w:rsidP="00BE28D4">
            <w:pPr>
              <w:pStyle w:val="tabletext11"/>
              <w:jc w:val="center"/>
              <w:rPr>
                <w:ins w:id="19601" w:author="Author"/>
              </w:rPr>
            </w:pPr>
            <w:ins w:id="19602" w:author="Author">
              <w:r>
                <w:t>1.20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C51E4EE" w14:textId="77777777" w:rsidR="003F7E2C" w:rsidRDefault="003F7E2C" w:rsidP="00BE28D4">
            <w:pPr>
              <w:pStyle w:val="tabletext11"/>
              <w:jc w:val="center"/>
              <w:rPr>
                <w:ins w:id="19603" w:author="Author"/>
              </w:rPr>
            </w:pPr>
            <w:ins w:id="19604" w:author="Author">
              <w:r>
                <w:t>1.20</w:t>
              </w:r>
            </w:ins>
          </w:p>
        </w:tc>
      </w:tr>
      <w:tr w:rsidR="003F7E2C" w14:paraId="4A91A74C" w14:textId="77777777" w:rsidTr="00EE1A0A">
        <w:trPr>
          <w:trHeight w:val="190"/>
          <w:ins w:id="19605" w:author="Author"/>
        </w:trPr>
        <w:tc>
          <w:tcPr>
            <w:tcW w:w="200" w:type="dxa"/>
            <w:tcBorders>
              <w:top w:val="single" w:sz="4" w:space="0" w:color="auto"/>
              <w:left w:val="single" w:sz="4" w:space="0" w:color="auto"/>
              <w:bottom w:val="single" w:sz="4" w:space="0" w:color="auto"/>
              <w:right w:val="nil"/>
            </w:tcBorders>
            <w:vAlign w:val="bottom"/>
          </w:tcPr>
          <w:p w14:paraId="2F0CBB55" w14:textId="77777777" w:rsidR="003F7E2C" w:rsidRDefault="003F7E2C" w:rsidP="00BE28D4">
            <w:pPr>
              <w:pStyle w:val="tabletext11"/>
              <w:jc w:val="right"/>
              <w:rPr>
                <w:ins w:id="19606" w:author="Author"/>
              </w:rPr>
            </w:pPr>
          </w:p>
        </w:tc>
        <w:tc>
          <w:tcPr>
            <w:tcW w:w="1580" w:type="dxa"/>
            <w:tcBorders>
              <w:top w:val="single" w:sz="4" w:space="0" w:color="auto"/>
              <w:left w:val="nil"/>
              <w:bottom w:val="single" w:sz="4" w:space="0" w:color="auto"/>
              <w:right w:val="single" w:sz="4" w:space="0" w:color="auto"/>
            </w:tcBorders>
            <w:vAlign w:val="bottom"/>
            <w:hideMark/>
          </w:tcPr>
          <w:p w14:paraId="167B7DEE" w14:textId="77777777" w:rsidR="003F7E2C" w:rsidRDefault="003F7E2C" w:rsidP="00BE28D4">
            <w:pPr>
              <w:pStyle w:val="tabletext11"/>
              <w:tabs>
                <w:tab w:val="decimal" w:pos="640"/>
              </w:tabs>
              <w:rPr>
                <w:ins w:id="19607" w:author="Author"/>
              </w:rPr>
            </w:pPr>
            <w:ins w:id="19608" w:author="Author">
              <w:r>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A9AC2F8" w14:textId="77777777" w:rsidR="003F7E2C" w:rsidRDefault="003F7E2C" w:rsidP="00BE28D4">
            <w:pPr>
              <w:pStyle w:val="tabletext11"/>
              <w:jc w:val="center"/>
              <w:rPr>
                <w:ins w:id="19609" w:author="Author"/>
              </w:rPr>
            </w:pPr>
            <w:ins w:id="19610" w:author="Author">
              <w:r>
                <w:t>2.11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E365DB7" w14:textId="77777777" w:rsidR="003F7E2C" w:rsidRDefault="003F7E2C" w:rsidP="00BE28D4">
            <w:pPr>
              <w:pStyle w:val="tabletext11"/>
              <w:jc w:val="center"/>
              <w:rPr>
                <w:ins w:id="19611" w:author="Author"/>
              </w:rPr>
            </w:pPr>
            <w:ins w:id="19612" w:author="Author">
              <w:r>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B6031B" w14:textId="77777777" w:rsidR="003F7E2C" w:rsidRDefault="003F7E2C" w:rsidP="00BE28D4">
            <w:pPr>
              <w:pStyle w:val="tabletext11"/>
              <w:jc w:val="center"/>
              <w:rPr>
                <w:ins w:id="19613" w:author="Author"/>
              </w:rPr>
            </w:pPr>
            <w:ins w:id="19614" w:author="Author">
              <w:r>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A2038A" w14:textId="77777777" w:rsidR="003F7E2C" w:rsidRDefault="003F7E2C" w:rsidP="00BE28D4">
            <w:pPr>
              <w:pStyle w:val="tabletext11"/>
              <w:jc w:val="center"/>
              <w:rPr>
                <w:ins w:id="19615" w:author="Author"/>
              </w:rPr>
            </w:pPr>
            <w:ins w:id="19616" w:author="Author">
              <w:r>
                <w:t>1.58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6EB215" w14:textId="77777777" w:rsidR="003F7E2C" w:rsidRDefault="003F7E2C" w:rsidP="00BE28D4">
            <w:pPr>
              <w:pStyle w:val="tabletext11"/>
              <w:jc w:val="center"/>
              <w:rPr>
                <w:ins w:id="19617" w:author="Author"/>
              </w:rPr>
            </w:pPr>
            <w:ins w:id="19618" w:author="Author">
              <w:r>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B28726" w14:textId="77777777" w:rsidR="003F7E2C" w:rsidRDefault="003F7E2C" w:rsidP="00BE28D4">
            <w:pPr>
              <w:pStyle w:val="tabletext11"/>
              <w:jc w:val="center"/>
              <w:rPr>
                <w:ins w:id="19619" w:author="Author"/>
              </w:rPr>
            </w:pPr>
            <w:ins w:id="19620" w:author="Author">
              <w:r>
                <w:t>1.45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F7AD80" w14:textId="77777777" w:rsidR="003F7E2C" w:rsidRDefault="003F7E2C" w:rsidP="00BE28D4">
            <w:pPr>
              <w:pStyle w:val="tabletext11"/>
              <w:jc w:val="center"/>
              <w:rPr>
                <w:ins w:id="19621" w:author="Author"/>
              </w:rPr>
            </w:pPr>
            <w:ins w:id="19622" w:author="Author">
              <w:r>
                <w:t>1.39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C7C22C" w14:textId="77777777" w:rsidR="003F7E2C" w:rsidRDefault="003F7E2C" w:rsidP="00BE28D4">
            <w:pPr>
              <w:pStyle w:val="tabletext11"/>
              <w:jc w:val="center"/>
              <w:rPr>
                <w:ins w:id="19623" w:author="Author"/>
              </w:rPr>
            </w:pPr>
            <w:ins w:id="19624" w:author="Author">
              <w:r>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70CE13" w14:textId="77777777" w:rsidR="003F7E2C" w:rsidRDefault="003F7E2C" w:rsidP="00BE28D4">
            <w:pPr>
              <w:pStyle w:val="tabletext11"/>
              <w:jc w:val="center"/>
              <w:rPr>
                <w:ins w:id="19625" w:author="Author"/>
              </w:rPr>
            </w:pPr>
            <w:ins w:id="19626"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9EA2AA" w14:textId="77777777" w:rsidR="003F7E2C" w:rsidRDefault="003F7E2C" w:rsidP="00BE28D4">
            <w:pPr>
              <w:pStyle w:val="tabletext11"/>
              <w:jc w:val="center"/>
              <w:rPr>
                <w:ins w:id="19627" w:author="Author"/>
              </w:rPr>
            </w:pPr>
            <w:ins w:id="19628"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D34606" w14:textId="77777777" w:rsidR="003F7E2C" w:rsidRDefault="003F7E2C" w:rsidP="00BE28D4">
            <w:pPr>
              <w:pStyle w:val="tabletext11"/>
              <w:jc w:val="center"/>
              <w:rPr>
                <w:ins w:id="19629" w:author="Author"/>
              </w:rPr>
            </w:pPr>
            <w:ins w:id="19630"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322E18" w14:textId="77777777" w:rsidR="003F7E2C" w:rsidRDefault="003F7E2C" w:rsidP="00BE28D4">
            <w:pPr>
              <w:pStyle w:val="tabletext11"/>
              <w:jc w:val="center"/>
              <w:rPr>
                <w:ins w:id="19631" w:author="Author"/>
              </w:rPr>
            </w:pPr>
            <w:ins w:id="19632"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1F275C" w14:textId="77777777" w:rsidR="003F7E2C" w:rsidRDefault="003F7E2C" w:rsidP="00BE28D4">
            <w:pPr>
              <w:pStyle w:val="tabletext11"/>
              <w:jc w:val="center"/>
              <w:rPr>
                <w:ins w:id="19633" w:author="Author"/>
              </w:rPr>
            </w:pPr>
            <w:ins w:id="19634"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35C9B2" w14:textId="77777777" w:rsidR="003F7E2C" w:rsidRDefault="003F7E2C" w:rsidP="00BE28D4">
            <w:pPr>
              <w:pStyle w:val="tabletext11"/>
              <w:jc w:val="center"/>
              <w:rPr>
                <w:ins w:id="19635" w:author="Author"/>
              </w:rPr>
            </w:pPr>
            <w:ins w:id="19636"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8759E7" w14:textId="77777777" w:rsidR="003F7E2C" w:rsidRDefault="003F7E2C" w:rsidP="00BE28D4">
            <w:pPr>
              <w:pStyle w:val="tabletext11"/>
              <w:jc w:val="center"/>
              <w:rPr>
                <w:ins w:id="19637" w:author="Author"/>
              </w:rPr>
            </w:pPr>
            <w:ins w:id="19638"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90BB25" w14:textId="77777777" w:rsidR="003F7E2C" w:rsidRDefault="003F7E2C" w:rsidP="00BE28D4">
            <w:pPr>
              <w:pStyle w:val="tabletext11"/>
              <w:jc w:val="center"/>
              <w:rPr>
                <w:ins w:id="19639" w:author="Author"/>
              </w:rPr>
            </w:pPr>
            <w:ins w:id="19640"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687E8B" w14:textId="77777777" w:rsidR="003F7E2C" w:rsidRDefault="003F7E2C" w:rsidP="00BE28D4">
            <w:pPr>
              <w:pStyle w:val="tabletext11"/>
              <w:jc w:val="center"/>
              <w:rPr>
                <w:ins w:id="19641" w:author="Author"/>
              </w:rPr>
            </w:pPr>
            <w:ins w:id="19642"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CB56F6" w14:textId="77777777" w:rsidR="003F7E2C" w:rsidRDefault="003F7E2C" w:rsidP="00BE28D4">
            <w:pPr>
              <w:pStyle w:val="tabletext11"/>
              <w:jc w:val="center"/>
              <w:rPr>
                <w:ins w:id="19643" w:author="Author"/>
              </w:rPr>
            </w:pPr>
            <w:ins w:id="19644"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D40B9C" w14:textId="77777777" w:rsidR="003F7E2C" w:rsidRDefault="003F7E2C" w:rsidP="00BE28D4">
            <w:pPr>
              <w:pStyle w:val="tabletext11"/>
              <w:jc w:val="center"/>
              <w:rPr>
                <w:ins w:id="19645" w:author="Author"/>
              </w:rPr>
            </w:pPr>
            <w:ins w:id="19646"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CE3D43" w14:textId="77777777" w:rsidR="003F7E2C" w:rsidRDefault="003F7E2C" w:rsidP="00BE28D4">
            <w:pPr>
              <w:pStyle w:val="tabletext11"/>
              <w:jc w:val="center"/>
              <w:rPr>
                <w:ins w:id="19647" w:author="Author"/>
              </w:rPr>
            </w:pPr>
            <w:ins w:id="19648"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10E1CC" w14:textId="77777777" w:rsidR="003F7E2C" w:rsidRDefault="003F7E2C" w:rsidP="00BE28D4">
            <w:pPr>
              <w:pStyle w:val="tabletext11"/>
              <w:jc w:val="center"/>
              <w:rPr>
                <w:ins w:id="19649" w:author="Author"/>
              </w:rPr>
            </w:pPr>
            <w:ins w:id="19650"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B31A43" w14:textId="77777777" w:rsidR="003F7E2C" w:rsidRDefault="003F7E2C" w:rsidP="00BE28D4">
            <w:pPr>
              <w:pStyle w:val="tabletext11"/>
              <w:jc w:val="center"/>
              <w:rPr>
                <w:ins w:id="19651" w:author="Author"/>
              </w:rPr>
            </w:pPr>
            <w:ins w:id="19652" w:author="Author">
              <w:r>
                <w:t>1.26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5035D4C" w14:textId="77777777" w:rsidR="003F7E2C" w:rsidRDefault="003F7E2C" w:rsidP="00BE28D4">
            <w:pPr>
              <w:pStyle w:val="tabletext11"/>
              <w:jc w:val="center"/>
              <w:rPr>
                <w:ins w:id="19653" w:author="Author"/>
              </w:rPr>
            </w:pPr>
            <w:ins w:id="19654"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1F0840" w14:textId="77777777" w:rsidR="003F7E2C" w:rsidRDefault="003F7E2C" w:rsidP="00BE28D4">
            <w:pPr>
              <w:pStyle w:val="tabletext11"/>
              <w:jc w:val="center"/>
              <w:rPr>
                <w:ins w:id="19655" w:author="Author"/>
              </w:rPr>
            </w:pPr>
            <w:ins w:id="19656"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8C3859" w14:textId="77777777" w:rsidR="003F7E2C" w:rsidRDefault="003F7E2C" w:rsidP="00BE28D4">
            <w:pPr>
              <w:pStyle w:val="tabletext11"/>
              <w:jc w:val="center"/>
              <w:rPr>
                <w:ins w:id="19657" w:author="Author"/>
              </w:rPr>
            </w:pPr>
            <w:ins w:id="19658"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5A718C" w14:textId="77777777" w:rsidR="003F7E2C" w:rsidRDefault="003F7E2C" w:rsidP="00BE28D4">
            <w:pPr>
              <w:pStyle w:val="tabletext11"/>
              <w:jc w:val="center"/>
              <w:rPr>
                <w:ins w:id="19659" w:author="Author"/>
              </w:rPr>
            </w:pPr>
            <w:ins w:id="19660" w:author="Author">
              <w:r>
                <w:t>1.26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C2B8B6" w14:textId="77777777" w:rsidR="003F7E2C" w:rsidRDefault="003F7E2C" w:rsidP="00BE28D4">
            <w:pPr>
              <w:pStyle w:val="tabletext11"/>
              <w:jc w:val="center"/>
              <w:rPr>
                <w:ins w:id="19661" w:author="Author"/>
              </w:rPr>
            </w:pPr>
            <w:ins w:id="19662" w:author="Author">
              <w:r>
                <w:t>1.26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1350870" w14:textId="77777777" w:rsidR="003F7E2C" w:rsidRDefault="003F7E2C" w:rsidP="00BE28D4">
            <w:pPr>
              <w:pStyle w:val="tabletext11"/>
              <w:jc w:val="center"/>
              <w:rPr>
                <w:ins w:id="19663" w:author="Author"/>
              </w:rPr>
            </w:pPr>
            <w:ins w:id="19664" w:author="Author">
              <w:r>
                <w:t>1.26</w:t>
              </w:r>
            </w:ins>
          </w:p>
        </w:tc>
      </w:tr>
      <w:tr w:rsidR="003F7E2C" w14:paraId="29151C49" w14:textId="77777777" w:rsidTr="00EE1A0A">
        <w:trPr>
          <w:trHeight w:val="190"/>
          <w:ins w:id="19665" w:author="Author"/>
        </w:trPr>
        <w:tc>
          <w:tcPr>
            <w:tcW w:w="200" w:type="dxa"/>
            <w:tcBorders>
              <w:top w:val="single" w:sz="4" w:space="0" w:color="auto"/>
              <w:left w:val="single" w:sz="4" w:space="0" w:color="auto"/>
              <w:bottom w:val="single" w:sz="4" w:space="0" w:color="auto"/>
              <w:right w:val="nil"/>
            </w:tcBorders>
            <w:vAlign w:val="bottom"/>
          </w:tcPr>
          <w:p w14:paraId="50CBFD0E" w14:textId="77777777" w:rsidR="003F7E2C" w:rsidRDefault="003F7E2C" w:rsidP="00BE28D4">
            <w:pPr>
              <w:pStyle w:val="tabletext11"/>
              <w:jc w:val="right"/>
              <w:rPr>
                <w:ins w:id="19666" w:author="Author"/>
              </w:rPr>
            </w:pPr>
          </w:p>
        </w:tc>
        <w:tc>
          <w:tcPr>
            <w:tcW w:w="1580" w:type="dxa"/>
            <w:tcBorders>
              <w:top w:val="single" w:sz="4" w:space="0" w:color="auto"/>
              <w:left w:val="nil"/>
              <w:bottom w:val="single" w:sz="4" w:space="0" w:color="auto"/>
              <w:right w:val="single" w:sz="4" w:space="0" w:color="auto"/>
            </w:tcBorders>
            <w:vAlign w:val="bottom"/>
            <w:hideMark/>
          </w:tcPr>
          <w:p w14:paraId="3CB7D1E3" w14:textId="77777777" w:rsidR="003F7E2C" w:rsidRDefault="003F7E2C" w:rsidP="00BE28D4">
            <w:pPr>
              <w:pStyle w:val="tabletext11"/>
              <w:tabs>
                <w:tab w:val="decimal" w:pos="640"/>
              </w:tabs>
              <w:rPr>
                <w:ins w:id="19667" w:author="Author"/>
              </w:rPr>
            </w:pPr>
            <w:ins w:id="19668" w:author="Author">
              <w:r>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2FBB619" w14:textId="77777777" w:rsidR="003F7E2C" w:rsidRDefault="003F7E2C" w:rsidP="00BE28D4">
            <w:pPr>
              <w:pStyle w:val="tabletext11"/>
              <w:jc w:val="center"/>
              <w:rPr>
                <w:ins w:id="19669" w:author="Author"/>
              </w:rPr>
            </w:pPr>
            <w:ins w:id="19670" w:author="Author">
              <w:r>
                <w:t>2.23</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D85C59C" w14:textId="77777777" w:rsidR="003F7E2C" w:rsidRDefault="003F7E2C" w:rsidP="00BE28D4">
            <w:pPr>
              <w:pStyle w:val="tabletext11"/>
              <w:jc w:val="center"/>
              <w:rPr>
                <w:ins w:id="19671" w:author="Author"/>
              </w:rPr>
            </w:pPr>
            <w:ins w:id="19672" w:author="Author">
              <w:r>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FAB422" w14:textId="77777777" w:rsidR="003F7E2C" w:rsidRDefault="003F7E2C" w:rsidP="00BE28D4">
            <w:pPr>
              <w:pStyle w:val="tabletext11"/>
              <w:jc w:val="center"/>
              <w:rPr>
                <w:ins w:id="19673" w:author="Author"/>
              </w:rPr>
            </w:pPr>
            <w:ins w:id="19674" w:author="Author">
              <w:r>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DD5A9C" w14:textId="77777777" w:rsidR="003F7E2C" w:rsidRDefault="003F7E2C" w:rsidP="00BE28D4">
            <w:pPr>
              <w:pStyle w:val="tabletext11"/>
              <w:jc w:val="center"/>
              <w:rPr>
                <w:ins w:id="19675" w:author="Author"/>
              </w:rPr>
            </w:pPr>
            <w:ins w:id="19676" w:author="Author">
              <w:r>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E9FFD8" w14:textId="77777777" w:rsidR="003F7E2C" w:rsidRDefault="003F7E2C" w:rsidP="00BE28D4">
            <w:pPr>
              <w:pStyle w:val="tabletext11"/>
              <w:jc w:val="center"/>
              <w:rPr>
                <w:ins w:id="19677" w:author="Author"/>
              </w:rPr>
            </w:pPr>
            <w:ins w:id="19678" w:author="Author">
              <w:r>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08CDE6" w14:textId="77777777" w:rsidR="003F7E2C" w:rsidRDefault="003F7E2C" w:rsidP="00BE28D4">
            <w:pPr>
              <w:pStyle w:val="tabletext11"/>
              <w:jc w:val="center"/>
              <w:rPr>
                <w:ins w:id="19679" w:author="Author"/>
              </w:rPr>
            </w:pPr>
            <w:ins w:id="19680" w:author="Author">
              <w:r>
                <w:t>1.54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CFAE85" w14:textId="77777777" w:rsidR="003F7E2C" w:rsidRDefault="003F7E2C" w:rsidP="00BE28D4">
            <w:pPr>
              <w:pStyle w:val="tabletext11"/>
              <w:jc w:val="center"/>
              <w:rPr>
                <w:ins w:id="19681" w:author="Author"/>
              </w:rPr>
            </w:pPr>
            <w:ins w:id="19682" w:author="Author">
              <w:r>
                <w:t>1.47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670678" w14:textId="77777777" w:rsidR="003F7E2C" w:rsidRDefault="003F7E2C" w:rsidP="00BE28D4">
            <w:pPr>
              <w:pStyle w:val="tabletext11"/>
              <w:jc w:val="center"/>
              <w:rPr>
                <w:ins w:id="19683" w:author="Author"/>
              </w:rPr>
            </w:pPr>
            <w:ins w:id="19684"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7027D9" w14:textId="77777777" w:rsidR="003F7E2C" w:rsidRDefault="003F7E2C" w:rsidP="00BE28D4">
            <w:pPr>
              <w:pStyle w:val="tabletext11"/>
              <w:jc w:val="center"/>
              <w:rPr>
                <w:ins w:id="19685" w:author="Author"/>
              </w:rPr>
            </w:pPr>
            <w:ins w:id="19686"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B58C39" w14:textId="77777777" w:rsidR="003F7E2C" w:rsidRDefault="003F7E2C" w:rsidP="00BE28D4">
            <w:pPr>
              <w:pStyle w:val="tabletext11"/>
              <w:jc w:val="center"/>
              <w:rPr>
                <w:ins w:id="19687" w:author="Author"/>
              </w:rPr>
            </w:pPr>
            <w:ins w:id="19688"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D118C2" w14:textId="77777777" w:rsidR="003F7E2C" w:rsidRDefault="003F7E2C" w:rsidP="00BE28D4">
            <w:pPr>
              <w:pStyle w:val="tabletext11"/>
              <w:jc w:val="center"/>
              <w:rPr>
                <w:ins w:id="19689" w:author="Author"/>
              </w:rPr>
            </w:pPr>
            <w:ins w:id="19690"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AFB133" w14:textId="77777777" w:rsidR="003F7E2C" w:rsidRDefault="003F7E2C" w:rsidP="00BE28D4">
            <w:pPr>
              <w:pStyle w:val="tabletext11"/>
              <w:jc w:val="center"/>
              <w:rPr>
                <w:ins w:id="19691" w:author="Author"/>
              </w:rPr>
            </w:pPr>
            <w:ins w:id="19692"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2DF2DA" w14:textId="77777777" w:rsidR="003F7E2C" w:rsidRDefault="003F7E2C" w:rsidP="00BE28D4">
            <w:pPr>
              <w:pStyle w:val="tabletext11"/>
              <w:jc w:val="center"/>
              <w:rPr>
                <w:ins w:id="19693" w:author="Author"/>
              </w:rPr>
            </w:pPr>
            <w:ins w:id="19694"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CA82AB" w14:textId="77777777" w:rsidR="003F7E2C" w:rsidRDefault="003F7E2C" w:rsidP="00BE28D4">
            <w:pPr>
              <w:pStyle w:val="tabletext11"/>
              <w:jc w:val="center"/>
              <w:rPr>
                <w:ins w:id="19695" w:author="Author"/>
              </w:rPr>
            </w:pPr>
            <w:ins w:id="19696"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039C23" w14:textId="77777777" w:rsidR="003F7E2C" w:rsidRDefault="003F7E2C" w:rsidP="00BE28D4">
            <w:pPr>
              <w:pStyle w:val="tabletext11"/>
              <w:jc w:val="center"/>
              <w:rPr>
                <w:ins w:id="19697" w:author="Author"/>
              </w:rPr>
            </w:pPr>
            <w:ins w:id="19698"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899F2B" w14:textId="77777777" w:rsidR="003F7E2C" w:rsidRDefault="003F7E2C" w:rsidP="00BE28D4">
            <w:pPr>
              <w:pStyle w:val="tabletext11"/>
              <w:jc w:val="center"/>
              <w:rPr>
                <w:ins w:id="19699" w:author="Author"/>
              </w:rPr>
            </w:pPr>
            <w:ins w:id="19700"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ABEDCA" w14:textId="77777777" w:rsidR="003F7E2C" w:rsidRDefault="003F7E2C" w:rsidP="00BE28D4">
            <w:pPr>
              <w:pStyle w:val="tabletext11"/>
              <w:jc w:val="center"/>
              <w:rPr>
                <w:ins w:id="19701" w:author="Author"/>
              </w:rPr>
            </w:pPr>
            <w:ins w:id="19702"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CE4EEC" w14:textId="77777777" w:rsidR="003F7E2C" w:rsidRDefault="003F7E2C" w:rsidP="00BE28D4">
            <w:pPr>
              <w:pStyle w:val="tabletext11"/>
              <w:jc w:val="center"/>
              <w:rPr>
                <w:ins w:id="19703" w:author="Author"/>
              </w:rPr>
            </w:pPr>
            <w:ins w:id="19704"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6AD57" w14:textId="77777777" w:rsidR="003F7E2C" w:rsidRDefault="003F7E2C" w:rsidP="00BE28D4">
            <w:pPr>
              <w:pStyle w:val="tabletext11"/>
              <w:jc w:val="center"/>
              <w:rPr>
                <w:ins w:id="19705" w:author="Author"/>
              </w:rPr>
            </w:pPr>
            <w:ins w:id="19706"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24DB50" w14:textId="77777777" w:rsidR="003F7E2C" w:rsidRDefault="003F7E2C" w:rsidP="00BE28D4">
            <w:pPr>
              <w:pStyle w:val="tabletext11"/>
              <w:jc w:val="center"/>
              <w:rPr>
                <w:ins w:id="19707" w:author="Author"/>
              </w:rPr>
            </w:pPr>
            <w:ins w:id="19708"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FE7DCE" w14:textId="77777777" w:rsidR="003F7E2C" w:rsidRDefault="003F7E2C" w:rsidP="00BE28D4">
            <w:pPr>
              <w:pStyle w:val="tabletext11"/>
              <w:jc w:val="center"/>
              <w:rPr>
                <w:ins w:id="19709" w:author="Author"/>
              </w:rPr>
            </w:pPr>
            <w:ins w:id="19710"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2D1755" w14:textId="77777777" w:rsidR="003F7E2C" w:rsidRDefault="003F7E2C" w:rsidP="00BE28D4">
            <w:pPr>
              <w:pStyle w:val="tabletext11"/>
              <w:jc w:val="center"/>
              <w:rPr>
                <w:ins w:id="19711" w:author="Author"/>
              </w:rPr>
            </w:pPr>
            <w:ins w:id="19712" w:author="Author">
              <w:r>
                <w:t>1.34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DE50D5F" w14:textId="77777777" w:rsidR="003F7E2C" w:rsidRDefault="003F7E2C" w:rsidP="00BE28D4">
            <w:pPr>
              <w:pStyle w:val="tabletext11"/>
              <w:jc w:val="center"/>
              <w:rPr>
                <w:ins w:id="19713" w:author="Author"/>
              </w:rPr>
            </w:pPr>
            <w:ins w:id="19714"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3EA1CC" w14:textId="77777777" w:rsidR="003F7E2C" w:rsidRDefault="003F7E2C" w:rsidP="00BE28D4">
            <w:pPr>
              <w:pStyle w:val="tabletext11"/>
              <w:jc w:val="center"/>
              <w:rPr>
                <w:ins w:id="19715" w:author="Author"/>
              </w:rPr>
            </w:pPr>
            <w:ins w:id="19716"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D1D000" w14:textId="77777777" w:rsidR="003F7E2C" w:rsidRDefault="003F7E2C" w:rsidP="00BE28D4">
            <w:pPr>
              <w:pStyle w:val="tabletext11"/>
              <w:jc w:val="center"/>
              <w:rPr>
                <w:ins w:id="19717" w:author="Author"/>
              </w:rPr>
            </w:pPr>
            <w:ins w:id="19718"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254F05" w14:textId="77777777" w:rsidR="003F7E2C" w:rsidRDefault="003F7E2C" w:rsidP="00BE28D4">
            <w:pPr>
              <w:pStyle w:val="tabletext11"/>
              <w:jc w:val="center"/>
              <w:rPr>
                <w:ins w:id="19719" w:author="Author"/>
              </w:rPr>
            </w:pPr>
            <w:ins w:id="19720"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551D13" w14:textId="77777777" w:rsidR="003F7E2C" w:rsidRDefault="003F7E2C" w:rsidP="00BE28D4">
            <w:pPr>
              <w:pStyle w:val="tabletext11"/>
              <w:jc w:val="center"/>
              <w:rPr>
                <w:ins w:id="19721" w:author="Author"/>
              </w:rPr>
            </w:pPr>
            <w:ins w:id="19722" w:author="Author">
              <w:r>
                <w:t>1.34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A494CD3" w14:textId="77777777" w:rsidR="003F7E2C" w:rsidRDefault="003F7E2C" w:rsidP="00BE28D4">
            <w:pPr>
              <w:pStyle w:val="tabletext11"/>
              <w:jc w:val="center"/>
              <w:rPr>
                <w:ins w:id="19723" w:author="Author"/>
              </w:rPr>
            </w:pPr>
            <w:ins w:id="19724" w:author="Author">
              <w:r>
                <w:t>1.34</w:t>
              </w:r>
            </w:ins>
          </w:p>
        </w:tc>
      </w:tr>
      <w:tr w:rsidR="003F7E2C" w14:paraId="29E397BD" w14:textId="77777777" w:rsidTr="00EE1A0A">
        <w:trPr>
          <w:trHeight w:val="190"/>
          <w:ins w:id="19725" w:author="Author"/>
        </w:trPr>
        <w:tc>
          <w:tcPr>
            <w:tcW w:w="200" w:type="dxa"/>
            <w:tcBorders>
              <w:top w:val="single" w:sz="4" w:space="0" w:color="auto"/>
              <w:left w:val="single" w:sz="4" w:space="0" w:color="auto"/>
              <w:bottom w:val="single" w:sz="4" w:space="0" w:color="auto"/>
              <w:right w:val="nil"/>
            </w:tcBorders>
            <w:vAlign w:val="bottom"/>
          </w:tcPr>
          <w:p w14:paraId="29EAE9FF" w14:textId="77777777" w:rsidR="003F7E2C" w:rsidRDefault="003F7E2C" w:rsidP="00BE28D4">
            <w:pPr>
              <w:pStyle w:val="tabletext11"/>
              <w:jc w:val="right"/>
              <w:rPr>
                <w:ins w:id="19726" w:author="Author"/>
              </w:rPr>
            </w:pPr>
          </w:p>
        </w:tc>
        <w:tc>
          <w:tcPr>
            <w:tcW w:w="1580" w:type="dxa"/>
            <w:tcBorders>
              <w:top w:val="single" w:sz="4" w:space="0" w:color="auto"/>
              <w:left w:val="nil"/>
              <w:bottom w:val="single" w:sz="4" w:space="0" w:color="auto"/>
              <w:right w:val="single" w:sz="4" w:space="0" w:color="auto"/>
            </w:tcBorders>
            <w:vAlign w:val="bottom"/>
            <w:hideMark/>
          </w:tcPr>
          <w:p w14:paraId="341FAE6F" w14:textId="77777777" w:rsidR="003F7E2C" w:rsidRDefault="003F7E2C" w:rsidP="00BE28D4">
            <w:pPr>
              <w:pStyle w:val="tabletext11"/>
              <w:tabs>
                <w:tab w:val="decimal" w:pos="640"/>
              </w:tabs>
              <w:rPr>
                <w:ins w:id="19727" w:author="Author"/>
              </w:rPr>
            </w:pPr>
            <w:ins w:id="19728" w:author="Author">
              <w:r>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E73A726" w14:textId="77777777" w:rsidR="003F7E2C" w:rsidRDefault="003F7E2C" w:rsidP="00BE28D4">
            <w:pPr>
              <w:pStyle w:val="tabletext11"/>
              <w:jc w:val="center"/>
              <w:rPr>
                <w:ins w:id="19729" w:author="Author"/>
              </w:rPr>
            </w:pPr>
            <w:ins w:id="19730" w:author="Author">
              <w:r>
                <w:t>2.35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5E039F0" w14:textId="77777777" w:rsidR="003F7E2C" w:rsidRDefault="003F7E2C" w:rsidP="00BE28D4">
            <w:pPr>
              <w:pStyle w:val="tabletext11"/>
              <w:jc w:val="center"/>
              <w:rPr>
                <w:ins w:id="19731" w:author="Author"/>
              </w:rPr>
            </w:pPr>
            <w:ins w:id="19732" w:author="Author">
              <w:r>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1BA3ED" w14:textId="77777777" w:rsidR="003F7E2C" w:rsidRDefault="003F7E2C" w:rsidP="00BE28D4">
            <w:pPr>
              <w:pStyle w:val="tabletext11"/>
              <w:jc w:val="center"/>
              <w:rPr>
                <w:ins w:id="19733" w:author="Author"/>
              </w:rPr>
            </w:pPr>
            <w:ins w:id="19734" w:author="Author">
              <w:r>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6C78C3" w14:textId="77777777" w:rsidR="003F7E2C" w:rsidRDefault="003F7E2C" w:rsidP="00BE28D4">
            <w:pPr>
              <w:pStyle w:val="tabletext11"/>
              <w:jc w:val="center"/>
              <w:rPr>
                <w:ins w:id="19735" w:author="Author"/>
              </w:rPr>
            </w:pPr>
            <w:ins w:id="19736" w:author="Author">
              <w:r>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61BD7D" w14:textId="77777777" w:rsidR="003F7E2C" w:rsidRDefault="003F7E2C" w:rsidP="00BE28D4">
            <w:pPr>
              <w:pStyle w:val="tabletext11"/>
              <w:jc w:val="center"/>
              <w:rPr>
                <w:ins w:id="19737" w:author="Author"/>
              </w:rPr>
            </w:pPr>
            <w:ins w:id="19738" w:author="Author">
              <w:r>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AF266C" w14:textId="77777777" w:rsidR="003F7E2C" w:rsidRDefault="003F7E2C" w:rsidP="00BE28D4">
            <w:pPr>
              <w:pStyle w:val="tabletext11"/>
              <w:jc w:val="center"/>
              <w:rPr>
                <w:ins w:id="19739" w:author="Author"/>
              </w:rPr>
            </w:pPr>
            <w:ins w:id="19740" w:author="Author">
              <w:r>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61D80D" w14:textId="77777777" w:rsidR="003F7E2C" w:rsidRDefault="003F7E2C" w:rsidP="00BE28D4">
            <w:pPr>
              <w:pStyle w:val="tabletext11"/>
              <w:jc w:val="center"/>
              <w:rPr>
                <w:ins w:id="19741" w:author="Author"/>
              </w:rPr>
            </w:pPr>
            <w:ins w:id="19742" w:author="Author">
              <w:r>
                <w:t>1.55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AA23E4" w14:textId="77777777" w:rsidR="003F7E2C" w:rsidRDefault="003F7E2C" w:rsidP="00BE28D4">
            <w:pPr>
              <w:pStyle w:val="tabletext11"/>
              <w:jc w:val="center"/>
              <w:rPr>
                <w:ins w:id="19743" w:author="Author"/>
              </w:rPr>
            </w:pPr>
            <w:ins w:id="19744"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2FD25E" w14:textId="77777777" w:rsidR="003F7E2C" w:rsidRDefault="003F7E2C" w:rsidP="00BE28D4">
            <w:pPr>
              <w:pStyle w:val="tabletext11"/>
              <w:jc w:val="center"/>
              <w:rPr>
                <w:ins w:id="19745" w:author="Author"/>
              </w:rPr>
            </w:pPr>
            <w:ins w:id="19746"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A659C1" w14:textId="77777777" w:rsidR="003F7E2C" w:rsidRDefault="003F7E2C" w:rsidP="00BE28D4">
            <w:pPr>
              <w:pStyle w:val="tabletext11"/>
              <w:jc w:val="center"/>
              <w:rPr>
                <w:ins w:id="19747" w:author="Author"/>
              </w:rPr>
            </w:pPr>
            <w:ins w:id="19748"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CE39D3" w14:textId="77777777" w:rsidR="003F7E2C" w:rsidRDefault="003F7E2C" w:rsidP="00BE28D4">
            <w:pPr>
              <w:pStyle w:val="tabletext11"/>
              <w:jc w:val="center"/>
              <w:rPr>
                <w:ins w:id="19749" w:author="Author"/>
              </w:rPr>
            </w:pPr>
            <w:ins w:id="19750"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8D1F08" w14:textId="77777777" w:rsidR="003F7E2C" w:rsidRDefault="003F7E2C" w:rsidP="00BE28D4">
            <w:pPr>
              <w:pStyle w:val="tabletext11"/>
              <w:jc w:val="center"/>
              <w:rPr>
                <w:ins w:id="19751" w:author="Author"/>
              </w:rPr>
            </w:pPr>
            <w:ins w:id="19752"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EC4568" w14:textId="77777777" w:rsidR="003F7E2C" w:rsidRDefault="003F7E2C" w:rsidP="00BE28D4">
            <w:pPr>
              <w:pStyle w:val="tabletext11"/>
              <w:jc w:val="center"/>
              <w:rPr>
                <w:ins w:id="19753" w:author="Author"/>
              </w:rPr>
            </w:pPr>
            <w:ins w:id="19754"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2F75E8" w14:textId="77777777" w:rsidR="003F7E2C" w:rsidRDefault="003F7E2C" w:rsidP="00BE28D4">
            <w:pPr>
              <w:pStyle w:val="tabletext11"/>
              <w:jc w:val="center"/>
              <w:rPr>
                <w:ins w:id="19755" w:author="Author"/>
              </w:rPr>
            </w:pPr>
            <w:ins w:id="19756"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CB17EE" w14:textId="77777777" w:rsidR="003F7E2C" w:rsidRDefault="003F7E2C" w:rsidP="00BE28D4">
            <w:pPr>
              <w:pStyle w:val="tabletext11"/>
              <w:jc w:val="center"/>
              <w:rPr>
                <w:ins w:id="19757" w:author="Author"/>
              </w:rPr>
            </w:pPr>
            <w:ins w:id="19758"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61C659" w14:textId="77777777" w:rsidR="003F7E2C" w:rsidRDefault="003F7E2C" w:rsidP="00BE28D4">
            <w:pPr>
              <w:pStyle w:val="tabletext11"/>
              <w:jc w:val="center"/>
              <w:rPr>
                <w:ins w:id="19759" w:author="Author"/>
              </w:rPr>
            </w:pPr>
            <w:ins w:id="19760"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0329B6" w14:textId="77777777" w:rsidR="003F7E2C" w:rsidRDefault="003F7E2C" w:rsidP="00BE28D4">
            <w:pPr>
              <w:pStyle w:val="tabletext11"/>
              <w:jc w:val="center"/>
              <w:rPr>
                <w:ins w:id="19761" w:author="Author"/>
              </w:rPr>
            </w:pPr>
            <w:ins w:id="19762"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63FBBE" w14:textId="77777777" w:rsidR="003F7E2C" w:rsidRDefault="003F7E2C" w:rsidP="00BE28D4">
            <w:pPr>
              <w:pStyle w:val="tabletext11"/>
              <w:jc w:val="center"/>
              <w:rPr>
                <w:ins w:id="19763" w:author="Author"/>
              </w:rPr>
            </w:pPr>
            <w:ins w:id="19764"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D6C95" w14:textId="77777777" w:rsidR="003F7E2C" w:rsidRDefault="003F7E2C" w:rsidP="00BE28D4">
            <w:pPr>
              <w:pStyle w:val="tabletext11"/>
              <w:jc w:val="center"/>
              <w:rPr>
                <w:ins w:id="19765" w:author="Author"/>
              </w:rPr>
            </w:pPr>
            <w:ins w:id="19766"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FB71AF" w14:textId="77777777" w:rsidR="003F7E2C" w:rsidRDefault="003F7E2C" w:rsidP="00BE28D4">
            <w:pPr>
              <w:pStyle w:val="tabletext11"/>
              <w:jc w:val="center"/>
              <w:rPr>
                <w:ins w:id="19767" w:author="Author"/>
              </w:rPr>
            </w:pPr>
            <w:ins w:id="19768"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453372" w14:textId="77777777" w:rsidR="003F7E2C" w:rsidRDefault="003F7E2C" w:rsidP="00BE28D4">
            <w:pPr>
              <w:pStyle w:val="tabletext11"/>
              <w:jc w:val="center"/>
              <w:rPr>
                <w:ins w:id="19769" w:author="Author"/>
              </w:rPr>
            </w:pPr>
            <w:ins w:id="19770"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D37355" w14:textId="77777777" w:rsidR="003F7E2C" w:rsidRDefault="003F7E2C" w:rsidP="00BE28D4">
            <w:pPr>
              <w:pStyle w:val="tabletext11"/>
              <w:jc w:val="center"/>
              <w:rPr>
                <w:ins w:id="19771" w:author="Author"/>
              </w:rPr>
            </w:pPr>
            <w:ins w:id="19772" w:author="Author">
              <w:r>
                <w:t>1.41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5FC5255" w14:textId="77777777" w:rsidR="003F7E2C" w:rsidRDefault="003F7E2C" w:rsidP="00BE28D4">
            <w:pPr>
              <w:pStyle w:val="tabletext11"/>
              <w:jc w:val="center"/>
              <w:rPr>
                <w:ins w:id="19773" w:author="Author"/>
              </w:rPr>
            </w:pPr>
            <w:ins w:id="19774"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EF412C" w14:textId="77777777" w:rsidR="003F7E2C" w:rsidRDefault="003F7E2C" w:rsidP="00BE28D4">
            <w:pPr>
              <w:pStyle w:val="tabletext11"/>
              <w:jc w:val="center"/>
              <w:rPr>
                <w:ins w:id="19775" w:author="Author"/>
              </w:rPr>
            </w:pPr>
            <w:ins w:id="19776"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A41AF7" w14:textId="77777777" w:rsidR="003F7E2C" w:rsidRDefault="003F7E2C" w:rsidP="00BE28D4">
            <w:pPr>
              <w:pStyle w:val="tabletext11"/>
              <w:jc w:val="center"/>
              <w:rPr>
                <w:ins w:id="19777" w:author="Author"/>
              </w:rPr>
            </w:pPr>
            <w:ins w:id="19778"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AB3160" w14:textId="77777777" w:rsidR="003F7E2C" w:rsidRDefault="003F7E2C" w:rsidP="00BE28D4">
            <w:pPr>
              <w:pStyle w:val="tabletext11"/>
              <w:jc w:val="center"/>
              <w:rPr>
                <w:ins w:id="19779" w:author="Author"/>
              </w:rPr>
            </w:pPr>
            <w:ins w:id="19780" w:author="Author">
              <w:r>
                <w:t>1.41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91F9D5" w14:textId="77777777" w:rsidR="003F7E2C" w:rsidRDefault="003F7E2C" w:rsidP="00BE28D4">
            <w:pPr>
              <w:pStyle w:val="tabletext11"/>
              <w:jc w:val="center"/>
              <w:rPr>
                <w:ins w:id="19781" w:author="Author"/>
              </w:rPr>
            </w:pPr>
            <w:ins w:id="19782" w:author="Author">
              <w:r>
                <w:t>1.41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B2A1E92" w14:textId="77777777" w:rsidR="003F7E2C" w:rsidRDefault="003F7E2C" w:rsidP="00BE28D4">
            <w:pPr>
              <w:pStyle w:val="tabletext11"/>
              <w:jc w:val="center"/>
              <w:rPr>
                <w:ins w:id="19783" w:author="Author"/>
              </w:rPr>
            </w:pPr>
            <w:ins w:id="19784" w:author="Author">
              <w:r>
                <w:t>1.41</w:t>
              </w:r>
            </w:ins>
          </w:p>
        </w:tc>
      </w:tr>
      <w:tr w:rsidR="003F7E2C" w14:paraId="1ED43EA5" w14:textId="77777777" w:rsidTr="00EE1A0A">
        <w:trPr>
          <w:trHeight w:val="190"/>
          <w:ins w:id="19785" w:author="Author"/>
        </w:trPr>
        <w:tc>
          <w:tcPr>
            <w:tcW w:w="200" w:type="dxa"/>
            <w:tcBorders>
              <w:top w:val="single" w:sz="4" w:space="0" w:color="auto"/>
              <w:left w:val="single" w:sz="4" w:space="0" w:color="auto"/>
              <w:bottom w:val="single" w:sz="4" w:space="0" w:color="auto"/>
              <w:right w:val="nil"/>
            </w:tcBorders>
            <w:vAlign w:val="bottom"/>
          </w:tcPr>
          <w:p w14:paraId="1B40F931" w14:textId="77777777" w:rsidR="003F7E2C" w:rsidRDefault="003F7E2C" w:rsidP="00BE28D4">
            <w:pPr>
              <w:pStyle w:val="tabletext11"/>
              <w:jc w:val="right"/>
              <w:rPr>
                <w:ins w:id="19786" w:author="Author"/>
              </w:rPr>
            </w:pPr>
          </w:p>
        </w:tc>
        <w:tc>
          <w:tcPr>
            <w:tcW w:w="1580" w:type="dxa"/>
            <w:tcBorders>
              <w:top w:val="single" w:sz="4" w:space="0" w:color="auto"/>
              <w:left w:val="nil"/>
              <w:bottom w:val="single" w:sz="4" w:space="0" w:color="auto"/>
              <w:right w:val="single" w:sz="4" w:space="0" w:color="auto"/>
            </w:tcBorders>
            <w:vAlign w:val="bottom"/>
            <w:hideMark/>
          </w:tcPr>
          <w:p w14:paraId="26A483E0" w14:textId="77777777" w:rsidR="003F7E2C" w:rsidRDefault="003F7E2C" w:rsidP="00BE28D4">
            <w:pPr>
              <w:pStyle w:val="tabletext11"/>
              <w:tabs>
                <w:tab w:val="decimal" w:pos="640"/>
              </w:tabs>
              <w:rPr>
                <w:ins w:id="19787" w:author="Author"/>
              </w:rPr>
            </w:pPr>
            <w:ins w:id="19788" w:author="Author">
              <w:r>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063EF43" w14:textId="77777777" w:rsidR="003F7E2C" w:rsidRDefault="003F7E2C" w:rsidP="00BE28D4">
            <w:pPr>
              <w:pStyle w:val="tabletext11"/>
              <w:jc w:val="center"/>
              <w:rPr>
                <w:ins w:id="19789" w:author="Author"/>
              </w:rPr>
            </w:pPr>
            <w:ins w:id="19790" w:author="Author">
              <w:r>
                <w:t>2.47</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4DE8A5F" w14:textId="77777777" w:rsidR="003F7E2C" w:rsidRDefault="003F7E2C" w:rsidP="00BE28D4">
            <w:pPr>
              <w:pStyle w:val="tabletext11"/>
              <w:jc w:val="center"/>
              <w:rPr>
                <w:ins w:id="19791" w:author="Author"/>
              </w:rPr>
            </w:pPr>
            <w:ins w:id="19792" w:author="Author">
              <w:r>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6F3EB8" w14:textId="77777777" w:rsidR="003F7E2C" w:rsidRDefault="003F7E2C" w:rsidP="00BE28D4">
            <w:pPr>
              <w:pStyle w:val="tabletext11"/>
              <w:jc w:val="center"/>
              <w:rPr>
                <w:ins w:id="19793" w:author="Author"/>
              </w:rPr>
            </w:pPr>
            <w:ins w:id="19794" w:author="Author">
              <w:r>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C5FB5F" w14:textId="77777777" w:rsidR="003F7E2C" w:rsidRDefault="003F7E2C" w:rsidP="00BE28D4">
            <w:pPr>
              <w:pStyle w:val="tabletext11"/>
              <w:jc w:val="center"/>
              <w:rPr>
                <w:ins w:id="19795" w:author="Author"/>
              </w:rPr>
            </w:pPr>
            <w:ins w:id="19796" w:author="Author">
              <w:r>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49663F" w14:textId="77777777" w:rsidR="003F7E2C" w:rsidRDefault="003F7E2C" w:rsidP="00BE28D4">
            <w:pPr>
              <w:pStyle w:val="tabletext11"/>
              <w:jc w:val="center"/>
              <w:rPr>
                <w:ins w:id="19797" w:author="Author"/>
              </w:rPr>
            </w:pPr>
            <w:ins w:id="19798" w:author="Author">
              <w:r>
                <w:t>1.78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E446BE" w14:textId="77777777" w:rsidR="003F7E2C" w:rsidRDefault="003F7E2C" w:rsidP="00BE28D4">
            <w:pPr>
              <w:pStyle w:val="tabletext11"/>
              <w:jc w:val="center"/>
              <w:rPr>
                <w:ins w:id="19799" w:author="Author"/>
              </w:rPr>
            </w:pPr>
            <w:ins w:id="19800" w:author="Author">
              <w:r>
                <w:t>1.70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7AC847" w14:textId="77777777" w:rsidR="003F7E2C" w:rsidRDefault="003F7E2C" w:rsidP="00BE28D4">
            <w:pPr>
              <w:pStyle w:val="tabletext11"/>
              <w:jc w:val="center"/>
              <w:rPr>
                <w:ins w:id="19801" w:author="Author"/>
              </w:rPr>
            </w:pPr>
            <w:ins w:id="19802" w:author="Author">
              <w:r>
                <w:t>1.63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624328" w14:textId="77777777" w:rsidR="003F7E2C" w:rsidRDefault="003F7E2C" w:rsidP="00BE28D4">
            <w:pPr>
              <w:pStyle w:val="tabletext11"/>
              <w:jc w:val="center"/>
              <w:rPr>
                <w:ins w:id="19803" w:author="Author"/>
              </w:rPr>
            </w:pPr>
            <w:ins w:id="19804" w:author="Author">
              <w:r>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B71691" w14:textId="77777777" w:rsidR="003F7E2C" w:rsidRDefault="003F7E2C" w:rsidP="00BE28D4">
            <w:pPr>
              <w:pStyle w:val="tabletext11"/>
              <w:jc w:val="center"/>
              <w:rPr>
                <w:ins w:id="19805" w:author="Author"/>
              </w:rPr>
            </w:pPr>
            <w:ins w:id="19806"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E9ABFE" w14:textId="77777777" w:rsidR="003F7E2C" w:rsidRDefault="003F7E2C" w:rsidP="00BE28D4">
            <w:pPr>
              <w:pStyle w:val="tabletext11"/>
              <w:jc w:val="center"/>
              <w:rPr>
                <w:ins w:id="19807" w:author="Author"/>
              </w:rPr>
            </w:pPr>
            <w:ins w:id="19808"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77F7BA" w14:textId="77777777" w:rsidR="003F7E2C" w:rsidRDefault="003F7E2C" w:rsidP="00BE28D4">
            <w:pPr>
              <w:pStyle w:val="tabletext11"/>
              <w:jc w:val="center"/>
              <w:rPr>
                <w:ins w:id="19809" w:author="Author"/>
              </w:rPr>
            </w:pPr>
            <w:ins w:id="19810"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678D36" w14:textId="77777777" w:rsidR="003F7E2C" w:rsidRDefault="003F7E2C" w:rsidP="00BE28D4">
            <w:pPr>
              <w:pStyle w:val="tabletext11"/>
              <w:jc w:val="center"/>
              <w:rPr>
                <w:ins w:id="19811" w:author="Author"/>
              </w:rPr>
            </w:pPr>
            <w:ins w:id="19812"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A12728" w14:textId="77777777" w:rsidR="003F7E2C" w:rsidRDefault="003F7E2C" w:rsidP="00BE28D4">
            <w:pPr>
              <w:pStyle w:val="tabletext11"/>
              <w:jc w:val="center"/>
              <w:rPr>
                <w:ins w:id="19813" w:author="Author"/>
              </w:rPr>
            </w:pPr>
            <w:ins w:id="19814"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6821DD" w14:textId="77777777" w:rsidR="003F7E2C" w:rsidRDefault="003F7E2C" w:rsidP="00BE28D4">
            <w:pPr>
              <w:pStyle w:val="tabletext11"/>
              <w:jc w:val="center"/>
              <w:rPr>
                <w:ins w:id="19815" w:author="Author"/>
              </w:rPr>
            </w:pPr>
            <w:ins w:id="19816"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E810B4" w14:textId="77777777" w:rsidR="003F7E2C" w:rsidRDefault="003F7E2C" w:rsidP="00BE28D4">
            <w:pPr>
              <w:pStyle w:val="tabletext11"/>
              <w:jc w:val="center"/>
              <w:rPr>
                <w:ins w:id="19817" w:author="Author"/>
              </w:rPr>
            </w:pPr>
            <w:ins w:id="19818"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D56EB5" w14:textId="77777777" w:rsidR="003F7E2C" w:rsidRDefault="003F7E2C" w:rsidP="00BE28D4">
            <w:pPr>
              <w:pStyle w:val="tabletext11"/>
              <w:jc w:val="center"/>
              <w:rPr>
                <w:ins w:id="19819" w:author="Author"/>
              </w:rPr>
            </w:pPr>
            <w:ins w:id="19820"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04DAC4" w14:textId="77777777" w:rsidR="003F7E2C" w:rsidRDefault="003F7E2C" w:rsidP="00BE28D4">
            <w:pPr>
              <w:pStyle w:val="tabletext11"/>
              <w:jc w:val="center"/>
              <w:rPr>
                <w:ins w:id="19821" w:author="Author"/>
              </w:rPr>
            </w:pPr>
            <w:ins w:id="19822"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494FD9" w14:textId="77777777" w:rsidR="003F7E2C" w:rsidRDefault="003F7E2C" w:rsidP="00BE28D4">
            <w:pPr>
              <w:pStyle w:val="tabletext11"/>
              <w:jc w:val="center"/>
              <w:rPr>
                <w:ins w:id="19823" w:author="Author"/>
              </w:rPr>
            </w:pPr>
            <w:ins w:id="19824"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88E59E" w14:textId="77777777" w:rsidR="003F7E2C" w:rsidRDefault="003F7E2C" w:rsidP="00BE28D4">
            <w:pPr>
              <w:pStyle w:val="tabletext11"/>
              <w:jc w:val="center"/>
              <w:rPr>
                <w:ins w:id="19825" w:author="Author"/>
              </w:rPr>
            </w:pPr>
            <w:ins w:id="19826"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DD9134" w14:textId="77777777" w:rsidR="003F7E2C" w:rsidRDefault="003F7E2C" w:rsidP="00BE28D4">
            <w:pPr>
              <w:pStyle w:val="tabletext11"/>
              <w:jc w:val="center"/>
              <w:rPr>
                <w:ins w:id="19827" w:author="Author"/>
              </w:rPr>
            </w:pPr>
            <w:ins w:id="19828"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183135" w14:textId="77777777" w:rsidR="003F7E2C" w:rsidRDefault="003F7E2C" w:rsidP="00BE28D4">
            <w:pPr>
              <w:pStyle w:val="tabletext11"/>
              <w:jc w:val="center"/>
              <w:rPr>
                <w:ins w:id="19829" w:author="Author"/>
              </w:rPr>
            </w:pPr>
            <w:ins w:id="19830"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24BCBB" w14:textId="77777777" w:rsidR="003F7E2C" w:rsidRDefault="003F7E2C" w:rsidP="00BE28D4">
            <w:pPr>
              <w:pStyle w:val="tabletext11"/>
              <w:jc w:val="center"/>
              <w:rPr>
                <w:ins w:id="19831" w:author="Author"/>
              </w:rPr>
            </w:pPr>
            <w:ins w:id="19832" w:author="Author">
              <w:r>
                <w:t>1.48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E694327" w14:textId="77777777" w:rsidR="003F7E2C" w:rsidRDefault="003F7E2C" w:rsidP="00BE28D4">
            <w:pPr>
              <w:pStyle w:val="tabletext11"/>
              <w:jc w:val="center"/>
              <w:rPr>
                <w:ins w:id="19833" w:author="Author"/>
              </w:rPr>
            </w:pPr>
            <w:ins w:id="19834"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41F440" w14:textId="77777777" w:rsidR="003F7E2C" w:rsidRDefault="003F7E2C" w:rsidP="00BE28D4">
            <w:pPr>
              <w:pStyle w:val="tabletext11"/>
              <w:jc w:val="center"/>
              <w:rPr>
                <w:ins w:id="19835" w:author="Author"/>
              </w:rPr>
            </w:pPr>
            <w:ins w:id="19836"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442739" w14:textId="77777777" w:rsidR="003F7E2C" w:rsidRDefault="003F7E2C" w:rsidP="00BE28D4">
            <w:pPr>
              <w:pStyle w:val="tabletext11"/>
              <w:jc w:val="center"/>
              <w:rPr>
                <w:ins w:id="19837" w:author="Author"/>
              </w:rPr>
            </w:pPr>
            <w:ins w:id="19838"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A185BA" w14:textId="77777777" w:rsidR="003F7E2C" w:rsidRDefault="003F7E2C" w:rsidP="00BE28D4">
            <w:pPr>
              <w:pStyle w:val="tabletext11"/>
              <w:jc w:val="center"/>
              <w:rPr>
                <w:ins w:id="19839" w:author="Author"/>
              </w:rPr>
            </w:pPr>
            <w:ins w:id="19840"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943079" w14:textId="77777777" w:rsidR="003F7E2C" w:rsidRDefault="003F7E2C" w:rsidP="00BE28D4">
            <w:pPr>
              <w:pStyle w:val="tabletext11"/>
              <w:jc w:val="center"/>
              <w:rPr>
                <w:ins w:id="19841" w:author="Author"/>
              </w:rPr>
            </w:pPr>
            <w:ins w:id="19842" w:author="Author">
              <w:r>
                <w:t>1.48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4146E33" w14:textId="77777777" w:rsidR="003F7E2C" w:rsidRDefault="003F7E2C" w:rsidP="00BE28D4">
            <w:pPr>
              <w:pStyle w:val="tabletext11"/>
              <w:jc w:val="center"/>
              <w:rPr>
                <w:ins w:id="19843" w:author="Author"/>
              </w:rPr>
            </w:pPr>
            <w:ins w:id="19844" w:author="Author">
              <w:r>
                <w:t>1.48</w:t>
              </w:r>
            </w:ins>
          </w:p>
        </w:tc>
      </w:tr>
      <w:tr w:rsidR="003F7E2C" w14:paraId="0F5172F9" w14:textId="77777777" w:rsidTr="00EE1A0A">
        <w:trPr>
          <w:trHeight w:val="190"/>
          <w:ins w:id="19845" w:author="Author"/>
        </w:trPr>
        <w:tc>
          <w:tcPr>
            <w:tcW w:w="200" w:type="dxa"/>
            <w:tcBorders>
              <w:top w:val="single" w:sz="4" w:space="0" w:color="auto"/>
              <w:left w:val="single" w:sz="4" w:space="0" w:color="auto"/>
              <w:bottom w:val="single" w:sz="4" w:space="0" w:color="auto"/>
              <w:right w:val="nil"/>
            </w:tcBorders>
            <w:vAlign w:val="bottom"/>
          </w:tcPr>
          <w:p w14:paraId="4F74088C" w14:textId="77777777" w:rsidR="003F7E2C" w:rsidRDefault="003F7E2C" w:rsidP="00BE28D4">
            <w:pPr>
              <w:pStyle w:val="tabletext11"/>
              <w:jc w:val="right"/>
              <w:rPr>
                <w:ins w:id="19846" w:author="Author"/>
              </w:rPr>
            </w:pPr>
          </w:p>
        </w:tc>
        <w:tc>
          <w:tcPr>
            <w:tcW w:w="1580" w:type="dxa"/>
            <w:tcBorders>
              <w:top w:val="single" w:sz="4" w:space="0" w:color="auto"/>
              <w:left w:val="nil"/>
              <w:bottom w:val="single" w:sz="4" w:space="0" w:color="auto"/>
              <w:right w:val="single" w:sz="4" w:space="0" w:color="auto"/>
            </w:tcBorders>
            <w:vAlign w:val="bottom"/>
            <w:hideMark/>
          </w:tcPr>
          <w:p w14:paraId="3178BD13" w14:textId="77777777" w:rsidR="003F7E2C" w:rsidRDefault="003F7E2C" w:rsidP="00BE28D4">
            <w:pPr>
              <w:pStyle w:val="tabletext11"/>
              <w:tabs>
                <w:tab w:val="decimal" w:pos="640"/>
              </w:tabs>
              <w:rPr>
                <w:ins w:id="19847" w:author="Author"/>
              </w:rPr>
            </w:pPr>
            <w:ins w:id="19848" w:author="Author">
              <w:r>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FFA500D" w14:textId="77777777" w:rsidR="003F7E2C" w:rsidRDefault="003F7E2C" w:rsidP="00BE28D4">
            <w:pPr>
              <w:pStyle w:val="tabletext11"/>
              <w:jc w:val="center"/>
              <w:rPr>
                <w:ins w:id="19849" w:author="Author"/>
              </w:rPr>
            </w:pPr>
            <w:ins w:id="19850" w:author="Author">
              <w:r>
                <w:t>2.61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0DDEDDF" w14:textId="77777777" w:rsidR="003F7E2C" w:rsidRDefault="003F7E2C" w:rsidP="00BE28D4">
            <w:pPr>
              <w:pStyle w:val="tabletext11"/>
              <w:jc w:val="center"/>
              <w:rPr>
                <w:ins w:id="19851" w:author="Author"/>
              </w:rPr>
            </w:pPr>
            <w:ins w:id="19852" w:author="Author">
              <w:r>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FB5443" w14:textId="77777777" w:rsidR="003F7E2C" w:rsidRDefault="003F7E2C" w:rsidP="00BE28D4">
            <w:pPr>
              <w:pStyle w:val="tabletext11"/>
              <w:jc w:val="center"/>
              <w:rPr>
                <w:ins w:id="19853" w:author="Author"/>
              </w:rPr>
            </w:pPr>
            <w:ins w:id="19854" w:author="Author">
              <w:r>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DC566B" w14:textId="77777777" w:rsidR="003F7E2C" w:rsidRDefault="003F7E2C" w:rsidP="00BE28D4">
            <w:pPr>
              <w:pStyle w:val="tabletext11"/>
              <w:jc w:val="center"/>
              <w:rPr>
                <w:ins w:id="19855" w:author="Author"/>
              </w:rPr>
            </w:pPr>
            <w:ins w:id="19856" w:author="Author">
              <w:r>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EC3D08" w14:textId="77777777" w:rsidR="003F7E2C" w:rsidRDefault="003F7E2C" w:rsidP="00BE28D4">
            <w:pPr>
              <w:pStyle w:val="tabletext11"/>
              <w:jc w:val="center"/>
              <w:rPr>
                <w:ins w:id="19857" w:author="Author"/>
              </w:rPr>
            </w:pPr>
            <w:ins w:id="19858" w:author="Author">
              <w:r>
                <w:t>1.88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EE46FB" w14:textId="77777777" w:rsidR="003F7E2C" w:rsidRDefault="003F7E2C" w:rsidP="00BE28D4">
            <w:pPr>
              <w:pStyle w:val="tabletext11"/>
              <w:jc w:val="center"/>
              <w:rPr>
                <w:ins w:id="19859" w:author="Author"/>
              </w:rPr>
            </w:pPr>
            <w:ins w:id="19860" w:author="Author">
              <w:r>
                <w:t>1.80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25D451" w14:textId="77777777" w:rsidR="003F7E2C" w:rsidRDefault="003F7E2C" w:rsidP="00BE28D4">
            <w:pPr>
              <w:pStyle w:val="tabletext11"/>
              <w:jc w:val="center"/>
              <w:rPr>
                <w:ins w:id="19861" w:author="Author"/>
              </w:rPr>
            </w:pPr>
            <w:ins w:id="19862" w:author="Author">
              <w:r>
                <w:t>1.73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4EE5B1" w14:textId="77777777" w:rsidR="003F7E2C" w:rsidRDefault="003F7E2C" w:rsidP="00BE28D4">
            <w:pPr>
              <w:pStyle w:val="tabletext11"/>
              <w:jc w:val="center"/>
              <w:rPr>
                <w:ins w:id="19863" w:author="Author"/>
              </w:rPr>
            </w:pPr>
            <w:ins w:id="19864" w:author="Author">
              <w:r>
                <w:t>1.65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CE8EF8" w14:textId="77777777" w:rsidR="003F7E2C" w:rsidRDefault="003F7E2C" w:rsidP="00BE28D4">
            <w:pPr>
              <w:pStyle w:val="tabletext11"/>
              <w:jc w:val="center"/>
              <w:rPr>
                <w:ins w:id="19865" w:author="Author"/>
              </w:rPr>
            </w:pPr>
            <w:ins w:id="19866"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4F8781" w14:textId="77777777" w:rsidR="003F7E2C" w:rsidRDefault="003F7E2C" w:rsidP="00BE28D4">
            <w:pPr>
              <w:pStyle w:val="tabletext11"/>
              <w:jc w:val="center"/>
              <w:rPr>
                <w:ins w:id="19867" w:author="Author"/>
              </w:rPr>
            </w:pPr>
            <w:ins w:id="19868"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0E174F" w14:textId="77777777" w:rsidR="003F7E2C" w:rsidRDefault="003F7E2C" w:rsidP="00BE28D4">
            <w:pPr>
              <w:pStyle w:val="tabletext11"/>
              <w:jc w:val="center"/>
              <w:rPr>
                <w:ins w:id="19869" w:author="Author"/>
              </w:rPr>
            </w:pPr>
            <w:ins w:id="19870"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A11B6D" w14:textId="77777777" w:rsidR="003F7E2C" w:rsidRDefault="003F7E2C" w:rsidP="00BE28D4">
            <w:pPr>
              <w:pStyle w:val="tabletext11"/>
              <w:jc w:val="center"/>
              <w:rPr>
                <w:ins w:id="19871" w:author="Author"/>
              </w:rPr>
            </w:pPr>
            <w:ins w:id="19872"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A5E364" w14:textId="77777777" w:rsidR="003F7E2C" w:rsidRDefault="003F7E2C" w:rsidP="00BE28D4">
            <w:pPr>
              <w:pStyle w:val="tabletext11"/>
              <w:jc w:val="center"/>
              <w:rPr>
                <w:ins w:id="19873" w:author="Author"/>
              </w:rPr>
            </w:pPr>
            <w:ins w:id="19874"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112F0B" w14:textId="77777777" w:rsidR="003F7E2C" w:rsidRDefault="003F7E2C" w:rsidP="00BE28D4">
            <w:pPr>
              <w:pStyle w:val="tabletext11"/>
              <w:jc w:val="center"/>
              <w:rPr>
                <w:ins w:id="19875" w:author="Author"/>
              </w:rPr>
            </w:pPr>
            <w:ins w:id="19876"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46B048" w14:textId="77777777" w:rsidR="003F7E2C" w:rsidRDefault="003F7E2C" w:rsidP="00BE28D4">
            <w:pPr>
              <w:pStyle w:val="tabletext11"/>
              <w:jc w:val="center"/>
              <w:rPr>
                <w:ins w:id="19877" w:author="Author"/>
              </w:rPr>
            </w:pPr>
            <w:ins w:id="19878"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E59A96" w14:textId="77777777" w:rsidR="003F7E2C" w:rsidRDefault="003F7E2C" w:rsidP="00BE28D4">
            <w:pPr>
              <w:pStyle w:val="tabletext11"/>
              <w:jc w:val="center"/>
              <w:rPr>
                <w:ins w:id="19879" w:author="Author"/>
              </w:rPr>
            </w:pPr>
            <w:ins w:id="19880"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6863ED" w14:textId="77777777" w:rsidR="003F7E2C" w:rsidRDefault="003F7E2C" w:rsidP="00BE28D4">
            <w:pPr>
              <w:pStyle w:val="tabletext11"/>
              <w:jc w:val="center"/>
              <w:rPr>
                <w:ins w:id="19881" w:author="Author"/>
              </w:rPr>
            </w:pPr>
            <w:ins w:id="19882"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CE6978" w14:textId="77777777" w:rsidR="003F7E2C" w:rsidRDefault="003F7E2C" w:rsidP="00BE28D4">
            <w:pPr>
              <w:pStyle w:val="tabletext11"/>
              <w:jc w:val="center"/>
              <w:rPr>
                <w:ins w:id="19883" w:author="Author"/>
              </w:rPr>
            </w:pPr>
            <w:ins w:id="19884"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B0E96E" w14:textId="77777777" w:rsidR="003F7E2C" w:rsidRDefault="003F7E2C" w:rsidP="00BE28D4">
            <w:pPr>
              <w:pStyle w:val="tabletext11"/>
              <w:jc w:val="center"/>
              <w:rPr>
                <w:ins w:id="19885" w:author="Author"/>
              </w:rPr>
            </w:pPr>
            <w:ins w:id="19886"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F7C35B" w14:textId="77777777" w:rsidR="003F7E2C" w:rsidRDefault="003F7E2C" w:rsidP="00BE28D4">
            <w:pPr>
              <w:pStyle w:val="tabletext11"/>
              <w:jc w:val="center"/>
              <w:rPr>
                <w:ins w:id="19887" w:author="Author"/>
              </w:rPr>
            </w:pPr>
            <w:ins w:id="19888"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0E3BD8" w14:textId="77777777" w:rsidR="003F7E2C" w:rsidRDefault="003F7E2C" w:rsidP="00BE28D4">
            <w:pPr>
              <w:pStyle w:val="tabletext11"/>
              <w:jc w:val="center"/>
              <w:rPr>
                <w:ins w:id="19889" w:author="Author"/>
              </w:rPr>
            </w:pPr>
            <w:ins w:id="19890"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AB9BD" w14:textId="77777777" w:rsidR="003F7E2C" w:rsidRDefault="003F7E2C" w:rsidP="00BE28D4">
            <w:pPr>
              <w:pStyle w:val="tabletext11"/>
              <w:jc w:val="center"/>
              <w:rPr>
                <w:ins w:id="19891" w:author="Author"/>
              </w:rPr>
            </w:pPr>
            <w:ins w:id="19892" w:author="Author">
              <w:r>
                <w:t>1.57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654738F" w14:textId="77777777" w:rsidR="003F7E2C" w:rsidRDefault="003F7E2C" w:rsidP="00BE28D4">
            <w:pPr>
              <w:pStyle w:val="tabletext11"/>
              <w:jc w:val="center"/>
              <w:rPr>
                <w:ins w:id="19893" w:author="Author"/>
              </w:rPr>
            </w:pPr>
            <w:ins w:id="19894"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E1FE01" w14:textId="77777777" w:rsidR="003F7E2C" w:rsidRDefault="003F7E2C" w:rsidP="00BE28D4">
            <w:pPr>
              <w:pStyle w:val="tabletext11"/>
              <w:jc w:val="center"/>
              <w:rPr>
                <w:ins w:id="19895" w:author="Author"/>
              </w:rPr>
            </w:pPr>
            <w:ins w:id="19896"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DA4A06" w14:textId="77777777" w:rsidR="003F7E2C" w:rsidRDefault="003F7E2C" w:rsidP="00BE28D4">
            <w:pPr>
              <w:pStyle w:val="tabletext11"/>
              <w:jc w:val="center"/>
              <w:rPr>
                <w:ins w:id="19897" w:author="Author"/>
              </w:rPr>
            </w:pPr>
            <w:ins w:id="19898"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56A3F7" w14:textId="77777777" w:rsidR="003F7E2C" w:rsidRDefault="003F7E2C" w:rsidP="00BE28D4">
            <w:pPr>
              <w:pStyle w:val="tabletext11"/>
              <w:jc w:val="center"/>
              <w:rPr>
                <w:ins w:id="19899" w:author="Author"/>
              </w:rPr>
            </w:pPr>
            <w:ins w:id="19900"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DD2821" w14:textId="77777777" w:rsidR="003F7E2C" w:rsidRDefault="003F7E2C" w:rsidP="00BE28D4">
            <w:pPr>
              <w:pStyle w:val="tabletext11"/>
              <w:jc w:val="center"/>
              <w:rPr>
                <w:ins w:id="19901" w:author="Author"/>
              </w:rPr>
            </w:pPr>
            <w:ins w:id="19902" w:author="Author">
              <w:r>
                <w:t>1.57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E5934F6" w14:textId="77777777" w:rsidR="003F7E2C" w:rsidRDefault="003F7E2C" w:rsidP="00BE28D4">
            <w:pPr>
              <w:pStyle w:val="tabletext11"/>
              <w:jc w:val="center"/>
              <w:rPr>
                <w:ins w:id="19903" w:author="Author"/>
              </w:rPr>
            </w:pPr>
            <w:ins w:id="19904" w:author="Author">
              <w:r>
                <w:t>1.57</w:t>
              </w:r>
            </w:ins>
          </w:p>
        </w:tc>
      </w:tr>
      <w:tr w:rsidR="003F7E2C" w14:paraId="79374BA5" w14:textId="77777777" w:rsidTr="00EE1A0A">
        <w:trPr>
          <w:trHeight w:val="190"/>
          <w:ins w:id="19905" w:author="Author"/>
        </w:trPr>
        <w:tc>
          <w:tcPr>
            <w:tcW w:w="200" w:type="dxa"/>
            <w:tcBorders>
              <w:top w:val="single" w:sz="4" w:space="0" w:color="auto"/>
              <w:left w:val="single" w:sz="4" w:space="0" w:color="auto"/>
              <w:bottom w:val="single" w:sz="4" w:space="0" w:color="auto"/>
              <w:right w:val="nil"/>
            </w:tcBorders>
            <w:vAlign w:val="bottom"/>
          </w:tcPr>
          <w:p w14:paraId="42B47760" w14:textId="77777777" w:rsidR="003F7E2C" w:rsidRDefault="003F7E2C" w:rsidP="00BE28D4">
            <w:pPr>
              <w:pStyle w:val="tabletext11"/>
              <w:jc w:val="right"/>
              <w:rPr>
                <w:ins w:id="19906" w:author="Author"/>
              </w:rPr>
            </w:pPr>
          </w:p>
        </w:tc>
        <w:tc>
          <w:tcPr>
            <w:tcW w:w="1580" w:type="dxa"/>
            <w:tcBorders>
              <w:top w:val="single" w:sz="4" w:space="0" w:color="auto"/>
              <w:left w:val="nil"/>
              <w:bottom w:val="single" w:sz="4" w:space="0" w:color="auto"/>
              <w:right w:val="single" w:sz="4" w:space="0" w:color="auto"/>
            </w:tcBorders>
            <w:vAlign w:val="bottom"/>
            <w:hideMark/>
          </w:tcPr>
          <w:p w14:paraId="20546B34" w14:textId="77777777" w:rsidR="003F7E2C" w:rsidRDefault="003F7E2C" w:rsidP="00BE28D4">
            <w:pPr>
              <w:pStyle w:val="tabletext11"/>
              <w:tabs>
                <w:tab w:val="decimal" w:pos="640"/>
              </w:tabs>
              <w:rPr>
                <w:ins w:id="19907" w:author="Author"/>
              </w:rPr>
            </w:pPr>
            <w:ins w:id="19908" w:author="Author">
              <w:r>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1A16EBF" w14:textId="77777777" w:rsidR="003F7E2C" w:rsidRDefault="003F7E2C" w:rsidP="00BE28D4">
            <w:pPr>
              <w:pStyle w:val="tabletext11"/>
              <w:jc w:val="center"/>
              <w:rPr>
                <w:ins w:id="19909" w:author="Author"/>
              </w:rPr>
            </w:pPr>
            <w:ins w:id="19910" w:author="Author">
              <w:r>
                <w:t>2.76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92292D2" w14:textId="77777777" w:rsidR="003F7E2C" w:rsidRDefault="003F7E2C" w:rsidP="00BE28D4">
            <w:pPr>
              <w:pStyle w:val="tabletext11"/>
              <w:jc w:val="center"/>
              <w:rPr>
                <w:ins w:id="19911" w:author="Author"/>
              </w:rPr>
            </w:pPr>
            <w:ins w:id="19912" w:author="Author">
              <w:r>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673851" w14:textId="77777777" w:rsidR="003F7E2C" w:rsidRDefault="003F7E2C" w:rsidP="00BE28D4">
            <w:pPr>
              <w:pStyle w:val="tabletext11"/>
              <w:jc w:val="center"/>
              <w:rPr>
                <w:ins w:id="19913" w:author="Author"/>
              </w:rPr>
            </w:pPr>
            <w:ins w:id="19914" w:author="Author">
              <w:r>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E82D7B" w14:textId="77777777" w:rsidR="003F7E2C" w:rsidRDefault="003F7E2C" w:rsidP="00BE28D4">
            <w:pPr>
              <w:pStyle w:val="tabletext11"/>
              <w:jc w:val="center"/>
              <w:rPr>
                <w:ins w:id="19915" w:author="Author"/>
              </w:rPr>
            </w:pPr>
            <w:ins w:id="19916" w:author="Author">
              <w:r>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25880B" w14:textId="77777777" w:rsidR="003F7E2C" w:rsidRDefault="003F7E2C" w:rsidP="00BE28D4">
            <w:pPr>
              <w:pStyle w:val="tabletext11"/>
              <w:jc w:val="center"/>
              <w:rPr>
                <w:ins w:id="19917" w:author="Author"/>
              </w:rPr>
            </w:pPr>
            <w:ins w:id="19918" w:author="Author">
              <w:r>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E10F53" w14:textId="77777777" w:rsidR="003F7E2C" w:rsidRDefault="003F7E2C" w:rsidP="00BE28D4">
            <w:pPr>
              <w:pStyle w:val="tabletext11"/>
              <w:jc w:val="center"/>
              <w:rPr>
                <w:ins w:id="19919" w:author="Author"/>
              </w:rPr>
            </w:pPr>
            <w:ins w:id="19920" w:author="Author">
              <w:r>
                <w:t>1.91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15AA69" w14:textId="77777777" w:rsidR="003F7E2C" w:rsidRDefault="003F7E2C" w:rsidP="00BE28D4">
            <w:pPr>
              <w:pStyle w:val="tabletext11"/>
              <w:jc w:val="center"/>
              <w:rPr>
                <w:ins w:id="19921" w:author="Author"/>
              </w:rPr>
            </w:pPr>
            <w:ins w:id="19922" w:author="Author">
              <w:r>
                <w:t>1.82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374E04" w14:textId="77777777" w:rsidR="003F7E2C" w:rsidRDefault="003F7E2C" w:rsidP="00BE28D4">
            <w:pPr>
              <w:pStyle w:val="tabletext11"/>
              <w:jc w:val="center"/>
              <w:rPr>
                <w:ins w:id="19923" w:author="Author"/>
              </w:rPr>
            </w:pPr>
            <w:ins w:id="19924" w:author="Author">
              <w:r>
                <w:t>1.74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B8E16B" w14:textId="77777777" w:rsidR="003F7E2C" w:rsidRDefault="003F7E2C" w:rsidP="00BE28D4">
            <w:pPr>
              <w:pStyle w:val="tabletext11"/>
              <w:jc w:val="center"/>
              <w:rPr>
                <w:ins w:id="19925" w:author="Author"/>
              </w:rPr>
            </w:pPr>
            <w:ins w:id="19926"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ACAA5A" w14:textId="77777777" w:rsidR="003F7E2C" w:rsidRDefault="003F7E2C" w:rsidP="00BE28D4">
            <w:pPr>
              <w:pStyle w:val="tabletext11"/>
              <w:jc w:val="center"/>
              <w:rPr>
                <w:ins w:id="19927" w:author="Author"/>
              </w:rPr>
            </w:pPr>
            <w:ins w:id="19928"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10086D" w14:textId="77777777" w:rsidR="003F7E2C" w:rsidRDefault="003F7E2C" w:rsidP="00BE28D4">
            <w:pPr>
              <w:pStyle w:val="tabletext11"/>
              <w:jc w:val="center"/>
              <w:rPr>
                <w:ins w:id="19929" w:author="Author"/>
              </w:rPr>
            </w:pPr>
            <w:ins w:id="19930"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200D40" w14:textId="77777777" w:rsidR="003F7E2C" w:rsidRDefault="003F7E2C" w:rsidP="00BE28D4">
            <w:pPr>
              <w:pStyle w:val="tabletext11"/>
              <w:jc w:val="center"/>
              <w:rPr>
                <w:ins w:id="19931" w:author="Author"/>
              </w:rPr>
            </w:pPr>
            <w:ins w:id="19932"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A906F2" w14:textId="77777777" w:rsidR="003F7E2C" w:rsidRDefault="003F7E2C" w:rsidP="00BE28D4">
            <w:pPr>
              <w:pStyle w:val="tabletext11"/>
              <w:jc w:val="center"/>
              <w:rPr>
                <w:ins w:id="19933" w:author="Author"/>
              </w:rPr>
            </w:pPr>
            <w:ins w:id="19934"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7C62AF" w14:textId="77777777" w:rsidR="003F7E2C" w:rsidRDefault="003F7E2C" w:rsidP="00BE28D4">
            <w:pPr>
              <w:pStyle w:val="tabletext11"/>
              <w:jc w:val="center"/>
              <w:rPr>
                <w:ins w:id="19935" w:author="Author"/>
              </w:rPr>
            </w:pPr>
            <w:ins w:id="19936"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E29549" w14:textId="77777777" w:rsidR="003F7E2C" w:rsidRDefault="003F7E2C" w:rsidP="00BE28D4">
            <w:pPr>
              <w:pStyle w:val="tabletext11"/>
              <w:jc w:val="center"/>
              <w:rPr>
                <w:ins w:id="19937" w:author="Author"/>
              </w:rPr>
            </w:pPr>
            <w:ins w:id="19938"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85F6D2" w14:textId="77777777" w:rsidR="003F7E2C" w:rsidRDefault="003F7E2C" w:rsidP="00BE28D4">
            <w:pPr>
              <w:pStyle w:val="tabletext11"/>
              <w:jc w:val="center"/>
              <w:rPr>
                <w:ins w:id="19939" w:author="Author"/>
              </w:rPr>
            </w:pPr>
            <w:ins w:id="19940"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5AC64E" w14:textId="77777777" w:rsidR="003F7E2C" w:rsidRDefault="003F7E2C" w:rsidP="00BE28D4">
            <w:pPr>
              <w:pStyle w:val="tabletext11"/>
              <w:jc w:val="center"/>
              <w:rPr>
                <w:ins w:id="19941" w:author="Author"/>
              </w:rPr>
            </w:pPr>
            <w:ins w:id="19942"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768D73" w14:textId="77777777" w:rsidR="003F7E2C" w:rsidRDefault="003F7E2C" w:rsidP="00BE28D4">
            <w:pPr>
              <w:pStyle w:val="tabletext11"/>
              <w:jc w:val="center"/>
              <w:rPr>
                <w:ins w:id="19943" w:author="Author"/>
              </w:rPr>
            </w:pPr>
            <w:ins w:id="19944"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1D834B" w14:textId="77777777" w:rsidR="003F7E2C" w:rsidRDefault="003F7E2C" w:rsidP="00BE28D4">
            <w:pPr>
              <w:pStyle w:val="tabletext11"/>
              <w:jc w:val="center"/>
              <w:rPr>
                <w:ins w:id="19945" w:author="Author"/>
              </w:rPr>
            </w:pPr>
            <w:ins w:id="19946"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29A4D" w14:textId="77777777" w:rsidR="003F7E2C" w:rsidRDefault="003F7E2C" w:rsidP="00BE28D4">
            <w:pPr>
              <w:pStyle w:val="tabletext11"/>
              <w:jc w:val="center"/>
              <w:rPr>
                <w:ins w:id="19947" w:author="Author"/>
              </w:rPr>
            </w:pPr>
            <w:ins w:id="19948"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2675CF" w14:textId="77777777" w:rsidR="003F7E2C" w:rsidRDefault="003F7E2C" w:rsidP="00BE28D4">
            <w:pPr>
              <w:pStyle w:val="tabletext11"/>
              <w:jc w:val="center"/>
              <w:rPr>
                <w:ins w:id="19949" w:author="Author"/>
              </w:rPr>
            </w:pPr>
            <w:ins w:id="19950"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82472A" w14:textId="77777777" w:rsidR="003F7E2C" w:rsidRDefault="003F7E2C" w:rsidP="00BE28D4">
            <w:pPr>
              <w:pStyle w:val="tabletext11"/>
              <w:jc w:val="center"/>
              <w:rPr>
                <w:ins w:id="19951" w:author="Author"/>
              </w:rPr>
            </w:pPr>
            <w:ins w:id="19952" w:author="Author">
              <w:r>
                <w:t>1.66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4F0DC3D" w14:textId="77777777" w:rsidR="003F7E2C" w:rsidRDefault="003F7E2C" w:rsidP="00BE28D4">
            <w:pPr>
              <w:pStyle w:val="tabletext11"/>
              <w:jc w:val="center"/>
              <w:rPr>
                <w:ins w:id="19953" w:author="Author"/>
              </w:rPr>
            </w:pPr>
            <w:ins w:id="19954"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3E0307" w14:textId="77777777" w:rsidR="003F7E2C" w:rsidRDefault="003F7E2C" w:rsidP="00BE28D4">
            <w:pPr>
              <w:pStyle w:val="tabletext11"/>
              <w:jc w:val="center"/>
              <w:rPr>
                <w:ins w:id="19955" w:author="Author"/>
              </w:rPr>
            </w:pPr>
            <w:ins w:id="19956"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06E879" w14:textId="77777777" w:rsidR="003F7E2C" w:rsidRDefault="003F7E2C" w:rsidP="00BE28D4">
            <w:pPr>
              <w:pStyle w:val="tabletext11"/>
              <w:jc w:val="center"/>
              <w:rPr>
                <w:ins w:id="19957" w:author="Author"/>
              </w:rPr>
            </w:pPr>
            <w:ins w:id="19958"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116E5B" w14:textId="77777777" w:rsidR="003F7E2C" w:rsidRDefault="003F7E2C" w:rsidP="00BE28D4">
            <w:pPr>
              <w:pStyle w:val="tabletext11"/>
              <w:jc w:val="center"/>
              <w:rPr>
                <w:ins w:id="19959" w:author="Author"/>
              </w:rPr>
            </w:pPr>
            <w:ins w:id="19960"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C37167" w14:textId="77777777" w:rsidR="003F7E2C" w:rsidRDefault="003F7E2C" w:rsidP="00BE28D4">
            <w:pPr>
              <w:pStyle w:val="tabletext11"/>
              <w:jc w:val="center"/>
              <w:rPr>
                <w:ins w:id="19961" w:author="Author"/>
              </w:rPr>
            </w:pPr>
            <w:ins w:id="19962" w:author="Author">
              <w:r>
                <w:t>1.66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8E235D0" w14:textId="77777777" w:rsidR="003F7E2C" w:rsidRDefault="003F7E2C" w:rsidP="00BE28D4">
            <w:pPr>
              <w:pStyle w:val="tabletext11"/>
              <w:jc w:val="center"/>
              <w:rPr>
                <w:ins w:id="19963" w:author="Author"/>
              </w:rPr>
            </w:pPr>
            <w:ins w:id="19964" w:author="Author">
              <w:r>
                <w:t>1.66</w:t>
              </w:r>
            </w:ins>
          </w:p>
        </w:tc>
      </w:tr>
      <w:tr w:rsidR="003F7E2C" w14:paraId="4CB2431D" w14:textId="77777777" w:rsidTr="00EE1A0A">
        <w:trPr>
          <w:trHeight w:val="190"/>
          <w:ins w:id="19965" w:author="Author"/>
        </w:trPr>
        <w:tc>
          <w:tcPr>
            <w:tcW w:w="200" w:type="dxa"/>
            <w:tcBorders>
              <w:top w:val="single" w:sz="4" w:space="0" w:color="auto"/>
              <w:left w:val="single" w:sz="4" w:space="0" w:color="auto"/>
              <w:bottom w:val="single" w:sz="4" w:space="0" w:color="auto"/>
              <w:right w:val="nil"/>
            </w:tcBorders>
            <w:vAlign w:val="bottom"/>
          </w:tcPr>
          <w:p w14:paraId="595DE609" w14:textId="77777777" w:rsidR="003F7E2C" w:rsidRDefault="003F7E2C" w:rsidP="00BE28D4">
            <w:pPr>
              <w:pStyle w:val="tabletext11"/>
              <w:jc w:val="right"/>
              <w:rPr>
                <w:ins w:id="19966" w:author="Author"/>
              </w:rPr>
            </w:pPr>
          </w:p>
        </w:tc>
        <w:tc>
          <w:tcPr>
            <w:tcW w:w="1580" w:type="dxa"/>
            <w:tcBorders>
              <w:top w:val="single" w:sz="4" w:space="0" w:color="auto"/>
              <w:left w:val="nil"/>
              <w:bottom w:val="single" w:sz="4" w:space="0" w:color="auto"/>
              <w:right w:val="single" w:sz="4" w:space="0" w:color="auto"/>
            </w:tcBorders>
            <w:vAlign w:val="bottom"/>
            <w:hideMark/>
          </w:tcPr>
          <w:p w14:paraId="024ED318" w14:textId="77777777" w:rsidR="003F7E2C" w:rsidRDefault="003F7E2C" w:rsidP="00BE28D4">
            <w:pPr>
              <w:pStyle w:val="tabletext11"/>
              <w:tabs>
                <w:tab w:val="decimal" w:pos="640"/>
              </w:tabs>
              <w:rPr>
                <w:ins w:id="19967" w:author="Author"/>
              </w:rPr>
            </w:pPr>
            <w:ins w:id="19968" w:author="Author">
              <w:r>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50501CF" w14:textId="77777777" w:rsidR="003F7E2C" w:rsidRDefault="003F7E2C" w:rsidP="00BE28D4">
            <w:pPr>
              <w:pStyle w:val="tabletext11"/>
              <w:jc w:val="center"/>
              <w:rPr>
                <w:ins w:id="19969" w:author="Author"/>
              </w:rPr>
            </w:pPr>
            <w:ins w:id="19970" w:author="Author">
              <w:r>
                <w:t>2.91</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C231D9F" w14:textId="77777777" w:rsidR="003F7E2C" w:rsidRDefault="003F7E2C" w:rsidP="00BE28D4">
            <w:pPr>
              <w:pStyle w:val="tabletext11"/>
              <w:jc w:val="center"/>
              <w:rPr>
                <w:ins w:id="19971" w:author="Author"/>
              </w:rPr>
            </w:pPr>
            <w:ins w:id="19972" w:author="Author">
              <w:r>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3428D0" w14:textId="77777777" w:rsidR="003F7E2C" w:rsidRDefault="003F7E2C" w:rsidP="00BE28D4">
            <w:pPr>
              <w:pStyle w:val="tabletext11"/>
              <w:jc w:val="center"/>
              <w:rPr>
                <w:ins w:id="19973" w:author="Author"/>
              </w:rPr>
            </w:pPr>
            <w:ins w:id="19974" w:author="Author">
              <w:r>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0E9B6A" w14:textId="77777777" w:rsidR="003F7E2C" w:rsidRDefault="003F7E2C" w:rsidP="00BE28D4">
            <w:pPr>
              <w:pStyle w:val="tabletext11"/>
              <w:jc w:val="center"/>
              <w:rPr>
                <w:ins w:id="19975" w:author="Author"/>
              </w:rPr>
            </w:pPr>
            <w:ins w:id="19976" w:author="Author">
              <w:r>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6D020E" w14:textId="77777777" w:rsidR="003F7E2C" w:rsidRDefault="003F7E2C" w:rsidP="00BE28D4">
            <w:pPr>
              <w:pStyle w:val="tabletext11"/>
              <w:jc w:val="center"/>
              <w:rPr>
                <w:ins w:id="19977" w:author="Author"/>
              </w:rPr>
            </w:pPr>
            <w:ins w:id="19978" w:author="Author">
              <w:r>
                <w:t>2.10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F4B70A" w14:textId="77777777" w:rsidR="003F7E2C" w:rsidRDefault="003F7E2C" w:rsidP="00BE28D4">
            <w:pPr>
              <w:pStyle w:val="tabletext11"/>
              <w:jc w:val="center"/>
              <w:rPr>
                <w:ins w:id="19979" w:author="Author"/>
              </w:rPr>
            </w:pPr>
            <w:ins w:id="19980" w:author="Author">
              <w:r>
                <w:t>2.01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1EE050" w14:textId="77777777" w:rsidR="003F7E2C" w:rsidRDefault="003F7E2C" w:rsidP="00BE28D4">
            <w:pPr>
              <w:pStyle w:val="tabletext11"/>
              <w:jc w:val="center"/>
              <w:rPr>
                <w:ins w:id="19981" w:author="Author"/>
              </w:rPr>
            </w:pPr>
            <w:ins w:id="19982" w:author="Author">
              <w:r>
                <w:t>1.92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902333" w14:textId="77777777" w:rsidR="003F7E2C" w:rsidRDefault="003F7E2C" w:rsidP="00BE28D4">
            <w:pPr>
              <w:pStyle w:val="tabletext11"/>
              <w:jc w:val="center"/>
              <w:rPr>
                <w:ins w:id="19983" w:author="Author"/>
              </w:rPr>
            </w:pPr>
            <w:ins w:id="19984" w:author="Author">
              <w:r>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A30F9B" w14:textId="77777777" w:rsidR="003F7E2C" w:rsidRDefault="003F7E2C" w:rsidP="00BE28D4">
            <w:pPr>
              <w:pStyle w:val="tabletext11"/>
              <w:jc w:val="center"/>
              <w:rPr>
                <w:ins w:id="19985" w:author="Author"/>
              </w:rPr>
            </w:pPr>
            <w:ins w:id="19986"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9A6A01" w14:textId="77777777" w:rsidR="003F7E2C" w:rsidRDefault="003F7E2C" w:rsidP="00BE28D4">
            <w:pPr>
              <w:pStyle w:val="tabletext11"/>
              <w:jc w:val="center"/>
              <w:rPr>
                <w:ins w:id="19987" w:author="Author"/>
              </w:rPr>
            </w:pPr>
            <w:ins w:id="19988"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E160C8" w14:textId="77777777" w:rsidR="003F7E2C" w:rsidRDefault="003F7E2C" w:rsidP="00BE28D4">
            <w:pPr>
              <w:pStyle w:val="tabletext11"/>
              <w:jc w:val="center"/>
              <w:rPr>
                <w:ins w:id="19989" w:author="Author"/>
              </w:rPr>
            </w:pPr>
            <w:ins w:id="19990"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4AD03E" w14:textId="77777777" w:rsidR="003F7E2C" w:rsidRDefault="003F7E2C" w:rsidP="00BE28D4">
            <w:pPr>
              <w:pStyle w:val="tabletext11"/>
              <w:jc w:val="center"/>
              <w:rPr>
                <w:ins w:id="19991" w:author="Author"/>
              </w:rPr>
            </w:pPr>
            <w:ins w:id="19992"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23B078" w14:textId="77777777" w:rsidR="003F7E2C" w:rsidRDefault="003F7E2C" w:rsidP="00BE28D4">
            <w:pPr>
              <w:pStyle w:val="tabletext11"/>
              <w:jc w:val="center"/>
              <w:rPr>
                <w:ins w:id="19993" w:author="Author"/>
              </w:rPr>
            </w:pPr>
            <w:ins w:id="19994"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35AC2F" w14:textId="77777777" w:rsidR="003F7E2C" w:rsidRDefault="003F7E2C" w:rsidP="00BE28D4">
            <w:pPr>
              <w:pStyle w:val="tabletext11"/>
              <w:jc w:val="center"/>
              <w:rPr>
                <w:ins w:id="19995" w:author="Author"/>
              </w:rPr>
            </w:pPr>
            <w:ins w:id="19996"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1B5095" w14:textId="77777777" w:rsidR="003F7E2C" w:rsidRDefault="003F7E2C" w:rsidP="00BE28D4">
            <w:pPr>
              <w:pStyle w:val="tabletext11"/>
              <w:jc w:val="center"/>
              <w:rPr>
                <w:ins w:id="19997" w:author="Author"/>
              </w:rPr>
            </w:pPr>
            <w:ins w:id="19998"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EF1EDF" w14:textId="77777777" w:rsidR="003F7E2C" w:rsidRDefault="003F7E2C" w:rsidP="00BE28D4">
            <w:pPr>
              <w:pStyle w:val="tabletext11"/>
              <w:jc w:val="center"/>
              <w:rPr>
                <w:ins w:id="19999" w:author="Author"/>
              </w:rPr>
            </w:pPr>
            <w:ins w:id="20000"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803A70" w14:textId="77777777" w:rsidR="003F7E2C" w:rsidRDefault="003F7E2C" w:rsidP="00BE28D4">
            <w:pPr>
              <w:pStyle w:val="tabletext11"/>
              <w:jc w:val="center"/>
              <w:rPr>
                <w:ins w:id="20001" w:author="Author"/>
              </w:rPr>
            </w:pPr>
            <w:ins w:id="20002"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4EA3F7" w14:textId="77777777" w:rsidR="003F7E2C" w:rsidRDefault="003F7E2C" w:rsidP="00BE28D4">
            <w:pPr>
              <w:pStyle w:val="tabletext11"/>
              <w:jc w:val="center"/>
              <w:rPr>
                <w:ins w:id="20003" w:author="Author"/>
              </w:rPr>
            </w:pPr>
            <w:ins w:id="20004"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F52D4C" w14:textId="77777777" w:rsidR="003F7E2C" w:rsidRDefault="003F7E2C" w:rsidP="00BE28D4">
            <w:pPr>
              <w:pStyle w:val="tabletext11"/>
              <w:jc w:val="center"/>
              <w:rPr>
                <w:ins w:id="20005" w:author="Author"/>
              </w:rPr>
            </w:pPr>
            <w:ins w:id="20006"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D78C1C" w14:textId="77777777" w:rsidR="003F7E2C" w:rsidRDefault="003F7E2C" w:rsidP="00BE28D4">
            <w:pPr>
              <w:pStyle w:val="tabletext11"/>
              <w:jc w:val="center"/>
              <w:rPr>
                <w:ins w:id="20007" w:author="Author"/>
              </w:rPr>
            </w:pPr>
            <w:ins w:id="20008"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26DD4B" w14:textId="77777777" w:rsidR="003F7E2C" w:rsidRDefault="003F7E2C" w:rsidP="00BE28D4">
            <w:pPr>
              <w:pStyle w:val="tabletext11"/>
              <w:jc w:val="center"/>
              <w:rPr>
                <w:ins w:id="20009" w:author="Author"/>
              </w:rPr>
            </w:pPr>
            <w:ins w:id="20010"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047F42" w14:textId="77777777" w:rsidR="003F7E2C" w:rsidRDefault="003F7E2C" w:rsidP="00BE28D4">
            <w:pPr>
              <w:pStyle w:val="tabletext11"/>
              <w:jc w:val="center"/>
              <w:rPr>
                <w:ins w:id="20011" w:author="Author"/>
              </w:rPr>
            </w:pPr>
            <w:ins w:id="20012" w:author="Author">
              <w:r>
                <w:t>1.75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792C7DD" w14:textId="77777777" w:rsidR="003F7E2C" w:rsidRDefault="003F7E2C" w:rsidP="00BE28D4">
            <w:pPr>
              <w:pStyle w:val="tabletext11"/>
              <w:jc w:val="center"/>
              <w:rPr>
                <w:ins w:id="20013" w:author="Author"/>
              </w:rPr>
            </w:pPr>
            <w:ins w:id="20014"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0A4EAB" w14:textId="77777777" w:rsidR="003F7E2C" w:rsidRDefault="003F7E2C" w:rsidP="00BE28D4">
            <w:pPr>
              <w:pStyle w:val="tabletext11"/>
              <w:jc w:val="center"/>
              <w:rPr>
                <w:ins w:id="20015" w:author="Author"/>
              </w:rPr>
            </w:pPr>
            <w:ins w:id="20016"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78A061" w14:textId="77777777" w:rsidR="003F7E2C" w:rsidRDefault="003F7E2C" w:rsidP="00BE28D4">
            <w:pPr>
              <w:pStyle w:val="tabletext11"/>
              <w:jc w:val="center"/>
              <w:rPr>
                <w:ins w:id="20017" w:author="Author"/>
              </w:rPr>
            </w:pPr>
            <w:ins w:id="20018"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AD9429" w14:textId="77777777" w:rsidR="003F7E2C" w:rsidRDefault="003F7E2C" w:rsidP="00BE28D4">
            <w:pPr>
              <w:pStyle w:val="tabletext11"/>
              <w:jc w:val="center"/>
              <w:rPr>
                <w:ins w:id="20019" w:author="Author"/>
              </w:rPr>
            </w:pPr>
            <w:ins w:id="20020" w:author="Author">
              <w:r>
                <w:t>1.75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19CA87" w14:textId="77777777" w:rsidR="003F7E2C" w:rsidRDefault="003F7E2C" w:rsidP="00BE28D4">
            <w:pPr>
              <w:pStyle w:val="tabletext11"/>
              <w:jc w:val="center"/>
              <w:rPr>
                <w:ins w:id="20021" w:author="Author"/>
              </w:rPr>
            </w:pPr>
            <w:ins w:id="20022" w:author="Author">
              <w:r>
                <w:t>1.75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F7B6A85" w14:textId="77777777" w:rsidR="003F7E2C" w:rsidRDefault="003F7E2C" w:rsidP="00BE28D4">
            <w:pPr>
              <w:pStyle w:val="tabletext11"/>
              <w:jc w:val="center"/>
              <w:rPr>
                <w:ins w:id="20023" w:author="Author"/>
              </w:rPr>
            </w:pPr>
            <w:ins w:id="20024" w:author="Author">
              <w:r>
                <w:t>1.75</w:t>
              </w:r>
            </w:ins>
          </w:p>
        </w:tc>
      </w:tr>
      <w:tr w:rsidR="003F7E2C" w14:paraId="437A030C" w14:textId="77777777" w:rsidTr="00EE1A0A">
        <w:trPr>
          <w:trHeight w:val="190"/>
          <w:ins w:id="20025" w:author="Author"/>
        </w:trPr>
        <w:tc>
          <w:tcPr>
            <w:tcW w:w="200" w:type="dxa"/>
            <w:tcBorders>
              <w:top w:val="single" w:sz="4" w:space="0" w:color="auto"/>
              <w:left w:val="single" w:sz="4" w:space="0" w:color="auto"/>
              <w:bottom w:val="single" w:sz="4" w:space="0" w:color="auto"/>
              <w:right w:val="nil"/>
            </w:tcBorders>
            <w:vAlign w:val="bottom"/>
          </w:tcPr>
          <w:p w14:paraId="6DC57E5B" w14:textId="77777777" w:rsidR="003F7E2C" w:rsidRDefault="003F7E2C" w:rsidP="00BE28D4">
            <w:pPr>
              <w:pStyle w:val="tabletext11"/>
              <w:jc w:val="right"/>
              <w:rPr>
                <w:ins w:id="20026" w:author="Author"/>
              </w:rPr>
            </w:pPr>
          </w:p>
        </w:tc>
        <w:tc>
          <w:tcPr>
            <w:tcW w:w="1580" w:type="dxa"/>
            <w:tcBorders>
              <w:top w:val="single" w:sz="4" w:space="0" w:color="auto"/>
              <w:left w:val="nil"/>
              <w:bottom w:val="single" w:sz="4" w:space="0" w:color="auto"/>
              <w:right w:val="single" w:sz="4" w:space="0" w:color="auto"/>
            </w:tcBorders>
            <w:vAlign w:val="bottom"/>
            <w:hideMark/>
          </w:tcPr>
          <w:p w14:paraId="4C8D6C8F" w14:textId="77777777" w:rsidR="003F7E2C" w:rsidRDefault="003F7E2C" w:rsidP="00BE28D4">
            <w:pPr>
              <w:pStyle w:val="tabletext11"/>
              <w:tabs>
                <w:tab w:val="decimal" w:pos="640"/>
              </w:tabs>
              <w:rPr>
                <w:ins w:id="20027" w:author="Author"/>
              </w:rPr>
            </w:pPr>
            <w:ins w:id="20028" w:author="Author">
              <w:r>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88A7B65" w14:textId="77777777" w:rsidR="003F7E2C" w:rsidRDefault="003F7E2C" w:rsidP="00BE28D4">
            <w:pPr>
              <w:pStyle w:val="tabletext11"/>
              <w:jc w:val="center"/>
              <w:rPr>
                <w:ins w:id="20029" w:author="Author"/>
              </w:rPr>
            </w:pPr>
            <w:ins w:id="20030" w:author="Author">
              <w:r>
                <w:t>3.06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3ACBC8B" w14:textId="77777777" w:rsidR="003F7E2C" w:rsidRDefault="003F7E2C" w:rsidP="00BE28D4">
            <w:pPr>
              <w:pStyle w:val="tabletext11"/>
              <w:jc w:val="center"/>
              <w:rPr>
                <w:ins w:id="20031" w:author="Author"/>
              </w:rPr>
            </w:pPr>
            <w:ins w:id="20032" w:author="Author">
              <w:r>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9D4B9" w14:textId="77777777" w:rsidR="003F7E2C" w:rsidRDefault="003F7E2C" w:rsidP="00BE28D4">
            <w:pPr>
              <w:pStyle w:val="tabletext11"/>
              <w:jc w:val="center"/>
              <w:rPr>
                <w:ins w:id="20033" w:author="Author"/>
              </w:rPr>
            </w:pPr>
            <w:ins w:id="20034" w:author="Author">
              <w:r>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F287D6" w14:textId="77777777" w:rsidR="003F7E2C" w:rsidRDefault="003F7E2C" w:rsidP="00BE28D4">
            <w:pPr>
              <w:pStyle w:val="tabletext11"/>
              <w:jc w:val="center"/>
              <w:rPr>
                <w:ins w:id="20035" w:author="Author"/>
              </w:rPr>
            </w:pPr>
            <w:ins w:id="20036" w:author="Author">
              <w:r>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1F349" w14:textId="77777777" w:rsidR="003F7E2C" w:rsidRDefault="003F7E2C" w:rsidP="00BE28D4">
            <w:pPr>
              <w:pStyle w:val="tabletext11"/>
              <w:jc w:val="center"/>
              <w:rPr>
                <w:ins w:id="20037" w:author="Author"/>
              </w:rPr>
            </w:pPr>
            <w:ins w:id="20038" w:author="Author">
              <w:r>
                <w:t>2.21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EF097F" w14:textId="77777777" w:rsidR="003F7E2C" w:rsidRDefault="003F7E2C" w:rsidP="00BE28D4">
            <w:pPr>
              <w:pStyle w:val="tabletext11"/>
              <w:jc w:val="center"/>
              <w:rPr>
                <w:ins w:id="20039" w:author="Author"/>
              </w:rPr>
            </w:pPr>
            <w:ins w:id="20040" w:author="Author">
              <w:r>
                <w:t>2.11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4BF5AD" w14:textId="77777777" w:rsidR="003F7E2C" w:rsidRDefault="003F7E2C" w:rsidP="00BE28D4">
            <w:pPr>
              <w:pStyle w:val="tabletext11"/>
              <w:jc w:val="center"/>
              <w:rPr>
                <w:ins w:id="20041" w:author="Author"/>
              </w:rPr>
            </w:pPr>
            <w:ins w:id="20042" w:author="Author">
              <w:r>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1CAB97" w14:textId="77777777" w:rsidR="003F7E2C" w:rsidRDefault="003F7E2C" w:rsidP="00BE28D4">
            <w:pPr>
              <w:pStyle w:val="tabletext11"/>
              <w:jc w:val="center"/>
              <w:rPr>
                <w:ins w:id="20043" w:author="Author"/>
              </w:rPr>
            </w:pPr>
            <w:ins w:id="20044"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EF8D1C" w14:textId="77777777" w:rsidR="003F7E2C" w:rsidRDefault="003F7E2C" w:rsidP="00BE28D4">
            <w:pPr>
              <w:pStyle w:val="tabletext11"/>
              <w:jc w:val="center"/>
              <w:rPr>
                <w:ins w:id="20045" w:author="Author"/>
              </w:rPr>
            </w:pPr>
            <w:ins w:id="20046"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054011" w14:textId="77777777" w:rsidR="003F7E2C" w:rsidRDefault="003F7E2C" w:rsidP="00BE28D4">
            <w:pPr>
              <w:pStyle w:val="tabletext11"/>
              <w:jc w:val="center"/>
              <w:rPr>
                <w:ins w:id="20047" w:author="Author"/>
              </w:rPr>
            </w:pPr>
            <w:ins w:id="20048"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779E4C" w14:textId="77777777" w:rsidR="003F7E2C" w:rsidRDefault="003F7E2C" w:rsidP="00BE28D4">
            <w:pPr>
              <w:pStyle w:val="tabletext11"/>
              <w:jc w:val="center"/>
              <w:rPr>
                <w:ins w:id="20049" w:author="Author"/>
              </w:rPr>
            </w:pPr>
            <w:ins w:id="20050"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00A671" w14:textId="77777777" w:rsidR="003F7E2C" w:rsidRDefault="003F7E2C" w:rsidP="00BE28D4">
            <w:pPr>
              <w:pStyle w:val="tabletext11"/>
              <w:jc w:val="center"/>
              <w:rPr>
                <w:ins w:id="20051" w:author="Author"/>
              </w:rPr>
            </w:pPr>
            <w:ins w:id="20052"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FE3F46" w14:textId="77777777" w:rsidR="003F7E2C" w:rsidRDefault="003F7E2C" w:rsidP="00BE28D4">
            <w:pPr>
              <w:pStyle w:val="tabletext11"/>
              <w:jc w:val="center"/>
              <w:rPr>
                <w:ins w:id="20053" w:author="Author"/>
              </w:rPr>
            </w:pPr>
            <w:ins w:id="20054"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CE54F2" w14:textId="77777777" w:rsidR="003F7E2C" w:rsidRDefault="003F7E2C" w:rsidP="00BE28D4">
            <w:pPr>
              <w:pStyle w:val="tabletext11"/>
              <w:jc w:val="center"/>
              <w:rPr>
                <w:ins w:id="20055" w:author="Author"/>
              </w:rPr>
            </w:pPr>
            <w:ins w:id="20056"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9D8CC6" w14:textId="77777777" w:rsidR="003F7E2C" w:rsidRDefault="003F7E2C" w:rsidP="00BE28D4">
            <w:pPr>
              <w:pStyle w:val="tabletext11"/>
              <w:jc w:val="center"/>
              <w:rPr>
                <w:ins w:id="20057" w:author="Author"/>
              </w:rPr>
            </w:pPr>
            <w:ins w:id="20058"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2E5EFF" w14:textId="77777777" w:rsidR="003F7E2C" w:rsidRDefault="003F7E2C" w:rsidP="00BE28D4">
            <w:pPr>
              <w:pStyle w:val="tabletext11"/>
              <w:jc w:val="center"/>
              <w:rPr>
                <w:ins w:id="20059" w:author="Author"/>
              </w:rPr>
            </w:pPr>
            <w:ins w:id="20060"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FF3907" w14:textId="77777777" w:rsidR="003F7E2C" w:rsidRDefault="003F7E2C" w:rsidP="00BE28D4">
            <w:pPr>
              <w:pStyle w:val="tabletext11"/>
              <w:jc w:val="center"/>
              <w:rPr>
                <w:ins w:id="20061" w:author="Author"/>
              </w:rPr>
            </w:pPr>
            <w:ins w:id="20062"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3B7399" w14:textId="77777777" w:rsidR="003F7E2C" w:rsidRDefault="003F7E2C" w:rsidP="00BE28D4">
            <w:pPr>
              <w:pStyle w:val="tabletext11"/>
              <w:jc w:val="center"/>
              <w:rPr>
                <w:ins w:id="20063" w:author="Author"/>
              </w:rPr>
            </w:pPr>
            <w:ins w:id="20064"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CE74F2" w14:textId="77777777" w:rsidR="003F7E2C" w:rsidRDefault="003F7E2C" w:rsidP="00BE28D4">
            <w:pPr>
              <w:pStyle w:val="tabletext11"/>
              <w:jc w:val="center"/>
              <w:rPr>
                <w:ins w:id="20065" w:author="Author"/>
              </w:rPr>
            </w:pPr>
            <w:ins w:id="20066"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6942E1" w14:textId="77777777" w:rsidR="003F7E2C" w:rsidRDefault="003F7E2C" w:rsidP="00BE28D4">
            <w:pPr>
              <w:pStyle w:val="tabletext11"/>
              <w:jc w:val="center"/>
              <w:rPr>
                <w:ins w:id="20067" w:author="Author"/>
              </w:rPr>
            </w:pPr>
            <w:ins w:id="20068"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3778D9" w14:textId="77777777" w:rsidR="003F7E2C" w:rsidRDefault="003F7E2C" w:rsidP="00BE28D4">
            <w:pPr>
              <w:pStyle w:val="tabletext11"/>
              <w:jc w:val="center"/>
              <w:rPr>
                <w:ins w:id="20069" w:author="Author"/>
              </w:rPr>
            </w:pPr>
            <w:ins w:id="20070"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23DEC5" w14:textId="77777777" w:rsidR="003F7E2C" w:rsidRDefault="003F7E2C" w:rsidP="00BE28D4">
            <w:pPr>
              <w:pStyle w:val="tabletext11"/>
              <w:jc w:val="center"/>
              <w:rPr>
                <w:ins w:id="20071" w:author="Author"/>
              </w:rPr>
            </w:pPr>
            <w:ins w:id="20072" w:author="Author">
              <w:r>
                <w:t>1.84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F25FF6A" w14:textId="77777777" w:rsidR="003F7E2C" w:rsidRDefault="003F7E2C" w:rsidP="00BE28D4">
            <w:pPr>
              <w:pStyle w:val="tabletext11"/>
              <w:jc w:val="center"/>
              <w:rPr>
                <w:ins w:id="20073" w:author="Author"/>
              </w:rPr>
            </w:pPr>
            <w:ins w:id="20074"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C442CD" w14:textId="77777777" w:rsidR="003F7E2C" w:rsidRDefault="003F7E2C" w:rsidP="00BE28D4">
            <w:pPr>
              <w:pStyle w:val="tabletext11"/>
              <w:jc w:val="center"/>
              <w:rPr>
                <w:ins w:id="20075" w:author="Author"/>
              </w:rPr>
            </w:pPr>
            <w:ins w:id="20076"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437C46" w14:textId="77777777" w:rsidR="003F7E2C" w:rsidRDefault="003F7E2C" w:rsidP="00BE28D4">
            <w:pPr>
              <w:pStyle w:val="tabletext11"/>
              <w:jc w:val="center"/>
              <w:rPr>
                <w:ins w:id="20077" w:author="Author"/>
              </w:rPr>
            </w:pPr>
            <w:ins w:id="20078"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03866A" w14:textId="77777777" w:rsidR="003F7E2C" w:rsidRDefault="003F7E2C" w:rsidP="00BE28D4">
            <w:pPr>
              <w:pStyle w:val="tabletext11"/>
              <w:jc w:val="center"/>
              <w:rPr>
                <w:ins w:id="20079" w:author="Author"/>
              </w:rPr>
            </w:pPr>
            <w:ins w:id="20080"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484315" w14:textId="77777777" w:rsidR="003F7E2C" w:rsidRDefault="003F7E2C" w:rsidP="00BE28D4">
            <w:pPr>
              <w:pStyle w:val="tabletext11"/>
              <w:jc w:val="center"/>
              <w:rPr>
                <w:ins w:id="20081" w:author="Author"/>
              </w:rPr>
            </w:pPr>
            <w:ins w:id="20082" w:author="Author">
              <w:r>
                <w:t>1.84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4426DC5" w14:textId="77777777" w:rsidR="003F7E2C" w:rsidRDefault="003F7E2C" w:rsidP="00BE28D4">
            <w:pPr>
              <w:pStyle w:val="tabletext11"/>
              <w:jc w:val="center"/>
              <w:rPr>
                <w:ins w:id="20083" w:author="Author"/>
              </w:rPr>
            </w:pPr>
            <w:ins w:id="20084" w:author="Author">
              <w:r>
                <w:t>1.84</w:t>
              </w:r>
            </w:ins>
          </w:p>
        </w:tc>
      </w:tr>
      <w:tr w:rsidR="003F7E2C" w14:paraId="137B8C7B" w14:textId="77777777" w:rsidTr="00EE1A0A">
        <w:trPr>
          <w:trHeight w:val="190"/>
          <w:ins w:id="20085" w:author="Author"/>
        </w:trPr>
        <w:tc>
          <w:tcPr>
            <w:tcW w:w="200" w:type="dxa"/>
            <w:tcBorders>
              <w:top w:val="single" w:sz="4" w:space="0" w:color="auto"/>
              <w:left w:val="single" w:sz="4" w:space="0" w:color="auto"/>
              <w:bottom w:val="single" w:sz="4" w:space="0" w:color="auto"/>
              <w:right w:val="nil"/>
            </w:tcBorders>
            <w:vAlign w:val="bottom"/>
          </w:tcPr>
          <w:p w14:paraId="3AD3AD17" w14:textId="77777777" w:rsidR="003F7E2C" w:rsidRDefault="003F7E2C" w:rsidP="00BE28D4">
            <w:pPr>
              <w:pStyle w:val="tabletext11"/>
              <w:jc w:val="right"/>
              <w:rPr>
                <w:ins w:id="20086" w:author="Author"/>
              </w:rPr>
            </w:pPr>
          </w:p>
        </w:tc>
        <w:tc>
          <w:tcPr>
            <w:tcW w:w="1580" w:type="dxa"/>
            <w:tcBorders>
              <w:top w:val="single" w:sz="4" w:space="0" w:color="auto"/>
              <w:left w:val="nil"/>
              <w:bottom w:val="single" w:sz="4" w:space="0" w:color="auto"/>
              <w:right w:val="single" w:sz="4" w:space="0" w:color="auto"/>
            </w:tcBorders>
            <w:vAlign w:val="bottom"/>
            <w:hideMark/>
          </w:tcPr>
          <w:p w14:paraId="65A41B01" w14:textId="77777777" w:rsidR="003F7E2C" w:rsidRDefault="003F7E2C" w:rsidP="00BE28D4">
            <w:pPr>
              <w:pStyle w:val="tabletext11"/>
              <w:tabs>
                <w:tab w:val="decimal" w:pos="640"/>
              </w:tabs>
              <w:rPr>
                <w:ins w:id="20087" w:author="Author"/>
              </w:rPr>
            </w:pPr>
            <w:ins w:id="20088" w:author="Author">
              <w:r>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3ACD26C" w14:textId="77777777" w:rsidR="003F7E2C" w:rsidRDefault="003F7E2C" w:rsidP="00BE28D4">
            <w:pPr>
              <w:pStyle w:val="tabletext11"/>
              <w:jc w:val="center"/>
              <w:rPr>
                <w:ins w:id="20089" w:author="Author"/>
              </w:rPr>
            </w:pPr>
            <w:ins w:id="20090" w:author="Author">
              <w:r>
                <w:t>3.22</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8116A00" w14:textId="77777777" w:rsidR="003F7E2C" w:rsidRDefault="003F7E2C" w:rsidP="00BE28D4">
            <w:pPr>
              <w:pStyle w:val="tabletext11"/>
              <w:jc w:val="center"/>
              <w:rPr>
                <w:ins w:id="20091" w:author="Author"/>
              </w:rPr>
            </w:pPr>
            <w:ins w:id="20092" w:author="Author">
              <w:r>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1C6A00" w14:textId="77777777" w:rsidR="003F7E2C" w:rsidRDefault="003F7E2C" w:rsidP="00BE28D4">
            <w:pPr>
              <w:pStyle w:val="tabletext11"/>
              <w:jc w:val="center"/>
              <w:rPr>
                <w:ins w:id="20093" w:author="Author"/>
              </w:rPr>
            </w:pPr>
            <w:ins w:id="20094" w:author="Author">
              <w:r>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1B6057" w14:textId="77777777" w:rsidR="003F7E2C" w:rsidRDefault="003F7E2C" w:rsidP="00BE28D4">
            <w:pPr>
              <w:pStyle w:val="tabletext11"/>
              <w:jc w:val="center"/>
              <w:rPr>
                <w:ins w:id="20095" w:author="Author"/>
              </w:rPr>
            </w:pPr>
            <w:ins w:id="20096" w:author="Author">
              <w:r>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4B9106" w14:textId="77777777" w:rsidR="003F7E2C" w:rsidRDefault="003F7E2C" w:rsidP="00BE28D4">
            <w:pPr>
              <w:pStyle w:val="tabletext11"/>
              <w:jc w:val="center"/>
              <w:rPr>
                <w:ins w:id="20097" w:author="Author"/>
              </w:rPr>
            </w:pPr>
            <w:ins w:id="20098" w:author="Author">
              <w:r>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07351F" w14:textId="77777777" w:rsidR="003F7E2C" w:rsidRDefault="003F7E2C" w:rsidP="00BE28D4">
            <w:pPr>
              <w:pStyle w:val="tabletext11"/>
              <w:jc w:val="center"/>
              <w:rPr>
                <w:ins w:id="20099" w:author="Author"/>
              </w:rPr>
            </w:pPr>
            <w:ins w:id="20100" w:author="Author">
              <w:r>
                <w:t>2.22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8DCAF8" w14:textId="77777777" w:rsidR="003F7E2C" w:rsidRDefault="003F7E2C" w:rsidP="00BE28D4">
            <w:pPr>
              <w:pStyle w:val="tabletext11"/>
              <w:jc w:val="center"/>
              <w:rPr>
                <w:ins w:id="20101" w:author="Author"/>
              </w:rPr>
            </w:pPr>
            <w:ins w:id="20102" w:author="Author">
              <w:r>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B0445D" w14:textId="77777777" w:rsidR="003F7E2C" w:rsidRDefault="003F7E2C" w:rsidP="00BE28D4">
            <w:pPr>
              <w:pStyle w:val="tabletext11"/>
              <w:jc w:val="center"/>
              <w:rPr>
                <w:ins w:id="20103" w:author="Author"/>
              </w:rPr>
            </w:pPr>
            <w:ins w:id="20104" w:author="Author">
              <w:r>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3B8D6F" w14:textId="77777777" w:rsidR="003F7E2C" w:rsidRDefault="003F7E2C" w:rsidP="00BE28D4">
            <w:pPr>
              <w:pStyle w:val="tabletext11"/>
              <w:jc w:val="center"/>
              <w:rPr>
                <w:ins w:id="20105" w:author="Author"/>
              </w:rPr>
            </w:pPr>
            <w:ins w:id="20106"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ADB982" w14:textId="77777777" w:rsidR="003F7E2C" w:rsidRDefault="003F7E2C" w:rsidP="00BE28D4">
            <w:pPr>
              <w:pStyle w:val="tabletext11"/>
              <w:jc w:val="center"/>
              <w:rPr>
                <w:ins w:id="20107" w:author="Author"/>
              </w:rPr>
            </w:pPr>
            <w:ins w:id="20108"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B2966F" w14:textId="77777777" w:rsidR="003F7E2C" w:rsidRDefault="003F7E2C" w:rsidP="00BE28D4">
            <w:pPr>
              <w:pStyle w:val="tabletext11"/>
              <w:jc w:val="center"/>
              <w:rPr>
                <w:ins w:id="20109" w:author="Author"/>
              </w:rPr>
            </w:pPr>
            <w:ins w:id="20110"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41CA82" w14:textId="77777777" w:rsidR="003F7E2C" w:rsidRDefault="003F7E2C" w:rsidP="00BE28D4">
            <w:pPr>
              <w:pStyle w:val="tabletext11"/>
              <w:jc w:val="center"/>
              <w:rPr>
                <w:ins w:id="20111" w:author="Author"/>
              </w:rPr>
            </w:pPr>
            <w:ins w:id="20112"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02C12E" w14:textId="77777777" w:rsidR="003F7E2C" w:rsidRDefault="003F7E2C" w:rsidP="00BE28D4">
            <w:pPr>
              <w:pStyle w:val="tabletext11"/>
              <w:jc w:val="center"/>
              <w:rPr>
                <w:ins w:id="20113" w:author="Author"/>
              </w:rPr>
            </w:pPr>
            <w:ins w:id="20114"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B9E763" w14:textId="77777777" w:rsidR="003F7E2C" w:rsidRDefault="003F7E2C" w:rsidP="00BE28D4">
            <w:pPr>
              <w:pStyle w:val="tabletext11"/>
              <w:jc w:val="center"/>
              <w:rPr>
                <w:ins w:id="20115" w:author="Author"/>
              </w:rPr>
            </w:pPr>
            <w:ins w:id="20116"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EEAD75" w14:textId="77777777" w:rsidR="003F7E2C" w:rsidRDefault="003F7E2C" w:rsidP="00BE28D4">
            <w:pPr>
              <w:pStyle w:val="tabletext11"/>
              <w:jc w:val="center"/>
              <w:rPr>
                <w:ins w:id="20117" w:author="Author"/>
              </w:rPr>
            </w:pPr>
            <w:ins w:id="20118"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81624E" w14:textId="77777777" w:rsidR="003F7E2C" w:rsidRDefault="003F7E2C" w:rsidP="00BE28D4">
            <w:pPr>
              <w:pStyle w:val="tabletext11"/>
              <w:jc w:val="center"/>
              <w:rPr>
                <w:ins w:id="20119" w:author="Author"/>
              </w:rPr>
            </w:pPr>
            <w:ins w:id="20120"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A52D77" w14:textId="77777777" w:rsidR="003F7E2C" w:rsidRDefault="003F7E2C" w:rsidP="00BE28D4">
            <w:pPr>
              <w:pStyle w:val="tabletext11"/>
              <w:jc w:val="center"/>
              <w:rPr>
                <w:ins w:id="20121" w:author="Author"/>
              </w:rPr>
            </w:pPr>
            <w:ins w:id="20122"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CE13FB" w14:textId="77777777" w:rsidR="003F7E2C" w:rsidRDefault="003F7E2C" w:rsidP="00BE28D4">
            <w:pPr>
              <w:pStyle w:val="tabletext11"/>
              <w:jc w:val="center"/>
              <w:rPr>
                <w:ins w:id="20123" w:author="Author"/>
              </w:rPr>
            </w:pPr>
            <w:ins w:id="20124"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E177A6" w14:textId="77777777" w:rsidR="003F7E2C" w:rsidRDefault="003F7E2C" w:rsidP="00BE28D4">
            <w:pPr>
              <w:pStyle w:val="tabletext11"/>
              <w:jc w:val="center"/>
              <w:rPr>
                <w:ins w:id="20125" w:author="Author"/>
              </w:rPr>
            </w:pPr>
            <w:ins w:id="20126"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B7F19F" w14:textId="77777777" w:rsidR="003F7E2C" w:rsidRDefault="003F7E2C" w:rsidP="00BE28D4">
            <w:pPr>
              <w:pStyle w:val="tabletext11"/>
              <w:jc w:val="center"/>
              <w:rPr>
                <w:ins w:id="20127" w:author="Author"/>
              </w:rPr>
            </w:pPr>
            <w:ins w:id="20128"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BD4431" w14:textId="77777777" w:rsidR="003F7E2C" w:rsidRDefault="003F7E2C" w:rsidP="00BE28D4">
            <w:pPr>
              <w:pStyle w:val="tabletext11"/>
              <w:jc w:val="center"/>
              <w:rPr>
                <w:ins w:id="20129" w:author="Author"/>
              </w:rPr>
            </w:pPr>
            <w:ins w:id="20130"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EDE710" w14:textId="77777777" w:rsidR="003F7E2C" w:rsidRDefault="003F7E2C" w:rsidP="00BE28D4">
            <w:pPr>
              <w:pStyle w:val="tabletext11"/>
              <w:jc w:val="center"/>
              <w:rPr>
                <w:ins w:id="20131" w:author="Author"/>
              </w:rPr>
            </w:pPr>
            <w:ins w:id="20132" w:author="Author">
              <w:r>
                <w:t>1.93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5C633CA" w14:textId="77777777" w:rsidR="003F7E2C" w:rsidRDefault="003F7E2C" w:rsidP="00BE28D4">
            <w:pPr>
              <w:pStyle w:val="tabletext11"/>
              <w:jc w:val="center"/>
              <w:rPr>
                <w:ins w:id="20133" w:author="Author"/>
              </w:rPr>
            </w:pPr>
            <w:ins w:id="20134"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BDCA90" w14:textId="77777777" w:rsidR="003F7E2C" w:rsidRDefault="003F7E2C" w:rsidP="00BE28D4">
            <w:pPr>
              <w:pStyle w:val="tabletext11"/>
              <w:jc w:val="center"/>
              <w:rPr>
                <w:ins w:id="20135" w:author="Author"/>
              </w:rPr>
            </w:pPr>
            <w:ins w:id="20136"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10CBA8" w14:textId="77777777" w:rsidR="003F7E2C" w:rsidRDefault="003F7E2C" w:rsidP="00BE28D4">
            <w:pPr>
              <w:pStyle w:val="tabletext11"/>
              <w:jc w:val="center"/>
              <w:rPr>
                <w:ins w:id="20137" w:author="Author"/>
              </w:rPr>
            </w:pPr>
            <w:ins w:id="20138"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61C19A" w14:textId="77777777" w:rsidR="003F7E2C" w:rsidRDefault="003F7E2C" w:rsidP="00BE28D4">
            <w:pPr>
              <w:pStyle w:val="tabletext11"/>
              <w:jc w:val="center"/>
              <w:rPr>
                <w:ins w:id="20139" w:author="Author"/>
              </w:rPr>
            </w:pPr>
            <w:ins w:id="20140"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4CF50D" w14:textId="77777777" w:rsidR="003F7E2C" w:rsidRDefault="003F7E2C" w:rsidP="00BE28D4">
            <w:pPr>
              <w:pStyle w:val="tabletext11"/>
              <w:jc w:val="center"/>
              <w:rPr>
                <w:ins w:id="20141" w:author="Author"/>
              </w:rPr>
            </w:pPr>
            <w:ins w:id="20142" w:author="Author">
              <w:r>
                <w:t>1.93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261F833" w14:textId="77777777" w:rsidR="003F7E2C" w:rsidRDefault="003F7E2C" w:rsidP="00BE28D4">
            <w:pPr>
              <w:pStyle w:val="tabletext11"/>
              <w:jc w:val="center"/>
              <w:rPr>
                <w:ins w:id="20143" w:author="Author"/>
              </w:rPr>
            </w:pPr>
            <w:ins w:id="20144" w:author="Author">
              <w:r>
                <w:t>1.93</w:t>
              </w:r>
            </w:ins>
          </w:p>
        </w:tc>
      </w:tr>
      <w:tr w:rsidR="003F7E2C" w14:paraId="38B99D7C" w14:textId="77777777" w:rsidTr="00EE1A0A">
        <w:trPr>
          <w:trHeight w:val="190"/>
          <w:ins w:id="20145" w:author="Author"/>
        </w:trPr>
        <w:tc>
          <w:tcPr>
            <w:tcW w:w="200" w:type="dxa"/>
            <w:tcBorders>
              <w:top w:val="single" w:sz="4" w:space="0" w:color="auto"/>
              <w:left w:val="single" w:sz="4" w:space="0" w:color="auto"/>
              <w:bottom w:val="single" w:sz="4" w:space="0" w:color="auto"/>
              <w:right w:val="nil"/>
            </w:tcBorders>
            <w:vAlign w:val="bottom"/>
          </w:tcPr>
          <w:p w14:paraId="05C8F6E5" w14:textId="77777777" w:rsidR="003F7E2C" w:rsidRDefault="003F7E2C" w:rsidP="00BE28D4">
            <w:pPr>
              <w:pStyle w:val="tabletext11"/>
              <w:jc w:val="right"/>
              <w:rPr>
                <w:ins w:id="20146" w:author="Author"/>
              </w:rPr>
            </w:pPr>
          </w:p>
        </w:tc>
        <w:tc>
          <w:tcPr>
            <w:tcW w:w="1580" w:type="dxa"/>
            <w:tcBorders>
              <w:top w:val="single" w:sz="4" w:space="0" w:color="auto"/>
              <w:left w:val="nil"/>
              <w:bottom w:val="single" w:sz="4" w:space="0" w:color="auto"/>
              <w:right w:val="single" w:sz="4" w:space="0" w:color="auto"/>
            </w:tcBorders>
            <w:vAlign w:val="bottom"/>
            <w:hideMark/>
          </w:tcPr>
          <w:p w14:paraId="09B4691D" w14:textId="77777777" w:rsidR="003F7E2C" w:rsidRDefault="003F7E2C" w:rsidP="00BE28D4">
            <w:pPr>
              <w:pStyle w:val="tabletext11"/>
              <w:tabs>
                <w:tab w:val="decimal" w:pos="640"/>
              </w:tabs>
              <w:rPr>
                <w:ins w:id="20147" w:author="Author"/>
              </w:rPr>
            </w:pPr>
            <w:ins w:id="20148" w:author="Author">
              <w:r>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93140AB" w14:textId="77777777" w:rsidR="003F7E2C" w:rsidRDefault="003F7E2C" w:rsidP="00BE28D4">
            <w:pPr>
              <w:pStyle w:val="tabletext11"/>
              <w:jc w:val="center"/>
              <w:rPr>
                <w:ins w:id="20149" w:author="Author"/>
              </w:rPr>
            </w:pPr>
            <w:ins w:id="20150" w:author="Author">
              <w:r>
                <w:t>3.40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18AD6BC" w14:textId="77777777" w:rsidR="003F7E2C" w:rsidRDefault="003F7E2C" w:rsidP="00BE28D4">
            <w:pPr>
              <w:pStyle w:val="tabletext11"/>
              <w:jc w:val="center"/>
              <w:rPr>
                <w:ins w:id="20151" w:author="Author"/>
              </w:rPr>
            </w:pPr>
            <w:ins w:id="20152" w:author="Author">
              <w:r>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5CB260" w14:textId="77777777" w:rsidR="003F7E2C" w:rsidRDefault="003F7E2C" w:rsidP="00BE28D4">
            <w:pPr>
              <w:pStyle w:val="tabletext11"/>
              <w:jc w:val="center"/>
              <w:rPr>
                <w:ins w:id="20153" w:author="Author"/>
              </w:rPr>
            </w:pPr>
            <w:ins w:id="20154" w:author="Author">
              <w:r>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34030A" w14:textId="77777777" w:rsidR="003F7E2C" w:rsidRDefault="003F7E2C" w:rsidP="00BE28D4">
            <w:pPr>
              <w:pStyle w:val="tabletext11"/>
              <w:jc w:val="center"/>
              <w:rPr>
                <w:ins w:id="20155" w:author="Author"/>
              </w:rPr>
            </w:pPr>
            <w:ins w:id="20156" w:author="Author">
              <w:r>
                <w:t>2.55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655B45" w14:textId="77777777" w:rsidR="003F7E2C" w:rsidRDefault="003F7E2C" w:rsidP="00BE28D4">
            <w:pPr>
              <w:pStyle w:val="tabletext11"/>
              <w:jc w:val="center"/>
              <w:rPr>
                <w:ins w:id="20157" w:author="Author"/>
              </w:rPr>
            </w:pPr>
            <w:ins w:id="20158" w:author="Author">
              <w:r>
                <w:t>2.45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6B283B" w14:textId="77777777" w:rsidR="003F7E2C" w:rsidRDefault="003F7E2C" w:rsidP="00BE28D4">
            <w:pPr>
              <w:pStyle w:val="tabletext11"/>
              <w:jc w:val="center"/>
              <w:rPr>
                <w:ins w:id="20159" w:author="Author"/>
              </w:rPr>
            </w:pPr>
            <w:ins w:id="20160" w:author="Author">
              <w:r>
                <w:t>2.35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F321D2" w14:textId="77777777" w:rsidR="003F7E2C" w:rsidRDefault="003F7E2C" w:rsidP="00BE28D4">
            <w:pPr>
              <w:pStyle w:val="tabletext11"/>
              <w:jc w:val="center"/>
              <w:rPr>
                <w:ins w:id="20161" w:author="Author"/>
              </w:rPr>
            </w:pPr>
            <w:ins w:id="20162" w:author="Author">
              <w:r>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654C94" w14:textId="77777777" w:rsidR="003F7E2C" w:rsidRDefault="003F7E2C" w:rsidP="00BE28D4">
            <w:pPr>
              <w:pStyle w:val="tabletext11"/>
              <w:jc w:val="center"/>
              <w:rPr>
                <w:ins w:id="20163" w:author="Author"/>
              </w:rPr>
            </w:pPr>
            <w:ins w:id="20164" w:author="Author">
              <w:r>
                <w:t>2.14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37BB0E" w14:textId="77777777" w:rsidR="003F7E2C" w:rsidRDefault="003F7E2C" w:rsidP="00BE28D4">
            <w:pPr>
              <w:pStyle w:val="tabletext11"/>
              <w:jc w:val="center"/>
              <w:rPr>
                <w:ins w:id="20165" w:author="Author"/>
              </w:rPr>
            </w:pPr>
            <w:ins w:id="20166"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0FFA81" w14:textId="77777777" w:rsidR="003F7E2C" w:rsidRDefault="003F7E2C" w:rsidP="00BE28D4">
            <w:pPr>
              <w:pStyle w:val="tabletext11"/>
              <w:jc w:val="center"/>
              <w:rPr>
                <w:ins w:id="20167" w:author="Author"/>
              </w:rPr>
            </w:pPr>
            <w:ins w:id="20168"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09E859" w14:textId="77777777" w:rsidR="003F7E2C" w:rsidRDefault="003F7E2C" w:rsidP="00BE28D4">
            <w:pPr>
              <w:pStyle w:val="tabletext11"/>
              <w:jc w:val="center"/>
              <w:rPr>
                <w:ins w:id="20169" w:author="Author"/>
              </w:rPr>
            </w:pPr>
            <w:ins w:id="20170"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239518" w14:textId="77777777" w:rsidR="003F7E2C" w:rsidRDefault="003F7E2C" w:rsidP="00BE28D4">
            <w:pPr>
              <w:pStyle w:val="tabletext11"/>
              <w:jc w:val="center"/>
              <w:rPr>
                <w:ins w:id="20171" w:author="Author"/>
              </w:rPr>
            </w:pPr>
            <w:ins w:id="20172"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1B8FD0" w14:textId="77777777" w:rsidR="003F7E2C" w:rsidRDefault="003F7E2C" w:rsidP="00BE28D4">
            <w:pPr>
              <w:pStyle w:val="tabletext11"/>
              <w:jc w:val="center"/>
              <w:rPr>
                <w:ins w:id="20173" w:author="Author"/>
              </w:rPr>
            </w:pPr>
            <w:ins w:id="20174"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68ED17" w14:textId="77777777" w:rsidR="003F7E2C" w:rsidRDefault="003F7E2C" w:rsidP="00BE28D4">
            <w:pPr>
              <w:pStyle w:val="tabletext11"/>
              <w:jc w:val="center"/>
              <w:rPr>
                <w:ins w:id="20175" w:author="Author"/>
              </w:rPr>
            </w:pPr>
            <w:ins w:id="20176"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5C4C9E" w14:textId="77777777" w:rsidR="003F7E2C" w:rsidRDefault="003F7E2C" w:rsidP="00BE28D4">
            <w:pPr>
              <w:pStyle w:val="tabletext11"/>
              <w:jc w:val="center"/>
              <w:rPr>
                <w:ins w:id="20177" w:author="Author"/>
              </w:rPr>
            </w:pPr>
            <w:ins w:id="20178"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F42B40" w14:textId="77777777" w:rsidR="003F7E2C" w:rsidRDefault="003F7E2C" w:rsidP="00BE28D4">
            <w:pPr>
              <w:pStyle w:val="tabletext11"/>
              <w:jc w:val="center"/>
              <w:rPr>
                <w:ins w:id="20179" w:author="Author"/>
              </w:rPr>
            </w:pPr>
            <w:ins w:id="20180"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2C3EFF" w14:textId="77777777" w:rsidR="003F7E2C" w:rsidRDefault="003F7E2C" w:rsidP="00BE28D4">
            <w:pPr>
              <w:pStyle w:val="tabletext11"/>
              <w:jc w:val="center"/>
              <w:rPr>
                <w:ins w:id="20181" w:author="Author"/>
              </w:rPr>
            </w:pPr>
            <w:ins w:id="20182"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798326" w14:textId="77777777" w:rsidR="003F7E2C" w:rsidRDefault="003F7E2C" w:rsidP="00BE28D4">
            <w:pPr>
              <w:pStyle w:val="tabletext11"/>
              <w:jc w:val="center"/>
              <w:rPr>
                <w:ins w:id="20183" w:author="Author"/>
              </w:rPr>
            </w:pPr>
            <w:ins w:id="20184"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A8F95C" w14:textId="77777777" w:rsidR="003F7E2C" w:rsidRDefault="003F7E2C" w:rsidP="00BE28D4">
            <w:pPr>
              <w:pStyle w:val="tabletext11"/>
              <w:jc w:val="center"/>
              <w:rPr>
                <w:ins w:id="20185" w:author="Author"/>
              </w:rPr>
            </w:pPr>
            <w:ins w:id="20186"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30CE0" w14:textId="77777777" w:rsidR="003F7E2C" w:rsidRDefault="003F7E2C" w:rsidP="00BE28D4">
            <w:pPr>
              <w:pStyle w:val="tabletext11"/>
              <w:jc w:val="center"/>
              <w:rPr>
                <w:ins w:id="20187" w:author="Author"/>
              </w:rPr>
            </w:pPr>
            <w:ins w:id="20188"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C1A7AB" w14:textId="77777777" w:rsidR="003F7E2C" w:rsidRDefault="003F7E2C" w:rsidP="00BE28D4">
            <w:pPr>
              <w:pStyle w:val="tabletext11"/>
              <w:jc w:val="center"/>
              <w:rPr>
                <w:ins w:id="20189" w:author="Author"/>
              </w:rPr>
            </w:pPr>
            <w:ins w:id="20190"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4A3119" w14:textId="77777777" w:rsidR="003F7E2C" w:rsidRDefault="003F7E2C" w:rsidP="00BE28D4">
            <w:pPr>
              <w:pStyle w:val="tabletext11"/>
              <w:jc w:val="center"/>
              <w:rPr>
                <w:ins w:id="20191" w:author="Author"/>
              </w:rPr>
            </w:pPr>
            <w:ins w:id="20192" w:author="Author">
              <w:r>
                <w:t>2.04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14A6E2B" w14:textId="77777777" w:rsidR="003F7E2C" w:rsidRDefault="003F7E2C" w:rsidP="00BE28D4">
            <w:pPr>
              <w:pStyle w:val="tabletext11"/>
              <w:jc w:val="center"/>
              <w:rPr>
                <w:ins w:id="20193" w:author="Author"/>
              </w:rPr>
            </w:pPr>
            <w:ins w:id="20194"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71122E" w14:textId="77777777" w:rsidR="003F7E2C" w:rsidRDefault="003F7E2C" w:rsidP="00BE28D4">
            <w:pPr>
              <w:pStyle w:val="tabletext11"/>
              <w:jc w:val="center"/>
              <w:rPr>
                <w:ins w:id="20195" w:author="Author"/>
              </w:rPr>
            </w:pPr>
            <w:ins w:id="20196"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D34F24" w14:textId="77777777" w:rsidR="003F7E2C" w:rsidRDefault="003F7E2C" w:rsidP="00BE28D4">
            <w:pPr>
              <w:pStyle w:val="tabletext11"/>
              <w:jc w:val="center"/>
              <w:rPr>
                <w:ins w:id="20197" w:author="Author"/>
              </w:rPr>
            </w:pPr>
            <w:ins w:id="20198"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900F97" w14:textId="77777777" w:rsidR="003F7E2C" w:rsidRDefault="003F7E2C" w:rsidP="00BE28D4">
            <w:pPr>
              <w:pStyle w:val="tabletext11"/>
              <w:jc w:val="center"/>
              <w:rPr>
                <w:ins w:id="20199" w:author="Author"/>
              </w:rPr>
            </w:pPr>
            <w:ins w:id="20200" w:author="Author">
              <w:r>
                <w:t>2.04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B2E2D4" w14:textId="77777777" w:rsidR="003F7E2C" w:rsidRDefault="003F7E2C" w:rsidP="00BE28D4">
            <w:pPr>
              <w:pStyle w:val="tabletext11"/>
              <w:jc w:val="center"/>
              <w:rPr>
                <w:ins w:id="20201" w:author="Author"/>
              </w:rPr>
            </w:pPr>
            <w:ins w:id="20202" w:author="Author">
              <w:r>
                <w:t>2.04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EB4CA17" w14:textId="77777777" w:rsidR="003F7E2C" w:rsidRDefault="003F7E2C" w:rsidP="00BE28D4">
            <w:pPr>
              <w:pStyle w:val="tabletext11"/>
              <w:jc w:val="center"/>
              <w:rPr>
                <w:ins w:id="20203" w:author="Author"/>
              </w:rPr>
            </w:pPr>
            <w:ins w:id="20204" w:author="Author">
              <w:r>
                <w:t>2.04</w:t>
              </w:r>
            </w:ins>
          </w:p>
        </w:tc>
      </w:tr>
      <w:tr w:rsidR="003F7E2C" w14:paraId="36E2AEBF" w14:textId="77777777" w:rsidTr="00EE1A0A">
        <w:trPr>
          <w:trHeight w:val="190"/>
          <w:ins w:id="20205" w:author="Author"/>
        </w:trPr>
        <w:tc>
          <w:tcPr>
            <w:tcW w:w="200" w:type="dxa"/>
            <w:tcBorders>
              <w:top w:val="single" w:sz="4" w:space="0" w:color="auto"/>
              <w:left w:val="single" w:sz="4" w:space="0" w:color="auto"/>
              <w:bottom w:val="single" w:sz="4" w:space="0" w:color="auto"/>
              <w:right w:val="nil"/>
            </w:tcBorders>
            <w:vAlign w:val="bottom"/>
          </w:tcPr>
          <w:p w14:paraId="43DB82AD" w14:textId="77777777" w:rsidR="003F7E2C" w:rsidRDefault="003F7E2C" w:rsidP="00BE28D4">
            <w:pPr>
              <w:pStyle w:val="tabletext11"/>
              <w:jc w:val="right"/>
              <w:rPr>
                <w:ins w:id="20206" w:author="Author"/>
              </w:rPr>
            </w:pPr>
          </w:p>
        </w:tc>
        <w:tc>
          <w:tcPr>
            <w:tcW w:w="1580" w:type="dxa"/>
            <w:tcBorders>
              <w:top w:val="single" w:sz="4" w:space="0" w:color="auto"/>
              <w:left w:val="nil"/>
              <w:bottom w:val="single" w:sz="4" w:space="0" w:color="auto"/>
              <w:right w:val="single" w:sz="4" w:space="0" w:color="auto"/>
            </w:tcBorders>
            <w:vAlign w:val="bottom"/>
            <w:hideMark/>
          </w:tcPr>
          <w:p w14:paraId="5730FE83" w14:textId="77777777" w:rsidR="003F7E2C" w:rsidRDefault="003F7E2C" w:rsidP="00BE28D4">
            <w:pPr>
              <w:pStyle w:val="tabletext11"/>
              <w:tabs>
                <w:tab w:val="decimal" w:pos="640"/>
              </w:tabs>
              <w:rPr>
                <w:ins w:id="20207" w:author="Author"/>
              </w:rPr>
            </w:pPr>
            <w:ins w:id="20208" w:author="Author">
              <w:r>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DA0D55D" w14:textId="77777777" w:rsidR="003F7E2C" w:rsidRDefault="003F7E2C" w:rsidP="00BE28D4">
            <w:pPr>
              <w:pStyle w:val="tabletext11"/>
              <w:jc w:val="center"/>
              <w:rPr>
                <w:ins w:id="20209" w:author="Author"/>
              </w:rPr>
            </w:pPr>
            <w:ins w:id="20210" w:author="Author">
              <w:r>
                <w:t>3.60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E26083B" w14:textId="77777777" w:rsidR="003F7E2C" w:rsidRDefault="003F7E2C" w:rsidP="00BE28D4">
            <w:pPr>
              <w:pStyle w:val="tabletext11"/>
              <w:jc w:val="center"/>
              <w:rPr>
                <w:ins w:id="20211" w:author="Author"/>
              </w:rPr>
            </w:pPr>
            <w:ins w:id="20212" w:author="Author">
              <w:r>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16A928" w14:textId="77777777" w:rsidR="003F7E2C" w:rsidRDefault="003F7E2C" w:rsidP="00BE28D4">
            <w:pPr>
              <w:pStyle w:val="tabletext11"/>
              <w:jc w:val="center"/>
              <w:rPr>
                <w:ins w:id="20213" w:author="Author"/>
              </w:rPr>
            </w:pPr>
            <w:ins w:id="20214" w:author="Author">
              <w:r>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6448C3" w14:textId="77777777" w:rsidR="003F7E2C" w:rsidRDefault="003F7E2C" w:rsidP="00BE28D4">
            <w:pPr>
              <w:pStyle w:val="tabletext11"/>
              <w:jc w:val="center"/>
              <w:rPr>
                <w:ins w:id="20215" w:author="Author"/>
              </w:rPr>
            </w:pPr>
            <w:ins w:id="20216" w:author="Author">
              <w:r>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482388" w14:textId="77777777" w:rsidR="003F7E2C" w:rsidRDefault="003F7E2C" w:rsidP="00BE28D4">
            <w:pPr>
              <w:pStyle w:val="tabletext11"/>
              <w:jc w:val="center"/>
              <w:rPr>
                <w:ins w:id="20217" w:author="Author"/>
              </w:rPr>
            </w:pPr>
            <w:ins w:id="20218" w:author="Author">
              <w:r>
                <w:t>2.59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87BED9" w14:textId="77777777" w:rsidR="003F7E2C" w:rsidRDefault="003F7E2C" w:rsidP="00BE28D4">
            <w:pPr>
              <w:pStyle w:val="tabletext11"/>
              <w:jc w:val="center"/>
              <w:rPr>
                <w:ins w:id="20219" w:author="Author"/>
              </w:rPr>
            </w:pPr>
            <w:ins w:id="20220" w:author="Author">
              <w:r>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B14547" w14:textId="77777777" w:rsidR="003F7E2C" w:rsidRDefault="003F7E2C" w:rsidP="00BE28D4">
            <w:pPr>
              <w:pStyle w:val="tabletext11"/>
              <w:jc w:val="center"/>
              <w:rPr>
                <w:ins w:id="20221" w:author="Author"/>
              </w:rPr>
            </w:pPr>
            <w:ins w:id="20222"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BB8257" w14:textId="77777777" w:rsidR="003F7E2C" w:rsidRDefault="003F7E2C" w:rsidP="00BE28D4">
            <w:pPr>
              <w:pStyle w:val="tabletext11"/>
              <w:jc w:val="center"/>
              <w:rPr>
                <w:ins w:id="20223" w:author="Author"/>
              </w:rPr>
            </w:pPr>
            <w:ins w:id="20224"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8443BB" w14:textId="77777777" w:rsidR="003F7E2C" w:rsidRDefault="003F7E2C" w:rsidP="00BE28D4">
            <w:pPr>
              <w:pStyle w:val="tabletext11"/>
              <w:jc w:val="center"/>
              <w:rPr>
                <w:ins w:id="20225" w:author="Author"/>
              </w:rPr>
            </w:pPr>
            <w:ins w:id="20226"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274E26" w14:textId="77777777" w:rsidR="003F7E2C" w:rsidRDefault="003F7E2C" w:rsidP="00BE28D4">
            <w:pPr>
              <w:pStyle w:val="tabletext11"/>
              <w:jc w:val="center"/>
              <w:rPr>
                <w:ins w:id="20227" w:author="Author"/>
              </w:rPr>
            </w:pPr>
            <w:ins w:id="20228"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EDF341" w14:textId="77777777" w:rsidR="003F7E2C" w:rsidRDefault="003F7E2C" w:rsidP="00BE28D4">
            <w:pPr>
              <w:pStyle w:val="tabletext11"/>
              <w:jc w:val="center"/>
              <w:rPr>
                <w:ins w:id="20229" w:author="Author"/>
              </w:rPr>
            </w:pPr>
            <w:ins w:id="20230"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99CA39" w14:textId="77777777" w:rsidR="003F7E2C" w:rsidRDefault="003F7E2C" w:rsidP="00BE28D4">
            <w:pPr>
              <w:pStyle w:val="tabletext11"/>
              <w:jc w:val="center"/>
              <w:rPr>
                <w:ins w:id="20231" w:author="Author"/>
              </w:rPr>
            </w:pPr>
            <w:ins w:id="20232"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EFBCBA" w14:textId="77777777" w:rsidR="003F7E2C" w:rsidRDefault="003F7E2C" w:rsidP="00BE28D4">
            <w:pPr>
              <w:pStyle w:val="tabletext11"/>
              <w:jc w:val="center"/>
              <w:rPr>
                <w:ins w:id="20233" w:author="Author"/>
              </w:rPr>
            </w:pPr>
            <w:ins w:id="20234"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282B79" w14:textId="77777777" w:rsidR="003F7E2C" w:rsidRDefault="003F7E2C" w:rsidP="00BE28D4">
            <w:pPr>
              <w:pStyle w:val="tabletext11"/>
              <w:jc w:val="center"/>
              <w:rPr>
                <w:ins w:id="20235" w:author="Author"/>
              </w:rPr>
            </w:pPr>
            <w:ins w:id="20236"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189D1E" w14:textId="77777777" w:rsidR="003F7E2C" w:rsidRDefault="003F7E2C" w:rsidP="00BE28D4">
            <w:pPr>
              <w:pStyle w:val="tabletext11"/>
              <w:jc w:val="center"/>
              <w:rPr>
                <w:ins w:id="20237" w:author="Author"/>
              </w:rPr>
            </w:pPr>
            <w:ins w:id="20238"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5071C6" w14:textId="77777777" w:rsidR="003F7E2C" w:rsidRDefault="003F7E2C" w:rsidP="00BE28D4">
            <w:pPr>
              <w:pStyle w:val="tabletext11"/>
              <w:jc w:val="center"/>
              <w:rPr>
                <w:ins w:id="20239" w:author="Author"/>
              </w:rPr>
            </w:pPr>
            <w:ins w:id="20240"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2985BB" w14:textId="77777777" w:rsidR="003F7E2C" w:rsidRDefault="003F7E2C" w:rsidP="00BE28D4">
            <w:pPr>
              <w:pStyle w:val="tabletext11"/>
              <w:jc w:val="center"/>
              <w:rPr>
                <w:ins w:id="20241" w:author="Author"/>
              </w:rPr>
            </w:pPr>
            <w:ins w:id="20242"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FC37BD" w14:textId="77777777" w:rsidR="003F7E2C" w:rsidRDefault="003F7E2C" w:rsidP="00BE28D4">
            <w:pPr>
              <w:pStyle w:val="tabletext11"/>
              <w:jc w:val="center"/>
              <w:rPr>
                <w:ins w:id="20243" w:author="Author"/>
              </w:rPr>
            </w:pPr>
            <w:ins w:id="20244"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F34192" w14:textId="77777777" w:rsidR="003F7E2C" w:rsidRDefault="003F7E2C" w:rsidP="00BE28D4">
            <w:pPr>
              <w:pStyle w:val="tabletext11"/>
              <w:jc w:val="center"/>
              <w:rPr>
                <w:ins w:id="20245" w:author="Author"/>
              </w:rPr>
            </w:pPr>
            <w:ins w:id="20246"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277E3E" w14:textId="77777777" w:rsidR="003F7E2C" w:rsidRDefault="003F7E2C" w:rsidP="00BE28D4">
            <w:pPr>
              <w:pStyle w:val="tabletext11"/>
              <w:jc w:val="center"/>
              <w:rPr>
                <w:ins w:id="20247" w:author="Author"/>
              </w:rPr>
            </w:pPr>
            <w:ins w:id="20248"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22E245" w14:textId="77777777" w:rsidR="003F7E2C" w:rsidRDefault="003F7E2C" w:rsidP="00BE28D4">
            <w:pPr>
              <w:pStyle w:val="tabletext11"/>
              <w:jc w:val="center"/>
              <w:rPr>
                <w:ins w:id="20249" w:author="Author"/>
              </w:rPr>
            </w:pPr>
            <w:ins w:id="20250"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4F516D" w14:textId="77777777" w:rsidR="003F7E2C" w:rsidRDefault="003F7E2C" w:rsidP="00BE28D4">
            <w:pPr>
              <w:pStyle w:val="tabletext11"/>
              <w:jc w:val="center"/>
              <w:rPr>
                <w:ins w:id="20251" w:author="Author"/>
              </w:rPr>
            </w:pPr>
            <w:ins w:id="20252" w:author="Author">
              <w:r>
                <w:t>2.16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DF38CB4" w14:textId="77777777" w:rsidR="003F7E2C" w:rsidRDefault="003F7E2C" w:rsidP="00BE28D4">
            <w:pPr>
              <w:pStyle w:val="tabletext11"/>
              <w:jc w:val="center"/>
              <w:rPr>
                <w:ins w:id="20253" w:author="Author"/>
              </w:rPr>
            </w:pPr>
            <w:ins w:id="20254"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69A185" w14:textId="77777777" w:rsidR="003F7E2C" w:rsidRDefault="003F7E2C" w:rsidP="00BE28D4">
            <w:pPr>
              <w:pStyle w:val="tabletext11"/>
              <w:jc w:val="center"/>
              <w:rPr>
                <w:ins w:id="20255" w:author="Author"/>
              </w:rPr>
            </w:pPr>
            <w:ins w:id="20256"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6633C6" w14:textId="77777777" w:rsidR="003F7E2C" w:rsidRDefault="003F7E2C" w:rsidP="00BE28D4">
            <w:pPr>
              <w:pStyle w:val="tabletext11"/>
              <w:jc w:val="center"/>
              <w:rPr>
                <w:ins w:id="20257" w:author="Author"/>
              </w:rPr>
            </w:pPr>
            <w:ins w:id="20258"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DCFF35" w14:textId="77777777" w:rsidR="003F7E2C" w:rsidRDefault="003F7E2C" w:rsidP="00BE28D4">
            <w:pPr>
              <w:pStyle w:val="tabletext11"/>
              <w:jc w:val="center"/>
              <w:rPr>
                <w:ins w:id="20259" w:author="Author"/>
              </w:rPr>
            </w:pPr>
            <w:ins w:id="20260" w:author="Author">
              <w:r>
                <w:t>2.16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376AA6" w14:textId="77777777" w:rsidR="003F7E2C" w:rsidRDefault="003F7E2C" w:rsidP="00BE28D4">
            <w:pPr>
              <w:pStyle w:val="tabletext11"/>
              <w:jc w:val="center"/>
              <w:rPr>
                <w:ins w:id="20261" w:author="Author"/>
              </w:rPr>
            </w:pPr>
            <w:ins w:id="20262" w:author="Author">
              <w:r>
                <w:t>2.16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F032656" w14:textId="77777777" w:rsidR="003F7E2C" w:rsidRDefault="003F7E2C" w:rsidP="00BE28D4">
            <w:pPr>
              <w:pStyle w:val="tabletext11"/>
              <w:jc w:val="center"/>
              <w:rPr>
                <w:ins w:id="20263" w:author="Author"/>
              </w:rPr>
            </w:pPr>
            <w:ins w:id="20264" w:author="Author">
              <w:r>
                <w:t>2.16</w:t>
              </w:r>
            </w:ins>
          </w:p>
        </w:tc>
      </w:tr>
      <w:tr w:rsidR="003F7E2C" w14:paraId="51289C74" w14:textId="77777777" w:rsidTr="00EE1A0A">
        <w:trPr>
          <w:trHeight w:val="190"/>
          <w:ins w:id="20265" w:author="Author"/>
        </w:trPr>
        <w:tc>
          <w:tcPr>
            <w:tcW w:w="200" w:type="dxa"/>
            <w:tcBorders>
              <w:top w:val="single" w:sz="4" w:space="0" w:color="auto"/>
              <w:left w:val="single" w:sz="4" w:space="0" w:color="auto"/>
              <w:bottom w:val="single" w:sz="4" w:space="0" w:color="auto"/>
              <w:right w:val="nil"/>
            </w:tcBorders>
            <w:vAlign w:val="bottom"/>
          </w:tcPr>
          <w:p w14:paraId="3156B8D1" w14:textId="77777777" w:rsidR="003F7E2C" w:rsidRDefault="003F7E2C" w:rsidP="00BE28D4">
            <w:pPr>
              <w:pStyle w:val="tabletext11"/>
              <w:jc w:val="right"/>
              <w:rPr>
                <w:ins w:id="20266" w:author="Author"/>
              </w:rPr>
            </w:pPr>
          </w:p>
        </w:tc>
        <w:tc>
          <w:tcPr>
            <w:tcW w:w="1580" w:type="dxa"/>
            <w:tcBorders>
              <w:top w:val="single" w:sz="4" w:space="0" w:color="auto"/>
              <w:left w:val="nil"/>
              <w:bottom w:val="single" w:sz="4" w:space="0" w:color="auto"/>
              <w:right w:val="single" w:sz="4" w:space="0" w:color="auto"/>
            </w:tcBorders>
            <w:vAlign w:val="bottom"/>
            <w:hideMark/>
          </w:tcPr>
          <w:p w14:paraId="66FD0530" w14:textId="77777777" w:rsidR="003F7E2C" w:rsidRDefault="003F7E2C" w:rsidP="00BE28D4">
            <w:pPr>
              <w:pStyle w:val="tabletext11"/>
              <w:tabs>
                <w:tab w:val="decimal" w:pos="640"/>
              </w:tabs>
              <w:rPr>
                <w:ins w:id="20267" w:author="Author"/>
              </w:rPr>
            </w:pPr>
            <w:ins w:id="20268" w:author="Author">
              <w:r>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3BCE56C" w14:textId="77777777" w:rsidR="003F7E2C" w:rsidRDefault="003F7E2C" w:rsidP="00BE28D4">
            <w:pPr>
              <w:pStyle w:val="tabletext11"/>
              <w:jc w:val="center"/>
              <w:rPr>
                <w:ins w:id="20269" w:author="Author"/>
              </w:rPr>
            </w:pPr>
            <w:ins w:id="20270" w:author="Author">
              <w:r>
                <w:t>3.78</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0BA11B0" w14:textId="77777777" w:rsidR="003F7E2C" w:rsidRDefault="003F7E2C" w:rsidP="00BE28D4">
            <w:pPr>
              <w:pStyle w:val="tabletext11"/>
              <w:jc w:val="center"/>
              <w:rPr>
                <w:ins w:id="20271" w:author="Author"/>
              </w:rPr>
            </w:pPr>
            <w:ins w:id="20272" w:author="Author">
              <w:r>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456249" w14:textId="77777777" w:rsidR="003F7E2C" w:rsidRDefault="003F7E2C" w:rsidP="00BE28D4">
            <w:pPr>
              <w:pStyle w:val="tabletext11"/>
              <w:jc w:val="center"/>
              <w:rPr>
                <w:ins w:id="20273" w:author="Author"/>
              </w:rPr>
            </w:pPr>
            <w:ins w:id="20274" w:author="Author">
              <w:r>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D839BA" w14:textId="77777777" w:rsidR="003F7E2C" w:rsidRDefault="003F7E2C" w:rsidP="00BE28D4">
            <w:pPr>
              <w:pStyle w:val="tabletext11"/>
              <w:jc w:val="center"/>
              <w:rPr>
                <w:ins w:id="20275" w:author="Author"/>
              </w:rPr>
            </w:pPr>
            <w:ins w:id="20276" w:author="Author">
              <w:r>
                <w:t>2.84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2B58AE" w14:textId="77777777" w:rsidR="003F7E2C" w:rsidRDefault="003F7E2C" w:rsidP="00BE28D4">
            <w:pPr>
              <w:pStyle w:val="tabletext11"/>
              <w:jc w:val="center"/>
              <w:rPr>
                <w:ins w:id="20277" w:author="Author"/>
              </w:rPr>
            </w:pPr>
            <w:ins w:id="20278" w:author="Author">
              <w:r>
                <w:t>2.72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F5E953" w14:textId="77777777" w:rsidR="003F7E2C" w:rsidRDefault="003F7E2C" w:rsidP="00BE28D4">
            <w:pPr>
              <w:pStyle w:val="tabletext11"/>
              <w:jc w:val="center"/>
              <w:rPr>
                <w:ins w:id="20279" w:author="Author"/>
              </w:rPr>
            </w:pPr>
            <w:ins w:id="20280" w:author="Author">
              <w:r>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04CE06" w14:textId="77777777" w:rsidR="003F7E2C" w:rsidRDefault="003F7E2C" w:rsidP="00BE28D4">
            <w:pPr>
              <w:pStyle w:val="tabletext11"/>
              <w:jc w:val="center"/>
              <w:rPr>
                <w:ins w:id="20281" w:author="Author"/>
              </w:rPr>
            </w:pPr>
            <w:ins w:id="20282" w:author="Author">
              <w:r>
                <w:t>2.50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6090DA" w14:textId="77777777" w:rsidR="003F7E2C" w:rsidRDefault="003F7E2C" w:rsidP="00BE28D4">
            <w:pPr>
              <w:pStyle w:val="tabletext11"/>
              <w:jc w:val="center"/>
              <w:rPr>
                <w:ins w:id="20283" w:author="Author"/>
              </w:rPr>
            </w:pPr>
            <w:ins w:id="20284" w:author="Author">
              <w:r>
                <w:t>2.38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A1B869" w14:textId="77777777" w:rsidR="003F7E2C" w:rsidRDefault="003F7E2C" w:rsidP="00BE28D4">
            <w:pPr>
              <w:pStyle w:val="tabletext11"/>
              <w:jc w:val="center"/>
              <w:rPr>
                <w:ins w:id="20285" w:author="Author"/>
              </w:rPr>
            </w:pPr>
            <w:ins w:id="20286"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2C7D59" w14:textId="77777777" w:rsidR="003F7E2C" w:rsidRDefault="003F7E2C" w:rsidP="00BE28D4">
            <w:pPr>
              <w:pStyle w:val="tabletext11"/>
              <w:jc w:val="center"/>
              <w:rPr>
                <w:ins w:id="20287" w:author="Author"/>
              </w:rPr>
            </w:pPr>
            <w:ins w:id="20288"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D173B4" w14:textId="77777777" w:rsidR="003F7E2C" w:rsidRDefault="003F7E2C" w:rsidP="00BE28D4">
            <w:pPr>
              <w:pStyle w:val="tabletext11"/>
              <w:jc w:val="center"/>
              <w:rPr>
                <w:ins w:id="20289" w:author="Author"/>
              </w:rPr>
            </w:pPr>
            <w:ins w:id="20290"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50BF52" w14:textId="77777777" w:rsidR="003F7E2C" w:rsidRDefault="003F7E2C" w:rsidP="00BE28D4">
            <w:pPr>
              <w:pStyle w:val="tabletext11"/>
              <w:jc w:val="center"/>
              <w:rPr>
                <w:ins w:id="20291" w:author="Author"/>
              </w:rPr>
            </w:pPr>
            <w:ins w:id="20292"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C87B3D" w14:textId="77777777" w:rsidR="003F7E2C" w:rsidRDefault="003F7E2C" w:rsidP="00BE28D4">
            <w:pPr>
              <w:pStyle w:val="tabletext11"/>
              <w:jc w:val="center"/>
              <w:rPr>
                <w:ins w:id="20293" w:author="Author"/>
              </w:rPr>
            </w:pPr>
            <w:ins w:id="20294"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2CB3D2" w14:textId="77777777" w:rsidR="003F7E2C" w:rsidRDefault="003F7E2C" w:rsidP="00BE28D4">
            <w:pPr>
              <w:pStyle w:val="tabletext11"/>
              <w:jc w:val="center"/>
              <w:rPr>
                <w:ins w:id="20295" w:author="Author"/>
              </w:rPr>
            </w:pPr>
            <w:ins w:id="20296"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FB3EE7" w14:textId="77777777" w:rsidR="003F7E2C" w:rsidRDefault="003F7E2C" w:rsidP="00BE28D4">
            <w:pPr>
              <w:pStyle w:val="tabletext11"/>
              <w:jc w:val="center"/>
              <w:rPr>
                <w:ins w:id="20297" w:author="Author"/>
              </w:rPr>
            </w:pPr>
            <w:ins w:id="20298"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A905EC" w14:textId="77777777" w:rsidR="003F7E2C" w:rsidRDefault="003F7E2C" w:rsidP="00BE28D4">
            <w:pPr>
              <w:pStyle w:val="tabletext11"/>
              <w:jc w:val="center"/>
              <w:rPr>
                <w:ins w:id="20299" w:author="Author"/>
              </w:rPr>
            </w:pPr>
            <w:ins w:id="20300"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551F0E" w14:textId="77777777" w:rsidR="003F7E2C" w:rsidRDefault="003F7E2C" w:rsidP="00BE28D4">
            <w:pPr>
              <w:pStyle w:val="tabletext11"/>
              <w:jc w:val="center"/>
              <w:rPr>
                <w:ins w:id="20301" w:author="Author"/>
              </w:rPr>
            </w:pPr>
            <w:ins w:id="20302"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951A47" w14:textId="77777777" w:rsidR="003F7E2C" w:rsidRDefault="003F7E2C" w:rsidP="00BE28D4">
            <w:pPr>
              <w:pStyle w:val="tabletext11"/>
              <w:jc w:val="center"/>
              <w:rPr>
                <w:ins w:id="20303" w:author="Author"/>
              </w:rPr>
            </w:pPr>
            <w:ins w:id="20304"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1DE67E" w14:textId="77777777" w:rsidR="003F7E2C" w:rsidRDefault="003F7E2C" w:rsidP="00BE28D4">
            <w:pPr>
              <w:pStyle w:val="tabletext11"/>
              <w:jc w:val="center"/>
              <w:rPr>
                <w:ins w:id="20305" w:author="Author"/>
              </w:rPr>
            </w:pPr>
            <w:ins w:id="20306"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203B4C" w14:textId="77777777" w:rsidR="003F7E2C" w:rsidRDefault="003F7E2C" w:rsidP="00BE28D4">
            <w:pPr>
              <w:pStyle w:val="tabletext11"/>
              <w:jc w:val="center"/>
              <w:rPr>
                <w:ins w:id="20307" w:author="Author"/>
              </w:rPr>
            </w:pPr>
            <w:ins w:id="20308"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8FD668" w14:textId="77777777" w:rsidR="003F7E2C" w:rsidRDefault="003F7E2C" w:rsidP="00BE28D4">
            <w:pPr>
              <w:pStyle w:val="tabletext11"/>
              <w:jc w:val="center"/>
              <w:rPr>
                <w:ins w:id="20309" w:author="Author"/>
              </w:rPr>
            </w:pPr>
            <w:ins w:id="20310"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21411B" w14:textId="77777777" w:rsidR="003F7E2C" w:rsidRDefault="003F7E2C" w:rsidP="00BE28D4">
            <w:pPr>
              <w:pStyle w:val="tabletext11"/>
              <w:jc w:val="center"/>
              <w:rPr>
                <w:ins w:id="20311" w:author="Author"/>
              </w:rPr>
            </w:pPr>
            <w:ins w:id="20312" w:author="Author">
              <w:r>
                <w:t>2.27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3CB5CD0" w14:textId="77777777" w:rsidR="003F7E2C" w:rsidRDefault="003F7E2C" w:rsidP="00BE28D4">
            <w:pPr>
              <w:pStyle w:val="tabletext11"/>
              <w:jc w:val="center"/>
              <w:rPr>
                <w:ins w:id="20313" w:author="Author"/>
              </w:rPr>
            </w:pPr>
            <w:ins w:id="20314"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B44D48" w14:textId="77777777" w:rsidR="003F7E2C" w:rsidRDefault="003F7E2C" w:rsidP="00BE28D4">
            <w:pPr>
              <w:pStyle w:val="tabletext11"/>
              <w:jc w:val="center"/>
              <w:rPr>
                <w:ins w:id="20315" w:author="Author"/>
              </w:rPr>
            </w:pPr>
            <w:ins w:id="20316"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5CC6D" w14:textId="77777777" w:rsidR="003F7E2C" w:rsidRDefault="003F7E2C" w:rsidP="00BE28D4">
            <w:pPr>
              <w:pStyle w:val="tabletext11"/>
              <w:jc w:val="center"/>
              <w:rPr>
                <w:ins w:id="20317" w:author="Author"/>
              </w:rPr>
            </w:pPr>
            <w:ins w:id="20318"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804272" w14:textId="77777777" w:rsidR="003F7E2C" w:rsidRDefault="003F7E2C" w:rsidP="00BE28D4">
            <w:pPr>
              <w:pStyle w:val="tabletext11"/>
              <w:jc w:val="center"/>
              <w:rPr>
                <w:ins w:id="20319" w:author="Author"/>
              </w:rPr>
            </w:pPr>
            <w:ins w:id="20320" w:author="Author">
              <w:r>
                <w:t>2.27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81E8E1" w14:textId="77777777" w:rsidR="003F7E2C" w:rsidRDefault="003F7E2C" w:rsidP="00BE28D4">
            <w:pPr>
              <w:pStyle w:val="tabletext11"/>
              <w:jc w:val="center"/>
              <w:rPr>
                <w:ins w:id="20321" w:author="Author"/>
              </w:rPr>
            </w:pPr>
            <w:ins w:id="20322" w:author="Author">
              <w:r>
                <w:t>2.27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5CFD4EF" w14:textId="77777777" w:rsidR="003F7E2C" w:rsidRDefault="003F7E2C" w:rsidP="00BE28D4">
            <w:pPr>
              <w:pStyle w:val="tabletext11"/>
              <w:jc w:val="center"/>
              <w:rPr>
                <w:ins w:id="20323" w:author="Author"/>
              </w:rPr>
            </w:pPr>
            <w:ins w:id="20324" w:author="Author">
              <w:r>
                <w:t>2.27</w:t>
              </w:r>
            </w:ins>
          </w:p>
        </w:tc>
      </w:tr>
      <w:tr w:rsidR="003F7E2C" w14:paraId="49725168" w14:textId="77777777" w:rsidTr="00EE1A0A">
        <w:trPr>
          <w:trHeight w:val="190"/>
          <w:ins w:id="20325" w:author="Author"/>
        </w:trPr>
        <w:tc>
          <w:tcPr>
            <w:tcW w:w="200" w:type="dxa"/>
            <w:tcBorders>
              <w:top w:val="single" w:sz="4" w:space="0" w:color="auto"/>
              <w:left w:val="single" w:sz="4" w:space="0" w:color="auto"/>
              <w:bottom w:val="single" w:sz="4" w:space="0" w:color="auto"/>
              <w:right w:val="nil"/>
            </w:tcBorders>
            <w:vAlign w:val="bottom"/>
          </w:tcPr>
          <w:p w14:paraId="1E0700DC" w14:textId="77777777" w:rsidR="003F7E2C" w:rsidRDefault="003F7E2C" w:rsidP="00BE28D4">
            <w:pPr>
              <w:pStyle w:val="tabletext11"/>
              <w:jc w:val="right"/>
              <w:rPr>
                <w:ins w:id="20326" w:author="Author"/>
              </w:rPr>
            </w:pPr>
          </w:p>
        </w:tc>
        <w:tc>
          <w:tcPr>
            <w:tcW w:w="1580" w:type="dxa"/>
            <w:tcBorders>
              <w:top w:val="single" w:sz="4" w:space="0" w:color="auto"/>
              <w:left w:val="nil"/>
              <w:bottom w:val="single" w:sz="4" w:space="0" w:color="auto"/>
              <w:right w:val="single" w:sz="4" w:space="0" w:color="auto"/>
            </w:tcBorders>
            <w:vAlign w:val="bottom"/>
            <w:hideMark/>
          </w:tcPr>
          <w:p w14:paraId="0DB8AEEC" w14:textId="77777777" w:rsidR="003F7E2C" w:rsidRDefault="003F7E2C" w:rsidP="00BE28D4">
            <w:pPr>
              <w:pStyle w:val="tabletext11"/>
              <w:tabs>
                <w:tab w:val="decimal" w:pos="640"/>
              </w:tabs>
              <w:rPr>
                <w:ins w:id="20327" w:author="Author"/>
              </w:rPr>
            </w:pPr>
            <w:ins w:id="20328" w:author="Author">
              <w:r>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11B53A7" w14:textId="77777777" w:rsidR="003F7E2C" w:rsidRDefault="003F7E2C" w:rsidP="00BE28D4">
            <w:pPr>
              <w:pStyle w:val="tabletext11"/>
              <w:jc w:val="center"/>
              <w:rPr>
                <w:ins w:id="20329" w:author="Author"/>
              </w:rPr>
            </w:pPr>
            <w:ins w:id="20330" w:author="Author">
              <w:r>
                <w:t>3.95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064DED3" w14:textId="77777777" w:rsidR="003F7E2C" w:rsidRDefault="003F7E2C" w:rsidP="00BE28D4">
            <w:pPr>
              <w:pStyle w:val="tabletext11"/>
              <w:jc w:val="center"/>
              <w:rPr>
                <w:ins w:id="20331" w:author="Author"/>
              </w:rPr>
            </w:pPr>
            <w:ins w:id="20332"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C4FE21" w14:textId="77777777" w:rsidR="003F7E2C" w:rsidRDefault="003F7E2C" w:rsidP="00BE28D4">
            <w:pPr>
              <w:pStyle w:val="tabletext11"/>
              <w:jc w:val="center"/>
              <w:rPr>
                <w:ins w:id="20333" w:author="Author"/>
              </w:rPr>
            </w:pPr>
            <w:ins w:id="20334"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55DCD2" w14:textId="77777777" w:rsidR="003F7E2C" w:rsidRDefault="003F7E2C" w:rsidP="00BE28D4">
            <w:pPr>
              <w:pStyle w:val="tabletext11"/>
              <w:jc w:val="center"/>
              <w:rPr>
                <w:ins w:id="20335" w:author="Author"/>
              </w:rPr>
            </w:pPr>
            <w:ins w:id="20336"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050F2F" w14:textId="77777777" w:rsidR="003F7E2C" w:rsidRDefault="003F7E2C" w:rsidP="00BE28D4">
            <w:pPr>
              <w:pStyle w:val="tabletext11"/>
              <w:jc w:val="center"/>
              <w:rPr>
                <w:ins w:id="20337" w:author="Author"/>
              </w:rPr>
            </w:pPr>
            <w:ins w:id="20338" w:author="Author">
              <w:r>
                <w:t>2.85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46AAF" w14:textId="77777777" w:rsidR="003F7E2C" w:rsidRDefault="003F7E2C" w:rsidP="00BE28D4">
            <w:pPr>
              <w:pStyle w:val="tabletext11"/>
              <w:jc w:val="center"/>
              <w:rPr>
                <w:ins w:id="20339" w:author="Author"/>
              </w:rPr>
            </w:pPr>
            <w:ins w:id="20340" w:author="Author">
              <w:r>
                <w:t>2.73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1D8D40" w14:textId="77777777" w:rsidR="003F7E2C" w:rsidRDefault="003F7E2C" w:rsidP="00BE28D4">
            <w:pPr>
              <w:pStyle w:val="tabletext11"/>
              <w:jc w:val="center"/>
              <w:rPr>
                <w:ins w:id="20341" w:author="Author"/>
              </w:rPr>
            </w:pPr>
            <w:ins w:id="20342" w:author="Author">
              <w:r>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C08347" w14:textId="77777777" w:rsidR="003F7E2C" w:rsidRDefault="003F7E2C" w:rsidP="00BE28D4">
            <w:pPr>
              <w:pStyle w:val="tabletext11"/>
              <w:jc w:val="center"/>
              <w:rPr>
                <w:ins w:id="20343" w:author="Author"/>
              </w:rPr>
            </w:pPr>
            <w:ins w:id="20344"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790905" w14:textId="77777777" w:rsidR="003F7E2C" w:rsidRDefault="003F7E2C" w:rsidP="00BE28D4">
            <w:pPr>
              <w:pStyle w:val="tabletext11"/>
              <w:jc w:val="center"/>
              <w:rPr>
                <w:ins w:id="20345" w:author="Author"/>
              </w:rPr>
            </w:pPr>
            <w:ins w:id="20346"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5BE793" w14:textId="77777777" w:rsidR="003F7E2C" w:rsidRDefault="003F7E2C" w:rsidP="00BE28D4">
            <w:pPr>
              <w:pStyle w:val="tabletext11"/>
              <w:jc w:val="center"/>
              <w:rPr>
                <w:ins w:id="20347" w:author="Author"/>
              </w:rPr>
            </w:pPr>
            <w:ins w:id="20348"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CFB577" w14:textId="77777777" w:rsidR="003F7E2C" w:rsidRDefault="003F7E2C" w:rsidP="00BE28D4">
            <w:pPr>
              <w:pStyle w:val="tabletext11"/>
              <w:jc w:val="center"/>
              <w:rPr>
                <w:ins w:id="20349" w:author="Author"/>
              </w:rPr>
            </w:pPr>
            <w:ins w:id="20350"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715F82" w14:textId="77777777" w:rsidR="003F7E2C" w:rsidRDefault="003F7E2C" w:rsidP="00BE28D4">
            <w:pPr>
              <w:pStyle w:val="tabletext11"/>
              <w:jc w:val="center"/>
              <w:rPr>
                <w:ins w:id="20351" w:author="Author"/>
              </w:rPr>
            </w:pPr>
            <w:ins w:id="20352"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69F0CA" w14:textId="77777777" w:rsidR="003F7E2C" w:rsidRDefault="003F7E2C" w:rsidP="00BE28D4">
            <w:pPr>
              <w:pStyle w:val="tabletext11"/>
              <w:jc w:val="center"/>
              <w:rPr>
                <w:ins w:id="20353" w:author="Author"/>
              </w:rPr>
            </w:pPr>
            <w:ins w:id="20354"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476B3E" w14:textId="77777777" w:rsidR="003F7E2C" w:rsidRDefault="003F7E2C" w:rsidP="00BE28D4">
            <w:pPr>
              <w:pStyle w:val="tabletext11"/>
              <w:jc w:val="center"/>
              <w:rPr>
                <w:ins w:id="20355" w:author="Author"/>
              </w:rPr>
            </w:pPr>
            <w:ins w:id="20356"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EA1F17" w14:textId="77777777" w:rsidR="003F7E2C" w:rsidRDefault="003F7E2C" w:rsidP="00BE28D4">
            <w:pPr>
              <w:pStyle w:val="tabletext11"/>
              <w:jc w:val="center"/>
              <w:rPr>
                <w:ins w:id="20357" w:author="Author"/>
              </w:rPr>
            </w:pPr>
            <w:ins w:id="20358"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B7689C" w14:textId="77777777" w:rsidR="003F7E2C" w:rsidRDefault="003F7E2C" w:rsidP="00BE28D4">
            <w:pPr>
              <w:pStyle w:val="tabletext11"/>
              <w:jc w:val="center"/>
              <w:rPr>
                <w:ins w:id="20359" w:author="Author"/>
              </w:rPr>
            </w:pPr>
            <w:ins w:id="20360"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34E572" w14:textId="77777777" w:rsidR="003F7E2C" w:rsidRDefault="003F7E2C" w:rsidP="00BE28D4">
            <w:pPr>
              <w:pStyle w:val="tabletext11"/>
              <w:jc w:val="center"/>
              <w:rPr>
                <w:ins w:id="20361" w:author="Author"/>
              </w:rPr>
            </w:pPr>
            <w:ins w:id="20362"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52EAF2" w14:textId="77777777" w:rsidR="003F7E2C" w:rsidRDefault="003F7E2C" w:rsidP="00BE28D4">
            <w:pPr>
              <w:pStyle w:val="tabletext11"/>
              <w:jc w:val="center"/>
              <w:rPr>
                <w:ins w:id="20363" w:author="Author"/>
              </w:rPr>
            </w:pPr>
            <w:ins w:id="20364"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0BFB4C" w14:textId="77777777" w:rsidR="003F7E2C" w:rsidRDefault="003F7E2C" w:rsidP="00BE28D4">
            <w:pPr>
              <w:pStyle w:val="tabletext11"/>
              <w:jc w:val="center"/>
              <w:rPr>
                <w:ins w:id="20365" w:author="Author"/>
              </w:rPr>
            </w:pPr>
            <w:ins w:id="20366"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B48FB4" w14:textId="77777777" w:rsidR="003F7E2C" w:rsidRDefault="003F7E2C" w:rsidP="00BE28D4">
            <w:pPr>
              <w:pStyle w:val="tabletext11"/>
              <w:jc w:val="center"/>
              <w:rPr>
                <w:ins w:id="20367" w:author="Author"/>
              </w:rPr>
            </w:pPr>
            <w:ins w:id="20368"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F9BCA3" w14:textId="77777777" w:rsidR="003F7E2C" w:rsidRDefault="003F7E2C" w:rsidP="00BE28D4">
            <w:pPr>
              <w:pStyle w:val="tabletext11"/>
              <w:jc w:val="center"/>
              <w:rPr>
                <w:ins w:id="20369" w:author="Author"/>
              </w:rPr>
            </w:pPr>
            <w:ins w:id="20370"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C6A7A9" w14:textId="77777777" w:rsidR="003F7E2C" w:rsidRDefault="003F7E2C" w:rsidP="00BE28D4">
            <w:pPr>
              <w:pStyle w:val="tabletext11"/>
              <w:jc w:val="center"/>
              <w:rPr>
                <w:ins w:id="20371" w:author="Author"/>
              </w:rPr>
            </w:pPr>
            <w:ins w:id="20372" w:author="Author">
              <w:r>
                <w:t>2.37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91ACE32" w14:textId="77777777" w:rsidR="003F7E2C" w:rsidRDefault="003F7E2C" w:rsidP="00BE28D4">
            <w:pPr>
              <w:pStyle w:val="tabletext11"/>
              <w:jc w:val="center"/>
              <w:rPr>
                <w:ins w:id="20373" w:author="Author"/>
              </w:rPr>
            </w:pPr>
            <w:ins w:id="20374"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6518CC" w14:textId="77777777" w:rsidR="003F7E2C" w:rsidRDefault="003F7E2C" w:rsidP="00BE28D4">
            <w:pPr>
              <w:pStyle w:val="tabletext11"/>
              <w:jc w:val="center"/>
              <w:rPr>
                <w:ins w:id="20375" w:author="Author"/>
              </w:rPr>
            </w:pPr>
            <w:ins w:id="20376"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7532A2" w14:textId="77777777" w:rsidR="003F7E2C" w:rsidRDefault="003F7E2C" w:rsidP="00BE28D4">
            <w:pPr>
              <w:pStyle w:val="tabletext11"/>
              <w:jc w:val="center"/>
              <w:rPr>
                <w:ins w:id="20377" w:author="Author"/>
              </w:rPr>
            </w:pPr>
            <w:ins w:id="20378"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24599A" w14:textId="77777777" w:rsidR="003F7E2C" w:rsidRDefault="003F7E2C" w:rsidP="00BE28D4">
            <w:pPr>
              <w:pStyle w:val="tabletext11"/>
              <w:jc w:val="center"/>
              <w:rPr>
                <w:ins w:id="20379" w:author="Author"/>
              </w:rPr>
            </w:pPr>
            <w:ins w:id="20380" w:author="Author">
              <w:r>
                <w:t>2.37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8E403C" w14:textId="77777777" w:rsidR="003F7E2C" w:rsidRDefault="003F7E2C" w:rsidP="00BE28D4">
            <w:pPr>
              <w:pStyle w:val="tabletext11"/>
              <w:jc w:val="center"/>
              <w:rPr>
                <w:ins w:id="20381" w:author="Author"/>
              </w:rPr>
            </w:pPr>
            <w:ins w:id="20382" w:author="Author">
              <w:r>
                <w:t>2.37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1432F17" w14:textId="77777777" w:rsidR="003F7E2C" w:rsidRDefault="003F7E2C" w:rsidP="00BE28D4">
            <w:pPr>
              <w:pStyle w:val="tabletext11"/>
              <w:jc w:val="center"/>
              <w:rPr>
                <w:ins w:id="20383" w:author="Author"/>
              </w:rPr>
            </w:pPr>
            <w:ins w:id="20384" w:author="Author">
              <w:r>
                <w:t>2.37</w:t>
              </w:r>
            </w:ins>
          </w:p>
        </w:tc>
      </w:tr>
      <w:tr w:rsidR="003F7E2C" w14:paraId="604C56F7" w14:textId="77777777" w:rsidTr="00EE1A0A">
        <w:trPr>
          <w:trHeight w:val="190"/>
          <w:ins w:id="20385" w:author="Author"/>
        </w:trPr>
        <w:tc>
          <w:tcPr>
            <w:tcW w:w="200" w:type="dxa"/>
            <w:tcBorders>
              <w:top w:val="single" w:sz="4" w:space="0" w:color="auto"/>
              <w:left w:val="single" w:sz="4" w:space="0" w:color="auto"/>
              <w:bottom w:val="single" w:sz="4" w:space="0" w:color="auto"/>
              <w:right w:val="nil"/>
            </w:tcBorders>
            <w:vAlign w:val="bottom"/>
          </w:tcPr>
          <w:p w14:paraId="41A9EAA2" w14:textId="77777777" w:rsidR="003F7E2C" w:rsidRDefault="003F7E2C" w:rsidP="00BE28D4">
            <w:pPr>
              <w:pStyle w:val="tabletext11"/>
              <w:jc w:val="right"/>
              <w:rPr>
                <w:ins w:id="20386" w:author="Author"/>
              </w:rPr>
            </w:pPr>
          </w:p>
        </w:tc>
        <w:tc>
          <w:tcPr>
            <w:tcW w:w="1580" w:type="dxa"/>
            <w:tcBorders>
              <w:top w:val="single" w:sz="4" w:space="0" w:color="auto"/>
              <w:left w:val="nil"/>
              <w:bottom w:val="single" w:sz="4" w:space="0" w:color="auto"/>
              <w:right w:val="single" w:sz="4" w:space="0" w:color="auto"/>
            </w:tcBorders>
            <w:vAlign w:val="bottom"/>
            <w:hideMark/>
          </w:tcPr>
          <w:p w14:paraId="2E9B1940" w14:textId="77777777" w:rsidR="003F7E2C" w:rsidRDefault="003F7E2C" w:rsidP="00BE28D4">
            <w:pPr>
              <w:pStyle w:val="tabletext11"/>
              <w:tabs>
                <w:tab w:val="decimal" w:pos="640"/>
              </w:tabs>
              <w:rPr>
                <w:ins w:id="20387" w:author="Author"/>
              </w:rPr>
            </w:pPr>
            <w:ins w:id="20388" w:author="Author">
              <w:r>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F248245" w14:textId="77777777" w:rsidR="003F7E2C" w:rsidRDefault="003F7E2C" w:rsidP="00BE28D4">
            <w:pPr>
              <w:pStyle w:val="tabletext11"/>
              <w:jc w:val="center"/>
              <w:rPr>
                <w:ins w:id="20389" w:author="Author"/>
              </w:rPr>
            </w:pPr>
            <w:ins w:id="20390" w:author="Author">
              <w:r>
                <w:t>4.15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6A658A0" w14:textId="77777777" w:rsidR="003F7E2C" w:rsidRDefault="003F7E2C" w:rsidP="00BE28D4">
            <w:pPr>
              <w:pStyle w:val="tabletext11"/>
              <w:jc w:val="center"/>
              <w:rPr>
                <w:ins w:id="20391" w:author="Author"/>
              </w:rPr>
            </w:pPr>
            <w:ins w:id="20392" w:author="Author">
              <w:r>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A2B782" w14:textId="77777777" w:rsidR="003F7E2C" w:rsidRDefault="003F7E2C" w:rsidP="00BE28D4">
            <w:pPr>
              <w:pStyle w:val="tabletext11"/>
              <w:jc w:val="center"/>
              <w:rPr>
                <w:ins w:id="20393" w:author="Author"/>
              </w:rPr>
            </w:pPr>
            <w:ins w:id="20394" w:author="Author">
              <w:r>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66D7B6" w14:textId="77777777" w:rsidR="003F7E2C" w:rsidRDefault="003F7E2C" w:rsidP="00BE28D4">
            <w:pPr>
              <w:pStyle w:val="tabletext11"/>
              <w:jc w:val="center"/>
              <w:rPr>
                <w:ins w:id="20395" w:author="Author"/>
              </w:rPr>
            </w:pPr>
            <w:ins w:id="20396" w:author="Author">
              <w:r>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6E20A8" w14:textId="77777777" w:rsidR="003F7E2C" w:rsidRDefault="003F7E2C" w:rsidP="00BE28D4">
            <w:pPr>
              <w:pStyle w:val="tabletext11"/>
              <w:jc w:val="center"/>
              <w:rPr>
                <w:ins w:id="20397" w:author="Author"/>
              </w:rPr>
            </w:pPr>
            <w:ins w:id="20398" w:author="Author">
              <w:r>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E7A812" w14:textId="77777777" w:rsidR="003F7E2C" w:rsidRDefault="003F7E2C" w:rsidP="00BE28D4">
            <w:pPr>
              <w:pStyle w:val="tabletext11"/>
              <w:jc w:val="center"/>
              <w:rPr>
                <w:ins w:id="20399" w:author="Author"/>
              </w:rPr>
            </w:pPr>
            <w:ins w:id="20400" w:author="Author">
              <w:r>
                <w:t>2.86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27889D" w14:textId="77777777" w:rsidR="003F7E2C" w:rsidRDefault="003F7E2C" w:rsidP="00BE28D4">
            <w:pPr>
              <w:pStyle w:val="tabletext11"/>
              <w:jc w:val="center"/>
              <w:rPr>
                <w:ins w:id="20401" w:author="Author"/>
              </w:rPr>
            </w:pPr>
            <w:ins w:id="20402" w:author="Author">
              <w:r>
                <w:t>2.74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B0D337" w14:textId="77777777" w:rsidR="003F7E2C" w:rsidRDefault="003F7E2C" w:rsidP="00BE28D4">
            <w:pPr>
              <w:pStyle w:val="tabletext11"/>
              <w:jc w:val="center"/>
              <w:rPr>
                <w:ins w:id="20403" w:author="Author"/>
              </w:rPr>
            </w:pPr>
            <w:ins w:id="20404" w:author="Author">
              <w:r>
                <w:t>2.61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A3B933" w14:textId="77777777" w:rsidR="003F7E2C" w:rsidRDefault="003F7E2C" w:rsidP="00BE28D4">
            <w:pPr>
              <w:pStyle w:val="tabletext11"/>
              <w:jc w:val="center"/>
              <w:rPr>
                <w:ins w:id="20405" w:author="Author"/>
              </w:rPr>
            </w:pPr>
            <w:ins w:id="20406"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04B9AA" w14:textId="77777777" w:rsidR="003F7E2C" w:rsidRDefault="003F7E2C" w:rsidP="00BE28D4">
            <w:pPr>
              <w:pStyle w:val="tabletext11"/>
              <w:jc w:val="center"/>
              <w:rPr>
                <w:ins w:id="20407" w:author="Author"/>
              </w:rPr>
            </w:pPr>
            <w:ins w:id="20408"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5363F4" w14:textId="77777777" w:rsidR="003F7E2C" w:rsidRDefault="003F7E2C" w:rsidP="00BE28D4">
            <w:pPr>
              <w:pStyle w:val="tabletext11"/>
              <w:jc w:val="center"/>
              <w:rPr>
                <w:ins w:id="20409" w:author="Author"/>
              </w:rPr>
            </w:pPr>
            <w:ins w:id="20410"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2E8680" w14:textId="77777777" w:rsidR="003F7E2C" w:rsidRDefault="003F7E2C" w:rsidP="00BE28D4">
            <w:pPr>
              <w:pStyle w:val="tabletext11"/>
              <w:jc w:val="center"/>
              <w:rPr>
                <w:ins w:id="20411" w:author="Author"/>
              </w:rPr>
            </w:pPr>
            <w:ins w:id="20412"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EA7D8C" w14:textId="77777777" w:rsidR="003F7E2C" w:rsidRDefault="003F7E2C" w:rsidP="00BE28D4">
            <w:pPr>
              <w:pStyle w:val="tabletext11"/>
              <w:jc w:val="center"/>
              <w:rPr>
                <w:ins w:id="20413" w:author="Author"/>
              </w:rPr>
            </w:pPr>
            <w:ins w:id="20414"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DF1B50" w14:textId="77777777" w:rsidR="003F7E2C" w:rsidRDefault="003F7E2C" w:rsidP="00BE28D4">
            <w:pPr>
              <w:pStyle w:val="tabletext11"/>
              <w:jc w:val="center"/>
              <w:rPr>
                <w:ins w:id="20415" w:author="Author"/>
              </w:rPr>
            </w:pPr>
            <w:ins w:id="20416"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278011" w14:textId="77777777" w:rsidR="003F7E2C" w:rsidRDefault="003F7E2C" w:rsidP="00BE28D4">
            <w:pPr>
              <w:pStyle w:val="tabletext11"/>
              <w:jc w:val="center"/>
              <w:rPr>
                <w:ins w:id="20417" w:author="Author"/>
              </w:rPr>
            </w:pPr>
            <w:ins w:id="20418"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68C1E7" w14:textId="77777777" w:rsidR="003F7E2C" w:rsidRDefault="003F7E2C" w:rsidP="00BE28D4">
            <w:pPr>
              <w:pStyle w:val="tabletext11"/>
              <w:jc w:val="center"/>
              <w:rPr>
                <w:ins w:id="20419" w:author="Author"/>
              </w:rPr>
            </w:pPr>
            <w:ins w:id="20420"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382F6" w14:textId="77777777" w:rsidR="003F7E2C" w:rsidRDefault="003F7E2C" w:rsidP="00BE28D4">
            <w:pPr>
              <w:pStyle w:val="tabletext11"/>
              <w:jc w:val="center"/>
              <w:rPr>
                <w:ins w:id="20421" w:author="Author"/>
              </w:rPr>
            </w:pPr>
            <w:ins w:id="20422"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23F6DE" w14:textId="77777777" w:rsidR="003F7E2C" w:rsidRDefault="003F7E2C" w:rsidP="00BE28D4">
            <w:pPr>
              <w:pStyle w:val="tabletext11"/>
              <w:jc w:val="center"/>
              <w:rPr>
                <w:ins w:id="20423" w:author="Author"/>
              </w:rPr>
            </w:pPr>
            <w:ins w:id="20424"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C25633" w14:textId="77777777" w:rsidR="003F7E2C" w:rsidRDefault="003F7E2C" w:rsidP="00BE28D4">
            <w:pPr>
              <w:pStyle w:val="tabletext11"/>
              <w:jc w:val="center"/>
              <w:rPr>
                <w:ins w:id="20425" w:author="Author"/>
              </w:rPr>
            </w:pPr>
            <w:ins w:id="20426"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71BB2B" w14:textId="77777777" w:rsidR="003F7E2C" w:rsidRDefault="003F7E2C" w:rsidP="00BE28D4">
            <w:pPr>
              <w:pStyle w:val="tabletext11"/>
              <w:jc w:val="center"/>
              <w:rPr>
                <w:ins w:id="20427" w:author="Author"/>
              </w:rPr>
            </w:pPr>
            <w:ins w:id="20428"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2635E5" w14:textId="77777777" w:rsidR="003F7E2C" w:rsidRDefault="003F7E2C" w:rsidP="00BE28D4">
            <w:pPr>
              <w:pStyle w:val="tabletext11"/>
              <w:jc w:val="center"/>
              <w:rPr>
                <w:ins w:id="20429" w:author="Author"/>
              </w:rPr>
            </w:pPr>
            <w:ins w:id="20430"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EE3A6D" w14:textId="77777777" w:rsidR="003F7E2C" w:rsidRDefault="003F7E2C" w:rsidP="00BE28D4">
            <w:pPr>
              <w:pStyle w:val="tabletext11"/>
              <w:jc w:val="center"/>
              <w:rPr>
                <w:ins w:id="20431" w:author="Author"/>
              </w:rPr>
            </w:pPr>
            <w:ins w:id="20432" w:author="Author">
              <w:r>
                <w:t>2.49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C445631" w14:textId="77777777" w:rsidR="003F7E2C" w:rsidRDefault="003F7E2C" w:rsidP="00BE28D4">
            <w:pPr>
              <w:pStyle w:val="tabletext11"/>
              <w:jc w:val="center"/>
              <w:rPr>
                <w:ins w:id="20433" w:author="Author"/>
              </w:rPr>
            </w:pPr>
            <w:ins w:id="20434"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AB7389" w14:textId="77777777" w:rsidR="003F7E2C" w:rsidRDefault="003F7E2C" w:rsidP="00BE28D4">
            <w:pPr>
              <w:pStyle w:val="tabletext11"/>
              <w:jc w:val="center"/>
              <w:rPr>
                <w:ins w:id="20435" w:author="Author"/>
              </w:rPr>
            </w:pPr>
            <w:ins w:id="20436"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7C3186" w14:textId="77777777" w:rsidR="003F7E2C" w:rsidRDefault="003F7E2C" w:rsidP="00BE28D4">
            <w:pPr>
              <w:pStyle w:val="tabletext11"/>
              <w:jc w:val="center"/>
              <w:rPr>
                <w:ins w:id="20437" w:author="Author"/>
              </w:rPr>
            </w:pPr>
            <w:ins w:id="20438"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84CAF4" w14:textId="77777777" w:rsidR="003F7E2C" w:rsidRDefault="003F7E2C" w:rsidP="00BE28D4">
            <w:pPr>
              <w:pStyle w:val="tabletext11"/>
              <w:jc w:val="center"/>
              <w:rPr>
                <w:ins w:id="20439" w:author="Author"/>
              </w:rPr>
            </w:pPr>
            <w:ins w:id="20440"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6AD459" w14:textId="77777777" w:rsidR="003F7E2C" w:rsidRDefault="003F7E2C" w:rsidP="00BE28D4">
            <w:pPr>
              <w:pStyle w:val="tabletext11"/>
              <w:jc w:val="center"/>
              <w:rPr>
                <w:ins w:id="20441" w:author="Author"/>
              </w:rPr>
            </w:pPr>
            <w:ins w:id="20442" w:author="Author">
              <w:r>
                <w:t>2.49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9612EC7" w14:textId="77777777" w:rsidR="003F7E2C" w:rsidRDefault="003F7E2C" w:rsidP="00BE28D4">
            <w:pPr>
              <w:pStyle w:val="tabletext11"/>
              <w:jc w:val="center"/>
              <w:rPr>
                <w:ins w:id="20443" w:author="Author"/>
              </w:rPr>
            </w:pPr>
            <w:ins w:id="20444" w:author="Author">
              <w:r>
                <w:t>2.49</w:t>
              </w:r>
            </w:ins>
          </w:p>
        </w:tc>
      </w:tr>
      <w:tr w:rsidR="003F7E2C" w14:paraId="432D5C84" w14:textId="77777777" w:rsidTr="00EE1A0A">
        <w:trPr>
          <w:trHeight w:val="190"/>
          <w:ins w:id="20445" w:author="Author"/>
        </w:trPr>
        <w:tc>
          <w:tcPr>
            <w:tcW w:w="200" w:type="dxa"/>
            <w:tcBorders>
              <w:top w:val="single" w:sz="4" w:space="0" w:color="auto"/>
              <w:left w:val="single" w:sz="4" w:space="0" w:color="auto"/>
              <w:bottom w:val="single" w:sz="4" w:space="0" w:color="auto"/>
              <w:right w:val="nil"/>
            </w:tcBorders>
            <w:vAlign w:val="bottom"/>
          </w:tcPr>
          <w:p w14:paraId="6BB1374A" w14:textId="77777777" w:rsidR="003F7E2C" w:rsidRDefault="003F7E2C" w:rsidP="00BE28D4">
            <w:pPr>
              <w:pStyle w:val="tabletext11"/>
              <w:jc w:val="right"/>
              <w:rPr>
                <w:ins w:id="20446" w:author="Author"/>
              </w:rPr>
            </w:pPr>
          </w:p>
        </w:tc>
        <w:tc>
          <w:tcPr>
            <w:tcW w:w="1580" w:type="dxa"/>
            <w:tcBorders>
              <w:top w:val="single" w:sz="4" w:space="0" w:color="auto"/>
              <w:left w:val="nil"/>
              <w:bottom w:val="single" w:sz="4" w:space="0" w:color="auto"/>
              <w:right w:val="single" w:sz="4" w:space="0" w:color="auto"/>
            </w:tcBorders>
            <w:vAlign w:val="bottom"/>
            <w:hideMark/>
          </w:tcPr>
          <w:p w14:paraId="08A311DD" w14:textId="77777777" w:rsidR="003F7E2C" w:rsidRDefault="003F7E2C" w:rsidP="00BE28D4">
            <w:pPr>
              <w:pStyle w:val="tabletext11"/>
              <w:tabs>
                <w:tab w:val="decimal" w:pos="640"/>
              </w:tabs>
              <w:rPr>
                <w:ins w:id="20447" w:author="Author"/>
              </w:rPr>
            </w:pPr>
            <w:ins w:id="20448" w:author="Author">
              <w:r>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2F1080D" w14:textId="77777777" w:rsidR="003F7E2C" w:rsidRDefault="003F7E2C" w:rsidP="00BE28D4">
            <w:pPr>
              <w:pStyle w:val="tabletext11"/>
              <w:jc w:val="center"/>
              <w:rPr>
                <w:ins w:id="20449" w:author="Author"/>
              </w:rPr>
            </w:pPr>
            <w:ins w:id="20450" w:author="Author">
              <w:r>
                <w:t>4.44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3CEC07A" w14:textId="77777777" w:rsidR="003F7E2C" w:rsidRDefault="003F7E2C" w:rsidP="00BE28D4">
            <w:pPr>
              <w:pStyle w:val="tabletext11"/>
              <w:jc w:val="center"/>
              <w:rPr>
                <w:ins w:id="20451" w:author="Author"/>
              </w:rPr>
            </w:pPr>
            <w:ins w:id="20452" w:author="Author">
              <w:r>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BAD592" w14:textId="77777777" w:rsidR="003F7E2C" w:rsidRDefault="003F7E2C" w:rsidP="00BE28D4">
            <w:pPr>
              <w:pStyle w:val="tabletext11"/>
              <w:jc w:val="center"/>
              <w:rPr>
                <w:ins w:id="20453" w:author="Author"/>
              </w:rPr>
            </w:pPr>
            <w:ins w:id="20454" w:author="Author">
              <w:r>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A0264C" w14:textId="77777777" w:rsidR="003F7E2C" w:rsidRDefault="003F7E2C" w:rsidP="00BE28D4">
            <w:pPr>
              <w:pStyle w:val="tabletext11"/>
              <w:jc w:val="center"/>
              <w:rPr>
                <w:ins w:id="20455" w:author="Author"/>
              </w:rPr>
            </w:pPr>
            <w:ins w:id="20456" w:author="Author">
              <w:r>
                <w:t>3.33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E9E670" w14:textId="77777777" w:rsidR="003F7E2C" w:rsidRDefault="003F7E2C" w:rsidP="00BE28D4">
            <w:pPr>
              <w:pStyle w:val="tabletext11"/>
              <w:jc w:val="center"/>
              <w:rPr>
                <w:ins w:id="20457" w:author="Author"/>
              </w:rPr>
            </w:pPr>
            <w:ins w:id="20458" w:author="Author">
              <w:r>
                <w:t>3.20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3A0C57" w14:textId="77777777" w:rsidR="003F7E2C" w:rsidRDefault="003F7E2C" w:rsidP="00BE28D4">
            <w:pPr>
              <w:pStyle w:val="tabletext11"/>
              <w:jc w:val="center"/>
              <w:rPr>
                <w:ins w:id="20459" w:author="Author"/>
              </w:rPr>
            </w:pPr>
            <w:ins w:id="20460" w:author="Author">
              <w:r>
                <w:t>3.06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F81B2F" w14:textId="77777777" w:rsidR="003F7E2C" w:rsidRDefault="003F7E2C" w:rsidP="00BE28D4">
            <w:pPr>
              <w:pStyle w:val="tabletext11"/>
              <w:jc w:val="center"/>
              <w:rPr>
                <w:ins w:id="20461" w:author="Author"/>
              </w:rPr>
            </w:pPr>
            <w:ins w:id="20462" w:author="Author">
              <w:r>
                <w:t>2.93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379FAD" w14:textId="77777777" w:rsidR="003F7E2C" w:rsidRDefault="003F7E2C" w:rsidP="00BE28D4">
            <w:pPr>
              <w:pStyle w:val="tabletext11"/>
              <w:jc w:val="center"/>
              <w:rPr>
                <w:ins w:id="20463" w:author="Author"/>
              </w:rPr>
            </w:pPr>
            <w:ins w:id="20464" w:author="Author">
              <w:r>
                <w:t>2.80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F570A1" w14:textId="77777777" w:rsidR="003F7E2C" w:rsidRDefault="003F7E2C" w:rsidP="00BE28D4">
            <w:pPr>
              <w:pStyle w:val="tabletext11"/>
              <w:jc w:val="center"/>
              <w:rPr>
                <w:ins w:id="20465" w:author="Author"/>
              </w:rPr>
            </w:pPr>
            <w:ins w:id="20466"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EE71DE" w14:textId="77777777" w:rsidR="003F7E2C" w:rsidRDefault="003F7E2C" w:rsidP="00BE28D4">
            <w:pPr>
              <w:pStyle w:val="tabletext11"/>
              <w:jc w:val="center"/>
              <w:rPr>
                <w:ins w:id="20467" w:author="Author"/>
              </w:rPr>
            </w:pPr>
            <w:ins w:id="20468"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933BA2" w14:textId="77777777" w:rsidR="003F7E2C" w:rsidRDefault="003F7E2C" w:rsidP="00BE28D4">
            <w:pPr>
              <w:pStyle w:val="tabletext11"/>
              <w:jc w:val="center"/>
              <w:rPr>
                <w:ins w:id="20469" w:author="Author"/>
              </w:rPr>
            </w:pPr>
            <w:ins w:id="20470"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63A053" w14:textId="77777777" w:rsidR="003F7E2C" w:rsidRDefault="003F7E2C" w:rsidP="00BE28D4">
            <w:pPr>
              <w:pStyle w:val="tabletext11"/>
              <w:jc w:val="center"/>
              <w:rPr>
                <w:ins w:id="20471" w:author="Author"/>
              </w:rPr>
            </w:pPr>
            <w:ins w:id="20472"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0A6E44" w14:textId="77777777" w:rsidR="003F7E2C" w:rsidRDefault="003F7E2C" w:rsidP="00BE28D4">
            <w:pPr>
              <w:pStyle w:val="tabletext11"/>
              <w:jc w:val="center"/>
              <w:rPr>
                <w:ins w:id="20473" w:author="Author"/>
              </w:rPr>
            </w:pPr>
            <w:ins w:id="20474"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34DF93" w14:textId="77777777" w:rsidR="003F7E2C" w:rsidRDefault="003F7E2C" w:rsidP="00BE28D4">
            <w:pPr>
              <w:pStyle w:val="tabletext11"/>
              <w:jc w:val="center"/>
              <w:rPr>
                <w:ins w:id="20475" w:author="Author"/>
              </w:rPr>
            </w:pPr>
            <w:ins w:id="20476"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71DF12" w14:textId="77777777" w:rsidR="003F7E2C" w:rsidRDefault="003F7E2C" w:rsidP="00BE28D4">
            <w:pPr>
              <w:pStyle w:val="tabletext11"/>
              <w:jc w:val="center"/>
              <w:rPr>
                <w:ins w:id="20477" w:author="Author"/>
              </w:rPr>
            </w:pPr>
            <w:ins w:id="20478"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87991F" w14:textId="77777777" w:rsidR="003F7E2C" w:rsidRDefault="003F7E2C" w:rsidP="00BE28D4">
            <w:pPr>
              <w:pStyle w:val="tabletext11"/>
              <w:jc w:val="center"/>
              <w:rPr>
                <w:ins w:id="20479" w:author="Author"/>
              </w:rPr>
            </w:pPr>
            <w:ins w:id="20480"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09FD19" w14:textId="77777777" w:rsidR="003F7E2C" w:rsidRDefault="003F7E2C" w:rsidP="00BE28D4">
            <w:pPr>
              <w:pStyle w:val="tabletext11"/>
              <w:jc w:val="center"/>
              <w:rPr>
                <w:ins w:id="20481" w:author="Author"/>
              </w:rPr>
            </w:pPr>
            <w:ins w:id="20482"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3F82D2" w14:textId="77777777" w:rsidR="003F7E2C" w:rsidRDefault="003F7E2C" w:rsidP="00BE28D4">
            <w:pPr>
              <w:pStyle w:val="tabletext11"/>
              <w:jc w:val="center"/>
              <w:rPr>
                <w:ins w:id="20483" w:author="Author"/>
              </w:rPr>
            </w:pPr>
            <w:ins w:id="20484"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8A8ADB" w14:textId="77777777" w:rsidR="003F7E2C" w:rsidRDefault="003F7E2C" w:rsidP="00BE28D4">
            <w:pPr>
              <w:pStyle w:val="tabletext11"/>
              <w:jc w:val="center"/>
              <w:rPr>
                <w:ins w:id="20485" w:author="Author"/>
              </w:rPr>
            </w:pPr>
            <w:ins w:id="20486"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FDC1DB" w14:textId="77777777" w:rsidR="003F7E2C" w:rsidRDefault="003F7E2C" w:rsidP="00BE28D4">
            <w:pPr>
              <w:pStyle w:val="tabletext11"/>
              <w:jc w:val="center"/>
              <w:rPr>
                <w:ins w:id="20487" w:author="Author"/>
              </w:rPr>
            </w:pPr>
            <w:ins w:id="20488"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02E7A5" w14:textId="77777777" w:rsidR="003F7E2C" w:rsidRDefault="003F7E2C" w:rsidP="00BE28D4">
            <w:pPr>
              <w:pStyle w:val="tabletext11"/>
              <w:jc w:val="center"/>
              <w:rPr>
                <w:ins w:id="20489" w:author="Author"/>
              </w:rPr>
            </w:pPr>
            <w:ins w:id="20490"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7D6CCC" w14:textId="77777777" w:rsidR="003F7E2C" w:rsidRDefault="003F7E2C" w:rsidP="00BE28D4">
            <w:pPr>
              <w:pStyle w:val="tabletext11"/>
              <w:jc w:val="center"/>
              <w:rPr>
                <w:ins w:id="20491" w:author="Author"/>
              </w:rPr>
            </w:pPr>
            <w:ins w:id="20492" w:author="Author">
              <w:r>
                <w:t>2.66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1C3AF5F" w14:textId="77777777" w:rsidR="003F7E2C" w:rsidRDefault="003F7E2C" w:rsidP="00BE28D4">
            <w:pPr>
              <w:pStyle w:val="tabletext11"/>
              <w:jc w:val="center"/>
              <w:rPr>
                <w:ins w:id="20493" w:author="Author"/>
              </w:rPr>
            </w:pPr>
            <w:ins w:id="20494"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2B7A25" w14:textId="77777777" w:rsidR="003F7E2C" w:rsidRDefault="003F7E2C" w:rsidP="00BE28D4">
            <w:pPr>
              <w:pStyle w:val="tabletext11"/>
              <w:jc w:val="center"/>
              <w:rPr>
                <w:ins w:id="20495" w:author="Author"/>
              </w:rPr>
            </w:pPr>
            <w:ins w:id="20496"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F9C4D8" w14:textId="77777777" w:rsidR="003F7E2C" w:rsidRDefault="003F7E2C" w:rsidP="00BE28D4">
            <w:pPr>
              <w:pStyle w:val="tabletext11"/>
              <w:jc w:val="center"/>
              <w:rPr>
                <w:ins w:id="20497" w:author="Author"/>
              </w:rPr>
            </w:pPr>
            <w:ins w:id="20498"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01766C" w14:textId="77777777" w:rsidR="003F7E2C" w:rsidRDefault="003F7E2C" w:rsidP="00BE28D4">
            <w:pPr>
              <w:pStyle w:val="tabletext11"/>
              <w:jc w:val="center"/>
              <w:rPr>
                <w:ins w:id="20499" w:author="Author"/>
              </w:rPr>
            </w:pPr>
            <w:ins w:id="20500" w:author="Author">
              <w:r>
                <w:t>2.66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28F2EA" w14:textId="77777777" w:rsidR="003F7E2C" w:rsidRDefault="003F7E2C" w:rsidP="00BE28D4">
            <w:pPr>
              <w:pStyle w:val="tabletext11"/>
              <w:jc w:val="center"/>
              <w:rPr>
                <w:ins w:id="20501" w:author="Author"/>
              </w:rPr>
            </w:pPr>
            <w:ins w:id="20502" w:author="Author">
              <w:r>
                <w:t>2.66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6FBC124" w14:textId="77777777" w:rsidR="003F7E2C" w:rsidRDefault="003F7E2C" w:rsidP="00BE28D4">
            <w:pPr>
              <w:pStyle w:val="tabletext11"/>
              <w:jc w:val="center"/>
              <w:rPr>
                <w:ins w:id="20503" w:author="Author"/>
              </w:rPr>
            </w:pPr>
            <w:ins w:id="20504" w:author="Author">
              <w:r>
                <w:t>2.66</w:t>
              </w:r>
            </w:ins>
          </w:p>
        </w:tc>
      </w:tr>
      <w:tr w:rsidR="003F7E2C" w14:paraId="04166E0A" w14:textId="77777777" w:rsidTr="00EE1A0A">
        <w:trPr>
          <w:trHeight w:val="190"/>
          <w:ins w:id="20505" w:author="Author"/>
        </w:trPr>
        <w:tc>
          <w:tcPr>
            <w:tcW w:w="200" w:type="dxa"/>
            <w:tcBorders>
              <w:top w:val="single" w:sz="4" w:space="0" w:color="auto"/>
              <w:left w:val="single" w:sz="4" w:space="0" w:color="auto"/>
              <w:bottom w:val="single" w:sz="4" w:space="0" w:color="auto"/>
              <w:right w:val="nil"/>
            </w:tcBorders>
            <w:vAlign w:val="bottom"/>
          </w:tcPr>
          <w:p w14:paraId="3E431702" w14:textId="77777777" w:rsidR="003F7E2C" w:rsidRDefault="003F7E2C" w:rsidP="00BE28D4">
            <w:pPr>
              <w:pStyle w:val="tabletext11"/>
              <w:jc w:val="right"/>
              <w:rPr>
                <w:ins w:id="20506" w:author="Author"/>
              </w:rPr>
            </w:pPr>
          </w:p>
        </w:tc>
        <w:tc>
          <w:tcPr>
            <w:tcW w:w="1580" w:type="dxa"/>
            <w:tcBorders>
              <w:top w:val="single" w:sz="4" w:space="0" w:color="auto"/>
              <w:left w:val="nil"/>
              <w:bottom w:val="single" w:sz="4" w:space="0" w:color="auto"/>
              <w:right w:val="single" w:sz="4" w:space="0" w:color="auto"/>
            </w:tcBorders>
            <w:vAlign w:val="bottom"/>
            <w:hideMark/>
          </w:tcPr>
          <w:p w14:paraId="2ED68683" w14:textId="77777777" w:rsidR="003F7E2C" w:rsidRDefault="003F7E2C" w:rsidP="00BE28D4">
            <w:pPr>
              <w:pStyle w:val="tabletext11"/>
              <w:tabs>
                <w:tab w:val="decimal" w:pos="640"/>
              </w:tabs>
              <w:rPr>
                <w:ins w:id="20507" w:author="Author"/>
              </w:rPr>
            </w:pPr>
            <w:ins w:id="20508" w:author="Author">
              <w:r>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6F320CF" w14:textId="77777777" w:rsidR="003F7E2C" w:rsidRDefault="003F7E2C" w:rsidP="00BE28D4">
            <w:pPr>
              <w:pStyle w:val="tabletext11"/>
              <w:jc w:val="center"/>
              <w:rPr>
                <w:ins w:id="20509" w:author="Author"/>
              </w:rPr>
            </w:pPr>
            <w:ins w:id="20510" w:author="Author">
              <w:r>
                <w:t>4.70</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83EA181" w14:textId="77777777" w:rsidR="003F7E2C" w:rsidRDefault="003F7E2C" w:rsidP="00BE28D4">
            <w:pPr>
              <w:pStyle w:val="tabletext11"/>
              <w:jc w:val="center"/>
              <w:rPr>
                <w:ins w:id="20511" w:author="Author"/>
              </w:rPr>
            </w:pPr>
            <w:ins w:id="20512" w:author="Author">
              <w:r>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C6B8E4" w14:textId="77777777" w:rsidR="003F7E2C" w:rsidRDefault="003F7E2C" w:rsidP="00BE28D4">
            <w:pPr>
              <w:pStyle w:val="tabletext11"/>
              <w:jc w:val="center"/>
              <w:rPr>
                <w:ins w:id="20513" w:author="Author"/>
              </w:rPr>
            </w:pPr>
            <w:ins w:id="20514" w:author="Author">
              <w:r>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AFD34C" w14:textId="77777777" w:rsidR="003F7E2C" w:rsidRDefault="003F7E2C" w:rsidP="00BE28D4">
            <w:pPr>
              <w:pStyle w:val="tabletext11"/>
              <w:jc w:val="center"/>
              <w:rPr>
                <w:ins w:id="20515" w:author="Author"/>
              </w:rPr>
            </w:pPr>
            <w:ins w:id="20516" w:author="Author">
              <w:r>
                <w:t>3.53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4A0DF6" w14:textId="77777777" w:rsidR="003F7E2C" w:rsidRDefault="003F7E2C" w:rsidP="00BE28D4">
            <w:pPr>
              <w:pStyle w:val="tabletext11"/>
              <w:jc w:val="center"/>
              <w:rPr>
                <w:ins w:id="20517" w:author="Author"/>
              </w:rPr>
            </w:pPr>
            <w:ins w:id="20518" w:author="Author">
              <w:r>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0659E1" w14:textId="77777777" w:rsidR="003F7E2C" w:rsidRDefault="003F7E2C" w:rsidP="00BE28D4">
            <w:pPr>
              <w:pStyle w:val="tabletext11"/>
              <w:jc w:val="center"/>
              <w:rPr>
                <w:ins w:id="20519" w:author="Author"/>
              </w:rPr>
            </w:pPr>
            <w:ins w:id="20520" w:author="Author">
              <w:r>
                <w:t>3.24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B2D977" w14:textId="77777777" w:rsidR="003F7E2C" w:rsidRDefault="003F7E2C" w:rsidP="00BE28D4">
            <w:pPr>
              <w:pStyle w:val="tabletext11"/>
              <w:jc w:val="center"/>
              <w:rPr>
                <w:ins w:id="20521" w:author="Author"/>
              </w:rPr>
            </w:pPr>
            <w:ins w:id="20522"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4D8411" w14:textId="77777777" w:rsidR="003F7E2C" w:rsidRDefault="003F7E2C" w:rsidP="00BE28D4">
            <w:pPr>
              <w:pStyle w:val="tabletext11"/>
              <w:jc w:val="center"/>
              <w:rPr>
                <w:ins w:id="20523" w:author="Author"/>
              </w:rPr>
            </w:pPr>
            <w:ins w:id="20524"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D07836" w14:textId="77777777" w:rsidR="003F7E2C" w:rsidRDefault="003F7E2C" w:rsidP="00BE28D4">
            <w:pPr>
              <w:pStyle w:val="tabletext11"/>
              <w:jc w:val="center"/>
              <w:rPr>
                <w:ins w:id="20525" w:author="Author"/>
              </w:rPr>
            </w:pPr>
            <w:ins w:id="20526"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A08928" w14:textId="77777777" w:rsidR="003F7E2C" w:rsidRDefault="003F7E2C" w:rsidP="00BE28D4">
            <w:pPr>
              <w:pStyle w:val="tabletext11"/>
              <w:jc w:val="center"/>
              <w:rPr>
                <w:ins w:id="20527" w:author="Author"/>
              </w:rPr>
            </w:pPr>
            <w:ins w:id="20528"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BA9FB1" w14:textId="77777777" w:rsidR="003F7E2C" w:rsidRDefault="003F7E2C" w:rsidP="00BE28D4">
            <w:pPr>
              <w:pStyle w:val="tabletext11"/>
              <w:jc w:val="center"/>
              <w:rPr>
                <w:ins w:id="20529" w:author="Author"/>
              </w:rPr>
            </w:pPr>
            <w:ins w:id="20530"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8D332C" w14:textId="77777777" w:rsidR="003F7E2C" w:rsidRDefault="003F7E2C" w:rsidP="00BE28D4">
            <w:pPr>
              <w:pStyle w:val="tabletext11"/>
              <w:jc w:val="center"/>
              <w:rPr>
                <w:ins w:id="20531" w:author="Author"/>
              </w:rPr>
            </w:pPr>
            <w:ins w:id="20532"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F11225" w14:textId="77777777" w:rsidR="003F7E2C" w:rsidRDefault="003F7E2C" w:rsidP="00BE28D4">
            <w:pPr>
              <w:pStyle w:val="tabletext11"/>
              <w:jc w:val="center"/>
              <w:rPr>
                <w:ins w:id="20533" w:author="Author"/>
              </w:rPr>
            </w:pPr>
            <w:ins w:id="20534"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21CB1" w14:textId="77777777" w:rsidR="003F7E2C" w:rsidRDefault="003F7E2C" w:rsidP="00BE28D4">
            <w:pPr>
              <w:pStyle w:val="tabletext11"/>
              <w:jc w:val="center"/>
              <w:rPr>
                <w:ins w:id="20535" w:author="Author"/>
              </w:rPr>
            </w:pPr>
            <w:ins w:id="20536"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236089" w14:textId="77777777" w:rsidR="003F7E2C" w:rsidRDefault="003F7E2C" w:rsidP="00BE28D4">
            <w:pPr>
              <w:pStyle w:val="tabletext11"/>
              <w:jc w:val="center"/>
              <w:rPr>
                <w:ins w:id="20537" w:author="Author"/>
              </w:rPr>
            </w:pPr>
            <w:ins w:id="20538"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3B1E06" w14:textId="77777777" w:rsidR="003F7E2C" w:rsidRDefault="003F7E2C" w:rsidP="00BE28D4">
            <w:pPr>
              <w:pStyle w:val="tabletext11"/>
              <w:jc w:val="center"/>
              <w:rPr>
                <w:ins w:id="20539" w:author="Author"/>
              </w:rPr>
            </w:pPr>
            <w:ins w:id="20540"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FB83C7" w14:textId="77777777" w:rsidR="003F7E2C" w:rsidRDefault="003F7E2C" w:rsidP="00BE28D4">
            <w:pPr>
              <w:pStyle w:val="tabletext11"/>
              <w:jc w:val="center"/>
              <w:rPr>
                <w:ins w:id="20541" w:author="Author"/>
              </w:rPr>
            </w:pPr>
            <w:ins w:id="20542"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FB3A98" w14:textId="77777777" w:rsidR="003F7E2C" w:rsidRDefault="003F7E2C" w:rsidP="00BE28D4">
            <w:pPr>
              <w:pStyle w:val="tabletext11"/>
              <w:jc w:val="center"/>
              <w:rPr>
                <w:ins w:id="20543" w:author="Author"/>
              </w:rPr>
            </w:pPr>
            <w:ins w:id="20544"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038FC4" w14:textId="77777777" w:rsidR="003F7E2C" w:rsidRDefault="003F7E2C" w:rsidP="00BE28D4">
            <w:pPr>
              <w:pStyle w:val="tabletext11"/>
              <w:jc w:val="center"/>
              <w:rPr>
                <w:ins w:id="20545" w:author="Author"/>
              </w:rPr>
            </w:pPr>
            <w:ins w:id="20546"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AF3509" w14:textId="77777777" w:rsidR="003F7E2C" w:rsidRDefault="003F7E2C" w:rsidP="00BE28D4">
            <w:pPr>
              <w:pStyle w:val="tabletext11"/>
              <w:jc w:val="center"/>
              <w:rPr>
                <w:ins w:id="20547" w:author="Author"/>
              </w:rPr>
            </w:pPr>
            <w:ins w:id="20548"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926F9E" w14:textId="77777777" w:rsidR="003F7E2C" w:rsidRDefault="003F7E2C" w:rsidP="00BE28D4">
            <w:pPr>
              <w:pStyle w:val="tabletext11"/>
              <w:jc w:val="center"/>
              <w:rPr>
                <w:ins w:id="20549" w:author="Author"/>
              </w:rPr>
            </w:pPr>
            <w:ins w:id="20550"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D0AF9B" w14:textId="77777777" w:rsidR="003F7E2C" w:rsidRDefault="003F7E2C" w:rsidP="00BE28D4">
            <w:pPr>
              <w:pStyle w:val="tabletext11"/>
              <w:jc w:val="center"/>
              <w:rPr>
                <w:ins w:id="20551" w:author="Author"/>
              </w:rPr>
            </w:pPr>
            <w:ins w:id="20552" w:author="Author">
              <w:r>
                <w:t>2.82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8ED916B" w14:textId="77777777" w:rsidR="003F7E2C" w:rsidRDefault="003F7E2C" w:rsidP="00BE28D4">
            <w:pPr>
              <w:pStyle w:val="tabletext11"/>
              <w:jc w:val="center"/>
              <w:rPr>
                <w:ins w:id="20553" w:author="Author"/>
              </w:rPr>
            </w:pPr>
            <w:ins w:id="20554"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F093FC" w14:textId="77777777" w:rsidR="003F7E2C" w:rsidRDefault="003F7E2C" w:rsidP="00BE28D4">
            <w:pPr>
              <w:pStyle w:val="tabletext11"/>
              <w:jc w:val="center"/>
              <w:rPr>
                <w:ins w:id="20555" w:author="Author"/>
              </w:rPr>
            </w:pPr>
            <w:ins w:id="20556"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69E36C" w14:textId="77777777" w:rsidR="003F7E2C" w:rsidRDefault="003F7E2C" w:rsidP="00BE28D4">
            <w:pPr>
              <w:pStyle w:val="tabletext11"/>
              <w:jc w:val="center"/>
              <w:rPr>
                <w:ins w:id="20557" w:author="Author"/>
              </w:rPr>
            </w:pPr>
            <w:ins w:id="20558"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46548A" w14:textId="77777777" w:rsidR="003F7E2C" w:rsidRDefault="003F7E2C" w:rsidP="00BE28D4">
            <w:pPr>
              <w:pStyle w:val="tabletext11"/>
              <w:jc w:val="center"/>
              <w:rPr>
                <w:ins w:id="20559" w:author="Author"/>
              </w:rPr>
            </w:pPr>
            <w:ins w:id="20560"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2615B7" w14:textId="77777777" w:rsidR="003F7E2C" w:rsidRDefault="003F7E2C" w:rsidP="00BE28D4">
            <w:pPr>
              <w:pStyle w:val="tabletext11"/>
              <w:jc w:val="center"/>
              <w:rPr>
                <w:ins w:id="20561" w:author="Author"/>
              </w:rPr>
            </w:pPr>
            <w:ins w:id="20562" w:author="Author">
              <w:r>
                <w:t>2.82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61BD064" w14:textId="77777777" w:rsidR="003F7E2C" w:rsidRDefault="003F7E2C" w:rsidP="00BE28D4">
            <w:pPr>
              <w:pStyle w:val="tabletext11"/>
              <w:jc w:val="center"/>
              <w:rPr>
                <w:ins w:id="20563" w:author="Author"/>
              </w:rPr>
            </w:pPr>
            <w:ins w:id="20564" w:author="Author">
              <w:r>
                <w:t>2.82</w:t>
              </w:r>
            </w:ins>
          </w:p>
        </w:tc>
      </w:tr>
      <w:tr w:rsidR="003F7E2C" w14:paraId="08E630DA" w14:textId="77777777" w:rsidTr="00EE1A0A">
        <w:trPr>
          <w:trHeight w:val="190"/>
          <w:ins w:id="20565" w:author="Author"/>
        </w:trPr>
        <w:tc>
          <w:tcPr>
            <w:tcW w:w="200" w:type="dxa"/>
            <w:tcBorders>
              <w:top w:val="single" w:sz="4" w:space="0" w:color="auto"/>
              <w:left w:val="single" w:sz="4" w:space="0" w:color="auto"/>
              <w:bottom w:val="single" w:sz="4" w:space="0" w:color="auto"/>
              <w:right w:val="nil"/>
            </w:tcBorders>
            <w:vAlign w:val="bottom"/>
          </w:tcPr>
          <w:p w14:paraId="6B8823B6" w14:textId="77777777" w:rsidR="003F7E2C" w:rsidRDefault="003F7E2C" w:rsidP="00BE28D4">
            <w:pPr>
              <w:pStyle w:val="tabletext11"/>
              <w:jc w:val="right"/>
              <w:rPr>
                <w:ins w:id="20566" w:author="Author"/>
              </w:rPr>
            </w:pPr>
          </w:p>
        </w:tc>
        <w:tc>
          <w:tcPr>
            <w:tcW w:w="1580" w:type="dxa"/>
            <w:tcBorders>
              <w:top w:val="single" w:sz="4" w:space="0" w:color="auto"/>
              <w:left w:val="nil"/>
              <w:bottom w:val="single" w:sz="4" w:space="0" w:color="auto"/>
              <w:right w:val="single" w:sz="4" w:space="0" w:color="auto"/>
            </w:tcBorders>
            <w:vAlign w:val="bottom"/>
            <w:hideMark/>
          </w:tcPr>
          <w:p w14:paraId="60CEF227" w14:textId="77777777" w:rsidR="003F7E2C" w:rsidRDefault="003F7E2C" w:rsidP="00BE28D4">
            <w:pPr>
              <w:pStyle w:val="tabletext11"/>
              <w:tabs>
                <w:tab w:val="decimal" w:pos="640"/>
              </w:tabs>
              <w:rPr>
                <w:ins w:id="20567" w:author="Author"/>
              </w:rPr>
            </w:pPr>
            <w:ins w:id="20568" w:author="Author">
              <w:r>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E2CB7E0" w14:textId="77777777" w:rsidR="003F7E2C" w:rsidRDefault="003F7E2C" w:rsidP="00BE28D4">
            <w:pPr>
              <w:pStyle w:val="tabletext11"/>
              <w:jc w:val="center"/>
              <w:rPr>
                <w:ins w:id="20569" w:author="Author"/>
              </w:rPr>
            </w:pPr>
            <w:ins w:id="20570" w:author="Author">
              <w:r>
                <w:t>4.94</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4971A4B" w14:textId="77777777" w:rsidR="003F7E2C" w:rsidRDefault="003F7E2C" w:rsidP="00BE28D4">
            <w:pPr>
              <w:pStyle w:val="tabletext11"/>
              <w:jc w:val="center"/>
              <w:rPr>
                <w:ins w:id="20571" w:author="Author"/>
              </w:rPr>
            </w:pPr>
            <w:ins w:id="20572" w:author="Author">
              <w:r>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D863ED" w14:textId="77777777" w:rsidR="003F7E2C" w:rsidRDefault="003F7E2C" w:rsidP="00BE28D4">
            <w:pPr>
              <w:pStyle w:val="tabletext11"/>
              <w:jc w:val="center"/>
              <w:rPr>
                <w:ins w:id="20573" w:author="Author"/>
              </w:rPr>
            </w:pPr>
            <w:ins w:id="20574" w:author="Author">
              <w:r>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7E22D0" w14:textId="77777777" w:rsidR="003F7E2C" w:rsidRDefault="003F7E2C" w:rsidP="00BE28D4">
            <w:pPr>
              <w:pStyle w:val="tabletext11"/>
              <w:jc w:val="center"/>
              <w:rPr>
                <w:ins w:id="20575" w:author="Author"/>
              </w:rPr>
            </w:pPr>
            <w:ins w:id="20576" w:author="Author">
              <w:r>
                <w:t>3.71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0A4361" w14:textId="77777777" w:rsidR="003F7E2C" w:rsidRDefault="003F7E2C" w:rsidP="00BE28D4">
            <w:pPr>
              <w:pStyle w:val="tabletext11"/>
              <w:jc w:val="center"/>
              <w:rPr>
                <w:ins w:id="20577" w:author="Author"/>
              </w:rPr>
            </w:pPr>
            <w:ins w:id="20578" w:author="Author">
              <w:r>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C7B475" w14:textId="77777777" w:rsidR="003F7E2C" w:rsidRDefault="003F7E2C" w:rsidP="00BE28D4">
            <w:pPr>
              <w:pStyle w:val="tabletext11"/>
              <w:jc w:val="center"/>
              <w:rPr>
                <w:ins w:id="20579" w:author="Author"/>
              </w:rPr>
            </w:pPr>
            <w:ins w:id="20580" w:author="Author">
              <w:r>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62CCA3" w14:textId="77777777" w:rsidR="003F7E2C" w:rsidRDefault="003F7E2C" w:rsidP="00BE28D4">
            <w:pPr>
              <w:pStyle w:val="tabletext11"/>
              <w:jc w:val="center"/>
              <w:rPr>
                <w:ins w:id="20581" w:author="Author"/>
              </w:rPr>
            </w:pPr>
            <w:ins w:id="20582" w:author="Author">
              <w:r>
                <w:t>3.26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5164C6" w14:textId="77777777" w:rsidR="003F7E2C" w:rsidRDefault="003F7E2C" w:rsidP="00BE28D4">
            <w:pPr>
              <w:pStyle w:val="tabletext11"/>
              <w:jc w:val="center"/>
              <w:rPr>
                <w:ins w:id="20583" w:author="Author"/>
              </w:rPr>
            </w:pPr>
            <w:ins w:id="20584" w:author="Author">
              <w:r>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93FEC9" w14:textId="77777777" w:rsidR="003F7E2C" w:rsidRDefault="003F7E2C" w:rsidP="00BE28D4">
            <w:pPr>
              <w:pStyle w:val="tabletext11"/>
              <w:jc w:val="center"/>
              <w:rPr>
                <w:ins w:id="20585" w:author="Author"/>
              </w:rPr>
            </w:pPr>
            <w:ins w:id="20586"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A22C6E" w14:textId="77777777" w:rsidR="003F7E2C" w:rsidRDefault="003F7E2C" w:rsidP="00BE28D4">
            <w:pPr>
              <w:pStyle w:val="tabletext11"/>
              <w:jc w:val="center"/>
              <w:rPr>
                <w:ins w:id="20587" w:author="Author"/>
              </w:rPr>
            </w:pPr>
            <w:ins w:id="20588"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8F2F69" w14:textId="77777777" w:rsidR="003F7E2C" w:rsidRDefault="003F7E2C" w:rsidP="00BE28D4">
            <w:pPr>
              <w:pStyle w:val="tabletext11"/>
              <w:jc w:val="center"/>
              <w:rPr>
                <w:ins w:id="20589" w:author="Author"/>
              </w:rPr>
            </w:pPr>
            <w:ins w:id="20590"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1A9282" w14:textId="77777777" w:rsidR="003F7E2C" w:rsidRDefault="003F7E2C" w:rsidP="00BE28D4">
            <w:pPr>
              <w:pStyle w:val="tabletext11"/>
              <w:jc w:val="center"/>
              <w:rPr>
                <w:ins w:id="20591" w:author="Author"/>
              </w:rPr>
            </w:pPr>
            <w:ins w:id="20592"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734405" w14:textId="77777777" w:rsidR="003F7E2C" w:rsidRDefault="003F7E2C" w:rsidP="00BE28D4">
            <w:pPr>
              <w:pStyle w:val="tabletext11"/>
              <w:jc w:val="center"/>
              <w:rPr>
                <w:ins w:id="20593" w:author="Author"/>
              </w:rPr>
            </w:pPr>
            <w:ins w:id="20594"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052F89" w14:textId="77777777" w:rsidR="003F7E2C" w:rsidRDefault="003F7E2C" w:rsidP="00BE28D4">
            <w:pPr>
              <w:pStyle w:val="tabletext11"/>
              <w:jc w:val="center"/>
              <w:rPr>
                <w:ins w:id="20595" w:author="Author"/>
              </w:rPr>
            </w:pPr>
            <w:ins w:id="20596"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FD6BB1" w14:textId="77777777" w:rsidR="003F7E2C" w:rsidRDefault="003F7E2C" w:rsidP="00BE28D4">
            <w:pPr>
              <w:pStyle w:val="tabletext11"/>
              <w:jc w:val="center"/>
              <w:rPr>
                <w:ins w:id="20597" w:author="Author"/>
              </w:rPr>
            </w:pPr>
            <w:ins w:id="20598"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1945BC" w14:textId="77777777" w:rsidR="003F7E2C" w:rsidRDefault="003F7E2C" w:rsidP="00BE28D4">
            <w:pPr>
              <w:pStyle w:val="tabletext11"/>
              <w:jc w:val="center"/>
              <w:rPr>
                <w:ins w:id="20599" w:author="Author"/>
              </w:rPr>
            </w:pPr>
            <w:ins w:id="20600"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950E5F" w14:textId="77777777" w:rsidR="003F7E2C" w:rsidRDefault="003F7E2C" w:rsidP="00BE28D4">
            <w:pPr>
              <w:pStyle w:val="tabletext11"/>
              <w:jc w:val="center"/>
              <w:rPr>
                <w:ins w:id="20601" w:author="Author"/>
              </w:rPr>
            </w:pPr>
            <w:ins w:id="20602"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551A84" w14:textId="77777777" w:rsidR="003F7E2C" w:rsidRDefault="003F7E2C" w:rsidP="00BE28D4">
            <w:pPr>
              <w:pStyle w:val="tabletext11"/>
              <w:jc w:val="center"/>
              <w:rPr>
                <w:ins w:id="20603" w:author="Author"/>
              </w:rPr>
            </w:pPr>
            <w:ins w:id="20604"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E72925" w14:textId="77777777" w:rsidR="003F7E2C" w:rsidRDefault="003F7E2C" w:rsidP="00BE28D4">
            <w:pPr>
              <w:pStyle w:val="tabletext11"/>
              <w:jc w:val="center"/>
              <w:rPr>
                <w:ins w:id="20605" w:author="Author"/>
              </w:rPr>
            </w:pPr>
            <w:ins w:id="20606"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225F8F" w14:textId="77777777" w:rsidR="003F7E2C" w:rsidRDefault="003F7E2C" w:rsidP="00BE28D4">
            <w:pPr>
              <w:pStyle w:val="tabletext11"/>
              <w:jc w:val="center"/>
              <w:rPr>
                <w:ins w:id="20607" w:author="Author"/>
              </w:rPr>
            </w:pPr>
            <w:ins w:id="20608"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B8D91A" w14:textId="77777777" w:rsidR="003F7E2C" w:rsidRDefault="003F7E2C" w:rsidP="00BE28D4">
            <w:pPr>
              <w:pStyle w:val="tabletext11"/>
              <w:jc w:val="center"/>
              <w:rPr>
                <w:ins w:id="20609" w:author="Author"/>
              </w:rPr>
            </w:pPr>
            <w:ins w:id="20610"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6D805B" w14:textId="77777777" w:rsidR="003F7E2C" w:rsidRDefault="003F7E2C" w:rsidP="00BE28D4">
            <w:pPr>
              <w:pStyle w:val="tabletext11"/>
              <w:jc w:val="center"/>
              <w:rPr>
                <w:ins w:id="20611" w:author="Author"/>
              </w:rPr>
            </w:pPr>
            <w:ins w:id="20612" w:author="Author">
              <w:r>
                <w:t>2.96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1E1E898" w14:textId="77777777" w:rsidR="003F7E2C" w:rsidRDefault="003F7E2C" w:rsidP="00BE28D4">
            <w:pPr>
              <w:pStyle w:val="tabletext11"/>
              <w:jc w:val="center"/>
              <w:rPr>
                <w:ins w:id="20613" w:author="Author"/>
              </w:rPr>
            </w:pPr>
            <w:ins w:id="20614"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A4D846" w14:textId="77777777" w:rsidR="003F7E2C" w:rsidRDefault="003F7E2C" w:rsidP="00BE28D4">
            <w:pPr>
              <w:pStyle w:val="tabletext11"/>
              <w:jc w:val="center"/>
              <w:rPr>
                <w:ins w:id="20615" w:author="Author"/>
              </w:rPr>
            </w:pPr>
            <w:ins w:id="20616"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09D317" w14:textId="77777777" w:rsidR="003F7E2C" w:rsidRDefault="003F7E2C" w:rsidP="00BE28D4">
            <w:pPr>
              <w:pStyle w:val="tabletext11"/>
              <w:jc w:val="center"/>
              <w:rPr>
                <w:ins w:id="20617" w:author="Author"/>
              </w:rPr>
            </w:pPr>
            <w:ins w:id="20618"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F3F525" w14:textId="77777777" w:rsidR="003F7E2C" w:rsidRDefault="003F7E2C" w:rsidP="00BE28D4">
            <w:pPr>
              <w:pStyle w:val="tabletext11"/>
              <w:jc w:val="center"/>
              <w:rPr>
                <w:ins w:id="20619" w:author="Author"/>
              </w:rPr>
            </w:pPr>
            <w:ins w:id="20620"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05379" w14:textId="77777777" w:rsidR="003F7E2C" w:rsidRDefault="003F7E2C" w:rsidP="00BE28D4">
            <w:pPr>
              <w:pStyle w:val="tabletext11"/>
              <w:jc w:val="center"/>
              <w:rPr>
                <w:ins w:id="20621" w:author="Author"/>
              </w:rPr>
            </w:pPr>
            <w:ins w:id="20622" w:author="Author">
              <w:r>
                <w:t>2.96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75F2A4A" w14:textId="77777777" w:rsidR="003F7E2C" w:rsidRDefault="003F7E2C" w:rsidP="00BE28D4">
            <w:pPr>
              <w:pStyle w:val="tabletext11"/>
              <w:jc w:val="center"/>
              <w:rPr>
                <w:ins w:id="20623" w:author="Author"/>
              </w:rPr>
            </w:pPr>
            <w:ins w:id="20624" w:author="Author">
              <w:r>
                <w:t>2.96</w:t>
              </w:r>
            </w:ins>
          </w:p>
        </w:tc>
      </w:tr>
      <w:tr w:rsidR="003F7E2C" w14:paraId="1A80E1F6" w14:textId="77777777" w:rsidTr="00EE1A0A">
        <w:trPr>
          <w:trHeight w:val="190"/>
          <w:ins w:id="20625" w:author="Author"/>
        </w:trPr>
        <w:tc>
          <w:tcPr>
            <w:tcW w:w="200" w:type="dxa"/>
            <w:tcBorders>
              <w:top w:val="single" w:sz="4" w:space="0" w:color="auto"/>
              <w:left w:val="single" w:sz="4" w:space="0" w:color="auto"/>
              <w:bottom w:val="single" w:sz="4" w:space="0" w:color="auto"/>
              <w:right w:val="nil"/>
            </w:tcBorders>
            <w:vAlign w:val="bottom"/>
          </w:tcPr>
          <w:p w14:paraId="01ECD81E" w14:textId="77777777" w:rsidR="003F7E2C" w:rsidRDefault="003F7E2C" w:rsidP="00BE28D4">
            <w:pPr>
              <w:pStyle w:val="tabletext11"/>
              <w:jc w:val="right"/>
              <w:rPr>
                <w:ins w:id="20626" w:author="Author"/>
              </w:rPr>
            </w:pPr>
          </w:p>
        </w:tc>
        <w:tc>
          <w:tcPr>
            <w:tcW w:w="1580" w:type="dxa"/>
            <w:tcBorders>
              <w:top w:val="single" w:sz="4" w:space="0" w:color="auto"/>
              <w:left w:val="nil"/>
              <w:bottom w:val="single" w:sz="4" w:space="0" w:color="auto"/>
              <w:right w:val="single" w:sz="4" w:space="0" w:color="auto"/>
            </w:tcBorders>
            <w:vAlign w:val="bottom"/>
            <w:hideMark/>
          </w:tcPr>
          <w:p w14:paraId="762B9DDC" w14:textId="77777777" w:rsidR="003F7E2C" w:rsidRDefault="003F7E2C" w:rsidP="00BE28D4">
            <w:pPr>
              <w:pStyle w:val="tabletext11"/>
              <w:tabs>
                <w:tab w:val="decimal" w:pos="640"/>
              </w:tabs>
              <w:rPr>
                <w:ins w:id="20627" w:author="Author"/>
              </w:rPr>
            </w:pPr>
            <w:ins w:id="20628" w:author="Author">
              <w:r>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253EC27" w14:textId="77777777" w:rsidR="003F7E2C" w:rsidRDefault="003F7E2C" w:rsidP="00BE28D4">
            <w:pPr>
              <w:pStyle w:val="tabletext11"/>
              <w:jc w:val="center"/>
              <w:rPr>
                <w:ins w:id="20629" w:author="Author"/>
              </w:rPr>
            </w:pPr>
            <w:ins w:id="20630" w:author="Author">
              <w:r>
                <w:t>5.16</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8973582" w14:textId="77777777" w:rsidR="003F7E2C" w:rsidRDefault="003F7E2C" w:rsidP="00BE28D4">
            <w:pPr>
              <w:pStyle w:val="tabletext11"/>
              <w:jc w:val="center"/>
              <w:rPr>
                <w:ins w:id="20631" w:author="Author"/>
              </w:rPr>
            </w:pPr>
            <w:ins w:id="20632" w:author="Author">
              <w:r>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ECB5EA" w14:textId="77777777" w:rsidR="003F7E2C" w:rsidRDefault="003F7E2C" w:rsidP="00BE28D4">
            <w:pPr>
              <w:pStyle w:val="tabletext11"/>
              <w:jc w:val="center"/>
              <w:rPr>
                <w:ins w:id="20633" w:author="Author"/>
              </w:rPr>
            </w:pPr>
            <w:ins w:id="20634" w:author="Author">
              <w:r>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0B9BE4" w14:textId="77777777" w:rsidR="003F7E2C" w:rsidRDefault="003F7E2C" w:rsidP="00BE28D4">
            <w:pPr>
              <w:pStyle w:val="tabletext11"/>
              <w:jc w:val="center"/>
              <w:rPr>
                <w:ins w:id="20635" w:author="Author"/>
              </w:rPr>
            </w:pPr>
            <w:ins w:id="20636" w:author="Author">
              <w:r>
                <w:t>3.87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68310D" w14:textId="77777777" w:rsidR="003F7E2C" w:rsidRDefault="003F7E2C" w:rsidP="00BE28D4">
            <w:pPr>
              <w:pStyle w:val="tabletext11"/>
              <w:jc w:val="center"/>
              <w:rPr>
                <w:ins w:id="20637" w:author="Author"/>
              </w:rPr>
            </w:pPr>
            <w:ins w:id="20638" w:author="Author">
              <w:r>
                <w:t>3.72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2E948B" w14:textId="77777777" w:rsidR="003F7E2C" w:rsidRDefault="003F7E2C" w:rsidP="00BE28D4">
            <w:pPr>
              <w:pStyle w:val="tabletext11"/>
              <w:jc w:val="center"/>
              <w:rPr>
                <w:ins w:id="20639" w:author="Author"/>
              </w:rPr>
            </w:pPr>
            <w:ins w:id="20640" w:author="Author">
              <w:r>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0563A6" w14:textId="77777777" w:rsidR="003F7E2C" w:rsidRDefault="003F7E2C" w:rsidP="00BE28D4">
            <w:pPr>
              <w:pStyle w:val="tabletext11"/>
              <w:jc w:val="center"/>
              <w:rPr>
                <w:ins w:id="20641" w:author="Author"/>
              </w:rPr>
            </w:pPr>
            <w:ins w:id="20642" w:author="Author">
              <w:r>
                <w:t>3.41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CCB844" w14:textId="77777777" w:rsidR="003F7E2C" w:rsidRDefault="003F7E2C" w:rsidP="00BE28D4">
            <w:pPr>
              <w:pStyle w:val="tabletext11"/>
              <w:jc w:val="center"/>
              <w:rPr>
                <w:ins w:id="20643" w:author="Author"/>
              </w:rPr>
            </w:pPr>
            <w:ins w:id="20644" w:author="Author">
              <w:r>
                <w:t>3.25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C5BDD4" w14:textId="77777777" w:rsidR="003F7E2C" w:rsidRDefault="003F7E2C" w:rsidP="00BE28D4">
            <w:pPr>
              <w:pStyle w:val="tabletext11"/>
              <w:jc w:val="center"/>
              <w:rPr>
                <w:ins w:id="20645" w:author="Author"/>
              </w:rPr>
            </w:pPr>
            <w:ins w:id="20646"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103F89" w14:textId="77777777" w:rsidR="003F7E2C" w:rsidRDefault="003F7E2C" w:rsidP="00BE28D4">
            <w:pPr>
              <w:pStyle w:val="tabletext11"/>
              <w:jc w:val="center"/>
              <w:rPr>
                <w:ins w:id="20647" w:author="Author"/>
              </w:rPr>
            </w:pPr>
            <w:ins w:id="20648"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625C96" w14:textId="77777777" w:rsidR="003F7E2C" w:rsidRDefault="003F7E2C" w:rsidP="00BE28D4">
            <w:pPr>
              <w:pStyle w:val="tabletext11"/>
              <w:jc w:val="center"/>
              <w:rPr>
                <w:ins w:id="20649" w:author="Author"/>
              </w:rPr>
            </w:pPr>
            <w:ins w:id="20650"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86BCF7" w14:textId="77777777" w:rsidR="003F7E2C" w:rsidRDefault="003F7E2C" w:rsidP="00BE28D4">
            <w:pPr>
              <w:pStyle w:val="tabletext11"/>
              <w:jc w:val="center"/>
              <w:rPr>
                <w:ins w:id="20651" w:author="Author"/>
              </w:rPr>
            </w:pPr>
            <w:ins w:id="20652"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0BF45F" w14:textId="77777777" w:rsidR="003F7E2C" w:rsidRDefault="003F7E2C" w:rsidP="00BE28D4">
            <w:pPr>
              <w:pStyle w:val="tabletext11"/>
              <w:jc w:val="center"/>
              <w:rPr>
                <w:ins w:id="20653" w:author="Author"/>
              </w:rPr>
            </w:pPr>
            <w:ins w:id="20654"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AAB388" w14:textId="77777777" w:rsidR="003F7E2C" w:rsidRDefault="003F7E2C" w:rsidP="00BE28D4">
            <w:pPr>
              <w:pStyle w:val="tabletext11"/>
              <w:jc w:val="center"/>
              <w:rPr>
                <w:ins w:id="20655" w:author="Author"/>
              </w:rPr>
            </w:pPr>
            <w:ins w:id="20656"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B657A4" w14:textId="77777777" w:rsidR="003F7E2C" w:rsidRDefault="003F7E2C" w:rsidP="00BE28D4">
            <w:pPr>
              <w:pStyle w:val="tabletext11"/>
              <w:jc w:val="center"/>
              <w:rPr>
                <w:ins w:id="20657" w:author="Author"/>
              </w:rPr>
            </w:pPr>
            <w:ins w:id="20658"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4CE7AD" w14:textId="77777777" w:rsidR="003F7E2C" w:rsidRDefault="003F7E2C" w:rsidP="00BE28D4">
            <w:pPr>
              <w:pStyle w:val="tabletext11"/>
              <w:jc w:val="center"/>
              <w:rPr>
                <w:ins w:id="20659" w:author="Author"/>
              </w:rPr>
            </w:pPr>
            <w:ins w:id="20660"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609B0E" w14:textId="77777777" w:rsidR="003F7E2C" w:rsidRDefault="003F7E2C" w:rsidP="00BE28D4">
            <w:pPr>
              <w:pStyle w:val="tabletext11"/>
              <w:jc w:val="center"/>
              <w:rPr>
                <w:ins w:id="20661" w:author="Author"/>
              </w:rPr>
            </w:pPr>
            <w:ins w:id="20662"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2965AA" w14:textId="77777777" w:rsidR="003F7E2C" w:rsidRDefault="003F7E2C" w:rsidP="00BE28D4">
            <w:pPr>
              <w:pStyle w:val="tabletext11"/>
              <w:jc w:val="center"/>
              <w:rPr>
                <w:ins w:id="20663" w:author="Author"/>
              </w:rPr>
            </w:pPr>
            <w:ins w:id="20664"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2E1514" w14:textId="77777777" w:rsidR="003F7E2C" w:rsidRDefault="003F7E2C" w:rsidP="00BE28D4">
            <w:pPr>
              <w:pStyle w:val="tabletext11"/>
              <w:jc w:val="center"/>
              <w:rPr>
                <w:ins w:id="20665" w:author="Author"/>
              </w:rPr>
            </w:pPr>
            <w:ins w:id="20666"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EB96CD" w14:textId="77777777" w:rsidR="003F7E2C" w:rsidRDefault="003F7E2C" w:rsidP="00BE28D4">
            <w:pPr>
              <w:pStyle w:val="tabletext11"/>
              <w:jc w:val="center"/>
              <w:rPr>
                <w:ins w:id="20667" w:author="Author"/>
              </w:rPr>
            </w:pPr>
            <w:ins w:id="20668"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51DF4" w14:textId="77777777" w:rsidR="003F7E2C" w:rsidRDefault="003F7E2C" w:rsidP="00BE28D4">
            <w:pPr>
              <w:pStyle w:val="tabletext11"/>
              <w:jc w:val="center"/>
              <w:rPr>
                <w:ins w:id="20669" w:author="Author"/>
              </w:rPr>
            </w:pPr>
            <w:ins w:id="20670"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5AC732" w14:textId="77777777" w:rsidR="003F7E2C" w:rsidRDefault="003F7E2C" w:rsidP="00BE28D4">
            <w:pPr>
              <w:pStyle w:val="tabletext11"/>
              <w:jc w:val="center"/>
              <w:rPr>
                <w:ins w:id="20671" w:author="Author"/>
              </w:rPr>
            </w:pPr>
            <w:ins w:id="20672" w:author="Author">
              <w:r>
                <w:t>3.10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398B3CB" w14:textId="77777777" w:rsidR="003F7E2C" w:rsidRDefault="003F7E2C" w:rsidP="00BE28D4">
            <w:pPr>
              <w:pStyle w:val="tabletext11"/>
              <w:jc w:val="center"/>
              <w:rPr>
                <w:ins w:id="20673" w:author="Author"/>
              </w:rPr>
            </w:pPr>
            <w:ins w:id="20674"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362911" w14:textId="77777777" w:rsidR="003F7E2C" w:rsidRDefault="003F7E2C" w:rsidP="00BE28D4">
            <w:pPr>
              <w:pStyle w:val="tabletext11"/>
              <w:jc w:val="center"/>
              <w:rPr>
                <w:ins w:id="20675" w:author="Author"/>
              </w:rPr>
            </w:pPr>
            <w:ins w:id="20676"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D26578" w14:textId="77777777" w:rsidR="003F7E2C" w:rsidRDefault="003F7E2C" w:rsidP="00BE28D4">
            <w:pPr>
              <w:pStyle w:val="tabletext11"/>
              <w:jc w:val="center"/>
              <w:rPr>
                <w:ins w:id="20677" w:author="Author"/>
              </w:rPr>
            </w:pPr>
            <w:ins w:id="20678"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8B5C78" w14:textId="77777777" w:rsidR="003F7E2C" w:rsidRDefault="003F7E2C" w:rsidP="00BE28D4">
            <w:pPr>
              <w:pStyle w:val="tabletext11"/>
              <w:jc w:val="center"/>
              <w:rPr>
                <w:ins w:id="20679" w:author="Author"/>
              </w:rPr>
            </w:pPr>
            <w:ins w:id="20680" w:author="Author">
              <w:r>
                <w:t>3.10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676A6B" w14:textId="77777777" w:rsidR="003F7E2C" w:rsidRDefault="003F7E2C" w:rsidP="00BE28D4">
            <w:pPr>
              <w:pStyle w:val="tabletext11"/>
              <w:jc w:val="center"/>
              <w:rPr>
                <w:ins w:id="20681" w:author="Author"/>
              </w:rPr>
            </w:pPr>
            <w:ins w:id="20682" w:author="Author">
              <w:r>
                <w:t>3.10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16A6A67" w14:textId="77777777" w:rsidR="003F7E2C" w:rsidRDefault="003F7E2C" w:rsidP="00BE28D4">
            <w:pPr>
              <w:pStyle w:val="tabletext11"/>
              <w:jc w:val="center"/>
              <w:rPr>
                <w:ins w:id="20683" w:author="Author"/>
              </w:rPr>
            </w:pPr>
            <w:ins w:id="20684" w:author="Author">
              <w:r>
                <w:t>3.10</w:t>
              </w:r>
            </w:ins>
          </w:p>
        </w:tc>
      </w:tr>
    </w:tbl>
    <w:p w14:paraId="5D696D9C" w14:textId="77777777" w:rsidR="003F7E2C" w:rsidRPr="00704EE9" w:rsidRDefault="003F7E2C" w:rsidP="00BE28D4">
      <w:pPr>
        <w:pStyle w:val="tablecaption"/>
        <w:rPr>
          <w:ins w:id="20685" w:author="Author"/>
        </w:rPr>
      </w:pPr>
      <w:ins w:id="20686" w:author="Author">
        <w:r w:rsidRPr="00704EE9">
          <w:t xml:space="preserve">Table 301.C.2.a.(4) </w:t>
        </w:r>
        <w:proofErr w:type="gramStart"/>
        <w:r w:rsidRPr="00704EE9">
          <w:t>Non-</w:t>
        </w:r>
        <w:r>
          <w:t>z</w:t>
        </w:r>
        <w:r w:rsidRPr="00704EE9">
          <w:t>one</w:t>
        </w:r>
        <w:proofErr w:type="gramEnd"/>
        <w:r w:rsidRPr="00704EE9">
          <w:t>-</w:t>
        </w:r>
        <w:r>
          <w:t>r</w:t>
        </w:r>
        <w:r w:rsidRPr="00704EE9">
          <w:t>ated Trailers Vehicle Value Factors</w:t>
        </w:r>
        <w:r>
          <w:t xml:space="preserve"> – </w:t>
        </w:r>
        <w:r w:rsidRPr="00704EE9">
          <w:t xml:space="preserve">Collision </w:t>
        </w:r>
        <w:r>
          <w:t>W</w:t>
        </w:r>
        <w:r w:rsidRPr="00704EE9">
          <w:t>ith Actual Cash Value Rating</w:t>
        </w:r>
      </w:ins>
    </w:p>
    <w:p w14:paraId="309EF24F" w14:textId="77777777" w:rsidR="003F7E2C" w:rsidRPr="000704BC" w:rsidRDefault="003F7E2C" w:rsidP="00BE28D4">
      <w:pPr>
        <w:pStyle w:val="isonormal"/>
        <w:rPr>
          <w:ins w:id="20687" w:author="Author"/>
        </w:rPr>
      </w:pPr>
    </w:p>
    <w:p w14:paraId="5CC2851B" w14:textId="77777777" w:rsidR="003F7E2C" w:rsidRPr="005D41E7" w:rsidRDefault="003F7E2C" w:rsidP="00BE28D4">
      <w:pPr>
        <w:pStyle w:val="outlinehd5"/>
        <w:rPr>
          <w:ins w:id="20688" w:author="Author"/>
        </w:rPr>
      </w:pPr>
      <w:ins w:id="20689" w:author="Author">
        <w:r>
          <w:tab/>
        </w:r>
        <w:r w:rsidRPr="005D41E7">
          <w:t>(5)</w:t>
        </w:r>
        <w:r>
          <w:tab/>
        </w:r>
        <w:r w:rsidRPr="005D41E7">
          <w:t>All Other Vehicles Vehicle Value Factors</w:t>
        </w:r>
        <w:r>
          <w:t xml:space="preserve"> – </w:t>
        </w:r>
        <w:r w:rsidRPr="005D41E7">
          <w:t xml:space="preserve">Collision </w:t>
        </w:r>
        <w:proofErr w:type="gramStart"/>
        <w:r>
          <w:t>W</w:t>
        </w:r>
        <w:r w:rsidRPr="005D41E7">
          <w:t>ith</w:t>
        </w:r>
        <w:proofErr w:type="gramEnd"/>
        <w:r w:rsidRPr="005D41E7">
          <w:t xml:space="preserve"> Actual Cash Value Rating</w:t>
        </w:r>
      </w:ins>
    </w:p>
    <w:p w14:paraId="2D7956CB" w14:textId="77777777" w:rsidR="003F7E2C" w:rsidRDefault="003F7E2C" w:rsidP="00BE28D4">
      <w:pPr>
        <w:pStyle w:val="space4"/>
        <w:rPr>
          <w:ins w:id="20690"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F7E2C" w14:paraId="14BD9B74" w14:textId="77777777" w:rsidTr="00EE1A0A">
        <w:trPr>
          <w:trHeight w:val="190"/>
          <w:ins w:id="20691"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2303787F" w14:textId="77777777" w:rsidR="003F7E2C" w:rsidRDefault="003F7E2C" w:rsidP="00BE28D4">
            <w:pPr>
              <w:pStyle w:val="tablehead"/>
              <w:rPr>
                <w:ins w:id="20692" w:author="Author"/>
              </w:rPr>
            </w:pPr>
            <w:ins w:id="20693" w:author="Author">
              <w:r>
                <w:t>OCN Price Bracket</w:t>
              </w:r>
            </w:ins>
          </w:p>
        </w:tc>
        <w:tc>
          <w:tcPr>
            <w:tcW w:w="680" w:type="dxa"/>
            <w:tcBorders>
              <w:top w:val="single" w:sz="4" w:space="0" w:color="auto"/>
              <w:left w:val="single" w:sz="4" w:space="0" w:color="auto"/>
              <w:bottom w:val="single" w:sz="4" w:space="0" w:color="auto"/>
              <w:right w:val="single" w:sz="4" w:space="0" w:color="auto"/>
            </w:tcBorders>
            <w:vAlign w:val="bottom"/>
            <w:hideMark/>
          </w:tcPr>
          <w:p w14:paraId="5732764E" w14:textId="77777777" w:rsidR="003F7E2C" w:rsidRDefault="003F7E2C" w:rsidP="00BE28D4">
            <w:pPr>
              <w:pStyle w:val="tablehead"/>
              <w:rPr>
                <w:ins w:id="20694" w:author="Author"/>
              </w:rPr>
            </w:pPr>
            <w:ins w:id="20695" w:author="Author">
              <w:r>
                <w:t xml:space="preserve">Current Model Year </w:t>
              </w:r>
            </w:ins>
          </w:p>
        </w:tc>
        <w:tc>
          <w:tcPr>
            <w:tcW w:w="900" w:type="dxa"/>
            <w:tcBorders>
              <w:top w:val="single" w:sz="4" w:space="0" w:color="auto"/>
              <w:left w:val="single" w:sz="4" w:space="0" w:color="auto"/>
              <w:bottom w:val="single" w:sz="4" w:space="0" w:color="auto"/>
              <w:right w:val="single" w:sz="4" w:space="0" w:color="auto"/>
            </w:tcBorders>
            <w:vAlign w:val="bottom"/>
            <w:hideMark/>
          </w:tcPr>
          <w:p w14:paraId="45F163D4" w14:textId="77777777" w:rsidR="003F7E2C" w:rsidRDefault="003F7E2C" w:rsidP="00BE28D4">
            <w:pPr>
              <w:pStyle w:val="tablehead"/>
              <w:rPr>
                <w:ins w:id="20696" w:author="Author"/>
              </w:rPr>
            </w:pPr>
            <w:ins w:id="20697" w:author="Author">
              <w:r>
                <w:t xml:space="preserve">First Preceding Model Year </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88F9F85" w14:textId="77777777" w:rsidR="003F7E2C" w:rsidRDefault="003F7E2C" w:rsidP="00BE28D4">
            <w:pPr>
              <w:pStyle w:val="tablehead"/>
              <w:rPr>
                <w:ins w:id="20698" w:author="Author"/>
              </w:rPr>
            </w:pPr>
            <w:ins w:id="20699" w:author="Author">
              <w:r>
                <w:t>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8E7938D" w14:textId="77777777" w:rsidR="003F7E2C" w:rsidRDefault="003F7E2C" w:rsidP="00BE28D4">
            <w:pPr>
              <w:pStyle w:val="tablehead"/>
              <w:rPr>
                <w:ins w:id="20700" w:author="Author"/>
              </w:rPr>
            </w:pPr>
            <w:ins w:id="20701" w:author="Author">
              <w:r>
                <w:t>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71440B9" w14:textId="77777777" w:rsidR="003F7E2C" w:rsidRDefault="003F7E2C" w:rsidP="00BE28D4">
            <w:pPr>
              <w:pStyle w:val="tablehead"/>
              <w:rPr>
                <w:ins w:id="20702" w:author="Author"/>
              </w:rPr>
            </w:pPr>
            <w:ins w:id="20703" w:author="Author">
              <w:r>
                <w:t>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F03AB09" w14:textId="77777777" w:rsidR="003F7E2C" w:rsidRDefault="003F7E2C" w:rsidP="00BE28D4">
            <w:pPr>
              <w:pStyle w:val="tablehead"/>
              <w:rPr>
                <w:ins w:id="20704" w:author="Author"/>
              </w:rPr>
            </w:pPr>
            <w:ins w:id="20705" w:author="Author">
              <w:r>
                <w:t>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AC54A18" w14:textId="77777777" w:rsidR="003F7E2C" w:rsidRDefault="003F7E2C" w:rsidP="00BE28D4">
            <w:pPr>
              <w:pStyle w:val="tablehead"/>
              <w:rPr>
                <w:ins w:id="20706" w:author="Author"/>
              </w:rPr>
            </w:pPr>
            <w:ins w:id="20707" w:author="Author">
              <w:r>
                <w:t>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DB83BAF" w14:textId="77777777" w:rsidR="003F7E2C" w:rsidRDefault="003F7E2C" w:rsidP="00BE28D4">
            <w:pPr>
              <w:pStyle w:val="tablehead"/>
              <w:rPr>
                <w:ins w:id="20708" w:author="Author"/>
              </w:rPr>
            </w:pPr>
            <w:ins w:id="20709" w:author="Author">
              <w:r>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FD66E8E" w14:textId="77777777" w:rsidR="003F7E2C" w:rsidRDefault="003F7E2C" w:rsidP="00BE28D4">
            <w:pPr>
              <w:pStyle w:val="tablehead"/>
              <w:rPr>
                <w:ins w:id="20710" w:author="Author"/>
              </w:rPr>
            </w:pPr>
            <w:ins w:id="20711" w:author="Author">
              <w:r>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05C3074" w14:textId="77777777" w:rsidR="003F7E2C" w:rsidRDefault="003F7E2C" w:rsidP="00BE28D4">
            <w:pPr>
              <w:pStyle w:val="tablehead"/>
              <w:rPr>
                <w:ins w:id="20712" w:author="Author"/>
              </w:rPr>
            </w:pPr>
            <w:ins w:id="20713" w:author="Author">
              <w:r>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BBB9714" w14:textId="77777777" w:rsidR="003F7E2C" w:rsidRDefault="003F7E2C" w:rsidP="00BE28D4">
            <w:pPr>
              <w:pStyle w:val="tablehead"/>
              <w:rPr>
                <w:ins w:id="20714" w:author="Author"/>
              </w:rPr>
            </w:pPr>
            <w:ins w:id="20715" w:author="Author">
              <w:r>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69F91F0" w14:textId="77777777" w:rsidR="003F7E2C" w:rsidRDefault="003F7E2C" w:rsidP="00BE28D4">
            <w:pPr>
              <w:pStyle w:val="tablehead"/>
              <w:rPr>
                <w:ins w:id="20716" w:author="Author"/>
              </w:rPr>
            </w:pPr>
            <w:ins w:id="20717" w:author="Author">
              <w:r>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2AE7C74" w14:textId="77777777" w:rsidR="003F7E2C" w:rsidRDefault="003F7E2C" w:rsidP="00BE28D4">
            <w:pPr>
              <w:pStyle w:val="tablehead"/>
              <w:rPr>
                <w:ins w:id="20718" w:author="Author"/>
              </w:rPr>
            </w:pPr>
            <w:ins w:id="20719" w:author="Author">
              <w:r>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AE946EE" w14:textId="77777777" w:rsidR="003F7E2C" w:rsidRDefault="003F7E2C" w:rsidP="00BE28D4">
            <w:pPr>
              <w:pStyle w:val="tablehead"/>
              <w:rPr>
                <w:ins w:id="20720" w:author="Author"/>
              </w:rPr>
            </w:pPr>
            <w:ins w:id="20721" w:author="Author">
              <w:r>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252FBAB" w14:textId="77777777" w:rsidR="003F7E2C" w:rsidRDefault="003F7E2C" w:rsidP="00BE28D4">
            <w:pPr>
              <w:pStyle w:val="tablehead"/>
              <w:rPr>
                <w:ins w:id="20722" w:author="Author"/>
              </w:rPr>
            </w:pPr>
            <w:ins w:id="20723" w:author="Author">
              <w:r>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48D957A" w14:textId="77777777" w:rsidR="003F7E2C" w:rsidRDefault="003F7E2C" w:rsidP="00BE28D4">
            <w:pPr>
              <w:pStyle w:val="tablehead"/>
              <w:rPr>
                <w:ins w:id="20724" w:author="Author"/>
              </w:rPr>
            </w:pPr>
            <w:ins w:id="20725" w:author="Author">
              <w:r>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6AC58AA" w14:textId="77777777" w:rsidR="003F7E2C" w:rsidRDefault="003F7E2C" w:rsidP="00BE28D4">
            <w:pPr>
              <w:pStyle w:val="tablehead"/>
              <w:rPr>
                <w:ins w:id="20726" w:author="Author"/>
              </w:rPr>
            </w:pPr>
            <w:ins w:id="20727" w:author="Author">
              <w:r>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CD24873" w14:textId="77777777" w:rsidR="003F7E2C" w:rsidRDefault="003F7E2C" w:rsidP="00BE28D4">
            <w:pPr>
              <w:pStyle w:val="tablehead"/>
              <w:rPr>
                <w:ins w:id="20728" w:author="Author"/>
              </w:rPr>
            </w:pPr>
            <w:ins w:id="20729" w:author="Author">
              <w:r>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A3243AF" w14:textId="77777777" w:rsidR="003F7E2C" w:rsidRDefault="003F7E2C" w:rsidP="00BE28D4">
            <w:pPr>
              <w:pStyle w:val="tablehead"/>
              <w:rPr>
                <w:ins w:id="20730" w:author="Author"/>
              </w:rPr>
            </w:pPr>
            <w:ins w:id="20731" w:author="Author">
              <w:r>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55B7D99" w14:textId="77777777" w:rsidR="003F7E2C" w:rsidRDefault="003F7E2C" w:rsidP="00BE28D4">
            <w:pPr>
              <w:pStyle w:val="tablehead"/>
              <w:rPr>
                <w:ins w:id="20732" w:author="Author"/>
              </w:rPr>
            </w:pPr>
            <w:ins w:id="20733" w:author="Author">
              <w:r>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1EE1513" w14:textId="77777777" w:rsidR="003F7E2C" w:rsidRDefault="003F7E2C" w:rsidP="00BE28D4">
            <w:pPr>
              <w:pStyle w:val="tablehead"/>
              <w:rPr>
                <w:ins w:id="20734" w:author="Author"/>
              </w:rPr>
            </w:pPr>
            <w:ins w:id="20735" w:author="Author">
              <w:r>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5AB401C" w14:textId="77777777" w:rsidR="003F7E2C" w:rsidRDefault="003F7E2C" w:rsidP="00BE28D4">
            <w:pPr>
              <w:pStyle w:val="tablehead"/>
              <w:rPr>
                <w:ins w:id="20736" w:author="Author"/>
              </w:rPr>
            </w:pPr>
            <w:ins w:id="20737" w:author="Author">
              <w:r>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75C75393" w14:textId="77777777" w:rsidR="003F7E2C" w:rsidRDefault="003F7E2C" w:rsidP="00BE28D4">
            <w:pPr>
              <w:pStyle w:val="tablehead"/>
              <w:rPr>
                <w:ins w:id="20738" w:author="Author"/>
              </w:rPr>
            </w:pPr>
            <w:ins w:id="20739" w:author="Author">
              <w:r>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ADE33B2" w14:textId="77777777" w:rsidR="003F7E2C" w:rsidRDefault="003F7E2C" w:rsidP="00BE28D4">
            <w:pPr>
              <w:pStyle w:val="tablehead"/>
              <w:rPr>
                <w:ins w:id="20740" w:author="Author"/>
              </w:rPr>
            </w:pPr>
            <w:ins w:id="20741" w:author="Author">
              <w:r>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9723943" w14:textId="77777777" w:rsidR="003F7E2C" w:rsidRDefault="003F7E2C" w:rsidP="00BE28D4">
            <w:pPr>
              <w:pStyle w:val="tablehead"/>
              <w:rPr>
                <w:ins w:id="20742" w:author="Author"/>
              </w:rPr>
            </w:pPr>
            <w:ins w:id="20743" w:author="Author">
              <w:r>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E0B9415" w14:textId="77777777" w:rsidR="003F7E2C" w:rsidRDefault="003F7E2C" w:rsidP="00BE28D4">
            <w:pPr>
              <w:pStyle w:val="tablehead"/>
              <w:rPr>
                <w:ins w:id="20744" w:author="Author"/>
              </w:rPr>
            </w:pPr>
            <w:ins w:id="20745" w:author="Author">
              <w:r>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4D3CD42D" w14:textId="77777777" w:rsidR="003F7E2C" w:rsidRDefault="003F7E2C" w:rsidP="00BE28D4">
            <w:pPr>
              <w:pStyle w:val="tablehead"/>
              <w:rPr>
                <w:ins w:id="20746" w:author="Author"/>
              </w:rPr>
            </w:pPr>
            <w:ins w:id="20747" w:author="Author">
              <w:r>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31A4A794" w14:textId="77777777" w:rsidR="003F7E2C" w:rsidRDefault="003F7E2C" w:rsidP="00BE28D4">
            <w:pPr>
              <w:pStyle w:val="tablehead"/>
              <w:rPr>
                <w:ins w:id="20748" w:author="Author"/>
              </w:rPr>
            </w:pPr>
            <w:ins w:id="20749" w:author="Author">
              <w:r>
                <w:t>27th and older</w:t>
              </w:r>
            </w:ins>
          </w:p>
        </w:tc>
      </w:tr>
      <w:tr w:rsidR="003F7E2C" w14:paraId="42CC53BC" w14:textId="77777777" w:rsidTr="00EE1A0A">
        <w:trPr>
          <w:trHeight w:val="190"/>
          <w:ins w:id="20750" w:author="Author"/>
        </w:trPr>
        <w:tc>
          <w:tcPr>
            <w:tcW w:w="200" w:type="dxa"/>
            <w:tcBorders>
              <w:top w:val="single" w:sz="4" w:space="0" w:color="auto"/>
              <w:left w:val="single" w:sz="4" w:space="0" w:color="auto"/>
              <w:bottom w:val="single" w:sz="4" w:space="0" w:color="auto"/>
              <w:right w:val="nil"/>
            </w:tcBorders>
            <w:vAlign w:val="bottom"/>
            <w:hideMark/>
          </w:tcPr>
          <w:p w14:paraId="49017DF1" w14:textId="77777777" w:rsidR="003F7E2C" w:rsidRDefault="003F7E2C" w:rsidP="00BE28D4">
            <w:pPr>
              <w:pStyle w:val="tabletext11"/>
              <w:jc w:val="right"/>
              <w:rPr>
                <w:ins w:id="20751" w:author="Author"/>
              </w:rPr>
            </w:pPr>
            <w:ins w:id="20752" w:author="Author">
              <w:r>
                <w:lastRenderedPageBreak/>
                <w:t>$</w:t>
              </w:r>
            </w:ins>
          </w:p>
        </w:tc>
        <w:tc>
          <w:tcPr>
            <w:tcW w:w="1580" w:type="dxa"/>
            <w:tcBorders>
              <w:top w:val="single" w:sz="4" w:space="0" w:color="auto"/>
              <w:left w:val="nil"/>
              <w:bottom w:val="single" w:sz="4" w:space="0" w:color="auto"/>
              <w:right w:val="single" w:sz="4" w:space="0" w:color="auto"/>
            </w:tcBorders>
            <w:vAlign w:val="bottom"/>
            <w:hideMark/>
          </w:tcPr>
          <w:p w14:paraId="5949675B" w14:textId="77777777" w:rsidR="003F7E2C" w:rsidRDefault="003F7E2C" w:rsidP="00BE28D4">
            <w:pPr>
              <w:pStyle w:val="tabletext11"/>
              <w:tabs>
                <w:tab w:val="decimal" w:pos="640"/>
              </w:tabs>
              <w:rPr>
                <w:ins w:id="20753" w:author="Author"/>
              </w:rPr>
            </w:pPr>
            <w:ins w:id="20754" w:author="Author">
              <w:r>
                <w:t>0 to 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00F01F8" w14:textId="77777777" w:rsidR="003F7E2C" w:rsidRPr="00CE6D2B" w:rsidRDefault="003F7E2C" w:rsidP="00BE28D4">
            <w:pPr>
              <w:pStyle w:val="tabletext11"/>
              <w:jc w:val="center"/>
              <w:rPr>
                <w:ins w:id="20755" w:author="Author"/>
              </w:rPr>
            </w:pPr>
            <w:ins w:id="20756" w:author="Author">
              <w:r w:rsidRPr="00CE6D2B">
                <w:t>0.95</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ACB873A" w14:textId="77777777" w:rsidR="003F7E2C" w:rsidRPr="00CE6D2B" w:rsidRDefault="003F7E2C" w:rsidP="00BE28D4">
            <w:pPr>
              <w:pStyle w:val="tabletext11"/>
              <w:jc w:val="center"/>
              <w:rPr>
                <w:ins w:id="20757" w:author="Author"/>
              </w:rPr>
            </w:pPr>
            <w:ins w:id="20758" w:author="Author">
              <w:r w:rsidRPr="00CE6D2B">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0F6090" w14:textId="77777777" w:rsidR="003F7E2C" w:rsidRPr="00CE6D2B" w:rsidRDefault="003F7E2C" w:rsidP="00BE28D4">
            <w:pPr>
              <w:pStyle w:val="tabletext11"/>
              <w:jc w:val="center"/>
              <w:rPr>
                <w:ins w:id="20759" w:author="Author"/>
              </w:rPr>
            </w:pPr>
            <w:ins w:id="20760" w:author="Author">
              <w:r w:rsidRPr="00CE6D2B">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F83966" w14:textId="77777777" w:rsidR="003F7E2C" w:rsidRPr="00CE6D2B" w:rsidRDefault="003F7E2C" w:rsidP="00BE28D4">
            <w:pPr>
              <w:pStyle w:val="tabletext11"/>
              <w:jc w:val="center"/>
              <w:rPr>
                <w:ins w:id="20761" w:author="Author"/>
              </w:rPr>
            </w:pPr>
            <w:ins w:id="20762" w:author="Author">
              <w:r w:rsidRPr="00CE6D2B">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BEC3A9" w14:textId="77777777" w:rsidR="003F7E2C" w:rsidRPr="00CE6D2B" w:rsidRDefault="003F7E2C" w:rsidP="00BE28D4">
            <w:pPr>
              <w:pStyle w:val="tabletext11"/>
              <w:jc w:val="center"/>
              <w:rPr>
                <w:ins w:id="20763" w:author="Author"/>
              </w:rPr>
            </w:pPr>
            <w:ins w:id="20764" w:author="Author">
              <w:r w:rsidRPr="00CE6D2B">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6520C9" w14:textId="77777777" w:rsidR="003F7E2C" w:rsidRPr="00CE6D2B" w:rsidRDefault="003F7E2C" w:rsidP="00BE28D4">
            <w:pPr>
              <w:pStyle w:val="tabletext11"/>
              <w:jc w:val="center"/>
              <w:rPr>
                <w:ins w:id="20765" w:author="Author"/>
              </w:rPr>
            </w:pPr>
            <w:ins w:id="20766" w:author="Author">
              <w:r w:rsidRPr="00CE6D2B">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A77232" w14:textId="77777777" w:rsidR="003F7E2C" w:rsidRPr="00CE6D2B" w:rsidRDefault="003F7E2C" w:rsidP="00BE28D4">
            <w:pPr>
              <w:pStyle w:val="tabletext11"/>
              <w:jc w:val="center"/>
              <w:rPr>
                <w:ins w:id="20767" w:author="Author"/>
              </w:rPr>
            </w:pPr>
            <w:ins w:id="20768" w:author="Author">
              <w:r w:rsidRPr="00CE6D2B">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D4C454" w14:textId="77777777" w:rsidR="003F7E2C" w:rsidRPr="00CE6D2B" w:rsidRDefault="003F7E2C" w:rsidP="00BE28D4">
            <w:pPr>
              <w:pStyle w:val="tabletext11"/>
              <w:jc w:val="center"/>
              <w:rPr>
                <w:ins w:id="20769" w:author="Author"/>
              </w:rPr>
            </w:pPr>
            <w:ins w:id="20770" w:author="Author">
              <w:r w:rsidRPr="00CE6D2B">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7C8E08" w14:textId="77777777" w:rsidR="003F7E2C" w:rsidRPr="00CE6D2B" w:rsidRDefault="003F7E2C" w:rsidP="00BE28D4">
            <w:pPr>
              <w:pStyle w:val="tabletext11"/>
              <w:jc w:val="center"/>
              <w:rPr>
                <w:ins w:id="20771" w:author="Author"/>
              </w:rPr>
            </w:pPr>
            <w:ins w:id="20772" w:author="Author">
              <w:r w:rsidRPr="00CE6D2B">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616F45" w14:textId="77777777" w:rsidR="003F7E2C" w:rsidRPr="00CE6D2B" w:rsidRDefault="003F7E2C" w:rsidP="00BE28D4">
            <w:pPr>
              <w:pStyle w:val="tabletext11"/>
              <w:jc w:val="center"/>
              <w:rPr>
                <w:ins w:id="20773" w:author="Author"/>
              </w:rPr>
            </w:pPr>
            <w:ins w:id="20774" w:author="Author">
              <w:r w:rsidRPr="00CE6D2B">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F683E9" w14:textId="77777777" w:rsidR="003F7E2C" w:rsidRPr="00CE6D2B" w:rsidRDefault="003F7E2C" w:rsidP="00BE28D4">
            <w:pPr>
              <w:pStyle w:val="tabletext11"/>
              <w:jc w:val="center"/>
              <w:rPr>
                <w:ins w:id="20775" w:author="Author"/>
              </w:rPr>
            </w:pPr>
            <w:ins w:id="20776" w:author="Author">
              <w:r w:rsidRPr="00CE6D2B">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2F2CF4" w14:textId="77777777" w:rsidR="003F7E2C" w:rsidRPr="00CE6D2B" w:rsidRDefault="003F7E2C" w:rsidP="00BE28D4">
            <w:pPr>
              <w:pStyle w:val="tabletext11"/>
              <w:jc w:val="center"/>
              <w:rPr>
                <w:ins w:id="20777" w:author="Author"/>
              </w:rPr>
            </w:pPr>
            <w:ins w:id="20778" w:author="Author">
              <w:r w:rsidRPr="00CE6D2B">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DC6608" w14:textId="77777777" w:rsidR="003F7E2C" w:rsidRPr="00CE6D2B" w:rsidRDefault="003F7E2C" w:rsidP="00BE28D4">
            <w:pPr>
              <w:pStyle w:val="tabletext11"/>
              <w:jc w:val="center"/>
              <w:rPr>
                <w:ins w:id="20779" w:author="Author"/>
              </w:rPr>
            </w:pPr>
            <w:ins w:id="20780" w:author="Author">
              <w:r w:rsidRPr="00CE6D2B">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430F22" w14:textId="77777777" w:rsidR="003F7E2C" w:rsidRPr="00CE6D2B" w:rsidRDefault="003F7E2C" w:rsidP="00BE28D4">
            <w:pPr>
              <w:pStyle w:val="tabletext11"/>
              <w:jc w:val="center"/>
              <w:rPr>
                <w:ins w:id="20781" w:author="Author"/>
              </w:rPr>
            </w:pPr>
            <w:ins w:id="20782" w:author="Author">
              <w:r w:rsidRPr="00CE6D2B">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A8571A" w14:textId="77777777" w:rsidR="003F7E2C" w:rsidRPr="00CE6D2B" w:rsidRDefault="003F7E2C" w:rsidP="00BE28D4">
            <w:pPr>
              <w:pStyle w:val="tabletext11"/>
              <w:jc w:val="center"/>
              <w:rPr>
                <w:ins w:id="20783" w:author="Author"/>
              </w:rPr>
            </w:pPr>
            <w:ins w:id="20784" w:author="Author">
              <w:r w:rsidRPr="00CE6D2B">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2272C9" w14:textId="77777777" w:rsidR="003F7E2C" w:rsidRPr="00CE6D2B" w:rsidRDefault="003F7E2C" w:rsidP="00BE28D4">
            <w:pPr>
              <w:pStyle w:val="tabletext11"/>
              <w:jc w:val="center"/>
              <w:rPr>
                <w:ins w:id="20785" w:author="Author"/>
              </w:rPr>
            </w:pPr>
            <w:ins w:id="20786" w:author="Author">
              <w:r w:rsidRPr="00CE6D2B">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9A69E7" w14:textId="77777777" w:rsidR="003F7E2C" w:rsidRPr="00CE6D2B" w:rsidRDefault="003F7E2C" w:rsidP="00BE28D4">
            <w:pPr>
              <w:pStyle w:val="tabletext11"/>
              <w:jc w:val="center"/>
              <w:rPr>
                <w:ins w:id="20787" w:author="Author"/>
              </w:rPr>
            </w:pPr>
            <w:ins w:id="20788" w:author="Author">
              <w:r w:rsidRPr="00CE6D2B">
                <w:t>0.08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DD9770" w14:textId="77777777" w:rsidR="003F7E2C" w:rsidRPr="00CE6D2B" w:rsidRDefault="003F7E2C" w:rsidP="00BE28D4">
            <w:pPr>
              <w:pStyle w:val="tabletext11"/>
              <w:jc w:val="center"/>
              <w:rPr>
                <w:ins w:id="20789" w:author="Author"/>
              </w:rPr>
            </w:pPr>
            <w:ins w:id="20790" w:author="Author">
              <w:r w:rsidRPr="00CE6D2B">
                <w:t>0.07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077955" w14:textId="77777777" w:rsidR="003F7E2C" w:rsidRPr="00CE6D2B" w:rsidRDefault="003F7E2C" w:rsidP="00BE28D4">
            <w:pPr>
              <w:pStyle w:val="tabletext11"/>
              <w:jc w:val="center"/>
              <w:rPr>
                <w:ins w:id="20791" w:author="Author"/>
              </w:rPr>
            </w:pPr>
            <w:ins w:id="20792" w:author="Author">
              <w:r w:rsidRPr="00CE6D2B">
                <w:t>0.06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C67CF6" w14:textId="77777777" w:rsidR="003F7E2C" w:rsidRPr="00CE6D2B" w:rsidRDefault="003F7E2C" w:rsidP="00BE28D4">
            <w:pPr>
              <w:pStyle w:val="tabletext11"/>
              <w:jc w:val="center"/>
              <w:rPr>
                <w:ins w:id="20793" w:author="Author"/>
              </w:rPr>
            </w:pPr>
            <w:ins w:id="20794" w:author="Author">
              <w:r w:rsidRPr="00CE6D2B">
                <w:t>0.05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B49CFE" w14:textId="77777777" w:rsidR="003F7E2C" w:rsidRPr="00CE6D2B" w:rsidRDefault="003F7E2C" w:rsidP="00BE28D4">
            <w:pPr>
              <w:pStyle w:val="tabletext11"/>
              <w:jc w:val="center"/>
              <w:rPr>
                <w:ins w:id="20795" w:author="Author"/>
              </w:rPr>
            </w:pPr>
            <w:ins w:id="20796" w:author="Author">
              <w:r w:rsidRPr="00CE6D2B">
                <w:t>0.04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F79BE3" w14:textId="77777777" w:rsidR="003F7E2C" w:rsidRPr="00CE6D2B" w:rsidRDefault="003F7E2C" w:rsidP="00BE28D4">
            <w:pPr>
              <w:pStyle w:val="tabletext11"/>
              <w:jc w:val="center"/>
              <w:rPr>
                <w:ins w:id="20797" w:author="Author"/>
              </w:rPr>
            </w:pPr>
            <w:ins w:id="20798" w:author="Author">
              <w:r w:rsidRPr="00CE6D2B">
                <w:t>0.04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C23FE40" w14:textId="77777777" w:rsidR="003F7E2C" w:rsidRPr="00CE6D2B" w:rsidRDefault="003F7E2C" w:rsidP="00BE28D4">
            <w:pPr>
              <w:pStyle w:val="tabletext11"/>
              <w:jc w:val="center"/>
              <w:rPr>
                <w:ins w:id="20799" w:author="Author"/>
              </w:rPr>
            </w:pPr>
            <w:ins w:id="20800" w:author="Author">
              <w:r w:rsidRPr="00CE6D2B">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DDAC3A" w14:textId="77777777" w:rsidR="003F7E2C" w:rsidRPr="00CE6D2B" w:rsidRDefault="003F7E2C" w:rsidP="00BE28D4">
            <w:pPr>
              <w:pStyle w:val="tabletext11"/>
              <w:jc w:val="center"/>
              <w:rPr>
                <w:ins w:id="20801" w:author="Author"/>
              </w:rPr>
            </w:pPr>
            <w:ins w:id="20802" w:author="Author">
              <w:r w:rsidRPr="00CE6D2B">
                <w:t>0.03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24F1C8" w14:textId="77777777" w:rsidR="003F7E2C" w:rsidRPr="00CE6D2B" w:rsidRDefault="003F7E2C" w:rsidP="00BE28D4">
            <w:pPr>
              <w:pStyle w:val="tabletext11"/>
              <w:jc w:val="center"/>
              <w:rPr>
                <w:ins w:id="20803" w:author="Author"/>
              </w:rPr>
            </w:pPr>
            <w:ins w:id="20804" w:author="Author">
              <w:r w:rsidRPr="00CE6D2B">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5C4EC8" w14:textId="77777777" w:rsidR="003F7E2C" w:rsidRPr="00CE6D2B" w:rsidRDefault="003F7E2C" w:rsidP="00BE28D4">
            <w:pPr>
              <w:pStyle w:val="tabletext11"/>
              <w:jc w:val="center"/>
              <w:rPr>
                <w:ins w:id="20805" w:author="Author"/>
              </w:rPr>
            </w:pPr>
            <w:ins w:id="20806" w:author="Author">
              <w:r w:rsidRPr="00CE6D2B">
                <w:t>0.02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4759A6" w14:textId="77777777" w:rsidR="003F7E2C" w:rsidRPr="00CE6D2B" w:rsidRDefault="003F7E2C" w:rsidP="00BE28D4">
            <w:pPr>
              <w:pStyle w:val="tabletext11"/>
              <w:jc w:val="center"/>
              <w:rPr>
                <w:ins w:id="20807" w:author="Author"/>
              </w:rPr>
            </w:pPr>
            <w:ins w:id="20808" w:author="Author">
              <w:r w:rsidRPr="00CE6D2B">
                <w:t>0.02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A470D0B" w14:textId="77777777" w:rsidR="003F7E2C" w:rsidRPr="00CE6D2B" w:rsidRDefault="003F7E2C" w:rsidP="00BE28D4">
            <w:pPr>
              <w:pStyle w:val="tabletext11"/>
              <w:jc w:val="center"/>
              <w:rPr>
                <w:ins w:id="20809" w:author="Author"/>
              </w:rPr>
            </w:pPr>
            <w:ins w:id="20810" w:author="Author">
              <w:r w:rsidRPr="00CE6D2B">
                <w:t>0.01</w:t>
              </w:r>
            </w:ins>
          </w:p>
        </w:tc>
      </w:tr>
      <w:tr w:rsidR="003F7E2C" w14:paraId="17922FAE" w14:textId="77777777" w:rsidTr="00EE1A0A">
        <w:trPr>
          <w:trHeight w:val="190"/>
          <w:ins w:id="20811" w:author="Author"/>
        </w:trPr>
        <w:tc>
          <w:tcPr>
            <w:tcW w:w="200" w:type="dxa"/>
            <w:tcBorders>
              <w:top w:val="single" w:sz="4" w:space="0" w:color="auto"/>
              <w:left w:val="single" w:sz="4" w:space="0" w:color="auto"/>
              <w:bottom w:val="single" w:sz="4" w:space="0" w:color="auto"/>
              <w:right w:val="nil"/>
            </w:tcBorders>
            <w:vAlign w:val="bottom"/>
          </w:tcPr>
          <w:p w14:paraId="33B52CFD" w14:textId="77777777" w:rsidR="003F7E2C" w:rsidRDefault="003F7E2C" w:rsidP="00BE28D4">
            <w:pPr>
              <w:pStyle w:val="tabletext11"/>
              <w:jc w:val="right"/>
              <w:rPr>
                <w:ins w:id="20812" w:author="Author"/>
              </w:rPr>
            </w:pPr>
          </w:p>
        </w:tc>
        <w:tc>
          <w:tcPr>
            <w:tcW w:w="1580" w:type="dxa"/>
            <w:tcBorders>
              <w:top w:val="single" w:sz="4" w:space="0" w:color="auto"/>
              <w:left w:val="nil"/>
              <w:bottom w:val="single" w:sz="4" w:space="0" w:color="auto"/>
              <w:right w:val="single" w:sz="4" w:space="0" w:color="auto"/>
            </w:tcBorders>
            <w:vAlign w:val="bottom"/>
            <w:hideMark/>
          </w:tcPr>
          <w:p w14:paraId="488BA9A5" w14:textId="77777777" w:rsidR="003F7E2C" w:rsidRDefault="003F7E2C" w:rsidP="00BE28D4">
            <w:pPr>
              <w:pStyle w:val="tabletext11"/>
              <w:tabs>
                <w:tab w:val="decimal" w:pos="640"/>
              </w:tabs>
              <w:rPr>
                <w:ins w:id="20813" w:author="Author"/>
              </w:rPr>
            </w:pPr>
            <w:ins w:id="20814" w:author="Author">
              <w:r>
                <w:t>1,000 to 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0F80093" w14:textId="77777777" w:rsidR="003F7E2C" w:rsidRPr="00CE6D2B" w:rsidRDefault="003F7E2C" w:rsidP="00BE28D4">
            <w:pPr>
              <w:pStyle w:val="tabletext11"/>
              <w:jc w:val="center"/>
              <w:rPr>
                <w:ins w:id="20815" w:author="Author"/>
              </w:rPr>
            </w:pPr>
            <w:ins w:id="20816"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53AD4E1" w14:textId="77777777" w:rsidR="003F7E2C" w:rsidRPr="00CE6D2B" w:rsidRDefault="003F7E2C" w:rsidP="00BE28D4">
            <w:pPr>
              <w:pStyle w:val="tabletext11"/>
              <w:jc w:val="center"/>
              <w:rPr>
                <w:ins w:id="20817" w:author="Author"/>
              </w:rPr>
            </w:pPr>
            <w:ins w:id="20818"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058E89" w14:textId="77777777" w:rsidR="003F7E2C" w:rsidRPr="00CE6D2B" w:rsidRDefault="003F7E2C" w:rsidP="00BE28D4">
            <w:pPr>
              <w:pStyle w:val="tabletext11"/>
              <w:jc w:val="center"/>
              <w:rPr>
                <w:ins w:id="20819" w:author="Author"/>
              </w:rPr>
            </w:pPr>
            <w:ins w:id="20820"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39EC98" w14:textId="77777777" w:rsidR="003F7E2C" w:rsidRPr="00CE6D2B" w:rsidRDefault="003F7E2C" w:rsidP="00BE28D4">
            <w:pPr>
              <w:pStyle w:val="tabletext11"/>
              <w:jc w:val="center"/>
              <w:rPr>
                <w:ins w:id="20821" w:author="Author"/>
              </w:rPr>
            </w:pPr>
            <w:ins w:id="20822"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36605B" w14:textId="77777777" w:rsidR="003F7E2C" w:rsidRPr="00CE6D2B" w:rsidRDefault="003F7E2C" w:rsidP="00BE28D4">
            <w:pPr>
              <w:pStyle w:val="tabletext11"/>
              <w:jc w:val="center"/>
              <w:rPr>
                <w:ins w:id="20823" w:author="Author"/>
              </w:rPr>
            </w:pPr>
            <w:ins w:id="20824"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1B546F" w14:textId="77777777" w:rsidR="003F7E2C" w:rsidRPr="00CE6D2B" w:rsidRDefault="003F7E2C" w:rsidP="00BE28D4">
            <w:pPr>
              <w:pStyle w:val="tabletext11"/>
              <w:jc w:val="center"/>
              <w:rPr>
                <w:ins w:id="20825" w:author="Author"/>
              </w:rPr>
            </w:pPr>
            <w:ins w:id="20826"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82E3D8" w14:textId="77777777" w:rsidR="003F7E2C" w:rsidRPr="00CE6D2B" w:rsidRDefault="003F7E2C" w:rsidP="00BE28D4">
            <w:pPr>
              <w:pStyle w:val="tabletext11"/>
              <w:jc w:val="center"/>
              <w:rPr>
                <w:ins w:id="20827" w:author="Author"/>
              </w:rPr>
            </w:pPr>
            <w:ins w:id="20828"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6B8DD0" w14:textId="77777777" w:rsidR="003F7E2C" w:rsidRPr="00CE6D2B" w:rsidRDefault="003F7E2C" w:rsidP="00BE28D4">
            <w:pPr>
              <w:pStyle w:val="tabletext11"/>
              <w:jc w:val="center"/>
              <w:rPr>
                <w:ins w:id="20829" w:author="Author"/>
              </w:rPr>
            </w:pPr>
            <w:ins w:id="20830"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2C552F" w14:textId="77777777" w:rsidR="003F7E2C" w:rsidRPr="00CE6D2B" w:rsidRDefault="003F7E2C" w:rsidP="00BE28D4">
            <w:pPr>
              <w:pStyle w:val="tabletext11"/>
              <w:jc w:val="center"/>
              <w:rPr>
                <w:ins w:id="20831" w:author="Author"/>
              </w:rPr>
            </w:pPr>
            <w:ins w:id="20832" w:author="Author">
              <w:r w:rsidRPr="00CE6D2B">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CC9FC7" w14:textId="77777777" w:rsidR="003F7E2C" w:rsidRPr="00CE6D2B" w:rsidRDefault="003F7E2C" w:rsidP="00BE28D4">
            <w:pPr>
              <w:pStyle w:val="tabletext11"/>
              <w:jc w:val="center"/>
              <w:rPr>
                <w:ins w:id="20833" w:author="Author"/>
              </w:rPr>
            </w:pPr>
            <w:ins w:id="20834"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1A5581" w14:textId="77777777" w:rsidR="003F7E2C" w:rsidRPr="00CE6D2B" w:rsidRDefault="003F7E2C" w:rsidP="00BE28D4">
            <w:pPr>
              <w:pStyle w:val="tabletext11"/>
              <w:jc w:val="center"/>
              <w:rPr>
                <w:ins w:id="20835" w:author="Author"/>
              </w:rPr>
            </w:pPr>
            <w:ins w:id="20836" w:author="Author">
              <w:r w:rsidRPr="00CE6D2B">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4F2940" w14:textId="77777777" w:rsidR="003F7E2C" w:rsidRPr="00CE6D2B" w:rsidRDefault="003F7E2C" w:rsidP="00BE28D4">
            <w:pPr>
              <w:pStyle w:val="tabletext11"/>
              <w:jc w:val="center"/>
              <w:rPr>
                <w:ins w:id="20837" w:author="Author"/>
              </w:rPr>
            </w:pPr>
            <w:ins w:id="20838"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EE71F6" w14:textId="77777777" w:rsidR="003F7E2C" w:rsidRPr="00CE6D2B" w:rsidRDefault="003F7E2C" w:rsidP="00BE28D4">
            <w:pPr>
              <w:pStyle w:val="tabletext11"/>
              <w:jc w:val="center"/>
              <w:rPr>
                <w:ins w:id="20839" w:author="Author"/>
              </w:rPr>
            </w:pPr>
            <w:ins w:id="20840" w:author="Author">
              <w:r w:rsidRPr="00CE6D2B">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96D1EA" w14:textId="77777777" w:rsidR="003F7E2C" w:rsidRPr="00CE6D2B" w:rsidRDefault="003F7E2C" w:rsidP="00BE28D4">
            <w:pPr>
              <w:pStyle w:val="tabletext11"/>
              <w:jc w:val="center"/>
              <w:rPr>
                <w:ins w:id="20841" w:author="Author"/>
              </w:rPr>
            </w:pPr>
            <w:ins w:id="20842" w:author="Author">
              <w:r w:rsidRPr="00CE6D2B">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FFFF42" w14:textId="77777777" w:rsidR="003F7E2C" w:rsidRPr="00CE6D2B" w:rsidRDefault="003F7E2C" w:rsidP="00BE28D4">
            <w:pPr>
              <w:pStyle w:val="tabletext11"/>
              <w:jc w:val="center"/>
              <w:rPr>
                <w:ins w:id="20843" w:author="Author"/>
              </w:rPr>
            </w:pPr>
            <w:ins w:id="20844"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F06D8E" w14:textId="77777777" w:rsidR="003F7E2C" w:rsidRPr="00CE6D2B" w:rsidRDefault="003F7E2C" w:rsidP="00BE28D4">
            <w:pPr>
              <w:pStyle w:val="tabletext11"/>
              <w:jc w:val="center"/>
              <w:rPr>
                <w:ins w:id="20845" w:author="Author"/>
              </w:rPr>
            </w:pPr>
            <w:ins w:id="20846"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A7AD9C" w14:textId="77777777" w:rsidR="003F7E2C" w:rsidRPr="00CE6D2B" w:rsidRDefault="003F7E2C" w:rsidP="00BE28D4">
            <w:pPr>
              <w:pStyle w:val="tabletext11"/>
              <w:jc w:val="center"/>
              <w:rPr>
                <w:ins w:id="20847" w:author="Author"/>
              </w:rPr>
            </w:pPr>
            <w:ins w:id="20848"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BC2F62" w14:textId="77777777" w:rsidR="003F7E2C" w:rsidRPr="00CE6D2B" w:rsidRDefault="003F7E2C" w:rsidP="00BE28D4">
            <w:pPr>
              <w:pStyle w:val="tabletext11"/>
              <w:jc w:val="center"/>
              <w:rPr>
                <w:ins w:id="20849" w:author="Author"/>
              </w:rPr>
            </w:pPr>
            <w:ins w:id="20850" w:author="Author">
              <w:r w:rsidRPr="00CE6D2B">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72AA27" w14:textId="77777777" w:rsidR="003F7E2C" w:rsidRPr="00CE6D2B" w:rsidRDefault="003F7E2C" w:rsidP="00BE28D4">
            <w:pPr>
              <w:pStyle w:val="tabletext11"/>
              <w:jc w:val="center"/>
              <w:rPr>
                <w:ins w:id="20851" w:author="Author"/>
              </w:rPr>
            </w:pPr>
            <w:ins w:id="20852" w:author="Author">
              <w:r w:rsidRPr="00CE6D2B">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F6750E" w14:textId="77777777" w:rsidR="003F7E2C" w:rsidRPr="00CE6D2B" w:rsidRDefault="003F7E2C" w:rsidP="00BE28D4">
            <w:pPr>
              <w:pStyle w:val="tabletext11"/>
              <w:jc w:val="center"/>
              <w:rPr>
                <w:ins w:id="20853" w:author="Author"/>
              </w:rPr>
            </w:pPr>
            <w:ins w:id="20854"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F58097" w14:textId="77777777" w:rsidR="003F7E2C" w:rsidRPr="00CE6D2B" w:rsidRDefault="003F7E2C" w:rsidP="00BE28D4">
            <w:pPr>
              <w:pStyle w:val="tabletext11"/>
              <w:jc w:val="center"/>
              <w:rPr>
                <w:ins w:id="20855" w:author="Author"/>
              </w:rPr>
            </w:pPr>
            <w:ins w:id="20856" w:author="Author">
              <w:r w:rsidRPr="00CE6D2B">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52E6EB" w14:textId="77777777" w:rsidR="003F7E2C" w:rsidRPr="00CE6D2B" w:rsidRDefault="003F7E2C" w:rsidP="00BE28D4">
            <w:pPr>
              <w:pStyle w:val="tabletext11"/>
              <w:jc w:val="center"/>
              <w:rPr>
                <w:ins w:id="20857" w:author="Author"/>
              </w:rPr>
            </w:pPr>
            <w:ins w:id="20858" w:author="Author">
              <w:r w:rsidRPr="00CE6D2B">
                <w:t xml:space="preserve">0.05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971727A" w14:textId="77777777" w:rsidR="003F7E2C" w:rsidRPr="00CE6D2B" w:rsidRDefault="003F7E2C" w:rsidP="00BE28D4">
            <w:pPr>
              <w:pStyle w:val="tabletext11"/>
              <w:jc w:val="center"/>
              <w:rPr>
                <w:ins w:id="20859" w:author="Author"/>
              </w:rPr>
            </w:pPr>
            <w:ins w:id="20860" w:author="Author">
              <w:r w:rsidRPr="00CE6D2B">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419980" w14:textId="77777777" w:rsidR="003F7E2C" w:rsidRPr="00CE6D2B" w:rsidRDefault="003F7E2C" w:rsidP="00BE28D4">
            <w:pPr>
              <w:pStyle w:val="tabletext11"/>
              <w:jc w:val="center"/>
              <w:rPr>
                <w:ins w:id="20861" w:author="Author"/>
              </w:rPr>
            </w:pPr>
            <w:ins w:id="20862" w:author="Author">
              <w:r w:rsidRPr="00CE6D2B">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AA7B9F" w14:textId="77777777" w:rsidR="003F7E2C" w:rsidRPr="00CE6D2B" w:rsidRDefault="003F7E2C" w:rsidP="00BE28D4">
            <w:pPr>
              <w:pStyle w:val="tabletext11"/>
              <w:jc w:val="center"/>
              <w:rPr>
                <w:ins w:id="20863" w:author="Author"/>
              </w:rPr>
            </w:pPr>
            <w:ins w:id="20864" w:author="Author">
              <w:r w:rsidRPr="00CE6D2B">
                <w:t xml:space="preserve">0.03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555E7A" w14:textId="77777777" w:rsidR="003F7E2C" w:rsidRPr="00CE6D2B" w:rsidRDefault="003F7E2C" w:rsidP="00BE28D4">
            <w:pPr>
              <w:pStyle w:val="tabletext11"/>
              <w:jc w:val="center"/>
              <w:rPr>
                <w:ins w:id="20865" w:author="Author"/>
              </w:rPr>
            </w:pPr>
            <w:ins w:id="20866" w:author="Author">
              <w:r w:rsidRPr="00CE6D2B">
                <w:t xml:space="preserve">0.03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162E63" w14:textId="77777777" w:rsidR="003F7E2C" w:rsidRPr="00CE6D2B" w:rsidRDefault="003F7E2C" w:rsidP="00BE28D4">
            <w:pPr>
              <w:pStyle w:val="tabletext11"/>
              <w:jc w:val="center"/>
              <w:rPr>
                <w:ins w:id="20867" w:author="Author"/>
              </w:rPr>
            </w:pPr>
            <w:ins w:id="20868" w:author="Author">
              <w:r w:rsidRPr="00CE6D2B">
                <w:t xml:space="preserve">0.03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5FE4B0E" w14:textId="77777777" w:rsidR="003F7E2C" w:rsidRPr="00CE6D2B" w:rsidRDefault="003F7E2C" w:rsidP="00BE28D4">
            <w:pPr>
              <w:pStyle w:val="tabletext11"/>
              <w:jc w:val="center"/>
              <w:rPr>
                <w:ins w:id="20869" w:author="Author"/>
              </w:rPr>
            </w:pPr>
            <w:ins w:id="20870" w:author="Author">
              <w:r w:rsidRPr="00CE6D2B">
                <w:t xml:space="preserve">0.02 </w:t>
              </w:r>
            </w:ins>
          </w:p>
        </w:tc>
      </w:tr>
      <w:tr w:rsidR="003F7E2C" w14:paraId="2264C02A" w14:textId="77777777" w:rsidTr="00EE1A0A">
        <w:trPr>
          <w:trHeight w:val="190"/>
          <w:ins w:id="20871" w:author="Author"/>
        </w:trPr>
        <w:tc>
          <w:tcPr>
            <w:tcW w:w="200" w:type="dxa"/>
            <w:tcBorders>
              <w:top w:val="single" w:sz="4" w:space="0" w:color="auto"/>
              <w:left w:val="single" w:sz="4" w:space="0" w:color="auto"/>
              <w:bottom w:val="single" w:sz="4" w:space="0" w:color="auto"/>
              <w:right w:val="nil"/>
            </w:tcBorders>
            <w:vAlign w:val="bottom"/>
          </w:tcPr>
          <w:p w14:paraId="5E3BE6A6" w14:textId="77777777" w:rsidR="003F7E2C" w:rsidRDefault="003F7E2C" w:rsidP="00BE28D4">
            <w:pPr>
              <w:pStyle w:val="tabletext11"/>
              <w:jc w:val="right"/>
              <w:rPr>
                <w:ins w:id="20872" w:author="Author"/>
              </w:rPr>
            </w:pPr>
          </w:p>
        </w:tc>
        <w:tc>
          <w:tcPr>
            <w:tcW w:w="1580" w:type="dxa"/>
            <w:tcBorders>
              <w:top w:val="single" w:sz="4" w:space="0" w:color="auto"/>
              <w:left w:val="nil"/>
              <w:bottom w:val="single" w:sz="4" w:space="0" w:color="auto"/>
              <w:right w:val="single" w:sz="4" w:space="0" w:color="auto"/>
            </w:tcBorders>
            <w:vAlign w:val="bottom"/>
            <w:hideMark/>
          </w:tcPr>
          <w:p w14:paraId="3B0C503D" w14:textId="77777777" w:rsidR="003F7E2C" w:rsidRDefault="003F7E2C" w:rsidP="00BE28D4">
            <w:pPr>
              <w:pStyle w:val="tabletext11"/>
              <w:tabs>
                <w:tab w:val="decimal" w:pos="640"/>
              </w:tabs>
              <w:rPr>
                <w:ins w:id="20873" w:author="Author"/>
              </w:rPr>
            </w:pPr>
            <w:ins w:id="20874" w:author="Author">
              <w:r>
                <w:t>2,000 to 2,999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26EF725" w14:textId="77777777" w:rsidR="003F7E2C" w:rsidRPr="00CE6D2B" w:rsidRDefault="003F7E2C" w:rsidP="00BE28D4">
            <w:pPr>
              <w:pStyle w:val="tabletext11"/>
              <w:jc w:val="center"/>
              <w:rPr>
                <w:ins w:id="20875" w:author="Author"/>
              </w:rPr>
            </w:pPr>
            <w:ins w:id="20876"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60C2F1D" w14:textId="77777777" w:rsidR="003F7E2C" w:rsidRPr="00CE6D2B" w:rsidRDefault="003F7E2C" w:rsidP="00BE28D4">
            <w:pPr>
              <w:pStyle w:val="tabletext11"/>
              <w:jc w:val="center"/>
              <w:rPr>
                <w:ins w:id="20877" w:author="Author"/>
              </w:rPr>
            </w:pPr>
            <w:ins w:id="20878"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786239" w14:textId="77777777" w:rsidR="003F7E2C" w:rsidRPr="00CE6D2B" w:rsidRDefault="003F7E2C" w:rsidP="00BE28D4">
            <w:pPr>
              <w:pStyle w:val="tabletext11"/>
              <w:jc w:val="center"/>
              <w:rPr>
                <w:ins w:id="20879" w:author="Author"/>
              </w:rPr>
            </w:pPr>
            <w:ins w:id="20880"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5CF3C2" w14:textId="77777777" w:rsidR="003F7E2C" w:rsidRPr="00CE6D2B" w:rsidRDefault="003F7E2C" w:rsidP="00BE28D4">
            <w:pPr>
              <w:pStyle w:val="tabletext11"/>
              <w:jc w:val="center"/>
              <w:rPr>
                <w:ins w:id="20881" w:author="Author"/>
              </w:rPr>
            </w:pPr>
            <w:ins w:id="20882"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002528" w14:textId="77777777" w:rsidR="003F7E2C" w:rsidRPr="00CE6D2B" w:rsidRDefault="003F7E2C" w:rsidP="00BE28D4">
            <w:pPr>
              <w:pStyle w:val="tabletext11"/>
              <w:jc w:val="center"/>
              <w:rPr>
                <w:ins w:id="20883" w:author="Author"/>
              </w:rPr>
            </w:pPr>
            <w:ins w:id="20884"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9E348A" w14:textId="77777777" w:rsidR="003F7E2C" w:rsidRPr="00CE6D2B" w:rsidRDefault="003F7E2C" w:rsidP="00BE28D4">
            <w:pPr>
              <w:pStyle w:val="tabletext11"/>
              <w:jc w:val="center"/>
              <w:rPr>
                <w:ins w:id="20885" w:author="Author"/>
              </w:rPr>
            </w:pPr>
            <w:ins w:id="20886"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527723" w14:textId="77777777" w:rsidR="003F7E2C" w:rsidRPr="00CE6D2B" w:rsidRDefault="003F7E2C" w:rsidP="00BE28D4">
            <w:pPr>
              <w:pStyle w:val="tabletext11"/>
              <w:jc w:val="center"/>
              <w:rPr>
                <w:ins w:id="20887" w:author="Author"/>
              </w:rPr>
            </w:pPr>
            <w:ins w:id="20888"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14DDC" w14:textId="77777777" w:rsidR="003F7E2C" w:rsidRPr="00CE6D2B" w:rsidRDefault="003F7E2C" w:rsidP="00BE28D4">
            <w:pPr>
              <w:pStyle w:val="tabletext11"/>
              <w:jc w:val="center"/>
              <w:rPr>
                <w:ins w:id="20889" w:author="Author"/>
              </w:rPr>
            </w:pPr>
            <w:ins w:id="20890"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04CA16" w14:textId="77777777" w:rsidR="003F7E2C" w:rsidRPr="00CE6D2B" w:rsidRDefault="003F7E2C" w:rsidP="00BE28D4">
            <w:pPr>
              <w:pStyle w:val="tabletext11"/>
              <w:jc w:val="center"/>
              <w:rPr>
                <w:ins w:id="20891" w:author="Author"/>
              </w:rPr>
            </w:pPr>
            <w:ins w:id="20892" w:author="Author">
              <w:r w:rsidRPr="00CE6D2B">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C98DAE" w14:textId="77777777" w:rsidR="003F7E2C" w:rsidRPr="00CE6D2B" w:rsidRDefault="003F7E2C" w:rsidP="00BE28D4">
            <w:pPr>
              <w:pStyle w:val="tabletext11"/>
              <w:jc w:val="center"/>
              <w:rPr>
                <w:ins w:id="20893" w:author="Author"/>
              </w:rPr>
            </w:pPr>
            <w:ins w:id="20894"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4CFDF7" w14:textId="77777777" w:rsidR="003F7E2C" w:rsidRPr="00CE6D2B" w:rsidRDefault="003F7E2C" w:rsidP="00BE28D4">
            <w:pPr>
              <w:pStyle w:val="tabletext11"/>
              <w:jc w:val="center"/>
              <w:rPr>
                <w:ins w:id="20895" w:author="Author"/>
              </w:rPr>
            </w:pPr>
            <w:ins w:id="20896"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B7B796" w14:textId="77777777" w:rsidR="003F7E2C" w:rsidRPr="00CE6D2B" w:rsidRDefault="003F7E2C" w:rsidP="00BE28D4">
            <w:pPr>
              <w:pStyle w:val="tabletext11"/>
              <w:jc w:val="center"/>
              <w:rPr>
                <w:ins w:id="20897" w:author="Author"/>
              </w:rPr>
            </w:pPr>
            <w:ins w:id="20898"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0ABA94" w14:textId="77777777" w:rsidR="003F7E2C" w:rsidRPr="00CE6D2B" w:rsidRDefault="003F7E2C" w:rsidP="00BE28D4">
            <w:pPr>
              <w:pStyle w:val="tabletext11"/>
              <w:jc w:val="center"/>
              <w:rPr>
                <w:ins w:id="20899" w:author="Author"/>
              </w:rPr>
            </w:pPr>
            <w:ins w:id="20900"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A4855F" w14:textId="77777777" w:rsidR="003F7E2C" w:rsidRPr="00CE6D2B" w:rsidRDefault="003F7E2C" w:rsidP="00BE28D4">
            <w:pPr>
              <w:pStyle w:val="tabletext11"/>
              <w:jc w:val="center"/>
              <w:rPr>
                <w:ins w:id="20901" w:author="Author"/>
              </w:rPr>
            </w:pPr>
            <w:ins w:id="20902"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9D83E5" w14:textId="77777777" w:rsidR="003F7E2C" w:rsidRPr="00CE6D2B" w:rsidRDefault="003F7E2C" w:rsidP="00BE28D4">
            <w:pPr>
              <w:pStyle w:val="tabletext11"/>
              <w:jc w:val="center"/>
              <w:rPr>
                <w:ins w:id="20903" w:author="Author"/>
              </w:rPr>
            </w:pPr>
            <w:ins w:id="20904"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D9E818" w14:textId="77777777" w:rsidR="003F7E2C" w:rsidRPr="00CE6D2B" w:rsidRDefault="003F7E2C" w:rsidP="00BE28D4">
            <w:pPr>
              <w:pStyle w:val="tabletext11"/>
              <w:jc w:val="center"/>
              <w:rPr>
                <w:ins w:id="20905" w:author="Author"/>
              </w:rPr>
            </w:pPr>
            <w:ins w:id="20906"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A9BCF5" w14:textId="77777777" w:rsidR="003F7E2C" w:rsidRPr="00CE6D2B" w:rsidRDefault="003F7E2C" w:rsidP="00BE28D4">
            <w:pPr>
              <w:pStyle w:val="tabletext11"/>
              <w:jc w:val="center"/>
              <w:rPr>
                <w:ins w:id="20907" w:author="Author"/>
              </w:rPr>
            </w:pPr>
            <w:ins w:id="20908"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C2CD7B" w14:textId="77777777" w:rsidR="003F7E2C" w:rsidRPr="00CE6D2B" w:rsidRDefault="003F7E2C" w:rsidP="00BE28D4">
            <w:pPr>
              <w:pStyle w:val="tabletext11"/>
              <w:jc w:val="center"/>
              <w:rPr>
                <w:ins w:id="20909" w:author="Author"/>
              </w:rPr>
            </w:pPr>
            <w:ins w:id="20910"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51D6A8" w14:textId="77777777" w:rsidR="003F7E2C" w:rsidRPr="00CE6D2B" w:rsidRDefault="003F7E2C" w:rsidP="00BE28D4">
            <w:pPr>
              <w:pStyle w:val="tabletext11"/>
              <w:jc w:val="center"/>
              <w:rPr>
                <w:ins w:id="20911" w:author="Author"/>
              </w:rPr>
            </w:pPr>
            <w:ins w:id="20912"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A49EE3" w14:textId="77777777" w:rsidR="003F7E2C" w:rsidRPr="00CE6D2B" w:rsidRDefault="003F7E2C" w:rsidP="00BE28D4">
            <w:pPr>
              <w:pStyle w:val="tabletext11"/>
              <w:jc w:val="center"/>
              <w:rPr>
                <w:ins w:id="20913" w:author="Author"/>
              </w:rPr>
            </w:pPr>
            <w:ins w:id="20914" w:author="Author">
              <w:r w:rsidRPr="00CE6D2B">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701240" w14:textId="77777777" w:rsidR="003F7E2C" w:rsidRPr="00CE6D2B" w:rsidRDefault="003F7E2C" w:rsidP="00BE28D4">
            <w:pPr>
              <w:pStyle w:val="tabletext11"/>
              <w:jc w:val="center"/>
              <w:rPr>
                <w:ins w:id="20915" w:author="Author"/>
              </w:rPr>
            </w:pPr>
            <w:ins w:id="20916" w:author="Author">
              <w:r w:rsidRPr="00CE6D2B">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790C66" w14:textId="77777777" w:rsidR="003F7E2C" w:rsidRPr="00CE6D2B" w:rsidRDefault="003F7E2C" w:rsidP="00BE28D4">
            <w:pPr>
              <w:pStyle w:val="tabletext11"/>
              <w:jc w:val="center"/>
              <w:rPr>
                <w:ins w:id="20917" w:author="Author"/>
              </w:rPr>
            </w:pPr>
            <w:ins w:id="20918" w:author="Author">
              <w:r w:rsidRPr="00CE6D2B">
                <w:t xml:space="preserve">0.07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2DD809E" w14:textId="77777777" w:rsidR="003F7E2C" w:rsidRPr="00CE6D2B" w:rsidRDefault="003F7E2C" w:rsidP="00BE28D4">
            <w:pPr>
              <w:pStyle w:val="tabletext11"/>
              <w:jc w:val="center"/>
              <w:rPr>
                <w:ins w:id="20919" w:author="Author"/>
              </w:rPr>
            </w:pPr>
            <w:ins w:id="20920" w:author="Author">
              <w:r w:rsidRPr="00CE6D2B">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9C05E4" w14:textId="77777777" w:rsidR="003F7E2C" w:rsidRPr="00CE6D2B" w:rsidRDefault="003F7E2C" w:rsidP="00BE28D4">
            <w:pPr>
              <w:pStyle w:val="tabletext11"/>
              <w:jc w:val="center"/>
              <w:rPr>
                <w:ins w:id="20921" w:author="Author"/>
              </w:rPr>
            </w:pPr>
            <w:ins w:id="20922" w:author="Author">
              <w:r w:rsidRPr="00CE6D2B">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9AC328" w14:textId="77777777" w:rsidR="003F7E2C" w:rsidRPr="00CE6D2B" w:rsidRDefault="003F7E2C" w:rsidP="00BE28D4">
            <w:pPr>
              <w:pStyle w:val="tabletext11"/>
              <w:jc w:val="center"/>
              <w:rPr>
                <w:ins w:id="20923" w:author="Author"/>
              </w:rPr>
            </w:pPr>
            <w:ins w:id="20924" w:author="Author">
              <w:r w:rsidRPr="00CE6D2B">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3DD2BC" w14:textId="77777777" w:rsidR="003F7E2C" w:rsidRPr="00CE6D2B" w:rsidRDefault="003F7E2C" w:rsidP="00BE28D4">
            <w:pPr>
              <w:pStyle w:val="tabletext11"/>
              <w:jc w:val="center"/>
              <w:rPr>
                <w:ins w:id="20925" w:author="Author"/>
              </w:rPr>
            </w:pPr>
            <w:ins w:id="20926" w:author="Author">
              <w:r w:rsidRPr="00CE6D2B">
                <w:t xml:space="preserve">0.04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A6425" w14:textId="77777777" w:rsidR="003F7E2C" w:rsidRPr="00CE6D2B" w:rsidRDefault="003F7E2C" w:rsidP="00BE28D4">
            <w:pPr>
              <w:pStyle w:val="tabletext11"/>
              <w:jc w:val="center"/>
              <w:rPr>
                <w:ins w:id="20927" w:author="Author"/>
              </w:rPr>
            </w:pPr>
            <w:ins w:id="20928" w:author="Author">
              <w:r w:rsidRPr="00CE6D2B">
                <w:t xml:space="preserve">0.04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3709DDB" w14:textId="77777777" w:rsidR="003F7E2C" w:rsidRPr="00CE6D2B" w:rsidRDefault="003F7E2C" w:rsidP="00BE28D4">
            <w:pPr>
              <w:pStyle w:val="tabletext11"/>
              <w:jc w:val="center"/>
              <w:rPr>
                <w:ins w:id="20929" w:author="Author"/>
              </w:rPr>
            </w:pPr>
            <w:ins w:id="20930" w:author="Author">
              <w:r w:rsidRPr="00CE6D2B">
                <w:t xml:space="preserve">0.03 </w:t>
              </w:r>
            </w:ins>
          </w:p>
        </w:tc>
      </w:tr>
      <w:tr w:rsidR="003F7E2C" w14:paraId="49A0F47A" w14:textId="77777777" w:rsidTr="00EE1A0A">
        <w:trPr>
          <w:trHeight w:val="190"/>
          <w:ins w:id="20931" w:author="Author"/>
        </w:trPr>
        <w:tc>
          <w:tcPr>
            <w:tcW w:w="200" w:type="dxa"/>
            <w:tcBorders>
              <w:top w:val="single" w:sz="4" w:space="0" w:color="auto"/>
              <w:left w:val="single" w:sz="4" w:space="0" w:color="auto"/>
              <w:bottom w:val="single" w:sz="4" w:space="0" w:color="auto"/>
              <w:right w:val="nil"/>
            </w:tcBorders>
            <w:vAlign w:val="bottom"/>
          </w:tcPr>
          <w:p w14:paraId="0E2CCA6D" w14:textId="77777777" w:rsidR="003F7E2C" w:rsidRDefault="003F7E2C" w:rsidP="00BE28D4">
            <w:pPr>
              <w:pStyle w:val="tabletext11"/>
              <w:jc w:val="right"/>
              <w:rPr>
                <w:ins w:id="20932" w:author="Author"/>
              </w:rPr>
            </w:pPr>
          </w:p>
        </w:tc>
        <w:tc>
          <w:tcPr>
            <w:tcW w:w="1580" w:type="dxa"/>
            <w:tcBorders>
              <w:top w:val="single" w:sz="4" w:space="0" w:color="auto"/>
              <w:left w:val="nil"/>
              <w:bottom w:val="single" w:sz="4" w:space="0" w:color="auto"/>
              <w:right w:val="single" w:sz="4" w:space="0" w:color="auto"/>
            </w:tcBorders>
            <w:vAlign w:val="bottom"/>
            <w:hideMark/>
          </w:tcPr>
          <w:p w14:paraId="675E6FCB" w14:textId="77777777" w:rsidR="003F7E2C" w:rsidRDefault="003F7E2C" w:rsidP="00BE28D4">
            <w:pPr>
              <w:pStyle w:val="tabletext11"/>
              <w:tabs>
                <w:tab w:val="decimal" w:pos="640"/>
              </w:tabs>
              <w:rPr>
                <w:ins w:id="20933" w:author="Author"/>
              </w:rPr>
            </w:pPr>
            <w:ins w:id="20934" w:author="Author">
              <w:r>
                <w:t>3,000 to 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CF3A16E" w14:textId="77777777" w:rsidR="003F7E2C" w:rsidRPr="00CE6D2B" w:rsidRDefault="003F7E2C" w:rsidP="00BE28D4">
            <w:pPr>
              <w:pStyle w:val="tabletext11"/>
              <w:jc w:val="center"/>
              <w:rPr>
                <w:ins w:id="20935" w:author="Author"/>
              </w:rPr>
            </w:pPr>
            <w:ins w:id="20936"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984B4E8" w14:textId="77777777" w:rsidR="003F7E2C" w:rsidRPr="00CE6D2B" w:rsidRDefault="003F7E2C" w:rsidP="00BE28D4">
            <w:pPr>
              <w:pStyle w:val="tabletext11"/>
              <w:jc w:val="center"/>
              <w:rPr>
                <w:ins w:id="20937" w:author="Author"/>
              </w:rPr>
            </w:pPr>
            <w:ins w:id="20938"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1CE7C0" w14:textId="77777777" w:rsidR="003F7E2C" w:rsidRPr="00CE6D2B" w:rsidRDefault="003F7E2C" w:rsidP="00BE28D4">
            <w:pPr>
              <w:pStyle w:val="tabletext11"/>
              <w:jc w:val="center"/>
              <w:rPr>
                <w:ins w:id="20939" w:author="Author"/>
              </w:rPr>
            </w:pPr>
            <w:ins w:id="20940"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F35E75" w14:textId="77777777" w:rsidR="003F7E2C" w:rsidRPr="00CE6D2B" w:rsidRDefault="003F7E2C" w:rsidP="00BE28D4">
            <w:pPr>
              <w:pStyle w:val="tabletext11"/>
              <w:jc w:val="center"/>
              <w:rPr>
                <w:ins w:id="20941" w:author="Author"/>
              </w:rPr>
            </w:pPr>
            <w:ins w:id="20942"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7B80B3" w14:textId="77777777" w:rsidR="003F7E2C" w:rsidRPr="00CE6D2B" w:rsidRDefault="003F7E2C" w:rsidP="00BE28D4">
            <w:pPr>
              <w:pStyle w:val="tabletext11"/>
              <w:jc w:val="center"/>
              <w:rPr>
                <w:ins w:id="20943" w:author="Author"/>
              </w:rPr>
            </w:pPr>
            <w:ins w:id="20944"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0536D6" w14:textId="77777777" w:rsidR="003F7E2C" w:rsidRPr="00CE6D2B" w:rsidRDefault="003F7E2C" w:rsidP="00BE28D4">
            <w:pPr>
              <w:pStyle w:val="tabletext11"/>
              <w:jc w:val="center"/>
              <w:rPr>
                <w:ins w:id="20945" w:author="Author"/>
              </w:rPr>
            </w:pPr>
            <w:ins w:id="20946"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156120" w14:textId="77777777" w:rsidR="003F7E2C" w:rsidRPr="00CE6D2B" w:rsidRDefault="003F7E2C" w:rsidP="00BE28D4">
            <w:pPr>
              <w:pStyle w:val="tabletext11"/>
              <w:jc w:val="center"/>
              <w:rPr>
                <w:ins w:id="20947" w:author="Author"/>
              </w:rPr>
            </w:pPr>
            <w:ins w:id="20948"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BB0A4" w14:textId="77777777" w:rsidR="003F7E2C" w:rsidRPr="00CE6D2B" w:rsidRDefault="003F7E2C" w:rsidP="00BE28D4">
            <w:pPr>
              <w:pStyle w:val="tabletext11"/>
              <w:jc w:val="center"/>
              <w:rPr>
                <w:ins w:id="20949" w:author="Author"/>
              </w:rPr>
            </w:pPr>
            <w:ins w:id="20950"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F436E8" w14:textId="77777777" w:rsidR="003F7E2C" w:rsidRPr="00CE6D2B" w:rsidRDefault="003F7E2C" w:rsidP="00BE28D4">
            <w:pPr>
              <w:pStyle w:val="tabletext11"/>
              <w:jc w:val="center"/>
              <w:rPr>
                <w:ins w:id="20951" w:author="Author"/>
              </w:rPr>
            </w:pPr>
            <w:ins w:id="20952" w:author="Author">
              <w:r w:rsidRPr="00CE6D2B">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EB2605" w14:textId="77777777" w:rsidR="003F7E2C" w:rsidRPr="00CE6D2B" w:rsidRDefault="003F7E2C" w:rsidP="00BE28D4">
            <w:pPr>
              <w:pStyle w:val="tabletext11"/>
              <w:jc w:val="center"/>
              <w:rPr>
                <w:ins w:id="20953" w:author="Author"/>
              </w:rPr>
            </w:pPr>
            <w:ins w:id="20954"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1E4915" w14:textId="77777777" w:rsidR="003F7E2C" w:rsidRPr="00CE6D2B" w:rsidRDefault="003F7E2C" w:rsidP="00BE28D4">
            <w:pPr>
              <w:pStyle w:val="tabletext11"/>
              <w:jc w:val="center"/>
              <w:rPr>
                <w:ins w:id="20955" w:author="Author"/>
              </w:rPr>
            </w:pPr>
            <w:ins w:id="20956"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E69E79" w14:textId="77777777" w:rsidR="003F7E2C" w:rsidRPr="00CE6D2B" w:rsidRDefault="003F7E2C" w:rsidP="00BE28D4">
            <w:pPr>
              <w:pStyle w:val="tabletext11"/>
              <w:jc w:val="center"/>
              <w:rPr>
                <w:ins w:id="20957" w:author="Author"/>
              </w:rPr>
            </w:pPr>
            <w:ins w:id="20958" w:author="Author">
              <w:r w:rsidRPr="00CE6D2B">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5A348A" w14:textId="77777777" w:rsidR="003F7E2C" w:rsidRPr="00CE6D2B" w:rsidRDefault="003F7E2C" w:rsidP="00BE28D4">
            <w:pPr>
              <w:pStyle w:val="tabletext11"/>
              <w:jc w:val="center"/>
              <w:rPr>
                <w:ins w:id="20959" w:author="Author"/>
              </w:rPr>
            </w:pPr>
            <w:ins w:id="20960" w:author="Author">
              <w:r w:rsidRPr="00CE6D2B">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9E6EE5" w14:textId="77777777" w:rsidR="003F7E2C" w:rsidRPr="00CE6D2B" w:rsidRDefault="003F7E2C" w:rsidP="00BE28D4">
            <w:pPr>
              <w:pStyle w:val="tabletext11"/>
              <w:jc w:val="center"/>
              <w:rPr>
                <w:ins w:id="20961" w:author="Author"/>
              </w:rPr>
            </w:pPr>
            <w:ins w:id="20962"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111C16" w14:textId="77777777" w:rsidR="003F7E2C" w:rsidRPr="00CE6D2B" w:rsidRDefault="003F7E2C" w:rsidP="00BE28D4">
            <w:pPr>
              <w:pStyle w:val="tabletext11"/>
              <w:jc w:val="center"/>
              <w:rPr>
                <w:ins w:id="20963" w:author="Author"/>
              </w:rPr>
            </w:pPr>
            <w:ins w:id="20964"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6F4A1E" w14:textId="77777777" w:rsidR="003F7E2C" w:rsidRPr="00CE6D2B" w:rsidRDefault="003F7E2C" w:rsidP="00BE28D4">
            <w:pPr>
              <w:pStyle w:val="tabletext11"/>
              <w:jc w:val="center"/>
              <w:rPr>
                <w:ins w:id="20965" w:author="Author"/>
              </w:rPr>
            </w:pPr>
            <w:ins w:id="20966" w:author="Author">
              <w:r w:rsidRPr="00CE6D2B">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7B175E" w14:textId="77777777" w:rsidR="003F7E2C" w:rsidRPr="00CE6D2B" w:rsidRDefault="003F7E2C" w:rsidP="00BE28D4">
            <w:pPr>
              <w:pStyle w:val="tabletext11"/>
              <w:jc w:val="center"/>
              <w:rPr>
                <w:ins w:id="20967" w:author="Author"/>
              </w:rPr>
            </w:pPr>
            <w:ins w:id="20968"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3C7360" w14:textId="77777777" w:rsidR="003F7E2C" w:rsidRPr="00CE6D2B" w:rsidRDefault="003F7E2C" w:rsidP="00BE28D4">
            <w:pPr>
              <w:pStyle w:val="tabletext11"/>
              <w:jc w:val="center"/>
              <w:rPr>
                <w:ins w:id="20969" w:author="Author"/>
              </w:rPr>
            </w:pPr>
            <w:ins w:id="20970"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22F806" w14:textId="77777777" w:rsidR="003F7E2C" w:rsidRPr="00CE6D2B" w:rsidRDefault="003F7E2C" w:rsidP="00BE28D4">
            <w:pPr>
              <w:pStyle w:val="tabletext11"/>
              <w:jc w:val="center"/>
              <w:rPr>
                <w:ins w:id="20971" w:author="Author"/>
              </w:rPr>
            </w:pPr>
            <w:ins w:id="20972"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91E955" w14:textId="77777777" w:rsidR="003F7E2C" w:rsidRPr="00CE6D2B" w:rsidRDefault="003F7E2C" w:rsidP="00BE28D4">
            <w:pPr>
              <w:pStyle w:val="tabletext11"/>
              <w:jc w:val="center"/>
              <w:rPr>
                <w:ins w:id="20973" w:author="Author"/>
              </w:rPr>
            </w:pPr>
            <w:ins w:id="20974"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B10BC3" w14:textId="77777777" w:rsidR="003F7E2C" w:rsidRPr="00CE6D2B" w:rsidRDefault="003F7E2C" w:rsidP="00BE28D4">
            <w:pPr>
              <w:pStyle w:val="tabletext11"/>
              <w:jc w:val="center"/>
              <w:rPr>
                <w:ins w:id="20975" w:author="Author"/>
              </w:rPr>
            </w:pPr>
            <w:ins w:id="20976" w:author="Author">
              <w:r w:rsidRPr="00CE6D2B">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1D2649" w14:textId="77777777" w:rsidR="003F7E2C" w:rsidRPr="00CE6D2B" w:rsidRDefault="003F7E2C" w:rsidP="00BE28D4">
            <w:pPr>
              <w:pStyle w:val="tabletext11"/>
              <w:jc w:val="center"/>
              <w:rPr>
                <w:ins w:id="20977" w:author="Author"/>
              </w:rPr>
            </w:pPr>
            <w:ins w:id="20978" w:author="Author">
              <w:r w:rsidRPr="00CE6D2B">
                <w:t xml:space="preserve">0.08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7528E51" w14:textId="77777777" w:rsidR="003F7E2C" w:rsidRPr="00CE6D2B" w:rsidRDefault="003F7E2C" w:rsidP="00BE28D4">
            <w:pPr>
              <w:pStyle w:val="tabletext11"/>
              <w:jc w:val="center"/>
              <w:rPr>
                <w:ins w:id="20979" w:author="Author"/>
              </w:rPr>
            </w:pPr>
            <w:ins w:id="20980"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2AA46C" w14:textId="77777777" w:rsidR="003F7E2C" w:rsidRPr="00CE6D2B" w:rsidRDefault="003F7E2C" w:rsidP="00BE28D4">
            <w:pPr>
              <w:pStyle w:val="tabletext11"/>
              <w:jc w:val="center"/>
              <w:rPr>
                <w:ins w:id="20981" w:author="Author"/>
              </w:rPr>
            </w:pPr>
            <w:ins w:id="20982"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F2ABC3" w14:textId="77777777" w:rsidR="003F7E2C" w:rsidRPr="00CE6D2B" w:rsidRDefault="003F7E2C" w:rsidP="00BE28D4">
            <w:pPr>
              <w:pStyle w:val="tabletext11"/>
              <w:jc w:val="center"/>
              <w:rPr>
                <w:ins w:id="20983" w:author="Author"/>
              </w:rPr>
            </w:pPr>
            <w:ins w:id="20984" w:author="Author">
              <w:r w:rsidRPr="00CE6D2B">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B41A39" w14:textId="77777777" w:rsidR="003F7E2C" w:rsidRPr="00CE6D2B" w:rsidRDefault="003F7E2C" w:rsidP="00BE28D4">
            <w:pPr>
              <w:pStyle w:val="tabletext11"/>
              <w:jc w:val="center"/>
              <w:rPr>
                <w:ins w:id="20985" w:author="Author"/>
              </w:rPr>
            </w:pPr>
            <w:ins w:id="20986" w:author="Author">
              <w:r w:rsidRPr="00CE6D2B">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5EFA5C" w14:textId="77777777" w:rsidR="003F7E2C" w:rsidRPr="00CE6D2B" w:rsidRDefault="003F7E2C" w:rsidP="00BE28D4">
            <w:pPr>
              <w:pStyle w:val="tabletext11"/>
              <w:jc w:val="center"/>
              <w:rPr>
                <w:ins w:id="20987" w:author="Author"/>
              </w:rPr>
            </w:pPr>
            <w:ins w:id="20988" w:author="Author">
              <w:r w:rsidRPr="00CE6D2B">
                <w:t xml:space="preserve">0.05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1B78CCB" w14:textId="77777777" w:rsidR="003F7E2C" w:rsidRPr="00CE6D2B" w:rsidRDefault="003F7E2C" w:rsidP="00BE28D4">
            <w:pPr>
              <w:pStyle w:val="tabletext11"/>
              <w:jc w:val="center"/>
              <w:rPr>
                <w:ins w:id="20989" w:author="Author"/>
              </w:rPr>
            </w:pPr>
            <w:ins w:id="20990" w:author="Author">
              <w:r w:rsidRPr="00CE6D2B">
                <w:t xml:space="preserve">0.04 </w:t>
              </w:r>
            </w:ins>
          </w:p>
        </w:tc>
      </w:tr>
      <w:tr w:rsidR="003F7E2C" w14:paraId="44699731" w14:textId="77777777" w:rsidTr="00EE1A0A">
        <w:trPr>
          <w:trHeight w:val="190"/>
          <w:ins w:id="20991" w:author="Author"/>
        </w:trPr>
        <w:tc>
          <w:tcPr>
            <w:tcW w:w="200" w:type="dxa"/>
            <w:tcBorders>
              <w:top w:val="single" w:sz="4" w:space="0" w:color="auto"/>
              <w:left w:val="single" w:sz="4" w:space="0" w:color="auto"/>
              <w:bottom w:val="single" w:sz="4" w:space="0" w:color="auto"/>
              <w:right w:val="nil"/>
            </w:tcBorders>
            <w:vAlign w:val="bottom"/>
          </w:tcPr>
          <w:p w14:paraId="3ECFD705" w14:textId="77777777" w:rsidR="003F7E2C" w:rsidRDefault="003F7E2C" w:rsidP="00BE28D4">
            <w:pPr>
              <w:pStyle w:val="tabletext11"/>
              <w:jc w:val="right"/>
              <w:rPr>
                <w:ins w:id="20992" w:author="Author"/>
              </w:rPr>
            </w:pPr>
          </w:p>
        </w:tc>
        <w:tc>
          <w:tcPr>
            <w:tcW w:w="1580" w:type="dxa"/>
            <w:tcBorders>
              <w:top w:val="single" w:sz="4" w:space="0" w:color="auto"/>
              <w:left w:val="nil"/>
              <w:bottom w:val="single" w:sz="4" w:space="0" w:color="auto"/>
              <w:right w:val="single" w:sz="4" w:space="0" w:color="auto"/>
            </w:tcBorders>
            <w:vAlign w:val="bottom"/>
            <w:hideMark/>
          </w:tcPr>
          <w:p w14:paraId="4678A778" w14:textId="77777777" w:rsidR="003F7E2C" w:rsidRDefault="003F7E2C" w:rsidP="00BE28D4">
            <w:pPr>
              <w:pStyle w:val="tabletext11"/>
              <w:tabs>
                <w:tab w:val="decimal" w:pos="640"/>
              </w:tabs>
              <w:rPr>
                <w:ins w:id="20993" w:author="Author"/>
              </w:rPr>
            </w:pPr>
            <w:ins w:id="20994" w:author="Author">
              <w:r>
                <w:t>4,000 to 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DBD7978" w14:textId="77777777" w:rsidR="003F7E2C" w:rsidRPr="00CE6D2B" w:rsidRDefault="003F7E2C" w:rsidP="00BE28D4">
            <w:pPr>
              <w:pStyle w:val="tabletext11"/>
              <w:jc w:val="center"/>
              <w:rPr>
                <w:ins w:id="20995" w:author="Author"/>
              </w:rPr>
            </w:pPr>
            <w:ins w:id="20996"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8E9A007" w14:textId="77777777" w:rsidR="003F7E2C" w:rsidRPr="00CE6D2B" w:rsidRDefault="003F7E2C" w:rsidP="00BE28D4">
            <w:pPr>
              <w:pStyle w:val="tabletext11"/>
              <w:jc w:val="center"/>
              <w:rPr>
                <w:ins w:id="20997" w:author="Author"/>
              </w:rPr>
            </w:pPr>
            <w:ins w:id="20998"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ACDF33" w14:textId="77777777" w:rsidR="003F7E2C" w:rsidRPr="00CE6D2B" w:rsidRDefault="003F7E2C" w:rsidP="00BE28D4">
            <w:pPr>
              <w:pStyle w:val="tabletext11"/>
              <w:jc w:val="center"/>
              <w:rPr>
                <w:ins w:id="20999" w:author="Author"/>
              </w:rPr>
            </w:pPr>
            <w:ins w:id="21000"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FB52E9" w14:textId="77777777" w:rsidR="003F7E2C" w:rsidRPr="00CE6D2B" w:rsidRDefault="003F7E2C" w:rsidP="00BE28D4">
            <w:pPr>
              <w:pStyle w:val="tabletext11"/>
              <w:jc w:val="center"/>
              <w:rPr>
                <w:ins w:id="21001" w:author="Author"/>
              </w:rPr>
            </w:pPr>
            <w:ins w:id="21002"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A89500" w14:textId="77777777" w:rsidR="003F7E2C" w:rsidRPr="00CE6D2B" w:rsidRDefault="003F7E2C" w:rsidP="00BE28D4">
            <w:pPr>
              <w:pStyle w:val="tabletext11"/>
              <w:jc w:val="center"/>
              <w:rPr>
                <w:ins w:id="21003" w:author="Author"/>
              </w:rPr>
            </w:pPr>
            <w:ins w:id="21004"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691178" w14:textId="77777777" w:rsidR="003F7E2C" w:rsidRPr="00CE6D2B" w:rsidRDefault="003F7E2C" w:rsidP="00BE28D4">
            <w:pPr>
              <w:pStyle w:val="tabletext11"/>
              <w:jc w:val="center"/>
              <w:rPr>
                <w:ins w:id="21005" w:author="Author"/>
              </w:rPr>
            </w:pPr>
            <w:ins w:id="21006"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CFF4CD" w14:textId="77777777" w:rsidR="003F7E2C" w:rsidRPr="00CE6D2B" w:rsidRDefault="003F7E2C" w:rsidP="00BE28D4">
            <w:pPr>
              <w:pStyle w:val="tabletext11"/>
              <w:jc w:val="center"/>
              <w:rPr>
                <w:ins w:id="21007" w:author="Author"/>
              </w:rPr>
            </w:pPr>
            <w:ins w:id="21008"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EF0588" w14:textId="77777777" w:rsidR="003F7E2C" w:rsidRPr="00CE6D2B" w:rsidRDefault="003F7E2C" w:rsidP="00BE28D4">
            <w:pPr>
              <w:pStyle w:val="tabletext11"/>
              <w:jc w:val="center"/>
              <w:rPr>
                <w:ins w:id="21009" w:author="Author"/>
              </w:rPr>
            </w:pPr>
            <w:ins w:id="21010"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B420EE" w14:textId="77777777" w:rsidR="003F7E2C" w:rsidRPr="00CE6D2B" w:rsidRDefault="003F7E2C" w:rsidP="00BE28D4">
            <w:pPr>
              <w:pStyle w:val="tabletext11"/>
              <w:jc w:val="center"/>
              <w:rPr>
                <w:ins w:id="21011" w:author="Author"/>
              </w:rPr>
            </w:pPr>
            <w:ins w:id="21012" w:author="Author">
              <w:r w:rsidRPr="00CE6D2B">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6011DE" w14:textId="77777777" w:rsidR="003F7E2C" w:rsidRPr="00CE6D2B" w:rsidRDefault="003F7E2C" w:rsidP="00BE28D4">
            <w:pPr>
              <w:pStyle w:val="tabletext11"/>
              <w:jc w:val="center"/>
              <w:rPr>
                <w:ins w:id="21013" w:author="Author"/>
              </w:rPr>
            </w:pPr>
            <w:ins w:id="21014" w:author="Author">
              <w:r w:rsidRPr="00CE6D2B">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9A4F75" w14:textId="77777777" w:rsidR="003F7E2C" w:rsidRPr="00CE6D2B" w:rsidRDefault="003F7E2C" w:rsidP="00BE28D4">
            <w:pPr>
              <w:pStyle w:val="tabletext11"/>
              <w:jc w:val="center"/>
              <w:rPr>
                <w:ins w:id="21015" w:author="Author"/>
              </w:rPr>
            </w:pPr>
            <w:ins w:id="21016"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7253A" w14:textId="77777777" w:rsidR="003F7E2C" w:rsidRPr="00CE6D2B" w:rsidRDefault="003F7E2C" w:rsidP="00BE28D4">
            <w:pPr>
              <w:pStyle w:val="tabletext11"/>
              <w:jc w:val="center"/>
              <w:rPr>
                <w:ins w:id="21017" w:author="Author"/>
              </w:rPr>
            </w:pPr>
            <w:ins w:id="21018"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8C073A" w14:textId="77777777" w:rsidR="003F7E2C" w:rsidRPr="00CE6D2B" w:rsidRDefault="003F7E2C" w:rsidP="00BE28D4">
            <w:pPr>
              <w:pStyle w:val="tabletext11"/>
              <w:jc w:val="center"/>
              <w:rPr>
                <w:ins w:id="21019" w:author="Author"/>
              </w:rPr>
            </w:pPr>
            <w:ins w:id="21020" w:author="Author">
              <w:r w:rsidRPr="00CE6D2B">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FDF7C9" w14:textId="77777777" w:rsidR="003F7E2C" w:rsidRPr="00CE6D2B" w:rsidRDefault="003F7E2C" w:rsidP="00BE28D4">
            <w:pPr>
              <w:pStyle w:val="tabletext11"/>
              <w:jc w:val="center"/>
              <w:rPr>
                <w:ins w:id="21021" w:author="Author"/>
              </w:rPr>
            </w:pPr>
            <w:ins w:id="21022"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17D14D" w14:textId="77777777" w:rsidR="003F7E2C" w:rsidRPr="00CE6D2B" w:rsidRDefault="003F7E2C" w:rsidP="00BE28D4">
            <w:pPr>
              <w:pStyle w:val="tabletext11"/>
              <w:jc w:val="center"/>
              <w:rPr>
                <w:ins w:id="21023" w:author="Author"/>
              </w:rPr>
            </w:pPr>
            <w:ins w:id="21024"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C57DC5" w14:textId="77777777" w:rsidR="003F7E2C" w:rsidRPr="00CE6D2B" w:rsidRDefault="003F7E2C" w:rsidP="00BE28D4">
            <w:pPr>
              <w:pStyle w:val="tabletext11"/>
              <w:jc w:val="center"/>
              <w:rPr>
                <w:ins w:id="21025" w:author="Author"/>
              </w:rPr>
            </w:pPr>
            <w:ins w:id="21026"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76BFB6" w14:textId="77777777" w:rsidR="003F7E2C" w:rsidRPr="00CE6D2B" w:rsidRDefault="003F7E2C" w:rsidP="00BE28D4">
            <w:pPr>
              <w:pStyle w:val="tabletext11"/>
              <w:jc w:val="center"/>
              <w:rPr>
                <w:ins w:id="21027" w:author="Author"/>
              </w:rPr>
            </w:pPr>
            <w:ins w:id="21028"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A59E74" w14:textId="77777777" w:rsidR="003F7E2C" w:rsidRPr="00CE6D2B" w:rsidRDefault="003F7E2C" w:rsidP="00BE28D4">
            <w:pPr>
              <w:pStyle w:val="tabletext11"/>
              <w:jc w:val="center"/>
              <w:rPr>
                <w:ins w:id="21029" w:author="Author"/>
              </w:rPr>
            </w:pPr>
            <w:ins w:id="21030"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BCB337" w14:textId="77777777" w:rsidR="003F7E2C" w:rsidRPr="00CE6D2B" w:rsidRDefault="003F7E2C" w:rsidP="00BE28D4">
            <w:pPr>
              <w:pStyle w:val="tabletext11"/>
              <w:jc w:val="center"/>
              <w:rPr>
                <w:ins w:id="21031" w:author="Author"/>
              </w:rPr>
            </w:pPr>
            <w:ins w:id="21032"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340E30" w14:textId="77777777" w:rsidR="003F7E2C" w:rsidRPr="00CE6D2B" w:rsidRDefault="003F7E2C" w:rsidP="00BE28D4">
            <w:pPr>
              <w:pStyle w:val="tabletext11"/>
              <w:jc w:val="center"/>
              <w:rPr>
                <w:ins w:id="21033" w:author="Author"/>
              </w:rPr>
            </w:pPr>
            <w:ins w:id="21034"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110CAD" w14:textId="77777777" w:rsidR="003F7E2C" w:rsidRPr="00CE6D2B" w:rsidRDefault="003F7E2C" w:rsidP="00BE28D4">
            <w:pPr>
              <w:pStyle w:val="tabletext11"/>
              <w:jc w:val="center"/>
              <w:rPr>
                <w:ins w:id="21035" w:author="Author"/>
              </w:rPr>
            </w:pPr>
            <w:ins w:id="21036" w:author="Author">
              <w:r w:rsidRPr="00CE6D2B">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1FF608" w14:textId="77777777" w:rsidR="003F7E2C" w:rsidRPr="00CE6D2B" w:rsidRDefault="003F7E2C" w:rsidP="00BE28D4">
            <w:pPr>
              <w:pStyle w:val="tabletext11"/>
              <w:jc w:val="center"/>
              <w:rPr>
                <w:ins w:id="21037" w:author="Author"/>
              </w:rPr>
            </w:pPr>
            <w:ins w:id="21038" w:author="Author">
              <w:r w:rsidRPr="00CE6D2B">
                <w:t xml:space="preserve">0.08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C2E58AF" w14:textId="77777777" w:rsidR="003F7E2C" w:rsidRPr="00CE6D2B" w:rsidRDefault="003F7E2C" w:rsidP="00BE28D4">
            <w:pPr>
              <w:pStyle w:val="tabletext11"/>
              <w:jc w:val="center"/>
              <w:rPr>
                <w:ins w:id="21039" w:author="Author"/>
              </w:rPr>
            </w:pPr>
            <w:ins w:id="21040"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0D323A" w14:textId="77777777" w:rsidR="003F7E2C" w:rsidRPr="00CE6D2B" w:rsidRDefault="003F7E2C" w:rsidP="00BE28D4">
            <w:pPr>
              <w:pStyle w:val="tabletext11"/>
              <w:jc w:val="center"/>
              <w:rPr>
                <w:ins w:id="21041" w:author="Author"/>
              </w:rPr>
            </w:pPr>
            <w:ins w:id="21042"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4CB044" w14:textId="77777777" w:rsidR="003F7E2C" w:rsidRPr="00CE6D2B" w:rsidRDefault="003F7E2C" w:rsidP="00BE28D4">
            <w:pPr>
              <w:pStyle w:val="tabletext11"/>
              <w:jc w:val="center"/>
              <w:rPr>
                <w:ins w:id="21043" w:author="Author"/>
              </w:rPr>
            </w:pPr>
            <w:ins w:id="21044" w:author="Author">
              <w:r w:rsidRPr="00CE6D2B">
                <w:t xml:space="preserve">0.06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12E857" w14:textId="77777777" w:rsidR="003F7E2C" w:rsidRPr="00CE6D2B" w:rsidRDefault="003F7E2C" w:rsidP="00BE28D4">
            <w:pPr>
              <w:pStyle w:val="tabletext11"/>
              <w:jc w:val="center"/>
              <w:rPr>
                <w:ins w:id="21045" w:author="Author"/>
              </w:rPr>
            </w:pPr>
            <w:ins w:id="21046" w:author="Author">
              <w:r w:rsidRPr="00CE6D2B">
                <w:t xml:space="preserve">0.05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67F797" w14:textId="77777777" w:rsidR="003F7E2C" w:rsidRPr="00CE6D2B" w:rsidRDefault="003F7E2C" w:rsidP="00BE28D4">
            <w:pPr>
              <w:pStyle w:val="tabletext11"/>
              <w:jc w:val="center"/>
              <w:rPr>
                <w:ins w:id="21047" w:author="Author"/>
              </w:rPr>
            </w:pPr>
            <w:ins w:id="21048" w:author="Author">
              <w:r w:rsidRPr="00CE6D2B">
                <w:t xml:space="preserve">0.05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2925F95" w14:textId="77777777" w:rsidR="003F7E2C" w:rsidRPr="00CE6D2B" w:rsidRDefault="003F7E2C" w:rsidP="00BE28D4">
            <w:pPr>
              <w:pStyle w:val="tabletext11"/>
              <w:jc w:val="center"/>
              <w:rPr>
                <w:ins w:id="21049" w:author="Author"/>
              </w:rPr>
            </w:pPr>
            <w:ins w:id="21050" w:author="Author">
              <w:r w:rsidRPr="00CE6D2B">
                <w:t xml:space="preserve">0.04 </w:t>
              </w:r>
            </w:ins>
          </w:p>
        </w:tc>
      </w:tr>
      <w:tr w:rsidR="003F7E2C" w14:paraId="0EA8E423" w14:textId="77777777" w:rsidTr="00EE1A0A">
        <w:trPr>
          <w:trHeight w:val="190"/>
          <w:ins w:id="21051" w:author="Author"/>
        </w:trPr>
        <w:tc>
          <w:tcPr>
            <w:tcW w:w="200" w:type="dxa"/>
            <w:tcBorders>
              <w:top w:val="single" w:sz="4" w:space="0" w:color="auto"/>
              <w:left w:val="single" w:sz="4" w:space="0" w:color="auto"/>
              <w:bottom w:val="single" w:sz="4" w:space="0" w:color="auto"/>
              <w:right w:val="nil"/>
            </w:tcBorders>
            <w:vAlign w:val="bottom"/>
          </w:tcPr>
          <w:p w14:paraId="21DA1842" w14:textId="77777777" w:rsidR="003F7E2C" w:rsidRDefault="003F7E2C" w:rsidP="00BE28D4">
            <w:pPr>
              <w:pStyle w:val="tabletext11"/>
              <w:jc w:val="right"/>
              <w:rPr>
                <w:ins w:id="21052" w:author="Author"/>
              </w:rPr>
            </w:pPr>
          </w:p>
        </w:tc>
        <w:tc>
          <w:tcPr>
            <w:tcW w:w="1580" w:type="dxa"/>
            <w:tcBorders>
              <w:top w:val="single" w:sz="4" w:space="0" w:color="auto"/>
              <w:left w:val="nil"/>
              <w:bottom w:val="single" w:sz="4" w:space="0" w:color="auto"/>
              <w:right w:val="single" w:sz="4" w:space="0" w:color="auto"/>
            </w:tcBorders>
            <w:vAlign w:val="bottom"/>
            <w:hideMark/>
          </w:tcPr>
          <w:p w14:paraId="46E16435" w14:textId="77777777" w:rsidR="003F7E2C" w:rsidRDefault="003F7E2C" w:rsidP="00BE28D4">
            <w:pPr>
              <w:pStyle w:val="tabletext11"/>
              <w:tabs>
                <w:tab w:val="decimal" w:pos="640"/>
              </w:tabs>
              <w:rPr>
                <w:ins w:id="21053" w:author="Author"/>
              </w:rPr>
            </w:pPr>
            <w:ins w:id="21054" w:author="Author">
              <w:r>
                <w:t>5,000 to 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FCE22FD" w14:textId="77777777" w:rsidR="003F7E2C" w:rsidRPr="00CE6D2B" w:rsidRDefault="003F7E2C" w:rsidP="00BE28D4">
            <w:pPr>
              <w:pStyle w:val="tabletext11"/>
              <w:jc w:val="center"/>
              <w:rPr>
                <w:ins w:id="21055" w:author="Author"/>
              </w:rPr>
            </w:pPr>
            <w:ins w:id="21056"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22126AB" w14:textId="77777777" w:rsidR="003F7E2C" w:rsidRPr="00CE6D2B" w:rsidRDefault="003F7E2C" w:rsidP="00BE28D4">
            <w:pPr>
              <w:pStyle w:val="tabletext11"/>
              <w:jc w:val="center"/>
              <w:rPr>
                <w:ins w:id="21057" w:author="Author"/>
              </w:rPr>
            </w:pPr>
            <w:ins w:id="21058"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D53108" w14:textId="77777777" w:rsidR="003F7E2C" w:rsidRPr="00CE6D2B" w:rsidRDefault="003F7E2C" w:rsidP="00BE28D4">
            <w:pPr>
              <w:pStyle w:val="tabletext11"/>
              <w:jc w:val="center"/>
              <w:rPr>
                <w:ins w:id="21059" w:author="Author"/>
              </w:rPr>
            </w:pPr>
            <w:ins w:id="21060"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C6E19D" w14:textId="77777777" w:rsidR="003F7E2C" w:rsidRPr="00CE6D2B" w:rsidRDefault="003F7E2C" w:rsidP="00BE28D4">
            <w:pPr>
              <w:pStyle w:val="tabletext11"/>
              <w:jc w:val="center"/>
              <w:rPr>
                <w:ins w:id="21061" w:author="Author"/>
              </w:rPr>
            </w:pPr>
            <w:ins w:id="21062"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CA187B" w14:textId="77777777" w:rsidR="003F7E2C" w:rsidRPr="00CE6D2B" w:rsidRDefault="003F7E2C" w:rsidP="00BE28D4">
            <w:pPr>
              <w:pStyle w:val="tabletext11"/>
              <w:jc w:val="center"/>
              <w:rPr>
                <w:ins w:id="21063" w:author="Author"/>
              </w:rPr>
            </w:pPr>
            <w:ins w:id="21064"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19F55D" w14:textId="77777777" w:rsidR="003F7E2C" w:rsidRPr="00CE6D2B" w:rsidRDefault="003F7E2C" w:rsidP="00BE28D4">
            <w:pPr>
              <w:pStyle w:val="tabletext11"/>
              <w:jc w:val="center"/>
              <w:rPr>
                <w:ins w:id="21065" w:author="Author"/>
              </w:rPr>
            </w:pPr>
            <w:ins w:id="21066"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E6999F" w14:textId="77777777" w:rsidR="003F7E2C" w:rsidRPr="00CE6D2B" w:rsidRDefault="003F7E2C" w:rsidP="00BE28D4">
            <w:pPr>
              <w:pStyle w:val="tabletext11"/>
              <w:jc w:val="center"/>
              <w:rPr>
                <w:ins w:id="21067" w:author="Author"/>
              </w:rPr>
            </w:pPr>
            <w:ins w:id="21068"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A04261" w14:textId="77777777" w:rsidR="003F7E2C" w:rsidRPr="00CE6D2B" w:rsidRDefault="003F7E2C" w:rsidP="00BE28D4">
            <w:pPr>
              <w:pStyle w:val="tabletext11"/>
              <w:jc w:val="center"/>
              <w:rPr>
                <w:ins w:id="21069" w:author="Author"/>
              </w:rPr>
            </w:pPr>
            <w:ins w:id="21070"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1F4002" w14:textId="77777777" w:rsidR="003F7E2C" w:rsidRPr="00CE6D2B" w:rsidRDefault="003F7E2C" w:rsidP="00BE28D4">
            <w:pPr>
              <w:pStyle w:val="tabletext11"/>
              <w:jc w:val="center"/>
              <w:rPr>
                <w:ins w:id="21071" w:author="Author"/>
              </w:rPr>
            </w:pPr>
            <w:ins w:id="21072" w:author="Author">
              <w:r w:rsidRPr="00CE6D2B">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E74C1D" w14:textId="77777777" w:rsidR="003F7E2C" w:rsidRPr="00CE6D2B" w:rsidRDefault="003F7E2C" w:rsidP="00BE28D4">
            <w:pPr>
              <w:pStyle w:val="tabletext11"/>
              <w:jc w:val="center"/>
              <w:rPr>
                <w:ins w:id="21073" w:author="Author"/>
              </w:rPr>
            </w:pPr>
            <w:ins w:id="21074"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5FE800" w14:textId="77777777" w:rsidR="003F7E2C" w:rsidRPr="00CE6D2B" w:rsidRDefault="003F7E2C" w:rsidP="00BE28D4">
            <w:pPr>
              <w:pStyle w:val="tabletext11"/>
              <w:jc w:val="center"/>
              <w:rPr>
                <w:ins w:id="21075" w:author="Author"/>
              </w:rPr>
            </w:pPr>
            <w:ins w:id="21076"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541E50" w14:textId="77777777" w:rsidR="003F7E2C" w:rsidRPr="00CE6D2B" w:rsidRDefault="003F7E2C" w:rsidP="00BE28D4">
            <w:pPr>
              <w:pStyle w:val="tabletext11"/>
              <w:jc w:val="center"/>
              <w:rPr>
                <w:ins w:id="21077" w:author="Author"/>
              </w:rPr>
            </w:pPr>
            <w:ins w:id="21078"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1BECDA" w14:textId="77777777" w:rsidR="003F7E2C" w:rsidRPr="00CE6D2B" w:rsidRDefault="003F7E2C" w:rsidP="00BE28D4">
            <w:pPr>
              <w:pStyle w:val="tabletext11"/>
              <w:jc w:val="center"/>
              <w:rPr>
                <w:ins w:id="21079" w:author="Author"/>
              </w:rPr>
            </w:pPr>
            <w:ins w:id="21080"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5A68E5" w14:textId="77777777" w:rsidR="003F7E2C" w:rsidRPr="00CE6D2B" w:rsidRDefault="003F7E2C" w:rsidP="00BE28D4">
            <w:pPr>
              <w:pStyle w:val="tabletext11"/>
              <w:jc w:val="center"/>
              <w:rPr>
                <w:ins w:id="21081" w:author="Author"/>
              </w:rPr>
            </w:pPr>
            <w:ins w:id="21082"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770337" w14:textId="77777777" w:rsidR="003F7E2C" w:rsidRPr="00CE6D2B" w:rsidRDefault="003F7E2C" w:rsidP="00BE28D4">
            <w:pPr>
              <w:pStyle w:val="tabletext11"/>
              <w:jc w:val="center"/>
              <w:rPr>
                <w:ins w:id="21083" w:author="Author"/>
              </w:rPr>
            </w:pPr>
            <w:ins w:id="21084"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C32FA5" w14:textId="77777777" w:rsidR="003F7E2C" w:rsidRPr="00CE6D2B" w:rsidRDefault="003F7E2C" w:rsidP="00BE28D4">
            <w:pPr>
              <w:pStyle w:val="tabletext11"/>
              <w:jc w:val="center"/>
              <w:rPr>
                <w:ins w:id="21085" w:author="Author"/>
              </w:rPr>
            </w:pPr>
            <w:ins w:id="21086"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079E8A" w14:textId="77777777" w:rsidR="003F7E2C" w:rsidRPr="00CE6D2B" w:rsidRDefault="003F7E2C" w:rsidP="00BE28D4">
            <w:pPr>
              <w:pStyle w:val="tabletext11"/>
              <w:jc w:val="center"/>
              <w:rPr>
                <w:ins w:id="21087" w:author="Author"/>
              </w:rPr>
            </w:pPr>
            <w:ins w:id="21088" w:author="Author">
              <w:r w:rsidRPr="00CE6D2B">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59E68E" w14:textId="77777777" w:rsidR="003F7E2C" w:rsidRPr="00CE6D2B" w:rsidRDefault="003F7E2C" w:rsidP="00BE28D4">
            <w:pPr>
              <w:pStyle w:val="tabletext11"/>
              <w:jc w:val="center"/>
              <w:rPr>
                <w:ins w:id="21089" w:author="Author"/>
              </w:rPr>
            </w:pPr>
            <w:ins w:id="21090"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EEA7EF" w14:textId="77777777" w:rsidR="003F7E2C" w:rsidRPr="00CE6D2B" w:rsidRDefault="003F7E2C" w:rsidP="00BE28D4">
            <w:pPr>
              <w:pStyle w:val="tabletext11"/>
              <w:jc w:val="center"/>
              <w:rPr>
                <w:ins w:id="21091" w:author="Author"/>
              </w:rPr>
            </w:pPr>
            <w:ins w:id="21092"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AD4733" w14:textId="77777777" w:rsidR="003F7E2C" w:rsidRPr="00CE6D2B" w:rsidRDefault="003F7E2C" w:rsidP="00BE28D4">
            <w:pPr>
              <w:pStyle w:val="tabletext11"/>
              <w:jc w:val="center"/>
              <w:rPr>
                <w:ins w:id="21093" w:author="Author"/>
              </w:rPr>
            </w:pPr>
            <w:ins w:id="21094"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16564" w14:textId="77777777" w:rsidR="003F7E2C" w:rsidRPr="00CE6D2B" w:rsidRDefault="003F7E2C" w:rsidP="00BE28D4">
            <w:pPr>
              <w:pStyle w:val="tabletext11"/>
              <w:jc w:val="center"/>
              <w:rPr>
                <w:ins w:id="21095" w:author="Author"/>
              </w:rPr>
            </w:pPr>
            <w:ins w:id="21096"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EB7C88" w14:textId="77777777" w:rsidR="003F7E2C" w:rsidRPr="00CE6D2B" w:rsidRDefault="003F7E2C" w:rsidP="00BE28D4">
            <w:pPr>
              <w:pStyle w:val="tabletext11"/>
              <w:jc w:val="center"/>
              <w:rPr>
                <w:ins w:id="21097" w:author="Author"/>
              </w:rPr>
            </w:pPr>
            <w:ins w:id="21098" w:author="Author">
              <w:r w:rsidRPr="00CE6D2B">
                <w:t xml:space="preserve">0.10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F1520A9" w14:textId="77777777" w:rsidR="003F7E2C" w:rsidRPr="00CE6D2B" w:rsidRDefault="003F7E2C" w:rsidP="00BE28D4">
            <w:pPr>
              <w:pStyle w:val="tabletext11"/>
              <w:jc w:val="center"/>
              <w:rPr>
                <w:ins w:id="21099" w:author="Author"/>
              </w:rPr>
            </w:pPr>
            <w:ins w:id="21100" w:author="Author">
              <w:r w:rsidRPr="00CE6D2B">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92B02B" w14:textId="77777777" w:rsidR="003F7E2C" w:rsidRPr="00CE6D2B" w:rsidRDefault="003F7E2C" w:rsidP="00BE28D4">
            <w:pPr>
              <w:pStyle w:val="tabletext11"/>
              <w:jc w:val="center"/>
              <w:rPr>
                <w:ins w:id="21101" w:author="Author"/>
              </w:rPr>
            </w:pPr>
            <w:ins w:id="21102" w:author="Author">
              <w:r w:rsidRPr="00CE6D2B">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7D11A6" w14:textId="77777777" w:rsidR="003F7E2C" w:rsidRPr="00CE6D2B" w:rsidRDefault="003F7E2C" w:rsidP="00BE28D4">
            <w:pPr>
              <w:pStyle w:val="tabletext11"/>
              <w:jc w:val="center"/>
              <w:rPr>
                <w:ins w:id="21103" w:author="Author"/>
              </w:rPr>
            </w:pPr>
            <w:ins w:id="21104"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1AF7B5" w14:textId="77777777" w:rsidR="003F7E2C" w:rsidRPr="00CE6D2B" w:rsidRDefault="003F7E2C" w:rsidP="00BE28D4">
            <w:pPr>
              <w:pStyle w:val="tabletext11"/>
              <w:jc w:val="center"/>
              <w:rPr>
                <w:ins w:id="21105" w:author="Author"/>
              </w:rPr>
            </w:pPr>
            <w:ins w:id="21106"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9D8B88" w14:textId="77777777" w:rsidR="003F7E2C" w:rsidRPr="00CE6D2B" w:rsidRDefault="003F7E2C" w:rsidP="00BE28D4">
            <w:pPr>
              <w:pStyle w:val="tabletext11"/>
              <w:jc w:val="center"/>
              <w:rPr>
                <w:ins w:id="21107" w:author="Author"/>
              </w:rPr>
            </w:pPr>
            <w:ins w:id="21108" w:author="Author">
              <w:r w:rsidRPr="00CE6D2B">
                <w:t xml:space="preserve">0.06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FEC3C2" w14:textId="77777777" w:rsidR="003F7E2C" w:rsidRPr="00CE6D2B" w:rsidRDefault="003F7E2C" w:rsidP="00BE28D4">
            <w:pPr>
              <w:pStyle w:val="tabletext11"/>
              <w:jc w:val="center"/>
              <w:rPr>
                <w:ins w:id="21109" w:author="Author"/>
              </w:rPr>
            </w:pPr>
            <w:ins w:id="21110" w:author="Author">
              <w:r w:rsidRPr="00CE6D2B">
                <w:t xml:space="preserve">0.05 </w:t>
              </w:r>
            </w:ins>
          </w:p>
        </w:tc>
      </w:tr>
      <w:tr w:rsidR="003F7E2C" w14:paraId="38EA343F" w14:textId="77777777" w:rsidTr="00EE1A0A">
        <w:trPr>
          <w:trHeight w:val="190"/>
          <w:ins w:id="21111" w:author="Author"/>
        </w:trPr>
        <w:tc>
          <w:tcPr>
            <w:tcW w:w="200" w:type="dxa"/>
            <w:tcBorders>
              <w:top w:val="single" w:sz="4" w:space="0" w:color="auto"/>
              <w:left w:val="single" w:sz="4" w:space="0" w:color="auto"/>
              <w:bottom w:val="single" w:sz="4" w:space="0" w:color="auto"/>
              <w:right w:val="nil"/>
            </w:tcBorders>
            <w:vAlign w:val="bottom"/>
          </w:tcPr>
          <w:p w14:paraId="0044D388" w14:textId="77777777" w:rsidR="003F7E2C" w:rsidRDefault="003F7E2C" w:rsidP="00BE28D4">
            <w:pPr>
              <w:pStyle w:val="tabletext11"/>
              <w:jc w:val="right"/>
              <w:rPr>
                <w:ins w:id="21112" w:author="Author"/>
              </w:rPr>
            </w:pPr>
          </w:p>
        </w:tc>
        <w:tc>
          <w:tcPr>
            <w:tcW w:w="1580" w:type="dxa"/>
            <w:tcBorders>
              <w:top w:val="single" w:sz="4" w:space="0" w:color="auto"/>
              <w:left w:val="nil"/>
              <w:bottom w:val="single" w:sz="4" w:space="0" w:color="auto"/>
              <w:right w:val="single" w:sz="4" w:space="0" w:color="auto"/>
            </w:tcBorders>
            <w:vAlign w:val="bottom"/>
            <w:hideMark/>
          </w:tcPr>
          <w:p w14:paraId="6B73C073" w14:textId="77777777" w:rsidR="003F7E2C" w:rsidRDefault="003F7E2C" w:rsidP="00BE28D4">
            <w:pPr>
              <w:pStyle w:val="tabletext11"/>
              <w:tabs>
                <w:tab w:val="decimal" w:pos="640"/>
              </w:tabs>
              <w:rPr>
                <w:ins w:id="21113" w:author="Author"/>
              </w:rPr>
            </w:pPr>
            <w:ins w:id="21114" w:author="Author">
              <w:r>
                <w:t>6,000 to 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2AAF6E3" w14:textId="77777777" w:rsidR="003F7E2C" w:rsidRPr="00CE6D2B" w:rsidRDefault="003F7E2C" w:rsidP="00BE28D4">
            <w:pPr>
              <w:pStyle w:val="tabletext11"/>
              <w:jc w:val="center"/>
              <w:rPr>
                <w:ins w:id="21115" w:author="Author"/>
              </w:rPr>
            </w:pPr>
            <w:ins w:id="21116"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3CE351D" w14:textId="77777777" w:rsidR="003F7E2C" w:rsidRPr="00CE6D2B" w:rsidRDefault="003F7E2C" w:rsidP="00BE28D4">
            <w:pPr>
              <w:pStyle w:val="tabletext11"/>
              <w:jc w:val="center"/>
              <w:rPr>
                <w:ins w:id="21117" w:author="Author"/>
              </w:rPr>
            </w:pPr>
            <w:ins w:id="21118"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D85A6D" w14:textId="77777777" w:rsidR="003F7E2C" w:rsidRPr="00CE6D2B" w:rsidRDefault="003F7E2C" w:rsidP="00BE28D4">
            <w:pPr>
              <w:pStyle w:val="tabletext11"/>
              <w:jc w:val="center"/>
              <w:rPr>
                <w:ins w:id="21119" w:author="Author"/>
              </w:rPr>
            </w:pPr>
            <w:ins w:id="21120"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11C69D" w14:textId="77777777" w:rsidR="003F7E2C" w:rsidRPr="00CE6D2B" w:rsidRDefault="003F7E2C" w:rsidP="00BE28D4">
            <w:pPr>
              <w:pStyle w:val="tabletext11"/>
              <w:jc w:val="center"/>
              <w:rPr>
                <w:ins w:id="21121" w:author="Author"/>
              </w:rPr>
            </w:pPr>
            <w:ins w:id="21122"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FD45A9" w14:textId="77777777" w:rsidR="003F7E2C" w:rsidRPr="00CE6D2B" w:rsidRDefault="003F7E2C" w:rsidP="00BE28D4">
            <w:pPr>
              <w:pStyle w:val="tabletext11"/>
              <w:jc w:val="center"/>
              <w:rPr>
                <w:ins w:id="21123" w:author="Author"/>
              </w:rPr>
            </w:pPr>
            <w:ins w:id="21124"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6628F4" w14:textId="77777777" w:rsidR="003F7E2C" w:rsidRPr="00CE6D2B" w:rsidRDefault="003F7E2C" w:rsidP="00BE28D4">
            <w:pPr>
              <w:pStyle w:val="tabletext11"/>
              <w:jc w:val="center"/>
              <w:rPr>
                <w:ins w:id="21125" w:author="Author"/>
              </w:rPr>
            </w:pPr>
            <w:ins w:id="21126"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3DFA32" w14:textId="77777777" w:rsidR="003F7E2C" w:rsidRPr="00CE6D2B" w:rsidRDefault="003F7E2C" w:rsidP="00BE28D4">
            <w:pPr>
              <w:pStyle w:val="tabletext11"/>
              <w:jc w:val="center"/>
              <w:rPr>
                <w:ins w:id="21127" w:author="Author"/>
              </w:rPr>
            </w:pPr>
            <w:ins w:id="21128"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B43D08" w14:textId="77777777" w:rsidR="003F7E2C" w:rsidRPr="00CE6D2B" w:rsidRDefault="003F7E2C" w:rsidP="00BE28D4">
            <w:pPr>
              <w:pStyle w:val="tabletext11"/>
              <w:jc w:val="center"/>
              <w:rPr>
                <w:ins w:id="21129" w:author="Author"/>
              </w:rPr>
            </w:pPr>
            <w:ins w:id="21130"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965943" w14:textId="77777777" w:rsidR="003F7E2C" w:rsidRPr="00CE6D2B" w:rsidRDefault="003F7E2C" w:rsidP="00BE28D4">
            <w:pPr>
              <w:pStyle w:val="tabletext11"/>
              <w:jc w:val="center"/>
              <w:rPr>
                <w:ins w:id="21131" w:author="Author"/>
              </w:rPr>
            </w:pPr>
            <w:ins w:id="21132" w:author="Author">
              <w:r w:rsidRPr="00CE6D2B">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EB34D6" w14:textId="77777777" w:rsidR="003F7E2C" w:rsidRPr="00CE6D2B" w:rsidRDefault="003F7E2C" w:rsidP="00BE28D4">
            <w:pPr>
              <w:pStyle w:val="tabletext11"/>
              <w:jc w:val="center"/>
              <w:rPr>
                <w:ins w:id="21133" w:author="Author"/>
              </w:rPr>
            </w:pPr>
            <w:ins w:id="21134"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56B2E3" w14:textId="77777777" w:rsidR="003F7E2C" w:rsidRPr="00CE6D2B" w:rsidRDefault="003F7E2C" w:rsidP="00BE28D4">
            <w:pPr>
              <w:pStyle w:val="tabletext11"/>
              <w:jc w:val="center"/>
              <w:rPr>
                <w:ins w:id="21135" w:author="Author"/>
              </w:rPr>
            </w:pPr>
            <w:ins w:id="21136"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196A54" w14:textId="77777777" w:rsidR="003F7E2C" w:rsidRPr="00CE6D2B" w:rsidRDefault="003F7E2C" w:rsidP="00BE28D4">
            <w:pPr>
              <w:pStyle w:val="tabletext11"/>
              <w:jc w:val="center"/>
              <w:rPr>
                <w:ins w:id="21137" w:author="Author"/>
              </w:rPr>
            </w:pPr>
            <w:ins w:id="21138"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111DBD" w14:textId="77777777" w:rsidR="003F7E2C" w:rsidRPr="00CE6D2B" w:rsidRDefault="003F7E2C" w:rsidP="00BE28D4">
            <w:pPr>
              <w:pStyle w:val="tabletext11"/>
              <w:jc w:val="center"/>
              <w:rPr>
                <w:ins w:id="21139" w:author="Author"/>
              </w:rPr>
            </w:pPr>
            <w:ins w:id="21140" w:author="Author">
              <w:r w:rsidRPr="00CE6D2B">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AEB401" w14:textId="77777777" w:rsidR="003F7E2C" w:rsidRPr="00CE6D2B" w:rsidRDefault="003F7E2C" w:rsidP="00BE28D4">
            <w:pPr>
              <w:pStyle w:val="tabletext11"/>
              <w:jc w:val="center"/>
              <w:rPr>
                <w:ins w:id="21141" w:author="Author"/>
              </w:rPr>
            </w:pPr>
            <w:ins w:id="21142" w:author="Author">
              <w:r w:rsidRPr="00CE6D2B">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3C43C3" w14:textId="77777777" w:rsidR="003F7E2C" w:rsidRPr="00CE6D2B" w:rsidRDefault="003F7E2C" w:rsidP="00BE28D4">
            <w:pPr>
              <w:pStyle w:val="tabletext11"/>
              <w:jc w:val="center"/>
              <w:rPr>
                <w:ins w:id="21143" w:author="Author"/>
              </w:rPr>
            </w:pPr>
            <w:ins w:id="21144"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00488F" w14:textId="77777777" w:rsidR="003F7E2C" w:rsidRPr="00CE6D2B" w:rsidRDefault="003F7E2C" w:rsidP="00BE28D4">
            <w:pPr>
              <w:pStyle w:val="tabletext11"/>
              <w:jc w:val="center"/>
              <w:rPr>
                <w:ins w:id="21145" w:author="Author"/>
              </w:rPr>
            </w:pPr>
            <w:ins w:id="21146"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EC830C" w14:textId="77777777" w:rsidR="003F7E2C" w:rsidRPr="00CE6D2B" w:rsidRDefault="003F7E2C" w:rsidP="00BE28D4">
            <w:pPr>
              <w:pStyle w:val="tabletext11"/>
              <w:jc w:val="center"/>
              <w:rPr>
                <w:ins w:id="21147" w:author="Author"/>
              </w:rPr>
            </w:pPr>
            <w:ins w:id="21148"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6C28D1" w14:textId="77777777" w:rsidR="003F7E2C" w:rsidRPr="00CE6D2B" w:rsidRDefault="003F7E2C" w:rsidP="00BE28D4">
            <w:pPr>
              <w:pStyle w:val="tabletext11"/>
              <w:jc w:val="center"/>
              <w:rPr>
                <w:ins w:id="21149" w:author="Author"/>
              </w:rPr>
            </w:pPr>
            <w:ins w:id="21150"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66C261" w14:textId="77777777" w:rsidR="003F7E2C" w:rsidRPr="00CE6D2B" w:rsidRDefault="003F7E2C" w:rsidP="00BE28D4">
            <w:pPr>
              <w:pStyle w:val="tabletext11"/>
              <w:jc w:val="center"/>
              <w:rPr>
                <w:ins w:id="21151" w:author="Author"/>
              </w:rPr>
            </w:pPr>
            <w:ins w:id="21152"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3BBECF" w14:textId="77777777" w:rsidR="003F7E2C" w:rsidRPr="00CE6D2B" w:rsidRDefault="003F7E2C" w:rsidP="00BE28D4">
            <w:pPr>
              <w:pStyle w:val="tabletext11"/>
              <w:jc w:val="center"/>
              <w:rPr>
                <w:ins w:id="21153" w:author="Author"/>
              </w:rPr>
            </w:pPr>
            <w:ins w:id="21154"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13CE2F" w14:textId="77777777" w:rsidR="003F7E2C" w:rsidRPr="00CE6D2B" w:rsidRDefault="003F7E2C" w:rsidP="00BE28D4">
            <w:pPr>
              <w:pStyle w:val="tabletext11"/>
              <w:jc w:val="center"/>
              <w:rPr>
                <w:ins w:id="21155" w:author="Author"/>
              </w:rPr>
            </w:pPr>
            <w:ins w:id="21156"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D9D81F" w14:textId="77777777" w:rsidR="003F7E2C" w:rsidRPr="00CE6D2B" w:rsidRDefault="003F7E2C" w:rsidP="00BE28D4">
            <w:pPr>
              <w:pStyle w:val="tabletext11"/>
              <w:jc w:val="center"/>
              <w:rPr>
                <w:ins w:id="21157" w:author="Author"/>
              </w:rPr>
            </w:pPr>
            <w:ins w:id="21158" w:author="Author">
              <w:r w:rsidRPr="00CE6D2B">
                <w:t xml:space="preserve">0.10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64503D7" w14:textId="77777777" w:rsidR="003F7E2C" w:rsidRPr="00CE6D2B" w:rsidRDefault="003F7E2C" w:rsidP="00BE28D4">
            <w:pPr>
              <w:pStyle w:val="tabletext11"/>
              <w:jc w:val="center"/>
              <w:rPr>
                <w:ins w:id="21159" w:author="Author"/>
              </w:rPr>
            </w:pPr>
            <w:ins w:id="21160" w:author="Author">
              <w:r w:rsidRPr="00CE6D2B">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B11C21" w14:textId="77777777" w:rsidR="003F7E2C" w:rsidRPr="00CE6D2B" w:rsidRDefault="003F7E2C" w:rsidP="00BE28D4">
            <w:pPr>
              <w:pStyle w:val="tabletext11"/>
              <w:jc w:val="center"/>
              <w:rPr>
                <w:ins w:id="21161" w:author="Author"/>
              </w:rPr>
            </w:pPr>
            <w:ins w:id="21162" w:author="Author">
              <w:r w:rsidRPr="00CE6D2B">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9113B3" w14:textId="77777777" w:rsidR="003F7E2C" w:rsidRPr="00CE6D2B" w:rsidRDefault="003F7E2C" w:rsidP="00BE28D4">
            <w:pPr>
              <w:pStyle w:val="tabletext11"/>
              <w:jc w:val="center"/>
              <w:rPr>
                <w:ins w:id="21163" w:author="Author"/>
              </w:rPr>
            </w:pPr>
            <w:ins w:id="21164"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ADA1A7" w14:textId="77777777" w:rsidR="003F7E2C" w:rsidRPr="00CE6D2B" w:rsidRDefault="003F7E2C" w:rsidP="00BE28D4">
            <w:pPr>
              <w:pStyle w:val="tabletext11"/>
              <w:jc w:val="center"/>
              <w:rPr>
                <w:ins w:id="21165" w:author="Author"/>
              </w:rPr>
            </w:pPr>
            <w:ins w:id="21166" w:author="Author">
              <w:r w:rsidRPr="00CE6D2B">
                <w:t xml:space="preserve">0.07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1F6586" w14:textId="77777777" w:rsidR="003F7E2C" w:rsidRPr="00CE6D2B" w:rsidRDefault="003F7E2C" w:rsidP="00BE28D4">
            <w:pPr>
              <w:pStyle w:val="tabletext11"/>
              <w:jc w:val="center"/>
              <w:rPr>
                <w:ins w:id="21167" w:author="Author"/>
              </w:rPr>
            </w:pPr>
            <w:ins w:id="21168" w:author="Author">
              <w:r w:rsidRPr="00CE6D2B">
                <w:t xml:space="preserve">0.06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086A810" w14:textId="77777777" w:rsidR="003F7E2C" w:rsidRPr="00CE6D2B" w:rsidRDefault="003F7E2C" w:rsidP="00BE28D4">
            <w:pPr>
              <w:pStyle w:val="tabletext11"/>
              <w:jc w:val="center"/>
              <w:rPr>
                <w:ins w:id="21169" w:author="Author"/>
              </w:rPr>
            </w:pPr>
            <w:ins w:id="21170" w:author="Author">
              <w:r w:rsidRPr="00CE6D2B">
                <w:t xml:space="preserve">0.06 </w:t>
              </w:r>
            </w:ins>
          </w:p>
        </w:tc>
      </w:tr>
      <w:tr w:rsidR="003F7E2C" w14:paraId="3F01B5A7" w14:textId="77777777" w:rsidTr="00EE1A0A">
        <w:trPr>
          <w:trHeight w:val="190"/>
          <w:ins w:id="21171" w:author="Author"/>
        </w:trPr>
        <w:tc>
          <w:tcPr>
            <w:tcW w:w="200" w:type="dxa"/>
            <w:tcBorders>
              <w:top w:val="single" w:sz="4" w:space="0" w:color="auto"/>
              <w:left w:val="single" w:sz="4" w:space="0" w:color="auto"/>
              <w:bottom w:val="single" w:sz="4" w:space="0" w:color="auto"/>
              <w:right w:val="nil"/>
            </w:tcBorders>
            <w:vAlign w:val="bottom"/>
          </w:tcPr>
          <w:p w14:paraId="0BE324D7" w14:textId="77777777" w:rsidR="003F7E2C" w:rsidRDefault="003F7E2C" w:rsidP="00BE28D4">
            <w:pPr>
              <w:pStyle w:val="tabletext11"/>
              <w:jc w:val="right"/>
              <w:rPr>
                <w:ins w:id="21172" w:author="Author"/>
              </w:rPr>
            </w:pPr>
          </w:p>
        </w:tc>
        <w:tc>
          <w:tcPr>
            <w:tcW w:w="1580" w:type="dxa"/>
            <w:tcBorders>
              <w:top w:val="single" w:sz="4" w:space="0" w:color="auto"/>
              <w:left w:val="nil"/>
              <w:bottom w:val="single" w:sz="4" w:space="0" w:color="auto"/>
              <w:right w:val="single" w:sz="4" w:space="0" w:color="auto"/>
            </w:tcBorders>
            <w:vAlign w:val="bottom"/>
            <w:hideMark/>
          </w:tcPr>
          <w:p w14:paraId="2408F851" w14:textId="77777777" w:rsidR="003F7E2C" w:rsidRDefault="003F7E2C" w:rsidP="00BE28D4">
            <w:pPr>
              <w:pStyle w:val="tabletext11"/>
              <w:tabs>
                <w:tab w:val="decimal" w:pos="640"/>
              </w:tabs>
              <w:rPr>
                <w:ins w:id="21173" w:author="Author"/>
              </w:rPr>
            </w:pPr>
            <w:ins w:id="21174" w:author="Author">
              <w:r>
                <w:t>8,000 to 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72AF559" w14:textId="77777777" w:rsidR="003F7E2C" w:rsidRPr="00CE6D2B" w:rsidRDefault="003F7E2C" w:rsidP="00BE28D4">
            <w:pPr>
              <w:pStyle w:val="tabletext11"/>
              <w:jc w:val="center"/>
              <w:rPr>
                <w:ins w:id="21175" w:author="Author"/>
              </w:rPr>
            </w:pPr>
            <w:ins w:id="21176"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6131A78" w14:textId="77777777" w:rsidR="003F7E2C" w:rsidRPr="00CE6D2B" w:rsidRDefault="003F7E2C" w:rsidP="00BE28D4">
            <w:pPr>
              <w:pStyle w:val="tabletext11"/>
              <w:jc w:val="center"/>
              <w:rPr>
                <w:ins w:id="21177" w:author="Author"/>
              </w:rPr>
            </w:pPr>
            <w:ins w:id="21178"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EB3DD7" w14:textId="77777777" w:rsidR="003F7E2C" w:rsidRPr="00CE6D2B" w:rsidRDefault="003F7E2C" w:rsidP="00BE28D4">
            <w:pPr>
              <w:pStyle w:val="tabletext11"/>
              <w:jc w:val="center"/>
              <w:rPr>
                <w:ins w:id="21179" w:author="Author"/>
              </w:rPr>
            </w:pPr>
            <w:ins w:id="21180"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B04F8C" w14:textId="77777777" w:rsidR="003F7E2C" w:rsidRPr="00CE6D2B" w:rsidRDefault="003F7E2C" w:rsidP="00BE28D4">
            <w:pPr>
              <w:pStyle w:val="tabletext11"/>
              <w:jc w:val="center"/>
              <w:rPr>
                <w:ins w:id="21181" w:author="Author"/>
              </w:rPr>
            </w:pPr>
            <w:ins w:id="21182"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E8A42B" w14:textId="77777777" w:rsidR="003F7E2C" w:rsidRPr="00CE6D2B" w:rsidRDefault="003F7E2C" w:rsidP="00BE28D4">
            <w:pPr>
              <w:pStyle w:val="tabletext11"/>
              <w:jc w:val="center"/>
              <w:rPr>
                <w:ins w:id="21183" w:author="Author"/>
              </w:rPr>
            </w:pPr>
            <w:ins w:id="21184"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EEFE8E" w14:textId="77777777" w:rsidR="003F7E2C" w:rsidRPr="00CE6D2B" w:rsidRDefault="003F7E2C" w:rsidP="00BE28D4">
            <w:pPr>
              <w:pStyle w:val="tabletext11"/>
              <w:jc w:val="center"/>
              <w:rPr>
                <w:ins w:id="21185" w:author="Author"/>
              </w:rPr>
            </w:pPr>
            <w:ins w:id="21186"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A86E05" w14:textId="77777777" w:rsidR="003F7E2C" w:rsidRPr="00CE6D2B" w:rsidRDefault="003F7E2C" w:rsidP="00BE28D4">
            <w:pPr>
              <w:pStyle w:val="tabletext11"/>
              <w:jc w:val="center"/>
              <w:rPr>
                <w:ins w:id="21187" w:author="Author"/>
              </w:rPr>
            </w:pPr>
            <w:ins w:id="21188"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9186E3" w14:textId="77777777" w:rsidR="003F7E2C" w:rsidRPr="00CE6D2B" w:rsidRDefault="003F7E2C" w:rsidP="00BE28D4">
            <w:pPr>
              <w:pStyle w:val="tabletext11"/>
              <w:jc w:val="center"/>
              <w:rPr>
                <w:ins w:id="21189" w:author="Author"/>
              </w:rPr>
            </w:pPr>
            <w:ins w:id="21190"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F0A0D5" w14:textId="77777777" w:rsidR="003F7E2C" w:rsidRPr="00CE6D2B" w:rsidRDefault="003F7E2C" w:rsidP="00BE28D4">
            <w:pPr>
              <w:pStyle w:val="tabletext11"/>
              <w:jc w:val="center"/>
              <w:rPr>
                <w:ins w:id="21191" w:author="Author"/>
              </w:rPr>
            </w:pPr>
            <w:ins w:id="21192" w:author="Author">
              <w:r w:rsidRPr="00CE6D2B">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56FA93" w14:textId="77777777" w:rsidR="003F7E2C" w:rsidRPr="00CE6D2B" w:rsidRDefault="003F7E2C" w:rsidP="00BE28D4">
            <w:pPr>
              <w:pStyle w:val="tabletext11"/>
              <w:jc w:val="center"/>
              <w:rPr>
                <w:ins w:id="21193" w:author="Author"/>
              </w:rPr>
            </w:pPr>
            <w:ins w:id="21194" w:author="Author">
              <w:r w:rsidRPr="00CE6D2B">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D7A229" w14:textId="77777777" w:rsidR="003F7E2C" w:rsidRPr="00CE6D2B" w:rsidRDefault="003F7E2C" w:rsidP="00BE28D4">
            <w:pPr>
              <w:pStyle w:val="tabletext11"/>
              <w:jc w:val="center"/>
              <w:rPr>
                <w:ins w:id="21195" w:author="Author"/>
              </w:rPr>
            </w:pPr>
            <w:ins w:id="21196"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74C0AF" w14:textId="77777777" w:rsidR="003F7E2C" w:rsidRPr="00CE6D2B" w:rsidRDefault="003F7E2C" w:rsidP="00BE28D4">
            <w:pPr>
              <w:pStyle w:val="tabletext11"/>
              <w:jc w:val="center"/>
              <w:rPr>
                <w:ins w:id="21197" w:author="Author"/>
              </w:rPr>
            </w:pPr>
            <w:ins w:id="21198"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10BF7B" w14:textId="77777777" w:rsidR="003F7E2C" w:rsidRPr="00CE6D2B" w:rsidRDefault="003F7E2C" w:rsidP="00BE28D4">
            <w:pPr>
              <w:pStyle w:val="tabletext11"/>
              <w:jc w:val="center"/>
              <w:rPr>
                <w:ins w:id="21199" w:author="Author"/>
              </w:rPr>
            </w:pPr>
            <w:ins w:id="21200"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8EBD95" w14:textId="77777777" w:rsidR="003F7E2C" w:rsidRPr="00CE6D2B" w:rsidRDefault="003F7E2C" w:rsidP="00BE28D4">
            <w:pPr>
              <w:pStyle w:val="tabletext11"/>
              <w:jc w:val="center"/>
              <w:rPr>
                <w:ins w:id="21201" w:author="Author"/>
              </w:rPr>
            </w:pPr>
            <w:ins w:id="21202"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0BC630" w14:textId="77777777" w:rsidR="003F7E2C" w:rsidRPr="00CE6D2B" w:rsidRDefault="003F7E2C" w:rsidP="00BE28D4">
            <w:pPr>
              <w:pStyle w:val="tabletext11"/>
              <w:jc w:val="center"/>
              <w:rPr>
                <w:ins w:id="21203" w:author="Author"/>
              </w:rPr>
            </w:pPr>
            <w:ins w:id="21204"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BED6BD" w14:textId="77777777" w:rsidR="003F7E2C" w:rsidRPr="00CE6D2B" w:rsidRDefault="003F7E2C" w:rsidP="00BE28D4">
            <w:pPr>
              <w:pStyle w:val="tabletext11"/>
              <w:jc w:val="center"/>
              <w:rPr>
                <w:ins w:id="21205" w:author="Author"/>
              </w:rPr>
            </w:pPr>
            <w:ins w:id="21206"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40C616" w14:textId="77777777" w:rsidR="003F7E2C" w:rsidRPr="00CE6D2B" w:rsidRDefault="003F7E2C" w:rsidP="00BE28D4">
            <w:pPr>
              <w:pStyle w:val="tabletext11"/>
              <w:jc w:val="center"/>
              <w:rPr>
                <w:ins w:id="21207" w:author="Author"/>
              </w:rPr>
            </w:pPr>
            <w:ins w:id="21208"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FC0107" w14:textId="77777777" w:rsidR="003F7E2C" w:rsidRPr="00CE6D2B" w:rsidRDefault="003F7E2C" w:rsidP="00BE28D4">
            <w:pPr>
              <w:pStyle w:val="tabletext11"/>
              <w:jc w:val="center"/>
              <w:rPr>
                <w:ins w:id="21209" w:author="Author"/>
              </w:rPr>
            </w:pPr>
            <w:ins w:id="21210"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C02484" w14:textId="77777777" w:rsidR="003F7E2C" w:rsidRPr="00CE6D2B" w:rsidRDefault="003F7E2C" w:rsidP="00BE28D4">
            <w:pPr>
              <w:pStyle w:val="tabletext11"/>
              <w:jc w:val="center"/>
              <w:rPr>
                <w:ins w:id="21211" w:author="Author"/>
              </w:rPr>
            </w:pPr>
            <w:ins w:id="21212" w:author="Author">
              <w:r w:rsidRPr="00CE6D2B">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58D8F" w14:textId="77777777" w:rsidR="003F7E2C" w:rsidRPr="00CE6D2B" w:rsidRDefault="003F7E2C" w:rsidP="00BE28D4">
            <w:pPr>
              <w:pStyle w:val="tabletext11"/>
              <w:jc w:val="center"/>
              <w:rPr>
                <w:ins w:id="21213" w:author="Author"/>
              </w:rPr>
            </w:pPr>
            <w:ins w:id="21214"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5463DD" w14:textId="77777777" w:rsidR="003F7E2C" w:rsidRPr="00CE6D2B" w:rsidRDefault="003F7E2C" w:rsidP="00BE28D4">
            <w:pPr>
              <w:pStyle w:val="tabletext11"/>
              <w:jc w:val="center"/>
              <w:rPr>
                <w:ins w:id="21215" w:author="Author"/>
              </w:rPr>
            </w:pPr>
            <w:ins w:id="21216"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8808FA" w14:textId="77777777" w:rsidR="003F7E2C" w:rsidRPr="00CE6D2B" w:rsidRDefault="003F7E2C" w:rsidP="00BE28D4">
            <w:pPr>
              <w:pStyle w:val="tabletext11"/>
              <w:jc w:val="center"/>
              <w:rPr>
                <w:ins w:id="21217" w:author="Author"/>
              </w:rPr>
            </w:pPr>
            <w:ins w:id="21218" w:author="Author">
              <w:r w:rsidRPr="00CE6D2B">
                <w:t xml:space="preserve">0.11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4CD23AD" w14:textId="77777777" w:rsidR="003F7E2C" w:rsidRPr="00CE6D2B" w:rsidRDefault="003F7E2C" w:rsidP="00BE28D4">
            <w:pPr>
              <w:pStyle w:val="tabletext11"/>
              <w:jc w:val="center"/>
              <w:rPr>
                <w:ins w:id="21219" w:author="Author"/>
              </w:rPr>
            </w:pPr>
            <w:ins w:id="21220"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DEA147" w14:textId="77777777" w:rsidR="003F7E2C" w:rsidRPr="00CE6D2B" w:rsidRDefault="003F7E2C" w:rsidP="00BE28D4">
            <w:pPr>
              <w:pStyle w:val="tabletext11"/>
              <w:jc w:val="center"/>
              <w:rPr>
                <w:ins w:id="21221" w:author="Author"/>
              </w:rPr>
            </w:pPr>
            <w:ins w:id="21222"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DDFD2D" w14:textId="77777777" w:rsidR="003F7E2C" w:rsidRPr="00CE6D2B" w:rsidRDefault="003F7E2C" w:rsidP="00BE28D4">
            <w:pPr>
              <w:pStyle w:val="tabletext11"/>
              <w:jc w:val="center"/>
              <w:rPr>
                <w:ins w:id="21223" w:author="Author"/>
              </w:rPr>
            </w:pPr>
            <w:ins w:id="21224" w:author="Author">
              <w:r w:rsidRPr="00CE6D2B">
                <w:t xml:space="preserve">0.09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46A621" w14:textId="77777777" w:rsidR="003F7E2C" w:rsidRPr="00CE6D2B" w:rsidRDefault="003F7E2C" w:rsidP="00BE28D4">
            <w:pPr>
              <w:pStyle w:val="tabletext11"/>
              <w:jc w:val="center"/>
              <w:rPr>
                <w:ins w:id="21225" w:author="Author"/>
              </w:rPr>
            </w:pPr>
            <w:ins w:id="21226" w:author="Author">
              <w:r w:rsidRPr="00CE6D2B">
                <w:t xml:space="preserve">0.08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600059" w14:textId="77777777" w:rsidR="003F7E2C" w:rsidRPr="00CE6D2B" w:rsidRDefault="003F7E2C" w:rsidP="00BE28D4">
            <w:pPr>
              <w:pStyle w:val="tabletext11"/>
              <w:jc w:val="center"/>
              <w:rPr>
                <w:ins w:id="21227" w:author="Author"/>
              </w:rPr>
            </w:pPr>
            <w:ins w:id="21228" w:author="Author">
              <w:r w:rsidRPr="00CE6D2B">
                <w:t xml:space="preserve">0.07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0FA57A9" w14:textId="77777777" w:rsidR="003F7E2C" w:rsidRPr="00CE6D2B" w:rsidRDefault="003F7E2C" w:rsidP="00BE28D4">
            <w:pPr>
              <w:pStyle w:val="tabletext11"/>
              <w:jc w:val="center"/>
              <w:rPr>
                <w:ins w:id="21229" w:author="Author"/>
              </w:rPr>
            </w:pPr>
            <w:ins w:id="21230" w:author="Author">
              <w:r w:rsidRPr="00CE6D2B">
                <w:t xml:space="preserve">0.07 </w:t>
              </w:r>
            </w:ins>
          </w:p>
        </w:tc>
      </w:tr>
      <w:tr w:rsidR="003F7E2C" w14:paraId="7F88B8B5" w14:textId="77777777" w:rsidTr="00EE1A0A">
        <w:trPr>
          <w:trHeight w:val="190"/>
          <w:ins w:id="21231" w:author="Author"/>
        </w:trPr>
        <w:tc>
          <w:tcPr>
            <w:tcW w:w="200" w:type="dxa"/>
            <w:tcBorders>
              <w:top w:val="single" w:sz="4" w:space="0" w:color="auto"/>
              <w:left w:val="single" w:sz="4" w:space="0" w:color="auto"/>
              <w:bottom w:val="single" w:sz="4" w:space="0" w:color="auto"/>
              <w:right w:val="nil"/>
            </w:tcBorders>
            <w:vAlign w:val="bottom"/>
          </w:tcPr>
          <w:p w14:paraId="3FA2978B" w14:textId="77777777" w:rsidR="003F7E2C" w:rsidRDefault="003F7E2C" w:rsidP="00BE28D4">
            <w:pPr>
              <w:pStyle w:val="tabletext11"/>
              <w:jc w:val="right"/>
              <w:rPr>
                <w:ins w:id="21232" w:author="Author"/>
              </w:rPr>
            </w:pPr>
          </w:p>
        </w:tc>
        <w:tc>
          <w:tcPr>
            <w:tcW w:w="1580" w:type="dxa"/>
            <w:tcBorders>
              <w:top w:val="single" w:sz="4" w:space="0" w:color="auto"/>
              <w:left w:val="nil"/>
              <w:bottom w:val="single" w:sz="4" w:space="0" w:color="auto"/>
              <w:right w:val="single" w:sz="4" w:space="0" w:color="auto"/>
            </w:tcBorders>
            <w:vAlign w:val="bottom"/>
            <w:hideMark/>
          </w:tcPr>
          <w:p w14:paraId="5B9C7B19" w14:textId="77777777" w:rsidR="003F7E2C" w:rsidRDefault="003F7E2C" w:rsidP="00BE28D4">
            <w:pPr>
              <w:pStyle w:val="tabletext11"/>
              <w:tabs>
                <w:tab w:val="decimal" w:pos="640"/>
              </w:tabs>
              <w:rPr>
                <w:ins w:id="21233" w:author="Author"/>
              </w:rPr>
            </w:pPr>
            <w:ins w:id="21234" w:author="Author">
              <w:r>
                <w:t>10,000 to 11,999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D2B527D" w14:textId="77777777" w:rsidR="003F7E2C" w:rsidRPr="00CE6D2B" w:rsidRDefault="003F7E2C" w:rsidP="00BE28D4">
            <w:pPr>
              <w:pStyle w:val="tabletext11"/>
              <w:jc w:val="center"/>
              <w:rPr>
                <w:ins w:id="21235" w:author="Author"/>
              </w:rPr>
            </w:pPr>
            <w:ins w:id="21236"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208482C" w14:textId="77777777" w:rsidR="003F7E2C" w:rsidRPr="00CE6D2B" w:rsidRDefault="003F7E2C" w:rsidP="00BE28D4">
            <w:pPr>
              <w:pStyle w:val="tabletext11"/>
              <w:jc w:val="center"/>
              <w:rPr>
                <w:ins w:id="21237" w:author="Author"/>
              </w:rPr>
            </w:pPr>
            <w:ins w:id="21238"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C593C1" w14:textId="77777777" w:rsidR="003F7E2C" w:rsidRPr="00CE6D2B" w:rsidRDefault="003F7E2C" w:rsidP="00BE28D4">
            <w:pPr>
              <w:pStyle w:val="tabletext11"/>
              <w:jc w:val="center"/>
              <w:rPr>
                <w:ins w:id="21239" w:author="Author"/>
              </w:rPr>
            </w:pPr>
            <w:ins w:id="21240"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C22FCC" w14:textId="77777777" w:rsidR="003F7E2C" w:rsidRPr="00CE6D2B" w:rsidRDefault="003F7E2C" w:rsidP="00BE28D4">
            <w:pPr>
              <w:pStyle w:val="tabletext11"/>
              <w:jc w:val="center"/>
              <w:rPr>
                <w:ins w:id="21241" w:author="Author"/>
              </w:rPr>
            </w:pPr>
            <w:ins w:id="21242"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B09967" w14:textId="77777777" w:rsidR="003F7E2C" w:rsidRPr="00CE6D2B" w:rsidRDefault="003F7E2C" w:rsidP="00BE28D4">
            <w:pPr>
              <w:pStyle w:val="tabletext11"/>
              <w:jc w:val="center"/>
              <w:rPr>
                <w:ins w:id="21243" w:author="Author"/>
              </w:rPr>
            </w:pPr>
            <w:ins w:id="21244"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F9B44C" w14:textId="77777777" w:rsidR="003F7E2C" w:rsidRPr="00CE6D2B" w:rsidRDefault="003F7E2C" w:rsidP="00BE28D4">
            <w:pPr>
              <w:pStyle w:val="tabletext11"/>
              <w:jc w:val="center"/>
              <w:rPr>
                <w:ins w:id="21245" w:author="Author"/>
              </w:rPr>
            </w:pPr>
            <w:ins w:id="21246"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86A412" w14:textId="77777777" w:rsidR="003F7E2C" w:rsidRPr="00CE6D2B" w:rsidRDefault="003F7E2C" w:rsidP="00BE28D4">
            <w:pPr>
              <w:pStyle w:val="tabletext11"/>
              <w:jc w:val="center"/>
              <w:rPr>
                <w:ins w:id="21247" w:author="Author"/>
              </w:rPr>
            </w:pPr>
            <w:ins w:id="21248"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5125ED" w14:textId="77777777" w:rsidR="003F7E2C" w:rsidRPr="00CE6D2B" w:rsidRDefault="003F7E2C" w:rsidP="00BE28D4">
            <w:pPr>
              <w:pStyle w:val="tabletext11"/>
              <w:jc w:val="center"/>
              <w:rPr>
                <w:ins w:id="21249" w:author="Author"/>
              </w:rPr>
            </w:pPr>
            <w:ins w:id="21250"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28B157" w14:textId="77777777" w:rsidR="003F7E2C" w:rsidRPr="00CE6D2B" w:rsidRDefault="003F7E2C" w:rsidP="00BE28D4">
            <w:pPr>
              <w:pStyle w:val="tabletext11"/>
              <w:jc w:val="center"/>
              <w:rPr>
                <w:ins w:id="21251" w:author="Author"/>
              </w:rPr>
            </w:pPr>
            <w:ins w:id="21252" w:author="Author">
              <w:r w:rsidRPr="00CE6D2B">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2831F1" w14:textId="77777777" w:rsidR="003F7E2C" w:rsidRPr="00CE6D2B" w:rsidRDefault="003F7E2C" w:rsidP="00BE28D4">
            <w:pPr>
              <w:pStyle w:val="tabletext11"/>
              <w:jc w:val="center"/>
              <w:rPr>
                <w:ins w:id="21253" w:author="Author"/>
              </w:rPr>
            </w:pPr>
            <w:ins w:id="21254" w:author="Author">
              <w:r w:rsidRPr="00CE6D2B">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10D47F" w14:textId="77777777" w:rsidR="003F7E2C" w:rsidRPr="00CE6D2B" w:rsidRDefault="003F7E2C" w:rsidP="00BE28D4">
            <w:pPr>
              <w:pStyle w:val="tabletext11"/>
              <w:jc w:val="center"/>
              <w:rPr>
                <w:ins w:id="21255" w:author="Author"/>
              </w:rPr>
            </w:pPr>
            <w:ins w:id="21256" w:author="Author">
              <w:r w:rsidRPr="00CE6D2B">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B50658" w14:textId="77777777" w:rsidR="003F7E2C" w:rsidRPr="00CE6D2B" w:rsidRDefault="003F7E2C" w:rsidP="00BE28D4">
            <w:pPr>
              <w:pStyle w:val="tabletext11"/>
              <w:jc w:val="center"/>
              <w:rPr>
                <w:ins w:id="21257" w:author="Author"/>
              </w:rPr>
            </w:pPr>
            <w:ins w:id="21258"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C141A1" w14:textId="77777777" w:rsidR="003F7E2C" w:rsidRPr="00CE6D2B" w:rsidRDefault="003F7E2C" w:rsidP="00BE28D4">
            <w:pPr>
              <w:pStyle w:val="tabletext11"/>
              <w:jc w:val="center"/>
              <w:rPr>
                <w:ins w:id="21259" w:author="Author"/>
              </w:rPr>
            </w:pPr>
            <w:ins w:id="21260"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FF60EE" w14:textId="77777777" w:rsidR="003F7E2C" w:rsidRPr="00CE6D2B" w:rsidRDefault="003F7E2C" w:rsidP="00BE28D4">
            <w:pPr>
              <w:pStyle w:val="tabletext11"/>
              <w:jc w:val="center"/>
              <w:rPr>
                <w:ins w:id="21261" w:author="Author"/>
              </w:rPr>
            </w:pPr>
            <w:ins w:id="21262" w:author="Author">
              <w:r w:rsidRPr="00CE6D2B">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366115" w14:textId="77777777" w:rsidR="003F7E2C" w:rsidRPr="00CE6D2B" w:rsidRDefault="003F7E2C" w:rsidP="00BE28D4">
            <w:pPr>
              <w:pStyle w:val="tabletext11"/>
              <w:jc w:val="center"/>
              <w:rPr>
                <w:ins w:id="21263" w:author="Author"/>
              </w:rPr>
            </w:pPr>
            <w:ins w:id="21264"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371535" w14:textId="77777777" w:rsidR="003F7E2C" w:rsidRPr="00CE6D2B" w:rsidRDefault="003F7E2C" w:rsidP="00BE28D4">
            <w:pPr>
              <w:pStyle w:val="tabletext11"/>
              <w:jc w:val="center"/>
              <w:rPr>
                <w:ins w:id="21265" w:author="Author"/>
              </w:rPr>
            </w:pPr>
            <w:ins w:id="21266"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355D09" w14:textId="77777777" w:rsidR="003F7E2C" w:rsidRPr="00CE6D2B" w:rsidRDefault="003F7E2C" w:rsidP="00BE28D4">
            <w:pPr>
              <w:pStyle w:val="tabletext11"/>
              <w:jc w:val="center"/>
              <w:rPr>
                <w:ins w:id="21267" w:author="Author"/>
              </w:rPr>
            </w:pPr>
            <w:ins w:id="21268"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3EE063" w14:textId="77777777" w:rsidR="003F7E2C" w:rsidRPr="00CE6D2B" w:rsidRDefault="003F7E2C" w:rsidP="00BE28D4">
            <w:pPr>
              <w:pStyle w:val="tabletext11"/>
              <w:jc w:val="center"/>
              <w:rPr>
                <w:ins w:id="21269" w:author="Author"/>
              </w:rPr>
            </w:pPr>
            <w:ins w:id="21270"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32FFB1" w14:textId="77777777" w:rsidR="003F7E2C" w:rsidRPr="00CE6D2B" w:rsidRDefault="003F7E2C" w:rsidP="00BE28D4">
            <w:pPr>
              <w:pStyle w:val="tabletext11"/>
              <w:jc w:val="center"/>
              <w:rPr>
                <w:ins w:id="21271" w:author="Author"/>
              </w:rPr>
            </w:pPr>
            <w:ins w:id="21272"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881F50" w14:textId="77777777" w:rsidR="003F7E2C" w:rsidRPr="00CE6D2B" w:rsidRDefault="003F7E2C" w:rsidP="00BE28D4">
            <w:pPr>
              <w:pStyle w:val="tabletext11"/>
              <w:jc w:val="center"/>
              <w:rPr>
                <w:ins w:id="21273" w:author="Author"/>
              </w:rPr>
            </w:pPr>
            <w:ins w:id="21274" w:author="Author">
              <w:r w:rsidRPr="00CE6D2B">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261D33" w14:textId="77777777" w:rsidR="003F7E2C" w:rsidRPr="00CE6D2B" w:rsidRDefault="003F7E2C" w:rsidP="00BE28D4">
            <w:pPr>
              <w:pStyle w:val="tabletext11"/>
              <w:jc w:val="center"/>
              <w:rPr>
                <w:ins w:id="21275" w:author="Author"/>
              </w:rPr>
            </w:pPr>
            <w:ins w:id="21276"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AFEE6" w14:textId="77777777" w:rsidR="003F7E2C" w:rsidRPr="00CE6D2B" w:rsidRDefault="003F7E2C" w:rsidP="00BE28D4">
            <w:pPr>
              <w:pStyle w:val="tabletext11"/>
              <w:jc w:val="center"/>
              <w:rPr>
                <w:ins w:id="21277" w:author="Author"/>
              </w:rPr>
            </w:pPr>
            <w:ins w:id="21278" w:author="Author">
              <w:r w:rsidRPr="00CE6D2B">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851A16F" w14:textId="77777777" w:rsidR="003F7E2C" w:rsidRPr="00CE6D2B" w:rsidRDefault="003F7E2C" w:rsidP="00BE28D4">
            <w:pPr>
              <w:pStyle w:val="tabletext11"/>
              <w:jc w:val="center"/>
              <w:rPr>
                <w:ins w:id="21279" w:author="Author"/>
              </w:rPr>
            </w:pPr>
            <w:ins w:id="21280"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AAFE1C" w14:textId="77777777" w:rsidR="003F7E2C" w:rsidRPr="00CE6D2B" w:rsidRDefault="003F7E2C" w:rsidP="00BE28D4">
            <w:pPr>
              <w:pStyle w:val="tabletext11"/>
              <w:jc w:val="center"/>
              <w:rPr>
                <w:ins w:id="21281" w:author="Author"/>
              </w:rPr>
            </w:pPr>
            <w:ins w:id="21282"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E34965" w14:textId="77777777" w:rsidR="003F7E2C" w:rsidRPr="00CE6D2B" w:rsidRDefault="003F7E2C" w:rsidP="00BE28D4">
            <w:pPr>
              <w:pStyle w:val="tabletext11"/>
              <w:jc w:val="center"/>
              <w:rPr>
                <w:ins w:id="21283" w:author="Author"/>
              </w:rPr>
            </w:pPr>
            <w:ins w:id="21284"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837DA2" w14:textId="77777777" w:rsidR="003F7E2C" w:rsidRPr="00CE6D2B" w:rsidRDefault="003F7E2C" w:rsidP="00BE28D4">
            <w:pPr>
              <w:pStyle w:val="tabletext11"/>
              <w:jc w:val="center"/>
              <w:rPr>
                <w:ins w:id="21285" w:author="Author"/>
              </w:rPr>
            </w:pPr>
            <w:ins w:id="21286"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7796CE" w14:textId="77777777" w:rsidR="003F7E2C" w:rsidRPr="00CE6D2B" w:rsidRDefault="003F7E2C" w:rsidP="00BE28D4">
            <w:pPr>
              <w:pStyle w:val="tabletext11"/>
              <w:jc w:val="center"/>
              <w:rPr>
                <w:ins w:id="21287" w:author="Author"/>
              </w:rPr>
            </w:pPr>
            <w:ins w:id="21288" w:author="Author">
              <w:r w:rsidRPr="00CE6D2B">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3E12657" w14:textId="77777777" w:rsidR="003F7E2C" w:rsidRPr="00CE6D2B" w:rsidRDefault="003F7E2C" w:rsidP="00BE28D4">
            <w:pPr>
              <w:pStyle w:val="tabletext11"/>
              <w:jc w:val="center"/>
              <w:rPr>
                <w:ins w:id="21289" w:author="Author"/>
              </w:rPr>
            </w:pPr>
            <w:ins w:id="21290" w:author="Author">
              <w:r w:rsidRPr="00CE6D2B">
                <w:t xml:space="preserve">0.08 </w:t>
              </w:r>
            </w:ins>
          </w:p>
        </w:tc>
      </w:tr>
      <w:tr w:rsidR="003F7E2C" w14:paraId="5A576B03" w14:textId="77777777" w:rsidTr="00EE1A0A">
        <w:trPr>
          <w:trHeight w:val="190"/>
          <w:ins w:id="21291" w:author="Author"/>
        </w:trPr>
        <w:tc>
          <w:tcPr>
            <w:tcW w:w="200" w:type="dxa"/>
            <w:tcBorders>
              <w:top w:val="single" w:sz="4" w:space="0" w:color="auto"/>
              <w:left w:val="single" w:sz="4" w:space="0" w:color="auto"/>
              <w:bottom w:val="single" w:sz="4" w:space="0" w:color="auto"/>
              <w:right w:val="nil"/>
            </w:tcBorders>
            <w:vAlign w:val="bottom"/>
          </w:tcPr>
          <w:p w14:paraId="3B23078B" w14:textId="77777777" w:rsidR="003F7E2C" w:rsidRDefault="003F7E2C" w:rsidP="00BE28D4">
            <w:pPr>
              <w:pStyle w:val="tabletext11"/>
              <w:jc w:val="right"/>
              <w:rPr>
                <w:ins w:id="21292" w:author="Author"/>
              </w:rPr>
            </w:pPr>
          </w:p>
        </w:tc>
        <w:tc>
          <w:tcPr>
            <w:tcW w:w="1580" w:type="dxa"/>
            <w:tcBorders>
              <w:top w:val="single" w:sz="4" w:space="0" w:color="auto"/>
              <w:left w:val="nil"/>
              <w:bottom w:val="single" w:sz="4" w:space="0" w:color="auto"/>
              <w:right w:val="single" w:sz="4" w:space="0" w:color="auto"/>
            </w:tcBorders>
            <w:vAlign w:val="bottom"/>
            <w:hideMark/>
          </w:tcPr>
          <w:p w14:paraId="49E528DA" w14:textId="77777777" w:rsidR="003F7E2C" w:rsidRDefault="003F7E2C" w:rsidP="00BE28D4">
            <w:pPr>
              <w:pStyle w:val="tabletext11"/>
              <w:tabs>
                <w:tab w:val="decimal" w:pos="640"/>
              </w:tabs>
              <w:rPr>
                <w:ins w:id="21293" w:author="Author"/>
              </w:rPr>
            </w:pPr>
            <w:ins w:id="21294" w:author="Author">
              <w:r>
                <w:t>12,000 to 13,999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75D065D" w14:textId="77777777" w:rsidR="003F7E2C" w:rsidRPr="00CE6D2B" w:rsidRDefault="003F7E2C" w:rsidP="00BE28D4">
            <w:pPr>
              <w:pStyle w:val="tabletext11"/>
              <w:jc w:val="center"/>
              <w:rPr>
                <w:ins w:id="21295" w:author="Author"/>
              </w:rPr>
            </w:pPr>
            <w:ins w:id="21296" w:author="Author">
              <w:r w:rsidRPr="00CE6D2B">
                <w:t xml:space="preserve">0.95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6CA0F74" w14:textId="77777777" w:rsidR="003F7E2C" w:rsidRPr="00CE6D2B" w:rsidRDefault="003F7E2C" w:rsidP="00BE28D4">
            <w:pPr>
              <w:pStyle w:val="tabletext11"/>
              <w:jc w:val="center"/>
              <w:rPr>
                <w:ins w:id="21297" w:author="Author"/>
              </w:rPr>
            </w:pPr>
            <w:ins w:id="21298"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BF9DBF" w14:textId="77777777" w:rsidR="003F7E2C" w:rsidRPr="00CE6D2B" w:rsidRDefault="003F7E2C" w:rsidP="00BE28D4">
            <w:pPr>
              <w:pStyle w:val="tabletext11"/>
              <w:jc w:val="center"/>
              <w:rPr>
                <w:ins w:id="21299" w:author="Author"/>
              </w:rPr>
            </w:pPr>
            <w:ins w:id="21300"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38299" w14:textId="77777777" w:rsidR="003F7E2C" w:rsidRPr="00CE6D2B" w:rsidRDefault="003F7E2C" w:rsidP="00BE28D4">
            <w:pPr>
              <w:pStyle w:val="tabletext11"/>
              <w:jc w:val="center"/>
              <w:rPr>
                <w:ins w:id="21301" w:author="Author"/>
              </w:rPr>
            </w:pPr>
            <w:ins w:id="21302"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861C19" w14:textId="77777777" w:rsidR="003F7E2C" w:rsidRPr="00CE6D2B" w:rsidRDefault="003F7E2C" w:rsidP="00BE28D4">
            <w:pPr>
              <w:pStyle w:val="tabletext11"/>
              <w:jc w:val="center"/>
              <w:rPr>
                <w:ins w:id="21303" w:author="Author"/>
              </w:rPr>
            </w:pPr>
            <w:ins w:id="21304"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F0AFDE" w14:textId="77777777" w:rsidR="003F7E2C" w:rsidRPr="00CE6D2B" w:rsidRDefault="003F7E2C" w:rsidP="00BE28D4">
            <w:pPr>
              <w:pStyle w:val="tabletext11"/>
              <w:jc w:val="center"/>
              <w:rPr>
                <w:ins w:id="21305" w:author="Author"/>
              </w:rPr>
            </w:pPr>
            <w:ins w:id="21306"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97A7C0" w14:textId="77777777" w:rsidR="003F7E2C" w:rsidRPr="00CE6D2B" w:rsidRDefault="003F7E2C" w:rsidP="00BE28D4">
            <w:pPr>
              <w:pStyle w:val="tabletext11"/>
              <w:jc w:val="center"/>
              <w:rPr>
                <w:ins w:id="21307" w:author="Author"/>
              </w:rPr>
            </w:pPr>
            <w:ins w:id="21308"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0B2AE6" w14:textId="77777777" w:rsidR="003F7E2C" w:rsidRPr="00CE6D2B" w:rsidRDefault="003F7E2C" w:rsidP="00BE28D4">
            <w:pPr>
              <w:pStyle w:val="tabletext11"/>
              <w:jc w:val="center"/>
              <w:rPr>
                <w:ins w:id="21309" w:author="Author"/>
              </w:rPr>
            </w:pPr>
            <w:ins w:id="21310"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796B3C" w14:textId="77777777" w:rsidR="003F7E2C" w:rsidRPr="00CE6D2B" w:rsidRDefault="003F7E2C" w:rsidP="00BE28D4">
            <w:pPr>
              <w:pStyle w:val="tabletext11"/>
              <w:jc w:val="center"/>
              <w:rPr>
                <w:ins w:id="21311" w:author="Author"/>
              </w:rPr>
            </w:pPr>
            <w:ins w:id="21312" w:author="Author">
              <w:r w:rsidRPr="00CE6D2B">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13A0AE" w14:textId="77777777" w:rsidR="003F7E2C" w:rsidRPr="00CE6D2B" w:rsidRDefault="003F7E2C" w:rsidP="00BE28D4">
            <w:pPr>
              <w:pStyle w:val="tabletext11"/>
              <w:jc w:val="center"/>
              <w:rPr>
                <w:ins w:id="21313" w:author="Author"/>
              </w:rPr>
            </w:pPr>
            <w:ins w:id="21314" w:author="Author">
              <w:r w:rsidRPr="00CE6D2B">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082E48" w14:textId="77777777" w:rsidR="003F7E2C" w:rsidRPr="00CE6D2B" w:rsidRDefault="003F7E2C" w:rsidP="00BE28D4">
            <w:pPr>
              <w:pStyle w:val="tabletext11"/>
              <w:jc w:val="center"/>
              <w:rPr>
                <w:ins w:id="21315" w:author="Author"/>
              </w:rPr>
            </w:pPr>
            <w:ins w:id="21316" w:author="Author">
              <w:r w:rsidRPr="00CE6D2B">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E45413" w14:textId="77777777" w:rsidR="003F7E2C" w:rsidRPr="00CE6D2B" w:rsidRDefault="003F7E2C" w:rsidP="00BE28D4">
            <w:pPr>
              <w:pStyle w:val="tabletext11"/>
              <w:jc w:val="center"/>
              <w:rPr>
                <w:ins w:id="21317" w:author="Author"/>
              </w:rPr>
            </w:pPr>
            <w:ins w:id="21318"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7A4787" w14:textId="77777777" w:rsidR="003F7E2C" w:rsidRPr="00CE6D2B" w:rsidRDefault="003F7E2C" w:rsidP="00BE28D4">
            <w:pPr>
              <w:pStyle w:val="tabletext11"/>
              <w:jc w:val="center"/>
              <w:rPr>
                <w:ins w:id="21319" w:author="Author"/>
              </w:rPr>
            </w:pPr>
            <w:ins w:id="21320"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16CBBB" w14:textId="77777777" w:rsidR="003F7E2C" w:rsidRPr="00CE6D2B" w:rsidRDefault="003F7E2C" w:rsidP="00BE28D4">
            <w:pPr>
              <w:pStyle w:val="tabletext11"/>
              <w:jc w:val="center"/>
              <w:rPr>
                <w:ins w:id="21321" w:author="Author"/>
              </w:rPr>
            </w:pPr>
            <w:ins w:id="21322"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927591" w14:textId="77777777" w:rsidR="003F7E2C" w:rsidRPr="00CE6D2B" w:rsidRDefault="003F7E2C" w:rsidP="00BE28D4">
            <w:pPr>
              <w:pStyle w:val="tabletext11"/>
              <w:jc w:val="center"/>
              <w:rPr>
                <w:ins w:id="21323" w:author="Author"/>
              </w:rPr>
            </w:pPr>
            <w:ins w:id="21324"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B4EABA" w14:textId="77777777" w:rsidR="003F7E2C" w:rsidRPr="00CE6D2B" w:rsidRDefault="003F7E2C" w:rsidP="00BE28D4">
            <w:pPr>
              <w:pStyle w:val="tabletext11"/>
              <w:jc w:val="center"/>
              <w:rPr>
                <w:ins w:id="21325" w:author="Author"/>
              </w:rPr>
            </w:pPr>
            <w:ins w:id="21326"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DE478" w14:textId="77777777" w:rsidR="003F7E2C" w:rsidRPr="00CE6D2B" w:rsidRDefault="003F7E2C" w:rsidP="00BE28D4">
            <w:pPr>
              <w:pStyle w:val="tabletext11"/>
              <w:jc w:val="center"/>
              <w:rPr>
                <w:ins w:id="21327" w:author="Author"/>
              </w:rPr>
            </w:pPr>
            <w:ins w:id="21328"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52B605" w14:textId="77777777" w:rsidR="003F7E2C" w:rsidRPr="00CE6D2B" w:rsidRDefault="003F7E2C" w:rsidP="00BE28D4">
            <w:pPr>
              <w:pStyle w:val="tabletext11"/>
              <w:jc w:val="center"/>
              <w:rPr>
                <w:ins w:id="21329" w:author="Author"/>
              </w:rPr>
            </w:pPr>
            <w:ins w:id="21330" w:author="Author">
              <w:r w:rsidRPr="00CE6D2B">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1DC345" w14:textId="77777777" w:rsidR="003F7E2C" w:rsidRPr="00CE6D2B" w:rsidRDefault="003F7E2C" w:rsidP="00BE28D4">
            <w:pPr>
              <w:pStyle w:val="tabletext11"/>
              <w:jc w:val="center"/>
              <w:rPr>
                <w:ins w:id="21331" w:author="Author"/>
              </w:rPr>
            </w:pPr>
            <w:ins w:id="21332"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D905CF" w14:textId="77777777" w:rsidR="003F7E2C" w:rsidRPr="00CE6D2B" w:rsidRDefault="003F7E2C" w:rsidP="00BE28D4">
            <w:pPr>
              <w:pStyle w:val="tabletext11"/>
              <w:jc w:val="center"/>
              <w:rPr>
                <w:ins w:id="21333" w:author="Author"/>
              </w:rPr>
            </w:pPr>
            <w:ins w:id="21334" w:author="Author">
              <w:r w:rsidRPr="00CE6D2B">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C0A493" w14:textId="77777777" w:rsidR="003F7E2C" w:rsidRPr="00CE6D2B" w:rsidRDefault="003F7E2C" w:rsidP="00BE28D4">
            <w:pPr>
              <w:pStyle w:val="tabletext11"/>
              <w:jc w:val="center"/>
              <w:rPr>
                <w:ins w:id="21335" w:author="Author"/>
              </w:rPr>
            </w:pPr>
            <w:ins w:id="21336"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767517" w14:textId="77777777" w:rsidR="003F7E2C" w:rsidRPr="00CE6D2B" w:rsidRDefault="003F7E2C" w:rsidP="00BE28D4">
            <w:pPr>
              <w:pStyle w:val="tabletext11"/>
              <w:jc w:val="center"/>
              <w:rPr>
                <w:ins w:id="21337" w:author="Author"/>
              </w:rPr>
            </w:pPr>
            <w:ins w:id="21338" w:author="Author">
              <w:r w:rsidRPr="00CE6D2B">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E76DD73" w14:textId="77777777" w:rsidR="003F7E2C" w:rsidRPr="00CE6D2B" w:rsidRDefault="003F7E2C" w:rsidP="00BE28D4">
            <w:pPr>
              <w:pStyle w:val="tabletext11"/>
              <w:jc w:val="center"/>
              <w:rPr>
                <w:ins w:id="21339" w:author="Author"/>
              </w:rPr>
            </w:pPr>
            <w:ins w:id="21340"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1A8CC6" w14:textId="77777777" w:rsidR="003F7E2C" w:rsidRPr="00CE6D2B" w:rsidRDefault="003F7E2C" w:rsidP="00BE28D4">
            <w:pPr>
              <w:pStyle w:val="tabletext11"/>
              <w:jc w:val="center"/>
              <w:rPr>
                <w:ins w:id="21341" w:author="Author"/>
              </w:rPr>
            </w:pPr>
            <w:ins w:id="21342"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97557B" w14:textId="77777777" w:rsidR="003F7E2C" w:rsidRPr="00CE6D2B" w:rsidRDefault="003F7E2C" w:rsidP="00BE28D4">
            <w:pPr>
              <w:pStyle w:val="tabletext11"/>
              <w:jc w:val="center"/>
              <w:rPr>
                <w:ins w:id="21343" w:author="Author"/>
              </w:rPr>
            </w:pPr>
            <w:ins w:id="21344"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B72972" w14:textId="77777777" w:rsidR="003F7E2C" w:rsidRPr="00CE6D2B" w:rsidRDefault="003F7E2C" w:rsidP="00BE28D4">
            <w:pPr>
              <w:pStyle w:val="tabletext11"/>
              <w:jc w:val="center"/>
              <w:rPr>
                <w:ins w:id="21345" w:author="Author"/>
              </w:rPr>
            </w:pPr>
            <w:ins w:id="21346"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BDEB7C" w14:textId="77777777" w:rsidR="003F7E2C" w:rsidRPr="00CE6D2B" w:rsidRDefault="003F7E2C" w:rsidP="00BE28D4">
            <w:pPr>
              <w:pStyle w:val="tabletext11"/>
              <w:jc w:val="center"/>
              <w:rPr>
                <w:ins w:id="21347" w:author="Author"/>
              </w:rPr>
            </w:pPr>
            <w:ins w:id="21348" w:author="Author">
              <w:r w:rsidRPr="00CE6D2B">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BFFAB32" w14:textId="77777777" w:rsidR="003F7E2C" w:rsidRPr="00CE6D2B" w:rsidRDefault="003F7E2C" w:rsidP="00BE28D4">
            <w:pPr>
              <w:pStyle w:val="tabletext11"/>
              <w:jc w:val="center"/>
              <w:rPr>
                <w:ins w:id="21349" w:author="Author"/>
              </w:rPr>
            </w:pPr>
            <w:ins w:id="21350" w:author="Author">
              <w:r w:rsidRPr="00CE6D2B">
                <w:t xml:space="preserve">0.09 </w:t>
              </w:r>
            </w:ins>
          </w:p>
        </w:tc>
      </w:tr>
      <w:tr w:rsidR="003F7E2C" w14:paraId="32B7649F" w14:textId="77777777" w:rsidTr="00EE1A0A">
        <w:trPr>
          <w:trHeight w:val="190"/>
          <w:ins w:id="21351" w:author="Author"/>
        </w:trPr>
        <w:tc>
          <w:tcPr>
            <w:tcW w:w="200" w:type="dxa"/>
            <w:tcBorders>
              <w:top w:val="single" w:sz="4" w:space="0" w:color="auto"/>
              <w:left w:val="single" w:sz="4" w:space="0" w:color="auto"/>
              <w:bottom w:val="single" w:sz="4" w:space="0" w:color="auto"/>
              <w:right w:val="nil"/>
            </w:tcBorders>
            <w:vAlign w:val="bottom"/>
          </w:tcPr>
          <w:p w14:paraId="66B147BA" w14:textId="77777777" w:rsidR="003F7E2C" w:rsidRDefault="003F7E2C" w:rsidP="00BE28D4">
            <w:pPr>
              <w:pStyle w:val="tabletext11"/>
              <w:jc w:val="right"/>
              <w:rPr>
                <w:ins w:id="21352" w:author="Author"/>
              </w:rPr>
            </w:pPr>
          </w:p>
        </w:tc>
        <w:tc>
          <w:tcPr>
            <w:tcW w:w="1580" w:type="dxa"/>
            <w:tcBorders>
              <w:top w:val="single" w:sz="4" w:space="0" w:color="auto"/>
              <w:left w:val="nil"/>
              <w:bottom w:val="single" w:sz="4" w:space="0" w:color="auto"/>
              <w:right w:val="single" w:sz="4" w:space="0" w:color="auto"/>
            </w:tcBorders>
            <w:vAlign w:val="bottom"/>
            <w:hideMark/>
          </w:tcPr>
          <w:p w14:paraId="3A198B27" w14:textId="77777777" w:rsidR="003F7E2C" w:rsidRDefault="003F7E2C" w:rsidP="00BE28D4">
            <w:pPr>
              <w:pStyle w:val="tabletext11"/>
              <w:tabs>
                <w:tab w:val="decimal" w:pos="640"/>
              </w:tabs>
              <w:rPr>
                <w:ins w:id="21353" w:author="Author"/>
              </w:rPr>
            </w:pPr>
            <w:ins w:id="21354" w:author="Author">
              <w:r>
                <w:t>14,000 to 15,999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0FC362E" w14:textId="77777777" w:rsidR="003F7E2C" w:rsidRPr="00CE6D2B" w:rsidRDefault="003F7E2C" w:rsidP="00BE28D4">
            <w:pPr>
              <w:pStyle w:val="tabletext11"/>
              <w:jc w:val="center"/>
              <w:rPr>
                <w:ins w:id="21355" w:author="Author"/>
              </w:rPr>
            </w:pPr>
            <w:ins w:id="21356" w:author="Author">
              <w:r w:rsidRPr="00CE6D2B">
                <w:t xml:space="preserve">0.93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6B74279" w14:textId="77777777" w:rsidR="003F7E2C" w:rsidRPr="00CE6D2B" w:rsidRDefault="003F7E2C" w:rsidP="00BE28D4">
            <w:pPr>
              <w:pStyle w:val="tabletext11"/>
              <w:jc w:val="center"/>
              <w:rPr>
                <w:ins w:id="21357" w:author="Author"/>
              </w:rPr>
            </w:pPr>
            <w:ins w:id="21358" w:author="Author">
              <w:r w:rsidRPr="00CE6D2B">
                <w:t xml:space="preserve">0.93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7E0BE7" w14:textId="77777777" w:rsidR="003F7E2C" w:rsidRPr="00CE6D2B" w:rsidRDefault="003F7E2C" w:rsidP="00BE28D4">
            <w:pPr>
              <w:pStyle w:val="tabletext11"/>
              <w:jc w:val="center"/>
              <w:rPr>
                <w:ins w:id="21359" w:author="Author"/>
              </w:rPr>
            </w:pPr>
            <w:ins w:id="21360" w:author="Author">
              <w:r w:rsidRPr="00CE6D2B">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9B6A18" w14:textId="77777777" w:rsidR="003F7E2C" w:rsidRPr="00CE6D2B" w:rsidRDefault="003F7E2C" w:rsidP="00BE28D4">
            <w:pPr>
              <w:pStyle w:val="tabletext11"/>
              <w:jc w:val="center"/>
              <w:rPr>
                <w:ins w:id="21361" w:author="Author"/>
              </w:rPr>
            </w:pPr>
            <w:ins w:id="21362" w:author="Author">
              <w:r w:rsidRPr="00CE6D2B">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41F802" w14:textId="77777777" w:rsidR="003F7E2C" w:rsidRPr="00CE6D2B" w:rsidRDefault="003F7E2C" w:rsidP="00BE28D4">
            <w:pPr>
              <w:pStyle w:val="tabletext11"/>
              <w:jc w:val="center"/>
              <w:rPr>
                <w:ins w:id="21363" w:author="Author"/>
              </w:rPr>
            </w:pPr>
            <w:ins w:id="21364" w:author="Author">
              <w:r w:rsidRPr="00CE6D2B">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D41DAC" w14:textId="77777777" w:rsidR="003F7E2C" w:rsidRPr="00CE6D2B" w:rsidRDefault="003F7E2C" w:rsidP="00BE28D4">
            <w:pPr>
              <w:pStyle w:val="tabletext11"/>
              <w:jc w:val="center"/>
              <w:rPr>
                <w:ins w:id="21365" w:author="Author"/>
              </w:rPr>
            </w:pPr>
            <w:ins w:id="21366" w:author="Author">
              <w:r w:rsidRPr="00CE6D2B">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832B1F" w14:textId="77777777" w:rsidR="003F7E2C" w:rsidRPr="00CE6D2B" w:rsidRDefault="003F7E2C" w:rsidP="00BE28D4">
            <w:pPr>
              <w:pStyle w:val="tabletext11"/>
              <w:jc w:val="center"/>
              <w:rPr>
                <w:ins w:id="21367" w:author="Author"/>
              </w:rPr>
            </w:pPr>
            <w:ins w:id="21368"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1A3AB9" w14:textId="77777777" w:rsidR="003F7E2C" w:rsidRPr="00CE6D2B" w:rsidRDefault="003F7E2C" w:rsidP="00BE28D4">
            <w:pPr>
              <w:pStyle w:val="tabletext11"/>
              <w:jc w:val="center"/>
              <w:rPr>
                <w:ins w:id="21369" w:author="Author"/>
              </w:rPr>
            </w:pPr>
            <w:ins w:id="21370"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4BABB6" w14:textId="77777777" w:rsidR="003F7E2C" w:rsidRPr="00CE6D2B" w:rsidRDefault="003F7E2C" w:rsidP="00BE28D4">
            <w:pPr>
              <w:pStyle w:val="tabletext11"/>
              <w:jc w:val="center"/>
              <w:rPr>
                <w:ins w:id="21371" w:author="Author"/>
              </w:rPr>
            </w:pPr>
            <w:ins w:id="21372" w:author="Author">
              <w:r w:rsidRPr="00CE6D2B">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076386" w14:textId="77777777" w:rsidR="003F7E2C" w:rsidRPr="00CE6D2B" w:rsidRDefault="003F7E2C" w:rsidP="00BE28D4">
            <w:pPr>
              <w:pStyle w:val="tabletext11"/>
              <w:jc w:val="center"/>
              <w:rPr>
                <w:ins w:id="21373" w:author="Author"/>
              </w:rPr>
            </w:pPr>
            <w:ins w:id="21374" w:author="Author">
              <w:r w:rsidRPr="00CE6D2B">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81CFA5" w14:textId="77777777" w:rsidR="003F7E2C" w:rsidRPr="00CE6D2B" w:rsidRDefault="003F7E2C" w:rsidP="00BE28D4">
            <w:pPr>
              <w:pStyle w:val="tabletext11"/>
              <w:jc w:val="center"/>
              <w:rPr>
                <w:ins w:id="21375" w:author="Author"/>
              </w:rPr>
            </w:pPr>
            <w:ins w:id="21376"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0796C1" w14:textId="77777777" w:rsidR="003F7E2C" w:rsidRPr="00CE6D2B" w:rsidRDefault="003F7E2C" w:rsidP="00BE28D4">
            <w:pPr>
              <w:pStyle w:val="tabletext11"/>
              <w:jc w:val="center"/>
              <w:rPr>
                <w:ins w:id="21377" w:author="Author"/>
              </w:rPr>
            </w:pPr>
            <w:ins w:id="21378"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2F2B39" w14:textId="77777777" w:rsidR="003F7E2C" w:rsidRPr="00CE6D2B" w:rsidRDefault="003F7E2C" w:rsidP="00BE28D4">
            <w:pPr>
              <w:pStyle w:val="tabletext11"/>
              <w:jc w:val="center"/>
              <w:rPr>
                <w:ins w:id="21379" w:author="Author"/>
              </w:rPr>
            </w:pPr>
            <w:ins w:id="21380"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9A23FE" w14:textId="77777777" w:rsidR="003F7E2C" w:rsidRPr="00CE6D2B" w:rsidRDefault="003F7E2C" w:rsidP="00BE28D4">
            <w:pPr>
              <w:pStyle w:val="tabletext11"/>
              <w:jc w:val="center"/>
              <w:rPr>
                <w:ins w:id="21381" w:author="Author"/>
              </w:rPr>
            </w:pPr>
            <w:ins w:id="21382"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63A29C" w14:textId="77777777" w:rsidR="003F7E2C" w:rsidRPr="00CE6D2B" w:rsidRDefault="003F7E2C" w:rsidP="00BE28D4">
            <w:pPr>
              <w:pStyle w:val="tabletext11"/>
              <w:jc w:val="center"/>
              <w:rPr>
                <w:ins w:id="21383" w:author="Author"/>
              </w:rPr>
            </w:pPr>
            <w:ins w:id="21384"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62249F" w14:textId="77777777" w:rsidR="003F7E2C" w:rsidRPr="00CE6D2B" w:rsidRDefault="003F7E2C" w:rsidP="00BE28D4">
            <w:pPr>
              <w:pStyle w:val="tabletext11"/>
              <w:jc w:val="center"/>
              <w:rPr>
                <w:ins w:id="21385" w:author="Author"/>
              </w:rPr>
            </w:pPr>
            <w:ins w:id="21386" w:author="Author">
              <w:r w:rsidRPr="00CE6D2B">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23BB75" w14:textId="77777777" w:rsidR="003F7E2C" w:rsidRPr="00CE6D2B" w:rsidRDefault="003F7E2C" w:rsidP="00BE28D4">
            <w:pPr>
              <w:pStyle w:val="tabletext11"/>
              <w:jc w:val="center"/>
              <w:rPr>
                <w:ins w:id="21387" w:author="Author"/>
              </w:rPr>
            </w:pPr>
            <w:ins w:id="21388"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DB4D39" w14:textId="77777777" w:rsidR="003F7E2C" w:rsidRPr="00CE6D2B" w:rsidRDefault="003F7E2C" w:rsidP="00BE28D4">
            <w:pPr>
              <w:pStyle w:val="tabletext11"/>
              <w:jc w:val="center"/>
              <w:rPr>
                <w:ins w:id="21389" w:author="Author"/>
              </w:rPr>
            </w:pPr>
            <w:ins w:id="21390" w:author="Author">
              <w:r w:rsidRPr="00CE6D2B">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2E55C1" w14:textId="77777777" w:rsidR="003F7E2C" w:rsidRPr="00CE6D2B" w:rsidRDefault="003F7E2C" w:rsidP="00BE28D4">
            <w:pPr>
              <w:pStyle w:val="tabletext11"/>
              <w:jc w:val="center"/>
              <w:rPr>
                <w:ins w:id="21391" w:author="Author"/>
              </w:rPr>
            </w:pPr>
            <w:ins w:id="21392"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9CA2FB" w14:textId="77777777" w:rsidR="003F7E2C" w:rsidRPr="00CE6D2B" w:rsidRDefault="003F7E2C" w:rsidP="00BE28D4">
            <w:pPr>
              <w:pStyle w:val="tabletext11"/>
              <w:jc w:val="center"/>
              <w:rPr>
                <w:ins w:id="21393" w:author="Author"/>
              </w:rPr>
            </w:pPr>
            <w:ins w:id="21394"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25572B" w14:textId="77777777" w:rsidR="003F7E2C" w:rsidRPr="00CE6D2B" w:rsidRDefault="003F7E2C" w:rsidP="00BE28D4">
            <w:pPr>
              <w:pStyle w:val="tabletext11"/>
              <w:jc w:val="center"/>
              <w:rPr>
                <w:ins w:id="21395" w:author="Author"/>
              </w:rPr>
            </w:pPr>
            <w:ins w:id="21396"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8DDA3F" w14:textId="77777777" w:rsidR="003F7E2C" w:rsidRPr="00CE6D2B" w:rsidRDefault="003F7E2C" w:rsidP="00BE28D4">
            <w:pPr>
              <w:pStyle w:val="tabletext11"/>
              <w:jc w:val="center"/>
              <w:rPr>
                <w:ins w:id="21397" w:author="Author"/>
              </w:rPr>
            </w:pPr>
            <w:ins w:id="21398" w:author="Author">
              <w:r w:rsidRPr="00CE6D2B">
                <w:t xml:space="preserve">0.13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1FA839F" w14:textId="77777777" w:rsidR="003F7E2C" w:rsidRPr="00CE6D2B" w:rsidRDefault="003F7E2C" w:rsidP="00BE28D4">
            <w:pPr>
              <w:pStyle w:val="tabletext11"/>
              <w:jc w:val="center"/>
              <w:rPr>
                <w:ins w:id="21399" w:author="Author"/>
              </w:rPr>
            </w:pPr>
            <w:ins w:id="21400"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983158" w14:textId="77777777" w:rsidR="003F7E2C" w:rsidRPr="00CE6D2B" w:rsidRDefault="003F7E2C" w:rsidP="00BE28D4">
            <w:pPr>
              <w:pStyle w:val="tabletext11"/>
              <w:jc w:val="center"/>
              <w:rPr>
                <w:ins w:id="21401" w:author="Author"/>
              </w:rPr>
            </w:pPr>
            <w:ins w:id="21402"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A9DADB" w14:textId="77777777" w:rsidR="003F7E2C" w:rsidRPr="00CE6D2B" w:rsidRDefault="003F7E2C" w:rsidP="00BE28D4">
            <w:pPr>
              <w:pStyle w:val="tabletext11"/>
              <w:jc w:val="center"/>
              <w:rPr>
                <w:ins w:id="21403" w:author="Author"/>
              </w:rPr>
            </w:pPr>
            <w:ins w:id="21404" w:author="Author">
              <w:r w:rsidRPr="00CE6D2B">
                <w:t xml:space="preserve">0.11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3DCDE4" w14:textId="77777777" w:rsidR="003F7E2C" w:rsidRPr="00CE6D2B" w:rsidRDefault="003F7E2C" w:rsidP="00BE28D4">
            <w:pPr>
              <w:pStyle w:val="tabletext11"/>
              <w:jc w:val="center"/>
              <w:rPr>
                <w:ins w:id="21405" w:author="Author"/>
              </w:rPr>
            </w:pPr>
            <w:ins w:id="21406" w:author="Author">
              <w:r w:rsidRPr="00CE6D2B">
                <w:t xml:space="preserve">0.10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105E7F" w14:textId="77777777" w:rsidR="003F7E2C" w:rsidRPr="00CE6D2B" w:rsidRDefault="003F7E2C" w:rsidP="00BE28D4">
            <w:pPr>
              <w:pStyle w:val="tabletext11"/>
              <w:jc w:val="center"/>
              <w:rPr>
                <w:ins w:id="21407" w:author="Author"/>
              </w:rPr>
            </w:pPr>
            <w:ins w:id="21408" w:author="Author">
              <w:r w:rsidRPr="00CE6D2B">
                <w:t xml:space="preserve">0.09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B061097" w14:textId="77777777" w:rsidR="003F7E2C" w:rsidRPr="00CE6D2B" w:rsidRDefault="003F7E2C" w:rsidP="00BE28D4">
            <w:pPr>
              <w:pStyle w:val="tabletext11"/>
              <w:jc w:val="center"/>
              <w:rPr>
                <w:ins w:id="21409" w:author="Author"/>
              </w:rPr>
            </w:pPr>
            <w:ins w:id="21410" w:author="Author">
              <w:r w:rsidRPr="00CE6D2B">
                <w:t xml:space="preserve">0.09 </w:t>
              </w:r>
            </w:ins>
          </w:p>
        </w:tc>
      </w:tr>
      <w:tr w:rsidR="003F7E2C" w14:paraId="5A02192B" w14:textId="77777777" w:rsidTr="00EE1A0A">
        <w:trPr>
          <w:trHeight w:val="190"/>
          <w:ins w:id="21411" w:author="Author"/>
        </w:trPr>
        <w:tc>
          <w:tcPr>
            <w:tcW w:w="200" w:type="dxa"/>
            <w:tcBorders>
              <w:top w:val="single" w:sz="4" w:space="0" w:color="auto"/>
              <w:left w:val="single" w:sz="4" w:space="0" w:color="auto"/>
              <w:bottom w:val="single" w:sz="4" w:space="0" w:color="auto"/>
              <w:right w:val="nil"/>
            </w:tcBorders>
            <w:vAlign w:val="bottom"/>
          </w:tcPr>
          <w:p w14:paraId="409BF3AA" w14:textId="77777777" w:rsidR="003F7E2C" w:rsidRDefault="003F7E2C" w:rsidP="00BE28D4">
            <w:pPr>
              <w:pStyle w:val="tabletext11"/>
              <w:jc w:val="right"/>
              <w:rPr>
                <w:ins w:id="21412" w:author="Author"/>
              </w:rPr>
            </w:pPr>
          </w:p>
        </w:tc>
        <w:tc>
          <w:tcPr>
            <w:tcW w:w="1580" w:type="dxa"/>
            <w:tcBorders>
              <w:top w:val="single" w:sz="4" w:space="0" w:color="auto"/>
              <w:left w:val="nil"/>
              <w:bottom w:val="single" w:sz="4" w:space="0" w:color="auto"/>
              <w:right w:val="single" w:sz="4" w:space="0" w:color="auto"/>
            </w:tcBorders>
            <w:vAlign w:val="bottom"/>
            <w:hideMark/>
          </w:tcPr>
          <w:p w14:paraId="39DF9AAC" w14:textId="77777777" w:rsidR="003F7E2C" w:rsidRDefault="003F7E2C" w:rsidP="00BE28D4">
            <w:pPr>
              <w:pStyle w:val="tabletext11"/>
              <w:tabs>
                <w:tab w:val="decimal" w:pos="640"/>
              </w:tabs>
              <w:rPr>
                <w:ins w:id="21413" w:author="Author"/>
              </w:rPr>
            </w:pPr>
            <w:ins w:id="21414" w:author="Author">
              <w:r>
                <w:t>16,000 to 17,999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23D9120" w14:textId="77777777" w:rsidR="003F7E2C" w:rsidRPr="00CE6D2B" w:rsidRDefault="003F7E2C" w:rsidP="00BE28D4">
            <w:pPr>
              <w:pStyle w:val="tabletext11"/>
              <w:jc w:val="center"/>
              <w:rPr>
                <w:ins w:id="21415" w:author="Author"/>
              </w:rPr>
            </w:pPr>
            <w:ins w:id="21416" w:author="Author">
              <w:r w:rsidRPr="00CE6D2B">
                <w:t xml:space="preserve">0.91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EF54DE5" w14:textId="77777777" w:rsidR="003F7E2C" w:rsidRPr="00CE6D2B" w:rsidRDefault="003F7E2C" w:rsidP="00BE28D4">
            <w:pPr>
              <w:pStyle w:val="tabletext11"/>
              <w:jc w:val="center"/>
              <w:rPr>
                <w:ins w:id="21417" w:author="Author"/>
              </w:rPr>
            </w:pPr>
            <w:ins w:id="21418" w:author="Author">
              <w:r w:rsidRPr="00CE6D2B">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BA18CB" w14:textId="77777777" w:rsidR="003F7E2C" w:rsidRPr="00CE6D2B" w:rsidRDefault="003F7E2C" w:rsidP="00BE28D4">
            <w:pPr>
              <w:pStyle w:val="tabletext11"/>
              <w:jc w:val="center"/>
              <w:rPr>
                <w:ins w:id="21419" w:author="Author"/>
              </w:rPr>
            </w:pPr>
            <w:ins w:id="21420" w:author="Author">
              <w:r w:rsidRPr="00CE6D2B">
                <w:t xml:space="preserve">0.84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55EBFA" w14:textId="77777777" w:rsidR="003F7E2C" w:rsidRPr="00CE6D2B" w:rsidRDefault="003F7E2C" w:rsidP="00BE28D4">
            <w:pPr>
              <w:pStyle w:val="tabletext11"/>
              <w:jc w:val="center"/>
              <w:rPr>
                <w:ins w:id="21421" w:author="Author"/>
              </w:rPr>
            </w:pPr>
            <w:ins w:id="21422" w:author="Author">
              <w:r w:rsidRPr="00CE6D2B">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4AB38E" w14:textId="77777777" w:rsidR="003F7E2C" w:rsidRPr="00CE6D2B" w:rsidRDefault="003F7E2C" w:rsidP="00BE28D4">
            <w:pPr>
              <w:pStyle w:val="tabletext11"/>
              <w:jc w:val="center"/>
              <w:rPr>
                <w:ins w:id="21423" w:author="Author"/>
              </w:rPr>
            </w:pPr>
            <w:ins w:id="21424" w:author="Author">
              <w:r w:rsidRPr="00CE6D2B">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D73158" w14:textId="77777777" w:rsidR="003F7E2C" w:rsidRPr="00CE6D2B" w:rsidRDefault="003F7E2C" w:rsidP="00BE28D4">
            <w:pPr>
              <w:pStyle w:val="tabletext11"/>
              <w:jc w:val="center"/>
              <w:rPr>
                <w:ins w:id="21425" w:author="Author"/>
              </w:rPr>
            </w:pPr>
            <w:ins w:id="21426" w:author="Author">
              <w:r w:rsidRPr="00CE6D2B">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8CBFE2" w14:textId="77777777" w:rsidR="003F7E2C" w:rsidRPr="00CE6D2B" w:rsidRDefault="003F7E2C" w:rsidP="00BE28D4">
            <w:pPr>
              <w:pStyle w:val="tabletext11"/>
              <w:jc w:val="center"/>
              <w:rPr>
                <w:ins w:id="21427" w:author="Author"/>
              </w:rPr>
            </w:pPr>
            <w:ins w:id="21428"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A9FC71" w14:textId="77777777" w:rsidR="003F7E2C" w:rsidRPr="00CE6D2B" w:rsidRDefault="003F7E2C" w:rsidP="00BE28D4">
            <w:pPr>
              <w:pStyle w:val="tabletext11"/>
              <w:jc w:val="center"/>
              <w:rPr>
                <w:ins w:id="21429" w:author="Author"/>
              </w:rPr>
            </w:pPr>
            <w:ins w:id="21430"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4675DD" w14:textId="77777777" w:rsidR="003F7E2C" w:rsidRPr="00CE6D2B" w:rsidRDefault="003F7E2C" w:rsidP="00BE28D4">
            <w:pPr>
              <w:pStyle w:val="tabletext11"/>
              <w:jc w:val="center"/>
              <w:rPr>
                <w:ins w:id="21431" w:author="Author"/>
              </w:rPr>
            </w:pPr>
            <w:ins w:id="21432" w:author="Author">
              <w:r w:rsidRPr="00CE6D2B">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244799" w14:textId="77777777" w:rsidR="003F7E2C" w:rsidRPr="00CE6D2B" w:rsidRDefault="003F7E2C" w:rsidP="00BE28D4">
            <w:pPr>
              <w:pStyle w:val="tabletext11"/>
              <w:jc w:val="center"/>
              <w:rPr>
                <w:ins w:id="21433" w:author="Author"/>
              </w:rPr>
            </w:pPr>
            <w:ins w:id="21434" w:author="Author">
              <w:r w:rsidRPr="00CE6D2B">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DB87C8" w14:textId="77777777" w:rsidR="003F7E2C" w:rsidRPr="00CE6D2B" w:rsidRDefault="003F7E2C" w:rsidP="00BE28D4">
            <w:pPr>
              <w:pStyle w:val="tabletext11"/>
              <w:jc w:val="center"/>
              <w:rPr>
                <w:ins w:id="21435" w:author="Author"/>
              </w:rPr>
            </w:pPr>
            <w:ins w:id="21436"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F4EBA9" w14:textId="77777777" w:rsidR="003F7E2C" w:rsidRPr="00CE6D2B" w:rsidRDefault="003F7E2C" w:rsidP="00BE28D4">
            <w:pPr>
              <w:pStyle w:val="tabletext11"/>
              <w:jc w:val="center"/>
              <w:rPr>
                <w:ins w:id="21437" w:author="Author"/>
              </w:rPr>
            </w:pPr>
            <w:ins w:id="21438"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016A5D" w14:textId="77777777" w:rsidR="003F7E2C" w:rsidRPr="00CE6D2B" w:rsidRDefault="003F7E2C" w:rsidP="00BE28D4">
            <w:pPr>
              <w:pStyle w:val="tabletext11"/>
              <w:jc w:val="center"/>
              <w:rPr>
                <w:ins w:id="21439" w:author="Author"/>
              </w:rPr>
            </w:pPr>
            <w:ins w:id="21440"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5A65EE" w14:textId="77777777" w:rsidR="003F7E2C" w:rsidRPr="00CE6D2B" w:rsidRDefault="003F7E2C" w:rsidP="00BE28D4">
            <w:pPr>
              <w:pStyle w:val="tabletext11"/>
              <w:jc w:val="center"/>
              <w:rPr>
                <w:ins w:id="21441" w:author="Author"/>
              </w:rPr>
            </w:pPr>
            <w:ins w:id="21442"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04FD8E" w14:textId="77777777" w:rsidR="003F7E2C" w:rsidRPr="00CE6D2B" w:rsidRDefault="003F7E2C" w:rsidP="00BE28D4">
            <w:pPr>
              <w:pStyle w:val="tabletext11"/>
              <w:jc w:val="center"/>
              <w:rPr>
                <w:ins w:id="21443" w:author="Author"/>
              </w:rPr>
            </w:pPr>
            <w:ins w:id="21444"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7FFCDE" w14:textId="77777777" w:rsidR="003F7E2C" w:rsidRPr="00CE6D2B" w:rsidRDefault="003F7E2C" w:rsidP="00BE28D4">
            <w:pPr>
              <w:pStyle w:val="tabletext11"/>
              <w:jc w:val="center"/>
              <w:rPr>
                <w:ins w:id="21445" w:author="Author"/>
              </w:rPr>
            </w:pPr>
            <w:ins w:id="21446"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148F11" w14:textId="77777777" w:rsidR="003F7E2C" w:rsidRPr="00CE6D2B" w:rsidRDefault="003F7E2C" w:rsidP="00BE28D4">
            <w:pPr>
              <w:pStyle w:val="tabletext11"/>
              <w:jc w:val="center"/>
              <w:rPr>
                <w:ins w:id="21447" w:author="Author"/>
              </w:rPr>
            </w:pPr>
            <w:ins w:id="21448" w:author="Author">
              <w:r w:rsidRPr="00CE6D2B">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C13E6B" w14:textId="77777777" w:rsidR="003F7E2C" w:rsidRPr="00CE6D2B" w:rsidRDefault="003F7E2C" w:rsidP="00BE28D4">
            <w:pPr>
              <w:pStyle w:val="tabletext11"/>
              <w:jc w:val="center"/>
              <w:rPr>
                <w:ins w:id="21449" w:author="Author"/>
              </w:rPr>
            </w:pPr>
            <w:ins w:id="21450"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844E0A" w14:textId="77777777" w:rsidR="003F7E2C" w:rsidRPr="00CE6D2B" w:rsidRDefault="003F7E2C" w:rsidP="00BE28D4">
            <w:pPr>
              <w:pStyle w:val="tabletext11"/>
              <w:jc w:val="center"/>
              <w:rPr>
                <w:ins w:id="21451" w:author="Author"/>
              </w:rPr>
            </w:pPr>
            <w:ins w:id="21452" w:author="Author">
              <w:r w:rsidRPr="00CE6D2B">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B28DD5" w14:textId="77777777" w:rsidR="003F7E2C" w:rsidRPr="00CE6D2B" w:rsidRDefault="003F7E2C" w:rsidP="00BE28D4">
            <w:pPr>
              <w:pStyle w:val="tabletext11"/>
              <w:jc w:val="center"/>
              <w:rPr>
                <w:ins w:id="21453" w:author="Author"/>
              </w:rPr>
            </w:pPr>
            <w:ins w:id="21454"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F7E0B3" w14:textId="77777777" w:rsidR="003F7E2C" w:rsidRPr="00CE6D2B" w:rsidRDefault="003F7E2C" w:rsidP="00BE28D4">
            <w:pPr>
              <w:pStyle w:val="tabletext11"/>
              <w:jc w:val="center"/>
              <w:rPr>
                <w:ins w:id="21455" w:author="Author"/>
              </w:rPr>
            </w:pPr>
            <w:ins w:id="21456"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73EEF8" w14:textId="77777777" w:rsidR="003F7E2C" w:rsidRPr="00CE6D2B" w:rsidRDefault="003F7E2C" w:rsidP="00BE28D4">
            <w:pPr>
              <w:pStyle w:val="tabletext11"/>
              <w:jc w:val="center"/>
              <w:rPr>
                <w:ins w:id="21457" w:author="Author"/>
              </w:rPr>
            </w:pPr>
            <w:ins w:id="21458" w:author="Author">
              <w:r w:rsidRPr="00CE6D2B">
                <w:t xml:space="preserve">0.15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9A385EC" w14:textId="77777777" w:rsidR="003F7E2C" w:rsidRPr="00CE6D2B" w:rsidRDefault="003F7E2C" w:rsidP="00BE28D4">
            <w:pPr>
              <w:pStyle w:val="tabletext11"/>
              <w:jc w:val="center"/>
              <w:rPr>
                <w:ins w:id="21459" w:author="Author"/>
              </w:rPr>
            </w:pPr>
            <w:ins w:id="21460"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5582CE" w14:textId="77777777" w:rsidR="003F7E2C" w:rsidRPr="00CE6D2B" w:rsidRDefault="003F7E2C" w:rsidP="00BE28D4">
            <w:pPr>
              <w:pStyle w:val="tabletext11"/>
              <w:jc w:val="center"/>
              <w:rPr>
                <w:ins w:id="21461" w:author="Author"/>
              </w:rPr>
            </w:pPr>
            <w:ins w:id="21462"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87EB08" w14:textId="77777777" w:rsidR="003F7E2C" w:rsidRPr="00CE6D2B" w:rsidRDefault="003F7E2C" w:rsidP="00BE28D4">
            <w:pPr>
              <w:pStyle w:val="tabletext11"/>
              <w:jc w:val="center"/>
              <w:rPr>
                <w:ins w:id="21463" w:author="Author"/>
              </w:rPr>
            </w:pPr>
            <w:ins w:id="21464"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075B5" w14:textId="77777777" w:rsidR="003F7E2C" w:rsidRPr="00CE6D2B" w:rsidRDefault="003F7E2C" w:rsidP="00BE28D4">
            <w:pPr>
              <w:pStyle w:val="tabletext11"/>
              <w:jc w:val="center"/>
              <w:rPr>
                <w:ins w:id="21465" w:author="Author"/>
              </w:rPr>
            </w:pPr>
            <w:ins w:id="21466"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C09EDC" w14:textId="77777777" w:rsidR="003F7E2C" w:rsidRPr="00CE6D2B" w:rsidRDefault="003F7E2C" w:rsidP="00BE28D4">
            <w:pPr>
              <w:pStyle w:val="tabletext11"/>
              <w:jc w:val="center"/>
              <w:rPr>
                <w:ins w:id="21467" w:author="Author"/>
              </w:rPr>
            </w:pPr>
            <w:ins w:id="21468" w:author="Author">
              <w:r w:rsidRPr="00CE6D2B">
                <w:t xml:space="preserve">0.11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69B2C60" w14:textId="77777777" w:rsidR="003F7E2C" w:rsidRPr="00CE6D2B" w:rsidRDefault="003F7E2C" w:rsidP="00BE28D4">
            <w:pPr>
              <w:pStyle w:val="tabletext11"/>
              <w:jc w:val="center"/>
              <w:rPr>
                <w:ins w:id="21469" w:author="Author"/>
              </w:rPr>
            </w:pPr>
            <w:ins w:id="21470" w:author="Author">
              <w:r w:rsidRPr="00CE6D2B">
                <w:t xml:space="preserve">0.11 </w:t>
              </w:r>
            </w:ins>
          </w:p>
        </w:tc>
      </w:tr>
      <w:tr w:rsidR="003F7E2C" w14:paraId="4991BACF" w14:textId="77777777" w:rsidTr="00EE1A0A">
        <w:trPr>
          <w:trHeight w:val="190"/>
          <w:ins w:id="21471" w:author="Author"/>
        </w:trPr>
        <w:tc>
          <w:tcPr>
            <w:tcW w:w="200" w:type="dxa"/>
            <w:tcBorders>
              <w:top w:val="single" w:sz="4" w:space="0" w:color="auto"/>
              <w:left w:val="single" w:sz="4" w:space="0" w:color="auto"/>
              <w:bottom w:val="single" w:sz="4" w:space="0" w:color="auto"/>
              <w:right w:val="nil"/>
            </w:tcBorders>
            <w:vAlign w:val="bottom"/>
          </w:tcPr>
          <w:p w14:paraId="1D8C6C9A" w14:textId="77777777" w:rsidR="003F7E2C" w:rsidRDefault="003F7E2C" w:rsidP="00BE28D4">
            <w:pPr>
              <w:pStyle w:val="tabletext11"/>
              <w:jc w:val="right"/>
              <w:rPr>
                <w:ins w:id="21472" w:author="Author"/>
              </w:rPr>
            </w:pPr>
          </w:p>
        </w:tc>
        <w:tc>
          <w:tcPr>
            <w:tcW w:w="1580" w:type="dxa"/>
            <w:tcBorders>
              <w:top w:val="single" w:sz="4" w:space="0" w:color="auto"/>
              <w:left w:val="nil"/>
              <w:bottom w:val="single" w:sz="4" w:space="0" w:color="auto"/>
              <w:right w:val="single" w:sz="4" w:space="0" w:color="auto"/>
            </w:tcBorders>
            <w:vAlign w:val="bottom"/>
            <w:hideMark/>
          </w:tcPr>
          <w:p w14:paraId="2F2F0B97" w14:textId="77777777" w:rsidR="003F7E2C" w:rsidRDefault="003F7E2C" w:rsidP="00BE28D4">
            <w:pPr>
              <w:pStyle w:val="tabletext11"/>
              <w:tabs>
                <w:tab w:val="decimal" w:pos="640"/>
              </w:tabs>
              <w:rPr>
                <w:ins w:id="21473" w:author="Author"/>
              </w:rPr>
            </w:pPr>
            <w:ins w:id="21474" w:author="Author">
              <w:r>
                <w:t>18,000 to 19,999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ADC69CF" w14:textId="77777777" w:rsidR="003F7E2C" w:rsidRPr="00CE6D2B" w:rsidRDefault="003F7E2C" w:rsidP="00BE28D4">
            <w:pPr>
              <w:pStyle w:val="tabletext11"/>
              <w:jc w:val="center"/>
              <w:rPr>
                <w:ins w:id="21475" w:author="Author"/>
              </w:rPr>
            </w:pPr>
            <w:ins w:id="21476" w:author="Author">
              <w:r w:rsidRPr="00CE6D2B">
                <w:t xml:space="preserve">0.89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4D40EC1" w14:textId="77777777" w:rsidR="003F7E2C" w:rsidRPr="00CE6D2B" w:rsidRDefault="003F7E2C" w:rsidP="00BE28D4">
            <w:pPr>
              <w:pStyle w:val="tabletext11"/>
              <w:jc w:val="center"/>
              <w:rPr>
                <w:ins w:id="21477" w:author="Author"/>
              </w:rPr>
            </w:pPr>
            <w:ins w:id="21478" w:author="Author">
              <w:r w:rsidRPr="00CE6D2B">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46D2D0" w14:textId="77777777" w:rsidR="003F7E2C" w:rsidRPr="00CE6D2B" w:rsidRDefault="003F7E2C" w:rsidP="00BE28D4">
            <w:pPr>
              <w:pStyle w:val="tabletext11"/>
              <w:jc w:val="center"/>
              <w:rPr>
                <w:ins w:id="21479" w:author="Author"/>
              </w:rPr>
            </w:pPr>
            <w:ins w:id="21480"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124118" w14:textId="77777777" w:rsidR="003F7E2C" w:rsidRPr="00CE6D2B" w:rsidRDefault="003F7E2C" w:rsidP="00BE28D4">
            <w:pPr>
              <w:pStyle w:val="tabletext11"/>
              <w:jc w:val="center"/>
              <w:rPr>
                <w:ins w:id="21481" w:author="Author"/>
              </w:rPr>
            </w:pPr>
            <w:ins w:id="21482" w:author="Author">
              <w:r w:rsidRPr="00CE6D2B">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57ECCB" w14:textId="77777777" w:rsidR="003F7E2C" w:rsidRPr="00CE6D2B" w:rsidRDefault="003F7E2C" w:rsidP="00BE28D4">
            <w:pPr>
              <w:pStyle w:val="tabletext11"/>
              <w:jc w:val="center"/>
              <w:rPr>
                <w:ins w:id="21483" w:author="Author"/>
              </w:rPr>
            </w:pPr>
            <w:ins w:id="21484" w:author="Author">
              <w:r w:rsidRPr="00CE6D2B">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23EEA1" w14:textId="77777777" w:rsidR="003F7E2C" w:rsidRPr="00CE6D2B" w:rsidRDefault="003F7E2C" w:rsidP="00BE28D4">
            <w:pPr>
              <w:pStyle w:val="tabletext11"/>
              <w:jc w:val="center"/>
              <w:rPr>
                <w:ins w:id="21485" w:author="Author"/>
              </w:rPr>
            </w:pPr>
            <w:ins w:id="21486" w:author="Author">
              <w:r w:rsidRPr="00CE6D2B">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8669E2" w14:textId="77777777" w:rsidR="003F7E2C" w:rsidRPr="00CE6D2B" w:rsidRDefault="003F7E2C" w:rsidP="00BE28D4">
            <w:pPr>
              <w:pStyle w:val="tabletext11"/>
              <w:jc w:val="center"/>
              <w:rPr>
                <w:ins w:id="21487" w:author="Author"/>
              </w:rPr>
            </w:pPr>
            <w:ins w:id="21488" w:author="Author">
              <w:r w:rsidRPr="00CE6D2B">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98E34F" w14:textId="77777777" w:rsidR="003F7E2C" w:rsidRPr="00CE6D2B" w:rsidRDefault="003F7E2C" w:rsidP="00BE28D4">
            <w:pPr>
              <w:pStyle w:val="tabletext11"/>
              <w:jc w:val="center"/>
              <w:rPr>
                <w:ins w:id="21489" w:author="Author"/>
              </w:rPr>
            </w:pPr>
            <w:ins w:id="21490"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55303B" w14:textId="77777777" w:rsidR="003F7E2C" w:rsidRPr="00CE6D2B" w:rsidRDefault="003F7E2C" w:rsidP="00BE28D4">
            <w:pPr>
              <w:pStyle w:val="tabletext11"/>
              <w:jc w:val="center"/>
              <w:rPr>
                <w:ins w:id="21491" w:author="Author"/>
              </w:rPr>
            </w:pPr>
            <w:ins w:id="21492" w:author="Author">
              <w:r w:rsidRPr="00CE6D2B">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281BCE" w14:textId="77777777" w:rsidR="003F7E2C" w:rsidRPr="00CE6D2B" w:rsidRDefault="003F7E2C" w:rsidP="00BE28D4">
            <w:pPr>
              <w:pStyle w:val="tabletext11"/>
              <w:jc w:val="center"/>
              <w:rPr>
                <w:ins w:id="21493" w:author="Author"/>
              </w:rPr>
            </w:pPr>
            <w:ins w:id="21494" w:author="Author">
              <w:r w:rsidRPr="00CE6D2B">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BF758B" w14:textId="77777777" w:rsidR="003F7E2C" w:rsidRPr="00CE6D2B" w:rsidRDefault="003F7E2C" w:rsidP="00BE28D4">
            <w:pPr>
              <w:pStyle w:val="tabletext11"/>
              <w:jc w:val="center"/>
              <w:rPr>
                <w:ins w:id="21495" w:author="Author"/>
              </w:rPr>
            </w:pPr>
            <w:ins w:id="21496" w:author="Author">
              <w:r w:rsidRPr="00CE6D2B">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0D28D1" w14:textId="77777777" w:rsidR="003F7E2C" w:rsidRPr="00CE6D2B" w:rsidRDefault="003F7E2C" w:rsidP="00BE28D4">
            <w:pPr>
              <w:pStyle w:val="tabletext11"/>
              <w:jc w:val="center"/>
              <w:rPr>
                <w:ins w:id="21497" w:author="Author"/>
              </w:rPr>
            </w:pPr>
            <w:ins w:id="21498" w:author="Author">
              <w:r w:rsidRPr="00CE6D2B">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E3B32A" w14:textId="77777777" w:rsidR="003F7E2C" w:rsidRPr="00CE6D2B" w:rsidRDefault="003F7E2C" w:rsidP="00BE28D4">
            <w:pPr>
              <w:pStyle w:val="tabletext11"/>
              <w:jc w:val="center"/>
              <w:rPr>
                <w:ins w:id="21499" w:author="Author"/>
              </w:rPr>
            </w:pPr>
            <w:ins w:id="21500"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5D38E8" w14:textId="77777777" w:rsidR="003F7E2C" w:rsidRPr="00CE6D2B" w:rsidRDefault="003F7E2C" w:rsidP="00BE28D4">
            <w:pPr>
              <w:pStyle w:val="tabletext11"/>
              <w:jc w:val="center"/>
              <w:rPr>
                <w:ins w:id="21501" w:author="Author"/>
              </w:rPr>
            </w:pPr>
            <w:ins w:id="21502"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5D16A4" w14:textId="77777777" w:rsidR="003F7E2C" w:rsidRPr="00CE6D2B" w:rsidRDefault="003F7E2C" w:rsidP="00BE28D4">
            <w:pPr>
              <w:pStyle w:val="tabletext11"/>
              <w:jc w:val="center"/>
              <w:rPr>
                <w:ins w:id="21503" w:author="Author"/>
              </w:rPr>
            </w:pPr>
            <w:ins w:id="21504"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3A5CCE" w14:textId="77777777" w:rsidR="003F7E2C" w:rsidRPr="00CE6D2B" w:rsidRDefault="003F7E2C" w:rsidP="00BE28D4">
            <w:pPr>
              <w:pStyle w:val="tabletext11"/>
              <w:jc w:val="center"/>
              <w:rPr>
                <w:ins w:id="21505" w:author="Author"/>
              </w:rPr>
            </w:pPr>
            <w:ins w:id="21506"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0732C3" w14:textId="77777777" w:rsidR="003F7E2C" w:rsidRPr="00CE6D2B" w:rsidRDefault="003F7E2C" w:rsidP="00BE28D4">
            <w:pPr>
              <w:pStyle w:val="tabletext11"/>
              <w:jc w:val="center"/>
              <w:rPr>
                <w:ins w:id="21507" w:author="Author"/>
              </w:rPr>
            </w:pPr>
            <w:ins w:id="21508" w:author="Author">
              <w:r w:rsidRPr="00CE6D2B">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333A35" w14:textId="77777777" w:rsidR="003F7E2C" w:rsidRPr="00CE6D2B" w:rsidRDefault="003F7E2C" w:rsidP="00BE28D4">
            <w:pPr>
              <w:pStyle w:val="tabletext11"/>
              <w:jc w:val="center"/>
              <w:rPr>
                <w:ins w:id="21509" w:author="Author"/>
              </w:rPr>
            </w:pPr>
            <w:ins w:id="21510"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CD527" w14:textId="77777777" w:rsidR="003F7E2C" w:rsidRPr="00CE6D2B" w:rsidRDefault="003F7E2C" w:rsidP="00BE28D4">
            <w:pPr>
              <w:pStyle w:val="tabletext11"/>
              <w:jc w:val="center"/>
              <w:rPr>
                <w:ins w:id="21511" w:author="Author"/>
              </w:rPr>
            </w:pPr>
            <w:ins w:id="21512"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9A011A" w14:textId="77777777" w:rsidR="003F7E2C" w:rsidRPr="00CE6D2B" w:rsidRDefault="003F7E2C" w:rsidP="00BE28D4">
            <w:pPr>
              <w:pStyle w:val="tabletext11"/>
              <w:jc w:val="center"/>
              <w:rPr>
                <w:ins w:id="21513" w:author="Author"/>
              </w:rPr>
            </w:pPr>
            <w:ins w:id="21514"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29044E" w14:textId="77777777" w:rsidR="003F7E2C" w:rsidRPr="00CE6D2B" w:rsidRDefault="003F7E2C" w:rsidP="00BE28D4">
            <w:pPr>
              <w:pStyle w:val="tabletext11"/>
              <w:jc w:val="center"/>
              <w:rPr>
                <w:ins w:id="21515" w:author="Author"/>
              </w:rPr>
            </w:pPr>
            <w:ins w:id="21516" w:author="Author">
              <w:r w:rsidRPr="00CE6D2B">
                <w:t xml:space="preserve">0.16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971794" w14:textId="77777777" w:rsidR="003F7E2C" w:rsidRPr="00CE6D2B" w:rsidRDefault="003F7E2C" w:rsidP="00BE28D4">
            <w:pPr>
              <w:pStyle w:val="tabletext11"/>
              <w:jc w:val="center"/>
              <w:rPr>
                <w:ins w:id="21517" w:author="Author"/>
              </w:rPr>
            </w:pPr>
            <w:ins w:id="21518" w:author="Author">
              <w:r w:rsidRPr="00CE6D2B">
                <w:t xml:space="preserve">0.15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4704A2F" w14:textId="77777777" w:rsidR="003F7E2C" w:rsidRPr="00CE6D2B" w:rsidRDefault="003F7E2C" w:rsidP="00BE28D4">
            <w:pPr>
              <w:pStyle w:val="tabletext11"/>
              <w:jc w:val="center"/>
              <w:rPr>
                <w:ins w:id="21519" w:author="Author"/>
              </w:rPr>
            </w:pPr>
            <w:ins w:id="21520" w:author="Author">
              <w:r w:rsidRPr="00CE6D2B">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DA9024" w14:textId="77777777" w:rsidR="003F7E2C" w:rsidRPr="00CE6D2B" w:rsidRDefault="003F7E2C" w:rsidP="00BE28D4">
            <w:pPr>
              <w:pStyle w:val="tabletext11"/>
              <w:jc w:val="center"/>
              <w:rPr>
                <w:ins w:id="21521" w:author="Author"/>
              </w:rPr>
            </w:pPr>
            <w:ins w:id="21522"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D88F37" w14:textId="77777777" w:rsidR="003F7E2C" w:rsidRPr="00CE6D2B" w:rsidRDefault="003F7E2C" w:rsidP="00BE28D4">
            <w:pPr>
              <w:pStyle w:val="tabletext11"/>
              <w:jc w:val="center"/>
              <w:rPr>
                <w:ins w:id="21523" w:author="Author"/>
              </w:rPr>
            </w:pPr>
            <w:ins w:id="21524"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FB1E87" w14:textId="77777777" w:rsidR="003F7E2C" w:rsidRPr="00CE6D2B" w:rsidRDefault="003F7E2C" w:rsidP="00BE28D4">
            <w:pPr>
              <w:pStyle w:val="tabletext11"/>
              <w:jc w:val="center"/>
              <w:rPr>
                <w:ins w:id="21525" w:author="Author"/>
              </w:rPr>
            </w:pPr>
            <w:ins w:id="21526" w:author="Author">
              <w:r w:rsidRPr="00CE6D2B">
                <w:t xml:space="preserve">0.12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CEEA19" w14:textId="77777777" w:rsidR="003F7E2C" w:rsidRPr="00CE6D2B" w:rsidRDefault="003F7E2C" w:rsidP="00BE28D4">
            <w:pPr>
              <w:pStyle w:val="tabletext11"/>
              <w:jc w:val="center"/>
              <w:rPr>
                <w:ins w:id="21527" w:author="Author"/>
              </w:rPr>
            </w:pPr>
            <w:ins w:id="21528" w:author="Author">
              <w:r w:rsidRPr="00CE6D2B">
                <w:t xml:space="preserve">0.11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FF79EBE" w14:textId="77777777" w:rsidR="003F7E2C" w:rsidRPr="00CE6D2B" w:rsidRDefault="003F7E2C" w:rsidP="00BE28D4">
            <w:pPr>
              <w:pStyle w:val="tabletext11"/>
              <w:jc w:val="center"/>
              <w:rPr>
                <w:ins w:id="21529" w:author="Author"/>
              </w:rPr>
            </w:pPr>
            <w:ins w:id="21530" w:author="Author">
              <w:r w:rsidRPr="00CE6D2B">
                <w:t xml:space="preserve">0.11 </w:t>
              </w:r>
            </w:ins>
          </w:p>
        </w:tc>
      </w:tr>
      <w:tr w:rsidR="003F7E2C" w14:paraId="0F5DD437" w14:textId="77777777" w:rsidTr="00EE1A0A">
        <w:trPr>
          <w:trHeight w:val="190"/>
          <w:ins w:id="21531" w:author="Author"/>
        </w:trPr>
        <w:tc>
          <w:tcPr>
            <w:tcW w:w="200" w:type="dxa"/>
            <w:tcBorders>
              <w:top w:val="single" w:sz="4" w:space="0" w:color="auto"/>
              <w:left w:val="single" w:sz="4" w:space="0" w:color="auto"/>
              <w:bottom w:val="single" w:sz="4" w:space="0" w:color="auto"/>
              <w:right w:val="nil"/>
            </w:tcBorders>
            <w:vAlign w:val="bottom"/>
          </w:tcPr>
          <w:p w14:paraId="76B88497" w14:textId="77777777" w:rsidR="003F7E2C" w:rsidRDefault="003F7E2C" w:rsidP="00BE28D4">
            <w:pPr>
              <w:pStyle w:val="tabletext11"/>
              <w:jc w:val="right"/>
              <w:rPr>
                <w:ins w:id="21532" w:author="Author"/>
              </w:rPr>
            </w:pPr>
          </w:p>
        </w:tc>
        <w:tc>
          <w:tcPr>
            <w:tcW w:w="1580" w:type="dxa"/>
            <w:tcBorders>
              <w:top w:val="single" w:sz="4" w:space="0" w:color="auto"/>
              <w:left w:val="nil"/>
              <w:bottom w:val="single" w:sz="4" w:space="0" w:color="auto"/>
              <w:right w:val="single" w:sz="4" w:space="0" w:color="auto"/>
            </w:tcBorders>
            <w:vAlign w:val="bottom"/>
            <w:hideMark/>
          </w:tcPr>
          <w:p w14:paraId="1FC39C8E" w14:textId="77777777" w:rsidR="003F7E2C" w:rsidRDefault="003F7E2C" w:rsidP="00BE28D4">
            <w:pPr>
              <w:pStyle w:val="tabletext11"/>
              <w:tabs>
                <w:tab w:val="decimal" w:pos="640"/>
              </w:tabs>
              <w:rPr>
                <w:ins w:id="21533" w:author="Author"/>
              </w:rPr>
            </w:pPr>
            <w:ins w:id="21534" w:author="Author">
              <w:r>
                <w:t>20,000 to 24,999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E59A544" w14:textId="77777777" w:rsidR="003F7E2C" w:rsidRPr="00CE6D2B" w:rsidRDefault="003F7E2C" w:rsidP="00BE28D4">
            <w:pPr>
              <w:pStyle w:val="tabletext11"/>
              <w:jc w:val="center"/>
              <w:rPr>
                <w:ins w:id="21535" w:author="Author"/>
              </w:rPr>
            </w:pPr>
            <w:ins w:id="21536" w:author="Author">
              <w:r w:rsidRPr="00CE6D2B">
                <w:t xml:space="preserve">0.90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025E597" w14:textId="77777777" w:rsidR="003F7E2C" w:rsidRPr="00CE6D2B" w:rsidRDefault="003F7E2C" w:rsidP="00BE28D4">
            <w:pPr>
              <w:pStyle w:val="tabletext11"/>
              <w:jc w:val="center"/>
              <w:rPr>
                <w:ins w:id="21537" w:author="Author"/>
              </w:rPr>
            </w:pPr>
            <w:ins w:id="21538" w:author="Author">
              <w:r w:rsidRPr="00CE6D2B">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E59B10" w14:textId="77777777" w:rsidR="003F7E2C" w:rsidRPr="00CE6D2B" w:rsidRDefault="003F7E2C" w:rsidP="00BE28D4">
            <w:pPr>
              <w:pStyle w:val="tabletext11"/>
              <w:jc w:val="center"/>
              <w:rPr>
                <w:ins w:id="21539" w:author="Author"/>
              </w:rPr>
            </w:pPr>
            <w:ins w:id="21540"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7A7A0B" w14:textId="77777777" w:rsidR="003F7E2C" w:rsidRPr="00CE6D2B" w:rsidRDefault="003F7E2C" w:rsidP="00BE28D4">
            <w:pPr>
              <w:pStyle w:val="tabletext11"/>
              <w:jc w:val="center"/>
              <w:rPr>
                <w:ins w:id="21541" w:author="Author"/>
              </w:rPr>
            </w:pPr>
            <w:ins w:id="21542" w:author="Author">
              <w:r w:rsidRPr="00CE6D2B">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A8F1E7" w14:textId="77777777" w:rsidR="003F7E2C" w:rsidRPr="00CE6D2B" w:rsidRDefault="003F7E2C" w:rsidP="00BE28D4">
            <w:pPr>
              <w:pStyle w:val="tabletext11"/>
              <w:jc w:val="center"/>
              <w:rPr>
                <w:ins w:id="21543" w:author="Author"/>
              </w:rPr>
            </w:pPr>
            <w:ins w:id="21544" w:author="Author">
              <w:r w:rsidRPr="00CE6D2B">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551923" w14:textId="77777777" w:rsidR="003F7E2C" w:rsidRPr="00CE6D2B" w:rsidRDefault="003F7E2C" w:rsidP="00BE28D4">
            <w:pPr>
              <w:pStyle w:val="tabletext11"/>
              <w:jc w:val="center"/>
              <w:rPr>
                <w:ins w:id="21545" w:author="Author"/>
              </w:rPr>
            </w:pPr>
            <w:ins w:id="21546" w:author="Author">
              <w:r w:rsidRPr="00CE6D2B">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B234FA" w14:textId="77777777" w:rsidR="003F7E2C" w:rsidRPr="00CE6D2B" w:rsidRDefault="003F7E2C" w:rsidP="00BE28D4">
            <w:pPr>
              <w:pStyle w:val="tabletext11"/>
              <w:jc w:val="center"/>
              <w:rPr>
                <w:ins w:id="21547" w:author="Author"/>
              </w:rPr>
            </w:pPr>
            <w:ins w:id="21548"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A7059B" w14:textId="77777777" w:rsidR="003F7E2C" w:rsidRPr="00CE6D2B" w:rsidRDefault="003F7E2C" w:rsidP="00BE28D4">
            <w:pPr>
              <w:pStyle w:val="tabletext11"/>
              <w:jc w:val="center"/>
              <w:rPr>
                <w:ins w:id="21549" w:author="Author"/>
              </w:rPr>
            </w:pPr>
            <w:ins w:id="21550" w:author="Author">
              <w:r w:rsidRPr="00CE6D2B">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8EDA48" w14:textId="77777777" w:rsidR="003F7E2C" w:rsidRPr="00CE6D2B" w:rsidRDefault="003F7E2C" w:rsidP="00BE28D4">
            <w:pPr>
              <w:pStyle w:val="tabletext11"/>
              <w:jc w:val="center"/>
              <w:rPr>
                <w:ins w:id="21551" w:author="Author"/>
              </w:rPr>
            </w:pPr>
            <w:ins w:id="21552" w:author="Author">
              <w:r w:rsidRPr="00CE6D2B">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58E73B" w14:textId="77777777" w:rsidR="003F7E2C" w:rsidRPr="00CE6D2B" w:rsidRDefault="003F7E2C" w:rsidP="00BE28D4">
            <w:pPr>
              <w:pStyle w:val="tabletext11"/>
              <w:jc w:val="center"/>
              <w:rPr>
                <w:ins w:id="21553" w:author="Author"/>
              </w:rPr>
            </w:pPr>
            <w:ins w:id="21554" w:author="Author">
              <w:r w:rsidRPr="00CE6D2B">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AB8BA4" w14:textId="77777777" w:rsidR="003F7E2C" w:rsidRPr="00CE6D2B" w:rsidRDefault="003F7E2C" w:rsidP="00BE28D4">
            <w:pPr>
              <w:pStyle w:val="tabletext11"/>
              <w:jc w:val="center"/>
              <w:rPr>
                <w:ins w:id="21555" w:author="Author"/>
              </w:rPr>
            </w:pPr>
            <w:ins w:id="21556" w:author="Author">
              <w:r w:rsidRPr="00CE6D2B">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18D7D0" w14:textId="77777777" w:rsidR="003F7E2C" w:rsidRPr="00CE6D2B" w:rsidRDefault="003F7E2C" w:rsidP="00BE28D4">
            <w:pPr>
              <w:pStyle w:val="tabletext11"/>
              <w:jc w:val="center"/>
              <w:rPr>
                <w:ins w:id="21557" w:author="Author"/>
              </w:rPr>
            </w:pPr>
            <w:ins w:id="21558"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1C1A1D" w14:textId="77777777" w:rsidR="003F7E2C" w:rsidRPr="00CE6D2B" w:rsidRDefault="003F7E2C" w:rsidP="00BE28D4">
            <w:pPr>
              <w:pStyle w:val="tabletext11"/>
              <w:jc w:val="center"/>
              <w:rPr>
                <w:ins w:id="21559" w:author="Author"/>
              </w:rPr>
            </w:pPr>
            <w:ins w:id="21560"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226BF4" w14:textId="77777777" w:rsidR="003F7E2C" w:rsidRPr="00CE6D2B" w:rsidRDefault="003F7E2C" w:rsidP="00BE28D4">
            <w:pPr>
              <w:pStyle w:val="tabletext11"/>
              <w:jc w:val="center"/>
              <w:rPr>
                <w:ins w:id="21561" w:author="Author"/>
              </w:rPr>
            </w:pPr>
            <w:ins w:id="21562"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9449EF" w14:textId="77777777" w:rsidR="003F7E2C" w:rsidRPr="00CE6D2B" w:rsidRDefault="003F7E2C" w:rsidP="00BE28D4">
            <w:pPr>
              <w:pStyle w:val="tabletext11"/>
              <w:jc w:val="center"/>
              <w:rPr>
                <w:ins w:id="21563" w:author="Author"/>
              </w:rPr>
            </w:pPr>
            <w:ins w:id="21564"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E512F7" w14:textId="77777777" w:rsidR="003F7E2C" w:rsidRPr="00CE6D2B" w:rsidRDefault="003F7E2C" w:rsidP="00BE28D4">
            <w:pPr>
              <w:pStyle w:val="tabletext11"/>
              <w:jc w:val="center"/>
              <w:rPr>
                <w:ins w:id="21565" w:author="Author"/>
              </w:rPr>
            </w:pPr>
            <w:ins w:id="21566" w:author="Author">
              <w:r w:rsidRPr="00CE6D2B">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156FF6" w14:textId="77777777" w:rsidR="003F7E2C" w:rsidRPr="00CE6D2B" w:rsidRDefault="003F7E2C" w:rsidP="00BE28D4">
            <w:pPr>
              <w:pStyle w:val="tabletext11"/>
              <w:jc w:val="center"/>
              <w:rPr>
                <w:ins w:id="21567" w:author="Author"/>
              </w:rPr>
            </w:pPr>
            <w:ins w:id="21568"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750F3A" w14:textId="77777777" w:rsidR="003F7E2C" w:rsidRPr="00CE6D2B" w:rsidRDefault="003F7E2C" w:rsidP="00BE28D4">
            <w:pPr>
              <w:pStyle w:val="tabletext11"/>
              <w:jc w:val="center"/>
              <w:rPr>
                <w:ins w:id="21569" w:author="Author"/>
              </w:rPr>
            </w:pPr>
            <w:ins w:id="21570" w:author="Author">
              <w:r w:rsidRPr="00CE6D2B">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D5FC44" w14:textId="77777777" w:rsidR="003F7E2C" w:rsidRPr="00CE6D2B" w:rsidRDefault="003F7E2C" w:rsidP="00BE28D4">
            <w:pPr>
              <w:pStyle w:val="tabletext11"/>
              <w:jc w:val="center"/>
              <w:rPr>
                <w:ins w:id="21571" w:author="Author"/>
              </w:rPr>
            </w:pPr>
            <w:ins w:id="21572"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3B682A" w14:textId="77777777" w:rsidR="003F7E2C" w:rsidRPr="00CE6D2B" w:rsidRDefault="003F7E2C" w:rsidP="00BE28D4">
            <w:pPr>
              <w:pStyle w:val="tabletext11"/>
              <w:jc w:val="center"/>
              <w:rPr>
                <w:ins w:id="21573" w:author="Author"/>
              </w:rPr>
            </w:pPr>
            <w:ins w:id="21574" w:author="Author">
              <w:r w:rsidRPr="00CE6D2B">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17D438" w14:textId="77777777" w:rsidR="003F7E2C" w:rsidRPr="00CE6D2B" w:rsidRDefault="003F7E2C" w:rsidP="00BE28D4">
            <w:pPr>
              <w:pStyle w:val="tabletext11"/>
              <w:jc w:val="center"/>
              <w:rPr>
                <w:ins w:id="21575" w:author="Author"/>
              </w:rPr>
            </w:pPr>
            <w:ins w:id="21576"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3554B1" w14:textId="77777777" w:rsidR="003F7E2C" w:rsidRPr="00CE6D2B" w:rsidRDefault="003F7E2C" w:rsidP="00BE28D4">
            <w:pPr>
              <w:pStyle w:val="tabletext11"/>
              <w:jc w:val="center"/>
              <w:rPr>
                <w:ins w:id="21577" w:author="Author"/>
              </w:rPr>
            </w:pPr>
            <w:ins w:id="21578" w:author="Author">
              <w:r w:rsidRPr="00CE6D2B">
                <w:t xml:space="preserve">0.16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7FED6CD" w14:textId="77777777" w:rsidR="003F7E2C" w:rsidRPr="00CE6D2B" w:rsidRDefault="003F7E2C" w:rsidP="00BE28D4">
            <w:pPr>
              <w:pStyle w:val="tabletext11"/>
              <w:jc w:val="center"/>
              <w:rPr>
                <w:ins w:id="21579" w:author="Author"/>
              </w:rPr>
            </w:pPr>
            <w:ins w:id="21580" w:author="Author">
              <w:r w:rsidRPr="00CE6D2B">
                <w:t xml:space="preserve">0.15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8361C5" w14:textId="77777777" w:rsidR="003F7E2C" w:rsidRPr="00CE6D2B" w:rsidRDefault="003F7E2C" w:rsidP="00BE28D4">
            <w:pPr>
              <w:pStyle w:val="tabletext11"/>
              <w:jc w:val="center"/>
              <w:rPr>
                <w:ins w:id="21581" w:author="Author"/>
              </w:rPr>
            </w:pPr>
            <w:ins w:id="21582" w:author="Author">
              <w:r w:rsidRPr="00CE6D2B">
                <w:t xml:space="preserve">0.14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4AA099" w14:textId="77777777" w:rsidR="003F7E2C" w:rsidRPr="00CE6D2B" w:rsidRDefault="003F7E2C" w:rsidP="00BE28D4">
            <w:pPr>
              <w:pStyle w:val="tabletext11"/>
              <w:jc w:val="center"/>
              <w:rPr>
                <w:ins w:id="21583" w:author="Author"/>
              </w:rPr>
            </w:pPr>
            <w:ins w:id="21584"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000C35" w14:textId="77777777" w:rsidR="003F7E2C" w:rsidRPr="00CE6D2B" w:rsidRDefault="003F7E2C" w:rsidP="00BE28D4">
            <w:pPr>
              <w:pStyle w:val="tabletext11"/>
              <w:jc w:val="center"/>
              <w:rPr>
                <w:ins w:id="21585" w:author="Author"/>
              </w:rPr>
            </w:pPr>
            <w:ins w:id="21586" w:author="Author">
              <w:r w:rsidRPr="00CE6D2B">
                <w:t xml:space="preserve">0.13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E14C68" w14:textId="77777777" w:rsidR="003F7E2C" w:rsidRPr="00CE6D2B" w:rsidRDefault="003F7E2C" w:rsidP="00BE28D4">
            <w:pPr>
              <w:pStyle w:val="tabletext11"/>
              <w:jc w:val="center"/>
              <w:rPr>
                <w:ins w:id="21587" w:author="Author"/>
              </w:rPr>
            </w:pPr>
            <w:ins w:id="21588" w:author="Author">
              <w:r w:rsidRPr="00CE6D2B">
                <w:t xml:space="preserve">0.12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13D1510" w14:textId="77777777" w:rsidR="003F7E2C" w:rsidRPr="00CE6D2B" w:rsidRDefault="003F7E2C" w:rsidP="00BE28D4">
            <w:pPr>
              <w:pStyle w:val="tabletext11"/>
              <w:jc w:val="center"/>
              <w:rPr>
                <w:ins w:id="21589" w:author="Author"/>
              </w:rPr>
            </w:pPr>
            <w:ins w:id="21590" w:author="Author">
              <w:r w:rsidRPr="00CE6D2B">
                <w:t xml:space="preserve">0.11 </w:t>
              </w:r>
            </w:ins>
          </w:p>
        </w:tc>
      </w:tr>
      <w:tr w:rsidR="003F7E2C" w14:paraId="677135BE" w14:textId="77777777" w:rsidTr="00EE1A0A">
        <w:trPr>
          <w:trHeight w:val="190"/>
          <w:ins w:id="21591" w:author="Author"/>
        </w:trPr>
        <w:tc>
          <w:tcPr>
            <w:tcW w:w="200" w:type="dxa"/>
            <w:tcBorders>
              <w:top w:val="single" w:sz="4" w:space="0" w:color="auto"/>
              <w:left w:val="single" w:sz="4" w:space="0" w:color="auto"/>
              <w:bottom w:val="single" w:sz="4" w:space="0" w:color="auto"/>
              <w:right w:val="nil"/>
            </w:tcBorders>
            <w:vAlign w:val="bottom"/>
          </w:tcPr>
          <w:p w14:paraId="1DA30DCF" w14:textId="77777777" w:rsidR="003F7E2C" w:rsidRDefault="003F7E2C" w:rsidP="00BE28D4">
            <w:pPr>
              <w:pStyle w:val="tabletext11"/>
              <w:jc w:val="right"/>
              <w:rPr>
                <w:ins w:id="21592" w:author="Author"/>
              </w:rPr>
            </w:pPr>
          </w:p>
        </w:tc>
        <w:tc>
          <w:tcPr>
            <w:tcW w:w="1580" w:type="dxa"/>
            <w:tcBorders>
              <w:top w:val="single" w:sz="4" w:space="0" w:color="auto"/>
              <w:left w:val="nil"/>
              <w:bottom w:val="single" w:sz="4" w:space="0" w:color="auto"/>
              <w:right w:val="single" w:sz="4" w:space="0" w:color="auto"/>
            </w:tcBorders>
            <w:vAlign w:val="bottom"/>
            <w:hideMark/>
          </w:tcPr>
          <w:p w14:paraId="13559126" w14:textId="77777777" w:rsidR="003F7E2C" w:rsidRDefault="003F7E2C" w:rsidP="00BE28D4">
            <w:pPr>
              <w:pStyle w:val="tabletext11"/>
              <w:tabs>
                <w:tab w:val="decimal" w:pos="640"/>
              </w:tabs>
              <w:rPr>
                <w:ins w:id="21593" w:author="Author"/>
              </w:rPr>
            </w:pPr>
            <w:ins w:id="21594" w:author="Author">
              <w:r>
                <w:t>25,000 to 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4AE1534" w14:textId="77777777" w:rsidR="003F7E2C" w:rsidRPr="00CE6D2B" w:rsidRDefault="003F7E2C" w:rsidP="00BE28D4">
            <w:pPr>
              <w:pStyle w:val="tabletext11"/>
              <w:jc w:val="center"/>
              <w:rPr>
                <w:ins w:id="21595" w:author="Author"/>
              </w:rPr>
            </w:pPr>
            <w:ins w:id="21596" w:author="Author">
              <w:r w:rsidRPr="00CE6D2B">
                <w:t xml:space="preserve">1.00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57040C9" w14:textId="77777777" w:rsidR="003F7E2C" w:rsidRPr="00CE6D2B" w:rsidRDefault="003F7E2C" w:rsidP="00BE28D4">
            <w:pPr>
              <w:pStyle w:val="tabletext11"/>
              <w:jc w:val="center"/>
              <w:rPr>
                <w:ins w:id="21597" w:author="Author"/>
              </w:rPr>
            </w:pPr>
            <w:ins w:id="21598" w:author="Author">
              <w:r w:rsidRPr="00CE6D2B">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723124" w14:textId="77777777" w:rsidR="003F7E2C" w:rsidRPr="00CE6D2B" w:rsidRDefault="003F7E2C" w:rsidP="00BE28D4">
            <w:pPr>
              <w:pStyle w:val="tabletext11"/>
              <w:jc w:val="center"/>
              <w:rPr>
                <w:ins w:id="21599" w:author="Author"/>
              </w:rPr>
            </w:pPr>
            <w:ins w:id="21600" w:author="Author">
              <w:r w:rsidRPr="00CE6D2B">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D40EE9" w14:textId="77777777" w:rsidR="003F7E2C" w:rsidRPr="00CE6D2B" w:rsidRDefault="003F7E2C" w:rsidP="00BE28D4">
            <w:pPr>
              <w:pStyle w:val="tabletext11"/>
              <w:jc w:val="center"/>
              <w:rPr>
                <w:ins w:id="21601" w:author="Author"/>
              </w:rPr>
            </w:pPr>
            <w:ins w:id="21602" w:author="Author">
              <w:r w:rsidRPr="00CE6D2B">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4D02DE" w14:textId="77777777" w:rsidR="003F7E2C" w:rsidRPr="00CE6D2B" w:rsidRDefault="003F7E2C" w:rsidP="00BE28D4">
            <w:pPr>
              <w:pStyle w:val="tabletext11"/>
              <w:jc w:val="center"/>
              <w:rPr>
                <w:ins w:id="21603" w:author="Author"/>
              </w:rPr>
            </w:pPr>
            <w:ins w:id="21604" w:author="Author">
              <w:r w:rsidRPr="00CE6D2B">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73F329" w14:textId="77777777" w:rsidR="003F7E2C" w:rsidRPr="00CE6D2B" w:rsidRDefault="003F7E2C" w:rsidP="00BE28D4">
            <w:pPr>
              <w:pStyle w:val="tabletext11"/>
              <w:jc w:val="center"/>
              <w:rPr>
                <w:ins w:id="21605" w:author="Author"/>
              </w:rPr>
            </w:pPr>
            <w:ins w:id="21606" w:author="Author">
              <w:r w:rsidRPr="00CE6D2B">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44571D" w14:textId="77777777" w:rsidR="003F7E2C" w:rsidRPr="00CE6D2B" w:rsidRDefault="003F7E2C" w:rsidP="00BE28D4">
            <w:pPr>
              <w:pStyle w:val="tabletext11"/>
              <w:jc w:val="center"/>
              <w:rPr>
                <w:ins w:id="21607" w:author="Author"/>
              </w:rPr>
            </w:pPr>
            <w:ins w:id="21608" w:author="Author">
              <w:r w:rsidRPr="00CE6D2B">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CEF0F6" w14:textId="77777777" w:rsidR="003F7E2C" w:rsidRPr="00CE6D2B" w:rsidRDefault="003F7E2C" w:rsidP="00BE28D4">
            <w:pPr>
              <w:pStyle w:val="tabletext11"/>
              <w:jc w:val="center"/>
              <w:rPr>
                <w:ins w:id="21609" w:author="Author"/>
              </w:rPr>
            </w:pPr>
            <w:ins w:id="21610"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FF1044" w14:textId="77777777" w:rsidR="003F7E2C" w:rsidRPr="00CE6D2B" w:rsidRDefault="003F7E2C" w:rsidP="00BE28D4">
            <w:pPr>
              <w:pStyle w:val="tabletext11"/>
              <w:jc w:val="center"/>
              <w:rPr>
                <w:ins w:id="21611" w:author="Author"/>
              </w:rPr>
            </w:pPr>
            <w:ins w:id="21612" w:author="Author">
              <w:r w:rsidRPr="00CE6D2B">
                <w:t xml:space="preserve">0.46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1FE721" w14:textId="77777777" w:rsidR="003F7E2C" w:rsidRPr="00CE6D2B" w:rsidRDefault="003F7E2C" w:rsidP="00BE28D4">
            <w:pPr>
              <w:pStyle w:val="tabletext11"/>
              <w:jc w:val="center"/>
              <w:rPr>
                <w:ins w:id="21613" w:author="Author"/>
              </w:rPr>
            </w:pPr>
            <w:ins w:id="21614" w:author="Author">
              <w:r w:rsidRPr="00CE6D2B">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F2C272" w14:textId="77777777" w:rsidR="003F7E2C" w:rsidRPr="00CE6D2B" w:rsidRDefault="003F7E2C" w:rsidP="00BE28D4">
            <w:pPr>
              <w:pStyle w:val="tabletext11"/>
              <w:jc w:val="center"/>
              <w:rPr>
                <w:ins w:id="21615" w:author="Author"/>
              </w:rPr>
            </w:pPr>
            <w:ins w:id="21616" w:author="Author">
              <w:r w:rsidRPr="00CE6D2B">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1A40CC" w14:textId="77777777" w:rsidR="003F7E2C" w:rsidRPr="00CE6D2B" w:rsidRDefault="003F7E2C" w:rsidP="00BE28D4">
            <w:pPr>
              <w:pStyle w:val="tabletext11"/>
              <w:jc w:val="center"/>
              <w:rPr>
                <w:ins w:id="21617" w:author="Author"/>
              </w:rPr>
            </w:pPr>
            <w:ins w:id="21618" w:author="Author">
              <w:r w:rsidRPr="00CE6D2B">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347A1F" w14:textId="77777777" w:rsidR="003F7E2C" w:rsidRPr="00CE6D2B" w:rsidRDefault="003F7E2C" w:rsidP="00BE28D4">
            <w:pPr>
              <w:pStyle w:val="tabletext11"/>
              <w:jc w:val="center"/>
              <w:rPr>
                <w:ins w:id="21619" w:author="Author"/>
              </w:rPr>
            </w:pPr>
            <w:ins w:id="21620" w:author="Author">
              <w:r w:rsidRPr="00CE6D2B">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3DD0F3" w14:textId="77777777" w:rsidR="003F7E2C" w:rsidRPr="00CE6D2B" w:rsidRDefault="003F7E2C" w:rsidP="00BE28D4">
            <w:pPr>
              <w:pStyle w:val="tabletext11"/>
              <w:jc w:val="center"/>
              <w:rPr>
                <w:ins w:id="21621" w:author="Author"/>
              </w:rPr>
            </w:pPr>
            <w:ins w:id="21622" w:author="Author">
              <w:r w:rsidRPr="00CE6D2B">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85E460" w14:textId="77777777" w:rsidR="003F7E2C" w:rsidRPr="00CE6D2B" w:rsidRDefault="003F7E2C" w:rsidP="00BE28D4">
            <w:pPr>
              <w:pStyle w:val="tabletext11"/>
              <w:jc w:val="center"/>
              <w:rPr>
                <w:ins w:id="21623" w:author="Author"/>
              </w:rPr>
            </w:pPr>
            <w:ins w:id="21624"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971882" w14:textId="77777777" w:rsidR="003F7E2C" w:rsidRPr="00CE6D2B" w:rsidRDefault="003F7E2C" w:rsidP="00BE28D4">
            <w:pPr>
              <w:pStyle w:val="tabletext11"/>
              <w:jc w:val="center"/>
              <w:rPr>
                <w:ins w:id="21625" w:author="Author"/>
              </w:rPr>
            </w:pPr>
            <w:ins w:id="21626" w:author="Author">
              <w:r w:rsidRPr="00CE6D2B">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9400C7" w14:textId="77777777" w:rsidR="003F7E2C" w:rsidRPr="00CE6D2B" w:rsidRDefault="003F7E2C" w:rsidP="00BE28D4">
            <w:pPr>
              <w:pStyle w:val="tabletext11"/>
              <w:jc w:val="center"/>
              <w:rPr>
                <w:ins w:id="21627" w:author="Author"/>
              </w:rPr>
            </w:pPr>
            <w:ins w:id="21628"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EEAC0F" w14:textId="77777777" w:rsidR="003F7E2C" w:rsidRPr="00CE6D2B" w:rsidRDefault="003F7E2C" w:rsidP="00BE28D4">
            <w:pPr>
              <w:pStyle w:val="tabletext11"/>
              <w:jc w:val="center"/>
              <w:rPr>
                <w:ins w:id="21629" w:author="Author"/>
              </w:rPr>
            </w:pPr>
            <w:ins w:id="21630"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4B8628" w14:textId="77777777" w:rsidR="003F7E2C" w:rsidRPr="00CE6D2B" w:rsidRDefault="003F7E2C" w:rsidP="00BE28D4">
            <w:pPr>
              <w:pStyle w:val="tabletext11"/>
              <w:jc w:val="center"/>
              <w:rPr>
                <w:ins w:id="21631" w:author="Author"/>
              </w:rPr>
            </w:pPr>
            <w:ins w:id="21632"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6663AE" w14:textId="77777777" w:rsidR="003F7E2C" w:rsidRPr="00CE6D2B" w:rsidRDefault="003F7E2C" w:rsidP="00BE28D4">
            <w:pPr>
              <w:pStyle w:val="tabletext11"/>
              <w:jc w:val="center"/>
              <w:rPr>
                <w:ins w:id="21633" w:author="Author"/>
              </w:rPr>
            </w:pPr>
            <w:ins w:id="21634"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0AD810" w14:textId="77777777" w:rsidR="003F7E2C" w:rsidRPr="00CE6D2B" w:rsidRDefault="003F7E2C" w:rsidP="00BE28D4">
            <w:pPr>
              <w:pStyle w:val="tabletext11"/>
              <w:jc w:val="center"/>
              <w:rPr>
                <w:ins w:id="21635" w:author="Author"/>
              </w:rPr>
            </w:pPr>
            <w:ins w:id="21636"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0FAD15" w14:textId="77777777" w:rsidR="003F7E2C" w:rsidRPr="00CE6D2B" w:rsidRDefault="003F7E2C" w:rsidP="00BE28D4">
            <w:pPr>
              <w:pStyle w:val="tabletext11"/>
              <w:jc w:val="center"/>
              <w:rPr>
                <w:ins w:id="21637" w:author="Author"/>
              </w:rPr>
            </w:pPr>
            <w:ins w:id="21638" w:author="Author">
              <w:r w:rsidRPr="00CE6D2B">
                <w:t xml:space="preserve">0.21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D700593" w14:textId="77777777" w:rsidR="003F7E2C" w:rsidRPr="00CE6D2B" w:rsidRDefault="003F7E2C" w:rsidP="00BE28D4">
            <w:pPr>
              <w:pStyle w:val="tabletext11"/>
              <w:jc w:val="center"/>
              <w:rPr>
                <w:ins w:id="21639" w:author="Author"/>
              </w:rPr>
            </w:pPr>
            <w:ins w:id="21640"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92B77D" w14:textId="77777777" w:rsidR="003F7E2C" w:rsidRPr="00CE6D2B" w:rsidRDefault="003F7E2C" w:rsidP="00BE28D4">
            <w:pPr>
              <w:pStyle w:val="tabletext11"/>
              <w:jc w:val="center"/>
              <w:rPr>
                <w:ins w:id="21641" w:author="Author"/>
              </w:rPr>
            </w:pPr>
            <w:ins w:id="21642" w:author="Author">
              <w:r w:rsidRPr="00CE6D2B">
                <w:t xml:space="preserve">0.19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95FD24" w14:textId="77777777" w:rsidR="003F7E2C" w:rsidRPr="00CE6D2B" w:rsidRDefault="003F7E2C" w:rsidP="00BE28D4">
            <w:pPr>
              <w:pStyle w:val="tabletext11"/>
              <w:jc w:val="center"/>
              <w:rPr>
                <w:ins w:id="21643" w:author="Author"/>
              </w:rPr>
            </w:pPr>
            <w:ins w:id="21644" w:author="Author">
              <w:r w:rsidRPr="00CE6D2B">
                <w:t xml:space="preserve">0.18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1D39E6" w14:textId="77777777" w:rsidR="003F7E2C" w:rsidRPr="00CE6D2B" w:rsidRDefault="003F7E2C" w:rsidP="00BE28D4">
            <w:pPr>
              <w:pStyle w:val="tabletext11"/>
              <w:jc w:val="center"/>
              <w:rPr>
                <w:ins w:id="21645" w:author="Author"/>
              </w:rPr>
            </w:pPr>
            <w:ins w:id="21646" w:author="Author">
              <w:r w:rsidRPr="00CE6D2B">
                <w:t xml:space="preserve">0.17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431515" w14:textId="77777777" w:rsidR="003F7E2C" w:rsidRPr="00CE6D2B" w:rsidRDefault="003F7E2C" w:rsidP="00BE28D4">
            <w:pPr>
              <w:pStyle w:val="tabletext11"/>
              <w:jc w:val="center"/>
              <w:rPr>
                <w:ins w:id="21647" w:author="Author"/>
              </w:rPr>
            </w:pPr>
            <w:ins w:id="21648" w:author="Author">
              <w:r w:rsidRPr="00CE6D2B">
                <w:t xml:space="preserve">0.16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18C8903" w14:textId="77777777" w:rsidR="003F7E2C" w:rsidRPr="00CE6D2B" w:rsidRDefault="003F7E2C" w:rsidP="00BE28D4">
            <w:pPr>
              <w:pStyle w:val="tabletext11"/>
              <w:jc w:val="center"/>
              <w:rPr>
                <w:ins w:id="21649" w:author="Author"/>
              </w:rPr>
            </w:pPr>
            <w:ins w:id="21650" w:author="Author">
              <w:r w:rsidRPr="00CE6D2B">
                <w:t xml:space="preserve">0.16 </w:t>
              </w:r>
            </w:ins>
          </w:p>
        </w:tc>
      </w:tr>
      <w:tr w:rsidR="003F7E2C" w14:paraId="02C10335" w14:textId="77777777" w:rsidTr="00EE1A0A">
        <w:trPr>
          <w:trHeight w:val="190"/>
          <w:ins w:id="21651" w:author="Author"/>
        </w:trPr>
        <w:tc>
          <w:tcPr>
            <w:tcW w:w="200" w:type="dxa"/>
            <w:tcBorders>
              <w:top w:val="single" w:sz="4" w:space="0" w:color="auto"/>
              <w:left w:val="single" w:sz="4" w:space="0" w:color="auto"/>
              <w:bottom w:val="single" w:sz="4" w:space="0" w:color="auto"/>
              <w:right w:val="nil"/>
            </w:tcBorders>
            <w:vAlign w:val="bottom"/>
          </w:tcPr>
          <w:p w14:paraId="7D27AB50" w14:textId="77777777" w:rsidR="003F7E2C" w:rsidRDefault="003F7E2C" w:rsidP="00BE28D4">
            <w:pPr>
              <w:pStyle w:val="tabletext11"/>
              <w:jc w:val="right"/>
              <w:rPr>
                <w:ins w:id="21652" w:author="Author"/>
              </w:rPr>
            </w:pPr>
          </w:p>
        </w:tc>
        <w:tc>
          <w:tcPr>
            <w:tcW w:w="1580" w:type="dxa"/>
            <w:tcBorders>
              <w:top w:val="single" w:sz="4" w:space="0" w:color="auto"/>
              <w:left w:val="nil"/>
              <w:bottom w:val="single" w:sz="4" w:space="0" w:color="auto"/>
              <w:right w:val="single" w:sz="4" w:space="0" w:color="auto"/>
            </w:tcBorders>
            <w:vAlign w:val="bottom"/>
            <w:hideMark/>
          </w:tcPr>
          <w:p w14:paraId="75E40E7A" w14:textId="77777777" w:rsidR="003F7E2C" w:rsidRDefault="003F7E2C" w:rsidP="00BE28D4">
            <w:pPr>
              <w:pStyle w:val="tabletext11"/>
              <w:tabs>
                <w:tab w:val="decimal" w:pos="640"/>
              </w:tabs>
              <w:rPr>
                <w:ins w:id="21653" w:author="Author"/>
              </w:rPr>
            </w:pPr>
            <w:ins w:id="21654" w:author="Author">
              <w:r>
                <w:t>30,000 to 34,999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90C463F" w14:textId="77777777" w:rsidR="003F7E2C" w:rsidRPr="00CE6D2B" w:rsidRDefault="003F7E2C" w:rsidP="00BE28D4">
            <w:pPr>
              <w:pStyle w:val="tabletext11"/>
              <w:jc w:val="center"/>
              <w:rPr>
                <w:ins w:id="21655" w:author="Author"/>
              </w:rPr>
            </w:pPr>
            <w:ins w:id="21656" w:author="Author">
              <w:r w:rsidRPr="00CE6D2B">
                <w:t xml:space="preserve">1.09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6EFB653" w14:textId="77777777" w:rsidR="003F7E2C" w:rsidRPr="00CE6D2B" w:rsidRDefault="003F7E2C" w:rsidP="00BE28D4">
            <w:pPr>
              <w:pStyle w:val="tabletext11"/>
              <w:jc w:val="center"/>
              <w:rPr>
                <w:ins w:id="21657" w:author="Author"/>
              </w:rPr>
            </w:pPr>
            <w:ins w:id="21658" w:author="Author">
              <w:r w:rsidRPr="00CE6D2B">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328D61" w14:textId="77777777" w:rsidR="003F7E2C" w:rsidRPr="00CE6D2B" w:rsidRDefault="003F7E2C" w:rsidP="00BE28D4">
            <w:pPr>
              <w:pStyle w:val="tabletext11"/>
              <w:jc w:val="center"/>
              <w:rPr>
                <w:ins w:id="21659" w:author="Author"/>
              </w:rPr>
            </w:pPr>
            <w:ins w:id="21660" w:author="Author">
              <w:r w:rsidRPr="00CE6D2B">
                <w:t xml:space="preserve">1.01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66AC8F" w14:textId="77777777" w:rsidR="003F7E2C" w:rsidRPr="00CE6D2B" w:rsidRDefault="003F7E2C" w:rsidP="00BE28D4">
            <w:pPr>
              <w:pStyle w:val="tabletext11"/>
              <w:jc w:val="center"/>
              <w:rPr>
                <w:ins w:id="21661" w:author="Author"/>
              </w:rPr>
            </w:pPr>
            <w:ins w:id="21662"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F6E07D" w14:textId="77777777" w:rsidR="003F7E2C" w:rsidRPr="00CE6D2B" w:rsidRDefault="003F7E2C" w:rsidP="00BE28D4">
            <w:pPr>
              <w:pStyle w:val="tabletext11"/>
              <w:jc w:val="center"/>
              <w:rPr>
                <w:ins w:id="21663" w:author="Author"/>
              </w:rPr>
            </w:pPr>
            <w:ins w:id="21664"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0EDC87" w14:textId="77777777" w:rsidR="003F7E2C" w:rsidRPr="00CE6D2B" w:rsidRDefault="003F7E2C" w:rsidP="00BE28D4">
            <w:pPr>
              <w:pStyle w:val="tabletext11"/>
              <w:jc w:val="center"/>
              <w:rPr>
                <w:ins w:id="21665" w:author="Author"/>
              </w:rPr>
            </w:pPr>
            <w:ins w:id="21666" w:author="Author">
              <w:r w:rsidRPr="00CE6D2B">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2ED49A" w14:textId="77777777" w:rsidR="003F7E2C" w:rsidRPr="00CE6D2B" w:rsidRDefault="003F7E2C" w:rsidP="00BE28D4">
            <w:pPr>
              <w:pStyle w:val="tabletext11"/>
              <w:jc w:val="center"/>
              <w:rPr>
                <w:ins w:id="21667" w:author="Author"/>
              </w:rPr>
            </w:pPr>
            <w:ins w:id="21668" w:author="Author">
              <w:r w:rsidRPr="00CE6D2B">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9EE7B4" w14:textId="77777777" w:rsidR="003F7E2C" w:rsidRPr="00CE6D2B" w:rsidRDefault="003F7E2C" w:rsidP="00BE28D4">
            <w:pPr>
              <w:pStyle w:val="tabletext11"/>
              <w:jc w:val="center"/>
              <w:rPr>
                <w:ins w:id="21669" w:author="Author"/>
              </w:rPr>
            </w:pPr>
            <w:ins w:id="21670" w:author="Author">
              <w:r w:rsidRPr="00CE6D2B">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2BDF1F" w14:textId="77777777" w:rsidR="003F7E2C" w:rsidRPr="00CE6D2B" w:rsidRDefault="003F7E2C" w:rsidP="00BE28D4">
            <w:pPr>
              <w:pStyle w:val="tabletext11"/>
              <w:jc w:val="center"/>
              <w:rPr>
                <w:ins w:id="21671" w:author="Author"/>
              </w:rPr>
            </w:pPr>
            <w:ins w:id="21672"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1B9655" w14:textId="77777777" w:rsidR="003F7E2C" w:rsidRPr="00CE6D2B" w:rsidRDefault="003F7E2C" w:rsidP="00BE28D4">
            <w:pPr>
              <w:pStyle w:val="tabletext11"/>
              <w:jc w:val="center"/>
              <w:rPr>
                <w:ins w:id="21673" w:author="Author"/>
              </w:rPr>
            </w:pPr>
            <w:ins w:id="21674" w:author="Author">
              <w:r w:rsidRPr="00CE6D2B">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630E47" w14:textId="77777777" w:rsidR="003F7E2C" w:rsidRPr="00CE6D2B" w:rsidRDefault="003F7E2C" w:rsidP="00BE28D4">
            <w:pPr>
              <w:pStyle w:val="tabletext11"/>
              <w:jc w:val="center"/>
              <w:rPr>
                <w:ins w:id="21675" w:author="Author"/>
              </w:rPr>
            </w:pPr>
            <w:ins w:id="21676" w:author="Author">
              <w:r w:rsidRPr="00CE6D2B">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2773A3" w14:textId="77777777" w:rsidR="003F7E2C" w:rsidRPr="00CE6D2B" w:rsidRDefault="003F7E2C" w:rsidP="00BE28D4">
            <w:pPr>
              <w:pStyle w:val="tabletext11"/>
              <w:jc w:val="center"/>
              <w:rPr>
                <w:ins w:id="21677" w:author="Author"/>
              </w:rPr>
            </w:pPr>
            <w:ins w:id="21678" w:author="Author">
              <w:r w:rsidRPr="00CE6D2B">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8C16C0" w14:textId="77777777" w:rsidR="003F7E2C" w:rsidRPr="00CE6D2B" w:rsidRDefault="003F7E2C" w:rsidP="00BE28D4">
            <w:pPr>
              <w:pStyle w:val="tabletext11"/>
              <w:jc w:val="center"/>
              <w:rPr>
                <w:ins w:id="21679" w:author="Author"/>
              </w:rPr>
            </w:pPr>
            <w:ins w:id="21680" w:author="Author">
              <w:r w:rsidRPr="00CE6D2B">
                <w:t xml:space="preserve">0.39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5171C3" w14:textId="77777777" w:rsidR="003F7E2C" w:rsidRPr="00CE6D2B" w:rsidRDefault="003F7E2C" w:rsidP="00BE28D4">
            <w:pPr>
              <w:pStyle w:val="tabletext11"/>
              <w:jc w:val="center"/>
              <w:rPr>
                <w:ins w:id="21681" w:author="Author"/>
              </w:rPr>
            </w:pPr>
            <w:ins w:id="21682" w:author="Author">
              <w:r w:rsidRPr="00CE6D2B">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85E72F" w14:textId="77777777" w:rsidR="003F7E2C" w:rsidRPr="00CE6D2B" w:rsidRDefault="003F7E2C" w:rsidP="00BE28D4">
            <w:pPr>
              <w:pStyle w:val="tabletext11"/>
              <w:jc w:val="center"/>
              <w:rPr>
                <w:ins w:id="21683" w:author="Author"/>
              </w:rPr>
            </w:pPr>
            <w:ins w:id="21684" w:author="Author">
              <w:r w:rsidRPr="00CE6D2B">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02C965" w14:textId="77777777" w:rsidR="003F7E2C" w:rsidRPr="00CE6D2B" w:rsidRDefault="003F7E2C" w:rsidP="00BE28D4">
            <w:pPr>
              <w:pStyle w:val="tabletext11"/>
              <w:jc w:val="center"/>
              <w:rPr>
                <w:ins w:id="21685" w:author="Author"/>
              </w:rPr>
            </w:pPr>
            <w:ins w:id="21686" w:author="Author">
              <w:r w:rsidRPr="00CE6D2B">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F50F52" w14:textId="77777777" w:rsidR="003F7E2C" w:rsidRPr="00CE6D2B" w:rsidRDefault="003F7E2C" w:rsidP="00BE28D4">
            <w:pPr>
              <w:pStyle w:val="tabletext11"/>
              <w:jc w:val="center"/>
              <w:rPr>
                <w:ins w:id="21687" w:author="Author"/>
              </w:rPr>
            </w:pPr>
            <w:ins w:id="21688" w:author="Author">
              <w:r w:rsidRPr="00CE6D2B">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597848" w14:textId="77777777" w:rsidR="003F7E2C" w:rsidRPr="00CE6D2B" w:rsidRDefault="003F7E2C" w:rsidP="00BE28D4">
            <w:pPr>
              <w:pStyle w:val="tabletext11"/>
              <w:jc w:val="center"/>
              <w:rPr>
                <w:ins w:id="21689" w:author="Author"/>
              </w:rPr>
            </w:pPr>
            <w:ins w:id="21690"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684489" w14:textId="77777777" w:rsidR="003F7E2C" w:rsidRPr="00CE6D2B" w:rsidRDefault="003F7E2C" w:rsidP="00BE28D4">
            <w:pPr>
              <w:pStyle w:val="tabletext11"/>
              <w:jc w:val="center"/>
              <w:rPr>
                <w:ins w:id="21691" w:author="Author"/>
              </w:rPr>
            </w:pPr>
            <w:ins w:id="21692"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1A2890" w14:textId="77777777" w:rsidR="003F7E2C" w:rsidRPr="00CE6D2B" w:rsidRDefault="003F7E2C" w:rsidP="00BE28D4">
            <w:pPr>
              <w:pStyle w:val="tabletext11"/>
              <w:jc w:val="center"/>
              <w:rPr>
                <w:ins w:id="21693" w:author="Author"/>
              </w:rPr>
            </w:pPr>
            <w:ins w:id="21694"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93129F" w14:textId="77777777" w:rsidR="003F7E2C" w:rsidRPr="00CE6D2B" w:rsidRDefault="003F7E2C" w:rsidP="00BE28D4">
            <w:pPr>
              <w:pStyle w:val="tabletext11"/>
              <w:jc w:val="center"/>
              <w:rPr>
                <w:ins w:id="21695" w:author="Author"/>
              </w:rPr>
            </w:pPr>
            <w:ins w:id="21696"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3E56C6" w14:textId="77777777" w:rsidR="003F7E2C" w:rsidRPr="00CE6D2B" w:rsidRDefault="003F7E2C" w:rsidP="00BE28D4">
            <w:pPr>
              <w:pStyle w:val="tabletext11"/>
              <w:jc w:val="center"/>
              <w:rPr>
                <w:ins w:id="21697" w:author="Author"/>
              </w:rPr>
            </w:pPr>
            <w:ins w:id="21698" w:author="Author">
              <w:r w:rsidRPr="00CE6D2B">
                <w:t xml:space="preserve">0.24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F93AAE5" w14:textId="77777777" w:rsidR="003F7E2C" w:rsidRPr="00CE6D2B" w:rsidRDefault="003F7E2C" w:rsidP="00BE28D4">
            <w:pPr>
              <w:pStyle w:val="tabletext11"/>
              <w:jc w:val="center"/>
              <w:rPr>
                <w:ins w:id="21699" w:author="Author"/>
              </w:rPr>
            </w:pPr>
            <w:ins w:id="21700" w:author="Author">
              <w:r w:rsidRPr="00CE6D2B">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0FD92D" w14:textId="77777777" w:rsidR="003F7E2C" w:rsidRPr="00CE6D2B" w:rsidRDefault="003F7E2C" w:rsidP="00BE28D4">
            <w:pPr>
              <w:pStyle w:val="tabletext11"/>
              <w:jc w:val="center"/>
              <w:rPr>
                <w:ins w:id="21701" w:author="Author"/>
              </w:rPr>
            </w:pPr>
            <w:ins w:id="21702"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0B5FDA" w14:textId="77777777" w:rsidR="003F7E2C" w:rsidRPr="00CE6D2B" w:rsidRDefault="003F7E2C" w:rsidP="00BE28D4">
            <w:pPr>
              <w:pStyle w:val="tabletext11"/>
              <w:jc w:val="center"/>
              <w:rPr>
                <w:ins w:id="21703" w:author="Author"/>
              </w:rPr>
            </w:pPr>
            <w:ins w:id="21704" w:author="Author">
              <w:r w:rsidRPr="00CE6D2B">
                <w:t xml:space="preserve">0.21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68F321" w14:textId="77777777" w:rsidR="003F7E2C" w:rsidRPr="00CE6D2B" w:rsidRDefault="003F7E2C" w:rsidP="00BE28D4">
            <w:pPr>
              <w:pStyle w:val="tabletext11"/>
              <w:jc w:val="center"/>
              <w:rPr>
                <w:ins w:id="21705" w:author="Author"/>
              </w:rPr>
            </w:pPr>
            <w:ins w:id="21706" w:author="Author">
              <w:r w:rsidRPr="00CE6D2B">
                <w:t xml:space="preserve">0.20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441706" w14:textId="77777777" w:rsidR="003F7E2C" w:rsidRPr="00CE6D2B" w:rsidRDefault="003F7E2C" w:rsidP="00BE28D4">
            <w:pPr>
              <w:pStyle w:val="tabletext11"/>
              <w:jc w:val="center"/>
              <w:rPr>
                <w:ins w:id="21707" w:author="Author"/>
              </w:rPr>
            </w:pPr>
            <w:ins w:id="21708" w:author="Author">
              <w:r w:rsidRPr="00CE6D2B">
                <w:t xml:space="preserve">0.19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D341971" w14:textId="77777777" w:rsidR="003F7E2C" w:rsidRPr="00CE6D2B" w:rsidRDefault="003F7E2C" w:rsidP="00BE28D4">
            <w:pPr>
              <w:pStyle w:val="tabletext11"/>
              <w:jc w:val="center"/>
              <w:rPr>
                <w:ins w:id="21709" w:author="Author"/>
              </w:rPr>
            </w:pPr>
            <w:ins w:id="21710" w:author="Author">
              <w:r w:rsidRPr="00CE6D2B">
                <w:t xml:space="preserve">0.18 </w:t>
              </w:r>
            </w:ins>
          </w:p>
        </w:tc>
      </w:tr>
      <w:tr w:rsidR="003F7E2C" w14:paraId="14F5E99C" w14:textId="77777777" w:rsidTr="00EE1A0A">
        <w:trPr>
          <w:trHeight w:val="190"/>
          <w:ins w:id="21711" w:author="Author"/>
        </w:trPr>
        <w:tc>
          <w:tcPr>
            <w:tcW w:w="200" w:type="dxa"/>
            <w:tcBorders>
              <w:top w:val="single" w:sz="4" w:space="0" w:color="auto"/>
              <w:left w:val="single" w:sz="4" w:space="0" w:color="auto"/>
              <w:bottom w:val="single" w:sz="4" w:space="0" w:color="auto"/>
              <w:right w:val="nil"/>
            </w:tcBorders>
            <w:vAlign w:val="bottom"/>
          </w:tcPr>
          <w:p w14:paraId="41A4C52C" w14:textId="77777777" w:rsidR="003F7E2C" w:rsidRDefault="003F7E2C" w:rsidP="00BE28D4">
            <w:pPr>
              <w:pStyle w:val="tabletext11"/>
              <w:jc w:val="right"/>
              <w:rPr>
                <w:ins w:id="21712" w:author="Author"/>
              </w:rPr>
            </w:pPr>
          </w:p>
        </w:tc>
        <w:tc>
          <w:tcPr>
            <w:tcW w:w="1580" w:type="dxa"/>
            <w:tcBorders>
              <w:top w:val="single" w:sz="4" w:space="0" w:color="auto"/>
              <w:left w:val="nil"/>
              <w:bottom w:val="single" w:sz="4" w:space="0" w:color="auto"/>
              <w:right w:val="single" w:sz="4" w:space="0" w:color="auto"/>
            </w:tcBorders>
            <w:vAlign w:val="bottom"/>
            <w:hideMark/>
          </w:tcPr>
          <w:p w14:paraId="692CF64F" w14:textId="77777777" w:rsidR="003F7E2C" w:rsidRDefault="003F7E2C" w:rsidP="00BE28D4">
            <w:pPr>
              <w:pStyle w:val="tabletext11"/>
              <w:tabs>
                <w:tab w:val="decimal" w:pos="640"/>
              </w:tabs>
              <w:rPr>
                <w:ins w:id="21713" w:author="Author"/>
              </w:rPr>
            </w:pPr>
            <w:ins w:id="21714" w:author="Author">
              <w:r>
                <w:t>35,000 to 39,999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CF236EC" w14:textId="77777777" w:rsidR="003F7E2C" w:rsidRPr="00CE6D2B" w:rsidRDefault="003F7E2C" w:rsidP="00BE28D4">
            <w:pPr>
              <w:pStyle w:val="tabletext11"/>
              <w:jc w:val="center"/>
              <w:rPr>
                <w:ins w:id="21715" w:author="Author"/>
              </w:rPr>
            </w:pPr>
            <w:ins w:id="21716" w:author="Author">
              <w:r w:rsidRPr="00CE6D2B">
                <w:t xml:space="preserve">1.15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331F018" w14:textId="77777777" w:rsidR="003F7E2C" w:rsidRPr="00CE6D2B" w:rsidRDefault="003F7E2C" w:rsidP="00BE28D4">
            <w:pPr>
              <w:pStyle w:val="tabletext11"/>
              <w:jc w:val="center"/>
              <w:rPr>
                <w:ins w:id="21717" w:author="Author"/>
              </w:rPr>
            </w:pPr>
            <w:ins w:id="21718" w:author="Author">
              <w:r w:rsidRPr="00CE6D2B">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D4CC5E" w14:textId="77777777" w:rsidR="003F7E2C" w:rsidRPr="00CE6D2B" w:rsidRDefault="003F7E2C" w:rsidP="00BE28D4">
            <w:pPr>
              <w:pStyle w:val="tabletext11"/>
              <w:jc w:val="center"/>
              <w:rPr>
                <w:ins w:id="21719" w:author="Author"/>
              </w:rPr>
            </w:pPr>
            <w:ins w:id="21720" w:author="Author">
              <w:r w:rsidRPr="00CE6D2B">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B11188" w14:textId="77777777" w:rsidR="003F7E2C" w:rsidRPr="00CE6D2B" w:rsidRDefault="003F7E2C" w:rsidP="00BE28D4">
            <w:pPr>
              <w:pStyle w:val="tabletext11"/>
              <w:jc w:val="center"/>
              <w:rPr>
                <w:ins w:id="21721" w:author="Author"/>
              </w:rPr>
            </w:pPr>
            <w:ins w:id="21722" w:author="Author">
              <w:r w:rsidRPr="00CE6D2B">
                <w:t xml:space="preserve">0.99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FA7102" w14:textId="77777777" w:rsidR="003F7E2C" w:rsidRPr="00CE6D2B" w:rsidRDefault="003F7E2C" w:rsidP="00BE28D4">
            <w:pPr>
              <w:pStyle w:val="tabletext11"/>
              <w:jc w:val="center"/>
              <w:rPr>
                <w:ins w:id="21723" w:author="Author"/>
              </w:rPr>
            </w:pPr>
            <w:ins w:id="21724" w:author="Author">
              <w:r w:rsidRPr="00CE6D2B">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CE5B6E" w14:textId="77777777" w:rsidR="003F7E2C" w:rsidRPr="00CE6D2B" w:rsidRDefault="003F7E2C" w:rsidP="00BE28D4">
            <w:pPr>
              <w:pStyle w:val="tabletext11"/>
              <w:jc w:val="center"/>
              <w:rPr>
                <w:ins w:id="21725" w:author="Author"/>
              </w:rPr>
            </w:pPr>
            <w:ins w:id="21726" w:author="Author">
              <w:r w:rsidRPr="00CE6D2B">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964E9F" w14:textId="77777777" w:rsidR="003F7E2C" w:rsidRPr="00CE6D2B" w:rsidRDefault="003F7E2C" w:rsidP="00BE28D4">
            <w:pPr>
              <w:pStyle w:val="tabletext11"/>
              <w:jc w:val="center"/>
              <w:rPr>
                <w:ins w:id="21727" w:author="Author"/>
              </w:rPr>
            </w:pPr>
            <w:ins w:id="21728" w:author="Author">
              <w:r w:rsidRPr="00CE6D2B">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53046E" w14:textId="77777777" w:rsidR="003F7E2C" w:rsidRPr="00CE6D2B" w:rsidRDefault="003F7E2C" w:rsidP="00BE28D4">
            <w:pPr>
              <w:pStyle w:val="tabletext11"/>
              <w:jc w:val="center"/>
              <w:rPr>
                <w:ins w:id="21729" w:author="Author"/>
              </w:rPr>
            </w:pPr>
            <w:ins w:id="21730" w:author="Author">
              <w:r w:rsidRPr="00CE6D2B">
                <w:t xml:space="preserve">0.62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DD9B31" w14:textId="77777777" w:rsidR="003F7E2C" w:rsidRPr="00CE6D2B" w:rsidRDefault="003F7E2C" w:rsidP="00BE28D4">
            <w:pPr>
              <w:pStyle w:val="tabletext11"/>
              <w:jc w:val="center"/>
              <w:rPr>
                <w:ins w:id="21731" w:author="Author"/>
              </w:rPr>
            </w:pPr>
            <w:ins w:id="21732" w:author="Author">
              <w:r w:rsidRPr="00CE6D2B">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979F95" w14:textId="77777777" w:rsidR="003F7E2C" w:rsidRPr="00CE6D2B" w:rsidRDefault="003F7E2C" w:rsidP="00BE28D4">
            <w:pPr>
              <w:pStyle w:val="tabletext11"/>
              <w:jc w:val="center"/>
              <w:rPr>
                <w:ins w:id="21733" w:author="Author"/>
              </w:rPr>
            </w:pPr>
            <w:ins w:id="21734" w:author="Author">
              <w:r w:rsidRPr="00CE6D2B">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D20FD7" w14:textId="77777777" w:rsidR="003F7E2C" w:rsidRPr="00CE6D2B" w:rsidRDefault="003F7E2C" w:rsidP="00BE28D4">
            <w:pPr>
              <w:pStyle w:val="tabletext11"/>
              <w:jc w:val="center"/>
              <w:rPr>
                <w:ins w:id="21735" w:author="Author"/>
              </w:rPr>
            </w:pPr>
            <w:ins w:id="21736" w:author="Author">
              <w:r w:rsidRPr="00CE6D2B">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B67690" w14:textId="77777777" w:rsidR="003F7E2C" w:rsidRPr="00CE6D2B" w:rsidRDefault="003F7E2C" w:rsidP="00BE28D4">
            <w:pPr>
              <w:pStyle w:val="tabletext11"/>
              <w:jc w:val="center"/>
              <w:rPr>
                <w:ins w:id="21737" w:author="Author"/>
              </w:rPr>
            </w:pPr>
            <w:ins w:id="21738"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EF226A" w14:textId="77777777" w:rsidR="003F7E2C" w:rsidRPr="00CE6D2B" w:rsidRDefault="003F7E2C" w:rsidP="00BE28D4">
            <w:pPr>
              <w:pStyle w:val="tabletext11"/>
              <w:jc w:val="center"/>
              <w:rPr>
                <w:ins w:id="21739" w:author="Author"/>
              </w:rPr>
            </w:pPr>
            <w:ins w:id="21740" w:author="Author">
              <w:r w:rsidRPr="00CE6D2B">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082DE0" w14:textId="77777777" w:rsidR="003F7E2C" w:rsidRPr="00CE6D2B" w:rsidRDefault="003F7E2C" w:rsidP="00BE28D4">
            <w:pPr>
              <w:pStyle w:val="tabletext11"/>
              <w:jc w:val="center"/>
              <w:rPr>
                <w:ins w:id="21741" w:author="Author"/>
              </w:rPr>
            </w:pPr>
            <w:ins w:id="21742" w:author="Author">
              <w:r w:rsidRPr="00CE6D2B">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D4BD79" w14:textId="77777777" w:rsidR="003F7E2C" w:rsidRPr="00CE6D2B" w:rsidRDefault="003F7E2C" w:rsidP="00BE28D4">
            <w:pPr>
              <w:pStyle w:val="tabletext11"/>
              <w:jc w:val="center"/>
              <w:rPr>
                <w:ins w:id="21743" w:author="Author"/>
              </w:rPr>
            </w:pPr>
            <w:ins w:id="21744" w:author="Author">
              <w:r w:rsidRPr="00CE6D2B">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758F4B" w14:textId="77777777" w:rsidR="003F7E2C" w:rsidRPr="00CE6D2B" w:rsidRDefault="003F7E2C" w:rsidP="00BE28D4">
            <w:pPr>
              <w:pStyle w:val="tabletext11"/>
              <w:jc w:val="center"/>
              <w:rPr>
                <w:ins w:id="21745" w:author="Author"/>
              </w:rPr>
            </w:pPr>
            <w:ins w:id="21746" w:author="Author">
              <w:r w:rsidRPr="00CE6D2B">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06FCE5" w14:textId="77777777" w:rsidR="003F7E2C" w:rsidRPr="00CE6D2B" w:rsidRDefault="003F7E2C" w:rsidP="00BE28D4">
            <w:pPr>
              <w:pStyle w:val="tabletext11"/>
              <w:jc w:val="center"/>
              <w:rPr>
                <w:ins w:id="21747" w:author="Author"/>
              </w:rPr>
            </w:pPr>
            <w:ins w:id="21748" w:author="Author">
              <w:r w:rsidRPr="00CE6D2B">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20D66D" w14:textId="77777777" w:rsidR="003F7E2C" w:rsidRPr="00CE6D2B" w:rsidRDefault="003F7E2C" w:rsidP="00BE28D4">
            <w:pPr>
              <w:pStyle w:val="tabletext11"/>
              <w:jc w:val="center"/>
              <w:rPr>
                <w:ins w:id="21749" w:author="Author"/>
              </w:rPr>
            </w:pPr>
            <w:ins w:id="21750" w:author="Author">
              <w:r w:rsidRPr="00CE6D2B">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CEE98A" w14:textId="77777777" w:rsidR="003F7E2C" w:rsidRPr="00CE6D2B" w:rsidRDefault="003F7E2C" w:rsidP="00BE28D4">
            <w:pPr>
              <w:pStyle w:val="tabletext11"/>
              <w:jc w:val="center"/>
              <w:rPr>
                <w:ins w:id="21751" w:author="Author"/>
              </w:rPr>
            </w:pPr>
            <w:ins w:id="21752" w:author="Author">
              <w:r w:rsidRPr="00CE6D2B">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E23A15" w14:textId="77777777" w:rsidR="003F7E2C" w:rsidRPr="00CE6D2B" w:rsidRDefault="003F7E2C" w:rsidP="00BE28D4">
            <w:pPr>
              <w:pStyle w:val="tabletext11"/>
              <w:jc w:val="center"/>
              <w:rPr>
                <w:ins w:id="21753" w:author="Author"/>
              </w:rPr>
            </w:pPr>
            <w:ins w:id="21754" w:author="Author">
              <w:r w:rsidRPr="00CE6D2B">
                <w:t xml:space="preserve">0.29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DB2780" w14:textId="77777777" w:rsidR="003F7E2C" w:rsidRPr="00CE6D2B" w:rsidRDefault="003F7E2C" w:rsidP="00BE28D4">
            <w:pPr>
              <w:pStyle w:val="tabletext11"/>
              <w:jc w:val="center"/>
              <w:rPr>
                <w:ins w:id="21755" w:author="Author"/>
              </w:rPr>
            </w:pPr>
            <w:ins w:id="21756"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87143F" w14:textId="77777777" w:rsidR="003F7E2C" w:rsidRPr="00CE6D2B" w:rsidRDefault="003F7E2C" w:rsidP="00BE28D4">
            <w:pPr>
              <w:pStyle w:val="tabletext11"/>
              <w:jc w:val="center"/>
              <w:rPr>
                <w:ins w:id="21757" w:author="Author"/>
              </w:rPr>
            </w:pPr>
            <w:ins w:id="21758" w:author="Author">
              <w:r w:rsidRPr="00CE6D2B">
                <w:t xml:space="preserve">0.26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C2077F3" w14:textId="77777777" w:rsidR="003F7E2C" w:rsidRPr="00CE6D2B" w:rsidRDefault="003F7E2C" w:rsidP="00BE28D4">
            <w:pPr>
              <w:pStyle w:val="tabletext11"/>
              <w:jc w:val="center"/>
              <w:rPr>
                <w:ins w:id="21759" w:author="Author"/>
              </w:rPr>
            </w:pPr>
            <w:ins w:id="21760"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A66E8F" w14:textId="77777777" w:rsidR="003F7E2C" w:rsidRPr="00CE6D2B" w:rsidRDefault="003F7E2C" w:rsidP="00BE28D4">
            <w:pPr>
              <w:pStyle w:val="tabletext11"/>
              <w:jc w:val="center"/>
              <w:rPr>
                <w:ins w:id="21761" w:author="Author"/>
              </w:rPr>
            </w:pPr>
            <w:ins w:id="21762"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EC3027" w14:textId="77777777" w:rsidR="003F7E2C" w:rsidRPr="00CE6D2B" w:rsidRDefault="003F7E2C" w:rsidP="00BE28D4">
            <w:pPr>
              <w:pStyle w:val="tabletext11"/>
              <w:jc w:val="center"/>
              <w:rPr>
                <w:ins w:id="21763" w:author="Author"/>
              </w:rPr>
            </w:pPr>
            <w:ins w:id="21764" w:author="Author">
              <w:r w:rsidRPr="00CE6D2B">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001798" w14:textId="77777777" w:rsidR="003F7E2C" w:rsidRPr="00CE6D2B" w:rsidRDefault="003F7E2C" w:rsidP="00BE28D4">
            <w:pPr>
              <w:pStyle w:val="tabletext11"/>
              <w:jc w:val="center"/>
              <w:rPr>
                <w:ins w:id="21765" w:author="Author"/>
              </w:rPr>
            </w:pPr>
            <w:ins w:id="21766" w:author="Author">
              <w:r w:rsidRPr="00CE6D2B">
                <w:t xml:space="preserve">0.22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95EA5F" w14:textId="77777777" w:rsidR="003F7E2C" w:rsidRPr="00CE6D2B" w:rsidRDefault="003F7E2C" w:rsidP="00BE28D4">
            <w:pPr>
              <w:pStyle w:val="tabletext11"/>
              <w:jc w:val="center"/>
              <w:rPr>
                <w:ins w:id="21767" w:author="Author"/>
              </w:rPr>
            </w:pPr>
            <w:ins w:id="21768" w:author="Author">
              <w:r w:rsidRPr="00CE6D2B">
                <w:t xml:space="preserve">0.20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34D3BA5" w14:textId="77777777" w:rsidR="003F7E2C" w:rsidRPr="00CE6D2B" w:rsidRDefault="003F7E2C" w:rsidP="00BE28D4">
            <w:pPr>
              <w:pStyle w:val="tabletext11"/>
              <w:jc w:val="center"/>
              <w:rPr>
                <w:ins w:id="21769" w:author="Author"/>
              </w:rPr>
            </w:pPr>
            <w:ins w:id="21770" w:author="Author">
              <w:r w:rsidRPr="00CE6D2B">
                <w:t xml:space="preserve">0.19 </w:t>
              </w:r>
            </w:ins>
          </w:p>
        </w:tc>
      </w:tr>
      <w:tr w:rsidR="003F7E2C" w14:paraId="449E24D8" w14:textId="77777777" w:rsidTr="00EE1A0A">
        <w:trPr>
          <w:trHeight w:val="190"/>
          <w:ins w:id="21771" w:author="Author"/>
        </w:trPr>
        <w:tc>
          <w:tcPr>
            <w:tcW w:w="200" w:type="dxa"/>
            <w:tcBorders>
              <w:top w:val="single" w:sz="4" w:space="0" w:color="auto"/>
              <w:left w:val="single" w:sz="4" w:space="0" w:color="auto"/>
              <w:bottom w:val="single" w:sz="4" w:space="0" w:color="auto"/>
              <w:right w:val="nil"/>
            </w:tcBorders>
            <w:vAlign w:val="bottom"/>
          </w:tcPr>
          <w:p w14:paraId="390FAFC8" w14:textId="77777777" w:rsidR="003F7E2C" w:rsidRDefault="003F7E2C" w:rsidP="00BE28D4">
            <w:pPr>
              <w:pStyle w:val="tabletext11"/>
              <w:jc w:val="right"/>
              <w:rPr>
                <w:ins w:id="21772" w:author="Author"/>
              </w:rPr>
            </w:pPr>
          </w:p>
        </w:tc>
        <w:tc>
          <w:tcPr>
            <w:tcW w:w="1580" w:type="dxa"/>
            <w:tcBorders>
              <w:top w:val="single" w:sz="4" w:space="0" w:color="auto"/>
              <w:left w:val="nil"/>
              <w:bottom w:val="single" w:sz="4" w:space="0" w:color="auto"/>
              <w:right w:val="single" w:sz="4" w:space="0" w:color="auto"/>
            </w:tcBorders>
            <w:vAlign w:val="bottom"/>
            <w:hideMark/>
          </w:tcPr>
          <w:p w14:paraId="29D768A5" w14:textId="77777777" w:rsidR="003F7E2C" w:rsidRDefault="003F7E2C" w:rsidP="00BE28D4">
            <w:pPr>
              <w:pStyle w:val="tabletext11"/>
              <w:tabs>
                <w:tab w:val="decimal" w:pos="640"/>
              </w:tabs>
              <w:rPr>
                <w:ins w:id="21773" w:author="Author"/>
              </w:rPr>
            </w:pPr>
            <w:ins w:id="21774" w:author="Author">
              <w:r>
                <w:t>40,000 to 44,999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7D64560" w14:textId="77777777" w:rsidR="003F7E2C" w:rsidRPr="00CE6D2B" w:rsidRDefault="003F7E2C" w:rsidP="00BE28D4">
            <w:pPr>
              <w:pStyle w:val="tabletext11"/>
              <w:jc w:val="center"/>
              <w:rPr>
                <w:ins w:id="21775" w:author="Author"/>
              </w:rPr>
            </w:pPr>
            <w:ins w:id="21776" w:author="Author">
              <w:r w:rsidRPr="00CE6D2B">
                <w:t xml:space="preserve">1.19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2306000" w14:textId="77777777" w:rsidR="003F7E2C" w:rsidRPr="00CE6D2B" w:rsidRDefault="003F7E2C" w:rsidP="00BE28D4">
            <w:pPr>
              <w:pStyle w:val="tabletext11"/>
              <w:jc w:val="center"/>
              <w:rPr>
                <w:ins w:id="21777" w:author="Author"/>
              </w:rPr>
            </w:pPr>
            <w:ins w:id="21778" w:author="Author">
              <w:r w:rsidRPr="00CE6D2B">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F979A" w14:textId="77777777" w:rsidR="003F7E2C" w:rsidRPr="00CE6D2B" w:rsidRDefault="003F7E2C" w:rsidP="00BE28D4">
            <w:pPr>
              <w:pStyle w:val="tabletext11"/>
              <w:jc w:val="center"/>
              <w:rPr>
                <w:ins w:id="21779" w:author="Author"/>
              </w:rPr>
            </w:pPr>
            <w:ins w:id="21780" w:author="Author">
              <w:r w:rsidRPr="00CE6D2B">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C799E1" w14:textId="77777777" w:rsidR="003F7E2C" w:rsidRPr="00CE6D2B" w:rsidRDefault="003F7E2C" w:rsidP="00BE28D4">
            <w:pPr>
              <w:pStyle w:val="tabletext11"/>
              <w:jc w:val="center"/>
              <w:rPr>
                <w:ins w:id="21781" w:author="Author"/>
              </w:rPr>
            </w:pPr>
            <w:ins w:id="21782" w:author="Author">
              <w:r w:rsidRPr="00CE6D2B">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6740A7" w14:textId="77777777" w:rsidR="003F7E2C" w:rsidRPr="00CE6D2B" w:rsidRDefault="003F7E2C" w:rsidP="00BE28D4">
            <w:pPr>
              <w:pStyle w:val="tabletext11"/>
              <w:jc w:val="center"/>
              <w:rPr>
                <w:ins w:id="21783" w:author="Author"/>
              </w:rPr>
            </w:pPr>
            <w:ins w:id="21784"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28206E" w14:textId="77777777" w:rsidR="003F7E2C" w:rsidRPr="00CE6D2B" w:rsidRDefault="003F7E2C" w:rsidP="00BE28D4">
            <w:pPr>
              <w:pStyle w:val="tabletext11"/>
              <w:jc w:val="center"/>
              <w:rPr>
                <w:ins w:id="21785" w:author="Author"/>
              </w:rPr>
            </w:pPr>
            <w:ins w:id="21786" w:author="Author">
              <w:r w:rsidRPr="00CE6D2B">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710D07" w14:textId="77777777" w:rsidR="003F7E2C" w:rsidRPr="00CE6D2B" w:rsidRDefault="003F7E2C" w:rsidP="00BE28D4">
            <w:pPr>
              <w:pStyle w:val="tabletext11"/>
              <w:jc w:val="center"/>
              <w:rPr>
                <w:ins w:id="21787" w:author="Author"/>
              </w:rPr>
            </w:pPr>
            <w:ins w:id="21788" w:author="Author">
              <w:r w:rsidRPr="00CE6D2B">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0DA30E" w14:textId="77777777" w:rsidR="003F7E2C" w:rsidRPr="00CE6D2B" w:rsidRDefault="003F7E2C" w:rsidP="00BE28D4">
            <w:pPr>
              <w:pStyle w:val="tabletext11"/>
              <w:jc w:val="center"/>
              <w:rPr>
                <w:ins w:id="21789" w:author="Author"/>
              </w:rPr>
            </w:pPr>
            <w:ins w:id="21790" w:author="Author">
              <w:r w:rsidRPr="00CE6D2B">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351DF0" w14:textId="77777777" w:rsidR="003F7E2C" w:rsidRPr="00CE6D2B" w:rsidRDefault="003F7E2C" w:rsidP="00BE28D4">
            <w:pPr>
              <w:pStyle w:val="tabletext11"/>
              <w:jc w:val="center"/>
              <w:rPr>
                <w:ins w:id="21791" w:author="Author"/>
              </w:rPr>
            </w:pPr>
            <w:ins w:id="21792"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CA4F76" w14:textId="77777777" w:rsidR="003F7E2C" w:rsidRPr="00CE6D2B" w:rsidRDefault="003F7E2C" w:rsidP="00BE28D4">
            <w:pPr>
              <w:pStyle w:val="tabletext11"/>
              <w:jc w:val="center"/>
              <w:rPr>
                <w:ins w:id="21793" w:author="Author"/>
              </w:rPr>
            </w:pPr>
            <w:ins w:id="21794" w:author="Author">
              <w:r w:rsidRPr="00CE6D2B">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574274" w14:textId="77777777" w:rsidR="003F7E2C" w:rsidRPr="00CE6D2B" w:rsidRDefault="003F7E2C" w:rsidP="00BE28D4">
            <w:pPr>
              <w:pStyle w:val="tabletext11"/>
              <w:jc w:val="center"/>
              <w:rPr>
                <w:ins w:id="21795" w:author="Author"/>
              </w:rPr>
            </w:pPr>
            <w:ins w:id="21796" w:author="Author">
              <w:r w:rsidRPr="00CE6D2B">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9D14C9" w14:textId="77777777" w:rsidR="003F7E2C" w:rsidRPr="00CE6D2B" w:rsidRDefault="003F7E2C" w:rsidP="00BE28D4">
            <w:pPr>
              <w:pStyle w:val="tabletext11"/>
              <w:jc w:val="center"/>
              <w:rPr>
                <w:ins w:id="21797" w:author="Author"/>
              </w:rPr>
            </w:pPr>
            <w:ins w:id="21798" w:author="Author">
              <w:r w:rsidRPr="00CE6D2B">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334926" w14:textId="77777777" w:rsidR="003F7E2C" w:rsidRPr="00CE6D2B" w:rsidRDefault="003F7E2C" w:rsidP="00BE28D4">
            <w:pPr>
              <w:pStyle w:val="tabletext11"/>
              <w:jc w:val="center"/>
              <w:rPr>
                <w:ins w:id="21799" w:author="Author"/>
              </w:rPr>
            </w:pPr>
            <w:ins w:id="21800" w:author="Author">
              <w:r w:rsidRPr="00CE6D2B">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8A0076" w14:textId="77777777" w:rsidR="003F7E2C" w:rsidRPr="00CE6D2B" w:rsidRDefault="003F7E2C" w:rsidP="00BE28D4">
            <w:pPr>
              <w:pStyle w:val="tabletext11"/>
              <w:jc w:val="center"/>
              <w:rPr>
                <w:ins w:id="21801" w:author="Author"/>
              </w:rPr>
            </w:pPr>
            <w:ins w:id="21802" w:author="Author">
              <w:r w:rsidRPr="00CE6D2B">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40778B" w14:textId="77777777" w:rsidR="003F7E2C" w:rsidRPr="00CE6D2B" w:rsidRDefault="003F7E2C" w:rsidP="00BE28D4">
            <w:pPr>
              <w:pStyle w:val="tabletext11"/>
              <w:jc w:val="center"/>
              <w:rPr>
                <w:ins w:id="21803" w:author="Author"/>
              </w:rPr>
            </w:pPr>
            <w:ins w:id="21804" w:author="Author">
              <w:r w:rsidRPr="00CE6D2B">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37170B" w14:textId="77777777" w:rsidR="003F7E2C" w:rsidRPr="00CE6D2B" w:rsidRDefault="003F7E2C" w:rsidP="00BE28D4">
            <w:pPr>
              <w:pStyle w:val="tabletext11"/>
              <w:jc w:val="center"/>
              <w:rPr>
                <w:ins w:id="21805" w:author="Author"/>
              </w:rPr>
            </w:pPr>
            <w:ins w:id="21806" w:author="Author">
              <w:r w:rsidRPr="00CE6D2B">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7BCB1A" w14:textId="77777777" w:rsidR="003F7E2C" w:rsidRPr="00CE6D2B" w:rsidRDefault="003F7E2C" w:rsidP="00BE28D4">
            <w:pPr>
              <w:pStyle w:val="tabletext11"/>
              <w:jc w:val="center"/>
              <w:rPr>
                <w:ins w:id="21807" w:author="Author"/>
              </w:rPr>
            </w:pPr>
            <w:ins w:id="21808" w:author="Author">
              <w:r w:rsidRPr="00CE6D2B">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2B7093" w14:textId="77777777" w:rsidR="003F7E2C" w:rsidRPr="00CE6D2B" w:rsidRDefault="003F7E2C" w:rsidP="00BE28D4">
            <w:pPr>
              <w:pStyle w:val="tabletext11"/>
              <w:jc w:val="center"/>
              <w:rPr>
                <w:ins w:id="21809" w:author="Author"/>
              </w:rPr>
            </w:pPr>
            <w:ins w:id="21810" w:author="Author">
              <w:r w:rsidRPr="00CE6D2B">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8A7FDC" w14:textId="77777777" w:rsidR="003F7E2C" w:rsidRPr="00CE6D2B" w:rsidRDefault="003F7E2C" w:rsidP="00BE28D4">
            <w:pPr>
              <w:pStyle w:val="tabletext11"/>
              <w:jc w:val="center"/>
              <w:rPr>
                <w:ins w:id="21811" w:author="Author"/>
              </w:rPr>
            </w:pPr>
            <w:ins w:id="21812" w:author="Author">
              <w:r w:rsidRPr="00CE6D2B">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57E733" w14:textId="77777777" w:rsidR="003F7E2C" w:rsidRPr="00CE6D2B" w:rsidRDefault="003F7E2C" w:rsidP="00BE28D4">
            <w:pPr>
              <w:pStyle w:val="tabletext11"/>
              <w:jc w:val="center"/>
              <w:rPr>
                <w:ins w:id="21813" w:author="Author"/>
              </w:rPr>
            </w:pPr>
            <w:ins w:id="21814" w:author="Author">
              <w:r w:rsidRPr="00CE6D2B">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4D65EB" w14:textId="77777777" w:rsidR="003F7E2C" w:rsidRPr="00CE6D2B" w:rsidRDefault="003F7E2C" w:rsidP="00BE28D4">
            <w:pPr>
              <w:pStyle w:val="tabletext11"/>
              <w:jc w:val="center"/>
              <w:rPr>
                <w:ins w:id="21815" w:author="Author"/>
              </w:rPr>
            </w:pPr>
            <w:ins w:id="21816"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4BD2C6" w14:textId="77777777" w:rsidR="003F7E2C" w:rsidRPr="00CE6D2B" w:rsidRDefault="003F7E2C" w:rsidP="00BE28D4">
            <w:pPr>
              <w:pStyle w:val="tabletext11"/>
              <w:jc w:val="center"/>
              <w:rPr>
                <w:ins w:id="21817" w:author="Author"/>
              </w:rPr>
            </w:pPr>
            <w:ins w:id="21818" w:author="Author">
              <w:r w:rsidRPr="00CE6D2B">
                <w:t xml:space="preserve">0.28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DE1A6B5" w14:textId="77777777" w:rsidR="003F7E2C" w:rsidRPr="00CE6D2B" w:rsidRDefault="003F7E2C" w:rsidP="00BE28D4">
            <w:pPr>
              <w:pStyle w:val="tabletext11"/>
              <w:jc w:val="center"/>
              <w:rPr>
                <w:ins w:id="21819" w:author="Author"/>
              </w:rPr>
            </w:pPr>
            <w:ins w:id="21820"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5511C" w14:textId="77777777" w:rsidR="003F7E2C" w:rsidRPr="00CE6D2B" w:rsidRDefault="003F7E2C" w:rsidP="00BE28D4">
            <w:pPr>
              <w:pStyle w:val="tabletext11"/>
              <w:jc w:val="center"/>
              <w:rPr>
                <w:ins w:id="21821" w:author="Author"/>
              </w:rPr>
            </w:pPr>
            <w:ins w:id="21822" w:author="Author">
              <w:r w:rsidRPr="00CE6D2B">
                <w:t xml:space="preserve">0.25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C57378" w14:textId="77777777" w:rsidR="003F7E2C" w:rsidRPr="00CE6D2B" w:rsidRDefault="003F7E2C" w:rsidP="00BE28D4">
            <w:pPr>
              <w:pStyle w:val="tabletext11"/>
              <w:jc w:val="center"/>
              <w:rPr>
                <w:ins w:id="21823" w:author="Author"/>
              </w:rPr>
            </w:pPr>
            <w:ins w:id="21824"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EB8356" w14:textId="77777777" w:rsidR="003F7E2C" w:rsidRPr="00CE6D2B" w:rsidRDefault="003F7E2C" w:rsidP="00BE28D4">
            <w:pPr>
              <w:pStyle w:val="tabletext11"/>
              <w:jc w:val="center"/>
              <w:rPr>
                <w:ins w:id="21825" w:author="Author"/>
              </w:rPr>
            </w:pPr>
            <w:ins w:id="21826" w:author="Author">
              <w:r w:rsidRPr="00CE6D2B">
                <w:t xml:space="preserve">0.23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1A2B52" w14:textId="77777777" w:rsidR="003F7E2C" w:rsidRPr="00CE6D2B" w:rsidRDefault="003F7E2C" w:rsidP="00BE28D4">
            <w:pPr>
              <w:pStyle w:val="tabletext11"/>
              <w:jc w:val="center"/>
              <w:rPr>
                <w:ins w:id="21827" w:author="Author"/>
              </w:rPr>
            </w:pPr>
            <w:ins w:id="21828" w:author="Author">
              <w:r w:rsidRPr="00CE6D2B">
                <w:t xml:space="preserve">0.22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DFCC1A8" w14:textId="77777777" w:rsidR="003F7E2C" w:rsidRPr="00CE6D2B" w:rsidRDefault="003F7E2C" w:rsidP="00BE28D4">
            <w:pPr>
              <w:pStyle w:val="tabletext11"/>
              <w:jc w:val="center"/>
              <w:rPr>
                <w:ins w:id="21829" w:author="Author"/>
              </w:rPr>
            </w:pPr>
            <w:ins w:id="21830" w:author="Author">
              <w:r w:rsidRPr="00CE6D2B">
                <w:t xml:space="preserve">0.21 </w:t>
              </w:r>
            </w:ins>
          </w:p>
        </w:tc>
      </w:tr>
      <w:tr w:rsidR="003F7E2C" w14:paraId="6917D1A4" w14:textId="77777777" w:rsidTr="00EE1A0A">
        <w:trPr>
          <w:trHeight w:val="190"/>
          <w:ins w:id="21831" w:author="Author"/>
        </w:trPr>
        <w:tc>
          <w:tcPr>
            <w:tcW w:w="200" w:type="dxa"/>
            <w:tcBorders>
              <w:top w:val="single" w:sz="4" w:space="0" w:color="auto"/>
              <w:left w:val="single" w:sz="4" w:space="0" w:color="auto"/>
              <w:bottom w:val="single" w:sz="4" w:space="0" w:color="auto"/>
              <w:right w:val="nil"/>
            </w:tcBorders>
            <w:vAlign w:val="bottom"/>
          </w:tcPr>
          <w:p w14:paraId="01F85202" w14:textId="77777777" w:rsidR="003F7E2C" w:rsidRDefault="003F7E2C" w:rsidP="00BE28D4">
            <w:pPr>
              <w:pStyle w:val="tabletext11"/>
              <w:jc w:val="right"/>
              <w:rPr>
                <w:ins w:id="21832" w:author="Author"/>
              </w:rPr>
            </w:pPr>
          </w:p>
        </w:tc>
        <w:tc>
          <w:tcPr>
            <w:tcW w:w="1580" w:type="dxa"/>
            <w:tcBorders>
              <w:top w:val="single" w:sz="4" w:space="0" w:color="auto"/>
              <w:left w:val="nil"/>
              <w:bottom w:val="single" w:sz="4" w:space="0" w:color="auto"/>
              <w:right w:val="single" w:sz="4" w:space="0" w:color="auto"/>
            </w:tcBorders>
            <w:vAlign w:val="bottom"/>
            <w:hideMark/>
          </w:tcPr>
          <w:p w14:paraId="2E6EBA8B" w14:textId="77777777" w:rsidR="003F7E2C" w:rsidRDefault="003F7E2C" w:rsidP="00BE28D4">
            <w:pPr>
              <w:pStyle w:val="tabletext11"/>
              <w:tabs>
                <w:tab w:val="decimal" w:pos="640"/>
              </w:tabs>
              <w:rPr>
                <w:ins w:id="21833" w:author="Author"/>
              </w:rPr>
            </w:pPr>
            <w:ins w:id="21834" w:author="Author">
              <w:r>
                <w:t>45,000 to 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68F73997" w14:textId="77777777" w:rsidR="003F7E2C" w:rsidRPr="00CE6D2B" w:rsidRDefault="003F7E2C" w:rsidP="00BE28D4">
            <w:pPr>
              <w:pStyle w:val="tabletext11"/>
              <w:jc w:val="center"/>
              <w:rPr>
                <w:ins w:id="21835" w:author="Author"/>
              </w:rPr>
            </w:pPr>
            <w:ins w:id="21836" w:author="Author">
              <w:r w:rsidRPr="00CE6D2B">
                <w:t xml:space="preserve">1.23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F69578E" w14:textId="77777777" w:rsidR="003F7E2C" w:rsidRPr="00CE6D2B" w:rsidRDefault="003F7E2C" w:rsidP="00BE28D4">
            <w:pPr>
              <w:pStyle w:val="tabletext11"/>
              <w:jc w:val="center"/>
              <w:rPr>
                <w:ins w:id="21837" w:author="Author"/>
              </w:rPr>
            </w:pPr>
            <w:ins w:id="21838" w:author="Author">
              <w:r w:rsidRPr="00CE6D2B">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50CC89" w14:textId="77777777" w:rsidR="003F7E2C" w:rsidRPr="00CE6D2B" w:rsidRDefault="003F7E2C" w:rsidP="00BE28D4">
            <w:pPr>
              <w:pStyle w:val="tabletext11"/>
              <w:jc w:val="center"/>
              <w:rPr>
                <w:ins w:id="21839" w:author="Author"/>
              </w:rPr>
            </w:pPr>
            <w:ins w:id="21840" w:author="Author">
              <w:r w:rsidRPr="00CE6D2B">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C3779E" w14:textId="77777777" w:rsidR="003F7E2C" w:rsidRPr="00CE6D2B" w:rsidRDefault="003F7E2C" w:rsidP="00BE28D4">
            <w:pPr>
              <w:pStyle w:val="tabletext11"/>
              <w:jc w:val="center"/>
              <w:rPr>
                <w:ins w:id="21841" w:author="Author"/>
              </w:rPr>
            </w:pPr>
            <w:ins w:id="21842" w:author="Author">
              <w:r w:rsidRPr="00CE6D2B">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D0A5B1" w14:textId="77777777" w:rsidR="003F7E2C" w:rsidRPr="00CE6D2B" w:rsidRDefault="003F7E2C" w:rsidP="00BE28D4">
            <w:pPr>
              <w:pStyle w:val="tabletext11"/>
              <w:jc w:val="center"/>
              <w:rPr>
                <w:ins w:id="21843" w:author="Author"/>
              </w:rPr>
            </w:pPr>
            <w:ins w:id="21844" w:author="Author">
              <w:r w:rsidRPr="00CE6D2B">
                <w:t xml:space="preserve">0.97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71411C" w14:textId="77777777" w:rsidR="003F7E2C" w:rsidRPr="00CE6D2B" w:rsidRDefault="003F7E2C" w:rsidP="00BE28D4">
            <w:pPr>
              <w:pStyle w:val="tabletext11"/>
              <w:jc w:val="center"/>
              <w:rPr>
                <w:ins w:id="21845" w:author="Author"/>
              </w:rPr>
            </w:pPr>
            <w:ins w:id="21846" w:author="Author">
              <w:r w:rsidRPr="00CE6D2B">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DB7F6D" w14:textId="77777777" w:rsidR="003F7E2C" w:rsidRPr="00CE6D2B" w:rsidRDefault="003F7E2C" w:rsidP="00BE28D4">
            <w:pPr>
              <w:pStyle w:val="tabletext11"/>
              <w:jc w:val="center"/>
              <w:rPr>
                <w:ins w:id="21847" w:author="Author"/>
              </w:rPr>
            </w:pPr>
            <w:ins w:id="21848" w:author="Author">
              <w:r w:rsidRPr="00CE6D2B">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B45189" w14:textId="77777777" w:rsidR="003F7E2C" w:rsidRPr="00CE6D2B" w:rsidRDefault="003F7E2C" w:rsidP="00BE28D4">
            <w:pPr>
              <w:pStyle w:val="tabletext11"/>
              <w:jc w:val="center"/>
              <w:rPr>
                <w:ins w:id="21849" w:author="Author"/>
              </w:rPr>
            </w:pPr>
            <w:ins w:id="21850" w:author="Author">
              <w:r w:rsidRPr="00CE6D2B">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A8E5E9" w14:textId="77777777" w:rsidR="003F7E2C" w:rsidRPr="00CE6D2B" w:rsidRDefault="003F7E2C" w:rsidP="00BE28D4">
            <w:pPr>
              <w:pStyle w:val="tabletext11"/>
              <w:jc w:val="center"/>
              <w:rPr>
                <w:ins w:id="21851" w:author="Author"/>
              </w:rPr>
            </w:pPr>
            <w:ins w:id="21852" w:author="Author">
              <w:r w:rsidRPr="00CE6D2B">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890045" w14:textId="77777777" w:rsidR="003F7E2C" w:rsidRPr="00CE6D2B" w:rsidRDefault="003F7E2C" w:rsidP="00BE28D4">
            <w:pPr>
              <w:pStyle w:val="tabletext11"/>
              <w:jc w:val="center"/>
              <w:rPr>
                <w:ins w:id="21853" w:author="Author"/>
              </w:rPr>
            </w:pPr>
            <w:ins w:id="21854" w:author="Author">
              <w:r w:rsidRPr="00CE6D2B">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DC5519" w14:textId="77777777" w:rsidR="003F7E2C" w:rsidRPr="00CE6D2B" w:rsidRDefault="003F7E2C" w:rsidP="00BE28D4">
            <w:pPr>
              <w:pStyle w:val="tabletext11"/>
              <w:jc w:val="center"/>
              <w:rPr>
                <w:ins w:id="21855" w:author="Author"/>
              </w:rPr>
            </w:pPr>
            <w:ins w:id="21856" w:author="Author">
              <w:r w:rsidRPr="00CE6D2B">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B967A3" w14:textId="77777777" w:rsidR="003F7E2C" w:rsidRPr="00CE6D2B" w:rsidRDefault="003F7E2C" w:rsidP="00BE28D4">
            <w:pPr>
              <w:pStyle w:val="tabletext11"/>
              <w:jc w:val="center"/>
              <w:rPr>
                <w:ins w:id="21857" w:author="Author"/>
              </w:rPr>
            </w:pPr>
            <w:ins w:id="21858" w:author="Author">
              <w:r w:rsidRPr="00CE6D2B">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C9C3F6" w14:textId="77777777" w:rsidR="003F7E2C" w:rsidRPr="00CE6D2B" w:rsidRDefault="003F7E2C" w:rsidP="00BE28D4">
            <w:pPr>
              <w:pStyle w:val="tabletext11"/>
              <w:jc w:val="center"/>
              <w:rPr>
                <w:ins w:id="21859" w:author="Author"/>
              </w:rPr>
            </w:pPr>
            <w:ins w:id="21860" w:author="Author">
              <w:r w:rsidRPr="00CE6D2B">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F9600" w14:textId="77777777" w:rsidR="003F7E2C" w:rsidRPr="00CE6D2B" w:rsidRDefault="003F7E2C" w:rsidP="00BE28D4">
            <w:pPr>
              <w:pStyle w:val="tabletext11"/>
              <w:jc w:val="center"/>
              <w:rPr>
                <w:ins w:id="21861" w:author="Author"/>
              </w:rPr>
            </w:pPr>
            <w:ins w:id="21862" w:author="Author">
              <w:r w:rsidRPr="00CE6D2B">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DA4B7B" w14:textId="77777777" w:rsidR="003F7E2C" w:rsidRPr="00CE6D2B" w:rsidRDefault="003F7E2C" w:rsidP="00BE28D4">
            <w:pPr>
              <w:pStyle w:val="tabletext11"/>
              <w:jc w:val="center"/>
              <w:rPr>
                <w:ins w:id="21863" w:author="Author"/>
              </w:rPr>
            </w:pPr>
            <w:ins w:id="21864" w:author="Author">
              <w:r w:rsidRPr="00CE6D2B">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8E5A1E" w14:textId="77777777" w:rsidR="003F7E2C" w:rsidRPr="00CE6D2B" w:rsidRDefault="003F7E2C" w:rsidP="00BE28D4">
            <w:pPr>
              <w:pStyle w:val="tabletext11"/>
              <w:jc w:val="center"/>
              <w:rPr>
                <w:ins w:id="21865" w:author="Author"/>
              </w:rPr>
            </w:pPr>
            <w:ins w:id="21866" w:author="Author">
              <w:r w:rsidRPr="00CE6D2B">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23FFBA" w14:textId="77777777" w:rsidR="003F7E2C" w:rsidRPr="00CE6D2B" w:rsidRDefault="003F7E2C" w:rsidP="00BE28D4">
            <w:pPr>
              <w:pStyle w:val="tabletext11"/>
              <w:jc w:val="center"/>
              <w:rPr>
                <w:ins w:id="21867" w:author="Author"/>
              </w:rPr>
            </w:pPr>
            <w:ins w:id="21868" w:author="Author">
              <w:r w:rsidRPr="00CE6D2B">
                <w:t xml:space="preserve">0.39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163959" w14:textId="77777777" w:rsidR="003F7E2C" w:rsidRPr="00CE6D2B" w:rsidRDefault="003F7E2C" w:rsidP="00BE28D4">
            <w:pPr>
              <w:pStyle w:val="tabletext11"/>
              <w:jc w:val="center"/>
              <w:rPr>
                <w:ins w:id="21869" w:author="Author"/>
              </w:rPr>
            </w:pPr>
            <w:ins w:id="21870" w:author="Author">
              <w:r w:rsidRPr="00CE6D2B">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A2B657" w14:textId="77777777" w:rsidR="003F7E2C" w:rsidRPr="00CE6D2B" w:rsidRDefault="003F7E2C" w:rsidP="00BE28D4">
            <w:pPr>
              <w:pStyle w:val="tabletext11"/>
              <w:jc w:val="center"/>
              <w:rPr>
                <w:ins w:id="21871" w:author="Author"/>
              </w:rPr>
            </w:pPr>
            <w:ins w:id="21872" w:author="Author">
              <w:r w:rsidRPr="00CE6D2B">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3A19DC" w14:textId="77777777" w:rsidR="003F7E2C" w:rsidRPr="00CE6D2B" w:rsidRDefault="003F7E2C" w:rsidP="00BE28D4">
            <w:pPr>
              <w:pStyle w:val="tabletext11"/>
              <w:jc w:val="center"/>
              <w:rPr>
                <w:ins w:id="21873" w:author="Author"/>
              </w:rPr>
            </w:pPr>
            <w:ins w:id="21874" w:author="Author">
              <w:r w:rsidRPr="00CE6D2B">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EE09D" w14:textId="77777777" w:rsidR="003F7E2C" w:rsidRPr="00CE6D2B" w:rsidRDefault="003F7E2C" w:rsidP="00BE28D4">
            <w:pPr>
              <w:pStyle w:val="tabletext11"/>
              <w:jc w:val="center"/>
              <w:rPr>
                <w:ins w:id="21875" w:author="Author"/>
              </w:rPr>
            </w:pPr>
            <w:ins w:id="21876" w:author="Author">
              <w:r w:rsidRPr="00CE6D2B">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FBE31E" w14:textId="77777777" w:rsidR="003F7E2C" w:rsidRPr="00CE6D2B" w:rsidRDefault="003F7E2C" w:rsidP="00BE28D4">
            <w:pPr>
              <w:pStyle w:val="tabletext11"/>
              <w:jc w:val="center"/>
              <w:rPr>
                <w:ins w:id="21877" w:author="Author"/>
              </w:rPr>
            </w:pPr>
            <w:ins w:id="21878" w:author="Author">
              <w:r w:rsidRPr="00CE6D2B">
                <w:t xml:space="preserve">0.30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D44C7F3" w14:textId="77777777" w:rsidR="003F7E2C" w:rsidRPr="00CE6D2B" w:rsidRDefault="003F7E2C" w:rsidP="00BE28D4">
            <w:pPr>
              <w:pStyle w:val="tabletext11"/>
              <w:jc w:val="center"/>
              <w:rPr>
                <w:ins w:id="21879" w:author="Author"/>
              </w:rPr>
            </w:pPr>
            <w:ins w:id="21880" w:author="Author">
              <w:r w:rsidRPr="00CE6D2B">
                <w:t xml:space="preserve">0.28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B764C9" w14:textId="77777777" w:rsidR="003F7E2C" w:rsidRPr="00CE6D2B" w:rsidRDefault="003F7E2C" w:rsidP="00BE28D4">
            <w:pPr>
              <w:pStyle w:val="tabletext11"/>
              <w:jc w:val="center"/>
              <w:rPr>
                <w:ins w:id="21881" w:author="Author"/>
              </w:rPr>
            </w:pPr>
            <w:ins w:id="21882" w:author="Author">
              <w:r w:rsidRPr="00CE6D2B">
                <w:t xml:space="preserve">0.27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A22CA3" w14:textId="77777777" w:rsidR="003F7E2C" w:rsidRPr="00CE6D2B" w:rsidRDefault="003F7E2C" w:rsidP="00BE28D4">
            <w:pPr>
              <w:pStyle w:val="tabletext11"/>
              <w:jc w:val="center"/>
              <w:rPr>
                <w:ins w:id="21883" w:author="Author"/>
              </w:rPr>
            </w:pPr>
            <w:ins w:id="21884" w:author="Author">
              <w:r w:rsidRPr="00CE6D2B">
                <w:t xml:space="preserve">0.26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975D35" w14:textId="77777777" w:rsidR="003F7E2C" w:rsidRPr="00CE6D2B" w:rsidRDefault="003F7E2C" w:rsidP="00BE28D4">
            <w:pPr>
              <w:pStyle w:val="tabletext11"/>
              <w:jc w:val="center"/>
              <w:rPr>
                <w:ins w:id="21885" w:author="Author"/>
              </w:rPr>
            </w:pPr>
            <w:ins w:id="21886" w:author="Author">
              <w:r w:rsidRPr="00CE6D2B">
                <w:t xml:space="preserve">0.24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DF74A1" w14:textId="77777777" w:rsidR="003F7E2C" w:rsidRPr="00CE6D2B" w:rsidRDefault="003F7E2C" w:rsidP="00BE28D4">
            <w:pPr>
              <w:pStyle w:val="tabletext11"/>
              <w:jc w:val="center"/>
              <w:rPr>
                <w:ins w:id="21887" w:author="Author"/>
              </w:rPr>
            </w:pPr>
            <w:ins w:id="21888" w:author="Author">
              <w:r w:rsidRPr="00CE6D2B">
                <w:t xml:space="preserve">0.23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489E4B4" w14:textId="77777777" w:rsidR="003F7E2C" w:rsidRPr="00CE6D2B" w:rsidRDefault="003F7E2C" w:rsidP="00BE28D4">
            <w:pPr>
              <w:pStyle w:val="tabletext11"/>
              <w:jc w:val="center"/>
              <w:rPr>
                <w:ins w:id="21889" w:author="Author"/>
              </w:rPr>
            </w:pPr>
            <w:ins w:id="21890" w:author="Author">
              <w:r w:rsidRPr="00CE6D2B">
                <w:t xml:space="preserve">0.22 </w:t>
              </w:r>
            </w:ins>
          </w:p>
        </w:tc>
      </w:tr>
      <w:tr w:rsidR="003F7E2C" w14:paraId="337266D9" w14:textId="77777777" w:rsidTr="00EE1A0A">
        <w:trPr>
          <w:trHeight w:val="190"/>
          <w:ins w:id="21891" w:author="Author"/>
        </w:trPr>
        <w:tc>
          <w:tcPr>
            <w:tcW w:w="200" w:type="dxa"/>
            <w:tcBorders>
              <w:top w:val="single" w:sz="4" w:space="0" w:color="auto"/>
              <w:left w:val="single" w:sz="4" w:space="0" w:color="auto"/>
              <w:bottom w:val="single" w:sz="4" w:space="0" w:color="auto"/>
              <w:right w:val="nil"/>
            </w:tcBorders>
            <w:vAlign w:val="bottom"/>
          </w:tcPr>
          <w:p w14:paraId="51D261E9" w14:textId="77777777" w:rsidR="003F7E2C" w:rsidRDefault="003F7E2C" w:rsidP="00BE28D4">
            <w:pPr>
              <w:pStyle w:val="tabletext11"/>
              <w:jc w:val="right"/>
              <w:rPr>
                <w:ins w:id="21892" w:author="Author"/>
              </w:rPr>
            </w:pPr>
          </w:p>
        </w:tc>
        <w:tc>
          <w:tcPr>
            <w:tcW w:w="1580" w:type="dxa"/>
            <w:tcBorders>
              <w:top w:val="single" w:sz="4" w:space="0" w:color="auto"/>
              <w:left w:val="nil"/>
              <w:bottom w:val="single" w:sz="4" w:space="0" w:color="auto"/>
              <w:right w:val="single" w:sz="4" w:space="0" w:color="auto"/>
            </w:tcBorders>
            <w:vAlign w:val="bottom"/>
            <w:hideMark/>
          </w:tcPr>
          <w:p w14:paraId="0F02FF9D" w14:textId="77777777" w:rsidR="003F7E2C" w:rsidRDefault="003F7E2C" w:rsidP="00BE28D4">
            <w:pPr>
              <w:pStyle w:val="tabletext11"/>
              <w:tabs>
                <w:tab w:val="decimal" w:pos="640"/>
              </w:tabs>
              <w:rPr>
                <w:ins w:id="21893" w:author="Author"/>
              </w:rPr>
            </w:pPr>
            <w:ins w:id="21894" w:author="Author">
              <w:r>
                <w:t>50,000 to 54,999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114E6F5" w14:textId="77777777" w:rsidR="003F7E2C" w:rsidRPr="00CE6D2B" w:rsidRDefault="003F7E2C" w:rsidP="00BE28D4">
            <w:pPr>
              <w:pStyle w:val="tabletext11"/>
              <w:jc w:val="center"/>
              <w:rPr>
                <w:ins w:id="21895" w:author="Author"/>
              </w:rPr>
            </w:pPr>
            <w:ins w:id="21896" w:author="Author">
              <w:r w:rsidRPr="00CE6D2B">
                <w:t xml:space="preserve">1.26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19ECEBF8" w14:textId="77777777" w:rsidR="003F7E2C" w:rsidRPr="00CE6D2B" w:rsidRDefault="003F7E2C" w:rsidP="00BE28D4">
            <w:pPr>
              <w:pStyle w:val="tabletext11"/>
              <w:jc w:val="center"/>
              <w:rPr>
                <w:ins w:id="21897" w:author="Author"/>
              </w:rPr>
            </w:pPr>
            <w:ins w:id="21898" w:author="Author">
              <w:r w:rsidRPr="00CE6D2B">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254DF5" w14:textId="77777777" w:rsidR="003F7E2C" w:rsidRPr="00CE6D2B" w:rsidRDefault="003F7E2C" w:rsidP="00BE28D4">
            <w:pPr>
              <w:pStyle w:val="tabletext11"/>
              <w:jc w:val="center"/>
              <w:rPr>
                <w:ins w:id="21899" w:author="Author"/>
              </w:rPr>
            </w:pPr>
            <w:ins w:id="21900" w:author="Author">
              <w:r w:rsidRPr="00CE6D2B">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2C6C35" w14:textId="77777777" w:rsidR="003F7E2C" w:rsidRPr="00CE6D2B" w:rsidRDefault="003F7E2C" w:rsidP="00BE28D4">
            <w:pPr>
              <w:pStyle w:val="tabletext11"/>
              <w:jc w:val="center"/>
              <w:rPr>
                <w:ins w:id="21901" w:author="Author"/>
              </w:rPr>
            </w:pPr>
            <w:ins w:id="21902" w:author="Author">
              <w:r w:rsidRPr="00CE6D2B">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401849" w14:textId="77777777" w:rsidR="003F7E2C" w:rsidRPr="00CE6D2B" w:rsidRDefault="003F7E2C" w:rsidP="00BE28D4">
            <w:pPr>
              <w:pStyle w:val="tabletext11"/>
              <w:jc w:val="center"/>
              <w:rPr>
                <w:ins w:id="21903" w:author="Author"/>
              </w:rPr>
            </w:pPr>
            <w:ins w:id="21904" w:author="Author">
              <w:r w:rsidRPr="00CE6D2B">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0A7D3" w14:textId="77777777" w:rsidR="003F7E2C" w:rsidRPr="00CE6D2B" w:rsidRDefault="003F7E2C" w:rsidP="00BE28D4">
            <w:pPr>
              <w:pStyle w:val="tabletext11"/>
              <w:jc w:val="center"/>
              <w:rPr>
                <w:ins w:id="21905" w:author="Author"/>
              </w:rPr>
            </w:pPr>
            <w:ins w:id="21906" w:author="Author">
              <w:r w:rsidRPr="00CE6D2B">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63146F" w14:textId="77777777" w:rsidR="003F7E2C" w:rsidRPr="00CE6D2B" w:rsidRDefault="003F7E2C" w:rsidP="00BE28D4">
            <w:pPr>
              <w:pStyle w:val="tabletext11"/>
              <w:jc w:val="center"/>
              <w:rPr>
                <w:ins w:id="21907" w:author="Author"/>
              </w:rPr>
            </w:pPr>
            <w:ins w:id="21908" w:author="Author">
              <w:r w:rsidRPr="00CE6D2B">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13A471" w14:textId="77777777" w:rsidR="003F7E2C" w:rsidRPr="00CE6D2B" w:rsidRDefault="003F7E2C" w:rsidP="00BE28D4">
            <w:pPr>
              <w:pStyle w:val="tabletext11"/>
              <w:jc w:val="center"/>
              <w:rPr>
                <w:ins w:id="21909" w:author="Author"/>
              </w:rPr>
            </w:pPr>
            <w:ins w:id="21910" w:author="Author">
              <w:r w:rsidRPr="00CE6D2B">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984CC8" w14:textId="77777777" w:rsidR="003F7E2C" w:rsidRPr="00CE6D2B" w:rsidRDefault="003F7E2C" w:rsidP="00BE28D4">
            <w:pPr>
              <w:pStyle w:val="tabletext11"/>
              <w:jc w:val="center"/>
              <w:rPr>
                <w:ins w:id="21911" w:author="Author"/>
              </w:rPr>
            </w:pPr>
            <w:ins w:id="21912" w:author="Author">
              <w:r w:rsidRPr="00CE6D2B">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C67B4E" w14:textId="77777777" w:rsidR="003F7E2C" w:rsidRPr="00CE6D2B" w:rsidRDefault="003F7E2C" w:rsidP="00BE28D4">
            <w:pPr>
              <w:pStyle w:val="tabletext11"/>
              <w:jc w:val="center"/>
              <w:rPr>
                <w:ins w:id="21913" w:author="Author"/>
              </w:rPr>
            </w:pPr>
            <w:ins w:id="21914" w:author="Author">
              <w:r w:rsidRPr="00CE6D2B">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7559B2" w14:textId="77777777" w:rsidR="003F7E2C" w:rsidRPr="00CE6D2B" w:rsidRDefault="003F7E2C" w:rsidP="00BE28D4">
            <w:pPr>
              <w:pStyle w:val="tabletext11"/>
              <w:jc w:val="center"/>
              <w:rPr>
                <w:ins w:id="21915" w:author="Author"/>
              </w:rPr>
            </w:pPr>
            <w:ins w:id="21916" w:author="Author">
              <w:r w:rsidRPr="00CE6D2B">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FECCE4" w14:textId="77777777" w:rsidR="003F7E2C" w:rsidRPr="00CE6D2B" w:rsidRDefault="003F7E2C" w:rsidP="00BE28D4">
            <w:pPr>
              <w:pStyle w:val="tabletext11"/>
              <w:jc w:val="center"/>
              <w:rPr>
                <w:ins w:id="21917" w:author="Author"/>
              </w:rPr>
            </w:pPr>
            <w:ins w:id="21918" w:author="Author">
              <w:r w:rsidRPr="00CE6D2B">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072EC2" w14:textId="77777777" w:rsidR="003F7E2C" w:rsidRPr="00CE6D2B" w:rsidRDefault="003F7E2C" w:rsidP="00BE28D4">
            <w:pPr>
              <w:pStyle w:val="tabletext11"/>
              <w:jc w:val="center"/>
              <w:rPr>
                <w:ins w:id="21919" w:author="Author"/>
              </w:rPr>
            </w:pPr>
            <w:ins w:id="21920" w:author="Author">
              <w:r w:rsidRPr="00CE6D2B">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99797C" w14:textId="77777777" w:rsidR="003F7E2C" w:rsidRPr="00CE6D2B" w:rsidRDefault="003F7E2C" w:rsidP="00BE28D4">
            <w:pPr>
              <w:pStyle w:val="tabletext11"/>
              <w:jc w:val="center"/>
              <w:rPr>
                <w:ins w:id="21921" w:author="Author"/>
              </w:rPr>
            </w:pPr>
            <w:ins w:id="21922" w:author="Author">
              <w:r w:rsidRPr="00CE6D2B">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D63594" w14:textId="77777777" w:rsidR="003F7E2C" w:rsidRPr="00CE6D2B" w:rsidRDefault="003F7E2C" w:rsidP="00BE28D4">
            <w:pPr>
              <w:pStyle w:val="tabletext11"/>
              <w:jc w:val="center"/>
              <w:rPr>
                <w:ins w:id="21923" w:author="Author"/>
              </w:rPr>
            </w:pPr>
            <w:ins w:id="21924" w:author="Author">
              <w:r w:rsidRPr="00CE6D2B">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D25D0F" w14:textId="77777777" w:rsidR="003F7E2C" w:rsidRPr="00CE6D2B" w:rsidRDefault="003F7E2C" w:rsidP="00BE28D4">
            <w:pPr>
              <w:pStyle w:val="tabletext11"/>
              <w:jc w:val="center"/>
              <w:rPr>
                <w:ins w:id="21925" w:author="Author"/>
              </w:rPr>
            </w:pPr>
            <w:ins w:id="21926" w:author="Author">
              <w:r w:rsidRPr="00CE6D2B">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48F0AC" w14:textId="77777777" w:rsidR="003F7E2C" w:rsidRPr="00CE6D2B" w:rsidRDefault="003F7E2C" w:rsidP="00BE28D4">
            <w:pPr>
              <w:pStyle w:val="tabletext11"/>
              <w:jc w:val="center"/>
              <w:rPr>
                <w:ins w:id="21927" w:author="Author"/>
              </w:rPr>
            </w:pPr>
            <w:ins w:id="21928" w:author="Author">
              <w:r w:rsidRPr="00CE6D2B">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45E9BA" w14:textId="77777777" w:rsidR="003F7E2C" w:rsidRPr="00CE6D2B" w:rsidRDefault="003F7E2C" w:rsidP="00BE28D4">
            <w:pPr>
              <w:pStyle w:val="tabletext11"/>
              <w:jc w:val="center"/>
              <w:rPr>
                <w:ins w:id="21929" w:author="Author"/>
              </w:rPr>
            </w:pPr>
            <w:ins w:id="21930" w:author="Author">
              <w:r w:rsidRPr="00CE6D2B">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2445FD" w14:textId="77777777" w:rsidR="003F7E2C" w:rsidRPr="00CE6D2B" w:rsidRDefault="003F7E2C" w:rsidP="00BE28D4">
            <w:pPr>
              <w:pStyle w:val="tabletext11"/>
              <w:jc w:val="center"/>
              <w:rPr>
                <w:ins w:id="21931" w:author="Author"/>
              </w:rPr>
            </w:pPr>
            <w:ins w:id="21932" w:author="Author">
              <w:r w:rsidRPr="00CE6D2B">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9D9DFA" w14:textId="77777777" w:rsidR="003F7E2C" w:rsidRPr="00CE6D2B" w:rsidRDefault="003F7E2C" w:rsidP="00BE28D4">
            <w:pPr>
              <w:pStyle w:val="tabletext11"/>
              <w:jc w:val="center"/>
              <w:rPr>
                <w:ins w:id="21933" w:author="Author"/>
              </w:rPr>
            </w:pPr>
            <w:ins w:id="21934" w:author="Author">
              <w:r w:rsidRPr="00CE6D2B">
                <w:t xml:space="preserve">0.38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C259F5" w14:textId="77777777" w:rsidR="003F7E2C" w:rsidRPr="00CE6D2B" w:rsidRDefault="003F7E2C" w:rsidP="00BE28D4">
            <w:pPr>
              <w:pStyle w:val="tabletext11"/>
              <w:jc w:val="center"/>
              <w:rPr>
                <w:ins w:id="21935" w:author="Author"/>
              </w:rPr>
            </w:pPr>
            <w:ins w:id="21936" w:author="Author">
              <w:r w:rsidRPr="00CE6D2B">
                <w:t xml:space="preserve">0.37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01F98C" w14:textId="77777777" w:rsidR="003F7E2C" w:rsidRPr="00CE6D2B" w:rsidRDefault="003F7E2C" w:rsidP="00BE28D4">
            <w:pPr>
              <w:pStyle w:val="tabletext11"/>
              <w:jc w:val="center"/>
              <w:rPr>
                <w:ins w:id="21937" w:author="Author"/>
              </w:rPr>
            </w:pPr>
            <w:ins w:id="21938" w:author="Author">
              <w:r w:rsidRPr="00CE6D2B">
                <w:t xml:space="preserve">0.35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DCF5F20" w14:textId="77777777" w:rsidR="003F7E2C" w:rsidRPr="00CE6D2B" w:rsidRDefault="003F7E2C" w:rsidP="00BE28D4">
            <w:pPr>
              <w:pStyle w:val="tabletext11"/>
              <w:jc w:val="center"/>
              <w:rPr>
                <w:ins w:id="21939" w:author="Author"/>
              </w:rPr>
            </w:pPr>
            <w:ins w:id="21940" w:author="Author">
              <w:r w:rsidRPr="00CE6D2B">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8144B5" w14:textId="77777777" w:rsidR="003F7E2C" w:rsidRPr="00CE6D2B" w:rsidRDefault="003F7E2C" w:rsidP="00BE28D4">
            <w:pPr>
              <w:pStyle w:val="tabletext11"/>
              <w:jc w:val="center"/>
              <w:rPr>
                <w:ins w:id="21941" w:author="Author"/>
              </w:rPr>
            </w:pPr>
            <w:ins w:id="21942" w:author="Author">
              <w:r w:rsidRPr="00CE6D2B">
                <w:t xml:space="preserve">0.33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35DE26" w14:textId="77777777" w:rsidR="003F7E2C" w:rsidRPr="00CE6D2B" w:rsidRDefault="003F7E2C" w:rsidP="00BE28D4">
            <w:pPr>
              <w:pStyle w:val="tabletext11"/>
              <w:jc w:val="center"/>
              <w:rPr>
                <w:ins w:id="21943" w:author="Author"/>
              </w:rPr>
            </w:pPr>
            <w:ins w:id="21944" w:author="Author">
              <w:r w:rsidRPr="00CE6D2B">
                <w:t xml:space="preserve">0.31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981E29" w14:textId="77777777" w:rsidR="003F7E2C" w:rsidRPr="00CE6D2B" w:rsidRDefault="003F7E2C" w:rsidP="00BE28D4">
            <w:pPr>
              <w:pStyle w:val="tabletext11"/>
              <w:jc w:val="center"/>
              <w:rPr>
                <w:ins w:id="21945" w:author="Author"/>
              </w:rPr>
            </w:pPr>
            <w:ins w:id="21946" w:author="Author">
              <w:r w:rsidRPr="00CE6D2B">
                <w:t xml:space="preserve">0.30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C9FA3D" w14:textId="77777777" w:rsidR="003F7E2C" w:rsidRPr="00CE6D2B" w:rsidRDefault="003F7E2C" w:rsidP="00BE28D4">
            <w:pPr>
              <w:pStyle w:val="tabletext11"/>
              <w:jc w:val="center"/>
              <w:rPr>
                <w:ins w:id="21947" w:author="Author"/>
              </w:rPr>
            </w:pPr>
            <w:ins w:id="21948" w:author="Author">
              <w:r w:rsidRPr="00CE6D2B">
                <w:t xml:space="preserve">0.29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B91CD00" w14:textId="77777777" w:rsidR="003F7E2C" w:rsidRPr="00CE6D2B" w:rsidRDefault="003F7E2C" w:rsidP="00BE28D4">
            <w:pPr>
              <w:pStyle w:val="tabletext11"/>
              <w:jc w:val="center"/>
              <w:rPr>
                <w:ins w:id="21949" w:author="Author"/>
              </w:rPr>
            </w:pPr>
            <w:ins w:id="21950" w:author="Author">
              <w:r w:rsidRPr="00CE6D2B">
                <w:t xml:space="preserve">0.28 </w:t>
              </w:r>
            </w:ins>
          </w:p>
        </w:tc>
      </w:tr>
      <w:tr w:rsidR="003F7E2C" w14:paraId="274268D0" w14:textId="77777777" w:rsidTr="00EE1A0A">
        <w:trPr>
          <w:trHeight w:val="190"/>
          <w:ins w:id="21951" w:author="Author"/>
        </w:trPr>
        <w:tc>
          <w:tcPr>
            <w:tcW w:w="200" w:type="dxa"/>
            <w:tcBorders>
              <w:top w:val="single" w:sz="4" w:space="0" w:color="auto"/>
              <w:left w:val="single" w:sz="4" w:space="0" w:color="auto"/>
              <w:bottom w:val="single" w:sz="4" w:space="0" w:color="auto"/>
              <w:right w:val="nil"/>
            </w:tcBorders>
            <w:vAlign w:val="bottom"/>
          </w:tcPr>
          <w:p w14:paraId="46E0513F" w14:textId="77777777" w:rsidR="003F7E2C" w:rsidRDefault="003F7E2C" w:rsidP="00BE28D4">
            <w:pPr>
              <w:pStyle w:val="tabletext11"/>
              <w:jc w:val="right"/>
              <w:rPr>
                <w:ins w:id="21952" w:author="Author"/>
              </w:rPr>
            </w:pPr>
          </w:p>
        </w:tc>
        <w:tc>
          <w:tcPr>
            <w:tcW w:w="1580" w:type="dxa"/>
            <w:tcBorders>
              <w:top w:val="single" w:sz="4" w:space="0" w:color="auto"/>
              <w:left w:val="nil"/>
              <w:bottom w:val="single" w:sz="4" w:space="0" w:color="auto"/>
              <w:right w:val="single" w:sz="4" w:space="0" w:color="auto"/>
            </w:tcBorders>
            <w:vAlign w:val="bottom"/>
            <w:hideMark/>
          </w:tcPr>
          <w:p w14:paraId="2699C37E" w14:textId="77777777" w:rsidR="003F7E2C" w:rsidRDefault="003F7E2C" w:rsidP="00BE28D4">
            <w:pPr>
              <w:pStyle w:val="tabletext11"/>
              <w:tabs>
                <w:tab w:val="decimal" w:pos="640"/>
              </w:tabs>
              <w:rPr>
                <w:ins w:id="21953" w:author="Author"/>
              </w:rPr>
            </w:pPr>
            <w:ins w:id="21954" w:author="Author">
              <w:r>
                <w:t>55,000 to 64,999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3ED77EF" w14:textId="77777777" w:rsidR="003F7E2C" w:rsidRPr="00CE6D2B" w:rsidRDefault="003F7E2C" w:rsidP="00BE28D4">
            <w:pPr>
              <w:pStyle w:val="tabletext11"/>
              <w:jc w:val="center"/>
              <w:rPr>
                <w:ins w:id="21955" w:author="Author"/>
              </w:rPr>
            </w:pPr>
            <w:ins w:id="21956" w:author="Author">
              <w:r w:rsidRPr="00CE6D2B">
                <w:t xml:space="preserve">1.31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81F10BE" w14:textId="77777777" w:rsidR="003F7E2C" w:rsidRPr="00CE6D2B" w:rsidRDefault="003F7E2C" w:rsidP="00BE28D4">
            <w:pPr>
              <w:pStyle w:val="tabletext11"/>
              <w:jc w:val="center"/>
              <w:rPr>
                <w:ins w:id="21957" w:author="Author"/>
              </w:rPr>
            </w:pPr>
            <w:ins w:id="21958" w:author="Author">
              <w:r w:rsidRPr="00CE6D2B">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D25237" w14:textId="77777777" w:rsidR="003F7E2C" w:rsidRPr="00CE6D2B" w:rsidRDefault="003F7E2C" w:rsidP="00BE28D4">
            <w:pPr>
              <w:pStyle w:val="tabletext11"/>
              <w:jc w:val="center"/>
              <w:rPr>
                <w:ins w:id="21959" w:author="Author"/>
              </w:rPr>
            </w:pPr>
            <w:ins w:id="21960" w:author="Author">
              <w:r w:rsidRPr="00CE6D2B">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A8F84C" w14:textId="77777777" w:rsidR="003F7E2C" w:rsidRPr="00CE6D2B" w:rsidRDefault="003F7E2C" w:rsidP="00BE28D4">
            <w:pPr>
              <w:pStyle w:val="tabletext11"/>
              <w:jc w:val="center"/>
              <w:rPr>
                <w:ins w:id="21961" w:author="Author"/>
              </w:rPr>
            </w:pPr>
            <w:ins w:id="21962" w:author="Author">
              <w:r w:rsidRPr="00CE6D2B">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4A6029" w14:textId="77777777" w:rsidR="003F7E2C" w:rsidRPr="00CE6D2B" w:rsidRDefault="003F7E2C" w:rsidP="00BE28D4">
            <w:pPr>
              <w:pStyle w:val="tabletext11"/>
              <w:jc w:val="center"/>
              <w:rPr>
                <w:ins w:id="21963" w:author="Author"/>
              </w:rPr>
            </w:pPr>
            <w:ins w:id="21964" w:author="Author">
              <w:r w:rsidRPr="00CE6D2B">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57FBF4" w14:textId="77777777" w:rsidR="003F7E2C" w:rsidRPr="00CE6D2B" w:rsidRDefault="003F7E2C" w:rsidP="00BE28D4">
            <w:pPr>
              <w:pStyle w:val="tabletext11"/>
              <w:jc w:val="center"/>
              <w:rPr>
                <w:ins w:id="21965" w:author="Author"/>
              </w:rPr>
            </w:pPr>
            <w:ins w:id="21966" w:author="Author">
              <w:r w:rsidRPr="00CE6D2B">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69B188" w14:textId="77777777" w:rsidR="003F7E2C" w:rsidRPr="00CE6D2B" w:rsidRDefault="003F7E2C" w:rsidP="00BE28D4">
            <w:pPr>
              <w:pStyle w:val="tabletext11"/>
              <w:jc w:val="center"/>
              <w:rPr>
                <w:ins w:id="21967" w:author="Author"/>
              </w:rPr>
            </w:pPr>
            <w:ins w:id="21968" w:author="Author">
              <w:r w:rsidRPr="00CE6D2B">
                <w:t xml:space="preserve">0.84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CC8BD7" w14:textId="77777777" w:rsidR="003F7E2C" w:rsidRPr="00CE6D2B" w:rsidRDefault="003F7E2C" w:rsidP="00BE28D4">
            <w:pPr>
              <w:pStyle w:val="tabletext11"/>
              <w:jc w:val="center"/>
              <w:rPr>
                <w:ins w:id="21969" w:author="Author"/>
              </w:rPr>
            </w:pPr>
            <w:ins w:id="21970"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1DA45A" w14:textId="77777777" w:rsidR="003F7E2C" w:rsidRPr="00CE6D2B" w:rsidRDefault="003F7E2C" w:rsidP="00BE28D4">
            <w:pPr>
              <w:pStyle w:val="tabletext11"/>
              <w:jc w:val="center"/>
              <w:rPr>
                <w:ins w:id="21971" w:author="Author"/>
              </w:rPr>
            </w:pPr>
            <w:ins w:id="21972" w:author="Author">
              <w:r w:rsidRPr="00CE6D2B">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36E417" w14:textId="77777777" w:rsidR="003F7E2C" w:rsidRPr="00CE6D2B" w:rsidRDefault="003F7E2C" w:rsidP="00BE28D4">
            <w:pPr>
              <w:pStyle w:val="tabletext11"/>
              <w:jc w:val="center"/>
              <w:rPr>
                <w:ins w:id="21973" w:author="Author"/>
              </w:rPr>
            </w:pPr>
            <w:ins w:id="21974" w:author="Author">
              <w:r w:rsidRPr="00CE6D2B">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D92691" w14:textId="77777777" w:rsidR="003F7E2C" w:rsidRPr="00CE6D2B" w:rsidRDefault="003F7E2C" w:rsidP="00BE28D4">
            <w:pPr>
              <w:pStyle w:val="tabletext11"/>
              <w:jc w:val="center"/>
              <w:rPr>
                <w:ins w:id="21975" w:author="Author"/>
              </w:rPr>
            </w:pPr>
            <w:ins w:id="21976"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A944D8" w14:textId="77777777" w:rsidR="003F7E2C" w:rsidRPr="00CE6D2B" w:rsidRDefault="003F7E2C" w:rsidP="00BE28D4">
            <w:pPr>
              <w:pStyle w:val="tabletext11"/>
              <w:jc w:val="center"/>
              <w:rPr>
                <w:ins w:id="21977" w:author="Author"/>
              </w:rPr>
            </w:pPr>
            <w:ins w:id="21978" w:author="Author">
              <w:r w:rsidRPr="00CE6D2B">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C2E6D7" w14:textId="77777777" w:rsidR="003F7E2C" w:rsidRPr="00CE6D2B" w:rsidRDefault="003F7E2C" w:rsidP="00BE28D4">
            <w:pPr>
              <w:pStyle w:val="tabletext11"/>
              <w:jc w:val="center"/>
              <w:rPr>
                <w:ins w:id="21979" w:author="Author"/>
              </w:rPr>
            </w:pPr>
            <w:ins w:id="21980" w:author="Author">
              <w:r w:rsidRPr="00CE6D2B">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1E8DD0" w14:textId="77777777" w:rsidR="003F7E2C" w:rsidRPr="00CE6D2B" w:rsidRDefault="003F7E2C" w:rsidP="00BE28D4">
            <w:pPr>
              <w:pStyle w:val="tabletext11"/>
              <w:jc w:val="center"/>
              <w:rPr>
                <w:ins w:id="21981" w:author="Author"/>
              </w:rPr>
            </w:pPr>
            <w:ins w:id="21982" w:author="Author">
              <w:r w:rsidRPr="00CE6D2B">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3337E2" w14:textId="77777777" w:rsidR="003F7E2C" w:rsidRPr="00CE6D2B" w:rsidRDefault="003F7E2C" w:rsidP="00BE28D4">
            <w:pPr>
              <w:pStyle w:val="tabletext11"/>
              <w:jc w:val="center"/>
              <w:rPr>
                <w:ins w:id="21983" w:author="Author"/>
              </w:rPr>
            </w:pPr>
            <w:ins w:id="21984" w:author="Author">
              <w:r w:rsidRPr="00CE6D2B">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F3B258" w14:textId="77777777" w:rsidR="003F7E2C" w:rsidRPr="00CE6D2B" w:rsidRDefault="003F7E2C" w:rsidP="00BE28D4">
            <w:pPr>
              <w:pStyle w:val="tabletext11"/>
              <w:jc w:val="center"/>
              <w:rPr>
                <w:ins w:id="21985" w:author="Author"/>
              </w:rPr>
            </w:pPr>
            <w:ins w:id="21986" w:author="Author">
              <w:r w:rsidRPr="00CE6D2B">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0D9A42" w14:textId="77777777" w:rsidR="003F7E2C" w:rsidRPr="00CE6D2B" w:rsidRDefault="003F7E2C" w:rsidP="00BE28D4">
            <w:pPr>
              <w:pStyle w:val="tabletext11"/>
              <w:jc w:val="center"/>
              <w:rPr>
                <w:ins w:id="21987" w:author="Author"/>
              </w:rPr>
            </w:pPr>
            <w:ins w:id="21988" w:author="Author">
              <w:r w:rsidRPr="00CE6D2B">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E3A9F8" w14:textId="77777777" w:rsidR="003F7E2C" w:rsidRPr="00CE6D2B" w:rsidRDefault="003F7E2C" w:rsidP="00BE28D4">
            <w:pPr>
              <w:pStyle w:val="tabletext11"/>
              <w:jc w:val="center"/>
              <w:rPr>
                <w:ins w:id="21989" w:author="Author"/>
              </w:rPr>
            </w:pPr>
            <w:ins w:id="21990" w:author="Author">
              <w:r w:rsidRPr="00CE6D2B">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FC80B0" w14:textId="77777777" w:rsidR="003F7E2C" w:rsidRPr="00CE6D2B" w:rsidRDefault="003F7E2C" w:rsidP="00BE28D4">
            <w:pPr>
              <w:pStyle w:val="tabletext11"/>
              <w:jc w:val="center"/>
              <w:rPr>
                <w:ins w:id="21991" w:author="Author"/>
              </w:rPr>
            </w:pPr>
            <w:ins w:id="21992" w:author="Author">
              <w:r w:rsidRPr="00CE6D2B">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E1A181" w14:textId="77777777" w:rsidR="003F7E2C" w:rsidRPr="00CE6D2B" w:rsidRDefault="003F7E2C" w:rsidP="00BE28D4">
            <w:pPr>
              <w:pStyle w:val="tabletext11"/>
              <w:jc w:val="center"/>
              <w:rPr>
                <w:ins w:id="21993" w:author="Author"/>
              </w:rPr>
            </w:pPr>
            <w:ins w:id="21994" w:author="Author">
              <w:r w:rsidRPr="00CE6D2B">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FD82DE" w14:textId="77777777" w:rsidR="003F7E2C" w:rsidRPr="00CE6D2B" w:rsidRDefault="003F7E2C" w:rsidP="00BE28D4">
            <w:pPr>
              <w:pStyle w:val="tabletext11"/>
              <w:jc w:val="center"/>
              <w:rPr>
                <w:ins w:id="21995" w:author="Author"/>
              </w:rPr>
            </w:pPr>
            <w:ins w:id="21996" w:author="Author">
              <w:r w:rsidRPr="00CE6D2B">
                <w:t xml:space="preserve">0.40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92508D" w14:textId="77777777" w:rsidR="003F7E2C" w:rsidRPr="00CE6D2B" w:rsidRDefault="003F7E2C" w:rsidP="00BE28D4">
            <w:pPr>
              <w:pStyle w:val="tabletext11"/>
              <w:jc w:val="center"/>
              <w:rPr>
                <w:ins w:id="21997" w:author="Author"/>
              </w:rPr>
            </w:pPr>
            <w:ins w:id="21998" w:author="Author">
              <w:r w:rsidRPr="00CE6D2B">
                <w:t xml:space="preserve">0.38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928D2CA" w14:textId="77777777" w:rsidR="003F7E2C" w:rsidRPr="00CE6D2B" w:rsidRDefault="003F7E2C" w:rsidP="00BE28D4">
            <w:pPr>
              <w:pStyle w:val="tabletext11"/>
              <w:jc w:val="center"/>
              <w:rPr>
                <w:ins w:id="21999" w:author="Author"/>
              </w:rPr>
            </w:pPr>
            <w:ins w:id="22000" w:author="Author">
              <w:r w:rsidRPr="00CE6D2B">
                <w:t xml:space="preserve">0.36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2B779D" w14:textId="77777777" w:rsidR="003F7E2C" w:rsidRPr="00CE6D2B" w:rsidRDefault="003F7E2C" w:rsidP="00BE28D4">
            <w:pPr>
              <w:pStyle w:val="tabletext11"/>
              <w:jc w:val="center"/>
              <w:rPr>
                <w:ins w:id="22001" w:author="Author"/>
              </w:rPr>
            </w:pPr>
            <w:ins w:id="22002" w:author="Author">
              <w:r w:rsidRPr="00CE6D2B">
                <w:t xml:space="preserve">0.35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98688D" w14:textId="77777777" w:rsidR="003F7E2C" w:rsidRPr="00CE6D2B" w:rsidRDefault="003F7E2C" w:rsidP="00BE28D4">
            <w:pPr>
              <w:pStyle w:val="tabletext11"/>
              <w:jc w:val="center"/>
              <w:rPr>
                <w:ins w:id="22003" w:author="Author"/>
              </w:rPr>
            </w:pPr>
            <w:ins w:id="22004" w:author="Author">
              <w:r w:rsidRPr="00CE6D2B">
                <w:t xml:space="preserve">0.34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FAAA2" w14:textId="77777777" w:rsidR="003F7E2C" w:rsidRPr="00CE6D2B" w:rsidRDefault="003F7E2C" w:rsidP="00BE28D4">
            <w:pPr>
              <w:pStyle w:val="tabletext11"/>
              <w:jc w:val="center"/>
              <w:rPr>
                <w:ins w:id="22005" w:author="Author"/>
              </w:rPr>
            </w:pPr>
            <w:ins w:id="22006" w:author="Author">
              <w:r w:rsidRPr="00CE6D2B">
                <w:t xml:space="preserve">0.32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71F8A4" w14:textId="77777777" w:rsidR="003F7E2C" w:rsidRPr="00CE6D2B" w:rsidRDefault="003F7E2C" w:rsidP="00BE28D4">
            <w:pPr>
              <w:pStyle w:val="tabletext11"/>
              <w:jc w:val="center"/>
              <w:rPr>
                <w:ins w:id="22007" w:author="Author"/>
              </w:rPr>
            </w:pPr>
            <w:ins w:id="22008" w:author="Author">
              <w:r w:rsidRPr="00CE6D2B">
                <w:t xml:space="preserve">0.31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D5CAC15" w14:textId="77777777" w:rsidR="003F7E2C" w:rsidRPr="00CE6D2B" w:rsidRDefault="003F7E2C" w:rsidP="00BE28D4">
            <w:pPr>
              <w:pStyle w:val="tabletext11"/>
              <w:jc w:val="center"/>
              <w:rPr>
                <w:ins w:id="22009" w:author="Author"/>
              </w:rPr>
            </w:pPr>
            <w:ins w:id="22010" w:author="Author">
              <w:r w:rsidRPr="00CE6D2B">
                <w:t xml:space="preserve">0.30 </w:t>
              </w:r>
            </w:ins>
          </w:p>
        </w:tc>
      </w:tr>
      <w:tr w:rsidR="003F7E2C" w14:paraId="2E31259B" w14:textId="77777777" w:rsidTr="00EE1A0A">
        <w:trPr>
          <w:trHeight w:val="190"/>
          <w:ins w:id="22011" w:author="Author"/>
        </w:trPr>
        <w:tc>
          <w:tcPr>
            <w:tcW w:w="200" w:type="dxa"/>
            <w:tcBorders>
              <w:top w:val="single" w:sz="4" w:space="0" w:color="auto"/>
              <w:left w:val="single" w:sz="4" w:space="0" w:color="auto"/>
              <w:bottom w:val="single" w:sz="4" w:space="0" w:color="auto"/>
              <w:right w:val="nil"/>
            </w:tcBorders>
            <w:vAlign w:val="bottom"/>
          </w:tcPr>
          <w:p w14:paraId="39BBBC78" w14:textId="77777777" w:rsidR="003F7E2C" w:rsidRDefault="003F7E2C" w:rsidP="00BE28D4">
            <w:pPr>
              <w:pStyle w:val="tabletext11"/>
              <w:jc w:val="right"/>
              <w:rPr>
                <w:ins w:id="22012" w:author="Author"/>
              </w:rPr>
            </w:pPr>
          </w:p>
        </w:tc>
        <w:tc>
          <w:tcPr>
            <w:tcW w:w="1580" w:type="dxa"/>
            <w:tcBorders>
              <w:top w:val="single" w:sz="4" w:space="0" w:color="auto"/>
              <w:left w:val="nil"/>
              <w:bottom w:val="single" w:sz="4" w:space="0" w:color="auto"/>
              <w:right w:val="single" w:sz="4" w:space="0" w:color="auto"/>
            </w:tcBorders>
            <w:vAlign w:val="bottom"/>
            <w:hideMark/>
          </w:tcPr>
          <w:p w14:paraId="723A1751" w14:textId="77777777" w:rsidR="003F7E2C" w:rsidRDefault="003F7E2C" w:rsidP="00BE28D4">
            <w:pPr>
              <w:pStyle w:val="tabletext11"/>
              <w:tabs>
                <w:tab w:val="decimal" w:pos="640"/>
              </w:tabs>
              <w:rPr>
                <w:ins w:id="22013" w:author="Author"/>
              </w:rPr>
            </w:pPr>
            <w:ins w:id="22014" w:author="Author">
              <w:r>
                <w:t>65,000 to 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99D6275" w14:textId="77777777" w:rsidR="003F7E2C" w:rsidRPr="00CE6D2B" w:rsidRDefault="003F7E2C" w:rsidP="00BE28D4">
            <w:pPr>
              <w:pStyle w:val="tabletext11"/>
              <w:jc w:val="center"/>
              <w:rPr>
                <w:ins w:id="22015" w:author="Author"/>
              </w:rPr>
            </w:pPr>
            <w:ins w:id="22016" w:author="Author">
              <w:r w:rsidRPr="00CE6D2B">
                <w:t xml:space="preserve">1.36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5D6E8DC" w14:textId="77777777" w:rsidR="003F7E2C" w:rsidRPr="00CE6D2B" w:rsidRDefault="003F7E2C" w:rsidP="00BE28D4">
            <w:pPr>
              <w:pStyle w:val="tabletext11"/>
              <w:jc w:val="center"/>
              <w:rPr>
                <w:ins w:id="22017" w:author="Author"/>
              </w:rPr>
            </w:pPr>
            <w:ins w:id="22018" w:author="Author">
              <w:r w:rsidRPr="00CE6D2B">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B02F45" w14:textId="77777777" w:rsidR="003F7E2C" w:rsidRPr="00CE6D2B" w:rsidRDefault="003F7E2C" w:rsidP="00BE28D4">
            <w:pPr>
              <w:pStyle w:val="tabletext11"/>
              <w:jc w:val="center"/>
              <w:rPr>
                <w:ins w:id="22019" w:author="Author"/>
              </w:rPr>
            </w:pPr>
            <w:ins w:id="22020" w:author="Author">
              <w:r w:rsidRPr="00CE6D2B">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121A66" w14:textId="77777777" w:rsidR="003F7E2C" w:rsidRPr="00CE6D2B" w:rsidRDefault="003F7E2C" w:rsidP="00BE28D4">
            <w:pPr>
              <w:pStyle w:val="tabletext11"/>
              <w:jc w:val="center"/>
              <w:rPr>
                <w:ins w:id="22021" w:author="Author"/>
              </w:rPr>
            </w:pPr>
            <w:ins w:id="22022" w:author="Author">
              <w:r w:rsidRPr="00CE6D2B">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8B749B" w14:textId="77777777" w:rsidR="003F7E2C" w:rsidRPr="00CE6D2B" w:rsidRDefault="003F7E2C" w:rsidP="00BE28D4">
            <w:pPr>
              <w:pStyle w:val="tabletext11"/>
              <w:jc w:val="center"/>
              <w:rPr>
                <w:ins w:id="22023" w:author="Author"/>
              </w:rPr>
            </w:pPr>
            <w:ins w:id="22024" w:author="Author">
              <w:r w:rsidRPr="00CE6D2B">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050A1B" w14:textId="77777777" w:rsidR="003F7E2C" w:rsidRPr="00CE6D2B" w:rsidRDefault="003F7E2C" w:rsidP="00BE28D4">
            <w:pPr>
              <w:pStyle w:val="tabletext11"/>
              <w:jc w:val="center"/>
              <w:rPr>
                <w:ins w:id="22025" w:author="Author"/>
              </w:rPr>
            </w:pPr>
            <w:ins w:id="22026" w:author="Author">
              <w:r w:rsidRPr="00CE6D2B">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6163F4" w14:textId="77777777" w:rsidR="003F7E2C" w:rsidRPr="00CE6D2B" w:rsidRDefault="003F7E2C" w:rsidP="00BE28D4">
            <w:pPr>
              <w:pStyle w:val="tabletext11"/>
              <w:jc w:val="center"/>
              <w:rPr>
                <w:ins w:id="22027" w:author="Author"/>
              </w:rPr>
            </w:pPr>
            <w:ins w:id="22028" w:author="Author">
              <w:r w:rsidRPr="00CE6D2B">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446696" w14:textId="77777777" w:rsidR="003F7E2C" w:rsidRPr="00CE6D2B" w:rsidRDefault="003F7E2C" w:rsidP="00BE28D4">
            <w:pPr>
              <w:pStyle w:val="tabletext11"/>
              <w:jc w:val="center"/>
              <w:rPr>
                <w:ins w:id="22029" w:author="Author"/>
              </w:rPr>
            </w:pPr>
            <w:ins w:id="22030" w:author="Author">
              <w:r w:rsidRPr="00CE6D2B">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205E5D" w14:textId="77777777" w:rsidR="003F7E2C" w:rsidRPr="00CE6D2B" w:rsidRDefault="003F7E2C" w:rsidP="00BE28D4">
            <w:pPr>
              <w:pStyle w:val="tabletext11"/>
              <w:jc w:val="center"/>
              <w:rPr>
                <w:ins w:id="22031" w:author="Author"/>
              </w:rPr>
            </w:pPr>
            <w:ins w:id="22032"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D0CF67" w14:textId="77777777" w:rsidR="003F7E2C" w:rsidRPr="00CE6D2B" w:rsidRDefault="003F7E2C" w:rsidP="00BE28D4">
            <w:pPr>
              <w:pStyle w:val="tabletext11"/>
              <w:jc w:val="center"/>
              <w:rPr>
                <w:ins w:id="22033" w:author="Author"/>
              </w:rPr>
            </w:pPr>
            <w:ins w:id="22034" w:author="Author">
              <w:r w:rsidRPr="00CE6D2B">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B19669" w14:textId="77777777" w:rsidR="003F7E2C" w:rsidRPr="00CE6D2B" w:rsidRDefault="003F7E2C" w:rsidP="00BE28D4">
            <w:pPr>
              <w:pStyle w:val="tabletext11"/>
              <w:jc w:val="center"/>
              <w:rPr>
                <w:ins w:id="22035" w:author="Author"/>
              </w:rPr>
            </w:pPr>
            <w:ins w:id="22036" w:author="Author">
              <w:r w:rsidRPr="00CE6D2B">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E3F484" w14:textId="77777777" w:rsidR="003F7E2C" w:rsidRPr="00CE6D2B" w:rsidRDefault="003F7E2C" w:rsidP="00BE28D4">
            <w:pPr>
              <w:pStyle w:val="tabletext11"/>
              <w:jc w:val="center"/>
              <w:rPr>
                <w:ins w:id="22037" w:author="Author"/>
              </w:rPr>
            </w:pPr>
            <w:ins w:id="22038" w:author="Author">
              <w:r w:rsidRPr="00CE6D2B">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283289" w14:textId="77777777" w:rsidR="003F7E2C" w:rsidRPr="00CE6D2B" w:rsidRDefault="003F7E2C" w:rsidP="00BE28D4">
            <w:pPr>
              <w:pStyle w:val="tabletext11"/>
              <w:jc w:val="center"/>
              <w:rPr>
                <w:ins w:id="22039" w:author="Author"/>
              </w:rPr>
            </w:pPr>
            <w:ins w:id="22040" w:author="Author">
              <w:r w:rsidRPr="00CE6D2B">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278FA7" w14:textId="77777777" w:rsidR="003F7E2C" w:rsidRPr="00CE6D2B" w:rsidRDefault="003F7E2C" w:rsidP="00BE28D4">
            <w:pPr>
              <w:pStyle w:val="tabletext11"/>
              <w:jc w:val="center"/>
              <w:rPr>
                <w:ins w:id="22041" w:author="Author"/>
              </w:rPr>
            </w:pPr>
            <w:ins w:id="22042" w:author="Author">
              <w:r w:rsidRPr="00CE6D2B">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BEEA5C" w14:textId="77777777" w:rsidR="003F7E2C" w:rsidRPr="00CE6D2B" w:rsidRDefault="003F7E2C" w:rsidP="00BE28D4">
            <w:pPr>
              <w:pStyle w:val="tabletext11"/>
              <w:jc w:val="center"/>
              <w:rPr>
                <w:ins w:id="22043" w:author="Author"/>
              </w:rPr>
            </w:pPr>
            <w:ins w:id="22044" w:author="Author">
              <w:r w:rsidRPr="00CE6D2B">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31AC75" w14:textId="77777777" w:rsidR="003F7E2C" w:rsidRPr="00CE6D2B" w:rsidRDefault="003F7E2C" w:rsidP="00BE28D4">
            <w:pPr>
              <w:pStyle w:val="tabletext11"/>
              <w:jc w:val="center"/>
              <w:rPr>
                <w:ins w:id="22045" w:author="Author"/>
              </w:rPr>
            </w:pPr>
            <w:ins w:id="22046" w:author="Author">
              <w:r w:rsidRPr="00CE6D2B">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B1C099" w14:textId="77777777" w:rsidR="003F7E2C" w:rsidRPr="00CE6D2B" w:rsidRDefault="003F7E2C" w:rsidP="00BE28D4">
            <w:pPr>
              <w:pStyle w:val="tabletext11"/>
              <w:jc w:val="center"/>
              <w:rPr>
                <w:ins w:id="22047" w:author="Author"/>
              </w:rPr>
            </w:pPr>
            <w:ins w:id="22048" w:author="Author">
              <w:r w:rsidRPr="00CE6D2B">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367AFC" w14:textId="77777777" w:rsidR="003F7E2C" w:rsidRPr="00CE6D2B" w:rsidRDefault="003F7E2C" w:rsidP="00BE28D4">
            <w:pPr>
              <w:pStyle w:val="tabletext11"/>
              <w:jc w:val="center"/>
              <w:rPr>
                <w:ins w:id="22049" w:author="Author"/>
              </w:rPr>
            </w:pPr>
            <w:ins w:id="22050"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18E15F" w14:textId="77777777" w:rsidR="003F7E2C" w:rsidRPr="00CE6D2B" w:rsidRDefault="003F7E2C" w:rsidP="00BE28D4">
            <w:pPr>
              <w:pStyle w:val="tabletext11"/>
              <w:jc w:val="center"/>
              <w:rPr>
                <w:ins w:id="22051" w:author="Author"/>
              </w:rPr>
            </w:pPr>
            <w:ins w:id="22052" w:author="Author">
              <w:r w:rsidRPr="00CE6D2B">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8AF2D2" w14:textId="77777777" w:rsidR="003F7E2C" w:rsidRPr="00CE6D2B" w:rsidRDefault="003F7E2C" w:rsidP="00BE28D4">
            <w:pPr>
              <w:pStyle w:val="tabletext11"/>
              <w:jc w:val="center"/>
              <w:rPr>
                <w:ins w:id="22053" w:author="Author"/>
              </w:rPr>
            </w:pPr>
            <w:ins w:id="22054" w:author="Author">
              <w:r w:rsidRPr="00CE6D2B">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923F1F" w14:textId="77777777" w:rsidR="003F7E2C" w:rsidRPr="00CE6D2B" w:rsidRDefault="003F7E2C" w:rsidP="00BE28D4">
            <w:pPr>
              <w:pStyle w:val="tabletext11"/>
              <w:jc w:val="center"/>
              <w:rPr>
                <w:ins w:id="22055" w:author="Author"/>
              </w:rPr>
            </w:pPr>
            <w:ins w:id="22056" w:author="Author">
              <w:r w:rsidRPr="00CE6D2B">
                <w:t xml:space="preserve">0.48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8C8A7D" w14:textId="77777777" w:rsidR="003F7E2C" w:rsidRPr="00CE6D2B" w:rsidRDefault="003F7E2C" w:rsidP="00BE28D4">
            <w:pPr>
              <w:pStyle w:val="tabletext11"/>
              <w:jc w:val="center"/>
              <w:rPr>
                <w:ins w:id="22057" w:author="Author"/>
              </w:rPr>
            </w:pPr>
            <w:ins w:id="22058" w:author="Author">
              <w:r w:rsidRPr="00CE6D2B">
                <w:t xml:space="preserve">0.46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6A9AB8F" w14:textId="77777777" w:rsidR="003F7E2C" w:rsidRPr="00CE6D2B" w:rsidRDefault="003F7E2C" w:rsidP="00BE28D4">
            <w:pPr>
              <w:pStyle w:val="tabletext11"/>
              <w:jc w:val="center"/>
              <w:rPr>
                <w:ins w:id="22059" w:author="Author"/>
              </w:rPr>
            </w:pPr>
            <w:ins w:id="22060" w:author="Author">
              <w:r w:rsidRPr="00CE6D2B">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277818" w14:textId="77777777" w:rsidR="003F7E2C" w:rsidRPr="00CE6D2B" w:rsidRDefault="003F7E2C" w:rsidP="00BE28D4">
            <w:pPr>
              <w:pStyle w:val="tabletext11"/>
              <w:jc w:val="center"/>
              <w:rPr>
                <w:ins w:id="22061" w:author="Author"/>
              </w:rPr>
            </w:pPr>
            <w:ins w:id="22062" w:author="Author">
              <w:r w:rsidRPr="00CE6D2B">
                <w:t xml:space="preserve">0.43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37272E" w14:textId="77777777" w:rsidR="003F7E2C" w:rsidRPr="00CE6D2B" w:rsidRDefault="003F7E2C" w:rsidP="00BE28D4">
            <w:pPr>
              <w:pStyle w:val="tabletext11"/>
              <w:jc w:val="center"/>
              <w:rPr>
                <w:ins w:id="22063" w:author="Author"/>
              </w:rPr>
            </w:pPr>
            <w:ins w:id="22064" w:author="Author">
              <w:r w:rsidRPr="00CE6D2B">
                <w:t xml:space="preserve">0.42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6F04B" w14:textId="77777777" w:rsidR="003F7E2C" w:rsidRPr="00CE6D2B" w:rsidRDefault="003F7E2C" w:rsidP="00BE28D4">
            <w:pPr>
              <w:pStyle w:val="tabletext11"/>
              <w:jc w:val="center"/>
              <w:rPr>
                <w:ins w:id="22065" w:author="Author"/>
              </w:rPr>
            </w:pPr>
            <w:ins w:id="22066" w:author="Author">
              <w:r w:rsidRPr="00CE6D2B">
                <w:t xml:space="preserve">0.41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9D4C42" w14:textId="77777777" w:rsidR="003F7E2C" w:rsidRPr="00CE6D2B" w:rsidRDefault="003F7E2C" w:rsidP="00BE28D4">
            <w:pPr>
              <w:pStyle w:val="tabletext11"/>
              <w:jc w:val="center"/>
              <w:rPr>
                <w:ins w:id="22067" w:author="Author"/>
              </w:rPr>
            </w:pPr>
            <w:ins w:id="22068" w:author="Author">
              <w:r w:rsidRPr="00CE6D2B">
                <w:t xml:space="preserve">0.40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8833FBF" w14:textId="77777777" w:rsidR="003F7E2C" w:rsidRPr="00CE6D2B" w:rsidRDefault="003F7E2C" w:rsidP="00BE28D4">
            <w:pPr>
              <w:pStyle w:val="tabletext11"/>
              <w:jc w:val="center"/>
              <w:rPr>
                <w:ins w:id="22069" w:author="Author"/>
              </w:rPr>
            </w:pPr>
            <w:ins w:id="22070" w:author="Author">
              <w:r w:rsidRPr="00CE6D2B">
                <w:t xml:space="preserve">0.38 </w:t>
              </w:r>
            </w:ins>
          </w:p>
        </w:tc>
      </w:tr>
      <w:tr w:rsidR="003F7E2C" w14:paraId="45C010F4" w14:textId="77777777" w:rsidTr="00EE1A0A">
        <w:trPr>
          <w:trHeight w:val="190"/>
          <w:ins w:id="22071" w:author="Author"/>
        </w:trPr>
        <w:tc>
          <w:tcPr>
            <w:tcW w:w="200" w:type="dxa"/>
            <w:tcBorders>
              <w:top w:val="single" w:sz="4" w:space="0" w:color="auto"/>
              <w:left w:val="single" w:sz="4" w:space="0" w:color="auto"/>
              <w:bottom w:val="single" w:sz="4" w:space="0" w:color="auto"/>
              <w:right w:val="nil"/>
            </w:tcBorders>
            <w:vAlign w:val="bottom"/>
          </w:tcPr>
          <w:p w14:paraId="2E7C6D06" w14:textId="77777777" w:rsidR="003F7E2C" w:rsidRDefault="003F7E2C" w:rsidP="00BE28D4">
            <w:pPr>
              <w:pStyle w:val="tabletext11"/>
              <w:jc w:val="right"/>
              <w:rPr>
                <w:ins w:id="22072" w:author="Author"/>
              </w:rPr>
            </w:pPr>
          </w:p>
        </w:tc>
        <w:tc>
          <w:tcPr>
            <w:tcW w:w="1580" w:type="dxa"/>
            <w:tcBorders>
              <w:top w:val="single" w:sz="4" w:space="0" w:color="auto"/>
              <w:left w:val="nil"/>
              <w:bottom w:val="single" w:sz="4" w:space="0" w:color="auto"/>
              <w:right w:val="single" w:sz="4" w:space="0" w:color="auto"/>
            </w:tcBorders>
            <w:vAlign w:val="bottom"/>
            <w:hideMark/>
          </w:tcPr>
          <w:p w14:paraId="766F3E1E" w14:textId="77777777" w:rsidR="003F7E2C" w:rsidRDefault="003F7E2C" w:rsidP="00BE28D4">
            <w:pPr>
              <w:pStyle w:val="tabletext11"/>
              <w:tabs>
                <w:tab w:val="decimal" w:pos="640"/>
              </w:tabs>
              <w:rPr>
                <w:ins w:id="22073" w:author="Author"/>
              </w:rPr>
            </w:pPr>
            <w:ins w:id="22074" w:author="Author">
              <w:r>
                <w:t>75,000 to 84,999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4AEF4EB" w14:textId="77777777" w:rsidR="003F7E2C" w:rsidRPr="00CE6D2B" w:rsidRDefault="003F7E2C" w:rsidP="00BE28D4">
            <w:pPr>
              <w:pStyle w:val="tabletext11"/>
              <w:jc w:val="center"/>
              <w:rPr>
                <w:ins w:id="22075" w:author="Author"/>
              </w:rPr>
            </w:pPr>
            <w:ins w:id="22076" w:author="Author">
              <w:r w:rsidRPr="00CE6D2B">
                <w:t xml:space="preserve">1.41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6F6A420" w14:textId="77777777" w:rsidR="003F7E2C" w:rsidRPr="00CE6D2B" w:rsidRDefault="003F7E2C" w:rsidP="00BE28D4">
            <w:pPr>
              <w:pStyle w:val="tabletext11"/>
              <w:jc w:val="center"/>
              <w:rPr>
                <w:ins w:id="22077" w:author="Author"/>
              </w:rPr>
            </w:pPr>
            <w:ins w:id="22078" w:author="Author">
              <w:r w:rsidRPr="00CE6D2B">
                <w:t xml:space="preserve">1.41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0347C7" w14:textId="77777777" w:rsidR="003F7E2C" w:rsidRPr="00CE6D2B" w:rsidRDefault="003F7E2C" w:rsidP="00BE28D4">
            <w:pPr>
              <w:pStyle w:val="tabletext11"/>
              <w:jc w:val="center"/>
              <w:rPr>
                <w:ins w:id="22079" w:author="Author"/>
              </w:rPr>
            </w:pPr>
            <w:ins w:id="22080" w:author="Author">
              <w:r w:rsidRPr="00CE6D2B">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E56333" w14:textId="77777777" w:rsidR="003F7E2C" w:rsidRPr="00CE6D2B" w:rsidRDefault="003F7E2C" w:rsidP="00BE28D4">
            <w:pPr>
              <w:pStyle w:val="tabletext11"/>
              <w:jc w:val="center"/>
              <w:rPr>
                <w:ins w:id="22081" w:author="Author"/>
              </w:rPr>
            </w:pPr>
            <w:ins w:id="22082" w:author="Author">
              <w:r w:rsidRPr="00CE6D2B">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1B876D" w14:textId="77777777" w:rsidR="003F7E2C" w:rsidRPr="00CE6D2B" w:rsidRDefault="003F7E2C" w:rsidP="00BE28D4">
            <w:pPr>
              <w:pStyle w:val="tabletext11"/>
              <w:jc w:val="center"/>
              <w:rPr>
                <w:ins w:id="22083" w:author="Author"/>
              </w:rPr>
            </w:pPr>
            <w:ins w:id="22084" w:author="Author">
              <w:r w:rsidRPr="00CE6D2B">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2729A7" w14:textId="77777777" w:rsidR="003F7E2C" w:rsidRPr="00CE6D2B" w:rsidRDefault="003F7E2C" w:rsidP="00BE28D4">
            <w:pPr>
              <w:pStyle w:val="tabletext11"/>
              <w:jc w:val="center"/>
              <w:rPr>
                <w:ins w:id="22085" w:author="Author"/>
              </w:rPr>
            </w:pPr>
            <w:ins w:id="22086" w:author="Author">
              <w:r w:rsidRPr="00CE6D2B">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75C954" w14:textId="77777777" w:rsidR="003F7E2C" w:rsidRPr="00CE6D2B" w:rsidRDefault="003F7E2C" w:rsidP="00BE28D4">
            <w:pPr>
              <w:pStyle w:val="tabletext11"/>
              <w:jc w:val="center"/>
              <w:rPr>
                <w:ins w:id="22087" w:author="Author"/>
              </w:rPr>
            </w:pPr>
            <w:ins w:id="22088" w:author="Author">
              <w:r w:rsidRPr="00CE6D2B">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B9774E" w14:textId="77777777" w:rsidR="003F7E2C" w:rsidRPr="00CE6D2B" w:rsidRDefault="003F7E2C" w:rsidP="00BE28D4">
            <w:pPr>
              <w:pStyle w:val="tabletext11"/>
              <w:jc w:val="center"/>
              <w:rPr>
                <w:ins w:id="22089" w:author="Author"/>
              </w:rPr>
            </w:pPr>
            <w:ins w:id="22090" w:author="Author">
              <w:r w:rsidRPr="00CE6D2B">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22B25E" w14:textId="77777777" w:rsidR="003F7E2C" w:rsidRPr="00CE6D2B" w:rsidRDefault="003F7E2C" w:rsidP="00BE28D4">
            <w:pPr>
              <w:pStyle w:val="tabletext11"/>
              <w:jc w:val="center"/>
              <w:rPr>
                <w:ins w:id="22091" w:author="Author"/>
              </w:rPr>
            </w:pPr>
            <w:ins w:id="22092" w:author="Author">
              <w:r w:rsidRPr="00CE6D2B">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21A17B" w14:textId="77777777" w:rsidR="003F7E2C" w:rsidRPr="00CE6D2B" w:rsidRDefault="003F7E2C" w:rsidP="00BE28D4">
            <w:pPr>
              <w:pStyle w:val="tabletext11"/>
              <w:jc w:val="center"/>
              <w:rPr>
                <w:ins w:id="22093" w:author="Author"/>
              </w:rPr>
            </w:pPr>
            <w:ins w:id="22094"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3CC3A6" w14:textId="77777777" w:rsidR="003F7E2C" w:rsidRPr="00CE6D2B" w:rsidRDefault="003F7E2C" w:rsidP="00BE28D4">
            <w:pPr>
              <w:pStyle w:val="tabletext11"/>
              <w:jc w:val="center"/>
              <w:rPr>
                <w:ins w:id="22095" w:author="Author"/>
              </w:rPr>
            </w:pPr>
            <w:ins w:id="22096" w:author="Author">
              <w:r w:rsidRPr="00CE6D2B">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2A9A97" w14:textId="77777777" w:rsidR="003F7E2C" w:rsidRPr="00CE6D2B" w:rsidRDefault="003F7E2C" w:rsidP="00BE28D4">
            <w:pPr>
              <w:pStyle w:val="tabletext11"/>
              <w:jc w:val="center"/>
              <w:rPr>
                <w:ins w:id="22097" w:author="Author"/>
              </w:rPr>
            </w:pPr>
            <w:ins w:id="22098" w:author="Author">
              <w:r w:rsidRPr="00CE6D2B">
                <w:t xml:space="preserve">0.67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7939D2" w14:textId="77777777" w:rsidR="003F7E2C" w:rsidRPr="00CE6D2B" w:rsidRDefault="003F7E2C" w:rsidP="00BE28D4">
            <w:pPr>
              <w:pStyle w:val="tabletext11"/>
              <w:jc w:val="center"/>
              <w:rPr>
                <w:ins w:id="22099" w:author="Author"/>
              </w:rPr>
            </w:pPr>
            <w:ins w:id="22100" w:author="Author">
              <w:r w:rsidRPr="00CE6D2B">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ABF226" w14:textId="77777777" w:rsidR="003F7E2C" w:rsidRPr="00CE6D2B" w:rsidRDefault="003F7E2C" w:rsidP="00BE28D4">
            <w:pPr>
              <w:pStyle w:val="tabletext11"/>
              <w:jc w:val="center"/>
              <w:rPr>
                <w:ins w:id="22101" w:author="Author"/>
              </w:rPr>
            </w:pPr>
            <w:ins w:id="22102" w:author="Author">
              <w:r w:rsidRPr="00CE6D2B">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7572DF" w14:textId="77777777" w:rsidR="003F7E2C" w:rsidRPr="00CE6D2B" w:rsidRDefault="003F7E2C" w:rsidP="00BE28D4">
            <w:pPr>
              <w:pStyle w:val="tabletext11"/>
              <w:jc w:val="center"/>
              <w:rPr>
                <w:ins w:id="22103" w:author="Author"/>
              </w:rPr>
            </w:pPr>
            <w:ins w:id="22104" w:author="Author">
              <w:r w:rsidRPr="00CE6D2B">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4B166" w14:textId="77777777" w:rsidR="003F7E2C" w:rsidRPr="00CE6D2B" w:rsidRDefault="003F7E2C" w:rsidP="00BE28D4">
            <w:pPr>
              <w:pStyle w:val="tabletext11"/>
              <w:jc w:val="center"/>
              <w:rPr>
                <w:ins w:id="22105" w:author="Author"/>
              </w:rPr>
            </w:pPr>
            <w:ins w:id="22106" w:author="Author">
              <w:r w:rsidRPr="00CE6D2B">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D66E78" w14:textId="77777777" w:rsidR="003F7E2C" w:rsidRPr="00CE6D2B" w:rsidRDefault="003F7E2C" w:rsidP="00BE28D4">
            <w:pPr>
              <w:pStyle w:val="tabletext11"/>
              <w:jc w:val="center"/>
              <w:rPr>
                <w:ins w:id="22107" w:author="Author"/>
              </w:rPr>
            </w:pPr>
            <w:ins w:id="22108" w:author="Author">
              <w:r w:rsidRPr="00CE6D2B">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58D853" w14:textId="77777777" w:rsidR="003F7E2C" w:rsidRPr="00CE6D2B" w:rsidRDefault="003F7E2C" w:rsidP="00BE28D4">
            <w:pPr>
              <w:pStyle w:val="tabletext11"/>
              <w:jc w:val="center"/>
              <w:rPr>
                <w:ins w:id="22109" w:author="Author"/>
              </w:rPr>
            </w:pPr>
            <w:ins w:id="22110" w:author="Author">
              <w:r w:rsidRPr="00CE6D2B">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6F9CD4" w14:textId="77777777" w:rsidR="003F7E2C" w:rsidRPr="00CE6D2B" w:rsidRDefault="003F7E2C" w:rsidP="00BE28D4">
            <w:pPr>
              <w:pStyle w:val="tabletext11"/>
              <w:jc w:val="center"/>
              <w:rPr>
                <w:ins w:id="22111" w:author="Author"/>
              </w:rPr>
            </w:pPr>
            <w:ins w:id="22112" w:author="Author">
              <w:r w:rsidRPr="00CE6D2B">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E03F18" w14:textId="77777777" w:rsidR="003F7E2C" w:rsidRPr="00CE6D2B" w:rsidRDefault="003F7E2C" w:rsidP="00BE28D4">
            <w:pPr>
              <w:pStyle w:val="tabletext11"/>
              <w:jc w:val="center"/>
              <w:rPr>
                <w:ins w:id="22113" w:author="Author"/>
              </w:rPr>
            </w:pPr>
            <w:ins w:id="22114" w:author="Author">
              <w:r w:rsidRPr="00CE6D2B">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E13989" w14:textId="77777777" w:rsidR="003F7E2C" w:rsidRPr="00CE6D2B" w:rsidRDefault="003F7E2C" w:rsidP="00BE28D4">
            <w:pPr>
              <w:pStyle w:val="tabletext11"/>
              <w:jc w:val="center"/>
              <w:rPr>
                <w:ins w:id="22115" w:author="Author"/>
              </w:rPr>
            </w:pPr>
            <w:ins w:id="22116" w:author="Author">
              <w:r w:rsidRPr="00CE6D2B">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6910FE" w14:textId="77777777" w:rsidR="003F7E2C" w:rsidRPr="00CE6D2B" w:rsidRDefault="003F7E2C" w:rsidP="00BE28D4">
            <w:pPr>
              <w:pStyle w:val="tabletext11"/>
              <w:jc w:val="center"/>
              <w:rPr>
                <w:ins w:id="22117" w:author="Author"/>
              </w:rPr>
            </w:pPr>
            <w:ins w:id="22118" w:author="Author">
              <w:r w:rsidRPr="00CE6D2B">
                <w:t xml:space="preserve">0.50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0BD9A0A" w14:textId="77777777" w:rsidR="003F7E2C" w:rsidRPr="00CE6D2B" w:rsidRDefault="003F7E2C" w:rsidP="00BE28D4">
            <w:pPr>
              <w:pStyle w:val="tabletext11"/>
              <w:jc w:val="center"/>
              <w:rPr>
                <w:ins w:id="22119" w:author="Author"/>
              </w:rPr>
            </w:pPr>
            <w:ins w:id="22120" w:author="Author">
              <w:r w:rsidRPr="00CE6D2B">
                <w:t xml:space="preserve">0.48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CB738F" w14:textId="77777777" w:rsidR="003F7E2C" w:rsidRPr="00CE6D2B" w:rsidRDefault="003F7E2C" w:rsidP="00BE28D4">
            <w:pPr>
              <w:pStyle w:val="tabletext11"/>
              <w:jc w:val="center"/>
              <w:rPr>
                <w:ins w:id="22121" w:author="Author"/>
              </w:rPr>
            </w:pPr>
            <w:ins w:id="22122" w:author="Author">
              <w:r w:rsidRPr="00CE6D2B">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1D0D96" w14:textId="77777777" w:rsidR="003F7E2C" w:rsidRPr="00CE6D2B" w:rsidRDefault="003F7E2C" w:rsidP="00BE28D4">
            <w:pPr>
              <w:pStyle w:val="tabletext11"/>
              <w:jc w:val="center"/>
              <w:rPr>
                <w:ins w:id="22123" w:author="Author"/>
              </w:rPr>
            </w:pPr>
            <w:ins w:id="22124" w:author="Author">
              <w:r w:rsidRPr="00CE6D2B">
                <w:t xml:space="preserve">0.45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9F2F21" w14:textId="77777777" w:rsidR="003F7E2C" w:rsidRPr="00CE6D2B" w:rsidRDefault="003F7E2C" w:rsidP="00BE28D4">
            <w:pPr>
              <w:pStyle w:val="tabletext11"/>
              <w:jc w:val="center"/>
              <w:rPr>
                <w:ins w:id="22125" w:author="Author"/>
              </w:rPr>
            </w:pPr>
            <w:ins w:id="22126" w:author="Author">
              <w:r w:rsidRPr="00CE6D2B">
                <w:t xml:space="preserve">0.44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DFAD60" w14:textId="77777777" w:rsidR="003F7E2C" w:rsidRPr="00CE6D2B" w:rsidRDefault="003F7E2C" w:rsidP="00BE28D4">
            <w:pPr>
              <w:pStyle w:val="tabletext11"/>
              <w:jc w:val="center"/>
              <w:rPr>
                <w:ins w:id="22127" w:author="Author"/>
              </w:rPr>
            </w:pPr>
            <w:ins w:id="22128" w:author="Author">
              <w:r w:rsidRPr="00CE6D2B">
                <w:t xml:space="preserve">0.43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A0B120B" w14:textId="77777777" w:rsidR="003F7E2C" w:rsidRPr="00CE6D2B" w:rsidRDefault="003F7E2C" w:rsidP="00BE28D4">
            <w:pPr>
              <w:pStyle w:val="tabletext11"/>
              <w:jc w:val="center"/>
              <w:rPr>
                <w:ins w:id="22129" w:author="Author"/>
              </w:rPr>
            </w:pPr>
            <w:ins w:id="22130" w:author="Author">
              <w:r w:rsidRPr="00CE6D2B">
                <w:t xml:space="preserve">0.41 </w:t>
              </w:r>
            </w:ins>
          </w:p>
        </w:tc>
      </w:tr>
      <w:tr w:rsidR="003F7E2C" w14:paraId="19A1F8CD" w14:textId="77777777" w:rsidTr="00EE1A0A">
        <w:trPr>
          <w:trHeight w:val="190"/>
          <w:ins w:id="22131" w:author="Author"/>
        </w:trPr>
        <w:tc>
          <w:tcPr>
            <w:tcW w:w="200" w:type="dxa"/>
            <w:tcBorders>
              <w:top w:val="single" w:sz="4" w:space="0" w:color="auto"/>
              <w:left w:val="single" w:sz="4" w:space="0" w:color="auto"/>
              <w:bottom w:val="single" w:sz="4" w:space="0" w:color="auto"/>
              <w:right w:val="nil"/>
            </w:tcBorders>
            <w:vAlign w:val="bottom"/>
          </w:tcPr>
          <w:p w14:paraId="74573C20" w14:textId="77777777" w:rsidR="003F7E2C" w:rsidRDefault="003F7E2C" w:rsidP="00BE28D4">
            <w:pPr>
              <w:pStyle w:val="tabletext11"/>
              <w:jc w:val="right"/>
              <w:rPr>
                <w:ins w:id="22132" w:author="Author"/>
              </w:rPr>
            </w:pPr>
          </w:p>
        </w:tc>
        <w:tc>
          <w:tcPr>
            <w:tcW w:w="1580" w:type="dxa"/>
            <w:tcBorders>
              <w:top w:val="single" w:sz="4" w:space="0" w:color="auto"/>
              <w:left w:val="nil"/>
              <w:bottom w:val="single" w:sz="4" w:space="0" w:color="auto"/>
              <w:right w:val="single" w:sz="4" w:space="0" w:color="auto"/>
            </w:tcBorders>
            <w:vAlign w:val="bottom"/>
            <w:hideMark/>
          </w:tcPr>
          <w:p w14:paraId="51AA8F82" w14:textId="77777777" w:rsidR="003F7E2C" w:rsidRDefault="003F7E2C" w:rsidP="00BE28D4">
            <w:pPr>
              <w:pStyle w:val="tabletext11"/>
              <w:tabs>
                <w:tab w:val="decimal" w:pos="640"/>
              </w:tabs>
              <w:rPr>
                <w:ins w:id="22133" w:author="Author"/>
              </w:rPr>
            </w:pPr>
            <w:ins w:id="22134" w:author="Author">
              <w:r>
                <w:t>85,000 to 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750600C" w14:textId="77777777" w:rsidR="003F7E2C" w:rsidRPr="00CE6D2B" w:rsidRDefault="003F7E2C" w:rsidP="00BE28D4">
            <w:pPr>
              <w:pStyle w:val="tabletext11"/>
              <w:jc w:val="center"/>
              <w:rPr>
                <w:ins w:id="22135" w:author="Author"/>
              </w:rPr>
            </w:pPr>
            <w:ins w:id="22136" w:author="Author">
              <w:r w:rsidRPr="00CE6D2B">
                <w:t xml:space="preserve">1.47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1815C78" w14:textId="77777777" w:rsidR="003F7E2C" w:rsidRPr="00CE6D2B" w:rsidRDefault="003F7E2C" w:rsidP="00BE28D4">
            <w:pPr>
              <w:pStyle w:val="tabletext11"/>
              <w:jc w:val="center"/>
              <w:rPr>
                <w:ins w:id="22137" w:author="Author"/>
              </w:rPr>
            </w:pPr>
            <w:ins w:id="22138" w:author="Author">
              <w:r w:rsidRPr="00CE6D2B">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C50C3B" w14:textId="77777777" w:rsidR="003F7E2C" w:rsidRPr="00CE6D2B" w:rsidRDefault="003F7E2C" w:rsidP="00BE28D4">
            <w:pPr>
              <w:pStyle w:val="tabletext11"/>
              <w:jc w:val="center"/>
              <w:rPr>
                <w:ins w:id="22139" w:author="Author"/>
              </w:rPr>
            </w:pPr>
            <w:ins w:id="22140" w:author="Author">
              <w:r w:rsidRPr="00CE6D2B">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732CD1" w14:textId="77777777" w:rsidR="003F7E2C" w:rsidRPr="00CE6D2B" w:rsidRDefault="003F7E2C" w:rsidP="00BE28D4">
            <w:pPr>
              <w:pStyle w:val="tabletext11"/>
              <w:jc w:val="center"/>
              <w:rPr>
                <w:ins w:id="22141" w:author="Author"/>
              </w:rPr>
            </w:pPr>
            <w:ins w:id="22142" w:author="Author">
              <w:r w:rsidRPr="00CE6D2B">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8B3D1E" w14:textId="77777777" w:rsidR="003F7E2C" w:rsidRPr="00CE6D2B" w:rsidRDefault="003F7E2C" w:rsidP="00BE28D4">
            <w:pPr>
              <w:pStyle w:val="tabletext11"/>
              <w:jc w:val="center"/>
              <w:rPr>
                <w:ins w:id="22143" w:author="Author"/>
              </w:rPr>
            </w:pPr>
            <w:ins w:id="22144" w:author="Author">
              <w:r w:rsidRPr="00CE6D2B">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B49705" w14:textId="77777777" w:rsidR="003F7E2C" w:rsidRPr="00CE6D2B" w:rsidRDefault="003F7E2C" w:rsidP="00BE28D4">
            <w:pPr>
              <w:pStyle w:val="tabletext11"/>
              <w:jc w:val="center"/>
              <w:rPr>
                <w:ins w:id="22145" w:author="Author"/>
              </w:rPr>
            </w:pPr>
            <w:ins w:id="22146" w:author="Author">
              <w:r w:rsidRPr="00CE6D2B">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125C9A" w14:textId="77777777" w:rsidR="003F7E2C" w:rsidRPr="00CE6D2B" w:rsidRDefault="003F7E2C" w:rsidP="00BE28D4">
            <w:pPr>
              <w:pStyle w:val="tabletext11"/>
              <w:jc w:val="center"/>
              <w:rPr>
                <w:ins w:id="22147" w:author="Author"/>
              </w:rPr>
            </w:pPr>
            <w:ins w:id="22148" w:author="Author">
              <w:r w:rsidRPr="00CE6D2B">
                <w:t xml:space="preserve">0.99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776C38" w14:textId="77777777" w:rsidR="003F7E2C" w:rsidRPr="00CE6D2B" w:rsidRDefault="003F7E2C" w:rsidP="00BE28D4">
            <w:pPr>
              <w:pStyle w:val="tabletext11"/>
              <w:jc w:val="center"/>
              <w:rPr>
                <w:ins w:id="22149" w:author="Author"/>
              </w:rPr>
            </w:pPr>
            <w:ins w:id="22150" w:author="Author">
              <w:r w:rsidRPr="00CE6D2B">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7F65F3" w14:textId="77777777" w:rsidR="003F7E2C" w:rsidRPr="00CE6D2B" w:rsidRDefault="003F7E2C" w:rsidP="00BE28D4">
            <w:pPr>
              <w:pStyle w:val="tabletext11"/>
              <w:jc w:val="center"/>
              <w:rPr>
                <w:ins w:id="22151" w:author="Author"/>
              </w:rPr>
            </w:pPr>
            <w:ins w:id="22152" w:author="Author">
              <w:r w:rsidRPr="00CE6D2B">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7711AA" w14:textId="77777777" w:rsidR="003F7E2C" w:rsidRPr="00CE6D2B" w:rsidRDefault="003F7E2C" w:rsidP="00BE28D4">
            <w:pPr>
              <w:pStyle w:val="tabletext11"/>
              <w:jc w:val="center"/>
              <w:rPr>
                <w:ins w:id="22153" w:author="Author"/>
              </w:rPr>
            </w:pPr>
            <w:ins w:id="22154"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ED804D" w14:textId="77777777" w:rsidR="003F7E2C" w:rsidRPr="00CE6D2B" w:rsidRDefault="003F7E2C" w:rsidP="00BE28D4">
            <w:pPr>
              <w:pStyle w:val="tabletext11"/>
              <w:jc w:val="center"/>
              <w:rPr>
                <w:ins w:id="22155" w:author="Author"/>
              </w:rPr>
            </w:pPr>
            <w:ins w:id="22156" w:author="Author">
              <w:r w:rsidRPr="00CE6D2B">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5FBFC6" w14:textId="77777777" w:rsidR="003F7E2C" w:rsidRPr="00CE6D2B" w:rsidRDefault="003F7E2C" w:rsidP="00BE28D4">
            <w:pPr>
              <w:pStyle w:val="tabletext11"/>
              <w:jc w:val="center"/>
              <w:rPr>
                <w:ins w:id="22157" w:author="Author"/>
              </w:rPr>
            </w:pPr>
            <w:ins w:id="22158" w:author="Author">
              <w:r w:rsidRPr="00CE6D2B">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4CD270" w14:textId="77777777" w:rsidR="003F7E2C" w:rsidRPr="00CE6D2B" w:rsidRDefault="003F7E2C" w:rsidP="00BE28D4">
            <w:pPr>
              <w:pStyle w:val="tabletext11"/>
              <w:jc w:val="center"/>
              <w:rPr>
                <w:ins w:id="22159" w:author="Author"/>
              </w:rPr>
            </w:pPr>
            <w:ins w:id="22160" w:author="Author">
              <w:r w:rsidRPr="00CE6D2B">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3205C7" w14:textId="77777777" w:rsidR="003F7E2C" w:rsidRPr="00CE6D2B" w:rsidRDefault="003F7E2C" w:rsidP="00BE28D4">
            <w:pPr>
              <w:pStyle w:val="tabletext11"/>
              <w:jc w:val="center"/>
              <w:rPr>
                <w:ins w:id="22161" w:author="Author"/>
              </w:rPr>
            </w:pPr>
            <w:ins w:id="22162" w:author="Author">
              <w:r w:rsidRPr="00CE6D2B">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147D22" w14:textId="77777777" w:rsidR="003F7E2C" w:rsidRPr="00CE6D2B" w:rsidRDefault="003F7E2C" w:rsidP="00BE28D4">
            <w:pPr>
              <w:pStyle w:val="tabletext11"/>
              <w:jc w:val="center"/>
              <w:rPr>
                <w:ins w:id="22163" w:author="Author"/>
              </w:rPr>
            </w:pPr>
            <w:ins w:id="22164" w:author="Author">
              <w:r w:rsidRPr="00CE6D2B">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115306" w14:textId="77777777" w:rsidR="003F7E2C" w:rsidRPr="00CE6D2B" w:rsidRDefault="003F7E2C" w:rsidP="00BE28D4">
            <w:pPr>
              <w:pStyle w:val="tabletext11"/>
              <w:jc w:val="center"/>
              <w:rPr>
                <w:ins w:id="22165" w:author="Author"/>
              </w:rPr>
            </w:pPr>
            <w:ins w:id="22166" w:author="Author">
              <w:r w:rsidRPr="00CE6D2B">
                <w:t xml:space="preserve">0.64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AAE693" w14:textId="77777777" w:rsidR="003F7E2C" w:rsidRPr="00CE6D2B" w:rsidRDefault="003F7E2C" w:rsidP="00BE28D4">
            <w:pPr>
              <w:pStyle w:val="tabletext11"/>
              <w:jc w:val="center"/>
              <w:rPr>
                <w:ins w:id="22167" w:author="Author"/>
              </w:rPr>
            </w:pPr>
            <w:ins w:id="22168" w:author="Author">
              <w:r w:rsidRPr="00CE6D2B">
                <w:t xml:space="preserve">0.62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5C3D44" w14:textId="77777777" w:rsidR="003F7E2C" w:rsidRPr="00CE6D2B" w:rsidRDefault="003F7E2C" w:rsidP="00BE28D4">
            <w:pPr>
              <w:pStyle w:val="tabletext11"/>
              <w:jc w:val="center"/>
              <w:rPr>
                <w:ins w:id="22169" w:author="Author"/>
              </w:rPr>
            </w:pPr>
            <w:ins w:id="22170" w:author="Author">
              <w:r w:rsidRPr="00CE6D2B">
                <w:t xml:space="preserve">0.60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A72576" w14:textId="77777777" w:rsidR="003F7E2C" w:rsidRPr="00CE6D2B" w:rsidRDefault="003F7E2C" w:rsidP="00BE28D4">
            <w:pPr>
              <w:pStyle w:val="tabletext11"/>
              <w:jc w:val="center"/>
              <w:rPr>
                <w:ins w:id="22171" w:author="Author"/>
              </w:rPr>
            </w:pPr>
            <w:ins w:id="22172" w:author="Author">
              <w:r w:rsidRPr="00CE6D2B">
                <w:t xml:space="preserve">0.58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54DC7B" w14:textId="77777777" w:rsidR="003F7E2C" w:rsidRPr="00CE6D2B" w:rsidRDefault="003F7E2C" w:rsidP="00BE28D4">
            <w:pPr>
              <w:pStyle w:val="tabletext11"/>
              <w:jc w:val="center"/>
              <w:rPr>
                <w:ins w:id="22173" w:author="Author"/>
              </w:rPr>
            </w:pPr>
            <w:ins w:id="22174" w:author="Author">
              <w:r w:rsidRPr="00CE6D2B">
                <w:t xml:space="preserve">0.57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9B58DC" w14:textId="77777777" w:rsidR="003F7E2C" w:rsidRPr="00CE6D2B" w:rsidRDefault="003F7E2C" w:rsidP="00BE28D4">
            <w:pPr>
              <w:pStyle w:val="tabletext11"/>
              <w:jc w:val="center"/>
              <w:rPr>
                <w:ins w:id="22175" w:author="Author"/>
              </w:rPr>
            </w:pPr>
            <w:ins w:id="22176" w:author="Author">
              <w:r w:rsidRPr="00CE6D2B">
                <w:t xml:space="preserve">0.55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ACEBA1" w14:textId="77777777" w:rsidR="003F7E2C" w:rsidRPr="00CE6D2B" w:rsidRDefault="003F7E2C" w:rsidP="00BE28D4">
            <w:pPr>
              <w:pStyle w:val="tabletext11"/>
              <w:jc w:val="center"/>
              <w:rPr>
                <w:ins w:id="22177" w:author="Author"/>
              </w:rPr>
            </w:pPr>
            <w:ins w:id="22178" w:author="Author">
              <w:r w:rsidRPr="00CE6D2B">
                <w:t xml:space="preserve">0.53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4D85522" w14:textId="77777777" w:rsidR="003F7E2C" w:rsidRPr="00CE6D2B" w:rsidRDefault="003F7E2C" w:rsidP="00BE28D4">
            <w:pPr>
              <w:pStyle w:val="tabletext11"/>
              <w:jc w:val="center"/>
              <w:rPr>
                <w:ins w:id="22179" w:author="Author"/>
              </w:rPr>
            </w:pPr>
            <w:ins w:id="22180" w:author="Author">
              <w:r w:rsidRPr="00CE6D2B">
                <w:t xml:space="preserve">0.52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46C46E" w14:textId="77777777" w:rsidR="003F7E2C" w:rsidRPr="00CE6D2B" w:rsidRDefault="003F7E2C" w:rsidP="00BE28D4">
            <w:pPr>
              <w:pStyle w:val="tabletext11"/>
              <w:jc w:val="center"/>
              <w:rPr>
                <w:ins w:id="22181" w:author="Author"/>
              </w:rPr>
            </w:pPr>
            <w:ins w:id="22182" w:author="Author">
              <w:r w:rsidRPr="00CE6D2B">
                <w:t xml:space="preserve">0.50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EA89F3" w14:textId="77777777" w:rsidR="003F7E2C" w:rsidRPr="00CE6D2B" w:rsidRDefault="003F7E2C" w:rsidP="00BE28D4">
            <w:pPr>
              <w:pStyle w:val="tabletext11"/>
              <w:jc w:val="center"/>
              <w:rPr>
                <w:ins w:id="22183" w:author="Author"/>
              </w:rPr>
            </w:pPr>
            <w:ins w:id="22184" w:author="Author">
              <w:r w:rsidRPr="00CE6D2B">
                <w:t xml:space="preserve">0.49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BB0EE4" w14:textId="77777777" w:rsidR="003F7E2C" w:rsidRPr="00CE6D2B" w:rsidRDefault="003F7E2C" w:rsidP="00BE28D4">
            <w:pPr>
              <w:pStyle w:val="tabletext11"/>
              <w:jc w:val="center"/>
              <w:rPr>
                <w:ins w:id="22185" w:author="Author"/>
              </w:rPr>
            </w:pPr>
            <w:ins w:id="22186" w:author="Author">
              <w:r w:rsidRPr="00CE6D2B">
                <w:t xml:space="preserve">0.47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36EB9D" w14:textId="77777777" w:rsidR="003F7E2C" w:rsidRPr="00CE6D2B" w:rsidRDefault="003F7E2C" w:rsidP="00BE28D4">
            <w:pPr>
              <w:pStyle w:val="tabletext11"/>
              <w:jc w:val="center"/>
              <w:rPr>
                <w:ins w:id="22187" w:author="Author"/>
              </w:rPr>
            </w:pPr>
            <w:ins w:id="22188" w:author="Author">
              <w:r w:rsidRPr="00CE6D2B">
                <w:t xml:space="preserve">0.46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FF9B503" w14:textId="77777777" w:rsidR="003F7E2C" w:rsidRPr="00CE6D2B" w:rsidRDefault="003F7E2C" w:rsidP="00BE28D4">
            <w:pPr>
              <w:pStyle w:val="tabletext11"/>
              <w:jc w:val="center"/>
              <w:rPr>
                <w:ins w:id="22189" w:author="Author"/>
              </w:rPr>
            </w:pPr>
            <w:ins w:id="22190" w:author="Author">
              <w:r w:rsidRPr="00CE6D2B">
                <w:t xml:space="preserve">0.44 </w:t>
              </w:r>
            </w:ins>
          </w:p>
        </w:tc>
      </w:tr>
      <w:tr w:rsidR="003F7E2C" w14:paraId="05BA7858" w14:textId="77777777" w:rsidTr="00EE1A0A">
        <w:trPr>
          <w:trHeight w:val="190"/>
          <w:ins w:id="22191" w:author="Author"/>
        </w:trPr>
        <w:tc>
          <w:tcPr>
            <w:tcW w:w="200" w:type="dxa"/>
            <w:tcBorders>
              <w:top w:val="single" w:sz="4" w:space="0" w:color="auto"/>
              <w:left w:val="single" w:sz="4" w:space="0" w:color="auto"/>
              <w:bottom w:val="single" w:sz="4" w:space="0" w:color="auto"/>
              <w:right w:val="nil"/>
            </w:tcBorders>
            <w:vAlign w:val="bottom"/>
          </w:tcPr>
          <w:p w14:paraId="75D2999A" w14:textId="77777777" w:rsidR="003F7E2C" w:rsidRDefault="003F7E2C" w:rsidP="00BE28D4">
            <w:pPr>
              <w:pStyle w:val="tabletext11"/>
              <w:jc w:val="right"/>
              <w:rPr>
                <w:ins w:id="22192" w:author="Author"/>
              </w:rPr>
            </w:pPr>
          </w:p>
        </w:tc>
        <w:tc>
          <w:tcPr>
            <w:tcW w:w="1580" w:type="dxa"/>
            <w:tcBorders>
              <w:top w:val="single" w:sz="4" w:space="0" w:color="auto"/>
              <w:left w:val="nil"/>
              <w:bottom w:val="single" w:sz="4" w:space="0" w:color="auto"/>
              <w:right w:val="single" w:sz="4" w:space="0" w:color="auto"/>
            </w:tcBorders>
            <w:vAlign w:val="bottom"/>
            <w:hideMark/>
          </w:tcPr>
          <w:p w14:paraId="2B5B8D93" w14:textId="77777777" w:rsidR="003F7E2C" w:rsidRDefault="003F7E2C" w:rsidP="00BE28D4">
            <w:pPr>
              <w:pStyle w:val="tabletext11"/>
              <w:tabs>
                <w:tab w:val="decimal" w:pos="640"/>
              </w:tabs>
              <w:rPr>
                <w:ins w:id="22193" w:author="Author"/>
              </w:rPr>
            </w:pPr>
            <w:ins w:id="22194" w:author="Author">
              <w:r>
                <w:t>100,000 to 114,999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2531824" w14:textId="77777777" w:rsidR="003F7E2C" w:rsidRPr="00CE6D2B" w:rsidRDefault="003F7E2C" w:rsidP="00BE28D4">
            <w:pPr>
              <w:pStyle w:val="tabletext11"/>
              <w:jc w:val="center"/>
              <w:rPr>
                <w:ins w:id="22195" w:author="Author"/>
              </w:rPr>
            </w:pPr>
            <w:ins w:id="22196" w:author="Author">
              <w:r w:rsidRPr="00CE6D2B">
                <w:t xml:space="preserve">1.53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8D211D0" w14:textId="77777777" w:rsidR="003F7E2C" w:rsidRPr="00CE6D2B" w:rsidRDefault="003F7E2C" w:rsidP="00BE28D4">
            <w:pPr>
              <w:pStyle w:val="tabletext11"/>
              <w:jc w:val="center"/>
              <w:rPr>
                <w:ins w:id="22197" w:author="Author"/>
              </w:rPr>
            </w:pPr>
            <w:ins w:id="22198" w:author="Author">
              <w:r w:rsidRPr="00CE6D2B">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0258C4" w14:textId="77777777" w:rsidR="003F7E2C" w:rsidRPr="00CE6D2B" w:rsidRDefault="003F7E2C" w:rsidP="00BE28D4">
            <w:pPr>
              <w:pStyle w:val="tabletext11"/>
              <w:jc w:val="center"/>
              <w:rPr>
                <w:ins w:id="22199" w:author="Author"/>
              </w:rPr>
            </w:pPr>
            <w:ins w:id="22200" w:author="Author">
              <w:r w:rsidRPr="00CE6D2B">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1428F4" w14:textId="77777777" w:rsidR="003F7E2C" w:rsidRPr="00CE6D2B" w:rsidRDefault="003F7E2C" w:rsidP="00BE28D4">
            <w:pPr>
              <w:pStyle w:val="tabletext11"/>
              <w:jc w:val="center"/>
              <w:rPr>
                <w:ins w:id="22201" w:author="Author"/>
              </w:rPr>
            </w:pPr>
            <w:ins w:id="22202" w:author="Author">
              <w:r w:rsidRPr="00CE6D2B">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73D2A3" w14:textId="77777777" w:rsidR="003F7E2C" w:rsidRPr="00CE6D2B" w:rsidRDefault="003F7E2C" w:rsidP="00BE28D4">
            <w:pPr>
              <w:pStyle w:val="tabletext11"/>
              <w:jc w:val="center"/>
              <w:rPr>
                <w:ins w:id="22203" w:author="Author"/>
              </w:rPr>
            </w:pPr>
            <w:ins w:id="22204" w:author="Author">
              <w:r w:rsidRPr="00CE6D2B">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648151" w14:textId="77777777" w:rsidR="003F7E2C" w:rsidRPr="00CE6D2B" w:rsidRDefault="003F7E2C" w:rsidP="00BE28D4">
            <w:pPr>
              <w:pStyle w:val="tabletext11"/>
              <w:jc w:val="center"/>
              <w:rPr>
                <w:ins w:id="22205" w:author="Author"/>
              </w:rPr>
            </w:pPr>
            <w:ins w:id="22206" w:author="Author">
              <w:r w:rsidRPr="00CE6D2B">
                <w:t xml:space="preserve">1.07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C1F2EA" w14:textId="77777777" w:rsidR="003F7E2C" w:rsidRPr="00CE6D2B" w:rsidRDefault="003F7E2C" w:rsidP="00BE28D4">
            <w:pPr>
              <w:pStyle w:val="tabletext11"/>
              <w:jc w:val="center"/>
              <w:rPr>
                <w:ins w:id="22207" w:author="Author"/>
              </w:rPr>
            </w:pPr>
            <w:ins w:id="22208" w:author="Author">
              <w:r w:rsidRPr="00CE6D2B">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90E9D4" w14:textId="77777777" w:rsidR="003F7E2C" w:rsidRPr="00CE6D2B" w:rsidRDefault="003F7E2C" w:rsidP="00BE28D4">
            <w:pPr>
              <w:pStyle w:val="tabletext11"/>
              <w:jc w:val="center"/>
              <w:rPr>
                <w:ins w:id="22209" w:author="Author"/>
              </w:rPr>
            </w:pPr>
            <w:ins w:id="22210" w:author="Author">
              <w:r w:rsidRPr="00CE6D2B">
                <w:t xml:space="preserve">0.97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67365F" w14:textId="77777777" w:rsidR="003F7E2C" w:rsidRPr="00CE6D2B" w:rsidRDefault="003F7E2C" w:rsidP="00BE28D4">
            <w:pPr>
              <w:pStyle w:val="tabletext11"/>
              <w:jc w:val="center"/>
              <w:rPr>
                <w:ins w:id="22211" w:author="Author"/>
              </w:rPr>
            </w:pPr>
            <w:ins w:id="22212" w:author="Author">
              <w:r w:rsidRPr="00CE6D2B">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9D9183" w14:textId="77777777" w:rsidR="003F7E2C" w:rsidRPr="00CE6D2B" w:rsidRDefault="003F7E2C" w:rsidP="00BE28D4">
            <w:pPr>
              <w:pStyle w:val="tabletext11"/>
              <w:jc w:val="center"/>
              <w:rPr>
                <w:ins w:id="22213" w:author="Author"/>
              </w:rPr>
            </w:pPr>
            <w:ins w:id="22214" w:author="Author">
              <w:r w:rsidRPr="00CE6D2B">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E40E81" w14:textId="77777777" w:rsidR="003F7E2C" w:rsidRPr="00CE6D2B" w:rsidRDefault="003F7E2C" w:rsidP="00BE28D4">
            <w:pPr>
              <w:pStyle w:val="tabletext11"/>
              <w:jc w:val="center"/>
              <w:rPr>
                <w:ins w:id="22215" w:author="Author"/>
              </w:rPr>
            </w:pPr>
            <w:ins w:id="22216" w:author="Author">
              <w:r w:rsidRPr="00CE6D2B">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0D4262" w14:textId="77777777" w:rsidR="003F7E2C" w:rsidRPr="00CE6D2B" w:rsidRDefault="003F7E2C" w:rsidP="00BE28D4">
            <w:pPr>
              <w:pStyle w:val="tabletext11"/>
              <w:jc w:val="center"/>
              <w:rPr>
                <w:ins w:id="22217" w:author="Author"/>
              </w:rPr>
            </w:pPr>
            <w:ins w:id="22218" w:author="Author">
              <w:r w:rsidRPr="00CE6D2B">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B86312" w14:textId="77777777" w:rsidR="003F7E2C" w:rsidRPr="00CE6D2B" w:rsidRDefault="003F7E2C" w:rsidP="00BE28D4">
            <w:pPr>
              <w:pStyle w:val="tabletext11"/>
              <w:jc w:val="center"/>
              <w:rPr>
                <w:ins w:id="22219" w:author="Author"/>
              </w:rPr>
            </w:pPr>
            <w:ins w:id="22220"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D8F97" w14:textId="77777777" w:rsidR="003F7E2C" w:rsidRPr="00CE6D2B" w:rsidRDefault="003F7E2C" w:rsidP="00BE28D4">
            <w:pPr>
              <w:pStyle w:val="tabletext11"/>
              <w:jc w:val="center"/>
              <w:rPr>
                <w:ins w:id="22221" w:author="Author"/>
              </w:rPr>
            </w:pPr>
            <w:ins w:id="22222" w:author="Author">
              <w:r w:rsidRPr="00CE6D2B">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3A7CFB" w14:textId="77777777" w:rsidR="003F7E2C" w:rsidRPr="00CE6D2B" w:rsidRDefault="003F7E2C" w:rsidP="00BE28D4">
            <w:pPr>
              <w:pStyle w:val="tabletext11"/>
              <w:jc w:val="center"/>
              <w:rPr>
                <w:ins w:id="22223" w:author="Author"/>
              </w:rPr>
            </w:pPr>
            <w:ins w:id="22224" w:author="Author">
              <w:r w:rsidRPr="00CE6D2B">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D97D07" w14:textId="77777777" w:rsidR="003F7E2C" w:rsidRPr="00CE6D2B" w:rsidRDefault="003F7E2C" w:rsidP="00BE28D4">
            <w:pPr>
              <w:pStyle w:val="tabletext11"/>
              <w:jc w:val="center"/>
              <w:rPr>
                <w:ins w:id="22225" w:author="Author"/>
              </w:rPr>
            </w:pPr>
            <w:ins w:id="22226" w:author="Author">
              <w:r w:rsidRPr="00CE6D2B">
                <w:t xml:space="preserve">0.69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9E5932" w14:textId="77777777" w:rsidR="003F7E2C" w:rsidRPr="00CE6D2B" w:rsidRDefault="003F7E2C" w:rsidP="00BE28D4">
            <w:pPr>
              <w:pStyle w:val="tabletext11"/>
              <w:jc w:val="center"/>
              <w:rPr>
                <w:ins w:id="22227" w:author="Author"/>
              </w:rPr>
            </w:pPr>
            <w:ins w:id="22228" w:author="Author">
              <w:r w:rsidRPr="00CE6D2B">
                <w:t xml:space="preserve">0.67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D0C356" w14:textId="77777777" w:rsidR="003F7E2C" w:rsidRPr="00CE6D2B" w:rsidRDefault="003F7E2C" w:rsidP="00BE28D4">
            <w:pPr>
              <w:pStyle w:val="tabletext11"/>
              <w:jc w:val="center"/>
              <w:rPr>
                <w:ins w:id="22229" w:author="Author"/>
              </w:rPr>
            </w:pPr>
            <w:ins w:id="22230" w:author="Author">
              <w:r w:rsidRPr="00CE6D2B">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26A7F" w14:textId="77777777" w:rsidR="003F7E2C" w:rsidRPr="00CE6D2B" w:rsidRDefault="003F7E2C" w:rsidP="00BE28D4">
            <w:pPr>
              <w:pStyle w:val="tabletext11"/>
              <w:jc w:val="center"/>
              <w:rPr>
                <w:ins w:id="22231" w:author="Author"/>
              </w:rPr>
            </w:pPr>
            <w:ins w:id="22232" w:author="Author">
              <w:r w:rsidRPr="00CE6D2B">
                <w:t xml:space="preserve">0.63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1C6314" w14:textId="77777777" w:rsidR="003F7E2C" w:rsidRPr="00CE6D2B" w:rsidRDefault="003F7E2C" w:rsidP="00BE28D4">
            <w:pPr>
              <w:pStyle w:val="tabletext11"/>
              <w:jc w:val="center"/>
              <w:rPr>
                <w:ins w:id="22233" w:author="Author"/>
              </w:rPr>
            </w:pPr>
            <w:ins w:id="22234" w:author="Author">
              <w:r w:rsidRPr="00CE6D2B">
                <w:t xml:space="preserve">0.61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11C10C" w14:textId="77777777" w:rsidR="003F7E2C" w:rsidRPr="00CE6D2B" w:rsidRDefault="003F7E2C" w:rsidP="00BE28D4">
            <w:pPr>
              <w:pStyle w:val="tabletext11"/>
              <w:jc w:val="center"/>
              <w:rPr>
                <w:ins w:id="22235" w:author="Author"/>
              </w:rPr>
            </w:pPr>
            <w:ins w:id="22236" w:author="Author">
              <w:r w:rsidRPr="00CE6D2B">
                <w:t xml:space="preserve">0.59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27A77A" w14:textId="77777777" w:rsidR="003F7E2C" w:rsidRPr="00CE6D2B" w:rsidRDefault="003F7E2C" w:rsidP="00BE28D4">
            <w:pPr>
              <w:pStyle w:val="tabletext11"/>
              <w:jc w:val="center"/>
              <w:rPr>
                <w:ins w:id="22237" w:author="Author"/>
              </w:rPr>
            </w:pPr>
            <w:ins w:id="22238" w:author="Author">
              <w:r w:rsidRPr="00CE6D2B">
                <w:t xml:space="preserve">0.58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450BD0C" w14:textId="77777777" w:rsidR="003F7E2C" w:rsidRPr="00CE6D2B" w:rsidRDefault="003F7E2C" w:rsidP="00BE28D4">
            <w:pPr>
              <w:pStyle w:val="tabletext11"/>
              <w:jc w:val="center"/>
              <w:rPr>
                <w:ins w:id="22239" w:author="Author"/>
              </w:rPr>
            </w:pPr>
            <w:ins w:id="22240" w:author="Author">
              <w:r w:rsidRPr="00CE6D2B">
                <w:t xml:space="preserve">0.56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716B60" w14:textId="77777777" w:rsidR="003F7E2C" w:rsidRPr="00CE6D2B" w:rsidRDefault="003F7E2C" w:rsidP="00BE28D4">
            <w:pPr>
              <w:pStyle w:val="tabletext11"/>
              <w:jc w:val="center"/>
              <w:rPr>
                <w:ins w:id="22241" w:author="Author"/>
              </w:rPr>
            </w:pPr>
            <w:ins w:id="22242" w:author="Author">
              <w:r w:rsidRPr="00CE6D2B">
                <w:t xml:space="preserve">0.54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30F894" w14:textId="77777777" w:rsidR="003F7E2C" w:rsidRPr="00CE6D2B" w:rsidRDefault="003F7E2C" w:rsidP="00BE28D4">
            <w:pPr>
              <w:pStyle w:val="tabletext11"/>
              <w:jc w:val="center"/>
              <w:rPr>
                <w:ins w:id="22243" w:author="Author"/>
              </w:rPr>
            </w:pPr>
            <w:ins w:id="22244" w:author="Author">
              <w:r w:rsidRPr="00CE6D2B">
                <w:t xml:space="preserve">0.53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BCE9CF" w14:textId="77777777" w:rsidR="003F7E2C" w:rsidRPr="00CE6D2B" w:rsidRDefault="003F7E2C" w:rsidP="00BE28D4">
            <w:pPr>
              <w:pStyle w:val="tabletext11"/>
              <w:jc w:val="center"/>
              <w:rPr>
                <w:ins w:id="22245" w:author="Author"/>
              </w:rPr>
            </w:pPr>
            <w:ins w:id="22246" w:author="Author">
              <w:r w:rsidRPr="00CE6D2B">
                <w:t xml:space="preserve">0.51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626BD8" w14:textId="77777777" w:rsidR="003F7E2C" w:rsidRPr="00CE6D2B" w:rsidRDefault="003F7E2C" w:rsidP="00BE28D4">
            <w:pPr>
              <w:pStyle w:val="tabletext11"/>
              <w:jc w:val="center"/>
              <w:rPr>
                <w:ins w:id="22247" w:author="Author"/>
              </w:rPr>
            </w:pPr>
            <w:ins w:id="22248" w:author="Author">
              <w:r w:rsidRPr="00CE6D2B">
                <w:t xml:space="preserve">0.50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FCFE615" w14:textId="77777777" w:rsidR="003F7E2C" w:rsidRPr="00CE6D2B" w:rsidRDefault="003F7E2C" w:rsidP="00BE28D4">
            <w:pPr>
              <w:pStyle w:val="tabletext11"/>
              <w:jc w:val="center"/>
              <w:rPr>
                <w:ins w:id="22249" w:author="Author"/>
              </w:rPr>
            </w:pPr>
            <w:ins w:id="22250" w:author="Author">
              <w:r w:rsidRPr="00CE6D2B">
                <w:t xml:space="preserve">0.48 </w:t>
              </w:r>
            </w:ins>
          </w:p>
        </w:tc>
      </w:tr>
      <w:tr w:rsidR="003F7E2C" w14:paraId="45E99A62" w14:textId="77777777" w:rsidTr="00EE1A0A">
        <w:trPr>
          <w:trHeight w:val="190"/>
          <w:ins w:id="22251" w:author="Author"/>
        </w:trPr>
        <w:tc>
          <w:tcPr>
            <w:tcW w:w="200" w:type="dxa"/>
            <w:tcBorders>
              <w:top w:val="single" w:sz="4" w:space="0" w:color="auto"/>
              <w:left w:val="single" w:sz="4" w:space="0" w:color="auto"/>
              <w:bottom w:val="single" w:sz="4" w:space="0" w:color="auto"/>
              <w:right w:val="nil"/>
            </w:tcBorders>
            <w:vAlign w:val="bottom"/>
          </w:tcPr>
          <w:p w14:paraId="5DA76ABC" w14:textId="77777777" w:rsidR="003F7E2C" w:rsidRDefault="003F7E2C" w:rsidP="00BE28D4">
            <w:pPr>
              <w:pStyle w:val="tabletext11"/>
              <w:jc w:val="right"/>
              <w:rPr>
                <w:ins w:id="22252" w:author="Author"/>
              </w:rPr>
            </w:pPr>
          </w:p>
        </w:tc>
        <w:tc>
          <w:tcPr>
            <w:tcW w:w="1580" w:type="dxa"/>
            <w:tcBorders>
              <w:top w:val="single" w:sz="4" w:space="0" w:color="auto"/>
              <w:left w:val="nil"/>
              <w:bottom w:val="single" w:sz="4" w:space="0" w:color="auto"/>
              <w:right w:val="single" w:sz="4" w:space="0" w:color="auto"/>
            </w:tcBorders>
            <w:vAlign w:val="bottom"/>
            <w:hideMark/>
          </w:tcPr>
          <w:p w14:paraId="7AB692EC" w14:textId="77777777" w:rsidR="003F7E2C" w:rsidRDefault="003F7E2C" w:rsidP="00BE28D4">
            <w:pPr>
              <w:pStyle w:val="tabletext11"/>
              <w:tabs>
                <w:tab w:val="decimal" w:pos="640"/>
              </w:tabs>
              <w:rPr>
                <w:ins w:id="22253" w:author="Author"/>
              </w:rPr>
            </w:pPr>
            <w:ins w:id="22254" w:author="Author">
              <w:r>
                <w:t>115,000 to 129,999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92F65C3" w14:textId="77777777" w:rsidR="003F7E2C" w:rsidRPr="00CE6D2B" w:rsidRDefault="003F7E2C" w:rsidP="00BE28D4">
            <w:pPr>
              <w:pStyle w:val="tabletext11"/>
              <w:jc w:val="center"/>
              <w:rPr>
                <w:ins w:id="22255" w:author="Author"/>
              </w:rPr>
            </w:pPr>
            <w:ins w:id="22256" w:author="Author">
              <w:r w:rsidRPr="00CE6D2B">
                <w:t xml:space="preserve">1.58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A5FD7C3" w14:textId="77777777" w:rsidR="003F7E2C" w:rsidRPr="00CE6D2B" w:rsidRDefault="003F7E2C" w:rsidP="00BE28D4">
            <w:pPr>
              <w:pStyle w:val="tabletext11"/>
              <w:jc w:val="center"/>
              <w:rPr>
                <w:ins w:id="22257" w:author="Author"/>
              </w:rPr>
            </w:pPr>
            <w:ins w:id="22258" w:author="Author">
              <w:r w:rsidRPr="00CE6D2B">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E5193A" w14:textId="77777777" w:rsidR="003F7E2C" w:rsidRPr="00CE6D2B" w:rsidRDefault="003F7E2C" w:rsidP="00BE28D4">
            <w:pPr>
              <w:pStyle w:val="tabletext11"/>
              <w:jc w:val="center"/>
              <w:rPr>
                <w:ins w:id="22259" w:author="Author"/>
              </w:rPr>
            </w:pPr>
            <w:ins w:id="22260" w:author="Author">
              <w:r w:rsidRPr="00CE6D2B">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058131" w14:textId="77777777" w:rsidR="003F7E2C" w:rsidRPr="00CE6D2B" w:rsidRDefault="003F7E2C" w:rsidP="00BE28D4">
            <w:pPr>
              <w:pStyle w:val="tabletext11"/>
              <w:jc w:val="center"/>
              <w:rPr>
                <w:ins w:id="22261" w:author="Author"/>
              </w:rPr>
            </w:pPr>
            <w:ins w:id="22262" w:author="Author">
              <w:r w:rsidRPr="00CE6D2B">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39F457" w14:textId="77777777" w:rsidR="003F7E2C" w:rsidRPr="00CE6D2B" w:rsidRDefault="003F7E2C" w:rsidP="00BE28D4">
            <w:pPr>
              <w:pStyle w:val="tabletext11"/>
              <w:jc w:val="center"/>
              <w:rPr>
                <w:ins w:id="22263" w:author="Author"/>
              </w:rPr>
            </w:pPr>
            <w:ins w:id="22264" w:author="Author">
              <w:r w:rsidRPr="00CE6D2B">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5F88A4" w14:textId="77777777" w:rsidR="003F7E2C" w:rsidRPr="00CE6D2B" w:rsidRDefault="003F7E2C" w:rsidP="00BE28D4">
            <w:pPr>
              <w:pStyle w:val="tabletext11"/>
              <w:jc w:val="center"/>
              <w:rPr>
                <w:ins w:id="22265" w:author="Author"/>
              </w:rPr>
            </w:pPr>
            <w:ins w:id="22266" w:author="Author">
              <w:r w:rsidRPr="00CE6D2B">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09F005" w14:textId="77777777" w:rsidR="003F7E2C" w:rsidRPr="00CE6D2B" w:rsidRDefault="003F7E2C" w:rsidP="00BE28D4">
            <w:pPr>
              <w:pStyle w:val="tabletext11"/>
              <w:jc w:val="center"/>
              <w:rPr>
                <w:ins w:id="22267" w:author="Author"/>
              </w:rPr>
            </w:pPr>
            <w:ins w:id="22268" w:author="Author">
              <w:r w:rsidRPr="00CE6D2B">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49ADA2" w14:textId="77777777" w:rsidR="003F7E2C" w:rsidRPr="00CE6D2B" w:rsidRDefault="003F7E2C" w:rsidP="00BE28D4">
            <w:pPr>
              <w:pStyle w:val="tabletext11"/>
              <w:jc w:val="center"/>
              <w:rPr>
                <w:ins w:id="22269" w:author="Author"/>
              </w:rPr>
            </w:pPr>
            <w:ins w:id="22270" w:author="Author">
              <w:r w:rsidRPr="00CE6D2B">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96F411" w14:textId="77777777" w:rsidR="003F7E2C" w:rsidRPr="00CE6D2B" w:rsidRDefault="003F7E2C" w:rsidP="00BE28D4">
            <w:pPr>
              <w:pStyle w:val="tabletext11"/>
              <w:jc w:val="center"/>
              <w:rPr>
                <w:ins w:id="22271" w:author="Author"/>
              </w:rPr>
            </w:pPr>
            <w:ins w:id="22272" w:author="Author">
              <w:r w:rsidRPr="00CE6D2B">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1E36AD" w14:textId="77777777" w:rsidR="003F7E2C" w:rsidRPr="00CE6D2B" w:rsidRDefault="003F7E2C" w:rsidP="00BE28D4">
            <w:pPr>
              <w:pStyle w:val="tabletext11"/>
              <w:jc w:val="center"/>
              <w:rPr>
                <w:ins w:id="22273" w:author="Author"/>
              </w:rPr>
            </w:pPr>
            <w:ins w:id="22274" w:author="Author">
              <w:r w:rsidRPr="00CE6D2B">
                <w:t xml:space="preserve">0.95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24401E" w14:textId="77777777" w:rsidR="003F7E2C" w:rsidRPr="00CE6D2B" w:rsidRDefault="003F7E2C" w:rsidP="00BE28D4">
            <w:pPr>
              <w:pStyle w:val="tabletext11"/>
              <w:jc w:val="center"/>
              <w:rPr>
                <w:ins w:id="22275" w:author="Author"/>
              </w:rPr>
            </w:pPr>
            <w:ins w:id="22276" w:author="Author">
              <w:r w:rsidRPr="00CE6D2B">
                <w:t xml:space="preserve">0.86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BCC4B8" w14:textId="77777777" w:rsidR="003F7E2C" w:rsidRPr="00CE6D2B" w:rsidRDefault="003F7E2C" w:rsidP="00BE28D4">
            <w:pPr>
              <w:pStyle w:val="tabletext11"/>
              <w:jc w:val="center"/>
              <w:rPr>
                <w:ins w:id="22277" w:author="Author"/>
              </w:rPr>
            </w:pPr>
            <w:ins w:id="22278" w:author="Author">
              <w:r w:rsidRPr="00CE6D2B">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D3B092" w14:textId="77777777" w:rsidR="003F7E2C" w:rsidRPr="00CE6D2B" w:rsidRDefault="003F7E2C" w:rsidP="00BE28D4">
            <w:pPr>
              <w:pStyle w:val="tabletext11"/>
              <w:jc w:val="center"/>
              <w:rPr>
                <w:ins w:id="22279" w:author="Author"/>
              </w:rPr>
            </w:pPr>
            <w:ins w:id="22280" w:author="Author">
              <w:r w:rsidRPr="00CE6D2B">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298FD5" w14:textId="77777777" w:rsidR="003F7E2C" w:rsidRPr="00CE6D2B" w:rsidRDefault="003F7E2C" w:rsidP="00BE28D4">
            <w:pPr>
              <w:pStyle w:val="tabletext11"/>
              <w:jc w:val="center"/>
              <w:rPr>
                <w:ins w:id="22281" w:author="Author"/>
              </w:rPr>
            </w:pPr>
            <w:ins w:id="22282" w:author="Author">
              <w:r w:rsidRPr="00CE6D2B">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7F9A18" w14:textId="77777777" w:rsidR="003F7E2C" w:rsidRPr="00CE6D2B" w:rsidRDefault="003F7E2C" w:rsidP="00BE28D4">
            <w:pPr>
              <w:pStyle w:val="tabletext11"/>
              <w:jc w:val="center"/>
              <w:rPr>
                <w:ins w:id="22283" w:author="Author"/>
              </w:rPr>
            </w:pPr>
            <w:ins w:id="22284" w:author="Author">
              <w:r w:rsidRPr="00CE6D2B">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478202" w14:textId="77777777" w:rsidR="003F7E2C" w:rsidRPr="00CE6D2B" w:rsidRDefault="003F7E2C" w:rsidP="00BE28D4">
            <w:pPr>
              <w:pStyle w:val="tabletext11"/>
              <w:jc w:val="center"/>
              <w:rPr>
                <w:ins w:id="22285" w:author="Author"/>
              </w:rPr>
            </w:pPr>
            <w:ins w:id="22286" w:author="Author">
              <w:r w:rsidRPr="00CE6D2B">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5340CD" w14:textId="77777777" w:rsidR="003F7E2C" w:rsidRPr="00CE6D2B" w:rsidRDefault="003F7E2C" w:rsidP="00BE28D4">
            <w:pPr>
              <w:pStyle w:val="tabletext11"/>
              <w:jc w:val="center"/>
              <w:rPr>
                <w:ins w:id="22287" w:author="Author"/>
              </w:rPr>
            </w:pPr>
            <w:ins w:id="22288" w:author="Author">
              <w:r w:rsidRPr="00CE6D2B">
                <w:t xml:space="preserve">0.76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E9A32E" w14:textId="77777777" w:rsidR="003F7E2C" w:rsidRPr="00CE6D2B" w:rsidRDefault="003F7E2C" w:rsidP="00BE28D4">
            <w:pPr>
              <w:pStyle w:val="tabletext11"/>
              <w:jc w:val="center"/>
              <w:rPr>
                <w:ins w:id="22289" w:author="Author"/>
              </w:rPr>
            </w:pPr>
            <w:ins w:id="22290" w:author="Author">
              <w:r w:rsidRPr="00CE6D2B">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262113" w14:textId="77777777" w:rsidR="003F7E2C" w:rsidRPr="00CE6D2B" w:rsidRDefault="003F7E2C" w:rsidP="00BE28D4">
            <w:pPr>
              <w:pStyle w:val="tabletext11"/>
              <w:jc w:val="center"/>
              <w:rPr>
                <w:ins w:id="22291" w:author="Author"/>
              </w:rPr>
            </w:pPr>
            <w:ins w:id="22292" w:author="Author">
              <w:r w:rsidRPr="00CE6D2B">
                <w:t xml:space="preserve">0.73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CFACE5" w14:textId="77777777" w:rsidR="003F7E2C" w:rsidRPr="00CE6D2B" w:rsidRDefault="003F7E2C" w:rsidP="00BE28D4">
            <w:pPr>
              <w:pStyle w:val="tabletext11"/>
              <w:jc w:val="center"/>
              <w:rPr>
                <w:ins w:id="22293" w:author="Author"/>
              </w:rPr>
            </w:pPr>
            <w:ins w:id="22294" w:author="Author">
              <w:r w:rsidRPr="00CE6D2B">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28A29C" w14:textId="77777777" w:rsidR="003F7E2C" w:rsidRPr="00CE6D2B" w:rsidRDefault="003F7E2C" w:rsidP="00BE28D4">
            <w:pPr>
              <w:pStyle w:val="tabletext11"/>
              <w:jc w:val="center"/>
              <w:rPr>
                <w:ins w:id="22295" w:author="Author"/>
              </w:rPr>
            </w:pPr>
            <w:ins w:id="22296" w:author="Author">
              <w:r w:rsidRPr="00CE6D2B">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31735" w14:textId="77777777" w:rsidR="003F7E2C" w:rsidRPr="00CE6D2B" w:rsidRDefault="003F7E2C" w:rsidP="00BE28D4">
            <w:pPr>
              <w:pStyle w:val="tabletext11"/>
              <w:jc w:val="center"/>
              <w:rPr>
                <w:ins w:id="22297" w:author="Author"/>
              </w:rPr>
            </w:pPr>
            <w:ins w:id="22298" w:author="Author">
              <w:r w:rsidRPr="00CE6D2B">
                <w:t xml:space="preserve">0.69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2CE329C" w14:textId="77777777" w:rsidR="003F7E2C" w:rsidRPr="00CE6D2B" w:rsidRDefault="003F7E2C" w:rsidP="00BE28D4">
            <w:pPr>
              <w:pStyle w:val="tabletext11"/>
              <w:jc w:val="center"/>
              <w:rPr>
                <w:ins w:id="22299" w:author="Author"/>
              </w:rPr>
            </w:pPr>
            <w:ins w:id="22300" w:author="Author">
              <w:r w:rsidRPr="00CE6D2B">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7842CB" w14:textId="77777777" w:rsidR="003F7E2C" w:rsidRPr="00CE6D2B" w:rsidRDefault="003F7E2C" w:rsidP="00BE28D4">
            <w:pPr>
              <w:pStyle w:val="tabletext11"/>
              <w:jc w:val="center"/>
              <w:rPr>
                <w:ins w:id="22301" w:author="Author"/>
              </w:rPr>
            </w:pPr>
            <w:ins w:id="22302" w:author="Author">
              <w:r w:rsidRPr="00CE6D2B">
                <w:t xml:space="preserve">0.66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A74176" w14:textId="77777777" w:rsidR="003F7E2C" w:rsidRPr="00CE6D2B" w:rsidRDefault="003F7E2C" w:rsidP="00BE28D4">
            <w:pPr>
              <w:pStyle w:val="tabletext11"/>
              <w:jc w:val="center"/>
              <w:rPr>
                <w:ins w:id="22303" w:author="Author"/>
              </w:rPr>
            </w:pPr>
            <w:ins w:id="22304" w:author="Author">
              <w:r w:rsidRPr="00CE6D2B">
                <w:t xml:space="preserve">0.65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870BEE" w14:textId="77777777" w:rsidR="003F7E2C" w:rsidRPr="00CE6D2B" w:rsidRDefault="003F7E2C" w:rsidP="00BE28D4">
            <w:pPr>
              <w:pStyle w:val="tabletext11"/>
              <w:jc w:val="center"/>
              <w:rPr>
                <w:ins w:id="22305" w:author="Author"/>
              </w:rPr>
            </w:pPr>
            <w:ins w:id="22306" w:author="Author">
              <w:r w:rsidRPr="00CE6D2B">
                <w:t xml:space="preserve">0.64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E18EEA" w14:textId="77777777" w:rsidR="003F7E2C" w:rsidRPr="00CE6D2B" w:rsidRDefault="003F7E2C" w:rsidP="00BE28D4">
            <w:pPr>
              <w:pStyle w:val="tabletext11"/>
              <w:jc w:val="center"/>
              <w:rPr>
                <w:ins w:id="22307" w:author="Author"/>
              </w:rPr>
            </w:pPr>
            <w:ins w:id="22308" w:author="Author">
              <w:r w:rsidRPr="00CE6D2B">
                <w:t xml:space="preserve">0.62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1347E9A" w14:textId="77777777" w:rsidR="003F7E2C" w:rsidRPr="00CE6D2B" w:rsidRDefault="003F7E2C" w:rsidP="00BE28D4">
            <w:pPr>
              <w:pStyle w:val="tabletext11"/>
              <w:jc w:val="center"/>
              <w:rPr>
                <w:ins w:id="22309" w:author="Author"/>
              </w:rPr>
            </w:pPr>
            <w:ins w:id="22310" w:author="Author">
              <w:r w:rsidRPr="00CE6D2B">
                <w:t xml:space="preserve">0.61 </w:t>
              </w:r>
            </w:ins>
          </w:p>
        </w:tc>
      </w:tr>
      <w:tr w:rsidR="003F7E2C" w14:paraId="79BB8F1A" w14:textId="77777777" w:rsidTr="00EE1A0A">
        <w:trPr>
          <w:trHeight w:val="190"/>
          <w:ins w:id="22311" w:author="Author"/>
        </w:trPr>
        <w:tc>
          <w:tcPr>
            <w:tcW w:w="200" w:type="dxa"/>
            <w:tcBorders>
              <w:top w:val="single" w:sz="4" w:space="0" w:color="auto"/>
              <w:left w:val="single" w:sz="4" w:space="0" w:color="auto"/>
              <w:bottom w:val="single" w:sz="4" w:space="0" w:color="auto"/>
              <w:right w:val="nil"/>
            </w:tcBorders>
            <w:vAlign w:val="bottom"/>
          </w:tcPr>
          <w:p w14:paraId="2DD48389" w14:textId="77777777" w:rsidR="003F7E2C" w:rsidRDefault="003F7E2C" w:rsidP="00BE28D4">
            <w:pPr>
              <w:pStyle w:val="tabletext11"/>
              <w:jc w:val="right"/>
              <w:rPr>
                <w:ins w:id="22312" w:author="Author"/>
              </w:rPr>
            </w:pPr>
          </w:p>
        </w:tc>
        <w:tc>
          <w:tcPr>
            <w:tcW w:w="1580" w:type="dxa"/>
            <w:tcBorders>
              <w:top w:val="single" w:sz="4" w:space="0" w:color="auto"/>
              <w:left w:val="nil"/>
              <w:bottom w:val="single" w:sz="4" w:space="0" w:color="auto"/>
              <w:right w:val="single" w:sz="4" w:space="0" w:color="auto"/>
            </w:tcBorders>
            <w:vAlign w:val="bottom"/>
            <w:hideMark/>
          </w:tcPr>
          <w:p w14:paraId="4CC6E1C1" w14:textId="77777777" w:rsidR="003F7E2C" w:rsidRDefault="003F7E2C" w:rsidP="00BE28D4">
            <w:pPr>
              <w:pStyle w:val="tabletext11"/>
              <w:tabs>
                <w:tab w:val="decimal" w:pos="640"/>
              </w:tabs>
              <w:rPr>
                <w:ins w:id="22313" w:author="Author"/>
              </w:rPr>
            </w:pPr>
            <w:ins w:id="22314" w:author="Author">
              <w:r>
                <w:t>130,000 to 149,999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4CF91CB" w14:textId="77777777" w:rsidR="003F7E2C" w:rsidRPr="00CE6D2B" w:rsidRDefault="003F7E2C" w:rsidP="00BE28D4">
            <w:pPr>
              <w:pStyle w:val="tabletext11"/>
              <w:jc w:val="center"/>
              <w:rPr>
                <w:ins w:id="22315" w:author="Author"/>
              </w:rPr>
            </w:pPr>
            <w:ins w:id="22316" w:author="Author">
              <w:r w:rsidRPr="00CE6D2B">
                <w:t xml:space="preserve">1.64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A18C2B5" w14:textId="77777777" w:rsidR="003F7E2C" w:rsidRPr="00CE6D2B" w:rsidRDefault="003F7E2C" w:rsidP="00BE28D4">
            <w:pPr>
              <w:pStyle w:val="tabletext11"/>
              <w:jc w:val="center"/>
              <w:rPr>
                <w:ins w:id="22317" w:author="Author"/>
              </w:rPr>
            </w:pPr>
            <w:ins w:id="22318" w:author="Author">
              <w:r w:rsidRPr="00CE6D2B">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F268CE" w14:textId="77777777" w:rsidR="003F7E2C" w:rsidRPr="00CE6D2B" w:rsidRDefault="003F7E2C" w:rsidP="00BE28D4">
            <w:pPr>
              <w:pStyle w:val="tabletext11"/>
              <w:jc w:val="center"/>
              <w:rPr>
                <w:ins w:id="22319" w:author="Author"/>
              </w:rPr>
            </w:pPr>
            <w:ins w:id="22320" w:author="Author">
              <w:r w:rsidRPr="00CE6D2B">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AB7283" w14:textId="77777777" w:rsidR="003F7E2C" w:rsidRPr="00CE6D2B" w:rsidRDefault="003F7E2C" w:rsidP="00BE28D4">
            <w:pPr>
              <w:pStyle w:val="tabletext11"/>
              <w:jc w:val="center"/>
              <w:rPr>
                <w:ins w:id="22321" w:author="Author"/>
              </w:rPr>
            </w:pPr>
            <w:ins w:id="22322" w:author="Author">
              <w:r w:rsidRPr="00CE6D2B">
                <w:t xml:space="preserve">1.42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4F6F6" w14:textId="77777777" w:rsidR="003F7E2C" w:rsidRPr="00CE6D2B" w:rsidRDefault="003F7E2C" w:rsidP="00BE28D4">
            <w:pPr>
              <w:pStyle w:val="tabletext11"/>
              <w:jc w:val="center"/>
              <w:rPr>
                <w:ins w:id="22323" w:author="Author"/>
              </w:rPr>
            </w:pPr>
            <w:ins w:id="22324" w:author="Author">
              <w:r w:rsidRPr="00CE6D2B">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932072" w14:textId="77777777" w:rsidR="003F7E2C" w:rsidRPr="00CE6D2B" w:rsidRDefault="003F7E2C" w:rsidP="00BE28D4">
            <w:pPr>
              <w:pStyle w:val="tabletext11"/>
              <w:jc w:val="center"/>
              <w:rPr>
                <w:ins w:id="22325" w:author="Author"/>
              </w:rPr>
            </w:pPr>
            <w:ins w:id="22326" w:author="Author">
              <w:r w:rsidRPr="00CE6D2B">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509086" w14:textId="77777777" w:rsidR="003F7E2C" w:rsidRPr="00CE6D2B" w:rsidRDefault="003F7E2C" w:rsidP="00BE28D4">
            <w:pPr>
              <w:pStyle w:val="tabletext11"/>
              <w:jc w:val="center"/>
              <w:rPr>
                <w:ins w:id="22327" w:author="Author"/>
              </w:rPr>
            </w:pPr>
            <w:ins w:id="22328" w:author="Author">
              <w:r w:rsidRPr="00CE6D2B">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C56016" w14:textId="77777777" w:rsidR="003F7E2C" w:rsidRPr="00CE6D2B" w:rsidRDefault="003F7E2C" w:rsidP="00BE28D4">
            <w:pPr>
              <w:pStyle w:val="tabletext11"/>
              <w:jc w:val="center"/>
              <w:rPr>
                <w:ins w:id="22329" w:author="Author"/>
              </w:rPr>
            </w:pPr>
            <w:ins w:id="22330" w:author="Author">
              <w:r w:rsidRPr="00CE6D2B">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040C0C" w14:textId="77777777" w:rsidR="003F7E2C" w:rsidRPr="00CE6D2B" w:rsidRDefault="003F7E2C" w:rsidP="00BE28D4">
            <w:pPr>
              <w:pStyle w:val="tabletext11"/>
              <w:jc w:val="center"/>
              <w:rPr>
                <w:ins w:id="22331" w:author="Author"/>
              </w:rPr>
            </w:pPr>
            <w:ins w:id="22332" w:author="Author">
              <w:r w:rsidRPr="00CE6D2B">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4F2351" w14:textId="77777777" w:rsidR="003F7E2C" w:rsidRPr="00CE6D2B" w:rsidRDefault="003F7E2C" w:rsidP="00BE28D4">
            <w:pPr>
              <w:pStyle w:val="tabletext11"/>
              <w:jc w:val="center"/>
              <w:rPr>
                <w:ins w:id="22333" w:author="Author"/>
              </w:rPr>
            </w:pPr>
            <w:ins w:id="22334" w:author="Author">
              <w:r w:rsidRPr="00CE6D2B">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0AB71D" w14:textId="77777777" w:rsidR="003F7E2C" w:rsidRPr="00CE6D2B" w:rsidRDefault="003F7E2C" w:rsidP="00BE28D4">
            <w:pPr>
              <w:pStyle w:val="tabletext11"/>
              <w:jc w:val="center"/>
              <w:rPr>
                <w:ins w:id="22335" w:author="Author"/>
              </w:rPr>
            </w:pPr>
            <w:ins w:id="22336" w:author="Author">
              <w:r w:rsidRPr="00CE6D2B">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1FA176" w14:textId="77777777" w:rsidR="003F7E2C" w:rsidRPr="00CE6D2B" w:rsidRDefault="003F7E2C" w:rsidP="00BE28D4">
            <w:pPr>
              <w:pStyle w:val="tabletext11"/>
              <w:jc w:val="center"/>
              <w:rPr>
                <w:ins w:id="22337" w:author="Author"/>
              </w:rPr>
            </w:pPr>
            <w:ins w:id="22338" w:author="Author">
              <w:r w:rsidRPr="00CE6D2B">
                <w:t xml:space="preserve">0.91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82021C" w14:textId="77777777" w:rsidR="003F7E2C" w:rsidRPr="00CE6D2B" w:rsidRDefault="003F7E2C" w:rsidP="00BE28D4">
            <w:pPr>
              <w:pStyle w:val="tabletext11"/>
              <w:jc w:val="center"/>
              <w:rPr>
                <w:ins w:id="22339" w:author="Author"/>
              </w:rPr>
            </w:pPr>
            <w:ins w:id="22340" w:author="Author">
              <w:r w:rsidRPr="00CE6D2B">
                <w:t xml:space="preserve">0.89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97C8A2" w14:textId="77777777" w:rsidR="003F7E2C" w:rsidRPr="00CE6D2B" w:rsidRDefault="003F7E2C" w:rsidP="00BE28D4">
            <w:pPr>
              <w:pStyle w:val="tabletext11"/>
              <w:jc w:val="center"/>
              <w:rPr>
                <w:ins w:id="22341" w:author="Author"/>
              </w:rPr>
            </w:pPr>
            <w:ins w:id="22342"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F8CE3C" w14:textId="77777777" w:rsidR="003F7E2C" w:rsidRPr="00CE6D2B" w:rsidRDefault="003F7E2C" w:rsidP="00BE28D4">
            <w:pPr>
              <w:pStyle w:val="tabletext11"/>
              <w:jc w:val="center"/>
              <w:rPr>
                <w:ins w:id="22343" w:author="Author"/>
              </w:rPr>
            </w:pPr>
            <w:ins w:id="22344" w:author="Author">
              <w:r w:rsidRPr="00CE6D2B">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0CB667" w14:textId="77777777" w:rsidR="003F7E2C" w:rsidRPr="00CE6D2B" w:rsidRDefault="003F7E2C" w:rsidP="00BE28D4">
            <w:pPr>
              <w:pStyle w:val="tabletext11"/>
              <w:jc w:val="center"/>
              <w:rPr>
                <w:ins w:id="22345" w:author="Author"/>
              </w:rPr>
            </w:pPr>
            <w:ins w:id="22346" w:author="Author">
              <w:r w:rsidRPr="00CE6D2B">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BE68C2" w14:textId="77777777" w:rsidR="003F7E2C" w:rsidRPr="00CE6D2B" w:rsidRDefault="003F7E2C" w:rsidP="00BE28D4">
            <w:pPr>
              <w:pStyle w:val="tabletext11"/>
              <w:jc w:val="center"/>
              <w:rPr>
                <w:ins w:id="22347" w:author="Author"/>
              </w:rPr>
            </w:pPr>
            <w:ins w:id="22348" w:author="Author">
              <w:r w:rsidRPr="00CE6D2B">
                <w:t xml:space="preserve">0.82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C59E10" w14:textId="77777777" w:rsidR="003F7E2C" w:rsidRPr="00CE6D2B" w:rsidRDefault="003F7E2C" w:rsidP="00BE28D4">
            <w:pPr>
              <w:pStyle w:val="tabletext11"/>
              <w:jc w:val="center"/>
              <w:rPr>
                <w:ins w:id="22349" w:author="Author"/>
              </w:rPr>
            </w:pPr>
            <w:ins w:id="22350" w:author="Author">
              <w:r w:rsidRPr="00CE6D2B">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4D9F82" w14:textId="77777777" w:rsidR="003F7E2C" w:rsidRPr="00CE6D2B" w:rsidRDefault="003F7E2C" w:rsidP="00BE28D4">
            <w:pPr>
              <w:pStyle w:val="tabletext11"/>
              <w:jc w:val="center"/>
              <w:rPr>
                <w:ins w:id="22351" w:author="Author"/>
              </w:rPr>
            </w:pPr>
            <w:ins w:id="22352" w:author="Author">
              <w:r w:rsidRPr="00CE6D2B">
                <w:t xml:space="preserve">0.79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ED13F2" w14:textId="77777777" w:rsidR="003F7E2C" w:rsidRPr="00CE6D2B" w:rsidRDefault="003F7E2C" w:rsidP="00BE28D4">
            <w:pPr>
              <w:pStyle w:val="tabletext11"/>
              <w:jc w:val="center"/>
              <w:rPr>
                <w:ins w:id="22353" w:author="Author"/>
              </w:rPr>
            </w:pPr>
            <w:ins w:id="22354" w:author="Author">
              <w:r w:rsidRPr="00CE6D2B">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22FCF7" w14:textId="77777777" w:rsidR="003F7E2C" w:rsidRPr="00CE6D2B" w:rsidRDefault="003F7E2C" w:rsidP="00BE28D4">
            <w:pPr>
              <w:pStyle w:val="tabletext11"/>
              <w:jc w:val="center"/>
              <w:rPr>
                <w:ins w:id="22355" w:author="Author"/>
              </w:rPr>
            </w:pPr>
            <w:ins w:id="22356" w:author="Author">
              <w:r w:rsidRPr="00CE6D2B">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4F3F3D" w14:textId="77777777" w:rsidR="003F7E2C" w:rsidRPr="00CE6D2B" w:rsidRDefault="003F7E2C" w:rsidP="00BE28D4">
            <w:pPr>
              <w:pStyle w:val="tabletext11"/>
              <w:jc w:val="center"/>
              <w:rPr>
                <w:ins w:id="22357" w:author="Author"/>
              </w:rPr>
            </w:pPr>
            <w:ins w:id="22358" w:author="Author">
              <w:r w:rsidRPr="00CE6D2B">
                <w:t xml:space="preserve">0.74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639C0C9" w14:textId="77777777" w:rsidR="003F7E2C" w:rsidRPr="00CE6D2B" w:rsidRDefault="003F7E2C" w:rsidP="00BE28D4">
            <w:pPr>
              <w:pStyle w:val="tabletext11"/>
              <w:jc w:val="center"/>
              <w:rPr>
                <w:ins w:id="22359" w:author="Author"/>
              </w:rPr>
            </w:pPr>
            <w:ins w:id="22360" w:author="Author">
              <w:r w:rsidRPr="00CE6D2B">
                <w:t xml:space="preserve">0.72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A58648" w14:textId="77777777" w:rsidR="003F7E2C" w:rsidRPr="00CE6D2B" w:rsidRDefault="003F7E2C" w:rsidP="00BE28D4">
            <w:pPr>
              <w:pStyle w:val="tabletext11"/>
              <w:jc w:val="center"/>
              <w:rPr>
                <w:ins w:id="22361" w:author="Author"/>
              </w:rPr>
            </w:pPr>
            <w:ins w:id="22362" w:author="Author">
              <w:r w:rsidRPr="00CE6D2B">
                <w:t xml:space="preserve">0.71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1D58E4" w14:textId="77777777" w:rsidR="003F7E2C" w:rsidRPr="00CE6D2B" w:rsidRDefault="003F7E2C" w:rsidP="00BE28D4">
            <w:pPr>
              <w:pStyle w:val="tabletext11"/>
              <w:jc w:val="center"/>
              <w:rPr>
                <w:ins w:id="22363" w:author="Author"/>
              </w:rPr>
            </w:pPr>
            <w:ins w:id="22364" w:author="Author">
              <w:r w:rsidRPr="00CE6D2B">
                <w:t xml:space="preserve">0.70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E7E97D" w14:textId="77777777" w:rsidR="003F7E2C" w:rsidRPr="00CE6D2B" w:rsidRDefault="003F7E2C" w:rsidP="00BE28D4">
            <w:pPr>
              <w:pStyle w:val="tabletext11"/>
              <w:jc w:val="center"/>
              <w:rPr>
                <w:ins w:id="22365" w:author="Author"/>
              </w:rPr>
            </w:pPr>
            <w:ins w:id="22366" w:author="Author">
              <w:r w:rsidRPr="00CE6D2B">
                <w:t xml:space="preserve">0.68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F51EE6" w14:textId="77777777" w:rsidR="003F7E2C" w:rsidRPr="00CE6D2B" w:rsidRDefault="003F7E2C" w:rsidP="00BE28D4">
            <w:pPr>
              <w:pStyle w:val="tabletext11"/>
              <w:jc w:val="center"/>
              <w:rPr>
                <w:ins w:id="22367" w:author="Author"/>
              </w:rPr>
            </w:pPr>
            <w:ins w:id="22368" w:author="Author">
              <w:r w:rsidRPr="00CE6D2B">
                <w:t xml:space="preserve">0.67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2AF4A20" w14:textId="77777777" w:rsidR="003F7E2C" w:rsidRPr="00CE6D2B" w:rsidRDefault="003F7E2C" w:rsidP="00BE28D4">
            <w:pPr>
              <w:pStyle w:val="tabletext11"/>
              <w:jc w:val="center"/>
              <w:rPr>
                <w:ins w:id="22369" w:author="Author"/>
              </w:rPr>
            </w:pPr>
            <w:ins w:id="22370" w:author="Author">
              <w:r w:rsidRPr="00CE6D2B">
                <w:t xml:space="preserve">0.66 </w:t>
              </w:r>
            </w:ins>
          </w:p>
        </w:tc>
      </w:tr>
      <w:tr w:rsidR="003F7E2C" w14:paraId="24294361" w14:textId="77777777" w:rsidTr="00EE1A0A">
        <w:trPr>
          <w:trHeight w:val="190"/>
          <w:ins w:id="22371" w:author="Author"/>
        </w:trPr>
        <w:tc>
          <w:tcPr>
            <w:tcW w:w="200" w:type="dxa"/>
            <w:tcBorders>
              <w:top w:val="single" w:sz="4" w:space="0" w:color="auto"/>
              <w:left w:val="single" w:sz="4" w:space="0" w:color="auto"/>
              <w:bottom w:val="single" w:sz="4" w:space="0" w:color="auto"/>
              <w:right w:val="nil"/>
            </w:tcBorders>
            <w:vAlign w:val="bottom"/>
          </w:tcPr>
          <w:p w14:paraId="2B6DE4B6" w14:textId="77777777" w:rsidR="003F7E2C" w:rsidRDefault="003F7E2C" w:rsidP="00BE28D4">
            <w:pPr>
              <w:pStyle w:val="tabletext11"/>
              <w:jc w:val="right"/>
              <w:rPr>
                <w:ins w:id="22372" w:author="Author"/>
              </w:rPr>
            </w:pPr>
          </w:p>
        </w:tc>
        <w:tc>
          <w:tcPr>
            <w:tcW w:w="1580" w:type="dxa"/>
            <w:tcBorders>
              <w:top w:val="single" w:sz="4" w:space="0" w:color="auto"/>
              <w:left w:val="nil"/>
              <w:bottom w:val="single" w:sz="4" w:space="0" w:color="auto"/>
              <w:right w:val="single" w:sz="4" w:space="0" w:color="auto"/>
            </w:tcBorders>
            <w:vAlign w:val="bottom"/>
            <w:hideMark/>
          </w:tcPr>
          <w:p w14:paraId="31EBF528" w14:textId="77777777" w:rsidR="003F7E2C" w:rsidRDefault="003F7E2C" w:rsidP="00BE28D4">
            <w:pPr>
              <w:pStyle w:val="tabletext11"/>
              <w:tabs>
                <w:tab w:val="decimal" w:pos="640"/>
              </w:tabs>
              <w:rPr>
                <w:ins w:id="22373" w:author="Author"/>
              </w:rPr>
            </w:pPr>
            <w:ins w:id="22374" w:author="Author">
              <w:r>
                <w:t>150,000 to 174,999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428CD9B" w14:textId="77777777" w:rsidR="003F7E2C" w:rsidRPr="00CE6D2B" w:rsidRDefault="003F7E2C" w:rsidP="00BE28D4">
            <w:pPr>
              <w:pStyle w:val="tabletext11"/>
              <w:jc w:val="center"/>
              <w:rPr>
                <w:ins w:id="22375" w:author="Author"/>
              </w:rPr>
            </w:pPr>
            <w:ins w:id="22376" w:author="Author">
              <w:r w:rsidRPr="00CE6D2B">
                <w:t xml:space="preserve">1.71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C64977C" w14:textId="77777777" w:rsidR="003F7E2C" w:rsidRPr="00CE6D2B" w:rsidRDefault="003F7E2C" w:rsidP="00BE28D4">
            <w:pPr>
              <w:pStyle w:val="tabletext11"/>
              <w:jc w:val="center"/>
              <w:rPr>
                <w:ins w:id="22377" w:author="Author"/>
              </w:rPr>
            </w:pPr>
            <w:ins w:id="22378" w:author="Author">
              <w:r w:rsidRPr="00CE6D2B">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146AA1" w14:textId="77777777" w:rsidR="003F7E2C" w:rsidRPr="00CE6D2B" w:rsidRDefault="003F7E2C" w:rsidP="00BE28D4">
            <w:pPr>
              <w:pStyle w:val="tabletext11"/>
              <w:jc w:val="center"/>
              <w:rPr>
                <w:ins w:id="22379" w:author="Author"/>
              </w:rPr>
            </w:pPr>
            <w:ins w:id="22380" w:author="Author">
              <w:r w:rsidRPr="00CE6D2B">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4B829F" w14:textId="77777777" w:rsidR="003F7E2C" w:rsidRPr="00CE6D2B" w:rsidRDefault="003F7E2C" w:rsidP="00BE28D4">
            <w:pPr>
              <w:pStyle w:val="tabletext11"/>
              <w:jc w:val="center"/>
              <w:rPr>
                <w:ins w:id="22381" w:author="Author"/>
              </w:rPr>
            </w:pPr>
            <w:ins w:id="22382" w:author="Author">
              <w:r w:rsidRPr="00CE6D2B">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DEE952" w14:textId="77777777" w:rsidR="003F7E2C" w:rsidRPr="00CE6D2B" w:rsidRDefault="003F7E2C" w:rsidP="00BE28D4">
            <w:pPr>
              <w:pStyle w:val="tabletext11"/>
              <w:jc w:val="center"/>
              <w:rPr>
                <w:ins w:id="22383" w:author="Author"/>
              </w:rPr>
            </w:pPr>
            <w:ins w:id="22384" w:author="Author">
              <w:r w:rsidRPr="00CE6D2B">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A9EDA4" w14:textId="77777777" w:rsidR="003F7E2C" w:rsidRPr="00CE6D2B" w:rsidRDefault="003F7E2C" w:rsidP="00BE28D4">
            <w:pPr>
              <w:pStyle w:val="tabletext11"/>
              <w:jc w:val="center"/>
              <w:rPr>
                <w:ins w:id="22385" w:author="Author"/>
              </w:rPr>
            </w:pPr>
            <w:ins w:id="22386" w:author="Author">
              <w:r w:rsidRPr="00CE6D2B">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0E9A46" w14:textId="77777777" w:rsidR="003F7E2C" w:rsidRPr="00CE6D2B" w:rsidRDefault="003F7E2C" w:rsidP="00BE28D4">
            <w:pPr>
              <w:pStyle w:val="tabletext11"/>
              <w:jc w:val="center"/>
              <w:rPr>
                <w:ins w:id="22387" w:author="Author"/>
              </w:rPr>
            </w:pPr>
            <w:ins w:id="22388" w:author="Author">
              <w:r w:rsidRPr="00CE6D2B">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414645" w14:textId="77777777" w:rsidR="003F7E2C" w:rsidRPr="00CE6D2B" w:rsidRDefault="003F7E2C" w:rsidP="00BE28D4">
            <w:pPr>
              <w:pStyle w:val="tabletext11"/>
              <w:jc w:val="center"/>
              <w:rPr>
                <w:ins w:id="22389" w:author="Author"/>
              </w:rPr>
            </w:pPr>
            <w:ins w:id="22390" w:author="Author">
              <w:r w:rsidRPr="00CE6D2B">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31B2E9" w14:textId="77777777" w:rsidR="003F7E2C" w:rsidRPr="00CE6D2B" w:rsidRDefault="003F7E2C" w:rsidP="00BE28D4">
            <w:pPr>
              <w:pStyle w:val="tabletext11"/>
              <w:jc w:val="center"/>
              <w:rPr>
                <w:ins w:id="22391" w:author="Author"/>
              </w:rPr>
            </w:pPr>
            <w:ins w:id="22392" w:author="Author">
              <w:r w:rsidRPr="00CE6D2B">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A9796C" w14:textId="77777777" w:rsidR="003F7E2C" w:rsidRPr="00CE6D2B" w:rsidRDefault="003F7E2C" w:rsidP="00BE28D4">
            <w:pPr>
              <w:pStyle w:val="tabletext11"/>
              <w:jc w:val="center"/>
              <w:rPr>
                <w:ins w:id="22393" w:author="Author"/>
              </w:rPr>
            </w:pPr>
            <w:ins w:id="22394" w:author="Author">
              <w:r w:rsidRPr="00CE6D2B">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A409D7" w14:textId="77777777" w:rsidR="003F7E2C" w:rsidRPr="00CE6D2B" w:rsidRDefault="003F7E2C" w:rsidP="00BE28D4">
            <w:pPr>
              <w:pStyle w:val="tabletext11"/>
              <w:jc w:val="center"/>
              <w:rPr>
                <w:ins w:id="22395" w:author="Author"/>
              </w:rPr>
            </w:pPr>
            <w:ins w:id="22396" w:author="Author">
              <w:r w:rsidRPr="00CE6D2B">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1A3C45" w14:textId="77777777" w:rsidR="003F7E2C" w:rsidRPr="00CE6D2B" w:rsidRDefault="003F7E2C" w:rsidP="00BE28D4">
            <w:pPr>
              <w:pStyle w:val="tabletext11"/>
              <w:jc w:val="center"/>
              <w:rPr>
                <w:ins w:id="22397" w:author="Author"/>
              </w:rPr>
            </w:pPr>
            <w:ins w:id="22398" w:author="Author">
              <w:r w:rsidRPr="00CE6D2B">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8701A1" w14:textId="77777777" w:rsidR="003F7E2C" w:rsidRPr="00CE6D2B" w:rsidRDefault="003F7E2C" w:rsidP="00BE28D4">
            <w:pPr>
              <w:pStyle w:val="tabletext11"/>
              <w:jc w:val="center"/>
              <w:rPr>
                <w:ins w:id="22399" w:author="Author"/>
              </w:rPr>
            </w:pPr>
            <w:ins w:id="22400" w:author="Author">
              <w:r w:rsidRPr="00CE6D2B">
                <w:t xml:space="preserve">0.96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5639CE" w14:textId="77777777" w:rsidR="003F7E2C" w:rsidRPr="00CE6D2B" w:rsidRDefault="003F7E2C" w:rsidP="00BE28D4">
            <w:pPr>
              <w:pStyle w:val="tabletext11"/>
              <w:jc w:val="center"/>
              <w:rPr>
                <w:ins w:id="22401" w:author="Author"/>
              </w:rPr>
            </w:pPr>
            <w:ins w:id="22402" w:author="Author">
              <w:r w:rsidRPr="00CE6D2B">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F47625" w14:textId="77777777" w:rsidR="003F7E2C" w:rsidRPr="00CE6D2B" w:rsidRDefault="003F7E2C" w:rsidP="00BE28D4">
            <w:pPr>
              <w:pStyle w:val="tabletext11"/>
              <w:jc w:val="center"/>
              <w:rPr>
                <w:ins w:id="22403" w:author="Author"/>
              </w:rPr>
            </w:pPr>
            <w:ins w:id="22404" w:author="Author">
              <w:r w:rsidRPr="00CE6D2B">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6528E7" w14:textId="77777777" w:rsidR="003F7E2C" w:rsidRPr="00CE6D2B" w:rsidRDefault="003F7E2C" w:rsidP="00BE28D4">
            <w:pPr>
              <w:pStyle w:val="tabletext11"/>
              <w:jc w:val="center"/>
              <w:rPr>
                <w:ins w:id="22405" w:author="Author"/>
              </w:rPr>
            </w:pPr>
            <w:ins w:id="22406" w:author="Author">
              <w:r w:rsidRPr="00CE6D2B">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DF205A" w14:textId="77777777" w:rsidR="003F7E2C" w:rsidRPr="00CE6D2B" w:rsidRDefault="003F7E2C" w:rsidP="00BE28D4">
            <w:pPr>
              <w:pStyle w:val="tabletext11"/>
              <w:jc w:val="center"/>
              <w:rPr>
                <w:ins w:id="22407" w:author="Author"/>
              </w:rPr>
            </w:pPr>
            <w:ins w:id="22408" w:author="Author">
              <w:r w:rsidRPr="00CE6D2B">
                <w:t xml:space="preserve">0.88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E8EEE5" w14:textId="77777777" w:rsidR="003F7E2C" w:rsidRPr="00CE6D2B" w:rsidRDefault="003F7E2C" w:rsidP="00BE28D4">
            <w:pPr>
              <w:pStyle w:val="tabletext11"/>
              <w:jc w:val="center"/>
              <w:rPr>
                <w:ins w:id="22409" w:author="Author"/>
              </w:rPr>
            </w:pPr>
            <w:ins w:id="22410" w:author="Author">
              <w:r w:rsidRPr="00CE6D2B">
                <w:t xml:space="preserve">0.87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2184A3" w14:textId="77777777" w:rsidR="003F7E2C" w:rsidRPr="00CE6D2B" w:rsidRDefault="003F7E2C" w:rsidP="00BE28D4">
            <w:pPr>
              <w:pStyle w:val="tabletext11"/>
              <w:jc w:val="center"/>
              <w:rPr>
                <w:ins w:id="22411" w:author="Author"/>
              </w:rPr>
            </w:pPr>
            <w:ins w:id="22412" w:author="Author">
              <w:r w:rsidRPr="00CE6D2B">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EA1297" w14:textId="77777777" w:rsidR="003F7E2C" w:rsidRPr="00CE6D2B" w:rsidRDefault="003F7E2C" w:rsidP="00BE28D4">
            <w:pPr>
              <w:pStyle w:val="tabletext11"/>
              <w:jc w:val="center"/>
              <w:rPr>
                <w:ins w:id="22413" w:author="Author"/>
              </w:rPr>
            </w:pPr>
            <w:ins w:id="22414" w:author="Author">
              <w:r w:rsidRPr="00CE6D2B">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D81F98" w14:textId="77777777" w:rsidR="003F7E2C" w:rsidRPr="00CE6D2B" w:rsidRDefault="003F7E2C" w:rsidP="00BE28D4">
            <w:pPr>
              <w:pStyle w:val="tabletext11"/>
              <w:jc w:val="center"/>
              <w:rPr>
                <w:ins w:id="22415" w:author="Author"/>
              </w:rPr>
            </w:pPr>
            <w:ins w:id="22416" w:author="Author">
              <w:r w:rsidRPr="00CE6D2B">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40E410" w14:textId="77777777" w:rsidR="003F7E2C" w:rsidRPr="00CE6D2B" w:rsidRDefault="003F7E2C" w:rsidP="00BE28D4">
            <w:pPr>
              <w:pStyle w:val="tabletext11"/>
              <w:jc w:val="center"/>
              <w:rPr>
                <w:ins w:id="22417" w:author="Author"/>
              </w:rPr>
            </w:pPr>
            <w:ins w:id="22418" w:author="Author">
              <w:r w:rsidRPr="00CE6D2B">
                <w:t xml:space="preserve">0.80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479E520" w14:textId="77777777" w:rsidR="003F7E2C" w:rsidRPr="00CE6D2B" w:rsidRDefault="003F7E2C" w:rsidP="00BE28D4">
            <w:pPr>
              <w:pStyle w:val="tabletext11"/>
              <w:jc w:val="center"/>
              <w:rPr>
                <w:ins w:id="22419" w:author="Author"/>
              </w:rPr>
            </w:pPr>
            <w:ins w:id="22420" w:author="Author">
              <w:r w:rsidRPr="00CE6D2B">
                <w:t xml:space="preserve">0.78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57AFA6" w14:textId="77777777" w:rsidR="003F7E2C" w:rsidRPr="00CE6D2B" w:rsidRDefault="003F7E2C" w:rsidP="00BE28D4">
            <w:pPr>
              <w:pStyle w:val="tabletext11"/>
              <w:jc w:val="center"/>
              <w:rPr>
                <w:ins w:id="22421" w:author="Author"/>
              </w:rPr>
            </w:pPr>
            <w:ins w:id="22422" w:author="Author">
              <w:r w:rsidRPr="00CE6D2B">
                <w:t xml:space="preserve">0.77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FA67E6" w14:textId="77777777" w:rsidR="003F7E2C" w:rsidRPr="00CE6D2B" w:rsidRDefault="003F7E2C" w:rsidP="00BE28D4">
            <w:pPr>
              <w:pStyle w:val="tabletext11"/>
              <w:jc w:val="center"/>
              <w:rPr>
                <w:ins w:id="22423" w:author="Author"/>
              </w:rPr>
            </w:pPr>
            <w:ins w:id="22424" w:author="Author">
              <w:r w:rsidRPr="00CE6D2B">
                <w:t xml:space="preserve">0.75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7087F1" w14:textId="77777777" w:rsidR="003F7E2C" w:rsidRPr="00CE6D2B" w:rsidRDefault="003F7E2C" w:rsidP="00BE28D4">
            <w:pPr>
              <w:pStyle w:val="tabletext11"/>
              <w:jc w:val="center"/>
              <w:rPr>
                <w:ins w:id="22425" w:author="Author"/>
              </w:rPr>
            </w:pPr>
            <w:ins w:id="22426" w:author="Author">
              <w:r w:rsidRPr="00CE6D2B">
                <w:t xml:space="preserve">0.74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C1AE4" w14:textId="77777777" w:rsidR="003F7E2C" w:rsidRPr="00CE6D2B" w:rsidRDefault="003F7E2C" w:rsidP="00BE28D4">
            <w:pPr>
              <w:pStyle w:val="tabletext11"/>
              <w:jc w:val="center"/>
              <w:rPr>
                <w:ins w:id="22427" w:author="Author"/>
              </w:rPr>
            </w:pPr>
            <w:ins w:id="22428" w:author="Author">
              <w:r w:rsidRPr="00CE6D2B">
                <w:t xml:space="preserve">0.72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B407DDC" w14:textId="77777777" w:rsidR="003F7E2C" w:rsidRPr="00CE6D2B" w:rsidRDefault="003F7E2C" w:rsidP="00BE28D4">
            <w:pPr>
              <w:pStyle w:val="tabletext11"/>
              <w:jc w:val="center"/>
              <w:rPr>
                <w:ins w:id="22429" w:author="Author"/>
              </w:rPr>
            </w:pPr>
            <w:ins w:id="22430" w:author="Author">
              <w:r w:rsidRPr="00CE6D2B">
                <w:t xml:space="preserve">0.71 </w:t>
              </w:r>
            </w:ins>
          </w:p>
        </w:tc>
      </w:tr>
      <w:tr w:rsidR="003F7E2C" w14:paraId="71099F63" w14:textId="77777777" w:rsidTr="00EE1A0A">
        <w:trPr>
          <w:trHeight w:val="190"/>
          <w:ins w:id="22431" w:author="Author"/>
        </w:trPr>
        <w:tc>
          <w:tcPr>
            <w:tcW w:w="200" w:type="dxa"/>
            <w:tcBorders>
              <w:top w:val="single" w:sz="4" w:space="0" w:color="auto"/>
              <w:left w:val="single" w:sz="4" w:space="0" w:color="auto"/>
              <w:bottom w:val="single" w:sz="4" w:space="0" w:color="auto"/>
              <w:right w:val="nil"/>
            </w:tcBorders>
            <w:vAlign w:val="bottom"/>
          </w:tcPr>
          <w:p w14:paraId="5E0AADCA" w14:textId="77777777" w:rsidR="003F7E2C" w:rsidRDefault="003F7E2C" w:rsidP="00BE28D4">
            <w:pPr>
              <w:pStyle w:val="tabletext11"/>
              <w:jc w:val="right"/>
              <w:rPr>
                <w:ins w:id="22432" w:author="Author"/>
              </w:rPr>
            </w:pPr>
          </w:p>
        </w:tc>
        <w:tc>
          <w:tcPr>
            <w:tcW w:w="1580" w:type="dxa"/>
            <w:tcBorders>
              <w:top w:val="single" w:sz="4" w:space="0" w:color="auto"/>
              <w:left w:val="nil"/>
              <w:bottom w:val="single" w:sz="4" w:space="0" w:color="auto"/>
              <w:right w:val="single" w:sz="4" w:space="0" w:color="auto"/>
            </w:tcBorders>
            <w:vAlign w:val="bottom"/>
            <w:hideMark/>
          </w:tcPr>
          <w:p w14:paraId="5AB9F825" w14:textId="77777777" w:rsidR="003F7E2C" w:rsidRDefault="003F7E2C" w:rsidP="00BE28D4">
            <w:pPr>
              <w:pStyle w:val="tabletext11"/>
              <w:tabs>
                <w:tab w:val="decimal" w:pos="640"/>
              </w:tabs>
              <w:rPr>
                <w:ins w:id="22433" w:author="Author"/>
              </w:rPr>
            </w:pPr>
            <w:ins w:id="22434" w:author="Author">
              <w:r>
                <w:t>175,000 to 199,999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B719483" w14:textId="77777777" w:rsidR="003F7E2C" w:rsidRPr="00CE6D2B" w:rsidRDefault="003F7E2C" w:rsidP="00BE28D4">
            <w:pPr>
              <w:pStyle w:val="tabletext11"/>
              <w:jc w:val="center"/>
              <w:rPr>
                <w:ins w:id="22435" w:author="Author"/>
              </w:rPr>
            </w:pPr>
            <w:ins w:id="22436" w:author="Author">
              <w:r w:rsidRPr="00CE6D2B">
                <w:t xml:space="preserve">1.77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F5B1CBD" w14:textId="77777777" w:rsidR="003F7E2C" w:rsidRPr="00CE6D2B" w:rsidRDefault="003F7E2C" w:rsidP="00BE28D4">
            <w:pPr>
              <w:pStyle w:val="tabletext11"/>
              <w:jc w:val="center"/>
              <w:rPr>
                <w:ins w:id="22437" w:author="Author"/>
              </w:rPr>
            </w:pPr>
            <w:ins w:id="22438" w:author="Author">
              <w:r w:rsidRPr="00CE6D2B">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6A4C83" w14:textId="77777777" w:rsidR="003F7E2C" w:rsidRPr="00CE6D2B" w:rsidRDefault="003F7E2C" w:rsidP="00BE28D4">
            <w:pPr>
              <w:pStyle w:val="tabletext11"/>
              <w:jc w:val="center"/>
              <w:rPr>
                <w:ins w:id="22439" w:author="Author"/>
              </w:rPr>
            </w:pPr>
            <w:ins w:id="22440" w:author="Author">
              <w:r w:rsidRPr="00CE6D2B">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060CDC" w14:textId="77777777" w:rsidR="003F7E2C" w:rsidRPr="00CE6D2B" w:rsidRDefault="003F7E2C" w:rsidP="00BE28D4">
            <w:pPr>
              <w:pStyle w:val="tabletext11"/>
              <w:jc w:val="center"/>
              <w:rPr>
                <w:ins w:id="22441" w:author="Author"/>
              </w:rPr>
            </w:pPr>
            <w:ins w:id="22442" w:author="Author">
              <w:r w:rsidRPr="00CE6D2B">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285ADE" w14:textId="77777777" w:rsidR="003F7E2C" w:rsidRPr="00CE6D2B" w:rsidRDefault="003F7E2C" w:rsidP="00BE28D4">
            <w:pPr>
              <w:pStyle w:val="tabletext11"/>
              <w:jc w:val="center"/>
              <w:rPr>
                <w:ins w:id="22443" w:author="Author"/>
              </w:rPr>
            </w:pPr>
            <w:ins w:id="22444" w:author="Author">
              <w:r w:rsidRPr="00CE6D2B">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32D5BC" w14:textId="77777777" w:rsidR="003F7E2C" w:rsidRPr="00CE6D2B" w:rsidRDefault="003F7E2C" w:rsidP="00BE28D4">
            <w:pPr>
              <w:pStyle w:val="tabletext11"/>
              <w:jc w:val="center"/>
              <w:rPr>
                <w:ins w:id="22445" w:author="Author"/>
              </w:rPr>
            </w:pPr>
            <w:ins w:id="22446" w:author="Author">
              <w:r w:rsidRPr="00CE6D2B">
                <w:t xml:space="preserve">1.30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3E5408" w14:textId="77777777" w:rsidR="003F7E2C" w:rsidRPr="00CE6D2B" w:rsidRDefault="003F7E2C" w:rsidP="00BE28D4">
            <w:pPr>
              <w:pStyle w:val="tabletext11"/>
              <w:jc w:val="center"/>
              <w:rPr>
                <w:ins w:id="22447" w:author="Author"/>
              </w:rPr>
            </w:pPr>
            <w:ins w:id="22448" w:author="Author">
              <w:r w:rsidRPr="00CE6D2B">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2A7C5D" w14:textId="77777777" w:rsidR="003F7E2C" w:rsidRPr="00CE6D2B" w:rsidRDefault="003F7E2C" w:rsidP="00BE28D4">
            <w:pPr>
              <w:pStyle w:val="tabletext11"/>
              <w:jc w:val="center"/>
              <w:rPr>
                <w:ins w:id="22449" w:author="Author"/>
              </w:rPr>
            </w:pPr>
            <w:ins w:id="22450" w:author="Author">
              <w:r w:rsidRPr="00CE6D2B">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F1E43C" w14:textId="77777777" w:rsidR="003F7E2C" w:rsidRPr="00CE6D2B" w:rsidRDefault="003F7E2C" w:rsidP="00BE28D4">
            <w:pPr>
              <w:pStyle w:val="tabletext11"/>
              <w:jc w:val="center"/>
              <w:rPr>
                <w:ins w:id="22451" w:author="Author"/>
              </w:rPr>
            </w:pPr>
            <w:ins w:id="22452" w:author="Author">
              <w:r w:rsidRPr="00CE6D2B">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CDB3BB" w14:textId="77777777" w:rsidR="003F7E2C" w:rsidRPr="00CE6D2B" w:rsidRDefault="003F7E2C" w:rsidP="00BE28D4">
            <w:pPr>
              <w:pStyle w:val="tabletext11"/>
              <w:jc w:val="center"/>
              <w:rPr>
                <w:ins w:id="22453" w:author="Author"/>
              </w:rPr>
            </w:pPr>
            <w:ins w:id="22454" w:author="Author">
              <w:r w:rsidRPr="00CE6D2B">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74CFEC" w14:textId="77777777" w:rsidR="003F7E2C" w:rsidRPr="00CE6D2B" w:rsidRDefault="003F7E2C" w:rsidP="00BE28D4">
            <w:pPr>
              <w:pStyle w:val="tabletext11"/>
              <w:jc w:val="center"/>
              <w:rPr>
                <w:ins w:id="22455" w:author="Author"/>
              </w:rPr>
            </w:pPr>
            <w:ins w:id="22456" w:author="Author">
              <w:r w:rsidRPr="00CE6D2B">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59530C" w14:textId="77777777" w:rsidR="003F7E2C" w:rsidRPr="00CE6D2B" w:rsidRDefault="003F7E2C" w:rsidP="00BE28D4">
            <w:pPr>
              <w:pStyle w:val="tabletext11"/>
              <w:jc w:val="center"/>
              <w:rPr>
                <w:ins w:id="22457" w:author="Author"/>
              </w:rPr>
            </w:pPr>
            <w:ins w:id="22458" w:author="Author">
              <w:r w:rsidRPr="00CE6D2B">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D3C3B0" w14:textId="77777777" w:rsidR="003F7E2C" w:rsidRPr="00CE6D2B" w:rsidRDefault="003F7E2C" w:rsidP="00BE28D4">
            <w:pPr>
              <w:pStyle w:val="tabletext11"/>
              <w:jc w:val="center"/>
              <w:rPr>
                <w:ins w:id="22459" w:author="Author"/>
              </w:rPr>
            </w:pPr>
            <w:ins w:id="22460" w:author="Author">
              <w:r w:rsidRPr="00CE6D2B">
                <w:t xml:space="preserve">1.04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06DFA0" w14:textId="77777777" w:rsidR="003F7E2C" w:rsidRPr="00CE6D2B" w:rsidRDefault="003F7E2C" w:rsidP="00BE28D4">
            <w:pPr>
              <w:pStyle w:val="tabletext11"/>
              <w:jc w:val="center"/>
              <w:rPr>
                <w:ins w:id="22461" w:author="Author"/>
              </w:rPr>
            </w:pPr>
            <w:ins w:id="22462" w:author="Author">
              <w:r w:rsidRPr="00CE6D2B">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BDC8CD" w14:textId="77777777" w:rsidR="003F7E2C" w:rsidRPr="00CE6D2B" w:rsidRDefault="003F7E2C" w:rsidP="00BE28D4">
            <w:pPr>
              <w:pStyle w:val="tabletext11"/>
              <w:jc w:val="center"/>
              <w:rPr>
                <w:ins w:id="22463" w:author="Author"/>
              </w:rPr>
            </w:pPr>
            <w:ins w:id="22464" w:author="Author">
              <w:r w:rsidRPr="00CE6D2B">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CD4BD8" w14:textId="77777777" w:rsidR="003F7E2C" w:rsidRPr="00CE6D2B" w:rsidRDefault="003F7E2C" w:rsidP="00BE28D4">
            <w:pPr>
              <w:pStyle w:val="tabletext11"/>
              <w:jc w:val="center"/>
              <w:rPr>
                <w:ins w:id="22465" w:author="Author"/>
              </w:rPr>
            </w:pPr>
            <w:ins w:id="22466" w:author="Author">
              <w:r w:rsidRPr="00CE6D2B">
                <w:t xml:space="preserve">0.98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E3827A" w14:textId="77777777" w:rsidR="003F7E2C" w:rsidRPr="00CE6D2B" w:rsidRDefault="003F7E2C" w:rsidP="00BE28D4">
            <w:pPr>
              <w:pStyle w:val="tabletext11"/>
              <w:jc w:val="center"/>
              <w:rPr>
                <w:ins w:id="22467" w:author="Author"/>
              </w:rPr>
            </w:pPr>
            <w:ins w:id="22468" w:author="Author">
              <w:r w:rsidRPr="00CE6D2B">
                <w:t xml:space="preserve">0.96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11301A" w14:textId="77777777" w:rsidR="003F7E2C" w:rsidRPr="00CE6D2B" w:rsidRDefault="003F7E2C" w:rsidP="00BE28D4">
            <w:pPr>
              <w:pStyle w:val="tabletext11"/>
              <w:jc w:val="center"/>
              <w:rPr>
                <w:ins w:id="22469" w:author="Author"/>
              </w:rPr>
            </w:pPr>
            <w:ins w:id="22470" w:author="Author">
              <w:r w:rsidRPr="00CE6D2B">
                <w:t xml:space="preserve">0.94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6F2E9C" w14:textId="77777777" w:rsidR="003F7E2C" w:rsidRPr="00CE6D2B" w:rsidRDefault="003F7E2C" w:rsidP="00BE28D4">
            <w:pPr>
              <w:pStyle w:val="tabletext11"/>
              <w:jc w:val="center"/>
              <w:rPr>
                <w:ins w:id="22471" w:author="Author"/>
              </w:rPr>
            </w:pPr>
            <w:ins w:id="22472" w:author="Author">
              <w:r w:rsidRPr="00CE6D2B">
                <w:t xml:space="preserve">0.92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5BF65B" w14:textId="77777777" w:rsidR="003F7E2C" w:rsidRPr="00CE6D2B" w:rsidRDefault="003F7E2C" w:rsidP="00BE28D4">
            <w:pPr>
              <w:pStyle w:val="tabletext11"/>
              <w:jc w:val="center"/>
              <w:rPr>
                <w:ins w:id="22473" w:author="Author"/>
              </w:rPr>
            </w:pPr>
            <w:ins w:id="22474" w:author="Author">
              <w:r w:rsidRPr="00CE6D2B">
                <w:t xml:space="preserve">0.90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06D940" w14:textId="77777777" w:rsidR="003F7E2C" w:rsidRPr="00CE6D2B" w:rsidRDefault="003F7E2C" w:rsidP="00BE28D4">
            <w:pPr>
              <w:pStyle w:val="tabletext11"/>
              <w:jc w:val="center"/>
              <w:rPr>
                <w:ins w:id="22475" w:author="Author"/>
              </w:rPr>
            </w:pPr>
            <w:ins w:id="22476" w:author="Author">
              <w:r w:rsidRPr="00CE6D2B">
                <w:t xml:space="preserve">0.88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C93E13" w14:textId="77777777" w:rsidR="003F7E2C" w:rsidRPr="00CE6D2B" w:rsidRDefault="003F7E2C" w:rsidP="00BE28D4">
            <w:pPr>
              <w:pStyle w:val="tabletext11"/>
              <w:jc w:val="center"/>
              <w:rPr>
                <w:ins w:id="22477" w:author="Author"/>
              </w:rPr>
            </w:pPr>
            <w:ins w:id="22478" w:author="Author">
              <w:r w:rsidRPr="00CE6D2B">
                <w:t xml:space="preserve">0.86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A5F1FDE" w14:textId="77777777" w:rsidR="003F7E2C" w:rsidRPr="00CE6D2B" w:rsidRDefault="003F7E2C" w:rsidP="00BE28D4">
            <w:pPr>
              <w:pStyle w:val="tabletext11"/>
              <w:jc w:val="center"/>
              <w:rPr>
                <w:ins w:id="22479" w:author="Author"/>
              </w:rPr>
            </w:pPr>
            <w:ins w:id="22480" w:author="Author">
              <w:r w:rsidRPr="00CE6D2B">
                <w:t xml:space="preserve">0.85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564DA2" w14:textId="77777777" w:rsidR="003F7E2C" w:rsidRPr="00CE6D2B" w:rsidRDefault="003F7E2C" w:rsidP="00BE28D4">
            <w:pPr>
              <w:pStyle w:val="tabletext11"/>
              <w:jc w:val="center"/>
              <w:rPr>
                <w:ins w:id="22481" w:author="Author"/>
              </w:rPr>
            </w:pPr>
            <w:ins w:id="22482" w:author="Author">
              <w:r w:rsidRPr="00CE6D2B">
                <w:t xml:space="preserve">0.83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ED0C5A" w14:textId="77777777" w:rsidR="003F7E2C" w:rsidRPr="00CE6D2B" w:rsidRDefault="003F7E2C" w:rsidP="00BE28D4">
            <w:pPr>
              <w:pStyle w:val="tabletext11"/>
              <w:jc w:val="center"/>
              <w:rPr>
                <w:ins w:id="22483" w:author="Author"/>
              </w:rPr>
            </w:pPr>
            <w:ins w:id="22484" w:author="Author">
              <w:r w:rsidRPr="00CE6D2B">
                <w:t xml:space="preserve">0.81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FFC3FD" w14:textId="77777777" w:rsidR="003F7E2C" w:rsidRPr="00CE6D2B" w:rsidRDefault="003F7E2C" w:rsidP="00BE28D4">
            <w:pPr>
              <w:pStyle w:val="tabletext11"/>
              <w:jc w:val="center"/>
              <w:rPr>
                <w:ins w:id="22485" w:author="Author"/>
              </w:rPr>
            </w:pPr>
            <w:ins w:id="22486" w:author="Author">
              <w:r w:rsidRPr="00CE6D2B">
                <w:t xml:space="preserve">0.80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0EC54F" w14:textId="77777777" w:rsidR="003F7E2C" w:rsidRPr="00CE6D2B" w:rsidRDefault="003F7E2C" w:rsidP="00BE28D4">
            <w:pPr>
              <w:pStyle w:val="tabletext11"/>
              <w:jc w:val="center"/>
              <w:rPr>
                <w:ins w:id="22487" w:author="Author"/>
              </w:rPr>
            </w:pPr>
            <w:ins w:id="22488" w:author="Author">
              <w:r w:rsidRPr="00CE6D2B">
                <w:t xml:space="preserve">0.78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FB44009" w14:textId="77777777" w:rsidR="003F7E2C" w:rsidRPr="00CE6D2B" w:rsidRDefault="003F7E2C" w:rsidP="00BE28D4">
            <w:pPr>
              <w:pStyle w:val="tabletext11"/>
              <w:jc w:val="center"/>
              <w:rPr>
                <w:ins w:id="22489" w:author="Author"/>
              </w:rPr>
            </w:pPr>
            <w:ins w:id="22490" w:author="Author">
              <w:r w:rsidRPr="00CE6D2B">
                <w:t xml:space="preserve">0.77 </w:t>
              </w:r>
            </w:ins>
          </w:p>
        </w:tc>
      </w:tr>
      <w:tr w:rsidR="003F7E2C" w14:paraId="24AB2486" w14:textId="77777777" w:rsidTr="00EE1A0A">
        <w:trPr>
          <w:trHeight w:val="190"/>
          <w:ins w:id="22491" w:author="Author"/>
        </w:trPr>
        <w:tc>
          <w:tcPr>
            <w:tcW w:w="200" w:type="dxa"/>
            <w:tcBorders>
              <w:top w:val="single" w:sz="4" w:space="0" w:color="auto"/>
              <w:left w:val="single" w:sz="4" w:space="0" w:color="auto"/>
              <w:bottom w:val="single" w:sz="4" w:space="0" w:color="auto"/>
              <w:right w:val="nil"/>
            </w:tcBorders>
            <w:vAlign w:val="bottom"/>
          </w:tcPr>
          <w:p w14:paraId="19349E91" w14:textId="77777777" w:rsidR="003F7E2C" w:rsidRDefault="003F7E2C" w:rsidP="00BE28D4">
            <w:pPr>
              <w:pStyle w:val="tabletext11"/>
              <w:jc w:val="right"/>
              <w:rPr>
                <w:ins w:id="22492" w:author="Author"/>
              </w:rPr>
            </w:pPr>
          </w:p>
        </w:tc>
        <w:tc>
          <w:tcPr>
            <w:tcW w:w="1580" w:type="dxa"/>
            <w:tcBorders>
              <w:top w:val="single" w:sz="4" w:space="0" w:color="auto"/>
              <w:left w:val="nil"/>
              <w:bottom w:val="single" w:sz="4" w:space="0" w:color="auto"/>
              <w:right w:val="single" w:sz="4" w:space="0" w:color="auto"/>
            </w:tcBorders>
            <w:vAlign w:val="bottom"/>
            <w:hideMark/>
          </w:tcPr>
          <w:p w14:paraId="12B3CF0F" w14:textId="77777777" w:rsidR="003F7E2C" w:rsidRDefault="003F7E2C" w:rsidP="00BE28D4">
            <w:pPr>
              <w:pStyle w:val="tabletext11"/>
              <w:tabs>
                <w:tab w:val="decimal" w:pos="640"/>
              </w:tabs>
              <w:rPr>
                <w:ins w:id="22493" w:author="Author"/>
              </w:rPr>
            </w:pPr>
            <w:ins w:id="22494" w:author="Author">
              <w:r>
                <w:t>200,000 to 229,999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71B36A3" w14:textId="77777777" w:rsidR="003F7E2C" w:rsidRPr="00CE6D2B" w:rsidRDefault="003F7E2C" w:rsidP="00BE28D4">
            <w:pPr>
              <w:pStyle w:val="tabletext11"/>
              <w:jc w:val="center"/>
              <w:rPr>
                <w:ins w:id="22495" w:author="Author"/>
              </w:rPr>
            </w:pPr>
            <w:ins w:id="22496" w:author="Author">
              <w:r w:rsidRPr="00CE6D2B">
                <w:t xml:space="preserve">1.84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A0BC9EF" w14:textId="77777777" w:rsidR="003F7E2C" w:rsidRPr="00CE6D2B" w:rsidRDefault="003F7E2C" w:rsidP="00BE28D4">
            <w:pPr>
              <w:pStyle w:val="tabletext11"/>
              <w:jc w:val="center"/>
              <w:rPr>
                <w:ins w:id="22497" w:author="Author"/>
              </w:rPr>
            </w:pPr>
            <w:ins w:id="22498" w:author="Author">
              <w:r w:rsidRPr="00CE6D2B">
                <w:t xml:space="preserve">1.84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4E8A94" w14:textId="77777777" w:rsidR="003F7E2C" w:rsidRPr="00CE6D2B" w:rsidRDefault="003F7E2C" w:rsidP="00BE28D4">
            <w:pPr>
              <w:pStyle w:val="tabletext11"/>
              <w:jc w:val="center"/>
              <w:rPr>
                <w:ins w:id="22499" w:author="Author"/>
              </w:rPr>
            </w:pPr>
            <w:ins w:id="22500" w:author="Author">
              <w:r w:rsidRPr="00CE6D2B">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26FE72" w14:textId="77777777" w:rsidR="003F7E2C" w:rsidRPr="00CE6D2B" w:rsidRDefault="003F7E2C" w:rsidP="00BE28D4">
            <w:pPr>
              <w:pStyle w:val="tabletext11"/>
              <w:jc w:val="center"/>
              <w:rPr>
                <w:ins w:id="22501" w:author="Author"/>
              </w:rPr>
            </w:pPr>
            <w:ins w:id="22502" w:author="Author">
              <w:r w:rsidRPr="00CE6D2B">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FC3B7A" w14:textId="77777777" w:rsidR="003F7E2C" w:rsidRPr="00CE6D2B" w:rsidRDefault="003F7E2C" w:rsidP="00BE28D4">
            <w:pPr>
              <w:pStyle w:val="tabletext11"/>
              <w:jc w:val="center"/>
              <w:rPr>
                <w:ins w:id="22503" w:author="Author"/>
              </w:rPr>
            </w:pPr>
            <w:ins w:id="22504" w:author="Author">
              <w:r w:rsidRPr="00CE6D2B">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827104" w14:textId="77777777" w:rsidR="003F7E2C" w:rsidRPr="00CE6D2B" w:rsidRDefault="003F7E2C" w:rsidP="00BE28D4">
            <w:pPr>
              <w:pStyle w:val="tabletext11"/>
              <w:jc w:val="center"/>
              <w:rPr>
                <w:ins w:id="22505" w:author="Author"/>
              </w:rPr>
            </w:pPr>
            <w:ins w:id="22506" w:author="Author">
              <w:r w:rsidRPr="00CE6D2B">
                <w:t xml:space="preserve">1.38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367B0C" w14:textId="77777777" w:rsidR="003F7E2C" w:rsidRPr="00CE6D2B" w:rsidRDefault="003F7E2C" w:rsidP="00BE28D4">
            <w:pPr>
              <w:pStyle w:val="tabletext11"/>
              <w:jc w:val="center"/>
              <w:rPr>
                <w:ins w:id="22507" w:author="Author"/>
              </w:rPr>
            </w:pPr>
            <w:ins w:id="22508" w:author="Author">
              <w:r w:rsidRPr="00CE6D2B">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1B57F8" w14:textId="77777777" w:rsidR="003F7E2C" w:rsidRPr="00CE6D2B" w:rsidRDefault="003F7E2C" w:rsidP="00BE28D4">
            <w:pPr>
              <w:pStyle w:val="tabletext11"/>
              <w:jc w:val="center"/>
              <w:rPr>
                <w:ins w:id="22509" w:author="Author"/>
              </w:rPr>
            </w:pPr>
            <w:ins w:id="22510" w:author="Author">
              <w:r w:rsidRPr="00CE6D2B">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0AB269" w14:textId="77777777" w:rsidR="003F7E2C" w:rsidRPr="00CE6D2B" w:rsidRDefault="003F7E2C" w:rsidP="00BE28D4">
            <w:pPr>
              <w:pStyle w:val="tabletext11"/>
              <w:jc w:val="center"/>
              <w:rPr>
                <w:ins w:id="22511" w:author="Author"/>
              </w:rPr>
            </w:pPr>
            <w:ins w:id="22512" w:author="Author">
              <w:r w:rsidRPr="00CE6D2B">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6B66E0" w14:textId="77777777" w:rsidR="003F7E2C" w:rsidRPr="00CE6D2B" w:rsidRDefault="003F7E2C" w:rsidP="00BE28D4">
            <w:pPr>
              <w:pStyle w:val="tabletext11"/>
              <w:jc w:val="center"/>
              <w:rPr>
                <w:ins w:id="22513" w:author="Author"/>
              </w:rPr>
            </w:pPr>
            <w:ins w:id="22514" w:author="Author">
              <w:r w:rsidRPr="00CE6D2B">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56553F" w14:textId="77777777" w:rsidR="003F7E2C" w:rsidRPr="00CE6D2B" w:rsidRDefault="003F7E2C" w:rsidP="00BE28D4">
            <w:pPr>
              <w:pStyle w:val="tabletext11"/>
              <w:jc w:val="center"/>
              <w:rPr>
                <w:ins w:id="22515" w:author="Author"/>
              </w:rPr>
            </w:pPr>
            <w:ins w:id="22516" w:author="Author">
              <w:r w:rsidRPr="00CE6D2B">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1142BA" w14:textId="77777777" w:rsidR="003F7E2C" w:rsidRPr="00CE6D2B" w:rsidRDefault="003F7E2C" w:rsidP="00BE28D4">
            <w:pPr>
              <w:pStyle w:val="tabletext11"/>
              <w:jc w:val="center"/>
              <w:rPr>
                <w:ins w:id="22517" w:author="Author"/>
              </w:rPr>
            </w:pPr>
            <w:ins w:id="22518" w:author="Author">
              <w:r w:rsidRPr="00CE6D2B">
                <w:t xml:space="preserve">1.15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39C8B0" w14:textId="77777777" w:rsidR="003F7E2C" w:rsidRPr="00CE6D2B" w:rsidRDefault="003F7E2C" w:rsidP="00BE28D4">
            <w:pPr>
              <w:pStyle w:val="tabletext11"/>
              <w:jc w:val="center"/>
              <w:rPr>
                <w:ins w:id="22519" w:author="Author"/>
              </w:rPr>
            </w:pPr>
            <w:ins w:id="22520" w:author="Author">
              <w:r w:rsidRPr="00CE6D2B">
                <w:t xml:space="preserve">1.14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D4F018" w14:textId="77777777" w:rsidR="003F7E2C" w:rsidRPr="00CE6D2B" w:rsidRDefault="003F7E2C" w:rsidP="00BE28D4">
            <w:pPr>
              <w:pStyle w:val="tabletext11"/>
              <w:jc w:val="center"/>
              <w:rPr>
                <w:ins w:id="22521" w:author="Author"/>
              </w:rPr>
            </w:pPr>
            <w:ins w:id="22522" w:author="Author">
              <w:r w:rsidRPr="00CE6D2B">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0B6843" w14:textId="77777777" w:rsidR="003F7E2C" w:rsidRPr="00CE6D2B" w:rsidRDefault="003F7E2C" w:rsidP="00BE28D4">
            <w:pPr>
              <w:pStyle w:val="tabletext11"/>
              <w:jc w:val="center"/>
              <w:rPr>
                <w:ins w:id="22523" w:author="Author"/>
              </w:rPr>
            </w:pPr>
            <w:ins w:id="22524" w:author="Author">
              <w:r w:rsidRPr="00CE6D2B">
                <w:t xml:space="preserve">1.12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ABBE3E" w14:textId="77777777" w:rsidR="003F7E2C" w:rsidRPr="00CE6D2B" w:rsidRDefault="003F7E2C" w:rsidP="00BE28D4">
            <w:pPr>
              <w:pStyle w:val="tabletext11"/>
              <w:jc w:val="center"/>
              <w:rPr>
                <w:ins w:id="22525" w:author="Author"/>
              </w:rPr>
            </w:pPr>
            <w:ins w:id="22526" w:author="Author">
              <w:r w:rsidRPr="00CE6D2B">
                <w:t xml:space="preserve">1.11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AE0A39" w14:textId="77777777" w:rsidR="003F7E2C" w:rsidRPr="00CE6D2B" w:rsidRDefault="003F7E2C" w:rsidP="00BE28D4">
            <w:pPr>
              <w:pStyle w:val="tabletext11"/>
              <w:jc w:val="center"/>
              <w:rPr>
                <w:ins w:id="22527" w:author="Author"/>
              </w:rPr>
            </w:pPr>
            <w:ins w:id="22528" w:author="Author">
              <w:r w:rsidRPr="00CE6D2B">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CADAEF" w14:textId="77777777" w:rsidR="003F7E2C" w:rsidRPr="00CE6D2B" w:rsidRDefault="003F7E2C" w:rsidP="00BE28D4">
            <w:pPr>
              <w:pStyle w:val="tabletext11"/>
              <w:jc w:val="center"/>
              <w:rPr>
                <w:ins w:id="22529" w:author="Author"/>
              </w:rPr>
            </w:pPr>
            <w:ins w:id="22530" w:author="Author">
              <w:r w:rsidRPr="00CE6D2B">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3E05CD" w14:textId="77777777" w:rsidR="003F7E2C" w:rsidRPr="00CE6D2B" w:rsidRDefault="003F7E2C" w:rsidP="00BE28D4">
            <w:pPr>
              <w:pStyle w:val="tabletext11"/>
              <w:jc w:val="center"/>
              <w:rPr>
                <w:ins w:id="22531" w:author="Author"/>
              </w:rPr>
            </w:pPr>
            <w:ins w:id="22532" w:author="Author">
              <w:r w:rsidRPr="00CE6D2B">
                <w:t xml:space="preserve">1.07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71506D" w14:textId="77777777" w:rsidR="003F7E2C" w:rsidRPr="00CE6D2B" w:rsidRDefault="003F7E2C" w:rsidP="00BE28D4">
            <w:pPr>
              <w:pStyle w:val="tabletext11"/>
              <w:jc w:val="center"/>
              <w:rPr>
                <w:ins w:id="22533" w:author="Author"/>
              </w:rPr>
            </w:pPr>
            <w:ins w:id="22534" w:author="Author">
              <w:r w:rsidRPr="00CE6D2B">
                <w:t xml:space="preserve">1.06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276653" w14:textId="77777777" w:rsidR="003F7E2C" w:rsidRPr="00CE6D2B" w:rsidRDefault="003F7E2C" w:rsidP="00BE28D4">
            <w:pPr>
              <w:pStyle w:val="tabletext11"/>
              <w:jc w:val="center"/>
              <w:rPr>
                <w:ins w:id="22535" w:author="Author"/>
              </w:rPr>
            </w:pPr>
            <w:ins w:id="22536" w:author="Author">
              <w:r w:rsidRPr="00CE6D2B">
                <w:t xml:space="preserve">1.05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8D5A64" w14:textId="77777777" w:rsidR="003F7E2C" w:rsidRPr="00CE6D2B" w:rsidRDefault="003F7E2C" w:rsidP="00BE28D4">
            <w:pPr>
              <w:pStyle w:val="tabletext11"/>
              <w:jc w:val="center"/>
              <w:rPr>
                <w:ins w:id="22537" w:author="Author"/>
              </w:rPr>
            </w:pPr>
            <w:ins w:id="22538" w:author="Author">
              <w:r w:rsidRPr="00CE6D2B">
                <w:t xml:space="preserve">1.04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BD178CF" w14:textId="77777777" w:rsidR="003F7E2C" w:rsidRPr="00CE6D2B" w:rsidRDefault="003F7E2C" w:rsidP="00BE28D4">
            <w:pPr>
              <w:pStyle w:val="tabletext11"/>
              <w:jc w:val="center"/>
              <w:rPr>
                <w:ins w:id="22539" w:author="Author"/>
              </w:rPr>
            </w:pPr>
            <w:ins w:id="22540" w:author="Author">
              <w:r w:rsidRPr="00CE6D2B">
                <w:t xml:space="preserve">1.03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1465CF" w14:textId="77777777" w:rsidR="003F7E2C" w:rsidRPr="00CE6D2B" w:rsidRDefault="003F7E2C" w:rsidP="00BE28D4">
            <w:pPr>
              <w:pStyle w:val="tabletext11"/>
              <w:jc w:val="center"/>
              <w:rPr>
                <w:ins w:id="22541" w:author="Author"/>
              </w:rPr>
            </w:pPr>
            <w:ins w:id="22542" w:author="Author">
              <w:r w:rsidRPr="00CE6D2B">
                <w:t xml:space="preserve">1.02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926A0E" w14:textId="77777777" w:rsidR="003F7E2C" w:rsidRPr="00CE6D2B" w:rsidRDefault="003F7E2C" w:rsidP="00BE28D4">
            <w:pPr>
              <w:pStyle w:val="tabletext11"/>
              <w:jc w:val="center"/>
              <w:rPr>
                <w:ins w:id="22543" w:author="Author"/>
              </w:rPr>
            </w:pPr>
            <w:ins w:id="22544" w:author="Author">
              <w:r w:rsidRPr="00CE6D2B">
                <w:t xml:space="preserve">1.01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FB42DF" w14:textId="77777777" w:rsidR="003F7E2C" w:rsidRPr="00CE6D2B" w:rsidRDefault="003F7E2C" w:rsidP="00BE28D4">
            <w:pPr>
              <w:pStyle w:val="tabletext11"/>
              <w:jc w:val="center"/>
              <w:rPr>
                <w:ins w:id="22545" w:author="Author"/>
              </w:rPr>
            </w:pPr>
            <w:ins w:id="22546" w:author="Author">
              <w:r w:rsidRPr="00CE6D2B">
                <w:t xml:space="preserve">1.00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1502A" w14:textId="77777777" w:rsidR="003F7E2C" w:rsidRPr="00CE6D2B" w:rsidRDefault="003F7E2C" w:rsidP="00BE28D4">
            <w:pPr>
              <w:pStyle w:val="tabletext11"/>
              <w:jc w:val="center"/>
              <w:rPr>
                <w:ins w:id="22547" w:author="Author"/>
              </w:rPr>
            </w:pPr>
            <w:ins w:id="22548" w:author="Author">
              <w:r w:rsidRPr="00CE6D2B">
                <w:t xml:space="preserve">0.99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CAD0524" w14:textId="77777777" w:rsidR="003F7E2C" w:rsidRPr="00CE6D2B" w:rsidRDefault="003F7E2C" w:rsidP="00BE28D4">
            <w:pPr>
              <w:pStyle w:val="tabletext11"/>
              <w:jc w:val="center"/>
              <w:rPr>
                <w:ins w:id="22549" w:author="Author"/>
              </w:rPr>
            </w:pPr>
            <w:ins w:id="22550" w:author="Author">
              <w:r w:rsidRPr="00CE6D2B">
                <w:t xml:space="preserve">0.98 </w:t>
              </w:r>
            </w:ins>
          </w:p>
        </w:tc>
      </w:tr>
      <w:tr w:rsidR="003F7E2C" w14:paraId="6B303005" w14:textId="77777777" w:rsidTr="00EE1A0A">
        <w:trPr>
          <w:trHeight w:val="190"/>
          <w:ins w:id="22551" w:author="Author"/>
        </w:trPr>
        <w:tc>
          <w:tcPr>
            <w:tcW w:w="200" w:type="dxa"/>
            <w:tcBorders>
              <w:top w:val="single" w:sz="4" w:space="0" w:color="auto"/>
              <w:left w:val="single" w:sz="4" w:space="0" w:color="auto"/>
              <w:bottom w:val="single" w:sz="4" w:space="0" w:color="auto"/>
              <w:right w:val="nil"/>
            </w:tcBorders>
            <w:vAlign w:val="bottom"/>
          </w:tcPr>
          <w:p w14:paraId="54A4F87A" w14:textId="77777777" w:rsidR="003F7E2C" w:rsidRDefault="003F7E2C" w:rsidP="00BE28D4">
            <w:pPr>
              <w:pStyle w:val="tabletext11"/>
              <w:jc w:val="right"/>
              <w:rPr>
                <w:ins w:id="22552" w:author="Author"/>
              </w:rPr>
            </w:pPr>
          </w:p>
        </w:tc>
        <w:tc>
          <w:tcPr>
            <w:tcW w:w="1580" w:type="dxa"/>
            <w:tcBorders>
              <w:top w:val="single" w:sz="4" w:space="0" w:color="auto"/>
              <w:left w:val="nil"/>
              <w:bottom w:val="single" w:sz="4" w:space="0" w:color="auto"/>
              <w:right w:val="single" w:sz="4" w:space="0" w:color="auto"/>
            </w:tcBorders>
            <w:vAlign w:val="bottom"/>
            <w:hideMark/>
          </w:tcPr>
          <w:p w14:paraId="57DD4B51" w14:textId="77777777" w:rsidR="003F7E2C" w:rsidRDefault="003F7E2C" w:rsidP="00BE28D4">
            <w:pPr>
              <w:pStyle w:val="tabletext11"/>
              <w:tabs>
                <w:tab w:val="decimal" w:pos="640"/>
              </w:tabs>
              <w:rPr>
                <w:ins w:id="22553" w:author="Author"/>
              </w:rPr>
            </w:pPr>
            <w:ins w:id="22554" w:author="Author">
              <w:r>
                <w:t>230,000 to 259,999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5F9F4AF3" w14:textId="77777777" w:rsidR="003F7E2C" w:rsidRPr="00CE6D2B" w:rsidRDefault="003F7E2C" w:rsidP="00BE28D4">
            <w:pPr>
              <w:pStyle w:val="tabletext11"/>
              <w:jc w:val="center"/>
              <w:rPr>
                <w:ins w:id="22555" w:author="Author"/>
              </w:rPr>
            </w:pPr>
            <w:ins w:id="22556" w:author="Author">
              <w:r w:rsidRPr="00CE6D2B">
                <w:t xml:space="preserve">1.91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D0B3506" w14:textId="77777777" w:rsidR="003F7E2C" w:rsidRPr="00CE6D2B" w:rsidRDefault="003F7E2C" w:rsidP="00BE28D4">
            <w:pPr>
              <w:pStyle w:val="tabletext11"/>
              <w:jc w:val="center"/>
              <w:rPr>
                <w:ins w:id="22557" w:author="Author"/>
              </w:rPr>
            </w:pPr>
            <w:ins w:id="22558" w:author="Author">
              <w:r w:rsidRPr="00CE6D2B">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FE24D6" w14:textId="77777777" w:rsidR="003F7E2C" w:rsidRPr="00CE6D2B" w:rsidRDefault="003F7E2C" w:rsidP="00BE28D4">
            <w:pPr>
              <w:pStyle w:val="tabletext11"/>
              <w:jc w:val="center"/>
              <w:rPr>
                <w:ins w:id="22559" w:author="Author"/>
              </w:rPr>
            </w:pPr>
            <w:ins w:id="22560" w:author="Author">
              <w:r w:rsidRPr="00CE6D2B">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D7F0BE" w14:textId="77777777" w:rsidR="003F7E2C" w:rsidRPr="00CE6D2B" w:rsidRDefault="003F7E2C" w:rsidP="00BE28D4">
            <w:pPr>
              <w:pStyle w:val="tabletext11"/>
              <w:jc w:val="center"/>
              <w:rPr>
                <w:ins w:id="22561" w:author="Author"/>
              </w:rPr>
            </w:pPr>
            <w:ins w:id="22562" w:author="Author">
              <w:r w:rsidRPr="00CE6D2B">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3BA268" w14:textId="77777777" w:rsidR="003F7E2C" w:rsidRPr="00CE6D2B" w:rsidRDefault="003F7E2C" w:rsidP="00BE28D4">
            <w:pPr>
              <w:pStyle w:val="tabletext11"/>
              <w:jc w:val="center"/>
              <w:rPr>
                <w:ins w:id="22563" w:author="Author"/>
              </w:rPr>
            </w:pPr>
            <w:ins w:id="22564" w:author="Author">
              <w:r w:rsidRPr="00CE6D2B">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D25382" w14:textId="77777777" w:rsidR="003F7E2C" w:rsidRPr="00CE6D2B" w:rsidRDefault="003F7E2C" w:rsidP="00BE28D4">
            <w:pPr>
              <w:pStyle w:val="tabletext11"/>
              <w:jc w:val="center"/>
              <w:rPr>
                <w:ins w:id="22565" w:author="Author"/>
              </w:rPr>
            </w:pPr>
            <w:ins w:id="22566" w:author="Author">
              <w:r w:rsidRPr="00CE6D2B">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DA995D" w14:textId="77777777" w:rsidR="003F7E2C" w:rsidRPr="00CE6D2B" w:rsidRDefault="003F7E2C" w:rsidP="00BE28D4">
            <w:pPr>
              <w:pStyle w:val="tabletext11"/>
              <w:jc w:val="center"/>
              <w:rPr>
                <w:ins w:id="22567" w:author="Author"/>
              </w:rPr>
            </w:pPr>
            <w:ins w:id="22568" w:author="Author">
              <w:r w:rsidRPr="00CE6D2B">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3A576E" w14:textId="77777777" w:rsidR="003F7E2C" w:rsidRPr="00CE6D2B" w:rsidRDefault="003F7E2C" w:rsidP="00BE28D4">
            <w:pPr>
              <w:pStyle w:val="tabletext11"/>
              <w:jc w:val="center"/>
              <w:rPr>
                <w:ins w:id="22569" w:author="Author"/>
              </w:rPr>
            </w:pPr>
            <w:ins w:id="22570" w:author="Author">
              <w:r w:rsidRPr="00CE6D2B">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38FE37" w14:textId="77777777" w:rsidR="003F7E2C" w:rsidRPr="00CE6D2B" w:rsidRDefault="003F7E2C" w:rsidP="00BE28D4">
            <w:pPr>
              <w:pStyle w:val="tabletext11"/>
              <w:jc w:val="center"/>
              <w:rPr>
                <w:ins w:id="22571" w:author="Author"/>
              </w:rPr>
            </w:pPr>
            <w:ins w:id="22572" w:author="Author">
              <w:r w:rsidRPr="00CE6D2B">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7D42FF" w14:textId="77777777" w:rsidR="003F7E2C" w:rsidRPr="00CE6D2B" w:rsidRDefault="003F7E2C" w:rsidP="00BE28D4">
            <w:pPr>
              <w:pStyle w:val="tabletext11"/>
              <w:jc w:val="center"/>
              <w:rPr>
                <w:ins w:id="22573" w:author="Author"/>
              </w:rPr>
            </w:pPr>
            <w:ins w:id="22574" w:author="Author">
              <w:r w:rsidRPr="00CE6D2B">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800142" w14:textId="77777777" w:rsidR="003F7E2C" w:rsidRPr="00CE6D2B" w:rsidRDefault="003F7E2C" w:rsidP="00BE28D4">
            <w:pPr>
              <w:pStyle w:val="tabletext11"/>
              <w:jc w:val="center"/>
              <w:rPr>
                <w:ins w:id="22575" w:author="Author"/>
              </w:rPr>
            </w:pPr>
            <w:ins w:id="22576" w:author="Author">
              <w:r w:rsidRPr="00CE6D2B">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BD2BE6" w14:textId="77777777" w:rsidR="003F7E2C" w:rsidRPr="00CE6D2B" w:rsidRDefault="003F7E2C" w:rsidP="00BE28D4">
            <w:pPr>
              <w:pStyle w:val="tabletext11"/>
              <w:jc w:val="center"/>
              <w:rPr>
                <w:ins w:id="22577" w:author="Author"/>
              </w:rPr>
            </w:pPr>
            <w:ins w:id="22578" w:author="Author">
              <w:r w:rsidRPr="00CE6D2B">
                <w:t xml:space="preserve">1.24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49F831" w14:textId="77777777" w:rsidR="003F7E2C" w:rsidRPr="00CE6D2B" w:rsidRDefault="003F7E2C" w:rsidP="00BE28D4">
            <w:pPr>
              <w:pStyle w:val="tabletext11"/>
              <w:jc w:val="center"/>
              <w:rPr>
                <w:ins w:id="22579" w:author="Author"/>
              </w:rPr>
            </w:pPr>
            <w:ins w:id="22580" w:author="Author">
              <w:r w:rsidRPr="00CE6D2B">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C316FC" w14:textId="77777777" w:rsidR="003F7E2C" w:rsidRPr="00CE6D2B" w:rsidRDefault="003F7E2C" w:rsidP="00BE28D4">
            <w:pPr>
              <w:pStyle w:val="tabletext11"/>
              <w:jc w:val="center"/>
              <w:rPr>
                <w:ins w:id="22581" w:author="Author"/>
              </w:rPr>
            </w:pPr>
            <w:ins w:id="22582" w:author="Author">
              <w:r w:rsidRPr="00CE6D2B">
                <w:t xml:space="preserve">1.21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55C1AC" w14:textId="77777777" w:rsidR="003F7E2C" w:rsidRPr="00CE6D2B" w:rsidRDefault="003F7E2C" w:rsidP="00BE28D4">
            <w:pPr>
              <w:pStyle w:val="tabletext11"/>
              <w:jc w:val="center"/>
              <w:rPr>
                <w:ins w:id="22583" w:author="Author"/>
              </w:rPr>
            </w:pPr>
            <w:ins w:id="22584" w:author="Author">
              <w:r w:rsidRPr="00CE6D2B">
                <w:t xml:space="preserve">1.20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F3D48E" w14:textId="77777777" w:rsidR="003F7E2C" w:rsidRPr="00CE6D2B" w:rsidRDefault="003F7E2C" w:rsidP="00BE28D4">
            <w:pPr>
              <w:pStyle w:val="tabletext11"/>
              <w:jc w:val="center"/>
              <w:rPr>
                <w:ins w:id="22585" w:author="Author"/>
              </w:rPr>
            </w:pPr>
            <w:ins w:id="22586" w:author="Author">
              <w:r w:rsidRPr="00CE6D2B">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2E02CF" w14:textId="77777777" w:rsidR="003F7E2C" w:rsidRPr="00CE6D2B" w:rsidRDefault="003F7E2C" w:rsidP="00BE28D4">
            <w:pPr>
              <w:pStyle w:val="tabletext11"/>
              <w:jc w:val="center"/>
              <w:rPr>
                <w:ins w:id="22587" w:author="Author"/>
              </w:rPr>
            </w:pPr>
            <w:ins w:id="22588" w:author="Author">
              <w:r w:rsidRPr="00CE6D2B">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2E9404" w14:textId="77777777" w:rsidR="003F7E2C" w:rsidRPr="00CE6D2B" w:rsidRDefault="003F7E2C" w:rsidP="00BE28D4">
            <w:pPr>
              <w:pStyle w:val="tabletext11"/>
              <w:jc w:val="center"/>
              <w:rPr>
                <w:ins w:id="22589" w:author="Author"/>
              </w:rPr>
            </w:pPr>
            <w:ins w:id="22590" w:author="Author">
              <w:r w:rsidRPr="00CE6D2B">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F15A79" w14:textId="77777777" w:rsidR="003F7E2C" w:rsidRPr="00CE6D2B" w:rsidRDefault="003F7E2C" w:rsidP="00BE28D4">
            <w:pPr>
              <w:pStyle w:val="tabletext11"/>
              <w:jc w:val="center"/>
              <w:rPr>
                <w:ins w:id="22591" w:author="Author"/>
              </w:rPr>
            </w:pPr>
            <w:ins w:id="22592" w:author="Author">
              <w:r w:rsidRPr="00CE6D2B">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289D50" w14:textId="77777777" w:rsidR="003F7E2C" w:rsidRPr="00CE6D2B" w:rsidRDefault="003F7E2C" w:rsidP="00BE28D4">
            <w:pPr>
              <w:pStyle w:val="tabletext11"/>
              <w:jc w:val="center"/>
              <w:rPr>
                <w:ins w:id="22593" w:author="Author"/>
              </w:rPr>
            </w:pPr>
            <w:ins w:id="22594" w:author="Author">
              <w:r w:rsidRPr="00CE6D2B">
                <w:t xml:space="preserve">1.14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27D93B" w14:textId="77777777" w:rsidR="003F7E2C" w:rsidRPr="00CE6D2B" w:rsidRDefault="003F7E2C" w:rsidP="00BE28D4">
            <w:pPr>
              <w:pStyle w:val="tabletext11"/>
              <w:jc w:val="center"/>
              <w:rPr>
                <w:ins w:id="22595" w:author="Author"/>
              </w:rPr>
            </w:pPr>
            <w:ins w:id="22596" w:author="Author">
              <w:r w:rsidRPr="00CE6D2B">
                <w:t xml:space="preserve">1.13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C59E1B" w14:textId="77777777" w:rsidR="003F7E2C" w:rsidRPr="00CE6D2B" w:rsidRDefault="003F7E2C" w:rsidP="00BE28D4">
            <w:pPr>
              <w:pStyle w:val="tabletext11"/>
              <w:jc w:val="center"/>
              <w:rPr>
                <w:ins w:id="22597" w:author="Author"/>
              </w:rPr>
            </w:pPr>
            <w:ins w:id="22598" w:author="Author">
              <w:r w:rsidRPr="00CE6D2B">
                <w:t xml:space="preserve">1.12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84F13FA" w14:textId="77777777" w:rsidR="003F7E2C" w:rsidRPr="00CE6D2B" w:rsidRDefault="003F7E2C" w:rsidP="00BE28D4">
            <w:pPr>
              <w:pStyle w:val="tabletext11"/>
              <w:jc w:val="center"/>
              <w:rPr>
                <w:ins w:id="22599" w:author="Author"/>
              </w:rPr>
            </w:pPr>
            <w:ins w:id="22600" w:author="Author">
              <w:r w:rsidRPr="00CE6D2B">
                <w:t xml:space="preserve">1.11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BE3111" w14:textId="77777777" w:rsidR="003F7E2C" w:rsidRPr="00CE6D2B" w:rsidRDefault="003F7E2C" w:rsidP="00BE28D4">
            <w:pPr>
              <w:pStyle w:val="tabletext11"/>
              <w:jc w:val="center"/>
              <w:rPr>
                <w:ins w:id="22601" w:author="Author"/>
              </w:rPr>
            </w:pPr>
            <w:ins w:id="22602" w:author="Author">
              <w:r w:rsidRPr="00CE6D2B">
                <w:t xml:space="preserve">1.10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6D36E9" w14:textId="77777777" w:rsidR="003F7E2C" w:rsidRPr="00CE6D2B" w:rsidRDefault="003F7E2C" w:rsidP="00BE28D4">
            <w:pPr>
              <w:pStyle w:val="tabletext11"/>
              <w:jc w:val="center"/>
              <w:rPr>
                <w:ins w:id="22603" w:author="Author"/>
              </w:rPr>
            </w:pPr>
            <w:ins w:id="22604" w:author="Author">
              <w:r w:rsidRPr="00CE6D2B">
                <w:t xml:space="preserve">1.09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E06B66" w14:textId="77777777" w:rsidR="003F7E2C" w:rsidRPr="00CE6D2B" w:rsidRDefault="003F7E2C" w:rsidP="00BE28D4">
            <w:pPr>
              <w:pStyle w:val="tabletext11"/>
              <w:jc w:val="center"/>
              <w:rPr>
                <w:ins w:id="22605" w:author="Author"/>
              </w:rPr>
            </w:pPr>
            <w:ins w:id="22606" w:author="Author">
              <w:r w:rsidRPr="00CE6D2B">
                <w:t xml:space="preserve">1.08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851155" w14:textId="77777777" w:rsidR="003F7E2C" w:rsidRPr="00CE6D2B" w:rsidRDefault="003F7E2C" w:rsidP="00BE28D4">
            <w:pPr>
              <w:pStyle w:val="tabletext11"/>
              <w:jc w:val="center"/>
              <w:rPr>
                <w:ins w:id="22607" w:author="Author"/>
              </w:rPr>
            </w:pPr>
            <w:ins w:id="22608" w:author="Author">
              <w:r w:rsidRPr="00CE6D2B">
                <w:t xml:space="preserve">1.07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2F6A54D" w14:textId="77777777" w:rsidR="003F7E2C" w:rsidRPr="00CE6D2B" w:rsidRDefault="003F7E2C" w:rsidP="00BE28D4">
            <w:pPr>
              <w:pStyle w:val="tabletext11"/>
              <w:jc w:val="center"/>
              <w:rPr>
                <w:ins w:id="22609" w:author="Author"/>
              </w:rPr>
            </w:pPr>
            <w:ins w:id="22610" w:author="Author">
              <w:r w:rsidRPr="00CE6D2B">
                <w:t xml:space="preserve">1.06 </w:t>
              </w:r>
            </w:ins>
          </w:p>
        </w:tc>
      </w:tr>
      <w:tr w:rsidR="003F7E2C" w14:paraId="71AABE4B" w14:textId="77777777" w:rsidTr="00EE1A0A">
        <w:trPr>
          <w:trHeight w:val="190"/>
          <w:ins w:id="22611" w:author="Author"/>
        </w:trPr>
        <w:tc>
          <w:tcPr>
            <w:tcW w:w="200" w:type="dxa"/>
            <w:tcBorders>
              <w:top w:val="single" w:sz="4" w:space="0" w:color="auto"/>
              <w:left w:val="single" w:sz="4" w:space="0" w:color="auto"/>
              <w:bottom w:val="single" w:sz="4" w:space="0" w:color="auto"/>
              <w:right w:val="nil"/>
            </w:tcBorders>
            <w:vAlign w:val="bottom"/>
          </w:tcPr>
          <w:p w14:paraId="32AF20BC" w14:textId="77777777" w:rsidR="003F7E2C" w:rsidRDefault="003F7E2C" w:rsidP="00BE28D4">
            <w:pPr>
              <w:pStyle w:val="tabletext11"/>
              <w:jc w:val="right"/>
              <w:rPr>
                <w:ins w:id="22612" w:author="Author"/>
              </w:rPr>
            </w:pPr>
          </w:p>
        </w:tc>
        <w:tc>
          <w:tcPr>
            <w:tcW w:w="1580" w:type="dxa"/>
            <w:tcBorders>
              <w:top w:val="single" w:sz="4" w:space="0" w:color="auto"/>
              <w:left w:val="nil"/>
              <w:bottom w:val="single" w:sz="4" w:space="0" w:color="auto"/>
              <w:right w:val="single" w:sz="4" w:space="0" w:color="auto"/>
            </w:tcBorders>
            <w:vAlign w:val="bottom"/>
            <w:hideMark/>
          </w:tcPr>
          <w:p w14:paraId="03879BF3" w14:textId="77777777" w:rsidR="003F7E2C" w:rsidRDefault="003F7E2C" w:rsidP="00BE28D4">
            <w:pPr>
              <w:pStyle w:val="tabletext11"/>
              <w:tabs>
                <w:tab w:val="decimal" w:pos="640"/>
              </w:tabs>
              <w:rPr>
                <w:ins w:id="22613" w:author="Author"/>
              </w:rPr>
            </w:pPr>
            <w:ins w:id="22614" w:author="Author">
              <w:r>
                <w:t>260,000 to 299,999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4766FFB" w14:textId="77777777" w:rsidR="003F7E2C" w:rsidRPr="00CE6D2B" w:rsidRDefault="003F7E2C" w:rsidP="00BE28D4">
            <w:pPr>
              <w:pStyle w:val="tabletext11"/>
              <w:jc w:val="center"/>
              <w:rPr>
                <w:ins w:id="22615" w:author="Author"/>
              </w:rPr>
            </w:pPr>
            <w:ins w:id="22616" w:author="Author">
              <w:r w:rsidRPr="00CE6D2B">
                <w:t xml:space="preserve">1.98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EB29439" w14:textId="77777777" w:rsidR="003F7E2C" w:rsidRPr="00CE6D2B" w:rsidRDefault="003F7E2C" w:rsidP="00BE28D4">
            <w:pPr>
              <w:pStyle w:val="tabletext11"/>
              <w:jc w:val="center"/>
              <w:rPr>
                <w:ins w:id="22617" w:author="Author"/>
              </w:rPr>
            </w:pPr>
            <w:ins w:id="22618" w:author="Author">
              <w:r w:rsidRPr="00CE6D2B">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ED36B5" w14:textId="77777777" w:rsidR="003F7E2C" w:rsidRPr="00CE6D2B" w:rsidRDefault="003F7E2C" w:rsidP="00BE28D4">
            <w:pPr>
              <w:pStyle w:val="tabletext11"/>
              <w:jc w:val="center"/>
              <w:rPr>
                <w:ins w:id="22619" w:author="Author"/>
              </w:rPr>
            </w:pPr>
            <w:ins w:id="22620" w:author="Author">
              <w:r w:rsidRPr="00CE6D2B">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589C17" w14:textId="77777777" w:rsidR="003F7E2C" w:rsidRPr="00CE6D2B" w:rsidRDefault="003F7E2C" w:rsidP="00BE28D4">
            <w:pPr>
              <w:pStyle w:val="tabletext11"/>
              <w:jc w:val="center"/>
              <w:rPr>
                <w:ins w:id="22621" w:author="Author"/>
              </w:rPr>
            </w:pPr>
            <w:ins w:id="22622" w:author="Author">
              <w:r w:rsidRPr="00CE6D2B">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8EC22" w14:textId="77777777" w:rsidR="003F7E2C" w:rsidRPr="00CE6D2B" w:rsidRDefault="003F7E2C" w:rsidP="00BE28D4">
            <w:pPr>
              <w:pStyle w:val="tabletext11"/>
              <w:jc w:val="center"/>
              <w:rPr>
                <w:ins w:id="22623" w:author="Author"/>
              </w:rPr>
            </w:pPr>
            <w:ins w:id="22624" w:author="Author">
              <w:r w:rsidRPr="00CE6D2B">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379CA9" w14:textId="77777777" w:rsidR="003F7E2C" w:rsidRPr="00CE6D2B" w:rsidRDefault="003F7E2C" w:rsidP="00BE28D4">
            <w:pPr>
              <w:pStyle w:val="tabletext11"/>
              <w:jc w:val="center"/>
              <w:rPr>
                <w:ins w:id="22625" w:author="Author"/>
              </w:rPr>
            </w:pPr>
            <w:ins w:id="22626" w:author="Author">
              <w:r w:rsidRPr="00CE6D2B">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81BDBC" w14:textId="77777777" w:rsidR="003F7E2C" w:rsidRPr="00CE6D2B" w:rsidRDefault="003F7E2C" w:rsidP="00BE28D4">
            <w:pPr>
              <w:pStyle w:val="tabletext11"/>
              <w:jc w:val="center"/>
              <w:rPr>
                <w:ins w:id="22627" w:author="Author"/>
              </w:rPr>
            </w:pPr>
            <w:ins w:id="22628" w:author="Author">
              <w:r w:rsidRPr="00CE6D2B">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58B3EF" w14:textId="77777777" w:rsidR="003F7E2C" w:rsidRPr="00CE6D2B" w:rsidRDefault="003F7E2C" w:rsidP="00BE28D4">
            <w:pPr>
              <w:pStyle w:val="tabletext11"/>
              <w:jc w:val="center"/>
              <w:rPr>
                <w:ins w:id="22629" w:author="Author"/>
              </w:rPr>
            </w:pPr>
            <w:ins w:id="22630" w:author="Author">
              <w:r w:rsidRPr="00CE6D2B">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FB9B1B" w14:textId="77777777" w:rsidR="003F7E2C" w:rsidRPr="00CE6D2B" w:rsidRDefault="003F7E2C" w:rsidP="00BE28D4">
            <w:pPr>
              <w:pStyle w:val="tabletext11"/>
              <w:jc w:val="center"/>
              <w:rPr>
                <w:ins w:id="22631" w:author="Author"/>
              </w:rPr>
            </w:pPr>
            <w:ins w:id="22632" w:author="Author">
              <w:r w:rsidRPr="00CE6D2B">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7A5F5B" w14:textId="77777777" w:rsidR="003F7E2C" w:rsidRPr="00CE6D2B" w:rsidRDefault="003F7E2C" w:rsidP="00BE28D4">
            <w:pPr>
              <w:pStyle w:val="tabletext11"/>
              <w:jc w:val="center"/>
              <w:rPr>
                <w:ins w:id="22633" w:author="Author"/>
              </w:rPr>
            </w:pPr>
            <w:ins w:id="22634" w:author="Author">
              <w:r w:rsidRPr="00CE6D2B">
                <w:t xml:space="preserve">1.44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A90C56" w14:textId="77777777" w:rsidR="003F7E2C" w:rsidRPr="00CE6D2B" w:rsidRDefault="003F7E2C" w:rsidP="00BE28D4">
            <w:pPr>
              <w:pStyle w:val="tabletext11"/>
              <w:jc w:val="center"/>
              <w:rPr>
                <w:ins w:id="22635" w:author="Author"/>
              </w:rPr>
            </w:pPr>
            <w:ins w:id="22636" w:author="Author">
              <w:r w:rsidRPr="00CE6D2B">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4B16C3" w14:textId="77777777" w:rsidR="003F7E2C" w:rsidRPr="00CE6D2B" w:rsidRDefault="003F7E2C" w:rsidP="00BE28D4">
            <w:pPr>
              <w:pStyle w:val="tabletext11"/>
              <w:jc w:val="center"/>
              <w:rPr>
                <w:ins w:id="22637" w:author="Author"/>
              </w:rPr>
            </w:pPr>
            <w:ins w:id="22638" w:author="Author">
              <w:r w:rsidRPr="00CE6D2B">
                <w:t xml:space="preserve">1.33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B4F04F" w14:textId="77777777" w:rsidR="003F7E2C" w:rsidRPr="00CE6D2B" w:rsidRDefault="003F7E2C" w:rsidP="00BE28D4">
            <w:pPr>
              <w:pStyle w:val="tabletext11"/>
              <w:jc w:val="center"/>
              <w:rPr>
                <w:ins w:id="22639" w:author="Author"/>
              </w:rPr>
            </w:pPr>
            <w:ins w:id="22640" w:author="Author">
              <w:r w:rsidRPr="00CE6D2B">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73ECC0" w14:textId="77777777" w:rsidR="003F7E2C" w:rsidRPr="00CE6D2B" w:rsidRDefault="003F7E2C" w:rsidP="00BE28D4">
            <w:pPr>
              <w:pStyle w:val="tabletext11"/>
              <w:jc w:val="center"/>
              <w:rPr>
                <w:ins w:id="22641" w:author="Author"/>
              </w:rPr>
            </w:pPr>
            <w:ins w:id="22642" w:author="Author">
              <w:r w:rsidRPr="00CE6D2B">
                <w:t xml:space="preserve">1.31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4E6AB9" w14:textId="77777777" w:rsidR="003F7E2C" w:rsidRPr="00CE6D2B" w:rsidRDefault="003F7E2C" w:rsidP="00BE28D4">
            <w:pPr>
              <w:pStyle w:val="tabletext11"/>
              <w:jc w:val="center"/>
              <w:rPr>
                <w:ins w:id="22643" w:author="Author"/>
              </w:rPr>
            </w:pPr>
            <w:ins w:id="22644" w:author="Author">
              <w:r w:rsidRPr="00CE6D2B">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612768" w14:textId="77777777" w:rsidR="003F7E2C" w:rsidRPr="00CE6D2B" w:rsidRDefault="003F7E2C" w:rsidP="00BE28D4">
            <w:pPr>
              <w:pStyle w:val="tabletext11"/>
              <w:jc w:val="center"/>
              <w:rPr>
                <w:ins w:id="22645" w:author="Author"/>
              </w:rPr>
            </w:pPr>
            <w:ins w:id="22646" w:author="Author">
              <w:r w:rsidRPr="00CE6D2B">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317F59" w14:textId="77777777" w:rsidR="003F7E2C" w:rsidRPr="00CE6D2B" w:rsidRDefault="003F7E2C" w:rsidP="00BE28D4">
            <w:pPr>
              <w:pStyle w:val="tabletext11"/>
              <w:jc w:val="center"/>
              <w:rPr>
                <w:ins w:id="22647" w:author="Author"/>
              </w:rPr>
            </w:pPr>
            <w:ins w:id="22648" w:author="Author">
              <w:r w:rsidRPr="00CE6D2B">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EF4682" w14:textId="77777777" w:rsidR="003F7E2C" w:rsidRPr="00CE6D2B" w:rsidRDefault="003F7E2C" w:rsidP="00BE28D4">
            <w:pPr>
              <w:pStyle w:val="tabletext11"/>
              <w:jc w:val="center"/>
              <w:rPr>
                <w:ins w:id="22649" w:author="Author"/>
              </w:rPr>
            </w:pPr>
            <w:ins w:id="22650" w:author="Author">
              <w:r w:rsidRPr="00CE6D2B">
                <w:t xml:space="preserve">1.25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70C683" w14:textId="77777777" w:rsidR="003F7E2C" w:rsidRPr="00CE6D2B" w:rsidRDefault="003F7E2C" w:rsidP="00BE28D4">
            <w:pPr>
              <w:pStyle w:val="tabletext11"/>
              <w:jc w:val="center"/>
              <w:rPr>
                <w:ins w:id="22651" w:author="Author"/>
              </w:rPr>
            </w:pPr>
            <w:ins w:id="22652" w:author="Author">
              <w:r w:rsidRPr="00CE6D2B">
                <w:t xml:space="preserve">1.24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7C6EE7" w14:textId="77777777" w:rsidR="003F7E2C" w:rsidRPr="00CE6D2B" w:rsidRDefault="003F7E2C" w:rsidP="00BE28D4">
            <w:pPr>
              <w:pStyle w:val="tabletext11"/>
              <w:jc w:val="center"/>
              <w:rPr>
                <w:ins w:id="22653" w:author="Author"/>
              </w:rPr>
            </w:pPr>
            <w:ins w:id="22654" w:author="Author">
              <w:r w:rsidRPr="00CE6D2B">
                <w:t xml:space="preserve">1.23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B74931" w14:textId="77777777" w:rsidR="003F7E2C" w:rsidRPr="00CE6D2B" w:rsidRDefault="003F7E2C" w:rsidP="00BE28D4">
            <w:pPr>
              <w:pStyle w:val="tabletext11"/>
              <w:jc w:val="center"/>
              <w:rPr>
                <w:ins w:id="22655" w:author="Author"/>
              </w:rPr>
            </w:pPr>
            <w:ins w:id="22656" w:author="Author">
              <w:r w:rsidRPr="00CE6D2B">
                <w:t xml:space="preserve">1.22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7FBC43" w14:textId="77777777" w:rsidR="003F7E2C" w:rsidRPr="00CE6D2B" w:rsidRDefault="003F7E2C" w:rsidP="00BE28D4">
            <w:pPr>
              <w:pStyle w:val="tabletext11"/>
              <w:jc w:val="center"/>
              <w:rPr>
                <w:ins w:id="22657" w:author="Author"/>
              </w:rPr>
            </w:pPr>
            <w:ins w:id="22658" w:author="Author">
              <w:r w:rsidRPr="00CE6D2B">
                <w:t xml:space="preserve">1.20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466198D" w14:textId="77777777" w:rsidR="003F7E2C" w:rsidRPr="00CE6D2B" w:rsidRDefault="003F7E2C" w:rsidP="00BE28D4">
            <w:pPr>
              <w:pStyle w:val="tabletext11"/>
              <w:jc w:val="center"/>
              <w:rPr>
                <w:ins w:id="22659" w:author="Author"/>
              </w:rPr>
            </w:pPr>
            <w:ins w:id="22660" w:author="Author">
              <w:r w:rsidRPr="00CE6D2B">
                <w:t xml:space="preserve">1.19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EF0D70" w14:textId="77777777" w:rsidR="003F7E2C" w:rsidRPr="00CE6D2B" w:rsidRDefault="003F7E2C" w:rsidP="00BE28D4">
            <w:pPr>
              <w:pStyle w:val="tabletext11"/>
              <w:jc w:val="center"/>
              <w:rPr>
                <w:ins w:id="22661" w:author="Author"/>
              </w:rPr>
            </w:pPr>
            <w:ins w:id="22662" w:author="Author">
              <w:r w:rsidRPr="00CE6D2B">
                <w:t xml:space="preserve">1.18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E36C03" w14:textId="77777777" w:rsidR="003F7E2C" w:rsidRPr="00CE6D2B" w:rsidRDefault="003F7E2C" w:rsidP="00BE28D4">
            <w:pPr>
              <w:pStyle w:val="tabletext11"/>
              <w:jc w:val="center"/>
              <w:rPr>
                <w:ins w:id="22663" w:author="Author"/>
              </w:rPr>
            </w:pPr>
            <w:ins w:id="22664" w:author="Author">
              <w:r w:rsidRPr="00CE6D2B">
                <w:t xml:space="preserve">1.17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B37F56" w14:textId="77777777" w:rsidR="003F7E2C" w:rsidRPr="00CE6D2B" w:rsidRDefault="003F7E2C" w:rsidP="00BE28D4">
            <w:pPr>
              <w:pStyle w:val="tabletext11"/>
              <w:jc w:val="center"/>
              <w:rPr>
                <w:ins w:id="22665" w:author="Author"/>
              </w:rPr>
            </w:pPr>
            <w:ins w:id="22666" w:author="Author">
              <w:r w:rsidRPr="00CE6D2B">
                <w:t xml:space="preserve">1.16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28F4B0" w14:textId="77777777" w:rsidR="003F7E2C" w:rsidRPr="00CE6D2B" w:rsidRDefault="003F7E2C" w:rsidP="00BE28D4">
            <w:pPr>
              <w:pStyle w:val="tabletext11"/>
              <w:jc w:val="center"/>
              <w:rPr>
                <w:ins w:id="22667" w:author="Author"/>
              </w:rPr>
            </w:pPr>
            <w:ins w:id="22668" w:author="Author">
              <w:r w:rsidRPr="00CE6D2B">
                <w:t xml:space="preserve">1.15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3FD3BC" w14:textId="77777777" w:rsidR="003F7E2C" w:rsidRPr="00CE6D2B" w:rsidRDefault="003F7E2C" w:rsidP="00BE28D4">
            <w:pPr>
              <w:pStyle w:val="tabletext11"/>
              <w:jc w:val="center"/>
              <w:rPr>
                <w:ins w:id="22669" w:author="Author"/>
              </w:rPr>
            </w:pPr>
            <w:ins w:id="22670" w:author="Author">
              <w:r w:rsidRPr="00CE6D2B">
                <w:t xml:space="preserve">1.13 </w:t>
              </w:r>
            </w:ins>
          </w:p>
        </w:tc>
      </w:tr>
      <w:tr w:rsidR="003F7E2C" w14:paraId="2B48E0C9" w14:textId="77777777" w:rsidTr="00EE1A0A">
        <w:trPr>
          <w:trHeight w:val="190"/>
          <w:ins w:id="22671" w:author="Author"/>
        </w:trPr>
        <w:tc>
          <w:tcPr>
            <w:tcW w:w="200" w:type="dxa"/>
            <w:tcBorders>
              <w:top w:val="single" w:sz="4" w:space="0" w:color="auto"/>
              <w:left w:val="single" w:sz="4" w:space="0" w:color="auto"/>
              <w:bottom w:val="single" w:sz="4" w:space="0" w:color="auto"/>
              <w:right w:val="nil"/>
            </w:tcBorders>
            <w:vAlign w:val="bottom"/>
          </w:tcPr>
          <w:p w14:paraId="3E532BC6" w14:textId="77777777" w:rsidR="003F7E2C" w:rsidRDefault="003F7E2C" w:rsidP="00BE28D4">
            <w:pPr>
              <w:pStyle w:val="tabletext11"/>
              <w:jc w:val="right"/>
              <w:rPr>
                <w:ins w:id="22672" w:author="Author"/>
              </w:rPr>
            </w:pPr>
          </w:p>
        </w:tc>
        <w:tc>
          <w:tcPr>
            <w:tcW w:w="1580" w:type="dxa"/>
            <w:tcBorders>
              <w:top w:val="single" w:sz="4" w:space="0" w:color="auto"/>
              <w:left w:val="nil"/>
              <w:bottom w:val="single" w:sz="4" w:space="0" w:color="auto"/>
              <w:right w:val="single" w:sz="4" w:space="0" w:color="auto"/>
            </w:tcBorders>
            <w:vAlign w:val="bottom"/>
            <w:hideMark/>
          </w:tcPr>
          <w:p w14:paraId="17C30D65" w14:textId="77777777" w:rsidR="003F7E2C" w:rsidRDefault="003F7E2C" w:rsidP="00BE28D4">
            <w:pPr>
              <w:pStyle w:val="tabletext11"/>
              <w:tabs>
                <w:tab w:val="decimal" w:pos="640"/>
              </w:tabs>
              <w:rPr>
                <w:ins w:id="22673" w:author="Author"/>
              </w:rPr>
            </w:pPr>
            <w:ins w:id="22674" w:author="Author">
              <w:r>
                <w:t>300,000 to 349,999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0E59397" w14:textId="77777777" w:rsidR="003F7E2C" w:rsidRPr="00CE6D2B" w:rsidRDefault="003F7E2C" w:rsidP="00BE28D4">
            <w:pPr>
              <w:pStyle w:val="tabletext11"/>
              <w:jc w:val="center"/>
              <w:rPr>
                <w:ins w:id="22675" w:author="Author"/>
              </w:rPr>
            </w:pPr>
            <w:ins w:id="22676" w:author="Author">
              <w:r w:rsidRPr="00CE6D2B">
                <w:t xml:space="preserve">2.06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25BCEA9" w14:textId="77777777" w:rsidR="003F7E2C" w:rsidRPr="00CE6D2B" w:rsidRDefault="003F7E2C" w:rsidP="00BE28D4">
            <w:pPr>
              <w:pStyle w:val="tabletext11"/>
              <w:jc w:val="center"/>
              <w:rPr>
                <w:ins w:id="22677" w:author="Author"/>
              </w:rPr>
            </w:pPr>
            <w:ins w:id="22678" w:author="Author">
              <w:r w:rsidRPr="00CE6D2B">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141C2F" w14:textId="77777777" w:rsidR="003F7E2C" w:rsidRPr="00CE6D2B" w:rsidRDefault="003F7E2C" w:rsidP="00BE28D4">
            <w:pPr>
              <w:pStyle w:val="tabletext11"/>
              <w:jc w:val="center"/>
              <w:rPr>
                <w:ins w:id="22679" w:author="Author"/>
              </w:rPr>
            </w:pPr>
            <w:ins w:id="22680" w:author="Author">
              <w:r w:rsidRPr="00CE6D2B">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8A1B67" w14:textId="77777777" w:rsidR="003F7E2C" w:rsidRPr="00CE6D2B" w:rsidRDefault="003F7E2C" w:rsidP="00BE28D4">
            <w:pPr>
              <w:pStyle w:val="tabletext11"/>
              <w:jc w:val="center"/>
              <w:rPr>
                <w:ins w:id="22681" w:author="Author"/>
              </w:rPr>
            </w:pPr>
            <w:ins w:id="22682" w:author="Author">
              <w:r w:rsidRPr="00CE6D2B">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4A2092" w14:textId="77777777" w:rsidR="003F7E2C" w:rsidRPr="00CE6D2B" w:rsidRDefault="003F7E2C" w:rsidP="00BE28D4">
            <w:pPr>
              <w:pStyle w:val="tabletext11"/>
              <w:jc w:val="center"/>
              <w:rPr>
                <w:ins w:id="22683" w:author="Author"/>
              </w:rPr>
            </w:pPr>
            <w:ins w:id="22684" w:author="Author">
              <w:r w:rsidRPr="00CE6D2B">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D07F4C" w14:textId="77777777" w:rsidR="003F7E2C" w:rsidRPr="00CE6D2B" w:rsidRDefault="003F7E2C" w:rsidP="00BE28D4">
            <w:pPr>
              <w:pStyle w:val="tabletext11"/>
              <w:jc w:val="center"/>
              <w:rPr>
                <w:ins w:id="22685" w:author="Author"/>
              </w:rPr>
            </w:pPr>
            <w:ins w:id="22686" w:author="Author">
              <w:r w:rsidRPr="00CE6D2B">
                <w:t xml:space="preserve">1.65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B03CA1" w14:textId="77777777" w:rsidR="003F7E2C" w:rsidRPr="00CE6D2B" w:rsidRDefault="003F7E2C" w:rsidP="00BE28D4">
            <w:pPr>
              <w:pStyle w:val="tabletext11"/>
              <w:jc w:val="center"/>
              <w:rPr>
                <w:ins w:id="22687" w:author="Author"/>
              </w:rPr>
            </w:pPr>
            <w:ins w:id="22688" w:author="Author">
              <w:r w:rsidRPr="00CE6D2B">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12EB44" w14:textId="77777777" w:rsidR="003F7E2C" w:rsidRPr="00CE6D2B" w:rsidRDefault="003F7E2C" w:rsidP="00BE28D4">
            <w:pPr>
              <w:pStyle w:val="tabletext11"/>
              <w:jc w:val="center"/>
              <w:rPr>
                <w:ins w:id="22689" w:author="Author"/>
              </w:rPr>
            </w:pPr>
            <w:ins w:id="22690" w:author="Author">
              <w:r w:rsidRPr="00CE6D2B">
                <w:t xml:space="preserve">1.59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D8766E" w14:textId="77777777" w:rsidR="003F7E2C" w:rsidRPr="00CE6D2B" w:rsidRDefault="003F7E2C" w:rsidP="00BE28D4">
            <w:pPr>
              <w:pStyle w:val="tabletext11"/>
              <w:jc w:val="center"/>
              <w:rPr>
                <w:ins w:id="22691" w:author="Author"/>
              </w:rPr>
            </w:pPr>
            <w:ins w:id="22692" w:author="Author">
              <w:r w:rsidRPr="00CE6D2B">
                <w:t xml:space="preserve">1.56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443500" w14:textId="77777777" w:rsidR="003F7E2C" w:rsidRPr="00CE6D2B" w:rsidRDefault="003F7E2C" w:rsidP="00BE28D4">
            <w:pPr>
              <w:pStyle w:val="tabletext11"/>
              <w:jc w:val="center"/>
              <w:rPr>
                <w:ins w:id="22693" w:author="Author"/>
              </w:rPr>
            </w:pPr>
            <w:ins w:id="22694" w:author="Author">
              <w:r w:rsidRPr="00CE6D2B">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B20F14" w14:textId="77777777" w:rsidR="003F7E2C" w:rsidRPr="00CE6D2B" w:rsidRDefault="003F7E2C" w:rsidP="00BE28D4">
            <w:pPr>
              <w:pStyle w:val="tabletext11"/>
              <w:jc w:val="center"/>
              <w:rPr>
                <w:ins w:id="22695" w:author="Author"/>
              </w:rPr>
            </w:pPr>
            <w:ins w:id="22696" w:author="Author">
              <w:r w:rsidRPr="00CE6D2B">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F93016" w14:textId="77777777" w:rsidR="003F7E2C" w:rsidRPr="00CE6D2B" w:rsidRDefault="003F7E2C" w:rsidP="00BE28D4">
            <w:pPr>
              <w:pStyle w:val="tabletext11"/>
              <w:jc w:val="center"/>
              <w:rPr>
                <w:ins w:id="22697" w:author="Author"/>
              </w:rPr>
            </w:pPr>
            <w:ins w:id="22698" w:author="Author">
              <w:r w:rsidRPr="00CE6D2B">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B669D9" w14:textId="77777777" w:rsidR="003F7E2C" w:rsidRPr="00CE6D2B" w:rsidRDefault="003F7E2C" w:rsidP="00BE28D4">
            <w:pPr>
              <w:pStyle w:val="tabletext11"/>
              <w:jc w:val="center"/>
              <w:rPr>
                <w:ins w:id="22699" w:author="Author"/>
              </w:rPr>
            </w:pPr>
            <w:ins w:id="22700" w:author="Author">
              <w:r w:rsidRPr="00CE6D2B">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0789F7" w14:textId="77777777" w:rsidR="003F7E2C" w:rsidRPr="00CE6D2B" w:rsidRDefault="003F7E2C" w:rsidP="00BE28D4">
            <w:pPr>
              <w:pStyle w:val="tabletext11"/>
              <w:jc w:val="center"/>
              <w:rPr>
                <w:ins w:id="22701" w:author="Author"/>
              </w:rPr>
            </w:pPr>
            <w:ins w:id="22702" w:author="Author">
              <w:r w:rsidRPr="00CE6D2B">
                <w:t xml:space="preserve">1.42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44A44C" w14:textId="77777777" w:rsidR="003F7E2C" w:rsidRPr="00CE6D2B" w:rsidRDefault="003F7E2C" w:rsidP="00BE28D4">
            <w:pPr>
              <w:pStyle w:val="tabletext11"/>
              <w:jc w:val="center"/>
              <w:rPr>
                <w:ins w:id="22703" w:author="Author"/>
              </w:rPr>
            </w:pPr>
            <w:ins w:id="22704" w:author="Author">
              <w:r w:rsidRPr="00CE6D2B">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5FA9BC" w14:textId="77777777" w:rsidR="003F7E2C" w:rsidRPr="00CE6D2B" w:rsidRDefault="003F7E2C" w:rsidP="00BE28D4">
            <w:pPr>
              <w:pStyle w:val="tabletext11"/>
              <w:jc w:val="center"/>
              <w:rPr>
                <w:ins w:id="22705" w:author="Author"/>
              </w:rPr>
            </w:pPr>
            <w:ins w:id="22706" w:author="Author">
              <w:r w:rsidRPr="00CE6D2B">
                <w:t xml:space="preserve">1.39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F7EFE" w14:textId="77777777" w:rsidR="003F7E2C" w:rsidRPr="00CE6D2B" w:rsidRDefault="003F7E2C" w:rsidP="00BE28D4">
            <w:pPr>
              <w:pStyle w:val="tabletext11"/>
              <w:jc w:val="center"/>
              <w:rPr>
                <w:ins w:id="22707" w:author="Author"/>
              </w:rPr>
            </w:pPr>
            <w:ins w:id="22708" w:author="Author">
              <w:r w:rsidRPr="00CE6D2B">
                <w:t xml:space="preserve">1.37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B7AD1E" w14:textId="77777777" w:rsidR="003F7E2C" w:rsidRPr="00CE6D2B" w:rsidRDefault="003F7E2C" w:rsidP="00BE28D4">
            <w:pPr>
              <w:pStyle w:val="tabletext11"/>
              <w:jc w:val="center"/>
              <w:rPr>
                <w:ins w:id="22709" w:author="Author"/>
              </w:rPr>
            </w:pPr>
            <w:ins w:id="22710" w:author="Author">
              <w:r w:rsidRPr="00CE6D2B">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791F62" w14:textId="77777777" w:rsidR="003F7E2C" w:rsidRPr="00CE6D2B" w:rsidRDefault="003F7E2C" w:rsidP="00BE28D4">
            <w:pPr>
              <w:pStyle w:val="tabletext11"/>
              <w:jc w:val="center"/>
              <w:rPr>
                <w:ins w:id="22711" w:author="Author"/>
              </w:rPr>
            </w:pPr>
            <w:ins w:id="22712" w:author="Author">
              <w:r w:rsidRPr="00CE6D2B">
                <w:t xml:space="preserve">1.35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B5B105" w14:textId="77777777" w:rsidR="003F7E2C" w:rsidRPr="00CE6D2B" w:rsidRDefault="003F7E2C" w:rsidP="00BE28D4">
            <w:pPr>
              <w:pStyle w:val="tabletext11"/>
              <w:jc w:val="center"/>
              <w:rPr>
                <w:ins w:id="22713" w:author="Author"/>
              </w:rPr>
            </w:pPr>
            <w:ins w:id="22714" w:author="Author">
              <w:r w:rsidRPr="00CE6D2B">
                <w:t xml:space="preserve">1.33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4CC0F" w14:textId="77777777" w:rsidR="003F7E2C" w:rsidRPr="00CE6D2B" w:rsidRDefault="003F7E2C" w:rsidP="00BE28D4">
            <w:pPr>
              <w:pStyle w:val="tabletext11"/>
              <w:jc w:val="center"/>
              <w:rPr>
                <w:ins w:id="22715" w:author="Author"/>
              </w:rPr>
            </w:pPr>
            <w:ins w:id="22716" w:author="Author">
              <w:r w:rsidRPr="00CE6D2B">
                <w:t xml:space="preserve">1.32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251A9E" w14:textId="77777777" w:rsidR="003F7E2C" w:rsidRPr="00CE6D2B" w:rsidRDefault="003F7E2C" w:rsidP="00BE28D4">
            <w:pPr>
              <w:pStyle w:val="tabletext11"/>
              <w:jc w:val="center"/>
              <w:rPr>
                <w:ins w:id="22717" w:author="Author"/>
              </w:rPr>
            </w:pPr>
            <w:ins w:id="22718" w:author="Author">
              <w:r w:rsidRPr="00CE6D2B">
                <w:t xml:space="preserve">1.31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C7AD799" w14:textId="77777777" w:rsidR="003F7E2C" w:rsidRPr="00CE6D2B" w:rsidRDefault="003F7E2C" w:rsidP="00BE28D4">
            <w:pPr>
              <w:pStyle w:val="tabletext11"/>
              <w:jc w:val="center"/>
              <w:rPr>
                <w:ins w:id="22719" w:author="Author"/>
              </w:rPr>
            </w:pPr>
            <w:ins w:id="22720" w:author="Author">
              <w:r w:rsidRPr="00CE6D2B">
                <w:t xml:space="preserve">1.29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ADDBE5" w14:textId="77777777" w:rsidR="003F7E2C" w:rsidRPr="00CE6D2B" w:rsidRDefault="003F7E2C" w:rsidP="00BE28D4">
            <w:pPr>
              <w:pStyle w:val="tabletext11"/>
              <w:jc w:val="center"/>
              <w:rPr>
                <w:ins w:id="22721" w:author="Author"/>
              </w:rPr>
            </w:pPr>
            <w:ins w:id="22722" w:author="Author">
              <w:r w:rsidRPr="00CE6D2B">
                <w:t xml:space="preserve">1.28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D9AA25" w14:textId="77777777" w:rsidR="003F7E2C" w:rsidRPr="00CE6D2B" w:rsidRDefault="003F7E2C" w:rsidP="00BE28D4">
            <w:pPr>
              <w:pStyle w:val="tabletext11"/>
              <w:jc w:val="center"/>
              <w:rPr>
                <w:ins w:id="22723" w:author="Author"/>
              </w:rPr>
            </w:pPr>
            <w:ins w:id="22724" w:author="Author">
              <w:r w:rsidRPr="00CE6D2B">
                <w:t xml:space="preserve">1.27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131FF" w14:textId="77777777" w:rsidR="003F7E2C" w:rsidRPr="00CE6D2B" w:rsidRDefault="003F7E2C" w:rsidP="00BE28D4">
            <w:pPr>
              <w:pStyle w:val="tabletext11"/>
              <w:jc w:val="center"/>
              <w:rPr>
                <w:ins w:id="22725" w:author="Author"/>
              </w:rPr>
            </w:pPr>
            <w:ins w:id="22726" w:author="Author">
              <w:r w:rsidRPr="00CE6D2B">
                <w:t xml:space="preserve">1.26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C7D47C" w14:textId="77777777" w:rsidR="003F7E2C" w:rsidRPr="00CE6D2B" w:rsidRDefault="003F7E2C" w:rsidP="00BE28D4">
            <w:pPr>
              <w:pStyle w:val="tabletext11"/>
              <w:jc w:val="center"/>
              <w:rPr>
                <w:ins w:id="22727" w:author="Author"/>
              </w:rPr>
            </w:pPr>
            <w:ins w:id="22728" w:author="Author">
              <w:r w:rsidRPr="00CE6D2B">
                <w:t xml:space="preserve">1.24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42F7284" w14:textId="77777777" w:rsidR="003F7E2C" w:rsidRPr="00CE6D2B" w:rsidRDefault="003F7E2C" w:rsidP="00BE28D4">
            <w:pPr>
              <w:pStyle w:val="tabletext11"/>
              <w:jc w:val="center"/>
              <w:rPr>
                <w:ins w:id="22729" w:author="Author"/>
              </w:rPr>
            </w:pPr>
            <w:ins w:id="22730" w:author="Author">
              <w:r w:rsidRPr="00CE6D2B">
                <w:t xml:space="preserve">1.23 </w:t>
              </w:r>
            </w:ins>
          </w:p>
        </w:tc>
      </w:tr>
      <w:tr w:rsidR="003F7E2C" w14:paraId="1BA2150B" w14:textId="77777777" w:rsidTr="00EE1A0A">
        <w:trPr>
          <w:trHeight w:val="190"/>
          <w:ins w:id="22731" w:author="Author"/>
        </w:trPr>
        <w:tc>
          <w:tcPr>
            <w:tcW w:w="200" w:type="dxa"/>
            <w:tcBorders>
              <w:top w:val="single" w:sz="4" w:space="0" w:color="auto"/>
              <w:left w:val="single" w:sz="4" w:space="0" w:color="auto"/>
              <w:bottom w:val="single" w:sz="4" w:space="0" w:color="auto"/>
              <w:right w:val="nil"/>
            </w:tcBorders>
            <w:vAlign w:val="bottom"/>
          </w:tcPr>
          <w:p w14:paraId="25E446A7" w14:textId="77777777" w:rsidR="003F7E2C" w:rsidRDefault="003F7E2C" w:rsidP="00BE28D4">
            <w:pPr>
              <w:pStyle w:val="tabletext11"/>
              <w:jc w:val="right"/>
              <w:rPr>
                <w:ins w:id="22732" w:author="Author"/>
              </w:rPr>
            </w:pPr>
          </w:p>
        </w:tc>
        <w:tc>
          <w:tcPr>
            <w:tcW w:w="1580" w:type="dxa"/>
            <w:tcBorders>
              <w:top w:val="single" w:sz="4" w:space="0" w:color="auto"/>
              <w:left w:val="nil"/>
              <w:bottom w:val="single" w:sz="4" w:space="0" w:color="auto"/>
              <w:right w:val="single" w:sz="4" w:space="0" w:color="auto"/>
            </w:tcBorders>
            <w:vAlign w:val="bottom"/>
            <w:hideMark/>
          </w:tcPr>
          <w:p w14:paraId="41774105" w14:textId="77777777" w:rsidR="003F7E2C" w:rsidRDefault="003F7E2C" w:rsidP="00BE28D4">
            <w:pPr>
              <w:pStyle w:val="tabletext11"/>
              <w:tabs>
                <w:tab w:val="decimal" w:pos="640"/>
              </w:tabs>
              <w:rPr>
                <w:ins w:id="22733" w:author="Author"/>
              </w:rPr>
            </w:pPr>
            <w:ins w:id="22734" w:author="Author">
              <w:r>
                <w:t>350,000 to 399,999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17063A2E" w14:textId="77777777" w:rsidR="003F7E2C" w:rsidRPr="00CE6D2B" w:rsidRDefault="003F7E2C" w:rsidP="00BE28D4">
            <w:pPr>
              <w:pStyle w:val="tabletext11"/>
              <w:jc w:val="center"/>
              <w:rPr>
                <w:ins w:id="22735" w:author="Author"/>
              </w:rPr>
            </w:pPr>
            <w:ins w:id="22736" w:author="Author">
              <w:r w:rsidRPr="00CE6D2B">
                <w:t xml:space="preserve">2.14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64F2B69F" w14:textId="77777777" w:rsidR="003F7E2C" w:rsidRPr="00CE6D2B" w:rsidRDefault="003F7E2C" w:rsidP="00BE28D4">
            <w:pPr>
              <w:pStyle w:val="tabletext11"/>
              <w:jc w:val="center"/>
              <w:rPr>
                <w:ins w:id="22737" w:author="Author"/>
              </w:rPr>
            </w:pPr>
            <w:ins w:id="22738" w:author="Author">
              <w:r w:rsidRPr="00CE6D2B">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54EFA4" w14:textId="77777777" w:rsidR="003F7E2C" w:rsidRPr="00CE6D2B" w:rsidRDefault="003F7E2C" w:rsidP="00BE28D4">
            <w:pPr>
              <w:pStyle w:val="tabletext11"/>
              <w:jc w:val="center"/>
              <w:rPr>
                <w:ins w:id="22739" w:author="Author"/>
              </w:rPr>
            </w:pPr>
            <w:ins w:id="22740" w:author="Author">
              <w:r w:rsidRPr="00CE6D2B">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7A466A" w14:textId="77777777" w:rsidR="003F7E2C" w:rsidRPr="00CE6D2B" w:rsidRDefault="003F7E2C" w:rsidP="00BE28D4">
            <w:pPr>
              <w:pStyle w:val="tabletext11"/>
              <w:jc w:val="center"/>
              <w:rPr>
                <w:ins w:id="22741" w:author="Author"/>
              </w:rPr>
            </w:pPr>
            <w:ins w:id="22742" w:author="Author">
              <w:r w:rsidRPr="00CE6D2B">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EC1033" w14:textId="77777777" w:rsidR="003F7E2C" w:rsidRPr="00CE6D2B" w:rsidRDefault="003F7E2C" w:rsidP="00BE28D4">
            <w:pPr>
              <w:pStyle w:val="tabletext11"/>
              <w:jc w:val="center"/>
              <w:rPr>
                <w:ins w:id="22743" w:author="Author"/>
              </w:rPr>
            </w:pPr>
            <w:ins w:id="22744" w:author="Author">
              <w:r w:rsidRPr="00CE6D2B">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363723" w14:textId="77777777" w:rsidR="003F7E2C" w:rsidRPr="00CE6D2B" w:rsidRDefault="003F7E2C" w:rsidP="00BE28D4">
            <w:pPr>
              <w:pStyle w:val="tabletext11"/>
              <w:jc w:val="center"/>
              <w:rPr>
                <w:ins w:id="22745" w:author="Author"/>
              </w:rPr>
            </w:pPr>
            <w:ins w:id="22746" w:author="Author">
              <w:r w:rsidRPr="00CE6D2B">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E25E9" w14:textId="77777777" w:rsidR="003F7E2C" w:rsidRPr="00CE6D2B" w:rsidRDefault="003F7E2C" w:rsidP="00BE28D4">
            <w:pPr>
              <w:pStyle w:val="tabletext11"/>
              <w:jc w:val="center"/>
              <w:rPr>
                <w:ins w:id="22747" w:author="Author"/>
              </w:rPr>
            </w:pPr>
            <w:ins w:id="22748" w:author="Author">
              <w:r w:rsidRPr="00CE6D2B">
                <w:t xml:space="preserve">1.75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14093" w14:textId="77777777" w:rsidR="003F7E2C" w:rsidRPr="00CE6D2B" w:rsidRDefault="003F7E2C" w:rsidP="00BE28D4">
            <w:pPr>
              <w:pStyle w:val="tabletext11"/>
              <w:jc w:val="center"/>
              <w:rPr>
                <w:ins w:id="22749" w:author="Author"/>
              </w:rPr>
            </w:pPr>
            <w:ins w:id="22750" w:author="Author">
              <w:r w:rsidRPr="00CE6D2B">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871493" w14:textId="77777777" w:rsidR="003F7E2C" w:rsidRPr="00CE6D2B" w:rsidRDefault="003F7E2C" w:rsidP="00BE28D4">
            <w:pPr>
              <w:pStyle w:val="tabletext11"/>
              <w:jc w:val="center"/>
              <w:rPr>
                <w:ins w:id="22751" w:author="Author"/>
              </w:rPr>
            </w:pPr>
            <w:ins w:id="22752" w:author="Author">
              <w:r w:rsidRPr="00CE6D2B">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2D4F0C" w14:textId="77777777" w:rsidR="003F7E2C" w:rsidRPr="00CE6D2B" w:rsidRDefault="003F7E2C" w:rsidP="00BE28D4">
            <w:pPr>
              <w:pStyle w:val="tabletext11"/>
              <w:jc w:val="center"/>
              <w:rPr>
                <w:ins w:id="22753" w:author="Author"/>
              </w:rPr>
            </w:pPr>
            <w:ins w:id="22754" w:author="Author">
              <w:r w:rsidRPr="00CE6D2B">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3E851B" w14:textId="77777777" w:rsidR="003F7E2C" w:rsidRPr="00CE6D2B" w:rsidRDefault="003F7E2C" w:rsidP="00BE28D4">
            <w:pPr>
              <w:pStyle w:val="tabletext11"/>
              <w:jc w:val="center"/>
              <w:rPr>
                <w:ins w:id="22755" w:author="Author"/>
              </w:rPr>
            </w:pPr>
            <w:ins w:id="22756" w:author="Author">
              <w:r w:rsidRPr="00CE6D2B">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853F7D" w14:textId="77777777" w:rsidR="003F7E2C" w:rsidRPr="00CE6D2B" w:rsidRDefault="003F7E2C" w:rsidP="00BE28D4">
            <w:pPr>
              <w:pStyle w:val="tabletext11"/>
              <w:jc w:val="center"/>
              <w:rPr>
                <w:ins w:id="22757" w:author="Author"/>
              </w:rPr>
            </w:pPr>
            <w:ins w:id="22758" w:author="Author">
              <w:r w:rsidRPr="00CE6D2B">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E180CB" w14:textId="77777777" w:rsidR="003F7E2C" w:rsidRPr="00CE6D2B" w:rsidRDefault="003F7E2C" w:rsidP="00BE28D4">
            <w:pPr>
              <w:pStyle w:val="tabletext11"/>
              <w:jc w:val="center"/>
              <w:rPr>
                <w:ins w:id="22759" w:author="Author"/>
              </w:rPr>
            </w:pPr>
            <w:ins w:id="22760" w:author="Author">
              <w:r w:rsidRPr="00CE6D2B">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16B22E" w14:textId="77777777" w:rsidR="003F7E2C" w:rsidRPr="00CE6D2B" w:rsidRDefault="003F7E2C" w:rsidP="00BE28D4">
            <w:pPr>
              <w:pStyle w:val="tabletext11"/>
              <w:jc w:val="center"/>
              <w:rPr>
                <w:ins w:id="22761" w:author="Author"/>
              </w:rPr>
            </w:pPr>
            <w:ins w:id="22762" w:author="Author">
              <w:r w:rsidRPr="00CE6D2B">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BE5EA9" w14:textId="77777777" w:rsidR="003F7E2C" w:rsidRPr="00CE6D2B" w:rsidRDefault="003F7E2C" w:rsidP="00BE28D4">
            <w:pPr>
              <w:pStyle w:val="tabletext11"/>
              <w:jc w:val="center"/>
              <w:rPr>
                <w:ins w:id="22763" w:author="Author"/>
              </w:rPr>
            </w:pPr>
            <w:ins w:id="22764" w:author="Author">
              <w:r w:rsidRPr="00CE6D2B">
                <w:t xml:space="preserve">1.52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424BF7" w14:textId="77777777" w:rsidR="003F7E2C" w:rsidRPr="00CE6D2B" w:rsidRDefault="003F7E2C" w:rsidP="00BE28D4">
            <w:pPr>
              <w:pStyle w:val="tabletext11"/>
              <w:jc w:val="center"/>
              <w:rPr>
                <w:ins w:id="22765" w:author="Author"/>
              </w:rPr>
            </w:pPr>
            <w:ins w:id="22766" w:author="Author">
              <w:r w:rsidRPr="00CE6D2B">
                <w:t xml:space="preserve">1.51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692304" w14:textId="77777777" w:rsidR="003F7E2C" w:rsidRPr="00CE6D2B" w:rsidRDefault="003F7E2C" w:rsidP="00BE28D4">
            <w:pPr>
              <w:pStyle w:val="tabletext11"/>
              <w:jc w:val="center"/>
              <w:rPr>
                <w:ins w:id="22767" w:author="Author"/>
              </w:rPr>
            </w:pPr>
            <w:ins w:id="22768" w:author="Author">
              <w:r w:rsidRPr="00CE6D2B">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711397" w14:textId="77777777" w:rsidR="003F7E2C" w:rsidRPr="00CE6D2B" w:rsidRDefault="003F7E2C" w:rsidP="00BE28D4">
            <w:pPr>
              <w:pStyle w:val="tabletext11"/>
              <w:jc w:val="center"/>
              <w:rPr>
                <w:ins w:id="22769" w:author="Author"/>
              </w:rPr>
            </w:pPr>
            <w:ins w:id="22770" w:author="Author">
              <w:r w:rsidRPr="00CE6D2B">
                <w:t xml:space="preserve">1.48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09581B" w14:textId="77777777" w:rsidR="003F7E2C" w:rsidRPr="00CE6D2B" w:rsidRDefault="003F7E2C" w:rsidP="00BE28D4">
            <w:pPr>
              <w:pStyle w:val="tabletext11"/>
              <w:jc w:val="center"/>
              <w:rPr>
                <w:ins w:id="22771" w:author="Author"/>
              </w:rPr>
            </w:pPr>
            <w:ins w:id="22772" w:author="Author">
              <w:r w:rsidRPr="00CE6D2B">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85CBE5" w14:textId="77777777" w:rsidR="003F7E2C" w:rsidRPr="00CE6D2B" w:rsidRDefault="003F7E2C" w:rsidP="00BE28D4">
            <w:pPr>
              <w:pStyle w:val="tabletext11"/>
              <w:jc w:val="center"/>
              <w:rPr>
                <w:ins w:id="22773" w:author="Author"/>
              </w:rPr>
            </w:pPr>
            <w:ins w:id="22774" w:author="Author">
              <w:r w:rsidRPr="00CE6D2B">
                <w:t xml:space="preserve">1.45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EBB9A0" w14:textId="77777777" w:rsidR="003F7E2C" w:rsidRPr="00CE6D2B" w:rsidRDefault="003F7E2C" w:rsidP="00BE28D4">
            <w:pPr>
              <w:pStyle w:val="tabletext11"/>
              <w:jc w:val="center"/>
              <w:rPr>
                <w:ins w:id="22775" w:author="Author"/>
              </w:rPr>
            </w:pPr>
            <w:ins w:id="22776" w:author="Author">
              <w:r w:rsidRPr="00CE6D2B">
                <w:t xml:space="preserve">1.43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3D1A1F" w14:textId="77777777" w:rsidR="003F7E2C" w:rsidRPr="00CE6D2B" w:rsidRDefault="003F7E2C" w:rsidP="00BE28D4">
            <w:pPr>
              <w:pStyle w:val="tabletext11"/>
              <w:jc w:val="center"/>
              <w:rPr>
                <w:ins w:id="22777" w:author="Author"/>
              </w:rPr>
            </w:pPr>
            <w:ins w:id="22778" w:author="Author">
              <w:r w:rsidRPr="00CE6D2B">
                <w:t xml:space="preserve">1.42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A1FFFCA" w14:textId="77777777" w:rsidR="003F7E2C" w:rsidRPr="00CE6D2B" w:rsidRDefault="003F7E2C" w:rsidP="00BE28D4">
            <w:pPr>
              <w:pStyle w:val="tabletext11"/>
              <w:jc w:val="center"/>
              <w:rPr>
                <w:ins w:id="22779" w:author="Author"/>
              </w:rPr>
            </w:pPr>
            <w:ins w:id="22780" w:author="Author">
              <w:r w:rsidRPr="00CE6D2B">
                <w:t xml:space="preserve">1.40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A4AAD9" w14:textId="77777777" w:rsidR="003F7E2C" w:rsidRPr="00CE6D2B" w:rsidRDefault="003F7E2C" w:rsidP="00BE28D4">
            <w:pPr>
              <w:pStyle w:val="tabletext11"/>
              <w:jc w:val="center"/>
              <w:rPr>
                <w:ins w:id="22781" w:author="Author"/>
              </w:rPr>
            </w:pPr>
            <w:ins w:id="22782" w:author="Author">
              <w:r w:rsidRPr="00CE6D2B">
                <w:t xml:space="preserve">1.39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3AFEBB" w14:textId="77777777" w:rsidR="003F7E2C" w:rsidRPr="00CE6D2B" w:rsidRDefault="003F7E2C" w:rsidP="00BE28D4">
            <w:pPr>
              <w:pStyle w:val="tabletext11"/>
              <w:jc w:val="center"/>
              <w:rPr>
                <w:ins w:id="22783" w:author="Author"/>
              </w:rPr>
            </w:pPr>
            <w:ins w:id="22784" w:author="Author">
              <w:r w:rsidRPr="00CE6D2B">
                <w:t xml:space="preserve">1.38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4B12BD" w14:textId="77777777" w:rsidR="003F7E2C" w:rsidRPr="00CE6D2B" w:rsidRDefault="003F7E2C" w:rsidP="00BE28D4">
            <w:pPr>
              <w:pStyle w:val="tabletext11"/>
              <w:jc w:val="center"/>
              <w:rPr>
                <w:ins w:id="22785" w:author="Author"/>
              </w:rPr>
            </w:pPr>
            <w:ins w:id="22786" w:author="Author">
              <w:r w:rsidRPr="00CE6D2B">
                <w:t xml:space="preserve">1.36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1ACF73" w14:textId="77777777" w:rsidR="003F7E2C" w:rsidRPr="00CE6D2B" w:rsidRDefault="003F7E2C" w:rsidP="00BE28D4">
            <w:pPr>
              <w:pStyle w:val="tabletext11"/>
              <w:jc w:val="center"/>
              <w:rPr>
                <w:ins w:id="22787" w:author="Author"/>
              </w:rPr>
            </w:pPr>
            <w:ins w:id="22788" w:author="Author">
              <w:r w:rsidRPr="00CE6D2B">
                <w:t xml:space="preserve">1.35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095531C" w14:textId="77777777" w:rsidR="003F7E2C" w:rsidRPr="00CE6D2B" w:rsidRDefault="003F7E2C" w:rsidP="00BE28D4">
            <w:pPr>
              <w:pStyle w:val="tabletext11"/>
              <w:jc w:val="center"/>
              <w:rPr>
                <w:ins w:id="22789" w:author="Author"/>
              </w:rPr>
            </w:pPr>
            <w:ins w:id="22790" w:author="Author">
              <w:r w:rsidRPr="00CE6D2B">
                <w:t xml:space="preserve">1.33 </w:t>
              </w:r>
            </w:ins>
          </w:p>
        </w:tc>
      </w:tr>
      <w:tr w:rsidR="003F7E2C" w14:paraId="560664ED" w14:textId="77777777" w:rsidTr="00EE1A0A">
        <w:trPr>
          <w:trHeight w:val="190"/>
          <w:ins w:id="22791" w:author="Author"/>
        </w:trPr>
        <w:tc>
          <w:tcPr>
            <w:tcW w:w="200" w:type="dxa"/>
            <w:tcBorders>
              <w:top w:val="single" w:sz="4" w:space="0" w:color="auto"/>
              <w:left w:val="single" w:sz="4" w:space="0" w:color="auto"/>
              <w:bottom w:val="single" w:sz="4" w:space="0" w:color="auto"/>
              <w:right w:val="nil"/>
            </w:tcBorders>
            <w:vAlign w:val="bottom"/>
          </w:tcPr>
          <w:p w14:paraId="340DFF7E" w14:textId="77777777" w:rsidR="003F7E2C" w:rsidRDefault="003F7E2C" w:rsidP="00BE28D4">
            <w:pPr>
              <w:pStyle w:val="tabletext11"/>
              <w:jc w:val="right"/>
              <w:rPr>
                <w:ins w:id="22792" w:author="Author"/>
              </w:rPr>
            </w:pPr>
          </w:p>
        </w:tc>
        <w:tc>
          <w:tcPr>
            <w:tcW w:w="1580" w:type="dxa"/>
            <w:tcBorders>
              <w:top w:val="single" w:sz="4" w:space="0" w:color="auto"/>
              <w:left w:val="nil"/>
              <w:bottom w:val="single" w:sz="4" w:space="0" w:color="auto"/>
              <w:right w:val="single" w:sz="4" w:space="0" w:color="auto"/>
            </w:tcBorders>
            <w:vAlign w:val="bottom"/>
            <w:hideMark/>
          </w:tcPr>
          <w:p w14:paraId="180F5CF8" w14:textId="77777777" w:rsidR="003F7E2C" w:rsidRDefault="003F7E2C" w:rsidP="00BE28D4">
            <w:pPr>
              <w:pStyle w:val="tabletext11"/>
              <w:tabs>
                <w:tab w:val="decimal" w:pos="640"/>
              </w:tabs>
              <w:rPr>
                <w:ins w:id="22793" w:author="Author"/>
              </w:rPr>
            </w:pPr>
            <w:ins w:id="22794" w:author="Author">
              <w:r>
                <w:t>400,000 to 449,999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06E418E" w14:textId="77777777" w:rsidR="003F7E2C" w:rsidRPr="00CE6D2B" w:rsidRDefault="003F7E2C" w:rsidP="00BE28D4">
            <w:pPr>
              <w:pStyle w:val="tabletext11"/>
              <w:jc w:val="center"/>
              <w:rPr>
                <w:ins w:id="22795" w:author="Author"/>
              </w:rPr>
            </w:pPr>
            <w:ins w:id="22796" w:author="Author">
              <w:r w:rsidRPr="00CE6D2B">
                <w:t xml:space="preserve">2.22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0D5A58D" w14:textId="77777777" w:rsidR="003F7E2C" w:rsidRPr="00CE6D2B" w:rsidRDefault="003F7E2C" w:rsidP="00BE28D4">
            <w:pPr>
              <w:pStyle w:val="tabletext11"/>
              <w:jc w:val="center"/>
              <w:rPr>
                <w:ins w:id="22797" w:author="Author"/>
              </w:rPr>
            </w:pPr>
            <w:ins w:id="22798" w:author="Author">
              <w:r w:rsidRPr="00CE6D2B">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3CD834" w14:textId="77777777" w:rsidR="003F7E2C" w:rsidRPr="00CE6D2B" w:rsidRDefault="003F7E2C" w:rsidP="00BE28D4">
            <w:pPr>
              <w:pStyle w:val="tabletext11"/>
              <w:jc w:val="center"/>
              <w:rPr>
                <w:ins w:id="22799" w:author="Author"/>
              </w:rPr>
            </w:pPr>
            <w:ins w:id="22800" w:author="Author">
              <w:r w:rsidRPr="00CE6D2B">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3F35C2" w14:textId="77777777" w:rsidR="003F7E2C" w:rsidRPr="00CE6D2B" w:rsidRDefault="003F7E2C" w:rsidP="00BE28D4">
            <w:pPr>
              <w:pStyle w:val="tabletext11"/>
              <w:jc w:val="center"/>
              <w:rPr>
                <w:ins w:id="22801" w:author="Author"/>
              </w:rPr>
            </w:pPr>
            <w:ins w:id="22802" w:author="Author">
              <w:r w:rsidRPr="00CE6D2B">
                <w:t xml:space="preserve">2.05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E1869" w14:textId="77777777" w:rsidR="003F7E2C" w:rsidRPr="00CE6D2B" w:rsidRDefault="003F7E2C" w:rsidP="00BE28D4">
            <w:pPr>
              <w:pStyle w:val="tabletext11"/>
              <w:jc w:val="center"/>
              <w:rPr>
                <w:ins w:id="22803" w:author="Author"/>
              </w:rPr>
            </w:pPr>
            <w:ins w:id="22804" w:author="Author">
              <w:r w:rsidRPr="00CE6D2B">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FB522E" w14:textId="77777777" w:rsidR="003F7E2C" w:rsidRPr="00CE6D2B" w:rsidRDefault="003F7E2C" w:rsidP="00BE28D4">
            <w:pPr>
              <w:pStyle w:val="tabletext11"/>
              <w:jc w:val="center"/>
              <w:rPr>
                <w:ins w:id="22805" w:author="Author"/>
              </w:rPr>
            </w:pPr>
            <w:ins w:id="22806" w:author="Author">
              <w:r w:rsidRPr="00CE6D2B">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8C86FB" w14:textId="77777777" w:rsidR="003F7E2C" w:rsidRPr="00CE6D2B" w:rsidRDefault="003F7E2C" w:rsidP="00BE28D4">
            <w:pPr>
              <w:pStyle w:val="tabletext11"/>
              <w:jc w:val="center"/>
              <w:rPr>
                <w:ins w:id="22807" w:author="Author"/>
              </w:rPr>
            </w:pPr>
            <w:ins w:id="22808" w:author="Author">
              <w:r w:rsidRPr="00CE6D2B">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22FD9C" w14:textId="77777777" w:rsidR="003F7E2C" w:rsidRPr="00CE6D2B" w:rsidRDefault="003F7E2C" w:rsidP="00BE28D4">
            <w:pPr>
              <w:pStyle w:val="tabletext11"/>
              <w:jc w:val="center"/>
              <w:rPr>
                <w:ins w:id="22809" w:author="Author"/>
              </w:rPr>
            </w:pPr>
            <w:ins w:id="22810" w:author="Author">
              <w:r w:rsidRPr="00CE6D2B">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682CE0" w14:textId="77777777" w:rsidR="003F7E2C" w:rsidRPr="00CE6D2B" w:rsidRDefault="003F7E2C" w:rsidP="00BE28D4">
            <w:pPr>
              <w:pStyle w:val="tabletext11"/>
              <w:jc w:val="center"/>
              <w:rPr>
                <w:ins w:id="22811" w:author="Author"/>
              </w:rPr>
            </w:pPr>
            <w:ins w:id="22812" w:author="Author">
              <w:r w:rsidRPr="00CE6D2B">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8E7A18" w14:textId="77777777" w:rsidR="003F7E2C" w:rsidRPr="00CE6D2B" w:rsidRDefault="003F7E2C" w:rsidP="00BE28D4">
            <w:pPr>
              <w:pStyle w:val="tabletext11"/>
              <w:jc w:val="center"/>
              <w:rPr>
                <w:ins w:id="22813" w:author="Author"/>
              </w:rPr>
            </w:pPr>
            <w:ins w:id="22814" w:author="Author">
              <w:r w:rsidRPr="00CE6D2B">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EEDA24" w14:textId="77777777" w:rsidR="003F7E2C" w:rsidRPr="00CE6D2B" w:rsidRDefault="003F7E2C" w:rsidP="00BE28D4">
            <w:pPr>
              <w:pStyle w:val="tabletext11"/>
              <w:jc w:val="center"/>
              <w:rPr>
                <w:ins w:id="22815" w:author="Author"/>
              </w:rPr>
            </w:pPr>
            <w:ins w:id="22816" w:author="Author">
              <w:r w:rsidRPr="00CE6D2B">
                <w:t xml:space="preserve">1.70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334E5F" w14:textId="77777777" w:rsidR="003F7E2C" w:rsidRPr="00CE6D2B" w:rsidRDefault="003F7E2C" w:rsidP="00BE28D4">
            <w:pPr>
              <w:pStyle w:val="tabletext11"/>
              <w:jc w:val="center"/>
              <w:rPr>
                <w:ins w:id="22817" w:author="Author"/>
              </w:rPr>
            </w:pPr>
            <w:ins w:id="22818" w:author="Author">
              <w:r w:rsidRPr="00CE6D2B">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5294AA" w14:textId="77777777" w:rsidR="003F7E2C" w:rsidRPr="00CE6D2B" w:rsidRDefault="003F7E2C" w:rsidP="00BE28D4">
            <w:pPr>
              <w:pStyle w:val="tabletext11"/>
              <w:jc w:val="center"/>
              <w:rPr>
                <w:ins w:id="22819" w:author="Author"/>
              </w:rPr>
            </w:pPr>
            <w:ins w:id="22820" w:author="Author">
              <w:r w:rsidRPr="00CE6D2B">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1E04DD" w14:textId="77777777" w:rsidR="003F7E2C" w:rsidRPr="00CE6D2B" w:rsidRDefault="003F7E2C" w:rsidP="00BE28D4">
            <w:pPr>
              <w:pStyle w:val="tabletext11"/>
              <w:jc w:val="center"/>
              <w:rPr>
                <w:ins w:id="22821" w:author="Author"/>
              </w:rPr>
            </w:pPr>
            <w:ins w:id="22822" w:author="Author">
              <w:r w:rsidRPr="00CE6D2B">
                <w:t xml:space="preserve">1.65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AD7A96" w14:textId="77777777" w:rsidR="003F7E2C" w:rsidRPr="00CE6D2B" w:rsidRDefault="003F7E2C" w:rsidP="00BE28D4">
            <w:pPr>
              <w:pStyle w:val="tabletext11"/>
              <w:jc w:val="center"/>
              <w:rPr>
                <w:ins w:id="22823" w:author="Author"/>
              </w:rPr>
            </w:pPr>
            <w:ins w:id="22824" w:author="Author">
              <w:r w:rsidRPr="00CE6D2B">
                <w:t xml:space="preserve">1.63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44A057" w14:textId="77777777" w:rsidR="003F7E2C" w:rsidRPr="00CE6D2B" w:rsidRDefault="003F7E2C" w:rsidP="00BE28D4">
            <w:pPr>
              <w:pStyle w:val="tabletext11"/>
              <w:jc w:val="center"/>
              <w:rPr>
                <w:ins w:id="22825" w:author="Author"/>
              </w:rPr>
            </w:pPr>
            <w:ins w:id="22826" w:author="Author">
              <w:r w:rsidRPr="00CE6D2B">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C7E6E6" w14:textId="77777777" w:rsidR="003F7E2C" w:rsidRPr="00CE6D2B" w:rsidRDefault="003F7E2C" w:rsidP="00BE28D4">
            <w:pPr>
              <w:pStyle w:val="tabletext11"/>
              <w:jc w:val="center"/>
              <w:rPr>
                <w:ins w:id="22827" w:author="Author"/>
              </w:rPr>
            </w:pPr>
            <w:ins w:id="22828" w:author="Author">
              <w:r w:rsidRPr="00CE6D2B">
                <w:t xml:space="preserve">1.60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F1CF5D" w14:textId="77777777" w:rsidR="003F7E2C" w:rsidRPr="00CE6D2B" w:rsidRDefault="003F7E2C" w:rsidP="00BE28D4">
            <w:pPr>
              <w:pStyle w:val="tabletext11"/>
              <w:jc w:val="center"/>
              <w:rPr>
                <w:ins w:id="22829" w:author="Author"/>
              </w:rPr>
            </w:pPr>
            <w:ins w:id="22830" w:author="Author">
              <w:r w:rsidRPr="00CE6D2B">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ACD30A" w14:textId="77777777" w:rsidR="003F7E2C" w:rsidRPr="00CE6D2B" w:rsidRDefault="003F7E2C" w:rsidP="00BE28D4">
            <w:pPr>
              <w:pStyle w:val="tabletext11"/>
              <w:jc w:val="center"/>
              <w:rPr>
                <w:ins w:id="22831" w:author="Author"/>
              </w:rPr>
            </w:pPr>
            <w:ins w:id="22832" w:author="Author">
              <w:r w:rsidRPr="00CE6D2B">
                <w:t xml:space="preserve">1.57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28FF93" w14:textId="77777777" w:rsidR="003F7E2C" w:rsidRPr="00CE6D2B" w:rsidRDefault="003F7E2C" w:rsidP="00BE28D4">
            <w:pPr>
              <w:pStyle w:val="tabletext11"/>
              <w:jc w:val="center"/>
              <w:rPr>
                <w:ins w:id="22833" w:author="Author"/>
              </w:rPr>
            </w:pPr>
            <w:ins w:id="22834" w:author="Author">
              <w:r w:rsidRPr="00CE6D2B">
                <w:t xml:space="preserve">1.55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E18C2E" w14:textId="77777777" w:rsidR="003F7E2C" w:rsidRPr="00CE6D2B" w:rsidRDefault="003F7E2C" w:rsidP="00BE28D4">
            <w:pPr>
              <w:pStyle w:val="tabletext11"/>
              <w:jc w:val="center"/>
              <w:rPr>
                <w:ins w:id="22835" w:author="Author"/>
              </w:rPr>
            </w:pPr>
            <w:ins w:id="22836" w:author="Author">
              <w:r w:rsidRPr="00CE6D2B">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CBC27D" w14:textId="77777777" w:rsidR="003F7E2C" w:rsidRPr="00CE6D2B" w:rsidRDefault="003F7E2C" w:rsidP="00BE28D4">
            <w:pPr>
              <w:pStyle w:val="tabletext11"/>
              <w:jc w:val="center"/>
              <w:rPr>
                <w:ins w:id="22837" w:author="Author"/>
              </w:rPr>
            </w:pPr>
            <w:ins w:id="22838" w:author="Author">
              <w:r w:rsidRPr="00CE6D2B">
                <w:t xml:space="preserve">1.52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EF0FFF6" w14:textId="77777777" w:rsidR="003F7E2C" w:rsidRPr="00CE6D2B" w:rsidRDefault="003F7E2C" w:rsidP="00BE28D4">
            <w:pPr>
              <w:pStyle w:val="tabletext11"/>
              <w:jc w:val="center"/>
              <w:rPr>
                <w:ins w:id="22839" w:author="Author"/>
              </w:rPr>
            </w:pPr>
            <w:ins w:id="22840" w:author="Author">
              <w:r w:rsidRPr="00CE6D2B">
                <w:t xml:space="preserve">1.50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98764D" w14:textId="77777777" w:rsidR="003F7E2C" w:rsidRPr="00CE6D2B" w:rsidRDefault="003F7E2C" w:rsidP="00BE28D4">
            <w:pPr>
              <w:pStyle w:val="tabletext11"/>
              <w:jc w:val="center"/>
              <w:rPr>
                <w:ins w:id="22841" w:author="Author"/>
              </w:rPr>
            </w:pPr>
            <w:ins w:id="22842" w:author="Author">
              <w:r w:rsidRPr="00CE6D2B">
                <w:t xml:space="preserve">1.49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FF6494" w14:textId="77777777" w:rsidR="003F7E2C" w:rsidRPr="00CE6D2B" w:rsidRDefault="003F7E2C" w:rsidP="00BE28D4">
            <w:pPr>
              <w:pStyle w:val="tabletext11"/>
              <w:jc w:val="center"/>
              <w:rPr>
                <w:ins w:id="22843" w:author="Author"/>
              </w:rPr>
            </w:pPr>
            <w:ins w:id="22844" w:author="Author">
              <w:r w:rsidRPr="00CE6D2B">
                <w:t xml:space="preserve">1.47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C25E4E" w14:textId="77777777" w:rsidR="003F7E2C" w:rsidRPr="00CE6D2B" w:rsidRDefault="003F7E2C" w:rsidP="00BE28D4">
            <w:pPr>
              <w:pStyle w:val="tabletext11"/>
              <w:jc w:val="center"/>
              <w:rPr>
                <w:ins w:id="22845" w:author="Author"/>
              </w:rPr>
            </w:pPr>
            <w:ins w:id="22846" w:author="Author">
              <w:r w:rsidRPr="00CE6D2B">
                <w:t xml:space="preserve">1.46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A89653" w14:textId="77777777" w:rsidR="003F7E2C" w:rsidRPr="00CE6D2B" w:rsidRDefault="003F7E2C" w:rsidP="00BE28D4">
            <w:pPr>
              <w:pStyle w:val="tabletext11"/>
              <w:jc w:val="center"/>
              <w:rPr>
                <w:ins w:id="22847" w:author="Author"/>
              </w:rPr>
            </w:pPr>
            <w:ins w:id="22848" w:author="Author">
              <w:r w:rsidRPr="00CE6D2B">
                <w:t xml:space="preserve">1.44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A9BCCA3" w14:textId="77777777" w:rsidR="003F7E2C" w:rsidRPr="00CE6D2B" w:rsidRDefault="003F7E2C" w:rsidP="00BE28D4">
            <w:pPr>
              <w:pStyle w:val="tabletext11"/>
              <w:jc w:val="center"/>
              <w:rPr>
                <w:ins w:id="22849" w:author="Author"/>
              </w:rPr>
            </w:pPr>
            <w:ins w:id="22850" w:author="Author">
              <w:r w:rsidRPr="00CE6D2B">
                <w:t xml:space="preserve">1.43 </w:t>
              </w:r>
            </w:ins>
          </w:p>
        </w:tc>
      </w:tr>
      <w:tr w:rsidR="003F7E2C" w14:paraId="11566A18" w14:textId="77777777" w:rsidTr="00EE1A0A">
        <w:trPr>
          <w:trHeight w:val="190"/>
          <w:ins w:id="22851" w:author="Author"/>
        </w:trPr>
        <w:tc>
          <w:tcPr>
            <w:tcW w:w="200" w:type="dxa"/>
            <w:tcBorders>
              <w:top w:val="single" w:sz="4" w:space="0" w:color="auto"/>
              <w:left w:val="single" w:sz="4" w:space="0" w:color="auto"/>
              <w:bottom w:val="single" w:sz="4" w:space="0" w:color="auto"/>
              <w:right w:val="nil"/>
            </w:tcBorders>
            <w:vAlign w:val="bottom"/>
          </w:tcPr>
          <w:p w14:paraId="4E5ABE86" w14:textId="77777777" w:rsidR="003F7E2C" w:rsidRDefault="003F7E2C" w:rsidP="00BE28D4">
            <w:pPr>
              <w:pStyle w:val="tabletext11"/>
              <w:jc w:val="right"/>
              <w:rPr>
                <w:ins w:id="22852" w:author="Author"/>
              </w:rPr>
            </w:pPr>
          </w:p>
        </w:tc>
        <w:tc>
          <w:tcPr>
            <w:tcW w:w="1580" w:type="dxa"/>
            <w:tcBorders>
              <w:top w:val="single" w:sz="4" w:space="0" w:color="auto"/>
              <w:left w:val="nil"/>
              <w:bottom w:val="single" w:sz="4" w:space="0" w:color="auto"/>
              <w:right w:val="single" w:sz="4" w:space="0" w:color="auto"/>
            </w:tcBorders>
            <w:vAlign w:val="bottom"/>
            <w:hideMark/>
          </w:tcPr>
          <w:p w14:paraId="0A4C0023" w14:textId="77777777" w:rsidR="003F7E2C" w:rsidRDefault="003F7E2C" w:rsidP="00BE28D4">
            <w:pPr>
              <w:pStyle w:val="tabletext11"/>
              <w:tabs>
                <w:tab w:val="decimal" w:pos="640"/>
              </w:tabs>
              <w:rPr>
                <w:ins w:id="22853" w:author="Author"/>
              </w:rPr>
            </w:pPr>
            <w:ins w:id="22854" w:author="Author">
              <w:r>
                <w:t>450,000 to 499,999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20ADEFF2" w14:textId="77777777" w:rsidR="003F7E2C" w:rsidRPr="00CE6D2B" w:rsidRDefault="003F7E2C" w:rsidP="00BE28D4">
            <w:pPr>
              <w:pStyle w:val="tabletext11"/>
              <w:jc w:val="center"/>
              <w:rPr>
                <w:ins w:id="22855" w:author="Author"/>
              </w:rPr>
            </w:pPr>
            <w:ins w:id="22856" w:author="Author">
              <w:r w:rsidRPr="00CE6D2B">
                <w:t xml:space="preserve">2.29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BDAD75A" w14:textId="77777777" w:rsidR="003F7E2C" w:rsidRPr="00CE6D2B" w:rsidRDefault="003F7E2C" w:rsidP="00BE28D4">
            <w:pPr>
              <w:pStyle w:val="tabletext11"/>
              <w:jc w:val="center"/>
              <w:rPr>
                <w:ins w:id="22857" w:author="Author"/>
              </w:rPr>
            </w:pPr>
            <w:ins w:id="22858" w:author="Author">
              <w:r w:rsidRPr="00CE6D2B">
                <w:t xml:space="preserve">2.29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8479A1" w14:textId="77777777" w:rsidR="003F7E2C" w:rsidRPr="00CE6D2B" w:rsidRDefault="003F7E2C" w:rsidP="00BE28D4">
            <w:pPr>
              <w:pStyle w:val="tabletext11"/>
              <w:jc w:val="center"/>
              <w:rPr>
                <w:ins w:id="22859" w:author="Author"/>
              </w:rPr>
            </w:pPr>
            <w:ins w:id="22860" w:author="Author">
              <w:r w:rsidRPr="00CE6D2B">
                <w:t xml:space="preserve">2.19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3AD879" w14:textId="77777777" w:rsidR="003F7E2C" w:rsidRPr="00CE6D2B" w:rsidRDefault="003F7E2C" w:rsidP="00BE28D4">
            <w:pPr>
              <w:pStyle w:val="tabletext11"/>
              <w:jc w:val="center"/>
              <w:rPr>
                <w:ins w:id="22861" w:author="Author"/>
              </w:rPr>
            </w:pPr>
            <w:ins w:id="22862" w:author="Author">
              <w:r w:rsidRPr="00CE6D2B">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8F82A1" w14:textId="77777777" w:rsidR="003F7E2C" w:rsidRPr="00CE6D2B" w:rsidRDefault="003F7E2C" w:rsidP="00BE28D4">
            <w:pPr>
              <w:pStyle w:val="tabletext11"/>
              <w:jc w:val="center"/>
              <w:rPr>
                <w:ins w:id="22863" w:author="Author"/>
              </w:rPr>
            </w:pPr>
            <w:ins w:id="22864" w:author="Author">
              <w:r w:rsidRPr="00CE6D2B">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93512C" w14:textId="77777777" w:rsidR="003F7E2C" w:rsidRPr="00CE6D2B" w:rsidRDefault="003F7E2C" w:rsidP="00BE28D4">
            <w:pPr>
              <w:pStyle w:val="tabletext11"/>
              <w:jc w:val="center"/>
              <w:rPr>
                <w:ins w:id="22865" w:author="Author"/>
              </w:rPr>
            </w:pPr>
            <w:ins w:id="22866" w:author="Author">
              <w:r w:rsidRPr="00CE6D2B">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9DFA66" w14:textId="77777777" w:rsidR="003F7E2C" w:rsidRPr="00CE6D2B" w:rsidRDefault="003F7E2C" w:rsidP="00BE28D4">
            <w:pPr>
              <w:pStyle w:val="tabletext11"/>
              <w:jc w:val="center"/>
              <w:rPr>
                <w:ins w:id="22867" w:author="Author"/>
              </w:rPr>
            </w:pPr>
            <w:ins w:id="22868" w:author="Author">
              <w:r w:rsidRPr="00CE6D2B">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9BE6CE" w14:textId="77777777" w:rsidR="003F7E2C" w:rsidRPr="00CE6D2B" w:rsidRDefault="003F7E2C" w:rsidP="00BE28D4">
            <w:pPr>
              <w:pStyle w:val="tabletext11"/>
              <w:jc w:val="center"/>
              <w:rPr>
                <w:ins w:id="22869" w:author="Author"/>
              </w:rPr>
            </w:pPr>
            <w:ins w:id="22870" w:author="Author">
              <w:r w:rsidRPr="00CE6D2B">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F25F2E" w14:textId="77777777" w:rsidR="003F7E2C" w:rsidRPr="00CE6D2B" w:rsidRDefault="003F7E2C" w:rsidP="00BE28D4">
            <w:pPr>
              <w:pStyle w:val="tabletext11"/>
              <w:jc w:val="center"/>
              <w:rPr>
                <w:ins w:id="22871" w:author="Author"/>
              </w:rPr>
            </w:pPr>
            <w:ins w:id="22872" w:author="Author">
              <w:r w:rsidRPr="00CE6D2B">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3A223C" w14:textId="77777777" w:rsidR="003F7E2C" w:rsidRPr="00CE6D2B" w:rsidRDefault="003F7E2C" w:rsidP="00BE28D4">
            <w:pPr>
              <w:pStyle w:val="tabletext11"/>
              <w:jc w:val="center"/>
              <w:rPr>
                <w:ins w:id="22873" w:author="Author"/>
              </w:rPr>
            </w:pPr>
            <w:ins w:id="22874" w:author="Author">
              <w:r w:rsidRPr="00CE6D2B">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4005F4" w14:textId="77777777" w:rsidR="003F7E2C" w:rsidRPr="00CE6D2B" w:rsidRDefault="003F7E2C" w:rsidP="00BE28D4">
            <w:pPr>
              <w:pStyle w:val="tabletext11"/>
              <w:jc w:val="center"/>
              <w:rPr>
                <w:ins w:id="22875" w:author="Author"/>
              </w:rPr>
            </w:pPr>
            <w:ins w:id="22876" w:author="Author">
              <w:r w:rsidRPr="00CE6D2B">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313748" w14:textId="77777777" w:rsidR="003F7E2C" w:rsidRPr="00CE6D2B" w:rsidRDefault="003F7E2C" w:rsidP="00BE28D4">
            <w:pPr>
              <w:pStyle w:val="tabletext11"/>
              <w:jc w:val="center"/>
              <w:rPr>
                <w:ins w:id="22877" w:author="Author"/>
              </w:rPr>
            </w:pPr>
            <w:ins w:id="22878" w:author="Author">
              <w:r w:rsidRPr="00CE6D2B">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22B69A" w14:textId="77777777" w:rsidR="003F7E2C" w:rsidRPr="00CE6D2B" w:rsidRDefault="003F7E2C" w:rsidP="00BE28D4">
            <w:pPr>
              <w:pStyle w:val="tabletext11"/>
              <w:jc w:val="center"/>
              <w:rPr>
                <w:ins w:id="22879" w:author="Author"/>
              </w:rPr>
            </w:pPr>
            <w:ins w:id="22880" w:author="Author">
              <w:r w:rsidRPr="00CE6D2B">
                <w:t xml:space="preserve">1.74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C3E593" w14:textId="77777777" w:rsidR="003F7E2C" w:rsidRPr="00CE6D2B" w:rsidRDefault="003F7E2C" w:rsidP="00BE28D4">
            <w:pPr>
              <w:pStyle w:val="tabletext11"/>
              <w:jc w:val="center"/>
              <w:rPr>
                <w:ins w:id="22881" w:author="Author"/>
              </w:rPr>
            </w:pPr>
            <w:ins w:id="22882" w:author="Author">
              <w:r w:rsidRPr="00CE6D2B">
                <w:t xml:space="preserve">1.72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4AF1A5" w14:textId="77777777" w:rsidR="003F7E2C" w:rsidRPr="00CE6D2B" w:rsidRDefault="003F7E2C" w:rsidP="00BE28D4">
            <w:pPr>
              <w:pStyle w:val="tabletext11"/>
              <w:jc w:val="center"/>
              <w:rPr>
                <w:ins w:id="22883" w:author="Author"/>
              </w:rPr>
            </w:pPr>
            <w:ins w:id="22884" w:author="Author">
              <w:r w:rsidRPr="00CE6D2B">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253E74" w14:textId="77777777" w:rsidR="003F7E2C" w:rsidRPr="00CE6D2B" w:rsidRDefault="003F7E2C" w:rsidP="00BE28D4">
            <w:pPr>
              <w:pStyle w:val="tabletext11"/>
              <w:jc w:val="center"/>
              <w:rPr>
                <w:ins w:id="22885" w:author="Author"/>
              </w:rPr>
            </w:pPr>
            <w:ins w:id="22886" w:author="Author">
              <w:r w:rsidRPr="00CE6D2B">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D9B730" w14:textId="77777777" w:rsidR="003F7E2C" w:rsidRPr="00CE6D2B" w:rsidRDefault="003F7E2C" w:rsidP="00BE28D4">
            <w:pPr>
              <w:pStyle w:val="tabletext11"/>
              <w:jc w:val="center"/>
              <w:rPr>
                <w:ins w:id="22887" w:author="Author"/>
              </w:rPr>
            </w:pPr>
            <w:ins w:id="22888" w:author="Author">
              <w:r w:rsidRPr="00CE6D2B">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559E7A" w14:textId="77777777" w:rsidR="003F7E2C" w:rsidRPr="00CE6D2B" w:rsidRDefault="003F7E2C" w:rsidP="00BE28D4">
            <w:pPr>
              <w:pStyle w:val="tabletext11"/>
              <w:jc w:val="center"/>
              <w:rPr>
                <w:ins w:id="22889" w:author="Author"/>
              </w:rPr>
            </w:pPr>
            <w:ins w:id="22890" w:author="Author">
              <w:r w:rsidRPr="00CE6D2B">
                <w:t xml:space="preserve">1.66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AD99B1" w14:textId="77777777" w:rsidR="003F7E2C" w:rsidRPr="00CE6D2B" w:rsidRDefault="003F7E2C" w:rsidP="00BE28D4">
            <w:pPr>
              <w:pStyle w:val="tabletext11"/>
              <w:jc w:val="center"/>
              <w:rPr>
                <w:ins w:id="22891" w:author="Author"/>
              </w:rPr>
            </w:pPr>
            <w:ins w:id="22892" w:author="Author">
              <w:r w:rsidRPr="00CE6D2B">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EE004F" w14:textId="77777777" w:rsidR="003F7E2C" w:rsidRPr="00CE6D2B" w:rsidRDefault="003F7E2C" w:rsidP="00BE28D4">
            <w:pPr>
              <w:pStyle w:val="tabletext11"/>
              <w:jc w:val="center"/>
              <w:rPr>
                <w:ins w:id="22893" w:author="Author"/>
              </w:rPr>
            </w:pPr>
            <w:ins w:id="22894" w:author="Author">
              <w:r w:rsidRPr="00CE6D2B">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8E847B" w14:textId="77777777" w:rsidR="003F7E2C" w:rsidRPr="00CE6D2B" w:rsidRDefault="003F7E2C" w:rsidP="00BE28D4">
            <w:pPr>
              <w:pStyle w:val="tabletext11"/>
              <w:jc w:val="center"/>
              <w:rPr>
                <w:ins w:id="22895" w:author="Author"/>
              </w:rPr>
            </w:pPr>
            <w:ins w:id="22896" w:author="Author">
              <w:r w:rsidRPr="00CE6D2B">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7D3BDA" w14:textId="77777777" w:rsidR="003F7E2C" w:rsidRPr="00CE6D2B" w:rsidRDefault="003F7E2C" w:rsidP="00BE28D4">
            <w:pPr>
              <w:pStyle w:val="tabletext11"/>
              <w:jc w:val="center"/>
              <w:rPr>
                <w:ins w:id="22897" w:author="Author"/>
              </w:rPr>
            </w:pPr>
            <w:ins w:id="22898" w:author="Author">
              <w:r w:rsidRPr="00CE6D2B">
                <w:t xml:space="preserve">1.59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16DD385" w14:textId="77777777" w:rsidR="003F7E2C" w:rsidRPr="00CE6D2B" w:rsidRDefault="003F7E2C" w:rsidP="00BE28D4">
            <w:pPr>
              <w:pStyle w:val="tabletext11"/>
              <w:jc w:val="center"/>
              <w:rPr>
                <w:ins w:id="22899" w:author="Author"/>
              </w:rPr>
            </w:pPr>
            <w:ins w:id="22900" w:author="Author">
              <w:r w:rsidRPr="00CE6D2B">
                <w:t xml:space="preserve">1.58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584712" w14:textId="77777777" w:rsidR="003F7E2C" w:rsidRPr="00CE6D2B" w:rsidRDefault="003F7E2C" w:rsidP="00BE28D4">
            <w:pPr>
              <w:pStyle w:val="tabletext11"/>
              <w:jc w:val="center"/>
              <w:rPr>
                <w:ins w:id="22901" w:author="Author"/>
              </w:rPr>
            </w:pPr>
            <w:ins w:id="22902" w:author="Author">
              <w:r w:rsidRPr="00CE6D2B">
                <w:t xml:space="preserve">1.56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AB4865" w14:textId="77777777" w:rsidR="003F7E2C" w:rsidRPr="00CE6D2B" w:rsidRDefault="003F7E2C" w:rsidP="00BE28D4">
            <w:pPr>
              <w:pStyle w:val="tabletext11"/>
              <w:jc w:val="center"/>
              <w:rPr>
                <w:ins w:id="22903" w:author="Author"/>
              </w:rPr>
            </w:pPr>
            <w:ins w:id="22904" w:author="Author">
              <w:r w:rsidRPr="00CE6D2B">
                <w:t xml:space="preserve">1.54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050FC6" w14:textId="77777777" w:rsidR="003F7E2C" w:rsidRPr="00CE6D2B" w:rsidRDefault="003F7E2C" w:rsidP="00BE28D4">
            <w:pPr>
              <w:pStyle w:val="tabletext11"/>
              <w:jc w:val="center"/>
              <w:rPr>
                <w:ins w:id="22905" w:author="Author"/>
              </w:rPr>
            </w:pPr>
            <w:ins w:id="22906" w:author="Author">
              <w:r w:rsidRPr="00CE6D2B">
                <w:t xml:space="preserve">1.53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3B0AE7" w14:textId="77777777" w:rsidR="003F7E2C" w:rsidRPr="00CE6D2B" w:rsidRDefault="003F7E2C" w:rsidP="00BE28D4">
            <w:pPr>
              <w:pStyle w:val="tabletext11"/>
              <w:jc w:val="center"/>
              <w:rPr>
                <w:ins w:id="22907" w:author="Author"/>
              </w:rPr>
            </w:pPr>
            <w:ins w:id="22908" w:author="Author">
              <w:r w:rsidRPr="00CE6D2B">
                <w:t xml:space="preserve">1.51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91E0FF0" w14:textId="77777777" w:rsidR="003F7E2C" w:rsidRPr="00CE6D2B" w:rsidRDefault="003F7E2C" w:rsidP="00BE28D4">
            <w:pPr>
              <w:pStyle w:val="tabletext11"/>
              <w:jc w:val="center"/>
              <w:rPr>
                <w:ins w:id="22909" w:author="Author"/>
              </w:rPr>
            </w:pPr>
            <w:ins w:id="22910" w:author="Author">
              <w:r w:rsidRPr="00CE6D2B">
                <w:t xml:space="preserve">1.50 </w:t>
              </w:r>
            </w:ins>
          </w:p>
        </w:tc>
      </w:tr>
      <w:tr w:rsidR="003F7E2C" w14:paraId="2420487F" w14:textId="77777777" w:rsidTr="00EE1A0A">
        <w:trPr>
          <w:trHeight w:val="190"/>
          <w:ins w:id="22911" w:author="Author"/>
        </w:trPr>
        <w:tc>
          <w:tcPr>
            <w:tcW w:w="200" w:type="dxa"/>
            <w:tcBorders>
              <w:top w:val="single" w:sz="4" w:space="0" w:color="auto"/>
              <w:left w:val="single" w:sz="4" w:space="0" w:color="auto"/>
              <w:bottom w:val="single" w:sz="4" w:space="0" w:color="auto"/>
              <w:right w:val="nil"/>
            </w:tcBorders>
            <w:vAlign w:val="bottom"/>
          </w:tcPr>
          <w:p w14:paraId="3B30D098" w14:textId="77777777" w:rsidR="003F7E2C" w:rsidRDefault="003F7E2C" w:rsidP="00BE28D4">
            <w:pPr>
              <w:pStyle w:val="tabletext11"/>
              <w:jc w:val="right"/>
              <w:rPr>
                <w:ins w:id="22912" w:author="Author"/>
              </w:rPr>
            </w:pPr>
          </w:p>
        </w:tc>
        <w:tc>
          <w:tcPr>
            <w:tcW w:w="1580" w:type="dxa"/>
            <w:tcBorders>
              <w:top w:val="single" w:sz="4" w:space="0" w:color="auto"/>
              <w:left w:val="nil"/>
              <w:bottom w:val="single" w:sz="4" w:space="0" w:color="auto"/>
              <w:right w:val="single" w:sz="4" w:space="0" w:color="auto"/>
            </w:tcBorders>
            <w:vAlign w:val="bottom"/>
            <w:hideMark/>
          </w:tcPr>
          <w:p w14:paraId="5ABF21B2" w14:textId="77777777" w:rsidR="003F7E2C" w:rsidRDefault="003F7E2C" w:rsidP="00BE28D4">
            <w:pPr>
              <w:pStyle w:val="tabletext11"/>
              <w:tabs>
                <w:tab w:val="decimal" w:pos="640"/>
              </w:tabs>
              <w:rPr>
                <w:ins w:id="22913" w:author="Author"/>
              </w:rPr>
            </w:pPr>
            <w:ins w:id="22914" w:author="Author">
              <w:r>
                <w:t>500,000 to 599,999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717C98A1" w14:textId="77777777" w:rsidR="003F7E2C" w:rsidRPr="00CE6D2B" w:rsidRDefault="003F7E2C" w:rsidP="00BE28D4">
            <w:pPr>
              <w:pStyle w:val="tabletext11"/>
              <w:jc w:val="center"/>
              <w:rPr>
                <w:ins w:id="22915" w:author="Author"/>
              </w:rPr>
            </w:pPr>
            <w:ins w:id="22916" w:author="Author">
              <w:r w:rsidRPr="00CE6D2B">
                <w:t xml:space="preserve">2.37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3F85910" w14:textId="77777777" w:rsidR="003F7E2C" w:rsidRPr="00CE6D2B" w:rsidRDefault="003F7E2C" w:rsidP="00BE28D4">
            <w:pPr>
              <w:pStyle w:val="tabletext11"/>
              <w:jc w:val="center"/>
              <w:rPr>
                <w:ins w:id="22917" w:author="Author"/>
              </w:rPr>
            </w:pPr>
            <w:ins w:id="22918" w:author="Author">
              <w:r w:rsidRPr="00CE6D2B">
                <w:t xml:space="preserve">2.37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7DAF53" w14:textId="77777777" w:rsidR="003F7E2C" w:rsidRPr="00CE6D2B" w:rsidRDefault="003F7E2C" w:rsidP="00BE28D4">
            <w:pPr>
              <w:pStyle w:val="tabletext11"/>
              <w:jc w:val="center"/>
              <w:rPr>
                <w:ins w:id="22919" w:author="Author"/>
              </w:rPr>
            </w:pPr>
            <w:ins w:id="22920" w:author="Author">
              <w:r w:rsidRPr="00CE6D2B">
                <w:t xml:space="preserve">2.27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BBEE4C" w14:textId="77777777" w:rsidR="003F7E2C" w:rsidRPr="00CE6D2B" w:rsidRDefault="003F7E2C" w:rsidP="00BE28D4">
            <w:pPr>
              <w:pStyle w:val="tabletext11"/>
              <w:jc w:val="center"/>
              <w:rPr>
                <w:ins w:id="22921" w:author="Author"/>
              </w:rPr>
            </w:pPr>
            <w:ins w:id="22922" w:author="Author">
              <w:r w:rsidRPr="00CE6D2B">
                <w:t xml:space="preserve">2.20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B1D038" w14:textId="77777777" w:rsidR="003F7E2C" w:rsidRPr="00CE6D2B" w:rsidRDefault="003F7E2C" w:rsidP="00BE28D4">
            <w:pPr>
              <w:pStyle w:val="tabletext11"/>
              <w:jc w:val="center"/>
              <w:rPr>
                <w:ins w:id="22923" w:author="Author"/>
              </w:rPr>
            </w:pPr>
            <w:ins w:id="22924" w:author="Author">
              <w:r w:rsidRPr="00CE6D2B">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8DE2CA" w14:textId="77777777" w:rsidR="003F7E2C" w:rsidRPr="00CE6D2B" w:rsidRDefault="003F7E2C" w:rsidP="00BE28D4">
            <w:pPr>
              <w:pStyle w:val="tabletext11"/>
              <w:jc w:val="center"/>
              <w:rPr>
                <w:ins w:id="22925" w:author="Author"/>
              </w:rPr>
            </w:pPr>
            <w:ins w:id="22926" w:author="Author">
              <w:r w:rsidRPr="00CE6D2B">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422F54" w14:textId="77777777" w:rsidR="003F7E2C" w:rsidRPr="00CE6D2B" w:rsidRDefault="003F7E2C" w:rsidP="00BE28D4">
            <w:pPr>
              <w:pStyle w:val="tabletext11"/>
              <w:jc w:val="center"/>
              <w:rPr>
                <w:ins w:id="22927" w:author="Author"/>
              </w:rPr>
            </w:pPr>
            <w:ins w:id="22928" w:author="Author">
              <w:r w:rsidRPr="00CE6D2B">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1EA273" w14:textId="77777777" w:rsidR="003F7E2C" w:rsidRPr="00CE6D2B" w:rsidRDefault="003F7E2C" w:rsidP="00BE28D4">
            <w:pPr>
              <w:pStyle w:val="tabletext11"/>
              <w:jc w:val="center"/>
              <w:rPr>
                <w:ins w:id="22929" w:author="Author"/>
              </w:rPr>
            </w:pPr>
            <w:ins w:id="22930" w:author="Author">
              <w:r w:rsidRPr="00CE6D2B">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4AF635" w14:textId="77777777" w:rsidR="003F7E2C" w:rsidRPr="00CE6D2B" w:rsidRDefault="003F7E2C" w:rsidP="00BE28D4">
            <w:pPr>
              <w:pStyle w:val="tabletext11"/>
              <w:jc w:val="center"/>
              <w:rPr>
                <w:ins w:id="22931" w:author="Author"/>
              </w:rPr>
            </w:pPr>
            <w:ins w:id="22932" w:author="Author">
              <w:r w:rsidRPr="00CE6D2B">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D446B1" w14:textId="77777777" w:rsidR="003F7E2C" w:rsidRPr="00CE6D2B" w:rsidRDefault="003F7E2C" w:rsidP="00BE28D4">
            <w:pPr>
              <w:pStyle w:val="tabletext11"/>
              <w:jc w:val="center"/>
              <w:rPr>
                <w:ins w:id="22933" w:author="Author"/>
              </w:rPr>
            </w:pPr>
            <w:ins w:id="22934" w:author="Author">
              <w:r w:rsidRPr="00CE6D2B">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A8BC74" w14:textId="77777777" w:rsidR="003F7E2C" w:rsidRPr="00CE6D2B" w:rsidRDefault="003F7E2C" w:rsidP="00BE28D4">
            <w:pPr>
              <w:pStyle w:val="tabletext11"/>
              <w:jc w:val="center"/>
              <w:rPr>
                <w:ins w:id="22935" w:author="Author"/>
              </w:rPr>
            </w:pPr>
            <w:ins w:id="22936" w:author="Author">
              <w:r w:rsidRPr="00CE6D2B">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52AB46" w14:textId="77777777" w:rsidR="003F7E2C" w:rsidRPr="00CE6D2B" w:rsidRDefault="003F7E2C" w:rsidP="00BE28D4">
            <w:pPr>
              <w:pStyle w:val="tabletext11"/>
              <w:jc w:val="center"/>
              <w:rPr>
                <w:ins w:id="22937" w:author="Author"/>
              </w:rPr>
            </w:pPr>
            <w:ins w:id="22938" w:author="Author">
              <w:r w:rsidRPr="00CE6D2B">
                <w:t xml:space="preserve">1.83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815D18" w14:textId="77777777" w:rsidR="003F7E2C" w:rsidRPr="00CE6D2B" w:rsidRDefault="003F7E2C" w:rsidP="00BE28D4">
            <w:pPr>
              <w:pStyle w:val="tabletext11"/>
              <w:jc w:val="center"/>
              <w:rPr>
                <w:ins w:id="22939" w:author="Author"/>
              </w:rPr>
            </w:pPr>
            <w:ins w:id="22940" w:author="Author">
              <w:r w:rsidRPr="00CE6D2B">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DD3232" w14:textId="77777777" w:rsidR="003F7E2C" w:rsidRPr="00CE6D2B" w:rsidRDefault="003F7E2C" w:rsidP="00BE28D4">
            <w:pPr>
              <w:pStyle w:val="tabletext11"/>
              <w:jc w:val="center"/>
              <w:rPr>
                <w:ins w:id="22941" w:author="Author"/>
              </w:rPr>
            </w:pPr>
            <w:ins w:id="22942" w:author="Author">
              <w:r w:rsidRPr="00CE6D2B">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DB5EC9" w14:textId="77777777" w:rsidR="003F7E2C" w:rsidRPr="00CE6D2B" w:rsidRDefault="003F7E2C" w:rsidP="00BE28D4">
            <w:pPr>
              <w:pStyle w:val="tabletext11"/>
              <w:jc w:val="center"/>
              <w:rPr>
                <w:ins w:id="22943" w:author="Author"/>
              </w:rPr>
            </w:pPr>
            <w:ins w:id="22944" w:author="Author">
              <w:r w:rsidRPr="00CE6D2B">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D02ED1" w14:textId="77777777" w:rsidR="003F7E2C" w:rsidRPr="00CE6D2B" w:rsidRDefault="003F7E2C" w:rsidP="00BE28D4">
            <w:pPr>
              <w:pStyle w:val="tabletext11"/>
              <w:jc w:val="center"/>
              <w:rPr>
                <w:ins w:id="22945" w:author="Author"/>
              </w:rPr>
            </w:pPr>
            <w:ins w:id="22946" w:author="Author">
              <w:r w:rsidRPr="00CE6D2B">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A0F40B" w14:textId="77777777" w:rsidR="003F7E2C" w:rsidRPr="00CE6D2B" w:rsidRDefault="003F7E2C" w:rsidP="00BE28D4">
            <w:pPr>
              <w:pStyle w:val="tabletext11"/>
              <w:jc w:val="center"/>
              <w:rPr>
                <w:ins w:id="22947" w:author="Author"/>
              </w:rPr>
            </w:pPr>
            <w:ins w:id="22948" w:author="Author">
              <w:r w:rsidRPr="00CE6D2B">
                <w:t xml:space="preserve">1.74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BF4E66" w14:textId="77777777" w:rsidR="003F7E2C" w:rsidRPr="00CE6D2B" w:rsidRDefault="003F7E2C" w:rsidP="00BE28D4">
            <w:pPr>
              <w:pStyle w:val="tabletext11"/>
              <w:jc w:val="center"/>
              <w:rPr>
                <w:ins w:id="22949" w:author="Author"/>
              </w:rPr>
            </w:pPr>
            <w:ins w:id="22950" w:author="Author">
              <w:r w:rsidRPr="00CE6D2B">
                <w:t xml:space="preserve">1.72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2F5109" w14:textId="77777777" w:rsidR="003F7E2C" w:rsidRPr="00CE6D2B" w:rsidRDefault="003F7E2C" w:rsidP="00BE28D4">
            <w:pPr>
              <w:pStyle w:val="tabletext11"/>
              <w:jc w:val="center"/>
              <w:rPr>
                <w:ins w:id="22951" w:author="Author"/>
              </w:rPr>
            </w:pPr>
            <w:ins w:id="22952" w:author="Author">
              <w:r w:rsidRPr="00CE6D2B">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447FAA" w14:textId="77777777" w:rsidR="003F7E2C" w:rsidRPr="00CE6D2B" w:rsidRDefault="003F7E2C" w:rsidP="00BE28D4">
            <w:pPr>
              <w:pStyle w:val="tabletext11"/>
              <w:jc w:val="center"/>
              <w:rPr>
                <w:ins w:id="22953" w:author="Author"/>
              </w:rPr>
            </w:pPr>
            <w:ins w:id="22954" w:author="Author">
              <w:r w:rsidRPr="00CE6D2B">
                <w:t xml:space="preserve">1.69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E27BD8" w14:textId="77777777" w:rsidR="003F7E2C" w:rsidRPr="00CE6D2B" w:rsidRDefault="003F7E2C" w:rsidP="00BE28D4">
            <w:pPr>
              <w:pStyle w:val="tabletext11"/>
              <w:jc w:val="center"/>
              <w:rPr>
                <w:ins w:id="22955" w:author="Author"/>
              </w:rPr>
            </w:pPr>
            <w:ins w:id="22956" w:author="Author">
              <w:r w:rsidRPr="00CE6D2B">
                <w:t xml:space="preserve">1.67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B5D434" w14:textId="77777777" w:rsidR="003F7E2C" w:rsidRPr="00CE6D2B" w:rsidRDefault="003F7E2C" w:rsidP="00BE28D4">
            <w:pPr>
              <w:pStyle w:val="tabletext11"/>
              <w:jc w:val="center"/>
              <w:rPr>
                <w:ins w:id="22957" w:author="Author"/>
              </w:rPr>
            </w:pPr>
            <w:ins w:id="22958" w:author="Author">
              <w:r w:rsidRPr="00CE6D2B">
                <w:t xml:space="preserve">1.66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19A9459" w14:textId="77777777" w:rsidR="003F7E2C" w:rsidRPr="00CE6D2B" w:rsidRDefault="003F7E2C" w:rsidP="00BE28D4">
            <w:pPr>
              <w:pStyle w:val="tabletext11"/>
              <w:jc w:val="center"/>
              <w:rPr>
                <w:ins w:id="22959" w:author="Author"/>
              </w:rPr>
            </w:pPr>
            <w:ins w:id="22960" w:author="Author">
              <w:r w:rsidRPr="00CE6D2B">
                <w:t xml:space="preserve">1.64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3A02C8" w14:textId="77777777" w:rsidR="003F7E2C" w:rsidRPr="00CE6D2B" w:rsidRDefault="003F7E2C" w:rsidP="00BE28D4">
            <w:pPr>
              <w:pStyle w:val="tabletext11"/>
              <w:jc w:val="center"/>
              <w:rPr>
                <w:ins w:id="22961" w:author="Author"/>
              </w:rPr>
            </w:pPr>
            <w:ins w:id="22962" w:author="Author">
              <w:r w:rsidRPr="00CE6D2B">
                <w:t xml:space="preserve">1.62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899470" w14:textId="77777777" w:rsidR="003F7E2C" w:rsidRPr="00CE6D2B" w:rsidRDefault="003F7E2C" w:rsidP="00BE28D4">
            <w:pPr>
              <w:pStyle w:val="tabletext11"/>
              <w:jc w:val="center"/>
              <w:rPr>
                <w:ins w:id="22963" w:author="Author"/>
              </w:rPr>
            </w:pPr>
            <w:ins w:id="22964" w:author="Author">
              <w:r w:rsidRPr="00CE6D2B">
                <w:t xml:space="preserve">1.61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10681A" w14:textId="77777777" w:rsidR="003F7E2C" w:rsidRPr="00CE6D2B" w:rsidRDefault="003F7E2C" w:rsidP="00BE28D4">
            <w:pPr>
              <w:pStyle w:val="tabletext11"/>
              <w:jc w:val="center"/>
              <w:rPr>
                <w:ins w:id="22965" w:author="Author"/>
              </w:rPr>
            </w:pPr>
            <w:ins w:id="22966" w:author="Author">
              <w:r w:rsidRPr="00CE6D2B">
                <w:t xml:space="preserve">1.59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7677FF" w14:textId="77777777" w:rsidR="003F7E2C" w:rsidRPr="00CE6D2B" w:rsidRDefault="003F7E2C" w:rsidP="00BE28D4">
            <w:pPr>
              <w:pStyle w:val="tabletext11"/>
              <w:jc w:val="center"/>
              <w:rPr>
                <w:ins w:id="22967" w:author="Author"/>
              </w:rPr>
            </w:pPr>
            <w:ins w:id="22968" w:author="Author">
              <w:r w:rsidRPr="00CE6D2B">
                <w:t xml:space="preserve">1.57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AE66792" w14:textId="77777777" w:rsidR="003F7E2C" w:rsidRPr="00CE6D2B" w:rsidRDefault="003F7E2C" w:rsidP="00BE28D4">
            <w:pPr>
              <w:pStyle w:val="tabletext11"/>
              <w:jc w:val="center"/>
              <w:rPr>
                <w:ins w:id="22969" w:author="Author"/>
              </w:rPr>
            </w:pPr>
            <w:ins w:id="22970" w:author="Author">
              <w:r w:rsidRPr="00CE6D2B">
                <w:t xml:space="preserve">1.56 </w:t>
              </w:r>
            </w:ins>
          </w:p>
        </w:tc>
      </w:tr>
      <w:tr w:rsidR="003F7E2C" w14:paraId="59DCB256" w14:textId="77777777" w:rsidTr="00EE1A0A">
        <w:trPr>
          <w:trHeight w:val="190"/>
          <w:ins w:id="22971" w:author="Author"/>
        </w:trPr>
        <w:tc>
          <w:tcPr>
            <w:tcW w:w="200" w:type="dxa"/>
            <w:tcBorders>
              <w:top w:val="single" w:sz="4" w:space="0" w:color="auto"/>
              <w:left w:val="single" w:sz="4" w:space="0" w:color="auto"/>
              <w:bottom w:val="single" w:sz="4" w:space="0" w:color="auto"/>
              <w:right w:val="nil"/>
            </w:tcBorders>
            <w:vAlign w:val="bottom"/>
          </w:tcPr>
          <w:p w14:paraId="0589FEBE" w14:textId="77777777" w:rsidR="003F7E2C" w:rsidRDefault="003F7E2C" w:rsidP="00BE28D4">
            <w:pPr>
              <w:pStyle w:val="tabletext11"/>
              <w:jc w:val="right"/>
              <w:rPr>
                <w:ins w:id="22972" w:author="Author"/>
              </w:rPr>
            </w:pPr>
          </w:p>
        </w:tc>
        <w:tc>
          <w:tcPr>
            <w:tcW w:w="1580" w:type="dxa"/>
            <w:tcBorders>
              <w:top w:val="single" w:sz="4" w:space="0" w:color="auto"/>
              <w:left w:val="nil"/>
              <w:bottom w:val="single" w:sz="4" w:space="0" w:color="auto"/>
              <w:right w:val="single" w:sz="4" w:space="0" w:color="auto"/>
            </w:tcBorders>
            <w:vAlign w:val="bottom"/>
            <w:hideMark/>
          </w:tcPr>
          <w:p w14:paraId="19FE60E5" w14:textId="77777777" w:rsidR="003F7E2C" w:rsidRDefault="003F7E2C" w:rsidP="00BE28D4">
            <w:pPr>
              <w:pStyle w:val="tabletext11"/>
              <w:tabs>
                <w:tab w:val="decimal" w:pos="640"/>
              </w:tabs>
              <w:rPr>
                <w:ins w:id="22973" w:author="Author"/>
              </w:rPr>
            </w:pPr>
            <w:ins w:id="22974" w:author="Author">
              <w:r>
                <w:t>600,000 to 699,999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ED7E890" w14:textId="77777777" w:rsidR="003F7E2C" w:rsidRPr="00CE6D2B" w:rsidRDefault="003F7E2C" w:rsidP="00BE28D4">
            <w:pPr>
              <w:pStyle w:val="tabletext11"/>
              <w:jc w:val="center"/>
              <w:rPr>
                <w:ins w:id="22975" w:author="Author"/>
              </w:rPr>
            </w:pPr>
            <w:ins w:id="22976" w:author="Author">
              <w:r w:rsidRPr="00CE6D2B">
                <w:t xml:space="preserve">2.48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4C01BF11" w14:textId="77777777" w:rsidR="003F7E2C" w:rsidRPr="00CE6D2B" w:rsidRDefault="003F7E2C" w:rsidP="00BE28D4">
            <w:pPr>
              <w:pStyle w:val="tabletext11"/>
              <w:jc w:val="center"/>
              <w:rPr>
                <w:ins w:id="22977" w:author="Author"/>
              </w:rPr>
            </w:pPr>
            <w:ins w:id="22978" w:author="Author">
              <w:r w:rsidRPr="00CE6D2B">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0BD872" w14:textId="77777777" w:rsidR="003F7E2C" w:rsidRPr="00CE6D2B" w:rsidRDefault="003F7E2C" w:rsidP="00BE28D4">
            <w:pPr>
              <w:pStyle w:val="tabletext11"/>
              <w:jc w:val="center"/>
              <w:rPr>
                <w:ins w:id="22979" w:author="Author"/>
              </w:rPr>
            </w:pPr>
            <w:ins w:id="22980" w:author="Author">
              <w:r w:rsidRPr="00CE6D2B">
                <w:t xml:space="preserve">2.38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7B957C" w14:textId="77777777" w:rsidR="003F7E2C" w:rsidRPr="00CE6D2B" w:rsidRDefault="003F7E2C" w:rsidP="00BE28D4">
            <w:pPr>
              <w:pStyle w:val="tabletext11"/>
              <w:jc w:val="center"/>
              <w:rPr>
                <w:ins w:id="22981" w:author="Author"/>
              </w:rPr>
            </w:pPr>
            <w:ins w:id="22982" w:author="Author">
              <w:r w:rsidRPr="00CE6D2B">
                <w:t xml:space="preserve">2.31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228A7E" w14:textId="77777777" w:rsidR="003F7E2C" w:rsidRPr="00CE6D2B" w:rsidRDefault="003F7E2C" w:rsidP="00BE28D4">
            <w:pPr>
              <w:pStyle w:val="tabletext11"/>
              <w:jc w:val="center"/>
              <w:rPr>
                <w:ins w:id="22983" w:author="Author"/>
              </w:rPr>
            </w:pPr>
            <w:ins w:id="22984" w:author="Author">
              <w:r w:rsidRPr="00CE6D2B">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27D272" w14:textId="77777777" w:rsidR="003F7E2C" w:rsidRPr="00CE6D2B" w:rsidRDefault="003F7E2C" w:rsidP="00BE28D4">
            <w:pPr>
              <w:pStyle w:val="tabletext11"/>
              <w:jc w:val="center"/>
              <w:rPr>
                <w:ins w:id="22985" w:author="Author"/>
              </w:rPr>
            </w:pPr>
            <w:ins w:id="22986" w:author="Author">
              <w:r w:rsidRPr="00CE6D2B">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C154FA" w14:textId="77777777" w:rsidR="003F7E2C" w:rsidRPr="00CE6D2B" w:rsidRDefault="003F7E2C" w:rsidP="00BE28D4">
            <w:pPr>
              <w:pStyle w:val="tabletext11"/>
              <w:jc w:val="center"/>
              <w:rPr>
                <w:ins w:id="22987" w:author="Author"/>
              </w:rPr>
            </w:pPr>
            <w:ins w:id="22988" w:author="Author">
              <w:r w:rsidRPr="00CE6D2B">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E5D482" w14:textId="77777777" w:rsidR="003F7E2C" w:rsidRPr="00CE6D2B" w:rsidRDefault="003F7E2C" w:rsidP="00BE28D4">
            <w:pPr>
              <w:pStyle w:val="tabletext11"/>
              <w:jc w:val="center"/>
              <w:rPr>
                <w:ins w:id="22989" w:author="Author"/>
              </w:rPr>
            </w:pPr>
            <w:ins w:id="22990" w:author="Author">
              <w:r w:rsidRPr="00CE6D2B">
                <w:t xml:space="preserve">2.07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166953" w14:textId="77777777" w:rsidR="003F7E2C" w:rsidRPr="00CE6D2B" w:rsidRDefault="003F7E2C" w:rsidP="00BE28D4">
            <w:pPr>
              <w:pStyle w:val="tabletext11"/>
              <w:jc w:val="center"/>
              <w:rPr>
                <w:ins w:id="22991" w:author="Author"/>
              </w:rPr>
            </w:pPr>
            <w:ins w:id="22992" w:author="Author">
              <w:r w:rsidRPr="00CE6D2B">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D376C8" w14:textId="77777777" w:rsidR="003F7E2C" w:rsidRPr="00CE6D2B" w:rsidRDefault="003F7E2C" w:rsidP="00BE28D4">
            <w:pPr>
              <w:pStyle w:val="tabletext11"/>
              <w:jc w:val="center"/>
              <w:rPr>
                <w:ins w:id="22993" w:author="Author"/>
              </w:rPr>
            </w:pPr>
            <w:ins w:id="22994" w:author="Author">
              <w:r w:rsidRPr="00CE6D2B">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80CA7F" w14:textId="77777777" w:rsidR="003F7E2C" w:rsidRPr="00CE6D2B" w:rsidRDefault="003F7E2C" w:rsidP="00BE28D4">
            <w:pPr>
              <w:pStyle w:val="tabletext11"/>
              <w:jc w:val="center"/>
              <w:rPr>
                <w:ins w:id="22995" w:author="Author"/>
              </w:rPr>
            </w:pPr>
            <w:ins w:id="22996" w:author="Author">
              <w:r w:rsidRPr="00CE6D2B">
                <w:t xml:space="preserve">1.95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E53D14" w14:textId="77777777" w:rsidR="003F7E2C" w:rsidRPr="00CE6D2B" w:rsidRDefault="003F7E2C" w:rsidP="00BE28D4">
            <w:pPr>
              <w:pStyle w:val="tabletext11"/>
              <w:jc w:val="center"/>
              <w:rPr>
                <w:ins w:id="22997" w:author="Author"/>
              </w:rPr>
            </w:pPr>
            <w:ins w:id="22998" w:author="Author">
              <w:r w:rsidRPr="00CE6D2B">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652B64" w14:textId="77777777" w:rsidR="003F7E2C" w:rsidRPr="00CE6D2B" w:rsidRDefault="003F7E2C" w:rsidP="00BE28D4">
            <w:pPr>
              <w:pStyle w:val="tabletext11"/>
              <w:jc w:val="center"/>
              <w:rPr>
                <w:ins w:id="22999" w:author="Author"/>
              </w:rPr>
            </w:pPr>
            <w:ins w:id="23000" w:author="Author">
              <w:r w:rsidRPr="00CE6D2B">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3E705F" w14:textId="77777777" w:rsidR="003F7E2C" w:rsidRPr="00CE6D2B" w:rsidRDefault="003F7E2C" w:rsidP="00BE28D4">
            <w:pPr>
              <w:pStyle w:val="tabletext11"/>
              <w:jc w:val="center"/>
              <w:rPr>
                <w:ins w:id="23001" w:author="Author"/>
              </w:rPr>
            </w:pPr>
            <w:ins w:id="23002" w:author="Author">
              <w:r w:rsidRPr="00CE6D2B">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69CC92" w14:textId="77777777" w:rsidR="003F7E2C" w:rsidRPr="00CE6D2B" w:rsidRDefault="003F7E2C" w:rsidP="00BE28D4">
            <w:pPr>
              <w:pStyle w:val="tabletext11"/>
              <w:jc w:val="center"/>
              <w:rPr>
                <w:ins w:id="23003" w:author="Author"/>
              </w:rPr>
            </w:pPr>
            <w:ins w:id="23004" w:author="Author">
              <w:r w:rsidRPr="00CE6D2B">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D9D1A1" w14:textId="77777777" w:rsidR="003F7E2C" w:rsidRPr="00CE6D2B" w:rsidRDefault="003F7E2C" w:rsidP="00BE28D4">
            <w:pPr>
              <w:pStyle w:val="tabletext11"/>
              <w:jc w:val="center"/>
              <w:rPr>
                <w:ins w:id="23005" w:author="Author"/>
              </w:rPr>
            </w:pPr>
            <w:ins w:id="23006" w:author="Author">
              <w:r w:rsidRPr="00CE6D2B">
                <w:t xml:space="preserve">1.86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4C1076" w14:textId="77777777" w:rsidR="003F7E2C" w:rsidRPr="00CE6D2B" w:rsidRDefault="003F7E2C" w:rsidP="00BE28D4">
            <w:pPr>
              <w:pStyle w:val="tabletext11"/>
              <w:jc w:val="center"/>
              <w:rPr>
                <w:ins w:id="23007" w:author="Author"/>
              </w:rPr>
            </w:pPr>
            <w:ins w:id="23008" w:author="Author">
              <w:r w:rsidRPr="00CE6D2B">
                <w:t xml:space="preserve">1.84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206C30" w14:textId="77777777" w:rsidR="003F7E2C" w:rsidRPr="00CE6D2B" w:rsidRDefault="003F7E2C" w:rsidP="00BE28D4">
            <w:pPr>
              <w:pStyle w:val="tabletext11"/>
              <w:jc w:val="center"/>
              <w:rPr>
                <w:ins w:id="23009" w:author="Author"/>
              </w:rPr>
            </w:pPr>
            <w:ins w:id="23010" w:author="Author">
              <w:r w:rsidRPr="00CE6D2B">
                <w:t xml:space="preserve">1.82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E347DF" w14:textId="77777777" w:rsidR="003F7E2C" w:rsidRPr="00CE6D2B" w:rsidRDefault="003F7E2C" w:rsidP="00BE28D4">
            <w:pPr>
              <w:pStyle w:val="tabletext11"/>
              <w:jc w:val="center"/>
              <w:rPr>
                <w:ins w:id="23011" w:author="Author"/>
              </w:rPr>
            </w:pPr>
            <w:ins w:id="23012" w:author="Author">
              <w:r w:rsidRPr="00CE6D2B">
                <w:t xml:space="preserve">1.80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493F6D" w14:textId="77777777" w:rsidR="003F7E2C" w:rsidRPr="00CE6D2B" w:rsidRDefault="003F7E2C" w:rsidP="00BE28D4">
            <w:pPr>
              <w:pStyle w:val="tabletext11"/>
              <w:jc w:val="center"/>
              <w:rPr>
                <w:ins w:id="23013" w:author="Author"/>
              </w:rPr>
            </w:pPr>
            <w:ins w:id="23014" w:author="Author">
              <w:r w:rsidRPr="00CE6D2B">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133DE6" w14:textId="77777777" w:rsidR="003F7E2C" w:rsidRPr="00CE6D2B" w:rsidRDefault="003F7E2C" w:rsidP="00BE28D4">
            <w:pPr>
              <w:pStyle w:val="tabletext11"/>
              <w:jc w:val="center"/>
              <w:rPr>
                <w:ins w:id="23015" w:author="Author"/>
              </w:rPr>
            </w:pPr>
            <w:ins w:id="23016" w:author="Author">
              <w:r w:rsidRPr="00CE6D2B">
                <w:t xml:space="preserve">1.77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3A596C" w14:textId="77777777" w:rsidR="003F7E2C" w:rsidRPr="00CE6D2B" w:rsidRDefault="003F7E2C" w:rsidP="00BE28D4">
            <w:pPr>
              <w:pStyle w:val="tabletext11"/>
              <w:jc w:val="center"/>
              <w:rPr>
                <w:ins w:id="23017" w:author="Author"/>
              </w:rPr>
            </w:pPr>
            <w:ins w:id="23018" w:author="Author">
              <w:r w:rsidRPr="00CE6D2B">
                <w:t xml:space="preserve">1.75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B857F45" w14:textId="77777777" w:rsidR="003F7E2C" w:rsidRPr="00CE6D2B" w:rsidRDefault="003F7E2C" w:rsidP="00BE28D4">
            <w:pPr>
              <w:pStyle w:val="tabletext11"/>
              <w:jc w:val="center"/>
              <w:rPr>
                <w:ins w:id="23019" w:author="Author"/>
              </w:rPr>
            </w:pPr>
            <w:ins w:id="23020" w:author="Author">
              <w:r w:rsidRPr="00CE6D2B">
                <w:t xml:space="preserve">1.73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70376F" w14:textId="77777777" w:rsidR="003F7E2C" w:rsidRPr="00CE6D2B" w:rsidRDefault="003F7E2C" w:rsidP="00BE28D4">
            <w:pPr>
              <w:pStyle w:val="tabletext11"/>
              <w:jc w:val="center"/>
              <w:rPr>
                <w:ins w:id="23021" w:author="Author"/>
              </w:rPr>
            </w:pPr>
            <w:ins w:id="23022" w:author="Author">
              <w:r w:rsidRPr="00CE6D2B">
                <w:t xml:space="preserve">1.71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0B6E18" w14:textId="77777777" w:rsidR="003F7E2C" w:rsidRPr="00CE6D2B" w:rsidRDefault="003F7E2C" w:rsidP="00BE28D4">
            <w:pPr>
              <w:pStyle w:val="tabletext11"/>
              <w:jc w:val="center"/>
              <w:rPr>
                <w:ins w:id="23023" w:author="Author"/>
              </w:rPr>
            </w:pPr>
            <w:ins w:id="23024" w:author="Author">
              <w:r w:rsidRPr="00CE6D2B">
                <w:t xml:space="preserve">1.70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8B8794" w14:textId="77777777" w:rsidR="003F7E2C" w:rsidRPr="00CE6D2B" w:rsidRDefault="003F7E2C" w:rsidP="00BE28D4">
            <w:pPr>
              <w:pStyle w:val="tabletext11"/>
              <w:jc w:val="center"/>
              <w:rPr>
                <w:ins w:id="23025" w:author="Author"/>
              </w:rPr>
            </w:pPr>
            <w:ins w:id="23026" w:author="Author">
              <w:r w:rsidRPr="00CE6D2B">
                <w:t xml:space="preserve">1.68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DD1214" w14:textId="77777777" w:rsidR="003F7E2C" w:rsidRPr="00CE6D2B" w:rsidRDefault="003F7E2C" w:rsidP="00BE28D4">
            <w:pPr>
              <w:pStyle w:val="tabletext11"/>
              <w:jc w:val="center"/>
              <w:rPr>
                <w:ins w:id="23027" w:author="Author"/>
              </w:rPr>
            </w:pPr>
            <w:ins w:id="23028" w:author="Author">
              <w:r w:rsidRPr="00CE6D2B">
                <w:t xml:space="preserve">1.66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30B76E3" w14:textId="77777777" w:rsidR="003F7E2C" w:rsidRPr="00CE6D2B" w:rsidRDefault="003F7E2C" w:rsidP="00BE28D4">
            <w:pPr>
              <w:pStyle w:val="tabletext11"/>
              <w:jc w:val="center"/>
              <w:rPr>
                <w:ins w:id="23029" w:author="Author"/>
              </w:rPr>
            </w:pPr>
            <w:ins w:id="23030" w:author="Author">
              <w:r w:rsidRPr="00CE6D2B">
                <w:t xml:space="preserve">1.65 </w:t>
              </w:r>
            </w:ins>
          </w:p>
        </w:tc>
      </w:tr>
      <w:tr w:rsidR="003F7E2C" w14:paraId="3076D30E" w14:textId="77777777" w:rsidTr="00EE1A0A">
        <w:trPr>
          <w:trHeight w:val="190"/>
          <w:ins w:id="23031" w:author="Author"/>
        </w:trPr>
        <w:tc>
          <w:tcPr>
            <w:tcW w:w="200" w:type="dxa"/>
            <w:tcBorders>
              <w:top w:val="single" w:sz="4" w:space="0" w:color="auto"/>
              <w:left w:val="single" w:sz="4" w:space="0" w:color="auto"/>
              <w:bottom w:val="single" w:sz="4" w:space="0" w:color="auto"/>
              <w:right w:val="nil"/>
            </w:tcBorders>
            <w:vAlign w:val="bottom"/>
          </w:tcPr>
          <w:p w14:paraId="02B27F36" w14:textId="77777777" w:rsidR="003F7E2C" w:rsidRDefault="003F7E2C" w:rsidP="00BE28D4">
            <w:pPr>
              <w:pStyle w:val="tabletext11"/>
              <w:jc w:val="right"/>
              <w:rPr>
                <w:ins w:id="23032" w:author="Author"/>
              </w:rPr>
            </w:pPr>
          </w:p>
        </w:tc>
        <w:tc>
          <w:tcPr>
            <w:tcW w:w="1580" w:type="dxa"/>
            <w:tcBorders>
              <w:top w:val="single" w:sz="4" w:space="0" w:color="auto"/>
              <w:left w:val="nil"/>
              <w:bottom w:val="single" w:sz="4" w:space="0" w:color="auto"/>
              <w:right w:val="single" w:sz="4" w:space="0" w:color="auto"/>
            </w:tcBorders>
            <w:vAlign w:val="bottom"/>
            <w:hideMark/>
          </w:tcPr>
          <w:p w14:paraId="14C6F8A9" w14:textId="77777777" w:rsidR="003F7E2C" w:rsidRDefault="003F7E2C" w:rsidP="00BE28D4">
            <w:pPr>
              <w:pStyle w:val="tabletext11"/>
              <w:tabs>
                <w:tab w:val="decimal" w:pos="640"/>
              </w:tabs>
              <w:rPr>
                <w:ins w:id="23033" w:author="Author"/>
              </w:rPr>
            </w:pPr>
            <w:ins w:id="23034" w:author="Author">
              <w:r>
                <w:t>700,000 to 799,999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303E2E29" w14:textId="77777777" w:rsidR="003F7E2C" w:rsidRPr="00CE6D2B" w:rsidRDefault="003F7E2C" w:rsidP="00BE28D4">
            <w:pPr>
              <w:pStyle w:val="tabletext11"/>
              <w:jc w:val="center"/>
              <w:rPr>
                <w:ins w:id="23035" w:author="Author"/>
              </w:rPr>
            </w:pPr>
            <w:ins w:id="23036" w:author="Author">
              <w:r w:rsidRPr="00CE6D2B">
                <w:t xml:space="preserve">2.58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5C7D9F4D" w14:textId="77777777" w:rsidR="003F7E2C" w:rsidRPr="00CE6D2B" w:rsidRDefault="003F7E2C" w:rsidP="00BE28D4">
            <w:pPr>
              <w:pStyle w:val="tabletext11"/>
              <w:jc w:val="center"/>
              <w:rPr>
                <w:ins w:id="23037" w:author="Author"/>
              </w:rPr>
            </w:pPr>
            <w:ins w:id="23038" w:author="Author">
              <w:r w:rsidRPr="00CE6D2B">
                <w:t>2.58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5546F4" w14:textId="77777777" w:rsidR="003F7E2C" w:rsidRPr="00CE6D2B" w:rsidRDefault="003F7E2C" w:rsidP="00BE28D4">
            <w:pPr>
              <w:pStyle w:val="tabletext11"/>
              <w:jc w:val="center"/>
              <w:rPr>
                <w:ins w:id="23039" w:author="Author"/>
              </w:rPr>
            </w:pPr>
            <w:ins w:id="23040" w:author="Author">
              <w:r w:rsidRPr="00CE6D2B">
                <w:t xml:space="preserve">2.48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8FF3C2" w14:textId="77777777" w:rsidR="003F7E2C" w:rsidRPr="00CE6D2B" w:rsidRDefault="003F7E2C" w:rsidP="00BE28D4">
            <w:pPr>
              <w:pStyle w:val="tabletext11"/>
              <w:jc w:val="center"/>
              <w:rPr>
                <w:ins w:id="23041" w:author="Author"/>
              </w:rPr>
            </w:pPr>
            <w:ins w:id="23042" w:author="Author">
              <w:r w:rsidRPr="00CE6D2B">
                <w:t xml:space="preserve">2.41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870947" w14:textId="77777777" w:rsidR="003F7E2C" w:rsidRPr="00CE6D2B" w:rsidRDefault="003F7E2C" w:rsidP="00BE28D4">
            <w:pPr>
              <w:pStyle w:val="tabletext11"/>
              <w:jc w:val="center"/>
              <w:rPr>
                <w:ins w:id="23043" w:author="Author"/>
              </w:rPr>
            </w:pPr>
            <w:ins w:id="23044" w:author="Author">
              <w:r w:rsidRPr="00CE6D2B">
                <w:t xml:space="preserve">2.32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7BE4A6" w14:textId="77777777" w:rsidR="003F7E2C" w:rsidRPr="00CE6D2B" w:rsidRDefault="003F7E2C" w:rsidP="00BE28D4">
            <w:pPr>
              <w:pStyle w:val="tabletext11"/>
              <w:jc w:val="center"/>
              <w:rPr>
                <w:ins w:id="23045" w:author="Author"/>
              </w:rPr>
            </w:pPr>
            <w:ins w:id="23046" w:author="Author">
              <w:r w:rsidRPr="00CE6D2B">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FF97E1" w14:textId="77777777" w:rsidR="003F7E2C" w:rsidRPr="00CE6D2B" w:rsidRDefault="003F7E2C" w:rsidP="00BE28D4">
            <w:pPr>
              <w:pStyle w:val="tabletext11"/>
              <w:jc w:val="center"/>
              <w:rPr>
                <w:ins w:id="23047" w:author="Author"/>
              </w:rPr>
            </w:pPr>
            <w:ins w:id="23048" w:author="Author">
              <w:r w:rsidRPr="00CE6D2B">
                <w:t xml:space="preserve">2.21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72A24E" w14:textId="77777777" w:rsidR="003F7E2C" w:rsidRPr="00CE6D2B" w:rsidRDefault="003F7E2C" w:rsidP="00BE28D4">
            <w:pPr>
              <w:pStyle w:val="tabletext11"/>
              <w:jc w:val="center"/>
              <w:rPr>
                <w:ins w:id="23049" w:author="Author"/>
              </w:rPr>
            </w:pPr>
            <w:ins w:id="23050" w:author="Author">
              <w:r w:rsidRPr="00CE6D2B">
                <w:t xml:space="preserve">2.16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C93EB6" w14:textId="77777777" w:rsidR="003F7E2C" w:rsidRPr="00CE6D2B" w:rsidRDefault="003F7E2C" w:rsidP="00BE28D4">
            <w:pPr>
              <w:pStyle w:val="tabletext11"/>
              <w:jc w:val="center"/>
              <w:rPr>
                <w:ins w:id="23051" w:author="Author"/>
              </w:rPr>
            </w:pPr>
            <w:ins w:id="23052" w:author="Author">
              <w:r w:rsidRPr="00CE6D2B">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77A4B0" w14:textId="77777777" w:rsidR="003F7E2C" w:rsidRPr="00CE6D2B" w:rsidRDefault="003F7E2C" w:rsidP="00BE28D4">
            <w:pPr>
              <w:pStyle w:val="tabletext11"/>
              <w:jc w:val="center"/>
              <w:rPr>
                <w:ins w:id="23053" w:author="Author"/>
              </w:rPr>
            </w:pPr>
            <w:ins w:id="23054" w:author="Author">
              <w:r w:rsidRPr="00CE6D2B">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F59BE0" w14:textId="77777777" w:rsidR="003F7E2C" w:rsidRPr="00CE6D2B" w:rsidRDefault="003F7E2C" w:rsidP="00BE28D4">
            <w:pPr>
              <w:pStyle w:val="tabletext11"/>
              <w:jc w:val="center"/>
              <w:rPr>
                <w:ins w:id="23055" w:author="Author"/>
              </w:rPr>
            </w:pPr>
            <w:ins w:id="23056" w:author="Author">
              <w:r w:rsidRPr="00CE6D2B">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69B318" w14:textId="77777777" w:rsidR="003F7E2C" w:rsidRPr="00CE6D2B" w:rsidRDefault="003F7E2C" w:rsidP="00BE28D4">
            <w:pPr>
              <w:pStyle w:val="tabletext11"/>
              <w:jc w:val="center"/>
              <w:rPr>
                <w:ins w:id="23057" w:author="Author"/>
              </w:rPr>
            </w:pPr>
            <w:ins w:id="23058" w:author="Author">
              <w:r w:rsidRPr="00CE6D2B">
                <w:t xml:space="preserve">2.02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088DF1" w14:textId="77777777" w:rsidR="003F7E2C" w:rsidRPr="00CE6D2B" w:rsidRDefault="003F7E2C" w:rsidP="00BE28D4">
            <w:pPr>
              <w:pStyle w:val="tabletext11"/>
              <w:jc w:val="center"/>
              <w:rPr>
                <w:ins w:id="23059" w:author="Author"/>
              </w:rPr>
            </w:pPr>
            <w:ins w:id="23060" w:author="Author">
              <w:r w:rsidRPr="00CE6D2B">
                <w:t xml:space="preserve">2.00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3A1172" w14:textId="77777777" w:rsidR="003F7E2C" w:rsidRPr="00CE6D2B" w:rsidRDefault="003F7E2C" w:rsidP="00BE28D4">
            <w:pPr>
              <w:pStyle w:val="tabletext11"/>
              <w:jc w:val="center"/>
              <w:rPr>
                <w:ins w:id="23061" w:author="Author"/>
              </w:rPr>
            </w:pPr>
            <w:ins w:id="23062" w:author="Author">
              <w:r w:rsidRPr="00CE6D2B">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BC1369" w14:textId="77777777" w:rsidR="003F7E2C" w:rsidRPr="00CE6D2B" w:rsidRDefault="003F7E2C" w:rsidP="00BE28D4">
            <w:pPr>
              <w:pStyle w:val="tabletext11"/>
              <w:jc w:val="center"/>
              <w:rPr>
                <w:ins w:id="23063" w:author="Author"/>
              </w:rPr>
            </w:pPr>
            <w:ins w:id="23064" w:author="Author">
              <w:r w:rsidRPr="00CE6D2B">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418A8C" w14:textId="77777777" w:rsidR="003F7E2C" w:rsidRPr="00CE6D2B" w:rsidRDefault="003F7E2C" w:rsidP="00BE28D4">
            <w:pPr>
              <w:pStyle w:val="tabletext11"/>
              <w:jc w:val="center"/>
              <w:rPr>
                <w:ins w:id="23065" w:author="Author"/>
              </w:rPr>
            </w:pPr>
            <w:ins w:id="23066" w:author="Author">
              <w:r w:rsidRPr="00CE6D2B">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6CE9D0" w14:textId="77777777" w:rsidR="003F7E2C" w:rsidRPr="00CE6D2B" w:rsidRDefault="003F7E2C" w:rsidP="00BE28D4">
            <w:pPr>
              <w:pStyle w:val="tabletext11"/>
              <w:jc w:val="center"/>
              <w:rPr>
                <w:ins w:id="23067" w:author="Author"/>
              </w:rPr>
            </w:pPr>
            <w:ins w:id="23068" w:author="Author">
              <w:r w:rsidRPr="00CE6D2B">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5298F2" w14:textId="77777777" w:rsidR="003F7E2C" w:rsidRPr="00CE6D2B" w:rsidRDefault="003F7E2C" w:rsidP="00BE28D4">
            <w:pPr>
              <w:pStyle w:val="tabletext11"/>
              <w:jc w:val="center"/>
              <w:rPr>
                <w:ins w:id="23069" w:author="Author"/>
              </w:rPr>
            </w:pPr>
            <w:ins w:id="23070" w:author="Author">
              <w:r w:rsidRPr="00CE6D2B">
                <w:t xml:space="preserve">1.91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C2413A" w14:textId="77777777" w:rsidR="003F7E2C" w:rsidRPr="00CE6D2B" w:rsidRDefault="003F7E2C" w:rsidP="00BE28D4">
            <w:pPr>
              <w:pStyle w:val="tabletext11"/>
              <w:jc w:val="center"/>
              <w:rPr>
                <w:ins w:id="23071" w:author="Author"/>
              </w:rPr>
            </w:pPr>
            <w:ins w:id="23072" w:author="Author">
              <w:r w:rsidRPr="00CE6D2B">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4D0238" w14:textId="77777777" w:rsidR="003F7E2C" w:rsidRPr="00CE6D2B" w:rsidRDefault="003F7E2C" w:rsidP="00BE28D4">
            <w:pPr>
              <w:pStyle w:val="tabletext11"/>
              <w:jc w:val="center"/>
              <w:rPr>
                <w:ins w:id="23073" w:author="Author"/>
              </w:rPr>
            </w:pPr>
            <w:ins w:id="23074" w:author="Author">
              <w:r w:rsidRPr="00CE6D2B">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5B085E" w14:textId="77777777" w:rsidR="003F7E2C" w:rsidRPr="00CE6D2B" w:rsidRDefault="003F7E2C" w:rsidP="00BE28D4">
            <w:pPr>
              <w:pStyle w:val="tabletext11"/>
              <w:jc w:val="center"/>
              <w:rPr>
                <w:ins w:id="23075" w:author="Author"/>
              </w:rPr>
            </w:pPr>
            <w:ins w:id="23076" w:author="Author">
              <w:r w:rsidRPr="00CE6D2B">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5CD8E4" w14:textId="77777777" w:rsidR="003F7E2C" w:rsidRPr="00CE6D2B" w:rsidRDefault="003F7E2C" w:rsidP="00BE28D4">
            <w:pPr>
              <w:pStyle w:val="tabletext11"/>
              <w:jc w:val="center"/>
              <w:rPr>
                <w:ins w:id="23077" w:author="Author"/>
              </w:rPr>
            </w:pPr>
            <w:ins w:id="23078" w:author="Author">
              <w:r w:rsidRPr="00CE6D2B">
                <w:t xml:space="preserve">1.83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4F95508" w14:textId="77777777" w:rsidR="003F7E2C" w:rsidRPr="00CE6D2B" w:rsidRDefault="003F7E2C" w:rsidP="00BE28D4">
            <w:pPr>
              <w:pStyle w:val="tabletext11"/>
              <w:jc w:val="center"/>
              <w:rPr>
                <w:ins w:id="23079" w:author="Author"/>
              </w:rPr>
            </w:pPr>
            <w:ins w:id="23080" w:author="Author">
              <w:r w:rsidRPr="00CE6D2B">
                <w:t xml:space="preserve">1.81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3FE236" w14:textId="77777777" w:rsidR="003F7E2C" w:rsidRPr="00CE6D2B" w:rsidRDefault="003F7E2C" w:rsidP="00BE28D4">
            <w:pPr>
              <w:pStyle w:val="tabletext11"/>
              <w:jc w:val="center"/>
              <w:rPr>
                <w:ins w:id="23081" w:author="Author"/>
              </w:rPr>
            </w:pPr>
            <w:ins w:id="23082" w:author="Author">
              <w:r w:rsidRPr="00CE6D2B">
                <w:t xml:space="preserve">1.79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D5DDFA" w14:textId="77777777" w:rsidR="003F7E2C" w:rsidRPr="00CE6D2B" w:rsidRDefault="003F7E2C" w:rsidP="00BE28D4">
            <w:pPr>
              <w:pStyle w:val="tabletext11"/>
              <w:jc w:val="center"/>
              <w:rPr>
                <w:ins w:id="23083" w:author="Author"/>
              </w:rPr>
            </w:pPr>
            <w:ins w:id="23084" w:author="Author">
              <w:r w:rsidRPr="00CE6D2B">
                <w:t xml:space="preserve">1.78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B187AD" w14:textId="77777777" w:rsidR="003F7E2C" w:rsidRPr="00CE6D2B" w:rsidRDefault="003F7E2C" w:rsidP="00BE28D4">
            <w:pPr>
              <w:pStyle w:val="tabletext11"/>
              <w:jc w:val="center"/>
              <w:rPr>
                <w:ins w:id="23085" w:author="Author"/>
              </w:rPr>
            </w:pPr>
            <w:ins w:id="23086" w:author="Author">
              <w:r w:rsidRPr="00CE6D2B">
                <w:t xml:space="preserve">1.76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AED91A" w14:textId="77777777" w:rsidR="003F7E2C" w:rsidRPr="00CE6D2B" w:rsidRDefault="003F7E2C" w:rsidP="00BE28D4">
            <w:pPr>
              <w:pStyle w:val="tabletext11"/>
              <w:jc w:val="center"/>
              <w:rPr>
                <w:ins w:id="23087" w:author="Author"/>
              </w:rPr>
            </w:pPr>
            <w:ins w:id="23088" w:author="Author">
              <w:r w:rsidRPr="00CE6D2B">
                <w:t xml:space="preserve">1.74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BCBB1F4" w14:textId="77777777" w:rsidR="003F7E2C" w:rsidRPr="00CE6D2B" w:rsidRDefault="003F7E2C" w:rsidP="00BE28D4">
            <w:pPr>
              <w:pStyle w:val="tabletext11"/>
              <w:jc w:val="center"/>
              <w:rPr>
                <w:ins w:id="23089" w:author="Author"/>
              </w:rPr>
            </w:pPr>
            <w:ins w:id="23090" w:author="Author">
              <w:r w:rsidRPr="00CE6D2B">
                <w:t xml:space="preserve">1.72 </w:t>
              </w:r>
            </w:ins>
          </w:p>
        </w:tc>
      </w:tr>
      <w:tr w:rsidR="003F7E2C" w14:paraId="11337E80" w14:textId="77777777" w:rsidTr="00EE1A0A">
        <w:trPr>
          <w:trHeight w:val="190"/>
          <w:ins w:id="23091" w:author="Author"/>
        </w:trPr>
        <w:tc>
          <w:tcPr>
            <w:tcW w:w="200" w:type="dxa"/>
            <w:tcBorders>
              <w:top w:val="single" w:sz="4" w:space="0" w:color="auto"/>
              <w:left w:val="single" w:sz="4" w:space="0" w:color="auto"/>
              <w:bottom w:val="single" w:sz="4" w:space="0" w:color="auto"/>
              <w:right w:val="nil"/>
            </w:tcBorders>
            <w:vAlign w:val="bottom"/>
          </w:tcPr>
          <w:p w14:paraId="598B8BC3" w14:textId="77777777" w:rsidR="003F7E2C" w:rsidRDefault="003F7E2C" w:rsidP="00BE28D4">
            <w:pPr>
              <w:pStyle w:val="tabletext11"/>
              <w:jc w:val="right"/>
              <w:rPr>
                <w:ins w:id="23092" w:author="Author"/>
              </w:rPr>
            </w:pPr>
          </w:p>
        </w:tc>
        <w:tc>
          <w:tcPr>
            <w:tcW w:w="1580" w:type="dxa"/>
            <w:tcBorders>
              <w:top w:val="single" w:sz="4" w:space="0" w:color="auto"/>
              <w:left w:val="nil"/>
              <w:bottom w:val="single" w:sz="4" w:space="0" w:color="auto"/>
              <w:right w:val="single" w:sz="4" w:space="0" w:color="auto"/>
            </w:tcBorders>
            <w:vAlign w:val="bottom"/>
            <w:hideMark/>
          </w:tcPr>
          <w:p w14:paraId="597DA336" w14:textId="77777777" w:rsidR="003F7E2C" w:rsidRDefault="003F7E2C" w:rsidP="00BE28D4">
            <w:pPr>
              <w:pStyle w:val="tabletext11"/>
              <w:tabs>
                <w:tab w:val="decimal" w:pos="640"/>
              </w:tabs>
              <w:rPr>
                <w:ins w:id="23093" w:author="Author"/>
              </w:rPr>
            </w:pPr>
            <w:ins w:id="23094" w:author="Author">
              <w:r>
                <w:t>800,000 to 899,999</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43EB339F" w14:textId="77777777" w:rsidR="003F7E2C" w:rsidRPr="00CE6D2B" w:rsidRDefault="003F7E2C" w:rsidP="00BE28D4">
            <w:pPr>
              <w:pStyle w:val="tabletext11"/>
              <w:jc w:val="center"/>
              <w:rPr>
                <w:ins w:id="23095" w:author="Author"/>
              </w:rPr>
            </w:pPr>
            <w:ins w:id="23096" w:author="Author">
              <w:r w:rsidRPr="00CE6D2B">
                <w:t xml:space="preserve">2.67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31282EE8" w14:textId="77777777" w:rsidR="003F7E2C" w:rsidRPr="00CE6D2B" w:rsidRDefault="003F7E2C" w:rsidP="00BE28D4">
            <w:pPr>
              <w:pStyle w:val="tabletext11"/>
              <w:jc w:val="center"/>
              <w:rPr>
                <w:ins w:id="23097" w:author="Author"/>
              </w:rPr>
            </w:pPr>
            <w:ins w:id="23098" w:author="Author">
              <w:r w:rsidRPr="00CE6D2B">
                <w:t>2.67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9C5372" w14:textId="77777777" w:rsidR="003F7E2C" w:rsidRPr="00CE6D2B" w:rsidRDefault="003F7E2C" w:rsidP="00BE28D4">
            <w:pPr>
              <w:pStyle w:val="tabletext11"/>
              <w:jc w:val="center"/>
              <w:rPr>
                <w:ins w:id="23099" w:author="Author"/>
              </w:rPr>
            </w:pPr>
            <w:ins w:id="23100" w:author="Author">
              <w:r w:rsidRPr="00CE6D2B">
                <w:t xml:space="preserve">2.57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3A1C1A" w14:textId="77777777" w:rsidR="003F7E2C" w:rsidRPr="00CE6D2B" w:rsidRDefault="003F7E2C" w:rsidP="00BE28D4">
            <w:pPr>
              <w:pStyle w:val="tabletext11"/>
              <w:jc w:val="center"/>
              <w:rPr>
                <w:ins w:id="23101" w:author="Author"/>
              </w:rPr>
            </w:pPr>
            <w:ins w:id="23102" w:author="Author">
              <w:r w:rsidRPr="00CE6D2B">
                <w:t xml:space="preserve">2.50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54C346" w14:textId="77777777" w:rsidR="003F7E2C" w:rsidRPr="00CE6D2B" w:rsidRDefault="003F7E2C" w:rsidP="00BE28D4">
            <w:pPr>
              <w:pStyle w:val="tabletext11"/>
              <w:jc w:val="center"/>
              <w:rPr>
                <w:ins w:id="23103" w:author="Author"/>
              </w:rPr>
            </w:pPr>
            <w:ins w:id="23104" w:author="Author">
              <w:r w:rsidRPr="00CE6D2B">
                <w:t xml:space="preserve">2.40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D42640" w14:textId="77777777" w:rsidR="003F7E2C" w:rsidRPr="00CE6D2B" w:rsidRDefault="003F7E2C" w:rsidP="00BE28D4">
            <w:pPr>
              <w:pStyle w:val="tabletext11"/>
              <w:jc w:val="center"/>
              <w:rPr>
                <w:ins w:id="23105" w:author="Author"/>
              </w:rPr>
            </w:pPr>
            <w:ins w:id="23106" w:author="Author">
              <w:r w:rsidRPr="00CE6D2B">
                <w:t xml:space="preserve">2.30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CC4C94" w14:textId="77777777" w:rsidR="003F7E2C" w:rsidRPr="00CE6D2B" w:rsidRDefault="003F7E2C" w:rsidP="00BE28D4">
            <w:pPr>
              <w:pStyle w:val="tabletext11"/>
              <w:jc w:val="center"/>
              <w:rPr>
                <w:ins w:id="23107" w:author="Author"/>
              </w:rPr>
            </w:pPr>
            <w:ins w:id="23108" w:author="Author">
              <w:r w:rsidRPr="00CE6D2B">
                <w:t xml:space="preserve">2.29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A28FC0" w14:textId="77777777" w:rsidR="003F7E2C" w:rsidRPr="00CE6D2B" w:rsidRDefault="003F7E2C" w:rsidP="00BE28D4">
            <w:pPr>
              <w:pStyle w:val="tabletext11"/>
              <w:jc w:val="center"/>
              <w:rPr>
                <w:ins w:id="23109" w:author="Author"/>
              </w:rPr>
            </w:pPr>
            <w:ins w:id="23110" w:author="Author">
              <w:r w:rsidRPr="00CE6D2B">
                <w:t xml:space="preserve">2.25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718540" w14:textId="77777777" w:rsidR="003F7E2C" w:rsidRPr="00CE6D2B" w:rsidRDefault="003F7E2C" w:rsidP="00BE28D4">
            <w:pPr>
              <w:pStyle w:val="tabletext11"/>
              <w:jc w:val="center"/>
              <w:rPr>
                <w:ins w:id="23111" w:author="Author"/>
              </w:rPr>
            </w:pPr>
            <w:ins w:id="23112" w:author="Author">
              <w:r w:rsidRPr="00CE6D2B">
                <w:t xml:space="preserve">2.22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11D38C" w14:textId="77777777" w:rsidR="003F7E2C" w:rsidRPr="00CE6D2B" w:rsidRDefault="003F7E2C" w:rsidP="00BE28D4">
            <w:pPr>
              <w:pStyle w:val="tabletext11"/>
              <w:jc w:val="center"/>
              <w:rPr>
                <w:ins w:id="23113" w:author="Author"/>
              </w:rPr>
            </w:pPr>
            <w:ins w:id="23114" w:author="Author">
              <w:r w:rsidRPr="00CE6D2B">
                <w:t xml:space="preserve">2.21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ED7FE4" w14:textId="77777777" w:rsidR="003F7E2C" w:rsidRPr="00CE6D2B" w:rsidRDefault="003F7E2C" w:rsidP="00BE28D4">
            <w:pPr>
              <w:pStyle w:val="tabletext11"/>
              <w:jc w:val="center"/>
              <w:rPr>
                <w:ins w:id="23115" w:author="Author"/>
              </w:rPr>
            </w:pPr>
            <w:ins w:id="23116" w:author="Author">
              <w:r w:rsidRPr="00CE6D2B">
                <w:t xml:space="preserve">2.13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504C75" w14:textId="77777777" w:rsidR="003F7E2C" w:rsidRPr="00CE6D2B" w:rsidRDefault="003F7E2C" w:rsidP="00BE28D4">
            <w:pPr>
              <w:pStyle w:val="tabletext11"/>
              <w:jc w:val="center"/>
              <w:rPr>
                <w:ins w:id="23117" w:author="Author"/>
              </w:rPr>
            </w:pPr>
            <w:ins w:id="23118" w:author="Author">
              <w:r w:rsidRPr="00CE6D2B">
                <w:t xml:space="preserve">2.11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91FD4C" w14:textId="77777777" w:rsidR="003F7E2C" w:rsidRPr="00CE6D2B" w:rsidRDefault="003F7E2C" w:rsidP="00BE28D4">
            <w:pPr>
              <w:pStyle w:val="tabletext11"/>
              <w:jc w:val="center"/>
              <w:rPr>
                <w:ins w:id="23119" w:author="Author"/>
              </w:rPr>
            </w:pPr>
            <w:ins w:id="23120" w:author="Author">
              <w:r w:rsidRPr="00CE6D2B">
                <w:t xml:space="preserve">2.09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AF0973" w14:textId="77777777" w:rsidR="003F7E2C" w:rsidRPr="00CE6D2B" w:rsidRDefault="003F7E2C" w:rsidP="00BE28D4">
            <w:pPr>
              <w:pStyle w:val="tabletext11"/>
              <w:jc w:val="center"/>
              <w:rPr>
                <w:ins w:id="23121" w:author="Author"/>
              </w:rPr>
            </w:pPr>
            <w:ins w:id="23122" w:author="Author">
              <w:r w:rsidRPr="00CE6D2B">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0A6D7F" w14:textId="77777777" w:rsidR="003F7E2C" w:rsidRPr="00CE6D2B" w:rsidRDefault="003F7E2C" w:rsidP="00BE28D4">
            <w:pPr>
              <w:pStyle w:val="tabletext11"/>
              <w:jc w:val="center"/>
              <w:rPr>
                <w:ins w:id="23123" w:author="Author"/>
              </w:rPr>
            </w:pPr>
            <w:ins w:id="23124" w:author="Author">
              <w:r w:rsidRPr="00CE6D2B">
                <w:t xml:space="preserve">2.04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17907B" w14:textId="77777777" w:rsidR="003F7E2C" w:rsidRPr="00CE6D2B" w:rsidRDefault="003F7E2C" w:rsidP="00BE28D4">
            <w:pPr>
              <w:pStyle w:val="tabletext11"/>
              <w:jc w:val="center"/>
              <w:rPr>
                <w:ins w:id="23125" w:author="Author"/>
              </w:rPr>
            </w:pPr>
            <w:ins w:id="23126" w:author="Author">
              <w:r w:rsidRPr="00CE6D2B">
                <w:t xml:space="preserve">2.02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0E9560" w14:textId="77777777" w:rsidR="003F7E2C" w:rsidRPr="00CE6D2B" w:rsidRDefault="003F7E2C" w:rsidP="00BE28D4">
            <w:pPr>
              <w:pStyle w:val="tabletext11"/>
              <w:jc w:val="center"/>
              <w:rPr>
                <w:ins w:id="23127" w:author="Author"/>
              </w:rPr>
            </w:pPr>
            <w:ins w:id="23128" w:author="Author">
              <w:r w:rsidRPr="00CE6D2B">
                <w:t xml:space="preserve">2.00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8563C8" w14:textId="77777777" w:rsidR="003F7E2C" w:rsidRPr="00CE6D2B" w:rsidRDefault="003F7E2C" w:rsidP="00BE28D4">
            <w:pPr>
              <w:pStyle w:val="tabletext11"/>
              <w:jc w:val="center"/>
              <w:rPr>
                <w:ins w:id="23129" w:author="Author"/>
              </w:rPr>
            </w:pPr>
            <w:ins w:id="23130" w:author="Author">
              <w:r w:rsidRPr="00CE6D2B">
                <w:t xml:space="preserve">1.98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51DCAE" w14:textId="77777777" w:rsidR="003F7E2C" w:rsidRPr="00CE6D2B" w:rsidRDefault="003F7E2C" w:rsidP="00BE28D4">
            <w:pPr>
              <w:pStyle w:val="tabletext11"/>
              <w:jc w:val="center"/>
              <w:rPr>
                <w:ins w:id="23131" w:author="Author"/>
              </w:rPr>
            </w:pPr>
            <w:ins w:id="23132" w:author="Author">
              <w:r w:rsidRPr="00CE6D2B">
                <w:t xml:space="preserve">1.96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8BBDB4" w14:textId="77777777" w:rsidR="003F7E2C" w:rsidRPr="00CE6D2B" w:rsidRDefault="003F7E2C" w:rsidP="00BE28D4">
            <w:pPr>
              <w:pStyle w:val="tabletext11"/>
              <w:jc w:val="center"/>
              <w:rPr>
                <w:ins w:id="23133" w:author="Author"/>
              </w:rPr>
            </w:pPr>
            <w:ins w:id="23134" w:author="Author">
              <w:r w:rsidRPr="00CE6D2B">
                <w:t xml:space="preserve">1.94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F96899" w14:textId="77777777" w:rsidR="003F7E2C" w:rsidRPr="00CE6D2B" w:rsidRDefault="003F7E2C" w:rsidP="00BE28D4">
            <w:pPr>
              <w:pStyle w:val="tabletext11"/>
              <w:jc w:val="center"/>
              <w:rPr>
                <w:ins w:id="23135" w:author="Author"/>
              </w:rPr>
            </w:pPr>
            <w:ins w:id="23136" w:author="Author">
              <w:r w:rsidRPr="00CE6D2B">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2E96FD" w14:textId="77777777" w:rsidR="003F7E2C" w:rsidRPr="00CE6D2B" w:rsidRDefault="003F7E2C" w:rsidP="00BE28D4">
            <w:pPr>
              <w:pStyle w:val="tabletext11"/>
              <w:jc w:val="center"/>
              <w:rPr>
                <w:ins w:id="23137" w:author="Author"/>
              </w:rPr>
            </w:pPr>
            <w:ins w:id="23138" w:author="Author">
              <w:r w:rsidRPr="00CE6D2B">
                <w:t xml:space="preserve">1.91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C6346D8" w14:textId="77777777" w:rsidR="003F7E2C" w:rsidRPr="00CE6D2B" w:rsidRDefault="003F7E2C" w:rsidP="00BE28D4">
            <w:pPr>
              <w:pStyle w:val="tabletext11"/>
              <w:jc w:val="center"/>
              <w:rPr>
                <w:ins w:id="23139" w:author="Author"/>
              </w:rPr>
            </w:pPr>
            <w:ins w:id="23140" w:author="Author">
              <w:r w:rsidRPr="00CE6D2B">
                <w:t xml:space="preserve">1.89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A1ABA1" w14:textId="77777777" w:rsidR="003F7E2C" w:rsidRPr="00CE6D2B" w:rsidRDefault="003F7E2C" w:rsidP="00BE28D4">
            <w:pPr>
              <w:pStyle w:val="tabletext11"/>
              <w:jc w:val="center"/>
              <w:rPr>
                <w:ins w:id="23141" w:author="Author"/>
              </w:rPr>
            </w:pPr>
            <w:ins w:id="23142" w:author="Author">
              <w:r w:rsidRPr="00CE6D2B">
                <w:t xml:space="preserve">1.87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420D31" w14:textId="77777777" w:rsidR="003F7E2C" w:rsidRPr="00CE6D2B" w:rsidRDefault="003F7E2C" w:rsidP="00BE28D4">
            <w:pPr>
              <w:pStyle w:val="tabletext11"/>
              <w:jc w:val="center"/>
              <w:rPr>
                <w:ins w:id="23143" w:author="Author"/>
              </w:rPr>
            </w:pPr>
            <w:ins w:id="23144" w:author="Author">
              <w:r w:rsidRPr="00CE6D2B">
                <w:t xml:space="preserve">1.85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00D224" w14:textId="77777777" w:rsidR="003F7E2C" w:rsidRPr="00CE6D2B" w:rsidRDefault="003F7E2C" w:rsidP="00BE28D4">
            <w:pPr>
              <w:pStyle w:val="tabletext11"/>
              <w:jc w:val="center"/>
              <w:rPr>
                <w:ins w:id="23145" w:author="Author"/>
              </w:rPr>
            </w:pPr>
            <w:ins w:id="23146" w:author="Author">
              <w:r w:rsidRPr="00CE6D2B">
                <w:t xml:space="preserve">1.83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8A718A" w14:textId="77777777" w:rsidR="003F7E2C" w:rsidRPr="00CE6D2B" w:rsidRDefault="003F7E2C" w:rsidP="00BE28D4">
            <w:pPr>
              <w:pStyle w:val="tabletext11"/>
              <w:jc w:val="center"/>
              <w:rPr>
                <w:ins w:id="23147" w:author="Author"/>
              </w:rPr>
            </w:pPr>
            <w:ins w:id="23148" w:author="Author">
              <w:r w:rsidRPr="00CE6D2B">
                <w:t xml:space="preserve">1.81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5329964" w14:textId="77777777" w:rsidR="003F7E2C" w:rsidRPr="00CE6D2B" w:rsidRDefault="003F7E2C" w:rsidP="00BE28D4">
            <w:pPr>
              <w:pStyle w:val="tabletext11"/>
              <w:jc w:val="center"/>
              <w:rPr>
                <w:ins w:id="23149" w:author="Author"/>
              </w:rPr>
            </w:pPr>
            <w:ins w:id="23150" w:author="Author">
              <w:r w:rsidRPr="00CE6D2B">
                <w:t xml:space="preserve">1.79 </w:t>
              </w:r>
            </w:ins>
          </w:p>
        </w:tc>
      </w:tr>
      <w:tr w:rsidR="003F7E2C" w14:paraId="174640B8" w14:textId="77777777" w:rsidTr="00EE1A0A">
        <w:trPr>
          <w:trHeight w:val="190"/>
          <w:ins w:id="23151" w:author="Author"/>
        </w:trPr>
        <w:tc>
          <w:tcPr>
            <w:tcW w:w="200" w:type="dxa"/>
            <w:tcBorders>
              <w:top w:val="single" w:sz="4" w:space="0" w:color="auto"/>
              <w:left w:val="single" w:sz="4" w:space="0" w:color="auto"/>
              <w:bottom w:val="single" w:sz="4" w:space="0" w:color="auto"/>
              <w:right w:val="nil"/>
            </w:tcBorders>
            <w:vAlign w:val="bottom"/>
          </w:tcPr>
          <w:p w14:paraId="7F88C0EC" w14:textId="77777777" w:rsidR="003F7E2C" w:rsidRDefault="003F7E2C" w:rsidP="00BE28D4">
            <w:pPr>
              <w:pStyle w:val="tabletext11"/>
              <w:jc w:val="right"/>
              <w:rPr>
                <w:ins w:id="23152" w:author="Author"/>
              </w:rPr>
            </w:pPr>
          </w:p>
        </w:tc>
        <w:tc>
          <w:tcPr>
            <w:tcW w:w="1580" w:type="dxa"/>
            <w:tcBorders>
              <w:top w:val="single" w:sz="4" w:space="0" w:color="auto"/>
              <w:left w:val="nil"/>
              <w:bottom w:val="single" w:sz="4" w:space="0" w:color="auto"/>
              <w:right w:val="single" w:sz="4" w:space="0" w:color="auto"/>
            </w:tcBorders>
            <w:vAlign w:val="bottom"/>
            <w:hideMark/>
          </w:tcPr>
          <w:p w14:paraId="3C5E286D" w14:textId="77777777" w:rsidR="003F7E2C" w:rsidRDefault="003F7E2C" w:rsidP="00BE28D4">
            <w:pPr>
              <w:pStyle w:val="tabletext11"/>
              <w:tabs>
                <w:tab w:val="decimal" w:pos="640"/>
              </w:tabs>
              <w:rPr>
                <w:ins w:id="23153" w:author="Author"/>
              </w:rPr>
            </w:pPr>
            <w:ins w:id="23154" w:author="Author">
              <w:r>
                <w:t>900,000 or greater</w:t>
              </w:r>
            </w:ins>
          </w:p>
        </w:tc>
        <w:tc>
          <w:tcPr>
            <w:tcW w:w="680" w:type="dxa"/>
            <w:tcBorders>
              <w:top w:val="single" w:sz="4" w:space="0" w:color="auto"/>
              <w:left w:val="single" w:sz="4" w:space="0" w:color="auto"/>
              <w:bottom w:val="single" w:sz="4" w:space="0" w:color="auto"/>
              <w:right w:val="single" w:sz="4" w:space="0" w:color="auto"/>
            </w:tcBorders>
            <w:noWrap/>
            <w:vAlign w:val="bottom"/>
            <w:hideMark/>
          </w:tcPr>
          <w:p w14:paraId="0341BFD5" w14:textId="77777777" w:rsidR="003F7E2C" w:rsidRPr="00CE6D2B" w:rsidRDefault="003F7E2C" w:rsidP="00BE28D4">
            <w:pPr>
              <w:pStyle w:val="tabletext11"/>
              <w:jc w:val="center"/>
              <w:rPr>
                <w:ins w:id="23155" w:author="Author"/>
              </w:rPr>
            </w:pPr>
            <w:ins w:id="23156" w:author="Author">
              <w:r w:rsidRPr="00CE6D2B">
                <w:t xml:space="preserve">2.76 </w:t>
              </w:r>
            </w:ins>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C6906E1" w14:textId="77777777" w:rsidR="003F7E2C" w:rsidRPr="00CE6D2B" w:rsidRDefault="003F7E2C" w:rsidP="00BE28D4">
            <w:pPr>
              <w:pStyle w:val="tabletext11"/>
              <w:jc w:val="center"/>
              <w:rPr>
                <w:ins w:id="23157" w:author="Author"/>
              </w:rPr>
            </w:pPr>
            <w:ins w:id="23158" w:author="Author">
              <w:r w:rsidRPr="00CE6D2B">
                <w:t xml:space="preserve">2.76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399792" w14:textId="77777777" w:rsidR="003F7E2C" w:rsidRPr="00CE6D2B" w:rsidRDefault="003F7E2C" w:rsidP="00BE28D4">
            <w:pPr>
              <w:pStyle w:val="tabletext11"/>
              <w:jc w:val="center"/>
              <w:rPr>
                <w:ins w:id="23159" w:author="Author"/>
              </w:rPr>
            </w:pPr>
            <w:ins w:id="23160" w:author="Author">
              <w:r w:rsidRPr="00CE6D2B">
                <w:t xml:space="preserve">2.65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87E7E" w14:textId="77777777" w:rsidR="003F7E2C" w:rsidRPr="00CE6D2B" w:rsidRDefault="003F7E2C" w:rsidP="00BE28D4">
            <w:pPr>
              <w:pStyle w:val="tabletext11"/>
              <w:jc w:val="center"/>
              <w:rPr>
                <w:ins w:id="23161" w:author="Author"/>
              </w:rPr>
            </w:pPr>
            <w:ins w:id="23162" w:author="Author">
              <w:r w:rsidRPr="00CE6D2B">
                <w:t xml:space="preserve">2.58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9976C9" w14:textId="77777777" w:rsidR="003F7E2C" w:rsidRPr="00CE6D2B" w:rsidRDefault="003F7E2C" w:rsidP="00BE28D4">
            <w:pPr>
              <w:pStyle w:val="tabletext11"/>
              <w:jc w:val="center"/>
              <w:rPr>
                <w:ins w:id="23163" w:author="Author"/>
              </w:rPr>
            </w:pPr>
            <w:ins w:id="23164" w:author="Author">
              <w:r w:rsidRPr="00CE6D2B">
                <w:t xml:space="preserve">2.48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6ED866" w14:textId="77777777" w:rsidR="003F7E2C" w:rsidRPr="00CE6D2B" w:rsidRDefault="003F7E2C" w:rsidP="00BE28D4">
            <w:pPr>
              <w:pStyle w:val="tabletext11"/>
              <w:jc w:val="center"/>
              <w:rPr>
                <w:ins w:id="23165" w:author="Author"/>
              </w:rPr>
            </w:pPr>
            <w:ins w:id="23166" w:author="Author">
              <w:r w:rsidRPr="00CE6D2B">
                <w:t xml:space="preserve">2.38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7074E7" w14:textId="77777777" w:rsidR="003F7E2C" w:rsidRPr="00CE6D2B" w:rsidRDefault="003F7E2C" w:rsidP="00BE28D4">
            <w:pPr>
              <w:pStyle w:val="tabletext11"/>
              <w:jc w:val="center"/>
              <w:rPr>
                <w:ins w:id="23167" w:author="Author"/>
              </w:rPr>
            </w:pPr>
            <w:ins w:id="23168" w:author="Author">
              <w:r w:rsidRPr="00CE6D2B">
                <w:t xml:space="preserve">2.37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41B66E" w14:textId="77777777" w:rsidR="003F7E2C" w:rsidRPr="00CE6D2B" w:rsidRDefault="003F7E2C" w:rsidP="00BE28D4">
            <w:pPr>
              <w:pStyle w:val="tabletext11"/>
              <w:jc w:val="center"/>
              <w:rPr>
                <w:ins w:id="23169" w:author="Author"/>
              </w:rPr>
            </w:pPr>
            <w:ins w:id="23170" w:author="Author">
              <w:r w:rsidRPr="00CE6D2B">
                <w:t xml:space="preserve">2.33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00852F" w14:textId="77777777" w:rsidR="003F7E2C" w:rsidRPr="00CE6D2B" w:rsidRDefault="003F7E2C" w:rsidP="00BE28D4">
            <w:pPr>
              <w:pStyle w:val="tabletext11"/>
              <w:jc w:val="center"/>
              <w:rPr>
                <w:ins w:id="23171" w:author="Author"/>
              </w:rPr>
            </w:pPr>
            <w:ins w:id="23172" w:author="Author">
              <w:r w:rsidRPr="00CE6D2B">
                <w:t xml:space="preserve">2.30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023325" w14:textId="77777777" w:rsidR="003F7E2C" w:rsidRPr="00CE6D2B" w:rsidRDefault="003F7E2C" w:rsidP="00BE28D4">
            <w:pPr>
              <w:pStyle w:val="tabletext11"/>
              <w:jc w:val="center"/>
              <w:rPr>
                <w:ins w:id="23173" w:author="Author"/>
              </w:rPr>
            </w:pPr>
            <w:ins w:id="23174" w:author="Author">
              <w:r w:rsidRPr="00CE6D2B">
                <w:t xml:space="preserve">2.28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70C876" w14:textId="77777777" w:rsidR="003F7E2C" w:rsidRPr="00CE6D2B" w:rsidRDefault="003F7E2C" w:rsidP="00BE28D4">
            <w:pPr>
              <w:pStyle w:val="tabletext11"/>
              <w:jc w:val="center"/>
              <w:rPr>
                <w:ins w:id="23175" w:author="Author"/>
              </w:rPr>
            </w:pPr>
            <w:ins w:id="23176" w:author="Author">
              <w:r w:rsidRPr="00CE6D2B">
                <w:t xml:space="preserve">2.20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C755A5" w14:textId="77777777" w:rsidR="003F7E2C" w:rsidRPr="00CE6D2B" w:rsidRDefault="003F7E2C" w:rsidP="00BE28D4">
            <w:pPr>
              <w:pStyle w:val="tabletext11"/>
              <w:jc w:val="center"/>
              <w:rPr>
                <w:ins w:id="23177" w:author="Author"/>
              </w:rPr>
            </w:pPr>
            <w:ins w:id="23178" w:author="Author">
              <w:r w:rsidRPr="00CE6D2B">
                <w:t xml:space="preserve">2.18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2D81AB" w14:textId="77777777" w:rsidR="003F7E2C" w:rsidRPr="00CE6D2B" w:rsidRDefault="003F7E2C" w:rsidP="00BE28D4">
            <w:pPr>
              <w:pStyle w:val="tabletext11"/>
              <w:jc w:val="center"/>
              <w:rPr>
                <w:ins w:id="23179" w:author="Author"/>
              </w:rPr>
            </w:pPr>
            <w:ins w:id="23180" w:author="Author">
              <w:r w:rsidRPr="00CE6D2B">
                <w:t xml:space="preserve">2.16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D45828" w14:textId="77777777" w:rsidR="003F7E2C" w:rsidRPr="00CE6D2B" w:rsidRDefault="003F7E2C" w:rsidP="00BE28D4">
            <w:pPr>
              <w:pStyle w:val="tabletext11"/>
              <w:jc w:val="center"/>
              <w:rPr>
                <w:ins w:id="23181" w:author="Author"/>
              </w:rPr>
            </w:pPr>
            <w:ins w:id="23182" w:author="Author">
              <w:r w:rsidRPr="00CE6D2B">
                <w:t xml:space="preserve">2.14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46EAF8" w14:textId="77777777" w:rsidR="003F7E2C" w:rsidRPr="00CE6D2B" w:rsidRDefault="003F7E2C" w:rsidP="00BE28D4">
            <w:pPr>
              <w:pStyle w:val="tabletext11"/>
              <w:jc w:val="center"/>
              <w:rPr>
                <w:ins w:id="23183" w:author="Author"/>
              </w:rPr>
            </w:pPr>
            <w:ins w:id="23184" w:author="Author">
              <w:r w:rsidRPr="00CE6D2B">
                <w:t xml:space="preserve">2.12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B11046" w14:textId="77777777" w:rsidR="003F7E2C" w:rsidRPr="00CE6D2B" w:rsidRDefault="003F7E2C" w:rsidP="00BE28D4">
            <w:pPr>
              <w:pStyle w:val="tabletext11"/>
              <w:jc w:val="center"/>
              <w:rPr>
                <w:ins w:id="23185" w:author="Author"/>
              </w:rPr>
            </w:pPr>
            <w:ins w:id="23186" w:author="Author">
              <w:r w:rsidRPr="00CE6D2B">
                <w:t xml:space="preserve">2.10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CA21A7" w14:textId="77777777" w:rsidR="003F7E2C" w:rsidRPr="00CE6D2B" w:rsidRDefault="003F7E2C" w:rsidP="00BE28D4">
            <w:pPr>
              <w:pStyle w:val="tabletext11"/>
              <w:jc w:val="center"/>
              <w:rPr>
                <w:ins w:id="23187" w:author="Author"/>
              </w:rPr>
            </w:pPr>
            <w:ins w:id="23188" w:author="Author">
              <w:r w:rsidRPr="00CE6D2B">
                <w:t xml:space="preserve">2.08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79BD70" w14:textId="77777777" w:rsidR="003F7E2C" w:rsidRPr="00CE6D2B" w:rsidRDefault="003F7E2C" w:rsidP="00BE28D4">
            <w:pPr>
              <w:pStyle w:val="tabletext11"/>
              <w:jc w:val="center"/>
              <w:rPr>
                <w:ins w:id="23189" w:author="Author"/>
              </w:rPr>
            </w:pPr>
            <w:ins w:id="23190" w:author="Author">
              <w:r w:rsidRPr="00CE6D2B">
                <w:t xml:space="preserve">2.06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654D40" w14:textId="77777777" w:rsidR="003F7E2C" w:rsidRPr="00CE6D2B" w:rsidRDefault="003F7E2C" w:rsidP="00BE28D4">
            <w:pPr>
              <w:pStyle w:val="tabletext11"/>
              <w:jc w:val="center"/>
              <w:rPr>
                <w:ins w:id="23191" w:author="Author"/>
              </w:rPr>
            </w:pPr>
            <w:ins w:id="23192" w:author="Author">
              <w:r w:rsidRPr="00CE6D2B">
                <w:t xml:space="preserve">2.03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5168BD" w14:textId="77777777" w:rsidR="003F7E2C" w:rsidRPr="00CE6D2B" w:rsidRDefault="003F7E2C" w:rsidP="00BE28D4">
            <w:pPr>
              <w:pStyle w:val="tabletext11"/>
              <w:jc w:val="center"/>
              <w:rPr>
                <w:ins w:id="23193" w:author="Author"/>
              </w:rPr>
            </w:pPr>
            <w:ins w:id="23194" w:author="Author">
              <w:r w:rsidRPr="00CE6D2B">
                <w:t xml:space="preserve">2.01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2C085B" w14:textId="77777777" w:rsidR="003F7E2C" w:rsidRPr="00CE6D2B" w:rsidRDefault="003F7E2C" w:rsidP="00BE28D4">
            <w:pPr>
              <w:pStyle w:val="tabletext11"/>
              <w:jc w:val="center"/>
              <w:rPr>
                <w:ins w:id="23195" w:author="Author"/>
              </w:rPr>
            </w:pPr>
            <w:ins w:id="23196" w:author="Author">
              <w:r w:rsidRPr="00CE6D2B">
                <w:t xml:space="preserve">1.99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4961E7" w14:textId="77777777" w:rsidR="003F7E2C" w:rsidRPr="00CE6D2B" w:rsidRDefault="003F7E2C" w:rsidP="00BE28D4">
            <w:pPr>
              <w:pStyle w:val="tabletext11"/>
              <w:jc w:val="center"/>
              <w:rPr>
                <w:ins w:id="23197" w:author="Author"/>
              </w:rPr>
            </w:pPr>
            <w:ins w:id="23198" w:author="Author">
              <w:r w:rsidRPr="00CE6D2B">
                <w:t xml:space="preserve">1.97 </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63DA266" w14:textId="77777777" w:rsidR="003F7E2C" w:rsidRPr="00CE6D2B" w:rsidRDefault="003F7E2C" w:rsidP="00BE28D4">
            <w:pPr>
              <w:pStyle w:val="tabletext11"/>
              <w:jc w:val="center"/>
              <w:rPr>
                <w:ins w:id="23199" w:author="Author"/>
              </w:rPr>
            </w:pPr>
            <w:ins w:id="23200" w:author="Author">
              <w:r w:rsidRPr="00CE6D2B">
                <w:t xml:space="preserve">1.95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8C07D6" w14:textId="77777777" w:rsidR="003F7E2C" w:rsidRPr="00CE6D2B" w:rsidRDefault="003F7E2C" w:rsidP="00BE28D4">
            <w:pPr>
              <w:pStyle w:val="tabletext11"/>
              <w:jc w:val="center"/>
              <w:rPr>
                <w:ins w:id="23201" w:author="Author"/>
              </w:rPr>
            </w:pPr>
            <w:ins w:id="23202" w:author="Author">
              <w:r w:rsidRPr="00CE6D2B">
                <w:t xml:space="preserve">1.93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155C0E" w14:textId="77777777" w:rsidR="003F7E2C" w:rsidRPr="00CE6D2B" w:rsidRDefault="003F7E2C" w:rsidP="00BE28D4">
            <w:pPr>
              <w:pStyle w:val="tabletext11"/>
              <w:jc w:val="center"/>
              <w:rPr>
                <w:ins w:id="23203" w:author="Author"/>
              </w:rPr>
            </w:pPr>
            <w:ins w:id="23204" w:author="Author">
              <w:r w:rsidRPr="00CE6D2B">
                <w:t xml:space="preserve">1.92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797195" w14:textId="77777777" w:rsidR="003F7E2C" w:rsidRPr="00CE6D2B" w:rsidRDefault="003F7E2C" w:rsidP="00BE28D4">
            <w:pPr>
              <w:pStyle w:val="tabletext11"/>
              <w:jc w:val="center"/>
              <w:rPr>
                <w:ins w:id="23205" w:author="Author"/>
              </w:rPr>
            </w:pPr>
            <w:ins w:id="23206" w:author="Author">
              <w:r w:rsidRPr="00CE6D2B">
                <w:t xml:space="preserve">1.90 </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73B91" w14:textId="77777777" w:rsidR="003F7E2C" w:rsidRPr="00CE6D2B" w:rsidRDefault="003F7E2C" w:rsidP="00BE28D4">
            <w:pPr>
              <w:pStyle w:val="tabletext11"/>
              <w:jc w:val="center"/>
              <w:rPr>
                <w:ins w:id="23207" w:author="Author"/>
              </w:rPr>
            </w:pPr>
            <w:ins w:id="23208" w:author="Author">
              <w:r w:rsidRPr="00CE6D2B">
                <w:t xml:space="preserve">1.88 </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C850CBA" w14:textId="77777777" w:rsidR="003F7E2C" w:rsidRPr="00CE6D2B" w:rsidRDefault="003F7E2C" w:rsidP="00BE28D4">
            <w:pPr>
              <w:pStyle w:val="tabletext11"/>
              <w:jc w:val="center"/>
              <w:rPr>
                <w:ins w:id="23209" w:author="Author"/>
              </w:rPr>
            </w:pPr>
            <w:ins w:id="23210" w:author="Author">
              <w:r w:rsidRPr="00CE6D2B">
                <w:t xml:space="preserve">1.86 </w:t>
              </w:r>
            </w:ins>
          </w:p>
        </w:tc>
      </w:tr>
    </w:tbl>
    <w:p w14:paraId="7D2DA423" w14:textId="77777777" w:rsidR="003F7E2C" w:rsidRPr="00704EE9" w:rsidRDefault="003F7E2C" w:rsidP="00BE28D4">
      <w:pPr>
        <w:pStyle w:val="tablecaption"/>
        <w:rPr>
          <w:ins w:id="23211" w:author="Author"/>
        </w:rPr>
      </w:pPr>
      <w:ins w:id="23212" w:author="Author">
        <w:r w:rsidRPr="00704EE9">
          <w:t>Table 301.C.2.a.(5) All Other Vehicles Vehicle Value Factors</w:t>
        </w:r>
        <w:r>
          <w:t xml:space="preserve"> – </w:t>
        </w:r>
        <w:r w:rsidRPr="00704EE9">
          <w:t xml:space="preserve">Collision </w:t>
        </w:r>
        <w:proofErr w:type="gramStart"/>
        <w:r>
          <w:t>W</w:t>
        </w:r>
        <w:r w:rsidRPr="00704EE9">
          <w:t>ith</w:t>
        </w:r>
        <w:proofErr w:type="gramEnd"/>
        <w:r w:rsidRPr="00704EE9">
          <w:t xml:space="preserve"> Actual Cash Value Rating</w:t>
        </w:r>
      </w:ins>
    </w:p>
    <w:p w14:paraId="5AFED5FD" w14:textId="77777777" w:rsidR="003F7E2C" w:rsidRDefault="003F7E2C" w:rsidP="00BE28D4">
      <w:pPr>
        <w:pStyle w:val="isonormal"/>
        <w:rPr>
          <w:ins w:id="23213" w:author="Author"/>
        </w:rPr>
      </w:pPr>
    </w:p>
    <w:p w14:paraId="7D642DBD" w14:textId="77777777" w:rsidR="003F7E2C" w:rsidRPr="005D41E7" w:rsidRDefault="003F7E2C" w:rsidP="00BE28D4">
      <w:pPr>
        <w:pStyle w:val="outlinehd4"/>
        <w:rPr>
          <w:ins w:id="23214" w:author="Author"/>
        </w:rPr>
      </w:pPr>
      <w:ins w:id="23215" w:author="Author">
        <w:r>
          <w:tab/>
        </w:r>
        <w:r w:rsidRPr="005D41E7">
          <w:t>b.</w:t>
        </w:r>
        <w:r>
          <w:tab/>
        </w:r>
        <w:r w:rsidRPr="005D41E7">
          <w:t>Other Than Collision</w:t>
        </w:r>
      </w:ins>
    </w:p>
    <w:p w14:paraId="073B9BE8" w14:textId="77777777" w:rsidR="003F7E2C" w:rsidRPr="005D41E7" w:rsidRDefault="003F7E2C" w:rsidP="00BE28D4">
      <w:pPr>
        <w:pStyle w:val="outlinehd5"/>
        <w:rPr>
          <w:ins w:id="23216" w:author="Author"/>
        </w:rPr>
      </w:pPr>
      <w:ins w:id="23217" w:author="Author">
        <w:r>
          <w:tab/>
        </w:r>
        <w:r w:rsidRPr="005D41E7">
          <w:t>(1)</w:t>
        </w:r>
        <w:r>
          <w:tab/>
        </w:r>
        <w:r w:rsidRPr="005D41E7">
          <w:t>Zone</w:t>
        </w:r>
        <w:r>
          <w:t>-r</w:t>
        </w:r>
        <w:r w:rsidRPr="005D41E7">
          <w:t>ated Vehicles Vehicle Value Factors</w:t>
        </w:r>
        <w:r>
          <w:t xml:space="preserve"> – </w:t>
        </w:r>
        <w:r w:rsidRPr="005D41E7">
          <w:t xml:space="preserve">Other Than Collision </w:t>
        </w:r>
        <w:proofErr w:type="gramStart"/>
        <w:r>
          <w:t>W</w:t>
        </w:r>
        <w:r w:rsidRPr="005D41E7">
          <w:t>ith</w:t>
        </w:r>
        <w:proofErr w:type="gramEnd"/>
        <w:r w:rsidRPr="005D41E7">
          <w:t xml:space="preserve"> Actual Cash Value Rating</w:t>
        </w:r>
      </w:ins>
    </w:p>
    <w:p w14:paraId="14D8CAA8" w14:textId="77777777" w:rsidR="003F7E2C" w:rsidRDefault="003F7E2C" w:rsidP="00BE28D4">
      <w:pPr>
        <w:pStyle w:val="space4"/>
        <w:rPr>
          <w:ins w:id="23218"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F7E2C" w14:paraId="38725089" w14:textId="77777777" w:rsidTr="00EE1A0A">
        <w:trPr>
          <w:trHeight w:val="190"/>
          <w:ins w:id="23219" w:author="Author"/>
        </w:trPr>
        <w:tc>
          <w:tcPr>
            <w:tcW w:w="1780" w:type="dxa"/>
            <w:gridSpan w:val="2"/>
            <w:tcBorders>
              <w:top w:val="single" w:sz="4" w:space="0" w:color="auto"/>
            </w:tcBorders>
            <w:shd w:val="clear" w:color="auto" w:fill="auto"/>
            <w:vAlign w:val="bottom"/>
          </w:tcPr>
          <w:p w14:paraId="5BE34B6C" w14:textId="77777777" w:rsidR="003F7E2C" w:rsidRPr="008766B6" w:rsidRDefault="003F7E2C" w:rsidP="00BE28D4">
            <w:pPr>
              <w:pStyle w:val="tablehead"/>
              <w:rPr>
                <w:ins w:id="23220" w:author="Author"/>
              </w:rPr>
            </w:pPr>
            <w:ins w:id="23221" w:author="Author">
              <w:r w:rsidRPr="008766B6">
                <w:t>OCN Price Bracket</w:t>
              </w:r>
            </w:ins>
          </w:p>
        </w:tc>
        <w:tc>
          <w:tcPr>
            <w:tcW w:w="680" w:type="dxa"/>
            <w:tcBorders>
              <w:top w:val="single" w:sz="4" w:space="0" w:color="auto"/>
            </w:tcBorders>
            <w:shd w:val="clear" w:color="auto" w:fill="auto"/>
            <w:vAlign w:val="bottom"/>
          </w:tcPr>
          <w:p w14:paraId="39D15782" w14:textId="77777777" w:rsidR="003F7E2C" w:rsidRPr="008766B6" w:rsidRDefault="003F7E2C" w:rsidP="00BE28D4">
            <w:pPr>
              <w:pStyle w:val="tablehead"/>
              <w:rPr>
                <w:ins w:id="23222" w:author="Author"/>
              </w:rPr>
            </w:pPr>
            <w:ins w:id="23223" w:author="Author">
              <w:r w:rsidRPr="008766B6">
                <w:t xml:space="preserve">Current Model Year </w:t>
              </w:r>
            </w:ins>
          </w:p>
        </w:tc>
        <w:tc>
          <w:tcPr>
            <w:tcW w:w="900" w:type="dxa"/>
            <w:tcBorders>
              <w:top w:val="single" w:sz="4" w:space="0" w:color="auto"/>
            </w:tcBorders>
            <w:shd w:val="clear" w:color="auto" w:fill="auto"/>
            <w:vAlign w:val="bottom"/>
          </w:tcPr>
          <w:p w14:paraId="2F16F7EF" w14:textId="77777777" w:rsidR="003F7E2C" w:rsidRPr="008766B6" w:rsidRDefault="003F7E2C" w:rsidP="00BE28D4">
            <w:pPr>
              <w:pStyle w:val="tablehead"/>
              <w:rPr>
                <w:ins w:id="23224" w:author="Author"/>
              </w:rPr>
            </w:pPr>
            <w:ins w:id="23225" w:author="Author">
              <w:r w:rsidRPr="008766B6">
                <w:t xml:space="preserve">First Preceding Model Year </w:t>
              </w:r>
            </w:ins>
          </w:p>
        </w:tc>
        <w:tc>
          <w:tcPr>
            <w:tcW w:w="400" w:type="dxa"/>
            <w:tcBorders>
              <w:top w:val="single" w:sz="4" w:space="0" w:color="auto"/>
            </w:tcBorders>
            <w:shd w:val="clear" w:color="auto" w:fill="auto"/>
            <w:vAlign w:val="bottom"/>
          </w:tcPr>
          <w:p w14:paraId="1F326045" w14:textId="77777777" w:rsidR="003F7E2C" w:rsidRPr="008766B6" w:rsidRDefault="003F7E2C" w:rsidP="00BE28D4">
            <w:pPr>
              <w:pStyle w:val="tablehead"/>
              <w:rPr>
                <w:ins w:id="23226" w:author="Author"/>
              </w:rPr>
            </w:pPr>
            <w:ins w:id="23227" w:author="Author">
              <w:r w:rsidRPr="008766B6">
                <w:t>2nd</w:t>
              </w:r>
            </w:ins>
          </w:p>
        </w:tc>
        <w:tc>
          <w:tcPr>
            <w:tcW w:w="400" w:type="dxa"/>
            <w:tcBorders>
              <w:top w:val="single" w:sz="4" w:space="0" w:color="auto"/>
            </w:tcBorders>
            <w:shd w:val="clear" w:color="auto" w:fill="auto"/>
            <w:vAlign w:val="bottom"/>
          </w:tcPr>
          <w:p w14:paraId="6AA405BD" w14:textId="77777777" w:rsidR="003F7E2C" w:rsidRPr="008766B6" w:rsidRDefault="003F7E2C" w:rsidP="00BE28D4">
            <w:pPr>
              <w:pStyle w:val="tablehead"/>
              <w:rPr>
                <w:ins w:id="23228" w:author="Author"/>
              </w:rPr>
            </w:pPr>
            <w:ins w:id="23229" w:author="Author">
              <w:r w:rsidRPr="008766B6">
                <w:t>3rd</w:t>
              </w:r>
            </w:ins>
          </w:p>
        </w:tc>
        <w:tc>
          <w:tcPr>
            <w:tcW w:w="400" w:type="dxa"/>
            <w:tcBorders>
              <w:top w:val="single" w:sz="4" w:space="0" w:color="auto"/>
            </w:tcBorders>
            <w:shd w:val="clear" w:color="auto" w:fill="auto"/>
            <w:vAlign w:val="bottom"/>
          </w:tcPr>
          <w:p w14:paraId="317D1939" w14:textId="77777777" w:rsidR="003F7E2C" w:rsidRPr="008766B6" w:rsidRDefault="003F7E2C" w:rsidP="00BE28D4">
            <w:pPr>
              <w:pStyle w:val="tablehead"/>
              <w:rPr>
                <w:ins w:id="23230" w:author="Author"/>
              </w:rPr>
            </w:pPr>
            <w:ins w:id="23231" w:author="Author">
              <w:r w:rsidRPr="008766B6">
                <w:t>4th</w:t>
              </w:r>
            </w:ins>
          </w:p>
        </w:tc>
        <w:tc>
          <w:tcPr>
            <w:tcW w:w="400" w:type="dxa"/>
            <w:tcBorders>
              <w:top w:val="single" w:sz="4" w:space="0" w:color="auto"/>
            </w:tcBorders>
            <w:shd w:val="clear" w:color="auto" w:fill="auto"/>
            <w:vAlign w:val="bottom"/>
          </w:tcPr>
          <w:p w14:paraId="273D7953" w14:textId="77777777" w:rsidR="003F7E2C" w:rsidRPr="008766B6" w:rsidRDefault="003F7E2C" w:rsidP="00BE28D4">
            <w:pPr>
              <w:pStyle w:val="tablehead"/>
              <w:rPr>
                <w:ins w:id="23232" w:author="Author"/>
              </w:rPr>
            </w:pPr>
            <w:ins w:id="23233" w:author="Author">
              <w:r w:rsidRPr="008766B6">
                <w:t>5th</w:t>
              </w:r>
            </w:ins>
          </w:p>
        </w:tc>
        <w:tc>
          <w:tcPr>
            <w:tcW w:w="400" w:type="dxa"/>
            <w:tcBorders>
              <w:top w:val="single" w:sz="4" w:space="0" w:color="auto"/>
            </w:tcBorders>
            <w:shd w:val="clear" w:color="auto" w:fill="auto"/>
            <w:vAlign w:val="bottom"/>
          </w:tcPr>
          <w:p w14:paraId="7C6421EA" w14:textId="77777777" w:rsidR="003F7E2C" w:rsidRPr="008766B6" w:rsidRDefault="003F7E2C" w:rsidP="00BE28D4">
            <w:pPr>
              <w:pStyle w:val="tablehead"/>
              <w:rPr>
                <w:ins w:id="23234" w:author="Author"/>
              </w:rPr>
            </w:pPr>
            <w:ins w:id="23235" w:author="Author">
              <w:r w:rsidRPr="008766B6">
                <w:t>6th</w:t>
              </w:r>
            </w:ins>
          </w:p>
        </w:tc>
        <w:tc>
          <w:tcPr>
            <w:tcW w:w="400" w:type="dxa"/>
            <w:tcBorders>
              <w:top w:val="single" w:sz="4" w:space="0" w:color="auto"/>
            </w:tcBorders>
            <w:shd w:val="clear" w:color="auto" w:fill="auto"/>
            <w:vAlign w:val="bottom"/>
          </w:tcPr>
          <w:p w14:paraId="28761A20" w14:textId="77777777" w:rsidR="003F7E2C" w:rsidRPr="008766B6" w:rsidRDefault="003F7E2C" w:rsidP="00BE28D4">
            <w:pPr>
              <w:pStyle w:val="tablehead"/>
              <w:rPr>
                <w:ins w:id="23236" w:author="Author"/>
              </w:rPr>
            </w:pPr>
            <w:ins w:id="23237" w:author="Author">
              <w:r w:rsidRPr="008766B6">
                <w:t>7th</w:t>
              </w:r>
            </w:ins>
          </w:p>
        </w:tc>
        <w:tc>
          <w:tcPr>
            <w:tcW w:w="400" w:type="dxa"/>
            <w:tcBorders>
              <w:top w:val="single" w:sz="4" w:space="0" w:color="auto"/>
            </w:tcBorders>
            <w:shd w:val="clear" w:color="auto" w:fill="auto"/>
            <w:vAlign w:val="bottom"/>
          </w:tcPr>
          <w:p w14:paraId="55D50AE0" w14:textId="77777777" w:rsidR="003F7E2C" w:rsidRPr="008766B6" w:rsidRDefault="003F7E2C" w:rsidP="00BE28D4">
            <w:pPr>
              <w:pStyle w:val="tablehead"/>
              <w:rPr>
                <w:ins w:id="23238" w:author="Author"/>
              </w:rPr>
            </w:pPr>
            <w:ins w:id="23239" w:author="Author">
              <w:r w:rsidRPr="008766B6">
                <w:t>8th</w:t>
              </w:r>
            </w:ins>
          </w:p>
        </w:tc>
        <w:tc>
          <w:tcPr>
            <w:tcW w:w="400" w:type="dxa"/>
            <w:tcBorders>
              <w:top w:val="single" w:sz="4" w:space="0" w:color="auto"/>
            </w:tcBorders>
            <w:shd w:val="clear" w:color="auto" w:fill="auto"/>
            <w:vAlign w:val="bottom"/>
          </w:tcPr>
          <w:p w14:paraId="690F17A0" w14:textId="77777777" w:rsidR="003F7E2C" w:rsidRPr="008766B6" w:rsidRDefault="003F7E2C" w:rsidP="00BE28D4">
            <w:pPr>
              <w:pStyle w:val="tablehead"/>
              <w:rPr>
                <w:ins w:id="23240" w:author="Author"/>
              </w:rPr>
            </w:pPr>
            <w:ins w:id="23241" w:author="Author">
              <w:r w:rsidRPr="008766B6">
                <w:t>9th</w:t>
              </w:r>
            </w:ins>
          </w:p>
        </w:tc>
        <w:tc>
          <w:tcPr>
            <w:tcW w:w="400" w:type="dxa"/>
            <w:tcBorders>
              <w:top w:val="single" w:sz="4" w:space="0" w:color="auto"/>
            </w:tcBorders>
            <w:shd w:val="clear" w:color="auto" w:fill="auto"/>
            <w:vAlign w:val="bottom"/>
          </w:tcPr>
          <w:p w14:paraId="030A56AE" w14:textId="77777777" w:rsidR="003F7E2C" w:rsidRPr="008766B6" w:rsidRDefault="003F7E2C" w:rsidP="00BE28D4">
            <w:pPr>
              <w:pStyle w:val="tablehead"/>
              <w:rPr>
                <w:ins w:id="23242" w:author="Author"/>
              </w:rPr>
            </w:pPr>
            <w:ins w:id="23243" w:author="Author">
              <w:r w:rsidRPr="008766B6">
                <w:t>10th</w:t>
              </w:r>
            </w:ins>
          </w:p>
        </w:tc>
        <w:tc>
          <w:tcPr>
            <w:tcW w:w="400" w:type="dxa"/>
            <w:tcBorders>
              <w:top w:val="single" w:sz="4" w:space="0" w:color="auto"/>
            </w:tcBorders>
            <w:shd w:val="clear" w:color="auto" w:fill="auto"/>
            <w:vAlign w:val="bottom"/>
          </w:tcPr>
          <w:p w14:paraId="3EAC06DC" w14:textId="77777777" w:rsidR="003F7E2C" w:rsidRPr="008766B6" w:rsidRDefault="003F7E2C" w:rsidP="00BE28D4">
            <w:pPr>
              <w:pStyle w:val="tablehead"/>
              <w:rPr>
                <w:ins w:id="23244" w:author="Author"/>
              </w:rPr>
            </w:pPr>
            <w:ins w:id="23245" w:author="Author">
              <w:r w:rsidRPr="008766B6">
                <w:t>11th</w:t>
              </w:r>
            </w:ins>
          </w:p>
        </w:tc>
        <w:tc>
          <w:tcPr>
            <w:tcW w:w="400" w:type="dxa"/>
            <w:tcBorders>
              <w:top w:val="single" w:sz="4" w:space="0" w:color="auto"/>
            </w:tcBorders>
            <w:shd w:val="clear" w:color="auto" w:fill="auto"/>
            <w:vAlign w:val="bottom"/>
          </w:tcPr>
          <w:p w14:paraId="689001DC" w14:textId="77777777" w:rsidR="003F7E2C" w:rsidRPr="008766B6" w:rsidRDefault="003F7E2C" w:rsidP="00BE28D4">
            <w:pPr>
              <w:pStyle w:val="tablehead"/>
              <w:rPr>
                <w:ins w:id="23246" w:author="Author"/>
              </w:rPr>
            </w:pPr>
            <w:ins w:id="23247" w:author="Author">
              <w:r w:rsidRPr="008766B6">
                <w:t>12th</w:t>
              </w:r>
            </w:ins>
          </w:p>
        </w:tc>
        <w:tc>
          <w:tcPr>
            <w:tcW w:w="400" w:type="dxa"/>
            <w:tcBorders>
              <w:top w:val="single" w:sz="4" w:space="0" w:color="auto"/>
            </w:tcBorders>
            <w:shd w:val="clear" w:color="auto" w:fill="auto"/>
            <w:vAlign w:val="bottom"/>
          </w:tcPr>
          <w:p w14:paraId="77A440E4" w14:textId="77777777" w:rsidR="003F7E2C" w:rsidRPr="008766B6" w:rsidRDefault="003F7E2C" w:rsidP="00BE28D4">
            <w:pPr>
              <w:pStyle w:val="tablehead"/>
              <w:rPr>
                <w:ins w:id="23248" w:author="Author"/>
              </w:rPr>
            </w:pPr>
            <w:ins w:id="23249" w:author="Author">
              <w:r w:rsidRPr="008766B6">
                <w:t>13th</w:t>
              </w:r>
            </w:ins>
          </w:p>
        </w:tc>
        <w:tc>
          <w:tcPr>
            <w:tcW w:w="400" w:type="dxa"/>
            <w:tcBorders>
              <w:top w:val="single" w:sz="4" w:space="0" w:color="auto"/>
            </w:tcBorders>
            <w:shd w:val="clear" w:color="auto" w:fill="auto"/>
            <w:vAlign w:val="bottom"/>
          </w:tcPr>
          <w:p w14:paraId="735A6136" w14:textId="77777777" w:rsidR="003F7E2C" w:rsidRPr="008766B6" w:rsidRDefault="003F7E2C" w:rsidP="00BE28D4">
            <w:pPr>
              <w:pStyle w:val="tablehead"/>
              <w:rPr>
                <w:ins w:id="23250" w:author="Author"/>
              </w:rPr>
            </w:pPr>
            <w:ins w:id="23251" w:author="Author">
              <w:r w:rsidRPr="008766B6">
                <w:t>14th</w:t>
              </w:r>
            </w:ins>
          </w:p>
        </w:tc>
        <w:tc>
          <w:tcPr>
            <w:tcW w:w="400" w:type="dxa"/>
            <w:tcBorders>
              <w:top w:val="single" w:sz="4" w:space="0" w:color="auto"/>
            </w:tcBorders>
            <w:shd w:val="clear" w:color="auto" w:fill="auto"/>
            <w:vAlign w:val="bottom"/>
          </w:tcPr>
          <w:p w14:paraId="6D505484" w14:textId="77777777" w:rsidR="003F7E2C" w:rsidRPr="008766B6" w:rsidRDefault="003F7E2C" w:rsidP="00BE28D4">
            <w:pPr>
              <w:pStyle w:val="tablehead"/>
              <w:rPr>
                <w:ins w:id="23252" w:author="Author"/>
              </w:rPr>
            </w:pPr>
            <w:ins w:id="23253" w:author="Author">
              <w:r w:rsidRPr="008766B6">
                <w:t>15th</w:t>
              </w:r>
            </w:ins>
          </w:p>
        </w:tc>
        <w:tc>
          <w:tcPr>
            <w:tcW w:w="400" w:type="dxa"/>
            <w:tcBorders>
              <w:top w:val="single" w:sz="4" w:space="0" w:color="auto"/>
            </w:tcBorders>
            <w:shd w:val="clear" w:color="auto" w:fill="auto"/>
            <w:vAlign w:val="bottom"/>
          </w:tcPr>
          <w:p w14:paraId="3DC74E8E" w14:textId="77777777" w:rsidR="003F7E2C" w:rsidRPr="008766B6" w:rsidRDefault="003F7E2C" w:rsidP="00BE28D4">
            <w:pPr>
              <w:pStyle w:val="tablehead"/>
              <w:rPr>
                <w:ins w:id="23254" w:author="Author"/>
              </w:rPr>
            </w:pPr>
            <w:ins w:id="23255" w:author="Author">
              <w:r w:rsidRPr="008766B6">
                <w:t>16th</w:t>
              </w:r>
            </w:ins>
          </w:p>
        </w:tc>
        <w:tc>
          <w:tcPr>
            <w:tcW w:w="400" w:type="dxa"/>
            <w:tcBorders>
              <w:top w:val="single" w:sz="4" w:space="0" w:color="auto"/>
            </w:tcBorders>
            <w:shd w:val="clear" w:color="auto" w:fill="auto"/>
            <w:vAlign w:val="bottom"/>
          </w:tcPr>
          <w:p w14:paraId="221D6824" w14:textId="77777777" w:rsidR="003F7E2C" w:rsidRPr="008766B6" w:rsidRDefault="003F7E2C" w:rsidP="00BE28D4">
            <w:pPr>
              <w:pStyle w:val="tablehead"/>
              <w:rPr>
                <w:ins w:id="23256" w:author="Author"/>
              </w:rPr>
            </w:pPr>
            <w:ins w:id="23257" w:author="Author">
              <w:r w:rsidRPr="008766B6">
                <w:t>17th</w:t>
              </w:r>
            </w:ins>
          </w:p>
        </w:tc>
        <w:tc>
          <w:tcPr>
            <w:tcW w:w="400" w:type="dxa"/>
            <w:tcBorders>
              <w:top w:val="single" w:sz="4" w:space="0" w:color="auto"/>
            </w:tcBorders>
            <w:shd w:val="clear" w:color="auto" w:fill="auto"/>
            <w:vAlign w:val="bottom"/>
          </w:tcPr>
          <w:p w14:paraId="5D30FCA7" w14:textId="77777777" w:rsidR="003F7E2C" w:rsidRPr="008766B6" w:rsidRDefault="003F7E2C" w:rsidP="00BE28D4">
            <w:pPr>
              <w:pStyle w:val="tablehead"/>
              <w:rPr>
                <w:ins w:id="23258" w:author="Author"/>
              </w:rPr>
            </w:pPr>
            <w:ins w:id="23259" w:author="Author">
              <w:r w:rsidRPr="008766B6">
                <w:t>18th</w:t>
              </w:r>
            </w:ins>
          </w:p>
        </w:tc>
        <w:tc>
          <w:tcPr>
            <w:tcW w:w="400" w:type="dxa"/>
            <w:tcBorders>
              <w:top w:val="single" w:sz="4" w:space="0" w:color="auto"/>
            </w:tcBorders>
            <w:shd w:val="clear" w:color="auto" w:fill="auto"/>
            <w:vAlign w:val="bottom"/>
          </w:tcPr>
          <w:p w14:paraId="3B5968C3" w14:textId="77777777" w:rsidR="003F7E2C" w:rsidRPr="008766B6" w:rsidRDefault="003F7E2C" w:rsidP="00BE28D4">
            <w:pPr>
              <w:pStyle w:val="tablehead"/>
              <w:rPr>
                <w:ins w:id="23260" w:author="Author"/>
              </w:rPr>
            </w:pPr>
            <w:ins w:id="23261" w:author="Author">
              <w:r w:rsidRPr="008766B6">
                <w:t>19th</w:t>
              </w:r>
            </w:ins>
          </w:p>
        </w:tc>
        <w:tc>
          <w:tcPr>
            <w:tcW w:w="400" w:type="dxa"/>
            <w:tcBorders>
              <w:top w:val="single" w:sz="4" w:space="0" w:color="auto"/>
            </w:tcBorders>
            <w:shd w:val="clear" w:color="auto" w:fill="auto"/>
            <w:vAlign w:val="bottom"/>
          </w:tcPr>
          <w:p w14:paraId="7014CF5D" w14:textId="77777777" w:rsidR="003F7E2C" w:rsidRPr="008766B6" w:rsidRDefault="003F7E2C" w:rsidP="00BE28D4">
            <w:pPr>
              <w:pStyle w:val="tablehead"/>
              <w:rPr>
                <w:ins w:id="23262" w:author="Author"/>
              </w:rPr>
            </w:pPr>
            <w:ins w:id="23263" w:author="Author">
              <w:r w:rsidRPr="008766B6">
                <w:t>20th</w:t>
              </w:r>
            </w:ins>
          </w:p>
        </w:tc>
        <w:tc>
          <w:tcPr>
            <w:tcW w:w="400" w:type="dxa"/>
            <w:tcBorders>
              <w:top w:val="single" w:sz="4" w:space="0" w:color="auto"/>
            </w:tcBorders>
            <w:shd w:val="clear" w:color="auto" w:fill="auto"/>
            <w:vAlign w:val="bottom"/>
          </w:tcPr>
          <w:p w14:paraId="69640A69" w14:textId="77777777" w:rsidR="003F7E2C" w:rsidRPr="008766B6" w:rsidRDefault="003F7E2C" w:rsidP="00BE28D4">
            <w:pPr>
              <w:pStyle w:val="tablehead"/>
              <w:rPr>
                <w:ins w:id="23264" w:author="Author"/>
              </w:rPr>
            </w:pPr>
            <w:ins w:id="23265" w:author="Author">
              <w:r w:rsidRPr="008766B6">
                <w:t>21st</w:t>
              </w:r>
            </w:ins>
          </w:p>
        </w:tc>
        <w:tc>
          <w:tcPr>
            <w:tcW w:w="440" w:type="dxa"/>
            <w:tcBorders>
              <w:top w:val="single" w:sz="4" w:space="0" w:color="auto"/>
            </w:tcBorders>
            <w:shd w:val="clear" w:color="auto" w:fill="auto"/>
            <w:vAlign w:val="bottom"/>
          </w:tcPr>
          <w:p w14:paraId="3DF04014" w14:textId="77777777" w:rsidR="003F7E2C" w:rsidRPr="008766B6" w:rsidRDefault="003F7E2C" w:rsidP="00BE28D4">
            <w:pPr>
              <w:pStyle w:val="tablehead"/>
              <w:rPr>
                <w:ins w:id="23266" w:author="Author"/>
              </w:rPr>
            </w:pPr>
            <w:ins w:id="23267" w:author="Author">
              <w:r w:rsidRPr="008766B6">
                <w:t>22nd</w:t>
              </w:r>
            </w:ins>
          </w:p>
        </w:tc>
        <w:tc>
          <w:tcPr>
            <w:tcW w:w="400" w:type="dxa"/>
            <w:tcBorders>
              <w:top w:val="single" w:sz="4" w:space="0" w:color="auto"/>
            </w:tcBorders>
            <w:shd w:val="clear" w:color="auto" w:fill="auto"/>
            <w:vAlign w:val="bottom"/>
          </w:tcPr>
          <w:p w14:paraId="44D70240" w14:textId="77777777" w:rsidR="003F7E2C" w:rsidRPr="008766B6" w:rsidRDefault="003F7E2C" w:rsidP="00BE28D4">
            <w:pPr>
              <w:pStyle w:val="tablehead"/>
              <w:rPr>
                <w:ins w:id="23268" w:author="Author"/>
              </w:rPr>
            </w:pPr>
            <w:ins w:id="23269" w:author="Author">
              <w:r w:rsidRPr="008766B6">
                <w:t>23rd</w:t>
              </w:r>
            </w:ins>
          </w:p>
        </w:tc>
        <w:tc>
          <w:tcPr>
            <w:tcW w:w="400" w:type="dxa"/>
            <w:tcBorders>
              <w:top w:val="single" w:sz="4" w:space="0" w:color="auto"/>
            </w:tcBorders>
            <w:shd w:val="clear" w:color="auto" w:fill="auto"/>
            <w:vAlign w:val="bottom"/>
          </w:tcPr>
          <w:p w14:paraId="077E39EE" w14:textId="77777777" w:rsidR="003F7E2C" w:rsidRPr="008766B6" w:rsidRDefault="003F7E2C" w:rsidP="00BE28D4">
            <w:pPr>
              <w:pStyle w:val="tablehead"/>
              <w:rPr>
                <w:ins w:id="23270" w:author="Author"/>
              </w:rPr>
            </w:pPr>
            <w:ins w:id="23271" w:author="Author">
              <w:r w:rsidRPr="008766B6">
                <w:t>24th</w:t>
              </w:r>
            </w:ins>
          </w:p>
        </w:tc>
        <w:tc>
          <w:tcPr>
            <w:tcW w:w="400" w:type="dxa"/>
            <w:tcBorders>
              <w:top w:val="single" w:sz="4" w:space="0" w:color="auto"/>
            </w:tcBorders>
            <w:shd w:val="clear" w:color="auto" w:fill="auto"/>
            <w:vAlign w:val="bottom"/>
          </w:tcPr>
          <w:p w14:paraId="1081096D" w14:textId="77777777" w:rsidR="003F7E2C" w:rsidRPr="008766B6" w:rsidRDefault="003F7E2C" w:rsidP="00BE28D4">
            <w:pPr>
              <w:pStyle w:val="tablehead"/>
              <w:rPr>
                <w:ins w:id="23272" w:author="Author"/>
              </w:rPr>
            </w:pPr>
            <w:ins w:id="23273" w:author="Author">
              <w:r w:rsidRPr="008766B6">
                <w:t>25th</w:t>
              </w:r>
            </w:ins>
          </w:p>
        </w:tc>
        <w:tc>
          <w:tcPr>
            <w:tcW w:w="400" w:type="dxa"/>
            <w:tcBorders>
              <w:top w:val="single" w:sz="4" w:space="0" w:color="auto"/>
            </w:tcBorders>
            <w:shd w:val="clear" w:color="auto" w:fill="auto"/>
            <w:vAlign w:val="bottom"/>
          </w:tcPr>
          <w:p w14:paraId="41534349" w14:textId="77777777" w:rsidR="003F7E2C" w:rsidRPr="008766B6" w:rsidRDefault="003F7E2C" w:rsidP="00BE28D4">
            <w:pPr>
              <w:pStyle w:val="tablehead"/>
              <w:rPr>
                <w:ins w:id="23274" w:author="Author"/>
              </w:rPr>
            </w:pPr>
            <w:ins w:id="23275" w:author="Author">
              <w:r w:rsidRPr="008766B6">
                <w:t>26th</w:t>
              </w:r>
            </w:ins>
          </w:p>
        </w:tc>
        <w:tc>
          <w:tcPr>
            <w:tcW w:w="460" w:type="dxa"/>
            <w:tcBorders>
              <w:top w:val="single" w:sz="4" w:space="0" w:color="auto"/>
            </w:tcBorders>
            <w:shd w:val="clear" w:color="auto" w:fill="auto"/>
            <w:vAlign w:val="bottom"/>
          </w:tcPr>
          <w:p w14:paraId="32491333" w14:textId="77777777" w:rsidR="003F7E2C" w:rsidRPr="008766B6" w:rsidRDefault="003F7E2C" w:rsidP="00BE28D4">
            <w:pPr>
              <w:pStyle w:val="tablehead"/>
              <w:rPr>
                <w:ins w:id="23276" w:author="Author"/>
              </w:rPr>
            </w:pPr>
            <w:ins w:id="23277" w:author="Author">
              <w:r w:rsidRPr="008766B6">
                <w:t>27th and older</w:t>
              </w:r>
            </w:ins>
          </w:p>
        </w:tc>
      </w:tr>
      <w:tr w:rsidR="003F7E2C" w14:paraId="0BCCD7FF" w14:textId="77777777" w:rsidTr="00EE1A0A">
        <w:trPr>
          <w:trHeight w:val="190"/>
          <w:ins w:id="23278" w:author="Author"/>
        </w:trPr>
        <w:tc>
          <w:tcPr>
            <w:tcW w:w="200" w:type="dxa"/>
            <w:tcBorders>
              <w:right w:val="nil"/>
            </w:tcBorders>
            <w:shd w:val="clear" w:color="auto" w:fill="auto"/>
            <w:vAlign w:val="bottom"/>
          </w:tcPr>
          <w:p w14:paraId="14887CC7" w14:textId="77777777" w:rsidR="003F7E2C" w:rsidRPr="00003565" w:rsidRDefault="003F7E2C" w:rsidP="00BE28D4">
            <w:pPr>
              <w:pStyle w:val="tabletext11"/>
              <w:jc w:val="right"/>
              <w:rPr>
                <w:ins w:id="23279" w:author="Author"/>
              </w:rPr>
            </w:pPr>
            <w:ins w:id="23280" w:author="Author">
              <w:r>
                <w:t>$</w:t>
              </w:r>
            </w:ins>
          </w:p>
        </w:tc>
        <w:tc>
          <w:tcPr>
            <w:tcW w:w="1580" w:type="dxa"/>
            <w:tcBorders>
              <w:left w:val="nil"/>
            </w:tcBorders>
            <w:shd w:val="clear" w:color="auto" w:fill="auto"/>
            <w:vAlign w:val="bottom"/>
          </w:tcPr>
          <w:p w14:paraId="53278C13" w14:textId="77777777" w:rsidR="003F7E2C" w:rsidRPr="00003565" w:rsidRDefault="003F7E2C" w:rsidP="00BE28D4">
            <w:pPr>
              <w:pStyle w:val="tabletext11"/>
              <w:tabs>
                <w:tab w:val="decimal" w:pos="640"/>
              </w:tabs>
              <w:rPr>
                <w:ins w:id="23281" w:author="Author"/>
              </w:rPr>
            </w:pPr>
            <w:ins w:id="23282" w:author="Author">
              <w:r w:rsidRPr="00003565">
                <w:t>0 to 999</w:t>
              </w:r>
            </w:ins>
          </w:p>
        </w:tc>
        <w:tc>
          <w:tcPr>
            <w:tcW w:w="680" w:type="dxa"/>
            <w:shd w:val="clear" w:color="auto" w:fill="auto"/>
            <w:noWrap/>
            <w:vAlign w:val="bottom"/>
          </w:tcPr>
          <w:p w14:paraId="2F358E12" w14:textId="77777777" w:rsidR="003F7E2C" w:rsidRDefault="003F7E2C" w:rsidP="00BE28D4">
            <w:pPr>
              <w:pStyle w:val="tabletext11"/>
              <w:jc w:val="center"/>
              <w:rPr>
                <w:ins w:id="23283" w:author="Author"/>
              </w:rPr>
            </w:pPr>
            <w:ins w:id="23284" w:author="Author">
              <w:r>
                <w:t>0.24</w:t>
              </w:r>
            </w:ins>
          </w:p>
        </w:tc>
        <w:tc>
          <w:tcPr>
            <w:tcW w:w="900" w:type="dxa"/>
            <w:shd w:val="clear" w:color="auto" w:fill="auto"/>
            <w:noWrap/>
            <w:vAlign w:val="bottom"/>
          </w:tcPr>
          <w:p w14:paraId="349801DC" w14:textId="77777777" w:rsidR="003F7E2C" w:rsidRDefault="003F7E2C" w:rsidP="00BE28D4">
            <w:pPr>
              <w:pStyle w:val="tabletext11"/>
              <w:jc w:val="center"/>
              <w:rPr>
                <w:ins w:id="23285" w:author="Author"/>
              </w:rPr>
            </w:pPr>
            <w:ins w:id="23286" w:author="Author">
              <w:r>
                <w:t>0.24</w:t>
              </w:r>
            </w:ins>
          </w:p>
        </w:tc>
        <w:tc>
          <w:tcPr>
            <w:tcW w:w="400" w:type="dxa"/>
            <w:shd w:val="clear" w:color="auto" w:fill="auto"/>
            <w:noWrap/>
            <w:vAlign w:val="bottom"/>
          </w:tcPr>
          <w:p w14:paraId="468C2D0A" w14:textId="77777777" w:rsidR="003F7E2C" w:rsidRDefault="003F7E2C" w:rsidP="00BE28D4">
            <w:pPr>
              <w:pStyle w:val="tabletext11"/>
              <w:jc w:val="center"/>
              <w:rPr>
                <w:ins w:id="23287" w:author="Author"/>
              </w:rPr>
            </w:pPr>
            <w:ins w:id="23288" w:author="Author">
              <w:r>
                <w:t>0.24</w:t>
              </w:r>
            </w:ins>
          </w:p>
        </w:tc>
        <w:tc>
          <w:tcPr>
            <w:tcW w:w="400" w:type="dxa"/>
            <w:shd w:val="clear" w:color="auto" w:fill="auto"/>
            <w:noWrap/>
            <w:vAlign w:val="bottom"/>
          </w:tcPr>
          <w:p w14:paraId="0AA8A37D" w14:textId="77777777" w:rsidR="003F7E2C" w:rsidRDefault="003F7E2C" w:rsidP="00BE28D4">
            <w:pPr>
              <w:pStyle w:val="tabletext11"/>
              <w:jc w:val="center"/>
              <w:rPr>
                <w:ins w:id="23289" w:author="Author"/>
              </w:rPr>
            </w:pPr>
            <w:ins w:id="23290" w:author="Author">
              <w:r>
                <w:t>0.23</w:t>
              </w:r>
            </w:ins>
          </w:p>
        </w:tc>
        <w:tc>
          <w:tcPr>
            <w:tcW w:w="400" w:type="dxa"/>
            <w:shd w:val="clear" w:color="auto" w:fill="auto"/>
            <w:noWrap/>
            <w:vAlign w:val="bottom"/>
          </w:tcPr>
          <w:p w14:paraId="0294B780" w14:textId="77777777" w:rsidR="003F7E2C" w:rsidRDefault="003F7E2C" w:rsidP="00BE28D4">
            <w:pPr>
              <w:pStyle w:val="tabletext11"/>
              <w:jc w:val="center"/>
              <w:rPr>
                <w:ins w:id="23291" w:author="Author"/>
              </w:rPr>
            </w:pPr>
            <w:ins w:id="23292" w:author="Author">
              <w:r>
                <w:t>0.22</w:t>
              </w:r>
            </w:ins>
          </w:p>
        </w:tc>
        <w:tc>
          <w:tcPr>
            <w:tcW w:w="400" w:type="dxa"/>
            <w:shd w:val="clear" w:color="auto" w:fill="auto"/>
            <w:noWrap/>
            <w:vAlign w:val="bottom"/>
          </w:tcPr>
          <w:p w14:paraId="1E5048BF" w14:textId="77777777" w:rsidR="003F7E2C" w:rsidRDefault="003F7E2C" w:rsidP="00BE28D4">
            <w:pPr>
              <w:pStyle w:val="tabletext11"/>
              <w:jc w:val="center"/>
              <w:rPr>
                <w:ins w:id="23293" w:author="Author"/>
              </w:rPr>
            </w:pPr>
            <w:ins w:id="23294" w:author="Author">
              <w:r>
                <w:t>0.20</w:t>
              </w:r>
            </w:ins>
          </w:p>
        </w:tc>
        <w:tc>
          <w:tcPr>
            <w:tcW w:w="400" w:type="dxa"/>
            <w:shd w:val="clear" w:color="auto" w:fill="auto"/>
            <w:noWrap/>
            <w:vAlign w:val="bottom"/>
          </w:tcPr>
          <w:p w14:paraId="0903976B" w14:textId="77777777" w:rsidR="003F7E2C" w:rsidRDefault="003F7E2C" w:rsidP="00BE28D4">
            <w:pPr>
              <w:pStyle w:val="tabletext11"/>
              <w:jc w:val="center"/>
              <w:rPr>
                <w:ins w:id="23295" w:author="Author"/>
              </w:rPr>
            </w:pPr>
            <w:ins w:id="23296" w:author="Author">
              <w:r>
                <w:t>0.19</w:t>
              </w:r>
            </w:ins>
          </w:p>
        </w:tc>
        <w:tc>
          <w:tcPr>
            <w:tcW w:w="400" w:type="dxa"/>
            <w:shd w:val="clear" w:color="auto" w:fill="auto"/>
            <w:noWrap/>
            <w:vAlign w:val="bottom"/>
          </w:tcPr>
          <w:p w14:paraId="69D487AF" w14:textId="77777777" w:rsidR="003F7E2C" w:rsidRDefault="003F7E2C" w:rsidP="00BE28D4">
            <w:pPr>
              <w:pStyle w:val="tabletext11"/>
              <w:jc w:val="center"/>
              <w:rPr>
                <w:ins w:id="23297" w:author="Author"/>
              </w:rPr>
            </w:pPr>
            <w:ins w:id="23298" w:author="Author">
              <w:r>
                <w:t>0.18</w:t>
              </w:r>
            </w:ins>
          </w:p>
        </w:tc>
        <w:tc>
          <w:tcPr>
            <w:tcW w:w="400" w:type="dxa"/>
            <w:shd w:val="clear" w:color="auto" w:fill="auto"/>
            <w:noWrap/>
            <w:vAlign w:val="bottom"/>
          </w:tcPr>
          <w:p w14:paraId="19663E09" w14:textId="77777777" w:rsidR="003F7E2C" w:rsidRDefault="003F7E2C" w:rsidP="00BE28D4">
            <w:pPr>
              <w:pStyle w:val="tabletext11"/>
              <w:jc w:val="center"/>
              <w:rPr>
                <w:ins w:id="23299" w:author="Author"/>
              </w:rPr>
            </w:pPr>
            <w:ins w:id="23300" w:author="Author">
              <w:r>
                <w:t>0.17</w:t>
              </w:r>
            </w:ins>
          </w:p>
        </w:tc>
        <w:tc>
          <w:tcPr>
            <w:tcW w:w="400" w:type="dxa"/>
            <w:shd w:val="clear" w:color="auto" w:fill="auto"/>
            <w:noWrap/>
            <w:vAlign w:val="bottom"/>
          </w:tcPr>
          <w:p w14:paraId="0266A39C" w14:textId="77777777" w:rsidR="003F7E2C" w:rsidRDefault="003F7E2C" w:rsidP="00BE28D4">
            <w:pPr>
              <w:pStyle w:val="tabletext11"/>
              <w:jc w:val="center"/>
              <w:rPr>
                <w:ins w:id="23301" w:author="Author"/>
              </w:rPr>
            </w:pPr>
            <w:ins w:id="23302" w:author="Author">
              <w:r>
                <w:t>0.16</w:t>
              </w:r>
            </w:ins>
          </w:p>
        </w:tc>
        <w:tc>
          <w:tcPr>
            <w:tcW w:w="400" w:type="dxa"/>
            <w:shd w:val="clear" w:color="auto" w:fill="auto"/>
            <w:noWrap/>
            <w:vAlign w:val="bottom"/>
          </w:tcPr>
          <w:p w14:paraId="369F3DF6" w14:textId="77777777" w:rsidR="003F7E2C" w:rsidRDefault="003F7E2C" w:rsidP="00BE28D4">
            <w:pPr>
              <w:pStyle w:val="tabletext11"/>
              <w:jc w:val="center"/>
              <w:rPr>
                <w:ins w:id="23303" w:author="Author"/>
              </w:rPr>
            </w:pPr>
            <w:ins w:id="23304" w:author="Author">
              <w:r>
                <w:t>0.15</w:t>
              </w:r>
            </w:ins>
          </w:p>
        </w:tc>
        <w:tc>
          <w:tcPr>
            <w:tcW w:w="400" w:type="dxa"/>
            <w:shd w:val="clear" w:color="auto" w:fill="auto"/>
            <w:noWrap/>
            <w:vAlign w:val="bottom"/>
          </w:tcPr>
          <w:p w14:paraId="1618D93E" w14:textId="77777777" w:rsidR="003F7E2C" w:rsidRDefault="003F7E2C" w:rsidP="00BE28D4">
            <w:pPr>
              <w:pStyle w:val="tabletext11"/>
              <w:jc w:val="center"/>
              <w:rPr>
                <w:ins w:id="23305" w:author="Author"/>
              </w:rPr>
            </w:pPr>
            <w:ins w:id="23306" w:author="Author">
              <w:r>
                <w:t>0.14</w:t>
              </w:r>
            </w:ins>
          </w:p>
        </w:tc>
        <w:tc>
          <w:tcPr>
            <w:tcW w:w="400" w:type="dxa"/>
            <w:shd w:val="clear" w:color="auto" w:fill="auto"/>
            <w:noWrap/>
            <w:vAlign w:val="bottom"/>
          </w:tcPr>
          <w:p w14:paraId="5252E5F5" w14:textId="77777777" w:rsidR="003F7E2C" w:rsidRDefault="003F7E2C" w:rsidP="00BE28D4">
            <w:pPr>
              <w:pStyle w:val="tabletext11"/>
              <w:jc w:val="center"/>
              <w:rPr>
                <w:ins w:id="23307" w:author="Author"/>
              </w:rPr>
            </w:pPr>
            <w:ins w:id="23308" w:author="Author">
              <w:r>
                <w:t>0.14</w:t>
              </w:r>
            </w:ins>
          </w:p>
        </w:tc>
        <w:tc>
          <w:tcPr>
            <w:tcW w:w="400" w:type="dxa"/>
            <w:shd w:val="clear" w:color="auto" w:fill="auto"/>
            <w:noWrap/>
            <w:vAlign w:val="bottom"/>
          </w:tcPr>
          <w:p w14:paraId="514CB7F4" w14:textId="77777777" w:rsidR="003F7E2C" w:rsidRDefault="003F7E2C" w:rsidP="00BE28D4">
            <w:pPr>
              <w:pStyle w:val="tabletext11"/>
              <w:jc w:val="center"/>
              <w:rPr>
                <w:ins w:id="23309" w:author="Author"/>
              </w:rPr>
            </w:pPr>
            <w:ins w:id="23310" w:author="Author">
              <w:r>
                <w:t>0.13</w:t>
              </w:r>
            </w:ins>
          </w:p>
        </w:tc>
        <w:tc>
          <w:tcPr>
            <w:tcW w:w="400" w:type="dxa"/>
            <w:shd w:val="clear" w:color="auto" w:fill="auto"/>
            <w:noWrap/>
            <w:vAlign w:val="bottom"/>
          </w:tcPr>
          <w:p w14:paraId="0739DE37" w14:textId="77777777" w:rsidR="003F7E2C" w:rsidRDefault="003F7E2C" w:rsidP="00BE28D4">
            <w:pPr>
              <w:pStyle w:val="tabletext11"/>
              <w:jc w:val="center"/>
              <w:rPr>
                <w:ins w:id="23311" w:author="Author"/>
              </w:rPr>
            </w:pPr>
            <w:ins w:id="23312" w:author="Author">
              <w:r>
                <w:t>0.13</w:t>
              </w:r>
            </w:ins>
          </w:p>
        </w:tc>
        <w:tc>
          <w:tcPr>
            <w:tcW w:w="400" w:type="dxa"/>
            <w:shd w:val="clear" w:color="auto" w:fill="auto"/>
            <w:noWrap/>
            <w:vAlign w:val="bottom"/>
          </w:tcPr>
          <w:p w14:paraId="520E9DE6" w14:textId="77777777" w:rsidR="003F7E2C" w:rsidRDefault="003F7E2C" w:rsidP="00BE28D4">
            <w:pPr>
              <w:pStyle w:val="tabletext11"/>
              <w:jc w:val="center"/>
              <w:rPr>
                <w:ins w:id="23313" w:author="Author"/>
              </w:rPr>
            </w:pPr>
            <w:ins w:id="23314" w:author="Author">
              <w:r>
                <w:t>0.12</w:t>
              </w:r>
            </w:ins>
          </w:p>
        </w:tc>
        <w:tc>
          <w:tcPr>
            <w:tcW w:w="400" w:type="dxa"/>
            <w:shd w:val="clear" w:color="auto" w:fill="auto"/>
            <w:noWrap/>
            <w:vAlign w:val="bottom"/>
          </w:tcPr>
          <w:p w14:paraId="15CC6A0E" w14:textId="77777777" w:rsidR="003F7E2C" w:rsidRDefault="003F7E2C" w:rsidP="00BE28D4">
            <w:pPr>
              <w:pStyle w:val="tabletext11"/>
              <w:jc w:val="center"/>
              <w:rPr>
                <w:ins w:id="23315" w:author="Author"/>
              </w:rPr>
            </w:pPr>
            <w:ins w:id="23316" w:author="Author">
              <w:r>
                <w:t>0.12</w:t>
              </w:r>
            </w:ins>
          </w:p>
        </w:tc>
        <w:tc>
          <w:tcPr>
            <w:tcW w:w="400" w:type="dxa"/>
            <w:shd w:val="clear" w:color="auto" w:fill="auto"/>
            <w:noWrap/>
            <w:vAlign w:val="bottom"/>
          </w:tcPr>
          <w:p w14:paraId="5E0D6B55" w14:textId="77777777" w:rsidR="003F7E2C" w:rsidRDefault="003F7E2C" w:rsidP="00BE28D4">
            <w:pPr>
              <w:pStyle w:val="tabletext11"/>
              <w:jc w:val="center"/>
              <w:rPr>
                <w:ins w:id="23317" w:author="Author"/>
              </w:rPr>
            </w:pPr>
            <w:ins w:id="23318" w:author="Author">
              <w:r>
                <w:t>0.11</w:t>
              </w:r>
            </w:ins>
          </w:p>
        </w:tc>
        <w:tc>
          <w:tcPr>
            <w:tcW w:w="400" w:type="dxa"/>
            <w:shd w:val="clear" w:color="auto" w:fill="auto"/>
            <w:noWrap/>
            <w:vAlign w:val="bottom"/>
          </w:tcPr>
          <w:p w14:paraId="43DB8A53" w14:textId="77777777" w:rsidR="003F7E2C" w:rsidRDefault="003F7E2C" w:rsidP="00BE28D4">
            <w:pPr>
              <w:pStyle w:val="tabletext11"/>
              <w:jc w:val="center"/>
              <w:rPr>
                <w:ins w:id="23319" w:author="Author"/>
              </w:rPr>
            </w:pPr>
            <w:ins w:id="23320" w:author="Author">
              <w:r>
                <w:t>0.11</w:t>
              </w:r>
            </w:ins>
          </w:p>
        </w:tc>
        <w:tc>
          <w:tcPr>
            <w:tcW w:w="400" w:type="dxa"/>
            <w:shd w:val="clear" w:color="auto" w:fill="auto"/>
            <w:noWrap/>
            <w:vAlign w:val="bottom"/>
          </w:tcPr>
          <w:p w14:paraId="585661F3" w14:textId="77777777" w:rsidR="003F7E2C" w:rsidRDefault="003F7E2C" w:rsidP="00BE28D4">
            <w:pPr>
              <w:pStyle w:val="tabletext11"/>
              <w:jc w:val="center"/>
              <w:rPr>
                <w:ins w:id="23321" w:author="Author"/>
              </w:rPr>
            </w:pPr>
            <w:ins w:id="23322" w:author="Author">
              <w:r>
                <w:t>0.10</w:t>
              </w:r>
            </w:ins>
          </w:p>
        </w:tc>
        <w:tc>
          <w:tcPr>
            <w:tcW w:w="400" w:type="dxa"/>
            <w:shd w:val="clear" w:color="auto" w:fill="auto"/>
            <w:noWrap/>
            <w:vAlign w:val="bottom"/>
          </w:tcPr>
          <w:p w14:paraId="04F89247" w14:textId="77777777" w:rsidR="003F7E2C" w:rsidRDefault="003F7E2C" w:rsidP="00BE28D4">
            <w:pPr>
              <w:pStyle w:val="tabletext11"/>
              <w:jc w:val="center"/>
              <w:rPr>
                <w:ins w:id="23323" w:author="Author"/>
              </w:rPr>
            </w:pPr>
            <w:ins w:id="23324" w:author="Author">
              <w:r>
                <w:t>0.10</w:t>
              </w:r>
            </w:ins>
          </w:p>
        </w:tc>
        <w:tc>
          <w:tcPr>
            <w:tcW w:w="400" w:type="dxa"/>
            <w:shd w:val="clear" w:color="auto" w:fill="auto"/>
            <w:noWrap/>
            <w:vAlign w:val="bottom"/>
          </w:tcPr>
          <w:p w14:paraId="4F106FF4" w14:textId="77777777" w:rsidR="003F7E2C" w:rsidRDefault="003F7E2C" w:rsidP="00BE28D4">
            <w:pPr>
              <w:pStyle w:val="tabletext11"/>
              <w:jc w:val="center"/>
              <w:rPr>
                <w:ins w:id="23325" w:author="Author"/>
              </w:rPr>
            </w:pPr>
            <w:ins w:id="23326" w:author="Author">
              <w:r>
                <w:t>0.10</w:t>
              </w:r>
            </w:ins>
          </w:p>
        </w:tc>
        <w:tc>
          <w:tcPr>
            <w:tcW w:w="440" w:type="dxa"/>
            <w:shd w:val="clear" w:color="auto" w:fill="auto"/>
            <w:noWrap/>
            <w:vAlign w:val="bottom"/>
          </w:tcPr>
          <w:p w14:paraId="44A3CC64" w14:textId="77777777" w:rsidR="003F7E2C" w:rsidRDefault="003F7E2C" w:rsidP="00BE28D4">
            <w:pPr>
              <w:pStyle w:val="tabletext11"/>
              <w:jc w:val="center"/>
              <w:rPr>
                <w:ins w:id="23327" w:author="Author"/>
              </w:rPr>
            </w:pPr>
            <w:ins w:id="23328" w:author="Author">
              <w:r>
                <w:t>0.09</w:t>
              </w:r>
            </w:ins>
          </w:p>
        </w:tc>
        <w:tc>
          <w:tcPr>
            <w:tcW w:w="400" w:type="dxa"/>
            <w:shd w:val="clear" w:color="auto" w:fill="auto"/>
            <w:noWrap/>
            <w:vAlign w:val="bottom"/>
          </w:tcPr>
          <w:p w14:paraId="5AE4EF9E" w14:textId="77777777" w:rsidR="003F7E2C" w:rsidRDefault="003F7E2C" w:rsidP="00BE28D4">
            <w:pPr>
              <w:pStyle w:val="tabletext11"/>
              <w:jc w:val="center"/>
              <w:rPr>
                <w:ins w:id="23329" w:author="Author"/>
              </w:rPr>
            </w:pPr>
            <w:ins w:id="23330" w:author="Author">
              <w:r>
                <w:t>0.09</w:t>
              </w:r>
            </w:ins>
          </w:p>
        </w:tc>
        <w:tc>
          <w:tcPr>
            <w:tcW w:w="400" w:type="dxa"/>
            <w:shd w:val="clear" w:color="auto" w:fill="auto"/>
            <w:noWrap/>
            <w:vAlign w:val="bottom"/>
          </w:tcPr>
          <w:p w14:paraId="1BC971B1" w14:textId="77777777" w:rsidR="003F7E2C" w:rsidRDefault="003F7E2C" w:rsidP="00BE28D4">
            <w:pPr>
              <w:pStyle w:val="tabletext11"/>
              <w:jc w:val="center"/>
              <w:rPr>
                <w:ins w:id="23331" w:author="Author"/>
              </w:rPr>
            </w:pPr>
            <w:ins w:id="23332" w:author="Author">
              <w:r>
                <w:t>0.09</w:t>
              </w:r>
            </w:ins>
          </w:p>
        </w:tc>
        <w:tc>
          <w:tcPr>
            <w:tcW w:w="400" w:type="dxa"/>
            <w:shd w:val="clear" w:color="auto" w:fill="auto"/>
            <w:noWrap/>
            <w:vAlign w:val="bottom"/>
          </w:tcPr>
          <w:p w14:paraId="1A1B5F5B" w14:textId="77777777" w:rsidR="003F7E2C" w:rsidRDefault="003F7E2C" w:rsidP="00BE28D4">
            <w:pPr>
              <w:pStyle w:val="tabletext11"/>
              <w:jc w:val="center"/>
              <w:rPr>
                <w:ins w:id="23333" w:author="Author"/>
              </w:rPr>
            </w:pPr>
            <w:ins w:id="23334" w:author="Author">
              <w:r>
                <w:t>0.08</w:t>
              </w:r>
            </w:ins>
          </w:p>
        </w:tc>
        <w:tc>
          <w:tcPr>
            <w:tcW w:w="400" w:type="dxa"/>
            <w:shd w:val="clear" w:color="auto" w:fill="auto"/>
            <w:noWrap/>
            <w:vAlign w:val="bottom"/>
          </w:tcPr>
          <w:p w14:paraId="2725E78C" w14:textId="77777777" w:rsidR="003F7E2C" w:rsidRDefault="003F7E2C" w:rsidP="00BE28D4">
            <w:pPr>
              <w:pStyle w:val="tabletext11"/>
              <w:jc w:val="center"/>
              <w:rPr>
                <w:ins w:id="23335" w:author="Author"/>
              </w:rPr>
            </w:pPr>
            <w:ins w:id="23336" w:author="Author">
              <w:r>
                <w:t>0.08</w:t>
              </w:r>
            </w:ins>
          </w:p>
        </w:tc>
        <w:tc>
          <w:tcPr>
            <w:tcW w:w="460" w:type="dxa"/>
            <w:shd w:val="clear" w:color="auto" w:fill="auto"/>
            <w:noWrap/>
            <w:vAlign w:val="bottom"/>
          </w:tcPr>
          <w:p w14:paraId="7430B641" w14:textId="77777777" w:rsidR="003F7E2C" w:rsidRDefault="003F7E2C" w:rsidP="00BE28D4">
            <w:pPr>
              <w:pStyle w:val="tabletext11"/>
              <w:jc w:val="center"/>
              <w:rPr>
                <w:ins w:id="23337" w:author="Author"/>
              </w:rPr>
            </w:pPr>
            <w:ins w:id="23338" w:author="Author">
              <w:r>
                <w:t>0.08</w:t>
              </w:r>
            </w:ins>
          </w:p>
        </w:tc>
      </w:tr>
      <w:tr w:rsidR="003F7E2C" w14:paraId="4F3AEE95" w14:textId="77777777" w:rsidTr="00EE1A0A">
        <w:trPr>
          <w:trHeight w:val="190"/>
          <w:ins w:id="23339" w:author="Author"/>
        </w:trPr>
        <w:tc>
          <w:tcPr>
            <w:tcW w:w="200" w:type="dxa"/>
            <w:tcBorders>
              <w:right w:val="nil"/>
            </w:tcBorders>
            <w:shd w:val="clear" w:color="auto" w:fill="auto"/>
            <w:vAlign w:val="bottom"/>
          </w:tcPr>
          <w:p w14:paraId="4C871931" w14:textId="77777777" w:rsidR="003F7E2C" w:rsidRPr="00003565" w:rsidRDefault="003F7E2C" w:rsidP="00BE28D4">
            <w:pPr>
              <w:pStyle w:val="tabletext11"/>
              <w:jc w:val="right"/>
              <w:rPr>
                <w:ins w:id="23340" w:author="Author"/>
              </w:rPr>
            </w:pPr>
          </w:p>
        </w:tc>
        <w:tc>
          <w:tcPr>
            <w:tcW w:w="1580" w:type="dxa"/>
            <w:tcBorders>
              <w:left w:val="nil"/>
            </w:tcBorders>
            <w:shd w:val="clear" w:color="auto" w:fill="auto"/>
            <w:vAlign w:val="bottom"/>
          </w:tcPr>
          <w:p w14:paraId="75DE588B" w14:textId="77777777" w:rsidR="003F7E2C" w:rsidRPr="00003565" w:rsidRDefault="003F7E2C" w:rsidP="00BE28D4">
            <w:pPr>
              <w:pStyle w:val="tabletext11"/>
              <w:tabs>
                <w:tab w:val="decimal" w:pos="640"/>
              </w:tabs>
              <w:rPr>
                <w:ins w:id="23341" w:author="Author"/>
              </w:rPr>
            </w:pPr>
            <w:ins w:id="23342" w:author="Author">
              <w:r w:rsidRPr="00003565">
                <w:t>1,000 to 1,999</w:t>
              </w:r>
            </w:ins>
          </w:p>
        </w:tc>
        <w:tc>
          <w:tcPr>
            <w:tcW w:w="680" w:type="dxa"/>
            <w:shd w:val="clear" w:color="auto" w:fill="auto"/>
            <w:noWrap/>
            <w:vAlign w:val="bottom"/>
          </w:tcPr>
          <w:p w14:paraId="6DF7D457" w14:textId="77777777" w:rsidR="003F7E2C" w:rsidRDefault="003F7E2C" w:rsidP="00BE28D4">
            <w:pPr>
              <w:pStyle w:val="tabletext11"/>
              <w:jc w:val="center"/>
              <w:rPr>
                <w:ins w:id="23343" w:author="Author"/>
              </w:rPr>
            </w:pPr>
            <w:ins w:id="23344" w:author="Author">
              <w:r>
                <w:t>0.29</w:t>
              </w:r>
            </w:ins>
          </w:p>
        </w:tc>
        <w:tc>
          <w:tcPr>
            <w:tcW w:w="900" w:type="dxa"/>
            <w:shd w:val="clear" w:color="auto" w:fill="auto"/>
            <w:noWrap/>
            <w:vAlign w:val="bottom"/>
          </w:tcPr>
          <w:p w14:paraId="5799F395" w14:textId="77777777" w:rsidR="003F7E2C" w:rsidRDefault="003F7E2C" w:rsidP="00BE28D4">
            <w:pPr>
              <w:pStyle w:val="tabletext11"/>
              <w:jc w:val="center"/>
              <w:rPr>
                <w:ins w:id="23345" w:author="Author"/>
              </w:rPr>
            </w:pPr>
            <w:ins w:id="23346" w:author="Author">
              <w:r>
                <w:t>0.29</w:t>
              </w:r>
            </w:ins>
          </w:p>
        </w:tc>
        <w:tc>
          <w:tcPr>
            <w:tcW w:w="400" w:type="dxa"/>
            <w:shd w:val="clear" w:color="auto" w:fill="auto"/>
            <w:noWrap/>
            <w:vAlign w:val="bottom"/>
          </w:tcPr>
          <w:p w14:paraId="48227D36" w14:textId="77777777" w:rsidR="003F7E2C" w:rsidRDefault="003F7E2C" w:rsidP="00BE28D4">
            <w:pPr>
              <w:pStyle w:val="tabletext11"/>
              <w:jc w:val="center"/>
              <w:rPr>
                <w:ins w:id="23347" w:author="Author"/>
              </w:rPr>
            </w:pPr>
            <w:ins w:id="23348" w:author="Author">
              <w:r>
                <w:t>0.29</w:t>
              </w:r>
            </w:ins>
          </w:p>
        </w:tc>
        <w:tc>
          <w:tcPr>
            <w:tcW w:w="400" w:type="dxa"/>
            <w:shd w:val="clear" w:color="auto" w:fill="auto"/>
            <w:noWrap/>
            <w:vAlign w:val="bottom"/>
          </w:tcPr>
          <w:p w14:paraId="6E2A518A" w14:textId="77777777" w:rsidR="003F7E2C" w:rsidRDefault="003F7E2C" w:rsidP="00BE28D4">
            <w:pPr>
              <w:pStyle w:val="tabletext11"/>
              <w:jc w:val="center"/>
              <w:rPr>
                <w:ins w:id="23349" w:author="Author"/>
              </w:rPr>
            </w:pPr>
            <w:ins w:id="23350" w:author="Author">
              <w:r>
                <w:t>0.28</w:t>
              </w:r>
            </w:ins>
          </w:p>
        </w:tc>
        <w:tc>
          <w:tcPr>
            <w:tcW w:w="400" w:type="dxa"/>
            <w:shd w:val="clear" w:color="auto" w:fill="auto"/>
            <w:noWrap/>
            <w:vAlign w:val="bottom"/>
          </w:tcPr>
          <w:p w14:paraId="6886FB90" w14:textId="77777777" w:rsidR="003F7E2C" w:rsidRDefault="003F7E2C" w:rsidP="00BE28D4">
            <w:pPr>
              <w:pStyle w:val="tabletext11"/>
              <w:jc w:val="center"/>
              <w:rPr>
                <w:ins w:id="23351" w:author="Author"/>
              </w:rPr>
            </w:pPr>
            <w:ins w:id="23352" w:author="Author">
              <w:r>
                <w:t>0.26</w:t>
              </w:r>
            </w:ins>
          </w:p>
        </w:tc>
        <w:tc>
          <w:tcPr>
            <w:tcW w:w="400" w:type="dxa"/>
            <w:shd w:val="clear" w:color="auto" w:fill="auto"/>
            <w:noWrap/>
            <w:vAlign w:val="bottom"/>
          </w:tcPr>
          <w:p w14:paraId="1D6DBAD3" w14:textId="77777777" w:rsidR="003F7E2C" w:rsidRDefault="003F7E2C" w:rsidP="00BE28D4">
            <w:pPr>
              <w:pStyle w:val="tabletext11"/>
              <w:jc w:val="center"/>
              <w:rPr>
                <w:ins w:id="23353" w:author="Author"/>
              </w:rPr>
            </w:pPr>
            <w:ins w:id="23354" w:author="Author">
              <w:r>
                <w:t>0.24</w:t>
              </w:r>
            </w:ins>
          </w:p>
        </w:tc>
        <w:tc>
          <w:tcPr>
            <w:tcW w:w="400" w:type="dxa"/>
            <w:shd w:val="clear" w:color="auto" w:fill="auto"/>
            <w:noWrap/>
            <w:vAlign w:val="bottom"/>
          </w:tcPr>
          <w:p w14:paraId="15A4FFA1" w14:textId="77777777" w:rsidR="003F7E2C" w:rsidRDefault="003F7E2C" w:rsidP="00BE28D4">
            <w:pPr>
              <w:pStyle w:val="tabletext11"/>
              <w:jc w:val="center"/>
              <w:rPr>
                <w:ins w:id="23355" w:author="Author"/>
              </w:rPr>
            </w:pPr>
            <w:ins w:id="23356" w:author="Author">
              <w:r>
                <w:t>0.23</w:t>
              </w:r>
            </w:ins>
          </w:p>
        </w:tc>
        <w:tc>
          <w:tcPr>
            <w:tcW w:w="400" w:type="dxa"/>
            <w:shd w:val="clear" w:color="auto" w:fill="auto"/>
            <w:noWrap/>
            <w:vAlign w:val="bottom"/>
          </w:tcPr>
          <w:p w14:paraId="75EF8832" w14:textId="77777777" w:rsidR="003F7E2C" w:rsidRDefault="003F7E2C" w:rsidP="00BE28D4">
            <w:pPr>
              <w:pStyle w:val="tabletext11"/>
              <w:jc w:val="center"/>
              <w:rPr>
                <w:ins w:id="23357" w:author="Author"/>
              </w:rPr>
            </w:pPr>
            <w:ins w:id="23358" w:author="Author">
              <w:r>
                <w:t>0.22</w:t>
              </w:r>
            </w:ins>
          </w:p>
        </w:tc>
        <w:tc>
          <w:tcPr>
            <w:tcW w:w="400" w:type="dxa"/>
            <w:shd w:val="clear" w:color="auto" w:fill="auto"/>
            <w:noWrap/>
            <w:vAlign w:val="bottom"/>
          </w:tcPr>
          <w:p w14:paraId="0148D5A9" w14:textId="77777777" w:rsidR="003F7E2C" w:rsidRDefault="003F7E2C" w:rsidP="00BE28D4">
            <w:pPr>
              <w:pStyle w:val="tabletext11"/>
              <w:jc w:val="center"/>
              <w:rPr>
                <w:ins w:id="23359" w:author="Author"/>
              </w:rPr>
            </w:pPr>
            <w:ins w:id="23360" w:author="Author">
              <w:r>
                <w:t>0.20</w:t>
              </w:r>
            </w:ins>
          </w:p>
        </w:tc>
        <w:tc>
          <w:tcPr>
            <w:tcW w:w="400" w:type="dxa"/>
            <w:shd w:val="clear" w:color="auto" w:fill="auto"/>
            <w:noWrap/>
            <w:vAlign w:val="bottom"/>
          </w:tcPr>
          <w:p w14:paraId="623972A8" w14:textId="77777777" w:rsidR="003F7E2C" w:rsidRDefault="003F7E2C" w:rsidP="00BE28D4">
            <w:pPr>
              <w:pStyle w:val="tabletext11"/>
              <w:jc w:val="center"/>
              <w:rPr>
                <w:ins w:id="23361" w:author="Author"/>
              </w:rPr>
            </w:pPr>
            <w:ins w:id="23362" w:author="Author">
              <w:r>
                <w:t>0.19</w:t>
              </w:r>
            </w:ins>
          </w:p>
        </w:tc>
        <w:tc>
          <w:tcPr>
            <w:tcW w:w="400" w:type="dxa"/>
            <w:shd w:val="clear" w:color="auto" w:fill="auto"/>
            <w:noWrap/>
            <w:vAlign w:val="bottom"/>
          </w:tcPr>
          <w:p w14:paraId="50F09510" w14:textId="77777777" w:rsidR="003F7E2C" w:rsidRDefault="003F7E2C" w:rsidP="00BE28D4">
            <w:pPr>
              <w:pStyle w:val="tabletext11"/>
              <w:jc w:val="center"/>
              <w:rPr>
                <w:ins w:id="23363" w:author="Author"/>
              </w:rPr>
            </w:pPr>
            <w:ins w:id="23364" w:author="Author">
              <w:r>
                <w:t>0.18</w:t>
              </w:r>
            </w:ins>
          </w:p>
        </w:tc>
        <w:tc>
          <w:tcPr>
            <w:tcW w:w="400" w:type="dxa"/>
            <w:shd w:val="clear" w:color="auto" w:fill="auto"/>
            <w:noWrap/>
            <w:vAlign w:val="bottom"/>
          </w:tcPr>
          <w:p w14:paraId="389359AF" w14:textId="77777777" w:rsidR="003F7E2C" w:rsidRDefault="003F7E2C" w:rsidP="00BE28D4">
            <w:pPr>
              <w:pStyle w:val="tabletext11"/>
              <w:jc w:val="center"/>
              <w:rPr>
                <w:ins w:id="23365" w:author="Author"/>
              </w:rPr>
            </w:pPr>
            <w:ins w:id="23366" w:author="Author">
              <w:r>
                <w:t>0.18</w:t>
              </w:r>
            </w:ins>
          </w:p>
        </w:tc>
        <w:tc>
          <w:tcPr>
            <w:tcW w:w="400" w:type="dxa"/>
            <w:shd w:val="clear" w:color="auto" w:fill="auto"/>
            <w:noWrap/>
            <w:vAlign w:val="bottom"/>
          </w:tcPr>
          <w:p w14:paraId="07E4645F" w14:textId="77777777" w:rsidR="003F7E2C" w:rsidRDefault="003F7E2C" w:rsidP="00BE28D4">
            <w:pPr>
              <w:pStyle w:val="tabletext11"/>
              <w:jc w:val="center"/>
              <w:rPr>
                <w:ins w:id="23367" w:author="Author"/>
              </w:rPr>
            </w:pPr>
            <w:ins w:id="23368" w:author="Author">
              <w:r>
                <w:t>0.17</w:t>
              </w:r>
            </w:ins>
          </w:p>
        </w:tc>
        <w:tc>
          <w:tcPr>
            <w:tcW w:w="400" w:type="dxa"/>
            <w:shd w:val="clear" w:color="auto" w:fill="auto"/>
            <w:noWrap/>
            <w:vAlign w:val="bottom"/>
          </w:tcPr>
          <w:p w14:paraId="5FEB4329" w14:textId="77777777" w:rsidR="003F7E2C" w:rsidRDefault="003F7E2C" w:rsidP="00BE28D4">
            <w:pPr>
              <w:pStyle w:val="tabletext11"/>
              <w:jc w:val="center"/>
              <w:rPr>
                <w:ins w:id="23369" w:author="Author"/>
              </w:rPr>
            </w:pPr>
            <w:ins w:id="23370" w:author="Author">
              <w:r>
                <w:t>0.16</w:t>
              </w:r>
            </w:ins>
          </w:p>
        </w:tc>
        <w:tc>
          <w:tcPr>
            <w:tcW w:w="400" w:type="dxa"/>
            <w:shd w:val="clear" w:color="auto" w:fill="auto"/>
            <w:noWrap/>
            <w:vAlign w:val="bottom"/>
          </w:tcPr>
          <w:p w14:paraId="5F7C7401" w14:textId="77777777" w:rsidR="003F7E2C" w:rsidRDefault="003F7E2C" w:rsidP="00BE28D4">
            <w:pPr>
              <w:pStyle w:val="tabletext11"/>
              <w:jc w:val="center"/>
              <w:rPr>
                <w:ins w:id="23371" w:author="Author"/>
              </w:rPr>
            </w:pPr>
            <w:ins w:id="23372" w:author="Author">
              <w:r>
                <w:t>0.16</w:t>
              </w:r>
            </w:ins>
          </w:p>
        </w:tc>
        <w:tc>
          <w:tcPr>
            <w:tcW w:w="400" w:type="dxa"/>
            <w:shd w:val="clear" w:color="auto" w:fill="auto"/>
            <w:noWrap/>
            <w:vAlign w:val="bottom"/>
          </w:tcPr>
          <w:p w14:paraId="447B2AB9" w14:textId="77777777" w:rsidR="003F7E2C" w:rsidRDefault="003F7E2C" w:rsidP="00BE28D4">
            <w:pPr>
              <w:pStyle w:val="tabletext11"/>
              <w:jc w:val="center"/>
              <w:rPr>
                <w:ins w:id="23373" w:author="Author"/>
              </w:rPr>
            </w:pPr>
            <w:ins w:id="23374" w:author="Author">
              <w:r>
                <w:t>0.15</w:t>
              </w:r>
            </w:ins>
          </w:p>
        </w:tc>
        <w:tc>
          <w:tcPr>
            <w:tcW w:w="400" w:type="dxa"/>
            <w:shd w:val="clear" w:color="auto" w:fill="auto"/>
            <w:noWrap/>
            <w:vAlign w:val="bottom"/>
          </w:tcPr>
          <w:p w14:paraId="4422C550" w14:textId="77777777" w:rsidR="003F7E2C" w:rsidRDefault="003F7E2C" w:rsidP="00BE28D4">
            <w:pPr>
              <w:pStyle w:val="tabletext11"/>
              <w:jc w:val="center"/>
              <w:rPr>
                <w:ins w:id="23375" w:author="Author"/>
              </w:rPr>
            </w:pPr>
            <w:ins w:id="23376" w:author="Author">
              <w:r>
                <w:t>0.14</w:t>
              </w:r>
            </w:ins>
          </w:p>
        </w:tc>
        <w:tc>
          <w:tcPr>
            <w:tcW w:w="400" w:type="dxa"/>
            <w:shd w:val="clear" w:color="auto" w:fill="auto"/>
            <w:noWrap/>
            <w:vAlign w:val="bottom"/>
          </w:tcPr>
          <w:p w14:paraId="04F85A32" w14:textId="77777777" w:rsidR="003F7E2C" w:rsidRDefault="003F7E2C" w:rsidP="00BE28D4">
            <w:pPr>
              <w:pStyle w:val="tabletext11"/>
              <w:jc w:val="center"/>
              <w:rPr>
                <w:ins w:id="23377" w:author="Author"/>
              </w:rPr>
            </w:pPr>
            <w:ins w:id="23378" w:author="Author">
              <w:r>
                <w:t>0.14</w:t>
              </w:r>
            </w:ins>
          </w:p>
        </w:tc>
        <w:tc>
          <w:tcPr>
            <w:tcW w:w="400" w:type="dxa"/>
            <w:shd w:val="clear" w:color="auto" w:fill="auto"/>
            <w:noWrap/>
            <w:vAlign w:val="bottom"/>
          </w:tcPr>
          <w:p w14:paraId="46A8D242" w14:textId="77777777" w:rsidR="003F7E2C" w:rsidRDefault="003F7E2C" w:rsidP="00BE28D4">
            <w:pPr>
              <w:pStyle w:val="tabletext11"/>
              <w:jc w:val="center"/>
              <w:rPr>
                <w:ins w:id="23379" w:author="Author"/>
              </w:rPr>
            </w:pPr>
            <w:ins w:id="23380" w:author="Author">
              <w:r>
                <w:t>0.13</w:t>
              </w:r>
            </w:ins>
          </w:p>
        </w:tc>
        <w:tc>
          <w:tcPr>
            <w:tcW w:w="400" w:type="dxa"/>
            <w:shd w:val="clear" w:color="auto" w:fill="auto"/>
            <w:noWrap/>
            <w:vAlign w:val="bottom"/>
          </w:tcPr>
          <w:p w14:paraId="5596FA41" w14:textId="77777777" w:rsidR="003F7E2C" w:rsidRDefault="003F7E2C" w:rsidP="00BE28D4">
            <w:pPr>
              <w:pStyle w:val="tabletext11"/>
              <w:jc w:val="center"/>
              <w:rPr>
                <w:ins w:id="23381" w:author="Author"/>
              </w:rPr>
            </w:pPr>
            <w:ins w:id="23382" w:author="Author">
              <w:r>
                <w:t>0.13</w:t>
              </w:r>
            </w:ins>
          </w:p>
        </w:tc>
        <w:tc>
          <w:tcPr>
            <w:tcW w:w="400" w:type="dxa"/>
            <w:shd w:val="clear" w:color="auto" w:fill="auto"/>
            <w:noWrap/>
            <w:vAlign w:val="bottom"/>
          </w:tcPr>
          <w:p w14:paraId="1C0B6602" w14:textId="77777777" w:rsidR="003F7E2C" w:rsidRDefault="003F7E2C" w:rsidP="00BE28D4">
            <w:pPr>
              <w:pStyle w:val="tabletext11"/>
              <w:jc w:val="center"/>
              <w:rPr>
                <w:ins w:id="23383" w:author="Author"/>
              </w:rPr>
            </w:pPr>
            <w:ins w:id="23384" w:author="Author">
              <w:r>
                <w:t>0.12</w:t>
              </w:r>
            </w:ins>
          </w:p>
        </w:tc>
        <w:tc>
          <w:tcPr>
            <w:tcW w:w="400" w:type="dxa"/>
            <w:shd w:val="clear" w:color="auto" w:fill="auto"/>
            <w:noWrap/>
            <w:vAlign w:val="bottom"/>
          </w:tcPr>
          <w:p w14:paraId="7C551EC2" w14:textId="77777777" w:rsidR="003F7E2C" w:rsidRDefault="003F7E2C" w:rsidP="00BE28D4">
            <w:pPr>
              <w:pStyle w:val="tabletext11"/>
              <w:jc w:val="center"/>
              <w:rPr>
                <w:ins w:id="23385" w:author="Author"/>
              </w:rPr>
            </w:pPr>
            <w:ins w:id="23386" w:author="Author">
              <w:r>
                <w:t>0.12</w:t>
              </w:r>
            </w:ins>
          </w:p>
        </w:tc>
        <w:tc>
          <w:tcPr>
            <w:tcW w:w="440" w:type="dxa"/>
            <w:shd w:val="clear" w:color="auto" w:fill="auto"/>
            <w:noWrap/>
            <w:vAlign w:val="bottom"/>
          </w:tcPr>
          <w:p w14:paraId="6889F5FB" w14:textId="77777777" w:rsidR="003F7E2C" w:rsidRDefault="003F7E2C" w:rsidP="00BE28D4">
            <w:pPr>
              <w:pStyle w:val="tabletext11"/>
              <w:jc w:val="center"/>
              <w:rPr>
                <w:ins w:id="23387" w:author="Author"/>
              </w:rPr>
            </w:pPr>
            <w:ins w:id="23388" w:author="Author">
              <w:r>
                <w:t>0.11</w:t>
              </w:r>
            </w:ins>
          </w:p>
        </w:tc>
        <w:tc>
          <w:tcPr>
            <w:tcW w:w="400" w:type="dxa"/>
            <w:shd w:val="clear" w:color="auto" w:fill="auto"/>
            <w:noWrap/>
            <w:vAlign w:val="bottom"/>
          </w:tcPr>
          <w:p w14:paraId="0FAE819E" w14:textId="77777777" w:rsidR="003F7E2C" w:rsidRDefault="003F7E2C" w:rsidP="00BE28D4">
            <w:pPr>
              <w:pStyle w:val="tabletext11"/>
              <w:jc w:val="center"/>
              <w:rPr>
                <w:ins w:id="23389" w:author="Author"/>
              </w:rPr>
            </w:pPr>
            <w:ins w:id="23390" w:author="Author">
              <w:r>
                <w:t>0.11</w:t>
              </w:r>
            </w:ins>
          </w:p>
        </w:tc>
        <w:tc>
          <w:tcPr>
            <w:tcW w:w="400" w:type="dxa"/>
            <w:shd w:val="clear" w:color="auto" w:fill="auto"/>
            <w:noWrap/>
            <w:vAlign w:val="bottom"/>
          </w:tcPr>
          <w:p w14:paraId="34AF3F4D" w14:textId="77777777" w:rsidR="003F7E2C" w:rsidRDefault="003F7E2C" w:rsidP="00BE28D4">
            <w:pPr>
              <w:pStyle w:val="tabletext11"/>
              <w:jc w:val="center"/>
              <w:rPr>
                <w:ins w:id="23391" w:author="Author"/>
              </w:rPr>
            </w:pPr>
            <w:ins w:id="23392" w:author="Author">
              <w:r>
                <w:t>0.10</w:t>
              </w:r>
            </w:ins>
          </w:p>
        </w:tc>
        <w:tc>
          <w:tcPr>
            <w:tcW w:w="400" w:type="dxa"/>
            <w:shd w:val="clear" w:color="auto" w:fill="auto"/>
            <w:noWrap/>
            <w:vAlign w:val="bottom"/>
          </w:tcPr>
          <w:p w14:paraId="421C2997" w14:textId="77777777" w:rsidR="003F7E2C" w:rsidRDefault="003F7E2C" w:rsidP="00BE28D4">
            <w:pPr>
              <w:pStyle w:val="tabletext11"/>
              <w:jc w:val="center"/>
              <w:rPr>
                <w:ins w:id="23393" w:author="Author"/>
              </w:rPr>
            </w:pPr>
            <w:ins w:id="23394" w:author="Author">
              <w:r>
                <w:t>0.10</w:t>
              </w:r>
            </w:ins>
          </w:p>
        </w:tc>
        <w:tc>
          <w:tcPr>
            <w:tcW w:w="400" w:type="dxa"/>
            <w:shd w:val="clear" w:color="auto" w:fill="auto"/>
            <w:noWrap/>
            <w:vAlign w:val="bottom"/>
          </w:tcPr>
          <w:p w14:paraId="4D745DAC" w14:textId="77777777" w:rsidR="003F7E2C" w:rsidRDefault="003F7E2C" w:rsidP="00BE28D4">
            <w:pPr>
              <w:pStyle w:val="tabletext11"/>
              <w:jc w:val="center"/>
              <w:rPr>
                <w:ins w:id="23395" w:author="Author"/>
              </w:rPr>
            </w:pPr>
            <w:ins w:id="23396" w:author="Author">
              <w:r>
                <w:t>0.10</w:t>
              </w:r>
            </w:ins>
          </w:p>
        </w:tc>
        <w:tc>
          <w:tcPr>
            <w:tcW w:w="460" w:type="dxa"/>
            <w:shd w:val="clear" w:color="auto" w:fill="auto"/>
            <w:noWrap/>
            <w:vAlign w:val="bottom"/>
          </w:tcPr>
          <w:p w14:paraId="043A64D5" w14:textId="77777777" w:rsidR="003F7E2C" w:rsidRDefault="003F7E2C" w:rsidP="00BE28D4">
            <w:pPr>
              <w:pStyle w:val="tabletext11"/>
              <w:jc w:val="center"/>
              <w:rPr>
                <w:ins w:id="23397" w:author="Author"/>
              </w:rPr>
            </w:pPr>
            <w:ins w:id="23398" w:author="Author">
              <w:r>
                <w:t>0.09</w:t>
              </w:r>
            </w:ins>
          </w:p>
        </w:tc>
      </w:tr>
      <w:tr w:rsidR="003F7E2C" w14:paraId="7E907153" w14:textId="77777777" w:rsidTr="00EE1A0A">
        <w:trPr>
          <w:trHeight w:val="190"/>
          <w:ins w:id="23399" w:author="Author"/>
        </w:trPr>
        <w:tc>
          <w:tcPr>
            <w:tcW w:w="200" w:type="dxa"/>
            <w:tcBorders>
              <w:right w:val="nil"/>
            </w:tcBorders>
            <w:shd w:val="clear" w:color="auto" w:fill="auto"/>
            <w:vAlign w:val="bottom"/>
          </w:tcPr>
          <w:p w14:paraId="22DFB49B" w14:textId="77777777" w:rsidR="003F7E2C" w:rsidRPr="00003565" w:rsidRDefault="003F7E2C" w:rsidP="00BE28D4">
            <w:pPr>
              <w:pStyle w:val="tabletext11"/>
              <w:jc w:val="right"/>
              <w:rPr>
                <w:ins w:id="23400" w:author="Author"/>
              </w:rPr>
            </w:pPr>
          </w:p>
        </w:tc>
        <w:tc>
          <w:tcPr>
            <w:tcW w:w="1580" w:type="dxa"/>
            <w:tcBorders>
              <w:left w:val="nil"/>
            </w:tcBorders>
            <w:shd w:val="clear" w:color="auto" w:fill="auto"/>
            <w:vAlign w:val="bottom"/>
          </w:tcPr>
          <w:p w14:paraId="7B20560D" w14:textId="77777777" w:rsidR="003F7E2C" w:rsidRPr="00003565" w:rsidRDefault="003F7E2C" w:rsidP="00BE28D4">
            <w:pPr>
              <w:pStyle w:val="tabletext11"/>
              <w:tabs>
                <w:tab w:val="decimal" w:pos="640"/>
              </w:tabs>
              <w:rPr>
                <w:ins w:id="23401" w:author="Author"/>
              </w:rPr>
            </w:pPr>
            <w:ins w:id="23402" w:author="Author">
              <w:r w:rsidRPr="00003565">
                <w:t>2,000 to 2,999</w:t>
              </w:r>
            </w:ins>
          </w:p>
        </w:tc>
        <w:tc>
          <w:tcPr>
            <w:tcW w:w="680" w:type="dxa"/>
            <w:shd w:val="clear" w:color="auto" w:fill="auto"/>
            <w:noWrap/>
            <w:vAlign w:val="bottom"/>
          </w:tcPr>
          <w:p w14:paraId="22923652" w14:textId="77777777" w:rsidR="003F7E2C" w:rsidRDefault="003F7E2C" w:rsidP="00BE28D4">
            <w:pPr>
              <w:pStyle w:val="tabletext11"/>
              <w:jc w:val="center"/>
              <w:rPr>
                <w:ins w:id="23403" w:author="Author"/>
              </w:rPr>
            </w:pPr>
            <w:ins w:id="23404" w:author="Author">
              <w:r>
                <w:t>0.35</w:t>
              </w:r>
            </w:ins>
          </w:p>
        </w:tc>
        <w:tc>
          <w:tcPr>
            <w:tcW w:w="900" w:type="dxa"/>
            <w:shd w:val="clear" w:color="auto" w:fill="auto"/>
            <w:noWrap/>
            <w:vAlign w:val="bottom"/>
          </w:tcPr>
          <w:p w14:paraId="5E3ABC88" w14:textId="77777777" w:rsidR="003F7E2C" w:rsidRDefault="003F7E2C" w:rsidP="00BE28D4">
            <w:pPr>
              <w:pStyle w:val="tabletext11"/>
              <w:jc w:val="center"/>
              <w:rPr>
                <w:ins w:id="23405" w:author="Author"/>
              </w:rPr>
            </w:pPr>
            <w:ins w:id="23406" w:author="Author">
              <w:r>
                <w:t>0.35</w:t>
              </w:r>
            </w:ins>
          </w:p>
        </w:tc>
        <w:tc>
          <w:tcPr>
            <w:tcW w:w="400" w:type="dxa"/>
            <w:shd w:val="clear" w:color="auto" w:fill="auto"/>
            <w:noWrap/>
            <w:vAlign w:val="bottom"/>
          </w:tcPr>
          <w:p w14:paraId="0E5F97F5" w14:textId="77777777" w:rsidR="003F7E2C" w:rsidRDefault="003F7E2C" w:rsidP="00BE28D4">
            <w:pPr>
              <w:pStyle w:val="tabletext11"/>
              <w:jc w:val="center"/>
              <w:rPr>
                <w:ins w:id="23407" w:author="Author"/>
              </w:rPr>
            </w:pPr>
            <w:ins w:id="23408" w:author="Author">
              <w:r>
                <w:t>0.35</w:t>
              </w:r>
            </w:ins>
          </w:p>
        </w:tc>
        <w:tc>
          <w:tcPr>
            <w:tcW w:w="400" w:type="dxa"/>
            <w:shd w:val="clear" w:color="auto" w:fill="auto"/>
            <w:noWrap/>
            <w:vAlign w:val="bottom"/>
          </w:tcPr>
          <w:p w14:paraId="045550B9" w14:textId="77777777" w:rsidR="003F7E2C" w:rsidRDefault="003F7E2C" w:rsidP="00BE28D4">
            <w:pPr>
              <w:pStyle w:val="tabletext11"/>
              <w:jc w:val="center"/>
              <w:rPr>
                <w:ins w:id="23409" w:author="Author"/>
              </w:rPr>
            </w:pPr>
            <w:ins w:id="23410" w:author="Author">
              <w:r>
                <w:t>0.33</w:t>
              </w:r>
            </w:ins>
          </w:p>
        </w:tc>
        <w:tc>
          <w:tcPr>
            <w:tcW w:w="400" w:type="dxa"/>
            <w:shd w:val="clear" w:color="auto" w:fill="auto"/>
            <w:noWrap/>
            <w:vAlign w:val="bottom"/>
          </w:tcPr>
          <w:p w14:paraId="58067DF5" w14:textId="77777777" w:rsidR="003F7E2C" w:rsidRDefault="003F7E2C" w:rsidP="00BE28D4">
            <w:pPr>
              <w:pStyle w:val="tabletext11"/>
              <w:jc w:val="center"/>
              <w:rPr>
                <w:ins w:id="23411" w:author="Author"/>
              </w:rPr>
            </w:pPr>
            <w:ins w:id="23412" w:author="Author">
              <w:r>
                <w:t>0.32</w:t>
              </w:r>
            </w:ins>
          </w:p>
        </w:tc>
        <w:tc>
          <w:tcPr>
            <w:tcW w:w="400" w:type="dxa"/>
            <w:shd w:val="clear" w:color="auto" w:fill="auto"/>
            <w:noWrap/>
            <w:vAlign w:val="bottom"/>
          </w:tcPr>
          <w:p w14:paraId="0C1AF50D" w14:textId="77777777" w:rsidR="003F7E2C" w:rsidRDefault="003F7E2C" w:rsidP="00BE28D4">
            <w:pPr>
              <w:pStyle w:val="tabletext11"/>
              <w:jc w:val="center"/>
              <w:rPr>
                <w:ins w:id="23413" w:author="Author"/>
              </w:rPr>
            </w:pPr>
            <w:ins w:id="23414" w:author="Author">
              <w:r>
                <w:t>0.29</w:t>
              </w:r>
            </w:ins>
          </w:p>
        </w:tc>
        <w:tc>
          <w:tcPr>
            <w:tcW w:w="400" w:type="dxa"/>
            <w:shd w:val="clear" w:color="auto" w:fill="auto"/>
            <w:noWrap/>
            <w:vAlign w:val="bottom"/>
          </w:tcPr>
          <w:p w14:paraId="0137AD6C" w14:textId="77777777" w:rsidR="003F7E2C" w:rsidRDefault="003F7E2C" w:rsidP="00BE28D4">
            <w:pPr>
              <w:pStyle w:val="tabletext11"/>
              <w:jc w:val="center"/>
              <w:rPr>
                <w:ins w:id="23415" w:author="Author"/>
              </w:rPr>
            </w:pPr>
            <w:ins w:id="23416" w:author="Author">
              <w:r>
                <w:t>0.27</w:t>
              </w:r>
            </w:ins>
          </w:p>
        </w:tc>
        <w:tc>
          <w:tcPr>
            <w:tcW w:w="400" w:type="dxa"/>
            <w:shd w:val="clear" w:color="auto" w:fill="auto"/>
            <w:noWrap/>
            <w:vAlign w:val="bottom"/>
          </w:tcPr>
          <w:p w14:paraId="5004B677" w14:textId="77777777" w:rsidR="003F7E2C" w:rsidRDefault="003F7E2C" w:rsidP="00BE28D4">
            <w:pPr>
              <w:pStyle w:val="tabletext11"/>
              <w:jc w:val="center"/>
              <w:rPr>
                <w:ins w:id="23417" w:author="Author"/>
              </w:rPr>
            </w:pPr>
            <w:ins w:id="23418" w:author="Author">
              <w:r>
                <w:t>0.26</w:t>
              </w:r>
            </w:ins>
          </w:p>
        </w:tc>
        <w:tc>
          <w:tcPr>
            <w:tcW w:w="400" w:type="dxa"/>
            <w:shd w:val="clear" w:color="auto" w:fill="auto"/>
            <w:noWrap/>
            <w:vAlign w:val="bottom"/>
          </w:tcPr>
          <w:p w14:paraId="5FD8CFD7" w14:textId="77777777" w:rsidR="003F7E2C" w:rsidRDefault="003F7E2C" w:rsidP="00BE28D4">
            <w:pPr>
              <w:pStyle w:val="tabletext11"/>
              <w:jc w:val="center"/>
              <w:rPr>
                <w:ins w:id="23419" w:author="Author"/>
              </w:rPr>
            </w:pPr>
            <w:ins w:id="23420" w:author="Author">
              <w:r>
                <w:t>0.25</w:t>
              </w:r>
            </w:ins>
          </w:p>
        </w:tc>
        <w:tc>
          <w:tcPr>
            <w:tcW w:w="400" w:type="dxa"/>
            <w:shd w:val="clear" w:color="auto" w:fill="auto"/>
            <w:noWrap/>
            <w:vAlign w:val="bottom"/>
          </w:tcPr>
          <w:p w14:paraId="1BAA63E4" w14:textId="77777777" w:rsidR="003F7E2C" w:rsidRDefault="003F7E2C" w:rsidP="00BE28D4">
            <w:pPr>
              <w:pStyle w:val="tabletext11"/>
              <w:jc w:val="center"/>
              <w:rPr>
                <w:ins w:id="23421" w:author="Author"/>
              </w:rPr>
            </w:pPr>
            <w:ins w:id="23422" w:author="Author">
              <w:r>
                <w:t>0.23</w:t>
              </w:r>
            </w:ins>
          </w:p>
        </w:tc>
        <w:tc>
          <w:tcPr>
            <w:tcW w:w="400" w:type="dxa"/>
            <w:shd w:val="clear" w:color="auto" w:fill="auto"/>
            <w:noWrap/>
            <w:vAlign w:val="bottom"/>
          </w:tcPr>
          <w:p w14:paraId="72C6F42C" w14:textId="77777777" w:rsidR="003F7E2C" w:rsidRDefault="003F7E2C" w:rsidP="00BE28D4">
            <w:pPr>
              <w:pStyle w:val="tabletext11"/>
              <w:jc w:val="center"/>
              <w:rPr>
                <w:ins w:id="23423" w:author="Author"/>
              </w:rPr>
            </w:pPr>
            <w:ins w:id="23424" w:author="Author">
              <w:r>
                <w:t>0.22</w:t>
              </w:r>
            </w:ins>
          </w:p>
        </w:tc>
        <w:tc>
          <w:tcPr>
            <w:tcW w:w="400" w:type="dxa"/>
            <w:shd w:val="clear" w:color="auto" w:fill="auto"/>
            <w:noWrap/>
            <w:vAlign w:val="bottom"/>
          </w:tcPr>
          <w:p w14:paraId="55922DB9" w14:textId="77777777" w:rsidR="003F7E2C" w:rsidRDefault="003F7E2C" w:rsidP="00BE28D4">
            <w:pPr>
              <w:pStyle w:val="tabletext11"/>
              <w:jc w:val="center"/>
              <w:rPr>
                <w:ins w:id="23425" w:author="Author"/>
              </w:rPr>
            </w:pPr>
            <w:ins w:id="23426" w:author="Author">
              <w:r>
                <w:t>0.21</w:t>
              </w:r>
            </w:ins>
          </w:p>
        </w:tc>
        <w:tc>
          <w:tcPr>
            <w:tcW w:w="400" w:type="dxa"/>
            <w:shd w:val="clear" w:color="auto" w:fill="auto"/>
            <w:noWrap/>
            <w:vAlign w:val="bottom"/>
          </w:tcPr>
          <w:p w14:paraId="63F10838" w14:textId="77777777" w:rsidR="003F7E2C" w:rsidRDefault="003F7E2C" w:rsidP="00BE28D4">
            <w:pPr>
              <w:pStyle w:val="tabletext11"/>
              <w:jc w:val="center"/>
              <w:rPr>
                <w:ins w:id="23427" w:author="Author"/>
              </w:rPr>
            </w:pPr>
            <w:ins w:id="23428" w:author="Author">
              <w:r>
                <w:t>0.20</w:t>
              </w:r>
            </w:ins>
          </w:p>
        </w:tc>
        <w:tc>
          <w:tcPr>
            <w:tcW w:w="400" w:type="dxa"/>
            <w:shd w:val="clear" w:color="auto" w:fill="auto"/>
            <w:noWrap/>
            <w:vAlign w:val="bottom"/>
          </w:tcPr>
          <w:p w14:paraId="30D52968" w14:textId="77777777" w:rsidR="003F7E2C" w:rsidRDefault="003F7E2C" w:rsidP="00BE28D4">
            <w:pPr>
              <w:pStyle w:val="tabletext11"/>
              <w:jc w:val="center"/>
              <w:rPr>
                <w:ins w:id="23429" w:author="Author"/>
              </w:rPr>
            </w:pPr>
            <w:ins w:id="23430" w:author="Author">
              <w:r>
                <w:t>0.20</w:t>
              </w:r>
            </w:ins>
          </w:p>
        </w:tc>
        <w:tc>
          <w:tcPr>
            <w:tcW w:w="400" w:type="dxa"/>
            <w:shd w:val="clear" w:color="auto" w:fill="auto"/>
            <w:noWrap/>
            <w:vAlign w:val="bottom"/>
          </w:tcPr>
          <w:p w14:paraId="7CA2452F" w14:textId="77777777" w:rsidR="003F7E2C" w:rsidRDefault="003F7E2C" w:rsidP="00BE28D4">
            <w:pPr>
              <w:pStyle w:val="tabletext11"/>
              <w:jc w:val="center"/>
              <w:rPr>
                <w:ins w:id="23431" w:author="Author"/>
              </w:rPr>
            </w:pPr>
            <w:ins w:id="23432" w:author="Author">
              <w:r>
                <w:t>0.19</w:t>
              </w:r>
            </w:ins>
          </w:p>
        </w:tc>
        <w:tc>
          <w:tcPr>
            <w:tcW w:w="400" w:type="dxa"/>
            <w:shd w:val="clear" w:color="auto" w:fill="auto"/>
            <w:noWrap/>
            <w:vAlign w:val="bottom"/>
          </w:tcPr>
          <w:p w14:paraId="78450412" w14:textId="77777777" w:rsidR="003F7E2C" w:rsidRDefault="003F7E2C" w:rsidP="00BE28D4">
            <w:pPr>
              <w:pStyle w:val="tabletext11"/>
              <w:jc w:val="center"/>
              <w:rPr>
                <w:ins w:id="23433" w:author="Author"/>
              </w:rPr>
            </w:pPr>
            <w:ins w:id="23434" w:author="Author">
              <w:r>
                <w:t>0.18</w:t>
              </w:r>
            </w:ins>
          </w:p>
        </w:tc>
        <w:tc>
          <w:tcPr>
            <w:tcW w:w="400" w:type="dxa"/>
            <w:shd w:val="clear" w:color="auto" w:fill="auto"/>
            <w:noWrap/>
            <w:vAlign w:val="bottom"/>
          </w:tcPr>
          <w:p w14:paraId="0ABA2B3E" w14:textId="77777777" w:rsidR="003F7E2C" w:rsidRDefault="003F7E2C" w:rsidP="00BE28D4">
            <w:pPr>
              <w:pStyle w:val="tabletext11"/>
              <w:jc w:val="center"/>
              <w:rPr>
                <w:ins w:id="23435" w:author="Author"/>
              </w:rPr>
            </w:pPr>
            <w:ins w:id="23436" w:author="Author">
              <w:r>
                <w:t>0.17</w:t>
              </w:r>
            </w:ins>
          </w:p>
        </w:tc>
        <w:tc>
          <w:tcPr>
            <w:tcW w:w="400" w:type="dxa"/>
            <w:shd w:val="clear" w:color="auto" w:fill="auto"/>
            <w:noWrap/>
            <w:vAlign w:val="bottom"/>
          </w:tcPr>
          <w:p w14:paraId="23199103" w14:textId="77777777" w:rsidR="003F7E2C" w:rsidRDefault="003F7E2C" w:rsidP="00BE28D4">
            <w:pPr>
              <w:pStyle w:val="tabletext11"/>
              <w:jc w:val="center"/>
              <w:rPr>
                <w:ins w:id="23437" w:author="Author"/>
              </w:rPr>
            </w:pPr>
            <w:ins w:id="23438" w:author="Author">
              <w:r>
                <w:t>0.17</w:t>
              </w:r>
            </w:ins>
          </w:p>
        </w:tc>
        <w:tc>
          <w:tcPr>
            <w:tcW w:w="400" w:type="dxa"/>
            <w:shd w:val="clear" w:color="auto" w:fill="auto"/>
            <w:noWrap/>
            <w:vAlign w:val="bottom"/>
          </w:tcPr>
          <w:p w14:paraId="26DCEF5E" w14:textId="77777777" w:rsidR="003F7E2C" w:rsidRDefault="003F7E2C" w:rsidP="00BE28D4">
            <w:pPr>
              <w:pStyle w:val="tabletext11"/>
              <w:jc w:val="center"/>
              <w:rPr>
                <w:ins w:id="23439" w:author="Author"/>
              </w:rPr>
            </w:pPr>
            <w:ins w:id="23440" w:author="Author">
              <w:r>
                <w:t>0.16</w:t>
              </w:r>
            </w:ins>
          </w:p>
        </w:tc>
        <w:tc>
          <w:tcPr>
            <w:tcW w:w="400" w:type="dxa"/>
            <w:shd w:val="clear" w:color="auto" w:fill="auto"/>
            <w:noWrap/>
            <w:vAlign w:val="bottom"/>
          </w:tcPr>
          <w:p w14:paraId="04D7A35F" w14:textId="77777777" w:rsidR="003F7E2C" w:rsidRDefault="003F7E2C" w:rsidP="00BE28D4">
            <w:pPr>
              <w:pStyle w:val="tabletext11"/>
              <w:jc w:val="center"/>
              <w:rPr>
                <w:ins w:id="23441" w:author="Author"/>
              </w:rPr>
            </w:pPr>
            <w:ins w:id="23442" w:author="Author">
              <w:r>
                <w:t>0.15</w:t>
              </w:r>
            </w:ins>
          </w:p>
        </w:tc>
        <w:tc>
          <w:tcPr>
            <w:tcW w:w="400" w:type="dxa"/>
            <w:shd w:val="clear" w:color="auto" w:fill="auto"/>
            <w:noWrap/>
            <w:vAlign w:val="bottom"/>
          </w:tcPr>
          <w:p w14:paraId="5FA32C28" w14:textId="77777777" w:rsidR="003F7E2C" w:rsidRDefault="003F7E2C" w:rsidP="00BE28D4">
            <w:pPr>
              <w:pStyle w:val="tabletext11"/>
              <w:jc w:val="center"/>
              <w:rPr>
                <w:ins w:id="23443" w:author="Author"/>
              </w:rPr>
            </w:pPr>
            <w:ins w:id="23444" w:author="Author">
              <w:r>
                <w:t>0.15</w:t>
              </w:r>
            </w:ins>
          </w:p>
        </w:tc>
        <w:tc>
          <w:tcPr>
            <w:tcW w:w="400" w:type="dxa"/>
            <w:shd w:val="clear" w:color="auto" w:fill="auto"/>
            <w:noWrap/>
            <w:vAlign w:val="bottom"/>
          </w:tcPr>
          <w:p w14:paraId="11E1E0A9" w14:textId="77777777" w:rsidR="003F7E2C" w:rsidRDefault="003F7E2C" w:rsidP="00BE28D4">
            <w:pPr>
              <w:pStyle w:val="tabletext11"/>
              <w:jc w:val="center"/>
              <w:rPr>
                <w:ins w:id="23445" w:author="Author"/>
              </w:rPr>
            </w:pPr>
            <w:ins w:id="23446" w:author="Author">
              <w:r>
                <w:t>0.14</w:t>
              </w:r>
            </w:ins>
          </w:p>
        </w:tc>
        <w:tc>
          <w:tcPr>
            <w:tcW w:w="440" w:type="dxa"/>
            <w:shd w:val="clear" w:color="auto" w:fill="auto"/>
            <w:noWrap/>
            <w:vAlign w:val="bottom"/>
          </w:tcPr>
          <w:p w14:paraId="21747CFA" w14:textId="77777777" w:rsidR="003F7E2C" w:rsidRDefault="003F7E2C" w:rsidP="00BE28D4">
            <w:pPr>
              <w:pStyle w:val="tabletext11"/>
              <w:jc w:val="center"/>
              <w:rPr>
                <w:ins w:id="23447" w:author="Author"/>
              </w:rPr>
            </w:pPr>
            <w:ins w:id="23448" w:author="Author">
              <w:r>
                <w:t>0.14</w:t>
              </w:r>
            </w:ins>
          </w:p>
        </w:tc>
        <w:tc>
          <w:tcPr>
            <w:tcW w:w="400" w:type="dxa"/>
            <w:shd w:val="clear" w:color="auto" w:fill="auto"/>
            <w:noWrap/>
            <w:vAlign w:val="bottom"/>
          </w:tcPr>
          <w:p w14:paraId="0CEB4489" w14:textId="77777777" w:rsidR="003F7E2C" w:rsidRDefault="003F7E2C" w:rsidP="00BE28D4">
            <w:pPr>
              <w:pStyle w:val="tabletext11"/>
              <w:jc w:val="center"/>
              <w:rPr>
                <w:ins w:id="23449" w:author="Author"/>
              </w:rPr>
            </w:pPr>
            <w:ins w:id="23450" w:author="Author">
              <w:r>
                <w:t>0.13</w:t>
              </w:r>
            </w:ins>
          </w:p>
        </w:tc>
        <w:tc>
          <w:tcPr>
            <w:tcW w:w="400" w:type="dxa"/>
            <w:shd w:val="clear" w:color="auto" w:fill="auto"/>
            <w:noWrap/>
            <w:vAlign w:val="bottom"/>
          </w:tcPr>
          <w:p w14:paraId="38B0FAB6" w14:textId="77777777" w:rsidR="003F7E2C" w:rsidRDefault="003F7E2C" w:rsidP="00BE28D4">
            <w:pPr>
              <w:pStyle w:val="tabletext11"/>
              <w:jc w:val="center"/>
              <w:rPr>
                <w:ins w:id="23451" w:author="Author"/>
              </w:rPr>
            </w:pPr>
            <w:ins w:id="23452" w:author="Author">
              <w:r>
                <w:t>0.12</w:t>
              </w:r>
            </w:ins>
          </w:p>
        </w:tc>
        <w:tc>
          <w:tcPr>
            <w:tcW w:w="400" w:type="dxa"/>
            <w:shd w:val="clear" w:color="auto" w:fill="auto"/>
            <w:noWrap/>
            <w:vAlign w:val="bottom"/>
          </w:tcPr>
          <w:p w14:paraId="788EE1C5" w14:textId="77777777" w:rsidR="003F7E2C" w:rsidRDefault="003F7E2C" w:rsidP="00BE28D4">
            <w:pPr>
              <w:pStyle w:val="tabletext11"/>
              <w:jc w:val="center"/>
              <w:rPr>
                <w:ins w:id="23453" w:author="Author"/>
              </w:rPr>
            </w:pPr>
            <w:ins w:id="23454" w:author="Author">
              <w:r>
                <w:t>0.12</w:t>
              </w:r>
            </w:ins>
          </w:p>
        </w:tc>
        <w:tc>
          <w:tcPr>
            <w:tcW w:w="400" w:type="dxa"/>
            <w:shd w:val="clear" w:color="auto" w:fill="auto"/>
            <w:noWrap/>
            <w:vAlign w:val="bottom"/>
          </w:tcPr>
          <w:p w14:paraId="1C78319D" w14:textId="77777777" w:rsidR="003F7E2C" w:rsidRDefault="003F7E2C" w:rsidP="00BE28D4">
            <w:pPr>
              <w:pStyle w:val="tabletext11"/>
              <w:jc w:val="center"/>
              <w:rPr>
                <w:ins w:id="23455" w:author="Author"/>
              </w:rPr>
            </w:pPr>
            <w:ins w:id="23456" w:author="Author">
              <w:r>
                <w:t>0.11</w:t>
              </w:r>
            </w:ins>
          </w:p>
        </w:tc>
        <w:tc>
          <w:tcPr>
            <w:tcW w:w="460" w:type="dxa"/>
            <w:shd w:val="clear" w:color="auto" w:fill="auto"/>
            <w:noWrap/>
            <w:vAlign w:val="bottom"/>
          </w:tcPr>
          <w:p w14:paraId="4A140F01" w14:textId="77777777" w:rsidR="003F7E2C" w:rsidRDefault="003F7E2C" w:rsidP="00BE28D4">
            <w:pPr>
              <w:pStyle w:val="tabletext11"/>
              <w:jc w:val="center"/>
              <w:rPr>
                <w:ins w:id="23457" w:author="Author"/>
              </w:rPr>
            </w:pPr>
            <w:ins w:id="23458" w:author="Author">
              <w:r>
                <w:t>0.11</w:t>
              </w:r>
            </w:ins>
          </w:p>
        </w:tc>
      </w:tr>
      <w:tr w:rsidR="003F7E2C" w14:paraId="3F419C6D" w14:textId="77777777" w:rsidTr="00EE1A0A">
        <w:trPr>
          <w:trHeight w:val="190"/>
          <w:ins w:id="23459" w:author="Author"/>
        </w:trPr>
        <w:tc>
          <w:tcPr>
            <w:tcW w:w="200" w:type="dxa"/>
            <w:tcBorders>
              <w:right w:val="nil"/>
            </w:tcBorders>
            <w:shd w:val="clear" w:color="auto" w:fill="auto"/>
            <w:vAlign w:val="bottom"/>
          </w:tcPr>
          <w:p w14:paraId="065886CD" w14:textId="77777777" w:rsidR="003F7E2C" w:rsidRPr="00003565" w:rsidRDefault="003F7E2C" w:rsidP="00BE28D4">
            <w:pPr>
              <w:pStyle w:val="tabletext11"/>
              <w:jc w:val="right"/>
              <w:rPr>
                <w:ins w:id="23460" w:author="Author"/>
              </w:rPr>
            </w:pPr>
          </w:p>
        </w:tc>
        <w:tc>
          <w:tcPr>
            <w:tcW w:w="1580" w:type="dxa"/>
            <w:tcBorders>
              <w:left w:val="nil"/>
            </w:tcBorders>
            <w:shd w:val="clear" w:color="auto" w:fill="auto"/>
            <w:vAlign w:val="bottom"/>
          </w:tcPr>
          <w:p w14:paraId="0D380D84" w14:textId="77777777" w:rsidR="003F7E2C" w:rsidRPr="00003565" w:rsidRDefault="003F7E2C" w:rsidP="00BE28D4">
            <w:pPr>
              <w:pStyle w:val="tabletext11"/>
              <w:tabs>
                <w:tab w:val="decimal" w:pos="640"/>
              </w:tabs>
              <w:rPr>
                <w:ins w:id="23461" w:author="Author"/>
              </w:rPr>
            </w:pPr>
            <w:ins w:id="23462" w:author="Author">
              <w:r w:rsidRPr="00003565">
                <w:t>3,000 to 3,999</w:t>
              </w:r>
            </w:ins>
          </w:p>
        </w:tc>
        <w:tc>
          <w:tcPr>
            <w:tcW w:w="680" w:type="dxa"/>
            <w:shd w:val="clear" w:color="auto" w:fill="auto"/>
            <w:noWrap/>
            <w:vAlign w:val="bottom"/>
          </w:tcPr>
          <w:p w14:paraId="3A6B266B" w14:textId="77777777" w:rsidR="003F7E2C" w:rsidRDefault="003F7E2C" w:rsidP="00BE28D4">
            <w:pPr>
              <w:pStyle w:val="tabletext11"/>
              <w:jc w:val="center"/>
              <w:rPr>
                <w:ins w:id="23463" w:author="Author"/>
              </w:rPr>
            </w:pPr>
            <w:ins w:id="23464" w:author="Author">
              <w:r>
                <w:t>0.39</w:t>
              </w:r>
            </w:ins>
          </w:p>
        </w:tc>
        <w:tc>
          <w:tcPr>
            <w:tcW w:w="900" w:type="dxa"/>
            <w:shd w:val="clear" w:color="auto" w:fill="auto"/>
            <w:noWrap/>
            <w:vAlign w:val="bottom"/>
          </w:tcPr>
          <w:p w14:paraId="3BADA9D1" w14:textId="77777777" w:rsidR="003F7E2C" w:rsidRDefault="003F7E2C" w:rsidP="00BE28D4">
            <w:pPr>
              <w:pStyle w:val="tabletext11"/>
              <w:jc w:val="center"/>
              <w:rPr>
                <w:ins w:id="23465" w:author="Author"/>
              </w:rPr>
            </w:pPr>
            <w:ins w:id="23466" w:author="Author">
              <w:r>
                <w:t>0.39</w:t>
              </w:r>
            </w:ins>
          </w:p>
        </w:tc>
        <w:tc>
          <w:tcPr>
            <w:tcW w:w="400" w:type="dxa"/>
            <w:shd w:val="clear" w:color="auto" w:fill="auto"/>
            <w:noWrap/>
            <w:vAlign w:val="bottom"/>
          </w:tcPr>
          <w:p w14:paraId="105893B1" w14:textId="77777777" w:rsidR="003F7E2C" w:rsidRDefault="003F7E2C" w:rsidP="00BE28D4">
            <w:pPr>
              <w:pStyle w:val="tabletext11"/>
              <w:jc w:val="center"/>
              <w:rPr>
                <w:ins w:id="23467" w:author="Author"/>
              </w:rPr>
            </w:pPr>
            <w:ins w:id="23468" w:author="Author">
              <w:r>
                <w:t>0.39</w:t>
              </w:r>
            </w:ins>
          </w:p>
        </w:tc>
        <w:tc>
          <w:tcPr>
            <w:tcW w:w="400" w:type="dxa"/>
            <w:shd w:val="clear" w:color="auto" w:fill="auto"/>
            <w:noWrap/>
            <w:vAlign w:val="bottom"/>
          </w:tcPr>
          <w:p w14:paraId="31269BD5" w14:textId="77777777" w:rsidR="003F7E2C" w:rsidRDefault="003F7E2C" w:rsidP="00BE28D4">
            <w:pPr>
              <w:pStyle w:val="tabletext11"/>
              <w:jc w:val="center"/>
              <w:rPr>
                <w:ins w:id="23469" w:author="Author"/>
              </w:rPr>
            </w:pPr>
            <w:ins w:id="23470" w:author="Author">
              <w:r>
                <w:t>0.37</w:t>
              </w:r>
            </w:ins>
          </w:p>
        </w:tc>
        <w:tc>
          <w:tcPr>
            <w:tcW w:w="400" w:type="dxa"/>
            <w:shd w:val="clear" w:color="auto" w:fill="auto"/>
            <w:noWrap/>
            <w:vAlign w:val="bottom"/>
          </w:tcPr>
          <w:p w14:paraId="31350C80" w14:textId="77777777" w:rsidR="003F7E2C" w:rsidRDefault="003F7E2C" w:rsidP="00BE28D4">
            <w:pPr>
              <w:pStyle w:val="tabletext11"/>
              <w:jc w:val="center"/>
              <w:rPr>
                <w:ins w:id="23471" w:author="Author"/>
              </w:rPr>
            </w:pPr>
            <w:ins w:id="23472" w:author="Author">
              <w:r>
                <w:t>0.36</w:t>
              </w:r>
            </w:ins>
          </w:p>
        </w:tc>
        <w:tc>
          <w:tcPr>
            <w:tcW w:w="400" w:type="dxa"/>
            <w:shd w:val="clear" w:color="auto" w:fill="auto"/>
            <w:noWrap/>
            <w:vAlign w:val="bottom"/>
          </w:tcPr>
          <w:p w14:paraId="5B2D6756" w14:textId="77777777" w:rsidR="003F7E2C" w:rsidRDefault="003F7E2C" w:rsidP="00BE28D4">
            <w:pPr>
              <w:pStyle w:val="tabletext11"/>
              <w:jc w:val="center"/>
              <w:rPr>
                <w:ins w:id="23473" w:author="Author"/>
              </w:rPr>
            </w:pPr>
            <w:ins w:id="23474" w:author="Author">
              <w:r>
                <w:t>0.32</w:t>
              </w:r>
            </w:ins>
          </w:p>
        </w:tc>
        <w:tc>
          <w:tcPr>
            <w:tcW w:w="400" w:type="dxa"/>
            <w:shd w:val="clear" w:color="auto" w:fill="auto"/>
            <w:noWrap/>
            <w:vAlign w:val="bottom"/>
          </w:tcPr>
          <w:p w14:paraId="77E22A1A" w14:textId="77777777" w:rsidR="003F7E2C" w:rsidRDefault="003F7E2C" w:rsidP="00BE28D4">
            <w:pPr>
              <w:pStyle w:val="tabletext11"/>
              <w:jc w:val="center"/>
              <w:rPr>
                <w:ins w:id="23475" w:author="Author"/>
              </w:rPr>
            </w:pPr>
            <w:ins w:id="23476" w:author="Author">
              <w:r>
                <w:t>0.31</w:t>
              </w:r>
            </w:ins>
          </w:p>
        </w:tc>
        <w:tc>
          <w:tcPr>
            <w:tcW w:w="400" w:type="dxa"/>
            <w:shd w:val="clear" w:color="auto" w:fill="auto"/>
            <w:noWrap/>
            <w:vAlign w:val="bottom"/>
          </w:tcPr>
          <w:p w14:paraId="3A761BCF" w14:textId="77777777" w:rsidR="003F7E2C" w:rsidRDefault="003F7E2C" w:rsidP="00BE28D4">
            <w:pPr>
              <w:pStyle w:val="tabletext11"/>
              <w:jc w:val="center"/>
              <w:rPr>
                <w:ins w:id="23477" w:author="Author"/>
              </w:rPr>
            </w:pPr>
            <w:ins w:id="23478" w:author="Author">
              <w:r>
                <w:t>0.29</w:t>
              </w:r>
            </w:ins>
          </w:p>
        </w:tc>
        <w:tc>
          <w:tcPr>
            <w:tcW w:w="400" w:type="dxa"/>
            <w:shd w:val="clear" w:color="auto" w:fill="auto"/>
            <w:noWrap/>
            <w:vAlign w:val="bottom"/>
          </w:tcPr>
          <w:p w14:paraId="6015B17C" w14:textId="77777777" w:rsidR="003F7E2C" w:rsidRDefault="003F7E2C" w:rsidP="00BE28D4">
            <w:pPr>
              <w:pStyle w:val="tabletext11"/>
              <w:jc w:val="center"/>
              <w:rPr>
                <w:ins w:id="23479" w:author="Author"/>
              </w:rPr>
            </w:pPr>
            <w:ins w:id="23480" w:author="Author">
              <w:r>
                <w:t>0.28</w:t>
              </w:r>
            </w:ins>
          </w:p>
        </w:tc>
        <w:tc>
          <w:tcPr>
            <w:tcW w:w="400" w:type="dxa"/>
            <w:shd w:val="clear" w:color="auto" w:fill="auto"/>
            <w:noWrap/>
            <w:vAlign w:val="bottom"/>
          </w:tcPr>
          <w:p w14:paraId="3B46C15B" w14:textId="77777777" w:rsidR="003F7E2C" w:rsidRDefault="003F7E2C" w:rsidP="00BE28D4">
            <w:pPr>
              <w:pStyle w:val="tabletext11"/>
              <w:jc w:val="center"/>
              <w:rPr>
                <w:ins w:id="23481" w:author="Author"/>
              </w:rPr>
            </w:pPr>
            <w:ins w:id="23482" w:author="Author">
              <w:r>
                <w:t>0.26</w:t>
              </w:r>
            </w:ins>
          </w:p>
        </w:tc>
        <w:tc>
          <w:tcPr>
            <w:tcW w:w="400" w:type="dxa"/>
            <w:shd w:val="clear" w:color="auto" w:fill="auto"/>
            <w:noWrap/>
            <w:vAlign w:val="bottom"/>
          </w:tcPr>
          <w:p w14:paraId="24749BB3" w14:textId="77777777" w:rsidR="003F7E2C" w:rsidRDefault="003F7E2C" w:rsidP="00BE28D4">
            <w:pPr>
              <w:pStyle w:val="tabletext11"/>
              <w:jc w:val="center"/>
              <w:rPr>
                <w:ins w:id="23483" w:author="Author"/>
              </w:rPr>
            </w:pPr>
            <w:ins w:id="23484" w:author="Author">
              <w:r>
                <w:t>0.25</w:t>
              </w:r>
            </w:ins>
          </w:p>
        </w:tc>
        <w:tc>
          <w:tcPr>
            <w:tcW w:w="400" w:type="dxa"/>
            <w:shd w:val="clear" w:color="auto" w:fill="auto"/>
            <w:noWrap/>
            <w:vAlign w:val="bottom"/>
          </w:tcPr>
          <w:p w14:paraId="2885DB20" w14:textId="77777777" w:rsidR="003F7E2C" w:rsidRDefault="003F7E2C" w:rsidP="00BE28D4">
            <w:pPr>
              <w:pStyle w:val="tabletext11"/>
              <w:jc w:val="center"/>
              <w:rPr>
                <w:ins w:id="23485" w:author="Author"/>
              </w:rPr>
            </w:pPr>
            <w:ins w:id="23486" w:author="Author">
              <w:r>
                <w:t>0.24</w:t>
              </w:r>
            </w:ins>
          </w:p>
        </w:tc>
        <w:tc>
          <w:tcPr>
            <w:tcW w:w="400" w:type="dxa"/>
            <w:shd w:val="clear" w:color="auto" w:fill="auto"/>
            <w:noWrap/>
            <w:vAlign w:val="bottom"/>
          </w:tcPr>
          <w:p w14:paraId="32341DD6" w14:textId="77777777" w:rsidR="003F7E2C" w:rsidRDefault="003F7E2C" w:rsidP="00BE28D4">
            <w:pPr>
              <w:pStyle w:val="tabletext11"/>
              <w:jc w:val="center"/>
              <w:rPr>
                <w:ins w:id="23487" w:author="Author"/>
              </w:rPr>
            </w:pPr>
            <w:ins w:id="23488" w:author="Author">
              <w:r>
                <w:t>0.23</w:t>
              </w:r>
            </w:ins>
          </w:p>
        </w:tc>
        <w:tc>
          <w:tcPr>
            <w:tcW w:w="400" w:type="dxa"/>
            <w:shd w:val="clear" w:color="auto" w:fill="auto"/>
            <w:noWrap/>
            <w:vAlign w:val="bottom"/>
          </w:tcPr>
          <w:p w14:paraId="146971F6" w14:textId="77777777" w:rsidR="003F7E2C" w:rsidRDefault="003F7E2C" w:rsidP="00BE28D4">
            <w:pPr>
              <w:pStyle w:val="tabletext11"/>
              <w:jc w:val="center"/>
              <w:rPr>
                <w:ins w:id="23489" w:author="Author"/>
              </w:rPr>
            </w:pPr>
            <w:ins w:id="23490" w:author="Author">
              <w:r>
                <w:t>0.22</w:t>
              </w:r>
            </w:ins>
          </w:p>
        </w:tc>
        <w:tc>
          <w:tcPr>
            <w:tcW w:w="400" w:type="dxa"/>
            <w:shd w:val="clear" w:color="auto" w:fill="auto"/>
            <w:noWrap/>
            <w:vAlign w:val="bottom"/>
          </w:tcPr>
          <w:p w14:paraId="2C45AE54" w14:textId="77777777" w:rsidR="003F7E2C" w:rsidRDefault="003F7E2C" w:rsidP="00BE28D4">
            <w:pPr>
              <w:pStyle w:val="tabletext11"/>
              <w:jc w:val="center"/>
              <w:rPr>
                <w:ins w:id="23491" w:author="Author"/>
              </w:rPr>
            </w:pPr>
            <w:ins w:id="23492" w:author="Author">
              <w:r>
                <w:t>0.21</w:t>
              </w:r>
            </w:ins>
          </w:p>
        </w:tc>
        <w:tc>
          <w:tcPr>
            <w:tcW w:w="400" w:type="dxa"/>
            <w:shd w:val="clear" w:color="auto" w:fill="auto"/>
            <w:noWrap/>
            <w:vAlign w:val="bottom"/>
          </w:tcPr>
          <w:p w14:paraId="083D9CB1" w14:textId="77777777" w:rsidR="003F7E2C" w:rsidRDefault="003F7E2C" w:rsidP="00BE28D4">
            <w:pPr>
              <w:pStyle w:val="tabletext11"/>
              <w:jc w:val="center"/>
              <w:rPr>
                <w:ins w:id="23493" w:author="Author"/>
              </w:rPr>
            </w:pPr>
            <w:ins w:id="23494" w:author="Author">
              <w:r>
                <w:t>0.20</w:t>
              </w:r>
            </w:ins>
          </w:p>
        </w:tc>
        <w:tc>
          <w:tcPr>
            <w:tcW w:w="400" w:type="dxa"/>
            <w:shd w:val="clear" w:color="auto" w:fill="auto"/>
            <w:noWrap/>
            <w:vAlign w:val="bottom"/>
          </w:tcPr>
          <w:p w14:paraId="3EB0F36A" w14:textId="77777777" w:rsidR="003F7E2C" w:rsidRDefault="003F7E2C" w:rsidP="00BE28D4">
            <w:pPr>
              <w:pStyle w:val="tabletext11"/>
              <w:jc w:val="center"/>
              <w:rPr>
                <w:ins w:id="23495" w:author="Author"/>
              </w:rPr>
            </w:pPr>
            <w:ins w:id="23496" w:author="Author">
              <w:r>
                <w:t>0.19</w:t>
              </w:r>
            </w:ins>
          </w:p>
        </w:tc>
        <w:tc>
          <w:tcPr>
            <w:tcW w:w="400" w:type="dxa"/>
            <w:shd w:val="clear" w:color="auto" w:fill="auto"/>
            <w:noWrap/>
            <w:vAlign w:val="bottom"/>
          </w:tcPr>
          <w:p w14:paraId="2576FD6E" w14:textId="77777777" w:rsidR="003F7E2C" w:rsidRDefault="003F7E2C" w:rsidP="00BE28D4">
            <w:pPr>
              <w:pStyle w:val="tabletext11"/>
              <w:jc w:val="center"/>
              <w:rPr>
                <w:ins w:id="23497" w:author="Author"/>
              </w:rPr>
            </w:pPr>
            <w:ins w:id="23498" w:author="Author">
              <w:r>
                <w:t>0.19</w:t>
              </w:r>
            </w:ins>
          </w:p>
        </w:tc>
        <w:tc>
          <w:tcPr>
            <w:tcW w:w="400" w:type="dxa"/>
            <w:shd w:val="clear" w:color="auto" w:fill="auto"/>
            <w:noWrap/>
            <w:vAlign w:val="bottom"/>
          </w:tcPr>
          <w:p w14:paraId="60E52938" w14:textId="77777777" w:rsidR="003F7E2C" w:rsidRDefault="003F7E2C" w:rsidP="00BE28D4">
            <w:pPr>
              <w:pStyle w:val="tabletext11"/>
              <w:jc w:val="center"/>
              <w:rPr>
                <w:ins w:id="23499" w:author="Author"/>
              </w:rPr>
            </w:pPr>
            <w:ins w:id="23500" w:author="Author">
              <w:r>
                <w:t>0.18</w:t>
              </w:r>
            </w:ins>
          </w:p>
        </w:tc>
        <w:tc>
          <w:tcPr>
            <w:tcW w:w="400" w:type="dxa"/>
            <w:shd w:val="clear" w:color="auto" w:fill="auto"/>
            <w:noWrap/>
            <w:vAlign w:val="bottom"/>
          </w:tcPr>
          <w:p w14:paraId="526B3564" w14:textId="77777777" w:rsidR="003F7E2C" w:rsidRDefault="003F7E2C" w:rsidP="00BE28D4">
            <w:pPr>
              <w:pStyle w:val="tabletext11"/>
              <w:jc w:val="center"/>
              <w:rPr>
                <w:ins w:id="23501" w:author="Author"/>
              </w:rPr>
            </w:pPr>
            <w:ins w:id="23502" w:author="Author">
              <w:r>
                <w:t>0.17</w:t>
              </w:r>
            </w:ins>
          </w:p>
        </w:tc>
        <w:tc>
          <w:tcPr>
            <w:tcW w:w="400" w:type="dxa"/>
            <w:shd w:val="clear" w:color="auto" w:fill="auto"/>
            <w:noWrap/>
            <w:vAlign w:val="bottom"/>
          </w:tcPr>
          <w:p w14:paraId="75EC1451" w14:textId="77777777" w:rsidR="003F7E2C" w:rsidRDefault="003F7E2C" w:rsidP="00BE28D4">
            <w:pPr>
              <w:pStyle w:val="tabletext11"/>
              <w:jc w:val="center"/>
              <w:rPr>
                <w:ins w:id="23503" w:author="Author"/>
              </w:rPr>
            </w:pPr>
            <w:ins w:id="23504" w:author="Author">
              <w:r>
                <w:t>0.16</w:t>
              </w:r>
            </w:ins>
          </w:p>
        </w:tc>
        <w:tc>
          <w:tcPr>
            <w:tcW w:w="400" w:type="dxa"/>
            <w:shd w:val="clear" w:color="auto" w:fill="auto"/>
            <w:noWrap/>
            <w:vAlign w:val="bottom"/>
          </w:tcPr>
          <w:p w14:paraId="7CD46334" w14:textId="77777777" w:rsidR="003F7E2C" w:rsidRDefault="003F7E2C" w:rsidP="00BE28D4">
            <w:pPr>
              <w:pStyle w:val="tabletext11"/>
              <w:jc w:val="center"/>
              <w:rPr>
                <w:ins w:id="23505" w:author="Author"/>
              </w:rPr>
            </w:pPr>
            <w:ins w:id="23506" w:author="Author">
              <w:r>
                <w:t>0.16</w:t>
              </w:r>
            </w:ins>
          </w:p>
        </w:tc>
        <w:tc>
          <w:tcPr>
            <w:tcW w:w="440" w:type="dxa"/>
            <w:shd w:val="clear" w:color="auto" w:fill="auto"/>
            <w:noWrap/>
            <w:vAlign w:val="bottom"/>
          </w:tcPr>
          <w:p w14:paraId="7AEEC4C9" w14:textId="77777777" w:rsidR="003F7E2C" w:rsidRDefault="003F7E2C" w:rsidP="00BE28D4">
            <w:pPr>
              <w:pStyle w:val="tabletext11"/>
              <w:jc w:val="center"/>
              <w:rPr>
                <w:ins w:id="23507" w:author="Author"/>
              </w:rPr>
            </w:pPr>
            <w:ins w:id="23508" w:author="Author">
              <w:r>
                <w:t>0.15</w:t>
              </w:r>
            </w:ins>
          </w:p>
        </w:tc>
        <w:tc>
          <w:tcPr>
            <w:tcW w:w="400" w:type="dxa"/>
            <w:shd w:val="clear" w:color="auto" w:fill="auto"/>
            <w:noWrap/>
            <w:vAlign w:val="bottom"/>
          </w:tcPr>
          <w:p w14:paraId="35005FD0" w14:textId="77777777" w:rsidR="003F7E2C" w:rsidRDefault="003F7E2C" w:rsidP="00BE28D4">
            <w:pPr>
              <w:pStyle w:val="tabletext11"/>
              <w:jc w:val="center"/>
              <w:rPr>
                <w:ins w:id="23509" w:author="Author"/>
              </w:rPr>
            </w:pPr>
            <w:ins w:id="23510" w:author="Author">
              <w:r>
                <w:t>0.15</w:t>
              </w:r>
            </w:ins>
          </w:p>
        </w:tc>
        <w:tc>
          <w:tcPr>
            <w:tcW w:w="400" w:type="dxa"/>
            <w:shd w:val="clear" w:color="auto" w:fill="auto"/>
            <w:noWrap/>
            <w:vAlign w:val="bottom"/>
          </w:tcPr>
          <w:p w14:paraId="6A686DBA" w14:textId="77777777" w:rsidR="003F7E2C" w:rsidRDefault="003F7E2C" w:rsidP="00BE28D4">
            <w:pPr>
              <w:pStyle w:val="tabletext11"/>
              <w:jc w:val="center"/>
              <w:rPr>
                <w:ins w:id="23511" w:author="Author"/>
              </w:rPr>
            </w:pPr>
            <w:ins w:id="23512" w:author="Author">
              <w:r>
                <w:t>0.14</w:t>
              </w:r>
            </w:ins>
          </w:p>
        </w:tc>
        <w:tc>
          <w:tcPr>
            <w:tcW w:w="400" w:type="dxa"/>
            <w:shd w:val="clear" w:color="auto" w:fill="auto"/>
            <w:noWrap/>
            <w:vAlign w:val="bottom"/>
          </w:tcPr>
          <w:p w14:paraId="43465721" w14:textId="77777777" w:rsidR="003F7E2C" w:rsidRDefault="003F7E2C" w:rsidP="00BE28D4">
            <w:pPr>
              <w:pStyle w:val="tabletext11"/>
              <w:jc w:val="center"/>
              <w:rPr>
                <w:ins w:id="23513" w:author="Author"/>
              </w:rPr>
            </w:pPr>
            <w:ins w:id="23514" w:author="Author">
              <w:r>
                <w:t>0.13</w:t>
              </w:r>
            </w:ins>
          </w:p>
        </w:tc>
        <w:tc>
          <w:tcPr>
            <w:tcW w:w="400" w:type="dxa"/>
            <w:shd w:val="clear" w:color="auto" w:fill="auto"/>
            <w:noWrap/>
            <w:vAlign w:val="bottom"/>
          </w:tcPr>
          <w:p w14:paraId="7C896FAA" w14:textId="77777777" w:rsidR="003F7E2C" w:rsidRDefault="003F7E2C" w:rsidP="00BE28D4">
            <w:pPr>
              <w:pStyle w:val="tabletext11"/>
              <w:jc w:val="center"/>
              <w:rPr>
                <w:ins w:id="23515" w:author="Author"/>
              </w:rPr>
            </w:pPr>
            <w:ins w:id="23516" w:author="Author">
              <w:r>
                <w:t>0.13</w:t>
              </w:r>
            </w:ins>
          </w:p>
        </w:tc>
        <w:tc>
          <w:tcPr>
            <w:tcW w:w="460" w:type="dxa"/>
            <w:shd w:val="clear" w:color="auto" w:fill="auto"/>
            <w:noWrap/>
            <w:vAlign w:val="bottom"/>
          </w:tcPr>
          <w:p w14:paraId="3F8DD56D" w14:textId="77777777" w:rsidR="003F7E2C" w:rsidRDefault="003F7E2C" w:rsidP="00BE28D4">
            <w:pPr>
              <w:pStyle w:val="tabletext11"/>
              <w:jc w:val="center"/>
              <w:rPr>
                <w:ins w:id="23517" w:author="Author"/>
              </w:rPr>
            </w:pPr>
            <w:ins w:id="23518" w:author="Author">
              <w:r>
                <w:t>0.12</w:t>
              </w:r>
            </w:ins>
          </w:p>
        </w:tc>
      </w:tr>
      <w:tr w:rsidR="003F7E2C" w14:paraId="20B9D5ED" w14:textId="77777777" w:rsidTr="00EE1A0A">
        <w:trPr>
          <w:trHeight w:val="190"/>
          <w:ins w:id="23519" w:author="Author"/>
        </w:trPr>
        <w:tc>
          <w:tcPr>
            <w:tcW w:w="200" w:type="dxa"/>
            <w:tcBorders>
              <w:right w:val="nil"/>
            </w:tcBorders>
            <w:shd w:val="clear" w:color="auto" w:fill="auto"/>
            <w:vAlign w:val="bottom"/>
          </w:tcPr>
          <w:p w14:paraId="531AD5AB" w14:textId="77777777" w:rsidR="003F7E2C" w:rsidRPr="00003565" w:rsidRDefault="003F7E2C" w:rsidP="00BE28D4">
            <w:pPr>
              <w:pStyle w:val="tabletext11"/>
              <w:jc w:val="right"/>
              <w:rPr>
                <w:ins w:id="23520" w:author="Author"/>
              </w:rPr>
            </w:pPr>
          </w:p>
        </w:tc>
        <w:tc>
          <w:tcPr>
            <w:tcW w:w="1580" w:type="dxa"/>
            <w:tcBorders>
              <w:left w:val="nil"/>
            </w:tcBorders>
            <w:shd w:val="clear" w:color="auto" w:fill="auto"/>
            <w:vAlign w:val="bottom"/>
          </w:tcPr>
          <w:p w14:paraId="4783D351" w14:textId="77777777" w:rsidR="003F7E2C" w:rsidRPr="00003565" w:rsidRDefault="003F7E2C" w:rsidP="00BE28D4">
            <w:pPr>
              <w:pStyle w:val="tabletext11"/>
              <w:tabs>
                <w:tab w:val="decimal" w:pos="640"/>
              </w:tabs>
              <w:rPr>
                <w:ins w:id="23521" w:author="Author"/>
              </w:rPr>
            </w:pPr>
            <w:ins w:id="23522" w:author="Author">
              <w:r w:rsidRPr="00003565">
                <w:t>4,000 to 4,999</w:t>
              </w:r>
            </w:ins>
          </w:p>
        </w:tc>
        <w:tc>
          <w:tcPr>
            <w:tcW w:w="680" w:type="dxa"/>
            <w:tcBorders>
              <w:bottom w:val="single" w:sz="4" w:space="0" w:color="auto"/>
            </w:tcBorders>
            <w:shd w:val="clear" w:color="auto" w:fill="auto"/>
            <w:noWrap/>
            <w:vAlign w:val="bottom"/>
          </w:tcPr>
          <w:p w14:paraId="274EAE3B" w14:textId="77777777" w:rsidR="003F7E2C" w:rsidRDefault="003F7E2C" w:rsidP="00BE28D4">
            <w:pPr>
              <w:pStyle w:val="tabletext11"/>
              <w:jc w:val="center"/>
              <w:rPr>
                <w:ins w:id="23523" w:author="Author"/>
              </w:rPr>
            </w:pPr>
            <w:ins w:id="23524" w:author="Author">
              <w:r>
                <w:t>0.42</w:t>
              </w:r>
            </w:ins>
          </w:p>
        </w:tc>
        <w:tc>
          <w:tcPr>
            <w:tcW w:w="900" w:type="dxa"/>
            <w:tcBorders>
              <w:bottom w:val="single" w:sz="4" w:space="0" w:color="auto"/>
            </w:tcBorders>
            <w:shd w:val="clear" w:color="auto" w:fill="auto"/>
            <w:noWrap/>
            <w:vAlign w:val="bottom"/>
          </w:tcPr>
          <w:p w14:paraId="107EE52E" w14:textId="77777777" w:rsidR="003F7E2C" w:rsidRDefault="003F7E2C" w:rsidP="00BE28D4">
            <w:pPr>
              <w:pStyle w:val="tabletext11"/>
              <w:jc w:val="center"/>
              <w:rPr>
                <w:ins w:id="23525" w:author="Author"/>
              </w:rPr>
            </w:pPr>
            <w:ins w:id="23526" w:author="Author">
              <w:r>
                <w:t>0.42</w:t>
              </w:r>
            </w:ins>
          </w:p>
        </w:tc>
        <w:tc>
          <w:tcPr>
            <w:tcW w:w="400" w:type="dxa"/>
            <w:tcBorders>
              <w:bottom w:val="single" w:sz="4" w:space="0" w:color="auto"/>
            </w:tcBorders>
            <w:shd w:val="clear" w:color="auto" w:fill="auto"/>
            <w:noWrap/>
            <w:vAlign w:val="bottom"/>
          </w:tcPr>
          <w:p w14:paraId="6F2ABDB8" w14:textId="77777777" w:rsidR="003F7E2C" w:rsidRDefault="003F7E2C" w:rsidP="00BE28D4">
            <w:pPr>
              <w:pStyle w:val="tabletext11"/>
              <w:jc w:val="center"/>
              <w:rPr>
                <w:ins w:id="23527" w:author="Author"/>
              </w:rPr>
            </w:pPr>
            <w:ins w:id="23528" w:author="Author">
              <w:r>
                <w:t>0.42</w:t>
              </w:r>
            </w:ins>
          </w:p>
        </w:tc>
        <w:tc>
          <w:tcPr>
            <w:tcW w:w="400" w:type="dxa"/>
            <w:tcBorders>
              <w:bottom w:val="single" w:sz="4" w:space="0" w:color="auto"/>
            </w:tcBorders>
            <w:shd w:val="clear" w:color="auto" w:fill="auto"/>
            <w:noWrap/>
            <w:vAlign w:val="bottom"/>
          </w:tcPr>
          <w:p w14:paraId="55BD3BE5" w14:textId="77777777" w:rsidR="003F7E2C" w:rsidRDefault="003F7E2C" w:rsidP="00BE28D4">
            <w:pPr>
              <w:pStyle w:val="tabletext11"/>
              <w:jc w:val="center"/>
              <w:rPr>
                <w:ins w:id="23529" w:author="Author"/>
              </w:rPr>
            </w:pPr>
            <w:ins w:id="23530" w:author="Author">
              <w:r>
                <w:t>0.41</w:t>
              </w:r>
            </w:ins>
          </w:p>
        </w:tc>
        <w:tc>
          <w:tcPr>
            <w:tcW w:w="400" w:type="dxa"/>
            <w:tcBorders>
              <w:bottom w:val="single" w:sz="4" w:space="0" w:color="auto"/>
            </w:tcBorders>
            <w:shd w:val="clear" w:color="auto" w:fill="auto"/>
            <w:noWrap/>
            <w:vAlign w:val="bottom"/>
          </w:tcPr>
          <w:p w14:paraId="57AFAA5D" w14:textId="77777777" w:rsidR="003F7E2C" w:rsidRDefault="003F7E2C" w:rsidP="00BE28D4">
            <w:pPr>
              <w:pStyle w:val="tabletext11"/>
              <w:jc w:val="center"/>
              <w:rPr>
                <w:ins w:id="23531" w:author="Author"/>
              </w:rPr>
            </w:pPr>
            <w:ins w:id="23532" w:author="Author">
              <w:r>
                <w:t>0.39</w:t>
              </w:r>
            </w:ins>
          </w:p>
        </w:tc>
        <w:tc>
          <w:tcPr>
            <w:tcW w:w="400" w:type="dxa"/>
            <w:tcBorders>
              <w:bottom w:val="single" w:sz="4" w:space="0" w:color="auto"/>
            </w:tcBorders>
            <w:shd w:val="clear" w:color="auto" w:fill="auto"/>
            <w:noWrap/>
            <w:vAlign w:val="bottom"/>
          </w:tcPr>
          <w:p w14:paraId="09279A64" w14:textId="77777777" w:rsidR="003F7E2C" w:rsidRDefault="003F7E2C" w:rsidP="00BE28D4">
            <w:pPr>
              <w:pStyle w:val="tabletext11"/>
              <w:jc w:val="center"/>
              <w:rPr>
                <w:ins w:id="23533" w:author="Author"/>
              </w:rPr>
            </w:pPr>
            <w:ins w:id="23534" w:author="Author">
              <w:r>
                <w:t>0.35</w:t>
              </w:r>
            </w:ins>
          </w:p>
        </w:tc>
        <w:tc>
          <w:tcPr>
            <w:tcW w:w="400" w:type="dxa"/>
            <w:tcBorders>
              <w:bottom w:val="single" w:sz="4" w:space="0" w:color="auto"/>
            </w:tcBorders>
            <w:shd w:val="clear" w:color="auto" w:fill="auto"/>
            <w:noWrap/>
            <w:vAlign w:val="bottom"/>
          </w:tcPr>
          <w:p w14:paraId="4F5A9152" w14:textId="77777777" w:rsidR="003F7E2C" w:rsidRDefault="003F7E2C" w:rsidP="00BE28D4">
            <w:pPr>
              <w:pStyle w:val="tabletext11"/>
              <w:jc w:val="center"/>
              <w:rPr>
                <w:ins w:id="23535" w:author="Author"/>
              </w:rPr>
            </w:pPr>
            <w:ins w:id="23536" w:author="Author">
              <w:r>
                <w:t>0.33</w:t>
              </w:r>
            </w:ins>
          </w:p>
        </w:tc>
        <w:tc>
          <w:tcPr>
            <w:tcW w:w="400" w:type="dxa"/>
            <w:tcBorders>
              <w:bottom w:val="single" w:sz="4" w:space="0" w:color="auto"/>
            </w:tcBorders>
            <w:shd w:val="clear" w:color="auto" w:fill="auto"/>
            <w:noWrap/>
            <w:vAlign w:val="bottom"/>
          </w:tcPr>
          <w:p w14:paraId="6085C9F5" w14:textId="77777777" w:rsidR="003F7E2C" w:rsidRDefault="003F7E2C" w:rsidP="00BE28D4">
            <w:pPr>
              <w:pStyle w:val="tabletext11"/>
              <w:jc w:val="center"/>
              <w:rPr>
                <w:ins w:id="23537" w:author="Author"/>
              </w:rPr>
            </w:pPr>
            <w:ins w:id="23538" w:author="Author">
              <w:r>
                <w:t>0.32</w:t>
              </w:r>
            </w:ins>
          </w:p>
        </w:tc>
        <w:tc>
          <w:tcPr>
            <w:tcW w:w="400" w:type="dxa"/>
            <w:tcBorders>
              <w:bottom w:val="single" w:sz="4" w:space="0" w:color="auto"/>
            </w:tcBorders>
            <w:shd w:val="clear" w:color="auto" w:fill="auto"/>
            <w:noWrap/>
            <w:vAlign w:val="bottom"/>
          </w:tcPr>
          <w:p w14:paraId="07A1ADAD" w14:textId="77777777" w:rsidR="003F7E2C" w:rsidRDefault="003F7E2C" w:rsidP="00BE28D4">
            <w:pPr>
              <w:pStyle w:val="tabletext11"/>
              <w:jc w:val="center"/>
              <w:rPr>
                <w:ins w:id="23539" w:author="Author"/>
              </w:rPr>
            </w:pPr>
            <w:ins w:id="23540" w:author="Author">
              <w:r>
                <w:t>0.30</w:t>
              </w:r>
            </w:ins>
          </w:p>
        </w:tc>
        <w:tc>
          <w:tcPr>
            <w:tcW w:w="400" w:type="dxa"/>
            <w:tcBorders>
              <w:bottom w:val="single" w:sz="4" w:space="0" w:color="auto"/>
            </w:tcBorders>
            <w:shd w:val="clear" w:color="auto" w:fill="auto"/>
            <w:noWrap/>
            <w:vAlign w:val="bottom"/>
          </w:tcPr>
          <w:p w14:paraId="60906803" w14:textId="77777777" w:rsidR="003F7E2C" w:rsidRDefault="003F7E2C" w:rsidP="00BE28D4">
            <w:pPr>
              <w:pStyle w:val="tabletext11"/>
              <w:jc w:val="center"/>
              <w:rPr>
                <w:ins w:id="23541" w:author="Author"/>
              </w:rPr>
            </w:pPr>
            <w:ins w:id="23542" w:author="Author">
              <w:r>
                <w:t>0.28</w:t>
              </w:r>
            </w:ins>
          </w:p>
        </w:tc>
        <w:tc>
          <w:tcPr>
            <w:tcW w:w="400" w:type="dxa"/>
            <w:tcBorders>
              <w:bottom w:val="single" w:sz="4" w:space="0" w:color="auto"/>
            </w:tcBorders>
            <w:shd w:val="clear" w:color="auto" w:fill="auto"/>
            <w:noWrap/>
            <w:vAlign w:val="bottom"/>
          </w:tcPr>
          <w:p w14:paraId="1EF334B3" w14:textId="77777777" w:rsidR="003F7E2C" w:rsidRDefault="003F7E2C" w:rsidP="00BE28D4">
            <w:pPr>
              <w:pStyle w:val="tabletext11"/>
              <w:jc w:val="center"/>
              <w:rPr>
                <w:ins w:id="23543" w:author="Author"/>
              </w:rPr>
            </w:pPr>
            <w:ins w:id="23544" w:author="Author">
              <w:r>
                <w:t>0.27</w:t>
              </w:r>
            </w:ins>
          </w:p>
        </w:tc>
        <w:tc>
          <w:tcPr>
            <w:tcW w:w="400" w:type="dxa"/>
            <w:tcBorders>
              <w:bottom w:val="single" w:sz="4" w:space="0" w:color="auto"/>
            </w:tcBorders>
            <w:shd w:val="clear" w:color="auto" w:fill="auto"/>
            <w:noWrap/>
            <w:vAlign w:val="bottom"/>
          </w:tcPr>
          <w:p w14:paraId="7339894C" w14:textId="77777777" w:rsidR="003F7E2C" w:rsidRDefault="003F7E2C" w:rsidP="00BE28D4">
            <w:pPr>
              <w:pStyle w:val="tabletext11"/>
              <w:jc w:val="center"/>
              <w:rPr>
                <w:ins w:id="23545" w:author="Author"/>
              </w:rPr>
            </w:pPr>
            <w:ins w:id="23546" w:author="Author">
              <w:r>
                <w:t>0.26</w:t>
              </w:r>
            </w:ins>
          </w:p>
        </w:tc>
        <w:tc>
          <w:tcPr>
            <w:tcW w:w="400" w:type="dxa"/>
            <w:tcBorders>
              <w:bottom w:val="single" w:sz="4" w:space="0" w:color="auto"/>
            </w:tcBorders>
            <w:shd w:val="clear" w:color="auto" w:fill="auto"/>
            <w:noWrap/>
            <w:vAlign w:val="bottom"/>
          </w:tcPr>
          <w:p w14:paraId="01551363" w14:textId="77777777" w:rsidR="003F7E2C" w:rsidRDefault="003F7E2C" w:rsidP="00BE28D4">
            <w:pPr>
              <w:pStyle w:val="tabletext11"/>
              <w:jc w:val="center"/>
              <w:rPr>
                <w:ins w:id="23547" w:author="Author"/>
              </w:rPr>
            </w:pPr>
            <w:ins w:id="23548" w:author="Author">
              <w:r>
                <w:t>0.25</w:t>
              </w:r>
            </w:ins>
          </w:p>
        </w:tc>
        <w:tc>
          <w:tcPr>
            <w:tcW w:w="400" w:type="dxa"/>
            <w:tcBorders>
              <w:bottom w:val="single" w:sz="4" w:space="0" w:color="auto"/>
            </w:tcBorders>
            <w:shd w:val="clear" w:color="auto" w:fill="auto"/>
            <w:noWrap/>
            <w:vAlign w:val="bottom"/>
          </w:tcPr>
          <w:p w14:paraId="37D56A4C" w14:textId="77777777" w:rsidR="003F7E2C" w:rsidRDefault="003F7E2C" w:rsidP="00BE28D4">
            <w:pPr>
              <w:pStyle w:val="tabletext11"/>
              <w:jc w:val="center"/>
              <w:rPr>
                <w:ins w:id="23549" w:author="Author"/>
              </w:rPr>
            </w:pPr>
            <w:ins w:id="23550" w:author="Author">
              <w:r>
                <w:t>0.24</w:t>
              </w:r>
            </w:ins>
          </w:p>
        </w:tc>
        <w:tc>
          <w:tcPr>
            <w:tcW w:w="400" w:type="dxa"/>
            <w:tcBorders>
              <w:bottom w:val="single" w:sz="4" w:space="0" w:color="auto"/>
            </w:tcBorders>
            <w:shd w:val="clear" w:color="auto" w:fill="auto"/>
            <w:noWrap/>
            <w:vAlign w:val="bottom"/>
          </w:tcPr>
          <w:p w14:paraId="115BBB55" w14:textId="77777777" w:rsidR="003F7E2C" w:rsidRDefault="003F7E2C" w:rsidP="00BE28D4">
            <w:pPr>
              <w:pStyle w:val="tabletext11"/>
              <w:jc w:val="center"/>
              <w:rPr>
                <w:ins w:id="23551" w:author="Author"/>
              </w:rPr>
            </w:pPr>
            <w:ins w:id="23552" w:author="Author">
              <w:r>
                <w:t>0.23</w:t>
              </w:r>
            </w:ins>
          </w:p>
        </w:tc>
        <w:tc>
          <w:tcPr>
            <w:tcW w:w="400" w:type="dxa"/>
            <w:tcBorders>
              <w:bottom w:val="single" w:sz="4" w:space="0" w:color="auto"/>
            </w:tcBorders>
            <w:shd w:val="clear" w:color="auto" w:fill="auto"/>
            <w:noWrap/>
            <w:vAlign w:val="bottom"/>
          </w:tcPr>
          <w:p w14:paraId="072E6308" w14:textId="77777777" w:rsidR="003F7E2C" w:rsidRDefault="003F7E2C" w:rsidP="00BE28D4">
            <w:pPr>
              <w:pStyle w:val="tabletext11"/>
              <w:jc w:val="center"/>
              <w:rPr>
                <w:ins w:id="23553" w:author="Author"/>
              </w:rPr>
            </w:pPr>
            <w:ins w:id="23554" w:author="Author">
              <w:r>
                <w:t>0.22</w:t>
              </w:r>
            </w:ins>
          </w:p>
        </w:tc>
        <w:tc>
          <w:tcPr>
            <w:tcW w:w="400" w:type="dxa"/>
            <w:tcBorders>
              <w:bottom w:val="single" w:sz="4" w:space="0" w:color="auto"/>
            </w:tcBorders>
            <w:shd w:val="clear" w:color="auto" w:fill="auto"/>
            <w:noWrap/>
            <w:vAlign w:val="bottom"/>
          </w:tcPr>
          <w:p w14:paraId="1999D165" w14:textId="77777777" w:rsidR="003F7E2C" w:rsidRDefault="003F7E2C" w:rsidP="00BE28D4">
            <w:pPr>
              <w:pStyle w:val="tabletext11"/>
              <w:jc w:val="center"/>
              <w:rPr>
                <w:ins w:id="23555" w:author="Author"/>
              </w:rPr>
            </w:pPr>
            <w:ins w:id="23556" w:author="Author">
              <w:r>
                <w:t>0.21</w:t>
              </w:r>
            </w:ins>
          </w:p>
        </w:tc>
        <w:tc>
          <w:tcPr>
            <w:tcW w:w="400" w:type="dxa"/>
            <w:tcBorders>
              <w:bottom w:val="single" w:sz="4" w:space="0" w:color="auto"/>
            </w:tcBorders>
            <w:shd w:val="clear" w:color="auto" w:fill="auto"/>
            <w:noWrap/>
            <w:vAlign w:val="bottom"/>
          </w:tcPr>
          <w:p w14:paraId="3D02DEF7" w14:textId="77777777" w:rsidR="003F7E2C" w:rsidRDefault="003F7E2C" w:rsidP="00BE28D4">
            <w:pPr>
              <w:pStyle w:val="tabletext11"/>
              <w:jc w:val="center"/>
              <w:rPr>
                <w:ins w:id="23557" w:author="Author"/>
              </w:rPr>
            </w:pPr>
            <w:ins w:id="23558" w:author="Author">
              <w:r>
                <w:t>0.20</w:t>
              </w:r>
            </w:ins>
          </w:p>
        </w:tc>
        <w:tc>
          <w:tcPr>
            <w:tcW w:w="400" w:type="dxa"/>
            <w:tcBorders>
              <w:bottom w:val="single" w:sz="4" w:space="0" w:color="auto"/>
            </w:tcBorders>
            <w:shd w:val="clear" w:color="auto" w:fill="auto"/>
            <w:noWrap/>
            <w:vAlign w:val="bottom"/>
          </w:tcPr>
          <w:p w14:paraId="32308A50" w14:textId="77777777" w:rsidR="003F7E2C" w:rsidRDefault="003F7E2C" w:rsidP="00BE28D4">
            <w:pPr>
              <w:pStyle w:val="tabletext11"/>
              <w:jc w:val="center"/>
              <w:rPr>
                <w:ins w:id="23559" w:author="Author"/>
              </w:rPr>
            </w:pPr>
            <w:ins w:id="23560" w:author="Author">
              <w:r>
                <w:t>0.19</w:t>
              </w:r>
            </w:ins>
          </w:p>
        </w:tc>
        <w:tc>
          <w:tcPr>
            <w:tcW w:w="400" w:type="dxa"/>
            <w:tcBorders>
              <w:bottom w:val="single" w:sz="4" w:space="0" w:color="auto"/>
            </w:tcBorders>
            <w:shd w:val="clear" w:color="auto" w:fill="auto"/>
            <w:noWrap/>
            <w:vAlign w:val="bottom"/>
          </w:tcPr>
          <w:p w14:paraId="0B36FE13" w14:textId="77777777" w:rsidR="003F7E2C" w:rsidRDefault="003F7E2C" w:rsidP="00BE28D4">
            <w:pPr>
              <w:pStyle w:val="tabletext11"/>
              <w:jc w:val="center"/>
              <w:rPr>
                <w:ins w:id="23561" w:author="Author"/>
              </w:rPr>
            </w:pPr>
            <w:ins w:id="23562" w:author="Author">
              <w:r>
                <w:t>0.19</w:t>
              </w:r>
            </w:ins>
          </w:p>
        </w:tc>
        <w:tc>
          <w:tcPr>
            <w:tcW w:w="400" w:type="dxa"/>
            <w:tcBorders>
              <w:bottom w:val="single" w:sz="4" w:space="0" w:color="auto"/>
            </w:tcBorders>
            <w:shd w:val="clear" w:color="auto" w:fill="auto"/>
            <w:noWrap/>
            <w:vAlign w:val="bottom"/>
          </w:tcPr>
          <w:p w14:paraId="57BDDEAA" w14:textId="77777777" w:rsidR="003F7E2C" w:rsidRDefault="003F7E2C" w:rsidP="00BE28D4">
            <w:pPr>
              <w:pStyle w:val="tabletext11"/>
              <w:jc w:val="center"/>
              <w:rPr>
                <w:ins w:id="23563" w:author="Author"/>
              </w:rPr>
            </w:pPr>
            <w:ins w:id="23564" w:author="Author">
              <w:r>
                <w:t>0.18</w:t>
              </w:r>
            </w:ins>
          </w:p>
        </w:tc>
        <w:tc>
          <w:tcPr>
            <w:tcW w:w="400" w:type="dxa"/>
            <w:tcBorders>
              <w:bottom w:val="single" w:sz="4" w:space="0" w:color="auto"/>
            </w:tcBorders>
            <w:shd w:val="clear" w:color="auto" w:fill="auto"/>
            <w:noWrap/>
            <w:vAlign w:val="bottom"/>
          </w:tcPr>
          <w:p w14:paraId="2A140FB4" w14:textId="77777777" w:rsidR="003F7E2C" w:rsidRDefault="003F7E2C" w:rsidP="00BE28D4">
            <w:pPr>
              <w:pStyle w:val="tabletext11"/>
              <w:jc w:val="center"/>
              <w:rPr>
                <w:ins w:id="23565" w:author="Author"/>
              </w:rPr>
            </w:pPr>
            <w:ins w:id="23566" w:author="Author">
              <w:r>
                <w:t>0.17</w:t>
              </w:r>
            </w:ins>
          </w:p>
        </w:tc>
        <w:tc>
          <w:tcPr>
            <w:tcW w:w="440" w:type="dxa"/>
            <w:tcBorders>
              <w:bottom w:val="single" w:sz="4" w:space="0" w:color="auto"/>
            </w:tcBorders>
            <w:shd w:val="clear" w:color="auto" w:fill="auto"/>
            <w:noWrap/>
            <w:vAlign w:val="bottom"/>
          </w:tcPr>
          <w:p w14:paraId="5EAB2E1A" w14:textId="77777777" w:rsidR="003F7E2C" w:rsidRDefault="003F7E2C" w:rsidP="00BE28D4">
            <w:pPr>
              <w:pStyle w:val="tabletext11"/>
              <w:jc w:val="center"/>
              <w:rPr>
                <w:ins w:id="23567" w:author="Author"/>
              </w:rPr>
            </w:pPr>
            <w:ins w:id="23568" w:author="Author">
              <w:r>
                <w:t>0.16</w:t>
              </w:r>
            </w:ins>
          </w:p>
        </w:tc>
        <w:tc>
          <w:tcPr>
            <w:tcW w:w="400" w:type="dxa"/>
            <w:tcBorders>
              <w:bottom w:val="single" w:sz="4" w:space="0" w:color="auto"/>
            </w:tcBorders>
            <w:shd w:val="clear" w:color="auto" w:fill="auto"/>
            <w:noWrap/>
            <w:vAlign w:val="bottom"/>
          </w:tcPr>
          <w:p w14:paraId="681480BF" w14:textId="77777777" w:rsidR="003F7E2C" w:rsidRDefault="003F7E2C" w:rsidP="00BE28D4">
            <w:pPr>
              <w:pStyle w:val="tabletext11"/>
              <w:jc w:val="center"/>
              <w:rPr>
                <w:ins w:id="23569" w:author="Author"/>
              </w:rPr>
            </w:pPr>
            <w:ins w:id="23570" w:author="Author">
              <w:r>
                <w:t>0.16</w:t>
              </w:r>
            </w:ins>
          </w:p>
        </w:tc>
        <w:tc>
          <w:tcPr>
            <w:tcW w:w="400" w:type="dxa"/>
            <w:tcBorders>
              <w:bottom w:val="single" w:sz="4" w:space="0" w:color="auto"/>
            </w:tcBorders>
            <w:shd w:val="clear" w:color="auto" w:fill="auto"/>
            <w:noWrap/>
            <w:vAlign w:val="bottom"/>
          </w:tcPr>
          <w:p w14:paraId="759C0F67" w14:textId="77777777" w:rsidR="003F7E2C" w:rsidRDefault="003F7E2C" w:rsidP="00BE28D4">
            <w:pPr>
              <w:pStyle w:val="tabletext11"/>
              <w:jc w:val="center"/>
              <w:rPr>
                <w:ins w:id="23571" w:author="Author"/>
              </w:rPr>
            </w:pPr>
            <w:ins w:id="23572" w:author="Author">
              <w:r>
                <w:t>0.15</w:t>
              </w:r>
            </w:ins>
          </w:p>
        </w:tc>
        <w:tc>
          <w:tcPr>
            <w:tcW w:w="400" w:type="dxa"/>
            <w:tcBorders>
              <w:bottom w:val="single" w:sz="4" w:space="0" w:color="auto"/>
            </w:tcBorders>
            <w:shd w:val="clear" w:color="auto" w:fill="auto"/>
            <w:noWrap/>
            <w:vAlign w:val="bottom"/>
          </w:tcPr>
          <w:p w14:paraId="7F07D175" w14:textId="77777777" w:rsidR="003F7E2C" w:rsidRDefault="003F7E2C" w:rsidP="00BE28D4">
            <w:pPr>
              <w:pStyle w:val="tabletext11"/>
              <w:jc w:val="center"/>
              <w:rPr>
                <w:ins w:id="23573" w:author="Author"/>
              </w:rPr>
            </w:pPr>
            <w:ins w:id="23574" w:author="Author">
              <w:r>
                <w:t>0.14</w:t>
              </w:r>
            </w:ins>
          </w:p>
        </w:tc>
        <w:tc>
          <w:tcPr>
            <w:tcW w:w="400" w:type="dxa"/>
            <w:tcBorders>
              <w:bottom w:val="single" w:sz="4" w:space="0" w:color="auto"/>
            </w:tcBorders>
            <w:shd w:val="clear" w:color="auto" w:fill="auto"/>
            <w:noWrap/>
            <w:vAlign w:val="bottom"/>
          </w:tcPr>
          <w:p w14:paraId="69FB7D32" w14:textId="77777777" w:rsidR="003F7E2C" w:rsidRDefault="003F7E2C" w:rsidP="00BE28D4">
            <w:pPr>
              <w:pStyle w:val="tabletext11"/>
              <w:jc w:val="center"/>
              <w:rPr>
                <w:ins w:id="23575" w:author="Author"/>
              </w:rPr>
            </w:pPr>
            <w:ins w:id="23576" w:author="Author">
              <w:r>
                <w:t>0.14</w:t>
              </w:r>
            </w:ins>
          </w:p>
        </w:tc>
        <w:tc>
          <w:tcPr>
            <w:tcW w:w="460" w:type="dxa"/>
            <w:shd w:val="clear" w:color="auto" w:fill="auto"/>
            <w:noWrap/>
            <w:vAlign w:val="bottom"/>
          </w:tcPr>
          <w:p w14:paraId="6FFEE591" w14:textId="77777777" w:rsidR="003F7E2C" w:rsidRDefault="003F7E2C" w:rsidP="00BE28D4">
            <w:pPr>
              <w:pStyle w:val="tabletext11"/>
              <w:jc w:val="center"/>
              <w:rPr>
                <w:ins w:id="23577" w:author="Author"/>
              </w:rPr>
            </w:pPr>
            <w:ins w:id="23578" w:author="Author">
              <w:r>
                <w:t>0.13</w:t>
              </w:r>
            </w:ins>
          </w:p>
        </w:tc>
      </w:tr>
      <w:tr w:rsidR="003F7E2C" w14:paraId="6A4B65C5" w14:textId="77777777" w:rsidTr="00EE1A0A">
        <w:trPr>
          <w:trHeight w:val="190"/>
          <w:ins w:id="23579" w:author="Author"/>
        </w:trPr>
        <w:tc>
          <w:tcPr>
            <w:tcW w:w="200" w:type="dxa"/>
            <w:tcBorders>
              <w:bottom w:val="single" w:sz="4" w:space="0" w:color="auto"/>
              <w:right w:val="nil"/>
            </w:tcBorders>
            <w:shd w:val="clear" w:color="auto" w:fill="auto"/>
            <w:vAlign w:val="bottom"/>
          </w:tcPr>
          <w:p w14:paraId="1450AE75" w14:textId="77777777" w:rsidR="003F7E2C" w:rsidRPr="00003565" w:rsidRDefault="003F7E2C" w:rsidP="00BE28D4">
            <w:pPr>
              <w:pStyle w:val="tabletext11"/>
              <w:jc w:val="right"/>
              <w:rPr>
                <w:ins w:id="23580" w:author="Author"/>
              </w:rPr>
            </w:pPr>
          </w:p>
        </w:tc>
        <w:tc>
          <w:tcPr>
            <w:tcW w:w="1580" w:type="dxa"/>
            <w:tcBorders>
              <w:left w:val="nil"/>
              <w:bottom w:val="single" w:sz="4" w:space="0" w:color="auto"/>
            </w:tcBorders>
            <w:shd w:val="clear" w:color="auto" w:fill="auto"/>
            <w:vAlign w:val="bottom"/>
          </w:tcPr>
          <w:p w14:paraId="76416B4F" w14:textId="77777777" w:rsidR="003F7E2C" w:rsidRPr="00003565" w:rsidRDefault="003F7E2C" w:rsidP="00BE28D4">
            <w:pPr>
              <w:pStyle w:val="tabletext11"/>
              <w:tabs>
                <w:tab w:val="decimal" w:pos="640"/>
              </w:tabs>
              <w:rPr>
                <w:ins w:id="23581" w:author="Author"/>
              </w:rPr>
            </w:pPr>
            <w:ins w:id="23582" w:author="Author">
              <w:r w:rsidRPr="00003565">
                <w:t>5,000 to 5,999</w:t>
              </w:r>
            </w:ins>
          </w:p>
        </w:tc>
        <w:tc>
          <w:tcPr>
            <w:tcW w:w="680" w:type="dxa"/>
            <w:tcBorders>
              <w:bottom w:val="single" w:sz="4" w:space="0" w:color="auto"/>
            </w:tcBorders>
            <w:shd w:val="clear" w:color="auto" w:fill="auto"/>
            <w:noWrap/>
            <w:vAlign w:val="bottom"/>
          </w:tcPr>
          <w:p w14:paraId="46BEA75E" w14:textId="77777777" w:rsidR="003F7E2C" w:rsidRDefault="003F7E2C" w:rsidP="00BE28D4">
            <w:pPr>
              <w:pStyle w:val="tabletext11"/>
              <w:jc w:val="center"/>
              <w:rPr>
                <w:ins w:id="23583" w:author="Author"/>
              </w:rPr>
            </w:pPr>
            <w:ins w:id="23584" w:author="Author">
              <w:r>
                <w:t>0.45</w:t>
              </w:r>
            </w:ins>
          </w:p>
        </w:tc>
        <w:tc>
          <w:tcPr>
            <w:tcW w:w="900" w:type="dxa"/>
            <w:tcBorders>
              <w:bottom w:val="single" w:sz="4" w:space="0" w:color="auto"/>
            </w:tcBorders>
            <w:shd w:val="clear" w:color="auto" w:fill="auto"/>
            <w:noWrap/>
            <w:vAlign w:val="bottom"/>
          </w:tcPr>
          <w:p w14:paraId="1B2789C2" w14:textId="77777777" w:rsidR="003F7E2C" w:rsidRDefault="003F7E2C" w:rsidP="00BE28D4">
            <w:pPr>
              <w:pStyle w:val="tabletext11"/>
              <w:jc w:val="center"/>
              <w:rPr>
                <w:ins w:id="23585" w:author="Author"/>
              </w:rPr>
            </w:pPr>
            <w:ins w:id="23586" w:author="Author">
              <w:r>
                <w:t>0.45</w:t>
              </w:r>
            </w:ins>
          </w:p>
        </w:tc>
        <w:tc>
          <w:tcPr>
            <w:tcW w:w="400" w:type="dxa"/>
            <w:tcBorders>
              <w:bottom w:val="single" w:sz="4" w:space="0" w:color="auto"/>
            </w:tcBorders>
            <w:shd w:val="clear" w:color="auto" w:fill="auto"/>
            <w:noWrap/>
            <w:vAlign w:val="bottom"/>
          </w:tcPr>
          <w:p w14:paraId="56DC8B53" w14:textId="77777777" w:rsidR="003F7E2C" w:rsidRDefault="003F7E2C" w:rsidP="00BE28D4">
            <w:pPr>
              <w:pStyle w:val="tabletext11"/>
              <w:jc w:val="center"/>
              <w:rPr>
                <w:ins w:id="23587" w:author="Author"/>
              </w:rPr>
            </w:pPr>
            <w:ins w:id="23588" w:author="Author">
              <w:r>
                <w:t>0.45</w:t>
              </w:r>
            </w:ins>
          </w:p>
        </w:tc>
        <w:tc>
          <w:tcPr>
            <w:tcW w:w="400" w:type="dxa"/>
            <w:tcBorders>
              <w:bottom w:val="single" w:sz="4" w:space="0" w:color="auto"/>
            </w:tcBorders>
            <w:shd w:val="clear" w:color="auto" w:fill="auto"/>
            <w:noWrap/>
            <w:vAlign w:val="bottom"/>
          </w:tcPr>
          <w:p w14:paraId="65D9E3AA" w14:textId="77777777" w:rsidR="003F7E2C" w:rsidRDefault="003F7E2C" w:rsidP="00BE28D4">
            <w:pPr>
              <w:pStyle w:val="tabletext11"/>
              <w:jc w:val="center"/>
              <w:rPr>
                <w:ins w:id="23589" w:author="Author"/>
              </w:rPr>
            </w:pPr>
            <w:ins w:id="23590" w:author="Author">
              <w:r>
                <w:t>0.43</w:t>
              </w:r>
            </w:ins>
          </w:p>
        </w:tc>
        <w:tc>
          <w:tcPr>
            <w:tcW w:w="400" w:type="dxa"/>
            <w:tcBorders>
              <w:bottom w:val="single" w:sz="4" w:space="0" w:color="auto"/>
            </w:tcBorders>
            <w:shd w:val="clear" w:color="auto" w:fill="auto"/>
            <w:noWrap/>
            <w:vAlign w:val="bottom"/>
          </w:tcPr>
          <w:p w14:paraId="72FFDBE7" w14:textId="77777777" w:rsidR="003F7E2C" w:rsidRDefault="003F7E2C" w:rsidP="00BE28D4">
            <w:pPr>
              <w:pStyle w:val="tabletext11"/>
              <w:jc w:val="center"/>
              <w:rPr>
                <w:ins w:id="23591" w:author="Author"/>
              </w:rPr>
            </w:pPr>
            <w:ins w:id="23592" w:author="Author">
              <w:r>
                <w:t>0.41</w:t>
              </w:r>
            </w:ins>
          </w:p>
        </w:tc>
        <w:tc>
          <w:tcPr>
            <w:tcW w:w="400" w:type="dxa"/>
            <w:tcBorders>
              <w:bottom w:val="single" w:sz="4" w:space="0" w:color="auto"/>
            </w:tcBorders>
            <w:shd w:val="clear" w:color="auto" w:fill="auto"/>
            <w:noWrap/>
            <w:vAlign w:val="bottom"/>
          </w:tcPr>
          <w:p w14:paraId="5CA42361" w14:textId="77777777" w:rsidR="003F7E2C" w:rsidRDefault="003F7E2C" w:rsidP="00BE28D4">
            <w:pPr>
              <w:pStyle w:val="tabletext11"/>
              <w:jc w:val="center"/>
              <w:rPr>
                <w:ins w:id="23593" w:author="Author"/>
              </w:rPr>
            </w:pPr>
            <w:ins w:id="23594" w:author="Author">
              <w:r>
                <w:t>0.37</w:t>
              </w:r>
            </w:ins>
          </w:p>
        </w:tc>
        <w:tc>
          <w:tcPr>
            <w:tcW w:w="400" w:type="dxa"/>
            <w:tcBorders>
              <w:bottom w:val="single" w:sz="4" w:space="0" w:color="auto"/>
            </w:tcBorders>
            <w:shd w:val="clear" w:color="auto" w:fill="auto"/>
            <w:noWrap/>
            <w:vAlign w:val="bottom"/>
          </w:tcPr>
          <w:p w14:paraId="1FEE20D3" w14:textId="77777777" w:rsidR="003F7E2C" w:rsidRDefault="003F7E2C" w:rsidP="00BE28D4">
            <w:pPr>
              <w:pStyle w:val="tabletext11"/>
              <w:jc w:val="center"/>
              <w:rPr>
                <w:ins w:id="23595" w:author="Author"/>
              </w:rPr>
            </w:pPr>
            <w:ins w:id="23596" w:author="Author">
              <w:r>
                <w:t>0.35</w:t>
              </w:r>
            </w:ins>
          </w:p>
        </w:tc>
        <w:tc>
          <w:tcPr>
            <w:tcW w:w="400" w:type="dxa"/>
            <w:tcBorders>
              <w:bottom w:val="single" w:sz="4" w:space="0" w:color="auto"/>
            </w:tcBorders>
            <w:shd w:val="clear" w:color="auto" w:fill="auto"/>
            <w:noWrap/>
            <w:vAlign w:val="bottom"/>
          </w:tcPr>
          <w:p w14:paraId="0D6DF74D" w14:textId="77777777" w:rsidR="003F7E2C" w:rsidRDefault="003F7E2C" w:rsidP="00BE28D4">
            <w:pPr>
              <w:pStyle w:val="tabletext11"/>
              <w:jc w:val="center"/>
              <w:rPr>
                <w:ins w:id="23597" w:author="Author"/>
              </w:rPr>
            </w:pPr>
            <w:ins w:id="23598" w:author="Author">
              <w:r>
                <w:t>0.34</w:t>
              </w:r>
            </w:ins>
          </w:p>
        </w:tc>
        <w:tc>
          <w:tcPr>
            <w:tcW w:w="400" w:type="dxa"/>
            <w:tcBorders>
              <w:bottom w:val="single" w:sz="4" w:space="0" w:color="auto"/>
            </w:tcBorders>
            <w:shd w:val="clear" w:color="auto" w:fill="auto"/>
            <w:noWrap/>
            <w:vAlign w:val="bottom"/>
          </w:tcPr>
          <w:p w14:paraId="4EB504BC" w14:textId="77777777" w:rsidR="003F7E2C" w:rsidRDefault="003F7E2C" w:rsidP="00BE28D4">
            <w:pPr>
              <w:pStyle w:val="tabletext11"/>
              <w:jc w:val="center"/>
              <w:rPr>
                <w:ins w:id="23599" w:author="Author"/>
              </w:rPr>
            </w:pPr>
            <w:ins w:id="23600" w:author="Author">
              <w:r>
                <w:t>0.32</w:t>
              </w:r>
            </w:ins>
          </w:p>
        </w:tc>
        <w:tc>
          <w:tcPr>
            <w:tcW w:w="400" w:type="dxa"/>
            <w:tcBorders>
              <w:bottom w:val="single" w:sz="4" w:space="0" w:color="auto"/>
            </w:tcBorders>
            <w:shd w:val="clear" w:color="auto" w:fill="auto"/>
            <w:noWrap/>
            <w:vAlign w:val="bottom"/>
          </w:tcPr>
          <w:p w14:paraId="1183903E" w14:textId="77777777" w:rsidR="003F7E2C" w:rsidRDefault="003F7E2C" w:rsidP="00BE28D4">
            <w:pPr>
              <w:pStyle w:val="tabletext11"/>
              <w:jc w:val="center"/>
              <w:rPr>
                <w:ins w:id="23601" w:author="Author"/>
              </w:rPr>
            </w:pPr>
            <w:ins w:id="23602" w:author="Author">
              <w:r>
                <w:t>0.30</w:t>
              </w:r>
            </w:ins>
          </w:p>
        </w:tc>
        <w:tc>
          <w:tcPr>
            <w:tcW w:w="400" w:type="dxa"/>
            <w:tcBorders>
              <w:bottom w:val="single" w:sz="4" w:space="0" w:color="auto"/>
            </w:tcBorders>
            <w:shd w:val="clear" w:color="auto" w:fill="auto"/>
            <w:noWrap/>
            <w:vAlign w:val="bottom"/>
          </w:tcPr>
          <w:p w14:paraId="7F415C3B" w14:textId="77777777" w:rsidR="003F7E2C" w:rsidRDefault="003F7E2C" w:rsidP="00BE28D4">
            <w:pPr>
              <w:pStyle w:val="tabletext11"/>
              <w:jc w:val="center"/>
              <w:rPr>
                <w:ins w:id="23603" w:author="Author"/>
              </w:rPr>
            </w:pPr>
            <w:ins w:id="23604" w:author="Author">
              <w:r>
                <w:t>0.28</w:t>
              </w:r>
            </w:ins>
          </w:p>
        </w:tc>
        <w:tc>
          <w:tcPr>
            <w:tcW w:w="400" w:type="dxa"/>
            <w:tcBorders>
              <w:bottom w:val="single" w:sz="4" w:space="0" w:color="auto"/>
            </w:tcBorders>
            <w:shd w:val="clear" w:color="auto" w:fill="auto"/>
            <w:noWrap/>
            <w:vAlign w:val="bottom"/>
          </w:tcPr>
          <w:p w14:paraId="097C4F1B" w14:textId="77777777" w:rsidR="003F7E2C" w:rsidRDefault="003F7E2C" w:rsidP="00BE28D4">
            <w:pPr>
              <w:pStyle w:val="tabletext11"/>
              <w:jc w:val="center"/>
              <w:rPr>
                <w:ins w:id="23605" w:author="Author"/>
              </w:rPr>
            </w:pPr>
            <w:ins w:id="23606" w:author="Author">
              <w:r>
                <w:t>0.27</w:t>
              </w:r>
            </w:ins>
          </w:p>
        </w:tc>
        <w:tc>
          <w:tcPr>
            <w:tcW w:w="400" w:type="dxa"/>
            <w:tcBorders>
              <w:bottom w:val="single" w:sz="4" w:space="0" w:color="auto"/>
            </w:tcBorders>
            <w:shd w:val="clear" w:color="auto" w:fill="auto"/>
            <w:noWrap/>
            <w:vAlign w:val="bottom"/>
          </w:tcPr>
          <w:p w14:paraId="00F3621B" w14:textId="77777777" w:rsidR="003F7E2C" w:rsidRDefault="003F7E2C" w:rsidP="00BE28D4">
            <w:pPr>
              <w:pStyle w:val="tabletext11"/>
              <w:jc w:val="center"/>
              <w:rPr>
                <w:ins w:id="23607" w:author="Author"/>
              </w:rPr>
            </w:pPr>
            <w:ins w:id="23608" w:author="Author">
              <w:r>
                <w:t>0.26</w:t>
              </w:r>
            </w:ins>
          </w:p>
        </w:tc>
        <w:tc>
          <w:tcPr>
            <w:tcW w:w="400" w:type="dxa"/>
            <w:tcBorders>
              <w:bottom w:val="single" w:sz="4" w:space="0" w:color="auto"/>
            </w:tcBorders>
            <w:shd w:val="clear" w:color="auto" w:fill="auto"/>
            <w:noWrap/>
            <w:vAlign w:val="bottom"/>
          </w:tcPr>
          <w:p w14:paraId="14074821" w14:textId="77777777" w:rsidR="003F7E2C" w:rsidRDefault="003F7E2C" w:rsidP="00BE28D4">
            <w:pPr>
              <w:pStyle w:val="tabletext11"/>
              <w:jc w:val="center"/>
              <w:rPr>
                <w:ins w:id="23609" w:author="Author"/>
              </w:rPr>
            </w:pPr>
            <w:ins w:id="23610" w:author="Author">
              <w:r>
                <w:t>0.25</w:t>
              </w:r>
            </w:ins>
          </w:p>
        </w:tc>
        <w:tc>
          <w:tcPr>
            <w:tcW w:w="400" w:type="dxa"/>
            <w:tcBorders>
              <w:bottom w:val="single" w:sz="4" w:space="0" w:color="auto"/>
            </w:tcBorders>
            <w:shd w:val="clear" w:color="auto" w:fill="auto"/>
            <w:noWrap/>
            <w:vAlign w:val="bottom"/>
          </w:tcPr>
          <w:p w14:paraId="7666D4CE" w14:textId="77777777" w:rsidR="003F7E2C" w:rsidRDefault="003F7E2C" w:rsidP="00BE28D4">
            <w:pPr>
              <w:pStyle w:val="tabletext11"/>
              <w:jc w:val="center"/>
              <w:rPr>
                <w:ins w:id="23611" w:author="Author"/>
              </w:rPr>
            </w:pPr>
            <w:ins w:id="23612" w:author="Author">
              <w:r>
                <w:t>0.24</w:t>
              </w:r>
            </w:ins>
          </w:p>
        </w:tc>
        <w:tc>
          <w:tcPr>
            <w:tcW w:w="400" w:type="dxa"/>
            <w:tcBorders>
              <w:bottom w:val="single" w:sz="4" w:space="0" w:color="auto"/>
            </w:tcBorders>
            <w:shd w:val="clear" w:color="auto" w:fill="auto"/>
            <w:noWrap/>
            <w:vAlign w:val="bottom"/>
          </w:tcPr>
          <w:p w14:paraId="61FEDEBA" w14:textId="77777777" w:rsidR="003F7E2C" w:rsidRDefault="003F7E2C" w:rsidP="00BE28D4">
            <w:pPr>
              <w:pStyle w:val="tabletext11"/>
              <w:jc w:val="center"/>
              <w:rPr>
                <w:ins w:id="23613" w:author="Author"/>
              </w:rPr>
            </w:pPr>
            <w:ins w:id="23614" w:author="Author">
              <w:r>
                <w:t>0.23</w:t>
              </w:r>
            </w:ins>
          </w:p>
        </w:tc>
        <w:tc>
          <w:tcPr>
            <w:tcW w:w="400" w:type="dxa"/>
            <w:tcBorders>
              <w:bottom w:val="single" w:sz="4" w:space="0" w:color="auto"/>
            </w:tcBorders>
            <w:shd w:val="clear" w:color="auto" w:fill="auto"/>
            <w:noWrap/>
            <w:vAlign w:val="bottom"/>
          </w:tcPr>
          <w:p w14:paraId="09B37FC8" w14:textId="77777777" w:rsidR="003F7E2C" w:rsidRDefault="003F7E2C" w:rsidP="00BE28D4">
            <w:pPr>
              <w:pStyle w:val="tabletext11"/>
              <w:jc w:val="center"/>
              <w:rPr>
                <w:ins w:id="23615" w:author="Author"/>
              </w:rPr>
            </w:pPr>
            <w:ins w:id="23616" w:author="Author">
              <w:r>
                <w:t>0.22</w:t>
              </w:r>
            </w:ins>
          </w:p>
        </w:tc>
        <w:tc>
          <w:tcPr>
            <w:tcW w:w="400" w:type="dxa"/>
            <w:tcBorders>
              <w:bottom w:val="single" w:sz="4" w:space="0" w:color="auto"/>
            </w:tcBorders>
            <w:shd w:val="clear" w:color="auto" w:fill="auto"/>
            <w:noWrap/>
            <w:vAlign w:val="bottom"/>
          </w:tcPr>
          <w:p w14:paraId="4639D8F3" w14:textId="77777777" w:rsidR="003F7E2C" w:rsidRDefault="003F7E2C" w:rsidP="00BE28D4">
            <w:pPr>
              <w:pStyle w:val="tabletext11"/>
              <w:jc w:val="center"/>
              <w:rPr>
                <w:ins w:id="23617" w:author="Author"/>
              </w:rPr>
            </w:pPr>
            <w:ins w:id="23618" w:author="Author">
              <w:r>
                <w:t>0.21</w:t>
              </w:r>
            </w:ins>
          </w:p>
        </w:tc>
        <w:tc>
          <w:tcPr>
            <w:tcW w:w="400" w:type="dxa"/>
            <w:tcBorders>
              <w:bottom w:val="single" w:sz="4" w:space="0" w:color="auto"/>
            </w:tcBorders>
            <w:shd w:val="clear" w:color="auto" w:fill="auto"/>
            <w:noWrap/>
            <w:vAlign w:val="bottom"/>
          </w:tcPr>
          <w:p w14:paraId="3444AC15" w14:textId="77777777" w:rsidR="003F7E2C" w:rsidRDefault="003F7E2C" w:rsidP="00BE28D4">
            <w:pPr>
              <w:pStyle w:val="tabletext11"/>
              <w:jc w:val="center"/>
              <w:rPr>
                <w:ins w:id="23619" w:author="Author"/>
              </w:rPr>
            </w:pPr>
            <w:ins w:id="23620" w:author="Author">
              <w:r>
                <w:t>0.20</w:t>
              </w:r>
            </w:ins>
          </w:p>
        </w:tc>
        <w:tc>
          <w:tcPr>
            <w:tcW w:w="400" w:type="dxa"/>
            <w:tcBorders>
              <w:bottom w:val="single" w:sz="4" w:space="0" w:color="auto"/>
            </w:tcBorders>
            <w:shd w:val="clear" w:color="auto" w:fill="auto"/>
            <w:noWrap/>
            <w:vAlign w:val="bottom"/>
          </w:tcPr>
          <w:p w14:paraId="498A783F" w14:textId="77777777" w:rsidR="003F7E2C" w:rsidRDefault="003F7E2C" w:rsidP="00BE28D4">
            <w:pPr>
              <w:pStyle w:val="tabletext11"/>
              <w:jc w:val="center"/>
              <w:rPr>
                <w:ins w:id="23621" w:author="Author"/>
              </w:rPr>
            </w:pPr>
            <w:ins w:id="23622" w:author="Author">
              <w:r>
                <w:t>0.20</w:t>
              </w:r>
            </w:ins>
          </w:p>
        </w:tc>
        <w:tc>
          <w:tcPr>
            <w:tcW w:w="400" w:type="dxa"/>
            <w:tcBorders>
              <w:bottom w:val="single" w:sz="4" w:space="0" w:color="auto"/>
            </w:tcBorders>
            <w:shd w:val="clear" w:color="auto" w:fill="auto"/>
            <w:noWrap/>
            <w:vAlign w:val="bottom"/>
          </w:tcPr>
          <w:p w14:paraId="6033E1D3" w14:textId="77777777" w:rsidR="003F7E2C" w:rsidRDefault="003F7E2C" w:rsidP="00BE28D4">
            <w:pPr>
              <w:pStyle w:val="tabletext11"/>
              <w:jc w:val="center"/>
              <w:rPr>
                <w:ins w:id="23623" w:author="Author"/>
              </w:rPr>
            </w:pPr>
            <w:ins w:id="23624" w:author="Author">
              <w:r>
                <w:t>0.19</w:t>
              </w:r>
            </w:ins>
          </w:p>
        </w:tc>
        <w:tc>
          <w:tcPr>
            <w:tcW w:w="400" w:type="dxa"/>
            <w:tcBorders>
              <w:bottom w:val="single" w:sz="4" w:space="0" w:color="auto"/>
            </w:tcBorders>
            <w:shd w:val="clear" w:color="auto" w:fill="auto"/>
            <w:noWrap/>
            <w:vAlign w:val="bottom"/>
          </w:tcPr>
          <w:p w14:paraId="416B4CCB" w14:textId="77777777" w:rsidR="003F7E2C" w:rsidRDefault="003F7E2C" w:rsidP="00BE28D4">
            <w:pPr>
              <w:pStyle w:val="tabletext11"/>
              <w:jc w:val="center"/>
              <w:rPr>
                <w:ins w:id="23625" w:author="Author"/>
              </w:rPr>
            </w:pPr>
            <w:ins w:id="23626" w:author="Author">
              <w:r>
                <w:t>0.18</w:t>
              </w:r>
            </w:ins>
          </w:p>
        </w:tc>
        <w:tc>
          <w:tcPr>
            <w:tcW w:w="440" w:type="dxa"/>
            <w:tcBorders>
              <w:bottom w:val="single" w:sz="4" w:space="0" w:color="auto"/>
            </w:tcBorders>
            <w:shd w:val="clear" w:color="auto" w:fill="auto"/>
            <w:noWrap/>
            <w:vAlign w:val="bottom"/>
          </w:tcPr>
          <w:p w14:paraId="4C6DEC39" w14:textId="77777777" w:rsidR="003F7E2C" w:rsidRDefault="003F7E2C" w:rsidP="00BE28D4">
            <w:pPr>
              <w:pStyle w:val="tabletext11"/>
              <w:jc w:val="center"/>
              <w:rPr>
                <w:ins w:id="23627" w:author="Author"/>
              </w:rPr>
            </w:pPr>
            <w:ins w:id="23628" w:author="Author">
              <w:r>
                <w:t>0.17</w:t>
              </w:r>
            </w:ins>
          </w:p>
        </w:tc>
        <w:tc>
          <w:tcPr>
            <w:tcW w:w="400" w:type="dxa"/>
            <w:tcBorders>
              <w:bottom w:val="single" w:sz="4" w:space="0" w:color="auto"/>
            </w:tcBorders>
            <w:shd w:val="clear" w:color="auto" w:fill="auto"/>
            <w:noWrap/>
            <w:vAlign w:val="bottom"/>
          </w:tcPr>
          <w:p w14:paraId="300C36CD" w14:textId="77777777" w:rsidR="003F7E2C" w:rsidRDefault="003F7E2C" w:rsidP="00BE28D4">
            <w:pPr>
              <w:pStyle w:val="tabletext11"/>
              <w:jc w:val="center"/>
              <w:rPr>
                <w:ins w:id="23629" w:author="Author"/>
              </w:rPr>
            </w:pPr>
            <w:ins w:id="23630" w:author="Author">
              <w:r>
                <w:t>0.17</w:t>
              </w:r>
            </w:ins>
          </w:p>
        </w:tc>
        <w:tc>
          <w:tcPr>
            <w:tcW w:w="400" w:type="dxa"/>
            <w:tcBorders>
              <w:bottom w:val="single" w:sz="4" w:space="0" w:color="auto"/>
            </w:tcBorders>
            <w:shd w:val="clear" w:color="auto" w:fill="auto"/>
            <w:noWrap/>
            <w:vAlign w:val="bottom"/>
          </w:tcPr>
          <w:p w14:paraId="5F9F261F" w14:textId="77777777" w:rsidR="003F7E2C" w:rsidRDefault="003F7E2C" w:rsidP="00BE28D4">
            <w:pPr>
              <w:pStyle w:val="tabletext11"/>
              <w:jc w:val="center"/>
              <w:rPr>
                <w:ins w:id="23631" w:author="Author"/>
              </w:rPr>
            </w:pPr>
            <w:ins w:id="23632" w:author="Author">
              <w:r>
                <w:t>0.16</w:t>
              </w:r>
            </w:ins>
          </w:p>
        </w:tc>
        <w:tc>
          <w:tcPr>
            <w:tcW w:w="400" w:type="dxa"/>
            <w:tcBorders>
              <w:bottom w:val="single" w:sz="4" w:space="0" w:color="auto"/>
            </w:tcBorders>
            <w:shd w:val="clear" w:color="auto" w:fill="auto"/>
            <w:noWrap/>
            <w:vAlign w:val="bottom"/>
          </w:tcPr>
          <w:p w14:paraId="77865052" w14:textId="77777777" w:rsidR="003F7E2C" w:rsidRDefault="003F7E2C" w:rsidP="00BE28D4">
            <w:pPr>
              <w:pStyle w:val="tabletext11"/>
              <w:jc w:val="center"/>
              <w:rPr>
                <w:ins w:id="23633" w:author="Author"/>
              </w:rPr>
            </w:pPr>
            <w:ins w:id="23634" w:author="Author">
              <w:r>
                <w:t>0.15</w:t>
              </w:r>
            </w:ins>
          </w:p>
        </w:tc>
        <w:tc>
          <w:tcPr>
            <w:tcW w:w="400" w:type="dxa"/>
            <w:tcBorders>
              <w:bottom w:val="single" w:sz="4" w:space="0" w:color="auto"/>
            </w:tcBorders>
            <w:shd w:val="clear" w:color="auto" w:fill="auto"/>
            <w:noWrap/>
            <w:vAlign w:val="bottom"/>
          </w:tcPr>
          <w:p w14:paraId="76C44A8E" w14:textId="77777777" w:rsidR="003F7E2C" w:rsidRDefault="003F7E2C" w:rsidP="00BE28D4">
            <w:pPr>
              <w:pStyle w:val="tabletext11"/>
              <w:jc w:val="center"/>
              <w:rPr>
                <w:ins w:id="23635" w:author="Author"/>
              </w:rPr>
            </w:pPr>
            <w:ins w:id="23636" w:author="Author">
              <w:r>
                <w:t>0.15</w:t>
              </w:r>
            </w:ins>
          </w:p>
        </w:tc>
        <w:tc>
          <w:tcPr>
            <w:tcW w:w="460" w:type="dxa"/>
            <w:tcBorders>
              <w:bottom w:val="single" w:sz="4" w:space="0" w:color="auto"/>
            </w:tcBorders>
            <w:shd w:val="clear" w:color="auto" w:fill="auto"/>
            <w:noWrap/>
            <w:vAlign w:val="bottom"/>
          </w:tcPr>
          <w:p w14:paraId="636D11A9" w14:textId="77777777" w:rsidR="003F7E2C" w:rsidRDefault="003F7E2C" w:rsidP="00BE28D4">
            <w:pPr>
              <w:pStyle w:val="tabletext11"/>
              <w:jc w:val="center"/>
              <w:rPr>
                <w:ins w:id="23637" w:author="Author"/>
              </w:rPr>
            </w:pPr>
            <w:ins w:id="23638" w:author="Author">
              <w:r>
                <w:t>0.14</w:t>
              </w:r>
            </w:ins>
          </w:p>
        </w:tc>
      </w:tr>
      <w:tr w:rsidR="003F7E2C" w14:paraId="1C3B6A74" w14:textId="77777777" w:rsidTr="00EE1A0A">
        <w:trPr>
          <w:trHeight w:val="190"/>
          <w:ins w:id="23639" w:author="Author"/>
        </w:trPr>
        <w:tc>
          <w:tcPr>
            <w:tcW w:w="200" w:type="dxa"/>
            <w:tcBorders>
              <w:bottom w:val="single" w:sz="4" w:space="0" w:color="auto"/>
              <w:right w:val="nil"/>
            </w:tcBorders>
            <w:shd w:val="clear" w:color="auto" w:fill="auto"/>
            <w:vAlign w:val="bottom"/>
          </w:tcPr>
          <w:p w14:paraId="698C2D8D" w14:textId="77777777" w:rsidR="003F7E2C" w:rsidRPr="00003565" w:rsidRDefault="003F7E2C" w:rsidP="00BE28D4">
            <w:pPr>
              <w:pStyle w:val="tabletext11"/>
              <w:jc w:val="right"/>
              <w:rPr>
                <w:ins w:id="23640" w:author="Author"/>
              </w:rPr>
            </w:pPr>
          </w:p>
        </w:tc>
        <w:tc>
          <w:tcPr>
            <w:tcW w:w="1580" w:type="dxa"/>
            <w:tcBorders>
              <w:left w:val="nil"/>
              <w:bottom w:val="single" w:sz="4" w:space="0" w:color="auto"/>
            </w:tcBorders>
            <w:shd w:val="clear" w:color="auto" w:fill="auto"/>
            <w:vAlign w:val="bottom"/>
          </w:tcPr>
          <w:p w14:paraId="41BC6525" w14:textId="77777777" w:rsidR="003F7E2C" w:rsidRPr="00003565" w:rsidRDefault="003F7E2C" w:rsidP="00BE28D4">
            <w:pPr>
              <w:pStyle w:val="tabletext11"/>
              <w:tabs>
                <w:tab w:val="decimal" w:pos="640"/>
              </w:tabs>
              <w:rPr>
                <w:ins w:id="23641" w:author="Author"/>
              </w:rPr>
            </w:pPr>
            <w:ins w:id="23642" w:author="Author">
              <w:r w:rsidRPr="00F10C49">
                <w:t>6,000 to 7,999</w:t>
              </w:r>
            </w:ins>
          </w:p>
        </w:tc>
        <w:tc>
          <w:tcPr>
            <w:tcW w:w="680" w:type="dxa"/>
            <w:tcBorders>
              <w:bottom w:val="single" w:sz="4" w:space="0" w:color="auto"/>
            </w:tcBorders>
            <w:shd w:val="clear" w:color="auto" w:fill="auto"/>
            <w:noWrap/>
            <w:vAlign w:val="bottom"/>
          </w:tcPr>
          <w:p w14:paraId="73811DFF" w14:textId="77777777" w:rsidR="003F7E2C" w:rsidRDefault="003F7E2C" w:rsidP="00BE28D4">
            <w:pPr>
              <w:pStyle w:val="tabletext11"/>
              <w:jc w:val="center"/>
              <w:rPr>
                <w:ins w:id="23643" w:author="Author"/>
              </w:rPr>
            </w:pPr>
            <w:ins w:id="23644" w:author="Author">
              <w:r>
                <w:t>0.48</w:t>
              </w:r>
            </w:ins>
          </w:p>
        </w:tc>
        <w:tc>
          <w:tcPr>
            <w:tcW w:w="900" w:type="dxa"/>
            <w:tcBorders>
              <w:bottom w:val="single" w:sz="4" w:space="0" w:color="auto"/>
            </w:tcBorders>
            <w:shd w:val="clear" w:color="auto" w:fill="auto"/>
            <w:noWrap/>
            <w:vAlign w:val="bottom"/>
          </w:tcPr>
          <w:p w14:paraId="3B68AC82" w14:textId="77777777" w:rsidR="003F7E2C" w:rsidRDefault="003F7E2C" w:rsidP="00BE28D4">
            <w:pPr>
              <w:pStyle w:val="tabletext11"/>
              <w:jc w:val="center"/>
              <w:rPr>
                <w:ins w:id="23645" w:author="Author"/>
              </w:rPr>
            </w:pPr>
            <w:ins w:id="23646" w:author="Author">
              <w:r>
                <w:t>0.48</w:t>
              </w:r>
            </w:ins>
          </w:p>
        </w:tc>
        <w:tc>
          <w:tcPr>
            <w:tcW w:w="400" w:type="dxa"/>
            <w:tcBorders>
              <w:bottom w:val="single" w:sz="4" w:space="0" w:color="auto"/>
            </w:tcBorders>
            <w:shd w:val="clear" w:color="auto" w:fill="auto"/>
            <w:noWrap/>
            <w:vAlign w:val="bottom"/>
          </w:tcPr>
          <w:p w14:paraId="39AECE38" w14:textId="77777777" w:rsidR="003F7E2C" w:rsidRDefault="003F7E2C" w:rsidP="00BE28D4">
            <w:pPr>
              <w:pStyle w:val="tabletext11"/>
              <w:jc w:val="center"/>
              <w:rPr>
                <w:ins w:id="23647" w:author="Author"/>
              </w:rPr>
            </w:pPr>
            <w:ins w:id="23648" w:author="Author">
              <w:r>
                <w:t>0.48</w:t>
              </w:r>
            </w:ins>
          </w:p>
        </w:tc>
        <w:tc>
          <w:tcPr>
            <w:tcW w:w="400" w:type="dxa"/>
            <w:tcBorders>
              <w:bottom w:val="single" w:sz="4" w:space="0" w:color="auto"/>
            </w:tcBorders>
            <w:shd w:val="clear" w:color="auto" w:fill="auto"/>
            <w:noWrap/>
            <w:vAlign w:val="bottom"/>
          </w:tcPr>
          <w:p w14:paraId="022A0FC4" w14:textId="77777777" w:rsidR="003F7E2C" w:rsidRDefault="003F7E2C" w:rsidP="00BE28D4">
            <w:pPr>
              <w:pStyle w:val="tabletext11"/>
              <w:jc w:val="center"/>
              <w:rPr>
                <w:ins w:id="23649" w:author="Author"/>
              </w:rPr>
            </w:pPr>
            <w:ins w:id="23650" w:author="Author">
              <w:r>
                <w:t>0.46</w:t>
              </w:r>
            </w:ins>
          </w:p>
        </w:tc>
        <w:tc>
          <w:tcPr>
            <w:tcW w:w="400" w:type="dxa"/>
            <w:tcBorders>
              <w:bottom w:val="single" w:sz="4" w:space="0" w:color="auto"/>
            </w:tcBorders>
            <w:shd w:val="clear" w:color="auto" w:fill="auto"/>
            <w:noWrap/>
            <w:vAlign w:val="bottom"/>
          </w:tcPr>
          <w:p w14:paraId="22AB8861" w14:textId="77777777" w:rsidR="003F7E2C" w:rsidRDefault="003F7E2C" w:rsidP="00BE28D4">
            <w:pPr>
              <w:pStyle w:val="tabletext11"/>
              <w:jc w:val="center"/>
              <w:rPr>
                <w:ins w:id="23651" w:author="Author"/>
              </w:rPr>
            </w:pPr>
            <w:ins w:id="23652" w:author="Author">
              <w:r>
                <w:t>0.44</w:t>
              </w:r>
            </w:ins>
          </w:p>
        </w:tc>
        <w:tc>
          <w:tcPr>
            <w:tcW w:w="400" w:type="dxa"/>
            <w:tcBorders>
              <w:bottom w:val="single" w:sz="4" w:space="0" w:color="auto"/>
            </w:tcBorders>
            <w:shd w:val="clear" w:color="auto" w:fill="auto"/>
            <w:noWrap/>
            <w:vAlign w:val="bottom"/>
          </w:tcPr>
          <w:p w14:paraId="299BB13B" w14:textId="77777777" w:rsidR="003F7E2C" w:rsidRDefault="003F7E2C" w:rsidP="00BE28D4">
            <w:pPr>
              <w:pStyle w:val="tabletext11"/>
              <w:jc w:val="center"/>
              <w:rPr>
                <w:ins w:id="23653" w:author="Author"/>
              </w:rPr>
            </w:pPr>
            <w:ins w:id="23654" w:author="Author">
              <w:r>
                <w:t>0.40</w:t>
              </w:r>
            </w:ins>
          </w:p>
        </w:tc>
        <w:tc>
          <w:tcPr>
            <w:tcW w:w="400" w:type="dxa"/>
            <w:tcBorders>
              <w:bottom w:val="single" w:sz="4" w:space="0" w:color="auto"/>
            </w:tcBorders>
            <w:shd w:val="clear" w:color="auto" w:fill="auto"/>
            <w:noWrap/>
            <w:vAlign w:val="bottom"/>
          </w:tcPr>
          <w:p w14:paraId="54EAF38F" w14:textId="77777777" w:rsidR="003F7E2C" w:rsidRDefault="003F7E2C" w:rsidP="00BE28D4">
            <w:pPr>
              <w:pStyle w:val="tabletext11"/>
              <w:jc w:val="center"/>
              <w:rPr>
                <w:ins w:id="23655" w:author="Author"/>
              </w:rPr>
            </w:pPr>
            <w:ins w:id="23656" w:author="Author">
              <w:r>
                <w:t>0.38</w:t>
              </w:r>
            </w:ins>
          </w:p>
        </w:tc>
        <w:tc>
          <w:tcPr>
            <w:tcW w:w="400" w:type="dxa"/>
            <w:tcBorders>
              <w:bottom w:val="single" w:sz="4" w:space="0" w:color="auto"/>
            </w:tcBorders>
            <w:shd w:val="clear" w:color="auto" w:fill="auto"/>
            <w:noWrap/>
            <w:vAlign w:val="bottom"/>
          </w:tcPr>
          <w:p w14:paraId="548E8798" w14:textId="77777777" w:rsidR="003F7E2C" w:rsidRDefault="003F7E2C" w:rsidP="00BE28D4">
            <w:pPr>
              <w:pStyle w:val="tabletext11"/>
              <w:jc w:val="center"/>
              <w:rPr>
                <w:ins w:id="23657" w:author="Author"/>
              </w:rPr>
            </w:pPr>
            <w:ins w:id="23658" w:author="Author">
              <w:r>
                <w:t>0.36</w:t>
              </w:r>
            </w:ins>
          </w:p>
        </w:tc>
        <w:tc>
          <w:tcPr>
            <w:tcW w:w="400" w:type="dxa"/>
            <w:tcBorders>
              <w:bottom w:val="single" w:sz="4" w:space="0" w:color="auto"/>
            </w:tcBorders>
            <w:shd w:val="clear" w:color="auto" w:fill="auto"/>
            <w:noWrap/>
            <w:vAlign w:val="bottom"/>
          </w:tcPr>
          <w:p w14:paraId="7AF4B977" w14:textId="77777777" w:rsidR="003F7E2C" w:rsidRDefault="003F7E2C" w:rsidP="00BE28D4">
            <w:pPr>
              <w:pStyle w:val="tabletext11"/>
              <w:jc w:val="center"/>
              <w:rPr>
                <w:ins w:id="23659" w:author="Author"/>
              </w:rPr>
            </w:pPr>
            <w:ins w:id="23660" w:author="Author">
              <w:r>
                <w:t>0.34</w:t>
              </w:r>
            </w:ins>
          </w:p>
        </w:tc>
        <w:tc>
          <w:tcPr>
            <w:tcW w:w="400" w:type="dxa"/>
            <w:tcBorders>
              <w:bottom w:val="single" w:sz="4" w:space="0" w:color="auto"/>
            </w:tcBorders>
            <w:shd w:val="clear" w:color="auto" w:fill="auto"/>
            <w:noWrap/>
            <w:vAlign w:val="bottom"/>
          </w:tcPr>
          <w:p w14:paraId="197C15F9" w14:textId="77777777" w:rsidR="003F7E2C" w:rsidRDefault="003F7E2C" w:rsidP="00BE28D4">
            <w:pPr>
              <w:pStyle w:val="tabletext11"/>
              <w:jc w:val="center"/>
              <w:rPr>
                <w:ins w:id="23661" w:author="Author"/>
              </w:rPr>
            </w:pPr>
            <w:ins w:id="23662" w:author="Author">
              <w:r>
                <w:t>0.32</w:t>
              </w:r>
            </w:ins>
          </w:p>
        </w:tc>
        <w:tc>
          <w:tcPr>
            <w:tcW w:w="400" w:type="dxa"/>
            <w:tcBorders>
              <w:bottom w:val="single" w:sz="4" w:space="0" w:color="auto"/>
            </w:tcBorders>
            <w:shd w:val="clear" w:color="auto" w:fill="auto"/>
            <w:noWrap/>
            <w:vAlign w:val="bottom"/>
          </w:tcPr>
          <w:p w14:paraId="4863C228" w14:textId="77777777" w:rsidR="003F7E2C" w:rsidRDefault="003F7E2C" w:rsidP="00BE28D4">
            <w:pPr>
              <w:pStyle w:val="tabletext11"/>
              <w:jc w:val="center"/>
              <w:rPr>
                <w:ins w:id="23663" w:author="Author"/>
              </w:rPr>
            </w:pPr>
            <w:ins w:id="23664" w:author="Author">
              <w:r>
                <w:t>0.31</w:t>
              </w:r>
            </w:ins>
          </w:p>
        </w:tc>
        <w:tc>
          <w:tcPr>
            <w:tcW w:w="400" w:type="dxa"/>
            <w:tcBorders>
              <w:bottom w:val="single" w:sz="4" w:space="0" w:color="auto"/>
            </w:tcBorders>
            <w:shd w:val="clear" w:color="auto" w:fill="auto"/>
            <w:noWrap/>
            <w:vAlign w:val="bottom"/>
          </w:tcPr>
          <w:p w14:paraId="361C440F" w14:textId="77777777" w:rsidR="003F7E2C" w:rsidRDefault="003F7E2C" w:rsidP="00BE28D4">
            <w:pPr>
              <w:pStyle w:val="tabletext11"/>
              <w:jc w:val="center"/>
              <w:rPr>
                <w:ins w:id="23665" w:author="Author"/>
              </w:rPr>
            </w:pPr>
            <w:ins w:id="23666" w:author="Author">
              <w:r>
                <w:t>0.29</w:t>
              </w:r>
            </w:ins>
          </w:p>
        </w:tc>
        <w:tc>
          <w:tcPr>
            <w:tcW w:w="400" w:type="dxa"/>
            <w:tcBorders>
              <w:bottom w:val="single" w:sz="4" w:space="0" w:color="auto"/>
            </w:tcBorders>
            <w:shd w:val="clear" w:color="auto" w:fill="auto"/>
            <w:noWrap/>
            <w:vAlign w:val="bottom"/>
          </w:tcPr>
          <w:p w14:paraId="756BD0E2" w14:textId="77777777" w:rsidR="003F7E2C" w:rsidRDefault="003F7E2C" w:rsidP="00BE28D4">
            <w:pPr>
              <w:pStyle w:val="tabletext11"/>
              <w:jc w:val="center"/>
              <w:rPr>
                <w:ins w:id="23667" w:author="Author"/>
              </w:rPr>
            </w:pPr>
            <w:ins w:id="23668" w:author="Author">
              <w:r>
                <w:t>0.28</w:t>
              </w:r>
            </w:ins>
          </w:p>
        </w:tc>
        <w:tc>
          <w:tcPr>
            <w:tcW w:w="400" w:type="dxa"/>
            <w:tcBorders>
              <w:bottom w:val="single" w:sz="4" w:space="0" w:color="auto"/>
            </w:tcBorders>
            <w:shd w:val="clear" w:color="auto" w:fill="auto"/>
            <w:noWrap/>
            <w:vAlign w:val="bottom"/>
          </w:tcPr>
          <w:p w14:paraId="44395B59" w14:textId="77777777" w:rsidR="003F7E2C" w:rsidRDefault="003F7E2C" w:rsidP="00BE28D4">
            <w:pPr>
              <w:pStyle w:val="tabletext11"/>
              <w:jc w:val="center"/>
              <w:rPr>
                <w:ins w:id="23669" w:author="Author"/>
              </w:rPr>
            </w:pPr>
            <w:ins w:id="23670" w:author="Author">
              <w:r>
                <w:t>0.27</w:t>
              </w:r>
            </w:ins>
          </w:p>
        </w:tc>
        <w:tc>
          <w:tcPr>
            <w:tcW w:w="400" w:type="dxa"/>
            <w:tcBorders>
              <w:bottom w:val="single" w:sz="4" w:space="0" w:color="auto"/>
            </w:tcBorders>
            <w:shd w:val="clear" w:color="auto" w:fill="auto"/>
            <w:noWrap/>
            <w:vAlign w:val="bottom"/>
          </w:tcPr>
          <w:p w14:paraId="677238E0" w14:textId="77777777" w:rsidR="003F7E2C" w:rsidRDefault="003F7E2C" w:rsidP="00BE28D4">
            <w:pPr>
              <w:pStyle w:val="tabletext11"/>
              <w:jc w:val="center"/>
              <w:rPr>
                <w:ins w:id="23671" w:author="Author"/>
              </w:rPr>
            </w:pPr>
            <w:ins w:id="23672" w:author="Author">
              <w:r>
                <w:t>0.26</w:t>
              </w:r>
            </w:ins>
          </w:p>
        </w:tc>
        <w:tc>
          <w:tcPr>
            <w:tcW w:w="400" w:type="dxa"/>
            <w:tcBorders>
              <w:bottom w:val="single" w:sz="4" w:space="0" w:color="auto"/>
            </w:tcBorders>
            <w:shd w:val="clear" w:color="auto" w:fill="auto"/>
            <w:noWrap/>
            <w:vAlign w:val="bottom"/>
          </w:tcPr>
          <w:p w14:paraId="23FCD786" w14:textId="77777777" w:rsidR="003F7E2C" w:rsidRDefault="003F7E2C" w:rsidP="00BE28D4">
            <w:pPr>
              <w:pStyle w:val="tabletext11"/>
              <w:jc w:val="center"/>
              <w:rPr>
                <w:ins w:id="23673" w:author="Author"/>
              </w:rPr>
            </w:pPr>
            <w:ins w:id="23674" w:author="Author">
              <w:r>
                <w:t>0.25</w:t>
              </w:r>
            </w:ins>
          </w:p>
        </w:tc>
        <w:tc>
          <w:tcPr>
            <w:tcW w:w="400" w:type="dxa"/>
            <w:tcBorders>
              <w:bottom w:val="single" w:sz="4" w:space="0" w:color="auto"/>
            </w:tcBorders>
            <w:shd w:val="clear" w:color="auto" w:fill="auto"/>
            <w:noWrap/>
            <w:vAlign w:val="bottom"/>
          </w:tcPr>
          <w:p w14:paraId="35E4E39B" w14:textId="77777777" w:rsidR="003F7E2C" w:rsidRDefault="003F7E2C" w:rsidP="00BE28D4">
            <w:pPr>
              <w:pStyle w:val="tabletext11"/>
              <w:jc w:val="center"/>
              <w:rPr>
                <w:ins w:id="23675" w:author="Author"/>
              </w:rPr>
            </w:pPr>
            <w:ins w:id="23676" w:author="Author">
              <w:r>
                <w:t>0.24</w:t>
              </w:r>
            </w:ins>
          </w:p>
        </w:tc>
        <w:tc>
          <w:tcPr>
            <w:tcW w:w="400" w:type="dxa"/>
            <w:tcBorders>
              <w:bottom w:val="single" w:sz="4" w:space="0" w:color="auto"/>
            </w:tcBorders>
            <w:shd w:val="clear" w:color="auto" w:fill="auto"/>
            <w:noWrap/>
            <w:vAlign w:val="bottom"/>
          </w:tcPr>
          <w:p w14:paraId="28FC866E" w14:textId="77777777" w:rsidR="003F7E2C" w:rsidRDefault="003F7E2C" w:rsidP="00BE28D4">
            <w:pPr>
              <w:pStyle w:val="tabletext11"/>
              <w:jc w:val="center"/>
              <w:rPr>
                <w:ins w:id="23677" w:author="Author"/>
              </w:rPr>
            </w:pPr>
            <w:ins w:id="23678" w:author="Author">
              <w:r>
                <w:t>0.23</w:t>
              </w:r>
            </w:ins>
          </w:p>
        </w:tc>
        <w:tc>
          <w:tcPr>
            <w:tcW w:w="400" w:type="dxa"/>
            <w:tcBorders>
              <w:bottom w:val="single" w:sz="4" w:space="0" w:color="auto"/>
            </w:tcBorders>
            <w:shd w:val="clear" w:color="auto" w:fill="auto"/>
            <w:noWrap/>
            <w:vAlign w:val="bottom"/>
          </w:tcPr>
          <w:p w14:paraId="7ABDEA9F" w14:textId="77777777" w:rsidR="003F7E2C" w:rsidRDefault="003F7E2C" w:rsidP="00BE28D4">
            <w:pPr>
              <w:pStyle w:val="tabletext11"/>
              <w:jc w:val="center"/>
              <w:rPr>
                <w:ins w:id="23679" w:author="Author"/>
              </w:rPr>
            </w:pPr>
            <w:ins w:id="23680" w:author="Author">
              <w:r>
                <w:t>0.22</w:t>
              </w:r>
            </w:ins>
          </w:p>
        </w:tc>
        <w:tc>
          <w:tcPr>
            <w:tcW w:w="400" w:type="dxa"/>
            <w:tcBorders>
              <w:bottom w:val="single" w:sz="4" w:space="0" w:color="auto"/>
            </w:tcBorders>
            <w:shd w:val="clear" w:color="auto" w:fill="auto"/>
            <w:noWrap/>
            <w:vAlign w:val="bottom"/>
          </w:tcPr>
          <w:p w14:paraId="62DECC99" w14:textId="77777777" w:rsidR="003F7E2C" w:rsidRDefault="003F7E2C" w:rsidP="00BE28D4">
            <w:pPr>
              <w:pStyle w:val="tabletext11"/>
              <w:jc w:val="center"/>
              <w:rPr>
                <w:ins w:id="23681" w:author="Author"/>
              </w:rPr>
            </w:pPr>
            <w:ins w:id="23682" w:author="Author">
              <w:r>
                <w:t>0.21</w:t>
              </w:r>
            </w:ins>
          </w:p>
        </w:tc>
        <w:tc>
          <w:tcPr>
            <w:tcW w:w="400" w:type="dxa"/>
            <w:tcBorders>
              <w:bottom w:val="single" w:sz="4" w:space="0" w:color="auto"/>
            </w:tcBorders>
            <w:shd w:val="clear" w:color="auto" w:fill="auto"/>
            <w:noWrap/>
            <w:vAlign w:val="bottom"/>
          </w:tcPr>
          <w:p w14:paraId="185BE6B8" w14:textId="77777777" w:rsidR="003F7E2C" w:rsidRDefault="003F7E2C" w:rsidP="00BE28D4">
            <w:pPr>
              <w:pStyle w:val="tabletext11"/>
              <w:jc w:val="center"/>
              <w:rPr>
                <w:ins w:id="23683" w:author="Author"/>
              </w:rPr>
            </w:pPr>
            <w:ins w:id="23684" w:author="Author">
              <w:r>
                <w:t>0.20</w:t>
              </w:r>
            </w:ins>
          </w:p>
        </w:tc>
        <w:tc>
          <w:tcPr>
            <w:tcW w:w="400" w:type="dxa"/>
            <w:tcBorders>
              <w:bottom w:val="single" w:sz="4" w:space="0" w:color="auto"/>
            </w:tcBorders>
            <w:shd w:val="clear" w:color="auto" w:fill="auto"/>
            <w:noWrap/>
            <w:vAlign w:val="bottom"/>
          </w:tcPr>
          <w:p w14:paraId="18AEF238" w14:textId="77777777" w:rsidR="003F7E2C" w:rsidRDefault="003F7E2C" w:rsidP="00BE28D4">
            <w:pPr>
              <w:pStyle w:val="tabletext11"/>
              <w:jc w:val="center"/>
              <w:rPr>
                <w:ins w:id="23685" w:author="Author"/>
              </w:rPr>
            </w:pPr>
            <w:ins w:id="23686" w:author="Author">
              <w:r>
                <w:t>0.19</w:t>
              </w:r>
            </w:ins>
          </w:p>
        </w:tc>
        <w:tc>
          <w:tcPr>
            <w:tcW w:w="440" w:type="dxa"/>
            <w:tcBorders>
              <w:bottom w:val="single" w:sz="4" w:space="0" w:color="auto"/>
            </w:tcBorders>
            <w:shd w:val="clear" w:color="auto" w:fill="auto"/>
            <w:noWrap/>
            <w:vAlign w:val="bottom"/>
          </w:tcPr>
          <w:p w14:paraId="0A8F0BDD" w14:textId="77777777" w:rsidR="003F7E2C" w:rsidRDefault="003F7E2C" w:rsidP="00BE28D4">
            <w:pPr>
              <w:pStyle w:val="tabletext11"/>
              <w:jc w:val="center"/>
              <w:rPr>
                <w:ins w:id="23687" w:author="Author"/>
              </w:rPr>
            </w:pPr>
            <w:ins w:id="23688" w:author="Author">
              <w:r>
                <w:t>0.19</w:t>
              </w:r>
            </w:ins>
          </w:p>
        </w:tc>
        <w:tc>
          <w:tcPr>
            <w:tcW w:w="400" w:type="dxa"/>
            <w:tcBorders>
              <w:bottom w:val="single" w:sz="4" w:space="0" w:color="auto"/>
            </w:tcBorders>
            <w:shd w:val="clear" w:color="auto" w:fill="auto"/>
            <w:noWrap/>
            <w:vAlign w:val="bottom"/>
          </w:tcPr>
          <w:p w14:paraId="2CC6D5A2" w14:textId="77777777" w:rsidR="003F7E2C" w:rsidRDefault="003F7E2C" w:rsidP="00BE28D4">
            <w:pPr>
              <w:pStyle w:val="tabletext11"/>
              <w:jc w:val="center"/>
              <w:rPr>
                <w:ins w:id="23689" w:author="Author"/>
              </w:rPr>
            </w:pPr>
            <w:ins w:id="23690" w:author="Author">
              <w:r>
                <w:t>0.18</w:t>
              </w:r>
            </w:ins>
          </w:p>
        </w:tc>
        <w:tc>
          <w:tcPr>
            <w:tcW w:w="400" w:type="dxa"/>
            <w:tcBorders>
              <w:bottom w:val="single" w:sz="4" w:space="0" w:color="auto"/>
            </w:tcBorders>
            <w:shd w:val="clear" w:color="auto" w:fill="auto"/>
            <w:noWrap/>
            <w:vAlign w:val="bottom"/>
          </w:tcPr>
          <w:p w14:paraId="62FE721B" w14:textId="77777777" w:rsidR="003F7E2C" w:rsidRDefault="003F7E2C" w:rsidP="00BE28D4">
            <w:pPr>
              <w:pStyle w:val="tabletext11"/>
              <w:jc w:val="center"/>
              <w:rPr>
                <w:ins w:id="23691" w:author="Author"/>
              </w:rPr>
            </w:pPr>
            <w:ins w:id="23692" w:author="Author">
              <w:r>
                <w:t>0.17</w:t>
              </w:r>
            </w:ins>
          </w:p>
        </w:tc>
        <w:tc>
          <w:tcPr>
            <w:tcW w:w="400" w:type="dxa"/>
            <w:tcBorders>
              <w:bottom w:val="single" w:sz="4" w:space="0" w:color="auto"/>
            </w:tcBorders>
            <w:shd w:val="clear" w:color="auto" w:fill="auto"/>
            <w:noWrap/>
            <w:vAlign w:val="bottom"/>
          </w:tcPr>
          <w:p w14:paraId="566C4FDF" w14:textId="77777777" w:rsidR="003F7E2C" w:rsidRDefault="003F7E2C" w:rsidP="00BE28D4">
            <w:pPr>
              <w:pStyle w:val="tabletext11"/>
              <w:jc w:val="center"/>
              <w:rPr>
                <w:ins w:id="23693" w:author="Author"/>
              </w:rPr>
            </w:pPr>
            <w:ins w:id="23694" w:author="Author">
              <w:r>
                <w:t>0.17</w:t>
              </w:r>
            </w:ins>
          </w:p>
        </w:tc>
        <w:tc>
          <w:tcPr>
            <w:tcW w:w="400" w:type="dxa"/>
            <w:tcBorders>
              <w:bottom w:val="single" w:sz="4" w:space="0" w:color="auto"/>
            </w:tcBorders>
            <w:shd w:val="clear" w:color="auto" w:fill="auto"/>
            <w:noWrap/>
            <w:vAlign w:val="bottom"/>
          </w:tcPr>
          <w:p w14:paraId="14410497" w14:textId="77777777" w:rsidR="003F7E2C" w:rsidRDefault="003F7E2C" w:rsidP="00BE28D4">
            <w:pPr>
              <w:pStyle w:val="tabletext11"/>
              <w:jc w:val="center"/>
              <w:rPr>
                <w:ins w:id="23695" w:author="Author"/>
              </w:rPr>
            </w:pPr>
            <w:ins w:id="23696" w:author="Author">
              <w:r>
                <w:t>0.16</w:t>
              </w:r>
            </w:ins>
          </w:p>
        </w:tc>
        <w:tc>
          <w:tcPr>
            <w:tcW w:w="460" w:type="dxa"/>
            <w:tcBorders>
              <w:bottom w:val="single" w:sz="4" w:space="0" w:color="auto"/>
            </w:tcBorders>
            <w:shd w:val="clear" w:color="auto" w:fill="auto"/>
            <w:noWrap/>
            <w:vAlign w:val="bottom"/>
          </w:tcPr>
          <w:p w14:paraId="1D59E1E2" w14:textId="77777777" w:rsidR="003F7E2C" w:rsidRDefault="003F7E2C" w:rsidP="00BE28D4">
            <w:pPr>
              <w:pStyle w:val="tabletext11"/>
              <w:jc w:val="center"/>
              <w:rPr>
                <w:ins w:id="23697" w:author="Author"/>
              </w:rPr>
            </w:pPr>
            <w:ins w:id="23698" w:author="Author">
              <w:r>
                <w:t>0.15</w:t>
              </w:r>
            </w:ins>
          </w:p>
        </w:tc>
      </w:tr>
      <w:tr w:rsidR="003F7E2C" w14:paraId="1993B554" w14:textId="77777777" w:rsidTr="00EE1A0A">
        <w:trPr>
          <w:trHeight w:val="190"/>
          <w:ins w:id="23699" w:author="Author"/>
        </w:trPr>
        <w:tc>
          <w:tcPr>
            <w:tcW w:w="200" w:type="dxa"/>
            <w:tcBorders>
              <w:bottom w:val="single" w:sz="4" w:space="0" w:color="auto"/>
              <w:right w:val="nil"/>
            </w:tcBorders>
            <w:shd w:val="clear" w:color="auto" w:fill="auto"/>
            <w:vAlign w:val="bottom"/>
          </w:tcPr>
          <w:p w14:paraId="2E6FA554" w14:textId="77777777" w:rsidR="003F7E2C" w:rsidRPr="00003565" w:rsidRDefault="003F7E2C" w:rsidP="00BE28D4">
            <w:pPr>
              <w:pStyle w:val="tabletext11"/>
              <w:jc w:val="right"/>
              <w:rPr>
                <w:ins w:id="23700" w:author="Author"/>
              </w:rPr>
            </w:pPr>
          </w:p>
        </w:tc>
        <w:tc>
          <w:tcPr>
            <w:tcW w:w="1580" w:type="dxa"/>
            <w:tcBorders>
              <w:left w:val="nil"/>
              <w:bottom w:val="single" w:sz="4" w:space="0" w:color="auto"/>
            </w:tcBorders>
            <w:shd w:val="clear" w:color="auto" w:fill="auto"/>
            <w:vAlign w:val="bottom"/>
          </w:tcPr>
          <w:p w14:paraId="0C266268" w14:textId="77777777" w:rsidR="003F7E2C" w:rsidRPr="00003565" w:rsidRDefault="003F7E2C" w:rsidP="00BE28D4">
            <w:pPr>
              <w:pStyle w:val="tabletext11"/>
              <w:tabs>
                <w:tab w:val="decimal" w:pos="640"/>
              </w:tabs>
              <w:rPr>
                <w:ins w:id="23701" w:author="Author"/>
              </w:rPr>
            </w:pPr>
            <w:ins w:id="23702" w:author="Author">
              <w:r w:rsidRPr="00F10C49">
                <w:t>8,000 to 9,999</w:t>
              </w:r>
            </w:ins>
          </w:p>
        </w:tc>
        <w:tc>
          <w:tcPr>
            <w:tcW w:w="680" w:type="dxa"/>
            <w:tcBorders>
              <w:bottom w:val="single" w:sz="4" w:space="0" w:color="auto"/>
            </w:tcBorders>
            <w:shd w:val="clear" w:color="auto" w:fill="auto"/>
            <w:noWrap/>
            <w:vAlign w:val="bottom"/>
          </w:tcPr>
          <w:p w14:paraId="3799EFEC" w14:textId="77777777" w:rsidR="003F7E2C" w:rsidRDefault="003F7E2C" w:rsidP="00BE28D4">
            <w:pPr>
              <w:pStyle w:val="tabletext11"/>
              <w:jc w:val="center"/>
              <w:rPr>
                <w:ins w:id="23703" w:author="Author"/>
              </w:rPr>
            </w:pPr>
            <w:ins w:id="23704" w:author="Author">
              <w:r>
                <w:t>0.52</w:t>
              </w:r>
            </w:ins>
          </w:p>
        </w:tc>
        <w:tc>
          <w:tcPr>
            <w:tcW w:w="900" w:type="dxa"/>
            <w:tcBorders>
              <w:bottom w:val="single" w:sz="4" w:space="0" w:color="auto"/>
            </w:tcBorders>
            <w:shd w:val="clear" w:color="auto" w:fill="auto"/>
            <w:noWrap/>
            <w:vAlign w:val="bottom"/>
          </w:tcPr>
          <w:p w14:paraId="2795F6CB" w14:textId="77777777" w:rsidR="003F7E2C" w:rsidRDefault="003F7E2C" w:rsidP="00BE28D4">
            <w:pPr>
              <w:pStyle w:val="tabletext11"/>
              <w:jc w:val="center"/>
              <w:rPr>
                <w:ins w:id="23705" w:author="Author"/>
              </w:rPr>
            </w:pPr>
            <w:ins w:id="23706" w:author="Author">
              <w:r>
                <w:t>0.52</w:t>
              </w:r>
            </w:ins>
          </w:p>
        </w:tc>
        <w:tc>
          <w:tcPr>
            <w:tcW w:w="400" w:type="dxa"/>
            <w:tcBorders>
              <w:bottom w:val="single" w:sz="4" w:space="0" w:color="auto"/>
            </w:tcBorders>
            <w:shd w:val="clear" w:color="auto" w:fill="auto"/>
            <w:noWrap/>
            <w:vAlign w:val="bottom"/>
          </w:tcPr>
          <w:p w14:paraId="3F299D37" w14:textId="77777777" w:rsidR="003F7E2C" w:rsidRDefault="003F7E2C" w:rsidP="00BE28D4">
            <w:pPr>
              <w:pStyle w:val="tabletext11"/>
              <w:jc w:val="center"/>
              <w:rPr>
                <w:ins w:id="23707" w:author="Author"/>
              </w:rPr>
            </w:pPr>
            <w:ins w:id="23708" w:author="Author">
              <w:r>
                <w:t>0.52</w:t>
              </w:r>
            </w:ins>
          </w:p>
        </w:tc>
        <w:tc>
          <w:tcPr>
            <w:tcW w:w="400" w:type="dxa"/>
            <w:tcBorders>
              <w:bottom w:val="single" w:sz="4" w:space="0" w:color="auto"/>
            </w:tcBorders>
            <w:shd w:val="clear" w:color="auto" w:fill="auto"/>
            <w:noWrap/>
            <w:vAlign w:val="bottom"/>
          </w:tcPr>
          <w:p w14:paraId="3A812E28" w14:textId="77777777" w:rsidR="003F7E2C" w:rsidRDefault="003F7E2C" w:rsidP="00BE28D4">
            <w:pPr>
              <w:pStyle w:val="tabletext11"/>
              <w:jc w:val="center"/>
              <w:rPr>
                <w:ins w:id="23709" w:author="Author"/>
              </w:rPr>
            </w:pPr>
            <w:ins w:id="23710" w:author="Author">
              <w:r>
                <w:t>0.50</w:t>
              </w:r>
            </w:ins>
          </w:p>
        </w:tc>
        <w:tc>
          <w:tcPr>
            <w:tcW w:w="400" w:type="dxa"/>
            <w:tcBorders>
              <w:bottom w:val="single" w:sz="4" w:space="0" w:color="auto"/>
            </w:tcBorders>
            <w:shd w:val="clear" w:color="auto" w:fill="auto"/>
            <w:noWrap/>
            <w:vAlign w:val="bottom"/>
          </w:tcPr>
          <w:p w14:paraId="08D492F2" w14:textId="77777777" w:rsidR="003F7E2C" w:rsidRDefault="003F7E2C" w:rsidP="00BE28D4">
            <w:pPr>
              <w:pStyle w:val="tabletext11"/>
              <w:jc w:val="center"/>
              <w:rPr>
                <w:ins w:id="23711" w:author="Author"/>
              </w:rPr>
            </w:pPr>
            <w:ins w:id="23712" w:author="Author">
              <w:r>
                <w:t>0.47</w:t>
              </w:r>
            </w:ins>
          </w:p>
        </w:tc>
        <w:tc>
          <w:tcPr>
            <w:tcW w:w="400" w:type="dxa"/>
            <w:tcBorders>
              <w:bottom w:val="single" w:sz="4" w:space="0" w:color="auto"/>
            </w:tcBorders>
            <w:shd w:val="clear" w:color="auto" w:fill="auto"/>
            <w:noWrap/>
            <w:vAlign w:val="bottom"/>
          </w:tcPr>
          <w:p w14:paraId="5E15FC4B" w14:textId="77777777" w:rsidR="003F7E2C" w:rsidRDefault="003F7E2C" w:rsidP="00BE28D4">
            <w:pPr>
              <w:pStyle w:val="tabletext11"/>
              <w:jc w:val="center"/>
              <w:rPr>
                <w:ins w:id="23713" w:author="Author"/>
              </w:rPr>
            </w:pPr>
            <w:ins w:id="23714" w:author="Author">
              <w:r>
                <w:t>0.43</w:t>
              </w:r>
            </w:ins>
          </w:p>
        </w:tc>
        <w:tc>
          <w:tcPr>
            <w:tcW w:w="400" w:type="dxa"/>
            <w:tcBorders>
              <w:bottom w:val="single" w:sz="4" w:space="0" w:color="auto"/>
            </w:tcBorders>
            <w:shd w:val="clear" w:color="auto" w:fill="auto"/>
            <w:noWrap/>
            <w:vAlign w:val="bottom"/>
          </w:tcPr>
          <w:p w14:paraId="0C7CB3CC" w14:textId="77777777" w:rsidR="003F7E2C" w:rsidRDefault="003F7E2C" w:rsidP="00BE28D4">
            <w:pPr>
              <w:pStyle w:val="tabletext11"/>
              <w:jc w:val="center"/>
              <w:rPr>
                <w:ins w:id="23715" w:author="Author"/>
              </w:rPr>
            </w:pPr>
            <w:ins w:id="23716" w:author="Author">
              <w:r>
                <w:t>0.41</w:t>
              </w:r>
            </w:ins>
          </w:p>
        </w:tc>
        <w:tc>
          <w:tcPr>
            <w:tcW w:w="400" w:type="dxa"/>
            <w:tcBorders>
              <w:bottom w:val="single" w:sz="4" w:space="0" w:color="auto"/>
            </w:tcBorders>
            <w:shd w:val="clear" w:color="auto" w:fill="auto"/>
            <w:noWrap/>
            <w:vAlign w:val="bottom"/>
          </w:tcPr>
          <w:p w14:paraId="270A57D4" w14:textId="77777777" w:rsidR="003F7E2C" w:rsidRDefault="003F7E2C" w:rsidP="00BE28D4">
            <w:pPr>
              <w:pStyle w:val="tabletext11"/>
              <w:jc w:val="center"/>
              <w:rPr>
                <w:ins w:id="23717" w:author="Author"/>
              </w:rPr>
            </w:pPr>
            <w:ins w:id="23718" w:author="Author">
              <w:r>
                <w:t>0.39</w:t>
              </w:r>
            </w:ins>
          </w:p>
        </w:tc>
        <w:tc>
          <w:tcPr>
            <w:tcW w:w="400" w:type="dxa"/>
            <w:tcBorders>
              <w:bottom w:val="single" w:sz="4" w:space="0" w:color="auto"/>
            </w:tcBorders>
            <w:shd w:val="clear" w:color="auto" w:fill="auto"/>
            <w:noWrap/>
            <w:vAlign w:val="bottom"/>
          </w:tcPr>
          <w:p w14:paraId="52D814C4" w14:textId="77777777" w:rsidR="003F7E2C" w:rsidRDefault="003F7E2C" w:rsidP="00BE28D4">
            <w:pPr>
              <w:pStyle w:val="tabletext11"/>
              <w:jc w:val="center"/>
              <w:rPr>
                <w:ins w:id="23719" w:author="Author"/>
              </w:rPr>
            </w:pPr>
            <w:ins w:id="23720" w:author="Author">
              <w:r>
                <w:t>0.37</w:t>
              </w:r>
            </w:ins>
          </w:p>
        </w:tc>
        <w:tc>
          <w:tcPr>
            <w:tcW w:w="400" w:type="dxa"/>
            <w:tcBorders>
              <w:bottom w:val="single" w:sz="4" w:space="0" w:color="auto"/>
            </w:tcBorders>
            <w:shd w:val="clear" w:color="auto" w:fill="auto"/>
            <w:noWrap/>
            <w:vAlign w:val="bottom"/>
          </w:tcPr>
          <w:p w14:paraId="46A1783F" w14:textId="77777777" w:rsidR="003F7E2C" w:rsidRDefault="003F7E2C" w:rsidP="00BE28D4">
            <w:pPr>
              <w:pStyle w:val="tabletext11"/>
              <w:jc w:val="center"/>
              <w:rPr>
                <w:ins w:id="23721" w:author="Author"/>
              </w:rPr>
            </w:pPr>
            <w:ins w:id="23722" w:author="Author">
              <w:r>
                <w:t>0.35</w:t>
              </w:r>
            </w:ins>
          </w:p>
        </w:tc>
        <w:tc>
          <w:tcPr>
            <w:tcW w:w="400" w:type="dxa"/>
            <w:tcBorders>
              <w:bottom w:val="single" w:sz="4" w:space="0" w:color="auto"/>
            </w:tcBorders>
            <w:shd w:val="clear" w:color="auto" w:fill="auto"/>
            <w:noWrap/>
            <w:vAlign w:val="bottom"/>
          </w:tcPr>
          <w:p w14:paraId="3B8EE8F2" w14:textId="77777777" w:rsidR="003F7E2C" w:rsidRDefault="003F7E2C" w:rsidP="00BE28D4">
            <w:pPr>
              <w:pStyle w:val="tabletext11"/>
              <w:jc w:val="center"/>
              <w:rPr>
                <w:ins w:id="23723" w:author="Author"/>
              </w:rPr>
            </w:pPr>
            <w:ins w:id="23724" w:author="Author">
              <w:r>
                <w:t>0.33</w:t>
              </w:r>
            </w:ins>
          </w:p>
        </w:tc>
        <w:tc>
          <w:tcPr>
            <w:tcW w:w="400" w:type="dxa"/>
            <w:tcBorders>
              <w:bottom w:val="single" w:sz="4" w:space="0" w:color="auto"/>
            </w:tcBorders>
            <w:shd w:val="clear" w:color="auto" w:fill="auto"/>
            <w:noWrap/>
            <w:vAlign w:val="bottom"/>
          </w:tcPr>
          <w:p w14:paraId="748B6081" w14:textId="77777777" w:rsidR="003F7E2C" w:rsidRDefault="003F7E2C" w:rsidP="00BE28D4">
            <w:pPr>
              <w:pStyle w:val="tabletext11"/>
              <w:jc w:val="center"/>
              <w:rPr>
                <w:ins w:id="23725" w:author="Author"/>
              </w:rPr>
            </w:pPr>
            <w:ins w:id="23726" w:author="Author">
              <w:r>
                <w:t>0.32</w:t>
              </w:r>
            </w:ins>
          </w:p>
        </w:tc>
        <w:tc>
          <w:tcPr>
            <w:tcW w:w="400" w:type="dxa"/>
            <w:tcBorders>
              <w:bottom w:val="single" w:sz="4" w:space="0" w:color="auto"/>
            </w:tcBorders>
            <w:shd w:val="clear" w:color="auto" w:fill="auto"/>
            <w:noWrap/>
            <w:vAlign w:val="bottom"/>
          </w:tcPr>
          <w:p w14:paraId="220237D7" w14:textId="77777777" w:rsidR="003F7E2C" w:rsidRDefault="003F7E2C" w:rsidP="00BE28D4">
            <w:pPr>
              <w:pStyle w:val="tabletext11"/>
              <w:jc w:val="center"/>
              <w:rPr>
                <w:ins w:id="23727" w:author="Author"/>
              </w:rPr>
            </w:pPr>
            <w:ins w:id="23728" w:author="Author">
              <w:r>
                <w:t>0.30</w:t>
              </w:r>
            </w:ins>
          </w:p>
        </w:tc>
        <w:tc>
          <w:tcPr>
            <w:tcW w:w="400" w:type="dxa"/>
            <w:tcBorders>
              <w:bottom w:val="single" w:sz="4" w:space="0" w:color="auto"/>
            </w:tcBorders>
            <w:shd w:val="clear" w:color="auto" w:fill="auto"/>
            <w:noWrap/>
            <w:vAlign w:val="bottom"/>
          </w:tcPr>
          <w:p w14:paraId="4A24FA10" w14:textId="77777777" w:rsidR="003F7E2C" w:rsidRDefault="003F7E2C" w:rsidP="00BE28D4">
            <w:pPr>
              <w:pStyle w:val="tabletext11"/>
              <w:jc w:val="center"/>
              <w:rPr>
                <w:ins w:id="23729" w:author="Author"/>
              </w:rPr>
            </w:pPr>
            <w:ins w:id="23730" w:author="Author">
              <w:r>
                <w:t>0.29</w:t>
              </w:r>
            </w:ins>
          </w:p>
        </w:tc>
        <w:tc>
          <w:tcPr>
            <w:tcW w:w="400" w:type="dxa"/>
            <w:tcBorders>
              <w:bottom w:val="single" w:sz="4" w:space="0" w:color="auto"/>
            </w:tcBorders>
            <w:shd w:val="clear" w:color="auto" w:fill="auto"/>
            <w:noWrap/>
            <w:vAlign w:val="bottom"/>
          </w:tcPr>
          <w:p w14:paraId="079A122E" w14:textId="77777777" w:rsidR="003F7E2C" w:rsidRDefault="003F7E2C" w:rsidP="00BE28D4">
            <w:pPr>
              <w:pStyle w:val="tabletext11"/>
              <w:jc w:val="center"/>
              <w:rPr>
                <w:ins w:id="23731" w:author="Author"/>
              </w:rPr>
            </w:pPr>
            <w:ins w:id="23732" w:author="Author">
              <w:r>
                <w:t>0.28</w:t>
              </w:r>
            </w:ins>
          </w:p>
        </w:tc>
        <w:tc>
          <w:tcPr>
            <w:tcW w:w="400" w:type="dxa"/>
            <w:tcBorders>
              <w:bottom w:val="single" w:sz="4" w:space="0" w:color="auto"/>
            </w:tcBorders>
            <w:shd w:val="clear" w:color="auto" w:fill="auto"/>
            <w:noWrap/>
            <w:vAlign w:val="bottom"/>
          </w:tcPr>
          <w:p w14:paraId="3CB8246F" w14:textId="77777777" w:rsidR="003F7E2C" w:rsidRDefault="003F7E2C" w:rsidP="00BE28D4">
            <w:pPr>
              <w:pStyle w:val="tabletext11"/>
              <w:jc w:val="center"/>
              <w:rPr>
                <w:ins w:id="23733" w:author="Author"/>
              </w:rPr>
            </w:pPr>
            <w:ins w:id="23734" w:author="Author">
              <w:r>
                <w:t>0.27</w:t>
              </w:r>
            </w:ins>
          </w:p>
        </w:tc>
        <w:tc>
          <w:tcPr>
            <w:tcW w:w="400" w:type="dxa"/>
            <w:tcBorders>
              <w:bottom w:val="single" w:sz="4" w:space="0" w:color="auto"/>
            </w:tcBorders>
            <w:shd w:val="clear" w:color="auto" w:fill="auto"/>
            <w:noWrap/>
            <w:vAlign w:val="bottom"/>
          </w:tcPr>
          <w:p w14:paraId="7F5A993A" w14:textId="77777777" w:rsidR="003F7E2C" w:rsidRDefault="003F7E2C" w:rsidP="00BE28D4">
            <w:pPr>
              <w:pStyle w:val="tabletext11"/>
              <w:jc w:val="center"/>
              <w:rPr>
                <w:ins w:id="23735" w:author="Author"/>
              </w:rPr>
            </w:pPr>
            <w:ins w:id="23736" w:author="Author">
              <w:r>
                <w:t>0.26</w:t>
              </w:r>
            </w:ins>
          </w:p>
        </w:tc>
        <w:tc>
          <w:tcPr>
            <w:tcW w:w="400" w:type="dxa"/>
            <w:tcBorders>
              <w:bottom w:val="single" w:sz="4" w:space="0" w:color="auto"/>
            </w:tcBorders>
            <w:shd w:val="clear" w:color="auto" w:fill="auto"/>
            <w:noWrap/>
            <w:vAlign w:val="bottom"/>
          </w:tcPr>
          <w:p w14:paraId="51B53D48" w14:textId="77777777" w:rsidR="003F7E2C" w:rsidRDefault="003F7E2C" w:rsidP="00BE28D4">
            <w:pPr>
              <w:pStyle w:val="tabletext11"/>
              <w:jc w:val="center"/>
              <w:rPr>
                <w:ins w:id="23737" w:author="Author"/>
              </w:rPr>
            </w:pPr>
            <w:ins w:id="23738" w:author="Author">
              <w:r>
                <w:t>0.25</w:t>
              </w:r>
            </w:ins>
          </w:p>
        </w:tc>
        <w:tc>
          <w:tcPr>
            <w:tcW w:w="400" w:type="dxa"/>
            <w:tcBorders>
              <w:bottom w:val="single" w:sz="4" w:space="0" w:color="auto"/>
            </w:tcBorders>
            <w:shd w:val="clear" w:color="auto" w:fill="auto"/>
            <w:noWrap/>
            <w:vAlign w:val="bottom"/>
          </w:tcPr>
          <w:p w14:paraId="30FCCCB2" w14:textId="77777777" w:rsidR="003F7E2C" w:rsidRDefault="003F7E2C" w:rsidP="00BE28D4">
            <w:pPr>
              <w:pStyle w:val="tabletext11"/>
              <w:jc w:val="center"/>
              <w:rPr>
                <w:ins w:id="23739" w:author="Author"/>
              </w:rPr>
            </w:pPr>
            <w:ins w:id="23740" w:author="Author">
              <w:r>
                <w:t>0.24</w:t>
              </w:r>
            </w:ins>
          </w:p>
        </w:tc>
        <w:tc>
          <w:tcPr>
            <w:tcW w:w="400" w:type="dxa"/>
            <w:tcBorders>
              <w:bottom w:val="single" w:sz="4" w:space="0" w:color="auto"/>
            </w:tcBorders>
            <w:shd w:val="clear" w:color="auto" w:fill="auto"/>
            <w:noWrap/>
            <w:vAlign w:val="bottom"/>
          </w:tcPr>
          <w:p w14:paraId="6D45A4D3" w14:textId="77777777" w:rsidR="003F7E2C" w:rsidRDefault="003F7E2C" w:rsidP="00BE28D4">
            <w:pPr>
              <w:pStyle w:val="tabletext11"/>
              <w:jc w:val="center"/>
              <w:rPr>
                <w:ins w:id="23741" w:author="Author"/>
              </w:rPr>
            </w:pPr>
            <w:ins w:id="23742" w:author="Author">
              <w:r>
                <w:t>0.23</w:t>
              </w:r>
            </w:ins>
          </w:p>
        </w:tc>
        <w:tc>
          <w:tcPr>
            <w:tcW w:w="400" w:type="dxa"/>
            <w:tcBorders>
              <w:bottom w:val="single" w:sz="4" w:space="0" w:color="auto"/>
            </w:tcBorders>
            <w:shd w:val="clear" w:color="auto" w:fill="auto"/>
            <w:noWrap/>
            <w:vAlign w:val="bottom"/>
          </w:tcPr>
          <w:p w14:paraId="23D11C87" w14:textId="77777777" w:rsidR="003F7E2C" w:rsidRDefault="003F7E2C" w:rsidP="00BE28D4">
            <w:pPr>
              <w:pStyle w:val="tabletext11"/>
              <w:jc w:val="center"/>
              <w:rPr>
                <w:ins w:id="23743" w:author="Author"/>
              </w:rPr>
            </w:pPr>
            <w:ins w:id="23744" w:author="Author">
              <w:r>
                <w:t>0.22</w:t>
              </w:r>
            </w:ins>
          </w:p>
        </w:tc>
        <w:tc>
          <w:tcPr>
            <w:tcW w:w="400" w:type="dxa"/>
            <w:tcBorders>
              <w:bottom w:val="single" w:sz="4" w:space="0" w:color="auto"/>
            </w:tcBorders>
            <w:shd w:val="clear" w:color="auto" w:fill="auto"/>
            <w:noWrap/>
            <w:vAlign w:val="bottom"/>
          </w:tcPr>
          <w:p w14:paraId="284033D9" w14:textId="77777777" w:rsidR="003F7E2C" w:rsidRDefault="003F7E2C" w:rsidP="00BE28D4">
            <w:pPr>
              <w:pStyle w:val="tabletext11"/>
              <w:jc w:val="center"/>
              <w:rPr>
                <w:ins w:id="23745" w:author="Author"/>
              </w:rPr>
            </w:pPr>
            <w:ins w:id="23746" w:author="Author">
              <w:r>
                <w:t>0.21</w:t>
              </w:r>
            </w:ins>
          </w:p>
        </w:tc>
        <w:tc>
          <w:tcPr>
            <w:tcW w:w="440" w:type="dxa"/>
            <w:tcBorders>
              <w:bottom w:val="single" w:sz="4" w:space="0" w:color="auto"/>
            </w:tcBorders>
            <w:shd w:val="clear" w:color="auto" w:fill="auto"/>
            <w:noWrap/>
            <w:vAlign w:val="bottom"/>
          </w:tcPr>
          <w:p w14:paraId="4211C647" w14:textId="77777777" w:rsidR="003F7E2C" w:rsidRDefault="003F7E2C" w:rsidP="00BE28D4">
            <w:pPr>
              <w:pStyle w:val="tabletext11"/>
              <w:jc w:val="center"/>
              <w:rPr>
                <w:ins w:id="23747" w:author="Author"/>
              </w:rPr>
            </w:pPr>
            <w:ins w:id="23748" w:author="Author">
              <w:r>
                <w:t>0.20</w:t>
              </w:r>
            </w:ins>
          </w:p>
        </w:tc>
        <w:tc>
          <w:tcPr>
            <w:tcW w:w="400" w:type="dxa"/>
            <w:tcBorders>
              <w:bottom w:val="single" w:sz="4" w:space="0" w:color="auto"/>
            </w:tcBorders>
            <w:shd w:val="clear" w:color="auto" w:fill="auto"/>
            <w:noWrap/>
            <w:vAlign w:val="bottom"/>
          </w:tcPr>
          <w:p w14:paraId="3EF05F58" w14:textId="77777777" w:rsidR="003F7E2C" w:rsidRDefault="003F7E2C" w:rsidP="00BE28D4">
            <w:pPr>
              <w:pStyle w:val="tabletext11"/>
              <w:jc w:val="center"/>
              <w:rPr>
                <w:ins w:id="23749" w:author="Author"/>
              </w:rPr>
            </w:pPr>
            <w:ins w:id="23750" w:author="Author">
              <w:r>
                <w:t>0.19</w:t>
              </w:r>
            </w:ins>
          </w:p>
        </w:tc>
        <w:tc>
          <w:tcPr>
            <w:tcW w:w="400" w:type="dxa"/>
            <w:tcBorders>
              <w:bottom w:val="single" w:sz="4" w:space="0" w:color="auto"/>
            </w:tcBorders>
            <w:shd w:val="clear" w:color="auto" w:fill="auto"/>
            <w:noWrap/>
            <w:vAlign w:val="bottom"/>
          </w:tcPr>
          <w:p w14:paraId="26868CBC" w14:textId="77777777" w:rsidR="003F7E2C" w:rsidRDefault="003F7E2C" w:rsidP="00BE28D4">
            <w:pPr>
              <w:pStyle w:val="tabletext11"/>
              <w:jc w:val="center"/>
              <w:rPr>
                <w:ins w:id="23751" w:author="Author"/>
              </w:rPr>
            </w:pPr>
            <w:ins w:id="23752" w:author="Author">
              <w:r>
                <w:t>0.19</w:t>
              </w:r>
            </w:ins>
          </w:p>
        </w:tc>
        <w:tc>
          <w:tcPr>
            <w:tcW w:w="400" w:type="dxa"/>
            <w:tcBorders>
              <w:bottom w:val="single" w:sz="4" w:space="0" w:color="auto"/>
            </w:tcBorders>
            <w:shd w:val="clear" w:color="auto" w:fill="auto"/>
            <w:noWrap/>
            <w:vAlign w:val="bottom"/>
          </w:tcPr>
          <w:p w14:paraId="12D1D301" w14:textId="77777777" w:rsidR="003F7E2C" w:rsidRDefault="003F7E2C" w:rsidP="00BE28D4">
            <w:pPr>
              <w:pStyle w:val="tabletext11"/>
              <w:jc w:val="center"/>
              <w:rPr>
                <w:ins w:id="23753" w:author="Author"/>
              </w:rPr>
            </w:pPr>
            <w:ins w:id="23754" w:author="Author">
              <w:r>
                <w:t>0.18</w:t>
              </w:r>
            </w:ins>
          </w:p>
        </w:tc>
        <w:tc>
          <w:tcPr>
            <w:tcW w:w="400" w:type="dxa"/>
            <w:tcBorders>
              <w:bottom w:val="single" w:sz="4" w:space="0" w:color="auto"/>
            </w:tcBorders>
            <w:shd w:val="clear" w:color="auto" w:fill="auto"/>
            <w:noWrap/>
            <w:vAlign w:val="bottom"/>
          </w:tcPr>
          <w:p w14:paraId="16988483" w14:textId="77777777" w:rsidR="003F7E2C" w:rsidRDefault="003F7E2C" w:rsidP="00BE28D4">
            <w:pPr>
              <w:pStyle w:val="tabletext11"/>
              <w:jc w:val="center"/>
              <w:rPr>
                <w:ins w:id="23755" w:author="Author"/>
              </w:rPr>
            </w:pPr>
            <w:ins w:id="23756" w:author="Author">
              <w:r>
                <w:t>0.17</w:t>
              </w:r>
            </w:ins>
          </w:p>
        </w:tc>
        <w:tc>
          <w:tcPr>
            <w:tcW w:w="460" w:type="dxa"/>
            <w:tcBorders>
              <w:bottom w:val="single" w:sz="4" w:space="0" w:color="auto"/>
            </w:tcBorders>
            <w:shd w:val="clear" w:color="auto" w:fill="auto"/>
            <w:noWrap/>
            <w:vAlign w:val="bottom"/>
          </w:tcPr>
          <w:p w14:paraId="74206370" w14:textId="77777777" w:rsidR="003F7E2C" w:rsidRDefault="003F7E2C" w:rsidP="00BE28D4">
            <w:pPr>
              <w:pStyle w:val="tabletext11"/>
              <w:jc w:val="center"/>
              <w:rPr>
                <w:ins w:id="23757" w:author="Author"/>
              </w:rPr>
            </w:pPr>
            <w:ins w:id="23758" w:author="Author">
              <w:r>
                <w:t>0.16</w:t>
              </w:r>
            </w:ins>
          </w:p>
        </w:tc>
      </w:tr>
      <w:tr w:rsidR="003F7E2C" w14:paraId="6B5E6BD0" w14:textId="77777777" w:rsidTr="00EE1A0A">
        <w:trPr>
          <w:trHeight w:val="190"/>
          <w:ins w:id="23759" w:author="Author"/>
        </w:trPr>
        <w:tc>
          <w:tcPr>
            <w:tcW w:w="200" w:type="dxa"/>
            <w:tcBorders>
              <w:bottom w:val="single" w:sz="4" w:space="0" w:color="auto"/>
              <w:right w:val="nil"/>
            </w:tcBorders>
            <w:shd w:val="clear" w:color="auto" w:fill="auto"/>
            <w:vAlign w:val="bottom"/>
          </w:tcPr>
          <w:p w14:paraId="52A011E2" w14:textId="77777777" w:rsidR="003F7E2C" w:rsidRPr="00003565" w:rsidRDefault="003F7E2C" w:rsidP="00BE28D4">
            <w:pPr>
              <w:pStyle w:val="tabletext11"/>
              <w:jc w:val="right"/>
              <w:rPr>
                <w:ins w:id="23760" w:author="Author"/>
              </w:rPr>
            </w:pPr>
          </w:p>
        </w:tc>
        <w:tc>
          <w:tcPr>
            <w:tcW w:w="1580" w:type="dxa"/>
            <w:tcBorders>
              <w:left w:val="nil"/>
              <w:bottom w:val="single" w:sz="4" w:space="0" w:color="auto"/>
            </w:tcBorders>
            <w:shd w:val="clear" w:color="auto" w:fill="auto"/>
            <w:vAlign w:val="bottom"/>
          </w:tcPr>
          <w:p w14:paraId="61DAF80C" w14:textId="77777777" w:rsidR="003F7E2C" w:rsidRPr="00003565" w:rsidRDefault="003F7E2C" w:rsidP="00BE28D4">
            <w:pPr>
              <w:pStyle w:val="tabletext11"/>
              <w:tabs>
                <w:tab w:val="decimal" w:pos="640"/>
              </w:tabs>
              <w:rPr>
                <w:ins w:id="23761" w:author="Author"/>
              </w:rPr>
            </w:pPr>
            <w:ins w:id="23762" w:author="Author">
              <w:r w:rsidRPr="00F10C49">
                <w:t>10,000 to 11,999</w:t>
              </w:r>
            </w:ins>
          </w:p>
        </w:tc>
        <w:tc>
          <w:tcPr>
            <w:tcW w:w="680" w:type="dxa"/>
            <w:tcBorders>
              <w:bottom w:val="single" w:sz="4" w:space="0" w:color="auto"/>
            </w:tcBorders>
            <w:shd w:val="clear" w:color="auto" w:fill="auto"/>
            <w:noWrap/>
            <w:vAlign w:val="bottom"/>
          </w:tcPr>
          <w:p w14:paraId="286AC23F" w14:textId="77777777" w:rsidR="003F7E2C" w:rsidRDefault="003F7E2C" w:rsidP="00BE28D4">
            <w:pPr>
              <w:pStyle w:val="tabletext11"/>
              <w:jc w:val="center"/>
              <w:rPr>
                <w:ins w:id="23763" w:author="Author"/>
              </w:rPr>
            </w:pPr>
            <w:ins w:id="23764" w:author="Author">
              <w:r>
                <w:t>0.58</w:t>
              </w:r>
            </w:ins>
          </w:p>
        </w:tc>
        <w:tc>
          <w:tcPr>
            <w:tcW w:w="900" w:type="dxa"/>
            <w:tcBorders>
              <w:bottom w:val="single" w:sz="4" w:space="0" w:color="auto"/>
            </w:tcBorders>
            <w:shd w:val="clear" w:color="auto" w:fill="auto"/>
            <w:noWrap/>
            <w:vAlign w:val="bottom"/>
          </w:tcPr>
          <w:p w14:paraId="22AAB538" w14:textId="77777777" w:rsidR="003F7E2C" w:rsidRDefault="003F7E2C" w:rsidP="00BE28D4">
            <w:pPr>
              <w:pStyle w:val="tabletext11"/>
              <w:jc w:val="center"/>
              <w:rPr>
                <w:ins w:id="23765" w:author="Author"/>
              </w:rPr>
            </w:pPr>
            <w:ins w:id="23766" w:author="Author">
              <w:r>
                <w:t>0.58</w:t>
              </w:r>
            </w:ins>
          </w:p>
        </w:tc>
        <w:tc>
          <w:tcPr>
            <w:tcW w:w="400" w:type="dxa"/>
            <w:tcBorders>
              <w:bottom w:val="single" w:sz="4" w:space="0" w:color="auto"/>
            </w:tcBorders>
            <w:shd w:val="clear" w:color="auto" w:fill="auto"/>
            <w:noWrap/>
            <w:vAlign w:val="bottom"/>
          </w:tcPr>
          <w:p w14:paraId="09F6E004" w14:textId="77777777" w:rsidR="003F7E2C" w:rsidRDefault="003F7E2C" w:rsidP="00BE28D4">
            <w:pPr>
              <w:pStyle w:val="tabletext11"/>
              <w:jc w:val="center"/>
              <w:rPr>
                <w:ins w:id="23767" w:author="Author"/>
              </w:rPr>
            </w:pPr>
            <w:ins w:id="23768" w:author="Author">
              <w:r>
                <w:t>0.58</w:t>
              </w:r>
            </w:ins>
          </w:p>
        </w:tc>
        <w:tc>
          <w:tcPr>
            <w:tcW w:w="400" w:type="dxa"/>
            <w:tcBorders>
              <w:bottom w:val="single" w:sz="4" w:space="0" w:color="auto"/>
            </w:tcBorders>
            <w:shd w:val="clear" w:color="auto" w:fill="auto"/>
            <w:noWrap/>
            <w:vAlign w:val="bottom"/>
          </w:tcPr>
          <w:p w14:paraId="5EFCB58B" w14:textId="77777777" w:rsidR="003F7E2C" w:rsidRDefault="003F7E2C" w:rsidP="00BE28D4">
            <w:pPr>
              <w:pStyle w:val="tabletext11"/>
              <w:jc w:val="center"/>
              <w:rPr>
                <w:ins w:id="23769" w:author="Author"/>
              </w:rPr>
            </w:pPr>
            <w:ins w:id="23770" w:author="Author">
              <w:r>
                <w:t>0.55</w:t>
              </w:r>
            </w:ins>
          </w:p>
        </w:tc>
        <w:tc>
          <w:tcPr>
            <w:tcW w:w="400" w:type="dxa"/>
            <w:tcBorders>
              <w:bottom w:val="single" w:sz="4" w:space="0" w:color="auto"/>
            </w:tcBorders>
            <w:shd w:val="clear" w:color="auto" w:fill="auto"/>
            <w:noWrap/>
            <w:vAlign w:val="bottom"/>
          </w:tcPr>
          <w:p w14:paraId="1FCD8943" w14:textId="77777777" w:rsidR="003F7E2C" w:rsidRDefault="003F7E2C" w:rsidP="00BE28D4">
            <w:pPr>
              <w:pStyle w:val="tabletext11"/>
              <w:jc w:val="center"/>
              <w:rPr>
                <w:ins w:id="23771" w:author="Author"/>
              </w:rPr>
            </w:pPr>
            <w:ins w:id="23772" w:author="Author">
              <w:r>
                <w:t>0.53</w:t>
              </w:r>
            </w:ins>
          </w:p>
        </w:tc>
        <w:tc>
          <w:tcPr>
            <w:tcW w:w="400" w:type="dxa"/>
            <w:tcBorders>
              <w:bottom w:val="single" w:sz="4" w:space="0" w:color="auto"/>
            </w:tcBorders>
            <w:shd w:val="clear" w:color="auto" w:fill="auto"/>
            <w:noWrap/>
            <w:vAlign w:val="bottom"/>
          </w:tcPr>
          <w:p w14:paraId="2B179B2B" w14:textId="77777777" w:rsidR="003F7E2C" w:rsidRDefault="003F7E2C" w:rsidP="00BE28D4">
            <w:pPr>
              <w:pStyle w:val="tabletext11"/>
              <w:jc w:val="center"/>
              <w:rPr>
                <w:ins w:id="23773" w:author="Author"/>
              </w:rPr>
            </w:pPr>
            <w:ins w:id="23774" w:author="Author">
              <w:r>
                <w:t>0.48</w:t>
              </w:r>
            </w:ins>
          </w:p>
        </w:tc>
        <w:tc>
          <w:tcPr>
            <w:tcW w:w="400" w:type="dxa"/>
            <w:tcBorders>
              <w:bottom w:val="single" w:sz="4" w:space="0" w:color="auto"/>
            </w:tcBorders>
            <w:shd w:val="clear" w:color="auto" w:fill="auto"/>
            <w:noWrap/>
            <w:vAlign w:val="bottom"/>
          </w:tcPr>
          <w:p w14:paraId="43A89391" w14:textId="77777777" w:rsidR="003F7E2C" w:rsidRDefault="003F7E2C" w:rsidP="00BE28D4">
            <w:pPr>
              <w:pStyle w:val="tabletext11"/>
              <w:jc w:val="center"/>
              <w:rPr>
                <w:ins w:id="23775" w:author="Author"/>
              </w:rPr>
            </w:pPr>
            <w:ins w:id="23776" w:author="Author">
              <w:r>
                <w:t>0.45</w:t>
              </w:r>
            </w:ins>
          </w:p>
        </w:tc>
        <w:tc>
          <w:tcPr>
            <w:tcW w:w="400" w:type="dxa"/>
            <w:tcBorders>
              <w:bottom w:val="single" w:sz="4" w:space="0" w:color="auto"/>
            </w:tcBorders>
            <w:shd w:val="clear" w:color="auto" w:fill="auto"/>
            <w:noWrap/>
            <w:vAlign w:val="bottom"/>
          </w:tcPr>
          <w:p w14:paraId="3531FE70" w14:textId="77777777" w:rsidR="003F7E2C" w:rsidRDefault="003F7E2C" w:rsidP="00BE28D4">
            <w:pPr>
              <w:pStyle w:val="tabletext11"/>
              <w:jc w:val="center"/>
              <w:rPr>
                <w:ins w:id="23777" w:author="Author"/>
              </w:rPr>
            </w:pPr>
            <w:ins w:id="23778" w:author="Author">
              <w:r>
                <w:t>0.43</w:t>
              </w:r>
            </w:ins>
          </w:p>
        </w:tc>
        <w:tc>
          <w:tcPr>
            <w:tcW w:w="400" w:type="dxa"/>
            <w:tcBorders>
              <w:bottom w:val="single" w:sz="4" w:space="0" w:color="auto"/>
            </w:tcBorders>
            <w:shd w:val="clear" w:color="auto" w:fill="auto"/>
            <w:noWrap/>
            <w:vAlign w:val="bottom"/>
          </w:tcPr>
          <w:p w14:paraId="59FAE394" w14:textId="77777777" w:rsidR="003F7E2C" w:rsidRDefault="003F7E2C" w:rsidP="00BE28D4">
            <w:pPr>
              <w:pStyle w:val="tabletext11"/>
              <w:jc w:val="center"/>
              <w:rPr>
                <w:ins w:id="23779" w:author="Author"/>
              </w:rPr>
            </w:pPr>
            <w:ins w:id="23780" w:author="Author">
              <w:r>
                <w:t>0.41</w:t>
              </w:r>
            </w:ins>
          </w:p>
        </w:tc>
        <w:tc>
          <w:tcPr>
            <w:tcW w:w="400" w:type="dxa"/>
            <w:tcBorders>
              <w:bottom w:val="single" w:sz="4" w:space="0" w:color="auto"/>
            </w:tcBorders>
            <w:shd w:val="clear" w:color="auto" w:fill="auto"/>
            <w:noWrap/>
            <w:vAlign w:val="bottom"/>
          </w:tcPr>
          <w:p w14:paraId="08F99D41" w14:textId="77777777" w:rsidR="003F7E2C" w:rsidRDefault="003F7E2C" w:rsidP="00BE28D4">
            <w:pPr>
              <w:pStyle w:val="tabletext11"/>
              <w:jc w:val="center"/>
              <w:rPr>
                <w:ins w:id="23781" w:author="Author"/>
              </w:rPr>
            </w:pPr>
            <w:ins w:id="23782" w:author="Author">
              <w:r>
                <w:t>0.39</w:t>
              </w:r>
            </w:ins>
          </w:p>
        </w:tc>
        <w:tc>
          <w:tcPr>
            <w:tcW w:w="400" w:type="dxa"/>
            <w:tcBorders>
              <w:bottom w:val="single" w:sz="4" w:space="0" w:color="auto"/>
            </w:tcBorders>
            <w:shd w:val="clear" w:color="auto" w:fill="auto"/>
            <w:noWrap/>
            <w:vAlign w:val="bottom"/>
          </w:tcPr>
          <w:p w14:paraId="6B127D15" w14:textId="77777777" w:rsidR="003F7E2C" w:rsidRDefault="003F7E2C" w:rsidP="00BE28D4">
            <w:pPr>
              <w:pStyle w:val="tabletext11"/>
              <w:jc w:val="center"/>
              <w:rPr>
                <w:ins w:id="23783" w:author="Author"/>
              </w:rPr>
            </w:pPr>
            <w:ins w:id="23784" w:author="Author">
              <w:r>
                <w:t>0.37</w:t>
              </w:r>
            </w:ins>
          </w:p>
        </w:tc>
        <w:tc>
          <w:tcPr>
            <w:tcW w:w="400" w:type="dxa"/>
            <w:tcBorders>
              <w:bottom w:val="single" w:sz="4" w:space="0" w:color="auto"/>
            </w:tcBorders>
            <w:shd w:val="clear" w:color="auto" w:fill="auto"/>
            <w:noWrap/>
            <w:vAlign w:val="bottom"/>
          </w:tcPr>
          <w:p w14:paraId="3F5590DB" w14:textId="77777777" w:rsidR="003F7E2C" w:rsidRDefault="003F7E2C" w:rsidP="00BE28D4">
            <w:pPr>
              <w:pStyle w:val="tabletext11"/>
              <w:jc w:val="center"/>
              <w:rPr>
                <w:ins w:id="23785" w:author="Author"/>
              </w:rPr>
            </w:pPr>
            <w:ins w:id="23786" w:author="Author">
              <w:r>
                <w:t>0.35</w:t>
              </w:r>
            </w:ins>
          </w:p>
        </w:tc>
        <w:tc>
          <w:tcPr>
            <w:tcW w:w="400" w:type="dxa"/>
            <w:tcBorders>
              <w:bottom w:val="single" w:sz="4" w:space="0" w:color="auto"/>
            </w:tcBorders>
            <w:shd w:val="clear" w:color="auto" w:fill="auto"/>
            <w:noWrap/>
            <w:vAlign w:val="bottom"/>
          </w:tcPr>
          <w:p w14:paraId="50A2EFB5" w14:textId="77777777" w:rsidR="003F7E2C" w:rsidRDefault="003F7E2C" w:rsidP="00BE28D4">
            <w:pPr>
              <w:pStyle w:val="tabletext11"/>
              <w:jc w:val="center"/>
              <w:rPr>
                <w:ins w:id="23787" w:author="Author"/>
              </w:rPr>
            </w:pPr>
            <w:ins w:id="23788" w:author="Author">
              <w:r>
                <w:t>0.34</w:t>
              </w:r>
            </w:ins>
          </w:p>
        </w:tc>
        <w:tc>
          <w:tcPr>
            <w:tcW w:w="400" w:type="dxa"/>
            <w:tcBorders>
              <w:bottom w:val="single" w:sz="4" w:space="0" w:color="auto"/>
            </w:tcBorders>
            <w:shd w:val="clear" w:color="auto" w:fill="auto"/>
            <w:noWrap/>
            <w:vAlign w:val="bottom"/>
          </w:tcPr>
          <w:p w14:paraId="15D2DDE7" w14:textId="77777777" w:rsidR="003F7E2C" w:rsidRDefault="003F7E2C" w:rsidP="00BE28D4">
            <w:pPr>
              <w:pStyle w:val="tabletext11"/>
              <w:jc w:val="center"/>
              <w:rPr>
                <w:ins w:id="23789" w:author="Author"/>
              </w:rPr>
            </w:pPr>
            <w:ins w:id="23790" w:author="Author">
              <w:r>
                <w:t>0.32</w:t>
              </w:r>
            </w:ins>
          </w:p>
        </w:tc>
        <w:tc>
          <w:tcPr>
            <w:tcW w:w="400" w:type="dxa"/>
            <w:tcBorders>
              <w:bottom w:val="single" w:sz="4" w:space="0" w:color="auto"/>
            </w:tcBorders>
            <w:shd w:val="clear" w:color="auto" w:fill="auto"/>
            <w:noWrap/>
            <w:vAlign w:val="bottom"/>
          </w:tcPr>
          <w:p w14:paraId="5597B704" w14:textId="77777777" w:rsidR="003F7E2C" w:rsidRDefault="003F7E2C" w:rsidP="00BE28D4">
            <w:pPr>
              <w:pStyle w:val="tabletext11"/>
              <w:jc w:val="center"/>
              <w:rPr>
                <w:ins w:id="23791" w:author="Author"/>
              </w:rPr>
            </w:pPr>
            <w:ins w:id="23792" w:author="Author">
              <w:r>
                <w:t>0.31</w:t>
              </w:r>
            </w:ins>
          </w:p>
        </w:tc>
        <w:tc>
          <w:tcPr>
            <w:tcW w:w="400" w:type="dxa"/>
            <w:tcBorders>
              <w:bottom w:val="single" w:sz="4" w:space="0" w:color="auto"/>
            </w:tcBorders>
            <w:shd w:val="clear" w:color="auto" w:fill="auto"/>
            <w:noWrap/>
            <w:vAlign w:val="bottom"/>
          </w:tcPr>
          <w:p w14:paraId="3854F4F6" w14:textId="77777777" w:rsidR="003F7E2C" w:rsidRDefault="003F7E2C" w:rsidP="00BE28D4">
            <w:pPr>
              <w:pStyle w:val="tabletext11"/>
              <w:jc w:val="center"/>
              <w:rPr>
                <w:ins w:id="23793" w:author="Author"/>
              </w:rPr>
            </w:pPr>
            <w:ins w:id="23794" w:author="Author">
              <w:r>
                <w:t>0.30</w:t>
              </w:r>
            </w:ins>
          </w:p>
        </w:tc>
        <w:tc>
          <w:tcPr>
            <w:tcW w:w="400" w:type="dxa"/>
            <w:tcBorders>
              <w:bottom w:val="single" w:sz="4" w:space="0" w:color="auto"/>
            </w:tcBorders>
            <w:shd w:val="clear" w:color="auto" w:fill="auto"/>
            <w:noWrap/>
            <w:vAlign w:val="bottom"/>
          </w:tcPr>
          <w:p w14:paraId="2E465969" w14:textId="77777777" w:rsidR="003F7E2C" w:rsidRDefault="003F7E2C" w:rsidP="00BE28D4">
            <w:pPr>
              <w:pStyle w:val="tabletext11"/>
              <w:jc w:val="center"/>
              <w:rPr>
                <w:ins w:id="23795" w:author="Author"/>
              </w:rPr>
            </w:pPr>
            <w:ins w:id="23796" w:author="Author">
              <w:r>
                <w:t>0.29</w:t>
              </w:r>
            </w:ins>
          </w:p>
        </w:tc>
        <w:tc>
          <w:tcPr>
            <w:tcW w:w="400" w:type="dxa"/>
            <w:tcBorders>
              <w:bottom w:val="single" w:sz="4" w:space="0" w:color="auto"/>
            </w:tcBorders>
            <w:shd w:val="clear" w:color="auto" w:fill="auto"/>
            <w:noWrap/>
            <w:vAlign w:val="bottom"/>
          </w:tcPr>
          <w:p w14:paraId="5BE0D507" w14:textId="77777777" w:rsidR="003F7E2C" w:rsidRDefault="003F7E2C" w:rsidP="00BE28D4">
            <w:pPr>
              <w:pStyle w:val="tabletext11"/>
              <w:jc w:val="center"/>
              <w:rPr>
                <w:ins w:id="23797" w:author="Author"/>
              </w:rPr>
            </w:pPr>
            <w:ins w:id="23798" w:author="Author">
              <w:r>
                <w:t>0.27</w:t>
              </w:r>
            </w:ins>
          </w:p>
        </w:tc>
        <w:tc>
          <w:tcPr>
            <w:tcW w:w="400" w:type="dxa"/>
            <w:tcBorders>
              <w:bottom w:val="single" w:sz="4" w:space="0" w:color="auto"/>
            </w:tcBorders>
            <w:shd w:val="clear" w:color="auto" w:fill="auto"/>
            <w:noWrap/>
            <w:vAlign w:val="bottom"/>
          </w:tcPr>
          <w:p w14:paraId="5B595D1C" w14:textId="77777777" w:rsidR="003F7E2C" w:rsidRDefault="003F7E2C" w:rsidP="00BE28D4">
            <w:pPr>
              <w:pStyle w:val="tabletext11"/>
              <w:jc w:val="center"/>
              <w:rPr>
                <w:ins w:id="23799" w:author="Author"/>
              </w:rPr>
            </w:pPr>
            <w:ins w:id="23800" w:author="Author">
              <w:r>
                <w:t>0.26</w:t>
              </w:r>
            </w:ins>
          </w:p>
        </w:tc>
        <w:tc>
          <w:tcPr>
            <w:tcW w:w="400" w:type="dxa"/>
            <w:tcBorders>
              <w:bottom w:val="single" w:sz="4" w:space="0" w:color="auto"/>
            </w:tcBorders>
            <w:shd w:val="clear" w:color="auto" w:fill="auto"/>
            <w:noWrap/>
            <w:vAlign w:val="bottom"/>
          </w:tcPr>
          <w:p w14:paraId="0E55E6C6" w14:textId="77777777" w:rsidR="003F7E2C" w:rsidRDefault="003F7E2C" w:rsidP="00BE28D4">
            <w:pPr>
              <w:pStyle w:val="tabletext11"/>
              <w:jc w:val="center"/>
              <w:rPr>
                <w:ins w:id="23801" w:author="Author"/>
              </w:rPr>
            </w:pPr>
            <w:ins w:id="23802" w:author="Author">
              <w:r>
                <w:t>0.25</w:t>
              </w:r>
            </w:ins>
          </w:p>
        </w:tc>
        <w:tc>
          <w:tcPr>
            <w:tcW w:w="400" w:type="dxa"/>
            <w:tcBorders>
              <w:bottom w:val="single" w:sz="4" w:space="0" w:color="auto"/>
            </w:tcBorders>
            <w:shd w:val="clear" w:color="auto" w:fill="auto"/>
            <w:noWrap/>
            <w:vAlign w:val="bottom"/>
          </w:tcPr>
          <w:p w14:paraId="1082E71D" w14:textId="77777777" w:rsidR="003F7E2C" w:rsidRDefault="003F7E2C" w:rsidP="00BE28D4">
            <w:pPr>
              <w:pStyle w:val="tabletext11"/>
              <w:jc w:val="center"/>
              <w:rPr>
                <w:ins w:id="23803" w:author="Author"/>
              </w:rPr>
            </w:pPr>
            <w:ins w:id="23804" w:author="Author">
              <w:r>
                <w:t>0.24</w:t>
              </w:r>
            </w:ins>
          </w:p>
        </w:tc>
        <w:tc>
          <w:tcPr>
            <w:tcW w:w="400" w:type="dxa"/>
            <w:tcBorders>
              <w:bottom w:val="single" w:sz="4" w:space="0" w:color="auto"/>
            </w:tcBorders>
            <w:shd w:val="clear" w:color="auto" w:fill="auto"/>
            <w:noWrap/>
            <w:vAlign w:val="bottom"/>
          </w:tcPr>
          <w:p w14:paraId="08E90B52" w14:textId="77777777" w:rsidR="003F7E2C" w:rsidRDefault="003F7E2C" w:rsidP="00BE28D4">
            <w:pPr>
              <w:pStyle w:val="tabletext11"/>
              <w:jc w:val="center"/>
              <w:rPr>
                <w:ins w:id="23805" w:author="Author"/>
              </w:rPr>
            </w:pPr>
            <w:ins w:id="23806" w:author="Author">
              <w:r>
                <w:t>0.23</w:t>
              </w:r>
            </w:ins>
          </w:p>
        </w:tc>
        <w:tc>
          <w:tcPr>
            <w:tcW w:w="440" w:type="dxa"/>
            <w:tcBorders>
              <w:bottom w:val="single" w:sz="4" w:space="0" w:color="auto"/>
            </w:tcBorders>
            <w:shd w:val="clear" w:color="auto" w:fill="auto"/>
            <w:noWrap/>
            <w:vAlign w:val="bottom"/>
          </w:tcPr>
          <w:p w14:paraId="6F63FCB6" w14:textId="77777777" w:rsidR="003F7E2C" w:rsidRDefault="003F7E2C" w:rsidP="00BE28D4">
            <w:pPr>
              <w:pStyle w:val="tabletext11"/>
              <w:jc w:val="center"/>
              <w:rPr>
                <w:ins w:id="23807" w:author="Author"/>
              </w:rPr>
            </w:pPr>
            <w:ins w:id="23808" w:author="Author">
              <w:r>
                <w:t>0.22</w:t>
              </w:r>
            </w:ins>
          </w:p>
        </w:tc>
        <w:tc>
          <w:tcPr>
            <w:tcW w:w="400" w:type="dxa"/>
            <w:tcBorders>
              <w:bottom w:val="single" w:sz="4" w:space="0" w:color="auto"/>
            </w:tcBorders>
            <w:shd w:val="clear" w:color="auto" w:fill="auto"/>
            <w:noWrap/>
            <w:vAlign w:val="bottom"/>
          </w:tcPr>
          <w:p w14:paraId="69E2CD99" w14:textId="77777777" w:rsidR="003F7E2C" w:rsidRDefault="003F7E2C" w:rsidP="00BE28D4">
            <w:pPr>
              <w:pStyle w:val="tabletext11"/>
              <w:jc w:val="center"/>
              <w:rPr>
                <w:ins w:id="23809" w:author="Author"/>
              </w:rPr>
            </w:pPr>
            <w:ins w:id="23810" w:author="Author">
              <w:r>
                <w:t>0.21</w:t>
              </w:r>
            </w:ins>
          </w:p>
        </w:tc>
        <w:tc>
          <w:tcPr>
            <w:tcW w:w="400" w:type="dxa"/>
            <w:tcBorders>
              <w:bottom w:val="single" w:sz="4" w:space="0" w:color="auto"/>
            </w:tcBorders>
            <w:shd w:val="clear" w:color="auto" w:fill="auto"/>
            <w:noWrap/>
            <w:vAlign w:val="bottom"/>
          </w:tcPr>
          <w:p w14:paraId="3CF64D9C" w14:textId="77777777" w:rsidR="003F7E2C" w:rsidRDefault="003F7E2C" w:rsidP="00BE28D4">
            <w:pPr>
              <w:pStyle w:val="tabletext11"/>
              <w:jc w:val="center"/>
              <w:rPr>
                <w:ins w:id="23811" w:author="Author"/>
              </w:rPr>
            </w:pPr>
            <w:ins w:id="23812" w:author="Author">
              <w:r>
                <w:t>0.21</w:t>
              </w:r>
            </w:ins>
          </w:p>
        </w:tc>
        <w:tc>
          <w:tcPr>
            <w:tcW w:w="400" w:type="dxa"/>
            <w:tcBorders>
              <w:bottom w:val="single" w:sz="4" w:space="0" w:color="auto"/>
            </w:tcBorders>
            <w:shd w:val="clear" w:color="auto" w:fill="auto"/>
            <w:noWrap/>
            <w:vAlign w:val="bottom"/>
          </w:tcPr>
          <w:p w14:paraId="500C2A25" w14:textId="77777777" w:rsidR="003F7E2C" w:rsidRDefault="003F7E2C" w:rsidP="00BE28D4">
            <w:pPr>
              <w:pStyle w:val="tabletext11"/>
              <w:jc w:val="center"/>
              <w:rPr>
                <w:ins w:id="23813" w:author="Author"/>
              </w:rPr>
            </w:pPr>
            <w:ins w:id="23814" w:author="Author">
              <w:r>
                <w:t>0.20</w:t>
              </w:r>
            </w:ins>
          </w:p>
        </w:tc>
        <w:tc>
          <w:tcPr>
            <w:tcW w:w="400" w:type="dxa"/>
            <w:tcBorders>
              <w:bottom w:val="single" w:sz="4" w:space="0" w:color="auto"/>
            </w:tcBorders>
            <w:shd w:val="clear" w:color="auto" w:fill="auto"/>
            <w:noWrap/>
            <w:vAlign w:val="bottom"/>
          </w:tcPr>
          <w:p w14:paraId="7DB9AA6D" w14:textId="77777777" w:rsidR="003F7E2C" w:rsidRDefault="003F7E2C" w:rsidP="00BE28D4">
            <w:pPr>
              <w:pStyle w:val="tabletext11"/>
              <w:jc w:val="center"/>
              <w:rPr>
                <w:ins w:id="23815" w:author="Author"/>
              </w:rPr>
            </w:pPr>
            <w:ins w:id="23816" w:author="Author">
              <w:r>
                <w:t>0.19</w:t>
              </w:r>
            </w:ins>
          </w:p>
        </w:tc>
        <w:tc>
          <w:tcPr>
            <w:tcW w:w="460" w:type="dxa"/>
            <w:tcBorders>
              <w:bottom w:val="single" w:sz="4" w:space="0" w:color="auto"/>
            </w:tcBorders>
            <w:shd w:val="clear" w:color="auto" w:fill="auto"/>
            <w:noWrap/>
            <w:vAlign w:val="bottom"/>
          </w:tcPr>
          <w:p w14:paraId="56CC0165" w14:textId="77777777" w:rsidR="003F7E2C" w:rsidRDefault="003F7E2C" w:rsidP="00BE28D4">
            <w:pPr>
              <w:pStyle w:val="tabletext11"/>
              <w:jc w:val="center"/>
              <w:rPr>
                <w:ins w:id="23817" w:author="Author"/>
              </w:rPr>
            </w:pPr>
            <w:ins w:id="23818" w:author="Author">
              <w:r>
                <w:t>0.18</w:t>
              </w:r>
            </w:ins>
          </w:p>
        </w:tc>
      </w:tr>
      <w:tr w:rsidR="003F7E2C" w14:paraId="5EF879C6" w14:textId="77777777" w:rsidTr="00EE1A0A">
        <w:trPr>
          <w:trHeight w:val="190"/>
          <w:ins w:id="23819" w:author="Author"/>
        </w:trPr>
        <w:tc>
          <w:tcPr>
            <w:tcW w:w="200" w:type="dxa"/>
            <w:tcBorders>
              <w:bottom w:val="single" w:sz="4" w:space="0" w:color="auto"/>
              <w:right w:val="nil"/>
            </w:tcBorders>
            <w:shd w:val="clear" w:color="auto" w:fill="auto"/>
            <w:vAlign w:val="bottom"/>
          </w:tcPr>
          <w:p w14:paraId="205AE886" w14:textId="77777777" w:rsidR="003F7E2C" w:rsidRPr="00003565" w:rsidRDefault="003F7E2C" w:rsidP="00BE28D4">
            <w:pPr>
              <w:pStyle w:val="tabletext11"/>
              <w:jc w:val="right"/>
              <w:rPr>
                <w:ins w:id="23820" w:author="Author"/>
              </w:rPr>
            </w:pPr>
          </w:p>
        </w:tc>
        <w:tc>
          <w:tcPr>
            <w:tcW w:w="1580" w:type="dxa"/>
            <w:tcBorders>
              <w:left w:val="nil"/>
              <w:bottom w:val="single" w:sz="4" w:space="0" w:color="auto"/>
            </w:tcBorders>
            <w:shd w:val="clear" w:color="auto" w:fill="auto"/>
            <w:vAlign w:val="bottom"/>
          </w:tcPr>
          <w:p w14:paraId="5A972E20" w14:textId="77777777" w:rsidR="003F7E2C" w:rsidRPr="00003565" w:rsidRDefault="003F7E2C" w:rsidP="00BE28D4">
            <w:pPr>
              <w:pStyle w:val="tabletext11"/>
              <w:tabs>
                <w:tab w:val="decimal" w:pos="640"/>
              </w:tabs>
              <w:rPr>
                <w:ins w:id="23821" w:author="Author"/>
              </w:rPr>
            </w:pPr>
            <w:ins w:id="23822" w:author="Author">
              <w:r w:rsidRPr="00F10C49">
                <w:t>12,000 to 13,999</w:t>
              </w:r>
            </w:ins>
          </w:p>
        </w:tc>
        <w:tc>
          <w:tcPr>
            <w:tcW w:w="680" w:type="dxa"/>
            <w:tcBorders>
              <w:bottom w:val="single" w:sz="4" w:space="0" w:color="auto"/>
            </w:tcBorders>
            <w:shd w:val="clear" w:color="auto" w:fill="auto"/>
            <w:noWrap/>
            <w:vAlign w:val="bottom"/>
          </w:tcPr>
          <w:p w14:paraId="74D16C78" w14:textId="77777777" w:rsidR="003F7E2C" w:rsidRDefault="003F7E2C" w:rsidP="00BE28D4">
            <w:pPr>
              <w:pStyle w:val="tabletext11"/>
              <w:jc w:val="center"/>
              <w:rPr>
                <w:ins w:id="23823" w:author="Author"/>
              </w:rPr>
            </w:pPr>
            <w:ins w:id="23824" w:author="Author">
              <w:r>
                <w:t>0.64</w:t>
              </w:r>
            </w:ins>
          </w:p>
        </w:tc>
        <w:tc>
          <w:tcPr>
            <w:tcW w:w="900" w:type="dxa"/>
            <w:tcBorders>
              <w:bottom w:val="single" w:sz="4" w:space="0" w:color="auto"/>
            </w:tcBorders>
            <w:shd w:val="clear" w:color="auto" w:fill="auto"/>
            <w:noWrap/>
            <w:vAlign w:val="bottom"/>
          </w:tcPr>
          <w:p w14:paraId="213B388C" w14:textId="77777777" w:rsidR="003F7E2C" w:rsidRDefault="003F7E2C" w:rsidP="00BE28D4">
            <w:pPr>
              <w:pStyle w:val="tabletext11"/>
              <w:jc w:val="center"/>
              <w:rPr>
                <w:ins w:id="23825" w:author="Author"/>
              </w:rPr>
            </w:pPr>
            <w:ins w:id="23826" w:author="Author">
              <w:r>
                <w:t>0.64</w:t>
              </w:r>
            </w:ins>
          </w:p>
        </w:tc>
        <w:tc>
          <w:tcPr>
            <w:tcW w:w="400" w:type="dxa"/>
            <w:tcBorders>
              <w:bottom w:val="single" w:sz="4" w:space="0" w:color="auto"/>
            </w:tcBorders>
            <w:shd w:val="clear" w:color="auto" w:fill="auto"/>
            <w:noWrap/>
            <w:vAlign w:val="bottom"/>
          </w:tcPr>
          <w:p w14:paraId="77F51D8F" w14:textId="77777777" w:rsidR="003F7E2C" w:rsidRDefault="003F7E2C" w:rsidP="00BE28D4">
            <w:pPr>
              <w:pStyle w:val="tabletext11"/>
              <w:jc w:val="center"/>
              <w:rPr>
                <w:ins w:id="23827" w:author="Author"/>
              </w:rPr>
            </w:pPr>
            <w:ins w:id="23828" w:author="Author">
              <w:r>
                <w:t>0.64</w:t>
              </w:r>
            </w:ins>
          </w:p>
        </w:tc>
        <w:tc>
          <w:tcPr>
            <w:tcW w:w="400" w:type="dxa"/>
            <w:tcBorders>
              <w:bottom w:val="single" w:sz="4" w:space="0" w:color="auto"/>
            </w:tcBorders>
            <w:shd w:val="clear" w:color="auto" w:fill="auto"/>
            <w:noWrap/>
            <w:vAlign w:val="bottom"/>
          </w:tcPr>
          <w:p w14:paraId="117BFAD4" w14:textId="77777777" w:rsidR="003F7E2C" w:rsidRDefault="003F7E2C" w:rsidP="00BE28D4">
            <w:pPr>
              <w:pStyle w:val="tabletext11"/>
              <w:jc w:val="center"/>
              <w:rPr>
                <w:ins w:id="23829" w:author="Author"/>
              </w:rPr>
            </w:pPr>
            <w:ins w:id="23830" w:author="Author">
              <w:r>
                <w:t>0.61</w:t>
              </w:r>
            </w:ins>
          </w:p>
        </w:tc>
        <w:tc>
          <w:tcPr>
            <w:tcW w:w="400" w:type="dxa"/>
            <w:tcBorders>
              <w:bottom w:val="single" w:sz="4" w:space="0" w:color="auto"/>
            </w:tcBorders>
            <w:shd w:val="clear" w:color="auto" w:fill="auto"/>
            <w:noWrap/>
            <w:vAlign w:val="bottom"/>
          </w:tcPr>
          <w:p w14:paraId="5C523E80" w14:textId="77777777" w:rsidR="003F7E2C" w:rsidRDefault="003F7E2C" w:rsidP="00BE28D4">
            <w:pPr>
              <w:pStyle w:val="tabletext11"/>
              <w:jc w:val="center"/>
              <w:rPr>
                <w:ins w:id="23831" w:author="Author"/>
              </w:rPr>
            </w:pPr>
            <w:ins w:id="23832" w:author="Author">
              <w:r>
                <w:t>0.58</w:t>
              </w:r>
            </w:ins>
          </w:p>
        </w:tc>
        <w:tc>
          <w:tcPr>
            <w:tcW w:w="400" w:type="dxa"/>
            <w:tcBorders>
              <w:bottom w:val="single" w:sz="4" w:space="0" w:color="auto"/>
            </w:tcBorders>
            <w:shd w:val="clear" w:color="auto" w:fill="auto"/>
            <w:noWrap/>
            <w:vAlign w:val="bottom"/>
          </w:tcPr>
          <w:p w14:paraId="5A34AA23" w14:textId="77777777" w:rsidR="003F7E2C" w:rsidRDefault="003F7E2C" w:rsidP="00BE28D4">
            <w:pPr>
              <w:pStyle w:val="tabletext11"/>
              <w:jc w:val="center"/>
              <w:rPr>
                <w:ins w:id="23833" w:author="Author"/>
              </w:rPr>
            </w:pPr>
            <w:ins w:id="23834" w:author="Author">
              <w:r>
                <w:t>0.53</w:t>
              </w:r>
            </w:ins>
          </w:p>
        </w:tc>
        <w:tc>
          <w:tcPr>
            <w:tcW w:w="400" w:type="dxa"/>
            <w:tcBorders>
              <w:bottom w:val="single" w:sz="4" w:space="0" w:color="auto"/>
            </w:tcBorders>
            <w:shd w:val="clear" w:color="auto" w:fill="auto"/>
            <w:noWrap/>
            <w:vAlign w:val="bottom"/>
          </w:tcPr>
          <w:p w14:paraId="316FE14C" w14:textId="77777777" w:rsidR="003F7E2C" w:rsidRDefault="003F7E2C" w:rsidP="00BE28D4">
            <w:pPr>
              <w:pStyle w:val="tabletext11"/>
              <w:jc w:val="center"/>
              <w:rPr>
                <w:ins w:id="23835" w:author="Author"/>
              </w:rPr>
            </w:pPr>
            <w:ins w:id="23836" w:author="Author">
              <w:r>
                <w:t>0.50</w:t>
              </w:r>
            </w:ins>
          </w:p>
        </w:tc>
        <w:tc>
          <w:tcPr>
            <w:tcW w:w="400" w:type="dxa"/>
            <w:tcBorders>
              <w:bottom w:val="single" w:sz="4" w:space="0" w:color="auto"/>
            </w:tcBorders>
            <w:shd w:val="clear" w:color="auto" w:fill="auto"/>
            <w:noWrap/>
            <w:vAlign w:val="bottom"/>
          </w:tcPr>
          <w:p w14:paraId="2C22FF9F" w14:textId="77777777" w:rsidR="003F7E2C" w:rsidRDefault="003F7E2C" w:rsidP="00BE28D4">
            <w:pPr>
              <w:pStyle w:val="tabletext11"/>
              <w:jc w:val="center"/>
              <w:rPr>
                <w:ins w:id="23837" w:author="Author"/>
              </w:rPr>
            </w:pPr>
            <w:ins w:id="23838" w:author="Author">
              <w:r>
                <w:t>0.48</w:t>
              </w:r>
            </w:ins>
          </w:p>
        </w:tc>
        <w:tc>
          <w:tcPr>
            <w:tcW w:w="400" w:type="dxa"/>
            <w:tcBorders>
              <w:bottom w:val="single" w:sz="4" w:space="0" w:color="auto"/>
            </w:tcBorders>
            <w:shd w:val="clear" w:color="auto" w:fill="auto"/>
            <w:noWrap/>
            <w:vAlign w:val="bottom"/>
          </w:tcPr>
          <w:p w14:paraId="55B53686" w14:textId="77777777" w:rsidR="003F7E2C" w:rsidRDefault="003F7E2C" w:rsidP="00BE28D4">
            <w:pPr>
              <w:pStyle w:val="tabletext11"/>
              <w:jc w:val="center"/>
              <w:rPr>
                <w:ins w:id="23839" w:author="Author"/>
              </w:rPr>
            </w:pPr>
            <w:ins w:id="23840" w:author="Author">
              <w:r>
                <w:t>0.45</w:t>
              </w:r>
            </w:ins>
          </w:p>
        </w:tc>
        <w:tc>
          <w:tcPr>
            <w:tcW w:w="400" w:type="dxa"/>
            <w:tcBorders>
              <w:bottom w:val="single" w:sz="4" w:space="0" w:color="auto"/>
            </w:tcBorders>
            <w:shd w:val="clear" w:color="auto" w:fill="auto"/>
            <w:noWrap/>
            <w:vAlign w:val="bottom"/>
          </w:tcPr>
          <w:p w14:paraId="23F9A2A0" w14:textId="77777777" w:rsidR="003F7E2C" w:rsidRDefault="003F7E2C" w:rsidP="00BE28D4">
            <w:pPr>
              <w:pStyle w:val="tabletext11"/>
              <w:jc w:val="center"/>
              <w:rPr>
                <w:ins w:id="23841" w:author="Author"/>
              </w:rPr>
            </w:pPr>
            <w:ins w:id="23842" w:author="Author">
              <w:r>
                <w:t>0.43</w:t>
              </w:r>
            </w:ins>
          </w:p>
        </w:tc>
        <w:tc>
          <w:tcPr>
            <w:tcW w:w="400" w:type="dxa"/>
            <w:tcBorders>
              <w:bottom w:val="single" w:sz="4" w:space="0" w:color="auto"/>
            </w:tcBorders>
            <w:shd w:val="clear" w:color="auto" w:fill="auto"/>
            <w:noWrap/>
            <w:vAlign w:val="bottom"/>
          </w:tcPr>
          <w:p w14:paraId="3AE095D6" w14:textId="77777777" w:rsidR="003F7E2C" w:rsidRDefault="003F7E2C" w:rsidP="00BE28D4">
            <w:pPr>
              <w:pStyle w:val="tabletext11"/>
              <w:jc w:val="center"/>
              <w:rPr>
                <w:ins w:id="23843" w:author="Author"/>
              </w:rPr>
            </w:pPr>
            <w:ins w:id="23844" w:author="Author">
              <w:r>
                <w:t>0.40</w:t>
              </w:r>
            </w:ins>
          </w:p>
        </w:tc>
        <w:tc>
          <w:tcPr>
            <w:tcW w:w="400" w:type="dxa"/>
            <w:tcBorders>
              <w:bottom w:val="single" w:sz="4" w:space="0" w:color="auto"/>
            </w:tcBorders>
            <w:shd w:val="clear" w:color="auto" w:fill="auto"/>
            <w:noWrap/>
            <w:vAlign w:val="bottom"/>
          </w:tcPr>
          <w:p w14:paraId="54E1180B" w14:textId="77777777" w:rsidR="003F7E2C" w:rsidRDefault="003F7E2C" w:rsidP="00BE28D4">
            <w:pPr>
              <w:pStyle w:val="tabletext11"/>
              <w:jc w:val="center"/>
              <w:rPr>
                <w:ins w:id="23845" w:author="Author"/>
              </w:rPr>
            </w:pPr>
            <w:ins w:id="23846" w:author="Author">
              <w:r>
                <w:t>0.39</w:t>
              </w:r>
            </w:ins>
          </w:p>
        </w:tc>
        <w:tc>
          <w:tcPr>
            <w:tcW w:w="400" w:type="dxa"/>
            <w:tcBorders>
              <w:bottom w:val="single" w:sz="4" w:space="0" w:color="auto"/>
            </w:tcBorders>
            <w:shd w:val="clear" w:color="auto" w:fill="auto"/>
            <w:noWrap/>
            <w:vAlign w:val="bottom"/>
          </w:tcPr>
          <w:p w14:paraId="5A644E03" w14:textId="77777777" w:rsidR="003F7E2C" w:rsidRDefault="003F7E2C" w:rsidP="00BE28D4">
            <w:pPr>
              <w:pStyle w:val="tabletext11"/>
              <w:jc w:val="center"/>
              <w:rPr>
                <w:ins w:id="23847" w:author="Author"/>
              </w:rPr>
            </w:pPr>
            <w:ins w:id="23848" w:author="Author">
              <w:r>
                <w:t>0.37</w:t>
              </w:r>
            </w:ins>
          </w:p>
        </w:tc>
        <w:tc>
          <w:tcPr>
            <w:tcW w:w="400" w:type="dxa"/>
            <w:tcBorders>
              <w:bottom w:val="single" w:sz="4" w:space="0" w:color="auto"/>
            </w:tcBorders>
            <w:shd w:val="clear" w:color="auto" w:fill="auto"/>
            <w:noWrap/>
            <w:vAlign w:val="bottom"/>
          </w:tcPr>
          <w:p w14:paraId="5511B822" w14:textId="77777777" w:rsidR="003F7E2C" w:rsidRDefault="003F7E2C" w:rsidP="00BE28D4">
            <w:pPr>
              <w:pStyle w:val="tabletext11"/>
              <w:jc w:val="center"/>
              <w:rPr>
                <w:ins w:id="23849" w:author="Author"/>
              </w:rPr>
            </w:pPr>
            <w:ins w:id="23850" w:author="Author">
              <w:r>
                <w:t>0.36</w:t>
              </w:r>
            </w:ins>
          </w:p>
        </w:tc>
        <w:tc>
          <w:tcPr>
            <w:tcW w:w="400" w:type="dxa"/>
            <w:tcBorders>
              <w:bottom w:val="single" w:sz="4" w:space="0" w:color="auto"/>
            </w:tcBorders>
            <w:shd w:val="clear" w:color="auto" w:fill="auto"/>
            <w:noWrap/>
            <w:vAlign w:val="bottom"/>
          </w:tcPr>
          <w:p w14:paraId="23D1D189" w14:textId="77777777" w:rsidR="003F7E2C" w:rsidRDefault="003F7E2C" w:rsidP="00BE28D4">
            <w:pPr>
              <w:pStyle w:val="tabletext11"/>
              <w:jc w:val="center"/>
              <w:rPr>
                <w:ins w:id="23851" w:author="Author"/>
              </w:rPr>
            </w:pPr>
            <w:ins w:id="23852" w:author="Author">
              <w:r>
                <w:t>0.34</w:t>
              </w:r>
            </w:ins>
          </w:p>
        </w:tc>
        <w:tc>
          <w:tcPr>
            <w:tcW w:w="400" w:type="dxa"/>
            <w:tcBorders>
              <w:bottom w:val="single" w:sz="4" w:space="0" w:color="auto"/>
            </w:tcBorders>
            <w:shd w:val="clear" w:color="auto" w:fill="auto"/>
            <w:noWrap/>
            <w:vAlign w:val="bottom"/>
          </w:tcPr>
          <w:p w14:paraId="43603ECC" w14:textId="77777777" w:rsidR="003F7E2C" w:rsidRDefault="003F7E2C" w:rsidP="00BE28D4">
            <w:pPr>
              <w:pStyle w:val="tabletext11"/>
              <w:jc w:val="center"/>
              <w:rPr>
                <w:ins w:id="23853" w:author="Author"/>
              </w:rPr>
            </w:pPr>
            <w:ins w:id="23854" w:author="Author">
              <w:r>
                <w:t>0.33</w:t>
              </w:r>
            </w:ins>
          </w:p>
        </w:tc>
        <w:tc>
          <w:tcPr>
            <w:tcW w:w="400" w:type="dxa"/>
            <w:tcBorders>
              <w:bottom w:val="single" w:sz="4" w:space="0" w:color="auto"/>
            </w:tcBorders>
            <w:shd w:val="clear" w:color="auto" w:fill="auto"/>
            <w:noWrap/>
            <w:vAlign w:val="bottom"/>
          </w:tcPr>
          <w:p w14:paraId="5E5603A1" w14:textId="77777777" w:rsidR="003F7E2C" w:rsidRDefault="003F7E2C" w:rsidP="00BE28D4">
            <w:pPr>
              <w:pStyle w:val="tabletext11"/>
              <w:jc w:val="center"/>
              <w:rPr>
                <w:ins w:id="23855" w:author="Author"/>
              </w:rPr>
            </w:pPr>
            <w:ins w:id="23856" w:author="Author">
              <w:r>
                <w:t>0.32</w:t>
              </w:r>
            </w:ins>
          </w:p>
        </w:tc>
        <w:tc>
          <w:tcPr>
            <w:tcW w:w="400" w:type="dxa"/>
            <w:tcBorders>
              <w:bottom w:val="single" w:sz="4" w:space="0" w:color="auto"/>
            </w:tcBorders>
            <w:shd w:val="clear" w:color="auto" w:fill="auto"/>
            <w:noWrap/>
            <w:vAlign w:val="bottom"/>
          </w:tcPr>
          <w:p w14:paraId="24D62A6E" w14:textId="77777777" w:rsidR="003F7E2C" w:rsidRDefault="003F7E2C" w:rsidP="00BE28D4">
            <w:pPr>
              <w:pStyle w:val="tabletext11"/>
              <w:jc w:val="center"/>
              <w:rPr>
                <w:ins w:id="23857" w:author="Author"/>
              </w:rPr>
            </w:pPr>
            <w:ins w:id="23858" w:author="Author">
              <w:r>
                <w:t>0.30</w:t>
              </w:r>
            </w:ins>
          </w:p>
        </w:tc>
        <w:tc>
          <w:tcPr>
            <w:tcW w:w="400" w:type="dxa"/>
            <w:tcBorders>
              <w:bottom w:val="single" w:sz="4" w:space="0" w:color="auto"/>
            </w:tcBorders>
            <w:shd w:val="clear" w:color="auto" w:fill="auto"/>
            <w:noWrap/>
            <w:vAlign w:val="bottom"/>
          </w:tcPr>
          <w:p w14:paraId="472689DD" w14:textId="77777777" w:rsidR="003F7E2C" w:rsidRDefault="003F7E2C" w:rsidP="00BE28D4">
            <w:pPr>
              <w:pStyle w:val="tabletext11"/>
              <w:jc w:val="center"/>
              <w:rPr>
                <w:ins w:id="23859" w:author="Author"/>
              </w:rPr>
            </w:pPr>
            <w:ins w:id="23860" w:author="Author">
              <w:r>
                <w:t>0.29</w:t>
              </w:r>
            </w:ins>
          </w:p>
        </w:tc>
        <w:tc>
          <w:tcPr>
            <w:tcW w:w="400" w:type="dxa"/>
            <w:tcBorders>
              <w:bottom w:val="single" w:sz="4" w:space="0" w:color="auto"/>
            </w:tcBorders>
            <w:shd w:val="clear" w:color="auto" w:fill="auto"/>
            <w:noWrap/>
            <w:vAlign w:val="bottom"/>
          </w:tcPr>
          <w:p w14:paraId="2C83BD33" w14:textId="77777777" w:rsidR="003F7E2C" w:rsidRDefault="003F7E2C" w:rsidP="00BE28D4">
            <w:pPr>
              <w:pStyle w:val="tabletext11"/>
              <w:jc w:val="center"/>
              <w:rPr>
                <w:ins w:id="23861" w:author="Author"/>
              </w:rPr>
            </w:pPr>
            <w:ins w:id="23862" w:author="Author">
              <w:r>
                <w:t>0.28</w:t>
              </w:r>
            </w:ins>
          </w:p>
        </w:tc>
        <w:tc>
          <w:tcPr>
            <w:tcW w:w="400" w:type="dxa"/>
            <w:tcBorders>
              <w:bottom w:val="single" w:sz="4" w:space="0" w:color="auto"/>
            </w:tcBorders>
            <w:shd w:val="clear" w:color="auto" w:fill="auto"/>
            <w:noWrap/>
            <w:vAlign w:val="bottom"/>
          </w:tcPr>
          <w:p w14:paraId="54FE262B" w14:textId="77777777" w:rsidR="003F7E2C" w:rsidRDefault="003F7E2C" w:rsidP="00BE28D4">
            <w:pPr>
              <w:pStyle w:val="tabletext11"/>
              <w:jc w:val="center"/>
              <w:rPr>
                <w:ins w:id="23863" w:author="Author"/>
              </w:rPr>
            </w:pPr>
            <w:ins w:id="23864" w:author="Author">
              <w:r>
                <w:t>0.27</w:t>
              </w:r>
            </w:ins>
          </w:p>
        </w:tc>
        <w:tc>
          <w:tcPr>
            <w:tcW w:w="400" w:type="dxa"/>
            <w:tcBorders>
              <w:bottom w:val="single" w:sz="4" w:space="0" w:color="auto"/>
            </w:tcBorders>
            <w:shd w:val="clear" w:color="auto" w:fill="auto"/>
            <w:noWrap/>
            <w:vAlign w:val="bottom"/>
          </w:tcPr>
          <w:p w14:paraId="350B14E4" w14:textId="77777777" w:rsidR="003F7E2C" w:rsidRDefault="003F7E2C" w:rsidP="00BE28D4">
            <w:pPr>
              <w:pStyle w:val="tabletext11"/>
              <w:jc w:val="center"/>
              <w:rPr>
                <w:ins w:id="23865" w:author="Author"/>
              </w:rPr>
            </w:pPr>
            <w:ins w:id="23866" w:author="Author">
              <w:r>
                <w:t>0.26</w:t>
              </w:r>
            </w:ins>
          </w:p>
        </w:tc>
        <w:tc>
          <w:tcPr>
            <w:tcW w:w="440" w:type="dxa"/>
            <w:tcBorders>
              <w:bottom w:val="single" w:sz="4" w:space="0" w:color="auto"/>
            </w:tcBorders>
            <w:shd w:val="clear" w:color="auto" w:fill="auto"/>
            <w:noWrap/>
            <w:vAlign w:val="bottom"/>
          </w:tcPr>
          <w:p w14:paraId="052D3D6F" w14:textId="77777777" w:rsidR="003F7E2C" w:rsidRDefault="003F7E2C" w:rsidP="00BE28D4">
            <w:pPr>
              <w:pStyle w:val="tabletext11"/>
              <w:jc w:val="center"/>
              <w:rPr>
                <w:ins w:id="23867" w:author="Author"/>
              </w:rPr>
            </w:pPr>
            <w:ins w:id="23868" w:author="Author">
              <w:r>
                <w:t>0.25</w:t>
              </w:r>
            </w:ins>
          </w:p>
        </w:tc>
        <w:tc>
          <w:tcPr>
            <w:tcW w:w="400" w:type="dxa"/>
            <w:tcBorders>
              <w:bottom w:val="single" w:sz="4" w:space="0" w:color="auto"/>
            </w:tcBorders>
            <w:shd w:val="clear" w:color="auto" w:fill="auto"/>
            <w:noWrap/>
            <w:vAlign w:val="bottom"/>
          </w:tcPr>
          <w:p w14:paraId="339A6D31" w14:textId="77777777" w:rsidR="003F7E2C" w:rsidRDefault="003F7E2C" w:rsidP="00BE28D4">
            <w:pPr>
              <w:pStyle w:val="tabletext11"/>
              <w:jc w:val="center"/>
              <w:rPr>
                <w:ins w:id="23869" w:author="Author"/>
              </w:rPr>
            </w:pPr>
            <w:ins w:id="23870" w:author="Author">
              <w:r>
                <w:t>0.24</w:t>
              </w:r>
            </w:ins>
          </w:p>
        </w:tc>
        <w:tc>
          <w:tcPr>
            <w:tcW w:w="400" w:type="dxa"/>
            <w:tcBorders>
              <w:bottom w:val="single" w:sz="4" w:space="0" w:color="auto"/>
            </w:tcBorders>
            <w:shd w:val="clear" w:color="auto" w:fill="auto"/>
            <w:noWrap/>
            <w:vAlign w:val="bottom"/>
          </w:tcPr>
          <w:p w14:paraId="465BCE89" w14:textId="77777777" w:rsidR="003F7E2C" w:rsidRDefault="003F7E2C" w:rsidP="00BE28D4">
            <w:pPr>
              <w:pStyle w:val="tabletext11"/>
              <w:jc w:val="center"/>
              <w:rPr>
                <w:ins w:id="23871" w:author="Author"/>
              </w:rPr>
            </w:pPr>
            <w:ins w:id="23872" w:author="Author">
              <w:r>
                <w:t>0.23</w:t>
              </w:r>
            </w:ins>
          </w:p>
        </w:tc>
        <w:tc>
          <w:tcPr>
            <w:tcW w:w="400" w:type="dxa"/>
            <w:tcBorders>
              <w:bottom w:val="single" w:sz="4" w:space="0" w:color="auto"/>
            </w:tcBorders>
            <w:shd w:val="clear" w:color="auto" w:fill="auto"/>
            <w:noWrap/>
            <w:vAlign w:val="bottom"/>
          </w:tcPr>
          <w:p w14:paraId="4B0F4086" w14:textId="77777777" w:rsidR="003F7E2C" w:rsidRDefault="003F7E2C" w:rsidP="00BE28D4">
            <w:pPr>
              <w:pStyle w:val="tabletext11"/>
              <w:jc w:val="center"/>
              <w:rPr>
                <w:ins w:id="23873" w:author="Author"/>
              </w:rPr>
            </w:pPr>
            <w:ins w:id="23874" w:author="Author">
              <w:r>
                <w:t>0.22</w:t>
              </w:r>
            </w:ins>
          </w:p>
        </w:tc>
        <w:tc>
          <w:tcPr>
            <w:tcW w:w="400" w:type="dxa"/>
            <w:tcBorders>
              <w:bottom w:val="single" w:sz="4" w:space="0" w:color="auto"/>
            </w:tcBorders>
            <w:shd w:val="clear" w:color="auto" w:fill="auto"/>
            <w:noWrap/>
            <w:vAlign w:val="bottom"/>
          </w:tcPr>
          <w:p w14:paraId="232B3DF5" w14:textId="77777777" w:rsidR="003F7E2C" w:rsidRDefault="003F7E2C" w:rsidP="00BE28D4">
            <w:pPr>
              <w:pStyle w:val="tabletext11"/>
              <w:jc w:val="center"/>
              <w:rPr>
                <w:ins w:id="23875" w:author="Author"/>
              </w:rPr>
            </w:pPr>
            <w:ins w:id="23876" w:author="Author">
              <w:r>
                <w:t>0.21</w:t>
              </w:r>
            </w:ins>
          </w:p>
        </w:tc>
        <w:tc>
          <w:tcPr>
            <w:tcW w:w="460" w:type="dxa"/>
            <w:tcBorders>
              <w:bottom w:val="single" w:sz="4" w:space="0" w:color="auto"/>
            </w:tcBorders>
            <w:shd w:val="clear" w:color="auto" w:fill="auto"/>
            <w:noWrap/>
            <w:vAlign w:val="bottom"/>
          </w:tcPr>
          <w:p w14:paraId="4CF49B59" w14:textId="77777777" w:rsidR="003F7E2C" w:rsidRDefault="003F7E2C" w:rsidP="00BE28D4">
            <w:pPr>
              <w:pStyle w:val="tabletext11"/>
              <w:jc w:val="center"/>
              <w:rPr>
                <w:ins w:id="23877" w:author="Author"/>
              </w:rPr>
            </w:pPr>
            <w:ins w:id="23878" w:author="Author">
              <w:r>
                <w:t>0.20</w:t>
              </w:r>
            </w:ins>
          </w:p>
        </w:tc>
      </w:tr>
      <w:tr w:rsidR="003F7E2C" w14:paraId="2CAD3953" w14:textId="77777777" w:rsidTr="00EE1A0A">
        <w:trPr>
          <w:trHeight w:val="190"/>
          <w:ins w:id="23879" w:author="Author"/>
        </w:trPr>
        <w:tc>
          <w:tcPr>
            <w:tcW w:w="200" w:type="dxa"/>
            <w:tcBorders>
              <w:bottom w:val="single" w:sz="4" w:space="0" w:color="auto"/>
              <w:right w:val="nil"/>
            </w:tcBorders>
            <w:shd w:val="clear" w:color="auto" w:fill="auto"/>
            <w:vAlign w:val="bottom"/>
          </w:tcPr>
          <w:p w14:paraId="7D6495F7" w14:textId="77777777" w:rsidR="003F7E2C" w:rsidRPr="00003565" w:rsidRDefault="003F7E2C" w:rsidP="00BE28D4">
            <w:pPr>
              <w:pStyle w:val="tabletext11"/>
              <w:jc w:val="right"/>
              <w:rPr>
                <w:ins w:id="23880" w:author="Author"/>
              </w:rPr>
            </w:pPr>
          </w:p>
        </w:tc>
        <w:tc>
          <w:tcPr>
            <w:tcW w:w="1580" w:type="dxa"/>
            <w:tcBorders>
              <w:left w:val="nil"/>
              <w:bottom w:val="single" w:sz="4" w:space="0" w:color="auto"/>
            </w:tcBorders>
            <w:shd w:val="clear" w:color="auto" w:fill="auto"/>
            <w:vAlign w:val="bottom"/>
          </w:tcPr>
          <w:p w14:paraId="16DA1A4C" w14:textId="77777777" w:rsidR="003F7E2C" w:rsidRPr="00003565" w:rsidRDefault="003F7E2C" w:rsidP="00BE28D4">
            <w:pPr>
              <w:pStyle w:val="tabletext11"/>
              <w:tabs>
                <w:tab w:val="decimal" w:pos="640"/>
              </w:tabs>
              <w:rPr>
                <w:ins w:id="23881" w:author="Author"/>
              </w:rPr>
            </w:pPr>
            <w:ins w:id="23882" w:author="Author">
              <w:r w:rsidRPr="00F10C49">
                <w:t>14,000 to 15,999</w:t>
              </w:r>
            </w:ins>
          </w:p>
        </w:tc>
        <w:tc>
          <w:tcPr>
            <w:tcW w:w="680" w:type="dxa"/>
            <w:tcBorders>
              <w:bottom w:val="single" w:sz="4" w:space="0" w:color="auto"/>
            </w:tcBorders>
            <w:shd w:val="clear" w:color="auto" w:fill="auto"/>
            <w:noWrap/>
            <w:vAlign w:val="bottom"/>
          </w:tcPr>
          <w:p w14:paraId="482F88EF" w14:textId="77777777" w:rsidR="003F7E2C" w:rsidRDefault="003F7E2C" w:rsidP="00BE28D4">
            <w:pPr>
              <w:pStyle w:val="tabletext11"/>
              <w:jc w:val="center"/>
              <w:rPr>
                <w:ins w:id="23883" w:author="Author"/>
              </w:rPr>
            </w:pPr>
            <w:ins w:id="23884" w:author="Author">
              <w:r>
                <w:t>0.70</w:t>
              </w:r>
            </w:ins>
          </w:p>
        </w:tc>
        <w:tc>
          <w:tcPr>
            <w:tcW w:w="900" w:type="dxa"/>
            <w:tcBorders>
              <w:bottom w:val="single" w:sz="4" w:space="0" w:color="auto"/>
            </w:tcBorders>
            <w:shd w:val="clear" w:color="auto" w:fill="auto"/>
            <w:noWrap/>
            <w:vAlign w:val="bottom"/>
          </w:tcPr>
          <w:p w14:paraId="62A522EC" w14:textId="77777777" w:rsidR="003F7E2C" w:rsidRDefault="003F7E2C" w:rsidP="00BE28D4">
            <w:pPr>
              <w:pStyle w:val="tabletext11"/>
              <w:jc w:val="center"/>
              <w:rPr>
                <w:ins w:id="23885" w:author="Author"/>
              </w:rPr>
            </w:pPr>
            <w:ins w:id="23886" w:author="Author">
              <w:r>
                <w:t>0.70</w:t>
              </w:r>
            </w:ins>
          </w:p>
        </w:tc>
        <w:tc>
          <w:tcPr>
            <w:tcW w:w="400" w:type="dxa"/>
            <w:tcBorders>
              <w:bottom w:val="single" w:sz="4" w:space="0" w:color="auto"/>
            </w:tcBorders>
            <w:shd w:val="clear" w:color="auto" w:fill="auto"/>
            <w:noWrap/>
            <w:vAlign w:val="bottom"/>
          </w:tcPr>
          <w:p w14:paraId="7439995D" w14:textId="77777777" w:rsidR="003F7E2C" w:rsidRDefault="003F7E2C" w:rsidP="00BE28D4">
            <w:pPr>
              <w:pStyle w:val="tabletext11"/>
              <w:jc w:val="center"/>
              <w:rPr>
                <w:ins w:id="23887" w:author="Author"/>
              </w:rPr>
            </w:pPr>
            <w:ins w:id="23888" w:author="Author">
              <w:r>
                <w:t>0.70</w:t>
              </w:r>
            </w:ins>
          </w:p>
        </w:tc>
        <w:tc>
          <w:tcPr>
            <w:tcW w:w="400" w:type="dxa"/>
            <w:tcBorders>
              <w:bottom w:val="single" w:sz="4" w:space="0" w:color="auto"/>
            </w:tcBorders>
            <w:shd w:val="clear" w:color="auto" w:fill="auto"/>
            <w:noWrap/>
            <w:vAlign w:val="bottom"/>
          </w:tcPr>
          <w:p w14:paraId="60BD789F" w14:textId="77777777" w:rsidR="003F7E2C" w:rsidRDefault="003F7E2C" w:rsidP="00BE28D4">
            <w:pPr>
              <w:pStyle w:val="tabletext11"/>
              <w:jc w:val="center"/>
              <w:rPr>
                <w:ins w:id="23889" w:author="Author"/>
              </w:rPr>
            </w:pPr>
            <w:ins w:id="23890" w:author="Author">
              <w:r>
                <w:t>0.67</w:t>
              </w:r>
            </w:ins>
          </w:p>
        </w:tc>
        <w:tc>
          <w:tcPr>
            <w:tcW w:w="400" w:type="dxa"/>
            <w:tcBorders>
              <w:bottom w:val="single" w:sz="4" w:space="0" w:color="auto"/>
            </w:tcBorders>
            <w:shd w:val="clear" w:color="auto" w:fill="auto"/>
            <w:noWrap/>
            <w:vAlign w:val="bottom"/>
          </w:tcPr>
          <w:p w14:paraId="5FC96512" w14:textId="77777777" w:rsidR="003F7E2C" w:rsidRDefault="003F7E2C" w:rsidP="00BE28D4">
            <w:pPr>
              <w:pStyle w:val="tabletext11"/>
              <w:jc w:val="center"/>
              <w:rPr>
                <w:ins w:id="23891" w:author="Author"/>
              </w:rPr>
            </w:pPr>
            <w:ins w:id="23892" w:author="Author">
              <w:r>
                <w:t>0.64</w:t>
              </w:r>
            </w:ins>
          </w:p>
        </w:tc>
        <w:tc>
          <w:tcPr>
            <w:tcW w:w="400" w:type="dxa"/>
            <w:tcBorders>
              <w:bottom w:val="single" w:sz="4" w:space="0" w:color="auto"/>
            </w:tcBorders>
            <w:shd w:val="clear" w:color="auto" w:fill="auto"/>
            <w:noWrap/>
            <w:vAlign w:val="bottom"/>
          </w:tcPr>
          <w:p w14:paraId="4C37404D" w14:textId="77777777" w:rsidR="003F7E2C" w:rsidRDefault="003F7E2C" w:rsidP="00BE28D4">
            <w:pPr>
              <w:pStyle w:val="tabletext11"/>
              <w:jc w:val="center"/>
              <w:rPr>
                <w:ins w:id="23893" w:author="Author"/>
              </w:rPr>
            </w:pPr>
            <w:ins w:id="23894" w:author="Author">
              <w:r>
                <w:t>0.57</w:t>
              </w:r>
            </w:ins>
          </w:p>
        </w:tc>
        <w:tc>
          <w:tcPr>
            <w:tcW w:w="400" w:type="dxa"/>
            <w:tcBorders>
              <w:bottom w:val="single" w:sz="4" w:space="0" w:color="auto"/>
            </w:tcBorders>
            <w:shd w:val="clear" w:color="auto" w:fill="auto"/>
            <w:noWrap/>
            <w:vAlign w:val="bottom"/>
          </w:tcPr>
          <w:p w14:paraId="7EAA9EDD" w14:textId="77777777" w:rsidR="003F7E2C" w:rsidRDefault="003F7E2C" w:rsidP="00BE28D4">
            <w:pPr>
              <w:pStyle w:val="tabletext11"/>
              <w:jc w:val="center"/>
              <w:rPr>
                <w:ins w:id="23895" w:author="Author"/>
              </w:rPr>
            </w:pPr>
            <w:ins w:id="23896" w:author="Author">
              <w:r>
                <w:t>0.55</w:t>
              </w:r>
            </w:ins>
          </w:p>
        </w:tc>
        <w:tc>
          <w:tcPr>
            <w:tcW w:w="400" w:type="dxa"/>
            <w:tcBorders>
              <w:bottom w:val="single" w:sz="4" w:space="0" w:color="auto"/>
            </w:tcBorders>
            <w:shd w:val="clear" w:color="auto" w:fill="auto"/>
            <w:noWrap/>
            <w:vAlign w:val="bottom"/>
          </w:tcPr>
          <w:p w14:paraId="729D7CC4" w14:textId="77777777" w:rsidR="003F7E2C" w:rsidRDefault="003F7E2C" w:rsidP="00BE28D4">
            <w:pPr>
              <w:pStyle w:val="tabletext11"/>
              <w:jc w:val="center"/>
              <w:rPr>
                <w:ins w:id="23897" w:author="Author"/>
              </w:rPr>
            </w:pPr>
            <w:ins w:id="23898" w:author="Author">
              <w:r>
                <w:t>0.52</w:t>
              </w:r>
            </w:ins>
          </w:p>
        </w:tc>
        <w:tc>
          <w:tcPr>
            <w:tcW w:w="400" w:type="dxa"/>
            <w:tcBorders>
              <w:bottom w:val="single" w:sz="4" w:space="0" w:color="auto"/>
            </w:tcBorders>
            <w:shd w:val="clear" w:color="auto" w:fill="auto"/>
            <w:noWrap/>
            <w:vAlign w:val="bottom"/>
          </w:tcPr>
          <w:p w14:paraId="1EC86E68" w14:textId="77777777" w:rsidR="003F7E2C" w:rsidRDefault="003F7E2C" w:rsidP="00BE28D4">
            <w:pPr>
              <w:pStyle w:val="tabletext11"/>
              <w:jc w:val="center"/>
              <w:rPr>
                <w:ins w:id="23899" w:author="Author"/>
              </w:rPr>
            </w:pPr>
            <w:ins w:id="23900" w:author="Author">
              <w:r>
                <w:t>0.49</w:t>
              </w:r>
            </w:ins>
          </w:p>
        </w:tc>
        <w:tc>
          <w:tcPr>
            <w:tcW w:w="400" w:type="dxa"/>
            <w:tcBorders>
              <w:bottom w:val="single" w:sz="4" w:space="0" w:color="auto"/>
            </w:tcBorders>
            <w:shd w:val="clear" w:color="auto" w:fill="auto"/>
            <w:noWrap/>
            <w:vAlign w:val="bottom"/>
          </w:tcPr>
          <w:p w14:paraId="0A40415C" w14:textId="77777777" w:rsidR="003F7E2C" w:rsidRDefault="003F7E2C" w:rsidP="00BE28D4">
            <w:pPr>
              <w:pStyle w:val="tabletext11"/>
              <w:jc w:val="center"/>
              <w:rPr>
                <w:ins w:id="23901" w:author="Author"/>
              </w:rPr>
            </w:pPr>
            <w:ins w:id="23902" w:author="Author">
              <w:r>
                <w:t>0.47</w:t>
              </w:r>
            </w:ins>
          </w:p>
        </w:tc>
        <w:tc>
          <w:tcPr>
            <w:tcW w:w="400" w:type="dxa"/>
            <w:tcBorders>
              <w:bottom w:val="single" w:sz="4" w:space="0" w:color="auto"/>
            </w:tcBorders>
            <w:shd w:val="clear" w:color="auto" w:fill="auto"/>
            <w:noWrap/>
            <w:vAlign w:val="bottom"/>
          </w:tcPr>
          <w:p w14:paraId="5E181507" w14:textId="77777777" w:rsidR="003F7E2C" w:rsidRDefault="003F7E2C" w:rsidP="00BE28D4">
            <w:pPr>
              <w:pStyle w:val="tabletext11"/>
              <w:jc w:val="center"/>
              <w:rPr>
                <w:ins w:id="23903" w:author="Author"/>
              </w:rPr>
            </w:pPr>
            <w:ins w:id="23904" w:author="Author">
              <w:r>
                <w:t>0.44</w:t>
              </w:r>
            </w:ins>
          </w:p>
        </w:tc>
        <w:tc>
          <w:tcPr>
            <w:tcW w:w="400" w:type="dxa"/>
            <w:tcBorders>
              <w:bottom w:val="single" w:sz="4" w:space="0" w:color="auto"/>
            </w:tcBorders>
            <w:shd w:val="clear" w:color="auto" w:fill="auto"/>
            <w:noWrap/>
            <w:vAlign w:val="bottom"/>
          </w:tcPr>
          <w:p w14:paraId="5CEB86A2" w14:textId="77777777" w:rsidR="003F7E2C" w:rsidRDefault="003F7E2C" w:rsidP="00BE28D4">
            <w:pPr>
              <w:pStyle w:val="tabletext11"/>
              <w:jc w:val="center"/>
              <w:rPr>
                <w:ins w:id="23905" w:author="Author"/>
              </w:rPr>
            </w:pPr>
            <w:ins w:id="23906" w:author="Author">
              <w:r>
                <w:t>0.42</w:t>
              </w:r>
            </w:ins>
          </w:p>
        </w:tc>
        <w:tc>
          <w:tcPr>
            <w:tcW w:w="400" w:type="dxa"/>
            <w:tcBorders>
              <w:bottom w:val="single" w:sz="4" w:space="0" w:color="auto"/>
            </w:tcBorders>
            <w:shd w:val="clear" w:color="auto" w:fill="auto"/>
            <w:noWrap/>
            <w:vAlign w:val="bottom"/>
          </w:tcPr>
          <w:p w14:paraId="5298CD91" w14:textId="77777777" w:rsidR="003F7E2C" w:rsidRDefault="003F7E2C" w:rsidP="00BE28D4">
            <w:pPr>
              <w:pStyle w:val="tabletext11"/>
              <w:jc w:val="center"/>
              <w:rPr>
                <w:ins w:id="23907" w:author="Author"/>
              </w:rPr>
            </w:pPr>
            <w:ins w:id="23908" w:author="Author">
              <w:r>
                <w:t>0.41</w:t>
              </w:r>
            </w:ins>
          </w:p>
        </w:tc>
        <w:tc>
          <w:tcPr>
            <w:tcW w:w="400" w:type="dxa"/>
            <w:tcBorders>
              <w:bottom w:val="single" w:sz="4" w:space="0" w:color="auto"/>
            </w:tcBorders>
            <w:shd w:val="clear" w:color="auto" w:fill="auto"/>
            <w:noWrap/>
            <w:vAlign w:val="bottom"/>
          </w:tcPr>
          <w:p w14:paraId="4B130FEA" w14:textId="77777777" w:rsidR="003F7E2C" w:rsidRDefault="003F7E2C" w:rsidP="00BE28D4">
            <w:pPr>
              <w:pStyle w:val="tabletext11"/>
              <w:jc w:val="center"/>
              <w:rPr>
                <w:ins w:id="23909" w:author="Author"/>
              </w:rPr>
            </w:pPr>
            <w:ins w:id="23910" w:author="Author">
              <w:r>
                <w:t>0.39</w:t>
              </w:r>
            </w:ins>
          </w:p>
        </w:tc>
        <w:tc>
          <w:tcPr>
            <w:tcW w:w="400" w:type="dxa"/>
            <w:tcBorders>
              <w:bottom w:val="single" w:sz="4" w:space="0" w:color="auto"/>
            </w:tcBorders>
            <w:shd w:val="clear" w:color="auto" w:fill="auto"/>
            <w:noWrap/>
            <w:vAlign w:val="bottom"/>
          </w:tcPr>
          <w:p w14:paraId="35564E7D" w14:textId="77777777" w:rsidR="003F7E2C" w:rsidRDefault="003F7E2C" w:rsidP="00BE28D4">
            <w:pPr>
              <w:pStyle w:val="tabletext11"/>
              <w:jc w:val="center"/>
              <w:rPr>
                <w:ins w:id="23911" w:author="Author"/>
              </w:rPr>
            </w:pPr>
            <w:ins w:id="23912" w:author="Author">
              <w:r>
                <w:t>0.37</w:t>
              </w:r>
            </w:ins>
          </w:p>
        </w:tc>
        <w:tc>
          <w:tcPr>
            <w:tcW w:w="400" w:type="dxa"/>
            <w:tcBorders>
              <w:bottom w:val="single" w:sz="4" w:space="0" w:color="auto"/>
            </w:tcBorders>
            <w:shd w:val="clear" w:color="auto" w:fill="auto"/>
            <w:noWrap/>
            <w:vAlign w:val="bottom"/>
          </w:tcPr>
          <w:p w14:paraId="4B0DDA04" w14:textId="77777777" w:rsidR="003F7E2C" w:rsidRDefault="003F7E2C" w:rsidP="00BE28D4">
            <w:pPr>
              <w:pStyle w:val="tabletext11"/>
              <w:jc w:val="center"/>
              <w:rPr>
                <w:ins w:id="23913" w:author="Author"/>
              </w:rPr>
            </w:pPr>
            <w:ins w:id="23914" w:author="Author">
              <w:r>
                <w:t>0.36</w:t>
              </w:r>
            </w:ins>
          </w:p>
        </w:tc>
        <w:tc>
          <w:tcPr>
            <w:tcW w:w="400" w:type="dxa"/>
            <w:tcBorders>
              <w:bottom w:val="single" w:sz="4" w:space="0" w:color="auto"/>
            </w:tcBorders>
            <w:shd w:val="clear" w:color="auto" w:fill="auto"/>
            <w:noWrap/>
            <w:vAlign w:val="bottom"/>
          </w:tcPr>
          <w:p w14:paraId="6D71A5AA" w14:textId="77777777" w:rsidR="003F7E2C" w:rsidRDefault="003F7E2C" w:rsidP="00BE28D4">
            <w:pPr>
              <w:pStyle w:val="tabletext11"/>
              <w:jc w:val="center"/>
              <w:rPr>
                <w:ins w:id="23915" w:author="Author"/>
              </w:rPr>
            </w:pPr>
            <w:ins w:id="23916" w:author="Author">
              <w:r>
                <w:t>0.35</w:t>
              </w:r>
            </w:ins>
          </w:p>
        </w:tc>
        <w:tc>
          <w:tcPr>
            <w:tcW w:w="400" w:type="dxa"/>
            <w:tcBorders>
              <w:bottom w:val="single" w:sz="4" w:space="0" w:color="auto"/>
            </w:tcBorders>
            <w:shd w:val="clear" w:color="auto" w:fill="auto"/>
            <w:noWrap/>
            <w:vAlign w:val="bottom"/>
          </w:tcPr>
          <w:p w14:paraId="3BED5F46" w14:textId="77777777" w:rsidR="003F7E2C" w:rsidRDefault="003F7E2C" w:rsidP="00BE28D4">
            <w:pPr>
              <w:pStyle w:val="tabletext11"/>
              <w:jc w:val="center"/>
              <w:rPr>
                <w:ins w:id="23917" w:author="Author"/>
              </w:rPr>
            </w:pPr>
            <w:ins w:id="23918" w:author="Author">
              <w:r>
                <w:t>0.33</w:t>
              </w:r>
            </w:ins>
          </w:p>
        </w:tc>
        <w:tc>
          <w:tcPr>
            <w:tcW w:w="400" w:type="dxa"/>
            <w:tcBorders>
              <w:bottom w:val="single" w:sz="4" w:space="0" w:color="auto"/>
            </w:tcBorders>
            <w:shd w:val="clear" w:color="auto" w:fill="auto"/>
            <w:noWrap/>
            <w:vAlign w:val="bottom"/>
          </w:tcPr>
          <w:p w14:paraId="1C6CC54B" w14:textId="77777777" w:rsidR="003F7E2C" w:rsidRDefault="003F7E2C" w:rsidP="00BE28D4">
            <w:pPr>
              <w:pStyle w:val="tabletext11"/>
              <w:jc w:val="center"/>
              <w:rPr>
                <w:ins w:id="23919" w:author="Author"/>
              </w:rPr>
            </w:pPr>
            <w:ins w:id="23920" w:author="Author">
              <w:r>
                <w:t>0.32</w:t>
              </w:r>
            </w:ins>
          </w:p>
        </w:tc>
        <w:tc>
          <w:tcPr>
            <w:tcW w:w="400" w:type="dxa"/>
            <w:tcBorders>
              <w:bottom w:val="single" w:sz="4" w:space="0" w:color="auto"/>
            </w:tcBorders>
            <w:shd w:val="clear" w:color="auto" w:fill="auto"/>
            <w:noWrap/>
            <w:vAlign w:val="bottom"/>
          </w:tcPr>
          <w:p w14:paraId="13D97EF4" w14:textId="77777777" w:rsidR="003F7E2C" w:rsidRDefault="003F7E2C" w:rsidP="00BE28D4">
            <w:pPr>
              <w:pStyle w:val="tabletext11"/>
              <w:jc w:val="center"/>
              <w:rPr>
                <w:ins w:id="23921" w:author="Author"/>
              </w:rPr>
            </w:pPr>
            <w:ins w:id="23922" w:author="Author">
              <w:r>
                <w:t>0.31</w:t>
              </w:r>
            </w:ins>
          </w:p>
        </w:tc>
        <w:tc>
          <w:tcPr>
            <w:tcW w:w="400" w:type="dxa"/>
            <w:tcBorders>
              <w:bottom w:val="single" w:sz="4" w:space="0" w:color="auto"/>
            </w:tcBorders>
            <w:shd w:val="clear" w:color="auto" w:fill="auto"/>
            <w:noWrap/>
            <w:vAlign w:val="bottom"/>
          </w:tcPr>
          <w:p w14:paraId="19E80CAB" w14:textId="77777777" w:rsidR="003F7E2C" w:rsidRDefault="003F7E2C" w:rsidP="00BE28D4">
            <w:pPr>
              <w:pStyle w:val="tabletext11"/>
              <w:jc w:val="center"/>
              <w:rPr>
                <w:ins w:id="23923" w:author="Author"/>
              </w:rPr>
            </w:pPr>
            <w:ins w:id="23924" w:author="Author">
              <w:r>
                <w:t>0.29</w:t>
              </w:r>
            </w:ins>
          </w:p>
        </w:tc>
        <w:tc>
          <w:tcPr>
            <w:tcW w:w="400" w:type="dxa"/>
            <w:tcBorders>
              <w:bottom w:val="single" w:sz="4" w:space="0" w:color="auto"/>
            </w:tcBorders>
            <w:shd w:val="clear" w:color="auto" w:fill="auto"/>
            <w:noWrap/>
            <w:vAlign w:val="bottom"/>
          </w:tcPr>
          <w:p w14:paraId="763AAE2C" w14:textId="77777777" w:rsidR="003F7E2C" w:rsidRDefault="003F7E2C" w:rsidP="00BE28D4">
            <w:pPr>
              <w:pStyle w:val="tabletext11"/>
              <w:jc w:val="center"/>
              <w:rPr>
                <w:ins w:id="23925" w:author="Author"/>
              </w:rPr>
            </w:pPr>
            <w:ins w:id="23926" w:author="Author">
              <w:r>
                <w:t>0.28</w:t>
              </w:r>
            </w:ins>
          </w:p>
        </w:tc>
        <w:tc>
          <w:tcPr>
            <w:tcW w:w="440" w:type="dxa"/>
            <w:tcBorders>
              <w:bottom w:val="single" w:sz="4" w:space="0" w:color="auto"/>
            </w:tcBorders>
            <w:shd w:val="clear" w:color="auto" w:fill="auto"/>
            <w:noWrap/>
            <w:vAlign w:val="bottom"/>
          </w:tcPr>
          <w:p w14:paraId="4438B4B6" w14:textId="77777777" w:rsidR="003F7E2C" w:rsidRDefault="003F7E2C" w:rsidP="00BE28D4">
            <w:pPr>
              <w:pStyle w:val="tabletext11"/>
              <w:jc w:val="center"/>
              <w:rPr>
                <w:ins w:id="23927" w:author="Author"/>
              </w:rPr>
            </w:pPr>
            <w:ins w:id="23928" w:author="Author">
              <w:r>
                <w:t>0.27</w:t>
              </w:r>
            </w:ins>
          </w:p>
        </w:tc>
        <w:tc>
          <w:tcPr>
            <w:tcW w:w="400" w:type="dxa"/>
            <w:tcBorders>
              <w:bottom w:val="single" w:sz="4" w:space="0" w:color="auto"/>
            </w:tcBorders>
            <w:shd w:val="clear" w:color="auto" w:fill="auto"/>
            <w:noWrap/>
            <w:vAlign w:val="bottom"/>
          </w:tcPr>
          <w:p w14:paraId="4E798528" w14:textId="77777777" w:rsidR="003F7E2C" w:rsidRDefault="003F7E2C" w:rsidP="00BE28D4">
            <w:pPr>
              <w:pStyle w:val="tabletext11"/>
              <w:jc w:val="center"/>
              <w:rPr>
                <w:ins w:id="23929" w:author="Author"/>
              </w:rPr>
            </w:pPr>
            <w:ins w:id="23930" w:author="Author">
              <w:r>
                <w:t>0.26</w:t>
              </w:r>
            </w:ins>
          </w:p>
        </w:tc>
        <w:tc>
          <w:tcPr>
            <w:tcW w:w="400" w:type="dxa"/>
            <w:tcBorders>
              <w:bottom w:val="single" w:sz="4" w:space="0" w:color="auto"/>
            </w:tcBorders>
            <w:shd w:val="clear" w:color="auto" w:fill="auto"/>
            <w:noWrap/>
            <w:vAlign w:val="bottom"/>
          </w:tcPr>
          <w:p w14:paraId="26F61D9C" w14:textId="77777777" w:rsidR="003F7E2C" w:rsidRDefault="003F7E2C" w:rsidP="00BE28D4">
            <w:pPr>
              <w:pStyle w:val="tabletext11"/>
              <w:jc w:val="center"/>
              <w:rPr>
                <w:ins w:id="23931" w:author="Author"/>
              </w:rPr>
            </w:pPr>
            <w:ins w:id="23932" w:author="Author">
              <w:r>
                <w:t>0.25</w:t>
              </w:r>
            </w:ins>
          </w:p>
        </w:tc>
        <w:tc>
          <w:tcPr>
            <w:tcW w:w="400" w:type="dxa"/>
            <w:tcBorders>
              <w:bottom w:val="single" w:sz="4" w:space="0" w:color="auto"/>
            </w:tcBorders>
            <w:shd w:val="clear" w:color="auto" w:fill="auto"/>
            <w:noWrap/>
            <w:vAlign w:val="bottom"/>
          </w:tcPr>
          <w:p w14:paraId="4ADAA77D" w14:textId="77777777" w:rsidR="003F7E2C" w:rsidRDefault="003F7E2C" w:rsidP="00BE28D4">
            <w:pPr>
              <w:pStyle w:val="tabletext11"/>
              <w:jc w:val="center"/>
              <w:rPr>
                <w:ins w:id="23933" w:author="Author"/>
              </w:rPr>
            </w:pPr>
            <w:ins w:id="23934" w:author="Author">
              <w:r>
                <w:t>0.24</w:t>
              </w:r>
            </w:ins>
          </w:p>
        </w:tc>
        <w:tc>
          <w:tcPr>
            <w:tcW w:w="400" w:type="dxa"/>
            <w:tcBorders>
              <w:bottom w:val="single" w:sz="4" w:space="0" w:color="auto"/>
            </w:tcBorders>
            <w:shd w:val="clear" w:color="auto" w:fill="auto"/>
            <w:noWrap/>
            <w:vAlign w:val="bottom"/>
          </w:tcPr>
          <w:p w14:paraId="41583AA1" w14:textId="77777777" w:rsidR="003F7E2C" w:rsidRDefault="003F7E2C" w:rsidP="00BE28D4">
            <w:pPr>
              <w:pStyle w:val="tabletext11"/>
              <w:jc w:val="center"/>
              <w:rPr>
                <w:ins w:id="23935" w:author="Author"/>
              </w:rPr>
            </w:pPr>
            <w:ins w:id="23936" w:author="Author">
              <w:r>
                <w:t>0.23</w:t>
              </w:r>
            </w:ins>
          </w:p>
        </w:tc>
        <w:tc>
          <w:tcPr>
            <w:tcW w:w="460" w:type="dxa"/>
            <w:tcBorders>
              <w:bottom w:val="single" w:sz="4" w:space="0" w:color="auto"/>
            </w:tcBorders>
            <w:shd w:val="clear" w:color="auto" w:fill="auto"/>
            <w:noWrap/>
            <w:vAlign w:val="bottom"/>
          </w:tcPr>
          <w:p w14:paraId="70CE129E" w14:textId="77777777" w:rsidR="003F7E2C" w:rsidRDefault="003F7E2C" w:rsidP="00BE28D4">
            <w:pPr>
              <w:pStyle w:val="tabletext11"/>
              <w:jc w:val="center"/>
              <w:rPr>
                <w:ins w:id="23937" w:author="Author"/>
              </w:rPr>
            </w:pPr>
            <w:ins w:id="23938" w:author="Author">
              <w:r>
                <w:t>0.22</w:t>
              </w:r>
            </w:ins>
          </w:p>
        </w:tc>
      </w:tr>
      <w:tr w:rsidR="003F7E2C" w14:paraId="2D785DD7" w14:textId="77777777" w:rsidTr="00EE1A0A">
        <w:trPr>
          <w:trHeight w:val="190"/>
          <w:ins w:id="23939" w:author="Author"/>
        </w:trPr>
        <w:tc>
          <w:tcPr>
            <w:tcW w:w="200" w:type="dxa"/>
            <w:tcBorders>
              <w:bottom w:val="single" w:sz="4" w:space="0" w:color="auto"/>
              <w:right w:val="nil"/>
            </w:tcBorders>
            <w:shd w:val="clear" w:color="auto" w:fill="auto"/>
            <w:vAlign w:val="bottom"/>
          </w:tcPr>
          <w:p w14:paraId="0C7CFDCC" w14:textId="77777777" w:rsidR="003F7E2C" w:rsidRPr="00003565" w:rsidRDefault="003F7E2C" w:rsidP="00BE28D4">
            <w:pPr>
              <w:pStyle w:val="tabletext11"/>
              <w:jc w:val="right"/>
              <w:rPr>
                <w:ins w:id="23940" w:author="Author"/>
              </w:rPr>
            </w:pPr>
          </w:p>
        </w:tc>
        <w:tc>
          <w:tcPr>
            <w:tcW w:w="1580" w:type="dxa"/>
            <w:tcBorders>
              <w:left w:val="nil"/>
              <w:bottom w:val="single" w:sz="4" w:space="0" w:color="auto"/>
            </w:tcBorders>
            <w:shd w:val="clear" w:color="auto" w:fill="auto"/>
            <w:vAlign w:val="bottom"/>
          </w:tcPr>
          <w:p w14:paraId="32212A04" w14:textId="77777777" w:rsidR="003F7E2C" w:rsidRPr="00003565" w:rsidRDefault="003F7E2C" w:rsidP="00BE28D4">
            <w:pPr>
              <w:pStyle w:val="tabletext11"/>
              <w:tabs>
                <w:tab w:val="decimal" w:pos="640"/>
              </w:tabs>
              <w:rPr>
                <w:ins w:id="23941" w:author="Author"/>
              </w:rPr>
            </w:pPr>
            <w:ins w:id="23942" w:author="Author">
              <w:r w:rsidRPr="00F10C49">
                <w:t>16,000 to 17,999</w:t>
              </w:r>
            </w:ins>
          </w:p>
        </w:tc>
        <w:tc>
          <w:tcPr>
            <w:tcW w:w="680" w:type="dxa"/>
            <w:tcBorders>
              <w:bottom w:val="single" w:sz="4" w:space="0" w:color="auto"/>
            </w:tcBorders>
            <w:shd w:val="clear" w:color="auto" w:fill="auto"/>
            <w:noWrap/>
            <w:vAlign w:val="bottom"/>
          </w:tcPr>
          <w:p w14:paraId="3D55AA0E" w14:textId="77777777" w:rsidR="003F7E2C" w:rsidRDefault="003F7E2C" w:rsidP="00BE28D4">
            <w:pPr>
              <w:pStyle w:val="tabletext11"/>
              <w:jc w:val="center"/>
              <w:rPr>
                <w:ins w:id="23943" w:author="Author"/>
              </w:rPr>
            </w:pPr>
            <w:ins w:id="23944" w:author="Author">
              <w:r>
                <w:t>0.75</w:t>
              </w:r>
            </w:ins>
          </w:p>
        </w:tc>
        <w:tc>
          <w:tcPr>
            <w:tcW w:w="900" w:type="dxa"/>
            <w:tcBorders>
              <w:bottom w:val="single" w:sz="4" w:space="0" w:color="auto"/>
            </w:tcBorders>
            <w:shd w:val="clear" w:color="auto" w:fill="auto"/>
            <w:noWrap/>
            <w:vAlign w:val="bottom"/>
          </w:tcPr>
          <w:p w14:paraId="1A69A352" w14:textId="77777777" w:rsidR="003F7E2C" w:rsidRDefault="003F7E2C" w:rsidP="00BE28D4">
            <w:pPr>
              <w:pStyle w:val="tabletext11"/>
              <w:jc w:val="center"/>
              <w:rPr>
                <w:ins w:id="23945" w:author="Author"/>
              </w:rPr>
            </w:pPr>
            <w:ins w:id="23946" w:author="Author">
              <w:r>
                <w:t>0.75</w:t>
              </w:r>
            </w:ins>
          </w:p>
        </w:tc>
        <w:tc>
          <w:tcPr>
            <w:tcW w:w="400" w:type="dxa"/>
            <w:tcBorders>
              <w:bottom w:val="single" w:sz="4" w:space="0" w:color="auto"/>
            </w:tcBorders>
            <w:shd w:val="clear" w:color="auto" w:fill="auto"/>
            <w:noWrap/>
            <w:vAlign w:val="bottom"/>
          </w:tcPr>
          <w:p w14:paraId="61AB3829" w14:textId="77777777" w:rsidR="003F7E2C" w:rsidRDefault="003F7E2C" w:rsidP="00BE28D4">
            <w:pPr>
              <w:pStyle w:val="tabletext11"/>
              <w:jc w:val="center"/>
              <w:rPr>
                <w:ins w:id="23947" w:author="Author"/>
              </w:rPr>
            </w:pPr>
            <w:ins w:id="23948" w:author="Author">
              <w:r>
                <w:t>0.75</w:t>
              </w:r>
            </w:ins>
          </w:p>
        </w:tc>
        <w:tc>
          <w:tcPr>
            <w:tcW w:w="400" w:type="dxa"/>
            <w:tcBorders>
              <w:bottom w:val="single" w:sz="4" w:space="0" w:color="auto"/>
            </w:tcBorders>
            <w:shd w:val="clear" w:color="auto" w:fill="auto"/>
            <w:noWrap/>
            <w:vAlign w:val="bottom"/>
          </w:tcPr>
          <w:p w14:paraId="00965FA7" w14:textId="77777777" w:rsidR="003F7E2C" w:rsidRDefault="003F7E2C" w:rsidP="00BE28D4">
            <w:pPr>
              <w:pStyle w:val="tabletext11"/>
              <w:jc w:val="center"/>
              <w:rPr>
                <w:ins w:id="23949" w:author="Author"/>
              </w:rPr>
            </w:pPr>
            <w:ins w:id="23950" w:author="Author">
              <w:r>
                <w:t>0.72</w:t>
              </w:r>
            </w:ins>
          </w:p>
        </w:tc>
        <w:tc>
          <w:tcPr>
            <w:tcW w:w="400" w:type="dxa"/>
            <w:tcBorders>
              <w:bottom w:val="single" w:sz="4" w:space="0" w:color="auto"/>
            </w:tcBorders>
            <w:shd w:val="clear" w:color="auto" w:fill="auto"/>
            <w:noWrap/>
            <w:vAlign w:val="bottom"/>
          </w:tcPr>
          <w:p w14:paraId="23E04C95" w14:textId="77777777" w:rsidR="003F7E2C" w:rsidRDefault="003F7E2C" w:rsidP="00BE28D4">
            <w:pPr>
              <w:pStyle w:val="tabletext11"/>
              <w:jc w:val="center"/>
              <w:rPr>
                <w:ins w:id="23951" w:author="Author"/>
              </w:rPr>
            </w:pPr>
            <w:ins w:id="23952" w:author="Author">
              <w:r>
                <w:t>0.69</w:t>
              </w:r>
            </w:ins>
          </w:p>
        </w:tc>
        <w:tc>
          <w:tcPr>
            <w:tcW w:w="400" w:type="dxa"/>
            <w:tcBorders>
              <w:bottom w:val="single" w:sz="4" w:space="0" w:color="auto"/>
            </w:tcBorders>
            <w:shd w:val="clear" w:color="auto" w:fill="auto"/>
            <w:noWrap/>
            <w:vAlign w:val="bottom"/>
          </w:tcPr>
          <w:p w14:paraId="6EE6AB79" w14:textId="77777777" w:rsidR="003F7E2C" w:rsidRDefault="003F7E2C" w:rsidP="00BE28D4">
            <w:pPr>
              <w:pStyle w:val="tabletext11"/>
              <w:jc w:val="center"/>
              <w:rPr>
                <w:ins w:id="23953" w:author="Author"/>
              </w:rPr>
            </w:pPr>
            <w:ins w:id="23954" w:author="Author">
              <w:r>
                <w:t>0.62</w:t>
              </w:r>
            </w:ins>
          </w:p>
        </w:tc>
        <w:tc>
          <w:tcPr>
            <w:tcW w:w="400" w:type="dxa"/>
            <w:tcBorders>
              <w:bottom w:val="single" w:sz="4" w:space="0" w:color="auto"/>
            </w:tcBorders>
            <w:shd w:val="clear" w:color="auto" w:fill="auto"/>
            <w:noWrap/>
            <w:vAlign w:val="bottom"/>
          </w:tcPr>
          <w:p w14:paraId="224D20E8" w14:textId="77777777" w:rsidR="003F7E2C" w:rsidRDefault="003F7E2C" w:rsidP="00BE28D4">
            <w:pPr>
              <w:pStyle w:val="tabletext11"/>
              <w:jc w:val="center"/>
              <w:rPr>
                <w:ins w:id="23955" w:author="Author"/>
              </w:rPr>
            </w:pPr>
            <w:ins w:id="23956" w:author="Author">
              <w:r>
                <w:t>0.59</w:t>
              </w:r>
            </w:ins>
          </w:p>
        </w:tc>
        <w:tc>
          <w:tcPr>
            <w:tcW w:w="400" w:type="dxa"/>
            <w:tcBorders>
              <w:bottom w:val="single" w:sz="4" w:space="0" w:color="auto"/>
            </w:tcBorders>
            <w:shd w:val="clear" w:color="auto" w:fill="auto"/>
            <w:noWrap/>
            <w:vAlign w:val="bottom"/>
          </w:tcPr>
          <w:p w14:paraId="03F41B5C" w14:textId="77777777" w:rsidR="003F7E2C" w:rsidRDefault="003F7E2C" w:rsidP="00BE28D4">
            <w:pPr>
              <w:pStyle w:val="tabletext11"/>
              <w:jc w:val="center"/>
              <w:rPr>
                <w:ins w:id="23957" w:author="Author"/>
              </w:rPr>
            </w:pPr>
            <w:ins w:id="23958" w:author="Author">
              <w:r>
                <w:t>0.56</w:t>
              </w:r>
            </w:ins>
          </w:p>
        </w:tc>
        <w:tc>
          <w:tcPr>
            <w:tcW w:w="400" w:type="dxa"/>
            <w:tcBorders>
              <w:bottom w:val="single" w:sz="4" w:space="0" w:color="auto"/>
            </w:tcBorders>
            <w:shd w:val="clear" w:color="auto" w:fill="auto"/>
            <w:noWrap/>
            <w:vAlign w:val="bottom"/>
          </w:tcPr>
          <w:p w14:paraId="46CA38F1" w14:textId="77777777" w:rsidR="003F7E2C" w:rsidRDefault="003F7E2C" w:rsidP="00BE28D4">
            <w:pPr>
              <w:pStyle w:val="tabletext11"/>
              <w:jc w:val="center"/>
              <w:rPr>
                <w:ins w:id="23959" w:author="Author"/>
              </w:rPr>
            </w:pPr>
            <w:ins w:id="23960" w:author="Author">
              <w:r>
                <w:t>0.53</w:t>
              </w:r>
            </w:ins>
          </w:p>
        </w:tc>
        <w:tc>
          <w:tcPr>
            <w:tcW w:w="400" w:type="dxa"/>
            <w:tcBorders>
              <w:bottom w:val="single" w:sz="4" w:space="0" w:color="auto"/>
            </w:tcBorders>
            <w:shd w:val="clear" w:color="auto" w:fill="auto"/>
            <w:noWrap/>
            <w:vAlign w:val="bottom"/>
          </w:tcPr>
          <w:p w14:paraId="56F748F2" w14:textId="77777777" w:rsidR="003F7E2C" w:rsidRDefault="003F7E2C" w:rsidP="00BE28D4">
            <w:pPr>
              <w:pStyle w:val="tabletext11"/>
              <w:jc w:val="center"/>
              <w:rPr>
                <w:ins w:id="23961" w:author="Author"/>
              </w:rPr>
            </w:pPr>
            <w:ins w:id="23962" w:author="Author">
              <w:r>
                <w:t>0.50</w:t>
              </w:r>
            </w:ins>
          </w:p>
        </w:tc>
        <w:tc>
          <w:tcPr>
            <w:tcW w:w="400" w:type="dxa"/>
            <w:tcBorders>
              <w:bottom w:val="single" w:sz="4" w:space="0" w:color="auto"/>
            </w:tcBorders>
            <w:shd w:val="clear" w:color="auto" w:fill="auto"/>
            <w:noWrap/>
            <w:vAlign w:val="bottom"/>
          </w:tcPr>
          <w:p w14:paraId="67B64C1F" w14:textId="77777777" w:rsidR="003F7E2C" w:rsidRDefault="003F7E2C" w:rsidP="00BE28D4">
            <w:pPr>
              <w:pStyle w:val="tabletext11"/>
              <w:jc w:val="center"/>
              <w:rPr>
                <w:ins w:id="23963" w:author="Author"/>
              </w:rPr>
            </w:pPr>
            <w:ins w:id="23964" w:author="Author">
              <w:r>
                <w:t>0.48</w:t>
              </w:r>
            </w:ins>
          </w:p>
        </w:tc>
        <w:tc>
          <w:tcPr>
            <w:tcW w:w="400" w:type="dxa"/>
            <w:tcBorders>
              <w:bottom w:val="single" w:sz="4" w:space="0" w:color="auto"/>
            </w:tcBorders>
            <w:shd w:val="clear" w:color="auto" w:fill="auto"/>
            <w:noWrap/>
            <w:vAlign w:val="bottom"/>
          </w:tcPr>
          <w:p w14:paraId="579323CB" w14:textId="77777777" w:rsidR="003F7E2C" w:rsidRDefault="003F7E2C" w:rsidP="00BE28D4">
            <w:pPr>
              <w:pStyle w:val="tabletext11"/>
              <w:jc w:val="center"/>
              <w:rPr>
                <w:ins w:id="23965" w:author="Author"/>
              </w:rPr>
            </w:pPr>
            <w:ins w:id="23966" w:author="Author">
              <w:r>
                <w:t>0.46</w:t>
              </w:r>
            </w:ins>
          </w:p>
        </w:tc>
        <w:tc>
          <w:tcPr>
            <w:tcW w:w="400" w:type="dxa"/>
            <w:tcBorders>
              <w:bottom w:val="single" w:sz="4" w:space="0" w:color="auto"/>
            </w:tcBorders>
            <w:shd w:val="clear" w:color="auto" w:fill="auto"/>
            <w:noWrap/>
            <w:vAlign w:val="bottom"/>
          </w:tcPr>
          <w:p w14:paraId="42D0F71E" w14:textId="77777777" w:rsidR="003F7E2C" w:rsidRDefault="003F7E2C" w:rsidP="00BE28D4">
            <w:pPr>
              <w:pStyle w:val="tabletext11"/>
              <w:jc w:val="center"/>
              <w:rPr>
                <w:ins w:id="23967" w:author="Author"/>
              </w:rPr>
            </w:pPr>
            <w:ins w:id="23968" w:author="Author">
              <w:r>
                <w:t>0.44</w:t>
              </w:r>
            </w:ins>
          </w:p>
        </w:tc>
        <w:tc>
          <w:tcPr>
            <w:tcW w:w="400" w:type="dxa"/>
            <w:tcBorders>
              <w:bottom w:val="single" w:sz="4" w:space="0" w:color="auto"/>
            </w:tcBorders>
            <w:shd w:val="clear" w:color="auto" w:fill="auto"/>
            <w:noWrap/>
            <w:vAlign w:val="bottom"/>
          </w:tcPr>
          <w:p w14:paraId="65A5019A" w14:textId="77777777" w:rsidR="003F7E2C" w:rsidRDefault="003F7E2C" w:rsidP="00BE28D4">
            <w:pPr>
              <w:pStyle w:val="tabletext11"/>
              <w:jc w:val="center"/>
              <w:rPr>
                <w:ins w:id="23969" w:author="Author"/>
              </w:rPr>
            </w:pPr>
            <w:ins w:id="23970" w:author="Author">
              <w:r>
                <w:t>0.42</w:t>
              </w:r>
            </w:ins>
          </w:p>
        </w:tc>
        <w:tc>
          <w:tcPr>
            <w:tcW w:w="400" w:type="dxa"/>
            <w:tcBorders>
              <w:bottom w:val="single" w:sz="4" w:space="0" w:color="auto"/>
            </w:tcBorders>
            <w:shd w:val="clear" w:color="auto" w:fill="auto"/>
            <w:noWrap/>
            <w:vAlign w:val="bottom"/>
          </w:tcPr>
          <w:p w14:paraId="063B6AA2" w14:textId="77777777" w:rsidR="003F7E2C" w:rsidRDefault="003F7E2C" w:rsidP="00BE28D4">
            <w:pPr>
              <w:pStyle w:val="tabletext11"/>
              <w:jc w:val="center"/>
              <w:rPr>
                <w:ins w:id="23971" w:author="Author"/>
              </w:rPr>
            </w:pPr>
            <w:ins w:id="23972" w:author="Author">
              <w:r>
                <w:t>0.40</w:t>
              </w:r>
            </w:ins>
          </w:p>
        </w:tc>
        <w:tc>
          <w:tcPr>
            <w:tcW w:w="400" w:type="dxa"/>
            <w:tcBorders>
              <w:bottom w:val="single" w:sz="4" w:space="0" w:color="auto"/>
            </w:tcBorders>
            <w:shd w:val="clear" w:color="auto" w:fill="auto"/>
            <w:noWrap/>
            <w:vAlign w:val="bottom"/>
          </w:tcPr>
          <w:p w14:paraId="30767BBB" w14:textId="77777777" w:rsidR="003F7E2C" w:rsidRDefault="003F7E2C" w:rsidP="00BE28D4">
            <w:pPr>
              <w:pStyle w:val="tabletext11"/>
              <w:jc w:val="center"/>
              <w:rPr>
                <w:ins w:id="23973" w:author="Author"/>
              </w:rPr>
            </w:pPr>
            <w:ins w:id="23974" w:author="Author">
              <w:r>
                <w:t>0.39</w:t>
              </w:r>
            </w:ins>
          </w:p>
        </w:tc>
        <w:tc>
          <w:tcPr>
            <w:tcW w:w="400" w:type="dxa"/>
            <w:tcBorders>
              <w:bottom w:val="single" w:sz="4" w:space="0" w:color="auto"/>
            </w:tcBorders>
            <w:shd w:val="clear" w:color="auto" w:fill="auto"/>
            <w:noWrap/>
            <w:vAlign w:val="bottom"/>
          </w:tcPr>
          <w:p w14:paraId="4C757539" w14:textId="77777777" w:rsidR="003F7E2C" w:rsidRDefault="003F7E2C" w:rsidP="00BE28D4">
            <w:pPr>
              <w:pStyle w:val="tabletext11"/>
              <w:jc w:val="center"/>
              <w:rPr>
                <w:ins w:id="23975" w:author="Author"/>
              </w:rPr>
            </w:pPr>
            <w:ins w:id="23976" w:author="Author">
              <w:r>
                <w:t>0.37</w:t>
              </w:r>
            </w:ins>
          </w:p>
        </w:tc>
        <w:tc>
          <w:tcPr>
            <w:tcW w:w="400" w:type="dxa"/>
            <w:tcBorders>
              <w:bottom w:val="single" w:sz="4" w:space="0" w:color="auto"/>
            </w:tcBorders>
            <w:shd w:val="clear" w:color="auto" w:fill="auto"/>
            <w:noWrap/>
            <w:vAlign w:val="bottom"/>
          </w:tcPr>
          <w:p w14:paraId="511EDFB3" w14:textId="77777777" w:rsidR="003F7E2C" w:rsidRDefault="003F7E2C" w:rsidP="00BE28D4">
            <w:pPr>
              <w:pStyle w:val="tabletext11"/>
              <w:jc w:val="center"/>
              <w:rPr>
                <w:ins w:id="23977" w:author="Author"/>
              </w:rPr>
            </w:pPr>
            <w:ins w:id="23978" w:author="Author">
              <w:r>
                <w:t>0.36</w:t>
              </w:r>
            </w:ins>
          </w:p>
        </w:tc>
        <w:tc>
          <w:tcPr>
            <w:tcW w:w="400" w:type="dxa"/>
            <w:tcBorders>
              <w:bottom w:val="single" w:sz="4" w:space="0" w:color="auto"/>
            </w:tcBorders>
            <w:shd w:val="clear" w:color="auto" w:fill="auto"/>
            <w:noWrap/>
            <w:vAlign w:val="bottom"/>
          </w:tcPr>
          <w:p w14:paraId="2878C79F" w14:textId="77777777" w:rsidR="003F7E2C" w:rsidRDefault="003F7E2C" w:rsidP="00BE28D4">
            <w:pPr>
              <w:pStyle w:val="tabletext11"/>
              <w:jc w:val="center"/>
              <w:rPr>
                <w:ins w:id="23979" w:author="Author"/>
              </w:rPr>
            </w:pPr>
            <w:ins w:id="23980" w:author="Author">
              <w:r>
                <w:t>0.34</w:t>
              </w:r>
            </w:ins>
          </w:p>
        </w:tc>
        <w:tc>
          <w:tcPr>
            <w:tcW w:w="400" w:type="dxa"/>
            <w:tcBorders>
              <w:bottom w:val="single" w:sz="4" w:space="0" w:color="auto"/>
            </w:tcBorders>
            <w:shd w:val="clear" w:color="auto" w:fill="auto"/>
            <w:noWrap/>
            <w:vAlign w:val="bottom"/>
          </w:tcPr>
          <w:p w14:paraId="3C8EE053" w14:textId="77777777" w:rsidR="003F7E2C" w:rsidRDefault="003F7E2C" w:rsidP="00BE28D4">
            <w:pPr>
              <w:pStyle w:val="tabletext11"/>
              <w:jc w:val="center"/>
              <w:rPr>
                <w:ins w:id="23981" w:author="Author"/>
              </w:rPr>
            </w:pPr>
            <w:ins w:id="23982" w:author="Author">
              <w:r>
                <w:t>0.33</w:t>
              </w:r>
            </w:ins>
          </w:p>
        </w:tc>
        <w:tc>
          <w:tcPr>
            <w:tcW w:w="400" w:type="dxa"/>
            <w:tcBorders>
              <w:bottom w:val="single" w:sz="4" w:space="0" w:color="auto"/>
            </w:tcBorders>
            <w:shd w:val="clear" w:color="auto" w:fill="auto"/>
            <w:noWrap/>
            <w:vAlign w:val="bottom"/>
          </w:tcPr>
          <w:p w14:paraId="5040A785" w14:textId="77777777" w:rsidR="003F7E2C" w:rsidRDefault="003F7E2C" w:rsidP="00BE28D4">
            <w:pPr>
              <w:pStyle w:val="tabletext11"/>
              <w:jc w:val="center"/>
              <w:rPr>
                <w:ins w:id="23983" w:author="Author"/>
              </w:rPr>
            </w:pPr>
            <w:ins w:id="23984" w:author="Author">
              <w:r>
                <w:t>0.32</w:t>
              </w:r>
            </w:ins>
          </w:p>
        </w:tc>
        <w:tc>
          <w:tcPr>
            <w:tcW w:w="400" w:type="dxa"/>
            <w:tcBorders>
              <w:bottom w:val="single" w:sz="4" w:space="0" w:color="auto"/>
            </w:tcBorders>
            <w:shd w:val="clear" w:color="auto" w:fill="auto"/>
            <w:noWrap/>
            <w:vAlign w:val="bottom"/>
          </w:tcPr>
          <w:p w14:paraId="5B676B36" w14:textId="77777777" w:rsidR="003F7E2C" w:rsidRDefault="003F7E2C" w:rsidP="00BE28D4">
            <w:pPr>
              <w:pStyle w:val="tabletext11"/>
              <w:jc w:val="center"/>
              <w:rPr>
                <w:ins w:id="23985" w:author="Author"/>
              </w:rPr>
            </w:pPr>
            <w:ins w:id="23986" w:author="Author">
              <w:r>
                <w:t>0.30</w:t>
              </w:r>
            </w:ins>
          </w:p>
        </w:tc>
        <w:tc>
          <w:tcPr>
            <w:tcW w:w="440" w:type="dxa"/>
            <w:tcBorders>
              <w:bottom w:val="single" w:sz="4" w:space="0" w:color="auto"/>
            </w:tcBorders>
            <w:shd w:val="clear" w:color="auto" w:fill="auto"/>
            <w:noWrap/>
            <w:vAlign w:val="bottom"/>
          </w:tcPr>
          <w:p w14:paraId="2988E4EA" w14:textId="77777777" w:rsidR="003F7E2C" w:rsidRDefault="003F7E2C" w:rsidP="00BE28D4">
            <w:pPr>
              <w:pStyle w:val="tabletext11"/>
              <w:jc w:val="center"/>
              <w:rPr>
                <w:ins w:id="23987" w:author="Author"/>
              </w:rPr>
            </w:pPr>
            <w:ins w:id="23988" w:author="Author">
              <w:r>
                <w:t>0.29</w:t>
              </w:r>
            </w:ins>
          </w:p>
        </w:tc>
        <w:tc>
          <w:tcPr>
            <w:tcW w:w="400" w:type="dxa"/>
            <w:tcBorders>
              <w:bottom w:val="single" w:sz="4" w:space="0" w:color="auto"/>
            </w:tcBorders>
            <w:shd w:val="clear" w:color="auto" w:fill="auto"/>
            <w:noWrap/>
            <w:vAlign w:val="bottom"/>
          </w:tcPr>
          <w:p w14:paraId="03C2A6E0" w14:textId="77777777" w:rsidR="003F7E2C" w:rsidRDefault="003F7E2C" w:rsidP="00BE28D4">
            <w:pPr>
              <w:pStyle w:val="tabletext11"/>
              <w:jc w:val="center"/>
              <w:rPr>
                <w:ins w:id="23989" w:author="Author"/>
              </w:rPr>
            </w:pPr>
            <w:ins w:id="23990" w:author="Author">
              <w:r>
                <w:t>0.28</w:t>
              </w:r>
            </w:ins>
          </w:p>
        </w:tc>
        <w:tc>
          <w:tcPr>
            <w:tcW w:w="400" w:type="dxa"/>
            <w:tcBorders>
              <w:bottom w:val="single" w:sz="4" w:space="0" w:color="auto"/>
            </w:tcBorders>
            <w:shd w:val="clear" w:color="auto" w:fill="auto"/>
            <w:noWrap/>
            <w:vAlign w:val="bottom"/>
          </w:tcPr>
          <w:p w14:paraId="5D8885E3" w14:textId="77777777" w:rsidR="003F7E2C" w:rsidRDefault="003F7E2C" w:rsidP="00BE28D4">
            <w:pPr>
              <w:pStyle w:val="tabletext11"/>
              <w:jc w:val="center"/>
              <w:rPr>
                <w:ins w:id="23991" w:author="Author"/>
              </w:rPr>
            </w:pPr>
            <w:ins w:id="23992" w:author="Author">
              <w:r>
                <w:t>0.27</w:t>
              </w:r>
            </w:ins>
          </w:p>
        </w:tc>
        <w:tc>
          <w:tcPr>
            <w:tcW w:w="400" w:type="dxa"/>
            <w:tcBorders>
              <w:bottom w:val="single" w:sz="4" w:space="0" w:color="auto"/>
            </w:tcBorders>
            <w:shd w:val="clear" w:color="auto" w:fill="auto"/>
            <w:noWrap/>
            <w:vAlign w:val="bottom"/>
          </w:tcPr>
          <w:p w14:paraId="59853D3D" w14:textId="77777777" w:rsidR="003F7E2C" w:rsidRDefault="003F7E2C" w:rsidP="00BE28D4">
            <w:pPr>
              <w:pStyle w:val="tabletext11"/>
              <w:jc w:val="center"/>
              <w:rPr>
                <w:ins w:id="23993" w:author="Author"/>
              </w:rPr>
            </w:pPr>
            <w:ins w:id="23994" w:author="Author">
              <w:r>
                <w:t>0.26</w:t>
              </w:r>
            </w:ins>
          </w:p>
        </w:tc>
        <w:tc>
          <w:tcPr>
            <w:tcW w:w="400" w:type="dxa"/>
            <w:tcBorders>
              <w:bottom w:val="single" w:sz="4" w:space="0" w:color="auto"/>
            </w:tcBorders>
            <w:shd w:val="clear" w:color="auto" w:fill="auto"/>
            <w:noWrap/>
            <w:vAlign w:val="bottom"/>
          </w:tcPr>
          <w:p w14:paraId="678B3CF3" w14:textId="77777777" w:rsidR="003F7E2C" w:rsidRDefault="003F7E2C" w:rsidP="00BE28D4">
            <w:pPr>
              <w:pStyle w:val="tabletext11"/>
              <w:jc w:val="center"/>
              <w:rPr>
                <w:ins w:id="23995" w:author="Author"/>
              </w:rPr>
            </w:pPr>
            <w:ins w:id="23996" w:author="Author">
              <w:r>
                <w:t>0.25</w:t>
              </w:r>
            </w:ins>
          </w:p>
        </w:tc>
        <w:tc>
          <w:tcPr>
            <w:tcW w:w="460" w:type="dxa"/>
            <w:tcBorders>
              <w:bottom w:val="single" w:sz="4" w:space="0" w:color="auto"/>
            </w:tcBorders>
            <w:shd w:val="clear" w:color="auto" w:fill="auto"/>
            <w:noWrap/>
            <w:vAlign w:val="bottom"/>
          </w:tcPr>
          <w:p w14:paraId="63AE36C7" w14:textId="77777777" w:rsidR="003F7E2C" w:rsidRDefault="003F7E2C" w:rsidP="00BE28D4">
            <w:pPr>
              <w:pStyle w:val="tabletext11"/>
              <w:jc w:val="center"/>
              <w:rPr>
                <w:ins w:id="23997" w:author="Author"/>
              </w:rPr>
            </w:pPr>
            <w:ins w:id="23998" w:author="Author">
              <w:r>
                <w:t>0.24</w:t>
              </w:r>
            </w:ins>
          </w:p>
        </w:tc>
      </w:tr>
      <w:tr w:rsidR="003F7E2C" w14:paraId="482C77EF" w14:textId="77777777" w:rsidTr="00EE1A0A">
        <w:trPr>
          <w:trHeight w:val="190"/>
          <w:ins w:id="23999" w:author="Author"/>
        </w:trPr>
        <w:tc>
          <w:tcPr>
            <w:tcW w:w="200" w:type="dxa"/>
            <w:tcBorders>
              <w:bottom w:val="single" w:sz="4" w:space="0" w:color="auto"/>
              <w:right w:val="nil"/>
            </w:tcBorders>
            <w:shd w:val="clear" w:color="auto" w:fill="auto"/>
            <w:vAlign w:val="bottom"/>
          </w:tcPr>
          <w:p w14:paraId="7DB4CA02" w14:textId="77777777" w:rsidR="003F7E2C" w:rsidRPr="00003565" w:rsidRDefault="003F7E2C" w:rsidP="00BE28D4">
            <w:pPr>
              <w:pStyle w:val="tabletext11"/>
              <w:jc w:val="right"/>
              <w:rPr>
                <w:ins w:id="24000" w:author="Author"/>
              </w:rPr>
            </w:pPr>
          </w:p>
        </w:tc>
        <w:tc>
          <w:tcPr>
            <w:tcW w:w="1580" w:type="dxa"/>
            <w:tcBorders>
              <w:left w:val="nil"/>
              <w:bottom w:val="single" w:sz="4" w:space="0" w:color="auto"/>
            </w:tcBorders>
            <w:shd w:val="clear" w:color="auto" w:fill="auto"/>
            <w:vAlign w:val="bottom"/>
          </w:tcPr>
          <w:p w14:paraId="1BB6A4D1" w14:textId="77777777" w:rsidR="003F7E2C" w:rsidRPr="00003565" w:rsidRDefault="003F7E2C" w:rsidP="00BE28D4">
            <w:pPr>
              <w:pStyle w:val="tabletext11"/>
              <w:tabs>
                <w:tab w:val="decimal" w:pos="640"/>
              </w:tabs>
              <w:rPr>
                <w:ins w:id="24001" w:author="Author"/>
              </w:rPr>
            </w:pPr>
            <w:ins w:id="24002" w:author="Author">
              <w:r w:rsidRPr="00F10C49">
                <w:t>18,000 to 19,999</w:t>
              </w:r>
            </w:ins>
          </w:p>
        </w:tc>
        <w:tc>
          <w:tcPr>
            <w:tcW w:w="680" w:type="dxa"/>
            <w:tcBorders>
              <w:bottom w:val="single" w:sz="4" w:space="0" w:color="auto"/>
            </w:tcBorders>
            <w:shd w:val="clear" w:color="auto" w:fill="auto"/>
            <w:noWrap/>
            <w:vAlign w:val="bottom"/>
          </w:tcPr>
          <w:p w14:paraId="48DDA397" w14:textId="77777777" w:rsidR="003F7E2C" w:rsidRDefault="003F7E2C" w:rsidP="00BE28D4">
            <w:pPr>
              <w:pStyle w:val="tabletext11"/>
              <w:jc w:val="center"/>
              <w:rPr>
                <w:ins w:id="24003" w:author="Author"/>
              </w:rPr>
            </w:pPr>
            <w:ins w:id="24004" w:author="Author">
              <w:r>
                <w:t>0.81</w:t>
              </w:r>
            </w:ins>
          </w:p>
        </w:tc>
        <w:tc>
          <w:tcPr>
            <w:tcW w:w="900" w:type="dxa"/>
            <w:tcBorders>
              <w:bottom w:val="single" w:sz="4" w:space="0" w:color="auto"/>
            </w:tcBorders>
            <w:shd w:val="clear" w:color="auto" w:fill="auto"/>
            <w:noWrap/>
            <w:vAlign w:val="bottom"/>
          </w:tcPr>
          <w:p w14:paraId="79D9C480" w14:textId="77777777" w:rsidR="003F7E2C" w:rsidRDefault="003F7E2C" w:rsidP="00BE28D4">
            <w:pPr>
              <w:pStyle w:val="tabletext11"/>
              <w:jc w:val="center"/>
              <w:rPr>
                <w:ins w:id="24005" w:author="Author"/>
              </w:rPr>
            </w:pPr>
            <w:ins w:id="24006" w:author="Author">
              <w:r>
                <w:t>0.81</w:t>
              </w:r>
            </w:ins>
          </w:p>
        </w:tc>
        <w:tc>
          <w:tcPr>
            <w:tcW w:w="400" w:type="dxa"/>
            <w:tcBorders>
              <w:bottom w:val="single" w:sz="4" w:space="0" w:color="auto"/>
            </w:tcBorders>
            <w:shd w:val="clear" w:color="auto" w:fill="auto"/>
            <w:noWrap/>
            <w:vAlign w:val="bottom"/>
          </w:tcPr>
          <w:p w14:paraId="32544AE0" w14:textId="77777777" w:rsidR="003F7E2C" w:rsidRDefault="003F7E2C" w:rsidP="00BE28D4">
            <w:pPr>
              <w:pStyle w:val="tabletext11"/>
              <w:jc w:val="center"/>
              <w:rPr>
                <w:ins w:id="24007" w:author="Author"/>
              </w:rPr>
            </w:pPr>
            <w:ins w:id="24008" w:author="Author">
              <w:r>
                <w:t>0.81</w:t>
              </w:r>
            </w:ins>
          </w:p>
        </w:tc>
        <w:tc>
          <w:tcPr>
            <w:tcW w:w="400" w:type="dxa"/>
            <w:tcBorders>
              <w:bottom w:val="single" w:sz="4" w:space="0" w:color="auto"/>
            </w:tcBorders>
            <w:shd w:val="clear" w:color="auto" w:fill="auto"/>
            <w:noWrap/>
            <w:vAlign w:val="bottom"/>
          </w:tcPr>
          <w:p w14:paraId="66C94E43" w14:textId="77777777" w:rsidR="003F7E2C" w:rsidRDefault="003F7E2C" w:rsidP="00BE28D4">
            <w:pPr>
              <w:pStyle w:val="tabletext11"/>
              <w:jc w:val="center"/>
              <w:rPr>
                <w:ins w:id="24009" w:author="Author"/>
              </w:rPr>
            </w:pPr>
            <w:ins w:id="24010" w:author="Author">
              <w:r>
                <w:t>0.77</w:t>
              </w:r>
            </w:ins>
          </w:p>
        </w:tc>
        <w:tc>
          <w:tcPr>
            <w:tcW w:w="400" w:type="dxa"/>
            <w:tcBorders>
              <w:bottom w:val="single" w:sz="4" w:space="0" w:color="auto"/>
            </w:tcBorders>
            <w:shd w:val="clear" w:color="auto" w:fill="auto"/>
            <w:noWrap/>
            <w:vAlign w:val="bottom"/>
          </w:tcPr>
          <w:p w14:paraId="53CC46D7" w14:textId="77777777" w:rsidR="003F7E2C" w:rsidRDefault="003F7E2C" w:rsidP="00BE28D4">
            <w:pPr>
              <w:pStyle w:val="tabletext11"/>
              <w:jc w:val="center"/>
              <w:rPr>
                <w:ins w:id="24011" w:author="Author"/>
              </w:rPr>
            </w:pPr>
            <w:ins w:id="24012" w:author="Author">
              <w:r>
                <w:t>0.73</w:t>
              </w:r>
            </w:ins>
          </w:p>
        </w:tc>
        <w:tc>
          <w:tcPr>
            <w:tcW w:w="400" w:type="dxa"/>
            <w:tcBorders>
              <w:bottom w:val="single" w:sz="4" w:space="0" w:color="auto"/>
            </w:tcBorders>
            <w:shd w:val="clear" w:color="auto" w:fill="auto"/>
            <w:noWrap/>
            <w:vAlign w:val="bottom"/>
          </w:tcPr>
          <w:p w14:paraId="5EC69286" w14:textId="77777777" w:rsidR="003F7E2C" w:rsidRDefault="003F7E2C" w:rsidP="00BE28D4">
            <w:pPr>
              <w:pStyle w:val="tabletext11"/>
              <w:jc w:val="center"/>
              <w:rPr>
                <w:ins w:id="24013" w:author="Author"/>
              </w:rPr>
            </w:pPr>
            <w:ins w:id="24014" w:author="Author">
              <w:r>
                <w:t>0.66</w:t>
              </w:r>
            </w:ins>
          </w:p>
        </w:tc>
        <w:tc>
          <w:tcPr>
            <w:tcW w:w="400" w:type="dxa"/>
            <w:tcBorders>
              <w:bottom w:val="single" w:sz="4" w:space="0" w:color="auto"/>
            </w:tcBorders>
            <w:shd w:val="clear" w:color="auto" w:fill="auto"/>
            <w:noWrap/>
            <w:vAlign w:val="bottom"/>
          </w:tcPr>
          <w:p w14:paraId="02F01884" w14:textId="77777777" w:rsidR="003F7E2C" w:rsidRDefault="003F7E2C" w:rsidP="00BE28D4">
            <w:pPr>
              <w:pStyle w:val="tabletext11"/>
              <w:jc w:val="center"/>
              <w:rPr>
                <w:ins w:id="24015" w:author="Author"/>
              </w:rPr>
            </w:pPr>
            <w:ins w:id="24016" w:author="Author">
              <w:r>
                <w:t>0.63</w:t>
              </w:r>
            </w:ins>
          </w:p>
        </w:tc>
        <w:tc>
          <w:tcPr>
            <w:tcW w:w="400" w:type="dxa"/>
            <w:tcBorders>
              <w:bottom w:val="single" w:sz="4" w:space="0" w:color="auto"/>
            </w:tcBorders>
            <w:shd w:val="clear" w:color="auto" w:fill="auto"/>
            <w:noWrap/>
            <w:vAlign w:val="bottom"/>
          </w:tcPr>
          <w:p w14:paraId="4FE940C4" w14:textId="77777777" w:rsidR="003F7E2C" w:rsidRDefault="003F7E2C" w:rsidP="00BE28D4">
            <w:pPr>
              <w:pStyle w:val="tabletext11"/>
              <w:jc w:val="center"/>
              <w:rPr>
                <w:ins w:id="24017" w:author="Author"/>
              </w:rPr>
            </w:pPr>
            <w:ins w:id="24018" w:author="Author">
              <w:r>
                <w:t>0.60</w:t>
              </w:r>
            </w:ins>
          </w:p>
        </w:tc>
        <w:tc>
          <w:tcPr>
            <w:tcW w:w="400" w:type="dxa"/>
            <w:tcBorders>
              <w:bottom w:val="single" w:sz="4" w:space="0" w:color="auto"/>
            </w:tcBorders>
            <w:shd w:val="clear" w:color="auto" w:fill="auto"/>
            <w:noWrap/>
            <w:vAlign w:val="bottom"/>
          </w:tcPr>
          <w:p w14:paraId="42667D9E" w14:textId="77777777" w:rsidR="003F7E2C" w:rsidRDefault="003F7E2C" w:rsidP="00BE28D4">
            <w:pPr>
              <w:pStyle w:val="tabletext11"/>
              <w:jc w:val="center"/>
              <w:rPr>
                <w:ins w:id="24019" w:author="Author"/>
              </w:rPr>
            </w:pPr>
            <w:ins w:id="24020" w:author="Author">
              <w:r>
                <w:t>0.57</w:t>
              </w:r>
            </w:ins>
          </w:p>
        </w:tc>
        <w:tc>
          <w:tcPr>
            <w:tcW w:w="400" w:type="dxa"/>
            <w:tcBorders>
              <w:bottom w:val="single" w:sz="4" w:space="0" w:color="auto"/>
            </w:tcBorders>
            <w:shd w:val="clear" w:color="auto" w:fill="auto"/>
            <w:noWrap/>
            <w:vAlign w:val="bottom"/>
          </w:tcPr>
          <w:p w14:paraId="70EDDBC8" w14:textId="77777777" w:rsidR="003F7E2C" w:rsidRDefault="003F7E2C" w:rsidP="00BE28D4">
            <w:pPr>
              <w:pStyle w:val="tabletext11"/>
              <w:jc w:val="center"/>
              <w:rPr>
                <w:ins w:id="24021" w:author="Author"/>
              </w:rPr>
            </w:pPr>
            <w:ins w:id="24022" w:author="Author">
              <w:r>
                <w:t>0.54</w:t>
              </w:r>
            </w:ins>
          </w:p>
        </w:tc>
        <w:tc>
          <w:tcPr>
            <w:tcW w:w="400" w:type="dxa"/>
            <w:tcBorders>
              <w:bottom w:val="single" w:sz="4" w:space="0" w:color="auto"/>
            </w:tcBorders>
            <w:shd w:val="clear" w:color="auto" w:fill="auto"/>
            <w:noWrap/>
            <w:vAlign w:val="bottom"/>
          </w:tcPr>
          <w:p w14:paraId="70156923" w14:textId="77777777" w:rsidR="003F7E2C" w:rsidRDefault="003F7E2C" w:rsidP="00BE28D4">
            <w:pPr>
              <w:pStyle w:val="tabletext11"/>
              <w:jc w:val="center"/>
              <w:rPr>
                <w:ins w:id="24023" w:author="Author"/>
              </w:rPr>
            </w:pPr>
            <w:ins w:id="24024" w:author="Author">
              <w:r>
                <w:t>0.51</w:t>
              </w:r>
            </w:ins>
          </w:p>
        </w:tc>
        <w:tc>
          <w:tcPr>
            <w:tcW w:w="400" w:type="dxa"/>
            <w:tcBorders>
              <w:bottom w:val="single" w:sz="4" w:space="0" w:color="auto"/>
            </w:tcBorders>
            <w:shd w:val="clear" w:color="auto" w:fill="auto"/>
            <w:noWrap/>
            <w:vAlign w:val="bottom"/>
          </w:tcPr>
          <w:p w14:paraId="006F49B2" w14:textId="77777777" w:rsidR="003F7E2C" w:rsidRDefault="003F7E2C" w:rsidP="00BE28D4">
            <w:pPr>
              <w:pStyle w:val="tabletext11"/>
              <w:jc w:val="center"/>
              <w:rPr>
                <w:ins w:id="24025" w:author="Author"/>
              </w:rPr>
            </w:pPr>
            <w:ins w:id="24026" w:author="Author">
              <w:r>
                <w:t>0.49</w:t>
              </w:r>
            </w:ins>
          </w:p>
        </w:tc>
        <w:tc>
          <w:tcPr>
            <w:tcW w:w="400" w:type="dxa"/>
            <w:tcBorders>
              <w:bottom w:val="single" w:sz="4" w:space="0" w:color="auto"/>
            </w:tcBorders>
            <w:shd w:val="clear" w:color="auto" w:fill="auto"/>
            <w:noWrap/>
            <w:vAlign w:val="bottom"/>
          </w:tcPr>
          <w:p w14:paraId="486AED62" w14:textId="77777777" w:rsidR="003F7E2C" w:rsidRDefault="003F7E2C" w:rsidP="00BE28D4">
            <w:pPr>
              <w:pStyle w:val="tabletext11"/>
              <w:jc w:val="center"/>
              <w:rPr>
                <w:ins w:id="24027" w:author="Author"/>
              </w:rPr>
            </w:pPr>
            <w:ins w:id="24028" w:author="Author">
              <w:r>
                <w:t>0.47</w:t>
              </w:r>
            </w:ins>
          </w:p>
        </w:tc>
        <w:tc>
          <w:tcPr>
            <w:tcW w:w="400" w:type="dxa"/>
            <w:tcBorders>
              <w:bottom w:val="single" w:sz="4" w:space="0" w:color="auto"/>
            </w:tcBorders>
            <w:shd w:val="clear" w:color="auto" w:fill="auto"/>
            <w:noWrap/>
            <w:vAlign w:val="bottom"/>
          </w:tcPr>
          <w:p w14:paraId="49219986" w14:textId="77777777" w:rsidR="003F7E2C" w:rsidRDefault="003F7E2C" w:rsidP="00BE28D4">
            <w:pPr>
              <w:pStyle w:val="tabletext11"/>
              <w:jc w:val="center"/>
              <w:rPr>
                <w:ins w:id="24029" w:author="Author"/>
              </w:rPr>
            </w:pPr>
            <w:ins w:id="24030" w:author="Author">
              <w:r>
                <w:t>0.45</w:t>
              </w:r>
            </w:ins>
          </w:p>
        </w:tc>
        <w:tc>
          <w:tcPr>
            <w:tcW w:w="400" w:type="dxa"/>
            <w:tcBorders>
              <w:bottom w:val="single" w:sz="4" w:space="0" w:color="auto"/>
            </w:tcBorders>
            <w:shd w:val="clear" w:color="auto" w:fill="auto"/>
            <w:noWrap/>
            <w:vAlign w:val="bottom"/>
          </w:tcPr>
          <w:p w14:paraId="290B9594" w14:textId="77777777" w:rsidR="003F7E2C" w:rsidRDefault="003F7E2C" w:rsidP="00BE28D4">
            <w:pPr>
              <w:pStyle w:val="tabletext11"/>
              <w:jc w:val="center"/>
              <w:rPr>
                <w:ins w:id="24031" w:author="Author"/>
              </w:rPr>
            </w:pPr>
            <w:ins w:id="24032" w:author="Author">
              <w:r>
                <w:t>0.43</w:t>
              </w:r>
            </w:ins>
          </w:p>
        </w:tc>
        <w:tc>
          <w:tcPr>
            <w:tcW w:w="400" w:type="dxa"/>
            <w:tcBorders>
              <w:bottom w:val="single" w:sz="4" w:space="0" w:color="auto"/>
            </w:tcBorders>
            <w:shd w:val="clear" w:color="auto" w:fill="auto"/>
            <w:noWrap/>
            <w:vAlign w:val="bottom"/>
          </w:tcPr>
          <w:p w14:paraId="3C7617D2" w14:textId="77777777" w:rsidR="003F7E2C" w:rsidRDefault="003F7E2C" w:rsidP="00BE28D4">
            <w:pPr>
              <w:pStyle w:val="tabletext11"/>
              <w:jc w:val="center"/>
              <w:rPr>
                <w:ins w:id="24033" w:author="Author"/>
              </w:rPr>
            </w:pPr>
            <w:ins w:id="24034" w:author="Author">
              <w:r>
                <w:t>0.41</w:t>
              </w:r>
            </w:ins>
          </w:p>
        </w:tc>
        <w:tc>
          <w:tcPr>
            <w:tcW w:w="400" w:type="dxa"/>
            <w:tcBorders>
              <w:bottom w:val="single" w:sz="4" w:space="0" w:color="auto"/>
            </w:tcBorders>
            <w:shd w:val="clear" w:color="auto" w:fill="auto"/>
            <w:noWrap/>
            <w:vAlign w:val="bottom"/>
          </w:tcPr>
          <w:p w14:paraId="197CB0F4" w14:textId="77777777" w:rsidR="003F7E2C" w:rsidRDefault="003F7E2C" w:rsidP="00BE28D4">
            <w:pPr>
              <w:pStyle w:val="tabletext11"/>
              <w:jc w:val="center"/>
              <w:rPr>
                <w:ins w:id="24035" w:author="Author"/>
              </w:rPr>
            </w:pPr>
            <w:ins w:id="24036" w:author="Author">
              <w:r>
                <w:t>0.40</w:t>
              </w:r>
            </w:ins>
          </w:p>
        </w:tc>
        <w:tc>
          <w:tcPr>
            <w:tcW w:w="400" w:type="dxa"/>
            <w:tcBorders>
              <w:bottom w:val="single" w:sz="4" w:space="0" w:color="auto"/>
            </w:tcBorders>
            <w:shd w:val="clear" w:color="auto" w:fill="auto"/>
            <w:noWrap/>
            <w:vAlign w:val="bottom"/>
          </w:tcPr>
          <w:p w14:paraId="5F9D3610" w14:textId="77777777" w:rsidR="003F7E2C" w:rsidRDefault="003F7E2C" w:rsidP="00BE28D4">
            <w:pPr>
              <w:pStyle w:val="tabletext11"/>
              <w:jc w:val="center"/>
              <w:rPr>
                <w:ins w:id="24037" w:author="Author"/>
              </w:rPr>
            </w:pPr>
            <w:ins w:id="24038" w:author="Author">
              <w:r>
                <w:t>0.38</w:t>
              </w:r>
            </w:ins>
          </w:p>
        </w:tc>
        <w:tc>
          <w:tcPr>
            <w:tcW w:w="400" w:type="dxa"/>
            <w:tcBorders>
              <w:bottom w:val="single" w:sz="4" w:space="0" w:color="auto"/>
            </w:tcBorders>
            <w:shd w:val="clear" w:color="auto" w:fill="auto"/>
            <w:noWrap/>
            <w:vAlign w:val="bottom"/>
          </w:tcPr>
          <w:p w14:paraId="2D2FF136" w14:textId="77777777" w:rsidR="003F7E2C" w:rsidRDefault="003F7E2C" w:rsidP="00BE28D4">
            <w:pPr>
              <w:pStyle w:val="tabletext11"/>
              <w:jc w:val="center"/>
              <w:rPr>
                <w:ins w:id="24039" w:author="Author"/>
              </w:rPr>
            </w:pPr>
            <w:ins w:id="24040" w:author="Author">
              <w:r>
                <w:t>0.37</w:t>
              </w:r>
            </w:ins>
          </w:p>
        </w:tc>
        <w:tc>
          <w:tcPr>
            <w:tcW w:w="400" w:type="dxa"/>
            <w:tcBorders>
              <w:bottom w:val="single" w:sz="4" w:space="0" w:color="auto"/>
            </w:tcBorders>
            <w:shd w:val="clear" w:color="auto" w:fill="auto"/>
            <w:noWrap/>
            <w:vAlign w:val="bottom"/>
          </w:tcPr>
          <w:p w14:paraId="23455F96" w14:textId="77777777" w:rsidR="003F7E2C" w:rsidRDefault="003F7E2C" w:rsidP="00BE28D4">
            <w:pPr>
              <w:pStyle w:val="tabletext11"/>
              <w:jc w:val="center"/>
              <w:rPr>
                <w:ins w:id="24041" w:author="Author"/>
              </w:rPr>
            </w:pPr>
            <w:ins w:id="24042" w:author="Author">
              <w:r>
                <w:t>0.35</w:t>
              </w:r>
            </w:ins>
          </w:p>
        </w:tc>
        <w:tc>
          <w:tcPr>
            <w:tcW w:w="400" w:type="dxa"/>
            <w:tcBorders>
              <w:bottom w:val="single" w:sz="4" w:space="0" w:color="auto"/>
            </w:tcBorders>
            <w:shd w:val="clear" w:color="auto" w:fill="auto"/>
            <w:noWrap/>
            <w:vAlign w:val="bottom"/>
          </w:tcPr>
          <w:p w14:paraId="3770D575" w14:textId="77777777" w:rsidR="003F7E2C" w:rsidRDefault="003F7E2C" w:rsidP="00BE28D4">
            <w:pPr>
              <w:pStyle w:val="tabletext11"/>
              <w:jc w:val="center"/>
              <w:rPr>
                <w:ins w:id="24043" w:author="Author"/>
              </w:rPr>
            </w:pPr>
            <w:ins w:id="24044" w:author="Author">
              <w:r>
                <w:t>0.34</w:t>
              </w:r>
            </w:ins>
          </w:p>
        </w:tc>
        <w:tc>
          <w:tcPr>
            <w:tcW w:w="400" w:type="dxa"/>
            <w:tcBorders>
              <w:bottom w:val="single" w:sz="4" w:space="0" w:color="auto"/>
            </w:tcBorders>
            <w:shd w:val="clear" w:color="auto" w:fill="auto"/>
            <w:noWrap/>
            <w:vAlign w:val="bottom"/>
          </w:tcPr>
          <w:p w14:paraId="7EB9CCC8" w14:textId="77777777" w:rsidR="003F7E2C" w:rsidRDefault="003F7E2C" w:rsidP="00BE28D4">
            <w:pPr>
              <w:pStyle w:val="tabletext11"/>
              <w:jc w:val="center"/>
              <w:rPr>
                <w:ins w:id="24045" w:author="Author"/>
              </w:rPr>
            </w:pPr>
            <w:ins w:id="24046" w:author="Author">
              <w:r>
                <w:t>0.32</w:t>
              </w:r>
            </w:ins>
          </w:p>
        </w:tc>
        <w:tc>
          <w:tcPr>
            <w:tcW w:w="440" w:type="dxa"/>
            <w:tcBorders>
              <w:bottom w:val="single" w:sz="4" w:space="0" w:color="auto"/>
            </w:tcBorders>
            <w:shd w:val="clear" w:color="auto" w:fill="auto"/>
            <w:noWrap/>
            <w:vAlign w:val="bottom"/>
          </w:tcPr>
          <w:p w14:paraId="38F20859" w14:textId="77777777" w:rsidR="003F7E2C" w:rsidRDefault="003F7E2C" w:rsidP="00BE28D4">
            <w:pPr>
              <w:pStyle w:val="tabletext11"/>
              <w:jc w:val="center"/>
              <w:rPr>
                <w:ins w:id="24047" w:author="Author"/>
              </w:rPr>
            </w:pPr>
            <w:ins w:id="24048" w:author="Author">
              <w:r>
                <w:t>0.31</w:t>
              </w:r>
            </w:ins>
          </w:p>
        </w:tc>
        <w:tc>
          <w:tcPr>
            <w:tcW w:w="400" w:type="dxa"/>
            <w:tcBorders>
              <w:bottom w:val="single" w:sz="4" w:space="0" w:color="auto"/>
            </w:tcBorders>
            <w:shd w:val="clear" w:color="auto" w:fill="auto"/>
            <w:noWrap/>
            <w:vAlign w:val="bottom"/>
          </w:tcPr>
          <w:p w14:paraId="38370331" w14:textId="77777777" w:rsidR="003F7E2C" w:rsidRDefault="003F7E2C" w:rsidP="00BE28D4">
            <w:pPr>
              <w:pStyle w:val="tabletext11"/>
              <w:jc w:val="center"/>
              <w:rPr>
                <w:ins w:id="24049" w:author="Author"/>
              </w:rPr>
            </w:pPr>
            <w:ins w:id="24050" w:author="Author">
              <w:r>
                <w:t>0.30</w:t>
              </w:r>
            </w:ins>
          </w:p>
        </w:tc>
        <w:tc>
          <w:tcPr>
            <w:tcW w:w="400" w:type="dxa"/>
            <w:tcBorders>
              <w:bottom w:val="single" w:sz="4" w:space="0" w:color="auto"/>
            </w:tcBorders>
            <w:shd w:val="clear" w:color="auto" w:fill="auto"/>
            <w:noWrap/>
            <w:vAlign w:val="bottom"/>
          </w:tcPr>
          <w:p w14:paraId="318245DE" w14:textId="77777777" w:rsidR="003F7E2C" w:rsidRDefault="003F7E2C" w:rsidP="00BE28D4">
            <w:pPr>
              <w:pStyle w:val="tabletext11"/>
              <w:jc w:val="center"/>
              <w:rPr>
                <w:ins w:id="24051" w:author="Author"/>
              </w:rPr>
            </w:pPr>
            <w:ins w:id="24052" w:author="Author">
              <w:r>
                <w:t>0.29</w:t>
              </w:r>
            </w:ins>
          </w:p>
        </w:tc>
        <w:tc>
          <w:tcPr>
            <w:tcW w:w="400" w:type="dxa"/>
            <w:tcBorders>
              <w:bottom w:val="single" w:sz="4" w:space="0" w:color="auto"/>
            </w:tcBorders>
            <w:shd w:val="clear" w:color="auto" w:fill="auto"/>
            <w:noWrap/>
            <w:vAlign w:val="bottom"/>
          </w:tcPr>
          <w:p w14:paraId="6DBF3208" w14:textId="77777777" w:rsidR="003F7E2C" w:rsidRDefault="003F7E2C" w:rsidP="00BE28D4">
            <w:pPr>
              <w:pStyle w:val="tabletext11"/>
              <w:jc w:val="center"/>
              <w:rPr>
                <w:ins w:id="24053" w:author="Author"/>
              </w:rPr>
            </w:pPr>
            <w:ins w:id="24054" w:author="Author">
              <w:r>
                <w:t>0.28</w:t>
              </w:r>
            </w:ins>
          </w:p>
        </w:tc>
        <w:tc>
          <w:tcPr>
            <w:tcW w:w="400" w:type="dxa"/>
            <w:tcBorders>
              <w:bottom w:val="single" w:sz="4" w:space="0" w:color="auto"/>
            </w:tcBorders>
            <w:shd w:val="clear" w:color="auto" w:fill="auto"/>
            <w:noWrap/>
            <w:vAlign w:val="bottom"/>
          </w:tcPr>
          <w:p w14:paraId="5AEF5BAF" w14:textId="77777777" w:rsidR="003F7E2C" w:rsidRDefault="003F7E2C" w:rsidP="00BE28D4">
            <w:pPr>
              <w:pStyle w:val="tabletext11"/>
              <w:jc w:val="center"/>
              <w:rPr>
                <w:ins w:id="24055" w:author="Author"/>
              </w:rPr>
            </w:pPr>
            <w:ins w:id="24056" w:author="Author">
              <w:r>
                <w:t>0.26</w:t>
              </w:r>
            </w:ins>
          </w:p>
        </w:tc>
        <w:tc>
          <w:tcPr>
            <w:tcW w:w="460" w:type="dxa"/>
            <w:tcBorders>
              <w:bottom w:val="single" w:sz="4" w:space="0" w:color="auto"/>
            </w:tcBorders>
            <w:shd w:val="clear" w:color="auto" w:fill="auto"/>
            <w:noWrap/>
            <w:vAlign w:val="bottom"/>
          </w:tcPr>
          <w:p w14:paraId="2B9D2F4D" w14:textId="77777777" w:rsidR="003F7E2C" w:rsidRDefault="003F7E2C" w:rsidP="00BE28D4">
            <w:pPr>
              <w:pStyle w:val="tabletext11"/>
              <w:jc w:val="center"/>
              <w:rPr>
                <w:ins w:id="24057" w:author="Author"/>
              </w:rPr>
            </w:pPr>
            <w:ins w:id="24058" w:author="Author">
              <w:r>
                <w:t>0.25</w:t>
              </w:r>
            </w:ins>
          </w:p>
        </w:tc>
      </w:tr>
      <w:tr w:rsidR="003F7E2C" w14:paraId="50D5E1E2" w14:textId="77777777" w:rsidTr="00EE1A0A">
        <w:trPr>
          <w:trHeight w:val="190"/>
          <w:ins w:id="24059" w:author="Author"/>
        </w:trPr>
        <w:tc>
          <w:tcPr>
            <w:tcW w:w="200" w:type="dxa"/>
            <w:tcBorders>
              <w:bottom w:val="single" w:sz="4" w:space="0" w:color="auto"/>
              <w:right w:val="nil"/>
            </w:tcBorders>
            <w:shd w:val="clear" w:color="auto" w:fill="auto"/>
            <w:vAlign w:val="bottom"/>
          </w:tcPr>
          <w:p w14:paraId="6D01F94B" w14:textId="77777777" w:rsidR="003F7E2C" w:rsidRPr="00003565" w:rsidRDefault="003F7E2C" w:rsidP="00BE28D4">
            <w:pPr>
              <w:pStyle w:val="tabletext11"/>
              <w:jc w:val="right"/>
              <w:rPr>
                <w:ins w:id="24060" w:author="Author"/>
              </w:rPr>
            </w:pPr>
          </w:p>
        </w:tc>
        <w:tc>
          <w:tcPr>
            <w:tcW w:w="1580" w:type="dxa"/>
            <w:tcBorders>
              <w:left w:val="nil"/>
              <w:bottom w:val="single" w:sz="4" w:space="0" w:color="auto"/>
            </w:tcBorders>
            <w:shd w:val="clear" w:color="auto" w:fill="auto"/>
            <w:vAlign w:val="bottom"/>
          </w:tcPr>
          <w:p w14:paraId="7FC59A8B" w14:textId="77777777" w:rsidR="003F7E2C" w:rsidRPr="00003565" w:rsidRDefault="003F7E2C" w:rsidP="00BE28D4">
            <w:pPr>
              <w:pStyle w:val="tabletext11"/>
              <w:tabs>
                <w:tab w:val="decimal" w:pos="640"/>
              </w:tabs>
              <w:rPr>
                <w:ins w:id="24061" w:author="Author"/>
              </w:rPr>
            </w:pPr>
            <w:ins w:id="24062" w:author="Author">
              <w:r w:rsidRPr="00F10C49">
                <w:t>20,000 to 24,999</w:t>
              </w:r>
            </w:ins>
          </w:p>
        </w:tc>
        <w:tc>
          <w:tcPr>
            <w:tcW w:w="680" w:type="dxa"/>
            <w:tcBorders>
              <w:bottom w:val="single" w:sz="4" w:space="0" w:color="auto"/>
            </w:tcBorders>
            <w:shd w:val="clear" w:color="auto" w:fill="auto"/>
            <w:noWrap/>
            <w:vAlign w:val="bottom"/>
          </w:tcPr>
          <w:p w14:paraId="5AC6C0B4" w14:textId="77777777" w:rsidR="003F7E2C" w:rsidRDefault="003F7E2C" w:rsidP="00BE28D4">
            <w:pPr>
              <w:pStyle w:val="tabletext11"/>
              <w:jc w:val="center"/>
              <w:rPr>
                <w:ins w:id="24063" w:author="Author"/>
              </w:rPr>
            </w:pPr>
            <w:ins w:id="24064" w:author="Author">
              <w:r>
                <w:t>0.89</w:t>
              </w:r>
            </w:ins>
          </w:p>
        </w:tc>
        <w:tc>
          <w:tcPr>
            <w:tcW w:w="900" w:type="dxa"/>
            <w:tcBorders>
              <w:bottom w:val="single" w:sz="4" w:space="0" w:color="auto"/>
            </w:tcBorders>
            <w:shd w:val="clear" w:color="auto" w:fill="auto"/>
            <w:noWrap/>
            <w:vAlign w:val="bottom"/>
          </w:tcPr>
          <w:p w14:paraId="15DB9D20" w14:textId="77777777" w:rsidR="003F7E2C" w:rsidRDefault="003F7E2C" w:rsidP="00BE28D4">
            <w:pPr>
              <w:pStyle w:val="tabletext11"/>
              <w:jc w:val="center"/>
              <w:rPr>
                <w:ins w:id="24065" w:author="Author"/>
              </w:rPr>
            </w:pPr>
            <w:ins w:id="24066" w:author="Author">
              <w:r>
                <w:t>0.89</w:t>
              </w:r>
            </w:ins>
          </w:p>
        </w:tc>
        <w:tc>
          <w:tcPr>
            <w:tcW w:w="400" w:type="dxa"/>
            <w:tcBorders>
              <w:bottom w:val="single" w:sz="4" w:space="0" w:color="auto"/>
            </w:tcBorders>
            <w:shd w:val="clear" w:color="auto" w:fill="auto"/>
            <w:noWrap/>
            <w:vAlign w:val="bottom"/>
          </w:tcPr>
          <w:p w14:paraId="25277F09" w14:textId="77777777" w:rsidR="003F7E2C" w:rsidRDefault="003F7E2C" w:rsidP="00BE28D4">
            <w:pPr>
              <w:pStyle w:val="tabletext11"/>
              <w:jc w:val="center"/>
              <w:rPr>
                <w:ins w:id="24067" w:author="Author"/>
              </w:rPr>
            </w:pPr>
            <w:ins w:id="24068" w:author="Author">
              <w:r>
                <w:t>0.89</w:t>
              </w:r>
            </w:ins>
          </w:p>
        </w:tc>
        <w:tc>
          <w:tcPr>
            <w:tcW w:w="400" w:type="dxa"/>
            <w:tcBorders>
              <w:bottom w:val="single" w:sz="4" w:space="0" w:color="auto"/>
            </w:tcBorders>
            <w:shd w:val="clear" w:color="auto" w:fill="auto"/>
            <w:noWrap/>
            <w:vAlign w:val="bottom"/>
          </w:tcPr>
          <w:p w14:paraId="77414EC3" w14:textId="77777777" w:rsidR="003F7E2C" w:rsidRDefault="003F7E2C" w:rsidP="00BE28D4">
            <w:pPr>
              <w:pStyle w:val="tabletext11"/>
              <w:jc w:val="center"/>
              <w:rPr>
                <w:ins w:id="24069" w:author="Author"/>
              </w:rPr>
            </w:pPr>
            <w:ins w:id="24070" w:author="Author">
              <w:r>
                <w:t>0.85</w:t>
              </w:r>
            </w:ins>
          </w:p>
        </w:tc>
        <w:tc>
          <w:tcPr>
            <w:tcW w:w="400" w:type="dxa"/>
            <w:tcBorders>
              <w:bottom w:val="single" w:sz="4" w:space="0" w:color="auto"/>
            </w:tcBorders>
            <w:shd w:val="clear" w:color="auto" w:fill="auto"/>
            <w:noWrap/>
            <w:vAlign w:val="bottom"/>
          </w:tcPr>
          <w:p w14:paraId="1F778E85" w14:textId="77777777" w:rsidR="003F7E2C" w:rsidRDefault="003F7E2C" w:rsidP="00BE28D4">
            <w:pPr>
              <w:pStyle w:val="tabletext11"/>
              <w:jc w:val="center"/>
              <w:rPr>
                <w:ins w:id="24071" w:author="Author"/>
              </w:rPr>
            </w:pPr>
            <w:ins w:id="24072" w:author="Author">
              <w:r>
                <w:t>0.81</w:t>
              </w:r>
            </w:ins>
          </w:p>
        </w:tc>
        <w:tc>
          <w:tcPr>
            <w:tcW w:w="400" w:type="dxa"/>
            <w:tcBorders>
              <w:bottom w:val="single" w:sz="4" w:space="0" w:color="auto"/>
            </w:tcBorders>
            <w:shd w:val="clear" w:color="auto" w:fill="auto"/>
            <w:noWrap/>
            <w:vAlign w:val="bottom"/>
          </w:tcPr>
          <w:p w14:paraId="48A34B93" w14:textId="77777777" w:rsidR="003F7E2C" w:rsidRDefault="003F7E2C" w:rsidP="00BE28D4">
            <w:pPr>
              <w:pStyle w:val="tabletext11"/>
              <w:jc w:val="center"/>
              <w:rPr>
                <w:ins w:id="24073" w:author="Author"/>
              </w:rPr>
            </w:pPr>
            <w:ins w:id="24074" w:author="Author">
              <w:r>
                <w:t>0.73</w:t>
              </w:r>
            </w:ins>
          </w:p>
        </w:tc>
        <w:tc>
          <w:tcPr>
            <w:tcW w:w="400" w:type="dxa"/>
            <w:tcBorders>
              <w:bottom w:val="single" w:sz="4" w:space="0" w:color="auto"/>
            </w:tcBorders>
            <w:shd w:val="clear" w:color="auto" w:fill="auto"/>
            <w:noWrap/>
            <w:vAlign w:val="bottom"/>
          </w:tcPr>
          <w:p w14:paraId="3B971647" w14:textId="77777777" w:rsidR="003F7E2C" w:rsidRDefault="003F7E2C" w:rsidP="00BE28D4">
            <w:pPr>
              <w:pStyle w:val="tabletext11"/>
              <w:jc w:val="center"/>
              <w:rPr>
                <w:ins w:id="24075" w:author="Author"/>
              </w:rPr>
            </w:pPr>
            <w:ins w:id="24076" w:author="Author">
              <w:r>
                <w:t>0.70</w:t>
              </w:r>
            </w:ins>
          </w:p>
        </w:tc>
        <w:tc>
          <w:tcPr>
            <w:tcW w:w="400" w:type="dxa"/>
            <w:tcBorders>
              <w:bottom w:val="single" w:sz="4" w:space="0" w:color="auto"/>
            </w:tcBorders>
            <w:shd w:val="clear" w:color="auto" w:fill="auto"/>
            <w:noWrap/>
            <w:vAlign w:val="bottom"/>
          </w:tcPr>
          <w:p w14:paraId="2E3E6D66" w14:textId="77777777" w:rsidR="003F7E2C" w:rsidRDefault="003F7E2C" w:rsidP="00BE28D4">
            <w:pPr>
              <w:pStyle w:val="tabletext11"/>
              <w:jc w:val="center"/>
              <w:rPr>
                <w:ins w:id="24077" w:author="Author"/>
              </w:rPr>
            </w:pPr>
            <w:ins w:id="24078" w:author="Author">
              <w:r>
                <w:t>0.66</w:t>
              </w:r>
            </w:ins>
          </w:p>
        </w:tc>
        <w:tc>
          <w:tcPr>
            <w:tcW w:w="400" w:type="dxa"/>
            <w:tcBorders>
              <w:bottom w:val="single" w:sz="4" w:space="0" w:color="auto"/>
            </w:tcBorders>
            <w:shd w:val="clear" w:color="auto" w:fill="auto"/>
            <w:noWrap/>
            <w:vAlign w:val="bottom"/>
          </w:tcPr>
          <w:p w14:paraId="2BF7A019" w14:textId="77777777" w:rsidR="003F7E2C" w:rsidRDefault="003F7E2C" w:rsidP="00BE28D4">
            <w:pPr>
              <w:pStyle w:val="tabletext11"/>
              <w:jc w:val="center"/>
              <w:rPr>
                <w:ins w:id="24079" w:author="Author"/>
              </w:rPr>
            </w:pPr>
            <w:ins w:id="24080" w:author="Author">
              <w:r>
                <w:t>0.63</w:t>
              </w:r>
            </w:ins>
          </w:p>
        </w:tc>
        <w:tc>
          <w:tcPr>
            <w:tcW w:w="400" w:type="dxa"/>
            <w:tcBorders>
              <w:bottom w:val="single" w:sz="4" w:space="0" w:color="auto"/>
            </w:tcBorders>
            <w:shd w:val="clear" w:color="auto" w:fill="auto"/>
            <w:noWrap/>
            <w:vAlign w:val="bottom"/>
          </w:tcPr>
          <w:p w14:paraId="55C5A1D8" w14:textId="77777777" w:rsidR="003F7E2C" w:rsidRDefault="003F7E2C" w:rsidP="00BE28D4">
            <w:pPr>
              <w:pStyle w:val="tabletext11"/>
              <w:jc w:val="center"/>
              <w:rPr>
                <w:ins w:id="24081" w:author="Author"/>
              </w:rPr>
            </w:pPr>
            <w:ins w:id="24082" w:author="Author">
              <w:r>
                <w:t>0.59</w:t>
              </w:r>
            </w:ins>
          </w:p>
        </w:tc>
        <w:tc>
          <w:tcPr>
            <w:tcW w:w="400" w:type="dxa"/>
            <w:tcBorders>
              <w:bottom w:val="single" w:sz="4" w:space="0" w:color="auto"/>
            </w:tcBorders>
            <w:shd w:val="clear" w:color="auto" w:fill="auto"/>
            <w:noWrap/>
            <w:vAlign w:val="bottom"/>
          </w:tcPr>
          <w:p w14:paraId="19DEAF3E" w14:textId="77777777" w:rsidR="003F7E2C" w:rsidRDefault="003F7E2C" w:rsidP="00BE28D4">
            <w:pPr>
              <w:pStyle w:val="tabletext11"/>
              <w:jc w:val="center"/>
              <w:rPr>
                <w:ins w:id="24083" w:author="Author"/>
              </w:rPr>
            </w:pPr>
            <w:ins w:id="24084" w:author="Author">
              <w:r>
                <w:t>0.56</w:t>
              </w:r>
            </w:ins>
          </w:p>
        </w:tc>
        <w:tc>
          <w:tcPr>
            <w:tcW w:w="400" w:type="dxa"/>
            <w:tcBorders>
              <w:bottom w:val="single" w:sz="4" w:space="0" w:color="auto"/>
            </w:tcBorders>
            <w:shd w:val="clear" w:color="auto" w:fill="auto"/>
            <w:noWrap/>
            <w:vAlign w:val="bottom"/>
          </w:tcPr>
          <w:p w14:paraId="0EF593DA" w14:textId="77777777" w:rsidR="003F7E2C" w:rsidRDefault="003F7E2C" w:rsidP="00BE28D4">
            <w:pPr>
              <w:pStyle w:val="tabletext11"/>
              <w:jc w:val="center"/>
              <w:rPr>
                <w:ins w:id="24085" w:author="Author"/>
              </w:rPr>
            </w:pPr>
            <w:ins w:id="24086" w:author="Author">
              <w:r>
                <w:t>0.54</w:t>
              </w:r>
            </w:ins>
          </w:p>
        </w:tc>
        <w:tc>
          <w:tcPr>
            <w:tcW w:w="400" w:type="dxa"/>
            <w:tcBorders>
              <w:bottom w:val="single" w:sz="4" w:space="0" w:color="auto"/>
            </w:tcBorders>
            <w:shd w:val="clear" w:color="auto" w:fill="auto"/>
            <w:noWrap/>
            <w:vAlign w:val="bottom"/>
          </w:tcPr>
          <w:p w14:paraId="7E35B9C1" w14:textId="77777777" w:rsidR="003F7E2C" w:rsidRDefault="003F7E2C" w:rsidP="00BE28D4">
            <w:pPr>
              <w:pStyle w:val="tabletext11"/>
              <w:jc w:val="center"/>
              <w:rPr>
                <w:ins w:id="24087" w:author="Author"/>
              </w:rPr>
            </w:pPr>
            <w:ins w:id="24088" w:author="Author">
              <w:r>
                <w:t>0.52</w:t>
              </w:r>
            </w:ins>
          </w:p>
        </w:tc>
        <w:tc>
          <w:tcPr>
            <w:tcW w:w="400" w:type="dxa"/>
            <w:tcBorders>
              <w:bottom w:val="single" w:sz="4" w:space="0" w:color="auto"/>
            </w:tcBorders>
            <w:shd w:val="clear" w:color="auto" w:fill="auto"/>
            <w:noWrap/>
            <w:vAlign w:val="bottom"/>
          </w:tcPr>
          <w:p w14:paraId="6E241DB7" w14:textId="77777777" w:rsidR="003F7E2C" w:rsidRDefault="003F7E2C" w:rsidP="00BE28D4">
            <w:pPr>
              <w:pStyle w:val="tabletext11"/>
              <w:jc w:val="center"/>
              <w:rPr>
                <w:ins w:id="24089" w:author="Author"/>
              </w:rPr>
            </w:pPr>
            <w:ins w:id="24090" w:author="Author">
              <w:r>
                <w:t>0.50</w:t>
              </w:r>
            </w:ins>
          </w:p>
        </w:tc>
        <w:tc>
          <w:tcPr>
            <w:tcW w:w="400" w:type="dxa"/>
            <w:tcBorders>
              <w:bottom w:val="single" w:sz="4" w:space="0" w:color="auto"/>
            </w:tcBorders>
            <w:shd w:val="clear" w:color="auto" w:fill="auto"/>
            <w:noWrap/>
            <w:vAlign w:val="bottom"/>
          </w:tcPr>
          <w:p w14:paraId="7A94F860" w14:textId="77777777" w:rsidR="003F7E2C" w:rsidRDefault="003F7E2C" w:rsidP="00BE28D4">
            <w:pPr>
              <w:pStyle w:val="tabletext11"/>
              <w:jc w:val="center"/>
              <w:rPr>
                <w:ins w:id="24091" w:author="Author"/>
              </w:rPr>
            </w:pPr>
            <w:ins w:id="24092" w:author="Author">
              <w:r>
                <w:t>0.48</w:t>
              </w:r>
            </w:ins>
          </w:p>
        </w:tc>
        <w:tc>
          <w:tcPr>
            <w:tcW w:w="400" w:type="dxa"/>
            <w:tcBorders>
              <w:bottom w:val="single" w:sz="4" w:space="0" w:color="auto"/>
            </w:tcBorders>
            <w:shd w:val="clear" w:color="auto" w:fill="auto"/>
            <w:noWrap/>
            <w:vAlign w:val="bottom"/>
          </w:tcPr>
          <w:p w14:paraId="400987AA" w14:textId="77777777" w:rsidR="003F7E2C" w:rsidRDefault="003F7E2C" w:rsidP="00BE28D4">
            <w:pPr>
              <w:pStyle w:val="tabletext11"/>
              <w:jc w:val="center"/>
              <w:rPr>
                <w:ins w:id="24093" w:author="Author"/>
              </w:rPr>
            </w:pPr>
            <w:ins w:id="24094" w:author="Author">
              <w:r>
                <w:t>0.46</w:t>
              </w:r>
            </w:ins>
          </w:p>
        </w:tc>
        <w:tc>
          <w:tcPr>
            <w:tcW w:w="400" w:type="dxa"/>
            <w:tcBorders>
              <w:bottom w:val="single" w:sz="4" w:space="0" w:color="auto"/>
            </w:tcBorders>
            <w:shd w:val="clear" w:color="auto" w:fill="auto"/>
            <w:noWrap/>
            <w:vAlign w:val="bottom"/>
          </w:tcPr>
          <w:p w14:paraId="48A66A49" w14:textId="77777777" w:rsidR="003F7E2C" w:rsidRDefault="003F7E2C" w:rsidP="00BE28D4">
            <w:pPr>
              <w:pStyle w:val="tabletext11"/>
              <w:jc w:val="center"/>
              <w:rPr>
                <w:ins w:id="24095" w:author="Author"/>
              </w:rPr>
            </w:pPr>
            <w:ins w:id="24096" w:author="Author">
              <w:r>
                <w:t>0.44</w:t>
              </w:r>
            </w:ins>
          </w:p>
        </w:tc>
        <w:tc>
          <w:tcPr>
            <w:tcW w:w="400" w:type="dxa"/>
            <w:tcBorders>
              <w:bottom w:val="single" w:sz="4" w:space="0" w:color="auto"/>
            </w:tcBorders>
            <w:shd w:val="clear" w:color="auto" w:fill="auto"/>
            <w:noWrap/>
            <w:vAlign w:val="bottom"/>
          </w:tcPr>
          <w:p w14:paraId="33485115" w14:textId="77777777" w:rsidR="003F7E2C" w:rsidRDefault="003F7E2C" w:rsidP="00BE28D4">
            <w:pPr>
              <w:pStyle w:val="tabletext11"/>
              <w:jc w:val="center"/>
              <w:rPr>
                <w:ins w:id="24097" w:author="Author"/>
              </w:rPr>
            </w:pPr>
            <w:ins w:id="24098" w:author="Author">
              <w:r>
                <w:t>0.42</w:t>
              </w:r>
            </w:ins>
          </w:p>
        </w:tc>
        <w:tc>
          <w:tcPr>
            <w:tcW w:w="400" w:type="dxa"/>
            <w:tcBorders>
              <w:bottom w:val="single" w:sz="4" w:space="0" w:color="auto"/>
            </w:tcBorders>
            <w:shd w:val="clear" w:color="auto" w:fill="auto"/>
            <w:noWrap/>
            <w:vAlign w:val="bottom"/>
          </w:tcPr>
          <w:p w14:paraId="785B4EF1" w14:textId="77777777" w:rsidR="003F7E2C" w:rsidRDefault="003F7E2C" w:rsidP="00BE28D4">
            <w:pPr>
              <w:pStyle w:val="tabletext11"/>
              <w:jc w:val="center"/>
              <w:rPr>
                <w:ins w:id="24099" w:author="Author"/>
              </w:rPr>
            </w:pPr>
            <w:ins w:id="24100" w:author="Author">
              <w:r>
                <w:t>0.40</w:t>
              </w:r>
            </w:ins>
          </w:p>
        </w:tc>
        <w:tc>
          <w:tcPr>
            <w:tcW w:w="400" w:type="dxa"/>
            <w:tcBorders>
              <w:bottom w:val="single" w:sz="4" w:space="0" w:color="auto"/>
            </w:tcBorders>
            <w:shd w:val="clear" w:color="auto" w:fill="auto"/>
            <w:noWrap/>
            <w:vAlign w:val="bottom"/>
          </w:tcPr>
          <w:p w14:paraId="61F07C38" w14:textId="77777777" w:rsidR="003F7E2C" w:rsidRDefault="003F7E2C" w:rsidP="00BE28D4">
            <w:pPr>
              <w:pStyle w:val="tabletext11"/>
              <w:jc w:val="center"/>
              <w:rPr>
                <w:ins w:id="24101" w:author="Author"/>
              </w:rPr>
            </w:pPr>
            <w:ins w:id="24102" w:author="Author">
              <w:r>
                <w:t>0.39</w:t>
              </w:r>
            </w:ins>
          </w:p>
        </w:tc>
        <w:tc>
          <w:tcPr>
            <w:tcW w:w="400" w:type="dxa"/>
            <w:tcBorders>
              <w:bottom w:val="single" w:sz="4" w:space="0" w:color="auto"/>
            </w:tcBorders>
            <w:shd w:val="clear" w:color="auto" w:fill="auto"/>
            <w:noWrap/>
            <w:vAlign w:val="bottom"/>
          </w:tcPr>
          <w:p w14:paraId="61DA562B" w14:textId="77777777" w:rsidR="003F7E2C" w:rsidRDefault="003F7E2C" w:rsidP="00BE28D4">
            <w:pPr>
              <w:pStyle w:val="tabletext11"/>
              <w:jc w:val="center"/>
              <w:rPr>
                <w:ins w:id="24103" w:author="Author"/>
              </w:rPr>
            </w:pPr>
            <w:ins w:id="24104" w:author="Author">
              <w:r>
                <w:t>0.37</w:t>
              </w:r>
            </w:ins>
          </w:p>
        </w:tc>
        <w:tc>
          <w:tcPr>
            <w:tcW w:w="400" w:type="dxa"/>
            <w:tcBorders>
              <w:bottom w:val="single" w:sz="4" w:space="0" w:color="auto"/>
            </w:tcBorders>
            <w:shd w:val="clear" w:color="auto" w:fill="auto"/>
            <w:noWrap/>
            <w:vAlign w:val="bottom"/>
          </w:tcPr>
          <w:p w14:paraId="1028AA0F" w14:textId="77777777" w:rsidR="003F7E2C" w:rsidRDefault="003F7E2C" w:rsidP="00BE28D4">
            <w:pPr>
              <w:pStyle w:val="tabletext11"/>
              <w:jc w:val="center"/>
              <w:rPr>
                <w:ins w:id="24105" w:author="Author"/>
              </w:rPr>
            </w:pPr>
            <w:ins w:id="24106" w:author="Author">
              <w:r>
                <w:t>0.36</w:t>
              </w:r>
            </w:ins>
          </w:p>
        </w:tc>
        <w:tc>
          <w:tcPr>
            <w:tcW w:w="440" w:type="dxa"/>
            <w:tcBorders>
              <w:bottom w:val="single" w:sz="4" w:space="0" w:color="auto"/>
            </w:tcBorders>
            <w:shd w:val="clear" w:color="auto" w:fill="auto"/>
            <w:noWrap/>
            <w:vAlign w:val="bottom"/>
          </w:tcPr>
          <w:p w14:paraId="0310AD49" w14:textId="77777777" w:rsidR="003F7E2C" w:rsidRDefault="003F7E2C" w:rsidP="00BE28D4">
            <w:pPr>
              <w:pStyle w:val="tabletext11"/>
              <w:jc w:val="center"/>
              <w:rPr>
                <w:ins w:id="24107" w:author="Author"/>
              </w:rPr>
            </w:pPr>
            <w:ins w:id="24108" w:author="Author">
              <w:r>
                <w:t>0.34</w:t>
              </w:r>
            </w:ins>
          </w:p>
        </w:tc>
        <w:tc>
          <w:tcPr>
            <w:tcW w:w="400" w:type="dxa"/>
            <w:tcBorders>
              <w:bottom w:val="single" w:sz="4" w:space="0" w:color="auto"/>
            </w:tcBorders>
            <w:shd w:val="clear" w:color="auto" w:fill="auto"/>
            <w:noWrap/>
            <w:vAlign w:val="bottom"/>
          </w:tcPr>
          <w:p w14:paraId="31D486F6" w14:textId="77777777" w:rsidR="003F7E2C" w:rsidRDefault="003F7E2C" w:rsidP="00BE28D4">
            <w:pPr>
              <w:pStyle w:val="tabletext11"/>
              <w:jc w:val="center"/>
              <w:rPr>
                <w:ins w:id="24109" w:author="Author"/>
              </w:rPr>
            </w:pPr>
            <w:ins w:id="24110" w:author="Author">
              <w:r>
                <w:t>0.33</w:t>
              </w:r>
            </w:ins>
          </w:p>
        </w:tc>
        <w:tc>
          <w:tcPr>
            <w:tcW w:w="400" w:type="dxa"/>
            <w:tcBorders>
              <w:bottom w:val="single" w:sz="4" w:space="0" w:color="auto"/>
            </w:tcBorders>
            <w:shd w:val="clear" w:color="auto" w:fill="auto"/>
            <w:noWrap/>
            <w:vAlign w:val="bottom"/>
          </w:tcPr>
          <w:p w14:paraId="414A631C" w14:textId="77777777" w:rsidR="003F7E2C" w:rsidRDefault="003F7E2C" w:rsidP="00BE28D4">
            <w:pPr>
              <w:pStyle w:val="tabletext11"/>
              <w:jc w:val="center"/>
              <w:rPr>
                <w:ins w:id="24111" w:author="Author"/>
              </w:rPr>
            </w:pPr>
            <w:ins w:id="24112" w:author="Author">
              <w:r>
                <w:t>0.32</w:t>
              </w:r>
            </w:ins>
          </w:p>
        </w:tc>
        <w:tc>
          <w:tcPr>
            <w:tcW w:w="400" w:type="dxa"/>
            <w:tcBorders>
              <w:bottom w:val="single" w:sz="4" w:space="0" w:color="auto"/>
            </w:tcBorders>
            <w:shd w:val="clear" w:color="auto" w:fill="auto"/>
            <w:noWrap/>
            <w:vAlign w:val="bottom"/>
          </w:tcPr>
          <w:p w14:paraId="5DC90E8C" w14:textId="77777777" w:rsidR="003F7E2C" w:rsidRDefault="003F7E2C" w:rsidP="00BE28D4">
            <w:pPr>
              <w:pStyle w:val="tabletext11"/>
              <w:jc w:val="center"/>
              <w:rPr>
                <w:ins w:id="24113" w:author="Author"/>
              </w:rPr>
            </w:pPr>
            <w:ins w:id="24114" w:author="Author">
              <w:r>
                <w:t>0.30</w:t>
              </w:r>
            </w:ins>
          </w:p>
        </w:tc>
        <w:tc>
          <w:tcPr>
            <w:tcW w:w="400" w:type="dxa"/>
            <w:tcBorders>
              <w:bottom w:val="single" w:sz="4" w:space="0" w:color="auto"/>
            </w:tcBorders>
            <w:shd w:val="clear" w:color="auto" w:fill="auto"/>
            <w:noWrap/>
            <w:vAlign w:val="bottom"/>
          </w:tcPr>
          <w:p w14:paraId="054007D9" w14:textId="77777777" w:rsidR="003F7E2C" w:rsidRDefault="003F7E2C" w:rsidP="00BE28D4">
            <w:pPr>
              <w:pStyle w:val="tabletext11"/>
              <w:jc w:val="center"/>
              <w:rPr>
                <w:ins w:id="24115" w:author="Author"/>
              </w:rPr>
            </w:pPr>
            <w:ins w:id="24116" w:author="Author">
              <w:r>
                <w:t>0.29</w:t>
              </w:r>
            </w:ins>
          </w:p>
        </w:tc>
        <w:tc>
          <w:tcPr>
            <w:tcW w:w="460" w:type="dxa"/>
            <w:tcBorders>
              <w:bottom w:val="single" w:sz="4" w:space="0" w:color="auto"/>
            </w:tcBorders>
            <w:shd w:val="clear" w:color="auto" w:fill="auto"/>
            <w:noWrap/>
            <w:vAlign w:val="bottom"/>
          </w:tcPr>
          <w:p w14:paraId="0479D465" w14:textId="77777777" w:rsidR="003F7E2C" w:rsidRDefault="003F7E2C" w:rsidP="00BE28D4">
            <w:pPr>
              <w:pStyle w:val="tabletext11"/>
              <w:jc w:val="center"/>
              <w:rPr>
                <w:ins w:id="24117" w:author="Author"/>
              </w:rPr>
            </w:pPr>
            <w:ins w:id="24118" w:author="Author">
              <w:r>
                <w:t>0.28</w:t>
              </w:r>
            </w:ins>
          </w:p>
        </w:tc>
      </w:tr>
      <w:tr w:rsidR="003F7E2C" w14:paraId="5E58D2A4" w14:textId="77777777" w:rsidTr="00EE1A0A">
        <w:trPr>
          <w:trHeight w:val="190"/>
          <w:ins w:id="24119" w:author="Author"/>
        </w:trPr>
        <w:tc>
          <w:tcPr>
            <w:tcW w:w="200" w:type="dxa"/>
            <w:tcBorders>
              <w:bottom w:val="single" w:sz="4" w:space="0" w:color="auto"/>
              <w:right w:val="nil"/>
            </w:tcBorders>
            <w:shd w:val="clear" w:color="auto" w:fill="auto"/>
            <w:vAlign w:val="bottom"/>
          </w:tcPr>
          <w:p w14:paraId="384787F9" w14:textId="77777777" w:rsidR="003F7E2C" w:rsidRPr="00003565" w:rsidRDefault="003F7E2C" w:rsidP="00BE28D4">
            <w:pPr>
              <w:pStyle w:val="tabletext11"/>
              <w:jc w:val="right"/>
              <w:rPr>
                <w:ins w:id="24120" w:author="Author"/>
              </w:rPr>
            </w:pPr>
          </w:p>
        </w:tc>
        <w:tc>
          <w:tcPr>
            <w:tcW w:w="1580" w:type="dxa"/>
            <w:tcBorders>
              <w:left w:val="nil"/>
              <w:bottom w:val="single" w:sz="4" w:space="0" w:color="auto"/>
            </w:tcBorders>
            <w:shd w:val="clear" w:color="auto" w:fill="auto"/>
            <w:vAlign w:val="bottom"/>
          </w:tcPr>
          <w:p w14:paraId="2B383260" w14:textId="77777777" w:rsidR="003F7E2C" w:rsidRPr="00003565" w:rsidRDefault="003F7E2C" w:rsidP="00BE28D4">
            <w:pPr>
              <w:pStyle w:val="tabletext11"/>
              <w:tabs>
                <w:tab w:val="decimal" w:pos="640"/>
              </w:tabs>
              <w:rPr>
                <w:ins w:id="24121" w:author="Author"/>
              </w:rPr>
            </w:pPr>
            <w:ins w:id="24122" w:author="Author">
              <w:r w:rsidRPr="00F10C49">
                <w:t>25,000 to 29,999</w:t>
              </w:r>
            </w:ins>
          </w:p>
        </w:tc>
        <w:tc>
          <w:tcPr>
            <w:tcW w:w="680" w:type="dxa"/>
            <w:tcBorders>
              <w:bottom w:val="single" w:sz="4" w:space="0" w:color="auto"/>
            </w:tcBorders>
            <w:shd w:val="clear" w:color="auto" w:fill="auto"/>
            <w:noWrap/>
            <w:vAlign w:val="bottom"/>
          </w:tcPr>
          <w:p w14:paraId="25F15B54" w14:textId="77777777" w:rsidR="003F7E2C" w:rsidRDefault="003F7E2C" w:rsidP="00BE28D4">
            <w:pPr>
              <w:pStyle w:val="tabletext11"/>
              <w:jc w:val="center"/>
              <w:rPr>
                <w:ins w:id="24123" w:author="Author"/>
              </w:rPr>
            </w:pPr>
            <w:ins w:id="24124" w:author="Author">
              <w:r>
                <w:t>1.00</w:t>
              </w:r>
            </w:ins>
          </w:p>
        </w:tc>
        <w:tc>
          <w:tcPr>
            <w:tcW w:w="900" w:type="dxa"/>
            <w:tcBorders>
              <w:bottom w:val="single" w:sz="4" w:space="0" w:color="auto"/>
            </w:tcBorders>
            <w:shd w:val="clear" w:color="auto" w:fill="auto"/>
            <w:noWrap/>
            <w:vAlign w:val="bottom"/>
          </w:tcPr>
          <w:p w14:paraId="37495FD0" w14:textId="77777777" w:rsidR="003F7E2C" w:rsidRDefault="003F7E2C" w:rsidP="00BE28D4">
            <w:pPr>
              <w:pStyle w:val="tabletext11"/>
              <w:jc w:val="center"/>
              <w:rPr>
                <w:ins w:id="24125" w:author="Author"/>
              </w:rPr>
            </w:pPr>
            <w:ins w:id="24126" w:author="Author">
              <w:r>
                <w:t>1.00</w:t>
              </w:r>
            </w:ins>
          </w:p>
        </w:tc>
        <w:tc>
          <w:tcPr>
            <w:tcW w:w="400" w:type="dxa"/>
            <w:tcBorders>
              <w:bottom w:val="single" w:sz="4" w:space="0" w:color="auto"/>
            </w:tcBorders>
            <w:shd w:val="clear" w:color="auto" w:fill="auto"/>
            <w:noWrap/>
            <w:vAlign w:val="bottom"/>
          </w:tcPr>
          <w:p w14:paraId="14ED6E2E" w14:textId="77777777" w:rsidR="003F7E2C" w:rsidRDefault="003F7E2C" w:rsidP="00BE28D4">
            <w:pPr>
              <w:pStyle w:val="tabletext11"/>
              <w:jc w:val="center"/>
              <w:rPr>
                <w:ins w:id="24127" w:author="Author"/>
              </w:rPr>
            </w:pPr>
            <w:ins w:id="24128" w:author="Author">
              <w:r>
                <w:t>1.00</w:t>
              </w:r>
            </w:ins>
          </w:p>
        </w:tc>
        <w:tc>
          <w:tcPr>
            <w:tcW w:w="400" w:type="dxa"/>
            <w:tcBorders>
              <w:bottom w:val="single" w:sz="4" w:space="0" w:color="auto"/>
            </w:tcBorders>
            <w:shd w:val="clear" w:color="auto" w:fill="auto"/>
            <w:noWrap/>
            <w:vAlign w:val="bottom"/>
          </w:tcPr>
          <w:p w14:paraId="73A8965A" w14:textId="77777777" w:rsidR="003F7E2C" w:rsidRDefault="003F7E2C" w:rsidP="00BE28D4">
            <w:pPr>
              <w:pStyle w:val="tabletext11"/>
              <w:jc w:val="center"/>
              <w:rPr>
                <w:ins w:id="24129" w:author="Author"/>
              </w:rPr>
            </w:pPr>
            <w:ins w:id="24130" w:author="Author">
              <w:r>
                <w:t>0.96</w:t>
              </w:r>
            </w:ins>
          </w:p>
        </w:tc>
        <w:tc>
          <w:tcPr>
            <w:tcW w:w="400" w:type="dxa"/>
            <w:tcBorders>
              <w:bottom w:val="single" w:sz="4" w:space="0" w:color="auto"/>
            </w:tcBorders>
            <w:shd w:val="clear" w:color="auto" w:fill="auto"/>
            <w:noWrap/>
            <w:vAlign w:val="bottom"/>
          </w:tcPr>
          <w:p w14:paraId="259CEB04" w14:textId="77777777" w:rsidR="003F7E2C" w:rsidRDefault="003F7E2C" w:rsidP="00BE28D4">
            <w:pPr>
              <w:pStyle w:val="tabletext11"/>
              <w:jc w:val="center"/>
              <w:rPr>
                <w:ins w:id="24131" w:author="Author"/>
              </w:rPr>
            </w:pPr>
            <w:ins w:id="24132" w:author="Author">
              <w:r>
                <w:t>0.91</w:t>
              </w:r>
            </w:ins>
          </w:p>
        </w:tc>
        <w:tc>
          <w:tcPr>
            <w:tcW w:w="400" w:type="dxa"/>
            <w:tcBorders>
              <w:bottom w:val="single" w:sz="4" w:space="0" w:color="auto"/>
            </w:tcBorders>
            <w:shd w:val="clear" w:color="auto" w:fill="auto"/>
            <w:noWrap/>
            <w:vAlign w:val="bottom"/>
          </w:tcPr>
          <w:p w14:paraId="0FF0B6B9" w14:textId="77777777" w:rsidR="003F7E2C" w:rsidRDefault="003F7E2C" w:rsidP="00BE28D4">
            <w:pPr>
              <w:pStyle w:val="tabletext11"/>
              <w:jc w:val="center"/>
              <w:rPr>
                <w:ins w:id="24133" w:author="Author"/>
              </w:rPr>
            </w:pPr>
            <w:ins w:id="24134" w:author="Author">
              <w:r>
                <w:t>0.82</w:t>
              </w:r>
            </w:ins>
          </w:p>
        </w:tc>
        <w:tc>
          <w:tcPr>
            <w:tcW w:w="400" w:type="dxa"/>
            <w:tcBorders>
              <w:bottom w:val="single" w:sz="4" w:space="0" w:color="auto"/>
            </w:tcBorders>
            <w:shd w:val="clear" w:color="auto" w:fill="auto"/>
            <w:noWrap/>
            <w:vAlign w:val="bottom"/>
          </w:tcPr>
          <w:p w14:paraId="209E8883" w14:textId="77777777" w:rsidR="003F7E2C" w:rsidRDefault="003F7E2C" w:rsidP="00BE28D4">
            <w:pPr>
              <w:pStyle w:val="tabletext11"/>
              <w:jc w:val="center"/>
              <w:rPr>
                <w:ins w:id="24135" w:author="Author"/>
              </w:rPr>
            </w:pPr>
            <w:ins w:id="24136" w:author="Author">
              <w:r>
                <w:t>0.78</w:t>
              </w:r>
            </w:ins>
          </w:p>
        </w:tc>
        <w:tc>
          <w:tcPr>
            <w:tcW w:w="400" w:type="dxa"/>
            <w:tcBorders>
              <w:bottom w:val="single" w:sz="4" w:space="0" w:color="auto"/>
            </w:tcBorders>
            <w:shd w:val="clear" w:color="auto" w:fill="auto"/>
            <w:noWrap/>
            <w:vAlign w:val="bottom"/>
          </w:tcPr>
          <w:p w14:paraId="7CE7D0FE" w14:textId="77777777" w:rsidR="003F7E2C" w:rsidRDefault="003F7E2C" w:rsidP="00BE28D4">
            <w:pPr>
              <w:pStyle w:val="tabletext11"/>
              <w:jc w:val="center"/>
              <w:rPr>
                <w:ins w:id="24137" w:author="Author"/>
              </w:rPr>
            </w:pPr>
            <w:ins w:id="24138" w:author="Author">
              <w:r>
                <w:t>0.74</w:t>
              </w:r>
            </w:ins>
          </w:p>
        </w:tc>
        <w:tc>
          <w:tcPr>
            <w:tcW w:w="400" w:type="dxa"/>
            <w:tcBorders>
              <w:bottom w:val="single" w:sz="4" w:space="0" w:color="auto"/>
            </w:tcBorders>
            <w:shd w:val="clear" w:color="auto" w:fill="auto"/>
            <w:noWrap/>
            <w:vAlign w:val="bottom"/>
          </w:tcPr>
          <w:p w14:paraId="6449A472" w14:textId="77777777" w:rsidR="003F7E2C" w:rsidRDefault="003F7E2C" w:rsidP="00BE28D4">
            <w:pPr>
              <w:pStyle w:val="tabletext11"/>
              <w:jc w:val="center"/>
              <w:rPr>
                <w:ins w:id="24139" w:author="Author"/>
              </w:rPr>
            </w:pPr>
            <w:ins w:id="24140" w:author="Author">
              <w:r>
                <w:t>0.71</w:t>
              </w:r>
            </w:ins>
          </w:p>
        </w:tc>
        <w:tc>
          <w:tcPr>
            <w:tcW w:w="400" w:type="dxa"/>
            <w:tcBorders>
              <w:bottom w:val="single" w:sz="4" w:space="0" w:color="auto"/>
            </w:tcBorders>
            <w:shd w:val="clear" w:color="auto" w:fill="auto"/>
            <w:noWrap/>
            <w:vAlign w:val="bottom"/>
          </w:tcPr>
          <w:p w14:paraId="78369323" w14:textId="77777777" w:rsidR="003F7E2C" w:rsidRDefault="003F7E2C" w:rsidP="00BE28D4">
            <w:pPr>
              <w:pStyle w:val="tabletext11"/>
              <w:jc w:val="center"/>
              <w:rPr>
                <w:ins w:id="24141" w:author="Author"/>
              </w:rPr>
            </w:pPr>
            <w:ins w:id="24142" w:author="Author">
              <w:r>
                <w:t>0.67</w:t>
              </w:r>
            </w:ins>
          </w:p>
        </w:tc>
        <w:tc>
          <w:tcPr>
            <w:tcW w:w="400" w:type="dxa"/>
            <w:tcBorders>
              <w:bottom w:val="single" w:sz="4" w:space="0" w:color="auto"/>
            </w:tcBorders>
            <w:shd w:val="clear" w:color="auto" w:fill="auto"/>
            <w:noWrap/>
            <w:vAlign w:val="bottom"/>
          </w:tcPr>
          <w:p w14:paraId="60B78ADE" w14:textId="77777777" w:rsidR="003F7E2C" w:rsidRDefault="003F7E2C" w:rsidP="00BE28D4">
            <w:pPr>
              <w:pStyle w:val="tabletext11"/>
              <w:jc w:val="center"/>
              <w:rPr>
                <w:ins w:id="24143" w:author="Author"/>
              </w:rPr>
            </w:pPr>
            <w:ins w:id="24144" w:author="Author">
              <w:r>
                <w:t>0.63</w:t>
              </w:r>
            </w:ins>
          </w:p>
        </w:tc>
        <w:tc>
          <w:tcPr>
            <w:tcW w:w="400" w:type="dxa"/>
            <w:tcBorders>
              <w:bottom w:val="single" w:sz="4" w:space="0" w:color="auto"/>
            </w:tcBorders>
            <w:shd w:val="clear" w:color="auto" w:fill="auto"/>
            <w:noWrap/>
            <w:vAlign w:val="bottom"/>
          </w:tcPr>
          <w:p w14:paraId="7C5748E0" w14:textId="77777777" w:rsidR="003F7E2C" w:rsidRDefault="003F7E2C" w:rsidP="00BE28D4">
            <w:pPr>
              <w:pStyle w:val="tabletext11"/>
              <w:jc w:val="center"/>
              <w:rPr>
                <w:ins w:id="24145" w:author="Author"/>
              </w:rPr>
            </w:pPr>
            <w:ins w:id="24146" w:author="Author">
              <w:r>
                <w:t>0.60</w:t>
              </w:r>
            </w:ins>
          </w:p>
        </w:tc>
        <w:tc>
          <w:tcPr>
            <w:tcW w:w="400" w:type="dxa"/>
            <w:tcBorders>
              <w:bottom w:val="single" w:sz="4" w:space="0" w:color="auto"/>
            </w:tcBorders>
            <w:shd w:val="clear" w:color="auto" w:fill="auto"/>
            <w:noWrap/>
            <w:vAlign w:val="bottom"/>
          </w:tcPr>
          <w:p w14:paraId="3B93BE99" w14:textId="77777777" w:rsidR="003F7E2C" w:rsidRDefault="003F7E2C" w:rsidP="00BE28D4">
            <w:pPr>
              <w:pStyle w:val="tabletext11"/>
              <w:jc w:val="center"/>
              <w:rPr>
                <w:ins w:id="24147" w:author="Author"/>
              </w:rPr>
            </w:pPr>
            <w:ins w:id="24148" w:author="Author">
              <w:r>
                <w:t>0.58</w:t>
              </w:r>
            </w:ins>
          </w:p>
        </w:tc>
        <w:tc>
          <w:tcPr>
            <w:tcW w:w="400" w:type="dxa"/>
            <w:tcBorders>
              <w:bottom w:val="single" w:sz="4" w:space="0" w:color="auto"/>
            </w:tcBorders>
            <w:shd w:val="clear" w:color="auto" w:fill="auto"/>
            <w:noWrap/>
            <w:vAlign w:val="bottom"/>
          </w:tcPr>
          <w:p w14:paraId="2E03CBED" w14:textId="77777777" w:rsidR="003F7E2C" w:rsidRDefault="003F7E2C" w:rsidP="00BE28D4">
            <w:pPr>
              <w:pStyle w:val="tabletext11"/>
              <w:jc w:val="center"/>
              <w:rPr>
                <w:ins w:id="24149" w:author="Author"/>
              </w:rPr>
            </w:pPr>
            <w:ins w:id="24150" w:author="Author">
              <w:r>
                <w:t>0.56</w:t>
              </w:r>
            </w:ins>
          </w:p>
        </w:tc>
        <w:tc>
          <w:tcPr>
            <w:tcW w:w="400" w:type="dxa"/>
            <w:tcBorders>
              <w:bottom w:val="single" w:sz="4" w:space="0" w:color="auto"/>
            </w:tcBorders>
            <w:shd w:val="clear" w:color="auto" w:fill="auto"/>
            <w:noWrap/>
            <w:vAlign w:val="bottom"/>
          </w:tcPr>
          <w:p w14:paraId="62B2FC7E" w14:textId="77777777" w:rsidR="003F7E2C" w:rsidRDefault="003F7E2C" w:rsidP="00BE28D4">
            <w:pPr>
              <w:pStyle w:val="tabletext11"/>
              <w:jc w:val="center"/>
              <w:rPr>
                <w:ins w:id="24151" w:author="Author"/>
              </w:rPr>
            </w:pPr>
            <w:ins w:id="24152" w:author="Author">
              <w:r>
                <w:t>0.54</w:t>
              </w:r>
            </w:ins>
          </w:p>
        </w:tc>
        <w:tc>
          <w:tcPr>
            <w:tcW w:w="400" w:type="dxa"/>
            <w:tcBorders>
              <w:bottom w:val="single" w:sz="4" w:space="0" w:color="auto"/>
            </w:tcBorders>
            <w:shd w:val="clear" w:color="auto" w:fill="auto"/>
            <w:noWrap/>
            <w:vAlign w:val="bottom"/>
          </w:tcPr>
          <w:p w14:paraId="078D4CDC" w14:textId="77777777" w:rsidR="003F7E2C" w:rsidRDefault="003F7E2C" w:rsidP="00BE28D4">
            <w:pPr>
              <w:pStyle w:val="tabletext11"/>
              <w:jc w:val="center"/>
              <w:rPr>
                <w:ins w:id="24153" w:author="Author"/>
              </w:rPr>
            </w:pPr>
            <w:ins w:id="24154" w:author="Author">
              <w:r>
                <w:t>0.51</w:t>
              </w:r>
            </w:ins>
          </w:p>
        </w:tc>
        <w:tc>
          <w:tcPr>
            <w:tcW w:w="400" w:type="dxa"/>
            <w:tcBorders>
              <w:bottom w:val="single" w:sz="4" w:space="0" w:color="auto"/>
            </w:tcBorders>
            <w:shd w:val="clear" w:color="auto" w:fill="auto"/>
            <w:noWrap/>
            <w:vAlign w:val="bottom"/>
          </w:tcPr>
          <w:p w14:paraId="52CA5AA7" w14:textId="77777777" w:rsidR="003F7E2C" w:rsidRDefault="003F7E2C" w:rsidP="00BE28D4">
            <w:pPr>
              <w:pStyle w:val="tabletext11"/>
              <w:jc w:val="center"/>
              <w:rPr>
                <w:ins w:id="24155" w:author="Author"/>
              </w:rPr>
            </w:pPr>
            <w:ins w:id="24156" w:author="Author">
              <w:r>
                <w:t>0.49</w:t>
              </w:r>
            </w:ins>
          </w:p>
        </w:tc>
        <w:tc>
          <w:tcPr>
            <w:tcW w:w="400" w:type="dxa"/>
            <w:tcBorders>
              <w:bottom w:val="single" w:sz="4" w:space="0" w:color="auto"/>
            </w:tcBorders>
            <w:shd w:val="clear" w:color="auto" w:fill="auto"/>
            <w:noWrap/>
            <w:vAlign w:val="bottom"/>
          </w:tcPr>
          <w:p w14:paraId="3804A47E" w14:textId="77777777" w:rsidR="003F7E2C" w:rsidRDefault="003F7E2C" w:rsidP="00BE28D4">
            <w:pPr>
              <w:pStyle w:val="tabletext11"/>
              <w:jc w:val="center"/>
              <w:rPr>
                <w:ins w:id="24157" w:author="Author"/>
              </w:rPr>
            </w:pPr>
            <w:ins w:id="24158" w:author="Author">
              <w:r>
                <w:t>0.47</w:t>
              </w:r>
            </w:ins>
          </w:p>
        </w:tc>
        <w:tc>
          <w:tcPr>
            <w:tcW w:w="400" w:type="dxa"/>
            <w:tcBorders>
              <w:bottom w:val="single" w:sz="4" w:space="0" w:color="auto"/>
            </w:tcBorders>
            <w:shd w:val="clear" w:color="auto" w:fill="auto"/>
            <w:noWrap/>
            <w:vAlign w:val="bottom"/>
          </w:tcPr>
          <w:p w14:paraId="252737DD" w14:textId="77777777" w:rsidR="003F7E2C" w:rsidRDefault="003F7E2C" w:rsidP="00BE28D4">
            <w:pPr>
              <w:pStyle w:val="tabletext11"/>
              <w:jc w:val="center"/>
              <w:rPr>
                <w:ins w:id="24159" w:author="Author"/>
              </w:rPr>
            </w:pPr>
            <w:ins w:id="24160" w:author="Author">
              <w:r>
                <w:t>0.45</w:t>
              </w:r>
            </w:ins>
          </w:p>
        </w:tc>
        <w:tc>
          <w:tcPr>
            <w:tcW w:w="400" w:type="dxa"/>
            <w:tcBorders>
              <w:bottom w:val="single" w:sz="4" w:space="0" w:color="auto"/>
            </w:tcBorders>
            <w:shd w:val="clear" w:color="auto" w:fill="auto"/>
            <w:noWrap/>
            <w:vAlign w:val="bottom"/>
          </w:tcPr>
          <w:p w14:paraId="6C96D4B3" w14:textId="77777777" w:rsidR="003F7E2C" w:rsidRDefault="003F7E2C" w:rsidP="00BE28D4">
            <w:pPr>
              <w:pStyle w:val="tabletext11"/>
              <w:jc w:val="center"/>
              <w:rPr>
                <w:ins w:id="24161" w:author="Author"/>
              </w:rPr>
            </w:pPr>
            <w:ins w:id="24162" w:author="Author">
              <w:r>
                <w:t>0.44</w:t>
              </w:r>
            </w:ins>
          </w:p>
        </w:tc>
        <w:tc>
          <w:tcPr>
            <w:tcW w:w="400" w:type="dxa"/>
            <w:tcBorders>
              <w:bottom w:val="single" w:sz="4" w:space="0" w:color="auto"/>
            </w:tcBorders>
            <w:shd w:val="clear" w:color="auto" w:fill="auto"/>
            <w:noWrap/>
            <w:vAlign w:val="bottom"/>
          </w:tcPr>
          <w:p w14:paraId="716AD8CD" w14:textId="77777777" w:rsidR="003F7E2C" w:rsidRDefault="003F7E2C" w:rsidP="00BE28D4">
            <w:pPr>
              <w:pStyle w:val="tabletext11"/>
              <w:jc w:val="center"/>
              <w:rPr>
                <w:ins w:id="24163" w:author="Author"/>
              </w:rPr>
            </w:pPr>
            <w:ins w:id="24164" w:author="Author">
              <w:r>
                <w:t>0.42</w:t>
              </w:r>
            </w:ins>
          </w:p>
        </w:tc>
        <w:tc>
          <w:tcPr>
            <w:tcW w:w="400" w:type="dxa"/>
            <w:tcBorders>
              <w:bottom w:val="single" w:sz="4" w:space="0" w:color="auto"/>
            </w:tcBorders>
            <w:shd w:val="clear" w:color="auto" w:fill="auto"/>
            <w:noWrap/>
            <w:vAlign w:val="bottom"/>
          </w:tcPr>
          <w:p w14:paraId="2B0C2164" w14:textId="77777777" w:rsidR="003F7E2C" w:rsidRDefault="003F7E2C" w:rsidP="00BE28D4">
            <w:pPr>
              <w:pStyle w:val="tabletext11"/>
              <w:jc w:val="center"/>
              <w:rPr>
                <w:ins w:id="24165" w:author="Author"/>
              </w:rPr>
            </w:pPr>
            <w:ins w:id="24166" w:author="Author">
              <w:r>
                <w:t>0.40</w:t>
              </w:r>
            </w:ins>
          </w:p>
        </w:tc>
        <w:tc>
          <w:tcPr>
            <w:tcW w:w="440" w:type="dxa"/>
            <w:tcBorders>
              <w:bottom w:val="single" w:sz="4" w:space="0" w:color="auto"/>
            </w:tcBorders>
            <w:shd w:val="clear" w:color="auto" w:fill="auto"/>
            <w:noWrap/>
            <w:vAlign w:val="bottom"/>
          </w:tcPr>
          <w:p w14:paraId="0B69C8FB" w14:textId="77777777" w:rsidR="003F7E2C" w:rsidRDefault="003F7E2C" w:rsidP="00BE28D4">
            <w:pPr>
              <w:pStyle w:val="tabletext11"/>
              <w:jc w:val="center"/>
              <w:rPr>
                <w:ins w:id="24167" w:author="Author"/>
              </w:rPr>
            </w:pPr>
            <w:ins w:id="24168" w:author="Author">
              <w:r>
                <w:t>0.39</w:t>
              </w:r>
            </w:ins>
          </w:p>
        </w:tc>
        <w:tc>
          <w:tcPr>
            <w:tcW w:w="400" w:type="dxa"/>
            <w:tcBorders>
              <w:bottom w:val="single" w:sz="4" w:space="0" w:color="auto"/>
            </w:tcBorders>
            <w:shd w:val="clear" w:color="auto" w:fill="auto"/>
            <w:noWrap/>
            <w:vAlign w:val="bottom"/>
          </w:tcPr>
          <w:p w14:paraId="744FFBE1" w14:textId="77777777" w:rsidR="003F7E2C" w:rsidRDefault="003F7E2C" w:rsidP="00BE28D4">
            <w:pPr>
              <w:pStyle w:val="tabletext11"/>
              <w:jc w:val="center"/>
              <w:rPr>
                <w:ins w:id="24169" w:author="Author"/>
              </w:rPr>
            </w:pPr>
            <w:ins w:id="24170" w:author="Author">
              <w:r>
                <w:t>0.37</w:t>
              </w:r>
            </w:ins>
          </w:p>
        </w:tc>
        <w:tc>
          <w:tcPr>
            <w:tcW w:w="400" w:type="dxa"/>
            <w:tcBorders>
              <w:bottom w:val="single" w:sz="4" w:space="0" w:color="auto"/>
            </w:tcBorders>
            <w:shd w:val="clear" w:color="auto" w:fill="auto"/>
            <w:noWrap/>
            <w:vAlign w:val="bottom"/>
          </w:tcPr>
          <w:p w14:paraId="3B7ED782" w14:textId="77777777" w:rsidR="003F7E2C" w:rsidRDefault="003F7E2C" w:rsidP="00BE28D4">
            <w:pPr>
              <w:pStyle w:val="tabletext11"/>
              <w:jc w:val="center"/>
              <w:rPr>
                <w:ins w:id="24171" w:author="Author"/>
              </w:rPr>
            </w:pPr>
            <w:ins w:id="24172" w:author="Author">
              <w:r>
                <w:t>0.36</w:t>
              </w:r>
            </w:ins>
          </w:p>
        </w:tc>
        <w:tc>
          <w:tcPr>
            <w:tcW w:w="400" w:type="dxa"/>
            <w:tcBorders>
              <w:bottom w:val="single" w:sz="4" w:space="0" w:color="auto"/>
            </w:tcBorders>
            <w:shd w:val="clear" w:color="auto" w:fill="auto"/>
            <w:noWrap/>
            <w:vAlign w:val="bottom"/>
          </w:tcPr>
          <w:p w14:paraId="0C1E57F1" w14:textId="77777777" w:rsidR="003F7E2C" w:rsidRDefault="003F7E2C" w:rsidP="00BE28D4">
            <w:pPr>
              <w:pStyle w:val="tabletext11"/>
              <w:jc w:val="center"/>
              <w:rPr>
                <w:ins w:id="24173" w:author="Author"/>
              </w:rPr>
            </w:pPr>
            <w:ins w:id="24174" w:author="Author">
              <w:r>
                <w:t>0.34</w:t>
              </w:r>
            </w:ins>
          </w:p>
        </w:tc>
        <w:tc>
          <w:tcPr>
            <w:tcW w:w="400" w:type="dxa"/>
            <w:tcBorders>
              <w:bottom w:val="single" w:sz="4" w:space="0" w:color="auto"/>
            </w:tcBorders>
            <w:shd w:val="clear" w:color="auto" w:fill="auto"/>
            <w:noWrap/>
            <w:vAlign w:val="bottom"/>
          </w:tcPr>
          <w:p w14:paraId="0320777F" w14:textId="77777777" w:rsidR="003F7E2C" w:rsidRDefault="003F7E2C" w:rsidP="00BE28D4">
            <w:pPr>
              <w:pStyle w:val="tabletext11"/>
              <w:jc w:val="center"/>
              <w:rPr>
                <w:ins w:id="24175" w:author="Author"/>
              </w:rPr>
            </w:pPr>
            <w:ins w:id="24176" w:author="Author">
              <w:r>
                <w:t>0.33</w:t>
              </w:r>
            </w:ins>
          </w:p>
        </w:tc>
        <w:tc>
          <w:tcPr>
            <w:tcW w:w="460" w:type="dxa"/>
            <w:tcBorders>
              <w:bottom w:val="single" w:sz="4" w:space="0" w:color="auto"/>
            </w:tcBorders>
            <w:shd w:val="clear" w:color="auto" w:fill="auto"/>
            <w:noWrap/>
            <w:vAlign w:val="bottom"/>
          </w:tcPr>
          <w:p w14:paraId="0F94E66E" w14:textId="77777777" w:rsidR="003F7E2C" w:rsidRDefault="003F7E2C" w:rsidP="00BE28D4">
            <w:pPr>
              <w:pStyle w:val="tabletext11"/>
              <w:jc w:val="center"/>
              <w:rPr>
                <w:ins w:id="24177" w:author="Author"/>
              </w:rPr>
            </w:pPr>
            <w:ins w:id="24178" w:author="Author">
              <w:r>
                <w:t>0.31</w:t>
              </w:r>
            </w:ins>
          </w:p>
        </w:tc>
      </w:tr>
      <w:tr w:rsidR="003F7E2C" w14:paraId="695F5A64" w14:textId="77777777" w:rsidTr="00EE1A0A">
        <w:trPr>
          <w:trHeight w:val="190"/>
          <w:ins w:id="24179" w:author="Author"/>
        </w:trPr>
        <w:tc>
          <w:tcPr>
            <w:tcW w:w="200" w:type="dxa"/>
            <w:tcBorders>
              <w:bottom w:val="single" w:sz="4" w:space="0" w:color="auto"/>
              <w:right w:val="nil"/>
            </w:tcBorders>
            <w:shd w:val="clear" w:color="auto" w:fill="auto"/>
            <w:vAlign w:val="bottom"/>
          </w:tcPr>
          <w:p w14:paraId="1095D5C4" w14:textId="77777777" w:rsidR="003F7E2C" w:rsidRPr="00003565" w:rsidRDefault="003F7E2C" w:rsidP="00BE28D4">
            <w:pPr>
              <w:pStyle w:val="tabletext11"/>
              <w:jc w:val="right"/>
              <w:rPr>
                <w:ins w:id="24180" w:author="Author"/>
              </w:rPr>
            </w:pPr>
          </w:p>
        </w:tc>
        <w:tc>
          <w:tcPr>
            <w:tcW w:w="1580" w:type="dxa"/>
            <w:tcBorders>
              <w:left w:val="nil"/>
              <w:bottom w:val="single" w:sz="4" w:space="0" w:color="auto"/>
            </w:tcBorders>
            <w:shd w:val="clear" w:color="auto" w:fill="auto"/>
            <w:vAlign w:val="bottom"/>
          </w:tcPr>
          <w:p w14:paraId="5F36812A" w14:textId="77777777" w:rsidR="003F7E2C" w:rsidRPr="00003565" w:rsidRDefault="003F7E2C" w:rsidP="00BE28D4">
            <w:pPr>
              <w:pStyle w:val="tabletext11"/>
              <w:tabs>
                <w:tab w:val="decimal" w:pos="640"/>
              </w:tabs>
              <w:rPr>
                <w:ins w:id="24181" w:author="Author"/>
              </w:rPr>
            </w:pPr>
            <w:ins w:id="24182" w:author="Author">
              <w:r w:rsidRPr="00F10C49">
                <w:t>30,000 to 34,999</w:t>
              </w:r>
            </w:ins>
          </w:p>
        </w:tc>
        <w:tc>
          <w:tcPr>
            <w:tcW w:w="680" w:type="dxa"/>
            <w:tcBorders>
              <w:bottom w:val="single" w:sz="4" w:space="0" w:color="auto"/>
            </w:tcBorders>
            <w:shd w:val="clear" w:color="auto" w:fill="auto"/>
            <w:noWrap/>
            <w:vAlign w:val="bottom"/>
          </w:tcPr>
          <w:p w14:paraId="4906149B" w14:textId="77777777" w:rsidR="003F7E2C" w:rsidRDefault="003F7E2C" w:rsidP="00BE28D4">
            <w:pPr>
              <w:pStyle w:val="tabletext11"/>
              <w:jc w:val="center"/>
              <w:rPr>
                <w:ins w:id="24183" w:author="Author"/>
              </w:rPr>
            </w:pPr>
            <w:ins w:id="24184" w:author="Author">
              <w:r>
                <w:t>1.10</w:t>
              </w:r>
            </w:ins>
          </w:p>
        </w:tc>
        <w:tc>
          <w:tcPr>
            <w:tcW w:w="900" w:type="dxa"/>
            <w:tcBorders>
              <w:bottom w:val="single" w:sz="4" w:space="0" w:color="auto"/>
            </w:tcBorders>
            <w:shd w:val="clear" w:color="auto" w:fill="auto"/>
            <w:noWrap/>
            <w:vAlign w:val="bottom"/>
          </w:tcPr>
          <w:p w14:paraId="09514AD0" w14:textId="77777777" w:rsidR="003F7E2C" w:rsidRDefault="003F7E2C" w:rsidP="00BE28D4">
            <w:pPr>
              <w:pStyle w:val="tabletext11"/>
              <w:jc w:val="center"/>
              <w:rPr>
                <w:ins w:id="24185" w:author="Author"/>
              </w:rPr>
            </w:pPr>
            <w:ins w:id="24186" w:author="Author">
              <w:r>
                <w:t>1.10</w:t>
              </w:r>
            </w:ins>
          </w:p>
        </w:tc>
        <w:tc>
          <w:tcPr>
            <w:tcW w:w="400" w:type="dxa"/>
            <w:tcBorders>
              <w:bottom w:val="single" w:sz="4" w:space="0" w:color="auto"/>
            </w:tcBorders>
            <w:shd w:val="clear" w:color="auto" w:fill="auto"/>
            <w:noWrap/>
            <w:vAlign w:val="bottom"/>
          </w:tcPr>
          <w:p w14:paraId="0EAFD280" w14:textId="77777777" w:rsidR="003F7E2C" w:rsidRDefault="003F7E2C" w:rsidP="00BE28D4">
            <w:pPr>
              <w:pStyle w:val="tabletext11"/>
              <w:jc w:val="center"/>
              <w:rPr>
                <w:ins w:id="24187" w:author="Author"/>
              </w:rPr>
            </w:pPr>
            <w:ins w:id="24188" w:author="Author">
              <w:r>
                <w:t>1.10</w:t>
              </w:r>
            </w:ins>
          </w:p>
        </w:tc>
        <w:tc>
          <w:tcPr>
            <w:tcW w:w="400" w:type="dxa"/>
            <w:tcBorders>
              <w:bottom w:val="single" w:sz="4" w:space="0" w:color="auto"/>
            </w:tcBorders>
            <w:shd w:val="clear" w:color="auto" w:fill="auto"/>
            <w:noWrap/>
            <w:vAlign w:val="bottom"/>
          </w:tcPr>
          <w:p w14:paraId="0A2B302D" w14:textId="77777777" w:rsidR="003F7E2C" w:rsidRDefault="003F7E2C" w:rsidP="00BE28D4">
            <w:pPr>
              <w:pStyle w:val="tabletext11"/>
              <w:jc w:val="center"/>
              <w:rPr>
                <w:ins w:id="24189" w:author="Author"/>
              </w:rPr>
            </w:pPr>
            <w:ins w:id="24190" w:author="Author">
              <w:r>
                <w:t>1.05</w:t>
              </w:r>
            </w:ins>
          </w:p>
        </w:tc>
        <w:tc>
          <w:tcPr>
            <w:tcW w:w="400" w:type="dxa"/>
            <w:tcBorders>
              <w:bottom w:val="single" w:sz="4" w:space="0" w:color="auto"/>
            </w:tcBorders>
            <w:shd w:val="clear" w:color="auto" w:fill="auto"/>
            <w:noWrap/>
            <w:vAlign w:val="bottom"/>
          </w:tcPr>
          <w:p w14:paraId="35E3E040" w14:textId="77777777" w:rsidR="003F7E2C" w:rsidRDefault="003F7E2C" w:rsidP="00BE28D4">
            <w:pPr>
              <w:pStyle w:val="tabletext11"/>
              <w:jc w:val="center"/>
              <w:rPr>
                <w:ins w:id="24191" w:author="Author"/>
              </w:rPr>
            </w:pPr>
            <w:ins w:id="24192" w:author="Author">
              <w:r>
                <w:t>1.00</w:t>
              </w:r>
            </w:ins>
          </w:p>
        </w:tc>
        <w:tc>
          <w:tcPr>
            <w:tcW w:w="400" w:type="dxa"/>
            <w:tcBorders>
              <w:bottom w:val="single" w:sz="4" w:space="0" w:color="auto"/>
            </w:tcBorders>
            <w:shd w:val="clear" w:color="auto" w:fill="auto"/>
            <w:noWrap/>
            <w:vAlign w:val="bottom"/>
          </w:tcPr>
          <w:p w14:paraId="021ED00B" w14:textId="77777777" w:rsidR="003F7E2C" w:rsidRDefault="003F7E2C" w:rsidP="00BE28D4">
            <w:pPr>
              <w:pStyle w:val="tabletext11"/>
              <w:jc w:val="center"/>
              <w:rPr>
                <w:ins w:id="24193" w:author="Author"/>
              </w:rPr>
            </w:pPr>
            <w:ins w:id="24194" w:author="Author">
              <w:r>
                <w:t>0.90</w:t>
              </w:r>
            </w:ins>
          </w:p>
        </w:tc>
        <w:tc>
          <w:tcPr>
            <w:tcW w:w="400" w:type="dxa"/>
            <w:tcBorders>
              <w:bottom w:val="single" w:sz="4" w:space="0" w:color="auto"/>
            </w:tcBorders>
            <w:shd w:val="clear" w:color="auto" w:fill="auto"/>
            <w:noWrap/>
            <w:vAlign w:val="bottom"/>
          </w:tcPr>
          <w:p w14:paraId="731FF2D6" w14:textId="77777777" w:rsidR="003F7E2C" w:rsidRDefault="003F7E2C" w:rsidP="00BE28D4">
            <w:pPr>
              <w:pStyle w:val="tabletext11"/>
              <w:jc w:val="center"/>
              <w:rPr>
                <w:ins w:id="24195" w:author="Author"/>
              </w:rPr>
            </w:pPr>
            <w:ins w:id="24196" w:author="Author">
              <w:r>
                <w:t>0.86</w:t>
              </w:r>
            </w:ins>
          </w:p>
        </w:tc>
        <w:tc>
          <w:tcPr>
            <w:tcW w:w="400" w:type="dxa"/>
            <w:tcBorders>
              <w:bottom w:val="single" w:sz="4" w:space="0" w:color="auto"/>
            </w:tcBorders>
            <w:shd w:val="clear" w:color="auto" w:fill="auto"/>
            <w:noWrap/>
            <w:vAlign w:val="bottom"/>
          </w:tcPr>
          <w:p w14:paraId="2BB3E878" w14:textId="77777777" w:rsidR="003F7E2C" w:rsidRDefault="003F7E2C" w:rsidP="00BE28D4">
            <w:pPr>
              <w:pStyle w:val="tabletext11"/>
              <w:jc w:val="center"/>
              <w:rPr>
                <w:ins w:id="24197" w:author="Author"/>
              </w:rPr>
            </w:pPr>
            <w:ins w:id="24198" w:author="Author">
              <w:r>
                <w:t>0.82</w:t>
              </w:r>
            </w:ins>
          </w:p>
        </w:tc>
        <w:tc>
          <w:tcPr>
            <w:tcW w:w="400" w:type="dxa"/>
            <w:tcBorders>
              <w:bottom w:val="single" w:sz="4" w:space="0" w:color="auto"/>
            </w:tcBorders>
            <w:shd w:val="clear" w:color="auto" w:fill="auto"/>
            <w:noWrap/>
            <w:vAlign w:val="bottom"/>
          </w:tcPr>
          <w:p w14:paraId="2FE9FD37" w14:textId="77777777" w:rsidR="003F7E2C" w:rsidRDefault="003F7E2C" w:rsidP="00BE28D4">
            <w:pPr>
              <w:pStyle w:val="tabletext11"/>
              <w:jc w:val="center"/>
              <w:rPr>
                <w:ins w:id="24199" w:author="Author"/>
              </w:rPr>
            </w:pPr>
            <w:ins w:id="24200" w:author="Author">
              <w:r>
                <w:t>0.78</w:t>
              </w:r>
            </w:ins>
          </w:p>
        </w:tc>
        <w:tc>
          <w:tcPr>
            <w:tcW w:w="400" w:type="dxa"/>
            <w:tcBorders>
              <w:bottom w:val="single" w:sz="4" w:space="0" w:color="auto"/>
            </w:tcBorders>
            <w:shd w:val="clear" w:color="auto" w:fill="auto"/>
            <w:noWrap/>
            <w:vAlign w:val="bottom"/>
          </w:tcPr>
          <w:p w14:paraId="3EA3F49B" w14:textId="77777777" w:rsidR="003F7E2C" w:rsidRDefault="003F7E2C" w:rsidP="00BE28D4">
            <w:pPr>
              <w:pStyle w:val="tabletext11"/>
              <w:jc w:val="center"/>
              <w:rPr>
                <w:ins w:id="24201" w:author="Author"/>
              </w:rPr>
            </w:pPr>
            <w:ins w:id="24202" w:author="Author">
              <w:r>
                <w:t>0.74</w:t>
              </w:r>
            </w:ins>
          </w:p>
        </w:tc>
        <w:tc>
          <w:tcPr>
            <w:tcW w:w="400" w:type="dxa"/>
            <w:tcBorders>
              <w:bottom w:val="single" w:sz="4" w:space="0" w:color="auto"/>
            </w:tcBorders>
            <w:shd w:val="clear" w:color="auto" w:fill="auto"/>
            <w:noWrap/>
            <w:vAlign w:val="bottom"/>
          </w:tcPr>
          <w:p w14:paraId="32EBBF0B" w14:textId="77777777" w:rsidR="003F7E2C" w:rsidRDefault="003F7E2C" w:rsidP="00BE28D4">
            <w:pPr>
              <w:pStyle w:val="tabletext11"/>
              <w:jc w:val="center"/>
              <w:rPr>
                <w:ins w:id="24203" w:author="Author"/>
              </w:rPr>
            </w:pPr>
            <w:ins w:id="24204" w:author="Author">
              <w:r>
                <w:t>0.69</w:t>
              </w:r>
            </w:ins>
          </w:p>
        </w:tc>
        <w:tc>
          <w:tcPr>
            <w:tcW w:w="400" w:type="dxa"/>
            <w:tcBorders>
              <w:bottom w:val="single" w:sz="4" w:space="0" w:color="auto"/>
            </w:tcBorders>
            <w:shd w:val="clear" w:color="auto" w:fill="auto"/>
            <w:noWrap/>
            <w:vAlign w:val="bottom"/>
          </w:tcPr>
          <w:p w14:paraId="190CCF95" w14:textId="77777777" w:rsidR="003F7E2C" w:rsidRDefault="003F7E2C" w:rsidP="00BE28D4">
            <w:pPr>
              <w:pStyle w:val="tabletext11"/>
              <w:jc w:val="center"/>
              <w:rPr>
                <w:ins w:id="24205" w:author="Author"/>
              </w:rPr>
            </w:pPr>
            <w:ins w:id="24206" w:author="Author">
              <w:r>
                <w:t>0.67</w:t>
              </w:r>
            </w:ins>
          </w:p>
        </w:tc>
        <w:tc>
          <w:tcPr>
            <w:tcW w:w="400" w:type="dxa"/>
            <w:tcBorders>
              <w:bottom w:val="single" w:sz="4" w:space="0" w:color="auto"/>
            </w:tcBorders>
            <w:shd w:val="clear" w:color="auto" w:fill="auto"/>
            <w:noWrap/>
            <w:vAlign w:val="bottom"/>
          </w:tcPr>
          <w:p w14:paraId="1B843EA7" w14:textId="77777777" w:rsidR="003F7E2C" w:rsidRDefault="003F7E2C" w:rsidP="00BE28D4">
            <w:pPr>
              <w:pStyle w:val="tabletext11"/>
              <w:jc w:val="center"/>
              <w:rPr>
                <w:ins w:id="24207" w:author="Author"/>
              </w:rPr>
            </w:pPr>
            <w:ins w:id="24208" w:author="Author">
              <w:r>
                <w:t>0.64</w:t>
              </w:r>
            </w:ins>
          </w:p>
        </w:tc>
        <w:tc>
          <w:tcPr>
            <w:tcW w:w="400" w:type="dxa"/>
            <w:tcBorders>
              <w:bottom w:val="single" w:sz="4" w:space="0" w:color="auto"/>
            </w:tcBorders>
            <w:shd w:val="clear" w:color="auto" w:fill="auto"/>
            <w:noWrap/>
            <w:vAlign w:val="bottom"/>
          </w:tcPr>
          <w:p w14:paraId="3B6456FF" w14:textId="77777777" w:rsidR="003F7E2C" w:rsidRDefault="003F7E2C" w:rsidP="00BE28D4">
            <w:pPr>
              <w:pStyle w:val="tabletext11"/>
              <w:jc w:val="center"/>
              <w:rPr>
                <w:ins w:id="24209" w:author="Author"/>
              </w:rPr>
            </w:pPr>
            <w:ins w:id="24210" w:author="Author">
              <w:r>
                <w:t>0.61</w:t>
              </w:r>
            </w:ins>
          </w:p>
        </w:tc>
        <w:tc>
          <w:tcPr>
            <w:tcW w:w="400" w:type="dxa"/>
            <w:tcBorders>
              <w:bottom w:val="single" w:sz="4" w:space="0" w:color="auto"/>
            </w:tcBorders>
            <w:shd w:val="clear" w:color="auto" w:fill="auto"/>
            <w:noWrap/>
            <w:vAlign w:val="bottom"/>
          </w:tcPr>
          <w:p w14:paraId="136A55AC" w14:textId="77777777" w:rsidR="003F7E2C" w:rsidRDefault="003F7E2C" w:rsidP="00BE28D4">
            <w:pPr>
              <w:pStyle w:val="tabletext11"/>
              <w:jc w:val="center"/>
              <w:rPr>
                <w:ins w:id="24211" w:author="Author"/>
              </w:rPr>
            </w:pPr>
            <w:ins w:id="24212" w:author="Author">
              <w:r>
                <w:t>0.59</w:t>
              </w:r>
            </w:ins>
          </w:p>
        </w:tc>
        <w:tc>
          <w:tcPr>
            <w:tcW w:w="400" w:type="dxa"/>
            <w:tcBorders>
              <w:bottom w:val="single" w:sz="4" w:space="0" w:color="auto"/>
            </w:tcBorders>
            <w:shd w:val="clear" w:color="auto" w:fill="auto"/>
            <w:noWrap/>
            <w:vAlign w:val="bottom"/>
          </w:tcPr>
          <w:p w14:paraId="71656393" w14:textId="77777777" w:rsidR="003F7E2C" w:rsidRDefault="003F7E2C" w:rsidP="00BE28D4">
            <w:pPr>
              <w:pStyle w:val="tabletext11"/>
              <w:jc w:val="center"/>
              <w:rPr>
                <w:ins w:id="24213" w:author="Author"/>
              </w:rPr>
            </w:pPr>
            <w:ins w:id="24214" w:author="Author">
              <w:r>
                <w:t>0.57</w:t>
              </w:r>
            </w:ins>
          </w:p>
        </w:tc>
        <w:tc>
          <w:tcPr>
            <w:tcW w:w="400" w:type="dxa"/>
            <w:tcBorders>
              <w:bottom w:val="single" w:sz="4" w:space="0" w:color="auto"/>
            </w:tcBorders>
            <w:shd w:val="clear" w:color="auto" w:fill="auto"/>
            <w:noWrap/>
            <w:vAlign w:val="bottom"/>
          </w:tcPr>
          <w:p w14:paraId="59A9F22A" w14:textId="77777777" w:rsidR="003F7E2C" w:rsidRDefault="003F7E2C" w:rsidP="00BE28D4">
            <w:pPr>
              <w:pStyle w:val="tabletext11"/>
              <w:jc w:val="center"/>
              <w:rPr>
                <w:ins w:id="24215" w:author="Author"/>
              </w:rPr>
            </w:pPr>
            <w:ins w:id="24216" w:author="Author">
              <w:r>
                <w:t>0.54</w:t>
              </w:r>
            </w:ins>
          </w:p>
        </w:tc>
        <w:tc>
          <w:tcPr>
            <w:tcW w:w="400" w:type="dxa"/>
            <w:tcBorders>
              <w:bottom w:val="single" w:sz="4" w:space="0" w:color="auto"/>
            </w:tcBorders>
            <w:shd w:val="clear" w:color="auto" w:fill="auto"/>
            <w:noWrap/>
            <w:vAlign w:val="bottom"/>
          </w:tcPr>
          <w:p w14:paraId="67BC2785" w14:textId="77777777" w:rsidR="003F7E2C" w:rsidRDefault="003F7E2C" w:rsidP="00BE28D4">
            <w:pPr>
              <w:pStyle w:val="tabletext11"/>
              <w:jc w:val="center"/>
              <w:rPr>
                <w:ins w:id="24217" w:author="Author"/>
              </w:rPr>
            </w:pPr>
            <w:ins w:id="24218" w:author="Author">
              <w:r>
                <w:t>0.52</w:t>
              </w:r>
            </w:ins>
          </w:p>
        </w:tc>
        <w:tc>
          <w:tcPr>
            <w:tcW w:w="400" w:type="dxa"/>
            <w:tcBorders>
              <w:bottom w:val="single" w:sz="4" w:space="0" w:color="auto"/>
            </w:tcBorders>
            <w:shd w:val="clear" w:color="auto" w:fill="auto"/>
            <w:noWrap/>
            <w:vAlign w:val="bottom"/>
          </w:tcPr>
          <w:p w14:paraId="38451998" w14:textId="77777777" w:rsidR="003F7E2C" w:rsidRDefault="003F7E2C" w:rsidP="00BE28D4">
            <w:pPr>
              <w:pStyle w:val="tabletext11"/>
              <w:jc w:val="center"/>
              <w:rPr>
                <w:ins w:id="24219" w:author="Author"/>
              </w:rPr>
            </w:pPr>
            <w:ins w:id="24220" w:author="Author">
              <w:r>
                <w:t>0.50</w:t>
              </w:r>
            </w:ins>
          </w:p>
        </w:tc>
        <w:tc>
          <w:tcPr>
            <w:tcW w:w="400" w:type="dxa"/>
            <w:tcBorders>
              <w:bottom w:val="single" w:sz="4" w:space="0" w:color="auto"/>
            </w:tcBorders>
            <w:shd w:val="clear" w:color="auto" w:fill="auto"/>
            <w:noWrap/>
            <w:vAlign w:val="bottom"/>
          </w:tcPr>
          <w:p w14:paraId="4DF3B4DC" w14:textId="77777777" w:rsidR="003F7E2C" w:rsidRDefault="003F7E2C" w:rsidP="00BE28D4">
            <w:pPr>
              <w:pStyle w:val="tabletext11"/>
              <w:jc w:val="center"/>
              <w:rPr>
                <w:ins w:id="24221" w:author="Author"/>
              </w:rPr>
            </w:pPr>
            <w:ins w:id="24222" w:author="Author">
              <w:r>
                <w:t>0.48</w:t>
              </w:r>
            </w:ins>
          </w:p>
        </w:tc>
        <w:tc>
          <w:tcPr>
            <w:tcW w:w="400" w:type="dxa"/>
            <w:tcBorders>
              <w:bottom w:val="single" w:sz="4" w:space="0" w:color="auto"/>
            </w:tcBorders>
            <w:shd w:val="clear" w:color="auto" w:fill="auto"/>
            <w:noWrap/>
            <w:vAlign w:val="bottom"/>
          </w:tcPr>
          <w:p w14:paraId="196E3131" w14:textId="77777777" w:rsidR="003F7E2C" w:rsidRDefault="003F7E2C" w:rsidP="00BE28D4">
            <w:pPr>
              <w:pStyle w:val="tabletext11"/>
              <w:jc w:val="center"/>
              <w:rPr>
                <w:ins w:id="24223" w:author="Author"/>
              </w:rPr>
            </w:pPr>
            <w:ins w:id="24224" w:author="Author">
              <w:r>
                <w:t>0.46</w:t>
              </w:r>
            </w:ins>
          </w:p>
        </w:tc>
        <w:tc>
          <w:tcPr>
            <w:tcW w:w="400" w:type="dxa"/>
            <w:tcBorders>
              <w:bottom w:val="single" w:sz="4" w:space="0" w:color="auto"/>
            </w:tcBorders>
            <w:shd w:val="clear" w:color="auto" w:fill="auto"/>
            <w:noWrap/>
            <w:vAlign w:val="bottom"/>
          </w:tcPr>
          <w:p w14:paraId="3361F367" w14:textId="77777777" w:rsidR="003F7E2C" w:rsidRDefault="003F7E2C" w:rsidP="00BE28D4">
            <w:pPr>
              <w:pStyle w:val="tabletext11"/>
              <w:jc w:val="center"/>
              <w:rPr>
                <w:ins w:id="24225" w:author="Author"/>
              </w:rPr>
            </w:pPr>
            <w:ins w:id="24226" w:author="Author">
              <w:r>
                <w:t>0.44</w:t>
              </w:r>
            </w:ins>
          </w:p>
        </w:tc>
        <w:tc>
          <w:tcPr>
            <w:tcW w:w="440" w:type="dxa"/>
            <w:tcBorders>
              <w:bottom w:val="single" w:sz="4" w:space="0" w:color="auto"/>
            </w:tcBorders>
            <w:shd w:val="clear" w:color="auto" w:fill="auto"/>
            <w:noWrap/>
            <w:vAlign w:val="bottom"/>
          </w:tcPr>
          <w:p w14:paraId="4FC37EA6" w14:textId="77777777" w:rsidR="003F7E2C" w:rsidRDefault="003F7E2C" w:rsidP="00BE28D4">
            <w:pPr>
              <w:pStyle w:val="tabletext11"/>
              <w:jc w:val="center"/>
              <w:rPr>
                <w:ins w:id="24227" w:author="Author"/>
              </w:rPr>
            </w:pPr>
            <w:ins w:id="24228" w:author="Author">
              <w:r>
                <w:t>0.43</w:t>
              </w:r>
            </w:ins>
          </w:p>
        </w:tc>
        <w:tc>
          <w:tcPr>
            <w:tcW w:w="400" w:type="dxa"/>
            <w:tcBorders>
              <w:bottom w:val="single" w:sz="4" w:space="0" w:color="auto"/>
            </w:tcBorders>
            <w:shd w:val="clear" w:color="auto" w:fill="auto"/>
            <w:noWrap/>
            <w:vAlign w:val="bottom"/>
          </w:tcPr>
          <w:p w14:paraId="19DE840B" w14:textId="77777777" w:rsidR="003F7E2C" w:rsidRDefault="003F7E2C" w:rsidP="00BE28D4">
            <w:pPr>
              <w:pStyle w:val="tabletext11"/>
              <w:jc w:val="center"/>
              <w:rPr>
                <w:ins w:id="24229" w:author="Author"/>
              </w:rPr>
            </w:pPr>
            <w:ins w:id="24230" w:author="Author">
              <w:r>
                <w:t>0.41</w:t>
              </w:r>
            </w:ins>
          </w:p>
        </w:tc>
        <w:tc>
          <w:tcPr>
            <w:tcW w:w="400" w:type="dxa"/>
            <w:tcBorders>
              <w:bottom w:val="single" w:sz="4" w:space="0" w:color="auto"/>
            </w:tcBorders>
            <w:shd w:val="clear" w:color="auto" w:fill="auto"/>
            <w:noWrap/>
            <w:vAlign w:val="bottom"/>
          </w:tcPr>
          <w:p w14:paraId="087C5664" w14:textId="77777777" w:rsidR="003F7E2C" w:rsidRDefault="003F7E2C" w:rsidP="00BE28D4">
            <w:pPr>
              <w:pStyle w:val="tabletext11"/>
              <w:jc w:val="center"/>
              <w:rPr>
                <w:ins w:id="24231" w:author="Author"/>
              </w:rPr>
            </w:pPr>
            <w:ins w:id="24232" w:author="Author">
              <w:r>
                <w:t>0.39</w:t>
              </w:r>
            </w:ins>
          </w:p>
        </w:tc>
        <w:tc>
          <w:tcPr>
            <w:tcW w:w="400" w:type="dxa"/>
            <w:tcBorders>
              <w:bottom w:val="single" w:sz="4" w:space="0" w:color="auto"/>
            </w:tcBorders>
            <w:shd w:val="clear" w:color="auto" w:fill="auto"/>
            <w:noWrap/>
            <w:vAlign w:val="bottom"/>
          </w:tcPr>
          <w:p w14:paraId="250AFD3E" w14:textId="77777777" w:rsidR="003F7E2C" w:rsidRDefault="003F7E2C" w:rsidP="00BE28D4">
            <w:pPr>
              <w:pStyle w:val="tabletext11"/>
              <w:jc w:val="center"/>
              <w:rPr>
                <w:ins w:id="24233" w:author="Author"/>
              </w:rPr>
            </w:pPr>
            <w:ins w:id="24234" w:author="Author">
              <w:r>
                <w:t>0.38</w:t>
              </w:r>
            </w:ins>
          </w:p>
        </w:tc>
        <w:tc>
          <w:tcPr>
            <w:tcW w:w="400" w:type="dxa"/>
            <w:tcBorders>
              <w:bottom w:val="single" w:sz="4" w:space="0" w:color="auto"/>
            </w:tcBorders>
            <w:shd w:val="clear" w:color="auto" w:fill="auto"/>
            <w:noWrap/>
            <w:vAlign w:val="bottom"/>
          </w:tcPr>
          <w:p w14:paraId="31A1EEDE" w14:textId="77777777" w:rsidR="003F7E2C" w:rsidRDefault="003F7E2C" w:rsidP="00BE28D4">
            <w:pPr>
              <w:pStyle w:val="tabletext11"/>
              <w:jc w:val="center"/>
              <w:rPr>
                <w:ins w:id="24235" w:author="Author"/>
              </w:rPr>
            </w:pPr>
            <w:ins w:id="24236" w:author="Author">
              <w:r>
                <w:t>0.36</w:t>
              </w:r>
            </w:ins>
          </w:p>
        </w:tc>
        <w:tc>
          <w:tcPr>
            <w:tcW w:w="460" w:type="dxa"/>
            <w:tcBorders>
              <w:bottom w:val="single" w:sz="4" w:space="0" w:color="auto"/>
            </w:tcBorders>
            <w:shd w:val="clear" w:color="auto" w:fill="auto"/>
            <w:noWrap/>
            <w:vAlign w:val="bottom"/>
          </w:tcPr>
          <w:p w14:paraId="2C558F18" w14:textId="77777777" w:rsidR="003F7E2C" w:rsidRDefault="003F7E2C" w:rsidP="00BE28D4">
            <w:pPr>
              <w:pStyle w:val="tabletext11"/>
              <w:jc w:val="center"/>
              <w:rPr>
                <w:ins w:id="24237" w:author="Author"/>
              </w:rPr>
            </w:pPr>
            <w:ins w:id="24238" w:author="Author">
              <w:r>
                <w:t>0.35</w:t>
              </w:r>
            </w:ins>
          </w:p>
        </w:tc>
      </w:tr>
      <w:tr w:rsidR="003F7E2C" w14:paraId="118D17D5" w14:textId="77777777" w:rsidTr="00EE1A0A">
        <w:trPr>
          <w:trHeight w:val="190"/>
          <w:ins w:id="24239" w:author="Author"/>
        </w:trPr>
        <w:tc>
          <w:tcPr>
            <w:tcW w:w="200" w:type="dxa"/>
            <w:tcBorders>
              <w:bottom w:val="single" w:sz="4" w:space="0" w:color="auto"/>
              <w:right w:val="nil"/>
            </w:tcBorders>
            <w:shd w:val="clear" w:color="auto" w:fill="auto"/>
            <w:vAlign w:val="bottom"/>
          </w:tcPr>
          <w:p w14:paraId="0A1BA3E5" w14:textId="77777777" w:rsidR="003F7E2C" w:rsidRPr="00003565" w:rsidRDefault="003F7E2C" w:rsidP="00BE28D4">
            <w:pPr>
              <w:pStyle w:val="tabletext11"/>
              <w:jc w:val="right"/>
              <w:rPr>
                <w:ins w:id="24240" w:author="Author"/>
              </w:rPr>
            </w:pPr>
          </w:p>
        </w:tc>
        <w:tc>
          <w:tcPr>
            <w:tcW w:w="1580" w:type="dxa"/>
            <w:tcBorders>
              <w:left w:val="nil"/>
              <w:bottom w:val="single" w:sz="4" w:space="0" w:color="auto"/>
            </w:tcBorders>
            <w:shd w:val="clear" w:color="auto" w:fill="auto"/>
            <w:vAlign w:val="bottom"/>
          </w:tcPr>
          <w:p w14:paraId="616B3B71" w14:textId="77777777" w:rsidR="003F7E2C" w:rsidRPr="00003565" w:rsidRDefault="003F7E2C" w:rsidP="00BE28D4">
            <w:pPr>
              <w:pStyle w:val="tabletext11"/>
              <w:tabs>
                <w:tab w:val="decimal" w:pos="640"/>
              </w:tabs>
              <w:rPr>
                <w:ins w:id="24241" w:author="Author"/>
              </w:rPr>
            </w:pPr>
            <w:ins w:id="24242" w:author="Author">
              <w:r w:rsidRPr="00F10C49">
                <w:t>35,000 to 39,999</w:t>
              </w:r>
            </w:ins>
          </w:p>
        </w:tc>
        <w:tc>
          <w:tcPr>
            <w:tcW w:w="680" w:type="dxa"/>
            <w:tcBorders>
              <w:bottom w:val="single" w:sz="4" w:space="0" w:color="auto"/>
            </w:tcBorders>
            <w:shd w:val="clear" w:color="auto" w:fill="auto"/>
            <w:noWrap/>
            <w:vAlign w:val="bottom"/>
          </w:tcPr>
          <w:p w14:paraId="69D4412E" w14:textId="77777777" w:rsidR="003F7E2C" w:rsidRDefault="003F7E2C" w:rsidP="00BE28D4">
            <w:pPr>
              <w:pStyle w:val="tabletext11"/>
              <w:jc w:val="center"/>
              <w:rPr>
                <w:ins w:id="24243" w:author="Author"/>
              </w:rPr>
            </w:pPr>
            <w:ins w:id="24244" w:author="Author">
              <w:r>
                <w:t>1.20</w:t>
              </w:r>
            </w:ins>
          </w:p>
        </w:tc>
        <w:tc>
          <w:tcPr>
            <w:tcW w:w="900" w:type="dxa"/>
            <w:tcBorders>
              <w:bottom w:val="single" w:sz="4" w:space="0" w:color="auto"/>
            </w:tcBorders>
            <w:shd w:val="clear" w:color="auto" w:fill="auto"/>
            <w:noWrap/>
            <w:vAlign w:val="bottom"/>
          </w:tcPr>
          <w:p w14:paraId="0ED56778" w14:textId="77777777" w:rsidR="003F7E2C" w:rsidRDefault="003F7E2C" w:rsidP="00BE28D4">
            <w:pPr>
              <w:pStyle w:val="tabletext11"/>
              <w:jc w:val="center"/>
              <w:rPr>
                <w:ins w:id="24245" w:author="Author"/>
              </w:rPr>
            </w:pPr>
            <w:ins w:id="24246" w:author="Author">
              <w:r>
                <w:t>1.20</w:t>
              </w:r>
            </w:ins>
          </w:p>
        </w:tc>
        <w:tc>
          <w:tcPr>
            <w:tcW w:w="400" w:type="dxa"/>
            <w:tcBorders>
              <w:bottom w:val="single" w:sz="4" w:space="0" w:color="auto"/>
            </w:tcBorders>
            <w:shd w:val="clear" w:color="auto" w:fill="auto"/>
            <w:noWrap/>
            <w:vAlign w:val="bottom"/>
          </w:tcPr>
          <w:p w14:paraId="2BEF0D55" w14:textId="77777777" w:rsidR="003F7E2C" w:rsidRDefault="003F7E2C" w:rsidP="00BE28D4">
            <w:pPr>
              <w:pStyle w:val="tabletext11"/>
              <w:jc w:val="center"/>
              <w:rPr>
                <w:ins w:id="24247" w:author="Author"/>
              </w:rPr>
            </w:pPr>
            <w:ins w:id="24248" w:author="Author">
              <w:r>
                <w:t>1.20</w:t>
              </w:r>
            </w:ins>
          </w:p>
        </w:tc>
        <w:tc>
          <w:tcPr>
            <w:tcW w:w="400" w:type="dxa"/>
            <w:tcBorders>
              <w:bottom w:val="single" w:sz="4" w:space="0" w:color="auto"/>
            </w:tcBorders>
            <w:shd w:val="clear" w:color="auto" w:fill="auto"/>
            <w:noWrap/>
            <w:vAlign w:val="bottom"/>
          </w:tcPr>
          <w:p w14:paraId="0CDF4C33" w14:textId="77777777" w:rsidR="003F7E2C" w:rsidRDefault="003F7E2C" w:rsidP="00BE28D4">
            <w:pPr>
              <w:pStyle w:val="tabletext11"/>
              <w:jc w:val="center"/>
              <w:rPr>
                <w:ins w:id="24249" w:author="Author"/>
              </w:rPr>
            </w:pPr>
            <w:ins w:id="24250" w:author="Author">
              <w:r>
                <w:t>1.15</w:t>
              </w:r>
            </w:ins>
          </w:p>
        </w:tc>
        <w:tc>
          <w:tcPr>
            <w:tcW w:w="400" w:type="dxa"/>
            <w:tcBorders>
              <w:bottom w:val="single" w:sz="4" w:space="0" w:color="auto"/>
            </w:tcBorders>
            <w:shd w:val="clear" w:color="auto" w:fill="auto"/>
            <w:noWrap/>
            <w:vAlign w:val="bottom"/>
          </w:tcPr>
          <w:p w14:paraId="6D7AFD97" w14:textId="77777777" w:rsidR="003F7E2C" w:rsidRDefault="003F7E2C" w:rsidP="00BE28D4">
            <w:pPr>
              <w:pStyle w:val="tabletext11"/>
              <w:jc w:val="center"/>
              <w:rPr>
                <w:ins w:id="24251" w:author="Author"/>
              </w:rPr>
            </w:pPr>
            <w:ins w:id="24252" w:author="Author">
              <w:r>
                <w:t>1.09</w:t>
              </w:r>
            </w:ins>
          </w:p>
        </w:tc>
        <w:tc>
          <w:tcPr>
            <w:tcW w:w="400" w:type="dxa"/>
            <w:tcBorders>
              <w:bottom w:val="single" w:sz="4" w:space="0" w:color="auto"/>
            </w:tcBorders>
            <w:shd w:val="clear" w:color="auto" w:fill="auto"/>
            <w:noWrap/>
            <w:vAlign w:val="bottom"/>
          </w:tcPr>
          <w:p w14:paraId="225F8B7C" w14:textId="77777777" w:rsidR="003F7E2C" w:rsidRDefault="003F7E2C" w:rsidP="00BE28D4">
            <w:pPr>
              <w:pStyle w:val="tabletext11"/>
              <w:jc w:val="center"/>
              <w:rPr>
                <w:ins w:id="24253" w:author="Author"/>
              </w:rPr>
            </w:pPr>
            <w:ins w:id="24254" w:author="Author">
              <w:r>
                <w:t>0.98</w:t>
              </w:r>
            </w:ins>
          </w:p>
        </w:tc>
        <w:tc>
          <w:tcPr>
            <w:tcW w:w="400" w:type="dxa"/>
            <w:tcBorders>
              <w:bottom w:val="single" w:sz="4" w:space="0" w:color="auto"/>
            </w:tcBorders>
            <w:shd w:val="clear" w:color="auto" w:fill="auto"/>
            <w:noWrap/>
            <w:vAlign w:val="bottom"/>
          </w:tcPr>
          <w:p w14:paraId="4676D0D0" w14:textId="77777777" w:rsidR="003F7E2C" w:rsidRDefault="003F7E2C" w:rsidP="00BE28D4">
            <w:pPr>
              <w:pStyle w:val="tabletext11"/>
              <w:jc w:val="center"/>
              <w:rPr>
                <w:ins w:id="24255" w:author="Author"/>
              </w:rPr>
            </w:pPr>
            <w:ins w:id="24256" w:author="Author">
              <w:r>
                <w:t>0.94</w:t>
              </w:r>
            </w:ins>
          </w:p>
        </w:tc>
        <w:tc>
          <w:tcPr>
            <w:tcW w:w="400" w:type="dxa"/>
            <w:tcBorders>
              <w:bottom w:val="single" w:sz="4" w:space="0" w:color="auto"/>
            </w:tcBorders>
            <w:shd w:val="clear" w:color="auto" w:fill="auto"/>
            <w:noWrap/>
            <w:vAlign w:val="bottom"/>
          </w:tcPr>
          <w:p w14:paraId="5735A150" w14:textId="77777777" w:rsidR="003F7E2C" w:rsidRDefault="003F7E2C" w:rsidP="00BE28D4">
            <w:pPr>
              <w:pStyle w:val="tabletext11"/>
              <w:jc w:val="center"/>
              <w:rPr>
                <w:ins w:id="24257" w:author="Author"/>
              </w:rPr>
            </w:pPr>
            <w:ins w:id="24258" w:author="Author">
              <w:r>
                <w:t>0.89</w:t>
              </w:r>
            </w:ins>
          </w:p>
        </w:tc>
        <w:tc>
          <w:tcPr>
            <w:tcW w:w="400" w:type="dxa"/>
            <w:tcBorders>
              <w:bottom w:val="single" w:sz="4" w:space="0" w:color="auto"/>
            </w:tcBorders>
            <w:shd w:val="clear" w:color="auto" w:fill="auto"/>
            <w:noWrap/>
            <w:vAlign w:val="bottom"/>
          </w:tcPr>
          <w:p w14:paraId="3F7A6D87" w14:textId="77777777" w:rsidR="003F7E2C" w:rsidRDefault="003F7E2C" w:rsidP="00BE28D4">
            <w:pPr>
              <w:pStyle w:val="tabletext11"/>
              <w:jc w:val="center"/>
              <w:rPr>
                <w:ins w:id="24259" w:author="Author"/>
              </w:rPr>
            </w:pPr>
            <w:ins w:id="24260" w:author="Author">
              <w:r>
                <w:t>0.85</w:t>
              </w:r>
            </w:ins>
          </w:p>
        </w:tc>
        <w:tc>
          <w:tcPr>
            <w:tcW w:w="400" w:type="dxa"/>
            <w:tcBorders>
              <w:bottom w:val="single" w:sz="4" w:space="0" w:color="auto"/>
            </w:tcBorders>
            <w:shd w:val="clear" w:color="auto" w:fill="auto"/>
            <w:noWrap/>
            <w:vAlign w:val="bottom"/>
          </w:tcPr>
          <w:p w14:paraId="56C8AA5C" w14:textId="77777777" w:rsidR="003F7E2C" w:rsidRDefault="003F7E2C" w:rsidP="00BE28D4">
            <w:pPr>
              <w:pStyle w:val="tabletext11"/>
              <w:jc w:val="center"/>
              <w:rPr>
                <w:ins w:id="24261" w:author="Author"/>
              </w:rPr>
            </w:pPr>
            <w:ins w:id="24262" w:author="Author">
              <w:r>
                <w:t>0.80</w:t>
              </w:r>
            </w:ins>
          </w:p>
        </w:tc>
        <w:tc>
          <w:tcPr>
            <w:tcW w:w="400" w:type="dxa"/>
            <w:tcBorders>
              <w:bottom w:val="single" w:sz="4" w:space="0" w:color="auto"/>
            </w:tcBorders>
            <w:shd w:val="clear" w:color="auto" w:fill="auto"/>
            <w:noWrap/>
            <w:vAlign w:val="bottom"/>
          </w:tcPr>
          <w:p w14:paraId="6B3C6ED9" w14:textId="77777777" w:rsidR="003F7E2C" w:rsidRDefault="003F7E2C" w:rsidP="00BE28D4">
            <w:pPr>
              <w:pStyle w:val="tabletext11"/>
              <w:jc w:val="center"/>
              <w:rPr>
                <w:ins w:id="24263" w:author="Author"/>
              </w:rPr>
            </w:pPr>
            <w:ins w:id="24264" w:author="Author">
              <w:r>
                <w:t>0.76</w:t>
              </w:r>
            </w:ins>
          </w:p>
        </w:tc>
        <w:tc>
          <w:tcPr>
            <w:tcW w:w="400" w:type="dxa"/>
            <w:tcBorders>
              <w:bottom w:val="single" w:sz="4" w:space="0" w:color="auto"/>
            </w:tcBorders>
            <w:shd w:val="clear" w:color="auto" w:fill="auto"/>
            <w:noWrap/>
            <w:vAlign w:val="bottom"/>
          </w:tcPr>
          <w:p w14:paraId="08757C76" w14:textId="77777777" w:rsidR="003F7E2C" w:rsidRDefault="003F7E2C" w:rsidP="00BE28D4">
            <w:pPr>
              <w:pStyle w:val="tabletext11"/>
              <w:jc w:val="center"/>
              <w:rPr>
                <w:ins w:id="24265" w:author="Author"/>
              </w:rPr>
            </w:pPr>
            <w:ins w:id="24266" w:author="Author">
              <w:r>
                <w:t>0.73</w:t>
              </w:r>
            </w:ins>
          </w:p>
        </w:tc>
        <w:tc>
          <w:tcPr>
            <w:tcW w:w="400" w:type="dxa"/>
            <w:tcBorders>
              <w:bottom w:val="single" w:sz="4" w:space="0" w:color="auto"/>
            </w:tcBorders>
            <w:shd w:val="clear" w:color="auto" w:fill="auto"/>
            <w:noWrap/>
            <w:vAlign w:val="bottom"/>
          </w:tcPr>
          <w:p w14:paraId="1E3477A3" w14:textId="77777777" w:rsidR="003F7E2C" w:rsidRDefault="003F7E2C" w:rsidP="00BE28D4">
            <w:pPr>
              <w:pStyle w:val="tabletext11"/>
              <w:jc w:val="center"/>
              <w:rPr>
                <w:ins w:id="24267" w:author="Author"/>
              </w:rPr>
            </w:pPr>
            <w:ins w:id="24268" w:author="Author">
              <w:r>
                <w:t>0.70</w:t>
              </w:r>
            </w:ins>
          </w:p>
        </w:tc>
        <w:tc>
          <w:tcPr>
            <w:tcW w:w="400" w:type="dxa"/>
            <w:tcBorders>
              <w:bottom w:val="single" w:sz="4" w:space="0" w:color="auto"/>
            </w:tcBorders>
            <w:shd w:val="clear" w:color="auto" w:fill="auto"/>
            <w:noWrap/>
            <w:vAlign w:val="bottom"/>
          </w:tcPr>
          <w:p w14:paraId="5DDE679A" w14:textId="77777777" w:rsidR="003F7E2C" w:rsidRDefault="003F7E2C" w:rsidP="00BE28D4">
            <w:pPr>
              <w:pStyle w:val="tabletext11"/>
              <w:jc w:val="center"/>
              <w:rPr>
                <w:ins w:id="24269" w:author="Author"/>
              </w:rPr>
            </w:pPr>
            <w:ins w:id="24270" w:author="Author">
              <w:r>
                <w:t>0.67</w:t>
              </w:r>
            </w:ins>
          </w:p>
        </w:tc>
        <w:tc>
          <w:tcPr>
            <w:tcW w:w="400" w:type="dxa"/>
            <w:tcBorders>
              <w:bottom w:val="single" w:sz="4" w:space="0" w:color="auto"/>
            </w:tcBorders>
            <w:shd w:val="clear" w:color="auto" w:fill="auto"/>
            <w:noWrap/>
            <w:vAlign w:val="bottom"/>
          </w:tcPr>
          <w:p w14:paraId="38397269" w14:textId="77777777" w:rsidR="003F7E2C" w:rsidRDefault="003F7E2C" w:rsidP="00BE28D4">
            <w:pPr>
              <w:pStyle w:val="tabletext11"/>
              <w:jc w:val="center"/>
              <w:rPr>
                <w:ins w:id="24271" w:author="Author"/>
              </w:rPr>
            </w:pPr>
            <w:ins w:id="24272" w:author="Author">
              <w:r>
                <w:t>0.64</w:t>
              </w:r>
            </w:ins>
          </w:p>
        </w:tc>
        <w:tc>
          <w:tcPr>
            <w:tcW w:w="400" w:type="dxa"/>
            <w:tcBorders>
              <w:bottom w:val="single" w:sz="4" w:space="0" w:color="auto"/>
            </w:tcBorders>
            <w:shd w:val="clear" w:color="auto" w:fill="auto"/>
            <w:noWrap/>
            <w:vAlign w:val="bottom"/>
          </w:tcPr>
          <w:p w14:paraId="0EE6FC77" w14:textId="77777777" w:rsidR="003F7E2C" w:rsidRDefault="003F7E2C" w:rsidP="00BE28D4">
            <w:pPr>
              <w:pStyle w:val="tabletext11"/>
              <w:jc w:val="center"/>
              <w:rPr>
                <w:ins w:id="24273" w:author="Author"/>
              </w:rPr>
            </w:pPr>
            <w:ins w:id="24274" w:author="Author">
              <w:r>
                <w:t>0.62</w:t>
              </w:r>
            </w:ins>
          </w:p>
        </w:tc>
        <w:tc>
          <w:tcPr>
            <w:tcW w:w="400" w:type="dxa"/>
            <w:tcBorders>
              <w:bottom w:val="single" w:sz="4" w:space="0" w:color="auto"/>
            </w:tcBorders>
            <w:shd w:val="clear" w:color="auto" w:fill="auto"/>
            <w:noWrap/>
            <w:vAlign w:val="bottom"/>
          </w:tcPr>
          <w:p w14:paraId="4E701E4C" w14:textId="77777777" w:rsidR="003F7E2C" w:rsidRDefault="003F7E2C" w:rsidP="00BE28D4">
            <w:pPr>
              <w:pStyle w:val="tabletext11"/>
              <w:jc w:val="center"/>
              <w:rPr>
                <w:ins w:id="24275" w:author="Author"/>
              </w:rPr>
            </w:pPr>
            <w:ins w:id="24276" w:author="Author">
              <w:r>
                <w:t>0.59</w:t>
              </w:r>
            </w:ins>
          </w:p>
        </w:tc>
        <w:tc>
          <w:tcPr>
            <w:tcW w:w="400" w:type="dxa"/>
            <w:tcBorders>
              <w:bottom w:val="single" w:sz="4" w:space="0" w:color="auto"/>
            </w:tcBorders>
            <w:shd w:val="clear" w:color="auto" w:fill="auto"/>
            <w:noWrap/>
            <w:vAlign w:val="bottom"/>
          </w:tcPr>
          <w:p w14:paraId="3E4724DF" w14:textId="77777777" w:rsidR="003F7E2C" w:rsidRDefault="003F7E2C" w:rsidP="00BE28D4">
            <w:pPr>
              <w:pStyle w:val="tabletext11"/>
              <w:jc w:val="center"/>
              <w:rPr>
                <w:ins w:id="24277" w:author="Author"/>
              </w:rPr>
            </w:pPr>
            <w:ins w:id="24278" w:author="Author">
              <w:r>
                <w:t>0.57</w:t>
              </w:r>
            </w:ins>
          </w:p>
        </w:tc>
        <w:tc>
          <w:tcPr>
            <w:tcW w:w="400" w:type="dxa"/>
            <w:tcBorders>
              <w:bottom w:val="single" w:sz="4" w:space="0" w:color="auto"/>
            </w:tcBorders>
            <w:shd w:val="clear" w:color="auto" w:fill="auto"/>
            <w:noWrap/>
            <w:vAlign w:val="bottom"/>
          </w:tcPr>
          <w:p w14:paraId="4A5E61FE" w14:textId="77777777" w:rsidR="003F7E2C" w:rsidRDefault="003F7E2C" w:rsidP="00BE28D4">
            <w:pPr>
              <w:pStyle w:val="tabletext11"/>
              <w:jc w:val="center"/>
              <w:rPr>
                <w:ins w:id="24279" w:author="Author"/>
              </w:rPr>
            </w:pPr>
            <w:ins w:id="24280" w:author="Author">
              <w:r>
                <w:t>0.55</w:t>
              </w:r>
            </w:ins>
          </w:p>
        </w:tc>
        <w:tc>
          <w:tcPr>
            <w:tcW w:w="400" w:type="dxa"/>
            <w:tcBorders>
              <w:bottom w:val="single" w:sz="4" w:space="0" w:color="auto"/>
            </w:tcBorders>
            <w:shd w:val="clear" w:color="auto" w:fill="auto"/>
            <w:noWrap/>
            <w:vAlign w:val="bottom"/>
          </w:tcPr>
          <w:p w14:paraId="21E22517" w14:textId="77777777" w:rsidR="003F7E2C" w:rsidRDefault="003F7E2C" w:rsidP="00BE28D4">
            <w:pPr>
              <w:pStyle w:val="tabletext11"/>
              <w:jc w:val="center"/>
              <w:rPr>
                <w:ins w:id="24281" w:author="Author"/>
              </w:rPr>
            </w:pPr>
            <w:ins w:id="24282" w:author="Author">
              <w:r>
                <w:t>0.52</w:t>
              </w:r>
            </w:ins>
          </w:p>
        </w:tc>
        <w:tc>
          <w:tcPr>
            <w:tcW w:w="400" w:type="dxa"/>
            <w:tcBorders>
              <w:bottom w:val="single" w:sz="4" w:space="0" w:color="auto"/>
            </w:tcBorders>
            <w:shd w:val="clear" w:color="auto" w:fill="auto"/>
            <w:noWrap/>
            <w:vAlign w:val="bottom"/>
          </w:tcPr>
          <w:p w14:paraId="7BB5B8B2" w14:textId="77777777" w:rsidR="003F7E2C" w:rsidRDefault="003F7E2C" w:rsidP="00BE28D4">
            <w:pPr>
              <w:pStyle w:val="tabletext11"/>
              <w:jc w:val="center"/>
              <w:rPr>
                <w:ins w:id="24283" w:author="Author"/>
              </w:rPr>
            </w:pPr>
            <w:ins w:id="24284" w:author="Author">
              <w:r>
                <w:t>0.50</w:t>
              </w:r>
            </w:ins>
          </w:p>
        </w:tc>
        <w:tc>
          <w:tcPr>
            <w:tcW w:w="400" w:type="dxa"/>
            <w:tcBorders>
              <w:bottom w:val="single" w:sz="4" w:space="0" w:color="auto"/>
            </w:tcBorders>
            <w:shd w:val="clear" w:color="auto" w:fill="auto"/>
            <w:noWrap/>
            <w:vAlign w:val="bottom"/>
          </w:tcPr>
          <w:p w14:paraId="057B8099" w14:textId="77777777" w:rsidR="003F7E2C" w:rsidRDefault="003F7E2C" w:rsidP="00BE28D4">
            <w:pPr>
              <w:pStyle w:val="tabletext11"/>
              <w:jc w:val="center"/>
              <w:rPr>
                <w:ins w:id="24285" w:author="Author"/>
              </w:rPr>
            </w:pPr>
            <w:ins w:id="24286" w:author="Author">
              <w:r>
                <w:t>0.48</w:t>
              </w:r>
            </w:ins>
          </w:p>
        </w:tc>
        <w:tc>
          <w:tcPr>
            <w:tcW w:w="440" w:type="dxa"/>
            <w:tcBorders>
              <w:bottom w:val="single" w:sz="4" w:space="0" w:color="auto"/>
            </w:tcBorders>
            <w:shd w:val="clear" w:color="auto" w:fill="auto"/>
            <w:noWrap/>
            <w:vAlign w:val="bottom"/>
          </w:tcPr>
          <w:p w14:paraId="6E0131D7" w14:textId="77777777" w:rsidR="003F7E2C" w:rsidRDefault="003F7E2C" w:rsidP="00BE28D4">
            <w:pPr>
              <w:pStyle w:val="tabletext11"/>
              <w:jc w:val="center"/>
              <w:rPr>
                <w:ins w:id="24287" w:author="Author"/>
              </w:rPr>
            </w:pPr>
            <w:ins w:id="24288" w:author="Author">
              <w:r>
                <w:t>0.46</w:t>
              </w:r>
            </w:ins>
          </w:p>
        </w:tc>
        <w:tc>
          <w:tcPr>
            <w:tcW w:w="400" w:type="dxa"/>
            <w:tcBorders>
              <w:bottom w:val="single" w:sz="4" w:space="0" w:color="auto"/>
            </w:tcBorders>
            <w:shd w:val="clear" w:color="auto" w:fill="auto"/>
            <w:noWrap/>
            <w:vAlign w:val="bottom"/>
          </w:tcPr>
          <w:p w14:paraId="3EE1F127" w14:textId="77777777" w:rsidR="003F7E2C" w:rsidRDefault="003F7E2C" w:rsidP="00BE28D4">
            <w:pPr>
              <w:pStyle w:val="tabletext11"/>
              <w:jc w:val="center"/>
              <w:rPr>
                <w:ins w:id="24289" w:author="Author"/>
              </w:rPr>
            </w:pPr>
            <w:ins w:id="24290" w:author="Author">
              <w:r>
                <w:t>0.44</w:t>
              </w:r>
            </w:ins>
          </w:p>
        </w:tc>
        <w:tc>
          <w:tcPr>
            <w:tcW w:w="400" w:type="dxa"/>
            <w:tcBorders>
              <w:bottom w:val="single" w:sz="4" w:space="0" w:color="auto"/>
            </w:tcBorders>
            <w:shd w:val="clear" w:color="auto" w:fill="auto"/>
            <w:noWrap/>
            <w:vAlign w:val="bottom"/>
          </w:tcPr>
          <w:p w14:paraId="7CED3C4E" w14:textId="77777777" w:rsidR="003F7E2C" w:rsidRDefault="003F7E2C" w:rsidP="00BE28D4">
            <w:pPr>
              <w:pStyle w:val="tabletext11"/>
              <w:jc w:val="center"/>
              <w:rPr>
                <w:ins w:id="24291" w:author="Author"/>
              </w:rPr>
            </w:pPr>
            <w:ins w:id="24292" w:author="Author">
              <w:r>
                <w:t>0.43</w:t>
              </w:r>
            </w:ins>
          </w:p>
        </w:tc>
        <w:tc>
          <w:tcPr>
            <w:tcW w:w="400" w:type="dxa"/>
            <w:tcBorders>
              <w:bottom w:val="single" w:sz="4" w:space="0" w:color="auto"/>
            </w:tcBorders>
            <w:shd w:val="clear" w:color="auto" w:fill="auto"/>
            <w:noWrap/>
            <w:vAlign w:val="bottom"/>
          </w:tcPr>
          <w:p w14:paraId="342F860E" w14:textId="77777777" w:rsidR="003F7E2C" w:rsidRDefault="003F7E2C" w:rsidP="00BE28D4">
            <w:pPr>
              <w:pStyle w:val="tabletext11"/>
              <w:jc w:val="center"/>
              <w:rPr>
                <w:ins w:id="24293" w:author="Author"/>
              </w:rPr>
            </w:pPr>
            <w:ins w:id="24294" w:author="Author">
              <w:r>
                <w:t>0.41</w:t>
              </w:r>
            </w:ins>
          </w:p>
        </w:tc>
        <w:tc>
          <w:tcPr>
            <w:tcW w:w="400" w:type="dxa"/>
            <w:tcBorders>
              <w:bottom w:val="single" w:sz="4" w:space="0" w:color="auto"/>
            </w:tcBorders>
            <w:shd w:val="clear" w:color="auto" w:fill="auto"/>
            <w:noWrap/>
            <w:vAlign w:val="bottom"/>
          </w:tcPr>
          <w:p w14:paraId="1E369B88" w14:textId="77777777" w:rsidR="003F7E2C" w:rsidRDefault="003F7E2C" w:rsidP="00BE28D4">
            <w:pPr>
              <w:pStyle w:val="tabletext11"/>
              <w:jc w:val="center"/>
              <w:rPr>
                <w:ins w:id="24295" w:author="Author"/>
              </w:rPr>
            </w:pPr>
            <w:ins w:id="24296" w:author="Author">
              <w:r>
                <w:t>0.39</w:t>
              </w:r>
            </w:ins>
          </w:p>
        </w:tc>
        <w:tc>
          <w:tcPr>
            <w:tcW w:w="460" w:type="dxa"/>
            <w:tcBorders>
              <w:bottom w:val="single" w:sz="4" w:space="0" w:color="auto"/>
            </w:tcBorders>
            <w:shd w:val="clear" w:color="auto" w:fill="auto"/>
            <w:noWrap/>
            <w:vAlign w:val="bottom"/>
          </w:tcPr>
          <w:p w14:paraId="2FF97F15" w14:textId="77777777" w:rsidR="003F7E2C" w:rsidRDefault="003F7E2C" w:rsidP="00BE28D4">
            <w:pPr>
              <w:pStyle w:val="tabletext11"/>
              <w:jc w:val="center"/>
              <w:rPr>
                <w:ins w:id="24297" w:author="Author"/>
              </w:rPr>
            </w:pPr>
            <w:ins w:id="24298" w:author="Author">
              <w:r>
                <w:t>0.38</w:t>
              </w:r>
            </w:ins>
          </w:p>
        </w:tc>
      </w:tr>
      <w:tr w:rsidR="003F7E2C" w14:paraId="467238C7" w14:textId="77777777" w:rsidTr="00EE1A0A">
        <w:trPr>
          <w:trHeight w:val="190"/>
          <w:ins w:id="2429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6CD7F9A1" w14:textId="77777777" w:rsidR="003F7E2C" w:rsidRDefault="003F7E2C" w:rsidP="00BE28D4">
            <w:pPr>
              <w:pStyle w:val="tabletext11"/>
              <w:jc w:val="right"/>
              <w:rPr>
                <w:ins w:id="2430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490789F" w14:textId="77777777" w:rsidR="003F7E2C" w:rsidRDefault="003F7E2C" w:rsidP="00BE28D4">
            <w:pPr>
              <w:pStyle w:val="tabletext11"/>
              <w:tabs>
                <w:tab w:val="decimal" w:pos="640"/>
              </w:tabs>
              <w:rPr>
                <w:ins w:id="24301" w:author="Author"/>
              </w:rPr>
            </w:pPr>
            <w:ins w:id="24302" w:author="Author">
              <w:r>
                <w:t>40,000 to 44,999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02B3A" w14:textId="77777777" w:rsidR="003F7E2C" w:rsidRDefault="003F7E2C" w:rsidP="00BE28D4">
            <w:pPr>
              <w:pStyle w:val="tabletext11"/>
              <w:jc w:val="center"/>
              <w:rPr>
                <w:ins w:id="24303" w:author="Author"/>
              </w:rPr>
            </w:pPr>
            <w:ins w:id="24304" w:author="Author">
              <w:r>
                <w:t>1.27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72423" w14:textId="77777777" w:rsidR="003F7E2C" w:rsidRDefault="003F7E2C" w:rsidP="00BE28D4">
            <w:pPr>
              <w:pStyle w:val="tabletext11"/>
              <w:jc w:val="center"/>
              <w:rPr>
                <w:ins w:id="24305" w:author="Author"/>
              </w:rPr>
            </w:pPr>
            <w:ins w:id="24306" w:author="Author">
              <w:r>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24B46" w14:textId="77777777" w:rsidR="003F7E2C" w:rsidRDefault="003F7E2C" w:rsidP="00BE28D4">
            <w:pPr>
              <w:pStyle w:val="tabletext11"/>
              <w:jc w:val="center"/>
              <w:rPr>
                <w:ins w:id="24307" w:author="Author"/>
              </w:rPr>
            </w:pPr>
            <w:ins w:id="24308" w:author="Author">
              <w:r>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EA03C" w14:textId="77777777" w:rsidR="003F7E2C" w:rsidRDefault="003F7E2C" w:rsidP="00BE28D4">
            <w:pPr>
              <w:pStyle w:val="tabletext11"/>
              <w:jc w:val="center"/>
              <w:rPr>
                <w:ins w:id="24309" w:author="Author"/>
              </w:rPr>
            </w:pPr>
            <w:ins w:id="24310" w:author="Author">
              <w:r>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15F58A" w14:textId="77777777" w:rsidR="003F7E2C" w:rsidRDefault="003F7E2C" w:rsidP="00BE28D4">
            <w:pPr>
              <w:pStyle w:val="tabletext11"/>
              <w:jc w:val="center"/>
              <w:rPr>
                <w:ins w:id="24311" w:author="Author"/>
              </w:rPr>
            </w:pPr>
            <w:ins w:id="24312" w:author="Author">
              <w:r>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97D82" w14:textId="77777777" w:rsidR="003F7E2C" w:rsidRDefault="003F7E2C" w:rsidP="00BE28D4">
            <w:pPr>
              <w:pStyle w:val="tabletext11"/>
              <w:jc w:val="center"/>
              <w:rPr>
                <w:ins w:id="24313" w:author="Author"/>
              </w:rPr>
            </w:pPr>
            <w:ins w:id="24314" w:author="Author">
              <w:r>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0BDEB" w14:textId="77777777" w:rsidR="003F7E2C" w:rsidRDefault="003F7E2C" w:rsidP="00BE28D4">
            <w:pPr>
              <w:pStyle w:val="tabletext11"/>
              <w:jc w:val="center"/>
              <w:rPr>
                <w:ins w:id="24315" w:author="Author"/>
              </w:rPr>
            </w:pPr>
            <w:ins w:id="24316" w:author="Author">
              <w:r>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2A41B" w14:textId="77777777" w:rsidR="003F7E2C" w:rsidRDefault="003F7E2C" w:rsidP="00BE28D4">
            <w:pPr>
              <w:pStyle w:val="tabletext11"/>
              <w:jc w:val="center"/>
              <w:rPr>
                <w:ins w:id="24317" w:author="Author"/>
              </w:rPr>
            </w:pPr>
            <w:ins w:id="24318" w:author="Author">
              <w:r>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E8172" w14:textId="77777777" w:rsidR="003F7E2C" w:rsidRDefault="003F7E2C" w:rsidP="00BE28D4">
            <w:pPr>
              <w:pStyle w:val="tabletext11"/>
              <w:jc w:val="center"/>
              <w:rPr>
                <w:ins w:id="24319" w:author="Author"/>
              </w:rPr>
            </w:pPr>
            <w:ins w:id="24320" w:author="Author">
              <w:r>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89987" w14:textId="77777777" w:rsidR="003F7E2C" w:rsidRDefault="003F7E2C" w:rsidP="00BE28D4">
            <w:pPr>
              <w:pStyle w:val="tabletext11"/>
              <w:jc w:val="center"/>
              <w:rPr>
                <w:ins w:id="24321" w:author="Author"/>
              </w:rPr>
            </w:pPr>
            <w:ins w:id="24322" w:author="Author">
              <w:r>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6A2D7" w14:textId="77777777" w:rsidR="003F7E2C" w:rsidRDefault="003F7E2C" w:rsidP="00BE28D4">
            <w:pPr>
              <w:pStyle w:val="tabletext11"/>
              <w:jc w:val="center"/>
              <w:rPr>
                <w:ins w:id="24323" w:author="Author"/>
              </w:rPr>
            </w:pPr>
            <w:ins w:id="24324" w:author="Author">
              <w:r>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1E0EE" w14:textId="77777777" w:rsidR="003F7E2C" w:rsidRDefault="003F7E2C" w:rsidP="00BE28D4">
            <w:pPr>
              <w:pStyle w:val="tabletext11"/>
              <w:jc w:val="center"/>
              <w:rPr>
                <w:ins w:id="24325" w:author="Author"/>
              </w:rPr>
            </w:pPr>
            <w:ins w:id="24326" w:author="Author">
              <w:r>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EE798" w14:textId="77777777" w:rsidR="003F7E2C" w:rsidRDefault="003F7E2C" w:rsidP="00BE28D4">
            <w:pPr>
              <w:pStyle w:val="tabletext11"/>
              <w:jc w:val="center"/>
              <w:rPr>
                <w:ins w:id="24327" w:author="Author"/>
              </w:rPr>
            </w:pPr>
            <w:ins w:id="24328" w:author="Author">
              <w:r>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7A9F4" w14:textId="77777777" w:rsidR="003F7E2C" w:rsidRDefault="003F7E2C" w:rsidP="00BE28D4">
            <w:pPr>
              <w:pStyle w:val="tabletext11"/>
              <w:jc w:val="center"/>
              <w:rPr>
                <w:ins w:id="24329" w:author="Author"/>
              </w:rPr>
            </w:pPr>
            <w:ins w:id="24330" w:author="Author">
              <w:r>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FD985" w14:textId="77777777" w:rsidR="003F7E2C" w:rsidRDefault="003F7E2C" w:rsidP="00BE28D4">
            <w:pPr>
              <w:pStyle w:val="tabletext11"/>
              <w:jc w:val="center"/>
              <w:rPr>
                <w:ins w:id="24331" w:author="Author"/>
              </w:rPr>
            </w:pPr>
            <w:ins w:id="24332" w:author="Author">
              <w:r>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A8A21A" w14:textId="77777777" w:rsidR="003F7E2C" w:rsidRDefault="003F7E2C" w:rsidP="00BE28D4">
            <w:pPr>
              <w:pStyle w:val="tabletext11"/>
              <w:jc w:val="center"/>
              <w:rPr>
                <w:ins w:id="24333" w:author="Author"/>
              </w:rPr>
            </w:pPr>
            <w:ins w:id="24334" w:author="Author">
              <w:r>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F90AB" w14:textId="77777777" w:rsidR="003F7E2C" w:rsidRDefault="003F7E2C" w:rsidP="00BE28D4">
            <w:pPr>
              <w:pStyle w:val="tabletext11"/>
              <w:jc w:val="center"/>
              <w:rPr>
                <w:ins w:id="24335" w:author="Author"/>
              </w:rPr>
            </w:pPr>
            <w:ins w:id="24336" w:author="Author">
              <w:r>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DC611" w14:textId="77777777" w:rsidR="003F7E2C" w:rsidRDefault="003F7E2C" w:rsidP="00BE28D4">
            <w:pPr>
              <w:pStyle w:val="tabletext11"/>
              <w:jc w:val="center"/>
              <w:rPr>
                <w:ins w:id="24337" w:author="Author"/>
              </w:rPr>
            </w:pPr>
            <w:ins w:id="24338" w:author="Author">
              <w:r>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43AC4" w14:textId="77777777" w:rsidR="003F7E2C" w:rsidRDefault="003F7E2C" w:rsidP="00BE28D4">
            <w:pPr>
              <w:pStyle w:val="tabletext11"/>
              <w:jc w:val="center"/>
              <w:rPr>
                <w:ins w:id="24339" w:author="Author"/>
              </w:rPr>
            </w:pPr>
            <w:ins w:id="24340" w:author="Author">
              <w:r>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F3AB5" w14:textId="77777777" w:rsidR="003F7E2C" w:rsidRDefault="003F7E2C" w:rsidP="00BE28D4">
            <w:pPr>
              <w:pStyle w:val="tabletext11"/>
              <w:jc w:val="center"/>
              <w:rPr>
                <w:ins w:id="24341" w:author="Author"/>
              </w:rPr>
            </w:pPr>
            <w:ins w:id="24342" w:author="Author">
              <w:r>
                <w:t>0.55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C12DD" w14:textId="77777777" w:rsidR="003F7E2C" w:rsidRDefault="003F7E2C" w:rsidP="00BE28D4">
            <w:pPr>
              <w:pStyle w:val="tabletext11"/>
              <w:jc w:val="center"/>
              <w:rPr>
                <w:ins w:id="24343" w:author="Author"/>
              </w:rPr>
            </w:pPr>
            <w:ins w:id="24344" w:author="Author">
              <w:r>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C6B58" w14:textId="77777777" w:rsidR="003F7E2C" w:rsidRDefault="003F7E2C" w:rsidP="00BE28D4">
            <w:pPr>
              <w:pStyle w:val="tabletext11"/>
              <w:jc w:val="center"/>
              <w:rPr>
                <w:ins w:id="24345" w:author="Author"/>
              </w:rPr>
            </w:pPr>
            <w:ins w:id="24346" w:author="Author">
              <w:r>
                <w:t>0.51</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EFE9C" w14:textId="77777777" w:rsidR="003F7E2C" w:rsidRDefault="003F7E2C" w:rsidP="00BE28D4">
            <w:pPr>
              <w:pStyle w:val="tabletext11"/>
              <w:jc w:val="center"/>
              <w:rPr>
                <w:ins w:id="24347" w:author="Author"/>
              </w:rPr>
            </w:pPr>
            <w:ins w:id="24348" w:author="Author">
              <w:r>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A993D" w14:textId="77777777" w:rsidR="003F7E2C" w:rsidRDefault="003F7E2C" w:rsidP="00BE28D4">
            <w:pPr>
              <w:pStyle w:val="tabletext11"/>
              <w:jc w:val="center"/>
              <w:rPr>
                <w:ins w:id="24349" w:author="Author"/>
              </w:rPr>
            </w:pPr>
            <w:ins w:id="24350" w:author="Author">
              <w:r>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588A8" w14:textId="77777777" w:rsidR="003F7E2C" w:rsidRDefault="003F7E2C" w:rsidP="00BE28D4">
            <w:pPr>
              <w:pStyle w:val="tabletext11"/>
              <w:jc w:val="center"/>
              <w:rPr>
                <w:ins w:id="24351" w:author="Author"/>
              </w:rPr>
            </w:pPr>
            <w:ins w:id="24352" w:author="Author">
              <w:r>
                <w:t>0.45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88A85" w14:textId="77777777" w:rsidR="003F7E2C" w:rsidRDefault="003F7E2C" w:rsidP="00BE28D4">
            <w:pPr>
              <w:pStyle w:val="tabletext11"/>
              <w:jc w:val="center"/>
              <w:rPr>
                <w:ins w:id="24353" w:author="Author"/>
              </w:rPr>
            </w:pPr>
            <w:ins w:id="24354" w:author="Author">
              <w:r>
                <w:t>0.43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6E2F7" w14:textId="77777777" w:rsidR="003F7E2C" w:rsidRDefault="003F7E2C" w:rsidP="00BE28D4">
            <w:pPr>
              <w:pStyle w:val="tabletext11"/>
              <w:jc w:val="center"/>
              <w:rPr>
                <w:ins w:id="24355" w:author="Author"/>
              </w:rPr>
            </w:pPr>
            <w:ins w:id="24356" w:author="Author">
              <w:r>
                <w:t>0.42</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DDE9E" w14:textId="77777777" w:rsidR="003F7E2C" w:rsidRDefault="003F7E2C" w:rsidP="00BE28D4">
            <w:pPr>
              <w:pStyle w:val="tabletext11"/>
              <w:jc w:val="center"/>
              <w:rPr>
                <w:ins w:id="24357" w:author="Author"/>
              </w:rPr>
            </w:pPr>
            <w:ins w:id="24358" w:author="Author">
              <w:r>
                <w:t>0.40</w:t>
              </w:r>
            </w:ins>
          </w:p>
        </w:tc>
      </w:tr>
      <w:tr w:rsidR="003F7E2C" w14:paraId="7C7E4AFF" w14:textId="77777777" w:rsidTr="00EE1A0A">
        <w:trPr>
          <w:trHeight w:val="190"/>
          <w:ins w:id="2435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6F8FAEB" w14:textId="77777777" w:rsidR="003F7E2C" w:rsidRDefault="003F7E2C" w:rsidP="00BE28D4">
            <w:pPr>
              <w:pStyle w:val="tabletext11"/>
              <w:jc w:val="right"/>
              <w:rPr>
                <w:ins w:id="2436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8BECDEE" w14:textId="77777777" w:rsidR="003F7E2C" w:rsidRDefault="003F7E2C" w:rsidP="00BE28D4">
            <w:pPr>
              <w:pStyle w:val="tabletext11"/>
              <w:tabs>
                <w:tab w:val="decimal" w:pos="640"/>
              </w:tabs>
              <w:rPr>
                <w:ins w:id="24361" w:author="Author"/>
              </w:rPr>
            </w:pPr>
            <w:ins w:id="24362" w:author="Author">
              <w:r>
                <w:t>45,000 to 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F0505" w14:textId="77777777" w:rsidR="003F7E2C" w:rsidRDefault="003F7E2C" w:rsidP="00BE28D4">
            <w:pPr>
              <w:pStyle w:val="tabletext11"/>
              <w:jc w:val="center"/>
              <w:rPr>
                <w:ins w:id="24363" w:author="Author"/>
              </w:rPr>
            </w:pPr>
            <w:ins w:id="24364" w:author="Author">
              <w:r>
                <w:t>1.33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05754" w14:textId="77777777" w:rsidR="003F7E2C" w:rsidRDefault="003F7E2C" w:rsidP="00BE28D4">
            <w:pPr>
              <w:pStyle w:val="tabletext11"/>
              <w:jc w:val="center"/>
              <w:rPr>
                <w:ins w:id="24365" w:author="Author"/>
              </w:rPr>
            </w:pPr>
            <w:ins w:id="24366" w:author="Author">
              <w:r>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2E212" w14:textId="77777777" w:rsidR="003F7E2C" w:rsidRDefault="003F7E2C" w:rsidP="00BE28D4">
            <w:pPr>
              <w:pStyle w:val="tabletext11"/>
              <w:jc w:val="center"/>
              <w:rPr>
                <w:ins w:id="24367" w:author="Author"/>
              </w:rPr>
            </w:pPr>
            <w:ins w:id="24368" w:author="Author">
              <w:r>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79AFC" w14:textId="77777777" w:rsidR="003F7E2C" w:rsidRDefault="003F7E2C" w:rsidP="00BE28D4">
            <w:pPr>
              <w:pStyle w:val="tabletext11"/>
              <w:jc w:val="center"/>
              <w:rPr>
                <w:ins w:id="24369" w:author="Author"/>
              </w:rPr>
            </w:pPr>
            <w:ins w:id="24370" w:author="Author">
              <w:r>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1BC91" w14:textId="77777777" w:rsidR="003F7E2C" w:rsidRDefault="003F7E2C" w:rsidP="00BE28D4">
            <w:pPr>
              <w:pStyle w:val="tabletext11"/>
              <w:jc w:val="center"/>
              <w:rPr>
                <w:ins w:id="24371" w:author="Author"/>
              </w:rPr>
            </w:pPr>
            <w:ins w:id="24372" w:author="Author">
              <w:r>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BECCD" w14:textId="77777777" w:rsidR="003F7E2C" w:rsidRDefault="003F7E2C" w:rsidP="00BE28D4">
            <w:pPr>
              <w:pStyle w:val="tabletext11"/>
              <w:jc w:val="center"/>
              <w:rPr>
                <w:ins w:id="24373" w:author="Author"/>
              </w:rPr>
            </w:pPr>
            <w:ins w:id="24374" w:author="Author">
              <w:r>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8646A" w14:textId="77777777" w:rsidR="003F7E2C" w:rsidRDefault="003F7E2C" w:rsidP="00BE28D4">
            <w:pPr>
              <w:pStyle w:val="tabletext11"/>
              <w:jc w:val="center"/>
              <w:rPr>
                <w:ins w:id="24375" w:author="Author"/>
              </w:rPr>
            </w:pPr>
            <w:ins w:id="24376" w:author="Author">
              <w:r>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11E96" w14:textId="77777777" w:rsidR="003F7E2C" w:rsidRDefault="003F7E2C" w:rsidP="00BE28D4">
            <w:pPr>
              <w:pStyle w:val="tabletext11"/>
              <w:jc w:val="center"/>
              <w:rPr>
                <w:ins w:id="24377" w:author="Author"/>
              </w:rPr>
            </w:pPr>
            <w:ins w:id="24378" w:author="Author">
              <w:r>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F1F6F" w14:textId="77777777" w:rsidR="003F7E2C" w:rsidRDefault="003F7E2C" w:rsidP="00BE28D4">
            <w:pPr>
              <w:pStyle w:val="tabletext11"/>
              <w:jc w:val="center"/>
              <w:rPr>
                <w:ins w:id="24379" w:author="Author"/>
              </w:rPr>
            </w:pPr>
            <w:ins w:id="24380" w:author="Author">
              <w:r>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5AEFA" w14:textId="77777777" w:rsidR="003F7E2C" w:rsidRDefault="003F7E2C" w:rsidP="00BE28D4">
            <w:pPr>
              <w:pStyle w:val="tabletext11"/>
              <w:jc w:val="center"/>
              <w:rPr>
                <w:ins w:id="24381" w:author="Author"/>
              </w:rPr>
            </w:pPr>
            <w:ins w:id="24382" w:author="Author">
              <w:r>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69BDC" w14:textId="77777777" w:rsidR="003F7E2C" w:rsidRDefault="003F7E2C" w:rsidP="00BE28D4">
            <w:pPr>
              <w:pStyle w:val="tabletext11"/>
              <w:jc w:val="center"/>
              <w:rPr>
                <w:ins w:id="24383" w:author="Author"/>
              </w:rPr>
            </w:pPr>
            <w:ins w:id="24384" w:author="Author">
              <w:r>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64E79" w14:textId="77777777" w:rsidR="003F7E2C" w:rsidRDefault="003F7E2C" w:rsidP="00BE28D4">
            <w:pPr>
              <w:pStyle w:val="tabletext11"/>
              <w:jc w:val="center"/>
              <w:rPr>
                <w:ins w:id="24385" w:author="Author"/>
              </w:rPr>
            </w:pPr>
            <w:ins w:id="24386" w:author="Author">
              <w:r>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D1BB3" w14:textId="77777777" w:rsidR="003F7E2C" w:rsidRDefault="003F7E2C" w:rsidP="00BE28D4">
            <w:pPr>
              <w:pStyle w:val="tabletext11"/>
              <w:jc w:val="center"/>
              <w:rPr>
                <w:ins w:id="24387" w:author="Author"/>
              </w:rPr>
            </w:pPr>
            <w:ins w:id="24388" w:author="Author">
              <w:r>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C6E28" w14:textId="77777777" w:rsidR="003F7E2C" w:rsidRDefault="003F7E2C" w:rsidP="00BE28D4">
            <w:pPr>
              <w:pStyle w:val="tabletext11"/>
              <w:jc w:val="center"/>
              <w:rPr>
                <w:ins w:id="24389" w:author="Author"/>
              </w:rPr>
            </w:pPr>
            <w:ins w:id="24390" w:author="Author">
              <w:r>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AD3FE" w14:textId="77777777" w:rsidR="003F7E2C" w:rsidRDefault="003F7E2C" w:rsidP="00BE28D4">
            <w:pPr>
              <w:pStyle w:val="tabletext11"/>
              <w:jc w:val="center"/>
              <w:rPr>
                <w:ins w:id="24391" w:author="Author"/>
              </w:rPr>
            </w:pPr>
            <w:ins w:id="24392" w:author="Author">
              <w:r>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37A7C" w14:textId="77777777" w:rsidR="003F7E2C" w:rsidRDefault="003F7E2C" w:rsidP="00BE28D4">
            <w:pPr>
              <w:pStyle w:val="tabletext11"/>
              <w:jc w:val="center"/>
              <w:rPr>
                <w:ins w:id="24393" w:author="Author"/>
              </w:rPr>
            </w:pPr>
            <w:ins w:id="24394" w:author="Author">
              <w:r>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EBE43" w14:textId="77777777" w:rsidR="003F7E2C" w:rsidRDefault="003F7E2C" w:rsidP="00BE28D4">
            <w:pPr>
              <w:pStyle w:val="tabletext11"/>
              <w:jc w:val="center"/>
              <w:rPr>
                <w:ins w:id="24395" w:author="Author"/>
              </w:rPr>
            </w:pPr>
            <w:ins w:id="24396" w:author="Author">
              <w:r>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5FAAA" w14:textId="77777777" w:rsidR="003F7E2C" w:rsidRDefault="003F7E2C" w:rsidP="00BE28D4">
            <w:pPr>
              <w:pStyle w:val="tabletext11"/>
              <w:jc w:val="center"/>
              <w:rPr>
                <w:ins w:id="24397" w:author="Author"/>
              </w:rPr>
            </w:pPr>
            <w:ins w:id="24398" w:author="Author">
              <w:r>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E1BEE" w14:textId="77777777" w:rsidR="003F7E2C" w:rsidRDefault="003F7E2C" w:rsidP="00BE28D4">
            <w:pPr>
              <w:pStyle w:val="tabletext11"/>
              <w:jc w:val="center"/>
              <w:rPr>
                <w:ins w:id="24399" w:author="Author"/>
              </w:rPr>
            </w:pPr>
            <w:ins w:id="24400" w:author="Author">
              <w:r>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260EF" w14:textId="77777777" w:rsidR="003F7E2C" w:rsidRDefault="003F7E2C" w:rsidP="00BE28D4">
            <w:pPr>
              <w:pStyle w:val="tabletext11"/>
              <w:jc w:val="center"/>
              <w:rPr>
                <w:ins w:id="24401" w:author="Author"/>
              </w:rPr>
            </w:pPr>
            <w:ins w:id="24402" w:author="Author">
              <w:r>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DAB2F" w14:textId="77777777" w:rsidR="003F7E2C" w:rsidRDefault="003F7E2C" w:rsidP="00BE28D4">
            <w:pPr>
              <w:pStyle w:val="tabletext11"/>
              <w:jc w:val="center"/>
              <w:rPr>
                <w:ins w:id="24403" w:author="Author"/>
              </w:rPr>
            </w:pPr>
            <w:ins w:id="24404" w:author="Author">
              <w:r>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CF561" w14:textId="77777777" w:rsidR="003F7E2C" w:rsidRDefault="003F7E2C" w:rsidP="00BE28D4">
            <w:pPr>
              <w:pStyle w:val="tabletext11"/>
              <w:jc w:val="center"/>
              <w:rPr>
                <w:ins w:id="24405" w:author="Author"/>
              </w:rPr>
            </w:pPr>
            <w:ins w:id="24406" w:author="Author">
              <w:r>
                <w:t>0.53</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E52C5" w14:textId="77777777" w:rsidR="003F7E2C" w:rsidRDefault="003F7E2C" w:rsidP="00BE28D4">
            <w:pPr>
              <w:pStyle w:val="tabletext11"/>
              <w:jc w:val="center"/>
              <w:rPr>
                <w:ins w:id="24407" w:author="Author"/>
              </w:rPr>
            </w:pPr>
            <w:ins w:id="24408" w:author="Author">
              <w:r>
                <w:t>0.51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A22CF" w14:textId="77777777" w:rsidR="003F7E2C" w:rsidRDefault="003F7E2C" w:rsidP="00BE28D4">
            <w:pPr>
              <w:pStyle w:val="tabletext11"/>
              <w:jc w:val="center"/>
              <w:rPr>
                <w:ins w:id="24409" w:author="Author"/>
              </w:rPr>
            </w:pPr>
            <w:ins w:id="24410" w:author="Author">
              <w:r>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657D6" w14:textId="77777777" w:rsidR="003F7E2C" w:rsidRDefault="003F7E2C" w:rsidP="00BE28D4">
            <w:pPr>
              <w:pStyle w:val="tabletext11"/>
              <w:jc w:val="center"/>
              <w:rPr>
                <w:ins w:id="24411" w:author="Author"/>
              </w:rPr>
            </w:pPr>
            <w:ins w:id="24412" w:author="Author">
              <w:r>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4714E" w14:textId="77777777" w:rsidR="003F7E2C" w:rsidRDefault="003F7E2C" w:rsidP="00BE28D4">
            <w:pPr>
              <w:pStyle w:val="tabletext11"/>
              <w:jc w:val="center"/>
              <w:rPr>
                <w:ins w:id="24413" w:author="Author"/>
              </w:rPr>
            </w:pPr>
            <w:ins w:id="24414" w:author="Author">
              <w:r>
                <w:t>0.45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B7887" w14:textId="77777777" w:rsidR="003F7E2C" w:rsidRDefault="003F7E2C" w:rsidP="00BE28D4">
            <w:pPr>
              <w:pStyle w:val="tabletext11"/>
              <w:jc w:val="center"/>
              <w:rPr>
                <w:ins w:id="24415" w:author="Author"/>
              </w:rPr>
            </w:pPr>
            <w:ins w:id="24416" w:author="Author">
              <w:r>
                <w:t>0.44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7BBFEA" w14:textId="77777777" w:rsidR="003F7E2C" w:rsidRDefault="003F7E2C" w:rsidP="00BE28D4">
            <w:pPr>
              <w:pStyle w:val="tabletext11"/>
              <w:jc w:val="center"/>
              <w:rPr>
                <w:ins w:id="24417" w:author="Author"/>
              </w:rPr>
            </w:pPr>
            <w:ins w:id="24418" w:author="Author">
              <w:r>
                <w:t>0.42</w:t>
              </w:r>
            </w:ins>
          </w:p>
        </w:tc>
      </w:tr>
      <w:tr w:rsidR="003F7E2C" w14:paraId="446EB535" w14:textId="77777777" w:rsidTr="00EE1A0A">
        <w:trPr>
          <w:trHeight w:val="190"/>
          <w:ins w:id="2441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410146C" w14:textId="77777777" w:rsidR="003F7E2C" w:rsidRDefault="003F7E2C" w:rsidP="00BE28D4">
            <w:pPr>
              <w:pStyle w:val="tabletext11"/>
              <w:jc w:val="right"/>
              <w:rPr>
                <w:ins w:id="2442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7EC2968" w14:textId="77777777" w:rsidR="003F7E2C" w:rsidRDefault="003F7E2C" w:rsidP="00BE28D4">
            <w:pPr>
              <w:pStyle w:val="tabletext11"/>
              <w:tabs>
                <w:tab w:val="decimal" w:pos="640"/>
              </w:tabs>
              <w:rPr>
                <w:ins w:id="24421" w:author="Author"/>
              </w:rPr>
            </w:pPr>
            <w:ins w:id="24422" w:author="Author">
              <w:r>
                <w:t>50,000 to 54,999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D6122" w14:textId="77777777" w:rsidR="003F7E2C" w:rsidRDefault="003F7E2C" w:rsidP="00BE28D4">
            <w:pPr>
              <w:pStyle w:val="tabletext11"/>
              <w:jc w:val="center"/>
              <w:rPr>
                <w:ins w:id="24423" w:author="Author"/>
              </w:rPr>
            </w:pPr>
            <w:ins w:id="24424" w:author="Author">
              <w:r>
                <w:t>1.38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433D7" w14:textId="77777777" w:rsidR="003F7E2C" w:rsidRDefault="003F7E2C" w:rsidP="00BE28D4">
            <w:pPr>
              <w:pStyle w:val="tabletext11"/>
              <w:jc w:val="center"/>
              <w:rPr>
                <w:ins w:id="24425" w:author="Author"/>
              </w:rPr>
            </w:pPr>
            <w:ins w:id="24426" w:author="Author">
              <w:r>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57475" w14:textId="77777777" w:rsidR="003F7E2C" w:rsidRDefault="003F7E2C" w:rsidP="00BE28D4">
            <w:pPr>
              <w:pStyle w:val="tabletext11"/>
              <w:jc w:val="center"/>
              <w:rPr>
                <w:ins w:id="24427" w:author="Author"/>
              </w:rPr>
            </w:pPr>
            <w:ins w:id="24428" w:author="Author">
              <w:r>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16C92" w14:textId="77777777" w:rsidR="003F7E2C" w:rsidRDefault="003F7E2C" w:rsidP="00BE28D4">
            <w:pPr>
              <w:pStyle w:val="tabletext11"/>
              <w:jc w:val="center"/>
              <w:rPr>
                <w:ins w:id="24429" w:author="Author"/>
              </w:rPr>
            </w:pPr>
            <w:ins w:id="24430" w:author="Author">
              <w:r>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EDC22" w14:textId="77777777" w:rsidR="003F7E2C" w:rsidRDefault="003F7E2C" w:rsidP="00BE28D4">
            <w:pPr>
              <w:pStyle w:val="tabletext11"/>
              <w:jc w:val="center"/>
              <w:rPr>
                <w:ins w:id="24431" w:author="Author"/>
              </w:rPr>
            </w:pPr>
            <w:ins w:id="24432" w:author="Author">
              <w:r>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FB595" w14:textId="77777777" w:rsidR="003F7E2C" w:rsidRDefault="003F7E2C" w:rsidP="00BE28D4">
            <w:pPr>
              <w:pStyle w:val="tabletext11"/>
              <w:jc w:val="center"/>
              <w:rPr>
                <w:ins w:id="24433" w:author="Author"/>
              </w:rPr>
            </w:pPr>
            <w:ins w:id="24434" w:author="Author">
              <w:r>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5D592" w14:textId="77777777" w:rsidR="003F7E2C" w:rsidRDefault="003F7E2C" w:rsidP="00BE28D4">
            <w:pPr>
              <w:pStyle w:val="tabletext11"/>
              <w:jc w:val="center"/>
              <w:rPr>
                <w:ins w:id="24435" w:author="Author"/>
              </w:rPr>
            </w:pPr>
            <w:ins w:id="24436" w:author="Author">
              <w:r>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EFD9B" w14:textId="77777777" w:rsidR="003F7E2C" w:rsidRDefault="003F7E2C" w:rsidP="00BE28D4">
            <w:pPr>
              <w:pStyle w:val="tabletext11"/>
              <w:jc w:val="center"/>
              <w:rPr>
                <w:ins w:id="24437" w:author="Author"/>
              </w:rPr>
            </w:pPr>
            <w:ins w:id="24438" w:author="Author">
              <w:r>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40CA8" w14:textId="77777777" w:rsidR="003F7E2C" w:rsidRDefault="003F7E2C" w:rsidP="00BE28D4">
            <w:pPr>
              <w:pStyle w:val="tabletext11"/>
              <w:jc w:val="center"/>
              <w:rPr>
                <w:ins w:id="24439" w:author="Author"/>
              </w:rPr>
            </w:pPr>
            <w:ins w:id="24440" w:author="Author">
              <w:r>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671B5" w14:textId="77777777" w:rsidR="003F7E2C" w:rsidRDefault="003F7E2C" w:rsidP="00BE28D4">
            <w:pPr>
              <w:pStyle w:val="tabletext11"/>
              <w:jc w:val="center"/>
              <w:rPr>
                <w:ins w:id="24441" w:author="Author"/>
              </w:rPr>
            </w:pPr>
            <w:ins w:id="24442" w:author="Author">
              <w:r>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4FD14" w14:textId="77777777" w:rsidR="003F7E2C" w:rsidRDefault="003F7E2C" w:rsidP="00BE28D4">
            <w:pPr>
              <w:pStyle w:val="tabletext11"/>
              <w:jc w:val="center"/>
              <w:rPr>
                <w:ins w:id="24443" w:author="Author"/>
              </w:rPr>
            </w:pPr>
            <w:ins w:id="24444" w:author="Author">
              <w:r>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DB750" w14:textId="77777777" w:rsidR="003F7E2C" w:rsidRDefault="003F7E2C" w:rsidP="00BE28D4">
            <w:pPr>
              <w:pStyle w:val="tabletext11"/>
              <w:jc w:val="center"/>
              <w:rPr>
                <w:ins w:id="24445" w:author="Author"/>
              </w:rPr>
            </w:pPr>
            <w:ins w:id="24446" w:author="Author">
              <w:r>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E6A1A" w14:textId="77777777" w:rsidR="003F7E2C" w:rsidRDefault="003F7E2C" w:rsidP="00BE28D4">
            <w:pPr>
              <w:pStyle w:val="tabletext11"/>
              <w:jc w:val="center"/>
              <w:rPr>
                <w:ins w:id="24447" w:author="Author"/>
              </w:rPr>
            </w:pPr>
            <w:ins w:id="24448" w:author="Author">
              <w:r>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952F7" w14:textId="77777777" w:rsidR="003F7E2C" w:rsidRDefault="003F7E2C" w:rsidP="00BE28D4">
            <w:pPr>
              <w:pStyle w:val="tabletext11"/>
              <w:jc w:val="center"/>
              <w:rPr>
                <w:ins w:id="24449" w:author="Author"/>
              </w:rPr>
            </w:pPr>
            <w:ins w:id="24450" w:author="Author">
              <w:r>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0C0BF" w14:textId="77777777" w:rsidR="003F7E2C" w:rsidRDefault="003F7E2C" w:rsidP="00BE28D4">
            <w:pPr>
              <w:pStyle w:val="tabletext11"/>
              <w:jc w:val="center"/>
              <w:rPr>
                <w:ins w:id="24451" w:author="Author"/>
              </w:rPr>
            </w:pPr>
            <w:ins w:id="24452" w:author="Author">
              <w:r>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F3254" w14:textId="77777777" w:rsidR="003F7E2C" w:rsidRDefault="003F7E2C" w:rsidP="00BE28D4">
            <w:pPr>
              <w:pStyle w:val="tabletext11"/>
              <w:jc w:val="center"/>
              <w:rPr>
                <w:ins w:id="24453" w:author="Author"/>
              </w:rPr>
            </w:pPr>
            <w:ins w:id="24454" w:author="Author">
              <w:r>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AC3A3" w14:textId="77777777" w:rsidR="003F7E2C" w:rsidRDefault="003F7E2C" w:rsidP="00BE28D4">
            <w:pPr>
              <w:pStyle w:val="tabletext11"/>
              <w:jc w:val="center"/>
              <w:rPr>
                <w:ins w:id="24455" w:author="Author"/>
              </w:rPr>
            </w:pPr>
            <w:ins w:id="24456" w:author="Author">
              <w:r>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03F9F" w14:textId="77777777" w:rsidR="003F7E2C" w:rsidRDefault="003F7E2C" w:rsidP="00BE28D4">
            <w:pPr>
              <w:pStyle w:val="tabletext11"/>
              <w:jc w:val="center"/>
              <w:rPr>
                <w:ins w:id="24457" w:author="Author"/>
              </w:rPr>
            </w:pPr>
            <w:ins w:id="24458" w:author="Author">
              <w:r>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596E5" w14:textId="77777777" w:rsidR="003F7E2C" w:rsidRDefault="003F7E2C" w:rsidP="00BE28D4">
            <w:pPr>
              <w:pStyle w:val="tabletext11"/>
              <w:jc w:val="center"/>
              <w:rPr>
                <w:ins w:id="24459" w:author="Author"/>
              </w:rPr>
            </w:pPr>
            <w:ins w:id="24460" w:author="Author">
              <w:r>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AAAC2" w14:textId="77777777" w:rsidR="003F7E2C" w:rsidRDefault="003F7E2C" w:rsidP="00BE28D4">
            <w:pPr>
              <w:pStyle w:val="tabletext11"/>
              <w:jc w:val="center"/>
              <w:rPr>
                <w:ins w:id="24461" w:author="Author"/>
              </w:rPr>
            </w:pPr>
            <w:ins w:id="24462" w:author="Author">
              <w:r>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5869B" w14:textId="77777777" w:rsidR="003F7E2C" w:rsidRDefault="003F7E2C" w:rsidP="00BE28D4">
            <w:pPr>
              <w:pStyle w:val="tabletext11"/>
              <w:jc w:val="center"/>
              <w:rPr>
                <w:ins w:id="24463" w:author="Author"/>
              </w:rPr>
            </w:pPr>
            <w:ins w:id="24464" w:author="Author">
              <w:r>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9AFA6" w14:textId="77777777" w:rsidR="003F7E2C" w:rsidRDefault="003F7E2C" w:rsidP="00BE28D4">
            <w:pPr>
              <w:pStyle w:val="tabletext11"/>
              <w:jc w:val="center"/>
              <w:rPr>
                <w:ins w:id="24465" w:author="Author"/>
              </w:rPr>
            </w:pPr>
            <w:ins w:id="24466" w:author="Author">
              <w:r>
                <w:t>0.56</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4146D" w14:textId="77777777" w:rsidR="003F7E2C" w:rsidRDefault="003F7E2C" w:rsidP="00BE28D4">
            <w:pPr>
              <w:pStyle w:val="tabletext11"/>
              <w:jc w:val="center"/>
              <w:rPr>
                <w:ins w:id="24467" w:author="Author"/>
              </w:rPr>
            </w:pPr>
            <w:ins w:id="24468" w:author="Author">
              <w:r>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05804" w14:textId="77777777" w:rsidR="003F7E2C" w:rsidRDefault="003F7E2C" w:rsidP="00BE28D4">
            <w:pPr>
              <w:pStyle w:val="tabletext11"/>
              <w:jc w:val="center"/>
              <w:rPr>
                <w:ins w:id="24469" w:author="Author"/>
              </w:rPr>
            </w:pPr>
            <w:ins w:id="24470" w:author="Author">
              <w:r>
                <w:t>0.51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D50B1" w14:textId="77777777" w:rsidR="003F7E2C" w:rsidRDefault="003F7E2C" w:rsidP="00BE28D4">
            <w:pPr>
              <w:pStyle w:val="tabletext11"/>
              <w:jc w:val="center"/>
              <w:rPr>
                <w:ins w:id="24471" w:author="Author"/>
              </w:rPr>
            </w:pPr>
            <w:ins w:id="24472" w:author="Author">
              <w:r>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D7BD4" w14:textId="77777777" w:rsidR="003F7E2C" w:rsidRDefault="003F7E2C" w:rsidP="00BE28D4">
            <w:pPr>
              <w:pStyle w:val="tabletext11"/>
              <w:jc w:val="center"/>
              <w:rPr>
                <w:ins w:id="24473" w:author="Author"/>
              </w:rPr>
            </w:pPr>
            <w:ins w:id="24474" w:author="Author">
              <w:r>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45E0A" w14:textId="77777777" w:rsidR="003F7E2C" w:rsidRDefault="003F7E2C" w:rsidP="00BE28D4">
            <w:pPr>
              <w:pStyle w:val="tabletext11"/>
              <w:jc w:val="center"/>
              <w:rPr>
                <w:ins w:id="24475" w:author="Author"/>
              </w:rPr>
            </w:pPr>
            <w:ins w:id="24476" w:author="Author">
              <w:r>
                <w:t>0.45</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8804C" w14:textId="77777777" w:rsidR="003F7E2C" w:rsidRDefault="003F7E2C" w:rsidP="00BE28D4">
            <w:pPr>
              <w:pStyle w:val="tabletext11"/>
              <w:jc w:val="center"/>
              <w:rPr>
                <w:ins w:id="24477" w:author="Author"/>
              </w:rPr>
            </w:pPr>
            <w:ins w:id="24478" w:author="Author">
              <w:r>
                <w:t>0.43</w:t>
              </w:r>
            </w:ins>
          </w:p>
        </w:tc>
      </w:tr>
      <w:tr w:rsidR="003F7E2C" w14:paraId="41D001A9" w14:textId="77777777" w:rsidTr="00EE1A0A">
        <w:trPr>
          <w:trHeight w:val="190"/>
          <w:ins w:id="2447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662A84AC" w14:textId="77777777" w:rsidR="003F7E2C" w:rsidRDefault="003F7E2C" w:rsidP="00BE28D4">
            <w:pPr>
              <w:pStyle w:val="tabletext11"/>
              <w:jc w:val="right"/>
              <w:rPr>
                <w:ins w:id="2448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830B333" w14:textId="77777777" w:rsidR="003F7E2C" w:rsidRDefault="003F7E2C" w:rsidP="00BE28D4">
            <w:pPr>
              <w:pStyle w:val="tabletext11"/>
              <w:tabs>
                <w:tab w:val="decimal" w:pos="640"/>
              </w:tabs>
              <w:rPr>
                <w:ins w:id="24481" w:author="Author"/>
              </w:rPr>
            </w:pPr>
            <w:ins w:id="24482" w:author="Author">
              <w:r>
                <w:t>55,000 to 64,999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7508B" w14:textId="77777777" w:rsidR="003F7E2C" w:rsidRDefault="003F7E2C" w:rsidP="00BE28D4">
            <w:pPr>
              <w:pStyle w:val="tabletext11"/>
              <w:jc w:val="center"/>
              <w:rPr>
                <w:ins w:id="24483" w:author="Author"/>
              </w:rPr>
            </w:pPr>
            <w:ins w:id="24484" w:author="Author">
              <w:r>
                <w:t>1.46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9B3FE" w14:textId="77777777" w:rsidR="003F7E2C" w:rsidRDefault="003F7E2C" w:rsidP="00BE28D4">
            <w:pPr>
              <w:pStyle w:val="tabletext11"/>
              <w:jc w:val="center"/>
              <w:rPr>
                <w:ins w:id="24485" w:author="Author"/>
              </w:rPr>
            </w:pPr>
            <w:ins w:id="24486" w:author="Author">
              <w:r>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B0CC2" w14:textId="77777777" w:rsidR="003F7E2C" w:rsidRDefault="003F7E2C" w:rsidP="00BE28D4">
            <w:pPr>
              <w:pStyle w:val="tabletext11"/>
              <w:jc w:val="center"/>
              <w:rPr>
                <w:ins w:id="24487" w:author="Author"/>
              </w:rPr>
            </w:pPr>
            <w:ins w:id="24488" w:author="Author">
              <w:r>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5677D" w14:textId="77777777" w:rsidR="003F7E2C" w:rsidRDefault="003F7E2C" w:rsidP="00BE28D4">
            <w:pPr>
              <w:pStyle w:val="tabletext11"/>
              <w:jc w:val="center"/>
              <w:rPr>
                <w:ins w:id="24489" w:author="Author"/>
              </w:rPr>
            </w:pPr>
            <w:ins w:id="24490" w:author="Author">
              <w:r>
                <w:t>1.39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FE74D" w14:textId="77777777" w:rsidR="003F7E2C" w:rsidRDefault="003F7E2C" w:rsidP="00BE28D4">
            <w:pPr>
              <w:pStyle w:val="tabletext11"/>
              <w:jc w:val="center"/>
              <w:rPr>
                <w:ins w:id="24491" w:author="Author"/>
              </w:rPr>
            </w:pPr>
            <w:ins w:id="24492" w:author="Author">
              <w:r>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933FE" w14:textId="77777777" w:rsidR="003F7E2C" w:rsidRDefault="003F7E2C" w:rsidP="00BE28D4">
            <w:pPr>
              <w:pStyle w:val="tabletext11"/>
              <w:jc w:val="center"/>
              <w:rPr>
                <w:ins w:id="24493" w:author="Author"/>
              </w:rPr>
            </w:pPr>
            <w:ins w:id="24494" w:author="Author">
              <w:r>
                <w:t>1.20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C5887" w14:textId="77777777" w:rsidR="003F7E2C" w:rsidRDefault="003F7E2C" w:rsidP="00BE28D4">
            <w:pPr>
              <w:pStyle w:val="tabletext11"/>
              <w:jc w:val="center"/>
              <w:rPr>
                <w:ins w:id="24495" w:author="Author"/>
              </w:rPr>
            </w:pPr>
            <w:ins w:id="24496" w:author="Author">
              <w:r>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D059D" w14:textId="77777777" w:rsidR="003F7E2C" w:rsidRDefault="003F7E2C" w:rsidP="00BE28D4">
            <w:pPr>
              <w:pStyle w:val="tabletext11"/>
              <w:jc w:val="center"/>
              <w:rPr>
                <w:ins w:id="24497" w:author="Author"/>
              </w:rPr>
            </w:pPr>
            <w:ins w:id="24498" w:author="Author">
              <w:r>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D3852" w14:textId="77777777" w:rsidR="003F7E2C" w:rsidRDefault="003F7E2C" w:rsidP="00BE28D4">
            <w:pPr>
              <w:pStyle w:val="tabletext11"/>
              <w:jc w:val="center"/>
              <w:rPr>
                <w:ins w:id="24499" w:author="Author"/>
              </w:rPr>
            </w:pPr>
            <w:ins w:id="24500" w:author="Author">
              <w:r>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664ED" w14:textId="77777777" w:rsidR="003F7E2C" w:rsidRDefault="003F7E2C" w:rsidP="00BE28D4">
            <w:pPr>
              <w:pStyle w:val="tabletext11"/>
              <w:jc w:val="center"/>
              <w:rPr>
                <w:ins w:id="24501" w:author="Author"/>
              </w:rPr>
            </w:pPr>
            <w:ins w:id="24502" w:author="Author">
              <w:r>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AA859" w14:textId="77777777" w:rsidR="003F7E2C" w:rsidRDefault="003F7E2C" w:rsidP="00BE28D4">
            <w:pPr>
              <w:pStyle w:val="tabletext11"/>
              <w:jc w:val="center"/>
              <w:rPr>
                <w:ins w:id="24503" w:author="Author"/>
              </w:rPr>
            </w:pPr>
            <w:ins w:id="24504" w:author="Author">
              <w:r>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92669" w14:textId="77777777" w:rsidR="003F7E2C" w:rsidRDefault="003F7E2C" w:rsidP="00BE28D4">
            <w:pPr>
              <w:pStyle w:val="tabletext11"/>
              <w:jc w:val="center"/>
              <w:rPr>
                <w:ins w:id="24505" w:author="Author"/>
              </w:rPr>
            </w:pPr>
            <w:ins w:id="24506" w:author="Author">
              <w:r>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3804E" w14:textId="77777777" w:rsidR="003F7E2C" w:rsidRDefault="003F7E2C" w:rsidP="00BE28D4">
            <w:pPr>
              <w:pStyle w:val="tabletext11"/>
              <w:jc w:val="center"/>
              <w:rPr>
                <w:ins w:id="24507" w:author="Author"/>
              </w:rPr>
            </w:pPr>
            <w:ins w:id="24508" w:author="Author">
              <w:r>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E1B69" w14:textId="77777777" w:rsidR="003F7E2C" w:rsidRDefault="003F7E2C" w:rsidP="00BE28D4">
            <w:pPr>
              <w:pStyle w:val="tabletext11"/>
              <w:jc w:val="center"/>
              <w:rPr>
                <w:ins w:id="24509" w:author="Author"/>
              </w:rPr>
            </w:pPr>
            <w:ins w:id="24510" w:author="Author">
              <w:r>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E545A" w14:textId="77777777" w:rsidR="003F7E2C" w:rsidRDefault="003F7E2C" w:rsidP="00BE28D4">
            <w:pPr>
              <w:pStyle w:val="tabletext11"/>
              <w:jc w:val="center"/>
              <w:rPr>
                <w:ins w:id="24511" w:author="Author"/>
              </w:rPr>
            </w:pPr>
            <w:ins w:id="24512" w:author="Author">
              <w:r>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6C5EE" w14:textId="77777777" w:rsidR="003F7E2C" w:rsidRDefault="003F7E2C" w:rsidP="00BE28D4">
            <w:pPr>
              <w:pStyle w:val="tabletext11"/>
              <w:jc w:val="center"/>
              <w:rPr>
                <w:ins w:id="24513" w:author="Author"/>
              </w:rPr>
            </w:pPr>
            <w:ins w:id="24514" w:author="Author">
              <w:r>
                <w:t>0.75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40F01" w14:textId="77777777" w:rsidR="003F7E2C" w:rsidRDefault="003F7E2C" w:rsidP="00BE28D4">
            <w:pPr>
              <w:pStyle w:val="tabletext11"/>
              <w:jc w:val="center"/>
              <w:rPr>
                <w:ins w:id="24515" w:author="Author"/>
              </w:rPr>
            </w:pPr>
            <w:ins w:id="24516" w:author="Author">
              <w:r>
                <w:t>0.72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08783" w14:textId="77777777" w:rsidR="003F7E2C" w:rsidRDefault="003F7E2C" w:rsidP="00BE28D4">
            <w:pPr>
              <w:pStyle w:val="tabletext11"/>
              <w:jc w:val="center"/>
              <w:rPr>
                <w:ins w:id="24517" w:author="Author"/>
              </w:rPr>
            </w:pPr>
            <w:ins w:id="24518" w:author="Author">
              <w:r>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B6083" w14:textId="77777777" w:rsidR="003F7E2C" w:rsidRDefault="003F7E2C" w:rsidP="00BE28D4">
            <w:pPr>
              <w:pStyle w:val="tabletext11"/>
              <w:jc w:val="center"/>
              <w:rPr>
                <w:ins w:id="24519" w:author="Author"/>
              </w:rPr>
            </w:pPr>
            <w:ins w:id="24520" w:author="Author">
              <w:r>
                <w:t>0.66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F27D12" w14:textId="77777777" w:rsidR="003F7E2C" w:rsidRDefault="003F7E2C" w:rsidP="00BE28D4">
            <w:pPr>
              <w:pStyle w:val="tabletext11"/>
              <w:jc w:val="center"/>
              <w:rPr>
                <w:ins w:id="24521" w:author="Author"/>
              </w:rPr>
            </w:pPr>
            <w:ins w:id="24522" w:author="Author">
              <w:r>
                <w:t>0.64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B50291" w14:textId="77777777" w:rsidR="003F7E2C" w:rsidRDefault="003F7E2C" w:rsidP="00BE28D4">
            <w:pPr>
              <w:pStyle w:val="tabletext11"/>
              <w:jc w:val="center"/>
              <w:rPr>
                <w:ins w:id="24523" w:author="Author"/>
              </w:rPr>
            </w:pPr>
            <w:ins w:id="24524" w:author="Author">
              <w:r>
                <w:t>0.61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04539" w14:textId="77777777" w:rsidR="003F7E2C" w:rsidRDefault="003F7E2C" w:rsidP="00BE28D4">
            <w:pPr>
              <w:pStyle w:val="tabletext11"/>
              <w:jc w:val="center"/>
              <w:rPr>
                <w:ins w:id="24525" w:author="Author"/>
              </w:rPr>
            </w:pPr>
            <w:ins w:id="24526" w:author="Author">
              <w:r>
                <w:t>0.59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C7FA9" w14:textId="77777777" w:rsidR="003F7E2C" w:rsidRDefault="003F7E2C" w:rsidP="00BE28D4">
            <w:pPr>
              <w:pStyle w:val="tabletext11"/>
              <w:jc w:val="center"/>
              <w:rPr>
                <w:ins w:id="24527" w:author="Author"/>
              </w:rPr>
            </w:pPr>
            <w:ins w:id="24528" w:author="Author">
              <w:r>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A5C13" w14:textId="77777777" w:rsidR="003F7E2C" w:rsidRDefault="003F7E2C" w:rsidP="00BE28D4">
            <w:pPr>
              <w:pStyle w:val="tabletext11"/>
              <w:jc w:val="center"/>
              <w:rPr>
                <w:ins w:id="24529" w:author="Author"/>
              </w:rPr>
            </w:pPr>
            <w:ins w:id="24530" w:author="Author">
              <w:r>
                <w:t>0.54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B0B08" w14:textId="77777777" w:rsidR="003F7E2C" w:rsidRDefault="003F7E2C" w:rsidP="00BE28D4">
            <w:pPr>
              <w:pStyle w:val="tabletext11"/>
              <w:jc w:val="center"/>
              <w:rPr>
                <w:ins w:id="24531" w:author="Author"/>
              </w:rPr>
            </w:pPr>
            <w:ins w:id="24532" w:author="Author">
              <w:r>
                <w:t>0.52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332B5" w14:textId="77777777" w:rsidR="003F7E2C" w:rsidRDefault="003F7E2C" w:rsidP="00BE28D4">
            <w:pPr>
              <w:pStyle w:val="tabletext11"/>
              <w:jc w:val="center"/>
              <w:rPr>
                <w:ins w:id="24533" w:author="Author"/>
              </w:rPr>
            </w:pPr>
            <w:ins w:id="24534" w:author="Author">
              <w:r>
                <w:t>0.50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D2CE2" w14:textId="77777777" w:rsidR="003F7E2C" w:rsidRDefault="003F7E2C" w:rsidP="00BE28D4">
            <w:pPr>
              <w:pStyle w:val="tabletext11"/>
              <w:jc w:val="center"/>
              <w:rPr>
                <w:ins w:id="24535" w:author="Author"/>
              </w:rPr>
            </w:pPr>
            <w:ins w:id="24536" w:author="Author">
              <w:r>
                <w:t>0.48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FBFDB" w14:textId="77777777" w:rsidR="003F7E2C" w:rsidRDefault="003F7E2C" w:rsidP="00BE28D4">
            <w:pPr>
              <w:pStyle w:val="tabletext11"/>
              <w:jc w:val="center"/>
              <w:rPr>
                <w:ins w:id="24537" w:author="Author"/>
              </w:rPr>
            </w:pPr>
            <w:ins w:id="24538" w:author="Author">
              <w:r>
                <w:t>0.46</w:t>
              </w:r>
            </w:ins>
          </w:p>
        </w:tc>
      </w:tr>
      <w:tr w:rsidR="003F7E2C" w14:paraId="50C39C61" w14:textId="77777777" w:rsidTr="00EE1A0A">
        <w:trPr>
          <w:trHeight w:val="190"/>
          <w:ins w:id="2453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63DC86B6" w14:textId="77777777" w:rsidR="003F7E2C" w:rsidRDefault="003F7E2C" w:rsidP="00BE28D4">
            <w:pPr>
              <w:pStyle w:val="tabletext11"/>
              <w:jc w:val="right"/>
              <w:rPr>
                <w:ins w:id="2454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E28D78D" w14:textId="77777777" w:rsidR="003F7E2C" w:rsidRDefault="003F7E2C" w:rsidP="00BE28D4">
            <w:pPr>
              <w:pStyle w:val="tabletext11"/>
              <w:tabs>
                <w:tab w:val="decimal" w:pos="640"/>
              </w:tabs>
              <w:rPr>
                <w:ins w:id="24541" w:author="Author"/>
              </w:rPr>
            </w:pPr>
            <w:ins w:id="24542" w:author="Author">
              <w:r>
                <w:t>65,000 to 74,999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1F120" w14:textId="77777777" w:rsidR="003F7E2C" w:rsidRDefault="003F7E2C" w:rsidP="00BE28D4">
            <w:pPr>
              <w:pStyle w:val="tabletext11"/>
              <w:jc w:val="center"/>
              <w:rPr>
                <w:ins w:id="24543" w:author="Author"/>
              </w:rPr>
            </w:pPr>
            <w:ins w:id="24544" w:author="Author">
              <w:r>
                <w:t>1.55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C153E" w14:textId="77777777" w:rsidR="003F7E2C" w:rsidRDefault="003F7E2C" w:rsidP="00BE28D4">
            <w:pPr>
              <w:pStyle w:val="tabletext11"/>
              <w:jc w:val="center"/>
              <w:rPr>
                <w:ins w:id="24545" w:author="Author"/>
              </w:rPr>
            </w:pPr>
            <w:ins w:id="24546" w:author="Author">
              <w:r>
                <w:t>1.55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7C357" w14:textId="77777777" w:rsidR="003F7E2C" w:rsidRDefault="003F7E2C" w:rsidP="00BE28D4">
            <w:pPr>
              <w:pStyle w:val="tabletext11"/>
              <w:jc w:val="center"/>
              <w:rPr>
                <w:ins w:id="24547" w:author="Author"/>
              </w:rPr>
            </w:pPr>
            <w:ins w:id="24548" w:author="Author">
              <w:r>
                <w:t>1.55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DB5F3" w14:textId="77777777" w:rsidR="003F7E2C" w:rsidRDefault="003F7E2C" w:rsidP="00BE28D4">
            <w:pPr>
              <w:pStyle w:val="tabletext11"/>
              <w:jc w:val="center"/>
              <w:rPr>
                <w:ins w:id="24549" w:author="Author"/>
              </w:rPr>
            </w:pPr>
            <w:ins w:id="24550" w:author="Author">
              <w:r>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0A00D9" w14:textId="77777777" w:rsidR="003F7E2C" w:rsidRDefault="003F7E2C" w:rsidP="00BE28D4">
            <w:pPr>
              <w:pStyle w:val="tabletext11"/>
              <w:jc w:val="center"/>
              <w:rPr>
                <w:ins w:id="24551" w:author="Author"/>
              </w:rPr>
            </w:pPr>
            <w:ins w:id="24552" w:author="Author">
              <w:r>
                <w:t>1.41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F48F2" w14:textId="77777777" w:rsidR="003F7E2C" w:rsidRDefault="003F7E2C" w:rsidP="00BE28D4">
            <w:pPr>
              <w:pStyle w:val="tabletext11"/>
              <w:jc w:val="center"/>
              <w:rPr>
                <w:ins w:id="24553" w:author="Author"/>
              </w:rPr>
            </w:pPr>
            <w:ins w:id="24554" w:author="Author">
              <w:r>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E23AA" w14:textId="77777777" w:rsidR="003F7E2C" w:rsidRDefault="003F7E2C" w:rsidP="00BE28D4">
            <w:pPr>
              <w:pStyle w:val="tabletext11"/>
              <w:jc w:val="center"/>
              <w:rPr>
                <w:ins w:id="24555" w:author="Author"/>
              </w:rPr>
            </w:pPr>
            <w:ins w:id="24556" w:author="Author">
              <w:r>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AE9A1" w14:textId="77777777" w:rsidR="003F7E2C" w:rsidRDefault="003F7E2C" w:rsidP="00BE28D4">
            <w:pPr>
              <w:pStyle w:val="tabletext11"/>
              <w:jc w:val="center"/>
              <w:rPr>
                <w:ins w:id="24557" w:author="Author"/>
              </w:rPr>
            </w:pPr>
            <w:ins w:id="24558" w:author="Author">
              <w:r>
                <w:t>1.15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819A28" w14:textId="77777777" w:rsidR="003F7E2C" w:rsidRDefault="003F7E2C" w:rsidP="00BE28D4">
            <w:pPr>
              <w:pStyle w:val="tabletext11"/>
              <w:jc w:val="center"/>
              <w:rPr>
                <w:ins w:id="24559" w:author="Author"/>
              </w:rPr>
            </w:pPr>
            <w:ins w:id="24560" w:author="Author">
              <w:r>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3D41C" w14:textId="77777777" w:rsidR="003F7E2C" w:rsidRDefault="003F7E2C" w:rsidP="00BE28D4">
            <w:pPr>
              <w:pStyle w:val="tabletext11"/>
              <w:jc w:val="center"/>
              <w:rPr>
                <w:ins w:id="24561" w:author="Author"/>
              </w:rPr>
            </w:pPr>
            <w:ins w:id="24562" w:author="Author">
              <w:r>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D1F73" w14:textId="77777777" w:rsidR="003F7E2C" w:rsidRDefault="003F7E2C" w:rsidP="00BE28D4">
            <w:pPr>
              <w:pStyle w:val="tabletext11"/>
              <w:jc w:val="center"/>
              <w:rPr>
                <w:ins w:id="24563" w:author="Author"/>
              </w:rPr>
            </w:pPr>
            <w:ins w:id="24564" w:author="Author">
              <w:r>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C3A33" w14:textId="77777777" w:rsidR="003F7E2C" w:rsidRDefault="003F7E2C" w:rsidP="00BE28D4">
            <w:pPr>
              <w:pStyle w:val="tabletext11"/>
              <w:jc w:val="center"/>
              <w:rPr>
                <w:ins w:id="24565" w:author="Author"/>
              </w:rPr>
            </w:pPr>
            <w:ins w:id="24566" w:author="Author">
              <w:r>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16B94" w14:textId="77777777" w:rsidR="003F7E2C" w:rsidRDefault="003F7E2C" w:rsidP="00BE28D4">
            <w:pPr>
              <w:pStyle w:val="tabletext11"/>
              <w:jc w:val="center"/>
              <w:rPr>
                <w:ins w:id="24567" w:author="Author"/>
              </w:rPr>
            </w:pPr>
            <w:ins w:id="24568" w:author="Author">
              <w:r>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8D751" w14:textId="77777777" w:rsidR="003F7E2C" w:rsidRDefault="003F7E2C" w:rsidP="00BE28D4">
            <w:pPr>
              <w:pStyle w:val="tabletext11"/>
              <w:jc w:val="center"/>
              <w:rPr>
                <w:ins w:id="24569" w:author="Author"/>
              </w:rPr>
            </w:pPr>
            <w:ins w:id="24570" w:author="Author">
              <w:r>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9345D" w14:textId="77777777" w:rsidR="003F7E2C" w:rsidRDefault="003F7E2C" w:rsidP="00BE28D4">
            <w:pPr>
              <w:pStyle w:val="tabletext11"/>
              <w:jc w:val="center"/>
              <w:rPr>
                <w:ins w:id="24571" w:author="Author"/>
              </w:rPr>
            </w:pPr>
            <w:ins w:id="24572" w:author="Author">
              <w:r>
                <w:t>0.83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AA9E1" w14:textId="77777777" w:rsidR="003F7E2C" w:rsidRDefault="003F7E2C" w:rsidP="00BE28D4">
            <w:pPr>
              <w:pStyle w:val="tabletext11"/>
              <w:jc w:val="center"/>
              <w:rPr>
                <w:ins w:id="24573" w:author="Author"/>
              </w:rPr>
            </w:pPr>
            <w:ins w:id="24574" w:author="Author">
              <w:r>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3EB44" w14:textId="77777777" w:rsidR="003F7E2C" w:rsidRDefault="003F7E2C" w:rsidP="00BE28D4">
            <w:pPr>
              <w:pStyle w:val="tabletext11"/>
              <w:jc w:val="center"/>
              <w:rPr>
                <w:ins w:id="24575" w:author="Author"/>
              </w:rPr>
            </w:pPr>
            <w:ins w:id="24576" w:author="Author">
              <w:r>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550F7" w14:textId="77777777" w:rsidR="003F7E2C" w:rsidRDefault="003F7E2C" w:rsidP="00BE28D4">
            <w:pPr>
              <w:pStyle w:val="tabletext11"/>
              <w:jc w:val="center"/>
              <w:rPr>
                <w:ins w:id="24577" w:author="Author"/>
              </w:rPr>
            </w:pPr>
            <w:ins w:id="24578" w:author="Author">
              <w:r>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FF597" w14:textId="77777777" w:rsidR="003F7E2C" w:rsidRDefault="003F7E2C" w:rsidP="00BE28D4">
            <w:pPr>
              <w:pStyle w:val="tabletext11"/>
              <w:jc w:val="center"/>
              <w:rPr>
                <w:ins w:id="24579" w:author="Author"/>
              </w:rPr>
            </w:pPr>
            <w:ins w:id="24580" w:author="Author">
              <w:r>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D5DDF" w14:textId="77777777" w:rsidR="003F7E2C" w:rsidRDefault="003F7E2C" w:rsidP="00BE28D4">
            <w:pPr>
              <w:pStyle w:val="tabletext11"/>
              <w:jc w:val="center"/>
              <w:rPr>
                <w:ins w:id="24581" w:author="Author"/>
              </w:rPr>
            </w:pPr>
            <w:ins w:id="24582" w:author="Author">
              <w:r>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720CF" w14:textId="77777777" w:rsidR="003F7E2C" w:rsidRDefault="003F7E2C" w:rsidP="00BE28D4">
            <w:pPr>
              <w:pStyle w:val="tabletext11"/>
              <w:jc w:val="center"/>
              <w:rPr>
                <w:ins w:id="24583" w:author="Author"/>
              </w:rPr>
            </w:pPr>
            <w:ins w:id="24584" w:author="Author">
              <w:r>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27526" w14:textId="77777777" w:rsidR="003F7E2C" w:rsidRDefault="003F7E2C" w:rsidP="00BE28D4">
            <w:pPr>
              <w:pStyle w:val="tabletext11"/>
              <w:jc w:val="center"/>
              <w:rPr>
                <w:ins w:id="24585" w:author="Author"/>
              </w:rPr>
            </w:pPr>
            <w:ins w:id="24586" w:author="Author">
              <w:r>
                <w:t>0.62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50560" w14:textId="77777777" w:rsidR="003F7E2C" w:rsidRDefault="003F7E2C" w:rsidP="00BE28D4">
            <w:pPr>
              <w:pStyle w:val="tabletext11"/>
              <w:jc w:val="center"/>
              <w:rPr>
                <w:ins w:id="24587" w:author="Author"/>
              </w:rPr>
            </w:pPr>
            <w:ins w:id="24588" w:author="Author">
              <w:r>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C1428" w14:textId="77777777" w:rsidR="003F7E2C" w:rsidRDefault="003F7E2C" w:rsidP="00BE28D4">
            <w:pPr>
              <w:pStyle w:val="tabletext11"/>
              <w:jc w:val="center"/>
              <w:rPr>
                <w:ins w:id="24589" w:author="Author"/>
              </w:rPr>
            </w:pPr>
            <w:ins w:id="24590" w:author="Author">
              <w:r>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E2C08" w14:textId="77777777" w:rsidR="003F7E2C" w:rsidRDefault="003F7E2C" w:rsidP="00BE28D4">
            <w:pPr>
              <w:pStyle w:val="tabletext11"/>
              <w:jc w:val="center"/>
              <w:rPr>
                <w:ins w:id="24591" w:author="Author"/>
              </w:rPr>
            </w:pPr>
            <w:ins w:id="24592" w:author="Author">
              <w:r>
                <w:t>0.55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BFF29" w14:textId="77777777" w:rsidR="003F7E2C" w:rsidRDefault="003F7E2C" w:rsidP="00BE28D4">
            <w:pPr>
              <w:pStyle w:val="tabletext11"/>
              <w:jc w:val="center"/>
              <w:rPr>
                <w:ins w:id="24593" w:author="Author"/>
              </w:rPr>
            </w:pPr>
            <w:ins w:id="24594" w:author="Author">
              <w:r>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8699D" w14:textId="77777777" w:rsidR="003F7E2C" w:rsidRDefault="003F7E2C" w:rsidP="00BE28D4">
            <w:pPr>
              <w:pStyle w:val="tabletext11"/>
              <w:jc w:val="center"/>
              <w:rPr>
                <w:ins w:id="24595" w:author="Author"/>
              </w:rPr>
            </w:pPr>
            <w:ins w:id="24596" w:author="Author">
              <w:r>
                <w:t>0.51</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87BD6" w14:textId="77777777" w:rsidR="003F7E2C" w:rsidRDefault="003F7E2C" w:rsidP="00BE28D4">
            <w:pPr>
              <w:pStyle w:val="tabletext11"/>
              <w:jc w:val="center"/>
              <w:rPr>
                <w:ins w:id="24597" w:author="Author"/>
              </w:rPr>
            </w:pPr>
            <w:ins w:id="24598" w:author="Author">
              <w:r>
                <w:t>0.49</w:t>
              </w:r>
            </w:ins>
          </w:p>
        </w:tc>
      </w:tr>
      <w:tr w:rsidR="003F7E2C" w14:paraId="0F49EC5E" w14:textId="77777777" w:rsidTr="00EE1A0A">
        <w:trPr>
          <w:trHeight w:val="190"/>
          <w:ins w:id="2459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B5314B2" w14:textId="77777777" w:rsidR="003F7E2C" w:rsidRDefault="003F7E2C" w:rsidP="00BE28D4">
            <w:pPr>
              <w:pStyle w:val="tabletext11"/>
              <w:jc w:val="right"/>
              <w:rPr>
                <w:ins w:id="2460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D4DDA3D" w14:textId="77777777" w:rsidR="003F7E2C" w:rsidRDefault="003F7E2C" w:rsidP="00BE28D4">
            <w:pPr>
              <w:pStyle w:val="tabletext11"/>
              <w:tabs>
                <w:tab w:val="decimal" w:pos="640"/>
              </w:tabs>
              <w:rPr>
                <w:ins w:id="24601" w:author="Author"/>
              </w:rPr>
            </w:pPr>
            <w:ins w:id="24602" w:author="Author">
              <w:r>
                <w:t>75,000 to 84,999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A2D73" w14:textId="77777777" w:rsidR="003F7E2C" w:rsidRDefault="003F7E2C" w:rsidP="00BE28D4">
            <w:pPr>
              <w:pStyle w:val="tabletext11"/>
              <w:jc w:val="center"/>
              <w:rPr>
                <w:ins w:id="24603" w:author="Author"/>
              </w:rPr>
            </w:pPr>
            <w:ins w:id="24604" w:author="Author">
              <w:r>
                <w:t>1.64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E8611" w14:textId="77777777" w:rsidR="003F7E2C" w:rsidRDefault="003F7E2C" w:rsidP="00BE28D4">
            <w:pPr>
              <w:pStyle w:val="tabletext11"/>
              <w:jc w:val="center"/>
              <w:rPr>
                <w:ins w:id="24605" w:author="Author"/>
              </w:rPr>
            </w:pPr>
            <w:ins w:id="24606" w:author="Author">
              <w:r>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A2C97" w14:textId="77777777" w:rsidR="003F7E2C" w:rsidRDefault="003F7E2C" w:rsidP="00BE28D4">
            <w:pPr>
              <w:pStyle w:val="tabletext11"/>
              <w:jc w:val="center"/>
              <w:rPr>
                <w:ins w:id="24607" w:author="Author"/>
              </w:rPr>
            </w:pPr>
            <w:ins w:id="24608" w:author="Author">
              <w:r>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D84C9" w14:textId="77777777" w:rsidR="003F7E2C" w:rsidRDefault="003F7E2C" w:rsidP="00BE28D4">
            <w:pPr>
              <w:pStyle w:val="tabletext11"/>
              <w:jc w:val="center"/>
              <w:rPr>
                <w:ins w:id="24609" w:author="Author"/>
              </w:rPr>
            </w:pPr>
            <w:ins w:id="24610" w:author="Author">
              <w:r>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BC407" w14:textId="77777777" w:rsidR="003F7E2C" w:rsidRDefault="003F7E2C" w:rsidP="00BE28D4">
            <w:pPr>
              <w:pStyle w:val="tabletext11"/>
              <w:jc w:val="center"/>
              <w:rPr>
                <w:ins w:id="24611" w:author="Author"/>
              </w:rPr>
            </w:pPr>
            <w:ins w:id="24612" w:author="Author">
              <w:r>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BEC14" w14:textId="77777777" w:rsidR="003F7E2C" w:rsidRDefault="003F7E2C" w:rsidP="00BE28D4">
            <w:pPr>
              <w:pStyle w:val="tabletext11"/>
              <w:jc w:val="center"/>
              <w:rPr>
                <w:ins w:id="24613" w:author="Author"/>
              </w:rPr>
            </w:pPr>
            <w:ins w:id="24614" w:author="Author">
              <w:r>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C8332" w14:textId="77777777" w:rsidR="003F7E2C" w:rsidRDefault="003F7E2C" w:rsidP="00BE28D4">
            <w:pPr>
              <w:pStyle w:val="tabletext11"/>
              <w:jc w:val="center"/>
              <w:rPr>
                <w:ins w:id="24615" w:author="Author"/>
              </w:rPr>
            </w:pPr>
            <w:ins w:id="24616" w:author="Author">
              <w:r>
                <w:t>1.28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1FD63" w14:textId="77777777" w:rsidR="003F7E2C" w:rsidRDefault="003F7E2C" w:rsidP="00BE28D4">
            <w:pPr>
              <w:pStyle w:val="tabletext11"/>
              <w:jc w:val="center"/>
              <w:rPr>
                <w:ins w:id="24617" w:author="Author"/>
              </w:rPr>
            </w:pPr>
            <w:ins w:id="24618" w:author="Author">
              <w:r>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2B234" w14:textId="77777777" w:rsidR="003F7E2C" w:rsidRDefault="003F7E2C" w:rsidP="00BE28D4">
            <w:pPr>
              <w:pStyle w:val="tabletext11"/>
              <w:jc w:val="center"/>
              <w:rPr>
                <w:ins w:id="24619" w:author="Author"/>
              </w:rPr>
            </w:pPr>
            <w:ins w:id="24620" w:author="Author">
              <w:r>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B5CD2" w14:textId="77777777" w:rsidR="003F7E2C" w:rsidRDefault="003F7E2C" w:rsidP="00BE28D4">
            <w:pPr>
              <w:pStyle w:val="tabletext11"/>
              <w:jc w:val="center"/>
              <w:rPr>
                <w:ins w:id="24621" w:author="Author"/>
              </w:rPr>
            </w:pPr>
            <w:ins w:id="24622" w:author="Author">
              <w:r>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4954B" w14:textId="77777777" w:rsidR="003F7E2C" w:rsidRDefault="003F7E2C" w:rsidP="00BE28D4">
            <w:pPr>
              <w:pStyle w:val="tabletext11"/>
              <w:jc w:val="center"/>
              <w:rPr>
                <w:ins w:id="24623" w:author="Author"/>
              </w:rPr>
            </w:pPr>
            <w:ins w:id="24624" w:author="Author">
              <w:r>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03025" w14:textId="77777777" w:rsidR="003F7E2C" w:rsidRDefault="003F7E2C" w:rsidP="00BE28D4">
            <w:pPr>
              <w:pStyle w:val="tabletext11"/>
              <w:jc w:val="center"/>
              <w:rPr>
                <w:ins w:id="24625" w:author="Author"/>
              </w:rPr>
            </w:pPr>
            <w:ins w:id="24626" w:author="Author">
              <w:r>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3C360" w14:textId="77777777" w:rsidR="003F7E2C" w:rsidRDefault="003F7E2C" w:rsidP="00BE28D4">
            <w:pPr>
              <w:pStyle w:val="tabletext11"/>
              <w:jc w:val="center"/>
              <w:rPr>
                <w:ins w:id="24627" w:author="Author"/>
              </w:rPr>
            </w:pPr>
            <w:ins w:id="24628" w:author="Author">
              <w:r>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AFBBD" w14:textId="77777777" w:rsidR="003F7E2C" w:rsidRDefault="003F7E2C" w:rsidP="00BE28D4">
            <w:pPr>
              <w:pStyle w:val="tabletext11"/>
              <w:jc w:val="center"/>
              <w:rPr>
                <w:ins w:id="24629" w:author="Author"/>
              </w:rPr>
            </w:pPr>
            <w:ins w:id="24630" w:author="Author">
              <w:r>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84E89" w14:textId="77777777" w:rsidR="003F7E2C" w:rsidRDefault="003F7E2C" w:rsidP="00BE28D4">
            <w:pPr>
              <w:pStyle w:val="tabletext11"/>
              <w:jc w:val="center"/>
              <w:rPr>
                <w:ins w:id="24631" w:author="Author"/>
              </w:rPr>
            </w:pPr>
            <w:ins w:id="24632" w:author="Author">
              <w:r>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9C58C" w14:textId="77777777" w:rsidR="003F7E2C" w:rsidRDefault="003F7E2C" w:rsidP="00BE28D4">
            <w:pPr>
              <w:pStyle w:val="tabletext11"/>
              <w:jc w:val="center"/>
              <w:rPr>
                <w:ins w:id="24633" w:author="Author"/>
              </w:rPr>
            </w:pPr>
            <w:ins w:id="24634" w:author="Author">
              <w:r>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C5549" w14:textId="77777777" w:rsidR="003F7E2C" w:rsidRDefault="003F7E2C" w:rsidP="00BE28D4">
            <w:pPr>
              <w:pStyle w:val="tabletext11"/>
              <w:jc w:val="center"/>
              <w:rPr>
                <w:ins w:id="24635" w:author="Author"/>
              </w:rPr>
            </w:pPr>
            <w:ins w:id="24636" w:author="Author">
              <w:r>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0D206" w14:textId="77777777" w:rsidR="003F7E2C" w:rsidRDefault="003F7E2C" w:rsidP="00BE28D4">
            <w:pPr>
              <w:pStyle w:val="tabletext11"/>
              <w:jc w:val="center"/>
              <w:rPr>
                <w:ins w:id="24637" w:author="Author"/>
              </w:rPr>
            </w:pPr>
            <w:ins w:id="24638" w:author="Author">
              <w:r>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5F770" w14:textId="77777777" w:rsidR="003F7E2C" w:rsidRDefault="003F7E2C" w:rsidP="00BE28D4">
            <w:pPr>
              <w:pStyle w:val="tabletext11"/>
              <w:jc w:val="center"/>
              <w:rPr>
                <w:ins w:id="24639" w:author="Author"/>
              </w:rPr>
            </w:pPr>
            <w:ins w:id="24640" w:author="Author">
              <w:r>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2538F" w14:textId="77777777" w:rsidR="003F7E2C" w:rsidRDefault="003F7E2C" w:rsidP="00BE28D4">
            <w:pPr>
              <w:pStyle w:val="tabletext11"/>
              <w:jc w:val="center"/>
              <w:rPr>
                <w:ins w:id="24641" w:author="Author"/>
              </w:rPr>
            </w:pPr>
            <w:ins w:id="24642" w:author="Author">
              <w:r>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C86EA" w14:textId="77777777" w:rsidR="003F7E2C" w:rsidRDefault="003F7E2C" w:rsidP="00BE28D4">
            <w:pPr>
              <w:pStyle w:val="tabletext11"/>
              <w:jc w:val="center"/>
              <w:rPr>
                <w:ins w:id="24643" w:author="Author"/>
              </w:rPr>
            </w:pPr>
            <w:ins w:id="24644" w:author="Author">
              <w:r>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0A36A" w14:textId="77777777" w:rsidR="003F7E2C" w:rsidRDefault="003F7E2C" w:rsidP="00BE28D4">
            <w:pPr>
              <w:pStyle w:val="tabletext11"/>
              <w:jc w:val="center"/>
              <w:rPr>
                <w:ins w:id="24645" w:author="Author"/>
              </w:rPr>
            </w:pPr>
            <w:ins w:id="24646" w:author="Author">
              <w:r>
                <w:t>0.66</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9DC44" w14:textId="77777777" w:rsidR="003F7E2C" w:rsidRDefault="003F7E2C" w:rsidP="00BE28D4">
            <w:pPr>
              <w:pStyle w:val="tabletext11"/>
              <w:jc w:val="center"/>
              <w:rPr>
                <w:ins w:id="24647" w:author="Author"/>
              </w:rPr>
            </w:pPr>
            <w:ins w:id="24648" w:author="Author">
              <w:r>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416D6" w14:textId="77777777" w:rsidR="003F7E2C" w:rsidRDefault="003F7E2C" w:rsidP="00BE28D4">
            <w:pPr>
              <w:pStyle w:val="tabletext11"/>
              <w:jc w:val="center"/>
              <w:rPr>
                <w:ins w:id="24649" w:author="Author"/>
              </w:rPr>
            </w:pPr>
            <w:ins w:id="24650" w:author="Author">
              <w:r>
                <w:t>0.61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CEC6D" w14:textId="77777777" w:rsidR="003F7E2C" w:rsidRDefault="003F7E2C" w:rsidP="00BE28D4">
            <w:pPr>
              <w:pStyle w:val="tabletext11"/>
              <w:jc w:val="center"/>
              <w:rPr>
                <w:ins w:id="24651" w:author="Author"/>
              </w:rPr>
            </w:pPr>
            <w:ins w:id="24652" w:author="Author">
              <w:r>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705E3" w14:textId="77777777" w:rsidR="003F7E2C" w:rsidRDefault="003F7E2C" w:rsidP="00BE28D4">
            <w:pPr>
              <w:pStyle w:val="tabletext11"/>
              <w:jc w:val="center"/>
              <w:rPr>
                <w:ins w:id="24653" w:author="Author"/>
              </w:rPr>
            </w:pPr>
            <w:ins w:id="24654" w:author="Author">
              <w:r>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9ABB6" w14:textId="77777777" w:rsidR="003F7E2C" w:rsidRDefault="003F7E2C" w:rsidP="00BE28D4">
            <w:pPr>
              <w:pStyle w:val="tabletext11"/>
              <w:jc w:val="center"/>
              <w:rPr>
                <w:ins w:id="24655" w:author="Author"/>
              </w:rPr>
            </w:pPr>
            <w:ins w:id="24656" w:author="Author">
              <w:r>
                <w:t>0.54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D1B37" w14:textId="77777777" w:rsidR="003F7E2C" w:rsidRDefault="003F7E2C" w:rsidP="00BE28D4">
            <w:pPr>
              <w:pStyle w:val="tabletext11"/>
              <w:jc w:val="center"/>
              <w:rPr>
                <w:ins w:id="24657" w:author="Author"/>
              </w:rPr>
            </w:pPr>
            <w:ins w:id="24658" w:author="Author">
              <w:r>
                <w:t>0.52</w:t>
              </w:r>
            </w:ins>
          </w:p>
        </w:tc>
      </w:tr>
      <w:tr w:rsidR="003F7E2C" w14:paraId="275589CF" w14:textId="77777777" w:rsidTr="00EE1A0A">
        <w:trPr>
          <w:trHeight w:val="190"/>
          <w:ins w:id="2465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1FD8E65" w14:textId="77777777" w:rsidR="003F7E2C" w:rsidRDefault="003F7E2C" w:rsidP="00BE28D4">
            <w:pPr>
              <w:pStyle w:val="tabletext11"/>
              <w:jc w:val="right"/>
              <w:rPr>
                <w:ins w:id="2466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74C6DAB" w14:textId="77777777" w:rsidR="003F7E2C" w:rsidRDefault="003F7E2C" w:rsidP="00BE28D4">
            <w:pPr>
              <w:pStyle w:val="tabletext11"/>
              <w:tabs>
                <w:tab w:val="decimal" w:pos="640"/>
              </w:tabs>
              <w:rPr>
                <w:ins w:id="24661" w:author="Author"/>
              </w:rPr>
            </w:pPr>
            <w:ins w:id="24662" w:author="Author">
              <w:r>
                <w:t>85,000 to 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17FCB4" w14:textId="77777777" w:rsidR="003F7E2C" w:rsidRDefault="003F7E2C" w:rsidP="00BE28D4">
            <w:pPr>
              <w:pStyle w:val="tabletext11"/>
              <w:jc w:val="center"/>
              <w:rPr>
                <w:ins w:id="24663" w:author="Author"/>
              </w:rPr>
            </w:pPr>
            <w:ins w:id="24664" w:author="Author">
              <w:r>
                <w:t>1.73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67F73" w14:textId="77777777" w:rsidR="003F7E2C" w:rsidRDefault="003F7E2C" w:rsidP="00BE28D4">
            <w:pPr>
              <w:pStyle w:val="tabletext11"/>
              <w:jc w:val="center"/>
              <w:rPr>
                <w:ins w:id="24665" w:author="Author"/>
              </w:rPr>
            </w:pPr>
            <w:ins w:id="24666" w:author="Author">
              <w:r>
                <w:t>1.73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94347E" w14:textId="77777777" w:rsidR="003F7E2C" w:rsidRDefault="003F7E2C" w:rsidP="00BE28D4">
            <w:pPr>
              <w:pStyle w:val="tabletext11"/>
              <w:jc w:val="center"/>
              <w:rPr>
                <w:ins w:id="24667" w:author="Author"/>
              </w:rPr>
            </w:pPr>
            <w:ins w:id="24668" w:author="Author">
              <w:r>
                <w:t>1.73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EBE30" w14:textId="77777777" w:rsidR="003F7E2C" w:rsidRDefault="003F7E2C" w:rsidP="00BE28D4">
            <w:pPr>
              <w:pStyle w:val="tabletext11"/>
              <w:jc w:val="center"/>
              <w:rPr>
                <w:ins w:id="24669" w:author="Author"/>
              </w:rPr>
            </w:pPr>
            <w:ins w:id="24670" w:author="Author">
              <w:r>
                <w:t>1.65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2E705" w14:textId="77777777" w:rsidR="003F7E2C" w:rsidRDefault="003F7E2C" w:rsidP="00BE28D4">
            <w:pPr>
              <w:pStyle w:val="tabletext11"/>
              <w:jc w:val="center"/>
              <w:rPr>
                <w:ins w:id="24671" w:author="Author"/>
              </w:rPr>
            </w:pPr>
            <w:ins w:id="24672" w:author="Author">
              <w:r>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56B68" w14:textId="77777777" w:rsidR="003F7E2C" w:rsidRDefault="003F7E2C" w:rsidP="00BE28D4">
            <w:pPr>
              <w:pStyle w:val="tabletext11"/>
              <w:jc w:val="center"/>
              <w:rPr>
                <w:ins w:id="24673" w:author="Author"/>
              </w:rPr>
            </w:pPr>
            <w:ins w:id="24674" w:author="Author">
              <w:r>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63E4A" w14:textId="77777777" w:rsidR="003F7E2C" w:rsidRDefault="003F7E2C" w:rsidP="00BE28D4">
            <w:pPr>
              <w:pStyle w:val="tabletext11"/>
              <w:jc w:val="center"/>
              <w:rPr>
                <w:ins w:id="24675" w:author="Author"/>
              </w:rPr>
            </w:pPr>
            <w:ins w:id="24676" w:author="Author">
              <w:r>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057A0" w14:textId="77777777" w:rsidR="003F7E2C" w:rsidRDefault="003F7E2C" w:rsidP="00BE28D4">
            <w:pPr>
              <w:pStyle w:val="tabletext11"/>
              <w:jc w:val="center"/>
              <w:rPr>
                <w:ins w:id="24677" w:author="Author"/>
              </w:rPr>
            </w:pPr>
            <w:ins w:id="24678" w:author="Author">
              <w:r>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E7E8D" w14:textId="77777777" w:rsidR="003F7E2C" w:rsidRDefault="003F7E2C" w:rsidP="00BE28D4">
            <w:pPr>
              <w:pStyle w:val="tabletext11"/>
              <w:jc w:val="center"/>
              <w:rPr>
                <w:ins w:id="24679" w:author="Author"/>
              </w:rPr>
            </w:pPr>
            <w:ins w:id="24680" w:author="Author">
              <w:r>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9B081" w14:textId="77777777" w:rsidR="003F7E2C" w:rsidRDefault="003F7E2C" w:rsidP="00BE28D4">
            <w:pPr>
              <w:pStyle w:val="tabletext11"/>
              <w:jc w:val="center"/>
              <w:rPr>
                <w:ins w:id="24681" w:author="Author"/>
              </w:rPr>
            </w:pPr>
            <w:ins w:id="24682" w:author="Author">
              <w:r>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51110" w14:textId="77777777" w:rsidR="003F7E2C" w:rsidRDefault="003F7E2C" w:rsidP="00BE28D4">
            <w:pPr>
              <w:pStyle w:val="tabletext11"/>
              <w:jc w:val="center"/>
              <w:rPr>
                <w:ins w:id="24683" w:author="Author"/>
              </w:rPr>
            </w:pPr>
            <w:ins w:id="24684" w:author="Author">
              <w:r>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C8899" w14:textId="77777777" w:rsidR="003F7E2C" w:rsidRDefault="003F7E2C" w:rsidP="00BE28D4">
            <w:pPr>
              <w:pStyle w:val="tabletext11"/>
              <w:jc w:val="center"/>
              <w:rPr>
                <w:ins w:id="24685" w:author="Author"/>
              </w:rPr>
            </w:pPr>
            <w:ins w:id="24686" w:author="Author">
              <w:r>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1441A" w14:textId="77777777" w:rsidR="003F7E2C" w:rsidRDefault="003F7E2C" w:rsidP="00BE28D4">
            <w:pPr>
              <w:pStyle w:val="tabletext11"/>
              <w:jc w:val="center"/>
              <w:rPr>
                <w:ins w:id="24687" w:author="Author"/>
              </w:rPr>
            </w:pPr>
            <w:ins w:id="24688" w:author="Author">
              <w:r>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E7036" w14:textId="77777777" w:rsidR="003F7E2C" w:rsidRDefault="003F7E2C" w:rsidP="00BE28D4">
            <w:pPr>
              <w:pStyle w:val="tabletext11"/>
              <w:jc w:val="center"/>
              <w:rPr>
                <w:ins w:id="24689" w:author="Author"/>
              </w:rPr>
            </w:pPr>
            <w:ins w:id="24690" w:author="Author">
              <w:r>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3AE7F" w14:textId="77777777" w:rsidR="003F7E2C" w:rsidRDefault="003F7E2C" w:rsidP="00BE28D4">
            <w:pPr>
              <w:pStyle w:val="tabletext11"/>
              <w:jc w:val="center"/>
              <w:rPr>
                <w:ins w:id="24691" w:author="Author"/>
              </w:rPr>
            </w:pPr>
            <w:ins w:id="24692" w:author="Author">
              <w:r>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A00C0" w14:textId="77777777" w:rsidR="003F7E2C" w:rsidRDefault="003F7E2C" w:rsidP="00BE28D4">
            <w:pPr>
              <w:pStyle w:val="tabletext11"/>
              <w:jc w:val="center"/>
              <w:rPr>
                <w:ins w:id="24693" w:author="Author"/>
              </w:rPr>
            </w:pPr>
            <w:ins w:id="24694" w:author="Author">
              <w:r>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B8B95" w14:textId="77777777" w:rsidR="003F7E2C" w:rsidRDefault="003F7E2C" w:rsidP="00BE28D4">
            <w:pPr>
              <w:pStyle w:val="tabletext11"/>
              <w:jc w:val="center"/>
              <w:rPr>
                <w:ins w:id="24695" w:author="Author"/>
              </w:rPr>
            </w:pPr>
            <w:ins w:id="24696" w:author="Author">
              <w:r>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6B80F" w14:textId="77777777" w:rsidR="003F7E2C" w:rsidRDefault="003F7E2C" w:rsidP="00BE28D4">
            <w:pPr>
              <w:pStyle w:val="tabletext11"/>
              <w:jc w:val="center"/>
              <w:rPr>
                <w:ins w:id="24697" w:author="Author"/>
              </w:rPr>
            </w:pPr>
            <w:ins w:id="24698" w:author="Author">
              <w:r>
                <w:t>0.82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FE4A0" w14:textId="77777777" w:rsidR="003F7E2C" w:rsidRDefault="003F7E2C" w:rsidP="00BE28D4">
            <w:pPr>
              <w:pStyle w:val="tabletext11"/>
              <w:jc w:val="center"/>
              <w:rPr>
                <w:ins w:id="24699" w:author="Author"/>
              </w:rPr>
            </w:pPr>
            <w:ins w:id="24700" w:author="Author">
              <w:r>
                <w:t>0.79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2AB69" w14:textId="77777777" w:rsidR="003F7E2C" w:rsidRDefault="003F7E2C" w:rsidP="00BE28D4">
            <w:pPr>
              <w:pStyle w:val="tabletext11"/>
              <w:jc w:val="center"/>
              <w:rPr>
                <w:ins w:id="24701" w:author="Author"/>
              </w:rPr>
            </w:pPr>
            <w:ins w:id="24702" w:author="Author">
              <w:r>
                <w:t>0.76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6BA73" w14:textId="77777777" w:rsidR="003F7E2C" w:rsidRDefault="003F7E2C" w:rsidP="00BE28D4">
            <w:pPr>
              <w:pStyle w:val="tabletext11"/>
              <w:jc w:val="center"/>
              <w:rPr>
                <w:ins w:id="24703" w:author="Author"/>
              </w:rPr>
            </w:pPr>
            <w:ins w:id="24704" w:author="Author">
              <w:r>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BCFC7" w14:textId="77777777" w:rsidR="003F7E2C" w:rsidRDefault="003F7E2C" w:rsidP="00BE28D4">
            <w:pPr>
              <w:pStyle w:val="tabletext11"/>
              <w:jc w:val="center"/>
              <w:rPr>
                <w:ins w:id="24705" w:author="Author"/>
              </w:rPr>
            </w:pPr>
            <w:ins w:id="24706" w:author="Author">
              <w:r>
                <w:t>0.70</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EE4D5" w14:textId="77777777" w:rsidR="003F7E2C" w:rsidRDefault="003F7E2C" w:rsidP="00BE28D4">
            <w:pPr>
              <w:pStyle w:val="tabletext11"/>
              <w:jc w:val="center"/>
              <w:rPr>
                <w:ins w:id="24707" w:author="Author"/>
              </w:rPr>
            </w:pPr>
            <w:ins w:id="24708" w:author="Author">
              <w:r>
                <w:t>0.67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D6332" w14:textId="77777777" w:rsidR="003F7E2C" w:rsidRDefault="003F7E2C" w:rsidP="00BE28D4">
            <w:pPr>
              <w:pStyle w:val="tabletext11"/>
              <w:jc w:val="center"/>
              <w:rPr>
                <w:ins w:id="24709" w:author="Author"/>
              </w:rPr>
            </w:pPr>
            <w:ins w:id="24710" w:author="Author">
              <w:r>
                <w:t>0.64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34843" w14:textId="77777777" w:rsidR="003F7E2C" w:rsidRDefault="003F7E2C" w:rsidP="00BE28D4">
            <w:pPr>
              <w:pStyle w:val="tabletext11"/>
              <w:jc w:val="center"/>
              <w:rPr>
                <w:ins w:id="24711" w:author="Author"/>
              </w:rPr>
            </w:pPr>
            <w:ins w:id="24712" w:author="Author">
              <w:r>
                <w:t>0.62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7F6AE" w14:textId="77777777" w:rsidR="003F7E2C" w:rsidRDefault="003F7E2C" w:rsidP="00BE28D4">
            <w:pPr>
              <w:pStyle w:val="tabletext11"/>
              <w:jc w:val="center"/>
              <w:rPr>
                <w:ins w:id="24713" w:author="Author"/>
              </w:rPr>
            </w:pPr>
            <w:ins w:id="24714" w:author="Author">
              <w:r>
                <w:t>0.59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F1780" w14:textId="77777777" w:rsidR="003F7E2C" w:rsidRDefault="003F7E2C" w:rsidP="00BE28D4">
            <w:pPr>
              <w:pStyle w:val="tabletext11"/>
              <w:jc w:val="center"/>
              <w:rPr>
                <w:ins w:id="24715" w:author="Author"/>
              </w:rPr>
            </w:pPr>
            <w:ins w:id="24716" w:author="Author">
              <w:r>
                <w:t>0.57</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55C60" w14:textId="77777777" w:rsidR="003F7E2C" w:rsidRDefault="003F7E2C" w:rsidP="00BE28D4">
            <w:pPr>
              <w:pStyle w:val="tabletext11"/>
              <w:jc w:val="center"/>
              <w:rPr>
                <w:ins w:id="24717" w:author="Author"/>
              </w:rPr>
            </w:pPr>
            <w:ins w:id="24718" w:author="Author">
              <w:r>
                <w:t>0.55</w:t>
              </w:r>
            </w:ins>
          </w:p>
        </w:tc>
      </w:tr>
      <w:tr w:rsidR="003F7E2C" w14:paraId="42931623" w14:textId="77777777" w:rsidTr="00EE1A0A">
        <w:trPr>
          <w:trHeight w:val="190"/>
          <w:ins w:id="2471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7948B81" w14:textId="77777777" w:rsidR="003F7E2C" w:rsidRDefault="003F7E2C" w:rsidP="00BE28D4">
            <w:pPr>
              <w:pStyle w:val="tabletext11"/>
              <w:jc w:val="right"/>
              <w:rPr>
                <w:ins w:id="2472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8B87FA9" w14:textId="77777777" w:rsidR="003F7E2C" w:rsidRDefault="003F7E2C" w:rsidP="00BE28D4">
            <w:pPr>
              <w:pStyle w:val="tabletext11"/>
              <w:tabs>
                <w:tab w:val="decimal" w:pos="640"/>
              </w:tabs>
              <w:rPr>
                <w:ins w:id="24721" w:author="Author"/>
              </w:rPr>
            </w:pPr>
            <w:ins w:id="24722" w:author="Author">
              <w:r>
                <w:t>100,000 to 114,999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64389" w14:textId="77777777" w:rsidR="003F7E2C" w:rsidRDefault="003F7E2C" w:rsidP="00BE28D4">
            <w:pPr>
              <w:pStyle w:val="tabletext11"/>
              <w:jc w:val="center"/>
              <w:rPr>
                <w:ins w:id="24723" w:author="Author"/>
              </w:rPr>
            </w:pPr>
            <w:ins w:id="24724" w:author="Author">
              <w:r>
                <w:t>1.84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9A55B" w14:textId="77777777" w:rsidR="003F7E2C" w:rsidRDefault="003F7E2C" w:rsidP="00BE28D4">
            <w:pPr>
              <w:pStyle w:val="tabletext11"/>
              <w:jc w:val="center"/>
              <w:rPr>
                <w:ins w:id="24725" w:author="Author"/>
              </w:rPr>
            </w:pPr>
            <w:ins w:id="24726" w:author="Author">
              <w:r>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94B95" w14:textId="77777777" w:rsidR="003F7E2C" w:rsidRDefault="003F7E2C" w:rsidP="00BE28D4">
            <w:pPr>
              <w:pStyle w:val="tabletext11"/>
              <w:jc w:val="center"/>
              <w:rPr>
                <w:ins w:id="24727" w:author="Author"/>
              </w:rPr>
            </w:pPr>
            <w:ins w:id="24728" w:author="Author">
              <w:r>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55D76" w14:textId="77777777" w:rsidR="003F7E2C" w:rsidRDefault="003F7E2C" w:rsidP="00BE28D4">
            <w:pPr>
              <w:pStyle w:val="tabletext11"/>
              <w:jc w:val="center"/>
              <w:rPr>
                <w:ins w:id="24729" w:author="Author"/>
              </w:rPr>
            </w:pPr>
            <w:ins w:id="24730" w:author="Author">
              <w:r>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F3289" w14:textId="77777777" w:rsidR="003F7E2C" w:rsidRDefault="003F7E2C" w:rsidP="00BE28D4">
            <w:pPr>
              <w:pStyle w:val="tabletext11"/>
              <w:jc w:val="center"/>
              <w:rPr>
                <w:ins w:id="24731" w:author="Author"/>
              </w:rPr>
            </w:pPr>
            <w:ins w:id="24732" w:author="Author">
              <w:r>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29439" w14:textId="77777777" w:rsidR="003F7E2C" w:rsidRDefault="003F7E2C" w:rsidP="00BE28D4">
            <w:pPr>
              <w:pStyle w:val="tabletext11"/>
              <w:jc w:val="center"/>
              <w:rPr>
                <w:ins w:id="24733" w:author="Author"/>
              </w:rPr>
            </w:pPr>
            <w:ins w:id="24734" w:author="Author">
              <w:r>
                <w:t>1.51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D4279" w14:textId="77777777" w:rsidR="003F7E2C" w:rsidRDefault="003F7E2C" w:rsidP="00BE28D4">
            <w:pPr>
              <w:pStyle w:val="tabletext11"/>
              <w:jc w:val="center"/>
              <w:rPr>
                <w:ins w:id="24735" w:author="Author"/>
              </w:rPr>
            </w:pPr>
            <w:ins w:id="24736" w:author="Author">
              <w:r>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BE7DC" w14:textId="77777777" w:rsidR="003F7E2C" w:rsidRDefault="003F7E2C" w:rsidP="00BE28D4">
            <w:pPr>
              <w:pStyle w:val="tabletext11"/>
              <w:jc w:val="center"/>
              <w:rPr>
                <w:ins w:id="24737" w:author="Author"/>
              </w:rPr>
            </w:pPr>
            <w:ins w:id="24738" w:author="Author">
              <w:r>
                <w:t>1.37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ABCD7" w14:textId="77777777" w:rsidR="003F7E2C" w:rsidRDefault="003F7E2C" w:rsidP="00BE28D4">
            <w:pPr>
              <w:pStyle w:val="tabletext11"/>
              <w:jc w:val="center"/>
              <w:rPr>
                <w:ins w:id="24739" w:author="Author"/>
              </w:rPr>
            </w:pPr>
            <w:ins w:id="24740" w:author="Author">
              <w:r>
                <w:t>1.30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B3663" w14:textId="77777777" w:rsidR="003F7E2C" w:rsidRDefault="003F7E2C" w:rsidP="00BE28D4">
            <w:pPr>
              <w:pStyle w:val="tabletext11"/>
              <w:jc w:val="center"/>
              <w:rPr>
                <w:ins w:id="24741" w:author="Author"/>
              </w:rPr>
            </w:pPr>
            <w:ins w:id="24742" w:author="Author">
              <w:r>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222DE" w14:textId="77777777" w:rsidR="003F7E2C" w:rsidRDefault="003F7E2C" w:rsidP="00BE28D4">
            <w:pPr>
              <w:pStyle w:val="tabletext11"/>
              <w:jc w:val="center"/>
              <w:rPr>
                <w:ins w:id="24743" w:author="Author"/>
              </w:rPr>
            </w:pPr>
            <w:ins w:id="24744" w:author="Author">
              <w:r>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0939D" w14:textId="77777777" w:rsidR="003F7E2C" w:rsidRDefault="003F7E2C" w:rsidP="00BE28D4">
            <w:pPr>
              <w:pStyle w:val="tabletext11"/>
              <w:jc w:val="center"/>
              <w:rPr>
                <w:ins w:id="24745" w:author="Author"/>
              </w:rPr>
            </w:pPr>
            <w:ins w:id="24746" w:author="Author">
              <w:r>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BB644" w14:textId="77777777" w:rsidR="003F7E2C" w:rsidRDefault="003F7E2C" w:rsidP="00BE28D4">
            <w:pPr>
              <w:pStyle w:val="tabletext11"/>
              <w:jc w:val="center"/>
              <w:rPr>
                <w:ins w:id="24747" w:author="Author"/>
              </w:rPr>
            </w:pPr>
            <w:ins w:id="24748" w:author="Author">
              <w:r>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C2C6F" w14:textId="77777777" w:rsidR="003F7E2C" w:rsidRDefault="003F7E2C" w:rsidP="00BE28D4">
            <w:pPr>
              <w:pStyle w:val="tabletext11"/>
              <w:jc w:val="center"/>
              <w:rPr>
                <w:ins w:id="24749" w:author="Author"/>
              </w:rPr>
            </w:pPr>
            <w:ins w:id="24750" w:author="Author">
              <w:r>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1A772" w14:textId="77777777" w:rsidR="003F7E2C" w:rsidRDefault="003F7E2C" w:rsidP="00BE28D4">
            <w:pPr>
              <w:pStyle w:val="tabletext11"/>
              <w:jc w:val="center"/>
              <w:rPr>
                <w:ins w:id="24751" w:author="Author"/>
              </w:rPr>
            </w:pPr>
            <w:ins w:id="24752" w:author="Author">
              <w:r>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1837A" w14:textId="77777777" w:rsidR="003F7E2C" w:rsidRDefault="003F7E2C" w:rsidP="00BE28D4">
            <w:pPr>
              <w:pStyle w:val="tabletext11"/>
              <w:jc w:val="center"/>
              <w:rPr>
                <w:ins w:id="24753" w:author="Author"/>
              </w:rPr>
            </w:pPr>
            <w:ins w:id="24754" w:author="Author">
              <w:r>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DA89A" w14:textId="77777777" w:rsidR="003F7E2C" w:rsidRDefault="003F7E2C" w:rsidP="00BE28D4">
            <w:pPr>
              <w:pStyle w:val="tabletext11"/>
              <w:jc w:val="center"/>
              <w:rPr>
                <w:ins w:id="24755" w:author="Author"/>
              </w:rPr>
            </w:pPr>
            <w:ins w:id="24756" w:author="Author">
              <w:r>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9FF27" w14:textId="77777777" w:rsidR="003F7E2C" w:rsidRDefault="003F7E2C" w:rsidP="00BE28D4">
            <w:pPr>
              <w:pStyle w:val="tabletext11"/>
              <w:jc w:val="center"/>
              <w:rPr>
                <w:ins w:id="24757" w:author="Author"/>
              </w:rPr>
            </w:pPr>
            <w:ins w:id="24758" w:author="Author">
              <w:r>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E4187" w14:textId="77777777" w:rsidR="003F7E2C" w:rsidRDefault="003F7E2C" w:rsidP="00BE28D4">
            <w:pPr>
              <w:pStyle w:val="tabletext11"/>
              <w:jc w:val="center"/>
              <w:rPr>
                <w:ins w:id="24759" w:author="Author"/>
              </w:rPr>
            </w:pPr>
            <w:ins w:id="24760" w:author="Author">
              <w:r>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4A105" w14:textId="77777777" w:rsidR="003F7E2C" w:rsidRDefault="003F7E2C" w:rsidP="00BE28D4">
            <w:pPr>
              <w:pStyle w:val="tabletext11"/>
              <w:jc w:val="center"/>
              <w:rPr>
                <w:ins w:id="24761" w:author="Author"/>
              </w:rPr>
            </w:pPr>
            <w:ins w:id="24762" w:author="Author">
              <w:r>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0239DE" w14:textId="77777777" w:rsidR="003F7E2C" w:rsidRDefault="003F7E2C" w:rsidP="00BE28D4">
            <w:pPr>
              <w:pStyle w:val="tabletext11"/>
              <w:jc w:val="center"/>
              <w:rPr>
                <w:ins w:id="24763" w:author="Author"/>
              </w:rPr>
            </w:pPr>
            <w:ins w:id="24764" w:author="Author">
              <w:r>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2FFFF" w14:textId="77777777" w:rsidR="003F7E2C" w:rsidRDefault="003F7E2C" w:rsidP="00BE28D4">
            <w:pPr>
              <w:pStyle w:val="tabletext11"/>
              <w:jc w:val="center"/>
              <w:rPr>
                <w:ins w:id="24765" w:author="Author"/>
              </w:rPr>
            </w:pPr>
            <w:ins w:id="24766" w:author="Author">
              <w:r>
                <w:t>0.74</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3A756" w14:textId="77777777" w:rsidR="003F7E2C" w:rsidRDefault="003F7E2C" w:rsidP="00BE28D4">
            <w:pPr>
              <w:pStyle w:val="tabletext11"/>
              <w:jc w:val="center"/>
              <w:rPr>
                <w:ins w:id="24767" w:author="Author"/>
              </w:rPr>
            </w:pPr>
            <w:ins w:id="24768" w:author="Author">
              <w:r>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775F1" w14:textId="77777777" w:rsidR="003F7E2C" w:rsidRDefault="003F7E2C" w:rsidP="00BE28D4">
            <w:pPr>
              <w:pStyle w:val="tabletext11"/>
              <w:jc w:val="center"/>
              <w:rPr>
                <w:ins w:id="24769" w:author="Author"/>
              </w:rPr>
            </w:pPr>
            <w:ins w:id="24770" w:author="Author">
              <w:r>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48761" w14:textId="77777777" w:rsidR="003F7E2C" w:rsidRDefault="003F7E2C" w:rsidP="00BE28D4">
            <w:pPr>
              <w:pStyle w:val="tabletext11"/>
              <w:jc w:val="center"/>
              <w:rPr>
                <w:ins w:id="24771" w:author="Author"/>
              </w:rPr>
            </w:pPr>
            <w:ins w:id="24772" w:author="Author">
              <w:r>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A4C23" w14:textId="77777777" w:rsidR="003F7E2C" w:rsidRDefault="003F7E2C" w:rsidP="00BE28D4">
            <w:pPr>
              <w:pStyle w:val="tabletext11"/>
              <w:jc w:val="center"/>
              <w:rPr>
                <w:ins w:id="24773" w:author="Author"/>
              </w:rPr>
            </w:pPr>
            <w:ins w:id="24774" w:author="Author">
              <w:r>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7A185" w14:textId="77777777" w:rsidR="003F7E2C" w:rsidRDefault="003F7E2C" w:rsidP="00BE28D4">
            <w:pPr>
              <w:pStyle w:val="tabletext11"/>
              <w:jc w:val="center"/>
              <w:rPr>
                <w:ins w:id="24775" w:author="Author"/>
              </w:rPr>
            </w:pPr>
            <w:ins w:id="24776" w:author="Author">
              <w:r>
                <w:t>0.60</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C5E1C" w14:textId="77777777" w:rsidR="003F7E2C" w:rsidRDefault="003F7E2C" w:rsidP="00BE28D4">
            <w:pPr>
              <w:pStyle w:val="tabletext11"/>
              <w:jc w:val="center"/>
              <w:rPr>
                <w:ins w:id="24777" w:author="Author"/>
              </w:rPr>
            </w:pPr>
            <w:ins w:id="24778" w:author="Author">
              <w:r>
                <w:t>0.58</w:t>
              </w:r>
            </w:ins>
          </w:p>
        </w:tc>
      </w:tr>
      <w:tr w:rsidR="003F7E2C" w14:paraId="79261A96" w14:textId="77777777" w:rsidTr="00EE1A0A">
        <w:trPr>
          <w:trHeight w:val="190"/>
          <w:ins w:id="2477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FC51EE0" w14:textId="77777777" w:rsidR="003F7E2C" w:rsidRDefault="003F7E2C" w:rsidP="00BE28D4">
            <w:pPr>
              <w:pStyle w:val="tabletext11"/>
              <w:jc w:val="right"/>
              <w:rPr>
                <w:ins w:id="2478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83E28E7" w14:textId="77777777" w:rsidR="003F7E2C" w:rsidRDefault="003F7E2C" w:rsidP="00BE28D4">
            <w:pPr>
              <w:pStyle w:val="tabletext11"/>
              <w:tabs>
                <w:tab w:val="decimal" w:pos="640"/>
              </w:tabs>
              <w:rPr>
                <w:ins w:id="24781" w:author="Author"/>
              </w:rPr>
            </w:pPr>
            <w:ins w:id="24782" w:author="Author">
              <w:r>
                <w:t>115,000 to 129,999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4023B" w14:textId="77777777" w:rsidR="003F7E2C" w:rsidRDefault="003F7E2C" w:rsidP="00BE28D4">
            <w:pPr>
              <w:pStyle w:val="tabletext11"/>
              <w:jc w:val="center"/>
              <w:rPr>
                <w:ins w:id="24783" w:author="Author"/>
              </w:rPr>
            </w:pPr>
            <w:ins w:id="24784" w:author="Author">
              <w:r>
                <w:t>1.94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662E2" w14:textId="77777777" w:rsidR="003F7E2C" w:rsidRDefault="003F7E2C" w:rsidP="00BE28D4">
            <w:pPr>
              <w:pStyle w:val="tabletext11"/>
              <w:jc w:val="center"/>
              <w:rPr>
                <w:ins w:id="24785" w:author="Author"/>
              </w:rPr>
            </w:pPr>
            <w:ins w:id="24786" w:author="Author">
              <w:r>
                <w:t>1.94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C3C97" w14:textId="77777777" w:rsidR="003F7E2C" w:rsidRDefault="003F7E2C" w:rsidP="00BE28D4">
            <w:pPr>
              <w:pStyle w:val="tabletext11"/>
              <w:jc w:val="center"/>
              <w:rPr>
                <w:ins w:id="24787" w:author="Author"/>
              </w:rPr>
            </w:pPr>
            <w:ins w:id="24788" w:author="Author">
              <w:r>
                <w:t>1.94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D2115" w14:textId="77777777" w:rsidR="003F7E2C" w:rsidRDefault="003F7E2C" w:rsidP="00BE28D4">
            <w:pPr>
              <w:pStyle w:val="tabletext11"/>
              <w:jc w:val="center"/>
              <w:rPr>
                <w:ins w:id="24789" w:author="Author"/>
              </w:rPr>
            </w:pPr>
            <w:ins w:id="24790" w:author="Author">
              <w:r>
                <w:t>1.85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AED42" w14:textId="77777777" w:rsidR="003F7E2C" w:rsidRDefault="003F7E2C" w:rsidP="00BE28D4">
            <w:pPr>
              <w:pStyle w:val="tabletext11"/>
              <w:jc w:val="center"/>
              <w:rPr>
                <w:ins w:id="24791" w:author="Author"/>
              </w:rPr>
            </w:pPr>
            <w:ins w:id="24792" w:author="Author">
              <w:r>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CD385" w14:textId="77777777" w:rsidR="003F7E2C" w:rsidRDefault="003F7E2C" w:rsidP="00BE28D4">
            <w:pPr>
              <w:pStyle w:val="tabletext11"/>
              <w:jc w:val="center"/>
              <w:rPr>
                <w:ins w:id="24793" w:author="Author"/>
              </w:rPr>
            </w:pPr>
            <w:ins w:id="24794" w:author="Author">
              <w:r>
                <w:t>1.59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B674A" w14:textId="77777777" w:rsidR="003F7E2C" w:rsidRDefault="003F7E2C" w:rsidP="00BE28D4">
            <w:pPr>
              <w:pStyle w:val="tabletext11"/>
              <w:jc w:val="center"/>
              <w:rPr>
                <w:ins w:id="24795" w:author="Author"/>
              </w:rPr>
            </w:pPr>
            <w:ins w:id="24796" w:author="Author">
              <w:r>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650C8" w14:textId="77777777" w:rsidR="003F7E2C" w:rsidRDefault="003F7E2C" w:rsidP="00BE28D4">
            <w:pPr>
              <w:pStyle w:val="tabletext11"/>
              <w:jc w:val="center"/>
              <w:rPr>
                <w:ins w:id="24797" w:author="Author"/>
              </w:rPr>
            </w:pPr>
            <w:ins w:id="24798" w:author="Author">
              <w:r>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5ECC2" w14:textId="77777777" w:rsidR="003F7E2C" w:rsidRDefault="003F7E2C" w:rsidP="00BE28D4">
            <w:pPr>
              <w:pStyle w:val="tabletext11"/>
              <w:jc w:val="center"/>
              <w:rPr>
                <w:ins w:id="24799" w:author="Author"/>
              </w:rPr>
            </w:pPr>
            <w:ins w:id="24800" w:author="Author">
              <w:r>
                <w:t>1.37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8C217" w14:textId="77777777" w:rsidR="003F7E2C" w:rsidRDefault="003F7E2C" w:rsidP="00BE28D4">
            <w:pPr>
              <w:pStyle w:val="tabletext11"/>
              <w:jc w:val="center"/>
              <w:rPr>
                <w:ins w:id="24801" w:author="Author"/>
              </w:rPr>
            </w:pPr>
            <w:ins w:id="24802" w:author="Author">
              <w:r>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AD09D" w14:textId="77777777" w:rsidR="003F7E2C" w:rsidRDefault="003F7E2C" w:rsidP="00BE28D4">
            <w:pPr>
              <w:pStyle w:val="tabletext11"/>
              <w:jc w:val="center"/>
              <w:rPr>
                <w:ins w:id="24803" w:author="Author"/>
              </w:rPr>
            </w:pPr>
            <w:ins w:id="24804" w:author="Author">
              <w:r>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F1CC03" w14:textId="77777777" w:rsidR="003F7E2C" w:rsidRDefault="003F7E2C" w:rsidP="00BE28D4">
            <w:pPr>
              <w:pStyle w:val="tabletext11"/>
              <w:jc w:val="center"/>
              <w:rPr>
                <w:ins w:id="24805" w:author="Author"/>
              </w:rPr>
            </w:pPr>
            <w:ins w:id="24806" w:author="Author">
              <w:r>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C52AD" w14:textId="77777777" w:rsidR="003F7E2C" w:rsidRDefault="003F7E2C" w:rsidP="00BE28D4">
            <w:pPr>
              <w:pStyle w:val="tabletext11"/>
              <w:jc w:val="center"/>
              <w:rPr>
                <w:ins w:id="24807" w:author="Author"/>
              </w:rPr>
            </w:pPr>
            <w:ins w:id="24808" w:author="Author">
              <w:r>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C8A8B" w14:textId="77777777" w:rsidR="003F7E2C" w:rsidRDefault="003F7E2C" w:rsidP="00BE28D4">
            <w:pPr>
              <w:pStyle w:val="tabletext11"/>
              <w:jc w:val="center"/>
              <w:rPr>
                <w:ins w:id="24809" w:author="Author"/>
              </w:rPr>
            </w:pPr>
            <w:ins w:id="24810" w:author="Author">
              <w:r>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BCC36" w14:textId="77777777" w:rsidR="003F7E2C" w:rsidRDefault="003F7E2C" w:rsidP="00BE28D4">
            <w:pPr>
              <w:pStyle w:val="tabletext11"/>
              <w:jc w:val="center"/>
              <w:rPr>
                <w:ins w:id="24811" w:author="Author"/>
              </w:rPr>
            </w:pPr>
            <w:ins w:id="24812" w:author="Author">
              <w:r>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62C07" w14:textId="77777777" w:rsidR="003F7E2C" w:rsidRDefault="003F7E2C" w:rsidP="00BE28D4">
            <w:pPr>
              <w:pStyle w:val="tabletext11"/>
              <w:jc w:val="center"/>
              <w:rPr>
                <w:ins w:id="24813" w:author="Author"/>
              </w:rPr>
            </w:pPr>
            <w:ins w:id="24814" w:author="Author">
              <w:r>
                <w:t>1.00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3DE7D" w14:textId="77777777" w:rsidR="003F7E2C" w:rsidRDefault="003F7E2C" w:rsidP="00BE28D4">
            <w:pPr>
              <w:pStyle w:val="tabletext11"/>
              <w:jc w:val="center"/>
              <w:rPr>
                <w:ins w:id="24815" w:author="Author"/>
              </w:rPr>
            </w:pPr>
            <w:ins w:id="24816" w:author="Author">
              <w:r>
                <w:t>0.96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B21FF" w14:textId="77777777" w:rsidR="003F7E2C" w:rsidRDefault="003F7E2C" w:rsidP="00BE28D4">
            <w:pPr>
              <w:pStyle w:val="tabletext11"/>
              <w:jc w:val="center"/>
              <w:rPr>
                <w:ins w:id="24817" w:author="Author"/>
              </w:rPr>
            </w:pPr>
            <w:ins w:id="24818" w:author="Author">
              <w:r>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42381" w14:textId="77777777" w:rsidR="003F7E2C" w:rsidRDefault="003F7E2C" w:rsidP="00BE28D4">
            <w:pPr>
              <w:pStyle w:val="tabletext11"/>
              <w:jc w:val="center"/>
              <w:rPr>
                <w:ins w:id="24819" w:author="Author"/>
              </w:rPr>
            </w:pPr>
            <w:ins w:id="24820" w:author="Author">
              <w:r>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2ECF9" w14:textId="77777777" w:rsidR="003F7E2C" w:rsidRDefault="003F7E2C" w:rsidP="00BE28D4">
            <w:pPr>
              <w:pStyle w:val="tabletext11"/>
              <w:jc w:val="center"/>
              <w:rPr>
                <w:ins w:id="24821" w:author="Author"/>
              </w:rPr>
            </w:pPr>
            <w:ins w:id="24822" w:author="Author">
              <w:r>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9CF85" w14:textId="77777777" w:rsidR="003F7E2C" w:rsidRDefault="003F7E2C" w:rsidP="00BE28D4">
            <w:pPr>
              <w:pStyle w:val="tabletext11"/>
              <w:jc w:val="center"/>
              <w:rPr>
                <w:ins w:id="24823" w:author="Author"/>
              </w:rPr>
            </w:pPr>
            <w:ins w:id="24824" w:author="Author">
              <w:r>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AEA98" w14:textId="77777777" w:rsidR="003F7E2C" w:rsidRDefault="003F7E2C" w:rsidP="00BE28D4">
            <w:pPr>
              <w:pStyle w:val="tabletext11"/>
              <w:jc w:val="center"/>
              <w:rPr>
                <w:ins w:id="24825" w:author="Author"/>
              </w:rPr>
            </w:pPr>
            <w:ins w:id="24826" w:author="Author">
              <w:r>
                <w:t>0.78</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6BBC9" w14:textId="77777777" w:rsidR="003F7E2C" w:rsidRDefault="003F7E2C" w:rsidP="00BE28D4">
            <w:pPr>
              <w:pStyle w:val="tabletext11"/>
              <w:jc w:val="center"/>
              <w:rPr>
                <w:ins w:id="24827" w:author="Author"/>
              </w:rPr>
            </w:pPr>
            <w:ins w:id="24828" w:author="Author">
              <w:r>
                <w:t>0.75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9EDD85" w14:textId="77777777" w:rsidR="003F7E2C" w:rsidRDefault="003F7E2C" w:rsidP="00BE28D4">
            <w:pPr>
              <w:pStyle w:val="tabletext11"/>
              <w:jc w:val="center"/>
              <w:rPr>
                <w:ins w:id="24829" w:author="Author"/>
              </w:rPr>
            </w:pPr>
            <w:ins w:id="24830" w:author="Author">
              <w:r>
                <w:t>0.72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50671" w14:textId="77777777" w:rsidR="003F7E2C" w:rsidRDefault="003F7E2C" w:rsidP="00BE28D4">
            <w:pPr>
              <w:pStyle w:val="tabletext11"/>
              <w:jc w:val="center"/>
              <w:rPr>
                <w:ins w:id="24831" w:author="Author"/>
              </w:rPr>
            </w:pPr>
            <w:ins w:id="24832" w:author="Author">
              <w:r>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4EFB2" w14:textId="77777777" w:rsidR="003F7E2C" w:rsidRDefault="003F7E2C" w:rsidP="00BE28D4">
            <w:pPr>
              <w:pStyle w:val="tabletext11"/>
              <w:jc w:val="center"/>
              <w:rPr>
                <w:ins w:id="24833" w:author="Author"/>
              </w:rPr>
            </w:pPr>
            <w:ins w:id="24834" w:author="Author">
              <w:r>
                <w:t>0.66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C66EA" w14:textId="77777777" w:rsidR="003F7E2C" w:rsidRDefault="003F7E2C" w:rsidP="00BE28D4">
            <w:pPr>
              <w:pStyle w:val="tabletext11"/>
              <w:jc w:val="center"/>
              <w:rPr>
                <w:ins w:id="24835" w:author="Author"/>
              </w:rPr>
            </w:pPr>
            <w:ins w:id="24836" w:author="Author">
              <w:r>
                <w:t>0.64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50462" w14:textId="77777777" w:rsidR="003F7E2C" w:rsidRDefault="003F7E2C" w:rsidP="00BE28D4">
            <w:pPr>
              <w:pStyle w:val="tabletext11"/>
              <w:jc w:val="center"/>
              <w:rPr>
                <w:ins w:id="24837" w:author="Author"/>
              </w:rPr>
            </w:pPr>
            <w:ins w:id="24838" w:author="Author">
              <w:r>
                <w:t>0.61</w:t>
              </w:r>
            </w:ins>
          </w:p>
        </w:tc>
      </w:tr>
      <w:tr w:rsidR="003F7E2C" w14:paraId="4AD7E23A" w14:textId="77777777" w:rsidTr="00EE1A0A">
        <w:trPr>
          <w:trHeight w:val="190"/>
          <w:ins w:id="2483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5D6D76A" w14:textId="77777777" w:rsidR="003F7E2C" w:rsidRDefault="003F7E2C" w:rsidP="00BE28D4">
            <w:pPr>
              <w:pStyle w:val="tabletext11"/>
              <w:jc w:val="right"/>
              <w:rPr>
                <w:ins w:id="2484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E12DF23" w14:textId="77777777" w:rsidR="003F7E2C" w:rsidRDefault="003F7E2C" w:rsidP="00BE28D4">
            <w:pPr>
              <w:pStyle w:val="tabletext11"/>
              <w:tabs>
                <w:tab w:val="decimal" w:pos="640"/>
              </w:tabs>
              <w:rPr>
                <w:ins w:id="24841" w:author="Author"/>
              </w:rPr>
            </w:pPr>
            <w:ins w:id="24842" w:author="Author">
              <w:r>
                <w:t>130,000 to 149,999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7358F" w14:textId="77777777" w:rsidR="003F7E2C" w:rsidRDefault="003F7E2C" w:rsidP="00BE28D4">
            <w:pPr>
              <w:pStyle w:val="tabletext11"/>
              <w:jc w:val="center"/>
              <w:rPr>
                <w:ins w:id="24843" w:author="Author"/>
              </w:rPr>
            </w:pPr>
            <w:ins w:id="24844" w:author="Author">
              <w:r>
                <w:t>2.04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E5B62" w14:textId="77777777" w:rsidR="003F7E2C" w:rsidRDefault="003F7E2C" w:rsidP="00BE28D4">
            <w:pPr>
              <w:pStyle w:val="tabletext11"/>
              <w:jc w:val="center"/>
              <w:rPr>
                <w:ins w:id="24845" w:author="Author"/>
              </w:rPr>
            </w:pPr>
            <w:ins w:id="24846" w:author="Author">
              <w:r>
                <w:t>2.04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48D6D" w14:textId="77777777" w:rsidR="003F7E2C" w:rsidRDefault="003F7E2C" w:rsidP="00BE28D4">
            <w:pPr>
              <w:pStyle w:val="tabletext11"/>
              <w:jc w:val="center"/>
              <w:rPr>
                <w:ins w:id="24847" w:author="Author"/>
              </w:rPr>
            </w:pPr>
            <w:ins w:id="24848" w:author="Author">
              <w:r>
                <w:t>2.04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26BBC" w14:textId="77777777" w:rsidR="003F7E2C" w:rsidRDefault="003F7E2C" w:rsidP="00BE28D4">
            <w:pPr>
              <w:pStyle w:val="tabletext11"/>
              <w:jc w:val="center"/>
              <w:rPr>
                <w:ins w:id="24849" w:author="Author"/>
              </w:rPr>
            </w:pPr>
            <w:ins w:id="24850" w:author="Author">
              <w:r>
                <w:t>1.95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BDCAC" w14:textId="77777777" w:rsidR="003F7E2C" w:rsidRDefault="003F7E2C" w:rsidP="00BE28D4">
            <w:pPr>
              <w:pStyle w:val="tabletext11"/>
              <w:jc w:val="center"/>
              <w:rPr>
                <w:ins w:id="24851" w:author="Author"/>
              </w:rPr>
            </w:pPr>
            <w:ins w:id="24852" w:author="Author">
              <w:r>
                <w:t>1.86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D6FFF" w14:textId="77777777" w:rsidR="003F7E2C" w:rsidRDefault="003F7E2C" w:rsidP="00BE28D4">
            <w:pPr>
              <w:pStyle w:val="tabletext11"/>
              <w:jc w:val="center"/>
              <w:rPr>
                <w:ins w:id="24853" w:author="Author"/>
              </w:rPr>
            </w:pPr>
            <w:ins w:id="24854" w:author="Author">
              <w:r>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E8EB5" w14:textId="77777777" w:rsidR="003F7E2C" w:rsidRDefault="003F7E2C" w:rsidP="00BE28D4">
            <w:pPr>
              <w:pStyle w:val="tabletext11"/>
              <w:jc w:val="center"/>
              <w:rPr>
                <w:ins w:id="24855" w:author="Author"/>
              </w:rPr>
            </w:pPr>
            <w:ins w:id="24856" w:author="Author">
              <w:r>
                <w:t>1.60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5A660" w14:textId="77777777" w:rsidR="003F7E2C" w:rsidRDefault="003F7E2C" w:rsidP="00BE28D4">
            <w:pPr>
              <w:pStyle w:val="tabletext11"/>
              <w:jc w:val="center"/>
              <w:rPr>
                <w:ins w:id="24857" w:author="Author"/>
              </w:rPr>
            </w:pPr>
            <w:ins w:id="24858" w:author="Author">
              <w:r>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C6493" w14:textId="77777777" w:rsidR="003F7E2C" w:rsidRDefault="003F7E2C" w:rsidP="00BE28D4">
            <w:pPr>
              <w:pStyle w:val="tabletext11"/>
              <w:jc w:val="center"/>
              <w:rPr>
                <w:ins w:id="24859" w:author="Author"/>
              </w:rPr>
            </w:pPr>
            <w:ins w:id="24860" w:author="Author">
              <w:r>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B41FB" w14:textId="77777777" w:rsidR="003F7E2C" w:rsidRDefault="003F7E2C" w:rsidP="00BE28D4">
            <w:pPr>
              <w:pStyle w:val="tabletext11"/>
              <w:jc w:val="center"/>
              <w:rPr>
                <w:ins w:id="24861" w:author="Author"/>
              </w:rPr>
            </w:pPr>
            <w:ins w:id="24862" w:author="Author">
              <w:r>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9F0749" w14:textId="77777777" w:rsidR="003F7E2C" w:rsidRDefault="003F7E2C" w:rsidP="00BE28D4">
            <w:pPr>
              <w:pStyle w:val="tabletext11"/>
              <w:jc w:val="center"/>
              <w:rPr>
                <w:ins w:id="24863" w:author="Author"/>
              </w:rPr>
            </w:pPr>
            <w:ins w:id="24864" w:author="Author">
              <w:r>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751D6" w14:textId="77777777" w:rsidR="003F7E2C" w:rsidRDefault="003F7E2C" w:rsidP="00BE28D4">
            <w:pPr>
              <w:pStyle w:val="tabletext11"/>
              <w:jc w:val="center"/>
              <w:rPr>
                <w:ins w:id="24865" w:author="Author"/>
              </w:rPr>
            </w:pPr>
            <w:ins w:id="24866" w:author="Author">
              <w:r>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B622C" w14:textId="77777777" w:rsidR="003F7E2C" w:rsidRDefault="003F7E2C" w:rsidP="00BE28D4">
            <w:pPr>
              <w:pStyle w:val="tabletext11"/>
              <w:jc w:val="center"/>
              <w:rPr>
                <w:ins w:id="24867" w:author="Author"/>
              </w:rPr>
            </w:pPr>
            <w:ins w:id="24868" w:author="Author">
              <w:r>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20D3F" w14:textId="77777777" w:rsidR="003F7E2C" w:rsidRDefault="003F7E2C" w:rsidP="00BE28D4">
            <w:pPr>
              <w:pStyle w:val="tabletext11"/>
              <w:jc w:val="center"/>
              <w:rPr>
                <w:ins w:id="24869" w:author="Author"/>
              </w:rPr>
            </w:pPr>
            <w:ins w:id="24870" w:author="Author">
              <w:r>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30CDE" w14:textId="77777777" w:rsidR="003F7E2C" w:rsidRDefault="003F7E2C" w:rsidP="00BE28D4">
            <w:pPr>
              <w:pStyle w:val="tabletext11"/>
              <w:jc w:val="center"/>
              <w:rPr>
                <w:ins w:id="24871" w:author="Author"/>
              </w:rPr>
            </w:pPr>
            <w:ins w:id="24872" w:author="Author">
              <w:r>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17877" w14:textId="77777777" w:rsidR="003F7E2C" w:rsidRDefault="003F7E2C" w:rsidP="00BE28D4">
            <w:pPr>
              <w:pStyle w:val="tabletext11"/>
              <w:jc w:val="center"/>
              <w:rPr>
                <w:ins w:id="24873" w:author="Author"/>
              </w:rPr>
            </w:pPr>
            <w:ins w:id="24874" w:author="Author">
              <w:r>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74293" w14:textId="77777777" w:rsidR="003F7E2C" w:rsidRDefault="003F7E2C" w:rsidP="00BE28D4">
            <w:pPr>
              <w:pStyle w:val="tabletext11"/>
              <w:jc w:val="center"/>
              <w:rPr>
                <w:ins w:id="24875" w:author="Author"/>
              </w:rPr>
            </w:pPr>
            <w:ins w:id="24876" w:author="Author">
              <w:r>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1D6F9" w14:textId="77777777" w:rsidR="003F7E2C" w:rsidRDefault="003F7E2C" w:rsidP="00BE28D4">
            <w:pPr>
              <w:pStyle w:val="tabletext11"/>
              <w:jc w:val="center"/>
              <w:rPr>
                <w:ins w:id="24877" w:author="Author"/>
              </w:rPr>
            </w:pPr>
            <w:ins w:id="24878" w:author="Author">
              <w:r>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0D291" w14:textId="77777777" w:rsidR="003F7E2C" w:rsidRDefault="003F7E2C" w:rsidP="00BE28D4">
            <w:pPr>
              <w:pStyle w:val="tabletext11"/>
              <w:jc w:val="center"/>
              <w:rPr>
                <w:ins w:id="24879" w:author="Author"/>
              </w:rPr>
            </w:pPr>
            <w:ins w:id="24880" w:author="Author">
              <w:r>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AE2CA" w14:textId="77777777" w:rsidR="003F7E2C" w:rsidRDefault="003F7E2C" w:rsidP="00BE28D4">
            <w:pPr>
              <w:pStyle w:val="tabletext11"/>
              <w:jc w:val="center"/>
              <w:rPr>
                <w:ins w:id="24881" w:author="Author"/>
              </w:rPr>
            </w:pPr>
            <w:ins w:id="24882" w:author="Author">
              <w:r>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B1840" w14:textId="77777777" w:rsidR="003F7E2C" w:rsidRDefault="003F7E2C" w:rsidP="00BE28D4">
            <w:pPr>
              <w:pStyle w:val="tabletext11"/>
              <w:jc w:val="center"/>
              <w:rPr>
                <w:ins w:id="24883" w:author="Author"/>
              </w:rPr>
            </w:pPr>
            <w:ins w:id="24884" w:author="Author">
              <w:r>
                <w:t>0.86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E4A48" w14:textId="77777777" w:rsidR="003F7E2C" w:rsidRDefault="003F7E2C" w:rsidP="00BE28D4">
            <w:pPr>
              <w:pStyle w:val="tabletext11"/>
              <w:jc w:val="center"/>
              <w:rPr>
                <w:ins w:id="24885" w:author="Author"/>
              </w:rPr>
            </w:pPr>
            <w:ins w:id="24886" w:author="Author">
              <w:r>
                <w:t>0.82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48FBC" w14:textId="77777777" w:rsidR="003F7E2C" w:rsidRDefault="003F7E2C" w:rsidP="00BE28D4">
            <w:pPr>
              <w:pStyle w:val="tabletext11"/>
              <w:jc w:val="center"/>
              <w:rPr>
                <w:ins w:id="24887" w:author="Author"/>
              </w:rPr>
            </w:pPr>
            <w:ins w:id="24888" w:author="Author">
              <w:r>
                <w:t>0.79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B0880" w14:textId="77777777" w:rsidR="003F7E2C" w:rsidRDefault="003F7E2C" w:rsidP="00BE28D4">
            <w:pPr>
              <w:pStyle w:val="tabletext11"/>
              <w:jc w:val="center"/>
              <w:rPr>
                <w:ins w:id="24889" w:author="Author"/>
              </w:rPr>
            </w:pPr>
            <w:ins w:id="24890" w:author="Author">
              <w:r>
                <w:t>0.76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1CADF" w14:textId="77777777" w:rsidR="003F7E2C" w:rsidRDefault="003F7E2C" w:rsidP="00BE28D4">
            <w:pPr>
              <w:pStyle w:val="tabletext11"/>
              <w:jc w:val="center"/>
              <w:rPr>
                <w:ins w:id="24891" w:author="Author"/>
              </w:rPr>
            </w:pPr>
            <w:ins w:id="24892" w:author="Author">
              <w:r>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0CBF2" w14:textId="77777777" w:rsidR="003F7E2C" w:rsidRDefault="003F7E2C" w:rsidP="00BE28D4">
            <w:pPr>
              <w:pStyle w:val="tabletext11"/>
              <w:jc w:val="center"/>
              <w:rPr>
                <w:ins w:id="24893" w:author="Author"/>
              </w:rPr>
            </w:pPr>
            <w:ins w:id="24894" w:author="Author">
              <w:r>
                <w:t>0.70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CAADA" w14:textId="77777777" w:rsidR="003F7E2C" w:rsidRDefault="003F7E2C" w:rsidP="00BE28D4">
            <w:pPr>
              <w:pStyle w:val="tabletext11"/>
              <w:jc w:val="center"/>
              <w:rPr>
                <w:ins w:id="24895" w:author="Author"/>
              </w:rPr>
            </w:pPr>
            <w:ins w:id="24896" w:author="Author">
              <w:r>
                <w:t>0.67</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33FEB" w14:textId="77777777" w:rsidR="003F7E2C" w:rsidRDefault="003F7E2C" w:rsidP="00BE28D4">
            <w:pPr>
              <w:pStyle w:val="tabletext11"/>
              <w:jc w:val="center"/>
              <w:rPr>
                <w:ins w:id="24897" w:author="Author"/>
              </w:rPr>
            </w:pPr>
            <w:ins w:id="24898" w:author="Author">
              <w:r>
                <w:t>0.64</w:t>
              </w:r>
            </w:ins>
          </w:p>
        </w:tc>
      </w:tr>
      <w:tr w:rsidR="003F7E2C" w14:paraId="1683B8C3" w14:textId="77777777" w:rsidTr="00EE1A0A">
        <w:trPr>
          <w:trHeight w:val="190"/>
          <w:ins w:id="2489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70EAC53" w14:textId="77777777" w:rsidR="003F7E2C" w:rsidRDefault="003F7E2C" w:rsidP="00BE28D4">
            <w:pPr>
              <w:pStyle w:val="tabletext11"/>
              <w:jc w:val="right"/>
              <w:rPr>
                <w:ins w:id="2490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8F5E383" w14:textId="77777777" w:rsidR="003F7E2C" w:rsidRDefault="003F7E2C" w:rsidP="00BE28D4">
            <w:pPr>
              <w:pStyle w:val="tabletext11"/>
              <w:tabs>
                <w:tab w:val="decimal" w:pos="640"/>
              </w:tabs>
              <w:rPr>
                <w:ins w:id="24901" w:author="Author"/>
              </w:rPr>
            </w:pPr>
            <w:ins w:id="24902" w:author="Author">
              <w:r>
                <w:t>150,000 to 174,999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5FFFE" w14:textId="77777777" w:rsidR="003F7E2C" w:rsidRDefault="003F7E2C" w:rsidP="00BE28D4">
            <w:pPr>
              <w:pStyle w:val="tabletext11"/>
              <w:jc w:val="center"/>
              <w:rPr>
                <w:ins w:id="24903" w:author="Author"/>
              </w:rPr>
            </w:pPr>
            <w:ins w:id="24904" w:author="Author">
              <w:r>
                <w:t>2.16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A803A" w14:textId="77777777" w:rsidR="003F7E2C" w:rsidRDefault="003F7E2C" w:rsidP="00BE28D4">
            <w:pPr>
              <w:pStyle w:val="tabletext11"/>
              <w:jc w:val="center"/>
              <w:rPr>
                <w:ins w:id="24905" w:author="Author"/>
              </w:rPr>
            </w:pPr>
            <w:ins w:id="24906" w:author="Author">
              <w:r>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5F974" w14:textId="77777777" w:rsidR="003F7E2C" w:rsidRDefault="003F7E2C" w:rsidP="00BE28D4">
            <w:pPr>
              <w:pStyle w:val="tabletext11"/>
              <w:jc w:val="center"/>
              <w:rPr>
                <w:ins w:id="24907" w:author="Author"/>
              </w:rPr>
            </w:pPr>
            <w:ins w:id="24908" w:author="Author">
              <w:r>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F9C72" w14:textId="77777777" w:rsidR="003F7E2C" w:rsidRDefault="003F7E2C" w:rsidP="00BE28D4">
            <w:pPr>
              <w:pStyle w:val="tabletext11"/>
              <w:jc w:val="center"/>
              <w:rPr>
                <w:ins w:id="24909" w:author="Author"/>
              </w:rPr>
            </w:pPr>
            <w:ins w:id="24910" w:author="Author">
              <w:r>
                <w:t>2.07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1C24B" w14:textId="77777777" w:rsidR="003F7E2C" w:rsidRDefault="003F7E2C" w:rsidP="00BE28D4">
            <w:pPr>
              <w:pStyle w:val="tabletext11"/>
              <w:jc w:val="center"/>
              <w:rPr>
                <w:ins w:id="24911" w:author="Author"/>
              </w:rPr>
            </w:pPr>
            <w:ins w:id="24912" w:author="Author">
              <w:r>
                <w:t>1.97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77AE8" w14:textId="77777777" w:rsidR="003F7E2C" w:rsidRDefault="003F7E2C" w:rsidP="00BE28D4">
            <w:pPr>
              <w:pStyle w:val="tabletext11"/>
              <w:jc w:val="center"/>
              <w:rPr>
                <w:ins w:id="24913" w:author="Author"/>
              </w:rPr>
            </w:pPr>
            <w:ins w:id="24914" w:author="Author">
              <w:r>
                <w:t>1.77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52F0F3" w14:textId="77777777" w:rsidR="003F7E2C" w:rsidRDefault="003F7E2C" w:rsidP="00BE28D4">
            <w:pPr>
              <w:pStyle w:val="tabletext11"/>
              <w:jc w:val="center"/>
              <w:rPr>
                <w:ins w:id="24915" w:author="Author"/>
              </w:rPr>
            </w:pPr>
            <w:ins w:id="24916" w:author="Author">
              <w:r>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24582" w14:textId="77777777" w:rsidR="003F7E2C" w:rsidRDefault="003F7E2C" w:rsidP="00BE28D4">
            <w:pPr>
              <w:pStyle w:val="tabletext11"/>
              <w:jc w:val="center"/>
              <w:rPr>
                <w:ins w:id="24917" w:author="Author"/>
              </w:rPr>
            </w:pPr>
            <w:ins w:id="24918" w:author="Author">
              <w:r>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618504" w14:textId="77777777" w:rsidR="003F7E2C" w:rsidRDefault="003F7E2C" w:rsidP="00BE28D4">
            <w:pPr>
              <w:pStyle w:val="tabletext11"/>
              <w:jc w:val="center"/>
              <w:rPr>
                <w:ins w:id="24919" w:author="Author"/>
              </w:rPr>
            </w:pPr>
            <w:ins w:id="24920" w:author="Author">
              <w:r>
                <w:t>1.53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8A1E7" w14:textId="77777777" w:rsidR="003F7E2C" w:rsidRDefault="003F7E2C" w:rsidP="00BE28D4">
            <w:pPr>
              <w:pStyle w:val="tabletext11"/>
              <w:jc w:val="center"/>
              <w:rPr>
                <w:ins w:id="24921" w:author="Author"/>
              </w:rPr>
            </w:pPr>
            <w:ins w:id="24922" w:author="Author">
              <w:r>
                <w:t>1.45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7DE47" w14:textId="77777777" w:rsidR="003F7E2C" w:rsidRDefault="003F7E2C" w:rsidP="00BE28D4">
            <w:pPr>
              <w:pStyle w:val="tabletext11"/>
              <w:jc w:val="center"/>
              <w:rPr>
                <w:ins w:id="24923" w:author="Author"/>
              </w:rPr>
            </w:pPr>
            <w:ins w:id="24924" w:author="Author">
              <w:r>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72EF3" w14:textId="77777777" w:rsidR="003F7E2C" w:rsidRDefault="003F7E2C" w:rsidP="00BE28D4">
            <w:pPr>
              <w:pStyle w:val="tabletext11"/>
              <w:jc w:val="center"/>
              <w:rPr>
                <w:ins w:id="24925" w:author="Author"/>
              </w:rPr>
            </w:pPr>
            <w:ins w:id="24926" w:author="Author">
              <w:r>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0DBFE" w14:textId="77777777" w:rsidR="003F7E2C" w:rsidRDefault="003F7E2C" w:rsidP="00BE28D4">
            <w:pPr>
              <w:pStyle w:val="tabletext11"/>
              <w:jc w:val="center"/>
              <w:rPr>
                <w:ins w:id="24927" w:author="Author"/>
              </w:rPr>
            </w:pPr>
            <w:ins w:id="24928" w:author="Author">
              <w:r>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4968F" w14:textId="77777777" w:rsidR="003F7E2C" w:rsidRDefault="003F7E2C" w:rsidP="00BE28D4">
            <w:pPr>
              <w:pStyle w:val="tabletext11"/>
              <w:jc w:val="center"/>
              <w:rPr>
                <w:ins w:id="24929" w:author="Author"/>
              </w:rPr>
            </w:pPr>
            <w:ins w:id="24930" w:author="Author">
              <w:r>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0CC62" w14:textId="77777777" w:rsidR="003F7E2C" w:rsidRDefault="003F7E2C" w:rsidP="00BE28D4">
            <w:pPr>
              <w:pStyle w:val="tabletext11"/>
              <w:jc w:val="center"/>
              <w:rPr>
                <w:ins w:id="24931" w:author="Author"/>
              </w:rPr>
            </w:pPr>
            <w:ins w:id="24932" w:author="Author">
              <w:r>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D9CAC" w14:textId="77777777" w:rsidR="003F7E2C" w:rsidRDefault="003F7E2C" w:rsidP="00BE28D4">
            <w:pPr>
              <w:pStyle w:val="tabletext11"/>
              <w:jc w:val="center"/>
              <w:rPr>
                <w:ins w:id="24933" w:author="Author"/>
              </w:rPr>
            </w:pPr>
            <w:ins w:id="24934" w:author="Author">
              <w:r>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060DA" w14:textId="77777777" w:rsidR="003F7E2C" w:rsidRDefault="003F7E2C" w:rsidP="00BE28D4">
            <w:pPr>
              <w:pStyle w:val="tabletext11"/>
              <w:jc w:val="center"/>
              <w:rPr>
                <w:ins w:id="24935" w:author="Author"/>
              </w:rPr>
            </w:pPr>
            <w:ins w:id="24936" w:author="Author">
              <w:r>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07A78" w14:textId="77777777" w:rsidR="003F7E2C" w:rsidRDefault="003F7E2C" w:rsidP="00BE28D4">
            <w:pPr>
              <w:pStyle w:val="tabletext11"/>
              <w:jc w:val="center"/>
              <w:rPr>
                <w:ins w:id="24937" w:author="Author"/>
              </w:rPr>
            </w:pPr>
            <w:ins w:id="24938" w:author="Author">
              <w:r>
                <w:t>1.02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6F6F5" w14:textId="77777777" w:rsidR="003F7E2C" w:rsidRDefault="003F7E2C" w:rsidP="00BE28D4">
            <w:pPr>
              <w:pStyle w:val="tabletext11"/>
              <w:jc w:val="center"/>
              <w:rPr>
                <w:ins w:id="24939" w:author="Author"/>
              </w:rPr>
            </w:pPr>
            <w:ins w:id="24940" w:author="Author">
              <w:r>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CD2AB" w14:textId="77777777" w:rsidR="003F7E2C" w:rsidRDefault="003F7E2C" w:rsidP="00BE28D4">
            <w:pPr>
              <w:pStyle w:val="tabletext11"/>
              <w:jc w:val="center"/>
              <w:rPr>
                <w:ins w:id="24941" w:author="Author"/>
              </w:rPr>
            </w:pPr>
            <w:ins w:id="24942" w:author="Author">
              <w:r>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AD6C5" w14:textId="77777777" w:rsidR="003F7E2C" w:rsidRDefault="003F7E2C" w:rsidP="00BE28D4">
            <w:pPr>
              <w:pStyle w:val="tabletext11"/>
              <w:jc w:val="center"/>
              <w:rPr>
                <w:ins w:id="24943" w:author="Author"/>
              </w:rPr>
            </w:pPr>
            <w:ins w:id="24944" w:author="Author">
              <w:r>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E0595" w14:textId="77777777" w:rsidR="003F7E2C" w:rsidRDefault="003F7E2C" w:rsidP="00BE28D4">
            <w:pPr>
              <w:pStyle w:val="tabletext11"/>
              <w:jc w:val="center"/>
              <w:rPr>
                <w:ins w:id="24945" w:author="Author"/>
              </w:rPr>
            </w:pPr>
            <w:ins w:id="24946" w:author="Author">
              <w:r>
                <w:t>0.87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8D993" w14:textId="77777777" w:rsidR="003F7E2C" w:rsidRDefault="003F7E2C" w:rsidP="00BE28D4">
            <w:pPr>
              <w:pStyle w:val="tabletext11"/>
              <w:jc w:val="center"/>
              <w:rPr>
                <w:ins w:id="24947" w:author="Author"/>
              </w:rPr>
            </w:pPr>
            <w:ins w:id="24948" w:author="Author">
              <w:r>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FE24D" w14:textId="77777777" w:rsidR="003F7E2C" w:rsidRDefault="003F7E2C" w:rsidP="00BE28D4">
            <w:pPr>
              <w:pStyle w:val="tabletext11"/>
              <w:jc w:val="center"/>
              <w:rPr>
                <w:ins w:id="24949" w:author="Author"/>
              </w:rPr>
            </w:pPr>
            <w:ins w:id="24950" w:author="Author">
              <w:r>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96E3A" w14:textId="77777777" w:rsidR="003F7E2C" w:rsidRDefault="003F7E2C" w:rsidP="00BE28D4">
            <w:pPr>
              <w:pStyle w:val="tabletext11"/>
              <w:jc w:val="center"/>
              <w:rPr>
                <w:ins w:id="24951" w:author="Author"/>
              </w:rPr>
            </w:pPr>
            <w:ins w:id="24952" w:author="Author">
              <w:r>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68122" w14:textId="77777777" w:rsidR="003F7E2C" w:rsidRDefault="003F7E2C" w:rsidP="00BE28D4">
            <w:pPr>
              <w:pStyle w:val="tabletext11"/>
              <w:jc w:val="center"/>
              <w:rPr>
                <w:ins w:id="24953" w:author="Author"/>
              </w:rPr>
            </w:pPr>
            <w:ins w:id="24954" w:author="Author">
              <w:r>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4DBED" w14:textId="77777777" w:rsidR="003F7E2C" w:rsidRDefault="003F7E2C" w:rsidP="00BE28D4">
            <w:pPr>
              <w:pStyle w:val="tabletext11"/>
              <w:jc w:val="center"/>
              <w:rPr>
                <w:ins w:id="24955" w:author="Author"/>
              </w:rPr>
            </w:pPr>
            <w:ins w:id="24956" w:author="Author">
              <w:r>
                <w:t>0.71</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6067E" w14:textId="77777777" w:rsidR="003F7E2C" w:rsidRDefault="003F7E2C" w:rsidP="00BE28D4">
            <w:pPr>
              <w:pStyle w:val="tabletext11"/>
              <w:jc w:val="center"/>
              <w:rPr>
                <w:ins w:id="24957" w:author="Author"/>
              </w:rPr>
            </w:pPr>
            <w:ins w:id="24958" w:author="Author">
              <w:r>
                <w:t>0.68</w:t>
              </w:r>
            </w:ins>
          </w:p>
        </w:tc>
      </w:tr>
      <w:tr w:rsidR="003F7E2C" w14:paraId="4C77DADC" w14:textId="77777777" w:rsidTr="00EE1A0A">
        <w:trPr>
          <w:trHeight w:val="190"/>
          <w:ins w:id="2495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653D207" w14:textId="77777777" w:rsidR="003F7E2C" w:rsidRDefault="003F7E2C" w:rsidP="00BE28D4">
            <w:pPr>
              <w:pStyle w:val="tabletext11"/>
              <w:jc w:val="right"/>
              <w:rPr>
                <w:ins w:id="2496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8AD3CEE" w14:textId="77777777" w:rsidR="003F7E2C" w:rsidRDefault="003F7E2C" w:rsidP="00BE28D4">
            <w:pPr>
              <w:pStyle w:val="tabletext11"/>
              <w:tabs>
                <w:tab w:val="decimal" w:pos="640"/>
              </w:tabs>
              <w:rPr>
                <w:ins w:id="24961" w:author="Author"/>
              </w:rPr>
            </w:pPr>
            <w:ins w:id="24962" w:author="Author">
              <w:r>
                <w:t>175,000 to 199,999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76BA6" w14:textId="77777777" w:rsidR="003F7E2C" w:rsidRDefault="003F7E2C" w:rsidP="00BE28D4">
            <w:pPr>
              <w:pStyle w:val="tabletext11"/>
              <w:jc w:val="center"/>
              <w:rPr>
                <w:ins w:id="24963" w:author="Author"/>
              </w:rPr>
            </w:pPr>
            <w:ins w:id="24964" w:author="Author">
              <w:r>
                <w:t>2.29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99C72" w14:textId="77777777" w:rsidR="003F7E2C" w:rsidRDefault="003F7E2C" w:rsidP="00BE28D4">
            <w:pPr>
              <w:pStyle w:val="tabletext11"/>
              <w:jc w:val="center"/>
              <w:rPr>
                <w:ins w:id="24965" w:author="Author"/>
              </w:rPr>
            </w:pPr>
            <w:ins w:id="24966" w:author="Author">
              <w:r>
                <w:t>2.29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36C6C" w14:textId="77777777" w:rsidR="003F7E2C" w:rsidRDefault="003F7E2C" w:rsidP="00BE28D4">
            <w:pPr>
              <w:pStyle w:val="tabletext11"/>
              <w:jc w:val="center"/>
              <w:rPr>
                <w:ins w:id="24967" w:author="Author"/>
              </w:rPr>
            </w:pPr>
            <w:ins w:id="24968" w:author="Author">
              <w:r>
                <w:t>2.29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34F1D" w14:textId="77777777" w:rsidR="003F7E2C" w:rsidRDefault="003F7E2C" w:rsidP="00BE28D4">
            <w:pPr>
              <w:pStyle w:val="tabletext11"/>
              <w:jc w:val="center"/>
              <w:rPr>
                <w:ins w:id="24969" w:author="Author"/>
              </w:rPr>
            </w:pPr>
            <w:ins w:id="24970" w:author="Author">
              <w:r>
                <w:t>2.19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EEA3F" w14:textId="77777777" w:rsidR="003F7E2C" w:rsidRDefault="003F7E2C" w:rsidP="00BE28D4">
            <w:pPr>
              <w:pStyle w:val="tabletext11"/>
              <w:jc w:val="center"/>
              <w:rPr>
                <w:ins w:id="24971" w:author="Author"/>
              </w:rPr>
            </w:pPr>
            <w:ins w:id="24972" w:author="Author">
              <w:r>
                <w:t>2.09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D3D25" w14:textId="77777777" w:rsidR="003F7E2C" w:rsidRDefault="003F7E2C" w:rsidP="00BE28D4">
            <w:pPr>
              <w:pStyle w:val="tabletext11"/>
              <w:jc w:val="center"/>
              <w:rPr>
                <w:ins w:id="24973" w:author="Author"/>
              </w:rPr>
            </w:pPr>
            <w:ins w:id="24974" w:author="Author">
              <w:r>
                <w:t>1.88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F6824" w14:textId="77777777" w:rsidR="003F7E2C" w:rsidRDefault="003F7E2C" w:rsidP="00BE28D4">
            <w:pPr>
              <w:pStyle w:val="tabletext11"/>
              <w:jc w:val="center"/>
              <w:rPr>
                <w:ins w:id="24975" w:author="Author"/>
              </w:rPr>
            </w:pPr>
            <w:ins w:id="24976" w:author="Author">
              <w:r>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B13A8" w14:textId="77777777" w:rsidR="003F7E2C" w:rsidRDefault="003F7E2C" w:rsidP="00BE28D4">
            <w:pPr>
              <w:pStyle w:val="tabletext11"/>
              <w:jc w:val="center"/>
              <w:rPr>
                <w:ins w:id="24977" w:author="Author"/>
              </w:rPr>
            </w:pPr>
            <w:ins w:id="24978" w:author="Author">
              <w:r>
                <w:t>1.70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DF810" w14:textId="77777777" w:rsidR="003F7E2C" w:rsidRDefault="003F7E2C" w:rsidP="00BE28D4">
            <w:pPr>
              <w:pStyle w:val="tabletext11"/>
              <w:jc w:val="center"/>
              <w:rPr>
                <w:ins w:id="24979" w:author="Author"/>
              </w:rPr>
            </w:pPr>
            <w:ins w:id="24980" w:author="Author">
              <w:r>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24418" w14:textId="77777777" w:rsidR="003F7E2C" w:rsidRDefault="003F7E2C" w:rsidP="00BE28D4">
            <w:pPr>
              <w:pStyle w:val="tabletext11"/>
              <w:jc w:val="center"/>
              <w:rPr>
                <w:ins w:id="24981" w:author="Author"/>
              </w:rPr>
            </w:pPr>
            <w:ins w:id="24982" w:author="Author">
              <w:r>
                <w:t>1.53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B3518" w14:textId="77777777" w:rsidR="003F7E2C" w:rsidRDefault="003F7E2C" w:rsidP="00BE28D4">
            <w:pPr>
              <w:pStyle w:val="tabletext11"/>
              <w:jc w:val="center"/>
              <w:rPr>
                <w:ins w:id="24983" w:author="Author"/>
              </w:rPr>
            </w:pPr>
            <w:ins w:id="24984" w:author="Author">
              <w:r>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0B49B" w14:textId="77777777" w:rsidR="003F7E2C" w:rsidRDefault="003F7E2C" w:rsidP="00BE28D4">
            <w:pPr>
              <w:pStyle w:val="tabletext11"/>
              <w:jc w:val="center"/>
              <w:rPr>
                <w:ins w:id="24985" w:author="Author"/>
              </w:rPr>
            </w:pPr>
            <w:ins w:id="24986" w:author="Author">
              <w:r>
                <w:t>1.39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D84D0" w14:textId="77777777" w:rsidR="003F7E2C" w:rsidRDefault="003F7E2C" w:rsidP="00BE28D4">
            <w:pPr>
              <w:pStyle w:val="tabletext11"/>
              <w:jc w:val="center"/>
              <w:rPr>
                <w:ins w:id="24987" w:author="Author"/>
              </w:rPr>
            </w:pPr>
            <w:ins w:id="24988" w:author="Author">
              <w:r>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CE59F" w14:textId="77777777" w:rsidR="003F7E2C" w:rsidRDefault="003F7E2C" w:rsidP="00BE28D4">
            <w:pPr>
              <w:pStyle w:val="tabletext11"/>
              <w:jc w:val="center"/>
              <w:rPr>
                <w:ins w:id="24989" w:author="Author"/>
              </w:rPr>
            </w:pPr>
            <w:ins w:id="24990" w:author="Author">
              <w:r>
                <w:t>1.28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1D83B" w14:textId="77777777" w:rsidR="003F7E2C" w:rsidRDefault="003F7E2C" w:rsidP="00BE28D4">
            <w:pPr>
              <w:pStyle w:val="tabletext11"/>
              <w:jc w:val="center"/>
              <w:rPr>
                <w:ins w:id="24991" w:author="Author"/>
              </w:rPr>
            </w:pPr>
            <w:ins w:id="24992" w:author="Author">
              <w:r>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C1369D" w14:textId="77777777" w:rsidR="003F7E2C" w:rsidRDefault="003F7E2C" w:rsidP="00BE28D4">
            <w:pPr>
              <w:pStyle w:val="tabletext11"/>
              <w:jc w:val="center"/>
              <w:rPr>
                <w:ins w:id="24993" w:author="Author"/>
              </w:rPr>
            </w:pPr>
            <w:ins w:id="24994" w:author="Author">
              <w:r>
                <w:t>1.18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8DD15" w14:textId="77777777" w:rsidR="003F7E2C" w:rsidRDefault="003F7E2C" w:rsidP="00BE28D4">
            <w:pPr>
              <w:pStyle w:val="tabletext11"/>
              <w:jc w:val="center"/>
              <w:rPr>
                <w:ins w:id="24995" w:author="Author"/>
              </w:rPr>
            </w:pPr>
            <w:ins w:id="24996" w:author="Author">
              <w:r>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6435F" w14:textId="77777777" w:rsidR="003F7E2C" w:rsidRDefault="003F7E2C" w:rsidP="00BE28D4">
            <w:pPr>
              <w:pStyle w:val="tabletext11"/>
              <w:jc w:val="center"/>
              <w:rPr>
                <w:ins w:id="24997" w:author="Author"/>
              </w:rPr>
            </w:pPr>
            <w:ins w:id="24998" w:author="Author">
              <w:r>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F37E0F" w14:textId="77777777" w:rsidR="003F7E2C" w:rsidRDefault="003F7E2C" w:rsidP="00BE28D4">
            <w:pPr>
              <w:pStyle w:val="tabletext11"/>
              <w:jc w:val="center"/>
              <w:rPr>
                <w:ins w:id="24999" w:author="Author"/>
              </w:rPr>
            </w:pPr>
            <w:ins w:id="25000" w:author="Author">
              <w:r>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7EA88" w14:textId="77777777" w:rsidR="003F7E2C" w:rsidRDefault="003F7E2C" w:rsidP="00BE28D4">
            <w:pPr>
              <w:pStyle w:val="tabletext11"/>
              <w:jc w:val="center"/>
              <w:rPr>
                <w:ins w:id="25001" w:author="Author"/>
              </w:rPr>
            </w:pPr>
            <w:ins w:id="25002" w:author="Author">
              <w:r>
                <w:t>1.00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D1829" w14:textId="77777777" w:rsidR="003F7E2C" w:rsidRDefault="003F7E2C" w:rsidP="00BE28D4">
            <w:pPr>
              <w:pStyle w:val="tabletext11"/>
              <w:jc w:val="center"/>
              <w:rPr>
                <w:ins w:id="25003" w:author="Author"/>
              </w:rPr>
            </w:pPr>
            <w:ins w:id="25004" w:author="Author">
              <w:r>
                <w:t>0.96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48B94" w14:textId="77777777" w:rsidR="003F7E2C" w:rsidRDefault="003F7E2C" w:rsidP="00BE28D4">
            <w:pPr>
              <w:pStyle w:val="tabletext11"/>
              <w:jc w:val="center"/>
              <w:rPr>
                <w:ins w:id="25005" w:author="Author"/>
              </w:rPr>
            </w:pPr>
            <w:ins w:id="25006" w:author="Author">
              <w:r>
                <w:t>0.92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B6676" w14:textId="77777777" w:rsidR="003F7E2C" w:rsidRDefault="003F7E2C" w:rsidP="00BE28D4">
            <w:pPr>
              <w:pStyle w:val="tabletext11"/>
              <w:jc w:val="center"/>
              <w:rPr>
                <w:ins w:id="25007" w:author="Author"/>
              </w:rPr>
            </w:pPr>
            <w:ins w:id="25008" w:author="Author">
              <w:r>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69176" w14:textId="77777777" w:rsidR="003F7E2C" w:rsidRDefault="003F7E2C" w:rsidP="00BE28D4">
            <w:pPr>
              <w:pStyle w:val="tabletext11"/>
              <w:jc w:val="center"/>
              <w:rPr>
                <w:ins w:id="25009" w:author="Author"/>
              </w:rPr>
            </w:pPr>
            <w:ins w:id="25010" w:author="Author">
              <w:r>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7387B" w14:textId="77777777" w:rsidR="003F7E2C" w:rsidRDefault="003F7E2C" w:rsidP="00BE28D4">
            <w:pPr>
              <w:pStyle w:val="tabletext11"/>
              <w:jc w:val="center"/>
              <w:rPr>
                <w:ins w:id="25011" w:author="Author"/>
              </w:rPr>
            </w:pPr>
            <w:ins w:id="25012" w:author="Author">
              <w:r>
                <w:t>0.82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E8DA3" w14:textId="77777777" w:rsidR="003F7E2C" w:rsidRDefault="003F7E2C" w:rsidP="00BE28D4">
            <w:pPr>
              <w:pStyle w:val="tabletext11"/>
              <w:jc w:val="center"/>
              <w:rPr>
                <w:ins w:id="25013" w:author="Author"/>
              </w:rPr>
            </w:pPr>
            <w:ins w:id="25014" w:author="Author">
              <w:r>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CA6F2" w14:textId="77777777" w:rsidR="003F7E2C" w:rsidRDefault="003F7E2C" w:rsidP="00BE28D4">
            <w:pPr>
              <w:pStyle w:val="tabletext11"/>
              <w:jc w:val="center"/>
              <w:rPr>
                <w:ins w:id="25015" w:author="Author"/>
              </w:rPr>
            </w:pPr>
            <w:ins w:id="25016" w:author="Author">
              <w:r>
                <w:t>0.75</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D47C9" w14:textId="77777777" w:rsidR="003F7E2C" w:rsidRDefault="003F7E2C" w:rsidP="00BE28D4">
            <w:pPr>
              <w:pStyle w:val="tabletext11"/>
              <w:jc w:val="center"/>
              <w:rPr>
                <w:ins w:id="25017" w:author="Author"/>
              </w:rPr>
            </w:pPr>
            <w:ins w:id="25018" w:author="Author">
              <w:r>
                <w:t>0.72</w:t>
              </w:r>
            </w:ins>
          </w:p>
        </w:tc>
      </w:tr>
      <w:tr w:rsidR="003F7E2C" w14:paraId="378BE3D2" w14:textId="77777777" w:rsidTr="00EE1A0A">
        <w:trPr>
          <w:trHeight w:val="190"/>
          <w:ins w:id="2501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D1418E4" w14:textId="77777777" w:rsidR="003F7E2C" w:rsidRDefault="003F7E2C" w:rsidP="00BE28D4">
            <w:pPr>
              <w:pStyle w:val="tabletext11"/>
              <w:jc w:val="right"/>
              <w:rPr>
                <w:ins w:id="2502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70BBD0A" w14:textId="77777777" w:rsidR="003F7E2C" w:rsidRDefault="003F7E2C" w:rsidP="00BE28D4">
            <w:pPr>
              <w:pStyle w:val="tabletext11"/>
              <w:tabs>
                <w:tab w:val="decimal" w:pos="640"/>
              </w:tabs>
              <w:rPr>
                <w:ins w:id="25021" w:author="Author"/>
              </w:rPr>
            </w:pPr>
            <w:ins w:id="25022" w:author="Author">
              <w:r>
                <w:t>200,000 to 229,999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01D26" w14:textId="77777777" w:rsidR="003F7E2C" w:rsidRDefault="003F7E2C" w:rsidP="00BE28D4">
            <w:pPr>
              <w:pStyle w:val="tabletext11"/>
              <w:jc w:val="center"/>
              <w:rPr>
                <w:ins w:id="25023" w:author="Author"/>
              </w:rPr>
            </w:pPr>
            <w:ins w:id="25024" w:author="Author">
              <w:r>
                <w:t>2.42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AFFAA" w14:textId="77777777" w:rsidR="003F7E2C" w:rsidRDefault="003F7E2C" w:rsidP="00BE28D4">
            <w:pPr>
              <w:pStyle w:val="tabletext11"/>
              <w:jc w:val="center"/>
              <w:rPr>
                <w:ins w:id="25025" w:author="Author"/>
              </w:rPr>
            </w:pPr>
            <w:ins w:id="25026" w:author="Author">
              <w:r>
                <w:t>2.42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EF3D2" w14:textId="77777777" w:rsidR="003F7E2C" w:rsidRDefault="003F7E2C" w:rsidP="00BE28D4">
            <w:pPr>
              <w:pStyle w:val="tabletext11"/>
              <w:jc w:val="center"/>
              <w:rPr>
                <w:ins w:id="25027" w:author="Author"/>
              </w:rPr>
            </w:pPr>
            <w:ins w:id="25028" w:author="Author">
              <w:r>
                <w:t>2.42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CC20B" w14:textId="77777777" w:rsidR="003F7E2C" w:rsidRDefault="003F7E2C" w:rsidP="00BE28D4">
            <w:pPr>
              <w:pStyle w:val="tabletext11"/>
              <w:jc w:val="center"/>
              <w:rPr>
                <w:ins w:id="25029" w:author="Author"/>
              </w:rPr>
            </w:pPr>
            <w:ins w:id="25030" w:author="Author">
              <w:r>
                <w:t>2.31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CD20C" w14:textId="77777777" w:rsidR="003F7E2C" w:rsidRDefault="003F7E2C" w:rsidP="00BE28D4">
            <w:pPr>
              <w:pStyle w:val="tabletext11"/>
              <w:jc w:val="center"/>
              <w:rPr>
                <w:ins w:id="25031" w:author="Author"/>
              </w:rPr>
            </w:pPr>
            <w:ins w:id="25032" w:author="Author">
              <w:r>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2FD17" w14:textId="77777777" w:rsidR="003F7E2C" w:rsidRDefault="003F7E2C" w:rsidP="00BE28D4">
            <w:pPr>
              <w:pStyle w:val="tabletext11"/>
              <w:jc w:val="center"/>
              <w:rPr>
                <w:ins w:id="25033" w:author="Author"/>
              </w:rPr>
            </w:pPr>
            <w:ins w:id="25034" w:author="Author">
              <w:r>
                <w:t>1.98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40FF5" w14:textId="77777777" w:rsidR="003F7E2C" w:rsidRDefault="003F7E2C" w:rsidP="00BE28D4">
            <w:pPr>
              <w:pStyle w:val="tabletext11"/>
              <w:jc w:val="center"/>
              <w:rPr>
                <w:ins w:id="25035" w:author="Author"/>
              </w:rPr>
            </w:pPr>
            <w:ins w:id="25036" w:author="Author">
              <w:r>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4F11C" w14:textId="77777777" w:rsidR="003F7E2C" w:rsidRDefault="003F7E2C" w:rsidP="00BE28D4">
            <w:pPr>
              <w:pStyle w:val="tabletext11"/>
              <w:jc w:val="center"/>
              <w:rPr>
                <w:ins w:id="25037" w:author="Author"/>
              </w:rPr>
            </w:pPr>
            <w:ins w:id="25038" w:author="Author">
              <w:r>
                <w:t>1.80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2A778" w14:textId="77777777" w:rsidR="003F7E2C" w:rsidRDefault="003F7E2C" w:rsidP="00BE28D4">
            <w:pPr>
              <w:pStyle w:val="tabletext11"/>
              <w:jc w:val="center"/>
              <w:rPr>
                <w:ins w:id="25039" w:author="Author"/>
              </w:rPr>
            </w:pPr>
            <w:ins w:id="25040" w:author="Author">
              <w:r>
                <w:t>1.71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FA0CD" w14:textId="77777777" w:rsidR="003F7E2C" w:rsidRDefault="003F7E2C" w:rsidP="00BE28D4">
            <w:pPr>
              <w:pStyle w:val="tabletext11"/>
              <w:jc w:val="center"/>
              <w:rPr>
                <w:ins w:id="25041" w:author="Author"/>
              </w:rPr>
            </w:pPr>
            <w:ins w:id="25042" w:author="Author">
              <w:r>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8BC34" w14:textId="77777777" w:rsidR="003F7E2C" w:rsidRDefault="003F7E2C" w:rsidP="00BE28D4">
            <w:pPr>
              <w:pStyle w:val="tabletext11"/>
              <w:jc w:val="center"/>
              <w:rPr>
                <w:ins w:id="25043" w:author="Author"/>
              </w:rPr>
            </w:pPr>
            <w:ins w:id="25044" w:author="Author">
              <w:r>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8E7BD" w14:textId="77777777" w:rsidR="003F7E2C" w:rsidRDefault="003F7E2C" w:rsidP="00BE28D4">
            <w:pPr>
              <w:pStyle w:val="tabletext11"/>
              <w:jc w:val="center"/>
              <w:rPr>
                <w:ins w:id="25045" w:author="Author"/>
              </w:rPr>
            </w:pPr>
            <w:ins w:id="25046" w:author="Author">
              <w:r>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F1720" w14:textId="77777777" w:rsidR="003F7E2C" w:rsidRDefault="003F7E2C" w:rsidP="00BE28D4">
            <w:pPr>
              <w:pStyle w:val="tabletext11"/>
              <w:jc w:val="center"/>
              <w:rPr>
                <w:ins w:id="25047" w:author="Author"/>
              </w:rPr>
            </w:pPr>
            <w:ins w:id="25048" w:author="Author">
              <w:r>
                <w:t>1.40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6FBD2" w14:textId="77777777" w:rsidR="003F7E2C" w:rsidRDefault="003F7E2C" w:rsidP="00BE28D4">
            <w:pPr>
              <w:pStyle w:val="tabletext11"/>
              <w:jc w:val="center"/>
              <w:rPr>
                <w:ins w:id="25049" w:author="Author"/>
              </w:rPr>
            </w:pPr>
            <w:ins w:id="25050" w:author="Author">
              <w:r>
                <w:t>1.35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76EEC" w14:textId="77777777" w:rsidR="003F7E2C" w:rsidRDefault="003F7E2C" w:rsidP="00BE28D4">
            <w:pPr>
              <w:pStyle w:val="tabletext11"/>
              <w:jc w:val="center"/>
              <w:rPr>
                <w:ins w:id="25051" w:author="Author"/>
              </w:rPr>
            </w:pPr>
            <w:ins w:id="25052" w:author="Author">
              <w:r>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72016" w14:textId="77777777" w:rsidR="003F7E2C" w:rsidRDefault="003F7E2C" w:rsidP="00BE28D4">
            <w:pPr>
              <w:pStyle w:val="tabletext11"/>
              <w:jc w:val="center"/>
              <w:rPr>
                <w:ins w:id="25053" w:author="Author"/>
              </w:rPr>
            </w:pPr>
            <w:ins w:id="25054" w:author="Author">
              <w:r>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6C95B" w14:textId="77777777" w:rsidR="003F7E2C" w:rsidRDefault="003F7E2C" w:rsidP="00BE28D4">
            <w:pPr>
              <w:pStyle w:val="tabletext11"/>
              <w:jc w:val="center"/>
              <w:rPr>
                <w:ins w:id="25055" w:author="Author"/>
              </w:rPr>
            </w:pPr>
            <w:ins w:id="25056" w:author="Author">
              <w:r>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767FA" w14:textId="77777777" w:rsidR="003F7E2C" w:rsidRDefault="003F7E2C" w:rsidP="00BE28D4">
            <w:pPr>
              <w:pStyle w:val="tabletext11"/>
              <w:jc w:val="center"/>
              <w:rPr>
                <w:ins w:id="25057" w:author="Author"/>
              </w:rPr>
            </w:pPr>
            <w:ins w:id="25058" w:author="Author">
              <w:r>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C92F9" w14:textId="77777777" w:rsidR="003F7E2C" w:rsidRDefault="003F7E2C" w:rsidP="00BE28D4">
            <w:pPr>
              <w:pStyle w:val="tabletext11"/>
              <w:jc w:val="center"/>
              <w:rPr>
                <w:ins w:id="25059" w:author="Author"/>
              </w:rPr>
            </w:pPr>
            <w:ins w:id="25060" w:author="Author">
              <w:r>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F3A4B" w14:textId="77777777" w:rsidR="003F7E2C" w:rsidRDefault="003F7E2C" w:rsidP="00BE28D4">
            <w:pPr>
              <w:pStyle w:val="tabletext11"/>
              <w:jc w:val="center"/>
              <w:rPr>
                <w:ins w:id="25061" w:author="Author"/>
              </w:rPr>
            </w:pPr>
            <w:ins w:id="25062" w:author="Author">
              <w:r>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C0EF0" w14:textId="77777777" w:rsidR="003F7E2C" w:rsidRDefault="003F7E2C" w:rsidP="00BE28D4">
            <w:pPr>
              <w:pStyle w:val="tabletext11"/>
              <w:jc w:val="center"/>
              <w:rPr>
                <w:ins w:id="25063" w:author="Author"/>
              </w:rPr>
            </w:pPr>
            <w:ins w:id="25064" w:author="Author">
              <w:r>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5CFCC" w14:textId="77777777" w:rsidR="003F7E2C" w:rsidRDefault="003F7E2C" w:rsidP="00BE28D4">
            <w:pPr>
              <w:pStyle w:val="tabletext11"/>
              <w:jc w:val="center"/>
              <w:rPr>
                <w:ins w:id="25065" w:author="Author"/>
              </w:rPr>
            </w:pPr>
            <w:ins w:id="25066" w:author="Author">
              <w:r>
                <w:t>0.97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1B14F" w14:textId="77777777" w:rsidR="003F7E2C" w:rsidRDefault="003F7E2C" w:rsidP="00BE28D4">
            <w:pPr>
              <w:pStyle w:val="tabletext11"/>
              <w:jc w:val="center"/>
              <w:rPr>
                <w:ins w:id="25067" w:author="Author"/>
              </w:rPr>
            </w:pPr>
            <w:ins w:id="25068" w:author="Author">
              <w:r>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BE243" w14:textId="77777777" w:rsidR="003F7E2C" w:rsidRDefault="003F7E2C" w:rsidP="00BE28D4">
            <w:pPr>
              <w:pStyle w:val="tabletext11"/>
              <w:jc w:val="center"/>
              <w:rPr>
                <w:ins w:id="25069" w:author="Author"/>
              </w:rPr>
            </w:pPr>
            <w:ins w:id="25070" w:author="Author">
              <w:r>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417E1" w14:textId="77777777" w:rsidR="003F7E2C" w:rsidRDefault="003F7E2C" w:rsidP="00BE28D4">
            <w:pPr>
              <w:pStyle w:val="tabletext11"/>
              <w:jc w:val="center"/>
              <w:rPr>
                <w:ins w:id="25071" w:author="Author"/>
              </w:rPr>
            </w:pPr>
            <w:ins w:id="25072" w:author="Author">
              <w:r>
                <w:t>0.86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4F006" w14:textId="77777777" w:rsidR="003F7E2C" w:rsidRDefault="003F7E2C" w:rsidP="00BE28D4">
            <w:pPr>
              <w:pStyle w:val="tabletext11"/>
              <w:jc w:val="center"/>
              <w:rPr>
                <w:ins w:id="25073" w:author="Author"/>
              </w:rPr>
            </w:pPr>
            <w:ins w:id="25074" w:author="Author">
              <w:r>
                <w:t>0.83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8F57E" w14:textId="77777777" w:rsidR="003F7E2C" w:rsidRDefault="003F7E2C" w:rsidP="00BE28D4">
            <w:pPr>
              <w:pStyle w:val="tabletext11"/>
              <w:jc w:val="center"/>
              <w:rPr>
                <w:ins w:id="25075" w:author="Author"/>
              </w:rPr>
            </w:pPr>
            <w:ins w:id="25076" w:author="Author">
              <w:r>
                <w:t>0.79</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E980D" w14:textId="77777777" w:rsidR="003F7E2C" w:rsidRDefault="003F7E2C" w:rsidP="00BE28D4">
            <w:pPr>
              <w:pStyle w:val="tabletext11"/>
              <w:jc w:val="center"/>
              <w:rPr>
                <w:ins w:id="25077" w:author="Author"/>
              </w:rPr>
            </w:pPr>
            <w:ins w:id="25078" w:author="Author">
              <w:r>
                <w:t>0.76</w:t>
              </w:r>
            </w:ins>
          </w:p>
        </w:tc>
      </w:tr>
      <w:tr w:rsidR="003F7E2C" w14:paraId="7C716BA5" w14:textId="77777777" w:rsidTr="00EE1A0A">
        <w:trPr>
          <w:trHeight w:val="190"/>
          <w:ins w:id="2507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CAFB281" w14:textId="77777777" w:rsidR="003F7E2C" w:rsidRDefault="003F7E2C" w:rsidP="00BE28D4">
            <w:pPr>
              <w:pStyle w:val="tabletext11"/>
              <w:jc w:val="right"/>
              <w:rPr>
                <w:ins w:id="2508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B5FAFB7" w14:textId="77777777" w:rsidR="003F7E2C" w:rsidRDefault="003F7E2C" w:rsidP="00BE28D4">
            <w:pPr>
              <w:pStyle w:val="tabletext11"/>
              <w:tabs>
                <w:tab w:val="decimal" w:pos="640"/>
              </w:tabs>
              <w:rPr>
                <w:ins w:id="25081" w:author="Author"/>
              </w:rPr>
            </w:pPr>
            <w:ins w:id="25082" w:author="Author">
              <w:r>
                <w:t>230,000 to 259,999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4E9CE" w14:textId="77777777" w:rsidR="003F7E2C" w:rsidRDefault="003F7E2C" w:rsidP="00BE28D4">
            <w:pPr>
              <w:pStyle w:val="tabletext11"/>
              <w:jc w:val="center"/>
              <w:rPr>
                <w:ins w:id="25083" w:author="Author"/>
              </w:rPr>
            </w:pPr>
            <w:ins w:id="25084" w:author="Author">
              <w:r>
                <w:t>2.55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A5402" w14:textId="77777777" w:rsidR="003F7E2C" w:rsidRDefault="003F7E2C" w:rsidP="00BE28D4">
            <w:pPr>
              <w:pStyle w:val="tabletext11"/>
              <w:jc w:val="center"/>
              <w:rPr>
                <w:ins w:id="25085" w:author="Author"/>
              </w:rPr>
            </w:pPr>
            <w:ins w:id="25086" w:author="Author">
              <w:r>
                <w:t>2.55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5B834" w14:textId="77777777" w:rsidR="003F7E2C" w:rsidRDefault="003F7E2C" w:rsidP="00BE28D4">
            <w:pPr>
              <w:pStyle w:val="tabletext11"/>
              <w:jc w:val="center"/>
              <w:rPr>
                <w:ins w:id="25087" w:author="Author"/>
              </w:rPr>
            </w:pPr>
            <w:ins w:id="25088" w:author="Author">
              <w:r>
                <w:t>2.55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876CF" w14:textId="77777777" w:rsidR="003F7E2C" w:rsidRDefault="003F7E2C" w:rsidP="00BE28D4">
            <w:pPr>
              <w:pStyle w:val="tabletext11"/>
              <w:jc w:val="center"/>
              <w:rPr>
                <w:ins w:id="25089" w:author="Author"/>
              </w:rPr>
            </w:pPr>
            <w:ins w:id="25090" w:author="Author">
              <w:r>
                <w:t>2.43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2CDD2" w14:textId="77777777" w:rsidR="003F7E2C" w:rsidRDefault="003F7E2C" w:rsidP="00BE28D4">
            <w:pPr>
              <w:pStyle w:val="tabletext11"/>
              <w:jc w:val="center"/>
              <w:rPr>
                <w:ins w:id="25091" w:author="Author"/>
              </w:rPr>
            </w:pPr>
            <w:ins w:id="25092" w:author="Author">
              <w:r>
                <w:t>2.32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EDD55" w14:textId="77777777" w:rsidR="003F7E2C" w:rsidRDefault="003F7E2C" w:rsidP="00BE28D4">
            <w:pPr>
              <w:pStyle w:val="tabletext11"/>
              <w:jc w:val="center"/>
              <w:rPr>
                <w:ins w:id="25093" w:author="Author"/>
              </w:rPr>
            </w:pPr>
            <w:ins w:id="25094" w:author="Author">
              <w:r>
                <w:t>2.09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E033B" w14:textId="77777777" w:rsidR="003F7E2C" w:rsidRDefault="003F7E2C" w:rsidP="00BE28D4">
            <w:pPr>
              <w:pStyle w:val="tabletext11"/>
              <w:jc w:val="center"/>
              <w:rPr>
                <w:ins w:id="25095" w:author="Author"/>
              </w:rPr>
            </w:pPr>
            <w:ins w:id="25096" w:author="Author">
              <w:r>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EEA4A" w14:textId="77777777" w:rsidR="003F7E2C" w:rsidRDefault="003F7E2C" w:rsidP="00BE28D4">
            <w:pPr>
              <w:pStyle w:val="tabletext11"/>
              <w:jc w:val="center"/>
              <w:rPr>
                <w:ins w:id="25097" w:author="Author"/>
              </w:rPr>
            </w:pPr>
            <w:ins w:id="25098" w:author="Author">
              <w:r>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EFC64" w14:textId="77777777" w:rsidR="003F7E2C" w:rsidRDefault="003F7E2C" w:rsidP="00BE28D4">
            <w:pPr>
              <w:pStyle w:val="tabletext11"/>
              <w:jc w:val="center"/>
              <w:rPr>
                <w:ins w:id="25099" w:author="Author"/>
              </w:rPr>
            </w:pPr>
            <w:ins w:id="25100" w:author="Author">
              <w:r>
                <w:t>1.80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54432" w14:textId="77777777" w:rsidR="003F7E2C" w:rsidRDefault="003F7E2C" w:rsidP="00BE28D4">
            <w:pPr>
              <w:pStyle w:val="tabletext11"/>
              <w:jc w:val="center"/>
              <w:rPr>
                <w:ins w:id="25101" w:author="Author"/>
              </w:rPr>
            </w:pPr>
            <w:ins w:id="25102" w:author="Author">
              <w:r>
                <w:t>1.70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E61105" w14:textId="77777777" w:rsidR="003F7E2C" w:rsidRDefault="003F7E2C" w:rsidP="00BE28D4">
            <w:pPr>
              <w:pStyle w:val="tabletext11"/>
              <w:jc w:val="center"/>
              <w:rPr>
                <w:ins w:id="25103" w:author="Author"/>
              </w:rPr>
            </w:pPr>
            <w:ins w:id="25104" w:author="Author">
              <w:r>
                <w:t>1.60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7EB5E" w14:textId="77777777" w:rsidR="003F7E2C" w:rsidRDefault="003F7E2C" w:rsidP="00BE28D4">
            <w:pPr>
              <w:pStyle w:val="tabletext11"/>
              <w:jc w:val="center"/>
              <w:rPr>
                <w:ins w:id="25105" w:author="Author"/>
              </w:rPr>
            </w:pPr>
            <w:ins w:id="25106" w:author="Author">
              <w:r>
                <w:t>1.54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D6D69" w14:textId="77777777" w:rsidR="003F7E2C" w:rsidRDefault="003F7E2C" w:rsidP="00BE28D4">
            <w:pPr>
              <w:pStyle w:val="tabletext11"/>
              <w:jc w:val="center"/>
              <w:rPr>
                <w:ins w:id="25107" w:author="Author"/>
              </w:rPr>
            </w:pPr>
            <w:ins w:id="25108" w:author="Author">
              <w:r>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B1D13" w14:textId="77777777" w:rsidR="003F7E2C" w:rsidRDefault="003F7E2C" w:rsidP="00BE28D4">
            <w:pPr>
              <w:pStyle w:val="tabletext11"/>
              <w:jc w:val="center"/>
              <w:rPr>
                <w:ins w:id="25109" w:author="Author"/>
              </w:rPr>
            </w:pPr>
            <w:ins w:id="25110" w:author="Author">
              <w:r>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74A22" w14:textId="77777777" w:rsidR="003F7E2C" w:rsidRDefault="003F7E2C" w:rsidP="00BE28D4">
            <w:pPr>
              <w:pStyle w:val="tabletext11"/>
              <w:jc w:val="center"/>
              <w:rPr>
                <w:ins w:id="25111" w:author="Author"/>
              </w:rPr>
            </w:pPr>
            <w:ins w:id="25112" w:author="Author">
              <w:r>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3A0DE" w14:textId="77777777" w:rsidR="003F7E2C" w:rsidRDefault="003F7E2C" w:rsidP="00BE28D4">
            <w:pPr>
              <w:pStyle w:val="tabletext11"/>
              <w:jc w:val="center"/>
              <w:rPr>
                <w:ins w:id="25113" w:author="Author"/>
              </w:rPr>
            </w:pPr>
            <w:ins w:id="25114" w:author="Author">
              <w:r>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9F2610" w14:textId="77777777" w:rsidR="003F7E2C" w:rsidRDefault="003F7E2C" w:rsidP="00BE28D4">
            <w:pPr>
              <w:pStyle w:val="tabletext11"/>
              <w:jc w:val="center"/>
              <w:rPr>
                <w:ins w:id="25115" w:author="Author"/>
              </w:rPr>
            </w:pPr>
            <w:ins w:id="25116" w:author="Author">
              <w:r>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3FD3E" w14:textId="77777777" w:rsidR="003F7E2C" w:rsidRDefault="003F7E2C" w:rsidP="00BE28D4">
            <w:pPr>
              <w:pStyle w:val="tabletext11"/>
              <w:jc w:val="center"/>
              <w:rPr>
                <w:ins w:id="25117" w:author="Author"/>
              </w:rPr>
            </w:pPr>
            <w:ins w:id="25118" w:author="Author">
              <w:r>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70DA9" w14:textId="77777777" w:rsidR="003F7E2C" w:rsidRDefault="003F7E2C" w:rsidP="00BE28D4">
            <w:pPr>
              <w:pStyle w:val="tabletext11"/>
              <w:jc w:val="center"/>
              <w:rPr>
                <w:ins w:id="25119" w:author="Author"/>
              </w:rPr>
            </w:pPr>
            <w:ins w:id="25120" w:author="Author">
              <w:r>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3F9F1" w14:textId="77777777" w:rsidR="003F7E2C" w:rsidRDefault="003F7E2C" w:rsidP="00BE28D4">
            <w:pPr>
              <w:pStyle w:val="tabletext11"/>
              <w:jc w:val="center"/>
              <w:rPr>
                <w:ins w:id="25121" w:author="Author"/>
              </w:rPr>
            </w:pPr>
            <w:ins w:id="25122" w:author="Author">
              <w:r>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85B9A" w14:textId="77777777" w:rsidR="003F7E2C" w:rsidRDefault="003F7E2C" w:rsidP="00BE28D4">
            <w:pPr>
              <w:pStyle w:val="tabletext11"/>
              <w:jc w:val="center"/>
              <w:rPr>
                <w:ins w:id="25123" w:author="Author"/>
              </w:rPr>
            </w:pPr>
            <w:ins w:id="25124" w:author="Author">
              <w:r>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F26F8" w14:textId="77777777" w:rsidR="003F7E2C" w:rsidRDefault="003F7E2C" w:rsidP="00BE28D4">
            <w:pPr>
              <w:pStyle w:val="tabletext11"/>
              <w:jc w:val="center"/>
              <w:rPr>
                <w:ins w:id="25125" w:author="Author"/>
              </w:rPr>
            </w:pPr>
            <w:ins w:id="25126" w:author="Author">
              <w:r>
                <w:t>1.02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36D407" w14:textId="77777777" w:rsidR="003F7E2C" w:rsidRDefault="003F7E2C" w:rsidP="00BE28D4">
            <w:pPr>
              <w:pStyle w:val="tabletext11"/>
              <w:jc w:val="center"/>
              <w:rPr>
                <w:ins w:id="25127" w:author="Author"/>
              </w:rPr>
            </w:pPr>
            <w:ins w:id="25128" w:author="Author">
              <w:r>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10BDF" w14:textId="77777777" w:rsidR="003F7E2C" w:rsidRDefault="003F7E2C" w:rsidP="00BE28D4">
            <w:pPr>
              <w:pStyle w:val="tabletext11"/>
              <w:jc w:val="center"/>
              <w:rPr>
                <w:ins w:id="25129" w:author="Author"/>
              </w:rPr>
            </w:pPr>
            <w:ins w:id="25130" w:author="Author">
              <w:r>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1699E" w14:textId="77777777" w:rsidR="003F7E2C" w:rsidRDefault="003F7E2C" w:rsidP="00BE28D4">
            <w:pPr>
              <w:pStyle w:val="tabletext11"/>
              <w:jc w:val="center"/>
              <w:rPr>
                <w:ins w:id="25131" w:author="Author"/>
              </w:rPr>
            </w:pPr>
            <w:ins w:id="25132" w:author="Author">
              <w:r>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D92B1" w14:textId="77777777" w:rsidR="003F7E2C" w:rsidRDefault="003F7E2C" w:rsidP="00BE28D4">
            <w:pPr>
              <w:pStyle w:val="tabletext11"/>
              <w:jc w:val="center"/>
              <w:rPr>
                <w:ins w:id="25133" w:author="Author"/>
              </w:rPr>
            </w:pPr>
            <w:ins w:id="25134" w:author="Author">
              <w:r>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13DF0" w14:textId="77777777" w:rsidR="003F7E2C" w:rsidRDefault="003F7E2C" w:rsidP="00BE28D4">
            <w:pPr>
              <w:pStyle w:val="tabletext11"/>
              <w:jc w:val="center"/>
              <w:rPr>
                <w:ins w:id="25135" w:author="Author"/>
              </w:rPr>
            </w:pPr>
            <w:ins w:id="25136" w:author="Author">
              <w:r>
                <w:t>0.83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1C50E" w14:textId="77777777" w:rsidR="003F7E2C" w:rsidRDefault="003F7E2C" w:rsidP="00BE28D4">
            <w:pPr>
              <w:pStyle w:val="tabletext11"/>
              <w:jc w:val="center"/>
              <w:rPr>
                <w:ins w:id="25137" w:author="Author"/>
              </w:rPr>
            </w:pPr>
            <w:ins w:id="25138" w:author="Author">
              <w:r>
                <w:t>0.80</w:t>
              </w:r>
            </w:ins>
          </w:p>
        </w:tc>
      </w:tr>
      <w:tr w:rsidR="003F7E2C" w14:paraId="2D535B63" w14:textId="77777777" w:rsidTr="00EE1A0A">
        <w:trPr>
          <w:trHeight w:val="190"/>
          <w:ins w:id="2513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63B96AC" w14:textId="77777777" w:rsidR="003F7E2C" w:rsidRDefault="003F7E2C" w:rsidP="00BE28D4">
            <w:pPr>
              <w:pStyle w:val="tabletext11"/>
              <w:jc w:val="right"/>
              <w:rPr>
                <w:ins w:id="2514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7101688" w14:textId="77777777" w:rsidR="003F7E2C" w:rsidRDefault="003F7E2C" w:rsidP="00BE28D4">
            <w:pPr>
              <w:pStyle w:val="tabletext11"/>
              <w:tabs>
                <w:tab w:val="decimal" w:pos="640"/>
              </w:tabs>
              <w:rPr>
                <w:ins w:id="25141" w:author="Author"/>
              </w:rPr>
            </w:pPr>
            <w:ins w:id="25142" w:author="Author">
              <w:r>
                <w:t>260,000 to 299,999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D3547" w14:textId="77777777" w:rsidR="003F7E2C" w:rsidRDefault="003F7E2C" w:rsidP="00BE28D4">
            <w:pPr>
              <w:pStyle w:val="tabletext11"/>
              <w:jc w:val="center"/>
              <w:rPr>
                <w:ins w:id="25143" w:author="Author"/>
              </w:rPr>
            </w:pPr>
            <w:ins w:id="25144" w:author="Author">
              <w:r>
                <w:t>2.68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19E6B" w14:textId="77777777" w:rsidR="003F7E2C" w:rsidRDefault="003F7E2C" w:rsidP="00BE28D4">
            <w:pPr>
              <w:pStyle w:val="tabletext11"/>
              <w:jc w:val="center"/>
              <w:rPr>
                <w:ins w:id="25145" w:author="Author"/>
              </w:rPr>
            </w:pPr>
            <w:ins w:id="25146" w:author="Author">
              <w:r>
                <w:t>2.68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71623" w14:textId="77777777" w:rsidR="003F7E2C" w:rsidRDefault="003F7E2C" w:rsidP="00BE28D4">
            <w:pPr>
              <w:pStyle w:val="tabletext11"/>
              <w:jc w:val="center"/>
              <w:rPr>
                <w:ins w:id="25147" w:author="Author"/>
              </w:rPr>
            </w:pPr>
            <w:ins w:id="25148" w:author="Author">
              <w:r>
                <w:t>2.68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8F716" w14:textId="77777777" w:rsidR="003F7E2C" w:rsidRDefault="003F7E2C" w:rsidP="00BE28D4">
            <w:pPr>
              <w:pStyle w:val="tabletext11"/>
              <w:jc w:val="center"/>
              <w:rPr>
                <w:ins w:id="25149" w:author="Author"/>
              </w:rPr>
            </w:pPr>
            <w:ins w:id="25150" w:author="Author">
              <w:r>
                <w:t>2.56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BCD94" w14:textId="77777777" w:rsidR="003F7E2C" w:rsidRDefault="003F7E2C" w:rsidP="00BE28D4">
            <w:pPr>
              <w:pStyle w:val="tabletext11"/>
              <w:jc w:val="center"/>
              <w:rPr>
                <w:ins w:id="25151" w:author="Author"/>
              </w:rPr>
            </w:pPr>
            <w:ins w:id="25152" w:author="Author">
              <w:r>
                <w:t>2.44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A5E4A" w14:textId="77777777" w:rsidR="003F7E2C" w:rsidRDefault="003F7E2C" w:rsidP="00BE28D4">
            <w:pPr>
              <w:pStyle w:val="tabletext11"/>
              <w:jc w:val="center"/>
              <w:rPr>
                <w:ins w:id="25153" w:author="Author"/>
              </w:rPr>
            </w:pPr>
            <w:ins w:id="25154" w:author="Author">
              <w:r>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00736" w14:textId="77777777" w:rsidR="003F7E2C" w:rsidRDefault="003F7E2C" w:rsidP="00BE28D4">
            <w:pPr>
              <w:pStyle w:val="tabletext11"/>
              <w:jc w:val="center"/>
              <w:rPr>
                <w:ins w:id="25155" w:author="Author"/>
              </w:rPr>
            </w:pPr>
            <w:ins w:id="25156" w:author="Author">
              <w:r>
                <w:t>2.10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183A5" w14:textId="77777777" w:rsidR="003F7E2C" w:rsidRDefault="003F7E2C" w:rsidP="00BE28D4">
            <w:pPr>
              <w:pStyle w:val="tabletext11"/>
              <w:jc w:val="center"/>
              <w:rPr>
                <w:ins w:id="25157" w:author="Author"/>
              </w:rPr>
            </w:pPr>
            <w:ins w:id="25158" w:author="Author">
              <w:r>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459D6" w14:textId="77777777" w:rsidR="003F7E2C" w:rsidRDefault="003F7E2C" w:rsidP="00BE28D4">
            <w:pPr>
              <w:pStyle w:val="tabletext11"/>
              <w:jc w:val="center"/>
              <w:rPr>
                <w:ins w:id="25159" w:author="Author"/>
              </w:rPr>
            </w:pPr>
            <w:ins w:id="25160" w:author="Author">
              <w:r>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73B30" w14:textId="77777777" w:rsidR="003F7E2C" w:rsidRDefault="003F7E2C" w:rsidP="00BE28D4">
            <w:pPr>
              <w:pStyle w:val="tabletext11"/>
              <w:jc w:val="center"/>
              <w:rPr>
                <w:ins w:id="25161" w:author="Author"/>
              </w:rPr>
            </w:pPr>
            <w:ins w:id="25162" w:author="Author">
              <w:r>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66F1D" w14:textId="77777777" w:rsidR="003F7E2C" w:rsidRDefault="003F7E2C" w:rsidP="00BE28D4">
            <w:pPr>
              <w:pStyle w:val="tabletext11"/>
              <w:jc w:val="center"/>
              <w:rPr>
                <w:ins w:id="25163" w:author="Author"/>
              </w:rPr>
            </w:pPr>
            <w:ins w:id="25164" w:author="Author">
              <w:r>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17ABC" w14:textId="77777777" w:rsidR="003F7E2C" w:rsidRDefault="003F7E2C" w:rsidP="00BE28D4">
            <w:pPr>
              <w:pStyle w:val="tabletext11"/>
              <w:jc w:val="center"/>
              <w:rPr>
                <w:ins w:id="25165" w:author="Author"/>
              </w:rPr>
            </w:pPr>
            <w:ins w:id="25166" w:author="Author">
              <w:r>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E57EA" w14:textId="77777777" w:rsidR="003F7E2C" w:rsidRDefault="003F7E2C" w:rsidP="00BE28D4">
            <w:pPr>
              <w:pStyle w:val="tabletext11"/>
              <w:jc w:val="center"/>
              <w:rPr>
                <w:ins w:id="25167" w:author="Author"/>
              </w:rPr>
            </w:pPr>
            <w:ins w:id="25168" w:author="Author">
              <w:r>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F68C6" w14:textId="77777777" w:rsidR="003F7E2C" w:rsidRDefault="003F7E2C" w:rsidP="00BE28D4">
            <w:pPr>
              <w:pStyle w:val="tabletext11"/>
              <w:jc w:val="center"/>
              <w:rPr>
                <w:ins w:id="25169" w:author="Author"/>
              </w:rPr>
            </w:pPr>
            <w:ins w:id="25170" w:author="Author">
              <w:r>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359AE" w14:textId="77777777" w:rsidR="003F7E2C" w:rsidRDefault="003F7E2C" w:rsidP="00BE28D4">
            <w:pPr>
              <w:pStyle w:val="tabletext11"/>
              <w:jc w:val="center"/>
              <w:rPr>
                <w:ins w:id="25171" w:author="Author"/>
              </w:rPr>
            </w:pPr>
            <w:ins w:id="25172" w:author="Author">
              <w:r>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45BAD" w14:textId="77777777" w:rsidR="003F7E2C" w:rsidRDefault="003F7E2C" w:rsidP="00BE28D4">
            <w:pPr>
              <w:pStyle w:val="tabletext11"/>
              <w:jc w:val="center"/>
              <w:rPr>
                <w:ins w:id="25173" w:author="Author"/>
              </w:rPr>
            </w:pPr>
            <w:ins w:id="25174" w:author="Author">
              <w:r>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DD22B" w14:textId="77777777" w:rsidR="003F7E2C" w:rsidRDefault="003F7E2C" w:rsidP="00BE28D4">
            <w:pPr>
              <w:pStyle w:val="tabletext11"/>
              <w:jc w:val="center"/>
              <w:rPr>
                <w:ins w:id="25175" w:author="Author"/>
              </w:rPr>
            </w:pPr>
            <w:ins w:id="25176" w:author="Author">
              <w:r>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478B0" w14:textId="77777777" w:rsidR="003F7E2C" w:rsidRDefault="003F7E2C" w:rsidP="00BE28D4">
            <w:pPr>
              <w:pStyle w:val="tabletext11"/>
              <w:jc w:val="center"/>
              <w:rPr>
                <w:ins w:id="25177" w:author="Author"/>
              </w:rPr>
            </w:pPr>
            <w:ins w:id="25178" w:author="Author">
              <w:r>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6D334" w14:textId="77777777" w:rsidR="003F7E2C" w:rsidRDefault="003F7E2C" w:rsidP="00BE28D4">
            <w:pPr>
              <w:pStyle w:val="tabletext11"/>
              <w:jc w:val="center"/>
              <w:rPr>
                <w:ins w:id="25179" w:author="Author"/>
              </w:rPr>
            </w:pPr>
            <w:ins w:id="25180" w:author="Author">
              <w:r>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12E83" w14:textId="77777777" w:rsidR="003F7E2C" w:rsidRDefault="003F7E2C" w:rsidP="00BE28D4">
            <w:pPr>
              <w:pStyle w:val="tabletext11"/>
              <w:jc w:val="center"/>
              <w:rPr>
                <w:ins w:id="25181" w:author="Author"/>
              </w:rPr>
            </w:pPr>
            <w:ins w:id="25182" w:author="Author">
              <w:r>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2090C" w14:textId="77777777" w:rsidR="003F7E2C" w:rsidRDefault="003F7E2C" w:rsidP="00BE28D4">
            <w:pPr>
              <w:pStyle w:val="tabletext11"/>
              <w:jc w:val="center"/>
              <w:rPr>
                <w:ins w:id="25183" w:author="Author"/>
              </w:rPr>
            </w:pPr>
            <w:ins w:id="25184" w:author="Author">
              <w:r>
                <w:t>1.12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1C056" w14:textId="77777777" w:rsidR="003F7E2C" w:rsidRDefault="003F7E2C" w:rsidP="00BE28D4">
            <w:pPr>
              <w:pStyle w:val="tabletext11"/>
              <w:jc w:val="center"/>
              <w:rPr>
                <w:ins w:id="25185" w:author="Author"/>
              </w:rPr>
            </w:pPr>
            <w:ins w:id="25186" w:author="Author">
              <w:r>
                <w:t>1.08</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C9F2D" w14:textId="77777777" w:rsidR="003F7E2C" w:rsidRDefault="003F7E2C" w:rsidP="00BE28D4">
            <w:pPr>
              <w:pStyle w:val="tabletext11"/>
              <w:jc w:val="center"/>
              <w:rPr>
                <w:ins w:id="25187" w:author="Author"/>
              </w:rPr>
            </w:pPr>
            <w:ins w:id="25188" w:author="Author">
              <w:r>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3459C" w14:textId="77777777" w:rsidR="003F7E2C" w:rsidRDefault="003F7E2C" w:rsidP="00BE28D4">
            <w:pPr>
              <w:pStyle w:val="tabletext11"/>
              <w:jc w:val="center"/>
              <w:rPr>
                <w:ins w:id="25189" w:author="Author"/>
              </w:rPr>
            </w:pPr>
            <w:ins w:id="25190" w:author="Author">
              <w:r>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2375B" w14:textId="77777777" w:rsidR="003F7E2C" w:rsidRDefault="003F7E2C" w:rsidP="00BE28D4">
            <w:pPr>
              <w:pStyle w:val="tabletext11"/>
              <w:jc w:val="center"/>
              <w:rPr>
                <w:ins w:id="25191" w:author="Author"/>
              </w:rPr>
            </w:pPr>
            <w:ins w:id="25192" w:author="Author">
              <w:r>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2750D" w14:textId="77777777" w:rsidR="003F7E2C" w:rsidRDefault="003F7E2C" w:rsidP="00BE28D4">
            <w:pPr>
              <w:pStyle w:val="tabletext11"/>
              <w:jc w:val="center"/>
              <w:rPr>
                <w:ins w:id="25193" w:author="Author"/>
              </w:rPr>
            </w:pPr>
            <w:ins w:id="25194" w:author="Author">
              <w:r>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14924" w14:textId="77777777" w:rsidR="003F7E2C" w:rsidRDefault="003F7E2C" w:rsidP="00BE28D4">
            <w:pPr>
              <w:pStyle w:val="tabletext11"/>
              <w:jc w:val="center"/>
              <w:rPr>
                <w:ins w:id="25195" w:author="Author"/>
              </w:rPr>
            </w:pPr>
            <w:ins w:id="25196" w:author="Author">
              <w:r>
                <w:t>0.88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FC69E" w14:textId="77777777" w:rsidR="003F7E2C" w:rsidRDefault="003F7E2C" w:rsidP="00BE28D4">
            <w:pPr>
              <w:pStyle w:val="tabletext11"/>
              <w:jc w:val="center"/>
              <w:rPr>
                <w:ins w:id="25197" w:author="Author"/>
              </w:rPr>
            </w:pPr>
            <w:ins w:id="25198" w:author="Author">
              <w:r>
                <w:t>0.84</w:t>
              </w:r>
            </w:ins>
          </w:p>
        </w:tc>
      </w:tr>
      <w:tr w:rsidR="003F7E2C" w14:paraId="7270B716" w14:textId="77777777" w:rsidTr="00EE1A0A">
        <w:trPr>
          <w:trHeight w:val="190"/>
          <w:ins w:id="2519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1E5C372" w14:textId="77777777" w:rsidR="003F7E2C" w:rsidRDefault="003F7E2C" w:rsidP="00BE28D4">
            <w:pPr>
              <w:pStyle w:val="tabletext11"/>
              <w:jc w:val="right"/>
              <w:rPr>
                <w:ins w:id="2520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687EE7E" w14:textId="77777777" w:rsidR="003F7E2C" w:rsidRDefault="003F7E2C" w:rsidP="00BE28D4">
            <w:pPr>
              <w:pStyle w:val="tabletext11"/>
              <w:tabs>
                <w:tab w:val="decimal" w:pos="640"/>
              </w:tabs>
              <w:rPr>
                <w:ins w:id="25201" w:author="Author"/>
              </w:rPr>
            </w:pPr>
            <w:ins w:id="25202" w:author="Author">
              <w:r>
                <w:t>300,000 to 349,999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517D6" w14:textId="77777777" w:rsidR="003F7E2C" w:rsidRDefault="003F7E2C" w:rsidP="00BE28D4">
            <w:pPr>
              <w:pStyle w:val="tabletext11"/>
              <w:jc w:val="center"/>
              <w:rPr>
                <w:ins w:id="25203" w:author="Author"/>
              </w:rPr>
            </w:pPr>
            <w:ins w:id="25204" w:author="Author">
              <w:r>
                <w:t>2.84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05232" w14:textId="77777777" w:rsidR="003F7E2C" w:rsidRDefault="003F7E2C" w:rsidP="00BE28D4">
            <w:pPr>
              <w:pStyle w:val="tabletext11"/>
              <w:jc w:val="center"/>
              <w:rPr>
                <w:ins w:id="25205" w:author="Author"/>
              </w:rPr>
            </w:pPr>
            <w:ins w:id="25206" w:author="Author">
              <w:r>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E1FE8" w14:textId="77777777" w:rsidR="003F7E2C" w:rsidRDefault="003F7E2C" w:rsidP="00BE28D4">
            <w:pPr>
              <w:pStyle w:val="tabletext11"/>
              <w:jc w:val="center"/>
              <w:rPr>
                <w:ins w:id="25207" w:author="Author"/>
              </w:rPr>
            </w:pPr>
            <w:ins w:id="25208" w:author="Author">
              <w:r>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AD5A9" w14:textId="77777777" w:rsidR="003F7E2C" w:rsidRDefault="003F7E2C" w:rsidP="00BE28D4">
            <w:pPr>
              <w:pStyle w:val="tabletext11"/>
              <w:jc w:val="center"/>
              <w:rPr>
                <w:ins w:id="25209" w:author="Author"/>
              </w:rPr>
            </w:pPr>
            <w:ins w:id="25210" w:author="Author">
              <w:r>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367B8" w14:textId="77777777" w:rsidR="003F7E2C" w:rsidRDefault="003F7E2C" w:rsidP="00BE28D4">
            <w:pPr>
              <w:pStyle w:val="tabletext11"/>
              <w:jc w:val="center"/>
              <w:rPr>
                <w:ins w:id="25211" w:author="Author"/>
              </w:rPr>
            </w:pPr>
            <w:ins w:id="25212" w:author="Author">
              <w:r>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EE7F2" w14:textId="77777777" w:rsidR="003F7E2C" w:rsidRDefault="003F7E2C" w:rsidP="00BE28D4">
            <w:pPr>
              <w:pStyle w:val="tabletext11"/>
              <w:jc w:val="center"/>
              <w:rPr>
                <w:ins w:id="25213" w:author="Author"/>
              </w:rPr>
            </w:pPr>
            <w:ins w:id="25214" w:author="Author">
              <w:r>
                <w:t>2.33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4EA2F" w14:textId="77777777" w:rsidR="003F7E2C" w:rsidRDefault="003F7E2C" w:rsidP="00BE28D4">
            <w:pPr>
              <w:pStyle w:val="tabletext11"/>
              <w:jc w:val="center"/>
              <w:rPr>
                <w:ins w:id="25215" w:author="Author"/>
              </w:rPr>
            </w:pPr>
            <w:ins w:id="25216" w:author="Author">
              <w:r>
                <w:t>2.22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8DA8D" w14:textId="77777777" w:rsidR="003F7E2C" w:rsidRDefault="003F7E2C" w:rsidP="00BE28D4">
            <w:pPr>
              <w:pStyle w:val="tabletext11"/>
              <w:jc w:val="center"/>
              <w:rPr>
                <w:ins w:id="25217" w:author="Author"/>
              </w:rPr>
            </w:pPr>
            <w:ins w:id="25218" w:author="Author">
              <w:r>
                <w:t>2.11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52605" w14:textId="77777777" w:rsidR="003F7E2C" w:rsidRDefault="003F7E2C" w:rsidP="00BE28D4">
            <w:pPr>
              <w:pStyle w:val="tabletext11"/>
              <w:jc w:val="center"/>
              <w:rPr>
                <w:ins w:id="25219" w:author="Author"/>
              </w:rPr>
            </w:pPr>
            <w:ins w:id="25220" w:author="Author">
              <w:r>
                <w:t>2.00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05CA3" w14:textId="77777777" w:rsidR="003F7E2C" w:rsidRDefault="003F7E2C" w:rsidP="00BE28D4">
            <w:pPr>
              <w:pStyle w:val="tabletext11"/>
              <w:jc w:val="center"/>
              <w:rPr>
                <w:ins w:id="25221" w:author="Author"/>
              </w:rPr>
            </w:pPr>
            <w:ins w:id="25222" w:author="Author">
              <w:r>
                <w:t>1.90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EDCB8" w14:textId="77777777" w:rsidR="003F7E2C" w:rsidRDefault="003F7E2C" w:rsidP="00BE28D4">
            <w:pPr>
              <w:pStyle w:val="tabletext11"/>
              <w:jc w:val="center"/>
              <w:rPr>
                <w:ins w:id="25223" w:author="Author"/>
              </w:rPr>
            </w:pPr>
            <w:ins w:id="25224" w:author="Author">
              <w:r>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629ED" w14:textId="77777777" w:rsidR="003F7E2C" w:rsidRDefault="003F7E2C" w:rsidP="00BE28D4">
            <w:pPr>
              <w:pStyle w:val="tabletext11"/>
              <w:jc w:val="center"/>
              <w:rPr>
                <w:ins w:id="25225" w:author="Author"/>
              </w:rPr>
            </w:pPr>
            <w:ins w:id="25226" w:author="Author">
              <w:r>
                <w:t>1.72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353F1" w14:textId="77777777" w:rsidR="003F7E2C" w:rsidRDefault="003F7E2C" w:rsidP="00BE28D4">
            <w:pPr>
              <w:pStyle w:val="tabletext11"/>
              <w:jc w:val="center"/>
              <w:rPr>
                <w:ins w:id="25227" w:author="Author"/>
              </w:rPr>
            </w:pPr>
            <w:ins w:id="25228" w:author="Author">
              <w:r>
                <w:t>1.65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84581" w14:textId="77777777" w:rsidR="003F7E2C" w:rsidRDefault="003F7E2C" w:rsidP="00BE28D4">
            <w:pPr>
              <w:pStyle w:val="tabletext11"/>
              <w:jc w:val="center"/>
              <w:rPr>
                <w:ins w:id="25229" w:author="Author"/>
              </w:rPr>
            </w:pPr>
            <w:ins w:id="25230" w:author="Author">
              <w:r>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F3091" w14:textId="77777777" w:rsidR="003F7E2C" w:rsidRDefault="003F7E2C" w:rsidP="00BE28D4">
            <w:pPr>
              <w:pStyle w:val="tabletext11"/>
              <w:jc w:val="center"/>
              <w:rPr>
                <w:ins w:id="25231" w:author="Author"/>
              </w:rPr>
            </w:pPr>
            <w:ins w:id="25232" w:author="Author">
              <w:r>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7082F" w14:textId="77777777" w:rsidR="003F7E2C" w:rsidRDefault="003F7E2C" w:rsidP="00BE28D4">
            <w:pPr>
              <w:pStyle w:val="tabletext11"/>
              <w:jc w:val="center"/>
              <w:rPr>
                <w:ins w:id="25233" w:author="Author"/>
              </w:rPr>
            </w:pPr>
            <w:ins w:id="25234" w:author="Author">
              <w:r>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1E749" w14:textId="77777777" w:rsidR="003F7E2C" w:rsidRDefault="003F7E2C" w:rsidP="00BE28D4">
            <w:pPr>
              <w:pStyle w:val="tabletext11"/>
              <w:jc w:val="center"/>
              <w:rPr>
                <w:ins w:id="25235" w:author="Author"/>
              </w:rPr>
            </w:pPr>
            <w:ins w:id="25236" w:author="Author">
              <w:r>
                <w:t>1.40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2D13B" w14:textId="77777777" w:rsidR="003F7E2C" w:rsidRDefault="003F7E2C" w:rsidP="00BE28D4">
            <w:pPr>
              <w:pStyle w:val="tabletext11"/>
              <w:jc w:val="center"/>
              <w:rPr>
                <w:ins w:id="25237" w:author="Author"/>
              </w:rPr>
            </w:pPr>
            <w:ins w:id="25238" w:author="Author">
              <w:r>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1ABFC" w14:textId="77777777" w:rsidR="003F7E2C" w:rsidRDefault="003F7E2C" w:rsidP="00BE28D4">
            <w:pPr>
              <w:pStyle w:val="tabletext11"/>
              <w:jc w:val="center"/>
              <w:rPr>
                <w:ins w:id="25239" w:author="Author"/>
              </w:rPr>
            </w:pPr>
            <w:ins w:id="25240" w:author="Author">
              <w:r>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FBD70" w14:textId="77777777" w:rsidR="003F7E2C" w:rsidRDefault="003F7E2C" w:rsidP="00BE28D4">
            <w:pPr>
              <w:pStyle w:val="tabletext11"/>
              <w:jc w:val="center"/>
              <w:rPr>
                <w:ins w:id="25241" w:author="Author"/>
              </w:rPr>
            </w:pPr>
            <w:ins w:id="25242" w:author="Author">
              <w:r>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331D4" w14:textId="77777777" w:rsidR="003F7E2C" w:rsidRDefault="003F7E2C" w:rsidP="00BE28D4">
            <w:pPr>
              <w:pStyle w:val="tabletext11"/>
              <w:jc w:val="center"/>
              <w:rPr>
                <w:ins w:id="25243" w:author="Author"/>
              </w:rPr>
            </w:pPr>
            <w:ins w:id="25244" w:author="Author">
              <w:r>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DB5814" w14:textId="77777777" w:rsidR="003F7E2C" w:rsidRDefault="003F7E2C" w:rsidP="00BE28D4">
            <w:pPr>
              <w:pStyle w:val="tabletext11"/>
              <w:jc w:val="center"/>
              <w:rPr>
                <w:ins w:id="25245" w:author="Author"/>
              </w:rPr>
            </w:pPr>
            <w:ins w:id="25246" w:author="Author">
              <w:r>
                <w:t>1.14</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EBB60" w14:textId="77777777" w:rsidR="003F7E2C" w:rsidRDefault="003F7E2C" w:rsidP="00BE28D4">
            <w:pPr>
              <w:pStyle w:val="tabletext11"/>
              <w:jc w:val="center"/>
              <w:rPr>
                <w:ins w:id="25247" w:author="Author"/>
              </w:rPr>
            </w:pPr>
            <w:ins w:id="25248" w:author="Author">
              <w:r>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72FFC" w14:textId="77777777" w:rsidR="003F7E2C" w:rsidRDefault="003F7E2C" w:rsidP="00BE28D4">
            <w:pPr>
              <w:pStyle w:val="tabletext11"/>
              <w:jc w:val="center"/>
              <w:rPr>
                <w:ins w:id="25249" w:author="Author"/>
              </w:rPr>
            </w:pPr>
            <w:ins w:id="25250" w:author="Author">
              <w:r>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8B5C9" w14:textId="77777777" w:rsidR="003F7E2C" w:rsidRDefault="003F7E2C" w:rsidP="00BE28D4">
            <w:pPr>
              <w:pStyle w:val="tabletext11"/>
              <w:jc w:val="center"/>
              <w:rPr>
                <w:ins w:id="25251" w:author="Author"/>
              </w:rPr>
            </w:pPr>
            <w:ins w:id="25252" w:author="Author">
              <w:r>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28E54" w14:textId="77777777" w:rsidR="003F7E2C" w:rsidRDefault="003F7E2C" w:rsidP="00BE28D4">
            <w:pPr>
              <w:pStyle w:val="tabletext11"/>
              <w:jc w:val="center"/>
              <w:rPr>
                <w:ins w:id="25253" w:author="Author"/>
              </w:rPr>
            </w:pPr>
            <w:ins w:id="25254" w:author="Author">
              <w:r>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AE9BC" w14:textId="77777777" w:rsidR="003F7E2C" w:rsidRDefault="003F7E2C" w:rsidP="00BE28D4">
            <w:pPr>
              <w:pStyle w:val="tabletext11"/>
              <w:jc w:val="center"/>
              <w:rPr>
                <w:ins w:id="25255" w:author="Author"/>
              </w:rPr>
            </w:pPr>
            <w:ins w:id="25256" w:author="Author">
              <w:r>
                <w:t>0.93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59422" w14:textId="77777777" w:rsidR="003F7E2C" w:rsidRDefault="003F7E2C" w:rsidP="00BE28D4">
            <w:pPr>
              <w:pStyle w:val="tabletext11"/>
              <w:jc w:val="center"/>
              <w:rPr>
                <w:ins w:id="25257" w:author="Author"/>
              </w:rPr>
            </w:pPr>
            <w:ins w:id="25258" w:author="Author">
              <w:r>
                <w:t>0.89</w:t>
              </w:r>
            </w:ins>
          </w:p>
        </w:tc>
      </w:tr>
      <w:tr w:rsidR="003F7E2C" w14:paraId="7899B346" w14:textId="77777777" w:rsidTr="00EE1A0A">
        <w:trPr>
          <w:trHeight w:val="190"/>
          <w:ins w:id="2525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692CC5EB" w14:textId="77777777" w:rsidR="003F7E2C" w:rsidRDefault="003F7E2C" w:rsidP="00BE28D4">
            <w:pPr>
              <w:pStyle w:val="tabletext11"/>
              <w:jc w:val="right"/>
              <w:rPr>
                <w:ins w:id="2526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5B1BD2E" w14:textId="77777777" w:rsidR="003F7E2C" w:rsidRDefault="003F7E2C" w:rsidP="00BE28D4">
            <w:pPr>
              <w:pStyle w:val="tabletext11"/>
              <w:tabs>
                <w:tab w:val="decimal" w:pos="640"/>
              </w:tabs>
              <w:rPr>
                <w:ins w:id="25261" w:author="Author"/>
              </w:rPr>
            </w:pPr>
            <w:ins w:id="25262" w:author="Author">
              <w:r>
                <w:t>350,000 to 399,999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394BB" w14:textId="77777777" w:rsidR="003F7E2C" w:rsidRDefault="003F7E2C" w:rsidP="00BE28D4">
            <w:pPr>
              <w:pStyle w:val="tabletext11"/>
              <w:jc w:val="center"/>
              <w:rPr>
                <w:ins w:id="25263" w:author="Author"/>
              </w:rPr>
            </w:pPr>
            <w:ins w:id="25264" w:author="Author">
              <w:r>
                <w:t>3.00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DB011" w14:textId="77777777" w:rsidR="003F7E2C" w:rsidRDefault="003F7E2C" w:rsidP="00BE28D4">
            <w:pPr>
              <w:pStyle w:val="tabletext11"/>
              <w:jc w:val="center"/>
              <w:rPr>
                <w:ins w:id="25265" w:author="Author"/>
              </w:rPr>
            </w:pPr>
            <w:ins w:id="25266" w:author="Author">
              <w:r>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81F64" w14:textId="77777777" w:rsidR="003F7E2C" w:rsidRDefault="003F7E2C" w:rsidP="00BE28D4">
            <w:pPr>
              <w:pStyle w:val="tabletext11"/>
              <w:jc w:val="center"/>
              <w:rPr>
                <w:ins w:id="25267" w:author="Author"/>
              </w:rPr>
            </w:pPr>
            <w:ins w:id="25268" w:author="Author">
              <w:r>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92767" w14:textId="77777777" w:rsidR="003F7E2C" w:rsidRDefault="003F7E2C" w:rsidP="00BE28D4">
            <w:pPr>
              <w:pStyle w:val="tabletext11"/>
              <w:jc w:val="center"/>
              <w:rPr>
                <w:ins w:id="25269" w:author="Author"/>
              </w:rPr>
            </w:pPr>
            <w:ins w:id="25270" w:author="Author">
              <w:r>
                <w:t>2.87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97FB9" w14:textId="77777777" w:rsidR="003F7E2C" w:rsidRDefault="003F7E2C" w:rsidP="00BE28D4">
            <w:pPr>
              <w:pStyle w:val="tabletext11"/>
              <w:jc w:val="center"/>
              <w:rPr>
                <w:ins w:id="25271" w:author="Author"/>
              </w:rPr>
            </w:pPr>
            <w:ins w:id="25272" w:author="Author">
              <w:r>
                <w:t>2.73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5A5DC" w14:textId="77777777" w:rsidR="003F7E2C" w:rsidRDefault="003F7E2C" w:rsidP="00BE28D4">
            <w:pPr>
              <w:pStyle w:val="tabletext11"/>
              <w:jc w:val="center"/>
              <w:rPr>
                <w:ins w:id="25273" w:author="Author"/>
              </w:rPr>
            </w:pPr>
            <w:ins w:id="25274" w:author="Author">
              <w:r>
                <w:t>2.46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8D7F7" w14:textId="77777777" w:rsidR="003F7E2C" w:rsidRDefault="003F7E2C" w:rsidP="00BE28D4">
            <w:pPr>
              <w:pStyle w:val="tabletext11"/>
              <w:jc w:val="center"/>
              <w:rPr>
                <w:ins w:id="25275" w:author="Author"/>
              </w:rPr>
            </w:pPr>
            <w:ins w:id="25276" w:author="Author">
              <w:r>
                <w:t>2.35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2000F" w14:textId="77777777" w:rsidR="003F7E2C" w:rsidRDefault="003F7E2C" w:rsidP="00BE28D4">
            <w:pPr>
              <w:pStyle w:val="tabletext11"/>
              <w:jc w:val="center"/>
              <w:rPr>
                <w:ins w:id="25277" w:author="Author"/>
              </w:rPr>
            </w:pPr>
            <w:ins w:id="25278" w:author="Author">
              <w:r>
                <w:t>2.23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93DC7" w14:textId="77777777" w:rsidR="003F7E2C" w:rsidRDefault="003F7E2C" w:rsidP="00BE28D4">
            <w:pPr>
              <w:pStyle w:val="tabletext11"/>
              <w:jc w:val="center"/>
              <w:rPr>
                <w:ins w:id="25279" w:author="Author"/>
              </w:rPr>
            </w:pPr>
            <w:ins w:id="25280" w:author="Author">
              <w:r>
                <w:t>2.12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3DEB9" w14:textId="77777777" w:rsidR="003F7E2C" w:rsidRDefault="003F7E2C" w:rsidP="00BE28D4">
            <w:pPr>
              <w:pStyle w:val="tabletext11"/>
              <w:jc w:val="center"/>
              <w:rPr>
                <w:ins w:id="25281" w:author="Author"/>
              </w:rPr>
            </w:pPr>
            <w:ins w:id="25282" w:author="Author">
              <w:r>
                <w:t>2.01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43A78" w14:textId="77777777" w:rsidR="003F7E2C" w:rsidRDefault="003F7E2C" w:rsidP="00BE28D4">
            <w:pPr>
              <w:pStyle w:val="tabletext11"/>
              <w:jc w:val="center"/>
              <w:rPr>
                <w:ins w:id="25283" w:author="Author"/>
              </w:rPr>
            </w:pPr>
            <w:ins w:id="25284" w:author="Author">
              <w:r>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3F093" w14:textId="77777777" w:rsidR="003F7E2C" w:rsidRDefault="003F7E2C" w:rsidP="00BE28D4">
            <w:pPr>
              <w:pStyle w:val="tabletext11"/>
              <w:jc w:val="center"/>
              <w:rPr>
                <w:ins w:id="25285" w:author="Author"/>
              </w:rPr>
            </w:pPr>
            <w:ins w:id="25286" w:author="Author">
              <w:r>
                <w:t>1.82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10F37" w14:textId="77777777" w:rsidR="003F7E2C" w:rsidRDefault="003F7E2C" w:rsidP="00BE28D4">
            <w:pPr>
              <w:pStyle w:val="tabletext11"/>
              <w:jc w:val="center"/>
              <w:rPr>
                <w:ins w:id="25287" w:author="Author"/>
              </w:rPr>
            </w:pPr>
            <w:ins w:id="25288" w:author="Author">
              <w:r>
                <w:t>1.74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1ACAF" w14:textId="77777777" w:rsidR="003F7E2C" w:rsidRDefault="003F7E2C" w:rsidP="00BE28D4">
            <w:pPr>
              <w:pStyle w:val="tabletext11"/>
              <w:jc w:val="center"/>
              <w:rPr>
                <w:ins w:id="25289" w:author="Author"/>
              </w:rPr>
            </w:pPr>
            <w:ins w:id="25290" w:author="Author">
              <w:r>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AB194" w14:textId="77777777" w:rsidR="003F7E2C" w:rsidRDefault="003F7E2C" w:rsidP="00BE28D4">
            <w:pPr>
              <w:pStyle w:val="tabletext11"/>
              <w:jc w:val="center"/>
              <w:rPr>
                <w:ins w:id="25291" w:author="Author"/>
              </w:rPr>
            </w:pPr>
            <w:ins w:id="25292" w:author="Author">
              <w:r>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B6C49" w14:textId="77777777" w:rsidR="003F7E2C" w:rsidRDefault="003F7E2C" w:rsidP="00BE28D4">
            <w:pPr>
              <w:pStyle w:val="tabletext11"/>
              <w:jc w:val="center"/>
              <w:rPr>
                <w:ins w:id="25293" w:author="Author"/>
              </w:rPr>
            </w:pPr>
            <w:ins w:id="25294" w:author="Author">
              <w:r>
                <w:t>1.54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5E731" w14:textId="77777777" w:rsidR="003F7E2C" w:rsidRDefault="003F7E2C" w:rsidP="00BE28D4">
            <w:pPr>
              <w:pStyle w:val="tabletext11"/>
              <w:jc w:val="center"/>
              <w:rPr>
                <w:ins w:id="25295" w:author="Author"/>
              </w:rPr>
            </w:pPr>
            <w:ins w:id="25296" w:author="Author">
              <w:r>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2FEE5" w14:textId="77777777" w:rsidR="003F7E2C" w:rsidRDefault="003F7E2C" w:rsidP="00BE28D4">
            <w:pPr>
              <w:pStyle w:val="tabletext11"/>
              <w:jc w:val="center"/>
              <w:rPr>
                <w:ins w:id="25297" w:author="Author"/>
              </w:rPr>
            </w:pPr>
            <w:ins w:id="25298" w:author="Author">
              <w:r>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996497" w14:textId="77777777" w:rsidR="003F7E2C" w:rsidRDefault="003F7E2C" w:rsidP="00BE28D4">
            <w:pPr>
              <w:pStyle w:val="tabletext11"/>
              <w:jc w:val="center"/>
              <w:rPr>
                <w:ins w:id="25299" w:author="Author"/>
              </w:rPr>
            </w:pPr>
            <w:ins w:id="25300" w:author="Author">
              <w:r>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4E70B" w14:textId="77777777" w:rsidR="003F7E2C" w:rsidRDefault="003F7E2C" w:rsidP="00BE28D4">
            <w:pPr>
              <w:pStyle w:val="tabletext11"/>
              <w:jc w:val="center"/>
              <w:rPr>
                <w:ins w:id="25301" w:author="Author"/>
              </w:rPr>
            </w:pPr>
            <w:ins w:id="25302" w:author="Author">
              <w:r>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08A4F" w14:textId="77777777" w:rsidR="003F7E2C" w:rsidRDefault="003F7E2C" w:rsidP="00BE28D4">
            <w:pPr>
              <w:pStyle w:val="tabletext11"/>
              <w:jc w:val="center"/>
              <w:rPr>
                <w:ins w:id="25303" w:author="Author"/>
              </w:rPr>
            </w:pPr>
            <w:ins w:id="25304" w:author="Author">
              <w:r>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6AF2C" w14:textId="77777777" w:rsidR="003F7E2C" w:rsidRDefault="003F7E2C" w:rsidP="00BE28D4">
            <w:pPr>
              <w:pStyle w:val="tabletext11"/>
              <w:jc w:val="center"/>
              <w:rPr>
                <w:ins w:id="25305" w:author="Author"/>
              </w:rPr>
            </w:pPr>
            <w:ins w:id="25306" w:author="Author">
              <w:r>
                <w:t>1.21</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B06D9" w14:textId="77777777" w:rsidR="003F7E2C" w:rsidRDefault="003F7E2C" w:rsidP="00BE28D4">
            <w:pPr>
              <w:pStyle w:val="tabletext11"/>
              <w:jc w:val="center"/>
              <w:rPr>
                <w:ins w:id="25307" w:author="Author"/>
              </w:rPr>
            </w:pPr>
            <w:ins w:id="25308" w:author="Author">
              <w:r>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280D6" w14:textId="77777777" w:rsidR="003F7E2C" w:rsidRDefault="003F7E2C" w:rsidP="00BE28D4">
            <w:pPr>
              <w:pStyle w:val="tabletext11"/>
              <w:jc w:val="center"/>
              <w:rPr>
                <w:ins w:id="25309" w:author="Author"/>
              </w:rPr>
            </w:pPr>
            <w:ins w:id="25310" w:author="Author">
              <w:r>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54897" w14:textId="77777777" w:rsidR="003F7E2C" w:rsidRDefault="003F7E2C" w:rsidP="00BE28D4">
            <w:pPr>
              <w:pStyle w:val="tabletext11"/>
              <w:jc w:val="center"/>
              <w:rPr>
                <w:ins w:id="25311" w:author="Author"/>
              </w:rPr>
            </w:pPr>
            <w:ins w:id="25312" w:author="Author">
              <w:r>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EA133" w14:textId="77777777" w:rsidR="003F7E2C" w:rsidRDefault="003F7E2C" w:rsidP="00BE28D4">
            <w:pPr>
              <w:pStyle w:val="tabletext11"/>
              <w:jc w:val="center"/>
              <w:rPr>
                <w:ins w:id="25313" w:author="Author"/>
              </w:rPr>
            </w:pPr>
            <w:ins w:id="25314" w:author="Author">
              <w:r>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AE66C" w14:textId="77777777" w:rsidR="003F7E2C" w:rsidRDefault="003F7E2C" w:rsidP="00BE28D4">
            <w:pPr>
              <w:pStyle w:val="tabletext11"/>
              <w:jc w:val="center"/>
              <w:rPr>
                <w:ins w:id="25315" w:author="Author"/>
              </w:rPr>
            </w:pPr>
            <w:ins w:id="25316" w:author="Author">
              <w:r>
                <w:t>0.98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6AAF7" w14:textId="77777777" w:rsidR="003F7E2C" w:rsidRDefault="003F7E2C" w:rsidP="00BE28D4">
            <w:pPr>
              <w:pStyle w:val="tabletext11"/>
              <w:jc w:val="center"/>
              <w:rPr>
                <w:ins w:id="25317" w:author="Author"/>
              </w:rPr>
            </w:pPr>
            <w:ins w:id="25318" w:author="Author">
              <w:r>
                <w:t>0.95</w:t>
              </w:r>
            </w:ins>
          </w:p>
        </w:tc>
      </w:tr>
      <w:tr w:rsidR="003F7E2C" w14:paraId="7B90C018" w14:textId="77777777" w:rsidTr="00EE1A0A">
        <w:trPr>
          <w:trHeight w:val="190"/>
          <w:ins w:id="2531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B7F73D9" w14:textId="77777777" w:rsidR="003F7E2C" w:rsidRDefault="003F7E2C" w:rsidP="00BE28D4">
            <w:pPr>
              <w:pStyle w:val="tabletext11"/>
              <w:jc w:val="right"/>
              <w:rPr>
                <w:ins w:id="2532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38C2992" w14:textId="77777777" w:rsidR="003F7E2C" w:rsidRDefault="003F7E2C" w:rsidP="00BE28D4">
            <w:pPr>
              <w:pStyle w:val="tabletext11"/>
              <w:tabs>
                <w:tab w:val="decimal" w:pos="640"/>
              </w:tabs>
              <w:rPr>
                <w:ins w:id="25321" w:author="Author"/>
              </w:rPr>
            </w:pPr>
            <w:ins w:id="25322" w:author="Author">
              <w:r>
                <w:t>400,000 to 449,999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3826E" w14:textId="77777777" w:rsidR="003F7E2C" w:rsidRDefault="003F7E2C" w:rsidP="00BE28D4">
            <w:pPr>
              <w:pStyle w:val="tabletext11"/>
              <w:jc w:val="center"/>
              <w:rPr>
                <w:ins w:id="25323" w:author="Author"/>
              </w:rPr>
            </w:pPr>
            <w:ins w:id="25324" w:author="Author">
              <w:r>
                <w:t>3.16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F9F3D" w14:textId="77777777" w:rsidR="003F7E2C" w:rsidRDefault="003F7E2C" w:rsidP="00BE28D4">
            <w:pPr>
              <w:pStyle w:val="tabletext11"/>
              <w:jc w:val="center"/>
              <w:rPr>
                <w:ins w:id="25325" w:author="Author"/>
              </w:rPr>
            </w:pPr>
            <w:ins w:id="25326" w:author="Author">
              <w:r>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9CA281" w14:textId="77777777" w:rsidR="003F7E2C" w:rsidRDefault="003F7E2C" w:rsidP="00BE28D4">
            <w:pPr>
              <w:pStyle w:val="tabletext11"/>
              <w:jc w:val="center"/>
              <w:rPr>
                <w:ins w:id="25327" w:author="Author"/>
              </w:rPr>
            </w:pPr>
            <w:ins w:id="25328" w:author="Author">
              <w:r>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30350" w14:textId="77777777" w:rsidR="003F7E2C" w:rsidRDefault="003F7E2C" w:rsidP="00BE28D4">
            <w:pPr>
              <w:pStyle w:val="tabletext11"/>
              <w:jc w:val="center"/>
              <w:rPr>
                <w:ins w:id="25329" w:author="Author"/>
              </w:rPr>
            </w:pPr>
            <w:ins w:id="25330" w:author="Author">
              <w:r>
                <w:t>3.01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2BC60" w14:textId="77777777" w:rsidR="003F7E2C" w:rsidRDefault="003F7E2C" w:rsidP="00BE28D4">
            <w:pPr>
              <w:pStyle w:val="tabletext11"/>
              <w:jc w:val="center"/>
              <w:rPr>
                <w:ins w:id="25331" w:author="Author"/>
              </w:rPr>
            </w:pPr>
            <w:ins w:id="25332" w:author="Author">
              <w:r>
                <w:t>2.87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17E13" w14:textId="77777777" w:rsidR="003F7E2C" w:rsidRDefault="003F7E2C" w:rsidP="00BE28D4">
            <w:pPr>
              <w:pStyle w:val="tabletext11"/>
              <w:jc w:val="center"/>
              <w:rPr>
                <w:ins w:id="25333" w:author="Author"/>
              </w:rPr>
            </w:pPr>
            <w:ins w:id="25334" w:author="Author">
              <w:r>
                <w:t>2.59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E7885" w14:textId="77777777" w:rsidR="003F7E2C" w:rsidRDefault="003F7E2C" w:rsidP="00BE28D4">
            <w:pPr>
              <w:pStyle w:val="tabletext11"/>
              <w:jc w:val="center"/>
              <w:rPr>
                <w:ins w:id="25335" w:author="Author"/>
              </w:rPr>
            </w:pPr>
            <w:ins w:id="25336" w:author="Author">
              <w:r>
                <w:t>2.47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24315" w14:textId="77777777" w:rsidR="003F7E2C" w:rsidRDefault="003F7E2C" w:rsidP="00BE28D4">
            <w:pPr>
              <w:pStyle w:val="tabletext11"/>
              <w:jc w:val="center"/>
              <w:rPr>
                <w:ins w:id="25337" w:author="Author"/>
              </w:rPr>
            </w:pPr>
            <w:ins w:id="25338" w:author="Author">
              <w:r>
                <w:t>2.35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46262" w14:textId="77777777" w:rsidR="003F7E2C" w:rsidRDefault="003F7E2C" w:rsidP="00BE28D4">
            <w:pPr>
              <w:pStyle w:val="tabletext11"/>
              <w:jc w:val="center"/>
              <w:rPr>
                <w:ins w:id="25339" w:author="Author"/>
              </w:rPr>
            </w:pPr>
            <w:ins w:id="25340" w:author="Author">
              <w:r>
                <w:t>2.23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F16B4" w14:textId="77777777" w:rsidR="003F7E2C" w:rsidRDefault="003F7E2C" w:rsidP="00BE28D4">
            <w:pPr>
              <w:pStyle w:val="tabletext11"/>
              <w:jc w:val="center"/>
              <w:rPr>
                <w:ins w:id="25341" w:author="Author"/>
              </w:rPr>
            </w:pPr>
            <w:ins w:id="25342" w:author="Author">
              <w:r>
                <w:t>2.11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6CDB5" w14:textId="77777777" w:rsidR="003F7E2C" w:rsidRDefault="003F7E2C" w:rsidP="00BE28D4">
            <w:pPr>
              <w:pStyle w:val="tabletext11"/>
              <w:jc w:val="center"/>
              <w:rPr>
                <w:ins w:id="25343" w:author="Author"/>
              </w:rPr>
            </w:pPr>
            <w:ins w:id="25344" w:author="Author">
              <w:r>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CE7C2F" w14:textId="77777777" w:rsidR="003F7E2C" w:rsidRDefault="003F7E2C" w:rsidP="00BE28D4">
            <w:pPr>
              <w:pStyle w:val="tabletext11"/>
              <w:jc w:val="center"/>
              <w:rPr>
                <w:ins w:id="25345" w:author="Author"/>
              </w:rPr>
            </w:pPr>
            <w:ins w:id="25346" w:author="Author">
              <w:r>
                <w:t>1.91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EF256" w14:textId="77777777" w:rsidR="003F7E2C" w:rsidRDefault="003F7E2C" w:rsidP="00BE28D4">
            <w:pPr>
              <w:pStyle w:val="tabletext11"/>
              <w:jc w:val="center"/>
              <w:rPr>
                <w:ins w:id="25347" w:author="Author"/>
              </w:rPr>
            </w:pPr>
            <w:ins w:id="25348" w:author="Author">
              <w:r>
                <w:t>1.83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3B03A" w14:textId="77777777" w:rsidR="003F7E2C" w:rsidRDefault="003F7E2C" w:rsidP="00BE28D4">
            <w:pPr>
              <w:pStyle w:val="tabletext11"/>
              <w:jc w:val="center"/>
              <w:rPr>
                <w:ins w:id="25349" w:author="Author"/>
              </w:rPr>
            </w:pPr>
            <w:ins w:id="25350" w:author="Author">
              <w:r>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C5286" w14:textId="77777777" w:rsidR="003F7E2C" w:rsidRDefault="003F7E2C" w:rsidP="00BE28D4">
            <w:pPr>
              <w:pStyle w:val="tabletext11"/>
              <w:jc w:val="center"/>
              <w:rPr>
                <w:ins w:id="25351" w:author="Author"/>
              </w:rPr>
            </w:pPr>
            <w:ins w:id="25352" w:author="Author">
              <w:r>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6B407" w14:textId="77777777" w:rsidR="003F7E2C" w:rsidRDefault="003F7E2C" w:rsidP="00BE28D4">
            <w:pPr>
              <w:pStyle w:val="tabletext11"/>
              <w:jc w:val="center"/>
              <w:rPr>
                <w:ins w:id="25353" w:author="Author"/>
              </w:rPr>
            </w:pPr>
            <w:ins w:id="25354" w:author="Author">
              <w:r>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51FBF" w14:textId="77777777" w:rsidR="003F7E2C" w:rsidRDefault="003F7E2C" w:rsidP="00BE28D4">
            <w:pPr>
              <w:pStyle w:val="tabletext11"/>
              <w:jc w:val="center"/>
              <w:rPr>
                <w:ins w:id="25355" w:author="Author"/>
              </w:rPr>
            </w:pPr>
            <w:ins w:id="25356" w:author="Author">
              <w:r>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FCCDC" w14:textId="77777777" w:rsidR="003F7E2C" w:rsidRDefault="003F7E2C" w:rsidP="00BE28D4">
            <w:pPr>
              <w:pStyle w:val="tabletext11"/>
              <w:jc w:val="center"/>
              <w:rPr>
                <w:ins w:id="25357" w:author="Author"/>
              </w:rPr>
            </w:pPr>
            <w:ins w:id="25358" w:author="Author">
              <w:r>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2F21C" w14:textId="77777777" w:rsidR="003F7E2C" w:rsidRDefault="003F7E2C" w:rsidP="00BE28D4">
            <w:pPr>
              <w:pStyle w:val="tabletext11"/>
              <w:jc w:val="center"/>
              <w:rPr>
                <w:ins w:id="25359" w:author="Author"/>
              </w:rPr>
            </w:pPr>
            <w:ins w:id="25360" w:author="Author">
              <w:r>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EDC02" w14:textId="77777777" w:rsidR="003F7E2C" w:rsidRDefault="003F7E2C" w:rsidP="00BE28D4">
            <w:pPr>
              <w:pStyle w:val="tabletext11"/>
              <w:jc w:val="center"/>
              <w:rPr>
                <w:ins w:id="25361" w:author="Author"/>
              </w:rPr>
            </w:pPr>
            <w:ins w:id="25362" w:author="Author">
              <w:r>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B2FA4" w14:textId="77777777" w:rsidR="003F7E2C" w:rsidRDefault="003F7E2C" w:rsidP="00BE28D4">
            <w:pPr>
              <w:pStyle w:val="tabletext11"/>
              <w:jc w:val="center"/>
              <w:rPr>
                <w:ins w:id="25363" w:author="Author"/>
              </w:rPr>
            </w:pPr>
            <w:ins w:id="25364" w:author="Author">
              <w:r>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F643E" w14:textId="77777777" w:rsidR="003F7E2C" w:rsidRDefault="003F7E2C" w:rsidP="00BE28D4">
            <w:pPr>
              <w:pStyle w:val="tabletext11"/>
              <w:jc w:val="center"/>
              <w:rPr>
                <w:ins w:id="25365" w:author="Author"/>
              </w:rPr>
            </w:pPr>
            <w:ins w:id="25366" w:author="Author">
              <w:r>
                <w:t>1.27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C58B2B" w14:textId="77777777" w:rsidR="003F7E2C" w:rsidRDefault="003F7E2C" w:rsidP="00BE28D4">
            <w:pPr>
              <w:pStyle w:val="tabletext11"/>
              <w:jc w:val="center"/>
              <w:rPr>
                <w:ins w:id="25367" w:author="Author"/>
              </w:rPr>
            </w:pPr>
            <w:ins w:id="25368" w:author="Author">
              <w:r>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8D8FE" w14:textId="77777777" w:rsidR="003F7E2C" w:rsidRDefault="003F7E2C" w:rsidP="00BE28D4">
            <w:pPr>
              <w:pStyle w:val="tabletext11"/>
              <w:jc w:val="center"/>
              <w:rPr>
                <w:ins w:id="25369" w:author="Author"/>
              </w:rPr>
            </w:pPr>
            <w:ins w:id="25370" w:author="Author">
              <w:r>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98974" w14:textId="77777777" w:rsidR="003F7E2C" w:rsidRDefault="003F7E2C" w:rsidP="00BE28D4">
            <w:pPr>
              <w:pStyle w:val="tabletext11"/>
              <w:jc w:val="center"/>
              <w:rPr>
                <w:ins w:id="25371" w:author="Author"/>
              </w:rPr>
            </w:pPr>
            <w:ins w:id="25372" w:author="Author">
              <w:r>
                <w:t>1.12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AE04F" w14:textId="77777777" w:rsidR="003F7E2C" w:rsidRDefault="003F7E2C" w:rsidP="00BE28D4">
            <w:pPr>
              <w:pStyle w:val="tabletext11"/>
              <w:jc w:val="center"/>
              <w:rPr>
                <w:ins w:id="25373" w:author="Author"/>
              </w:rPr>
            </w:pPr>
            <w:ins w:id="25374" w:author="Author">
              <w:r>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C273E" w14:textId="77777777" w:rsidR="003F7E2C" w:rsidRDefault="003F7E2C" w:rsidP="00BE28D4">
            <w:pPr>
              <w:pStyle w:val="tabletext11"/>
              <w:jc w:val="center"/>
              <w:rPr>
                <w:ins w:id="25375" w:author="Author"/>
              </w:rPr>
            </w:pPr>
            <w:ins w:id="25376" w:author="Author">
              <w:r>
                <w:t>1.03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A489E" w14:textId="77777777" w:rsidR="003F7E2C" w:rsidRDefault="003F7E2C" w:rsidP="00BE28D4">
            <w:pPr>
              <w:pStyle w:val="tabletext11"/>
              <w:jc w:val="center"/>
              <w:rPr>
                <w:ins w:id="25377" w:author="Author"/>
              </w:rPr>
            </w:pPr>
            <w:ins w:id="25378" w:author="Author">
              <w:r>
                <w:t>0.99</w:t>
              </w:r>
            </w:ins>
          </w:p>
        </w:tc>
      </w:tr>
      <w:tr w:rsidR="003F7E2C" w14:paraId="3399C6FB" w14:textId="77777777" w:rsidTr="00EE1A0A">
        <w:trPr>
          <w:trHeight w:val="190"/>
          <w:ins w:id="2537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B264BBB" w14:textId="77777777" w:rsidR="003F7E2C" w:rsidRDefault="003F7E2C" w:rsidP="00BE28D4">
            <w:pPr>
              <w:pStyle w:val="tabletext11"/>
              <w:jc w:val="right"/>
              <w:rPr>
                <w:ins w:id="2538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7343E3F" w14:textId="77777777" w:rsidR="003F7E2C" w:rsidRDefault="003F7E2C" w:rsidP="00BE28D4">
            <w:pPr>
              <w:pStyle w:val="tabletext11"/>
              <w:tabs>
                <w:tab w:val="decimal" w:pos="640"/>
              </w:tabs>
              <w:rPr>
                <w:ins w:id="25381" w:author="Author"/>
              </w:rPr>
            </w:pPr>
            <w:ins w:id="25382" w:author="Author">
              <w:r>
                <w:t>450,000 to 499,999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4AD5B" w14:textId="77777777" w:rsidR="003F7E2C" w:rsidRDefault="003F7E2C" w:rsidP="00BE28D4">
            <w:pPr>
              <w:pStyle w:val="tabletext11"/>
              <w:jc w:val="center"/>
              <w:rPr>
                <w:ins w:id="25383" w:author="Author"/>
              </w:rPr>
            </w:pPr>
            <w:ins w:id="25384" w:author="Author">
              <w:r>
                <w:t>3.30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B7E49" w14:textId="77777777" w:rsidR="003F7E2C" w:rsidRDefault="003F7E2C" w:rsidP="00BE28D4">
            <w:pPr>
              <w:pStyle w:val="tabletext11"/>
              <w:jc w:val="center"/>
              <w:rPr>
                <w:ins w:id="25385" w:author="Author"/>
              </w:rPr>
            </w:pPr>
            <w:ins w:id="25386" w:author="Author">
              <w:r>
                <w:t>3.30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884AC" w14:textId="77777777" w:rsidR="003F7E2C" w:rsidRDefault="003F7E2C" w:rsidP="00BE28D4">
            <w:pPr>
              <w:pStyle w:val="tabletext11"/>
              <w:jc w:val="center"/>
              <w:rPr>
                <w:ins w:id="25387" w:author="Author"/>
              </w:rPr>
            </w:pPr>
            <w:ins w:id="25388" w:author="Author">
              <w:r>
                <w:t>3.30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67F45" w14:textId="77777777" w:rsidR="003F7E2C" w:rsidRDefault="003F7E2C" w:rsidP="00BE28D4">
            <w:pPr>
              <w:pStyle w:val="tabletext11"/>
              <w:jc w:val="center"/>
              <w:rPr>
                <w:ins w:id="25389" w:author="Author"/>
              </w:rPr>
            </w:pPr>
            <w:ins w:id="25390" w:author="Author">
              <w:r>
                <w:t>3.15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D4A2B" w14:textId="77777777" w:rsidR="003F7E2C" w:rsidRDefault="003F7E2C" w:rsidP="00BE28D4">
            <w:pPr>
              <w:pStyle w:val="tabletext11"/>
              <w:jc w:val="center"/>
              <w:rPr>
                <w:ins w:id="25391" w:author="Author"/>
              </w:rPr>
            </w:pPr>
            <w:ins w:id="25392" w:author="Author">
              <w:r>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30DC4" w14:textId="77777777" w:rsidR="003F7E2C" w:rsidRDefault="003F7E2C" w:rsidP="00BE28D4">
            <w:pPr>
              <w:pStyle w:val="tabletext11"/>
              <w:jc w:val="center"/>
              <w:rPr>
                <w:ins w:id="25393" w:author="Author"/>
              </w:rPr>
            </w:pPr>
            <w:ins w:id="25394" w:author="Author">
              <w:r>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3F03E" w14:textId="77777777" w:rsidR="003F7E2C" w:rsidRDefault="003F7E2C" w:rsidP="00BE28D4">
            <w:pPr>
              <w:pStyle w:val="tabletext11"/>
              <w:jc w:val="center"/>
              <w:rPr>
                <w:ins w:id="25395" w:author="Author"/>
              </w:rPr>
            </w:pPr>
            <w:ins w:id="25396" w:author="Author">
              <w:r>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464C5" w14:textId="77777777" w:rsidR="003F7E2C" w:rsidRDefault="003F7E2C" w:rsidP="00BE28D4">
            <w:pPr>
              <w:pStyle w:val="tabletext11"/>
              <w:jc w:val="center"/>
              <w:rPr>
                <w:ins w:id="25397" w:author="Author"/>
              </w:rPr>
            </w:pPr>
            <w:ins w:id="25398" w:author="Author">
              <w:r>
                <w:t>2.45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AC923" w14:textId="77777777" w:rsidR="003F7E2C" w:rsidRDefault="003F7E2C" w:rsidP="00BE28D4">
            <w:pPr>
              <w:pStyle w:val="tabletext11"/>
              <w:jc w:val="center"/>
              <w:rPr>
                <w:ins w:id="25399" w:author="Author"/>
              </w:rPr>
            </w:pPr>
            <w:ins w:id="25400" w:author="Author">
              <w:r>
                <w:t>2.33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30907" w14:textId="77777777" w:rsidR="003F7E2C" w:rsidRDefault="003F7E2C" w:rsidP="00BE28D4">
            <w:pPr>
              <w:pStyle w:val="tabletext11"/>
              <w:jc w:val="center"/>
              <w:rPr>
                <w:ins w:id="25401" w:author="Author"/>
              </w:rPr>
            </w:pPr>
            <w:ins w:id="25402" w:author="Author">
              <w:r>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E05B2" w14:textId="77777777" w:rsidR="003F7E2C" w:rsidRDefault="003F7E2C" w:rsidP="00BE28D4">
            <w:pPr>
              <w:pStyle w:val="tabletext11"/>
              <w:jc w:val="center"/>
              <w:rPr>
                <w:ins w:id="25403" w:author="Author"/>
              </w:rPr>
            </w:pPr>
            <w:ins w:id="25404" w:author="Author">
              <w:r>
                <w:t>2.08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D4153" w14:textId="77777777" w:rsidR="003F7E2C" w:rsidRDefault="003F7E2C" w:rsidP="00BE28D4">
            <w:pPr>
              <w:pStyle w:val="tabletext11"/>
              <w:jc w:val="center"/>
              <w:rPr>
                <w:ins w:id="25405" w:author="Author"/>
              </w:rPr>
            </w:pPr>
            <w:ins w:id="25406" w:author="Author">
              <w:r>
                <w:t>2.00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FE7D0" w14:textId="77777777" w:rsidR="003F7E2C" w:rsidRDefault="003F7E2C" w:rsidP="00BE28D4">
            <w:pPr>
              <w:pStyle w:val="tabletext11"/>
              <w:jc w:val="center"/>
              <w:rPr>
                <w:ins w:id="25407" w:author="Author"/>
              </w:rPr>
            </w:pPr>
            <w:ins w:id="25408" w:author="Author">
              <w:r>
                <w:t>1.92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D0E85" w14:textId="77777777" w:rsidR="003F7E2C" w:rsidRDefault="003F7E2C" w:rsidP="00BE28D4">
            <w:pPr>
              <w:pStyle w:val="tabletext11"/>
              <w:jc w:val="center"/>
              <w:rPr>
                <w:ins w:id="25409" w:author="Author"/>
              </w:rPr>
            </w:pPr>
            <w:ins w:id="25410" w:author="Author">
              <w:r>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02FD2D" w14:textId="77777777" w:rsidR="003F7E2C" w:rsidRDefault="003F7E2C" w:rsidP="00BE28D4">
            <w:pPr>
              <w:pStyle w:val="tabletext11"/>
              <w:jc w:val="center"/>
              <w:rPr>
                <w:ins w:id="25411" w:author="Author"/>
              </w:rPr>
            </w:pPr>
            <w:ins w:id="25412" w:author="Author">
              <w:r>
                <w:t>1.77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B780BC" w14:textId="77777777" w:rsidR="003F7E2C" w:rsidRDefault="003F7E2C" w:rsidP="00BE28D4">
            <w:pPr>
              <w:pStyle w:val="tabletext11"/>
              <w:jc w:val="center"/>
              <w:rPr>
                <w:ins w:id="25413" w:author="Author"/>
              </w:rPr>
            </w:pPr>
            <w:ins w:id="25414" w:author="Author">
              <w:r>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2A0E2" w14:textId="77777777" w:rsidR="003F7E2C" w:rsidRDefault="003F7E2C" w:rsidP="00BE28D4">
            <w:pPr>
              <w:pStyle w:val="tabletext11"/>
              <w:jc w:val="center"/>
              <w:rPr>
                <w:ins w:id="25415" w:author="Author"/>
              </w:rPr>
            </w:pPr>
            <w:ins w:id="25416" w:author="Author">
              <w:r>
                <w:t>1.63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2F039" w14:textId="77777777" w:rsidR="003F7E2C" w:rsidRDefault="003F7E2C" w:rsidP="00BE28D4">
            <w:pPr>
              <w:pStyle w:val="tabletext11"/>
              <w:jc w:val="center"/>
              <w:rPr>
                <w:ins w:id="25417" w:author="Author"/>
              </w:rPr>
            </w:pPr>
            <w:ins w:id="25418" w:author="Author">
              <w:r>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66052" w14:textId="77777777" w:rsidR="003F7E2C" w:rsidRDefault="003F7E2C" w:rsidP="00BE28D4">
            <w:pPr>
              <w:pStyle w:val="tabletext11"/>
              <w:jc w:val="center"/>
              <w:rPr>
                <w:ins w:id="25419" w:author="Author"/>
              </w:rPr>
            </w:pPr>
            <w:ins w:id="25420" w:author="Author">
              <w:r>
                <w:t>1.50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5A0AAB" w14:textId="77777777" w:rsidR="003F7E2C" w:rsidRDefault="003F7E2C" w:rsidP="00BE28D4">
            <w:pPr>
              <w:pStyle w:val="tabletext11"/>
              <w:jc w:val="center"/>
              <w:rPr>
                <w:ins w:id="25421" w:author="Author"/>
              </w:rPr>
            </w:pPr>
            <w:ins w:id="25422" w:author="Author">
              <w:r>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83D01" w14:textId="77777777" w:rsidR="003F7E2C" w:rsidRDefault="003F7E2C" w:rsidP="00BE28D4">
            <w:pPr>
              <w:pStyle w:val="tabletext11"/>
              <w:jc w:val="center"/>
              <w:rPr>
                <w:ins w:id="25423" w:author="Author"/>
              </w:rPr>
            </w:pPr>
            <w:ins w:id="25424" w:author="Author">
              <w:r>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92502" w14:textId="77777777" w:rsidR="003F7E2C" w:rsidRDefault="003F7E2C" w:rsidP="00BE28D4">
            <w:pPr>
              <w:pStyle w:val="tabletext11"/>
              <w:jc w:val="center"/>
              <w:rPr>
                <w:ins w:id="25425" w:author="Author"/>
              </w:rPr>
            </w:pPr>
            <w:ins w:id="25426" w:author="Author">
              <w:r>
                <w:t>1.33</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D88CE" w14:textId="77777777" w:rsidR="003F7E2C" w:rsidRDefault="003F7E2C" w:rsidP="00BE28D4">
            <w:pPr>
              <w:pStyle w:val="tabletext11"/>
              <w:jc w:val="center"/>
              <w:rPr>
                <w:ins w:id="25427" w:author="Author"/>
              </w:rPr>
            </w:pPr>
            <w:ins w:id="25428" w:author="Author">
              <w:r>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620D4" w14:textId="77777777" w:rsidR="003F7E2C" w:rsidRDefault="003F7E2C" w:rsidP="00BE28D4">
            <w:pPr>
              <w:pStyle w:val="tabletext11"/>
              <w:jc w:val="center"/>
              <w:rPr>
                <w:ins w:id="25429" w:author="Author"/>
              </w:rPr>
            </w:pPr>
            <w:ins w:id="25430" w:author="Author">
              <w:r>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61E43" w14:textId="77777777" w:rsidR="003F7E2C" w:rsidRDefault="003F7E2C" w:rsidP="00BE28D4">
            <w:pPr>
              <w:pStyle w:val="tabletext11"/>
              <w:jc w:val="center"/>
              <w:rPr>
                <w:ins w:id="25431" w:author="Author"/>
              </w:rPr>
            </w:pPr>
            <w:ins w:id="25432" w:author="Author">
              <w:r>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3C17D" w14:textId="77777777" w:rsidR="003F7E2C" w:rsidRDefault="003F7E2C" w:rsidP="00BE28D4">
            <w:pPr>
              <w:pStyle w:val="tabletext11"/>
              <w:jc w:val="center"/>
              <w:rPr>
                <w:ins w:id="25433" w:author="Author"/>
              </w:rPr>
            </w:pPr>
            <w:ins w:id="25434" w:author="Author">
              <w:r>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2A763" w14:textId="77777777" w:rsidR="003F7E2C" w:rsidRDefault="003F7E2C" w:rsidP="00BE28D4">
            <w:pPr>
              <w:pStyle w:val="tabletext11"/>
              <w:jc w:val="center"/>
              <w:rPr>
                <w:ins w:id="25435" w:author="Author"/>
              </w:rPr>
            </w:pPr>
            <w:ins w:id="25436" w:author="Author">
              <w:r>
                <w:t>1.08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C45AD" w14:textId="77777777" w:rsidR="003F7E2C" w:rsidRDefault="003F7E2C" w:rsidP="00BE28D4">
            <w:pPr>
              <w:pStyle w:val="tabletext11"/>
              <w:jc w:val="center"/>
              <w:rPr>
                <w:ins w:id="25437" w:author="Author"/>
              </w:rPr>
            </w:pPr>
            <w:ins w:id="25438" w:author="Author">
              <w:r>
                <w:t>1.04</w:t>
              </w:r>
            </w:ins>
          </w:p>
        </w:tc>
      </w:tr>
      <w:tr w:rsidR="003F7E2C" w14:paraId="3AA36A1D" w14:textId="77777777" w:rsidTr="00EE1A0A">
        <w:trPr>
          <w:trHeight w:val="190"/>
          <w:ins w:id="2543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D734973" w14:textId="77777777" w:rsidR="003F7E2C" w:rsidRDefault="003F7E2C" w:rsidP="00BE28D4">
            <w:pPr>
              <w:pStyle w:val="tabletext11"/>
              <w:jc w:val="right"/>
              <w:rPr>
                <w:ins w:id="2544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AD59872" w14:textId="77777777" w:rsidR="003F7E2C" w:rsidRDefault="003F7E2C" w:rsidP="00BE28D4">
            <w:pPr>
              <w:pStyle w:val="tabletext11"/>
              <w:tabs>
                <w:tab w:val="decimal" w:pos="640"/>
              </w:tabs>
              <w:rPr>
                <w:ins w:id="25441" w:author="Author"/>
              </w:rPr>
            </w:pPr>
            <w:ins w:id="25442" w:author="Author">
              <w:r>
                <w:t>500,000 to 599,999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4614D2" w14:textId="77777777" w:rsidR="003F7E2C" w:rsidRDefault="003F7E2C" w:rsidP="00BE28D4">
            <w:pPr>
              <w:pStyle w:val="tabletext11"/>
              <w:jc w:val="center"/>
              <w:rPr>
                <w:ins w:id="25443" w:author="Author"/>
              </w:rPr>
            </w:pPr>
            <w:ins w:id="25444" w:author="Author">
              <w:r>
                <w:t>3.47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99A1A" w14:textId="77777777" w:rsidR="003F7E2C" w:rsidRDefault="003F7E2C" w:rsidP="00BE28D4">
            <w:pPr>
              <w:pStyle w:val="tabletext11"/>
              <w:jc w:val="center"/>
              <w:rPr>
                <w:ins w:id="25445" w:author="Author"/>
              </w:rPr>
            </w:pPr>
            <w:ins w:id="25446" w:author="Author">
              <w:r>
                <w:t>3.47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99ACE" w14:textId="77777777" w:rsidR="003F7E2C" w:rsidRDefault="003F7E2C" w:rsidP="00BE28D4">
            <w:pPr>
              <w:pStyle w:val="tabletext11"/>
              <w:jc w:val="center"/>
              <w:rPr>
                <w:ins w:id="25447" w:author="Author"/>
              </w:rPr>
            </w:pPr>
            <w:ins w:id="25448" w:author="Author">
              <w:r>
                <w:t>3.47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74B5FD" w14:textId="77777777" w:rsidR="003F7E2C" w:rsidRDefault="003F7E2C" w:rsidP="00BE28D4">
            <w:pPr>
              <w:pStyle w:val="tabletext11"/>
              <w:jc w:val="center"/>
              <w:rPr>
                <w:ins w:id="25449" w:author="Author"/>
              </w:rPr>
            </w:pPr>
            <w:ins w:id="25450" w:author="Author">
              <w:r>
                <w:t>3.31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68CFE" w14:textId="77777777" w:rsidR="003F7E2C" w:rsidRDefault="003F7E2C" w:rsidP="00BE28D4">
            <w:pPr>
              <w:pStyle w:val="tabletext11"/>
              <w:jc w:val="center"/>
              <w:rPr>
                <w:ins w:id="25451" w:author="Author"/>
              </w:rPr>
            </w:pPr>
            <w:ins w:id="25452" w:author="Author">
              <w:r>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BBD32" w14:textId="77777777" w:rsidR="003F7E2C" w:rsidRDefault="003F7E2C" w:rsidP="00BE28D4">
            <w:pPr>
              <w:pStyle w:val="tabletext11"/>
              <w:jc w:val="center"/>
              <w:rPr>
                <w:ins w:id="25453" w:author="Author"/>
              </w:rPr>
            </w:pPr>
            <w:ins w:id="25454" w:author="Author">
              <w:r>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60799" w14:textId="77777777" w:rsidR="003F7E2C" w:rsidRDefault="003F7E2C" w:rsidP="00BE28D4">
            <w:pPr>
              <w:pStyle w:val="tabletext11"/>
              <w:jc w:val="center"/>
              <w:rPr>
                <w:ins w:id="25455" w:author="Author"/>
              </w:rPr>
            </w:pPr>
            <w:ins w:id="25456" w:author="Author">
              <w:r>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E49A7" w14:textId="77777777" w:rsidR="003F7E2C" w:rsidRDefault="003F7E2C" w:rsidP="00BE28D4">
            <w:pPr>
              <w:pStyle w:val="tabletext11"/>
              <w:jc w:val="center"/>
              <w:rPr>
                <w:ins w:id="25457" w:author="Author"/>
              </w:rPr>
            </w:pPr>
            <w:ins w:id="25458" w:author="Author">
              <w:r>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C7A09" w14:textId="77777777" w:rsidR="003F7E2C" w:rsidRDefault="003F7E2C" w:rsidP="00BE28D4">
            <w:pPr>
              <w:pStyle w:val="tabletext11"/>
              <w:jc w:val="center"/>
              <w:rPr>
                <w:ins w:id="25459" w:author="Author"/>
              </w:rPr>
            </w:pPr>
            <w:ins w:id="25460" w:author="Author">
              <w:r>
                <w:t>2.45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29A77" w14:textId="77777777" w:rsidR="003F7E2C" w:rsidRDefault="003F7E2C" w:rsidP="00BE28D4">
            <w:pPr>
              <w:pStyle w:val="tabletext11"/>
              <w:jc w:val="center"/>
              <w:rPr>
                <w:ins w:id="25461" w:author="Author"/>
              </w:rPr>
            </w:pPr>
            <w:ins w:id="25462" w:author="Author">
              <w:r>
                <w:t>2.32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C8FFC" w14:textId="77777777" w:rsidR="003F7E2C" w:rsidRDefault="003F7E2C" w:rsidP="00BE28D4">
            <w:pPr>
              <w:pStyle w:val="tabletext11"/>
              <w:jc w:val="center"/>
              <w:rPr>
                <w:ins w:id="25463" w:author="Author"/>
              </w:rPr>
            </w:pPr>
            <w:ins w:id="25464" w:author="Author">
              <w:r>
                <w:t>2.19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C9EB3" w14:textId="77777777" w:rsidR="003F7E2C" w:rsidRDefault="003F7E2C" w:rsidP="00BE28D4">
            <w:pPr>
              <w:pStyle w:val="tabletext11"/>
              <w:jc w:val="center"/>
              <w:rPr>
                <w:ins w:id="25465" w:author="Author"/>
              </w:rPr>
            </w:pPr>
            <w:ins w:id="25466" w:author="Author">
              <w:r>
                <w:t>2.10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0FF16" w14:textId="77777777" w:rsidR="003F7E2C" w:rsidRDefault="003F7E2C" w:rsidP="00BE28D4">
            <w:pPr>
              <w:pStyle w:val="tabletext11"/>
              <w:jc w:val="center"/>
              <w:rPr>
                <w:ins w:id="25467" w:author="Author"/>
              </w:rPr>
            </w:pPr>
            <w:ins w:id="25468" w:author="Author">
              <w:r>
                <w:t>2.01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6C277" w14:textId="77777777" w:rsidR="003F7E2C" w:rsidRDefault="003F7E2C" w:rsidP="00BE28D4">
            <w:pPr>
              <w:pStyle w:val="tabletext11"/>
              <w:jc w:val="center"/>
              <w:rPr>
                <w:ins w:id="25469" w:author="Author"/>
              </w:rPr>
            </w:pPr>
            <w:ins w:id="25470" w:author="Author">
              <w:r>
                <w:t>1.93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F100C" w14:textId="77777777" w:rsidR="003F7E2C" w:rsidRDefault="003F7E2C" w:rsidP="00BE28D4">
            <w:pPr>
              <w:pStyle w:val="tabletext11"/>
              <w:jc w:val="center"/>
              <w:rPr>
                <w:ins w:id="25471" w:author="Author"/>
              </w:rPr>
            </w:pPr>
            <w:ins w:id="25472" w:author="Author">
              <w:r>
                <w:t>1.86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75468" w14:textId="77777777" w:rsidR="003F7E2C" w:rsidRDefault="003F7E2C" w:rsidP="00BE28D4">
            <w:pPr>
              <w:pStyle w:val="tabletext11"/>
              <w:jc w:val="center"/>
              <w:rPr>
                <w:ins w:id="25473" w:author="Author"/>
              </w:rPr>
            </w:pPr>
            <w:ins w:id="25474" w:author="Author">
              <w:r>
                <w:t>1.78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DEE87" w14:textId="77777777" w:rsidR="003F7E2C" w:rsidRDefault="003F7E2C" w:rsidP="00BE28D4">
            <w:pPr>
              <w:pStyle w:val="tabletext11"/>
              <w:jc w:val="center"/>
              <w:rPr>
                <w:ins w:id="25475" w:author="Author"/>
              </w:rPr>
            </w:pPr>
            <w:ins w:id="25476" w:author="Author">
              <w:r>
                <w:t>1.71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4753A" w14:textId="77777777" w:rsidR="003F7E2C" w:rsidRDefault="003F7E2C" w:rsidP="00BE28D4">
            <w:pPr>
              <w:pStyle w:val="tabletext11"/>
              <w:jc w:val="center"/>
              <w:rPr>
                <w:ins w:id="25477" w:author="Author"/>
              </w:rPr>
            </w:pPr>
            <w:ins w:id="25478" w:author="Author">
              <w:r>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21726" w14:textId="77777777" w:rsidR="003F7E2C" w:rsidRDefault="003F7E2C" w:rsidP="00BE28D4">
            <w:pPr>
              <w:pStyle w:val="tabletext11"/>
              <w:jc w:val="center"/>
              <w:rPr>
                <w:ins w:id="25479" w:author="Author"/>
              </w:rPr>
            </w:pPr>
            <w:ins w:id="25480" w:author="Author">
              <w:r>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EE7EB" w14:textId="77777777" w:rsidR="003F7E2C" w:rsidRDefault="003F7E2C" w:rsidP="00BE28D4">
            <w:pPr>
              <w:pStyle w:val="tabletext11"/>
              <w:jc w:val="center"/>
              <w:rPr>
                <w:ins w:id="25481" w:author="Author"/>
              </w:rPr>
            </w:pPr>
            <w:ins w:id="25482" w:author="Author">
              <w:r>
                <w:t>1.51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3F769" w14:textId="77777777" w:rsidR="003F7E2C" w:rsidRDefault="003F7E2C" w:rsidP="00BE28D4">
            <w:pPr>
              <w:pStyle w:val="tabletext11"/>
              <w:jc w:val="center"/>
              <w:rPr>
                <w:ins w:id="25483" w:author="Author"/>
              </w:rPr>
            </w:pPr>
            <w:ins w:id="25484" w:author="Author">
              <w:r>
                <w:t>1.45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77D90" w14:textId="77777777" w:rsidR="003F7E2C" w:rsidRDefault="003F7E2C" w:rsidP="00BE28D4">
            <w:pPr>
              <w:pStyle w:val="tabletext11"/>
              <w:jc w:val="center"/>
              <w:rPr>
                <w:ins w:id="25485" w:author="Author"/>
              </w:rPr>
            </w:pPr>
            <w:ins w:id="25486" w:author="Author">
              <w:r>
                <w:t>1.39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8F86B" w14:textId="77777777" w:rsidR="003F7E2C" w:rsidRDefault="003F7E2C" w:rsidP="00BE28D4">
            <w:pPr>
              <w:pStyle w:val="tabletext11"/>
              <w:jc w:val="center"/>
              <w:rPr>
                <w:ins w:id="25487" w:author="Author"/>
              </w:rPr>
            </w:pPr>
            <w:ins w:id="25488" w:author="Author">
              <w:r>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F0B7E" w14:textId="77777777" w:rsidR="003F7E2C" w:rsidRDefault="003F7E2C" w:rsidP="00BE28D4">
            <w:pPr>
              <w:pStyle w:val="tabletext11"/>
              <w:jc w:val="center"/>
              <w:rPr>
                <w:ins w:id="25489" w:author="Author"/>
              </w:rPr>
            </w:pPr>
            <w:ins w:id="25490" w:author="Author">
              <w:r>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8CCE6" w14:textId="77777777" w:rsidR="003F7E2C" w:rsidRDefault="003F7E2C" w:rsidP="00BE28D4">
            <w:pPr>
              <w:pStyle w:val="tabletext11"/>
              <w:jc w:val="center"/>
              <w:rPr>
                <w:ins w:id="25491" w:author="Author"/>
              </w:rPr>
            </w:pPr>
            <w:ins w:id="25492" w:author="Author">
              <w:r>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94B39" w14:textId="77777777" w:rsidR="003F7E2C" w:rsidRDefault="003F7E2C" w:rsidP="00BE28D4">
            <w:pPr>
              <w:pStyle w:val="tabletext11"/>
              <w:jc w:val="center"/>
              <w:rPr>
                <w:ins w:id="25493" w:author="Author"/>
              </w:rPr>
            </w:pPr>
            <w:ins w:id="25494" w:author="Author">
              <w:r>
                <w:t>1.18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7C856" w14:textId="77777777" w:rsidR="003F7E2C" w:rsidRDefault="003F7E2C" w:rsidP="00BE28D4">
            <w:pPr>
              <w:pStyle w:val="tabletext11"/>
              <w:jc w:val="center"/>
              <w:rPr>
                <w:ins w:id="25495" w:author="Author"/>
              </w:rPr>
            </w:pPr>
            <w:ins w:id="25496" w:author="Author">
              <w:r>
                <w:t>1.14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D6407" w14:textId="77777777" w:rsidR="003F7E2C" w:rsidRDefault="003F7E2C" w:rsidP="00BE28D4">
            <w:pPr>
              <w:pStyle w:val="tabletext11"/>
              <w:jc w:val="center"/>
              <w:rPr>
                <w:ins w:id="25497" w:author="Author"/>
              </w:rPr>
            </w:pPr>
            <w:ins w:id="25498" w:author="Author">
              <w:r>
                <w:t>1.09</w:t>
              </w:r>
            </w:ins>
          </w:p>
        </w:tc>
      </w:tr>
      <w:tr w:rsidR="003F7E2C" w14:paraId="6DA5BA11" w14:textId="77777777" w:rsidTr="00EE1A0A">
        <w:trPr>
          <w:trHeight w:val="190"/>
          <w:ins w:id="25499"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A2AA0E5" w14:textId="77777777" w:rsidR="003F7E2C" w:rsidRPr="00003565" w:rsidRDefault="003F7E2C" w:rsidP="00BE28D4">
            <w:pPr>
              <w:pStyle w:val="tabletext11"/>
              <w:jc w:val="right"/>
              <w:rPr>
                <w:ins w:id="25500"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06B3A2C" w14:textId="77777777" w:rsidR="003F7E2C" w:rsidRPr="00003565" w:rsidRDefault="003F7E2C" w:rsidP="00BE28D4">
            <w:pPr>
              <w:pStyle w:val="tabletext11"/>
              <w:tabs>
                <w:tab w:val="decimal" w:pos="640"/>
              </w:tabs>
              <w:rPr>
                <w:ins w:id="25501" w:author="Author"/>
              </w:rPr>
            </w:pPr>
            <w:ins w:id="25502" w:author="Author">
              <w:r>
                <w:t>600,000 to 699,999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380AD" w14:textId="77777777" w:rsidR="003F7E2C" w:rsidRDefault="003F7E2C" w:rsidP="00BE28D4">
            <w:pPr>
              <w:pStyle w:val="tabletext11"/>
              <w:jc w:val="center"/>
              <w:rPr>
                <w:ins w:id="25503" w:author="Author"/>
              </w:rPr>
            </w:pPr>
            <w:ins w:id="25504" w:author="Author">
              <w:r>
                <w:t>3.72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C4CC1" w14:textId="77777777" w:rsidR="003F7E2C" w:rsidRDefault="003F7E2C" w:rsidP="00BE28D4">
            <w:pPr>
              <w:pStyle w:val="tabletext11"/>
              <w:jc w:val="center"/>
              <w:rPr>
                <w:ins w:id="25505" w:author="Author"/>
              </w:rPr>
            </w:pPr>
            <w:ins w:id="25506" w:author="Author">
              <w:r>
                <w:t>3.72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97522" w14:textId="77777777" w:rsidR="003F7E2C" w:rsidRDefault="003F7E2C" w:rsidP="00BE28D4">
            <w:pPr>
              <w:pStyle w:val="tabletext11"/>
              <w:jc w:val="center"/>
              <w:rPr>
                <w:ins w:id="25507" w:author="Author"/>
              </w:rPr>
            </w:pPr>
            <w:ins w:id="25508" w:author="Author">
              <w:r>
                <w:t>3.72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F7E35" w14:textId="77777777" w:rsidR="003F7E2C" w:rsidRDefault="003F7E2C" w:rsidP="00BE28D4">
            <w:pPr>
              <w:pStyle w:val="tabletext11"/>
              <w:jc w:val="center"/>
              <w:rPr>
                <w:ins w:id="25509" w:author="Author"/>
              </w:rPr>
            </w:pPr>
            <w:ins w:id="25510" w:author="Author">
              <w:r>
                <w:t>3.55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97D77" w14:textId="77777777" w:rsidR="003F7E2C" w:rsidRDefault="003F7E2C" w:rsidP="00BE28D4">
            <w:pPr>
              <w:pStyle w:val="tabletext11"/>
              <w:jc w:val="center"/>
              <w:rPr>
                <w:ins w:id="25511" w:author="Author"/>
              </w:rPr>
            </w:pPr>
            <w:ins w:id="25512" w:author="Author">
              <w:r>
                <w:t>3.38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EF946" w14:textId="77777777" w:rsidR="003F7E2C" w:rsidRDefault="003F7E2C" w:rsidP="00BE28D4">
            <w:pPr>
              <w:pStyle w:val="tabletext11"/>
              <w:jc w:val="center"/>
              <w:rPr>
                <w:ins w:id="25513" w:author="Author"/>
              </w:rPr>
            </w:pPr>
            <w:ins w:id="25514" w:author="Author">
              <w:r>
                <w:t>3.05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DD15E" w14:textId="77777777" w:rsidR="003F7E2C" w:rsidRDefault="003F7E2C" w:rsidP="00BE28D4">
            <w:pPr>
              <w:pStyle w:val="tabletext11"/>
              <w:jc w:val="center"/>
              <w:rPr>
                <w:ins w:id="25515" w:author="Author"/>
              </w:rPr>
            </w:pPr>
            <w:ins w:id="25516" w:author="Author">
              <w:r>
                <w:t>2.91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5BBF2" w14:textId="77777777" w:rsidR="003F7E2C" w:rsidRDefault="003F7E2C" w:rsidP="00BE28D4">
            <w:pPr>
              <w:pStyle w:val="tabletext11"/>
              <w:jc w:val="center"/>
              <w:rPr>
                <w:ins w:id="25517" w:author="Author"/>
              </w:rPr>
            </w:pPr>
            <w:ins w:id="25518" w:author="Author">
              <w:r>
                <w:t>2.77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8009E" w14:textId="77777777" w:rsidR="003F7E2C" w:rsidRDefault="003F7E2C" w:rsidP="00BE28D4">
            <w:pPr>
              <w:pStyle w:val="tabletext11"/>
              <w:jc w:val="center"/>
              <w:rPr>
                <w:ins w:id="25519" w:author="Author"/>
              </w:rPr>
            </w:pPr>
            <w:ins w:id="25520" w:author="Author">
              <w:r>
                <w:t>2.62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C6EBC" w14:textId="77777777" w:rsidR="003F7E2C" w:rsidRDefault="003F7E2C" w:rsidP="00BE28D4">
            <w:pPr>
              <w:pStyle w:val="tabletext11"/>
              <w:jc w:val="center"/>
              <w:rPr>
                <w:ins w:id="25521" w:author="Author"/>
              </w:rPr>
            </w:pPr>
            <w:ins w:id="25522" w:author="Author">
              <w:r>
                <w:t>2.48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10B1F" w14:textId="77777777" w:rsidR="003F7E2C" w:rsidRDefault="003F7E2C" w:rsidP="00BE28D4">
            <w:pPr>
              <w:pStyle w:val="tabletext11"/>
              <w:jc w:val="center"/>
              <w:rPr>
                <w:ins w:id="25523" w:author="Author"/>
              </w:rPr>
            </w:pPr>
            <w:ins w:id="25524" w:author="Author">
              <w:r>
                <w:t>2.34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48299" w14:textId="77777777" w:rsidR="003F7E2C" w:rsidRDefault="003F7E2C" w:rsidP="00BE28D4">
            <w:pPr>
              <w:pStyle w:val="tabletext11"/>
              <w:jc w:val="center"/>
              <w:rPr>
                <w:ins w:id="25525" w:author="Author"/>
              </w:rPr>
            </w:pPr>
            <w:ins w:id="25526" w:author="Author">
              <w:r>
                <w:t>2.25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2F55B" w14:textId="77777777" w:rsidR="003F7E2C" w:rsidRDefault="003F7E2C" w:rsidP="00BE28D4">
            <w:pPr>
              <w:pStyle w:val="tabletext11"/>
              <w:jc w:val="center"/>
              <w:rPr>
                <w:ins w:id="25527" w:author="Author"/>
              </w:rPr>
            </w:pPr>
            <w:ins w:id="25528" w:author="Author">
              <w:r>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B92BB" w14:textId="77777777" w:rsidR="003F7E2C" w:rsidRDefault="003F7E2C" w:rsidP="00BE28D4">
            <w:pPr>
              <w:pStyle w:val="tabletext11"/>
              <w:jc w:val="center"/>
              <w:rPr>
                <w:ins w:id="25529" w:author="Author"/>
              </w:rPr>
            </w:pPr>
            <w:ins w:id="25530" w:author="Author">
              <w:r>
                <w:t>2.07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8CE59" w14:textId="77777777" w:rsidR="003F7E2C" w:rsidRDefault="003F7E2C" w:rsidP="00BE28D4">
            <w:pPr>
              <w:pStyle w:val="tabletext11"/>
              <w:jc w:val="center"/>
              <w:rPr>
                <w:ins w:id="25531" w:author="Author"/>
              </w:rPr>
            </w:pPr>
            <w:ins w:id="25532" w:author="Author">
              <w:r>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111F0" w14:textId="77777777" w:rsidR="003F7E2C" w:rsidRDefault="003F7E2C" w:rsidP="00BE28D4">
            <w:pPr>
              <w:pStyle w:val="tabletext11"/>
              <w:jc w:val="center"/>
              <w:rPr>
                <w:ins w:id="25533" w:author="Author"/>
              </w:rPr>
            </w:pPr>
            <w:ins w:id="25534" w:author="Author">
              <w:r>
                <w:t>1.91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9E35A" w14:textId="77777777" w:rsidR="003F7E2C" w:rsidRDefault="003F7E2C" w:rsidP="00BE28D4">
            <w:pPr>
              <w:pStyle w:val="tabletext11"/>
              <w:jc w:val="center"/>
              <w:rPr>
                <w:ins w:id="25535" w:author="Author"/>
              </w:rPr>
            </w:pPr>
            <w:ins w:id="25536" w:author="Author">
              <w:r>
                <w:t>1.83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3D242" w14:textId="77777777" w:rsidR="003F7E2C" w:rsidRDefault="003F7E2C" w:rsidP="00BE28D4">
            <w:pPr>
              <w:pStyle w:val="tabletext11"/>
              <w:jc w:val="center"/>
              <w:rPr>
                <w:ins w:id="25537" w:author="Author"/>
              </w:rPr>
            </w:pPr>
            <w:ins w:id="25538" w:author="Author">
              <w:r>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5EA4B" w14:textId="77777777" w:rsidR="003F7E2C" w:rsidRDefault="003F7E2C" w:rsidP="00BE28D4">
            <w:pPr>
              <w:pStyle w:val="tabletext11"/>
              <w:jc w:val="center"/>
              <w:rPr>
                <w:ins w:id="25539" w:author="Author"/>
              </w:rPr>
            </w:pPr>
            <w:ins w:id="25540" w:author="Author">
              <w:r>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A218D" w14:textId="77777777" w:rsidR="003F7E2C" w:rsidRDefault="003F7E2C" w:rsidP="00BE28D4">
            <w:pPr>
              <w:pStyle w:val="tabletext11"/>
              <w:jc w:val="center"/>
              <w:rPr>
                <w:ins w:id="25541" w:author="Author"/>
              </w:rPr>
            </w:pPr>
            <w:ins w:id="25542" w:author="Author">
              <w:r>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6040D" w14:textId="77777777" w:rsidR="003F7E2C" w:rsidRDefault="003F7E2C" w:rsidP="00BE28D4">
            <w:pPr>
              <w:pStyle w:val="tabletext11"/>
              <w:jc w:val="center"/>
              <w:rPr>
                <w:ins w:id="25543" w:author="Author"/>
              </w:rPr>
            </w:pPr>
            <w:ins w:id="25544" w:author="Author">
              <w:r>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63ACC" w14:textId="77777777" w:rsidR="003F7E2C" w:rsidRDefault="003F7E2C" w:rsidP="00BE28D4">
            <w:pPr>
              <w:pStyle w:val="tabletext11"/>
              <w:jc w:val="center"/>
              <w:rPr>
                <w:ins w:id="25545" w:author="Author"/>
              </w:rPr>
            </w:pPr>
            <w:ins w:id="25546" w:author="Author">
              <w:r>
                <w:t>1.49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A4FF0" w14:textId="77777777" w:rsidR="003F7E2C" w:rsidRDefault="003F7E2C" w:rsidP="00BE28D4">
            <w:pPr>
              <w:pStyle w:val="tabletext11"/>
              <w:jc w:val="center"/>
              <w:rPr>
                <w:ins w:id="25547" w:author="Author"/>
              </w:rPr>
            </w:pPr>
            <w:ins w:id="25548" w:author="Author">
              <w:r>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9B45B" w14:textId="77777777" w:rsidR="003F7E2C" w:rsidRDefault="003F7E2C" w:rsidP="00BE28D4">
            <w:pPr>
              <w:pStyle w:val="tabletext11"/>
              <w:jc w:val="center"/>
              <w:rPr>
                <w:ins w:id="25549" w:author="Author"/>
              </w:rPr>
            </w:pPr>
            <w:ins w:id="25550" w:author="Author">
              <w:r>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8DECC" w14:textId="77777777" w:rsidR="003F7E2C" w:rsidRDefault="003F7E2C" w:rsidP="00BE28D4">
            <w:pPr>
              <w:pStyle w:val="tabletext11"/>
              <w:jc w:val="center"/>
              <w:rPr>
                <w:ins w:id="25551" w:author="Author"/>
              </w:rPr>
            </w:pPr>
            <w:ins w:id="25552" w:author="Author">
              <w:r>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82CD9" w14:textId="77777777" w:rsidR="003F7E2C" w:rsidRDefault="003F7E2C" w:rsidP="00BE28D4">
            <w:pPr>
              <w:pStyle w:val="tabletext11"/>
              <w:jc w:val="center"/>
              <w:rPr>
                <w:ins w:id="25553" w:author="Author"/>
              </w:rPr>
            </w:pPr>
            <w:ins w:id="25554" w:author="Author">
              <w:r>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D5AAB" w14:textId="77777777" w:rsidR="003F7E2C" w:rsidRDefault="003F7E2C" w:rsidP="00BE28D4">
            <w:pPr>
              <w:pStyle w:val="tabletext11"/>
              <w:jc w:val="center"/>
              <w:rPr>
                <w:ins w:id="25555" w:author="Author"/>
              </w:rPr>
            </w:pPr>
            <w:ins w:id="25556" w:author="Author">
              <w:r>
                <w:t>1.22</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C4A27" w14:textId="77777777" w:rsidR="003F7E2C" w:rsidRDefault="003F7E2C" w:rsidP="00BE28D4">
            <w:pPr>
              <w:pStyle w:val="tabletext11"/>
              <w:jc w:val="center"/>
              <w:rPr>
                <w:ins w:id="25557" w:author="Author"/>
              </w:rPr>
            </w:pPr>
            <w:ins w:id="25558" w:author="Author">
              <w:r>
                <w:t>1.17</w:t>
              </w:r>
            </w:ins>
          </w:p>
        </w:tc>
      </w:tr>
      <w:tr w:rsidR="003F7E2C" w14:paraId="006D993F" w14:textId="77777777" w:rsidTr="00EE1A0A">
        <w:trPr>
          <w:trHeight w:val="190"/>
          <w:ins w:id="25559" w:author="Author"/>
        </w:trPr>
        <w:tc>
          <w:tcPr>
            <w:tcW w:w="200" w:type="dxa"/>
            <w:tcBorders>
              <w:top w:val="single" w:sz="4" w:space="0" w:color="auto"/>
              <w:right w:val="nil"/>
            </w:tcBorders>
            <w:shd w:val="clear" w:color="auto" w:fill="auto"/>
            <w:vAlign w:val="bottom"/>
          </w:tcPr>
          <w:p w14:paraId="09E020C8" w14:textId="77777777" w:rsidR="003F7E2C" w:rsidRPr="00BE6888" w:rsidRDefault="003F7E2C" w:rsidP="00BE28D4">
            <w:pPr>
              <w:pStyle w:val="tabletext11"/>
              <w:jc w:val="right"/>
              <w:rPr>
                <w:ins w:id="25560" w:author="Author"/>
              </w:rPr>
            </w:pPr>
          </w:p>
        </w:tc>
        <w:tc>
          <w:tcPr>
            <w:tcW w:w="1580" w:type="dxa"/>
            <w:tcBorders>
              <w:top w:val="single" w:sz="4" w:space="0" w:color="auto"/>
              <w:left w:val="nil"/>
            </w:tcBorders>
            <w:shd w:val="clear" w:color="auto" w:fill="auto"/>
            <w:vAlign w:val="bottom"/>
          </w:tcPr>
          <w:p w14:paraId="76563CD8" w14:textId="77777777" w:rsidR="003F7E2C" w:rsidRPr="00BE6888" w:rsidRDefault="003F7E2C" w:rsidP="00BE28D4">
            <w:pPr>
              <w:pStyle w:val="tabletext11"/>
              <w:tabs>
                <w:tab w:val="decimal" w:pos="640"/>
              </w:tabs>
              <w:rPr>
                <w:ins w:id="25561" w:author="Author"/>
              </w:rPr>
            </w:pPr>
            <w:ins w:id="25562" w:author="Author">
              <w:r w:rsidRPr="00BE6888">
                <w:t>700,000 to 799,999</w:t>
              </w:r>
            </w:ins>
          </w:p>
        </w:tc>
        <w:tc>
          <w:tcPr>
            <w:tcW w:w="680" w:type="dxa"/>
            <w:tcBorders>
              <w:top w:val="single" w:sz="4" w:space="0" w:color="auto"/>
            </w:tcBorders>
            <w:shd w:val="clear" w:color="auto" w:fill="auto"/>
            <w:noWrap/>
            <w:vAlign w:val="bottom"/>
          </w:tcPr>
          <w:p w14:paraId="65692067" w14:textId="77777777" w:rsidR="003F7E2C" w:rsidRDefault="003F7E2C" w:rsidP="00BE28D4">
            <w:pPr>
              <w:pStyle w:val="tabletext11"/>
              <w:jc w:val="center"/>
              <w:rPr>
                <w:ins w:id="25563" w:author="Author"/>
              </w:rPr>
            </w:pPr>
            <w:ins w:id="25564" w:author="Author">
              <w:r>
                <w:t>3.94</w:t>
              </w:r>
            </w:ins>
          </w:p>
        </w:tc>
        <w:tc>
          <w:tcPr>
            <w:tcW w:w="900" w:type="dxa"/>
            <w:tcBorders>
              <w:top w:val="single" w:sz="4" w:space="0" w:color="auto"/>
            </w:tcBorders>
            <w:shd w:val="clear" w:color="auto" w:fill="auto"/>
            <w:noWrap/>
            <w:vAlign w:val="bottom"/>
          </w:tcPr>
          <w:p w14:paraId="0D0D0C07" w14:textId="77777777" w:rsidR="003F7E2C" w:rsidRDefault="003F7E2C" w:rsidP="00BE28D4">
            <w:pPr>
              <w:pStyle w:val="tabletext11"/>
              <w:jc w:val="center"/>
              <w:rPr>
                <w:ins w:id="25565" w:author="Author"/>
              </w:rPr>
            </w:pPr>
            <w:ins w:id="25566" w:author="Author">
              <w:r>
                <w:t>3.94</w:t>
              </w:r>
            </w:ins>
          </w:p>
        </w:tc>
        <w:tc>
          <w:tcPr>
            <w:tcW w:w="400" w:type="dxa"/>
            <w:tcBorders>
              <w:top w:val="single" w:sz="4" w:space="0" w:color="auto"/>
            </w:tcBorders>
            <w:shd w:val="clear" w:color="auto" w:fill="auto"/>
            <w:noWrap/>
            <w:vAlign w:val="bottom"/>
          </w:tcPr>
          <w:p w14:paraId="48931EA4" w14:textId="77777777" w:rsidR="003F7E2C" w:rsidRDefault="003F7E2C" w:rsidP="00BE28D4">
            <w:pPr>
              <w:pStyle w:val="tabletext11"/>
              <w:jc w:val="center"/>
              <w:rPr>
                <w:ins w:id="25567" w:author="Author"/>
              </w:rPr>
            </w:pPr>
            <w:ins w:id="25568" w:author="Author">
              <w:r>
                <w:t>3.94</w:t>
              </w:r>
            </w:ins>
          </w:p>
        </w:tc>
        <w:tc>
          <w:tcPr>
            <w:tcW w:w="400" w:type="dxa"/>
            <w:tcBorders>
              <w:top w:val="single" w:sz="4" w:space="0" w:color="auto"/>
            </w:tcBorders>
            <w:shd w:val="clear" w:color="auto" w:fill="auto"/>
            <w:noWrap/>
            <w:vAlign w:val="bottom"/>
          </w:tcPr>
          <w:p w14:paraId="4F0B58F6" w14:textId="77777777" w:rsidR="003F7E2C" w:rsidRDefault="003F7E2C" w:rsidP="00BE28D4">
            <w:pPr>
              <w:pStyle w:val="tabletext11"/>
              <w:jc w:val="center"/>
              <w:rPr>
                <w:ins w:id="25569" w:author="Author"/>
              </w:rPr>
            </w:pPr>
            <w:ins w:id="25570" w:author="Author">
              <w:r>
                <w:t>3.76</w:t>
              </w:r>
            </w:ins>
          </w:p>
        </w:tc>
        <w:tc>
          <w:tcPr>
            <w:tcW w:w="400" w:type="dxa"/>
            <w:tcBorders>
              <w:top w:val="single" w:sz="4" w:space="0" w:color="auto"/>
            </w:tcBorders>
            <w:shd w:val="clear" w:color="auto" w:fill="auto"/>
            <w:noWrap/>
            <w:vAlign w:val="bottom"/>
          </w:tcPr>
          <w:p w14:paraId="0160B7FA" w14:textId="77777777" w:rsidR="003F7E2C" w:rsidRDefault="003F7E2C" w:rsidP="00BE28D4">
            <w:pPr>
              <w:pStyle w:val="tabletext11"/>
              <w:jc w:val="center"/>
              <w:rPr>
                <w:ins w:id="25571" w:author="Author"/>
              </w:rPr>
            </w:pPr>
            <w:ins w:id="25572" w:author="Author">
              <w:r>
                <w:t>3.59</w:t>
              </w:r>
            </w:ins>
          </w:p>
        </w:tc>
        <w:tc>
          <w:tcPr>
            <w:tcW w:w="400" w:type="dxa"/>
            <w:tcBorders>
              <w:top w:val="single" w:sz="4" w:space="0" w:color="auto"/>
            </w:tcBorders>
            <w:shd w:val="clear" w:color="auto" w:fill="auto"/>
            <w:noWrap/>
            <w:vAlign w:val="bottom"/>
          </w:tcPr>
          <w:p w14:paraId="767EA6CB" w14:textId="77777777" w:rsidR="003F7E2C" w:rsidRDefault="003F7E2C" w:rsidP="00BE28D4">
            <w:pPr>
              <w:pStyle w:val="tabletext11"/>
              <w:jc w:val="center"/>
              <w:rPr>
                <w:ins w:id="25573" w:author="Author"/>
              </w:rPr>
            </w:pPr>
            <w:ins w:id="25574" w:author="Author">
              <w:r>
                <w:t>3.23</w:t>
              </w:r>
            </w:ins>
          </w:p>
        </w:tc>
        <w:tc>
          <w:tcPr>
            <w:tcW w:w="400" w:type="dxa"/>
            <w:tcBorders>
              <w:top w:val="single" w:sz="4" w:space="0" w:color="auto"/>
            </w:tcBorders>
            <w:shd w:val="clear" w:color="auto" w:fill="auto"/>
            <w:noWrap/>
            <w:vAlign w:val="bottom"/>
          </w:tcPr>
          <w:p w14:paraId="73D1A3B1" w14:textId="77777777" w:rsidR="003F7E2C" w:rsidRDefault="003F7E2C" w:rsidP="00BE28D4">
            <w:pPr>
              <w:pStyle w:val="tabletext11"/>
              <w:jc w:val="center"/>
              <w:rPr>
                <w:ins w:id="25575" w:author="Author"/>
              </w:rPr>
            </w:pPr>
            <w:ins w:id="25576" w:author="Author">
              <w:r>
                <w:t>3.08</w:t>
              </w:r>
            </w:ins>
          </w:p>
        </w:tc>
        <w:tc>
          <w:tcPr>
            <w:tcW w:w="400" w:type="dxa"/>
            <w:tcBorders>
              <w:top w:val="single" w:sz="4" w:space="0" w:color="auto"/>
            </w:tcBorders>
            <w:shd w:val="clear" w:color="auto" w:fill="auto"/>
            <w:noWrap/>
            <w:vAlign w:val="bottom"/>
          </w:tcPr>
          <w:p w14:paraId="4C81C2E6" w14:textId="77777777" w:rsidR="003F7E2C" w:rsidRDefault="003F7E2C" w:rsidP="00BE28D4">
            <w:pPr>
              <w:pStyle w:val="tabletext11"/>
              <w:jc w:val="center"/>
              <w:rPr>
                <w:ins w:id="25577" w:author="Author"/>
              </w:rPr>
            </w:pPr>
            <w:ins w:id="25578" w:author="Author">
              <w:r>
                <w:t>2.93</w:t>
              </w:r>
            </w:ins>
          </w:p>
        </w:tc>
        <w:tc>
          <w:tcPr>
            <w:tcW w:w="400" w:type="dxa"/>
            <w:tcBorders>
              <w:top w:val="single" w:sz="4" w:space="0" w:color="auto"/>
            </w:tcBorders>
            <w:shd w:val="clear" w:color="auto" w:fill="auto"/>
            <w:noWrap/>
            <w:vAlign w:val="bottom"/>
          </w:tcPr>
          <w:p w14:paraId="291EC64D" w14:textId="77777777" w:rsidR="003F7E2C" w:rsidRDefault="003F7E2C" w:rsidP="00BE28D4">
            <w:pPr>
              <w:pStyle w:val="tabletext11"/>
              <w:jc w:val="center"/>
              <w:rPr>
                <w:ins w:id="25579" w:author="Author"/>
              </w:rPr>
            </w:pPr>
            <w:ins w:id="25580" w:author="Author">
              <w:r>
                <w:t>2.78</w:t>
              </w:r>
            </w:ins>
          </w:p>
        </w:tc>
        <w:tc>
          <w:tcPr>
            <w:tcW w:w="400" w:type="dxa"/>
            <w:tcBorders>
              <w:top w:val="single" w:sz="4" w:space="0" w:color="auto"/>
            </w:tcBorders>
            <w:shd w:val="clear" w:color="auto" w:fill="auto"/>
            <w:noWrap/>
            <w:vAlign w:val="bottom"/>
          </w:tcPr>
          <w:p w14:paraId="1CAA3C29" w14:textId="77777777" w:rsidR="003F7E2C" w:rsidRDefault="003F7E2C" w:rsidP="00BE28D4">
            <w:pPr>
              <w:pStyle w:val="tabletext11"/>
              <w:jc w:val="center"/>
              <w:rPr>
                <w:ins w:id="25581" w:author="Author"/>
              </w:rPr>
            </w:pPr>
            <w:ins w:id="25582" w:author="Author">
              <w:r>
                <w:t>2.63</w:t>
              </w:r>
            </w:ins>
          </w:p>
        </w:tc>
        <w:tc>
          <w:tcPr>
            <w:tcW w:w="400" w:type="dxa"/>
            <w:tcBorders>
              <w:top w:val="single" w:sz="4" w:space="0" w:color="auto"/>
            </w:tcBorders>
            <w:shd w:val="clear" w:color="auto" w:fill="auto"/>
            <w:noWrap/>
            <w:vAlign w:val="bottom"/>
          </w:tcPr>
          <w:p w14:paraId="49D2AF9C" w14:textId="77777777" w:rsidR="003F7E2C" w:rsidRDefault="003F7E2C" w:rsidP="00BE28D4">
            <w:pPr>
              <w:pStyle w:val="tabletext11"/>
              <w:jc w:val="center"/>
              <w:rPr>
                <w:ins w:id="25583" w:author="Author"/>
              </w:rPr>
            </w:pPr>
            <w:ins w:id="25584" w:author="Author">
              <w:r>
                <w:t>2.48</w:t>
              </w:r>
            </w:ins>
          </w:p>
        </w:tc>
        <w:tc>
          <w:tcPr>
            <w:tcW w:w="400" w:type="dxa"/>
            <w:tcBorders>
              <w:top w:val="single" w:sz="4" w:space="0" w:color="auto"/>
            </w:tcBorders>
            <w:shd w:val="clear" w:color="auto" w:fill="auto"/>
            <w:noWrap/>
            <w:vAlign w:val="bottom"/>
          </w:tcPr>
          <w:p w14:paraId="32A7CEC9" w14:textId="77777777" w:rsidR="003F7E2C" w:rsidRDefault="003F7E2C" w:rsidP="00BE28D4">
            <w:pPr>
              <w:pStyle w:val="tabletext11"/>
              <w:jc w:val="center"/>
              <w:rPr>
                <w:ins w:id="25585" w:author="Author"/>
              </w:rPr>
            </w:pPr>
            <w:ins w:id="25586" w:author="Author">
              <w:r>
                <w:t>2.38</w:t>
              </w:r>
            </w:ins>
          </w:p>
        </w:tc>
        <w:tc>
          <w:tcPr>
            <w:tcW w:w="400" w:type="dxa"/>
            <w:tcBorders>
              <w:top w:val="single" w:sz="4" w:space="0" w:color="auto"/>
            </w:tcBorders>
            <w:shd w:val="clear" w:color="auto" w:fill="auto"/>
            <w:noWrap/>
            <w:vAlign w:val="bottom"/>
          </w:tcPr>
          <w:p w14:paraId="6AB4CA10" w14:textId="77777777" w:rsidR="003F7E2C" w:rsidRDefault="003F7E2C" w:rsidP="00BE28D4">
            <w:pPr>
              <w:pStyle w:val="tabletext11"/>
              <w:jc w:val="center"/>
              <w:rPr>
                <w:ins w:id="25587" w:author="Author"/>
              </w:rPr>
            </w:pPr>
            <w:ins w:id="25588" w:author="Author">
              <w:r>
                <w:t>2.29</w:t>
              </w:r>
            </w:ins>
          </w:p>
        </w:tc>
        <w:tc>
          <w:tcPr>
            <w:tcW w:w="400" w:type="dxa"/>
            <w:tcBorders>
              <w:top w:val="single" w:sz="4" w:space="0" w:color="auto"/>
            </w:tcBorders>
            <w:shd w:val="clear" w:color="auto" w:fill="auto"/>
            <w:noWrap/>
            <w:vAlign w:val="bottom"/>
          </w:tcPr>
          <w:p w14:paraId="34B8A7DF" w14:textId="77777777" w:rsidR="003F7E2C" w:rsidRDefault="003F7E2C" w:rsidP="00BE28D4">
            <w:pPr>
              <w:pStyle w:val="tabletext11"/>
              <w:jc w:val="center"/>
              <w:rPr>
                <w:ins w:id="25589" w:author="Author"/>
              </w:rPr>
            </w:pPr>
            <w:ins w:id="25590" w:author="Author">
              <w:r>
                <w:t>2.20</w:t>
              </w:r>
            </w:ins>
          </w:p>
        </w:tc>
        <w:tc>
          <w:tcPr>
            <w:tcW w:w="400" w:type="dxa"/>
            <w:tcBorders>
              <w:top w:val="single" w:sz="4" w:space="0" w:color="auto"/>
            </w:tcBorders>
            <w:shd w:val="clear" w:color="auto" w:fill="auto"/>
            <w:noWrap/>
            <w:vAlign w:val="bottom"/>
          </w:tcPr>
          <w:p w14:paraId="2B0CEA9B" w14:textId="77777777" w:rsidR="003F7E2C" w:rsidRDefault="003F7E2C" w:rsidP="00BE28D4">
            <w:pPr>
              <w:pStyle w:val="tabletext11"/>
              <w:jc w:val="center"/>
              <w:rPr>
                <w:ins w:id="25591" w:author="Author"/>
              </w:rPr>
            </w:pPr>
            <w:ins w:id="25592" w:author="Author">
              <w:r>
                <w:t>2.11</w:t>
              </w:r>
            </w:ins>
          </w:p>
        </w:tc>
        <w:tc>
          <w:tcPr>
            <w:tcW w:w="400" w:type="dxa"/>
            <w:tcBorders>
              <w:top w:val="single" w:sz="4" w:space="0" w:color="auto"/>
            </w:tcBorders>
            <w:shd w:val="clear" w:color="auto" w:fill="auto"/>
            <w:noWrap/>
            <w:vAlign w:val="bottom"/>
          </w:tcPr>
          <w:p w14:paraId="299118EC" w14:textId="77777777" w:rsidR="003F7E2C" w:rsidRDefault="003F7E2C" w:rsidP="00BE28D4">
            <w:pPr>
              <w:pStyle w:val="tabletext11"/>
              <w:jc w:val="center"/>
              <w:rPr>
                <w:ins w:id="25593" w:author="Author"/>
              </w:rPr>
            </w:pPr>
            <w:ins w:id="25594" w:author="Author">
              <w:r>
                <w:t>2.03</w:t>
              </w:r>
            </w:ins>
          </w:p>
        </w:tc>
        <w:tc>
          <w:tcPr>
            <w:tcW w:w="400" w:type="dxa"/>
            <w:tcBorders>
              <w:top w:val="single" w:sz="4" w:space="0" w:color="auto"/>
            </w:tcBorders>
            <w:shd w:val="clear" w:color="auto" w:fill="auto"/>
            <w:noWrap/>
            <w:vAlign w:val="bottom"/>
          </w:tcPr>
          <w:p w14:paraId="3E75DCB1" w14:textId="77777777" w:rsidR="003F7E2C" w:rsidRDefault="003F7E2C" w:rsidP="00BE28D4">
            <w:pPr>
              <w:pStyle w:val="tabletext11"/>
              <w:jc w:val="center"/>
              <w:rPr>
                <w:ins w:id="25595" w:author="Author"/>
              </w:rPr>
            </w:pPr>
            <w:ins w:id="25596" w:author="Author">
              <w:r>
                <w:t>1.94</w:t>
              </w:r>
            </w:ins>
          </w:p>
        </w:tc>
        <w:tc>
          <w:tcPr>
            <w:tcW w:w="400" w:type="dxa"/>
            <w:tcBorders>
              <w:top w:val="single" w:sz="4" w:space="0" w:color="auto"/>
            </w:tcBorders>
            <w:shd w:val="clear" w:color="auto" w:fill="auto"/>
            <w:noWrap/>
            <w:vAlign w:val="bottom"/>
          </w:tcPr>
          <w:p w14:paraId="4AA04CAA" w14:textId="77777777" w:rsidR="003F7E2C" w:rsidRDefault="003F7E2C" w:rsidP="00BE28D4">
            <w:pPr>
              <w:pStyle w:val="tabletext11"/>
              <w:jc w:val="center"/>
              <w:rPr>
                <w:ins w:id="25597" w:author="Author"/>
              </w:rPr>
            </w:pPr>
            <w:ins w:id="25598" w:author="Author">
              <w:r>
                <w:t>1.87</w:t>
              </w:r>
            </w:ins>
          </w:p>
        </w:tc>
        <w:tc>
          <w:tcPr>
            <w:tcW w:w="400" w:type="dxa"/>
            <w:tcBorders>
              <w:top w:val="single" w:sz="4" w:space="0" w:color="auto"/>
            </w:tcBorders>
            <w:shd w:val="clear" w:color="auto" w:fill="auto"/>
            <w:noWrap/>
            <w:vAlign w:val="bottom"/>
          </w:tcPr>
          <w:p w14:paraId="02A9F1D9" w14:textId="77777777" w:rsidR="003F7E2C" w:rsidRDefault="003F7E2C" w:rsidP="00BE28D4">
            <w:pPr>
              <w:pStyle w:val="tabletext11"/>
              <w:jc w:val="center"/>
              <w:rPr>
                <w:ins w:id="25599" w:author="Author"/>
              </w:rPr>
            </w:pPr>
            <w:ins w:id="25600" w:author="Author">
              <w:r>
                <w:t>1.79</w:t>
              </w:r>
            </w:ins>
          </w:p>
        </w:tc>
        <w:tc>
          <w:tcPr>
            <w:tcW w:w="400" w:type="dxa"/>
            <w:tcBorders>
              <w:top w:val="single" w:sz="4" w:space="0" w:color="auto"/>
            </w:tcBorders>
            <w:shd w:val="clear" w:color="auto" w:fill="auto"/>
            <w:noWrap/>
            <w:vAlign w:val="bottom"/>
          </w:tcPr>
          <w:p w14:paraId="4CAFCE60" w14:textId="77777777" w:rsidR="003F7E2C" w:rsidRDefault="003F7E2C" w:rsidP="00BE28D4">
            <w:pPr>
              <w:pStyle w:val="tabletext11"/>
              <w:jc w:val="center"/>
              <w:rPr>
                <w:ins w:id="25601" w:author="Author"/>
              </w:rPr>
            </w:pPr>
            <w:ins w:id="25602" w:author="Author">
              <w:r>
                <w:t>1.72</w:t>
              </w:r>
            </w:ins>
          </w:p>
        </w:tc>
        <w:tc>
          <w:tcPr>
            <w:tcW w:w="400" w:type="dxa"/>
            <w:tcBorders>
              <w:top w:val="single" w:sz="4" w:space="0" w:color="auto"/>
            </w:tcBorders>
            <w:shd w:val="clear" w:color="auto" w:fill="auto"/>
            <w:noWrap/>
            <w:vAlign w:val="bottom"/>
          </w:tcPr>
          <w:p w14:paraId="0F8D09BA" w14:textId="77777777" w:rsidR="003F7E2C" w:rsidRDefault="003F7E2C" w:rsidP="00BE28D4">
            <w:pPr>
              <w:pStyle w:val="tabletext11"/>
              <w:jc w:val="center"/>
              <w:rPr>
                <w:ins w:id="25603" w:author="Author"/>
              </w:rPr>
            </w:pPr>
            <w:ins w:id="25604" w:author="Author">
              <w:r>
                <w:t>1.65</w:t>
              </w:r>
            </w:ins>
          </w:p>
        </w:tc>
        <w:tc>
          <w:tcPr>
            <w:tcW w:w="400" w:type="dxa"/>
            <w:tcBorders>
              <w:top w:val="single" w:sz="4" w:space="0" w:color="auto"/>
            </w:tcBorders>
            <w:shd w:val="clear" w:color="auto" w:fill="auto"/>
            <w:noWrap/>
            <w:vAlign w:val="bottom"/>
          </w:tcPr>
          <w:p w14:paraId="30BAEEAD" w14:textId="77777777" w:rsidR="003F7E2C" w:rsidRDefault="003F7E2C" w:rsidP="00BE28D4">
            <w:pPr>
              <w:pStyle w:val="tabletext11"/>
              <w:jc w:val="center"/>
              <w:rPr>
                <w:ins w:id="25605" w:author="Author"/>
              </w:rPr>
            </w:pPr>
            <w:ins w:id="25606" w:author="Author">
              <w:r>
                <w:t>1.59</w:t>
              </w:r>
            </w:ins>
          </w:p>
        </w:tc>
        <w:tc>
          <w:tcPr>
            <w:tcW w:w="440" w:type="dxa"/>
            <w:tcBorders>
              <w:top w:val="single" w:sz="4" w:space="0" w:color="auto"/>
            </w:tcBorders>
            <w:shd w:val="clear" w:color="auto" w:fill="auto"/>
            <w:noWrap/>
            <w:vAlign w:val="bottom"/>
          </w:tcPr>
          <w:p w14:paraId="0E632EFA" w14:textId="77777777" w:rsidR="003F7E2C" w:rsidRDefault="003F7E2C" w:rsidP="00BE28D4">
            <w:pPr>
              <w:pStyle w:val="tabletext11"/>
              <w:jc w:val="center"/>
              <w:rPr>
                <w:ins w:id="25607" w:author="Author"/>
              </w:rPr>
            </w:pPr>
            <w:ins w:id="25608" w:author="Author">
              <w:r>
                <w:t>1.52</w:t>
              </w:r>
            </w:ins>
          </w:p>
        </w:tc>
        <w:tc>
          <w:tcPr>
            <w:tcW w:w="400" w:type="dxa"/>
            <w:tcBorders>
              <w:top w:val="single" w:sz="4" w:space="0" w:color="auto"/>
            </w:tcBorders>
            <w:shd w:val="clear" w:color="auto" w:fill="auto"/>
            <w:noWrap/>
            <w:vAlign w:val="bottom"/>
          </w:tcPr>
          <w:p w14:paraId="0E0DF548" w14:textId="77777777" w:rsidR="003F7E2C" w:rsidRDefault="003F7E2C" w:rsidP="00BE28D4">
            <w:pPr>
              <w:pStyle w:val="tabletext11"/>
              <w:jc w:val="center"/>
              <w:rPr>
                <w:ins w:id="25609" w:author="Author"/>
              </w:rPr>
            </w:pPr>
            <w:ins w:id="25610" w:author="Author">
              <w:r>
                <w:t>1.46</w:t>
              </w:r>
            </w:ins>
          </w:p>
        </w:tc>
        <w:tc>
          <w:tcPr>
            <w:tcW w:w="400" w:type="dxa"/>
            <w:tcBorders>
              <w:top w:val="single" w:sz="4" w:space="0" w:color="auto"/>
            </w:tcBorders>
            <w:shd w:val="clear" w:color="auto" w:fill="auto"/>
            <w:noWrap/>
            <w:vAlign w:val="bottom"/>
          </w:tcPr>
          <w:p w14:paraId="48877112" w14:textId="77777777" w:rsidR="003F7E2C" w:rsidRDefault="003F7E2C" w:rsidP="00BE28D4">
            <w:pPr>
              <w:pStyle w:val="tabletext11"/>
              <w:jc w:val="center"/>
              <w:rPr>
                <w:ins w:id="25611" w:author="Author"/>
              </w:rPr>
            </w:pPr>
            <w:ins w:id="25612" w:author="Author">
              <w:r>
                <w:t>1.40</w:t>
              </w:r>
            </w:ins>
          </w:p>
        </w:tc>
        <w:tc>
          <w:tcPr>
            <w:tcW w:w="400" w:type="dxa"/>
            <w:tcBorders>
              <w:top w:val="single" w:sz="4" w:space="0" w:color="auto"/>
            </w:tcBorders>
            <w:shd w:val="clear" w:color="auto" w:fill="auto"/>
            <w:noWrap/>
            <w:vAlign w:val="bottom"/>
          </w:tcPr>
          <w:p w14:paraId="0F0995EF" w14:textId="77777777" w:rsidR="003F7E2C" w:rsidRDefault="003F7E2C" w:rsidP="00BE28D4">
            <w:pPr>
              <w:pStyle w:val="tabletext11"/>
              <w:jc w:val="center"/>
              <w:rPr>
                <w:ins w:id="25613" w:author="Author"/>
              </w:rPr>
            </w:pPr>
            <w:ins w:id="25614" w:author="Author">
              <w:r>
                <w:t>1.35</w:t>
              </w:r>
            </w:ins>
          </w:p>
        </w:tc>
        <w:tc>
          <w:tcPr>
            <w:tcW w:w="400" w:type="dxa"/>
            <w:tcBorders>
              <w:top w:val="single" w:sz="4" w:space="0" w:color="auto"/>
            </w:tcBorders>
            <w:shd w:val="clear" w:color="auto" w:fill="auto"/>
            <w:noWrap/>
            <w:vAlign w:val="bottom"/>
          </w:tcPr>
          <w:p w14:paraId="7DC9B5DB" w14:textId="77777777" w:rsidR="003F7E2C" w:rsidRDefault="003F7E2C" w:rsidP="00BE28D4">
            <w:pPr>
              <w:pStyle w:val="tabletext11"/>
              <w:jc w:val="center"/>
              <w:rPr>
                <w:ins w:id="25615" w:author="Author"/>
              </w:rPr>
            </w:pPr>
            <w:ins w:id="25616" w:author="Author">
              <w:r>
                <w:t>1.29</w:t>
              </w:r>
            </w:ins>
          </w:p>
        </w:tc>
        <w:tc>
          <w:tcPr>
            <w:tcW w:w="460" w:type="dxa"/>
            <w:tcBorders>
              <w:top w:val="single" w:sz="4" w:space="0" w:color="auto"/>
            </w:tcBorders>
            <w:shd w:val="clear" w:color="auto" w:fill="auto"/>
            <w:noWrap/>
            <w:vAlign w:val="bottom"/>
          </w:tcPr>
          <w:p w14:paraId="3E529010" w14:textId="77777777" w:rsidR="003F7E2C" w:rsidRDefault="003F7E2C" w:rsidP="00BE28D4">
            <w:pPr>
              <w:pStyle w:val="tabletext11"/>
              <w:jc w:val="center"/>
              <w:rPr>
                <w:ins w:id="25617" w:author="Author"/>
              </w:rPr>
            </w:pPr>
            <w:ins w:id="25618" w:author="Author">
              <w:r>
                <w:t>1.24</w:t>
              </w:r>
            </w:ins>
          </w:p>
        </w:tc>
      </w:tr>
      <w:tr w:rsidR="003F7E2C" w14:paraId="39B888FE" w14:textId="77777777" w:rsidTr="00EE1A0A">
        <w:trPr>
          <w:trHeight w:val="190"/>
          <w:ins w:id="25619" w:author="Author"/>
        </w:trPr>
        <w:tc>
          <w:tcPr>
            <w:tcW w:w="200" w:type="dxa"/>
            <w:tcBorders>
              <w:right w:val="nil"/>
            </w:tcBorders>
            <w:shd w:val="clear" w:color="auto" w:fill="auto"/>
            <w:vAlign w:val="bottom"/>
          </w:tcPr>
          <w:p w14:paraId="079CBACA" w14:textId="77777777" w:rsidR="003F7E2C" w:rsidRPr="00BE6888" w:rsidRDefault="003F7E2C" w:rsidP="00BE28D4">
            <w:pPr>
              <w:pStyle w:val="tabletext11"/>
              <w:jc w:val="right"/>
              <w:rPr>
                <w:ins w:id="25620" w:author="Author"/>
              </w:rPr>
            </w:pPr>
          </w:p>
        </w:tc>
        <w:tc>
          <w:tcPr>
            <w:tcW w:w="1580" w:type="dxa"/>
            <w:tcBorders>
              <w:left w:val="nil"/>
            </w:tcBorders>
            <w:shd w:val="clear" w:color="auto" w:fill="auto"/>
            <w:vAlign w:val="bottom"/>
          </w:tcPr>
          <w:p w14:paraId="22B69401" w14:textId="77777777" w:rsidR="003F7E2C" w:rsidRPr="00BE6888" w:rsidRDefault="003F7E2C" w:rsidP="00BE28D4">
            <w:pPr>
              <w:pStyle w:val="tabletext11"/>
              <w:tabs>
                <w:tab w:val="decimal" w:pos="640"/>
              </w:tabs>
              <w:rPr>
                <w:ins w:id="25621" w:author="Author"/>
              </w:rPr>
            </w:pPr>
            <w:ins w:id="25622" w:author="Author">
              <w:r w:rsidRPr="00BE6888">
                <w:t>800,000 to 899,999</w:t>
              </w:r>
            </w:ins>
          </w:p>
        </w:tc>
        <w:tc>
          <w:tcPr>
            <w:tcW w:w="680" w:type="dxa"/>
            <w:shd w:val="clear" w:color="auto" w:fill="auto"/>
            <w:noWrap/>
            <w:vAlign w:val="bottom"/>
          </w:tcPr>
          <w:p w14:paraId="5158A751" w14:textId="77777777" w:rsidR="003F7E2C" w:rsidRDefault="003F7E2C" w:rsidP="00BE28D4">
            <w:pPr>
              <w:pStyle w:val="tabletext11"/>
              <w:jc w:val="center"/>
              <w:rPr>
                <w:ins w:id="25623" w:author="Author"/>
              </w:rPr>
            </w:pPr>
            <w:ins w:id="25624" w:author="Author">
              <w:r>
                <w:t>4.15</w:t>
              </w:r>
            </w:ins>
          </w:p>
        </w:tc>
        <w:tc>
          <w:tcPr>
            <w:tcW w:w="900" w:type="dxa"/>
            <w:shd w:val="clear" w:color="auto" w:fill="auto"/>
            <w:noWrap/>
            <w:vAlign w:val="bottom"/>
          </w:tcPr>
          <w:p w14:paraId="5117B26B" w14:textId="77777777" w:rsidR="003F7E2C" w:rsidRDefault="003F7E2C" w:rsidP="00BE28D4">
            <w:pPr>
              <w:pStyle w:val="tabletext11"/>
              <w:jc w:val="center"/>
              <w:rPr>
                <w:ins w:id="25625" w:author="Author"/>
              </w:rPr>
            </w:pPr>
            <w:ins w:id="25626" w:author="Author">
              <w:r>
                <w:t>4.15</w:t>
              </w:r>
            </w:ins>
          </w:p>
        </w:tc>
        <w:tc>
          <w:tcPr>
            <w:tcW w:w="400" w:type="dxa"/>
            <w:shd w:val="clear" w:color="auto" w:fill="auto"/>
            <w:noWrap/>
            <w:vAlign w:val="bottom"/>
          </w:tcPr>
          <w:p w14:paraId="152488E4" w14:textId="77777777" w:rsidR="003F7E2C" w:rsidRDefault="003F7E2C" w:rsidP="00BE28D4">
            <w:pPr>
              <w:pStyle w:val="tabletext11"/>
              <w:jc w:val="center"/>
              <w:rPr>
                <w:ins w:id="25627" w:author="Author"/>
              </w:rPr>
            </w:pPr>
            <w:ins w:id="25628" w:author="Author">
              <w:r>
                <w:t>4.15</w:t>
              </w:r>
            </w:ins>
          </w:p>
        </w:tc>
        <w:tc>
          <w:tcPr>
            <w:tcW w:w="400" w:type="dxa"/>
            <w:shd w:val="clear" w:color="auto" w:fill="auto"/>
            <w:noWrap/>
            <w:vAlign w:val="bottom"/>
          </w:tcPr>
          <w:p w14:paraId="35A45A63" w14:textId="77777777" w:rsidR="003F7E2C" w:rsidRDefault="003F7E2C" w:rsidP="00BE28D4">
            <w:pPr>
              <w:pStyle w:val="tabletext11"/>
              <w:jc w:val="center"/>
              <w:rPr>
                <w:ins w:id="25629" w:author="Author"/>
              </w:rPr>
            </w:pPr>
            <w:ins w:id="25630" w:author="Author">
              <w:r>
                <w:t>3.96</w:t>
              </w:r>
            </w:ins>
          </w:p>
        </w:tc>
        <w:tc>
          <w:tcPr>
            <w:tcW w:w="400" w:type="dxa"/>
            <w:shd w:val="clear" w:color="auto" w:fill="auto"/>
            <w:noWrap/>
            <w:vAlign w:val="bottom"/>
          </w:tcPr>
          <w:p w14:paraId="7D2C4D58" w14:textId="77777777" w:rsidR="003F7E2C" w:rsidRDefault="003F7E2C" w:rsidP="00BE28D4">
            <w:pPr>
              <w:pStyle w:val="tabletext11"/>
              <w:jc w:val="center"/>
              <w:rPr>
                <w:ins w:id="25631" w:author="Author"/>
              </w:rPr>
            </w:pPr>
            <w:ins w:id="25632" w:author="Author">
              <w:r>
                <w:t>3.78</w:t>
              </w:r>
            </w:ins>
          </w:p>
        </w:tc>
        <w:tc>
          <w:tcPr>
            <w:tcW w:w="400" w:type="dxa"/>
            <w:shd w:val="clear" w:color="auto" w:fill="auto"/>
            <w:noWrap/>
            <w:vAlign w:val="bottom"/>
          </w:tcPr>
          <w:p w14:paraId="27A030D1" w14:textId="77777777" w:rsidR="003F7E2C" w:rsidRDefault="003F7E2C" w:rsidP="00BE28D4">
            <w:pPr>
              <w:pStyle w:val="tabletext11"/>
              <w:jc w:val="center"/>
              <w:rPr>
                <w:ins w:id="25633" w:author="Author"/>
              </w:rPr>
            </w:pPr>
            <w:ins w:id="25634" w:author="Author">
              <w:r>
                <w:t>3.40</w:t>
              </w:r>
            </w:ins>
          </w:p>
        </w:tc>
        <w:tc>
          <w:tcPr>
            <w:tcW w:w="400" w:type="dxa"/>
            <w:shd w:val="clear" w:color="auto" w:fill="auto"/>
            <w:noWrap/>
            <w:vAlign w:val="bottom"/>
          </w:tcPr>
          <w:p w14:paraId="477D818A" w14:textId="77777777" w:rsidR="003F7E2C" w:rsidRDefault="003F7E2C" w:rsidP="00BE28D4">
            <w:pPr>
              <w:pStyle w:val="tabletext11"/>
              <w:jc w:val="center"/>
              <w:rPr>
                <w:ins w:id="25635" w:author="Author"/>
              </w:rPr>
            </w:pPr>
            <w:ins w:id="25636" w:author="Author">
              <w:r>
                <w:t>3.24</w:t>
              </w:r>
            </w:ins>
          </w:p>
        </w:tc>
        <w:tc>
          <w:tcPr>
            <w:tcW w:w="400" w:type="dxa"/>
            <w:shd w:val="clear" w:color="auto" w:fill="auto"/>
            <w:noWrap/>
            <w:vAlign w:val="bottom"/>
          </w:tcPr>
          <w:p w14:paraId="34DF6D24" w14:textId="77777777" w:rsidR="003F7E2C" w:rsidRDefault="003F7E2C" w:rsidP="00BE28D4">
            <w:pPr>
              <w:pStyle w:val="tabletext11"/>
              <w:jc w:val="center"/>
              <w:rPr>
                <w:ins w:id="25637" w:author="Author"/>
              </w:rPr>
            </w:pPr>
            <w:ins w:id="25638" w:author="Author">
              <w:r>
                <w:t>3.09</w:t>
              </w:r>
            </w:ins>
          </w:p>
        </w:tc>
        <w:tc>
          <w:tcPr>
            <w:tcW w:w="400" w:type="dxa"/>
            <w:shd w:val="clear" w:color="auto" w:fill="auto"/>
            <w:noWrap/>
            <w:vAlign w:val="bottom"/>
          </w:tcPr>
          <w:p w14:paraId="7A6AC807" w14:textId="77777777" w:rsidR="003F7E2C" w:rsidRDefault="003F7E2C" w:rsidP="00BE28D4">
            <w:pPr>
              <w:pStyle w:val="tabletext11"/>
              <w:jc w:val="center"/>
              <w:rPr>
                <w:ins w:id="25639" w:author="Author"/>
              </w:rPr>
            </w:pPr>
            <w:ins w:id="25640" w:author="Author">
              <w:r>
                <w:t>2.93</w:t>
              </w:r>
            </w:ins>
          </w:p>
        </w:tc>
        <w:tc>
          <w:tcPr>
            <w:tcW w:w="400" w:type="dxa"/>
            <w:shd w:val="clear" w:color="auto" w:fill="auto"/>
            <w:noWrap/>
            <w:vAlign w:val="bottom"/>
          </w:tcPr>
          <w:p w14:paraId="6D88BF75" w14:textId="77777777" w:rsidR="003F7E2C" w:rsidRDefault="003F7E2C" w:rsidP="00BE28D4">
            <w:pPr>
              <w:pStyle w:val="tabletext11"/>
              <w:jc w:val="center"/>
              <w:rPr>
                <w:ins w:id="25641" w:author="Author"/>
              </w:rPr>
            </w:pPr>
            <w:ins w:id="25642" w:author="Author">
              <w:r>
                <w:t>2.77</w:t>
              </w:r>
            </w:ins>
          </w:p>
        </w:tc>
        <w:tc>
          <w:tcPr>
            <w:tcW w:w="400" w:type="dxa"/>
            <w:shd w:val="clear" w:color="auto" w:fill="auto"/>
            <w:noWrap/>
            <w:vAlign w:val="bottom"/>
          </w:tcPr>
          <w:p w14:paraId="3225E2B7" w14:textId="77777777" w:rsidR="003F7E2C" w:rsidRDefault="003F7E2C" w:rsidP="00BE28D4">
            <w:pPr>
              <w:pStyle w:val="tabletext11"/>
              <w:jc w:val="center"/>
              <w:rPr>
                <w:ins w:id="25643" w:author="Author"/>
              </w:rPr>
            </w:pPr>
            <w:ins w:id="25644" w:author="Author">
              <w:r>
                <w:t>2.61</w:t>
              </w:r>
            </w:ins>
          </w:p>
        </w:tc>
        <w:tc>
          <w:tcPr>
            <w:tcW w:w="400" w:type="dxa"/>
            <w:shd w:val="clear" w:color="auto" w:fill="auto"/>
            <w:noWrap/>
            <w:vAlign w:val="bottom"/>
          </w:tcPr>
          <w:p w14:paraId="72776004" w14:textId="77777777" w:rsidR="003F7E2C" w:rsidRDefault="003F7E2C" w:rsidP="00BE28D4">
            <w:pPr>
              <w:pStyle w:val="tabletext11"/>
              <w:jc w:val="center"/>
              <w:rPr>
                <w:ins w:id="25645" w:author="Author"/>
              </w:rPr>
            </w:pPr>
            <w:ins w:id="25646" w:author="Author">
              <w:r>
                <w:t>2.51</w:t>
              </w:r>
            </w:ins>
          </w:p>
        </w:tc>
        <w:tc>
          <w:tcPr>
            <w:tcW w:w="400" w:type="dxa"/>
            <w:shd w:val="clear" w:color="auto" w:fill="auto"/>
            <w:noWrap/>
            <w:vAlign w:val="bottom"/>
          </w:tcPr>
          <w:p w14:paraId="68AB7BFA" w14:textId="77777777" w:rsidR="003F7E2C" w:rsidRDefault="003F7E2C" w:rsidP="00BE28D4">
            <w:pPr>
              <w:pStyle w:val="tabletext11"/>
              <w:jc w:val="center"/>
              <w:rPr>
                <w:ins w:id="25647" w:author="Author"/>
              </w:rPr>
            </w:pPr>
            <w:ins w:id="25648" w:author="Author">
              <w:r>
                <w:t>2.41</w:t>
              </w:r>
            </w:ins>
          </w:p>
        </w:tc>
        <w:tc>
          <w:tcPr>
            <w:tcW w:w="400" w:type="dxa"/>
            <w:shd w:val="clear" w:color="auto" w:fill="auto"/>
            <w:noWrap/>
            <w:vAlign w:val="bottom"/>
          </w:tcPr>
          <w:p w14:paraId="15C00FD9" w14:textId="77777777" w:rsidR="003F7E2C" w:rsidRDefault="003F7E2C" w:rsidP="00BE28D4">
            <w:pPr>
              <w:pStyle w:val="tabletext11"/>
              <w:jc w:val="center"/>
              <w:rPr>
                <w:ins w:id="25649" w:author="Author"/>
              </w:rPr>
            </w:pPr>
            <w:ins w:id="25650" w:author="Author">
              <w:r>
                <w:t>2.31</w:t>
              </w:r>
            </w:ins>
          </w:p>
        </w:tc>
        <w:tc>
          <w:tcPr>
            <w:tcW w:w="400" w:type="dxa"/>
            <w:shd w:val="clear" w:color="auto" w:fill="auto"/>
            <w:noWrap/>
            <w:vAlign w:val="bottom"/>
          </w:tcPr>
          <w:p w14:paraId="042CAC23" w14:textId="77777777" w:rsidR="003F7E2C" w:rsidRDefault="003F7E2C" w:rsidP="00BE28D4">
            <w:pPr>
              <w:pStyle w:val="tabletext11"/>
              <w:jc w:val="center"/>
              <w:rPr>
                <w:ins w:id="25651" w:author="Author"/>
              </w:rPr>
            </w:pPr>
            <w:ins w:id="25652" w:author="Author">
              <w:r>
                <w:t>2.22</w:t>
              </w:r>
            </w:ins>
          </w:p>
        </w:tc>
        <w:tc>
          <w:tcPr>
            <w:tcW w:w="400" w:type="dxa"/>
            <w:shd w:val="clear" w:color="auto" w:fill="auto"/>
            <w:noWrap/>
            <w:vAlign w:val="bottom"/>
          </w:tcPr>
          <w:p w14:paraId="40D465F3" w14:textId="77777777" w:rsidR="003F7E2C" w:rsidRDefault="003F7E2C" w:rsidP="00BE28D4">
            <w:pPr>
              <w:pStyle w:val="tabletext11"/>
              <w:jc w:val="center"/>
              <w:rPr>
                <w:ins w:id="25653" w:author="Author"/>
              </w:rPr>
            </w:pPr>
            <w:ins w:id="25654" w:author="Author">
              <w:r>
                <w:t>2.13</w:t>
              </w:r>
            </w:ins>
          </w:p>
        </w:tc>
        <w:tc>
          <w:tcPr>
            <w:tcW w:w="400" w:type="dxa"/>
            <w:shd w:val="clear" w:color="auto" w:fill="auto"/>
            <w:noWrap/>
            <w:vAlign w:val="bottom"/>
          </w:tcPr>
          <w:p w14:paraId="2F57EDB3" w14:textId="77777777" w:rsidR="003F7E2C" w:rsidRDefault="003F7E2C" w:rsidP="00BE28D4">
            <w:pPr>
              <w:pStyle w:val="tabletext11"/>
              <w:jc w:val="center"/>
              <w:rPr>
                <w:ins w:id="25655" w:author="Author"/>
              </w:rPr>
            </w:pPr>
            <w:ins w:id="25656" w:author="Author">
              <w:r>
                <w:t>2.05</w:t>
              </w:r>
            </w:ins>
          </w:p>
        </w:tc>
        <w:tc>
          <w:tcPr>
            <w:tcW w:w="400" w:type="dxa"/>
            <w:shd w:val="clear" w:color="auto" w:fill="auto"/>
            <w:noWrap/>
            <w:vAlign w:val="bottom"/>
          </w:tcPr>
          <w:p w14:paraId="5B46BE5F" w14:textId="77777777" w:rsidR="003F7E2C" w:rsidRDefault="003F7E2C" w:rsidP="00BE28D4">
            <w:pPr>
              <w:pStyle w:val="tabletext11"/>
              <w:jc w:val="center"/>
              <w:rPr>
                <w:ins w:id="25657" w:author="Author"/>
              </w:rPr>
            </w:pPr>
            <w:ins w:id="25658" w:author="Author">
              <w:r>
                <w:t>1.96</w:t>
              </w:r>
            </w:ins>
          </w:p>
        </w:tc>
        <w:tc>
          <w:tcPr>
            <w:tcW w:w="400" w:type="dxa"/>
            <w:shd w:val="clear" w:color="auto" w:fill="auto"/>
            <w:noWrap/>
            <w:vAlign w:val="bottom"/>
          </w:tcPr>
          <w:p w14:paraId="44023441" w14:textId="77777777" w:rsidR="003F7E2C" w:rsidRDefault="003F7E2C" w:rsidP="00BE28D4">
            <w:pPr>
              <w:pStyle w:val="tabletext11"/>
              <w:jc w:val="center"/>
              <w:rPr>
                <w:ins w:id="25659" w:author="Author"/>
              </w:rPr>
            </w:pPr>
            <w:ins w:id="25660" w:author="Author">
              <w:r>
                <w:t>1.89</w:t>
              </w:r>
            </w:ins>
          </w:p>
        </w:tc>
        <w:tc>
          <w:tcPr>
            <w:tcW w:w="400" w:type="dxa"/>
            <w:shd w:val="clear" w:color="auto" w:fill="auto"/>
            <w:noWrap/>
            <w:vAlign w:val="bottom"/>
          </w:tcPr>
          <w:p w14:paraId="239B711D" w14:textId="77777777" w:rsidR="003F7E2C" w:rsidRDefault="003F7E2C" w:rsidP="00BE28D4">
            <w:pPr>
              <w:pStyle w:val="tabletext11"/>
              <w:jc w:val="center"/>
              <w:rPr>
                <w:ins w:id="25661" w:author="Author"/>
              </w:rPr>
            </w:pPr>
            <w:ins w:id="25662" w:author="Author">
              <w:r>
                <w:t>1.81</w:t>
              </w:r>
            </w:ins>
          </w:p>
        </w:tc>
        <w:tc>
          <w:tcPr>
            <w:tcW w:w="400" w:type="dxa"/>
            <w:shd w:val="clear" w:color="auto" w:fill="auto"/>
            <w:noWrap/>
            <w:vAlign w:val="bottom"/>
          </w:tcPr>
          <w:p w14:paraId="1D4F34A9" w14:textId="77777777" w:rsidR="003F7E2C" w:rsidRDefault="003F7E2C" w:rsidP="00BE28D4">
            <w:pPr>
              <w:pStyle w:val="tabletext11"/>
              <w:jc w:val="center"/>
              <w:rPr>
                <w:ins w:id="25663" w:author="Author"/>
              </w:rPr>
            </w:pPr>
            <w:ins w:id="25664" w:author="Author">
              <w:r>
                <w:t>1.74</w:t>
              </w:r>
            </w:ins>
          </w:p>
        </w:tc>
        <w:tc>
          <w:tcPr>
            <w:tcW w:w="400" w:type="dxa"/>
            <w:shd w:val="clear" w:color="auto" w:fill="auto"/>
            <w:noWrap/>
            <w:vAlign w:val="bottom"/>
          </w:tcPr>
          <w:p w14:paraId="02A40A0B" w14:textId="77777777" w:rsidR="003F7E2C" w:rsidRDefault="003F7E2C" w:rsidP="00BE28D4">
            <w:pPr>
              <w:pStyle w:val="tabletext11"/>
              <w:jc w:val="center"/>
              <w:rPr>
                <w:ins w:id="25665" w:author="Author"/>
              </w:rPr>
            </w:pPr>
            <w:ins w:id="25666" w:author="Author">
              <w:r>
                <w:t>1.67</w:t>
              </w:r>
            </w:ins>
          </w:p>
        </w:tc>
        <w:tc>
          <w:tcPr>
            <w:tcW w:w="440" w:type="dxa"/>
            <w:shd w:val="clear" w:color="auto" w:fill="auto"/>
            <w:noWrap/>
            <w:vAlign w:val="bottom"/>
          </w:tcPr>
          <w:p w14:paraId="6A2208E2" w14:textId="77777777" w:rsidR="003F7E2C" w:rsidRDefault="003F7E2C" w:rsidP="00BE28D4">
            <w:pPr>
              <w:pStyle w:val="tabletext11"/>
              <w:jc w:val="center"/>
              <w:rPr>
                <w:ins w:id="25667" w:author="Author"/>
              </w:rPr>
            </w:pPr>
            <w:ins w:id="25668" w:author="Author">
              <w:r>
                <w:t>1.60</w:t>
              </w:r>
            </w:ins>
          </w:p>
        </w:tc>
        <w:tc>
          <w:tcPr>
            <w:tcW w:w="400" w:type="dxa"/>
            <w:shd w:val="clear" w:color="auto" w:fill="auto"/>
            <w:noWrap/>
            <w:vAlign w:val="bottom"/>
          </w:tcPr>
          <w:p w14:paraId="36BBAB7C" w14:textId="77777777" w:rsidR="003F7E2C" w:rsidRDefault="003F7E2C" w:rsidP="00BE28D4">
            <w:pPr>
              <w:pStyle w:val="tabletext11"/>
              <w:jc w:val="center"/>
              <w:rPr>
                <w:ins w:id="25669" w:author="Author"/>
              </w:rPr>
            </w:pPr>
            <w:ins w:id="25670" w:author="Author">
              <w:r>
                <w:t>1.54</w:t>
              </w:r>
            </w:ins>
          </w:p>
        </w:tc>
        <w:tc>
          <w:tcPr>
            <w:tcW w:w="400" w:type="dxa"/>
            <w:shd w:val="clear" w:color="auto" w:fill="auto"/>
            <w:noWrap/>
            <w:vAlign w:val="bottom"/>
          </w:tcPr>
          <w:p w14:paraId="58AE754F" w14:textId="77777777" w:rsidR="003F7E2C" w:rsidRDefault="003F7E2C" w:rsidP="00BE28D4">
            <w:pPr>
              <w:pStyle w:val="tabletext11"/>
              <w:jc w:val="center"/>
              <w:rPr>
                <w:ins w:id="25671" w:author="Author"/>
              </w:rPr>
            </w:pPr>
            <w:ins w:id="25672" w:author="Author">
              <w:r>
                <w:t>1.48</w:t>
              </w:r>
            </w:ins>
          </w:p>
        </w:tc>
        <w:tc>
          <w:tcPr>
            <w:tcW w:w="400" w:type="dxa"/>
            <w:shd w:val="clear" w:color="auto" w:fill="auto"/>
            <w:noWrap/>
            <w:vAlign w:val="bottom"/>
          </w:tcPr>
          <w:p w14:paraId="37D7398E" w14:textId="77777777" w:rsidR="003F7E2C" w:rsidRDefault="003F7E2C" w:rsidP="00BE28D4">
            <w:pPr>
              <w:pStyle w:val="tabletext11"/>
              <w:jc w:val="center"/>
              <w:rPr>
                <w:ins w:id="25673" w:author="Author"/>
              </w:rPr>
            </w:pPr>
            <w:ins w:id="25674" w:author="Author">
              <w:r>
                <w:t>1.42</w:t>
              </w:r>
            </w:ins>
          </w:p>
        </w:tc>
        <w:tc>
          <w:tcPr>
            <w:tcW w:w="400" w:type="dxa"/>
            <w:shd w:val="clear" w:color="auto" w:fill="auto"/>
            <w:noWrap/>
            <w:vAlign w:val="bottom"/>
          </w:tcPr>
          <w:p w14:paraId="56C7DEF7" w14:textId="77777777" w:rsidR="003F7E2C" w:rsidRDefault="003F7E2C" w:rsidP="00BE28D4">
            <w:pPr>
              <w:pStyle w:val="tabletext11"/>
              <w:jc w:val="center"/>
              <w:rPr>
                <w:ins w:id="25675" w:author="Author"/>
              </w:rPr>
            </w:pPr>
            <w:ins w:id="25676" w:author="Author">
              <w:r>
                <w:t>1.36</w:t>
              </w:r>
            </w:ins>
          </w:p>
        </w:tc>
        <w:tc>
          <w:tcPr>
            <w:tcW w:w="460" w:type="dxa"/>
            <w:shd w:val="clear" w:color="auto" w:fill="auto"/>
            <w:noWrap/>
            <w:vAlign w:val="bottom"/>
          </w:tcPr>
          <w:p w14:paraId="4CC19687" w14:textId="77777777" w:rsidR="003F7E2C" w:rsidRDefault="003F7E2C" w:rsidP="00BE28D4">
            <w:pPr>
              <w:pStyle w:val="tabletext11"/>
              <w:jc w:val="center"/>
              <w:rPr>
                <w:ins w:id="25677" w:author="Author"/>
              </w:rPr>
            </w:pPr>
            <w:ins w:id="25678" w:author="Author">
              <w:r>
                <w:t>1.31</w:t>
              </w:r>
            </w:ins>
          </w:p>
        </w:tc>
      </w:tr>
      <w:tr w:rsidR="003F7E2C" w14:paraId="74F8DF75" w14:textId="77777777" w:rsidTr="00EE1A0A">
        <w:trPr>
          <w:trHeight w:val="190"/>
          <w:ins w:id="25679" w:author="Author"/>
        </w:trPr>
        <w:tc>
          <w:tcPr>
            <w:tcW w:w="200" w:type="dxa"/>
            <w:tcBorders>
              <w:right w:val="nil"/>
            </w:tcBorders>
            <w:shd w:val="clear" w:color="auto" w:fill="auto"/>
            <w:vAlign w:val="bottom"/>
          </w:tcPr>
          <w:p w14:paraId="776C4AD7" w14:textId="77777777" w:rsidR="003F7E2C" w:rsidRPr="00BE6888" w:rsidRDefault="003F7E2C" w:rsidP="00BE28D4">
            <w:pPr>
              <w:pStyle w:val="tabletext11"/>
              <w:jc w:val="right"/>
              <w:rPr>
                <w:ins w:id="25680" w:author="Author"/>
              </w:rPr>
            </w:pPr>
          </w:p>
        </w:tc>
        <w:tc>
          <w:tcPr>
            <w:tcW w:w="1580" w:type="dxa"/>
            <w:tcBorders>
              <w:left w:val="nil"/>
            </w:tcBorders>
            <w:shd w:val="clear" w:color="auto" w:fill="auto"/>
            <w:vAlign w:val="bottom"/>
          </w:tcPr>
          <w:p w14:paraId="108020C1" w14:textId="77777777" w:rsidR="003F7E2C" w:rsidRPr="00BE6888" w:rsidRDefault="003F7E2C" w:rsidP="00BE28D4">
            <w:pPr>
              <w:pStyle w:val="tabletext11"/>
              <w:tabs>
                <w:tab w:val="decimal" w:pos="640"/>
              </w:tabs>
              <w:rPr>
                <w:ins w:id="25681" w:author="Author"/>
              </w:rPr>
            </w:pPr>
            <w:ins w:id="25682" w:author="Author">
              <w:r w:rsidRPr="00BE6888">
                <w:t>900,000 or greater</w:t>
              </w:r>
            </w:ins>
          </w:p>
        </w:tc>
        <w:tc>
          <w:tcPr>
            <w:tcW w:w="680" w:type="dxa"/>
            <w:shd w:val="clear" w:color="auto" w:fill="auto"/>
            <w:noWrap/>
            <w:vAlign w:val="bottom"/>
          </w:tcPr>
          <w:p w14:paraId="1E754F54" w14:textId="77777777" w:rsidR="003F7E2C" w:rsidRDefault="003F7E2C" w:rsidP="00BE28D4">
            <w:pPr>
              <w:pStyle w:val="tabletext11"/>
              <w:jc w:val="center"/>
              <w:rPr>
                <w:ins w:id="25683" w:author="Author"/>
              </w:rPr>
            </w:pPr>
            <w:ins w:id="25684" w:author="Author">
              <w:r>
                <w:t>4.34</w:t>
              </w:r>
            </w:ins>
          </w:p>
        </w:tc>
        <w:tc>
          <w:tcPr>
            <w:tcW w:w="900" w:type="dxa"/>
            <w:shd w:val="clear" w:color="auto" w:fill="auto"/>
            <w:noWrap/>
            <w:vAlign w:val="bottom"/>
          </w:tcPr>
          <w:p w14:paraId="1570FA5F" w14:textId="77777777" w:rsidR="003F7E2C" w:rsidRDefault="003F7E2C" w:rsidP="00BE28D4">
            <w:pPr>
              <w:pStyle w:val="tabletext11"/>
              <w:jc w:val="center"/>
              <w:rPr>
                <w:ins w:id="25685" w:author="Author"/>
              </w:rPr>
            </w:pPr>
            <w:ins w:id="25686" w:author="Author">
              <w:r>
                <w:t>4.34</w:t>
              </w:r>
            </w:ins>
          </w:p>
        </w:tc>
        <w:tc>
          <w:tcPr>
            <w:tcW w:w="400" w:type="dxa"/>
            <w:shd w:val="clear" w:color="auto" w:fill="auto"/>
            <w:noWrap/>
            <w:vAlign w:val="bottom"/>
          </w:tcPr>
          <w:p w14:paraId="2A41D279" w14:textId="77777777" w:rsidR="003F7E2C" w:rsidRDefault="003F7E2C" w:rsidP="00BE28D4">
            <w:pPr>
              <w:pStyle w:val="tabletext11"/>
              <w:jc w:val="center"/>
              <w:rPr>
                <w:ins w:id="25687" w:author="Author"/>
              </w:rPr>
            </w:pPr>
            <w:ins w:id="25688" w:author="Author">
              <w:r>
                <w:t>4.34</w:t>
              </w:r>
            </w:ins>
          </w:p>
        </w:tc>
        <w:tc>
          <w:tcPr>
            <w:tcW w:w="400" w:type="dxa"/>
            <w:shd w:val="clear" w:color="auto" w:fill="auto"/>
            <w:noWrap/>
            <w:vAlign w:val="bottom"/>
          </w:tcPr>
          <w:p w14:paraId="3A343C22" w14:textId="77777777" w:rsidR="003F7E2C" w:rsidRDefault="003F7E2C" w:rsidP="00BE28D4">
            <w:pPr>
              <w:pStyle w:val="tabletext11"/>
              <w:jc w:val="center"/>
              <w:rPr>
                <w:ins w:id="25689" w:author="Author"/>
              </w:rPr>
            </w:pPr>
            <w:ins w:id="25690" w:author="Author">
              <w:r>
                <w:t>4.15</w:t>
              </w:r>
            </w:ins>
          </w:p>
        </w:tc>
        <w:tc>
          <w:tcPr>
            <w:tcW w:w="400" w:type="dxa"/>
            <w:shd w:val="clear" w:color="auto" w:fill="auto"/>
            <w:noWrap/>
            <w:vAlign w:val="bottom"/>
          </w:tcPr>
          <w:p w14:paraId="00F3A578" w14:textId="77777777" w:rsidR="003F7E2C" w:rsidRDefault="003F7E2C" w:rsidP="00BE28D4">
            <w:pPr>
              <w:pStyle w:val="tabletext11"/>
              <w:jc w:val="center"/>
              <w:rPr>
                <w:ins w:id="25691" w:author="Author"/>
              </w:rPr>
            </w:pPr>
            <w:ins w:id="25692" w:author="Author">
              <w:r>
                <w:t>3.95</w:t>
              </w:r>
            </w:ins>
          </w:p>
        </w:tc>
        <w:tc>
          <w:tcPr>
            <w:tcW w:w="400" w:type="dxa"/>
            <w:shd w:val="clear" w:color="auto" w:fill="auto"/>
            <w:noWrap/>
            <w:vAlign w:val="bottom"/>
          </w:tcPr>
          <w:p w14:paraId="1E1F9A27" w14:textId="77777777" w:rsidR="003F7E2C" w:rsidRDefault="003F7E2C" w:rsidP="00BE28D4">
            <w:pPr>
              <w:pStyle w:val="tabletext11"/>
              <w:jc w:val="center"/>
              <w:rPr>
                <w:ins w:id="25693" w:author="Author"/>
              </w:rPr>
            </w:pPr>
            <w:ins w:id="25694" w:author="Author">
              <w:r>
                <w:t>3.56</w:t>
              </w:r>
            </w:ins>
          </w:p>
        </w:tc>
        <w:tc>
          <w:tcPr>
            <w:tcW w:w="400" w:type="dxa"/>
            <w:shd w:val="clear" w:color="auto" w:fill="auto"/>
            <w:noWrap/>
            <w:vAlign w:val="bottom"/>
          </w:tcPr>
          <w:p w14:paraId="3D698E6E" w14:textId="77777777" w:rsidR="003F7E2C" w:rsidRDefault="003F7E2C" w:rsidP="00BE28D4">
            <w:pPr>
              <w:pStyle w:val="tabletext11"/>
              <w:jc w:val="center"/>
              <w:rPr>
                <w:ins w:id="25695" w:author="Author"/>
              </w:rPr>
            </w:pPr>
            <w:ins w:id="25696" w:author="Author">
              <w:r>
                <w:t>3.40</w:t>
              </w:r>
            </w:ins>
          </w:p>
        </w:tc>
        <w:tc>
          <w:tcPr>
            <w:tcW w:w="400" w:type="dxa"/>
            <w:shd w:val="clear" w:color="auto" w:fill="auto"/>
            <w:noWrap/>
            <w:vAlign w:val="bottom"/>
          </w:tcPr>
          <w:p w14:paraId="1589E326" w14:textId="77777777" w:rsidR="003F7E2C" w:rsidRDefault="003F7E2C" w:rsidP="00BE28D4">
            <w:pPr>
              <w:pStyle w:val="tabletext11"/>
              <w:jc w:val="center"/>
              <w:rPr>
                <w:ins w:id="25697" w:author="Author"/>
              </w:rPr>
            </w:pPr>
            <w:ins w:id="25698" w:author="Author">
              <w:r>
                <w:t>3.23</w:t>
              </w:r>
            </w:ins>
          </w:p>
        </w:tc>
        <w:tc>
          <w:tcPr>
            <w:tcW w:w="400" w:type="dxa"/>
            <w:shd w:val="clear" w:color="auto" w:fill="auto"/>
            <w:noWrap/>
            <w:vAlign w:val="bottom"/>
          </w:tcPr>
          <w:p w14:paraId="65DBE80B" w14:textId="77777777" w:rsidR="003F7E2C" w:rsidRDefault="003F7E2C" w:rsidP="00BE28D4">
            <w:pPr>
              <w:pStyle w:val="tabletext11"/>
              <w:jc w:val="center"/>
              <w:rPr>
                <w:ins w:id="25699" w:author="Author"/>
              </w:rPr>
            </w:pPr>
            <w:ins w:id="25700" w:author="Author">
              <w:r>
                <w:t>3.07</w:t>
              </w:r>
            </w:ins>
          </w:p>
        </w:tc>
        <w:tc>
          <w:tcPr>
            <w:tcW w:w="400" w:type="dxa"/>
            <w:shd w:val="clear" w:color="auto" w:fill="auto"/>
            <w:noWrap/>
            <w:vAlign w:val="bottom"/>
          </w:tcPr>
          <w:p w14:paraId="4061D386" w14:textId="77777777" w:rsidR="003F7E2C" w:rsidRDefault="003F7E2C" w:rsidP="00BE28D4">
            <w:pPr>
              <w:pStyle w:val="tabletext11"/>
              <w:jc w:val="center"/>
              <w:rPr>
                <w:ins w:id="25701" w:author="Author"/>
              </w:rPr>
            </w:pPr>
            <w:ins w:id="25702" w:author="Author">
              <w:r>
                <w:t>2.90</w:t>
              </w:r>
            </w:ins>
          </w:p>
        </w:tc>
        <w:tc>
          <w:tcPr>
            <w:tcW w:w="400" w:type="dxa"/>
            <w:shd w:val="clear" w:color="auto" w:fill="auto"/>
            <w:noWrap/>
            <w:vAlign w:val="bottom"/>
          </w:tcPr>
          <w:p w14:paraId="03FC9A3E" w14:textId="77777777" w:rsidR="003F7E2C" w:rsidRDefault="003F7E2C" w:rsidP="00BE28D4">
            <w:pPr>
              <w:pStyle w:val="tabletext11"/>
              <w:jc w:val="center"/>
              <w:rPr>
                <w:ins w:id="25703" w:author="Author"/>
              </w:rPr>
            </w:pPr>
            <w:ins w:id="25704" w:author="Author">
              <w:r>
                <w:t>2.74</w:t>
              </w:r>
            </w:ins>
          </w:p>
        </w:tc>
        <w:tc>
          <w:tcPr>
            <w:tcW w:w="400" w:type="dxa"/>
            <w:shd w:val="clear" w:color="auto" w:fill="auto"/>
            <w:noWrap/>
            <w:vAlign w:val="bottom"/>
          </w:tcPr>
          <w:p w14:paraId="0CB5F8D8" w14:textId="77777777" w:rsidR="003F7E2C" w:rsidRDefault="003F7E2C" w:rsidP="00BE28D4">
            <w:pPr>
              <w:pStyle w:val="tabletext11"/>
              <w:jc w:val="center"/>
              <w:rPr>
                <w:ins w:id="25705" w:author="Author"/>
              </w:rPr>
            </w:pPr>
            <w:ins w:id="25706" w:author="Author">
              <w:r>
                <w:t>2.63</w:t>
              </w:r>
            </w:ins>
          </w:p>
        </w:tc>
        <w:tc>
          <w:tcPr>
            <w:tcW w:w="400" w:type="dxa"/>
            <w:shd w:val="clear" w:color="auto" w:fill="auto"/>
            <w:noWrap/>
            <w:vAlign w:val="bottom"/>
          </w:tcPr>
          <w:p w14:paraId="3C183269" w14:textId="77777777" w:rsidR="003F7E2C" w:rsidRDefault="003F7E2C" w:rsidP="00BE28D4">
            <w:pPr>
              <w:pStyle w:val="tabletext11"/>
              <w:jc w:val="center"/>
              <w:rPr>
                <w:ins w:id="25707" w:author="Author"/>
              </w:rPr>
            </w:pPr>
            <w:ins w:id="25708" w:author="Author">
              <w:r>
                <w:t>2.52</w:t>
              </w:r>
            </w:ins>
          </w:p>
        </w:tc>
        <w:tc>
          <w:tcPr>
            <w:tcW w:w="400" w:type="dxa"/>
            <w:shd w:val="clear" w:color="auto" w:fill="auto"/>
            <w:noWrap/>
            <w:vAlign w:val="bottom"/>
          </w:tcPr>
          <w:p w14:paraId="0752CBFA" w14:textId="77777777" w:rsidR="003F7E2C" w:rsidRDefault="003F7E2C" w:rsidP="00BE28D4">
            <w:pPr>
              <w:pStyle w:val="tabletext11"/>
              <w:jc w:val="center"/>
              <w:rPr>
                <w:ins w:id="25709" w:author="Author"/>
              </w:rPr>
            </w:pPr>
            <w:ins w:id="25710" w:author="Author">
              <w:r>
                <w:t>2.42</w:t>
              </w:r>
            </w:ins>
          </w:p>
        </w:tc>
        <w:tc>
          <w:tcPr>
            <w:tcW w:w="400" w:type="dxa"/>
            <w:shd w:val="clear" w:color="auto" w:fill="auto"/>
            <w:noWrap/>
            <w:vAlign w:val="bottom"/>
          </w:tcPr>
          <w:p w14:paraId="0E67E388" w14:textId="77777777" w:rsidR="003F7E2C" w:rsidRDefault="003F7E2C" w:rsidP="00BE28D4">
            <w:pPr>
              <w:pStyle w:val="tabletext11"/>
              <w:jc w:val="center"/>
              <w:rPr>
                <w:ins w:id="25711" w:author="Author"/>
              </w:rPr>
            </w:pPr>
            <w:ins w:id="25712" w:author="Author">
              <w:r>
                <w:t>2.32</w:t>
              </w:r>
            </w:ins>
          </w:p>
        </w:tc>
        <w:tc>
          <w:tcPr>
            <w:tcW w:w="400" w:type="dxa"/>
            <w:shd w:val="clear" w:color="auto" w:fill="auto"/>
            <w:noWrap/>
            <w:vAlign w:val="bottom"/>
          </w:tcPr>
          <w:p w14:paraId="4290843D" w14:textId="77777777" w:rsidR="003F7E2C" w:rsidRDefault="003F7E2C" w:rsidP="00BE28D4">
            <w:pPr>
              <w:pStyle w:val="tabletext11"/>
              <w:jc w:val="center"/>
              <w:rPr>
                <w:ins w:id="25713" w:author="Author"/>
              </w:rPr>
            </w:pPr>
            <w:ins w:id="25714" w:author="Author">
              <w:r>
                <w:t>2.23</w:t>
              </w:r>
            </w:ins>
          </w:p>
        </w:tc>
        <w:tc>
          <w:tcPr>
            <w:tcW w:w="400" w:type="dxa"/>
            <w:shd w:val="clear" w:color="auto" w:fill="auto"/>
            <w:noWrap/>
            <w:vAlign w:val="bottom"/>
          </w:tcPr>
          <w:p w14:paraId="3D2DFBF7" w14:textId="77777777" w:rsidR="003F7E2C" w:rsidRDefault="003F7E2C" w:rsidP="00BE28D4">
            <w:pPr>
              <w:pStyle w:val="tabletext11"/>
              <w:jc w:val="center"/>
              <w:rPr>
                <w:ins w:id="25715" w:author="Author"/>
              </w:rPr>
            </w:pPr>
            <w:ins w:id="25716" w:author="Author">
              <w:r>
                <w:t>2.14</w:t>
              </w:r>
            </w:ins>
          </w:p>
        </w:tc>
        <w:tc>
          <w:tcPr>
            <w:tcW w:w="400" w:type="dxa"/>
            <w:shd w:val="clear" w:color="auto" w:fill="auto"/>
            <w:noWrap/>
            <w:vAlign w:val="bottom"/>
          </w:tcPr>
          <w:p w14:paraId="28280A79" w14:textId="77777777" w:rsidR="003F7E2C" w:rsidRDefault="003F7E2C" w:rsidP="00BE28D4">
            <w:pPr>
              <w:pStyle w:val="tabletext11"/>
              <w:jc w:val="center"/>
              <w:rPr>
                <w:ins w:id="25717" w:author="Author"/>
              </w:rPr>
            </w:pPr>
            <w:ins w:id="25718" w:author="Author">
              <w:r>
                <w:t>2.06</w:t>
              </w:r>
            </w:ins>
          </w:p>
        </w:tc>
        <w:tc>
          <w:tcPr>
            <w:tcW w:w="400" w:type="dxa"/>
            <w:shd w:val="clear" w:color="auto" w:fill="auto"/>
            <w:noWrap/>
            <w:vAlign w:val="bottom"/>
          </w:tcPr>
          <w:p w14:paraId="23269256" w14:textId="77777777" w:rsidR="003F7E2C" w:rsidRDefault="003F7E2C" w:rsidP="00BE28D4">
            <w:pPr>
              <w:pStyle w:val="tabletext11"/>
              <w:jc w:val="center"/>
              <w:rPr>
                <w:ins w:id="25719" w:author="Author"/>
              </w:rPr>
            </w:pPr>
            <w:ins w:id="25720" w:author="Author">
              <w:r>
                <w:t>1.97</w:t>
              </w:r>
            </w:ins>
          </w:p>
        </w:tc>
        <w:tc>
          <w:tcPr>
            <w:tcW w:w="400" w:type="dxa"/>
            <w:shd w:val="clear" w:color="auto" w:fill="auto"/>
            <w:noWrap/>
            <w:vAlign w:val="bottom"/>
          </w:tcPr>
          <w:p w14:paraId="19C8A092" w14:textId="77777777" w:rsidR="003F7E2C" w:rsidRDefault="003F7E2C" w:rsidP="00BE28D4">
            <w:pPr>
              <w:pStyle w:val="tabletext11"/>
              <w:jc w:val="center"/>
              <w:rPr>
                <w:ins w:id="25721" w:author="Author"/>
              </w:rPr>
            </w:pPr>
            <w:ins w:id="25722" w:author="Author">
              <w:r>
                <w:t>1.89</w:t>
              </w:r>
            </w:ins>
          </w:p>
        </w:tc>
        <w:tc>
          <w:tcPr>
            <w:tcW w:w="400" w:type="dxa"/>
            <w:shd w:val="clear" w:color="auto" w:fill="auto"/>
            <w:noWrap/>
            <w:vAlign w:val="bottom"/>
          </w:tcPr>
          <w:p w14:paraId="40C4C4C6" w14:textId="77777777" w:rsidR="003F7E2C" w:rsidRDefault="003F7E2C" w:rsidP="00BE28D4">
            <w:pPr>
              <w:pStyle w:val="tabletext11"/>
              <w:jc w:val="center"/>
              <w:rPr>
                <w:ins w:id="25723" w:author="Author"/>
              </w:rPr>
            </w:pPr>
            <w:ins w:id="25724" w:author="Author">
              <w:r>
                <w:t>1.82</w:t>
              </w:r>
            </w:ins>
          </w:p>
        </w:tc>
        <w:tc>
          <w:tcPr>
            <w:tcW w:w="400" w:type="dxa"/>
            <w:shd w:val="clear" w:color="auto" w:fill="auto"/>
            <w:noWrap/>
            <w:vAlign w:val="bottom"/>
          </w:tcPr>
          <w:p w14:paraId="57BDC18F" w14:textId="77777777" w:rsidR="003F7E2C" w:rsidRDefault="003F7E2C" w:rsidP="00BE28D4">
            <w:pPr>
              <w:pStyle w:val="tabletext11"/>
              <w:jc w:val="center"/>
              <w:rPr>
                <w:ins w:id="25725" w:author="Author"/>
              </w:rPr>
            </w:pPr>
            <w:ins w:id="25726" w:author="Author">
              <w:r>
                <w:t>1.75</w:t>
              </w:r>
            </w:ins>
          </w:p>
        </w:tc>
        <w:tc>
          <w:tcPr>
            <w:tcW w:w="440" w:type="dxa"/>
            <w:shd w:val="clear" w:color="auto" w:fill="auto"/>
            <w:noWrap/>
            <w:vAlign w:val="bottom"/>
          </w:tcPr>
          <w:p w14:paraId="25B77ECA" w14:textId="77777777" w:rsidR="003F7E2C" w:rsidRDefault="003F7E2C" w:rsidP="00BE28D4">
            <w:pPr>
              <w:pStyle w:val="tabletext11"/>
              <w:jc w:val="center"/>
              <w:rPr>
                <w:ins w:id="25727" w:author="Author"/>
              </w:rPr>
            </w:pPr>
            <w:ins w:id="25728" w:author="Author">
              <w:r>
                <w:t>1.68</w:t>
              </w:r>
            </w:ins>
          </w:p>
        </w:tc>
        <w:tc>
          <w:tcPr>
            <w:tcW w:w="400" w:type="dxa"/>
            <w:shd w:val="clear" w:color="auto" w:fill="auto"/>
            <w:noWrap/>
            <w:vAlign w:val="bottom"/>
          </w:tcPr>
          <w:p w14:paraId="0B87DE2F" w14:textId="77777777" w:rsidR="003F7E2C" w:rsidRDefault="003F7E2C" w:rsidP="00BE28D4">
            <w:pPr>
              <w:pStyle w:val="tabletext11"/>
              <w:jc w:val="center"/>
              <w:rPr>
                <w:ins w:id="25729" w:author="Author"/>
              </w:rPr>
            </w:pPr>
            <w:ins w:id="25730" w:author="Author">
              <w:r>
                <w:t>1.61</w:t>
              </w:r>
            </w:ins>
          </w:p>
        </w:tc>
        <w:tc>
          <w:tcPr>
            <w:tcW w:w="400" w:type="dxa"/>
            <w:shd w:val="clear" w:color="auto" w:fill="auto"/>
            <w:noWrap/>
            <w:vAlign w:val="bottom"/>
          </w:tcPr>
          <w:p w14:paraId="76635988" w14:textId="77777777" w:rsidR="003F7E2C" w:rsidRDefault="003F7E2C" w:rsidP="00BE28D4">
            <w:pPr>
              <w:pStyle w:val="tabletext11"/>
              <w:jc w:val="center"/>
              <w:rPr>
                <w:ins w:id="25731" w:author="Author"/>
              </w:rPr>
            </w:pPr>
            <w:ins w:id="25732" w:author="Author">
              <w:r>
                <w:t>1.54</w:t>
              </w:r>
            </w:ins>
          </w:p>
        </w:tc>
        <w:tc>
          <w:tcPr>
            <w:tcW w:w="400" w:type="dxa"/>
            <w:shd w:val="clear" w:color="auto" w:fill="auto"/>
            <w:noWrap/>
            <w:vAlign w:val="bottom"/>
          </w:tcPr>
          <w:p w14:paraId="5C6EB9E7" w14:textId="77777777" w:rsidR="003F7E2C" w:rsidRDefault="003F7E2C" w:rsidP="00BE28D4">
            <w:pPr>
              <w:pStyle w:val="tabletext11"/>
              <w:jc w:val="center"/>
              <w:rPr>
                <w:ins w:id="25733" w:author="Author"/>
              </w:rPr>
            </w:pPr>
            <w:ins w:id="25734" w:author="Author">
              <w:r>
                <w:t>1.48</w:t>
              </w:r>
            </w:ins>
          </w:p>
        </w:tc>
        <w:tc>
          <w:tcPr>
            <w:tcW w:w="400" w:type="dxa"/>
            <w:shd w:val="clear" w:color="auto" w:fill="auto"/>
            <w:noWrap/>
            <w:vAlign w:val="bottom"/>
          </w:tcPr>
          <w:p w14:paraId="1EDECABB" w14:textId="77777777" w:rsidR="003F7E2C" w:rsidRDefault="003F7E2C" w:rsidP="00BE28D4">
            <w:pPr>
              <w:pStyle w:val="tabletext11"/>
              <w:jc w:val="center"/>
              <w:rPr>
                <w:ins w:id="25735" w:author="Author"/>
              </w:rPr>
            </w:pPr>
            <w:ins w:id="25736" w:author="Author">
              <w:r>
                <w:t>1.42</w:t>
              </w:r>
            </w:ins>
          </w:p>
        </w:tc>
        <w:tc>
          <w:tcPr>
            <w:tcW w:w="460" w:type="dxa"/>
            <w:shd w:val="clear" w:color="auto" w:fill="auto"/>
            <w:noWrap/>
            <w:vAlign w:val="bottom"/>
          </w:tcPr>
          <w:p w14:paraId="64142C6B" w14:textId="77777777" w:rsidR="003F7E2C" w:rsidRDefault="003F7E2C" w:rsidP="00BE28D4">
            <w:pPr>
              <w:pStyle w:val="tabletext11"/>
              <w:jc w:val="center"/>
              <w:rPr>
                <w:ins w:id="25737" w:author="Author"/>
              </w:rPr>
            </w:pPr>
            <w:ins w:id="25738" w:author="Author">
              <w:r>
                <w:t>1.37</w:t>
              </w:r>
            </w:ins>
          </w:p>
        </w:tc>
      </w:tr>
    </w:tbl>
    <w:p w14:paraId="0AA17C80" w14:textId="77777777" w:rsidR="003F7E2C" w:rsidRPr="00704EE9" w:rsidRDefault="003F7E2C" w:rsidP="00BE28D4">
      <w:pPr>
        <w:pStyle w:val="tablecaption"/>
        <w:rPr>
          <w:ins w:id="25739" w:author="Author"/>
        </w:rPr>
      </w:pPr>
      <w:ins w:id="25740" w:author="Author">
        <w:r w:rsidRPr="00704EE9">
          <w:t>Table 301.C.2.b.(1) Zone</w:t>
        </w:r>
        <w:r>
          <w:t>-r</w:t>
        </w:r>
        <w:r w:rsidRPr="00704EE9">
          <w:t>ated Vehicles Vehicle Value Factors</w:t>
        </w:r>
        <w:r>
          <w:t xml:space="preserve"> – </w:t>
        </w:r>
        <w:r w:rsidRPr="00704EE9">
          <w:t xml:space="preserve">Other Than Collision </w:t>
        </w:r>
        <w:proofErr w:type="gramStart"/>
        <w:r>
          <w:t>W</w:t>
        </w:r>
        <w:r w:rsidRPr="00704EE9">
          <w:t>ith</w:t>
        </w:r>
        <w:proofErr w:type="gramEnd"/>
        <w:r w:rsidRPr="00704EE9">
          <w:t xml:space="preserve"> Actual Cash Value Rating</w:t>
        </w:r>
      </w:ins>
    </w:p>
    <w:p w14:paraId="7031EAAD" w14:textId="77777777" w:rsidR="003F7E2C" w:rsidRPr="000704BC" w:rsidRDefault="003F7E2C" w:rsidP="00BE28D4">
      <w:pPr>
        <w:pStyle w:val="isonormal"/>
        <w:rPr>
          <w:ins w:id="25741" w:author="Author"/>
        </w:rPr>
      </w:pPr>
    </w:p>
    <w:p w14:paraId="4604E72F" w14:textId="77777777" w:rsidR="003F7E2C" w:rsidRPr="00653396" w:rsidRDefault="003F7E2C" w:rsidP="00BE28D4">
      <w:pPr>
        <w:pStyle w:val="outlinehd5"/>
        <w:rPr>
          <w:ins w:id="25742" w:author="Author"/>
        </w:rPr>
      </w:pPr>
      <w:ins w:id="25743" w:author="Author">
        <w:r>
          <w:tab/>
        </w:r>
        <w:r w:rsidRPr="00653396">
          <w:t>(2)</w:t>
        </w:r>
        <w:r>
          <w:tab/>
        </w:r>
        <w:r w:rsidRPr="00653396">
          <w:t>Private Passenger Types Vehicle Value Factors</w:t>
        </w:r>
        <w:r>
          <w:t xml:space="preserve"> – </w:t>
        </w:r>
        <w:r w:rsidRPr="00653396">
          <w:t xml:space="preserve">Other Than Collision </w:t>
        </w:r>
        <w:proofErr w:type="gramStart"/>
        <w:r>
          <w:t>W</w:t>
        </w:r>
        <w:r w:rsidRPr="00653396">
          <w:t>ith</w:t>
        </w:r>
        <w:proofErr w:type="gramEnd"/>
        <w:r w:rsidRPr="00653396">
          <w:t xml:space="preserve"> Actual Cash Value Rating</w:t>
        </w:r>
      </w:ins>
    </w:p>
    <w:p w14:paraId="4525C520" w14:textId="77777777" w:rsidR="003F7E2C" w:rsidRDefault="003F7E2C" w:rsidP="00BE28D4">
      <w:pPr>
        <w:pStyle w:val="space4"/>
        <w:rPr>
          <w:ins w:id="25744" w:author="Author"/>
        </w:rPr>
      </w:pPr>
    </w:p>
    <w:tbl>
      <w:tblPr>
        <w:tblW w:w="138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F7E2C" w14:paraId="3D0EFD03" w14:textId="77777777" w:rsidTr="00EE1A0A">
        <w:trPr>
          <w:trHeight w:val="190"/>
          <w:ins w:id="25745" w:author="Author"/>
        </w:trPr>
        <w:tc>
          <w:tcPr>
            <w:tcW w:w="1780" w:type="dxa"/>
            <w:gridSpan w:val="2"/>
            <w:tcBorders>
              <w:top w:val="single" w:sz="4" w:space="0" w:color="auto"/>
              <w:left w:val="single" w:sz="4" w:space="0" w:color="auto"/>
              <w:bottom w:val="single" w:sz="4" w:space="0" w:color="auto"/>
              <w:right w:val="single" w:sz="4" w:space="0" w:color="auto"/>
            </w:tcBorders>
            <w:vAlign w:val="bottom"/>
            <w:hideMark/>
          </w:tcPr>
          <w:p w14:paraId="5508284D" w14:textId="77777777" w:rsidR="003F7E2C" w:rsidRDefault="003F7E2C" w:rsidP="00BE28D4">
            <w:pPr>
              <w:pStyle w:val="tablehead"/>
              <w:rPr>
                <w:ins w:id="25746" w:author="Author"/>
              </w:rPr>
            </w:pPr>
            <w:ins w:id="25747" w:author="Author">
              <w:r>
                <w:t>OCN Price Bracket</w:t>
              </w:r>
            </w:ins>
          </w:p>
        </w:tc>
        <w:tc>
          <w:tcPr>
            <w:tcW w:w="560" w:type="dxa"/>
            <w:tcBorders>
              <w:top w:val="single" w:sz="4" w:space="0" w:color="auto"/>
              <w:left w:val="single" w:sz="4" w:space="0" w:color="auto"/>
              <w:bottom w:val="single" w:sz="4" w:space="0" w:color="auto"/>
              <w:right w:val="single" w:sz="4" w:space="0" w:color="auto"/>
            </w:tcBorders>
            <w:vAlign w:val="bottom"/>
            <w:hideMark/>
          </w:tcPr>
          <w:p w14:paraId="34FEFD59" w14:textId="77777777" w:rsidR="003F7E2C" w:rsidRDefault="003F7E2C" w:rsidP="00BE28D4">
            <w:pPr>
              <w:pStyle w:val="tablehead"/>
              <w:rPr>
                <w:ins w:id="25748" w:author="Author"/>
              </w:rPr>
            </w:pPr>
            <w:ins w:id="25749" w:author="Author">
              <w:r>
                <w:t xml:space="preserve">Cur-rent Model Year </w:t>
              </w:r>
            </w:ins>
          </w:p>
        </w:tc>
        <w:tc>
          <w:tcPr>
            <w:tcW w:w="560" w:type="dxa"/>
            <w:tcBorders>
              <w:top w:val="single" w:sz="4" w:space="0" w:color="auto"/>
              <w:left w:val="single" w:sz="4" w:space="0" w:color="auto"/>
              <w:bottom w:val="single" w:sz="4" w:space="0" w:color="auto"/>
              <w:right w:val="single" w:sz="4" w:space="0" w:color="auto"/>
            </w:tcBorders>
            <w:vAlign w:val="bottom"/>
            <w:hideMark/>
          </w:tcPr>
          <w:p w14:paraId="3549FDF9" w14:textId="77777777" w:rsidR="003F7E2C" w:rsidRDefault="003F7E2C" w:rsidP="00BE28D4">
            <w:pPr>
              <w:pStyle w:val="tablehead"/>
              <w:rPr>
                <w:ins w:id="25750" w:author="Author"/>
              </w:rPr>
            </w:pPr>
            <w:ins w:id="25751" w:author="Author">
              <w:r>
                <w:t>First Pre-</w:t>
              </w:r>
              <w:proofErr w:type="spellStart"/>
              <w:r>
                <w:t>ced</w:t>
              </w:r>
              <w:proofErr w:type="spellEnd"/>
              <w:r>
                <w:t>-</w:t>
              </w:r>
              <w:proofErr w:type="spellStart"/>
              <w:r>
                <w:t>ing</w:t>
              </w:r>
              <w:proofErr w:type="spellEnd"/>
              <w:r>
                <w:t xml:space="preserve"> Model Year </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72A10D99" w14:textId="77777777" w:rsidR="003F7E2C" w:rsidRDefault="003F7E2C" w:rsidP="00BE28D4">
            <w:pPr>
              <w:pStyle w:val="tablehead"/>
              <w:rPr>
                <w:ins w:id="25752" w:author="Author"/>
              </w:rPr>
            </w:pPr>
            <w:ins w:id="25753" w:author="Author">
              <w:r>
                <w:t>2nd</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2793A61D" w14:textId="77777777" w:rsidR="003F7E2C" w:rsidRDefault="003F7E2C" w:rsidP="00BE28D4">
            <w:pPr>
              <w:pStyle w:val="tablehead"/>
              <w:rPr>
                <w:ins w:id="25754" w:author="Author"/>
              </w:rPr>
            </w:pPr>
            <w:ins w:id="25755" w:author="Author">
              <w:r>
                <w:t>3rd</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66586001" w14:textId="77777777" w:rsidR="003F7E2C" w:rsidRDefault="003F7E2C" w:rsidP="00BE28D4">
            <w:pPr>
              <w:pStyle w:val="tablehead"/>
              <w:rPr>
                <w:ins w:id="25756" w:author="Author"/>
              </w:rPr>
            </w:pPr>
            <w:ins w:id="25757" w:author="Author">
              <w:r>
                <w:t>4th</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6767EC6A" w14:textId="77777777" w:rsidR="003F7E2C" w:rsidRDefault="003F7E2C" w:rsidP="00BE28D4">
            <w:pPr>
              <w:pStyle w:val="tablehead"/>
              <w:rPr>
                <w:ins w:id="25758" w:author="Author"/>
              </w:rPr>
            </w:pPr>
            <w:ins w:id="25759" w:author="Author">
              <w:r>
                <w:t>5th</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18E5877C" w14:textId="77777777" w:rsidR="003F7E2C" w:rsidRDefault="003F7E2C" w:rsidP="00BE28D4">
            <w:pPr>
              <w:pStyle w:val="tablehead"/>
              <w:rPr>
                <w:ins w:id="25760" w:author="Author"/>
              </w:rPr>
            </w:pPr>
            <w:ins w:id="25761" w:author="Author">
              <w:r>
                <w:t>6th</w:t>
              </w:r>
            </w:ins>
          </w:p>
        </w:tc>
        <w:tc>
          <w:tcPr>
            <w:tcW w:w="480" w:type="dxa"/>
            <w:tcBorders>
              <w:top w:val="single" w:sz="4" w:space="0" w:color="auto"/>
              <w:left w:val="single" w:sz="4" w:space="0" w:color="auto"/>
              <w:bottom w:val="single" w:sz="4" w:space="0" w:color="auto"/>
              <w:right w:val="single" w:sz="4" w:space="0" w:color="auto"/>
            </w:tcBorders>
            <w:vAlign w:val="bottom"/>
            <w:hideMark/>
          </w:tcPr>
          <w:p w14:paraId="388B65E1" w14:textId="77777777" w:rsidR="003F7E2C" w:rsidRDefault="003F7E2C" w:rsidP="00BE28D4">
            <w:pPr>
              <w:pStyle w:val="tablehead"/>
              <w:rPr>
                <w:ins w:id="25762" w:author="Author"/>
              </w:rPr>
            </w:pPr>
            <w:ins w:id="25763" w:author="Author">
              <w:r>
                <w:t>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6D04DAA" w14:textId="77777777" w:rsidR="003F7E2C" w:rsidRDefault="003F7E2C" w:rsidP="00BE28D4">
            <w:pPr>
              <w:pStyle w:val="tablehead"/>
              <w:rPr>
                <w:ins w:id="25764" w:author="Author"/>
              </w:rPr>
            </w:pPr>
            <w:ins w:id="25765" w:author="Author">
              <w:r>
                <w:t>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040664D" w14:textId="77777777" w:rsidR="003F7E2C" w:rsidRDefault="003F7E2C" w:rsidP="00BE28D4">
            <w:pPr>
              <w:pStyle w:val="tablehead"/>
              <w:rPr>
                <w:ins w:id="25766" w:author="Author"/>
              </w:rPr>
            </w:pPr>
            <w:ins w:id="25767" w:author="Author">
              <w:r>
                <w:t>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1A14EE6" w14:textId="77777777" w:rsidR="003F7E2C" w:rsidRDefault="003F7E2C" w:rsidP="00BE28D4">
            <w:pPr>
              <w:pStyle w:val="tablehead"/>
              <w:rPr>
                <w:ins w:id="25768" w:author="Author"/>
              </w:rPr>
            </w:pPr>
            <w:ins w:id="25769" w:author="Author">
              <w:r>
                <w:t>10th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45C867F" w14:textId="77777777" w:rsidR="003F7E2C" w:rsidRDefault="003F7E2C" w:rsidP="00BE28D4">
            <w:pPr>
              <w:pStyle w:val="tablehead"/>
              <w:rPr>
                <w:ins w:id="25770" w:author="Author"/>
              </w:rPr>
            </w:pPr>
            <w:ins w:id="25771" w:author="Author">
              <w:r>
                <w:t>11th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1CA0B824" w14:textId="77777777" w:rsidR="003F7E2C" w:rsidRDefault="003F7E2C" w:rsidP="00BE28D4">
            <w:pPr>
              <w:pStyle w:val="tablehead"/>
              <w:rPr>
                <w:ins w:id="25772" w:author="Author"/>
              </w:rPr>
            </w:pPr>
            <w:ins w:id="25773" w:author="Author">
              <w:r>
                <w:t>12th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CC4F63F" w14:textId="77777777" w:rsidR="003F7E2C" w:rsidRDefault="003F7E2C" w:rsidP="00BE28D4">
            <w:pPr>
              <w:pStyle w:val="tablehead"/>
              <w:rPr>
                <w:ins w:id="25774" w:author="Author"/>
              </w:rPr>
            </w:pPr>
            <w:ins w:id="25775" w:author="Author">
              <w:r>
                <w:t>13th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B27BF6F" w14:textId="77777777" w:rsidR="003F7E2C" w:rsidRDefault="003F7E2C" w:rsidP="00BE28D4">
            <w:pPr>
              <w:pStyle w:val="tablehead"/>
              <w:rPr>
                <w:ins w:id="25776" w:author="Author"/>
              </w:rPr>
            </w:pPr>
            <w:ins w:id="25777" w:author="Author">
              <w:r>
                <w:t>14th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EE7B20F" w14:textId="77777777" w:rsidR="003F7E2C" w:rsidRDefault="003F7E2C" w:rsidP="00BE28D4">
            <w:pPr>
              <w:pStyle w:val="tablehead"/>
              <w:rPr>
                <w:ins w:id="25778" w:author="Author"/>
              </w:rPr>
            </w:pPr>
            <w:ins w:id="25779" w:author="Author">
              <w:r>
                <w:t>15th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9A6ADC8" w14:textId="77777777" w:rsidR="003F7E2C" w:rsidRDefault="003F7E2C" w:rsidP="00BE28D4">
            <w:pPr>
              <w:pStyle w:val="tablehead"/>
              <w:rPr>
                <w:ins w:id="25780" w:author="Author"/>
              </w:rPr>
            </w:pPr>
            <w:ins w:id="25781" w:author="Author">
              <w:r>
                <w:t>16th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3A65C4AC" w14:textId="77777777" w:rsidR="003F7E2C" w:rsidRDefault="003F7E2C" w:rsidP="00BE28D4">
            <w:pPr>
              <w:pStyle w:val="tablehead"/>
              <w:rPr>
                <w:ins w:id="25782" w:author="Author"/>
              </w:rPr>
            </w:pPr>
            <w:ins w:id="25783" w:author="Author">
              <w:r>
                <w:t>17th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D36CD5A" w14:textId="77777777" w:rsidR="003F7E2C" w:rsidRDefault="003F7E2C" w:rsidP="00BE28D4">
            <w:pPr>
              <w:pStyle w:val="tablehead"/>
              <w:rPr>
                <w:ins w:id="25784" w:author="Author"/>
              </w:rPr>
            </w:pPr>
            <w:ins w:id="25785" w:author="Author">
              <w:r>
                <w:t>18th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A70F1D9" w14:textId="77777777" w:rsidR="003F7E2C" w:rsidRDefault="003F7E2C" w:rsidP="00BE28D4">
            <w:pPr>
              <w:pStyle w:val="tablehead"/>
              <w:rPr>
                <w:ins w:id="25786" w:author="Author"/>
              </w:rPr>
            </w:pPr>
            <w:ins w:id="25787" w:author="Author">
              <w:r>
                <w:t>19th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09FB114A" w14:textId="77777777" w:rsidR="003F7E2C" w:rsidRDefault="003F7E2C" w:rsidP="00BE28D4">
            <w:pPr>
              <w:pStyle w:val="tablehead"/>
              <w:rPr>
                <w:ins w:id="25788" w:author="Author"/>
              </w:rPr>
            </w:pPr>
            <w:ins w:id="25789" w:author="Author">
              <w:r>
                <w:t>20th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7FD2F63B" w14:textId="77777777" w:rsidR="003F7E2C" w:rsidRDefault="003F7E2C" w:rsidP="00BE28D4">
            <w:pPr>
              <w:pStyle w:val="tablehead"/>
              <w:rPr>
                <w:ins w:id="25790" w:author="Author"/>
              </w:rPr>
            </w:pPr>
            <w:ins w:id="25791" w:author="Author">
              <w:r>
                <w:t>21st</w:t>
              </w:r>
            </w:ins>
          </w:p>
        </w:tc>
        <w:tc>
          <w:tcPr>
            <w:tcW w:w="440" w:type="dxa"/>
            <w:tcBorders>
              <w:top w:val="single" w:sz="4" w:space="0" w:color="auto"/>
              <w:left w:val="single" w:sz="4" w:space="0" w:color="auto"/>
              <w:bottom w:val="single" w:sz="4" w:space="0" w:color="auto"/>
              <w:right w:val="single" w:sz="4" w:space="0" w:color="auto"/>
            </w:tcBorders>
            <w:vAlign w:val="bottom"/>
            <w:hideMark/>
          </w:tcPr>
          <w:p w14:paraId="5B3D3808" w14:textId="77777777" w:rsidR="003F7E2C" w:rsidRDefault="003F7E2C" w:rsidP="00BE28D4">
            <w:pPr>
              <w:pStyle w:val="tablehead"/>
              <w:rPr>
                <w:ins w:id="25792" w:author="Author"/>
              </w:rPr>
            </w:pPr>
            <w:ins w:id="25793" w:author="Author">
              <w:r>
                <w:t>22nd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569B7BD2" w14:textId="77777777" w:rsidR="003F7E2C" w:rsidRDefault="003F7E2C" w:rsidP="00BE28D4">
            <w:pPr>
              <w:pStyle w:val="tablehead"/>
              <w:rPr>
                <w:ins w:id="25794" w:author="Author"/>
              </w:rPr>
            </w:pPr>
            <w:ins w:id="25795" w:author="Author">
              <w:r>
                <w:t>23rd</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5EA1D3A" w14:textId="77777777" w:rsidR="003F7E2C" w:rsidRDefault="003F7E2C" w:rsidP="00BE28D4">
            <w:pPr>
              <w:pStyle w:val="tablehead"/>
              <w:rPr>
                <w:ins w:id="25796" w:author="Author"/>
              </w:rPr>
            </w:pPr>
            <w:ins w:id="25797" w:author="Author">
              <w:r>
                <w:t>24th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2170102A" w14:textId="77777777" w:rsidR="003F7E2C" w:rsidRDefault="003F7E2C" w:rsidP="00BE28D4">
            <w:pPr>
              <w:pStyle w:val="tablehead"/>
              <w:rPr>
                <w:ins w:id="25798" w:author="Author"/>
              </w:rPr>
            </w:pPr>
            <w:ins w:id="25799" w:author="Author">
              <w:r>
                <w:t>25th</w:t>
              </w:r>
            </w:ins>
          </w:p>
        </w:tc>
        <w:tc>
          <w:tcPr>
            <w:tcW w:w="400" w:type="dxa"/>
            <w:tcBorders>
              <w:top w:val="single" w:sz="4" w:space="0" w:color="auto"/>
              <w:left w:val="single" w:sz="4" w:space="0" w:color="auto"/>
              <w:bottom w:val="single" w:sz="4" w:space="0" w:color="auto"/>
              <w:right w:val="single" w:sz="4" w:space="0" w:color="auto"/>
            </w:tcBorders>
            <w:vAlign w:val="bottom"/>
            <w:hideMark/>
          </w:tcPr>
          <w:p w14:paraId="6328E9C8" w14:textId="77777777" w:rsidR="003F7E2C" w:rsidRDefault="003F7E2C" w:rsidP="00BE28D4">
            <w:pPr>
              <w:pStyle w:val="tablehead"/>
              <w:rPr>
                <w:ins w:id="25800" w:author="Author"/>
              </w:rPr>
            </w:pPr>
            <w:ins w:id="25801" w:author="Author">
              <w:r>
                <w:t>26th</w:t>
              </w:r>
            </w:ins>
          </w:p>
        </w:tc>
        <w:tc>
          <w:tcPr>
            <w:tcW w:w="460" w:type="dxa"/>
            <w:tcBorders>
              <w:top w:val="single" w:sz="4" w:space="0" w:color="auto"/>
              <w:left w:val="single" w:sz="4" w:space="0" w:color="auto"/>
              <w:bottom w:val="single" w:sz="4" w:space="0" w:color="auto"/>
              <w:right w:val="single" w:sz="4" w:space="0" w:color="auto"/>
            </w:tcBorders>
            <w:vAlign w:val="bottom"/>
            <w:hideMark/>
          </w:tcPr>
          <w:p w14:paraId="339D8548" w14:textId="77777777" w:rsidR="003F7E2C" w:rsidRDefault="003F7E2C" w:rsidP="00BE28D4">
            <w:pPr>
              <w:pStyle w:val="tablehead"/>
              <w:rPr>
                <w:ins w:id="25802" w:author="Author"/>
              </w:rPr>
            </w:pPr>
            <w:ins w:id="25803" w:author="Author">
              <w:r>
                <w:t>27th and older</w:t>
              </w:r>
            </w:ins>
          </w:p>
        </w:tc>
      </w:tr>
      <w:tr w:rsidR="003F7E2C" w14:paraId="539DE5F5" w14:textId="77777777" w:rsidTr="00EE1A0A">
        <w:trPr>
          <w:trHeight w:val="190"/>
          <w:ins w:id="25804" w:author="Author"/>
        </w:trPr>
        <w:tc>
          <w:tcPr>
            <w:tcW w:w="200" w:type="dxa"/>
            <w:tcBorders>
              <w:top w:val="single" w:sz="4" w:space="0" w:color="auto"/>
              <w:left w:val="single" w:sz="4" w:space="0" w:color="auto"/>
              <w:bottom w:val="single" w:sz="4" w:space="0" w:color="auto"/>
              <w:right w:val="nil"/>
            </w:tcBorders>
            <w:vAlign w:val="bottom"/>
            <w:hideMark/>
          </w:tcPr>
          <w:p w14:paraId="030D3E7A" w14:textId="77777777" w:rsidR="003F7E2C" w:rsidRDefault="003F7E2C" w:rsidP="00BE28D4">
            <w:pPr>
              <w:pStyle w:val="tabletext11"/>
              <w:jc w:val="right"/>
              <w:rPr>
                <w:ins w:id="25805" w:author="Author"/>
              </w:rPr>
            </w:pPr>
            <w:ins w:id="25806" w:author="Author">
              <w:r>
                <w:t>$</w:t>
              </w:r>
            </w:ins>
          </w:p>
        </w:tc>
        <w:tc>
          <w:tcPr>
            <w:tcW w:w="1580" w:type="dxa"/>
            <w:tcBorders>
              <w:top w:val="single" w:sz="4" w:space="0" w:color="auto"/>
              <w:left w:val="nil"/>
              <w:bottom w:val="single" w:sz="4" w:space="0" w:color="auto"/>
              <w:right w:val="single" w:sz="4" w:space="0" w:color="auto"/>
            </w:tcBorders>
            <w:vAlign w:val="bottom"/>
            <w:hideMark/>
          </w:tcPr>
          <w:p w14:paraId="2E226E64" w14:textId="77777777" w:rsidR="003F7E2C" w:rsidRDefault="003F7E2C" w:rsidP="00BE28D4">
            <w:pPr>
              <w:pStyle w:val="tabletext11"/>
              <w:tabs>
                <w:tab w:val="decimal" w:pos="640"/>
              </w:tabs>
              <w:rPr>
                <w:ins w:id="25807" w:author="Author"/>
              </w:rPr>
            </w:pPr>
            <w:ins w:id="25808" w:author="Author">
              <w:r>
                <w:t>0 to 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9F1C247" w14:textId="77777777" w:rsidR="003F7E2C" w:rsidRDefault="003F7E2C" w:rsidP="00BE28D4">
            <w:pPr>
              <w:pStyle w:val="tabletext11"/>
              <w:jc w:val="center"/>
              <w:rPr>
                <w:ins w:id="25809" w:author="Author"/>
              </w:rPr>
            </w:pPr>
            <w:ins w:id="25810" w:author="Author">
              <w:r>
                <w:t>0.32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AB7075E" w14:textId="77777777" w:rsidR="003F7E2C" w:rsidRDefault="003F7E2C" w:rsidP="00BE28D4">
            <w:pPr>
              <w:pStyle w:val="tabletext11"/>
              <w:jc w:val="center"/>
              <w:rPr>
                <w:ins w:id="25811" w:author="Author"/>
              </w:rPr>
            </w:pPr>
            <w:ins w:id="25812" w:author="Author">
              <w:r>
                <w:t>0.31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AA27870" w14:textId="77777777" w:rsidR="003F7E2C" w:rsidRDefault="003F7E2C" w:rsidP="00BE28D4">
            <w:pPr>
              <w:pStyle w:val="tabletext11"/>
              <w:jc w:val="center"/>
              <w:rPr>
                <w:ins w:id="25813" w:author="Author"/>
              </w:rPr>
            </w:pPr>
            <w:ins w:id="25814" w:author="Author">
              <w:r>
                <w:t>0.30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5F351FA" w14:textId="77777777" w:rsidR="003F7E2C" w:rsidRDefault="003F7E2C" w:rsidP="00BE28D4">
            <w:pPr>
              <w:pStyle w:val="tabletext11"/>
              <w:jc w:val="center"/>
              <w:rPr>
                <w:ins w:id="25815" w:author="Author"/>
              </w:rPr>
            </w:pPr>
            <w:ins w:id="25816" w:author="Author">
              <w:r>
                <w:t>0.28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29CD63D" w14:textId="77777777" w:rsidR="003F7E2C" w:rsidRDefault="003F7E2C" w:rsidP="00BE28D4">
            <w:pPr>
              <w:pStyle w:val="tabletext11"/>
              <w:jc w:val="center"/>
              <w:rPr>
                <w:ins w:id="25817" w:author="Author"/>
              </w:rPr>
            </w:pPr>
            <w:ins w:id="25818" w:author="Author">
              <w:r>
                <w:t>0.26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5D3A3B9" w14:textId="77777777" w:rsidR="003F7E2C" w:rsidRDefault="003F7E2C" w:rsidP="00BE28D4">
            <w:pPr>
              <w:pStyle w:val="tabletext11"/>
              <w:jc w:val="center"/>
              <w:rPr>
                <w:ins w:id="25819" w:author="Author"/>
              </w:rPr>
            </w:pPr>
            <w:ins w:id="25820" w:author="Author">
              <w:r>
                <w:t>0.24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33CC793" w14:textId="77777777" w:rsidR="003F7E2C" w:rsidRDefault="003F7E2C" w:rsidP="00BE28D4">
            <w:pPr>
              <w:pStyle w:val="tabletext11"/>
              <w:jc w:val="center"/>
              <w:rPr>
                <w:ins w:id="25821" w:author="Author"/>
              </w:rPr>
            </w:pPr>
            <w:ins w:id="25822" w:author="Author">
              <w:r>
                <w:t>0.22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DC1244D" w14:textId="77777777" w:rsidR="003F7E2C" w:rsidRDefault="003F7E2C" w:rsidP="00BE28D4">
            <w:pPr>
              <w:pStyle w:val="tabletext11"/>
              <w:jc w:val="center"/>
              <w:rPr>
                <w:ins w:id="25823" w:author="Author"/>
              </w:rPr>
            </w:pPr>
            <w:ins w:id="25824"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9A65E7" w14:textId="77777777" w:rsidR="003F7E2C" w:rsidRDefault="003F7E2C" w:rsidP="00BE28D4">
            <w:pPr>
              <w:pStyle w:val="tabletext11"/>
              <w:jc w:val="center"/>
              <w:rPr>
                <w:ins w:id="25825" w:author="Author"/>
              </w:rPr>
            </w:pPr>
            <w:ins w:id="25826"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443725" w14:textId="77777777" w:rsidR="003F7E2C" w:rsidRDefault="003F7E2C" w:rsidP="00BE28D4">
            <w:pPr>
              <w:pStyle w:val="tabletext11"/>
              <w:jc w:val="center"/>
              <w:rPr>
                <w:ins w:id="25827" w:author="Author"/>
              </w:rPr>
            </w:pPr>
            <w:ins w:id="25828"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045352" w14:textId="77777777" w:rsidR="003F7E2C" w:rsidRDefault="003F7E2C" w:rsidP="00BE28D4">
            <w:pPr>
              <w:pStyle w:val="tabletext11"/>
              <w:jc w:val="center"/>
              <w:rPr>
                <w:ins w:id="25829" w:author="Author"/>
              </w:rPr>
            </w:pPr>
            <w:ins w:id="25830"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FD3233" w14:textId="77777777" w:rsidR="003F7E2C" w:rsidRDefault="003F7E2C" w:rsidP="00BE28D4">
            <w:pPr>
              <w:pStyle w:val="tabletext11"/>
              <w:jc w:val="center"/>
              <w:rPr>
                <w:ins w:id="25831" w:author="Author"/>
              </w:rPr>
            </w:pPr>
            <w:ins w:id="25832"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7BBE52" w14:textId="77777777" w:rsidR="003F7E2C" w:rsidRDefault="003F7E2C" w:rsidP="00BE28D4">
            <w:pPr>
              <w:pStyle w:val="tabletext11"/>
              <w:jc w:val="center"/>
              <w:rPr>
                <w:ins w:id="25833" w:author="Author"/>
              </w:rPr>
            </w:pPr>
            <w:ins w:id="25834"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4129ED" w14:textId="77777777" w:rsidR="003F7E2C" w:rsidRDefault="003F7E2C" w:rsidP="00BE28D4">
            <w:pPr>
              <w:pStyle w:val="tabletext11"/>
              <w:jc w:val="center"/>
              <w:rPr>
                <w:ins w:id="25835" w:author="Author"/>
              </w:rPr>
            </w:pPr>
            <w:ins w:id="25836"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F256A5" w14:textId="77777777" w:rsidR="003F7E2C" w:rsidRDefault="003F7E2C" w:rsidP="00BE28D4">
            <w:pPr>
              <w:pStyle w:val="tabletext11"/>
              <w:jc w:val="center"/>
              <w:rPr>
                <w:ins w:id="25837" w:author="Author"/>
              </w:rPr>
            </w:pPr>
            <w:ins w:id="25838"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F2C0D8" w14:textId="77777777" w:rsidR="003F7E2C" w:rsidRDefault="003F7E2C" w:rsidP="00BE28D4">
            <w:pPr>
              <w:pStyle w:val="tabletext11"/>
              <w:jc w:val="center"/>
              <w:rPr>
                <w:ins w:id="25839" w:author="Author"/>
              </w:rPr>
            </w:pPr>
            <w:ins w:id="25840"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DD148F" w14:textId="77777777" w:rsidR="003F7E2C" w:rsidRDefault="003F7E2C" w:rsidP="00BE28D4">
            <w:pPr>
              <w:pStyle w:val="tabletext11"/>
              <w:jc w:val="center"/>
              <w:rPr>
                <w:ins w:id="25841" w:author="Author"/>
              </w:rPr>
            </w:pPr>
            <w:ins w:id="25842"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6A6F9E" w14:textId="77777777" w:rsidR="003F7E2C" w:rsidRDefault="003F7E2C" w:rsidP="00BE28D4">
            <w:pPr>
              <w:pStyle w:val="tabletext11"/>
              <w:jc w:val="center"/>
              <w:rPr>
                <w:ins w:id="25843" w:author="Author"/>
              </w:rPr>
            </w:pPr>
            <w:ins w:id="25844"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48C6AE" w14:textId="77777777" w:rsidR="003F7E2C" w:rsidRDefault="003F7E2C" w:rsidP="00BE28D4">
            <w:pPr>
              <w:pStyle w:val="tabletext11"/>
              <w:jc w:val="center"/>
              <w:rPr>
                <w:ins w:id="25845" w:author="Author"/>
              </w:rPr>
            </w:pPr>
            <w:ins w:id="25846" w:author="Author">
              <w:r>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FAE996" w14:textId="77777777" w:rsidR="003F7E2C" w:rsidRDefault="003F7E2C" w:rsidP="00BE28D4">
            <w:pPr>
              <w:pStyle w:val="tabletext11"/>
              <w:jc w:val="center"/>
              <w:rPr>
                <w:ins w:id="25847" w:author="Author"/>
              </w:rPr>
            </w:pPr>
            <w:ins w:id="25848" w:author="Author">
              <w:r>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DFFA4F" w14:textId="77777777" w:rsidR="003F7E2C" w:rsidRDefault="003F7E2C" w:rsidP="00BE28D4">
            <w:pPr>
              <w:pStyle w:val="tabletext11"/>
              <w:jc w:val="center"/>
              <w:rPr>
                <w:ins w:id="25849" w:author="Author"/>
              </w:rPr>
            </w:pPr>
            <w:ins w:id="25850" w:author="Author">
              <w:r>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9261DE" w14:textId="77777777" w:rsidR="003F7E2C" w:rsidRDefault="003F7E2C" w:rsidP="00BE28D4">
            <w:pPr>
              <w:pStyle w:val="tabletext11"/>
              <w:jc w:val="center"/>
              <w:rPr>
                <w:ins w:id="25851" w:author="Author"/>
              </w:rPr>
            </w:pPr>
            <w:ins w:id="25852" w:author="Author">
              <w:r>
                <w:t>0.10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AC17231" w14:textId="77777777" w:rsidR="003F7E2C" w:rsidRDefault="003F7E2C" w:rsidP="00BE28D4">
            <w:pPr>
              <w:pStyle w:val="tabletext11"/>
              <w:jc w:val="center"/>
              <w:rPr>
                <w:ins w:id="25853" w:author="Author"/>
              </w:rPr>
            </w:pPr>
            <w:ins w:id="25854"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46950C" w14:textId="77777777" w:rsidR="003F7E2C" w:rsidRDefault="003F7E2C" w:rsidP="00BE28D4">
            <w:pPr>
              <w:pStyle w:val="tabletext11"/>
              <w:jc w:val="center"/>
              <w:rPr>
                <w:ins w:id="25855" w:author="Author"/>
              </w:rPr>
            </w:pPr>
            <w:ins w:id="25856"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D0BFA1" w14:textId="77777777" w:rsidR="003F7E2C" w:rsidRDefault="003F7E2C" w:rsidP="00BE28D4">
            <w:pPr>
              <w:pStyle w:val="tabletext11"/>
              <w:jc w:val="center"/>
              <w:rPr>
                <w:ins w:id="25857" w:author="Author"/>
              </w:rPr>
            </w:pPr>
            <w:ins w:id="25858" w:author="Author">
              <w:r>
                <w:t>0.10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546E44" w14:textId="77777777" w:rsidR="003F7E2C" w:rsidRDefault="003F7E2C" w:rsidP="00BE28D4">
            <w:pPr>
              <w:pStyle w:val="tabletext11"/>
              <w:jc w:val="center"/>
              <w:rPr>
                <w:ins w:id="25859" w:author="Author"/>
              </w:rPr>
            </w:pPr>
            <w:ins w:id="25860" w:author="Author">
              <w:r>
                <w:t>0.09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16D409" w14:textId="77777777" w:rsidR="003F7E2C" w:rsidRDefault="003F7E2C" w:rsidP="00BE28D4">
            <w:pPr>
              <w:pStyle w:val="tabletext11"/>
              <w:jc w:val="center"/>
              <w:rPr>
                <w:ins w:id="25861" w:author="Author"/>
              </w:rPr>
            </w:pPr>
            <w:ins w:id="25862" w:author="Author">
              <w:r>
                <w:t>0.09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BD132FC" w14:textId="77777777" w:rsidR="003F7E2C" w:rsidRDefault="003F7E2C" w:rsidP="00BE28D4">
            <w:pPr>
              <w:pStyle w:val="tabletext11"/>
              <w:jc w:val="center"/>
              <w:rPr>
                <w:ins w:id="25863" w:author="Author"/>
              </w:rPr>
            </w:pPr>
            <w:ins w:id="25864" w:author="Author">
              <w:r>
                <w:t>0.09</w:t>
              </w:r>
            </w:ins>
          </w:p>
        </w:tc>
      </w:tr>
      <w:tr w:rsidR="003F7E2C" w14:paraId="788290B7" w14:textId="77777777" w:rsidTr="00EE1A0A">
        <w:trPr>
          <w:trHeight w:val="190"/>
          <w:ins w:id="25865" w:author="Author"/>
        </w:trPr>
        <w:tc>
          <w:tcPr>
            <w:tcW w:w="200" w:type="dxa"/>
            <w:tcBorders>
              <w:top w:val="single" w:sz="4" w:space="0" w:color="auto"/>
              <w:left w:val="single" w:sz="4" w:space="0" w:color="auto"/>
              <w:bottom w:val="single" w:sz="4" w:space="0" w:color="auto"/>
              <w:right w:val="nil"/>
            </w:tcBorders>
            <w:vAlign w:val="bottom"/>
          </w:tcPr>
          <w:p w14:paraId="6B8BBDF2" w14:textId="77777777" w:rsidR="003F7E2C" w:rsidRDefault="003F7E2C" w:rsidP="00BE28D4">
            <w:pPr>
              <w:pStyle w:val="tabletext11"/>
              <w:jc w:val="right"/>
              <w:rPr>
                <w:ins w:id="25866" w:author="Author"/>
              </w:rPr>
            </w:pPr>
          </w:p>
        </w:tc>
        <w:tc>
          <w:tcPr>
            <w:tcW w:w="1580" w:type="dxa"/>
            <w:tcBorders>
              <w:top w:val="single" w:sz="4" w:space="0" w:color="auto"/>
              <w:left w:val="nil"/>
              <w:bottom w:val="single" w:sz="4" w:space="0" w:color="auto"/>
              <w:right w:val="single" w:sz="4" w:space="0" w:color="auto"/>
            </w:tcBorders>
            <w:vAlign w:val="bottom"/>
            <w:hideMark/>
          </w:tcPr>
          <w:p w14:paraId="6B02D3DD" w14:textId="77777777" w:rsidR="003F7E2C" w:rsidRDefault="003F7E2C" w:rsidP="00BE28D4">
            <w:pPr>
              <w:pStyle w:val="tabletext11"/>
              <w:tabs>
                <w:tab w:val="decimal" w:pos="640"/>
              </w:tabs>
              <w:rPr>
                <w:ins w:id="25867" w:author="Author"/>
              </w:rPr>
            </w:pPr>
            <w:ins w:id="25868" w:author="Author">
              <w:r>
                <w:t>1,000 to 1,999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686B54D" w14:textId="77777777" w:rsidR="003F7E2C" w:rsidRDefault="003F7E2C" w:rsidP="00BE28D4">
            <w:pPr>
              <w:pStyle w:val="tabletext11"/>
              <w:jc w:val="center"/>
              <w:rPr>
                <w:ins w:id="25869" w:author="Author"/>
              </w:rPr>
            </w:pPr>
            <w:ins w:id="25870" w:author="Author">
              <w:r>
                <w:t>0.39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8E63A17" w14:textId="77777777" w:rsidR="003F7E2C" w:rsidRDefault="003F7E2C" w:rsidP="00BE28D4">
            <w:pPr>
              <w:pStyle w:val="tabletext11"/>
              <w:jc w:val="center"/>
              <w:rPr>
                <w:ins w:id="25871" w:author="Author"/>
              </w:rPr>
            </w:pPr>
            <w:ins w:id="25872" w:author="Author">
              <w:r>
                <w:t>0.38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34F6C82" w14:textId="77777777" w:rsidR="003F7E2C" w:rsidRDefault="003F7E2C" w:rsidP="00BE28D4">
            <w:pPr>
              <w:pStyle w:val="tabletext11"/>
              <w:jc w:val="center"/>
              <w:rPr>
                <w:ins w:id="25873" w:author="Author"/>
              </w:rPr>
            </w:pPr>
            <w:ins w:id="25874" w:author="Author">
              <w:r>
                <w:t>0.36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9027D22" w14:textId="77777777" w:rsidR="003F7E2C" w:rsidRDefault="003F7E2C" w:rsidP="00BE28D4">
            <w:pPr>
              <w:pStyle w:val="tabletext11"/>
              <w:jc w:val="center"/>
              <w:rPr>
                <w:ins w:id="25875" w:author="Author"/>
              </w:rPr>
            </w:pPr>
            <w:ins w:id="25876" w:author="Author">
              <w:r>
                <w:t>0.34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F876D40" w14:textId="77777777" w:rsidR="003F7E2C" w:rsidRDefault="003F7E2C" w:rsidP="00BE28D4">
            <w:pPr>
              <w:pStyle w:val="tabletext11"/>
              <w:jc w:val="center"/>
              <w:rPr>
                <w:ins w:id="25877" w:author="Author"/>
              </w:rPr>
            </w:pPr>
            <w:ins w:id="25878" w:author="Author">
              <w:r>
                <w:t>0.32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976F94F" w14:textId="77777777" w:rsidR="003F7E2C" w:rsidRDefault="003F7E2C" w:rsidP="00BE28D4">
            <w:pPr>
              <w:pStyle w:val="tabletext11"/>
              <w:jc w:val="center"/>
              <w:rPr>
                <w:ins w:id="25879" w:author="Author"/>
              </w:rPr>
            </w:pPr>
            <w:ins w:id="25880" w:author="Author">
              <w:r>
                <w:t>0.29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44702FF" w14:textId="77777777" w:rsidR="003F7E2C" w:rsidRDefault="003F7E2C" w:rsidP="00BE28D4">
            <w:pPr>
              <w:pStyle w:val="tabletext11"/>
              <w:jc w:val="center"/>
              <w:rPr>
                <w:ins w:id="25881" w:author="Author"/>
              </w:rPr>
            </w:pPr>
            <w:ins w:id="25882" w:author="Author">
              <w:r>
                <w:t>0.27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34ACC6D" w14:textId="77777777" w:rsidR="003F7E2C" w:rsidRDefault="003F7E2C" w:rsidP="00BE28D4">
            <w:pPr>
              <w:pStyle w:val="tabletext11"/>
              <w:jc w:val="center"/>
              <w:rPr>
                <w:ins w:id="25883" w:author="Author"/>
              </w:rPr>
            </w:pPr>
            <w:ins w:id="25884"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9138A2" w14:textId="77777777" w:rsidR="003F7E2C" w:rsidRDefault="003F7E2C" w:rsidP="00BE28D4">
            <w:pPr>
              <w:pStyle w:val="tabletext11"/>
              <w:jc w:val="center"/>
              <w:rPr>
                <w:ins w:id="25885" w:author="Author"/>
              </w:rPr>
            </w:pPr>
            <w:ins w:id="25886"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3659D3" w14:textId="77777777" w:rsidR="003F7E2C" w:rsidRDefault="003F7E2C" w:rsidP="00BE28D4">
            <w:pPr>
              <w:pStyle w:val="tabletext11"/>
              <w:jc w:val="center"/>
              <w:rPr>
                <w:ins w:id="25887" w:author="Author"/>
              </w:rPr>
            </w:pPr>
            <w:ins w:id="25888"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20A542" w14:textId="77777777" w:rsidR="003F7E2C" w:rsidRDefault="003F7E2C" w:rsidP="00BE28D4">
            <w:pPr>
              <w:pStyle w:val="tabletext11"/>
              <w:jc w:val="center"/>
              <w:rPr>
                <w:ins w:id="25889" w:author="Author"/>
              </w:rPr>
            </w:pPr>
            <w:ins w:id="25890"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7091E5" w14:textId="77777777" w:rsidR="003F7E2C" w:rsidRDefault="003F7E2C" w:rsidP="00BE28D4">
            <w:pPr>
              <w:pStyle w:val="tabletext11"/>
              <w:jc w:val="center"/>
              <w:rPr>
                <w:ins w:id="25891" w:author="Author"/>
              </w:rPr>
            </w:pPr>
            <w:ins w:id="25892"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99CB85" w14:textId="77777777" w:rsidR="003F7E2C" w:rsidRDefault="003F7E2C" w:rsidP="00BE28D4">
            <w:pPr>
              <w:pStyle w:val="tabletext11"/>
              <w:jc w:val="center"/>
              <w:rPr>
                <w:ins w:id="25893" w:author="Author"/>
              </w:rPr>
            </w:pPr>
            <w:ins w:id="25894"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21722C" w14:textId="77777777" w:rsidR="003F7E2C" w:rsidRDefault="003F7E2C" w:rsidP="00BE28D4">
            <w:pPr>
              <w:pStyle w:val="tabletext11"/>
              <w:jc w:val="center"/>
              <w:rPr>
                <w:ins w:id="25895" w:author="Author"/>
              </w:rPr>
            </w:pPr>
            <w:ins w:id="25896"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25FF6A" w14:textId="77777777" w:rsidR="003F7E2C" w:rsidRDefault="003F7E2C" w:rsidP="00BE28D4">
            <w:pPr>
              <w:pStyle w:val="tabletext11"/>
              <w:jc w:val="center"/>
              <w:rPr>
                <w:ins w:id="25897" w:author="Author"/>
              </w:rPr>
            </w:pPr>
            <w:ins w:id="25898"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C4620A" w14:textId="77777777" w:rsidR="003F7E2C" w:rsidRDefault="003F7E2C" w:rsidP="00BE28D4">
            <w:pPr>
              <w:pStyle w:val="tabletext11"/>
              <w:jc w:val="center"/>
              <w:rPr>
                <w:ins w:id="25899" w:author="Author"/>
              </w:rPr>
            </w:pPr>
            <w:ins w:id="25900"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F22659" w14:textId="77777777" w:rsidR="003F7E2C" w:rsidRDefault="003F7E2C" w:rsidP="00BE28D4">
            <w:pPr>
              <w:pStyle w:val="tabletext11"/>
              <w:jc w:val="center"/>
              <w:rPr>
                <w:ins w:id="25901" w:author="Author"/>
              </w:rPr>
            </w:pPr>
            <w:ins w:id="25902"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B602F8" w14:textId="77777777" w:rsidR="003F7E2C" w:rsidRDefault="003F7E2C" w:rsidP="00BE28D4">
            <w:pPr>
              <w:pStyle w:val="tabletext11"/>
              <w:jc w:val="center"/>
              <w:rPr>
                <w:ins w:id="25903" w:author="Author"/>
              </w:rPr>
            </w:pPr>
            <w:ins w:id="25904"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9CA760" w14:textId="77777777" w:rsidR="003F7E2C" w:rsidRDefault="003F7E2C" w:rsidP="00BE28D4">
            <w:pPr>
              <w:pStyle w:val="tabletext11"/>
              <w:jc w:val="center"/>
              <w:rPr>
                <w:ins w:id="25905" w:author="Author"/>
              </w:rPr>
            </w:pPr>
            <w:ins w:id="25906"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CE126C" w14:textId="77777777" w:rsidR="003F7E2C" w:rsidRDefault="003F7E2C" w:rsidP="00BE28D4">
            <w:pPr>
              <w:pStyle w:val="tabletext11"/>
              <w:jc w:val="center"/>
              <w:rPr>
                <w:ins w:id="25907" w:author="Author"/>
              </w:rPr>
            </w:pPr>
            <w:ins w:id="25908"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A59F84" w14:textId="77777777" w:rsidR="003F7E2C" w:rsidRDefault="003F7E2C" w:rsidP="00BE28D4">
            <w:pPr>
              <w:pStyle w:val="tabletext11"/>
              <w:jc w:val="center"/>
              <w:rPr>
                <w:ins w:id="25909" w:author="Author"/>
              </w:rPr>
            </w:pPr>
            <w:ins w:id="25910" w:author="Author">
              <w:r>
                <w:t>0.13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E53C1B" w14:textId="77777777" w:rsidR="003F7E2C" w:rsidRDefault="003F7E2C" w:rsidP="00BE28D4">
            <w:pPr>
              <w:pStyle w:val="tabletext11"/>
              <w:jc w:val="center"/>
              <w:rPr>
                <w:ins w:id="25911" w:author="Author"/>
              </w:rPr>
            </w:pPr>
            <w:ins w:id="25912" w:author="Author">
              <w:r>
                <w:t>0.13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43FB7A4" w14:textId="77777777" w:rsidR="003F7E2C" w:rsidRDefault="003F7E2C" w:rsidP="00BE28D4">
            <w:pPr>
              <w:pStyle w:val="tabletext11"/>
              <w:jc w:val="center"/>
              <w:rPr>
                <w:ins w:id="25913" w:author="Author"/>
              </w:rPr>
            </w:pPr>
            <w:ins w:id="25914"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74F4B5" w14:textId="77777777" w:rsidR="003F7E2C" w:rsidRDefault="003F7E2C" w:rsidP="00BE28D4">
            <w:pPr>
              <w:pStyle w:val="tabletext11"/>
              <w:jc w:val="center"/>
              <w:rPr>
                <w:ins w:id="25915" w:author="Author"/>
              </w:rPr>
            </w:pPr>
            <w:ins w:id="25916"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DC8D55" w14:textId="77777777" w:rsidR="003F7E2C" w:rsidRDefault="003F7E2C" w:rsidP="00BE28D4">
            <w:pPr>
              <w:pStyle w:val="tabletext11"/>
              <w:jc w:val="center"/>
              <w:rPr>
                <w:ins w:id="25917" w:author="Author"/>
              </w:rPr>
            </w:pPr>
            <w:ins w:id="25918" w:author="Author">
              <w:r>
                <w:t>0.12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26DDF4" w14:textId="77777777" w:rsidR="003F7E2C" w:rsidRDefault="003F7E2C" w:rsidP="00BE28D4">
            <w:pPr>
              <w:pStyle w:val="tabletext11"/>
              <w:jc w:val="center"/>
              <w:rPr>
                <w:ins w:id="25919" w:author="Author"/>
              </w:rPr>
            </w:pPr>
            <w:ins w:id="25920" w:author="Author">
              <w:r>
                <w:t>0.11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1DBEF2" w14:textId="77777777" w:rsidR="003F7E2C" w:rsidRDefault="003F7E2C" w:rsidP="00BE28D4">
            <w:pPr>
              <w:pStyle w:val="tabletext11"/>
              <w:jc w:val="center"/>
              <w:rPr>
                <w:ins w:id="25921" w:author="Author"/>
              </w:rPr>
            </w:pPr>
            <w:ins w:id="25922" w:author="Author">
              <w:r>
                <w:t>0.11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E331392" w14:textId="77777777" w:rsidR="003F7E2C" w:rsidRDefault="003F7E2C" w:rsidP="00BE28D4">
            <w:pPr>
              <w:pStyle w:val="tabletext11"/>
              <w:jc w:val="center"/>
              <w:rPr>
                <w:ins w:id="25923" w:author="Author"/>
              </w:rPr>
            </w:pPr>
            <w:ins w:id="25924" w:author="Author">
              <w:r>
                <w:t>0.11</w:t>
              </w:r>
            </w:ins>
          </w:p>
        </w:tc>
      </w:tr>
      <w:tr w:rsidR="003F7E2C" w14:paraId="3D7CF218" w14:textId="77777777" w:rsidTr="00EE1A0A">
        <w:trPr>
          <w:trHeight w:val="190"/>
          <w:ins w:id="25925" w:author="Author"/>
        </w:trPr>
        <w:tc>
          <w:tcPr>
            <w:tcW w:w="200" w:type="dxa"/>
            <w:tcBorders>
              <w:top w:val="single" w:sz="4" w:space="0" w:color="auto"/>
              <w:left w:val="single" w:sz="4" w:space="0" w:color="auto"/>
              <w:bottom w:val="single" w:sz="4" w:space="0" w:color="auto"/>
              <w:right w:val="nil"/>
            </w:tcBorders>
            <w:vAlign w:val="bottom"/>
          </w:tcPr>
          <w:p w14:paraId="43F6C407" w14:textId="77777777" w:rsidR="003F7E2C" w:rsidRDefault="003F7E2C" w:rsidP="00BE28D4">
            <w:pPr>
              <w:pStyle w:val="tabletext11"/>
              <w:jc w:val="right"/>
              <w:rPr>
                <w:ins w:id="25926" w:author="Author"/>
              </w:rPr>
            </w:pPr>
          </w:p>
        </w:tc>
        <w:tc>
          <w:tcPr>
            <w:tcW w:w="1580" w:type="dxa"/>
            <w:tcBorders>
              <w:top w:val="single" w:sz="4" w:space="0" w:color="auto"/>
              <w:left w:val="nil"/>
              <w:bottom w:val="single" w:sz="4" w:space="0" w:color="auto"/>
              <w:right w:val="single" w:sz="4" w:space="0" w:color="auto"/>
            </w:tcBorders>
            <w:vAlign w:val="bottom"/>
            <w:hideMark/>
          </w:tcPr>
          <w:p w14:paraId="6CCB0AA5" w14:textId="77777777" w:rsidR="003F7E2C" w:rsidRDefault="003F7E2C" w:rsidP="00BE28D4">
            <w:pPr>
              <w:pStyle w:val="tabletext11"/>
              <w:tabs>
                <w:tab w:val="decimal" w:pos="640"/>
              </w:tabs>
              <w:rPr>
                <w:ins w:id="25927" w:author="Author"/>
              </w:rPr>
            </w:pPr>
            <w:ins w:id="25928" w:author="Author">
              <w:r>
                <w:t>2,000 to 2,999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4644E6F" w14:textId="77777777" w:rsidR="003F7E2C" w:rsidRDefault="003F7E2C" w:rsidP="00BE28D4">
            <w:pPr>
              <w:pStyle w:val="tabletext11"/>
              <w:jc w:val="center"/>
              <w:rPr>
                <w:ins w:id="25929" w:author="Author"/>
              </w:rPr>
            </w:pPr>
            <w:ins w:id="25930" w:author="Author">
              <w:r>
                <w:t>0.47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721C0C7" w14:textId="77777777" w:rsidR="003F7E2C" w:rsidRDefault="003F7E2C" w:rsidP="00BE28D4">
            <w:pPr>
              <w:pStyle w:val="tabletext11"/>
              <w:jc w:val="center"/>
              <w:rPr>
                <w:ins w:id="25931" w:author="Author"/>
              </w:rPr>
            </w:pPr>
            <w:ins w:id="25932" w:author="Author">
              <w:r>
                <w:t>0.46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4ED84EF" w14:textId="77777777" w:rsidR="003F7E2C" w:rsidRDefault="003F7E2C" w:rsidP="00BE28D4">
            <w:pPr>
              <w:pStyle w:val="tabletext11"/>
              <w:jc w:val="center"/>
              <w:rPr>
                <w:ins w:id="25933" w:author="Author"/>
              </w:rPr>
            </w:pPr>
            <w:ins w:id="25934" w:author="Author">
              <w:r>
                <w:t>0.45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7119B37" w14:textId="77777777" w:rsidR="003F7E2C" w:rsidRDefault="003F7E2C" w:rsidP="00BE28D4">
            <w:pPr>
              <w:pStyle w:val="tabletext11"/>
              <w:jc w:val="center"/>
              <w:rPr>
                <w:ins w:id="25935" w:author="Author"/>
              </w:rPr>
            </w:pPr>
            <w:ins w:id="25936" w:author="Author">
              <w:r>
                <w:t>0.42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97C7761" w14:textId="77777777" w:rsidR="003F7E2C" w:rsidRDefault="003F7E2C" w:rsidP="00BE28D4">
            <w:pPr>
              <w:pStyle w:val="tabletext11"/>
              <w:jc w:val="center"/>
              <w:rPr>
                <w:ins w:id="25937" w:author="Author"/>
              </w:rPr>
            </w:pPr>
            <w:ins w:id="25938" w:author="Author">
              <w:r>
                <w:t>0.39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6FC9B62" w14:textId="77777777" w:rsidR="003F7E2C" w:rsidRDefault="003F7E2C" w:rsidP="00BE28D4">
            <w:pPr>
              <w:pStyle w:val="tabletext11"/>
              <w:jc w:val="center"/>
              <w:rPr>
                <w:ins w:id="25939" w:author="Author"/>
              </w:rPr>
            </w:pPr>
            <w:ins w:id="25940" w:author="Author">
              <w:r>
                <w:t>0.36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3E1BB98" w14:textId="77777777" w:rsidR="003F7E2C" w:rsidRDefault="003F7E2C" w:rsidP="00BE28D4">
            <w:pPr>
              <w:pStyle w:val="tabletext11"/>
              <w:jc w:val="center"/>
              <w:rPr>
                <w:ins w:id="25941" w:author="Author"/>
              </w:rPr>
            </w:pPr>
            <w:ins w:id="25942" w:author="Author">
              <w:r>
                <w:t>0.33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5E68A83" w14:textId="77777777" w:rsidR="003F7E2C" w:rsidRDefault="003F7E2C" w:rsidP="00BE28D4">
            <w:pPr>
              <w:pStyle w:val="tabletext11"/>
              <w:jc w:val="center"/>
              <w:rPr>
                <w:ins w:id="25943" w:author="Author"/>
              </w:rPr>
            </w:pPr>
            <w:ins w:id="25944"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5CAAB1" w14:textId="77777777" w:rsidR="003F7E2C" w:rsidRDefault="003F7E2C" w:rsidP="00BE28D4">
            <w:pPr>
              <w:pStyle w:val="tabletext11"/>
              <w:jc w:val="center"/>
              <w:rPr>
                <w:ins w:id="25945" w:author="Author"/>
              </w:rPr>
            </w:pPr>
            <w:ins w:id="25946"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0D1FBE" w14:textId="77777777" w:rsidR="003F7E2C" w:rsidRDefault="003F7E2C" w:rsidP="00BE28D4">
            <w:pPr>
              <w:pStyle w:val="tabletext11"/>
              <w:jc w:val="center"/>
              <w:rPr>
                <w:ins w:id="25947" w:author="Author"/>
              </w:rPr>
            </w:pPr>
            <w:ins w:id="25948"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8794E3" w14:textId="77777777" w:rsidR="003F7E2C" w:rsidRDefault="003F7E2C" w:rsidP="00BE28D4">
            <w:pPr>
              <w:pStyle w:val="tabletext11"/>
              <w:jc w:val="center"/>
              <w:rPr>
                <w:ins w:id="25949" w:author="Author"/>
              </w:rPr>
            </w:pPr>
            <w:ins w:id="25950"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67B2A3" w14:textId="77777777" w:rsidR="003F7E2C" w:rsidRDefault="003F7E2C" w:rsidP="00BE28D4">
            <w:pPr>
              <w:pStyle w:val="tabletext11"/>
              <w:jc w:val="center"/>
              <w:rPr>
                <w:ins w:id="25951" w:author="Author"/>
              </w:rPr>
            </w:pPr>
            <w:ins w:id="25952"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3CFFD1" w14:textId="77777777" w:rsidR="003F7E2C" w:rsidRDefault="003F7E2C" w:rsidP="00BE28D4">
            <w:pPr>
              <w:pStyle w:val="tabletext11"/>
              <w:jc w:val="center"/>
              <w:rPr>
                <w:ins w:id="25953" w:author="Author"/>
              </w:rPr>
            </w:pPr>
            <w:ins w:id="25954"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2EBE49" w14:textId="77777777" w:rsidR="003F7E2C" w:rsidRDefault="003F7E2C" w:rsidP="00BE28D4">
            <w:pPr>
              <w:pStyle w:val="tabletext11"/>
              <w:jc w:val="center"/>
              <w:rPr>
                <w:ins w:id="25955" w:author="Author"/>
              </w:rPr>
            </w:pPr>
            <w:ins w:id="25956"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46A353" w14:textId="77777777" w:rsidR="003F7E2C" w:rsidRDefault="003F7E2C" w:rsidP="00BE28D4">
            <w:pPr>
              <w:pStyle w:val="tabletext11"/>
              <w:jc w:val="center"/>
              <w:rPr>
                <w:ins w:id="25957" w:author="Author"/>
              </w:rPr>
            </w:pPr>
            <w:ins w:id="25958"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F498D1" w14:textId="77777777" w:rsidR="003F7E2C" w:rsidRDefault="003F7E2C" w:rsidP="00BE28D4">
            <w:pPr>
              <w:pStyle w:val="tabletext11"/>
              <w:jc w:val="center"/>
              <w:rPr>
                <w:ins w:id="25959" w:author="Author"/>
              </w:rPr>
            </w:pPr>
            <w:ins w:id="25960"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9778E4" w14:textId="77777777" w:rsidR="003F7E2C" w:rsidRDefault="003F7E2C" w:rsidP="00BE28D4">
            <w:pPr>
              <w:pStyle w:val="tabletext11"/>
              <w:jc w:val="center"/>
              <w:rPr>
                <w:ins w:id="25961" w:author="Author"/>
              </w:rPr>
            </w:pPr>
            <w:ins w:id="25962"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05C368" w14:textId="77777777" w:rsidR="003F7E2C" w:rsidRDefault="003F7E2C" w:rsidP="00BE28D4">
            <w:pPr>
              <w:pStyle w:val="tabletext11"/>
              <w:jc w:val="center"/>
              <w:rPr>
                <w:ins w:id="25963" w:author="Author"/>
              </w:rPr>
            </w:pPr>
            <w:ins w:id="25964"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263AEF" w14:textId="77777777" w:rsidR="003F7E2C" w:rsidRDefault="003F7E2C" w:rsidP="00BE28D4">
            <w:pPr>
              <w:pStyle w:val="tabletext11"/>
              <w:jc w:val="center"/>
              <w:rPr>
                <w:ins w:id="25965" w:author="Author"/>
              </w:rPr>
            </w:pPr>
            <w:ins w:id="25966"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AFA79C" w14:textId="77777777" w:rsidR="003F7E2C" w:rsidRDefault="003F7E2C" w:rsidP="00BE28D4">
            <w:pPr>
              <w:pStyle w:val="tabletext11"/>
              <w:jc w:val="center"/>
              <w:rPr>
                <w:ins w:id="25967" w:author="Author"/>
              </w:rPr>
            </w:pPr>
            <w:ins w:id="25968"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BDDBC6" w14:textId="77777777" w:rsidR="003F7E2C" w:rsidRDefault="003F7E2C" w:rsidP="00BE28D4">
            <w:pPr>
              <w:pStyle w:val="tabletext11"/>
              <w:jc w:val="center"/>
              <w:rPr>
                <w:ins w:id="25969" w:author="Author"/>
              </w:rPr>
            </w:pPr>
            <w:ins w:id="25970"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4F514" w14:textId="77777777" w:rsidR="003F7E2C" w:rsidRDefault="003F7E2C" w:rsidP="00BE28D4">
            <w:pPr>
              <w:pStyle w:val="tabletext11"/>
              <w:jc w:val="center"/>
              <w:rPr>
                <w:ins w:id="25971" w:author="Author"/>
              </w:rPr>
            </w:pPr>
            <w:ins w:id="25972" w:author="Author">
              <w:r>
                <w:t>0.16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F5AB1F2" w14:textId="77777777" w:rsidR="003F7E2C" w:rsidRDefault="003F7E2C" w:rsidP="00BE28D4">
            <w:pPr>
              <w:pStyle w:val="tabletext11"/>
              <w:jc w:val="center"/>
              <w:rPr>
                <w:ins w:id="25973" w:author="Author"/>
              </w:rPr>
            </w:pPr>
            <w:ins w:id="25974"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6954CD" w14:textId="77777777" w:rsidR="003F7E2C" w:rsidRDefault="003F7E2C" w:rsidP="00BE28D4">
            <w:pPr>
              <w:pStyle w:val="tabletext11"/>
              <w:jc w:val="center"/>
              <w:rPr>
                <w:ins w:id="25975" w:author="Author"/>
              </w:rPr>
            </w:pPr>
            <w:ins w:id="25976" w:author="Author">
              <w:r>
                <w:t>0.15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E705AD" w14:textId="77777777" w:rsidR="003F7E2C" w:rsidRDefault="003F7E2C" w:rsidP="00BE28D4">
            <w:pPr>
              <w:pStyle w:val="tabletext11"/>
              <w:jc w:val="center"/>
              <w:rPr>
                <w:ins w:id="25977" w:author="Author"/>
              </w:rPr>
            </w:pPr>
            <w:ins w:id="25978"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D1A971" w14:textId="77777777" w:rsidR="003F7E2C" w:rsidRDefault="003F7E2C" w:rsidP="00BE28D4">
            <w:pPr>
              <w:pStyle w:val="tabletext11"/>
              <w:jc w:val="center"/>
              <w:rPr>
                <w:ins w:id="25979" w:author="Author"/>
              </w:rPr>
            </w:pPr>
            <w:ins w:id="25980" w:author="Author">
              <w:r>
                <w:t>0.14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5E4DF5" w14:textId="77777777" w:rsidR="003F7E2C" w:rsidRDefault="003F7E2C" w:rsidP="00BE28D4">
            <w:pPr>
              <w:pStyle w:val="tabletext11"/>
              <w:jc w:val="center"/>
              <w:rPr>
                <w:ins w:id="25981" w:author="Author"/>
              </w:rPr>
            </w:pPr>
            <w:ins w:id="25982" w:author="Author">
              <w:r>
                <w:t>0.13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FE19E25" w14:textId="77777777" w:rsidR="003F7E2C" w:rsidRDefault="003F7E2C" w:rsidP="00BE28D4">
            <w:pPr>
              <w:pStyle w:val="tabletext11"/>
              <w:jc w:val="center"/>
              <w:rPr>
                <w:ins w:id="25983" w:author="Author"/>
              </w:rPr>
            </w:pPr>
            <w:ins w:id="25984" w:author="Author">
              <w:r>
                <w:t>0.13</w:t>
              </w:r>
            </w:ins>
          </w:p>
        </w:tc>
      </w:tr>
      <w:tr w:rsidR="003F7E2C" w14:paraId="37E837C2" w14:textId="77777777" w:rsidTr="00EE1A0A">
        <w:trPr>
          <w:trHeight w:val="190"/>
          <w:ins w:id="25985" w:author="Author"/>
        </w:trPr>
        <w:tc>
          <w:tcPr>
            <w:tcW w:w="200" w:type="dxa"/>
            <w:tcBorders>
              <w:top w:val="single" w:sz="4" w:space="0" w:color="auto"/>
              <w:left w:val="single" w:sz="4" w:space="0" w:color="auto"/>
              <w:bottom w:val="single" w:sz="4" w:space="0" w:color="auto"/>
              <w:right w:val="nil"/>
            </w:tcBorders>
            <w:vAlign w:val="bottom"/>
          </w:tcPr>
          <w:p w14:paraId="7D6057E9" w14:textId="77777777" w:rsidR="003F7E2C" w:rsidRDefault="003F7E2C" w:rsidP="00BE28D4">
            <w:pPr>
              <w:pStyle w:val="tabletext11"/>
              <w:jc w:val="right"/>
              <w:rPr>
                <w:ins w:id="25986" w:author="Author"/>
              </w:rPr>
            </w:pPr>
          </w:p>
        </w:tc>
        <w:tc>
          <w:tcPr>
            <w:tcW w:w="1580" w:type="dxa"/>
            <w:tcBorders>
              <w:top w:val="single" w:sz="4" w:space="0" w:color="auto"/>
              <w:left w:val="nil"/>
              <w:bottom w:val="single" w:sz="4" w:space="0" w:color="auto"/>
              <w:right w:val="single" w:sz="4" w:space="0" w:color="auto"/>
            </w:tcBorders>
            <w:vAlign w:val="bottom"/>
            <w:hideMark/>
          </w:tcPr>
          <w:p w14:paraId="741973A3" w14:textId="77777777" w:rsidR="003F7E2C" w:rsidRDefault="003F7E2C" w:rsidP="00BE28D4">
            <w:pPr>
              <w:pStyle w:val="tabletext11"/>
              <w:tabs>
                <w:tab w:val="decimal" w:pos="640"/>
              </w:tabs>
              <w:rPr>
                <w:ins w:id="25987" w:author="Author"/>
              </w:rPr>
            </w:pPr>
            <w:ins w:id="25988" w:author="Author">
              <w:r>
                <w:t>3,000 to 3,999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F7626EF" w14:textId="77777777" w:rsidR="003F7E2C" w:rsidRDefault="003F7E2C" w:rsidP="00BE28D4">
            <w:pPr>
              <w:pStyle w:val="tabletext11"/>
              <w:jc w:val="center"/>
              <w:rPr>
                <w:ins w:id="25989" w:author="Author"/>
              </w:rPr>
            </w:pPr>
            <w:ins w:id="25990" w:author="Author">
              <w:r>
                <w:t>0.53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2C055E6" w14:textId="77777777" w:rsidR="003F7E2C" w:rsidRDefault="003F7E2C" w:rsidP="00BE28D4">
            <w:pPr>
              <w:pStyle w:val="tabletext11"/>
              <w:jc w:val="center"/>
              <w:rPr>
                <w:ins w:id="25991" w:author="Author"/>
              </w:rPr>
            </w:pPr>
            <w:ins w:id="25992" w:author="Author">
              <w:r>
                <w:t>0.52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7AC1F6F" w14:textId="77777777" w:rsidR="003F7E2C" w:rsidRDefault="003F7E2C" w:rsidP="00BE28D4">
            <w:pPr>
              <w:pStyle w:val="tabletext11"/>
              <w:jc w:val="center"/>
              <w:rPr>
                <w:ins w:id="25993" w:author="Author"/>
              </w:rPr>
            </w:pPr>
            <w:ins w:id="25994" w:author="Author">
              <w:r>
                <w:t>0.50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13EDF15" w14:textId="77777777" w:rsidR="003F7E2C" w:rsidRDefault="003F7E2C" w:rsidP="00BE28D4">
            <w:pPr>
              <w:pStyle w:val="tabletext11"/>
              <w:jc w:val="center"/>
              <w:rPr>
                <w:ins w:id="25995" w:author="Author"/>
              </w:rPr>
            </w:pPr>
            <w:ins w:id="25996" w:author="Author">
              <w:r>
                <w:t>0.47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40108D5" w14:textId="77777777" w:rsidR="003F7E2C" w:rsidRDefault="003F7E2C" w:rsidP="00BE28D4">
            <w:pPr>
              <w:pStyle w:val="tabletext11"/>
              <w:jc w:val="center"/>
              <w:rPr>
                <w:ins w:id="25997" w:author="Author"/>
              </w:rPr>
            </w:pPr>
            <w:ins w:id="25998" w:author="Author">
              <w:r>
                <w:t>0.44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6BCDC45" w14:textId="77777777" w:rsidR="003F7E2C" w:rsidRDefault="003F7E2C" w:rsidP="00BE28D4">
            <w:pPr>
              <w:pStyle w:val="tabletext11"/>
              <w:jc w:val="center"/>
              <w:rPr>
                <w:ins w:id="25999" w:author="Author"/>
              </w:rPr>
            </w:pPr>
            <w:ins w:id="26000" w:author="Author">
              <w:r>
                <w:t>0.40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65B3DDF" w14:textId="77777777" w:rsidR="003F7E2C" w:rsidRDefault="003F7E2C" w:rsidP="00BE28D4">
            <w:pPr>
              <w:pStyle w:val="tabletext11"/>
              <w:jc w:val="center"/>
              <w:rPr>
                <w:ins w:id="26001" w:author="Author"/>
              </w:rPr>
            </w:pPr>
            <w:ins w:id="26002" w:author="Author">
              <w:r>
                <w:t>0.37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561890D" w14:textId="77777777" w:rsidR="003F7E2C" w:rsidRDefault="003F7E2C" w:rsidP="00BE28D4">
            <w:pPr>
              <w:pStyle w:val="tabletext11"/>
              <w:jc w:val="center"/>
              <w:rPr>
                <w:ins w:id="26003" w:author="Author"/>
              </w:rPr>
            </w:pPr>
            <w:ins w:id="26004"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D38713" w14:textId="77777777" w:rsidR="003F7E2C" w:rsidRDefault="003F7E2C" w:rsidP="00BE28D4">
            <w:pPr>
              <w:pStyle w:val="tabletext11"/>
              <w:jc w:val="center"/>
              <w:rPr>
                <w:ins w:id="26005" w:author="Author"/>
              </w:rPr>
            </w:pPr>
            <w:ins w:id="26006"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F1A517" w14:textId="77777777" w:rsidR="003F7E2C" w:rsidRDefault="003F7E2C" w:rsidP="00BE28D4">
            <w:pPr>
              <w:pStyle w:val="tabletext11"/>
              <w:jc w:val="center"/>
              <w:rPr>
                <w:ins w:id="26007" w:author="Author"/>
              </w:rPr>
            </w:pPr>
            <w:ins w:id="26008"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573E3D" w14:textId="77777777" w:rsidR="003F7E2C" w:rsidRDefault="003F7E2C" w:rsidP="00BE28D4">
            <w:pPr>
              <w:pStyle w:val="tabletext11"/>
              <w:jc w:val="center"/>
              <w:rPr>
                <w:ins w:id="26009" w:author="Author"/>
              </w:rPr>
            </w:pPr>
            <w:ins w:id="26010"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FBB706" w14:textId="77777777" w:rsidR="003F7E2C" w:rsidRDefault="003F7E2C" w:rsidP="00BE28D4">
            <w:pPr>
              <w:pStyle w:val="tabletext11"/>
              <w:jc w:val="center"/>
              <w:rPr>
                <w:ins w:id="26011" w:author="Author"/>
              </w:rPr>
            </w:pPr>
            <w:ins w:id="26012"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A94D9A" w14:textId="77777777" w:rsidR="003F7E2C" w:rsidRDefault="003F7E2C" w:rsidP="00BE28D4">
            <w:pPr>
              <w:pStyle w:val="tabletext11"/>
              <w:jc w:val="center"/>
              <w:rPr>
                <w:ins w:id="26013" w:author="Author"/>
              </w:rPr>
            </w:pPr>
            <w:ins w:id="26014"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12E06A" w14:textId="77777777" w:rsidR="003F7E2C" w:rsidRDefault="003F7E2C" w:rsidP="00BE28D4">
            <w:pPr>
              <w:pStyle w:val="tabletext11"/>
              <w:jc w:val="center"/>
              <w:rPr>
                <w:ins w:id="26015" w:author="Author"/>
              </w:rPr>
            </w:pPr>
            <w:ins w:id="26016"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3829AF" w14:textId="77777777" w:rsidR="003F7E2C" w:rsidRDefault="003F7E2C" w:rsidP="00BE28D4">
            <w:pPr>
              <w:pStyle w:val="tabletext11"/>
              <w:jc w:val="center"/>
              <w:rPr>
                <w:ins w:id="26017" w:author="Author"/>
              </w:rPr>
            </w:pPr>
            <w:ins w:id="26018"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A3FCFB" w14:textId="77777777" w:rsidR="003F7E2C" w:rsidRDefault="003F7E2C" w:rsidP="00BE28D4">
            <w:pPr>
              <w:pStyle w:val="tabletext11"/>
              <w:jc w:val="center"/>
              <w:rPr>
                <w:ins w:id="26019" w:author="Author"/>
              </w:rPr>
            </w:pPr>
            <w:ins w:id="26020"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2D244A" w14:textId="77777777" w:rsidR="003F7E2C" w:rsidRDefault="003F7E2C" w:rsidP="00BE28D4">
            <w:pPr>
              <w:pStyle w:val="tabletext11"/>
              <w:jc w:val="center"/>
              <w:rPr>
                <w:ins w:id="26021" w:author="Author"/>
              </w:rPr>
            </w:pPr>
            <w:ins w:id="26022"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D6156F" w14:textId="77777777" w:rsidR="003F7E2C" w:rsidRDefault="003F7E2C" w:rsidP="00BE28D4">
            <w:pPr>
              <w:pStyle w:val="tabletext11"/>
              <w:jc w:val="center"/>
              <w:rPr>
                <w:ins w:id="26023" w:author="Author"/>
              </w:rPr>
            </w:pPr>
            <w:ins w:id="26024"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010230" w14:textId="77777777" w:rsidR="003F7E2C" w:rsidRDefault="003F7E2C" w:rsidP="00BE28D4">
            <w:pPr>
              <w:pStyle w:val="tabletext11"/>
              <w:jc w:val="center"/>
              <w:rPr>
                <w:ins w:id="26025" w:author="Author"/>
              </w:rPr>
            </w:pPr>
            <w:ins w:id="26026"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BDD47C" w14:textId="77777777" w:rsidR="003F7E2C" w:rsidRDefault="003F7E2C" w:rsidP="00BE28D4">
            <w:pPr>
              <w:pStyle w:val="tabletext11"/>
              <w:jc w:val="center"/>
              <w:rPr>
                <w:ins w:id="26027" w:author="Author"/>
              </w:rPr>
            </w:pPr>
            <w:ins w:id="26028"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8D8C36" w14:textId="77777777" w:rsidR="003F7E2C" w:rsidRDefault="003F7E2C" w:rsidP="00BE28D4">
            <w:pPr>
              <w:pStyle w:val="tabletext11"/>
              <w:jc w:val="center"/>
              <w:rPr>
                <w:ins w:id="26029" w:author="Author"/>
              </w:rPr>
            </w:pPr>
            <w:ins w:id="26030"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48D46C" w14:textId="77777777" w:rsidR="003F7E2C" w:rsidRDefault="003F7E2C" w:rsidP="00BE28D4">
            <w:pPr>
              <w:pStyle w:val="tabletext11"/>
              <w:jc w:val="center"/>
              <w:rPr>
                <w:ins w:id="26031" w:author="Author"/>
              </w:rPr>
            </w:pPr>
            <w:ins w:id="26032" w:author="Author">
              <w:r>
                <w:t>0.18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10A2726" w14:textId="77777777" w:rsidR="003F7E2C" w:rsidRDefault="003F7E2C" w:rsidP="00BE28D4">
            <w:pPr>
              <w:pStyle w:val="tabletext11"/>
              <w:jc w:val="center"/>
              <w:rPr>
                <w:ins w:id="26033" w:author="Author"/>
              </w:rPr>
            </w:pPr>
            <w:ins w:id="26034"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8CB6A5" w14:textId="77777777" w:rsidR="003F7E2C" w:rsidRDefault="003F7E2C" w:rsidP="00BE28D4">
            <w:pPr>
              <w:pStyle w:val="tabletext11"/>
              <w:jc w:val="center"/>
              <w:rPr>
                <w:ins w:id="26035" w:author="Author"/>
              </w:rPr>
            </w:pPr>
            <w:ins w:id="26036"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47A99D" w14:textId="77777777" w:rsidR="003F7E2C" w:rsidRDefault="003F7E2C" w:rsidP="00BE28D4">
            <w:pPr>
              <w:pStyle w:val="tabletext11"/>
              <w:jc w:val="center"/>
              <w:rPr>
                <w:ins w:id="26037" w:author="Author"/>
              </w:rPr>
            </w:pPr>
            <w:ins w:id="26038"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42C56E" w14:textId="77777777" w:rsidR="003F7E2C" w:rsidRDefault="003F7E2C" w:rsidP="00BE28D4">
            <w:pPr>
              <w:pStyle w:val="tabletext11"/>
              <w:jc w:val="center"/>
              <w:rPr>
                <w:ins w:id="26039" w:author="Author"/>
              </w:rPr>
            </w:pPr>
            <w:ins w:id="26040" w:author="Author">
              <w:r>
                <w:t>0.16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9CB4D3" w14:textId="77777777" w:rsidR="003F7E2C" w:rsidRDefault="003F7E2C" w:rsidP="00BE28D4">
            <w:pPr>
              <w:pStyle w:val="tabletext11"/>
              <w:jc w:val="center"/>
              <w:rPr>
                <w:ins w:id="26041" w:author="Author"/>
              </w:rPr>
            </w:pPr>
            <w:ins w:id="26042" w:author="Author">
              <w:r>
                <w:t>0.15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CD1CE68" w14:textId="77777777" w:rsidR="003F7E2C" w:rsidRDefault="003F7E2C" w:rsidP="00BE28D4">
            <w:pPr>
              <w:pStyle w:val="tabletext11"/>
              <w:jc w:val="center"/>
              <w:rPr>
                <w:ins w:id="26043" w:author="Author"/>
              </w:rPr>
            </w:pPr>
            <w:ins w:id="26044" w:author="Author">
              <w:r>
                <w:t>0.15</w:t>
              </w:r>
            </w:ins>
          </w:p>
        </w:tc>
      </w:tr>
      <w:tr w:rsidR="003F7E2C" w14:paraId="1B63D2D3" w14:textId="77777777" w:rsidTr="00EE1A0A">
        <w:trPr>
          <w:trHeight w:val="190"/>
          <w:ins w:id="26045" w:author="Author"/>
        </w:trPr>
        <w:tc>
          <w:tcPr>
            <w:tcW w:w="200" w:type="dxa"/>
            <w:tcBorders>
              <w:top w:val="single" w:sz="4" w:space="0" w:color="auto"/>
              <w:left w:val="single" w:sz="4" w:space="0" w:color="auto"/>
              <w:bottom w:val="single" w:sz="4" w:space="0" w:color="auto"/>
              <w:right w:val="nil"/>
            </w:tcBorders>
            <w:vAlign w:val="bottom"/>
          </w:tcPr>
          <w:p w14:paraId="62AFEE5B" w14:textId="77777777" w:rsidR="003F7E2C" w:rsidRDefault="003F7E2C" w:rsidP="00BE28D4">
            <w:pPr>
              <w:pStyle w:val="tabletext11"/>
              <w:jc w:val="right"/>
              <w:rPr>
                <w:ins w:id="26046" w:author="Author"/>
              </w:rPr>
            </w:pPr>
          </w:p>
        </w:tc>
        <w:tc>
          <w:tcPr>
            <w:tcW w:w="1580" w:type="dxa"/>
            <w:tcBorders>
              <w:top w:val="single" w:sz="4" w:space="0" w:color="auto"/>
              <w:left w:val="nil"/>
              <w:bottom w:val="single" w:sz="4" w:space="0" w:color="auto"/>
              <w:right w:val="single" w:sz="4" w:space="0" w:color="auto"/>
            </w:tcBorders>
            <w:vAlign w:val="bottom"/>
            <w:hideMark/>
          </w:tcPr>
          <w:p w14:paraId="125813F2" w14:textId="77777777" w:rsidR="003F7E2C" w:rsidRDefault="003F7E2C" w:rsidP="00BE28D4">
            <w:pPr>
              <w:pStyle w:val="tabletext11"/>
              <w:tabs>
                <w:tab w:val="decimal" w:pos="640"/>
              </w:tabs>
              <w:rPr>
                <w:ins w:id="26047" w:author="Author"/>
              </w:rPr>
            </w:pPr>
            <w:ins w:id="26048" w:author="Author">
              <w:r>
                <w:t>4,000 to 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801DA31" w14:textId="77777777" w:rsidR="003F7E2C" w:rsidRDefault="003F7E2C" w:rsidP="00BE28D4">
            <w:pPr>
              <w:pStyle w:val="tabletext11"/>
              <w:jc w:val="center"/>
              <w:rPr>
                <w:ins w:id="26049" w:author="Author"/>
              </w:rPr>
            </w:pPr>
            <w:ins w:id="26050" w:author="Author">
              <w:r>
                <w:t>0.58</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A1C7B3E" w14:textId="77777777" w:rsidR="003F7E2C" w:rsidRDefault="003F7E2C" w:rsidP="00BE28D4">
            <w:pPr>
              <w:pStyle w:val="tabletext11"/>
              <w:jc w:val="center"/>
              <w:rPr>
                <w:ins w:id="26051" w:author="Author"/>
              </w:rPr>
            </w:pPr>
            <w:ins w:id="26052" w:author="Author">
              <w:r>
                <w:t>0.56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1B0D384" w14:textId="77777777" w:rsidR="003F7E2C" w:rsidRDefault="003F7E2C" w:rsidP="00BE28D4">
            <w:pPr>
              <w:pStyle w:val="tabletext11"/>
              <w:jc w:val="center"/>
              <w:rPr>
                <w:ins w:id="26053" w:author="Author"/>
              </w:rPr>
            </w:pPr>
            <w:ins w:id="26054" w:author="Author">
              <w:r>
                <w:t>0.54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7AF2833" w14:textId="77777777" w:rsidR="003F7E2C" w:rsidRDefault="003F7E2C" w:rsidP="00BE28D4">
            <w:pPr>
              <w:pStyle w:val="tabletext11"/>
              <w:jc w:val="center"/>
              <w:rPr>
                <w:ins w:id="26055" w:author="Author"/>
              </w:rPr>
            </w:pPr>
            <w:ins w:id="26056" w:author="Author">
              <w:r>
                <w:t>0.51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5A5FDAD" w14:textId="77777777" w:rsidR="003F7E2C" w:rsidRDefault="003F7E2C" w:rsidP="00BE28D4">
            <w:pPr>
              <w:pStyle w:val="tabletext11"/>
              <w:jc w:val="center"/>
              <w:rPr>
                <w:ins w:id="26057" w:author="Author"/>
              </w:rPr>
            </w:pPr>
            <w:ins w:id="26058" w:author="Author">
              <w:r>
                <w:t>0.47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C01A4D2" w14:textId="77777777" w:rsidR="003F7E2C" w:rsidRDefault="003F7E2C" w:rsidP="00BE28D4">
            <w:pPr>
              <w:pStyle w:val="tabletext11"/>
              <w:jc w:val="center"/>
              <w:rPr>
                <w:ins w:id="26059" w:author="Author"/>
              </w:rPr>
            </w:pPr>
            <w:ins w:id="26060" w:author="Author">
              <w:r>
                <w:t>0.44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61CF75D" w14:textId="77777777" w:rsidR="003F7E2C" w:rsidRDefault="003F7E2C" w:rsidP="00BE28D4">
            <w:pPr>
              <w:pStyle w:val="tabletext11"/>
              <w:jc w:val="center"/>
              <w:rPr>
                <w:ins w:id="26061" w:author="Author"/>
              </w:rPr>
            </w:pPr>
            <w:ins w:id="26062" w:author="Author">
              <w:r>
                <w:t>0.40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04A73FD" w14:textId="77777777" w:rsidR="003F7E2C" w:rsidRDefault="003F7E2C" w:rsidP="00BE28D4">
            <w:pPr>
              <w:pStyle w:val="tabletext11"/>
              <w:jc w:val="center"/>
              <w:rPr>
                <w:ins w:id="26063" w:author="Author"/>
              </w:rPr>
            </w:pPr>
            <w:ins w:id="26064" w:author="Author">
              <w:r>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509C81" w14:textId="77777777" w:rsidR="003F7E2C" w:rsidRDefault="003F7E2C" w:rsidP="00BE28D4">
            <w:pPr>
              <w:pStyle w:val="tabletext11"/>
              <w:jc w:val="center"/>
              <w:rPr>
                <w:ins w:id="26065" w:author="Author"/>
              </w:rPr>
            </w:pPr>
            <w:ins w:id="26066"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90FAC5" w14:textId="77777777" w:rsidR="003F7E2C" w:rsidRDefault="003F7E2C" w:rsidP="00BE28D4">
            <w:pPr>
              <w:pStyle w:val="tabletext11"/>
              <w:jc w:val="center"/>
              <w:rPr>
                <w:ins w:id="26067" w:author="Author"/>
              </w:rPr>
            </w:pPr>
            <w:ins w:id="26068"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F145C9" w14:textId="77777777" w:rsidR="003F7E2C" w:rsidRDefault="003F7E2C" w:rsidP="00BE28D4">
            <w:pPr>
              <w:pStyle w:val="tabletext11"/>
              <w:jc w:val="center"/>
              <w:rPr>
                <w:ins w:id="26069" w:author="Author"/>
              </w:rPr>
            </w:pPr>
            <w:ins w:id="26070"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0F1159" w14:textId="77777777" w:rsidR="003F7E2C" w:rsidRDefault="003F7E2C" w:rsidP="00BE28D4">
            <w:pPr>
              <w:pStyle w:val="tabletext11"/>
              <w:jc w:val="center"/>
              <w:rPr>
                <w:ins w:id="26071" w:author="Author"/>
              </w:rPr>
            </w:pPr>
            <w:ins w:id="26072"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1981A8" w14:textId="77777777" w:rsidR="003F7E2C" w:rsidRDefault="003F7E2C" w:rsidP="00BE28D4">
            <w:pPr>
              <w:pStyle w:val="tabletext11"/>
              <w:jc w:val="center"/>
              <w:rPr>
                <w:ins w:id="26073" w:author="Author"/>
              </w:rPr>
            </w:pPr>
            <w:ins w:id="26074"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9013D3" w14:textId="77777777" w:rsidR="003F7E2C" w:rsidRDefault="003F7E2C" w:rsidP="00BE28D4">
            <w:pPr>
              <w:pStyle w:val="tabletext11"/>
              <w:jc w:val="center"/>
              <w:rPr>
                <w:ins w:id="26075" w:author="Author"/>
              </w:rPr>
            </w:pPr>
            <w:ins w:id="26076"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5560FD" w14:textId="77777777" w:rsidR="003F7E2C" w:rsidRDefault="003F7E2C" w:rsidP="00BE28D4">
            <w:pPr>
              <w:pStyle w:val="tabletext11"/>
              <w:jc w:val="center"/>
              <w:rPr>
                <w:ins w:id="26077" w:author="Author"/>
              </w:rPr>
            </w:pPr>
            <w:ins w:id="26078"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76B3DB" w14:textId="77777777" w:rsidR="003F7E2C" w:rsidRDefault="003F7E2C" w:rsidP="00BE28D4">
            <w:pPr>
              <w:pStyle w:val="tabletext11"/>
              <w:jc w:val="center"/>
              <w:rPr>
                <w:ins w:id="26079" w:author="Author"/>
              </w:rPr>
            </w:pPr>
            <w:ins w:id="26080"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DED2C5" w14:textId="77777777" w:rsidR="003F7E2C" w:rsidRDefault="003F7E2C" w:rsidP="00BE28D4">
            <w:pPr>
              <w:pStyle w:val="tabletext11"/>
              <w:jc w:val="center"/>
              <w:rPr>
                <w:ins w:id="26081" w:author="Author"/>
              </w:rPr>
            </w:pPr>
            <w:ins w:id="26082"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488CEF" w14:textId="77777777" w:rsidR="003F7E2C" w:rsidRDefault="003F7E2C" w:rsidP="00BE28D4">
            <w:pPr>
              <w:pStyle w:val="tabletext11"/>
              <w:jc w:val="center"/>
              <w:rPr>
                <w:ins w:id="26083" w:author="Author"/>
              </w:rPr>
            </w:pPr>
            <w:ins w:id="26084"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537D98" w14:textId="77777777" w:rsidR="003F7E2C" w:rsidRDefault="003F7E2C" w:rsidP="00BE28D4">
            <w:pPr>
              <w:pStyle w:val="tabletext11"/>
              <w:jc w:val="center"/>
              <w:rPr>
                <w:ins w:id="26085" w:author="Author"/>
              </w:rPr>
            </w:pPr>
            <w:ins w:id="26086"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062913" w14:textId="77777777" w:rsidR="003F7E2C" w:rsidRDefault="003F7E2C" w:rsidP="00BE28D4">
            <w:pPr>
              <w:pStyle w:val="tabletext11"/>
              <w:jc w:val="center"/>
              <w:rPr>
                <w:ins w:id="26087" w:author="Author"/>
              </w:rPr>
            </w:pPr>
            <w:ins w:id="26088"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62BD94" w14:textId="77777777" w:rsidR="003F7E2C" w:rsidRDefault="003F7E2C" w:rsidP="00BE28D4">
            <w:pPr>
              <w:pStyle w:val="tabletext11"/>
              <w:jc w:val="center"/>
              <w:rPr>
                <w:ins w:id="26089" w:author="Author"/>
              </w:rPr>
            </w:pPr>
            <w:ins w:id="26090"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0FC462" w14:textId="77777777" w:rsidR="003F7E2C" w:rsidRDefault="003F7E2C" w:rsidP="00BE28D4">
            <w:pPr>
              <w:pStyle w:val="tabletext11"/>
              <w:jc w:val="center"/>
              <w:rPr>
                <w:ins w:id="26091" w:author="Author"/>
              </w:rPr>
            </w:pPr>
            <w:ins w:id="26092" w:author="Author">
              <w:r>
                <w:t>0.19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7EDD9D6" w14:textId="77777777" w:rsidR="003F7E2C" w:rsidRDefault="003F7E2C" w:rsidP="00BE28D4">
            <w:pPr>
              <w:pStyle w:val="tabletext11"/>
              <w:jc w:val="center"/>
              <w:rPr>
                <w:ins w:id="26093" w:author="Author"/>
              </w:rPr>
            </w:pPr>
            <w:ins w:id="26094"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CAD8B5" w14:textId="77777777" w:rsidR="003F7E2C" w:rsidRDefault="003F7E2C" w:rsidP="00BE28D4">
            <w:pPr>
              <w:pStyle w:val="tabletext11"/>
              <w:jc w:val="center"/>
              <w:rPr>
                <w:ins w:id="26095" w:author="Author"/>
              </w:rPr>
            </w:pPr>
            <w:ins w:id="26096"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E87C29" w14:textId="77777777" w:rsidR="003F7E2C" w:rsidRDefault="003F7E2C" w:rsidP="00BE28D4">
            <w:pPr>
              <w:pStyle w:val="tabletext11"/>
              <w:jc w:val="center"/>
              <w:rPr>
                <w:ins w:id="26097" w:author="Author"/>
              </w:rPr>
            </w:pPr>
            <w:ins w:id="26098"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EFF3A8" w14:textId="77777777" w:rsidR="003F7E2C" w:rsidRDefault="003F7E2C" w:rsidP="00BE28D4">
            <w:pPr>
              <w:pStyle w:val="tabletext11"/>
              <w:jc w:val="center"/>
              <w:rPr>
                <w:ins w:id="26099" w:author="Author"/>
              </w:rPr>
            </w:pPr>
            <w:ins w:id="26100" w:author="Author">
              <w:r>
                <w:t>0.17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6347CD" w14:textId="77777777" w:rsidR="003F7E2C" w:rsidRDefault="003F7E2C" w:rsidP="00BE28D4">
            <w:pPr>
              <w:pStyle w:val="tabletext11"/>
              <w:jc w:val="center"/>
              <w:rPr>
                <w:ins w:id="26101" w:author="Author"/>
              </w:rPr>
            </w:pPr>
            <w:ins w:id="26102" w:author="Author">
              <w:r>
                <w:t>0.16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EC66028" w14:textId="77777777" w:rsidR="003F7E2C" w:rsidRDefault="003F7E2C" w:rsidP="00BE28D4">
            <w:pPr>
              <w:pStyle w:val="tabletext11"/>
              <w:jc w:val="center"/>
              <w:rPr>
                <w:ins w:id="26103" w:author="Author"/>
              </w:rPr>
            </w:pPr>
            <w:ins w:id="26104" w:author="Author">
              <w:r>
                <w:t>0.16</w:t>
              </w:r>
            </w:ins>
          </w:p>
        </w:tc>
      </w:tr>
      <w:tr w:rsidR="003F7E2C" w14:paraId="037D5275" w14:textId="77777777" w:rsidTr="00EE1A0A">
        <w:trPr>
          <w:trHeight w:val="190"/>
          <w:ins w:id="26105" w:author="Author"/>
        </w:trPr>
        <w:tc>
          <w:tcPr>
            <w:tcW w:w="200" w:type="dxa"/>
            <w:tcBorders>
              <w:top w:val="single" w:sz="4" w:space="0" w:color="auto"/>
              <w:left w:val="single" w:sz="4" w:space="0" w:color="auto"/>
              <w:bottom w:val="single" w:sz="4" w:space="0" w:color="auto"/>
              <w:right w:val="nil"/>
            </w:tcBorders>
            <w:vAlign w:val="bottom"/>
          </w:tcPr>
          <w:p w14:paraId="5F9B9888" w14:textId="77777777" w:rsidR="003F7E2C" w:rsidRDefault="003F7E2C" w:rsidP="00BE28D4">
            <w:pPr>
              <w:pStyle w:val="tabletext11"/>
              <w:jc w:val="right"/>
              <w:rPr>
                <w:ins w:id="26106" w:author="Author"/>
              </w:rPr>
            </w:pPr>
          </w:p>
        </w:tc>
        <w:tc>
          <w:tcPr>
            <w:tcW w:w="1580" w:type="dxa"/>
            <w:tcBorders>
              <w:top w:val="single" w:sz="4" w:space="0" w:color="auto"/>
              <w:left w:val="nil"/>
              <w:bottom w:val="single" w:sz="4" w:space="0" w:color="auto"/>
              <w:right w:val="single" w:sz="4" w:space="0" w:color="auto"/>
            </w:tcBorders>
            <w:vAlign w:val="bottom"/>
            <w:hideMark/>
          </w:tcPr>
          <w:p w14:paraId="6F3775DD" w14:textId="77777777" w:rsidR="003F7E2C" w:rsidRDefault="003F7E2C" w:rsidP="00BE28D4">
            <w:pPr>
              <w:pStyle w:val="tabletext11"/>
              <w:tabs>
                <w:tab w:val="decimal" w:pos="640"/>
              </w:tabs>
              <w:rPr>
                <w:ins w:id="26107" w:author="Author"/>
              </w:rPr>
            </w:pPr>
            <w:ins w:id="26108" w:author="Author">
              <w:r>
                <w:t>5,000 to 5,999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DB1A508" w14:textId="77777777" w:rsidR="003F7E2C" w:rsidRDefault="003F7E2C" w:rsidP="00BE28D4">
            <w:pPr>
              <w:pStyle w:val="tabletext11"/>
              <w:jc w:val="center"/>
              <w:rPr>
                <w:ins w:id="26109" w:author="Author"/>
              </w:rPr>
            </w:pPr>
            <w:ins w:id="26110" w:author="Author">
              <w:r>
                <w:t>0.62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3150696" w14:textId="77777777" w:rsidR="003F7E2C" w:rsidRDefault="003F7E2C" w:rsidP="00BE28D4">
            <w:pPr>
              <w:pStyle w:val="tabletext11"/>
              <w:jc w:val="center"/>
              <w:rPr>
                <w:ins w:id="26111" w:author="Author"/>
              </w:rPr>
            </w:pPr>
            <w:ins w:id="26112" w:author="Author">
              <w:r>
                <w:t>0.60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8AA8ACD" w14:textId="77777777" w:rsidR="003F7E2C" w:rsidRDefault="003F7E2C" w:rsidP="00BE28D4">
            <w:pPr>
              <w:pStyle w:val="tabletext11"/>
              <w:jc w:val="center"/>
              <w:rPr>
                <w:ins w:id="26113" w:author="Author"/>
              </w:rPr>
            </w:pPr>
            <w:ins w:id="26114" w:author="Author">
              <w:r>
                <w:t>0.58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19B99F1" w14:textId="77777777" w:rsidR="003F7E2C" w:rsidRDefault="003F7E2C" w:rsidP="00BE28D4">
            <w:pPr>
              <w:pStyle w:val="tabletext11"/>
              <w:jc w:val="center"/>
              <w:rPr>
                <w:ins w:id="26115" w:author="Author"/>
              </w:rPr>
            </w:pPr>
            <w:ins w:id="26116" w:author="Author">
              <w:r>
                <w:t>0.54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96D6042" w14:textId="77777777" w:rsidR="003F7E2C" w:rsidRDefault="003F7E2C" w:rsidP="00BE28D4">
            <w:pPr>
              <w:pStyle w:val="tabletext11"/>
              <w:jc w:val="center"/>
              <w:rPr>
                <w:ins w:id="26117" w:author="Author"/>
              </w:rPr>
            </w:pPr>
            <w:ins w:id="26118" w:author="Author">
              <w:r>
                <w:t>0.51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412962E" w14:textId="77777777" w:rsidR="003F7E2C" w:rsidRDefault="003F7E2C" w:rsidP="00BE28D4">
            <w:pPr>
              <w:pStyle w:val="tabletext11"/>
              <w:jc w:val="center"/>
              <w:rPr>
                <w:ins w:id="26119" w:author="Author"/>
              </w:rPr>
            </w:pPr>
            <w:ins w:id="26120" w:author="Author">
              <w:r>
                <w:t>0.47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8180540" w14:textId="77777777" w:rsidR="003F7E2C" w:rsidRDefault="003F7E2C" w:rsidP="00BE28D4">
            <w:pPr>
              <w:pStyle w:val="tabletext11"/>
              <w:jc w:val="center"/>
              <w:rPr>
                <w:ins w:id="26121" w:author="Author"/>
              </w:rPr>
            </w:pPr>
            <w:ins w:id="26122" w:author="Author">
              <w:r>
                <w:t>0.43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C8E5E57" w14:textId="77777777" w:rsidR="003F7E2C" w:rsidRDefault="003F7E2C" w:rsidP="00BE28D4">
            <w:pPr>
              <w:pStyle w:val="tabletext11"/>
              <w:jc w:val="center"/>
              <w:rPr>
                <w:ins w:id="26123" w:author="Author"/>
              </w:rPr>
            </w:pPr>
            <w:ins w:id="26124"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C5ED45" w14:textId="77777777" w:rsidR="003F7E2C" w:rsidRDefault="003F7E2C" w:rsidP="00BE28D4">
            <w:pPr>
              <w:pStyle w:val="tabletext11"/>
              <w:jc w:val="center"/>
              <w:rPr>
                <w:ins w:id="26125" w:author="Author"/>
              </w:rPr>
            </w:pPr>
            <w:ins w:id="26126"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2C5CB7" w14:textId="77777777" w:rsidR="003F7E2C" w:rsidRDefault="003F7E2C" w:rsidP="00BE28D4">
            <w:pPr>
              <w:pStyle w:val="tabletext11"/>
              <w:jc w:val="center"/>
              <w:rPr>
                <w:ins w:id="26127" w:author="Author"/>
              </w:rPr>
            </w:pPr>
            <w:ins w:id="26128"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ED9AA4" w14:textId="77777777" w:rsidR="003F7E2C" w:rsidRDefault="003F7E2C" w:rsidP="00BE28D4">
            <w:pPr>
              <w:pStyle w:val="tabletext11"/>
              <w:jc w:val="center"/>
              <w:rPr>
                <w:ins w:id="26129" w:author="Author"/>
              </w:rPr>
            </w:pPr>
            <w:ins w:id="26130"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526E54" w14:textId="77777777" w:rsidR="003F7E2C" w:rsidRDefault="003F7E2C" w:rsidP="00BE28D4">
            <w:pPr>
              <w:pStyle w:val="tabletext11"/>
              <w:jc w:val="center"/>
              <w:rPr>
                <w:ins w:id="26131" w:author="Author"/>
              </w:rPr>
            </w:pPr>
            <w:ins w:id="26132"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5F7231" w14:textId="77777777" w:rsidR="003F7E2C" w:rsidRDefault="003F7E2C" w:rsidP="00BE28D4">
            <w:pPr>
              <w:pStyle w:val="tabletext11"/>
              <w:jc w:val="center"/>
              <w:rPr>
                <w:ins w:id="26133" w:author="Author"/>
              </w:rPr>
            </w:pPr>
            <w:ins w:id="26134"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ACAE60" w14:textId="77777777" w:rsidR="003F7E2C" w:rsidRDefault="003F7E2C" w:rsidP="00BE28D4">
            <w:pPr>
              <w:pStyle w:val="tabletext11"/>
              <w:jc w:val="center"/>
              <w:rPr>
                <w:ins w:id="26135" w:author="Author"/>
              </w:rPr>
            </w:pPr>
            <w:ins w:id="26136"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AA53EA" w14:textId="77777777" w:rsidR="003F7E2C" w:rsidRDefault="003F7E2C" w:rsidP="00BE28D4">
            <w:pPr>
              <w:pStyle w:val="tabletext11"/>
              <w:jc w:val="center"/>
              <w:rPr>
                <w:ins w:id="26137" w:author="Author"/>
              </w:rPr>
            </w:pPr>
            <w:ins w:id="26138"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623D4F" w14:textId="77777777" w:rsidR="003F7E2C" w:rsidRDefault="003F7E2C" w:rsidP="00BE28D4">
            <w:pPr>
              <w:pStyle w:val="tabletext11"/>
              <w:jc w:val="center"/>
              <w:rPr>
                <w:ins w:id="26139" w:author="Author"/>
              </w:rPr>
            </w:pPr>
            <w:ins w:id="26140"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D6B892" w14:textId="77777777" w:rsidR="003F7E2C" w:rsidRDefault="003F7E2C" w:rsidP="00BE28D4">
            <w:pPr>
              <w:pStyle w:val="tabletext11"/>
              <w:jc w:val="center"/>
              <w:rPr>
                <w:ins w:id="26141" w:author="Author"/>
              </w:rPr>
            </w:pPr>
            <w:ins w:id="26142"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738DB4" w14:textId="77777777" w:rsidR="003F7E2C" w:rsidRDefault="003F7E2C" w:rsidP="00BE28D4">
            <w:pPr>
              <w:pStyle w:val="tabletext11"/>
              <w:jc w:val="center"/>
              <w:rPr>
                <w:ins w:id="26143" w:author="Author"/>
              </w:rPr>
            </w:pPr>
            <w:ins w:id="26144"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103C56" w14:textId="77777777" w:rsidR="003F7E2C" w:rsidRDefault="003F7E2C" w:rsidP="00BE28D4">
            <w:pPr>
              <w:pStyle w:val="tabletext11"/>
              <w:jc w:val="center"/>
              <w:rPr>
                <w:ins w:id="26145" w:author="Author"/>
              </w:rPr>
            </w:pPr>
            <w:ins w:id="26146"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E77227" w14:textId="77777777" w:rsidR="003F7E2C" w:rsidRDefault="003F7E2C" w:rsidP="00BE28D4">
            <w:pPr>
              <w:pStyle w:val="tabletext11"/>
              <w:jc w:val="center"/>
              <w:rPr>
                <w:ins w:id="26147" w:author="Author"/>
              </w:rPr>
            </w:pPr>
            <w:ins w:id="26148"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1323E0" w14:textId="77777777" w:rsidR="003F7E2C" w:rsidRDefault="003F7E2C" w:rsidP="00BE28D4">
            <w:pPr>
              <w:pStyle w:val="tabletext11"/>
              <w:jc w:val="center"/>
              <w:rPr>
                <w:ins w:id="26149" w:author="Author"/>
              </w:rPr>
            </w:pPr>
            <w:ins w:id="26150"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541CD1" w14:textId="77777777" w:rsidR="003F7E2C" w:rsidRDefault="003F7E2C" w:rsidP="00BE28D4">
            <w:pPr>
              <w:pStyle w:val="tabletext11"/>
              <w:jc w:val="center"/>
              <w:rPr>
                <w:ins w:id="26151" w:author="Author"/>
              </w:rPr>
            </w:pPr>
            <w:ins w:id="26152" w:author="Author">
              <w:r>
                <w:t>0.20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3E272F7" w14:textId="77777777" w:rsidR="003F7E2C" w:rsidRDefault="003F7E2C" w:rsidP="00BE28D4">
            <w:pPr>
              <w:pStyle w:val="tabletext11"/>
              <w:jc w:val="center"/>
              <w:rPr>
                <w:ins w:id="26153" w:author="Author"/>
              </w:rPr>
            </w:pPr>
            <w:ins w:id="26154"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613CEE" w14:textId="77777777" w:rsidR="003F7E2C" w:rsidRDefault="003F7E2C" w:rsidP="00BE28D4">
            <w:pPr>
              <w:pStyle w:val="tabletext11"/>
              <w:jc w:val="center"/>
              <w:rPr>
                <w:ins w:id="26155" w:author="Author"/>
              </w:rPr>
            </w:pPr>
            <w:ins w:id="26156"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6B5013" w14:textId="77777777" w:rsidR="003F7E2C" w:rsidRDefault="003F7E2C" w:rsidP="00BE28D4">
            <w:pPr>
              <w:pStyle w:val="tabletext11"/>
              <w:jc w:val="center"/>
              <w:rPr>
                <w:ins w:id="26157" w:author="Author"/>
              </w:rPr>
            </w:pPr>
            <w:ins w:id="26158"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EBCC09" w14:textId="77777777" w:rsidR="003F7E2C" w:rsidRDefault="003F7E2C" w:rsidP="00BE28D4">
            <w:pPr>
              <w:pStyle w:val="tabletext11"/>
              <w:jc w:val="center"/>
              <w:rPr>
                <w:ins w:id="26159" w:author="Author"/>
              </w:rPr>
            </w:pPr>
            <w:ins w:id="26160" w:author="Author">
              <w:r>
                <w:t>0.18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FF34A9" w14:textId="77777777" w:rsidR="003F7E2C" w:rsidRDefault="003F7E2C" w:rsidP="00BE28D4">
            <w:pPr>
              <w:pStyle w:val="tabletext11"/>
              <w:jc w:val="center"/>
              <w:rPr>
                <w:ins w:id="26161" w:author="Author"/>
              </w:rPr>
            </w:pPr>
            <w:ins w:id="26162" w:author="Author">
              <w:r>
                <w:t>0.17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2940480" w14:textId="77777777" w:rsidR="003F7E2C" w:rsidRDefault="003F7E2C" w:rsidP="00BE28D4">
            <w:pPr>
              <w:pStyle w:val="tabletext11"/>
              <w:jc w:val="center"/>
              <w:rPr>
                <w:ins w:id="26163" w:author="Author"/>
              </w:rPr>
            </w:pPr>
            <w:ins w:id="26164" w:author="Author">
              <w:r>
                <w:t>0.17</w:t>
              </w:r>
            </w:ins>
          </w:p>
        </w:tc>
      </w:tr>
      <w:tr w:rsidR="003F7E2C" w14:paraId="7ADF8FFF" w14:textId="77777777" w:rsidTr="00EE1A0A">
        <w:trPr>
          <w:trHeight w:val="190"/>
          <w:ins w:id="26165" w:author="Author"/>
        </w:trPr>
        <w:tc>
          <w:tcPr>
            <w:tcW w:w="200" w:type="dxa"/>
            <w:tcBorders>
              <w:top w:val="single" w:sz="4" w:space="0" w:color="auto"/>
              <w:left w:val="single" w:sz="4" w:space="0" w:color="auto"/>
              <w:bottom w:val="single" w:sz="4" w:space="0" w:color="auto"/>
              <w:right w:val="nil"/>
            </w:tcBorders>
            <w:vAlign w:val="bottom"/>
          </w:tcPr>
          <w:p w14:paraId="79D10F92" w14:textId="77777777" w:rsidR="003F7E2C" w:rsidRDefault="003F7E2C" w:rsidP="00BE28D4">
            <w:pPr>
              <w:pStyle w:val="tabletext11"/>
              <w:jc w:val="right"/>
              <w:rPr>
                <w:ins w:id="26166" w:author="Author"/>
              </w:rPr>
            </w:pPr>
          </w:p>
        </w:tc>
        <w:tc>
          <w:tcPr>
            <w:tcW w:w="1580" w:type="dxa"/>
            <w:tcBorders>
              <w:top w:val="single" w:sz="4" w:space="0" w:color="auto"/>
              <w:left w:val="nil"/>
              <w:bottom w:val="single" w:sz="4" w:space="0" w:color="auto"/>
              <w:right w:val="single" w:sz="4" w:space="0" w:color="auto"/>
            </w:tcBorders>
            <w:vAlign w:val="bottom"/>
            <w:hideMark/>
          </w:tcPr>
          <w:p w14:paraId="644F464B" w14:textId="77777777" w:rsidR="003F7E2C" w:rsidRDefault="003F7E2C" w:rsidP="00BE28D4">
            <w:pPr>
              <w:pStyle w:val="tabletext11"/>
              <w:tabs>
                <w:tab w:val="decimal" w:pos="640"/>
              </w:tabs>
              <w:rPr>
                <w:ins w:id="26167" w:author="Author"/>
              </w:rPr>
            </w:pPr>
            <w:ins w:id="26168" w:author="Author">
              <w:r>
                <w:t>6,000 to 7,999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0489C50" w14:textId="77777777" w:rsidR="003F7E2C" w:rsidRDefault="003F7E2C" w:rsidP="00BE28D4">
            <w:pPr>
              <w:pStyle w:val="tabletext11"/>
              <w:jc w:val="center"/>
              <w:rPr>
                <w:ins w:id="26169" w:author="Author"/>
              </w:rPr>
            </w:pPr>
            <w:ins w:id="26170" w:author="Author">
              <w:r>
                <w:t>0.66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CA18694" w14:textId="77777777" w:rsidR="003F7E2C" w:rsidRDefault="003F7E2C" w:rsidP="00BE28D4">
            <w:pPr>
              <w:pStyle w:val="tabletext11"/>
              <w:jc w:val="center"/>
              <w:rPr>
                <w:ins w:id="26171" w:author="Author"/>
              </w:rPr>
            </w:pPr>
            <w:ins w:id="26172" w:author="Author">
              <w:r>
                <w:t>0.65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BB48341" w14:textId="77777777" w:rsidR="003F7E2C" w:rsidRDefault="003F7E2C" w:rsidP="00BE28D4">
            <w:pPr>
              <w:pStyle w:val="tabletext11"/>
              <w:jc w:val="center"/>
              <w:rPr>
                <w:ins w:id="26173" w:author="Author"/>
              </w:rPr>
            </w:pPr>
            <w:ins w:id="26174" w:author="Author">
              <w:r>
                <w:t>0.63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71C23E3" w14:textId="77777777" w:rsidR="003F7E2C" w:rsidRDefault="003F7E2C" w:rsidP="00BE28D4">
            <w:pPr>
              <w:pStyle w:val="tabletext11"/>
              <w:jc w:val="center"/>
              <w:rPr>
                <w:ins w:id="26175" w:author="Author"/>
              </w:rPr>
            </w:pPr>
            <w:ins w:id="26176" w:author="Author">
              <w:r>
                <w:t>0.59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D999C0D" w14:textId="77777777" w:rsidR="003F7E2C" w:rsidRDefault="003F7E2C" w:rsidP="00BE28D4">
            <w:pPr>
              <w:pStyle w:val="tabletext11"/>
              <w:jc w:val="center"/>
              <w:rPr>
                <w:ins w:id="26177" w:author="Author"/>
              </w:rPr>
            </w:pPr>
            <w:ins w:id="26178" w:author="Author">
              <w:r>
                <w:t>0.55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904575F" w14:textId="77777777" w:rsidR="003F7E2C" w:rsidRDefault="003F7E2C" w:rsidP="00BE28D4">
            <w:pPr>
              <w:pStyle w:val="tabletext11"/>
              <w:jc w:val="center"/>
              <w:rPr>
                <w:ins w:id="26179" w:author="Author"/>
              </w:rPr>
            </w:pPr>
            <w:ins w:id="26180" w:author="Author">
              <w:r>
                <w:t>0.51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6989747" w14:textId="77777777" w:rsidR="003F7E2C" w:rsidRDefault="003F7E2C" w:rsidP="00BE28D4">
            <w:pPr>
              <w:pStyle w:val="tabletext11"/>
              <w:jc w:val="center"/>
              <w:rPr>
                <w:ins w:id="26181" w:author="Author"/>
              </w:rPr>
            </w:pPr>
            <w:ins w:id="26182" w:author="Author">
              <w:r>
                <w:t>0.47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6F0485F" w14:textId="77777777" w:rsidR="003F7E2C" w:rsidRDefault="003F7E2C" w:rsidP="00BE28D4">
            <w:pPr>
              <w:pStyle w:val="tabletext11"/>
              <w:jc w:val="center"/>
              <w:rPr>
                <w:ins w:id="26183" w:author="Author"/>
              </w:rPr>
            </w:pPr>
            <w:ins w:id="26184" w:author="Author">
              <w:r>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154C97" w14:textId="77777777" w:rsidR="003F7E2C" w:rsidRDefault="003F7E2C" w:rsidP="00BE28D4">
            <w:pPr>
              <w:pStyle w:val="tabletext11"/>
              <w:jc w:val="center"/>
              <w:rPr>
                <w:ins w:id="26185" w:author="Author"/>
              </w:rPr>
            </w:pPr>
            <w:ins w:id="26186"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27FBCB" w14:textId="77777777" w:rsidR="003F7E2C" w:rsidRDefault="003F7E2C" w:rsidP="00BE28D4">
            <w:pPr>
              <w:pStyle w:val="tabletext11"/>
              <w:jc w:val="center"/>
              <w:rPr>
                <w:ins w:id="26187" w:author="Author"/>
              </w:rPr>
            </w:pPr>
            <w:ins w:id="26188" w:author="Author">
              <w:r>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F38AC3" w14:textId="77777777" w:rsidR="003F7E2C" w:rsidRDefault="003F7E2C" w:rsidP="00BE28D4">
            <w:pPr>
              <w:pStyle w:val="tabletext11"/>
              <w:jc w:val="center"/>
              <w:rPr>
                <w:ins w:id="26189" w:author="Author"/>
              </w:rPr>
            </w:pPr>
            <w:ins w:id="26190"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1F49E2" w14:textId="77777777" w:rsidR="003F7E2C" w:rsidRDefault="003F7E2C" w:rsidP="00BE28D4">
            <w:pPr>
              <w:pStyle w:val="tabletext11"/>
              <w:jc w:val="center"/>
              <w:rPr>
                <w:ins w:id="26191" w:author="Author"/>
              </w:rPr>
            </w:pPr>
            <w:ins w:id="26192"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624449" w14:textId="77777777" w:rsidR="003F7E2C" w:rsidRDefault="003F7E2C" w:rsidP="00BE28D4">
            <w:pPr>
              <w:pStyle w:val="tabletext11"/>
              <w:jc w:val="center"/>
              <w:rPr>
                <w:ins w:id="26193" w:author="Author"/>
              </w:rPr>
            </w:pPr>
            <w:ins w:id="26194" w:author="Author">
              <w:r>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E26E8D" w14:textId="77777777" w:rsidR="003F7E2C" w:rsidRDefault="003F7E2C" w:rsidP="00BE28D4">
            <w:pPr>
              <w:pStyle w:val="tabletext11"/>
              <w:jc w:val="center"/>
              <w:rPr>
                <w:ins w:id="26195" w:author="Author"/>
              </w:rPr>
            </w:pPr>
            <w:ins w:id="26196"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B7DC61" w14:textId="77777777" w:rsidR="003F7E2C" w:rsidRDefault="003F7E2C" w:rsidP="00BE28D4">
            <w:pPr>
              <w:pStyle w:val="tabletext11"/>
              <w:jc w:val="center"/>
              <w:rPr>
                <w:ins w:id="26197" w:author="Author"/>
              </w:rPr>
            </w:pPr>
            <w:ins w:id="26198"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8E682E" w14:textId="77777777" w:rsidR="003F7E2C" w:rsidRDefault="003F7E2C" w:rsidP="00BE28D4">
            <w:pPr>
              <w:pStyle w:val="tabletext11"/>
              <w:jc w:val="center"/>
              <w:rPr>
                <w:ins w:id="26199" w:author="Author"/>
              </w:rPr>
            </w:pPr>
            <w:ins w:id="26200"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F78C3" w14:textId="77777777" w:rsidR="003F7E2C" w:rsidRDefault="003F7E2C" w:rsidP="00BE28D4">
            <w:pPr>
              <w:pStyle w:val="tabletext11"/>
              <w:jc w:val="center"/>
              <w:rPr>
                <w:ins w:id="26201" w:author="Author"/>
              </w:rPr>
            </w:pPr>
            <w:ins w:id="26202"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08B8B1" w14:textId="77777777" w:rsidR="003F7E2C" w:rsidRDefault="003F7E2C" w:rsidP="00BE28D4">
            <w:pPr>
              <w:pStyle w:val="tabletext11"/>
              <w:jc w:val="center"/>
              <w:rPr>
                <w:ins w:id="26203" w:author="Author"/>
              </w:rPr>
            </w:pPr>
            <w:ins w:id="26204"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A22ED9" w14:textId="77777777" w:rsidR="003F7E2C" w:rsidRDefault="003F7E2C" w:rsidP="00BE28D4">
            <w:pPr>
              <w:pStyle w:val="tabletext11"/>
              <w:jc w:val="center"/>
              <w:rPr>
                <w:ins w:id="26205" w:author="Author"/>
              </w:rPr>
            </w:pPr>
            <w:ins w:id="26206"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EC1ECA" w14:textId="77777777" w:rsidR="003F7E2C" w:rsidRDefault="003F7E2C" w:rsidP="00BE28D4">
            <w:pPr>
              <w:pStyle w:val="tabletext11"/>
              <w:jc w:val="center"/>
              <w:rPr>
                <w:ins w:id="26207" w:author="Author"/>
              </w:rPr>
            </w:pPr>
            <w:ins w:id="26208"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65EAB3" w14:textId="77777777" w:rsidR="003F7E2C" w:rsidRDefault="003F7E2C" w:rsidP="00BE28D4">
            <w:pPr>
              <w:pStyle w:val="tabletext11"/>
              <w:jc w:val="center"/>
              <w:rPr>
                <w:ins w:id="26209" w:author="Author"/>
              </w:rPr>
            </w:pPr>
            <w:ins w:id="26210"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E99B29" w14:textId="77777777" w:rsidR="003F7E2C" w:rsidRDefault="003F7E2C" w:rsidP="00BE28D4">
            <w:pPr>
              <w:pStyle w:val="tabletext11"/>
              <w:jc w:val="center"/>
              <w:rPr>
                <w:ins w:id="26211" w:author="Author"/>
              </w:rPr>
            </w:pPr>
            <w:ins w:id="26212" w:author="Author">
              <w:r>
                <w:t>0.22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BF26556" w14:textId="77777777" w:rsidR="003F7E2C" w:rsidRDefault="003F7E2C" w:rsidP="00BE28D4">
            <w:pPr>
              <w:pStyle w:val="tabletext11"/>
              <w:jc w:val="center"/>
              <w:rPr>
                <w:ins w:id="26213" w:author="Author"/>
              </w:rPr>
            </w:pPr>
            <w:ins w:id="26214"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266E3C" w14:textId="77777777" w:rsidR="003F7E2C" w:rsidRDefault="003F7E2C" w:rsidP="00BE28D4">
            <w:pPr>
              <w:pStyle w:val="tabletext11"/>
              <w:jc w:val="center"/>
              <w:rPr>
                <w:ins w:id="26215" w:author="Author"/>
              </w:rPr>
            </w:pPr>
            <w:ins w:id="26216"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5FAD0C" w14:textId="77777777" w:rsidR="003F7E2C" w:rsidRDefault="003F7E2C" w:rsidP="00BE28D4">
            <w:pPr>
              <w:pStyle w:val="tabletext11"/>
              <w:jc w:val="center"/>
              <w:rPr>
                <w:ins w:id="26217" w:author="Author"/>
              </w:rPr>
            </w:pPr>
            <w:ins w:id="26218" w:author="Author">
              <w:r>
                <w:t>0.20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7E5024" w14:textId="77777777" w:rsidR="003F7E2C" w:rsidRDefault="003F7E2C" w:rsidP="00BE28D4">
            <w:pPr>
              <w:pStyle w:val="tabletext11"/>
              <w:jc w:val="center"/>
              <w:rPr>
                <w:ins w:id="26219" w:author="Author"/>
              </w:rPr>
            </w:pPr>
            <w:ins w:id="26220" w:author="Author">
              <w:r>
                <w:t>0.19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D56A6A" w14:textId="77777777" w:rsidR="003F7E2C" w:rsidRDefault="003F7E2C" w:rsidP="00BE28D4">
            <w:pPr>
              <w:pStyle w:val="tabletext11"/>
              <w:jc w:val="center"/>
              <w:rPr>
                <w:ins w:id="26221" w:author="Author"/>
              </w:rPr>
            </w:pPr>
            <w:ins w:id="26222" w:author="Author">
              <w:r>
                <w:t>0.19</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5604FBB" w14:textId="77777777" w:rsidR="003F7E2C" w:rsidRDefault="003F7E2C" w:rsidP="00BE28D4">
            <w:pPr>
              <w:pStyle w:val="tabletext11"/>
              <w:jc w:val="center"/>
              <w:rPr>
                <w:ins w:id="26223" w:author="Author"/>
              </w:rPr>
            </w:pPr>
            <w:ins w:id="26224" w:author="Author">
              <w:r>
                <w:t>0.18</w:t>
              </w:r>
            </w:ins>
          </w:p>
        </w:tc>
      </w:tr>
      <w:tr w:rsidR="003F7E2C" w14:paraId="0EBFB050" w14:textId="77777777" w:rsidTr="00EE1A0A">
        <w:trPr>
          <w:trHeight w:val="190"/>
          <w:ins w:id="26225" w:author="Author"/>
        </w:trPr>
        <w:tc>
          <w:tcPr>
            <w:tcW w:w="200" w:type="dxa"/>
            <w:tcBorders>
              <w:top w:val="single" w:sz="4" w:space="0" w:color="auto"/>
              <w:left w:val="single" w:sz="4" w:space="0" w:color="auto"/>
              <w:bottom w:val="single" w:sz="4" w:space="0" w:color="auto"/>
              <w:right w:val="nil"/>
            </w:tcBorders>
            <w:vAlign w:val="bottom"/>
          </w:tcPr>
          <w:p w14:paraId="6DA42C62" w14:textId="77777777" w:rsidR="003F7E2C" w:rsidRDefault="003F7E2C" w:rsidP="00BE28D4">
            <w:pPr>
              <w:pStyle w:val="tabletext11"/>
              <w:jc w:val="right"/>
              <w:rPr>
                <w:ins w:id="26226" w:author="Author"/>
              </w:rPr>
            </w:pPr>
          </w:p>
        </w:tc>
        <w:tc>
          <w:tcPr>
            <w:tcW w:w="1580" w:type="dxa"/>
            <w:tcBorders>
              <w:top w:val="single" w:sz="4" w:space="0" w:color="auto"/>
              <w:left w:val="nil"/>
              <w:bottom w:val="single" w:sz="4" w:space="0" w:color="auto"/>
              <w:right w:val="single" w:sz="4" w:space="0" w:color="auto"/>
            </w:tcBorders>
            <w:vAlign w:val="bottom"/>
            <w:hideMark/>
          </w:tcPr>
          <w:p w14:paraId="4E47AA74" w14:textId="77777777" w:rsidR="003F7E2C" w:rsidRDefault="003F7E2C" w:rsidP="00BE28D4">
            <w:pPr>
              <w:pStyle w:val="tabletext11"/>
              <w:tabs>
                <w:tab w:val="decimal" w:pos="640"/>
              </w:tabs>
              <w:rPr>
                <w:ins w:id="26227" w:author="Author"/>
              </w:rPr>
            </w:pPr>
            <w:ins w:id="26228" w:author="Author">
              <w:r>
                <w:t>8,000 to 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E6311E9" w14:textId="77777777" w:rsidR="003F7E2C" w:rsidRDefault="003F7E2C" w:rsidP="00BE28D4">
            <w:pPr>
              <w:pStyle w:val="tabletext11"/>
              <w:jc w:val="center"/>
              <w:rPr>
                <w:ins w:id="26229" w:author="Author"/>
              </w:rPr>
            </w:pPr>
            <w:ins w:id="26230" w:author="Author">
              <w:r>
                <w:t>0.72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9B2F575" w14:textId="77777777" w:rsidR="003F7E2C" w:rsidRDefault="003F7E2C" w:rsidP="00BE28D4">
            <w:pPr>
              <w:pStyle w:val="tabletext11"/>
              <w:jc w:val="center"/>
              <w:rPr>
                <w:ins w:id="26231" w:author="Author"/>
              </w:rPr>
            </w:pPr>
            <w:ins w:id="26232" w:author="Author">
              <w:r>
                <w:t>0.70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17F4CDD" w14:textId="77777777" w:rsidR="003F7E2C" w:rsidRDefault="003F7E2C" w:rsidP="00BE28D4">
            <w:pPr>
              <w:pStyle w:val="tabletext11"/>
              <w:jc w:val="center"/>
              <w:rPr>
                <w:ins w:id="26233" w:author="Author"/>
              </w:rPr>
            </w:pPr>
            <w:ins w:id="26234" w:author="Author">
              <w:r>
                <w:t>0.68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BB49F71" w14:textId="77777777" w:rsidR="003F7E2C" w:rsidRDefault="003F7E2C" w:rsidP="00BE28D4">
            <w:pPr>
              <w:pStyle w:val="tabletext11"/>
              <w:jc w:val="center"/>
              <w:rPr>
                <w:ins w:id="26235" w:author="Author"/>
              </w:rPr>
            </w:pPr>
            <w:ins w:id="26236" w:author="Author">
              <w:r>
                <w:t>0.63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B556DC4" w14:textId="77777777" w:rsidR="003F7E2C" w:rsidRDefault="003F7E2C" w:rsidP="00BE28D4">
            <w:pPr>
              <w:pStyle w:val="tabletext11"/>
              <w:jc w:val="center"/>
              <w:rPr>
                <w:ins w:id="26237" w:author="Author"/>
              </w:rPr>
            </w:pPr>
            <w:ins w:id="26238" w:author="Author">
              <w:r>
                <w:t>0.59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760EF7E" w14:textId="77777777" w:rsidR="003F7E2C" w:rsidRDefault="003F7E2C" w:rsidP="00BE28D4">
            <w:pPr>
              <w:pStyle w:val="tabletext11"/>
              <w:jc w:val="center"/>
              <w:rPr>
                <w:ins w:id="26239" w:author="Author"/>
              </w:rPr>
            </w:pPr>
            <w:ins w:id="26240" w:author="Author">
              <w:r>
                <w:t>0.55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CD06ED7" w14:textId="77777777" w:rsidR="003F7E2C" w:rsidRDefault="003F7E2C" w:rsidP="00BE28D4">
            <w:pPr>
              <w:pStyle w:val="tabletext11"/>
              <w:jc w:val="center"/>
              <w:rPr>
                <w:ins w:id="26241" w:author="Author"/>
              </w:rPr>
            </w:pPr>
            <w:ins w:id="26242" w:author="Author">
              <w:r>
                <w:t>0.50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339258A" w14:textId="77777777" w:rsidR="003F7E2C" w:rsidRDefault="003F7E2C" w:rsidP="00BE28D4">
            <w:pPr>
              <w:pStyle w:val="tabletext11"/>
              <w:jc w:val="center"/>
              <w:rPr>
                <w:ins w:id="26243" w:author="Author"/>
              </w:rPr>
            </w:pPr>
            <w:ins w:id="26244" w:author="Author">
              <w:r>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620DA7" w14:textId="77777777" w:rsidR="003F7E2C" w:rsidRDefault="003F7E2C" w:rsidP="00BE28D4">
            <w:pPr>
              <w:pStyle w:val="tabletext11"/>
              <w:jc w:val="center"/>
              <w:rPr>
                <w:ins w:id="26245" w:author="Author"/>
              </w:rPr>
            </w:pPr>
            <w:ins w:id="26246" w:author="Author">
              <w:r>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B29670" w14:textId="77777777" w:rsidR="003F7E2C" w:rsidRDefault="003F7E2C" w:rsidP="00BE28D4">
            <w:pPr>
              <w:pStyle w:val="tabletext11"/>
              <w:jc w:val="center"/>
              <w:rPr>
                <w:ins w:id="26247" w:author="Author"/>
              </w:rPr>
            </w:pPr>
            <w:ins w:id="26248" w:author="Author">
              <w:r>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420734" w14:textId="77777777" w:rsidR="003F7E2C" w:rsidRDefault="003F7E2C" w:rsidP="00BE28D4">
            <w:pPr>
              <w:pStyle w:val="tabletext11"/>
              <w:jc w:val="center"/>
              <w:rPr>
                <w:ins w:id="26249" w:author="Author"/>
              </w:rPr>
            </w:pPr>
            <w:ins w:id="26250"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1B186C" w14:textId="77777777" w:rsidR="003F7E2C" w:rsidRDefault="003F7E2C" w:rsidP="00BE28D4">
            <w:pPr>
              <w:pStyle w:val="tabletext11"/>
              <w:jc w:val="center"/>
              <w:rPr>
                <w:ins w:id="26251" w:author="Author"/>
              </w:rPr>
            </w:pPr>
            <w:ins w:id="26252"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84F2D4" w14:textId="77777777" w:rsidR="003F7E2C" w:rsidRDefault="003F7E2C" w:rsidP="00BE28D4">
            <w:pPr>
              <w:pStyle w:val="tabletext11"/>
              <w:jc w:val="center"/>
              <w:rPr>
                <w:ins w:id="26253" w:author="Author"/>
              </w:rPr>
            </w:pPr>
            <w:ins w:id="26254"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6471C7" w14:textId="77777777" w:rsidR="003F7E2C" w:rsidRDefault="003F7E2C" w:rsidP="00BE28D4">
            <w:pPr>
              <w:pStyle w:val="tabletext11"/>
              <w:jc w:val="center"/>
              <w:rPr>
                <w:ins w:id="26255" w:author="Author"/>
              </w:rPr>
            </w:pPr>
            <w:ins w:id="26256"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6DB311" w14:textId="77777777" w:rsidR="003F7E2C" w:rsidRDefault="003F7E2C" w:rsidP="00BE28D4">
            <w:pPr>
              <w:pStyle w:val="tabletext11"/>
              <w:jc w:val="center"/>
              <w:rPr>
                <w:ins w:id="26257" w:author="Author"/>
              </w:rPr>
            </w:pPr>
            <w:ins w:id="26258" w:author="Author">
              <w:r>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B4980" w14:textId="77777777" w:rsidR="003F7E2C" w:rsidRDefault="003F7E2C" w:rsidP="00BE28D4">
            <w:pPr>
              <w:pStyle w:val="tabletext11"/>
              <w:jc w:val="center"/>
              <w:rPr>
                <w:ins w:id="26259" w:author="Author"/>
              </w:rPr>
            </w:pPr>
            <w:ins w:id="26260"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BF816D" w14:textId="77777777" w:rsidR="003F7E2C" w:rsidRDefault="003F7E2C" w:rsidP="00BE28D4">
            <w:pPr>
              <w:pStyle w:val="tabletext11"/>
              <w:jc w:val="center"/>
              <w:rPr>
                <w:ins w:id="26261" w:author="Author"/>
              </w:rPr>
            </w:pPr>
            <w:ins w:id="26262"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D508D7" w14:textId="77777777" w:rsidR="003F7E2C" w:rsidRDefault="003F7E2C" w:rsidP="00BE28D4">
            <w:pPr>
              <w:pStyle w:val="tabletext11"/>
              <w:jc w:val="center"/>
              <w:rPr>
                <w:ins w:id="26263" w:author="Author"/>
              </w:rPr>
            </w:pPr>
            <w:ins w:id="26264"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C0FC91" w14:textId="77777777" w:rsidR="003F7E2C" w:rsidRDefault="003F7E2C" w:rsidP="00BE28D4">
            <w:pPr>
              <w:pStyle w:val="tabletext11"/>
              <w:jc w:val="center"/>
              <w:rPr>
                <w:ins w:id="26265" w:author="Author"/>
              </w:rPr>
            </w:pPr>
            <w:ins w:id="26266"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A62610" w14:textId="77777777" w:rsidR="003F7E2C" w:rsidRDefault="003F7E2C" w:rsidP="00BE28D4">
            <w:pPr>
              <w:pStyle w:val="tabletext11"/>
              <w:jc w:val="center"/>
              <w:rPr>
                <w:ins w:id="26267" w:author="Author"/>
              </w:rPr>
            </w:pPr>
            <w:ins w:id="26268"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0EF00F" w14:textId="77777777" w:rsidR="003F7E2C" w:rsidRDefault="003F7E2C" w:rsidP="00BE28D4">
            <w:pPr>
              <w:pStyle w:val="tabletext11"/>
              <w:jc w:val="center"/>
              <w:rPr>
                <w:ins w:id="26269" w:author="Author"/>
              </w:rPr>
            </w:pPr>
            <w:ins w:id="26270"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1C246D" w14:textId="77777777" w:rsidR="003F7E2C" w:rsidRDefault="003F7E2C" w:rsidP="00BE28D4">
            <w:pPr>
              <w:pStyle w:val="tabletext11"/>
              <w:jc w:val="center"/>
              <w:rPr>
                <w:ins w:id="26271" w:author="Author"/>
              </w:rPr>
            </w:pPr>
            <w:ins w:id="26272" w:author="Author">
              <w:r>
                <w:t>0.24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5AE2D2F" w14:textId="77777777" w:rsidR="003F7E2C" w:rsidRDefault="003F7E2C" w:rsidP="00BE28D4">
            <w:pPr>
              <w:pStyle w:val="tabletext11"/>
              <w:jc w:val="center"/>
              <w:rPr>
                <w:ins w:id="26273" w:author="Author"/>
              </w:rPr>
            </w:pPr>
            <w:ins w:id="26274"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0837C5" w14:textId="77777777" w:rsidR="003F7E2C" w:rsidRDefault="003F7E2C" w:rsidP="00BE28D4">
            <w:pPr>
              <w:pStyle w:val="tabletext11"/>
              <w:jc w:val="center"/>
              <w:rPr>
                <w:ins w:id="26275" w:author="Author"/>
              </w:rPr>
            </w:pPr>
            <w:ins w:id="26276"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505649" w14:textId="77777777" w:rsidR="003F7E2C" w:rsidRDefault="003F7E2C" w:rsidP="00BE28D4">
            <w:pPr>
              <w:pStyle w:val="tabletext11"/>
              <w:jc w:val="center"/>
              <w:rPr>
                <w:ins w:id="26277" w:author="Author"/>
              </w:rPr>
            </w:pPr>
            <w:ins w:id="26278"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0B0091" w14:textId="77777777" w:rsidR="003F7E2C" w:rsidRDefault="003F7E2C" w:rsidP="00BE28D4">
            <w:pPr>
              <w:pStyle w:val="tabletext11"/>
              <w:jc w:val="center"/>
              <w:rPr>
                <w:ins w:id="26279" w:author="Author"/>
              </w:rPr>
            </w:pPr>
            <w:ins w:id="26280" w:author="Author">
              <w:r>
                <w:t>0.21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21908C" w14:textId="77777777" w:rsidR="003F7E2C" w:rsidRDefault="003F7E2C" w:rsidP="00BE28D4">
            <w:pPr>
              <w:pStyle w:val="tabletext11"/>
              <w:jc w:val="center"/>
              <w:rPr>
                <w:ins w:id="26281" w:author="Author"/>
              </w:rPr>
            </w:pPr>
            <w:ins w:id="26282" w:author="Author">
              <w:r>
                <w:t>0.20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0B3047B" w14:textId="77777777" w:rsidR="003F7E2C" w:rsidRDefault="003F7E2C" w:rsidP="00BE28D4">
            <w:pPr>
              <w:pStyle w:val="tabletext11"/>
              <w:jc w:val="center"/>
              <w:rPr>
                <w:ins w:id="26283" w:author="Author"/>
              </w:rPr>
            </w:pPr>
            <w:ins w:id="26284" w:author="Author">
              <w:r>
                <w:t>0.20</w:t>
              </w:r>
            </w:ins>
          </w:p>
        </w:tc>
      </w:tr>
      <w:tr w:rsidR="003F7E2C" w14:paraId="6B505329" w14:textId="77777777" w:rsidTr="00EE1A0A">
        <w:trPr>
          <w:trHeight w:val="190"/>
          <w:ins w:id="26285" w:author="Author"/>
        </w:trPr>
        <w:tc>
          <w:tcPr>
            <w:tcW w:w="200" w:type="dxa"/>
            <w:tcBorders>
              <w:top w:val="single" w:sz="4" w:space="0" w:color="auto"/>
              <w:left w:val="single" w:sz="4" w:space="0" w:color="auto"/>
              <w:bottom w:val="single" w:sz="4" w:space="0" w:color="auto"/>
              <w:right w:val="nil"/>
            </w:tcBorders>
            <w:vAlign w:val="bottom"/>
          </w:tcPr>
          <w:p w14:paraId="6ADBA76E" w14:textId="77777777" w:rsidR="003F7E2C" w:rsidRDefault="003F7E2C" w:rsidP="00BE28D4">
            <w:pPr>
              <w:pStyle w:val="tabletext11"/>
              <w:jc w:val="right"/>
              <w:rPr>
                <w:ins w:id="26286" w:author="Author"/>
              </w:rPr>
            </w:pPr>
          </w:p>
        </w:tc>
        <w:tc>
          <w:tcPr>
            <w:tcW w:w="1580" w:type="dxa"/>
            <w:tcBorders>
              <w:top w:val="single" w:sz="4" w:space="0" w:color="auto"/>
              <w:left w:val="nil"/>
              <w:bottom w:val="single" w:sz="4" w:space="0" w:color="auto"/>
              <w:right w:val="single" w:sz="4" w:space="0" w:color="auto"/>
            </w:tcBorders>
            <w:vAlign w:val="bottom"/>
            <w:hideMark/>
          </w:tcPr>
          <w:p w14:paraId="07B313E9" w14:textId="77777777" w:rsidR="003F7E2C" w:rsidRDefault="003F7E2C" w:rsidP="00BE28D4">
            <w:pPr>
              <w:pStyle w:val="tabletext11"/>
              <w:tabs>
                <w:tab w:val="decimal" w:pos="640"/>
              </w:tabs>
              <w:rPr>
                <w:ins w:id="26287" w:author="Author"/>
              </w:rPr>
            </w:pPr>
            <w:ins w:id="26288" w:author="Author">
              <w:r>
                <w:t>10,000 to 11,999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C0F8950" w14:textId="77777777" w:rsidR="003F7E2C" w:rsidRDefault="003F7E2C" w:rsidP="00BE28D4">
            <w:pPr>
              <w:pStyle w:val="tabletext11"/>
              <w:jc w:val="center"/>
              <w:rPr>
                <w:ins w:id="26289" w:author="Author"/>
              </w:rPr>
            </w:pPr>
            <w:ins w:id="26290" w:author="Author">
              <w:r>
                <w:t>0.76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B13C0B0" w14:textId="77777777" w:rsidR="003F7E2C" w:rsidRDefault="003F7E2C" w:rsidP="00BE28D4">
            <w:pPr>
              <w:pStyle w:val="tabletext11"/>
              <w:jc w:val="center"/>
              <w:rPr>
                <w:ins w:id="26291" w:author="Author"/>
              </w:rPr>
            </w:pPr>
            <w:ins w:id="26292" w:author="Author">
              <w:r>
                <w:t>0.74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FD41F3E" w14:textId="77777777" w:rsidR="003F7E2C" w:rsidRDefault="003F7E2C" w:rsidP="00BE28D4">
            <w:pPr>
              <w:pStyle w:val="tabletext11"/>
              <w:jc w:val="center"/>
              <w:rPr>
                <w:ins w:id="26293" w:author="Author"/>
              </w:rPr>
            </w:pPr>
            <w:ins w:id="26294" w:author="Author">
              <w:r>
                <w:t>0.72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7BF5860" w14:textId="77777777" w:rsidR="003F7E2C" w:rsidRDefault="003F7E2C" w:rsidP="00BE28D4">
            <w:pPr>
              <w:pStyle w:val="tabletext11"/>
              <w:jc w:val="center"/>
              <w:rPr>
                <w:ins w:id="26295" w:author="Author"/>
              </w:rPr>
            </w:pPr>
            <w:ins w:id="26296" w:author="Author">
              <w:r>
                <w:t>0.67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2AE4653" w14:textId="77777777" w:rsidR="003F7E2C" w:rsidRDefault="003F7E2C" w:rsidP="00BE28D4">
            <w:pPr>
              <w:pStyle w:val="tabletext11"/>
              <w:jc w:val="center"/>
              <w:rPr>
                <w:ins w:id="26297" w:author="Author"/>
              </w:rPr>
            </w:pPr>
            <w:ins w:id="26298" w:author="Author">
              <w:r>
                <w:t>0.63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2CCA3C3" w14:textId="77777777" w:rsidR="003F7E2C" w:rsidRDefault="003F7E2C" w:rsidP="00BE28D4">
            <w:pPr>
              <w:pStyle w:val="tabletext11"/>
              <w:jc w:val="center"/>
              <w:rPr>
                <w:ins w:id="26299" w:author="Author"/>
              </w:rPr>
            </w:pPr>
            <w:ins w:id="26300" w:author="Author">
              <w:r>
                <w:t>0.58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FB33FDD" w14:textId="77777777" w:rsidR="003F7E2C" w:rsidRDefault="003F7E2C" w:rsidP="00BE28D4">
            <w:pPr>
              <w:pStyle w:val="tabletext11"/>
              <w:jc w:val="center"/>
              <w:rPr>
                <w:ins w:id="26301" w:author="Author"/>
              </w:rPr>
            </w:pPr>
            <w:ins w:id="26302" w:author="Author">
              <w:r>
                <w:t>0.53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AA5DAD3" w14:textId="77777777" w:rsidR="003F7E2C" w:rsidRDefault="003F7E2C" w:rsidP="00BE28D4">
            <w:pPr>
              <w:pStyle w:val="tabletext11"/>
              <w:jc w:val="center"/>
              <w:rPr>
                <w:ins w:id="26303" w:author="Author"/>
              </w:rPr>
            </w:pPr>
            <w:ins w:id="26304" w:author="Author">
              <w:r>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C8ACD1" w14:textId="77777777" w:rsidR="003F7E2C" w:rsidRDefault="003F7E2C" w:rsidP="00BE28D4">
            <w:pPr>
              <w:pStyle w:val="tabletext11"/>
              <w:jc w:val="center"/>
              <w:rPr>
                <w:ins w:id="26305" w:author="Author"/>
              </w:rPr>
            </w:pPr>
            <w:ins w:id="26306" w:author="Author">
              <w:r>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9A916F" w14:textId="77777777" w:rsidR="003F7E2C" w:rsidRDefault="003F7E2C" w:rsidP="00BE28D4">
            <w:pPr>
              <w:pStyle w:val="tabletext11"/>
              <w:jc w:val="center"/>
              <w:rPr>
                <w:ins w:id="26307" w:author="Author"/>
              </w:rPr>
            </w:pPr>
            <w:ins w:id="26308" w:author="Author">
              <w:r>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CA426A" w14:textId="77777777" w:rsidR="003F7E2C" w:rsidRDefault="003F7E2C" w:rsidP="00BE28D4">
            <w:pPr>
              <w:pStyle w:val="tabletext11"/>
              <w:jc w:val="center"/>
              <w:rPr>
                <w:ins w:id="26309" w:author="Author"/>
              </w:rPr>
            </w:pPr>
            <w:ins w:id="26310" w:author="Author">
              <w:r>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62B659" w14:textId="77777777" w:rsidR="003F7E2C" w:rsidRDefault="003F7E2C" w:rsidP="00BE28D4">
            <w:pPr>
              <w:pStyle w:val="tabletext11"/>
              <w:jc w:val="center"/>
              <w:rPr>
                <w:ins w:id="26311" w:author="Author"/>
              </w:rPr>
            </w:pPr>
            <w:ins w:id="26312"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FA4602" w14:textId="77777777" w:rsidR="003F7E2C" w:rsidRDefault="003F7E2C" w:rsidP="00BE28D4">
            <w:pPr>
              <w:pStyle w:val="tabletext11"/>
              <w:jc w:val="center"/>
              <w:rPr>
                <w:ins w:id="26313" w:author="Author"/>
              </w:rPr>
            </w:pPr>
            <w:ins w:id="26314"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5C6DC1" w14:textId="77777777" w:rsidR="003F7E2C" w:rsidRDefault="003F7E2C" w:rsidP="00BE28D4">
            <w:pPr>
              <w:pStyle w:val="tabletext11"/>
              <w:jc w:val="center"/>
              <w:rPr>
                <w:ins w:id="26315" w:author="Author"/>
              </w:rPr>
            </w:pPr>
            <w:ins w:id="26316"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EB5356" w14:textId="77777777" w:rsidR="003F7E2C" w:rsidRDefault="003F7E2C" w:rsidP="00BE28D4">
            <w:pPr>
              <w:pStyle w:val="tabletext11"/>
              <w:jc w:val="center"/>
              <w:rPr>
                <w:ins w:id="26317" w:author="Author"/>
              </w:rPr>
            </w:pPr>
            <w:ins w:id="26318"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E8FC5D" w14:textId="77777777" w:rsidR="003F7E2C" w:rsidRDefault="003F7E2C" w:rsidP="00BE28D4">
            <w:pPr>
              <w:pStyle w:val="tabletext11"/>
              <w:jc w:val="center"/>
              <w:rPr>
                <w:ins w:id="26319" w:author="Author"/>
              </w:rPr>
            </w:pPr>
            <w:ins w:id="26320"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262179" w14:textId="77777777" w:rsidR="003F7E2C" w:rsidRDefault="003F7E2C" w:rsidP="00BE28D4">
            <w:pPr>
              <w:pStyle w:val="tabletext11"/>
              <w:jc w:val="center"/>
              <w:rPr>
                <w:ins w:id="26321" w:author="Author"/>
              </w:rPr>
            </w:pPr>
            <w:ins w:id="26322" w:author="Author">
              <w:r>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DF06CE" w14:textId="77777777" w:rsidR="003F7E2C" w:rsidRDefault="003F7E2C" w:rsidP="00BE28D4">
            <w:pPr>
              <w:pStyle w:val="tabletext11"/>
              <w:jc w:val="center"/>
              <w:rPr>
                <w:ins w:id="26323" w:author="Author"/>
              </w:rPr>
            </w:pPr>
            <w:ins w:id="26324"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150399" w14:textId="77777777" w:rsidR="003F7E2C" w:rsidRDefault="003F7E2C" w:rsidP="00BE28D4">
            <w:pPr>
              <w:pStyle w:val="tabletext11"/>
              <w:jc w:val="center"/>
              <w:rPr>
                <w:ins w:id="26325" w:author="Author"/>
              </w:rPr>
            </w:pPr>
            <w:ins w:id="26326"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37DA9A" w14:textId="77777777" w:rsidR="003F7E2C" w:rsidRDefault="003F7E2C" w:rsidP="00BE28D4">
            <w:pPr>
              <w:pStyle w:val="tabletext11"/>
              <w:jc w:val="center"/>
              <w:rPr>
                <w:ins w:id="26327" w:author="Author"/>
              </w:rPr>
            </w:pPr>
            <w:ins w:id="26328"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CA0D80" w14:textId="77777777" w:rsidR="003F7E2C" w:rsidRDefault="003F7E2C" w:rsidP="00BE28D4">
            <w:pPr>
              <w:pStyle w:val="tabletext11"/>
              <w:jc w:val="center"/>
              <w:rPr>
                <w:ins w:id="26329" w:author="Author"/>
              </w:rPr>
            </w:pPr>
            <w:ins w:id="26330"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74D340" w14:textId="77777777" w:rsidR="003F7E2C" w:rsidRDefault="003F7E2C" w:rsidP="00BE28D4">
            <w:pPr>
              <w:pStyle w:val="tabletext11"/>
              <w:jc w:val="center"/>
              <w:rPr>
                <w:ins w:id="26331" w:author="Author"/>
              </w:rPr>
            </w:pPr>
            <w:ins w:id="26332" w:author="Author">
              <w:r>
                <w:t>0.25</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ED8F95E" w14:textId="77777777" w:rsidR="003F7E2C" w:rsidRDefault="003F7E2C" w:rsidP="00BE28D4">
            <w:pPr>
              <w:pStyle w:val="tabletext11"/>
              <w:jc w:val="center"/>
              <w:rPr>
                <w:ins w:id="26333" w:author="Author"/>
              </w:rPr>
            </w:pPr>
            <w:ins w:id="26334"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E3710E" w14:textId="77777777" w:rsidR="003F7E2C" w:rsidRDefault="003F7E2C" w:rsidP="00BE28D4">
            <w:pPr>
              <w:pStyle w:val="tabletext11"/>
              <w:jc w:val="center"/>
              <w:rPr>
                <w:ins w:id="26335" w:author="Author"/>
              </w:rPr>
            </w:pPr>
            <w:ins w:id="26336"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74DAC3" w14:textId="77777777" w:rsidR="003F7E2C" w:rsidRDefault="003F7E2C" w:rsidP="00BE28D4">
            <w:pPr>
              <w:pStyle w:val="tabletext11"/>
              <w:jc w:val="center"/>
              <w:rPr>
                <w:ins w:id="26337" w:author="Author"/>
              </w:rPr>
            </w:pPr>
            <w:ins w:id="26338"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F938EA" w14:textId="77777777" w:rsidR="003F7E2C" w:rsidRDefault="003F7E2C" w:rsidP="00BE28D4">
            <w:pPr>
              <w:pStyle w:val="tabletext11"/>
              <w:jc w:val="center"/>
              <w:rPr>
                <w:ins w:id="26339" w:author="Author"/>
              </w:rPr>
            </w:pPr>
            <w:ins w:id="26340" w:author="Author">
              <w:r>
                <w:t>0.22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094D2F" w14:textId="77777777" w:rsidR="003F7E2C" w:rsidRDefault="003F7E2C" w:rsidP="00BE28D4">
            <w:pPr>
              <w:pStyle w:val="tabletext11"/>
              <w:jc w:val="center"/>
              <w:rPr>
                <w:ins w:id="26341" w:author="Author"/>
              </w:rPr>
            </w:pPr>
            <w:ins w:id="26342" w:author="Author">
              <w:r>
                <w:t>0.22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CE2FEA8" w14:textId="77777777" w:rsidR="003F7E2C" w:rsidRDefault="003F7E2C" w:rsidP="00BE28D4">
            <w:pPr>
              <w:pStyle w:val="tabletext11"/>
              <w:jc w:val="center"/>
              <w:rPr>
                <w:ins w:id="26343" w:author="Author"/>
              </w:rPr>
            </w:pPr>
            <w:ins w:id="26344" w:author="Author">
              <w:r>
                <w:t>0.21</w:t>
              </w:r>
            </w:ins>
          </w:p>
        </w:tc>
      </w:tr>
      <w:tr w:rsidR="003F7E2C" w14:paraId="1485BF1A" w14:textId="77777777" w:rsidTr="00EE1A0A">
        <w:trPr>
          <w:trHeight w:val="190"/>
          <w:ins w:id="26345" w:author="Author"/>
        </w:trPr>
        <w:tc>
          <w:tcPr>
            <w:tcW w:w="200" w:type="dxa"/>
            <w:tcBorders>
              <w:top w:val="single" w:sz="4" w:space="0" w:color="auto"/>
              <w:left w:val="single" w:sz="4" w:space="0" w:color="auto"/>
              <w:bottom w:val="single" w:sz="4" w:space="0" w:color="auto"/>
              <w:right w:val="nil"/>
            </w:tcBorders>
            <w:vAlign w:val="bottom"/>
          </w:tcPr>
          <w:p w14:paraId="03934DD3" w14:textId="77777777" w:rsidR="003F7E2C" w:rsidRDefault="003F7E2C" w:rsidP="00BE28D4">
            <w:pPr>
              <w:pStyle w:val="tabletext11"/>
              <w:jc w:val="right"/>
              <w:rPr>
                <w:ins w:id="26346" w:author="Author"/>
              </w:rPr>
            </w:pPr>
          </w:p>
        </w:tc>
        <w:tc>
          <w:tcPr>
            <w:tcW w:w="1580" w:type="dxa"/>
            <w:tcBorders>
              <w:top w:val="single" w:sz="4" w:space="0" w:color="auto"/>
              <w:left w:val="nil"/>
              <w:bottom w:val="single" w:sz="4" w:space="0" w:color="auto"/>
              <w:right w:val="single" w:sz="4" w:space="0" w:color="auto"/>
            </w:tcBorders>
            <w:vAlign w:val="bottom"/>
            <w:hideMark/>
          </w:tcPr>
          <w:p w14:paraId="451D49EE" w14:textId="77777777" w:rsidR="003F7E2C" w:rsidRDefault="003F7E2C" w:rsidP="00BE28D4">
            <w:pPr>
              <w:pStyle w:val="tabletext11"/>
              <w:tabs>
                <w:tab w:val="decimal" w:pos="640"/>
              </w:tabs>
              <w:rPr>
                <w:ins w:id="26347" w:author="Author"/>
              </w:rPr>
            </w:pPr>
            <w:ins w:id="26348" w:author="Author">
              <w:r>
                <w:t>12,000 to 13,999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FAA04BC" w14:textId="77777777" w:rsidR="003F7E2C" w:rsidRDefault="003F7E2C" w:rsidP="00BE28D4">
            <w:pPr>
              <w:pStyle w:val="tabletext11"/>
              <w:jc w:val="center"/>
              <w:rPr>
                <w:ins w:id="26349" w:author="Author"/>
              </w:rPr>
            </w:pPr>
            <w:ins w:id="26350" w:author="Author">
              <w:r>
                <w:t>0.80</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8844889" w14:textId="77777777" w:rsidR="003F7E2C" w:rsidRDefault="003F7E2C" w:rsidP="00BE28D4">
            <w:pPr>
              <w:pStyle w:val="tabletext11"/>
              <w:jc w:val="center"/>
              <w:rPr>
                <w:ins w:id="26351" w:author="Author"/>
              </w:rPr>
            </w:pPr>
            <w:ins w:id="26352" w:author="Author">
              <w:r>
                <w:t>0.78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5DF7800" w14:textId="77777777" w:rsidR="003F7E2C" w:rsidRDefault="003F7E2C" w:rsidP="00BE28D4">
            <w:pPr>
              <w:pStyle w:val="tabletext11"/>
              <w:jc w:val="center"/>
              <w:rPr>
                <w:ins w:id="26353" w:author="Author"/>
              </w:rPr>
            </w:pPr>
            <w:ins w:id="26354" w:author="Author">
              <w:r>
                <w:t>0.75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90B75BB" w14:textId="77777777" w:rsidR="003F7E2C" w:rsidRDefault="003F7E2C" w:rsidP="00BE28D4">
            <w:pPr>
              <w:pStyle w:val="tabletext11"/>
              <w:jc w:val="center"/>
              <w:rPr>
                <w:ins w:id="26355" w:author="Author"/>
              </w:rPr>
            </w:pPr>
            <w:ins w:id="26356" w:author="Author">
              <w:r>
                <w:t>0.71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7B0900D" w14:textId="77777777" w:rsidR="003F7E2C" w:rsidRDefault="003F7E2C" w:rsidP="00BE28D4">
            <w:pPr>
              <w:pStyle w:val="tabletext11"/>
              <w:jc w:val="center"/>
              <w:rPr>
                <w:ins w:id="26357" w:author="Author"/>
              </w:rPr>
            </w:pPr>
            <w:ins w:id="26358" w:author="Author">
              <w:r>
                <w:t>0.66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B932C25" w14:textId="77777777" w:rsidR="003F7E2C" w:rsidRDefault="003F7E2C" w:rsidP="00BE28D4">
            <w:pPr>
              <w:pStyle w:val="tabletext11"/>
              <w:jc w:val="center"/>
              <w:rPr>
                <w:ins w:id="26359" w:author="Author"/>
              </w:rPr>
            </w:pPr>
            <w:ins w:id="26360" w:author="Author">
              <w:r>
                <w:t>0.61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8117716" w14:textId="77777777" w:rsidR="003F7E2C" w:rsidRDefault="003F7E2C" w:rsidP="00BE28D4">
            <w:pPr>
              <w:pStyle w:val="tabletext11"/>
              <w:jc w:val="center"/>
              <w:rPr>
                <w:ins w:id="26361" w:author="Author"/>
              </w:rPr>
            </w:pPr>
            <w:ins w:id="26362" w:author="Author">
              <w:r>
                <w:t>0.56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1125333" w14:textId="77777777" w:rsidR="003F7E2C" w:rsidRDefault="003F7E2C" w:rsidP="00BE28D4">
            <w:pPr>
              <w:pStyle w:val="tabletext11"/>
              <w:jc w:val="center"/>
              <w:rPr>
                <w:ins w:id="26363" w:author="Author"/>
              </w:rPr>
            </w:pPr>
            <w:ins w:id="26364" w:author="Author">
              <w:r>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0E7498" w14:textId="77777777" w:rsidR="003F7E2C" w:rsidRDefault="003F7E2C" w:rsidP="00BE28D4">
            <w:pPr>
              <w:pStyle w:val="tabletext11"/>
              <w:jc w:val="center"/>
              <w:rPr>
                <w:ins w:id="26365" w:author="Author"/>
              </w:rPr>
            </w:pPr>
            <w:ins w:id="26366" w:author="Author">
              <w:r>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9B8D03" w14:textId="77777777" w:rsidR="003F7E2C" w:rsidRDefault="003F7E2C" w:rsidP="00BE28D4">
            <w:pPr>
              <w:pStyle w:val="tabletext11"/>
              <w:jc w:val="center"/>
              <w:rPr>
                <w:ins w:id="26367" w:author="Author"/>
              </w:rPr>
            </w:pPr>
            <w:ins w:id="26368" w:author="Author">
              <w:r>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7D82DB" w14:textId="77777777" w:rsidR="003F7E2C" w:rsidRDefault="003F7E2C" w:rsidP="00BE28D4">
            <w:pPr>
              <w:pStyle w:val="tabletext11"/>
              <w:jc w:val="center"/>
              <w:rPr>
                <w:ins w:id="26369" w:author="Author"/>
              </w:rPr>
            </w:pPr>
            <w:ins w:id="26370" w:author="Author">
              <w:r>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11F270" w14:textId="77777777" w:rsidR="003F7E2C" w:rsidRDefault="003F7E2C" w:rsidP="00BE28D4">
            <w:pPr>
              <w:pStyle w:val="tabletext11"/>
              <w:jc w:val="center"/>
              <w:rPr>
                <w:ins w:id="26371" w:author="Author"/>
              </w:rPr>
            </w:pPr>
            <w:ins w:id="26372"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8E754D" w14:textId="77777777" w:rsidR="003F7E2C" w:rsidRDefault="003F7E2C" w:rsidP="00BE28D4">
            <w:pPr>
              <w:pStyle w:val="tabletext11"/>
              <w:jc w:val="center"/>
              <w:rPr>
                <w:ins w:id="26373" w:author="Author"/>
              </w:rPr>
            </w:pPr>
            <w:ins w:id="26374" w:author="Author">
              <w:r>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36D0CE" w14:textId="77777777" w:rsidR="003F7E2C" w:rsidRDefault="003F7E2C" w:rsidP="00BE28D4">
            <w:pPr>
              <w:pStyle w:val="tabletext11"/>
              <w:jc w:val="center"/>
              <w:rPr>
                <w:ins w:id="26375" w:author="Author"/>
              </w:rPr>
            </w:pPr>
            <w:ins w:id="26376"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F553C5" w14:textId="77777777" w:rsidR="003F7E2C" w:rsidRDefault="003F7E2C" w:rsidP="00BE28D4">
            <w:pPr>
              <w:pStyle w:val="tabletext11"/>
              <w:jc w:val="center"/>
              <w:rPr>
                <w:ins w:id="26377" w:author="Author"/>
              </w:rPr>
            </w:pPr>
            <w:ins w:id="26378"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9B5361" w14:textId="77777777" w:rsidR="003F7E2C" w:rsidRDefault="003F7E2C" w:rsidP="00BE28D4">
            <w:pPr>
              <w:pStyle w:val="tabletext11"/>
              <w:jc w:val="center"/>
              <w:rPr>
                <w:ins w:id="26379" w:author="Author"/>
              </w:rPr>
            </w:pPr>
            <w:ins w:id="26380"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DA8D87" w14:textId="77777777" w:rsidR="003F7E2C" w:rsidRDefault="003F7E2C" w:rsidP="00BE28D4">
            <w:pPr>
              <w:pStyle w:val="tabletext11"/>
              <w:jc w:val="center"/>
              <w:rPr>
                <w:ins w:id="26381" w:author="Author"/>
              </w:rPr>
            </w:pPr>
            <w:ins w:id="26382"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742CFC" w14:textId="77777777" w:rsidR="003F7E2C" w:rsidRDefault="003F7E2C" w:rsidP="00BE28D4">
            <w:pPr>
              <w:pStyle w:val="tabletext11"/>
              <w:jc w:val="center"/>
              <w:rPr>
                <w:ins w:id="26383" w:author="Author"/>
              </w:rPr>
            </w:pPr>
            <w:ins w:id="26384"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EC18C" w14:textId="77777777" w:rsidR="003F7E2C" w:rsidRDefault="003F7E2C" w:rsidP="00BE28D4">
            <w:pPr>
              <w:pStyle w:val="tabletext11"/>
              <w:jc w:val="center"/>
              <w:rPr>
                <w:ins w:id="26385" w:author="Author"/>
              </w:rPr>
            </w:pPr>
            <w:ins w:id="26386" w:author="Author">
              <w:r>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83F765" w14:textId="77777777" w:rsidR="003F7E2C" w:rsidRDefault="003F7E2C" w:rsidP="00BE28D4">
            <w:pPr>
              <w:pStyle w:val="tabletext11"/>
              <w:jc w:val="center"/>
              <w:rPr>
                <w:ins w:id="26387" w:author="Author"/>
              </w:rPr>
            </w:pPr>
            <w:ins w:id="26388"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B6A7DF" w14:textId="77777777" w:rsidR="003F7E2C" w:rsidRDefault="003F7E2C" w:rsidP="00BE28D4">
            <w:pPr>
              <w:pStyle w:val="tabletext11"/>
              <w:jc w:val="center"/>
              <w:rPr>
                <w:ins w:id="26389" w:author="Author"/>
              </w:rPr>
            </w:pPr>
            <w:ins w:id="26390"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52E91B" w14:textId="77777777" w:rsidR="003F7E2C" w:rsidRDefault="003F7E2C" w:rsidP="00BE28D4">
            <w:pPr>
              <w:pStyle w:val="tabletext11"/>
              <w:jc w:val="center"/>
              <w:rPr>
                <w:ins w:id="26391" w:author="Author"/>
              </w:rPr>
            </w:pPr>
            <w:ins w:id="26392" w:author="Author">
              <w:r>
                <w:t>0.26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1C59B81" w14:textId="77777777" w:rsidR="003F7E2C" w:rsidRDefault="003F7E2C" w:rsidP="00BE28D4">
            <w:pPr>
              <w:pStyle w:val="tabletext11"/>
              <w:jc w:val="center"/>
              <w:rPr>
                <w:ins w:id="26393" w:author="Author"/>
              </w:rPr>
            </w:pPr>
            <w:ins w:id="26394"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EB96E1" w14:textId="77777777" w:rsidR="003F7E2C" w:rsidRDefault="003F7E2C" w:rsidP="00BE28D4">
            <w:pPr>
              <w:pStyle w:val="tabletext11"/>
              <w:jc w:val="center"/>
              <w:rPr>
                <w:ins w:id="26395" w:author="Author"/>
              </w:rPr>
            </w:pPr>
            <w:ins w:id="26396"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08089B" w14:textId="77777777" w:rsidR="003F7E2C" w:rsidRDefault="003F7E2C" w:rsidP="00BE28D4">
            <w:pPr>
              <w:pStyle w:val="tabletext11"/>
              <w:jc w:val="center"/>
              <w:rPr>
                <w:ins w:id="26397" w:author="Author"/>
              </w:rPr>
            </w:pPr>
            <w:ins w:id="26398"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3F1E77" w14:textId="77777777" w:rsidR="003F7E2C" w:rsidRDefault="003F7E2C" w:rsidP="00BE28D4">
            <w:pPr>
              <w:pStyle w:val="tabletext11"/>
              <w:jc w:val="center"/>
              <w:rPr>
                <w:ins w:id="26399" w:author="Author"/>
              </w:rPr>
            </w:pPr>
            <w:ins w:id="26400" w:author="Author">
              <w:r>
                <w:t>0.23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809451" w14:textId="77777777" w:rsidR="003F7E2C" w:rsidRDefault="003F7E2C" w:rsidP="00BE28D4">
            <w:pPr>
              <w:pStyle w:val="tabletext11"/>
              <w:jc w:val="center"/>
              <w:rPr>
                <w:ins w:id="26401" w:author="Author"/>
              </w:rPr>
            </w:pPr>
            <w:ins w:id="26402" w:author="Author">
              <w:r>
                <w:t>0.23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7C6E682" w14:textId="77777777" w:rsidR="003F7E2C" w:rsidRDefault="003F7E2C" w:rsidP="00BE28D4">
            <w:pPr>
              <w:pStyle w:val="tabletext11"/>
              <w:jc w:val="center"/>
              <w:rPr>
                <w:ins w:id="26403" w:author="Author"/>
              </w:rPr>
            </w:pPr>
            <w:ins w:id="26404" w:author="Author">
              <w:r>
                <w:t>0.22</w:t>
              </w:r>
            </w:ins>
          </w:p>
        </w:tc>
      </w:tr>
      <w:tr w:rsidR="003F7E2C" w14:paraId="3BF27B37" w14:textId="77777777" w:rsidTr="00EE1A0A">
        <w:trPr>
          <w:trHeight w:val="190"/>
          <w:ins w:id="26405" w:author="Author"/>
        </w:trPr>
        <w:tc>
          <w:tcPr>
            <w:tcW w:w="200" w:type="dxa"/>
            <w:tcBorders>
              <w:top w:val="single" w:sz="4" w:space="0" w:color="auto"/>
              <w:left w:val="single" w:sz="4" w:space="0" w:color="auto"/>
              <w:bottom w:val="single" w:sz="4" w:space="0" w:color="auto"/>
              <w:right w:val="nil"/>
            </w:tcBorders>
            <w:vAlign w:val="bottom"/>
          </w:tcPr>
          <w:p w14:paraId="6A0112EC" w14:textId="77777777" w:rsidR="003F7E2C" w:rsidRDefault="003F7E2C" w:rsidP="00BE28D4">
            <w:pPr>
              <w:pStyle w:val="tabletext11"/>
              <w:jc w:val="right"/>
              <w:rPr>
                <w:ins w:id="26406" w:author="Author"/>
              </w:rPr>
            </w:pPr>
          </w:p>
        </w:tc>
        <w:tc>
          <w:tcPr>
            <w:tcW w:w="1580" w:type="dxa"/>
            <w:tcBorders>
              <w:top w:val="single" w:sz="4" w:space="0" w:color="auto"/>
              <w:left w:val="nil"/>
              <w:bottom w:val="single" w:sz="4" w:space="0" w:color="auto"/>
              <w:right w:val="single" w:sz="4" w:space="0" w:color="auto"/>
            </w:tcBorders>
            <w:vAlign w:val="bottom"/>
            <w:hideMark/>
          </w:tcPr>
          <w:p w14:paraId="463FD6B4" w14:textId="77777777" w:rsidR="003F7E2C" w:rsidRDefault="003F7E2C" w:rsidP="00BE28D4">
            <w:pPr>
              <w:pStyle w:val="tabletext11"/>
              <w:tabs>
                <w:tab w:val="decimal" w:pos="640"/>
              </w:tabs>
              <w:rPr>
                <w:ins w:id="26407" w:author="Author"/>
              </w:rPr>
            </w:pPr>
            <w:ins w:id="26408" w:author="Author">
              <w:r>
                <w:t>14,000 to 15,999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A1C919B" w14:textId="77777777" w:rsidR="003F7E2C" w:rsidRDefault="003F7E2C" w:rsidP="00BE28D4">
            <w:pPr>
              <w:pStyle w:val="tabletext11"/>
              <w:jc w:val="center"/>
              <w:rPr>
                <w:ins w:id="26409" w:author="Author"/>
              </w:rPr>
            </w:pPr>
            <w:ins w:id="26410" w:author="Author">
              <w:r>
                <w:t>0.84</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50AB575" w14:textId="77777777" w:rsidR="003F7E2C" w:rsidRDefault="003F7E2C" w:rsidP="00BE28D4">
            <w:pPr>
              <w:pStyle w:val="tabletext11"/>
              <w:jc w:val="center"/>
              <w:rPr>
                <w:ins w:id="26411" w:author="Author"/>
              </w:rPr>
            </w:pPr>
            <w:ins w:id="26412" w:author="Author">
              <w:r>
                <w:t>0.81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6E034A7" w14:textId="77777777" w:rsidR="003F7E2C" w:rsidRDefault="003F7E2C" w:rsidP="00BE28D4">
            <w:pPr>
              <w:pStyle w:val="tabletext11"/>
              <w:jc w:val="center"/>
              <w:rPr>
                <w:ins w:id="26413" w:author="Author"/>
              </w:rPr>
            </w:pPr>
            <w:ins w:id="26414" w:author="Author">
              <w:r>
                <w:t>0.79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250BAC4" w14:textId="77777777" w:rsidR="003F7E2C" w:rsidRDefault="003F7E2C" w:rsidP="00BE28D4">
            <w:pPr>
              <w:pStyle w:val="tabletext11"/>
              <w:jc w:val="center"/>
              <w:rPr>
                <w:ins w:id="26415" w:author="Author"/>
              </w:rPr>
            </w:pPr>
            <w:ins w:id="26416" w:author="Author">
              <w:r>
                <w:t>0.74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E19D1B6" w14:textId="77777777" w:rsidR="003F7E2C" w:rsidRDefault="003F7E2C" w:rsidP="00BE28D4">
            <w:pPr>
              <w:pStyle w:val="tabletext11"/>
              <w:jc w:val="center"/>
              <w:rPr>
                <w:ins w:id="26417" w:author="Author"/>
              </w:rPr>
            </w:pPr>
            <w:ins w:id="26418" w:author="Author">
              <w:r>
                <w:t>0.69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F8F0B29" w14:textId="77777777" w:rsidR="003F7E2C" w:rsidRDefault="003F7E2C" w:rsidP="00BE28D4">
            <w:pPr>
              <w:pStyle w:val="tabletext11"/>
              <w:jc w:val="center"/>
              <w:rPr>
                <w:ins w:id="26419" w:author="Author"/>
              </w:rPr>
            </w:pPr>
            <w:ins w:id="26420" w:author="Author">
              <w:r>
                <w:t>0.64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DABE7C7" w14:textId="77777777" w:rsidR="003F7E2C" w:rsidRDefault="003F7E2C" w:rsidP="00BE28D4">
            <w:pPr>
              <w:pStyle w:val="tabletext11"/>
              <w:jc w:val="center"/>
              <w:rPr>
                <w:ins w:id="26421" w:author="Author"/>
              </w:rPr>
            </w:pPr>
            <w:ins w:id="26422" w:author="Author">
              <w:r>
                <w:t>0.59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6E7ACDC" w14:textId="77777777" w:rsidR="003F7E2C" w:rsidRDefault="003F7E2C" w:rsidP="00BE28D4">
            <w:pPr>
              <w:pStyle w:val="tabletext11"/>
              <w:jc w:val="center"/>
              <w:rPr>
                <w:ins w:id="26423" w:author="Author"/>
              </w:rPr>
            </w:pPr>
            <w:ins w:id="26424" w:author="Author">
              <w:r>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DF5F86" w14:textId="77777777" w:rsidR="003F7E2C" w:rsidRDefault="003F7E2C" w:rsidP="00BE28D4">
            <w:pPr>
              <w:pStyle w:val="tabletext11"/>
              <w:jc w:val="center"/>
              <w:rPr>
                <w:ins w:id="26425" w:author="Author"/>
              </w:rPr>
            </w:pPr>
            <w:ins w:id="26426" w:author="Author">
              <w:r>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6044DC" w14:textId="77777777" w:rsidR="003F7E2C" w:rsidRDefault="003F7E2C" w:rsidP="00BE28D4">
            <w:pPr>
              <w:pStyle w:val="tabletext11"/>
              <w:jc w:val="center"/>
              <w:rPr>
                <w:ins w:id="26427" w:author="Author"/>
              </w:rPr>
            </w:pPr>
            <w:ins w:id="26428" w:author="Author">
              <w:r>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3E9A11" w14:textId="77777777" w:rsidR="003F7E2C" w:rsidRDefault="003F7E2C" w:rsidP="00BE28D4">
            <w:pPr>
              <w:pStyle w:val="tabletext11"/>
              <w:jc w:val="center"/>
              <w:rPr>
                <w:ins w:id="26429" w:author="Author"/>
              </w:rPr>
            </w:pPr>
            <w:ins w:id="26430"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A95876" w14:textId="77777777" w:rsidR="003F7E2C" w:rsidRDefault="003F7E2C" w:rsidP="00BE28D4">
            <w:pPr>
              <w:pStyle w:val="tabletext11"/>
              <w:jc w:val="center"/>
              <w:rPr>
                <w:ins w:id="26431" w:author="Author"/>
              </w:rPr>
            </w:pPr>
            <w:ins w:id="26432" w:author="Author">
              <w:r>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B3A259" w14:textId="77777777" w:rsidR="003F7E2C" w:rsidRDefault="003F7E2C" w:rsidP="00BE28D4">
            <w:pPr>
              <w:pStyle w:val="tabletext11"/>
              <w:jc w:val="center"/>
              <w:rPr>
                <w:ins w:id="26433" w:author="Author"/>
              </w:rPr>
            </w:pPr>
            <w:ins w:id="26434"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68175B" w14:textId="77777777" w:rsidR="003F7E2C" w:rsidRDefault="003F7E2C" w:rsidP="00BE28D4">
            <w:pPr>
              <w:pStyle w:val="tabletext11"/>
              <w:jc w:val="center"/>
              <w:rPr>
                <w:ins w:id="26435" w:author="Author"/>
              </w:rPr>
            </w:pPr>
            <w:ins w:id="26436" w:author="Author">
              <w:r>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54F4E4" w14:textId="77777777" w:rsidR="003F7E2C" w:rsidRDefault="003F7E2C" w:rsidP="00BE28D4">
            <w:pPr>
              <w:pStyle w:val="tabletext11"/>
              <w:jc w:val="center"/>
              <w:rPr>
                <w:ins w:id="26437" w:author="Author"/>
              </w:rPr>
            </w:pPr>
            <w:ins w:id="26438"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43D22E" w14:textId="77777777" w:rsidR="003F7E2C" w:rsidRDefault="003F7E2C" w:rsidP="00BE28D4">
            <w:pPr>
              <w:pStyle w:val="tabletext11"/>
              <w:jc w:val="center"/>
              <w:rPr>
                <w:ins w:id="26439" w:author="Author"/>
              </w:rPr>
            </w:pPr>
            <w:ins w:id="26440"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E2F239" w14:textId="77777777" w:rsidR="003F7E2C" w:rsidRDefault="003F7E2C" w:rsidP="00BE28D4">
            <w:pPr>
              <w:pStyle w:val="tabletext11"/>
              <w:jc w:val="center"/>
              <w:rPr>
                <w:ins w:id="26441" w:author="Author"/>
              </w:rPr>
            </w:pPr>
            <w:ins w:id="26442"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73416F" w14:textId="77777777" w:rsidR="003F7E2C" w:rsidRDefault="003F7E2C" w:rsidP="00BE28D4">
            <w:pPr>
              <w:pStyle w:val="tabletext11"/>
              <w:jc w:val="center"/>
              <w:rPr>
                <w:ins w:id="26443" w:author="Author"/>
              </w:rPr>
            </w:pPr>
            <w:ins w:id="26444"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A2192B" w14:textId="77777777" w:rsidR="003F7E2C" w:rsidRDefault="003F7E2C" w:rsidP="00BE28D4">
            <w:pPr>
              <w:pStyle w:val="tabletext11"/>
              <w:jc w:val="center"/>
              <w:rPr>
                <w:ins w:id="26445" w:author="Author"/>
              </w:rPr>
            </w:pPr>
            <w:ins w:id="26446"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AC31EE" w14:textId="77777777" w:rsidR="003F7E2C" w:rsidRDefault="003F7E2C" w:rsidP="00BE28D4">
            <w:pPr>
              <w:pStyle w:val="tabletext11"/>
              <w:jc w:val="center"/>
              <w:rPr>
                <w:ins w:id="26447" w:author="Author"/>
              </w:rPr>
            </w:pPr>
            <w:ins w:id="26448" w:author="Author">
              <w:r>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0450D9" w14:textId="77777777" w:rsidR="003F7E2C" w:rsidRDefault="003F7E2C" w:rsidP="00BE28D4">
            <w:pPr>
              <w:pStyle w:val="tabletext11"/>
              <w:jc w:val="center"/>
              <w:rPr>
                <w:ins w:id="26449" w:author="Author"/>
              </w:rPr>
            </w:pPr>
            <w:ins w:id="26450"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E896B" w14:textId="77777777" w:rsidR="003F7E2C" w:rsidRDefault="003F7E2C" w:rsidP="00BE28D4">
            <w:pPr>
              <w:pStyle w:val="tabletext11"/>
              <w:jc w:val="center"/>
              <w:rPr>
                <w:ins w:id="26451" w:author="Author"/>
              </w:rPr>
            </w:pPr>
            <w:ins w:id="26452" w:author="Author">
              <w:r>
                <w:t>0.28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F0ABFFD" w14:textId="77777777" w:rsidR="003F7E2C" w:rsidRDefault="003F7E2C" w:rsidP="00BE28D4">
            <w:pPr>
              <w:pStyle w:val="tabletext11"/>
              <w:jc w:val="center"/>
              <w:rPr>
                <w:ins w:id="26453" w:author="Author"/>
              </w:rPr>
            </w:pPr>
            <w:ins w:id="26454"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7418E4" w14:textId="77777777" w:rsidR="003F7E2C" w:rsidRDefault="003F7E2C" w:rsidP="00BE28D4">
            <w:pPr>
              <w:pStyle w:val="tabletext11"/>
              <w:jc w:val="center"/>
              <w:rPr>
                <w:ins w:id="26455" w:author="Author"/>
              </w:rPr>
            </w:pPr>
            <w:ins w:id="26456"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EB9D59" w14:textId="77777777" w:rsidR="003F7E2C" w:rsidRDefault="003F7E2C" w:rsidP="00BE28D4">
            <w:pPr>
              <w:pStyle w:val="tabletext11"/>
              <w:jc w:val="center"/>
              <w:rPr>
                <w:ins w:id="26457" w:author="Author"/>
              </w:rPr>
            </w:pPr>
            <w:ins w:id="26458"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0033D9" w14:textId="77777777" w:rsidR="003F7E2C" w:rsidRDefault="003F7E2C" w:rsidP="00BE28D4">
            <w:pPr>
              <w:pStyle w:val="tabletext11"/>
              <w:jc w:val="center"/>
              <w:rPr>
                <w:ins w:id="26459" w:author="Author"/>
              </w:rPr>
            </w:pPr>
            <w:ins w:id="26460" w:author="Author">
              <w:r>
                <w:t>0.24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D207D6" w14:textId="77777777" w:rsidR="003F7E2C" w:rsidRDefault="003F7E2C" w:rsidP="00BE28D4">
            <w:pPr>
              <w:pStyle w:val="tabletext11"/>
              <w:jc w:val="center"/>
              <w:rPr>
                <w:ins w:id="26461" w:author="Author"/>
              </w:rPr>
            </w:pPr>
            <w:ins w:id="26462" w:author="Author">
              <w:r>
                <w:t>0.24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2838E2E" w14:textId="77777777" w:rsidR="003F7E2C" w:rsidRDefault="003F7E2C" w:rsidP="00BE28D4">
            <w:pPr>
              <w:pStyle w:val="tabletext11"/>
              <w:jc w:val="center"/>
              <w:rPr>
                <w:ins w:id="26463" w:author="Author"/>
              </w:rPr>
            </w:pPr>
            <w:ins w:id="26464" w:author="Author">
              <w:r>
                <w:t>0.23</w:t>
              </w:r>
            </w:ins>
          </w:p>
        </w:tc>
      </w:tr>
      <w:tr w:rsidR="003F7E2C" w14:paraId="2EA1934E" w14:textId="77777777" w:rsidTr="00EE1A0A">
        <w:trPr>
          <w:trHeight w:val="190"/>
          <w:ins w:id="26465" w:author="Author"/>
        </w:trPr>
        <w:tc>
          <w:tcPr>
            <w:tcW w:w="200" w:type="dxa"/>
            <w:tcBorders>
              <w:top w:val="single" w:sz="4" w:space="0" w:color="auto"/>
              <w:left w:val="single" w:sz="4" w:space="0" w:color="auto"/>
              <w:bottom w:val="single" w:sz="4" w:space="0" w:color="auto"/>
              <w:right w:val="nil"/>
            </w:tcBorders>
            <w:vAlign w:val="bottom"/>
          </w:tcPr>
          <w:p w14:paraId="606DB43C" w14:textId="77777777" w:rsidR="003F7E2C" w:rsidRDefault="003F7E2C" w:rsidP="00BE28D4">
            <w:pPr>
              <w:pStyle w:val="tabletext11"/>
              <w:jc w:val="right"/>
              <w:rPr>
                <w:ins w:id="26466" w:author="Author"/>
              </w:rPr>
            </w:pPr>
          </w:p>
        </w:tc>
        <w:tc>
          <w:tcPr>
            <w:tcW w:w="1580" w:type="dxa"/>
            <w:tcBorders>
              <w:top w:val="single" w:sz="4" w:space="0" w:color="auto"/>
              <w:left w:val="nil"/>
              <w:bottom w:val="single" w:sz="4" w:space="0" w:color="auto"/>
              <w:right w:val="single" w:sz="4" w:space="0" w:color="auto"/>
            </w:tcBorders>
            <w:vAlign w:val="bottom"/>
            <w:hideMark/>
          </w:tcPr>
          <w:p w14:paraId="6BA85808" w14:textId="77777777" w:rsidR="003F7E2C" w:rsidRDefault="003F7E2C" w:rsidP="00BE28D4">
            <w:pPr>
              <w:pStyle w:val="tabletext11"/>
              <w:tabs>
                <w:tab w:val="decimal" w:pos="640"/>
              </w:tabs>
              <w:rPr>
                <w:ins w:id="26467" w:author="Author"/>
              </w:rPr>
            </w:pPr>
            <w:ins w:id="26468" w:author="Author">
              <w:r>
                <w:t>16,000 to 17,999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4461CE0" w14:textId="77777777" w:rsidR="003F7E2C" w:rsidRDefault="003F7E2C" w:rsidP="00BE28D4">
            <w:pPr>
              <w:pStyle w:val="tabletext11"/>
              <w:jc w:val="center"/>
              <w:rPr>
                <w:ins w:id="26469" w:author="Author"/>
              </w:rPr>
            </w:pPr>
            <w:ins w:id="26470" w:author="Author">
              <w:r>
                <w:t>0.87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0CE7B7F" w14:textId="77777777" w:rsidR="003F7E2C" w:rsidRDefault="003F7E2C" w:rsidP="00BE28D4">
            <w:pPr>
              <w:pStyle w:val="tabletext11"/>
              <w:jc w:val="center"/>
              <w:rPr>
                <w:ins w:id="26471" w:author="Author"/>
              </w:rPr>
            </w:pPr>
            <w:ins w:id="26472" w:author="Author">
              <w:r>
                <w:t>0.84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C645A82" w14:textId="77777777" w:rsidR="003F7E2C" w:rsidRDefault="003F7E2C" w:rsidP="00BE28D4">
            <w:pPr>
              <w:pStyle w:val="tabletext11"/>
              <w:jc w:val="center"/>
              <w:rPr>
                <w:ins w:id="26473" w:author="Author"/>
              </w:rPr>
            </w:pPr>
            <w:ins w:id="26474" w:author="Author">
              <w:r>
                <w:t>0.82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0F0D684" w14:textId="77777777" w:rsidR="003F7E2C" w:rsidRDefault="003F7E2C" w:rsidP="00BE28D4">
            <w:pPr>
              <w:pStyle w:val="tabletext11"/>
              <w:jc w:val="center"/>
              <w:rPr>
                <w:ins w:id="26475" w:author="Author"/>
              </w:rPr>
            </w:pPr>
            <w:ins w:id="26476" w:author="Author">
              <w:r>
                <w:t>0.77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2624827" w14:textId="77777777" w:rsidR="003F7E2C" w:rsidRDefault="003F7E2C" w:rsidP="00BE28D4">
            <w:pPr>
              <w:pStyle w:val="tabletext11"/>
              <w:jc w:val="center"/>
              <w:rPr>
                <w:ins w:id="26477" w:author="Author"/>
              </w:rPr>
            </w:pPr>
            <w:ins w:id="26478" w:author="Author">
              <w:r>
                <w:t>0.71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F76D938" w14:textId="77777777" w:rsidR="003F7E2C" w:rsidRDefault="003F7E2C" w:rsidP="00BE28D4">
            <w:pPr>
              <w:pStyle w:val="tabletext11"/>
              <w:jc w:val="center"/>
              <w:rPr>
                <w:ins w:id="26479" w:author="Author"/>
              </w:rPr>
            </w:pPr>
            <w:ins w:id="26480" w:author="Author">
              <w:r>
                <w:t>0.66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D782D43" w14:textId="77777777" w:rsidR="003F7E2C" w:rsidRDefault="003F7E2C" w:rsidP="00BE28D4">
            <w:pPr>
              <w:pStyle w:val="tabletext11"/>
              <w:jc w:val="center"/>
              <w:rPr>
                <w:ins w:id="26481" w:author="Author"/>
              </w:rPr>
            </w:pPr>
            <w:ins w:id="26482" w:author="Author">
              <w:r>
                <w:t>0.61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66D16D1" w14:textId="77777777" w:rsidR="003F7E2C" w:rsidRDefault="003F7E2C" w:rsidP="00BE28D4">
            <w:pPr>
              <w:pStyle w:val="tabletext11"/>
              <w:jc w:val="center"/>
              <w:rPr>
                <w:ins w:id="26483" w:author="Author"/>
              </w:rPr>
            </w:pPr>
            <w:ins w:id="26484" w:author="Author">
              <w:r>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112199" w14:textId="77777777" w:rsidR="003F7E2C" w:rsidRDefault="003F7E2C" w:rsidP="00BE28D4">
            <w:pPr>
              <w:pStyle w:val="tabletext11"/>
              <w:jc w:val="center"/>
              <w:rPr>
                <w:ins w:id="26485" w:author="Author"/>
              </w:rPr>
            </w:pPr>
            <w:ins w:id="26486" w:author="Author">
              <w:r>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42C3F8" w14:textId="77777777" w:rsidR="003F7E2C" w:rsidRDefault="003F7E2C" w:rsidP="00BE28D4">
            <w:pPr>
              <w:pStyle w:val="tabletext11"/>
              <w:jc w:val="center"/>
              <w:rPr>
                <w:ins w:id="26487" w:author="Author"/>
              </w:rPr>
            </w:pPr>
            <w:ins w:id="26488" w:author="Author">
              <w:r>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64F5AE" w14:textId="77777777" w:rsidR="003F7E2C" w:rsidRDefault="003F7E2C" w:rsidP="00BE28D4">
            <w:pPr>
              <w:pStyle w:val="tabletext11"/>
              <w:jc w:val="center"/>
              <w:rPr>
                <w:ins w:id="26489" w:author="Author"/>
              </w:rPr>
            </w:pPr>
            <w:ins w:id="26490" w:author="Author">
              <w:r>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20653" w14:textId="77777777" w:rsidR="003F7E2C" w:rsidRDefault="003F7E2C" w:rsidP="00BE28D4">
            <w:pPr>
              <w:pStyle w:val="tabletext11"/>
              <w:jc w:val="center"/>
              <w:rPr>
                <w:ins w:id="26491" w:author="Author"/>
              </w:rPr>
            </w:pPr>
            <w:ins w:id="26492"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29907F" w14:textId="77777777" w:rsidR="003F7E2C" w:rsidRDefault="003F7E2C" w:rsidP="00BE28D4">
            <w:pPr>
              <w:pStyle w:val="tabletext11"/>
              <w:jc w:val="center"/>
              <w:rPr>
                <w:ins w:id="26493" w:author="Author"/>
              </w:rPr>
            </w:pPr>
            <w:ins w:id="26494" w:author="Author">
              <w:r>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9912CF" w14:textId="77777777" w:rsidR="003F7E2C" w:rsidRDefault="003F7E2C" w:rsidP="00BE28D4">
            <w:pPr>
              <w:pStyle w:val="tabletext11"/>
              <w:jc w:val="center"/>
              <w:rPr>
                <w:ins w:id="26495" w:author="Author"/>
              </w:rPr>
            </w:pPr>
            <w:ins w:id="26496" w:author="Author">
              <w:r>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734B4A" w14:textId="77777777" w:rsidR="003F7E2C" w:rsidRDefault="003F7E2C" w:rsidP="00BE28D4">
            <w:pPr>
              <w:pStyle w:val="tabletext11"/>
              <w:jc w:val="center"/>
              <w:rPr>
                <w:ins w:id="26497" w:author="Author"/>
              </w:rPr>
            </w:pPr>
            <w:ins w:id="26498" w:author="Author">
              <w:r>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1C49A5" w14:textId="77777777" w:rsidR="003F7E2C" w:rsidRDefault="003F7E2C" w:rsidP="00BE28D4">
            <w:pPr>
              <w:pStyle w:val="tabletext11"/>
              <w:jc w:val="center"/>
              <w:rPr>
                <w:ins w:id="26499" w:author="Author"/>
              </w:rPr>
            </w:pPr>
            <w:ins w:id="26500"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423135" w14:textId="77777777" w:rsidR="003F7E2C" w:rsidRDefault="003F7E2C" w:rsidP="00BE28D4">
            <w:pPr>
              <w:pStyle w:val="tabletext11"/>
              <w:jc w:val="center"/>
              <w:rPr>
                <w:ins w:id="26501" w:author="Author"/>
              </w:rPr>
            </w:pPr>
            <w:ins w:id="26502"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66983E" w14:textId="77777777" w:rsidR="003F7E2C" w:rsidRDefault="003F7E2C" w:rsidP="00BE28D4">
            <w:pPr>
              <w:pStyle w:val="tabletext11"/>
              <w:jc w:val="center"/>
              <w:rPr>
                <w:ins w:id="26503" w:author="Author"/>
              </w:rPr>
            </w:pPr>
            <w:ins w:id="26504"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EB6221" w14:textId="77777777" w:rsidR="003F7E2C" w:rsidRDefault="003F7E2C" w:rsidP="00BE28D4">
            <w:pPr>
              <w:pStyle w:val="tabletext11"/>
              <w:jc w:val="center"/>
              <w:rPr>
                <w:ins w:id="26505" w:author="Author"/>
              </w:rPr>
            </w:pPr>
            <w:ins w:id="26506"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20837F" w14:textId="77777777" w:rsidR="003F7E2C" w:rsidRDefault="003F7E2C" w:rsidP="00BE28D4">
            <w:pPr>
              <w:pStyle w:val="tabletext11"/>
              <w:jc w:val="center"/>
              <w:rPr>
                <w:ins w:id="26507" w:author="Author"/>
              </w:rPr>
            </w:pPr>
            <w:ins w:id="26508"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619479" w14:textId="77777777" w:rsidR="003F7E2C" w:rsidRDefault="003F7E2C" w:rsidP="00BE28D4">
            <w:pPr>
              <w:pStyle w:val="tabletext11"/>
              <w:jc w:val="center"/>
              <w:rPr>
                <w:ins w:id="26509" w:author="Author"/>
              </w:rPr>
            </w:pPr>
            <w:ins w:id="26510"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89D12E" w14:textId="77777777" w:rsidR="003F7E2C" w:rsidRDefault="003F7E2C" w:rsidP="00BE28D4">
            <w:pPr>
              <w:pStyle w:val="tabletext11"/>
              <w:jc w:val="center"/>
              <w:rPr>
                <w:ins w:id="26511" w:author="Author"/>
              </w:rPr>
            </w:pPr>
            <w:ins w:id="26512" w:author="Author">
              <w:r>
                <w:t>0.29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92AA8C7" w14:textId="77777777" w:rsidR="003F7E2C" w:rsidRDefault="003F7E2C" w:rsidP="00BE28D4">
            <w:pPr>
              <w:pStyle w:val="tabletext11"/>
              <w:jc w:val="center"/>
              <w:rPr>
                <w:ins w:id="26513" w:author="Author"/>
              </w:rPr>
            </w:pPr>
            <w:ins w:id="26514"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99B6AF" w14:textId="77777777" w:rsidR="003F7E2C" w:rsidRDefault="003F7E2C" w:rsidP="00BE28D4">
            <w:pPr>
              <w:pStyle w:val="tabletext11"/>
              <w:jc w:val="center"/>
              <w:rPr>
                <w:ins w:id="26515" w:author="Author"/>
              </w:rPr>
            </w:pPr>
            <w:ins w:id="26516"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0209A1" w14:textId="77777777" w:rsidR="003F7E2C" w:rsidRDefault="003F7E2C" w:rsidP="00BE28D4">
            <w:pPr>
              <w:pStyle w:val="tabletext11"/>
              <w:jc w:val="center"/>
              <w:rPr>
                <w:ins w:id="26517" w:author="Author"/>
              </w:rPr>
            </w:pPr>
            <w:ins w:id="26518"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3825DB" w14:textId="77777777" w:rsidR="003F7E2C" w:rsidRDefault="003F7E2C" w:rsidP="00BE28D4">
            <w:pPr>
              <w:pStyle w:val="tabletext11"/>
              <w:jc w:val="center"/>
              <w:rPr>
                <w:ins w:id="26519" w:author="Author"/>
              </w:rPr>
            </w:pPr>
            <w:ins w:id="26520" w:author="Author">
              <w:r>
                <w:t>0.25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10F72A" w14:textId="77777777" w:rsidR="003F7E2C" w:rsidRDefault="003F7E2C" w:rsidP="00BE28D4">
            <w:pPr>
              <w:pStyle w:val="tabletext11"/>
              <w:jc w:val="center"/>
              <w:rPr>
                <w:ins w:id="26521" w:author="Author"/>
              </w:rPr>
            </w:pPr>
            <w:ins w:id="26522" w:author="Author">
              <w:r>
                <w:t>0.25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FE6A700" w14:textId="77777777" w:rsidR="003F7E2C" w:rsidRDefault="003F7E2C" w:rsidP="00BE28D4">
            <w:pPr>
              <w:pStyle w:val="tabletext11"/>
              <w:jc w:val="center"/>
              <w:rPr>
                <w:ins w:id="26523" w:author="Author"/>
              </w:rPr>
            </w:pPr>
            <w:ins w:id="26524" w:author="Author">
              <w:r>
                <w:t>0.24</w:t>
              </w:r>
            </w:ins>
          </w:p>
        </w:tc>
      </w:tr>
      <w:tr w:rsidR="003F7E2C" w14:paraId="2C77A4D3" w14:textId="77777777" w:rsidTr="00EE1A0A">
        <w:trPr>
          <w:trHeight w:val="190"/>
          <w:ins w:id="26525" w:author="Author"/>
        </w:trPr>
        <w:tc>
          <w:tcPr>
            <w:tcW w:w="200" w:type="dxa"/>
            <w:tcBorders>
              <w:top w:val="single" w:sz="4" w:space="0" w:color="auto"/>
              <w:left w:val="single" w:sz="4" w:space="0" w:color="auto"/>
              <w:bottom w:val="single" w:sz="4" w:space="0" w:color="auto"/>
              <w:right w:val="nil"/>
            </w:tcBorders>
            <w:vAlign w:val="bottom"/>
          </w:tcPr>
          <w:p w14:paraId="079CDBD3" w14:textId="77777777" w:rsidR="003F7E2C" w:rsidRDefault="003F7E2C" w:rsidP="00BE28D4">
            <w:pPr>
              <w:pStyle w:val="tabletext11"/>
              <w:jc w:val="right"/>
              <w:rPr>
                <w:ins w:id="26526" w:author="Author"/>
              </w:rPr>
            </w:pPr>
          </w:p>
        </w:tc>
        <w:tc>
          <w:tcPr>
            <w:tcW w:w="1580" w:type="dxa"/>
            <w:tcBorders>
              <w:top w:val="single" w:sz="4" w:space="0" w:color="auto"/>
              <w:left w:val="nil"/>
              <w:bottom w:val="single" w:sz="4" w:space="0" w:color="auto"/>
              <w:right w:val="single" w:sz="4" w:space="0" w:color="auto"/>
            </w:tcBorders>
            <w:vAlign w:val="bottom"/>
            <w:hideMark/>
          </w:tcPr>
          <w:p w14:paraId="27A9E1E1" w14:textId="77777777" w:rsidR="003F7E2C" w:rsidRDefault="003F7E2C" w:rsidP="00BE28D4">
            <w:pPr>
              <w:pStyle w:val="tabletext11"/>
              <w:tabs>
                <w:tab w:val="decimal" w:pos="640"/>
              </w:tabs>
              <w:rPr>
                <w:ins w:id="26527" w:author="Author"/>
              </w:rPr>
            </w:pPr>
            <w:ins w:id="26528" w:author="Author">
              <w:r>
                <w:t>18,000 to 19,999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B4B3F5E" w14:textId="77777777" w:rsidR="003F7E2C" w:rsidRDefault="003F7E2C" w:rsidP="00BE28D4">
            <w:pPr>
              <w:pStyle w:val="tabletext11"/>
              <w:jc w:val="center"/>
              <w:rPr>
                <w:ins w:id="26529" w:author="Author"/>
              </w:rPr>
            </w:pPr>
            <w:ins w:id="26530" w:author="Author">
              <w:r>
                <w:t>0.90</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0CACFB1" w14:textId="77777777" w:rsidR="003F7E2C" w:rsidRDefault="003F7E2C" w:rsidP="00BE28D4">
            <w:pPr>
              <w:pStyle w:val="tabletext11"/>
              <w:jc w:val="center"/>
              <w:rPr>
                <w:ins w:id="26531" w:author="Author"/>
              </w:rPr>
            </w:pPr>
            <w:ins w:id="26532" w:author="Author">
              <w:r>
                <w:t>0.87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F8E8B47" w14:textId="77777777" w:rsidR="003F7E2C" w:rsidRDefault="003F7E2C" w:rsidP="00BE28D4">
            <w:pPr>
              <w:pStyle w:val="tabletext11"/>
              <w:jc w:val="center"/>
              <w:rPr>
                <w:ins w:id="26533" w:author="Author"/>
              </w:rPr>
            </w:pPr>
            <w:ins w:id="26534" w:author="Author">
              <w:r>
                <w:t>0.84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A81CB54" w14:textId="77777777" w:rsidR="003F7E2C" w:rsidRDefault="003F7E2C" w:rsidP="00BE28D4">
            <w:pPr>
              <w:pStyle w:val="tabletext11"/>
              <w:jc w:val="center"/>
              <w:rPr>
                <w:ins w:id="26535" w:author="Author"/>
              </w:rPr>
            </w:pPr>
            <w:ins w:id="26536" w:author="Author">
              <w:r>
                <w:t>0.79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06239A0" w14:textId="77777777" w:rsidR="003F7E2C" w:rsidRDefault="003F7E2C" w:rsidP="00BE28D4">
            <w:pPr>
              <w:pStyle w:val="tabletext11"/>
              <w:jc w:val="center"/>
              <w:rPr>
                <w:ins w:id="26537" w:author="Author"/>
              </w:rPr>
            </w:pPr>
            <w:ins w:id="26538" w:author="Author">
              <w:r>
                <w:t>0.74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3495604" w14:textId="77777777" w:rsidR="003F7E2C" w:rsidRDefault="003F7E2C" w:rsidP="00BE28D4">
            <w:pPr>
              <w:pStyle w:val="tabletext11"/>
              <w:jc w:val="center"/>
              <w:rPr>
                <w:ins w:id="26539" w:author="Author"/>
              </w:rPr>
            </w:pPr>
            <w:ins w:id="26540" w:author="Author">
              <w:r>
                <w:t>0.68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F759558" w14:textId="77777777" w:rsidR="003F7E2C" w:rsidRDefault="003F7E2C" w:rsidP="00BE28D4">
            <w:pPr>
              <w:pStyle w:val="tabletext11"/>
              <w:jc w:val="center"/>
              <w:rPr>
                <w:ins w:id="26541" w:author="Author"/>
              </w:rPr>
            </w:pPr>
            <w:ins w:id="26542" w:author="Author">
              <w:r>
                <w:t>0.63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CEF2C27" w14:textId="77777777" w:rsidR="003F7E2C" w:rsidRDefault="003F7E2C" w:rsidP="00BE28D4">
            <w:pPr>
              <w:pStyle w:val="tabletext11"/>
              <w:jc w:val="center"/>
              <w:rPr>
                <w:ins w:id="26543" w:author="Author"/>
              </w:rPr>
            </w:pPr>
            <w:ins w:id="26544" w:author="Author">
              <w:r>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7DD68B" w14:textId="77777777" w:rsidR="003F7E2C" w:rsidRDefault="003F7E2C" w:rsidP="00BE28D4">
            <w:pPr>
              <w:pStyle w:val="tabletext11"/>
              <w:jc w:val="center"/>
              <w:rPr>
                <w:ins w:id="26545" w:author="Author"/>
              </w:rPr>
            </w:pPr>
            <w:ins w:id="26546" w:author="Author">
              <w:r>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9C6E6F" w14:textId="77777777" w:rsidR="003F7E2C" w:rsidRDefault="003F7E2C" w:rsidP="00BE28D4">
            <w:pPr>
              <w:pStyle w:val="tabletext11"/>
              <w:jc w:val="center"/>
              <w:rPr>
                <w:ins w:id="26547" w:author="Author"/>
              </w:rPr>
            </w:pPr>
            <w:ins w:id="26548" w:author="Author">
              <w:r>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456D4C" w14:textId="77777777" w:rsidR="003F7E2C" w:rsidRDefault="003F7E2C" w:rsidP="00BE28D4">
            <w:pPr>
              <w:pStyle w:val="tabletext11"/>
              <w:jc w:val="center"/>
              <w:rPr>
                <w:ins w:id="26549" w:author="Author"/>
              </w:rPr>
            </w:pPr>
            <w:ins w:id="26550"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7EAF55" w14:textId="77777777" w:rsidR="003F7E2C" w:rsidRDefault="003F7E2C" w:rsidP="00BE28D4">
            <w:pPr>
              <w:pStyle w:val="tabletext11"/>
              <w:jc w:val="center"/>
              <w:rPr>
                <w:ins w:id="26551" w:author="Author"/>
              </w:rPr>
            </w:pPr>
            <w:ins w:id="26552" w:author="Author">
              <w:r>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194EF6" w14:textId="77777777" w:rsidR="003F7E2C" w:rsidRDefault="003F7E2C" w:rsidP="00BE28D4">
            <w:pPr>
              <w:pStyle w:val="tabletext11"/>
              <w:jc w:val="center"/>
              <w:rPr>
                <w:ins w:id="26553" w:author="Author"/>
              </w:rPr>
            </w:pPr>
            <w:ins w:id="26554"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F6E93D" w14:textId="77777777" w:rsidR="003F7E2C" w:rsidRDefault="003F7E2C" w:rsidP="00BE28D4">
            <w:pPr>
              <w:pStyle w:val="tabletext11"/>
              <w:jc w:val="center"/>
              <w:rPr>
                <w:ins w:id="26555" w:author="Author"/>
              </w:rPr>
            </w:pPr>
            <w:ins w:id="26556" w:author="Author">
              <w:r>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5EBA00" w14:textId="77777777" w:rsidR="003F7E2C" w:rsidRDefault="003F7E2C" w:rsidP="00BE28D4">
            <w:pPr>
              <w:pStyle w:val="tabletext11"/>
              <w:jc w:val="center"/>
              <w:rPr>
                <w:ins w:id="26557" w:author="Author"/>
              </w:rPr>
            </w:pPr>
            <w:ins w:id="26558" w:author="Author">
              <w:r>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12811E" w14:textId="77777777" w:rsidR="003F7E2C" w:rsidRDefault="003F7E2C" w:rsidP="00BE28D4">
            <w:pPr>
              <w:pStyle w:val="tabletext11"/>
              <w:jc w:val="center"/>
              <w:rPr>
                <w:ins w:id="26559" w:author="Author"/>
              </w:rPr>
            </w:pPr>
            <w:ins w:id="26560"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F0441F" w14:textId="77777777" w:rsidR="003F7E2C" w:rsidRDefault="003F7E2C" w:rsidP="00BE28D4">
            <w:pPr>
              <w:pStyle w:val="tabletext11"/>
              <w:jc w:val="center"/>
              <w:rPr>
                <w:ins w:id="26561" w:author="Author"/>
              </w:rPr>
            </w:pPr>
            <w:ins w:id="26562"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724C81" w14:textId="77777777" w:rsidR="003F7E2C" w:rsidRDefault="003F7E2C" w:rsidP="00BE28D4">
            <w:pPr>
              <w:pStyle w:val="tabletext11"/>
              <w:jc w:val="center"/>
              <w:rPr>
                <w:ins w:id="26563" w:author="Author"/>
              </w:rPr>
            </w:pPr>
            <w:ins w:id="26564"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EDB26D" w14:textId="77777777" w:rsidR="003F7E2C" w:rsidRDefault="003F7E2C" w:rsidP="00BE28D4">
            <w:pPr>
              <w:pStyle w:val="tabletext11"/>
              <w:jc w:val="center"/>
              <w:rPr>
                <w:ins w:id="26565" w:author="Author"/>
              </w:rPr>
            </w:pPr>
            <w:ins w:id="26566"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E2D6F7" w14:textId="77777777" w:rsidR="003F7E2C" w:rsidRDefault="003F7E2C" w:rsidP="00BE28D4">
            <w:pPr>
              <w:pStyle w:val="tabletext11"/>
              <w:jc w:val="center"/>
              <w:rPr>
                <w:ins w:id="26567" w:author="Author"/>
              </w:rPr>
            </w:pPr>
            <w:ins w:id="26568"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5D93A0" w14:textId="77777777" w:rsidR="003F7E2C" w:rsidRDefault="003F7E2C" w:rsidP="00BE28D4">
            <w:pPr>
              <w:pStyle w:val="tabletext11"/>
              <w:jc w:val="center"/>
              <w:rPr>
                <w:ins w:id="26569" w:author="Author"/>
              </w:rPr>
            </w:pPr>
            <w:ins w:id="26570"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F54F6B" w14:textId="77777777" w:rsidR="003F7E2C" w:rsidRDefault="003F7E2C" w:rsidP="00BE28D4">
            <w:pPr>
              <w:pStyle w:val="tabletext11"/>
              <w:jc w:val="center"/>
              <w:rPr>
                <w:ins w:id="26571" w:author="Author"/>
              </w:rPr>
            </w:pPr>
            <w:ins w:id="26572" w:author="Author">
              <w:r>
                <w:t>0.30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0F4A419" w14:textId="77777777" w:rsidR="003F7E2C" w:rsidRDefault="003F7E2C" w:rsidP="00BE28D4">
            <w:pPr>
              <w:pStyle w:val="tabletext11"/>
              <w:jc w:val="center"/>
              <w:rPr>
                <w:ins w:id="26573" w:author="Author"/>
              </w:rPr>
            </w:pPr>
            <w:ins w:id="26574" w:author="Author">
              <w:r>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481FF6" w14:textId="77777777" w:rsidR="003F7E2C" w:rsidRDefault="003F7E2C" w:rsidP="00BE28D4">
            <w:pPr>
              <w:pStyle w:val="tabletext11"/>
              <w:jc w:val="center"/>
              <w:rPr>
                <w:ins w:id="26575" w:author="Author"/>
              </w:rPr>
            </w:pPr>
            <w:ins w:id="26576"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FEE1C8" w14:textId="77777777" w:rsidR="003F7E2C" w:rsidRDefault="003F7E2C" w:rsidP="00BE28D4">
            <w:pPr>
              <w:pStyle w:val="tabletext11"/>
              <w:jc w:val="center"/>
              <w:rPr>
                <w:ins w:id="26577" w:author="Author"/>
              </w:rPr>
            </w:pPr>
            <w:ins w:id="26578"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287F16" w14:textId="77777777" w:rsidR="003F7E2C" w:rsidRDefault="003F7E2C" w:rsidP="00BE28D4">
            <w:pPr>
              <w:pStyle w:val="tabletext11"/>
              <w:jc w:val="center"/>
              <w:rPr>
                <w:ins w:id="26579" w:author="Author"/>
              </w:rPr>
            </w:pPr>
            <w:ins w:id="26580" w:author="Author">
              <w:r>
                <w:t>0.26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A04921" w14:textId="77777777" w:rsidR="003F7E2C" w:rsidRDefault="003F7E2C" w:rsidP="00BE28D4">
            <w:pPr>
              <w:pStyle w:val="tabletext11"/>
              <w:jc w:val="center"/>
              <w:rPr>
                <w:ins w:id="26581" w:author="Author"/>
              </w:rPr>
            </w:pPr>
            <w:ins w:id="26582" w:author="Author">
              <w:r>
                <w:t>0.25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2226488" w14:textId="77777777" w:rsidR="003F7E2C" w:rsidRDefault="003F7E2C" w:rsidP="00BE28D4">
            <w:pPr>
              <w:pStyle w:val="tabletext11"/>
              <w:jc w:val="center"/>
              <w:rPr>
                <w:ins w:id="26583" w:author="Author"/>
              </w:rPr>
            </w:pPr>
            <w:ins w:id="26584" w:author="Author">
              <w:r>
                <w:t>0.25</w:t>
              </w:r>
            </w:ins>
          </w:p>
        </w:tc>
      </w:tr>
      <w:tr w:rsidR="003F7E2C" w14:paraId="7D0A6973" w14:textId="77777777" w:rsidTr="00EE1A0A">
        <w:trPr>
          <w:trHeight w:val="190"/>
          <w:ins w:id="26585" w:author="Author"/>
        </w:trPr>
        <w:tc>
          <w:tcPr>
            <w:tcW w:w="200" w:type="dxa"/>
            <w:tcBorders>
              <w:top w:val="single" w:sz="4" w:space="0" w:color="auto"/>
              <w:left w:val="single" w:sz="4" w:space="0" w:color="auto"/>
              <w:bottom w:val="single" w:sz="4" w:space="0" w:color="auto"/>
              <w:right w:val="nil"/>
            </w:tcBorders>
            <w:vAlign w:val="bottom"/>
          </w:tcPr>
          <w:p w14:paraId="04FB1064" w14:textId="77777777" w:rsidR="003F7E2C" w:rsidRDefault="003F7E2C" w:rsidP="00BE28D4">
            <w:pPr>
              <w:pStyle w:val="tabletext11"/>
              <w:jc w:val="right"/>
              <w:rPr>
                <w:ins w:id="26586" w:author="Author"/>
              </w:rPr>
            </w:pPr>
          </w:p>
        </w:tc>
        <w:tc>
          <w:tcPr>
            <w:tcW w:w="1580" w:type="dxa"/>
            <w:tcBorders>
              <w:top w:val="single" w:sz="4" w:space="0" w:color="auto"/>
              <w:left w:val="nil"/>
              <w:bottom w:val="single" w:sz="4" w:space="0" w:color="auto"/>
              <w:right w:val="single" w:sz="4" w:space="0" w:color="auto"/>
            </w:tcBorders>
            <w:vAlign w:val="bottom"/>
            <w:hideMark/>
          </w:tcPr>
          <w:p w14:paraId="2EB088B9" w14:textId="77777777" w:rsidR="003F7E2C" w:rsidRDefault="003F7E2C" w:rsidP="00BE28D4">
            <w:pPr>
              <w:pStyle w:val="tabletext11"/>
              <w:tabs>
                <w:tab w:val="decimal" w:pos="640"/>
              </w:tabs>
              <w:rPr>
                <w:ins w:id="26587" w:author="Author"/>
              </w:rPr>
            </w:pPr>
            <w:ins w:id="26588" w:author="Author">
              <w:r>
                <w:t>20,000 to 24,999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579E41E" w14:textId="77777777" w:rsidR="003F7E2C" w:rsidRDefault="003F7E2C" w:rsidP="00BE28D4">
            <w:pPr>
              <w:pStyle w:val="tabletext11"/>
              <w:jc w:val="center"/>
              <w:rPr>
                <w:ins w:id="26589" w:author="Author"/>
              </w:rPr>
            </w:pPr>
            <w:ins w:id="26590" w:author="Author">
              <w:r>
                <w:t>0.94</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031349A" w14:textId="77777777" w:rsidR="003F7E2C" w:rsidRDefault="003F7E2C" w:rsidP="00BE28D4">
            <w:pPr>
              <w:pStyle w:val="tabletext11"/>
              <w:jc w:val="center"/>
              <w:rPr>
                <w:ins w:id="26591" w:author="Author"/>
              </w:rPr>
            </w:pPr>
            <w:ins w:id="26592" w:author="Author">
              <w:r>
                <w:t>0.92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ABBF2C1" w14:textId="77777777" w:rsidR="003F7E2C" w:rsidRDefault="003F7E2C" w:rsidP="00BE28D4">
            <w:pPr>
              <w:pStyle w:val="tabletext11"/>
              <w:jc w:val="center"/>
              <w:rPr>
                <w:ins w:id="26593" w:author="Author"/>
              </w:rPr>
            </w:pPr>
            <w:ins w:id="26594" w:author="Author">
              <w:r>
                <w:t>0.89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75CA4DE" w14:textId="77777777" w:rsidR="003F7E2C" w:rsidRDefault="003F7E2C" w:rsidP="00BE28D4">
            <w:pPr>
              <w:pStyle w:val="tabletext11"/>
              <w:jc w:val="center"/>
              <w:rPr>
                <w:ins w:id="26595" w:author="Author"/>
              </w:rPr>
            </w:pPr>
            <w:ins w:id="26596" w:author="Author">
              <w:r>
                <w:t>0.83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82D8875" w14:textId="77777777" w:rsidR="003F7E2C" w:rsidRDefault="003F7E2C" w:rsidP="00BE28D4">
            <w:pPr>
              <w:pStyle w:val="tabletext11"/>
              <w:jc w:val="center"/>
              <w:rPr>
                <w:ins w:id="26597" w:author="Author"/>
              </w:rPr>
            </w:pPr>
            <w:ins w:id="26598" w:author="Author">
              <w:r>
                <w:t>0.77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5D89FA2" w14:textId="77777777" w:rsidR="003F7E2C" w:rsidRDefault="003F7E2C" w:rsidP="00BE28D4">
            <w:pPr>
              <w:pStyle w:val="tabletext11"/>
              <w:jc w:val="center"/>
              <w:rPr>
                <w:ins w:id="26599" w:author="Author"/>
              </w:rPr>
            </w:pPr>
            <w:ins w:id="26600" w:author="Author">
              <w:r>
                <w:t>0.72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270ED5B" w14:textId="77777777" w:rsidR="003F7E2C" w:rsidRDefault="003F7E2C" w:rsidP="00BE28D4">
            <w:pPr>
              <w:pStyle w:val="tabletext11"/>
              <w:jc w:val="center"/>
              <w:rPr>
                <w:ins w:id="26601" w:author="Author"/>
              </w:rPr>
            </w:pPr>
            <w:ins w:id="26602" w:author="Author">
              <w:r>
                <w:t>0.66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14E9E49" w14:textId="77777777" w:rsidR="003F7E2C" w:rsidRDefault="003F7E2C" w:rsidP="00BE28D4">
            <w:pPr>
              <w:pStyle w:val="tabletext11"/>
              <w:jc w:val="center"/>
              <w:rPr>
                <w:ins w:id="26603" w:author="Author"/>
              </w:rPr>
            </w:pPr>
            <w:ins w:id="26604"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1B5BD0" w14:textId="77777777" w:rsidR="003F7E2C" w:rsidRDefault="003F7E2C" w:rsidP="00BE28D4">
            <w:pPr>
              <w:pStyle w:val="tabletext11"/>
              <w:jc w:val="center"/>
              <w:rPr>
                <w:ins w:id="26605" w:author="Author"/>
              </w:rPr>
            </w:pPr>
            <w:ins w:id="26606" w:author="Author">
              <w:r>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9E4028" w14:textId="77777777" w:rsidR="003F7E2C" w:rsidRDefault="003F7E2C" w:rsidP="00BE28D4">
            <w:pPr>
              <w:pStyle w:val="tabletext11"/>
              <w:jc w:val="center"/>
              <w:rPr>
                <w:ins w:id="26607" w:author="Author"/>
              </w:rPr>
            </w:pPr>
            <w:ins w:id="26608" w:author="Author">
              <w:r>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1039A4" w14:textId="77777777" w:rsidR="003F7E2C" w:rsidRDefault="003F7E2C" w:rsidP="00BE28D4">
            <w:pPr>
              <w:pStyle w:val="tabletext11"/>
              <w:jc w:val="center"/>
              <w:rPr>
                <w:ins w:id="26609" w:author="Author"/>
              </w:rPr>
            </w:pPr>
            <w:ins w:id="26610" w:author="Author">
              <w:r>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800CC3" w14:textId="77777777" w:rsidR="003F7E2C" w:rsidRDefault="003F7E2C" w:rsidP="00BE28D4">
            <w:pPr>
              <w:pStyle w:val="tabletext11"/>
              <w:jc w:val="center"/>
              <w:rPr>
                <w:ins w:id="26611" w:author="Author"/>
              </w:rPr>
            </w:pPr>
            <w:ins w:id="26612" w:author="Author">
              <w:r>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7679EB" w14:textId="77777777" w:rsidR="003F7E2C" w:rsidRDefault="003F7E2C" w:rsidP="00BE28D4">
            <w:pPr>
              <w:pStyle w:val="tabletext11"/>
              <w:jc w:val="center"/>
              <w:rPr>
                <w:ins w:id="26613" w:author="Author"/>
              </w:rPr>
            </w:pPr>
            <w:ins w:id="26614"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30077B" w14:textId="77777777" w:rsidR="003F7E2C" w:rsidRDefault="003F7E2C" w:rsidP="00BE28D4">
            <w:pPr>
              <w:pStyle w:val="tabletext11"/>
              <w:jc w:val="center"/>
              <w:rPr>
                <w:ins w:id="26615" w:author="Author"/>
              </w:rPr>
            </w:pPr>
            <w:ins w:id="26616" w:author="Author">
              <w:r>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9BF517" w14:textId="77777777" w:rsidR="003F7E2C" w:rsidRDefault="003F7E2C" w:rsidP="00BE28D4">
            <w:pPr>
              <w:pStyle w:val="tabletext11"/>
              <w:jc w:val="center"/>
              <w:rPr>
                <w:ins w:id="26617" w:author="Author"/>
              </w:rPr>
            </w:pPr>
            <w:ins w:id="26618" w:author="Author">
              <w:r>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16536A" w14:textId="77777777" w:rsidR="003F7E2C" w:rsidRDefault="003F7E2C" w:rsidP="00BE28D4">
            <w:pPr>
              <w:pStyle w:val="tabletext11"/>
              <w:jc w:val="center"/>
              <w:rPr>
                <w:ins w:id="26619" w:author="Author"/>
              </w:rPr>
            </w:pPr>
            <w:ins w:id="26620" w:author="Author">
              <w:r>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8ADE1A" w14:textId="77777777" w:rsidR="003F7E2C" w:rsidRDefault="003F7E2C" w:rsidP="00BE28D4">
            <w:pPr>
              <w:pStyle w:val="tabletext11"/>
              <w:jc w:val="center"/>
              <w:rPr>
                <w:ins w:id="26621" w:author="Author"/>
              </w:rPr>
            </w:pPr>
            <w:ins w:id="26622"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77680F" w14:textId="77777777" w:rsidR="003F7E2C" w:rsidRDefault="003F7E2C" w:rsidP="00BE28D4">
            <w:pPr>
              <w:pStyle w:val="tabletext11"/>
              <w:jc w:val="center"/>
              <w:rPr>
                <w:ins w:id="26623" w:author="Author"/>
              </w:rPr>
            </w:pPr>
            <w:ins w:id="26624" w:author="Author">
              <w:r>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DFCE68" w14:textId="77777777" w:rsidR="003F7E2C" w:rsidRDefault="003F7E2C" w:rsidP="00BE28D4">
            <w:pPr>
              <w:pStyle w:val="tabletext11"/>
              <w:jc w:val="center"/>
              <w:rPr>
                <w:ins w:id="26625" w:author="Author"/>
              </w:rPr>
            </w:pPr>
            <w:ins w:id="26626"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FE4624" w14:textId="77777777" w:rsidR="003F7E2C" w:rsidRDefault="003F7E2C" w:rsidP="00BE28D4">
            <w:pPr>
              <w:pStyle w:val="tabletext11"/>
              <w:jc w:val="center"/>
              <w:rPr>
                <w:ins w:id="26627" w:author="Author"/>
              </w:rPr>
            </w:pPr>
            <w:ins w:id="26628"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D5D588" w14:textId="77777777" w:rsidR="003F7E2C" w:rsidRDefault="003F7E2C" w:rsidP="00BE28D4">
            <w:pPr>
              <w:pStyle w:val="tabletext11"/>
              <w:jc w:val="center"/>
              <w:rPr>
                <w:ins w:id="26629" w:author="Author"/>
              </w:rPr>
            </w:pPr>
            <w:ins w:id="26630"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6D7F07" w14:textId="77777777" w:rsidR="003F7E2C" w:rsidRDefault="003F7E2C" w:rsidP="00BE28D4">
            <w:pPr>
              <w:pStyle w:val="tabletext11"/>
              <w:jc w:val="center"/>
              <w:rPr>
                <w:ins w:id="26631" w:author="Author"/>
              </w:rPr>
            </w:pPr>
            <w:ins w:id="26632" w:author="Author">
              <w:r>
                <w:t>0.31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FAEE0FE" w14:textId="77777777" w:rsidR="003F7E2C" w:rsidRDefault="003F7E2C" w:rsidP="00BE28D4">
            <w:pPr>
              <w:pStyle w:val="tabletext11"/>
              <w:jc w:val="center"/>
              <w:rPr>
                <w:ins w:id="26633" w:author="Author"/>
              </w:rPr>
            </w:pPr>
            <w:ins w:id="26634"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FA6BFB" w14:textId="77777777" w:rsidR="003F7E2C" w:rsidRDefault="003F7E2C" w:rsidP="00BE28D4">
            <w:pPr>
              <w:pStyle w:val="tabletext11"/>
              <w:jc w:val="center"/>
              <w:rPr>
                <w:ins w:id="26635" w:author="Author"/>
              </w:rPr>
            </w:pPr>
            <w:ins w:id="26636" w:author="Author">
              <w:r>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0D51C0" w14:textId="77777777" w:rsidR="003F7E2C" w:rsidRDefault="003F7E2C" w:rsidP="00BE28D4">
            <w:pPr>
              <w:pStyle w:val="tabletext11"/>
              <w:jc w:val="center"/>
              <w:rPr>
                <w:ins w:id="26637" w:author="Author"/>
              </w:rPr>
            </w:pPr>
            <w:ins w:id="26638" w:author="Author">
              <w:r>
                <w:t>0.28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061D39" w14:textId="77777777" w:rsidR="003F7E2C" w:rsidRDefault="003F7E2C" w:rsidP="00BE28D4">
            <w:pPr>
              <w:pStyle w:val="tabletext11"/>
              <w:jc w:val="center"/>
              <w:rPr>
                <w:ins w:id="26639" w:author="Author"/>
              </w:rPr>
            </w:pPr>
            <w:ins w:id="26640" w:author="Author">
              <w:r>
                <w:t>0.27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9BF1E4" w14:textId="77777777" w:rsidR="003F7E2C" w:rsidRDefault="003F7E2C" w:rsidP="00BE28D4">
            <w:pPr>
              <w:pStyle w:val="tabletext11"/>
              <w:jc w:val="center"/>
              <w:rPr>
                <w:ins w:id="26641" w:author="Author"/>
              </w:rPr>
            </w:pPr>
            <w:ins w:id="26642" w:author="Author">
              <w:r>
                <w:t>0.27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09B9E08" w14:textId="77777777" w:rsidR="003F7E2C" w:rsidRDefault="003F7E2C" w:rsidP="00BE28D4">
            <w:pPr>
              <w:pStyle w:val="tabletext11"/>
              <w:jc w:val="center"/>
              <w:rPr>
                <w:ins w:id="26643" w:author="Author"/>
              </w:rPr>
            </w:pPr>
            <w:ins w:id="26644" w:author="Author">
              <w:r>
                <w:t>0.26</w:t>
              </w:r>
            </w:ins>
          </w:p>
        </w:tc>
      </w:tr>
      <w:tr w:rsidR="003F7E2C" w14:paraId="7A8E8648" w14:textId="77777777" w:rsidTr="00EE1A0A">
        <w:trPr>
          <w:trHeight w:val="190"/>
          <w:ins w:id="26645" w:author="Author"/>
        </w:trPr>
        <w:tc>
          <w:tcPr>
            <w:tcW w:w="200" w:type="dxa"/>
            <w:tcBorders>
              <w:top w:val="single" w:sz="4" w:space="0" w:color="auto"/>
              <w:left w:val="single" w:sz="4" w:space="0" w:color="auto"/>
              <w:bottom w:val="single" w:sz="4" w:space="0" w:color="auto"/>
              <w:right w:val="nil"/>
            </w:tcBorders>
            <w:vAlign w:val="bottom"/>
          </w:tcPr>
          <w:p w14:paraId="137C6B19" w14:textId="77777777" w:rsidR="003F7E2C" w:rsidRDefault="003F7E2C" w:rsidP="00BE28D4">
            <w:pPr>
              <w:pStyle w:val="tabletext11"/>
              <w:jc w:val="right"/>
              <w:rPr>
                <w:ins w:id="26646" w:author="Author"/>
              </w:rPr>
            </w:pPr>
          </w:p>
        </w:tc>
        <w:tc>
          <w:tcPr>
            <w:tcW w:w="1580" w:type="dxa"/>
            <w:tcBorders>
              <w:top w:val="single" w:sz="4" w:space="0" w:color="auto"/>
              <w:left w:val="nil"/>
              <w:bottom w:val="single" w:sz="4" w:space="0" w:color="auto"/>
              <w:right w:val="single" w:sz="4" w:space="0" w:color="auto"/>
            </w:tcBorders>
            <w:vAlign w:val="bottom"/>
            <w:hideMark/>
          </w:tcPr>
          <w:p w14:paraId="27255D8C" w14:textId="77777777" w:rsidR="003F7E2C" w:rsidRDefault="003F7E2C" w:rsidP="00BE28D4">
            <w:pPr>
              <w:pStyle w:val="tabletext11"/>
              <w:tabs>
                <w:tab w:val="decimal" w:pos="640"/>
              </w:tabs>
              <w:rPr>
                <w:ins w:id="26647" w:author="Author"/>
              </w:rPr>
            </w:pPr>
            <w:ins w:id="26648" w:author="Author">
              <w:r>
                <w:t>25,000 to 29,999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F8297ED" w14:textId="77777777" w:rsidR="003F7E2C" w:rsidRDefault="003F7E2C" w:rsidP="00BE28D4">
            <w:pPr>
              <w:pStyle w:val="tabletext11"/>
              <w:jc w:val="center"/>
              <w:rPr>
                <w:ins w:id="26649" w:author="Author"/>
              </w:rPr>
            </w:pPr>
            <w:ins w:id="26650" w:author="Author">
              <w:r>
                <w:t>1.00</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00B57A9" w14:textId="77777777" w:rsidR="003F7E2C" w:rsidRDefault="003F7E2C" w:rsidP="00BE28D4">
            <w:pPr>
              <w:pStyle w:val="tabletext11"/>
              <w:jc w:val="center"/>
              <w:rPr>
                <w:ins w:id="26651" w:author="Author"/>
              </w:rPr>
            </w:pPr>
            <w:ins w:id="26652" w:author="Author">
              <w:r>
                <w:t>0.97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E2EABD6" w14:textId="77777777" w:rsidR="003F7E2C" w:rsidRDefault="003F7E2C" w:rsidP="00BE28D4">
            <w:pPr>
              <w:pStyle w:val="tabletext11"/>
              <w:jc w:val="center"/>
              <w:rPr>
                <w:ins w:id="26653" w:author="Author"/>
              </w:rPr>
            </w:pPr>
            <w:ins w:id="26654" w:author="Author">
              <w:r>
                <w:t>0.94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F83087C" w14:textId="77777777" w:rsidR="003F7E2C" w:rsidRDefault="003F7E2C" w:rsidP="00BE28D4">
            <w:pPr>
              <w:pStyle w:val="tabletext11"/>
              <w:jc w:val="center"/>
              <w:rPr>
                <w:ins w:id="26655" w:author="Author"/>
              </w:rPr>
            </w:pPr>
            <w:ins w:id="26656" w:author="Author">
              <w:r>
                <w:t>0.88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0E94B6D" w14:textId="77777777" w:rsidR="003F7E2C" w:rsidRDefault="003F7E2C" w:rsidP="00BE28D4">
            <w:pPr>
              <w:pStyle w:val="tabletext11"/>
              <w:jc w:val="center"/>
              <w:rPr>
                <w:ins w:id="26657" w:author="Author"/>
              </w:rPr>
            </w:pPr>
            <w:ins w:id="26658" w:author="Author">
              <w:r>
                <w:t>0.82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0FF47ED" w14:textId="77777777" w:rsidR="003F7E2C" w:rsidRDefault="003F7E2C" w:rsidP="00BE28D4">
            <w:pPr>
              <w:pStyle w:val="tabletext11"/>
              <w:jc w:val="center"/>
              <w:rPr>
                <w:ins w:id="26659" w:author="Author"/>
              </w:rPr>
            </w:pPr>
            <w:ins w:id="26660" w:author="Author">
              <w:r>
                <w:t>0.76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C7712D6" w14:textId="77777777" w:rsidR="003F7E2C" w:rsidRDefault="003F7E2C" w:rsidP="00BE28D4">
            <w:pPr>
              <w:pStyle w:val="tabletext11"/>
              <w:jc w:val="center"/>
              <w:rPr>
                <w:ins w:id="26661" w:author="Author"/>
              </w:rPr>
            </w:pPr>
            <w:ins w:id="26662" w:author="Author">
              <w:r>
                <w:t>0.70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F1A6282" w14:textId="77777777" w:rsidR="003F7E2C" w:rsidRDefault="003F7E2C" w:rsidP="00BE28D4">
            <w:pPr>
              <w:pStyle w:val="tabletext11"/>
              <w:jc w:val="center"/>
              <w:rPr>
                <w:ins w:id="26663" w:author="Author"/>
              </w:rPr>
            </w:pPr>
            <w:ins w:id="26664" w:author="Author">
              <w:r>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4217B6" w14:textId="77777777" w:rsidR="003F7E2C" w:rsidRDefault="003F7E2C" w:rsidP="00BE28D4">
            <w:pPr>
              <w:pStyle w:val="tabletext11"/>
              <w:jc w:val="center"/>
              <w:rPr>
                <w:ins w:id="26665" w:author="Author"/>
              </w:rPr>
            </w:pPr>
            <w:ins w:id="26666" w:author="Author">
              <w:r>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949ABA" w14:textId="77777777" w:rsidR="003F7E2C" w:rsidRDefault="003F7E2C" w:rsidP="00BE28D4">
            <w:pPr>
              <w:pStyle w:val="tabletext11"/>
              <w:jc w:val="center"/>
              <w:rPr>
                <w:ins w:id="26667" w:author="Author"/>
              </w:rPr>
            </w:pPr>
            <w:ins w:id="26668" w:author="Author">
              <w:r>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00A3D8" w14:textId="77777777" w:rsidR="003F7E2C" w:rsidRDefault="003F7E2C" w:rsidP="00BE28D4">
            <w:pPr>
              <w:pStyle w:val="tabletext11"/>
              <w:jc w:val="center"/>
              <w:rPr>
                <w:ins w:id="26669" w:author="Author"/>
              </w:rPr>
            </w:pPr>
            <w:ins w:id="26670" w:author="Author">
              <w:r>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9A59E2" w14:textId="77777777" w:rsidR="003F7E2C" w:rsidRDefault="003F7E2C" w:rsidP="00BE28D4">
            <w:pPr>
              <w:pStyle w:val="tabletext11"/>
              <w:jc w:val="center"/>
              <w:rPr>
                <w:ins w:id="26671" w:author="Author"/>
              </w:rPr>
            </w:pPr>
            <w:ins w:id="26672" w:author="Author">
              <w:r>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76E05C" w14:textId="77777777" w:rsidR="003F7E2C" w:rsidRDefault="003F7E2C" w:rsidP="00BE28D4">
            <w:pPr>
              <w:pStyle w:val="tabletext11"/>
              <w:jc w:val="center"/>
              <w:rPr>
                <w:ins w:id="26673" w:author="Author"/>
              </w:rPr>
            </w:pPr>
            <w:ins w:id="26674" w:author="Author">
              <w:r>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E89F82B" w14:textId="77777777" w:rsidR="003F7E2C" w:rsidRDefault="003F7E2C" w:rsidP="00BE28D4">
            <w:pPr>
              <w:pStyle w:val="tabletext11"/>
              <w:jc w:val="center"/>
              <w:rPr>
                <w:ins w:id="26675" w:author="Author"/>
              </w:rPr>
            </w:pPr>
            <w:ins w:id="26676" w:author="Author">
              <w:r>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028628" w14:textId="77777777" w:rsidR="003F7E2C" w:rsidRDefault="003F7E2C" w:rsidP="00BE28D4">
            <w:pPr>
              <w:pStyle w:val="tabletext11"/>
              <w:jc w:val="center"/>
              <w:rPr>
                <w:ins w:id="26677" w:author="Author"/>
              </w:rPr>
            </w:pPr>
            <w:ins w:id="26678"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1E15BD0" w14:textId="77777777" w:rsidR="003F7E2C" w:rsidRDefault="003F7E2C" w:rsidP="00BE28D4">
            <w:pPr>
              <w:pStyle w:val="tabletext11"/>
              <w:jc w:val="center"/>
              <w:rPr>
                <w:ins w:id="26679" w:author="Author"/>
              </w:rPr>
            </w:pPr>
            <w:ins w:id="26680" w:author="Author">
              <w:r>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8C05A5" w14:textId="77777777" w:rsidR="003F7E2C" w:rsidRDefault="003F7E2C" w:rsidP="00BE28D4">
            <w:pPr>
              <w:pStyle w:val="tabletext11"/>
              <w:jc w:val="center"/>
              <w:rPr>
                <w:ins w:id="26681" w:author="Author"/>
              </w:rPr>
            </w:pPr>
            <w:ins w:id="26682" w:author="Author">
              <w:r>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C13E91" w14:textId="77777777" w:rsidR="003F7E2C" w:rsidRDefault="003F7E2C" w:rsidP="00BE28D4">
            <w:pPr>
              <w:pStyle w:val="tabletext11"/>
              <w:jc w:val="center"/>
              <w:rPr>
                <w:ins w:id="26683" w:author="Author"/>
              </w:rPr>
            </w:pPr>
            <w:ins w:id="26684" w:author="Author">
              <w:r>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8A2049" w14:textId="77777777" w:rsidR="003F7E2C" w:rsidRDefault="003F7E2C" w:rsidP="00BE28D4">
            <w:pPr>
              <w:pStyle w:val="tabletext11"/>
              <w:jc w:val="center"/>
              <w:rPr>
                <w:ins w:id="26685" w:author="Author"/>
              </w:rPr>
            </w:pPr>
            <w:ins w:id="26686"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0561AB" w14:textId="77777777" w:rsidR="003F7E2C" w:rsidRDefault="003F7E2C" w:rsidP="00BE28D4">
            <w:pPr>
              <w:pStyle w:val="tabletext11"/>
              <w:jc w:val="center"/>
              <w:rPr>
                <w:ins w:id="26687" w:author="Author"/>
              </w:rPr>
            </w:pPr>
            <w:ins w:id="26688" w:author="Author">
              <w:r>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80AC18" w14:textId="77777777" w:rsidR="003F7E2C" w:rsidRDefault="003F7E2C" w:rsidP="00BE28D4">
            <w:pPr>
              <w:pStyle w:val="tabletext11"/>
              <w:jc w:val="center"/>
              <w:rPr>
                <w:ins w:id="26689" w:author="Author"/>
              </w:rPr>
            </w:pPr>
            <w:ins w:id="26690"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56FFCB" w14:textId="77777777" w:rsidR="003F7E2C" w:rsidRDefault="003F7E2C" w:rsidP="00BE28D4">
            <w:pPr>
              <w:pStyle w:val="tabletext11"/>
              <w:jc w:val="center"/>
              <w:rPr>
                <w:ins w:id="26691" w:author="Author"/>
              </w:rPr>
            </w:pPr>
            <w:ins w:id="26692" w:author="Author">
              <w:r>
                <w:t>0.33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59FD7E0" w14:textId="77777777" w:rsidR="003F7E2C" w:rsidRDefault="003F7E2C" w:rsidP="00BE28D4">
            <w:pPr>
              <w:pStyle w:val="tabletext11"/>
              <w:jc w:val="center"/>
              <w:rPr>
                <w:ins w:id="26693" w:author="Author"/>
              </w:rPr>
            </w:pPr>
            <w:ins w:id="26694"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299102" w14:textId="77777777" w:rsidR="003F7E2C" w:rsidRDefault="003F7E2C" w:rsidP="00BE28D4">
            <w:pPr>
              <w:pStyle w:val="tabletext11"/>
              <w:jc w:val="center"/>
              <w:rPr>
                <w:ins w:id="26695" w:author="Author"/>
              </w:rPr>
            </w:pPr>
            <w:ins w:id="26696"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ACAB07" w14:textId="77777777" w:rsidR="003F7E2C" w:rsidRDefault="003F7E2C" w:rsidP="00BE28D4">
            <w:pPr>
              <w:pStyle w:val="tabletext11"/>
              <w:jc w:val="center"/>
              <w:rPr>
                <w:ins w:id="26697" w:author="Author"/>
              </w:rPr>
            </w:pPr>
            <w:ins w:id="26698" w:author="Author">
              <w:r>
                <w:t>0.30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2A194F" w14:textId="77777777" w:rsidR="003F7E2C" w:rsidRDefault="003F7E2C" w:rsidP="00BE28D4">
            <w:pPr>
              <w:pStyle w:val="tabletext11"/>
              <w:jc w:val="center"/>
              <w:rPr>
                <w:ins w:id="26699" w:author="Author"/>
              </w:rPr>
            </w:pPr>
            <w:ins w:id="26700" w:author="Author">
              <w:r>
                <w:t>0.29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19EFF2" w14:textId="77777777" w:rsidR="003F7E2C" w:rsidRDefault="003F7E2C" w:rsidP="00BE28D4">
            <w:pPr>
              <w:pStyle w:val="tabletext11"/>
              <w:jc w:val="center"/>
              <w:rPr>
                <w:ins w:id="26701" w:author="Author"/>
              </w:rPr>
            </w:pPr>
            <w:ins w:id="26702" w:author="Author">
              <w:r>
                <w:t>0.28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C1707AE" w14:textId="77777777" w:rsidR="003F7E2C" w:rsidRDefault="003F7E2C" w:rsidP="00BE28D4">
            <w:pPr>
              <w:pStyle w:val="tabletext11"/>
              <w:jc w:val="center"/>
              <w:rPr>
                <w:ins w:id="26703" w:author="Author"/>
              </w:rPr>
            </w:pPr>
            <w:ins w:id="26704" w:author="Author">
              <w:r>
                <w:t>0.27</w:t>
              </w:r>
            </w:ins>
          </w:p>
        </w:tc>
      </w:tr>
      <w:tr w:rsidR="003F7E2C" w14:paraId="630DF1AF" w14:textId="77777777" w:rsidTr="00EE1A0A">
        <w:trPr>
          <w:trHeight w:val="190"/>
          <w:ins w:id="26705" w:author="Author"/>
        </w:trPr>
        <w:tc>
          <w:tcPr>
            <w:tcW w:w="200" w:type="dxa"/>
            <w:tcBorders>
              <w:top w:val="single" w:sz="4" w:space="0" w:color="auto"/>
              <w:left w:val="single" w:sz="4" w:space="0" w:color="auto"/>
              <w:bottom w:val="single" w:sz="4" w:space="0" w:color="auto"/>
              <w:right w:val="nil"/>
            </w:tcBorders>
            <w:vAlign w:val="bottom"/>
          </w:tcPr>
          <w:p w14:paraId="48C283D3" w14:textId="77777777" w:rsidR="003F7E2C" w:rsidRDefault="003F7E2C" w:rsidP="00BE28D4">
            <w:pPr>
              <w:pStyle w:val="tabletext11"/>
              <w:jc w:val="right"/>
              <w:rPr>
                <w:ins w:id="26706" w:author="Author"/>
              </w:rPr>
            </w:pPr>
          </w:p>
        </w:tc>
        <w:tc>
          <w:tcPr>
            <w:tcW w:w="1580" w:type="dxa"/>
            <w:tcBorders>
              <w:top w:val="single" w:sz="4" w:space="0" w:color="auto"/>
              <w:left w:val="nil"/>
              <w:bottom w:val="single" w:sz="4" w:space="0" w:color="auto"/>
              <w:right w:val="single" w:sz="4" w:space="0" w:color="auto"/>
            </w:tcBorders>
            <w:vAlign w:val="bottom"/>
            <w:hideMark/>
          </w:tcPr>
          <w:p w14:paraId="6947FF4E" w14:textId="77777777" w:rsidR="003F7E2C" w:rsidRDefault="003F7E2C" w:rsidP="00BE28D4">
            <w:pPr>
              <w:pStyle w:val="tabletext11"/>
              <w:tabs>
                <w:tab w:val="decimal" w:pos="640"/>
              </w:tabs>
              <w:rPr>
                <w:ins w:id="26707" w:author="Author"/>
              </w:rPr>
            </w:pPr>
            <w:ins w:id="26708" w:author="Author">
              <w:r>
                <w:t>30,000 to 34,999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A1A4262" w14:textId="77777777" w:rsidR="003F7E2C" w:rsidRDefault="003F7E2C" w:rsidP="00BE28D4">
            <w:pPr>
              <w:pStyle w:val="tabletext11"/>
              <w:jc w:val="center"/>
              <w:rPr>
                <w:ins w:id="26709" w:author="Author"/>
              </w:rPr>
            </w:pPr>
            <w:ins w:id="26710" w:author="Author">
              <w:r>
                <w:t>1.08</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C71646C" w14:textId="77777777" w:rsidR="003F7E2C" w:rsidRDefault="003F7E2C" w:rsidP="00BE28D4">
            <w:pPr>
              <w:pStyle w:val="tabletext11"/>
              <w:jc w:val="center"/>
              <w:rPr>
                <w:ins w:id="26711" w:author="Author"/>
              </w:rPr>
            </w:pPr>
            <w:ins w:id="26712" w:author="Author">
              <w:r>
                <w:t>1.05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5264D44" w14:textId="77777777" w:rsidR="003F7E2C" w:rsidRDefault="003F7E2C" w:rsidP="00BE28D4">
            <w:pPr>
              <w:pStyle w:val="tabletext11"/>
              <w:jc w:val="center"/>
              <w:rPr>
                <w:ins w:id="26713" w:author="Author"/>
              </w:rPr>
            </w:pPr>
            <w:ins w:id="26714" w:author="Author">
              <w:r>
                <w:t>1.02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96EEEDC" w14:textId="77777777" w:rsidR="003F7E2C" w:rsidRDefault="003F7E2C" w:rsidP="00BE28D4">
            <w:pPr>
              <w:pStyle w:val="tabletext11"/>
              <w:jc w:val="center"/>
              <w:rPr>
                <w:ins w:id="26715" w:author="Author"/>
              </w:rPr>
            </w:pPr>
            <w:ins w:id="26716" w:author="Author">
              <w:r>
                <w:t>0.95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FCE60DD" w14:textId="77777777" w:rsidR="003F7E2C" w:rsidRDefault="003F7E2C" w:rsidP="00BE28D4">
            <w:pPr>
              <w:pStyle w:val="tabletext11"/>
              <w:jc w:val="center"/>
              <w:rPr>
                <w:ins w:id="26717" w:author="Author"/>
              </w:rPr>
            </w:pPr>
            <w:ins w:id="26718" w:author="Author">
              <w:r>
                <w:t>0.89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B66CA57" w14:textId="77777777" w:rsidR="003F7E2C" w:rsidRDefault="003F7E2C" w:rsidP="00BE28D4">
            <w:pPr>
              <w:pStyle w:val="tabletext11"/>
              <w:jc w:val="center"/>
              <w:rPr>
                <w:ins w:id="26719" w:author="Author"/>
              </w:rPr>
            </w:pPr>
            <w:ins w:id="26720" w:author="Author">
              <w:r>
                <w:t>0.82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16D2D18" w14:textId="77777777" w:rsidR="003F7E2C" w:rsidRDefault="003F7E2C" w:rsidP="00BE28D4">
            <w:pPr>
              <w:pStyle w:val="tabletext11"/>
              <w:jc w:val="center"/>
              <w:rPr>
                <w:ins w:id="26721" w:author="Author"/>
              </w:rPr>
            </w:pPr>
            <w:ins w:id="26722" w:author="Author">
              <w:r>
                <w:t>0.76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467C21D" w14:textId="77777777" w:rsidR="003F7E2C" w:rsidRDefault="003F7E2C" w:rsidP="00BE28D4">
            <w:pPr>
              <w:pStyle w:val="tabletext11"/>
              <w:jc w:val="center"/>
              <w:rPr>
                <w:ins w:id="26723" w:author="Author"/>
              </w:rPr>
            </w:pPr>
            <w:ins w:id="26724" w:author="Author">
              <w:r>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8ECEEA" w14:textId="77777777" w:rsidR="003F7E2C" w:rsidRDefault="003F7E2C" w:rsidP="00BE28D4">
            <w:pPr>
              <w:pStyle w:val="tabletext11"/>
              <w:jc w:val="center"/>
              <w:rPr>
                <w:ins w:id="26725" w:author="Author"/>
              </w:rPr>
            </w:pPr>
            <w:ins w:id="26726" w:author="Author">
              <w:r>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A4D4EE" w14:textId="77777777" w:rsidR="003F7E2C" w:rsidRDefault="003F7E2C" w:rsidP="00BE28D4">
            <w:pPr>
              <w:pStyle w:val="tabletext11"/>
              <w:jc w:val="center"/>
              <w:rPr>
                <w:ins w:id="26727" w:author="Author"/>
              </w:rPr>
            </w:pPr>
            <w:ins w:id="26728" w:author="Author">
              <w:r>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8973EB" w14:textId="77777777" w:rsidR="003F7E2C" w:rsidRDefault="003F7E2C" w:rsidP="00BE28D4">
            <w:pPr>
              <w:pStyle w:val="tabletext11"/>
              <w:jc w:val="center"/>
              <w:rPr>
                <w:ins w:id="26729" w:author="Author"/>
              </w:rPr>
            </w:pPr>
            <w:ins w:id="26730" w:author="Author">
              <w:r>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30E6D2" w14:textId="77777777" w:rsidR="003F7E2C" w:rsidRDefault="003F7E2C" w:rsidP="00BE28D4">
            <w:pPr>
              <w:pStyle w:val="tabletext11"/>
              <w:jc w:val="center"/>
              <w:rPr>
                <w:ins w:id="26731" w:author="Author"/>
              </w:rPr>
            </w:pPr>
            <w:ins w:id="26732"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13E813" w14:textId="77777777" w:rsidR="003F7E2C" w:rsidRDefault="003F7E2C" w:rsidP="00BE28D4">
            <w:pPr>
              <w:pStyle w:val="tabletext11"/>
              <w:jc w:val="center"/>
              <w:rPr>
                <w:ins w:id="26733" w:author="Author"/>
              </w:rPr>
            </w:pPr>
            <w:ins w:id="26734" w:author="Author">
              <w:r>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BAD5F3" w14:textId="77777777" w:rsidR="003F7E2C" w:rsidRDefault="003F7E2C" w:rsidP="00BE28D4">
            <w:pPr>
              <w:pStyle w:val="tabletext11"/>
              <w:jc w:val="center"/>
              <w:rPr>
                <w:ins w:id="26735" w:author="Author"/>
              </w:rPr>
            </w:pPr>
            <w:ins w:id="26736" w:author="Author">
              <w:r>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AEBC32" w14:textId="77777777" w:rsidR="003F7E2C" w:rsidRDefault="003F7E2C" w:rsidP="00BE28D4">
            <w:pPr>
              <w:pStyle w:val="tabletext11"/>
              <w:jc w:val="center"/>
              <w:rPr>
                <w:ins w:id="26737" w:author="Author"/>
              </w:rPr>
            </w:pPr>
            <w:ins w:id="26738" w:author="Author">
              <w:r>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76A55B" w14:textId="77777777" w:rsidR="003F7E2C" w:rsidRDefault="003F7E2C" w:rsidP="00BE28D4">
            <w:pPr>
              <w:pStyle w:val="tabletext11"/>
              <w:jc w:val="center"/>
              <w:rPr>
                <w:ins w:id="26739" w:author="Author"/>
              </w:rPr>
            </w:pPr>
            <w:ins w:id="26740" w:author="Author">
              <w:r>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B249B4" w14:textId="77777777" w:rsidR="003F7E2C" w:rsidRDefault="003F7E2C" w:rsidP="00BE28D4">
            <w:pPr>
              <w:pStyle w:val="tabletext11"/>
              <w:jc w:val="center"/>
              <w:rPr>
                <w:ins w:id="26741" w:author="Author"/>
              </w:rPr>
            </w:pPr>
            <w:ins w:id="26742"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C280B0" w14:textId="77777777" w:rsidR="003F7E2C" w:rsidRDefault="003F7E2C" w:rsidP="00BE28D4">
            <w:pPr>
              <w:pStyle w:val="tabletext11"/>
              <w:jc w:val="center"/>
              <w:rPr>
                <w:ins w:id="26743" w:author="Author"/>
              </w:rPr>
            </w:pPr>
            <w:ins w:id="26744" w:author="Author">
              <w:r>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FCFDB59" w14:textId="77777777" w:rsidR="003F7E2C" w:rsidRDefault="003F7E2C" w:rsidP="00BE28D4">
            <w:pPr>
              <w:pStyle w:val="tabletext11"/>
              <w:jc w:val="center"/>
              <w:rPr>
                <w:ins w:id="26745" w:author="Author"/>
              </w:rPr>
            </w:pPr>
            <w:ins w:id="26746"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1E9F1B" w14:textId="77777777" w:rsidR="003F7E2C" w:rsidRDefault="003F7E2C" w:rsidP="00BE28D4">
            <w:pPr>
              <w:pStyle w:val="tabletext11"/>
              <w:jc w:val="center"/>
              <w:rPr>
                <w:ins w:id="26747" w:author="Author"/>
              </w:rPr>
            </w:pPr>
            <w:ins w:id="26748" w:author="Author">
              <w:r>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CA8402" w14:textId="77777777" w:rsidR="003F7E2C" w:rsidRDefault="003F7E2C" w:rsidP="00BE28D4">
            <w:pPr>
              <w:pStyle w:val="tabletext11"/>
              <w:jc w:val="center"/>
              <w:rPr>
                <w:ins w:id="26749" w:author="Author"/>
              </w:rPr>
            </w:pPr>
            <w:ins w:id="26750" w:author="Author">
              <w:r>
                <w:t>0.37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371937" w14:textId="77777777" w:rsidR="003F7E2C" w:rsidRDefault="003F7E2C" w:rsidP="00BE28D4">
            <w:pPr>
              <w:pStyle w:val="tabletext11"/>
              <w:jc w:val="center"/>
              <w:rPr>
                <w:ins w:id="26751" w:author="Author"/>
              </w:rPr>
            </w:pPr>
            <w:ins w:id="26752" w:author="Author">
              <w:r>
                <w:t>0.36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0DCF40AE" w14:textId="77777777" w:rsidR="003F7E2C" w:rsidRDefault="003F7E2C" w:rsidP="00BE28D4">
            <w:pPr>
              <w:pStyle w:val="tabletext11"/>
              <w:jc w:val="center"/>
              <w:rPr>
                <w:ins w:id="26753" w:author="Author"/>
              </w:rPr>
            </w:pPr>
            <w:ins w:id="26754" w:author="Author">
              <w:r>
                <w:t>0.34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F103B0" w14:textId="77777777" w:rsidR="003F7E2C" w:rsidRDefault="003F7E2C" w:rsidP="00BE28D4">
            <w:pPr>
              <w:pStyle w:val="tabletext11"/>
              <w:jc w:val="center"/>
              <w:rPr>
                <w:ins w:id="26755" w:author="Author"/>
              </w:rPr>
            </w:pPr>
            <w:ins w:id="26756" w:author="Author">
              <w:r>
                <w:t>0.33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2764C8" w14:textId="77777777" w:rsidR="003F7E2C" w:rsidRDefault="003F7E2C" w:rsidP="00BE28D4">
            <w:pPr>
              <w:pStyle w:val="tabletext11"/>
              <w:jc w:val="center"/>
              <w:rPr>
                <w:ins w:id="26757" w:author="Author"/>
              </w:rPr>
            </w:pPr>
            <w:ins w:id="26758" w:author="Author">
              <w:r>
                <w:t>0.32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523170" w14:textId="77777777" w:rsidR="003F7E2C" w:rsidRDefault="003F7E2C" w:rsidP="00BE28D4">
            <w:pPr>
              <w:pStyle w:val="tabletext11"/>
              <w:jc w:val="center"/>
              <w:rPr>
                <w:ins w:id="26759" w:author="Author"/>
              </w:rPr>
            </w:pPr>
            <w:ins w:id="26760" w:author="Author">
              <w:r>
                <w:t>0.31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3F54ED" w14:textId="77777777" w:rsidR="003F7E2C" w:rsidRDefault="003F7E2C" w:rsidP="00BE28D4">
            <w:pPr>
              <w:pStyle w:val="tabletext11"/>
              <w:jc w:val="center"/>
              <w:rPr>
                <w:ins w:id="26761" w:author="Author"/>
              </w:rPr>
            </w:pPr>
            <w:ins w:id="26762" w:author="Author">
              <w:r>
                <w:t>0.31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5A9EDA1" w14:textId="77777777" w:rsidR="003F7E2C" w:rsidRDefault="003F7E2C" w:rsidP="00BE28D4">
            <w:pPr>
              <w:pStyle w:val="tabletext11"/>
              <w:jc w:val="center"/>
              <w:rPr>
                <w:ins w:id="26763" w:author="Author"/>
              </w:rPr>
            </w:pPr>
            <w:ins w:id="26764" w:author="Author">
              <w:r>
                <w:t>0.30</w:t>
              </w:r>
            </w:ins>
          </w:p>
        </w:tc>
      </w:tr>
      <w:tr w:rsidR="003F7E2C" w14:paraId="19794E67" w14:textId="77777777" w:rsidTr="00EE1A0A">
        <w:trPr>
          <w:trHeight w:val="190"/>
          <w:ins w:id="26765" w:author="Author"/>
        </w:trPr>
        <w:tc>
          <w:tcPr>
            <w:tcW w:w="200" w:type="dxa"/>
            <w:tcBorders>
              <w:top w:val="single" w:sz="4" w:space="0" w:color="auto"/>
              <w:left w:val="single" w:sz="4" w:space="0" w:color="auto"/>
              <w:bottom w:val="single" w:sz="4" w:space="0" w:color="auto"/>
              <w:right w:val="nil"/>
            </w:tcBorders>
            <w:vAlign w:val="bottom"/>
          </w:tcPr>
          <w:p w14:paraId="28FDA942" w14:textId="77777777" w:rsidR="003F7E2C" w:rsidRDefault="003F7E2C" w:rsidP="00BE28D4">
            <w:pPr>
              <w:pStyle w:val="tabletext11"/>
              <w:jc w:val="right"/>
              <w:rPr>
                <w:ins w:id="26766" w:author="Author"/>
              </w:rPr>
            </w:pPr>
          </w:p>
        </w:tc>
        <w:tc>
          <w:tcPr>
            <w:tcW w:w="1580" w:type="dxa"/>
            <w:tcBorders>
              <w:top w:val="single" w:sz="4" w:space="0" w:color="auto"/>
              <w:left w:val="nil"/>
              <w:bottom w:val="single" w:sz="4" w:space="0" w:color="auto"/>
              <w:right w:val="single" w:sz="4" w:space="0" w:color="auto"/>
            </w:tcBorders>
            <w:vAlign w:val="bottom"/>
            <w:hideMark/>
          </w:tcPr>
          <w:p w14:paraId="265304EC" w14:textId="77777777" w:rsidR="003F7E2C" w:rsidRDefault="003F7E2C" w:rsidP="00BE28D4">
            <w:pPr>
              <w:pStyle w:val="tabletext11"/>
              <w:tabs>
                <w:tab w:val="decimal" w:pos="640"/>
              </w:tabs>
              <w:rPr>
                <w:ins w:id="26767" w:author="Author"/>
              </w:rPr>
            </w:pPr>
            <w:ins w:id="26768" w:author="Author">
              <w:r>
                <w:t>35,000 to 39,999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9F09133" w14:textId="77777777" w:rsidR="003F7E2C" w:rsidRDefault="003F7E2C" w:rsidP="00BE28D4">
            <w:pPr>
              <w:pStyle w:val="tabletext11"/>
              <w:jc w:val="center"/>
              <w:rPr>
                <w:ins w:id="26769" w:author="Author"/>
              </w:rPr>
            </w:pPr>
            <w:ins w:id="26770" w:author="Author">
              <w:r>
                <w:t>1.21</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CFF2598" w14:textId="77777777" w:rsidR="003F7E2C" w:rsidRDefault="003F7E2C" w:rsidP="00BE28D4">
            <w:pPr>
              <w:pStyle w:val="tabletext11"/>
              <w:jc w:val="center"/>
              <w:rPr>
                <w:ins w:id="26771" w:author="Author"/>
              </w:rPr>
            </w:pPr>
            <w:ins w:id="26772" w:author="Author">
              <w:r>
                <w:t>1.18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35230C7" w14:textId="77777777" w:rsidR="003F7E2C" w:rsidRDefault="003F7E2C" w:rsidP="00BE28D4">
            <w:pPr>
              <w:pStyle w:val="tabletext11"/>
              <w:jc w:val="center"/>
              <w:rPr>
                <w:ins w:id="26773" w:author="Author"/>
              </w:rPr>
            </w:pPr>
            <w:ins w:id="26774" w:author="Author">
              <w:r>
                <w:t>1.14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326262C" w14:textId="77777777" w:rsidR="003F7E2C" w:rsidRDefault="003F7E2C" w:rsidP="00BE28D4">
            <w:pPr>
              <w:pStyle w:val="tabletext11"/>
              <w:jc w:val="center"/>
              <w:rPr>
                <w:ins w:id="26775" w:author="Author"/>
              </w:rPr>
            </w:pPr>
            <w:ins w:id="26776" w:author="Author">
              <w:r>
                <w:t>1.07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99344B2" w14:textId="77777777" w:rsidR="003F7E2C" w:rsidRDefault="003F7E2C" w:rsidP="00BE28D4">
            <w:pPr>
              <w:pStyle w:val="tabletext11"/>
              <w:jc w:val="center"/>
              <w:rPr>
                <w:ins w:id="26777" w:author="Author"/>
              </w:rPr>
            </w:pPr>
            <w:ins w:id="26778" w:author="Author">
              <w:r>
                <w:t>0.99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1BF2AEB" w14:textId="77777777" w:rsidR="003F7E2C" w:rsidRDefault="003F7E2C" w:rsidP="00BE28D4">
            <w:pPr>
              <w:pStyle w:val="tabletext11"/>
              <w:jc w:val="center"/>
              <w:rPr>
                <w:ins w:id="26779" w:author="Author"/>
              </w:rPr>
            </w:pPr>
            <w:ins w:id="26780" w:author="Author">
              <w:r>
                <w:t>0.92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DDE5370" w14:textId="77777777" w:rsidR="003F7E2C" w:rsidRDefault="003F7E2C" w:rsidP="00BE28D4">
            <w:pPr>
              <w:pStyle w:val="tabletext11"/>
              <w:jc w:val="center"/>
              <w:rPr>
                <w:ins w:id="26781" w:author="Author"/>
              </w:rPr>
            </w:pPr>
            <w:ins w:id="26782" w:author="Author">
              <w:r>
                <w:t>0.85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533AFE7" w14:textId="77777777" w:rsidR="003F7E2C" w:rsidRDefault="003F7E2C" w:rsidP="00BE28D4">
            <w:pPr>
              <w:pStyle w:val="tabletext11"/>
              <w:jc w:val="center"/>
              <w:rPr>
                <w:ins w:id="26783" w:author="Author"/>
              </w:rPr>
            </w:pPr>
            <w:ins w:id="26784" w:author="Author">
              <w:r>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EFFDF2" w14:textId="77777777" w:rsidR="003F7E2C" w:rsidRDefault="003F7E2C" w:rsidP="00BE28D4">
            <w:pPr>
              <w:pStyle w:val="tabletext11"/>
              <w:jc w:val="center"/>
              <w:rPr>
                <w:ins w:id="26785" w:author="Author"/>
              </w:rPr>
            </w:pPr>
            <w:ins w:id="26786" w:author="Author">
              <w:r>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EDFC43" w14:textId="77777777" w:rsidR="003F7E2C" w:rsidRDefault="003F7E2C" w:rsidP="00BE28D4">
            <w:pPr>
              <w:pStyle w:val="tabletext11"/>
              <w:jc w:val="center"/>
              <w:rPr>
                <w:ins w:id="26787" w:author="Author"/>
              </w:rPr>
            </w:pPr>
            <w:ins w:id="26788" w:author="Author">
              <w:r>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F37DE5" w14:textId="77777777" w:rsidR="003F7E2C" w:rsidRDefault="003F7E2C" w:rsidP="00BE28D4">
            <w:pPr>
              <w:pStyle w:val="tabletext11"/>
              <w:jc w:val="center"/>
              <w:rPr>
                <w:ins w:id="26789" w:author="Author"/>
              </w:rPr>
            </w:pPr>
            <w:ins w:id="26790" w:author="Author">
              <w:r>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316EDE" w14:textId="77777777" w:rsidR="003F7E2C" w:rsidRDefault="003F7E2C" w:rsidP="00BE28D4">
            <w:pPr>
              <w:pStyle w:val="tabletext11"/>
              <w:jc w:val="center"/>
              <w:rPr>
                <w:ins w:id="26791" w:author="Author"/>
              </w:rPr>
            </w:pPr>
            <w:ins w:id="26792" w:author="Author">
              <w:r>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7708B9" w14:textId="77777777" w:rsidR="003F7E2C" w:rsidRDefault="003F7E2C" w:rsidP="00BE28D4">
            <w:pPr>
              <w:pStyle w:val="tabletext11"/>
              <w:jc w:val="center"/>
              <w:rPr>
                <w:ins w:id="26793" w:author="Author"/>
              </w:rPr>
            </w:pPr>
            <w:ins w:id="26794" w:author="Author">
              <w:r>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968564" w14:textId="77777777" w:rsidR="003F7E2C" w:rsidRDefault="003F7E2C" w:rsidP="00BE28D4">
            <w:pPr>
              <w:pStyle w:val="tabletext11"/>
              <w:jc w:val="center"/>
              <w:rPr>
                <w:ins w:id="26795" w:author="Author"/>
              </w:rPr>
            </w:pPr>
            <w:ins w:id="26796" w:author="Author">
              <w:r>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87FB30" w14:textId="77777777" w:rsidR="003F7E2C" w:rsidRDefault="003F7E2C" w:rsidP="00BE28D4">
            <w:pPr>
              <w:pStyle w:val="tabletext11"/>
              <w:jc w:val="center"/>
              <w:rPr>
                <w:ins w:id="26797" w:author="Author"/>
              </w:rPr>
            </w:pPr>
            <w:ins w:id="26798" w:author="Author">
              <w:r>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BC1A34" w14:textId="77777777" w:rsidR="003F7E2C" w:rsidRDefault="003F7E2C" w:rsidP="00BE28D4">
            <w:pPr>
              <w:pStyle w:val="tabletext11"/>
              <w:jc w:val="center"/>
              <w:rPr>
                <w:ins w:id="26799" w:author="Author"/>
              </w:rPr>
            </w:pPr>
            <w:ins w:id="26800"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463ED2" w14:textId="77777777" w:rsidR="003F7E2C" w:rsidRDefault="003F7E2C" w:rsidP="00BE28D4">
            <w:pPr>
              <w:pStyle w:val="tabletext11"/>
              <w:jc w:val="center"/>
              <w:rPr>
                <w:ins w:id="26801" w:author="Author"/>
              </w:rPr>
            </w:pPr>
            <w:ins w:id="26802" w:author="Author">
              <w:r>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E4B092" w14:textId="77777777" w:rsidR="003F7E2C" w:rsidRDefault="003F7E2C" w:rsidP="00BE28D4">
            <w:pPr>
              <w:pStyle w:val="tabletext11"/>
              <w:jc w:val="center"/>
              <w:rPr>
                <w:ins w:id="26803" w:author="Author"/>
              </w:rPr>
            </w:pPr>
            <w:ins w:id="26804" w:author="Author">
              <w:r>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567FF1" w14:textId="77777777" w:rsidR="003F7E2C" w:rsidRDefault="003F7E2C" w:rsidP="00BE28D4">
            <w:pPr>
              <w:pStyle w:val="tabletext11"/>
              <w:jc w:val="center"/>
              <w:rPr>
                <w:ins w:id="26805" w:author="Author"/>
              </w:rPr>
            </w:pPr>
            <w:ins w:id="26806" w:author="Author">
              <w:r>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773583" w14:textId="77777777" w:rsidR="003F7E2C" w:rsidRDefault="003F7E2C" w:rsidP="00BE28D4">
            <w:pPr>
              <w:pStyle w:val="tabletext11"/>
              <w:jc w:val="center"/>
              <w:rPr>
                <w:ins w:id="26807" w:author="Author"/>
              </w:rPr>
            </w:pPr>
            <w:ins w:id="26808" w:author="Author">
              <w:r>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4CD143" w14:textId="77777777" w:rsidR="003F7E2C" w:rsidRDefault="003F7E2C" w:rsidP="00BE28D4">
            <w:pPr>
              <w:pStyle w:val="tabletext11"/>
              <w:jc w:val="center"/>
              <w:rPr>
                <w:ins w:id="26809" w:author="Author"/>
              </w:rPr>
            </w:pPr>
            <w:ins w:id="26810" w:author="Author">
              <w:r>
                <w:t>0.41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04B5C2" w14:textId="77777777" w:rsidR="003F7E2C" w:rsidRDefault="003F7E2C" w:rsidP="00BE28D4">
            <w:pPr>
              <w:pStyle w:val="tabletext11"/>
              <w:jc w:val="center"/>
              <w:rPr>
                <w:ins w:id="26811" w:author="Author"/>
              </w:rPr>
            </w:pPr>
            <w:ins w:id="26812" w:author="Author">
              <w:r>
                <w:t>0.40</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DBD92B8" w14:textId="77777777" w:rsidR="003F7E2C" w:rsidRDefault="003F7E2C" w:rsidP="00BE28D4">
            <w:pPr>
              <w:pStyle w:val="tabletext11"/>
              <w:jc w:val="center"/>
              <w:rPr>
                <w:ins w:id="26813" w:author="Author"/>
              </w:rPr>
            </w:pPr>
            <w:ins w:id="26814"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B25C03" w14:textId="77777777" w:rsidR="003F7E2C" w:rsidRDefault="003F7E2C" w:rsidP="00BE28D4">
            <w:pPr>
              <w:pStyle w:val="tabletext11"/>
              <w:jc w:val="center"/>
              <w:rPr>
                <w:ins w:id="26815" w:author="Author"/>
              </w:rPr>
            </w:pPr>
            <w:ins w:id="26816" w:author="Author">
              <w:r>
                <w:t>0.38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80974A" w14:textId="77777777" w:rsidR="003F7E2C" w:rsidRDefault="003F7E2C" w:rsidP="00BE28D4">
            <w:pPr>
              <w:pStyle w:val="tabletext11"/>
              <w:jc w:val="center"/>
              <w:rPr>
                <w:ins w:id="26817" w:author="Author"/>
              </w:rPr>
            </w:pPr>
            <w:ins w:id="26818" w:author="Author">
              <w:r>
                <w:t>0.36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38AE34" w14:textId="77777777" w:rsidR="003F7E2C" w:rsidRDefault="003F7E2C" w:rsidP="00BE28D4">
            <w:pPr>
              <w:pStyle w:val="tabletext11"/>
              <w:jc w:val="center"/>
              <w:rPr>
                <w:ins w:id="26819" w:author="Author"/>
              </w:rPr>
            </w:pPr>
            <w:ins w:id="26820" w:author="Author">
              <w:r>
                <w:t>0.35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7FBCD5" w14:textId="77777777" w:rsidR="003F7E2C" w:rsidRDefault="003F7E2C" w:rsidP="00BE28D4">
            <w:pPr>
              <w:pStyle w:val="tabletext11"/>
              <w:jc w:val="center"/>
              <w:rPr>
                <w:ins w:id="26821" w:author="Author"/>
              </w:rPr>
            </w:pPr>
            <w:ins w:id="26822" w:author="Author">
              <w:r>
                <w:t>0.34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97C1D35" w14:textId="77777777" w:rsidR="003F7E2C" w:rsidRDefault="003F7E2C" w:rsidP="00BE28D4">
            <w:pPr>
              <w:pStyle w:val="tabletext11"/>
              <w:jc w:val="center"/>
              <w:rPr>
                <w:ins w:id="26823" w:author="Author"/>
              </w:rPr>
            </w:pPr>
            <w:ins w:id="26824" w:author="Author">
              <w:r>
                <w:t>0.33</w:t>
              </w:r>
            </w:ins>
          </w:p>
        </w:tc>
      </w:tr>
      <w:tr w:rsidR="003F7E2C" w14:paraId="060E636D" w14:textId="77777777" w:rsidTr="00EE1A0A">
        <w:trPr>
          <w:trHeight w:val="190"/>
          <w:ins w:id="26825" w:author="Author"/>
        </w:trPr>
        <w:tc>
          <w:tcPr>
            <w:tcW w:w="200" w:type="dxa"/>
            <w:tcBorders>
              <w:top w:val="single" w:sz="4" w:space="0" w:color="auto"/>
              <w:left w:val="single" w:sz="4" w:space="0" w:color="auto"/>
              <w:bottom w:val="single" w:sz="4" w:space="0" w:color="auto"/>
              <w:right w:val="nil"/>
            </w:tcBorders>
            <w:vAlign w:val="bottom"/>
          </w:tcPr>
          <w:p w14:paraId="5DC17838" w14:textId="77777777" w:rsidR="003F7E2C" w:rsidRDefault="003F7E2C" w:rsidP="00BE28D4">
            <w:pPr>
              <w:pStyle w:val="tabletext11"/>
              <w:jc w:val="right"/>
              <w:rPr>
                <w:ins w:id="26826" w:author="Author"/>
              </w:rPr>
            </w:pPr>
          </w:p>
        </w:tc>
        <w:tc>
          <w:tcPr>
            <w:tcW w:w="1580" w:type="dxa"/>
            <w:tcBorders>
              <w:top w:val="single" w:sz="4" w:space="0" w:color="auto"/>
              <w:left w:val="nil"/>
              <w:bottom w:val="single" w:sz="4" w:space="0" w:color="auto"/>
              <w:right w:val="single" w:sz="4" w:space="0" w:color="auto"/>
            </w:tcBorders>
            <w:vAlign w:val="bottom"/>
            <w:hideMark/>
          </w:tcPr>
          <w:p w14:paraId="622DDC07" w14:textId="77777777" w:rsidR="003F7E2C" w:rsidRDefault="003F7E2C" w:rsidP="00BE28D4">
            <w:pPr>
              <w:pStyle w:val="tabletext11"/>
              <w:tabs>
                <w:tab w:val="decimal" w:pos="640"/>
              </w:tabs>
              <w:rPr>
                <w:ins w:id="26827" w:author="Author"/>
              </w:rPr>
            </w:pPr>
            <w:ins w:id="26828" w:author="Author">
              <w:r>
                <w:t>40,000 to 44,999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45ED0A9" w14:textId="77777777" w:rsidR="003F7E2C" w:rsidRDefault="003F7E2C" w:rsidP="00BE28D4">
            <w:pPr>
              <w:pStyle w:val="tabletext11"/>
              <w:jc w:val="center"/>
              <w:rPr>
                <w:ins w:id="26829" w:author="Author"/>
              </w:rPr>
            </w:pPr>
            <w:ins w:id="26830" w:author="Author">
              <w:r>
                <w:t>1.34</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477AE40" w14:textId="77777777" w:rsidR="003F7E2C" w:rsidRDefault="003F7E2C" w:rsidP="00BE28D4">
            <w:pPr>
              <w:pStyle w:val="tabletext11"/>
              <w:jc w:val="center"/>
              <w:rPr>
                <w:ins w:id="26831" w:author="Author"/>
              </w:rPr>
            </w:pPr>
            <w:ins w:id="26832" w:author="Author">
              <w:r>
                <w:t>1.30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E649255" w14:textId="77777777" w:rsidR="003F7E2C" w:rsidRDefault="003F7E2C" w:rsidP="00BE28D4">
            <w:pPr>
              <w:pStyle w:val="tabletext11"/>
              <w:jc w:val="center"/>
              <w:rPr>
                <w:ins w:id="26833" w:author="Author"/>
              </w:rPr>
            </w:pPr>
            <w:ins w:id="26834" w:author="Author">
              <w:r>
                <w:t>1.26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34EB2DB" w14:textId="77777777" w:rsidR="003F7E2C" w:rsidRDefault="003F7E2C" w:rsidP="00BE28D4">
            <w:pPr>
              <w:pStyle w:val="tabletext11"/>
              <w:jc w:val="center"/>
              <w:rPr>
                <w:ins w:id="26835" w:author="Author"/>
              </w:rPr>
            </w:pPr>
            <w:ins w:id="26836" w:author="Author">
              <w:r>
                <w:t>1.18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D302537" w14:textId="77777777" w:rsidR="003F7E2C" w:rsidRDefault="003F7E2C" w:rsidP="00BE28D4">
            <w:pPr>
              <w:pStyle w:val="tabletext11"/>
              <w:jc w:val="center"/>
              <w:rPr>
                <w:ins w:id="26837" w:author="Author"/>
              </w:rPr>
            </w:pPr>
            <w:ins w:id="26838" w:author="Author">
              <w:r>
                <w:t>1.10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B10AEE3" w14:textId="77777777" w:rsidR="003F7E2C" w:rsidRDefault="003F7E2C" w:rsidP="00BE28D4">
            <w:pPr>
              <w:pStyle w:val="tabletext11"/>
              <w:jc w:val="center"/>
              <w:rPr>
                <w:ins w:id="26839" w:author="Author"/>
              </w:rPr>
            </w:pPr>
            <w:ins w:id="26840" w:author="Author">
              <w:r>
                <w:t>1.02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A120745" w14:textId="77777777" w:rsidR="003F7E2C" w:rsidRDefault="003F7E2C" w:rsidP="00BE28D4">
            <w:pPr>
              <w:pStyle w:val="tabletext11"/>
              <w:jc w:val="center"/>
              <w:rPr>
                <w:ins w:id="26841" w:author="Author"/>
              </w:rPr>
            </w:pPr>
            <w:ins w:id="26842" w:author="Author">
              <w:r>
                <w:t>0.94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0AD9C82" w14:textId="77777777" w:rsidR="003F7E2C" w:rsidRDefault="003F7E2C" w:rsidP="00BE28D4">
            <w:pPr>
              <w:pStyle w:val="tabletext11"/>
              <w:jc w:val="center"/>
              <w:rPr>
                <w:ins w:id="26843" w:author="Author"/>
              </w:rPr>
            </w:pPr>
            <w:ins w:id="26844" w:author="Author">
              <w:r>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5A1B24" w14:textId="77777777" w:rsidR="003F7E2C" w:rsidRDefault="003F7E2C" w:rsidP="00BE28D4">
            <w:pPr>
              <w:pStyle w:val="tabletext11"/>
              <w:jc w:val="center"/>
              <w:rPr>
                <w:ins w:id="26845" w:author="Author"/>
              </w:rPr>
            </w:pPr>
            <w:ins w:id="26846" w:author="Author">
              <w:r>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D00DEB" w14:textId="77777777" w:rsidR="003F7E2C" w:rsidRDefault="003F7E2C" w:rsidP="00BE28D4">
            <w:pPr>
              <w:pStyle w:val="tabletext11"/>
              <w:jc w:val="center"/>
              <w:rPr>
                <w:ins w:id="26847" w:author="Author"/>
              </w:rPr>
            </w:pPr>
            <w:ins w:id="26848" w:author="Author">
              <w:r>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B2C20C" w14:textId="77777777" w:rsidR="003F7E2C" w:rsidRDefault="003F7E2C" w:rsidP="00BE28D4">
            <w:pPr>
              <w:pStyle w:val="tabletext11"/>
              <w:jc w:val="center"/>
              <w:rPr>
                <w:ins w:id="26849" w:author="Author"/>
              </w:rPr>
            </w:pPr>
            <w:ins w:id="26850" w:author="Author">
              <w:r>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CAF963" w14:textId="77777777" w:rsidR="003F7E2C" w:rsidRDefault="003F7E2C" w:rsidP="00BE28D4">
            <w:pPr>
              <w:pStyle w:val="tabletext11"/>
              <w:jc w:val="center"/>
              <w:rPr>
                <w:ins w:id="26851" w:author="Author"/>
              </w:rPr>
            </w:pPr>
            <w:ins w:id="26852"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CE1930" w14:textId="77777777" w:rsidR="003F7E2C" w:rsidRDefault="003F7E2C" w:rsidP="00BE28D4">
            <w:pPr>
              <w:pStyle w:val="tabletext11"/>
              <w:jc w:val="center"/>
              <w:rPr>
                <w:ins w:id="26853" w:author="Author"/>
              </w:rPr>
            </w:pPr>
            <w:ins w:id="26854" w:author="Author">
              <w:r>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A9388D" w14:textId="77777777" w:rsidR="003F7E2C" w:rsidRDefault="003F7E2C" w:rsidP="00BE28D4">
            <w:pPr>
              <w:pStyle w:val="tabletext11"/>
              <w:jc w:val="center"/>
              <w:rPr>
                <w:ins w:id="26855" w:author="Author"/>
              </w:rPr>
            </w:pPr>
            <w:ins w:id="26856" w:author="Author">
              <w:r>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EB6B90" w14:textId="77777777" w:rsidR="003F7E2C" w:rsidRDefault="003F7E2C" w:rsidP="00BE28D4">
            <w:pPr>
              <w:pStyle w:val="tabletext11"/>
              <w:jc w:val="center"/>
              <w:rPr>
                <w:ins w:id="26857" w:author="Author"/>
              </w:rPr>
            </w:pPr>
            <w:ins w:id="26858" w:author="Author">
              <w:r>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8A5431" w14:textId="77777777" w:rsidR="003F7E2C" w:rsidRDefault="003F7E2C" w:rsidP="00BE28D4">
            <w:pPr>
              <w:pStyle w:val="tabletext11"/>
              <w:jc w:val="center"/>
              <w:rPr>
                <w:ins w:id="26859" w:author="Author"/>
              </w:rPr>
            </w:pPr>
            <w:ins w:id="26860" w:author="Author">
              <w:r>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CCD6B0" w14:textId="77777777" w:rsidR="003F7E2C" w:rsidRDefault="003F7E2C" w:rsidP="00BE28D4">
            <w:pPr>
              <w:pStyle w:val="tabletext11"/>
              <w:jc w:val="center"/>
              <w:rPr>
                <w:ins w:id="26861" w:author="Author"/>
              </w:rPr>
            </w:pPr>
            <w:ins w:id="26862" w:author="Author">
              <w:r>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54CD37" w14:textId="77777777" w:rsidR="003F7E2C" w:rsidRDefault="003F7E2C" w:rsidP="00BE28D4">
            <w:pPr>
              <w:pStyle w:val="tabletext11"/>
              <w:jc w:val="center"/>
              <w:rPr>
                <w:ins w:id="26863" w:author="Author"/>
              </w:rPr>
            </w:pPr>
            <w:ins w:id="26864" w:author="Author">
              <w:r>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51A86D" w14:textId="77777777" w:rsidR="003F7E2C" w:rsidRDefault="003F7E2C" w:rsidP="00BE28D4">
            <w:pPr>
              <w:pStyle w:val="tabletext11"/>
              <w:jc w:val="center"/>
              <w:rPr>
                <w:ins w:id="26865" w:author="Author"/>
              </w:rPr>
            </w:pPr>
            <w:ins w:id="26866"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B71139" w14:textId="77777777" w:rsidR="003F7E2C" w:rsidRDefault="003F7E2C" w:rsidP="00BE28D4">
            <w:pPr>
              <w:pStyle w:val="tabletext11"/>
              <w:jc w:val="center"/>
              <w:rPr>
                <w:ins w:id="26867" w:author="Author"/>
              </w:rPr>
            </w:pPr>
            <w:ins w:id="26868" w:author="Author">
              <w:r>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1C9751" w14:textId="77777777" w:rsidR="003F7E2C" w:rsidRDefault="003F7E2C" w:rsidP="00BE28D4">
            <w:pPr>
              <w:pStyle w:val="tabletext11"/>
              <w:jc w:val="center"/>
              <w:rPr>
                <w:ins w:id="26869" w:author="Author"/>
              </w:rPr>
            </w:pPr>
            <w:ins w:id="26870" w:author="Author">
              <w:r>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E5CF93" w14:textId="77777777" w:rsidR="003F7E2C" w:rsidRDefault="003F7E2C" w:rsidP="00BE28D4">
            <w:pPr>
              <w:pStyle w:val="tabletext11"/>
              <w:jc w:val="center"/>
              <w:rPr>
                <w:ins w:id="26871" w:author="Author"/>
              </w:rPr>
            </w:pPr>
            <w:ins w:id="26872" w:author="Author">
              <w:r>
                <w:t>0.44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D590960" w14:textId="77777777" w:rsidR="003F7E2C" w:rsidRDefault="003F7E2C" w:rsidP="00BE28D4">
            <w:pPr>
              <w:pStyle w:val="tabletext11"/>
              <w:jc w:val="center"/>
              <w:rPr>
                <w:ins w:id="26873" w:author="Author"/>
              </w:rPr>
            </w:pPr>
            <w:ins w:id="26874" w:author="Author">
              <w:r>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C992F2" w14:textId="77777777" w:rsidR="003F7E2C" w:rsidRDefault="003F7E2C" w:rsidP="00BE28D4">
            <w:pPr>
              <w:pStyle w:val="tabletext11"/>
              <w:jc w:val="center"/>
              <w:rPr>
                <w:ins w:id="26875" w:author="Author"/>
              </w:rPr>
            </w:pPr>
            <w:ins w:id="26876" w:author="Author">
              <w:r>
                <w:t>0.42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173D7B" w14:textId="77777777" w:rsidR="003F7E2C" w:rsidRDefault="003F7E2C" w:rsidP="00BE28D4">
            <w:pPr>
              <w:pStyle w:val="tabletext11"/>
              <w:jc w:val="center"/>
              <w:rPr>
                <w:ins w:id="26877" w:author="Author"/>
              </w:rPr>
            </w:pPr>
            <w:ins w:id="26878" w:author="Author">
              <w:r>
                <w:t>0.40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9E8349" w14:textId="77777777" w:rsidR="003F7E2C" w:rsidRDefault="003F7E2C" w:rsidP="00BE28D4">
            <w:pPr>
              <w:pStyle w:val="tabletext11"/>
              <w:jc w:val="center"/>
              <w:rPr>
                <w:ins w:id="26879" w:author="Author"/>
              </w:rPr>
            </w:pPr>
            <w:ins w:id="26880" w:author="Author">
              <w:r>
                <w:t>0.39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1F34B3" w14:textId="77777777" w:rsidR="003F7E2C" w:rsidRDefault="003F7E2C" w:rsidP="00BE28D4">
            <w:pPr>
              <w:pStyle w:val="tabletext11"/>
              <w:jc w:val="center"/>
              <w:rPr>
                <w:ins w:id="26881" w:author="Author"/>
              </w:rPr>
            </w:pPr>
            <w:ins w:id="26882" w:author="Author">
              <w:r>
                <w:t>0.38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535A52C" w14:textId="77777777" w:rsidR="003F7E2C" w:rsidRDefault="003F7E2C" w:rsidP="00BE28D4">
            <w:pPr>
              <w:pStyle w:val="tabletext11"/>
              <w:jc w:val="center"/>
              <w:rPr>
                <w:ins w:id="26883" w:author="Author"/>
              </w:rPr>
            </w:pPr>
            <w:ins w:id="26884" w:author="Author">
              <w:r>
                <w:t>0.37</w:t>
              </w:r>
            </w:ins>
          </w:p>
        </w:tc>
      </w:tr>
      <w:tr w:rsidR="003F7E2C" w14:paraId="2A0707D1" w14:textId="77777777" w:rsidTr="00EE1A0A">
        <w:trPr>
          <w:trHeight w:val="190"/>
          <w:ins w:id="26885" w:author="Author"/>
        </w:trPr>
        <w:tc>
          <w:tcPr>
            <w:tcW w:w="200" w:type="dxa"/>
            <w:tcBorders>
              <w:top w:val="single" w:sz="4" w:space="0" w:color="auto"/>
              <w:left w:val="single" w:sz="4" w:space="0" w:color="auto"/>
              <w:bottom w:val="single" w:sz="4" w:space="0" w:color="auto"/>
              <w:right w:val="nil"/>
            </w:tcBorders>
            <w:vAlign w:val="bottom"/>
          </w:tcPr>
          <w:p w14:paraId="71090949" w14:textId="77777777" w:rsidR="003F7E2C" w:rsidRDefault="003F7E2C" w:rsidP="00BE28D4">
            <w:pPr>
              <w:pStyle w:val="tabletext11"/>
              <w:jc w:val="right"/>
              <w:rPr>
                <w:ins w:id="26886" w:author="Author"/>
              </w:rPr>
            </w:pPr>
          </w:p>
        </w:tc>
        <w:tc>
          <w:tcPr>
            <w:tcW w:w="1580" w:type="dxa"/>
            <w:tcBorders>
              <w:top w:val="single" w:sz="4" w:space="0" w:color="auto"/>
              <w:left w:val="nil"/>
              <w:bottom w:val="single" w:sz="4" w:space="0" w:color="auto"/>
              <w:right w:val="single" w:sz="4" w:space="0" w:color="auto"/>
            </w:tcBorders>
            <w:vAlign w:val="bottom"/>
            <w:hideMark/>
          </w:tcPr>
          <w:p w14:paraId="02B63AAC" w14:textId="77777777" w:rsidR="003F7E2C" w:rsidRDefault="003F7E2C" w:rsidP="00BE28D4">
            <w:pPr>
              <w:pStyle w:val="tabletext11"/>
              <w:tabs>
                <w:tab w:val="decimal" w:pos="640"/>
              </w:tabs>
              <w:rPr>
                <w:ins w:id="26887" w:author="Author"/>
              </w:rPr>
            </w:pPr>
            <w:ins w:id="26888" w:author="Author">
              <w:r>
                <w:t>45,000 to 49,999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3F5836C" w14:textId="77777777" w:rsidR="003F7E2C" w:rsidRDefault="003F7E2C" w:rsidP="00BE28D4">
            <w:pPr>
              <w:pStyle w:val="tabletext11"/>
              <w:jc w:val="center"/>
              <w:rPr>
                <w:ins w:id="26889" w:author="Author"/>
              </w:rPr>
            </w:pPr>
            <w:ins w:id="26890" w:author="Author">
              <w:r>
                <w:t>1.47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CBF7CC9" w14:textId="77777777" w:rsidR="003F7E2C" w:rsidRDefault="003F7E2C" w:rsidP="00BE28D4">
            <w:pPr>
              <w:pStyle w:val="tabletext11"/>
              <w:jc w:val="center"/>
              <w:rPr>
                <w:ins w:id="26891" w:author="Author"/>
              </w:rPr>
            </w:pPr>
            <w:ins w:id="26892" w:author="Author">
              <w:r>
                <w:t>1.42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922FE7D" w14:textId="77777777" w:rsidR="003F7E2C" w:rsidRDefault="003F7E2C" w:rsidP="00BE28D4">
            <w:pPr>
              <w:pStyle w:val="tabletext11"/>
              <w:jc w:val="center"/>
              <w:rPr>
                <w:ins w:id="26893" w:author="Author"/>
              </w:rPr>
            </w:pPr>
            <w:ins w:id="26894" w:author="Author">
              <w:r>
                <w:t>1.38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E89E896" w14:textId="77777777" w:rsidR="003F7E2C" w:rsidRDefault="003F7E2C" w:rsidP="00BE28D4">
            <w:pPr>
              <w:pStyle w:val="tabletext11"/>
              <w:jc w:val="center"/>
              <w:rPr>
                <w:ins w:id="26895" w:author="Author"/>
              </w:rPr>
            </w:pPr>
            <w:ins w:id="26896" w:author="Author">
              <w:r>
                <w:t>1.29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BACA0FB" w14:textId="77777777" w:rsidR="003F7E2C" w:rsidRDefault="003F7E2C" w:rsidP="00BE28D4">
            <w:pPr>
              <w:pStyle w:val="tabletext11"/>
              <w:jc w:val="center"/>
              <w:rPr>
                <w:ins w:id="26897" w:author="Author"/>
              </w:rPr>
            </w:pPr>
            <w:ins w:id="26898" w:author="Author">
              <w:r>
                <w:t>1.20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8A87288" w14:textId="77777777" w:rsidR="003F7E2C" w:rsidRDefault="003F7E2C" w:rsidP="00BE28D4">
            <w:pPr>
              <w:pStyle w:val="tabletext11"/>
              <w:jc w:val="center"/>
              <w:rPr>
                <w:ins w:id="26899" w:author="Author"/>
              </w:rPr>
            </w:pPr>
            <w:ins w:id="26900" w:author="Author">
              <w:r>
                <w:t>1.12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13EB1D6" w14:textId="77777777" w:rsidR="003F7E2C" w:rsidRDefault="003F7E2C" w:rsidP="00BE28D4">
            <w:pPr>
              <w:pStyle w:val="tabletext11"/>
              <w:jc w:val="center"/>
              <w:rPr>
                <w:ins w:id="26901" w:author="Author"/>
              </w:rPr>
            </w:pPr>
            <w:ins w:id="26902" w:author="Author">
              <w:r>
                <w:t>1.03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D391DD5" w14:textId="77777777" w:rsidR="003F7E2C" w:rsidRDefault="003F7E2C" w:rsidP="00BE28D4">
            <w:pPr>
              <w:pStyle w:val="tabletext11"/>
              <w:jc w:val="center"/>
              <w:rPr>
                <w:ins w:id="26903" w:author="Author"/>
              </w:rPr>
            </w:pPr>
            <w:ins w:id="26904" w:author="Author">
              <w:r>
                <w:t>0.94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3A4BF8" w14:textId="77777777" w:rsidR="003F7E2C" w:rsidRDefault="003F7E2C" w:rsidP="00BE28D4">
            <w:pPr>
              <w:pStyle w:val="tabletext11"/>
              <w:jc w:val="center"/>
              <w:rPr>
                <w:ins w:id="26905" w:author="Author"/>
              </w:rPr>
            </w:pPr>
            <w:ins w:id="26906" w:author="Author">
              <w:r>
                <w:t>0.85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815B5D" w14:textId="77777777" w:rsidR="003F7E2C" w:rsidRDefault="003F7E2C" w:rsidP="00BE28D4">
            <w:pPr>
              <w:pStyle w:val="tabletext11"/>
              <w:jc w:val="center"/>
              <w:rPr>
                <w:ins w:id="26907" w:author="Author"/>
              </w:rPr>
            </w:pPr>
            <w:ins w:id="26908" w:author="Author">
              <w:r>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9AB269" w14:textId="77777777" w:rsidR="003F7E2C" w:rsidRDefault="003F7E2C" w:rsidP="00BE28D4">
            <w:pPr>
              <w:pStyle w:val="tabletext11"/>
              <w:jc w:val="center"/>
              <w:rPr>
                <w:ins w:id="26909" w:author="Author"/>
              </w:rPr>
            </w:pPr>
            <w:ins w:id="26910" w:author="Author">
              <w:r>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BB45C1" w14:textId="77777777" w:rsidR="003F7E2C" w:rsidRDefault="003F7E2C" w:rsidP="00BE28D4">
            <w:pPr>
              <w:pStyle w:val="tabletext11"/>
              <w:jc w:val="center"/>
              <w:rPr>
                <w:ins w:id="26911" w:author="Author"/>
              </w:rPr>
            </w:pPr>
            <w:ins w:id="26912" w:author="Author">
              <w:r>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6FCE42" w14:textId="77777777" w:rsidR="003F7E2C" w:rsidRDefault="003F7E2C" w:rsidP="00BE28D4">
            <w:pPr>
              <w:pStyle w:val="tabletext11"/>
              <w:jc w:val="center"/>
              <w:rPr>
                <w:ins w:id="26913" w:author="Author"/>
              </w:rPr>
            </w:pPr>
            <w:ins w:id="26914" w:author="Author">
              <w:r>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48AF51" w14:textId="77777777" w:rsidR="003F7E2C" w:rsidRDefault="003F7E2C" w:rsidP="00BE28D4">
            <w:pPr>
              <w:pStyle w:val="tabletext11"/>
              <w:jc w:val="center"/>
              <w:rPr>
                <w:ins w:id="26915" w:author="Author"/>
              </w:rPr>
            </w:pPr>
            <w:ins w:id="26916" w:author="Author">
              <w:r>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7A7B48" w14:textId="77777777" w:rsidR="003F7E2C" w:rsidRDefault="003F7E2C" w:rsidP="00BE28D4">
            <w:pPr>
              <w:pStyle w:val="tabletext11"/>
              <w:jc w:val="center"/>
              <w:rPr>
                <w:ins w:id="26917" w:author="Author"/>
              </w:rPr>
            </w:pPr>
            <w:ins w:id="26918"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D87695" w14:textId="77777777" w:rsidR="003F7E2C" w:rsidRDefault="003F7E2C" w:rsidP="00BE28D4">
            <w:pPr>
              <w:pStyle w:val="tabletext11"/>
              <w:jc w:val="center"/>
              <w:rPr>
                <w:ins w:id="26919" w:author="Author"/>
              </w:rPr>
            </w:pPr>
            <w:ins w:id="26920" w:author="Author">
              <w:r>
                <w:t>0.58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4A3507" w14:textId="77777777" w:rsidR="003F7E2C" w:rsidRDefault="003F7E2C" w:rsidP="00BE28D4">
            <w:pPr>
              <w:pStyle w:val="tabletext11"/>
              <w:jc w:val="center"/>
              <w:rPr>
                <w:ins w:id="26921" w:author="Author"/>
              </w:rPr>
            </w:pPr>
            <w:ins w:id="26922" w:author="Author">
              <w:r>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E133F8" w14:textId="77777777" w:rsidR="003F7E2C" w:rsidRDefault="003F7E2C" w:rsidP="00BE28D4">
            <w:pPr>
              <w:pStyle w:val="tabletext11"/>
              <w:jc w:val="center"/>
              <w:rPr>
                <w:ins w:id="26923" w:author="Author"/>
              </w:rPr>
            </w:pPr>
            <w:ins w:id="26924" w:author="Author">
              <w:r>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93968C" w14:textId="77777777" w:rsidR="003F7E2C" w:rsidRDefault="003F7E2C" w:rsidP="00BE28D4">
            <w:pPr>
              <w:pStyle w:val="tabletext11"/>
              <w:jc w:val="center"/>
              <w:rPr>
                <w:ins w:id="26925" w:author="Author"/>
              </w:rPr>
            </w:pPr>
            <w:ins w:id="26926" w:author="Author">
              <w:r>
                <w:t>0.53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035073" w14:textId="77777777" w:rsidR="003F7E2C" w:rsidRDefault="003F7E2C" w:rsidP="00BE28D4">
            <w:pPr>
              <w:pStyle w:val="tabletext11"/>
              <w:jc w:val="center"/>
              <w:rPr>
                <w:ins w:id="26927" w:author="Author"/>
              </w:rPr>
            </w:pPr>
            <w:ins w:id="26928" w:author="Author">
              <w:r>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23295" w14:textId="77777777" w:rsidR="003F7E2C" w:rsidRDefault="003F7E2C" w:rsidP="00BE28D4">
            <w:pPr>
              <w:pStyle w:val="tabletext11"/>
              <w:jc w:val="center"/>
              <w:rPr>
                <w:ins w:id="26929" w:author="Author"/>
              </w:rPr>
            </w:pPr>
            <w:ins w:id="26930" w:author="Author">
              <w:r>
                <w:t>0.50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CB39B2" w14:textId="77777777" w:rsidR="003F7E2C" w:rsidRDefault="003F7E2C" w:rsidP="00BE28D4">
            <w:pPr>
              <w:pStyle w:val="tabletext11"/>
              <w:jc w:val="center"/>
              <w:rPr>
                <w:ins w:id="26931" w:author="Author"/>
              </w:rPr>
            </w:pPr>
            <w:ins w:id="26932" w:author="Author">
              <w:r>
                <w:t>0.48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F714B03" w14:textId="77777777" w:rsidR="003F7E2C" w:rsidRDefault="003F7E2C" w:rsidP="00BE28D4">
            <w:pPr>
              <w:pStyle w:val="tabletext11"/>
              <w:jc w:val="center"/>
              <w:rPr>
                <w:ins w:id="26933" w:author="Author"/>
              </w:rPr>
            </w:pPr>
            <w:ins w:id="26934" w:author="Author">
              <w:r>
                <w:t>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579AC4" w14:textId="77777777" w:rsidR="003F7E2C" w:rsidRDefault="003F7E2C" w:rsidP="00BE28D4">
            <w:pPr>
              <w:pStyle w:val="tabletext11"/>
              <w:jc w:val="center"/>
              <w:rPr>
                <w:ins w:id="26935" w:author="Author"/>
              </w:rPr>
            </w:pPr>
            <w:ins w:id="26936" w:author="Author">
              <w:r>
                <w:t>0.45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D92186" w14:textId="77777777" w:rsidR="003F7E2C" w:rsidRDefault="003F7E2C" w:rsidP="00BE28D4">
            <w:pPr>
              <w:pStyle w:val="tabletext11"/>
              <w:jc w:val="center"/>
              <w:rPr>
                <w:ins w:id="26937" w:author="Author"/>
              </w:rPr>
            </w:pPr>
            <w:ins w:id="26938" w:author="Author">
              <w:r>
                <w:t>0.44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E80718" w14:textId="77777777" w:rsidR="003F7E2C" w:rsidRDefault="003F7E2C" w:rsidP="00BE28D4">
            <w:pPr>
              <w:pStyle w:val="tabletext11"/>
              <w:jc w:val="center"/>
              <w:rPr>
                <w:ins w:id="26939" w:author="Author"/>
              </w:rPr>
            </w:pPr>
            <w:ins w:id="26940" w:author="Author">
              <w:r>
                <w:t>0.43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64EF66" w14:textId="77777777" w:rsidR="003F7E2C" w:rsidRDefault="003F7E2C" w:rsidP="00BE28D4">
            <w:pPr>
              <w:pStyle w:val="tabletext11"/>
              <w:jc w:val="center"/>
              <w:rPr>
                <w:ins w:id="26941" w:author="Author"/>
              </w:rPr>
            </w:pPr>
            <w:ins w:id="26942" w:author="Author">
              <w:r>
                <w:t>0.42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E40E110" w14:textId="77777777" w:rsidR="003F7E2C" w:rsidRDefault="003F7E2C" w:rsidP="00BE28D4">
            <w:pPr>
              <w:pStyle w:val="tabletext11"/>
              <w:jc w:val="center"/>
              <w:rPr>
                <w:ins w:id="26943" w:author="Author"/>
              </w:rPr>
            </w:pPr>
            <w:ins w:id="26944" w:author="Author">
              <w:r>
                <w:t>0.40</w:t>
              </w:r>
            </w:ins>
          </w:p>
        </w:tc>
      </w:tr>
      <w:tr w:rsidR="003F7E2C" w14:paraId="3AD68C3B" w14:textId="77777777" w:rsidTr="00EE1A0A">
        <w:trPr>
          <w:trHeight w:val="190"/>
          <w:ins w:id="26945" w:author="Author"/>
        </w:trPr>
        <w:tc>
          <w:tcPr>
            <w:tcW w:w="200" w:type="dxa"/>
            <w:tcBorders>
              <w:top w:val="single" w:sz="4" w:space="0" w:color="auto"/>
              <w:left w:val="single" w:sz="4" w:space="0" w:color="auto"/>
              <w:bottom w:val="single" w:sz="4" w:space="0" w:color="auto"/>
              <w:right w:val="nil"/>
            </w:tcBorders>
            <w:vAlign w:val="bottom"/>
          </w:tcPr>
          <w:p w14:paraId="6AC3B111" w14:textId="77777777" w:rsidR="003F7E2C" w:rsidRDefault="003F7E2C" w:rsidP="00BE28D4">
            <w:pPr>
              <w:pStyle w:val="tabletext11"/>
              <w:jc w:val="right"/>
              <w:rPr>
                <w:ins w:id="26946" w:author="Author"/>
              </w:rPr>
            </w:pPr>
          </w:p>
        </w:tc>
        <w:tc>
          <w:tcPr>
            <w:tcW w:w="1580" w:type="dxa"/>
            <w:tcBorders>
              <w:top w:val="single" w:sz="4" w:space="0" w:color="auto"/>
              <w:left w:val="nil"/>
              <w:bottom w:val="single" w:sz="4" w:space="0" w:color="auto"/>
              <w:right w:val="single" w:sz="4" w:space="0" w:color="auto"/>
            </w:tcBorders>
            <w:vAlign w:val="bottom"/>
            <w:hideMark/>
          </w:tcPr>
          <w:p w14:paraId="706CD8B3" w14:textId="77777777" w:rsidR="003F7E2C" w:rsidRDefault="003F7E2C" w:rsidP="00BE28D4">
            <w:pPr>
              <w:pStyle w:val="tabletext11"/>
              <w:tabs>
                <w:tab w:val="decimal" w:pos="640"/>
              </w:tabs>
              <w:rPr>
                <w:ins w:id="26947" w:author="Author"/>
              </w:rPr>
            </w:pPr>
            <w:ins w:id="26948" w:author="Author">
              <w:r>
                <w:t>50,000 to 54,999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AC25114" w14:textId="77777777" w:rsidR="003F7E2C" w:rsidRDefault="003F7E2C" w:rsidP="00BE28D4">
            <w:pPr>
              <w:pStyle w:val="tabletext11"/>
              <w:jc w:val="center"/>
              <w:rPr>
                <w:ins w:id="26949" w:author="Author"/>
              </w:rPr>
            </w:pPr>
            <w:ins w:id="26950" w:author="Author">
              <w:r>
                <w:t>1.59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BAD1E18" w14:textId="77777777" w:rsidR="003F7E2C" w:rsidRDefault="003F7E2C" w:rsidP="00BE28D4">
            <w:pPr>
              <w:pStyle w:val="tabletext11"/>
              <w:jc w:val="center"/>
              <w:rPr>
                <w:ins w:id="26951" w:author="Author"/>
              </w:rPr>
            </w:pPr>
            <w:ins w:id="26952" w:author="Author">
              <w:r>
                <w:t>1.55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B68508B" w14:textId="77777777" w:rsidR="003F7E2C" w:rsidRDefault="003F7E2C" w:rsidP="00BE28D4">
            <w:pPr>
              <w:pStyle w:val="tabletext11"/>
              <w:jc w:val="center"/>
              <w:rPr>
                <w:ins w:id="26953" w:author="Author"/>
              </w:rPr>
            </w:pPr>
            <w:ins w:id="26954" w:author="Author">
              <w:r>
                <w:t>1.50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BE6A575" w14:textId="77777777" w:rsidR="003F7E2C" w:rsidRDefault="003F7E2C" w:rsidP="00BE28D4">
            <w:pPr>
              <w:pStyle w:val="tabletext11"/>
              <w:jc w:val="center"/>
              <w:rPr>
                <w:ins w:id="26955" w:author="Author"/>
              </w:rPr>
            </w:pPr>
            <w:ins w:id="26956" w:author="Author">
              <w:r>
                <w:t>1.40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A6665DA" w14:textId="77777777" w:rsidR="003F7E2C" w:rsidRDefault="003F7E2C" w:rsidP="00BE28D4">
            <w:pPr>
              <w:pStyle w:val="tabletext11"/>
              <w:jc w:val="center"/>
              <w:rPr>
                <w:ins w:id="26957" w:author="Author"/>
              </w:rPr>
            </w:pPr>
            <w:ins w:id="26958" w:author="Author">
              <w:r>
                <w:t>1.31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55E28B3" w14:textId="77777777" w:rsidR="003F7E2C" w:rsidRDefault="003F7E2C" w:rsidP="00BE28D4">
            <w:pPr>
              <w:pStyle w:val="tabletext11"/>
              <w:jc w:val="center"/>
              <w:rPr>
                <w:ins w:id="26959" w:author="Author"/>
              </w:rPr>
            </w:pPr>
            <w:ins w:id="26960" w:author="Author">
              <w:r>
                <w:t>1.21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84C1FF7" w14:textId="77777777" w:rsidR="003F7E2C" w:rsidRDefault="003F7E2C" w:rsidP="00BE28D4">
            <w:pPr>
              <w:pStyle w:val="tabletext11"/>
              <w:jc w:val="center"/>
              <w:rPr>
                <w:ins w:id="26961" w:author="Author"/>
              </w:rPr>
            </w:pPr>
            <w:ins w:id="26962" w:author="Author">
              <w:r>
                <w:t>1.12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B72FE66" w14:textId="77777777" w:rsidR="003F7E2C" w:rsidRDefault="003F7E2C" w:rsidP="00BE28D4">
            <w:pPr>
              <w:pStyle w:val="tabletext11"/>
              <w:jc w:val="center"/>
              <w:rPr>
                <w:ins w:id="26963" w:author="Author"/>
              </w:rPr>
            </w:pPr>
            <w:ins w:id="26964" w:author="Author">
              <w:r>
                <w:t>1.02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968DAF" w14:textId="77777777" w:rsidR="003F7E2C" w:rsidRDefault="003F7E2C" w:rsidP="00BE28D4">
            <w:pPr>
              <w:pStyle w:val="tabletext11"/>
              <w:jc w:val="center"/>
              <w:rPr>
                <w:ins w:id="26965" w:author="Author"/>
              </w:rPr>
            </w:pPr>
            <w:ins w:id="26966" w:author="Author">
              <w:r>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C64B83" w14:textId="77777777" w:rsidR="003F7E2C" w:rsidRDefault="003F7E2C" w:rsidP="00BE28D4">
            <w:pPr>
              <w:pStyle w:val="tabletext11"/>
              <w:jc w:val="center"/>
              <w:rPr>
                <w:ins w:id="26967" w:author="Author"/>
              </w:rPr>
            </w:pPr>
            <w:ins w:id="26968" w:author="Author">
              <w:r>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4BD1BC" w14:textId="77777777" w:rsidR="003F7E2C" w:rsidRDefault="003F7E2C" w:rsidP="00BE28D4">
            <w:pPr>
              <w:pStyle w:val="tabletext11"/>
              <w:jc w:val="center"/>
              <w:rPr>
                <w:ins w:id="26969" w:author="Author"/>
              </w:rPr>
            </w:pPr>
            <w:ins w:id="26970" w:author="Author">
              <w:r>
                <w:t>0.73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9D790" w14:textId="77777777" w:rsidR="003F7E2C" w:rsidRDefault="003F7E2C" w:rsidP="00BE28D4">
            <w:pPr>
              <w:pStyle w:val="tabletext11"/>
              <w:jc w:val="center"/>
              <w:rPr>
                <w:ins w:id="26971" w:author="Author"/>
              </w:rPr>
            </w:pPr>
            <w:ins w:id="26972" w:author="Author">
              <w:r>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8F86FB" w14:textId="77777777" w:rsidR="003F7E2C" w:rsidRDefault="003F7E2C" w:rsidP="00BE28D4">
            <w:pPr>
              <w:pStyle w:val="tabletext11"/>
              <w:jc w:val="center"/>
              <w:rPr>
                <w:ins w:id="26973" w:author="Author"/>
              </w:rPr>
            </w:pPr>
            <w:ins w:id="26974" w:author="Author">
              <w:r>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3A1298" w14:textId="77777777" w:rsidR="003F7E2C" w:rsidRDefault="003F7E2C" w:rsidP="00BE28D4">
            <w:pPr>
              <w:pStyle w:val="tabletext11"/>
              <w:jc w:val="center"/>
              <w:rPr>
                <w:ins w:id="26975" w:author="Author"/>
              </w:rPr>
            </w:pPr>
            <w:ins w:id="26976" w:author="Author">
              <w:r>
                <w:t>0.67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E808AB" w14:textId="77777777" w:rsidR="003F7E2C" w:rsidRDefault="003F7E2C" w:rsidP="00BE28D4">
            <w:pPr>
              <w:pStyle w:val="tabletext11"/>
              <w:jc w:val="center"/>
              <w:rPr>
                <w:ins w:id="26977" w:author="Author"/>
              </w:rPr>
            </w:pPr>
            <w:ins w:id="26978" w:author="Author">
              <w:r>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A14B7B" w14:textId="77777777" w:rsidR="003F7E2C" w:rsidRDefault="003F7E2C" w:rsidP="00BE28D4">
            <w:pPr>
              <w:pStyle w:val="tabletext11"/>
              <w:jc w:val="center"/>
              <w:rPr>
                <w:ins w:id="26979" w:author="Author"/>
              </w:rPr>
            </w:pPr>
            <w:ins w:id="26980" w:author="Author">
              <w:r>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D992D7" w14:textId="77777777" w:rsidR="003F7E2C" w:rsidRDefault="003F7E2C" w:rsidP="00BE28D4">
            <w:pPr>
              <w:pStyle w:val="tabletext11"/>
              <w:jc w:val="center"/>
              <w:rPr>
                <w:ins w:id="26981" w:author="Author"/>
              </w:rPr>
            </w:pPr>
            <w:ins w:id="26982" w:author="Author">
              <w:r>
                <w:t>0.61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E2FDD3" w14:textId="77777777" w:rsidR="003F7E2C" w:rsidRDefault="003F7E2C" w:rsidP="00BE28D4">
            <w:pPr>
              <w:pStyle w:val="tabletext11"/>
              <w:jc w:val="center"/>
              <w:rPr>
                <w:ins w:id="26983" w:author="Author"/>
              </w:rPr>
            </w:pPr>
            <w:ins w:id="26984" w:author="Author">
              <w:r>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305894" w14:textId="77777777" w:rsidR="003F7E2C" w:rsidRDefault="003F7E2C" w:rsidP="00BE28D4">
            <w:pPr>
              <w:pStyle w:val="tabletext11"/>
              <w:jc w:val="center"/>
              <w:rPr>
                <w:ins w:id="26985" w:author="Author"/>
              </w:rPr>
            </w:pPr>
            <w:ins w:id="26986" w:author="Author">
              <w:r>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C2DFD6" w14:textId="77777777" w:rsidR="003F7E2C" w:rsidRDefault="003F7E2C" w:rsidP="00BE28D4">
            <w:pPr>
              <w:pStyle w:val="tabletext11"/>
              <w:jc w:val="center"/>
              <w:rPr>
                <w:ins w:id="26987" w:author="Author"/>
              </w:rPr>
            </w:pPr>
            <w:ins w:id="26988" w:author="Author">
              <w:r>
                <w:t>0.56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11E5D1" w14:textId="77777777" w:rsidR="003F7E2C" w:rsidRDefault="003F7E2C" w:rsidP="00BE28D4">
            <w:pPr>
              <w:pStyle w:val="tabletext11"/>
              <w:jc w:val="center"/>
              <w:rPr>
                <w:ins w:id="26989" w:author="Author"/>
              </w:rPr>
            </w:pPr>
            <w:ins w:id="26990" w:author="Author">
              <w:r>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AA4AEF" w14:textId="77777777" w:rsidR="003F7E2C" w:rsidRDefault="003F7E2C" w:rsidP="00BE28D4">
            <w:pPr>
              <w:pStyle w:val="tabletext11"/>
              <w:jc w:val="center"/>
              <w:rPr>
                <w:ins w:id="26991" w:author="Author"/>
              </w:rPr>
            </w:pPr>
            <w:ins w:id="26992" w:author="Author">
              <w:r>
                <w:t>0.52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E097BA8" w14:textId="77777777" w:rsidR="003F7E2C" w:rsidRDefault="003F7E2C" w:rsidP="00BE28D4">
            <w:pPr>
              <w:pStyle w:val="tabletext11"/>
              <w:jc w:val="center"/>
              <w:rPr>
                <w:ins w:id="26993" w:author="Author"/>
              </w:rPr>
            </w:pPr>
            <w:ins w:id="26994" w:author="Author">
              <w:r>
                <w:t>0.51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D9A4C9" w14:textId="77777777" w:rsidR="003F7E2C" w:rsidRDefault="003F7E2C" w:rsidP="00BE28D4">
            <w:pPr>
              <w:pStyle w:val="tabletext11"/>
              <w:jc w:val="center"/>
              <w:rPr>
                <w:ins w:id="26995" w:author="Author"/>
              </w:rPr>
            </w:pPr>
            <w:ins w:id="26996" w:author="Author">
              <w:r>
                <w:t>0.49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939B2B" w14:textId="77777777" w:rsidR="003F7E2C" w:rsidRDefault="003F7E2C" w:rsidP="00BE28D4">
            <w:pPr>
              <w:pStyle w:val="tabletext11"/>
              <w:jc w:val="center"/>
              <w:rPr>
                <w:ins w:id="26997" w:author="Author"/>
              </w:rPr>
            </w:pPr>
            <w:ins w:id="26998" w:author="Author">
              <w:r>
                <w:t>0.48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B4AD0A" w14:textId="77777777" w:rsidR="003F7E2C" w:rsidRDefault="003F7E2C" w:rsidP="00BE28D4">
            <w:pPr>
              <w:pStyle w:val="tabletext11"/>
              <w:jc w:val="center"/>
              <w:rPr>
                <w:ins w:id="26999" w:author="Author"/>
              </w:rPr>
            </w:pPr>
            <w:ins w:id="27000" w:author="Author">
              <w:r>
                <w:t>0.46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5F528A" w14:textId="77777777" w:rsidR="003F7E2C" w:rsidRDefault="003F7E2C" w:rsidP="00BE28D4">
            <w:pPr>
              <w:pStyle w:val="tabletext11"/>
              <w:jc w:val="center"/>
              <w:rPr>
                <w:ins w:id="27001" w:author="Author"/>
              </w:rPr>
            </w:pPr>
            <w:ins w:id="27002" w:author="Author">
              <w:r>
                <w:t>0.45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EEE6648" w14:textId="77777777" w:rsidR="003F7E2C" w:rsidRDefault="003F7E2C" w:rsidP="00BE28D4">
            <w:pPr>
              <w:pStyle w:val="tabletext11"/>
              <w:jc w:val="center"/>
              <w:rPr>
                <w:ins w:id="27003" w:author="Author"/>
              </w:rPr>
            </w:pPr>
            <w:ins w:id="27004" w:author="Author">
              <w:r>
                <w:t>0.44</w:t>
              </w:r>
            </w:ins>
          </w:p>
        </w:tc>
      </w:tr>
      <w:tr w:rsidR="003F7E2C" w14:paraId="096A8D34" w14:textId="77777777" w:rsidTr="00EE1A0A">
        <w:trPr>
          <w:trHeight w:val="190"/>
          <w:ins w:id="27005" w:author="Author"/>
        </w:trPr>
        <w:tc>
          <w:tcPr>
            <w:tcW w:w="200" w:type="dxa"/>
            <w:tcBorders>
              <w:top w:val="single" w:sz="4" w:space="0" w:color="auto"/>
              <w:left w:val="single" w:sz="4" w:space="0" w:color="auto"/>
              <w:bottom w:val="single" w:sz="4" w:space="0" w:color="auto"/>
              <w:right w:val="nil"/>
            </w:tcBorders>
            <w:vAlign w:val="bottom"/>
          </w:tcPr>
          <w:p w14:paraId="53CE967D" w14:textId="77777777" w:rsidR="003F7E2C" w:rsidRDefault="003F7E2C" w:rsidP="00BE28D4">
            <w:pPr>
              <w:pStyle w:val="tabletext11"/>
              <w:jc w:val="right"/>
              <w:rPr>
                <w:ins w:id="27006" w:author="Author"/>
              </w:rPr>
            </w:pPr>
          </w:p>
        </w:tc>
        <w:tc>
          <w:tcPr>
            <w:tcW w:w="1580" w:type="dxa"/>
            <w:tcBorders>
              <w:top w:val="single" w:sz="4" w:space="0" w:color="auto"/>
              <w:left w:val="nil"/>
              <w:bottom w:val="single" w:sz="4" w:space="0" w:color="auto"/>
              <w:right w:val="single" w:sz="4" w:space="0" w:color="auto"/>
            </w:tcBorders>
            <w:vAlign w:val="bottom"/>
            <w:hideMark/>
          </w:tcPr>
          <w:p w14:paraId="37701832" w14:textId="77777777" w:rsidR="003F7E2C" w:rsidRDefault="003F7E2C" w:rsidP="00BE28D4">
            <w:pPr>
              <w:pStyle w:val="tabletext11"/>
              <w:tabs>
                <w:tab w:val="decimal" w:pos="640"/>
              </w:tabs>
              <w:rPr>
                <w:ins w:id="27007" w:author="Author"/>
              </w:rPr>
            </w:pPr>
            <w:ins w:id="27008" w:author="Author">
              <w:r>
                <w:t>55,000 to 64,999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25D0762" w14:textId="77777777" w:rsidR="003F7E2C" w:rsidRDefault="003F7E2C" w:rsidP="00BE28D4">
            <w:pPr>
              <w:pStyle w:val="tabletext11"/>
              <w:jc w:val="center"/>
              <w:rPr>
                <w:ins w:id="27009" w:author="Author"/>
              </w:rPr>
            </w:pPr>
            <w:ins w:id="27010" w:author="Author">
              <w:r>
                <w:t>1.78</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5F136E9" w14:textId="77777777" w:rsidR="003F7E2C" w:rsidRDefault="003F7E2C" w:rsidP="00BE28D4">
            <w:pPr>
              <w:pStyle w:val="tabletext11"/>
              <w:jc w:val="center"/>
              <w:rPr>
                <w:ins w:id="27011" w:author="Author"/>
              </w:rPr>
            </w:pPr>
            <w:ins w:id="27012" w:author="Author">
              <w:r>
                <w:t>1.73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1D4493C" w14:textId="77777777" w:rsidR="003F7E2C" w:rsidRDefault="003F7E2C" w:rsidP="00BE28D4">
            <w:pPr>
              <w:pStyle w:val="tabletext11"/>
              <w:jc w:val="center"/>
              <w:rPr>
                <w:ins w:id="27013" w:author="Author"/>
              </w:rPr>
            </w:pPr>
            <w:ins w:id="27014" w:author="Author">
              <w:r>
                <w:t>1.68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80A4C4D" w14:textId="77777777" w:rsidR="003F7E2C" w:rsidRDefault="003F7E2C" w:rsidP="00BE28D4">
            <w:pPr>
              <w:pStyle w:val="tabletext11"/>
              <w:jc w:val="center"/>
              <w:rPr>
                <w:ins w:id="27015" w:author="Author"/>
              </w:rPr>
            </w:pPr>
            <w:ins w:id="27016" w:author="Author">
              <w:r>
                <w:t>1.57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E1E0714" w14:textId="77777777" w:rsidR="003F7E2C" w:rsidRDefault="003F7E2C" w:rsidP="00BE28D4">
            <w:pPr>
              <w:pStyle w:val="tabletext11"/>
              <w:jc w:val="center"/>
              <w:rPr>
                <w:ins w:id="27017" w:author="Author"/>
              </w:rPr>
            </w:pPr>
            <w:ins w:id="27018" w:author="Author">
              <w:r>
                <w:t>1.46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10273B0" w14:textId="77777777" w:rsidR="003F7E2C" w:rsidRDefault="003F7E2C" w:rsidP="00BE28D4">
            <w:pPr>
              <w:pStyle w:val="tabletext11"/>
              <w:jc w:val="center"/>
              <w:rPr>
                <w:ins w:id="27019" w:author="Author"/>
              </w:rPr>
            </w:pPr>
            <w:ins w:id="27020" w:author="Author">
              <w:r>
                <w:t>1.35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61D16A8" w14:textId="77777777" w:rsidR="003F7E2C" w:rsidRDefault="003F7E2C" w:rsidP="00BE28D4">
            <w:pPr>
              <w:pStyle w:val="tabletext11"/>
              <w:jc w:val="center"/>
              <w:rPr>
                <w:ins w:id="27021" w:author="Author"/>
              </w:rPr>
            </w:pPr>
            <w:ins w:id="27022" w:author="Author">
              <w:r>
                <w:t>1.25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4FAFE34" w14:textId="77777777" w:rsidR="003F7E2C" w:rsidRDefault="003F7E2C" w:rsidP="00BE28D4">
            <w:pPr>
              <w:pStyle w:val="tabletext11"/>
              <w:jc w:val="center"/>
              <w:rPr>
                <w:ins w:id="27023" w:author="Author"/>
              </w:rPr>
            </w:pPr>
            <w:ins w:id="27024"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F6DC31" w14:textId="77777777" w:rsidR="003F7E2C" w:rsidRDefault="003F7E2C" w:rsidP="00BE28D4">
            <w:pPr>
              <w:pStyle w:val="tabletext11"/>
              <w:jc w:val="center"/>
              <w:rPr>
                <w:ins w:id="27025" w:author="Author"/>
              </w:rPr>
            </w:pPr>
            <w:ins w:id="27026" w:author="Author">
              <w:r>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6A32B2" w14:textId="77777777" w:rsidR="003F7E2C" w:rsidRDefault="003F7E2C" w:rsidP="00BE28D4">
            <w:pPr>
              <w:pStyle w:val="tabletext11"/>
              <w:jc w:val="center"/>
              <w:rPr>
                <w:ins w:id="27027" w:author="Author"/>
              </w:rPr>
            </w:pPr>
            <w:ins w:id="27028"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27A9E9" w14:textId="77777777" w:rsidR="003F7E2C" w:rsidRDefault="003F7E2C" w:rsidP="00BE28D4">
            <w:pPr>
              <w:pStyle w:val="tabletext11"/>
              <w:jc w:val="center"/>
              <w:rPr>
                <w:ins w:id="27029" w:author="Author"/>
              </w:rPr>
            </w:pPr>
            <w:ins w:id="27030" w:author="Author">
              <w:r>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AE21EA" w14:textId="77777777" w:rsidR="003F7E2C" w:rsidRDefault="003F7E2C" w:rsidP="00BE28D4">
            <w:pPr>
              <w:pStyle w:val="tabletext11"/>
              <w:jc w:val="center"/>
              <w:rPr>
                <w:ins w:id="27031" w:author="Author"/>
              </w:rPr>
            </w:pPr>
            <w:ins w:id="27032" w:author="Author">
              <w:r>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7F8C7" w14:textId="77777777" w:rsidR="003F7E2C" w:rsidRDefault="003F7E2C" w:rsidP="00BE28D4">
            <w:pPr>
              <w:pStyle w:val="tabletext11"/>
              <w:jc w:val="center"/>
              <w:rPr>
                <w:ins w:id="27033" w:author="Author"/>
              </w:rPr>
            </w:pPr>
            <w:ins w:id="27034" w:author="Author">
              <w:r>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EFE447" w14:textId="77777777" w:rsidR="003F7E2C" w:rsidRDefault="003F7E2C" w:rsidP="00BE28D4">
            <w:pPr>
              <w:pStyle w:val="tabletext11"/>
              <w:jc w:val="center"/>
              <w:rPr>
                <w:ins w:id="27035" w:author="Author"/>
              </w:rPr>
            </w:pPr>
            <w:ins w:id="27036" w:author="Author">
              <w:r>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15468C" w14:textId="77777777" w:rsidR="003F7E2C" w:rsidRDefault="003F7E2C" w:rsidP="00BE28D4">
            <w:pPr>
              <w:pStyle w:val="tabletext11"/>
              <w:jc w:val="center"/>
              <w:rPr>
                <w:ins w:id="27037" w:author="Author"/>
              </w:rPr>
            </w:pPr>
            <w:ins w:id="27038" w:author="Author">
              <w:r>
                <w:t>0.73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4018AA" w14:textId="77777777" w:rsidR="003F7E2C" w:rsidRDefault="003F7E2C" w:rsidP="00BE28D4">
            <w:pPr>
              <w:pStyle w:val="tabletext11"/>
              <w:jc w:val="center"/>
              <w:rPr>
                <w:ins w:id="27039" w:author="Author"/>
              </w:rPr>
            </w:pPr>
            <w:ins w:id="27040" w:author="Author">
              <w:r>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FF0741" w14:textId="77777777" w:rsidR="003F7E2C" w:rsidRDefault="003F7E2C" w:rsidP="00BE28D4">
            <w:pPr>
              <w:pStyle w:val="tabletext11"/>
              <w:jc w:val="center"/>
              <w:rPr>
                <w:ins w:id="27041" w:author="Author"/>
              </w:rPr>
            </w:pPr>
            <w:ins w:id="27042" w:author="Author">
              <w:r>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9C605C1" w14:textId="77777777" w:rsidR="003F7E2C" w:rsidRDefault="003F7E2C" w:rsidP="00BE28D4">
            <w:pPr>
              <w:pStyle w:val="tabletext11"/>
              <w:jc w:val="center"/>
              <w:rPr>
                <w:ins w:id="27043" w:author="Author"/>
              </w:rPr>
            </w:pPr>
            <w:ins w:id="27044" w:author="Author">
              <w:r>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D79F58" w14:textId="77777777" w:rsidR="003F7E2C" w:rsidRDefault="003F7E2C" w:rsidP="00BE28D4">
            <w:pPr>
              <w:pStyle w:val="tabletext11"/>
              <w:jc w:val="center"/>
              <w:rPr>
                <w:ins w:id="27045" w:author="Author"/>
              </w:rPr>
            </w:pPr>
            <w:ins w:id="27046" w:author="Author">
              <w:r>
                <w:t>0.64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08D1D4" w14:textId="77777777" w:rsidR="003F7E2C" w:rsidRDefault="003F7E2C" w:rsidP="00BE28D4">
            <w:pPr>
              <w:pStyle w:val="tabletext11"/>
              <w:jc w:val="center"/>
              <w:rPr>
                <w:ins w:id="27047" w:author="Author"/>
              </w:rPr>
            </w:pPr>
            <w:ins w:id="27048" w:author="Author">
              <w:r>
                <w:t>0.62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68A5C" w14:textId="77777777" w:rsidR="003F7E2C" w:rsidRDefault="003F7E2C" w:rsidP="00BE28D4">
            <w:pPr>
              <w:pStyle w:val="tabletext11"/>
              <w:jc w:val="center"/>
              <w:rPr>
                <w:ins w:id="27049" w:author="Author"/>
              </w:rPr>
            </w:pPr>
            <w:ins w:id="27050" w:author="Author">
              <w:r>
                <w:t>0.60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D6A4D1" w14:textId="77777777" w:rsidR="003F7E2C" w:rsidRDefault="003F7E2C" w:rsidP="00BE28D4">
            <w:pPr>
              <w:pStyle w:val="tabletext11"/>
              <w:jc w:val="center"/>
              <w:rPr>
                <w:ins w:id="27051" w:author="Author"/>
              </w:rPr>
            </w:pPr>
            <w:ins w:id="27052" w:author="Author">
              <w:r>
                <w:t>0.59</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57DC503" w14:textId="77777777" w:rsidR="003F7E2C" w:rsidRDefault="003F7E2C" w:rsidP="00BE28D4">
            <w:pPr>
              <w:pStyle w:val="tabletext11"/>
              <w:jc w:val="center"/>
              <w:rPr>
                <w:ins w:id="27053" w:author="Author"/>
              </w:rPr>
            </w:pPr>
            <w:ins w:id="27054" w:author="Author">
              <w:r>
                <w:t>0.57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FBCAD3" w14:textId="77777777" w:rsidR="003F7E2C" w:rsidRDefault="003F7E2C" w:rsidP="00BE28D4">
            <w:pPr>
              <w:pStyle w:val="tabletext11"/>
              <w:jc w:val="center"/>
              <w:rPr>
                <w:ins w:id="27055" w:author="Author"/>
              </w:rPr>
            </w:pPr>
            <w:ins w:id="27056" w:author="Author">
              <w:r>
                <w:t>0.55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A0C61D" w14:textId="77777777" w:rsidR="003F7E2C" w:rsidRDefault="003F7E2C" w:rsidP="00BE28D4">
            <w:pPr>
              <w:pStyle w:val="tabletext11"/>
              <w:jc w:val="center"/>
              <w:rPr>
                <w:ins w:id="27057" w:author="Author"/>
              </w:rPr>
            </w:pPr>
            <w:ins w:id="27058" w:author="Author">
              <w:r>
                <w:t>0.54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DD089F" w14:textId="77777777" w:rsidR="003F7E2C" w:rsidRDefault="003F7E2C" w:rsidP="00BE28D4">
            <w:pPr>
              <w:pStyle w:val="tabletext11"/>
              <w:jc w:val="center"/>
              <w:rPr>
                <w:ins w:id="27059" w:author="Author"/>
              </w:rPr>
            </w:pPr>
            <w:ins w:id="27060" w:author="Author">
              <w:r>
                <w:t>0.52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A09D8A" w14:textId="77777777" w:rsidR="003F7E2C" w:rsidRDefault="003F7E2C" w:rsidP="00BE28D4">
            <w:pPr>
              <w:pStyle w:val="tabletext11"/>
              <w:jc w:val="center"/>
              <w:rPr>
                <w:ins w:id="27061" w:author="Author"/>
              </w:rPr>
            </w:pPr>
            <w:ins w:id="27062" w:author="Author">
              <w:r>
                <w:t>0.50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22C8B8E9" w14:textId="77777777" w:rsidR="003F7E2C" w:rsidRDefault="003F7E2C" w:rsidP="00BE28D4">
            <w:pPr>
              <w:pStyle w:val="tabletext11"/>
              <w:jc w:val="center"/>
              <w:rPr>
                <w:ins w:id="27063" w:author="Author"/>
              </w:rPr>
            </w:pPr>
            <w:ins w:id="27064" w:author="Author">
              <w:r>
                <w:t>0.49</w:t>
              </w:r>
            </w:ins>
          </w:p>
        </w:tc>
      </w:tr>
      <w:tr w:rsidR="003F7E2C" w14:paraId="53ECF480" w14:textId="77777777" w:rsidTr="00EE1A0A">
        <w:trPr>
          <w:trHeight w:val="190"/>
          <w:ins w:id="27065" w:author="Author"/>
        </w:trPr>
        <w:tc>
          <w:tcPr>
            <w:tcW w:w="200" w:type="dxa"/>
            <w:tcBorders>
              <w:top w:val="single" w:sz="4" w:space="0" w:color="auto"/>
              <w:left w:val="single" w:sz="4" w:space="0" w:color="auto"/>
              <w:bottom w:val="single" w:sz="4" w:space="0" w:color="auto"/>
              <w:right w:val="nil"/>
            </w:tcBorders>
            <w:vAlign w:val="bottom"/>
          </w:tcPr>
          <w:p w14:paraId="57B7AD1A" w14:textId="77777777" w:rsidR="003F7E2C" w:rsidRDefault="003F7E2C" w:rsidP="00BE28D4">
            <w:pPr>
              <w:pStyle w:val="tabletext11"/>
              <w:jc w:val="right"/>
              <w:rPr>
                <w:ins w:id="27066" w:author="Author"/>
              </w:rPr>
            </w:pPr>
          </w:p>
        </w:tc>
        <w:tc>
          <w:tcPr>
            <w:tcW w:w="1580" w:type="dxa"/>
            <w:tcBorders>
              <w:top w:val="single" w:sz="4" w:space="0" w:color="auto"/>
              <w:left w:val="nil"/>
              <w:bottom w:val="single" w:sz="4" w:space="0" w:color="auto"/>
              <w:right w:val="single" w:sz="4" w:space="0" w:color="auto"/>
            </w:tcBorders>
            <w:vAlign w:val="bottom"/>
            <w:hideMark/>
          </w:tcPr>
          <w:p w14:paraId="3C78948A" w14:textId="77777777" w:rsidR="003F7E2C" w:rsidRDefault="003F7E2C" w:rsidP="00BE28D4">
            <w:pPr>
              <w:pStyle w:val="tabletext11"/>
              <w:tabs>
                <w:tab w:val="decimal" w:pos="640"/>
              </w:tabs>
              <w:rPr>
                <w:ins w:id="27067" w:author="Author"/>
              </w:rPr>
            </w:pPr>
            <w:ins w:id="27068" w:author="Author">
              <w:r>
                <w:t>65,000 to 74,999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8E740A8" w14:textId="77777777" w:rsidR="003F7E2C" w:rsidRDefault="003F7E2C" w:rsidP="00BE28D4">
            <w:pPr>
              <w:pStyle w:val="tabletext11"/>
              <w:jc w:val="center"/>
              <w:rPr>
                <w:ins w:id="27069" w:author="Author"/>
              </w:rPr>
            </w:pPr>
            <w:ins w:id="27070" w:author="Author">
              <w:r>
                <w:t>2.02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AA854A8" w14:textId="77777777" w:rsidR="003F7E2C" w:rsidRDefault="003F7E2C" w:rsidP="00BE28D4">
            <w:pPr>
              <w:pStyle w:val="tabletext11"/>
              <w:jc w:val="center"/>
              <w:rPr>
                <w:ins w:id="27071" w:author="Author"/>
              </w:rPr>
            </w:pPr>
            <w:ins w:id="27072" w:author="Author">
              <w:r>
                <w:t>1.96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6C492F7" w14:textId="77777777" w:rsidR="003F7E2C" w:rsidRDefault="003F7E2C" w:rsidP="00BE28D4">
            <w:pPr>
              <w:pStyle w:val="tabletext11"/>
              <w:jc w:val="center"/>
              <w:rPr>
                <w:ins w:id="27073" w:author="Author"/>
              </w:rPr>
            </w:pPr>
            <w:ins w:id="27074" w:author="Author">
              <w:r>
                <w:t>1.90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E46D0B7" w14:textId="77777777" w:rsidR="003F7E2C" w:rsidRDefault="003F7E2C" w:rsidP="00BE28D4">
            <w:pPr>
              <w:pStyle w:val="tabletext11"/>
              <w:jc w:val="center"/>
              <w:rPr>
                <w:ins w:id="27075" w:author="Author"/>
              </w:rPr>
            </w:pPr>
            <w:ins w:id="27076" w:author="Author">
              <w:r>
                <w:t>1.78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DC1E528" w14:textId="77777777" w:rsidR="003F7E2C" w:rsidRDefault="003F7E2C" w:rsidP="00BE28D4">
            <w:pPr>
              <w:pStyle w:val="tabletext11"/>
              <w:jc w:val="center"/>
              <w:rPr>
                <w:ins w:id="27077" w:author="Author"/>
              </w:rPr>
            </w:pPr>
            <w:ins w:id="27078" w:author="Author">
              <w:r>
                <w:t>1.66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280FFDB" w14:textId="77777777" w:rsidR="003F7E2C" w:rsidRDefault="003F7E2C" w:rsidP="00BE28D4">
            <w:pPr>
              <w:pStyle w:val="tabletext11"/>
              <w:jc w:val="center"/>
              <w:rPr>
                <w:ins w:id="27079" w:author="Author"/>
              </w:rPr>
            </w:pPr>
            <w:ins w:id="27080" w:author="Author">
              <w:r>
                <w:t>1.54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9E4439C" w14:textId="77777777" w:rsidR="003F7E2C" w:rsidRDefault="003F7E2C" w:rsidP="00BE28D4">
            <w:pPr>
              <w:pStyle w:val="tabletext11"/>
              <w:jc w:val="center"/>
              <w:rPr>
                <w:ins w:id="27081" w:author="Author"/>
              </w:rPr>
            </w:pPr>
            <w:ins w:id="27082" w:author="Author">
              <w:r>
                <w:t>1.41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502835A" w14:textId="77777777" w:rsidR="003F7E2C" w:rsidRDefault="003F7E2C" w:rsidP="00BE28D4">
            <w:pPr>
              <w:pStyle w:val="tabletext11"/>
              <w:jc w:val="center"/>
              <w:rPr>
                <w:ins w:id="27083" w:author="Author"/>
              </w:rPr>
            </w:pPr>
            <w:ins w:id="27084" w:author="Author">
              <w:r>
                <w:t>1.29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75D8B4" w14:textId="77777777" w:rsidR="003F7E2C" w:rsidRDefault="003F7E2C" w:rsidP="00BE28D4">
            <w:pPr>
              <w:pStyle w:val="tabletext11"/>
              <w:jc w:val="center"/>
              <w:rPr>
                <w:ins w:id="27085" w:author="Author"/>
              </w:rPr>
            </w:pPr>
            <w:ins w:id="27086"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075664" w14:textId="77777777" w:rsidR="003F7E2C" w:rsidRDefault="003F7E2C" w:rsidP="00BE28D4">
            <w:pPr>
              <w:pStyle w:val="tabletext11"/>
              <w:jc w:val="center"/>
              <w:rPr>
                <w:ins w:id="27087" w:author="Author"/>
              </w:rPr>
            </w:pPr>
            <w:ins w:id="27088" w:author="Author">
              <w:r>
                <w:t>1.05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8A34D7" w14:textId="77777777" w:rsidR="003F7E2C" w:rsidRDefault="003F7E2C" w:rsidP="00BE28D4">
            <w:pPr>
              <w:pStyle w:val="tabletext11"/>
              <w:jc w:val="center"/>
              <w:rPr>
                <w:ins w:id="27089" w:author="Author"/>
              </w:rPr>
            </w:pPr>
            <w:ins w:id="27090" w:author="Author">
              <w:r>
                <w:t>0.93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19CEE9" w14:textId="77777777" w:rsidR="003F7E2C" w:rsidRDefault="003F7E2C" w:rsidP="00BE28D4">
            <w:pPr>
              <w:pStyle w:val="tabletext11"/>
              <w:jc w:val="center"/>
              <w:rPr>
                <w:ins w:id="27091" w:author="Author"/>
              </w:rPr>
            </w:pPr>
            <w:ins w:id="27092" w:author="Author">
              <w:r>
                <w:t>0.90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2379F8" w14:textId="77777777" w:rsidR="003F7E2C" w:rsidRDefault="003F7E2C" w:rsidP="00BE28D4">
            <w:pPr>
              <w:pStyle w:val="tabletext11"/>
              <w:jc w:val="center"/>
              <w:rPr>
                <w:ins w:id="27093" w:author="Author"/>
              </w:rPr>
            </w:pPr>
            <w:ins w:id="27094" w:author="Author">
              <w:r>
                <w:t>0.87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0AD0D8" w14:textId="77777777" w:rsidR="003F7E2C" w:rsidRDefault="003F7E2C" w:rsidP="00BE28D4">
            <w:pPr>
              <w:pStyle w:val="tabletext11"/>
              <w:jc w:val="center"/>
              <w:rPr>
                <w:ins w:id="27095" w:author="Author"/>
              </w:rPr>
            </w:pPr>
            <w:ins w:id="27096" w:author="Author">
              <w:r>
                <w:t>0.85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FADFAF" w14:textId="77777777" w:rsidR="003F7E2C" w:rsidRDefault="003F7E2C" w:rsidP="00BE28D4">
            <w:pPr>
              <w:pStyle w:val="tabletext11"/>
              <w:jc w:val="center"/>
              <w:rPr>
                <w:ins w:id="27097" w:author="Author"/>
              </w:rPr>
            </w:pPr>
            <w:ins w:id="27098" w:author="Author">
              <w:r>
                <w:t>0.82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642806" w14:textId="77777777" w:rsidR="003F7E2C" w:rsidRDefault="003F7E2C" w:rsidP="00BE28D4">
            <w:pPr>
              <w:pStyle w:val="tabletext11"/>
              <w:jc w:val="center"/>
              <w:rPr>
                <w:ins w:id="27099" w:author="Author"/>
              </w:rPr>
            </w:pPr>
            <w:ins w:id="27100" w:author="Author">
              <w:r>
                <w:t>0.80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B6033CA" w14:textId="77777777" w:rsidR="003F7E2C" w:rsidRDefault="003F7E2C" w:rsidP="00BE28D4">
            <w:pPr>
              <w:pStyle w:val="tabletext11"/>
              <w:jc w:val="center"/>
              <w:rPr>
                <w:ins w:id="27101" w:author="Author"/>
              </w:rPr>
            </w:pPr>
            <w:ins w:id="27102" w:author="Author">
              <w:r>
                <w:t>0.77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AF9C67" w14:textId="77777777" w:rsidR="003F7E2C" w:rsidRDefault="003F7E2C" w:rsidP="00BE28D4">
            <w:pPr>
              <w:pStyle w:val="tabletext11"/>
              <w:jc w:val="center"/>
              <w:rPr>
                <w:ins w:id="27103" w:author="Author"/>
              </w:rPr>
            </w:pPr>
            <w:ins w:id="27104" w:author="Author">
              <w:r>
                <w:t>0.75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101B53" w14:textId="77777777" w:rsidR="003F7E2C" w:rsidRDefault="003F7E2C" w:rsidP="00BE28D4">
            <w:pPr>
              <w:pStyle w:val="tabletext11"/>
              <w:jc w:val="center"/>
              <w:rPr>
                <w:ins w:id="27105" w:author="Author"/>
              </w:rPr>
            </w:pPr>
            <w:ins w:id="27106" w:author="Author">
              <w:r>
                <w:t>0.73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F4F506" w14:textId="77777777" w:rsidR="003F7E2C" w:rsidRDefault="003F7E2C" w:rsidP="00BE28D4">
            <w:pPr>
              <w:pStyle w:val="tabletext11"/>
              <w:jc w:val="center"/>
              <w:rPr>
                <w:ins w:id="27107" w:author="Author"/>
              </w:rPr>
            </w:pPr>
            <w:ins w:id="27108" w:author="Author">
              <w:r>
                <w:t>0.71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68D805" w14:textId="77777777" w:rsidR="003F7E2C" w:rsidRDefault="003F7E2C" w:rsidP="00BE28D4">
            <w:pPr>
              <w:pStyle w:val="tabletext11"/>
              <w:jc w:val="center"/>
              <w:rPr>
                <w:ins w:id="27109" w:author="Author"/>
              </w:rPr>
            </w:pPr>
            <w:ins w:id="27110" w:author="Author">
              <w:r>
                <w:t>0.69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3426C9" w14:textId="77777777" w:rsidR="003F7E2C" w:rsidRDefault="003F7E2C" w:rsidP="00BE28D4">
            <w:pPr>
              <w:pStyle w:val="tabletext11"/>
              <w:jc w:val="center"/>
              <w:rPr>
                <w:ins w:id="27111" w:author="Author"/>
              </w:rPr>
            </w:pPr>
            <w:ins w:id="27112" w:author="Author">
              <w:r>
                <w:t>0.67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CC0C73C" w14:textId="77777777" w:rsidR="003F7E2C" w:rsidRDefault="003F7E2C" w:rsidP="00BE28D4">
            <w:pPr>
              <w:pStyle w:val="tabletext11"/>
              <w:jc w:val="center"/>
              <w:rPr>
                <w:ins w:id="27113" w:author="Author"/>
              </w:rPr>
            </w:pPr>
            <w:ins w:id="27114" w:author="Author">
              <w:r>
                <w:t>0.65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A816F3" w14:textId="77777777" w:rsidR="003F7E2C" w:rsidRDefault="003F7E2C" w:rsidP="00BE28D4">
            <w:pPr>
              <w:pStyle w:val="tabletext11"/>
              <w:jc w:val="center"/>
              <w:rPr>
                <w:ins w:id="27115" w:author="Author"/>
              </w:rPr>
            </w:pPr>
            <w:ins w:id="27116" w:author="Author">
              <w:r>
                <w:t>0.63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852D10" w14:textId="77777777" w:rsidR="003F7E2C" w:rsidRDefault="003F7E2C" w:rsidP="00BE28D4">
            <w:pPr>
              <w:pStyle w:val="tabletext11"/>
              <w:jc w:val="center"/>
              <w:rPr>
                <w:ins w:id="27117" w:author="Author"/>
              </w:rPr>
            </w:pPr>
            <w:ins w:id="27118" w:author="Author">
              <w:r>
                <w:t>0.61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1E8EE9" w14:textId="77777777" w:rsidR="003F7E2C" w:rsidRDefault="003F7E2C" w:rsidP="00BE28D4">
            <w:pPr>
              <w:pStyle w:val="tabletext11"/>
              <w:jc w:val="center"/>
              <w:rPr>
                <w:ins w:id="27119" w:author="Author"/>
              </w:rPr>
            </w:pPr>
            <w:ins w:id="27120" w:author="Author">
              <w:r>
                <w:t>0.59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D6126" w14:textId="77777777" w:rsidR="003F7E2C" w:rsidRDefault="003F7E2C" w:rsidP="00BE28D4">
            <w:pPr>
              <w:pStyle w:val="tabletext11"/>
              <w:jc w:val="center"/>
              <w:rPr>
                <w:ins w:id="27121" w:author="Author"/>
              </w:rPr>
            </w:pPr>
            <w:ins w:id="27122" w:author="Author">
              <w:r>
                <w:t>0.57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D64ED35" w14:textId="77777777" w:rsidR="003F7E2C" w:rsidRDefault="003F7E2C" w:rsidP="00BE28D4">
            <w:pPr>
              <w:pStyle w:val="tabletext11"/>
              <w:jc w:val="center"/>
              <w:rPr>
                <w:ins w:id="27123" w:author="Author"/>
              </w:rPr>
            </w:pPr>
            <w:ins w:id="27124" w:author="Author">
              <w:r>
                <w:t>0.55</w:t>
              </w:r>
            </w:ins>
          </w:p>
        </w:tc>
      </w:tr>
      <w:tr w:rsidR="003F7E2C" w14:paraId="66E91E7F" w14:textId="77777777" w:rsidTr="00EE1A0A">
        <w:trPr>
          <w:trHeight w:val="190"/>
          <w:ins w:id="27125" w:author="Author"/>
        </w:trPr>
        <w:tc>
          <w:tcPr>
            <w:tcW w:w="200" w:type="dxa"/>
            <w:tcBorders>
              <w:top w:val="single" w:sz="4" w:space="0" w:color="auto"/>
              <w:left w:val="single" w:sz="4" w:space="0" w:color="auto"/>
              <w:bottom w:val="single" w:sz="4" w:space="0" w:color="auto"/>
              <w:right w:val="nil"/>
            </w:tcBorders>
            <w:vAlign w:val="bottom"/>
          </w:tcPr>
          <w:p w14:paraId="446CC238" w14:textId="77777777" w:rsidR="003F7E2C" w:rsidRDefault="003F7E2C" w:rsidP="00BE28D4">
            <w:pPr>
              <w:pStyle w:val="tabletext11"/>
              <w:jc w:val="right"/>
              <w:rPr>
                <w:ins w:id="27126" w:author="Author"/>
              </w:rPr>
            </w:pPr>
          </w:p>
        </w:tc>
        <w:tc>
          <w:tcPr>
            <w:tcW w:w="1580" w:type="dxa"/>
            <w:tcBorders>
              <w:top w:val="single" w:sz="4" w:space="0" w:color="auto"/>
              <w:left w:val="nil"/>
              <w:bottom w:val="single" w:sz="4" w:space="0" w:color="auto"/>
              <w:right w:val="single" w:sz="4" w:space="0" w:color="auto"/>
            </w:tcBorders>
            <w:vAlign w:val="bottom"/>
            <w:hideMark/>
          </w:tcPr>
          <w:p w14:paraId="1B63B184" w14:textId="77777777" w:rsidR="003F7E2C" w:rsidRDefault="003F7E2C" w:rsidP="00BE28D4">
            <w:pPr>
              <w:pStyle w:val="tabletext11"/>
              <w:tabs>
                <w:tab w:val="decimal" w:pos="640"/>
              </w:tabs>
              <w:rPr>
                <w:ins w:id="27127" w:author="Author"/>
              </w:rPr>
            </w:pPr>
            <w:ins w:id="27128" w:author="Author">
              <w:r>
                <w:t>75,000 to 84,999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A9DE041" w14:textId="77777777" w:rsidR="003F7E2C" w:rsidRDefault="003F7E2C" w:rsidP="00BE28D4">
            <w:pPr>
              <w:pStyle w:val="tabletext11"/>
              <w:jc w:val="center"/>
              <w:rPr>
                <w:ins w:id="27129" w:author="Author"/>
              </w:rPr>
            </w:pPr>
            <w:ins w:id="27130" w:author="Author">
              <w:r>
                <w:t>2.25</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5B10C81" w14:textId="77777777" w:rsidR="003F7E2C" w:rsidRDefault="003F7E2C" w:rsidP="00BE28D4">
            <w:pPr>
              <w:pStyle w:val="tabletext11"/>
              <w:jc w:val="center"/>
              <w:rPr>
                <w:ins w:id="27131" w:author="Author"/>
              </w:rPr>
            </w:pPr>
            <w:ins w:id="27132" w:author="Author">
              <w:r>
                <w:t>2.19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439AA79" w14:textId="77777777" w:rsidR="003F7E2C" w:rsidRDefault="003F7E2C" w:rsidP="00BE28D4">
            <w:pPr>
              <w:pStyle w:val="tabletext11"/>
              <w:jc w:val="center"/>
              <w:rPr>
                <w:ins w:id="27133" w:author="Author"/>
              </w:rPr>
            </w:pPr>
            <w:ins w:id="27134" w:author="Author">
              <w:r>
                <w:t>2.12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34DB64D" w14:textId="77777777" w:rsidR="003F7E2C" w:rsidRDefault="003F7E2C" w:rsidP="00BE28D4">
            <w:pPr>
              <w:pStyle w:val="tabletext11"/>
              <w:jc w:val="center"/>
              <w:rPr>
                <w:ins w:id="27135" w:author="Author"/>
              </w:rPr>
            </w:pPr>
            <w:ins w:id="27136" w:author="Author">
              <w:r>
                <w:t>1.98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75799B6" w14:textId="77777777" w:rsidR="003F7E2C" w:rsidRDefault="003F7E2C" w:rsidP="00BE28D4">
            <w:pPr>
              <w:pStyle w:val="tabletext11"/>
              <w:jc w:val="center"/>
              <w:rPr>
                <w:ins w:id="27137" w:author="Author"/>
              </w:rPr>
            </w:pPr>
            <w:ins w:id="27138" w:author="Author">
              <w:r>
                <w:t>1.85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6B0D0FB" w14:textId="77777777" w:rsidR="003F7E2C" w:rsidRDefault="003F7E2C" w:rsidP="00BE28D4">
            <w:pPr>
              <w:pStyle w:val="tabletext11"/>
              <w:jc w:val="center"/>
              <w:rPr>
                <w:ins w:id="27139" w:author="Author"/>
              </w:rPr>
            </w:pPr>
            <w:ins w:id="27140" w:author="Author">
              <w:r>
                <w:t>1.71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84DFC4E" w14:textId="77777777" w:rsidR="003F7E2C" w:rsidRDefault="003F7E2C" w:rsidP="00BE28D4">
            <w:pPr>
              <w:pStyle w:val="tabletext11"/>
              <w:jc w:val="center"/>
              <w:rPr>
                <w:ins w:id="27141" w:author="Author"/>
              </w:rPr>
            </w:pPr>
            <w:ins w:id="27142" w:author="Author">
              <w:r>
                <w:t>1.58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2D53559" w14:textId="77777777" w:rsidR="003F7E2C" w:rsidRDefault="003F7E2C" w:rsidP="00BE28D4">
            <w:pPr>
              <w:pStyle w:val="tabletext11"/>
              <w:jc w:val="center"/>
              <w:rPr>
                <w:ins w:id="27143" w:author="Author"/>
              </w:rPr>
            </w:pPr>
            <w:ins w:id="27144" w:author="Author">
              <w:r>
                <w:t>1.44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6C5839" w14:textId="77777777" w:rsidR="003F7E2C" w:rsidRDefault="003F7E2C" w:rsidP="00BE28D4">
            <w:pPr>
              <w:pStyle w:val="tabletext11"/>
              <w:jc w:val="center"/>
              <w:rPr>
                <w:ins w:id="27145" w:author="Author"/>
              </w:rPr>
            </w:pPr>
            <w:ins w:id="27146" w:author="Author">
              <w:r>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8141BA" w14:textId="77777777" w:rsidR="003F7E2C" w:rsidRDefault="003F7E2C" w:rsidP="00BE28D4">
            <w:pPr>
              <w:pStyle w:val="tabletext11"/>
              <w:jc w:val="center"/>
              <w:rPr>
                <w:ins w:id="27147" w:author="Author"/>
              </w:rPr>
            </w:pPr>
            <w:ins w:id="27148" w:author="Author">
              <w:r>
                <w:t>1.17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C326D4" w14:textId="77777777" w:rsidR="003F7E2C" w:rsidRDefault="003F7E2C" w:rsidP="00BE28D4">
            <w:pPr>
              <w:pStyle w:val="tabletext11"/>
              <w:jc w:val="center"/>
              <w:rPr>
                <w:ins w:id="27149" w:author="Author"/>
              </w:rPr>
            </w:pPr>
            <w:ins w:id="27150" w:author="Author">
              <w:r>
                <w:t>1.04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B57DF1" w14:textId="77777777" w:rsidR="003F7E2C" w:rsidRDefault="003F7E2C" w:rsidP="00BE28D4">
            <w:pPr>
              <w:pStyle w:val="tabletext11"/>
              <w:jc w:val="center"/>
              <w:rPr>
                <w:ins w:id="27151" w:author="Author"/>
              </w:rPr>
            </w:pPr>
            <w:ins w:id="27152"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AD41D1" w14:textId="77777777" w:rsidR="003F7E2C" w:rsidRDefault="003F7E2C" w:rsidP="00BE28D4">
            <w:pPr>
              <w:pStyle w:val="tabletext11"/>
              <w:jc w:val="center"/>
              <w:rPr>
                <w:ins w:id="27153" w:author="Author"/>
              </w:rPr>
            </w:pPr>
            <w:ins w:id="27154" w:author="Author">
              <w:r>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C2E2C5" w14:textId="77777777" w:rsidR="003F7E2C" w:rsidRDefault="003F7E2C" w:rsidP="00BE28D4">
            <w:pPr>
              <w:pStyle w:val="tabletext11"/>
              <w:jc w:val="center"/>
              <w:rPr>
                <w:ins w:id="27155" w:author="Author"/>
              </w:rPr>
            </w:pPr>
            <w:ins w:id="27156" w:author="Author">
              <w:r>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824C26" w14:textId="77777777" w:rsidR="003F7E2C" w:rsidRDefault="003F7E2C" w:rsidP="00BE28D4">
            <w:pPr>
              <w:pStyle w:val="tabletext11"/>
              <w:jc w:val="center"/>
              <w:rPr>
                <w:ins w:id="27157" w:author="Author"/>
              </w:rPr>
            </w:pPr>
            <w:ins w:id="27158" w:author="Author">
              <w:r>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B02A91" w14:textId="77777777" w:rsidR="003F7E2C" w:rsidRDefault="003F7E2C" w:rsidP="00BE28D4">
            <w:pPr>
              <w:pStyle w:val="tabletext11"/>
              <w:jc w:val="center"/>
              <w:rPr>
                <w:ins w:id="27159" w:author="Author"/>
              </w:rPr>
            </w:pPr>
            <w:ins w:id="27160" w:author="Author">
              <w:r>
                <w:t>0.89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5DD192" w14:textId="77777777" w:rsidR="003F7E2C" w:rsidRDefault="003F7E2C" w:rsidP="00BE28D4">
            <w:pPr>
              <w:pStyle w:val="tabletext11"/>
              <w:jc w:val="center"/>
              <w:rPr>
                <w:ins w:id="27161" w:author="Author"/>
              </w:rPr>
            </w:pPr>
            <w:ins w:id="27162" w:author="Author">
              <w:r>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3DA029" w14:textId="77777777" w:rsidR="003F7E2C" w:rsidRDefault="003F7E2C" w:rsidP="00BE28D4">
            <w:pPr>
              <w:pStyle w:val="tabletext11"/>
              <w:jc w:val="center"/>
              <w:rPr>
                <w:ins w:id="27163" w:author="Author"/>
              </w:rPr>
            </w:pPr>
            <w:ins w:id="27164" w:author="Author">
              <w:r>
                <w:t>0.84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3621BC" w14:textId="77777777" w:rsidR="003F7E2C" w:rsidRDefault="003F7E2C" w:rsidP="00BE28D4">
            <w:pPr>
              <w:pStyle w:val="tabletext11"/>
              <w:jc w:val="center"/>
              <w:rPr>
                <w:ins w:id="27165" w:author="Author"/>
              </w:rPr>
            </w:pPr>
            <w:ins w:id="27166" w:author="Author">
              <w:r>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B8DECC" w14:textId="77777777" w:rsidR="003F7E2C" w:rsidRDefault="003F7E2C" w:rsidP="00BE28D4">
            <w:pPr>
              <w:pStyle w:val="tabletext11"/>
              <w:jc w:val="center"/>
              <w:rPr>
                <w:ins w:id="27167" w:author="Author"/>
              </w:rPr>
            </w:pPr>
            <w:ins w:id="27168" w:author="Author">
              <w:r>
                <w:t>0.79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48061D" w14:textId="77777777" w:rsidR="003F7E2C" w:rsidRDefault="003F7E2C" w:rsidP="00BE28D4">
            <w:pPr>
              <w:pStyle w:val="tabletext11"/>
              <w:jc w:val="center"/>
              <w:rPr>
                <w:ins w:id="27169" w:author="Author"/>
              </w:rPr>
            </w:pPr>
            <w:ins w:id="27170" w:author="Author">
              <w:r>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1F48E2" w14:textId="77777777" w:rsidR="003F7E2C" w:rsidRDefault="003F7E2C" w:rsidP="00BE28D4">
            <w:pPr>
              <w:pStyle w:val="tabletext11"/>
              <w:jc w:val="center"/>
              <w:rPr>
                <w:ins w:id="27171" w:author="Author"/>
              </w:rPr>
            </w:pPr>
            <w:ins w:id="27172" w:author="Author">
              <w:r>
                <w:t>0.74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43BED17" w14:textId="77777777" w:rsidR="003F7E2C" w:rsidRDefault="003F7E2C" w:rsidP="00BE28D4">
            <w:pPr>
              <w:pStyle w:val="tabletext11"/>
              <w:jc w:val="center"/>
              <w:rPr>
                <w:ins w:id="27173" w:author="Author"/>
              </w:rPr>
            </w:pPr>
            <w:ins w:id="27174" w:author="Author">
              <w:r>
                <w:t>0.72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036B90" w14:textId="77777777" w:rsidR="003F7E2C" w:rsidRDefault="003F7E2C" w:rsidP="00BE28D4">
            <w:pPr>
              <w:pStyle w:val="tabletext11"/>
              <w:jc w:val="center"/>
              <w:rPr>
                <w:ins w:id="27175" w:author="Author"/>
              </w:rPr>
            </w:pPr>
            <w:ins w:id="27176" w:author="Author">
              <w:r>
                <w:t>0.70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4255D9" w14:textId="77777777" w:rsidR="003F7E2C" w:rsidRDefault="003F7E2C" w:rsidP="00BE28D4">
            <w:pPr>
              <w:pStyle w:val="tabletext11"/>
              <w:jc w:val="center"/>
              <w:rPr>
                <w:ins w:id="27177" w:author="Author"/>
              </w:rPr>
            </w:pPr>
            <w:ins w:id="27178" w:author="Author">
              <w:r>
                <w:t>0.68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E413D7" w14:textId="77777777" w:rsidR="003F7E2C" w:rsidRDefault="003F7E2C" w:rsidP="00BE28D4">
            <w:pPr>
              <w:pStyle w:val="tabletext11"/>
              <w:jc w:val="center"/>
              <w:rPr>
                <w:ins w:id="27179" w:author="Author"/>
              </w:rPr>
            </w:pPr>
            <w:ins w:id="27180" w:author="Author">
              <w:r>
                <w:t>0.66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D9E6D0" w14:textId="77777777" w:rsidR="003F7E2C" w:rsidRDefault="003F7E2C" w:rsidP="00BE28D4">
            <w:pPr>
              <w:pStyle w:val="tabletext11"/>
              <w:jc w:val="center"/>
              <w:rPr>
                <w:ins w:id="27181" w:author="Author"/>
              </w:rPr>
            </w:pPr>
            <w:ins w:id="27182" w:author="Author">
              <w:r>
                <w:t>0.64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D789B43" w14:textId="77777777" w:rsidR="003F7E2C" w:rsidRDefault="003F7E2C" w:rsidP="00BE28D4">
            <w:pPr>
              <w:pStyle w:val="tabletext11"/>
              <w:jc w:val="center"/>
              <w:rPr>
                <w:ins w:id="27183" w:author="Author"/>
              </w:rPr>
            </w:pPr>
            <w:ins w:id="27184" w:author="Author">
              <w:r>
                <w:t>0.62</w:t>
              </w:r>
            </w:ins>
          </w:p>
        </w:tc>
      </w:tr>
      <w:tr w:rsidR="003F7E2C" w14:paraId="2101C572" w14:textId="77777777" w:rsidTr="00EE1A0A">
        <w:trPr>
          <w:trHeight w:val="190"/>
          <w:ins w:id="27185" w:author="Author"/>
        </w:trPr>
        <w:tc>
          <w:tcPr>
            <w:tcW w:w="200" w:type="dxa"/>
            <w:tcBorders>
              <w:top w:val="single" w:sz="4" w:space="0" w:color="auto"/>
              <w:left w:val="single" w:sz="4" w:space="0" w:color="auto"/>
              <w:bottom w:val="single" w:sz="4" w:space="0" w:color="auto"/>
              <w:right w:val="nil"/>
            </w:tcBorders>
            <w:vAlign w:val="bottom"/>
          </w:tcPr>
          <w:p w14:paraId="1843E114" w14:textId="77777777" w:rsidR="003F7E2C" w:rsidRDefault="003F7E2C" w:rsidP="00BE28D4">
            <w:pPr>
              <w:pStyle w:val="tabletext11"/>
              <w:jc w:val="right"/>
              <w:rPr>
                <w:ins w:id="27186" w:author="Author"/>
              </w:rPr>
            </w:pPr>
          </w:p>
        </w:tc>
        <w:tc>
          <w:tcPr>
            <w:tcW w:w="1580" w:type="dxa"/>
            <w:tcBorders>
              <w:top w:val="single" w:sz="4" w:space="0" w:color="auto"/>
              <w:left w:val="nil"/>
              <w:bottom w:val="single" w:sz="4" w:space="0" w:color="auto"/>
              <w:right w:val="single" w:sz="4" w:space="0" w:color="auto"/>
            </w:tcBorders>
            <w:vAlign w:val="bottom"/>
            <w:hideMark/>
          </w:tcPr>
          <w:p w14:paraId="7F1E882A" w14:textId="77777777" w:rsidR="003F7E2C" w:rsidRDefault="003F7E2C" w:rsidP="00BE28D4">
            <w:pPr>
              <w:pStyle w:val="tabletext11"/>
              <w:tabs>
                <w:tab w:val="decimal" w:pos="640"/>
              </w:tabs>
              <w:rPr>
                <w:ins w:id="27187" w:author="Author"/>
              </w:rPr>
            </w:pPr>
            <w:ins w:id="27188" w:author="Author">
              <w:r>
                <w:t>85,000 to 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15AB389" w14:textId="77777777" w:rsidR="003F7E2C" w:rsidRDefault="003F7E2C" w:rsidP="00BE28D4">
            <w:pPr>
              <w:pStyle w:val="tabletext11"/>
              <w:jc w:val="center"/>
              <w:rPr>
                <w:ins w:id="27189" w:author="Author"/>
              </w:rPr>
            </w:pPr>
            <w:ins w:id="27190" w:author="Author">
              <w:r>
                <w:t>2.53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FA66769" w14:textId="77777777" w:rsidR="003F7E2C" w:rsidRDefault="003F7E2C" w:rsidP="00BE28D4">
            <w:pPr>
              <w:pStyle w:val="tabletext11"/>
              <w:jc w:val="center"/>
              <w:rPr>
                <w:ins w:id="27191" w:author="Author"/>
              </w:rPr>
            </w:pPr>
            <w:ins w:id="27192" w:author="Author">
              <w:r>
                <w:t>2.45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DD9FC6A" w14:textId="77777777" w:rsidR="003F7E2C" w:rsidRDefault="003F7E2C" w:rsidP="00BE28D4">
            <w:pPr>
              <w:pStyle w:val="tabletext11"/>
              <w:jc w:val="center"/>
              <w:rPr>
                <w:ins w:id="27193" w:author="Author"/>
              </w:rPr>
            </w:pPr>
            <w:ins w:id="27194" w:author="Author">
              <w:r>
                <w:t>2.38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EB53D1C" w14:textId="77777777" w:rsidR="003F7E2C" w:rsidRDefault="003F7E2C" w:rsidP="00BE28D4">
            <w:pPr>
              <w:pStyle w:val="tabletext11"/>
              <w:jc w:val="center"/>
              <w:rPr>
                <w:ins w:id="27195" w:author="Author"/>
              </w:rPr>
            </w:pPr>
            <w:ins w:id="27196" w:author="Author">
              <w:r>
                <w:t>2.22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9F62367" w14:textId="77777777" w:rsidR="003F7E2C" w:rsidRDefault="003F7E2C" w:rsidP="00BE28D4">
            <w:pPr>
              <w:pStyle w:val="tabletext11"/>
              <w:jc w:val="center"/>
              <w:rPr>
                <w:ins w:id="27197" w:author="Author"/>
              </w:rPr>
            </w:pPr>
            <w:ins w:id="27198" w:author="Author">
              <w:r>
                <w:t>2.07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2B90428" w14:textId="77777777" w:rsidR="003F7E2C" w:rsidRDefault="003F7E2C" w:rsidP="00BE28D4">
            <w:pPr>
              <w:pStyle w:val="tabletext11"/>
              <w:jc w:val="center"/>
              <w:rPr>
                <w:ins w:id="27199" w:author="Author"/>
              </w:rPr>
            </w:pPr>
            <w:ins w:id="27200" w:author="Author">
              <w:r>
                <w:t>1.92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EE12EED" w14:textId="77777777" w:rsidR="003F7E2C" w:rsidRDefault="003F7E2C" w:rsidP="00BE28D4">
            <w:pPr>
              <w:pStyle w:val="tabletext11"/>
              <w:jc w:val="center"/>
              <w:rPr>
                <w:ins w:id="27201" w:author="Author"/>
              </w:rPr>
            </w:pPr>
            <w:ins w:id="27202" w:author="Author">
              <w:r>
                <w:t>1.77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FD1FD02" w14:textId="77777777" w:rsidR="003F7E2C" w:rsidRDefault="003F7E2C" w:rsidP="00BE28D4">
            <w:pPr>
              <w:pStyle w:val="tabletext11"/>
              <w:jc w:val="center"/>
              <w:rPr>
                <w:ins w:id="27203" w:author="Author"/>
              </w:rPr>
            </w:pPr>
            <w:ins w:id="27204" w:author="Author">
              <w:r>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E42E6F" w14:textId="77777777" w:rsidR="003F7E2C" w:rsidRDefault="003F7E2C" w:rsidP="00BE28D4">
            <w:pPr>
              <w:pStyle w:val="tabletext11"/>
              <w:jc w:val="center"/>
              <w:rPr>
                <w:ins w:id="27205" w:author="Author"/>
              </w:rPr>
            </w:pPr>
            <w:ins w:id="27206" w:author="Author">
              <w:r>
                <w:t>1.47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D64A23" w14:textId="77777777" w:rsidR="003F7E2C" w:rsidRDefault="003F7E2C" w:rsidP="00BE28D4">
            <w:pPr>
              <w:pStyle w:val="tabletext11"/>
              <w:jc w:val="center"/>
              <w:rPr>
                <w:ins w:id="27207" w:author="Author"/>
              </w:rPr>
            </w:pPr>
            <w:ins w:id="27208" w:author="Author">
              <w:r>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E71D8C" w14:textId="77777777" w:rsidR="003F7E2C" w:rsidRDefault="003F7E2C" w:rsidP="00BE28D4">
            <w:pPr>
              <w:pStyle w:val="tabletext11"/>
              <w:jc w:val="center"/>
              <w:rPr>
                <w:ins w:id="27209" w:author="Author"/>
              </w:rPr>
            </w:pPr>
            <w:ins w:id="27210" w:author="Author">
              <w:r>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654F03" w14:textId="77777777" w:rsidR="003F7E2C" w:rsidRDefault="003F7E2C" w:rsidP="00BE28D4">
            <w:pPr>
              <w:pStyle w:val="tabletext11"/>
              <w:jc w:val="center"/>
              <w:rPr>
                <w:ins w:id="27211" w:author="Author"/>
              </w:rPr>
            </w:pPr>
            <w:ins w:id="27212" w:author="Author">
              <w:r>
                <w:t>1.13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95070D" w14:textId="77777777" w:rsidR="003F7E2C" w:rsidRDefault="003F7E2C" w:rsidP="00BE28D4">
            <w:pPr>
              <w:pStyle w:val="tabletext11"/>
              <w:jc w:val="center"/>
              <w:rPr>
                <w:ins w:id="27213" w:author="Author"/>
              </w:rPr>
            </w:pPr>
            <w:ins w:id="27214" w:author="Author">
              <w:r>
                <w:t>1.09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3C32D8" w14:textId="77777777" w:rsidR="003F7E2C" w:rsidRDefault="003F7E2C" w:rsidP="00BE28D4">
            <w:pPr>
              <w:pStyle w:val="tabletext11"/>
              <w:jc w:val="center"/>
              <w:rPr>
                <w:ins w:id="27215" w:author="Author"/>
              </w:rPr>
            </w:pPr>
            <w:ins w:id="27216" w:author="Author">
              <w:r>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77805A" w14:textId="77777777" w:rsidR="003F7E2C" w:rsidRDefault="003F7E2C" w:rsidP="00BE28D4">
            <w:pPr>
              <w:pStyle w:val="tabletext11"/>
              <w:jc w:val="center"/>
              <w:rPr>
                <w:ins w:id="27217" w:author="Author"/>
              </w:rPr>
            </w:pPr>
            <w:ins w:id="27218" w:author="Author">
              <w:r>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83EE82" w14:textId="77777777" w:rsidR="003F7E2C" w:rsidRDefault="003F7E2C" w:rsidP="00BE28D4">
            <w:pPr>
              <w:pStyle w:val="tabletext11"/>
              <w:jc w:val="center"/>
              <w:rPr>
                <w:ins w:id="27219" w:author="Author"/>
              </w:rPr>
            </w:pPr>
            <w:ins w:id="27220" w:author="Author">
              <w:r>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961EE21" w14:textId="77777777" w:rsidR="003F7E2C" w:rsidRDefault="003F7E2C" w:rsidP="00BE28D4">
            <w:pPr>
              <w:pStyle w:val="tabletext11"/>
              <w:jc w:val="center"/>
              <w:rPr>
                <w:ins w:id="27221" w:author="Author"/>
              </w:rPr>
            </w:pPr>
            <w:ins w:id="27222"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F96066" w14:textId="77777777" w:rsidR="003F7E2C" w:rsidRDefault="003F7E2C" w:rsidP="00BE28D4">
            <w:pPr>
              <w:pStyle w:val="tabletext11"/>
              <w:jc w:val="center"/>
              <w:rPr>
                <w:ins w:id="27223" w:author="Author"/>
              </w:rPr>
            </w:pPr>
            <w:ins w:id="27224" w:author="Author">
              <w:r>
                <w:t>0.94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F3FEFF" w14:textId="77777777" w:rsidR="003F7E2C" w:rsidRDefault="003F7E2C" w:rsidP="00BE28D4">
            <w:pPr>
              <w:pStyle w:val="tabletext11"/>
              <w:jc w:val="center"/>
              <w:rPr>
                <w:ins w:id="27225" w:author="Author"/>
              </w:rPr>
            </w:pPr>
            <w:ins w:id="27226" w:author="Author">
              <w:r>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8A6397" w14:textId="77777777" w:rsidR="003F7E2C" w:rsidRDefault="003F7E2C" w:rsidP="00BE28D4">
            <w:pPr>
              <w:pStyle w:val="tabletext11"/>
              <w:jc w:val="center"/>
              <w:rPr>
                <w:ins w:id="27227" w:author="Author"/>
              </w:rPr>
            </w:pPr>
            <w:ins w:id="27228" w:author="Author">
              <w:r>
                <w:t>0.88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41B615D" w14:textId="77777777" w:rsidR="003F7E2C" w:rsidRDefault="003F7E2C" w:rsidP="00BE28D4">
            <w:pPr>
              <w:pStyle w:val="tabletext11"/>
              <w:jc w:val="center"/>
              <w:rPr>
                <w:ins w:id="27229" w:author="Author"/>
              </w:rPr>
            </w:pPr>
            <w:ins w:id="27230" w:author="Author">
              <w:r>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72E787" w14:textId="77777777" w:rsidR="003F7E2C" w:rsidRDefault="003F7E2C" w:rsidP="00BE28D4">
            <w:pPr>
              <w:pStyle w:val="tabletext11"/>
              <w:jc w:val="center"/>
              <w:rPr>
                <w:ins w:id="27231" w:author="Author"/>
              </w:rPr>
            </w:pPr>
            <w:ins w:id="27232" w:author="Author">
              <w:r>
                <w:t>0.83</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8290F77" w14:textId="77777777" w:rsidR="003F7E2C" w:rsidRDefault="003F7E2C" w:rsidP="00BE28D4">
            <w:pPr>
              <w:pStyle w:val="tabletext11"/>
              <w:jc w:val="center"/>
              <w:rPr>
                <w:ins w:id="27233" w:author="Author"/>
              </w:rPr>
            </w:pPr>
            <w:ins w:id="27234" w:author="Author">
              <w:r>
                <w:t>0.81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4337E0" w14:textId="77777777" w:rsidR="003F7E2C" w:rsidRDefault="003F7E2C" w:rsidP="00BE28D4">
            <w:pPr>
              <w:pStyle w:val="tabletext11"/>
              <w:jc w:val="center"/>
              <w:rPr>
                <w:ins w:id="27235" w:author="Author"/>
              </w:rPr>
            </w:pPr>
            <w:ins w:id="27236" w:author="Author">
              <w:r>
                <w:t>0.78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C35894" w14:textId="77777777" w:rsidR="003F7E2C" w:rsidRDefault="003F7E2C" w:rsidP="00BE28D4">
            <w:pPr>
              <w:pStyle w:val="tabletext11"/>
              <w:jc w:val="center"/>
              <w:rPr>
                <w:ins w:id="27237" w:author="Author"/>
              </w:rPr>
            </w:pPr>
            <w:ins w:id="27238" w:author="Author">
              <w:r>
                <w:t>0.76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29F531" w14:textId="77777777" w:rsidR="003F7E2C" w:rsidRDefault="003F7E2C" w:rsidP="00BE28D4">
            <w:pPr>
              <w:pStyle w:val="tabletext11"/>
              <w:jc w:val="center"/>
              <w:rPr>
                <w:ins w:id="27239" w:author="Author"/>
              </w:rPr>
            </w:pPr>
            <w:ins w:id="27240" w:author="Author">
              <w:r>
                <w:t>0.74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B020F6" w14:textId="77777777" w:rsidR="003F7E2C" w:rsidRDefault="003F7E2C" w:rsidP="00BE28D4">
            <w:pPr>
              <w:pStyle w:val="tabletext11"/>
              <w:jc w:val="center"/>
              <w:rPr>
                <w:ins w:id="27241" w:author="Author"/>
              </w:rPr>
            </w:pPr>
            <w:ins w:id="27242" w:author="Author">
              <w:r>
                <w:t>0.71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7ED2DC6" w14:textId="77777777" w:rsidR="003F7E2C" w:rsidRDefault="003F7E2C" w:rsidP="00BE28D4">
            <w:pPr>
              <w:pStyle w:val="tabletext11"/>
              <w:jc w:val="center"/>
              <w:rPr>
                <w:ins w:id="27243" w:author="Author"/>
              </w:rPr>
            </w:pPr>
            <w:ins w:id="27244" w:author="Author">
              <w:r>
                <w:t>0.69</w:t>
              </w:r>
            </w:ins>
          </w:p>
        </w:tc>
      </w:tr>
      <w:tr w:rsidR="003F7E2C" w14:paraId="74B3AB15" w14:textId="77777777" w:rsidTr="00EE1A0A">
        <w:trPr>
          <w:trHeight w:val="190"/>
          <w:ins w:id="27245" w:author="Author"/>
        </w:trPr>
        <w:tc>
          <w:tcPr>
            <w:tcW w:w="200" w:type="dxa"/>
            <w:tcBorders>
              <w:top w:val="single" w:sz="4" w:space="0" w:color="auto"/>
              <w:left w:val="single" w:sz="4" w:space="0" w:color="auto"/>
              <w:bottom w:val="single" w:sz="4" w:space="0" w:color="auto"/>
              <w:right w:val="nil"/>
            </w:tcBorders>
            <w:vAlign w:val="bottom"/>
          </w:tcPr>
          <w:p w14:paraId="5C0068F3" w14:textId="77777777" w:rsidR="003F7E2C" w:rsidRDefault="003F7E2C" w:rsidP="00BE28D4">
            <w:pPr>
              <w:pStyle w:val="tabletext11"/>
              <w:jc w:val="right"/>
              <w:rPr>
                <w:ins w:id="27246" w:author="Author"/>
              </w:rPr>
            </w:pPr>
          </w:p>
        </w:tc>
        <w:tc>
          <w:tcPr>
            <w:tcW w:w="1580" w:type="dxa"/>
            <w:tcBorders>
              <w:top w:val="single" w:sz="4" w:space="0" w:color="auto"/>
              <w:left w:val="nil"/>
              <w:bottom w:val="single" w:sz="4" w:space="0" w:color="auto"/>
              <w:right w:val="single" w:sz="4" w:space="0" w:color="auto"/>
            </w:tcBorders>
            <w:vAlign w:val="bottom"/>
            <w:hideMark/>
          </w:tcPr>
          <w:p w14:paraId="16C71782" w14:textId="77777777" w:rsidR="003F7E2C" w:rsidRDefault="003F7E2C" w:rsidP="00BE28D4">
            <w:pPr>
              <w:pStyle w:val="tabletext11"/>
              <w:tabs>
                <w:tab w:val="decimal" w:pos="640"/>
              </w:tabs>
              <w:rPr>
                <w:ins w:id="27247" w:author="Author"/>
              </w:rPr>
            </w:pPr>
            <w:ins w:id="27248" w:author="Author">
              <w:r>
                <w:t>100,000 to 114,999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EDD98E9" w14:textId="77777777" w:rsidR="003F7E2C" w:rsidRDefault="003F7E2C" w:rsidP="00BE28D4">
            <w:pPr>
              <w:pStyle w:val="tabletext11"/>
              <w:jc w:val="center"/>
              <w:rPr>
                <w:ins w:id="27249" w:author="Author"/>
              </w:rPr>
            </w:pPr>
            <w:ins w:id="27250" w:author="Author">
              <w:r>
                <w:t>2.86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64015CF" w14:textId="77777777" w:rsidR="003F7E2C" w:rsidRDefault="003F7E2C" w:rsidP="00BE28D4">
            <w:pPr>
              <w:pStyle w:val="tabletext11"/>
              <w:jc w:val="center"/>
              <w:rPr>
                <w:ins w:id="27251" w:author="Author"/>
              </w:rPr>
            </w:pPr>
            <w:ins w:id="27252" w:author="Author">
              <w:r>
                <w:t>2.77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3918715" w14:textId="77777777" w:rsidR="003F7E2C" w:rsidRDefault="003F7E2C" w:rsidP="00BE28D4">
            <w:pPr>
              <w:pStyle w:val="tabletext11"/>
              <w:jc w:val="center"/>
              <w:rPr>
                <w:ins w:id="27253" w:author="Author"/>
              </w:rPr>
            </w:pPr>
            <w:ins w:id="27254" w:author="Author">
              <w:r>
                <w:t>2.68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0F80526" w14:textId="77777777" w:rsidR="003F7E2C" w:rsidRDefault="003F7E2C" w:rsidP="00BE28D4">
            <w:pPr>
              <w:pStyle w:val="tabletext11"/>
              <w:jc w:val="center"/>
              <w:rPr>
                <w:ins w:id="27255" w:author="Author"/>
              </w:rPr>
            </w:pPr>
            <w:ins w:id="27256" w:author="Author">
              <w:r>
                <w:t>2.51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5EA5872" w14:textId="77777777" w:rsidR="003F7E2C" w:rsidRDefault="003F7E2C" w:rsidP="00BE28D4">
            <w:pPr>
              <w:pStyle w:val="tabletext11"/>
              <w:jc w:val="center"/>
              <w:rPr>
                <w:ins w:id="27257" w:author="Author"/>
              </w:rPr>
            </w:pPr>
            <w:ins w:id="27258" w:author="Author">
              <w:r>
                <w:t>2.34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A4FFEDA" w14:textId="77777777" w:rsidR="003F7E2C" w:rsidRDefault="003F7E2C" w:rsidP="00BE28D4">
            <w:pPr>
              <w:pStyle w:val="tabletext11"/>
              <w:jc w:val="center"/>
              <w:rPr>
                <w:ins w:id="27259" w:author="Author"/>
              </w:rPr>
            </w:pPr>
            <w:ins w:id="27260" w:author="Author">
              <w:r>
                <w:t>2.17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9F0F18D" w14:textId="77777777" w:rsidR="003F7E2C" w:rsidRDefault="003F7E2C" w:rsidP="00BE28D4">
            <w:pPr>
              <w:pStyle w:val="tabletext11"/>
              <w:jc w:val="center"/>
              <w:rPr>
                <w:ins w:id="27261" w:author="Author"/>
              </w:rPr>
            </w:pPr>
            <w:ins w:id="27262" w:author="Author">
              <w:r>
                <w:t>2.00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B6F6778" w14:textId="77777777" w:rsidR="003F7E2C" w:rsidRDefault="003F7E2C" w:rsidP="00BE28D4">
            <w:pPr>
              <w:pStyle w:val="tabletext11"/>
              <w:jc w:val="center"/>
              <w:rPr>
                <w:ins w:id="27263" w:author="Author"/>
              </w:rPr>
            </w:pPr>
            <w:ins w:id="27264" w:author="Author">
              <w:r>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E137BF" w14:textId="77777777" w:rsidR="003F7E2C" w:rsidRDefault="003F7E2C" w:rsidP="00BE28D4">
            <w:pPr>
              <w:pStyle w:val="tabletext11"/>
              <w:jc w:val="center"/>
              <w:rPr>
                <w:ins w:id="27265" w:author="Author"/>
              </w:rPr>
            </w:pPr>
            <w:ins w:id="27266"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2442FF" w14:textId="77777777" w:rsidR="003F7E2C" w:rsidRDefault="003F7E2C" w:rsidP="00BE28D4">
            <w:pPr>
              <w:pStyle w:val="tabletext11"/>
              <w:jc w:val="center"/>
              <w:rPr>
                <w:ins w:id="27267" w:author="Author"/>
              </w:rPr>
            </w:pPr>
            <w:ins w:id="27268"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2B1BB6" w14:textId="77777777" w:rsidR="003F7E2C" w:rsidRDefault="003F7E2C" w:rsidP="00BE28D4">
            <w:pPr>
              <w:pStyle w:val="tabletext11"/>
              <w:jc w:val="center"/>
              <w:rPr>
                <w:ins w:id="27269" w:author="Author"/>
              </w:rPr>
            </w:pPr>
            <w:ins w:id="27270" w:author="Author">
              <w:r>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D2DE3F" w14:textId="77777777" w:rsidR="003F7E2C" w:rsidRDefault="003F7E2C" w:rsidP="00BE28D4">
            <w:pPr>
              <w:pStyle w:val="tabletext11"/>
              <w:jc w:val="center"/>
              <w:rPr>
                <w:ins w:id="27271" w:author="Author"/>
              </w:rPr>
            </w:pPr>
            <w:ins w:id="27272" w:author="Author">
              <w:r>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A4FB85" w14:textId="77777777" w:rsidR="003F7E2C" w:rsidRDefault="003F7E2C" w:rsidP="00BE28D4">
            <w:pPr>
              <w:pStyle w:val="tabletext11"/>
              <w:jc w:val="center"/>
              <w:rPr>
                <w:ins w:id="27273" w:author="Author"/>
              </w:rPr>
            </w:pPr>
            <w:ins w:id="27274" w:author="Author">
              <w:r>
                <w:t>1.24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51CE9E" w14:textId="77777777" w:rsidR="003F7E2C" w:rsidRDefault="003F7E2C" w:rsidP="00BE28D4">
            <w:pPr>
              <w:pStyle w:val="tabletext11"/>
              <w:jc w:val="center"/>
              <w:rPr>
                <w:ins w:id="27275" w:author="Author"/>
              </w:rPr>
            </w:pPr>
            <w:ins w:id="27276"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70712C" w14:textId="77777777" w:rsidR="003F7E2C" w:rsidRDefault="003F7E2C" w:rsidP="00BE28D4">
            <w:pPr>
              <w:pStyle w:val="tabletext11"/>
              <w:jc w:val="center"/>
              <w:rPr>
                <w:ins w:id="27277" w:author="Author"/>
              </w:rPr>
            </w:pPr>
            <w:ins w:id="27278" w:author="Author">
              <w:r>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B25C81" w14:textId="77777777" w:rsidR="003F7E2C" w:rsidRDefault="003F7E2C" w:rsidP="00BE28D4">
            <w:pPr>
              <w:pStyle w:val="tabletext11"/>
              <w:jc w:val="center"/>
              <w:rPr>
                <w:ins w:id="27279" w:author="Author"/>
              </w:rPr>
            </w:pPr>
            <w:ins w:id="27280" w:author="Author">
              <w:r>
                <w:t>1.13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93B18F" w14:textId="77777777" w:rsidR="003F7E2C" w:rsidRDefault="003F7E2C" w:rsidP="00BE28D4">
            <w:pPr>
              <w:pStyle w:val="tabletext11"/>
              <w:jc w:val="center"/>
              <w:rPr>
                <w:ins w:id="27281" w:author="Author"/>
              </w:rPr>
            </w:pPr>
            <w:ins w:id="27282" w:author="Author">
              <w:r>
                <w:t>1.09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0F8115" w14:textId="77777777" w:rsidR="003F7E2C" w:rsidRDefault="003F7E2C" w:rsidP="00BE28D4">
            <w:pPr>
              <w:pStyle w:val="tabletext11"/>
              <w:jc w:val="center"/>
              <w:rPr>
                <w:ins w:id="27283" w:author="Author"/>
              </w:rPr>
            </w:pPr>
            <w:ins w:id="27284" w:author="Author">
              <w:r>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D7DD11" w14:textId="77777777" w:rsidR="003F7E2C" w:rsidRDefault="003F7E2C" w:rsidP="00BE28D4">
            <w:pPr>
              <w:pStyle w:val="tabletext11"/>
              <w:jc w:val="center"/>
              <w:rPr>
                <w:ins w:id="27285" w:author="Author"/>
              </w:rPr>
            </w:pPr>
            <w:ins w:id="27286" w:author="Author">
              <w:r>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48B83B" w14:textId="77777777" w:rsidR="003F7E2C" w:rsidRDefault="003F7E2C" w:rsidP="00BE28D4">
            <w:pPr>
              <w:pStyle w:val="tabletext11"/>
              <w:jc w:val="center"/>
              <w:rPr>
                <w:ins w:id="27287" w:author="Author"/>
              </w:rPr>
            </w:pPr>
            <w:ins w:id="27288" w:author="Author">
              <w:r>
                <w:t>1.00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D08E38" w14:textId="77777777" w:rsidR="003F7E2C" w:rsidRDefault="003F7E2C" w:rsidP="00BE28D4">
            <w:pPr>
              <w:pStyle w:val="tabletext11"/>
              <w:jc w:val="center"/>
              <w:rPr>
                <w:ins w:id="27289" w:author="Author"/>
              </w:rPr>
            </w:pPr>
            <w:ins w:id="27290" w:author="Author">
              <w:r>
                <w:t>0.97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ECCB90" w14:textId="77777777" w:rsidR="003F7E2C" w:rsidRDefault="003F7E2C" w:rsidP="00BE28D4">
            <w:pPr>
              <w:pStyle w:val="tabletext11"/>
              <w:jc w:val="center"/>
              <w:rPr>
                <w:ins w:id="27291" w:author="Author"/>
              </w:rPr>
            </w:pPr>
            <w:ins w:id="27292" w:author="Author">
              <w:r>
                <w:t>0.94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24A4F9E" w14:textId="77777777" w:rsidR="003F7E2C" w:rsidRDefault="003F7E2C" w:rsidP="00BE28D4">
            <w:pPr>
              <w:pStyle w:val="tabletext11"/>
              <w:jc w:val="center"/>
              <w:rPr>
                <w:ins w:id="27293" w:author="Author"/>
              </w:rPr>
            </w:pPr>
            <w:ins w:id="27294" w:author="Author">
              <w:r>
                <w:t>0.91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DD476E" w14:textId="77777777" w:rsidR="003F7E2C" w:rsidRDefault="003F7E2C" w:rsidP="00BE28D4">
            <w:pPr>
              <w:pStyle w:val="tabletext11"/>
              <w:jc w:val="center"/>
              <w:rPr>
                <w:ins w:id="27295" w:author="Author"/>
              </w:rPr>
            </w:pPr>
            <w:ins w:id="27296" w:author="Author">
              <w:r>
                <w:t>0.88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09F112" w14:textId="77777777" w:rsidR="003F7E2C" w:rsidRDefault="003F7E2C" w:rsidP="00BE28D4">
            <w:pPr>
              <w:pStyle w:val="tabletext11"/>
              <w:jc w:val="center"/>
              <w:rPr>
                <w:ins w:id="27297" w:author="Author"/>
              </w:rPr>
            </w:pPr>
            <w:ins w:id="27298" w:author="Author">
              <w:r>
                <w:t>0.86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721C86" w14:textId="77777777" w:rsidR="003F7E2C" w:rsidRDefault="003F7E2C" w:rsidP="00BE28D4">
            <w:pPr>
              <w:pStyle w:val="tabletext11"/>
              <w:jc w:val="center"/>
              <w:rPr>
                <w:ins w:id="27299" w:author="Author"/>
              </w:rPr>
            </w:pPr>
            <w:ins w:id="27300" w:author="Author">
              <w:r>
                <w:t>0.83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BD2A7A" w14:textId="77777777" w:rsidR="003F7E2C" w:rsidRDefault="003F7E2C" w:rsidP="00BE28D4">
            <w:pPr>
              <w:pStyle w:val="tabletext11"/>
              <w:jc w:val="center"/>
              <w:rPr>
                <w:ins w:id="27301" w:author="Author"/>
              </w:rPr>
            </w:pPr>
            <w:ins w:id="27302" w:author="Author">
              <w:r>
                <w:t>0.81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B137671" w14:textId="77777777" w:rsidR="003F7E2C" w:rsidRDefault="003F7E2C" w:rsidP="00BE28D4">
            <w:pPr>
              <w:pStyle w:val="tabletext11"/>
              <w:jc w:val="center"/>
              <w:rPr>
                <w:ins w:id="27303" w:author="Author"/>
              </w:rPr>
            </w:pPr>
            <w:ins w:id="27304" w:author="Author">
              <w:r>
                <w:t>0.78</w:t>
              </w:r>
            </w:ins>
          </w:p>
        </w:tc>
      </w:tr>
      <w:tr w:rsidR="003F7E2C" w14:paraId="461459CA" w14:textId="77777777" w:rsidTr="00EE1A0A">
        <w:trPr>
          <w:trHeight w:val="190"/>
          <w:ins w:id="27305" w:author="Author"/>
        </w:trPr>
        <w:tc>
          <w:tcPr>
            <w:tcW w:w="200" w:type="dxa"/>
            <w:tcBorders>
              <w:top w:val="single" w:sz="4" w:space="0" w:color="auto"/>
              <w:left w:val="single" w:sz="4" w:space="0" w:color="auto"/>
              <w:bottom w:val="single" w:sz="4" w:space="0" w:color="auto"/>
              <w:right w:val="nil"/>
            </w:tcBorders>
            <w:vAlign w:val="bottom"/>
          </w:tcPr>
          <w:p w14:paraId="2BB74342" w14:textId="77777777" w:rsidR="003F7E2C" w:rsidRDefault="003F7E2C" w:rsidP="00BE28D4">
            <w:pPr>
              <w:pStyle w:val="tabletext11"/>
              <w:jc w:val="right"/>
              <w:rPr>
                <w:ins w:id="27306" w:author="Author"/>
              </w:rPr>
            </w:pPr>
          </w:p>
        </w:tc>
        <w:tc>
          <w:tcPr>
            <w:tcW w:w="1580" w:type="dxa"/>
            <w:tcBorders>
              <w:top w:val="single" w:sz="4" w:space="0" w:color="auto"/>
              <w:left w:val="nil"/>
              <w:bottom w:val="single" w:sz="4" w:space="0" w:color="auto"/>
              <w:right w:val="single" w:sz="4" w:space="0" w:color="auto"/>
            </w:tcBorders>
            <w:vAlign w:val="bottom"/>
            <w:hideMark/>
          </w:tcPr>
          <w:p w14:paraId="309C13EB" w14:textId="77777777" w:rsidR="003F7E2C" w:rsidRDefault="003F7E2C" w:rsidP="00BE28D4">
            <w:pPr>
              <w:pStyle w:val="tabletext11"/>
              <w:tabs>
                <w:tab w:val="decimal" w:pos="640"/>
              </w:tabs>
              <w:rPr>
                <w:ins w:id="27307" w:author="Author"/>
              </w:rPr>
            </w:pPr>
            <w:ins w:id="27308" w:author="Author">
              <w:r>
                <w:t>115,000 to 129,999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EB4E926" w14:textId="77777777" w:rsidR="003F7E2C" w:rsidRDefault="003F7E2C" w:rsidP="00BE28D4">
            <w:pPr>
              <w:pStyle w:val="tabletext11"/>
              <w:jc w:val="center"/>
              <w:rPr>
                <w:ins w:id="27309" w:author="Author"/>
              </w:rPr>
            </w:pPr>
            <w:ins w:id="27310" w:author="Author">
              <w:r>
                <w:t>3.17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D613B49" w14:textId="77777777" w:rsidR="003F7E2C" w:rsidRDefault="003F7E2C" w:rsidP="00BE28D4">
            <w:pPr>
              <w:pStyle w:val="tabletext11"/>
              <w:jc w:val="center"/>
              <w:rPr>
                <w:ins w:id="27311" w:author="Author"/>
              </w:rPr>
            </w:pPr>
            <w:ins w:id="27312" w:author="Author">
              <w:r>
                <w:t>3.08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62C2954" w14:textId="77777777" w:rsidR="003F7E2C" w:rsidRDefault="003F7E2C" w:rsidP="00BE28D4">
            <w:pPr>
              <w:pStyle w:val="tabletext11"/>
              <w:jc w:val="center"/>
              <w:rPr>
                <w:ins w:id="27313" w:author="Author"/>
              </w:rPr>
            </w:pPr>
            <w:ins w:id="27314" w:author="Author">
              <w:r>
                <w:t>2.98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73A2BC4" w14:textId="77777777" w:rsidR="003F7E2C" w:rsidRDefault="003F7E2C" w:rsidP="00BE28D4">
            <w:pPr>
              <w:pStyle w:val="tabletext11"/>
              <w:jc w:val="center"/>
              <w:rPr>
                <w:ins w:id="27315" w:author="Author"/>
              </w:rPr>
            </w:pPr>
            <w:ins w:id="27316" w:author="Author">
              <w:r>
                <w:t>2.79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DADFD82" w14:textId="77777777" w:rsidR="003F7E2C" w:rsidRDefault="003F7E2C" w:rsidP="00BE28D4">
            <w:pPr>
              <w:pStyle w:val="tabletext11"/>
              <w:jc w:val="center"/>
              <w:rPr>
                <w:ins w:id="27317" w:author="Author"/>
              </w:rPr>
            </w:pPr>
            <w:ins w:id="27318" w:author="Author">
              <w:r>
                <w:t>2.60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6E32F01" w14:textId="77777777" w:rsidR="003F7E2C" w:rsidRDefault="003F7E2C" w:rsidP="00BE28D4">
            <w:pPr>
              <w:pStyle w:val="tabletext11"/>
              <w:jc w:val="center"/>
              <w:rPr>
                <w:ins w:id="27319" w:author="Author"/>
              </w:rPr>
            </w:pPr>
            <w:ins w:id="27320" w:author="Author">
              <w:r>
                <w:t>2.41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48F1DD7" w14:textId="77777777" w:rsidR="003F7E2C" w:rsidRDefault="003F7E2C" w:rsidP="00BE28D4">
            <w:pPr>
              <w:pStyle w:val="tabletext11"/>
              <w:jc w:val="center"/>
              <w:rPr>
                <w:ins w:id="27321" w:author="Author"/>
              </w:rPr>
            </w:pPr>
            <w:ins w:id="27322" w:author="Author">
              <w:r>
                <w:t>2.22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178B132" w14:textId="77777777" w:rsidR="003F7E2C" w:rsidRDefault="003F7E2C" w:rsidP="00BE28D4">
            <w:pPr>
              <w:pStyle w:val="tabletext11"/>
              <w:jc w:val="center"/>
              <w:rPr>
                <w:ins w:id="27323" w:author="Author"/>
              </w:rPr>
            </w:pPr>
            <w:ins w:id="27324" w:author="Author">
              <w:r>
                <w:t>2.03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32C12C" w14:textId="77777777" w:rsidR="003F7E2C" w:rsidRDefault="003F7E2C" w:rsidP="00BE28D4">
            <w:pPr>
              <w:pStyle w:val="tabletext11"/>
              <w:jc w:val="center"/>
              <w:rPr>
                <w:ins w:id="27325" w:author="Author"/>
              </w:rPr>
            </w:pPr>
            <w:ins w:id="27326"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29B869" w14:textId="77777777" w:rsidR="003F7E2C" w:rsidRDefault="003F7E2C" w:rsidP="00BE28D4">
            <w:pPr>
              <w:pStyle w:val="tabletext11"/>
              <w:jc w:val="center"/>
              <w:rPr>
                <w:ins w:id="27327" w:author="Author"/>
              </w:rPr>
            </w:pPr>
            <w:ins w:id="27328" w:author="Author">
              <w:r>
                <w:t>1.65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945EB2" w14:textId="77777777" w:rsidR="003F7E2C" w:rsidRDefault="003F7E2C" w:rsidP="00BE28D4">
            <w:pPr>
              <w:pStyle w:val="tabletext11"/>
              <w:jc w:val="center"/>
              <w:rPr>
                <w:ins w:id="27329" w:author="Author"/>
              </w:rPr>
            </w:pPr>
            <w:ins w:id="27330" w:author="Author">
              <w:r>
                <w:t>1.46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01C899" w14:textId="77777777" w:rsidR="003F7E2C" w:rsidRDefault="003F7E2C" w:rsidP="00BE28D4">
            <w:pPr>
              <w:pStyle w:val="tabletext11"/>
              <w:jc w:val="center"/>
              <w:rPr>
                <w:ins w:id="27331" w:author="Author"/>
              </w:rPr>
            </w:pPr>
            <w:ins w:id="27332" w:author="Author">
              <w:r>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79920A" w14:textId="77777777" w:rsidR="003F7E2C" w:rsidRDefault="003F7E2C" w:rsidP="00BE28D4">
            <w:pPr>
              <w:pStyle w:val="tabletext11"/>
              <w:jc w:val="center"/>
              <w:rPr>
                <w:ins w:id="27333" w:author="Author"/>
              </w:rPr>
            </w:pPr>
            <w:ins w:id="27334" w:author="Author">
              <w:r>
                <w:t>1.37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E4583B" w14:textId="77777777" w:rsidR="003F7E2C" w:rsidRDefault="003F7E2C" w:rsidP="00BE28D4">
            <w:pPr>
              <w:pStyle w:val="tabletext11"/>
              <w:jc w:val="center"/>
              <w:rPr>
                <w:ins w:id="27335" w:author="Author"/>
              </w:rPr>
            </w:pPr>
            <w:ins w:id="27336" w:author="Author">
              <w:r>
                <w:t>1.33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19BE06" w14:textId="77777777" w:rsidR="003F7E2C" w:rsidRDefault="003F7E2C" w:rsidP="00BE28D4">
            <w:pPr>
              <w:pStyle w:val="tabletext11"/>
              <w:jc w:val="center"/>
              <w:rPr>
                <w:ins w:id="27337" w:author="Author"/>
              </w:rPr>
            </w:pPr>
            <w:ins w:id="27338" w:author="Author">
              <w:r>
                <w:t>1.29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9BF047" w14:textId="77777777" w:rsidR="003F7E2C" w:rsidRDefault="003F7E2C" w:rsidP="00BE28D4">
            <w:pPr>
              <w:pStyle w:val="tabletext11"/>
              <w:jc w:val="center"/>
              <w:rPr>
                <w:ins w:id="27339" w:author="Author"/>
              </w:rPr>
            </w:pPr>
            <w:ins w:id="27340" w:author="Author">
              <w:r>
                <w:t>1.25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5DB6A0" w14:textId="77777777" w:rsidR="003F7E2C" w:rsidRDefault="003F7E2C" w:rsidP="00BE28D4">
            <w:pPr>
              <w:pStyle w:val="tabletext11"/>
              <w:jc w:val="center"/>
              <w:rPr>
                <w:ins w:id="27341" w:author="Author"/>
              </w:rPr>
            </w:pPr>
            <w:ins w:id="27342" w:author="Author">
              <w:r>
                <w:t>1.22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33E214" w14:textId="77777777" w:rsidR="003F7E2C" w:rsidRDefault="003F7E2C" w:rsidP="00BE28D4">
            <w:pPr>
              <w:pStyle w:val="tabletext11"/>
              <w:jc w:val="center"/>
              <w:rPr>
                <w:ins w:id="27343" w:author="Author"/>
              </w:rPr>
            </w:pPr>
            <w:ins w:id="27344" w:author="Author">
              <w:r>
                <w:t>1.18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74FDD2" w14:textId="77777777" w:rsidR="003F7E2C" w:rsidRDefault="003F7E2C" w:rsidP="00BE28D4">
            <w:pPr>
              <w:pStyle w:val="tabletext11"/>
              <w:jc w:val="center"/>
              <w:rPr>
                <w:ins w:id="27345" w:author="Author"/>
              </w:rPr>
            </w:pPr>
            <w:ins w:id="27346" w:author="Author">
              <w:r>
                <w:t>1.14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3A31FD" w14:textId="77777777" w:rsidR="003F7E2C" w:rsidRDefault="003F7E2C" w:rsidP="00BE28D4">
            <w:pPr>
              <w:pStyle w:val="tabletext11"/>
              <w:jc w:val="center"/>
              <w:rPr>
                <w:ins w:id="27347" w:author="Author"/>
              </w:rPr>
            </w:pPr>
            <w:ins w:id="27348" w:author="Author">
              <w:r>
                <w:t>1.11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9C8270" w14:textId="77777777" w:rsidR="003F7E2C" w:rsidRDefault="003F7E2C" w:rsidP="00BE28D4">
            <w:pPr>
              <w:pStyle w:val="tabletext11"/>
              <w:jc w:val="center"/>
              <w:rPr>
                <w:ins w:id="27349" w:author="Author"/>
              </w:rPr>
            </w:pPr>
            <w:ins w:id="27350" w:author="Author">
              <w:r>
                <w:t>1.08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44E020" w14:textId="77777777" w:rsidR="003F7E2C" w:rsidRDefault="003F7E2C" w:rsidP="00BE28D4">
            <w:pPr>
              <w:pStyle w:val="tabletext11"/>
              <w:jc w:val="center"/>
              <w:rPr>
                <w:ins w:id="27351" w:author="Author"/>
              </w:rPr>
            </w:pPr>
            <w:ins w:id="27352" w:author="Author">
              <w:r>
                <w:t>1.04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4656F282" w14:textId="77777777" w:rsidR="003F7E2C" w:rsidRDefault="003F7E2C" w:rsidP="00BE28D4">
            <w:pPr>
              <w:pStyle w:val="tabletext11"/>
              <w:jc w:val="center"/>
              <w:rPr>
                <w:ins w:id="27353" w:author="Author"/>
              </w:rPr>
            </w:pPr>
            <w:ins w:id="27354" w:author="Author">
              <w:r>
                <w:t>1.01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A238A0" w14:textId="77777777" w:rsidR="003F7E2C" w:rsidRDefault="003F7E2C" w:rsidP="00BE28D4">
            <w:pPr>
              <w:pStyle w:val="tabletext11"/>
              <w:jc w:val="center"/>
              <w:rPr>
                <w:ins w:id="27355" w:author="Author"/>
              </w:rPr>
            </w:pPr>
            <w:ins w:id="27356" w:author="Author">
              <w:r>
                <w:t>0.98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630BF8" w14:textId="77777777" w:rsidR="003F7E2C" w:rsidRDefault="003F7E2C" w:rsidP="00BE28D4">
            <w:pPr>
              <w:pStyle w:val="tabletext11"/>
              <w:jc w:val="center"/>
              <w:rPr>
                <w:ins w:id="27357" w:author="Author"/>
              </w:rPr>
            </w:pPr>
            <w:ins w:id="27358" w:author="Author">
              <w:r>
                <w:t>0.95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CF0BA1" w14:textId="77777777" w:rsidR="003F7E2C" w:rsidRDefault="003F7E2C" w:rsidP="00BE28D4">
            <w:pPr>
              <w:pStyle w:val="tabletext11"/>
              <w:jc w:val="center"/>
              <w:rPr>
                <w:ins w:id="27359" w:author="Author"/>
              </w:rPr>
            </w:pPr>
            <w:ins w:id="27360" w:author="Author">
              <w:r>
                <w:t>0.92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FDCD7F" w14:textId="77777777" w:rsidR="003F7E2C" w:rsidRDefault="003F7E2C" w:rsidP="00BE28D4">
            <w:pPr>
              <w:pStyle w:val="tabletext11"/>
              <w:jc w:val="center"/>
              <w:rPr>
                <w:ins w:id="27361" w:author="Author"/>
              </w:rPr>
            </w:pPr>
            <w:ins w:id="27362" w:author="Author">
              <w:r>
                <w:t>0.90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4C148D8" w14:textId="77777777" w:rsidR="003F7E2C" w:rsidRDefault="003F7E2C" w:rsidP="00BE28D4">
            <w:pPr>
              <w:pStyle w:val="tabletext11"/>
              <w:jc w:val="center"/>
              <w:rPr>
                <w:ins w:id="27363" w:author="Author"/>
              </w:rPr>
            </w:pPr>
            <w:ins w:id="27364" w:author="Author">
              <w:r>
                <w:t>0.87</w:t>
              </w:r>
            </w:ins>
          </w:p>
        </w:tc>
      </w:tr>
      <w:tr w:rsidR="003F7E2C" w14:paraId="23EF7403" w14:textId="77777777" w:rsidTr="00EE1A0A">
        <w:trPr>
          <w:trHeight w:val="190"/>
          <w:ins w:id="27365" w:author="Author"/>
        </w:trPr>
        <w:tc>
          <w:tcPr>
            <w:tcW w:w="200" w:type="dxa"/>
            <w:tcBorders>
              <w:top w:val="single" w:sz="4" w:space="0" w:color="auto"/>
              <w:left w:val="single" w:sz="4" w:space="0" w:color="auto"/>
              <w:bottom w:val="single" w:sz="4" w:space="0" w:color="auto"/>
              <w:right w:val="nil"/>
            </w:tcBorders>
            <w:vAlign w:val="bottom"/>
          </w:tcPr>
          <w:p w14:paraId="15C573A0" w14:textId="77777777" w:rsidR="003F7E2C" w:rsidRDefault="003F7E2C" w:rsidP="00BE28D4">
            <w:pPr>
              <w:pStyle w:val="tabletext11"/>
              <w:jc w:val="right"/>
              <w:rPr>
                <w:ins w:id="27366" w:author="Author"/>
              </w:rPr>
            </w:pPr>
          </w:p>
        </w:tc>
        <w:tc>
          <w:tcPr>
            <w:tcW w:w="1580" w:type="dxa"/>
            <w:tcBorders>
              <w:top w:val="single" w:sz="4" w:space="0" w:color="auto"/>
              <w:left w:val="nil"/>
              <w:bottom w:val="single" w:sz="4" w:space="0" w:color="auto"/>
              <w:right w:val="single" w:sz="4" w:space="0" w:color="auto"/>
            </w:tcBorders>
            <w:vAlign w:val="bottom"/>
            <w:hideMark/>
          </w:tcPr>
          <w:p w14:paraId="52F1816A" w14:textId="77777777" w:rsidR="003F7E2C" w:rsidRDefault="003F7E2C" w:rsidP="00BE28D4">
            <w:pPr>
              <w:pStyle w:val="tabletext11"/>
              <w:tabs>
                <w:tab w:val="decimal" w:pos="640"/>
              </w:tabs>
              <w:rPr>
                <w:ins w:id="27367" w:author="Author"/>
              </w:rPr>
            </w:pPr>
            <w:ins w:id="27368" w:author="Author">
              <w:r>
                <w:t>130,000 to 149,999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5FE9381" w14:textId="77777777" w:rsidR="003F7E2C" w:rsidRDefault="003F7E2C" w:rsidP="00BE28D4">
            <w:pPr>
              <w:pStyle w:val="tabletext11"/>
              <w:jc w:val="center"/>
              <w:rPr>
                <w:ins w:id="27369" w:author="Author"/>
              </w:rPr>
            </w:pPr>
            <w:ins w:id="27370" w:author="Author">
              <w:r>
                <w:t>3.53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26D8717" w14:textId="77777777" w:rsidR="003F7E2C" w:rsidRDefault="003F7E2C" w:rsidP="00BE28D4">
            <w:pPr>
              <w:pStyle w:val="tabletext11"/>
              <w:jc w:val="center"/>
              <w:rPr>
                <w:ins w:id="27371" w:author="Author"/>
              </w:rPr>
            </w:pPr>
            <w:ins w:id="27372" w:author="Author">
              <w:r>
                <w:t>3.42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EE46549" w14:textId="77777777" w:rsidR="003F7E2C" w:rsidRDefault="003F7E2C" w:rsidP="00BE28D4">
            <w:pPr>
              <w:pStyle w:val="tabletext11"/>
              <w:jc w:val="center"/>
              <w:rPr>
                <w:ins w:id="27373" w:author="Author"/>
              </w:rPr>
            </w:pPr>
            <w:ins w:id="27374" w:author="Author">
              <w:r>
                <w:t>3.32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B0E5286" w14:textId="77777777" w:rsidR="003F7E2C" w:rsidRDefault="003F7E2C" w:rsidP="00BE28D4">
            <w:pPr>
              <w:pStyle w:val="tabletext11"/>
              <w:jc w:val="center"/>
              <w:rPr>
                <w:ins w:id="27375" w:author="Author"/>
              </w:rPr>
            </w:pPr>
            <w:ins w:id="27376" w:author="Author">
              <w:r>
                <w:t>3.11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F80B094" w14:textId="77777777" w:rsidR="003F7E2C" w:rsidRDefault="003F7E2C" w:rsidP="00BE28D4">
            <w:pPr>
              <w:pStyle w:val="tabletext11"/>
              <w:jc w:val="center"/>
              <w:rPr>
                <w:ins w:id="27377" w:author="Author"/>
              </w:rPr>
            </w:pPr>
            <w:ins w:id="27378" w:author="Author">
              <w:r>
                <w:t>2.89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702E5B2" w14:textId="77777777" w:rsidR="003F7E2C" w:rsidRDefault="003F7E2C" w:rsidP="00BE28D4">
            <w:pPr>
              <w:pStyle w:val="tabletext11"/>
              <w:jc w:val="center"/>
              <w:rPr>
                <w:ins w:id="27379" w:author="Author"/>
              </w:rPr>
            </w:pPr>
            <w:ins w:id="27380" w:author="Author">
              <w:r>
                <w:t>2.68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532C5E4" w14:textId="77777777" w:rsidR="003F7E2C" w:rsidRDefault="003F7E2C" w:rsidP="00BE28D4">
            <w:pPr>
              <w:pStyle w:val="tabletext11"/>
              <w:jc w:val="center"/>
              <w:rPr>
                <w:ins w:id="27381" w:author="Author"/>
              </w:rPr>
            </w:pPr>
            <w:ins w:id="27382" w:author="Author">
              <w:r>
                <w:t>2.47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7DE88C8" w14:textId="77777777" w:rsidR="003F7E2C" w:rsidRDefault="003F7E2C" w:rsidP="00BE28D4">
            <w:pPr>
              <w:pStyle w:val="tabletext11"/>
              <w:jc w:val="center"/>
              <w:rPr>
                <w:ins w:id="27383" w:author="Author"/>
              </w:rPr>
            </w:pPr>
            <w:ins w:id="27384" w:author="Author">
              <w:r>
                <w:t>2.26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32290A" w14:textId="77777777" w:rsidR="003F7E2C" w:rsidRDefault="003F7E2C" w:rsidP="00BE28D4">
            <w:pPr>
              <w:pStyle w:val="tabletext11"/>
              <w:jc w:val="center"/>
              <w:rPr>
                <w:ins w:id="27385" w:author="Author"/>
              </w:rPr>
            </w:pPr>
            <w:ins w:id="27386" w:author="Author">
              <w:r>
                <w:t>2.05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5D29F2" w14:textId="77777777" w:rsidR="003F7E2C" w:rsidRDefault="003F7E2C" w:rsidP="00BE28D4">
            <w:pPr>
              <w:pStyle w:val="tabletext11"/>
              <w:jc w:val="center"/>
              <w:rPr>
                <w:ins w:id="27387" w:author="Author"/>
              </w:rPr>
            </w:pPr>
            <w:ins w:id="27388"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1EDD10" w14:textId="77777777" w:rsidR="003F7E2C" w:rsidRDefault="003F7E2C" w:rsidP="00BE28D4">
            <w:pPr>
              <w:pStyle w:val="tabletext11"/>
              <w:jc w:val="center"/>
              <w:rPr>
                <w:ins w:id="27389" w:author="Author"/>
              </w:rPr>
            </w:pPr>
            <w:ins w:id="27390" w:author="Author">
              <w:r>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1398D6" w14:textId="77777777" w:rsidR="003F7E2C" w:rsidRDefault="003F7E2C" w:rsidP="00BE28D4">
            <w:pPr>
              <w:pStyle w:val="tabletext11"/>
              <w:jc w:val="center"/>
              <w:rPr>
                <w:ins w:id="27391" w:author="Author"/>
              </w:rPr>
            </w:pPr>
            <w:ins w:id="27392"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DB3B68" w14:textId="77777777" w:rsidR="003F7E2C" w:rsidRDefault="003F7E2C" w:rsidP="00BE28D4">
            <w:pPr>
              <w:pStyle w:val="tabletext11"/>
              <w:jc w:val="center"/>
              <w:rPr>
                <w:ins w:id="27393" w:author="Author"/>
              </w:rPr>
            </w:pPr>
            <w:ins w:id="27394" w:author="Author">
              <w:r>
                <w:t>1.53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82F3C0" w14:textId="77777777" w:rsidR="003F7E2C" w:rsidRDefault="003F7E2C" w:rsidP="00BE28D4">
            <w:pPr>
              <w:pStyle w:val="tabletext11"/>
              <w:jc w:val="center"/>
              <w:rPr>
                <w:ins w:id="27395" w:author="Author"/>
              </w:rPr>
            </w:pPr>
            <w:ins w:id="27396"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CDE6F6" w14:textId="77777777" w:rsidR="003F7E2C" w:rsidRDefault="003F7E2C" w:rsidP="00BE28D4">
            <w:pPr>
              <w:pStyle w:val="tabletext11"/>
              <w:jc w:val="center"/>
              <w:rPr>
                <w:ins w:id="27397" w:author="Author"/>
              </w:rPr>
            </w:pPr>
            <w:ins w:id="27398" w:author="Author">
              <w:r>
                <w:t>1.44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225FE2" w14:textId="77777777" w:rsidR="003F7E2C" w:rsidRDefault="003F7E2C" w:rsidP="00BE28D4">
            <w:pPr>
              <w:pStyle w:val="tabletext11"/>
              <w:jc w:val="center"/>
              <w:rPr>
                <w:ins w:id="27399" w:author="Author"/>
              </w:rPr>
            </w:pPr>
            <w:ins w:id="27400" w:author="Author">
              <w:r>
                <w:t>1.39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C525F7" w14:textId="77777777" w:rsidR="003F7E2C" w:rsidRDefault="003F7E2C" w:rsidP="00BE28D4">
            <w:pPr>
              <w:pStyle w:val="tabletext11"/>
              <w:jc w:val="center"/>
              <w:rPr>
                <w:ins w:id="27401" w:author="Author"/>
              </w:rPr>
            </w:pPr>
            <w:ins w:id="27402" w:author="Author">
              <w:r>
                <w:t>1.35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4E256F" w14:textId="77777777" w:rsidR="003F7E2C" w:rsidRDefault="003F7E2C" w:rsidP="00BE28D4">
            <w:pPr>
              <w:pStyle w:val="tabletext11"/>
              <w:jc w:val="center"/>
              <w:rPr>
                <w:ins w:id="27403" w:author="Author"/>
              </w:rPr>
            </w:pPr>
            <w:ins w:id="27404" w:author="Author">
              <w:r>
                <w:t>1.31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FEEFB7" w14:textId="77777777" w:rsidR="003F7E2C" w:rsidRDefault="003F7E2C" w:rsidP="00BE28D4">
            <w:pPr>
              <w:pStyle w:val="tabletext11"/>
              <w:jc w:val="center"/>
              <w:rPr>
                <w:ins w:id="27405" w:author="Author"/>
              </w:rPr>
            </w:pPr>
            <w:ins w:id="27406" w:author="Author">
              <w:r>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3EF187" w14:textId="77777777" w:rsidR="003F7E2C" w:rsidRDefault="003F7E2C" w:rsidP="00BE28D4">
            <w:pPr>
              <w:pStyle w:val="tabletext11"/>
              <w:jc w:val="center"/>
              <w:rPr>
                <w:ins w:id="27407" w:author="Author"/>
              </w:rPr>
            </w:pPr>
            <w:ins w:id="27408" w:author="Author">
              <w:r>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C4D522" w14:textId="77777777" w:rsidR="003F7E2C" w:rsidRDefault="003F7E2C" w:rsidP="00BE28D4">
            <w:pPr>
              <w:pStyle w:val="tabletext11"/>
              <w:jc w:val="center"/>
              <w:rPr>
                <w:ins w:id="27409" w:author="Author"/>
              </w:rPr>
            </w:pPr>
            <w:ins w:id="27410" w:author="Author">
              <w:r>
                <w:t>1.20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315463" w14:textId="77777777" w:rsidR="003F7E2C" w:rsidRDefault="003F7E2C" w:rsidP="00BE28D4">
            <w:pPr>
              <w:pStyle w:val="tabletext11"/>
              <w:jc w:val="center"/>
              <w:rPr>
                <w:ins w:id="27411" w:author="Author"/>
              </w:rPr>
            </w:pPr>
            <w:ins w:id="27412" w:author="Author">
              <w:r>
                <w:t>1.16</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97F4E67" w14:textId="77777777" w:rsidR="003F7E2C" w:rsidRDefault="003F7E2C" w:rsidP="00BE28D4">
            <w:pPr>
              <w:pStyle w:val="tabletext11"/>
              <w:jc w:val="center"/>
              <w:rPr>
                <w:ins w:id="27413" w:author="Author"/>
              </w:rPr>
            </w:pPr>
            <w:ins w:id="27414" w:author="Author">
              <w:r>
                <w:t>1.13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3EFA9BF" w14:textId="77777777" w:rsidR="003F7E2C" w:rsidRDefault="003F7E2C" w:rsidP="00BE28D4">
            <w:pPr>
              <w:pStyle w:val="tabletext11"/>
              <w:jc w:val="center"/>
              <w:rPr>
                <w:ins w:id="27415" w:author="Author"/>
              </w:rPr>
            </w:pPr>
            <w:ins w:id="27416" w:author="Author">
              <w:r>
                <w:t>1.09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4FE68B" w14:textId="77777777" w:rsidR="003F7E2C" w:rsidRDefault="003F7E2C" w:rsidP="00BE28D4">
            <w:pPr>
              <w:pStyle w:val="tabletext11"/>
              <w:jc w:val="center"/>
              <w:rPr>
                <w:ins w:id="27417" w:author="Author"/>
              </w:rPr>
            </w:pPr>
            <w:ins w:id="27418" w:author="Author">
              <w:r>
                <w:t>1.06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4C3A64" w14:textId="77777777" w:rsidR="003F7E2C" w:rsidRDefault="003F7E2C" w:rsidP="00BE28D4">
            <w:pPr>
              <w:pStyle w:val="tabletext11"/>
              <w:jc w:val="center"/>
              <w:rPr>
                <w:ins w:id="27419" w:author="Author"/>
              </w:rPr>
            </w:pPr>
            <w:ins w:id="27420" w:author="Author">
              <w:r>
                <w:t>1.03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68C447" w14:textId="77777777" w:rsidR="003F7E2C" w:rsidRDefault="003F7E2C" w:rsidP="00BE28D4">
            <w:pPr>
              <w:pStyle w:val="tabletext11"/>
              <w:jc w:val="center"/>
              <w:rPr>
                <w:ins w:id="27421" w:author="Author"/>
              </w:rPr>
            </w:pPr>
            <w:ins w:id="27422" w:author="Author">
              <w:r>
                <w:t>1.00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93EA93D" w14:textId="77777777" w:rsidR="003F7E2C" w:rsidRDefault="003F7E2C" w:rsidP="00BE28D4">
            <w:pPr>
              <w:pStyle w:val="tabletext11"/>
              <w:jc w:val="center"/>
              <w:rPr>
                <w:ins w:id="27423" w:author="Author"/>
              </w:rPr>
            </w:pPr>
            <w:ins w:id="27424" w:author="Author">
              <w:r>
                <w:t>0.97</w:t>
              </w:r>
            </w:ins>
          </w:p>
        </w:tc>
      </w:tr>
      <w:tr w:rsidR="003F7E2C" w14:paraId="658FD2AF" w14:textId="77777777" w:rsidTr="00EE1A0A">
        <w:trPr>
          <w:trHeight w:val="190"/>
          <w:ins w:id="27425" w:author="Author"/>
        </w:trPr>
        <w:tc>
          <w:tcPr>
            <w:tcW w:w="200" w:type="dxa"/>
            <w:tcBorders>
              <w:top w:val="single" w:sz="4" w:space="0" w:color="auto"/>
              <w:left w:val="single" w:sz="4" w:space="0" w:color="auto"/>
              <w:bottom w:val="single" w:sz="4" w:space="0" w:color="auto"/>
              <w:right w:val="nil"/>
            </w:tcBorders>
            <w:vAlign w:val="bottom"/>
          </w:tcPr>
          <w:p w14:paraId="34424B51" w14:textId="77777777" w:rsidR="003F7E2C" w:rsidRDefault="003F7E2C" w:rsidP="00BE28D4">
            <w:pPr>
              <w:pStyle w:val="tabletext11"/>
              <w:jc w:val="right"/>
              <w:rPr>
                <w:ins w:id="27426" w:author="Author"/>
              </w:rPr>
            </w:pPr>
          </w:p>
        </w:tc>
        <w:tc>
          <w:tcPr>
            <w:tcW w:w="1580" w:type="dxa"/>
            <w:tcBorders>
              <w:top w:val="single" w:sz="4" w:space="0" w:color="auto"/>
              <w:left w:val="nil"/>
              <w:bottom w:val="single" w:sz="4" w:space="0" w:color="auto"/>
              <w:right w:val="single" w:sz="4" w:space="0" w:color="auto"/>
            </w:tcBorders>
            <w:vAlign w:val="bottom"/>
            <w:hideMark/>
          </w:tcPr>
          <w:p w14:paraId="6E502D0D" w14:textId="77777777" w:rsidR="003F7E2C" w:rsidRDefault="003F7E2C" w:rsidP="00BE28D4">
            <w:pPr>
              <w:pStyle w:val="tabletext11"/>
              <w:tabs>
                <w:tab w:val="decimal" w:pos="640"/>
              </w:tabs>
              <w:rPr>
                <w:ins w:id="27427" w:author="Author"/>
              </w:rPr>
            </w:pPr>
            <w:ins w:id="27428" w:author="Author">
              <w:r>
                <w:t>150,000 to 174,999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4DD48A2" w14:textId="77777777" w:rsidR="003F7E2C" w:rsidRDefault="003F7E2C" w:rsidP="00BE28D4">
            <w:pPr>
              <w:pStyle w:val="tabletext11"/>
              <w:jc w:val="center"/>
              <w:rPr>
                <w:ins w:id="27429" w:author="Author"/>
              </w:rPr>
            </w:pPr>
            <w:ins w:id="27430" w:author="Author">
              <w:r>
                <w:t>3.97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8381A8A" w14:textId="77777777" w:rsidR="003F7E2C" w:rsidRDefault="003F7E2C" w:rsidP="00BE28D4">
            <w:pPr>
              <w:pStyle w:val="tabletext11"/>
              <w:jc w:val="center"/>
              <w:rPr>
                <w:ins w:id="27431" w:author="Author"/>
              </w:rPr>
            </w:pPr>
            <w:ins w:id="27432" w:author="Author">
              <w:r>
                <w:t>3.85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B5ECFA3" w14:textId="77777777" w:rsidR="003F7E2C" w:rsidRDefault="003F7E2C" w:rsidP="00BE28D4">
            <w:pPr>
              <w:pStyle w:val="tabletext11"/>
              <w:jc w:val="center"/>
              <w:rPr>
                <w:ins w:id="27433" w:author="Author"/>
              </w:rPr>
            </w:pPr>
            <w:ins w:id="27434" w:author="Author">
              <w:r>
                <w:t>3.73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F508033" w14:textId="77777777" w:rsidR="003F7E2C" w:rsidRDefault="003F7E2C" w:rsidP="00BE28D4">
            <w:pPr>
              <w:pStyle w:val="tabletext11"/>
              <w:jc w:val="center"/>
              <w:rPr>
                <w:ins w:id="27435" w:author="Author"/>
              </w:rPr>
            </w:pPr>
            <w:ins w:id="27436" w:author="Author">
              <w:r>
                <w:t>3.50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E52F23A" w14:textId="77777777" w:rsidR="003F7E2C" w:rsidRDefault="003F7E2C" w:rsidP="00BE28D4">
            <w:pPr>
              <w:pStyle w:val="tabletext11"/>
              <w:jc w:val="center"/>
              <w:rPr>
                <w:ins w:id="27437" w:author="Author"/>
              </w:rPr>
            </w:pPr>
            <w:ins w:id="27438" w:author="Author">
              <w:r>
                <w:t>3.26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F2382C6" w14:textId="77777777" w:rsidR="003F7E2C" w:rsidRDefault="003F7E2C" w:rsidP="00BE28D4">
            <w:pPr>
              <w:pStyle w:val="tabletext11"/>
              <w:jc w:val="center"/>
              <w:rPr>
                <w:ins w:id="27439" w:author="Author"/>
              </w:rPr>
            </w:pPr>
            <w:ins w:id="27440" w:author="Author">
              <w:r>
                <w:t>3.02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05CA864" w14:textId="77777777" w:rsidR="003F7E2C" w:rsidRDefault="003F7E2C" w:rsidP="00BE28D4">
            <w:pPr>
              <w:pStyle w:val="tabletext11"/>
              <w:jc w:val="center"/>
              <w:rPr>
                <w:ins w:id="27441" w:author="Author"/>
              </w:rPr>
            </w:pPr>
            <w:ins w:id="27442" w:author="Author">
              <w:r>
                <w:t>2.78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DB4E296" w14:textId="77777777" w:rsidR="003F7E2C" w:rsidRDefault="003F7E2C" w:rsidP="00BE28D4">
            <w:pPr>
              <w:pStyle w:val="tabletext11"/>
              <w:jc w:val="center"/>
              <w:rPr>
                <w:ins w:id="27443" w:author="Author"/>
              </w:rPr>
            </w:pPr>
            <w:ins w:id="27444" w:author="Author">
              <w:r>
                <w:t>2.54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6581A9" w14:textId="77777777" w:rsidR="003F7E2C" w:rsidRDefault="003F7E2C" w:rsidP="00BE28D4">
            <w:pPr>
              <w:pStyle w:val="tabletext11"/>
              <w:jc w:val="center"/>
              <w:rPr>
                <w:ins w:id="27445" w:author="Author"/>
              </w:rPr>
            </w:pPr>
            <w:ins w:id="27446" w:author="Author">
              <w:r>
                <w:t>2.30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2C232F" w14:textId="77777777" w:rsidR="003F7E2C" w:rsidRDefault="003F7E2C" w:rsidP="00BE28D4">
            <w:pPr>
              <w:pStyle w:val="tabletext11"/>
              <w:jc w:val="center"/>
              <w:rPr>
                <w:ins w:id="27447" w:author="Author"/>
              </w:rPr>
            </w:pPr>
            <w:ins w:id="27448" w:author="Author">
              <w:r>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4EA667" w14:textId="77777777" w:rsidR="003F7E2C" w:rsidRDefault="003F7E2C" w:rsidP="00BE28D4">
            <w:pPr>
              <w:pStyle w:val="tabletext11"/>
              <w:jc w:val="center"/>
              <w:rPr>
                <w:ins w:id="27449" w:author="Author"/>
              </w:rPr>
            </w:pPr>
            <w:ins w:id="27450" w:author="Author">
              <w:r>
                <w:t>1.83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0529FA6" w14:textId="77777777" w:rsidR="003F7E2C" w:rsidRDefault="003F7E2C" w:rsidP="00BE28D4">
            <w:pPr>
              <w:pStyle w:val="tabletext11"/>
              <w:jc w:val="center"/>
              <w:rPr>
                <w:ins w:id="27451" w:author="Author"/>
              </w:rPr>
            </w:pPr>
            <w:ins w:id="27452" w:author="Author">
              <w:r>
                <w:t>1.77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C3822B" w14:textId="77777777" w:rsidR="003F7E2C" w:rsidRDefault="003F7E2C" w:rsidP="00BE28D4">
            <w:pPr>
              <w:pStyle w:val="tabletext11"/>
              <w:jc w:val="center"/>
              <w:rPr>
                <w:ins w:id="27453" w:author="Author"/>
              </w:rPr>
            </w:pPr>
            <w:ins w:id="27454" w:author="Author">
              <w:r>
                <w:t>1.72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655D73" w14:textId="77777777" w:rsidR="003F7E2C" w:rsidRDefault="003F7E2C" w:rsidP="00BE28D4">
            <w:pPr>
              <w:pStyle w:val="tabletext11"/>
              <w:jc w:val="center"/>
              <w:rPr>
                <w:ins w:id="27455" w:author="Author"/>
              </w:rPr>
            </w:pPr>
            <w:ins w:id="27456" w:author="Author">
              <w:r>
                <w:t>1.67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BED69A" w14:textId="77777777" w:rsidR="003F7E2C" w:rsidRDefault="003F7E2C" w:rsidP="00BE28D4">
            <w:pPr>
              <w:pStyle w:val="tabletext11"/>
              <w:jc w:val="center"/>
              <w:rPr>
                <w:ins w:id="27457" w:author="Author"/>
              </w:rPr>
            </w:pPr>
            <w:ins w:id="27458" w:author="Author">
              <w:r>
                <w:t>1.62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3B92E9" w14:textId="77777777" w:rsidR="003F7E2C" w:rsidRDefault="003F7E2C" w:rsidP="00BE28D4">
            <w:pPr>
              <w:pStyle w:val="tabletext11"/>
              <w:jc w:val="center"/>
              <w:rPr>
                <w:ins w:id="27459" w:author="Author"/>
              </w:rPr>
            </w:pPr>
            <w:ins w:id="27460" w:author="Author">
              <w:r>
                <w:t>1.57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7FBAA1" w14:textId="77777777" w:rsidR="003F7E2C" w:rsidRDefault="003F7E2C" w:rsidP="00BE28D4">
            <w:pPr>
              <w:pStyle w:val="tabletext11"/>
              <w:jc w:val="center"/>
              <w:rPr>
                <w:ins w:id="27461" w:author="Author"/>
              </w:rPr>
            </w:pPr>
            <w:ins w:id="27462" w:author="Author">
              <w:r>
                <w:t>1.52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277EFE" w14:textId="77777777" w:rsidR="003F7E2C" w:rsidRDefault="003F7E2C" w:rsidP="00BE28D4">
            <w:pPr>
              <w:pStyle w:val="tabletext11"/>
              <w:jc w:val="center"/>
              <w:rPr>
                <w:ins w:id="27463" w:author="Author"/>
              </w:rPr>
            </w:pPr>
            <w:ins w:id="27464" w:author="Author">
              <w:r>
                <w:t>1.48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3F9B34" w14:textId="77777777" w:rsidR="003F7E2C" w:rsidRDefault="003F7E2C" w:rsidP="00BE28D4">
            <w:pPr>
              <w:pStyle w:val="tabletext11"/>
              <w:jc w:val="center"/>
              <w:rPr>
                <w:ins w:id="27465" w:author="Author"/>
              </w:rPr>
            </w:pPr>
            <w:ins w:id="27466" w:author="Author">
              <w:r>
                <w:t>1.43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321E4A" w14:textId="77777777" w:rsidR="003F7E2C" w:rsidRDefault="003F7E2C" w:rsidP="00BE28D4">
            <w:pPr>
              <w:pStyle w:val="tabletext11"/>
              <w:jc w:val="center"/>
              <w:rPr>
                <w:ins w:id="27467" w:author="Author"/>
              </w:rPr>
            </w:pPr>
            <w:ins w:id="27468" w:author="Author">
              <w:r>
                <w:t>1.39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C0D539" w14:textId="77777777" w:rsidR="003F7E2C" w:rsidRDefault="003F7E2C" w:rsidP="00BE28D4">
            <w:pPr>
              <w:pStyle w:val="tabletext11"/>
              <w:jc w:val="center"/>
              <w:rPr>
                <w:ins w:id="27469" w:author="Author"/>
              </w:rPr>
            </w:pPr>
            <w:ins w:id="27470" w:author="Author">
              <w:r>
                <w:t>1.35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C0CB77" w14:textId="77777777" w:rsidR="003F7E2C" w:rsidRDefault="003F7E2C" w:rsidP="00BE28D4">
            <w:pPr>
              <w:pStyle w:val="tabletext11"/>
              <w:jc w:val="center"/>
              <w:rPr>
                <w:ins w:id="27471" w:author="Author"/>
              </w:rPr>
            </w:pPr>
            <w:ins w:id="27472" w:author="Author">
              <w:r>
                <w:t>1.31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1A4A7351" w14:textId="77777777" w:rsidR="003F7E2C" w:rsidRDefault="003F7E2C" w:rsidP="00BE28D4">
            <w:pPr>
              <w:pStyle w:val="tabletext11"/>
              <w:jc w:val="center"/>
              <w:rPr>
                <w:ins w:id="27473" w:author="Author"/>
              </w:rPr>
            </w:pPr>
            <w:ins w:id="27474" w:author="Author">
              <w:r>
                <w:t>1.27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536B129" w14:textId="77777777" w:rsidR="003F7E2C" w:rsidRDefault="003F7E2C" w:rsidP="00BE28D4">
            <w:pPr>
              <w:pStyle w:val="tabletext11"/>
              <w:jc w:val="center"/>
              <w:rPr>
                <w:ins w:id="27475" w:author="Author"/>
              </w:rPr>
            </w:pPr>
            <w:ins w:id="27476" w:author="Author">
              <w:r>
                <w:t>1.23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37375B" w14:textId="77777777" w:rsidR="003F7E2C" w:rsidRDefault="003F7E2C" w:rsidP="00BE28D4">
            <w:pPr>
              <w:pStyle w:val="tabletext11"/>
              <w:jc w:val="center"/>
              <w:rPr>
                <w:ins w:id="27477" w:author="Author"/>
              </w:rPr>
            </w:pPr>
            <w:ins w:id="27478" w:author="Author">
              <w:r>
                <w:t>1.19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536024" w14:textId="77777777" w:rsidR="003F7E2C" w:rsidRDefault="003F7E2C" w:rsidP="00BE28D4">
            <w:pPr>
              <w:pStyle w:val="tabletext11"/>
              <w:jc w:val="center"/>
              <w:rPr>
                <w:ins w:id="27479" w:author="Author"/>
              </w:rPr>
            </w:pPr>
            <w:ins w:id="27480" w:author="Author">
              <w:r>
                <w:t>1.16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9C4D39" w14:textId="77777777" w:rsidR="003F7E2C" w:rsidRDefault="003F7E2C" w:rsidP="00BE28D4">
            <w:pPr>
              <w:pStyle w:val="tabletext11"/>
              <w:jc w:val="center"/>
              <w:rPr>
                <w:ins w:id="27481" w:author="Author"/>
              </w:rPr>
            </w:pPr>
            <w:ins w:id="27482" w:author="Author">
              <w:r>
                <w:t>1.12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B4B5F33" w14:textId="77777777" w:rsidR="003F7E2C" w:rsidRDefault="003F7E2C" w:rsidP="00BE28D4">
            <w:pPr>
              <w:pStyle w:val="tabletext11"/>
              <w:jc w:val="center"/>
              <w:rPr>
                <w:ins w:id="27483" w:author="Author"/>
              </w:rPr>
            </w:pPr>
            <w:ins w:id="27484" w:author="Author">
              <w:r>
                <w:t>1.09</w:t>
              </w:r>
            </w:ins>
          </w:p>
        </w:tc>
      </w:tr>
      <w:tr w:rsidR="003F7E2C" w14:paraId="504F9DFD" w14:textId="77777777" w:rsidTr="00EE1A0A">
        <w:trPr>
          <w:trHeight w:val="190"/>
          <w:ins w:id="27485" w:author="Author"/>
        </w:trPr>
        <w:tc>
          <w:tcPr>
            <w:tcW w:w="200" w:type="dxa"/>
            <w:tcBorders>
              <w:top w:val="single" w:sz="4" w:space="0" w:color="auto"/>
              <w:left w:val="single" w:sz="4" w:space="0" w:color="auto"/>
              <w:bottom w:val="single" w:sz="4" w:space="0" w:color="auto"/>
              <w:right w:val="nil"/>
            </w:tcBorders>
            <w:vAlign w:val="bottom"/>
          </w:tcPr>
          <w:p w14:paraId="59927564" w14:textId="77777777" w:rsidR="003F7E2C" w:rsidRDefault="003F7E2C" w:rsidP="00BE28D4">
            <w:pPr>
              <w:pStyle w:val="tabletext11"/>
              <w:jc w:val="right"/>
              <w:rPr>
                <w:ins w:id="27486" w:author="Author"/>
              </w:rPr>
            </w:pPr>
          </w:p>
        </w:tc>
        <w:tc>
          <w:tcPr>
            <w:tcW w:w="1580" w:type="dxa"/>
            <w:tcBorders>
              <w:top w:val="single" w:sz="4" w:space="0" w:color="auto"/>
              <w:left w:val="nil"/>
              <w:bottom w:val="single" w:sz="4" w:space="0" w:color="auto"/>
              <w:right w:val="single" w:sz="4" w:space="0" w:color="auto"/>
            </w:tcBorders>
            <w:vAlign w:val="bottom"/>
            <w:hideMark/>
          </w:tcPr>
          <w:p w14:paraId="62AE53CB" w14:textId="77777777" w:rsidR="003F7E2C" w:rsidRDefault="003F7E2C" w:rsidP="00BE28D4">
            <w:pPr>
              <w:pStyle w:val="tabletext11"/>
              <w:tabs>
                <w:tab w:val="decimal" w:pos="640"/>
              </w:tabs>
              <w:rPr>
                <w:ins w:id="27487" w:author="Author"/>
              </w:rPr>
            </w:pPr>
            <w:ins w:id="27488" w:author="Author">
              <w:r>
                <w:t>175,000 to 199,999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4D1841D" w14:textId="77777777" w:rsidR="003F7E2C" w:rsidRDefault="003F7E2C" w:rsidP="00BE28D4">
            <w:pPr>
              <w:pStyle w:val="tabletext11"/>
              <w:jc w:val="center"/>
              <w:rPr>
                <w:ins w:id="27489" w:author="Author"/>
              </w:rPr>
            </w:pPr>
            <w:ins w:id="27490" w:author="Author">
              <w:r>
                <w:t>4.46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4C61F8F" w14:textId="77777777" w:rsidR="003F7E2C" w:rsidRDefault="003F7E2C" w:rsidP="00BE28D4">
            <w:pPr>
              <w:pStyle w:val="tabletext11"/>
              <w:jc w:val="center"/>
              <w:rPr>
                <w:ins w:id="27491" w:author="Author"/>
              </w:rPr>
            </w:pPr>
            <w:ins w:id="27492" w:author="Author">
              <w:r>
                <w:t>4.33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FB56E51" w14:textId="77777777" w:rsidR="003F7E2C" w:rsidRDefault="003F7E2C" w:rsidP="00BE28D4">
            <w:pPr>
              <w:pStyle w:val="tabletext11"/>
              <w:jc w:val="center"/>
              <w:rPr>
                <w:ins w:id="27493" w:author="Author"/>
              </w:rPr>
            </w:pPr>
            <w:ins w:id="27494" w:author="Author">
              <w:r>
                <w:t>4.19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E55EA33" w14:textId="77777777" w:rsidR="003F7E2C" w:rsidRDefault="003F7E2C" w:rsidP="00BE28D4">
            <w:pPr>
              <w:pStyle w:val="tabletext11"/>
              <w:jc w:val="center"/>
              <w:rPr>
                <w:ins w:id="27495" w:author="Author"/>
              </w:rPr>
            </w:pPr>
            <w:ins w:id="27496" w:author="Author">
              <w:r>
                <w:t>3.93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1067906" w14:textId="77777777" w:rsidR="003F7E2C" w:rsidRDefault="003F7E2C" w:rsidP="00BE28D4">
            <w:pPr>
              <w:pStyle w:val="tabletext11"/>
              <w:jc w:val="center"/>
              <w:rPr>
                <w:ins w:id="27497" w:author="Author"/>
              </w:rPr>
            </w:pPr>
            <w:ins w:id="27498" w:author="Author">
              <w:r>
                <w:t>3.66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05DB47E" w14:textId="77777777" w:rsidR="003F7E2C" w:rsidRDefault="003F7E2C" w:rsidP="00BE28D4">
            <w:pPr>
              <w:pStyle w:val="tabletext11"/>
              <w:jc w:val="center"/>
              <w:rPr>
                <w:ins w:id="27499" w:author="Author"/>
              </w:rPr>
            </w:pPr>
            <w:ins w:id="27500" w:author="Author">
              <w:r>
                <w:t>3.39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5E23366" w14:textId="77777777" w:rsidR="003F7E2C" w:rsidRDefault="003F7E2C" w:rsidP="00BE28D4">
            <w:pPr>
              <w:pStyle w:val="tabletext11"/>
              <w:jc w:val="center"/>
              <w:rPr>
                <w:ins w:id="27501" w:author="Author"/>
              </w:rPr>
            </w:pPr>
            <w:ins w:id="27502" w:author="Author">
              <w:r>
                <w:t>3.12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1DA7990" w14:textId="77777777" w:rsidR="003F7E2C" w:rsidRDefault="003F7E2C" w:rsidP="00BE28D4">
            <w:pPr>
              <w:pStyle w:val="tabletext11"/>
              <w:jc w:val="center"/>
              <w:rPr>
                <w:ins w:id="27503" w:author="Author"/>
              </w:rPr>
            </w:pPr>
            <w:ins w:id="27504" w:author="Author">
              <w:r>
                <w:t>2.85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767B47" w14:textId="77777777" w:rsidR="003F7E2C" w:rsidRDefault="003F7E2C" w:rsidP="00BE28D4">
            <w:pPr>
              <w:pStyle w:val="tabletext11"/>
              <w:jc w:val="center"/>
              <w:rPr>
                <w:ins w:id="27505" w:author="Author"/>
              </w:rPr>
            </w:pPr>
            <w:ins w:id="27506" w:author="Author">
              <w:r>
                <w:t>2.59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643732" w14:textId="77777777" w:rsidR="003F7E2C" w:rsidRDefault="003F7E2C" w:rsidP="00BE28D4">
            <w:pPr>
              <w:pStyle w:val="tabletext11"/>
              <w:jc w:val="center"/>
              <w:rPr>
                <w:ins w:id="27507" w:author="Author"/>
              </w:rPr>
            </w:pPr>
            <w:ins w:id="27508" w:author="Author">
              <w:r>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A6624A" w14:textId="77777777" w:rsidR="003F7E2C" w:rsidRDefault="003F7E2C" w:rsidP="00BE28D4">
            <w:pPr>
              <w:pStyle w:val="tabletext11"/>
              <w:jc w:val="center"/>
              <w:rPr>
                <w:ins w:id="27509" w:author="Author"/>
              </w:rPr>
            </w:pPr>
            <w:ins w:id="27510" w:author="Author">
              <w:r>
                <w:t>2.05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1584BA" w14:textId="77777777" w:rsidR="003F7E2C" w:rsidRDefault="003F7E2C" w:rsidP="00BE28D4">
            <w:pPr>
              <w:pStyle w:val="tabletext11"/>
              <w:jc w:val="center"/>
              <w:rPr>
                <w:ins w:id="27511" w:author="Author"/>
              </w:rPr>
            </w:pPr>
            <w:ins w:id="27512" w:author="Author">
              <w:r>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91B739" w14:textId="77777777" w:rsidR="003F7E2C" w:rsidRDefault="003F7E2C" w:rsidP="00BE28D4">
            <w:pPr>
              <w:pStyle w:val="tabletext11"/>
              <w:jc w:val="center"/>
              <w:rPr>
                <w:ins w:id="27513" w:author="Author"/>
              </w:rPr>
            </w:pPr>
            <w:ins w:id="27514"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2EF5DF" w14:textId="77777777" w:rsidR="003F7E2C" w:rsidRDefault="003F7E2C" w:rsidP="00BE28D4">
            <w:pPr>
              <w:pStyle w:val="tabletext11"/>
              <w:jc w:val="center"/>
              <w:rPr>
                <w:ins w:id="27515" w:author="Author"/>
              </w:rPr>
            </w:pPr>
            <w:ins w:id="27516" w:author="Author">
              <w:r>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9B6912" w14:textId="77777777" w:rsidR="003F7E2C" w:rsidRDefault="003F7E2C" w:rsidP="00BE28D4">
            <w:pPr>
              <w:pStyle w:val="tabletext11"/>
              <w:jc w:val="center"/>
              <w:rPr>
                <w:ins w:id="27517" w:author="Author"/>
              </w:rPr>
            </w:pPr>
            <w:ins w:id="27518" w:author="Author">
              <w:r>
                <w:t>1.82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1A9115" w14:textId="77777777" w:rsidR="003F7E2C" w:rsidRDefault="003F7E2C" w:rsidP="00BE28D4">
            <w:pPr>
              <w:pStyle w:val="tabletext11"/>
              <w:jc w:val="center"/>
              <w:rPr>
                <w:ins w:id="27519" w:author="Author"/>
              </w:rPr>
            </w:pPr>
            <w:ins w:id="27520" w:author="Author">
              <w:r>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3CBFA7" w14:textId="77777777" w:rsidR="003F7E2C" w:rsidRDefault="003F7E2C" w:rsidP="00BE28D4">
            <w:pPr>
              <w:pStyle w:val="tabletext11"/>
              <w:jc w:val="center"/>
              <w:rPr>
                <w:ins w:id="27521" w:author="Author"/>
              </w:rPr>
            </w:pPr>
            <w:ins w:id="27522" w:author="Author">
              <w:r>
                <w:t>1.71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912828" w14:textId="77777777" w:rsidR="003F7E2C" w:rsidRDefault="003F7E2C" w:rsidP="00BE28D4">
            <w:pPr>
              <w:pStyle w:val="tabletext11"/>
              <w:jc w:val="center"/>
              <w:rPr>
                <w:ins w:id="27523" w:author="Author"/>
              </w:rPr>
            </w:pPr>
            <w:ins w:id="27524"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ABE731B" w14:textId="77777777" w:rsidR="003F7E2C" w:rsidRDefault="003F7E2C" w:rsidP="00BE28D4">
            <w:pPr>
              <w:pStyle w:val="tabletext11"/>
              <w:jc w:val="center"/>
              <w:rPr>
                <w:ins w:id="27525" w:author="Author"/>
              </w:rPr>
            </w:pPr>
            <w:ins w:id="27526" w:author="Author">
              <w:r>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528DDB" w14:textId="77777777" w:rsidR="003F7E2C" w:rsidRDefault="003F7E2C" w:rsidP="00BE28D4">
            <w:pPr>
              <w:pStyle w:val="tabletext11"/>
              <w:jc w:val="center"/>
              <w:rPr>
                <w:ins w:id="27527" w:author="Author"/>
              </w:rPr>
            </w:pPr>
            <w:ins w:id="27528" w:author="Author">
              <w:r>
                <w:t>1.56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18C321" w14:textId="77777777" w:rsidR="003F7E2C" w:rsidRDefault="003F7E2C" w:rsidP="00BE28D4">
            <w:pPr>
              <w:pStyle w:val="tabletext11"/>
              <w:jc w:val="center"/>
              <w:rPr>
                <w:ins w:id="27529" w:author="Author"/>
              </w:rPr>
            </w:pPr>
            <w:ins w:id="27530" w:author="Author">
              <w:r>
                <w:t>1.51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02A826" w14:textId="77777777" w:rsidR="003F7E2C" w:rsidRDefault="003F7E2C" w:rsidP="00BE28D4">
            <w:pPr>
              <w:pStyle w:val="tabletext11"/>
              <w:jc w:val="center"/>
              <w:rPr>
                <w:ins w:id="27531" w:author="Author"/>
              </w:rPr>
            </w:pPr>
            <w:ins w:id="27532" w:author="Author">
              <w:r>
                <w:t>1.47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AF98782" w14:textId="77777777" w:rsidR="003F7E2C" w:rsidRDefault="003F7E2C" w:rsidP="00BE28D4">
            <w:pPr>
              <w:pStyle w:val="tabletext11"/>
              <w:jc w:val="center"/>
              <w:rPr>
                <w:ins w:id="27533" w:author="Author"/>
              </w:rPr>
            </w:pPr>
            <w:ins w:id="27534" w:author="Author">
              <w:r>
                <w:t>1.42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D04790" w14:textId="77777777" w:rsidR="003F7E2C" w:rsidRDefault="003F7E2C" w:rsidP="00BE28D4">
            <w:pPr>
              <w:pStyle w:val="tabletext11"/>
              <w:jc w:val="center"/>
              <w:rPr>
                <w:ins w:id="27535" w:author="Author"/>
              </w:rPr>
            </w:pPr>
            <w:ins w:id="27536" w:author="Author">
              <w:r>
                <w:t>1.38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564822" w14:textId="77777777" w:rsidR="003F7E2C" w:rsidRDefault="003F7E2C" w:rsidP="00BE28D4">
            <w:pPr>
              <w:pStyle w:val="tabletext11"/>
              <w:jc w:val="center"/>
              <w:rPr>
                <w:ins w:id="27537" w:author="Author"/>
              </w:rPr>
            </w:pPr>
            <w:ins w:id="27538" w:author="Author">
              <w:r>
                <w:t>1.34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1A44F9" w14:textId="77777777" w:rsidR="003F7E2C" w:rsidRDefault="003F7E2C" w:rsidP="00BE28D4">
            <w:pPr>
              <w:pStyle w:val="tabletext11"/>
              <w:jc w:val="center"/>
              <w:rPr>
                <w:ins w:id="27539" w:author="Author"/>
              </w:rPr>
            </w:pPr>
            <w:ins w:id="27540" w:author="Author">
              <w:r>
                <w:t>1.30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D4F1C7" w14:textId="77777777" w:rsidR="003F7E2C" w:rsidRDefault="003F7E2C" w:rsidP="00BE28D4">
            <w:pPr>
              <w:pStyle w:val="tabletext11"/>
              <w:jc w:val="center"/>
              <w:rPr>
                <w:ins w:id="27541" w:author="Author"/>
              </w:rPr>
            </w:pPr>
            <w:ins w:id="27542" w:author="Author">
              <w:r>
                <w:t>1.26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D4C39BB" w14:textId="77777777" w:rsidR="003F7E2C" w:rsidRDefault="003F7E2C" w:rsidP="00BE28D4">
            <w:pPr>
              <w:pStyle w:val="tabletext11"/>
              <w:jc w:val="center"/>
              <w:rPr>
                <w:ins w:id="27543" w:author="Author"/>
              </w:rPr>
            </w:pPr>
            <w:ins w:id="27544" w:author="Author">
              <w:r>
                <w:t>1.22</w:t>
              </w:r>
            </w:ins>
          </w:p>
        </w:tc>
      </w:tr>
      <w:tr w:rsidR="003F7E2C" w14:paraId="110F5B85" w14:textId="77777777" w:rsidTr="00EE1A0A">
        <w:trPr>
          <w:trHeight w:val="190"/>
          <w:ins w:id="27545" w:author="Author"/>
        </w:trPr>
        <w:tc>
          <w:tcPr>
            <w:tcW w:w="200" w:type="dxa"/>
            <w:tcBorders>
              <w:top w:val="single" w:sz="4" w:space="0" w:color="auto"/>
              <w:left w:val="single" w:sz="4" w:space="0" w:color="auto"/>
              <w:bottom w:val="single" w:sz="4" w:space="0" w:color="auto"/>
              <w:right w:val="nil"/>
            </w:tcBorders>
            <w:vAlign w:val="bottom"/>
          </w:tcPr>
          <w:p w14:paraId="196CD1B2" w14:textId="77777777" w:rsidR="003F7E2C" w:rsidRDefault="003F7E2C" w:rsidP="00BE28D4">
            <w:pPr>
              <w:pStyle w:val="tabletext11"/>
              <w:jc w:val="right"/>
              <w:rPr>
                <w:ins w:id="27546" w:author="Author"/>
              </w:rPr>
            </w:pPr>
          </w:p>
        </w:tc>
        <w:tc>
          <w:tcPr>
            <w:tcW w:w="1580" w:type="dxa"/>
            <w:tcBorders>
              <w:top w:val="single" w:sz="4" w:space="0" w:color="auto"/>
              <w:left w:val="nil"/>
              <w:bottom w:val="single" w:sz="4" w:space="0" w:color="auto"/>
              <w:right w:val="single" w:sz="4" w:space="0" w:color="auto"/>
            </w:tcBorders>
            <w:vAlign w:val="bottom"/>
            <w:hideMark/>
          </w:tcPr>
          <w:p w14:paraId="7EB56AE2" w14:textId="77777777" w:rsidR="003F7E2C" w:rsidRDefault="003F7E2C" w:rsidP="00BE28D4">
            <w:pPr>
              <w:pStyle w:val="tabletext11"/>
              <w:tabs>
                <w:tab w:val="decimal" w:pos="640"/>
              </w:tabs>
              <w:rPr>
                <w:ins w:id="27547" w:author="Author"/>
              </w:rPr>
            </w:pPr>
            <w:ins w:id="27548" w:author="Author">
              <w:r>
                <w:t>200,000 to 229,999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0D25C69" w14:textId="77777777" w:rsidR="003F7E2C" w:rsidRDefault="003F7E2C" w:rsidP="00BE28D4">
            <w:pPr>
              <w:pStyle w:val="tabletext11"/>
              <w:jc w:val="center"/>
              <w:rPr>
                <w:ins w:id="27549" w:author="Author"/>
              </w:rPr>
            </w:pPr>
            <w:ins w:id="27550" w:author="Author">
              <w:r>
                <w:t>4.97</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12FE8CE" w14:textId="77777777" w:rsidR="003F7E2C" w:rsidRDefault="003F7E2C" w:rsidP="00BE28D4">
            <w:pPr>
              <w:pStyle w:val="tabletext11"/>
              <w:jc w:val="center"/>
              <w:rPr>
                <w:ins w:id="27551" w:author="Author"/>
              </w:rPr>
            </w:pPr>
            <w:ins w:id="27552" w:author="Author">
              <w:r>
                <w:t>4.82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6031DAC" w14:textId="77777777" w:rsidR="003F7E2C" w:rsidRDefault="003F7E2C" w:rsidP="00BE28D4">
            <w:pPr>
              <w:pStyle w:val="tabletext11"/>
              <w:jc w:val="center"/>
              <w:rPr>
                <w:ins w:id="27553" w:author="Author"/>
              </w:rPr>
            </w:pPr>
            <w:ins w:id="27554" w:author="Author">
              <w:r>
                <w:t>4.67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0962C9F" w14:textId="77777777" w:rsidR="003F7E2C" w:rsidRDefault="003F7E2C" w:rsidP="00BE28D4">
            <w:pPr>
              <w:pStyle w:val="tabletext11"/>
              <w:jc w:val="center"/>
              <w:rPr>
                <w:ins w:id="27555" w:author="Author"/>
              </w:rPr>
            </w:pPr>
            <w:ins w:id="27556" w:author="Author">
              <w:r>
                <w:t>4.38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C3AA123" w14:textId="77777777" w:rsidR="003F7E2C" w:rsidRDefault="003F7E2C" w:rsidP="00BE28D4">
            <w:pPr>
              <w:pStyle w:val="tabletext11"/>
              <w:jc w:val="center"/>
              <w:rPr>
                <w:ins w:id="27557" w:author="Author"/>
              </w:rPr>
            </w:pPr>
            <w:ins w:id="27558" w:author="Author">
              <w:r>
                <w:t>4.08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044793B" w14:textId="77777777" w:rsidR="003F7E2C" w:rsidRDefault="003F7E2C" w:rsidP="00BE28D4">
            <w:pPr>
              <w:pStyle w:val="tabletext11"/>
              <w:jc w:val="center"/>
              <w:rPr>
                <w:ins w:id="27559" w:author="Author"/>
              </w:rPr>
            </w:pPr>
            <w:ins w:id="27560" w:author="Author">
              <w:r>
                <w:t>3.78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DEBAB25" w14:textId="77777777" w:rsidR="003F7E2C" w:rsidRDefault="003F7E2C" w:rsidP="00BE28D4">
            <w:pPr>
              <w:pStyle w:val="tabletext11"/>
              <w:jc w:val="center"/>
              <w:rPr>
                <w:ins w:id="27561" w:author="Author"/>
              </w:rPr>
            </w:pPr>
            <w:ins w:id="27562" w:author="Author">
              <w:r>
                <w:t>3.48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51174B3" w14:textId="77777777" w:rsidR="003F7E2C" w:rsidRDefault="003F7E2C" w:rsidP="00BE28D4">
            <w:pPr>
              <w:pStyle w:val="tabletext11"/>
              <w:jc w:val="center"/>
              <w:rPr>
                <w:ins w:id="27563" w:author="Author"/>
              </w:rPr>
            </w:pPr>
            <w:ins w:id="27564" w:author="Author">
              <w:r>
                <w:t>3.18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B6AABA" w14:textId="77777777" w:rsidR="003F7E2C" w:rsidRDefault="003F7E2C" w:rsidP="00BE28D4">
            <w:pPr>
              <w:pStyle w:val="tabletext11"/>
              <w:jc w:val="center"/>
              <w:rPr>
                <w:ins w:id="27565" w:author="Author"/>
              </w:rPr>
            </w:pPr>
            <w:ins w:id="27566" w:author="Author">
              <w:r>
                <w:t>2.88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C08826" w14:textId="77777777" w:rsidR="003F7E2C" w:rsidRDefault="003F7E2C" w:rsidP="00BE28D4">
            <w:pPr>
              <w:pStyle w:val="tabletext11"/>
              <w:jc w:val="center"/>
              <w:rPr>
                <w:ins w:id="27567" w:author="Author"/>
              </w:rPr>
            </w:pPr>
            <w:ins w:id="27568" w:author="Author">
              <w:r>
                <w:t>2.59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33E6D5" w14:textId="77777777" w:rsidR="003F7E2C" w:rsidRDefault="003F7E2C" w:rsidP="00BE28D4">
            <w:pPr>
              <w:pStyle w:val="tabletext11"/>
              <w:jc w:val="center"/>
              <w:rPr>
                <w:ins w:id="27569" w:author="Author"/>
              </w:rPr>
            </w:pPr>
            <w:ins w:id="27570" w:author="Author">
              <w:r>
                <w:t>2.29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A2B48BA" w14:textId="77777777" w:rsidR="003F7E2C" w:rsidRDefault="003F7E2C" w:rsidP="00BE28D4">
            <w:pPr>
              <w:pStyle w:val="tabletext11"/>
              <w:jc w:val="center"/>
              <w:rPr>
                <w:ins w:id="27571" w:author="Author"/>
              </w:rPr>
            </w:pPr>
            <w:ins w:id="27572" w:author="Author">
              <w:r>
                <w:t>2.22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91EF20" w14:textId="77777777" w:rsidR="003F7E2C" w:rsidRDefault="003F7E2C" w:rsidP="00BE28D4">
            <w:pPr>
              <w:pStyle w:val="tabletext11"/>
              <w:jc w:val="center"/>
              <w:rPr>
                <w:ins w:id="27573" w:author="Author"/>
              </w:rPr>
            </w:pPr>
            <w:ins w:id="27574" w:author="Author">
              <w:r>
                <w:t>2.15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E8F5327" w14:textId="77777777" w:rsidR="003F7E2C" w:rsidRDefault="003F7E2C" w:rsidP="00BE28D4">
            <w:pPr>
              <w:pStyle w:val="tabletext11"/>
              <w:jc w:val="center"/>
              <w:rPr>
                <w:ins w:id="27575" w:author="Author"/>
              </w:rPr>
            </w:pPr>
            <w:ins w:id="27576" w:author="Author">
              <w:r>
                <w:t>2.09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75BF4F" w14:textId="77777777" w:rsidR="003F7E2C" w:rsidRDefault="003F7E2C" w:rsidP="00BE28D4">
            <w:pPr>
              <w:pStyle w:val="tabletext11"/>
              <w:jc w:val="center"/>
              <w:rPr>
                <w:ins w:id="27577" w:author="Author"/>
              </w:rPr>
            </w:pPr>
            <w:ins w:id="27578" w:author="Author">
              <w:r>
                <w:t>2.02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38FFC1" w14:textId="77777777" w:rsidR="003F7E2C" w:rsidRDefault="003F7E2C" w:rsidP="00BE28D4">
            <w:pPr>
              <w:pStyle w:val="tabletext11"/>
              <w:jc w:val="center"/>
              <w:rPr>
                <w:ins w:id="27579" w:author="Author"/>
              </w:rPr>
            </w:pPr>
            <w:ins w:id="27580" w:author="Author">
              <w:r>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B888F3" w14:textId="77777777" w:rsidR="003F7E2C" w:rsidRDefault="003F7E2C" w:rsidP="00BE28D4">
            <w:pPr>
              <w:pStyle w:val="tabletext11"/>
              <w:jc w:val="center"/>
              <w:rPr>
                <w:ins w:id="27581" w:author="Author"/>
              </w:rPr>
            </w:pPr>
            <w:ins w:id="27582" w:author="Author">
              <w:r>
                <w:t>1.91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6A9317" w14:textId="77777777" w:rsidR="003F7E2C" w:rsidRDefault="003F7E2C" w:rsidP="00BE28D4">
            <w:pPr>
              <w:pStyle w:val="tabletext11"/>
              <w:jc w:val="center"/>
              <w:rPr>
                <w:ins w:id="27583" w:author="Author"/>
              </w:rPr>
            </w:pPr>
            <w:ins w:id="27584" w:author="Author">
              <w:r>
                <w:t>1.85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99B7C3" w14:textId="77777777" w:rsidR="003F7E2C" w:rsidRDefault="003F7E2C" w:rsidP="00BE28D4">
            <w:pPr>
              <w:pStyle w:val="tabletext11"/>
              <w:jc w:val="center"/>
              <w:rPr>
                <w:ins w:id="27585" w:author="Author"/>
              </w:rPr>
            </w:pPr>
            <w:ins w:id="27586" w:author="Author">
              <w:r>
                <w:t>1.79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2BAEF3" w14:textId="77777777" w:rsidR="003F7E2C" w:rsidRDefault="003F7E2C" w:rsidP="00BE28D4">
            <w:pPr>
              <w:pStyle w:val="tabletext11"/>
              <w:jc w:val="center"/>
              <w:rPr>
                <w:ins w:id="27587" w:author="Author"/>
              </w:rPr>
            </w:pPr>
            <w:ins w:id="27588" w:author="Author">
              <w:r>
                <w:t>1.74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E3648A" w14:textId="77777777" w:rsidR="003F7E2C" w:rsidRDefault="003F7E2C" w:rsidP="00BE28D4">
            <w:pPr>
              <w:pStyle w:val="tabletext11"/>
              <w:jc w:val="center"/>
              <w:rPr>
                <w:ins w:id="27589" w:author="Author"/>
              </w:rPr>
            </w:pPr>
            <w:ins w:id="27590" w:author="Author">
              <w:r>
                <w:t>1.69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94C7D2" w14:textId="77777777" w:rsidR="003F7E2C" w:rsidRDefault="003F7E2C" w:rsidP="00BE28D4">
            <w:pPr>
              <w:pStyle w:val="tabletext11"/>
              <w:jc w:val="center"/>
              <w:rPr>
                <w:ins w:id="27591" w:author="Author"/>
              </w:rPr>
            </w:pPr>
            <w:ins w:id="27592" w:author="Author">
              <w:r>
                <w:t>1.64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BC273EB" w14:textId="77777777" w:rsidR="003F7E2C" w:rsidRDefault="003F7E2C" w:rsidP="00BE28D4">
            <w:pPr>
              <w:pStyle w:val="tabletext11"/>
              <w:jc w:val="center"/>
              <w:rPr>
                <w:ins w:id="27593" w:author="Author"/>
              </w:rPr>
            </w:pPr>
            <w:ins w:id="27594" w:author="Author">
              <w:r>
                <w:t>1.59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E5D3CA" w14:textId="77777777" w:rsidR="003F7E2C" w:rsidRDefault="003F7E2C" w:rsidP="00BE28D4">
            <w:pPr>
              <w:pStyle w:val="tabletext11"/>
              <w:jc w:val="center"/>
              <w:rPr>
                <w:ins w:id="27595" w:author="Author"/>
              </w:rPr>
            </w:pPr>
            <w:ins w:id="27596" w:author="Author">
              <w:r>
                <w:t>1.54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FAC8EB" w14:textId="77777777" w:rsidR="003F7E2C" w:rsidRDefault="003F7E2C" w:rsidP="00BE28D4">
            <w:pPr>
              <w:pStyle w:val="tabletext11"/>
              <w:jc w:val="center"/>
              <w:rPr>
                <w:ins w:id="27597" w:author="Author"/>
              </w:rPr>
            </w:pPr>
            <w:ins w:id="27598" w:author="Author">
              <w:r>
                <w:t>1.49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FAC5B9" w14:textId="77777777" w:rsidR="003F7E2C" w:rsidRDefault="003F7E2C" w:rsidP="00BE28D4">
            <w:pPr>
              <w:pStyle w:val="tabletext11"/>
              <w:jc w:val="center"/>
              <w:rPr>
                <w:ins w:id="27599" w:author="Author"/>
              </w:rPr>
            </w:pPr>
            <w:ins w:id="27600" w:author="Author">
              <w:r>
                <w:t>1.45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8028B1" w14:textId="77777777" w:rsidR="003F7E2C" w:rsidRDefault="003F7E2C" w:rsidP="00BE28D4">
            <w:pPr>
              <w:pStyle w:val="tabletext11"/>
              <w:jc w:val="center"/>
              <w:rPr>
                <w:ins w:id="27601" w:author="Author"/>
              </w:rPr>
            </w:pPr>
            <w:ins w:id="27602" w:author="Author">
              <w:r>
                <w:t>1.40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DA5EA03" w14:textId="77777777" w:rsidR="003F7E2C" w:rsidRDefault="003F7E2C" w:rsidP="00BE28D4">
            <w:pPr>
              <w:pStyle w:val="tabletext11"/>
              <w:jc w:val="center"/>
              <w:rPr>
                <w:ins w:id="27603" w:author="Author"/>
              </w:rPr>
            </w:pPr>
            <w:ins w:id="27604" w:author="Author">
              <w:r>
                <w:t>1.36</w:t>
              </w:r>
            </w:ins>
          </w:p>
        </w:tc>
      </w:tr>
      <w:tr w:rsidR="003F7E2C" w14:paraId="57F16A1C" w14:textId="77777777" w:rsidTr="00EE1A0A">
        <w:trPr>
          <w:trHeight w:val="190"/>
          <w:ins w:id="27605" w:author="Author"/>
        </w:trPr>
        <w:tc>
          <w:tcPr>
            <w:tcW w:w="200" w:type="dxa"/>
            <w:tcBorders>
              <w:top w:val="single" w:sz="4" w:space="0" w:color="auto"/>
              <w:left w:val="single" w:sz="4" w:space="0" w:color="auto"/>
              <w:bottom w:val="single" w:sz="4" w:space="0" w:color="auto"/>
              <w:right w:val="nil"/>
            </w:tcBorders>
            <w:vAlign w:val="bottom"/>
          </w:tcPr>
          <w:p w14:paraId="1536BC7C" w14:textId="77777777" w:rsidR="003F7E2C" w:rsidRDefault="003F7E2C" w:rsidP="00BE28D4">
            <w:pPr>
              <w:pStyle w:val="tabletext11"/>
              <w:jc w:val="right"/>
              <w:rPr>
                <w:ins w:id="27606" w:author="Author"/>
              </w:rPr>
            </w:pPr>
          </w:p>
        </w:tc>
        <w:tc>
          <w:tcPr>
            <w:tcW w:w="1580" w:type="dxa"/>
            <w:tcBorders>
              <w:top w:val="single" w:sz="4" w:space="0" w:color="auto"/>
              <w:left w:val="nil"/>
              <w:bottom w:val="single" w:sz="4" w:space="0" w:color="auto"/>
              <w:right w:val="single" w:sz="4" w:space="0" w:color="auto"/>
            </w:tcBorders>
            <w:vAlign w:val="bottom"/>
            <w:hideMark/>
          </w:tcPr>
          <w:p w14:paraId="6FE9993E" w14:textId="77777777" w:rsidR="003F7E2C" w:rsidRDefault="003F7E2C" w:rsidP="00BE28D4">
            <w:pPr>
              <w:pStyle w:val="tabletext11"/>
              <w:tabs>
                <w:tab w:val="decimal" w:pos="640"/>
              </w:tabs>
              <w:rPr>
                <w:ins w:id="27607" w:author="Author"/>
              </w:rPr>
            </w:pPr>
            <w:ins w:id="27608" w:author="Author">
              <w:r>
                <w:t>230,000 to 259,999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FA8C234" w14:textId="77777777" w:rsidR="003F7E2C" w:rsidRDefault="003F7E2C" w:rsidP="00BE28D4">
            <w:pPr>
              <w:pStyle w:val="tabletext11"/>
              <w:jc w:val="center"/>
              <w:rPr>
                <w:ins w:id="27609" w:author="Author"/>
              </w:rPr>
            </w:pPr>
            <w:ins w:id="27610" w:author="Author">
              <w:r>
                <w:t>5.53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82F2746" w14:textId="77777777" w:rsidR="003F7E2C" w:rsidRDefault="003F7E2C" w:rsidP="00BE28D4">
            <w:pPr>
              <w:pStyle w:val="tabletext11"/>
              <w:jc w:val="center"/>
              <w:rPr>
                <w:ins w:id="27611" w:author="Author"/>
              </w:rPr>
            </w:pPr>
            <w:ins w:id="27612" w:author="Author">
              <w:r>
                <w:t>5.36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4026EF1" w14:textId="77777777" w:rsidR="003F7E2C" w:rsidRDefault="003F7E2C" w:rsidP="00BE28D4">
            <w:pPr>
              <w:pStyle w:val="tabletext11"/>
              <w:jc w:val="center"/>
              <w:rPr>
                <w:ins w:id="27613" w:author="Author"/>
              </w:rPr>
            </w:pPr>
            <w:ins w:id="27614" w:author="Author">
              <w:r>
                <w:t>5.19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C66C41A" w14:textId="77777777" w:rsidR="003F7E2C" w:rsidRDefault="003F7E2C" w:rsidP="00BE28D4">
            <w:pPr>
              <w:pStyle w:val="tabletext11"/>
              <w:jc w:val="center"/>
              <w:rPr>
                <w:ins w:id="27615" w:author="Author"/>
              </w:rPr>
            </w:pPr>
            <w:ins w:id="27616" w:author="Author">
              <w:r>
                <w:t>4.86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D7E0E42" w14:textId="77777777" w:rsidR="003F7E2C" w:rsidRDefault="003F7E2C" w:rsidP="00BE28D4">
            <w:pPr>
              <w:pStyle w:val="tabletext11"/>
              <w:jc w:val="center"/>
              <w:rPr>
                <w:ins w:id="27617" w:author="Author"/>
              </w:rPr>
            </w:pPr>
            <w:ins w:id="27618" w:author="Author">
              <w:r>
                <w:t>4.53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7F5DAB6" w14:textId="77777777" w:rsidR="003F7E2C" w:rsidRDefault="003F7E2C" w:rsidP="00BE28D4">
            <w:pPr>
              <w:pStyle w:val="tabletext11"/>
              <w:jc w:val="center"/>
              <w:rPr>
                <w:ins w:id="27619" w:author="Author"/>
              </w:rPr>
            </w:pPr>
            <w:ins w:id="27620" w:author="Author">
              <w:r>
                <w:t>4.20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DD43EB4" w14:textId="77777777" w:rsidR="003F7E2C" w:rsidRDefault="003F7E2C" w:rsidP="00BE28D4">
            <w:pPr>
              <w:pStyle w:val="tabletext11"/>
              <w:jc w:val="center"/>
              <w:rPr>
                <w:ins w:id="27621" w:author="Author"/>
              </w:rPr>
            </w:pPr>
            <w:ins w:id="27622" w:author="Author">
              <w:r>
                <w:t>3.87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27636E9" w14:textId="77777777" w:rsidR="003F7E2C" w:rsidRDefault="003F7E2C" w:rsidP="00BE28D4">
            <w:pPr>
              <w:pStyle w:val="tabletext11"/>
              <w:jc w:val="center"/>
              <w:rPr>
                <w:ins w:id="27623" w:author="Author"/>
              </w:rPr>
            </w:pPr>
            <w:ins w:id="27624" w:author="Author">
              <w:r>
                <w:t>3.54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257956" w14:textId="77777777" w:rsidR="003F7E2C" w:rsidRDefault="003F7E2C" w:rsidP="00BE28D4">
            <w:pPr>
              <w:pStyle w:val="tabletext11"/>
              <w:jc w:val="center"/>
              <w:rPr>
                <w:ins w:id="27625" w:author="Author"/>
              </w:rPr>
            </w:pPr>
            <w:ins w:id="27626" w:author="Author">
              <w:r>
                <w:t>3.21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4ACB947" w14:textId="77777777" w:rsidR="003F7E2C" w:rsidRDefault="003F7E2C" w:rsidP="00BE28D4">
            <w:pPr>
              <w:pStyle w:val="tabletext11"/>
              <w:jc w:val="center"/>
              <w:rPr>
                <w:ins w:id="27627" w:author="Author"/>
              </w:rPr>
            </w:pPr>
            <w:ins w:id="27628" w:author="Author">
              <w:r>
                <w:t>2.87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4C94E2" w14:textId="77777777" w:rsidR="003F7E2C" w:rsidRDefault="003F7E2C" w:rsidP="00BE28D4">
            <w:pPr>
              <w:pStyle w:val="tabletext11"/>
              <w:jc w:val="center"/>
              <w:rPr>
                <w:ins w:id="27629" w:author="Author"/>
              </w:rPr>
            </w:pPr>
            <w:ins w:id="27630" w:author="Author">
              <w:r>
                <w:t>2.54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1F895DE" w14:textId="77777777" w:rsidR="003F7E2C" w:rsidRDefault="003F7E2C" w:rsidP="00BE28D4">
            <w:pPr>
              <w:pStyle w:val="tabletext11"/>
              <w:jc w:val="center"/>
              <w:rPr>
                <w:ins w:id="27631" w:author="Author"/>
              </w:rPr>
            </w:pPr>
            <w:ins w:id="27632" w:author="Author">
              <w:r>
                <w:t>2.47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9A318D" w14:textId="77777777" w:rsidR="003F7E2C" w:rsidRDefault="003F7E2C" w:rsidP="00BE28D4">
            <w:pPr>
              <w:pStyle w:val="tabletext11"/>
              <w:jc w:val="center"/>
              <w:rPr>
                <w:ins w:id="27633" w:author="Author"/>
              </w:rPr>
            </w:pPr>
            <w:ins w:id="27634" w:author="Author">
              <w:r>
                <w:t>2.39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E6BC823" w14:textId="77777777" w:rsidR="003F7E2C" w:rsidRDefault="003F7E2C" w:rsidP="00BE28D4">
            <w:pPr>
              <w:pStyle w:val="tabletext11"/>
              <w:jc w:val="center"/>
              <w:rPr>
                <w:ins w:id="27635" w:author="Author"/>
              </w:rPr>
            </w:pPr>
            <w:ins w:id="27636" w:author="Author">
              <w:r>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E9BF5A" w14:textId="77777777" w:rsidR="003F7E2C" w:rsidRDefault="003F7E2C" w:rsidP="00BE28D4">
            <w:pPr>
              <w:pStyle w:val="tabletext11"/>
              <w:jc w:val="center"/>
              <w:rPr>
                <w:ins w:id="27637" w:author="Author"/>
              </w:rPr>
            </w:pPr>
            <w:ins w:id="27638" w:author="Author">
              <w:r>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D5EDB53" w14:textId="77777777" w:rsidR="003F7E2C" w:rsidRDefault="003F7E2C" w:rsidP="00BE28D4">
            <w:pPr>
              <w:pStyle w:val="tabletext11"/>
              <w:jc w:val="center"/>
              <w:rPr>
                <w:ins w:id="27639" w:author="Author"/>
              </w:rPr>
            </w:pPr>
            <w:ins w:id="27640" w:author="Author">
              <w:r>
                <w:t>2.18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10F445" w14:textId="77777777" w:rsidR="003F7E2C" w:rsidRDefault="003F7E2C" w:rsidP="00BE28D4">
            <w:pPr>
              <w:pStyle w:val="tabletext11"/>
              <w:jc w:val="center"/>
              <w:rPr>
                <w:ins w:id="27641" w:author="Author"/>
              </w:rPr>
            </w:pPr>
            <w:ins w:id="27642" w:author="Author">
              <w:r>
                <w:t>2.12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77AADE" w14:textId="77777777" w:rsidR="003F7E2C" w:rsidRDefault="003F7E2C" w:rsidP="00BE28D4">
            <w:pPr>
              <w:pStyle w:val="tabletext11"/>
              <w:jc w:val="center"/>
              <w:rPr>
                <w:ins w:id="27643" w:author="Author"/>
              </w:rPr>
            </w:pPr>
            <w:ins w:id="27644" w:author="Author">
              <w:r>
                <w:t>2.05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E30282" w14:textId="77777777" w:rsidR="003F7E2C" w:rsidRDefault="003F7E2C" w:rsidP="00BE28D4">
            <w:pPr>
              <w:pStyle w:val="tabletext11"/>
              <w:jc w:val="center"/>
              <w:rPr>
                <w:ins w:id="27645" w:author="Author"/>
              </w:rPr>
            </w:pPr>
            <w:ins w:id="27646" w:author="Author">
              <w:r>
                <w:t>1.99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E3F271" w14:textId="77777777" w:rsidR="003F7E2C" w:rsidRDefault="003F7E2C" w:rsidP="00BE28D4">
            <w:pPr>
              <w:pStyle w:val="tabletext11"/>
              <w:jc w:val="center"/>
              <w:rPr>
                <w:ins w:id="27647" w:author="Author"/>
              </w:rPr>
            </w:pPr>
            <w:ins w:id="27648" w:author="Author">
              <w:r>
                <w:t>1.93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D8C240" w14:textId="77777777" w:rsidR="003F7E2C" w:rsidRDefault="003F7E2C" w:rsidP="00BE28D4">
            <w:pPr>
              <w:pStyle w:val="tabletext11"/>
              <w:jc w:val="center"/>
              <w:rPr>
                <w:ins w:id="27649" w:author="Author"/>
              </w:rPr>
            </w:pPr>
            <w:ins w:id="27650" w:author="Author">
              <w:r>
                <w:t>1.87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5A0EBFD" w14:textId="77777777" w:rsidR="003F7E2C" w:rsidRDefault="003F7E2C" w:rsidP="00BE28D4">
            <w:pPr>
              <w:pStyle w:val="tabletext11"/>
              <w:jc w:val="center"/>
              <w:rPr>
                <w:ins w:id="27651" w:author="Author"/>
              </w:rPr>
            </w:pPr>
            <w:ins w:id="27652" w:author="Author">
              <w:r>
                <w:t>1.82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98A217A" w14:textId="77777777" w:rsidR="003F7E2C" w:rsidRDefault="003F7E2C" w:rsidP="00BE28D4">
            <w:pPr>
              <w:pStyle w:val="tabletext11"/>
              <w:jc w:val="center"/>
              <w:rPr>
                <w:ins w:id="27653" w:author="Author"/>
              </w:rPr>
            </w:pPr>
            <w:ins w:id="27654" w:author="Author">
              <w:r>
                <w:t>1.76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33139F" w14:textId="77777777" w:rsidR="003F7E2C" w:rsidRDefault="003F7E2C" w:rsidP="00BE28D4">
            <w:pPr>
              <w:pStyle w:val="tabletext11"/>
              <w:jc w:val="center"/>
              <w:rPr>
                <w:ins w:id="27655" w:author="Author"/>
              </w:rPr>
            </w:pPr>
            <w:ins w:id="27656" w:author="Author">
              <w:r>
                <w:t>1.71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848D7B" w14:textId="77777777" w:rsidR="003F7E2C" w:rsidRDefault="003F7E2C" w:rsidP="00BE28D4">
            <w:pPr>
              <w:pStyle w:val="tabletext11"/>
              <w:jc w:val="center"/>
              <w:rPr>
                <w:ins w:id="27657" w:author="Author"/>
              </w:rPr>
            </w:pPr>
            <w:ins w:id="27658" w:author="Author">
              <w:r>
                <w:t>1.66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3495E6" w14:textId="77777777" w:rsidR="003F7E2C" w:rsidRDefault="003F7E2C" w:rsidP="00BE28D4">
            <w:pPr>
              <w:pStyle w:val="tabletext11"/>
              <w:jc w:val="center"/>
              <w:rPr>
                <w:ins w:id="27659" w:author="Author"/>
              </w:rPr>
            </w:pPr>
            <w:ins w:id="27660" w:author="Author">
              <w:r>
                <w:t>1.61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67A02C" w14:textId="77777777" w:rsidR="003F7E2C" w:rsidRDefault="003F7E2C" w:rsidP="00BE28D4">
            <w:pPr>
              <w:pStyle w:val="tabletext11"/>
              <w:jc w:val="center"/>
              <w:rPr>
                <w:ins w:id="27661" w:author="Author"/>
              </w:rPr>
            </w:pPr>
            <w:ins w:id="27662" w:author="Author">
              <w:r>
                <w:t>1.56</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378AF7E" w14:textId="77777777" w:rsidR="003F7E2C" w:rsidRDefault="003F7E2C" w:rsidP="00BE28D4">
            <w:pPr>
              <w:pStyle w:val="tabletext11"/>
              <w:jc w:val="center"/>
              <w:rPr>
                <w:ins w:id="27663" w:author="Author"/>
              </w:rPr>
            </w:pPr>
            <w:ins w:id="27664" w:author="Author">
              <w:r>
                <w:t>1.51</w:t>
              </w:r>
            </w:ins>
          </w:p>
        </w:tc>
      </w:tr>
      <w:tr w:rsidR="003F7E2C" w14:paraId="5F930C7C" w14:textId="77777777" w:rsidTr="00EE1A0A">
        <w:trPr>
          <w:trHeight w:val="190"/>
          <w:ins w:id="27665" w:author="Author"/>
        </w:trPr>
        <w:tc>
          <w:tcPr>
            <w:tcW w:w="200" w:type="dxa"/>
            <w:tcBorders>
              <w:top w:val="single" w:sz="4" w:space="0" w:color="auto"/>
              <w:left w:val="single" w:sz="4" w:space="0" w:color="auto"/>
              <w:bottom w:val="single" w:sz="4" w:space="0" w:color="auto"/>
              <w:right w:val="nil"/>
            </w:tcBorders>
            <w:vAlign w:val="bottom"/>
          </w:tcPr>
          <w:p w14:paraId="63809F3E" w14:textId="77777777" w:rsidR="003F7E2C" w:rsidRDefault="003F7E2C" w:rsidP="00BE28D4">
            <w:pPr>
              <w:pStyle w:val="tabletext11"/>
              <w:jc w:val="right"/>
              <w:rPr>
                <w:ins w:id="27666" w:author="Author"/>
              </w:rPr>
            </w:pPr>
          </w:p>
        </w:tc>
        <w:tc>
          <w:tcPr>
            <w:tcW w:w="1580" w:type="dxa"/>
            <w:tcBorders>
              <w:top w:val="single" w:sz="4" w:space="0" w:color="auto"/>
              <w:left w:val="nil"/>
              <w:bottom w:val="single" w:sz="4" w:space="0" w:color="auto"/>
              <w:right w:val="single" w:sz="4" w:space="0" w:color="auto"/>
            </w:tcBorders>
            <w:vAlign w:val="bottom"/>
            <w:hideMark/>
          </w:tcPr>
          <w:p w14:paraId="5869FD04" w14:textId="77777777" w:rsidR="003F7E2C" w:rsidRDefault="003F7E2C" w:rsidP="00BE28D4">
            <w:pPr>
              <w:pStyle w:val="tabletext11"/>
              <w:tabs>
                <w:tab w:val="decimal" w:pos="640"/>
              </w:tabs>
              <w:rPr>
                <w:ins w:id="27667" w:author="Author"/>
              </w:rPr>
            </w:pPr>
            <w:ins w:id="27668" w:author="Author">
              <w:r>
                <w:t>260,000 to 299,999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51C6714" w14:textId="77777777" w:rsidR="003F7E2C" w:rsidRDefault="003F7E2C" w:rsidP="00BE28D4">
            <w:pPr>
              <w:pStyle w:val="tabletext11"/>
              <w:jc w:val="center"/>
              <w:rPr>
                <w:ins w:id="27669" w:author="Author"/>
              </w:rPr>
            </w:pPr>
            <w:ins w:id="27670" w:author="Author">
              <w:r>
                <w:t>6.13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DAB684B" w14:textId="77777777" w:rsidR="003F7E2C" w:rsidRDefault="003F7E2C" w:rsidP="00BE28D4">
            <w:pPr>
              <w:pStyle w:val="tabletext11"/>
              <w:jc w:val="center"/>
              <w:rPr>
                <w:ins w:id="27671" w:author="Author"/>
              </w:rPr>
            </w:pPr>
            <w:ins w:id="27672" w:author="Author">
              <w:r>
                <w:t>5.95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3CCF32B" w14:textId="77777777" w:rsidR="003F7E2C" w:rsidRDefault="003F7E2C" w:rsidP="00BE28D4">
            <w:pPr>
              <w:pStyle w:val="tabletext11"/>
              <w:jc w:val="center"/>
              <w:rPr>
                <w:ins w:id="27673" w:author="Author"/>
              </w:rPr>
            </w:pPr>
            <w:ins w:id="27674" w:author="Author">
              <w:r>
                <w:t>5.76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8997E01" w14:textId="77777777" w:rsidR="003F7E2C" w:rsidRDefault="003F7E2C" w:rsidP="00BE28D4">
            <w:pPr>
              <w:pStyle w:val="tabletext11"/>
              <w:jc w:val="center"/>
              <w:rPr>
                <w:ins w:id="27675" w:author="Author"/>
              </w:rPr>
            </w:pPr>
            <w:ins w:id="27676" w:author="Author">
              <w:r>
                <w:t>5.39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383CDD8" w14:textId="77777777" w:rsidR="003F7E2C" w:rsidRDefault="003F7E2C" w:rsidP="00BE28D4">
            <w:pPr>
              <w:pStyle w:val="tabletext11"/>
              <w:jc w:val="center"/>
              <w:rPr>
                <w:ins w:id="27677" w:author="Author"/>
              </w:rPr>
            </w:pPr>
            <w:ins w:id="27678" w:author="Author">
              <w:r>
                <w:t>5.03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27CBD60" w14:textId="77777777" w:rsidR="003F7E2C" w:rsidRDefault="003F7E2C" w:rsidP="00BE28D4">
            <w:pPr>
              <w:pStyle w:val="tabletext11"/>
              <w:jc w:val="center"/>
              <w:rPr>
                <w:ins w:id="27679" w:author="Author"/>
              </w:rPr>
            </w:pPr>
            <w:ins w:id="27680" w:author="Author">
              <w:r>
                <w:t>4.66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679C08D" w14:textId="77777777" w:rsidR="003F7E2C" w:rsidRDefault="003F7E2C" w:rsidP="00BE28D4">
            <w:pPr>
              <w:pStyle w:val="tabletext11"/>
              <w:jc w:val="center"/>
              <w:rPr>
                <w:ins w:id="27681" w:author="Author"/>
              </w:rPr>
            </w:pPr>
            <w:ins w:id="27682" w:author="Author">
              <w:r>
                <w:t>4.29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7DCAF4D" w14:textId="77777777" w:rsidR="003F7E2C" w:rsidRDefault="003F7E2C" w:rsidP="00BE28D4">
            <w:pPr>
              <w:pStyle w:val="tabletext11"/>
              <w:jc w:val="center"/>
              <w:rPr>
                <w:ins w:id="27683" w:author="Author"/>
              </w:rPr>
            </w:pPr>
            <w:ins w:id="27684" w:author="Author">
              <w:r>
                <w:t>3.92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3DDACA" w14:textId="77777777" w:rsidR="003F7E2C" w:rsidRDefault="003F7E2C" w:rsidP="00BE28D4">
            <w:pPr>
              <w:pStyle w:val="tabletext11"/>
              <w:jc w:val="center"/>
              <w:rPr>
                <w:ins w:id="27685" w:author="Author"/>
              </w:rPr>
            </w:pPr>
            <w:ins w:id="27686" w:author="Author">
              <w:r>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FF4B9A" w14:textId="77777777" w:rsidR="003F7E2C" w:rsidRDefault="003F7E2C" w:rsidP="00BE28D4">
            <w:pPr>
              <w:pStyle w:val="tabletext11"/>
              <w:jc w:val="center"/>
              <w:rPr>
                <w:ins w:id="27687" w:author="Author"/>
              </w:rPr>
            </w:pPr>
            <w:ins w:id="27688" w:author="Author">
              <w:r>
                <w:t>3.19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043313" w14:textId="77777777" w:rsidR="003F7E2C" w:rsidRDefault="003F7E2C" w:rsidP="00BE28D4">
            <w:pPr>
              <w:pStyle w:val="tabletext11"/>
              <w:jc w:val="center"/>
              <w:rPr>
                <w:ins w:id="27689" w:author="Author"/>
              </w:rPr>
            </w:pPr>
            <w:ins w:id="27690" w:author="Author">
              <w:r>
                <w:t>2.82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2861D4" w14:textId="77777777" w:rsidR="003F7E2C" w:rsidRDefault="003F7E2C" w:rsidP="00BE28D4">
            <w:pPr>
              <w:pStyle w:val="tabletext11"/>
              <w:jc w:val="center"/>
              <w:rPr>
                <w:ins w:id="27691" w:author="Author"/>
              </w:rPr>
            </w:pPr>
            <w:ins w:id="27692" w:author="Author">
              <w:r>
                <w:t>2.74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C3DDAA8" w14:textId="77777777" w:rsidR="003F7E2C" w:rsidRDefault="003F7E2C" w:rsidP="00BE28D4">
            <w:pPr>
              <w:pStyle w:val="tabletext11"/>
              <w:jc w:val="center"/>
              <w:rPr>
                <w:ins w:id="27693" w:author="Author"/>
              </w:rPr>
            </w:pPr>
            <w:ins w:id="27694" w:author="Author">
              <w:r>
                <w:t>2.65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FA344C" w14:textId="77777777" w:rsidR="003F7E2C" w:rsidRDefault="003F7E2C" w:rsidP="00BE28D4">
            <w:pPr>
              <w:pStyle w:val="tabletext11"/>
              <w:jc w:val="center"/>
              <w:rPr>
                <w:ins w:id="27695" w:author="Author"/>
              </w:rPr>
            </w:pPr>
            <w:ins w:id="27696" w:author="Author">
              <w:r>
                <w:t>2.57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8B53C93" w14:textId="77777777" w:rsidR="003F7E2C" w:rsidRDefault="003F7E2C" w:rsidP="00BE28D4">
            <w:pPr>
              <w:pStyle w:val="tabletext11"/>
              <w:jc w:val="center"/>
              <w:rPr>
                <w:ins w:id="27697" w:author="Author"/>
              </w:rPr>
            </w:pPr>
            <w:ins w:id="27698" w:author="Author">
              <w:r>
                <w:t>2.50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19BA2" w14:textId="77777777" w:rsidR="003F7E2C" w:rsidRDefault="003F7E2C" w:rsidP="00BE28D4">
            <w:pPr>
              <w:pStyle w:val="tabletext11"/>
              <w:jc w:val="center"/>
              <w:rPr>
                <w:ins w:id="27699" w:author="Author"/>
              </w:rPr>
            </w:pPr>
            <w:ins w:id="27700" w:author="Author">
              <w:r>
                <w:t>2.42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1C7397" w14:textId="77777777" w:rsidR="003F7E2C" w:rsidRDefault="003F7E2C" w:rsidP="00BE28D4">
            <w:pPr>
              <w:pStyle w:val="tabletext11"/>
              <w:jc w:val="center"/>
              <w:rPr>
                <w:ins w:id="27701" w:author="Author"/>
              </w:rPr>
            </w:pPr>
            <w:ins w:id="27702" w:author="Author">
              <w:r>
                <w:t>2.35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8B243F" w14:textId="77777777" w:rsidR="003F7E2C" w:rsidRDefault="003F7E2C" w:rsidP="00BE28D4">
            <w:pPr>
              <w:pStyle w:val="tabletext11"/>
              <w:jc w:val="center"/>
              <w:rPr>
                <w:ins w:id="27703" w:author="Author"/>
              </w:rPr>
            </w:pPr>
            <w:ins w:id="27704" w:author="Author">
              <w:r>
                <w:t>2.28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FA6E29" w14:textId="77777777" w:rsidR="003F7E2C" w:rsidRDefault="003F7E2C" w:rsidP="00BE28D4">
            <w:pPr>
              <w:pStyle w:val="tabletext11"/>
              <w:jc w:val="center"/>
              <w:rPr>
                <w:ins w:id="27705" w:author="Author"/>
              </w:rPr>
            </w:pPr>
            <w:ins w:id="27706" w:author="Author">
              <w:r>
                <w:t>2.21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60FC99" w14:textId="77777777" w:rsidR="003F7E2C" w:rsidRDefault="003F7E2C" w:rsidP="00BE28D4">
            <w:pPr>
              <w:pStyle w:val="tabletext11"/>
              <w:jc w:val="center"/>
              <w:rPr>
                <w:ins w:id="27707" w:author="Author"/>
              </w:rPr>
            </w:pPr>
            <w:ins w:id="27708" w:author="Author">
              <w:r>
                <w:t>2.14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0C77463" w14:textId="77777777" w:rsidR="003F7E2C" w:rsidRDefault="003F7E2C" w:rsidP="00BE28D4">
            <w:pPr>
              <w:pStyle w:val="tabletext11"/>
              <w:jc w:val="center"/>
              <w:rPr>
                <w:ins w:id="27709" w:author="Author"/>
              </w:rPr>
            </w:pPr>
            <w:ins w:id="27710" w:author="Author">
              <w:r>
                <w:t>2.08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EC8EF00" w14:textId="77777777" w:rsidR="003F7E2C" w:rsidRDefault="003F7E2C" w:rsidP="00BE28D4">
            <w:pPr>
              <w:pStyle w:val="tabletext11"/>
              <w:jc w:val="center"/>
              <w:rPr>
                <w:ins w:id="27711" w:author="Author"/>
              </w:rPr>
            </w:pPr>
            <w:ins w:id="27712" w:author="Author">
              <w:r>
                <w:t>2.02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D85C890" w14:textId="77777777" w:rsidR="003F7E2C" w:rsidRDefault="003F7E2C" w:rsidP="00BE28D4">
            <w:pPr>
              <w:pStyle w:val="tabletext11"/>
              <w:jc w:val="center"/>
              <w:rPr>
                <w:ins w:id="27713" w:author="Author"/>
              </w:rPr>
            </w:pPr>
            <w:ins w:id="27714" w:author="Author">
              <w:r>
                <w:t>1.96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6C15ED" w14:textId="77777777" w:rsidR="003F7E2C" w:rsidRDefault="003F7E2C" w:rsidP="00BE28D4">
            <w:pPr>
              <w:pStyle w:val="tabletext11"/>
              <w:jc w:val="center"/>
              <w:rPr>
                <w:ins w:id="27715" w:author="Author"/>
              </w:rPr>
            </w:pPr>
            <w:ins w:id="27716" w:author="Author">
              <w:r>
                <w:t>1.90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920839" w14:textId="77777777" w:rsidR="003F7E2C" w:rsidRDefault="003F7E2C" w:rsidP="00BE28D4">
            <w:pPr>
              <w:pStyle w:val="tabletext11"/>
              <w:jc w:val="center"/>
              <w:rPr>
                <w:ins w:id="27717" w:author="Author"/>
              </w:rPr>
            </w:pPr>
            <w:ins w:id="27718" w:author="Author">
              <w:r>
                <w:t>1.84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6527EE5" w14:textId="77777777" w:rsidR="003F7E2C" w:rsidRDefault="003F7E2C" w:rsidP="00BE28D4">
            <w:pPr>
              <w:pStyle w:val="tabletext11"/>
              <w:jc w:val="center"/>
              <w:rPr>
                <w:ins w:id="27719" w:author="Author"/>
              </w:rPr>
            </w:pPr>
            <w:ins w:id="27720" w:author="Author">
              <w:r>
                <w:t>1.79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5DB11B4" w14:textId="77777777" w:rsidR="003F7E2C" w:rsidRDefault="003F7E2C" w:rsidP="00BE28D4">
            <w:pPr>
              <w:pStyle w:val="tabletext11"/>
              <w:jc w:val="center"/>
              <w:rPr>
                <w:ins w:id="27721" w:author="Author"/>
              </w:rPr>
            </w:pPr>
            <w:ins w:id="27722" w:author="Author">
              <w:r>
                <w:t>1.73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042D931" w14:textId="77777777" w:rsidR="003F7E2C" w:rsidRDefault="003F7E2C" w:rsidP="00BE28D4">
            <w:pPr>
              <w:pStyle w:val="tabletext11"/>
              <w:jc w:val="center"/>
              <w:rPr>
                <w:ins w:id="27723" w:author="Author"/>
              </w:rPr>
            </w:pPr>
            <w:ins w:id="27724" w:author="Author">
              <w:r>
                <w:t>1.68</w:t>
              </w:r>
            </w:ins>
          </w:p>
        </w:tc>
      </w:tr>
      <w:tr w:rsidR="003F7E2C" w14:paraId="67C6F0F8" w14:textId="77777777" w:rsidTr="00EE1A0A">
        <w:trPr>
          <w:trHeight w:val="190"/>
          <w:ins w:id="27725" w:author="Author"/>
        </w:trPr>
        <w:tc>
          <w:tcPr>
            <w:tcW w:w="200" w:type="dxa"/>
            <w:tcBorders>
              <w:top w:val="single" w:sz="4" w:space="0" w:color="auto"/>
              <w:left w:val="single" w:sz="4" w:space="0" w:color="auto"/>
              <w:bottom w:val="single" w:sz="4" w:space="0" w:color="auto"/>
              <w:right w:val="nil"/>
            </w:tcBorders>
            <w:vAlign w:val="bottom"/>
          </w:tcPr>
          <w:p w14:paraId="2752C92A" w14:textId="77777777" w:rsidR="003F7E2C" w:rsidRDefault="003F7E2C" w:rsidP="00BE28D4">
            <w:pPr>
              <w:pStyle w:val="tabletext11"/>
              <w:jc w:val="right"/>
              <w:rPr>
                <w:ins w:id="27726" w:author="Author"/>
              </w:rPr>
            </w:pPr>
          </w:p>
        </w:tc>
        <w:tc>
          <w:tcPr>
            <w:tcW w:w="1580" w:type="dxa"/>
            <w:tcBorders>
              <w:top w:val="single" w:sz="4" w:space="0" w:color="auto"/>
              <w:left w:val="nil"/>
              <w:bottom w:val="single" w:sz="4" w:space="0" w:color="auto"/>
              <w:right w:val="single" w:sz="4" w:space="0" w:color="auto"/>
            </w:tcBorders>
            <w:vAlign w:val="bottom"/>
            <w:hideMark/>
          </w:tcPr>
          <w:p w14:paraId="2DFC1B1D" w14:textId="77777777" w:rsidR="003F7E2C" w:rsidRDefault="003F7E2C" w:rsidP="00BE28D4">
            <w:pPr>
              <w:pStyle w:val="tabletext11"/>
              <w:tabs>
                <w:tab w:val="decimal" w:pos="640"/>
              </w:tabs>
              <w:rPr>
                <w:ins w:id="27727" w:author="Author"/>
              </w:rPr>
            </w:pPr>
            <w:ins w:id="27728" w:author="Author">
              <w:r>
                <w:t>300,000 to 349,999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BA8EC9F" w14:textId="77777777" w:rsidR="003F7E2C" w:rsidRDefault="003F7E2C" w:rsidP="00BE28D4">
            <w:pPr>
              <w:pStyle w:val="tabletext11"/>
              <w:jc w:val="center"/>
              <w:rPr>
                <w:ins w:id="27729" w:author="Author"/>
              </w:rPr>
            </w:pPr>
            <w:ins w:id="27730" w:author="Author">
              <w:r>
                <w:t>6.89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5A8A555E" w14:textId="77777777" w:rsidR="003F7E2C" w:rsidRDefault="003F7E2C" w:rsidP="00BE28D4">
            <w:pPr>
              <w:pStyle w:val="tabletext11"/>
              <w:jc w:val="center"/>
              <w:rPr>
                <w:ins w:id="27731" w:author="Author"/>
              </w:rPr>
            </w:pPr>
            <w:ins w:id="27732" w:author="Author">
              <w:r>
                <w:t>6.68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7F9ED8A" w14:textId="77777777" w:rsidR="003F7E2C" w:rsidRDefault="003F7E2C" w:rsidP="00BE28D4">
            <w:pPr>
              <w:pStyle w:val="tabletext11"/>
              <w:jc w:val="center"/>
              <w:rPr>
                <w:ins w:id="27733" w:author="Author"/>
              </w:rPr>
            </w:pPr>
            <w:ins w:id="27734" w:author="Author">
              <w:r>
                <w:t>6.47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A1A7A50" w14:textId="77777777" w:rsidR="003F7E2C" w:rsidRDefault="003F7E2C" w:rsidP="00BE28D4">
            <w:pPr>
              <w:pStyle w:val="tabletext11"/>
              <w:jc w:val="center"/>
              <w:rPr>
                <w:ins w:id="27735" w:author="Author"/>
              </w:rPr>
            </w:pPr>
            <w:ins w:id="27736" w:author="Author">
              <w:r>
                <w:t>6.06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4D304DD" w14:textId="77777777" w:rsidR="003F7E2C" w:rsidRDefault="003F7E2C" w:rsidP="00BE28D4">
            <w:pPr>
              <w:pStyle w:val="tabletext11"/>
              <w:jc w:val="center"/>
              <w:rPr>
                <w:ins w:id="27737" w:author="Author"/>
              </w:rPr>
            </w:pPr>
            <w:ins w:id="27738" w:author="Author">
              <w:r>
                <w:t>5.65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E6E55CC" w14:textId="77777777" w:rsidR="003F7E2C" w:rsidRDefault="003F7E2C" w:rsidP="00BE28D4">
            <w:pPr>
              <w:pStyle w:val="tabletext11"/>
              <w:jc w:val="center"/>
              <w:rPr>
                <w:ins w:id="27739" w:author="Author"/>
              </w:rPr>
            </w:pPr>
            <w:ins w:id="27740" w:author="Author">
              <w:r>
                <w:t>5.23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9DE3FD6" w14:textId="77777777" w:rsidR="003F7E2C" w:rsidRDefault="003F7E2C" w:rsidP="00BE28D4">
            <w:pPr>
              <w:pStyle w:val="tabletext11"/>
              <w:jc w:val="center"/>
              <w:rPr>
                <w:ins w:id="27741" w:author="Author"/>
              </w:rPr>
            </w:pPr>
            <w:ins w:id="27742" w:author="Author">
              <w:r>
                <w:t>4.82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E43CE95" w14:textId="77777777" w:rsidR="003F7E2C" w:rsidRDefault="003F7E2C" w:rsidP="00BE28D4">
            <w:pPr>
              <w:pStyle w:val="tabletext11"/>
              <w:jc w:val="center"/>
              <w:rPr>
                <w:ins w:id="27743" w:author="Author"/>
              </w:rPr>
            </w:pPr>
            <w:ins w:id="27744" w:author="Author">
              <w:r>
                <w:t>4.41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A58FBCD" w14:textId="77777777" w:rsidR="003F7E2C" w:rsidRDefault="003F7E2C" w:rsidP="00BE28D4">
            <w:pPr>
              <w:pStyle w:val="tabletext11"/>
              <w:jc w:val="center"/>
              <w:rPr>
                <w:ins w:id="27745" w:author="Author"/>
              </w:rPr>
            </w:pPr>
            <w:ins w:id="27746" w:author="Author">
              <w:r>
                <w:t>3.99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C0C0DC" w14:textId="77777777" w:rsidR="003F7E2C" w:rsidRDefault="003F7E2C" w:rsidP="00BE28D4">
            <w:pPr>
              <w:pStyle w:val="tabletext11"/>
              <w:jc w:val="center"/>
              <w:rPr>
                <w:ins w:id="27747" w:author="Author"/>
              </w:rPr>
            </w:pPr>
            <w:ins w:id="27748" w:author="Author">
              <w:r>
                <w:t>3.58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B3AC83" w14:textId="77777777" w:rsidR="003F7E2C" w:rsidRDefault="003F7E2C" w:rsidP="00BE28D4">
            <w:pPr>
              <w:pStyle w:val="tabletext11"/>
              <w:jc w:val="center"/>
              <w:rPr>
                <w:ins w:id="27749" w:author="Author"/>
              </w:rPr>
            </w:pPr>
            <w:ins w:id="27750" w:author="Author">
              <w:r>
                <w:t>3.17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2EDE957" w14:textId="77777777" w:rsidR="003F7E2C" w:rsidRDefault="003F7E2C" w:rsidP="00BE28D4">
            <w:pPr>
              <w:pStyle w:val="tabletext11"/>
              <w:jc w:val="center"/>
              <w:rPr>
                <w:ins w:id="27751" w:author="Author"/>
              </w:rPr>
            </w:pPr>
            <w:ins w:id="27752" w:author="Author">
              <w:r>
                <w:t>3.07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1DA0F3" w14:textId="77777777" w:rsidR="003F7E2C" w:rsidRDefault="003F7E2C" w:rsidP="00BE28D4">
            <w:pPr>
              <w:pStyle w:val="tabletext11"/>
              <w:jc w:val="center"/>
              <w:rPr>
                <w:ins w:id="27753" w:author="Author"/>
              </w:rPr>
            </w:pPr>
            <w:ins w:id="27754" w:author="Author">
              <w:r>
                <w:t>2.98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B444CB" w14:textId="77777777" w:rsidR="003F7E2C" w:rsidRDefault="003F7E2C" w:rsidP="00BE28D4">
            <w:pPr>
              <w:pStyle w:val="tabletext11"/>
              <w:jc w:val="center"/>
              <w:rPr>
                <w:ins w:id="27755" w:author="Author"/>
              </w:rPr>
            </w:pPr>
            <w:ins w:id="27756" w:author="Author">
              <w:r>
                <w:t>2.89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9C01AA2" w14:textId="77777777" w:rsidR="003F7E2C" w:rsidRDefault="003F7E2C" w:rsidP="00BE28D4">
            <w:pPr>
              <w:pStyle w:val="tabletext11"/>
              <w:jc w:val="center"/>
              <w:rPr>
                <w:ins w:id="27757" w:author="Author"/>
              </w:rPr>
            </w:pPr>
            <w:ins w:id="27758" w:author="Author">
              <w:r>
                <w:t>2.80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CA6822" w14:textId="77777777" w:rsidR="003F7E2C" w:rsidRDefault="003F7E2C" w:rsidP="00BE28D4">
            <w:pPr>
              <w:pStyle w:val="tabletext11"/>
              <w:jc w:val="center"/>
              <w:rPr>
                <w:ins w:id="27759" w:author="Author"/>
              </w:rPr>
            </w:pPr>
            <w:ins w:id="27760" w:author="Author">
              <w:r>
                <w:t>2.72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09AB6E" w14:textId="77777777" w:rsidR="003F7E2C" w:rsidRDefault="003F7E2C" w:rsidP="00BE28D4">
            <w:pPr>
              <w:pStyle w:val="tabletext11"/>
              <w:jc w:val="center"/>
              <w:rPr>
                <w:ins w:id="27761" w:author="Author"/>
              </w:rPr>
            </w:pPr>
            <w:ins w:id="27762" w:author="Author">
              <w:r>
                <w:t>2.64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F0274F3" w14:textId="77777777" w:rsidR="003F7E2C" w:rsidRDefault="003F7E2C" w:rsidP="00BE28D4">
            <w:pPr>
              <w:pStyle w:val="tabletext11"/>
              <w:jc w:val="center"/>
              <w:rPr>
                <w:ins w:id="27763" w:author="Author"/>
              </w:rPr>
            </w:pPr>
            <w:ins w:id="27764" w:author="Author">
              <w:r>
                <w:t>2.56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4D6DE3" w14:textId="77777777" w:rsidR="003F7E2C" w:rsidRDefault="003F7E2C" w:rsidP="00BE28D4">
            <w:pPr>
              <w:pStyle w:val="tabletext11"/>
              <w:jc w:val="center"/>
              <w:rPr>
                <w:ins w:id="27765" w:author="Author"/>
              </w:rPr>
            </w:pPr>
            <w:ins w:id="27766" w:author="Author">
              <w:r>
                <w:t>2.48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7D6E9D" w14:textId="77777777" w:rsidR="003F7E2C" w:rsidRDefault="003F7E2C" w:rsidP="00BE28D4">
            <w:pPr>
              <w:pStyle w:val="tabletext11"/>
              <w:jc w:val="center"/>
              <w:rPr>
                <w:ins w:id="27767" w:author="Author"/>
              </w:rPr>
            </w:pPr>
            <w:ins w:id="27768" w:author="Author">
              <w:r>
                <w:t>2.41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094C02" w14:textId="77777777" w:rsidR="003F7E2C" w:rsidRDefault="003F7E2C" w:rsidP="00BE28D4">
            <w:pPr>
              <w:pStyle w:val="tabletext11"/>
              <w:jc w:val="center"/>
              <w:rPr>
                <w:ins w:id="27769" w:author="Author"/>
              </w:rPr>
            </w:pPr>
            <w:ins w:id="27770" w:author="Author">
              <w:r>
                <w:t>2.34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B5D3CE" w14:textId="77777777" w:rsidR="003F7E2C" w:rsidRDefault="003F7E2C" w:rsidP="00BE28D4">
            <w:pPr>
              <w:pStyle w:val="tabletext11"/>
              <w:jc w:val="center"/>
              <w:rPr>
                <w:ins w:id="27771" w:author="Author"/>
              </w:rPr>
            </w:pPr>
            <w:ins w:id="27772" w:author="Author">
              <w:r>
                <w:t>2.27</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18B289A" w14:textId="77777777" w:rsidR="003F7E2C" w:rsidRDefault="003F7E2C" w:rsidP="00BE28D4">
            <w:pPr>
              <w:pStyle w:val="tabletext11"/>
              <w:jc w:val="center"/>
              <w:rPr>
                <w:ins w:id="27773" w:author="Author"/>
              </w:rPr>
            </w:pPr>
            <w:ins w:id="27774" w:author="Author">
              <w:r>
                <w:t>2.20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A18094" w14:textId="77777777" w:rsidR="003F7E2C" w:rsidRDefault="003F7E2C" w:rsidP="00BE28D4">
            <w:pPr>
              <w:pStyle w:val="tabletext11"/>
              <w:jc w:val="center"/>
              <w:rPr>
                <w:ins w:id="27775" w:author="Author"/>
              </w:rPr>
            </w:pPr>
            <w:ins w:id="27776" w:author="Author">
              <w:r>
                <w:t>2.13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CE5F26" w14:textId="77777777" w:rsidR="003F7E2C" w:rsidRDefault="003F7E2C" w:rsidP="00BE28D4">
            <w:pPr>
              <w:pStyle w:val="tabletext11"/>
              <w:jc w:val="center"/>
              <w:rPr>
                <w:ins w:id="27777" w:author="Author"/>
              </w:rPr>
            </w:pPr>
            <w:ins w:id="27778" w:author="Author">
              <w:r>
                <w:t>2.07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024DCD1" w14:textId="77777777" w:rsidR="003F7E2C" w:rsidRDefault="003F7E2C" w:rsidP="00BE28D4">
            <w:pPr>
              <w:pStyle w:val="tabletext11"/>
              <w:jc w:val="center"/>
              <w:rPr>
                <w:ins w:id="27779" w:author="Author"/>
              </w:rPr>
            </w:pPr>
            <w:ins w:id="27780" w:author="Author">
              <w:r>
                <w:t>2.01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1382E9C" w14:textId="77777777" w:rsidR="003F7E2C" w:rsidRDefault="003F7E2C" w:rsidP="00BE28D4">
            <w:pPr>
              <w:pStyle w:val="tabletext11"/>
              <w:jc w:val="center"/>
              <w:rPr>
                <w:ins w:id="27781" w:author="Author"/>
              </w:rPr>
            </w:pPr>
            <w:ins w:id="27782" w:author="Author">
              <w:r>
                <w:t>1.95</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360E891" w14:textId="77777777" w:rsidR="003F7E2C" w:rsidRDefault="003F7E2C" w:rsidP="00BE28D4">
            <w:pPr>
              <w:pStyle w:val="tabletext11"/>
              <w:jc w:val="center"/>
              <w:rPr>
                <w:ins w:id="27783" w:author="Author"/>
              </w:rPr>
            </w:pPr>
            <w:ins w:id="27784" w:author="Author">
              <w:r>
                <w:t>1.89</w:t>
              </w:r>
            </w:ins>
          </w:p>
        </w:tc>
      </w:tr>
      <w:tr w:rsidR="003F7E2C" w14:paraId="2525221E" w14:textId="77777777" w:rsidTr="00EE1A0A">
        <w:trPr>
          <w:trHeight w:val="190"/>
          <w:ins w:id="27785" w:author="Author"/>
        </w:trPr>
        <w:tc>
          <w:tcPr>
            <w:tcW w:w="200" w:type="dxa"/>
            <w:tcBorders>
              <w:top w:val="single" w:sz="4" w:space="0" w:color="auto"/>
              <w:left w:val="single" w:sz="4" w:space="0" w:color="auto"/>
              <w:bottom w:val="single" w:sz="4" w:space="0" w:color="auto"/>
              <w:right w:val="nil"/>
            </w:tcBorders>
            <w:vAlign w:val="bottom"/>
          </w:tcPr>
          <w:p w14:paraId="56174251" w14:textId="77777777" w:rsidR="003F7E2C" w:rsidRDefault="003F7E2C" w:rsidP="00BE28D4">
            <w:pPr>
              <w:pStyle w:val="tabletext11"/>
              <w:jc w:val="right"/>
              <w:rPr>
                <w:ins w:id="27786" w:author="Author"/>
              </w:rPr>
            </w:pPr>
          </w:p>
        </w:tc>
        <w:tc>
          <w:tcPr>
            <w:tcW w:w="1580" w:type="dxa"/>
            <w:tcBorders>
              <w:top w:val="single" w:sz="4" w:space="0" w:color="auto"/>
              <w:left w:val="nil"/>
              <w:bottom w:val="single" w:sz="4" w:space="0" w:color="auto"/>
              <w:right w:val="single" w:sz="4" w:space="0" w:color="auto"/>
            </w:tcBorders>
            <w:vAlign w:val="bottom"/>
            <w:hideMark/>
          </w:tcPr>
          <w:p w14:paraId="555810AA" w14:textId="77777777" w:rsidR="003F7E2C" w:rsidRDefault="003F7E2C" w:rsidP="00BE28D4">
            <w:pPr>
              <w:pStyle w:val="tabletext11"/>
              <w:tabs>
                <w:tab w:val="decimal" w:pos="640"/>
              </w:tabs>
              <w:rPr>
                <w:ins w:id="27787" w:author="Author"/>
              </w:rPr>
            </w:pPr>
            <w:ins w:id="27788" w:author="Author">
              <w:r>
                <w:t>350,000 to 399,999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E843189" w14:textId="77777777" w:rsidR="003F7E2C" w:rsidRDefault="003F7E2C" w:rsidP="00BE28D4">
            <w:pPr>
              <w:pStyle w:val="tabletext11"/>
              <w:jc w:val="center"/>
              <w:rPr>
                <w:ins w:id="27789" w:author="Author"/>
              </w:rPr>
            </w:pPr>
            <w:ins w:id="27790" w:author="Author">
              <w:r>
                <w:t>7.73</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06D1E34" w14:textId="77777777" w:rsidR="003F7E2C" w:rsidRDefault="003F7E2C" w:rsidP="00BE28D4">
            <w:pPr>
              <w:pStyle w:val="tabletext11"/>
              <w:jc w:val="center"/>
              <w:rPr>
                <w:ins w:id="27791" w:author="Author"/>
              </w:rPr>
            </w:pPr>
            <w:ins w:id="27792" w:author="Author">
              <w:r>
                <w:t>7.50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52C64AB" w14:textId="77777777" w:rsidR="003F7E2C" w:rsidRDefault="003F7E2C" w:rsidP="00BE28D4">
            <w:pPr>
              <w:pStyle w:val="tabletext11"/>
              <w:jc w:val="center"/>
              <w:rPr>
                <w:ins w:id="27793" w:author="Author"/>
              </w:rPr>
            </w:pPr>
            <w:ins w:id="27794" w:author="Author">
              <w:r>
                <w:t>7.27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31EBB4D" w14:textId="77777777" w:rsidR="003F7E2C" w:rsidRDefault="003F7E2C" w:rsidP="00BE28D4">
            <w:pPr>
              <w:pStyle w:val="tabletext11"/>
              <w:jc w:val="center"/>
              <w:rPr>
                <w:ins w:id="27795" w:author="Author"/>
              </w:rPr>
            </w:pPr>
            <w:ins w:id="27796" w:author="Author">
              <w:r>
                <w:t>6.80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D04683E" w14:textId="77777777" w:rsidR="003F7E2C" w:rsidRDefault="003F7E2C" w:rsidP="00BE28D4">
            <w:pPr>
              <w:pStyle w:val="tabletext11"/>
              <w:jc w:val="center"/>
              <w:rPr>
                <w:ins w:id="27797" w:author="Author"/>
              </w:rPr>
            </w:pPr>
            <w:ins w:id="27798" w:author="Author">
              <w:r>
                <w:t>6.34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D1FE240" w14:textId="77777777" w:rsidR="003F7E2C" w:rsidRDefault="003F7E2C" w:rsidP="00BE28D4">
            <w:pPr>
              <w:pStyle w:val="tabletext11"/>
              <w:jc w:val="center"/>
              <w:rPr>
                <w:ins w:id="27799" w:author="Author"/>
              </w:rPr>
            </w:pPr>
            <w:ins w:id="27800" w:author="Author">
              <w:r>
                <w:t>5.88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B376EEA" w14:textId="77777777" w:rsidR="003F7E2C" w:rsidRDefault="003F7E2C" w:rsidP="00BE28D4">
            <w:pPr>
              <w:pStyle w:val="tabletext11"/>
              <w:jc w:val="center"/>
              <w:rPr>
                <w:ins w:id="27801" w:author="Author"/>
              </w:rPr>
            </w:pPr>
            <w:ins w:id="27802" w:author="Author">
              <w:r>
                <w:t>5.41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8A6F3A7" w14:textId="77777777" w:rsidR="003F7E2C" w:rsidRDefault="003F7E2C" w:rsidP="00BE28D4">
            <w:pPr>
              <w:pStyle w:val="tabletext11"/>
              <w:jc w:val="center"/>
              <w:rPr>
                <w:ins w:id="27803" w:author="Author"/>
              </w:rPr>
            </w:pPr>
            <w:ins w:id="27804" w:author="Author">
              <w:r>
                <w:t>4.95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DE3631" w14:textId="77777777" w:rsidR="003F7E2C" w:rsidRDefault="003F7E2C" w:rsidP="00BE28D4">
            <w:pPr>
              <w:pStyle w:val="tabletext11"/>
              <w:jc w:val="center"/>
              <w:rPr>
                <w:ins w:id="27805" w:author="Author"/>
              </w:rPr>
            </w:pPr>
            <w:ins w:id="27806" w:author="Author">
              <w:r>
                <w:t>4.48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D1DE8D" w14:textId="77777777" w:rsidR="003F7E2C" w:rsidRDefault="003F7E2C" w:rsidP="00BE28D4">
            <w:pPr>
              <w:pStyle w:val="tabletext11"/>
              <w:jc w:val="center"/>
              <w:rPr>
                <w:ins w:id="27807" w:author="Author"/>
              </w:rPr>
            </w:pPr>
            <w:ins w:id="27808" w:author="Author">
              <w:r>
                <w:t>4.02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539E84" w14:textId="77777777" w:rsidR="003F7E2C" w:rsidRDefault="003F7E2C" w:rsidP="00BE28D4">
            <w:pPr>
              <w:pStyle w:val="tabletext11"/>
              <w:jc w:val="center"/>
              <w:rPr>
                <w:ins w:id="27809" w:author="Author"/>
              </w:rPr>
            </w:pPr>
            <w:ins w:id="27810" w:author="Author">
              <w:r>
                <w:t>3.56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AF4F8E1" w14:textId="77777777" w:rsidR="003F7E2C" w:rsidRDefault="003F7E2C" w:rsidP="00BE28D4">
            <w:pPr>
              <w:pStyle w:val="tabletext11"/>
              <w:jc w:val="center"/>
              <w:rPr>
                <w:ins w:id="27811" w:author="Author"/>
              </w:rPr>
            </w:pPr>
            <w:ins w:id="27812" w:author="Author">
              <w:r>
                <w:t>3.45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FCC228" w14:textId="77777777" w:rsidR="003F7E2C" w:rsidRDefault="003F7E2C" w:rsidP="00BE28D4">
            <w:pPr>
              <w:pStyle w:val="tabletext11"/>
              <w:jc w:val="center"/>
              <w:rPr>
                <w:ins w:id="27813" w:author="Author"/>
              </w:rPr>
            </w:pPr>
            <w:ins w:id="27814" w:author="Author">
              <w:r>
                <w:t>3.35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B13A18" w14:textId="77777777" w:rsidR="003F7E2C" w:rsidRDefault="003F7E2C" w:rsidP="00BE28D4">
            <w:pPr>
              <w:pStyle w:val="tabletext11"/>
              <w:jc w:val="center"/>
              <w:rPr>
                <w:ins w:id="27815" w:author="Author"/>
              </w:rPr>
            </w:pPr>
            <w:ins w:id="27816" w:author="Author">
              <w:r>
                <w:t>3.25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0E8217" w14:textId="77777777" w:rsidR="003F7E2C" w:rsidRDefault="003F7E2C" w:rsidP="00BE28D4">
            <w:pPr>
              <w:pStyle w:val="tabletext11"/>
              <w:jc w:val="center"/>
              <w:rPr>
                <w:ins w:id="27817" w:author="Author"/>
              </w:rPr>
            </w:pPr>
            <w:ins w:id="27818" w:author="Author">
              <w:r>
                <w:t>3.15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A157E4" w14:textId="77777777" w:rsidR="003F7E2C" w:rsidRDefault="003F7E2C" w:rsidP="00BE28D4">
            <w:pPr>
              <w:pStyle w:val="tabletext11"/>
              <w:jc w:val="center"/>
              <w:rPr>
                <w:ins w:id="27819" w:author="Author"/>
              </w:rPr>
            </w:pPr>
            <w:ins w:id="27820" w:author="Author">
              <w:r>
                <w:t>3.05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6B58DC3" w14:textId="77777777" w:rsidR="003F7E2C" w:rsidRDefault="003F7E2C" w:rsidP="00BE28D4">
            <w:pPr>
              <w:pStyle w:val="tabletext11"/>
              <w:jc w:val="center"/>
              <w:rPr>
                <w:ins w:id="27821" w:author="Author"/>
              </w:rPr>
            </w:pPr>
            <w:ins w:id="27822" w:author="Author">
              <w:r>
                <w:t>2.96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0C33B3" w14:textId="77777777" w:rsidR="003F7E2C" w:rsidRDefault="003F7E2C" w:rsidP="00BE28D4">
            <w:pPr>
              <w:pStyle w:val="tabletext11"/>
              <w:jc w:val="center"/>
              <w:rPr>
                <w:ins w:id="27823" w:author="Author"/>
              </w:rPr>
            </w:pPr>
            <w:ins w:id="27824" w:author="Author">
              <w:r>
                <w:t>2.87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284D44" w14:textId="77777777" w:rsidR="003F7E2C" w:rsidRDefault="003F7E2C" w:rsidP="00BE28D4">
            <w:pPr>
              <w:pStyle w:val="tabletext11"/>
              <w:jc w:val="center"/>
              <w:rPr>
                <w:ins w:id="27825" w:author="Author"/>
              </w:rPr>
            </w:pPr>
            <w:ins w:id="27826" w:author="Author">
              <w:r>
                <w:t>2.79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62911A1" w14:textId="77777777" w:rsidR="003F7E2C" w:rsidRDefault="003F7E2C" w:rsidP="00BE28D4">
            <w:pPr>
              <w:pStyle w:val="tabletext11"/>
              <w:jc w:val="center"/>
              <w:rPr>
                <w:ins w:id="27827" w:author="Author"/>
              </w:rPr>
            </w:pPr>
            <w:ins w:id="27828" w:author="Author">
              <w:r>
                <w:t>2.70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09624DC" w14:textId="77777777" w:rsidR="003F7E2C" w:rsidRDefault="003F7E2C" w:rsidP="00BE28D4">
            <w:pPr>
              <w:pStyle w:val="tabletext11"/>
              <w:jc w:val="center"/>
              <w:rPr>
                <w:ins w:id="27829" w:author="Author"/>
              </w:rPr>
            </w:pPr>
            <w:ins w:id="27830" w:author="Author">
              <w:r>
                <w:t>2.62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10B775" w14:textId="77777777" w:rsidR="003F7E2C" w:rsidRDefault="003F7E2C" w:rsidP="00BE28D4">
            <w:pPr>
              <w:pStyle w:val="tabletext11"/>
              <w:jc w:val="center"/>
              <w:rPr>
                <w:ins w:id="27831" w:author="Author"/>
              </w:rPr>
            </w:pPr>
            <w:ins w:id="27832" w:author="Author">
              <w:r>
                <w:t>2.54</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B5ACB6F" w14:textId="77777777" w:rsidR="003F7E2C" w:rsidRDefault="003F7E2C" w:rsidP="00BE28D4">
            <w:pPr>
              <w:pStyle w:val="tabletext11"/>
              <w:jc w:val="center"/>
              <w:rPr>
                <w:ins w:id="27833" w:author="Author"/>
              </w:rPr>
            </w:pPr>
            <w:ins w:id="27834" w:author="Author">
              <w:r>
                <w:t>2.47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3B550E" w14:textId="77777777" w:rsidR="003F7E2C" w:rsidRDefault="003F7E2C" w:rsidP="00BE28D4">
            <w:pPr>
              <w:pStyle w:val="tabletext11"/>
              <w:jc w:val="center"/>
              <w:rPr>
                <w:ins w:id="27835" w:author="Author"/>
              </w:rPr>
            </w:pPr>
            <w:ins w:id="27836" w:author="Author">
              <w:r>
                <w:t>2.39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AAF5D" w14:textId="77777777" w:rsidR="003F7E2C" w:rsidRDefault="003F7E2C" w:rsidP="00BE28D4">
            <w:pPr>
              <w:pStyle w:val="tabletext11"/>
              <w:jc w:val="center"/>
              <w:rPr>
                <w:ins w:id="27837" w:author="Author"/>
              </w:rPr>
            </w:pPr>
            <w:ins w:id="27838" w:author="Author">
              <w:r>
                <w:t>2.32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6663BE2" w14:textId="77777777" w:rsidR="003F7E2C" w:rsidRDefault="003F7E2C" w:rsidP="00BE28D4">
            <w:pPr>
              <w:pStyle w:val="tabletext11"/>
              <w:jc w:val="center"/>
              <w:rPr>
                <w:ins w:id="27839" w:author="Author"/>
              </w:rPr>
            </w:pPr>
            <w:ins w:id="27840" w:author="Author">
              <w:r>
                <w:t>2.25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141051" w14:textId="77777777" w:rsidR="003F7E2C" w:rsidRDefault="003F7E2C" w:rsidP="00BE28D4">
            <w:pPr>
              <w:pStyle w:val="tabletext11"/>
              <w:jc w:val="center"/>
              <w:rPr>
                <w:ins w:id="27841" w:author="Author"/>
              </w:rPr>
            </w:pPr>
            <w:ins w:id="27842" w:author="Author">
              <w:r>
                <w:t>2.18</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BC2A447" w14:textId="77777777" w:rsidR="003F7E2C" w:rsidRDefault="003F7E2C" w:rsidP="00BE28D4">
            <w:pPr>
              <w:pStyle w:val="tabletext11"/>
              <w:jc w:val="center"/>
              <w:rPr>
                <w:ins w:id="27843" w:author="Author"/>
              </w:rPr>
            </w:pPr>
            <w:ins w:id="27844" w:author="Author">
              <w:r>
                <w:t>2.12</w:t>
              </w:r>
            </w:ins>
          </w:p>
        </w:tc>
      </w:tr>
      <w:tr w:rsidR="003F7E2C" w14:paraId="7084F0FA" w14:textId="77777777" w:rsidTr="00EE1A0A">
        <w:trPr>
          <w:trHeight w:val="190"/>
          <w:ins w:id="27845" w:author="Author"/>
        </w:trPr>
        <w:tc>
          <w:tcPr>
            <w:tcW w:w="200" w:type="dxa"/>
            <w:tcBorders>
              <w:top w:val="single" w:sz="4" w:space="0" w:color="auto"/>
              <w:left w:val="single" w:sz="4" w:space="0" w:color="auto"/>
              <w:bottom w:val="single" w:sz="4" w:space="0" w:color="auto"/>
              <w:right w:val="nil"/>
            </w:tcBorders>
            <w:vAlign w:val="bottom"/>
          </w:tcPr>
          <w:p w14:paraId="1C9AA926" w14:textId="77777777" w:rsidR="003F7E2C" w:rsidRDefault="003F7E2C" w:rsidP="00BE28D4">
            <w:pPr>
              <w:pStyle w:val="tabletext11"/>
              <w:jc w:val="right"/>
              <w:rPr>
                <w:ins w:id="27846" w:author="Author"/>
              </w:rPr>
            </w:pPr>
          </w:p>
        </w:tc>
        <w:tc>
          <w:tcPr>
            <w:tcW w:w="1580" w:type="dxa"/>
            <w:tcBorders>
              <w:top w:val="single" w:sz="4" w:space="0" w:color="auto"/>
              <w:left w:val="nil"/>
              <w:bottom w:val="single" w:sz="4" w:space="0" w:color="auto"/>
              <w:right w:val="single" w:sz="4" w:space="0" w:color="auto"/>
            </w:tcBorders>
            <w:vAlign w:val="bottom"/>
            <w:hideMark/>
          </w:tcPr>
          <w:p w14:paraId="7457DEE2" w14:textId="77777777" w:rsidR="003F7E2C" w:rsidRDefault="003F7E2C" w:rsidP="00BE28D4">
            <w:pPr>
              <w:pStyle w:val="tabletext11"/>
              <w:tabs>
                <w:tab w:val="decimal" w:pos="640"/>
              </w:tabs>
              <w:rPr>
                <w:ins w:id="27847" w:author="Author"/>
              </w:rPr>
            </w:pPr>
            <w:ins w:id="27848" w:author="Author">
              <w:r>
                <w:t>400,000 to 449,999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A0E7A43" w14:textId="77777777" w:rsidR="003F7E2C" w:rsidRDefault="003F7E2C" w:rsidP="00BE28D4">
            <w:pPr>
              <w:pStyle w:val="tabletext11"/>
              <w:jc w:val="center"/>
              <w:rPr>
                <w:ins w:id="27849" w:author="Author"/>
              </w:rPr>
            </w:pPr>
            <w:ins w:id="27850" w:author="Author">
              <w:r>
                <w:t>8.55</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875476A" w14:textId="77777777" w:rsidR="003F7E2C" w:rsidRDefault="003F7E2C" w:rsidP="00BE28D4">
            <w:pPr>
              <w:pStyle w:val="tabletext11"/>
              <w:jc w:val="center"/>
              <w:rPr>
                <w:ins w:id="27851" w:author="Author"/>
              </w:rPr>
            </w:pPr>
            <w:ins w:id="27852" w:author="Author">
              <w:r>
                <w:t>8.30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64176A3" w14:textId="77777777" w:rsidR="003F7E2C" w:rsidRDefault="003F7E2C" w:rsidP="00BE28D4">
            <w:pPr>
              <w:pStyle w:val="tabletext11"/>
              <w:jc w:val="center"/>
              <w:rPr>
                <w:ins w:id="27853" w:author="Author"/>
              </w:rPr>
            </w:pPr>
            <w:ins w:id="27854" w:author="Author">
              <w:r>
                <w:t>8.04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8712FD8" w14:textId="77777777" w:rsidR="003F7E2C" w:rsidRDefault="003F7E2C" w:rsidP="00BE28D4">
            <w:pPr>
              <w:pStyle w:val="tabletext11"/>
              <w:jc w:val="center"/>
              <w:rPr>
                <w:ins w:id="27855" w:author="Author"/>
              </w:rPr>
            </w:pPr>
            <w:ins w:id="27856" w:author="Author">
              <w:r>
                <w:t>7.53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9454923" w14:textId="77777777" w:rsidR="003F7E2C" w:rsidRDefault="003F7E2C" w:rsidP="00BE28D4">
            <w:pPr>
              <w:pStyle w:val="tabletext11"/>
              <w:jc w:val="center"/>
              <w:rPr>
                <w:ins w:id="27857" w:author="Author"/>
              </w:rPr>
            </w:pPr>
            <w:ins w:id="27858" w:author="Author">
              <w:r>
                <w:t>7.01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2138B20" w14:textId="77777777" w:rsidR="003F7E2C" w:rsidRDefault="003F7E2C" w:rsidP="00BE28D4">
            <w:pPr>
              <w:pStyle w:val="tabletext11"/>
              <w:jc w:val="center"/>
              <w:rPr>
                <w:ins w:id="27859" w:author="Author"/>
              </w:rPr>
            </w:pPr>
            <w:ins w:id="27860" w:author="Author">
              <w:r>
                <w:t>6.50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2CD0213" w14:textId="77777777" w:rsidR="003F7E2C" w:rsidRDefault="003F7E2C" w:rsidP="00BE28D4">
            <w:pPr>
              <w:pStyle w:val="tabletext11"/>
              <w:jc w:val="center"/>
              <w:rPr>
                <w:ins w:id="27861" w:author="Author"/>
              </w:rPr>
            </w:pPr>
            <w:ins w:id="27862" w:author="Author">
              <w:r>
                <w:t>5.99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DD55643" w14:textId="77777777" w:rsidR="003F7E2C" w:rsidRDefault="003F7E2C" w:rsidP="00BE28D4">
            <w:pPr>
              <w:pStyle w:val="tabletext11"/>
              <w:jc w:val="center"/>
              <w:rPr>
                <w:ins w:id="27863" w:author="Author"/>
              </w:rPr>
            </w:pPr>
            <w:ins w:id="27864" w:author="Author">
              <w:r>
                <w:t>5.47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C5B2D7E" w14:textId="77777777" w:rsidR="003F7E2C" w:rsidRDefault="003F7E2C" w:rsidP="00BE28D4">
            <w:pPr>
              <w:pStyle w:val="tabletext11"/>
              <w:jc w:val="center"/>
              <w:rPr>
                <w:ins w:id="27865" w:author="Author"/>
              </w:rPr>
            </w:pPr>
            <w:ins w:id="27866" w:author="Author">
              <w:r>
                <w:t>4.96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ED1CDB" w14:textId="77777777" w:rsidR="003F7E2C" w:rsidRDefault="003F7E2C" w:rsidP="00BE28D4">
            <w:pPr>
              <w:pStyle w:val="tabletext11"/>
              <w:jc w:val="center"/>
              <w:rPr>
                <w:ins w:id="27867" w:author="Author"/>
              </w:rPr>
            </w:pPr>
            <w:ins w:id="27868" w:author="Author">
              <w:r>
                <w:t>4.45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78CE7C" w14:textId="77777777" w:rsidR="003F7E2C" w:rsidRDefault="003F7E2C" w:rsidP="00BE28D4">
            <w:pPr>
              <w:pStyle w:val="tabletext11"/>
              <w:jc w:val="center"/>
              <w:rPr>
                <w:ins w:id="27869" w:author="Author"/>
              </w:rPr>
            </w:pPr>
            <w:ins w:id="27870" w:author="Author">
              <w:r>
                <w:t>3.93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96251E" w14:textId="77777777" w:rsidR="003F7E2C" w:rsidRDefault="003F7E2C" w:rsidP="00BE28D4">
            <w:pPr>
              <w:pStyle w:val="tabletext11"/>
              <w:jc w:val="center"/>
              <w:rPr>
                <w:ins w:id="27871" w:author="Author"/>
              </w:rPr>
            </w:pPr>
            <w:ins w:id="27872" w:author="Author">
              <w:r>
                <w:t>3.82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1AC0F9" w14:textId="77777777" w:rsidR="003F7E2C" w:rsidRDefault="003F7E2C" w:rsidP="00BE28D4">
            <w:pPr>
              <w:pStyle w:val="tabletext11"/>
              <w:jc w:val="center"/>
              <w:rPr>
                <w:ins w:id="27873" w:author="Author"/>
              </w:rPr>
            </w:pPr>
            <w:ins w:id="27874" w:author="Author">
              <w:r>
                <w:t>3.70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69D876" w14:textId="77777777" w:rsidR="003F7E2C" w:rsidRDefault="003F7E2C" w:rsidP="00BE28D4">
            <w:pPr>
              <w:pStyle w:val="tabletext11"/>
              <w:jc w:val="center"/>
              <w:rPr>
                <w:ins w:id="27875" w:author="Author"/>
              </w:rPr>
            </w:pPr>
            <w:ins w:id="27876" w:author="Author">
              <w:r>
                <w:t>3.59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A21610" w14:textId="77777777" w:rsidR="003F7E2C" w:rsidRDefault="003F7E2C" w:rsidP="00BE28D4">
            <w:pPr>
              <w:pStyle w:val="tabletext11"/>
              <w:jc w:val="center"/>
              <w:rPr>
                <w:ins w:id="27877" w:author="Author"/>
              </w:rPr>
            </w:pPr>
            <w:ins w:id="27878" w:author="Author">
              <w:r>
                <w:t>3.48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352C91" w14:textId="77777777" w:rsidR="003F7E2C" w:rsidRDefault="003F7E2C" w:rsidP="00BE28D4">
            <w:pPr>
              <w:pStyle w:val="tabletext11"/>
              <w:jc w:val="center"/>
              <w:rPr>
                <w:ins w:id="27879" w:author="Author"/>
              </w:rPr>
            </w:pPr>
            <w:ins w:id="27880" w:author="Author">
              <w:r>
                <w:t>3.38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AFB9ED4" w14:textId="77777777" w:rsidR="003F7E2C" w:rsidRDefault="003F7E2C" w:rsidP="00BE28D4">
            <w:pPr>
              <w:pStyle w:val="tabletext11"/>
              <w:jc w:val="center"/>
              <w:rPr>
                <w:ins w:id="27881" w:author="Author"/>
              </w:rPr>
            </w:pPr>
            <w:ins w:id="27882" w:author="Author">
              <w:r>
                <w:t>3.28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08F0EC" w14:textId="77777777" w:rsidR="003F7E2C" w:rsidRDefault="003F7E2C" w:rsidP="00BE28D4">
            <w:pPr>
              <w:pStyle w:val="tabletext11"/>
              <w:jc w:val="center"/>
              <w:rPr>
                <w:ins w:id="27883" w:author="Author"/>
              </w:rPr>
            </w:pPr>
            <w:ins w:id="27884" w:author="Author">
              <w:r>
                <w:t>3.18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0F79A2" w14:textId="77777777" w:rsidR="003F7E2C" w:rsidRDefault="003F7E2C" w:rsidP="00BE28D4">
            <w:pPr>
              <w:pStyle w:val="tabletext11"/>
              <w:jc w:val="center"/>
              <w:rPr>
                <w:ins w:id="27885" w:author="Author"/>
              </w:rPr>
            </w:pPr>
            <w:ins w:id="27886" w:author="Author">
              <w:r>
                <w:t>3.08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8BA04E8" w14:textId="77777777" w:rsidR="003F7E2C" w:rsidRDefault="003F7E2C" w:rsidP="00BE28D4">
            <w:pPr>
              <w:pStyle w:val="tabletext11"/>
              <w:jc w:val="center"/>
              <w:rPr>
                <w:ins w:id="27887" w:author="Author"/>
              </w:rPr>
            </w:pPr>
            <w:ins w:id="27888" w:author="Author">
              <w:r>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35B15F2" w14:textId="77777777" w:rsidR="003F7E2C" w:rsidRDefault="003F7E2C" w:rsidP="00BE28D4">
            <w:pPr>
              <w:pStyle w:val="tabletext11"/>
              <w:jc w:val="center"/>
              <w:rPr>
                <w:ins w:id="27889" w:author="Author"/>
              </w:rPr>
            </w:pPr>
            <w:ins w:id="27890" w:author="Author">
              <w:r>
                <w:t>2.90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8659A56" w14:textId="77777777" w:rsidR="003F7E2C" w:rsidRDefault="003F7E2C" w:rsidP="00BE28D4">
            <w:pPr>
              <w:pStyle w:val="tabletext11"/>
              <w:jc w:val="center"/>
              <w:rPr>
                <w:ins w:id="27891" w:author="Author"/>
              </w:rPr>
            </w:pPr>
            <w:ins w:id="27892" w:author="Author">
              <w:r>
                <w:t>2.81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CDEC2A3" w14:textId="77777777" w:rsidR="003F7E2C" w:rsidRDefault="003F7E2C" w:rsidP="00BE28D4">
            <w:pPr>
              <w:pStyle w:val="tabletext11"/>
              <w:jc w:val="center"/>
              <w:rPr>
                <w:ins w:id="27893" w:author="Author"/>
              </w:rPr>
            </w:pPr>
            <w:ins w:id="27894" w:author="Author">
              <w:r>
                <w:t>2.73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8DDC88C" w14:textId="77777777" w:rsidR="003F7E2C" w:rsidRDefault="003F7E2C" w:rsidP="00BE28D4">
            <w:pPr>
              <w:pStyle w:val="tabletext11"/>
              <w:jc w:val="center"/>
              <w:rPr>
                <w:ins w:id="27895" w:author="Author"/>
              </w:rPr>
            </w:pPr>
            <w:ins w:id="27896" w:author="Author">
              <w:r>
                <w:t>2.65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637AE7" w14:textId="77777777" w:rsidR="003F7E2C" w:rsidRDefault="003F7E2C" w:rsidP="00BE28D4">
            <w:pPr>
              <w:pStyle w:val="tabletext11"/>
              <w:jc w:val="center"/>
              <w:rPr>
                <w:ins w:id="27897" w:author="Author"/>
              </w:rPr>
            </w:pPr>
            <w:ins w:id="27898" w:author="Author">
              <w:r>
                <w:t>2.57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6EB3CE" w14:textId="77777777" w:rsidR="003F7E2C" w:rsidRDefault="003F7E2C" w:rsidP="00BE28D4">
            <w:pPr>
              <w:pStyle w:val="tabletext11"/>
              <w:jc w:val="center"/>
              <w:rPr>
                <w:ins w:id="27899" w:author="Author"/>
              </w:rPr>
            </w:pPr>
            <w:ins w:id="27900" w:author="Author">
              <w:r>
                <w:t>2.49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F4AF0B" w14:textId="77777777" w:rsidR="003F7E2C" w:rsidRDefault="003F7E2C" w:rsidP="00BE28D4">
            <w:pPr>
              <w:pStyle w:val="tabletext11"/>
              <w:jc w:val="center"/>
              <w:rPr>
                <w:ins w:id="27901" w:author="Author"/>
              </w:rPr>
            </w:pPr>
            <w:ins w:id="27902" w:author="Author">
              <w:r>
                <w:t>2.42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8EBFE3B" w14:textId="77777777" w:rsidR="003F7E2C" w:rsidRDefault="003F7E2C" w:rsidP="00BE28D4">
            <w:pPr>
              <w:pStyle w:val="tabletext11"/>
              <w:jc w:val="center"/>
              <w:rPr>
                <w:ins w:id="27903" w:author="Author"/>
              </w:rPr>
            </w:pPr>
            <w:ins w:id="27904" w:author="Author">
              <w:r>
                <w:t>2.34</w:t>
              </w:r>
            </w:ins>
          </w:p>
        </w:tc>
      </w:tr>
      <w:tr w:rsidR="003F7E2C" w14:paraId="008916B9" w14:textId="77777777" w:rsidTr="00EE1A0A">
        <w:trPr>
          <w:trHeight w:val="190"/>
          <w:ins w:id="27905" w:author="Author"/>
        </w:trPr>
        <w:tc>
          <w:tcPr>
            <w:tcW w:w="200" w:type="dxa"/>
            <w:tcBorders>
              <w:top w:val="single" w:sz="4" w:space="0" w:color="auto"/>
              <w:left w:val="single" w:sz="4" w:space="0" w:color="auto"/>
              <w:bottom w:val="single" w:sz="4" w:space="0" w:color="auto"/>
              <w:right w:val="nil"/>
            </w:tcBorders>
            <w:vAlign w:val="bottom"/>
          </w:tcPr>
          <w:p w14:paraId="371D94F7" w14:textId="77777777" w:rsidR="003F7E2C" w:rsidRDefault="003F7E2C" w:rsidP="00BE28D4">
            <w:pPr>
              <w:pStyle w:val="tabletext11"/>
              <w:jc w:val="right"/>
              <w:rPr>
                <w:ins w:id="27906" w:author="Author"/>
              </w:rPr>
            </w:pPr>
          </w:p>
        </w:tc>
        <w:tc>
          <w:tcPr>
            <w:tcW w:w="1580" w:type="dxa"/>
            <w:tcBorders>
              <w:top w:val="single" w:sz="4" w:space="0" w:color="auto"/>
              <w:left w:val="nil"/>
              <w:bottom w:val="single" w:sz="4" w:space="0" w:color="auto"/>
              <w:right w:val="single" w:sz="4" w:space="0" w:color="auto"/>
            </w:tcBorders>
            <w:vAlign w:val="bottom"/>
            <w:hideMark/>
          </w:tcPr>
          <w:p w14:paraId="04E8A22C" w14:textId="77777777" w:rsidR="003F7E2C" w:rsidRDefault="003F7E2C" w:rsidP="00BE28D4">
            <w:pPr>
              <w:pStyle w:val="tabletext11"/>
              <w:tabs>
                <w:tab w:val="decimal" w:pos="640"/>
              </w:tabs>
              <w:rPr>
                <w:ins w:id="27907" w:author="Author"/>
              </w:rPr>
            </w:pPr>
            <w:ins w:id="27908" w:author="Author">
              <w:r>
                <w:t>450,000 to 499,999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BA22EAD" w14:textId="77777777" w:rsidR="003F7E2C" w:rsidRDefault="003F7E2C" w:rsidP="00BE28D4">
            <w:pPr>
              <w:pStyle w:val="tabletext11"/>
              <w:jc w:val="center"/>
              <w:rPr>
                <w:ins w:id="27909" w:author="Author"/>
              </w:rPr>
            </w:pPr>
            <w:ins w:id="27910" w:author="Author">
              <w:r>
                <w:t>9.36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7E581A2" w14:textId="77777777" w:rsidR="003F7E2C" w:rsidRDefault="003F7E2C" w:rsidP="00BE28D4">
            <w:pPr>
              <w:pStyle w:val="tabletext11"/>
              <w:jc w:val="center"/>
              <w:rPr>
                <w:ins w:id="27911" w:author="Author"/>
              </w:rPr>
            </w:pPr>
            <w:ins w:id="27912" w:author="Author">
              <w:r>
                <w:t>9.08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AAAF526" w14:textId="77777777" w:rsidR="003F7E2C" w:rsidRDefault="003F7E2C" w:rsidP="00BE28D4">
            <w:pPr>
              <w:pStyle w:val="tabletext11"/>
              <w:jc w:val="center"/>
              <w:rPr>
                <w:ins w:id="27913" w:author="Author"/>
              </w:rPr>
            </w:pPr>
            <w:ins w:id="27914" w:author="Author">
              <w:r>
                <w:t>8.79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B8B8FB8" w14:textId="77777777" w:rsidR="003F7E2C" w:rsidRDefault="003F7E2C" w:rsidP="00BE28D4">
            <w:pPr>
              <w:pStyle w:val="tabletext11"/>
              <w:jc w:val="center"/>
              <w:rPr>
                <w:ins w:id="27915" w:author="Author"/>
              </w:rPr>
            </w:pPr>
            <w:ins w:id="27916" w:author="Author">
              <w:r>
                <w:t>8.23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415424F" w14:textId="77777777" w:rsidR="003F7E2C" w:rsidRDefault="003F7E2C" w:rsidP="00BE28D4">
            <w:pPr>
              <w:pStyle w:val="tabletext11"/>
              <w:jc w:val="center"/>
              <w:rPr>
                <w:ins w:id="27917" w:author="Author"/>
              </w:rPr>
            </w:pPr>
            <w:ins w:id="27918" w:author="Author">
              <w:r>
                <w:t>7.67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E9DC0F1" w14:textId="77777777" w:rsidR="003F7E2C" w:rsidRDefault="003F7E2C" w:rsidP="00BE28D4">
            <w:pPr>
              <w:pStyle w:val="tabletext11"/>
              <w:jc w:val="center"/>
              <w:rPr>
                <w:ins w:id="27919" w:author="Author"/>
              </w:rPr>
            </w:pPr>
            <w:ins w:id="27920" w:author="Author">
              <w:r>
                <w:t>7.11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4FFBB24" w14:textId="77777777" w:rsidR="003F7E2C" w:rsidRDefault="003F7E2C" w:rsidP="00BE28D4">
            <w:pPr>
              <w:pStyle w:val="tabletext11"/>
              <w:jc w:val="center"/>
              <w:rPr>
                <w:ins w:id="27921" w:author="Author"/>
              </w:rPr>
            </w:pPr>
            <w:ins w:id="27922" w:author="Author">
              <w:r>
                <w:t>6.55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1BB0289" w14:textId="77777777" w:rsidR="003F7E2C" w:rsidRDefault="003F7E2C" w:rsidP="00BE28D4">
            <w:pPr>
              <w:pStyle w:val="tabletext11"/>
              <w:jc w:val="center"/>
              <w:rPr>
                <w:ins w:id="27923" w:author="Author"/>
              </w:rPr>
            </w:pPr>
            <w:ins w:id="27924" w:author="Author">
              <w:r>
                <w:t>5.99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5D0CEC" w14:textId="77777777" w:rsidR="003F7E2C" w:rsidRDefault="003F7E2C" w:rsidP="00BE28D4">
            <w:pPr>
              <w:pStyle w:val="tabletext11"/>
              <w:jc w:val="center"/>
              <w:rPr>
                <w:ins w:id="27925" w:author="Author"/>
              </w:rPr>
            </w:pPr>
            <w:ins w:id="27926" w:author="Author">
              <w:r>
                <w:t>5.43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C59AB2" w14:textId="77777777" w:rsidR="003F7E2C" w:rsidRDefault="003F7E2C" w:rsidP="00BE28D4">
            <w:pPr>
              <w:pStyle w:val="tabletext11"/>
              <w:jc w:val="center"/>
              <w:rPr>
                <w:ins w:id="27927" w:author="Author"/>
              </w:rPr>
            </w:pPr>
            <w:ins w:id="27928" w:author="Author">
              <w:r>
                <w:t>4.87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CC53EF" w14:textId="77777777" w:rsidR="003F7E2C" w:rsidRDefault="003F7E2C" w:rsidP="00BE28D4">
            <w:pPr>
              <w:pStyle w:val="tabletext11"/>
              <w:jc w:val="center"/>
              <w:rPr>
                <w:ins w:id="27929" w:author="Author"/>
              </w:rPr>
            </w:pPr>
            <w:ins w:id="27930" w:author="Author">
              <w:r>
                <w:t>4.30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BCFDA6" w14:textId="77777777" w:rsidR="003F7E2C" w:rsidRDefault="003F7E2C" w:rsidP="00BE28D4">
            <w:pPr>
              <w:pStyle w:val="tabletext11"/>
              <w:jc w:val="center"/>
              <w:rPr>
                <w:ins w:id="27931" w:author="Author"/>
              </w:rPr>
            </w:pPr>
            <w:ins w:id="27932" w:author="Author">
              <w:r>
                <w:t>4.17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B5BA398" w14:textId="77777777" w:rsidR="003F7E2C" w:rsidRDefault="003F7E2C" w:rsidP="00BE28D4">
            <w:pPr>
              <w:pStyle w:val="tabletext11"/>
              <w:jc w:val="center"/>
              <w:rPr>
                <w:ins w:id="27933" w:author="Author"/>
              </w:rPr>
            </w:pPr>
            <w:ins w:id="27934" w:author="Author">
              <w:r>
                <w:t>4.05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9FD356" w14:textId="77777777" w:rsidR="003F7E2C" w:rsidRDefault="003F7E2C" w:rsidP="00BE28D4">
            <w:pPr>
              <w:pStyle w:val="tabletext11"/>
              <w:jc w:val="center"/>
              <w:rPr>
                <w:ins w:id="27935" w:author="Author"/>
              </w:rPr>
            </w:pPr>
            <w:ins w:id="27936" w:author="Author">
              <w:r>
                <w:t>3.93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7B7145" w14:textId="77777777" w:rsidR="003F7E2C" w:rsidRDefault="003F7E2C" w:rsidP="00BE28D4">
            <w:pPr>
              <w:pStyle w:val="tabletext11"/>
              <w:jc w:val="center"/>
              <w:rPr>
                <w:ins w:id="27937" w:author="Author"/>
              </w:rPr>
            </w:pPr>
            <w:ins w:id="27938" w:author="Author">
              <w:r>
                <w:t>3.81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DB53489" w14:textId="77777777" w:rsidR="003F7E2C" w:rsidRDefault="003F7E2C" w:rsidP="00BE28D4">
            <w:pPr>
              <w:pStyle w:val="tabletext11"/>
              <w:jc w:val="center"/>
              <w:rPr>
                <w:ins w:id="27939" w:author="Author"/>
              </w:rPr>
            </w:pPr>
            <w:ins w:id="27940" w:author="Author">
              <w:r>
                <w:t>3.70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AD6F1F" w14:textId="77777777" w:rsidR="003F7E2C" w:rsidRDefault="003F7E2C" w:rsidP="00BE28D4">
            <w:pPr>
              <w:pStyle w:val="tabletext11"/>
              <w:jc w:val="center"/>
              <w:rPr>
                <w:ins w:id="27941" w:author="Author"/>
              </w:rPr>
            </w:pPr>
            <w:ins w:id="27942" w:author="Author">
              <w:r>
                <w:t>3.58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78CBBC6" w14:textId="77777777" w:rsidR="003F7E2C" w:rsidRDefault="003F7E2C" w:rsidP="00BE28D4">
            <w:pPr>
              <w:pStyle w:val="tabletext11"/>
              <w:jc w:val="center"/>
              <w:rPr>
                <w:ins w:id="27943" w:author="Author"/>
              </w:rPr>
            </w:pPr>
            <w:ins w:id="27944" w:author="Author">
              <w:r>
                <w:t>3.48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0C67A8" w14:textId="77777777" w:rsidR="003F7E2C" w:rsidRDefault="003F7E2C" w:rsidP="00BE28D4">
            <w:pPr>
              <w:pStyle w:val="tabletext11"/>
              <w:jc w:val="center"/>
              <w:rPr>
                <w:ins w:id="27945" w:author="Author"/>
              </w:rPr>
            </w:pPr>
            <w:ins w:id="27946" w:author="Author">
              <w:r>
                <w:t>3.37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FF171DF" w14:textId="77777777" w:rsidR="003F7E2C" w:rsidRDefault="003F7E2C" w:rsidP="00BE28D4">
            <w:pPr>
              <w:pStyle w:val="tabletext11"/>
              <w:jc w:val="center"/>
              <w:rPr>
                <w:ins w:id="27947" w:author="Author"/>
              </w:rPr>
            </w:pPr>
            <w:ins w:id="27948" w:author="Author">
              <w:r>
                <w:t>3.27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AA49AE" w14:textId="77777777" w:rsidR="003F7E2C" w:rsidRDefault="003F7E2C" w:rsidP="00BE28D4">
            <w:pPr>
              <w:pStyle w:val="tabletext11"/>
              <w:jc w:val="center"/>
              <w:rPr>
                <w:ins w:id="27949" w:author="Author"/>
              </w:rPr>
            </w:pPr>
            <w:ins w:id="27950" w:author="Author">
              <w:r>
                <w:t>3.17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D997F7" w14:textId="77777777" w:rsidR="003F7E2C" w:rsidRDefault="003F7E2C" w:rsidP="00BE28D4">
            <w:pPr>
              <w:pStyle w:val="tabletext11"/>
              <w:jc w:val="center"/>
              <w:rPr>
                <w:ins w:id="27951" w:author="Author"/>
              </w:rPr>
            </w:pPr>
            <w:ins w:id="27952" w:author="Author">
              <w:r>
                <w:t>3.08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5A7AD08" w14:textId="77777777" w:rsidR="003F7E2C" w:rsidRDefault="003F7E2C" w:rsidP="00BE28D4">
            <w:pPr>
              <w:pStyle w:val="tabletext11"/>
              <w:jc w:val="center"/>
              <w:rPr>
                <w:ins w:id="27953" w:author="Author"/>
              </w:rPr>
            </w:pPr>
            <w:ins w:id="27954" w:author="Author">
              <w:r>
                <w:t>2.99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A5DEA1" w14:textId="77777777" w:rsidR="003F7E2C" w:rsidRDefault="003F7E2C" w:rsidP="00BE28D4">
            <w:pPr>
              <w:pStyle w:val="tabletext11"/>
              <w:jc w:val="center"/>
              <w:rPr>
                <w:ins w:id="27955" w:author="Author"/>
              </w:rPr>
            </w:pPr>
            <w:ins w:id="27956" w:author="Author">
              <w:r>
                <w:t>2.90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5A8E59" w14:textId="77777777" w:rsidR="003F7E2C" w:rsidRDefault="003F7E2C" w:rsidP="00BE28D4">
            <w:pPr>
              <w:pStyle w:val="tabletext11"/>
              <w:jc w:val="center"/>
              <w:rPr>
                <w:ins w:id="27957" w:author="Author"/>
              </w:rPr>
            </w:pPr>
            <w:ins w:id="27958" w:author="Author">
              <w:r>
                <w:t>2.81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13A73B" w14:textId="77777777" w:rsidR="003F7E2C" w:rsidRDefault="003F7E2C" w:rsidP="00BE28D4">
            <w:pPr>
              <w:pStyle w:val="tabletext11"/>
              <w:jc w:val="center"/>
              <w:rPr>
                <w:ins w:id="27959" w:author="Author"/>
              </w:rPr>
            </w:pPr>
            <w:ins w:id="27960" w:author="Author">
              <w:r>
                <w:t>2.73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8032D12" w14:textId="77777777" w:rsidR="003F7E2C" w:rsidRDefault="003F7E2C" w:rsidP="00BE28D4">
            <w:pPr>
              <w:pStyle w:val="tabletext11"/>
              <w:jc w:val="center"/>
              <w:rPr>
                <w:ins w:id="27961" w:author="Author"/>
              </w:rPr>
            </w:pPr>
            <w:ins w:id="27962" w:author="Author">
              <w:r>
                <w:t>2.64</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CE4CC94" w14:textId="77777777" w:rsidR="003F7E2C" w:rsidRDefault="003F7E2C" w:rsidP="00BE28D4">
            <w:pPr>
              <w:pStyle w:val="tabletext11"/>
              <w:jc w:val="center"/>
              <w:rPr>
                <w:ins w:id="27963" w:author="Author"/>
              </w:rPr>
            </w:pPr>
            <w:ins w:id="27964" w:author="Author">
              <w:r>
                <w:t>2.56</w:t>
              </w:r>
            </w:ins>
          </w:p>
        </w:tc>
      </w:tr>
      <w:tr w:rsidR="003F7E2C" w14:paraId="2EA06C11" w14:textId="77777777" w:rsidTr="00EE1A0A">
        <w:trPr>
          <w:trHeight w:val="190"/>
          <w:ins w:id="27965" w:author="Author"/>
        </w:trPr>
        <w:tc>
          <w:tcPr>
            <w:tcW w:w="200" w:type="dxa"/>
            <w:tcBorders>
              <w:top w:val="single" w:sz="4" w:space="0" w:color="auto"/>
              <w:left w:val="single" w:sz="4" w:space="0" w:color="auto"/>
              <w:bottom w:val="single" w:sz="4" w:space="0" w:color="auto"/>
              <w:right w:val="nil"/>
            </w:tcBorders>
            <w:vAlign w:val="bottom"/>
          </w:tcPr>
          <w:p w14:paraId="2639593A" w14:textId="77777777" w:rsidR="003F7E2C" w:rsidRDefault="003F7E2C" w:rsidP="00BE28D4">
            <w:pPr>
              <w:pStyle w:val="tabletext11"/>
              <w:jc w:val="right"/>
              <w:rPr>
                <w:ins w:id="27966" w:author="Author"/>
              </w:rPr>
            </w:pPr>
          </w:p>
        </w:tc>
        <w:tc>
          <w:tcPr>
            <w:tcW w:w="1580" w:type="dxa"/>
            <w:tcBorders>
              <w:top w:val="single" w:sz="4" w:space="0" w:color="auto"/>
              <w:left w:val="nil"/>
              <w:bottom w:val="single" w:sz="4" w:space="0" w:color="auto"/>
              <w:right w:val="single" w:sz="4" w:space="0" w:color="auto"/>
            </w:tcBorders>
            <w:vAlign w:val="bottom"/>
            <w:hideMark/>
          </w:tcPr>
          <w:p w14:paraId="0120CB62" w14:textId="77777777" w:rsidR="003F7E2C" w:rsidRDefault="003F7E2C" w:rsidP="00BE28D4">
            <w:pPr>
              <w:pStyle w:val="tabletext11"/>
              <w:tabs>
                <w:tab w:val="decimal" w:pos="640"/>
              </w:tabs>
              <w:rPr>
                <w:ins w:id="27967" w:author="Author"/>
              </w:rPr>
            </w:pPr>
            <w:ins w:id="27968" w:author="Author">
              <w:r>
                <w:t>500,000 to 599,999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2272E40" w14:textId="77777777" w:rsidR="003F7E2C" w:rsidRDefault="003F7E2C" w:rsidP="00BE28D4">
            <w:pPr>
              <w:pStyle w:val="tabletext11"/>
              <w:jc w:val="center"/>
              <w:rPr>
                <w:ins w:id="27969" w:author="Author"/>
              </w:rPr>
            </w:pPr>
            <w:ins w:id="27970" w:author="Author">
              <w:r>
                <w:t>10.36</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142645ED" w14:textId="77777777" w:rsidR="003F7E2C" w:rsidRDefault="003F7E2C" w:rsidP="00BE28D4">
            <w:pPr>
              <w:pStyle w:val="tabletext11"/>
              <w:jc w:val="center"/>
              <w:rPr>
                <w:ins w:id="27971" w:author="Author"/>
              </w:rPr>
            </w:pPr>
            <w:ins w:id="27972" w:author="Author">
              <w:r>
                <w:t>10.05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B555550" w14:textId="77777777" w:rsidR="003F7E2C" w:rsidRDefault="003F7E2C" w:rsidP="00BE28D4">
            <w:pPr>
              <w:pStyle w:val="tabletext11"/>
              <w:jc w:val="center"/>
              <w:rPr>
                <w:ins w:id="27973" w:author="Author"/>
              </w:rPr>
            </w:pPr>
            <w:ins w:id="27974" w:author="Author">
              <w:r>
                <w:t>9.74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3B6AB17" w14:textId="77777777" w:rsidR="003F7E2C" w:rsidRDefault="003F7E2C" w:rsidP="00BE28D4">
            <w:pPr>
              <w:pStyle w:val="tabletext11"/>
              <w:jc w:val="center"/>
              <w:rPr>
                <w:ins w:id="27975" w:author="Author"/>
              </w:rPr>
            </w:pPr>
            <w:ins w:id="27976" w:author="Author">
              <w:r>
                <w:t>9.12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1CE60B5" w14:textId="77777777" w:rsidR="003F7E2C" w:rsidRDefault="003F7E2C" w:rsidP="00BE28D4">
            <w:pPr>
              <w:pStyle w:val="tabletext11"/>
              <w:jc w:val="center"/>
              <w:rPr>
                <w:ins w:id="27977" w:author="Author"/>
              </w:rPr>
            </w:pPr>
            <w:ins w:id="27978" w:author="Author">
              <w:r>
                <w:t>8.50</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560C0F1" w14:textId="77777777" w:rsidR="003F7E2C" w:rsidRDefault="003F7E2C" w:rsidP="00BE28D4">
            <w:pPr>
              <w:pStyle w:val="tabletext11"/>
              <w:jc w:val="center"/>
              <w:rPr>
                <w:ins w:id="27979" w:author="Author"/>
              </w:rPr>
            </w:pPr>
            <w:ins w:id="27980" w:author="Author">
              <w:r>
                <w:t>7.87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BD6B871" w14:textId="77777777" w:rsidR="003F7E2C" w:rsidRDefault="003F7E2C" w:rsidP="00BE28D4">
            <w:pPr>
              <w:pStyle w:val="tabletext11"/>
              <w:jc w:val="center"/>
              <w:rPr>
                <w:ins w:id="27981" w:author="Author"/>
              </w:rPr>
            </w:pPr>
            <w:ins w:id="27982" w:author="Author">
              <w:r>
                <w:t>7.25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76E9E32" w14:textId="77777777" w:rsidR="003F7E2C" w:rsidRDefault="003F7E2C" w:rsidP="00BE28D4">
            <w:pPr>
              <w:pStyle w:val="tabletext11"/>
              <w:jc w:val="center"/>
              <w:rPr>
                <w:ins w:id="27983" w:author="Author"/>
              </w:rPr>
            </w:pPr>
            <w:ins w:id="27984" w:author="Author">
              <w:r>
                <w:t>6.63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B7A128" w14:textId="77777777" w:rsidR="003F7E2C" w:rsidRDefault="003F7E2C" w:rsidP="00BE28D4">
            <w:pPr>
              <w:pStyle w:val="tabletext11"/>
              <w:jc w:val="center"/>
              <w:rPr>
                <w:ins w:id="27985" w:author="Author"/>
              </w:rPr>
            </w:pPr>
            <w:ins w:id="27986" w:author="Author">
              <w:r>
                <w:t>6.01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4AE4FD3" w14:textId="77777777" w:rsidR="003F7E2C" w:rsidRDefault="003F7E2C" w:rsidP="00BE28D4">
            <w:pPr>
              <w:pStyle w:val="tabletext11"/>
              <w:jc w:val="center"/>
              <w:rPr>
                <w:ins w:id="27987" w:author="Author"/>
              </w:rPr>
            </w:pPr>
            <w:ins w:id="27988" w:author="Author">
              <w:r>
                <w:t>5.39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3938C1" w14:textId="77777777" w:rsidR="003F7E2C" w:rsidRDefault="003F7E2C" w:rsidP="00BE28D4">
            <w:pPr>
              <w:pStyle w:val="tabletext11"/>
              <w:jc w:val="center"/>
              <w:rPr>
                <w:ins w:id="27989" w:author="Author"/>
              </w:rPr>
            </w:pPr>
            <w:ins w:id="27990" w:author="Author">
              <w:r>
                <w:t>4.77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431B8E" w14:textId="77777777" w:rsidR="003F7E2C" w:rsidRDefault="003F7E2C" w:rsidP="00BE28D4">
            <w:pPr>
              <w:pStyle w:val="tabletext11"/>
              <w:jc w:val="center"/>
              <w:rPr>
                <w:ins w:id="27991" w:author="Author"/>
              </w:rPr>
            </w:pPr>
            <w:ins w:id="27992" w:author="Author">
              <w:r>
                <w:t>4.62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84EF74" w14:textId="77777777" w:rsidR="003F7E2C" w:rsidRDefault="003F7E2C" w:rsidP="00BE28D4">
            <w:pPr>
              <w:pStyle w:val="tabletext11"/>
              <w:jc w:val="center"/>
              <w:rPr>
                <w:ins w:id="27993" w:author="Author"/>
              </w:rPr>
            </w:pPr>
            <w:ins w:id="27994" w:author="Author">
              <w:r>
                <w:t>4.48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E2F8F3" w14:textId="77777777" w:rsidR="003F7E2C" w:rsidRDefault="003F7E2C" w:rsidP="00BE28D4">
            <w:pPr>
              <w:pStyle w:val="tabletext11"/>
              <w:jc w:val="center"/>
              <w:rPr>
                <w:ins w:id="27995" w:author="Author"/>
              </w:rPr>
            </w:pPr>
            <w:ins w:id="27996" w:author="Author">
              <w:r>
                <w:t>4.35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756AE2" w14:textId="77777777" w:rsidR="003F7E2C" w:rsidRDefault="003F7E2C" w:rsidP="00BE28D4">
            <w:pPr>
              <w:pStyle w:val="tabletext11"/>
              <w:jc w:val="center"/>
              <w:rPr>
                <w:ins w:id="27997" w:author="Author"/>
              </w:rPr>
            </w:pPr>
            <w:ins w:id="27998" w:author="Author">
              <w:r>
                <w:t>4.22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0920319" w14:textId="77777777" w:rsidR="003F7E2C" w:rsidRDefault="003F7E2C" w:rsidP="00BE28D4">
            <w:pPr>
              <w:pStyle w:val="tabletext11"/>
              <w:jc w:val="center"/>
              <w:rPr>
                <w:ins w:id="27999" w:author="Author"/>
              </w:rPr>
            </w:pPr>
            <w:ins w:id="28000" w:author="Author">
              <w:r>
                <w:t>4.09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8D82E4" w14:textId="77777777" w:rsidR="003F7E2C" w:rsidRDefault="003F7E2C" w:rsidP="00BE28D4">
            <w:pPr>
              <w:pStyle w:val="tabletext11"/>
              <w:jc w:val="center"/>
              <w:rPr>
                <w:ins w:id="28001" w:author="Author"/>
              </w:rPr>
            </w:pPr>
            <w:ins w:id="28002" w:author="Author">
              <w:r>
                <w:t>3.97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E33BA1" w14:textId="77777777" w:rsidR="003F7E2C" w:rsidRDefault="003F7E2C" w:rsidP="00BE28D4">
            <w:pPr>
              <w:pStyle w:val="tabletext11"/>
              <w:jc w:val="center"/>
              <w:rPr>
                <w:ins w:id="28003" w:author="Author"/>
              </w:rPr>
            </w:pPr>
            <w:ins w:id="28004" w:author="Author">
              <w:r>
                <w:t>3.85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7738D12" w14:textId="77777777" w:rsidR="003F7E2C" w:rsidRDefault="003F7E2C" w:rsidP="00BE28D4">
            <w:pPr>
              <w:pStyle w:val="tabletext11"/>
              <w:jc w:val="center"/>
              <w:rPr>
                <w:ins w:id="28005" w:author="Author"/>
              </w:rPr>
            </w:pPr>
            <w:ins w:id="28006" w:author="Author">
              <w:r>
                <w:t>3.74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F7AF7F" w14:textId="77777777" w:rsidR="003F7E2C" w:rsidRDefault="003F7E2C" w:rsidP="00BE28D4">
            <w:pPr>
              <w:pStyle w:val="tabletext11"/>
              <w:jc w:val="center"/>
              <w:rPr>
                <w:ins w:id="28007" w:author="Author"/>
              </w:rPr>
            </w:pPr>
            <w:ins w:id="28008" w:author="Author">
              <w:r>
                <w:t>3.62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1491AD" w14:textId="77777777" w:rsidR="003F7E2C" w:rsidRDefault="003F7E2C" w:rsidP="00BE28D4">
            <w:pPr>
              <w:pStyle w:val="tabletext11"/>
              <w:jc w:val="center"/>
              <w:rPr>
                <w:ins w:id="28009" w:author="Author"/>
              </w:rPr>
            </w:pPr>
            <w:ins w:id="28010" w:author="Author">
              <w:r>
                <w:t>3.51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255B1D" w14:textId="77777777" w:rsidR="003F7E2C" w:rsidRDefault="003F7E2C" w:rsidP="00BE28D4">
            <w:pPr>
              <w:pStyle w:val="tabletext11"/>
              <w:jc w:val="center"/>
              <w:rPr>
                <w:ins w:id="28011" w:author="Author"/>
              </w:rPr>
            </w:pPr>
            <w:ins w:id="28012" w:author="Author">
              <w:r>
                <w:t>3.41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3252308" w14:textId="77777777" w:rsidR="003F7E2C" w:rsidRDefault="003F7E2C" w:rsidP="00BE28D4">
            <w:pPr>
              <w:pStyle w:val="tabletext11"/>
              <w:jc w:val="center"/>
              <w:rPr>
                <w:ins w:id="28013" w:author="Author"/>
              </w:rPr>
            </w:pPr>
            <w:ins w:id="28014" w:author="Author">
              <w:r>
                <w:t>3.31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BDA5ED" w14:textId="77777777" w:rsidR="003F7E2C" w:rsidRDefault="003F7E2C" w:rsidP="00BE28D4">
            <w:pPr>
              <w:pStyle w:val="tabletext11"/>
              <w:jc w:val="center"/>
              <w:rPr>
                <w:ins w:id="28015" w:author="Author"/>
              </w:rPr>
            </w:pPr>
            <w:ins w:id="28016" w:author="Author">
              <w:r>
                <w:t>3.21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933B88" w14:textId="77777777" w:rsidR="003F7E2C" w:rsidRDefault="003F7E2C" w:rsidP="00BE28D4">
            <w:pPr>
              <w:pStyle w:val="tabletext11"/>
              <w:jc w:val="center"/>
              <w:rPr>
                <w:ins w:id="28017" w:author="Author"/>
              </w:rPr>
            </w:pPr>
            <w:ins w:id="28018" w:author="Author">
              <w:r>
                <w:t>3.11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B5FA05B" w14:textId="77777777" w:rsidR="003F7E2C" w:rsidRDefault="003F7E2C" w:rsidP="00BE28D4">
            <w:pPr>
              <w:pStyle w:val="tabletext11"/>
              <w:jc w:val="center"/>
              <w:rPr>
                <w:ins w:id="28019" w:author="Author"/>
              </w:rPr>
            </w:pPr>
            <w:ins w:id="28020" w:author="Author">
              <w:r>
                <w:t>3.02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9795A1" w14:textId="77777777" w:rsidR="003F7E2C" w:rsidRDefault="003F7E2C" w:rsidP="00BE28D4">
            <w:pPr>
              <w:pStyle w:val="tabletext11"/>
              <w:jc w:val="center"/>
              <w:rPr>
                <w:ins w:id="28021" w:author="Author"/>
              </w:rPr>
            </w:pPr>
            <w:ins w:id="28022" w:author="Author">
              <w:r>
                <w:t>2.93</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85421C5" w14:textId="77777777" w:rsidR="003F7E2C" w:rsidRDefault="003F7E2C" w:rsidP="00BE28D4">
            <w:pPr>
              <w:pStyle w:val="tabletext11"/>
              <w:jc w:val="center"/>
              <w:rPr>
                <w:ins w:id="28023" w:author="Author"/>
              </w:rPr>
            </w:pPr>
            <w:ins w:id="28024" w:author="Author">
              <w:r>
                <w:t>2.84</w:t>
              </w:r>
            </w:ins>
          </w:p>
        </w:tc>
      </w:tr>
      <w:tr w:rsidR="003F7E2C" w14:paraId="34356B8C" w14:textId="77777777" w:rsidTr="00EE1A0A">
        <w:trPr>
          <w:trHeight w:val="190"/>
          <w:ins w:id="28025" w:author="Author"/>
        </w:trPr>
        <w:tc>
          <w:tcPr>
            <w:tcW w:w="200" w:type="dxa"/>
            <w:tcBorders>
              <w:top w:val="single" w:sz="4" w:space="0" w:color="auto"/>
              <w:left w:val="single" w:sz="4" w:space="0" w:color="auto"/>
              <w:bottom w:val="single" w:sz="4" w:space="0" w:color="auto"/>
              <w:right w:val="nil"/>
            </w:tcBorders>
            <w:vAlign w:val="bottom"/>
          </w:tcPr>
          <w:p w14:paraId="5B5E986C" w14:textId="77777777" w:rsidR="003F7E2C" w:rsidRDefault="003F7E2C" w:rsidP="00BE28D4">
            <w:pPr>
              <w:pStyle w:val="tabletext11"/>
              <w:jc w:val="right"/>
              <w:rPr>
                <w:ins w:id="28026" w:author="Author"/>
              </w:rPr>
            </w:pPr>
          </w:p>
        </w:tc>
        <w:tc>
          <w:tcPr>
            <w:tcW w:w="1580" w:type="dxa"/>
            <w:tcBorders>
              <w:top w:val="single" w:sz="4" w:space="0" w:color="auto"/>
              <w:left w:val="nil"/>
              <w:bottom w:val="single" w:sz="4" w:space="0" w:color="auto"/>
              <w:right w:val="single" w:sz="4" w:space="0" w:color="auto"/>
            </w:tcBorders>
            <w:vAlign w:val="bottom"/>
            <w:hideMark/>
          </w:tcPr>
          <w:p w14:paraId="570A55AD" w14:textId="77777777" w:rsidR="003F7E2C" w:rsidRDefault="003F7E2C" w:rsidP="00BE28D4">
            <w:pPr>
              <w:pStyle w:val="tabletext11"/>
              <w:tabs>
                <w:tab w:val="decimal" w:pos="640"/>
              </w:tabs>
              <w:rPr>
                <w:ins w:id="28027" w:author="Author"/>
              </w:rPr>
            </w:pPr>
            <w:ins w:id="28028" w:author="Author">
              <w:r>
                <w:t>600,000 to 699,999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4285C402" w14:textId="77777777" w:rsidR="003F7E2C" w:rsidRDefault="003F7E2C" w:rsidP="00BE28D4">
            <w:pPr>
              <w:pStyle w:val="tabletext11"/>
              <w:jc w:val="center"/>
              <w:rPr>
                <w:ins w:id="28029" w:author="Author"/>
              </w:rPr>
            </w:pPr>
            <w:ins w:id="28030" w:author="Author">
              <w:r>
                <w:t>11.92</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20BD6BBA" w14:textId="77777777" w:rsidR="003F7E2C" w:rsidRDefault="003F7E2C" w:rsidP="00BE28D4">
            <w:pPr>
              <w:pStyle w:val="tabletext11"/>
              <w:jc w:val="center"/>
              <w:rPr>
                <w:ins w:id="28031" w:author="Author"/>
              </w:rPr>
            </w:pPr>
            <w:ins w:id="28032" w:author="Author">
              <w:r>
                <w:t>11.57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DDA80BC" w14:textId="77777777" w:rsidR="003F7E2C" w:rsidRDefault="003F7E2C" w:rsidP="00BE28D4">
            <w:pPr>
              <w:pStyle w:val="tabletext11"/>
              <w:jc w:val="center"/>
              <w:rPr>
                <w:ins w:id="28033" w:author="Author"/>
              </w:rPr>
            </w:pPr>
            <w:ins w:id="28034" w:author="Author">
              <w:r>
                <w:t>11.21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2896EAE" w14:textId="77777777" w:rsidR="003F7E2C" w:rsidRDefault="003F7E2C" w:rsidP="00BE28D4">
            <w:pPr>
              <w:pStyle w:val="tabletext11"/>
              <w:jc w:val="center"/>
              <w:rPr>
                <w:ins w:id="28035" w:author="Author"/>
              </w:rPr>
            </w:pPr>
            <w:ins w:id="28036" w:author="Author">
              <w:r>
                <w:t>10.49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D6806DD" w14:textId="77777777" w:rsidR="003F7E2C" w:rsidRDefault="003F7E2C" w:rsidP="00BE28D4">
            <w:pPr>
              <w:pStyle w:val="tabletext11"/>
              <w:jc w:val="center"/>
              <w:rPr>
                <w:ins w:id="28037" w:author="Author"/>
              </w:rPr>
            </w:pPr>
            <w:ins w:id="28038" w:author="Author">
              <w:r>
                <w:t>9.78</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ADC3D94" w14:textId="77777777" w:rsidR="003F7E2C" w:rsidRDefault="003F7E2C" w:rsidP="00BE28D4">
            <w:pPr>
              <w:pStyle w:val="tabletext11"/>
              <w:jc w:val="center"/>
              <w:rPr>
                <w:ins w:id="28039" w:author="Author"/>
              </w:rPr>
            </w:pPr>
            <w:ins w:id="28040" w:author="Author">
              <w:r>
                <w:t>9.06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E3322D1" w14:textId="77777777" w:rsidR="003F7E2C" w:rsidRDefault="003F7E2C" w:rsidP="00BE28D4">
            <w:pPr>
              <w:pStyle w:val="tabletext11"/>
              <w:jc w:val="center"/>
              <w:rPr>
                <w:ins w:id="28041" w:author="Author"/>
              </w:rPr>
            </w:pPr>
            <w:ins w:id="28042" w:author="Author">
              <w:r>
                <w:t>8.35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ACB93C6" w14:textId="77777777" w:rsidR="003F7E2C" w:rsidRDefault="003F7E2C" w:rsidP="00BE28D4">
            <w:pPr>
              <w:pStyle w:val="tabletext11"/>
              <w:jc w:val="center"/>
              <w:rPr>
                <w:ins w:id="28043" w:author="Author"/>
              </w:rPr>
            </w:pPr>
            <w:ins w:id="28044" w:author="Author">
              <w:r>
                <w:t>7.63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F109B2" w14:textId="77777777" w:rsidR="003F7E2C" w:rsidRDefault="003F7E2C" w:rsidP="00BE28D4">
            <w:pPr>
              <w:pStyle w:val="tabletext11"/>
              <w:jc w:val="center"/>
              <w:rPr>
                <w:ins w:id="28045" w:author="Author"/>
              </w:rPr>
            </w:pPr>
            <w:ins w:id="28046" w:author="Author">
              <w:r>
                <w:t>6.92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0DA165" w14:textId="77777777" w:rsidR="003F7E2C" w:rsidRDefault="003F7E2C" w:rsidP="00BE28D4">
            <w:pPr>
              <w:pStyle w:val="tabletext11"/>
              <w:jc w:val="center"/>
              <w:rPr>
                <w:ins w:id="28047" w:author="Author"/>
              </w:rPr>
            </w:pPr>
            <w:ins w:id="28048" w:author="Author">
              <w:r>
                <w:t>6.20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F56E37" w14:textId="77777777" w:rsidR="003F7E2C" w:rsidRDefault="003F7E2C" w:rsidP="00BE28D4">
            <w:pPr>
              <w:pStyle w:val="tabletext11"/>
              <w:jc w:val="center"/>
              <w:rPr>
                <w:ins w:id="28049" w:author="Author"/>
              </w:rPr>
            </w:pPr>
            <w:ins w:id="28050" w:author="Author">
              <w:r>
                <w:t>5.48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921B9A" w14:textId="77777777" w:rsidR="003F7E2C" w:rsidRDefault="003F7E2C" w:rsidP="00BE28D4">
            <w:pPr>
              <w:pStyle w:val="tabletext11"/>
              <w:jc w:val="center"/>
              <w:rPr>
                <w:ins w:id="28051" w:author="Author"/>
              </w:rPr>
            </w:pPr>
            <w:ins w:id="28052" w:author="Author">
              <w:r>
                <w:t>5.32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739EB2A" w14:textId="77777777" w:rsidR="003F7E2C" w:rsidRDefault="003F7E2C" w:rsidP="00BE28D4">
            <w:pPr>
              <w:pStyle w:val="tabletext11"/>
              <w:jc w:val="center"/>
              <w:rPr>
                <w:ins w:id="28053" w:author="Author"/>
              </w:rPr>
            </w:pPr>
            <w:ins w:id="28054" w:author="Author">
              <w:r>
                <w:t>5.16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3FF8CCB" w14:textId="77777777" w:rsidR="003F7E2C" w:rsidRDefault="003F7E2C" w:rsidP="00BE28D4">
            <w:pPr>
              <w:pStyle w:val="tabletext11"/>
              <w:jc w:val="center"/>
              <w:rPr>
                <w:ins w:id="28055" w:author="Author"/>
              </w:rPr>
            </w:pPr>
            <w:ins w:id="28056" w:author="Author">
              <w:r>
                <w:t>5.01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C8F5C0" w14:textId="77777777" w:rsidR="003F7E2C" w:rsidRDefault="003F7E2C" w:rsidP="00BE28D4">
            <w:pPr>
              <w:pStyle w:val="tabletext11"/>
              <w:jc w:val="center"/>
              <w:rPr>
                <w:ins w:id="28057" w:author="Author"/>
              </w:rPr>
            </w:pPr>
            <w:ins w:id="28058" w:author="Author">
              <w:r>
                <w:t>4.86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188B4D2" w14:textId="77777777" w:rsidR="003F7E2C" w:rsidRDefault="003F7E2C" w:rsidP="00BE28D4">
            <w:pPr>
              <w:pStyle w:val="tabletext11"/>
              <w:jc w:val="center"/>
              <w:rPr>
                <w:ins w:id="28059" w:author="Author"/>
              </w:rPr>
            </w:pPr>
            <w:ins w:id="28060" w:author="Author">
              <w:r>
                <w:t>4.71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8DAF9B" w14:textId="77777777" w:rsidR="003F7E2C" w:rsidRDefault="003F7E2C" w:rsidP="00BE28D4">
            <w:pPr>
              <w:pStyle w:val="tabletext11"/>
              <w:jc w:val="center"/>
              <w:rPr>
                <w:ins w:id="28061" w:author="Author"/>
              </w:rPr>
            </w:pPr>
            <w:ins w:id="28062" w:author="Author">
              <w:r>
                <w:t>4.57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A96CCEA" w14:textId="77777777" w:rsidR="003F7E2C" w:rsidRDefault="003F7E2C" w:rsidP="00BE28D4">
            <w:pPr>
              <w:pStyle w:val="tabletext11"/>
              <w:jc w:val="center"/>
              <w:rPr>
                <w:ins w:id="28063" w:author="Author"/>
              </w:rPr>
            </w:pPr>
            <w:ins w:id="28064" w:author="Author">
              <w:r>
                <w:t>4.43</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63FED4B" w14:textId="77777777" w:rsidR="003F7E2C" w:rsidRDefault="003F7E2C" w:rsidP="00BE28D4">
            <w:pPr>
              <w:pStyle w:val="tabletext11"/>
              <w:jc w:val="center"/>
              <w:rPr>
                <w:ins w:id="28065" w:author="Author"/>
              </w:rPr>
            </w:pPr>
            <w:ins w:id="28066" w:author="Author">
              <w:r>
                <w:t>4.30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D7F509B" w14:textId="77777777" w:rsidR="003F7E2C" w:rsidRDefault="003F7E2C" w:rsidP="00BE28D4">
            <w:pPr>
              <w:pStyle w:val="tabletext11"/>
              <w:jc w:val="center"/>
              <w:rPr>
                <w:ins w:id="28067" w:author="Author"/>
              </w:rPr>
            </w:pPr>
            <w:ins w:id="28068" w:author="Author">
              <w:r>
                <w:t>4.17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44159C" w14:textId="77777777" w:rsidR="003F7E2C" w:rsidRDefault="003F7E2C" w:rsidP="00BE28D4">
            <w:pPr>
              <w:pStyle w:val="tabletext11"/>
              <w:jc w:val="center"/>
              <w:rPr>
                <w:ins w:id="28069" w:author="Author"/>
              </w:rPr>
            </w:pPr>
            <w:ins w:id="28070" w:author="Author">
              <w:r>
                <w:t>4.04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FDF092" w14:textId="77777777" w:rsidR="003F7E2C" w:rsidRDefault="003F7E2C" w:rsidP="00BE28D4">
            <w:pPr>
              <w:pStyle w:val="tabletext11"/>
              <w:jc w:val="center"/>
              <w:rPr>
                <w:ins w:id="28071" w:author="Author"/>
              </w:rPr>
            </w:pPr>
            <w:ins w:id="28072" w:author="Author">
              <w:r>
                <w:t>3.92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2702BDEC" w14:textId="77777777" w:rsidR="003F7E2C" w:rsidRDefault="003F7E2C" w:rsidP="00BE28D4">
            <w:pPr>
              <w:pStyle w:val="tabletext11"/>
              <w:jc w:val="center"/>
              <w:rPr>
                <w:ins w:id="28073" w:author="Author"/>
              </w:rPr>
            </w:pPr>
            <w:ins w:id="28074" w:author="Author">
              <w:r>
                <w:t>3.81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3CD902" w14:textId="77777777" w:rsidR="003F7E2C" w:rsidRDefault="003F7E2C" w:rsidP="00BE28D4">
            <w:pPr>
              <w:pStyle w:val="tabletext11"/>
              <w:jc w:val="center"/>
              <w:rPr>
                <w:ins w:id="28075" w:author="Author"/>
              </w:rPr>
            </w:pPr>
            <w:ins w:id="28076" w:author="Author">
              <w:r>
                <w:t>3.69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C5DE623" w14:textId="77777777" w:rsidR="003F7E2C" w:rsidRDefault="003F7E2C" w:rsidP="00BE28D4">
            <w:pPr>
              <w:pStyle w:val="tabletext11"/>
              <w:jc w:val="center"/>
              <w:rPr>
                <w:ins w:id="28077" w:author="Author"/>
              </w:rPr>
            </w:pPr>
            <w:ins w:id="28078" w:author="Author">
              <w:r>
                <w:t>3.58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952A056" w14:textId="77777777" w:rsidR="003F7E2C" w:rsidRDefault="003F7E2C" w:rsidP="00BE28D4">
            <w:pPr>
              <w:pStyle w:val="tabletext11"/>
              <w:jc w:val="center"/>
              <w:rPr>
                <w:ins w:id="28079" w:author="Author"/>
              </w:rPr>
            </w:pPr>
            <w:ins w:id="28080" w:author="Author">
              <w:r>
                <w:t>3.47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1DDD1FF" w14:textId="77777777" w:rsidR="003F7E2C" w:rsidRDefault="003F7E2C" w:rsidP="00BE28D4">
            <w:pPr>
              <w:pStyle w:val="tabletext11"/>
              <w:jc w:val="center"/>
              <w:rPr>
                <w:ins w:id="28081" w:author="Author"/>
              </w:rPr>
            </w:pPr>
            <w:ins w:id="28082" w:author="Author">
              <w:r>
                <w:t>3.37</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35CDD371" w14:textId="77777777" w:rsidR="003F7E2C" w:rsidRDefault="003F7E2C" w:rsidP="00BE28D4">
            <w:pPr>
              <w:pStyle w:val="tabletext11"/>
              <w:jc w:val="center"/>
              <w:rPr>
                <w:ins w:id="28083" w:author="Author"/>
              </w:rPr>
            </w:pPr>
            <w:ins w:id="28084" w:author="Author">
              <w:r>
                <w:t>3.27</w:t>
              </w:r>
            </w:ins>
          </w:p>
        </w:tc>
      </w:tr>
      <w:tr w:rsidR="003F7E2C" w14:paraId="75706719" w14:textId="77777777" w:rsidTr="00EE1A0A">
        <w:trPr>
          <w:trHeight w:val="190"/>
          <w:ins w:id="28085" w:author="Author"/>
        </w:trPr>
        <w:tc>
          <w:tcPr>
            <w:tcW w:w="200" w:type="dxa"/>
            <w:tcBorders>
              <w:top w:val="single" w:sz="4" w:space="0" w:color="auto"/>
              <w:left w:val="single" w:sz="4" w:space="0" w:color="auto"/>
              <w:bottom w:val="single" w:sz="4" w:space="0" w:color="auto"/>
              <w:right w:val="nil"/>
            </w:tcBorders>
            <w:vAlign w:val="bottom"/>
          </w:tcPr>
          <w:p w14:paraId="006BAE02" w14:textId="77777777" w:rsidR="003F7E2C" w:rsidRDefault="003F7E2C" w:rsidP="00BE28D4">
            <w:pPr>
              <w:pStyle w:val="tabletext11"/>
              <w:jc w:val="right"/>
              <w:rPr>
                <w:ins w:id="28086" w:author="Author"/>
              </w:rPr>
            </w:pPr>
          </w:p>
        </w:tc>
        <w:tc>
          <w:tcPr>
            <w:tcW w:w="1580" w:type="dxa"/>
            <w:tcBorders>
              <w:top w:val="single" w:sz="4" w:space="0" w:color="auto"/>
              <w:left w:val="nil"/>
              <w:bottom w:val="single" w:sz="4" w:space="0" w:color="auto"/>
              <w:right w:val="single" w:sz="4" w:space="0" w:color="auto"/>
            </w:tcBorders>
            <w:vAlign w:val="bottom"/>
            <w:hideMark/>
          </w:tcPr>
          <w:p w14:paraId="3DFF3587" w14:textId="77777777" w:rsidR="003F7E2C" w:rsidRDefault="003F7E2C" w:rsidP="00BE28D4">
            <w:pPr>
              <w:pStyle w:val="tabletext11"/>
              <w:tabs>
                <w:tab w:val="decimal" w:pos="640"/>
              </w:tabs>
              <w:rPr>
                <w:ins w:id="28087" w:author="Author"/>
              </w:rPr>
            </w:pPr>
            <w:ins w:id="28088" w:author="Author">
              <w:r>
                <w:t>700,000 to 799,999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2B55BBB" w14:textId="77777777" w:rsidR="003F7E2C" w:rsidRDefault="003F7E2C" w:rsidP="00BE28D4">
            <w:pPr>
              <w:pStyle w:val="tabletext11"/>
              <w:jc w:val="center"/>
              <w:rPr>
                <w:ins w:id="28089" w:author="Author"/>
              </w:rPr>
            </w:pPr>
            <w:ins w:id="28090" w:author="Author">
              <w:r>
                <w:t>13.44</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028CD227" w14:textId="77777777" w:rsidR="003F7E2C" w:rsidRDefault="003F7E2C" w:rsidP="00BE28D4">
            <w:pPr>
              <w:pStyle w:val="tabletext11"/>
              <w:jc w:val="center"/>
              <w:rPr>
                <w:ins w:id="28091" w:author="Author"/>
              </w:rPr>
            </w:pPr>
            <w:ins w:id="28092" w:author="Author">
              <w:r>
                <w:t>13.04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6F66E501" w14:textId="77777777" w:rsidR="003F7E2C" w:rsidRDefault="003F7E2C" w:rsidP="00BE28D4">
            <w:pPr>
              <w:pStyle w:val="tabletext11"/>
              <w:jc w:val="center"/>
              <w:rPr>
                <w:ins w:id="28093" w:author="Author"/>
              </w:rPr>
            </w:pPr>
            <w:ins w:id="28094" w:author="Author">
              <w:r>
                <w:t>12.63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596C4919" w14:textId="77777777" w:rsidR="003F7E2C" w:rsidRDefault="003F7E2C" w:rsidP="00BE28D4">
            <w:pPr>
              <w:pStyle w:val="tabletext11"/>
              <w:jc w:val="center"/>
              <w:rPr>
                <w:ins w:id="28095" w:author="Author"/>
              </w:rPr>
            </w:pPr>
            <w:ins w:id="28096" w:author="Author">
              <w:r>
                <w:t>11.83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A3D3274" w14:textId="77777777" w:rsidR="003F7E2C" w:rsidRDefault="003F7E2C" w:rsidP="00BE28D4">
            <w:pPr>
              <w:pStyle w:val="tabletext11"/>
              <w:jc w:val="center"/>
              <w:rPr>
                <w:ins w:id="28097" w:author="Author"/>
              </w:rPr>
            </w:pPr>
            <w:ins w:id="28098" w:author="Author">
              <w:r>
                <w:t>11.02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8C554FA" w14:textId="77777777" w:rsidR="003F7E2C" w:rsidRDefault="003F7E2C" w:rsidP="00BE28D4">
            <w:pPr>
              <w:pStyle w:val="tabletext11"/>
              <w:jc w:val="center"/>
              <w:rPr>
                <w:ins w:id="28099" w:author="Author"/>
              </w:rPr>
            </w:pPr>
            <w:ins w:id="28100" w:author="Author">
              <w:r>
                <w:t>10.21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5599D37" w14:textId="77777777" w:rsidR="003F7E2C" w:rsidRDefault="003F7E2C" w:rsidP="00BE28D4">
            <w:pPr>
              <w:pStyle w:val="tabletext11"/>
              <w:jc w:val="center"/>
              <w:rPr>
                <w:ins w:id="28101" w:author="Author"/>
              </w:rPr>
            </w:pPr>
            <w:ins w:id="28102" w:author="Author">
              <w:r>
                <w:t>9.41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9F108C5" w14:textId="77777777" w:rsidR="003F7E2C" w:rsidRDefault="003F7E2C" w:rsidP="00BE28D4">
            <w:pPr>
              <w:pStyle w:val="tabletext11"/>
              <w:jc w:val="center"/>
              <w:rPr>
                <w:ins w:id="28103" w:author="Author"/>
              </w:rPr>
            </w:pPr>
            <w:ins w:id="28104" w:author="Author">
              <w:r>
                <w:t>8.60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EA337A" w14:textId="77777777" w:rsidR="003F7E2C" w:rsidRDefault="003F7E2C" w:rsidP="00BE28D4">
            <w:pPr>
              <w:pStyle w:val="tabletext11"/>
              <w:jc w:val="center"/>
              <w:rPr>
                <w:ins w:id="28105" w:author="Author"/>
              </w:rPr>
            </w:pPr>
            <w:ins w:id="28106" w:author="Author">
              <w:r>
                <w:t>7.79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C594DB" w14:textId="77777777" w:rsidR="003F7E2C" w:rsidRDefault="003F7E2C" w:rsidP="00BE28D4">
            <w:pPr>
              <w:pStyle w:val="tabletext11"/>
              <w:jc w:val="center"/>
              <w:rPr>
                <w:ins w:id="28107" w:author="Author"/>
              </w:rPr>
            </w:pPr>
            <w:ins w:id="28108" w:author="Author">
              <w:r>
                <w:t>6.99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EC5E9D" w14:textId="77777777" w:rsidR="003F7E2C" w:rsidRDefault="003F7E2C" w:rsidP="00BE28D4">
            <w:pPr>
              <w:pStyle w:val="tabletext11"/>
              <w:jc w:val="center"/>
              <w:rPr>
                <w:ins w:id="28109" w:author="Author"/>
              </w:rPr>
            </w:pPr>
            <w:ins w:id="28110" w:author="Author">
              <w:r>
                <w:t>6.18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F68AB2" w14:textId="77777777" w:rsidR="003F7E2C" w:rsidRDefault="003F7E2C" w:rsidP="00BE28D4">
            <w:pPr>
              <w:pStyle w:val="tabletext11"/>
              <w:jc w:val="center"/>
              <w:rPr>
                <w:ins w:id="28111" w:author="Author"/>
              </w:rPr>
            </w:pPr>
            <w:ins w:id="28112" w:author="Author">
              <w:r>
                <w:t>6.00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E33AA74" w14:textId="77777777" w:rsidR="003F7E2C" w:rsidRDefault="003F7E2C" w:rsidP="00BE28D4">
            <w:pPr>
              <w:pStyle w:val="tabletext11"/>
              <w:jc w:val="center"/>
              <w:rPr>
                <w:ins w:id="28113" w:author="Author"/>
              </w:rPr>
            </w:pPr>
            <w:ins w:id="28114" w:author="Author">
              <w:r>
                <w:t>5.82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F1EEB2C" w14:textId="77777777" w:rsidR="003F7E2C" w:rsidRDefault="003F7E2C" w:rsidP="00BE28D4">
            <w:pPr>
              <w:pStyle w:val="tabletext11"/>
              <w:jc w:val="center"/>
              <w:rPr>
                <w:ins w:id="28115" w:author="Author"/>
              </w:rPr>
            </w:pPr>
            <w:ins w:id="28116" w:author="Author">
              <w:r>
                <w:t>5.64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30D852" w14:textId="77777777" w:rsidR="003F7E2C" w:rsidRDefault="003F7E2C" w:rsidP="00BE28D4">
            <w:pPr>
              <w:pStyle w:val="tabletext11"/>
              <w:jc w:val="center"/>
              <w:rPr>
                <w:ins w:id="28117" w:author="Author"/>
              </w:rPr>
            </w:pPr>
            <w:ins w:id="28118" w:author="Author">
              <w:r>
                <w:t>5.47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E77365" w14:textId="77777777" w:rsidR="003F7E2C" w:rsidRDefault="003F7E2C" w:rsidP="00BE28D4">
            <w:pPr>
              <w:pStyle w:val="tabletext11"/>
              <w:jc w:val="center"/>
              <w:rPr>
                <w:ins w:id="28119" w:author="Author"/>
              </w:rPr>
            </w:pPr>
            <w:ins w:id="28120" w:author="Author">
              <w:r>
                <w:t>5.31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42A69C" w14:textId="77777777" w:rsidR="003F7E2C" w:rsidRDefault="003F7E2C" w:rsidP="00BE28D4">
            <w:pPr>
              <w:pStyle w:val="tabletext11"/>
              <w:jc w:val="center"/>
              <w:rPr>
                <w:ins w:id="28121" w:author="Author"/>
              </w:rPr>
            </w:pPr>
            <w:ins w:id="28122" w:author="Author">
              <w:r>
                <w:t>5.15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FE7BFF" w14:textId="77777777" w:rsidR="003F7E2C" w:rsidRDefault="003F7E2C" w:rsidP="00BE28D4">
            <w:pPr>
              <w:pStyle w:val="tabletext11"/>
              <w:jc w:val="center"/>
              <w:rPr>
                <w:ins w:id="28123" w:author="Author"/>
              </w:rPr>
            </w:pPr>
            <w:ins w:id="28124" w:author="Author">
              <w:r>
                <w:t>4.99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EE7D0DB" w14:textId="77777777" w:rsidR="003F7E2C" w:rsidRDefault="003F7E2C" w:rsidP="00BE28D4">
            <w:pPr>
              <w:pStyle w:val="tabletext11"/>
              <w:jc w:val="center"/>
              <w:rPr>
                <w:ins w:id="28125" w:author="Author"/>
              </w:rPr>
            </w:pPr>
            <w:ins w:id="28126" w:author="Author">
              <w:r>
                <w:t>4.84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445EFD" w14:textId="77777777" w:rsidR="003F7E2C" w:rsidRDefault="003F7E2C" w:rsidP="00BE28D4">
            <w:pPr>
              <w:pStyle w:val="tabletext11"/>
              <w:jc w:val="center"/>
              <w:rPr>
                <w:ins w:id="28127" w:author="Author"/>
              </w:rPr>
            </w:pPr>
            <w:ins w:id="28128" w:author="Author">
              <w:r>
                <w:t>4.70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FFCEC73" w14:textId="77777777" w:rsidR="003F7E2C" w:rsidRDefault="003F7E2C" w:rsidP="00BE28D4">
            <w:pPr>
              <w:pStyle w:val="tabletext11"/>
              <w:jc w:val="center"/>
              <w:rPr>
                <w:ins w:id="28129" w:author="Author"/>
              </w:rPr>
            </w:pPr>
            <w:ins w:id="28130" w:author="Author">
              <w:r>
                <w:t>4.56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07B7C5" w14:textId="77777777" w:rsidR="003F7E2C" w:rsidRDefault="003F7E2C" w:rsidP="00BE28D4">
            <w:pPr>
              <w:pStyle w:val="tabletext11"/>
              <w:jc w:val="center"/>
              <w:rPr>
                <w:ins w:id="28131" w:author="Author"/>
              </w:rPr>
            </w:pPr>
            <w:ins w:id="28132" w:author="Author">
              <w:r>
                <w:t>4.42</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6421B8B0" w14:textId="77777777" w:rsidR="003F7E2C" w:rsidRDefault="003F7E2C" w:rsidP="00BE28D4">
            <w:pPr>
              <w:pStyle w:val="tabletext11"/>
              <w:jc w:val="center"/>
              <w:rPr>
                <w:ins w:id="28133" w:author="Author"/>
              </w:rPr>
            </w:pPr>
            <w:ins w:id="28134" w:author="Author">
              <w:r>
                <w:t>4.29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B713A5" w14:textId="77777777" w:rsidR="003F7E2C" w:rsidRDefault="003F7E2C" w:rsidP="00BE28D4">
            <w:pPr>
              <w:pStyle w:val="tabletext11"/>
              <w:jc w:val="center"/>
              <w:rPr>
                <w:ins w:id="28135" w:author="Author"/>
              </w:rPr>
            </w:pPr>
            <w:ins w:id="28136" w:author="Author">
              <w:r>
                <w:t>4.16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79ADBC" w14:textId="77777777" w:rsidR="003F7E2C" w:rsidRDefault="003F7E2C" w:rsidP="00BE28D4">
            <w:pPr>
              <w:pStyle w:val="tabletext11"/>
              <w:jc w:val="center"/>
              <w:rPr>
                <w:ins w:id="28137" w:author="Author"/>
              </w:rPr>
            </w:pPr>
            <w:ins w:id="28138" w:author="Author">
              <w:r>
                <w:t>4.04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0AC476" w14:textId="77777777" w:rsidR="003F7E2C" w:rsidRDefault="003F7E2C" w:rsidP="00BE28D4">
            <w:pPr>
              <w:pStyle w:val="tabletext11"/>
              <w:jc w:val="center"/>
              <w:rPr>
                <w:ins w:id="28139" w:author="Author"/>
              </w:rPr>
            </w:pPr>
            <w:ins w:id="28140" w:author="Author">
              <w:r>
                <w:t>3.91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1FC16E" w14:textId="77777777" w:rsidR="003F7E2C" w:rsidRDefault="003F7E2C" w:rsidP="00BE28D4">
            <w:pPr>
              <w:pStyle w:val="tabletext11"/>
              <w:jc w:val="center"/>
              <w:rPr>
                <w:ins w:id="28141" w:author="Author"/>
              </w:rPr>
            </w:pPr>
            <w:ins w:id="28142" w:author="Author">
              <w:r>
                <w:t>3.80</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724C5547" w14:textId="77777777" w:rsidR="003F7E2C" w:rsidRDefault="003F7E2C" w:rsidP="00BE28D4">
            <w:pPr>
              <w:pStyle w:val="tabletext11"/>
              <w:jc w:val="center"/>
              <w:rPr>
                <w:ins w:id="28143" w:author="Author"/>
              </w:rPr>
            </w:pPr>
            <w:ins w:id="28144" w:author="Author">
              <w:r>
                <w:t>3.68</w:t>
              </w:r>
            </w:ins>
          </w:p>
        </w:tc>
      </w:tr>
      <w:tr w:rsidR="003F7E2C" w14:paraId="7477BC17" w14:textId="77777777" w:rsidTr="00EE1A0A">
        <w:trPr>
          <w:trHeight w:val="190"/>
          <w:ins w:id="28145" w:author="Author"/>
        </w:trPr>
        <w:tc>
          <w:tcPr>
            <w:tcW w:w="200" w:type="dxa"/>
            <w:tcBorders>
              <w:top w:val="single" w:sz="4" w:space="0" w:color="auto"/>
              <w:left w:val="single" w:sz="4" w:space="0" w:color="auto"/>
              <w:bottom w:val="single" w:sz="4" w:space="0" w:color="auto"/>
              <w:right w:val="nil"/>
            </w:tcBorders>
            <w:vAlign w:val="bottom"/>
          </w:tcPr>
          <w:p w14:paraId="74300FE8" w14:textId="77777777" w:rsidR="003F7E2C" w:rsidRDefault="003F7E2C" w:rsidP="00BE28D4">
            <w:pPr>
              <w:pStyle w:val="tabletext11"/>
              <w:jc w:val="right"/>
              <w:rPr>
                <w:ins w:id="28146" w:author="Author"/>
              </w:rPr>
            </w:pPr>
          </w:p>
        </w:tc>
        <w:tc>
          <w:tcPr>
            <w:tcW w:w="1580" w:type="dxa"/>
            <w:tcBorders>
              <w:top w:val="single" w:sz="4" w:space="0" w:color="auto"/>
              <w:left w:val="nil"/>
              <w:bottom w:val="single" w:sz="4" w:space="0" w:color="auto"/>
              <w:right w:val="single" w:sz="4" w:space="0" w:color="auto"/>
            </w:tcBorders>
            <w:vAlign w:val="bottom"/>
            <w:hideMark/>
          </w:tcPr>
          <w:p w14:paraId="72DF31C9" w14:textId="77777777" w:rsidR="003F7E2C" w:rsidRDefault="003F7E2C" w:rsidP="00BE28D4">
            <w:pPr>
              <w:pStyle w:val="tabletext11"/>
              <w:tabs>
                <w:tab w:val="decimal" w:pos="640"/>
              </w:tabs>
              <w:rPr>
                <w:ins w:id="28147" w:author="Author"/>
              </w:rPr>
            </w:pPr>
            <w:ins w:id="28148" w:author="Author">
              <w:r>
                <w:t>800,000 to 899,999</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785EB9F" w14:textId="77777777" w:rsidR="003F7E2C" w:rsidRDefault="003F7E2C" w:rsidP="00BE28D4">
            <w:pPr>
              <w:pStyle w:val="tabletext11"/>
              <w:jc w:val="center"/>
              <w:rPr>
                <w:ins w:id="28149" w:author="Author"/>
              </w:rPr>
            </w:pPr>
            <w:ins w:id="28150" w:author="Author">
              <w:r>
                <w:t>14.91</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67AD197C" w14:textId="77777777" w:rsidR="003F7E2C" w:rsidRDefault="003F7E2C" w:rsidP="00BE28D4">
            <w:pPr>
              <w:pStyle w:val="tabletext11"/>
              <w:jc w:val="center"/>
              <w:rPr>
                <w:ins w:id="28151" w:author="Author"/>
              </w:rPr>
            </w:pPr>
            <w:ins w:id="28152" w:author="Author">
              <w:r>
                <w:t>14.47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6B7AB72" w14:textId="77777777" w:rsidR="003F7E2C" w:rsidRDefault="003F7E2C" w:rsidP="00BE28D4">
            <w:pPr>
              <w:pStyle w:val="tabletext11"/>
              <w:jc w:val="center"/>
              <w:rPr>
                <w:ins w:id="28153" w:author="Author"/>
              </w:rPr>
            </w:pPr>
            <w:ins w:id="28154" w:author="Author">
              <w:r>
                <w:t>14.02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F3928D9" w14:textId="77777777" w:rsidR="003F7E2C" w:rsidRDefault="003F7E2C" w:rsidP="00BE28D4">
            <w:pPr>
              <w:pStyle w:val="tabletext11"/>
              <w:jc w:val="center"/>
              <w:rPr>
                <w:ins w:id="28155" w:author="Author"/>
              </w:rPr>
            </w:pPr>
            <w:ins w:id="28156" w:author="Author">
              <w:r>
                <w:t>13.12</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4EE11786" w14:textId="77777777" w:rsidR="003F7E2C" w:rsidRDefault="003F7E2C" w:rsidP="00BE28D4">
            <w:pPr>
              <w:pStyle w:val="tabletext11"/>
              <w:jc w:val="center"/>
              <w:rPr>
                <w:ins w:id="28157" w:author="Author"/>
              </w:rPr>
            </w:pPr>
            <w:ins w:id="28158" w:author="Author">
              <w:r>
                <w:t>12.23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C5051EA" w14:textId="77777777" w:rsidR="003F7E2C" w:rsidRDefault="003F7E2C" w:rsidP="00BE28D4">
            <w:pPr>
              <w:pStyle w:val="tabletext11"/>
              <w:jc w:val="center"/>
              <w:rPr>
                <w:ins w:id="28159" w:author="Author"/>
              </w:rPr>
            </w:pPr>
            <w:ins w:id="28160" w:author="Author">
              <w:r>
                <w:t>11.33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0633682" w14:textId="77777777" w:rsidR="003F7E2C" w:rsidRDefault="003F7E2C" w:rsidP="00BE28D4">
            <w:pPr>
              <w:pStyle w:val="tabletext11"/>
              <w:jc w:val="center"/>
              <w:rPr>
                <w:ins w:id="28161" w:author="Author"/>
              </w:rPr>
            </w:pPr>
            <w:ins w:id="28162" w:author="Author">
              <w:r>
                <w:t>10.44</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192ECB0E" w14:textId="77777777" w:rsidR="003F7E2C" w:rsidRDefault="003F7E2C" w:rsidP="00BE28D4">
            <w:pPr>
              <w:pStyle w:val="tabletext11"/>
              <w:jc w:val="center"/>
              <w:rPr>
                <w:ins w:id="28163" w:author="Author"/>
              </w:rPr>
            </w:pPr>
            <w:ins w:id="28164" w:author="Author">
              <w:r>
                <w:t>9.54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30A9E9" w14:textId="77777777" w:rsidR="003F7E2C" w:rsidRDefault="003F7E2C" w:rsidP="00BE28D4">
            <w:pPr>
              <w:pStyle w:val="tabletext11"/>
              <w:jc w:val="center"/>
              <w:rPr>
                <w:ins w:id="28165" w:author="Author"/>
              </w:rPr>
            </w:pPr>
            <w:ins w:id="28166" w:author="Author">
              <w:r>
                <w:t>8.65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CF3109B" w14:textId="77777777" w:rsidR="003F7E2C" w:rsidRDefault="003F7E2C" w:rsidP="00BE28D4">
            <w:pPr>
              <w:pStyle w:val="tabletext11"/>
              <w:jc w:val="center"/>
              <w:rPr>
                <w:ins w:id="28167" w:author="Author"/>
              </w:rPr>
            </w:pPr>
            <w:ins w:id="28168" w:author="Author">
              <w:r>
                <w:t>7.75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D0F6A8" w14:textId="77777777" w:rsidR="003F7E2C" w:rsidRDefault="003F7E2C" w:rsidP="00BE28D4">
            <w:pPr>
              <w:pStyle w:val="tabletext11"/>
              <w:jc w:val="center"/>
              <w:rPr>
                <w:ins w:id="28169" w:author="Author"/>
              </w:rPr>
            </w:pPr>
            <w:ins w:id="28170" w:author="Author">
              <w:r>
                <w:t>6.86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29357AF" w14:textId="77777777" w:rsidR="003F7E2C" w:rsidRDefault="003F7E2C" w:rsidP="00BE28D4">
            <w:pPr>
              <w:pStyle w:val="tabletext11"/>
              <w:jc w:val="center"/>
              <w:rPr>
                <w:ins w:id="28171" w:author="Author"/>
              </w:rPr>
            </w:pPr>
            <w:ins w:id="28172" w:author="Author">
              <w:r>
                <w:t>6.65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97A772" w14:textId="77777777" w:rsidR="003F7E2C" w:rsidRDefault="003F7E2C" w:rsidP="00BE28D4">
            <w:pPr>
              <w:pStyle w:val="tabletext11"/>
              <w:jc w:val="center"/>
              <w:rPr>
                <w:ins w:id="28173" w:author="Author"/>
              </w:rPr>
            </w:pPr>
            <w:ins w:id="28174" w:author="Author">
              <w:r>
                <w:t>6.45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9FF9635" w14:textId="77777777" w:rsidR="003F7E2C" w:rsidRDefault="003F7E2C" w:rsidP="00BE28D4">
            <w:pPr>
              <w:pStyle w:val="tabletext11"/>
              <w:jc w:val="center"/>
              <w:rPr>
                <w:ins w:id="28175" w:author="Author"/>
              </w:rPr>
            </w:pPr>
            <w:ins w:id="28176" w:author="Author">
              <w:r>
                <w:t>6.26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324845" w14:textId="77777777" w:rsidR="003F7E2C" w:rsidRDefault="003F7E2C" w:rsidP="00BE28D4">
            <w:pPr>
              <w:pStyle w:val="tabletext11"/>
              <w:jc w:val="center"/>
              <w:rPr>
                <w:ins w:id="28177" w:author="Author"/>
              </w:rPr>
            </w:pPr>
            <w:ins w:id="28178" w:author="Author">
              <w:r>
                <w:t>6.07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0B50D1" w14:textId="77777777" w:rsidR="003F7E2C" w:rsidRDefault="003F7E2C" w:rsidP="00BE28D4">
            <w:pPr>
              <w:pStyle w:val="tabletext11"/>
              <w:jc w:val="center"/>
              <w:rPr>
                <w:ins w:id="28179" w:author="Author"/>
              </w:rPr>
            </w:pPr>
            <w:ins w:id="28180" w:author="Author">
              <w:r>
                <w:t>5.89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6281BEC" w14:textId="77777777" w:rsidR="003F7E2C" w:rsidRDefault="003F7E2C" w:rsidP="00BE28D4">
            <w:pPr>
              <w:pStyle w:val="tabletext11"/>
              <w:jc w:val="center"/>
              <w:rPr>
                <w:ins w:id="28181" w:author="Author"/>
              </w:rPr>
            </w:pPr>
            <w:ins w:id="28182" w:author="Author">
              <w:r>
                <w:t>5.71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C3F6D6" w14:textId="77777777" w:rsidR="003F7E2C" w:rsidRDefault="003F7E2C" w:rsidP="00BE28D4">
            <w:pPr>
              <w:pStyle w:val="tabletext11"/>
              <w:jc w:val="center"/>
              <w:rPr>
                <w:ins w:id="28183" w:author="Author"/>
              </w:rPr>
            </w:pPr>
            <w:ins w:id="28184" w:author="Author">
              <w:r>
                <w:t>5.54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7E1623B" w14:textId="77777777" w:rsidR="003F7E2C" w:rsidRDefault="003F7E2C" w:rsidP="00BE28D4">
            <w:pPr>
              <w:pStyle w:val="tabletext11"/>
              <w:jc w:val="center"/>
              <w:rPr>
                <w:ins w:id="28185" w:author="Author"/>
              </w:rPr>
            </w:pPr>
            <w:ins w:id="28186" w:author="Author">
              <w:r>
                <w:t>5.38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826040" w14:textId="77777777" w:rsidR="003F7E2C" w:rsidRDefault="003F7E2C" w:rsidP="00BE28D4">
            <w:pPr>
              <w:pStyle w:val="tabletext11"/>
              <w:jc w:val="center"/>
              <w:rPr>
                <w:ins w:id="28187" w:author="Author"/>
              </w:rPr>
            </w:pPr>
            <w:ins w:id="28188" w:author="Author">
              <w:r>
                <w:t>5.22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0B369E4" w14:textId="77777777" w:rsidR="003F7E2C" w:rsidRDefault="003F7E2C" w:rsidP="00BE28D4">
            <w:pPr>
              <w:pStyle w:val="tabletext11"/>
              <w:jc w:val="center"/>
              <w:rPr>
                <w:ins w:id="28189" w:author="Author"/>
              </w:rPr>
            </w:pPr>
            <w:ins w:id="28190" w:author="Author">
              <w:r>
                <w:t>5.06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DF2265E" w14:textId="77777777" w:rsidR="003F7E2C" w:rsidRDefault="003F7E2C" w:rsidP="00BE28D4">
            <w:pPr>
              <w:pStyle w:val="tabletext11"/>
              <w:jc w:val="center"/>
              <w:rPr>
                <w:ins w:id="28191" w:author="Author"/>
              </w:rPr>
            </w:pPr>
            <w:ins w:id="28192" w:author="Author">
              <w:r>
                <w:t>4.91</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7DB6DC7B" w14:textId="77777777" w:rsidR="003F7E2C" w:rsidRDefault="003F7E2C" w:rsidP="00BE28D4">
            <w:pPr>
              <w:pStyle w:val="tabletext11"/>
              <w:jc w:val="center"/>
              <w:rPr>
                <w:ins w:id="28193" w:author="Author"/>
              </w:rPr>
            </w:pPr>
            <w:ins w:id="28194" w:author="Author">
              <w:r>
                <w:t>4.76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355018" w14:textId="77777777" w:rsidR="003F7E2C" w:rsidRDefault="003F7E2C" w:rsidP="00BE28D4">
            <w:pPr>
              <w:pStyle w:val="tabletext11"/>
              <w:jc w:val="center"/>
              <w:rPr>
                <w:ins w:id="28195" w:author="Author"/>
              </w:rPr>
            </w:pPr>
            <w:ins w:id="28196" w:author="Author">
              <w:r>
                <w:t>4.62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74E9AD5" w14:textId="77777777" w:rsidR="003F7E2C" w:rsidRDefault="003F7E2C" w:rsidP="00BE28D4">
            <w:pPr>
              <w:pStyle w:val="tabletext11"/>
              <w:jc w:val="center"/>
              <w:rPr>
                <w:ins w:id="28197" w:author="Author"/>
              </w:rPr>
            </w:pPr>
            <w:ins w:id="28198" w:author="Author">
              <w:r>
                <w:t>4.48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96CFCC" w14:textId="77777777" w:rsidR="003F7E2C" w:rsidRDefault="003F7E2C" w:rsidP="00BE28D4">
            <w:pPr>
              <w:pStyle w:val="tabletext11"/>
              <w:jc w:val="center"/>
              <w:rPr>
                <w:ins w:id="28199" w:author="Author"/>
              </w:rPr>
            </w:pPr>
            <w:ins w:id="28200" w:author="Author">
              <w:r>
                <w:t>4.34</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AE86AC" w14:textId="77777777" w:rsidR="003F7E2C" w:rsidRDefault="003F7E2C" w:rsidP="00BE28D4">
            <w:pPr>
              <w:pStyle w:val="tabletext11"/>
              <w:jc w:val="center"/>
              <w:rPr>
                <w:ins w:id="28201" w:author="Author"/>
              </w:rPr>
            </w:pPr>
            <w:ins w:id="28202" w:author="Author">
              <w:r>
                <w:t>4.21</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B714BD9" w14:textId="77777777" w:rsidR="003F7E2C" w:rsidRDefault="003F7E2C" w:rsidP="00BE28D4">
            <w:pPr>
              <w:pStyle w:val="tabletext11"/>
              <w:jc w:val="center"/>
              <w:rPr>
                <w:ins w:id="28203" w:author="Author"/>
              </w:rPr>
            </w:pPr>
            <w:ins w:id="28204" w:author="Author">
              <w:r>
                <w:t>4.09</w:t>
              </w:r>
            </w:ins>
          </w:p>
        </w:tc>
      </w:tr>
      <w:tr w:rsidR="003F7E2C" w14:paraId="0F7A36CE" w14:textId="77777777" w:rsidTr="00EE1A0A">
        <w:trPr>
          <w:trHeight w:val="190"/>
          <w:ins w:id="28205" w:author="Author"/>
        </w:trPr>
        <w:tc>
          <w:tcPr>
            <w:tcW w:w="200" w:type="dxa"/>
            <w:tcBorders>
              <w:top w:val="single" w:sz="4" w:space="0" w:color="auto"/>
              <w:left w:val="single" w:sz="4" w:space="0" w:color="auto"/>
              <w:bottom w:val="single" w:sz="4" w:space="0" w:color="auto"/>
              <w:right w:val="nil"/>
            </w:tcBorders>
            <w:vAlign w:val="bottom"/>
          </w:tcPr>
          <w:p w14:paraId="3077ACBA" w14:textId="77777777" w:rsidR="003F7E2C" w:rsidRDefault="003F7E2C" w:rsidP="00BE28D4">
            <w:pPr>
              <w:pStyle w:val="tabletext11"/>
              <w:jc w:val="right"/>
              <w:rPr>
                <w:ins w:id="28206" w:author="Author"/>
              </w:rPr>
            </w:pPr>
          </w:p>
        </w:tc>
        <w:tc>
          <w:tcPr>
            <w:tcW w:w="1580" w:type="dxa"/>
            <w:tcBorders>
              <w:top w:val="single" w:sz="4" w:space="0" w:color="auto"/>
              <w:left w:val="nil"/>
              <w:bottom w:val="single" w:sz="4" w:space="0" w:color="auto"/>
              <w:right w:val="single" w:sz="4" w:space="0" w:color="auto"/>
            </w:tcBorders>
            <w:vAlign w:val="bottom"/>
            <w:hideMark/>
          </w:tcPr>
          <w:p w14:paraId="7A2A2479" w14:textId="77777777" w:rsidR="003F7E2C" w:rsidRDefault="003F7E2C" w:rsidP="00BE28D4">
            <w:pPr>
              <w:pStyle w:val="tabletext11"/>
              <w:tabs>
                <w:tab w:val="decimal" w:pos="640"/>
              </w:tabs>
              <w:rPr>
                <w:ins w:id="28207" w:author="Author"/>
              </w:rPr>
            </w:pPr>
            <w:ins w:id="28208" w:author="Author">
              <w:r>
                <w:t>900,000 or greater</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3DC62C0B" w14:textId="77777777" w:rsidR="003F7E2C" w:rsidRDefault="003F7E2C" w:rsidP="00BE28D4">
            <w:pPr>
              <w:pStyle w:val="tabletext11"/>
              <w:jc w:val="center"/>
              <w:rPr>
                <w:ins w:id="28209" w:author="Author"/>
              </w:rPr>
            </w:pPr>
            <w:ins w:id="28210" w:author="Author">
              <w:r>
                <w:t>16.35</w:t>
              </w:r>
            </w:ins>
          </w:p>
        </w:tc>
        <w:tc>
          <w:tcPr>
            <w:tcW w:w="560" w:type="dxa"/>
            <w:tcBorders>
              <w:top w:val="single" w:sz="4" w:space="0" w:color="auto"/>
              <w:left w:val="single" w:sz="4" w:space="0" w:color="auto"/>
              <w:bottom w:val="single" w:sz="4" w:space="0" w:color="auto"/>
              <w:right w:val="single" w:sz="4" w:space="0" w:color="auto"/>
            </w:tcBorders>
            <w:noWrap/>
            <w:vAlign w:val="bottom"/>
            <w:hideMark/>
          </w:tcPr>
          <w:p w14:paraId="76948606" w14:textId="77777777" w:rsidR="003F7E2C" w:rsidRDefault="003F7E2C" w:rsidP="00BE28D4">
            <w:pPr>
              <w:pStyle w:val="tabletext11"/>
              <w:jc w:val="center"/>
              <w:rPr>
                <w:ins w:id="28211" w:author="Author"/>
              </w:rPr>
            </w:pPr>
            <w:ins w:id="28212" w:author="Author">
              <w:r>
                <w:t>15.86</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AE680D4" w14:textId="77777777" w:rsidR="003F7E2C" w:rsidRDefault="003F7E2C" w:rsidP="00BE28D4">
            <w:pPr>
              <w:pStyle w:val="tabletext11"/>
              <w:jc w:val="center"/>
              <w:rPr>
                <w:ins w:id="28213" w:author="Author"/>
              </w:rPr>
            </w:pPr>
            <w:ins w:id="28214" w:author="Author">
              <w:r>
                <w:t>15.37</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7E9072E" w14:textId="77777777" w:rsidR="003F7E2C" w:rsidRDefault="003F7E2C" w:rsidP="00BE28D4">
            <w:pPr>
              <w:pStyle w:val="tabletext11"/>
              <w:jc w:val="center"/>
              <w:rPr>
                <w:ins w:id="28215" w:author="Author"/>
              </w:rPr>
            </w:pPr>
            <w:ins w:id="28216" w:author="Author">
              <w:r>
                <w:t>14.39</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1C5321A" w14:textId="77777777" w:rsidR="003F7E2C" w:rsidRDefault="003F7E2C" w:rsidP="00BE28D4">
            <w:pPr>
              <w:pStyle w:val="tabletext11"/>
              <w:jc w:val="center"/>
              <w:rPr>
                <w:ins w:id="28217" w:author="Author"/>
              </w:rPr>
            </w:pPr>
            <w:ins w:id="28218" w:author="Author">
              <w:r>
                <w:t>13.41</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51FC061" w14:textId="77777777" w:rsidR="003F7E2C" w:rsidRDefault="003F7E2C" w:rsidP="00BE28D4">
            <w:pPr>
              <w:pStyle w:val="tabletext11"/>
              <w:jc w:val="center"/>
              <w:rPr>
                <w:ins w:id="28219" w:author="Author"/>
              </w:rPr>
            </w:pPr>
            <w:ins w:id="28220" w:author="Author">
              <w:r>
                <w:t>12.43</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2E23EDCF" w14:textId="77777777" w:rsidR="003F7E2C" w:rsidRDefault="003F7E2C" w:rsidP="00BE28D4">
            <w:pPr>
              <w:pStyle w:val="tabletext11"/>
              <w:jc w:val="center"/>
              <w:rPr>
                <w:ins w:id="28221" w:author="Author"/>
              </w:rPr>
            </w:pPr>
            <w:ins w:id="28222" w:author="Author">
              <w:r>
                <w:t>11.45</w:t>
              </w:r>
            </w:ins>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3366DAE2" w14:textId="77777777" w:rsidR="003F7E2C" w:rsidRDefault="003F7E2C" w:rsidP="00BE28D4">
            <w:pPr>
              <w:pStyle w:val="tabletext11"/>
              <w:jc w:val="center"/>
              <w:rPr>
                <w:ins w:id="28223" w:author="Author"/>
              </w:rPr>
            </w:pPr>
            <w:ins w:id="28224" w:author="Author">
              <w:r>
                <w:t>10.47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E7DFA4" w14:textId="77777777" w:rsidR="003F7E2C" w:rsidRDefault="003F7E2C" w:rsidP="00BE28D4">
            <w:pPr>
              <w:pStyle w:val="tabletext11"/>
              <w:jc w:val="center"/>
              <w:rPr>
                <w:ins w:id="28225" w:author="Author"/>
              </w:rPr>
            </w:pPr>
            <w:ins w:id="28226" w:author="Author">
              <w:r>
                <w:t>9.49</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7B5601" w14:textId="77777777" w:rsidR="003F7E2C" w:rsidRDefault="003F7E2C" w:rsidP="00BE28D4">
            <w:pPr>
              <w:pStyle w:val="tabletext11"/>
              <w:jc w:val="center"/>
              <w:rPr>
                <w:ins w:id="28227" w:author="Author"/>
              </w:rPr>
            </w:pPr>
            <w:ins w:id="28228" w:author="Author">
              <w:r>
                <w:t>8.50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B9F4821" w14:textId="77777777" w:rsidR="003F7E2C" w:rsidRDefault="003F7E2C" w:rsidP="00BE28D4">
            <w:pPr>
              <w:pStyle w:val="tabletext11"/>
              <w:jc w:val="center"/>
              <w:rPr>
                <w:ins w:id="28229" w:author="Author"/>
              </w:rPr>
            </w:pPr>
            <w:ins w:id="28230" w:author="Author">
              <w:r>
                <w:t>7.52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9F0163" w14:textId="77777777" w:rsidR="003F7E2C" w:rsidRDefault="003F7E2C" w:rsidP="00BE28D4">
            <w:pPr>
              <w:pStyle w:val="tabletext11"/>
              <w:jc w:val="center"/>
              <w:rPr>
                <w:ins w:id="28231" w:author="Author"/>
              </w:rPr>
            </w:pPr>
            <w:ins w:id="28232" w:author="Author">
              <w:r>
                <w:t>7.30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7052647" w14:textId="77777777" w:rsidR="003F7E2C" w:rsidRDefault="003F7E2C" w:rsidP="00BE28D4">
            <w:pPr>
              <w:pStyle w:val="tabletext11"/>
              <w:jc w:val="center"/>
              <w:rPr>
                <w:ins w:id="28233" w:author="Author"/>
              </w:rPr>
            </w:pPr>
            <w:ins w:id="28234" w:author="Author">
              <w:r>
                <w:t>7.08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9A6089" w14:textId="77777777" w:rsidR="003F7E2C" w:rsidRDefault="003F7E2C" w:rsidP="00BE28D4">
            <w:pPr>
              <w:pStyle w:val="tabletext11"/>
              <w:jc w:val="center"/>
              <w:rPr>
                <w:ins w:id="28235" w:author="Author"/>
              </w:rPr>
            </w:pPr>
            <w:ins w:id="28236" w:author="Author">
              <w:r>
                <w:t>6.87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C765370" w14:textId="77777777" w:rsidR="003F7E2C" w:rsidRDefault="003F7E2C" w:rsidP="00BE28D4">
            <w:pPr>
              <w:pStyle w:val="tabletext11"/>
              <w:jc w:val="center"/>
              <w:rPr>
                <w:ins w:id="28237" w:author="Author"/>
              </w:rPr>
            </w:pPr>
            <w:ins w:id="28238" w:author="Author">
              <w:r>
                <w:t>6.66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6BF090" w14:textId="77777777" w:rsidR="003F7E2C" w:rsidRDefault="003F7E2C" w:rsidP="00BE28D4">
            <w:pPr>
              <w:pStyle w:val="tabletext11"/>
              <w:jc w:val="center"/>
              <w:rPr>
                <w:ins w:id="28239" w:author="Author"/>
              </w:rPr>
            </w:pPr>
            <w:ins w:id="28240" w:author="Author">
              <w:r>
                <w:t>6.46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1F8AE56" w14:textId="77777777" w:rsidR="003F7E2C" w:rsidRDefault="003F7E2C" w:rsidP="00BE28D4">
            <w:pPr>
              <w:pStyle w:val="tabletext11"/>
              <w:jc w:val="center"/>
              <w:rPr>
                <w:ins w:id="28241" w:author="Author"/>
              </w:rPr>
            </w:pPr>
            <w:ins w:id="28242" w:author="Author">
              <w:r>
                <w:t>6.27</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44F3E8" w14:textId="77777777" w:rsidR="003F7E2C" w:rsidRDefault="003F7E2C" w:rsidP="00BE28D4">
            <w:pPr>
              <w:pStyle w:val="tabletext11"/>
              <w:jc w:val="center"/>
              <w:rPr>
                <w:ins w:id="28243" w:author="Author"/>
              </w:rPr>
            </w:pPr>
            <w:ins w:id="28244" w:author="Author">
              <w:r>
                <w:t>6.08</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C4DDCE1" w14:textId="77777777" w:rsidR="003F7E2C" w:rsidRDefault="003F7E2C" w:rsidP="00BE28D4">
            <w:pPr>
              <w:pStyle w:val="tabletext11"/>
              <w:jc w:val="center"/>
              <w:rPr>
                <w:ins w:id="28245" w:author="Author"/>
              </w:rPr>
            </w:pPr>
            <w:ins w:id="28246" w:author="Author">
              <w:r>
                <w:t>5.90</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21F7628" w14:textId="77777777" w:rsidR="003F7E2C" w:rsidRDefault="003F7E2C" w:rsidP="00BE28D4">
            <w:pPr>
              <w:pStyle w:val="tabletext11"/>
              <w:jc w:val="center"/>
              <w:rPr>
                <w:ins w:id="28247" w:author="Author"/>
              </w:rPr>
            </w:pPr>
            <w:ins w:id="28248" w:author="Author">
              <w:r>
                <w:t>5.72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C04D53E" w14:textId="77777777" w:rsidR="003F7E2C" w:rsidRDefault="003F7E2C" w:rsidP="00BE28D4">
            <w:pPr>
              <w:pStyle w:val="tabletext11"/>
              <w:jc w:val="center"/>
              <w:rPr>
                <w:ins w:id="28249" w:author="Author"/>
              </w:rPr>
            </w:pPr>
            <w:ins w:id="28250" w:author="Author">
              <w:r>
                <w:t>5.55</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07576FA" w14:textId="77777777" w:rsidR="003F7E2C" w:rsidRDefault="003F7E2C" w:rsidP="00BE28D4">
            <w:pPr>
              <w:pStyle w:val="tabletext11"/>
              <w:jc w:val="center"/>
              <w:rPr>
                <w:ins w:id="28251" w:author="Author"/>
              </w:rPr>
            </w:pPr>
            <w:ins w:id="28252" w:author="Author">
              <w:r>
                <w:t>5.38</w:t>
              </w:r>
            </w:ins>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55622B49" w14:textId="77777777" w:rsidR="003F7E2C" w:rsidRDefault="003F7E2C" w:rsidP="00BE28D4">
            <w:pPr>
              <w:pStyle w:val="tabletext11"/>
              <w:jc w:val="center"/>
              <w:rPr>
                <w:ins w:id="28253" w:author="Author"/>
              </w:rPr>
            </w:pPr>
            <w:ins w:id="28254" w:author="Author">
              <w:r>
                <w:t>5.22</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2380E3" w14:textId="77777777" w:rsidR="003F7E2C" w:rsidRDefault="003F7E2C" w:rsidP="00BE28D4">
            <w:pPr>
              <w:pStyle w:val="tabletext11"/>
              <w:jc w:val="center"/>
              <w:rPr>
                <w:ins w:id="28255" w:author="Author"/>
              </w:rPr>
            </w:pPr>
            <w:ins w:id="28256" w:author="Author">
              <w:r>
                <w:t>5.06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14577D" w14:textId="77777777" w:rsidR="003F7E2C" w:rsidRDefault="003F7E2C" w:rsidP="00BE28D4">
            <w:pPr>
              <w:pStyle w:val="tabletext11"/>
              <w:jc w:val="center"/>
              <w:rPr>
                <w:ins w:id="28257" w:author="Author"/>
              </w:rPr>
            </w:pPr>
            <w:ins w:id="28258" w:author="Author">
              <w:r>
                <w:t>4.91</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26D13C8" w14:textId="77777777" w:rsidR="003F7E2C" w:rsidRDefault="003F7E2C" w:rsidP="00BE28D4">
            <w:pPr>
              <w:pStyle w:val="tabletext11"/>
              <w:jc w:val="center"/>
              <w:rPr>
                <w:ins w:id="28259" w:author="Author"/>
              </w:rPr>
            </w:pPr>
            <w:ins w:id="28260" w:author="Author">
              <w:r>
                <w:t>4.76</w:t>
              </w:r>
            </w:ins>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D9C8A11" w14:textId="77777777" w:rsidR="003F7E2C" w:rsidRDefault="003F7E2C" w:rsidP="00BE28D4">
            <w:pPr>
              <w:pStyle w:val="tabletext11"/>
              <w:jc w:val="center"/>
              <w:rPr>
                <w:ins w:id="28261" w:author="Author"/>
              </w:rPr>
            </w:pPr>
            <w:ins w:id="28262" w:author="Author">
              <w:r>
                <w:t>4.62</w:t>
              </w:r>
            </w:ins>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96980AC" w14:textId="77777777" w:rsidR="003F7E2C" w:rsidRDefault="003F7E2C" w:rsidP="00BE28D4">
            <w:pPr>
              <w:pStyle w:val="tabletext11"/>
              <w:jc w:val="center"/>
              <w:rPr>
                <w:ins w:id="28263" w:author="Author"/>
              </w:rPr>
            </w:pPr>
            <w:ins w:id="28264" w:author="Author">
              <w:r>
                <w:t>4.48</w:t>
              </w:r>
            </w:ins>
          </w:p>
        </w:tc>
      </w:tr>
    </w:tbl>
    <w:p w14:paraId="5E953B06" w14:textId="77777777" w:rsidR="003F7E2C" w:rsidRPr="00704EE9" w:rsidRDefault="003F7E2C" w:rsidP="00BE28D4">
      <w:pPr>
        <w:pStyle w:val="tablecaption"/>
        <w:rPr>
          <w:ins w:id="28265" w:author="Author"/>
        </w:rPr>
      </w:pPr>
      <w:ins w:id="28266" w:author="Author">
        <w:r w:rsidRPr="00704EE9">
          <w:t>Table 301.C.2.b.(2) Private Passenger Types Vehicle Value Factors</w:t>
        </w:r>
        <w:r>
          <w:t xml:space="preserve"> – </w:t>
        </w:r>
        <w:r w:rsidRPr="00704EE9">
          <w:t xml:space="preserve">Other Than Collision </w:t>
        </w:r>
        <w:proofErr w:type="gramStart"/>
        <w:r>
          <w:t>W</w:t>
        </w:r>
        <w:r w:rsidRPr="00704EE9">
          <w:t>ith</w:t>
        </w:r>
        <w:proofErr w:type="gramEnd"/>
        <w:r w:rsidRPr="00704EE9">
          <w:t xml:space="preserve"> Actual Cash Value Rating</w:t>
        </w:r>
      </w:ins>
    </w:p>
    <w:p w14:paraId="1E064C3E" w14:textId="77777777" w:rsidR="003F7E2C" w:rsidRDefault="003F7E2C" w:rsidP="00BE28D4">
      <w:pPr>
        <w:pStyle w:val="isonormal"/>
        <w:rPr>
          <w:ins w:id="28267" w:author="Author"/>
        </w:rPr>
      </w:pPr>
    </w:p>
    <w:p w14:paraId="72A7B20C" w14:textId="77777777" w:rsidR="003F7E2C" w:rsidRPr="00653396" w:rsidRDefault="003F7E2C" w:rsidP="00BE28D4">
      <w:pPr>
        <w:pStyle w:val="outlinehd5"/>
        <w:rPr>
          <w:ins w:id="28268" w:author="Author"/>
        </w:rPr>
      </w:pPr>
      <w:ins w:id="28269" w:author="Author">
        <w:r>
          <w:tab/>
        </w:r>
        <w:r w:rsidRPr="00653396">
          <w:t>(3)</w:t>
        </w:r>
        <w:r>
          <w:tab/>
        </w:r>
        <w:r w:rsidRPr="00653396">
          <w:t>All Other Vehicles Vehicle Value Factors</w:t>
        </w:r>
        <w:r>
          <w:t xml:space="preserve"> – </w:t>
        </w:r>
        <w:r w:rsidRPr="00653396">
          <w:t xml:space="preserve">Other Than Collision </w:t>
        </w:r>
        <w:proofErr w:type="gramStart"/>
        <w:r>
          <w:t>W</w:t>
        </w:r>
        <w:r w:rsidRPr="00653396">
          <w:t>ith</w:t>
        </w:r>
        <w:proofErr w:type="gramEnd"/>
        <w:r w:rsidRPr="00653396">
          <w:t xml:space="preserve"> Actual Cash Value Rating</w:t>
        </w:r>
      </w:ins>
    </w:p>
    <w:p w14:paraId="26667A29" w14:textId="77777777" w:rsidR="003F7E2C" w:rsidRDefault="003F7E2C" w:rsidP="00BE28D4">
      <w:pPr>
        <w:pStyle w:val="space4"/>
        <w:rPr>
          <w:ins w:id="28270"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F7E2C" w14:paraId="2590F48A" w14:textId="77777777" w:rsidTr="00EE1A0A">
        <w:trPr>
          <w:trHeight w:val="190"/>
          <w:ins w:id="28271" w:author="Author"/>
        </w:trPr>
        <w:tc>
          <w:tcPr>
            <w:tcW w:w="1780" w:type="dxa"/>
            <w:gridSpan w:val="2"/>
            <w:tcBorders>
              <w:top w:val="single" w:sz="4" w:space="0" w:color="auto"/>
            </w:tcBorders>
            <w:shd w:val="clear" w:color="auto" w:fill="auto"/>
            <w:vAlign w:val="bottom"/>
          </w:tcPr>
          <w:p w14:paraId="44693DDA" w14:textId="77777777" w:rsidR="003F7E2C" w:rsidRPr="008766B6" w:rsidRDefault="003F7E2C" w:rsidP="00BE28D4">
            <w:pPr>
              <w:pStyle w:val="tablehead"/>
              <w:rPr>
                <w:ins w:id="28272" w:author="Author"/>
              </w:rPr>
            </w:pPr>
            <w:ins w:id="28273" w:author="Author">
              <w:r w:rsidRPr="008766B6">
                <w:t>OCN Price Bracket</w:t>
              </w:r>
            </w:ins>
          </w:p>
        </w:tc>
        <w:tc>
          <w:tcPr>
            <w:tcW w:w="680" w:type="dxa"/>
            <w:tcBorders>
              <w:top w:val="single" w:sz="4" w:space="0" w:color="auto"/>
            </w:tcBorders>
            <w:shd w:val="clear" w:color="auto" w:fill="auto"/>
            <w:vAlign w:val="bottom"/>
          </w:tcPr>
          <w:p w14:paraId="1476AE90" w14:textId="77777777" w:rsidR="003F7E2C" w:rsidRPr="008766B6" w:rsidRDefault="003F7E2C" w:rsidP="00BE28D4">
            <w:pPr>
              <w:pStyle w:val="tablehead"/>
              <w:rPr>
                <w:ins w:id="28274" w:author="Author"/>
              </w:rPr>
            </w:pPr>
            <w:ins w:id="28275" w:author="Author">
              <w:r w:rsidRPr="008766B6">
                <w:t xml:space="preserve">Current Model Year </w:t>
              </w:r>
            </w:ins>
          </w:p>
        </w:tc>
        <w:tc>
          <w:tcPr>
            <w:tcW w:w="900" w:type="dxa"/>
            <w:tcBorders>
              <w:top w:val="single" w:sz="4" w:space="0" w:color="auto"/>
            </w:tcBorders>
            <w:shd w:val="clear" w:color="auto" w:fill="auto"/>
            <w:vAlign w:val="bottom"/>
          </w:tcPr>
          <w:p w14:paraId="2813800A" w14:textId="77777777" w:rsidR="003F7E2C" w:rsidRPr="008766B6" w:rsidRDefault="003F7E2C" w:rsidP="00BE28D4">
            <w:pPr>
              <w:pStyle w:val="tablehead"/>
              <w:rPr>
                <w:ins w:id="28276" w:author="Author"/>
              </w:rPr>
            </w:pPr>
            <w:ins w:id="28277" w:author="Author">
              <w:r w:rsidRPr="008766B6">
                <w:t xml:space="preserve">First Preceding Model Year </w:t>
              </w:r>
            </w:ins>
          </w:p>
        </w:tc>
        <w:tc>
          <w:tcPr>
            <w:tcW w:w="400" w:type="dxa"/>
            <w:tcBorders>
              <w:top w:val="single" w:sz="4" w:space="0" w:color="auto"/>
            </w:tcBorders>
            <w:shd w:val="clear" w:color="auto" w:fill="auto"/>
            <w:vAlign w:val="bottom"/>
          </w:tcPr>
          <w:p w14:paraId="0F23BC2E" w14:textId="77777777" w:rsidR="003F7E2C" w:rsidRPr="008766B6" w:rsidRDefault="003F7E2C" w:rsidP="00BE28D4">
            <w:pPr>
              <w:pStyle w:val="tablehead"/>
              <w:rPr>
                <w:ins w:id="28278" w:author="Author"/>
              </w:rPr>
            </w:pPr>
            <w:ins w:id="28279" w:author="Author">
              <w:r w:rsidRPr="008766B6">
                <w:t>2nd</w:t>
              </w:r>
            </w:ins>
          </w:p>
        </w:tc>
        <w:tc>
          <w:tcPr>
            <w:tcW w:w="400" w:type="dxa"/>
            <w:tcBorders>
              <w:top w:val="single" w:sz="4" w:space="0" w:color="auto"/>
            </w:tcBorders>
            <w:shd w:val="clear" w:color="auto" w:fill="auto"/>
            <w:vAlign w:val="bottom"/>
          </w:tcPr>
          <w:p w14:paraId="68F6DB31" w14:textId="77777777" w:rsidR="003F7E2C" w:rsidRPr="008766B6" w:rsidRDefault="003F7E2C" w:rsidP="00BE28D4">
            <w:pPr>
              <w:pStyle w:val="tablehead"/>
              <w:rPr>
                <w:ins w:id="28280" w:author="Author"/>
              </w:rPr>
            </w:pPr>
            <w:ins w:id="28281" w:author="Author">
              <w:r w:rsidRPr="008766B6">
                <w:t>3rd</w:t>
              </w:r>
            </w:ins>
          </w:p>
        </w:tc>
        <w:tc>
          <w:tcPr>
            <w:tcW w:w="400" w:type="dxa"/>
            <w:tcBorders>
              <w:top w:val="single" w:sz="4" w:space="0" w:color="auto"/>
            </w:tcBorders>
            <w:shd w:val="clear" w:color="auto" w:fill="auto"/>
            <w:vAlign w:val="bottom"/>
          </w:tcPr>
          <w:p w14:paraId="6143E6A0" w14:textId="77777777" w:rsidR="003F7E2C" w:rsidRPr="008766B6" w:rsidRDefault="003F7E2C" w:rsidP="00BE28D4">
            <w:pPr>
              <w:pStyle w:val="tablehead"/>
              <w:rPr>
                <w:ins w:id="28282" w:author="Author"/>
              </w:rPr>
            </w:pPr>
            <w:ins w:id="28283" w:author="Author">
              <w:r w:rsidRPr="008766B6">
                <w:t>4th</w:t>
              </w:r>
            </w:ins>
          </w:p>
        </w:tc>
        <w:tc>
          <w:tcPr>
            <w:tcW w:w="400" w:type="dxa"/>
            <w:tcBorders>
              <w:top w:val="single" w:sz="4" w:space="0" w:color="auto"/>
            </w:tcBorders>
            <w:shd w:val="clear" w:color="auto" w:fill="auto"/>
            <w:vAlign w:val="bottom"/>
          </w:tcPr>
          <w:p w14:paraId="04F383B0" w14:textId="77777777" w:rsidR="003F7E2C" w:rsidRPr="008766B6" w:rsidRDefault="003F7E2C" w:rsidP="00BE28D4">
            <w:pPr>
              <w:pStyle w:val="tablehead"/>
              <w:rPr>
                <w:ins w:id="28284" w:author="Author"/>
              </w:rPr>
            </w:pPr>
            <w:ins w:id="28285" w:author="Author">
              <w:r w:rsidRPr="008766B6">
                <w:t>5th</w:t>
              </w:r>
            </w:ins>
          </w:p>
        </w:tc>
        <w:tc>
          <w:tcPr>
            <w:tcW w:w="400" w:type="dxa"/>
            <w:tcBorders>
              <w:top w:val="single" w:sz="4" w:space="0" w:color="auto"/>
            </w:tcBorders>
            <w:shd w:val="clear" w:color="auto" w:fill="auto"/>
            <w:vAlign w:val="bottom"/>
          </w:tcPr>
          <w:p w14:paraId="0D0F9836" w14:textId="77777777" w:rsidR="003F7E2C" w:rsidRPr="008766B6" w:rsidRDefault="003F7E2C" w:rsidP="00BE28D4">
            <w:pPr>
              <w:pStyle w:val="tablehead"/>
              <w:rPr>
                <w:ins w:id="28286" w:author="Author"/>
              </w:rPr>
            </w:pPr>
            <w:ins w:id="28287" w:author="Author">
              <w:r w:rsidRPr="008766B6">
                <w:t>6th</w:t>
              </w:r>
            </w:ins>
          </w:p>
        </w:tc>
        <w:tc>
          <w:tcPr>
            <w:tcW w:w="400" w:type="dxa"/>
            <w:tcBorders>
              <w:top w:val="single" w:sz="4" w:space="0" w:color="auto"/>
            </w:tcBorders>
            <w:shd w:val="clear" w:color="auto" w:fill="auto"/>
            <w:vAlign w:val="bottom"/>
          </w:tcPr>
          <w:p w14:paraId="2A4EF59C" w14:textId="77777777" w:rsidR="003F7E2C" w:rsidRPr="008766B6" w:rsidRDefault="003F7E2C" w:rsidP="00BE28D4">
            <w:pPr>
              <w:pStyle w:val="tablehead"/>
              <w:rPr>
                <w:ins w:id="28288" w:author="Author"/>
              </w:rPr>
            </w:pPr>
            <w:ins w:id="28289" w:author="Author">
              <w:r w:rsidRPr="008766B6">
                <w:t>7th</w:t>
              </w:r>
            </w:ins>
          </w:p>
        </w:tc>
        <w:tc>
          <w:tcPr>
            <w:tcW w:w="400" w:type="dxa"/>
            <w:tcBorders>
              <w:top w:val="single" w:sz="4" w:space="0" w:color="auto"/>
            </w:tcBorders>
            <w:shd w:val="clear" w:color="auto" w:fill="auto"/>
            <w:vAlign w:val="bottom"/>
          </w:tcPr>
          <w:p w14:paraId="323118AC" w14:textId="77777777" w:rsidR="003F7E2C" w:rsidRPr="008766B6" w:rsidRDefault="003F7E2C" w:rsidP="00BE28D4">
            <w:pPr>
              <w:pStyle w:val="tablehead"/>
              <w:rPr>
                <w:ins w:id="28290" w:author="Author"/>
              </w:rPr>
            </w:pPr>
            <w:ins w:id="28291" w:author="Author">
              <w:r w:rsidRPr="008766B6">
                <w:t>8th</w:t>
              </w:r>
            </w:ins>
          </w:p>
        </w:tc>
        <w:tc>
          <w:tcPr>
            <w:tcW w:w="400" w:type="dxa"/>
            <w:tcBorders>
              <w:top w:val="single" w:sz="4" w:space="0" w:color="auto"/>
            </w:tcBorders>
            <w:shd w:val="clear" w:color="auto" w:fill="auto"/>
            <w:vAlign w:val="bottom"/>
          </w:tcPr>
          <w:p w14:paraId="208C3E67" w14:textId="77777777" w:rsidR="003F7E2C" w:rsidRPr="008766B6" w:rsidRDefault="003F7E2C" w:rsidP="00BE28D4">
            <w:pPr>
              <w:pStyle w:val="tablehead"/>
              <w:rPr>
                <w:ins w:id="28292" w:author="Author"/>
              </w:rPr>
            </w:pPr>
            <w:ins w:id="28293" w:author="Author">
              <w:r w:rsidRPr="008766B6">
                <w:t>9th</w:t>
              </w:r>
            </w:ins>
          </w:p>
        </w:tc>
        <w:tc>
          <w:tcPr>
            <w:tcW w:w="400" w:type="dxa"/>
            <w:tcBorders>
              <w:top w:val="single" w:sz="4" w:space="0" w:color="auto"/>
            </w:tcBorders>
            <w:shd w:val="clear" w:color="auto" w:fill="auto"/>
            <w:vAlign w:val="bottom"/>
          </w:tcPr>
          <w:p w14:paraId="3F42A692" w14:textId="77777777" w:rsidR="003F7E2C" w:rsidRPr="008766B6" w:rsidRDefault="003F7E2C" w:rsidP="00BE28D4">
            <w:pPr>
              <w:pStyle w:val="tablehead"/>
              <w:rPr>
                <w:ins w:id="28294" w:author="Author"/>
              </w:rPr>
            </w:pPr>
            <w:ins w:id="28295" w:author="Author">
              <w:r w:rsidRPr="008766B6">
                <w:t>10th</w:t>
              </w:r>
            </w:ins>
          </w:p>
        </w:tc>
        <w:tc>
          <w:tcPr>
            <w:tcW w:w="400" w:type="dxa"/>
            <w:tcBorders>
              <w:top w:val="single" w:sz="4" w:space="0" w:color="auto"/>
            </w:tcBorders>
            <w:shd w:val="clear" w:color="auto" w:fill="auto"/>
            <w:vAlign w:val="bottom"/>
          </w:tcPr>
          <w:p w14:paraId="7AFD0EDE" w14:textId="77777777" w:rsidR="003F7E2C" w:rsidRPr="008766B6" w:rsidRDefault="003F7E2C" w:rsidP="00BE28D4">
            <w:pPr>
              <w:pStyle w:val="tablehead"/>
              <w:rPr>
                <w:ins w:id="28296" w:author="Author"/>
              </w:rPr>
            </w:pPr>
            <w:ins w:id="28297" w:author="Author">
              <w:r w:rsidRPr="008766B6">
                <w:t>11th</w:t>
              </w:r>
            </w:ins>
          </w:p>
        </w:tc>
        <w:tc>
          <w:tcPr>
            <w:tcW w:w="400" w:type="dxa"/>
            <w:tcBorders>
              <w:top w:val="single" w:sz="4" w:space="0" w:color="auto"/>
            </w:tcBorders>
            <w:shd w:val="clear" w:color="auto" w:fill="auto"/>
            <w:vAlign w:val="bottom"/>
          </w:tcPr>
          <w:p w14:paraId="59306710" w14:textId="77777777" w:rsidR="003F7E2C" w:rsidRPr="008766B6" w:rsidRDefault="003F7E2C" w:rsidP="00BE28D4">
            <w:pPr>
              <w:pStyle w:val="tablehead"/>
              <w:rPr>
                <w:ins w:id="28298" w:author="Author"/>
              </w:rPr>
            </w:pPr>
            <w:ins w:id="28299" w:author="Author">
              <w:r w:rsidRPr="008766B6">
                <w:t>12th</w:t>
              </w:r>
            </w:ins>
          </w:p>
        </w:tc>
        <w:tc>
          <w:tcPr>
            <w:tcW w:w="400" w:type="dxa"/>
            <w:tcBorders>
              <w:top w:val="single" w:sz="4" w:space="0" w:color="auto"/>
            </w:tcBorders>
            <w:shd w:val="clear" w:color="auto" w:fill="auto"/>
            <w:vAlign w:val="bottom"/>
          </w:tcPr>
          <w:p w14:paraId="30EEB9F0" w14:textId="77777777" w:rsidR="003F7E2C" w:rsidRPr="008766B6" w:rsidRDefault="003F7E2C" w:rsidP="00BE28D4">
            <w:pPr>
              <w:pStyle w:val="tablehead"/>
              <w:rPr>
                <w:ins w:id="28300" w:author="Author"/>
              </w:rPr>
            </w:pPr>
            <w:ins w:id="28301" w:author="Author">
              <w:r w:rsidRPr="008766B6">
                <w:t>13th</w:t>
              </w:r>
            </w:ins>
          </w:p>
        </w:tc>
        <w:tc>
          <w:tcPr>
            <w:tcW w:w="400" w:type="dxa"/>
            <w:tcBorders>
              <w:top w:val="single" w:sz="4" w:space="0" w:color="auto"/>
            </w:tcBorders>
            <w:shd w:val="clear" w:color="auto" w:fill="auto"/>
            <w:vAlign w:val="bottom"/>
          </w:tcPr>
          <w:p w14:paraId="515FFFF5" w14:textId="77777777" w:rsidR="003F7E2C" w:rsidRPr="008766B6" w:rsidRDefault="003F7E2C" w:rsidP="00BE28D4">
            <w:pPr>
              <w:pStyle w:val="tablehead"/>
              <w:rPr>
                <w:ins w:id="28302" w:author="Author"/>
              </w:rPr>
            </w:pPr>
            <w:ins w:id="28303" w:author="Author">
              <w:r w:rsidRPr="008766B6">
                <w:t>14th</w:t>
              </w:r>
            </w:ins>
          </w:p>
        </w:tc>
        <w:tc>
          <w:tcPr>
            <w:tcW w:w="400" w:type="dxa"/>
            <w:tcBorders>
              <w:top w:val="single" w:sz="4" w:space="0" w:color="auto"/>
            </w:tcBorders>
            <w:shd w:val="clear" w:color="auto" w:fill="auto"/>
            <w:vAlign w:val="bottom"/>
          </w:tcPr>
          <w:p w14:paraId="6AEB36B0" w14:textId="77777777" w:rsidR="003F7E2C" w:rsidRPr="008766B6" w:rsidRDefault="003F7E2C" w:rsidP="00BE28D4">
            <w:pPr>
              <w:pStyle w:val="tablehead"/>
              <w:rPr>
                <w:ins w:id="28304" w:author="Author"/>
              </w:rPr>
            </w:pPr>
            <w:ins w:id="28305" w:author="Author">
              <w:r w:rsidRPr="008766B6">
                <w:t>15th</w:t>
              </w:r>
            </w:ins>
          </w:p>
        </w:tc>
        <w:tc>
          <w:tcPr>
            <w:tcW w:w="400" w:type="dxa"/>
            <w:tcBorders>
              <w:top w:val="single" w:sz="4" w:space="0" w:color="auto"/>
            </w:tcBorders>
            <w:shd w:val="clear" w:color="auto" w:fill="auto"/>
            <w:vAlign w:val="bottom"/>
          </w:tcPr>
          <w:p w14:paraId="5C9DF23A" w14:textId="77777777" w:rsidR="003F7E2C" w:rsidRPr="008766B6" w:rsidRDefault="003F7E2C" w:rsidP="00BE28D4">
            <w:pPr>
              <w:pStyle w:val="tablehead"/>
              <w:rPr>
                <w:ins w:id="28306" w:author="Author"/>
              </w:rPr>
            </w:pPr>
            <w:ins w:id="28307" w:author="Author">
              <w:r w:rsidRPr="008766B6">
                <w:t>16th</w:t>
              </w:r>
            </w:ins>
          </w:p>
        </w:tc>
        <w:tc>
          <w:tcPr>
            <w:tcW w:w="400" w:type="dxa"/>
            <w:tcBorders>
              <w:top w:val="single" w:sz="4" w:space="0" w:color="auto"/>
            </w:tcBorders>
            <w:shd w:val="clear" w:color="auto" w:fill="auto"/>
            <w:vAlign w:val="bottom"/>
          </w:tcPr>
          <w:p w14:paraId="32627150" w14:textId="77777777" w:rsidR="003F7E2C" w:rsidRPr="008766B6" w:rsidRDefault="003F7E2C" w:rsidP="00BE28D4">
            <w:pPr>
              <w:pStyle w:val="tablehead"/>
              <w:rPr>
                <w:ins w:id="28308" w:author="Author"/>
              </w:rPr>
            </w:pPr>
            <w:ins w:id="28309" w:author="Author">
              <w:r w:rsidRPr="008766B6">
                <w:t>17th</w:t>
              </w:r>
            </w:ins>
          </w:p>
        </w:tc>
        <w:tc>
          <w:tcPr>
            <w:tcW w:w="400" w:type="dxa"/>
            <w:tcBorders>
              <w:top w:val="single" w:sz="4" w:space="0" w:color="auto"/>
            </w:tcBorders>
            <w:shd w:val="clear" w:color="auto" w:fill="auto"/>
            <w:vAlign w:val="bottom"/>
          </w:tcPr>
          <w:p w14:paraId="05A1E687" w14:textId="77777777" w:rsidR="003F7E2C" w:rsidRPr="008766B6" w:rsidRDefault="003F7E2C" w:rsidP="00BE28D4">
            <w:pPr>
              <w:pStyle w:val="tablehead"/>
              <w:rPr>
                <w:ins w:id="28310" w:author="Author"/>
              </w:rPr>
            </w:pPr>
            <w:ins w:id="28311" w:author="Author">
              <w:r w:rsidRPr="008766B6">
                <w:t>18th</w:t>
              </w:r>
            </w:ins>
          </w:p>
        </w:tc>
        <w:tc>
          <w:tcPr>
            <w:tcW w:w="400" w:type="dxa"/>
            <w:tcBorders>
              <w:top w:val="single" w:sz="4" w:space="0" w:color="auto"/>
            </w:tcBorders>
            <w:shd w:val="clear" w:color="auto" w:fill="auto"/>
            <w:vAlign w:val="bottom"/>
          </w:tcPr>
          <w:p w14:paraId="2F158211" w14:textId="77777777" w:rsidR="003F7E2C" w:rsidRPr="008766B6" w:rsidRDefault="003F7E2C" w:rsidP="00BE28D4">
            <w:pPr>
              <w:pStyle w:val="tablehead"/>
              <w:rPr>
                <w:ins w:id="28312" w:author="Author"/>
              </w:rPr>
            </w:pPr>
            <w:ins w:id="28313" w:author="Author">
              <w:r w:rsidRPr="008766B6">
                <w:t>19th</w:t>
              </w:r>
            </w:ins>
          </w:p>
        </w:tc>
        <w:tc>
          <w:tcPr>
            <w:tcW w:w="400" w:type="dxa"/>
            <w:tcBorders>
              <w:top w:val="single" w:sz="4" w:space="0" w:color="auto"/>
            </w:tcBorders>
            <w:shd w:val="clear" w:color="auto" w:fill="auto"/>
            <w:vAlign w:val="bottom"/>
          </w:tcPr>
          <w:p w14:paraId="672B826B" w14:textId="77777777" w:rsidR="003F7E2C" w:rsidRPr="008766B6" w:rsidRDefault="003F7E2C" w:rsidP="00BE28D4">
            <w:pPr>
              <w:pStyle w:val="tablehead"/>
              <w:rPr>
                <w:ins w:id="28314" w:author="Author"/>
              </w:rPr>
            </w:pPr>
            <w:ins w:id="28315" w:author="Author">
              <w:r w:rsidRPr="008766B6">
                <w:t>20th</w:t>
              </w:r>
            </w:ins>
          </w:p>
        </w:tc>
        <w:tc>
          <w:tcPr>
            <w:tcW w:w="400" w:type="dxa"/>
            <w:tcBorders>
              <w:top w:val="single" w:sz="4" w:space="0" w:color="auto"/>
            </w:tcBorders>
            <w:shd w:val="clear" w:color="auto" w:fill="auto"/>
            <w:vAlign w:val="bottom"/>
          </w:tcPr>
          <w:p w14:paraId="0B371E36" w14:textId="77777777" w:rsidR="003F7E2C" w:rsidRPr="008766B6" w:rsidRDefault="003F7E2C" w:rsidP="00BE28D4">
            <w:pPr>
              <w:pStyle w:val="tablehead"/>
              <w:rPr>
                <w:ins w:id="28316" w:author="Author"/>
              </w:rPr>
            </w:pPr>
            <w:ins w:id="28317" w:author="Author">
              <w:r w:rsidRPr="008766B6">
                <w:t>21st</w:t>
              </w:r>
            </w:ins>
          </w:p>
        </w:tc>
        <w:tc>
          <w:tcPr>
            <w:tcW w:w="440" w:type="dxa"/>
            <w:tcBorders>
              <w:top w:val="single" w:sz="4" w:space="0" w:color="auto"/>
            </w:tcBorders>
            <w:shd w:val="clear" w:color="auto" w:fill="auto"/>
            <w:vAlign w:val="bottom"/>
          </w:tcPr>
          <w:p w14:paraId="5C8EC133" w14:textId="77777777" w:rsidR="003F7E2C" w:rsidRPr="008766B6" w:rsidRDefault="003F7E2C" w:rsidP="00BE28D4">
            <w:pPr>
              <w:pStyle w:val="tablehead"/>
              <w:rPr>
                <w:ins w:id="28318" w:author="Author"/>
              </w:rPr>
            </w:pPr>
            <w:ins w:id="28319" w:author="Author">
              <w:r w:rsidRPr="008766B6">
                <w:t>22nd</w:t>
              </w:r>
            </w:ins>
          </w:p>
        </w:tc>
        <w:tc>
          <w:tcPr>
            <w:tcW w:w="400" w:type="dxa"/>
            <w:tcBorders>
              <w:top w:val="single" w:sz="4" w:space="0" w:color="auto"/>
            </w:tcBorders>
            <w:shd w:val="clear" w:color="auto" w:fill="auto"/>
            <w:vAlign w:val="bottom"/>
          </w:tcPr>
          <w:p w14:paraId="6B96BB95" w14:textId="77777777" w:rsidR="003F7E2C" w:rsidRPr="008766B6" w:rsidRDefault="003F7E2C" w:rsidP="00BE28D4">
            <w:pPr>
              <w:pStyle w:val="tablehead"/>
              <w:rPr>
                <w:ins w:id="28320" w:author="Author"/>
              </w:rPr>
            </w:pPr>
            <w:ins w:id="28321" w:author="Author">
              <w:r w:rsidRPr="008766B6">
                <w:t>23rd</w:t>
              </w:r>
            </w:ins>
          </w:p>
        </w:tc>
        <w:tc>
          <w:tcPr>
            <w:tcW w:w="400" w:type="dxa"/>
            <w:tcBorders>
              <w:top w:val="single" w:sz="4" w:space="0" w:color="auto"/>
            </w:tcBorders>
            <w:shd w:val="clear" w:color="auto" w:fill="auto"/>
            <w:vAlign w:val="bottom"/>
          </w:tcPr>
          <w:p w14:paraId="10A73F37" w14:textId="77777777" w:rsidR="003F7E2C" w:rsidRPr="008766B6" w:rsidRDefault="003F7E2C" w:rsidP="00BE28D4">
            <w:pPr>
              <w:pStyle w:val="tablehead"/>
              <w:rPr>
                <w:ins w:id="28322" w:author="Author"/>
              </w:rPr>
            </w:pPr>
            <w:ins w:id="28323" w:author="Author">
              <w:r w:rsidRPr="008766B6">
                <w:t>24th</w:t>
              </w:r>
            </w:ins>
          </w:p>
        </w:tc>
        <w:tc>
          <w:tcPr>
            <w:tcW w:w="400" w:type="dxa"/>
            <w:tcBorders>
              <w:top w:val="single" w:sz="4" w:space="0" w:color="auto"/>
            </w:tcBorders>
            <w:shd w:val="clear" w:color="auto" w:fill="auto"/>
            <w:vAlign w:val="bottom"/>
          </w:tcPr>
          <w:p w14:paraId="7B30CCA9" w14:textId="77777777" w:rsidR="003F7E2C" w:rsidRPr="008766B6" w:rsidRDefault="003F7E2C" w:rsidP="00BE28D4">
            <w:pPr>
              <w:pStyle w:val="tablehead"/>
              <w:rPr>
                <w:ins w:id="28324" w:author="Author"/>
              </w:rPr>
            </w:pPr>
            <w:ins w:id="28325" w:author="Author">
              <w:r w:rsidRPr="008766B6">
                <w:t>25th</w:t>
              </w:r>
            </w:ins>
          </w:p>
        </w:tc>
        <w:tc>
          <w:tcPr>
            <w:tcW w:w="400" w:type="dxa"/>
            <w:tcBorders>
              <w:top w:val="single" w:sz="4" w:space="0" w:color="auto"/>
            </w:tcBorders>
            <w:shd w:val="clear" w:color="auto" w:fill="auto"/>
            <w:vAlign w:val="bottom"/>
          </w:tcPr>
          <w:p w14:paraId="1A286BA1" w14:textId="77777777" w:rsidR="003F7E2C" w:rsidRPr="008766B6" w:rsidRDefault="003F7E2C" w:rsidP="00BE28D4">
            <w:pPr>
              <w:pStyle w:val="tablehead"/>
              <w:rPr>
                <w:ins w:id="28326" w:author="Author"/>
              </w:rPr>
            </w:pPr>
            <w:ins w:id="28327" w:author="Author">
              <w:r w:rsidRPr="008766B6">
                <w:t>26th</w:t>
              </w:r>
            </w:ins>
          </w:p>
        </w:tc>
        <w:tc>
          <w:tcPr>
            <w:tcW w:w="460" w:type="dxa"/>
            <w:tcBorders>
              <w:top w:val="single" w:sz="4" w:space="0" w:color="auto"/>
            </w:tcBorders>
            <w:shd w:val="clear" w:color="auto" w:fill="auto"/>
            <w:vAlign w:val="bottom"/>
          </w:tcPr>
          <w:p w14:paraId="1BB5B943" w14:textId="77777777" w:rsidR="003F7E2C" w:rsidRPr="008766B6" w:rsidRDefault="003F7E2C" w:rsidP="00BE28D4">
            <w:pPr>
              <w:pStyle w:val="tablehead"/>
              <w:rPr>
                <w:ins w:id="28328" w:author="Author"/>
              </w:rPr>
            </w:pPr>
            <w:ins w:id="28329" w:author="Author">
              <w:r w:rsidRPr="008766B6">
                <w:t>27th and older</w:t>
              </w:r>
            </w:ins>
          </w:p>
        </w:tc>
      </w:tr>
      <w:tr w:rsidR="003F7E2C" w14:paraId="44ACECE7" w14:textId="77777777" w:rsidTr="00EE1A0A">
        <w:trPr>
          <w:trHeight w:val="190"/>
          <w:ins w:id="28330" w:author="Author"/>
        </w:trPr>
        <w:tc>
          <w:tcPr>
            <w:tcW w:w="200" w:type="dxa"/>
            <w:tcBorders>
              <w:right w:val="nil"/>
            </w:tcBorders>
            <w:shd w:val="clear" w:color="auto" w:fill="auto"/>
            <w:vAlign w:val="bottom"/>
          </w:tcPr>
          <w:p w14:paraId="45022AA0" w14:textId="77777777" w:rsidR="003F7E2C" w:rsidRPr="00003565" w:rsidRDefault="003F7E2C" w:rsidP="00BE28D4">
            <w:pPr>
              <w:pStyle w:val="tabletext11"/>
              <w:jc w:val="right"/>
              <w:rPr>
                <w:ins w:id="28331" w:author="Author"/>
              </w:rPr>
            </w:pPr>
            <w:ins w:id="28332" w:author="Author">
              <w:r>
                <w:t>$</w:t>
              </w:r>
            </w:ins>
          </w:p>
        </w:tc>
        <w:tc>
          <w:tcPr>
            <w:tcW w:w="1580" w:type="dxa"/>
            <w:tcBorders>
              <w:left w:val="nil"/>
            </w:tcBorders>
            <w:shd w:val="clear" w:color="auto" w:fill="auto"/>
            <w:vAlign w:val="bottom"/>
          </w:tcPr>
          <w:p w14:paraId="7F2A0374" w14:textId="77777777" w:rsidR="003F7E2C" w:rsidRPr="00003565" w:rsidRDefault="003F7E2C" w:rsidP="00BE28D4">
            <w:pPr>
              <w:pStyle w:val="tabletext11"/>
              <w:tabs>
                <w:tab w:val="decimal" w:pos="640"/>
              </w:tabs>
              <w:rPr>
                <w:ins w:id="28333" w:author="Author"/>
              </w:rPr>
            </w:pPr>
            <w:ins w:id="28334" w:author="Author">
              <w:r w:rsidRPr="00003565">
                <w:t>0 to 999</w:t>
              </w:r>
            </w:ins>
          </w:p>
        </w:tc>
        <w:tc>
          <w:tcPr>
            <w:tcW w:w="680" w:type="dxa"/>
            <w:shd w:val="clear" w:color="auto" w:fill="auto"/>
            <w:noWrap/>
            <w:vAlign w:val="bottom"/>
          </w:tcPr>
          <w:p w14:paraId="09D37659" w14:textId="77777777" w:rsidR="003F7E2C" w:rsidRDefault="003F7E2C" w:rsidP="00BE28D4">
            <w:pPr>
              <w:pStyle w:val="tabletext11"/>
              <w:jc w:val="center"/>
              <w:rPr>
                <w:ins w:id="28335" w:author="Author"/>
              </w:rPr>
            </w:pPr>
            <w:ins w:id="28336" w:author="Author">
              <w:r>
                <w:t>0.24</w:t>
              </w:r>
            </w:ins>
          </w:p>
        </w:tc>
        <w:tc>
          <w:tcPr>
            <w:tcW w:w="900" w:type="dxa"/>
            <w:shd w:val="clear" w:color="auto" w:fill="auto"/>
            <w:noWrap/>
            <w:vAlign w:val="bottom"/>
          </w:tcPr>
          <w:p w14:paraId="106FFBE4" w14:textId="77777777" w:rsidR="003F7E2C" w:rsidRDefault="003F7E2C" w:rsidP="00BE28D4">
            <w:pPr>
              <w:pStyle w:val="tabletext11"/>
              <w:jc w:val="center"/>
              <w:rPr>
                <w:ins w:id="28337" w:author="Author"/>
              </w:rPr>
            </w:pPr>
            <w:ins w:id="28338" w:author="Author">
              <w:r>
                <w:t>0.24</w:t>
              </w:r>
            </w:ins>
          </w:p>
        </w:tc>
        <w:tc>
          <w:tcPr>
            <w:tcW w:w="400" w:type="dxa"/>
            <w:shd w:val="clear" w:color="auto" w:fill="auto"/>
            <w:noWrap/>
            <w:vAlign w:val="bottom"/>
          </w:tcPr>
          <w:p w14:paraId="331F1F36" w14:textId="77777777" w:rsidR="003F7E2C" w:rsidRDefault="003F7E2C" w:rsidP="00BE28D4">
            <w:pPr>
              <w:pStyle w:val="tabletext11"/>
              <w:jc w:val="center"/>
              <w:rPr>
                <w:ins w:id="28339" w:author="Author"/>
              </w:rPr>
            </w:pPr>
            <w:ins w:id="28340" w:author="Author">
              <w:r>
                <w:t>0.24</w:t>
              </w:r>
            </w:ins>
          </w:p>
        </w:tc>
        <w:tc>
          <w:tcPr>
            <w:tcW w:w="400" w:type="dxa"/>
            <w:shd w:val="clear" w:color="auto" w:fill="auto"/>
            <w:noWrap/>
            <w:vAlign w:val="bottom"/>
          </w:tcPr>
          <w:p w14:paraId="4BFD3C19" w14:textId="77777777" w:rsidR="003F7E2C" w:rsidRDefault="003F7E2C" w:rsidP="00BE28D4">
            <w:pPr>
              <w:pStyle w:val="tabletext11"/>
              <w:jc w:val="center"/>
              <w:rPr>
                <w:ins w:id="28341" w:author="Author"/>
              </w:rPr>
            </w:pPr>
            <w:ins w:id="28342" w:author="Author">
              <w:r>
                <w:t>0.23</w:t>
              </w:r>
            </w:ins>
          </w:p>
        </w:tc>
        <w:tc>
          <w:tcPr>
            <w:tcW w:w="400" w:type="dxa"/>
            <w:shd w:val="clear" w:color="auto" w:fill="auto"/>
            <w:noWrap/>
            <w:vAlign w:val="bottom"/>
          </w:tcPr>
          <w:p w14:paraId="4CF770FC" w14:textId="77777777" w:rsidR="003F7E2C" w:rsidRDefault="003F7E2C" w:rsidP="00BE28D4">
            <w:pPr>
              <w:pStyle w:val="tabletext11"/>
              <w:jc w:val="center"/>
              <w:rPr>
                <w:ins w:id="28343" w:author="Author"/>
              </w:rPr>
            </w:pPr>
            <w:ins w:id="28344" w:author="Author">
              <w:r>
                <w:t>0.22</w:t>
              </w:r>
            </w:ins>
          </w:p>
        </w:tc>
        <w:tc>
          <w:tcPr>
            <w:tcW w:w="400" w:type="dxa"/>
            <w:shd w:val="clear" w:color="auto" w:fill="auto"/>
            <w:noWrap/>
            <w:vAlign w:val="bottom"/>
          </w:tcPr>
          <w:p w14:paraId="4BB64E96" w14:textId="77777777" w:rsidR="003F7E2C" w:rsidRDefault="003F7E2C" w:rsidP="00BE28D4">
            <w:pPr>
              <w:pStyle w:val="tabletext11"/>
              <w:jc w:val="center"/>
              <w:rPr>
                <w:ins w:id="28345" w:author="Author"/>
              </w:rPr>
            </w:pPr>
            <w:ins w:id="28346" w:author="Author">
              <w:r>
                <w:t>0.20</w:t>
              </w:r>
            </w:ins>
          </w:p>
        </w:tc>
        <w:tc>
          <w:tcPr>
            <w:tcW w:w="400" w:type="dxa"/>
            <w:shd w:val="clear" w:color="auto" w:fill="auto"/>
            <w:noWrap/>
            <w:vAlign w:val="bottom"/>
          </w:tcPr>
          <w:p w14:paraId="2BF19E92" w14:textId="77777777" w:rsidR="003F7E2C" w:rsidRDefault="003F7E2C" w:rsidP="00BE28D4">
            <w:pPr>
              <w:pStyle w:val="tabletext11"/>
              <w:jc w:val="center"/>
              <w:rPr>
                <w:ins w:id="28347" w:author="Author"/>
              </w:rPr>
            </w:pPr>
            <w:ins w:id="28348" w:author="Author">
              <w:r>
                <w:t>0.19</w:t>
              </w:r>
            </w:ins>
          </w:p>
        </w:tc>
        <w:tc>
          <w:tcPr>
            <w:tcW w:w="400" w:type="dxa"/>
            <w:shd w:val="clear" w:color="auto" w:fill="auto"/>
            <w:noWrap/>
            <w:vAlign w:val="bottom"/>
          </w:tcPr>
          <w:p w14:paraId="6F5D04DA" w14:textId="77777777" w:rsidR="003F7E2C" w:rsidRDefault="003F7E2C" w:rsidP="00BE28D4">
            <w:pPr>
              <w:pStyle w:val="tabletext11"/>
              <w:jc w:val="center"/>
              <w:rPr>
                <w:ins w:id="28349" w:author="Author"/>
              </w:rPr>
            </w:pPr>
            <w:ins w:id="28350" w:author="Author">
              <w:r>
                <w:t>0.18</w:t>
              </w:r>
            </w:ins>
          </w:p>
        </w:tc>
        <w:tc>
          <w:tcPr>
            <w:tcW w:w="400" w:type="dxa"/>
            <w:shd w:val="clear" w:color="auto" w:fill="auto"/>
            <w:noWrap/>
            <w:vAlign w:val="bottom"/>
          </w:tcPr>
          <w:p w14:paraId="5E9019C7" w14:textId="77777777" w:rsidR="003F7E2C" w:rsidRDefault="003F7E2C" w:rsidP="00BE28D4">
            <w:pPr>
              <w:pStyle w:val="tabletext11"/>
              <w:jc w:val="center"/>
              <w:rPr>
                <w:ins w:id="28351" w:author="Author"/>
              </w:rPr>
            </w:pPr>
            <w:ins w:id="28352" w:author="Author">
              <w:r>
                <w:t>0.17</w:t>
              </w:r>
            </w:ins>
          </w:p>
        </w:tc>
        <w:tc>
          <w:tcPr>
            <w:tcW w:w="400" w:type="dxa"/>
            <w:shd w:val="clear" w:color="auto" w:fill="auto"/>
            <w:noWrap/>
            <w:vAlign w:val="bottom"/>
          </w:tcPr>
          <w:p w14:paraId="5939C76D" w14:textId="77777777" w:rsidR="003F7E2C" w:rsidRDefault="003F7E2C" w:rsidP="00BE28D4">
            <w:pPr>
              <w:pStyle w:val="tabletext11"/>
              <w:jc w:val="center"/>
              <w:rPr>
                <w:ins w:id="28353" w:author="Author"/>
              </w:rPr>
            </w:pPr>
            <w:ins w:id="28354" w:author="Author">
              <w:r>
                <w:t>0.16</w:t>
              </w:r>
            </w:ins>
          </w:p>
        </w:tc>
        <w:tc>
          <w:tcPr>
            <w:tcW w:w="400" w:type="dxa"/>
            <w:shd w:val="clear" w:color="auto" w:fill="auto"/>
            <w:noWrap/>
            <w:vAlign w:val="bottom"/>
          </w:tcPr>
          <w:p w14:paraId="18A47C2A" w14:textId="77777777" w:rsidR="003F7E2C" w:rsidRDefault="003F7E2C" w:rsidP="00BE28D4">
            <w:pPr>
              <w:pStyle w:val="tabletext11"/>
              <w:jc w:val="center"/>
              <w:rPr>
                <w:ins w:id="28355" w:author="Author"/>
              </w:rPr>
            </w:pPr>
            <w:ins w:id="28356" w:author="Author">
              <w:r>
                <w:t>0.15</w:t>
              </w:r>
            </w:ins>
          </w:p>
        </w:tc>
        <w:tc>
          <w:tcPr>
            <w:tcW w:w="400" w:type="dxa"/>
            <w:shd w:val="clear" w:color="auto" w:fill="auto"/>
            <w:noWrap/>
            <w:vAlign w:val="bottom"/>
          </w:tcPr>
          <w:p w14:paraId="793C0962" w14:textId="77777777" w:rsidR="003F7E2C" w:rsidRDefault="003F7E2C" w:rsidP="00BE28D4">
            <w:pPr>
              <w:pStyle w:val="tabletext11"/>
              <w:jc w:val="center"/>
              <w:rPr>
                <w:ins w:id="28357" w:author="Author"/>
              </w:rPr>
            </w:pPr>
            <w:ins w:id="28358" w:author="Author">
              <w:r>
                <w:t>0.14</w:t>
              </w:r>
            </w:ins>
          </w:p>
        </w:tc>
        <w:tc>
          <w:tcPr>
            <w:tcW w:w="400" w:type="dxa"/>
            <w:shd w:val="clear" w:color="auto" w:fill="auto"/>
            <w:noWrap/>
            <w:vAlign w:val="bottom"/>
          </w:tcPr>
          <w:p w14:paraId="0F40E24D" w14:textId="77777777" w:rsidR="003F7E2C" w:rsidRDefault="003F7E2C" w:rsidP="00BE28D4">
            <w:pPr>
              <w:pStyle w:val="tabletext11"/>
              <w:jc w:val="center"/>
              <w:rPr>
                <w:ins w:id="28359" w:author="Author"/>
              </w:rPr>
            </w:pPr>
            <w:ins w:id="28360" w:author="Author">
              <w:r>
                <w:t>0.14</w:t>
              </w:r>
            </w:ins>
          </w:p>
        </w:tc>
        <w:tc>
          <w:tcPr>
            <w:tcW w:w="400" w:type="dxa"/>
            <w:shd w:val="clear" w:color="auto" w:fill="auto"/>
            <w:noWrap/>
            <w:vAlign w:val="bottom"/>
          </w:tcPr>
          <w:p w14:paraId="47365473" w14:textId="77777777" w:rsidR="003F7E2C" w:rsidRDefault="003F7E2C" w:rsidP="00BE28D4">
            <w:pPr>
              <w:pStyle w:val="tabletext11"/>
              <w:jc w:val="center"/>
              <w:rPr>
                <w:ins w:id="28361" w:author="Author"/>
              </w:rPr>
            </w:pPr>
            <w:ins w:id="28362" w:author="Author">
              <w:r>
                <w:t>0.13</w:t>
              </w:r>
            </w:ins>
          </w:p>
        </w:tc>
        <w:tc>
          <w:tcPr>
            <w:tcW w:w="400" w:type="dxa"/>
            <w:shd w:val="clear" w:color="auto" w:fill="auto"/>
            <w:noWrap/>
            <w:vAlign w:val="bottom"/>
          </w:tcPr>
          <w:p w14:paraId="0A52ADA0" w14:textId="77777777" w:rsidR="003F7E2C" w:rsidRDefault="003F7E2C" w:rsidP="00BE28D4">
            <w:pPr>
              <w:pStyle w:val="tabletext11"/>
              <w:jc w:val="center"/>
              <w:rPr>
                <w:ins w:id="28363" w:author="Author"/>
              </w:rPr>
            </w:pPr>
            <w:ins w:id="28364" w:author="Author">
              <w:r>
                <w:t>0.13</w:t>
              </w:r>
            </w:ins>
          </w:p>
        </w:tc>
        <w:tc>
          <w:tcPr>
            <w:tcW w:w="400" w:type="dxa"/>
            <w:shd w:val="clear" w:color="auto" w:fill="auto"/>
            <w:noWrap/>
            <w:vAlign w:val="bottom"/>
          </w:tcPr>
          <w:p w14:paraId="20DB918B" w14:textId="77777777" w:rsidR="003F7E2C" w:rsidRDefault="003F7E2C" w:rsidP="00BE28D4">
            <w:pPr>
              <w:pStyle w:val="tabletext11"/>
              <w:jc w:val="center"/>
              <w:rPr>
                <w:ins w:id="28365" w:author="Author"/>
              </w:rPr>
            </w:pPr>
            <w:ins w:id="28366" w:author="Author">
              <w:r>
                <w:t>0.12</w:t>
              </w:r>
            </w:ins>
          </w:p>
        </w:tc>
        <w:tc>
          <w:tcPr>
            <w:tcW w:w="400" w:type="dxa"/>
            <w:shd w:val="clear" w:color="auto" w:fill="auto"/>
            <w:noWrap/>
            <w:vAlign w:val="bottom"/>
          </w:tcPr>
          <w:p w14:paraId="226B40BD" w14:textId="77777777" w:rsidR="003F7E2C" w:rsidRDefault="003F7E2C" w:rsidP="00BE28D4">
            <w:pPr>
              <w:pStyle w:val="tabletext11"/>
              <w:jc w:val="center"/>
              <w:rPr>
                <w:ins w:id="28367" w:author="Author"/>
              </w:rPr>
            </w:pPr>
            <w:ins w:id="28368" w:author="Author">
              <w:r>
                <w:t>0.12</w:t>
              </w:r>
            </w:ins>
          </w:p>
        </w:tc>
        <w:tc>
          <w:tcPr>
            <w:tcW w:w="400" w:type="dxa"/>
            <w:shd w:val="clear" w:color="auto" w:fill="auto"/>
            <w:noWrap/>
            <w:vAlign w:val="bottom"/>
          </w:tcPr>
          <w:p w14:paraId="079F51D4" w14:textId="77777777" w:rsidR="003F7E2C" w:rsidRDefault="003F7E2C" w:rsidP="00BE28D4">
            <w:pPr>
              <w:pStyle w:val="tabletext11"/>
              <w:jc w:val="center"/>
              <w:rPr>
                <w:ins w:id="28369" w:author="Author"/>
              </w:rPr>
            </w:pPr>
            <w:ins w:id="28370" w:author="Author">
              <w:r>
                <w:t>0.11</w:t>
              </w:r>
            </w:ins>
          </w:p>
        </w:tc>
        <w:tc>
          <w:tcPr>
            <w:tcW w:w="400" w:type="dxa"/>
            <w:shd w:val="clear" w:color="auto" w:fill="auto"/>
            <w:noWrap/>
            <w:vAlign w:val="bottom"/>
          </w:tcPr>
          <w:p w14:paraId="0612EA37" w14:textId="77777777" w:rsidR="003F7E2C" w:rsidRDefault="003F7E2C" w:rsidP="00BE28D4">
            <w:pPr>
              <w:pStyle w:val="tabletext11"/>
              <w:jc w:val="center"/>
              <w:rPr>
                <w:ins w:id="28371" w:author="Author"/>
              </w:rPr>
            </w:pPr>
            <w:ins w:id="28372" w:author="Author">
              <w:r>
                <w:t>0.11</w:t>
              </w:r>
            </w:ins>
          </w:p>
        </w:tc>
        <w:tc>
          <w:tcPr>
            <w:tcW w:w="400" w:type="dxa"/>
            <w:shd w:val="clear" w:color="auto" w:fill="auto"/>
            <w:noWrap/>
            <w:vAlign w:val="bottom"/>
          </w:tcPr>
          <w:p w14:paraId="1EAFFC4D" w14:textId="77777777" w:rsidR="003F7E2C" w:rsidRDefault="003F7E2C" w:rsidP="00BE28D4">
            <w:pPr>
              <w:pStyle w:val="tabletext11"/>
              <w:jc w:val="center"/>
              <w:rPr>
                <w:ins w:id="28373" w:author="Author"/>
              </w:rPr>
            </w:pPr>
            <w:ins w:id="28374" w:author="Author">
              <w:r>
                <w:t>0.10</w:t>
              </w:r>
            </w:ins>
          </w:p>
        </w:tc>
        <w:tc>
          <w:tcPr>
            <w:tcW w:w="400" w:type="dxa"/>
            <w:shd w:val="clear" w:color="auto" w:fill="auto"/>
            <w:noWrap/>
            <w:vAlign w:val="bottom"/>
          </w:tcPr>
          <w:p w14:paraId="606ED1EA" w14:textId="77777777" w:rsidR="003F7E2C" w:rsidRDefault="003F7E2C" w:rsidP="00BE28D4">
            <w:pPr>
              <w:pStyle w:val="tabletext11"/>
              <w:jc w:val="center"/>
              <w:rPr>
                <w:ins w:id="28375" w:author="Author"/>
              </w:rPr>
            </w:pPr>
            <w:ins w:id="28376" w:author="Author">
              <w:r>
                <w:t>0.10</w:t>
              </w:r>
            </w:ins>
          </w:p>
        </w:tc>
        <w:tc>
          <w:tcPr>
            <w:tcW w:w="400" w:type="dxa"/>
            <w:shd w:val="clear" w:color="auto" w:fill="auto"/>
            <w:noWrap/>
            <w:vAlign w:val="bottom"/>
          </w:tcPr>
          <w:p w14:paraId="1677E3D7" w14:textId="77777777" w:rsidR="003F7E2C" w:rsidRDefault="003F7E2C" w:rsidP="00BE28D4">
            <w:pPr>
              <w:pStyle w:val="tabletext11"/>
              <w:jc w:val="center"/>
              <w:rPr>
                <w:ins w:id="28377" w:author="Author"/>
              </w:rPr>
            </w:pPr>
            <w:ins w:id="28378" w:author="Author">
              <w:r>
                <w:t>0.10</w:t>
              </w:r>
            </w:ins>
          </w:p>
        </w:tc>
        <w:tc>
          <w:tcPr>
            <w:tcW w:w="440" w:type="dxa"/>
            <w:shd w:val="clear" w:color="auto" w:fill="auto"/>
            <w:noWrap/>
            <w:vAlign w:val="bottom"/>
          </w:tcPr>
          <w:p w14:paraId="106C5CD1" w14:textId="77777777" w:rsidR="003F7E2C" w:rsidRDefault="003F7E2C" w:rsidP="00BE28D4">
            <w:pPr>
              <w:pStyle w:val="tabletext11"/>
              <w:jc w:val="center"/>
              <w:rPr>
                <w:ins w:id="28379" w:author="Author"/>
              </w:rPr>
            </w:pPr>
            <w:ins w:id="28380" w:author="Author">
              <w:r>
                <w:t>0.09</w:t>
              </w:r>
            </w:ins>
          </w:p>
        </w:tc>
        <w:tc>
          <w:tcPr>
            <w:tcW w:w="400" w:type="dxa"/>
            <w:shd w:val="clear" w:color="auto" w:fill="auto"/>
            <w:noWrap/>
            <w:vAlign w:val="bottom"/>
          </w:tcPr>
          <w:p w14:paraId="283169C3" w14:textId="77777777" w:rsidR="003F7E2C" w:rsidRDefault="003F7E2C" w:rsidP="00BE28D4">
            <w:pPr>
              <w:pStyle w:val="tabletext11"/>
              <w:jc w:val="center"/>
              <w:rPr>
                <w:ins w:id="28381" w:author="Author"/>
              </w:rPr>
            </w:pPr>
            <w:ins w:id="28382" w:author="Author">
              <w:r>
                <w:t>0.09</w:t>
              </w:r>
            </w:ins>
          </w:p>
        </w:tc>
        <w:tc>
          <w:tcPr>
            <w:tcW w:w="400" w:type="dxa"/>
            <w:shd w:val="clear" w:color="auto" w:fill="auto"/>
            <w:noWrap/>
            <w:vAlign w:val="bottom"/>
          </w:tcPr>
          <w:p w14:paraId="0AB31B49" w14:textId="77777777" w:rsidR="003F7E2C" w:rsidRDefault="003F7E2C" w:rsidP="00BE28D4">
            <w:pPr>
              <w:pStyle w:val="tabletext11"/>
              <w:jc w:val="center"/>
              <w:rPr>
                <w:ins w:id="28383" w:author="Author"/>
              </w:rPr>
            </w:pPr>
            <w:ins w:id="28384" w:author="Author">
              <w:r>
                <w:t>0.09</w:t>
              </w:r>
            </w:ins>
          </w:p>
        </w:tc>
        <w:tc>
          <w:tcPr>
            <w:tcW w:w="400" w:type="dxa"/>
            <w:shd w:val="clear" w:color="auto" w:fill="auto"/>
            <w:noWrap/>
            <w:vAlign w:val="bottom"/>
          </w:tcPr>
          <w:p w14:paraId="142A70E6" w14:textId="77777777" w:rsidR="003F7E2C" w:rsidRDefault="003F7E2C" w:rsidP="00BE28D4">
            <w:pPr>
              <w:pStyle w:val="tabletext11"/>
              <w:jc w:val="center"/>
              <w:rPr>
                <w:ins w:id="28385" w:author="Author"/>
              </w:rPr>
            </w:pPr>
            <w:ins w:id="28386" w:author="Author">
              <w:r>
                <w:t>0.08</w:t>
              </w:r>
            </w:ins>
          </w:p>
        </w:tc>
        <w:tc>
          <w:tcPr>
            <w:tcW w:w="400" w:type="dxa"/>
            <w:shd w:val="clear" w:color="auto" w:fill="auto"/>
            <w:noWrap/>
            <w:vAlign w:val="bottom"/>
          </w:tcPr>
          <w:p w14:paraId="3B39F5EE" w14:textId="77777777" w:rsidR="003F7E2C" w:rsidRDefault="003F7E2C" w:rsidP="00BE28D4">
            <w:pPr>
              <w:pStyle w:val="tabletext11"/>
              <w:jc w:val="center"/>
              <w:rPr>
                <w:ins w:id="28387" w:author="Author"/>
              </w:rPr>
            </w:pPr>
            <w:ins w:id="28388" w:author="Author">
              <w:r>
                <w:t>0.08</w:t>
              </w:r>
            </w:ins>
          </w:p>
        </w:tc>
        <w:tc>
          <w:tcPr>
            <w:tcW w:w="460" w:type="dxa"/>
            <w:shd w:val="clear" w:color="auto" w:fill="auto"/>
            <w:noWrap/>
            <w:vAlign w:val="bottom"/>
          </w:tcPr>
          <w:p w14:paraId="399C8527" w14:textId="77777777" w:rsidR="003F7E2C" w:rsidRDefault="003F7E2C" w:rsidP="00BE28D4">
            <w:pPr>
              <w:pStyle w:val="tabletext11"/>
              <w:jc w:val="center"/>
              <w:rPr>
                <w:ins w:id="28389" w:author="Author"/>
              </w:rPr>
            </w:pPr>
            <w:ins w:id="28390" w:author="Author">
              <w:r>
                <w:t>0.08</w:t>
              </w:r>
            </w:ins>
          </w:p>
        </w:tc>
      </w:tr>
      <w:tr w:rsidR="003F7E2C" w14:paraId="30A7A516" w14:textId="77777777" w:rsidTr="00EE1A0A">
        <w:trPr>
          <w:trHeight w:val="190"/>
          <w:ins w:id="28391" w:author="Author"/>
        </w:trPr>
        <w:tc>
          <w:tcPr>
            <w:tcW w:w="200" w:type="dxa"/>
            <w:tcBorders>
              <w:right w:val="nil"/>
            </w:tcBorders>
            <w:shd w:val="clear" w:color="auto" w:fill="auto"/>
            <w:vAlign w:val="bottom"/>
          </w:tcPr>
          <w:p w14:paraId="39093B8D" w14:textId="77777777" w:rsidR="003F7E2C" w:rsidRPr="00003565" w:rsidRDefault="003F7E2C" w:rsidP="00BE28D4">
            <w:pPr>
              <w:pStyle w:val="tabletext11"/>
              <w:jc w:val="right"/>
              <w:rPr>
                <w:ins w:id="28392" w:author="Author"/>
              </w:rPr>
            </w:pPr>
          </w:p>
        </w:tc>
        <w:tc>
          <w:tcPr>
            <w:tcW w:w="1580" w:type="dxa"/>
            <w:tcBorders>
              <w:left w:val="nil"/>
            </w:tcBorders>
            <w:shd w:val="clear" w:color="auto" w:fill="auto"/>
            <w:vAlign w:val="bottom"/>
          </w:tcPr>
          <w:p w14:paraId="323E5DB3" w14:textId="77777777" w:rsidR="003F7E2C" w:rsidRPr="00003565" w:rsidRDefault="003F7E2C" w:rsidP="00BE28D4">
            <w:pPr>
              <w:pStyle w:val="tabletext11"/>
              <w:tabs>
                <w:tab w:val="decimal" w:pos="640"/>
              </w:tabs>
              <w:rPr>
                <w:ins w:id="28393" w:author="Author"/>
              </w:rPr>
            </w:pPr>
            <w:ins w:id="28394" w:author="Author">
              <w:r w:rsidRPr="00003565">
                <w:t>1,000 to 1,999</w:t>
              </w:r>
            </w:ins>
          </w:p>
        </w:tc>
        <w:tc>
          <w:tcPr>
            <w:tcW w:w="680" w:type="dxa"/>
            <w:shd w:val="clear" w:color="auto" w:fill="auto"/>
            <w:noWrap/>
            <w:vAlign w:val="bottom"/>
          </w:tcPr>
          <w:p w14:paraId="1D9D6ED3" w14:textId="77777777" w:rsidR="003F7E2C" w:rsidRDefault="003F7E2C" w:rsidP="00BE28D4">
            <w:pPr>
              <w:pStyle w:val="tabletext11"/>
              <w:jc w:val="center"/>
              <w:rPr>
                <w:ins w:id="28395" w:author="Author"/>
              </w:rPr>
            </w:pPr>
            <w:ins w:id="28396" w:author="Author">
              <w:r>
                <w:t>0.29</w:t>
              </w:r>
            </w:ins>
          </w:p>
        </w:tc>
        <w:tc>
          <w:tcPr>
            <w:tcW w:w="900" w:type="dxa"/>
            <w:shd w:val="clear" w:color="auto" w:fill="auto"/>
            <w:noWrap/>
            <w:vAlign w:val="bottom"/>
          </w:tcPr>
          <w:p w14:paraId="3BB1637A" w14:textId="77777777" w:rsidR="003F7E2C" w:rsidRDefault="003F7E2C" w:rsidP="00BE28D4">
            <w:pPr>
              <w:pStyle w:val="tabletext11"/>
              <w:jc w:val="center"/>
              <w:rPr>
                <w:ins w:id="28397" w:author="Author"/>
              </w:rPr>
            </w:pPr>
            <w:ins w:id="28398" w:author="Author">
              <w:r>
                <w:t>0.29</w:t>
              </w:r>
            </w:ins>
          </w:p>
        </w:tc>
        <w:tc>
          <w:tcPr>
            <w:tcW w:w="400" w:type="dxa"/>
            <w:shd w:val="clear" w:color="auto" w:fill="auto"/>
            <w:noWrap/>
            <w:vAlign w:val="bottom"/>
          </w:tcPr>
          <w:p w14:paraId="1F421C75" w14:textId="77777777" w:rsidR="003F7E2C" w:rsidRDefault="003F7E2C" w:rsidP="00BE28D4">
            <w:pPr>
              <w:pStyle w:val="tabletext11"/>
              <w:jc w:val="center"/>
              <w:rPr>
                <w:ins w:id="28399" w:author="Author"/>
              </w:rPr>
            </w:pPr>
            <w:ins w:id="28400" w:author="Author">
              <w:r>
                <w:t>0.29</w:t>
              </w:r>
            </w:ins>
          </w:p>
        </w:tc>
        <w:tc>
          <w:tcPr>
            <w:tcW w:w="400" w:type="dxa"/>
            <w:shd w:val="clear" w:color="auto" w:fill="auto"/>
            <w:noWrap/>
            <w:vAlign w:val="bottom"/>
          </w:tcPr>
          <w:p w14:paraId="464A85E0" w14:textId="77777777" w:rsidR="003F7E2C" w:rsidRDefault="003F7E2C" w:rsidP="00BE28D4">
            <w:pPr>
              <w:pStyle w:val="tabletext11"/>
              <w:jc w:val="center"/>
              <w:rPr>
                <w:ins w:id="28401" w:author="Author"/>
              </w:rPr>
            </w:pPr>
            <w:ins w:id="28402" w:author="Author">
              <w:r>
                <w:t>0.28</w:t>
              </w:r>
            </w:ins>
          </w:p>
        </w:tc>
        <w:tc>
          <w:tcPr>
            <w:tcW w:w="400" w:type="dxa"/>
            <w:shd w:val="clear" w:color="auto" w:fill="auto"/>
            <w:noWrap/>
            <w:vAlign w:val="bottom"/>
          </w:tcPr>
          <w:p w14:paraId="33FEC641" w14:textId="77777777" w:rsidR="003F7E2C" w:rsidRDefault="003F7E2C" w:rsidP="00BE28D4">
            <w:pPr>
              <w:pStyle w:val="tabletext11"/>
              <w:jc w:val="center"/>
              <w:rPr>
                <w:ins w:id="28403" w:author="Author"/>
              </w:rPr>
            </w:pPr>
            <w:ins w:id="28404" w:author="Author">
              <w:r>
                <w:t>0.26</w:t>
              </w:r>
            </w:ins>
          </w:p>
        </w:tc>
        <w:tc>
          <w:tcPr>
            <w:tcW w:w="400" w:type="dxa"/>
            <w:shd w:val="clear" w:color="auto" w:fill="auto"/>
            <w:noWrap/>
            <w:vAlign w:val="bottom"/>
          </w:tcPr>
          <w:p w14:paraId="50088A52" w14:textId="77777777" w:rsidR="003F7E2C" w:rsidRDefault="003F7E2C" w:rsidP="00BE28D4">
            <w:pPr>
              <w:pStyle w:val="tabletext11"/>
              <w:jc w:val="center"/>
              <w:rPr>
                <w:ins w:id="28405" w:author="Author"/>
              </w:rPr>
            </w:pPr>
            <w:ins w:id="28406" w:author="Author">
              <w:r>
                <w:t>0.24</w:t>
              </w:r>
            </w:ins>
          </w:p>
        </w:tc>
        <w:tc>
          <w:tcPr>
            <w:tcW w:w="400" w:type="dxa"/>
            <w:shd w:val="clear" w:color="auto" w:fill="auto"/>
            <w:noWrap/>
            <w:vAlign w:val="bottom"/>
          </w:tcPr>
          <w:p w14:paraId="72AF5C67" w14:textId="77777777" w:rsidR="003F7E2C" w:rsidRDefault="003F7E2C" w:rsidP="00BE28D4">
            <w:pPr>
              <w:pStyle w:val="tabletext11"/>
              <w:jc w:val="center"/>
              <w:rPr>
                <w:ins w:id="28407" w:author="Author"/>
              </w:rPr>
            </w:pPr>
            <w:ins w:id="28408" w:author="Author">
              <w:r>
                <w:t>0.23</w:t>
              </w:r>
            </w:ins>
          </w:p>
        </w:tc>
        <w:tc>
          <w:tcPr>
            <w:tcW w:w="400" w:type="dxa"/>
            <w:shd w:val="clear" w:color="auto" w:fill="auto"/>
            <w:noWrap/>
            <w:vAlign w:val="bottom"/>
          </w:tcPr>
          <w:p w14:paraId="4C78DBD8" w14:textId="77777777" w:rsidR="003F7E2C" w:rsidRDefault="003F7E2C" w:rsidP="00BE28D4">
            <w:pPr>
              <w:pStyle w:val="tabletext11"/>
              <w:jc w:val="center"/>
              <w:rPr>
                <w:ins w:id="28409" w:author="Author"/>
              </w:rPr>
            </w:pPr>
            <w:ins w:id="28410" w:author="Author">
              <w:r>
                <w:t>0.22</w:t>
              </w:r>
            </w:ins>
          </w:p>
        </w:tc>
        <w:tc>
          <w:tcPr>
            <w:tcW w:w="400" w:type="dxa"/>
            <w:shd w:val="clear" w:color="auto" w:fill="auto"/>
            <w:noWrap/>
            <w:vAlign w:val="bottom"/>
          </w:tcPr>
          <w:p w14:paraId="5396D432" w14:textId="77777777" w:rsidR="003F7E2C" w:rsidRDefault="003F7E2C" w:rsidP="00BE28D4">
            <w:pPr>
              <w:pStyle w:val="tabletext11"/>
              <w:jc w:val="center"/>
              <w:rPr>
                <w:ins w:id="28411" w:author="Author"/>
              </w:rPr>
            </w:pPr>
            <w:ins w:id="28412" w:author="Author">
              <w:r>
                <w:t>0.20</w:t>
              </w:r>
            </w:ins>
          </w:p>
        </w:tc>
        <w:tc>
          <w:tcPr>
            <w:tcW w:w="400" w:type="dxa"/>
            <w:shd w:val="clear" w:color="auto" w:fill="auto"/>
            <w:noWrap/>
            <w:vAlign w:val="bottom"/>
          </w:tcPr>
          <w:p w14:paraId="5C575D20" w14:textId="77777777" w:rsidR="003F7E2C" w:rsidRDefault="003F7E2C" w:rsidP="00BE28D4">
            <w:pPr>
              <w:pStyle w:val="tabletext11"/>
              <w:jc w:val="center"/>
              <w:rPr>
                <w:ins w:id="28413" w:author="Author"/>
              </w:rPr>
            </w:pPr>
            <w:ins w:id="28414" w:author="Author">
              <w:r>
                <w:t>0.19</w:t>
              </w:r>
            </w:ins>
          </w:p>
        </w:tc>
        <w:tc>
          <w:tcPr>
            <w:tcW w:w="400" w:type="dxa"/>
            <w:shd w:val="clear" w:color="auto" w:fill="auto"/>
            <w:noWrap/>
            <w:vAlign w:val="bottom"/>
          </w:tcPr>
          <w:p w14:paraId="1E9C8219" w14:textId="77777777" w:rsidR="003F7E2C" w:rsidRDefault="003F7E2C" w:rsidP="00BE28D4">
            <w:pPr>
              <w:pStyle w:val="tabletext11"/>
              <w:jc w:val="center"/>
              <w:rPr>
                <w:ins w:id="28415" w:author="Author"/>
              </w:rPr>
            </w:pPr>
            <w:ins w:id="28416" w:author="Author">
              <w:r>
                <w:t>0.18</w:t>
              </w:r>
            </w:ins>
          </w:p>
        </w:tc>
        <w:tc>
          <w:tcPr>
            <w:tcW w:w="400" w:type="dxa"/>
            <w:shd w:val="clear" w:color="auto" w:fill="auto"/>
            <w:noWrap/>
            <w:vAlign w:val="bottom"/>
          </w:tcPr>
          <w:p w14:paraId="7537BB04" w14:textId="77777777" w:rsidR="003F7E2C" w:rsidRDefault="003F7E2C" w:rsidP="00BE28D4">
            <w:pPr>
              <w:pStyle w:val="tabletext11"/>
              <w:jc w:val="center"/>
              <w:rPr>
                <w:ins w:id="28417" w:author="Author"/>
              </w:rPr>
            </w:pPr>
            <w:ins w:id="28418" w:author="Author">
              <w:r>
                <w:t>0.18</w:t>
              </w:r>
            </w:ins>
          </w:p>
        </w:tc>
        <w:tc>
          <w:tcPr>
            <w:tcW w:w="400" w:type="dxa"/>
            <w:shd w:val="clear" w:color="auto" w:fill="auto"/>
            <w:noWrap/>
            <w:vAlign w:val="bottom"/>
          </w:tcPr>
          <w:p w14:paraId="760E82A8" w14:textId="77777777" w:rsidR="003F7E2C" w:rsidRDefault="003F7E2C" w:rsidP="00BE28D4">
            <w:pPr>
              <w:pStyle w:val="tabletext11"/>
              <w:jc w:val="center"/>
              <w:rPr>
                <w:ins w:id="28419" w:author="Author"/>
              </w:rPr>
            </w:pPr>
            <w:ins w:id="28420" w:author="Author">
              <w:r>
                <w:t>0.17</w:t>
              </w:r>
            </w:ins>
          </w:p>
        </w:tc>
        <w:tc>
          <w:tcPr>
            <w:tcW w:w="400" w:type="dxa"/>
            <w:shd w:val="clear" w:color="auto" w:fill="auto"/>
            <w:noWrap/>
            <w:vAlign w:val="bottom"/>
          </w:tcPr>
          <w:p w14:paraId="25B77120" w14:textId="77777777" w:rsidR="003F7E2C" w:rsidRDefault="003F7E2C" w:rsidP="00BE28D4">
            <w:pPr>
              <w:pStyle w:val="tabletext11"/>
              <w:jc w:val="center"/>
              <w:rPr>
                <w:ins w:id="28421" w:author="Author"/>
              </w:rPr>
            </w:pPr>
            <w:ins w:id="28422" w:author="Author">
              <w:r>
                <w:t>0.16</w:t>
              </w:r>
            </w:ins>
          </w:p>
        </w:tc>
        <w:tc>
          <w:tcPr>
            <w:tcW w:w="400" w:type="dxa"/>
            <w:shd w:val="clear" w:color="auto" w:fill="auto"/>
            <w:noWrap/>
            <w:vAlign w:val="bottom"/>
          </w:tcPr>
          <w:p w14:paraId="097BA97A" w14:textId="77777777" w:rsidR="003F7E2C" w:rsidRDefault="003F7E2C" w:rsidP="00BE28D4">
            <w:pPr>
              <w:pStyle w:val="tabletext11"/>
              <w:jc w:val="center"/>
              <w:rPr>
                <w:ins w:id="28423" w:author="Author"/>
              </w:rPr>
            </w:pPr>
            <w:ins w:id="28424" w:author="Author">
              <w:r>
                <w:t>0.16</w:t>
              </w:r>
            </w:ins>
          </w:p>
        </w:tc>
        <w:tc>
          <w:tcPr>
            <w:tcW w:w="400" w:type="dxa"/>
            <w:shd w:val="clear" w:color="auto" w:fill="auto"/>
            <w:noWrap/>
            <w:vAlign w:val="bottom"/>
          </w:tcPr>
          <w:p w14:paraId="6821606B" w14:textId="77777777" w:rsidR="003F7E2C" w:rsidRDefault="003F7E2C" w:rsidP="00BE28D4">
            <w:pPr>
              <w:pStyle w:val="tabletext11"/>
              <w:jc w:val="center"/>
              <w:rPr>
                <w:ins w:id="28425" w:author="Author"/>
              </w:rPr>
            </w:pPr>
            <w:ins w:id="28426" w:author="Author">
              <w:r>
                <w:t>0.15</w:t>
              </w:r>
            </w:ins>
          </w:p>
        </w:tc>
        <w:tc>
          <w:tcPr>
            <w:tcW w:w="400" w:type="dxa"/>
            <w:shd w:val="clear" w:color="auto" w:fill="auto"/>
            <w:noWrap/>
            <w:vAlign w:val="bottom"/>
          </w:tcPr>
          <w:p w14:paraId="637CE46D" w14:textId="77777777" w:rsidR="003F7E2C" w:rsidRDefault="003F7E2C" w:rsidP="00BE28D4">
            <w:pPr>
              <w:pStyle w:val="tabletext11"/>
              <w:jc w:val="center"/>
              <w:rPr>
                <w:ins w:id="28427" w:author="Author"/>
              </w:rPr>
            </w:pPr>
            <w:ins w:id="28428" w:author="Author">
              <w:r>
                <w:t>0.14</w:t>
              </w:r>
            </w:ins>
          </w:p>
        </w:tc>
        <w:tc>
          <w:tcPr>
            <w:tcW w:w="400" w:type="dxa"/>
            <w:shd w:val="clear" w:color="auto" w:fill="auto"/>
            <w:noWrap/>
            <w:vAlign w:val="bottom"/>
          </w:tcPr>
          <w:p w14:paraId="49541798" w14:textId="77777777" w:rsidR="003F7E2C" w:rsidRDefault="003F7E2C" w:rsidP="00BE28D4">
            <w:pPr>
              <w:pStyle w:val="tabletext11"/>
              <w:jc w:val="center"/>
              <w:rPr>
                <w:ins w:id="28429" w:author="Author"/>
              </w:rPr>
            </w:pPr>
            <w:ins w:id="28430" w:author="Author">
              <w:r>
                <w:t>0.14</w:t>
              </w:r>
            </w:ins>
          </w:p>
        </w:tc>
        <w:tc>
          <w:tcPr>
            <w:tcW w:w="400" w:type="dxa"/>
            <w:shd w:val="clear" w:color="auto" w:fill="auto"/>
            <w:noWrap/>
            <w:vAlign w:val="bottom"/>
          </w:tcPr>
          <w:p w14:paraId="3A19EE92" w14:textId="77777777" w:rsidR="003F7E2C" w:rsidRDefault="003F7E2C" w:rsidP="00BE28D4">
            <w:pPr>
              <w:pStyle w:val="tabletext11"/>
              <w:jc w:val="center"/>
              <w:rPr>
                <w:ins w:id="28431" w:author="Author"/>
              </w:rPr>
            </w:pPr>
            <w:ins w:id="28432" w:author="Author">
              <w:r>
                <w:t>0.13</w:t>
              </w:r>
            </w:ins>
          </w:p>
        </w:tc>
        <w:tc>
          <w:tcPr>
            <w:tcW w:w="400" w:type="dxa"/>
            <w:shd w:val="clear" w:color="auto" w:fill="auto"/>
            <w:noWrap/>
            <w:vAlign w:val="bottom"/>
          </w:tcPr>
          <w:p w14:paraId="0FE23467" w14:textId="77777777" w:rsidR="003F7E2C" w:rsidRDefault="003F7E2C" w:rsidP="00BE28D4">
            <w:pPr>
              <w:pStyle w:val="tabletext11"/>
              <w:jc w:val="center"/>
              <w:rPr>
                <w:ins w:id="28433" w:author="Author"/>
              </w:rPr>
            </w:pPr>
            <w:ins w:id="28434" w:author="Author">
              <w:r>
                <w:t>0.13</w:t>
              </w:r>
            </w:ins>
          </w:p>
        </w:tc>
        <w:tc>
          <w:tcPr>
            <w:tcW w:w="400" w:type="dxa"/>
            <w:shd w:val="clear" w:color="auto" w:fill="auto"/>
            <w:noWrap/>
            <w:vAlign w:val="bottom"/>
          </w:tcPr>
          <w:p w14:paraId="74011354" w14:textId="77777777" w:rsidR="003F7E2C" w:rsidRDefault="003F7E2C" w:rsidP="00BE28D4">
            <w:pPr>
              <w:pStyle w:val="tabletext11"/>
              <w:jc w:val="center"/>
              <w:rPr>
                <w:ins w:id="28435" w:author="Author"/>
              </w:rPr>
            </w:pPr>
            <w:ins w:id="28436" w:author="Author">
              <w:r>
                <w:t>0.12</w:t>
              </w:r>
            </w:ins>
          </w:p>
        </w:tc>
        <w:tc>
          <w:tcPr>
            <w:tcW w:w="400" w:type="dxa"/>
            <w:shd w:val="clear" w:color="auto" w:fill="auto"/>
            <w:noWrap/>
            <w:vAlign w:val="bottom"/>
          </w:tcPr>
          <w:p w14:paraId="684F7B65" w14:textId="77777777" w:rsidR="003F7E2C" w:rsidRDefault="003F7E2C" w:rsidP="00BE28D4">
            <w:pPr>
              <w:pStyle w:val="tabletext11"/>
              <w:jc w:val="center"/>
              <w:rPr>
                <w:ins w:id="28437" w:author="Author"/>
              </w:rPr>
            </w:pPr>
            <w:ins w:id="28438" w:author="Author">
              <w:r>
                <w:t>0.12</w:t>
              </w:r>
            </w:ins>
          </w:p>
        </w:tc>
        <w:tc>
          <w:tcPr>
            <w:tcW w:w="440" w:type="dxa"/>
            <w:shd w:val="clear" w:color="auto" w:fill="auto"/>
            <w:noWrap/>
            <w:vAlign w:val="bottom"/>
          </w:tcPr>
          <w:p w14:paraId="4C3DB186" w14:textId="77777777" w:rsidR="003F7E2C" w:rsidRDefault="003F7E2C" w:rsidP="00BE28D4">
            <w:pPr>
              <w:pStyle w:val="tabletext11"/>
              <w:jc w:val="center"/>
              <w:rPr>
                <w:ins w:id="28439" w:author="Author"/>
              </w:rPr>
            </w:pPr>
            <w:ins w:id="28440" w:author="Author">
              <w:r>
                <w:t>0.11</w:t>
              </w:r>
            </w:ins>
          </w:p>
        </w:tc>
        <w:tc>
          <w:tcPr>
            <w:tcW w:w="400" w:type="dxa"/>
            <w:shd w:val="clear" w:color="auto" w:fill="auto"/>
            <w:noWrap/>
            <w:vAlign w:val="bottom"/>
          </w:tcPr>
          <w:p w14:paraId="75D047BB" w14:textId="77777777" w:rsidR="003F7E2C" w:rsidRDefault="003F7E2C" w:rsidP="00BE28D4">
            <w:pPr>
              <w:pStyle w:val="tabletext11"/>
              <w:jc w:val="center"/>
              <w:rPr>
                <w:ins w:id="28441" w:author="Author"/>
              </w:rPr>
            </w:pPr>
            <w:ins w:id="28442" w:author="Author">
              <w:r>
                <w:t>0.11</w:t>
              </w:r>
            </w:ins>
          </w:p>
        </w:tc>
        <w:tc>
          <w:tcPr>
            <w:tcW w:w="400" w:type="dxa"/>
            <w:shd w:val="clear" w:color="auto" w:fill="auto"/>
            <w:noWrap/>
            <w:vAlign w:val="bottom"/>
          </w:tcPr>
          <w:p w14:paraId="525CB9E8" w14:textId="77777777" w:rsidR="003F7E2C" w:rsidRDefault="003F7E2C" w:rsidP="00BE28D4">
            <w:pPr>
              <w:pStyle w:val="tabletext11"/>
              <w:jc w:val="center"/>
              <w:rPr>
                <w:ins w:id="28443" w:author="Author"/>
              </w:rPr>
            </w:pPr>
            <w:ins w:id="28444" w:author="Author">
              <w:r>
                <w:t>0.10</w:t>
              </w:r>
            </w:ins>
          </w:p>
        </w:tc>
        <w:tc>
          <w:tcPr>
            <w:tcW w:w="400" w:type="dxa"/>
            <w:shd w:val="clear" w:color="auto" w:fill="auto"/>
            <w:noWrap/>
            <w:vAlign w:val="bottom"/>
          </w:tcPr>
          <w:p w14:paraId="4A54E58D" w14:textId="77777777" w:rsidR="003F7E2C" w:rsidRDefault="003F7E2C" w:rsidP="00BE28D4">
            <w:pPr>
              <w:pStyle w:val="tabletext11"/>
              <w:jc w:val="center"/>
              <w:rPr>
                <w:ins w:id="28445" w:author="Author"/>
              </w:rPr>
            </w:pPr>
            <w:ins w:id="28446" w:author="Author">
              <w:r>
                <w:t>0.10</w:t>
              </w:r>
            </w:ins>
          </w:p>
        </w:tc>
        <w:tc>
          <w:tcPr>
            <w:tcW w:w="400" w:type="dxa"/>
            <w:shd w:val="clear" w:color="auto" w:fill="auto"/>
            <w:noWrap/>
            <w:vAlign w:val="bottom"/>
          </w:tcPr>
          <w:p w14:paraId="35F73E1F" w14:textId="77777777" w:rsidR="003F7E2C" w:rsidRDefault="003F7E2C" w:rsidP="00BE28D4">
            <w:pPr>
              <w:pStyle w:val="tabletext11"/>
              <w:jc w:val="center"/>
              <w:rPr>
                <w:ins w:id="28447" w:author="Author"/>
              </w:rPr>
            </w:pPr>
            <w:ins w:id="28448" w:author="Author">
              <w:r>
                <w:t>0.10</w:t>
              </w:r>
            </w:ins>
          </w:p>
        </w:tc>
        <w:tc>
          <w:tcPr>
            <w:tcW w:w="460" w:type="dxa"/>
            <w:shd w:val="clear" w:color="auto" w:fill="auto"/>
            <w:noWrap/>
            <w:vAlign w:val="bottom"/>
          </w:tcPr>
          <w:p w14:paraId="6916F451" w14:textId="77777777" w:rsidR="003F7E2C" w:rsidRDefault="003F7E2C" w:rsidP="00BE28D4">
            <w:pPr>
              <w:pStyle w:val="tabletext11"/>
              <w:jc w:val="center"/>
              <w:rPr>
                <w:ins w:id="28449" w:author="Author"/>
              </w:rPr>
            </w:pPr>
            <w:ins w:id="28450" w:author="Author">
              <w:r>
                <w:t>0.09</w:t>
              </w:r>
            </w:ins>
          </w:p>
        </w:tc>
      </w:tr>
      <w:tr w:rsidR="003F7E2C" w14:paraId="676C72D5" w14:textId="77777777" w:rsidTr="00EE1A0A">
        <w:trPr>
          <w:trHeight w:val="190"/>
          <w:ins w:id="28451" w:author="Author"/>
        </w:trPr>
        <w:tc>
          <w:tcPr>
            <w:tcW w:w="200" w:type="dxa"/>
            <w:tcBorders>
              <w:right w:val="nil"/>
            </w:tcBorders>
            <w:shd w:val="clear" w:color="auto" w:fill="auto"/>
            <w:vAlign w:val="bottom"/>
          </w:tcPr>
          <w:p w14:paraId="2A7518C8" w14:textId="77777777" w:rsidR="003F7E2C" w:rsidRPr="00003565" w:rsidRDefault="003F7E2C" w:rsidP="00BE28D4">
            <w:pPr>
              <w:pStyle w:val="tabletext11"/>
              <w:jc w:val="right"/>
              <w:rPr>
                <w:ins w:id="28452" w:author="Author"/>
              </w:rPr>
            </w:pPr>
          </w:p>
        </w:tc>
        <w:tc>
          <w:tcPr>
            <w:tcW w:w="1580" w:type="dxa"/>
            <w:tcBorders>
              <w:left w:val="nil"/>
            </w:tcBorders>
            <w:shd w:val="clear" w:color="auto" w:fill="auto"/>
            <w:vAlign w:val="bottom"/>
          </w:tcPr>
          <w:p w14:paraId="694477B0" w14:textId="77777777" w:rsidR="003F7E2C" w:rsidRPr="00003565" w:rsidRDefault="003F7E2C" w:rsidP="00BE28D4">
            <w:pPr>
              <w:pStyle w:val="tabletext11"/>
              <w:tabs>
                <w:tab w:val="decimal" w:pos="640"/>
              </w:tabs>
              <w:rPr>
                <w:ins w:id="28453" w:author="Author"/>
              </w:rPr>
            </w:pPr>
            <w:ins w:id="28454" w:author="Author">
              <w:r w:rsidRPr="00003565">
                <w:t>2,000 to 2,999</w:t>
              </w:r>
            </w:ins>
          </w:p>
        </w:tc>
        <w:tc>
          <w:tcPr>
            <w:tcW w:w="680" w:type="dxa"/>
            <w:shd w:val="clear" w:color="auto" w:fill="auto"/>
            <w:noWrap/>
            <w:vAlign w:val="bottom"/>
          </w:tcPr>
          <w:p w14:paraId="02B07C46" w14:textId="77777777" w:rsidR="003F7E2C" w:rsidRDefault="003F7E2C" w:rsidP="00BE28D4">
            <w:pPr>
              <w:pStyle w:val="tabletext11"/>
              <w:jc w:val="center"/>
              <w:rPr>
                <w:ins w:id="28455" w:author="Author"/>
              </w:rPr>
            </w:pPr>
            <w:ins w:id="28456" w:author="Author">
              <w:r>
                <w:t>0.35</w:t>
              </w:r>
            </w:ins>
          </w:p>
        </w:tc>
        <w:tc>
          <w:tcPr>
            <w:tcW w:w="900" w:type="dxa"/>
            <w:shd w:val="clear" w:color="auto" w:fill="auto"/>
            <w:noWrap/>
            <w:vAlign w:val="bottom"/>
          </w:tcPr>
          <w:p w14:paraId="479C3B08" w14:textId="77777777" w:rsidR="003F7E2C" w:rsidRDefault="003F7E2C" w:rsidP="00BE28D4">
            <w:pPr>
              <w:pStyle w:val="tabletext11"/>
              <w:jc w:val="center"/>
              <w:rPr>
                <w:ins w:id="28457" w:author="Author"/>
              </w:rPr>
            </w:pPr>
            <w:ins w:id="28458" w:author="Author">
              <w:r>
                <w:t>0.35</w:t>
              </w:r>
            </w:ins>
          </w:p>
        </w:tc>
        <w:tc>
          <w:tcPr>
            <w:tcW w:w="400" w:type="dxa"/>
            <w:shd w:val="clear" w:color="auto" w:fill="auto"/>
            <w:noWrap/>
            <w:vAlign w:val="bottom"/>
          </w:tcPr>
          <w:p w14:paraId="4F918530" w14:textId="77777777" w:rsidR="003F7E2C" w:rsidRDefault="003F7E2C" w:rsidP="00BE28D4">
            <w:pPr>
              <w:pStyle w:val="tabletext11"/>
              <w:jc w:val="center"/>
              <w:rPr>
                <w:ins w:id="28459" w:author="Author"/>
              </w:rPr>
            </w:pPr>
            <w:ins w:id="28460" w:author="Author">
              <w:r>
                <w:t>0.35</w:t>
              </w:r>
            </w:ins>
          </w:p>
        </w:tc>
        <w:tc>
          <w:tcPr>
            <w:tcW w:w="400" w:type="dxa"/>
            <w:shd w:val="clear" w:color="auto" w:fill="auto"/>
            <w:noWrap/>
            <w:vAlign w:val="bottom"/>
          </w:tcPr>
          <w:p w14:paraId="1CAF66C5" w14:textId="77777777" w:rsidR="003F7E2C" w:rsidRDefault="003F7E2C" w:rsidP="00BE28D4">
            <w:pPr>
              <w:pStyle w:val="tabletext11"/>
              <w:jc w:val="center"/>
              <w:rPr>
                <w:ins w:id="28461" w:author="Author"/>
              </w:rPr>
            </w:pPr>
            <w:ins w:id="28462" w:author="Author">
              <w:r>
                <w:t>0.33</w:t>
              </w:r>
            </w:ins>
          </w:p>
        </w:tc>
        <w:tc>
          <w:tcPr>
            <w:tcW w:w="400" w:type="dxa"/>
            <w:shd w:val="clear" w:color="auto" w:fill="auto"/>
            <w:noWrap/>
            <w:vAlign w:val="bottom"/>
          </w:tcPr>
          <w:p w14:paraId="10064F5D" w14:textId="77777777" w:rsidR="003F7E2C" w:rsidRDefault="003F7E2C" w:rsidP="00BE28D4">
            <w:pPr>
              <w:pStyle w:val="tabletext11"/>
              <w:jc w:val="center"/>
              <w:rPr>
                <w:ins w:id="28463" w:author="Author"/>
              </w:rPr>
            </w:pPr>
            <w:ins w:id="28464" w:author="Author">
              <w:r>
                <w:t>0.32</w:t>
              </w:r>
            </w:ins>
          </w:p>
        </w:tc>
        <w:tc>
          <w:tcPr>
            <w:tcW w:w="400" w:type="dxa"/>
            <w:shd w:val="clear" w:color="auto" w:fill="auto"/>
            <w:noWrap/>
            <w:vAlign w:val="bottom"/>
          </w:tcPr>
          <w:p w14:paraId="5D1F5450" w14:textId="77777777" w:rsidR="003F7E2C" w:rsidRDefault="003F7E2C" w:rsidP="00BE28D4">
            <w:pPr>
              <w:pStyle w:val="tabletext11"/>
              <w:jc w:val="center"/>
              <w:rPr>
                <w:ins w:id="28465" w:author="Author"/>
              </w:rPr>
            </w:pPr>
            <w:ins w:id="28466" w:author="Author">
              <w:r>
                <w:t>0.29</w:t>
              </w:r>
            </w:ins>
          </w:p>
        </w:tc>
        <w:tc>
          <w:tcPr>
            <w:tcW w:w="400" w:type="dxa"/>
            <w:shd w:val="clear" w:color="auto" w:fill="auto"/>
            <w:noWrap/>
            <w:vAlign w:val="bottom"/>
          </w:tcPr>
          <w:p w14:paraId="15F25D61" w14:textId="77777777" w:rsidR="003F7E2C" w:rsidRDefault="003F7E2C" w:rsidP="00BE28D4">
            <w:pPr>
              <w:pStyle w:val="tabletext11"/>
              <w:jc w:val="center"/>
              <w:rPr>
                <w:ins w:id="28467" w:author="Author"/>
              </w:rPr>
            </w:pPr>
            <w:ins w:id="28468" w:author="Author">
              <w:r>
                <w:t>0.27</w:t>
              </w:r>
            </w:ins>
          </w:p>
        </w:tc>
        <w:tc>
          <w:tcPr>
            <w:tcW w:w="400" w:type="dxa"/>
            <w:shd w:val="clear" w:color="auto" w:fill="auto"/>
            <w:noWrap/>
            <w:vAlign w:val="bottom"/>
          </w:tcPr>
          <w:p w14:paraId="0DF4FD53" w14:textId="77777777" w:rsidR="003F7E2C" w:rsidRDefault="003F7E2C" w:rsidP="00BE28D4">
            <w:pPr>
              <w:pStyle w:val="tabletext11"/>
              <w:jc w:val="center"/>
              <w:rPr>
                <w:ins w:id="28469" w:author="Author"/>
              </w:rPr>
            </w:pPr>
            <w:ins w:id="28470" w:author="Author">
              <w:r>
                <w:t>0.26</w:t>
              </w:r>
            </w:ins>
          </w:p>
        </w:tc>
        <w:tc>
          <w:tcPr>
            <w:tcW w:w="400" w:type="dxa"/>
            <w:shd w:val="clear" w:color="auto" w:fill="auto"/>
            <w:noWrap/>
            <w:vAlign w:val="bottom"/>
          </w:tcPr>
          <w:p w14:paraId="0AA71DA4" w14:textId="77777777" w:rsidR="003F7E2C" w:rsidRDefault="003F7E2C" w:rsidP="00BE28D4">
            <w:pPr>
              <w:pStyle w:val="tabletext11"/>
              <w:jc w:val="center"/>
              <w:rPr>
                <w:ins w:id="28471" w:author="Author"/>
              </w:rPr>
            </w:pPr>
            <w:ins w:id="28472" w:author="Author">
              <w:r>
                <w:t>0.25</w:t>
              </w:r>
            </w:ins>
          </w:p>
        </w:tc>
        <w:tc>
          <w:tcPr>
            <w:tcW w:w="400" w:type="dxa"/>
            <w:shd w:val="clear" w:color="auto" w:fill="auto"/>
            <w:noWrap/>
            <w:vAlign w:val="bottom"/>
          </w:tcPr>
          <w:p w14:paraId="4828D0CE" w14:textId="77777777" w:rsidR="003F7E2C" w:rsidRDefault="003F7E2C" w:rsidP="00BE28D4">
            <w:pPr>
              <w:pStyle w:val="tabletext11"/>
              <w:jc w:val="center"/>
              <w:rPr>
                <w:ins w:id="28473" w:author="Author"/>
              </w:rPr>
            </w:pPr>
            <w:ins w:id="28474" w:author="Author">
              <w:r>
                <w:t>0.23</w:t>
              </w:r>
            </w:ins>
          </w:p>
        </w:tc>
        <w:tc>
          <w:tcPr>
            <w:tcW w:w="400" w:type="dxa"/>
            <w:shd w:val="clear" w:color="auto" w:fill="auto"/>
            <w:noWrap/>
            <w:vAlign w:val="bottom"/>
          </w:tcPr>
          <w:p w14:paraId="60DF3976" w14:textId="77777777" w:rsidR="003F7E2C" w:rsidRDefault="003F7E2C" w:rsidP="00BE28D4">
            <w:pPr>
              <w:pStyle w:val="tabletext11"/>
              <w:jc w:val="center"/>
              <w:rPr>
                <w:ins w:id="28475" w:author="Author"/>
              </w:rPr>
            </w:pPr>
            <w:ins w:id="28476" w:author="Author">
              <w:r>
                <w:t>0.22</w:t>
              </w:r>
            </w:ins>
          </w:p>
        </w:tc>
        <w:tc>
          <w:tcPr>
            <w:tcW w:w="400" w:type="dxa"/>
            <w:shd w:val="clear" w:color="auto" w:fill="auto"/>
            <w:noWrap/>
            <w:vAlign w:val="bottom"/>
          </w:tcPr>
          <w:p w14:paraId="6EAC60C5" w14:textId="77777777" w:rsidR="003F7E2C" w:rsidRDefault="003F7E2C" w:rsidP="00BE28D4">
            <w:pPr>
              <w:pStyle w:val="tabletext11"/>
              <w:jc w:val="center"/>
              <w:rPr>
                <w:ins w:id="28477" w:author="Author"/>
              </w:rPr>
            </w:pPr>
            <w:ins w:id="28478" w:author="Author">
              <w:r>
                <w:t>0.21</w:t>
              </w:r>
            </w:ins>
          </w:p>
        </w:tc>
        <w:tc>
          <w:tcPr>
            <w:tcW w:w="400" w:type="dxa"/>
            <w:shd w:val="clear" w:color="auto" w:fill="auto"/>
            <w:noWrap/>
            <w:vAlign w:val="bottom"/>
          </w:tcPr>
          <w:p w14:paraId="66095DE6" w14:textId="77777777" w:rsidR="003F7E2C" w:rsidRDefault="003F7E2C" w:rsidP="00BE28D4">
            <w:pPr>
              <w:pStyle w:val="tabletext11"/>
              <w:jc w:val="center"/>
              <w:rPr>
                <w:ins w:id="28479" w:author="Author"/>
              </w:rPr>
            </w:pPr>
            <w:ins w:id="28480" w:author="Author">
              <w:r>
                <w:t>0.20</w:t>
              </w:r>
            </w:ins>
          </w:p>
        </w:tc>
        <w:tc>
          <w:tcPr>
            <w:tcW w:w="400" w:type="dxa"/>
            <w:shd w:val="clear" w:color="auto" w:fill="auto"/>
            <w:noWrap/>
            <w:vAlign w:val="bottom"/>
          </w:tcPr>
          <w:p w14:paraId="106435F8" w14:textId="77777777" w:rsidR="003F7E2C" w:rsidRDefault="003F7E2C" w:rsidP="00BE28D4">
            <w:pPr>
              <w:pStyle w:val="tabletext11"/>
              <w:jc w:val="center"/>
              <w:rPr>
                <w:ins w:id="28481" w:author="Author"/>
              </w:rPr>
            </w:pPr>
            <w:ins w:id="28482" w:author="Author">
              <w:r>
                <w:t>0.20</w:t>
              </w:r>
            </w:ins>
          </w:p>
        </w:tc>
        <w:tc>
          <w:tcPr>
            <w:tcW w:w="400" w:type="dxa"/>
            <w:shd w:val="clear" w:color="auto" w:fill="auto"/>
            <w:noWrap/>
            <w:vAlign w:val="bottom"/>
          </w:tcPr>
          <w:p w14:paraId="6F7736C5" w14:textId="77777777" w:rsidR="003F7E2C" w:rsidRDefault="003F7E2C" w:rsidP="00BE28D4">
            <w:pPr>
              <w:pStyle w:val="tabletext11"/>
              <w:jc w:val="center"/>
              <w:rPr>
                <w:ins w:id="28483" w:author="Author"/>
              </w:rPr>
            </w:pPr>
            <w:ins w:id="28484" w:author="Author">
              <w:r>
                <w:t>0.19</w:t>
              </w:r>
            </w:ins>
          </w:p>
        </w:tc>
        <w:tc>
          <w:tcPr>
            <w:tcW w:w="400" w:type="dxa"/>
            <w:shd w:val="clear" w:color="auto" w:fill="auto"/>
            <w:noWrap/>
            <w:vAlign w:val="bottom"/>
          </w:tcPr>
          <w:p w14:paraId="4B7D0EF0" w14:textId="77777777" w:rsidR="003F7E2C" w:rsidRDefault="003F7E2C" w:rsidP="00BE28D4">
            <w:pPr>
              <w:pStyle w:val="tabletext11"/>
              <w:jc w:val="center"/>
              <w:rPr>
                <w:ins w:id="28485" w:author="Author"/>
              </w:rPr>
            </w:pPr>
            <w:ins w:id="28486" w:author="Author">
              <w:r>
                <w:t>0.18</w:t>
              </w:r>
            </w:ins>
          </w:p>
        </w:tc>
        <w:tc>
          <w:tcPr>
            <w:tcW w:w="400" w:type="dxa"/>
            <w:shd w:val="clear" w:color="auto" w:fill="auto"/>
            <w:noWrap/>
            <w:vAlign w:val="bottom"/>
          </w:tcPr>
          <w:p w14:paraId="17B2F245" w14:textId="77777777" w:rsidR="003F7E2C" w:rsidRDefault="003F7E2C" w:rsidP="00BE28D4">
            <w:pPr>
              <w:pStyle w:val="tabletext11"/>
              <w:jc w:val="center"/>
              <w:rPr>
                <w:ins w:id="28487" w:author="Author"/>
              </w:rPr>
            </w:pPr>
            <w:ins w:id="28488" w:author="Author">
              <w:r>
                <w:t>0.17</w:t>
              </w:r>
            </w:ins>
          </w:p>
        </w:tc>
        <w:tc>
          <w:tcPr>
            <w:tcW w:w="400" w:type="dxa"/>
            <w:shd w:val="clear" w:color="auto" w:fill="auto"/>
            <w:noWrap/>
            <w:vAlign w:val="bottom"/>
          </w:tcPr>
          <w:p w14:paraId="4704F5D1" w14:textId="77777777" w:rsidR="003F7E2C" w:rsidRDefault="003F7E2C" w:rsidP="00BE28D4">
            <w:pPr>
              <w:pStyle w:val="tabletext11"/>
              <w:jc w:val="center"/>
              <w:rPr>
                <w:ins w:id="28489" w:author="Author"/>
              </w:rPr>
            </w:pPr>
            <w:ins w:id="28490" w:author="Author">
              <w:r>
                <w:t>0.17</w:t>
              </w:r>
            </w:ins>
          </w:p>
        </w:tc>
        <w:tc>
          <w:tcPr>
            <w:tcW w:w="400" w:type="dxa"/>
            <w:shd w:val="clear" w:color="auto" w:fill="auto"/>
            <w:noWrap/>
            <w:vAlign w:val="bottom"/>
          </w:tcPr>
          <w:p w14:paraId="245727F9" w14:textId="77777777" w:rsidR="003F7E2C" w:rsidRDefault="003F7E2C" w:rsidP="00BE28D4">
            <w:pPr>
              <w:pStyle w:val="tabletext11"/>
              <w:jc w:val="center"/>
              <w:rPr>
                <w:ins w:id="28491" w:author="Author"/>
              </w:rPr>
            </w:pPr>
            <w:ins w:id="28492" w:author="Author">
              <w:r>
                <w:t>0.16</w:t>
              </w:r>
            </w:ins>
          </w:p>
        </w:tc>
        <w:tc>
          <w:tcPr>
            <w:tcW w:w="400" w:type="dxa"/>
            <w:shd w:val="clear" w:color="auto" w:fill="auto"/>
            <w:noWrap/>
            <w:vAlign w:val="bottom"/>
          </w:tcPr>
          <w:p w14:paraId="3EA53527" w14:textId="77777777" w:rsidR="003F7E2C" w:rsidRDefault="003F7E2C" w:rsidP="00BE28D4">
            <w:pPr>
              <w:pStyle w:val="tabletext11"/>
              <w:jc w:val="center"/>
              <w:rPr>
                <w:ins w:id="28493" w:author="Author"/>
              </w:rPr>
            </w:pPr>
            <w:ins w:id="28494" w:author="Author">
              <w:r>
                <w:t>0.15</w:t>
              </w:r>
            </w:ins>
          </w:p>
        </w:tc>
        <w:tc>
          <w:tcPr>
            <w:tcW w:w="400" w:type="dxa"/>
            <w:shd w:val="clear" w:color="auto" w:fill="auto"/>
            <w:noWrap/>
            <w:vAlign w:val="bottom"/>
          </w:tcPr>
          <w:p w14:paraId="62F4EDC3" w14:textId="77777777" w:rsidR="003F7E2C" w:rsidRDefault="003F7E2C" w:rsidP="00BE28D4">
            <w:pPr>
              <w:pStyle w:val="tabletext11"/>
              <w:jc w:val="center"/>
              <w:rPr>
                <w:ins w:id="28495" w:author="Author"/>
              </w:rPr>
            </w:pPr>
            <w:ins w:id="28496" w:author="Author">
              <w:r>
                <w:t>0.15</w:t>
              </w:r>
            </w:ins>
          </w:p>
        </w:tc>
        <w:tc>
          <w:tcPr>
            <w:tcW w:w="400" w:type="dxa"/>
            <w:shd w:val="clear" w:color="auto" w:fill="auto"/>
            <w:noWrap/>
            <w:vAlign w:val="bottom"/>
          </w:tcPr>
          <w:p w14:paraId="69522E73" w14:textId="77777777" w:rsidR="003F7E2C" w:rsidRDefault="003F7E2C" w:rsidP="00BE28D4">
            <w:pPr>
              <w:pStyle w:val="tabletext11"/>
              <w:jc w:val="center"/>
              <w:rPr>
                <w:ins w:id="28497" w:author="Author"/>
              </w:rPr>
            </w:pPr>
            <w:ins w:id="28498" w:author="Author">
              <w:r>
                <w:t>0.14</w:t>
              </w:r>
            </w:ins>
          </w:p>
        </w:tc>
        <w:tc>
          <w:tcPr>
            <w:tcW w:w="440" w:type="dxa"/>
            <w:shd w:val="clear" w:color="auto" w:fill="auto"/>
            <w:noWrap/>
            <w:vAlign w:val="bottom"/>
          </w:tcPr>
          <w:p w14:paraId="10CCDF1A" w14:textId="77777777" w:rsidR="003F7E2C" w:rsidRDefault="003F7E2C" w:rsidP="00BE28D4">
            <w:pPr>
              <w:pStyle w:val="tabletext11"/>
              <w:jc w:val="center"/>
              <w:rPr>
                <w:ins w:id="28499" w:author="Author"/>
              </w:rPr>
            </w:pPr>
            <w:ins w:id="28500" w:author="Author">
              <w:r>
                <w:t>0.14</w:t>
              </w:r>
            </w:ins>
          </w:p>
        </w:tc>
        <w:tc>
          <w:tcPr>
            <w:tcW w:w="400" w:type="dxa"/>
            <w:shd w:val="clear" w:color="auto" w:fill="auto"/>
            <w:noWrap/>
            <w:vAlign w:val="bottom"/>
          </w:tcPr>
          <w:p w14:paraId="1E979C73" w14:textId="77777777" w:rsidR="003F7E2C" w:rsidRDefault="003F7E2C" w:rsidP="00BE28D4">
            <w:pPr>
              <w:pStyle w:val="tabletext11"/>
              <w:jc w:val="center"/>
              <w:rPr>
                <w:ins w:id="28501" w:author="Author"/>
              </w:rPr>
            </w:pPr>
            <w:ins w:id="28502" w:author="Author">
              <w:r>
                <w:t>0.13</w:t>
              </w:r>
            </w:ins>
          </w:p>
        </w:tc>
        <w:tc>
          <w:tcPr>
            <w:tcW w:w="400" w:type="dxa"/>
            <w:shd w:val="clear" w:color="auto" w:fill="auto"/>
            <w:noWrap/>
            <w:vAlign w:val="bottom"/>
          </w:tcPr>
          <w:p w14:paraId="39599D80" w14:textId="77777777" w:rsidR="003F7E2C" w:rsidRDefault="003F7E2C" w:rsidP="00BE28D4">
            <w:pPr>
              <w:pStyle w:val="tabletext11"/>
              <w:jc w:val="center"/>
              <w:rPr>
                <w:ins w:id="28503" w:author="Author"/>
              </w:rPr>
            </w:pPr>
            <w:ins w:id="28504" w:author="Author">
              <w:r>
                <w:t>0.12</w:t>
              </w:r>
            </w:ins>
          </w:p>
        </w:tc>
        <w:tc>
          <w:tcPr>
            <w:tcW w:w="400" w:type="dxa"/>
            <w:shd w:val="clear" w:color="auto" w:fill="auto"/>
            <w:noWrap/>
            <w:vAlign w:val="bottom"/>
          </w:tcPr>
          <w:p w14:paraId="3DFC1A68" w14:textId="77777777" w:rsidR="003F7E2C" w:rsidRDefault="003F7E2C" w:rsidP="00BE28D4">
            <w:pPr>
              <w:pStyle w:val="tabletext11"/>
              <w:jc w:val="center"/>
              <w:rPr>
                <w:ins w:id="28505" w:author="Author"/>
              </w:rPr>
            </w:pPr>
            <w:ins w:id="28506" w:author="Author">
              <w:r>
                <w:t>0.12</w:t>
              </w:r>
            </w:ins>
          </w:p>
        </w:tc>
        <w:tc>
          <w:tcPr>
            <w:tcW w:w="400" w:type="dxa"/>
            <w:shd w:val="clear" w:color="auto" w:fill="auto"/>
            <w:noWrap/>
            <w:vAlign w:val="bottom"/>
          </w:tcPr>
          <w:p w14:paraId="0B8DD8A2" w14:textId="77777777" w:rsidR="003F7E2C" w:rsidRDefault="003F7E2C" w:rsidP="00BE28D4">
            <w:pPr>
              <w:pStyle w:val="tabletext11"/>
              <w:jc w:val="center"/>
              <w:rPr>
                <w:ins w:id="28507" w:author="Author"/>
              </w:rPr>
            </w:pPr>
            <w:ins w:id="28508" w:author="Author">
              <w:r>
                <w:t>0.11</w:t>
              </w:r>
            </w:ins>
          </w:p>
        </w:tc>
        <w:tc>
          <w:tcPr>
            <w:tcW w:w="460" w:type="dxa"/>
            <w:shd w:val="clear" w:color="auto" w:fill="auto"/>
            <w:noWrap/>
            <w:vAlign w:val="bottom"/>
          </w:tcPr>
          <w:p w14:paraId="5BBC71F4" w14:textId="77777777" w:rsidR="003F7E2C" w:rsidRDefault="003F7E2C" w:rsidP="00BE28D4">
            <w:pPr>
              <w:pStyle w:val="tabletext11"/>
              <w:jc w:val="center"/>
              <w:rPr>
                <w:ins w:id="28509" w:author="Author"/>
              </w:rPr>
            </w:pPr>
            <w:ins w:id="28510" w:author="Author">
              <w:r>
                <w:t>0.11</w:t>
              </w:r>
            </w:ins>
          </w:p>
        </w:tc>
      </w:tr>
      <w:tr w:rsidR="003F7E2C" w14:paraId="35F949F5" w14:textId="77777777" w:rsidTr="00EE1A0A">
        <w:trPr>
          <w:trHeight w:val="190"/>
          <w:ins w:id="28511" w:author="Author"/>
        </w:trPr>
        <w:tc>
          <w:tcPr>
            <w:tcW w:w="200" w:type="dxa"/>
            <w:tcBorders>
              <w:right w:val="nil"/>
            </w:tcBorders>
            <w:shd w:val="clear" w:color="auto" w:fill="auto"/>
            <w:vAlign w:val="bottom"/>
          </w:tcPr>
          <w:p w14:paraId="467E4360" w14:textId="77777777" w:rsidR="003F7E2C" w:rsidRPr="00003565" w:rsidRDefault="003F7E2C" w:rsidP="00BE28D4">
            <w:pPr>
              <w:pStyle w:val="tabletext11"/>
              <w:jc w:val="right"/>
              <w:rPr>
                <w:ins w:id="28512" w:author="Author"/>
              </w:rPr>
            </w:pPr>
          </w:p>
        </w:tc>
        <w:tc>
          <w:tcPr>
            <w:tcW w:w="1580" w:type="dxa"/>
            <w:tcBorders>
              <w:left w:val="nil"/>
            </w:tcBorders>
            <w:shd w:val="clear" w:color="auto" w:fill="auto"/>
            <w:vAlign w:val="bottom"/>
          </w:tcPr>
          <w:p w14:paraId="74EB8639" w14:textId="77777777" w:rsidR="003F7E2C" w:rsidRPr="00003565" w:rsidRDefault="003F7E2C" w:rsidP="00BE28D4">
            <w:pPr>
              <w:pStyle w:val="tabletext11"/>
              <w:tabs>
                <w:tab w:val="decimal" w:pos="640"/>
              </w:tabs>
              <w:rPr>
                <w:ins w:id="28513" w:author="Author"/>
              </w:rPr>
            </w:pPr>
            <w:ins w:id="28514" w:author="Author">
              <w:r w:rsidRPr="00003565">
                <w:t>3,000 to 3,999</w:t>
              </w:r>
            </w:ins>
          </w:p>
        </w:tc>
        <w:tc>
          <w:tcPr>
            <w:tcW w:w="680" w:type="dxa"/>
            <w:shd w:val="clear" w:color="auto" w:fill="auto"/>
            <w:noWrap/>
            <w:vAlign w:val="bottom"/>
          </w:tcPr>
          <w:p w14:paraId="0A893C6F" w14:textId="77777777" w:rsidR="003F7E2C" w:rsidRDefault="003F7E2C" w:rsidP="00BE28D4">
            <w:pPr>
              <w:pStyle w:val="tabletext11"/>
              <w:jc w:val="center"/>
              <w:rPr>
                <w:ins w:id="28515" w:author="Author"/>
              </w:rPr>
            </w:pPr>
            <w:ins w:id="28516" w:author="Author">
              <w:r>
                <w:t>0.39</w:t>
              </w:r>
            </w:ins>
          </w:p>
        </w:tc>
        <w:tc>
          <w:tcPr>
            <w:tcW w:w="900" w:type="dxa"/>
            <w:shd w:val="clear" w:color="auto" w:fill="auto"/>
            <w:noWrap/>
            <w:vAlign w:val="bottom"/>
          </w:tcPr>
          <w:p w14:paraId="4DE02E63" w14:textId="77777777" w:rsidR="003F7E2C" w:rsidRDefault="003F7E2C" w:rsidP="00BE28D4">
            <w:pPr>
              <w:pStyle w:val="tabletext11"/>
              <w:jc w:val="center"/>
              <w:rPr>
                <w:ins w:id="28517" w:author="Author"/>
              </w:rPr>
            </w:pPr>
            <w:ins w:id="28518" w:author="Author">
              <w:r>
                <w:t>0.39</w:t>
              </w:r>
            </w:ins>
          </w:p>
        </w:tc>
        <w:tc>
          <w:tcPr>
            <w:tcW w:w="400" w:type="dxa"/>
            <w:shd w:val="clear" w:color="auto" w:fill="auto"/>
            <w:noWrap/>
            <w:vAlign w:val="bottom"/>
          </w:tcPr>
          <w:p w14:paraId="2C60716B" w14:textId="77777777" w:rsidR="003F7E2C" w:rsidRDefault="003F7E2C" w:rsidP="00BE28D4">
            <w:pPr>
              <w:pStyle w:val="tabletext11"/>
              <w:jc w:val="center"/>
              <w:rPr>
                <w:ins w:id="28519" w:author="Author"/>
              </w:rPr>
            </w:pPr>
            <w:ins w:id="28520" w:author="Author">
              <w:r>
                <w:t>0.39</w:t>
              </w:r>
            </w:ins>
          </w:p>
        </w:tc>
        <w:tc>
          <w:tcPr>
            <w:tcW w:w="400" w:type="dxa"/>
            <w:shd w:val="clear" w:color="auto" w:fill="auto"/>
            <w:noWrap/>
            <w:vAlign w:val="bottom"/>
          </w:tcPr>
          <w:p w14:paraId="0AEBED77" w14:textId="77777777" w:rsidR="003F7E2C" w:rsidRDefault="003F7E2C" w:rsidP="00BE28D4">
            <w:pPr>
              <w:pStyle w:val="tabletext11"/>
              <w:jc w:val="center"/>
              <w:rPr>
                <w:ins w:id="28521" w:author="Author"/>
              </w:rPr>
            </w:pPr>
            <w:ins w:id="28522" w:author="Author">
              <w:r>
                <w:t>0.37</w:t>
              </w:r>
            </w:ins>
          </w:p>
        </w:tc>
        <w:tc>
          <w:tcPr>
            <w:tcW w:w="400" w:type="dxa"/>
            <w:shd w:val="clear" w:color="auto" w:fill="auto"/>
            <w:noWrap/>
            <w:vAlign w:val="bottom"/>
          </w:tcPr>
          <w:p w14:paraId="1801AEAC" w14:textId="77777777" w:rsidR="003F7E2C" w:rsidRDefault="003F7E2C" w:rsidP="00BE28D4">
            <w:pPr>
              <w:pStyle w:val="tabletext11"/>
              <w:jc w:val="center"/>
              <w:rPr>
                <w:ins w:id="28523" w:author="Author"/>
              </w:rPr>
            </w:pPr>
            <w:ins w:id="28524" w:author="Author">
              <w:r>
                <w:t>0.36</w:t>
              </w:r>
            </w:ins>
          </w:p>
        </w:tc>
        <w:tc>
          <w:tcPr>
            <w:tcW w:w="400" w:type="dxa"/>
            <w:shd w:val="clear" w:color="auto" w:fill="auto"/>
            <w:noWrap/>
            <w:vAlign w:val="bottom"/>
          </w:tcPr>
          <w:p w14:paraId="1396B80E" w14:textId="77777777" w:rsidR="003F7E2C" w:rsidRDefault="003F7E2C" w:rsidP="00BE28D4">
            <w:pPr>
              <w:pStyle w:val="tabletext11"/>
              <w:jc w:val="center"/>
              <w:rPr>
                <w:ins w:id="28525" w:author="Author"/>
              </w:rPr>
            </w:pPr>
            <w:ins w:id="28526" w:author="Author">
              <w:r>
                <w:t>0.32</w:t>
              </w:r>
            </w:ins>
          </w:p>
        </w:tc>
        <w:tc>
          <w:tcPr>
            <w:tcW w:w="400" w:type="dxa"/>
            <w:shd w:val="clear" w:color="auto" w:fill="auto"/>
            <w:noWrap/>
            <w:vAlign w:val="bottom"/>
          </w:tcPr>
          <w:p w14:paraId="181FB413" w14:textId="77777777" w:rsidR="003F7E2C" w:rsidRDefault="003F7E2C" w:rsidP="00BE28D4">
            <w:pPr>
              <w:pStyle w:val="tabletext11"/>
              <w:jc w:val="center"/>
              <w:rPr>
                <w:ins w:id="28527" w:author="Author"/>
              </w:rPr>
            </w:pPr>
            <w:ins w:id="28528" w:author="Author">
              <w:r>
                <w:t>0.31</w:t>
              </w:r>
            </w:ins>
          </w:p>
        </w:tc>
        <w:tc>
          <w:tcPr>
            <w:tcW w:w="400" w:type="dxa"/>
            <w:shd w:val="clear" w:color="auto" w:fill="auto"/>
            <w:noWrap/>
            <w:vAlign w:val="bottom"/>
          </w:tcPr>
          <w:p w14:paraId="134BFF38" w14:textId="77777777" w:rsidR="003F7E2C" w:rsidRDefault="003F7E2C" w:rsidP="00BE28D4">
            <w:pPr>
              <w:pStyle w:val="tabletext11"/>
              <w:jc w:val="center"/>
              <w:rPr>
                <w:ins w:id="28529" w:author="Author"/>
              </w:rPr>
            </w:pPr>
            <w:ins w:id="28530" w:author="Author">
              <w:r>
                <w:t>0.29</w:t>
              </w:r>
            </w:ins>
          </w:p>
        </w:tc>
        <w:tc>
          <w:tcPr>
            <w:tcW w:w="400" w:type="dxa"/>
            <w:shd w:val="clear" w:color="auto" w:fill="auto"/>
            <w:noWrap/>
            <w:vAlign w:val="bottom"/>
          </w:tcPr>
          <w:p w14:paraId="658AB14D" w14:textId="77777777" w:rsidR="003F7E2C" w:rsidRDefault="003F7E2C" w:rsidP="00BE28D4">
            <w:pPr>
              <w:pStyle w:val="tabletext11"/>
              <w:jc w:val="center"/>
              <w:rPr>
                <w:ins w:id="28531" w:author="Author"/>
              </w:rPr>
            </w:pPr>
            <w:ins w:id="28532" w:author="Author">
              <w:r>
                <w:t>0.28</w:t>
              </w:r>
            </w:ins>
          </w:p>
        </w:tc>
        <w:tc>
          <w:tcPr>
            <w:tcW w:w="400" w:type="dxa"/>
            <w:shd w:val="clear" w:color="auto" w:fill="auto"/>
            <w:noWrap/>
            <w:vAlign w:val="bottom"/>
          </w:tcPr>
          <w:p w14:paraId="14C0CC63" w14:textId="77777777" w:rsidR="003F7E2C" w:rsidRDefault="003F7E2C" w:rsidP="00BE28D4">
            <w:pPr>
              <w:pStyle w:val="tabletext11"/>
              <w:jc w:val="center"/>
              <w:rPr>
                <w:ins w:id="28533" w:author="Author"/>
              </w:rPr>
            </w:pPr>
            <w:ins w:id="28534" w:author="Author">
              <w:r>
                <w:t>0.26</w:t>
              </w:r>
            </w:ins>
          </w:p>
        </w:tc>
        <w:tc>
          <w:tcPr>
            <w:tcW w:w="400" w:type="dxa"/>
            <w:shd w:val="clear" w:color="auto" w:fill="auto"/>
            <w:noWrap/>
            <w:vAlign w:val="bottom"/>
          </w:tcPr>
          <w:p w14:paraId="436DBDA4" w14:textId="77777777" w:rsidR="003F7E2C" w:rsidRDefault="003F7E2C" w:rsidP="00BE28D4">
            <w:pPr>
              <w:pStyle w:val="tabletext11"/>
              <w:jc w:val="center"/>
              <w:rPr>
                <w:ins w:id="28535" w:author="Author"/>
              </w:rPr>
            </w:pPr>
            <w:ins w:id="28536" w:author="Author">
              <w:r>
                <w:t>0.25</w:t>
              </w:r>
            </w:ins>
          </w:p>
        </w:tc>
        <w:tc>
          <w:tcPr>
            <w:tcW w:w="400" w:type="dxa"/>
            <w:shd w:val="clear" w:color="auto" w:fill="auto"/>
            <w:noWrap/>
            <w:vAlign w:val="bottom"/>
          </w:tcPr>
          <w:p w14:paraId="641127F3" w14:textId="77777777" w:rsidR="003F7E2C" w:rsidRDefault="003F7E2C" w:rsidP="00BE28D4">
            <w:pPr>
              <w:pStyle w:val="tabletext11"/>
              <w:jc w:val="center"/>
              <w:rPr>
                <w:ins w:id="28537" w:author="Author"/>
              </w:rPr>
            </w:pPr>
            <w:ins w:id="28538" w:author="Author">
              <w:r>
                <w:t>0.24</w:t>
              </w:r>
            </w:ins>
          </w:p>
        </w:tc>
        <w:tc>
          <w:tcPr>
            <w:tcW w:w="400" w:type="dxa"/>
            <w:shd w:val="clear" w:color="auto" w:fill="auto"/>
            <w:noWrap/>
            <w:vAlign w:val="bottom"/>
          </w:tcPr>
          <w:p w14:paraId="01367A49" w14:textId="77777777" w:rsidR="003F7E2C" w:rsidRDefault="003F7E2C" w:rsidP="00BE28D4">
            <w:pPr>
              <w:pStyle w:val="tabletext11"/>
              <w:jc w:val="center"/>
              <w:rPr>
                <w:ins w:id="28539" w:author="Author"/>
              </w:rPr>
            </w:pPr>
            <w:ins w:id="28540" w:author="Author">
              <w:r>
                <w:t>0.23</w:t>
              </w:r>
            </w:ins>
          </w:p>
        </w:tc>
        <w:tc>
          <w:tcPr>
            <w:tcW w:w="400" w:type="dxa"/>
            <w:shd w:val="clear" w:color="auto" w:fill="auto"/>
            <w:noWrap/>
            <w:vAlign w:val="bottom"/>
          </w:tcPr>
          <w:p w14:paraId="21FDF04E" w14:textId="77777777" w:rsidR="003F7E2C" w:rsidRDefault="003F7E2C" w:rsidP="00BE28D4">
            <w:pPr>
              <w:pStyle w:val="tabletext11"/>
              <w:jc w:val="center"/>
              <w:rPr>
                <w:ins w:id="28541" w:author="Author"/>
              </w:rPr>
            </w:pPr>
            <w:ins w:id="28542" w:author="Author">
              <w:r>
                <w:t>0.22</w:t>
              </w:r>
            </w:ins>
          </w:p>
        </w:tc>
        <w:tc>
          <w:tcPr>
            <w:tcW w:w="400" w:type="dxa"/>
            <w:shd w:val="clear" w:color="auto" w:fill="auto"/>
            <w:noWrap/>
            <w:vAlign w:val="bottom"/>
          </w:tcPr>
          <w:p w14:paraId="25F89324" w14:textId="77777777" w:rsidR="003F7E2C" w:rsidRDefault="003F7E2C" w:rsidP="00BE28D4">
            <w:pPr>
              <w:pStyle w:val="tabletext11"/>
              <w:jc w:val="center"/>
              <w:rPr>
                <w:ins w:id="28543" w:author="Author"/>
              </w:rPr>
            </w:pPr>
            <w:ins w:id="28544" w:author="Author">
              <w:r>
                <w:t>0.21</w:t>
              </w:r>
            </w:ins>
          </w:p>
        </w:tc>
        <w:tc>
          <w:tcPr>
            <w:tcW w:w="400" w:type="dxa"/>
            <w:shd w:val="clear" w:color="auto" w:fill="auto"/>
            <w:noWrap/>
            <w:vAlign w:val="bottom"/>
          </w:tcPr>
          <w:p w14:paraId="4C3190E6" w14:textId="77777777" w:rsidR="003F7E2C" w:rsidRDefault="003F7E2C" w:rsidP="00BE28D4">
            <w:pPr>
              <w:pStyle w:val="tabletext11"/>
              <w:jc w:val="center"/>
              <w:rPr>
                <w:ins w:id="28545" w:author="Author"/>
              </w:rPr>
            </w:pPr>
            <w:ins w:id="28546" w:author="Author">
              <w:r>
                <w:t>0.20</w:t>
              </w:r>
            </w:ins>
          </w:p>
        </w:tc>
        <w:tc>
          <w:tcPr>
            <w:tcW w:w="400" w:type="dxa"/>
            <w:shd w:val="clear" w:color="auto" w:fill="auto"/>
            <w:noWrap/>
            <w:vAlign w:val="bottom"/>
          </w:tcPr>
          <w:p w14:paraId="2490AE52" w14:textId="77777777" w:rsidR="003F7E2C" w:rsidRDefault="003F7E2C" w:rsidP="00BE28D4">
            <w:pPr>
              <w:pStyle w:val="tabletext11"/>
              <w:jc w:val="center"/>
              <w:rPr>
                <w:ins w:id="28547" w:author="Author"/>
              </w:rPr>
            </w:pPr>
            <w:ins w:id="28548" w:author="Author">
              <w:r>
                <w:t>0.19</w:t>
              </w:r>
            </w:ins>
          </w:p>
        </w:tc>
        <w:tc>
          <w:tcPr>
            <w:tcW w:w="400" w:type="dxa"/>
            <w:shd w:val="clear" w:color="auto" w:fill="auto"/>
            <w:noWrap/>
            <w:vAlign w:val="bottom"/>
          </w:tcPr>
          <w:p w14:paraId="5D7C4B04" w14:textId="77777777" w:rsidR="003F7E2C" w:rsidRDefault="003F7E2C" w:rsidP="00BE28D4">
            <w:pPr>
              <w:pStyle w:val="tabletext11"/>
              <w:jc w:val="center"/>
              <w:rPr>
                <w:ins w:id="28549" w:author="Author"/>
              </w:rPr>
            </w:pPr>
            <w:ins w:id="28550" w:author="Author">
              <w:r>
                <w:t>0.19</w:t>
              </w:r>
            </w:ins>
          </w:p>
        </w:tc>
        <w:tc>
          <w:tcPr>
            <w:tcW w:w="400" w:type="dxa"/>
            <w:shd w:val="clear" w:color="auto" w:fill="auto"/>
            <w:noWrap/>
            <w:vAlign w:val="bottom"/>
          </w:tcPr>
          <w:p w14:paraId="0456C062" w14:textId="77777777" w:rsidR="003F7E2C" w:rsidRDefault="003F7E2C" w:rsidP="00BE28D4">
            <w:pPr>
              <w:pStyle w:val="tabletext11"/>
              <w:jc w:val="center"/>
              <w:rPr>
                <w:ins w:id="28551" w:author="Author"/>
              </w:rPr>
            </w:pPr>
            <w:ins w:id="28552" w:author="Author">
              <w:r>
                <w:t>0.18</w:t>
              </w:r>
            </w:ins>
          </w:p>
        </w:tc>
        <w:tc>
          <w:tcPr>
            <w:tcW w:w="400" w:type="dxa"/>
            <w:shd w:val="clear" w:color="auto" w:fill="auto"/>
            <w:noWrap/>
            <w:vAlign w:val="bottom"/>
          </w:tcPr>
          <w:p w14:paraId="0F1F209C" w14:textId="77777777" w:rsidR="003F7E2C" w:rsidRDefault="003F7E2C" w:rsidP="00BE28D4">
            <w:pPr>
              <w:pStyle w:val="tabletext11"/>
              <w:jc w:val="center"/>
              <w:rPr>
                <w:ins w:id="28553" w:author="Author"/>
              </w:rPr>
            </w:pPr>
            <w:ins w:id="28554" w:author="Author">
              <w:r>
                <w:t>0.17</w:t>
              </w:r>
            </w:ins>
          </w:p>
        </w:tc>
        <w:tc>
          <w:tcPr>
            <w:tcW w:w="400" w:type="dxa"/>
            <w:shd w:val="clear" w:color="auto" w:fill="auto"/>
            <w:noWrap/>
            <w:vAlign w:val="bottom"/>
          </w:tcPr>
          <w:p w14:paraId="3832AC35" w14:textId="77777777" w:rsidR="003F7E2C" w:rsidRDefault="003F7E2C" w:rsidP="00BE28D4">
            <w:pPr>
              <w:pStyle w:val="tabletext11"/>
              <w:jc w:val="center"/>
              <w:rPr>
                <w:ins w:id="28555" w:author="Author"/>
              </w:rPr>
            </w:pPr>
            <w:ins w:id="28556" w:author="Author">
              <w:r>
                <w:t>0.16</w:t>
              </w:r>
            </w:ins>
          </w:p>
        </w:tc>
        <w:tc>
          <w:tcPr>
            <w:tcW w:w="400" w:type="dxa"/>
            <w:shd w:val="clear" w:color="auto" w:fill="auto"/>
            <w:noWrap/>
            <w:vAlign w:val="bottom"/>
          </w:tcPr>
          <w:p w14:paraId="0B053530" w14:textId="77777777" w:rsidR="003F7E2C" w:rsidRDefault="003F7E2C" w:rsidP="00BE28D4">
            <w:pPr>
              <w:pStyle w:val="tabletext11"/>
              <w:jc w:val="center"/>
              <w:rPr>
                <w:ins w:id="28557" w:author="Author"/>
              </w:rPr>
            </w:pPr>
            <w:ins w:id="28558" w:author="Author">
              <w:r>
                <w:t>0.16</w:t>
              </w:r>
            </w:ins>
          </w:p>
        </w:tc>
        <w:tc>
          <w:tcPr>
            <w:tcW w:w="440" w:type="dxa"/>
            <w:shd w:val="clear" w:color="auto" w:fill="auto"/>
            <w:noWrap/>
            <w:vAlign w:val="bottom"/>
          </w:tcPr>
          <w:p w14:paraId="61D6344C" w14:textId="77777777" w:rsidR="003F7E2C" w:rsidRDefault="003F7E2C" w:rsidP="00BE28D4">
            <w:pPr>
              <w:pStyle w:val="tabletext11"/>
              <w:jc w:val="center"/>
              <w:rPr>
                <w:ins w:id="28559" w:author="Author"/>
              </w:rPr>
            </w:pPr>
            <w:ins w:id="28560" w:author="Author">
              <w:r>
                <w:t>0.15</w:t>
              </w:r>
            </w:ins>
          </w:p>
        </w:tc>
        <w:tc>
          <w:tcPr>
            <w:tcW w:w="400" w:type="dxa"/>
            <w:shd w:val="clear" w:color="auto" w:fill="auto"/>
            <w:noWrap/>
            <w:vAlign w:val="bottom"/>
          </w:tcPr>
          <w:p w14:paraId="71A13AD9" w14:textId="77777777" w:rsidR="003F7E2C" w:rsidRDefault="003F7E2C" w:rsidP="00BE28D4">
            <w:pPr>
              <w:pStyle w:val="tabletext11"/>
              <w:jc w:val="center"/>
              <w:rPr>
                <w:ins w:id="28561" w:author="Author"/>
              </w:rPr>
            </w:pPr>
            <w:ins w:id="28562" w:author="Author">
              <w:r>
                <w:t>0.15</w:t>
              </w:r>
            </w:ins>
          </w:p>
        </w:tc>
        <w:tc>
          <w:tcPr>
            <w:tcW w:w="400" w:type="dxa"/>
            <w:shd w:val="clear" w:color="auto" w:fill="auto"/>
            <w:noWrap/>
            <w:vAlign w:val="bottom"/>
          </w:tcPr>
          <w:p w14:paraId="515B7E9B" w14:textId="77777777" w:rsidR="003F7E2C" w:rsidRDefault="003F7E2C" w:rsidP="00BE28D4">
            <w:pPr>
              <w:pStyle w:val="tabletext11"/>
              <w:jc w:val="center"/>
              <w:rPr>
                <w:ins w:id="28563" w:author="Author"/>
              </w:rPr>
            </w:pPr>
            <w:ins w:id="28564" w:author="Author">
              <w:r>
                <w:t>0.14</w:t>
              </w:r>
            </w:ins>
          </w:p>
        </w:tc>
        <w:tc>
          <w:tcPr>
            <w:tcW w:w="400" w:type="dxa"/>
            <w:shd w:val="clear" w:color="auto" w:fill="auto"/>
            <w:noWrap/>
            <w:vAlign w:val="bottom"/>
          </w:tcPr>
          <w:p w14:paraId="3E14F02D" w14:textId="77777777" w:rsidR="003F7E2C" w:rsidRDefault="003F7E2C" w:rsidP="00BE28D4">
            <w:pPr>
              <w:pStyle w:val="tabletext11"/>
              <w:jc w:val="center"/>
              <w:rPr>
                <w:ins w:id="28565" w:author="Author"/>
              </w:rPr>
            </w:pPr>
            <w:ins w:id="28566" w:author="Author">
              <w:r>
                <w:t>0.13</w:t>
              </w:r>
            </w:ins>
          </w:p>
        </w:tc>
        <w:tc>
          <w:tcPr>
            <w:tcW w:w="400" w:type="dxa"/>
            <w:shd w:val="clear" w:color="auto" w:fill="auto"/>
            <w:noWrap/>
            <w:vAlign w:val="bottom"/>
          </w:tcPr>
          <w:p w14:paraId="444ECF74" w14:textId="77777777" w:rsidR="003F7E2C" w:rsidRDefault="003F7E2C" w:rsidP="00BE28D4">
            <w:pPr>
              <w:pStyle w:val="tabletext11"/>
              <w:jc w:val="center"/>
              <w:rPr>
                <w:ins w:id="28567" w:author="Author"/>
              </w:rPr>
            </w:pPr>
            <w:ins w:id="28568" w:author="Author">
              <w:r>
                <w:t>0.13</w:t>
              </w:r>
            </w:ins>
          </w:p>
        </w:tc>
        <w:tc>
          <w:tcPr>
            <w:tcW w:w="460" w:type="dxa"/>
            <w:shd w:val="clear" w:color="auto" w:fill="auto"/>
            <w:noWrap/>
            <w:vAlign w:val="bottom"/>
          </w:tcPr>
          <w:p w14:paraId="1E797E91" w14:textId="77777777" w:rsidR="003F7E2C" w:rsidRDefault="003F7E2C" w:rsidP="00BE28D4">
            <w:pPr>
              <w:pStyle w:val="tabletext11"/>
              <w:jc w:val="center"/>
              <w:rPr>
                <w:ins w:id="28569" w:author="Author"/>
              </w:rPr>
            </w:pPr>
            <w:ins w:id="28570" w:author="Author">
              <w:r>
                <w:t>0.12</w:t>
              </w:r>
            </w:ins>
          </w:p>
        </w:tc>
      </w:tr>
      <w:tr w:rsidR="003F7E2C" w14:paraId="31EE0FD8" w14:textId="77777777" w:rsidTr="00EE1A0A">
        <w:trPr>
          <w:trHeight w:val="190"/>
          <w:ins w:id="28571" w:author="Author"/>
        </w:trPr>
        <w:tc>
          <w:tcPr>
            <w:tcW w:w="200" w:type="dxa"/>
            <w:tcBorders>
              <w:right w:val="nil"/>
            </w:tcBorders>
            <w:shd w:val="clear" w:color="auto" w:fill="auto"/>
            <w:vAlign w:val="bottom"/>
          </w:tcPr>
          <w:p w14:paraId="37970835" w14:textId="77777777" w:rsidR="003F7E2C" w:rsidRPr="00003565" w:rsidRDefault="003F7E2C" w:rsidP="00BE28D4">
            <w:pPr>
              <w:pStyle w:val="tabletext11"/>
              <w:jc w:val="right"/>
              <w:rPr>
                <w:ins w:id="28572" w:author="Author"/>
              </w:rPr>
            </w:pPr>
          </w:p>
        </w:tc>
        <w:tc>
          <w:tcPr>
            <w:tcW w:w="1580" w:type="dxa"/>
            <w:tcBorders>
              <w:left w:val="nil"/>
            </w:tcBorders>
            <w:shd w:val="clear" w:color="auto" w:fill="auto"/>
            <w:vAlign w:val="bottom"/>
          </w:tcPr>
          <w:p w14:paraId="3822A8AE" w14:textId="77777777" w:rsidR="003F7E2C" w:rsidRPr="00003565" w:rsidRDefault="003F7E2C" w:rsidP="00BE28D4">
            <w:pPr>
              <w:pStyle w:val="tabletext11"/>
              <w:tabs>
                <w:tab w:val="decimal" w:pos="640"/>
              </w:tabs>
              <w:rPr>
                <w:ins w:id="28573" w:author="Author"/>
              </w:rPr>
            </w:pPr>
            <w:ins w:id="28574" w:author="Author">
              <w:r w:rsidRPr="00003565">
                <w:t>4,000 to 4,999</w:t>
              </w:r>
            </w:ins>
          </w:p>
        </w:tc>
        <w:tc>
          <w:tcPr>
            <w:tcW w:w="680" w:type="dxa"/>
            <w:tcBorders>
              <w:bottom w:val="single" w:sz="4" w:space="0" w:color="auto"/>
            </w:tcBorders>
            <w:shd w:val="clear" w:color="auto" w:fill="auto"/>
            <w:noWrap/>
            <w:vAlign w:val="bottom"/>
          </w:tcPr>
          <w:p w14:paraId="24ADE35E" w14:textId="77777777" w:rsidR="003F7E2C" w:rsidRDefault="003F7E2C" w:rsidP="00BE28D4">
            <w:pPr>
              <w:pStyle w:val="tabletext11"/>
              <w:jc w:val="center"/>
              <w:rPr>
                <w:ins w:id="28575" w:author="Author"/>
              </w:rPr>
            </w:pPr>
            <w:ins w:id="28576" w:author="Author">
              <w:r>
                <w:t>0.42</w:t>
              </w:r>
            </w:ins>
          </w:p>
        </w:tc>
        <w:tc>
          <w:tcPr>
            <w:tcW w:w="900" w:type="dxa"/>
            <w:tcBorders>
              <w:bottom w:val="single" w:sz="4" w:space="0" w:color="auto"/>
            </w:tcBorders>
            <w:shd w:val="clear" w:color="auto" w:fill="auto"/>
            <w:noWrap/>
            <w:vAlign w:val="bottom"/>
          </w:tcPr>
          <w:p w14:paraId="3DF863EA" w14:textId="77777777" w:rsidR="003F7E2C" w:rsidRDefault="003F7E2C" w:rsidP="00BE28D4">
            <w:pPr>
              <w:pStyle w:val="tabletext11"/>
              <w:jc w:val="center"/>
              <w:rPr>
                <w:ins w:id="28577" w:author="Author"/>
              </w:rPr>
            </w:pPr>
            <w:ins w:id="28578" w:author="Author">
              <w:r>
                <w:t>0.42</w:t>
              </w:r>
            </w:ins>
          </w:p>
        </w:tc>
        <w:tc>
          <w:tcPr>
            <w:tcW w:w="400" w:type="dxa"/>
            <w:tcBorders>
              <w:bottom w:val="single" w:sz="4" w:space="0" w:color="auto"/>
            </w:tcBorders>
            <w:shd w:val="clear" w:color="auto" w:fill="auto"/>
            <w:noWrap/>
            <w:vAlign w:val="bottom"/>
          </w:tcPr>
          <w:p w14:paraId="7D1DEEE2" w14:textId="77777777" w:rsidR="003F7E2C" w:rsidRDefault="003F7E2C" w:rsidP="00BE28D4">
            <w:pPr>
              <w:pStyle w:val="tabletext11"/>
              <w:jc w:val="center"/>
              <w:rPr>
                <w:ins w:id="28579" w:author="Author"/>
              </w:rPr>
            </w:pPr>
            <w:ins w:id="28580" w:author="Author">
              <w:r>
                <w:t>0.42</w:t>
              </w:r>
            </w:ins>
          </w:p>
        </w:tc>
        <w:tc>
          <w:tcPr>
            <w:tcW w:w="400" w:type="dxa"/>
            <w:tcBorders>
              <w:bottom w:val="single" w:sz="4" w:space="0" w:color="auto"/>
            </w:tcBorders>
            <w:shd w:val="clear" w:color="auto" w:fill="auto"/>
            <w:noWrap/>
            <w:vAlign w:val="bottom"/>
          </w:tcPr>
          <w:p w14:paraId="00623D01" w14:textId="77777777" w:rsidR="003F7E2C" w:rsidRDefault="003F7E2C" w:rsidP="00BE28D4">
            <w:pPr>
              <w:pStyle w:val="tabletext11"/>
              <w:jc w:val="center"/>
              <w:rPr>
                <w:ins w:id="28581" w:author="Author"/>
              </w:rPr>
            </w:pPr>
            <w:ins w:id="28582" w:author="Author">
              <w:r>
                <w:t>0.41</w:t>
              </w:r>
            </w:ins>
          </w:p>
        </w:tc>
        <w:tc>
          <w:tcPr>
            <w:tcW w:w="400" w:type="dxa"/>
            <w:tcBorders>
              <w:bottom w:val="single" w:sz="4" w:space="0" w:color="auto"/>
            </w:tcBorders>
            <w:shd w:val="clear" w:color="auto" w:fill="auto"/>
            <w:noWrap/>
            <w:vAlign w:val="bottom"/>
          </w:tcPr>
          <w:p w14:paraId="53CB0E3A" w14:textId="77777777" w:rsidR="003F7E2C" w:rsidRDefault="003F7E2C" w:rsidP="00BE28D4">
            <w:pPr>
              <w:pStyle w:val="tabletext11"/>
              <w:jc w:val="center"/>
              <w:rPr>
                <w:ins w:id="28583" w:author="Author"/>
              </w:rPr>
            </w:pPr>
            <w:ins w:id="28584" w:author="Author">
              <w:r>
                <w:t>0.39</w:t>
              </w:r>
            </w:ins>
          </w:p>
        </w:tc>
        <w:tc>
          <w:tcPr>
            <w:tcW w:w="400" w:type="dxa"/>
            <w:tcBorders>
              <w:bottom w:val="single" w:sz="4" w:space="0" w:color="auto"/>
            </w:tcBorders>
            <w:shd w:val="clear" w:color="auto" w:fill="auto"/>
            <w:noWrap/>
            <w:vAlign w:val="bottom"/>
          </w:tcPr>
          <w:p w14:paraId="2FEDB01F" w14:textId="77777777" w:rsidR="003F7E2C" w:rsidRDefault="003F7E2C" w:rsidP="00BE28D4">
            <w:pPr>
              <w:pStyle w:val="tabletext11"/>
              <w:jc w:val="center"/>
              <w:rPr>
                <w:ins w:id="28585" w:author="Author"/>
              </w:rPr>
            </w:pPr>
            <w:ins w:id="28586" w:author="Author">
              <w:r>
                <w:t>0.35</w:t>
              </w:r>
            </w:ins>
          </w:p>
        </w:tc>
        <w:tc>
          <w:tcPr>
            <w:tcW w:w="400" w:type="dxa"/>
            <w:tcBorders>
              <w:bottom w:val="single" w:sz="4" w:space="0" w:color="auto"/>
            </w:tcBorders>
            <w:shd w:val="clear" w:color="auto" w:fill="auto"/>
            <w:noWrap/>
            <w:vAlign w:val="bottom"/>
          </w:tcPr>
          <w:p w14:paraId="4C8A7073" w14:textId="77777777" w:rsidR="003F7E2C" w:rsidRDefault="003F7E2C" w:rsidP="00BE28D4">
            <w:pPr>
              <w:pStyle w:val="tabletext11"/>
              <w:jc w:val="center"/>
              <w:rPr>
                <w:ins w:id="28587" w:author="Author"/>
              </w:rPr>
            </w:pPr>
            <w:ins w:id="28588" w:author="Author">
              <w:r>
                <w:t>0.33</w:t>
              </w:r>
            </w:ins>
          </w:p>
        </w:tc>
        <w:tc>
          <w:tcPr>
            <w:tcW w:w="400" w:type="dxa"/>
            <w:tcBorders>
              <w:bottom w:val="single" w:sz="4" w:space="0" w:color="auto"/>
            </w:tcBorders>
            <w:shd w:val="clear" w:color="auto" w:fill="auto"/>
            <w:noWrap/>
            <w:vAlign w:val="bottom"/>
          </w:tcPr>
          <w:p w14:paraId="7608C7C9" w14:textId="77777777" w:rsidR="003F7E2C" w:rsidRDefault="003F7E2C" w:rsidP="00BE28D4">
            <w:pPr>
              <w:pStyle w:val="tabletext11"/>
              <w:jc w:val="center"/>
              <w:rPr>
                <w:ins w:id="28589" w:author="Author"/>
              </w:rPr>
            </w:pPr>
            <w:ins w:id="28590" w:author="Author">
              <w:r>
                <w:t>0.32</w:t>
              </w:r>
            </w:ins>
          </w:p>
        </w:tc>
        <w:tc>
          <w:tcPr>
            <w:tcW w:w="400" w:type="dxa"/>
            <w:tcBorders>
              <w:bottom w:val="single" w:sz="4" w:space="0" w:color="auto"/>
            </w:tcBorders>
            <w:shd w:val="clear" w:color="auto" w:fill="auto"/>
            <w:noWrap/>
            <w:vAlign w:val="bottom"/>
          </w:tcPr>
          <w:p w14:paraId="49E56C52" w14:textId="77777777" w:rsidR="003F7E2C" w:rsidRDefault="003F7E2C" w:rsidP="00BE28D4">
            <w:pPr>
              <w:pStyle w:val="tabletext11"/>
              <w:jc w:val="center"/>
              <w:rPr>
                <w:ins w:id="28591" w:author="Author"/>
              </w:rPr>
            </w:pPr>
            <w:ins w:id="28592" w:author="Author">
              <w:r>
                <w:t>0.30</w:t>
              </w:r>
            </w:ins>
          </w:p>
        </w:tc>
        <w:tc>
          <w:tcPr>
            <w:tcW w:w="400" w:type="dxa"/>
            <w:tcBorders>
              <w:bottom w:val="single" w:sz="4" w:space="0" w:color="auto"/>
            </w:tcBorders>
            <w:shd w:val="clear" w:color="auto" w:fill="auto"/>
            <w:noWrap/>
            <w:vAlign w:val="bottom"/>
          </w:tcPr>
          <w:p w14:paraId="01795AD6" w14:textId="77777777" w:rsidR="003F7E2C" w:rsidRDefault="003F7E2C" w:rsidP="00BE28D4">
            <w:pPr>
              <w:pStyle w:val="tabletext11"/>
              <w:jc w:val="center"/>
              <w:rPr>
                <w:ins w:id="28593" w:author="Author"/>
              </w:rPr>
            </w:pPr>
            <w:ins w:id="28594" w:author="Author">
              <w:r>
                <w:t>0.28</w:t>
              </w:r>
            </w:ins>
          </w:p>
        </w:tc>
        <w:tc>
          <w:tcPr>
            <w:tcW w:w="400" w:type="dxa"/>
            <w:tcBorders>
              <w:bottom w:val="single" w:sz="4" w:space="0" w:color="auto"/>
            </w:tcBorders>
            <w:shd w:val="clear" w:color="auto" w:fill="auto"/>
            <w:noWrap/>
            <w:vAlign w:val="bottom"/>
          </w:tcPr>
          <w:p w14:paraId="279E7D70" w14:textId="77777777" w:rsidR="003F7E2C" w:rsidRDefault="003F7E2C" w:rsidP="00BE28D4">
            <w:pPr>
              <w:pStyle w:val="tabletext11"/>
              <w:jc w:val="center"/>
              <w:rPr>
                <w:ins w:id="28595" w:author="Author"/>
              </w:rPr>
            </w:pPr>
            <w:ins w:id="28596" w:author="Author">
              <w:r>
                <w:t>0.27</w:t>
              </w:r>
            </w:ins>
          </w:p>
        </w:tc>
        <w:tc>
          <w:tcPr>
            <w:tcW w:w="400" w:type="dxa"/>
            <w:tcBorders>
              <w:bottom w:val="single" w:sz="4" w:space="0" w:color="auto"/>
            </w:tcBorders>
            <w:shd w:val="clear" w:color="auto" w:fill="auto"/>
            <w:noWrap/>
            <w:vAlign w:val="bottom"/>
          </w:tcPr>
          <w:p w14:paraId="063F0649" w14:textId="77777777" w:rsidR="003F7E2C" w:rsidRDefault="003F7E2C" w:rsidP="00BE28D4">
            <w:pPr>
              <w:pStyle w:val="tabletext11"/>
              <w:jc w:val="center"/>
              <w:rPr>
                <w:ins w:id="28597" w:author="Author"/>
              </w:rPr>
            </w:pPr>
            <w:ins w:id="28598" w:author="Author">
              <w:r>
                <w:t>0.26</w:t>
              </w:r>
            </w:ins>
          </w:p>
        </w:tc>
        <w:tc>
          <w:tcPr>
            <w:tcW w:w="400" w:type="dxa"/>
            <w:tcBorders>
              <w:bottom w:val="single" w:sz="4" w:space="0" w:color="auto"/>
            </w:tcBorders>
            <w:shd w:val="clear" w:color="auto" w:fill="auto"/>
            <w:noWrap/>
            <w:vAlign w:val="bottom"/>
          </w:tcPr>
          <w:p w14:paraId="3AE0E045" w14:textId="77777777" w:rsidR="003F7E2C" w:rsidRDefault="003F7E2C" w:rsidP="00BE28D4">
            <w:pPr>
              <w:pStyle w:val="tabletext11"/>
              <w:jc w:val="center"/>
              <w:rPr>
                <w:ins w:id="28599" w:author="Author"/>
              </w:rPr>
            </w:pPr>
            <w:ins w:id="28600" w:author="Author">
              <w:r>
                <w:t>0.25</w:t>
              </w:r>
            </w:ins>
          </w:p>
        </w:tc>
        <w:tc>
          <w:tcPr>
            <w:tcW w:w="400" w:type="dxa"/>
            <w:tcBorders>
              <w:bottom w:val="single" w:sz="4" w:space="0" w:color="auto"/>
            </w:tcBorders>
            <w:shd w:val="clear" w:color="auto" w:fill="auto"/>
            <w:noWrap/>
            <w:vAlign w:val="bottom"/>
          </w:tcPr>
          <w:p w14:paraId="60088CAC" w14:textId="77777777" w:rsidR="003F7E2C" w:rsidRDefault="003F7E2C" w:rsidP="00BE28D4">
            <w:pPr>
              <w:pStyle w:val="tabletext11"/>
              <w:jc w:val="center"/>
              <w:rPr>
                <w:ins w:id="28601" w:author="Author"/>
              </w:rPr>
            </w:pPr>
            <w:ins w:id="28602" w:author="Author">
              <w:r>
                <w:t>0.24</w:t>
              </w:r>
            </w:ins>
          </w:p>
        </w:tc>
        <w:tc>
          <w:tcPr>
            <w:tcW w:w="400" w:type="dxa"/>
            <w:tcBorders>
              <w:bottom w:val="single" w:sz="4" w:space="0" w:color="auto"/>
            </w:tcBorders>
            <w:shd w:val="clear" w:color="auto" w:fill="auto"/>
            <w:noWrap/>
            <w:vAlign w:val="bottom"/>
          </w:tcPr>
          <w:p w14:paraId="43097D4C" w14:textId="77777777" w:rsidR="003F7E2C" w:rsidRDefault="003F7E2C" w:rsidP="00BE28D4">
            <w:pPr>
              <w:pStyle w:val="tabletext11"/>
              <w:jc w:val="center"/>
              <w:rPr>
                <w:ins w:id="28603" w:author="Author"/>
              </w:rPr>
            </w:pPr>
            <w:ins w:id="28604" w:author="Author">
              <w:r>
                <w:t>0.23</w:t>
              </w:r>
            </w:ins>
          </w:p>
        </w:tc>
        <w:tc>
          <w:tcPr>
            <w:tcW w:w="400" w:type="dxa"/>
            <w:tcBorders>
              <w:bottom w:val="single" w:sz="4" w:space="0" w:color="auto"/>
            </w:tcBorders>
            <w:shd w:val="clear" w:color="auto" w:fill="auto"/>
            <w:noWrap/>
            <w:vAlign w:val="bottom"/>
          </w:tcPr>
          <w:p w14:paraId="5E18AC24" w14:textId="77777777" w:rsidR="003F7E2C" w:rsidRDefault="003F7E2C" w:rsidP="00BE28D4">
            <w:pPr>
              <w:pStyle w:val="tabletext11"/>
              <w:jc w:val="center"/>
              <w:rPr>
                <w:ins w:id="28605" w:author="Author"/>
              </w:rPr>
            </w:pPr>
            <w:ins w:id="28606" w:author="Author">
              <w:r>
                <w:t>0.22</w:t>
              </w:r>
            </w:ins>
          </w:p>
        </w:tc>
        <w:tc>
          <w:tcPr>
            <w:tcW w:w="400" w:type="dxa"/>
            <w:tcBorders>
              <w:bottom w:val="single" w:sz="4" w:space="0" w:color="auto"/>
            </w:tcBorders>
            <w:shd w:val="clear" w:color="auto" w:fill="auto"/>
            <w:noWrap/>
            <w:vAlign w:val="bottom"/>
          </w:tcPr>
          <w:p w14:paraId="7390D19E" w14:textId="77777777" w:rsidR="003F7E2C" w:rsidRDefault="003F7E2C" w:rsidP="00BE28D4">
            <w:pPr>
              <w:pStyle w:val="tabletext11"/>
              <w:jc w:val="center"/>
              <w:rPr>
                <w:ins w:id="28607" w:author="Author"/>
              </w:rPr>
            </w:pPr>
            <w:ins w:id="28608" w:author="Author">
              <w:r>
                <w:t>0.21</w:t>
              </w:r>
            </w:ins>
          </w:p>
        </w:tc>
        <w:tc>
          <w:tcPr>
            <w:tcW w:w="400" w:type="dxa"/>
            <w:tcBorders>
              <w:bottom w:val="single" w:sz="4" w:space="0" w:color="auto"/>
            </w:tcBorders>
            <w:shd w:val="clear" w:color="auto" w:fill="auto"/>
            <w:noWrap/>
            <w:vAlign w:val="bottom"/>
          </w:tcPr>
          <w:p w14:paraId="15C693DC" w14:textId="77777777" w:rsidR="003F7E2C" w:rsidRDefault="003F7E2C" w:rsidP="00BE28D4">
            <w:pPr>
              <w:pStyle w:val="tabletext11"/>
              <w:jc w:val="center"/>
              <w:rPr>
                <w:ins w:id="28609" w:author="Author"/>
              </w:rPr>
            </w:pPr>
            <w:ins w:id="28610" w:author="Author">
              <w:r>
                <w:t>0.20</w:t>
              </w:r>
            </w:ins>
          </w:p>
        </w:tc>
        <w:tc>
          <w:tcPr>
            <w:tcW w:w="400" w:type="dxa"/>
            <w:tcBorders>
              <w:bottom w:val="single" w:sz="4" w:space="0" w:color="auto"/>
            </w:tcBorders>
            <w:shd w:val="clear" w:color="auto" w:fill="auto"/>
            <w:noWrap/>
            <w:vAlign w:val="bottom"/>
          </w:tcPr>
          <w:p w14:paraId="7E232354" w14:textId="77777777" w:rsidR="003F7E2C" w:rsidRDefault="003F7E2C" w:rsidP="00BE28D4">
            <w:pPr>
              <w:pStyle w:val="tabletext11"/>
              <w:jc w:val="center"/>
              <w:rPr>
                <w:ins w:id="28611" w:author="Author"/>
              </w:rPr>
            </w:pPr>
            <w:ins w:id="28612" w:author="Author">
              <w:r>
                <w:t>0.19</w:t>
              </w:r>
            </w:ins>
          </w:p>
        </w:tc>
        <w:tc>
          <w:tcPr>
            <w:tcW w:w="400" w:type="dxa"/>
            <w:tcBorders>
              <w:bottom w:val="single" w:sz="4" w:space="0" w:color="auto"/>
            </w:tcBorders>
            <w:shd w:val="clear" w:color="auto" w:fill="auto"/>
            <w:noWrap/>
            <w:vAlign w:val="bottom"/>
          </w:tcPr>
          <w:p w14:paraId="250F4780" w14:textId="77777777" w:rsidR="003F7E2C" w:rsidRDefault="003F7E2C" w:rsidP="00BE28D4">
            <w:pPr>
              <w:pStyle w:val="tabletext11"/>
              <w:jc w:val="center"/>
              <w:rPr>
                <w:ins w:id="28613" w:author="Author"/>
              </w:rPr>
            </w:pPr>
            <w:ins w:id="28614" w:author="Author">
              <w:r>
                <w:t>0.19</w:t>
              </w:r>
            </w:ins>
          </w:p>
        </w:tc>
        <w:tc>
          <w:tcPr>
            <w:tcW w:w="400" w:type="dxa"/>
            <w:tcBorders>
              <w:bottom w:val="single" w:sz="4" w:space="0" w:color="auto"/>
            </w:tcBorders>
            <w:shd w:val="clear" w:color="auto" w:fill="auto"/>
            <w:noWrap/>
            <w:vAlign w:val="bottom"/>
          </w:tcPr>
          <w:p w14:paraId="5636C840" w14:textId="77777777" w:rsidR="003F7E2C" w:rsidRDefault="003F7E2C" w:rsidP="00BE28D4">
            <w:pPr>
              <w:pStyle w:val="tabletext11"/>
              <w:jc w:val="center"/>
              <w:rPr>
                <w:ins w:id="28615" w:author="Author"/>
              </w:rPr>
            </w:pPr>
            <w:ins w:id="28616" w:author="Author">
              <w:r>
                <w:t>0.18</w:t>
              </w:r>
            </w:ins>
          </w:p>
        </w:tc>
        <w:tc>
          <w:tcPr>
            <w:tcW w:w="400" w:type="dxa"/>
            <w:tcBorders>
              <w:bottom w:val="single" w:sz="4" w:space="0" w:color="auto"/>
            </w:tcBorders>
            <w:shd w:val="clear" w:color="auto" w:fill="auto"/>
            <w:noWrap/>
            <w:vAlign w:val="bottom"/>
          </w:tcPr>
          <w:p w14:paraId="0EAD156C" w14:textId="77777777" w:rsidR="003F7E2C" w:rsidRDefault="003F7E2C" w:rsidP="00BE28D4">
            <w:pPr>
              <w:pStyle w:val="tabletext11"/>
              <w:jc w:val="center"/>
              <w:rPr>
                <w:ins w:id="28617" w:author="Author"/>
              </w:rPr>
            </w:pPr>
            <w:ins w:id="28618" w:author="Author">
              <w:r>
                <w:t>0.17</w:t>
              </w:r>
            </w:ins>
          </w:p>
        </w:tc>
        <w:tc>
          <w:tcPr>
            <w:tcW w:w="440" w:type="dxa"/>
            <w:tcBorders>
              <w:bottom w:val="single" w:sz="4" w:space="0" w:color="auto"/>
            </w:tcBorders>
            <w:shd w:val="clear" w:color="auto" w:fill="auto"/>
            <w:noWrap/>
            <w:vAlign w:val="bottom"/>
          </w:tcPr>
          <w:p w14:paraId="211B7F5E" w14:textId="77777777" w:rsidR="003F7E2C" w:rsidRDefault="003F7E2C" w:rsidP="00BE28D4">
            <w:pPr>
              <w:pStyle w:val="tabletext11"/>
              <w:jc w:val="center"/>
              <w:rPr>
                <w:ins w:id="28619" w:author="Author"/>
              </w:rPr>
            </w:pPr>
            <w:ins w:id="28620" w:author="Author">
              <w:r>
                <w:t>0.16</w:t>
              </w:r>
            </w:ins>
          </w:p>
        </w:tc>
        <w:tc>
          <w:tcPr>
            <w:tcW w:w="400" w:type="dxa"/>
            <w:tcBorders>
              <w:bottom w:val="single" w:sz="4" w:space="0" w:color="auto"/>
            </w:tcBorders>
            <w:shd w:val="clear" w:color="auto" w:fill="auto"/>
            <w:noWrap/>
            <w:vAlign w:val="bottom"/>
          </w:tcPr>
          <w:p w14:paraId="36F1F64A" w14:textId="77777777" w:rsidR="003F7E2C" w:rsidRDefault="003F7E2C" w:rsidP="00BE28D4">
            <w:pPr>
              <w:pStyle w:val="tabletext11"/>
              <w:jc w:val="center"/>
              <w:rPr>
                <w:ins w:id="28621" w:author="Author"/>
              </w:rPr>
            </w:pPr>
            <w:ins w:id="28622" w:author="Author">
              <w:r>
                <w:t>0.16</w:t>
              </w:r>
            </w:ins>
          </w:p>
        </w:tc>
        <w:tc>
          <w:tcPr>
            <w:tcW w:w="400" w:type="dxa"/>
            <w:tcBorders>
              <w:bottom w:val="single" w:sz="4" w:space="0" w:color="auto"/>
            </w:tcBorders>
            <w:shd w:val="clear" w:color="auto" w:fill="auto"/>
            <w:noWrap/>
            <w:vAlign w:val="bottom"/>
          </w:tcPr>
          <w:p w14:paraId="7B82571C" w14:textId="77777777" w:rsidR="003F7E2C" w:rsidRDefault="003F7E2C" w:rsidP="00BE28D4">
            <w:pPr>
              <w:pStyle w:val="tabletext11"/>
              <w:jc w:val="center"/>
              <w:rPr>
                <w:ins w:id="28623" w:author="Author"/>
              </w:rPr>
            </w:pPr>
            <w:ins w:id="28624" w:author="Author">
              <w:r>
                <w:t>0.15</w:t>
              </w:r>
            </w:ins>
          </w:p>
        </w:tc>
        <w:tc>
          <w:tcPr>
            <w:tcW w:w="400" w:type="dxa"/>
            <w:tcBorders>
              <w:bottom w:val="single" w:sz="4" w:space="0" w:color="auto"/>
            </w:tcBorders>
            <w:shd w:val="clear" w:color="auto" w:fill="auto"/>
            <w:noWrap/>
            <w:vAlign w:val="bottom"/>
          </w:tcPr>
          <w:p w14:paraId="5254D265" w14:textId="77777777" w:rsidR="003F7E2C" w:rsidRDefault="003F7E2C" w:rsidP="00BE28D4">
            <w:pPr>
              <w:pStyle w:val="tabletext11"/>
              <w:jc w:val="center"/>
              <w:rPr>
                <w:ins w:id="28625" w:author="Author"/>
              </w:rPr>
            </w:pPr>
            <w:ins w:id="28626" w:author="Author">
              <w:r>
                <w:t>0.14</w:t>
              </w:r>
            </w:ins>
          </w:p>
        </w:tc>
        <w:tc>
          <w:tcPr>
            <w:tcW w:w="400" w:type="dxa"/>
            <w:tcBorders>
              <w:bottom w:val="single" w:sz="4" w:space="0" w:color="auto"/>
            </w:tcBorders>
            <w:shd w:val="clear" w:color="auto" w:fill="auto"/>
            <w:noWrap/>
            <w:vAlign w:val="bottom"/>
          </w:tcPr>
          <w:p w14:paraId="1B184509" w14:textId="77777777" w:rsidR="003F7E2C" w:rsidRDefault="003F7E2C" w:rsidP="00BE28D4">
            <w:pPr>
              <w:pStyle w:val="tabletext11"/>
              <w:jc w:val="center"/>
              <w:rPr>
                <w:ins w:id="28627" w:author="Author"/>
              </w:rPr>
            </w:pPr>
            <w:ins w:id="28628" w:author="Author">
              <w:r>
                <w:t>0.14</w:t>
              </w:r>
            </w:ins>
          </w:p>
        </w:tc>
        <w:tc>
          <w:tcPr>
            <w:tcW w:w="460" w:type="dxa"/>
            <w:shd w:val="clear" w:color="auto" w:fill="auto"/>
            <w:noWrap/>
            <w:vAlign w:val="bottom"/>
          </w:tcPr>
          <w:p w14:paraId="0D1D23AB" w14:textId="77777777" w:rsidR="003F7E2C" w:rsidRDefault="003F7E2C" w:rsidP="00BE28D4">
            <w:pPr>
              <w:pStyle w:val="tabletext11"/>
              <w:jc w:val="center"/>
              <w:rPr>
                <w:ins w:id="28629" w:author="Author"/>
              </w:rPr>
            </w:pPr>
            <w:ins w:id="28630" w:author="Author">
              <w:r>
                <w:t>0.13</w:t>
              </w:r>
            </w:ins>
          </w:p>
        </w:tc>
      </w:tr>
      <w:tr w:rsidR="003F7E2C" w14:paraId="0F40CCF4" w14:textId="77777777" w:rsidTr="00EE1A0A">
        <w:trPr>
          <w:trHeight w:val="190"/>
          <w:ins w:id="28631" w:author="Author"/>
        </w:trPr>
        <w:tc>
          <w:tcPr>
            <w:tcW w:w="200" w:type="dxa"/>
            <w:tcBorders>
              <w:bottom w:val="single" w:sz="4" w:space="0" w:color="auto"/>
              <w:right w:val="nil"/>
            </w:tcBorders>
            <w:shd w:val="clear" w:color="auto" w:fill="auto"/>
            <w:vAlign w:val="bottom"/>
          </w:tcPr>
          <w:p w14:paraId="14E29834" w14:textId="77777777" w:rsidR="003F7E2C" w:rsidRPr="00003565" w:rsidRDefault="003F7E2C" w:rsidP="00BE28D4">
            <w:pPr>
              <w:pStyle w:val="tabletext11"/>
              <w:jc w:val="right"/>
              <w:rPr>
                <w:ins w:id="28632" w:author="Author"/>
              </w:rPr>
            </w:pPr>
          </w:p>
        </w:tc>
        <w:tc>
          <w:tcPr>
            <w:tcW w:w="1580" w:type="dxa"/>
            <w:tcBorders>
              <w:left w:val="nil"/>
              <w:bottom w:val="single" w:sz="4" w:space="0" w:color="auto"/>
            </w:tcBorders>
            <w:shd w:val="clear" w:color="auto" w:fill="auto"/>
            <w:vAlign w:val="bottom"/>
          </w:tcPr>
          <w:p w14:paraId="53F5C859" w14:textId="77777777" w:rsidR="003F7E2C" w:rsidRPr="00003565" w:rsidRDefault="003F7E2C" w:rsidP="00BE28D4">
            <w:pPr>
              <w:pStyle w:val="tabletext11"/>
              <w:tabs>
                <w:tab w:val="decimal" w:pos="640"/>
              </w:tabs>
              <w:rPr>
                <w:ins w:id="28633" w:author="Author"/>
              </w:rPr>
            </w:pPr>
            <w:ins w:id="28634" w:author="Author">
              <w:r w:rsidRPr="00003565">
                <w:t>5,000 to 5,999</w:t>
              </w:r>
            </w:ins>
          </w:p>
        </w:tc>
        <w:tc>
          <w:tcPr>
            <w:tcW w:w="680" w:type="dxa"/>
            <w:tcBorders>
              <w:bottom w:val="single" w:sz="4" w:space="0" w:color="auto"/>
            </w:tcBorders>
            <w:shd w:val="clear" w:color="auto" w:fill="auto"/>
            <w:noWrap/>
            <w:vAlign w:val="bottom"/>
          </w:tcPr>
          <w:p w14:paraId="1713E6C9" w14:textId="77777777" w:rsidR="003F7E2C" w:rsidRDefault="003F7E2C" w:rsidP="00BE28D4">
            <w:pPr>
              <w:pStyle w:val="tabletext11"/>
              <w:jc w:val="center"/>
              <w:rPr>
                <w:ins w:id="28635" w:author="Author"/>
              </w:rPr>
            </w:pPr>
            <w:ins w:id="28636" w:author="Author">
              <w:r>
                <w:t>0.45</w:t>
              </w:r>
            </w:ins>
          </w:p>
        </w:tc>
        <w:tc>
          <w:tcPr>
            <w:tcW w:w="900" w:type="dxa"/>
            <w:tcBorders>
              <w:bottom w:val="single" w:sz="4" w:space="0" w:color="auto"/>
            </w:tcBorders>
            <w:shd w:val="clear" w:color="auto" w:fill="auto"/>
            <w:noWrap/>
            <w:vAlign w:val="bottom"/>
          </w:tcPr>
          <w:p w14:paraId="7189686F" w14:textId="77777777" w:rsidR="003F7E2C" w:rsidRDefault="003F7E2C" w:rsidP="00BE28D4">
            <w:pPr>
              <w:pStyle w:val="tabletext11"/>
              <w:jc w:val="center"/>
              <w:rPr>
                <w:ins w:id="28637" w:author="Author"/>
              </w:rPr>
            </w:pPr>
            <w:ins w:id="28638" w:author="Author">
              <w:r>
                <w:t>0.45</w:t>
              </w:r>
            </w:ins>
          </w:p>
        </w:tc>
        <w:tc>
          <w:tcPr>
            <w:tcW w:w="400" w:type="dxa"/>
            <w:tcBorders>
              <w:bottom w:val="single" w:sz="4" w:space="0" w:color="auto"/>
            </w:tcBorders>
            <w:shd w:val="clear" w:color="auto" w:fill="auto"/>
            <w:noWrap/>
            <w:vAlign w:val="bottom"/>
          </w:tcPr>
          <w:p w14:paraId="3F786C1A" w14:textId="77777777" w:rsidR="003F7E2C" w:rsidRDefault="003F7E2C" w:rsidP="00BE28D4">
            <w:pPr>
              <w:pStyle w:val="tabletext11"/>
              <w:jc w:val="center"/>
              <w:rPr>
                <w:ins w:id="28639" w:author="Author"/>
              </w:rPr>
            </w:pPr>
            <w:ins w:id="28640" w:author="Author">
              <w:r>
                <w:t>0.45</w:t>
              </w:r>
            </w:ins>
          </w:p>
        </w:tc>
        <w:tc>
          <w:tcPr>
            <w:tcW w:w="400" w:type="dxa"/>
            <w:tcBorders>
              <w:bottom w:val="single" w:sz="4" w:space="0" w:color="auto"/>
            </w:tcBorders>
            <w:shd w:val="clear" w:color="auto" w:fill="auto"/>
            <w:noWrap/>
            <w:vAlign w:val="bottom"/>
          </w:tcPr>
          <w:p w14:paraId="09D7EC01" w14:textId="77777777" w:rsidR="003F7E2C" w:rsidRDefault="003F7E2C" w:rsidP="00BE28D4">
            <w:pPr>
              <w:pStyle w:val="tabletext11"/>
              <w:jc w:val="center"/>
              <w:rPr>
                <w:ins w:id="28641" w:author="Author"/>
              </w:rPr>
            </w:pPr>
            <w:ins w:id="28642" w:author="Author">
              <w:r>
                <w:t>0.43</w:t>
              </w:r>
            </w:ins>
          </w:p>
        </w:tc>
        <w:tc>
          <w:tcPr>
            <w:tcW w:w="400" w:type="dxa"/>
            <w:tcBorders>
              <w:bottom w:val="single" w:sz="4" w:space="0" w:color="auto"/>
            </w:tcBorders>
            <w:shd w:val="clear" w:color="auto" w:fill="auto"/>
            <w:noWrap/>
            <w:vAlign w:val="bottom"/>
          </w:tcPr>
          <w:p w14:paraId="3B858B93" w14:textId="77777777" w:rsidR="003F7E2C" w:rsidRDefault="003F7E2C" w:rsidP="00BE28D4">
            <w:pPr>
              <w:pStyle w:val="tabletext11"/>
              <w:jc w:val="center"/>
              <w:rPr>
                <w:ins w:id="28643" w:author="Author"/>
              </w:rPr>
            </w:pPr>
            <w:ins w:id="28644" w:author="Author">
              <w:r>
                <w:t>0.41</w:t>
              </w:r>
            </w:ins>
          </w:p>
        </w:tc>
        <w:tc>
          <w:tcPr>
            <w:tcW w:w="400" w:type="dxa"/>
            <w:tcBorders>
              <w:bottom w:val="single" w:sz="4" w:space="0" w:color="auto"/>
            </w:tcBorders>
            <w:shd w:val="clear" w:color="auto" w:fill="auto"/>
            <w:noWrap/>
            <w:vAlign w:val="bottom"/>
          </w:tcPr>
          <w:p w14:paraId="0D485C80" w14:textId="77777777" w:rsidR="003F7E2C" w:rsidRDefault="003F7E2C" w:rsidP="00BE28D4">
            <w:pPr>
              <w:pStyle w:val="tabletext11"/>
              <w:jc w:val="center"/>
              <w:rPr>
                <w:ins w:id="28645" w:author="Author"/>
              </w:rPr>
            </w:pPr>
            <w:ins w:id="28646" w:author="Author">
              <w:r>
                <w:t>0.37</w:t>
              </w:r>
            </w:ins>
          </w:p>
        </w:tc>
        <w:tc>
          <w:tcPr>
            <w:tcW w:w="400" w:type="dxa"/>
            <w:tcBorders>
              <w:bottom w:val="single" w:sz="4" w:space="0" w:color="auto"/>
            </w:tcBorders>
            <w:shd w:val="clear" w:color="auto" w:fill="auto"/>
            <w:noWrap/>
            <w:vAlign w:val="bottom"/>
          </w:tcPr>
          <w:p w14:paraId="2C1142AA" w14:textId="77777777" w:rsidR="003F7E2C" w:rsidRDefault="003F7E2C" w:rsidP="00BE28D4">
            <w:pPr>
              <w:pStyle w:val="tabletext11"/>
              <w:jc w:val="center"/>
              <w:rPr>
                <w:ins w:id="28647" w:author="Author"/>
              </w:rPr>
            </w:pPr>
            <w:ins w:id="28648" w:author="Author">
              <w:r>
                <w:t>0.35</w:t>
              </w:r>
            </w:ins>
          </w:p>
        </w:tc>
        <w:tc>
          <w:tcPr>
            <w:tcW w:w="400" w:type="dxa"/>
            <w:tcBorders>
              <w:bottom w:val="single" w:sz="4" w:space="0" w:color="auto"/>
            </w:tcBorders>
            <w:shd w:val="clear" w:color="auto" w:fill="auto"/>
            <w:noWrap/>
            <w:vAlign w:val="bottom"/>
          </w:tcPr>
          <w:p w14:paraId="2D373506" w14:textId="77777777" w:rsidR="003F7E2C" w:rsidRDefault="003F7E2C" w:rsidP="00BE28D4">
            <w:pPr>
              <w:pStyle w:val="tabletext11"/>
              <w:jc w:val="center"/>
              <w:rPr>
                <w:ins w:id="28649" w:author="Author"/>
              </w:rPr>
            </w:pPr>
            <w:ins w:id="28650" w:author="Author">
              <w:r>
                <w:t>0.34</w:t>
              </w:r>
            </w:ins>
          </w:p>
        </w:tc>
        <w:tc>
          <w:tcPr>
            <w:tcW w:w="400" w:type="dxa"/>
            <w:tcBorders>
              <w:bottom w:val="single" w:sz="4" w:space="0" w:color="auto"/>
            </w:tcBorders>
            <w:shd w:val="clear" w:color="auto" w:fill="auto"/>
            <w:noWrap/>
            <w:vAlign w:val="bottom"/>
          </w:tcPr>
          <w:p w14:paraId="39F9E2AC" w14:textId="77777777" w:rsidR="003F7E2C" w:rsidRDefault="003F7E2C" w:rsidP="00BE28D4">
            <w:pPr>
              <w:pStyle w:val="tabletext11"/>
              <w:jc w:val="center"/>
              <w:rPr>
                <w:ins w:id="28651" w:author="Author"/>
              </w:rPr>
            </w:pPr>
            <w:ins w:id="28652" w:author="Author">
              <w:r>
                <w:t>0.32</w:t>
              </w:r>
            </w:ins>
          </w:p>
        </w:tc>
        <w:tc>
          <w:tcPr>
            <w:tcW w:w="400" w:type="dxa"/>
            <w:tcBorders>
              <w:bottom w:val="single" w:sz="4" w:space="0" w:color="auto"/>
            </w:tcBorders>
            <w:shd w:val="clear" w:color="auto" w:fill="auto"/>
            <w:noWrap/>
            <w:vAlign w:val="bottom"/>
          </w:tcPr>
          <w:p w14:paraId="4279C2DE" w14:textId="77777777" w:rsidR="003F7E2C" w:rsidRDefault="003F7E2C" w:rsidP="00BE28D4">
            <w:pPr>
              <w:pStyle w:val="tabletext11"/>
              <w:jc w:val="center"/>
              <w:rPr>
                <w:ins w:id="28653" w:author="Author"/>
              </w:rPr>
            </w:pPr>
            <w:ins w:id="28654" w:author="Author">
              <w:r>
                <w:t>0.30</w:t>
              </w:r>
            </w:ins>
          </w:p>
        </w:tc>
        <w:tc>
          <w:tcPr>
            <w:tcW w:w="400" w:type="dxa"/>
            <w:tcBorders>
              <w:bottom w:val="single" w:sz="4" w:space="0" w:color="auto"/>
            </w:tcBorders>
            <w:shd w:val="clear" w:color="auto" w:fill="auto"/>
            <w:noWrap/>
            <w:vAlign w:val="bottom"/>
          </w:tcPr>
          <w:p w14:paraId="54358515" w14:textId="77777777" w:rsidR="003F7E2C" w:rsidRDefault="003F7E2C" w:rsidP="00BE28D4">
            <w:pPr>
              <w:pStyle w:val="tabletext11"/>
              <w:jc w:val="center"/>
              <w:rPr>
                <w:ins w:id="28655" w:author="Author"/>
              </w:rPr>
            </w:pPr>
            <w:ins w:id="28656" w:author="Author">
              <w:r>
                <w:t>0.28</w:t>
              </w:r>
            </w:ins>
          </w:p>
        </w:tc>
        <w:tc>
          <w:tcPr>
            <w:tcW w:w="400" w:type="dxa"/>
            <w:tcBorders>
              <w:bottom w:val="single" w:sz="4" w:space="0" w:color="auto"/>
            </w:tcBorders>
            <w:shd w:val="clear" w:color="auto" w:fill="auto"/>
            <w:noWrap/>
            <w:vAlign w:val="bottom"/>
          </w:tcPr>
          <w:p w14:paraId="243F4694" w14:textId="77777777" w:rsidR="003F7E2C" w:rsidRDefault="003F7E2C" w:rsidP="00BE28D4">
            <w:pPr>
              <w:pStyle w:val="tabletext11"/>
              <w:jc w:val="center"/>
              <w:rPr>
                <w:ins w:id="28657" w:author="Author"/>
              </w:rPr>
            </w:pPr>
            <w:ins w:id="28658" w:author="Author">
              <w:r>
                <w:t>0.27</w:t>
              </w:r>
            </w:ins>
          </w:p>
        </w:tc>
        <w:tc>
          <w:tcPr>
            <w:tcW w:w="400" w:type="dxa"/>
            <w:tcBorders>
              <w:bottom w:val="single" w:sz="4" w:space="0" w:color="auto"/>
            </w:tcBorders>
            <w:shd w:val="clear" w:color="auto" w:fill="auto"/>
            <w:noWrap/>
            <w:vAlign w:val="bottom"/>
          </w:tcPr>
          <w:p w14:paraId="2A836E57" w14:textId="77777777" w:rsidR="003F7E2C" w:rsidRDefault="003F7E2C" w:rsidP="00BE28D4">
            <w:pPr>
              <w:pStyle w:val="tabletext11"/>
              <w:jc w:val="center"/>
              <w:rPr>
                <w:ins w:id="28659" w:author="Author"/>
              </w:rPr>
            </w:pPr>
            <w:ins w:id="28660" w:author="Author">
              <w:r>
                <w:t>0.26</w:t>
              </w:r>
            </w:ins>
          </w:p>
        </w:tc>
        <w:tc>
          <w:tcPr>
            <w:tcW w:w="400" w:type="dxa"/>
            <w:tcBorders>
              <w:bottom w:val="single" w:sz="4" w:space="0" w:color="auto"/>
            </w:tcBorders>
            <w:shd w:val="clear" w:color="auto" w:fill="auto"/>
            <w:noWrap/>
            <w:vAlign w:val="bottom"/>
          </w:tcPr>
          <w:p w14:paraId="0F2CB987" w14:textId="77777777" w:rsidR="003F7E2C" w:rsidRDefault="003F7E2C" w:rsidP="00BE28D4">
            <w:pPr>
              <w:pStyle w:val="tabletext11"/>
              <w:jc w:val="center"/>
              <w:rPr>
                <w:ins w:id="28661" w:author="Author"/>
              </w:rPr>
            </w:pPr>
            <w:ins w:id="28662" w:author="Author">
              <w:r>
                <w:t>0.25</w:t>
              </w:r>
            </w:ins>
          </w:p>
        </w:tc>
        <w:tc>
          <w:tcPr>
            <w:tcW w:w="400" w:type="dxa"/>
            <w:tcBorders>
              <w:bottom w:val="single" w:sz="4" w:space="0" w:color="auto"/>
            </w:tcBorders>
            <w:shd w:val="clear" w:color="auto" w:fill="auto"/>
            <w:noWrap/>
            <w:vAlign w:val="bottom"/>
          </w:tcPr>
          <w:p w14:paraId="41D6332E" w14:textId="77777777" w:rsidR="003F7E2C" w:rsidRDefault="003F7E2C" w:rsidP="00BE28D4">
            <w:pPr>
              <w:pStyle w:val="tabletext11"/>
              <w:jc w:val="center"/>
              <w:rPr>
                <w:ins w:id="28663" w:author="Author"/>
              </w:rPr>
            </w:pPr>
            <w:ins w:id="28664" w:author="Author">
              <w:r>
                <w:t>0.24</w:t>
              </w:r>
            </w:ins>
          </w:p>
        </w:tc>
        <w:tc>
          <w:tcPr>
            <w:tcW w:w="400" w:type="dxa"/>
            <w:tcBorders>
              <w:bottom w:val="single" w:sz="4" w:space="0" w:color="auto"/>
            </w:tcBorders>
            <w:shd w:val="clear" w:color="auto" w:fill="auto"/>
            <w:noWrap/>
            <w:vAlign w:val="bottom"/>
          </w:tcPr>
          <w:p w14:paraId="51763BF5" w14:textId="77777777" w:rsidR="003F7E2C" w:rsidRDefault="003F7E2C" w:rsidP="00BE28D4">
            <w:pPr>
              <w:pStyle w:val="tabletext11"/>
              <w:jc w:val="center"/>
              <w:rPr>
                <w:ins w:id="28665" w:author="Author"/>
              </w:rPr>
            </w:pPr>
            <w:ins w:id="28666" w:author="Author">
              <w:r>
                <w:t>0.23</w:t>
              </w:r>
            </w:ins>
          </w:p>
        </w:tc>
        <w:tc>
          <w:tcPr>
            <w:tcW w:w="400" w:type="dxa"/>
            <w:tcBorders>
              <w:bottom w:val="single" w:sz="4" w:space="0" w:color="auto"/>
            </w:tcBorders>
            <w:shd w:val="clear" w:color="auto" w:fill="auto"/>
            <w:noWrap/>
            <w:vAlign w:val="bottom"/>
          </w:tcPr>
          <w:p w14:paraId="3FE71473" w14:textId="77777777" w:rsidR="003F7E2C" w:rsidRDefault="003F7E2C" w:rsidP="00BE28D4">
            <w:pPr>
              <w:pStyle w:val="tabletext11"/>
              <w:jc w:val="center"/>
              <w:rPr>
                <w:ins w:id="28667" w:author="Author"/>
              </w:rPr>
            </w:pPr>
            <w:ins w:id="28668" w:author="Author">
              <w:r>
                <w:t>0.22</w:t>
              </w:r>
            </w:ins>
          </w:p>
        </w:tc>
        <w:tc>
          <w:tcPr>
            <w:tcW w:w="400" w:type="dxa"/>
            <w:tcBorders>
              <w:bottom w:val="single" w:sz="4" w:space="0" w:color="auto"/>
            </w:tcBorders>
            <w:shd w:val="clear" w:color="auto" w:fill="auto"/>
            <w:noWrap/>
            <w:vAlign w:val="bottom"/>
          </w:tcPr>
          <w:p w14:paraId="1F084F94" w14:textId="77777777" w:rsidR="003F7E2C" w:rsidRDefault="003F7E2C" w:rsidP="00BE28D4">
            <w:pPr>
              <w:pStyle w:val="tabletext11"/>
              <w:jc w:val="center"/>
              <w:rPr>
                <w:ins w:id="28669" w:author="Author"/>
              </w:rPr>
            </w:pPr>
            <w:ins w:id="28670" w:author="Author">
              <w:r>
                <w:t>0.21</w:t>
              </w:r>
            </w:ins>
          </w:p>
        </w:tc>
        <w:tc>
          <w:tcPr>
            <w:tcW w:w="400" w:type="dxa"/>
            <w:tcBorders>
              <w:bottom w:val="single" w:sz="4" w:space="0" w:color="auto"/>
            </w:tcBorders>
            <w:shd w:val="clear" w:color="auto" w:fill="auto"/>
            <w:noWrap/>
            <w:vAlign w:val="bottom"/>
          </w:tcPr>
          <w:p w14:paraId="1CE1A567" w14:textId="77777777" w:rsidR="003F7E2C" w:rsidRDefault="003F7E2C" w:rsidP="00BE28D4">
            <w:pPr>
              <w:pStyle w:val="tabletext11"/>
              <w:jc w:val="center"/>
              <w:rPr>
                <w:ins w:id="28671" w:author="Author"/>
              </w:rPr>
            </w:pPr>
            <w:ins w:id="28672" w:author="Author">
              <w:r>
                <w:t>0.20</w:t>
              </w:r>
            </w:ins>
          </w:p>
        </w:tc>
        <w:tc>
          <w:tcPr>
            <w:tcW w:w="400" w:type="dxa"/>
            <w:tcBorders>
              <w:bottom w:val="single" w:sz="4" w:space="0" w:color="auto"/>
            </w:tcBorders>
            <w:shd w:val="clear" w:color="auto" w:fill="auto"/>
            <w:noWrap/>
            <w:vAlign w:val="bottom"/>
          </w:tcPr>
          <w:p w14:paraId="17932295" w14:textId="77777777" w:rsidR="003F7E2C" w:rsidRDefault="003F7E2C" w:rsidP="00BE28D4">
            <w:pPr>
              <w:pStyle w:val="tabletext11"/>
              <w:jc w:val="center"/>
              <w:rPr>
                <w:ins w:id="28673" w:author="Author"/>
              </w:rPr>
            </w:pPr>
            <w:ins w:id="28674" w:author="Author">
              <w:r>
                <w:t>0.20</w:t>
              </w:r>
            </w:ins>
          </w:p>
        </w:tc>
        <w:tc>
          <w:tcPr>
            <w:tcW w:w="400" w:type="dxa"/>
            <w:tcBorders>
              <w:bottom w:val="single" w:sz="4" w:space="0" w:color="auto"/>
            </w:tcBorders>
            <w:shd w:val="clear" w:color="auto" w:fill="auto"/>
            <w:noWrap/>
            <w:vAlign w:val="bottom"/>
          </w:tcPr>
          <w:p w14:paraId="02A27085" w14:textId="77777777" w:rsidR="003F7E2C" w:rsidRDefault="003F7E2C" w:rsidP="00BE28D4">
            <w:pPr>
              <w:pStyle w:val="tabletext11"/>
              <w:jc w:val="center"/>
              <w:rPr>
                <w:ins w:id="28675" w:author="Author"/>
              </w:rPr>
            </w:pPr>
            <w:ins w:id="28676" w:author="Author">
              <w:r>
                <w:t>0.19</w:t>
              </w:r>
            </w:ins>
          </w:p>
        </w:tc>
        <w:tc>
          <w:tcPr>
            <w:tcW w:w="400" w:type="dxa"/>
            <w:tcBorders>
              <w:bottom w:val="single" w:sz="4" w:space="0" w:color="auto"/>
            </w:tcBorders>
            <w:shd w:val="clear" w:color="auto" w:fill="auto"/>
            <w:noWrap/>
            <w:vAlign w:val="bottom"/>
          </w:tcPr>
          <w:p w14:paraId="2CC34F3F" w14:textId="77777777" w:rsidR="003F7E2C" w:rsidRDefault="003F7E2C" w:rsidP="00BE28D4">
            <w:pPr>
              <w:pStyle w:val="tabletext11"/>
              <w:jc w:val="center"/>
              <w:rPr>
                <w:ins w:id="28677" w:author="Author"/>
              </w:rPr>
            </w:pPr>
            <w:ins w:id="28678" w:author="Author">
              <w:r>
                <w:t>0.18</w:t>
              </w:r>
            </w:ins>
          </w:p>
        </w:tc>
        <w:tc>
          <w:tcPr>
            <w:tcW w:w="440" w:type="dxa"/>
            <w:tcBorders>
              <w:bottom w:val="single" w:sz="4" w:space="0" w:color="auto"/>
            </w:tcBorders>
            <w:shd w:val="clear" w:color="auto" w:fill="auto"/>
            <w:noWrap/>
            <w:vAlign w:val="bottom"/>
          </w:tcPr>
          <w:p w14:paraId="5BC3EED1" w14:textId="77777777" w:rsidR="003F7E2C" w:rsidRDefault="003F7E2C" w:rsidP="00BE28D4">
            <w:pPr>
              <w:pStyle w:val="tabletext11"/>
              <w:jc w:val="center"/>
              <w:rPr>
                <w:ins w:id="28679" w:author="Author"/>
              </w:rPr>
            </w:pPr>
            <w:ins w:id="28680" w:author="Author">
              <w:r>
                <w:t>0.17</w:t>
              </w:r>
            </w:ins>
          </w:p>
        </w:tc>
        <w:tc>
          <w:tcPr>
            <w:tcW w:w="400" w:type="dxa"/>
            <w:tcBorders>
              <w:bottom w:val="single" w:sz="4" w:space="0" w:color="auto"/>
            </w:tcBorders>
            <w:shd w:val="clear" w:color="auto" w:fill="auto"/>
            <w:noWrap/>
            <w:vAlign w:val="bottom"/>
          </w:tcPr>
          <w:p w14:paraId="06ADAAFC" w14:textId="77777777" w:rsidR="003F7E2C" w:rsidRDefault="003F7E2C" w:rsidP="00BE28D4">
            <w:pPr>
              <w:pStyle w:val="tabletext11"/>
              <w:jc w:val="center"/>
              <w:rPr>
                <w:ins w:id="28681" w:author="Author"/>
              </w:rPr>
            </w:pPr>
            <w:ins w:id="28682" w:author="Author">
              <w:r>
                <w:t>0.17</w:t>
              </w:r>
            </w:ins>
          </w:p>
        </w:tc>
        <w:tc>
          <w:tcPr>
            <w:tcW w:w="400" w:type="dxa"/>
            <w:tcBorders>
              <w:bottom w:val="single" w:sz="4" w:space="0" w:color="auto"/>
            </w:tcBorders>
            <w:shd w:val="clear" w:color="auto" w:fill="auto"/>
            <w:noWrap/>
            <w:vAlign w:val="bottom"/>
          </w:tcPr>
          <w:p w14:paraId="4F853DF8" w14:textId="77777777" w:rsidR="003F7E2C" w:rsidRDefault="003F7E2C" w:rsidP="00BE28D4">
            <w:pPr>
              <w:pStyle w:val="tabletext11"/>
              <w:jc w:val="center"/>
              <w:rPr>
                <w:ins w:id="28683" w:author="Author"/>
              </w:rPr>
            </w:pPr>
            <w:ins w:id="28684" w:author="Author">
              <w:r>
                <w:t>0.16</w:t>
              </w:r>
            </w:ins>
          </w:p>
        </w:tc>
        <w:tc>
          <w:tcPr>
            <w:tcW w:w="400" w:type="dxa"/>
            <w:tcBorders>
              <w:bottom w:val="single" w:sz="4" w:space="0" w:color="auto"/>
            </w:tcBorders>
            <w:shd w:val="clear" w:color="auto" w:fill="auto"/>
            <w:noWrap/>
            <w:vAlign w:val="bottom"/>
          </w:tcPr>
          <w:p w14:paraId="45A72451" w14:textId="77777777" w:rsidR="003F7E2C" w:rsidRDefault="003F7E2C" w:rsidP="00BE28D4">
            <w:pPr>
              <w:pStyle w:val="tabletext11"/>
              <w:jc w:val="center"/>
              <w:rPr>
                <w:ins w:id="28685" w:author="Author"/>
              </w:rPr>
            </w:pPr>
            <w:ins w:id="28686" w:author="Author">
              <w:r>
                <w:t>0.15</w:t>
              </w:r>
            </w:ins>
          </w:p>
        </w:tc>
        <w:tc>
          <w:tcPr>
            <w:tcW w:w="400" w:type="dxa"/>
            <w:tcBorders>
              <w:bottom w:val="single" w:sz="4" w:space="0" w:color="auto"/>
            </w:tcBorders>
            <w:shd w:val="clear" w:color="auto" w:fill="auto"/>
            <w:noWrap/>
            <w:vAlign w:val="bottom"/>
          </w:tcPr>
          <w:p w14:paraId="38290D5F" w14:textId="77777777" w:rsidR="003F7E2C" w:rsidRDefault="003F7E2C" w:rsidP="00BE28D4">
            <w:pPr>
              <w:pStyle w:val="tabletext11"/>
              <w:jc w:val="center"/>
              <w:rPr>
                <w:ins w:id="28687" w:author="Author"/>
              </w:rPr>
            </w:pPr>
            <w:ins w:id="28688" w:author="Author">
              <w:r>
                <w:t>0.15</w:t>
              </w:r>
            </w:ins>
          </w:p>
        </w:tc>
        <w:tc>
          <w:tcPr>
            <w:tcW w:w="460" w:type="dxa"/>
            <w:tcBorders>
              <w:bottom w:val="single" w:sz="4" w:space="0" w:color="auto"/>
            </w:tcBorders>
            <w:shd w:val="clear" w:color="auto" w:fill="auto"/>
            <w:noWrap/>
            <w:vAlign w:val="bottom"/>
          </w:tcPr>
          <w:p w14:paraId="19F2B61A" w14:textId="77777777" w:rsidR="003F7E2C" w:rsidRDefault="003F7E2C" w:rsidP="00BE28D4">
            <w:pPr>
              <w:pStyle w:val="tabletext11"/>
              <w:jc w:val="center"/>
              <w:rPr>
                <w:ins w:id="28689" w:author="Author"/>
              </w:rPr>
            </w:pPr>
            <w:ins w:id="28690" w:author="Author">
              <w:r>
                <w:t>0.14</w:t>
              </w:r>
            </w:ins>
          </w:p>
        </w:tc>
      </w:tr>
      <w:tr w:rsidR="003F7E2C" w14:paraId="62A4D0EB" w14:textId="77777777" w:rsidTr="00EE1A0A">
        <w:trPr>
          <w:trHeight w:val="190"/>
          <w:ins w:id="28691" w:author="Author"/>
        </w:trPr>
        <w:tc>
          <w:tcPr>
            <w:tcW w:w="200" w:type="dxa"/>
            <w:tcBorders>
              <w:bottom w:val="single" w:sz="4" w:space="0" w:color="auto"/>
              <w:right w:val="nil"/>
            </w:tcBorders>
            <w:shd w:val="clear" w:color="auto" w:fill="auto"/>
            <w:vAlign w:val="bottom"/>
          </w:tcPr>
          <w:p w14:paraId="44036762" w14:textId="77777777" w:rsidR="003F7E2C" w:rsidRPr="00003565" w:rsidRDefault="003F7E2C" w:rsidP="00BE28D4">
            <w:pPr>
              <w:pStyle w:val="tabletext11"/>
              <w:jc w:val="right"/>
              <w:rPr>
                <w:ins w:id="28692" w:author="Author"/>
              </w:rPr>
            </w:pPr>
          </w:p>
        </w:tc>
        <w:tc>
          <w:tcPr>
            <w:tcW w:w="1580" w:type="dxa"/>
            <w:tcBorders>
              <w:left w:val="nil"/>
              <w:bottom w:val="single" w:sz="4" w:space="0" w:color="auto"/>
            </w:tcBorders>
            <w:shd w:val="clear" w:color="auto" w:fill="auto"/>
            <w:vAlign w:val="bottom"/>
          </w:tcPr>
          <w:p w14:paraId="51A20406" w14:textId="77777777" w:rsidR="003F7E2C" w:rsidRPr="00003565" w:rsidRDefault="003F7E2C" w:rsidP="00BE28D4">
            <w:pPr>
              <w:pStyle w:val="tabletext11"/>
              <w:tabs>
                <w:tab w:val="decimal" w:pos="640"/>
              </w:tabs>
              <w:rPr>
                <w:ins w:id="28693" w:author="Author"/>
              </w:rPr>
            </w:pPr>
            <w:ins w:id="28694" w:author="Author">
              <w:r w:rsidRPr="00F10C49">
                <w:t>6,000 to 7,999</w:t>
              </w:r>
            </w:ins>
          </w:p>
        </w:tc>
        <w:tc>
          <w:tcPr>
            <w:tcW w:w="680" w:type="dxa"/>
            <w:tcBorders>
              <w:bottom w:val="single" w:sz="4" w:space="0" w:color="auto"/>
            </w:tcBorders>
            <w:shd w:val="clear" w:color="auto" w:fill="auto"/>
            <w:noWrap/>
            <w:vAlign w:val="bottom"/>
          </w:tcPr>
          <w:p w14:paraId="4F8149D2" w14:textId="77777777" w:rsidR="003F7E2C" w:rsidRDefault="003F7E2C" w:rsidP="00BE28D4">
            <w:pPr>
              <w:pStyle w:val="tabletext11"/>
              <w:jc w:val="center"/>
              <w:rPr>
                <w:ins w:id="28695" w:author="Author"/>
              </w:rPr>
            </w:pPr>
            <w:ins w:id="28696" w:author="Author">
              <w:r>
                <w:t>0.48</w:t>
              </w:r>
            </w:ins>
          </w:p>
        </w:tc>
        <w:tc>
          <w:tcPr>
            <w:tcW w:w="900" w:type="dxa"/>
            <w:tcBorders>
              <w:bottom w:val="single" w:sz="4" w:space="0" w:color="auto"/>
            </w:tcBorders>
            <w:shd w:val="clear" w:color="auto" w:fill="auto"/>
            <w:noWrap/>
            <w:vAlign w:val="bottom"/>
          </w:tcPr>
          <w:p w14:paraId="2DF9EFDB" w14:textId="77777777" w:rsidR="003F7E2C" w:rsidRDefault="003F7E2C" w:rsidP="00BE28D4">
            <w:pPr>
              <w:pStyle w:val="tabletext11"/>
              <w:jc w:val="center"/>
              <w:rPr>
                <w:ins w:id="28697" w:author="Author"/>
              </w:rPr>
            </w:pPr>
            <w:ins w:id="28698" w:author="Author">
              <w:r>
                <w:t>0.48</w:t>
              </w:r>
            </w:ins>
          </w:p>
        </w:tc>
        <w:tc>
          <w:tcPr>
            <w:tcW w:w="400" w:type="dxa"/>
            <w:tcBorders>
              <w:bottom w:val="single" w:sz="4" w:space="0" w:color="auto"/>
            </w:tcBorders>
            <w:shd w:val="clear" w:color="auto" w:fill="auto"/>
            <w:noWrap/>
            <w:vAlign w:val="bottom"/>
          </w:tcPr>
          <w:p w14:paraId="687373FB" w14:textId="77777777" w:rsidR="003F7E2C" w:rsidRDefault="003F7E2C" w:rsidP="00BE28D4">
            <w:pPr>
              <w:pStyle w:val="tabletext11"/>
              <w:jc w:val="center"/>
              <w:rPr>
                <w:ins w:id="28699" w:author="Author"/>
              </w:rPr>
            </w:pPr>
            <w:ins w:id="28700" w:author="Author">
              <w:r>
                <w:t>0.48</w:t>
              </w:r>
            </w:ins>
          </w:p>
        </w:tc>
        <w:tc>
          <w:tcPr>
            <w:tcW w:w="400" w:type="dxa"/>
            <w:tcBorders>
              <w:bottom w:val="single" w:sz="4" w:space="0" w:color="auto"/>
            </w:tcBorders>
            <w:shd w:val="clear" w:color="auto" w:fill="auto"/>
            <w:noWrap/>
            <w:vAlign w:val="bottom"/>
          </w:tcPr>
          <w:p w14:paraId="303552B4" w14:textId="77777777" w:rsidR="003F7E2C" w:rsidRDefault="003F7E2C" w:rsidP="00BE28D4">
            <w:pPr>
              <w:pStyle w:val="tabletext11"/>
              <w:jc w:val="center"/>
              <w:rPr>
                <w:ins w:id="28701" w:author="Author"/>
              </w:rPr>
            </w:pPr>
            <w:ins w:id="28702" w:author="Author">
              <w:r>
                <w:t>0.46</w:t>
              </w:r>
            </w:ins>
          </w:p>
        </w:tc>
        <w:tc>
          <w:tcPr>
            <w:tcW w:w="400" w:type="dxa"/>
            <w:tcBorders>
              <w:bottom w:val="single" w:sz="4" w:space="0" w:color="auto"/>
            </w:tcBorders>
            <w:shd w:val="clear" w:color="auto" w:fill="auto"/>
            <w:noWrap/>
            <w:vAlign w:val="bottom"/>
          </w:tcPr>
          <w:p w14:paraId="08B29A29" w14:textId="77777777" w:rsidR="003F7E2C" w:rsidRDefault="003F7E2C" w:rsidP="00BE28D4">
            <w:pPr>
              <w:pStyle w:val="tabletext11"/>
              <w:jc w:val="center"/>
              <w:rPr>
                <w:ins w:id="28703" w:author="Author"/>
              </w:rPr>
            </w:pPr>
            <w:ins w:id="28704" w:author="Author">
              <w:r>
                <w:t>0.44</w:t>
              </w:r>
            </w:ins>
          </w:p>
        </w:tc>
        <w:tc>
          <w:tcPr>
            <w:tcW w:w="400" w:type="dxa"/>
            <w:tcBorders>
              <w:bottom w:val="single" w:sz="4" w:space="0" w:color="auto"/>
            </w:tcBorders>
            <w:shd w:val="clear" w:color="auto" w:fill="auto"/>
            <w:noWrap/>
            <w:vAlign w:val="bottom"/>
          </w:tcPr>
          <w:p w14:paraId="46D0D768" w14:textId="77777777" w:rsidR="003F7E2C" w:rsidRDefault="003F7E2C" w:rsidP="00BE28D4">
            <w:pPr>
              <w:pStyle w:val="tabletext11"/>
              <w:jc w:val="center"/>
              <w:rPr>
                <w:ins w:id="28705" w:author="Author"/>
              </w:rPr>
            </w:pPr>
            <w:ins w:id="28706" w:author="Author">
              <w:r>
                <w:t>0.40</w:t>
              </w:r>
            </w:ins>
          </w:p>
        </w:tc>
        <w:tc>
          <w:tcPr>
            <w:tcW w:w="400" w:type="dxa"/>
            <w:tcBorders>
              <w:bottom w:val="single" w:sz="4" w:space="0" w:color="auto"/>
            </w:tcBorders>
            <w:shd w:val="clear" w:color="auto" w:fill="auto"/>
            <w:noWrap/>
            <w:vAlign w:val="bottom"/>
          </w:tcPr>
          <w:p w14:paraId="54E499AE" w14:textId="77777777" w:rsidR="003F7E2C" w:rsidRDefault="003F7E2C" w:rsidP="00BE28D4">
            <w:pPr>
              <w:pStyle w:val="tabletext11"/>
              <w:jc w:val="center"/>
              <w:rPr>
                <w:ins w:id="28707" w:author="Author"/>
              </w:rPr>
            </w:pPr>
            <w:ins w:id="28708" w:author="Author">
              <w:r>
                <w:t>0.38</w:t>
              </w:r>
            </w:ins>
          </w:p>
        </w:tc>
        <w:tc>
          <w:tcPr>
            <w:tcW w:w="400" w:type="dxa"/>
            <w:tcBorders>
              <w:bottom w:val="single" w:sz="4" w:space="0" w:color="auto"/>
            </w:tcBorders>
            <w:shd w:val="clear" w:color="auto" w:fill="auto"/>
            <w:noWrap/>
            <w:vAlign w:val="bottom"/>
          </w:tcPr>
          <w:p w14:paraId="60E88D70" w14:textId="77777777" w:rsidR="003F7E2C" w:rsidRDefault="003F7E2C" w:rsidP="00BE28D4">
            <w:pPr>
              <w:pStyle w:val="tabletext11"/>
              <w:jc w:val="center"/>
              <w:rPr>
                <w:ins w:id="28709" w:author="Author"/>
              </w:rPr>
            </w:pPr>
            <w:ins w:id="28710" w:author="Author">
              <w:r>
                <w:t>0.36</w:t>
              </w:r>
            </w:ins>
          </w:p>
        </w:tc>
        <w:tc>
          <w:tcPr>
            <w:tcW w:w="400" w:type="dxa"/>
            <w:tcBorders>
              <w:bottom w:val="single" w:sz="4" w:space="0" w:color="auto"/>
            </w:tcBorders>
            <w:shd w:val="clear" w:color="auto" w:fill="auto"/>
            <w:noWrap/>
            <w:vAlign w:val="bottom"/>
          </w:tcPr>
          <w:p w14:paraId="5486EABC" w14:textId="77777777" w:rsidR="003F7E2C" w:rsidRDefault="003F7E2C" w:rsidP="00BE28D4">
            <w:pPr>
              <w:pStyle w:val="tabletext11"/>
              <w:jc w:val="center"/>
              <w:rPr>
                <w:ins w:id="28711" w:author="Author"/>
              </w:rPr>
            </w:pPr>
            <w:ins w:id="28712" w:author="Author">
              <w:r>
                <w:t>0.34</w:t>
              </w:r>
            </w:ins>
          </w:p>
        </w:tc>
        <w:tc>
          <w:tcPr>
            <w:tcW w:w="400" w:type="dxa"/>
            <w:tcBorders>
              <w:bottom w:val="single" w:sz="4" w:space="0" w:color="auto"/>
            </w:tcBorders>
            <w:shd w:val="clear" w:color="auto" w:fill="auto"/>
            <w:noWrap/>
            <w:vAlign w:val="bottom"/>
          </w:tcPr>
          <w:p w14:paraId="56E82176" w14:textId="77777777" w:rsidR="003F7E2C" w:rsidRDefault="003F7E2C" w:rsidP="00BE28D4">
            <w:pPr>
              <w:pStyle w:val="tabletext11"/>
              <w:jc w:val="center"/>
              <w:rPr>
                <w:ins w:id="28713" w:author="Author"/>
              </w:rPr>
            </w:pPr>
            <w:ins w:id="28714" w:author="Author">
              <w:r>
                <w:t>0.32</w:t>
              </w:r>
            </w:ins>
          </w:p>
        </w:tc>
        <w:tc>
          <w:tcPr>
            <w:tcW w:w="400" w:type="dxa"/>
            <w:tcBorders>
              <w:bottom w:val="single" w:sz="4" w:space="0" w:color="auto"/>
            </w:tcBorders>
            <w:shd w:val="clear" w:color="auto" w:fill="auto"/>
            <w:noWrap/>
            <w:vAlign w:val="bottom"/>
          </w:tcPr>
          <w:p w14:paraId="22588CAD" w14:textId="77777777" w:rsidR="003F7E2C" w:rsidRDefault="003F7E2C" w:rsidP="00BE28D4">
            <w:pPr>
              <w:pStyle w:val="tabletext11"/>
              <w:jc w:val="center"/>
              <w:rPr>
                <w:ins w:id="28715" w:author="Author"/>
              </w:rPr>
            </w:pPr>
            <w:ins w:id="28716" w:author="Author">
              <w:r>
                <w:t>0.31</w:t>
              </w:r>
            </w:ins>
          </w:p>
        </w:tc>
        <w:tc>
          <w:tcPr>
            <w:tcW w:w="400" w:type="dxa"/>
            <w:tcBorders>
              <w:bottom w:val="single" w:sz="4" w:space="0" w:color="auto"/>
            </w:tcBorders>
            <w:shd w:val="clear" w:color="auto" w:fill="auto"/>
            <w:noWrap/>
            <w:vAlign w:val="bottom"/>
          </w:tcPr>
          <w:p w14:paraId="3A199666" w14:textId="77777777" w:rsidR="003F7E2C" w:rsidRDefault="003F7E2C" w:rsidP="00BE28D4">
            <w:pPr>
              <w:pStyle w:val="tabletext11"/>
              <w:jc w:val="center"/>
              <w:rPr>
                <w:ins w:id="28717" w:author="Author"/>
              </w:rPr>
            </w:pPr>
            <w:ins w:id="28718" w:author="Author">
              <w:r>
                <w:t>0.29</w:t>
              </w:r>
            </w:ins>
          </w:p>
        </w:tc>
        <w:tc>
          <w:tcPr>
            <w:tcW w:w="400" w:type="dxa"/>
            <w:tcBorders>
              <w:bottom w:val="single" w:sz="4" w:space="0" w:color="auto"/>
            </w:tcBorders>
            <w:shd w:val="clear" w:color="auto" w:fill="auto"/>
            <w:noWrap/>
            <w:vAlign w:val="bottom"/>
          </w:tcPr>
          <w:p w14:paraId="02ABA0D3" w14:textId="77777777" w:rsidR="003F7E2C" w:rsidRDefault="003F7E2C" w:rsidP="00BE28D4">
            <w:pPr>
              <w:pStyle w:val="tabletext11"/>
              <w:jc w:val="center"/>
              <w:rPr>
                <w:ins w:id="28719" w:author="Author"/>
              </w:rPr>
            </w:pPr>
            <w:ins w:id="28720" w:author="Author">
              <w:r>
                <w:t>0.28</w:t>
              </w:r>
            </w:ins>
          </w:p>
        </w:tc>
        <w:tc>
          <w:tcPr>
            <w:tcW w:w="400" w:type="dxa"/>
            <w:tcBorders>
              <w:bottom w:val="single" w:sz="4" w:space="0" w:color="auto"/>
            </w:tcBorders>
            <w:shd w:val="clear" w:color="auto" w:fill="auto"/>
            <w:noWrap/>
            <w:vAlign w:val="bottom"/>
          </w:tcPr>
          <w:p w14:paraId="0D4562FF" w14:textId="77777777" w:rsidR="003F7E2C" w:rsidRDefault="003F7E2C" w:rsidP="00BE28D4">
            <w:pPr>
              <w:pStyle w:val="tabletext11"/>
              <w:jc w:val="center"/>
              <w:rPr>
                <w:ins w:id="28721" w:author="Author"/>
              </w:rPr>
            </w:pPr>
            <w:ins w:id="28722" w:author="Author">
              <w:r>
                <w:t>0.27</w:t>
              </w:r>
            </w:ins>
          </w:p>
        </w:tc>
        <w:tc>
          <w:tcPr>
            <w:tcW w:w="400" w:type="dxa"/>
            <w:tcBorders>
              <w:bottom w:val="single" w:sz="4" w:space="0" w:color="auto"/>
            </w:tcBorders>
            <w:shd w:val="clear" w:color="auto" w:fill="auto"/>
            <w:noWrap/>
            <w:vAlign w:val="bottom"/>
          </w:tcPr>
          <w:p w14:paraId="39F387C9" w14:textId="77777777" w:rsidR="003F7E2C" w:rsidRDefault="003F7E2C" w:rsidP="00BE28D4">
            <w:pPr>
              <w:pStyle w:val="tabletext11"/>
              <w:jc w:val="center"/>
              <w:rPr>
                <w:ins w:id="28723" w:author="Author"/>
              </w:rPr>
            </w:pPr>
            <w:ins w:id="28724" w:author="Author">
              <w:r>
                <w:t>0.26</w:t>
              </w:r>
            </w:ins>
          </w:p>
        </w:tc>
        <w:tc>
          <w:tcPr>
            <w:tcW w:w="400" w:type="dxa"/>
            <w:tcBorders>
              <w:bottom w:val="single" w:sz="4" w:space="0" w:color="auto"/>
            </w:tcBorders>
            <w:shd w:val="clear" w:color="auto" w:fill="auto"/>
            <w:noWrap/>
            <w:vAlign w:val="bottom"/>
          </w:tcPr>
          <w:p w14:paraId="4EAD0EDD" w14:textId="77777777" w:rsidR="003F7E2C" w:rsidRDefault="003F7E2C" w:rsidP="00BE28D4">
            <w:pPr>
              <w:pStyle w:val="tabletext11"/>
              <w:jc w:val="center"/>
              <w:rPr>
                <w:ins w:id="28725" w:author="Author"/>
              </w:rPr>
            </w:pPr>
            <w:ins w:id="28726" w:author="Author">
              <w:r>
                <w:t>0.25</w:t>
              </w:r>
            </w:ins>
          </w:p>
        </w:tc>
        <w:tc>
          <w:tcPr>
            <w:tcW w:w="400" w:type="dxa"/>
            <w:tcBorders>
              <w:bottom w:val="single" w:sz="4" w:space="0" w:color="auto"/>
            </w:tcBorders>
            <w:shd w:val="clear" w:color="auto" w:fill="auto"/>
            <w:noWrap/>
            <w:vAlign w:val="bottom"/>
          </w:tcPr>
          <w:p w14:paraId="60201192" w14:textId="77777777" w:rsidR="003F7E2C" w:rsidRDefault="003F7E2C" w:rsidP="00BE28D4">
            <w:pPr>
              <w:pStyle w:val="tabletext11"/>
              <w:jc w:val="center"/>
              <w:rPr>
                <w:ins w:id="28727" w:author="Author"/>
              </w:rPr>
            </w:pPr>
            <w:ins w:id="28728" w:author="Author">
              <w:r>
                <w:t>0.24</w:t>
              </w:r>
            </w:ins>
          </w:p>
        </w:tc>
        <w:tc>
          <w:tcPr>
            <w:tcW w:w="400" w:type="dxa"/>
            <w:tcBorders>
              <w:bottom w:val="single" w:sz="4" w:space="0" w:color="auto"/>
            </w:tcBorders>
            <w:shd w:val="clear" w:color="auto" w:fill="auto"/>
            <w:noWrap/>
            <w:vAlign w:val="bottom"/>
          </w:tcPr>
          <w:p w14:paraId="494EED59" w14:textId="77777777" w:rsidR="003F7E2C" w:rsidRDefault="003F7E2C" w:rsidP="00BE28D4">
            <w:pPr>
              <w:pStyle w:val="tabletext11"/>
              <w:jc w:val="center"/>
              <w:rPr>
                <w:ins w:id="28729" w:author="Author"/>
              </w:rPr>
            </w:pPr>
            <w:ins w:id="28730" w:author="Author">
              <w:r>
                <w:t>0.23</w:t>
              </w:r>
            </w:ins>
          </w:p>
        </w:tc>
        <w:tc>
          <w:tcPr>
            <w:tcW w:w="400" w:type="dxa"/>
            <w:tcBorders>
              <w:bottom w:val="single" w:sz="4" w:space="0" w:color="auto"/>
            </w:tcBorders>
            <w:shd w:val="clear" w:color="auto" w:fill="auto"/>
            <w:noWrap/>
            <w:vAlign w:val="bottom"/>
          </w:tcPr>
          <w:p w14:paraId="73F44AF7" w14:textId="77777777" w:rsidR="003F7E2C" w:rsidRDefault="003F7E2C" w:rsidP="00BE28D4">
            <w:pPr>
              <w:pStyle w:val="tabletext11"/>
              <w:jc w:val="center"/>
              <w:rPr>
                <w:ins w:id="28731" w:author="Author"/>
              </w:rPr>
            </w:pPr>
            <w:ins w:id="28732" w:author="Author">
              <w:r>
                <w:t>0.22</w:t>
              </w:r>
            </w:ins>
          </w:p>
        </w:tc>
        <w:tc>
          <w:tcPr>
            <w:tcW w:w="400" w:type="dxa"/>
            <w:tcBorders>
              <w:bottom w:val="single" w:sz="4" w:space="0" w:color="auto"/>
            </w:tcBorders>
            <w:shd w:val="clear" w:color="auto" w:fill="auto"/>
            <w:noWrap/>
            <w:vAlign w:val="bottom"/>
          </w:tcPr>
          <w:p w14:paraId="7DECEB8D" w14:textId="77777777" w:rsidR="003F7E2C" w:rsidRDefault="003F7E2C" w:rsidP="00BE28D4">
            <w:pPr>
              <w:pStyle w:val="tabletext11"/>
              <w:jc w:val="center"/>
              <w:rPr>
                <w:ins w:id="28733" w:author="Author"/>
              </w:rPr>
            </w:pPr>
            <w:ins w:id="28734" w:author="Author">
              <w:r>
                <w:t>0.21</w:t>
              </w:r>
            </w:ins>
          </w:p>
        </w:tc>
        <w:tc>
          <w:tcPr>
            <w:tcW w:w="400" w:type="dxa"/>
            <w:tcBorders>
              <w:bottom w:val="single" w:sz="4" w:space="0" w:color="auto"/>
            </w:tcBorders>
            <w:shd w:val="clear" w:color="auto" w:fill="auto"/>
            <w:noWrap/>
            <w:vAlign w:val="bottom"/>
          </w:tcPr>
          <w:p w14:paraId="051569F3" w14:textId="77777777" w:rsidR="003F7E2C" w:rsidRDefault="003F7E2C" w:rsidP="00BE28D4">
            <w:pPr>
              <w:pStyle w:val="tabletext11"/>
              <w:jc w:val="center"/>
              <w:rPr>
                <w:ins w:id="28735" w:author="Author"/>
              </w:rPr>
            </w:pPr>
            <w:ins w:id="28736" w:author="Author">
              <w:r>
                <w:t>0.20</w:t>
              </w:r>
            </w:ins>
          </w:p>
        </w:tc>
        <w:tc>
          <w:tcPr>
            <w:tcW w:w="400" w:type="dxa"/>
            <w:tcBorders>
              <w:bottom w:val="single" w:sz="4" w:space="0" w:color="auto"/>
            </w:tcBorders>
            <w:shd w:val="clear" w:color="auto" w:fill="auto"/>
            <w:noWrap/>
            <w:vAlign w:val="bottom"/>
          </w:tcPr>
          <w:p w14:paraId="218E4E25" w14:textId="77777777" w:rsidR="003F7E2C" w:rsidRDefault="003F7E2C" w:rsidP="00BE28D4">
            <w:pPr>
              <w:pStyle w:val="tabletext11"/>
              <w:jc w:val="center"/>
              <w:rPr>
                <w:ins w:id="28737" w:author="Author"/>
              </w:rPr>
            </w:pPr>
            <w:ins w:id="28738" w:author="Author">
              <w:r>
                <w:t>0.19</w:t>
              </w:r>
            </w:ins>
          </w:p>
        </w:tc>
        <w:tc>
          <w:tcPr>
            <w:tcW w:w="440" w:type="dxa"/>
            <w:tcBorders>
              <w:bottom w:val="single" w:sz="4" w:space="0" w:color="auto"/>
            </w:tcBorders>
            <w:shd w:val="clear" w:color="auto" w:fill="auto"/>
            <w:noWrap/>
            <w:vAlign w:val="bottom"/>
          </w:tcPr>
          <w:p w14:paraId="6B58A420" w14:textId="77777777" w:rsidR="003F7E2C" w:rsidRDefault="003F7E2C" w:rsidP="00BE28D4">
            <w:pPr>
              <w:pStyle w:val="tabletext11"/>
              <w:jc w:val="center"/>
              <w:rPr>
                <w:ins w:id="28739" w:author="Author"/>
              </w:rPr>
            </w:pPr>
            <w:ins w:id="28740" w:author="Author">
              <w:r>
                <w:t>0.19</w:t>
              </w:r>
            </w:ins>
          </w:p>
        </w:tc>
        <w:tc>
          <w:tcPr>
            <w:tcW w:w="400" w:type="dxa"/>
            <w:tcBorders>
              <w:bottom w:val="single" w:sz="4" w:space="0" w:color="auto"/>
            </w:tcBorders>
            <w:shd w:val="clear" w:color="auto" w:fill="auto"/>
            <w:noWrap/>
            <w:vAlign w:val="bottom"/>
          </w:tcPr>
          <w:p w14:paraId="429D52CA" w14:textId="77777777" w:rsidR="003F7E2C" w:rsidRDefault="003F7E2C" w:rsidP="00BE28D4">
            <w:pPr>
              <w:pStyle w:val="tabletext11"/>
              <w:jc w:val="center"/>
              <w:rPr>
                <w:ins w:id="28741" w:author="Author"/>
              </w:rPr>
            </w:pPr>
            <w:ins w:id="28742" w:author="Author">
              <w:r>
                <w:t>0.18</w:t>
              </w:r>
            </w:ins>
          </w:p>
        </w:tc>
        <w:tc>
          <w:tcPr>
            <w:tcW w:w="400" w:type="dxa"/>
            <w:tcBorders>
              <w:bottom w:val="single" w:sz="4" w:space="0" w:color="auto"/>
            </w:tcBorders>
            <w:shd w:val="clear" w:color="auto" w:fill="auto"/>
            <w:noWrap/>
            <w:vAlign w:val="bottom"/>
          </w:tcPr>
          <w:p w14:paraId="287DF044" w14:textId="77777777" w:rsidR="003F7E2C" w:rsidRDefault="003F7E2C" w:rsidP="00BE28D4">
            <w:pPr>
              <w:pStyle w:val="tabletext11"/>
              <w:jc w:val="center"/>
              <w:rPr>
                <w:ins w:id="28743" w:author="Author"/>
              </w:rPr>
            </w:pPr>
            <w:ins w:id="28744" w:author="Author">
              <w:r>
                <w:t>0.17</w:t>
              </w:r>
            </w:ins>
          </w:p>
        </w:tc>
        <w:tc>
          <w:tcPr>
            <w:tcW w:w="400" w:type="dxa"/>
            <w:tcBorders>
              <w:bottom w:val="single" w:sz="4" w:space="0" w:color="auto"/>
            </w:tcBorders>
            <w:shd w:val="clear" w:color="auto" w:fill="auto"/>
            <w:noWrap/>
            <w:vAlign w:val="bottom"/>
          </w:tcPr>
          <w:p w14:paraId="0277353A" w14:textId="77777777" w:rsidR="003F7E2C" w:rsidRDefault="003F7E2C" w:rsidP="00BE28D4">
            <w:pPr>
              <w:pStyle w:val="tabletext11"/>
              <w:jc w:val="center"/>
              <w:rPr>
                <w:ins w:id="28745" w:author="Author"/>
              </w:rPr>
            </w:pPr>
            <w:ins w:id="28746" w:author="Author">
              <w:r>
                <w:t>0.17</w:t>
              </w:r>
            </w:ins>
          </w:p>
        </w:tc>
        <w:tc>
          <w:tcPr>
            <w:tcW w:w="400" w:type="dxa"/>
            <w:tcBorders>
              <w:bottom w:val="single" w:sz="4" w:space="0" w:color="auto"/>
            </w:tcBorders>
            <w:shd w:val="clear" w:color="auto" w:fill="auto"/>
            <w:noWrap/>
            <w:vAlign w:val="bottom"/>
          </w:tcPr>
          <w:p w14:paraId="3241A15A" w14:textId="77777777" w:rsidR="003F7E2C" w:rsidRDefault="003F7E2C" w:rsidP="00BE28D4">
            <w:pPr>
              <w:pStyle w:val="tabletext11"/>
              <w:jc w:val="center"/>
              <w:rPr>
                <w:ins w:id="28747" w:author="Author"/>
              </w:rPr>
            </w:pPr>
            <w:ins w:id="28748" w:author="Author">
              <w:r>
                <w:t>0.16</w:t>
              </w:r>
            </w:ins>
          </w:p>
        </w:tc>
        <w:tc>
          <w:tcPr>
            <w:tcW w:w="460" w:type="dxa"/>
            <w:tcBorders>
              <w:bottom w:val="single" w:sz="4" w:space="0" w:color="auto"/>
            </w:tcBorders>
            <w:shd w:val="clear" w:color="auto" w:fill="auto"/>
            <w:noWrap/>
            <w:vAlign w:val="bottom"/>
          </w:tcPr>
          <w:p w14:paraId="1AD7C4C7" w14:textId="77777777" w:rsidR="003F7E2C" w:rsidRDefault="003F7E2C" w:rsidP="00BE28D4">
            <w:pPr>
              <w:pStyle w:val="tabletext11"/>
              <w:jc w:val="center"/>
              <w:rPr>
                <w:ins w:id="28749" w:author="Author"/>
              </w:rPr>
            </w:pPr>
            <w:ins w:id="28750" w:author="Author">
              <w:r>
                <w:t>0.15</w:t>
              </w:r>
            </w:ins>
          </w:p>
        </w:tc>
      </w:tr>
      <w:tr w:rsidR="003F7E2C" w14:paraId="4C6A1EA9" w14:textId="77777777" w:rsidTr="00EE1A0A">
        <w:trPr>
          <w:trHeight w:val="190"/>
          <w:ins w:id="28751" w:author="Author"/>
        </w:trPr>
        <w:tc>
          <w:tcPr>
            <w:tcW w:w="200" w:type="dxa"/>
            <w:tcBorders>
              <w:bottom w:val="single" w:sz="4" w:space="0" w:color="auto"/>
              <w:right w:val="nil"/>
            </w:tcBorders>
            <w:shd w:val="clear" w:color="auto" w:fill="auto"/>
            <w:vAlign w:val="bottom"/>
          </w:tcPr>
          <w:p w14:paraId="67EFC446" w14:textId="77777777" w:rsidR="003F7E2C" w:rsidRPr="00003565" w:rsidRDefault="003F7E2C" w:rsidP="00BE28D4">
            <w:pPr>
              <w:pStyle w:val="tabletext11"/>
              <w:jc w:val="right"/>
              <w:rPr>
                <w:ins w:id="28752" w:author="Author"/>
              </w:rPr>
            </w:pPr>
          </w:p>
        </w:tc>
        <w:tc>
          <w:tcPr>
            <w:tcW w:w="1580" w:type="dxa"/>
            <w:tcBorders>
              <w:left w:val="nil"/>
              <w:bottom w:val="single" w:sz="4" w:space="0" w:color="auto"/>
            </w:tcBorders>
            <w:shd w:val="clear" w:color="auto" w:fill="auto"/>
            <w:vAlign w:val="bottom"/>
          </w:tcPr>
          <w:p w14:paraId="7449A9C3" w14:textId="77777777" w:rsidR="003F7E2C" w:rsidRPr="00003565" w:rsidRDefault="003F7E2C" w:rsidP="00BE28D4">
            <w:pPr>
              <w:pStyle w:val="tabletext11"/>
              <w:tabs>
                <w:tab w:val="decimal" w:pos="640"/>
              </w:tabs>
              <w:rPr>
                <w:ins w:id="28753" w:author="Author"/>
              </w:rPr>
            </w:pPr>
            <w:ins w:id="28754" w:author="Author">
              <w:r w:rsidRPr="00F10C49">
                <w:t>8,000 to 9,999</w:t>
              </w:r>
            </w:ins>
          </w:p>
        </w:tc>
        <w:tc>
          <w:tcPr>
            <w:tcW w:w="680" w:type="dxa"/>
            <w:tcBorders>
              <w:bottom w:val="single" w:sz="4" w:space="0" w:color="auto"/>
            </w:tcBorders>
            <w:shd w:val="clear" w:color="auto" w:fill="auto"/>
            <w:noWrap/>
            <w:vAlign w:val="bottom"/>
          </w:tcPr>
          <w:p w14:paraId="4902931A" w14:textId="77777777" w:rsidR="003F7E2C" w:rsidRDefault="003F7E2C" w:rsidP="00BE28D4">
            <w:pPr>
              <w:pStyle w:val="tabletext11"/>
              <w:jc w:val="center"/>
              <w:rPr>
                <w:ins w:id="28755" w:author="Author"/>
              </w:rPr>
            </w:pPr>
            <w:ins w:id="28756" w:author="Author">
              <w:r>
                <w:t>0.52</w:t>
              </w:r>
            </w:ins>
          </w:p>
        </w:tc>
        <w:tc>
          <w:tcPr>
            <w:tcW w:w="900" w:type="dxa"/>
            <w:tcBorders>
              <w:bottom w:val="single" w:sz="4" w:space="0" w:color="auto"/>
            </w:tcBorders>
            <w:shd w:val="clear" w:color="auto" w:fill="auto"/>
            <w:noWrap/>
            <w:vAlign w:val="bottom"/>
          </w:tcPr>
          <w:p w14:paraId="02D230A1" w14:textId="77777777" w:rsidR="003F7E2C" w:rsidRDefault="003F7E2C" w:rsidP="00BE28D4">
            <w:pPr>
              <w:pStyle w:val="tabletext11"/>
              <w:jc w:val="center"/>
              <w:rPr>
                <w:ins w:id="28757" w:author="Author"/>
              </w:rPr>
            </w:pPr>
            <w:ins w:id="28758" w:author="Author">
              <w:r>
                <w:t>0.52</w:t>
              </w:r>
            </w:ins>
          </w:p>
        </w:tc>
        <w:tc>
          <w:tcPr>
            <w:tcW w:w="400" w:type="dxa"/>
            <w:tcBorders>
              <w:bottom w:val="single" w:sz="4" w:space="0" w:color="auto"/>
            </w:tcBorders>
            <w:shd w:val="clear" w:color="auto" w:fill="auto"/>
            <w:noWrap/>
            <w:vAlign w:val="bottom"/>
          </w:tcPr>
          <w:p w14:paraId="54A03E58" w14:textId="77777777" w:rsidR="003F7E2C" w:rsidRDefault="003F7E2C" w:rsidP="00BE28D4">
            <w:pPr>
              <w:pStyle w:val="tabletext11"/>
              <w:jc w:val="center"/>
              <w:rPr>
                <w:ins w:id="28759" w:author="Author"/>
              </w:rPr>
            </w:pPr>
            <w:ins w:id="28760" w:author="Author">
              <w:r>
                <w:t>0.52</w:t>
              </w:r>
            </w:ins>
          </w:p>
        </w:tc>
        <w:tc>
          <w:tcPr>
            <w:tcW w:w="400" w:type="dxa"/>
            <w:tcBorders>
              <w:bottom w:val="single" w:sz="4" w:space="0" w:color="auto"/>
            </w:tcBorders>
            <w:shd w:val="clear" w:color="auto" w:fill="auto"/>
            <w:noWrap/>
            <w:vAlign w:val="bottom"/>
          </w:tcPr>
          <w:p w14:paraId="2284961B" w14:textId="77777777" w:rsidR="003F7E2C" w:rsidRDefault="003F7E2C" w:rsidP="00BE28D4">
            <w:pPr>
              <w:pStyle w:val="tabletext11"/>
              <w:jc w:val="center"/>
              <w:rPr>
                <w:ins w:id="28761" w:author="Author"/>
              </w:rPr>
            </w:pPr>
            <w:ins w:id="28762" w:author="Author">
              <w:r>
                <w:t>0.50</w:t>
              </w:r>
            </w:ins>
          </w:p>
        </w:tc>
        <w:tc>
          <w:tcPr>
            <w:tcW w:w="400" w:type="dxa"/>
            <w:tcBorders>
              <w:bottom w:val="single" w:sz="4" w:space="0" w:color="auto"/>
            </w:tcBorders>
            <w:shd w:val="clear" w:color="auto" w:fill="auto"/>
            <w:noWrap/>
            <w:vAlign w:val="bottom"/>
          </w:tcPr>
          <w:p w14:paraId="537F5603" w14:textId="77777777" w:rsidR="003F7E2C" w:rsidRDefault="003F7E2C" w:rsidP="00BE28D4">
            <w:pPr>
              <w:pStyle w:val="tabletext11"/>
              <w:jc w:val="center"/>
              <w:rPr>
                <w:ins w:id="28763" w:author="Author"/>
              </w:rPr>
            </w:pPr>
            <w:ins w:id="28764" w:author="Author">
              <w:r>
                <w:t>0.47</w:t>
              </w:r>
            </w:ins>
          </w:p>
        </w:tc>
        <w:tc>
          <w:tcPr>
            <w:tcW w:w="400" w:type="dxa"/>
            <w:tcBorders>
              <w:bottom w:val="single" w:sz="4" w:space="0" w:color="auto"/>
            </w:tcBorders>
            <w:shd w:val="clear" w:color="auto" w:fill="auto"/>
            <w:noWrap/>
            <w:vAlign w:val="bottom"/>
          </w:tcPr>
          <w:p w14:paraId="57138083" w14:textId="77777777" w:rsidR="003F7E2C" w:rsidRDefault="003F7E2C" w:rsidP="00BE28D4">
            <w:pPr>
              <w:pStyle w:val="tabletext11"/>
              <w:jc w:val="center"/>
              <w:rPr>
                <w:ins w:id="28765" w:author="Author"/>
              </w:rPr>
            </w:pPr>
            <w:ins w:id="28766" w:author="Author">
              <w:r>
                <w:t>0.43</w:t>
              </w:r>
            </w:ins>
          </w:p>
        </w:tc>
        <w:tc>
          <w:tcPr>
            <w:tcW w:w="400" w:type="dxa"/>
            <w:tcBorders>
              <w:bottom w:val="single" w:sz="4" w:space="0" w:color="auto"/>
            </w:tcBorders>
            <w:shd w:val="clear" w:color="auto" w:fill="auto"/>
            <w:noWrap/>
            <w:vAlign w:val="bottom"/>
          </w:tcPr>
          <w:p w14:paraId="2236101C" w14:textId="77777777" w:rsidR="003F7E2C" w:rsidRDefault="003F7E2C" w:rsidP="00BE28D4">
            <w:pPr>
              <w:pStyle w:val="tabletext11"/>
              <w:jc w:val="center"/>
              <w:rPr>
                <w:ins w:id="28767" w:author="Author"/>
              </w:rPr>
            </w:pPr>
            <w:ins w:id="28768" w:author="Author">
              <w:r>
                <w:t>0.41</w:t>
              </w:r>
            </w:ins>
          </w:p>
        </w:tc>
        <w:tc>
          <w:tcPr>
            <w:tcW w:w="400" w:type="dxa"/>
            <w:tcBorders>
              <w:bottom w:val="single" w:sz="4" w:space="0" w:color="auto"/>
            </w:tcBorders>
            <w:shd w:val="clear" w:color="auto" w:fill="auto"/>
            <w:noWrap/>
            <w:vAlign w:val="bottom"/>
          </w:tcPr>
          <w:p w14:paraId="0F14D8F1" w14:textId="77777777" w:rsidR="003F7E2C" w:rsidRDefault="003F7E2C" w:rsidP="00BE28D4">
            <w:pPr>
              <w:pStyle w:val="tabletext11"/>
              <w:jc w:val="center"/>
              <w:rPr>
                <w:ins w:id="28769" w:author="Author"/>
              </w:rPr>
            </w:pPr>
            <w:ins w:id="28770" w:author="Author">
              <w:r>
                <w:t>0.39</w:t>
              </w:r>
            </w:ins>
          </w:p>
        </w:tc>
        <w:tc>
          <w:tcPr>
            <w:tcW w:w="400" w:type="dxa"/>
            <w:tcBorders>
              <w:bottom w:val="single" w:sz="4" w:space="0" w:color="auto"/>
            </w:tcBorders>
            <w:shd w:val="clear" w:color="auto" w:fill="auto"/>
            <w:noWrap/>
            <w:vAlign w:val="bottom"/>
          </w:tcPr>
          <w:p w14:paraId="2DD35611" w14:textId="77777777" w:rsidR="003F7E2C" w:rsidRDefault="003F7E2C" w:rsidP="00BE28D4">
            <w:pPr>
              <w:pStyle w:val="tabletext11"/>
              <w:jc w:val="center"/>
              <w:rPr>
                <w:ins w:id="28771" w:author="Author"/>
              </w:rPr>
            </w:pPr>
            <w:ins w:id="28772" w:author="Author">
              <w:r>
                <w:t>0.37</w:t>
              </w:r>
            </w:ins>
          </w:p>
        </w:tc>
        <w:tc>
          <w:tcPr>
            <w:tcW w:w="400" w:type="dxa"/>
            <w:tcBorders>
              <w:bottom w:val="single" w:sz="4" w:space="0" w:color="auto"/>
            </w:tcBorders>
            <w:shd w:val="clear" w:color="auto" w:fill="auto"/>
            <w:noWrap/>
            <w:vAlign w:val="bottom"/>
          </w:tcPr>
          <w:p w14:paraId="1F998CB7" w14:textId="77777777" w:rsidR="003F7E2C" w:rsidRDefault="003F7E2C" w:rsidP="00BE28D4">
            <w:pPr>
              <w:pStyle w:val="tabletext11"/>
              <w:jc w:val="center"/>
              <w:rPr>
                <w:ins w:id="28773" w:author="Author"/>
              </w:rPr>
            </w:pPr>
            <w:ins w:id="28774" w:author="Author">
              <w:r>
                <w:t>0.35</w:t>
              </w:r>
            </w:ins>
          </w:p>
        </w:tc>
        <w:tc>
          <w:tcPr>
            <w:tcW w:w="400" w:type="dxa"/>
            <w:tcBorders>
              <w:bottom w:val="single" w:sz="4" w:space="0" w:color="auto"/>
            </w:tcBorders>
            <w:shd w:val="clear" w:color="auto" w:fill="auto"/>
            <w:noWrap/>
            <w:vAlign w:val="bottom"/>
          </w:tcPr>
          <w:p w14:paraId="60B80758" w14:textId="77777777" w:rsidR="003F7E2C" w:rsidRDefault="003F7E2C" w:rsidP="00BE28D4">
            <w:pPr>
              <w:pStyle w:val="tabletext11"/>
              <w:jc w:val="center"/>
              <w:rPr>
                <w:ins w:id="28775" w:author="Author"/>
              </w:rPr>
            </w:pPr>
            <w:ins w:id="28776" w:author="Author">
              <w:r>
                <w:t>0.33</w:t>
              </w:r>
            </w:ins>
          </w:p>
        </w:tc>
        <w:tc>
          <w:tcPr>
            <w:tcW w:w="400" w:type="dxa"/>
            <w:tcBorders>
              <w:bottom w:val="single" w:sz="4" w:space="0" w:color="auto"/>
            </w:tcBorders>
            <w:shd w:val="clear" w:color="auto" w:fill="auto"/>
            <w:noWrap/>
            <w:vAlign w:val="bottom"/>
          </w:tcPr>
          <w:p w14:paraId="0EFEA406" w14:textId="77777777" w:rsidR="003F7E2C" w:rsidRDefault="003F7E2C" w:rsidP="00BE28D4">
            <w:pPr>
              <w:pStyle w:val="tabletext11"/>
              <w:jc w:val="center"/>
              <w:rPr>
                <w:ins w:id="28777" w:author="Author"/>
              </w:rPr>
            </w:pPr>
            <w:ins w:id="28778" w:author="Author">
              <w:r>
                <w:t>0.32</w:t>
              </w:r>
            </w:ins>
          </w:p>
        </w:tc>
        <w:tc>
          <w:tcPr>
            <w:tcW w:w="400" w:type="dxa"/>
            <w:tcBorders>
              <w:bottom w:val="single" w:sz="4" w:space="0" w:color="auto"/>
            </w:tcBorders>
            <w:shd w:val="clear" w:color="auto" w:fill="auto"/>
            <w:noWrap/>
            <w:vAlign w:val="bottom"/>
          </w:tcPr>
          <w:p w14:paraId="59E7209E" w14:textId="77777777" w:rsidR="003F7E2C" w:rsidRDefault="003F7E2C" w:rsidP="00BE28D4">
            <w:pPr>
              <w:pStyle w:val="tabletext11"/>
              <w:jc w:val="center"/>
              <w:rPr>
                <w:ins w:id="28779" w:author="Author"/>
              </w:rPr>
            </w:pPr>
            <w:ins w:id="28780" w:author="Author">
              <w:r>
                <w:t>0.30</w:t>
              </w:r>
            </w:ins>
          </w:p>
        </w:tc>
        <w:tc>
          <w:tcPr>
            <w:tcW w:w="400" w:type="dxa"/>
            <w:tcBorders>
              <w:bottom w:val="single" w:sz="4" w:space="0" w:color="auto"/>
            </w:tcBorders>
            <w:shd w:val="clear" w:color="auto" w:fill="auto"/>
            <w:noWrap/>
            <w:vAlign w:val="bottom"/>
          </w:tcPr>
          <w:p w14:paraId="12DB2E35" w14:textId="77777777" w:rsidR="003F7E2C" w:rsidRDefault="003F7E2C" w:rsidP="00BE28D4">
            <w:pPr>
              <w:pStyle w:val="tabletext11"/>
              <w:jc w:val="center"/>
              <w:rPr>
                <w:ins w:id="28781" w:author="Author"/>
              </w:rPr>
            </w:pPr>
            <w:ins w:id="28782" w:author="Author">
              <w:r>
                <w:t>0.29</w:t>
              </w:r>
            </w:ins>
          </w:p>
        </w:tc>
        <w:tc>
          <w:tcPr>
            <w:tcW w:w="400" w:type="dxa"/>
            <w:tcBorders>
              <w:bottom w:val="single" w:sz="4" w:space="0" w:color="auto"/>
            </w:tcBorders>
            <w:shd w:val="clear" w:color="auto" w:fill="auto"/>
            <w:noWrap/>
            <w:vAlign w:val="bottom"/>
          </w:tcPr>
          <w:p w14:paraId="7D8874CD" w14:textId="77777777" w:rsidR="003F7E2C" w:rsidRDefault="003F7E2C" w:rsidP="00BE28D4">
            <w:pPr>
              <w:pStyle w:val="tabletext11"/>
              <w:jc w:val="center"/>
              <w:rPr>
                <w:ins w:id="28783" w:author="Author"/>
              </w:rPr>
            </w:pPr>
            <w:ins w:id="28784" w:author="Author">
              <w:r>
                <w:t>0.28</w:t>
              </w:r>
            </w:ins>
          </w:p>
        </w:tc>
        <w:tc>
          <w:tcPr>
            <w:tcW w:w="400" w:type="dxa"/>
            <w:tcBorders>
              <w:bottom w:val="single" w:sz="4" w:space="0" w:color="auto"/>
            </w:tcBorders>
            <w:shd w:val="clear" w:color="auto" w:fill="auto"/>
            <w:noWrap/>
            <w:vAlign w:val="bottom"/>
          </w:tcPr>
          <w:p w14:paraId="76F5DC99" w14:textId="77777777" w:rsidR="003F7E2C" w:rsidRDefault="003F7E2C" w:rsidP="00BE28D4">
            <w:pPr>
              <w:pStyle w:val="tabletext11"/>
              <w:jc w:val="center"/>
              <w:rPr>
                <w:ins w:id="28785" w:author="Author"/>
              </w:rPr>
            </w:pPr>
            <w:ins w:id="28786" w:author="Author">
              <w:r>
                <w:t>0.27</w:t>
              </w:r>
            </w:ins>
          </w:p>
        </w:tc>
        <w:tc>
          <w:tcPr>
            <w:tcW w:w="400" w:type="dxa"/>
            <w:tcBorders>
              <w:bottom w:val="single" w:sz="4" w:space="0" w:color="auto"/>
            </w:tcBorders>
            <w:shd w:val="clear" w:color="auto" w:fill="auto"/>
            <w:noWrap/>
            <w:vAlign w:val="bottom"/>
          </w:tcPr>
          <w:p w14:paraId="511CCACC" w14:textId="77777777" w:rsidR="003F7E2C" w:rsidRDefault="003F7E2C" w:rsidP="00BE28D4">
            <w:pPr>
              <w:pStyle w:val="tabletext11"/>
              <w:jc w:val="center"/>
              <w:rPr>
                <w:ins w:id="28787" w:author="Author"/>
              </w:rPr>
            </w:pPr>
            <w:ins w:id="28788" w:author="Author">
              <w:r>
                <w:t>0.26</w:t>
              </w:r>
            </w:ins>
          </w:p>
        </w:tc>
        <w:tc>
          <w:tcPr>
            <w:tcW w:w="400" w:type="dxa"/>
            <w:tcBorders>
              <w:bottom w:val="single" w:sz="4" w:space="0" w:color="auto"/>
            </w:tcBorders>
            <w:shd w:val="clear" w:color="auto" w:fill="auto"/>
            <w:noWrap/>
            <w:vAlign w:val="bottom"/>
          </w:tcPr>
          <w:p w14:paraId="589CDFA1" w14:textId="77777777" w:rsidR="003F7E2C" w:rsidRDefault="003F7E2C" w:rsidP="00BE28D4">
            <w:pPr>
              <w:pStyle w:val="tabletext11"/>
              <w:jc w:val="center"/>
              <w:rPr>
                <w:ins w:id="28789" w:author="Author"/>
              </w:rPr>
            </w:pPr>
            <w:ins w:id="28790" w:author="Author">
              <w:r>
                <w:t>0.25</w:t>
              </w:r>
            </w:ins>
          </w:p>
        </w:tc>
        <w:tc>
          <w:tcPr>
            <w:tcW w:w="400" w:type="dxa"/>
            <w:tcBorders>
              <w:bottom w:val="single" w:sz="4" w:space="0" w:color="auto"/>
            </w:tcBorders>
            <w:shd w:val="clear" w:color="auto" w:fill="auto"/>
            <w:noWrap/>
            <w:vAlign w:val="bottom"/>
          </w:tcPr>
          <w:p w14:paraId="153C166E" w14:textId="77777777" w:rsidR="003F7E2C" w:rsidRDefault="003F7E2C" w:rsidP="00BE28D4">
            <w:pPr>
              <w:pStyle w:val="tabletext11"/>
              <w:jc w:val="center"/>
              <w:rPr>
                <w:ins w:id="28791" w:author="Author"/>
              </w:rPr>
            </w:pPr>
            <w:ins w:id="28792" w:author="Author">
              <w:r>
                <w:t>0.24</w:t>
              </w:r>
            </w:ins>
          </w:p>
        </w:tc>
        <w:tc>
          <w:tcPr>
            <w:tcW w:w="400" w:type="dxa"/>
            <w:tcBorders>
              <w:bottom w:val="single" w:sz="4" w:space="0" w:color="auto"/>
            </w:tcBorders>
            <w:shd w:val="clear" w:color="auto" w:fill="auto"/>
            <w:noWrap/>
            <w:vAlign w:val="bottom"/>
          </w:tcPr>
          <w:p w14:paraId="3D3545DD" w14:textId="77777777" w:rsidR="003F7E2C" w:rsidRDefault="003F7E2C" w:rsidP="00BE28D4">
            <w:pPr>
              <w:pStyle w:val="tabletext11"/>
              <w:jc w:val="center"/>
              <w:rPr>
                <w:ins w:id="28793" w:author="Author"/>
              </w:rPr>
            </w:pPr>
            <w:ins w:id="28794" w:author="Author">
              <w:r>
                <w:t>0.23</w:t>
              </w:r>
            </w:ins>
          </w:p>
        </w:tc>
        <w:tc>
          <w:tcPr>
            <w:tcW w:w="400" w:type="dxa"/>
            <w:tcBorders>
              <w:bottom w:val="single" w:sz="4" w:space="0" w:color="auto"/>
            </w:tcBorders>
            <w:shd w:val="clear" w:color="auto" w:fill="auto"/>
            <w:noWrap/>
            <w:vAlign w:val="bottom"/>
          </w:tcPr>
          <w:p w14:paraId="3FC60933" w14:textId="77777777" w:rsidR="003F7E2C" w:rsidRDefault="003F7E2C" w:rsidP="00BE28D4">
            <w:pPr>
              <w:pStyle w:val="tabletext11"/>
              <w:jc w:val="center"/>
              <w:rPr>
                <w:ins w:id="28795" w:author="Author"/>
              </w:rPr>
            </w:pPr>
            <w:ins w:id="28796" w:author="Author">
              <w:r>
                <w:t>0.22</w:t>
              </w:r>
            </w:ins>
          </w:p>
        </w:tc>
        <w:tc>
          <w:tcPr>
            <w:tcW w:w="400" w:type="dxa"/>
            <w:tcBorders>
              <w:bottom w:val="single" w:sz="4" w:space="0" w:color="auto"/>
            </w:tcBorders>
            <w:shd w:val="clear" w:color="auto" w:fill="auto"/>
            <w:noWrap/>
            <w:vAlign w:val="bottom"/>
          </w:tcPr>
          <w:p w14:paraId="2B5BC22B" w14:textId="77777777" w:rsidR="003F7E2C" w:rsidRDefault="003F7E2C" w:rsidP="00BE28D4">
            <w:pPr>
              <w:pStyle w:val="tabletext11"/>
              <w:jc w:val="center"/>
              <w:rPr>
                <w:ins w:id="28797" w:author="Author"/>
              </w:rPr>
            </w:pPr>
            <w:ins w:id="28798" w:author="Author">
              <w:r>
                <w:t>0.21</w:t>
              </w:r>
            </w:ins>
          </w:p>
        </w:tc>
        <w:tc>
          <w:tcPr>
            <w:tcW w:w="440" w:type="dxa"/>
            <w:tcBorders>
              <w:bottom w:val="single" w:sz="4" w:space="0" w:color="auto"/>
            </w:tcBorders>
            <w:shd w:val="clear" w:color="auto" w:fill="auto"/>
            <w:noWrap/>
            <w:vAlign w:val="bottom"/>
          </w:tcPr>
          <w:p w14:paraId="7A34C0E3" w14:textId="77777777" w:rsidR="003F7E2C" w:rsidRDefault="003F7E2C" w:rsidP="00BE28D4">
            <w:pPr>
              <w:pStyle w:val="tabletext11"/>
              <w:jc w:val="center"/>
              <w:rPr>
                <w:ins w:id="28799" w:author="Author"/>
              </w:rPr>
            </w:pPr>
            <w:ins w:id="28800" w:author="Author">
              <w:r>
                <w:t>0.20</w:t>
              </w:r>
            </w:ins>
          </w:p>
        </w:tc>
        <w:tc>
          <w:tcPr>
            <w:tcW w:w="400" w:type="dxa"/>
            <w:tcBorders>
              <w:bottom w:val="single" w:sz="4" w:space="0" w:color="auto"/>
            </w:tcBorders>
            <w:shd w:val="clear" w:color="auto" w:fill="auto"/>
            <w:noWrap/>
            <w:vAlign w:val="bottom"/>
          </w:tcPr>
          <w:p w14:paraId="54D8B96D" w14:textId="77777777" w:rsidR="003F7E2C" w:rsidRDefault="003F7E2C" w:rsidP="00BE28D4">
            <w:pPr>
              <w:pStyle w:val="tabletext11"/>
              <w:jc w:val="center"/>
              <w:rPr>
                <w:ins w:id="28801" w:author="Author"/>
              </w:rPr>
            </w:pPr>
            <w:ins w:id="28802" w:author="Author">
              <w:r>
                <w:t>0.19</w:t>
              </w:r>
            </w:ins>
          </w:p>
        </w:tc>
        <w:tc>
          <w:tcPr>
            <w:tcW w:w="400" w:type="dxa"/>
            <w:tcBorders>
              <w:bottom w:val="single" w:sz="4" w:space="0" w:color="auto"/>
            </w:tcBorders>
            <w:shd w:val="clear" w:color="auto" w:fill="auto"/>
            <w:noWrap/>
            <w:vAlign w:val="bottom"/>
          </w:tcPr>
          <w:p w14:paraId="194E7945" w14:textId="77777777" w:rsidR="003F7E2C" w:rsidRDefault="003F7E2C" w:rsidP="00BE28D4">
            <w:pPr>
              <w:pStyle w:val="tabletext11"/>
              <w:jc w:val="center"/>
              <w:rPr>
                <w:ins w:id="28803" w:author="Author"/>
              </w:rPr>
            </w:pPr>
            <w:ins w:id="28804" w:author="Author">
              <w:r>
                <w:t>0.19</w:t>
              </w:r>
            </w:ins>
          </w:p>
        </w:tc>
        <w:tc>
          <w:tcPr>
            <w:tcW w:w="400" w:type="dxa"/>
            <w:tcBorders>
              <w:bottom w:val="single" w:sz="4" w:space="0" w:color="auto"/>
            </w:tcBorders>
            <w:shd w:val="clear" w:color="auto" w:fill="auto"/>
            <w:noWrap/>
            <w:vAlign w:val="bottom"/>
          </w:tcPr>
          <w:p w14:paraId="728F0A67" w14:textId="77777777" w:rsidR="003F7E2C" w:rsidRDefault="003F7E2C" w:rsidP="00BE28D4">
            <w:pPr>
              <w:pStyle w:val="tabletext11"/>
              <w:jc w:val="center"/>
              <w:rPr>
                <w:ins w:id="28805" w:author="Author"/>
              </w:rPr>
            </w:pPr>
            <w:ins w:id="28806" w:author="Author">
              <w:r>
                <w:t>0.18</w:t>
              </w:r>
            </w:ins>
          </w:p>
        </w:tc>
        <w:tc>
          <w:tcPr>
            <w:tcW w:w="400" w:type="dxa"/>
            <w:tcBorders>
              <w:bottom w:val="single" w:sz="4" w:space="0" w:color="auto"/>
            </w:tcBorders>
            <w:shd w:val="clear" w:color="auto" w:fill="auto"/>
            <w:noWrap/>
            <w:vAlign w:val="bottom"/>
          </w:tcPr>
          <w:p w14:paraId="748F166A" w14:textId="77777777" w:rsidR="003F7E2C" w:rsidRDefault="003F7E2C" w:rsidP="00BE28D4">
            <w:pPr>
              <w:pStyle w:val="tabletext11"/>
              <w:jc w:val="center"/>
              <w:rPr>
                <w:ins w:id="28807" w:author="Author"/>
              </w:rPr>
            </w:pPr>
            <w:ins w:id="28808" w:author="Author">
              <w:r>
                <w:t>0.17</w:t>
              </w:r>
            </w:ins>
          </w:p>
        </w:tc>
        <w:tc>
          <w:tcPr>
            <w:tcW w:w="460" w:type="dxa"/>
            <w:tcBorders>
              <w:bottom w:val="single" w:sz="4" w:space="0" w:color="auto"/>
            </w:tcBorders>
            <w:shd w:val="clear" w:color="auto" w:fill="auto"/>
            <w:noWrap/>
            <w:vAlign w:val="bottom"/>
          </w:tcPr>
          <w:p w14:paraId="305BCA3C" w14:textId="77777777" w:rsidR="003F7E2C" w:rsidRDefault="003F7E2C" w:rsidP="00BE28D4">
            <w:pPr>
              <w:pStyle w:val="tabletext11"/>
              <w:jc w:val="center"/>
              <w:rPr>
                <w:ins w:id="28809" w:author="Author"/>
              </w:rPr>
            </w:pPr>
            <w:ins w:id="28810" w:author="Author">
              <w:r>
                <w:t>0.16</w:t>
              </w:r>
            </w:ins>
          </w:p>
        </w:tc>
      </w:tr>
      <w:tr w:rsidR="003F7E2C" w14:paraId="4B2DD44B" w14:textId="77777777" w:rsidTr="00EE1A0A">
        <w:trPr>
          <w:trHeight w:val="190"/>
          <w:ins w:id="28811" w:author="Author"/>
        </w:trPr>
        <w:tc>
          <w:tcPr>
            <w:tcW w:w="200" w:type="dxa"/>
            <w:tcBorders>
              <w:bottom w:val="single" w:sz="4" w:space="0" w:color="auto"/>
              <w:right w:val="nil"/>
            </w:tcBorders>
            <w:shd w:val="clear" w:color="auto" w:fill="auto"/>
            <w:vAlign w:val="bottom"/>
          </w:tcPr>
          <w:p w14:paraId="1E272272" w14:textId="77777777" w:rsidR="003F7E2C" w:rsidRPr="00003565" w:rsidRDefault="003F7E2C" w:rsidP="00BE28D4">
            <w:pPr>
              <w:pStyle w:val="tabletext11"/>
              <w:jc w:val="right"/>
              <w:rPr>
                <w:ins w:id="28812" w:author="Author"/>
              </w:rPr>
            </w:pPr>
          </w:p>
        </w:tc>
        <w:tc>
          <w:tcPr>
            <w:tcW w:w="1580" w:type="dxa"/>
            <w:tcBorders>
              <w:left w:val="nil"/>
              <w:bottom w:val="single" w:sz="4" w:space="0" w:color="auto"/>
            </w:tcBorders>
            <w:shd w:val="clear" w:color="auto" w:fill="auto"/>
            <w:vAlign w:val="bottom"/>
          </w:tcPr>
          <w:p w14:paraId="5E613C37" w14:textId="77777777" w:rsidR="003F7E2C" w:rsidRPr="00003565" w:rsidRDefault="003F7E2C" w:rsidP="00BE28D4">
            <w:pPr>
              <w:pStyle w:val="tabletext11"/>
              <w:tabs>
                <w:tab w:val="decimal" w:pos="640"/>
              </w:tabs>
              <w:rPr>
                <w:ins w:id="28813" w:author="Author"/>
              </w:rPr>
            </w:pPr>
            <w:ins w:id="28814" w:author="Author">
              <w:r w:rsidRPr="00F10C49">
                <w:t>10,000 to 11,999</w:t>
              </w:r>
            </w:ins>
          </w:p>
        </w:tc>
        <w:tc>
          <w:tcPr>
            <w:tcW w:w="680" w:type="dxa"/>
            <w:tcBorders>
              <w:bottom w:val="single" w:sz="4" w:space="0" w:color="auto"/>
            </w:tcBorders>
            <w:shd w:val="clear" w:color="auto" w:fill="auto"/>
            <w:noWrap/>
            <w:vAlign w:val="bottom"/>
          </w:tcPr>
          <w:p w14:paraId="534FEAC9" w14:textId="77777777" w:rsidR="003F7E2C" w:rsidRDefault="003F7E2C" w:rsidP="00BE28D4">
            <w:pPr>
              <w:pStyle w:val="tabletext11"/>
              <w:jc w:val="center"/>
              <w:rPr>
                <w:ins w:id="28815" w:author="Author"/>
              </w:rPr>
            </w:pPr>
            <w:ins w:id="28816" w:author="Author">
              <w:r>
                <w:t>0.58</w:t>
              </w:r>
            </w:ins>
          </w:p>
        </w:tc>
        <w:tc>
          <w:tcPr>
            <w:tcW w:w="900" w:type="dxa"/>
            <w:tcBorders>
              <w:bottom w:val="single" w:sz="4" w:space="0" w:color="auto"/>
            </w:tcBorders>
            <w:shd w:val="clear" w:color="auto" w:fill="auto"/>
            <w:noWrap/>
            <w:vAlign w:val="bottom"/>
          </w:tcPr>
          <w:p w14:paraId="3BEF14EF" w14:textId="77777777" w:rsidR="003F7E2C" w:rsidRDefault="003F7E2C" w:rsidP="00BE28D4">
            <w:pPr>
              <w:pStyle w:val="tabletext11"/>
              <w:jc w:val="center"/>
              <w:rPr>
                <w:ins w:id="28817" w:author="Author"/>
              </w:rPr>
            </w:pPr>
            <w:ins w:id="28818" w:author="Author">
              <w:r>
                <w:t>0.58</w:t>
              </w:r>
            </w:ins>
          </w:p>
        </w:tc>
        <w:tc>
          <w:tcPr>
            <w:tcW w:w="400" w:type="dxa"/>
            <w:tcBorders>
              <w:bottom w:val="single" w:sz="4" w:space="0" w:color="auto"/>
            </w:tcBorders>
            <w:shd w:val="clear" w:color="auto" w:fill="auto"/>
            <w:noWrap/>
            <w:vAlign w:val="bottom"/>
          </w:tcPr>
          <w:p w14:paraId="5E02EE96" w14:textId="77777777" w:rsidR="003F7E2C" w:rsidRDefault="003F7E2C" w:rsidP="00BE28D4">
            <w:pPr>
              <w:pStyle w:val="tabletext11"/>
              <w:jc w:val="center"/>
              <w:rPr>
                <w:ins w:id="28819" w:author="Author"/>
              </w:rPr>
            </w:pPr>
            <w:ins w:id="28820" w:author="Author">
              <w:r>
                <w:t>0.58</w:t>
              </w:r>
            </w:ins>
          </w:p>
        </w:tc>
        <w:tc>
          <w:tcPr>
            <w:tcW w:w="400" w:type="dxa"/>
            <w:tcBorders>
              <w:bottom w:val="single" w:sz="4" w:space="0" w:color="auto"/>
            </w:tcBorders>
            <w:shd w:val="clear" w:color="auto" w:fill="auto"/>
            <w:noWrap/>
            <w:vAlign w:val="bottom"/>
          </w:tcPr>
          <w:p w14:paraId="3187E18F" w14:textId="77777777" w:rsidR="003F7E2C" w:rsidRDefault="003F7E2C" w:rsidP="00BE28D4">
            <w:pPr>
              <w:pStyle w:val="tabletext11"/>
              <w:jc w:val="center"/>
              <w:rPr>
                <w:ins w:id="28821" w:author="Author"/>
              </w:rPr>
            </w:pPr>
            <w:ins w:id="28822" w:author="Author">
              <w:r>
                <w:t>0.55</w:t>
              </w:r>
            </w:ins>
          </w:p>
        </w:tc>
        <w:tc>
          <w:tcPr>
            <w:tcW w:w="400" w:type="dxa"/>
            <w:tcBorders>
              <w:bottom w:val="single" w:sz="4" w:space="0" w:color="auto"/>
            </w:tcBorders>
            <w:shd w:val="clear" w:color="auto" w:fill="auto"/>
            <w:noWrap/>
            <w:vAlign w:val="bottom"/>
          </w:tcPr>
          <w:p w14:paraId="44E50876" w14:textId="77777777" w:rsidR="003F7E2C" w:rsidRDefault="003F7E2C" w:rsidP="00BE28D4">
            <w:pPr>
              <w:pStyle w:val="tabletext11"/>
              <w:jc w:val="center"/>
              <w:rPr>
                <w:ins w:id="28823" w:author="Author"/>
              </w:rPr>
            </w:pPr>
            <w:ins w:id="28824" w:author="Author">
              <w:r>
                <w:t>0.53</w:t>
              </w:r>
            </w:ins>
          </w:p>
        </w:tc>
        <w:tc>
          <w:tcPr>
            <w:tcW w:w="400" w:type="dxa"/>
            <w:tcBorders>
              <w:bottom w:val="single" w:sz="4" w:space="0" w:color="auto"/>
            </w:tcBorders>
            <w:shd w:val="clear" w:color="auto" w:fill="auto"/>
            <w:noWrap/>
            <w:vAlign w:val="bottom"/>
          </w:tcPr>
          <w:p w14:paraId="218264B8" w14:textId="77777777" w:rsidR="003F7E2C" w:rsidRDefault="003F7E2C" w:rsidP="00BE28D4">
            <w:pPr>
              <w:pStyle w:val="tabletext11"/>
              <w:jc w:val="center"/>
              <w:rPr>
                <w:ins w:id="28825" w:author="Author"/>
              </w:rPr>
            </w:pPr>
            <w:ins w:id="28826" w:author="Author">
              <w:r>
                <w:t>0.48</w:t>
              </w:r>
            </w:ins>
          </w:p>
        </w:tc>
        <w:tc>
          <w:tcPr>
            <w:tcW w:w="400" w:type="dxa"/>
            <w:tcBorders>
              <w:bottom w:val="single" w:sz="4" w:space="0" w:color="auto"/>
            </w:tcBorders>
            <w:shd w:val="clear" w:color="auto" w:fill="auto"/>
            <w:noWrap/>
            <w:vAlign w:val="bottom"/>
          </w:tcPr>
          <w:p w14:paraId="225EB61F" w14:textId="77777777" w:rsidR="003F7E2C" w:rsidRDefault="003F7E2C" w:rsidP="00BE28D4">
            <w:pPr>
              <w:pStyle w:val="tabletext11"/>
              <w:jc w:val="center"/>
              <w:rPr>
                <w:ins w:id="28827" w:author="Author"/>
              </w:rPr>
            </w:pPr>
            <w:ins w:id="28828" w:author="Author">
              <w:r>
                <w:t>0.45</w:t>
              </w:r>
            </w:ins>
          </w:p>
        </w:tc>
        <w:tc>
          <w:tcPr>
            <w:tcW w:w="400" w:type="dxa"/>
            <w:tcBorders>
              <w:bottom w:val="single" w:sz="4" w:space="0" w:color="auto"/>
            </w:tcBorders>
            <w:shd w:val="clear" w:color="auto" w:fill="auto"/>
            <w:noWrap/>
            <w:vAlign w:val="bottom"/>
          </w:tcPr>
          <w:p w14:paraId="267D7D7C" w14:textId="77777777" w:rsidR="003F7E2C" w:rsidRDefault="003F7E2C" w:rsidP="00BE28D4">
            <w:pPr>
              <w:pStyle w:val="tabletext11"/>
              <w:jc w:val="center"/>
              <w:rPr>
                <w:ins w:id="28829" w:author="Author"/>
              </w:rPr>
            </w:pPr>
            <w:ins w:id="28830" w:author="Author">
              <w:r>
                <w:t>0.43</w:t>
              </w:r>
            </w:ins>
          </w:p>
        </w:tc>
        <w:tc>
          <w:tcPr>
            <w:tcW w:w="400" w:type="dxa"/>
            <w:tcBorders>
              <w:bottom w:val="single" w:sz="4" w:space="0" w:color="auto"/>
            </w:tcBorders>
            <w:shd w:val="clear" w:color="auto" w:fill="auto"/>
            <w:noWrap/>
            <w:vAlign w:val="bottom"/>
          </w:tcPr>
          <w:p w14:paraId="3743B6B2" w14:textId="77777777" w:rsidR="003F7E2C" w:rsidRDefault="003F7E2C" w:rsidP="00BE28D4">
            <w:pPr>
              <w:pStyle w:val="tabletext11"/>
              <w:jc w:val="center"/>
              <w:rPr>
                <w:ins w:id="28831" w:author="Author"/>
              </w:rPr>
            </w:pPr>
            <w:ins w:id="28832" w:author="Author">
              <w:r>
                <w:t>0.41</w:t>
              </w:r>
            </w:ins>
          </w:p>
        </w:tc>
        <w:tc>
          <w:tcPr>
            <w:tcW w:w="400" w:type="dxa"/>
            <w:tcBorders>
              <w:bottom w:val="single" w:sz="4" w:space="0" w:color="auto"/>
            </w:tcBorders>
            <w:shd w:val="clear" w:color="auto" w:fill="auto"/>
            <w:noWrap/>
            <w:vAlign w:val="bottom"/>
          </w:tcPr>
          <w:p w14:paraId="3BC48A6E" w14:textId="77777777" w:rsidR="003F7E2C" w:rsidRDefault="003F7E2C" w:rsidP="00BE28D4">
            <w:pPr>
              <w:pStyle w:val="tabletext11"/>
              <w:jc w:val="center"/>
              <w:rPr>
                <w:ins w:id="28833" w:author="Author"/>
              </w:rPr>
            </w:pPr>
            <w:ins w:id="28834" w:author="Author">
              <w:r>
                <w:t>0.39</w:t>
              </w:r>
            </w:ins>
          </w:p>
        </w:tc>
        <w:tc>
          <w:tcPr>
            <w:tcW w:w="400" w:type="dxa"/>
            <w:tcBorders>
              <w:bottom w:val="single" w:sz="4" w:space="0" w:color="auto"/>
            </w:tcBorders>
            <w:shd w:val="clear" w:color="auto" w:fill="auto"/>
            <w:noWrap/>
            <w:vAlign w:val="bottom"/>
          </w:tcPr>
          <w:p w14:paraId="7DFF6789" w14:textId="77777777" w:rsidR="003F7E2C" w:rsidRDefault="003F7E2C" w:rsidP="00BE28D4">
            <w:pPr>
              <w:pStyle w:val="tabletext11"/>
              <w:jc w:val="center"/>
              <w:rPr>
                <w:ins w:id="28835" w:author="Author"/>
              </w:rPr>
            </w:pPr>
            <w:ins w:id="28836" w:author="Author">
              <w:r>
                <w:t>0.37</w:t>
              </w:r>
            </w:ins>
          </w:p>
        </w:tc>
        <w:tc>
          <w:tcPr>
            <w:tcW w:w="400" w:type="dxa"/>
            <w:tcBorders>
              <w:bottom w:val="single" w:sz="4" w:space="0" w:color="auto"/>
            </w:tcBorders>
            <w:shd w:val="clear" w:color="auto" w:fill="auto"/>
            <w:noWrap/>
            <w:vAlign w:val="bottom"/>
          </w:tcPr>
          <w:p w14:paraId="4A340135" w14:textId="77777777" w:rsidR="003F7E2C" w:rsidRDefault="003F7E2C" w:rsidP="00BE28D4">
            <w:pPr>
              <w:pStyle w:val="tabletext11"/>
              <w:jc w:val="center"/>
              <w:rPr>
                <w:ins w:id="28837" w:author="Author"/>
              </w:rPr>
            </w:pPr>
            <w:ins w:id="28838" w:author="Author">
              <w:r>
                <w:t>0.35</w:t>
              </w:r>
            </w:ins>
          </w:p>
        </w:tc>
        <w:tc>
          <w:tcPr>
            <w:tcW w:w="400" w:type="dxa"/>
            <w:tcBorders>
              <w:bottom w:val="single" w:sz="4" w:space="0" w:color="auto"/>
            </w:tcBorders>
            <w:shd w:val="clear" w:color="auto" w:fill="auto"/>
            <w:noWrap/>
            <w:vAlign w:val="bottom"/>
          </w:tcPr>
          <w:p w14:paraId="481F33A2" w14:textId="77777777" w:rsidR="003F7E2C" w:rsidRDefault="003F7E2C" w:rsidP="00BE28D4">
            <w:pPr>
              <w:pStyle w:val="tabletext11"/>
              <w:jc w:val="center"/>
              <w:rPr>
                <w:ins w:id="28839" w:author="Author"/>
              </w:rPr>
            </w:pPr>
            <w:ins w:id="28840" w:author="Author">
              <w:r>
                <w:t>0.34</w:t>
              </w:r>
            </w:ins>
          </w:p>
        </w:tc>
        <w:tc>
          <w:tcPr>
            <w:tcW w:w="400" w:type="dxa"/>
            <w:tcBorders>
              <w:bottom w:val="single" w:sz="4" w:space="0" w:color="auto"/>
            </w:tcBorders>
            <w:shd w:val="clear" w:color="auto" w:fill="auto"/>
            <w:noWrap/>
            <w:vAlign w:val="bottom"/>
          </w:tcPr>
          <w:p w14:paraId="700C9E79" w14:textId="77777777" w:rsidR="003F7E2C" w:rsidRDefault="003F7E2C" w:rsidP="00BE28D4">
            <w:pPr>
              <w:pStyle w:val="tabletext11"/>
              <w:jc w:val="center"/>
              <w:rPr>
                <w:ins w:id="28841" w:author="Author"/>
              </w:rPr>
            </w:pPr>
            <w:ins w:id="28842" w:author="Author">
              <w:r>
                <w:t>0.32</w:t>
              </w:r>
            </w:ins>
          </w:p>
        </w:tc>
        <w:tc>
          <w:tcPr>
            <w:tcW w:w="400" w:type="dxa"/>
            <w:tcBorders>
              <w:bottom w:val="single" w:sz="4" w:space="0" w:color="auto"/>
            </w:tcBorders>
            <w:shd w:val="clear" w:color="auto" w:fill="auto"/>
            <w:noWrap/>
            <w:vAlign w:val="bottom"/>
          </w:tcPr>
          <w:p w14:paraId="2F2872E2" w14:textId="77777777" w:rsidR="003F7E2C" w:rsidRDefault="003F7E2C" w:rsidP="00BE28D4">
            <w:pPr>
              <w:pStyle w:val="tabletext11"/>
              <w:jc w:val="center"/>
              <w:rPr>
                <w:ins w:id="28843" w:author="Author"/>
              </w:rPr>
            </w:pPr>
            <w:ins w:id="28844" w:author="Author">
              <w:r>
                <w:t>0.31</w:t>
              </w:r>
            </w:ins>
          </w:p>
        </w:tc>
        <w:tc>
          <w:tcPr>
            <w:tcW w:w="400" w:type="dxa"/>
            <w:tcBorders>
              <w:bottom w:val="single" w:sz="4" w:space="0" w:color="auto"/>
            </w:tcBorders>
            <w:shd w:val="clear" w:color="auto" w:fill="auto"/>
            <w:noWrap/>
            <w:vAlign w:val="bottom"/>
          </w:tcPr>
          <w:p w14:paraId="3DCC035F" w14:textId="77777777" w:rsidR="003F7E2C" w:rsidRDefault="003F7E2C" w:rsidP="00BE28D4">
            <w:pPr>
              <w:pStyle w:val="tabletext11"/>
              <w:jc w:val="center"/>
              <w:rPr>
                <w:ins w:id="28845" w:author="Author"/>
              </w:rPr>
            </w:pPr>
            <w:ins w:id="28846" w:author="Author">
              <w:r>
                <w:t>0.30</w:t>
              </w:r>
            </w:ins>
          </w:p>
        </w:tc>
        <w:tc>
          <w:tcPr>
            <w:tcW w:w="400" w:type="dxa"/>
            <w:tcBorders>
              <w:bottom w:val="single" w:sz="4" w:space="0" w:color="auto"/>
            </w:tcBorders>
            <w:shd w:val="clear" w:color="auto" w:fill="auto"/>
            <w:noWrap/>
            <w:vAlign w:val="bottom"/>
          </w:tcPr>
          <w:p w14:paraId="56AA20FD" w14:textId="77777777" w:rsidR="003F7E2C" w:rsidRDefault="003F7E2C" w:rsidP="00BE28D4">
            <w:pPr>
              <w:pStyle w:val="tabletext11"/>
              <w:jc w:val="center"/>
              <w:rPr>
                <w:ins w:id="28847" w:author="Author"/>
              </w:rPr>
            </w:pPr>
            <w:ins w:id="28848" w:author="Author">
              <w:r>
                <w:t>0.29</w:t>
              </w:r>
            </w:ins>
          </w:p>
        </w:tc>
        <w:tc>
          <w:tcPr>
            <w:tcW w:w="400" w:type="dxa"/>
            <w:tcBorders>
              <w:bottom w:val="single" w:sz="4" w:space="0" w:color="auto"/>
            </w:tcBorders>
            <w:shd w:val="clear" w:color="auto" w:fill="auto"/>
            <w:noWrap/>
            <w:vAlign w:val="bottom"/>
          </w:tcPr>
          <w:p w14:paraId="57C05CB4" w14:textId="77777777" w:rsidR="003F7E2C" w:rsidRDefault="003F7E2C" w:rsidP="00BE28D4">
            <w:pPr>
              <w:pStyle w:val="tabletext11"/>
              <w:jc w:val="center"/>
              <w:rPr>
                <w:ins w:id="28849" w:author="Author"/>
              </w:rPr>
            </w:pPr>
            <w:ins w:id="28850" w:author="Author">
              <w:r>
                <w:t>0.27</w:t>
              </w:r>
            </w:ins>
          </w:p>
        </w:tc>
        <w:tc>
          <w:tcPr>
            <w:tcW w:w="400" w:type="dxa"/>
            <w:tcBorders>
              <w:bottom w:val="single" w:sz="4" w:space="0" w:color="auto"/>
            </w:tcBorders>
            <w:shd w:val="clear" w:color="auto" w:fill="auto"/>
            <w:noWrap/>
            <w:vAlign w:val="bottom"/>
          </w:tcPr>
          <w:p w14:paraId="09B15A95" w14:textId="77777777" w:rsidR="003F7E2C" w:rsidRDefault="003F7E2C" w:rsidP="00BE28D4">
            <w:pPr>
              <w:pStyle w:val="tabletext11"/>
              <w:jc w:val="center"/>
              <w:rPr>
                <w:ins w:id="28851" w:author="Author"/>
              </w:rPr>
            </w:pPr>
            <w:ins w:id="28852" w:author="Author">
              <w:r>
                <w:t>0.26</w:t>
              </w:r>
            </w:ins>
          </w:p>
        </w:tc>
        <w:tc>
          <w:tcPr>
            <w:tcW w:w="400" w:type="dxa"/>
            <w:tcBorders>
              <w:bottom w:val="single" w:sz="4" w:space="0" w:color="auto"/>
            </w:tcBorders>
            <w:shd w:val="clear" w:color="auto" w:fill="auto"/>
            <w:noWrap/>
            <w:vAlign w:val="bottom"/>
          </w:tcPr>
          <w:p w14:paraId="73ECBCE6" w14:textId="77777777" w:rsidR="003F7E2C" w:rsidRDefault="003F7E2C" w:rsidP="00BE28D4">
            <w:pPr>
              <w:pStyle w:val="tabletext11"/>
              <w:jc w:val="center"/>
              <w:rPr>
                <w:ins w:id="28853" w:author="Author"/>
              </w:rPr>
            </w:pPr>
            <w:ins w:id="28854" w:author="Author">
              <w:r>
                <w:t>0.25</w:t>
              </w:r>
            </w:ins>
          </w:p>
        </w:tc>
        <w:tc>
          <w:tcPr>
            <w:tcW w:w="400" w:type="dxa"/>
            <w:tcBorders>
              <w:bottom w:val="single" w:sz="4" w:space="0" w:color="auto"/>
            </w:tcBorders>
            <w:shd w:val="clear" w:color="auto" w:fill="auto"/>
            <w:noWrap/>
            <w:vAlign w:val="bottom"/>
          </w:tcPr>
          <w:p w14:paraId="5C17BB4A" w14:textId="77777777" w:rsidR="003F7E2C" w:rsidRDefault="003F7E2C" w:rsidP="00BE28D4">
            <w:pPr>
              <w:pStyle w:val="tabletext11"/>
              <w:jc w:val="center"/>
              <w:rPr>
                <w:ins w:id="28855" w:author="Author"/>
              </w:rPr>
            </w:pPr>
            <w:ins w:id="28856" w:author="Author">
              <w:r>
                <w:t>0.24</w:t>
              </w:r>
            </w:ins>
          </w:p>
        </w:tc>
        <w:tc>
          <w:tcPr>
            <w:tcW w:w="400" w:type="dxa"/>
            <w:tcBorders>
              <w:bottom w:val="single" w:sz="4" w:space="0" w:color="auto"/>
            </w:tcBorders>
            <w:shd w:val="clear" w:color="auto" w:fill="auto"/>
            <w:noWrap/>
            <w:vAlign w:val="bottom"/>
          </w:tcPr>
          <w:p w14:paraId="1578E9EA" w14:textId="77777777" w:rsidR="003F7E2C" w:rsidRDefault="003F7E2C" w:rsidP="00BE28D4">
            <w:pPr>
              <w:pStyle w:val="tabletext11"/>
              <w:jc w:val="center"/>
              <w:rPr>
                <w:ins w:id="28857" w:author="Author"/>
              </w:rPr>
            </w:pPr>
            <w:ins w:id="28858" w:author="Author">
              <w:r>
                <w:t>0.23</w:t>
              </w:r>
            </w:ins>
          </w:p>
        </w:tc>
        <w:tc>
          <w:tcPr>
            <w:tcW w:w="440" w:type="dxa"/>
            <w:tcBorders>
              <w:bottom w:val="single" w:sz="4" w:space="0" w:color="auto"/>
            </w:tcBorders>
            <w:shd w:val="clear" w:color="auto" w:fill="auto"/>
            <w:noWrap/>
            <w:vAlign w:val="bottom"/>
          </w:tcPr>
          <w:p w14:paraId="5AB27C4A" w14:textId="77777777" w:rsidR="003F7E2C" w:rsidRDefault="003F7E2C" w:rsidP="00BE28D4">
            <w:pPr>
              <w:pStyle w:val="tabletext11"/>
              <w:jc w:val="center"/>
              <w:rPr>
                <w:ins w:id="28859" w:author="Author"/>
              </w:rPr>
            </w:pPr>
            <w:ins w:id="28860" w:author="Author">
              <w:r>
                <w:t>0.22</w:t>
              </w:r>
            </w:ins>
          </w:p>
        </w:tc>
        <w:tc>
          <w:tcPr>
            <w:tcW w:w="400" w:type="dxa"/>
            <w:tcBorders>
              <w:bottom w:val="single" w:sz="4" w:space="0" w:color="auto"/>
            </w:tcBorders>
            <w:shd w:val="clear" w:color="auto" w:fill="auto"/>
            <w:noWrap/>
            <w:vAlign w:val="bottom"/>
          </w:tcPr>
          <w:p w14:paraId="0C570B43" w14:textId="77777777" w:rsidR="003F7E2C" w:rsidRDefault="003F7E2C" w:rsidP="00BE28D4">
            <w:pPr>
              <w:pStyle w:val="tabletext11"/>
              <w:jc w:val="center"/>
              <w:rPr>
                <w:ins w:id="28861" w:author="Author"/>
              </w:rPr>
            </w:pPr>
            <w:ins w:id="28862" w:author="Author">
              <w:r>
                <w:t>0.21</w:t>
              </w:r>
            </w:ins>
          </w:p>
        </w:tc>
        <w:tc>
          <w:tcPr>
            <w:tcW w:w="400" w:type="dxa"/>
            <w:tcBorders>
              <w:bottom w:val="single" w:sz="4" w:space="0" w:color="auto"/>
            </w:tcBorders>
            <w:shd w:val="clear" w:color="auto" w:fill="auto"/>
            <w:noWrap/>
            <w:vAlign w:val="bottom"/>
          </w:tcPr>
          <w:p w14:paraId="0257BDCB" w14:textId="77777777" w:rsidR="003F7E2C" w:rsidRDefault="003F7E2C" w:rsidP="00BE28D4">
            <w:pPr>
              <w:pStyle w:val="tabletext11"/>
              <w:jc w:val="center"/>
              <w:rPr>
                <w:ins w:id="28863" w:author="Author"/>
              </w:rPr>
            </w:pPr>
            <w:ins w:id="28864" w:author="Author">
              <w:r>
                <w:t>0.21</w:t>
              </w:r>
            </w:ins>
          </w:p>
        </w:tc>
        <w:tc>
          <w:tcPr>
            <w:tcW w:w="400" w:type="dxa"/>
            <w:tcBorders>
              <w:bottom w:val="single" w:sz="4" w:space="0" w:color="auto"/>
            </w:tcBorders>
            <w:shd w:val="clear" w:color="auto" w:fill="auto"/>
            <w:noWrap/>
            <w:vAlign w:val="bottom"/>
          </w:tcPr>
          <w:p w14:paraId="7B18CDEA" w14:textId="77777777" w:rsidR="003F7E2C" w:rsidRDefault="003F7E2C" w:rsidP="00BE28D4">
            <w:pPr>
              <w:pStyle w:val="tabletext11"/>
              <w:jc w:val="center"/>
              <w:rPr>
                <w:ins w:id="28865" w:author="Author"/>
              </w:rPr>
            </w:pPr>
            <w:ins w:id="28866" w:author="Author">
              <w:r>
                <w:t>0.20</w:t>
              </w:r>
            </w:ins>
          </w:p>
        </w:tc>
        <w:tc>
          <w:tcPr>
            <w:tcW w:w="400" w:type="dxa"/>
            <w:tcBorders>
              <w:bottom w:val="single" w:sz="4" w:space="0" w:color="auto"/>
            </w:tcBorders>
            <w:shd w:val="clear" w:color="auto" w:fill="auto"/>
            <w:noWrap/>
            <w:vAlign w:val="bottom"/>
          </w:tcPr>
          <w:p w14:paraId="01A07A8E" w14:textId="77777777" w:rsidR="003F7E2C" w:rsidRDefault="003F7E2C" w:rsidP="00BE28D4">
            <w:pPr>
              <w:pStyle w:val="tabletext11"/>
              <w:jc w:val="center"/>
              <w:rPr>
                <w:ins w:id="28867" w:author="Author"/>
              </w:rPr>
            </w:pPr>
            <w:ins w:id="28868" w:author="Author">
              <w:r>
                <w:t>0.19</w:t>
              </w:r>
            </w:ins>
          </w:p>
        </w:tc>
        <w:tc>
          <w:tcPr>
            <w:tcW w:w="460" w:type="dxa"/>
            <w:tcBorders>
              <w:bottom w:val="single" w:sz="4" w:space="0" w:color="auto"/>
            </w:tcBorders>
            <w:shd w:val="clear" w:color="auto" w:fill="auto"/>
            <w:noWrap/>
            <w:vAlign w:val="bottom"/>
          </w:tcPr>
          <w:p w14:paraId="048A5D66" w14:textId="77777777" w:rsidR="003F7E2C" w:rsidRDefault="003F7E2C" w:rsidP="00BE28D4">
            <w:pPr>
              <w:pStyle w:val="tabletext11"/>
              <w:jc w:val="center"/>
              <w:rPr>
                <w:ins w:id="28869" w:author="Author"/>
              </w:rPr>
            </w:pPr>
            <w:ins w:id="28870" w:author="Author">
              <w:r>
                <w:t>0.18</w:t>
              </w:r>
            </w:ins>
          </w:p>
        </w:tc>
      </w:tr>
      <w:tr w:rsidR="003F7E2C" w14:paraId="0FE42805" w14:textId="77777777" w:rsidTr="00EE1A0A">
        <w:trPr>
          <w:trHeight w:val="190"/>
          <w:ins w:id="28871" w:author="Author"/>
        </w:trPr>
        <w:tc>
          <w:tcPr>
            <w:tcW w:w="200" w:type="dxa"/>
            <w:tcBorders>
              <w:bottom w:val="single" w:sz="4" w:space="0" w:color="auto"/>
              <w:right w:val="nil"/>
            </w:tcBorders>
            <w:shd w:val="clear" w:color="auto" w:fill="auto"/>
            <w:vAlign w:val="bottom"/>
          </w:tcPr>
          <w:p w14:paraId="38361619" w14:textId="77777777" w:rsidR="003F7E2C" w:rsidRPr="00003565" w:rsidRDefault="003F7E2C" w:rsidP="00BE28D4">
            <w:pPr>
              <w:pStyle w:val="tabletext11"/>
              <w:jc w:val="right"/>
              <w:rPr>
                <w:ins w:id="28872" w:author="Author"/>
              </w:rPr>
            </w:pPr>
          </w:p>
        </w:tc>
        <w:tc>
          <w:tcPr>
            <w:tcW w:w="1580" w:type="dxa"/>
            <w:tcBorders>
              <w:left w:val="nil"/>
              <w:bottom w:val="single" w:sz="4" w:space="0" w:color="auto"/>
            </w:tcBorders>
            <w:shd w:val="clear" w:color="auto" w:fill="auto"/>
            <w:vAlign w:val="bottom"/>
          </w:tcPr>
          <w:p w14:paraId="0DFA974D" w14:textId="77777777" w:rsidR="003F7E2C" w:rsidRPr="00003565" w:rsidRDefault="003F7E2C" w:rsidP="00BE28D4">
            <w:pPr>
              <w:pStyle w:val="tabletext11"/>
              <w:tabs>
                <w:tab w:val="decimal" w:pos="640"/>
              </w:tabs>
              <w:rPr>
                <w:ins w:id="28873" w:author="Author"/>
              </w:rPr>
            </w:pPr>
            <w:ins w:id="28874" w:author="Author">
              <w:r w:rsidRPr="00F10C49">
                <w:t>12,000 to 13,999</w:t>
              </w:r>
            </w:ins>
          </w:p>
        </w:tc>
        <w:tc>
          <w:tcPr>
            <w:tcW w:w="680" w:type="dxa"/>
            <w:tcBorders>
              <w:bottom w:val="single" w:sz="4" w:space="0" w:color="auto"/>
            </w:tcBorders>
            <w:shd w:val="clear" w:color="auto" w:fill="auto"/>
            <w:noWrap/>
            <w:vAlign w:val="bottom"/>
          </w:tcPr>
          <w:p w14:paraId="618B0CC2" w14:textId="77777777" w:rsidR="003F7E2C" w:rsidRDefault="003F7E2C" w:rsidP="00BE28D4">
            <w:pPr>
              <w:pStyle w:val="tabletext11"/>
              <w:jc w:val="center"/>
              <w:rPr>
                <w:ins w:id="28875" w:author="Author"/>
              </w:rPr>
            </w:pPr>
            <w:ins w:id="28876" w:author="Author">
              <w:r>
                <w:t>0.64</w:t>
              </w:r>
            </w:ins>
          </w:p>
        </w:tc>
        <w:tc>
          <w:tcPr>
            <w:tcW w:w="900" w:type="dxa"/>
            <w:tcBorders>
              <w:bottom w:val="single" w:sz="4" w:space="0" w:color="auto"/>
            </w:tcBorders>
            <w:shd w:val="clear" w:color="auto" w:fill="auto"/>
            <w:noWrap/>
            <w:vAlign w:val="bottom"/>
          </w:tcPr>
          <w:p w14:paraId="2E7559A0" w14:textId="77777777" w:rsidR="003F7E2C" w:rsidRDefault="003F7E2C" w:rsidP="00BE28D4">
            <w:pPr>
              <w:pStyle w:val="tabletext11"/>
              <w:jc w:val="center"/>
              <w:rPr>
                <w:ins w:id="28877" w:author="Author"/>
              </w:rPr>
            </w:pPr>
            <w:ins w:id="28878" w:author="Author">
              <w:r>
                <w:t>0.64</w:t>
              </w:r>
            </w:ins>
          </w:p>
        </w:tc>
        <w:tc>
          <w:tcPr>
            <w:tcW w:w="400" w:type="dxa"/>
            <w:tcBorders>
              <w:bottom w:val="single" w:sz="4" w:space="0" w:color="auto"/>
            </w:tcBorders>
            <w:shd w:val="clear" w:color="auto" w:fill="auto"/>
            <w:noWrap/>
            <w:vAlign w:val="bottom"/>
          </w:tcPr>
          <w:p w14:paraId="66FC1F39" w14:textId="77777777" w:rsidR="003F7E2C" w:rsidRDefault="003F7E2C" w:rsidP="00BE28D4">
            <w:pPr>
              <w:pStyle w:val="tabletext11"/>
              <w:jc w:val="center"/>
              <w:rPr>
                <w:ins w:id="28879" w:author="Author"/>
              </w:rPr>
            </w:pPr>
            <w:ins w:id="28880" w:author="Author">
              <w:r>
                <w:t>0.64</w:t>
              </w:r>
            </w:ins>
          </w:p>
        </w:tc>
        <w:tc>
          <w:tcPr>
            <w:tcW w:w="400" w:type="dxa"/>
            <w:tcBorders>
              <w:bottom w:val="single" w:sz="4" w:space="0" w:color="auto"/>
            </w:tcBorders>
            <w:shd w:val="clear" w:color="auto" w:fill="auto"/>
            <w:noWrap/>
            <w:vAlign w:val="bottom"/>
          </w:tcPr>
          <w:p w14:paraId="7146AE36" w14:textId="77777777" w:rsidR="003F7E2C" w:rsidRDefault="003F7E2C" w:rsidP="00BE28D4">
            <w:pPr>
              <w:pStyle w:val="tabletext11"/>
              <w:jc w:val="center"/>
              <w:rPr>
                <w:ins w:id="28881" w:author="Author"/>
              </w:rPr>
            </w:pPr>
            <w:ins w:id="28882" w:author="Author">
              <w:r>
                <w:t>0.61</w:t>
              </w:r>
            </w:ins>
          </w:p>
        </w:tc>
        <w:tc>
          <w:tcPr>
            <w:tcW w:w="400" w:type="dxa"/>
            <w:tcBorders>
              <w:bottom w:val="single" w:sz="4" w:space="0" w:color="auto"/>
            </w:tcBorders>
            <w:shd w:val="clear" w:color="auto" w:fill="auto"/>
            <w:noWrap/>
            <w:vAlign w:val="bottom"/>
          </w:tcPr>
          <w:p w14:paraId="3F964C06" w14:textId="77777777" w:rsidR="003F7E2C" w:rsidRDefault="003F7E2C" w:rsidP="00BE28D4">
            <w:pPr>
              <w:pStyle w:val="tabletext11"/>
              <w:jc w:val="center"/>
              <w:rPr>
                <w:ins w:id="28883" w:author="Author"/>
              </w:rPr>
            </w:pPr>
            <w:ins w:id="28884" w:author="Author">
              <w:r>
                <w:t>0.58</w:t>
              </w:r>
            </w:ins>
          </w:p>
        </w:tc>
        <w:tc>
          <w:tcPr>
            <w:tcW w:w="400" w:type="dxa"/>
            <w:tcBorders>
              <w:bottom w:val="single" w:sz="4" w:space="0" w:color="auto"/>
            </w:tcBorders>
            <w:shd w:val="clear" w:color="auto" w:fill="auto"/>
            <w:noWrap/>
            <w:vAlign w:val="bottom"/>
          </w:tcPr>
          <w:p w14:paraId="03EF4625" w14:textId="77777777" w:rsidR="003F7E2C" w:rsidRDefault="003F7E2C" w:rsidP="00BE28D4">
            <w:pPr>
              <w:pStyle w:val="tabletext11"/>
              <w:jc w:val="center"/>
              <w:rPr>
                <w:ins w:id="28885" w:author="Author"/>
              </w:rPr>
            </w:pPr>
            <w:ins w:id="28886" w:author="Author">
              <w:r>
                <w:t>0.53</w:t>
              </w:r>
            </w:ins>
          </w:p>
        </w:tc>
        <w:tc>
          <w:tcPr>
            <w:tcW w:w="400" w:type="dxa"/>
            <w:tcBorders>
              <w:bottom w:val="single" w:sz="4" w:space="0" w:color="auto"/>
            </w:tcBorders>
            <w:shd w:val="clear" w:color="auto" w:fill="auto"/>
            <w:noWrap/>
            <w:vAlign w:val="bottom"/>
          </w:tcPr>
          <w:p w14:paraId="0D62A341" w14:textId="77777777" w:rsidR="003F7E2C" w:rsidRDefault="003F7E2C" w:rsidP="00BE28D4">
            <w:pPr>
              <w:pStyle w:val="tabletext11"/>
              <w:jc w:val="center"/>
              <w:rPr>
                <w:ins w:id="28887" w:author="Author"/>
              </w:rPr>
            </w:pPr>
            <w:ins w:id="28888" w:author="Author">
              <w:r>
                <w:t>0.50</w:t>
              </w:r>
            </w:ins>
          </w:p>
        </w:tc>
        <w:tc>
          <w:tcPr>
            <w:tcW w:w="400" w:type="dxa"/>
            <w:tcBorders>
              <w:bottom w:val="single" w:sz="4" w:space="0" w:color="auto"/>
            </w:tcBorders>
            <w:shd w:val="clear" w:color="auto" w:fill="auto"/>
            <w:noWrap/>
            <w:vAlign w:val="bottom"/>
          </w:tcPr>
          <w:p w14:paraId="1C1DB5BA" w14:textId="77777777" w:rsidR="003F7E2C" w:rsidRDefault="003F7E2C" w:rsidP="00BE28D4">
            <w:pPr>
              <w:pStyle w:val="tabletext11"/>
              <w:jc w:val="center"/>
              <w:rPr>
                <w:ins w:id="28889" w:author="Author"/>
              </w:rPr>
            </w:pPr>
            <w:ins w:id="28890" w:author="Author">
              <w:r>
                <w:t>0.48</w:t>
              </w:r>
            </w:ins>
          </w:p>
        </w:tc>
        <w:tc>
          <w:tcPr>
            <w:tcW w:w="400" w:type="dxa"/>
            <w:tcBorders>
              <w:bottom w:val="single" w:sz="4" w:space="0" w:color="auto"/>
            </w:tcBorders>
            <w:shd w:val="clear" w:color="auto" w:fill="auto"/>
            <w:noWrap/>
            <w:vAlign w:val="bottom"/>
          </w:tcPr>
          <w:p w14:paraId="3AD1747E" w14:textId="77777777" w:rsidR="003F7E2C" w:rsidRDefault="003F7E2C" w:rsidP="00BE28D4">
            <w:pPr>
              <w:pStyle w:val="tabletext11"/>
              <w:jc w:val="center"/>
              <w:rPr>
                <w:ins w:id="28891" w:author="Author"/>
              </w:rPr>
            </w:pPr>
            <w:ins w:id="28892" w:author="Author">
              <w:r>
                <w:t>0.45</w:t>
              </w:r>
            </w:ins>
          </w:p>
        </w:tc>
        <w:tc>
          <w:tcPr>
            <w:tcW w:w="400" w:type="dxa"/>
            <w:tcBorders>
              <w:bottom w:val="single" w:sz="4" w:space="0" w:color="auto"/>
            </w:tcBorders>
            <w:shd w:val="clear" w:color="auto" w:fill="auto"/>
            <w:noWrap/>
            <w:vAlign w:val="bottom"/>
          </w:tcPr>
          <w:p w14:paraId="106ECA09" w14:textId="77777777" w:rsidR="003F7E2C" w:rsidRDefault="003F7E2C" w:rsidP="00BE28D4">
            <w:pPr>
              <w:pStyle w:val="tabletext11"/>
              <w:jc w:val="center"/>
              <w:rPr>
                <w:ins w:id="28893" w:author="Author"/>
              </w:rPr>
            </w:pPr>
            <w:ins w:id="28894" w:author="Author">
              <w:r>
                <w:t>0.43</w:t>
              </w:r>
            </w:ins>
          </w:p>
        </w:tc>
        <w:tc>
          <w:tcPr>
            <w:tcW w:w="400" w:type="dxa"/>
            <w:tcBorders>
              <w:bottom w:val="single" w:sz="4" w:space="0" w:color="auto"/>
            </w:tcBorders>
            <w:shd w:val="clear" w:color="auto" w:fill="auto"/>
            <w:noWrap/>
            <w:vAlign w:val="bottom"/>
          </w:tcPr>
          <w:p w14:paraId="054980F5" w14:textId="77777777" w:rsidR="003F7E2C" w:rsidRDefault="003F7E2C" w:rsidP="00BE28D4">
            <w:pPr>
              <w:pStyle w:val="tabletext11"/>
              <w:jc w:val="center"/>
              <w:rPr>
                <w:ins w:id="28895" w:author="Author"/>
              </w:rPr>
            </w:pPr>
            <w:ins w:id="28896" w:author="Author">
              <w:r>
                <w:t>0.40</w:t>
              </w:r>
            </w:ins>
          </w:p>
        </w:tc>
        <w:tc>
          <w:tcPr>
            <w:tcW w:w="400" w:type="dxa"/>
            <w:tcBorders>
              <w:bottom w:val="single" w:sz="4" w:space="0" w:color="auto"/>
            </w:tcBorders>
            <w:shd w:val="clear" w:color="auto" w:fill="auto"/>
            <w:noWrap/>
            <w:vAlign w:val="bottom"/>
          </w:tcPr>
          <w:p w14:paraId="6FE4E7A1" w14:textId="77777777" w:rsidR="003F7E2C" w:rsidRDefault="003F7E2C" w:rsidP="00BE28D4">
            <w:pPr>
              <w:pStyle w:val="tabletext11"/>
              <w:jc w:val="center"/>
              <w:rPr>
                <w:ins w:id="28897" w:author="Author"/>
              </w:rPr>
            </w:pPr>
            <w:ins w:id="28898" w:author="Author">
              <w:r>
                <w:t>0.39</w:t>
              </w:r>
            </w:ins>
          </w:p>
        </w:tc>
        <w:tc>
          <w:tcPr>
            <w:tcW w:w="400" w:type="dxa"/>
            <w:tcBorders>
              <w:bottom w:val="single" w:sz="4" w:space="0" w:color="auto"/>
            </w:tcBorders>
            <w:shd w:val="clear" w:color="auto" w:fill="auto"/>
            <w:noWrap/>
            <w:vAlign w:val="bottom"/>
          </w:tcPr>
          <w:p w14:paraId="3B970745" w14:textId="77777777" w:rsidR="003F7E2C" w:rsidRDefault="003F7E2C" w:rsidP="00BE28D4">
            <w:pPr>
              <w:pStyle w:val="tabletext11"/>
              <w:jc w:val="center"/>
              <w:rPr>
                <w:ins w:id="28899" w:author="Author"/>
              </w:rPr>
            </w:pPr>
            <w:ins w:id="28900" w:author="Author">
              <w:r>
                <w:t>0.37</w:t>
              </w:r>
            </w:ins>
          </w:p>
        </w:tc>
        <w:tc>
          <w:tcPr>
            <w:tcW w:w="400" w:type="dxa"/>
            <w:tcBorders>
              <w:bottom w:val="single" w:sz="4" w:space="0" w:color="auto"/>
            </w:tcBorders>
            <w:shd w:val="clear" w:color="auto" w:fill="auto"/>
            <w:noWrap/>
            <w:vAlign w:val="bottom"/>
          </w:tcPr>
          <w:p w14:paraId="2BFEBE9B" w14:textId="77777777" w:rsidR="003F7E2C" w:rsidRDefault="003F7E2C" w:rsidP="00BE28D4">
            <w:pPr>
              <w:pStyle w:val="tabletext11"/>
              <w:jc w:val="center"/>
              <w:rPr>
                <w:ins w:id="28901" w:author="Author"/>
              </w:rPr>
            </w:pPr>
            <w:ins w:id="28902" w:author="Author">
              <w:r>
                <w:t>0.36</w:t>
              </w:r>
            </w:ins>
          </w:p>
        </w:tc>
        <w:tc>
          <w:tcPr>
            <w:tcW w:w="400" w:type="dxa"/>
            <w:tcBorders>
              <w:bottom w:val="single" w:sz="4" w:space="0" w:color="auto"/>
            </w:tcBorders>
            <w:shd w:val="clear" w:color="auto" w:fill="auto"/>
            <w:noWrap/>
            <w:vAlign w:val="bottom"/>
          </w:tcPr>
          <w:p w14:paraId="66E3004C" w14:textId="77777777" w:rsidR="003F7E2C" w:rsidRDefault="003F7E2C" w:rsidP="00BE28D4">
            <w:pPr>
              <w:pStyle w:val="tabletext11"/>
              <w:jc w:val="center"/>
              <w:rPr>
                <w:ins w:id="28903" w:author="Author"/>
              </w:rPr>
            </w:pPr>
            <w:ins w:id="28904" w:author="Author">
              <w:r>
                <w:t>0.34</w:t>
              </w:r>
            </w:ins>
          </w:p>
        </w:tc>
        <w:tc>
          <w:tcPr>
            <w:tcW w:w="400" w:type="dxa"/>
            <w:tcBorders>
              <w:bottom w:val="single" w:sz="4" w:space="0" w:color="auto"/>
            </w:tcBorders>
            <w:shd w:val="clear" w:color="auto" w:fill="auto"/>
            <w:noWrap/>
            <w:vAlign w:val="bottom"/>
          </w:tcPr>
          <w:p w14:paraId="2D8F4218" w14:textId="77777777" w:rsidR="003F7E2C" w:rsidRDefault="003F7E2C" w:rsidP="00BE28D4">
            <w:pPr>
              <w:pStyle w:val="tabletext11"/>
              <w:jc w:val="center"/>
              <w:rPr>
                <w:ins w:id="28905" w:author="Author"/>
              </w:rPr>
            </w:pPr>
            <w:ins w:id="28906" w:author="Author">
              <w:r>
                <w:t>0.33</w:t>
              </w:r>
            </w:ins>
          </w:p>
        </w:tc>
        <w:tc>
          <w:tcPr>
            <w:tcW w:w="400" w:type="dxa"/>
            <w:tcBorders>
              <w:bottom w:val="single" w:sz="4" w:space="0" w:color="auto"/>
            </w:tcBorders>
            <w:shd w:val="clear" w:color="auto" w:fill="auto"/>
            <w:noWrap/>
            <w:vAlign w:val="bottom"/>
          </w:tcPr>
          <w:p w14:paraId="6BE76E6E" w14:textId="77777777" w:rsidR="003F7E2C" w:rsidRDefault="003F7E2C" w:rsidP="00BE28D4">
            <w:pPr>
              <w:pStyle w:val="tabletext11"/>
              <w:jc w:val="center"/>
              <w:rPr>
                <w:ins w:id="28907" w:author="Author"/>
              </w:rPr>
            </w:pPr>
            <w:ins w:id="28908" w:author="Author">
              <w:r>
                <w:t>0.32</w:t>
              </w:r>
            </w:ins>
          </w:p>
        </w:tc>
        <w:tc>
          <w:tcPr>
            <w:tcW w:w="400" w:type="dxa"/>
            <w:tcBorders>
              <w:bottom w:val="single" w:sz="4" w:space="0" w:color="auto"/>
            </w:tcBorders>
            <w:shd w:val="clear" w:color="auto" w:fill="auto"/>
            <w:noWrap/>
            <w:vAlign w:val="bottom"/>
          </w:tcPr>
          <w:p w14:paraId="28845864" w14:textId="77777777" w:rsidR="003F7E2C" w:rsidRDefault="003F7E2C" w:rsidP="00BE28D4">
            <w:pPr>
              <w:pStyle w:val="tabletext11"/>
              <w:jc w:val="center"/>
              <w:rPr>
                <w:ins w:id="28909" w:author="Author"/>
              </w:rPr>
            </w:pPr>
            <w:ins w:id="28910" w:author="Author">
              <w:r>
                <w:t>0.30</w:t>
              </w:r>
            </w:ins>
          </w:p>
        </w:tc>
        <w:tc>
          <w:tcPr>
            <w:tcW w:w="400" w:type="dxa"/>
            <w:tcBorders>
              <w:bottom w:val="single" w:sz="4" w:space="0" w:color="auto"/>
            </w:tcBorders>
            <w:shd w:val="clear" w:color="auto" w:fill="auto"/>
            <w:noWrap/>
            <w:vAlign w:val="bottom"/>
          </w:tcPr>
          <w:p w14:paraId="783FB37D" w14:textId="77777777" w:rsidR="003F7E2C" w:rsidRDefault="003F7E2C" w:rsidP="00BE28D4">
            <w:pPr>
              <w:pStyle w:val="tabletext11"/>
              <w:jc w:val="center"/>
              <w:rPr>
                <w:ins w:id="28911" w:author="Author"/>
              </w:rPr>
            </w:pPr>
            <w:ins w:id="28912" w:author="Author">
              <w:r>
                <w:t>0.29</w:t>
              </w:r>
            </w:ins>
          </w:p>
        </w:tc>
        <w:tc>
          <w:tcPr>
            <w:tcW w:w="400" w:type="dxa"/>
            <w:tcBorders>
              <w:bottom w:val="single" w:sz="4" w:space="0" w:color="auto"/>
            </w:tcBorders>
            <w:shd w:val="clear" w:color="auto" w:fill="auto"/>
            <w:noWrap/>
            <w:vAlign w:val="bottom"/>
          </w:tcPr>
          <w:p w14:paraId="3ED5C755" w14:textId="77777777" w:rsidR="003F7E2C" w:rsidRDefault="003F7E2C" w:rsidP="00BE28D4">
            <w:pPr>
              <w:pStyle w:val="tabletext11"/>
              <w:jc w:val="center"/>
              <w:rPr>
                <w:ins w:id="28913" w:author="Author"/>
              </w:rPr>
            </w:pPr>
            <w:ins w:id="28914" w:author="Author">
              <w:r>
                <w:t>0.28</w:t>
              </w:r>
            </w:ins>
          </w:p>
        </w:tc>
        <w:tc>
          <w:tcPr>
            <w:tcW w:w="400" w:type="dxa"/>
            <w:tcBorders>
              <w:bottom w:val="single" w:sz="4" w:space="0" w:color="auto"/>
            </w:tcBorders>
            <w:shd w:val="clear" w:color="auto" w:fill="auto"/>
            <w:noWrap/>
            <w:vAlign w:val="bottom"/>
          </w:tcPr>
          <w:p w14:paraId="2A4CEAB6" w14:textId="77777777" w:rsidR="003F7E2C" w:rsidRDefault="003F7E2C" w:rsidP="00BE28D4">
            <w:pPr>
              <w:pStyle w:val="tabletext11"/>
              <w:jc w:val="center"/>
              <w:rPr>
                <w:ins w:id="28915" w:author="Author"/>
              </w:rPr>
            </w:pPr>
            <w:ins w:id="28916" w:author="Author">
              <w:r>
                <w:t>0.27</w:t>
              </w:r>
            </w:ins>
          </w:p>
        </w:tc>
        <w:tc>
          <w:tcPr>
            <w:tcW w:w="400" w:type="dxa"/>
            <w:tcBorders>
              <w:bottom w:val="single" w:sz="4" w:space="0" w:color="auto"/>
            </w:tcBorders>
            <w:shd w:val="clear" w:color="auto" w:fill="auto"/>
            <w:noWrap/>
            <w:vAlign w:val="bottom"/>
          </w:tcPr>
          <w:p w14:paraId="63D511FF" w14:textId="77777777" w:rsidR="003F7E2C" w:rsidRDefault="003F7E2C" w:rsidP="00BE28D4">
            <w:pPr>
              <w:pStyle w:val="tabletext11"/>
              <w:jc w:val="center"/>
              <w:rPr>
                <w:ins w:id="28917" w:author="Author"/>
              </w:rPr>
            </w:pPr>
            <w:ins w:id="28918" w:author="Author">
              <w:r>
                <w:t>0.26</w:t>
              </w:r>
            </w:ins>
          </w:p>
        </w:tc>
        <w:tc>
          <w:tcPr>
            <w:tcW w:w="440" w:type="dxa"/>
            <w:tcBorders>
              <w:bottom w:val="single" w:sz="4" w:space="0" w:color="auto"/>
            </w:tcBorders>
            <w:shd w:val="clear" w:color="auto" w:fill="auto"/>
            <w:noWrap/>
            <w:vAlign w:val="bottom"/>
          </w:tcPr>
          <w:p w14:paraId="0020413A" w14:textId="77777777" w:rsidR="003F7E2C" w:rsidRDefault="003F7E2C" w:rsidP="00BE28D4">
            <w:pPr>
              <w:pStyle w:val="tabletext11"/>
              <w:jc w:val="center"/>
              <w:rPr>
                <w:ins w:id="28919" w:author="Author"/>
              </w:rPr>
            </w:pPr>
            <w:ins w:id="28920" w:author="Author">
              <w:r>
                <w:t>0.25</w:t>
              </w:r>
            </w:ins>
          </w:p>
        </w:tc>
        <w:tc>
          <w:tcPr>
            <w:tcW w:w="400" w:type="dxa"/>
            <w:tcBorders>
              <w:bottom w:val="single" w:sz="4" w:space="0" w:color="auto"/>
            </w:tcBorders>
            <w:shd w:val="clear" w:color="auto" w:fill="auto"/>
            <w:noWrap/>
            <w:vAlign w:val="bottom"/>
          </w:tcPr>
          <w:p w14:paraId="7072FC86" w14:textId="77777777" w:rsidR="003F7E2C" w:rsidRDefault="003F7E2C" w:rsidP="00BE28D4">
            <w:pPr>
              <w:pStyle w:val="tabletext11"/>
              <w:jc w:val="center"/>
              <w:rPr>
                <w:ins w:id="28921" w:author="Author"/>
              </w:rPr>
            </w:pPr>
            <w:ins w:id="28922" w:author="Author">
              <w:r>
                <w:t>0.24</w:t>
              </w:r>
            </w:ins>
          </w:p>
        </w:tc>
        <w:tc>
          <w:tcPr>
            <w:tcW w:w="400" w:type="dxa"/>
            <w:tcBorders>
              <w:bottom w:val="single" w:sz="4" w:space="0" w:color="auto"/>
            </w:tcBorders>
            <w:shd w:val="clear" w:color="auto" w:fill="auto"/>
            <w:noWrap/>
            <w:vAlign w:val="bottom"/>
          </w:tcPr>
          <w:p w14:paraId="064E9234" w14:textId="77777777" w:rsidR="003F7E2C" w:rsidRDefault="003F7E2C" w:rsidP="00BE28D4">
            <w:pPr>
              <w:pStyle w:val="tabletext11"/>
              <w:jc w:val="center"/>
              <w:rPr>
                <w:ins w:id="28923" w:author="Author"/>
              </w:rPr>
            </w:pPr>
            <w:ins w:id="28924" w:author="Author">
              <w:r>
                <w:t>0.23</w:t>
              </w:r>
            </w:ins>
          </w:p>
        </w:tc>
        <w:tc>
          <w:tcPr>
            <w:tcW w:w="400" w:type="dxa"/>
            <w:tcBorders>
              <w:bottom w:val="single" w:sz="4" w:space="0" w:color="auto"/>
            </w:tcBorders>
            <w:shd w:val="clear" w:color="auto" w:fill="auto"/>
            <w:noWrap/>
            <w:vAlign w:val="bottom"/>
          </w:tcPr>
          <w:p w14:paraId="0F4B7796" w14:textId="77777777" w:rsidR="003F7E2C" w:rsidRDefault="003F7E2C" w:rsidP="00BE28D4">
            <w:pPr>
              <w:pStyle w:val="tabletext11"/>
              <w:jc w:val="center"/>
              <w:rPr>
                <w:ins w:id="28925" w:author="Author"/>
              </w:rPr>
            </w:pPr>
            <w:ins w:id="28926" w:author="Author">
              <w:r>
                <w:t>0.22</w:t>
              </w:r>
            </w:ins>
          </w:p>
        </w:tc>
        <w:tc>
          <w:tcPr>
            <w:tcW w:w="400" w:type="dxa"/>
            <w:tcBorders>
              <w:bottom w:val="single" w:sz="4" w:space="0" w:color="auto"/>
            </w:tcBorders>
            <w:shd w:val="clear" w:color="auto" w:fill="auto"/>
            <w:noWrap/>
            <w:vAlign w:val="bottom"/>
          </w:tcPr>
          <w:p w14:paraId="5D376CCA" w14:textId="77777777" w:rsidR="003F7E2C" w:rsidRDefault="003F7E2C" w:rsidP="00BE28D4">
            <w:pPr>
              <w:pStyle w:val="tabletext11"/>
              <w:jc w:val="center"/>
              <w:rPr>
                <w:ins w:id="28927" w:author="Author"/>
              </w:rPr>
            </w:pPr>
            <w:ins w:id="28928" w:author="Author">
              <w:r>
                <w:t>0.21</w:t>
              </w:r>
            </w:ins>
          </w:p>
        </w:tc>
        <w:tc>
          <w:tcPr>
            <w:tcW w:w="460" w:type="dxa"/>
            <w:tcBorders>
              <w:bottom w:val="single" w:sz="4" w:space="0" w:color="auto"/>
            </w:tcBorders>
            <w:shd w:val="clear" w:color="auto" w:fill="auto"/>
            <w:noWrap/>
            <w:vAlign w:val="bottom"/>
          </w:tcPr>
          <w:p w14:paraId="32555D2C" w14:textId="77777777" w:rsidR="003F7E2C" w:rsidRDefault="003F7E2C" w:rsidP="00BE28D4">
            <w:pPr>
              <w:pStyle w:val="tabletext11"/>
              <w:jc w:val="center"/>
              <w:rPr>
                <w:ins w:id="28929" w:author="Author"/>
              </w:rPr>
            </w:pPr>
            <w:ins w:id="28930" w:author="Author">
              <w:r>
                <w:t>0.20</w:t>
              </w:r>
            </w:ins>
          </w:p>
        </w:tc>
      </w:tr>
      <w:tr w:rsidR="003F7E2C" w14:paraId="486AAA9E" w14:textId="77777777" w:rsidTr="00EE1A0A">
        <w:trPr>
          <w:trHeight w:val="190"/>
          <w:ins w:id="28931" w:author="Author"/>
        </w:trPr>
        <w:tc>
          <w:tcPr>
            <w:tcW w:w="200" w:type="dxa"/>
            <w:tcBorders>
              <w:bottom w:val="single" w:sz="4" w:space="0" w:color="auto"/>
              <w:right w:val="nil"/>
            </w:tcBorders>
            <w:shd w:val="clear" w:color="auto" w:fill="auto"/>
            <w:vAlign w:val="bottom"/>
          </w:tcPr>
          <w:p w14:paraId="3EE002C9" w14:textId="77777777" w:rsidR="003F7E2C" w:rsidRPr="00003565" w:rsidRDefault="003F7E2C" w:rsidP="00BE28D4">
            <w:pPr>
              <w:pStyle w:val="tabletext11"/>
              <w:jc w:val="right"/>
              <w:rPr>
                <w:ins w:id="28932" w:author="Author"/>
              </w:rPr>
            </w:pPr>
          </w:p>
        </w:tc>
        <w:tc>
          <w:tcPr>
            <w:tcW w:w="1580" w:type="dxa"/>
            <w:tcBorders>
              <w:left w:val="nil"/>
              <w:bottom w:val="single" w:sz="4" w:space="0" w:color="auto"/>
            </w:tcBorders>
            <w:shd w:val="clear" w:color="auto" w:fill="auto"/>
            <w:vAlign w:val="bottom"/>
          </w:tcPr>
          <w:p w14:paraId="32D7B0FD" w14:textId="77777777" w:rsidR="003F7E2C" w:rsidRPr="00003565" w:rsidRDefault="003F7E2C" w:rsidP="00BE28D4">
            <w:pPr>
              <w:pStyle w:val="tabletext11"/>
              <w:tabs>
                <w:tab w:val="decimal" w:pos="640"/>
              </w:tabs>
              <w:rPr>
                <w:ins w:id="28933" w:author="Author"/>
              </w:rPr>
            </w:pPr>
            <w:ins w:id="28934" w:author="Author">
              <w:r w:rsidRPr="00F10C49">
                <w:t>14,000 to 15,999</w:t>
              </w:r>
            </w:ins>
          </w:p>
        </w:tc>
        <w:tc>
          <w:tcPr>
            <w:tcW w:w="680" w:type="dxa"/>
            <w:tcBorders>
              <w:bottom w:val="single" w:sz="4" w:space="0" w:color="auto"/>
            </w:tcBorders>
            <w:shd w:val="clear" w:color="auto" w:fill="auto"/>
            <w:noWrap/>
            <w:vAlign w:val="bottom"/>
          </w:tcPr>
          <w:p w14:paraId="17AD96D4" w14:textId="77777777" w:rsidR="003F7E2C" w:rsidRDefault="003F7E2C" w:rsidP="00BE28D4">
            <w:pPr>
              <w:pStyle w:val="tabletext11"/>
              <w:jc w:val="center"/>
              <w:rPr>
                <w:ins w:id="28935" w:author="Author"/>
              </w:rPr>
            </w:pPr>
            <w:ins w:id="28936" w:author="Author">
              <w:r>
                <w:t>0.70</w:t>
              </w:r>
            </w:ins>
          </w:p>
        </w:tc>
        <w:tc>
          <w:tcPr>
            <w:tcW w:w="900" w:type="dxa"/>
            <w:tcBorders>
              <w:bottom w:val="single" w:sz="4" w:space="0" w:color="auto"/>
            </w:tcBorders>
            <w:shd w:val="clear" w:color="auto" w:fill="auto"/>
            <w:noWrap/>
            <w:vAlign w:val="bottom"/>
          </w:tcPr>
          <w:p w14:paraId="79801057" w14:textId="77777777" w:rsidR="003F7E2C" w:rsidRDefault="003F7E2C" w:rsidP="00BE28D4">
            <w:pPr>
              <w:pStyle w:val="tabletext11"/>
              <w:jc w:val="center"/>
              <w:rPr>
                <w:ins w:id="28937" w:author="Author"/>
              </w:rPr>
            </w:pPr>
            <w:ins w:id="28938" w:author="Author">
              <w:r>
                <w:t>0.70</w:t>
              </w:r>
            </w:ins>
          </w:p>
        </w:tc>
        <w:tc>
          <w:tcPr>
            <w:tcW w:w="400" w:type="dxa"/>
            <w:tcBorders>
              <w:bottom w:val="single" w:sz="4" w:space="0" w:color="auto"/>
            </w:tcBorders>
            <w:shd w:val="clear" w:color="auto" w:fill="auto"/>
            <w:noWrap/>
            <w:vAlign w:val="bottom"/>
          </w:tcPr>
          <w:p w14:paraId="40FFC4D4" w14:textId="77777777" w:rsidR="003F7E2C" w:rsidRDefault="003F7E2C" w:rsidP="00BE28D4">
            <w:pPr>
              <w:pStyle w:val="tabletext11"/>
              <w:jc w:val="center"/>
              <w:rPr>
                <w:ins w:id="28939" w:author="Author"/>
              </w:rPr>
            </w:pPr>
            <w:ins w:id="28940" w:author="Author">
              <w:r>
                <w:t>0.70</w:t>
              </w:r>
            </w:ins>
          </w:p>
        </w:tc>
        <w:tc>
          <w:tcPr>
            <w:tcW w:w="400" w:type="dxa"/>
            <w:tcBorders>
              <w:bottom w:val="single" w:sz="4" w:space="0" w:color="auto"/>
            </w:tcBorders>
            <w:shd w:val="clear" w:color="auto" w:fill="auto"/>
            <w:noWrap/>
            <w:vAlign w:val="bottom"/>
          </w:tcPr>
          <w:p w14:paraId="2F2ED029" w14:textId="77777777" w:rsidR="003F7E2C" w:rsidRDefault="003F7E2C" w:rsidP="00BE28D4">
            <w:pPr>
              <w:pStyle w:val="tabletext11"/>
              <w:jc w:val="center"/>
              <w:rPr>
                <w:ins w:id="28941" w:author="Author"/>
              </w:rPr>
            </w:pPr>
            <w:ins w:id="28942" w:author="Author">
              <w:r>
                <w:t>0.67</w:t>
              </w:r>
            </w:ins>
          </w:p>
        </w:tc>
        <w:tc>
          <w:tcPr>
            <w:tcW w:w="400" w:type="dxa"/>
            <w:tcBorders>
              <w:bottom w:val="single" w:sz="4" w:space="0" w:color="auto"/>
            </w:tcBorders>
            <w:shd w:val="clear" w:color="auto" w:fill="auto"/>
            <w:noWrap/>
            <w:vAlign w:val="bottom"/>
          </w:tcPr>
          <w:p w14:paraId="31F471E3" w14:textId="77777777" w:rsidR="003F7E2C" w:rsidRDefault="003F7E2C" w:rsidP="00BE28D4">
            <w:pPr>
              <w:pStyle w:val="tabletext11"/>
              <w:jc w:val="center"/>
              <w:rPr>
                <w:ins w:id="28943" w:author="Author"/>
              </w:rPr>
            </w:pPr>
            <w:ins w:id="28944" w:author="Author">
              <w:r>
                <w:t>0.64</w:t>
              </w:r>
            </w:ins>
          </w:p>
        </w:tc>
        <w:tc>
          <w:tcPr>
            <w:tcW w:w="400" w:type="dxa"/>
            <w:tcBorders>
              <w:bottom w:val="single" w:sz="4" w:space="0" w:color="auto"/>
            </w:tcBorders>
            <w:shd w:val="clear" w:color="auto" w:fill="auto"/>
            <w:noWrap/>
            <w:vAlign w:val="bottom"/>
          </w:tcPr>
          <w:p w14:paraId="09C1E5C3" w14:textId="77777777" w:rsidR="003F7E2C" w:rsidRDefault="003F7E2C" w:rsidP="00BE28D4">
            <w:pPr>
              <w:pStyle w:val="tabletext11"/>
              <w:jc w:val="center"/>
              <w:rPr>
                <w:ins w:id="28945" w:author="Author"/>
              </w:rPr>
            </w:pPr>
            <w:ins w:id="28946" w:author="Author">
              <w:r>
                <w:t>0.57</w:t>
              </w:r>
            </w:ins>
          </w:p>
        </w:tc>
        <w:tc>
          <w:tcPr>
            <w:tcW w:w="400" w:type="dxa"/>
            <w:tcBorders>
              <w:bottom w:val="single" w:sz="4" w:space="0" w:color="auto"/>
            </w:tcBorders>
            <w:shd w:val="clear" w:color="auto" w:fill="auto"/>
            <w:noWrap/>
            <w:vAlign w:val="bottom"/>
          </w:tcPr>
          <w:p w14:paraId="6E982A93" w14:textId="77777777" w:rsidR="003F7E2C" w:rsidRDefault="003F7E2C" w:rsidP="00BE28D4">
            <w:pPr>
              <w:pStyle w:val="tabletext11"/>
              <w:jc w:val="center"/>
              <w:rPr>
                <w:ins w:id="28947" w:author="Author"/>
              </w:rPr>
            </w:pPr>
            <w:ins w:id="28948" w:author="Author">
              <w:r>
                <w:t>0.55</w:t>
              </w:r>
            </w:ins>
          </w:p>
        </w:tc>
        <w:tc>
          <w:tcPr>
            <w:tcW w:w="400" w:type="dxa"/>
            <w:tcBorders>
              <w:bottom w:val="single" w:sz="4" w:space="0" w:color="auto"/>
            </w:tcBorders>
            <w:shd w:val="clear" w:color="auto" w:fill="auto"/>
            <w:noWrap/>
            <w:vAlign w:val="bottom"/>
          </w:tcPr>
          <w:p w14:paraId="5EA64735" w14:textId="77777777" w:rsidR="003F7E2C" w:rsidRDefault="003F7E2C" w:rsidP="00BE28D4">
            <w:pPr>
              <w:pStyle w:val="tabletext11"/>
              <w:jc w:val="center"/>
              <w:rPr>
                <w:ins w:id="28949" w:author="Author"/>
              </w:rPr>
            </w:pPr>
            <w:ins w:id="28950" w:author="Author">
              <w:r>
                <w:t>0.52</w:t>
              </w:r>
            </w:ins>
          </w:p>
        </w:tc>
        <w:tc>
          <w:tcPr>
            <w:tcW w:w="400" w:type="dxa"/>
            <w:tcBorders>
              <w:bottom w:val="single" w:sz="4" w:space="0" w:color="auto"/>
            </w:tcBorders>
            <w:shd w:val="clear" w:color="auto" w:fill="auto"/>
            <w:noWrap/>
            <w:vAlign w:val="bottom"/>
          </w:tcPr>
          <w:p w14:paraId="2C069532" w14:textId="77777777" w:rsidR="003F7E2C" w:rsidRDefault="003F7E2C" w:rsidP="00BE28D4">
            <w:pPr>
              <w:pStyle w:val="tabletext11"/>
              <w:jc w:val="center"/>
              <w:rPr>
                <w:ins w:id="28951" w:author="Author"/>
              </w:rPr>
            </w:pPr>
            <w:ins w:id="28952" w:author="Author">
              <w:r>
                <w:t>0.49</w:t>
              </w:r>
            </w:ins>
          </w:p>
        </w:tc>
        <w:tc>
          <w:tcPr>
            <w:tcW w:w="400" w:type="dxa"/>
            <w:tcBorders>
              <w:bottom w:val="single" w:sz="4" w:space="0" w:color="auto"/>
            </w:tcBorders>
            <w:shd w:val="clear" w:color="auto" w:fill="auto"/>
            <w:noWrap/>
            <w:vAlign w:val="bottom"/>
          </w:tcPr>
          <w:p w14:paraId="139669F2" w14:textId="77777777" w:rsidR="003F7E2C" w:rsidRDefault="003F7E2C" w:rsidP="00BE28D4">
            <w:pPr>
              <w:pStyle w:val="tabletext11"/>
              <w:jc w:val="center"/>
              <w:rPr>
                <w:ins w:id="28953" w:author="Author"/>
              </w:rPr>
            </w:pPr>
            <w:ins w:id="28954" w:author="Author">
              <w:r>
                <w:t>0.47</w:t>
              </w:r>
            </w:ins>
          </w:p>
        </w:tc>
        <w:tc>
          <w:tcPr>
            <w:tcW w:w="400" w:type="dxa"/>
            <w:tcBorders>
              <w:bottom w:val="single" w:sz="4" w:space="0" w:color="auto"/>
            </w:tcBorders>
            <w:shd w:val="clear" w:color="auto" w:fill="auto"/>
            <w:noWrap/>
            <w:vAlign w:val="bottom"/>
          </w:tcPr>
          <w:p w14:paraId="0C6B2708" w14:textId="77777777" w:rsidR="003F7E2C" w:rsidRDefault="003F7E2C" w:rsidP="00BE28D4">
            <w:pPr>
              <w:pStyle w:val="tabletext11"/>
              <w:jc w:val="center"/>
              <w:rPr>
                <w:ins w:id="28955" w:author="Author"/>
              </w:rPr>
            </w:pPr>
            <w:ins w:id="28956" w:author="Author">
              <w:r>
                <w:t>0.44</w:t>
              </w:r>
            </w:ins>
          </w:p>
        </w:tc>
        <w:tc>
          <w:tcPr>
            <w:tcW w:w="400" w:type="dxa"/>
            <w:tcBorders>
              <w:bottom w:val="single" w:sz="4" w:space="0" w:color="auto"/>
            </w:tcBorders>
            <w:shd w:val="clear" w:color="auto" w:fill="auto"/>
            <w:noWrap/>
            <w:vAlign w:val="bottom"/>
          </w:tcPr>
          <w:p w14:paraId="05C527A4" w14:textId="77777777" w:rsidR="003F7E2C" w:rsidRDefault="003F7E2C" w:rsidP="00BE28D4">
            <w:pPr>
              <w:pStyle w:val="tabletext11"/>
              <w:jc w:val="center"/>
              <w:rPr>
                <w:ins w:id="28957" w:author="Author"/>
              </w:rPr>
            </w:pPr>
            <w:ins w:id="28958" w:author="Author">
              <w:r>
                <w:t>0.42</w:t>
              </w:r>
            </w:ins>
          </w:p>
        </w:tc>
        <w:tc>
          <w:tcPr>
            <w:tcW w:w="400" w:type="dxa"/>
            <w:tcBorders>
              <w:bottom w:val="single" w:sz="4" w:space="0" w:color="auto"/>
            </w:tcBorders>
            <w:shd w:val="clear" w:color="auto" w:fill="auto"/>
            <w:noWrap/>
            <w:vAlign w:val="bottom"/>
          </w:tcPr>
          <w:p w14:paraId="778E67DC" w14:textId="77777777" w:rsidR="003F7E2C" w:rsidRDefault="003F7E2C" w:rsidP="00BE28D4">
            <w:pPr>
              <w:pStyle w:val="tabletext11"/>
              <w:jc w:val="center"/>
              <w:rPr>
                <w:ins w:id="28959" w:author="Author"/>
              </w:rPr>
            </w:pPr>
            <w:ins w:id="28960" w:author="Author">
              <w:r>
                <w:t>0.41</w:t>
              </w:r>
            </w:ins>
          </w:p>
        </w:tc>
        <w:tc>
          <w:tcPr>
            <w:tcW w:w="400" w:type="dxa"/>
            <w:tcBorders>
              <w:bottom w:val="single" w:sz="4" w:space="0" w:color="auto"/>
            </w:tcBorders>
            <w:shd w:val="clear" w:color="auto" w:fill="auto"/>
            <w:noWrap/>
            <w:vAlign w:val="bottom"/>
          </w:tcPr>
          <w:p w14:paraId="2D336659" w14:textId="77777777" w:rsidR="003F7E2C" w:rsidRDefault="003F7E2C" w:rsidP="00BE28D4">
            <w:pPr>
              <w:pStyle w:val="tabletext11"/>
              <w:jc w:val="center"/>
              <w:rPr>
                <w:ins w:id="28961" w:author="Author"/>
              </w:rPr>
            </w:pPr>
            <w:ins w:id="28962" w:author="Author">
              <w:r>
                <w:t>0.39</w:t>
              </w:r>
            </w:ins>
          </w:p>
        </w:tc>
        <w:tc>
          <w:tcPr>
            <w:tcW w:w="400" w:type="dxa"/>
            <w:tcBorders>
              <w:bottom w:val="single" w:sz="4" w:space="0" w:color="auto"/>
            </w:tcBorders>
            <w:shd w:val="clear" w:color="auto" w:fill="auto"/>
            <w:noWrap/>
            <w:vAlign w:val="bottom"/>
          </w:tcPr>
          <w:p w14:paraId="27EA2EE3" w14:textId="77777777" w:rsidR="003F7E2C" w:rsidRDefault="003F7E2C" w:rsidP="00BE28D4">
            <w:pPr>
              <w:pStyle w:val="tabletext11"/>
              <w:jc w:val="center"/>
              <w:rPr>
                <w:ins w:id="28963" w:author="Author"/>
              </w:rPr>
            </w:pPr>
            <w:ins w:id="28964" w:author="Author">
              <w:r>
                <w:t>0.37</w:t>
              </w:r>
            </w:ins>
          </w:p>
        </w:tc>
        <w:tc>
          <w:tcPr>
            <w:tcW w:w="400" w:type="dxa"/>
            <w:tcBorders>
              <w:bottom w:val="single" w:sz="4" w:space="0" w:color="auto"/>
            </w:tcBorders>
            <w:shd w:val="clear" w:color="auto" w:fill="auto"/>
            <w:noWrap/>
            <w:vAlign w:val="bottom"/>
          </w:tcPr>
          <w:p w14:paraId="5E158A0A" w14:textId="77777777" w:rsidR="003F7E2C" w:rsidRDefault="003F7E2C" w:rsidP="00BE28D4">
            <w:pPr>
              <w:pStyle w:val="tabletext11"/>
              <w:jc w:val="center"/>
              <w:rPr>
                <w:ins w:id="28965" w:author="Author"/>
              </w:rPr>
            </w:pPr>
            <w:ins w:id="28966" w:author="Author">
              <w:r>
                <w:t>0.36</w:t>
              </w:r>
            </w:ins>
          </w:p>
        </w:tc>
        <w:tc>
          <w:tcPr>
            <w:tcW w:w="400" w:type="dxa"/>
            <w:tcBorders>
              <w:bottom w:val="single" w:sz="4" w:space="0" w:color="auto"/>
            </w:tcBorders>
            <w:shd w:val="clear" w:color="auto" w:fill="auto"/>
            <w:noWrap/>
            <w:vAlign w:val="bottom"/>
          </w:tcPr>
          <w:p w14:paraId="7B5D77B9" w14:textId="77777777" w:rsidR="003F7E2C" w:rsidRDefault="003F7E2C" w:rsidP="00BE28D4">
            <w:pPr>
              <w:pStyle w:val="tabletext11"/>
              <w:jc w:val="center"/>
              <w:rPr>
                <w:ins w:id="28967" w:author="Author"/>
              </w:rPr>
            </w:pPr>
            <w:ins w:id="28968" w:author="Author">
              <w:r>
                <w:t>0.35</w:t>
              </w:r>
            </w:ins>
          </w:p>
        </w:tc>
        <w:tc>
          <w:tcPr>
            <w:tcW w:w="400" w:type="dxa"/>
            <w:tcBorders>
              <w:bottom w:val="single" w:sz="4" w:space="0" w:color="auto"/>
            </w:tcBorders>
            <w:shd w:val="clear" w:color="auto" w:fill="auto"/>
            <w:noWrap/>
            <w:vAlign w:val="bottom"/>
          </w:tcPr>
          <w:p w14:paraId="4BC6E918" w14:textId="77777777" w:rsidR="003F7E2C" w:rsidRDefault="003F7E2C" w:rsidP="00BE28D4">
            <w:pPr>
              <w:pStyle w:val="tabletext11"/>
              <w:jc w:val="center"/>
              <w:rPr>
                <w:ins w:id="28969" w:author="Author"/>
              </w:rPr>
            </w:pPr>
            <w:ins w:id="28970" w:author="Author">
              <w:r>
                <w:t>0.33</w:t>
              </w:r>
            </w:ins>
          </w:p>
        </w:tc>
        <w:tc>
          <w:tcPr>
            <w:tcW w:w="400" w:type="dxa"/>
            <w:tcBorders>
              <w:bottom w:val="single" w:sz="4" w:space="0" w:color="auto"/>
            </w:tcBorders>
            <w:shd w:val="clear" w:color="auto" w:fill="auto"/>
            <w:noWrap/>
            <w:vAlign w:val="bottom"/>
          </w:tcPr>
          <w:p w14:paraId="28E92559" w14:textId="77777777" w:rsidR="003F7E2C" w:rsidRDefault="003F7E2C" w:rsidP="00BE28D4">
            <w:pPr>
              <w:pStyle w:val="tabletext11"/>
              <w:jc w:val="center"/>
              <w:rPr>
                <w:ins w:id="28971" w:author="Author"/>
              </w:rPr>
            </w:pPr>
            <w:ins w:id="28972" w:author="Author">
              <w:r>
                <w:t>0.32</w:t>
              </w:r>
            </w:ins>
          </w:p>
        </w:tc>
        <w:tc>
          <w:tcPr>
            <w:tcW w:w="400" w:type="dxa"/>
            <w:tcBorders>
              <w:bottom w:val="single" w:sz="4" w:space="0" w:color="auto"/>
            </w:tcBorders>
            <w:shd w:val="clear" w:color="auto" w:fill="auto"/>
            <w:noWrap/>
            <w:vAlign w:val="bottom"/>
          </w:tcPr>
          <w:p w14:paraId="134A82D4" w14:textId="77777777" w:rsidR="003F7E2C" w:rsidRDefault="003F7E2C" w:rsidP="00BE28D4">
            <w:pPr>
              <w:pStyle w:val="tabletext11"/>
              <w:jc w:val="center"/>
              <w:rPr>
                <w:ins w:id="28973" w:author="Author"/>
              </w:rPr>
            </w:pPr>
            <w:ins w:id="28974" w:author="Author">
              <w:r>
                <w:t>0.31</w:t>
              </w:r>
            </w:ins>
          </w:p>
        </w:tc>
        <w:tc>
          <w:tcPr>
            <w:tcW w:w="400" w:type="dxa"/>
            <w:tcBorders>
              <w:bottom w:val="single" w:sz="4" w:space="0" w:color="auto"/>
            </w:tcBorders>
            <w:shd w:val="clear" w:color="auto" w:fill="auto"/>
            <w:noWrap/>
            <w:vAlign w:val="bottom"/>
          </w:tcPr>
          <w:p w14:paraId="2C89BB09" w14:textId="77777777" w:rsidR="003F7E2C" w:rsidRDefault="003F7E2C" w:rsidP="00BE28D4">
            <w:pPr>
              <w:pStyle w:val="tabletext11"/>
              <w:jc w:val="center"/>
              <w:rPr>
                <w:ins w:id="28975" w:author="Author"/>
              </w:rPr>
            </w:pPr>
            <w:ins w:id="28976" w:author="Author">
              <w:r>
                <w:t>0.29</w:t>
              </w:r>
            </w:ins>
          </w:p>
        </w:tc>
        <w:tc>
          <w:tcPr>
            <w:tcW w:w="400" w:type="dxa"/>
            <w:tcBorders>
              <w:bottom w:val="single" w:sz="4" w:space="0" w:color="auto"/>
            </w:tcBorders>
            <w:shd w:val="clear" w:color="auto" w:fill="auto"/>
            <w:noWrap/>
            <w:vAlign w:val="bottom"/>
          </w:tcPr>
          <w:p w14:paraId="3AD90EB4" w14:textId="77777777" w:rsidR="003F7E2C" w:rsidRDefault="003F7E2C" w:rsidP="00BE28D4">
            <w:pPr>
              <w:pStyle w:val="tabletext11"/>
              <w:jc w:val="center"/>
              <w:rPr>
                <w:ins w:id="28977" w:author="Author"/>
              </w:rPr>
            </w:pPr>
            <w:ins w:id="28978" w:author="Author">
              <w:r>
                <w:t>0.28</w:t>
              </w:r>
            </w:ins>
          </w:p>
        </w:tc>
        <w:tc>
          <w:tcPr>
            <w:tcW w:w="440" w:type="dxa"/>
            <w:tcBorders>
              <w:bottom w:val="single" w:sz="4" w:space="0" w:color="auto"/>
            </w:tcBorders>
            <w:shd w:val="clear" w:color="auto" w:fill="auto"/>
            <w:noWrap/>
            <w:vAlign w:val="bottom"/>
          </w:tcPr>
          <w:p w14:paraId="3415DF57" w14:textId="77777777" w:rsidR="003F7E2C" w:rsidRDefault="003F7E2C" w:rsidP="00BE28D4">
            <w:pPr>
              <w:pStyle w:val="tabletext11"/>
              <w:jc w:val="center"/>
              <w:rPr>
                <w:ins w:id="28979" w:author="Author"/>
              </w:rPr>
            </w:pPr>
            <w:ins w:id="28980" w:author="Author">
              <w:r>
                <w:t>0.27</w:t>
              </w:r>
            </w:ins>
          </w:p>
        </w:tc>
        <w:tc>
          <w:tcPr>
            <w:tcW w:w="400" w:type="dxa"/>
            <w:tcBorders>
              <w:bottom w:val="single" w:sz="4" w:space="0" w:color="auto"/>
            </w:tcBorders>
            <w:shd w:val="clear" w:color="auto" w:fill="auto"/>
            <w:noWrap/>
            <w:vAlign w:val="bottom"/>
          </w:tcPr>
          <w:p w14:paraId="4625DF2D" w14:textId="77777777" w:rsidR="003F7E2C" w:rsidRDefault="003F7E2C" w:rsidP="00BE28D4">
            <w:pPr>
              <w:pStyle w:val="tabletext11"/>
              <w:jc w:val="center"/>
              <w:rPr>
                <w:ins w:id="28981" w:author="Author"/>
              </w:rPr>
            </w:pPr>
            <w:ins w:id="28982" w:author="Author">
              <w:r>
                <w:t>0.26</w:t>
              </w:r>
            </w:ins>
          </w:p>
        </w:tc>
        <w:tc>
          <w:tcPr>
            <w:tcW w:w="400" w:type="dxa"/>
            <w:tcBorders>
              <w:bottom w:val="single" w:sz="4" w:space="0" w:color="auto"/>
            </w:tcBorders>
            <w:shd w:val="clear" w:color="auto" w:fill="auto"/>
            <w:noWrap/>
            <w:vAlign w:val="bottom"/>
          </w:tcPr>
          <w:p w14:paraId="35EFA1A2" w14:textId="77777777" w:rsidR="003F7E2C" w:rsidRDefault="003F7E2C" w:rsidP="00BE28D4">
            <w:pPr>
              <w:pStyle w:val="tabletext11"/>
              <w:jc w:val="center"/>
              <w:rPr>
                <w:ins w:id="28983" w:author="Author"/>
              </w:rPr>
            </w:pPr>
            <w:ins w:id="28984" w:author="Author">
              <w:r>
                <w:t>0.25</w:t>
              </w:r>
            </w:ins>
          </w:p>
        </w:tc>
        <w:tc>
          <w:tcPr>
            <w:tcW w:w="400" w:type="dxa"/>
            <w:tcBorders>
              <w:bottom w:val="single" w:sz="4" w:space="0" w:color="auto"/>
            </w:tcBorders>
            <w:shd w:val="clear" w:color="auto" w:fill="auto"/>
            <w:noWrap/>
            <w:vAlign w:val="bottom"/>
          </w:tcPr>
          <w:p w14:paraId="451886FD" w14:textId="77777777" w:rsidR="003F7E2C" w:rsidRDefault="003F7E2C" w:rsidP="00BE28D4">
            <w:pPr>
              <w:pStyle w:val="tabletext11"/>
              <w:jc w:val="center"/>
              <w:rPr>
                <w:ins w:id="28985" w:author="Author"/>
              </w:rPr>
            </w:pPr>
            <w:ins w:id="28986" w:author="Author">
              <w:r>
                <w:t>0.24</w:t>
              </w:r>
            </w:ins>
          </w:p>
        </w:tc>
        <w:tc>
          <w:tcPr>
            <w:tcW w:w="400" w:type="dxa"/>
            <w:tcBorders>
              <w:bottom w:val="single" w:sz="4" w:space="0" w:color="auto"/>
            </w:tcBorders>
            <w:shd w:val="clear" w:color="auto" w:fill="auto"/>
            <w:noWrap/>
            <w:vAlign w:val="bottom"/>
          </w:tcPr>
          <w:p w14:paraId="58FF6828" w14:textId="77777777" w:rsidR="003F7E2C" w:rsidRDefault="003F7E2C" w:rsidP="00BE28D4">
            <w:pPr>
              <w:pStyle w:val="tabletext11"/>
              <w:jc w:val="center"/>
              <w:rPr>
                <w:ins w:id="28987" w:author="Author"/>
              </w:rPr>
            </w:pPr>
            <w:ins w:id="28988" w:author="Author">
              <w:r>
                <w:t>0.23</w:t>
              </w:r>
            </w:ins>
          </w:p>
        </w:tc>
        <w:tc>
          <w:tcPr>
            <w:tcW w:w="460" w:type="dxa"/>
            <w:tcBorders>
              <w:bottom w:val="single" w:sz="4" w:space="0" w:color="auto"/>
            </w:tcBorders>
            <w:shd w:val="clear" w:color="auto" w:fill="auto"/>
            <w:noWrap/>
            <w:vAlign w:val="bottom"/>
          </w:tcPr>
          <w:p w14:paraId="594BB4F9" w14:textId="77777777" w:rsidR="003F7E2C" w:rsidRDefault="003F7E2C" w:rsidP="00BE28D4">
            <w:pPr>
              <w:pStyle w:val="tabletext11"/>
              <w:jc w:val="center"/>
              <w:rPr>
                <w:ins w:id="28989" w:author="Author"/>
              </w:rPr>
            </w:pPr>
            <w:ins w:id="28990" w:author="Author">
              <w:r>
                <w:t>0.22</w:t>
              </w:r>
            </w:ins>
          </w:p>
        </w:tc>
      </w:tr>
      <w:tr w:rsidR="003F7E2C" w14:paraId="495A6DCB" w14:textId="77777777" w:rsidTr="00EE1A0A">
        <w:trPr>
          <w:trHeight w:val="190"/>
          <w:ins w:id="28991" w:author="Author"/>
        </w:trPr>
        <w:tc>
          <w:tcPr>
            <w:tcW w:w="200" w:type="dxa"/>
            <w:tcBorders>
              <w:bottom w:val="single" w:sz="4" w:space="0" w:color="auto"/>
              <w:right w:val="nil"/>
            </w:tcBorders>
            <w:shd w:val="clear" w:color="auto" w:fill="auto"/>
            <w:vAlign w:val="bottom"/>
          </w:tcPr>
          <w:p w14:paraId="3F205A65" w14:textId="77777777" w:rsidR="003F7E2C" w:rsidRPr="00003565" w:rsidRDefault="003F7E2C" w:rsidP="00BE28D4">
            <w:pPr>
              <w:pStyle w:val="tabletext11"/>
              <w:jc w:val="right"/>
              <w:rPr>
                <w:ins w:id="28992" w:author="Author"/>
              </w:rPr>
            </w:pPr>
          </w:p>
        </w:tc>
        <w:tc>
          <w:tcPr>
            <w:tcW w:w="1580" w:type="dxa"/>
            <w:tcBorders>
              <w:left w:val="nil"/>
              <w:bottom w:val="single" w:sz="4" w:space="0" w:color="auto"/>
            </w:tcBorders>
            <w:shd w:val="clear" w:color="auto" w:fill="auto"/>
            <w:vAlign w:val="bottom"/>
          </w:tcPr>
          <w:p w14:paraId="5738BD37" w14:textId="77777777" w:rsidR="003F7E2C" w:rsidRPr="00003565" w:rsidRDefault="003F7E2C" w:rsidP="00BE28D4">
            <w:pPr>
              <w:pStyle w:val="tabletext11"/>
              <w:tabs>
                <w:tab w:val="decimal" w:pos="640"/>
              </w:tabs>
              <w:rPr>
                <w:ins w:id="28993" w:author="Author"/>
              </w:rPr>
            </w:pPr>
            <w:ins w:id="28994" w:author="Author">
              <w:r w:rsidRPr="00F10C49">
                <w:t>16,000 to 17,999</w:t>
              </w:r>
            </w:ins>
          </w:p>
        </w:tc>
        <w:tc>
          <w:tcPr>
            <w:tcW w:w="680" w:type="dxa"/>
            <w:tcBorders>
              <w:bottom w:val="single" w:sz="4" w:space="0" w:color="auto"/>
            </w:tcBorders>
            <w:shd w:val="clear" w:color="auto" w:fill="auto"/>
            <w:noWrap/>
            <w:vAlign w:val="bottom"/>
          </w:tcPr>
          <w:p w14:paraId="36BFCFBB" w14:textId="77777777" w:rsidR="003F7E2C" w:rsidRDefault="003F7E2C" w:rsidP="00BE28D4">
            <w:pPr>
              <w:pStyle w:val="tabletext11"/>
              <w:jc w:val="center"/>
              <w:rPr>
                <w:ins w:id="28995" w:author="Author"/>
              </w:rPr>
            </w:pPr>
            <w:ins w:id="28996" w:author="Author">
              <w:r>
                <w:t>0.75</w:t>
              </w:r>
            </w:ins>
          </w:p>
        </w:tc>
        <w:tc>
          <w:tcPr>
            <w:tcW w:w="900" w:type="dxa"/>
            <w:tcBorders>
              <w:bottom w:val="single" w:sz="4" w:space="0" w:color="auto"/>
            </w:tcBorders>
            <w:shd w:val="clear" w:color="auto" w:fill="auto"/>
            <w:noWrap/>
            <w:vAlign w:val="bottom"/>
          </w:tcPr>
          <w:p w14:paraId="77911039" w14:textId="77777777" w:rsidR="003F7E2C" w:rsidRDefault="003F7E2C" w:rsidP="00BE28D4">
            <w:pPr>
              <w:pStyle w:val="tabletext11"/>
              <w:jc w:val="center"/>
              <w:rPr>
                <w:ins w:id="28997" w:author="Author"/>
              </w:rPr>
            </w:pPr>
            <w:ins w:id="28998" w:author="Author">
              <w:r>
                <w:t>0.75</w:t>
              </w:r>
            </w:ins>
          </w:p>
        </w:tc>
        <w:tc>
          <w:tcPr>
            <w:tcW w:w="400" w:type="dxa"/>
            <w:tcBorders>
              <w:bottom w:val="single" w:sz="4" w:space="0" w:color="auto"/>
            </w:tcBorders>
            <w:shd w:val="clear" w:color="auto" w:fill="auto"/>
            <w:noWrap/>
            <w:vAlign w:val="bottom"/>
          </w:tcPr>
          <w:p w14:paraId="13284C00" w14:textId="77777777" w:rsidR="003F7E2C" w:rsidRDefault="003F7E2C" w:rsidP="00BE28D4">
            <w:pPr>
              <w:pStyle w:val="tabletext11"/>
              <w:jc w:val="center"/>
              <w:rPr>
                <w:ins w:id="28999" w:author="Author"/>
              </w:rPr>
            </w:pPr>
            <w:ins w:id="29000" w:author="Author">
              <w:r>
                <w:t>0.75</w:t>
              </w:r>
            </w:ins>
          </w:p>
        </w:tc>
        <w:tc>
          <w:tcPr>
            <w:tcW w:w="400" w:type="dxa"/>
            <w:tcBorders>
              <w:bottom w:val="single" w:sz="4" w:space="0" w:color="auto"/>
            </w:tcBorders>
            <w:shd w:val="clear" w:color="auto" w:fill="auto"/>
            <w:noWrap/>
            <w:vAlign w:val="bottom"/>
          </w:tcPr>
          <w:p w14:paraId="0BF8680E" w14:textId="77777777" w:rsidR="003F7E2C" w:rsidRDefault="003F7E2C" w:rsidP="00BE28D4">
            <w:pPr>
              <w:pStyle w:val="tabletext11"/>
              <w:jc w:val="center"/>
              <w:rPr>
                <w:ins w:id="29001" w:author="Author"/>
              </w:rPr>
            </w:pPr>
            <w:ins w:id="29002" w:author="Author">
              <w:r>
                <w:t>0.72</w:t>
              </w:r>
            </w:ins>
          </w:p>
        </w:tc>
        <w:tc>
          <w:tcPr>
            <w:tcW w:w="400" w:type="dxa"/>
            <w:tcBorders>
              <w:bottom w:val="single" w:sz="4" w:space="0" w:color="auto"/>
            </w:tcBorders>
            <w:shd w:val="clear" w:color="auto" w:fill="auto"/>
            <w:noWrap/>
            <w:vAlign w:val="bottom"/>
          </w:tcPr>
          <w:p w14:paraId="53BCA293" w14:textId="77777777" w:rsidR="003F7E2C" w:rsidRDefault="003F7E2C" w:rsidP="00BE28D4">
            <w:pPr>
              <w:pStyle w:val="tabletext11"/>
              <w:jc w:val="center"/>
              <w:rPr>
                <w:ins w:id="29003" w:author="Author"/>
              </w:rPr>
            </w:pPr>
            <w:ins w:id="29004" w:author="Author">
              <w:r>
                <w:t>0.69</w:t>
              </w:r>
            </w:ins>
          </w:p>
        </w:tc>
        <w:tc>
          <w:tcPr>
            <w:tcW w:w="400" w:type="dxa"/>
            <w:tcBorders>
              <w:bottom w:val="single" w:sz="4" w:space="0" w:color="auto"/>
            </w:tcBorders>
            <w:shd w:val="clear" w:color="auto" w:fill="auto"/>
            <w:noWrap/>
            <w:vAlign w:val="bottom"/>
          </w:tcPr>
          <w:p w14:paraId="06B5B1CE" w14:textId="77777777" w:rsidR="003F7E2C" w:rsidRDefault="003F7E2C" w:rsidP="00BE28D4">
            <w:pPr>
              <w:pStyle w:val="tabletext11"/>
              <w:jc w:val="center"/>
              <w:rPr>
                <w:ins w:id="29005" w:author="Author"/>
              </w:rPr>
            </w:pPr>
            <w:ins w:id="29006" w:author="Author">
              <w:r>
                <w:t>0.62</w:t>
              </w:r>
            </w:ins>
          </w:p>
        </w:tc>
        <w:tc>
          <w:tcPr>
            <w:tcW w:w="400" w:type="dxa"/>
            <w:tcBorders>
              <w:bottom w:val="single" w:sz="4" w:space="0" w:color="auto"/>
            </w:tcBorders>
            <w:shd w:val="clear" w:color="auto" w:fill="auto"/>
            <w:noWrap/>
            <w:vAlign w:val="bottom"/>
          </w:tcPr>
          <w:p w14:paraId="0372DB7F" w14:textId="77777777" w:rsidR="003F7E2C" w:rsidRDefault="003F7E2C" w:rsidP="00BE28D4">
            <w:pPr>
              <w:pStyle w:val="tabletext11"/>
              <w:jc w:val="center"/>
              <w:rPr>
                <w:ins w:id="29007" w:author="Author"/>
              </w:rPr>
            </w:pPr>
            <w:ins w:id="29008" w:author="Author">
              <w:r>
                <w:t>0.59</w:t>
              </w:r>
            </w:ins>
          </w:p>
        </w:tc>
        <w:tc>
          <w:tcPr>
            <w:tcW w:w="400" w:type="dxa"/>
            <w:tcBorders>
              <w:bottom w:val="single" w:sz="4" w:space="0" w:color="auto"/>
            </w:tcBorders>
            <w:shd w:val="clear" w:color="auto" w:fill="auto"/>
            <w:noWrap/>
            <w:vAlign w:val="bottom"/>
          </w:tcPr>
          <w:p w14:paraId="685B3854" w14:textId="77777777" w:rsidR="003F7E2C" w:rsidRDefault="003F7E2C" w:rsidP="00BE28D4">
            <w:pPr>
              <w:pStyle w:val="tabletext11"/>
              <w:jc w:val="center"/>
              <w:rPr>
                <w:ins w:id="29009" w:author="Author"/>
              </w:rPr>
            </w:pPr>
            <w:ins w:id="29010" w:author="Author">
              <w:r>
                <w:t>0.56</w:t>
              </w:r>
            </w:ins>
          </w:p>
        </w:tc>
        <w:tc>
          <w:tcPr>
            <w:tcW w:w="400" w:type="dxa"/>
            <w:tcBorders>
              <w:bottom w:val="single" w:sz="4" w:space="0" w:color="auto"/>
            </w:tcBorders>
            <w:shd w:val="clear" w:color="auto" w:fill="auto"/>
            <w:noWrap/>
            <w:vAlign w:val="bottom"/>
          </w:tcPr>
          <w:p w14:paraId="0E8CDA44" w14:textId="77777777" w:rsidR="003F7E2C" w:rsidRDefault="003F7E2C" w:rsidP="00BE28D4">
            <w:pPr>
              <w:pStyle w:val="tabletext11"/>
              <w:jc w:val="center"/>
              <w:rPr>
                <w:ins w:id="29011" w:author="Author"/>
              </w:rPr>
            </w:pPr>
            <w:ins w:id="29012" w:author="Author">
              <w:r>
                <w:t>0.53</w:t>
              </w:r>
            </w:ins>
          </w:p>
        </w:tc>
        <w:tc>
          <w:tcPr>
            <w:tcW w:w="400" w:type="dxa"/>
            <w:tcBorders>
              <w:bottom w:val="single" w:sz="4" w:space="0" w:color="auto"/>
            </w:tcBorders>
            <w:shd w:val="clear" w:color="auto" w:fill="auto"/>
            <w:noWrap/>
            <w:vAlign w:val="bottom"/>
          </w:tcPr>
          <w:p w14:paraId="4C9E1DD2" w14:textId="77777777" w:rsidR="003F7E2C" w:rsidRDefault="003F7E2C" w:rsidP="00BE28D4">
            <w:pPr>
              <w:pStyle w:val="tabletext11"/>
              <w:jc w:val="center"/>
              <w:rPr>
                <w:ins w:id="29013" w:author="Author"/>
              </w:rPr>
            </w:pPr>
            <w:ins w:id="29014" w:author="Author">
              <w:r>
                <w:t>0.50</w:t>
              </w:r>
            </w:ins>
          </w:p>
        </w:tc>
        <w:tc>
          <w:tcPr>
            <w:tcW w:w="400" w:type="dxa"/>
            <w:tcBorders>
              <w:bottom w:val="single" w:sz="4" w:space="0" w:color="auto"/>
            </w:tcBorders>
            <w:shd w:val="clear" w:color="auto" w:fill="auto"/>
            <w:noWrap/>
            <w:vAlign w:val="bottom"/>
          </w:tcPr>
          <w:p w14:paraId="68EAE730" w14:textId="77777777" w:rsidR="003F7E2C" w:rsidRDefault="003F7E2C" w:rsidP="00BE28D4">
            <w:pPr>
              <w:pStyle w:val="tabletext11"/>
              <w:jc w:val="center"/>
              <w:rPr>
                <w:ins w:id="29015" w:author="Author"/>
              </w:rPr>
            </w:pPr>
            <w:ins w:id="29016" w:author="Author">
              <w:r>
                <w:t>0.48</w:t>
              </w:r>
            </w:ins>
          </w:p>
        </w:tc>
        <w:tc>
          <w:tcPr>
            <w:tcW w:w="400" w:type="dxa"/>
            <w:tcBorders>
              <w:bottom w:val="single" w:sz="4" w:space="0" w:color="auto"/>
            </w:tcBorders>
            <w:shd w:val="clear" w:color="auto" w:fill="auto"/>
            <w:noWrap/>
            <w:vAlign w:val="bottom"/>
          </w:tcPr>
          <w:p w14:paraId="16B41DD7" w14:textId="77777777" w:rsidR="003F7E2C" w:rsidRDefault="003F7E2C" w:rsidP="00BE28D4">
            <w:pPr>
              <w:pStyle w:val="tabletext11"/>
              <w:jc w:val="center"/>
              <w:rPr>
                <w:ins w:id="29017" w:author="Author"/>
              </w:rPr>
            </w:pPr>
            <w:ins w:id="29018" w:author="Author">
              <w:r>
                <w:t>0.46</w:t>
              </w:r>
            </w:ins>
          </w:p>
        </w:tc>
        <w:tc>
          <w:tcPr>
            <w:tcW w:w="400" w:type="dxa"/>
            <w:tcBorders>
              <w:bottom w:val="single" w:sz="4" w:space="0" w:color="auto"/>
            </w:tcBorders>
            <w:shd w:val="clear" w:color="auto" w:fill="auto"/>
            <w:noWrap/>
            <w:vAlign w:val="bottom"/>
          </w:tcPr>
          <w:p w14:paraId="16E98F2F" w14:textId="77777777" w:rsidR="003F7E2C" w:rsidRDefault="003F7E2C" w:rsidP="00BE28D4">
            <w:pPr>
              <w:pStyle w:val="tabletext11"/>
              <w:jc w:val="center"/>
              <w:rPr>
                <w:ins w:id="29019" w:author="Author"/>
              </w:rPr>
            </w:pPr>
            <w:ins w:id="29020" w:author="Author">
              <w:r>
                <w:t>0.44</w:t>
              </w:r>
            </w:ins>
          </w:p>
        </w:tc>
        <w:tc>
          <w:tcPr>
            <w:tcW w:w="400" w:type="dxa"/>
            <w:tcBorders>
              <w:bottom w:val="single" w:sz="4" w:space="0" w:color="auto"/>
            </w:tcBorders>
            <w:shd w:val="clear" w:color="auto" w:fill="auto"/>
            <w:noWrap/>
            <w:vAlign w:val="bottom"/>
          </w:tcPr>
          <w:p w14:paraId="1926BBE5" w14:textId="77777777" w:rsidR="003F7E2C" w:rsidRDefault="003F7E2C" w:rsidP="00BE28D4">
            <w:pPr>
              <w:pStyle w:val="tabletext11"/>
              <w:jc w:val="center"/>
              <w:rPr>
                <w:ins w:id="29021" w:author="Author"/>
              </w:rPr>
            </w:pPr>
            <w:ins w:id="29022" w:author="Author">
              <w:r>
                <w:t>0.42</w:t>
              </w:r>
            </w:ins>
          </w:p>
        </w:tc>
        <w:tc>
          <w:tcPr>
            <w:tcW w:w="400" w:type="dxa"/>
            <w:tcBorders>
              <w:bottom w:val="single" w:sz="4" w:space="0" w:color="auto"/>
            </w:tcBorders>
            <w:shd w:val="clear" w:color="auto" w:fill="auto"/>
            <w:noWrap/>
            <w:vAlign w:val="bottom"/>
          </w:tcPr>
          <w:p w14:paraId="7E02EE0B" w14:textId="77777777" w:rsidR="003F7E2C" w:rsidRDefault="003F7E2C" w:rsidP="00BE28D4">
            <w:pPr>
              <w:pStyle w:val="tabletext11"/>
              <w:jc w:val="center"/>
              <w:rPr>
                <w:ins w:id="29023" w:author="Author"/>
              </w:rPr>
            </w:pPr>
            <w:ins w:id="29024" w:author="Author">
              <w:r>
                <w:t>0.40</w:t>
              </w:r>
            </w:ins>
          </w:p>
        </w:tc>
        <w:tc>
          <w:tcPr>
            <w:tcW w:w="400" w:type="dxa"/>
            <w:tcBorders>
              <w:bottom w:val="single" w:sz="4" w:space="0" w:color="auto"/>
            </w:tcBorders>
            <w:shd w:val="clear" w:color="auto" w:fill="auto"/>
            <w:noWrap/>
            <w:vAlign w:val="bottom"/>
          </w:tcPr>
          <w:p w14:paraId="5173227E" w14:textId="77777777" w:rsidR="003F7E2C" w:rsidRDefault="003F7E2C" w:rsidP="00BE28D4">
            <w:pPr>
              <w:pStyle w:val="tabletext11"/>
              <w:jc w:val="center"/>
              <w:rPr>
                <w:ins w:id="29025" w:author="Author"/>
              </w:rPr>
            </w:pPr>
            <w:ins w:id="29026" w:author="Author">
              <w:r>
                <w:t>0.39</w:t>
              </w:r>
            </w:ins>
          </w:p>
        </w:tc>
        <w:tc>
          <w:tcPr>
            <w:tcW w:w="400" w:type="dxa"/>
            <w:tcBorders>
              <w:bottom w:val="single" w:sz="4" w:space="0" w:color="auto"/>
            </w:tcBorders>
            <w:shd w:val="clear" w:color="auto" w:fill="auto"/>
            <w:noWrap/>
            <w:vAlign w:val="bottom"/>
          </w:tcPr>
          <w:p w14:paraId="48FF1769" w14:textId="77777777" w:rsidR="003F7E2C" w:rsidRDefault="003F7E2C" w:rsidP="00BE28D4">
            <w:pPr>
              <w:pStyle w:val="tabletext11"/>
              <w:jc w:val="center"/>
              <w:rPr>
                <w:ins w:id="29027" w:author="Author"/>
              </w:rPr>
            </w:pPr>
            <w:ins w:id="29028" w:author="Author">
              <w:r>
                <w:t>0.37</w:t>
              </w:r>
            </w:ins>
          </w:p>
        </w:tc>
        <w:tc>
          <w:tcPr>
            <w:tcW w:w="400" w:type="dxa"/>
            <w:tcBorders>
              <w:bottom w:val="single" w:sz="4" w:space="0" w:color="auto"/>
            </w:tcBorders>
            <w:shd w:val="clear" w:color="auto" w:fill="auto"/>
            <w:noWrap/>
            <w:vAlign w:val="bottom"/>
          </w:tcPr>
          <w:p w14:paraId="7D31F69A" w14:textId="77777777" w:rsidR="003F7E2C" w:rsidRDefault="003F7E2C" w:rsidP="00BE28D4">
            <w:pPr>
              <w:pStyle w:val="tabletext11"/>
              <w:jc w:val="center"/>
              <w:rPr>
                <w:ins w:id="29029" w:author="Author"/>
              </w:rPr>
            </w:pPr>
            <w:ins w:id="29030" w:author="Author">
              <w:r>
                <w:t>0.36</w:t>
              </w:r>
            </w:ins>
          </w:p>
        </w:tc>
        <w:tc>
          <w:tcPr>
            <w:tcW w:w="400" w:type="dxa"/>
            <w:tcBorders>
              <w:bottom w:val="single" w:sz="4" w:space="0" w:color="auto"/>
            </w:tcBorders>
            <w:shd w:val="clear" w:color="auto" w:fill="auto"/>
            <w:noWrap/>
            <w:vAlign w:val="bottom"/>
          </w:tcPr>
          <w:p w14:paraId="00CE5B86" w14:textId="77777777" w:rsidR="003F7E2C" w:rsidRDefault="003F7E2C" w:rsidP="00BE28D4">
            <w:pPr>
              <w:pStyle w:val="tabletext11"/>
              <w:jc w:val="center"/>
              <w:rPr>
                <w:ins w:id="29031" w:author="Author"/>
              </w:rPr>
            </w:pPr>
            <w:ins w:id="29032" w:author="Author">
              <w:r>
                <w:t>0.34</w:t>
              </w:r>
            </w:ins>
          </w:p>
        </w:tc>
        <w:tc>
          <w:tcPr>
            <w:tcW w:w="400" w:type="dxa"/>
            <w:tcBorders>
              <w:bottom w:val="single" w:sz="4" w:space="0" w:color="auto"/>
            </w:tcBorders>
            <w:shd w:val="clear" w:color="auto" w:fill="auto"/>
            <w:noWrap/>
            <w:vAlign w:val="bottom"/>
          </w:tcPr>
          <w:p w14:paraId="0799D49D" w14:textId="77777777" w:rsidR="003F7E2C" w:rsidRDefault="003F7E2C" w:rsidP="00BE28D4">
            <w:pPr>
              <w:pStyle w:val="tabletext11"/>
              <w:jc w:val="center"/>
              <w:rPr>
                <w:ins w:id="29033" w:author="Author"/>
              </w:rPr>
            </w:pPr>
            <w:ins w:id="29034" w:author="Author">
              <w:r>
                <w:t>0.33</w:t>
              </w:r>
            </w:ins>
          </w:p>
        </w:tc>
        <w:tc>
          <w:tcPr>
            <w:tcW w:w="400" w:type="dxa"/>
            <w:tcBorders>
              <w:bottom w:val="single" w:sz="4" w:space="0" w:color="auto"/>
            </w:tcBorders>
            <w:shd w:val="clear" w:color="auto" w:fill="auto"/>
            <w:noWrap/>
            <w:vAlign w:val="bottom"/>
          </w:tcPr>
          <w:p w14:paraId="337E2F9A" w14:textId="77777777" w:rsidR="003F7E2C" w:rsidRDefault="003F7E2C" w:rsidP="00BE28D4">
            <w:pPr>
              <w:pStyle w:val="tabletext11"/>
              <w:jc w:val="center"/>
              <w:rPr>
                <w:ins w:id="29035" w:author="Author"/>
              </w:rPr>
            </w:pPr>
            <w:ins w:id="29036" w:author="Author">
              <w:r>
                <w:t>0.32</w:t>
              </w:r>
            </w:ins>
          </w:p>
        </w:tc>
        <w:tc>
          <w:tcPr>
            <w:tcW w:w="400" w:type="dxa"/>
            <w:tcBorders>
              <w:bottom w:val="single" w:sz="4" w:space="0" w:color="auto"/>
            </w:tcBorders>
            <w:shd w:val="clear" w:color="auto" w:fill="auto"/>
            <w:noWrap/>
            <w:vAlign w:val="bottom"/>
          </w:tcPr>
          <w:p w14:paraId="0AF4FE81" w14:textId="77777777" w:rsidR="003F7E2C" w:rsidRDefault="003F7E2C" w:rsidP="00BE28D4">
            <w:pPr>
              <w:pStyle w:val="tabletext11"/>
              <w:jc w:val="center"/>
              <w:rPr>
                <w:ins w:id="29037" w:author="Author"/>
              </w:rPr>
            </w:pPr>
            <w:ins w:id="29038" w:author="Author">
              <w:r>
                <w:t>0.30</w:t>
              </w:r>
            </w:ins>
          </w:p>
        </w:tc>
        <w:tc>
          <w:tcPr>
            <w:tcW w:w="440" w:type="dxa"/>
            <w:tcBorders>
              <w:bottom w:val="single" w:sz="4" w:space="0" w:color="auto"/>
            </w:tcBorders>
            <w:shd w:val="clear" w:color="auto" w:fill="auto"/>
            <w:noWrap/>
            <w:vAlign w:val="bottom"/>
          </w:tcPr>
          <w:p w14:paraId="73D444A2" w14:textId="77777777" w:rsidR="003F7E2C" w:rsidRDefault="003F7E2C" w:rsidP="00BE28D4">
            <w:pPr>
              <w:pStyle w:val="tabletext11"/>
              <w:jc w:val="center"/>
              <w:rPr>
                <w:ins w:id="29039" w:author="Author"/>
              </w:rPr>
            </w:pPr>
            <w:ins w:id="29040" w:author="Author">
              <w:r>
                <w:t>0.29</w:t>
              </w:r>
            </w:ins>
          </w:p>
        </w:tc>
        <w:tc>
          <w:tcPr>
            <w:tcW w:w="400" w:type="dxa"/>
            <w:tcBorders>
              <w:bottom w:val="single" w:sz="4" w:space="0" w:color="auto"/>
            </w:tcBorders>
            <w:shd w:val="clear" w:color="auto" w:fill="auto"/>
            <w:noWrap/>
            <w:vAlign w:val="bottom"/>
          </w:tcPr>
          <w:p w14:paraId="3159F207" w14:textId="77777777" w:rsidR="003F7E2C" w:rsidRDefault="003F7E2C" w:rsidP="00BE28D4">
            <w:pPr>
              <w:pStyle w:val="tabletext11"/>
              <w:jc w:val="center"/>
              <w:rPr>
                <w:ins w:id="29041" w:author="Author"/>
              </w:rPr>
            </w:pPr>
            <w:ins w:id="29042" w:author="Author">
              <w:r>
                <w:t>0.28</w:t>
              </w:r>
            </w:ins>
          </w:p>
        </w:tc>
        <w:tc>
          <w:tcPr>
            <w:tcW w:w="400" w:type="dxa"/>
            <w:tcBorders>
              <w:bottom w:val="single" w:sz="4" w:space="0" w:color="auto"/>
            </w:tcBorders>
            <w:shd w:val="clear" w:color="auto" w:fill="auto"/>
            <w:noWrap/>
            <w:vAlign w:val="bottom"/>
          </w:tcPr>
          <w:p w14:paraId="62A6B974" w14:textId="77777777" w:rsidR="003F7E2C" w:rsidRDefault="003F7E2C" w:rsidP="00BE28D4">
            <w:pPr>
              <w:pStyle w:val="tabletext11"/>
              <w:jc w:val="center"/>
              <w:rPr>
                <w:ins w:id="29043" w:author="Author"/>
              </w:rPr>
            </w:pPr>
            <w:ins w:id="29044" w:author="Author">
              <w:r>
                <w:t>0.27</w:t>
              </w:r>
            </w:ins>
          </w:p>
        </w:tc>
        <w:tc>
          <w:tcPr>
            <w:tcW w:w="400" w:type="dxa"/>
            <w:tcBorders>
              <w:bottom w:val="single" w:sz="4" w:space="0" w:color="auto"/>
            </w:tcBorders>
            <w:shd w:val="clear" w:color="auto" w:fill="auto"/>
            <w:noWrap/>
            <w:vAlign w:val="bottom"/>
          </w:tcPr>
          <w:p w14:paraId="312578D9" w14:textId="77777777" w:rsidR="003F7E2C" w:rsidRDefault="003F7E2C" w:rsidP="00BE28D4">
            <w:pPr>
              <w:pStyle w:val="tabletext11"/>
              <w:jc w:val="center"/>
              <w:rPr>
                <w:ins w:id="29045" w:author="Author"/>
              </w:rPr>
            </w:pPr>
            <w:ins w:id="29046" w:author="Author">
              <w:r>
                <w:t>0.26</w:t>
              </w:r>
            </w:ins>
          </w:p>
        </w:tc>
        <w:tc>
          <w:tcPr>
            <w:tcW w:w="400" w:type="dxa"/>
            <w:tcBorders>
              <w:bottom w:val="single" w:sz="4" w:space="0" w:color="auto"/>
            </w:tcBorders>
            <w:shd w:val="clear" w:color="auto" w:fill="auto"/>
            <w:noWrap/>
            <w:vAlign w:val="bottom"/>
          </w:tcPr>
          <w:p w14:paraId="0599F148" w14:textId="77777777" w:rsidR="003F7E2C" w:rsidRDefault="003F7E2C" w:rsidP="00BE28D4">
            <w:pPr>
              <w:pStyle w:val="tabletext11"/>
              <w:jc w:val="center"/>
              <w:rPr>
                <w:ins w:id="29047" w:author="Author"/>
              </w:rPr>
            </w:pPr>
            <w:ins w:id="29048" w:author="Author">
              <w:r>
                <w:t>0.25</w:t>
              </w:r>
            </w:ins>
          </w:p>
        </w:tc>
        <w:tc>
          <w:tcPr>
            <w:tcW w:w="460" w:type="dxa"/>
            <w:tcBorders>
              <w:bottom w:val="single" w:sz="4" w:space="0" w:color="auto"/>
            </w:tcBorders>
            <w:shd w:val="clear" w:color="auto" w:fill="auto"/>
            <w:noWrap/>
            <w:vAlign w:val="bottom"/>
          </w:tcPr>
          <w:p w14:paraId="7DC9FF77" w14:textId="77777777" w:rsidR="003F7E2C" w:rsidRDefault="003F7E2C" w:rsidP="00BE28D4">
            <w:pPr>
              <w:pStyle w:val="tabletext11"/>
              <w:jc w:val="center"/>
              <w:rPr>
                <w:ins w:id="29049" w:author="Author"/>
              </w:rPr>
            </w:pPr>
            <w:ins w:id="29050" w:author="Author">
              <w:r>
                <w:t>0.24</w:t>
              </w:r>
            </w:ins>
          </w:p>
        </w:tc>
      </w:tr>
      <w:tr w:rsidR="003F7E2C" w14:paraId="649FCB1C" w14:textId="77777777" w:rsidTr="00EE1A0A">
        <w:trPr>
          <w:trHeight w:val="190"/>
          <w:ins w:id="29051" w:author="Author"/>
        </w:trPr>
        <w:tc>
          <w:tcPr>
            <w:tcW w:w="200" w:type="dxa"/>
            <w:tcBorders>
              <w:bottom w:val="single" w:sz="4" w:space="0" w:color="auto"/>
              <w:right w:val="nil"/>
            </w:tcBorders>
            <w:shd w:val="clear" w:color="auto" w:fill="auto"/>
            <w:vAlign w:val="bottom"/>
          </w:tcPr>
          <w:p w14:paraId="2D32DE70" w14:textId="77777777" w:rsidR="003F7E2C" w:rsidRPr="00003565" w:rsidRDefault="003F7E2C" w:rsidP="00BE28D4">
            <w:pPr>
              <w:pStyle w:val="tabletext11"/>
              <w:jc w:val="right"/>
              <w:rPr>
                <w:ins w:id="29052" w:author="Author"/>
              </w:rPr>
            </w:pPr>
          </w:p>
        </w:tc>
        <w:tc>
          <w:tcPr>
            <w:tcW w:w="1580" w:type="dxa"/>
            <w:tcBorders>
              <w:left w:val="nil"/>
              <w:bottom w:val="single" w:sz="4" w:space="0" w:color="auto"/>
            </w:tcBorders>
            <w:shd w:val="clear" w:color="auto" w:fill="auto"/>
            <w:vAlign w:val="bottom"/>
          </w:tcPr>
          <w:p w14:paraId="138C326D" w14:textId="77777777" w:rsidR="003F7E2C" w:rsidRPr="00003565" w:rsidRDefault="003F7E2C" w:rsidP="00BE28D4">
            <w:pPr>
              <w:pStyle w:val="tabletext11"/>
              <w:tabs>
                <w:tab w:val="decimal" w:pos="640"/>
              </w:tabs>
              <w:rPr>
                <w:ins w:id="29053" w:author="Author"/>
              </w:rPr>
            </w:pPr>
            <w:ins w:id="29054" w:author="Author">
              <w:r w:rsidRPr="00F10C49">
                <w:t>18,000 to 19,999</w:t>
              </w:r>
            </w:ins>
          </w:p>
        </w:tc>
        <w:tc>
          <w:tcPr>
            <w:tcW w:w="680" w:type="dxa"/>
            <w:tcBorders>
              <w:bottom w:val="single" w:sz="4" w:space="0" w:color="auto"/>
            </w:tcBorders>
            <w:shd w:val="clear" w:color="auto" w:fill="auto"/>
            <w:noWrap/>
            <w:vAlign w:val="bottom"/>
          </w:tcPr>
          <w:p w14:paraId="04773ADF" w14:textId="77777777" w:rsidR="003F7E2C" w:rsidRDefault="003F7E2C" w:rsidP="00BE28D4">
            <w:pPr>
              <w:pStyle w:val="tabletext11"/>
              <w:jc w:val="center"/>
              <w:rPr>
                <w:ins w:id="29055" w:author="Author"/>
              </w:rPr>
            </w:pPr>
            <w:ins w:id="29056" w:author="Author">
              <w:r>
                <w:t>0.81</w:t>
              </w:r>
            </w:ins>
          </w:p>
        </w:tc>
        <w:tc>
          <w:tcPr>
            <w:tcW w:w="900" w:type="dxa"/>
            <w:tcBorders>
              <w:bottom w:val="single" w:sz="4" w:space="0" w:color="auto"/>
            </w:tcBorders>
            <w:shd w:val="clear" w:color="auto" w:fill="auto"/>
            <w:noWrap/>
            <w:vAlign w:val="bottom"/>
          </w:tcPr>
          <w:p w14:paraId="6D1A241F" w14:textId="77777777" w:rsidR="003F7E2C" w:rsidRDefault="003F7E2C" w:rsidP="00BE28D4">
            <w:pPr>
              <w:pStyle w:val="tabletext11"/>
              <w:jc w:val="center"/>
              <w:rPr>
                <w:ins w:id="29057" w:author="Author"/>
              </w:rPr>
            </w:pPr>
            <w:ins w:id="29058" w:author="Author">
              <w:r>
                <w:t>0.81</w:t>
              </w:r>
            </w:ins>
          </w:p>
        </w:tc>
        <w:tc>
          <w:tcPr>
            <w:tcW w:w="400" w:type="dxa"/>
            <w:tcBorders>
              <w:bottom w:val="single" w:sz="4" w:space="0" w:color="auto"/>
            </w:tcBorders>
            <w:shd w:val="clear" w:color="auto" w:fill="auto"/>
            <w:noWrap/>
            <w:vAlign w:val="bottom"/>
          </w:tcPr>
          <w:p w14:paraId="1EE8B26C" w14:textId="77777777" w:rsidR="003F7E2C" w:rsidRDefault="003F7E2C" w:rsidP="00BE28D4">
            <w:pPr>
              <w:pStyle w:val="tabletext11"/>
              <w:jc w:val="center"/>
              <w:rPr>
                <w:ins w:id="29059" w:author="Author"/>
              </w:rPr>
            </w:pPr>
            <w:ins w:id="29060" w:author="Author">
              <w:r>
                <w:t>0.81</w:t>
              </w:r>
            </w:ins>
          </w:p>
        </w:tc>
        <w:tc>
          <w:tcPr>
            <w:tcW w:w="400" w:type="dxa"/>
            <w:tcBorders>
              <w:bottom w:val="single" w:sz="4" w:space="0" w:color="auto"/>
            </w:tcBorders>
            <w:shd w:val="clear" w:color="auto" w:fill="auto"/>
            <w:noWrap/>
            <w:vAlign w:val="bottom"/>
          </w:tcPr>
          <w:p w14:paraId="6011A822" w14:textId="77777777" w:rsidR="003F7E2C" w:rsidRDefault="003F7E2C" w:rsidP="00BE28D4">
            <w:pPr>
              <w:pStyle w:val="tabletext11"/>
              <w:jc w:val="center"/>
              <w:rPr>
                <w:ins w:id="29061" w:author="Author"/>
              </w:rPr>
            </w:pPr>
            <w:ins w:id="29062" w:author="Author">
              <w:r>
                <w:t>0.77</w:t>
              </w:r>
            </w:ins>
          </w:p>
        </w:tc>
        <w:tc>
          <w:tcPr>
            <w:tcW w:w="400" w:type="dxa"/>
            <w:tcBorders>
              <w:bottom w:val="single" w:sz="4" w:space="0" w:color="auto"/>
            </w:tcBorders>
            <w:shd w:val="clear" w:color="auto" w:fill="auto"/>
            <w:noWrap/>
            <w:vAlign w:val="bottom"/>
          </w:tcPr>
          <w:p w14:paraId="206C0475" w14:textId="77777777" w:rsidR="003F7E2C" w:rsidRDefault="003F7E2C" w:rsidP="00BE28D4">
            <w:pPr>
              <w:pStyle w:val="tabletext11"/>
              <w:jc w:val="center"/>
              <w:rPr>
                <w:ins w:id="29063" w:author="Author"/>
              </w:rPr>
            </w:pPr>
            <w:ins w:id="29064" w:author="Author">
              <w:r>
                <w:t>0.73</w:t>
              </w:r>
            </w:ins>
          </w:p>
        </w:tc>
        <w:tc>
          <w:tcPr>
            <w:tcW w:w="400" w:type="dxa"/>
            <w:tcBorders>
              <w:bottom w:val="single" w:sz="4" w:space="0" w:color="auto"/>
            </w:tcBorders>
            <w:shd w:val="clear" w:color="auto" w:fill="auto"/>
            <w:noWrap/>
            <w:vAlign w:val="bottom"/>
          </w:tcPr>
          <w:p w14:paraId="6AF3C9C1" w14:textId="77777777" w:rsidR="003F7E2C" w:rsidRDefault="003F7E2C" w:rsidP="00BE28D4">
            <w:pPr>
              <w:pStyle w:val="tabletext11"/>
              <w:jc w:val="center"/>
              <w:rPr>
                <w:ins w:id="29065" w:author="Author"/>
              </w:rPr>
            </w:pPr>
            <w:ins w:id="29066" w:author="Author">
              <w:r>
                <w:t>0.66</w:t>
              </w:r>
            </w:ins>
          </w:p>
        </w:tc>
        <w:tc>
          <w:tcPr>
            <w:tcW w:w="400" w:type="dxa"/>
            <w:tcBorders>
              <w:bottom w:val="single" w:sz="4" w:space="0" w:color="auto"/>
            </w:tcBorders>
            <w:shd w:val="clear" w:color="auto" w:fill="auto"/>
            <w:noWrap/>
            <w:vAlign w:val="bottom"/>
          </w:tcPr>
          <w:p w14:paraId="258FD55F" w14:textId="77777777" w:rsidR="003F7E2C" w:rsidRDefault="003F7E2C" w:rsidP="00BE28D4">
            <w:pPr>
              <w:pStyle w:val="tabletext11"/>
              <w:jc w:val="center"/>
              <w:rPr>
                <w:ins w:id="29067" w:author="Author"/>
              </w:rPr>
            </w:pPr>
            <w:ins w:id="29068" w:author="Author">
              <w:r>
                <w:t>0.63</w:t>
              </w:r>
            </w:ins>
          </w:p>
        </w:tc>
        <w:tc>
          <w:tcPr>
            <w:tcW w:w="400" w:type="dxa"/>
            <w:tcBorders>
              <w:bottom w:val="single" w:sz="4" w:space="0" w:color="auto"/>
            </w:tcBorders>
            <w:shd w:val="clear" w:color="auto" w:fill="auto"/>
            <w:noWrap/>
            <w:vAlign w:val="bottom"/>
          </w:tcPr>
          <w:p w14:paraId="19F9527D" w14:textId="77777777" w:rsidR="003F7E2C" w:rsidRDefault="003F7E2C" w:rsidP="00BE28D4">
            <w:pPr>
              <w:pStyle w:val="tabletext11"/>
              <w:jc w:val="center"/>
              <w:rPr>
                <w:ins w:id="29069" w:author="Author"/>
              </w:rPr>
            </w:pPr>
            <w:ins w:id="29070" w:author="Author">
              <w:r>
                <w:t>0.60</w:t>
              </w:r>
            </w:ins>
          </w:p>
        </w:tc>
        <w:tc>
          <w:tcPr>
            <w:tcW w:w="400" w:type="dxa"/>
            <w:tcBorders>
              <w:bottom w:val="single" w:sz="4" w:space="0" w:color="auto"/>
            </w:tcBorders>
            <w:shd w:val="clear" w:color="auto" w:fill="auto"/>
            <w:noWrap/>
            <w:vAlign w:val="bottom"/>
          </w:tcPr>
          <w:p w14:paraId="0CDE4900" w14:textId="77777777" w:rsidR="003F7E2C" w:rsidRDefault="003F7E2C" w:rsidP="00BE28D4">
            <w:pPr>
              <w:pStyle w:val="tabletext11"/>
              <w:jc w:val="center"/>
              <w:rPr>
                <w:ins w:id="29071" w:author="Author"/>
              </w:rPr>
            </w:pPr>
            <w:ins w:id="29072" w:author="Author">
              <w:r>
                <w:t>0.57</w:t>
              </w:r>
            </w:ins>
          </w:p>
        </w:tc>
        <w:tc>
          <w:tcPr>
            <w:tcW w:w="400" w:type="dxa"/>
            <w:tcBorders>
              <w:bottom w:val="single" w:sz="4" w:space="0" w:color="auto"/>
            </w:tcBorders>
            <w:shd w:val="clear" w:color="auto" w:fill="auto"/>
            <w:noWrap/>
            <w:vAlign w:val="bottom"/>
          </w:tcPr>
          <w:p w14:paraId="46A33255" w14:textId="77777777" w:rsidR="003F7E2C" w:rsidRDefault="003F7E2C" w:rsidP="00BE28D4">
            <w:pPr>
              <w:pStyle w:val="tabletext11"/>
              <w:jc w:val="center"/>
              <w:rPr>
                <w:ins w:id="29073" w:author="Author"/>
              </w:rPr>
            </w:pPr>
            <w:ins w:id="29074" w:author="Author">
              <w:r>
                <w:t>0.54</w:t>
              </w:r>
            </w:ins>
          </w:p>
        </w:tc>
        <w:tc>
          <w:tcPr>
            <w:tcW w:w="400" w:type="dxa"/>
            <w:tcBorders>
              <w:bottom w:val="single" w:sz="4" w:space="0" w:color="auto"/>
            </w:tcBorders>
            <w:shd w:val="clear" w:color="auto" w:fill="auto"/>
            <w:noWrap/>
            <w:vAlign w:val="bottom"/>
          </w:tcPr>
          <w:p w14:paraId="7DCEBC98" w14:textId="77777777" w:rsidR="003F7E2C" w:rsidRDefault="003F7E2C" w:rsidP="00BE28D4">
            <w:pPr>
              <w:pStyle w:val="tabletext11"/>
              <w:jc w:val="center"/>
              <w:rPr>
                <w:ins w:id="29075" w:author="Author"/>
              </w:rPr>
            </w:pPr>
            <w:ins w:id="29076" w:author="Author">
              <w:r>
                <w:t>0.51</w:t>
              </w:r>
            </w:ins>
          </w:p>
        </w:tc>
        <w:tc>
          <w:tcPr>
            <w:tcW w:w="400" w:type="dxa"/>
            <w:tcBorders>
              <w:bottom w:val="single" w:sz="4" w:space="0" w:color="auto"/>
            </w:tcBorders>
            <w:shd w:val="clear" w:color="auto" w:fill="auto"/>
            <w:noWrap/>
            <w:vAlign w:val="bottom"/>
          </w:tcPr>
          <w:p w14:paraId="7F260BA0" w14:textId="77777777" w:rsidR="003F7E2C" w:rsidRDefault="003F7E2C" w:rsidP="00BE28D4">
            <w:pPr>
              <w:pStyle w:val="tabletext11"/>
              <w:jc w:val="center"/>
              <w:rPr>
                <w:ins w:id="29077" w:author="Author"/>
              </w:rPr>
            </w:pPr>
            <w:ins w:id="29078" w:author="Author">
              <w:r>
                <w:t>0.49</w:t>
              </w:r>
            </w:ins>
          </w:p>
        </w:tc>
        <w:tc>
          <w:tcPr>
            <w:tcW w:w="400" w:type="dxa"/>
            <w:tcBorders>
              <w:bottom w:val="single" w:sz="4" w:space="0" w:color="auto"/>
            </w:tcBorders>
            <w:shd w:val="clear" w:color="auto" w:fill="auto"/>
            <w:noWrap/>
            <w:vAlign w:val="bottom"/>
          </w:tcPr>
          <w:p w14:paraId="7198F56E" w14:textId="77777777" w:rsidR="003F7E2C" w:rsidRDefault="003F7E2C" w:rsidP="00BE28D4">
            <w:pPr>
              <w:pStyle w:val="tabletext11"/>
              <w:jc w:val="center"/>
              <w:rPr>
                <w:ins w:id="29079" w:author="Author"/>
              </w:rPr>
            </w:pPr>
            <w:ins w:id="29080" w:author="Author">
              <w:r>
                <w:t>0.47</w:t>
              </w:r>
            </w:ins>
          </w:p>
        </w:tc>
        <w:tc>
          <w:tcPr>
            <w:tcW w:w="400" w:type="dxa"/>
            <w:tcBorders>
              <w:bottom w:val="single" w:sz="4" w:space="0" w:color="auto"/>
            </w:tcBorders>
            <w:shd w:val="clear" w:color="auto" w:fill="auto"/>
            <w:noWrap/>
            <w:vAlign w:val="bottom"/>
          </w:tcPr>
          <w:p w14:paraId="140C63FE" w14:textId="77777777" w:rsidR="003F7E2C" w:rsidRDefault="003F7E2C" w:rsidP="00BE28D4">
            <w:pPr>
              <w:pStyle w:val="tabletext11"/>
              <w:jc w:val="center"/>
              <w:rPr>
                <w:ins w:id="29081" w:author="Author"/>
              </w:rPr>
            </w:pPr>
            <w:ins w:id="29082" w:author="Author">
              <w:r>
                <w:t>0.45</w:t>
              </w:r>
            </w:ins>
          </w:p>
        </w:tc>
        <w:tc>
          <w:tcPr>
            <w:tcW w:w="400" w:type="dxa"/>
            <w:tcBorders>
              <w:bottom w:val="single" w:sz="4" w:space="0" w:color="auto"/>
            </w:tcBorders>
            <w:shd w:val="clear" w:color="auto" w:fill="auto"/>
            <w:noWrap/>
            <w:vAlign w:val="bottom"/>
          </w:tcPr>
          <w:p w14:paraId="3A64B175" w14:textId="77777777" w:rsidR="003F7E2C" w:rsidRDefault="003F7E2C" w:rsidP="00BE28D4">
            <w:pPr>
              <w:pStyle w:val="tabletext11"/>
              <w:jc w:val="center"/>
              <w:rPr>
                <w:ins w:id="29083" w:author="Author"/>
              </w:rPr>
            </w:pPr>
            <w:ins w:id="29084" w:author="Author">
              <w:r>
                <w:t>0.43</w:t>
              </w:r>
            </w:ins>
          </w:p>
        </w:tc>
        <w:tc>
          <w:tcPr>
            <w:tcW w:w="400" w:type="dxa"/>
            <w:tcBorders>
              <w:bottom w:val="single" w:sz="4" w:space="0" w:color="auto"/>
            </w:tcBorders>
            <w:shd w:val="clear" w:color="auto" w:fill="auto"/>
            <w:noWrap/>
            <w:vAlign w:val="bottom"/>
          </w:tcPr>
          <w:p w14:paraId="43F8B975" w14:textId="77777777" w:rsidR="003F7E2C" w:rsidRDefault="003F7E2C" w:rsidP="00BE28D4">
            <w:pPr>
              <w:pStyle w:val="tabletext11"/>
              <w:jc w:val="center"/>
              <w:rPr>
                <w:ins w:id="29085" w:author="Author"/>
              </w:rPr>
            </w:pPr>
            <w:ins w:id="29086" w:author="Author">
              <w:r>
                <w:t>0.41</w:t>
              </w:r>
            </w:ins>
          </w:p>
        </w:tc>
        <w:tc>
          <w:tcPr>
            <w:tcW w:w="400" w:type="dxa"/>
            <w:tcBorders>
              <w:bottom w:val="single" w:sz="4" w:space="0" w:color="auto"/>
            </w:tcBorders>
            <w:shd w:val="clear" w:color="auto" w:fill="auto"/>
            <w:noWrap/>
            <w:vAlign w:val="bottom"/>
          </w:tcPr>
          <w:p w14:paraId="37EFA32F" w14:textId="77777777" w:rsidR="003F7E2C" w:rsidRDefault="003F7E2C" w:rsidP="00BE28D4">
            <w:pPr>
              <w:pStyle w:val="tabletext11"/>
              <w:jc w:val="center"/>
              <w:rPr>
                <w:ins w:id="29087" w:author="Author"/>
              </w:rPr>
            </w:pPr>
            <w:ins w:id="29088" w:author="Author">
              <w:r>
                <w:t>0.40</w:t>
              </w:r>
            </w:ins>
          </w:p>
        </w:tc>
        <w:tc>
          <w:tcPr>
            <w:tcW w:w="400" w:type="dxa"/>
            <w:tcBorders>
              <w:bottom w:val="single" w:sz="4" w:space="0" w:color="auto"/>
            </w:tcBorders>
            <w:shd w:val="clear" w:color="auto" w:fill="auto"/>
            <w:noWrap/>
            <w:vAlign w:val="bottom"/>
          </w:tcPr>
          <w:p w14:paraId="7F540834" w14:textId="77777777" w:rsidR="003F7E2C" w:rsidRDefault="003F7E2C" w:rsidP="00BE28D4">
            <w:pPr>
              <w:pStyle w:val="tabletext11"/>
              <w:jc w:val="center"/>
              <w:rPr>
                <w:ins w:id="29089" w:author="Author"/>
              </w:rPr>
            </w:pPr>
            <w:ins w:id="29090" w:author="Author">
              <w:r>
                <w:t>0.38</w:t>
              </w:r>
            </w:ins>
          </w:p>
        </w:tc>
        <w:tc>
          <w:tcPr>
            <w:tcW w:w="400" w:type="dxa"/>
            <w:tcBorders>
              <w:bottom w:val="single" w:sz="4" w:space="0" w:color="auto"/>
            </w:tcBorders>
            <w:shd w:val="clear" w:color="auto" w:fill="auto"/>
            <w:noWrap/>
            <w:vAlign w:val="bottom"/>
          </w:tcPr>
          <w:p w14:paraId="55CBB3B1" w14:textId="77777777" w:rsidR="003F7E2C" w:rsidRDefault="003F7E2C" w:rsidP="00BE28D4">
            <w:pPr>
              <w:pStyle w:val="tabletext11"/>
              <w:jc w:val="center"/>
              <w:rPr>
                <w:ins w:id="29091" w:author="Author"/>
              </w:rPr>
            </w:pPr>
            <w:ins w:id="29092" w:author="Author">
              <w:r>
                <w:t>0.37</w:t>
              </w:r>
            </w:ins>
          </w:p>
        </w:tc>
        <w:tc>
          <w:tcPr>
            <w:tcW w:w="400" w:type="dxa"/>
            <w:tcBorders>
              <w:bottom w:val="single" w:sz="4" w:space="0" w:color="auto"/>
            </w:tcBorders>
            <w:shd w:val="clear" w:color="auto" w:fill="auto"/>
            <w:noWrap/>
            <w:vAlign w:val="bottom"/>
          </w:tcPr>
          <w:p w14:paraId="02B9706F" w14:textId="77777777" w:rsidR="003F7E2C" w:rsidRDefault="003F7E2C" w:rsidP="00BE28D4">
            <w:pPr>
              <w:pStyle w:val="tabletext11"/>
              <w:jc w:val="center"/>
              <w:rPr>
                <w:ins w:id="29093" w:author="Author"/>
              </w:rPr>
            </w:pPr>
            <w:ins w:id="29094" w:author="Author">
              <w:r>
                <w:t>0.35</w:t>
              </w:r>
            </w:ins>
          </w:p>
        </w:tc>
        <w:tc>
          <w:tcPr>
            <w:tcW w:w="400" w:type="dxa"/>
            <w:tcBorders>
              <w:bottom w:val="single" w:sz="4" w:space="0" w:color="auto"/>
            </w:tcBorders>
            <w:shd w:val="clear" w:color="auto" w:fill="auto"/>
            <w:noWrap/>
            <w:vAlign w:val="bottom"/>
          </w:tcPr>
          <w:p w14:paraId="1F1B11B7" w14:textId="77777777" w:rsidR="003F7E2C" w:rsidRDefault="003F7E2C" w:rsidP="00BE28D4">
            <w:pPr>
              <w:pStyle w:val="tabletext11"/>
              <w:jc w:val="center"/>
              <w:rPr>
                <w:ins w:id="29095" w:author="Author"/>
              </w:rPr>
            </w:pPr>
            <w:ins w:id="29096" w:author="Author">
              <w:r>
                <w:t>0.34</w:t>
              </w:r>
            </w:ins>
          </w:p>
        </w:tc>
        <w:tc>
          <w:tcPr>
            <w:tcW w:w="400" w:type="dxa"/>
            <w:tcBorders>
              <w:bottom w:val="single" w:sz="4" w:space="0" w:color="auto"/>
            </w:tcBorders>
            <w:shd w:val="clear" w:color="auto" w:fill="auto"/>
            <w:noWrap/>
            <w:vAlign w:val="bottom"/>
          </w:tcPr>
          <w:p w14:paraId="6C836695" w14:textId="77777777" w:rsidR="003F7E2C" w:rsidRDefault="003F7E2C" w:rsidP="00BE28D4">
            <w:pPr>
              <w:pStyle w:val="tabletext11"/>
              <w:jc w:val="center"/>
              <w:rPr>
                <w:ins w:id="29097" w:author="Author"/>
              </w:rPr>
            </w:pPr>
            <w:ins w:id="29098" w:author="Author">
              <w:r>
                <w:t>0.32</w:t>
              </w:r>
            </w:ins>
          </w:p>
        </w:tc>
        <w:tc>
          <w:tcPr>
            <w:tcW w:w="440" w:type="dxa"/>
            <w:tcBorders>
              <w:bottom w:val="single" w:sz="4" w:space="0" w:color="auto"/>
            </w:tcBorders>
            <w:shd w:val="clear" w:color="auto" w:fill="auto"/>
            <w:noWrap/>
            <w:vAlign w:val="bottom"/>
          </w:tcPr>
          <w:p w14:paraId="08034F74" w14:textId="77777777" w:rsidR="003F7E2C" w:rsidRDefault="003F7E2C" w:rsidP="00BE28D4">
            <w:pPr>
              <w:pStyle w:val="tabletext11"/>
              <w:jc w:val="center"/>
              <w:rPr>
                <w:ins w:id="29099" w:author="Author"/>
              </w:rPr>
            </w:pPr>
            <w:ins w:id="29100" w:author="Author">
              <w:r>
                <w:t>0.31</w:t>
              </w:r>
            </w:ins>
          </w:p>
        </w:tc>
        <w:tc>
          <w:tcPr>
            <w:tcW w:w="400" w:type="dxa"/>
            <w:tcBorders>
              <w:bottom w:val="single" w:sz="4" w:space="0" w:color="auto"/>
            </w:tcBorders>
            <w:shd w:val="clear" w:color="auto" w:fill="auto"/>
            <w:noWrap/>
            <w:vAlign w:val="bottom"/>
          </w:tcPr>
          <w:p w14:paraId="020BC938" w14:textId="77777777" w:rsidR="003F7E2C" w:rsidRDefault="003F7E2C" w:rsidP="00BE28D4">
            <w:pPr>
              <w:pStyle w:val="tabletext11"/>
              <w:jc w:val="center"/>
              <w:rPr>
                <w:ins w:id="29101" w:author="Author"/>
              </w:rPr>
            </w:pPr>
            <w:ins w:id="29102" w:author="Author">
              <w:r>
                <w:t>0.30</w:t>
              </w:r>
            </w:ins>
          </w:p>
        </w:tc>
        <w:tc>
          <w:tcPr>
            <w:tcW w:w="400" w:type="dxa"/>
            <w:tcBorders>
              <w:bottom w:val="single" w:sz="4" w:space="0" w:color="auto"/>
            </w:tcBorders>
            <w:shd w:val="clear" w:color="auto" w:fill="auto"/>
            <w:noWrap/>
            <w:vAlign w:val="bottom"/>
          </w:tcPr>
          <w:p w14:paraId="1933260A" w14:textId="77777777" w:rsidR="003F7E2C" w:rsidRDefault="003F7E2C" w:rsidP="00BE28D4">
            <w:pPr>
              <w:pStyle w:val="tabletext11"/>
              <w:jc w:val="center"/>
              <w:rPr>
                <w:ins w:id="29103" w:author="Author"/>
              </w:rPr>
            </w:pPr>
            <w:ins w:id="29104" w:author="Author">
              <w:r>
                <w:t>0.29</w:t>
              </w:r>
            </w:ins>
          </w:p>
        </w:tc>
        <w:tc>
          <w:tcPr>
            <w:tcW w:w="400" w:type="dxa"/>
            <w:tcBorders>
              <w:bottom w:val="single" w:sz="4" w:space="0" w:color="auto"/>
            </w:tcBorders>
            <w:shd w:val="clear" w:color="auto" w:fill="auto"/>
            <w:noWrap/>
            <w:vAlign w:val="bottom"/>
          </w:tcPr>
          <w:p w14:paraId="5A47060E" w14:textId="77777777" w:rsidR="003F7E2C" w:rsidRDefault="003F7E2C" w:rsidP="00BE28D4">
            <w:pPr>
              <w:pStyle w:val="tabletext11"/>
              <w:jc w:val="center"/>
              <w:rPr>
                <w:ins w:id="29105" w:author="Author"/>
              </w:rPr>
            </w:pPr>
            <w:ins w:id="29106" w:author="Author">
              <w:r>
                <w:t>0.28</w:t>
              </w:r>
            </w:ins>
          </w:p>
        </w:tc>
        <w:tc>
          <w:tcPr>
            <w:tcW w:w="400" w:type="dxa"/>
            <w:tcBorders>
              <w:bottom w:val="single" w:sz="4" w:space="0" w:color="auto"/>
            </w:tcBorders>
            <w:shd w:val="clear" w:color="auto" w:fill="auto"/>
            <w:noWrap/>
            <w:vAlign w:val="bottom"/>
          </w:tcPr>
          <w:p w14:paraId="71C02F4F" w14:textId="77777777" w:rsidR="003F7E2C" w:rsidRDefault="003F7E2C" w:rsidP="00BE28D4">
            <w:pPr>
              <w:pStyle w:val="tabletext11"/>
              <w:jc w:val="center"/>
              <w:rPr>
                <w:ins w:id="29107" w:author="Author"/>
              </w:rPr>
            </w:pPr>
            <w:ins w:id="29108" w:author="Author">
              <w:r>
                <w:t>0.26</w:t>
              </w:r>
            </w:ins>
          </w:p>
        </w:tc>
        <w:tc>
          <w:tcPr>
            <w:tcW w:w="460" w:type="dxa"/>
            <w:tcBorders>
              <w:bottom w:val="single" w:sz="4" w:space="0" w:color="auto"/>
            </w:tcBorders>
            <w:shd w:val="clear" w:color="auto" w:fill="auto"/>
            <w:noWrap/>
            <w:vAlign w:val="bottom"/>
          </w:tcPr>
          <w:p w14:paraId="74E3DCF0" w14:textId="77777777" w:rsidR="003F7E2C" w:rsidRDefault="003F7E2C" w:rsidP="00BE28D4">
            <w:pPr>
              <w:pStyle w:val="tabletext11"/>
              <w:jc w:val="center"/>
              <w:rPr>
                <w:ins w:id="29109" w:author="Author"/>
              </w:rPr>
            </w:pPr>
            <w:ins w:id="29110" w:author="Author">
              <w:r>
                <w:t>0.25</w:t>
              </w:r>
            </w:ins>
          </w:p>
        </w:tc>
      </w:tr>
      <w:tr w:rsidR="003F7E2C" w14:paraId="0B2F9586" w14:textId="77777777" w:rsidTr="00EE1A0A">
        <w:trPr>
          <w:trHeight w:val="190"/>
          <w:ins w:id="29111" w:author="Author"/>
        </w:trPr>
        <w:tc>
          <w:tcPr>
            <w:tcW w:w="200" w:type="dxa"/>
            <w:tcBorders>
              <w:bottom w:val="single" w:sz="4" w:space="0" w:color="auto"/>
              <w:right w:val="nil"/>
            </w:tcBorders>
            <w:shd w:val="clear" w:color="auto" w:fill="auto"/>
            <w:vAlign w:val="bottom"/>
          </w:tcPr>
          <w:p w14:paraId="613FEEFA" w14:textId="77777777" w:rsidR="003F7E2C" w:rsidRPr="00003565" w:rsidRDefault="003F7E2C" w:rsidP="00BE28D4">
            <w:pPr>
              <w:pStyle w:val="tabletext11"/>
              <w:jc w:val="right"/>
              <w:rPr>
                <w:ins w:id="29112" w:author="Author"/>
              </w:rPr>
            </w:pPr>
          </w:p>
        </w:tc>
        <w:tc>
          <w:tcPr>
            <w:tcW w:w="1580" w:type="dxa"/>
            <w:tcBorders>
              <w:left w:val="nil"/>
              <w:bottom w:val="single" w:sz="4" w:space="0" w:color="auto"/>
            </w:tcBorders>
            <w:shd w:val="clear" w:color="auto" w:fill="auto"/>
            <w:vAlign w:val="bottom"/>
          </w:tcPr>
          <w:p w14:paraId="6CBFC5AF" w14:textId="77777777" w:rsidR="003F7E2C" w:rsidRPr="00003565" w:rsidRDefault="003F7E2C" w:rsidP="00BE28D4">
            <w:pPr>
              <w:pStyle w:val="tabletext11"/>
              <w:tabs>
                <w:tab w:val="decimal" w:pos="640"/>
              </w:tabs>
              <w:rPr>
                <w:ins w:id="29113" w:author="Author"/>
              </w:rPr>
            </w:pPr>
            <w:ins w:id="29114" w:author="Author">
              <w:r w:rsidRPr="00F10C49">
                <w:t>20,000 to 24,999</w:t>
              </w:r>
            </w:ins>
          </w:p>
        </w:tc>
        <w:tc>
          <w:tcPr>
            <w:tcW w:w="680" w:type="dxa"/>
            <w:tcBorders>
              <w:bottom w:val="single" w:sz="4" w:space="0" w:color="auto"/>
            </w:tcBorders>
            <w:shd w:val="clear" w:color="auto" w:fill="auto"/>
            <w:noWrap/>
            <w:vAlign w:val="bottom"/>
          </w:tcPr>
          <w:p w14:paraId="140FB4C0" w14:textId="77777777" w:rsidR="003F7E2C" w:rsidRDefault="003F7E2C" w:rsidP="00BE28D4">
            <w:pPr>
              <w:pStyle w:val="tabletext11"/>
              <w:jc w:val="center"/>
              <w:rPr>
                <w:ins w:id="29115" w:author="Author"/>
              </w:rPr>
            </w:pPr>
            <w:ins w:id="29116" w:author="Author">
              <w:r>
                <w:t>0.89</w:t>
              </w:r>
            </w:ins>
          </w:p>
        </w:tc>
        <w:tc>
          <w:tcPr>
            <w:tcW w:w="900" w:type="dxa"/>
            <w:tcBorders>
              <w:bottom w:val="single" w:sz="4" w:space="0" w:color="auto"/>
            </w:tcBorders>
            <w:shd w:val="clear" w:color="auto" w:fill="auto"/>
            <w:noWrap/>
            <w:vAlign w:val="bottom"/>
          </w:tcPr>
          <w:p w14:paraId="3995EC10" w14:textId="77777777" w:rsidR="003F7E2C" w:rsidRDefault="003F7E2C" w:rsidP="00BE28D4">
            <w:pPr>
              <w:pStyle w:val="tabletext11"/>
              <w:jc w:val="center"/>
              <w:rPr>
                <w:ins w:id="29117" w:author="Author"/>
              </w:rPr>
            </w:pPr>
            <w:ins w:id="29118" w:author="Author">
              <w:r>
                <w:t>0.89</w:t>
              </w:r>
            </w:ins>
          </w:p>
        </w:tc>
        <w:tc>
          <w:tcPr>
            <w:tcW w:w="400" w:type="dxa"/>
            <w:tcBorders>
              <w:bottom w:val="single" w:sz="4" w:space="0" w:color="auto"/>
            </w:tcBorders>
            <w:shd w:val="clear" w:color="auto" w:fill="auto"/>
            <w:noWrap/>
            <w:vAlign w:val="bottom"/>
          </w:tcPr>
          <w:p w14:paraId="478DF223" w14:textId="77777777" w:rsidR="003F7E2C" w:rsidRDefault="003F7E2C" w:rsidP="00BE28D4">
            <w:pPr>
              <w:pStyle w:val="tabletext11"/>
              <w:jc w:val="center"/>
              <w:rPr>
                <w:ins w:id="29119" w:author="Author"/>
              </w:rPr>
            </w:pPr>
            <w:ins w:id="29120" w:author="Author">
              <w:r>
                <w:t>0.89</w:t>
              </w:r>
            </w:ins>
          </w:p>
        </w:tc>
        <w:tc>
          <w:tcPr>
            <w:tcW w:w="400" w:type="dxa"/>
            <w:tcBorders>
              <w:bottom w:val="single" w:sz="4" w:space="0" w:color="auto"/>
            </w:tcBorders>
            <w:shd w:val="clear" w:color="auto" w:fill="auto"/>
            <w:noWrap/>
            <w:vAlign w:val="bottom"/>
          </w:tcPr>
          <w:p w14:paraId="2B8EF7C4" w14:textId="77777777" w:rsidR="003F7E2C" w:rsidRDefault="003F7E2C" w:rsidP="00BE28D4">
            <w:pPr>
              <w:pStyle w:val="tabletext11"/>
              <w:jc w:val="center"/>
              <w:rPr>
                <w:ins w:id="29121" w:author="Author"/>
              </w:rPr>
            </w:pPr>
            <w:ins w:id="29122" w:author="Author">
              <w:r>
                <w:t>0.85</w:t>
              </w:r>
            </w:ins>
          </w:p>
        </w:tc>
        <w:tc>
          <w:tcPr>
            <w:tcW w:w="400" w:type="dxa"/>
            <w:tcBorders>
              <w:bottom w:val="single" w:sz="4" w:space="0" w:color="auto"/>
            </w:tcBorders>
            <w:shd w:val="clear" w:color="auto" w:fill="auto"/>
            <w:noWrap/>
            <w:vAlign w:val="bottom"/>
          </w:tcPr>
          <w:p w14:paraId="26C3E5E2" w14:textId="77777777" w:rsidR="003F7E2C" w:rsidRDefault="003F7E2C" w:rsidP="00BE28D4">
            <w:pPr>
              <w:pStyle w:val="tabletext11"/>
              <w:jc w:val="center"/>
              <w:rPr>
                <w:ins w:id="29123" w:author="Author"/>
              </w:rPr>
            </w:pPr>
            <w:ins w:id="29124" w:author="Author">
              <w:r>
                <w:t>0.81</w:t>
              </w:r>
            </w:ins>
          </w:p>
        </w:tc>
        <w:tc>
          <w:tcPr>
            <w:tcW w:w="400" w:type="dxa"/>
            <w:tcBorders>
              <w:bottom w:val="single" w:sz="4" w:space="0" w:color="auto"/>
            </w:tcBorders>
            <w:shd w:val="clear" w:color="auto" w:fill="auto"/>
            <w:noWrap/>
            <w:vAlign w:val="bottom"/>
          </w:tcPr>
          <w:p w14:paraId="4456D41C" w14:textId="77777777" w:rsidR="003F7E2C" w:rsidRDefault="003F7E2C" w:rsidP="00BE28D4">
            <w:pPr>
              <w:pStyle w:val="tabletext11"/>
              <w:jc w:val="center"/>
              <w:rPr>
                <w:ins w:id="29125" w:author="Author"/>
              </w:rPr>
            </w:pPr>
            <w:ins w:id="29126" w:author="Author">
              <w:r>
                <w:t>0.73</w:t>
              </w:r>
            </w:ins>
          </w:p>
        </w:tc>
        <w:tc>
          <w:tcPr>
            <w:tcW w:w="400" w:type="dxa"/>
            <w:tcBorders>
              <w:bottom w:val="single" w:sz="4" w:space="0" w:color="auto"/>
            </w:tcBorders>
            <w:shd w:val="clear" w:color="auto" w:fill="auto"/>
            <w:noWrap/>
            <w:vAlign w:val="bottom"/>
          </w:tcPr>
          <w:p w14:paraId="52141B2D" w14:textId="77777777" w:rsidR="003F7E2C" w:rsidRDefault="003F7E2C" w:rsidP="00BE28D4">
            <w:pPr>
              <w:pStyle w:val="tabletext11"/>
              <w:jc w:val="center"/>
              <w:rPr>
                <w:ins w:id="29127" w:author="Author"/>
              </w:rPr>
            </w:pPr>
            <w:ins w:id="29128" w:author="Author">
              <w:r>
                <w:t>0.70</w:t>
              </w:r>
            </w:ins>
          </w:p>
        </w:tc>
        <w:tc>
          <w:tcPr>
            <w:tcW w:w="400" w:type="dxa"/>
            <w:tcBorders>
              <w:bottom w:val="single" w:sz="4" w:space="0" w:color="auto"/>
            </w:tcBorders>
            <w:shd w:val="clear" w:color="auto" w:fill="auto"/>
            <w:noWrap/>
            <w:vAlign w:val="bottom"/>
          </w:tcPr>
          <w:p w14:paraId="6863617D" w14:textId="77777777" w:rsidR="003F7E2C" w:rsidRDefault="003F7E2C" w:rsidP="00BE28D4">
            <w:pPr>
              <w:pStyle w:val="tabletext11"/>
              <w:jc w:val="center"/>
              <w:rPr>
                <w:ins w:id="29129" w:author="Author"/>
              </w:rPr>
            </w:pPr>
            <w:ins w:id="29130" w:author="Author">
              <w:r>
                <w:t>0.66</w:t>
              </w:r>
            </w:ins>
          </w:p>
        </w:tc>
        <w:tc>
          <w:tcPr>
            <w:tcW w:w="400" w:type="dxa"/>
            <w:tcBorders>
              <w:bottom w:val="single" w:sz="4" w:space="0" w:color="auto"/>
            </w:tcBorders>
            <w:shd w:val="clear" w:color="auto" w:fill="auto"/>
            <w:noWrap/>
            <w:vAlign w:val="bottom"/>
          </w:tcPr>
          <w:p w14:paraId="479FF7F0" w14:textId="77777777" w:rsidR="003F7E2C" w:rsidRDefault="003F7E2C" w:rsidP="00BE28D4">
            <w:pPr>
              <w:pStyle w:val="tabletext11"/>
              <w:jc w:val="center"/>
              <w:rPr>
                <w:ins w:id="29131" w:author="Author"/>
              </w:rPr>
            </w:pPr>
            <w:ins w:id="29132" w:author="Author">
              <w:r>
                <w:t>0.63</w:t>
              </w:r>
            </w:ins>
          </w:p>
        </w:tc>
        <w:tc>
          <w:tcPr>
            <w:tcW w:w="400" w:type="dxa"/>
            <w:tcBorders>
              <w:bottom w:val="single" w:sz="4" w:space="0" w:color="auto"/>
            </w:tcBorders>
            <w:shd w:val="clear" w:color="auto" w:fill="auto"/>
            <w:noWrap/>
            <w:vAlign w:val="bottom"/>
          </w:tcPr>
          <w:p w14:paraId="5EF791DF" w14:textId="77777777" w:rsidR="003F7E2C" w:rsidRDefault="003F7E2C" w:rsidP="00BE28D4">
            <w:pPr>
              <w:pStyle w:val="tabletext11"/>
              <w:jc w:val="center"/>
              <w:rPr>
                <w:ins w:id="29133" w:author="Author"/>
              </w:rPr>
            </w:pPr>
            <w:ins w:id="29134" w:author="Author">
              <w:r>
                <w:t>0.59</w:t>
              </w:r>
            </w:ins>
          </w:p>
        </w:tc>
        <w:tc>
          <w:tcPr>
            <w:tcW w:w="400" w:type="dxa"/>
            <w:tcBorders>
              <w:bottom w:val="single" w:sz="4" w:space="0" w:color="auto"/>
            </w:tcBorders>
            <w:shd w:val="clear" w:color="auto" w:fill="auto"/>
            <w:noWrap/>
            <w:vAlign w:val="bottom"/>
          </w:tcPr>
          <w:p w14:paraId="5AA3F020" w14:textId="77777777" w:rsidR="003F7E2C" w:rsidRDefault="003F7E2C" w:rsidP="00BE28D4">
            <w:pPr>
              <w:pStyle w:val="tabletext11"/>
              <w:jc w:val="center"/>
              <w:rPr>
                <w:ins w:id="29135" w:author="Author"/>
              </w:rPr>
            </w:pPr>
            <w:ins w:id="29136" w:author="Author">
              <w:r>
                <w:t>0.56</w:t>
              </w:r>
            </w:ins>
          </w:p>
        </w:tc>
        <w:tc>
          <w:tcPr>
            <w:tcW w:w="400" w:type="dxa"/>
            <w:tcBorders>
              <w:bottom w:val="single" w:sz="4" w:space="0" w:color="auto"/>
            </w:tcBorders>
            <w:shd w:val="clear" w:color="auto" w:fill="auto"/>
            <w:noWrap/>
            <w:vAlign w:val="bottom"/>
          </w:tcPr>
          <w:p w14:paraId="5E3FECD7" w14:textId="77777777" w:rsidR="003F7E2C" w:rsidRDefault="003F7E2C" w:rsidP="00BE28D4">
            <w:pPr>
              <w:pStyle w:val="tabletext11"/>
              <w:jc w:val="center"/>
              <w:rPr>
                <w:ins w:id="29137" w:author="Author"/>
              </w:rPr>
            </w:pPr>
            <w:ins w:id="29138" w:author="Author">
              <w:r>
                <w:t>0.54</w:t>
              </w:r>
            </w:ins>
          </w:p>
        </w:tc>
        <w:tc>
          <w:tcPr>
            <w:tcW w:w="400" w:type="dxa"/>
            <w:tcBorders>
              <w:bottom w:val="single" w:sz="4" w:space="0" w:color="auto"/>
            </w:tcBorders>
            <w:shd w:val="clear" w:color="auto" w:fill="auto"/>
            <w:noWrap/>
            <w:vAlign w:val="bottom"/>
          </w:tcPr>
          <w:p w14:paraId="556DDF8D" w14:textId="77777777" w:rsidR="003F7E2C" w:rsidRDefault="003F7E2C" w:rsidP="00BE28D4">
            <w:pPr>
              <w:pStyle w:val="tabletext11"/>
              <w:jc w:val="center"/>
              <w:rPr>
                <w:ins w:id="29139" w:author="Author"/>
              </w:rPr>
            </w:pPr>
            <w:ins w:id="29140" w:author="Author">
              <w:r>
                <w:t>0.52</w:t>
              </w:r>
            </w:ins>
          </w:p>
        </w:tc>
        <w:tc>
          <w:tcPr>
            <w:tcW w:w="400" w:type="dxa"/>
            <w:tcBorders>
              <w:bottom w:val="single" w:sz="4" w:space="0" w:color="auto"/>
            </w:tcBorders>
            <w:shd w:val="clear" w:color="auto" w:fill="auto"/>
            <w:noWrap/>
            <w:vAlign w:val="bottom"/>
          </w:tcPr>
          <w:p w14:paraId="73261031" w14:textId="77777777" w:rsidR="003F7E2C" w:rsidRDefault="003F7E2C" w:rsidP="00BE28D4">
            <w:pPr>
              <w:pStyle w:val="tabletext11"/>
              <w:jc w:val="center"/>
              <w:rPr>
                <w:ins w:id="29141" w:author="Author"/>
              </w:rPr>
            </w:pPr>
            <w:ins w:id="29142" w:author="Author">
              <w:r>
                <w:t>0.50</w:t>
              </w:r>
            </w:ins>
          </w:p>
        </w:tc>
        <w:tc>
          <w:tcPr>
            <w:tcW w:w="400" w:type="dxa"/>
            <w:tcBorders>
              <w:bottom w:val="single" w:sz="4" w:space="0" w:color="auto"/>
            </w:tcBorders>
            <w:shd w:val="clear" w:color="auto" w:fill="auto"/>
            <w:noWrap/>
            <w:vAlign w:val="bottom"/>
          </w:tcPr>
          <w:p w14:paraId="16481E31" w14:textId="77777777" w:rsidR="003F7E2C" w:rsidRDefault="003F7E2C" w:rsidP="00BE28D4">
            <w:pPr>
              <w:pStyle w:val="tabletext11"/>
              <w:jc w:val="center"/>
              <w:rPr>
                <w:ins w:id="29143" w:author="Author"/>
              </w:rPr>
            </w:pPr>
            <w:ins w:id="29144" w:author="Author">
              <w:r>
                <w:t>0.48</w:t>
              </w:r>
            </w:ins>
          </w:p>
        </w:tc>
        <w:tc>
          <w:tcPr>
            <w:tcW w:w="400" w:type="dxa"/>
            <w:tcBorders>
              <w:bottom w:val="single" w:sz="4" w:space="0" w:color="auto"/>
            </w:tcBorders>
            <w:shd w:val="clear" w:color="auto" w:fill="auto"/>
            <w:noWrap/>
            <w:vAlign w:val="bottom"/>
          </w:tcPr>
          <w:p w14:paraId="67BAF0FA" w14:textId="77777777" w:rsidR="003F7E2C" w:rsidRDefault="003F7E2C" w:rsidP="00BE28D4">
            <w:pPr>
              <w:pStyle w:val="tabletext11"/>
              <w:jc w:val="center"/>
              <w:rPr>
                <w:ins w:id="29145" w:author="Author"/>
              </w:rPr>
            </w:pPr>
            <w:ins w:id="29146" w:author="Author">
              <w:r>
                <w:t>0.46</w:t>
              </w:r>
            </w:ins>
          </w:p>
        </w:tc>
        <w:tc>
          <w:tcPr>
            <w:tcW w:w="400" w:type="dxa"/>
            <w:tcBorders>
              <w:bottom w:val="single" w:sz="4" w:space="0" w:color="auto"/>
            </w:tcBorders>
            <w:shd w:val="clear" w:color="auto" w:fill="auto"/>
            <w:noWrap/>
            <w:vAlign w:val="bottom"/>
          </w:tcPr>
          <w:p w14:paraId="09BB82FC" w14:textId="77777777" w:rsidR="003F7E2C" w:rsidRDefault="003F7E2C" w:rsidP="00BE28D4">
            <w:pPr>
              <w:pStyle w:val="tabletext11"/>
              <w:jc w:val="center"/>
              <w:rPr>
                <w:ins w:id="29147" w:author="Author"/>
              </w:rPr>
            </w:pPr>
            <w:ins w:id="29148" w:author="Author">
              <w:r>
                <w:t>0.44</w:t>
              </w:r>
            </w:ins>
          </w:p>
        </w:tc>
        <w:tc>
          <w:tcPr>
            <w:tcW w:w="400" w:type="dxa"/>
            <w:tcBorders>
              <w:bottom w:val="single" w:sz="4" w:space="0" w:color="auto"/>
            </w:tcBorders>
            <w:shd w:val="clear" w:color="auto" w:fill="auto"/>
            <w:noWrap/>
            <w:vAlign w:val="bottom"/>
          </w:tcPr>
          <w:p w14:paraId="799CC10E" w14:textId="77777777" w:rsidR="003F7E2C" w:rsidRDefault="003F7E2C" w:rsidP="00BE28D4">
            <w:pPr>
              <w:pStyle w:val="tabletext11"/>
              <w:jc w:val="center"/>
              <w:rPr>
                <w:ins w:id="29149" w:author="Author"/>
              </w:rPr>
            </w:pPr>
            <w:ins w:id="29150" w:author="Author">
              <w:r>
                <w:t>0.42</w:t>
              </w:r>
            </w:ins>
          </w:p>
        </w:tc>
        <w:tc>
          <w:tcPr>
            <w:tcW w:w="400" w:type="dxa"/>
            <w:tcBorders>
              <w:bottom w:val="single" w:sz="4" w:space="0" w:color="auto"/>
            </w:tcBorders>
            <w:shd w:val="clear" w:color="auto" w:fill="auto"/>
            <w:noWrap/>
            <w:vAlign w:val="bottom"/>
          </w:tcPr>
          <w:p w14:paraId="0DA7292E" w14:textId="77777777" w:rsidR="003F7E2C" w:rsidRDefault="003F7E2C" w:rsidP="00BE28D4">
            <w:pPr>
              <w:pStyle w:val="tabletext11"/>
              <w:jc w:val="center"/>
              <w:rPr>
                <w:ins w:id="29151" w:author="Author"/>
              </w:rPr>
            </w:pPr>
            <w:ins w:id="29152" w:author="Author">
              <w:r>
                <w:t>0.40</w:t>
              </w:r>
            </w:ins>
          </w:p>
        </w:tc>
        <w:tc>
          <w:tcPr>
            <w:tcW w:w="400" w:type="dxa"/>
            <w:tcBorders>
              <w:bottom w:val="single" w:sz="4" w:space="0" w:color="auto"/>
            </w:tcBorders>
            <w:shd w:val="clear" w:color="auto" w:fill="auto"/>
            <w:noWrap/>
            <w:vAlign w:val="bottom"/>
          </w:tcPr>
          <w:p w14:paraId="60E37D2F" w14:textId="77777777" w:rsidR="003F7E2C" w:rsidRDefault="003F7E2C" w:rsidP="00BE28D4">
            <w:pPr>
              <w:pStyle w:val="tabletext11"/>
              <w:jc w:val="center"/>
              <w:rPr>
                <w:ins w:id="29153" w:author="Author"/>
              </w:rPr>
            </w:pPr>
            <w:ins w:id="29154" w:author="Author">
              <w:r>
                <w:t>0.39</w:t>
              </w:r>
            </w:ins>
          </w:p>
        </w:tc>
        <w:tc>
          <w:tcPr>
            <w:tcW w:w="400" w:type="dxa"/>
            <w:tcBorders>
              <w:bottom w:val="single" w:sz="4" w:space="0" w:color="auto"/>
            </w:tcBorders>
            <w:shd w:val="clear" w:color="auto" w:fill="auto"/>
            <w:noWrap/>
            <w:vAlign w:val="bottom"/>
          </w:tcPr>
          <w:p w14:paraId="12466C1D" w14:textId="77777777" w:rsidR="003F7E2C" w:rsidRDefault="003F7E2C" w:rsidP="00BE28D4">
            <w:pPr>
              <w:pStyle w:val="tabletext11"/>
              <w:jc w:val="center"/>
              <w:rPr>
                <w:ins w:id="29155" w:author="Author"/>
              </w:rPr>
            </w:pPr>
            <w:ins w:id="29156" w:author="Author">
              <w:r>
                <w:t>0.37</w:t>
              </w:r>
            </w:ins>
          </w:p>
        </w:tc>
        <w:tc>
          <w:tcPr>
            <w:tcW w:w="400" w:type="dxa"/>
            <w:tcBorders>
              <w:bottom w:val="single" w:sz="4" w:space="0" w:color="auto"/>
            </w:tcBorders>
            <w:shd w:val="clear" w:color="auto" w:fill="auto"/>
            <w:noWrap/>
            <w:vAlign w:val="bottom"/>
          </w:tcPr>
          <w:p w14:paraId="32AE4790" w14:textId="77777777" w:rsidR="003F7E2C" w:rsidRDefault="003F7E2C" w:rsidP="00BE28D4">
            <w:pPr>
              <w:pStyle w:val="tabletext11"/>
              <w:jc w:val="center"/>
              <w:rPr>
                <w:ins w:id="29157" w:author="Author"/>
              </w:rPr>
            </w:pPr>
            <w:ins w:id="29158" w:author="Author">
              <w:r>
                <w:t>0.36</w:t>
              </w:r>
            </w:ins>
          </w:p>
        </w:tc>
        <w:tc>
          <w:tcPr>
            <w:tcW w:w="440" w:type="dxa"/>
            <w:tcBorders>
              <w:bottom w:val="single" w:sz="4" w:space="0" w:color="auto"/>
            </w:tcBorders>
            <w:shd w:val="clear" w:color="auto" w:fill="auto"/>
            <w:noWrap/>
            <w:vAlign w:val="bottom"/>
          </w:tcPr>
          <w:p w14:paraId="62FC2D89" w14:textId="77777777" w:rsidR="003F7E2C" w:rsidRDefault="003F7E2C" w:rsidP="00BE28D4">
            <w:pPr>
              <w:pStyle w:val="tabletext11"/>
              <w:jc w:val="center"/>
              <w:rPr>
                <w:ins w:id="29159" w:author="Author"/>
              </w:rPr>
            </w:pPr>
            <w:ins w:id="29160" w:author="Author">
              <w:r>
                <w:t>0.34</w:t>
              </w:r>
            </w:ins>
          </w:p>
        </w:tc>
        <w:tc>
          <w:tcPr>
            <w:tcW w:w="400" w:type="dxa"/>
            <w:tcBorders>
              <w:bottom w:val="single" w:sz="4" w:space="0" w:color="auto"/>
            </w:tcBorders>
            <w:shd w:val="clear" w:color="auto" w:fill="auto"/>
            <w:noWrap/>
            <w:vAlign w:val="bottom"/>
          </w:tcPr>
          <w:p w14:paraId="7F6BD2E2" w14:textId="77777777" w:rsidR="003F7E2C" w:rsidRDefault="003F7E2C" w:rsidP="00BE28D4">
            <w:pPr>
              <w:pStyle w:val="tabletext11"/>
              <w:jc w:val="center"/>
              <w:rPr>
                <w:ins w:id="29161" w:author="Author"/>
              </w:rPr>
            </w:pPr>
            <w:ins w:id="29162" w:author="Author">
              <w:r>
                <w:t>0.33</w:t>
              </w:r>
            </w:ins>
          </w:p>
        </w:tc>
        <w:tc>
          <w:tcPr>
            <w:tcW w:w="400" w:type="dxa"/>
            <w:tcBorders>
              <w:bottom w:val="single" w:sz="4" w:space="0" w:color="auto"/>
            </w:tcBorders>
            <w:shd w:val="clear" w:color="auto" w:fill="auto"/>
            <w:noWrap/>
            <w:vAlign w:val="bottom"/>
          </w:tcPr>
          <w:p w14:paraId="66861A71" w14:textId="77777777" w:rsidR="003F7E2C" w:rsidRDefault="003F7E2C" w:rsidP="00BE28D4">
            <w:pPr>
              <w:pStyle w:val="tabletext11"/>
              <w:jc w:val="center"/>
              <w:rPr>
                <w:ins w:id="29163" w:author="Author"/>
              </w:rPr>
            </w:pPr>
            <w:ins w:id="29164" w:author="Author">
              <w:r>
                <w:t>0.32</w:t>
              </w:r>
            </w:ins>
          </w:p>
        </w:tc>
        <w:tc>
          <w:tcPr>
            <w:tcW w:w="400" w:type="dxa"/>
            <w:tcBorders>
              <w:bottom w:val="single" w:sz="4" w:space="0" w:color="auto"/>
            </w:tcBorders>
            <w:shd w:val="clear" w:color="auto" w:fill="auto"/>
            <w:noWrap/>
            <w:vAlign w:val="bottom"/>
          </w:tcPr>
          <w:p w14:paraId="41B14215" w14:textId="77777777" w:rsidR="003F7E2C" w:rsidRDefault="003F7E2C" w:rsidP="00BE28D4">
            <w:pPr>
              <w:pStyle w:val="tabletext11"/>
              <w:jc w:val="center"/>
              <w:rPr>
                <w:ins w:id="29165" w:author="Author"/>
              </w:rPr>
            </w:pPr>
            <w:ins w:id="29166" w:author="Author">
              <w:r>
                <w:t>0.30</w:t>
              </w:r>
            </w:ins>
          </w:p>
        </w:tc>
        <w:tc>
          <w:tcPr>
            <w:tcW w:w="400" w:type="dxa"/>
            <w:tcBorders>
              <w:bottom w:val="single" w:sz="4" w:space="0" w:color="auto"/>
            </w:tcBorders>
            <w:shd w:val="clear" w:color="auto" w:fill="auto"/>
            <w:noWrap/>
            <w:vAlign w:val="bottom"/>
          </w:tcPr>
          <w:p w14:paraId="48410216" w14:textId="77777777" w:rsidR="003F7E2C" w:rsidRDefault="003F7E2C" w:rsidP="00BE28D4">
            <w:pPr>
              <w:pStyle w:val="tabletext11"/>
              <w:jc w:val="center"/>
              <w:rPr>
                <w:ins w:id="29167" w:author="Author"/>
              </w:rPr>
            </w:pPr>
            <w:ins w:id="29168" w:author="Author">
              <w:r>
                <w:t>0.29</w:t>
              </w:r>
            </w:ins>
          </w:p>
        </w:tc>
        <w:tc>
          <w:tcPr>
            <w:tcW w:w="460" w:type="dxa"/>
            <w:tcBorders>
              <w:bottom w:val="single" w:sz="4" w:space="0" w:color="auto"/>
            </w:tcBorders>
            <w:shd w:val="clear" w:color="auto" w:fill="auto"/>
            <w:noWrap/>
            <w:vAlign w:val="bottom"/>
          </w:tcPr>
          <w:p w14:paraId="00F9D366" w14:textId="77777777" w:rsidR="003F7E2C" w:rsidRDefault="003F7E2C" w:rsidP="00BE28D4">
            <w:pPr>
              <w:pStyle w:val="tabletext11"/>
              <w:jc w:val="center"/>
              <w:rPr>
                <w:ins w:id="29169" w:author="Author"/>
              </w:rPr>
            </w:pPr>
            <w:ins w:id="29170" w:author="Author">
              <w:r>
                <w:t>0.28</w:t>
              </w:r>
            </w:ins>
          </w:p>
        </w:tc>
      </w:tr>
      <w:tr w:rsidR="003F7E2C" w14:paraId="0187031F" w14:textId="77777777" w:rsidTr="00EE1A0A">
        <w:trPr>
          <w:trHeight w:val="190"/>
          <w:ins w:id="29171" w:author="Author"/>
        </w:trPr>
        <w:tc>
          <w:tcPr>
            <w:tcW w:w="200" w:type="dxa"/>
            <w:tcBorders>
              <w:bottom w:val="single" w:sz="4" w:space="0" w:color="auto"/>
              <w:right w:val="nil"/>
            </w:tcBorders>
            <w:shd w:val="clear" w:color="auto" w:fill="auto"/>
            <w:vAlign w:val="bottom"/>
          </w:tcPr>
          <w:p w14:paraId="3B87E244" w14:textId="77777777" w:rsidR="003F7E2C" w:rsidRPr="00003565" w:rsidRDefault="003F7E2C" w:rsidP="00BE28D4">
            <w:pPr>
              <w:pStyle w:val="tabletext11"/>
              <w:jc w:val="right"/>
              <w:rPr>
                <w:ins w:id="29172" w:author="Author"/>
              </w:rPr>
            </w:pPr>
          </w:p>
        </w:tc>
        <w:tc>
          <w:tcPr>
            <w:tcW w:w="1580" w:type="dxa"/>
            <w:tcBorders>
              <w:left w:val="nil"/>
              <w:bottom w:val="single" w:sz="4" w:space="0" w:color="auto"/>
            </w:tcBorders>
            <w:shd w:val="clear" w:color="auto" w:fill="auto"/>
            <w:vAlign w:val="bottom"/>
          </w:tcPr>
          <w:p w14:paraId="67000C9A" w14:textId="77777777" w:rsidR="003F7E2C" w:rsidRPr="00003565" w:rsidRDefault="003F7E2C" w:rsidP="00BE28D4">
            <w:pPr>
              <w:pStyle w:val="tabletext11"/>
              <w:tabs>
                <w:tab w:val="decimal" w:pos="640"/>
              </w:tabs>
              <w:rPr>
                <w:ins w:id="29173" w:author="Author"/>
              </w:rPr>
            </w:pPr>
            <w:ins w:id="29174" w:author="Author">
              <w:r w:rsidRPr="00F10C49">
                <w:t>25,000 to 29,999</w:t>
              </w:r>
            </w:ins>
          </w:p>
        </w:tc>
        <w:tc>
          <w:tcPr>
            <w:tcW w:w="680" w:type="dxa"/>
            <w:tcBorders>
              <w:bottom w:val="single" w:sz="4" w:space="0" w:color="auto"/>
            </w:tcBorders>
            <w:shd w:val="clear" w:color="auto" w:fill="auto"/>
            <w:noWrap/>
            <w:vAlign w:val="bottom"/>
          </w:tcPr>
          <w:p w14:paraId="07F05374" w14:textId="77777777" w:rsidR="003F7E2C" w:rsidRDefault="003F7E2C" w:rsidP="00BE28D4">
            <w:pPr>
              <w:pStyle w:val="tabletext11"/>
              <w:jc w:val="center"/>
              <w:rPr>
                <w:ins w:id="29175" w:author="Author"/>
              </w:rPr>
            </w:pPr>
            <w:ins w:id="29176" w:author="Author">
              <w:r>
                <w:t>1.00</w:t>
              </w:r>
            </w:ins>
          </w:p>
        </w:tc>
        <w:tc>
          <w:tcPr>
            <w:tcW w:w="900" w:type="dxa"/>
            <w:tcBorders>
              <w:bottom w:val="single" w:sz="4" w:space="0" w:color="auto"/>
            </w:tcBorders>
            <w:shd w:val="clear" w:color="auto" w:fill="auto"/>
            <w:noWrap/>
            <w:vAlign w:val="bottom"/>
          </w:tcPr>
          <w:p w14:paraId="29BE4503" w14:textId="77777777" w:rsidR="003F7E2C" w:rsidRDefault="003F7E2C" w:rsidP="00BE28D4">
            <w:pPr>
              <w:pStyle w:val="tabletext11"/>
              <w:jc w:val="center"/>
              <w:rPr>
                <w:ins w:id="29177" w:author="Author"/>
              </w:rPr>
            </w:pPr>
            <w:ins w:id="29178" w:author="Author">
              <w:r>
                <w:t>1.00</w:t>
              </w:r>
            </w:ins>
          </w:p>
        </w:tc>
        <w:tc>
          <w:tcPr>
            <w:tcW w:w="400" w:type="dxa"/>
            <w:tcBorders>
              <w:bottom w:val="single" w:sz="4" w:space="0" w:color="auto"/>
            </w:tcBorders>
            <w:shd w:val="clear" w:color="auto" w:fill="auto"/>
            <w:noWrap/>
            <w:vAlign w:val="bottom"/>
          </w:tcPr>
          <w:p w14:paraId="036A3C97" w14:textId="77777777" w:rsidR="003F7E2C" w:rsidRDefault="003F7E2C" w:rsidP="00BE28D4">
            <w:pPr>
              <w:pStyle w:val="tabletext11"/>
              <w:jc w:val="center"/>
              <w:rPr>
                <w:ins w:id="29179" w:author="Author"/>
              </w:rPr>
            </w:pPr>
            <w:ins w:id="29180" w:author="Author">
              <w:r>
                <w:t>1.00</w:t>
              </w:r>
            </w:ins>
          </w:p>
        </w:tc>
        <w:tc>
          <w:tcPr>
            <w:tcW w:w="400" w:type="dxa"/>
            <w:tcBorders>
              <w:bottom w:val="single" w:sz="4" w:space="0" w:color="auto"/>
            </w:tcBorders>
            <w:shd w:val="clear" w:color="auto" w:fill="auto"/>
            <w:noWrap/>
            <w:vAlign w:val="bottom"/>
          </w:tcPr>
          <w:p w14:paraId="1DA31EAF" w14:textId="77777777" w:rsidR="003F7E2C" w:rsidRDefault="003F7E2C" w:rsidP="00BE28D4">
            <w:pPr>
              <w:pStyle w:val="tabletext11"/>
              <w:jc w:val="center"/>
              <w:rPr>
                <w:ins w:id="29181" w:author="Author"/>
              </w:rPr>
            </w:pPr>
            <w:ins w:id="29182" w:author="Author">
              <w:r>
                <w:t>0.96</w:t>
              </w:r>
            </w:ins>
          </w:p>
        </w:tc>
        <w:tc>
          <w:tcPr>
            <w:tcW w:w="400" w:type="dxa"/>
            <w:tcBorders>
              <w:bottom w:val="single" w:sz="4" w:space="0" w:color="auto"/>
            </w:tcBorders>
            <w:shd w:val="clear" w:color="auto" w:fill="auto"/>
            <w:noWrap/>
            <w:vAlign w:val="bottom"/>
          </w:tcPr>
          <w:p w14:paraId="15DCF166" w14:textId="77777777" w:rsidR="003F7E2C" w:rsidRDefault="003F7E2C" w:rsidP="00BE28D4">
            <w:pPr>
              <w:pStyle w:val="tabletext11"/>
              <w:jc w:val="center"/>
              <w:rPr>
                <w:ins w:id="29183" w:author="Author"/>
              </w:rPr>
            </w:pPr>
            <w:ins w:id="29184" w:author="Author">
              <w:r>
                <w:t>0.91</w:t>
              </w:r>
            </w:ins>
          </w:p>
        </w:tc>
        <w:tc>
          <w:tcPr>
            <w:tcW w:w="400" w:type="dxa"/>
            <w:tcBorders>
              <w:bottom w:val="single" w:sz="4" w:space="0" w:color="auto"/>
            </w:tcBorders>
            <w:shd w:val="clear" w:color="auto" w:fill="auto"/>
            <w:noWrap/>
            <w:vAlign w:val="bottom"/>
          </w:tcPr>
          <w:p w14:paraId="58259704" w14:textId="77777777" w:rsidR="003F7E2C" w:rsidRDefault="003F7E2C" w:rsidP="00BE28D4">
            <w:pPr>
              <w:pStyle w:val="tabletext11"/>
              <w:jc w:val="center"/>
              <w:rPr>
                <w:ins w:id="29185" w:author="Author"/>
              </w:rPr>
            </w:pPr>
            <w:ins w:id="29186" w:author="Author">
              <w:r>
                <w:t>0.82</w:t>
              </w:r>
            </w:ins>
          </w:p>
        </w:tc>
        <w:tc>
          <w:tcPr>
            <w:tcW w:w="400" w:type="dxa"/>
            <w:tcBorders>
              <w:bottom w:val="single" w:sz="4" w:space="0" w:color="auto"/>
            </w:tcBorders>
            <w:shd w:val="clear" w:color="auto" w:fill="auto"/>
            <w:noWrap/>
            <w:vAlign w:val="bottom"/>
          </w:tcPr>
          <w:p w14:paraId="351F60CD" w14:textId="77777777" w:rsidR="003F7E2C" w:rsidRDefault="003F7E2C" w:rsidP="00BE28D4">
            <w:pPr>
              <w:pStyle w:val="tabletext11"/>
              <w:jc w:val="center"/>
              <w:rPr>
                <w:ins w:id="29187" w:author="Author"/>
              </w:rPr>
            </w:pPr>
            <w:ins w:id="29188" w:author="Author">
              <w:r>
                <w:t>0.78</w:t>
              </w:r>
            </w:ins>
          </w:p>
        </w:tc>
        <w:tc>
          <w:tcPr>
            <w:tcW w:w="400" w:type="dxa"/>
            <w:tcBorders>
              <w:bottom w:val="single" w:sz="4" w:space="0" w:color="auto"/>
            </w:tcBorders>
            <w:shd w:val="clear" w:color="auto" w:fill="auto"/>
            <w:noWrap/>
            <w:vAlign w:val="bottom"/>
          </w:tcPr>
          <w:p w14:paraId="0FD164FA" w14:textId="77777777" w:rsidR="003F7E2C" w:rsidRDefault="003F7E2C" w:rsidP="00BE28D4">
            <w:pPr>
              <w:pStyle w:val="tabletext11"/>
              <w:jc w:val="center"/>
              <w:rPr>
                <w:ins w:id="29189" w:author="Author"/>
              </w:rPr>
            </w:pPr>
            <w:ins w:id="29190" w:author="Author">
              <w:r>
                <w:t>0.74</w:t>
              </w:r>
            </w:ins>
          </w:p>
        </w:tc>
        <w:tc>
          <w:tcPr>
            <w:tcW w:w="400" w:type="dxa"/>
            <w:tcBorders>
              <w:bottom w:val="single" w:sz="4" w:space="0" w:color="auto"/>
            </w:tcBorders>
            <w:shd w:val="clear" w:color="auto" w:fill="auto"/>
            <w:noWrap/>
            <w:vAlign w:val="bottom"/>
          </w:tcPr>
          <w:p w14:paraId="6F1B8FC0" w14:textId="77777777" w:rsidR="003F7E2C" w:rsidRDefault="003F7E2C" w:rsidP="00BE28D4">
            <w:pPr>
              <w:pStyle w:val="tabletext11"/>
              <w:jc w:val="center"/>
              <w:rPr>
                <w:ins w:id="29191" w:author="Author"/>
              </w:rPr>
            </w:pPr>
            <w:ins w:id="29192" w:author="Author">
              <w:r>
                <w:t>0.71</w:t>
              </w:r>
            </w:ins>
          </w:p>
        </w:tc>
        <w:tc>
          <w:tcPr>
            <w:tcW w:w="400" w:type="dxa"/>
            <w:tcBorders>
              <w:bottom w:val="single" w:sz="4" w:space="0" w:color="auto"/>
            </w:tcBorders>
            <w:shd w:val="clear" w:color="auto" w:fill="auto"/>
            <w:noWrap/>
            <w:vAlign w:val="bottom"/>
          </w:tcPr>
          <w:p w14:paraId="0F66BD27" w14:textId="77777777" w:rsidR="003F7E2C" w:rsidRDefault="003F7E2C" w:rsidP="00BE28D4">
            <w:pPr>
              <w:pStyle w:val="tabletext11"/>
              <w:jc w:val="center"/>
              <w:rPr>
                <w:ins w:id="29193" w:author="Author"/>
              </w:rPr>
            </w:pPr>
            <w:ins w:id="29194" w:author="Author">
              <w:r>
                <w:t>0.67</w:t>
              </w:r>
            </w:ins>
          </w:p>
        </w:tc>
        <w:tc>
          <w:tcPr>
            <w:tcW w:w="400" w:type="dxa"/>
            <w:tcBorders>
              <w:bottom w:val="single" w:sz="4" w:space="0" w:color="auto"/>
            </w:tcBorders>
            <w:shd w:val="clear" w:color="auto" w:fill="auto"/>
            <w:noWrap/>
            <w:vAlign w:val="bottom"/>
          </w:tcPr>
          <w:p w14:paraId="73733324" w14:textId="77777777" w:rsidR="003F7E2C" w:rsidRDefault="003F7E2C" w:rsidP="00BE28D4">
            <w:pPr>
              <w:pStyle w:val="tabletext11"/>
              <w:jc w:val="center"/>
              <w:rPr>
                <w:ins w:id="29195" w:author="Author"/>
              </w:rPr>
            </w:pPr>
            <w:ins w:id="29196" w:author="Author">
              <w:r>
                <w:t>0.63</w:t>
              </w:r>
            </w:ins>
          </w:p>
        </w:tc>
        <w:tc>
          <w:tcPr>
            <w:tcW w:w="400" w:type="dxa"/>
            <w:tcBorders>
              <w:bottom w:val="single" w:sz="4" w:space="0" w:color="auto"/>
            </w:tcBorders>
            <w:shd w:val="clear" w:color="auto" w:fill="auto"/>
            <w:noWrap/>
            <w:vAlign w:val="bottom"/>
          </w:tcPr>
          <w:p w14:paraId="257DF234" w14:textId="77777777" w:rsidR="003F7E2C" w:rsidRDefault="003F7E2C" w:rsidP="00BE28D4">
            <w:pPr>
              <w:pStyle w:val="tabletext11"/>
              <w:jc w:val="center"/>
              <w:rPr>
                <w:ins w:id="29197" w:author="Author"/>
              </w:rPr>
            </w:pPr>
            <w:ins w:id="29198" w:author="Author">
              <w:r>
                <w:t>0.60</w:t>
              </w:r>
            </w:ins>
          </w:p>
        </w:tc>
        <w:tc>
          <w:tcPr>
            <w:tcW w:w="400" w:type="dxa"/>
            <w:tcBorders>
              <w:bottom w:val="single" w:sz="4" w:space="0" w:color="auto"/>
            </w:tcBorders>
            <w:shd w:val="clear" w:color="auto" w:fill="auto"/>
            <w:noWrap/>
            <w:vAlign w:val="bottom"/>
          </w:tcPr>
          <w:p w14:paraId="6BC16DC2" w14:textId="77777777" w:rsidR="003F7E2C" w:rsidRDefault="003F7E2C" w:rsidP="00BE28D4">
            <w:pPr>
              <w:pStyle w:val="tabletext11"/>
              <w:jc w:val="center"/>
              <w:rPr>
                <w:ins w:id="29199" w:author="Author"/>
              </w:rPr>
            </w:pPr>
            <w:ins w:id="29200" w:author="Author">
              <w:r>
                <w:t>0.58</w:t>
              </w:r>
            </w:ins>
          </w:p>
        </w:tc>
        <w:tc>
          <w:tcPr>
            <w:tcW w:w="400" w:type="dxa"/>
            <w:tcBorders>
              <w:bottom w:val="single" w:sz="4" w:space="0" w:color="auto"/>
            </w:tcBorders>
            <w:shd w:val="clear" w:color="auto" w:fill="auto"/>
            <w:noWrap/>
            <w:vAlign w:val="bottom"/>
          </w:tcPr>
          <w:p w14:paraId="769CA681" w14:textId="77777777" w:rsidR="003F7E2C" w:rsidRDefault="003F7E2C" w:rsidP="00BE28D4">
            <w:pPr>
              <w:pStyle w:val="tabletext11"/>
              <w:jc w:val="center"/>
              <w:rPr>
                <w:ins w:id="29201" w:author="Author"/>
              </w:rPr>
            </w:pPr>
            <w:ins w:id="29202" w:author="Author">
              <w:r>
                <w:t>0.56</w:t>
              </w:r>
            </w:ins>
          </w:p>
        </w:tc>
        <w:tc>
          <w:tcPr>
            <w:tcW w:w="400" w:type="dxa"/>
            <w:tcBorders>
              <w:bottom w:val="single" w:sz="4" w:space="0" w:color="auto"/>
            </w:tcBorders>
            <w:shd w:val="clear" w:color="auto" w:fill="auto"/>
            <w:noWrap/>
            <w:vAlign w:val="bottom"/>
          </w:tcPr>
          <w:p w14:paraId="72ACACF4" w14:textId="77777777" w:rsidR="003F7E2C" w:rsidRDefault="003F7E2C" w:rsidP="00BE28D4">
            <w:pPr>
              <w:pStyle w:val="tabletext11"/>
              <w:jc w:val="center"/>
              <w:rPr>
                <w:ins w:id="29203" w:author="Author"/>
              </w:rPr>
            </w:pPr>
            <w:ins w:id="29204" w:author="Author">
              <w:r>
                <w:t>0.54</w:t>
              </w:r>
            </w:ins>
          </w:p>
        </w:tc>
        <w:tc>
          <w:tcPr>
            <w:tcW w:w="400" w:type="dxa"/>
            <w:tcBorders>
              <w:bottom w:val="single" w:sz="4" w:space="0" w:color="auto"/>
            </w:tcBorders>
            <w:shd w:val="clear" w:color="auto" w:fill="auto"/>
            <w:noWrap/>
            <w:vAlign w:val="bottom"/>
          </w:tcPr>
          <w:p w14:paraId="657403D9" w14:textId="77777777" w:rsidR="003F7E2C" w:rsidRDefault="003F7E2C" w:rsidP="00BE28D4">
            <w:pPr>
              <w:pStyle w:val="tabletext11"/>
              <w:jc w:val="center"/>
              <w:rPr>
                <w:ins w:id="29205" w:author="Author"/>
              </w:rPr>
            </w:pPr>
            <w:ins w:id="29206" w:author="Author">
              <w:r>
                <w:t>0.51</w:t>
              </w:r>
            </w:ins>
          </w:p>
        </w:tc>
        <w:tc>
          <w:tcPr>
            <w:tcW w:w="400" w:type="dxa"/>
            <w:tcBorders>
              <w:bottom w:val="single" w:sz="4" w:space="0" w:color="auto"/>
            </w:tcBorders>
            <w:shd w:val="clear" w:color="auto" w:fill="auto"/>
            <w:noWrap/>
            <w:vAlign w:val="bottom"/>
          </w:tcPr>
          <w:p w14:paraId="2EC49BBC" w14:textId="77777777" w:rsidR="003F7E2C" w:rsidRDefault="003F7E2C" w:rsidP="00BE28D4">
            <w:pPr>
              <w:pStyle w:val="tabletext11"/>
              <w:jc w:val="center"/>
              <w:rPr>
                <w:ins w:id="29207" w:author="Author"/>
              </w:rPr>
            </w:pPr>
            <w:ins w:id="29208" w:author="Author">
              <w:r>
                <w:t>0.49</w:t>
              </w:r>
            </w:ins>
          </w:p>
        </w:tc>
        <w:tc>
          <w:tcPr>
            <w:tcW w:w="400" w:type="dxa"/>
            <w:tcBorders>
              <w:bottom w:val="single" w:sz="4" w:space="0" w:color="auto"/>
            </w:tcBorders>
            <w:shd w:val="clear" w:color="auto" w:fill="auto"/>
            <w:noWrap/>
            <w:vAlign w:val="bottom"/>
          </w:tcPr>
          <w:p w14:paraId="47975775" w14:textId="77777777" w:rsidR="003F7E2C" w:rsidRDefault="003F7E2C" w:rsidP="00BE28D4">
            <w:pPr>
              <w:pStyle w:val="tabletext11"/>
              <w:jc w:val="center"/>
              <w:rPr>
                <w:ins w:id="29209" w:author="Author"/>
              </w:rPr>
            </w:pPr>
            <w:ins w:id="29210" w:author="Author">
              <w:r>
                <w:t>0.47</w:t>
              </w:r>
            </w:ins>
          </w:p>
        </w:tc>
        <w:tc>
          <w:tcPr>
            <w:tcW w:w="400" w:type="dxa"/>
            <w:tcBorders>
              <w:bottom w:val="single" w:sz="4" w:space="0" w:color="auto"/>
            </w:tcBorders>
            <w:shd w:val="clear" w:color="auto" w:fill="auto"/>
            <w:noWrap/>
            <w:vAlign w:val="bottom"/>
          </w:tcPr>
          <w:p w14:paraId="14030D61" w14:textId="77777777" w:rsidR="003F7E2C" w:rsidRDefault="003F7E2C" w:rsidP="00BE28D4">
            <w:pPr>
              <w:pStyle w:val="tabletext11"/>
              <w:jc w:val="center"/>
              <w:rPr>
                <w:ins w:id="29211" w:author="Author"/>
              </w:rPr>
            </w:pPr>
            <w:ins w:id="29212" w:author="Author">
              <w:r>
                <w:t>0.45</w:t>
              </w:r>
            </w:ins>
          </w:p>
        </w:tc>
        <w:tc>
          <w:tcPr>
            <w:tcW w:w="400" w:type="dxa"/>
            <w:tcBorders>
              <w:bottom w:val="single" w:sz="4" w:space="0" w:color="auto"/>
            </w:tcBorders>
            <w:shd w:val="clear" w:color="auto" w:fill="auto"/>
            <w:noWrap/>
            <w:vAlign w:val="bottom"/>
          </w:tcPr>
          <w:p w14:paraId="54250EF7" w14:textId="77777777" w:rsidR="003F7E2C" w:rsidRDefault="003F7E2C" w:rsidP="00BE28D4">
            <w:pPr>
              <w:pStyle w:val="tabletext11"/>
              <w:jc w:val="center"/>
              <w:rPr>
                <w:ins w:id="29213" w:author="Author"/>
              </w:rPr>
            </w:pPr>
            <w:ins w:id="29214" w:author="Author">
              <w:r>
                <w:t>0.44</w:t>
              </w:r>
            </w:ins>
          </w:p>
        </w:tc>
        <w:tc>
          <w:tcPr>
            <w:tcW w:w="400" w:type="dxa"/>
            <w:tcBorders>
              <w:bottom w:val="single" w:sz="4" w:space="0" w:color="auto"/>
            </w:tcBorders>
            <w:shd w:val="clear" w:color="auto" w:fill="auto"/>
            <w:noWrap/>
            <w:vAlign w:val="bottom"/>
          </w:tcPr>
          <w:p w14:paraId="2CBBF392" w14:textId="77777777" w:rsidR="003F7E2C" w:rsidRDefault="003F7E2C" w:rsidP="00BE28D4">
            <w:pPr>
              <w:pStyle w:val="tabletext11"/>
              <w:jc w:val="center"/>
              <w:rPr>
                <w:ins w:id="29215" w:author="Author"/>
              </w:rPr>
            </w:pPr>
            <w:ins w:id="29216" w:author="Author">
              <w:r>
                <w:t>0.42</w:t>
              </w:r>
            </w:ins>
          </w:p>
        </w:tc>
        <w:tc>
          <w:tcPr>
            <w:tcW w:w="400" w:type="dxa"/>
            <w:tcBorders>
              <w:bottom w:val="single" w:sz="4" w:space="0" w:color="auto"/>
            </w:tcBorders>
            <w:shd w:val="clear" w:color="auto" w:fill="auto"/>
            <w:noWrap/>
            <w:vAlign w:val="bottom"/>
          </w:tcPr>
          <w:p w14:paraId="417BF9B6" w14:textId="77777777" w:rsidR="003F7E2C" w:rsidRDefault="003F7E2C" w:rsidP="00BE28D4">
            <w:pPr>
              <w:pStyle w:val="tabletext11"/>
              <w:jc w:val="center"/>
              <w:rPr>
                <w:ins w:id="29217" w:author="Author"/>
              </w:rPr>
            </w:pPr>
            <w:ins w:id="29218" w:author="Author">
              <w:r>
                <w:t>0.40</w:t>
              </w:r>
            </w:ins>
          </w:p>
        </w:tc>
        <w:tc>
          <w:tcPr>
            <w:tcW w:w="440" w:type="dxa"/>
            <w:tcBorders>
              <w:bottom w:val="single" w:sz="4" w:space="0" w:color="auto"/>
            </w:tcBorders>
            <w:shd w:val="clear" w:color="auto" w:fill="auto"/>
            <w:noWrap/>
            <w:vAlign w:val="bottom"/>
          </w:tcPr>
          <w:p w14:paraId="4C279482" w14:textId="77777777" w:rsidR="003F7E2C" w:rsidRDefault="003F7E2C" w:rsidP="00BE28D4">
            <w:pPr>
              <w:pStyle w:val="tabletext11"/>
              <w:jc w:val="center"/>
              <w:rPr>
                <w:ins w:id="29219" w:author="Author"/>
              </w:rPr>
            </w:pPr>
            <w:ins w:id="29220" w:author="Author">
              <w:r>
                <w:t>0.39</w:t>
              </w:r>
            </w:ins>
          </w:p>
        </w:tc>
        <w:tc>
          <w:tcPr>
            <w:tcW w:w="400" w:type="dxa"/>
            <w:tcBorders>
              <w:bottom w:val="single" w:sz="4" w:space="0" w:color="auto"/>
            </w:tcBorders>
            <w:shd w:val="clear" w:color="auto" w:fill="auto"/>
            <w:noWrap/>
            <w:vAlign w:val="bottom"/>
          </w:tcPr>
          <w:p w14:paraId="25790D74" w14:textId="77777777" w:rsidR="003F7E2C" w:rsidRDefault="003F7E2C" w:rsidP="00BE28D4">
            <w:pPr>
              <w:pStyle w:val="tabletext11"/>
              <w:jc w:val="center"/>
              <w:rPr>
                <w:ins w:id="29221" w:author="Author"/>
              </w:rPr>
            </w:pPr>
            <w:ins w:id="29222" w:author="Author">
              <w:r>
                <w:t>0.37</w:t>
              </w:r>
            </w:ins>
          </w:p>
        </w:tc>
        <w:tc>
          <w:tcPr>
            <w:tcW w:w="400" w:type="dxa"/>
            <w:tcBorders>
              <w:bottom w:val="single" w:sz="4" w:space="0" w:color="auto"/>
            </w:tcBorders>
            <w:shd w:val="clear" w:color="auto" w:fill="auto"/>
            <w:noWrap/>
            <w:vAlign w:val="bottom"/>
          </w:tcPr>
          <w:p w14:paraId="3005E6E5" w14:textId="77777777" w:rsidR="003F7E2C" w:rsidRDefault="003F7E2C" w:rsidP="00BE28D4">
            <w:pPr>
              <w:pStyle w:val="tabletext11"/>
              <w:jc w:val="center"/>
              <w:rPr>
                <w:ins w:id="29223" w:author="Author"/>
              </w:rPr>
            </w:pPr>
            <w:ins w:id="29224" w:author="Author">
              <w:r>
                <w:t>0.36</w:t>
              </w:r>
            </w:ins>
          </w:p>
        </w:tc>
        <w:tc>
          <w:tcPr>
            <w:tcW w:w="400" w:type="dxa"/>
            <w:tcBorders>
              <w:bottom w:val="single" w:sz="4" w:space="0" w:color="auto"/>
            </w:tcBorders>
            <w:shd w:val="clear" w:color="auto" w:fill="auto"/>
            <w:noWrap/>
            <w:vAlign w:val="bottom"/>
          </w:tcPr>
          <w:p w14:paraId="6D77AB2B" w14:textId="77777777" w:rsidR="003F7E2C" w:rsidRDefault="003F7E2C" w:rsidP="00BE28D4">
            <w:pPr>
              <w:pStyle w:val="tabletext11"/>
              <w:jc w:val="center"/>
              <w:rPr>
                <w:ins w:id="29225" w:author="Author"/>
              </w:rPr>
            </w:pPr>
            <w:ins w:id="29226" w:author="Author">
              <w:r>
                <w:t>0.34</w:t>
              </w:r>
            </w:ins>
          </w:p>
        </w:tc>
        <w:tc>
          <w:tcPr>
            <w:tcW w:w="400" w:type="dxa"/>
            <w:tcBorders>
              <w:bottom w:val="single" w:sz="4" w:space="0" w:color="auto"/>
            </w:tcBorders>
            <w:shd w:val="clear" w:color="auto" w:fill="auto"/>
            <w:noWrap/>
            <w:vAlign w:val="bottom"/>
          </w:tcPr>
          <w:p w14:paraId="22EE7181" w14:textId="77777777" w:rsidR="003F7E2C" w:rsidRDefault="003F7E2C" w:rsidP="00BE28D4">
            <w:pPr>
              <w:pStyle w:val="tabletext11"/>
              <w:jc w:val="center"/>
              <w:rPr>
                <w:ins w:id="29227" w:author="Author"/>
              </w:rPr>
            </w:pPr>
            <w:ins w:id="29228" w:author="Author">
              <w:r>
                <w:t>0.33</w:t>
              </w:r>
            </w:ins>
          </w:p>
        </w:tc>
        <w:tc>
          <w:tcPr>
            <w:tcW w:w="460" w:type="dxa"/>
            <w:tcBorders>
              <w:bottom w:val="single" w:sz="4" w:space="0" w:color="auto"/>
            </w:tcBorders>
            <w:shd w:val="clear" w:color="auto" w:fill="auto"/>
            <w:noWrap/>
            <w:vAlign w:val="bottom"/>
          </w:tcPr>
          <w:p w14:paraId="30853675" w14:textId="77777777" w:rsidR="003F7E2C" w:rsidRDefault="003F7E2C" w:rsidP="00BE28D4">
            <w:pPr>
              <w:pStyle w:val="tabletext11"/>
              <w:jc w:val="center"/>
              <w:rPr>
                <w:ins w:id="29229" w:author="Author"/>
              </w:rPr>
            </w:pPr>
            <w:ins w:id="29230" w:author="Author">
              <w:r>
                <w:t>0.31</w:t>
              </w:r>
            </w:ins>
          </w:p>
        </w:tc>
      </w:tr>
      <w:tr w:rsidR="003F7E2C" w14:paraId="5729E2FE" w14:textId="77777777" w:rsidTr="00EE1A0A">
        <w:trPr>
          <w:trHeight w:val="190"/>
          <w:ins w:id="29231" w:author="Author"/>
        </w:trPr>
        <w:tc>
          <w:tcPr>
            <w:tcW w:w="200" w:type="dxa"/>
            <w:tcBorders>
              <w:bottom w:val="single" w:sz="4" w:space="0" w:color="auto"/>
              <w:right w:val="nil"/>
            </w:tcBorders>
            <w:shd w:val="clear" w:color="auto" w:fill="auto"/>
            <w:vAlign w:val="bottom"/>
          </w:tcPr>
          <w:p w14:paraId="338F5CDB" w14:textId="77777777" w:rsidR="003F7E2C" w:rsidRPr="00003565" w:rsidRDefault="003F7E2C" w:rsidP="00BE28D4">
            <w:pPr>
              <w:pStyle w:val="tabletext11"/>
              <w:jc w:val="right"/>
              <w:rPr>
                <w:ins w:id="29232" w:author="Author"/>
              </w:rPr>
            </w:pPr>
          </w:p>
        </w:tc>
        <w:tc>
          <w:tcPr>
            <w:tcW w:w="1580" w:type="dxa"/>
            <w:tcBorders>
              <w:left w:val="nil"/>
              <w:bottom w:val="single" w:sz="4" w:space="0" w:color="auto"/>
            </w:tcBorders>
            <w:shd w:val="clear" w:color="auto" w:fill="auto"/>
            <w:vAlign w:val="bottom"/>
          </w:tcPr>
          <w:p w14:paraId="1DEA17ED" w14:textId="77777777" w:rsidR="003F7E2C" w:rsidRPr="00003565" w:rsidRDefault="003F7E2C" w:rsidP="00BE28D4">
            <w:pPr>
              <w:pStyle w:val="tabletext11"/>
              <w:tabs>
                <w:tab w:val="decimal" w:pos="640"/>
              </w:tabs>
              <w:rPr>
                <w:ins w:id="29233" w:author="Author"/>
              </w:rPr>
            </w:pPr>
            <w:ins w:id="29234" w:author="Author">
              <w:r w:rsidRPr="00F10C49">
                <w:t>30,000 to 34,999</w:t>
              </w:r>
            </w:ins>
          </w:p>
        </w:tc>
        <w:tc>
          <w:tcPr>
            <w:tcW w:w="680" w:type="dxa"/>
            <w:tcBorders>
              <w:bottom w:val="single" w:sz="4" w:space="0" w:color="auto"/>
            </w:tcBorders>
            <w:shd w:val="clear" w:color="auto" w:fill="auto"/>
            <w:noWrap/>
            <w:vAlign w:val="bottom"/>
          </w:tcPr>
          <w:p w14:paraId="38A4A053" w14:textId="77777777" w:rsidR="003F7E2C" w:rsidRDefault="003F7E2C" w:rsidP="00BE28D4">
            <w:pPr>
              <w:pStyle w:val="tabletext11"/>
              <w:jc w:val="center"/>
              <w:rPr>
                <w:ins w:id="29235" w:author="Author"/>
              </w:rPr>
            </w:pPr>
            <w:ins w:id="29236" w:author="Author">
              <w:r>
                <w:t>1.10</w:t>
              </w:r>
            </w:ins>
          </w:p>
        </w:tc>
        <w:tc>
          <w:tcPr>
            <w:tcW w:w="900" w:type="dxa"/>
            <w:tcBorders>
              <w:bottom w:val="single" w:sz="4" w:space="0" w:color="auto"/>
            </w:tcBorders>
            <w:shd w:val="clear" w:color="auto" w:fill="auto"/>
            <w:noWrap/>
            <w:vAlign w:val="bottom"/>
          </w:tcPr>
          <w:p w14:paraId="1EA75B58" w14:textId="77777777" w:rsidR="003F7E2C" w:rsidRDefault="003F7E2C" w:rsidP="00BE28D4">
            <w:pPr>
              <w:pStyle w:val="tabletext11"/>
              <w:jc w:val="center"/>
              <w:rPr>
                <w:ins w:id="29237" w:author="Author"/>
              </w:rPr>
            </w:pPr>
            <w:ins w:id="29238" w:author="Author">
              <w:r>
                <w:t>1.10</w:t>
              </w:r>
            </w:ins>
          </w:p>
        </w:tc>
        <w:tc>
          <w:tcPr>
            <w:tcW w:w="400" w:type="dxa"/>
            <w:tcBorders>
              <w:bottom w:val="single" w:sz="4" w:space="0" w:color="auto"/>
            </w:tcBorders>
            <w:shd w:val="clear" w:color="auto" w:fill="auto"/>
            <w:noWrap/>
            <w:vAlign w:val="bottom"/>
          </w:tcPr>
          <w:p w14:paraId="15681032" w14:textId="77777777" w:rsidR="003F7E2C" w:rsidRDefault="003F7E2C" w:rsidP="00BE28D4">
            <w:pPr>
              <w:pStyle w:val="tabletext11"/>
              <w:jc w:val="center"/>
              <w:rPr>
                <w:ins w:id="29239" w:author="Author"/>
              </w:rPr>
            </w:pPr>
            <w:ins w:id="29240" w:author="Author">
              <w:r>
                <w:t>1.10</w:t>
              </w:r>
            </w:ins>
          </w:p>
        </w:tc>
        <w:tc>
          <w:tcPr>
            <w:tcW w:w="400" w:type="dxa"/>
            <w:tcBorders>
              <w:bottom w:val="single" w:sz="4" w:space="0" w:color="auto"/>
            </w:tcBorders>
            <w:shd w:val="clear" w:color="auto" w:fill="auto"/>
            <w:noWrap/>
            <w:vAlign w:val="bottom"/>
          </w:tcPr>
          <w:p w14:paraId="5441FDBE" w14:textId="77777777" w:rsidR="003F7E2C" w:rsidRDefault="003F7E2C" w:rsidP="00BE28D4">
            <w:pPr>
              <w:pStyle w:val="tabletext11"/>
              <w:jc w:val="center"/>
              <w:rPr>
                <w:ins w:id="29241" w:author="Author"/>
              </w:rPr>
            </w:pPr>
            <w:ins w:id="29242" w:author="Author">
              <w:r>
                <w:t>1.05</w:t>
              </w:r>
            </w:ins>
          </w:p>
        </w:tc>
        <w:tc>
          <w:tcPr>
            <w:tcW w:w="400" w:type="dxa"/>
            <w:tcBorders>
              <w:bottom w:val="single" w:sz="4" w:space="0" w:color="auto"/>
            </w:tcBorders>
            <w:shd w:val="clear" w:color="auto" w:fill="auto"/>
            <w:noWrap/>
            <w:vAlign w:val="bottom"/>
          </w:tcPr>
          <w:p w14:paraId="02B048FB" w14:textId="77777777" w:rsidR="003F7E2C" w:rsidRDefault="003F7E2C" w:rsidP="00BE28D4">
            <w:pPr>
              <w:pStyle w:val="tabletext11"/>
              <w:jc w:val="center"/>
              <w:rPr>
                <w:ins w:id="29243" w:author="Author"/>
              </w:rPr>
            </w:pPr>
            <w:ins w:id="29244" w:author="Author">
              <w:r>
                <w:t>1.00</w:t>
              </w:r>
            </w:ins>
          </w:p>
        </w:tc>
        <w:tc>
          <w:tcPr>
            <w:tcW w:w="400" w:type="dxa"/>
            <w:tcBorders>
              <w:bottom w:val="single" w:sz="4" w:space="0" w:color="auto"/>
            </w:tcBorders>
            <w:shd w:val="clear" w:color="auto" w:fill="auto"/>
            <w:noWrap/>
            <w:vAlign w:val="bottom"/>
          </w:tcPr>
          <w:p w14:paraId="3FEC6853" w14:textId="77777777" w:rsidR="003F7E2C" w:rsidRDefault="003F7E2C" w:rsidP="00BE28D4">
            <w:pPr>
              <w:pStyle w:val="tabletext11"/>
              <w:jc w:val="center"/>
              <w:rPr>
                <w:ins w:id="29245" w:author="Author"/>
              </w:rPr>
            </w:pPr>
            <w:ins w:id="29246" w:author="Author">
              <w:r>
                <w:t>0.90</w:t>
              </w:r>
            </w:ins>
          </w:p>
        </w:tc>
        <w:tc>
          <w:tcPr>
            <w:tcW w:w="400" w:type="dxa"/>
            <w:tcBorders>
              <w:bottom w:val="single" w:sz="4" w:space="0" w:color="auto"/>
            </w:tcBorders>
            <w:shd w:val="clear" w:color="auto" w:fill="auto"/>
            <w:noWrap/>
            <w:vAlign w:val="bottom"/>
          </w:tcPr>
          <w:p w14:paraId="6B6B1942" w14:textId="77777777" w:rsidR="003F7E2C" w:rsidRDefault="003F7E2C" w:rsidP="00BE28D4">
            <w:pPr>
              <w:pStyle w:val="tabletext11"/>
              <w:jc w:val="center"/>
              <w:rPr>
                <w:ins w:id="29247" w:author="Author"/>
              </w:rPr>
            </w:pPr>
            <w:ins w:id="29248" w:author="Author">
              <w:r>
                <w:t>0.86</w:t>
              </w:r>
            </w:ins>
          </w:p>
        </w:tc>
        <w:tc>
          <w:tcPr>
            <w:tcW w:w="400" w:type="dxa"/>
            <w:tcBorders>
              <w:bottom w:val="single" w:sz="4" w:space="0" w:color="auto"/>
            </w:tcBorders>
            <w:shd w:val="clear" w:color="auto" w:fill="auto"/>
            <w:noWrap/>
            <w:vAlign w:val="bottom"/>
          </w:tcPr>
          <w:p w14:paraId="06B4F968" w14:textId="77777777" w:rsidR="003F7E2C" w:rsidRDefault="003F7E2C" w:rsidP="00BE28D4">
            <w:pPr>
              <w:pStyle w:val="tabletext11"/>
              <w:jc w:val="center"/>
              <w:rPr>
                <w:ins w:id="29249" w:author="Author"/>
              </w:rPr>
            </w:pPr>
            <w:ins w:id="29250" w:author="Author">
              <w:r>
                <w:t>0.82</w:t>
              </w:r>
            </w:ins>
          </w:p>
        </w:tc>
        <w:tc>
          <w:tcPr>
            <w:tcW w:w="400" w:type="dxa"/>
            <w:tcBorders>
              <w:bottom w:val="single" w:sz="4" w:space="0" w:color="auto"/>
            </w:tcBorders>
            <w:shd w:val="clear" w:color="auto" w:fill="auto"/>
            <w:noWrap/>
            <w:vAlign w:val="bottom"/>
          </w:tcPr>
          <w:p w14:paraId="67D0CB24" w14:textId="77777777" w:rsidR="003F7E2C" w:rsidRDefault="003F7E2C" w:rsidP="00BE28D4">
            <w:pPr>
              <w:pStyle w:val="tabletext11"/>
              <w:jc w:val="center"/>
              <w:rPr>
                <w:ins w:id="29251" w:author="Author"/>
              </w:rPr>
            </w:pPr>
            <w:ins w:id="29252" w:author="Author">
              <w:r>
                <w:t>0.78</w:t>
              </w:r>
            </w:ins>
          </w:p>
        </w:tc>
        <w:tc>
          <w:tcPr>
            <w:tcW w:w="400" w:type="dxa"/>
            <w:tcBorders>
              <w:bottom w:val="single" w:sz="4" w:space="0" w:color="auto"/>
            </w:tcBorders>
            <w:shd w:val="clear" w:color="auto" w:fill="auto"/>
            <w:noWrap/>
            <w:vAlign w:val="bottom"/>
          </w:tcPr>
          <w:p w14:paraId="500E2567" w14:textId="77777777" w:rsidR="003F7E2C" w:rsidRDefault="003F7E2C" w:rsidP="00BE28D4">
            <w:pPr>
              <w:pStyle w:val="tabletext11"/>
              <w:jc w:val="center"/>
              <w:rPr>
                <w:ins w:id="29253" w:author="Author"/>
              </w:rPr>
            </w:pPr>
            <w:ins w:id="29254" w:author="Author">
              <w:r>
                <w:t>0.74</w:t>
              </w:r>
            </w:ins>
          </w:p>
        </w:tc>
        <w:tc>
          <w:tcPr>
            <w:tcW w:w="400" w:type="dxa"/>
            <w:tcBorders>
              <w:bottom w:val="single" w:sz="4" w:space="0" w:color="auto"/>
            </w:tcBorders>
            <w:shd w:val="clear" w:color="auto" w:fill="auto"/>
            <w:noWrap/>
            <w:vAlign w:val="bottom"/>
          </w:tcPr>
          <w:p w14:paraId="49BDCDE3" w14:textId="77777777" w:rsidR="003F7E2C" w:rsidRDefault="003F7E2C" w:rsidP="00BE28D4">
            <w:pPr>
              <w:pStyle w:val="tabletext11"/>
              <w:jc w:val="center"/>
              <w:rPr>
                <w:ins w:id="29255" w:author="Author"/>
              </w:rPr>
            </w:pPr>
            <w:ins w:id="29256" w:author="Author">
              <w:r>
                <w:t>0.69</w:t>
              </w:r>
            </w:ins>
          </w:p>
        </w:tc>
        <w:tc>
          <w:tcPr>
            <w:tcW w:w="400" w:type="dxa"/>
            <w:tcBorders>
              <w:bottom w:val="single" w:sz="4" w:space="0" w:color="auto"/>
            </w:tcBorders>
            <w:shd w:val="clear" w:color="auto" w:fill="auto"/>
            <w:noWrap/>
            <w:vAlign w:val="bottom"/>
          </w:tcPr>
          <w:p w14:paraId="119065C5" w14:textId="77777777" w:rsidR="003F7E2C" w:rsidRDefault="003F7E2C" w:rsidP="00BE28D4">
            <w:pPr>
              <w:pStyle w:val="tabletext11"/>
              <w:jc w:val="center"/>
              <w:rPr>
                <w:ins w:id="29257" w:author="Author"/>
              </w:rPr>
            </w:pPr>
            <w:ins w:id="29258" w:author="Author">
              <w:r>
                <w:t>0.67</w:t>
              </w:r>
            </w:ins>
          </w:p>
        </w:tc>
        <w:tc>
          <w:tcPr>
            <w:tcW w:w="400" w:type="dxa"/>
            <w:tcBorders>
              <w:bottom w:val="single" w:sz="4" w:space="0" w:color="auto"/>
            </w:tcBorders>
            <w:shd w:val="clear" w:color="auto" w:fill="auto"/>
            <w:noWrap/>
            <w:vAlign w:val="bottom"/>
          </w:tcPr>
          <w:p w14:paraId="6B9CE40C" w14:textId="77777777" w:rsidR="003F7E2C" w:rsidRDefault="003F7E2C" w:rsidP="00BE28D4">
            <w:pPr>
              <w:pStyle w:val="tabletext11"/>
              <w:jc w:val="center"/>
              <w:rPr>
                <w:ins w:id="29259" w:author="Author"/>
              </w:rPr>
            </w:pPr>
            <w:ins w:id="29260" w:author="Author">
              <w:r>
                <w:t>0.64</w:t>
              </w:r>
            </w:ins>
          </w:p>
        </w:tc>
        <w:tc>
          <w:tcPr>
            <w:tcW w:w="400" w:type="dxa"/>
            <w:tcBorders>
              <w:bottom w:val="single" w:sz="4" w:space="0" w:color="auto"/>
            </w:tcBorders>
            <w:shd w:val="clear" w:color="auto" w:fill="auto"/>
            <w:noWrap/>
            <w:vAlign w:val="bottom"/>
          </w:tcPr>
          <w:p w14:paraId="7CE58403" w14:textId="77777777" w:rsidR="003F7E2C" w:rsidRDefault="003F7E2C" w:rsidP="00BE28D4">
            <w:pPr>
              <w:pStyle w:val="tabletext11"/>
              <w:jc w:val="center"/>
              <w:rPr>
                <w:ins w:id="29261" w:author="Author"/>
              </w:rPr>
            </w:pPr>
            <w:ins w:id="29262" w:author="Author">
              <w:r>
                <w:t>0.61</w:t>
              </w:r>
            </w:ins>
          </w:p>
        </w:tc>
        <w:tc>
          <w:tcPr>
            <w:tcW w:w="400" w:type="dxa"/>
            <w:tcBorders>
              <w:bottom w:val="single" w:sz="4" w:space="0" w:color="auto"/>
            </w:tcBorders>
            <w:shd w:val="clear" w:color="auto" w:fill="auto"/>
            <w:noWrap/>
            <w:vAlign w:val="bottom"/>
          </w:tcPr>
          <w:p w14:paraId="0C065769" w14:textId="77777777" w:rsidR="003F7E2C" w:rsidRDefault="003F7E2C" w:rsidP="00BE28D4">
            <w:pPr>
              <w:pStyle w:val="tabletext11"/>
              <w:jc w:val="center"/>
              <w:rPr>
                <w:ins w:id="29263" w:author="Author"/>
              </w:rPr>
            </w:pPr>
            <w:ins w:id="29264" w:author="Author">
              <w:r>
                <w:t>0.59</w:t>
              </w:r>
            </w:ins>
          </w:p>
        </w:tc>
        <w:tc>
          <w:tcPr>
            <w:tcW w:w="400" w:type="dxa"/>
            <w:tcBorders>
              <w:bottom w:val="single" w:sz="4" w:space="0" w:color="auto"/>
            </w:tcBorders>
            <w:shd w:val="clear" w:color="auto" w:fill="auto"/>
            <w:noWrap/>
            <w:vAlign w:val="bottom"/>
          </w:tcPr>
          <w:p w14:paraId="6A541568" w14:textId="77777777" w:rsidR="003F7E2C" w:rsidRDefault="003F7E2C" w:rsidP="00BE28D4">
            <w:pPr>
              <w:pStyle w:val="tabletext11"/>
              <w:jc w:val="center"/>
              <w:rPr>
                <w:ins w:id="29265" w:author="Author"/>
              </w:rPr>
            </w:pPr>
            <w:ins w:id="29266" w:author="Author">
              <w:r>
                <w:t>0.57</w:t>
              </w:r>
            </w:ins>
          </w:p>
        </w:tc>
        <w:tc>
          <w:tcPr>
            <w:tcW w:w="400" w:type="dxa"/>
            <w:tcBorders>
              <w:bottom w:val="single" w:sz="4" w:space="0" w:color="auto"/>
            </w:tcBorders>
            <w:shd w:val="clear" w:color="auto" w:fill="auto"/>
            <w:noWrap/>
            <w:vAlign w:val="bottom"/>
          </w:tcPr>
          <w:p w14:paraId="36C634D0" w14:textId="77777777" w:rsidR="003F7E2C" w:rsidRDefault="003F7E2C" w:rsidP="00BE28D4">
            <w:pPr>
              <w:pStyle w:val="tabletext11"/>
              <w:jc w:val="center"/>
              <w:rPr>
                <w:ins w:id="29267" w:author="Author"/>
              </w:rPr>
            </w:pPr>
            <w:ins w:id="29268" w:author="Author">
              <w:r>
                <w:t>0.54</w:t>
              </w:r>
            </w:ins>
          </w:p>
        </w:tc>
        <w:tc>
          <w:tcPr>
            <w:tcW w:w="400" w:type="dxa"/>
            <w:tcBorders>
              <w:bottom w:val="single" w:sz="4" w:space="0" w:color="auto"/>
            </w:tcBorders>
            <w:shd w:val="clear" w:color="auto" w:fill="auto"/>
            <w:noWrap/>
            <w:vAlign w:val="bottom"/>
          </w:tcPr>
          <w:p w14:paraId="6CE4D6F7" w14:textId="77777777" w:rsidR="003F7E2C" w:rsidRDefault="003F7E2C" w:rsidP="00BE28D4">
            <w:pPr>
              <w:pStyle w:val="tabletext11"/>
              <w:jc w:val="center"/>
              <w:rPr>
                <w:ins w:id="29269" w:author="Author"/>
              </w:rPr>
            </w:pPr>
            <w:ins w:id="29270" w:author="Author">
              <w:r>
                <w:t>0.52</w:t>
              </w:r>
            </w:ins>
          </w:p>
        </w:tc>
        <w:tc>
          <w:tcPr>
            <w:tcW w:w="400" w:type="dxa"/>
            <w:tcBorders>
              <w:bottom w:val="single" w:sz="4" w:space="0" w:color="auto"/>
            </w:tcBorders>
            <w:shd w:val="clear" w:color="auto" w:fill="auto"/>
            <w:noWrap/>
            <w:vAlign w:val="bottom"/>
          </w:tcPr>
          <w:p w14:paraId="2217C5E8" w14:textId="77777777" w:rsidR="003F7E2C" w:rsidRDefault="003F7E2C" w:rsidP="00BE28D4">
            <w:pPr>
              <w:pStyle w:val="tabletext11"/>
              <w:jc w:val="center"/>
              <w:rPr>
                <w:ins w:id="29271" w:author="Author"/>
              </w:rPr>
            </w:pPr>
            <w:ins w:id="29272" w:author="Author">
              <w:r>
                <w:t>0.50</w:t>
              </w:r>
            </w:ins>
          </w:p>
        </w:tc>
        <w:tc>
          <w:tcPr>
            <w:tcW w:w="400" w:type="dxa"/>
            <w:tcBorders>
              <w:bottom w:val="single" w:sz="4" w:space="0" w:color="auto"/>
            </w:tcBorders>
            <w:shd w:val="clear" w:color="auto" w:fill="auto"/>
            <w:noWrap/>
            <w:vAlign w:val="bottom"/>
          </w:tcPr>
          <w:p w14:paraId="051018A5" w14:textId="77777777" w:rsidR="003F7E2C" w:rsidRDefault="003F7E2C" w:rsidP="00BE28D4">
            <w:pPr>
              <w:pStyle w:val="tabletext11"/>
              <w:jc w:val="center"/>
              <w:rPr>
                <w:ins w:id="29273" w:author="Author"/>
              </w:rPr>
            </w:pPr>
            <w:ins w:id="29274" w:author="Author">
              <w:r>
                <w:t>0.48</w:t>
              </w:r>
            </w:ins>
          </w:p>
        </w:tc>
        <w:tc>
          <w:tcPr>
            <w:tcW w:w="400" w:type="dxa"/>
            <w:tcBorders>
              <w:bottom w:val="single" w:sz="4" w:space="0" w:color="auto"/>
            </w:tcBorders>
            <w:shd w:val="clear" w:color="auto" w:fill="auto"/>
            <w:noWrap/>
            <w:vAlign w:val="bottom"/>
          </w:tcPr>
          <w:p w14:paraId="558E30BB" w14:textId="77777777" w:rsidR="003F7E2C" w:rsidRDefault="003F7E2C" w:rsidP="00BE28D4">
            <w:pPr>
              <w:pStyle w:val="tabletext11"/>
              <w:jc w:val="center"/>
              <w:rPr>
                <w:ins w:id="29275" w:author="Author"/>
              </w:rPr>
            </w:pPr>
            <w:ins w:id="29276" w:author="Author">
              <w:r>
                <w:t>0.46</w:t>
              </w:r>
            </w:ins>
          </w:p>
        </w:tc>
        <w:tc>
          <w:tcPr>
            <w:tcW w:w="400" w:type="dxa"/>
            <w:tcBorders>
              <w:bottom w:val="single" w:sz="4" w:space="0" w:color="auto"/>
            </w:tcBorders>
            <w:shd w:val="clear" w:color="auto" w:fill="auto"/>
            <w:noWrap/>
            <w:vAlign w:val="bottom"/>
          </w:tcPr>
          <w:p w14:paraId="4AF05804" w14:textId="77777777" w:rsidR="003F7E2C" w:rsidRDefault="003F7E2C" w:rsidP="00BE28D4">
            <w:pPr>
              <w:pStyle w:val="tabletext11"/>
              <w:jc w:val="center"/>
              <w:rPr>
                <w:ins w:id="29277" w:author="Author"/>
              </w:rPr>
            </w:pPr>
            <w:ins w:id="29278" w:author="Author">
              <w:r>
                <w:t>0.44</w:t>
              </w:r>
            </w:ins>
          </w:p>
        </w:tc>
        <w:tc>
          <w:tcPr>
            <w:tcW w:w="440" w:type="dxa"/>
            <w:tcBorders>
              <w:bottom w:val="single" w:sz="4" w:space="0" w:color="auto"/>
            </w:tcBorders>
            <w:shd w:val="clear" w:color="auto" w:fill="auto"/>
            <w:noWrap/>
            <w:vAlign w:val="bottom"/>
          </w:tcPr>
          <w:p w14:paraId="016D6261" w14:textId="77777777" w:rsidR="003F7E2C" w:rsidRDefault="003F7E2C" w:rsidP="00BE28D4">
            <w:pPr>
              <w:pStyle w:val="tabletext11"/>
              <w:jc w:val="center"/>
              <w:rPr>
                <w:ins w:id="29279" w:author="Author"/>
              </w:rPr>
            </w:pPr>
            <w:ins w:id="29280" w:author="Author">
              <w:r>
                <w:t>0.43</w:t>
              </w:r>
            </w:ins>
          </w:p>
        </w:tc>
        <w:tc>
          <w:tcPr>
            <w:tcW w:w="400" w:type="dxa"/>
            <w:tcBorders>
              <w:bottom w:val="single" w:sz="4" w:space="0" w:color="auto"/>
            </w:tcBorders>
            <w:shd w:val="clear" w:color="auto" w:fill="auto"/>
            <w:noWrap/>
            <w:vAlign w:val="bottom"/>
          </w:tcPr>
          <w:p w14:paraId="5C63DD4E" w14:textId="77777777" w:rsidR="003F7E2C" w:rsidRDefault="003F7E2C" w:rsidP="00BE28D4">
            <w:pPr>
              <w:pStyle w:val="tabletext11"/>
              <w:jc w:val="center"/>
              <w:rPr>
                <w:ins w:id="29281" w:author="Author"/>
              </w:rPr>
            </w:pPr>
            <w:ins w:id="29282" w:author="Author">
              <w:r>
                <w:t>0.41</w:t>
              </w:r>
            </w:ins>
          </w:p>
        </w:tc>
        <w:tc>
          <w:tcPr>
            <w:tcW w:w="400" w:type="dxa"/>
            <w:tcBorders>
              <w:bottom w:val="single" w:sz="4" w:space="0" w:color="auto"/>
            </w:tcBorders>
            <w:shd w:val="clear" w:color="auto" w:fill="auto"/>
            <w:noWrap/>
            <w:vAlign w:val="bottom"/>
          </w:tcPr>
          <w:p w14:paraId="7E2DF0C5" w14:textId="77777777" w:rsidR="003F7E2C" w:rsidRDefault="003F7E2C" w:rsidP="00BE28D4">
            <w:pPr>
              <w:pStyle w:val="tabletext11"/>
              <w:jc w:val="center"/>
              <w:rPr>
                <w:ins w:id="29283" w:author="Author"/>
              </w:rPr>
            </w:pPr>
            <w:ins w:id="29284" w:author="Author">
              <w:r>
                <w:t>0.39</w:t>
              </w:r>
            </w:ins>
          </w:p>
        </w:tc>
        <w:tc>
          <w:tcPr>
            <w:tcW w:w="400" w:type="dxa"/>
            <w:tcBorders>
              <w:bottom w:val="single" w:sz="4" w:space="0" w:color="auto"/>
            </w:tcBorders>
            <w:shd w:val="clear" w:color="auto" w:fill="auto"/>
            <w:noWrap/>
            <w:vAlign w:val="bottom"/>
          </w:tcPr>
          <w:p w14:paraId="437AAF66" w14:textId="77777777" w:rsidR="003F7E2C" w:rsidRDefault="003F7E2C" w:rsidP="00BE28D4">
            <w:pPr>
              <w:pStyle w:val="tabletext11"/>
              <w:jc w:val="center"/>
              <w:rPr>
                <w:ins w:id="29285" w:author="Author"/>
              </w:rPr>
            </w:pPr>
            <w:ins w:id="29286" w:author="Author">
              <w:r>
                <w:t>0.38</w:t>
              </w:r>
            </w:ins>
          </w:p>
        </w:tc>
        <w:tc>
          <w:tcPr>
            <w:tcW w:w="400" w:type="dxa"/>
            <w:tcBorders>
              <w:bottom w:val="single" w:sz="4" w:space="0" w:color="auto"/>
            </w:tcBorders>
            <w:shd w:val="clear" w:color="auto" w:fill="auto"/>
            <w:noWrap/>
            <w:vAlign w:val="bottom"/>
          </w:tcPr>
          <w:p w14:paraId="54A7C361" w14:textId="77777777" w:rsidR="003F7E2C" w:rsidRDefault="003F7E2C" w:rsidP="00BE28D4">
            <w:pPr>
              <w:pStyle w:val="tabletext11"/>
              <w:jc w:val="center"/>
              <w:rPr>
                <w:ins w:id="29287" w:author="Author"/>
              </w:rPr>
            </w:pPr>
            <w:ins w:id="29288" w:author="Author">
              <w:r>
                <w:t>0.36</w:t>
              </w:r>
            </w:ins>
          </w:p>
        </w:tc>
        <w:tc>
          <w:tcPr>
            <w:tcW w:w="460" w:type="dxa"/>
            <w:tcBorders>
              <w:bottom w:val="single" w:sz="4" w:space="0" w:color="auto"/>
            </w:tcBorders>
            <w:shd w:val="clear" w:color="auto" w:fill="auto"/>
            <w:noWrap/>
            <w:vAlign w:val="bottom"/>
          </w:tcPr>
          <w:p w14:paraId="42FF4C96" w14:textId="77777777" w:rsidR="003F7E2C" w:rsidRDefault="003F7E2C" w:rsidP="00BE28D4">
            <w:pPr>
              <w:pStyle w:val="tabletext11"/>
              <w:jc w:val="center"/>
              <w:rPr>
                <w:ins w:id="29289" w:author="Author"/>
              </w:rPr>
            </w:pPr>
            <w:ins w:id="29290" w:author="Author">
              <w:r>
                <w:t>0.35</w:t>
              </w:r>
            </w:ins>
          </w:p>
        </w:tc>
      </w:tr>
      <w:tr w:rsidR="003F7E2C" w14:paraId="7F48B3A9" w14:textId="77777777" w:rsidTr="00EE1A0A">
        <w:trPr>
          <w:trHeight w:val="190"/>
          <w:ins w:id="29291" w:author="Author"/>
        </w:trPr>
        <w:tc>
          <w:tcPr>
            <w:tcW w:w="200" w:type="dxa"/>
            <w:tcBorders>
              <w:bottom w:val="single" w:sz="4" w:space="0" w:color="auto"/>
              <w:right w:val="nil"/>
            </w:tcBorders>
            <w:shd w:val="clear" w:color="auto" w:fill="auto"/>
            <w:vAlign w:val="bottom"/>
          </w:tcPr>
          <w:p w14:paraId="7CF61591" w14:textId="77777777" w:rsidR="003F7E2C" w:rsidRPr="00003565" w:rsidRDefault="003F7E2C" w:rsidP="00BE28D4">
            <w:pPr>
              <w:pStyle w:val="tabletext11"/>
              <w:jc w:val="right"/>
              <w:rPr>
                <w:ins w:id="29292" w:author="Author"/>
              </w:rPr>
            </w:pPr>
          </w:p>
        </w:tc>
        <w:tc>
          <w:tcPr>
            <w:tcW w:w="1580" w:type="dxa"/>
            <w:tcBorders>
              <w:left w:val="nil"/>
              <w:bottom w:val="single" w:sz="4" w:space="0" w:color="auto"/>
            </w:tcBorders>
            <w:shd w:val="clear" w:color="auto" w:fill="auto"/>
            <w:vAlign w:val="bottom"/>
          </w:tcPr>
          <w:p w14:paraId="07A66014" w14:textId="77777777" w:rsidR="003F7E2C" w:rsidRPr="00003565" w:rsidRDefault="003F7E2C" w:rsidP="00BE28D4">
            <w:pPr>
              <w:pStyle w:val="tabletext11"/>
              <w:tabs>
                <w:tab w:val="decimal" w:pos="640"/>
              </w:tabs>
              <w:rPr>
                <w:ins w:id="29293" w:author="Author"/>
              </w:rPr>
            </w:pPr>
            <w:ins w:id="29294" w:author="Author">
              <w:r w:rsidRPr="00F10C49">
                <w:t>35,000 to 39,999</w:t>
              </w:r>
            </w:ins>
          </w:p>
        </w:tc>
        <w:tc>
          <w:tcPr>
            <w:tcW w:w="680" w:type="dxa"/>
            <w:tcBorders>
              <w:bottom w:val="single" w:sz="4" w:space="0" w:color="auto"/>
            </w:tcBorders>
            <w:shd w:val="clear" w:color="auto" w:fill="auto"/>
            <w:noWrap/>
            <w:vAlign w:val="bottom"/>
          </w:tcPr>
          <w:p w14:paraId="14C0913F" w14:textId="77777777" w:rsidR="003F7E2C" w:rsidRDefault="003F7E2C" w:rsidP="00BE28D4">
            <w:pPr>
              <w:pStyle w:val="tabletext11"/>
              <w:jc w:val="center"/>
              <w:rPr>
                <w:ins w:id="29295" w:author="Author"/>
              </w:rPr>
            </w:pPr>
            <w:ins w:id="29296" w:author="Author">
              <w:r>
                <w:t>1.20</w:t>
              </w:r>
            </w:ins>
          </w:p>
        </w:tc>
        <w:tc>
          <w:tcPr>
            <w:tcW w:w="900" w:type="dxa"/>
            <w:tcBorders>
              <w:bottom w:val="single" w:sz="4" w:space="0" w:color="auto"/>
            </w:tcBorders>
            <w:shd w:val="clear" w:color="auto" w:fill="auto"/>
            <w:noWrap/>
            <w:vAlign w:val="bottom"/>
          </w:tcPr>
          <w:p w14:paraId="3A90D748" w14:textId="77777777" w:rsidR="003F7E2C" w:rsidRDefault="003F7E2C" w:rsidP="00BE28D4">
            <w:pPr>
              <w:pStyle w:val="tabletext11"/>
              <w:jc w:val="center"/>
              <w:rPr>
                <w:ins w:id="29297" w:author="Author"/>
              </w:rPr>
            </w:pPr>
            <w:ins w:id="29298" w:author="Author">
              <w:r>
                <w:t>1.20</w:t>
              </w:r>
            </w:ins>
          </w:p>
        </w:tc>
        <w:tc>
          <w:tcPr>
            <w:tcW w:w="400" w:type="dxa"/>
            <w:tcBorders>
              <w:bottom w:val="single" w:sz="4" w:space="0" w:color="auto"/>
            </w:tcBorders>
            <w:shd w:val="clear" w:color="auto" w:fill="auto"/>
            <w:noWrap/>
            <w:vAlign w:val="bottom"/>
          </w:tcPr>
          <w:p w14:paraId="619FC43D" w14:textId="77777777" w:rsidR="003F7E2C" w:rsidRDefault="003F7E2C" w:rsidP="00BE28D4">
            <w:pPr>
              <w:pStyle w:val="tabletext11"/>
              <w:jc w:val="center"/>
              <w:rPr>
                <w:ins w:id="29299" w:author="Author"/>
              </w:rPr>
            </w:pPr>
            <w:ins w:id="29300" w:author="Author">
              <w:r>
                <w:t>1.20</w:t>
              </w:r>
            </w:ins>
          </w:p>
        </w:tc>
        <w:tc>
          <w:tcPr>
            <w:tcW w:w="400" w:type="dxa"/>
            <w:tcBorders>
              <w:bottom w:val="single" w:sz="4" w:space="0" w:color="auto"/>
            </w:tcBorders>
            <w:shd w:val="clear" w:color="auto" w:fill="auto"/>
            <w:noWrap/>
            <w:vAlign w:val="bottom"/>
          </w:tcPr>
          <w:p w14:paraId="49384541" w14:textId="77777777" w:rsidR="003F7E2C" w:rsidRDefault="003F7E2C" w:rsidP="00BE28D4">
            <w:pPr>
              <w:pStyle w:val="tabletext11"/>
              <w:jc w:val="center"/>
              <w:rPr>
                <w:ins w:id="29301" w:author="Author"/>
              </w:rPr>
            </w:pPr>
            <w:ins w:id="29302" w:author="Author">
              <w:r>
                <w:t>1.15</w:t>
              </w:r>
            </w:ins>
          </w:p>
        </w:tc>
        <w:tc>
          <w:tcPr>
            <w:tcW w:w="400" w:type="dxa"/>
            <w:tcBorders>
              <w:bottom w:val="single" w:sz="4" w:space="0" w:color="auto"/>
            </w:tcBorders>
            <w:shd w:val="clear" w:color="auto" w:fill="auto"/>
            <w:noWrap/>
            <w:vAlign w:val="bottom"/>
          </w:tcPr>
          <w:p w14:paraId="0EC5BA70" w14:textId="77777777" w:rsidR="003F7E2C" w:rsidRDefault="003F7E2C" w:rsidP="00BE28D4">
            <w:pPr>
              <w:pStyle w:val="tabletext11"/>
              <w:jc w:val="center"/>
              <w:rPr>
                <w:ins w:id="29303" w:author="Author"/>
              </w:rPr>
            </w:pPr>
            <w:ins w:id="29304" w:author="Author">
              <w:r>
                <w:t>1.09</w:t>
              </w:r>
            </w:ins>
          </w:p>
        </w:tc>
        <w:tc>
          <w:tcPr>
            <w:tcW w:w="400" w:type="dxa"/>
            <w:tcBorders>
              <w:bottom w:val="single" w:sz="4" w:space="0" w:color="auto"/>
            </w:tcBorders>
            <w:shd w:val="clear" w:color="auto" w:fill="auto"/>
            <w:noWrap/>
            <w:vAlign w:val="bottom"/>
          </w:tcPr>
          <w:p w14:paraId="528E1CC6" w14:textId="77777777" w:rsidR="003F7E2C" w:rsidRDefault="003F7E2C" w:rsidP="00BE28D4">
            <w:pPr>
              <w:pStyle w:val="tabletext11"/>
              <w:jc w:val="center"/>
              <w:rPr>
                <w:ins w:id="29305" w:author="Author"/>
              </w:rPr>
            </w:pPr>
            <w:ins w:id="29306" w:author="Author">
              <w:r>
                <w:t>0.98</w:t>
              </w:r>
            </w:ins>
          </w:p>
        </w:tc>
        <w:tc>
          <w:tcPr>
            <w:tcW w:w="400" w:type="dxa"/>
            <w:tcBorders>
              <w:bottom w:val="single" w:sz="4" w:space="0" w:color="auto"/>
            </w:tcBorders>
            <w:shd w:val="clear" w:color="auto" w:fill="auto"/>
            <w:noWrap/>
            <w:vAlign w:val="bottom"/>
          </w:tcPr>
          <w:p w14:paraId="30F2B9B6" w14:textId="77777777" w:rsidR="003F7E2C" w:rsidRDefault="003F7E2C" w:rsidP="00BE28D4">
            <w:pPr>
              <w:pStyle w:val="tabletext11"/>
              <w:jc w:val="center"/>
              <w:rPr>
                <w:ins w:id="29307" w:author="Author"/>
              </w:rPr>
            </w:pPr>
            <w:ins w:id="29308" w:author="Author">
              <w:r>
                <w:t>0.94</w:t>
              </w:r>
            </w:ins>
          </w:p>
        </w:tc>
        <w:tc>
          <w:tcPr>
            <w:tcW w:w="400" w:type="dxa"/>
            <w:tcBorders>
              <w:bottom w:val="single" w:sz="4" w:space="0" w:color="auto"/>
            </w:tcBorders>
            <w:shd w:val="clear" w:color="auto" w:fill="auto"/>
            <w:noWrap/>
            <w:vAlign w:val="bottom"/>
          </w:tcPr>
          <w:p w14:paraId="6ACB5687" w14:textId="77777777" w:rsidR="003F7E2C" w:rsidRDefault="003F7E2C" w:rsidP="00BE28D4">
            <w:pPr>
              <w:pStyle w:val="tabletext11"/>
              <w:jc w:val="center"/>
              <w:rPr>
                <w:ins w:id="29309" w:author="Author"/>
              </w:rPr>
            </w:pPr>
            <w:ins w:id="29310" w:author="Author">
              <w:r>
                <w:t>0.89</w:t>
              </w:r>
            </w:ins>
          </w:p>
        </w:tc>
        <w:tc>
          <w:tcPr>
            <w:tcW w:w="400" w:type="dxa"/>
            <w:tcBorders>
              <w:bottom w:val="single" w:sz="4" w:space="0" w:color="auto"/>
            </w:tcBorders>
            <w:shd w:val="clear" w:color="auto" w:fill="auto"/>
            <w:noWrap/>
            <w:vAlign w:val="bottom"/>
          </w:tcPr>
          <w:p w14:paraId="15C369F6" w14:textId="77777777" w:rsidR="003F7E2C" w:rsidRDefault="003F7E2C" w:rsidP="00BE28D4">
            <w:pPr>
              <w:pStyle w:val="tabletext11"/>
              <w:jc w:val="center"/>
              <w:rPr>
                <w:ins w:id="29311" w:author="Author"/>
              </w:rPr>
            </w:pPr>
            <w:ins w:id="29312" w:author="Author">
              <w:r>
                <w:t>0.85</w:t>
              </w:r>
            </w:ins>
          </w:p>
        </w:tc>
        <w:tc>
          <w:tcPr>
            <w:tcW w:w="400" w:type="dxa"/>
            <w:tcBorders>
              <w:bottom w:val="single" w:sz="4" w:space="0" w:color="auto"/>
            </w:tcBorders>
            <w:shd w:val="clear" w:color="auto" w:fill="auto"/>
            <w:noWrap/>
            <w:vAlign w:val="bottom"/>
          </w:tcPr>
          <w:p w14:paraId="04C4D205" w14:textId="77777777" w:rsidR="003F7E2C" w:rsidRDefault="003F7E2C" w:rsidP="00BE28D4">
            <w:pPr>
              <w:pStyle w:val="tabletext11"/>
              <w:jc w:val="center"/>
              <w:rPr>
                <w:ins w:id="29313" w:author="Author"/>
              </w:rPr>
            </w:pPr>
            <w:ins w:id="29314" w:author="Author">
              <w:r>
                <w:t>0.80</w:t>
              </w:r>
            </w:ins>
          </w:p>
        </w:tc>
        <w:tc>
          <w:tcPr>
            <w:tcW w:w="400" w:type="dxa"/>
            <w:tcBorders>
              <w:bottom w:val="single" w:sz="4" w:space="0" w:color="auto"/>
            </w:tcBorders>
            <w:shd w:val="clear" w:color="auto" w:fill="auto"/>
            <w:noWrap/>
            <w:vAlign w:val="bottom"/>
          </w:tcPr>
          <w:p w14:paraId="0DB9C084" w14:textId="77777777" w:rsidR="003F7E2C" w:rsidRDefault="003F7E2C" w:rsidP="00BE28D4">
            <w:pPr>
              <w:pStyle w:val="tabletext11"/>
              <w:jc w:val="center"/>
              <w:rPr>
                <w:ins w:id="29315" w:author="Author"/>
              </w:rPr>
            </w:pPr>
            <w:ins w:id="29316" w:author="Author">
              <w:r>
                <w:t>0.76</w:t>
              </w:r>
            </w:ins>
          </w:p>
        </w:tc>
        <w:tc>
          <w:tcPr>
            <w:tcW w:w="400" w:type="dxa"/>
            <w:tcBorders>
              <w:bottom w:val="single" w:sz="4" w:space="0" w:color="auto"/>
            </w:tcBorders>
            <w:shd w:val="clear" w:color="auto" w:fill="auto"/>
            <w:noWrap/>
            <w:vAlign w:val="bottom"/>
          </w:tcPr>
          <w:p w14:paraId="2A1B525C" w14:textId="77777777" w:rsidR="003F7E2C" w:rsidRDefault="003F7E2C" w:rsidP="00BE28D4">
            <w:pPr>
              <w:pStyle w:val="tabletext11"/>
              <w:jc w:val="center"/>
              <w:rPr>
                <w:ins w:id="29317" w:author="Author"/>
              </w:rPr>
            </w:pPr>
            <w:ins w:id="29318" w:author="Author">
              <w:r>
                <w:t>0.73</w:t>
              </w:r>
            </w:ins>
          </w:p>
        </w:tc>
        <w:tc>
          <w:tcPr>
            <w:tcW w:w="400" w:type="dxa"/>
            <w:tcBorders>
              <w:bottom w:val="single" w:sz="4" w:space="0" w:color="auto"/>
            </w:tcBorders>
            <w:shd w:val="clear" w:color="auto" w:fill="auto"/>
            <w:noWrap/>
            <w:vAlign w:val="bottom"/>
          </w:tcPr>
          <w:p w14:paraId="7533550E" w14:textId="77777777" w:rsidR="003F7E2C" w:rsidRDefault="003F7E2C" w:rsidP="00BE28D4">
            <w:pPr>
              <w:pStyle w:val="tabletext11"/>
              <w:jc w:val="center"/>
              <w:rPr>
                <w:ins w:id="29319" w:author="Author"/>
              </w:rPr>
            </w:pPr>
            <w:ins w:id="29320" w:author="Author">
              <w:r>
                <w:t>0.70</w:t>
              </w:r>
            </w:ins>
          </w:p>
        </w:tc>
        <w:tc>
          <w:tcPr>
            <w:tcW w:w="400" w:type="dxa"/>
            <w:tcBorders>
              <w:bottom w:val="single" w:sz="4" w:space="0" w:color="auto"/>
            </w:tcBorders>
            <w:shd w:val="clear" w:color="auto" w:fill="auto"/>
            <w:noWrap/>
            <w:vAlign w:val="bottom"/>
          </w:tcPr>
          <w:p w14:paraId="4D52FEC9" w14:textId="77777777" w:rsidR="003F7E2C" w:rsidRDefault="003F7E2C" w:rsidP="00BE28D4">
            <w:pPr>
              <w:pStyle w:val="tabletext11"/>
              <w:jc w:val="center"/>
              <w:rPr>
                <w:ins w:id="29321" w:author="Author"/>
              </w:rPr>
            </w:pPr>
            <w:ins w:id="29322" w:author="Author">
              <w:r>
                <w:t>0.67</w:t>
              </w:r>
            </w:ins>
          </w:p>
        </w:tc>
        <w:tc>
          <w:tcPr>
            <w:tcW w:w="400" w:type="dxa"/>
            <w:tcBorders>
              <w:bottom w:val="single" w:sz="4" w:space="0" w:color="auto"/>
            </w:tcBorders>
            <w:shd w:val="clear" w:color="auto" w:fill="auto"/>
            <w:noWrap/>
            <w:vAlign w:val="bottom"/>
          </w:tcPr>
          <w:p w14:paraId="040532E0" w14:textId="77777777" w:rsidR="003F7E2C" w:rsidRDefault="003F7E2C" w:rsidP="00BE28D4">
            <w:pPr>
              <w:pStyle w:val="tabletext11"/>
              <w:jc w:val="center"/>
              <w:rPr>
                <w:ins w:id="29323" w:author="Author"/>
              </w:rPr>
            </w:pPr>
            <w:ins w:id="29324" w:author="Author">
              <w:r>
                <w:t>0.64</w:t>
              </w:r>
            </w:ins>
          </w:p>
        </w:tc>
        <w:tc>
          <w:tcPr>
            <w:tcW w:w="400" w:type="dxa"/>
            <w:tcBorders>
              <w:bottom w:val="single" w:sz="4" w:space="0" w:color="auto"/>
            </w:tcBorders>
            <w:shd w:val="clear" w:color="auto" w:fill="auto"/>
            <w:noWrap/>
            <w:vAlign w:val="bottom"/>
          </w:tcPr>
          <w:p w14:paraId="567D6449" w14:textId="77777777" w:rsidR="003F7E2C" w:rsidRDefault="003F7E2C" w:rsidP="00BE28D4">
            <w:pPr>
              <w:pStyle w:val="tabletext11"/>
              <w:jc w:val="center"/>
              <w:rPr>
                <w:ins w:id="29325" w:author="Author"/>
              </w:rPr>
            </w:pPr>
            <w:ins w:id="29326" w:author="Author">
              <w:r>
                <w:t>0.62</w:t>
              </w:r>
            </w:ins>
          </w:p>
        </w:tc>
        <w:tc>
          <w:tcPr>
            <w:tcW w:w="400" w:type="dxa"/>
            <w:tcBorders>
              <w:bottom w:val="single" w:sz="4" w:space="0" w:color="auto"/>
            </w:tcBorders>
            <w:shd w:val="clear" w:color="auto" w:fill="auto"/>
            <w:noWrap/>
            <w:vAlign w:val="bottom"/>
          </w:tcPr>
          <w:p w14:paraId="237D251B" w14:textId="77777777" w:rsidR="003F7E2C" w:rsidRDefault="003F7E2C" w:rsidP="00BE28D4">
            <w:pPr>
              <w:pStyle w:val="tabletext11"/>
              <w:jc w:val="center"/>
              <w:rPr>
                <w:ins w:id="29327" w:author="Author"/>
              </w:rPr>
            </w:pPr>
            <w:ins w:id="29328" w:author="Author">
              <w:r>
                <w:t>0.59</w:t>
              </w:r>
            </w:ins>
          </w:p>
        </w:tc>
        <w:tc>
          <w:tcPr>
            <w:tcW w:w="400" w:type="dxa"/>
            <w:tcBorders>
              <w:bottom w:val="single" w:sz="4" w:space="0" w:color="auto"/>
            </w:tcBorders>
            <w:shd w:val="clear" w:color="auto" w:fill="auto"/>
            <w:noWrap/>
            <w:vAlign w:val="bottom"/>
          </w:tcPr>
          <w:p w14:paraId="13053575" w14:textId="77777777" w:rsidR="003F7E2C" w:rsidRDefault="003F7E2C" w:rsidP="00BE28D4">
            <w:pPr>
              <w:pStyle w:val="tabletext11"/>
              <w:jc w:val="center"/>
              <w:rPr>
                <w:ins w:id="29329" w:author="Author"/>
              </w:rPr>
            </w:pPr>
            <w:ins w:id="29330" w:author="Author">
              <w:r>
                <w:t>0.57</w:t>
              </w:r>
            </w:ins>
          </w:p>
        </w:tc>
        <w:tc>
          <w:tcPr>
            <w:tcW w:w="400" w:type="dxa"/>
            <w:tcBorders>
              <w:bottom w:val="single" w:sz="4" w:space="0" w:color="auto"/>
            </w:tcBorders>
            <w:shd w:val="clear" w:color="auto" w:fill="auto"/>
            <w:noWrap/>
            <w:vAlign w:val="bottom"/>
          </w:tcPr>
          <w:p w14:paraId="49E08945" w14:textId="77777777" w:rsidR="003F7E2C" w:rsidRDefault="003F7E2C" w:rsidP="00BE28D4">
            <w:pPr>
              <w:pStyle w:val="tabletext11"/>
              <w:jc w:val="center"/>
              <w:rPr>
                <w:ins w:id="29331" w:author="Author"/>
              </w:rPr>
            </w:pPr>
            <w:ins w:id="29332" w:author="Author">
              <w:r>
                <w:t>0.55</w:t>
              </w:r>
            </w:ins>
          </w:p>
        </w:tc>
        <w:tc>
          <w:tcPr>
            <w:tcW w:w="400" w:type="dxa"/>
            <w:tcBorders>
              <w:bottom w:val="single" w:sz="4" w:space="0" w:color="auto"/>
            </w:tcBorders>
            <w:shd w:val="clear" w:color="auto" w:fill="auto"/>
            <w:noWrap/>
            <w:vAlign w:val="bottom"/>
          </w:tcPr>
          <w:p w14:paraId="45FEE5A5" w14:textId="77777777" w:rsidR="003F7E2C" w:rsidRDefault="003F7E2C" w:rsidP="00BE28D4">
            <w:pPr>
              <w:pStyle w:val="tabletext11"/>
              <w:jc w:val="center"/>
              <w:rPr>
                <w:ins w:id="29333" w:author="Author"/>
              </w:rPr>
            </w:pPr>
            <w:ins w:id="29334" w:author="Author">
              <w:r>
                <w:t>0.52</w:t>
              </w:r>
            </w:ins>
          </w:p>
        </w:tc>
        <w:tc>
          <w:tcPr>
            <w:tcW w:w="400" w:type="dxa"/>
            <w:tcBorders>
              <w:bottom w:val="single" w:sz="4" w:space="0" w:color="auto"/>
            </w:tcBorders>
            <w:shd w:val="clear" w:color="auto" w:fill="auto"/>
            <w:noWrap/>
            <w:vAlign w:val="bottom"/>
          </w:tcPr>
          <w:p w14:paraId="5EBCD304" w14:textId="77777777" w:rsidR="003F7E2C" w:rsidRDefault="003F7E2C" w:rsidP="00BE28D4">
            <w:pPr>
              <w:pStyle w:val="tabletext11"/>
              <w:jc w:val="center"/>
              <w:rPr>
                <w:ins w:id="29335" w:author="Author"/>
              </w:rPr>
            </w:pPr>
            <w:ins w:id="29336" w:author="Author">
              <w:r>
                <w:t>0.50</w:t>
              </w:r>
            </w:ins>
          </w:p>
        </w:tc>
        <w:tc>
          <w:tcPr>
            <w:tcW w:w="400" w:type="dxa"/>
            <w:tcBorders>
              <w:bottom w:val="single" w:sz="4" w:space="0" w:color="auto"/>
            </w:tcBorders>
            <w:shd w:val="clear" w:color="auto" w:fill="auto"/>
            <w:noWrap/>
            <w:vAlign w:val="bottom"/>
          </w:tcPr>
          <w:p w14:paraId="0CF825C2" w14:textId="77777777" w:rsidR="003F7E2C" w:rsidRDefault="003F7E2C" w:rsidP="00BE28D4">
            <w:pPr>
              <w:pStyle w:val="tabletext11"/>
              <w:jc w:val="center"/>
              <w:rPr>
                <w:ins w:id="29337" w:author="Author"/>
              </w:rPr>
            </w:pPr>
            <w:ins w:id="29338" w:author="Author">
              <w:r>
                <w:t>0.48</w:t>
              </w:r>
            </w:ins>
          </w:p>
        </w:tc>
        <w:tc>
          <w:tcPr>
            <w:tcW w:w="440" w:type="dxa"/>
            <w:tcBorders>
              <w:bottom w:val="single" w:sz="4" w:space="0" w:color="auto"/>
            </w:tcBorders>
            <w:shd w:val="clear" w:color="auto" w:fill="auto"/>
            <w:noWrap/>
            <w:vAlign w:val="bottom"/>
          </w:tcPr>
          <w:p w14:paraId="26CD4D22" w14:textId="77777777" w:rsidR="003F7E2C" w:rsidRDefault="003F7E2C" w:rsidP="00BE28D4">
            <w:pPr>
              <w:pStyle w:val="tabletext11"/>
              <w:jc w:val="center"/>
              <w:rPr>
                <w:ins w:id="29339" w:author="Author"/>
              </w:rPr>
            </w:pPr>
            <w:ins w:id="29340" w:author="Author">
              <w:r>
                <w:t>0.46</w:t>
              </w:r>
            </w:ins>
          </w:p>
        </w:tc>
        <w:tc>
          <w:tcPr>
            <w:tcW w:w="400" w:type="dxa"/>
            <w:tcBorders>
              <w:bottom w:val="single" w:sz="4" w:space="0" w:color="auto"/>
            </w:tcBorders>
            <w:shd w:val="clear" w:color="auto" w:fill="auto"/>
            <w:noWrap/>
            <w:vAlign w:val="bottom"/>
          </w:tcPr>
          <w:p w14:paraId="2D14DA09" w14:textId="77777777" w:rsidR="003F7E2C" w:rsidRDefault="003F7E2C" w:rsidP="00BE28D4">
            <w:pPr>
              <w:pStyle w:val="tabletext11"/>
              <w:jc w:val="center"/>
              <w:rPr>
                <w:ins w:id="29341" w:author="Author"/>
              </w:rPr>
            </w:pPr>
            <w:ins w:id="29342" w:author="Author">
              <w:r>
                <w:t>0.44</w:t>
              </w:r>
            </w:ins>
          </w:p>
        </w:tc>
        <w:tc>
          <w:tcPr>
            <w:tcW w:w="400" w:type="dxa"/>
            <w:tcBorders>
              <w:bottom w:val="single" w:sz="4" w:space="0" w:color="auto"/>
            </w:tcBorders>
            <w:shd w:val="clear" w:color="auto" w:fill="auto"/>
            <w:noWrap/>
            <w:vAlign w:val="bottom"/>
          </w:tcPr>
          <w:p w14:paraId="13FD4617" w14:textId="77777777" w:rsidR="003F7E2C" w:rsidRDefault="003F7E2C" w:rsidP="00BE28D4">
            <w:pPr>
              <w:pStyle w:val="tabletext11"/>
              <w:jc w:val="center"/>
              <w:rPr>
                <w:ins w:id="29343" w:author="Author"/>
              </w:rPr>
            </w:pPr>
            <w:ins w:id="29344" w:author="Author">
              <w:r>
                <w:t>0.43</w:t>
              </w:r>
            </w:ins>
          </w:p>
        </w:tc>
        <w:tc>
          <w:tcPr>
            <w:tcW w:w="400" w:type="dxa"/>
            <w:tcBorders>
              <w:bottom w:val="single" w:sz="4" w:space="0" w:color="auto"/>
            </w:tcBorders>
            <w:shd w:val="clear" w:color="auto" w:fill="auto"/>
            <w:noWrap/>
            <w:vAlign w:val="bottom"/>
          </w:tcPr>
          <w:p w14:paraId="7676AA62" w14:textId="77777777" w:rsidR="003F7E2C" w:rsidRDefault="003F7E2C" w:rsidP="00BE28D4">
            <w:pPr>
              <w:pStyle w:val="tabletext11"/>
              <w:jc w:val="center"/>
              <w:rPr>
                <w:ins w:id="29345" w:author="Author"/>
              </w:rPr>
            </w:pPr>
            <w:ins w:id="29346" w:author="Author">
              <w:r>
                <w:t>0.41</w:t>
              </w:r>
            </w:ins>
          </w:p>
        </w:tc>
        <w:tc>
          <w:tcPr>
            <w:tcW w:w="400" w:type="dxa"/>
            <w:tcBorders>
              <w:bottom w:val="single" w:sz="4" w:space="0" w:color="auto"/>
            </w:tcBorders>
            <w:shd w:val="clear" w:color="auto" w:fill="auto"/>
            <w:noWrap/>
            <w:vAlign w:val="bottom"/>
          </w:tcPr>
          <w:p w14:paraId="41735D20" w14:textId="77777777" w:rsidR="003F7E2C" w:rsidRDefault="003F7E2C" w:rsidP="00BE28D4">
            <w:pPr>
              <w:pStyle w:val="tabletext11"/>
              <w:jc w:val="center"/>
              <w:rPr>
                <w:ins w:id="29347" w:author="Author"/>
              </w:rPr>
            </w:pPr>
            <w:ins w:id="29348" w:author="Author">
              <w:r>
                <w:t>0.39</w:t>
              </w:r>
            </w:ins>
          </w:p>
        </w:tc>
        <w:tc>
          <w:tcPr>
            <w:tcW w:w="460" w:type="dxa"/>
            <w:tcBorders>
              <w:bottom w:val="single" w:sz="4" w:space="0" w:color="auto"/>
            </w:tcBorders>
            <w:shd w:val="clear" w:color="auto" w:fill="auto"/>
            <w:noWrap/>
            <w:vAlign w:val="bottom"/>
          </w:tcPr>
          <w:p w14:paraId="01C86148" w14:textId="77777777" w:rsidR="003F7E2C" w:rsidRDefault="003F7E2C" w:rsidP="00BE28D4">
            <w:pPr>
              <w:pStyle w:val="tabletext11"/>
              <w:jc w:val="center"/>
              <w:rPr>
                <w:ins w:id="29349" w:author="Author"/>
              </w:rPr>
            </w:pPr>
            <w:ins w:id="29350" w:author="Author">
              <w:r>
                <w:t>0.38</w:t>
              </w:r>
            </w:ins>
          </w:p>
        </w:tc>
      </w:tr>
      <w:tr w:rsidR="003F7E2C" w14:paraId="52C93A14" w14:textId="77777777" w:rsidTr="00EE1A0A">
        <w:trPr>
          <w:trHeight w:val="190"/>
          <w:ins w:id="2935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321568E" w14:textId="77777777" w:rsidR="003F7E2C" w:rsidRDefault="003F7E2C" w:rsidP="00BE28D4">
            <w:pPr>
              <w:pStyle w:val="tabletext11"/>
              <w:jc w:val="right"/>
              <w:rPr>
                <w:ins w:id="2935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1024F3D" w14:textId="77777777" w:rsidR="003F7E2C" w:rsidRDefault="003F7E2C" w:rsidP="00BE28D4">
            <w:pPr>
              <w:pStyle w:val="tabletext11"/>
              <w:tabs>
                <w:tab w:val="decimal" w:pos="640"/>
              </w:tabs>
              <w:rPr>
                <w:ins w:id="29353" w:author="Author"/>
              </w:rPr>
            </w:pPr>
            <w:ins w:id="29354" w:author="Author">
              <w:r>
                <w:t>40,000 to 44,999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6C634" w14:textId="77777777" w:rsidR="003F7E2C" w:rsidRDefault="003F7E2C" w:rsidP="00BE28D4">
            <w:pPr>
              <w:pStyle w:val="tabletext11"/>
              <w:jc w:val="center"/>
              <w:rPr>
                <w:ins w:id="29355" w:author="Author"/>
              </w:rPr>
            </w:pPr>
            <w:ins w:id="29356" w:author="Author">
              <w:r>
                <w:t>1.27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E9A12" w14:textId="77777777" w:rsidR="003F7E2C" w:rsidRDefault="003F7E2C" w:rsidP="00BE28D4">
            <w:pPr>
              <w:pStyle w:val="tabletext11"/>
              <w:jc w:val="center"/>
              <w:rPr>
                <w:ins w:id="29357" w:author="Author"/>
              </w:rPr>
            </w:pPr>
            <w:ins w:id="29358" w:author="Author">
              <w:r>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994EF" w14:textId="77777777" w:rsidR="003F7E2C" w:rsidRDefault="003F7E2C" w:rsidP="00BE28D4">
            <w:pPr>
              <w:pStyle w:val="tabletext11"/>
              <w:jc w:val="center"/>
              <w:rPr>
                <w:ins w:id="29359" w:author="Author"/>
              </w:rPr>
            </w:pPr>
            <w:ins w:id="29360" w:author="Author">
              <w:r>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359FB" w14:textId="77777777" w:rsidR="003F7E2C" w:rsidRDefault="003F7E2C" w:rsidP="00BE28D4">
            <w:pPr>
              <w:pStyle w:val="tabletext11"/>
              <w:jc w:val="center"/>
              <w:rPr>
                <w:ins w:id="29361" w:author="Author"/>
              </w:rPr>
            </w:pPr>
            <w:ins w:id="29362" w:author="Author">
              <w:r>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FE521" w14:textId="77777777" w:rsidR="003F7E2C" w:rsidRDefault="003F7E2C" w:rsidP="00BE28D4">
            <w:pPr>
              <w:pStyle w:val="tabletext11"/>
              <w:jc w:val="center"/>
              <w:rPr>
                <w:ins w:id="29363" w:author="Author"/>
              </w:rPr>
            </w:pPr>
            <w:ins w:id="29364" w:author="Author">
              <w:r>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5C8AE" w14:textId="77777777" w:rsidR="003F7E2C" w:rsidRDefault="003F7E2C" w:rsidP="00BE28D4">
            <w:pPr>
              <w:pStyle w:val="tabletext11"/>
              <w:jc w:val="center"/>
              <w:rPr>
                <w:ins w:id="29365" w:author="Author"/>
              </w:rPr>
            </w:pPr>
            <w:ins w:id="29366" w:author="Author">
              <w:r>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07CB4" w14:textId="77777777" w:rsidR="003F7E2C" w:rsidRDefault="003F7E2C" w:rsidP="00BE28D4">
            <w:pPr>
              <w:pStyle w:val="tabletext11"/>
              <w:jc w:val="center"/>
              <w:rPr>
                <w:ins w:id="29367" w:author="Author"/>
              </w:rPr>
            </w:pPr>
            <w:ins w:id="29368" w:author="Author">
              <w:r>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CAF6E" w14:textId="77777777" w:rsidR="003F7E2C" w:rsidRDefault="003F7E2C" w:rsidP="00BE28D4">
            <w:pPr>
              <w:pStyle w:val="tabletext11"/>
              <w:jc w:val="center"/>
              <w:rPr>
                <w:ins w:id="29369" w:author="Author"/>
              </w:rPr>
            </w:pPr>
            <w:ins w:id="29370" w:author="Author">
              <w:r>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2BE9D" w14:textId="77777777" w:rsidR="003F7E2C" w:rsidRDefault="003F7E2C" w:rsidP="00BE28D4">
            <w:pPr>
              <w:pStyle w:val="tabletext11"/>
              <w:jc w:val="center"/>
              <w:rPr>
                <w:ins w:id="29371" w:author="Author"/>
              </w:rPr>
            </w:pPr>
            <w:ins w:id="29372" w:author="Author">
              <w:r>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77AF4" w14:textId="77777777" w:rsidR="003F7E2C" w:rsidRDefault="003F7E2C" w:rsidP="00BE28D4">
            <w:pPr>
              <w:pStyle w:val="tabletext11"/>
              <w:jc w:val="center"/>
              <w:rPr>
                <w:ins w:id="29373" w:author="Author"/>
              </w:rPr>
            </w:pPr>
            <w:ins w:id="29374" w:author="Author">
              <w:r>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4CE63" w14:textId="77777777" w:rsidR="003F7E2C" w:rsidRDefault="003F7E2C" w:rsidP="00BE28D4">
            <w:pPr>
              <w:pStyle w:val="tabletext11"/>
              <w:jc w:val="center"/>
              <w:rPr>
                <w:ins w:id="29375" w:author="Author"/>
              </w:rPr>
            </w:pPr>
            <w:ins w:id="29376" w:author="Author">
              <w:r>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E8D73" w14:textId="77777777" w:rsidR="003F7E2C" w:rsidRDefault="003F7E2C" w:rsidP="00BE28D4">
            <w:pPr>
              <w:pStyle w:val="tabletext11"/>
              <w:jc w:val="center"/>
              <w:rPr>
                <w:ins w:id="29377" w:author="Author"/>
              </w:rPr>
            </w:pPr>
            <w:ins w:id="29378" w:author="Author">
              <w:r>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53451" w14:textId="77777777" w:rsidR="003F7E2C" w:rsidRDefault="003F7E2C" w:rsidP="00BE28D4">
            <w:pPr>
              <w:pStyle w:val="tabletext11"/>
              <w:jc w:val="center"/>
              <w:rPr>
                <w:ins w:id="29379" w:author="Author"/>
              </w:rPr>
            </w:pPr>
            <w:ins w:id="29380" w:author="Author">
              <w:r>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4E276" w14:textId="77777777" w:rsidR="003F7E2C" w:rsidRDefault="003F7E2C" w:rsidP="00BE28D4">
            <w:pPr>
              <w:pStyle w:val="tabletext11"/>
              <w:jc w:val="center"/>
              <w:rPr>
                <w:ins w:id="29381" w:author="Author"/>
              </w:rPr>
            </w:pPr>
            <w:ins w:id="29382" w:author="Author">
              <w:r>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0BD4D" w14:textId="77777777" w:rsidR="003F7E2C" w:rsidRDefault="003F7E2C" w:rsidP="00BE28D4">
            <w:pPr>
              <w:pStyle w:val="tabletext11"/>
              <w:jc w:val="center"/>
              <w:rPr>
                <w:ins w:id="29383" w:author="Author"/>
              </w:rPr>
            </w:pPr>
            <w:ins w:id="29384" w:author="Author">
              <w:r>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B3D84" w14:textId="77777777" w:rsidR="003F7E2C" w:rsidRDefault="003F7E2C" w:rsidP="00BE28D4">
            <w:pPr>
              <w:pStyle w:val="tabletext11"/>
              <w:jc w:val="center"/>
              <w:rPr>
                <w:ins w:id="29385" w:author="Author"/>
              </w:rPr>
            </w:pPr>
            <w:ins w:id="29386" w:author="Author">
              <w:r>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3C53E" w14:textId="77777777" w:rsidR="003F7E2C" w:rsidRDefault="003F7E2C" w:rsidP="00BE28D4">
            <w:pPr>
              <w:pStyle w:val="tabletext11"/>
              <w:jc w:val="center"/>
              <w:rPr>
                <w:ins w:id="29387" w:author="Author"/>
              </w:rPr>
            </w:pPr>
            <w:ins w:id="29388" w:author="Author">
              <w:r>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2E8FC" w14:textId="77777777" w:rsidR="003F7E2C" w:rsidRDefault="003F7E2C" w:rsidP="00BE28D4">
            <w:pPr>
              <w:pStyle w:val="tabletext11"/>
              <w:jc w:val="center"/>
              <w:rPr>
                <w:ins w:id="29389" w:author="Author"/>
              </w:rPr>
            </w:pPr>
            <w:ins w:id="29390" w:author="Author">
              <w:r>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1095A" w14:textId="77777777" w:rsidR="003F7E2C" w:rsidRDefault="003F7E2C" w:rsidP="00BE28D4">
            <w:pPr>
              <w:pStyle w:val="tabletext11"/>
              <w:jc w:val="center"/>
              <w:rPr>
                <w:ins w:id="29391" w:author="Author"/>
              </w:rPr>
            </w:pPr>
            <w:ins w:id="29392" w:author="Author">
              <w:r>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09AA2" w14:textId="77777777" w:rsidR="003F7E2C" w:rsidRDefault="003F7E2C" w:rsidP="00BE28D4">
            <w:pPr>
              <w:pStyle w:val="tabletext11"/>
              <w:jc w:val="center"/>
              <w:rPr>
                <w:ins w:id="29393" w:author="Author"/>
              </w:rPr>
            </w:pPr>
            <w:ins w:id="29394" w:author="Author">
              <w:r>
                <w:t>0.55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929FF" w14:textId="77777777" w:rsidR="003F7E2C" w:rsidRDefault="003F7E2C" w:rsidP="00BE28D4">
            <w:pPr>
              <w:pStyle w:val="tabletext11"/>
              <w:jc w:val="center"/>
              <w:rPr>
                <w:ins w:id="29395" w:author="Author"/>
              </w:rPr>
            </w:pPr>
            <w:ins w:id="29396" w:author="Author">
              <w:r>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CD9E8" w14:textId="77777777" w:rsidR="003F7E2C" w:rsidRDefault="003F7E2C" w:rsidP="00BE28D4">
            <w:pPr>
              <w:pStyle w:val="tabletext11"/>
              <w:jc w:val="center"/>
              <w:rPr>
                <w:ins w:id="29397" w:author="Author"/>
              </w:rPr>
            </w:pPr>
            <w:ins w:id="29398" w:author="Author">
              <w:r>
                <w:t>0.51</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04A95" w14:textId="77777777" w:rsidR="003F7E2C" w:rsidRDefault="003F7E2C" w:rsidP="00BE28D4">
            <w:pPr>
              <w:pStyle w:val="tabletext11"/>
              <w:jc w:val="center"/>
              <w:rPr>
                <w:ins w:id="29399" w:author="Author"/>
              </w:rPr>
            </w:pPr>
            <w:ins w:id="29400" w:author="Author">
              <w:r>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A23E7" w14:textId="77777777" w:rsidR="003F7E2C" w:rsidRDefault="003F7E2C" w:rsidP="00BE28D4">
            <w:pPr>
              <w:pStyle w:val="tabletext11"/>
              <w:jc w:val="center"/>
              <w:rPr>
                <w:ins w:id="29401" w:author="Author"/>
              </w:rPr>
            </w:pPr>
            <w:ins w:id="29402" w:author="Author">
              <w:r>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00C70" w14:textId="77777777" w:rsidR="003F7E2C" w:rsidRDefault="003F7E2C" w:rsidP="00BE28D4">
            <w:pPr>
              <w:pStyle w:val="tabletext11"/>
              <w:jc w:val="center"/>
              <w:rPr>
                <w:ins w:id="29403" w:author="Author"/>
              </w:rPr>
            </w:pPr>
            <w:ins w:id="29404" w:author="Author">
              <w:r>
                <w:t>0.45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A1562" w14:textId="77777777" w:rsidR="003F7E2C" w:rsidRDefault="003F7E2C" w:rsidP="00BE28D4">
            <w:pPr>
              <w:pStyle w:val="tabletext11"/>
              <w:jc w:val="center"/>
              <w:rPr>
                <w:ins w:id="29405" w:author="Author"/>
              </w:rPr>
            </w:pPr>
            <w:ins w:id="29406" w:author="Author">
              <w:r>
                <w:t>0.43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30B45" w14:textId="77777777" w:rsidR="003F7E2C" w:rsidRDefault="003F7E2C" w:rsidP="00BE28D4">
            <w:pPr>
              <w:pStyle w:val="tabletext11"/>
              <w:jc w:val="center"/>
              <w:rPr>
                <w:ins w:id="29407" w:author="Author"/>
              </w:rPr>
            </w:pPr>
            <w:ins w:id="29408" w:author="Author">
              <w:r>
                <w:t>0.42</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143885" w14:textId="77777777" w:rsidR="003F7E2C" w:rsidRDefault="003F7E2C" w:rsidP="00BE28D4">
            <w:pPr>
              <w:pStyle w:val="tabletext11"/>
              <w:jc w:val="center"/>
              <w:rPr>
                <w:ins w:id="29409" w:author="Author"/>
              </w:rPr>
            </w:pPr>
            <w:ins w:id="29410" w:author="Author">
              <w:r>
                <w:t>0.40</w:t>
              </w:r>
            </w:ins>
          </w:p>
        </w:tc>
      </w:tr>
      <w:tr w:rsidR="003F7E2C" w14:paraId="2679EC06" w14:textId="77777777" w:rsidTr="00EE1A0A">
        <w:trPr>
          <w:trHeight w:val="190"/>
          <w:ins w:id="2941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0CC60389" w14:textId="77777777" w:rsidR="003F7E2C" w:rsidRDefault="003F7E2C" w:rsidP="00BE28D4">
            <w:pPr>
              <w:pStyle w:val="tabletext11"/>
              <w:jc w:val="right"/>
              <w:rPr>
                <w:ins w:id="2941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3825252" w14:textId="77777777" w:rsidR="003F7E2C" w:rsidRDefault="003F7E2C" w:rsidP="00BE28D4">
            <w:pPr>
              <w:pStyle w:val="tabletext11"/>
              <w:tabs>
                <w:tab w:val="decimal" w:pos="640"/>
              </w:tabs>
              <w:rPr>
                <w:ins w:id="29413" w:author="Author"/>
              </w:rPr>
            </w:pPr>
            <w:ins w:id="29414" w:author="Author">
              <w:r>
                <w:t>45,000 to 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CEC6E" w14:textId="77777777" w:rsidR="003F7E2C" w:rsidRDefault="003F7E2C" w:rsidP="00BE28D4">
            <w:pPr>
              <w:pStyle w:val="tabletext11"/>
              <w:jc w:val="center"/>
              <w:rPr>
                <w:ins w:id="29415" w:author="Author"/>
              </w:rPr>
            </w:pPr>
            <w:ins w:id="29416" w:author="Author">
              <w:r>
                <w:t>1.33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70D3A" w14:textId="77777777" w:rsidR="003F7E2C" w:rsidRDefault="003F7E2C" w:rsidP="00BE28D4">
            <w:pPr>
              <w:pStyle w:val="tabletext11"/>
              <w:jc w:val="center"/>
              <w:rPr>
                <w:ins w:id="29417" w:author="Author"/>
              </w:rPr>
            </w:pPr>
            <w:ins w:id="29418" w:author="Author">
              <w:r>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35F09" w14:textId="77777777" w:rsidR="003F7E2C" w:rsidRDefault="003F7E2C" w:rsidP="00BE28D4">
            <w:pPr>
              <w:pStyle w:val="tabletext11"/>
              <w:jc w:val="center"/>
              <w:rPr>
                <w:ins w:id="29419" w:author="Author"/>
              </w:rPr>
            </w:pPr>
            <w:ins w:id="29420" w:author="Author">
              <w:r>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1A493" w14:textId="77777777" w:rsidR="003F7E2C" w:rsidRDefault="003F7E2C" w:rsidP="00BE28D4">
            <w:pPr>
              <w:pStyle w:val="tabletext11"/>
              <w:jc w:val="center"/>
              <w:rPr>
                <w:ins w:id="29421" w:author="Author"/>
              </w:rPr>
            </w:pPr>
            <w:ins w:id="29422" w:author="Author">
              <w:r>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3801C" w14:textId="77777777" w:rsidR="003F7E2C" w:rsidRDefault="003F7E2C" w:rsidP="00BE28D4">
            <w:pPr>
              <w:pStyle w:val="tabletext11"/>
              <w:jc w:val="center"/>
              <w:rPr>
                <w:ins w:id="29423" w:author="Author"/>
              </w:rPr>
            </w:pPr>
            <w:ins w:id="29424" w:author="Author">
              <w:r>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66A71" w14:textId="77777777" w:rsidR="003F7E2C" w:rsidRDefault="003F7E2C" w:rsidP="00BE28D4">
            <w:pPr>
              <w:pStyle w:val="tabletext11"/>
              <w:jc w:val="center"/>
              <w:rPr>
                <w:ins w:id="29425" w:author="Author"/>
              </w:rPr>
            </w:pPr>
            <w:ins w:id="29426" w:author="Author">
              <w:r>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E5AB2" w14:textId="77777777" w:rsidR="003F7E2C" w:rsidRDefault="003F7E2C" w:rsidP="00BE28D4">
            <w:pPr>
              <w:pStyle w:val="tabletext11"/>
              <w:jc w:val="center"/>
              <w:rPr>
                <w:ins w:id="29427" w:author="Author"/>
              </w:rPr>
            </w:pPr>
            <w:ins w:id="29428" w:author="Author">
              <w:r>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A6337" w14:textId="77777777" w:rsidR="003F7E2C" w:rsidRDefault="003F7E2C" w:rsidP="00BE28D4">
            <w:pPr>
              <w:pStyle w:val="tabletext11"/>
              <w:jc w:val="center"/>
              <w:rPr>
                <w:ins w:id="29429" w:author="Author"/>
              </w:rPr>
            </w:pPr>
            <w:ins w:id="29430" w:author="Author">
              <w:r>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CF4E6" w14:textId="77777777" w:rsidR="003F7E2C" w:rsidRDefault="003F7E2C" w:rsidP="00BE28D4">
            <w:pPr>
              <w:pStyle w:val="tabletext11"/>
              <w:jc w:val="center"/>
              <w:rPr>
                <w:ins w:id="29431" w:author="Author"/>
              </w:rPr>
            </w:pPr>
            <w:ins w:id="29432" w:author="Author">
              <w:r>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BCCB6" w14:textId="77777777" w:rsidR="003F7E2C" w:rsidRDefault="003F7E2C" w:rsidP="00BE28D4">
            <w:pPr>
              <w:pStyle w:val="tabletext11"/>
              <w:jc w:val="center"/>
              <w:rPr>
                <w:ins w:id="29433" w:author="Author"/>
              </w:rPr>
            </w:pPr>
            <w:ins w:id="29434" w:author="Author">
              <w:r>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91B97" w14:textId="77777777" w:rsidR="003F7E2C" w:rsidRDefault="003F7E2C" w:rsidP="00BE28D4">
            <w:pPr>
              <w:pStyle w:val="tabletext11"/>
              <w:jc w:val="center"/>
              <w:rPr>
                <w:ins w:id="29435" w:author="Author"/>
              </w:rPr>
            </w:pPr>
            <w:ins w:id="29436" w:author="Author">
              <w:r>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42F8B" w14:textId="77777777" w:rsidR="003F7E2C" w:rsidRDefault="003F7E2C" w:rsidP="00BE28D4">
            <w:pPr>
              <w:pStyle w:val="tabletext11"/>
              <w:jc w:val="center"/>
              <w:rPr>
                <w:ins w:id="29437" w:author="Author"/>
              </w:rPr>
            </w:pPr>
            <w:ins w:id="29438" w:author="Author">
              <w:r>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0D078" w14:textId="77777777" w:rsidR="003F7E2C" w:rsidRDefault="003F7E2C" w:rsidP="00BE28D4">
            <w:pPr>
              <w:pStyle w:val="tabletext11"/>
              <w:jc w:val="center"/>
              <w:rPr>
                <w:ins w:id="29439" w:author="Author"/>
              </w:rPr>
            </w:pPr>
            <w:ins w:id="29440" w:author="Author">
              <w:r>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A77DE" w14:textId="77777777" w:rsidR="003F7E2C" w:rsidRDefault="003F7E2C" w:rsidP="00BE28D4">
            <w:pPr>
              <w:pStyle w:val="tabletext11"/>
              <w:jc w:val="center"/>
              <w:rPr>
                <w:ins w:id="29441" w:author="Author"/>
              </w:rPr>
            </w:pPr>
            <w:ins w:id="29442" w:author="Author">
              <w:r>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5452F" w14:textId="77777777" w:rsidR="003F7E2C" w:rsidRDefault="003F7E2C" w:rsidP="00BE28D4">
            <w:pPr>
              <w:pStyle w:val="tabletext11"/>
              <w:jc w:val="center"/>
              <w:rPr>
                <w:ins w:id="29443" w:author="Author"/>
              </w:rPr>
            </w:pPr>
            <w:ins w:id="29444" w:author="Author">
              <w:r>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BE522" w14:textId="77777777" w:rsidR="003F7E2C" w:rsidRDefault="003F7E2C" w:rsidP="00BE28D4">
            <w:pPr>
              <w:pStyle w:val="tabletext11"/>
              <w:jc w:val="center"/>
              <w:rPr>
                <w:ins w:id="29445" w:author="Author"/>
              </w:rPr>
            </w:pPr>
            <w:ins w:id="29446" w:author="Author">
              <w:r>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200A6" w14:textId="77777777" w:rsidR="003F7E2C" w:rsidRDefault="003F7E2C" w:rsidP="00BE28D4">
            <w:pPr>
              <w:pStyle w:val="tabletext11"/>
              <w:jc w:val="center"/>
              <w:rPr>
                <w:ins w:id="29447" w:author="Author"/>
              </w:rPr>
            </w:pPr>
            <w:ins w:id="29448" w:author="Author">
              <w:r>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FBC18" w14:textId="77777777" w:rsidR="003F7E2C" w:rsidRDefault="003F7E2C" w:rsidP="00BE28D4">
            <w:pPr>
              <w:pStyle w:val="tabletext11"/>
              <w:jc w:val="center"/>
              <w:rPr>
                <w:ins w:id="29449" w:author="Author"/>
              </w:rPr>
            </w:pPr>
            <w:ins w:id="29450" w:author="Author">
              <w:r>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FABC1" w14:textId="77777777" w:rsidR="003F7E2C" w:rsidRDefault="003F7E2C" w:rsidP="00BE28D4">
            <w:pPr>
              <w:pStyle w:val="tabletext11"/>
              <w:jc w:val="center"/>
              <w:rPr>
                <w:ins w:id="29451" w:author="Author"/>
              </w:rPr>
            </w:pPr>
            <w:ins w:id="29452" w:author="Author">
              <w:r>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CC615" w14:textId="77777777" w:rsidR="003F7E2C" w:rsidRDefault="003F7E2C" w:rsidP="00BE28D4">
            <w:pPr>
              <w:pStyle w:val="tabletext11"/>
              <w:jc w:val="center"/>
              <w:rPr>
                <w:ins w:id="29453" w:author="Author"/>
              </w:rPr>
            </w:pPr>
            <w:ins w:id="29454" w:author="Author">
              <w:r>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7EB99" w14:textId="77777777" w:rsidR="003F7E2C" w:rsidRDefault="003F7E2C" w:rsidP="00BE28D4">
            <w:pPr>
              <w:pStyle w:val="tabletext11"/>
              <w:jc w:val="center"/>
              <w:rPr>
                <w:ins w:id="29455" w:author="Author"/>
              </w:rPr>
            </w:pPr>
            <w:ins w:id="29456" w:author="Author">
              <w:r>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60980" w14:textId="77777777" w:rsidR="003F7E2C" w:rsidRDefault="003F7E2C" w:rsidP="00BE28D4">
            <w:pPr>
              <w:pStyle w:val="tabletext11"/>
              <w:jc w:val="center"/>
              <w:rPr>
                <w:ins w:id="29457" w:author="Author"/>
              </w:rPr>
            </w:pPr>
            <w:ins w:id="29458" w:author="Author">
              <w:r>
                <w:t>0.53</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740D4" w14:textId="77777777" w:rsidR="003F7E2C" w:rsidRDefault="003F7E2C" w:rsidP="00BE28D4">
            <w:pPr>
              <w:pStyle w:val="tabletext11"/>
              <w:jc w:val="center"/>
              <w:rPr>
                <w:ins w:id="29459" w:author="Author"/>
              </w:rPr>
            </w:pPr>
            <w:ins w:id="29460" w:author="Author">
              <w:r>
                <w:t>0.51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EC9E0" w14:textId="77777777" w:rsidR="003F7E2C" w:rsidRDefault="003F7E2C" w:rsidP="00BE28D4">
            <w:pPr>
              <w:pStyle w:val="tabletext11"/>
              <w:jc w:val="center"/>
              <w:rPr>
                <w:ins w:id="29461" w:author="Author"/>
              </w:rPr>
            </w:pPr>
            <w:ins w:id="29462" w:author="Author">
              <w:r>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36D72" w14:textId="77777777" w:rsidR="003F7E2C" w:rsidRDefault="003F7E2C" w:rsidP="00BE28D4">
            <w:pPr>
              <w:pStyle w:val="tabletext11"/>
              <w:jc w:val="center"/>
              <w:rPr>
                <w:ins w:id="29463" w:author="Author"/>
              </w:rPr>
            </w:pPr>
            <w:ins w:id="29464" w:author="Author">
              <w:r>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A6470" w14:textId="77777777" w:rsidR="003F7E2C" w:rsidRDefault="003F7E2C" w:rsidP="00BE28D4">
            <w:pPr>
              <w:pStyle w:val="tabletext11"/>
              <w:jc w:val="center"/>
              <w:rPr>
                <w:ins w:id="29465" w:author="Author"/>
              </w:rPr>
            </w:pPr>
            <w:ins w:id="29466" w:author="Author">
              <w:r>
                <w:t>0.45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BF51A" w14:textId="77777777" w:rsidR="003F7E2C" w:rsidRDefault="003F7E2C" w:rsidP="00BE28D4">
            <w:pPr>
              <w:pStyle w:val="tabletext11"/>
              <w:jc w:val="center"/>
              <w:rPr>
                <w:ins w:id="29467" w:author="Author"/>
              </w:rPr>
            </w:pPr>
            <w:ins w:id="29468" w:author="Author">
              <w:r>
                <w:t>0.44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6CD2C" w14:textId="77777777" w:rsidR="003F7E2C" w:rsidRDefault="003F7E2C" w:rsidP="00BE28D4">
            <w:pPr>
              <w:pStyle w:val="tabletext11"/>
              <w:jc w:val="center"/>
              <w:rPr>
                <w:ins w:id="29469" w:author="Author"/>
              </w:rPr>
            </w:pPr>
            <w:ins w:id="29470" w:author="Author">
              <w:r>
                <w:t>0.42</w:t>
              </w:r>
            </w:ins>
          </w:p>
        </w:tc>
      </w:tr>
      <w:tr w:rsidR="003F7E2C" w14:paraId="3A94752D" w14:textId="77777777" w:rsidTr="00EE1A0A">
        <w:trPr>
          <w:trHeight w:val="190"/>
          <w:ins w:id="2947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E607042" w14:textId="77777777" w:rsidR="003F7E2C" w:rsidRDefault="003F7E2C" w:rsidP="00BE28D4">
            <w:pPr>
              <w:pStyle w:val="tabletext11"/>
              <w:jc w:val="right"/>
              <w:rPr>
                <w:ins w:id="2947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4BF51CB" w14:textId="77777777" w:rsidR="003F7E2C" w:rsidRDefault="003F7E2C" w:rsidP="00BE28D4">
            <w:pPr>
              <w:pStyle w:val="tabletext11"/>
              <w:tabs>
                <w:tab w:val="decimal" w:pos="640"/>
              </w:tabs>
              <w:rPr>
                <w:ins w:id="29473" w:author="Author"/>
              </w:rPr>
            </w:pPr>
            <w:ins w:id="29474" w:author="Author">
              <w:r>
                <w:t>50,000 to 54,999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1ACF6" w14:textId="77777777" w:rsidR="003F7E2C" w:rsidRDefault="003F7E2C" w:rsidP="00BE28D4">
            <w:pPr>
              <w:pStyle w:val="tabletext11"/>
              <w:jc w:val="center"/>
              <w:rPr>
                <w:ins w:id="29475" w:author="Author"/>
              </w:rPr>
            </w:pPr>
            <w:ins w:id="29476" w:author="Author">
              <w:r>
                <w:t>1.38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55FDE" w14:textId="77777777" w:rsidR="003F7E2C" w:rsidRDefault="003F7E2C" w:rsidP="00BE28D4">
            <w:pPr>
              <w:pStyle w:val="tabletext11"/>
              <w:jc w:val="center"/>
              <w:rPr>
                <w:ins w:id="29477" w:author="Author"/>
              </w:rPr>
            </w:pPr>
            <w:ins w:id="29478" w:author="Author">
              <w:r>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B7CEC" w14:textId="77777777" w:rsidR="003F7E2C" w:rsidRDefault="003F7E2C" w:rsidP="00BE28D4">
            <w:pPr>
              <w:pStyle w:val="tabletext11"/>
              <w:jc w:val="center"/>
              <w:rPr>
                <w:ins w:id="29479" w:author="Author"/>
              </w:rPr>
            </w:pPr>
            <w:ins w:id="29480" w:author="Author">
              <w:r>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44931" w14:textId="77777777" w:rsidR="003F7E2C" w:rsidRDefault="003F7E2C" w:rsidP="00BE28D4">
            <w:pPr>
              <w:pStyle w:val="tabletext11"/>
              <w:jc w:val="center"/>
              <w:rPr>
                <w:ins w:id="29481" w:author="Author"/>
              </w:rPr>
            </w:pPr>
            <w:ins w:id="29482" w:author="Author">
              <w:r>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8C65F" w14:textId="77777777" w:rsidR="003F7E2C" w:rsidRDefault="003F7E2C" w:rsidP="00BE28D4">
            <w:pPr>
              <w:pStyle w:val="tabletext11"/>
              <w:jc w:val="center"/>
              <w:rPr>
                <w:ins w:id="29483" w:author="Author"/>
              </w:rPr>
            </w:pPr>
            <w:ins w:id="29484" w:author="Author">
              <w:r>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F2818" w14:textId="77777777" w:rsidR="003F7E2C" w:rsidRDefault="003F7E2C" w:rsidP="00BE28D4">
            <w:pPr>
              <w:pStyle w:val="tabletext11"/>
              <w:jc w:val="center"/>
              <w:rPr>
                <w:ins w:id="29485" w:author="Author"/>
              </w:rPr>
            </w:pPr>
            <w:ins w:id="29486" w:author="Author">
              <w:r>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1E4AE" w14:textId="77777777" w:rsidR="003F7E2C" w:rsidRDefault="003F7E2C" w:rsidP="00BE28D4">
            <w:pPr>
              <w:pStyle w:val="tabletext11"/>
              <w:jc w:val="center"/>
              <w:rPr>
                <w:ins w:id="29487" w:author="Author"/>
              </w:rPr>
            </w:pPr>
            <w:ins w:id="29488" w:author="Author">
              <w:r>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EB762" w14:textId="77777777" w:rsidR="003F7E2C" w:rsidRDefault="003F7E2C" w:rsidP="00BE28D4">
            <w:pPr>
              <w:pStyle w:val="tabletext11"/>
              <w:jc w:val="center"/>
              <w:rPr>
                <w:ins w:id="29489" w:author="Author"/>
              </w:rPr>
            </w:pPr>
            <w:ins w:id="29490" w:author="Author">
              <w:r>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E1214" w14:textId="77777777" w:rsidR="003F7E2C" w:rsidRDefault="003F7E2C" w:rsidP="00BE28D4">
            <w:pPr>
              <w:pStyle w:val="tabletext11"/>
              <w:jc w:val="center"/>
              <w:rPr>
                <w:ins w:id="29491" w:author="Author"/>
              </w:rPr>
            </w:pPr>
            <w:ins w:id="29492" w:author="Author">
              <w:r>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85D2F" w14:textId="77777777" w:rsidR="003F7E2C" w:rsidRDefault="003F7E2C" w:rsidP="00BE28D4">
            <w:pPr>
              <w:pStyle w:val="tabletext11"/>
              <w:jc w:val="center"/>
              <w:rPr>
                <w:ins w:id="29493" w:author="Author"/>
              </w:rPr>
            </w:pPr>
            <w:ins w:id="29494" w:author="Author">
              <w:r>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BBEB3" w14:textId="77777777" w:rsidR="003F7E2C" w:rsidRDefault="003F7E2C" w:rsidP="00BE28D4">
            <w:pPr>
              <w:pStyle w:val="tabletext11"/>
              <w:jc w:val="center"/>
              <w:rPr>
                <w:ins w:id="29495" w:author="Author"/>
              </w:rPr>
            </w:pPr>
            <w:ins w:id="29496" w:author="Author">
              <w:r>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F9EB6" w14:textId="77777777" w:rsidR="003F7E2C" w:rsidRDefault="003F7E2C" w:rsidP="00BE28D4">
            <w:pPr>
              <w:pStyle w:val="tabletext11"/>
              <w:jc w:val="center"/>
              <w:rPr>
                <w:ins w:id="29497" w:author="Author"/>
              </w:rPr>
            </w:pPr>
            <w:ins w:id="29498" w:author="Author">
              <w:r>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8831C" w14:textId="77777777" w:rsidR="003F7E2C" w:rsidRDefault="003F7E2C" w:rsidP="00BE28D4">
            <w:pPr>
              <w:pStyle w:val="tabletext11"/>
              <w:jc w:val="center"/>
              <w:rPr>
                <w:ins w:id="29499" w:author="Author"/>
              </w:rPr>
            </w:pPr>
            <w:ins w:id="29500" w:author="Author">
              <w:r>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A9E97" w14:textId="77777777" w:rsidR="003F7E2C" w:rsidRDefault="003F7E2C" w:rsidP="00BE28D4">
            <w:pPr>
              <w:pStyle w:val="tabletext11"/>
              <w:jc w:val="center"/>
              <w:rPr>
                <w:ins w:id="29501" w:author="Author"/>
              </w:rPr>
            </w:pPr>
            <w:ins w:id="29502" w:author="Author">
              <w:r>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2E364" w14:textId="77777777" w:rsidR="003F7E2C" w:rsidRDefault="003F7E2C" w:rsidP="00BE28D4">
            <w:pPr>
              <w:pStyle w:val="tabletext11"/>
              <w:jc w:val="center"/>
              <w:rPr>
                <w:ins w:id="29503" w:author="Author"/>
              </w:rPr>
            </w:pPr>
            <w:ins w:id="29504" w:author="Author">
              <w:r>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A59AE" w14:textId="77777777" w:rsidR="003F7E2C" w:rsidRDefault="003F7E2C" w:rsidP="00BE28D4">
            <w:pPr>
              <w:pStyle w:val="tabletext11"/>
              <w:jc w:val="center"/>
              <w:rPr>
                <w:ins w:id="29505" w:author="Author"/>
              </w:rPr>
            </w:pPr>
            <w:ins w:id="29506" w:author="Author">
              <w:r>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F46B1" w14:textId="77777777" w:rsidR="003F7E2C" w:rsidRDefault="003F7E2C" w:rsidP="00BE28D4">
            <w:pPr>
              <w:pStyle w:val="tabletext11"/>
              <w:jc w:val="center"/>
              <w:rPr>
                <w:ins w:id="29507" w:author="Author"/>
              </w:rPr>
            </w:pPr>
            <w:ins w:id="29508" w:author="Author">
              <w:r>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7F674" w14:textId="77777777" w:rsidR="003F7E2C" w:rsidRDefault="003F7E2C" w:rsidP="00BE28D4">
            <w:pPr>
              <w:pStyle w:val="tabletext11"/>
              <w:jc w:val="center"/>
              <w:rPr>
                <w:ins w:id="29509" w:author="Author"/>
              </w:rPr>
            </w:pPr>
            <w:ins w:id="29510" w:author="Author">
              <w:r>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6873F" w14:textId="77777777" w:rsidR="003F7E2C" w:rsidRDefault="003F7E2C" w:rsidP="00BE28D4">
            <w:pPr>
              <w:pStyle w:val="tabletext11"/>
              <w:jc w:val="center"/>
              <w:rPr>
                <w:ins w:id="29511" w:author="Author"/>
              </w:rPr>
            </w:pPr>
            <w:ins w:id="29512" w:author="Author">
              <w:r>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F642F" w14:textId="77777777" w:rsidR="003F7E2C" w:rsidRDefault="003F7E2C" w:rsidP="00BE28D4">
            <w:pPr>
              <w:pStyle w:val="tabletext11"/>
              <w:jc w:val="center"/>
              <w:rPr>
                <w:ins w:id="29513" w:author="Author"/>
              </w:rPr>
            </w:pPr>
            <w:ins w:id="29514" w:author="Author">
              <w:r>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35948" w14:textId="77777777" w:rsidR="003F7E2C" w:rsidRDefault="003F7E2C" w:rsidP="00BE28D4">
            <w:pPr>
              <w:pStyle w:val="tabletext11"/>
              <w:jc w:val="center"/>
              <w:rPr>
                <w:ins w:id="29515" w:author="Author"/>
              </w:rPr>
            </w:pPr>
            <w:ins w:id="29516" w:author="Author">
              <w:r>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9502E3" w14:textId="77777777" w:rsidR="003F7E2C" w:rsidRDefault="003F7E2C" w:rsidP="00BE28D4">
            <w:pPr>
              <w:pStyle w:val="tabletext11"/>
              <w:jc w:val="center"/>
              <w:rPr>
                <w:ins w:id="29517" w:author="Author"/>
              </w:rPr>
            </w:pPr>
            <w:ins w:id="29518" w:author="Author">
              <w:r>
                <w:t>0.56</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C8F3C" w14:textId="77777777" w:rsidR="003F7E2C" w:rsidRDefault="003F7E2C" w:rsidP="00BE28D4">
            <w:pPr>
              <w:pStyle w:val="tabletext11"/>
              <w:jc w:val="center"/>
              <w:rPr>
                <w:ins w:id="29519" w:author="Author"/>
              </w:rPr>
            </w:pPr>
            <w:ins w:id="29520" w:author="Author">
              <w:r>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2FE9A8" w14:textId="77777777" w:rsidR="003F7E2C" w:rsidRDefault="003F7E2C" w:rsidP="00BE28D4">
            <w:pPr>
              <w:pStyle w:val="tabletext11"/>
              <w:jc w:val="center"/>
              <w:rPr>
                <w:ins w:id="29521" w:author="Author"/>
              </w:rPr>
            </w:pPr>
            <w:ins w:id="29522" w:author="Author">
              <w:r>
                <w:t>0.51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3AB59" w14:textId="77777777" w:rsidR="003F7E2C" w:rsidRDefault="003F7E2C" w:rsidP="00BE28D4">
            <w:pPr>
              <w:pStyle w:val="tabletext11"/>
              <w:jc w:val="center"/>
              <w:rPr>
                <w:ins w:id="29523" w:author="Author"/>
              </w:rPr>
            </w:pPr>
            <w:ins w:id="29524" w:author="Author">
              <w:r>
                <w:t>0.49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13C96" w14:textId="77777777" w:rsidR="003F7E2C" w:rsidRDefault="003F7E2C" w:rsidP="00BE28D4">
            <w:pPr>
              <w:pStyle w:val="tabletext11"/>
              <w:jc w:val="center"/>
              <w:rPr>
                <w:ins w:id="29525" w:author="Author"/>
              </w:rPr>
            </w:pPr>
            <w:ins w:id="29526" w:author="Author">
              <w:r>
                <w:t>0.47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E3CBA" w14:textId="77777777" w:rsidR="003F7E2C" w:rsidRDefault="003F7E2C" w:rsidP="00BE28D4">
            <w:pPr>
              <w:pStyle w:val="tabletext11"/>
              <w:jc w:val="center"/>
              <w:rPr>
                <w:ins w:id="29527" w:author="Author"/>
              </w:rPr>
            </w:pPr>
            <w:ins w:id="29528" w:author="Author">
              <w:r>
                <w:t>0.45</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C9D89" w14:textId="77777777" w:rsidR="003F7E2C" w:rsidRDefault="003F7E2C" w:rsidP="00BE28D4">
            <w:pPr>
              <w:pStyle w:val="tabletext11"/>
              <w:jc w:val="center"/>
              <w:rPr>
                <w:ins w:id="29529" w:author="Author"/>
              </w:rPr>
            </w:pPr>
            <w:ins w:id="29530" w:author="Author">
              <w:r>
                <w:t>0.43</w:t>
              </w:r>
            </w:ins>
          </w:p>
        </w:tc>
      </w:tr>
      <w:tr w:rsidR="003F7E2C" w14:paraId="747DCB49" w14:textId="77777777" w:rsidTr="00EE1A0A">
        <w:trPr>
          <w:trHeight w:val="190"/>
          <w:ins w:id="2953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6C60021B" w14:textId="77777777" w:rsidR="003F7E2C" w:rsidRDefault="003F7E2C" w:rsidP="00BE28D4">
            <w:pPr>
              <w:pStyle w:val="tabletext11"/>
              <w:jc w:val="right"/>
              <w:rPr>
                <w:ins w:id="2953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A3DBFF1" w14:textId="77777777" w:rsidR="003F7E2C" w:rsidRDefault="003F7E2C" w:rsidP="00BE28D4">
            <w:pPr>
              <w:pStyle w:val="tabletext11"/>
              <w:tabs>
                <w:tab w:val="decimal" w:pos="640"/>
              </w:tabs>
              <w:rPr>
                <w:ins w:id="29533" w:author="Author"/>
              </w:rPr>
            </w:pPr>
            <w:ins w:id="29534" w:author="Author">
              <w:r>
                <w:t>55,000 to 64,999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95D62" w14:textId="77777777" w:rsidR="003F7E2C" w:rsidRDefault="003F7E2C" w:rsidP="00BE28D4">
            <w:pPr>
              <w:pStyle w:val="tabletext11"/>
              <w:jc w:val="center"/>
              <w:rPr>
                <w:ins w:id="29535" w:author="Author"/>
              </w:rPr>
            </w:pPr>
            <w:ins w:id="29536" w:author="Author">
              <w:r>
                <w:t>1.46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07AD4" w14:textId="77777777" w:rsidR="003F7E2C" w:rsidRDefault="003F7E2C" w:rsidP="00BE28D4">
            <w:pPr>
              <w:pStyle w:val="tabletext11"/>
              <w:jc w:val="center"/>
              <w:rPr>
                <w:ins w:id="29537" w:author="Author"/>
              </w:rPr>
            </w:pPr>
            <w:ins w:id="29538" w:author="Author">
              <w:r>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4E52A" w14:textId="77777777" w:rsidR="003F7E2C" w:rsidRDefault="003F7E2C" w:rsidP="00BE28D4">
            <w:pPr>
              <w:pStyle w:val="tabletext11"/>
              <w:jc w:val="center"/>
              <w:rPr>
                <w:ins w:id="29539" w:author="Author"/>
              </w:rPr>
            </w:pPr>
            <w:ins w:id="29540" w:author="Author">
              <w:r>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86767" w14:textId="77777777" w:rsidR="003F7E2C" w:rsidRDefault="003F7E2C" w:rsidP="00BE28D4">
            <w:pPr>
              <w:pStyle w:val="tabletext11"/>
              <w:jc w:val="center"/>
              <w:rPr>
                <w:ins w:id="29541" w:author="Author"/>
              </w:rPr>
            </w:pPr>
            <w:ins w:id="29542" w:author="Author">
              <w:r>
                <w:t>1.39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3D0E2" w14:textId="77777777" w:rsidR="003F7E2C" w:rsidRDefault="003F7E2C" w:rsidP="00BE28D4">
            <w:pPr>
              <w:pStyle w:val="tabletext11"/>
              <w:jc w:val="center"/>
              <w:rPr>
                <w:ins w:id="29543" w:author="Author"/>
              </w:rPr>
            </w:pPr>
            <w:ins w:id="29544" w:author="Author">
              <w:r>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12851" w14:textId="77777777" w:rsidR="003F7E2C" w:rsidRDefault="003F7E2C" w:rsidP="00BE28D4">
            <w:pPr>
              <w:pStyle w:val="tabletext11"/>
              <w:jc w:val="center"/>
              <w:rPr>
                <w:ins w:id="29545" w:author="Author"/>
              </w:rPr>
            </w:pPr>
            <w:ins w:id="29546" w:author="Author">
              <w:r>
                <w:t>1.20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4B0CC" w14:textId="77777777" w:rsidR="003F7E2C" w:rsidRDefault="003F7E2C" w:rsidP="00BE28D4">
            <w:pPr>
              <w:pStyle w:val="tabletext11"/>
              <w:jc w:val="center"/>
              <w:rPr>
                <w:ins w:id="29547" w:author="Author"/>
              </w:rPr>
            </w:pPr>
            <w:ins w:id="29548" w:author="Author">
              <w:r>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F73C7" w14:textId="77777777" w:rsidR="003F7E2C" w:rsidRDefault="003F7E2C" w:rsidP="00BE28D4">
            <w:pPr>
              <w:pStyle w:val="tabletext11"/>
              <w:jc w:val="center"/>
              <w:rPr>
                <w:ins w:id="29549" w:author="Author"/>
              </w:rPr>
            </w:pPr>
            <w:ins w:id="29550" w:author="Author">
              <w:r>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961E6" w14:textId="77777777" w:rsidR="003F7E2C" w:rsidRDefault="003F7E2C" w:rsidP="00BE28D4">
            <w:pPr>
              <w:pStyle w:val="tabletext11"/>
              <w:jc w:val="center"/>
              <w:rPr>
                <w:ins w:id="29551" w:author="Author"/>
              </w:rPr>
            </w:pPr>
            <w:ins w:id="29552" w:author="Author">
              <w:r>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D8EC4" w14:textId="77777777" w:rsidR="003F7E2C" w:rsidRDefault="003F7E2C" w:rsidP="00BE28D4">
            <w:pPr>
              <w:pStyle w:val="tabletext11"/>
              <w:jc w:val="center"/>
              <w:rPr>
                <w:ins w:id="29553" w:author="Author"/>
              </w:rPr>
            </w:pPr>
            <w:ins w:id="29554" w:author="Author">
              <w:r>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AE9B7" w14:textId="77777777" w:rsidR="003F7E2C" w:rsidRDefault="003F7E2C" w:rsidP="00BE28D4">
            <w:pPr>
              <w:pStyle w:val="tabletext11"/>
              <w:jc w:val="center"/>
              <w:rPr>
                <w:ins w:id="29555" w:author="Author"/>
              </w:rPr>
            </w:pPr>
            <w:ins w:id="29556" w:author="Author">
              <w:r>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4FCB4" w14:textId="77777777" w:rsidR="003F7E2C" w:rsidRDefault="003F7E2C" w:rsidP="00BE28D4">
            <w:pPr>
              <w:pStyle w:val="tabletext11"/>
              <w:jc w:val="center"/>
              <w:rPr>
                <w:ins w:id="29557" w:author="Author"/>
              </w:rPr>
            </w:pPr>
            <w:ins w:id="29558" w:author="Author">
              <w:r>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F5C75" w14:textId="77777777" w:rsidR="003F7E2C" w:rsidRDefault="003F7E2C" w:rsidP="00BE28D4">
            <w:pPr>
              <w:pStyle w:val="tabletext11"/>
              <w:jc w:val="center"/>
              <w:rPr>
                <w:ins w:id="29559" w:author="Author"/>
              </w:rPr>
            </w:pPr>
            <w:ins w:id="29560" w:author="Author">
              <w:r>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AD0E5" w14:textId="77777777" w:rsidR="003F7E2C" w:rsidRDefault="003F7E2C" w:rsidP="00BE28D4">
            <w:pPr>
              <w:pStyle w:val="tabletext11"/>
              <w:jc w:val="center"/>
              <w:rPr>
                <w:ins w:id="29561" w:author="Author"/>
              </w:rPr>
            </w:pPr>
            <w:ins w:id="29562" w:author="Author">
              <w:r>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C933E" w14:textId="77777777" w:rsidR="003F7E2C" w:rsidRDefault="003F7E2C" w:rsidP="00BE28D4">
            <w:pPr>
              <w:pStyle w:val="tabletext11"/>
              <w:jc w:val="center"/>
              <w:rPr>
                <w:ins w:id="29563" w:author="Author"/>
              </w:rPr>
            </w:pPr>
            <w:ins w:id="29564" w:author="Author">
              <w:r>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99840" w14:textId="77777777" w:rsidR="003F7E2C" w:rsidRDefault="003F7E2C" w:rsidP="00BE28D4">
            <w:pPr>
              <w:pStyle w:val="tabletext11"/>
              <w:jc w:val="center"/>
              <w:rPr>
                <w:ins w:id="29565" w:author="Author"/>
              </w:rPr>
            </w:pPr>
            <w:ins w:id="29566" w:author="Author">
              <w:r>
                <w:t>0.75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2AA36" w14:textId="77777777" w:rsidR="003F7E2C" w:rsidRDefault="003F7E2C" w:rsidP="00BE28D4">
            <w:pPr>
              <w:pStyle w:val="tabletext11"/>
              <w:jc w:val="center"/>
              <w:rPr>
                <w:ins w:id="29567" w:author="Author"/>
              </w:rPr>
            </w:pPr>
            <w:ins w:id="29568" w:author="Author">
              <w:r>
                <w:t>0.72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8C716" w14:textId="77777777" w:rsidR="003F7E2C" w:rsidRDefault="003F7E2C" w:rsidP="00BE28D4">
            <w:pPr>
              <w:pStyle w:val="tabletext11"/>
              <w:jc w:val="center"/>
              <w:rPr>
                <w:ins w:id="29569" w:author="Author"/>
              </w:rPr>
            </w:pPr>
            <w:ins w:id="29570" w:author="Author">
              <w:r>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A7F4A" w14:textId="77777777" w:rsidR="003F7E2C" w:rsidRDefault="003F7E2C" w:rsidP="00BE28D4">
            <w:pPr>
              <w:pStyle w:val="tabletext11"/>
              <w:jc w:val="center"/>
              <w:rPr>
                <w:ins w:id="29571" w:author="Author"/>
              </w:rPr>
            </w:pPr>
            <w:ins w:id="29572" w:author="Author">
              <w:r>
                <w:t>0.66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23417" w14:textId="77777777" w:rsidR="003F7E2C" w:rsidRDefault="003F7E2C" w:rsidP="00BE28D4">
            <w:pPr>
              <w:pStyle w:val="tabletext11"/>
              <w:jc w:val="center"/>
              <w:rPr>
                <w:ins w:id="29573" w:author="Author"/>
              </w:rPr>
            </w:pPr>
            <w:ins w:id="29574" w:author="Author">
              <w:r>
                <w:t>0.64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53A15" w14:textId="77777777" w:rsidR="003F7E2C" w:rsidRDefault="003F7E2C" w:rsidP="00BE28D4">
            <w:pPr>
              <w:pStyle w:val="tabletext11"/>
              <w:jc w:val="center"/>
              <w:rPr>
                <w:ins w:id="29575" w:author="Author"/>
              </w:rPr>
            </w:pPr>
            <w:ins w:id="29576" w:author="Author">
              <w:r>
                <w:t>0.61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522ED6" w14:textId="77777777" w:rsidR="003F7E2C" w:rsidRDefault="003F7E2C" w:rsidP="00BE28D4">
            <w:pPr>
              <w:pStyle w:val="tabletext11"/>
              <w:jc w:val="center"/>
              <w:rPr>
                <w:ins w:id="29577" w:author="Author"/>
              </w:rPr>
            </w:pPr>
            <w:ins w:id="29578" w:author="Author">
              <w:r>
                <w:t>0.59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BC791" w14:textId="77777777" w:rsidR="003F7E2C" w:rsidRDefault="003F7E2C" w:rsidP="00BE28D4">
            <w:pPr>
              <w:pStyle w:val="tabletext11"/>
              <w:jc w:val="center"/>
              <w:rPr>
                <w:ins w:id="29579" w:author="Author"/>
              </w:rPr>
            </w:pPr>
            <w:ins w:id="29580" w:author="Author">
              <w:r>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40162" w14:textId="77777777" w:rsidR="003F7E2C" w:rsidRDefault="003F7E2C" w:rsidP="00BE28D4">
            <w:pPr>
              <w:pStyle w:val="tabletext11"/>
              <w:jc w:val="center"/>
              <w:rPr>
                <w:ins w:id="29581" w:author="Author"/>
              </w:rPr>
            </w:pPr>
            <w:ins w:id="29582" w:author="Author">
              <w:r>
                <w:t>0.54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5E23F" w14:textId="77777777" w:rsidR="003F7E2C" w:rsidRDefault="003F7E2C" w:rsidP="00BE28D4">
            <w:pPr>
              <w:pStyle w:val="tabletext11"/>
              <w:jc w:val="center"/>
              <w:rPr>
                <w:ins w:id="29583" w:author="Author"/>
              </w:rPr>
            </w:pPr>
            <w:ins w:id="29584" w:author="Author">
              <w:r>
                <w:t>0.52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3555F7" w14:textId="77777777" w:rsidR="003F7E2C" w:rsidRDefault="003F7E2C" w:rsidP="00BE28D4">
            <w:pPr>
              <w:pStyle w:val="tabletext11"/>
              <w:jc w:val="center"/>
              <w:rPr>
                <w:ins w:id="29585" w:author="Author"/>
              </w:rPr>
            </w:pPr>
            <w:ins w:id="29586" w:author="Author">
              <w:r>
                <w:t>0.50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FBEB8" w14:textId="77777777" w:rsidR="003F7E2C" w:rsidRDefault="003F7E2C" w:rsidP="00BE28D4">
            <w:pPr>
              <w:pStyle w:val="tabletext11"/>
              <w:jc w:val="center"/>
              <w:rPr>
                <w:ins w:id="29587" w:author="Author"/>
              </w:rPr>
            </w:pPr>
            <w:ins w:id="29588" w:author="Author">
              <w:r>
                <w:t>0.48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47874" w14:textId="77777777" w:rsidR="003F7E2C" w:rsidRDefault="003F7E2C" w:rsidP="00BE28D4">
            <w:pPr>
              <w:pStyle w:val="tabletext11"/>
              <w:jc w:val="center"/>
              <w:rPr>
                <w:ins w:id="29589" w:author="Author"/>
              </w:rPr>
            </w:pPr>
            <w:ins w:id="29590" w:author="Author">
              <w:r>
                <w:t>0.46</w:t>
              </w:r>
            </w:ins>
          </w:p>
        </w:tc>
      </w:tr>
      <w:tr w:rsidR="003F7E2C" w14:paraId="0AAB49B5" w14:textId="77777777" w:rsidTr="00EE1A0A">
        <w:trPr>
          <w:trHeight w:val="190"/>
          <w:ins w:id="2959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18ECA4DC" w14:textId="77777777" w:rsidR="003F7E2C" w:rsidRDefault="003F7E2C" w:rsidP="00BE28D4">
            <w:pPr>
              <w:pStyle w:val="tabletext11"/>
              <w:jc w:val="right"/>
              <w:rPr>
                <w:ins w:id="2959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97D50C8" w14:textId="77777777" w:rsidR="003F7E2C" w:rsidRDefault="003F7E2C" w:rsidP="00BE28D4">
            <w:pPr>
              <w:pStyle w:val="tabletext11"/>
              <w:tabs>
                <w:tab w:val="decimal" w:pos="640"/>
              </w:tabs>
              <w:rPr>
                <w:ins w:id="29593" w:author="Author"/>
              </w:rPr>
            </w:pPr>
            <w:ins w:id="29594" w:author="Author">
              <w:r>
                <w:t>65,000 to 74,999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0DFB9" w14:textId="77777777" w:rsidR="003F7E2C" w:rsidRDefault="003F7E2C" w:rsidP="00BE28D4">
            <w:pPr>
              <w:pStyle w:val="tabletext11"/>
              <w:jc w:val="center"/>
              <w:rPr>
                <w:ins w:id="29595" w:author="Author"/>
              </w:rPr>
            </w:pPr>
            <w:ins w:id="29596" w:author="Author">
              <w:r>
                <w:t>1.55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39898" w14:textId="77777777" w:rsidR="003F7E2C" w:rsidRDefault="003F7E2C" w:rsidP="00BE28D4">
            <w:pPr>
              <w:pStyle w:val="tabletext11"/>
              <w:jc w:val="center"/>
              <w:rPr>
                <w:ins w:id="29597" w:author="Author"/>
              </w:rPr>
            </w:pPr>
            <w:ins w:id="29598" w:author="Author">
              <w:r>
                <w:t>1.55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1D7A3" w14:textId="77777777" w:rsidR="003F7E2C" w:rsidRDefault="003F7E2C" w:rsidP="00BE28D4">
            <w:pPr>
              <w:pStyle w:val="tabletext11"/>
              <w:jc w:val="center"/>
              <w:rPr>
                <w:ins w:id="29599" w:author="Author"/>
              </w:rPr>
            </w:pPr>
            <w:ins w:id="29600" w:author="Author">
              <w:r>
                <w:t>1.55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A4894" w14:textId="77777777" w:rsidR="003F7E2C" w:rsidRDefault="003F7E2C" w:rsidP="00BE28D4">
            <w:pPr>
              <w:pStyle w:val="tabletext11"/>
              <w:jc w:val="center"/>
              <w:rPr>
                <w:ins w:id="29601" w:author="Author"/>
              </w:rPr>
            </w:pPr>
            <w:ins w:id="29602" w:author="Author">
              <w:r>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F30BA" w14:textId="77777777" w:rsidR="003F7E2C" w:rsidRDefault="003F7E2C" w:rsidP="00BE28D4">
            <w:pPr>
              <w:pStyle w:val="tabletext11"/>
              <w:jc w:val="center"/>
              <w:rPr>
                <w:ins w:id="29603" w:author="Author"/>
              </w:rPr>
            </w:pPr>
            <w:ins w:id="29604" w:author="Author">
              <w:r>
                <w:t>1.41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D3D0A" w14:textId="77777777" w:rsidR="003F7E2C" w:rsidRDefault="003F7E2C" w:rsidP="00BE28D4">
            <w:pPr>
              <w:pStyle w:val="tabletext11"/>
              <w:jc w:val="center"/>
              <w:rPr>
                <w:ins w:id="29605" w:author="Author"/>
              </w:rPr>
            </w:pPr>
            <w:ins w:id="29606" w:author="Author">
              <w:r>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B9103" w14:textId="77777777" w:rsidR="003F7E2C" w:rsidRDefault="003F7E2C" w:rsidP="00BE28D4">
            <w:pPr>
              <w:pStyle w:val="tabletext11"/>
              <w:jc w:val="center"/>
              <w:rPr>
                <w:ins w:id="29607" w:author="Author"/>
              </w:rPr>
            </w:pPr>
            <w:ins w:id="29608" w:author="Author">
              <w:r>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6D48A" w14:textId="77777777" w:rsidR="003F7E2C" w:rsidRDefault="003F7E2C" w:rsidP="00BE28D4">
            <w:pPr>
              <w:pStyle w:val="tabletext11"/>
              <w:jc w:val="center"/>
              <w:rPr>
                <w:ins w:id="29609" w:author="Author"/>
              </w:rPr>
            </w:pPr>
            <w:ins w:id="29610" w:author="Author">
              <w:r>
                <w:t>1.15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491AA" w14:textId="77777777" w:rsidR="003F7E2C" w:rsidRDefault="003F7E2C" w:rsidP="00BE28D4">
            <w:pPr>
              <w:pStyle w:val="tabletext11"/>
              <w:jc w:val="center"/>
              <w:rPr>
                <w:ins w:id="29611" w:author="Author"/>
              </w:rPr>
            </w:pPr>
            <w:ins w:id="29612" w:author="Author">
              <w:r>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5174C" w14:textId="77777777" w:rsidR="003F7E2C" w:rsidRDefault="003F7E2C" w:rsidP="00BE28D4">
            <w:pPr>
              <w:pStyle w:val="tabletext11"/>
              <w:jc w:val="center"/>
              <w:rPr>
                <w:ins w:id="29613" w:author="Author"/>
              </w:rPr>
            </w:pPr>
            <w:ins w:id="29614" w:author="Author">
              <w:r>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BB811" w14:textId="77777777" w:rsidR="003F7E2C" w:rsidRDefault="003F7E2C" w:rsidP="00BE28D4">
            <w:pPr>
              <w:pStyle w:val="tabletext11"/>
              <w:jc w:val="center"/>
              <w:rPr>
                <w:ins w:id="29615" w:author="Author"/>
              </w:rPr>
            </w:pPr>
            <w:ins w:id="29616" w:author="Author">
              <w:r>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14EF3" w14:textId="77777777" w:rsidR="003F7E2C" w:rsidRDefault="003F7E2C" w:rsidP="00BE28D4">
            <w:pPr>
              <w:pStyle w:val="tabletext11"/>
              <w:jc w:val="center"/>
              <w:rPr>
                <w:ins w:id="29617" w:author="Author"/>
              </w:rPr>
            </w:pPr>
            <w:ins w:id="29618" w:author="Author">
              <w:r>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E93F9" w14:textId="77777777" w:rsidR="003F7E2C" w:rsidRDefault="003F7E2C" w:rsidP="00BE28D4">
            <w:pPr>
              <w:pStyle w:val="tabletext11"/>
              <w:jc w:val="center"/>
              <w:rPr>
                <w:ins w:id="29619" w:author="Author"/>
              </w:rPr>
            </w:pPr>
            <w:ins w:id="29620" w:author="Author">
              <w:r>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F8D2D" w14:textId="77777777" w:rsidR="003F7E2C" w:rsidRDefault="003F7E2C" w:rsidP="00BE28D4">
            <w:pPr>
              <w:pStyle w:val="tabletext11"/>
              <w:jc w:val="center"/>
              <w:rPr>
                <w:ins w:id="29621" w:author="Author"/>
              </w:rPr>
            </w:pPr>
            <w:ins w:id="29622" w:author="Author">
              <w:r>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7C966" w14:textId="77777777" w:rsidR="003F7E2C" w:rsidRDefault="003F7E2C" w:rsidP="00BE28D4">
            <w:pPr>
              <w:pStyle w:val="tabletext11"/>
              <w:jc w:val="center"/>
              <w:rPr>
                <w:ins w:id="29623" w:author="Author"/>
              </w:rPr>
            </w:pPr>
            <w:ins w:id="29624" w:author="Author">
              <w:r>
                <w:t>0.83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5FD8F" w14:textId="77777777" w:rsidR="003F7E2C" w:rsidRDefault="003F7E2C" w:rsidP="00BE28D4">
            <w:pPr>
              <w:pStyle w:val="tabletext11"/>
              <w:jc w:val="center"/>
              <w:rPr>
                <w:ins w:id="29625" w:author="Author"/>
              </w:rPr>
            </w:pPr>
            <w:ins w:id="29626" w:author="Author">
              <w:r>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D36F0" w14:textId="77777777" w:rsidR="003F7E2C" w:rsidRDefault="003F7E2C" w:rsidP="00BE28D4">
            <w:pPr>
              <w:pStyle w:val="tabletext11"/>
              <w:jc w:val="center"/>
              <w:rPr>
                <w:ins w:id="29627" w:author="Author"/>
              </w:rPr>
            </w:pPr>
            <w:ins w:id="29628" w:author="Author">
              <w:r>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13C73" w14:textId="77777777" w:rsidR="003F7E2C" w:rsidRDefault="003F7E2C" w:rsidP="00BE28D4">
            <w:pPr>
              <w:pStyle w:val="tabletext11"/>
              <w:jc w:val="center"/>
              <w:rPr>
                <w:ins w:id="29629" w:author="Author"/>
              </w:rPr>
            </w:pPr>
            <w:ins w:id="29630" w:author="Author">
              <w:r>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8E883" w14:textId="77777777" w:rsidR="003F7E2C" w:rsidRDefault="003F7E2C" w:rsidP="00BE28D4">
            <w:pPr>
              <w:pStyle w:val="tabletext11"/>
              <w:jc w:val="center"/>
              <w:rPr>
                <w:ins w:id="29631" w:author="Author"/>
              </w:rPr>
            </w:pPr>
            <w:ins w:id="29632" w:author="Author">
              <w:r>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CBBA2" w14:textId="77777777" w:rsidR="003F7E2C" w:rsidRDefault="003F7E2C" w:rsidP="00BE28D4">
            <w:pPr>
              <w:pStyle w:val="tabletext11"/>
              <w:jc w:val="center"/>
              <w:rPr>
                <w:ins w:id="29633" w:author="Author"/>
              </w:rPr>
            </w:pPr>
            <w:ins w:id="29634" w:author="Author">
              <w:r>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73215" w14:textId="77777777" w:rsidR="003F7E2C" w:rsidRDefault="003F7E2C" w:rsidP="00BE28D4">
            <w:pPr>
              <w:pStyle w:val="tabletext11"/>
              <w:jc w:val="center"/>
              <w:rPr>
                <w:ins w:id="29635" w:author="Author"/>
              </w:rPr>
            </w:pPr>
            <w:ins w:id="29636" w:author="Author">
              <w:r>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92F9C" w14:textId="77777777" w:rsidR="003F7E2C" w:rsidRDefault="003F7E2C" w:rsidP="00BE28D4">
            <w:pPr>
              <w:pStyle w:val="tabletext11"/>
              <w:jc w:val="center"/>
              <w:rPr>
                <w:ins w:id="29637" w:author="Author"/>
              </w:rPr>
            </w:pPr>
            <w:ins w:id="29638" w:author="Author">
              <w:r>
                <w:t>0.62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5467A9" w14:textId="77777777" w:rsidR="003F7E2C" w:rsidRDefault="003F7E2C" w:rsidP="00BE28D4">
            <w:pPr>
              <w:pStyle w:val="tabletext11"/>
              <w:jc w:val="center"/>
              <w:rPr>
                <w:ins w:id="29639" w:author="Author"/>
              </w:rPr>
            </w:pPr>
            <w:ins w:id="29640" w:author="Author">
              <w:r>
                <w:t>0.60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199F20" w14:textId="77777777" w:rsidR="003F7E2C" w:rsidRDefault="003F7E2C" w:rsidP="00BE28D4">
            <w:pPr>
              <w:pStyle w:val="tabletext11"/>
              <w:jc w:val="center"/>
              <w:rPr>
                <w:ins w:id="29641" w:author="Author"/>
              </w:rPr>
            </w:pPr>
            <w:ins w:id="29642" w:author="Author">
              <w:r>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A7B91" w14:textId="77777777" w:rsidR="003F7E2C" w:rsidRDefault="003F7E2C" w:rsidP="00BE28D4">
            <w:pPr>
              <w:pStyle w:val="tabletext11"/>
              <w:jc w:val="center"/>
              <w:rPr>
                <w:ins w:id="29643" w:author="Author"/>
              </w:rPr>
            </w:pPr>
            <w:ins w:id="29644" w:author="Author">
              <w:r>
                <w:t>0.55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36DEC" w14:textId="77777777" w:rsidR="003F7E2C" w:rsidRDefault="003F7E2C" w:rsidP="00BE28D4">
            <w:pPr>
              <w:pStyle w:val="tabletext11"/>
              <w:jc w:val="center"/>
              <w:rPr>
                <w:ins w:id="29645" w:author="Author"/>
              </w:rPr>
            </w:pPr>
            <w:ins w:id="29646" w:author="Author">
              <w:r>
                <w:t>0.53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CE780" w14:textId="77777777" w:rsidR="003F7E2C" w:rsidRDefault="003F7E2C" w:rsidP="00BE28D4">
            <w:pPr>
              <w:pStyle w:val="tabletext11"/>
              <w:jc w:val="center"/>
              <w:rPr>
                <w:ins w:id="29647" w:author="Author"/>
              </w:rPr>
            </w:pPr>
            <w:ins w:id="29648" w:author="Author">
              <w:r>
                <w:t>0.51</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A0194" w14:textId="77777777" w:rsidR="003F7E2C" w:rsidRDefault="003F7E2C" w:rsidP="00BE28D4">
            <w:pPr>
              <w:pStyle w:val="tabletext11"/>
              <w:jc w:val="center"/>
              <w:rPr>
                <w:ins w:id="29649" w:author="Author"/>
              </w:rPr>
            </w:pPr>
            <w:ins w:id="29650" w:author="Author">
              <w:r>
                <w:t>0.49</w:t>
              </w:r>
            </w:ins>
          </w:p>
        </w:tc>
      </w:tr>
      <w:tr w:rsidR="003F7E2C" w14:paraId="5A709C38" w14:textId="77777777" w:rsidTr="00EE1A0A">
        <w:trPr>
          <w:trHeight w:val="190"/>
          <w:ins w:id="2965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68376E68" w14:textId="77777777" w:rsidR="003F7E2C" w:rsidRDefault="003F7E2C" w:rsidP="00BE28D4">
            <w:pPr>
              <w:pStyle w:val="tabletext11"/>
              <w:jc w:val="right"/>
              <w:rPr>
                <w:ins w:id="2965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1937AD4" w14:textId="77777777" w:rsidR="003F7E2C" w:rsidRDefault="003F7E2C" w:rsidP="00BE28D4">
            <w:pPr>
              <w:pStyle w:val="tabletext11"/>
              <w:tabs>
                <w:tab w:val="decimal" w:pos="640"/>
              </w:tabs>
              <w:rPr>
                <w:ins w:id="29653" w:author="Author"/>
              </w:rPr>
            </w:pPr>
            <w:ins w:id="29654" w:author="Author">
              <w:r>
                <w:t>75,000 to 84,999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BD1D7" w14:textId="77777777" w:rsidR="003F7E2C" w:rsidRDefault="003F7E2C" w:rsidP="00BE28D4">
            <w:pPr>
              <w:pStyle w:val="tabletext11"/>
              <w:jc w:val="center"/>
              <w:rPr>
                <w:ins w:id="29655" w:author="Author"/>
              </w:rPr>
            </w:pPr>
            <w:ins w:id="29656" w:author="Author">
              <w:r>
                <w:t>1.64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DC8C5" w14:textId="77777777" w:rsidR="003F7E2C" w:rsidRDefault="003F7E2C" w:rsidP="00BE28D4">
            <w:pPr>
              <w:pStyle w:val="tabletext11"/>
              <w:jc w:val="center"/>
              <w:rPr>
                <w:ins w:id="29657" w:author="Author"/>
              </w:rPr>
            </w:pPr>
            <w:ins w:id="29658" w:author="Author">
              <w:r>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C1917" w14:textId="77777777" w:rsidR="003F7E2C" w:rsidRDefault="003F7E2C" w:rsidP="00BE28D4">
            <w:pPr>
              <w:pStyle w:val="tabletext11"/>
              <w:jc w:val="center"/>
              <w:rPr>
                <w:ins w:id="29659" w:author="Author"/>
              </w:rPr>
            </w:pPr>
            <w:ins w:id="29660" w:author="Author">
              <w:r>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B6AF0" w14:textId="77777777" w:rsidR="003F7E2C" w:rsidRDefault="003F7E2C" w:rsidP="00BE28D4">
            <w:pPr>
              <w:pStyle w:val="tabletext11"/>
              <w:jc w:val="center"/>
              <w:rPr>
                <w:ins w:id="29661" w:author="Author"/>
              </w:rPr>
            </w:pPr>
            <w:ins w:id="29662" w:author="Author">
              <w:r>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23C05" w14:textId="77777777" w:rsidR="003F7E2C" w:rsidRDefault="003F7E2C" w:rsidP="00BE28D4">
            <w:pPr>
              <w:pStyle w:val="tabletext11"/>
              <w:jc w:val="center"/>
              <w:rPr>
                <w:ins w:id="29663" w:author="Author"/>
              </w:rPr>
            </w:pPr>
            <w:ins w:id="29664" w:author="Author">
              <w:r>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58CEC" w14:textId="77777777" w:rsidR="003F7E2C" w:rsidRDefault="003F7E2C" w:rsidP="00BE28D4">
            <w:pPr>
              <w:pStyle w:val="tabletext11"/>
              <w:jc w:val="center"/>
              <w:rPr>
                <w:ins w:id="29665" w:author="Author"/>
              </w:rPr>
            </w:pPr>
            <w:ins w:id="29666" w:author="Author">
              <w:r>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BEC04" w14:textId="77777777" w:rsidR="003F7E2C" w:rsidRDefault="003F7E2C" w:rsidP="00BE28D4">
            <w:pPr>
              <w:pStyle w:val="tabletext11"/>
              <w:jc w:val="center"/>
              <w:rPr>
                <w:ins w:id="29667" w:author="Author"/>
              </w:rPr>
            </w:pPr>
            <w:ins w:id="29668" w:author="Author">
              <w:r>
                <w:t>1.28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A045B" w14:textId="77777777" w:rsidR="003F7E2C" w:rsidRDefault="003F7E2C" w:rsidP="00BE28D4">
            <w:pPr>
              <w:pStyle w:val="tabletext11"/>
              <w:jc w:val="center"/>
              <w:rPr>
                <w:ins w:id="29669" w:author="Author"/>
              </w:rPr>
            </w:pPr>
            <w:ins w:id="29670" w:author="Author">
              <w:r>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60C05" w14:textId="77777777" w:rsidR="003F7E2C" w:rsidRDefault="003F7E2C" w:rsidP="00BE28D4">
            <w:pPr>
              <w:pStyle w:val="tabletext11"/>
              <w:jc w:val="center"/>
              <w:rPr>
                <w:ins w:id="29671" w:author="Author"/>
              </w:rPr>
            </w:pPr>
            <w:ins w:id="29672" w:author="Author">
              <w:r>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80A7D" w14:textId="77777777" w:rsidR="003F7E2C" w:rsidRDefault="003F7E2C" w:rsidP="00BE28D4">
            <w:pPr>
              <w:pStyle w:val="tabletext11"/>
              <w:jc w:val="center"/>
              <w:rPr>
                <w:ins w:id="29673" w:author="Author"/>
              </w:rPr>
            </w:pPr>
            <w:ins w:id="29674" w:author="Author">
              <w:r>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71BC1" w14:textId="77777777" w:rsidR="003F7E2C" w:rsidRDefault="003F7E2C" w:rsidP="00BE28D4">
            <w:pPr>
              <w:pStyle w:val="tabletext11"/>
              <w:jc w:val="center"/>
              <w:rPr>
                <w:ins w:id="29675" w:author="Author"/>
              </w:rPr>
            </w:pPr>
            <w:ins w:id="29676" w:author="Author">
              <w:r>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07362" w14:textId="77777777" w:rsidR="003F7E2C" w:rsidRDefault="003F7E2C" w:rsidP="00BE28D4">
            <w:pPr>
              <w:pStyle w:val="tabletext11"/>
              <w:jc w:val="center"/>
              <w:rPr>
                <w:ins w:id="29677" w:author="Author"/>
              </w:rPr>
            </w:pPr>
            <w:ins w:id="29678" w:author="Author">
              <w:r>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76040" w14:textId="77777777" w:rsidR="003F7E2C" w:rsidRDefault="003F7E2C" w:rsidP="00BE28D4">
            <w:pPr>
              <w:pStyle w:val="tabletext11"/>
              <w:jc w:val="center"/>
              <w:rPr>
                <w:ins w:id="29679" w:author="Author"/>
              </w:rPr>
            </w:pPr>
            <w:ins w:id="29680" w:author="Author">
              <w:r>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4556F" w14:textId="77777777" w:rsidR="003F7E2C" w:rsidRDefault="003F7E2C" w:rsidP="00BE28D4">
            <w:pPr>
              <w:pStyle w:val="tabletext11"/>
              <w:jc w:val="center"/>
              <w:rPr>
                <w:ins w:id="29681" w:author="Author"/>
              </w:rPr>
            </w:pPr>
            <w:ins w:id="29682" w:author="Author">
              <w:r>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E6987" w14:textId="77777777" w:rsidR="003F7E2C" w:rsidRDefault="003F7E2C" w:rsidP="00BE28D4">
            <w:pPr>
              <w:pStyle w:val="tabletext11"/>
              <w:jc w:val="center"/>
              <w:rPr>
                <w:ins w:id="29683" w:author="Author"/>
              </w:rPr>
            </w:pPr>
            <w:ins w:id="29684" w:author="Author">
              <w:r>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33098" w14:textId="77777777" w:rsidR="003F7E2C" w:rsidRDefault="003F7E2C" w:rsidP="00BE28D4">
            <w:pPr>
              <w:pStyle w:val="tabletext11"/>
              <w:jc w:val="center"/>
              <w:rPr>
                <w:ins w:id="29685" w:author="Author"/>
              </w:rPr>
            </w:pPr>
            <w:ins w:id="29686" w:author="Author">
              <w:r>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BF4CF" w14:textId="77777777" w:rsidR="003F7E2C" w:rsidRDefault="003F7E2C" w:rsidP="00BE28D4">
            <w:pPr>
              <w:pStyle w:val="tabletext11"/>
              <w:jc w:val="center"/>
              <w:rPr>
                <w:ins w:id="29687" w:author="Author"/>
              </w:rPr>
            </w:pPr>
            <w:ins w:id="29688" w:author="Author">
              <w:r>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B8EE1" w14:textId="77777777" w:rsidR="003F7E2C" w:rsidRDefault="003F7E2C" w:rsidP="00BE28D4">
            <w:pPr>
              <w:pStyle w:val="tabletext11"/>
              <w:jc w:val="center"/>
              <w:rPr>
                <w:ins w:id="29689" w:author="Author"/>
              </w:rPr>
            </w:pPr>
            <w:ins w:id="29690" w:author="Author">
              <w:r>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513DF" w14:textId="77777777" w:rsidR="003F7E2C" w:rsidRDefault="003F7E2C" w:rsidP="00BE28D4">
            <w:pPr>
              <w:pStyle w:val="tabletext11"/>
              <w:jc w:val="center"/>
              <w:rPr>
                <w:ins w:id="29691" w:author="Author"/>
              </w:rPr>
            </w:pPr>
            <w:ins w:id="29692" w:author="Author">
              <w:r>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82C73" w14:textId="77777777" w:rsidR="003F7E2C" w:rsidRDefault="003F7E2C" w:rsidP="00BE28D4">
            <w:pPr>
              <w:pStyle w:val="tabletext11"/>
              <w:jc w:val="center"/>
              <w:rPr>
                <w:ins w:id="29693" w:author="Author"/>
              </w:rPr>
            </w:pPr>
            <w:ins w:id="29694" w:author="Author">
              <w:r>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E1AD5" w14:textId="77777777" w:rsidR="003F7E2C" w:rsidRDefault="003F7E2C" w:rsidP="00BE28D4">
            <w:pPr>
              <w:pStyle w:val="tabletext11"/>
              <w:jc w:val="center"/>
              <w:rPr>
                <w:ins w:id="29695" w:author="Author"/>
              </w:rPr>
            </w:pPr>
            <w:ins w:id="29696" w:author="Author">
              <w:r>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83C2A" w14:textId="77777777" w:rsidR="003F7E2C" w:rsidRDefault="003F7E2C" w:rsidP="00BE28D4">
            <w:pPr>
              <w:pStyle w:val="tabletext11"/>
              <w:jc w:val="center"/>
              <w:rPr>
                <w:ins w:id="29697" w:author="Author"/>
              </w:rPr>
            </w:pPr>
            <w:ins w:id="29698" w:author="Author">
              <w:r>
                <w:t>0.66</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8E87C" w14:textId="77777777" w:rsidR="003F7E2C" w:rsidRDefault="003F7E2C" w:rsidP="00BE28D4">
            <w:pPr>
              <w:pStyle w:val="tabletext11"/>
              <w:jc w:val="center"/>
              <w:rPr>
                <w:ins w:id="29699" w:author="Author"/>
              </w:rPr>
            </w:pPr>
            <w:ins w:id="29700" w:author="Author">
              <w:r>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B8CA0" w14:textId="77777777" w:rsidR="003F7E2C" w:rsidRDefault="003F7E2C" w:rsidP="00BE28D4">
            <w:pPr>
              <w:pStyle w:val="tabletext11"/>
              <w:jc w:val="center"/>
              <w:rPr>
                <w:ins w:id="29701" w:author="Author"/>
              </w:rPr>
            </w:pPr>
            <w:ins w:id="29702" w:author="Author">
              <w:r>
                <w:t>0.61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EBD13" w14:textId="77777777" w:rsidR="003F7E2C" w:rsidRDefault="003F7E2C" w:rsidP="00BE28D4">
            <w:pPr>
              <w:pStyle w:val="tabletext11"/>
              <w:jc w:val="center"/>
              <w:rPr>
                <w:ins w:id="29703" w:author="Author"/>
              </w:rPr>
            </w:pPr>
            <w:ins w:id="29704" w:author="Author">
              <w:r>
                <w:t>0.58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871EB" w14:textId="77777777" w:rsidR="003F7E2C" w:rsidRDefault="003F7E2C" w:rsidP="00BE28D4">
            <w:pPr>
              <w:pStyle w:val="tabletext11"/>
              <w:jc w:val="center"/>
              <w:rPr>
                <w:ins w:id="29705" w:author="Author"/>
              </w:rPr>
            </w:pPr>
            <w:ins w:id="29706" w:author="Author">
              <w:r>
                <w:t>0.56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7337E" w14:textId="77777777" w:rsidR="003F7E2C" w:rsidRDefault="003F7E2C" w:rsidP="00BE28D4">
            <w:pPr>
              <w:pStyle w:val="tabletext11"/>
              <w:jc w:val="center"/>
              <w:rPr>
                <w:ins w:id="29707" w:author="Author"/>
              </w:rPr>
            </w:pPr>
            <w:ins w:id="29708" w:author="Author">
              <w:r>
                <w:t>0.54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DF2A90" w14:textId="77777777" w:rsidR="003F7E2C" w:rsidRDefault="003F7E2C" w:rsidP="00BE28D4">
            <w:pPr>
              <w:pStyle w:val="tabletext11"/>
              <w:jc w:val="center"/>
              <w:rPr>
                <w:ins w:id="29709" w:author="Author"/>
              </w:rPr>
            </w:pPr>
            <w:ins w:id="29710" w:author="Author">
              <w:r>
                <w:t>0.52</w:t>
              </w:r>
            </w:ins>
          </w:p>
        </w:tc>
      </w:tr>
      <w:tr w:rsidR="003F7E2C" w14:paraId="48A07E12" w14:textId="77777777" w:rsidTr="00EE1A0A">
        <w:trPr>
          <w:trHeight w:val="190"/>
          <w:ins w:id="2971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2D25FC3E" w14:textId="77777777" w:rsidR="003F7E2C" w:rsidRDefault="003F7E2C" w:rsidP="00BE28D4">
            <w:pPr>
              <w:pStyle w:val="tabletext11"/>
              <w:jc w:val="right"/>
              <w:rPr>
                <w:ins w:id="2971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254A9F95" w14:textId="77777777" w:rsidR="003F7E2C" w:rsidRDefault="003F7E2C" w:rsidP="00BE28D4">
            <w:pPr>
              <w:pStyle w:val="tabletext11"/>
              <w:tabs>
                <w:tab w:val="decimal" w:pos="640"/>
              </w:tabs>
              <w:rPr>
                <w:ins w:id="29713" w:author="Author"/>
              </w:rPr>
            </w:pPr>
            <w:ins w:id="29714" w:author="Author">
              <w:r>
                <w:t>85,000 to 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8CE6D" w14:textId="77777777" w:rsidR="003F7E2C" w:rsidRDefault="003F7E2C" w:rsidP="00BE28D4">
            <w:pPr>
              <w:pStyle w:val="tabletext11"/>
              <w:jc w:val="center"/>
              <w:rPr>
                <w:ins w:id="29715" w:author="Author"/>
              </w:rPr>
            </w:pPr>
            <w:ins w:id="29716" w:author="Author">
              <w:r>
                <w:t>1.73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40763" w14:textId="77777777" w:rsidR="003F7E2C" w:rsidRDefault="003F7E2C" w:rsidP="00BE28D4">
            <w:pPr>
              <w:pStyle w:val="tabletext11"/>
              <w:jc w:val="center"/>
              <w:rPr>
                <w:ins w:id="29717" w:author="Author"/>
              </w:rPr>
            </w:pPr>
            <w:ins w:id="29718" w:author="Author">
              <w:r>
                <w:t>1.73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C27FF" w14:textId="77777777" w:rsidR="003F7E2C" w:rsidRDefault="003F7E2C" w:rsidP="00BE28D4">
            <w:pPr>
              <w:pStyle w:val="tabletext11"/>
              <w:jc w:val="center"/>
              <w:rPr>
                <w:ins w:id="29719" w:author="Author"/>
              </w:rPr>
            </w:pPr>
            <w:ins w:id="29720" w:author="Author">
              <w:r>
                <w:t>1.73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742F8" w14:textId="77777777" w:rsidR="003F7E2C" w:rsidRDefault="003F7E2C" w:rsidP="00BE28D4">
            <w:pPr>
              <w:pStyle w:val="tabletext11"/>
              <w:jc w:val="center"/>
              <w:rPr>
                <w:ins w:id="29721" w:author="Author"/>
              </w:rPr>
            </w:pPr>
            <w:ins w:id="29722" w:author="Author">
              <w:r>
                <w:t>1.65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0FC0F" w14:textId="77777777" w:rsidR="003F7E2C" w:rsidRDefault="003F7E2C" w:rsidP="00BE28D4">
            <w:pPr>
              <w:pStyle w:val="tabletext11"/>
              <w:jc w:val="center"/>
              <w:rPr>
                <w:ins w:id="29723" w:author="Author"/>
              </w:rPr>
            </w:pPr>
            <w:ins w:id="29724" w:author="Author">
              <w:r>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2AEBC" w14:textId="77777777" w:rsidR="003F7E2C" w:rsidRDefault="003F7E2C" w:rsidP="00BE28D4">
            <w:pPr>
              <w:pStyle w:val="tabletext11"/>
              <w:jc w:val="center"/>
              <w:rPr>
                <w:ins w:id="29725" w:author="Author"/>
              </w:rPr>
            </w:pPr>
            <w:ins w:id="29726" w:author="Author">
              <w:r>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60942" w14:textId="77777777" w:rsidR="003F7E2C" w:rsidRDefault="003F7E2C" w:rsidP="00BE28D4">
            <w:pPr>
              <w:pStyle w:val="tabletext11"/>
              <w:jc w:val="center"/>
              <w:rPr>
                <w:ins w:id="29727" w:author="Author"/>
              </w:rPr>
            </w:pPr>
            <w:ins w:id="29728" w:author="Author">
              <w:r>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DE1433" w14:textId="77777777" w:rsidR="003F7E2C" w:rsidRDefault="003F7E2C" w:rsidP="00BE28D4">
            <w:pPr>
              <w:pStyle w:val="tabletext11"/>
              <w:jc w:val="center"/>
              <w:rPr>
                <w:ins w:id="29729" w:author="Author"/>
              </w:rPr>
            </w:pPr>
            <w:ins w:id="29730" w:author="Author">
              <w:r>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9BF97" w14:textId="77777777" w:rsidR="003F7E2C" w:rsidRDefault="003F7E2C" w:rsidP="00BE28D4">
            <w:pPr>
              <w:pStyle w:val="tabletext11"/>
              <w:jc w:val="center"/>
              <w:rPr>
                <w:ins w:id="29731" w:author="Author"/>
              </w:rPr>
            </w:pPr>
            <w:ins w:id="29732" w:author="Author">
              <w:r>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8069A" w14:textId="77777777" w:rsidR="003F7E2C" w:rsidRDefault="003F7E2C" w:rsidP="00BE28D4">
            <w:pPr>
              <w:pStyle w:val="tabletext11"/>
              <w:jc w:val="center"/>
              <w:rPr>
                <w:ins w:id="29733" w:author="Author"/>
              </w:rPr>
            </w:pPr>
            <w:ins w:id="29734" w:author="Author">
              <w:r>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240BA" w14:textId="77777777" w:rsidR="003F7E2C" w:rsidRDefault="003F7E2C" w:rsidP="00BE28D4">
            <w:pPr>
              <w:pStyle w:val="tabletext11"/>
              <w:jc w:val="center"/>
              <w:rPr>
                <w:ins w:id="29735" w:author="Author"/>
              </w:rPr>
            </w:pPr>
            <w:ins w:id="29736" w:author="Author">
              <w:r>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9DFEF" w14:textId="77777777" w:rsidR="003F7E2C" w:rsidRDefault="003F7E2C" w:rsidP="00BE28D4">
            <w:pPr>
              <w:pStyle w:val="tabletext11"/>
              <w:jc w:val="center"/>
              <w:rPr>
                <w:ins w:id="29737" w:author="Author"/>
              </w:rPr>
            </w:pPr>
            <w:ins w:id="29738" w:author="Author">
              <w:r>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0AEC9" w14:textId="77777777" w:rsidR="003F7E2C" w:rsidRDefault="003F7E2C" w:rsidP="00BE28D4">
            <w:pPr>
              <w:pStyle w:val="tabletext11"/>
              <w:jc w:val="center"/>
              <w:rPr>
                <w:ins w:id="29739" w:author="Author"/>
              </w:rPr>
            </w:pPr>
            <w:ins w:id="29740" w:author="Author">
              <w:r>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E427E" w14:textId="77777777" w:rsidR="003F7E2C" w:rsidRDefault="003F7E2C" w:rsidP="00BE28D4">
            <w:pPr>
              <w:pStyle w:val="tabletext11"/>
              <w:jc w:val="center"/>
              <w:rPr>
                <w:ins w:id="29741" w:author="Author"/>
              </w:rPr>
            </w:pPr>
            <w:ins w:id="29742" w:author="Author">
              <w:r>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99DB6" w14:textId="77777777" w:rsidR="003F7E2C" w:rsidRDefault="003F7E2C" w:rsidP="00BE28D4">
            <w:pPr>
              <w:pStyle w:val="tabletext11"/>
              <w:jc w:val="center"/>
              <w:rPr>
                <w:ins w:id="29743" w:author="Author"/>
              </w:rPr>
            </w:pPr>
            <w:ins w:id="29744" w:author="Author">
              <w:r>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422F6" w14:textId="77777777" w:rsidR="003F7E2C" w:rsidRDefault="003F7E2C" w:rsidP="00BE28D4">
            <w:pPr>
              <w:pStyle w:val="tabletext11"/>
              <w:jc w:val="center"/>
              <w:rPr>
                <w:ins w:id="29745" w:author="Author"/>
              </w:rPr>
            </w:pPr>
            <w:ins w:id="29746" w:author="Author">
              <w:r>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E1B06" w14:textId="77777777" w:rsidR="003F7E2C" w:rsidRDefault="003F7E2C" w:rsidP="00BE28D4">
            <w:pPr>
              <w:pStyle w:val="tabletext11"/>
              <w:jc w:val="center"/>
              <w:rPr>
                <w:ins w:id="29747" w:author="Author"/>
              </w:rPr>
            </w:pPr>
            <w:ins w:id="29748" w:author="Author">
              <w:r>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F7EFB" w14:textId="77777777" w:rsidR="003F7E2C" w:rsidRDefault="003F7E2C" w:rsidP="00BE28D4">
            <w:pPr>
              <w:pStyle w:val="tabletext11"/>
              <w:jc w:val="center"/>
              <w:rPr>
                <w:ins w:id="29749" w:author="Author"/>
              </w:rPr>
            </w:pPr>
            <w:ins w:id="29750" w:author="Author">
              <w:r>
                <w:t>0.82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76029" w14:textId="77777777" w:rsidR="003F7E2C" w:rsidRDefault="003F7E2C" w:rsidP="00BE28D4">
            <w:pPr>
              <w:pStyle w:val="tabletext11"/>
              <w:jc w:val="center"/>
              <w:rPr>
                <w:ins w:id="29751" w:author="Author"/>
              </w:rPr>
            </w:pPr>
            <w:ins w:id="29752" w:author="Author">
              <w:r>
                <w:t>0.79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10433" w14:textId="77777777" w:rsidR="003F7E2C" w:rsidRDefault="003F7E2C" w:rsidP="00BE28D4">
            <w:pPr>
              <w:pStyle w:val="tabletext11"/>
              <w:jc w:val="center"/>
              <w:rPr>
                <w:ins w:id="29753" w:author="Author"/>
              </w:rPr>
            </w:pPr>
            <w:ins w:id="29754" w:author="Author">
              <w:r>
                <w:t>0.76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AE34F" w14:textId="77777777" w:rsidR="003F7E2C" w:rsidRDefault="003F7E2C" w:rsidP="00BE28D4">
            <w:pPr>
              <w:pStyle w:val="tabletext11"/>
              <w:jc w:val="center"/>
              <w:rPr>
                <w:ins w:id="29755" w:author="Author"/>
              </w:rPr>
            </w:pPr>
            <w:ins w:id="29756" w:author="Author">
              <w:r>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F0BD1" w14:textId="77777777" w:rsidR="003F7E2C" w:rsidRDefault="003F7E2C" w:rsidP="00BE28D4">
            <w:pPr>
              <w:pStyle w:val="tabletext11"/>
              <w:jc w:val="center"/>
              <w:rPr>
                <w:ins w:id="29757" w:author="Author"/>
              </w:rPr>
            </w:pPr>
            <w:ins w:id="29758" w:author="Author">
              <w:r>
                <w:t>0.70</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51AA8" w14:textId="77777777" w:rsidR="003F7E2C" w:rsidRDefault="003F7E2C" w:rsidP="00BE28D4">
            <w:pPr>
              <w:pStyle w:val="tabletext11"/>
              <w:jc w:val="center"/>
              <w:rPr>
                <w:ins w:id="29759" w:author="Author"/>
              </w:rPr>
            </w:pPr>
            <w:ins w:id="29760" w:author="Author">
              <w:r>
                <w:t>0.67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C6EAE" w14:textId="77777777" w:rsidR="003F7E2C" w:rsidRDefault="003F7E2C" w:rsidP="00BE28D4">
            <w:pPr>
              <w:pStyle w:val="tabletext11"/>
              <w:jc w:val="center"/>
              <w:rPr>
                <w:ins w:id="29761" w:author="Author"/>
              </w:rPr>
            </w:pPr>
            <w:ins w:id="29762" w:author="Author">
              <w:r>
                <w:t>0.64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6EE645" w14:textId="77777777" w:rsidR="003F7E2C" w:rsidRDefault="003F7E2C" w:rsidP="00BE28D4">
            <w:pPr>
              <w:pStyle w:val="tabletext11"/>
              <w:jc w:val="center"/>
              <w:rPr>
                <w:ins w:id="29763" w:author="Author"/>
              </w:rPr>
            </w:pPr>
            <w:ins w:id="29764" w:author="Author">
              <w:r>
                <w:t>0.62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4D5D6" w14:textId="77777777" w:rsidR="003F7E2C" w:rsidRDefault="003F7E2C" w:rsidP="00BE28D4">
            <w:pPr>
              <w:pStyle w:val="tabletext11"/>
              <w:jc w:val="center"/>
              <w:rPr>
                <w:ins w:id="29765" w:author="Author"/>
              </w:rPr>
            </w:pPr>
            <w:ins w:id="29766" w:author="Author">
              <w:r>
                <w:t>0.59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C3475" w14:textId="77777777" w:rsidR="003F7E2C" w:rsidRDefault="003F7E2C" w:rsidP="00BE28D4">
            <w:pPr>
              <w:pStyle w:val="tabletext11"/>
              <w:jc w:val="center"/>
              <w:rPr>
                <w:ins w:id="29767" w:author="Author"/>
              </w:rPr>
            </w:pPr>
            <w:ins w:id="29768" w:author="Author">
              <w:r>
                <w:t>0.57</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52B72" w14:textId="77777777" w:rsidR="003F7E2C" w:rsidRDefault="003F7E2C" w:rsidP="00BE28D4">
            <w:pPr>
              <w:pStyle w:val="tabletext11"/>
              <w:jc w:val="center"/>
              <w:rPr>
                <w:ins w:id="29769" w:author="Author"/>
              </w:rPr>
            </w:pPr>
            <w:ins w:id="29770" w:author="Author">
              <w:r>
                <w:t>0.55</w:t>
              </w:r>
            </w:ins>
          </w:p>
        </w:tc>
      </w:tr>
      <w:tr w:rsidR="003F7E2C" w14:paraId="6073253C" w14:textId="77777777" w:rsidTr="00EE1A0A">
        <w:trPr>
          <w:trHeight w:val="190"/>
          <w:ins w:id="2977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0114138" w14:textId="77777777" w:rsidR="003F7E2C" w:rsidRDefault="003F7E2C" w:rsidP="00BE28D4">
            <w:pPr>
              <w:pStyle w:val="tabletext11"/>
              <w:jc w:val="right"/>
              <w:rPr>
                <w:ins w:id="2977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0FFE287" w14:textId="77777777" w:rsidR="003F7E2C" w:rsidRDefault="003F7E2C" w:rsidP="00BE28D4">
            <w:pPr>
              <w:pStyle w:val="tabletext11"/>
              <w:tabs>
                <w:tab w:val="decimal" w:pos="640"/>
              </w:tabs>
              <w:rPr>
                <w:ins w:id="29773" w:author="Author"/>
              </w:rPr>
            </w:pPr>
            <w:ins w:id="29774" w:author="Author">
              <w:r>
                <w:t>100,000 to 114,999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21F13" w14:textId="77777777" w:rsidR="003F7E2C" w:rsidRDefault="003F7E2C" w:rsidP="00BE28D4">
            <w:pPr>
              <w:pStyle w:val="tabletext11"/>
              <w:jc w:val="center"/>
              <w:rPr>
                <w:ins w:id="29775" w:author="Author"/>
              </w:rPr>
            </w:pPr>
            <w:ins w:id="29776" w:author="Author">
              <w:r>
                <w:t>1.84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EE10F" w14:textId="77777777" w:rsidR="003F7E2C" w:rsidRDefault="003F7E2C" w:rsidP="00BE28D4">
            <w:pPr>
              <w:pStyle w:val="tabletext11"/>
              <w:jc w:val="center"/>
              <w:rPr>
                <w:ins w:id="29777" w:author="Author"/>
              </w:rPr>
            </w:pPr>
            <w:ins w:id="29778" w:author="Author">
              <w:r>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CEF64" w14:textId="77777777" w:rsidR="003F7E2C" w:rsidRDefault="003F7E2C" w:rsidP="00BE28D4">
            <w:pPr>
              <w:pStyle w:val="tabletext11"/>
              <w:jc w:val="center"/>
              <w:rPr>
                <w:ins w:id="29779" w:author="Author"/>
              </w:rPr>
            </w:pPr>
            <w:ins w:id="29780" w:author="Author">
              <w:r>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89B62" w14:textId="77777777" w:rsidR="003F7E2C" w:rsidRDefault="003F7E2C" w:rsidP="00BE28D4">
            <w:pPr>
              <w:pStyle w:val="tabletext11"/>
              <w:jc w:val="center"/>
              <w:rPr>
                <w:ins w:id="29781" w:author="Author"/>
              </w:rPr>
            </w:pPr>
            <w:ins w:id="29782" w:author="Author">
              <w:r>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DC018" w14:textId="77777777" w:rsidR="003F7E2C" w:rsidRDefault="003F7E2C" w:rsidP="00BE28D4">
            <w:pPr>
              <w:pStyle w:val="tabletext11"/>
              <w:jc w:val="center"/>
              <w:rPr>
                <w:ins w:id="29783" w:author="Author"/>
              </w:rPr>
            </w:pPr>
            <w:ins w:id="29784" w:author="Author">
              <w:r>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F02C1" w14:textId="77777777" w:rsidR="003F7E2C" w:rsidRDefault="003F7E2C" w:rsidP="00BE28D4">
            <w:pPr>
              <w:pStyle w:val="tabletext11"/>
              <w:jc w:val="center"/>
              <w:rPr>
                <w:ins w:id="29785" w:author="Author"/>
              </w:rPr>
            </w:pPr>
            <w:ins w:id="29786" w:author="Author">
              <w:r>
                <w:t>1.51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97C23" w14:textId="77777777" w:rsidR="003F7E2C" w:rsidRDefault="003F7E2C" w:rsidP="00BE28D4">
            <w:pPr>
              <w:pStyle w:val="tabletext11"/>
              <w:jc w:val="center"/>
              <w:rPr>
                <w:ins w:id="29787" w:author="Author"/>
              </w:rPr>
            </w:pPr>
            <w:ins w:id="29788" w:author="Author">
              <w:r>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BEBE8" w14:textId="77777777" w:rsidR="003F7E2C" w:rsidRDefault="003F7E2C" w:rsidP="00BE28D4">
            <w:pPr>
              <w:pStyle w:val="tabletext11"/>
              <w:jc w:val="center"/>
              <w:rPr>
                <w:ins w:id="29789" w:author="Author"/>
              </w:rPr>
            </w:pPr>
            <w:ins w:id="29790" w:author="Author">
              <w:r>
                <w:t>1.37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60F07" w14:textId="77777777" w:rsidR="003F7E2C" w:rsidRDefault="003F7E2C" w:rsidP="00BE28D4">
            <w:pPr>
              <w:pStyle w:val="tabletext11"/>
              <w:jc w:val="center"/>
              <w:rPr>
                <w:ins w:id="29791" w:author="Author"/>
              </w:rPr>
            </w:pPr>
            <w:ins w:id="29792" w:author="Author">
              <w:r>
                <w:t>1.30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B612D" w14:textId="77777777" w:rsidR="003F7E2C" w:rsidRDefault="003F7E2C" w:rsidP="00BE28D4">
            <w:pPr>
              <w:pStyle w:val="tabletext11"/>
              <w:jc w:val="center"/>
              <w:rPr>
                <w:ins w:id="29793" w:author="Author"/>
              </w:rPr>
            </w:pPr>
            <w:ins w:id="29794" w:author="Author">
              <w:r>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BC8D3" w14:textId="77777777" w:rsidR="003F7E2C" w:rsidRDefault="003F7E2C" w:rsidP="00BE28D4">
            <w:pPr>
              <w:pStyle w:val="tabletext11"/>
              <w:jc w:val="center"/>
              <w:rPr>
                <w:ins w:id="29795" w:author="Author"/>
              </w:rPr>
            </w:pPr>
            <w:ins w:id="29796" w:author="Author">
              <w:r>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41974" w14:textId="77777777" w:rsidR="003F7E2C" w:rsidRDefault="003F7E2C" w:rsidP="00BE28D4">
            <w:pPr>
              <w:pStyle w:val="tabletext11"/>
              <w:jc w:val="center"/>
              <w:rPr>
                <w:ins w:id="29797" w:author="Author"/>
              </w:rPr>
            </w:pPr>
            <w:ins w:id="29798" w:author="Author">
              <w:r>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911F9A" w14:textId="77777777" w:rsidR="003F7E2C" w:rsidRDefault="003F7E2C" w:rsidP="00BE28D4">
            <w:pPr>
              <w:pStyle w:val="tabletext11"/>
              <w:jc w:val="center"/>
              <w:rPr>
                <w:ins w:id="29799" w:author="Author"/>
              </w:rPr>
            </w:pPr>
            <w:ins w:id="29800" w:author="Author">
              <w:r>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63415" w14:textId="77777777" w:rsidR="003F7E2C" w:rsidRDefault="003F7E2C" w:rsidP="00BE28D4">
            <w:pPr>
              <w:pStyle w:val="tabletext11"/>
              <w:jc w:val="center"/>
              <w:rPr>
                <w:ins w:id="29801" w:author="Author"/>
              </w:rPr>
            </w:pPr>
            <w:ins w:id="29802" w:author="Author">
              <w:r>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B8DB01" w14:textId="77777777" w:rsidR="003F7E2C" w:rsidRDefault="003F7E2C" w:rsidP="00BE28D4">
            <w:pPr>
              <w:pStyle w:val="tabletext11"/>
              <w:jc w:val="center"/>
              <w:rPr>
                <w:ins w:id="29803" w:author="Author"/>
              </w:rPr>
            </w:pPr>
            <w:ins w:id="29804" w:author="Author">
              <w:r>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672E1" w14:textId="77777777" w:rsidR="003F7E2C" w:rsidRDefault="003F7E2C" w:rsidP="00BE28D4">
            <w:pPr>
              <w:pStyle w:val="tabletext11"/>
              <w:jc w:val="center"/>
              <w:rPr>
                <w:ins w:id="29805" w:author="Author"/>
              </w:rPr>
            </w:pPr>
            <w:ins w:id="29806" w:author="Author">
              <w:r>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20072" w14:textId="77777777" w:rsidR="003F7E2C" w:rsidRDefault="003F7E2C" w:rsidP="00BE28D4">
            <w:pPr>
              <w:pStyle w:val="tabletext11"/>
              <w:jc w:val="center"/>
              <w:rPr>
                <w:ins w:id="29807" w:author="Author"/>
              </w:rPr>
            </w:pPr>
            <w:ins w:id="29808" w:author="Author">
              <w:r>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80609" w14:textId="77777777" w:rsidR="003F7E2C" w:rsidRDefault="003F7E2C" w:rsidP="00BE28D4">
            <w:pPr>
              <w:pStyle w:val="tabletext11"/>
              <w:jc w:val="center"/>
              <w:rPr>
                <w:ins w:id="29809" w:author="Author"/>
              </w:rPr>
            </w:pPr>
            <w:ins w:id="29810" w:author="Author">
              <w:r>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C3AF9" w14:textId="77777777" w:rsidR="003F7E2C" w:rsidRDefault="003F7E2C" w:rsidP="00BE28D4">
            <w:pPr>
              <w:pStyle w:val="tabletext11"/>
              <w:jc w:val="center"/>
              <w:rPr>
                <w:ins w:id="29811" w:author="Author"/>
              </w:rPr>
            </w:pPr>
            <w:ins w:id="29812" w:author="Author">
              <w:r>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F22AC" w14:textId="77777777" w:rsidR="003F7E2C" w:rsidRDefault="003F7E2C" w:rsidP="00BE28D4">
            <w:pPr>
              <w:pStyle w:val="tabletext11"/>
              <w:jc w:val="center"/>
              <w:rPr>
                <w:ins w:id="29813" w:author="Author"/>
              </w:rPr>
            </w:pPr>
            <w:ins w:id="29814" w:author="Author">
              <w:r>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1ED82" w14:textId="77777777" w:rsidR="003F7E2C" w:rsidRDefault="003F7E2C" w:rsidP="00BE28D4">
            <w:pPr>
              <w:pStyle w:val="tabletext11"/>
              <w:jc w:val="center"/>
              <w:rPr>
                <w:ins w:id="29815" w:author="Author"/>
              </w:rPr>
            </w:pPr>
            <w:ins w:id="29816" w:author="Author">
              <w:r>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189F0" w14:textId="77777777" w:rsidR="003F7E2C" w:rsidRDefault="003F7E2C" w:rsidP="00BE28D4">
            <w:pPr>
              <w:pStyle w:val="tabletext11"/>
              <w:jc w:val="center"/>
              <w:rPr>
                <w:ins w:id="29817" w:author="Author"/>
              </w:rPr>
            </w:pPr>
            <w:ins w:id="29818" w:author="Author">
              <w:r>
                <w:t>0.74</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5A3BE" w14:textId="77777777" w:rsidR="003F7E2C" w:rsidRDefault="003F7E2C" w:rsidP="00BE28D4">
            <w:pPr>
              <w:pStyle w:val="tabletext11"/>
              <w:jc w:val="center"/>
              <w:rPr>
                <w:ins w:id="29819" w:author="Author"/>
              </w:rPr>
            </w:pPr>
            <w:ins w:id="29820" w:author="Author">
              <w:r>
                <w:t>0.71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7648D" w14:textId="77777777" w:rsidR="003F7E2C" w:rsidRDefault="003F7E2C" w:rsidP="00BE28D4">
            <w:pPr>
              <w:pStyle w:val="tabletext11"/>
              <w:jc w:val="center"/>
              <w:rPr>
                <w:ins w:id="29821" w:author="Author"/>
              </w:rPr>
            </w:pPr>
            <w:ins w:id="29822" w:author="Author">
              <w:r>
                <w:t>0.68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9355C" w14:textId="77777777" w:rsidR="003F7E2C" w:rsidRDefault="003F7E2C" w:rsidP="00BE28D4">
            <w:pPr>
              <w:pStyle w:val="tabletext11"/>
              <w:jc w:val="center"/>
              <w:rPr>
                <w:ins w:id="29823" w:author="Author"/>
              </w:rPr>
            </w:pPr>
            <w:ins w:id="29824" w:author="Author">
              <w:r>
                <w:t>0.65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0F6D9" w14:textId="77777777" w:rsidR="003F7E2C" w:rsidRDefault="003F7E2C" w:rsidP="00BE28D4">
            <w:pPr>
              <w:pStyle w:val="tabletext11"/>
              <w:jc w:val="center"/>
              <w:rPr>
                <w:ins w:id="29825" w:author="Author"/>
              </w:rPr>
            </w:pPr>
            <w:ins w:id="29826" w:author="Author">
              <w:r>
                <w:t>0.63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A9003" w14:textId="77777777" w:rsidR="003F7E2C" w:rsidRDefault="003F7E2C" w:rsidP="00BE28D4">
            <w:pPr>
              <w:pStyle w:val="tabletext11"/>
              <w:jc w:val="center"/>
              <w:rPr>
                <w:ins w:id="29827" w:author="Author"/>
              </w:rPr>
            </w:pPr>
            <w:ins w:id="29828" w:author="Author">
              <w:r>
                <w:t>0.60</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3B13D" w14:textId="77777777" w:rsidR="003F7E2C" w:rsidRDefault="003F7E2C" w:rsidP="00BE28D4">
            <w:pPr>
              <w:pStyle w:val="tabletext11"/>
              <w:jc w:val="center"/>
              <w:rPr>
                <w:ins w:id="29829" w:author="Author"/>
              </w:rPr>
            </w:pPr>
            <w:ins w:id="29830" w:author="Author">
              <w:r>
                <w:t>0.58</w:t>
              </w:r>
            </w:ins>
          </w:p>
        </w:tc>
      </w:tr>
      <w:tr w:rsidR="003F7E2C" w14:paraId="3963463F" w14:textId="77777777" w:rsidTr="00EE1A0A">
        <w:trPr>
          <w:trHeight w:val="190"/>
          <w:ins w:id="2983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C6851DA" w14:textId="77777777" w:rsidR="003F7E2C" w:rsidRDefault="003F7E2C" w:rsidP="00BE28D4">
            <w:pPr>
              <w:pStyle w:val="tabletext11"/>
              <w:jc w:val="right"/>
              <w:rPr>
                <w:ins w:id="2983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918F6FC" w14:textId="77777777" w:rsidR="003F7E2C" w:rsidRDefault="003F7E2C" w:rsidP="00BE28D4">
            <w:pPr>
              <w:pStyle w:val="tabletext11"/>
              <w:tabs>
                <w:tab w:val="decimal" w:pos="640"/>
              </w:tabs>
              <w:rPr>
                <w:ins w:id="29833" w:author="Author"/>
              </w:rPr>
            </w:pPr>
            <w:ins w:id="29834" w:author="Author">
              <w:r>
                <w:t>115,000 to 129,999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7CC69" w14:textId="77777777" w:rsidR="003F7E2C" w:rsidRDefault="003F7E2C" w:rsidP="00BE28D4">
            <w:pPr>
              <w:pStyle w:val="tabletext11"/>
              <w:jc w:val="center"/>
              <w:rPr>
                <w:ins w:id="29835" w:author="Author"/>
              </w:rPr>
            </w:pPr>
            <w:ins w:id="29836" w:author="Author">
              <w:r>
                <w:t>1.94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987BA" w14:textId="77777777" w:rsidR="003F7E2C" w:rsidRDefault="003F7E2C" w:rsidP="00BE28D4">
            <w:pPr>
              <w:pStyle w:val="tabletext11"/>
              <w:jc w:val="center"/>
              <w:rPr>
                <w:ins w:id="29837" w:author="Author"/>
              </w:rPr>
            </w:pPr>
            <w:ins w:id="29838" w:author="Author">
              <w:r>
                <w:t>1.94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8AB29" w14:textId="77777777" w:rsidR="003F7E2C" w:rsidRDefault="003F7E2C" w:rsidP="00BE28D4">
            <w:pPr>
              <w:pStyle w:val="tabletext11"/>
              <w:jc w:val="center"/>
              <w:rPr>
                <w:ins w:id="29839" w:author="Author"/>
              </w:rPr>
            </w:pPr>
            <w:ins w:id="29840" w:author="Author">
              <w:r>
                <w:t>1.94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B0D66" w14:textId="77777777" w:rsidR="003F7E2C" w:rsidRDefault="003F7E2C" w:rsidP="00BE28D4">
            <w:pPr>
              <w:pStyle w:val="tabletext11"/>
              <w:jc w:val="center"/>
              <w:rPr>
                <w:ins w:id="29841" w:author="Author"/>
              </w:rPr>
            </w:pPr>
            <w:ins w:id="29842" w:author="Author">
              <w:r>
                <w:t>1.85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DE32A" w14:textId="77777777" w:rsidR="003F7E2C" w:rsidRDefault="003F7E2C" w:rsidP="00BE28D4">
            <w:pPr>
              <w:pStyle w:val="tabletext11"/>
              <w:jc w:val="center"/>
              <w:rPr>
                <w:ins w:id="29843" w:author="Author"/>
              </w:rPr>
            </w:pPr>
            <w:ins w:id="29844" w:author="Author">
              <w:r>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08551" w14:textId="77777777" w:rsidR="003F7E2C" w:rsidRDefault="003F7E2C" w:rsidP="00BE28D4">
            <w:pPr>
              <w:pStyle w:val="tabletext11"/>
              <w:jc w:val="center"/>
              <w:rPr>
                <w:ins w:id="29845" w:author="Author"/>
              </w:rPr>
            </w:pPr>
            <w:ins w:id="29846" w:author="Author">
              <w:r>
                <w:t>1.59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76412" w14:textId="77777777" w:rsidR="003F7E2C" w:rsidRDefault="003F7E2C" w:rsidP="00BE28D4">
            <w:pPr>
              <w:pStyle w:val="tabletext11"/>
              <w:jc w:val="center"/>
              <w:rPr>
                <w:ins w:id="29847" w:author="Author"/>
              </w:rPr>
            </w:pPr>
            <w:ins w:id="29848" w:author="Author">
              <w:r>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6D2E4" w14:textId="77777777" w:rsidR="003F7E2C" w:rsidRDefault="003F7E2C" w:rsidP="00BE28D4">
            <w:pPr>
              <w:pStyle w:val="tabletext11"/>
              <w:jc w:val="center"/>
              <w:rPr>
                <w:ins w:id="29849" w:author="Author"/>
              </w:rPr>
            </w:pPr>
            <w:ins w:id="29850" w:author="Author">
              <w:r>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55231" w14:textId="77777777" w:rsidR="003F7E2C" w:rsidRDefault="003F7E2C" w:rsidP="00BE28D4">
            <w:pPr>
              <w:pStyle w:val="tabletext11"/>
              <w:jc w:val="center"/>
              <w:rPr>
                <w:ins w:id="29851" w:author="Author"/>
              </w:rPr>
            </w:pPr>
            <w:ins w:id="29852" w:author="Author">
              <w:r>
                <w:t>1.37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BEE1B6" w14:textId="77777777" w:rsidR="003F7E2C" w:rsidRDefault="003F7E2C" w:rsidP="00BE28D4">
            <w:pPr>
              <w:pStyle w:val="tabletext11"/>
              <w:jc w:val="center"/>
              <w:rPr>
                <w:ins w:id="29853" w:author="Author"/>
              </w:rPr>
            </w:pPr>
            <w:ins w:id="29854" w:author="Author">
              <w:r>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600FE" w14:textId="77777777" w:rsidR="003F7E2C" w:rsidRDefault="003F7E2C" w:rsidP="00BE28D4">
            <w:pPr>
              <w:pStyle w:val="tabletext11"/>
              <w:jc w:val="center"/>
              <w:rPr>
                <w:ins w:id="29855" w:author="Author"/>
              </w:rPr>
            </w:pPr>
            <w:ins w:id="29856" w:author="Author">
              <w:r>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11677" w14:textId="77777777" w:rsidR="003F7E2C" w:rsidRDefault="003F7E2C" w:rsidP="00BE28D4">
            <w:pPr>
              <w:pStyle w:val="tabletext11"/>
              <w:jc w:val="center"/>
              <w:rPr>
                <w:ins w:id="29857" w:author="Author"/>
              </w:rPr>
            </w:pPr>
            <w:ins w:id="29858" w:author="Author">
              <w:r>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7DFB9" w14:textId="77777777" w:rsidR="003F7E2C" w:rsidRDefault="003F7E2C" w:rsidP="00BE28D4">
            <w:pPr>
              <w:pStyle w:val="tabletext11"/>
              <w:jc w:val="center"/>
              <w:rPr>
                <w:ins w:id="29859" w:author="Author"/>
              </w:rPr>
            </w:pPr>
            <w:ins w:id="29860" w:author="Author">
              <w:r>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E85DC" w14:textId="77777777" w:rsidR="003F7E2C" w:rsidRDefault="003F7E2C" w:rsidP="00BE28D4">
            <w:pPr>
              <w:pStyle w:val="tabletext11"/>
              <w:jc w:val="center"/>
              <w:rPr>
                <w:ins w:id="29861" w:author="Author"/>
              </w:rPr>
            </w:pPr>
            <w:ins w:id="29862" w:author="Author">
              <w:r>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237F7" w14:textId="77777777" w:rsidR="003F7E2C" w:rsidRDefault="003F7E2C" w:rsidP="00BE28D4">
            <w:pPr>
              <w:pStyle w:val="tabletext11"/>
              <w:jc w:val="center"/>
              <w:rPr>
                <w:ins w:id="29863" w:author="Author"/>
              </w:rPr>
            </w:pPr>
            <w:ins w:id="29864" w:author="Author">
              <w:r>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9E00F" w14:textId="77777777" w:rsidR="003F7E2C" w:rsidRDefault="003F7E2C" w:rsidP="00BE28D4">
            <w:pPr>
              <w:pStyle w:val="tabletext11"/>
              <w:jc w:val="center"/>
              <w:rPr>
                <w:ins w:id="29865" w:author="Author"/>
              </w:rPr>
            </w:pPr>
            <w:ins w:id="29866" w:author="Author">
              <w:r>
                <w:t>1.00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59DC6" w14:textId="77777777" w:rsidR="003F7E2C" w:rsidRDefault="003F7E2C" w:rsidP="00BE28D4">
            <w:pPr>
              <w:pStyle w:val="tabletext11"/>
              <w:jc w:val="center"/>
              <w:rPr>
                <w:ins w:id="29867" w:author="Author"/>
              </w:rPr>
            </w:pPr>
            <w:ins w:id="29868" w:author="Author">
              <w:r>
                <w:t>0.96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2BE93" w14:textId="77777777" w:rsidR="003F7E2C" w:rsidRDefault="003F7E2C" w:rsidP="00BE28D4">
            <w:pPr>
              <w:pStyle w:val="tabletext11"/>
              <w:jc w:val="center"/>
              <w:rPr>
                <w:ins w:id="29869" w:author="Author"/>
              </w:rPr>
            </w:pPr>
            <w:ins w:id="29870" w:author="Author">
              <w:r>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5DACE" w14:textId="77777777" w:rsidR="003F7E2C" w:rsidRDefault="003F7E2C" w:rsidP="00BE28D4">
            <w:pPr>
              <w:pStyle w:val="tabletext11"/>
              <w:jc w:val="center"/>
              <w:rPr>
                <w:ins w:id="29871" w:author="Author"/>
              </w:rPr>
            </w:pPr>
            <w:ins w:id="29872" w:author="Author">
              <w:r>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7DCAA" w14:textId="77777777" w:rsidR="003F7E2C" w:rsidRDefault="003F7E2C" w:rsidP="00BE28D4">
            <w:pPr>
              <w:pStyle w:val="tabletext11"/>
              <w:jc w:val="center"/>
              <w:rPr>
                <w:ins w:id="29873" w:author="Author"/>
              </w:rPr>
            </w:pPr>
            <w:ins w:id="29874" w:author="Author">
              <w:r>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938B5" w14:textId="77777777" w:rsidR="003F7E2C" w:rsidRDefault="003F7E2C" w:rsidP="00BE28D4">
            <w:pPr>
              <w:pStyle w:val="tabletext11"/>
              <w:jc w:val="center"/>
              <w:rPr>
                <w:ins w:id="29875" w:author="Author"/>
              </w:rPr>
            </w:pPr>
            <w:ins w:id="29876" w:author="Author">
              <w:r>
                <w:t>0.81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12E27" w14:textId="77777777" w:rsidR="003F7E2C" w:rsidRDefault="003F7E2C" w:rsidP="00BE28D4">
            <w:pPr>
              <w:pStyle w:val="tabletext11"/>
              <w:jc w:val="center"/>
              <w:rPr>
                <w:ins w:id="29877" w:author="Author"/>
              </w:rPr>
            </w:pPr>
            <w:ins w:id="29878" w:author="Author">
              <w:r>
                <w:t>0.78</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46310" w14:textId="77777777" w:rsidR="003F7E2C" w:rsidRDefault="003F7E2C" w:rsidP="00BE28D4">
            <w:pPr>
              <w:pStyle w:val="tabletext11"/>
              <w:jc w:val="center"/>
              <w:rPr>
                <w:ins w:id="29879" w:author="Author"/>
              </w:rPr>
            </w:pPr>
            <w:ins w:id="29880" w:author="Author">
              <w:r>
                <w:t>0.75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92EEF" w14:textId="77777777" w:rsidR="003F7E2C" w:rsidRDefault="003F7E2C" w:rsidP="00BE28D4">
            <w:pPr>
              <w:pStyle w:val="tabletext11"/>
              <w:jc w:val="center"/>
              <w:rPr>
                <w:ins w:id="29881" w:author="Author"/>
              </w:rPr>
            </w:pPr>
            <w:ins w:id="29882" w:author="Author">
              <w:r>
                <w:t>0.72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A63A9" w14:textId="77777777" w:rsidR="003F7E2C" w:rsidRDefault="003F7E2C" w:rsidP="00BE28D4">
            <w:pPr>
              <w:pStyle w:val="tabletext11"/>
              <w:jc w:val="center"/>
              <w:rPr>
                <w:ins w:id="29883" w:author="Author"/>
              </w:rPr>
            </w:pPr>
            <w:ins w:id="29884" w:author="Author">
              <w:r>
                <w:t>0.69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E2642" w14:textId="77777777" w:rsidR="003F7E2C" w:rsidRDefault="003F7E2C" w:rsidP="00BE28D4">
            <w:pPr>
              <w:pStyle w:val="tabletext11"/>
              <w:jc w:val="center"/>
              <w:rPr>
                <w:ins w:id="29885" w:author="Author"/>
              </w:rPr>
            </w:pPr>
            <w:ins w:id="29886" w:author="Author">
              <w:r>
                <w:t>0.66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E7FFB" w14:textId="77777777" w:rsidR="003F7E2C" w:rsidRDefault="003F7E2C" w:rsidP="00BE28D4">
            <w:pPr>
              <w:pStyle w:val="tabletext11"/>
              <w:jc w:val="center"/>
              <w:rPr>
                <w:ins w:id="29887" w:author="Author"/>
              </w:rPr>
            </w:pPr>
            <w:ins w:id="29888" w:author="Author">
              <w:r>
                <w:t>0.64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07707" w14:textId="77777777" w:rsidR="003F7E2C" w:rsidRDefault="003F7E2C" w:rsidP="00BE28D4">
            <w:pPr>
              <w:pStyle w:val="tabletext11"/>
              <w:jc w:val="center"/>
              <w:rPr>
                <w:ins w:id="29889" w:author="Author"/>
              </w:rPr>
            </w:pPr>
            <w:ins w:id="29890" w:author="Author">
              <w:r>
                <w:t>0.61</w:t>
              </w:r>
            </w:ins>
          </w:p>
        </w:tc>
      </w:tr>
      <w:tr w:rsidR="003F7E2C" w14:paraId="4A1413A8" w14:textId="77777777" w:rsidTr="00EE1A0A">
        <w:trPr>
          <w:trHeight w:val="190"/>
          <w:ins w:id="2989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08ABEB9" w14:textId="77777777" w:rsidR="003F7E2C" w:rsidRDefault="003F7E2C" w:rsidP="00BE28D4">
            <w:pPr>
              <w:pStyle w:val="tabletext11"/>
              <w:jc w:val="right"/>
              <w:rPr>
                <w:ins w:id="2989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5C37EE5" w14:textId="77777777" w:rsidR="003F7E2C" w:rsidRDefault="003F7E2C" w:rsidP="00BE28D4">
            <w:pPr>
              <w:pStyle w:val="tabletext11"/>
              <w:tabs>
                <w:tab w:val="decimal" w:pos="640"/>
              </w:tabs>
              <w:rPr>
                <w:ins w:id="29893" w:author="Author"/>
              </w:rPr>
            </w:pPr>
            <w:ins w:id="29894" w:author="Author">
              <w:r>
                <w:t>130,000 to 149,999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8002A" w14:textId="77777777" w:rsidR="003F7E2C" w:rsidRDefault="003F7E2C" w:rsidP="00BE28D4">
            <w:pPr>
              <w:pStyle w:val="tabletext11"/>
              <w:jc w:val="center"/>
              <w:rPr>
                <w:ins w:id="29895" w:author="Author"/>
              </w:rPr>
            </w:pPr>
            <w:ins w:id="29896" w:author="Author">
              <w:r>
                <w:t>2.04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B3775" w14:textId="77777777" w:rsidR="003F7E2C" w:rsidRDefault="003F7E2C" w:rsidP="00BE28D4">
            <w:pPr>
              <w:pStyle w:val="tabletext11"/>
              <w:jc w:val="center"/>
              <w:rPr>
                <w:ins w:id="29897" w:author="Author"/>
              </w:rPr>
            </w:pPr>
            <w:ins w:id="29898" w:author="Author">
              <w:r>
                <w:t>2.04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B4213" w14:textId="77777777" w:rsidR="003F7E2C" w:rsidRDefault="003F7E2C" w:rsidP="00BE28D4">
            <w:pPr>
              <w:pStyle w:val="tabletext11"/>
              <w:jc w:val="center"/>
              <w:rPr>
                <w:ins w:id="29899" w:author="Author"/>
              </w:rPr>
            </w:pPr>
            <w:ins w:id="29900" w:author="Author">
              <w:r>
                <w:t>2.04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279B8" w14:textId="77777777" w:rsidR="003F7E2C" w:rsidRDefault="003F7E2C" w:rsidP="00BE28D4">
            <w:pPr>
              <w:pStyle w:val="tabletext11"/>
              <w:jc w:val="center"/>
              <w:rPr>
                <w:ins w:id="29901" w:author="Author"/>
              </w:rPr>
            </w:pPr>
            <w:ins w:id="29902" w:author="Author">
              <w:r>
                <w:t>1.95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43EC4" w14:textId="77777777" w:rsidR="003F7E2C" w:rsidRDefault="003F7E2C" w:rsidP="00BE28D4">
            <w:pPr>
              <w:pStyle w:val="tabletext11"/>
              <w:jc w:val="center"/>
              <w:rPr>
                <w:ins w:id="29903" w:author="Author"/>
              </w:rPr>
            </w:pPr>
            <w:ins w:id="29904" w:author="Author">
              <w:r>
                <w:t>1.86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8C483" w14:textId="77777777" w:rsidR="003F7E2C" w:rsidRDefault="003F7E2C" w:rsidP="00BE28D4">
            <w:pPr>
              <w:pStyle w:val="tabletext11"/>
              <w:jc w:val="center"/>
              <w:rPr>
                <w:ins w:id="29905" w:author="Author"/>
              </w:rPr>
            </w:pPr>
            <w:ins w:id="29906" w:author="Author">
              <w:r>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7B13A" w14:textId="77777777" w:rsidR="003F7E2C" w:rsidRDefault="003F7E2C" w:rsidP="00BE28D4">
            <w:pPr>
              <w:pStyle w:val="tabletext11"/>
              <w:jc w:val="center"/>
              <w:rPr>
                <w:ins w:id="29907" w:author="Author"/>
              </w:rPr>
            </w:pPr>
            <w:ins w:id="29908" w:author="Author">
              <w:r>
                <w:t>1.60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6DD87" w14:textId="77777777" w:rsidR="003F7E2C" w:rsidRDefault="003F7E2C" w:rsidP="00BE28D4">
            <w:pPr>
              <w:pStyle w:val="tabletext11"/>
              <w:jc w:val="center"/>
              <w:rPr>
                <w:ins w:id="29909" w:author="Author"/>
              </w:rPr>
            </w:pPr>
            <w:ins w:id="29910" w:author="Author">
              <w:r>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D6D9E" w14:textId="77777777" w:rsidR="003F7E2C" w:rsidRDefault="003F7E2C" w:rsidP="00BE28D4">
            <w:pPr>
              <w:pStyle w:val="tabletext11"/>
              <w:jc w:val="center"/>
              <w:rPr>
                <w:ins w:id="29911" w:author="Author"/>
              </w:rPr>
            </w:pPr>
            <w:ins w:id="29912" w:author="Author">
              <w:r>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31D9E" w14:textId="77777777" w:rsidR="003F7E2C" w:rsidRDefault="003F7E2C" w:rsidP="00BE28D4">
            <w:pPr>
              <w:pStyle w:val="tabletext11"/>
              <w:jc w:val="center"/>
              <w:rPr>
                <w:ins w:id="29913" w:author="Author"/>
              </w:rPr>
            </w:pPr>
            <w:ins w:id="29914" w:author="Author">
              <w:r>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3FA5C" w14:textId="77777777" w:rsidR="003F7E2C" w:rsidRDefault="003F7E2C" w:rsidP="00BE28D4">
            <w:pPr>
              <w:pStyle w:val="tabletext11"/>
              <w:jc w:val="center"/>
              <w:rPr>
                <w:ins w:id="29915" w:author="Author"/>
              </w:rPr>
            </w:pPr>
            <w:ins w:id="29916" w:author="Author">
              <w:r>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86B99" w14:textId="77777777" w:rsidR="003F7E2C" w:rsidRDefault="003F7E2C" w:rsidP="00BE28D4">
            <w:pPr>
              <w:pStyle w:val="tabletext11"/>
              <w:jc w:val="center"/>
              <w:rPr>
                <w:ins w:id="29917" w:author="Author"/>
              </w:rPr>
            </w:pPr>
            <w:ins w:id="29918" w:author="Author">
              <w:r>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48DB2" w14:textId="77777777" w:rsidR="003F7E2C" w:rsidRDefault="003F7E2C" w:rsidP="00BE28D4">
            <w:pPr>
              <w:pStyle w:val="tabletext11"/>
              <w:jc w:val="center"/>
              <w:rPr>
                <w:ins w:id="29919" w:author="Author"/>
              </w:rPr>
            </w:pPr>
            <w:ins w:id="29920" w:author="Author">
              <w:r>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CB995" w14:textId="77777777" w:rsidR="003F7E2C" w:rsidRDefault="003F7E2C" w:rsidP="00BE28D4">
            <w:pPr>
              <w:pStyle w:val="tabletext11"/>
              <w:jc w:val="center"/>
              <w:rPr>
                <w:ins w:id="29921" w:author="Author"/>
              </w:rPr>
            </w:pPr>
            <w:ins w:id="29922" w:author="Author">
              <w:r>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873C0" w14:textId="77777777" w:rsidR="003F7E2C" w:rsidRDefault="003F7E2C" w:rsidP="00BE28D4">
            <w:pPr>
              <w:pStyle w:val="tabletext11"/>
              <w:jc w:val="center"/>
              <w:rPr>
                <w:ins w:id="29923" w:author="Author"/>
              </w:rPr>
            </w:pPr>
            <w:ins w:id="29924" w:author="Author">
              <w:r>
                <w:t>1.09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D78CD" w14:textId="77777777" w:rsidR="003F7E2C" w:rsidRDefault="003F7E2C" w:rsidP="00BE28D4">
            <w:pPr>
              <w:pStyle w:val="tabletext11"/>
              <w:jc w:val="center"/>
              <w:rPr>
                <w:ins w:id="29925" w:author="Author"/>
              </w:rPr>
            </w:pPr>
            <w:ins w:id="29926" w:author="Author">
              <w:r>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0011A" w14:textId="77777777" w:rsidR="003F7E2C" w:rsidRDefault="003F7E2C" w:rsidP="00BE28D4">
            <w:pPr>
              <w:pStyle w:val="tabletext11"/>
              <w:jc w:val="center"/>
              <w:rPr>
                <w:ins w:id="29927" w:author="Author"/>
              </w:rPr>
            </w:pPr>
            <w:ins w:id="29928" w:author="Author">
              <w:r>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717DC" w14:textId="77777777" w:rsidR="003F7E2C" w:rsidRDefault="003F7E2C" w:rsidP="00BE28D4">
            <w:pPr>
              <w:pStyle w:val="tabletext11"/>
              <w:jc w:val="center"/>
              <w:rPr>
                <w:ins w:id="29929" w:author="Author"/>
              </w:rPr>
            </w:pPr>
            <w:ins w:id="29930" w:author="Author">
              <w:r>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5B55D2" w14:textId="77777777" w:rsidR="003F7E2C" w:rsidRDefault="003F7E2C" w:rsidP="00BE28D4">
            <w:pPr>
              <w:pStyle w:val="tabletext11"/>
              <w:jc w:val="center"/>
              <w:rPr>
                <w:ins w:id="29931" w:author="Author"/>
              </w:rPr>
            </w:pPr>
            <w:ins w:id="29932" w:author="Author">
              <w:r>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83FB7" w14:textId="77777777" w:rsidR="003F7E2C" w:rsidRDefault="003F7E2C" w:rsidP="00BE28D4">
            <w:pPr>
              <w:pStyle w:val="tabletext11"/>
              <w:jc w:val="center"/>
              <w:rPr>
                <w:ins w:id="29933" w:author="Author"/>
              </w:rPr>
            </w:pPr>
            <w:ins w:id="29934" w:author="Author">
              <w:r>
                <w:t>0.89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134EF" w14:textId="77777777" w:rsidR="003F7E2C" w:rsidRDefault="003F7E2C" w:rsidP="00BE28D4">
            <w:pPr>
              <w:pStyle w:val="tabletext11"/>
              <w:jc w:val="center"/>
              <w:rPr>
                <w:ins w:id="29935" w:author="Author"/>
              </w:rPr>
            </w:pPr>
            <w:ins w:id="29936" w:author="Author">
              <w:r>
                <w:t>0.86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88C6A" w14:textId="77777777" w:rsidR="003F7E2C" w:rsidRDefault="003F7E2C" w:rsidP="00BE28D4">
            <w:pPr>
              <w:pStyle w:val="tabletext11"/>
              <w:jc w:val="center"/>
              <w:rPr>
                <w:ins w:id="29937" w:author="Author"/>
              </w:rPr>
            </w:pPr>
            <w:ins w:id="29938" w:author="Author">
              <w:r>
                <w:t>0.82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FA54F" w14:textId="77777777" w:rsidR="003F7E2C" w:rsidRDefault="003F7E2C" w:rsidP="00BE28D4">
            <w:pPr>
              <w:pStyle w:val="tabletext11"/>
              <w:jc w:val="center"/>
              <w:rPr>
                <w:ins w:id="29939" w:author="Author"/>
              </w:rPr>
            </w:pPr>
            <w:ins w:id="29940" w:author="Author">
              <w:r>
                <w:t>0.79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5A9A1" w14:textId="77777777" w:rsidR="003F7E2C" w:rsidRDefault="003F7E2C" w:rsidP="00BE28D4">
            <w:pPr>
              <w:pStyle w:val="tabletext11"/>
              <w:jc w:val="center"/>
              <w:rPr>
                <w:ins w:id="29941" w:author="Author"/>
              </w:rPr>
            </w:pPr>
            <w:ins w:id="29942" w:author="Author">
              <w:r>
                <w:t>0.76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96ED7" w14:textId="77777777" w:rsidR="003F7E2C" w:rsidRDefault="003F7E2C" w:rsidP="00BE28D4">
            <w:pPr>
              <w:pStyle w:val="tabletext11"/>
              <w:jc w:val="center"/>
              <w:rPr>
                <w:ins w:id="29943" w:author="Author"/>
              </w:rPr>
            </w:pPr>
            <w:ins w:id="29944" w:author="Author">
              <w:r>
                <w:t>0.73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DF06C" w14:textId="77777777" w:rsidR="003F7E2C" w:rsidRDefault="003F7E2C" w:rsidP="00BE28D4">
            <w:pPr>
              <w:pStyle w:val="tabletext11"/>
              <w:jc w:val="center"/>
              <w:rPr>
                <w:ins w:id="29945" w:author="Author"/>
              </w:rPr>
            </w:pPr>
            <w:ins w:id="29946" w:author="Author">
              <w:r>
                <w:t>0.70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D0932" w14:textId="77777777" w:rsidR="003F7E2C" w:rsidRDefault="003F7E2C" w:rsidP="00BE28D4">
            <w:pPr>
              <w:pStyle w:val="tabletext11"/>
              <w:jc w:val="center"/>
              <w:rPr>
                <w:ins w:id="29947" w:author="Author"/>
              </w:rPr>
            </w:pPr>
            <w:ins w:id="29948" w:author="Author">
              <w:r>
                <w:t>0.67</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69236" w14:textId="77777777" w:rsidR="003F7E2C" w:rsidRDefault="003F7E2C" w:rsidP="00BE28D4">
            <w:pPr>
              <w:pStyle w:val="tabletext11"/>
              <w:jc w:val="center"/>
              <w:rPr>
                <w:ins w:id="29949" w:author="Author"/>
              </w:rPr>
            </w:pPr>
            <w:ins w:id="29950" w:author="Author">
              <w:r>
                <w:t>0.64</w:t>
              </w:r>
            </w:ins>
          </w:p>
        </w:tc>
      </w:tr>
      <w:tr w:rsidR="003F7E2C" w14:paraId="550F5C1B" w14:textId="77777777" w:rsidTr="00EE1A0A">
        <w:trPr>
          <w:trHeight w:val="190"/>
          <w:ins w:id="2995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F42FF8D" w14:textId="77777777" w:rsidR="003F7E2C" w:rsidRDefault="003F7E2C" w:rsidP="00BE28D4">
            <w:pPr>
              <w:pStyle w:val="tabletext11"/>
              <w:jc w:val="right"/>
              <w:rPr>
                <w:ins w:id="2995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4852B72A" w14:textId="77777777" w:rsidR="003F7E2C" w:rsidRDefault="003F7E2C" w:rsidP="00BE28D4">
            <w:pPr>
              <w:pStyle w:val="tabletext11"/>
              <w:tabs>
                <w:tab w:val="decimal" w:pos="640"/>
              </w:tabs>
              <w:rPr>
                <w:ins w:id="29953" w:author="Author"/>
              </w:rPr>
            </w:pPr>
            <w:ins w:id="29954" w:author="Author">
              <w:r>
                <w:t>150,000 to 174,999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99250" w14:textId="77777777" w:rsidR="003F7E2C" w:rsidRDefault="003F7E2C" w:rsidP="00BE28D4">
            <w:pPr>
              <w:pStyle w:val="tabletext11"/>
              <w:jc w:val="center"/>
              <w:rPr>
                <w:ins w:id="29955" w:author="Author"/>
              </w:rPr>
            </w:pPr>
            <w:ins w:id="29956" w:author="Author">
              <w:r>
                <w:t>2.16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EC88D" w14:textId="77777777" w:rsidR="003F7E2C" w:rsidRDefault="003F7E2C" w:rsidP="00BE28D4">
            <w:pPr>
              <w:pStyle w:val="tabletext11"/>
              <w:jc w:val="center"/>
              <w:rPr>
                <w:ins w:id="29957" w:author="Author"/>
              </w:rPr>
            </w:pPr>
            <w:ins w:id="29958" w:author="Author">
              <w:r>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0999E" w14:textId="77777777" w:rsidR="003F7E2C" w:rsidRDefault="003F7E2C" w:rsidP="00BE28D4">
            <w:pPr>
              <w:pStyle w:val="tabletext11"/>
              <w:jc w:val="center"/>
              <w:rPr>
                <w:ins w:id="29959" w:author="Author"/>
              </w:rPr>
            </w:pPr>
            <w:ins w:id="29960" w:author="Author">
              <w:r>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23EC7" w14:textId="77777777" w:rsidR="003F7E2C" w:rsidRDefault="003F7E2C" w:rsidP="00BE28D4">
            <w:pPr>
              <w:pStyle w:val="tabletext11"/>
              <w:jc w:val="center"/>
              <w:rPr>
                <w:ins w:id="29961" w:author="Author"/>
              </w:rPr>
            </w:pPr>
            <w:ins w:id="29962" w:author="Author">
              <w:r>
                <w:t>2.07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F4636" w14:textId="77777777" w:rsidR="003F7E2C" w:rsidRDefault="003F7E2C" w:rsidP="00BE28D4">
            <w:pPr>
              <w:pStyle w:val="tabletext11"/>
              <w:jc w:val="center"/>
              <w:rPr>
                <w:ins w:id="29963" w:author="Author"/>
              </w:rPr>
            </w:pPr>
            <w:ins w:id="29964" w:author="Author">
              <w:r>
                <w:t>1.97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5715D" w14:textId="77777777" w:rsidR="003F7E2C" w:rsidRDefault="003F7E2C" w:rsidP="00BE28D4">
            <w:pPr>
              <w:pStyle w:val="tabletext11"/>
              <w:jc w:val="center"/>
              <w:rPr>
                <w:ins w:id="29965" w:author="Author"/>
              </w:rPr>
            </w:pPr>
            <w:ins w:id="29966" w:author="Author">
              <w:r>
                <w:t>1.77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ADE45" w14:textId="77777777" w:rsidR="003F7E2C" w:rsidRDefault="003F7E2C" w:rsidP="00BE28D4">
            <w:pPr>
              <w:pStyle w:val="tabletext11"/>
              <w:jc w:val="center"/>
              <w:rPr>
                <w:ins w:id="29967" w:author="Author"/>
              </w:rPr>
            </w:pPr>
            <w:ins w:id="29968" w:author="Author">
              <w:r>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DBC9A" w14:textId="77777777" w:rsidR="003F7E2C" w:rsidRDefault="003F7E2C" w:rsidP="00BE28D4">
            <w:pPr>
              <w:pStyle w:val="tabletext11"/>
              <w:jc w:val="center"/>
              <w:rPr>
                <w:ins w:id="29969" w:author="Author"/>
              </w:rPr>
            </w:pPr>
            <w:ins w:id="29970" w:author="Author">
              <w:r>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9615A" w14:textId="77777777" w:rsidR="003F7E2C" w:rsidRDefault="003F7E2C" w:rsidP="00BE28D4">
            <w:pPr>
              <w:pStyle w:val="tabletext11"/>
              <w:jc w:val="center"/>
              <w:rPr>
                <w:ins w:id="29971" w:author="Author"/>
              </w:rPr>
            </w:pPr>
            <w:ins w:id="29972" w:author="Author">
              <w:r>
                <w:t>1.53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8617B" w14:textId="77777777" w:rsidR="003F7E2C" w:rsidRDefault="003F7E2C" w:rsidP="00BE28D4">
            <w:pPr>
              <w:pStyle w:val="tabletext11"/>
              <w:jc w:val="center"/>
              <w:rPr>
                <w:ins w:id="29973" w:author="Author"/>
              </w:rPr>
            </w:pPr>
            <w:ins w:id="29974" w:author="Author">
              <w:r>
                <w:t>1.45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096D6" w14:textId="77777777" w:rsidR="003F7E2C" w:rsidRDefault="003F7E2C" w:rsidP="00BE28D4">
            <w:pPr>
              <w:pStyle w:val="tabletext11"/>
              <w:jc w:val="center"/>
              <w:rPr>
                <w:ins w:id="29975" w:author="Author"/>
              </w:rPr>
            </w:pPr>
            <w:ins w:id="29976" w:author="Author">
              <w:r>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7397B" w14:textId="77777777" w:rsidR="003F7E2C" w:rsidRDefault="003F7E2C" w:rsidP="00BE28D4">
            <w:pPr>
              <w:pStyle w:val="tabletext11"/>
              <w:jc w:val="center"/>
              <w:rPr>
                <w:ins w:id="29977" w:author="Author"/>
              </w:rPr>
            </w:pPr>
            <w:ins w:id="29978" w:author="Author">
              <w:r>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4DDD5" w14:textId="77777777" w:rsidR="003F7E2C" w:rsidRDefault="003F7E2C" w:rsidP="00BE28D4">
            <w:pPr>
              <w:pStyle w:val="tabletext11"/>
              <w:jc w:val="center"/>
              <w:rPr>
                <w:ins w:id="29979" w:author="Author"/>
              </w:rPr>
            </w:pPr>
            <w:ins w:id="29980" w:author="Author">
              <w:r>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EE60F" w14:textId="77777777" w:rsidR="003F7E2C" w:rsidRDefault="003F7E2C" w:rsidP="00BE28D4">
            <w:pPr>
              <w:pStyle w:val="tabletext11"/>
              <w:jc w:val="center"/>
              <w:rPr>
                <w:ins w:id="29981" w:author="Author"/>
              </w:rPr>
            </w:pPr>
            <w:ins w:id="29982" w:author="Author">
              <w:r>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C9156" w14:textId="77777777" w:rsidR="003F7E2C" w:rsidRDefault="003F7E2C" w:rsidP="00BE28D4">
            <w:pPr>
              <w:pStyle w:val="tabletext11"/>
              <w:jc w:val="center"/>
              <w:rPr>
                <w:ins w:id="29983" w:author="Author"/>
              </w:rPr>
            </w:pPr>
            <w:ins w:id="29984" w:author="Author">
              <w:r>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05973" w14:textId="77777777" w:rsidR="003F7E2C" w:rsidRDefault="003F7E2C" w:rsidP="00BE28D4">
            <w:pPr>
              <w:pStyle w:val="tabletext11"/>
              <w:jc w:val="center"/>
              <w:rPr>
                <w:ins w:id="29985" w:author="Author"/>
              </w:rPr>
            </w:pPr>
            <w:ins w:id="29986" w:author="Author">
              <w:r>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745602" w14:textId="77777777" w:rsidR="003F7E2C" w:rsidRDefault="003F7E2C" w:rsidP="00BE28D4">
            <w:pPr>
              <w:pStyle w:val="tabletext11"/>
              <w:jc w:val="center"/>
              <w:rPr>
                <w:ins w:id="29987" w:author="Author"/>
              </w:rPr>
            </w:pPr>
            <w:ins w:id="29988" w:author="Author">
              <w:r>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1484A3" w14:textId="77777777" w:rsidR="003F7E2C" w:rsidRDefault="003F7E2C" w:rsidP="00BE28D4">
            <w:pPr>
              <w:pStyle w:val="tabletext11"/>
              <w:jc w:val="center"/>
              <w:rPr>
                <w:ins w:id="29989" w:author="Author"/>
              </w:rPr>
            </w:pPr>
            <w:ins w:id="29990" w:author="Author">
              <w:r>
                <w:t>1.02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12912" w14:textId="77777777" w:rsidR="003F7E2C" w:rsidRDefault="003F7E2C" w:rsidP="00BE28D4">
            <w:pPr>
              <w:pStyle w:val="tabletext11"/>
              <w:jc w:val="center"/>
              <w:rPr>
                <w:ins w:id="29991" w:author="Author"/>
              </w:rPr>
            </w:pPr>
            <w:ins w:id="29992" w:author="Author">
              <w:r>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178CB" w14:textId="77777777" w:rsidR="003F7E2C" w:rsidRDefault="003F7E2C" w:rsidP="00BE28D4">
            <w:pPr>
              <w:pStyle w:val="tabletext11"/>
              <w:jc w:val="center"/>
              <w:rPr>
                <w:ins w:id="29993" w:author="Author"/>
              </w:rPr>
            </w:pPr>
            <w:ins w:id="29994" w:author="Author">
              <w:r>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3FB1B" w14:textId="77777777" w:rsidR="003F7E2C" w:rsidRDefault="003F7E2C" w:rsidP="00BE28D4">
            <w:pPr>
              <w:pStyle w:val="tabletext11"/>
              <w:jc w:val="center"/>
              <w:rPr>
                <w:ins w:id="29995" w:author="Author"/>
              </w:rPr>
            </w:pPr>
            <w:ins w:id="29996" w:author="Author">
              <w:r>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52236" w14:textId="77777777" w:rsidR="003F7E2C" w:rsidRDefault="003F7E2C" w:rsidP="00BE28D4">
            <w:pPr>
              <w:pStyle w:val="tabletext11"/>
              <w:jc w:val="center"/>
              <w:rPr>
                <w:ins w:id="29997" w:author="Author"/>
              </w:rPr>
            </w:pPr>
            <w:ins w:id="29998" w:author="Author">
              <w:r>
                <w:t>0.87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E3E93" w14:textId="77777777" w:rsidR="003F7E2C" w:rsidRDefault="003F7E2C" w:rsidP="00BE28D4">
            <w:pPr>
              <w:pStyle w:val="tabletext11"/>
              <w:jc w:val="center"/>
              <w:rPr>
                <w:ins w:id="29999" w:author="Author"/>
              </w:rPr>
            </w:pPr>
            <w:ins w:id="30000" w:author="Author">
              <w:r>
                <w:t>0.84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32F6B" w14:textId="77777777" w:rsidR="003F7E2C" w:rsidRDefault="003F7E2C" w:rsidP="00BE28D4">
            <w:pPr>
              <w:pStyle w:val="tabletext11"/>
              <w:jc w:val="center"/>
              <w:rPr>
                <w:ins w:id="30001" w:author="Author"/>
              </w:rPr>
            </w:pPr>
            <w:ins w:id="30002" w:author="Author">
              <w:r>
                <w:t>0.80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F078B" w14:textId="77777777" w:rsidR="003F7E2C" w:rsidRDefault="003F7E2C" w:rsidP="00BE28D4">
            <w:pPr>
              <w:pStyle w:val="tabletext11"/>
              <w:jc w:val="center"/>
              <w:rPr>
                <w:ins w:id="30003" w:author="Author"/>
              </w:rPr>
            </w:pPr>
            <w:ins w:id="30004" w:author="Author">
              <w:r>
                <w:t>0.77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13A03" w14:textId="77777777" w:rsidR="003F7E2C" w:rsidRDefault="003F7E2C" w:rsidP="00BE28D4">
            <w:pPr>
              <w:pStyle w:val="tabletext11"/>
              <w:jc w:val="center"/>
              <w:rPr>
                <w:ins w:id="30005" w:author="Author"/>
              </w:rPr>
            </w:pPr>
            <w:ins w:id="30006" w:author="Author">
              <w:r>
                <w:t>0.74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B48C1" w14:textId="77777777" w:rsidR="003F7E2C" w:rsidRDefault="003F7E2C" w:rsidP="00BE28D4">
            <w:pPr>
              <w:pStyle w:val="tabletext11"/>
              <w:jc w:val="center"/>
              <w:rPr>
                <w:ins w:id="30007" w:author="Author"/>
              </w:rPr>
            </w:pPr>
            <w:ins w:id="30008" w:author="Author">
              <w:r>
                <w:t>0.71</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2C86A" w14:textId="77777777" w:rsidR="003F7E2C" w:rsidRDefault="003F7E2C" w:rsidP="00BE28D4">
            <w:pPr>
              <w:pStyle w:val="tabletext11"/>
              <w:jc w:val="center"/>
              <w:rPr>
                <w:ins w:id="30009" w:author="Author"/>
              </w:rPr>
            </w:pPr>
            <w:ins w:id="30010" w:author="Author">
              <w:r>
                <w:t>0.68</w:t>
              </w:r>
            </w:ins>
          </w:p>
        </w:tc>
      </w:tr>
      <w:tr w:rsidR="003F7E2C" w14:paraId="6C92D4B9" w14:textId="77777777" w:rsidTr="00EE1A0A">
        <w:trPr>
          <w:trHeight w:val="190"/>
          <w:ins w:id="3001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94D4A3B" w14:textId="77777777" w:rsidR="003F7E2C" w:rsidRDefault="003F7E2C" w:rsidP="00BE28D4">
            <w:pPr>
              <w:pStyle w:val="tabletext11"/>
              <w:jc w:val="right"/>
              <w:rPr>
                <w:ins w:id="3001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5258BC8" w14:textId="77777777" w:rsidR="003F7E2C" w:rsidRDefault="003F7E2C" w:rsidP="00BE28D4">
            <w:pPr>
              <w:pStyle w:val="tabletext11"/>
              <w:tabs>
                <w:tab w:val="decimal" w:pos="640"/>
              </w:tabs>
              <w:rPr>
                <w:ins w:id="30013" w:author="Author"/>
              </w:rPr>
            </w:pPr>
            <w:ins w:id="30014" w:author="Author">
              <w:r>
                <w:t>175,000 to 199,999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04308" w14:textId="77777777" w:rsidR="003F7E2C" w:rsidRDefault="003F7E2C" w:rsidP="00BE28D4">
            <w:pPr>
              <w:pStyle w:val="tabletext11"/>
              <w:jc w:val="center"/>
              <w:rPr>
                <w:ins w:id="30015" w:author="Author"/>
              </w:rPr>
            </w:pPr>
            <w:ins w:id="30016" w:author="Author">
              <w:r>
                <w:t>2.29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87FC4" w14:textId="77777777" w:rsidR="003F7E2C" w:rsidRDefault="003F7E2C" w:rsidP="00BE28D4">
            <w:pPr>
              <w:pStyle w:val="tabletext11"/>
              <w:jc w:val="center"/>
              <w:rPr>
                <w:ins w:id="30017" w:author="Author"/>
              </w:rPr>
            </w:pPr>
            <w:ins w:id="30018" w:author="Author">
              <w:r>
                <w:t>2.29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A77C5" w14:textId="77777777" w:rsidR="003F7E2C" w:rsidRDefault="003F7E2C" w:rsidP="00BE28D4">
            <w:pPr>
              <w:pStyle w:val="tabletext11"/>
              <w:jc w:val="center"/>
              <w:rPr>
                <w:ins w:id="30019" w:author="Author"/>
              </w:rPr>
            </w:pPr>
            <w:ins w:id="30020" w:author="Author">
              <w:r>
                <w:t>2.29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173E5" w14:textId="77777777" w:rsidR="003F7E2C" w:rsidRDefault="003F7E2C" w:rsidP="00BE28D4">
            <w:pPr>
              <w:pStyle w:val="tabletext11"/>
              <w:jc w:val="center"/>
              <w:rPr>
                <w:ins w:id="30021" w:author="Author"/>
              </w:rPr>
            </w:pPr>
            <w:ins w:id="30022" w:author="Author">
              <w:r>
                <w:t>2.19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7DBEE" w14:textId="77777777" w:rsidR="003F7E2C" w:rsidRDefault="003F7E2C" w:rsidP="00BE28D4">
            <w:pPr>
              <w:pStyle w:val="tabletext11"/>
              <w:jc w:val="center"/>
              <w:rPr>
                <w:ins w:id="30023" w:author="Author"/>
              </w:rPr>
            </w:pPr>
            <w:ins w:id="30024" w:author="Author">
              <w:r>
                <w:t>2.09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CF4BC" w14:textId="77777777" w:rsidR="003F7E2C" w:rsidRDefault="003F7E2C" w:rsidP="00BE28D4">
            <w:pPr>
              <w:pStyle w:val="tabletext11"/>
              <w:jc w:val="center"/>
              <w:rPr>
                <w:ins w:id="30025" w:author="Author"/>
              </w:rPr>
            </w:pPr>
            <w:ins w:id="30026" w:author="Author">
              <w:r>
                <w:t>1.88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57768" w14:textId="77777777" w:rsidR="003F7E2C" w:rsidRDefault="003F7E2C" w:rsidP="00BE28D4">
            <w:pPr>
              <w:pStyle w:val="tabletext11"/>
              <w:jc w:val="center"/>
              <w:rPr>
                <w:ins w:id="30027" w:author="Author"/>
              </w:rPr>
            </w:pPr>
            <w:ins w:id="30028" w:author="Author">
              <w:r>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2C9F2" w14:textId="77777777" w:rsidR="003F7E2C" w:rsidRDefault="003F7E2C" w:rsidP="00BE28D4">
            <w:pPr>
              <w:pStyle w:val="tabletext11"/>
              <w:jc w:val="center"/>
              <w:rPr>
                <w:ins w:id="30029" w:author="Author"/>
              </w:rPr>
            </w:pPr>
            <w:ins w:id="30030" w:author="Author">
              <w:r>
                <w:t>1.70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9F161" w14:textId="77777777" w:rsidR="003F7E2C" w:rsidRDefault="003F7E2C" w:rsidP="00BE28D4">
            <w:pPr>
              <w:pStyle w:val="tabletext11"/>
              <w:jc w:val="center"/>
              <w:rPr>
                <w:ins w:id="30031" w:author="Author"/>
              </w:rPr>
            </w:pPr>
            <w:ins w:id="30032" w:author="Author">
              <w:r>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DCD03" w14:textId="77777777" w:rsidR="003F7E2C" w:rsidRDefault="003F7E2C" w:rsidP="00BE28D4">
            <w:pPr>
              <w:pStyle w:val="tabletext11"/>
              <w:jc w:val="center"/>
              <w:rPr>
                <w:ins w:id="30033" w:author="Author"/>
              </w:rPr>
            </w:pPr>
            <w:ins w:id="30034" w:author="Author">
              <w:r>
                <w:t>1.53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EBD77" w14:textId="77777777" w:rsidR="003F7E2C" w:rsidRDefault="003F7E2C" w:rsidP="00BE28D4">
            <w:pPr>
              <w:pStyle w:val="tabletext11"/>
              <w:jc w:val="center"/>
              <w:rPr>
                <w:ins w:id="30035" w:author="Author"/>
              </w:rPr>
            </w:pPr>
            <w:ins w:id="30036" w:author="Author">
              <w:r>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73BBF" w14:textId="77777777" w:rsidR="003F7E2C" w:rsidRDefault="003F7E2C" w:rsidP="00BE28D4">
            <w:pPr>
              <w:pStyle w:val="tabletext11"/>
              <w:jc w:val="center"/>
              <w:rPr>
                <w:ins w:id="30037" w:author="Author"/>
              </w:rPr>
            </w:pPr>
            <w:ins w:id="30038" w:author="Author">
              <w:r>
                <w:t>1.39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BED18" w14:textId="77777777" w:rsidR="003F7E2C" w:rsidRDefault="003F7E2C" w:rsidP="00BE28D4">
            <w:pPr>
              <w:pStyle w:val="tabletext11"/>
              <w:jc w:val="center"/>
              <w:rPr>
                <w:ins w:id="30039" w:author="Author"/>
              </w:rPr>
            </w:pPr>
            <w:ins w:id="30040" w:author="Author">
              <w:r>
                <w:t>1.33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3A256" w14:textId="77777777" w:rsidR="003F7E2C" w:rsidRDefault="003F7E2C" w:rsidP="00BE28D4">
            <w:pPr>
              <w:pStyle w:val="tabletext11"/>
              <w:jc w:val="center"/>
              <w:rPr>
                <w:ins w:id="30041" w:author="Author"/>
              </w:rPr>
            </w:pPr>
            <w:ins w:id="30042" w:author="Author">
              <w:r>
                <w:t>1.28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7974F" w14:textId="77777777" w:rsidR="003F7E2C" w:rsidRDefault="003F7E2C" w:rsidP="00BE28D4">
            <w:pPr>
              <w:pStyle w:val="tabletext11"/>
              <w:jc w:val="center"/>
              <w:rPr>
                <w:ins w:id="30043" w:author="Author"/>
              </w:rPr>
            </w:pPr>
            <w:ins w:id="30044" w:author="Author">
              <w:r>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A471E9" w14:textId="77777777" w:rsidR="003F7E2C" w:rsidRDefault="003F7E2C" w:rsidP="00BE28D4">
            <w:pPr>
              <w:pStyle w:val="tabletext11"/>
              <w:jc w:val="center"/>
              <w:rPr>
                <w:ins w:id="30045" w:author="Author"/>
              </w:rPr>
            </w:pPr>
            <w:ins w:id="30046" w:author="Author">
              <w:r>
                <w:t>1.18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2EB08" w14:textId="77777777" w:rsidR="003F7E2C" w:rsidRDefault="003F7E2C" w:rsidP="00BE28D4">
            <w:pPr>
              <w:pStyle w:val="tabletext11"/>
              <w:jc w:val="center"/>
              <w:rPr>
                <w:ins w:id="30047" w:author="Author"/>
              </w:rPr>
            </w:pPr>
            <w:ins w:id="30048" w:author="Author">
              <w:r>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F879E" w14:textId="77777777" w:rsidR="003F7E2C" w:rsidRDefault="003F7E2C" w:rsidP="00BE28D4">
            <w:pPr>
              <w:pStyle w:val="tabletext11"/>
              <w:jc w:val="center"/>
              <w:rPr>
                <w:ins w:id="30049" w:author="Author"/>
              </w:rPr>
            </w:pPr>
            <w:ins w:id="30050" w:author="Author">
              <w:r>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2A007" w14:textId="77777777" w:rsidR="003F7E2C" w:rsidRDefault="003F7E2C" w:rsidP="00BE28D4">
            <w:pPr>
              <w:pStyle w:val="tabletext11"/>
              <w:jc w:val="center"/>
              <w:rPr>
                <w:ins w:id="30051" w:author="Author"/>
              </w:rPr>
            </w:pPr>
            <w:ins w:id="30052" w:author="Author">
              <w:r>
                <w:t>1.04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1E80A" w14:textId="77777777" w:rsidR="003F7E2C" w:rsidRDefault="003F7E2C" w:rsidP="00BE28D4">
            <w:pPr>
              <w:pStyle w:val="tabletext11"/>
              <w:jc w:val="center"/>
              <w:rPr>
                <w:ins w:id="30053" w:author="Author"/>
              </w:rPr>
            </w:pPr>
            <w:ins w:id="30054" w:author="Author">
              <w:r>
                <w:t>1.00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F83A7" w14:textId="77777777" w:rsidR="003F7E2C" w:rsidRDefault="003F7E2C" w:rsidP="00BE28D4">
            <w:pPr>
              <w:pStyle w:val="tabletext11"/>
              <w:jc w:val="center"/>
              <w:rPr>
                <w:ins w:id="30055" w:author="Author"/>
              </w:rPr>
            </w:pPr>
            <w:ins w:id="30056" w:author="Author">
              <w:r>
                <w:t>0.96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A6419" w14:textId="77777777" w:rsidR="003F7E2C" w:rsidRDefault="003F7E2C" w:rsidP="00BE28D4">
            <w:pPr>
              <w:pStyle w:val="tabletext11"/>
              <w:jc w:val="center"/>
              <w:rPr>
                <w:ins w:id="30057" w:author="Author"/>
              </w:rPr>
            </w:pPr>
            <w:ins w:id="30058" w:author="Author">
              <w:r>
                <w:t>0.92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F0964" w14:textId="77777777" w:rsidR="003F7E2C" w:rsidRDefault="003F7E2C" w:rsidP="00BE28D4">
            <w:pPr>
              <w:pStyle w:val="tabletext11"/>
              <w:jc w:val="center"/>
              <w:rPr>
                <w:ins w:id="30059" w:author="Author"/>
              </w:rPr>
            </w:pPr>
            <w:ins w:id="30060" w:author="Author">
              <w:r>
                <w:t>0.88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83A44" w14:textId="77777777" w:rsidR="003F7E2C" w:rsidRDefault="003F7E2C" w:rsidP="00BE28D4">
            <w:pPr>
              <w:pStyle w:val="tabletext11"/>
              <w:jc w:val="center"/>
              <w:rPr>
                <w:ins w:id="30061" w:author="Author"/>
              </w:rPr>
            </w:pPr>
            <w:ins w:id="30062" w:author="Author">
              <w:r>
                <w:t>0.85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FFCC6" w14:textId="77777777" w:rsidR="003F7E2C" w:rsidRDefault="003F7E2C" w:rsidP="00BE28D4">
            <w:pPr>
              <w:pStyle w:val="tabletext11"/>
              <w:jc w:val="center"/>
              <w:rPr>
                <w:ins w:id="30063" w:author="Author"/>
              </w:rPr>
            </w:pPr>
            <w:ins w:id="30064" w:author="Author">
              <w:r>
                <w:t>0.82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10901" w14:textId="77777777" w:rsidR="003F7E2C" w:rsidRDefault="003F7E2C" w:rsidP="00BE28D4">
            <w:pPr>
              <w:pStyle w:val="tabletext11"/>
              <w:jc w:val="center"/>
              <w:rPr>
                <w:ins w:id="30065" w:author="Author"/>
              </w:rPr>
            </w:pPr>
            <w:ins w:id="30066" w:author="Author">
              <w:r>
                <w:t>0.78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3335F" w14:textId="77777777" w:rsidR="003F7E2C" w:rsidRDefault="003F7E2C" w:rsidP="00BE28D4">
            <w:pPr>
              <w:pStyle w:val="tabletext11"/>
              <w:jc w:val="center"/>
              <w:rPr>
                <w:ins w:id="30067" w:author="Author"/>
              </w:rPr>
            </w:pPr>
            <w:ins w:id="30068" w:author="Author">
              <w:r>
                <w:t>0.75</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68C58" w14:textId="77777777" w:rsidR="003F7E2C" w:rsidRDefault="003F7E2C" w:rsidP="00BE28D4">
            <w:pPr>
              <w:pStyle w:val="tabletext11"/>
              <w:jc w:val="center"/>
              <w:rPr>
                <w:ins w:id="30069" w:author="Author"/>
              </w:rPr>
            </w:pPr>
            <w:ins w:id="30070" w:author="Author">
              <w:r>
                <w:t>0.72</w:t>
              </w:r>
            </w:ins>
          </w:p>
        </w:tc>
      </w:tr>
      <w:tr w:rsidR="003F7E2C" w14:paraId="7BB3C674" w14:textId="77777777" w:rsidTr="00EE1A0A">
        <w:trPr>
          <w:trHeight w:val="190"/>
          <w:ins w:id="3007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7F7A55B" w14:textId="77777777" w:rsidR="003F7E2C" w:rsidRDefault="003F7E2C" w:rsidP="00BE28D4">
            <w:pPr>
              <w:pStyle w:val="tabletext11"/>
              <w:jc w:val="right"/>
              <w:rPr>
                <w:ins w:id="3007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28F807B" w14:textId="77777777" w:rsidR="003F7E2C" w:rsidRDefault="003F7E2C" w:rsidP="00BE28D4">
            <w:pPr>
              <w:pStyle w:val="tabletext11"/>
              <w:tabs>
                <w:tab w:val="decimal" w:pos="640"/>
              </w:tabs>
              <w:rPr>
                <w:ins w:id="30073" w:author="Author"/>
              </w:rPr>
            </w:pPr>
            <w:ins w:id="30074" w:author="Author">
              <w:r>
                <w:t>200,000 to 229,999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0C227" w14:textId="77777777" w:rsidR="003F7E2C" w:rsidRDefault="003F7E2C" w:rsidP="00BE28D4">
            <w:pPr>
              <w:pStyle w:val="tabletext11"/>
              <w:jc w:val="center"/>
              <w:rPr>
                <w:ins w:id="30075" w:author="Author"/>
              </w:rPr>
            </w:pPr>
            <w:ins w:id="30076" w:author="Author">
              <w:r>
                <w:t>2.42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53958" w14:textId="77777777" w:rsidR="003F7E2C" w:rsidRDefault="003F7E2C" w:rsidP="00BE28D4">
            <w:pPr>
              <w:pStyle w:val="tabletext11"/>
              <w:jc w:val="center"/>
              <w:rPr>
                <w:ins w:id="30077" w:author="Author"/>
              </w:rPr>
            </w:pPr>
            <w:ins w:id="30078" w:author="Author">
              <w:r>
                <w:t>2.42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5C362" w14:textId="77777777" w:rsidR="003F7E2C" w:rsidRDefault="003F7E2C" w:rsidP="00BE28D4">
            <w:pPr>
              <w:pStyle w:val="tabletext11"/>
              <w:jc w:val="center"/>
              <w:rPr>
                <w:ins w:id="30079" w:author="Author"/>
              </w:rPr>
            </w:pPr>
            <w:ins w:id="30080" w:author="Author">
              <w:r>
                <w:t>2.42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534FB" w14:textId="77777777" w:rsidR="003F7E2C" w:rsidRDefault="003F7E2C" w:rsidP="00BE28D4">
            <w:pPr>
              <w:pStyle w:val="tabletext11"/>
              <w:jc w:val="center"/>
              <w:rPr>
                <w:ins w:id="30081" w:author="Author"/>
              </w:rPr>
            </w:pPr>
            <w:ins w:id="30082" w:author="Author">
              <w:r>
                <w:t>2.31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E6BBB" w14:textId="77777777" w:rsidR="003F7E2C" w:rsidRDefault="003F7E2C" w:rsidP="00BE28D4">
            <w:pPr>
              <w:pStyle w:val="tabletext11"/>
              <w:jc w:val="center"/>
              <w:rPr>
                <w:ins w:id="30083" w:author="Author"/>
              </w:rPr>
            </w:pPr>
            <w:ins w:id="30084" w:author="Author">
              <w:r>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B7CA03" w14:textId="77777777" w:rsidR="003F7E2C" w:rsidRDefault="003F7E2C" w:rsidP="00BE28D4">
            <w:pPr>
              <w:pStyle w:val="tabletext11"/>
              <w:jc w:val="center"/>
              <w:rPr>
                <w:ins w:id="30085" w:author="Author"/>
              </w:rPr>
            </w:pPr>
            <w:ins w:id="30086" w:author="Author">
              <w:r>
                <w:t>1.98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DB033" w14:textId="77777777" w:rsidR="003F7E2C" w:rsidRDefault="003F7E2C" w:rsidP="00BE28D4">
            <w:pPr>
              <w:pStyle w:val="tabletext11"/>
              <w:jc w:val="center"/>
              <w:rPr>
                <w:ins w:id="30087" w:author="Author"/>
              </w:rPr>
            </w:pPr>
            <w:ins w:id="30088" w:author="Author">
              <w:r>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ED8FF0" w14:textId="77777777" w:rsidR="003F7E2C" w:rsidRDefault="003F7E2C" w:rsidP="00BE28D4">
            <w:pPr>
              <w:pStyle w:val="tabletext11"/>
              <w:jc w:val="center"/>
              <w:rPr>
                <w:ins w:id="30089" w:author="Author"/>
              </w:rPr>
            </w:pPr>
            <w:ins w:id="30090" w:author="Author">
              <w:r>
                <w:t>1.80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7A3E2" w14:textId="77777777" w:rsidR="003F7E2C" w:rsidRDefault="003F7E2C" w:rsidP="00BE28D4">
            <w:pPr>
              <w:pStyle w:val="tabletext11"/>
              <w:jc w:val="center"/>
              <w:rPr>
                <w:ins w:id="30091" w:author="Author"/>
              </w:rPr>
            </w:pPr>
            <w:ins w:id="30092" w:author="Author">
              <w:r>
                <w:t>1.71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6E9B3" w14:textId="77777777" w:rsidR="003F7E2C" w:rsidRDefault="003F7E2C" w:rsidP="00BE28D4">
            <w:pPr>
              <w:pStyle w:val="tabletext11"/>
              <w:jc w:val="center"/>
              <w:rPr>
                <w:ins w:id="30093" w:author="Author"/>
              </w:rPr>
            </w:pPr>
            <w:ins w:id="30094" w:author="Author">
              <w:r>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02E47" w14:textId="77777777" w:rsidR="003F7E2C" w:rsidRDefault="003F7E2C" w:rsidP="00BE28D4">
            <w:pPr>
              <w:pStyle w:val="tabletext11"/>
              <w:jc w:val="center"/>
              <w:rPr>
                <w:ins w:id="30095" w:author="Author"/>
              </w:rPr>
            </w:pPr>
            <w:ins w:id="30096" w:author="Author">
              <w:r>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C20C2" w14:textId="77777777" w:rsidR="003F7E2C" w:rsidRDefault="003F7E2C" w:rsidP="00BE28D4">
            <w:pPr>
              <w:pStyle w:val="tabletext11"/>
              <w:jc w:val="center"/>
              <w:rPr>
                <w:ins w:id="30097" w:author="Author"/>
              </w:rPr>
            </w:pPr>
            <w:ins w:id="30098" w:author="Author">
              <w:r>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1571E" w14:textId="77777777" w:rsidR="003F7E2C" w:rsidRDefault="003F7E2C" w:rsidP="00BE28D4">
            <w:pPr>
              <w:pStyle w:val="tabletext11"/>
              <w:jc w:val="center"/>
              <w:rPr>
                <w:ins w:id="30099" w:author="Author"/>
              </w:rPr>
            </w:pPr>
            <w:ins w:id="30100" w:author="Author">
              <w:r>
                <w:t>1.40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7ECEC" w14:textId="77777777" w:rsidR="003F7E2C" w:rsidRDefault="003F7E2C" w:rsidP="00BE28D4">
            <w:pPr>
              <w:pStyle w:val="tabletext11"/>
              <w:jc w:val="center"/>
              <w:rPr>
                <w:ins w:id="30101" w:author="Author"/>
              </w:rPr>
            </w:pPr>
            <w:ins w:id="30102" w:author="Author">
              <w:r>
                <w:t>1.35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8D71A" w14:textId="77777777" w:rsidR="003F7E2C" w:rsidRDefault="003F7E2C" w:rsidP="00BE28D4">
            <w:pPr>
              <w:pStyle w:val="tabletext11"/>
              <w:jc w:val="center"/>
              <w:rPr>
                <w:ins w:id="30103" w:author="Author"/>
              </w:rPr>
            </w:pPr>
            <w:ins w:id="30104" w:author="Author">
              <w:r>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0D139" w14:textId="77777777" w:rsidR="003F7E2C" w:rsidRDefault="003F7E2C" w:rsidP="00BE28D4">
            <w:pPr>
              <w:pStyle w:val="tabletext11"/>
              <w:jc w:val="center"/>
              <w:rPr>
                <w:ins w:id="30105" w:author="Author"/>
              </w:rPr>
            </w:pPr>
            <w:ins w:id="30106" w:author="Author">
              <w:r>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73AD8" w14:textId="77777777" w:rsidR="003F7E2C" w:rsidRDefault="003F7E2C" w:rsidP="00BE28D4">
            <w:pPr>
              <w:pStyle w:val="tabletext11"/>
              <w:jc w:val="center"/>
              <w:rPr>
                <w:ins w:id="30107" w:author="Author"/>
              </w:rPr>
            </w:pPr>
            <w:ins w:id="30108" w:author="Author">
              <w:r>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940B8" w14:textId="77777777" w:rsidR="003F7E2C" w:rsidRDefault="003F7E2C" w:rsidP="00BE28D4">
            <w:pPr>
              <w:pStyle w:val="tabletext11"/>
              <w:jc w:val="center"/>
              <w:rPr>
                <w:ins w:id="30109" w:author="Author"/>
              </w:rPr>
            </w:pPr>
            <w:ins w:id="30110" w:author="Author">
              <w:r>
                <w:t>1.14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49AEC" w14:textId="77777777" w:rsidR="003F7E2C" w:rsidRDefault="003F7E2C" w:rsidP="00BE28D4">
            <w:pPr>
              <w:pStyle w:val="tabletext11"/>
              <w:jc w:val="center"/>
              <w:rPr>
                <w:ins w:id="30111" w:author="Author"/>
              </w:rPr>
            </w:pPr>
            <w:ins w:id="30112" w:author="Author">
              <w:r>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3845E5" w14:textId="77777777" w:rsidR="003F7E2C" w:rsidRDefault="003F7E2C" w:rsidP="00BE28D4">
            <w:pPr>
              <w:pStyle w:val="tabletext11"/>
              <w:jc w:val="center"/>
              <w:rPr>
                <w:ins w:id="30113" w:author="Author"/>
              </w:rPr>
            </w:pPr>
            <w:ins w:id="30114" w:author="Author">
              <w:r>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DE4D44" w14:textId="77777777" w:rsidR="003F7E2C" w:rsidRDefault="003F7E2C" w:rsidP="00BE28D4">
            <w:pPr>
              <w:pStyle w:val="tabletext11"/>
              <w:jc w:val="center"/>
              <w:rPr>
                <w:ins w:id="30115" w:author="Author"/>
              </w:rPr>
            </w:pPr>
            <w:ins w:id="30116" w:author="Author">
              <w:r>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6F2D5" w14:textId="77777777" w:rsidR="003F7E2C" w:rsidRDefault="003F7E2C" w:rsidP="00BE28D4">
            <w:pPr>
              <w:pStyle w:val="tabletext11"/>
              <w:jc w:val="center"/>
              <w:rPr>
                <w:ins w:id="30117" w:author="Author"/>
              </w:rPr>
            </w:pPr>
            <w:ins w:id="30118" w:author="Author">
              <w:r>
                <w:t>0.97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DEBA02" w14:textId="77777777" w:rsidR="003F7E2C" w:rsidRDefault="003F7E2C" w:rsidP="00BE28D4">
            <w:pPr>
              <w:pStyle w:val="tabletext11"/>
              <w:jc w:val="center"/>
              <w:rPr>
                <w:ins w:id="30119" w:author="Author"/>
              </w:rPr>
            </w:pPr>
            <w:ins w:id="30120" w:author="Author">
              <w:r>
                <w:t>0.93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2B666" w14:textId="77777777" w:rsidR="003F7E2C" w:rsidRDefault="003F7E2C" w:rsidP="00BE28D4">
            <w:pPr>
              <w:pStyle w:val="tabletext11"/>
              <w:jc w:val="center"/>
              <w:rPr>
                <w:ins w:id="30121" w:author="Author"/>
              </w:rPr>
            </w:pPr>
            <w:ins w:id="30122" w:author="Author">
              <w:r>
                <w:t>0.90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C0819" w14:textId="77777777" w:rsidR="003F7E2C" w:rsidRDefault="003F7E2C" w:rsidP="00BE28D4">
            <w:pPr>
              <w:pStyle w:val="tabletext11"/>
              <w:jc w:val="center"/>
              <w:rPr>
                <w:ins w:id="30123" w:author="Author"/>
              </w:rPr>
            </w:pPr>
            <w:ins w:id="30124" w:author="Author">
              <w:r>
                <w:t>0.86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F84E5" w14:textId="77777777" w:rsidR="003F7E2C" w:rsidRDefault="003F7E2C" w:rsidP="00BE28D4">
            <w:pPr>
              <w:pStyle w:val="tabletext11"/>
              <w:jc w:val="center"/>
              <w:rPr>
                <w:ins w:id="30125" w:author="Author"/>
              </w:rPr>
            </w:pPr>
            <w:ins w:id="30126" w:author="Author">
              <w:r>
                <w:t>0.83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1A088E" w14:textId="77777777" w:rsidR="003F7E2C" w:rsidRDefault="003F7E2C" w:rsidP="00BE28D4">
            <w:pPr>
              <w:pStyle w:val="tabletext11"/>
              <w:jc w:val="center"/>
              <w:rPr>
                <w:ins w:id="30127" w:author="Author"/>
              </w:rPr>
            </w:pPr>
            <w:ins w:id="30128" w:author="Author">
              <w:r>
                <w:t>0.79</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6EE61" w14:textId="77777777" w:rsidR="003F7E2C" w:rsidRDefault="003F7E2C" w:rsidP="00BE28D4">
            <w:pPr>
              <w:pStyle w:val="tabletext11"/>
              <w:jc w:val="center"/>
              <w:rPr>
                <w:ins w:id="30129" w:author="Author"/>
              </w:rPr>
            </w:pPr>
            <w:ins w:id="30130" w:author="Author">
              <w:r>
                <w:t>0.76</w:t>
              </w:r>
            </w:ins>
          </w:p>
        </w:tc>
      </w:tr>
      <w:tr w:rsidR="003F7E2C" w14:paraId="7B1B08C6" w14:textId="77777777" w:rsidTr="00EE1A0A">
        <w:trPr>
          <w:trHeight w:val="190"/>
          <w:ins w:id="3013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3AD1561D" w14:textId="77777777" w:rsidR="003F7E2C" w:rsidRDefault="003F7E2C" w:rsidP="00BE28D4">
            <w:pPr>
              <w:pStyle w:val="tabletext11"/>
              <w:jc w:val="right"/>
              <w:rPr>
                <w:ins w:id="3013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BE167B0" w14:textId="77777777" w:rsidR="003F7E2C" w:rsidRDefault="003F7E2C" w:rsidP="00BE28D4">
            <w:pPr>
              <w:pStyle w:val="tabletext11"/>
              <w:tabs>
                <w:tab w:val="decimal" w:pos="640"/>
              </w:tabs>
              <w:rPr>
                <w:ins w:id="30133" w:author="Author"/>
              </w:rPr>
            </w:pPr>
            <w:ins w:id="30134" w:author="Author">
              <w:r>
                <w:t>230,000 to 259,999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3738C" w14:textId="77777777" w:rsidR="003F7E2C" w:rsidRDefault="003F7E2C" w:rsidP="00BE28D4">
            <w:pPr>
              <w:pStyle w:val="tabletext11"/>
              <w:jc w:val="center"/>
              <w:rPr>
                <w:ins w:id="30135" w:author="Author"/>
              </w:rPr>
            </w:pPr>
            <w:ins w:id="30136" w:author="Author">
              <w:r>
                <w:t>2.55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4ACEE" w14:textId="77777777" w:rsidR="003F7E2C" w:rsidRDefault="003F7E2C" w:rsidP="00BE28D4">
            <w:pPr>
              <w:pStyle w:val="tabletext11"/>
              <w:jc w:val="center"/>
              <w:rPr>
                <w:ins w:id="30137" w:author="Author"/>
              </w:rPr>
            </w:pPr>
            <w:ins w:id="30138" w:author="Author">
              <w:r>
                <w:t>2.55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B15F4" w14:textId="77777777" w:rsidR="003F7E2C" w:rsidRDefault="003F7E2C" w:rsidP="00BE28D4">
            <w:pPr>
              <w:pStyle w:val="tabletext11"/>
              <w:jc w:val="center"/>
              <w:rPr>
                <w:ins w:id="30139" w:author="Author"/>
              </w:rPr>
            </w:pPr>
            <w:ins w:id="30140" w:author="Author">
              <w:r>
                <w:t>2.55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61645" w14:textId="77777777" w:rsidR="003F7E2C" w:rsidRDefault="003F7E2C" w:rsidP="00BE28D4">
            <w:pPr>
              <w:pStyle w:val="tabletext11"/>
              <w:jc w:val="center"/>
              <w:rPr>
                <w:ins w:id="30141" w:author="Author"/>
              </w:rPr>
            </w:pPr>
            <w:ins w:id="30142" w:author="Author">
              <w:r>
                <w:t>2.43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12CBB" w14:textId="77777777" w:rsidR="003F7E2C" w:rsidRDefault="003F7E2C" w:rsidP="00BE28D4">
            <w:pPr>
              <w:pStyle w:val="tabletext11"/>
              <w:jc w:val="center"/>
              <w:rPr>
                <w:ins w:id="30143" w:author="Author"/>
              </w:rPr>
            </w:pPr>
            <w:ins w:id="30144" w:author="Author">
              <w:r>
                <w:t>2.32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DEFB5" w14:textId="77777777" w:rsidR="003F7E2C" w:rsidRDefault="003F7E2C" w:rsidP="00BE28D4">
            <w:pPr>
              <w:pStyle w:val="tabletext11"/>
              <w:jc w:val="center"/>
              <w:rPr>
                <w:ins w:id="30145" w:author="Author"/>
              </w:rPr>
            </w:pPr>
            <w:ins w:id="30146" w:author="Author">
              <w:r>
                <w:t>2.09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1AA33" w14:textId="77777777" w:rsidR="003F7E2C" w:rsidRDefault="003F7E2C" w:rsidP="00BE28D4">
            <w:pPr>
              <w:pStyle w:val="tabletext11"/>
              <w:jc w:val="center"/>
              <w:rPr>
                <w:ins w:id="30147" w:author="Author"/>
              </w:rPr>
            </w:pPr>
            <w:ins w:id="30148" w:author="Author">
              <w:r>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B5040" w14:textId="77777777" w:rsidR="003F7E2C" w:rsidRDefault="003F7E2C" w:rsidP="00BE28D4">
            <w:pPr>
              <w:pStyle w:val="tabletext11"/>
              <w:jc w:val="center"/>
              <w:rPr>
                <w:ins w:id="30149" w:author="Author"/>
              </w:rPr>
            </w:pPr>
            <w:ins w:id="30150" w:author="Author">
              <w:r>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728C7B" w14:textId="77777777" w:rsidR="003F7E2C" w:rsidRDefault="003F7E2C" w:rsidP="00BE28D4">
            <w:pPr>
              <w:pStyle w:val="tabletext11"/>
              <w:jc w:val="center"/>
              <w:rPr>
                <w:ins w:id="30151" w:author="Author"/>
              </w:rPr>
            </w:pPr>
            <w:ins w:id="30152" w:author="Author">
              <w:r>
                <w:t>1.80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40D5F" w14:textId="77777777" w:rsidR="003F7E2C" w:rsidRDefault="003F7E2C" w:rsidP="00BE28D4">
            <w:pPr>
              <w:pStyle w:val="tabletext11"/>
              <w:jc w:val="center"/>
              <w:rPr>
                <w:ins w:id="30153" w:author="Author"/>
              </w:rPr>
            </w:pPr>
            <w:ins w:id="30154" w:author="Author">
              <w:r>
                <w:t>1.70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1C251" w14:textId="77777777" w:rsidR="003F7E2C" w:rsidRDefault="003F7E2C" w:rsidP="00BE28D4">
            <w:pPr>
              <w:pStyle w:val="tabletext11"/>
              <w:jc w:val="center"/>
              <w:rPr>
                <w:ins w:id="30155" w:author="Author"/>
              </w:rPr>
            </w:pPr>
            <w:ins w:id="30156" w:author="Author">
              <w:r>
                <w:t>1.60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857DF" w14:textId="77777777" w:rsidR="003F7E2C" w:rsidRDefault="003F7E2C" w:rsidP="00BE28D4">
            <w:pPr>
              <w:pStyle w:val="tabletext11"/>
              <w:jc w:val="center"/>
              <w:rPr>
                <w:ins w:id="30157" w:author="Author"/>
              </w:rPr>
            </w:pPr>
            <w:ins w:id="30158" w:author="Author">
              <w:r>
                <w:t>1.54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FD391" w14:textId="77777777" w:rsidR="003F7E2C" w:rsidRDefault="003F7E2C" w:rsidP="00BE28D4">
            <w:pPr>
              <w:pStyle w:val="tabletext11"/>
              <w:jc w:val="center"/>
              <w:rPr>
                <w:ins w:id="30159" w:author="Author"/>
              </w:rPr>
            </w:pPr>
            <w:ins w:id="30160" w:author="Author">
              <w:r>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41514" w14:textId="77777777" w:rsidR="003F7E2C" w:rsidRDefault="003F7E2C" w:rsidP="00BE28D4">
            <w:pPr>
              <w:pStyle w:val="tabletext11"/>
              <w:jc w:val="center"/>
              <w:rPr>
                <w:ins w:id="30161" w:author="Author"/>
              </w:rPr>
            </w:pPr>
            <w:ins w:id="30162" w:author="Author">
              <w:r>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96AF7" w14:textId="77777777" w:rsidR="003F7E2C" w:rsidRDefault="003F7E2C" w:rsidP="00BE28D4">
            <w:pPr>
              <w:pStyle w:val="tabletext11"/>
              <w:jc w:val="center"/>
              <w:rPr>
                <w:ins w:id="30163" w:author="Author"/>
              </w:rPr>
            </w:pPr>
            <w:ins w:id="30164" w:author="Author">
              <w:r>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9899A" w14:textId="77777777" w:rsidR="003F7E2C" w:rsidRDefault="003F7E2C" w:rsidP="00BE28D4">
            <w:pPr>
              <w:pStyle w:val="tabletext11"/>
              <w:jc w:val="center"/>
              <w:rPr>
                <w:ins w:id="30165" w:author="Author"/>
              </w:rPr>
            </w:pPr>
            <w:ins w:id="30166" w:author="Author">
              <w:r>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0CD29" w14:textId="77777777" w:rsidR="003F7E2C" w:rsidRDefault="003F7E2C" w:rsidP="00BE28D4">
            <w:pPr>
              <w:pStyle w:val="tabletext11"/>
              <w:jc w:val="center"/>
              <w:rPr>
                <w:ins w:id="30167" w:author="Author"/>
              </w:rPr>
            </w:pPr>
            <w:ins w:id="30168" w:author="Author">
              <w:r>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B6D3E" w14:textId="77777777" w:rsidR="003F7E2C" w:rsidRDefault="003F7E2C" w:rsidP="00BE28D4">
            <w:pPr>
              <w:pStyle w:val="tabletext11"/>
              <w:jc w:val="center"/>
              <w:rPr>
                <w:ins w:id="30169" w:author="Author"/>
              </w:rPr>
            </w:pPr>
            <w:ins w:id="30170" w:author="Author">
              <w:r>
                <w:t>1.21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ACB12" w14:textId="77777777" w:rsidR="003F7E2C" w:rsidRDefault="003F7E2C" w:rsidP="00BE28D4">
            <w:pPr>
              <w:pStyle w:val="tabletext11"/>
              <w:jc w:val="center"/>
              <w:rPr>
                <w:ins w:id="30171" w:author="Author"/>
              </w:rPr>
            </w:pPr>
            <w:ins w:id="30172" w:author="Author">
              <w:r>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5D72F0" w14:textId="77777777" w:rsidR="003F7E2C" w:rsidRDefault="003F7E2C" w:rsidP="00BE28D4">
            <w:pPr>
              <w:pStyle w:val="tabletext11"/>
              <w:jc w:val="center"/>
              <w:rPr>
                <w:ins w:id="30173" w:author="Author"/>
              </w:rPr>
            </w:pPr>
            <w:ins w:id="30174" w:author="Author">
              <w:r>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F55B4" w14:textId="77777777" w:rsidR="003F7E2C" w:rsidRDefault="003F7E2C" w:rsidP="00BE28D4">
            <w:pPr>
              <w:pStyle w:val="tabletext11"/>
              <w:jc w:val="center"/>
              <w:rPr>
                <w:ins w:id="30175" w:author="Author"/>
              </w:rPr>
            </w:pPr>
            <w:ins w:id="30176" w:author="Author">
              <w:r>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79F40" w14:textId="77777777" w:rsidR="003F7E2C" w:rsidRDefault="003F7E2C" w:rsidP="00BE28D4">
            <w:pPr>
              <w:pStyle w:val="tabletext11"/>
              <w:jc w:val="center"/>
              <w:rPr>
                <w:ins w:id="30177" w:author="Author"/>
              </w:rPr>
            </w:pPr>
            <w:ins w:id="30178" w:author="Author">
              <w:r>
                <w:t>1.02</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53152" w14:textId="77777777" w:rsidR="003F7E2C" w:rsidRDefault="003F7E2C" w:rsidP="00BE28D4">
            <w:pPr>
              <w:pStyle w:val="tabletext11"/>
              <w:jc w:val="center"/>
              <w:rPr>
                <w:ins w:id="30179" w:author="Author"/>
              </w:rPr>
            </w:pPr>
            <w:ins w:id="30180" w:author="Author">
              <w:r>
                <w:t>0.98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1CCCF" w14:textId="77777777" w:rsidR="003F7E2C" w:rsidRDefault="003F7E2C" w:rsidP="00BE28D4">
            <w:pPr>
              <w:pStyle w:val="tabletext11"/>
              <w:jc w:val="center"/>
              <w:rPr>
                <w:ins w:id="30181" w:author="Author"/>
              </w:rPr>
            </w:pPr>
            <w:ins w:id="30182" w:author="Author">
              <w:r>
                <w:t>0.94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B1FFB" w14:textId="77777777" w:rsidR="003F7E2C" w:rsidRDefault="003F7E2C" w:rsidP="00BE28D4">
            <w:pPr>
              <w:pStyle w:val="tabletext11"/>
              <w:jc w:val="center"/>
              <w:rPr>
                <w:ins w:id="30183" w:author="Author"/>
              </w:rPr>
            </w:pPr>
            <w:ins w:id="30184" w:author="Author">
              <w:r>
                <w:t>0.91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6A08D" w14:textId="77777777" w:rsidR="003F7E2C" w:rsidRDefault="003F7E2C" w:rsidP="00BE28D4">
            <w:pPr>
              <w:pStyle w:val="tabletext11"/>
              <w:jc w:val="center"/>
              <w:rPr>
                <w:ins w:id="30185" w:author="Author"/>
              </w:rPr>
            </w:pPr>
            <w:ins w:id="30186" w:author="Author">
              <w:r>
                <w:t>0.87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9F5D2" w14:textId="77777777" w:rsidR="003F7E2C" w:rsidRDefault="003F7E2C" w:rsidP="00BE28D4">
            <w:pPr>
              <w:pStyle w:val="tabletext11"/>
              <w:jc w:val="center"/>
              <w:rPr>
                <w:ins w:id="30187" w:author="Author"/>
              </w:rPr>
            </w:pPr>
            <w:ins w:id="30188" w:author="Author">
              <w:r>
                <w:t>0.83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866C3" w14:textId="77777777" w:rsidR="003F7E2C" w:rsidRDefault="003F7E2C" w:rsidP="00BE28D4">
            <w:pPr>
              <w:pStyle w:val="tabletext11"/>
              <w:jc w:val="center"/>
              <w:rPr>
                <w:ins w:id="30189" w:author="Author"/>
              </w:rPr>
            </w:pPr>
            <w:ins w:id="30190" w:author="Author">
              <w:r>
                <w:t>0.80</w:t>
              </w:r>
            </w:ins>
          </w:p>
        </w:tc>
      </w:tr>
      <w:tr w:rsidR="003F7E2C" w14:paraId="611A8211" w14:textId="77777777" w:rsidTr="00EE1A0A">
        <w:trPr>
          <w:trHeight w:val="190"/>
          <w:ins w:id="3019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72C8E23" w14:textId="77777777" w:rsidR="003F7E2C" w:rsidRDefault="003F7E2C" w:rsidP="00BE28D4">
            <w:pPr>
              <w:pStyle w:val="tabletext11"/>
              <w:jc w:val="right"/>
              <w:rPr>
                <w:ins w:id="3019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6355B871" w14:textId="77777777" w:rsidR="003F7E2C" w:rsidRDefault="003F7E2C" w:rsidP="00BE28D4">
            <w:pPr>
              <w:pStyle w:val="tabletext11"/>
              <w:tabs>
                <w:tab w:val="decimal" w:pos="640"/>
              </w:tabs>
              <w:rPr>
                <w:ins w:id="30193" w:author="Author"/>
              </w:rPr>
            </w:pPr>
            <w:ins w:id="30194" w:author="Author">
              <w:r>
                <w:t>260,000 to 299,999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1BE2F" w14:textId="77777777" w:rsidR="003F7E2C" w:rsidRDefault="003F7E2C" w:rsidP="00BE28D4">
            <w:pPr>
              <w:pStyle w:val="tabletext11"/>
              <w:jc w:val="center"/>
              <w:rPr>
                <w:ins w:id="30195" w:author="Author"/>
              </w:rPr>
            </w:pPr>
            <w:ins w:id="30196" w:author="Author">
              <w:r>
                <w:t>2.68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A09EE" w14:textId="77777777" w:rsidR="003F7E2C" w:rsidRDefault="003F7E2C" w:rsidP="00BE28D4">
            <w:pPr>
              <w:pStyle w:val="tabletext11"/>
              <w:jc w:val="center"/>
              <w:rPr>
                <w:ins w:id="30197" w:author="Author"/>
              </w:rPr>
            </w:pPr>
            <w:ins w:id="30198" w:author="Author">
              <w:r>
                <w:t>2.68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BEF23" w14:textId="77777777" w:rsidR="003F7E2C" w:rsidRDefault="003F7E2C" w:rsidP="00BE28D4">
            <w:pPr>
              <w:pStyle w:val="tabletext11"/>
              <w:jc w:val="center"/>
              <w:rPr>
                <w:ins w:id="30199" w:author="Author"/>
              </w:rPr>
            </w:pPr>
            <w:ins w:id="30200" w:author="Author">
              <w:r>
                <w:t>2.68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1FF57" w14:textId="77777777" w:rsidR="003F7E2C" w:rsidRDefault="003F7E2C" w:rsidP="00BE28D4">
            <w:pPr>
              <w:pStyle w:val="tabletext11"/>
              <w:jc w:val="center"/>
              <w:rPr>
                <w:ins w:id="30201" w:author="Author"/>
              </w:rPr>
            </w:pPr>
            <w:ins w:id="30202" w:author="Author">
              <w:r>
                <w:t>2.56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D5631" w14:textId="77777777" w:rsidR="003F7E2C" w:rsidRDefault="003F7E2C" w:rsidP="00BE28D4">
            <w:pPr>
              <w:pStyle w:val="tabletext11"/>
              <w:jc w:val="center"/>
              <w:rPr>
                <w:ins w:id="30203" w:author="Author"/>
              </w:rPr>
            </w:pPr>
            <w:ins w:id="30204" w:author="Author">
              <w:r>
                <w:t>2.44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0685F" w14:textId="77777777" w:rsidR="003F7E2C" w:rsidRDefault="003F7E2C" w:rsidP="00BE28D4">
            <w:pPr>
              <w:pStyle w:val="tabletext11"/>
              <w:jc w:val="center"/>
              <w:rPr>
                <w:ins w:id="30205" w:author="Author"/>
              </w:rPr>
            </w:pPr>
            <w:ins w:id="30206" w:author="Author">
              <w:r>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0E4CC" w14:textId="77777777" w:rsidR="003F7E2C" w:rsidRDefault="003F7E2C" w:rsidP="00BE28D4">
            <w:pPr>
              <w:pStyle w:val="tabletext11"/>
              <w:jc w:val="center"/>
              <w:rPr>
                <w:ins w:id="30207" w:author="Author"/>
              </w:rPr>
            </w:pPr>
            <w:ins w:id="30208" w:author="Author">
              <w:r>
                <w:t>2.10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6293F" w14:textId="77777777" w:rsidR="003F7E2C" w:rsidRDefault="003F7E2C" w:rsidP="00BE28D4">
            <w:pPr>
              <w:pStyle w:val="tabletext11"/>
              <w:jc w:val="center"/>
              <w:rPr>
                <w:ins w:id="30209" w:author="Author"/>
              </w:rPr>
            </w:pPr>
            <w:ins w:id="30210" w:author="Author">
              <w:r>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92623" w14:textId="77777777" w:rsidR="003F7E2C" w:rsidRDefault="003F7E2C" w:rsidP="00BE28D4">
            <w:pPr>
              <w:pStyle w:val="tabletext11"/>
              <w:jc w:val="center"/>
              <w:rPr>
                <w:ins w:id="30211" w:author="Author"/>
              </w:rPr>
            </w:pPr>
            <w:ins w:id="30212" w:author="Author">
              <w:r>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8D4CD" w14:textId="77777777" w:rsidR="003F7E2C" w:rsidRDefault="003F7E2C" w:rsidP="00BE28D4">
            <w:pPr>
              <w:pStyle w:val="tabletext11"/>
              <w:jc w:val="center"/>
              <w:rPr>
                <w:ins w:id="30213" w:author="Author"/>
              </w:rPr>
            </w:pPr>
            <w:ins w:id="30214" w:author="Author">
              <w:r>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865E9" w14:textId="77777777" w:rsidR="003F7E2C" w:rsidRDefault="003F7E2C" w:rsidP="00BE28D4">
            <w:pPr>
              <w:pStyle w:val="tabletext11"/>
              <w:jc w:val="center"/>
              <w:rPr>
                <w:ins w:id="30215" w:author="Author"/>
              </w:rPr>
            </w:pPr>
            <w:ins w:id="30216" w:author="Author">
              <w:r>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A6047" w14:textId="77777777" w:rsidR="003F7E2C" w:rsidRDefault="003F7E2C" w:rsidP="00BE28D4">
            <w:pPr>
              <w:pStyle w:val="tabletext11"/>
              <w:jc w:val="center"/>
              <w:rPr>
                <w:ins w:id="30217" w:author="Author"/>
              </w:rPr>
            </w:pPr>
            <w:ins w:id="30218" w:author="Author">
              <w:r>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C6C51" w14:textId="77777777" w:rsidR="003F7E2C" w:rsidRDefault="003F7E2C" w:rsidP="00BE28D4">
            <w:pPr>
              <w:pStyle w:val="tabletext11"/>
              <w:jc w:val="center"/>
              <w:rPr>
                <w:ins w:id="30219" w:author="Author"/>
              </w:rPr>
            </w:pPr>
            <w:ins w:id="30220" w:author="Author">
              <w:r>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44840" w14:textId="77777777" w:rsidR="003F7E2C" w:rsidRDefault="003F7E2C" w:rsidP="00BE28D4">
            <w:pPr>
              <w:pStyle w:val="tabletext11"/>
              <w:jc w:val="center"/>
              <w:rPr>
                <w:ins w:id="30221" w:author="Author"/>
              </w:rPr>
            </w:pPr>
            <w:ins w:id="30222" w:author="Author">
              <w:r>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49D83" w14:textId="77777777" w:rsidR="003F7E2C" w:rsidRDefault="003F7E2C" w:rsidP="00BE28D4">
            <w:pPr>
              <w:pStyle w:val="tabletext11"/>
              <w:jc w:val="center"/>
              <w:rPr>
                <w:ins w:id="30223" w:author="Author"/>
              </w:rPr>
            </w:pPr>
            <w:ins w:id="30224" w:author="Author">
              <w:r>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B7165" w14:textId="77777777" w:rsidR="003F7E2C" w:rsidRDefault="003F7E2C" w:rsidP="00BE28D4">
            <w:pPr>
              <w:pStyle w:val="tabletext11"/>
              <w:jc w:val="center"/>
              <w:rPr>
                <w:ins w:id="30225" w:author="Author"/>
              </w:rPr>
            </w:pPr>
            <w:ins w:id="30226" w:author="Author">
              <w:r>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A227C" w14:textId="77777777" w:rsidR="003F7E2C" w:rsidRDefault="003F7E2C" w:rsidP="00BE28D4">
            <w:pPr>
              <w:pStyle w:val="tabletext11"/>
              <w:jc w:val="center"/>
              <w:rPr>
                <w:ins w:id="30227" w:author="Author"/>
              </w:rPr>
            </w:pPr>
            <w:ins w:id="30228" w:author="Author">
              <w:r>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9AD03" w14:textId="77777777" w:rsidR="003F7E2C" w:rsidRDefault="003F7E2C" w:rsidP="00BE28D4">
            <w:pPr>
              <w:pStyle w:val="tabletext11"/>
              <w:jc w:val="center"/>
              <w:rPr>
                <w:ins w:id="30229" w:author="Author"/>
              </w:rPr>
            </w:pPr>
            <w:ins w:id="30230" w:author="Author">
              <w:r>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F2E40" w14:textId="77777777" w:rsidR="003F7E2C" w:rsidRDefault="003F7E2C" w:rsidP="00BE28D4">
            <w:pPr>
              <w:pStyle w:val="tabletext11"/>
              <w:jc w:val="center"/>
              <w:rPr>
                <w:ins w:id="30231" w:author="Author"/>
              </w:rPr>
            </w:pPr>
            <w:ins w:id="30232" w:author="Author">
              <w:r>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9DFEC7" w14:textId="77777777" w:rsidR="003F7E2C" w:rsidRDefault="003F7E2C" w:rsidP="00BE28D4">
            <w:pPr>
              <w:pStyle w:val="tabletext11"/>
              <w:jc w:val="center"/>
              <w:rPr>
                <w:ins w:id="30233" w:author="Author"/>
              </w:rPr>
            </w:pPr>
            <w:ins w:id="30234" w:author="Author">
              <w:r>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3F49B" w14:textId="77777777" w:rsidR="003F7E2C" w:rsidRDefault="003F7E2C" w:rsidP="00BE28D4">
            <w:pPr>
              <w:pStyle w:val="tabletext11"/>
              <w:jc w:val="center"/>
              <w:rPr>
                <w:ins w:id="30235" w:author="Author"/>
              </w:rPr>
            </w:pPr>
            <w:ins w:id="30236" w:author="Author">
              <w:r>
                <w:t>1.12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BAFC1" w14:textId="77777777" w:rsidR="003F7E2C" w:rsidRDefault="003F7E2C" w:rsidP="00BE28D4">
            <w:pPr>
              <w:pStyle w:val="tabletext11"/>
              <w:jc w:val="center"/>
              <w:rPr>
                <w:ins w:id="30237" w:author="Author"/>
              </w:rPr>
            </w:pPr>
            <w:ins w:id="30238" w:author="Author">
              <w:r>
                <w:t>1.08</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269F7" w14:textId="77777777" w:rsidR="003F7E2C" w:rsidRDefault="003F7E2C" w:rsidP="00BE28D4">
            <w:pPr>
              <w:pStyle w:val="tabletext11"/>
              <w:jc w:val="center"/>
              <w:rPr>
                <w:ins w:id="30239" w:author="Author"/>
              </w:rPr>
            </w:pPr>
            <w:ins w:id="30240" w:author="Author">
              <w:r>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7DCF4" w14:textId="77777777" w:rsidR="003F7E2C" w:rsidRDefault="003F7E2C" w:rsidP="00BE28D4">
            <w:pPr>
              <w:pStyle w:val="tabletext11"/>
              <w:jc w:val="center"/>
              <w:rPr>
                <w:ins w:id="30241" w:author="Author"/>
              </w:rPr>
            </w:pPr>
            <w:ins w:id="30242" w:author="Author">
              <w:r>
                <w:t>0.99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46DA3" w14:textId="77777777" w:rsidR="003F7E2C" w:rsidRDefault="003F7E2C" w:rsidP="00BE28D4">
            <w:pPr>
              <w:pStyle w:val="tabletext11"/>
              <w:jc w:val="center"/>
              <w:rPr>
                <w:ins w:id="30243" w:author="Author"/>
              </w:rPr>
            </w:pPr>
            <w:ins w:id="30244" w:author="Author">
              <w:r>
                <w:t>0.95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EC4C7" w14:textId="77777777" w:rsidR="003F7E2C" w:rsidRDefault="003F7E2C" w:rsidP="00BE28D4">
            <w:pPr>
              <w:pStyle w:val="tabletext11"/>
              <w:jc w:val="center"/>
              <w:rPr>
                <w:ins w:id="30245" w:author="Author"/>
              </w:rPr>
            </w:pPr>
            <w:ins w:id="30246" w:author="Author">
              <w:r>
                <w:t>0.92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FF9D5" w14:textId="77777777" w:rsidR="003F7E2C" w:rsidRDefault="003F7E2C" w:rsidP="00BE28D4">
            <w:pPr>
              <w:pStyle w:val="tabletext11"/>
              <w:jc w:val="center"/>
              <w:rPr>
                <w:ins w:id="30247" w:author="Author"/>
              </w:rPr>
            </w:pPr>
            <w:ins w:id="30248" w:author="Author">
              <w:r>
                <w:t>0.88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03DAA" w14:textId="77777777" w:rsidR="003F7E2C" w:rsidRDefault="003F7E2C" w:rsidP="00BE28D4">
            <w:pPr>
              <w:pStyle w:val="tabletext11"/>
              <w:jc w:val="center"/>
              <w:rPr>
                <w:ins w:id="30249" w:author="Author"/>
              </w:rPr>
            </w:pPr>
            <w:ins w:id="30250" w:author="Author">
              <w:r>
                <w:t>0.84</w:t>
              </w:r>
            </w:ins>
          </w:p>
        </w:tc>
      </w:tr>
      <w:tr w:rsidR="003F7E2C" w14:paraId="6333DDF8" w14:textId="77777777" w:rsidTr="00EE1A0A">
        <w:trPr>
          <w:trHeight w:val="190"/>
          <w:ins w:id="3025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0FCA1D0" w14:textId="77777777" w:rsidR="003F7E2C" w:rsidRDefault="003F7E2C" w:rsidP="00BE28D4">
            <w:pPr>
              <w:pStyle w:val="tabletext11"/>
              <w:jc w:val="right"/>
              <w:rPr>
                <w:ins w:id="3025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6D88806" w14:textId="77777777" w:rsidR="003F7E2C" w:rsidRDefault="003F7E2C" w:rsidP="00BE28D4">
            <w:pPr>
              <w:pStyle w:val="tabletext11"/>
              <w:tabs>
                <w:tab w:val="decimal" w:pos="640"/>
              </w:tabs>
              <w:rPr>
                <w:ins w:id="30253" w:author="Author"/>
              </w:rPr>
            </w:pPr>
            <w:ins w:id="30254" w:author="Author">
              <w:r>
                <w:t>300,000 to 349,999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71164" w14:textId="77777777" w:rsidR="003F7E2C" w:rsidRDefault="003F7E2C" w:rsidP="00BE28D4">
            <w:pPr>
              <w:pStyle w:val="tabletext11"/>
              <w:jc w:val="center"/>
              <w:rPr>
                <w:ins w:id="30255" w:author="Author"/>
              </w:rPr>
            </w:pPr>
            <w:ins w:id="30256" w:author="Author">
              <w:r>
                <w:t>2.84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3008C" w14:textId="77777777" w:rsidR="003F7E2C" w:rsidRDefault="003F7E2C" w:rsidP="00BE28D4">
            <w:pPr>
              <w:pStyle w:val="tabletext11"/>
              <w:jc w:val="center"/>
              <w:rPr>
                <w:ins w:id="30257" w:author="Author"/>
              </w:rPr>
            </w:pPr>
            <w:ins w:id="30258" w:author="Author">
              <w:r>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8BED1" w14:textId="77777777" w:rsidR="003F7E2C" w:rsidRDefault="003F7E2C" w:rsidP="00BE28D4">
            <w:pPr>
              <w:pStyle w:val="tabletext11"/>
              <w:jc w:val="center"/>
              <w:rPr>
                <w:ins w:id="30259" w:author="Author"/>
              </w:rPr>
            </w:pPr>
            <w:ins w:id="30260" w:author="Author">
              <w:r>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D4E76" w14:textId="77777777" w:rsidR="003F7E2C" w:rsidRDefault="003F7E2C" w:rsidP="00BE28D4">
            <w:pPr>
              <w:pStyle w:val="tabletext11"/>
              <w:jc w:val="center"/>
              <w:rPr>
                <w:ins w:id="30261" w:author="Author"/>
              </w:rPr>
            </w:pPr>
            <w:ins w:id="30262" w:author="Author">
              <w:r>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7EC58" w14:textId="77777777" w:rsidR="003F7E2C" w:rsidRDefault="003F7E2C" w:rsidP="00BE28D4">
            <w:pPr>
              <w:pStyle w:val="tabletext11"/>
              <w:jc w:val="center"/>
              <w:rPr>
                <w:ins w:id="30263" w:author="Author"/>
              </w:rPr>
            </w:pPr>
            <w:ins w:id="30264" w:author="Author">
              <w:r>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2BFF7" w14:textId="77777777" w:rsidR="003F7E2C" w:rsidRDefault="003F7E2C" w:rsidP="00BE28D4">
            <w:pPr>
              <w:pStyle w:val="tabletext11"/>
              <w:jc w:val="center"/>
              <w:rPr>
                <w:ins w:id="30265" w:author="Author"/>
              </w:rPr>
            </w:pPr>
            <w:ins w:id="30266" w:author="Author">
              <w:r>
                <w:t>2.33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B31F5" w14:textId="77777777" w:rsidR="003F7E2C" w:rsidRDefault="003F7E2C" w:rsidP="00BE28D4">
            <w:pPr>
              <w:pStyle w:val="tabletext11"/>
              <w:jc w:val="center"/>
              <w:rPr>
                <w:ins w:id="30267" w:author="Author"/>
              </w:rPr>
            </w:pPr>
            <w:ins w:id="30268" w:author="Author">
              <w:r>
                <w:t>2.22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86BEE" w14:textId="77777777" w:rsidR="003F7E2C" w:rsidRDefault="003F7E2C" w:rsidP="00BE28D4">
            <w:pPr>
              <w:pStyle w:val="tabletext11"/>
              <w:jc w:val="center"/>
              <w:rPr>
                <w:ins w:id="30269" w:author="Author"/>
              </w:rPr>
            </w:pPr>
            <w:ins w:id="30270" w:author="Author">
              <w:r>
                <w:t>2.11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160D3" w14:textId="77777777" w:rsidR="003F7E2C" w:rsidRDefault="003F7E2C" w:rsidP="00BE28D4">
            <w:pPr>
              <w:pStyle w:val="tabletext11"/>
              <w:jc w:val="center"/>
              <w:rPr>
                <w:ins w:id="30271" w:author="Author"/>
              </w:rPr>
            </w:pPr>
            <w:ins w:id="30272" w:author="Author">
              <w:r>
                <w:t>2.00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C76EA" w14:textId="77777777" w:rsidR="003F7E2C" w:rsidRDefault="003F7E2C" w:rsidP="00BE28D4">
            <w:pPr>
              <w:pStyle w:val="tabletext11"/>
              <w:jc w:val="center"/>
              <w:rPr>
                <w:ins w:id="30273" w:author="Author"/>
              </w:rPr>
            </w:pPr>
            <w:ins w:id="30274" w:author="Author">
              <w:r>
                <w:t>1.90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AB704" w14:textId="77777777" w:rsidR="003F7E2C" w:rsidRDefault="003F7E2C" w:rsidP="00BE28D4">
            <w:pPr>
              <w:pStyle w:val="tabletext11"/>
              <w:jc w:val="center"/>
              <w:rPr>
                <w:ins w:id="30275" w:author="Author"/>
              </w:rPr>
            </w:pPr>
            <w:ins w:id="30276" w:author="Author">
              <w:r>
                <w:t>1.79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BDD49" w14:textId="77777777" w:rsidR="003F7E2C" w:rsidRDefault="003F7E2C" w:rsidP="00BE28D4">
            <w:pPr>
              <w:pStyle w:val="tabletext11"/>
              <w:jc w:val="center"/>
              <w:rPr>
                <w:ins w:id="30277" w:author="Author"/>
              </w:rPr>
            </w:pPr>
            <w:ins w:id="30278" w:author="Author">
              <w:r>
                <w:t>1.72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50247" w14:textId="77777777" w:rsidR="003F7E2C" w:rsidRDefault="003F7E2C" w:rsidP="00BE28D4">
            <w:pPr>
              <w:pStyle w:val="tabletext11"/>
              <w:jc w:val="center"/>
              <w:rPr>
                <w:ins w:id="30279" w:author="Author"/>
              </w:rPr>
            </w:pPr>
            <w:ins w:id="30280" w:author="Author">
              <w:r>
                <w:t>1.65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51F95" w14:textId="77777777" w:rsidR="003F7E2C" w:rsidRDefault="003F7E2C" w:rsidP="00BE28D4">
            <w:pPr>
              <w:pStyle w:val="tabletext11"/>
              <w:jc w:val="center"/>
              <w:rPr>
                <w:ins w:id="30281" w:author="Author"/>
              </w:rPr>
            </w:pPr>
            <w:ins w:id="30282" w:author="Author">
              <w:r>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95D0A" w14:textId="77777777" w:rsidR="003F7E2C" w:rsidRDefault="003F7E2C" w:rsidP="00BE28D4">
            <w:pPr>
              <w:pStyle w:val="tabletext11"/>
              <w:jc w:val="center"/>
              <w:rPr>
                <w:ins w:id="30283" w:author="Author"/>
              </w:rPr>
            </w:pPr>
            <w:ins w:id="30284" w:author="Author">
              <w:r>
                <w:t>1.52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30E2A" w14:textId="77777777" w:rsidR="003F7E2C" w:rsidRDefault="003F7E2C" w:rsidP="00BE28D4">
            <w:pPr>
              <w:pStyle w:val="tabletext11"/>
              <w:jc w:val="center"/>
              <w:rPr>
                <w:ins w:id="30285" w:author="Author"/>
              </w:rPr>
            </w:pPr>
            <w:ins w:id="30286" w:author="Author">
              <w:r>
                <w:t>1.46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350AD" w14:textId="77777777" w:rsidR="003F7E2C" w:rsidRDefault="003F7E2C" w:rsidP="00BE28D4">
            <w:pPr>
              <w:pStyle w:val="tabletext11"/>
              <w:jc w:val="center"/>
              <w:rPr>
                <w:ins w:id="30287" w:author="Author"/>
              </w:rPr>
            </w:pPr>
            <w:ins w:id="30288" w:author="Author">
              <w:r>
                <w:t>1.40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ADA83" w14:textId="77777777" w:rsidR="003F7E2C" w:rsidRDefault="003F7E2C" w:rsidP="00BE28D4">
            <w:pPr>
              <w:pStyle w:val="tabletext11"/>
              <w:jc w:val="center"/>
              <w:rPr>
                <w:ins w:id="30289" w:author="Author"/>
              </w:rPr>
            </w:pPr>
            <w:ins w:id="30290" w:author="Author">
              <w:r>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D8903" w14:textId="77777777" w:rsidR="003F7E2C" w:rsidRDefault="003F7E2C" w:rsidP="00BE28D4">
            <w:pPr>
              <w:pStyle w:val="tabletext11"/>
              <w:jc w:val="center"/>
              <w:rPr>
                <w:ins w:id="30291" w:author="Author"/>
              </w:rPr>
            </w:pPr>
            <w:ins w:id="30292" w:author="Author">
              <w:r>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E257C" w14:textId="77777777" w:rsidR="003F7E2C" w:rsidRDefault="003F7E2C" w:rsidP="00BE28D4">
            <w:pPr>
              <w:pStyle w:val="tabletext11"/>
              <w:jc w:val="center"/>
              <w:rPr>
                <w:ins w:id="30293" w:author="Author"/>
              </w:rPr>
            </w:pPr>
            <w:ins w:id="30294" w:author="Author">
              <w:r>
                <w:t>1.24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0E762" w14:textId="77777777" w:rsidR="003F7E2C" w:rsidRDefault="003F7E2C" w:rsidP="00BE28D4">
            <w:pPr>
              <w:pStyle w:val="tabletext11"/>
              <w:jc w:val="center"/>
              <w:rPr>
                <w:ins w:id="30295" w:author="Author"/>
              </w:rPr>
            </w:pPr>
            <w:ins w:id="30296" w:author="Author">
              <w:r>
                <w:t>1.19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94C34" w14:textId="77777777" w:rsidR="003F7E2C" w:rsidRDefault="003F7E2C" w:rsidP="00BE28D4">
            <w:pPr>
              <w:pStyle w:val="tabletext11"/>
              <w:jc w:val="center"/>
              <w:rPr>
                <w:ins w:id="30297" w:author="Author"/>
              </w:rPr>
            </w:pPr>
            <w:ins w:id="30298" w:author="Author">
              <w:r>
                <w:t>1.14</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D4A2B" w14:textId="77777777" w:rsidR="003F7E2C" w:rsidRDefault="003F7E2C" w:rsidP="00BE28D4">
            <w:pPr>
              <w:pStyle w:val="tabletext11"/>
              <w:jc w:val="center"/>
              <w:rPr>
                <w:ins w:id="30299" w:author="Author"/>
              </w:rPr>
            </w:pPr>
            <w:ins w:id="30300" w:author="Author">
              <w:r>
                <w:t>1.10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3474F" w14:textId="77777777" w:rsidR="003F7E2C" w:rsidRDefault="003F7E2C" w:rsidP="00BE28D4">
            <w:pPr>
              <w:pStyle w:val="tabletext11"/>
              <w:jc w:val="center"/>
              <w:rPr>
                <w:ins w:id="30301" w:author="Author"/>
              </w:rPr>
            </w:pPr>
            <w:ins w:id="30302" w:author="Author">
              <w:r>
                <w:t>1.05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38CEC" w14:textId="77777777" w:rsidR="003F7E2C" w:rsidRDefault="003F7E2C" w:rsidP="00BE28D4">
            <w:pPr>
              <w:pStyle w:val="tabletext11"/>
              <w:jc w:val="center"/>
              <w:rPr>
                <w:ins w:id="30303" w:author="Author"/>
              </w:rPr>
            </w:pPr>
            <w:ins w:id="30304" w:author="Author">
              <w:r>
                <w:t>1.01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210CD" w14:textId="77777777" w:rsidR="003F7E2C" w:rsidRDefault="003F7E2C" w:rsidP="00BE28D4">
            <w:pPr>
              <w:pStyle w:val="tabletext11"/>
              <w:jc w:val="center"/>
              <w:rPr>
                <w:ins w:id="30305" w:author="Author"/>
              </w:rPr>
            </w:pPr>
            <w:ins w:id="30306" w:author="Author">
              <w:r>
                <w:t>0.97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B64DC" w14:textId="77777777" w:rsidR="003F7E2C" w:rsidRDefault="003F7E2C" w:rsidP="00BE28D4">
            <w:pPr>
              <w:pStyle w:val="tabletext11"/>
              <w:jc w:val="center"/>
              <w:rPr>
                <w:ins w:id="30307" w:author="Author"/>
              </w:rPr>
            </w:pPr>
            <w:ins w:id="30308" w:author="Author">
              <w:r>
                <w:t>0.93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92457" w14:textId="77777777" w:rsidR="003F7E2C" w:rsidRDefault="003F7E2C" w:rsidP="00BE28D4">
            <w:pPr>
              <w:pStyle w:val="tabletext11"/>
              <w:jc w:val="center"/>
              <w:rPr>
                <w:ins w:id="30309" w:author="Author"/>
              </w:rPr>
            </w:pPr>
            <w:ins w:id="30310" w:author="Author">
              <w:r>
                <w:t>0.89</w:t>
              </w:r>
            </w:ins>
          </w:p>
        </w:tc>
      </w:tr>
      <w:tr w:rsidR="003F7E2C" w14:paraId="62448513" w14:textId="77777777" w:rsidTr="00EE1A0A">
        <w:trPr>
          <w:trHeight w:val="190"/>
          <w:ins w:id="3031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7D74E0E" w14:textId="77777777" w:rsidR="003F7E2C" w:rsidRDefault="003F7E2C" w:rsidP="00BE28D4">
            <w:pPr>
              <w:pStyle w:val="tabletext11"/>
              <w:jc w:val="right"/>
              <w:rPr>
                <w:ins w:id="3031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79DA5C8E" w14:textId="77777777" w:rsidR="003F7E2C" w:rsidRDefault="003F7E2C" w:rsidP="00BE28D4">
            <w:pPr>
              <w:pStyle w:val="tabletext11"/>
              <w:tabs>
                <w:tab w:val="decimal" w:pos="640"/>
              </w:tabs>
              <w:rPr>
                <w:ins w:id="30313" w:author="Author"/>
              </w:rPr>
            </w:pPr>
            <w:ins w:id="30314" w:author="Author">
              <w:r>
                <w:t>350,000 to 399,999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D9BE3" w14:textId="77777777" w:rsidR="003F7E2C" w:rsidRDefault="003F7E2C" w:rsidP="00BE28D4">
            <w:pPr>
              <w:pStyle w:val="tabletext11"/>
              <w:jc w:val="center"/>
              <w:rPr>
                <w:ins w:id="30315" w:author="Author"/>
              </w:rPr>
            </w:pPr>
            <w:ins w:id="30316" w:author="Author">
              <w:r>
                <w:t>3.00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22750" w14:textId="77777777" w:rsidR="003F7E2C" w:rsidRDefault="003F7E2C" w:rsidP="00BE28D4">
            <w:pPr>
              <w:pStyle w:val="tabletext11"/>
              <w:jc w:val="center"/>
              <w:rPr>
                <w:ins w:id="30317" w:author="Author"/>
              </w:rPr>
            </w:pPr>
            <w:ins w:id="30318" w:author="Author">
              <w:r>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AE55A" w14:textId="77777777" w:rsidR="003F7E2C" w:rsidRDefault="003F7E2C" w:rsidP="00BE28D4">
            <w:pPr>
              <w:pStyle w:val="tabletext11"/>
              <w:jc w:val="center"/>
              <w:rPr>
                <w:ins w:id="30319" w:author="Author"/>
              </w:rPr>
            </w:pPr>
            <w:ins w:id="30320" w:author="Author">
              <w:r>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D9DDE" w14:textId="77777777" w:rsidR="003F7E2C" w:rsidRDefault="003F7E2C" w:rsidP="00BE28D4">
            <w:pPr>
              <w:pStyle w:val="tabletext11"/>
              <w:jc w:val="center"/>
              <w:rPr>
                <w:ins w:id="30321" w:author="Author"/>
              </w:rPr>
            </w:pPr>
            <w:ins w:id="30322" w:author="Author">
              <w:r>
                <w:t>2.87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DFDE7" w14:textId="77777777" w:rsidR="003F7E2C" w:rsidRDefault="003F7E2C" w:rsidP="00BE28D4">
            <w:pPr>
              <w:pStyle w:val="tabletext11"/>
              <w:jc w:val="center"/>
              <w:rPr>
                <w:ins w:id="30323" w:author="Author"/>
              </w:rPr>
            </w:pPr>
            <w:ins w:id="30324" w:author="Author">
              <w:r>
                <w:t>2.73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25FDC" w14:textId="77777777" w:rsidR="003F7E2C" w:rsidRDefault="003F7E2C" w:rsidP="00BE28D4">
            <w:pPr>
              <w:pStyle w:val="tabletext11"/>
              <w:jc w:val="center"/>
              <w:rPr>
                <w:ins w:id="30325" w:author="Author"/>
              </w:rPr>
            </w:pPr>
            <w:ins w:id="30326" w:author="Author">
              <w:r>
                <w:t>2.46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445B3" w14:textId="77777777" w:rsidR="003F7E2C" w:rsidRDefault="003F7E2C" w:rsidP="00BE28D4">
            <w:pPr>
              <w:pStyle w:val="tabletext11"/>
              <w:jc w:val="center"/>
              <w:rPr>
                <w:ins w:id="30327" w:author="Author"/>
              </w:rPr>
            </w:pPr>
            <w:ins w:id="30328" w:author="Author">
              <w:r>
                <w:t>2.35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2C882" w14:textId="77777777" w:rsidR="003F7E2C" w:rsidRDefault="003F7E2C" w:rsidP="00BE28D4">
            <w:pPr>
              <w:pStyle w:val="tabletext11"/>
              <w:jc w:val="center"/>
              <w:rPr>
                <w:ins w:id="30329" w:author="Author"/>
              </w:rPr>
            </w:pPr>
            <w:ins w:id="30330" w:author="Author">
              <w:r>
                <w:t>2.23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2ED09" w14:textId="77777777" w:rsidR="003F7E2C" w:rsidRDefault="003F7E2C" w:rsidP="00BE28D4">
            <w:pPr>
              <w:pStyle w:val="tabletext11"/>
              <w:jc w:val="center"/>
              <w:rPr>
                <w:ins w:id="30331" w:author="Author"/>
              </w:rPr>
            </w:pPr>
            <w:ins w:id="30332" w:author="Author">
              <w:r>
                <w:t>2.12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C2286" w14:textId="77777777" w:rsidR="003F7E2C" w:rsidRDefault="003F7E2C" w:rsidP="00BE28D4">
            <w:pPr>
              <w:pStyle w:val="tabletext11"/>
              <w:jc w:val="center"/>
              <w:rPr>
                <w:ins w:id="30333" w:author="Author"/>
              </w:rPr>
            </w:pPr>
            <w:ins w:id="30334" w:author="Author">
              <w:r>
                <w:t>2.01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5479F" w14:textId="77777777" w:rsidR="003F7E2C" w:rsidRDefault="003F7E2C" w:rsidP="00BE28D4">
            <w:pPr>
              <w:pStyle w:val="tabletext11"/>
              <w:jc w:val="center"/>
              <w:rPr>
                <w:ins w:id="30335" w:author="Author"/>
              </w:rPr>
            </w:pPr>
            <w:ins w:id="30336" w:author="Author">
              <w:r>
                <w:t>1.89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9698B" w14:textId="77777777" w:rsidR="003F7E2C" w:rsidRDefault="003F7E2C" w:rsidP="00BE28D4">
            <w:pPr>
              <w:pStyle w:val="tabletext11"/>
              <w:jc w:val="center"/>
              <w:rPr>
                <w:ins w:id="30337" w:author="Author"/>
              </w:rPr>
            </w:pPr>
            <w:ins w:id="30338" w:author="Author">
              <w:r>
                <w:t>1.82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2B79D" w14:textId="77777777" w:rsidR="003F7E2C" w:rsidRDefault="003F7E2C" w:rsidP="00BE28D4">
            <w:pPr>
              <w:pStyle w:val="tabletext11"/>
              <w:jc w:val="center"/>
              <w:rPr>
                <w:ins w:id="30339" w:author="Author"/>
              </w:rPr>
            </w:pPr>
            <w:ins w:id="30340" w:author="Author">
              <w:r>
                <w:t>1.74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ACBC4" w14:textId="77777777" w:rsidR="003F7E2C" w:rsidRDefault="003F7E2C" w:rsidP="00BE28D4">
            <w:pPr>
              <w:pStyle w:val="tabletext11"/>
              <w:jc w:val="center"/>
              <w:rPr>
                <w:ins w:id="30341" w:author="Author"/>
              </w:rPr>
            </w:pPr>
            <w:ins w:id="30342" w:author="Author">
              <w:r>
                <w:t>1.67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17EDDA" w14:textId="77777777" w:rsidR="003F7E2C" w:rsidRDefault="003F7E2C" w:rsidP="00BE28D4">
            <w:pPr>
              <w:pStyle w:val="tabletext11"/>
              <w:jc w:val="center"/>
              <w:rPr>
                <w:ins w:id="30343" w:author="Author"/>
              </w:rPr>
            </w:pPr>
            <w:ins w:id="30344" w:author="Author">
              <w:r>
                <w:t>1.61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CA142" w14:textId="77777777" w:rsidR="003F7E2C" w:rsidRDefault="003F7E2C" w:rsidP="00BE28D4">
            <w:pPr>
              <w:pStyle w:val="tabletext11"/>
              <w:jc w:val="center"/>
              <w:rPr>
                <w:ins w:id="30345" w:author="Author"/>
              </w:rPr>
            </w:pPr>
            <w:ins w:id="30346" w:author="Author">
              <w:r>
                <w:t>1.54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32B61" w14:textId="77777777" w:rsidR="003F7E2C" w:rsidRDefault="003F7E2C" w:rsidP="00BE28D4">
            <w:pPr>
              <w:pStyle w:val="tabletext11"/>
              <w:jc w:val="center"/>
              <w:rPr>
                <w:ins w:id="30347" w:author="Author"/>
              </w:rPr>
            </w:pPr>
            <w:ins w:id="30348" w:author="Author">
              <w:r>
                <w:t>1.48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4103E" w14:textId="77777777" w:rsidR="003F7E2C" w:rsidRDefault="003F7E2C" w:rsidP="00BE28D4">
            <w:pPr>
              <w:pStyle w:val="tabletext11"/>
              <w:jc w:val="center"/>
              <w:rPr>
                <w:ins w:id="30349" w:author="Author"/>
              </w:rPr>
            </w:pPr>
            <w:ins w:id="30350" w:author="Author">
              <w:r>
                <w:t>1.42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FD280" w14:textId="77777777" w:rsidR="003F7E2C" w:rsidRDefault="003F7E2C" w:rsidP="00BE28D4">
            <w:pPr>
              <w:pStyle w:val="tabletext11"/>
              <w:jc w:val="center"/>
              <w:rPr>
                <w:ins w:id="30351" w:author="Author"/>
              </w:rPr>
            </w:pPr>
            <w:ins w:id="30352" w:author="Author">
              <w:r>
                <w:t>1.36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B1FEA" w14:textId="77777777" w:rsidR="003F7E2C" w:rsidRDefault="003F7E2C" w:rsidP="00BE28D4">
            <w:pPr>
              <w:pStyle w:val="tabletext11"/>
              <w:jc w:val="center"/>
              <w:rPr>
                <w:ins w:id="30353" w:author="Author"/>
              </w:rPr>
            </w:pPr>
            <w:ins w:id="30354" w:author="Author">
              <w:r>
                <w:t>1.31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41C50" w14:textId="77777777" w:rsidR="003F7E2C" w:rsidRDefault="003F7E2C" w:rsidP="00BE28D4">
            <w:pPr>
              <w:pStyle w:val="tabletext11"/>
              <w:jc w:val="center"/>
              <w:rPr>
                <w:ins w:id="30355" w:author="Author"/>
              </w:rPr>
            </w:pPr>
            <w:ins w:id="30356" w:author="Author">
              <w:r>
                <w:t>1.26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F0DC4" w14:textId="77777777" w:rsidR="003F7E2C" w:rsidRDefault="003F7E2C" w:rsidP="00BE28D4">
            <w:pPr>
              <w:pStyle w:val="tabletext11"/>
              <w:jc w:val="center"/>
              <w:rPr>
                <w:ins w:id="30357" w:author="Author"/>
              </w:rPr>
            </w:pPr>
            <w:ins w:id="30358" w:author="Author">
              <w:r>
                <w:t>1.21</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FF6D6" w14:textId="77777777" w:rsidR="003F7E2C" w:rsidRDefault="003F7E2C" w:rsidP="00BE28D4">
            <w:pPr>
              <w:pStyle w:val="tabletext11"/>
              <w:jc w:val="center"/>
              <w:rPr>
                <w:ins w:id="30359" w:author="Author"/>
              </w:rPr>
            </w:pPr>
            <w:ins w:id="30360" w:author="Author">
              <w:r>
                <w:t>1.16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D5964" w14:textId="77777777" w:rsidR="003F7E2C" w:rsidRDefault="003F7E2C" w:rsidP="00BE28D4">
            <w:pPr>
              <w:pStyle w:val="tabletext11"/>
              <w:jc w:val="center"/>
              <w:rPr>
                <w:ins w:id="30361" w:author="Author"/>
              </w:rPr>
            </w:pPr>
            <w:ins w:id="30362" w:author="Author">
              <w:r>
                <w:t>1.11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B2F84" w14:textId="77777777" w:rsidR="003F7E2C" w:rsidRDefault="003F7E2C" w:rsidP="00BE28D4">
            <w:pPr>
              <w:pStyle w:val="tabletext11"/>
              <w:jc w:val="center"/>
              <w:rPr>
                <w:ins w:id="30363" w:author="Author"/>
              </w:rPr>
            </w:pPr>
            <w:ins w:id="30364" w:author="Author">
              <w:r>
                <w:t>1.07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A9ACA" w14:textId="77777777" w:rsidR="003F7E2C" w:rsidRDefault="003F7E2C" w:rsidP="00BE28D4">
            <w:pPr>
              <w:pStyle w:val="tabletext11"/>
              <w:jc w:val="center"/>
              <w:rPr>
                <w:ins w:id="30365" w:author="Author"/>
              </w:rPr>
            </w:pPr>
            <w:ins w:id="30366" w:author="Author">
              <w:r>
                <w:t>1.03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12E4C" w14:textId="77777777" w:rsidR="003F7E2C" w:rsidRDefault="003F7E2C" w:rsidP="00BE28D4">
            <w:pPr>
              <w:pStyle w:val="tabletext11"/>
              <w:jc w:val="center"/>
              <w:rPr>
                <w:ins w:id="30367" w:author="Author"/>
              </w:rPr>
            </w:pPr>
            <w:ins w:id="30368" w:author="Author">
              <w:r>
                <w:t>0.98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9D746" w14:textId="77777777" w:rsidR="003F7E2C" w:rsidRDefault="003F7E2C" w:rsidP="00BE28D4">
            <w:pPr>
              <w:pStyle w:val="tabletext11"/>
              <w:jc w:val="center"/>
              <w:rPr>
                <w:ins w:id="30369" w:author="Author"/>
              </w:rPr>
            </w:pPr>
            <w:ins w:id="30370" w:author="Author">
              <w:r>
                <w:t>0.95</w:t>
              </w:r>
            </w:ins>
          </w:p>
        </w:tc>
      </w:tr>
      <w:tr w:rsidR="003F7E2C" w14:paraId="12C02F1B" w14:textId="77777777" w:rsidTr="00EE1A0A">
        <w:trPr>
          <w:trHeight w:val="190"/>
          <w:ins w:id="3037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9B21246" w14:textId="77777777" w:rsidR="003F7E2C" w:rsidRDefault="003F7E2C" w:rsidP="00BE28D4">
            <w:pPr>
              <w:pStyle w:val="tabletext11"/>
              <w:jc w:val="right"/>
              <w:rPr>
                <w:ins w:id="3037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3F74089B" w14:textId="77777777" w:rsidR="003F7E2C" w:rsidRDefault="003F7E2C" w:rsidP="00BE28D4">
            <w:pPr>
              <w:pStyle w:val="tabletext11"/>
              <w:tabs>
                <w:tab w:val="decimal" w:pos="640"/>
              </w:tabs>
              <w:rPr>
                <w:ins w:id="30373" w:author="Author"/>
              </w:rPr>
            </w:pPr>
            <w:ins w:id="30374" w:author="Author">
              <w:r>
                <w:t>400,000 to 449,999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B01D7" w14:textId="77777777" w:rsidR="003F7E2C" w:rsidRDefault="003F7E2C" w:rsidP="00BE28D4">
            <w:pPr>
              <w:pStyle w:val="tabletext11"/>
              <w:jc w:val="center"/>
              <w:rPr>
                <w:ins w:id="30375" w:author="Author"/>
              </w:rPr>
            </w:pPr>
            <w:ins w:id="30376" w:author="Author">
              <w:r>
                <w:t>3.16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285A6" w14:textId="77777777" w:rsidR="003F7E2C" w:rsidRDefault="003F7E2C" w:rsidP="00BE28D4">
            <w:pPr>
              <w:pStyle w:val="tabletext11"/>
              <w:jc w:val="center"/>
              <w:rPr>
                <w:ins w:id="30377" w:author="Author"/>
              </w:rPr>
            </w:pPr>
            <w:ins w:id="30378" w:author="Author">
              <w:r>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E0466" w14:textId="77777777" w:rsidR="003F7E2C" w:rsidRDefault="003F7E2C" w:rsidP="00BE28D4">
            <w:pPr>
              <w:pStyle w:val="tabletext11"/>
              <w:jc w:val="center"/>
              <w:rPr>
                <w:ins w:id="30379" w:author="Author"/>
              </w:rPr>
            </w:pPr>
            <w:ins w:id="30380" w:author="Author">
              <w:r>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BA7C0" w14:textId="77777777" w:rsidR="003F7E2C" w:rsidRDefault="003F7E2C" w:rsidP="00BE28D4">
            <w:pPr>
              <w:pStyle w:val="tabletext11"/>
              <w:jc w:val="center"/>
              <w:rPr>
                <w:ins w:id="30381" w:author="Author"/>
              </w:rPr>
            </w:pPr>
            <w:ins w:id="30382" w:author="Author">
              <w:r>
                <w:t>3.01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F63C4" w14:textId="77777777" w:rsidR="003F7E2C" w:rsidRDefault="003F7E2C" w:rsidP="00BE28D4">
            <w:pPr>
              <w:pStyle w:val="tabletext11"/>
              <w:jc w:val="center"/>
              <w:rPr>
                <w:ins w:id="30383" w:author="Author"/>
              </w:rPr>
            </w:pPr>
            <w:ins w:id="30384" w:author="Author">
              <w:r>
                <w:t>2.87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32912" w14:textId="77777777" w:rsidR="003F7E2C" w:rsidRDefault="003F7E2C" w:rsidP="00BE28D4">
            <w:pPr>
              <w:pStyle w:val="tabletext11"/>
              <w:jc w:val="center"/>
              <w:rPr>
                <w:ins w:id="30385" w:author="Author"/>
              </w:rPr>
            </w:pPr>
            <w:ins w:id="30386" w:author="Author">
              <w:r>
                <w:t>2.59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B93B1" w14:textId="77777777" w:rsidR="003F7E2C" w:rsidRDefault="003F7E2C" w:rsidP="00BE28D4">
            <w:pPr>
              <w:pStyle w:val="tabletext11"/>
              <w:jc w:val="center"/>
              <w:rPr>
                <w:ins w:id="30387" w:author="Author"/>
              </w:rPr>
            </w:pPr>
            <w:ins w:id="30388" w:author="Author">
              <w:r>
                <w:t>2.47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DECC1" w14:textId="77777777" w:rsidR="003F7E2C" w:rsidRDefault="003F7E2C" w:rsidP="00BE28D4">
            <w:pPr>
              <w:pStyle w:val="tabletext11"/>
              <w:jc w:val="center"/>
              <w:rPr>
                <w:ins w:id="30389" w:author="Author"/>
              </w:rPr>
            </w:pPr>
            <w:ins w:id="30390" w:author="Author">
              <w:r>
                <w:t>2.35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080E6" w14:textId="77777777" w:rsidR="003F7E2C" w:rsidRDefault="003F7E2C" w:rsidP="00BE28D4">
            <w:pPr>
              <w:pStyle w:val="tabletext11"/>
              <w:jc w:val="center"/>
              <w:rPr>
                <w:ins w:id="30391" w:author="Author"/>
              </w:rPr>
            </w:pPr>
            <w:ins w:id="30392" w:author="Author">
              <w:r>
                <w:t>2.23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E011F" w14:textId="77777777" w:rsidR="003F7E2C" w:rsidRDefault="003F7E2C" w:rsidP="00BE28D4">
            <w:pPr>
              <w:pStyle w:val="tabletext11"/>
              <w:jc w:val="center"/>
              <w:rPr>
                <w:ins w:id="30393" w:author="Author"/>
              </w:rPr>
            </w:pPr>
            <w:ins w:id="30394" w:author="Author">
              <w:r>
                <w:t>2.11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DEEFC" w14:textId="77777777" w:rsidR="003F7E2C" w:rsidRDefault="003F7E2C" w:rsidP="00BE28D4">
            <w:pPr>
              <w:pStyle w:val="tabletext11"/>
              <w:jc w:val="center"/>
              <w:rPr>
                <w:ins w:id="30395" w:author="Author"/>
              </w:rPr>
            </w:pPr>
            <w:ins w:id="30396" w:author="Author">
              <w:r>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60288" w14:textId="77777777" w:rsidR="003F7E2C" w:rsidRDefault="003F7E2C" w:rsidP="00BE28D4">
            <w:pPr>
              <w:pStyle w:val="tabletext11"/>
              <w:jc w:val="center"/>
              <w:rPr>
                <w:ins w:id="30397" w:author="Author"/>
              </w:rPr>
            </w:pPr>
            <w:ins w:id="30398" w:author="Author">
              <w:r>
                <w:t>1.91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BCBBD" w14:textId="77777777" w:rsidR="003F7E2C" w:rsidRDefault="003F7E2C" w:rsidP="00BE28D4">
            <w:pPr>
              <w:pStyle w:val="tabletext11"/>
              <w:jc w:val="center"/>
              <w:rPr>
                <w:ins w:id="30399" w:author="Author"/>
              </w:rPr>
            </w:pPr>
            <w:ins w:id="30400" w:author="Author">
              <w:r>
                <w:t>1.83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3CB35" w14:textId="77777777" w:rsidR="003F7E2C" w:rsidRDefault="003F7E2C" w:rsidP="00BE28D4">
            <w:pPr>
              <w:pStyle w:val="tabletext11"/>
              <w:jc w:val="center"/>
              <w:rPr>
                <w:ins w:id="30401" w:author="Author"/>
              </w:rPr>
            </w:pPr>
            <w:ins w:id="30402" w:author="Author">
              <w:r>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776E9" w14:textId="77777777" w:rsidR="003F7E2C" w:rsidRDefault="003F7E2C" w:rsidP="00BE28D4">
            <w:pPr>
              <w:pStyle w:val="tabletext11"/>
              <w:jc w:val="center"/>
              <w:rPr>
                <w:ins w:id="30403" w:author="Author"/>
              </w:rPr>
            </w:pPr>
            <w:ins w:id="30404" w:author="Author">
              <w:r>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9AD81" w14:textId="77777777" w:rsidR="003F7E2C" w:rsidRDefault="003F7E2C" w:rsidP="00BE28D4">
            <w:pPr>
              <w:pStyle w:val="tabletext11"/>
              <w:jc w:val="center"/>
              <w:rPr>
                <w:ins w:id="30405" w:author="Author"/>
              </w:rPr>
            </w:pPr>
            <w:ins w:id="30406" w:author="Author">
              <w:r>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B1CDB5" w14:textId="77777777" w:rsidR="003F7E2C" w:rsidRDefault="003F7E2C" w:rsidP="00BE28D4">
            <w:pPr>
              <w:pStyle w:val="tabletext11"/>
              <w:jc w:val="center"/>
              <w:rPr>
                <w:ins w:id="30407" w:author="Author"/>
              </w:rPr>
            </w:pPr>
            <w:ins w:id="30408" w:author="Author">
              <w:r>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D7A29" w14:textId="77777777" w:rsidR="003F7E2C" w:rsidRDefault="003F7E2C" w:rsidP="00BE28D4">
            <w:pPr>
              <w:pStyle w:val="tabletext11"/>
              <w:jc w:val="center"/>
              <w:rPr>
                <w:ins w:id="30409" w:author="Author"/>
              </w:rPr>
            </w:pPr>
            <w:ins w:id="30410" w:author="Author">
              <w:r>
                <w:t>1.49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455D5" w14:textId="77777777" w:rsidR="003F7E2C" w:rsidRDefault="003F7E2C" w:rsidP="00BE28D4">
            <w:pPr>
              <w:pStyle w:val="tabletext11"/>
              <w:jc w:val="center"/>
              <w:rPr>
                <w:ins w:id="30411" w:author="Author"/>
              </w:rPr>
            </w:pPr>
            <w:ins w:id="30412" w:author="Author">
              <w:r>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D852D" w14:textId="77777777" w:rsidR="003F7E2C" w:rsidRDefault="003F7E2C" w:rsidP="00BE28D4">
            <w:pPr>
              <w:pStyle w:val="tabletext11"/>
              <w:jc w:val="center"/>
              <w:rPr>
                <w:ins w:id="30413" w:author="Author"/>
              </w:rPr>
            </w:pPr>
            <w:ins w:id="30414" w:author="Author">
              <w:r>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ADD0D" w14:textId="77777777" w:rsidR="003F7E2C" w:rsidRDefault="003F7E2C" w:rsidP="00BE28D4">
            <w:pPr>
              <w:pStyle w:val="tabletext11"/>
              <w:jc w:val="center"/>
              <w:rPr>
                <w:ins w:id="30415" w:author="Author"/>
              </w:rPr>
            </w:pPr>
            <w:ins w:id="30416" w:author="Author">
              <w:r>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EFD0F" w14:textId="77777777" w:rsidR="003F7E2C" w:rsidRDefault="003F7E2C" w:rsidP="00BE28D4">
            <w:pPr>
              <w:pStyle w:val="tabletext11"/>
              <w:jc w:val="center"/>
              <w:rPr>
                <w:ins w:id="30417" w:author="Author"/>
              </w:rPr>
            </w:pPr>
            <w:ins w:id="30418" w:author="Author">
              <w:r>
                <w:t>1.27</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F1145" w14:textId="77777777" w:rsidR="003F7E2C" w:rsidRDefault="003F7E2C" w:rsidP="00BE28D4">
            <w:pPr>
              <w:pStyle w:val="tabletext11"/>
              <w:jc w:val="center"/>
              <w:rPr>
                <w:ins w:id="30419" w:author="Author"/>
              </w:rPr>
            </w:pPr>
            <w:ins w:id="30420" w:author="Author">
              <w:r>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688B2" w14:textId="77777777" w:rsidR="003F7E2C" w:rsidRDefault="003F7E2C" w:rsidP="00BE28D4">
            <w:pPr>
              <w:pStyle w:val="tabletext11"/>
              <w:jc w:val="center"/>
              <w:rPr>
                <w:ins w:id="30421" w:author="Author"/>
              </w:rPr>
            </w:pPr>
            <w:ins w:id="30422" w:author="Author">
              <w:r>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6B542" w14:textId="77777777" w:rsidR="003F7E2C" w:rsidRDefault="003F7E2C" w:rsidP="00BE28D4">
            <w:pPr>
              <w:pStyle w:val="tabletext11"/>
              <w:jc w:val="center"/>
              <w:rPr>
                <w:ins w:id="30423" w:author="Author"/>
              </w:rPr>
            </w:pPr>
            <w:ins w:id="30424" w:author="Author">
              <w:r>
                <w:t>1.12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47F57" w14:textId="77777777" w:rsidR="003F7E2C" w:rsidRDefault="003F7E2C" w:rsidP="00BE28D4">
            <w:pPr>
              <w:pStyle w:val="tabletext11"/>
              <w:jc w:val="center"/>
              <w:rPr>
                <w:ins w:id="30425" w:author="Author"/>
              </w:rPr>
            </w:pPr>
            <w:ins w:id="30426" w:author="Author">
              <w:r>
                <w:t>1.08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608B1" w14:textId="77777777" w:rsidR="003F7E2C" w:rsidRDefault="003F7E2C" w:rsidP="00BE28D4">
            <w:pPr>
              <w:pStyle w:val="tabletext11"/>
              <w:jc w:val="center"/>
              <w:rPr>
                <w:ins w:id="30427" w:author="Author"/>
              </w:rPr>
            </w:pPr>
            <w:ins w:id="30428" w:author="Author">
              <w:r>
                <w:t>1.03</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85135" w14:textId="77777777" w:rsidR="003F7E2C" w:rsidRDefault="003F7E2C" w:rsidP="00BE28D4">
            <w:pPr>
              <w:pStyle w:val="tabletext11"/>
              <w:jc w:val="center"/>
              <w:rPr>
                <w:ins w:id="30429" w:author="Author"/>
              </w:rPr>
            </w:pPr>
            <w:ins w:id="30430" w:author="Author">
              <w:r>
                <w:t>0.99</w:t>
              </w:r>
            </w:ins>
          </w:p>
        </w:tc>
      </w:tr>
      <w:tr w:rsidR="003F7E2C" w14:paraId="47A2AB0C" w14:textId="77777777" w:rsidTr="00EE1A0A">
        <w:trPr>
          <w:trHeight w:val="190"/>
          <w:ins w:id="3043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71DBD1E8" w14:textId="77777777" w:rsidR="003F7E2C" w:rsidRDefault="003F7E2C" w:rsidP="00BE28D4">
            <w:pPr>
              <w:pStyle w:val="tabletext11"/>
              <w:jc w:val="right"/>
              <w:rPr>
                <w:ins w:id="3043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1910ACD7" w14:textId="77777777" w:rsidR="003F7E2C" w:rsidRDefault="003F7E2C" w:rsidP="00BE28D4">
            <w:pPr>
              <w:pStyle w:val="tabletext11"/>
              <w:tabs>
                <w:tab w:val="decimal" w:pos="640"/>
              </w:tabs>
              <w:rPr>
                <w:ins w:id="30433" w:author="Author"/>
              </w:rPr>
            </w:pPr>
            <w:ins w:id="30434" w:author="Author">
              <w:r>
                <w:t>450,000 to 499,999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37BD0" w14:textId="77777777" w:rsidR="003F7E2C" w:rsidRDefault="003F7E2C" w:rsidP="00BE28D4">
            <w:pPr>
              <w:pStyle w:val="tabletext11"/>
              <w:jc w:val="center"/>
              <w:rPr>
                <w:ins w:id="30435" w:author="Author"/>
              </w:rPr>
            </w:pPr>
            <w:ins w:id="30436" w:author="Author">
              <w:r>
                <w:t>3.30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1ADE1" w14:textId="77777777" w:rsidR="003F7E2C" w:rsidRDefault="003F7E2C" w:rsidP="00BE28D4">
            <w:pPr>
              <w:pStyle w:val="tabletext11"/>
              <w:jc w:val="center"/>
              <w:rPr>
                <w:ins w:id="30437" w:author="Author"/>
              </w:rPr>
            </w:pPr>
            <w:ins w:id="30438" w:author="Author">
              <w:r>
                <w:t>3.30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89058" w14:textId="77777777" w:rsidR="003F7E2C" w:rsidRDefault="003F7E2C" w:rsidP="00BE28D4">
            <w:pPr>
              <w:pStyle w:val="tabletext11"/>
              <w:jc w:val="center"/>
              <w:rPr>
                <w:ins w:id="30439" w:author="Author"/>
              </w:rPr>
            </w:pPr>
            <w:ins w:id="30440" w:author="Author">
              <w:r>
                <w:t>3.30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64055" w14:textId="77777777" w:rsidR="003F7E2C" w:rsidRDefault="003F7E2C" w:rsidP="00BE28D4">
            <w:pPr>
              <w:pStyle w:val="tabletext11"/>
              <w:jc w:val="center"/>
              <w:rPr>
                <w:ins w:id="30441" w:author="Author"/>
              </w:rPr>
            </w:pPr>
            <w:ins w:id="30442" w:author="Author">
              <w:r>
                <w:t>3.15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ED7D7" w14:textId="77777777" w:rsidR="003F7E2C" w:rsidRDefault="003F7E2C" w:rsidP="00BE28D4">
            <w:pPr>
              <w:pStyle w:val="tabletext11"/>
              <w:jc w:val="center"/>
              <w:rPr>
                <w:ins w:id="30443" w:author="Author"/>
              </w:rPr>
            </w:pPr>
            <w:ins w:id="30444" w:author="Author">
              <w:r>
                <w:t>3.00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B4094" w14:textId="77777777" w:rsidR="003F7E2C" w:rsidRDefault="003F7E2C" w:rsidP="00BE28D4">
            <w:pPr>
              <w:pStyle w:val="tabletext11"/>
              <w:jc w:val="center"/>
              <w:rPr>
                <w:ins w:id="30445" w:author="Author"/>
              </w:rPr>
            </w:pPr>
            <w:ins w:id="30446" w:author="Author">
              <w:r>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92FC6" w14:textId="77777777" w:rsidR="003F7E2C" w:rsidRDefault="003F7E2C" w:rsidP="00BE28D4">
            <w:pPr>
              <w:pStyle w:val="tabletext11"/>
              <w:jc w:val="center"/>
              <w:rPr>
                <w:ins w:id="30447" w:author="Author"/>
              </w:rPr>
            </w:pPr>
            <w:ins w:id="30448" w:author="Author">
              <w:r>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AC01B" w14:textId="77777777" w:rsidR="003F7E2C" w:rsidRDefault="003F7E2C" w:rsidP="00BE28D4">
            <w:pPr>
              <w:pStyle w:val="tabletext11"/>
              <w:jc w:val="center"/>
              <w:rPr>
                <w:ins w:id="30449" w:author="Author"/>
              </w:rPr>
            </w:pPr>
            <w:ins w:id="30450" w:author="Author">
              <w:r>
                <w:t>2.45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8AB57" w14:textId="77777777" w:rsidR="003F7E2C" w:rsidRDefault="003F7E2C" w:rsidP="00BE28D4">
            <w:pPr>
              <w:pStyle w:val="tabletext11"/>
              <w:jc w:val="center"/>
              <w:rPr>
                <w:ins w:id="30451" w:author="Author"/>
              </w:rPr>
            </w:pPr>
            <w:ins w:id="30452" w:author="Author">
              <w:r>
                <w:t>2.33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21926" w14:textId="77777777" w:rsidR="003F7E2C" w:rsidRDefault="003F7E2C" w:rsidP="00BE28D4">
            <w:pPr>
              <w:pStyle w:val="tabletext11"/>
              <w:jc w:val="center"/>
              <w:rPr>
                <w:ins w:id="30453" w:author="Author"/>
              </w:rPr>
            </w:pPr>
            <w:ins w:id="30454" w:author="Author">
              <w:r>
                <w:t>2.20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B99E7" w14:textId="77777777" w:rsidR="003F7E2C" w:rsidRDefault="003F7E2C" w:rsidP="00BE28D4">
            <w:pPr>
              <w:pStyle w:val="tabletext11"/>
              <w:jc w:val="center"/>
              <w:rPr>
                <w:ins w:id="30455" w:author="Author"/>
              </w:rPr>
            </w:pPr>
            <w:ins w:id="30456" w:author="Author">
              <w:r>
                <w:t>2.08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BF740" w14:textId="77777777" w:rsidR="003F7E2C" w:rsidRDefault="003F7E2C" w:rsidP="00BE28D4">
            <w:pPr>
              <w:pStyle w:val="tabletext11"/>
              <w:jc w:val="center"/>
              <w:rPr>
                <w:ins w:id="30457" w:author="Author"/>
              </w:rPr>
            </w:pPr>
            <w:ins w:id="30458" w:author="Author">
              <w:r>
                <w:t>2.00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94543" w14:textId="77777777" w:rsidR="003F7E2C" w:rsidRDefault="003F7E2C" w:rsidP="00BE28D4">
            <w:pPr>
              <w:pStyle w:val="tabletext11"/>
              <w:jc w:val="center"/>
              <w:rPr>
                <w:ins w:id="30459" w:author="Author"/>
              </w:rPr>
            </w:pPr>
            <w:ins w:id="30460" w:author="Author">
              <w:r>
                <w:t>1.92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31492" w14:textId="77777777" w:rsidR="003F7E2C" w:rsidRDefault="003F7E2C" w:rsidP="00BE28D4">
            <w:pPr>
              <w:pStyle w:val="tabletext11"/>
              <w:jc w:val="center"/>
              <w:rPr>
                <w:ins w:id="30461" w:author="Author"/>
              </w:rPr>
            </w:pPr>
            <w:ins w:id="30462" w:author="Author">
              <w:r>
                <w:t>1.84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92159" w14:textId="77777777" w:rsidR="003F7E2C" w:rsidRDefault="003F7E2C" w:rsidP="00BE28D4">
            <w:pPr>
              <w:pStyle w:val="tabletext11"/>
              <w:jc w:val="center"/>
              <w:rPr>
                <w:ins w:id="30463" w:author="Author"/>
              </w:rPr>
            </w:pPr>
            <w:ins w:id="30464" w:author="Author">
              <w:r>
                <w:t>1.77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113FE" w14:textId="77777777" w:rsidR="003F7E2C" w:rsidRDefault="003F7E2C" w:rsidP="00BE28D4">
            <w:pPr>
              <w:pStyle w:val="tabletext11"/>
              <w:jc w:val="center"/>
              <w:rPr>
                <w:ins w:id="30465" w:author="Author"/>
              </w:rPr>
            </w:pPr>
            <w:ins w:id="30466" w:author="Author">
              <w:r>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8EE1B" w14:textId="77777777" w:rsidR="003F7E2C" w:rsidRDefault="003F7E2C" w:rsidP="00BE28D4">
            <w:pPr>
              <w:pStyle w:val="tabletext11"/>
              <w:jc w:val="center"/>
              <w:rPr>
                <w:ins w:id="30467" w:author="Author"/>
              </w:rPr>
            </w:pPr>
            <w:ins w:id="30468" w:author="Author">
              <w:r>
                <w:t>1.63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38529" w14:textId="77777777" w:rsidR="003F7E2C" w:rsidRDefault="003F7E2C" w:rsidP="00BE28D4">
            <w:pPr>
              <w:pStyle w:val="tabletext11"/>
              <w:jc w:val="center"/>
              <w:rPr>
                <w:ins w:id="30469" w:author="Author"/>
              </w:rPr>
            </w:pPr>
            <w:ins w:id="30470" w:author="Author">
              <w:r>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883967" w14:textId="77777777" w:rsidR="003F7E2C" w:rsidRDefault="003F7E2C" w:rsidP="00BE28D4">
            <w:pPr>
              <w:pStyle w:val="tabletext11"/>
              <w:jc w:val="center"/>
              <w:rPr>
                <w:ins w:id="30471" w:author="Author"/>
              </w:rPr>
            </w:pPr>
            <w:ins w:id="30472" w:author="Author">
              <w:r>
                <w:t>1.50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F1783" w14:textId="77777777" w:rsidR="003F7E2C" w:rsidRDefault="003F7E2C" w:rsidP="00BE28D4">
            <w:pPr>
              <w:pStyle w:val="tabletext11"/>
              <w:jc w:val="center"/>
              <w:rPr>
                <w:ins w:id="30473" w:author="Author"/>
              </w:rPr>
            </w:pPr>
            <w:ins w:id="30474" w:author="Author">
              <w:r>
                <w:t>1.44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5B010" w14:textId="77777777" w:rsidR="003F7E2C" w:rsidRDefault="003F7E2C" w:rsidP="00BE28D4">
            <w:pPr>
              <w:pStyle w:val="tabletext11"/>
              <w:jc w:val="center"/>
              <w:rPr>
                <w:ins w:id="30475" w:author="Author"/>
              </w:rPr>
            </w:pPr>
            <w:ins w:id="30476" w:author="Author">
              <w:r>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04DD9" w14:textId="77777777" w:rsidR="003F7E2C" w:rsidRDefault="003F7E2C" w:rsidP="00BE28D4">
            <w:pPr>
              <w:pStyle w:val="tabletext11"/>
              <w:jc w:val="center"/>
              <w:rPr>
                <w:ins w:id="30477" w:author="Author"/>
              </w:rPr>
            </w:pPr>
            <w:ins w:id="30478" w:author="Author">
              <w:r>
                <w:t>1.33</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75738" w14:textId="77777777" w:rsidR="003F7E2C" w:rsidRDefault="003F7E2C" w:rsidP="00BE28D4">
            <w:pPr>
              <w:pStyle w:val="tabletext11"/>
              <w:jc w:val="center"/>
              <w:rPr>
                <w:ins w:id="30479" w:author="Author"/>
              </w:rPr>
            </w:pPr>
            <w:ins w:id="30480" w:author="Author">
              <w:r>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9F3EF" w14:textId="77777777" w:rsidR="003F7E2C" w:rsidRDefault="003F7E2C" w:rsidP="00BE28D4">
            <w:pPr>
              <w:pStyle w:val="tabletext11"/>
              <w:jc w:val="center"/>
              <w:rPr>
                <w:ins w:id="30481" w:author="Author"/>
              </w:rPr>
            </w:pPr>
            <w:ins w:id="30482" w:author="Author">
              <w:r>
                <w:t>1.22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FE393" w14:textId="77777777" w:rsidR="003F7E2C" w:rsidRDefault="003F7E2C" w:rsidP="00BE28D4">
            <w:pPr>
              <w:pStyle w:val="tabletext11"/>
              <w:jc w:val="center"/>
              <w:rPr>
                <w:ins w:id="30483" w:author="Author"/>
              </w:rPr>
            </w:pPr>
            <w:ins w:id="30484" w:author="Author">
              <w:r>
                <w:t>1.17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A70BE" w14:textId="77777777" w:rsidR="003F7E2C" w:rsidRDefault="003F7E2C" w:rsidP="00BE28D4">
            <w:pPr>
              <w:pStyle w:val="tabletext11"/>
              <w:jc w:val="center"/>
              <w:rPr>
                <w:ins w:id="30485" w:author="Author"/>
              </w:rPr>
            </w:pPr>
            <w:ins w:id="30486" w:author="Author">
              <w:r>
                <w:t>1.13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40A0D" w14:textId="77777777" w:rsidR="003F7E2C" w:rsidRDefault="003F7E2C" w:rsidP="00BE28D4">
            <w:pPr>
              <w:pStyle w:val="tabletext11"/>
              <w:jc w:val="center"/>
              <w:rPr>
                <w:ins w:id="30487" w:author="Author"/>
              </w:rPr>
            </w:pPr>
            <w:ins w:id="30488" w:author="Author">
              <w:r>
                <w:t>1.08</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29D8A" w14:textId="77777777" w:rsidR="003F7E2C" w:rsidRDefault="003F7E2C" w:rsidP="00BE28D4">
            <w:pPr>
              <w:pStyle w:val="tabletext11"/>
              <w:jc w:val="center"/>
              <w:rPr>
                <w:ins w:id="30489" w:author="Author"/>
              </w:rPr>
            </w:pPr>
            <w:ins w:id="30490" w:author="Author">
              <w:r>
                <w:t>1.04</w:t>
              </w:r>
            </w:ins>
          </w:p>
        </w:tc>
      </w:tr>
      <w:tr w:rsidR="003F7E2C" w14:paraId="2A9955F2" w14:textId="77777777" w:rsidTr="00EE1A0A">
        <w:trPr>
          <w:trHeight w:val="190"/>
          <w:ins w:id="3049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4688C520" w14:textId="77777777" w:rsidR="003F7E2C" w:rsidRDefault="003F7E2C" w:rsidP="00BE28D4">
            <w:pPr>
              <w:pStyle w:val="tabletext11"/>
              <w:jc w:val="right"/>
              <w:rPr>
                <w:ins w:id="3049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07FF2755" w14:textId="77777777" w:rsidR="003F7E2C" w:rsidRDefault="003F7E2C" w:rsidP="00BE28D4">
            <w:pPr>
              <w:pStyle w:val="tabletext11"/>
              <w:tabs>
                <w:tab w:val="decimal" w:pos="640"/>
              </w:tabs>
              <w:rPr>
                <w:ins w:id="30493" w:author="Author"/>
              </w:rPr>
            </w:pPr>
            <w:ins w:id="30494" w:author="Author">
              <w:r>
                <w:t>500,000 to 599,999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49F06" w14:textId="77777777" w:rsidR="003F7E2C" w:rsidRDefault="003F7E2C" w:rsidP="00BE28D4">
            <w:pPr>
              <w:pStyle w:val="tabletext11"/>
              <w:jc w:val="center"/>
              <w:rPr>
                <w:ins w:id="30495" w:author="Author"/>
              </w:rPr>
            </w:pPr>
            <w:ins w:id="30496" w:author="Author">
              <w:r>
                <w:t>3.47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59D64" w14:textId="77777777" w:rsidR="003F7E2C" w:rsidRDefault="003F7E2C" w:rsidP="00BE28D4">
            <w:pPr>
              <w:pStyle w:val="tabletext11"/>
              <w:jc w:val="center"/>
              <w:rPr>
                <w:ins w:id="30497" w:author="Author"/>
              </w:rPr>
            </w:pPr>
            <w:ins w:id="30498" w:author="Author">
              <w:r>
                <w:t>3.47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3FAF7" w14:textId="77777777" w:rsidR="003F7E2C" w:rsidRDefault="003F7E2C" w:rsidP="00BE28D4">
            <w:pPr>
              <w:pStyle w:val="tabletext11"/>
              <w:jc w:val="center"/>
              <w:rPr>
                <w:ins w:id="30499" w:author="Author"/>
              </w:rPr>
            </w:pPr>
            <w:ins w:id="30500" w:author="Author">
              <w:r>
                <w:t>3.47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FB676" w14:textId="77777777" w:rsidR="003F7E2C" w:rsidRDefault="003F7E2C" w:rsidP="00BE28D4">
            <w:pPr>
              <w:pStyle w:val="tabletext11"/>
              <w:jc w:val="center"/>
              <w:rPr>
                <w:ins w:id="30501" w:author="Author"/>
              </w:rPr>
            </w:pPr>
            <w:ins w:id="30502" w:author="Author">
              <w:r>
                <w:t>3.31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7B9D0" w14:textId="77777777" w:rsidR="003F7E2C" w:rsidRDefault="003F7E2C" w:rsidP="00BE28D4">
            <w:pPr>
              <w:pStyle w:val="tabletext11"/>
              <w:jc w:val="center"/>
              <w:rPr>
                <w:ins w:id="30503" w:author="Author"/>
              </w:rPr>
            </w:pPr>
            <w:ins w:id="30504" w:author="Author">
              <w:r>
                <w:t>3.16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03E73" w14:textId="77777777" w:rsidR="003F7E2C" w:rsidRDefault="003F7E2C" w:rsidP="00BE28D4">
            <w:pPr>
              <w:pStyle w:val="tabletext11"/>
              <w:jc w:val="center"/>
              <w:rPr>
                <w:ins w:id="30505" w:author="Author"/>
              </w:rPr>
            </w:pPr>
            <w:ins w:id="30506" w:author="Author">
              <w:r>
                <w:t>2.84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88C1B" w14:textId="77777777" w:rsidR="003F7E2C" w:rsidRDefault="003F7E2C" w:rsidP="00BE28D4">
            <w:pPr>
              <w:pStyle w:val="tabletext11"/>
              <w:jc w:val="center"/>
              <w:rPr>
                <w:ins w:id="30507" w:author="Author"/>
              </w:rPr>
            </w:pPr>
            <w:ins w:id="30508" w:author="Author">
              <w:r>
                <w:t>2.71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3C8D6" w14:textId="77777777" w:rsidR="003F7E2C" w:rsidRDefault="003F7E2C" w:rsidP="00BE28D4">
            <w:pPr>
              <w:pStyle w:val="tabletext11"/>
              <w:jc w:val="center"/>
              <w:rPr>
                <w:ins w:id="30509" w:author="Author"/>
              </w:rPr>
            </w:pPr>
            <w:ins w:id="30510" w:author="Author">
              <w:r>
                <w:t>2.58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CCC290" w14:textId="77777777" w:rsidR="003F7E2C" w:rsidRDefault="003F7E2C" w:rsidP="00BE28D4">
            <w:pPr>
              <w:pStyle w:val="tabletext11"/>
              <w:jc w:val="center"/>
              <w:rPr>
                <w:ins w:id="30511" w:author="Author"/>
              </w:rPr>
            </w:pPr>
            <w:ins w:id="30512" w:author="Author">
              <w:r>
                <w:t>2.45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0DBDD" w14:textId="77777777" w:rsidR="003F7E2C" w:rsidRDefault="003F7E2C" w:rsidP="00BE28D4">
            <w:pPr>
              <w:pStyle w:val="tabletext11"/>
              <w:jc w:val="center"/>
              <w:rPr>
                <w:ins w:id="30513" w:author="Author"/>
              </w:rPr>
            </w:pPr>
            <w:ins w:id="30514" w:author="Author">
              <w:r>
                <w:t>2.32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F870D" w14:textId="77777777" w:rsidR="003F7E2C" w:rsidRDefault="003F7E2C" w:rsidP="00BE28D4">
            <w:pPr>
              <w:pStyle w:val="tabletext11"/>
              <w:jc w:val="center"/>
              <w:rPr>
                <w:ins w:id="30515" w:author="Author"/>
              </w:rPr>
            </w:pPr>
            <w:ins w:id="30516" w:author="Author">
              <w:r>
                <w:t>2.19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CC86E" w14:textId="77777777" w:rsidR="003F7E2C" w:rsidRDefault="003F7E2C" w:rsidP="00BE28D4">
            <w:pPr>
              <w:pStyle w:val="tabletext11"/>
              <w:jc w:val="center"/>
              <w:rPr>
                <w:ins w:id="30517" w:author="Author"/>
              </w:rPr>
            </w:pPr>
            <w:ins w:id="30518" w:author="Author">
              <w:r>
                <w:t>2.10</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1DB1C" w14:textId="77777777" w:rsidR="003F7E2C" w:rsidRDefault="003F7E2C" w:rsidP="00BE28D4">
            <w:pPr>
              <w:pStyle w:val="tabletext11"/>
              <w:jc w:val="center"/>
              <w:rPr>
                <w:ins w:id="30519" w:author="Author"/>
              </w:rPr>
            </w:pPr>
            <w:ins w:id="30520" w:author="Author">
              <w:r>
                <w:t>2.01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F8F07" w14:textId="77777777" w:rsidR="003F7E2C" w:rsidRDefault="003F7E2C" w:rsidP="00BE28D4">
            <w:pPr>
              <w:pStyle w:val="tabletext11"/>
              <w:jc w:val="center"/>
              <w:rPr>
                <w:ins w:id="30521" w:author="Author"/>
              </w:rPr>
            </w:pPr>
            <w:ins w:id="30522" w:author="Author">
              <w:r>
                <w:t>1.93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EA875" w14:textId="77777777" w:rsidR="003F7E2C" w:rsidRDefault="003F7E2C" w:rsidP="00BE28D4">
            <w:pPr>
              <w:pStyle w:val="tabletext11"/>
              <w:jc w:val="center"/>
              <w:rPr>
                <w:ins w:id="30523" w:author="Author"/>
              </w:rPr>
            </w:pPr>
            <w:ins w:id="30524" w:author="Author">
              <w:r>
                <w:t>1.86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14AB8" w14:textId="77777777" w:rsidR="003F7E2C" w:rsidRDefault="003F7E2C" w:rsidP="00BE28D4">
            <w:pPr>
              <w:pStyle w:val="tabletext11"/>
              <w:jc w:val="center"/>
              <w:rPr>
                <w:ins w:id="30525" w:author="Author"/>
              </w:rPr>
            </w:pPr>
            <w:ins w:id="30526" w:author="Author">
              <w:r>
                <w:t>1.78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C7A37" w14:textId="77777777" w:rsidR="003F7E2C" w:rsidRDefault="003F7E2C" w:rsidP="00BE28D4">
            <w:pPr>
              <w:pStyle w:val="tabletext11"/>
              <w:jc w:val="center"/>
              <w:rPr>
                <w:ins w:id="30527" w:author="Author"/>
              </w:rPr>
            </w:pPr>
            <w:ins w:id="30528" w:author="Author">
              <w:r>
                <w:t>1.71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9761C" w14:textId="77777777" w:rsidR="003F7E2C" w:rsidRDefault="003F7E2C" w:rsidP="00BE28D4">
            <w:pPr>
              <w:pStyle w:val="tabletext11"/>
              <w:jc w:val="center"/>
              <w:rPr>
                <w:ins w:id="30529" w:author="Author"/>
              </w:rPr>
            </w:pPr>
            <w:ins w:id="30530" w:author="Author">
              <w:r>
                <w:t>1.64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4D9D4" w14:textId="77777777" w:rsidR="003F7E2C" w:rsidRDefault="003F7E2C" w:rsidP="00BE28D4">
            <w:pPr>
              <w:pStyle w:val="tabletext11"/>
              <w:jc w:val="center"/>
              <w:rPr>
                <w:ins w:id="30531" w:author="Author"/>
              </w:rPr>
            </w:pPr>
            <w:ins w:id="30532" w:author="Author">
              <w:r>
                <w:t>1.58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562B2" w14:textId="77777777" w:rsidR="003F7E2C" w:rsidRDefault="003F7E2C" w:rsidP="00BE28D4">
            <w:pPr>
              <w:pStyle w:val="tabletext11"/>
              <w:jc w:val="center"/>
              <w:rPr>
                <w:ins w:id="30533" w:author="Author"/>
              </w:rPr>
            </w:pPr>
            <w:ins w:id="30534" w:author="Author">
              <w:r>
                <w:t>1.51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827DA" w14:textId="77777777" w:rsidR="003F7E2C" w:rsidRDefault="003F7E2C" w:rsidP="00BE28D4">
            <w:pPr>
              <w:pStyle w:val="tabletext11"/>
              <w:jc w:val="center"/>
              <w:rPr>
                <w:ins w:id="30535" w:author="Author"/>
              </w:rPr>
            </w:pPr>
            <w:ins w:id="30536" w:author="Author">
              <w:r>
                <w:t>1.45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D79DC" w14:textId="77777777" w:rsidR="003F7E2C" w:rsidRDefault="003F7E2C" w:rsidP="00BE28D4">
            <w:pPr>
              <w:pStyle w:val="tabletext11"/>
              <w:jc w:val="center"/>
              <w:rPr>
                <w:ins w:id="30537" w:author="Author"/>
              </w:rPr>
            </w:pPr>
            <w:ins w:id="30538" w:author="Author">
              <w:r>
                <w:t>1.39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8D872" w14:textId="77777777" w:rsidR="003F7E2C" w:rsidRDefault="003F7E2C" w:rsidP="00BE28D4">
            <w:pPr>
              <w:pStyle w:val="tabletext11"/>
              <w:jc w:val="center"/>
              <w:rPr>
                <w:ins w:id="30539" w:author="Author"/>
              </w:rPr>
            </w:pPr>
            <w:ins w:id="30540" w:author="Author">
              <w:r>
                <w:t>1.34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459FD" w14:textId="77777777" w:rsidR="003F7E2C" w:rsidRDefault="003F7E2C" w:rsidP="00BE28D4">
            <w:pPr>
              <w:pStyle w:val="tabletext11"/>
              <w:jc w:val="center"/>
              <w:rPr>
                <w:ins w:id="30541" w:author="Author"/>
              </w:rPr>
            </w:pPr>
            <w:ins w:id="30542" w:author="Author">
              <w:r>
                <w:t>1.29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D312E" w14:textId="77777777" w:rsidR="003F7E2C" w:rsidRDefault="003F7E2C" w:rsidP="00BE28D4">
            <w:pPr>
              <w:pStyle w:val="tabletext11"/>
              <w:jc w:val="center"/>
              <w:rPr>
                <w:ins w:id="30543" w:author="Author"/>
              </w:rPr>
            </w:pPr>
            <w:ins w:id="30544" w:author="Author">
              <w:r>
                <w:t>1.23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46555" w14:textId="77777777" w:rsidR="003F7E2C" w:rsidRDefault="003F7E2C" w:rsidP="00BE28D4">
            <w:pPr>
              <w:pStyle w:val="tabletext11"/>
              <w:jc w:val="center"/>
              <w:rPr>
                <w:ins w:id="30545" w:author="Author"/>
              </w:rPr>
            </w:pPr>
            <w:ins w:id="30546" w:author="Author">
              <w:r>
                <w:t>1.18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073DA" w14:textId="77777777" w:rsidR="003F7E2C" w:rsidRDefault="003F7E2C" w:rsidP="00BE28D4">
            <w:pPr>
              <w:pStyle w:val="tabletext11"/>
              <w:jc w:val="center"/>
              <w:rPr>
                <w:ins w:id="30547" w:author="Author"/>
              </w:rPr>
            </w:pPr>
            <w:ins w:id="30548" w:author="Author">
              <w:r>
                <w:t>1.14</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94358" w14:textId="77777777" w:rsidR="003F7E2C" w:rsidRDefault="003F7E2C" w:rsidP="00BE28D4">
            <w:pPr>
              <w:pStyle w:val="tabletext11"/>
              <w:jc w:val="center"/>
              <w:rPr>
                <w:ins w:id="30549" w:author="Author"/>
              </w:rPr>
            </w:pPr>
            <w:ins w:id="30550" w:author="Author">
              <w:r>
                <w:t>1.09</w:t>
              </w:r>
            </w:ins>
          </w:p>
        </w:tc>
      </w:tr>
      <w:tr w:rsidR="003F7E2C" w14:paraId="0CC8F0EC" w14:textId="77777777" w:rsidTr="00EE1A0A">
        <w:trPr>
          <w:trHeight w:val="190"/>
          <w:ins w:id="30551" w:author="Author"/>
        </w:trPr>
        <w:tc>
          <w:tcPr>
            <w:tcW w:w="200" w:type="dxa"/>
            <w:tcBorders>
              <w:top w:val="single" w:sz="4" w:space="0" w:color="auto"/>
              <w:left w:val="single" w:sz="4" w:space="0" w:color="auto"/>
              <w:bottom w:val="single" w:sz="4" w:space="0" w:color="auto"/>
              <w:right w:val="nil"/>
            </w:tcBorders>
            <w:shd w:val="clear" w:color="auto" w:fill="auto"/>
            <w:vAlign w:val="bottom"/>
          </w:tcPr>
          <w:p w14:paraId="5782E99F" w14:textId="77777777" w:rsidR="003F7E2C" w:rsidRPr="00003565" w:rsidRDefault="003F7E2C" w:rsidP="00BE28D4">
            <w:pPr>
              <w:pStyle w:val="tabletext11"/>
              <w:jc w:val="right"/>
              <w:rPr>
                <w:ins w:id="30552" w:author="Author"/>
              </w:rPr>
            </w:pPr>
          </w:p>
        </w:tc>
        <w:tc>
          <w:tcPr>
            <w:tcW w:w="1580" w:type="dxa"/>
            <w:tcBorders>
              <w:top w:val="single" w:sz="4" w:space="0" w:color="auto"/>
              <w:left w:val="nil"/>
              <w:bottom w:val="single" w:sz="4" w:space="0" w:color="auto"/>
              <w:right w:val="single" w:sz="4" w:space="0" w:color="auto"/>
            </w:tcBorders>
            <w:shd w:val="clear" w:color="auto" w:fill="auto"/>
            <w:vAlign w:val="bottom"/>
          </w:tcPr>
          <w:p w14:paraId="54496841" w14:textId="77777777" w:rsidR="003F7E2C" w:rsidRPr="00003565" w:rsidRDefault="003F7E2C" w:rsidP="00BE28D4">
            <w:pPr>
              <w:pStyle w:val="tabletext11"/>
              <w:tabs>
                <w:tab w:val="decimal" w:pos="640"/>
              </w:tabs>
              <w:rPr>
                <w:ins w:id="30553" w:author="Author"/>
              </w:rPr>
            </w:pPr>
            <w:ins w:id="30554" w:author="Author">
              <w:r>
                <w:t>600,000 to 699,999</w:t>
              </w:r>
            </w:ins>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16A3F" w14:textId="77777777" w:rsidR="003F7E2C" w:rsidRDefault="003F7E2C" w:rsidP="00BE28D4">
            <w:pPr>
              <w:pStyle w:val="tabletext11"/>
              <w:jc w:val="center"/>
              <w:rPr>
                <w:ins w:id="30555" w:author="Author"/>
              </w:rPr>
            </w:pPr>
            <w:ins w:id="30556" w:author="Author">
              <w:r>
                <w:t>3.72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5A431" w14:textId="77777777" w:rsidR="003F7E2C" w:rsidRDefault="003F7E2C" w:rsidP="00BE28D4">
            <w:pPr>
              <w:pStyle w:val="tabletext11"/>
              <w:jc w:val="center"/>
              <w:rPr>
                <w:ins w:id="30557" w:author="Author"/>
              </w:rPr>
            </w:pPr>
            <w:ins w:id="30558" w:author="Author">
              <w:r>
                <w:t>3.72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8B335" w14:textId="77777777" w:rsidR="003F7E2C" w:rsidRDefault="003F7E2C" w:rsidP="00BE28D4">
            <w:pPr>
              <w:pStyle w:val="tabletext11"/>
              <w:jc w:val="center"/>
              <w:rPr>
                <w:ins w:id="30559" w:author="Author"/>
              </w:rPr>
            </w:pPr>
            <w:ins w:id="30560" w:author="Author">
              <w:r>
                <w:t>3.72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FD610" w14:textId="77777777" w:rsidR="003F7E2C" w:rsidRDefault="003F7E2C" w:rsidP="00BE28D4">
            <w:pPr>
              <w:pStyle w:val="tabletext11"/>
              <w:jc w:val="center"/>
              <w:rPr>
                <w:ins w:id="30561" w:author="Author"/>
              </w:rPr>
            </w:pPr>
            <w:ins w:id="30562" w:author="Author">
              <w:r>
                <w:t>3.55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40D8A" w14:textId="77777777" w:rsidR="003F7E2C" w:rsidRDefault="003F7E2C" w:rsidP="00BE28D4">
            <w:pPr>
              <w:pStyle w:val="tabletext11"/>
              <w:jc w:val="center"/>
              <w:rPr>
                <w:ins w:id="30563" w:author="Author"/>
              </w:rPr>
            </w:pPr>
            <w:ins w:id="30564" w:author="Author">
              <w:r>
                <w:t>3.38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82600" w14:textId="77777777" w:rsidR="003F7E2C" w:rsidRDefault="003F7E2C" w:rsidP="00BE28D4">
            <w:pPr>
              <w:pStyle w:val="tabletext11"/>
              <w:jc w:val="center"/>
              <w:rPr>
                <w:ins w:id="30565" w:author="Author"/>
              </w:rPr>
            </w:pPr>
            <w:ins w:id="30566" w:author="Author">
              <w:r>
                <w:t>3.05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690B0" w14:textId="77777777" w:rsidR="003F7E2C" w:rsidRDefault="003F7E2C" w:rsidP="00BE28D4">
            <w:pPr>
              <w:pStyle w:val="tabletext11"/>
              <w:jc w:val="center"/>
              <w:rPr>
                <w:ins w:id="30567" w:author="Author"/>
              </w:rPr>
            </w:pPr>
            <w:ins w:id="30568" w:author="Author">
              <w:r>
                <w:t>2.91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97CBE" w14:textId="77777777" w:rsidR="003F7E2C" w:rsidRDefault="003F7E2C" w:rsidP="00BE28D4">
            <w:pPr>
              <w:pStyle w:val="tabletext11"/>
              <w:jc w:val="center"/>
              <w:rPr>
                <w:ins w:id="30569" w:author="Author"/>
              </w:rPr>
            </w:pPr>
            <w:ins w:id="30570" w:author="Author">
              <w:r>
                <w:t>2.77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33F78" w14:textId="77777777" w:rsidR="003F7E2C" w:rsidRDefault="003F7E2C" w:rsidP="00BE28D4">
            <w:pPr>
              <w:pStyle w:val="tabletext11"/>
              <w:jc w:val="center"/>
              <w:rPr>
                <w:ins w:id="30571" w:author="Author"/>
              </w:rPr>
            </w:pPr>
            <w:ins w:id="30572" w:author="Author">
              <w:r>
                <w:t>2.62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6AC24" w14:textId="77777777" w:rsidR="003F7E2C" w:rsidRDefault="003F7E2C" w:rsidP="00BE28D4">
            <w:pPr>
              <w:pStyle w:val="tabletext11"/>
              <w:jc w:val="center"/>
              <w:rPr>
                <w:ins w:id="30573" w:author="Author"/>
              </w:rPr>
            </w:pPr>
            <w:ins w:id="30574" w:author="Author">
              <w:r>
                <w:t>2.48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6E134" w14:textId="77777777" w:rsidR="003F7E2C" w:rsidRDefault="003F7E2C" w:rsidP="00BE28D4">
            <w:pPr>
              <w:pStyle w:val="tabletext11"/>
              <w:jc w:val="center"/>
              <w:rPr>
                <w:ins w:id="30575" w:author="Author"/>
              </w:rPr>
            </w:pPr>
            <w:ins w:id="30576" w:author="Author">
              <w:r>
                <w:t>2.34</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A791B" w14:textId="77777777" w:rsidR="003F7E2C" w:rsidRDefault="003F7E2C" w:rsidP="00BE28D4">
            <w:pPr>
              <w:pStyle w:val="tabletext11"/>
              <w:jc w:val="center"/>
              <w:rPr>
                <w:ins w:id="30577" w:author="Author"/>
              </w:rPr>
            </w:pPr>
            <w:ins w:id="30578" w:author="Author">
              <w:r>
                <w:t>2.25</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4EC54" w14:textId="77777777" w:rsidR="003F7E2C" w:rsidRDefault="003F7E2C" w:rsidP="00BE28D4">
            <w:pPr>
              <w:pStyle w:val="tabletext11"/>
              <w:jc w:val="center"/>
              <w:rPr>
                <w:ins w:id="30579" w:author="Author"/>
              </w:rPr>
            </w:pPr>
            <w:ins w:id="30580" w:author="Author">
              <w:r>
                <w:t>2.16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B4574" w14:textId="77777777" w:rsidR="003F7E2C" w:rsidRDefault="003F7E2C" w:rsidP="00BE28D4">
            <w:pPr>
              <w:pStyle w:val="tabletext11"/>
              <w:jc w:val="center"/>
              <w:rPr>
                <w:ins w:id="30581" w:author="Author"/>
              </w:rPr>
            </w:pPr>
            <w:ins w:id="30582" w:author="Author">
              <w:r>
                <w:t>2.07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46568" w14:textId="77777777" w:rsidR="003F7E2C" w:rsidRDefault="003F7E2C" w:rsidP="00BE28D4">
            <w:pPr>
              <w:pStyle w:val="tabletext11"/>
              <w:jc w:val="center"/>
              <w:rPr>
                <w:ins w:id="30583" w:author="Author"/>
              </w:rPr>
            </w:pPr>
            <w:ins w:id="30584" w:author="Author">
              <w:r>
                <w:t>1.99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320B2" w14:textId="77777777" w:rsidR="003F7E2C" w:rsidRDefault="003F7E2C" w:rsidP="00BE28D4">
            <w:pPr>
              <w:pStyle w:val="tabletext11"/>
              <w:jc w:val="center"/>
              <w:rPr>
                <w:ins w:id="30585" w:author="Author"/>
              </w:rPr>
            </w:pPr>
            <w:ins w:id="30586" w:author="Author">
              <w:r>
                <w:t>1.91</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A254F" w14:textId="77777777" w:rsidR="003F7E2C" w:rsidRDefault="003F7E2C" w:rsidP="00BE28D4">
            <w:pPr>
              <w:pStyle w:val="tabletext11"/>
              <w:jc w:val="center"/>
              <w:rPr>
                <w:ins w:id="30587" w:author="Author"/>
              </w:rPr>
            </w:pPr>
            <w:ins w:id="30588" w:author="Author">
              <w:r>
                <w:t>1.83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5F69A" w14:textId="77777777" w:rsidR="003F7E2C" w:rsidRDefault="003F7E2C" w:rsidP="00BE28D4">
            <w:pPr>
              <w:pStyle w:val="tabletext11"/>
              <w:jc w:val="center"/>
              <w:rPr>
                <w:ins w:id="30589" w:author="Author"/>
              </w:rPr>
            </w:pPr>
            <w:ins w:id="30590" w:author="Author">
              <w:r>
                <w:t>1.76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266E8" w14:textId="77777777" w:rsidR="003F7E2C" w:rsidRDefault="003F7E2C" w:rsidP="00BE28D4">
            <w:pPr>
              <w:pStyle w:val="tabletext11"/>
              <w:jc w:val="center"/>
              <w:rPr>
                <w:ins w:id="30591" w:author="Author"/>
              </w:rPr>
            </w:pPr>
            <w:ins w:id="30592" w:author="Author">
              <w:r>
                <w:t>1.69</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2C0F3" w14:textId="77777777" w:rsidR="003F7E2C" w:rsidRDefault="003F7E2C" w:rsidP="00BE28D4">
            <w:pPr>
              <w:pStyle w:val="tabletext11"/>
              <w:jc w:val="center"/>
              <w:rPr>
                <w:ins w:id="30593" w:author="Author"/>
              </w:rPr>
            </w:pPr>
            <w:ins w:id="30594" w:author="Author">
              <w:r>
                <w:t>1.62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10F0F" w14:textId="77777777" w:rsidR="003F7E2C" w:rsidRDefault="003F7E2C" w:rsidP="00BE28D4">
            <w:pPr>
              <w:pStyle w:val="tabletext11"/>
              <w:jc w:val="center"/>
              <w:rPr>
                <w:ins w:id="30595" w:author="Author"/>
              </w:rPr>
            </w:pPr>
            <w:ins w:id="30596" w:author="Author">
              <w:r>
                <w:t>1.56</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B71B1" w14:textId="77777777" w:rsidR="003F7E2C" w:rsidRDefault="003F7E2C" w:rsidP="00BE28D4">
            <w:pPr>
              <w:pStyle w:val="tabletext11"/>
              <w:jc w:val="center"/>
              <w:rPr>
                <w:ins w:id="30597" w:author="Author"/>
              </w:rPr>
            </w:pPr>
            <w:ins w:id="30598" w:author="Author">
              <w:r>
                <w:t>1.49</w:t>
              </w:r>
            </w:ins>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55278" w14:textId="77777777" w:rsidR="003F7E2C" w:rsidRDefault="003F7E2C" w:rsidP="00BE28D4">
            <w:pPr>
              <w:pStyle w:val="tabletext11"/>
              <w:jc w:val="center"/>
              <w:rPr>
                <w:ins w:id="30599" w:author="Author"/>
              </w:rPr>
            </w:pPr>
            <w:ins w:id="30600" w:author="Author">
              <w:r>
                <w:t>1.43</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97DCC" w14:textId="77777777" w:rsidR="003F7E2C" w:rsidRDefault="003F7E2C" w:rsidP="00BE28D4">
            <w:pPr>
              <w:pStyle w:val="tabletext11"/>
              <w:jc w:val="center"/>
              <w:rPr>
                <w:ins w:id="30601" w:author="Author"/>
              </w:rPr>
            </w:pPr>
            <w:ins w:id="30602" w:author="Author">
              <w:r>
                <w:t>1.38</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BA80F" w14:textId="77777777" w:rsidR="003F7E2C" w:rsidRDefault="003F7E2C" w:rsidP="00BE28D4">
            <w:pPr>
              <w:pStyle w:val="tabletext11"/>
              <w:jc w:val="center"/>
              <w:rPr>
                <w:ins w:id="30603" w:author="Author"/>
              </w:rPr>
            </w:pPr>
            <w:ins w:id="30604" w:author="Author">
              <w:r>
                <w:t>1.32</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B3F6E" w14:textId="77777777" w:rsidR="003F7E2C" w:rsidRDefault="003F7E2C" w:rsidP="00BE28D4">
            <w:pPr>
              <w:pStyle w:val="tabletext11"/>
              <w:jc w:val="center"/>
              <w:rPr>
                <w:ins w:id="30605" w:author="Author"/>
              </w:rPr>
            </w:pPr>
            <w:ins w:id="30606" w:author="Author">
              <w:r>
                <w:t>1.27</w:t>
              </w:r>
            </w:ins>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D29AA" w14:textId="77777777" w:rsidR="003F7E2C" w:rsidRDefault="003F7E2C" w:rsidP="00BE28D4">
            <w:pPr>
              <w:pStyle w:val="tabletext11"/>
              <w:jc w:val="center"/>
              <w:rPr>
                <w:ins w:id="30607" w:author="Author"/>
              </w:rPr>
            </w:pPr>
            <w:ins w:id="30608" w:author="Author">
              <w:r>
                <w:t>1.22</w:t>
              </w:r>
            </w:ins>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43C45" w14:textId="77777777" w:rsidR="003F7E2C" w:rsidRDefault="003F7E2C" w:rsidP="00BE28D4">
            <w:pPr>
              <w:pStyle w:val="tabletext11"/>
              <w:jc w:val="center"/>
              <w:rPr>
                <w:ins w:id="30609" w:author="Author"/>
              </w:rPr>
            </w:pPr>
            <w:ins w:id="30610" w:author="Author">
              <w:r>
                <w:t>1.17</w:t>
              </w:r>
            </w:ins>
          </w:p>
        </w:tc>
      </w:tr>
      <w:tr w:rsidR="003F7E2C" w14:paraId="7BB3E959" w14:textId="77777777" w:rsidTr="00EE1A0A">
        <w:trPr>
          <w:trHeight w:val="190"/>
          <w:ins w:id="30611" w:author="Author"/>
        </w:trPr>
        <w:tc>
          <w:tcPr>
            <w:tcW w:w="200" w:type="dxa"/>
            <w:tcBorders>
              <w:top w:val="single" w:sz="4" w:space="0" w:color="auto"/>
              <w:right w:val="nil"/>
            </w:tcBorders>
            <w:shd w:val="clear" w:color="auto" w:fill="auto"/>
            <w:vAlign w:val="bottom"/>
          </w:tcPr>
          <w:p w14:paraId="13CF36A6" w14:textId="77777777" w:rsidR="003F7E2C" w:rsidRPr="00BE6888" w:rsidRDefault="003F7E2C" w:rsidP="00BE28D4">
            <w:pPr>
              <w:pStyle w:val="tabletext11"/>
              <w:jc w:val="right"/>
              <w:rPr>
                <w:ins w:id="30612" w:author="Author"/>
              </w:rPr>
            </w:pPr>
          </w:p>
        </w:tc>
        <w:tc>
          <w:tcPr>
            <w:tcW w:w="1580" w:type="dxa"/>
            <w:tcBorders>
              <w:top w:val="single" w:sz="4" w:space="0" w:color="auto"/>
              <w:left w:val="nil"/>
            </w:tcBorders>
            <w:shd w:val="clear" w:color="auto" w:fill="auto"/>
            <w:vAlign w:val="bottom"/>
          </w:tcPr>
          <w:p w14:paraId="0F703887" w14:textId="77777777" w:rsidR="003F7E2C" w:rsidRPr="00BE6888" w:rsidRDefault="003F7E2C" w:rsidP="00BE28D4">
            <w:pPr>
              <w:pStyle w:val="tabletext11"/>
              <w:tabs>
                <w:tab w:val="decimal" w:pos="640"/>
              </w:tabs>
              <w:rPr>
                <w:ins w:id="30613" w:author="Author"/>
              </w:rPr>
            </w:pPr>
            <w:ins w:id="30614" w:author="Author">
              <w:r w:rsidRPr="00BE6888">
                <w:t>700,000 to 799,999</w:t>
              </w:r>
            </w:ins>
          </w:p>
        </w:tc>
        <w:tc>
          <w:tcPr>
            <w:tcW w:w="680" w:type="dxa"/>
            <w:tcBorders>
              <w:top w:val="single" w:sz="4" w:space="0" w:color="auto"/>
            </w:tcBorders>
            <w:shd w:val="clear" w:color="auto" w:fill="auto"/>
            <w:noWrap/>
            <w:vAlign w:val="bottom"/>
          </w:tcPr>
          <w:p w14:paraId="5F354BB0" w14:textId="77777777" w:rsidR="003F7E2C" w:rsidRDefault="003F7E2C" w:rsidP="00BE28D4">
            <w:pPr>
              <w:pStyle w:val="tabletext11"/>
              <w:jc w:val="center"/>
              <w:rPr>
                <w:ins w:id="30615" w:author="Author"/>
              </w:rPr>
            </w:pPr>
            <w:ins w:id="30616" w:author="Author">
              <w:r>
                <w:t>3.94</w:t>
              </w:r>
            </w:ins>
          </w:p>
        </w:tc>
        <w:tc>
          <w:tcPr>
            <w:tcW w:w="900" w:type="dxa"/>
            <w:tcBorders>
              <w:top w:val="single" w:sz="4" w:space="0" w:color="auto"/>
            </w:tcBorders>
            <w:shd w:val="clear" w:color="auto" w:fill="auto"/>
            <w:noWrap/>
            <w:vAlign w:val="bottom"/>
          </w:tcPr>
          <w:p w14:paraId="1AA58511" w14:textId="77777777" w:rsidR="003F7E2C" w:rsidRDefault="003F7E2C" w:rsidP="00BE28D4">
            <w:pPr>
              <w:pStyle w:val="tabletext11"/>
              <w:jc w:val="center"/>
              <w:rPr>
                <w:ins w:id="30617" w:author="Author"/>
              </w:rPr>
            </w:pPr>
            <w:ins w:id="30618" w:author="Author">
              <w:r>
                <w:t>3.94</w:t>
              </w:r>
            </w:ins>
          </w:p>
        </w:tc>
        <w:tc>
          <w:tcPr>
            <w:tcW w:w="400" w:type="dxa"/>
            <w:tcBorders>
              <w:top w:val="single" w:sz="4" w:space="0" w:color="auto"/>
            </w:tcBorders>
            <w:shd w:val="clear" w:color="auto" w:fill="auto"/>
            <w:noWrap/>
            <w:vAlign w:val="bottom"/>
          </w:tcPr>
          <w:p w14:paraId="5AEEA6C1" w14:textId="77777777" w:rsidR="003F7E2C" w:rsidRDefault="003F7E2C" w:rsidP="00BE28D4">
            <w:pPr>
              <w:pStyle w:val="tabletext11"/>
              <w:jc w:val="center"/>
              <w:rPr>
                <w:ins w:id="30619" w:author="Author"/>
              </w:rPr>
            </w:pPr>
            <w:ins w:id="30620" w:author="Author">
              <w:r>
                <w:t>3.94</w:t>
              </w:r>
            </w:ins>
          </w:p>
        </w:tc>
        <w:tc>
          <w:tcPr>
            <w:tcW w:w="400" w:type="dxa"/>
            <w:tcBorders>
              <w:top w:val="single" w:sz="4" w:space="0" w:color="auto"/>
            </w:tcBorders>
            <w:shd w:val="clear" w:color="auto" w:fill="auto"/>
            <w:noWrap/>
            <w:vAlign w:val="bottom"/>
          </w:tcPr>
          <w:p w14:paraId="10802231" w14:textId="77777777" w:rsidR="003F7E2C" w:rsidRDefault="003F7E2C" w:rsidP="00BE28D4">
            <w:pPr>
              <w:pStyle w:val="tabletext11"/>
              <w:jc w:val="center"/>
              <w:rPr>
                <w:ins w:id="30621" w:author="Author"/>
              </w:rPr>
            </w:pPr>
            <w:ins w:id="30622" w:author="Author">
              <w:r>
                <w:t>3.76</w:t>
              </w:r>
            </w:ins>
          </w:p>
        </w:tc>
        <w:tc>
          <w:tcPr>
            <w:tcW w:w="400" w:type="dxa"/>
            <w:tcBorders>
              <w:top w:val="single" w:sz="4" w:space="0" w:color="auto"/>
            </w:tcBorders>
            <w:shd w:val="clear" w:color="auto" w:fill="auto"/>
            <w:noWrap/>
            <w:vAlign w:val="bottom"/>
          </w:tcPr>
          <w:p w14:paraId="1EAC70BE" w14:textId="77777777" w:rsidR="003F7E2C" w:rsidRDefault="003F7E2C" w:rsidP="00BE28D4">
            <w:pPr>
              <w:pStyle w:val="tabletext11"/>
              <w:jc w:val="center"/>
              <w:rPr>
                <w:ins w:id="30623" w:author="Author"/>
              </w:rPr>
            </w:pPr>
            <w:ins w:id="30624" w:author="Author">
              <w:r>
                <w:t>3.59</w:t>
              </w:r>
            </w:ins>
          </w:p>
        </w:tc>
        <w:tc>
          <w:tcPr>
            <w:tcW w:w="400" w:type="dxa"/>
            <w:tcBorders>
              <w:top w:val="single" w:sz="4" w:space="0" w:color="auto"/>
            </w:tcBorders>
            <w:shd w:val="clear" w:color="auto" w:fill="auto"/>
            <w:noWrap/>
            <w:vAlign w:val="bottom"/>
          </w:tcPr>
          <w:p w14:paraId="586DF2AD" w14:textId="77777777" w:rsidR="003F7E2C" w:rsidRDefault="003F7E2C" w:rsidP="00BE28D4">
            <w:pPr>
              <w:pStyle w:val="tabletext11"/>
              <w:jc w:val="center"/>
              <w:rPr>
                <w:ins w:id="30625" w:author="Author"/>
              </w:rPr>
            </w:pPr>
            <w:ins w:id="30626" w:author="Author">
              <w:r>
                <w:t>3.23</w:t>
              </w:r>
            </w:ins>
          </w:p>
        </w:tc>
        <w:tc>
          <w:tcPr>
            <w:tcW w:w="400" w:type="dxa"/>
            <w:tcBorders>
              <w:top w:val="single" w:sz="4" w:space="0" w:color="auto"/>
            </w:tcBorders>
            <w:shd w:val="clear" w:color="auto" w:fill="auto"/>
            <w:noWrap/>
            <w:vAlign w:val="bottom"/>
          </w:tcPr>
          <w:p w14:paraId="0D03C5E5" w14:textId="77777777" w:rsidR="003F7E2C" w:rsidRDefault="003F7E2C" w:rsidP="00BE28D4">
            <w:pPr>
              <w:pStyle w:val="tabletext11"/>
              <w:jc w:val="center"/>
              <w:rPr>
                <w:ins w:id="30627" w:author="Author"/>
              </w:rPr>
            </w:pPr>
            <w:ins w:id="30628" w:author="Author">
              <w:r>
                <w:t>3.08</w:t>
              </w:r>
            </w:ins>
          </w:p>
        </w:tc>
        <w:tc>
          <w:tcPr>
            <w:tcW w:w="400" w:type="dxa"/>
            <w:tcBorders>
              <w:top w:val="single" w:sz="4" w:space="0" w:color="auto"/>
            </w:tcBorders>
            <w:shd w:val="clear" w:color="auto" w:fill="auto"/>
            <w:noWrap/>
            <w:vAlign w:val="bottom"/>
          </w:tcPr>
          <w:p w14:paraId="64CB9D02" w14:textId="77777777" w:rsidR="003F7E2C" w:rsidRDefault="003F7E2C" w:rsidP="00BE28D4">
            <w:pPr>
              <w:pStyle w:val="tabletext11"/>
              <w:jc w:val="center"/>
              <w:rPr>
                <w:ins w:id="30629" w:author="Author"/>
              </w:rPr>
            </w:pPr>
            <w:ins w:id="30630" w:author="Author">
              <w:r>
                <w:t>2.93</w:t>
              </w:r>
            </w:ins>
          </w:p>
        </w:tc>
        <w:tc>
          <w:tcPr>
            <w:tcW w:w="400" w:type="dxa"/>
            <w:tcBorders>
              <w:top w:val="single" w:sz="4" w:space="0" w:color="auto"/>
            </w:tcBorders>
            <w:shd w:val="clear" w:color="auto" w:fill="auto"/>
            <w:noWrap/>
            <w:vAlign w:val="bottom"/>
          </w:tcPr>
          <w:p w14:paraId="7253461E" w14:textId="77777777" w:rsidR="003F7E2C" w:rsidRDefault="003F7E2C" w:rsidP="00BE28D4">
            <w:pPr>
              <w:pStyle w:val="tabletext11"/>
              <w:jc w:val="center"/>
              <w:rPr>
                <w:ins w:id="30631" w:author="Author"/>
              </w:rPr>
            </w:pPr>
            <w:ins w:id="30632" w:author="Author">
              <w:r>
                <w:t>2.78</w:t>
              </w:r>
            </w:ins>
          </w:p>
        </w:tc>
        <w:tc>
          <w:tcPr>
            <w:tcW w:w="400" w:type="dxa"/>
            <w:tcBorders>
              <w:top w:val="single" w:sz="4" w:space="0" w:color="auto"/>
            </w:tcBorders>
            <w:shd w:val="clear" w:color="auto" w:fill="auto"/>
            <w:noWrap/>
            <w:vAlign w:val="bottom"/>
          </w:tcPr>
          <w:p w14:paraId="7FB5D86B" w14:textId="77777777" w:rsidR="003F7E2C" w:rsidRDefault="003F7E2C" w:rsidP="00BE28D4">
            <w:pPr>
              <w:pStyle w:val="tabletext11"/>
              <w:jc w:val="center"/>
              <w:rPr>
                <w:ins w:id="30633" w:author="Author"/>
              </w:rPr>
            </w:pPr>
            <w:ins w:id="30634" w:author="Author">
              <w:r>
                <w:t>2.63</w:t>
              </w:r>
            </w:ins>
          </w:p>
        </w:tc>
        <w:tc>
          <w:tcPr>
            <w:tcW w:w="400" w:type="dxa"/>
            <w:tcBorders>
              <w:top w:val="single" w:sz="4" w:space="0" w:color="auto"/>
            </w:tcBorders>
            <w:shd w:val="clear" w:color="auto" w:fill="auto"/>
            <w:noWrap/>
            <w:vAlign w:val="bottom"/>
          </w:tcPr>
          <w:p w14:paraId="7E3C73E2" w14:textId="77777777" w:rsidR="003F7E2C" w:rsidRDefault="003F7E2C" w:rsidP="00BE28D4">
            <w:pPr>
              <w:pStyle w:val="tabletext11"/>
              <w:jc w:val="center"/>
              <w:rPr>
                <w:ins w:id="30635" w:author="Author"/>
              </w:rPr>
            </w:pPr>
            <w:ins w:id="30636" w:author="Author">
              <w:r>
                <w:t>2.48</w:t>
              </w:r>
            </w:ins>
          </w:p>
        </w:tc>
        <w:tc>
          <w:tcPr>
            <w:tcW w:w="400" w:type="dxa"/>
            <w:tcBorders>
              <w:top w:val="single" w:sz="4" w:space="0" w:color="auto"/>
            </w:tcBorders>
            <w:shd w:val="clear" w:color="auto" w:fill="auto"/>
            <w:noWrap/>
            <w:vAlign w:val="bottom"/>
          </w:tcPr>
          <w:p w14:paraId="70369E68" w14:textId="77777777" w:rsidR="003F7E2C" w:rsidRDefault="003F7E2C" w:rsidP="00BE28D4">
            <w:pPr>
              <w:pStyle w:val="tabletext11"/>
              <w:jc w:val="center"/>
              <w:rPr>
                <w:ins w:id="30637" w:author="Author"/>
              </w:rPr>
            </w:pPr>
            <w:ins w:id="30638" w:author="Author">
              <w:r>
                <w:t>2.38</w:t>
              </w:r>
            </w:ins>
          </w:p>
        </w:tc>
        <w:tc>
          <w:tcPr>
            <w:tcW w:w="400" w:type="dxa"/>
            <w:tcBorders>
              <w:top w:val="single" w:sz="4" w:space="0" w:color="auto"/>
            </w:tcBorders>
            <w:shd w:val="clear" w:color="auto" w:fill="auto"/>
            <w:noWrap/>
            <w:vAlign w:val="bottom"/>
          </w:tcPr>
          <w:p w14:paraId="7A67FEFA" w14:textId="77777777" w:rsidR="003F7E2C" w:rsidRDefault="003F7E2C" w:rsidP="00BE28D4">
            <w:pPr>
              <w:pStyle w:val="tabletext11"/>
              <w:jc w:val="center"/>
              <w:rPr>
                <w:ins w:id="30639" w:author="Author"/>
              </w:rPr>
            </w:pPr>
            <w:ins w:id="30640" w:author="Author">
              <w:r>
                <w:t>2.29</w:t>
              </w:r>
            </w:ins>
          </w:p>
        </w:tc>
        <w:tc>
          <w:tcPr>
            <w:tcW w:w="400" w:type="dxa"/>
            <w:tcBorders>
              <w:top w:val="single" w:sz="4" w:space="0" w:color="auto"/>
            </w:tcBorders>
            <w:shd w:val="clear" w:color="auto" w:fill="auto"/>
            <w:noWrap/>
            <w:vAlign w:val="bottom"/>
          </w:tcPr>
          <w:p w14:paraId="02ADBF20" w14:textId="77777777" w:rsidR="003F7E2C" w:rsidRDefault="003F7E2C" w:rsidP="00BE28D4">
            <w:pPr>
              <w:pStyle w:val="tabletext11"/>
              <w:jc w:val="center"/>
              <w:rPr>
                <w:ins w:id="30641" w:author="Author"/>
              </w:rPr>
            </w:pPr>
            <w:ins w:id="30642" w:author="Author">
              <w:r>
                <w:t>2.20</w:t>
              </w:r>
            </w:ins>
          </w:p>
        </w:tc>
        <w:tc>
          <w:tcPr>
            <w:tcW w:w="400" w:type="dxa"/>
            <w:tcBorders>
              <w:top w:val="single" w:sz="4" w:space="0" w:color="auto"/>
            </w:tcBorders>
            <w:shd w:val="clear" w:color="auto" w:fill="auto"/>
            <w:noWrap/>
            <w:vAlign w:val="bottom"/>
          </w:tcPr>
          <w:p w14:paraId="5E89DD4E" w14:textId="77777777" w:rsidR="003F7E2C" w:rsidRDefault="003F7E2C" w:rsidP="00BE28D4">
            <w:pPr>
              <w:pStyle w:val="tabletext11"/>
              <w:jc w:val="center"/>
              <w:rPr>
                <w:ins w:id="30643" w:author="Author"/>
              </w:rPr>
            </w:pPr>
            <w:ins w:id="30644" w:author="Author">
              <w:r>
                <w:t>2.11</w:t>
              </w:r>
            </w:ins>
          </w:p>
        </w:tc>
        <w:tc>
          <w:tcPr>
            <w:tcW w:w="400" w:type="dxa"/>
            <w:tcBorders>
              <w:top w:val="single" w:sz="4" w:space="0" w:color="auto"/>
            </w:tcBorders>
            <w:shd w:val="clear" w:color="auto" w:fill="auto"/>
            <w:noWrap/>
            <w:vAlign w:val="bottom"/>
          </w:tcPr>
          <w:p w14:paraId="69FBD965" w14:textId="77777777" w:rsidR="003F7E2C" w:rsidRDefault="003F7E2C" w:rsidP="00BE28D4">
            <w:pPr>
              <w:pStyle w:val="tabletext11"/>
              <w:jc w:val="center"/>
              <w:rPr>
                <w:ins w:id="30645" w:author="Author"/>
              </w:rPr>
            </w:pPr>
            <w:ins w:id="30646" w:author="Author">
              <w:r>
                <w:t>2.03</w:t>
              </w:r>
            </w:ins>
          </w:p>
        </w:tc>
        <w:tc>
          <w:tcPr>
            <w:tcW w:w="400" w:type="dxa"/>
            <w:tcBorders>
              <w:top w:val="single" w:sz="4" w:space="0" w:color="auto"/>
            </w:tcBorders>
            <w:shd w:val="clear" w:color="auto" w:fill="auto"/>
            <w:noWrap/>
            <w:vAlign w:val="bottom"/>
          </w:tcPr>
          <w:p w14:paraId="7DCFE349" w14:textId="77777777" w:rsidR="003F7E2C" w:rsidRDefault="003F7E2C" w:rsidP="00BE28D4">
            <w:pPr>
              <w:pStyle w:val="tabletext11"/>
              <w:jc w:val="center"/>
              <w:rPr>
                <w:ins w:id="30647" w:author="Author"/>
              </w:rPr>
            </w:pPr>
            <w:ins w:id="30648" w:author="Author">
              <w:r>
                <w:t>1.94</w:t>
              </w:r>
            </w:ins>
          </w:p>
        </w:tc>
        <w:tc>
          <w:tcPr>
            <w:tcW w:w="400" w:type="dxa"/>
            <w:tcBorders>
              <w:top w:val="single" w:sz="4" w:space="0" w:color="auto"/>
            </w:tcBorders>
            <w:shd w:val="clear" w:color="auto" w:fill="auto"/>
            <w:noWrap/>
            <w:vAlign w:val="bottom"/>
          </w:tcPr>
          <w:p w14:paraId="2B4F616E" w14:textId="77777777" w:rsidR="003F7E2C" w:rsidRDefault="003F7E2C" w:rsidP="00BE28D4">
            <w:pPr>
              <w:pStyle w:val="tabletext11"/>
              <w:jc w:val="center"/>
              <w:rPr>
                <w:ins w:id="30649" w:author="Author"/>
              </w:rPr>
            </w:pPr>
            <w:ins w:id="30650" w:author="Author">
              <w:r>
                <w:t>1.87</w:t>
              </w:r>
            </w:ins>
          </w:p>
        </w:tc>
        <w:tc>
          <w:tcPr>
            <w:tcW w:w="400" w:type="dxa"/>
            <w:tcBorders>
              <w:top w:val="single" w:sz="4" w:space="0" w:color="auto"/>
            </w:tcBorders>
            <w:shd w:val="clear" w:color="auto" w:fill="auto"/>
            <w:noWrap/>
            <w:vAlign w:val="bottom"/>
          </w:tcPr>
          <w:p w14:paraId="1F5980D2" w14:textId="77777777" w:rsidR="003F7E2C" w:rsidRDefault="003F7E2C" w:rsidP="00BE28D4">
            <w:pPr>
              <w:pStyle w:val="tabletext11"/>
              <w:jc w:val="center"/>
              <w:rPr>
                <w:ins w:id="30651" w:author="Author"/>
              </w:rPr>
            </w:pPr>
            <w:ins w:id="30652" w:author="Author">
              <w:r>
                <w:t>1.79</w:t>
              </w:r>
            </w:ins>
          </w:p>
        </w:tc>
        <w:tc>
          <w:tcPr>
            <w:tcW w:w="400" w:type="dxa"/>
            <w:tcBorders>
              <w:top w:val="single" w:sz="4" w:space="0" w:color="auto"/>
            </w:tcBorders>
            <w:shd w:val="clear" w:color="auto" w:fill="auto"/>
            <w:noWrap/>
            <w:vAlign w:val="bottom"/>
          </w:tcPr>
          <w:p w14:paraId="47AFB32F" w14:textId="77777777" w:rsidR="003F7E2C" w:rsidRDefault="003F7E2C" w:rsidP="00BE28D4">
            <w:pPr>
              <w:pStyle w:val="tabletext11"/>
              <w:jc w:val="center"/>
              <w:rPr>
                <w:ins w:id="30653" w:author="Author"/>
              </w:rPr>
            </w:pPr>
            <w:ins w:id="30654" w:author="Author">
              <w:r>
                <w:t>1.72</w:t>
              </w:r>
            </w:ins>
          </w:p>
        </w:tc>
        <w:tc>
          <w:tcPr>
            <w:tcW w:w="400" w:type="dxa"/>
            <w:tcBorders>
              <w:top w:val="single" w:sz="4" w:space="0" w:color="auto"/>
            </w:tcBorders>
            <w:shd w:val="clear" w:color="auto" w:fill="auto"/>
            <w:noWrap/>
            <w:vAlign w:val="bottom"/>
          </w:tcPr>
          <w:p w14:paraId="3A79E313" w14:textId="77777777" w:rsidR="003F7E2C" w:rsidRDefault="003F7E2C" w:rsidP="00BE28D4">
            <w:pPr>
              <w:pStyle w:val="tabletext11"/>
              <w:jc w:val="center"/>
              <w:rPr>
                <w:ins w:id="30655" w:author="Author"/>
              </w:rPr>
            </w:pPr>
            <w:ins w:id="30656" w:author="Author">
              <w:r>
                <w:t>1.65</w:t>
              </w:r>
            </w:ins>
          </w:p>
        </w:tc>
        <w:tc>
          <w:tcPr>
            <w:tcW w:w="400" w:type="dxa"/>
            <w:tcBorders>
              <w:top w:val="single" w:sz="4" w:space="0" w:color="auto"/>
            </w:tcBorders>
            <w:shd w:val="clear" w:color="auto" w:fill="auto"/>
            <w:noWrap/>
            <w:vAlign w:val="bottom"/>
          </w:tcPr>
          <w:p w14:paraId="710910F0" w14:textId="77777777" w:rsidR="003F7E2C" w:rsidRDefault="003F7E2C" w:rsidP="00BE28D4">
            <w:pPr>
              <w:pStyle w:val="tabletext11"/>
              <w:jc w:val="center"/>
              <w:rPr>
                <w:ins w:id="30657" w:author="Author"/>
              </w:rPr>
            </w:pPr>
            <w:ins w:id="30658" w:author="Author">
              <w:r>
                <w:t>1.59</w:t>
              </w:r>
            </w:ins>
          </w:p>
        </w:tc>
        <w:tc>
          <w:tcPr>
            <w:tcW w:w="440" w:type="dxa"/>
            <w:tcBorders>
              <w:top w:val="single" w:sz="4" w:space="0" w:color="auto"/>
            </w:tcBorders>
            <w:shd w:val="clear" w:color="auto" w:fill="auto"/>
            <w:noWrap/>
            <w:vAlign w:val="bottom"/>
          </w:tcPr>
          <w:p w14:paraId="03DBBA82" w14:textId="77777777" w:rsidR="003F7E2C" w:rsidRDefault="003F7E2C" w:rsidP="00BE28D4">
            <w:pPr>
              <w:pStyle w:val="tabletext11"/>
              <w:jc w:val="center"/>
              <w:rPr>
                <w:ins w:id="30659" w:author="Author"/>
              </w:rPr>
            </w:pPr>
            <w:ins w:id="30660" w:author="Author">
              <w:r>
                <w:t>1.52</w:t>
              </w:r>
            </w:ins>
          </w:p>
        </w:tc>
        <w:tc>
          <w:tcPr>
            <w:tcW w:w="400" w:type="dxa"/>
            <w:tcBorders>
              <w:top w:val="single" w:sz="4" w:space="0" w:color="auto"/>
            </w:tcBorders>
            <w:shd w:val="clear" w:color="auto" w:fill="auto"/>
            <w:noWrap/>
            <w:vAlign w:val="bottom"/>
          </w:tcPr>
          <w:p w14:paraId="1F8EAF52" w14:textId="77777777" w:rsidR="003F7E2C" w:rsidRDefault="003F7E2C" w:rsidP="00BE28D4">
            <w:pPr>
              <w:pStyle w:val="tabletext11"/>
              <w:jc w:val="center"/>
              <w:rPr>
                <w:ins w:id="30661" w:author="Author"/>
              </w:rPr>
            </w:pPr>
            <w:ins w:id="30662" w:author="Author">
              <w:r>
                <w:t>1.46</w:t>
              </w:r>
            </w:ins>
          </w:p>
        </w:tc>
        <w:tc>
          <w:tcPr>
            <w:tcW w:w="400" w:type="dxa"/>
            <w:tcBorders>
              <w:top w:val="single" w:sz="4" w:space="0" w:color="auto"/>
            </w:tcBorders>
            <w:shd w:val="clear" w:color="auto" w:fill="auto"/>
            <w:noWrap/>
            <w:vAlign w:val="bottom"/>
          </w:tcPr>
          <w:p w14:paraId="3FE8A911" w14:textId="77777777" w:rsidR="003F7E2C" w:rsidRDefault="003F7E2C" w:rsidP="00BE28D4">
            <w:pPr>
              <w:pStyle w:val="tabletext11"/>
              <w:jc w:val="center"/>
              <w:rPr>
                <w:ins w:id="30663" w:author="Author"/>
              </w:rPr>
            </w:pPr>
            <w:ins w:id="30664" w:author="Author">
              <w:r>
                <w:t>1.40</w:t>
              </w:r>
            </w:ins>
          </w:p>
        </w:tc>
        <w:tc>
          <w:tcPr>
            <w:tcW w:w="400" w:type="dxa"/>
            <w:tcBorders>
              <w:top w:val="single" w:sz="4" w:space="0" w:color="auto"/>
            </w:tcBorders>
            <w:shd w:val="clear" w:color="auto" w:fill="auto"/>
            <w:noWrap/>
            <w:vAlign w:val="bottom"/>
          </w:tcPr>
          <w:p w14:paraId="5BAAC791" w14:textId="77777777" w:rsidR="003F7E2C" w:rsidRDefault="003F7E2C" w:rsidP="00BE28D4">
            <w:pPr>
              <w:pStyle w:val="tabletext11"/>
              <w:jc w:val="center"/>
              <w:rPr>
                <w:ins w:id="30665" w:author="Author"/>
              </w:rPr>
            </w:pPr>
            <w:ins w:id="30666" w:author="Author">
              <w:r>
                <w:t>1.35</w:t>
              </w:r>
            </w:ins>
          </w:p>
        </w:tc>
        <w:tc>
          <w:tcPr>
            <w:tcW w:w="400" w:type="dxa"/>
            <w:tcBorders>
              <w:top w:val="single" w:sz="4" w:space="0" w:color="auto"/>
            </w:tcBorders>
            <w:shd w:val="clear" w:color="auto" w:fill="auto"/>
            <w:noWrap/>
            <w:vAlign w:val="bottom"/>
          </w:tcPr>
          <w:p w14:paraId="41B6F013" w14:textId="77777777" w:rsidR="003F7E2C" w:rsidRDefault="003F7E2C" w:rsidP="00BE28D4">
            <w:pPr>
              <w:pStyle w:val="tabletext11"/>
              <w:jc w:val="center"/>
              <w:rPr>
                <w:ins w:id="30667" w:author="Author"/>
              </w:rPr>
            </w:pPr>
            <w:ins w:id="30668" w:author="Author">
              <w:r>
                <w:t>1.29</w:t>
              </w:r>
            </w:ins>
          </w:p>
        </w:tc>
        <w:tc>
          <w:tcPr>
            <w:tcW w:w="460" w:type="dxa"/>
            <w:tcBorders>
              <w:top w:val="single" w:sz="4" w:space="0" w:color="auto"/>
            </w:tcBorders>
            <w:shd w:val="clear" w:color="auto" w:fill="auto"/>
            <w:noWrap/>
            <w:vAlign w:val="bottom"/>
          </w:tcPr>
          <w:p w14:paraId="2224E00C" w14:textId="77777777" w:rsidR="003F7E2C" w:rsidRDefault="003F7E2C" w:rsidP="00BE28D4">
            <w:pPr>
              <w:pStyle w:val="tabletext11"/>
              <w:jc w:val="center"/>
              <w:rPr>
                <w:ins w:id="30669" w:author="Author"/>
              </w:rPr>
            </w:pPr>
            <w:ins w:id="30670" w:author="Author">
              <w:r>
                <w:t>1.24</w:t>
              </w:r>
            </w:ins>
          </w:p>
        </w:tc>
      </w:tr>
      <w:tr w:rsidR="003F7E2C" w14:paraId="12062703" w14:textId="77777777" w:rsidTr="00EE1A0A">
        <w:trPr>
          <w:trHeight w:val="190"/>
          <w:ins w:id="30671" w:author="Author"/>
        </w:trPr>
        <w:tc>
          <w:tcPr>
            <w:tcW w:w="200" w:type="dxa"/>
            <w:tcBorders>
              <w:right w:val="nil"/>
            </w:tcBorders>
            <w:shd w:val="clear" w:color="auto" w:fill="auto"/>
            <w:vAlign w:val="bottom"/>
          </w:tcPr>
          <w:p w14:paraId="400BF5FD" w14:textId="77777777" w:rsidR="003F7E2C" w:rsidRPr="00BE6888" w:rsidRDefault="003F7E2C" w:rsidP="00BE28D4">
            <w:pPr>
              <w:pStyle w:val="tabletext11"/>
              <w:jc w:val="right"/>
              <w:rPr>
                <w:ins w:id="30672" w:author="Author"/>
              </w:rPr>
            </w:pPr>
          </w:p>
        </w:tc>
        <w:tc>
          <w:tcPr>
            <w:tcW w:w="1580" w:type="dxa"/>
            <w:tcBorders>
              <w:left w:val="nil"/>
            </w:tcBorders>
            <w:shd w:val="clear" w:color="auto" w:fill="auto"/>
            <w:vAlign w:val="bottom"/>
          </w:tcPr>
          <w:p w14:paraId="25E8D217" w14:textId="77777777" w:rsidR="003F7E2C" w:rsidRPr="00BE6888" w:rsidRDefault="003F7E2C" w:rsidP="00BE28D4">
            <w:pPr>
              <w:pStyle w:val="tabletext11"/>
              <w:tabs>
                <w:tab w:val="decimal" w:pos="640"/>
              </w:tabs>
              <w:rPr>
                <w:ins w:id="30673" w:author="Author"/>
              </w:rPr>
            </w:pPr>
            <w:ins w:id="30674" w:author="Author">
              <w:r w:rsidRPr="00BE6888">
                <w:t>800,000 to 899,999</w:t>
              </w:r>
            </w:ins>
          </w:p>
        </w:tc>
        <w:tc>
          <w:tcPr>
            <w:tcW w:w="680" w:type="dxa"/>
            <w:shd w:val="clear" w:color="auto" w:fill="auto"/>
            <w:noWrap/>
            <w:vAlign w:val="bottom"/>
          </w:tcPr>
          <w:p w14:paraId="6FD07466" w14:textId="77777777" w:rsidR="003F7E2C" w:rsidRDefault="003F7E2C" w:rsidP="00BE28D4">
            <w:pPr>
              <w:pStyle w:val="tabletext11"/>
              <w:jc w:val="center"/>
              <w:rPr>
                <w:ins w:id="30675" w:author="Author"/>
              </w:rPr>
            </w:pPr>
            <w:ins w:id="30676" w:author="Author">
              <w:r>
                <w:t>4.15</w:t>
              </w:r>
            </w:ins>
          </w:p>
        </w:tc>
        <w:tc>
          <w:tcPr>
            <w:tcW w:w="900" w:type="dxa"/>
            <w:shd w:val="clear" w:color="auto" w:fill="auto"/>
            <w:noWrap/>
            <w:vAlign w:val="bottom"/>
          </w:tcPr>
          <w:p w14:paraId="2B0E682A" w14:textId="77777777" w:rsidR="003F7E2C" w:rsidRDefault="003F7E2C" w:rsidP="00BE28D4">
            <w:pPr>
              <w:pStyle w:val="tabletext11"/>
              <w:jc w:val="center"/>
              <w:rPr>
                <w:ins w:id="30677" w:author="Author"/>
              </w:rPr>
            </w:pPr>
            <w:ins w:id="30678" w:author="Author">
              <w:r>
                <w:t>4.15</w:t>
              </w:r>
            </w:ins>
          </w:p>
        </w:tc>
        <w:tc>
          <w:tcPr>
            <w:tcW w:w="400" w:type="dxa"/>
            <w:shd w:val="clear" w:color="auto" w:fill="auto"/>
            <w:noWrap/>
            <w:vAlign w:val="bottom"/>
          </w:tcPr>
          <w:p w14:paraId="62BED784" w14:textId="77777777" w:rsidR="003F7E2C" w:rsidRDefault="003F7E2C" w:rsidP="00BE28D4">
            <w:pPr>
              <w:pStyle w:val="tabletext11"/>
              <w:jc w:val="center"/>
              <w:rPr>
                <w:ins w:id="30679" w:author="Author"/>
              </w:rPr>
            </w:pPr>
            <w:ins w:id="30680" w:author="Author">
              <w:r>
                <w:t>4.15</w:t>
              </w:r>
            </w:ins>
          </w:p>
        </w:tc>
        <w:tc>
          <w:tcPr>
            <w:tcW w:w="400" w:type="dxa"/>
            <w:shd w:val="clear" w:color="auto" w:fill="auto"/>
            <w:noWrap/>
            <w:vAlign w:val="bottom"/>
          </w:tcPr>
          <w:p w14:paraId="4E5ECF00" w14:textId="77777777" w:rsidR="003F7E2C" w:rsidRDefault="003F7E2C" w:rsidP="00BE28D4">
            <w:pPr>
              <w:pStyle w:val="tabletext11"/>
              <w:jc w:val="center"/>
              <w:rPr>
                <w:ins w:id="30681" w:author="Author"/>
              </w:rPr>
            </w:pPr>
            <w:ins w:id="30682" w:author="Author">
              <w:r>
                <w:t>3.96</w:t>
              </w:r>
            </w:ins>
          </w:p>
        </w:tc>
        <w:tc>
          <w:tcPr>
            <w:tcW w:w="400" w:type="dxa"/>
            <w:shd w:val="clear" w:color="auto" w:fill="auto"/>
            <w:noWrap/>
            <w:vAlign w:val="bottom"/>
          </w:tcPr>
          <w:p w14:paraId="263809FE" w14:textId="77777777" w:rsidR="003F7E2C" w:rsidRDefault="003F7E2C" w:rsidP="00BE28D4">
            <w:pPr>
              <w:pStyle w:val="tabletext11"/>
              <w:jc w:val="center"/>
              <w:rPr>
                <w:ins w:id="30683" w:author="Author"/>
              </w:rPr>
            </w:pPr>
            <w:ins w:id="30684" w:author="Author">
              <w:r>
                <w:t>3.78</w:t>
              </w:r>
            </w:ins>
          </w:p>
        </w:tc>
        <w:tc>
          <w:tcPr>
            <w:tcW w:w="400" w:type="dxa"/>
            <w:shd w:val="clear" w:color="auto" w:fill="auto"/>
            <w:noWrap/>
            <w:vAlign w:val="bottom"/>
          </w:tcPr>
          <w:p w14:paraId="4EE42AB1" w14:textId="77777777" w:rsidR="003F7E2C" w:rsidRDefault="003F7E2C" w:rsidP="00BE28D4">
            <w:pPr>
              <w:pStyle w:val="tabletext11"/>
              <w:jc w:val="center"/>
              <w:rPr>
                <w:ins w:id="30685" w:author="Author"/>
              </w:rPr>
            </w:pPr>
            <w:ins w:id="30686" w:author="Author">
              <w:r>
                <w:t>3.40</w:t>
              </w:r>
            </w:ins>
          </w:p>
        </w:tc>
        <w:tc>
          <w:tcPr>
            <w:tcW w:w="400" w:type="dxa"/>
            <w:shd w:val="clear" w:color="auto" w:fill="auto"/>
            <w:noWrap/>
            <w:vAlign w:val="bottom"/>
          </w:tcPr>
          <w:p w14:paraId="2246A4D7" w14:textId="77777777" w:rsidR="003F7E2C" w:rsidRDefault="003F7E2C" w:rsidP="00BE28D4">
            <w:pPr>
              <w:pStyle w:val="tabletext11"/>
              <w:jc w:val="center"/>
              <w:rPr>
                <w:ins w:id="30687" w:author="Author"/>
              </w:rPr>
            </w:pPr>
            <w:ins w:id="30688" w:author="Author">
              <w:r>
                <w:t>3.24</w:t>
              </w:r>
            </w:ins>
          </w:p>
        </w:tc>
        <w:tc>
          <w:tcPr>
            <w:tcW w:w="400" w:type="dxa"/>
            <w:shd w:val="clear" w:color="auto" w:fill="auto"/>
            <w:noWrap/>
            <w:vAlign w:val="bottom"/>
          </w:tcPr>
          <w:p w14:paraId="0B2E8C19" w14:textId="77777777" w:rsidR="003F7E2C" w:rsidRDefault="003F7E2C" w:rsidP="00BE28D4">
            <w:pPr>
              <w:pStyle w:val="tabletext11"/>
              <w:jc w:val="center"/>
              <w:rPr>
                <w:ins w:id="30689" w:author="Author"/>
              </w:rPr>
            </w:pPr>
            <w:ins w:id="30690" w:author="Author">
              <w:r>
                <w:t>3.09</w:t>
              </w:r>
            </w:ins>
          </w:p>
        </w:tc>
        <w:tc>
          <w:tcPr>
            <w:tcW w:w="400" w:type="dxa"/>
            <w:shd w:val="clear" w:color="auto" w:fill="auto"/>
            <w:noWrap/>
            <w:vAlign w:val="bottom"/>
          </w:tcPr>
          <w:p w14:paraId="13C15335" w14:textId="77777777" w:rsidR="003F7E2C" w:rsidRDefault="003F7E2C" w:rsidP="00BE28D4">
            <w:pPr>
              <w:pStyle w:val="tabletext11"/>
              <w:jc w:val="center"/>
              <w:rPr>
                <w:ins w:id="30691" w:author="Author"/>
              </w:rPr>
            </w:pPr>
            <w:ins w:id="30692" w:author="Author">
              <w:r>
                <w:t>2.93</w:t>
              </w:r>
            </w:ins>
          </w:p>
        </w:tc>
        <w:tc>
          <w:tcPr>
            <w:tcW w:w="400" w:type="dxa"/>
            <w:shd w:val="clear" w:color="auto" w:fill="auto"/>
            <w:noWrap/>
            <w:vAlign w:val="bottom"/>
          </w:tcPr>
          <w:p w14:paraId="7AA1CD99" w14:textId="77777777" w:rsidR="003F7E2C" w:rsidRDefault="003F7E2C" w:rsidP="00BE28D4">
            <w:pPr>
              <w:pStyle w:val="tabletext11"/>
              <w:jc w:val="center"/>
              <w:rPr>
                <w:ins w:id="30693" w:author="Author"/>
              </w:rPr>
            </w:pPr>
            <w:ins w:id="30694" w:author="Author">
              <w:r>
                <w:t>2.77</w:t>
              </w:r>
            </w:ins>
          </w:p>
        </w:tc>
        <w:tc>
          <w:tcPr>
            <w:tcW w:w="400" w:type="dxa"/>
            <w:shd w:val="clear" w:color="auto" w:fill="auto"/>
            <w:noWrap/>
            <w:vAlign w:val="bottom"/>
          </w:tcPr>
          <w:p w14:paraId="2C597360" w14:textId="77777777" w:rsidR="003F7E2C" w:rsidRDefault="003F7E2C" w:rsidP="00BE28D4">
            <w:pPr>
              <w:pStyle w:val="tabletext11"/>
              <w:jc w:val="center"/>
              <w:rPr>
                <w:ins w:id="30695" w:author="Author"/>
              </w:rPr>
            </w:pPr>
            <w:ins w:id="30696" w:author="Author">
              <w:r>
                <w:t>2.61</w:t>
              </w:r>
            </w:ins>
          </w:p>
        </w:tc>
        <w:tc>
          <w:tcPr>
            <w:tcW w:w="400" w:type="dxa"/>
            <w:shd w:val="clear" w:color="auto" w:fill="auto"/>
            <w:noWrap/>
            <w:vAlign w:val="bottom"/>
          </w:tcPr>
          <w:p w14:paraId="7EABE909" w14:textId="77777777" w:rsidR="003F7E2C" w:rsidRDefault="003F7E2C" w:rsidP="00BE28D4">
            <w:pPr>
              <w:pStyle w:val="tabletext11"/>
              <w:jc w:val="center"/>
              <w:rPr>
                <w:ins w:id="30697" w:author="Author"/>
              </w:rPr>
            </w:pPr>
            <w:ins w:id="30698" w:author="Author">
              <w:r>
                <w:t>2.51</w:t>
              </w:r>
            </w:ins>
          </w:p>
        </w:tc>
        <w:tc>
          <w:tcPr>
            <w:tcW w:w="400" w:type="dxa"/>
            <w:shd w:val="clear" w:color="auto" w:fill="auto"/>
            <w:noWrap/>
            <w:vAlign w:val="bottom"/>
          </w:tcPr>
          <w:p w14:paraId="24180332" w14:textId="77777777" w:rsidR="003F7E2C" w:rsidRDefault="003F7E2C" w:rsidP="00BE28D4">
            <w:pPr>
              <w:pStyle w:val="tabletext11"/>
              <w:jc w:val="center"/>
              <w:rPr>
                <w:ins w:id="30699" w:author="Author"/>
              </w:rPr>
            </w:pPr>
            <w:ins w:id="30700" w:author="Author">
              <w:r>
                <w:t>2.41</w:t>
              </w:r>
            </w:ins>
          </w:p>
        </w:tc>
        <w:tc>
          <w:tcPr>
            <w:tcW w:w="400" w:type="dxa"/>
            <w:shd w:val="clear" w:color="auto" w:fill="auto"/>
            <w:noWrap/>
            <w:vAlign w:val="bottom"/>
          </w:tcPr>
          <w:p w14:paraId="483F51A2" w14:textId="77777777" w:rsidR="003F7E2C" w:rsidRDefault="003F7E2C" w:rsidP="00BE28D4">
            <w:pPr>
              <w:pStyle w:val="tabletext11"/>
              <w:jc w:val="center"/>
              <w:rPr>
                <w:ins w:id="30701" w:author="Author"/>
              </w:rPr>
            </w:pPr>
            <w:ins w:id="30702" w:author="Author">
              <w:r>
                <w:t>2.31</w:t>
              </w:r>
            </w:ins>
          </w:p>
        </w:tc>
        <w:tc>
          <w:tcPr>
            <w:tcW w:w="400" w:type="dxa"/>
            <w:shd w:val="clear" w:color="auto" w:fill="auto"/>
            <w:noWrap/>
            <w:vAlign w:val="bottom"/>
          </w:tcPr>
          <w:p w14:paraId="402B7DBB" w14:textId="77777777" w:rsidR="003F7E2C" w:rsidRDefault="003F7E2C" w:rsidP="00BE28D4">
            <w:pPr>
              <w:pStyle w:val="tabletext11"/>
              <w:jc w:val="center"/>
              <w:rPr>
                <w:ins w:id="30703" w:author="Author"/>
              </w:rPr>
            </w:pPr>
            <w:ins w:id="30704" w:author="Author">
              <w:r>
                <w:t>2.22</w:t>
              </w:r>
            </w:ins>
          </w:p>
        </w:tc>
        <w:tc>
          <w:tcPr>
            <w:tcW w:w="400" w:type="dxa"/>
            <w:shd w:val="clear" w:color="auto" w:fill="auto"/>
            <w:noWrap/>
            <w:vAlign w:val="bottom"/>
          </w:tcPr>
          <w:p w14:paraId="5F834C84" w14:textId="77777777" w:rsidR="003F7E2C" w:rsidRDefault="003F7E2C" w:rsidP="00BE28D4">
            <w:pPr>
              <w:pStyle w:val="tabletext11"/>
              <w:jc w:val="center"/>
              <w:rPr>
                <w:ins w:id="30705" w:author="Author"/>
              </w:rPr>
            </w:pPr>
            <w:ins w:id="30706" w:author="Author">
              <w:r>
                <w:t>2.13</w:t>
              </w:r>
            </w:ins>
          </w:p>
        </w:tc>
        <w:tc>
          <w:tcPr>
            <w:tcW w:w="400" w:type="dxa"/>
            <w:shd w:val="clear" w:color="auto" w:fill="auto"/>
            <w:noWrap/>
            <w:vAlign w:val="bottom"/>
          </w:tcPr>
          <w:p w14:paraId="4B1B5F23" w14:textId="77777777" w:rsidR="003F7E2C" w:rsidRDefault="003F7E2C" w:rsidP="00BE28D4">
            <w:pPr>
              <w:pStyle w:val="tabletext11"/>
              <w:jc w:val="center"/>
              <w:rPr>
                <w:ins w:id="30707" w:author="Author"/>
              </w:rPr>
            </w:pPr>
            <w:ins w:id="30708" w:author="Author">
              <w:r>
                <w:t>2.05</w:t>
              </w:r>
            </w:ins>
          </w:p>
        </w:tc>
        <w:tc>
          <w:tcPr>
            <w:tcW w:w="400" w:type="dxa"/>
            <w:shd w:val="clear" w:color="auto" w:fill="auto"/>
            <w:noWrap/>
            <w:vAlign w:val="bottom"/>
          </w:tcPr>
          <w:p w14:paraId="741D8CDD" w14:textId="77777777" w:rsidR="003F7E2C" w:rsidRDefault="003F7E2C" w:rsidP="00BE28D4">
            <w:pPr>
              <w:pStyle w:val="tabletext11"/>
              <w:jc w:val="center"/>
              <w:rPr>
                <w:ins w:id="30709" w:author="Author"/>
              </w:rPr>
            </w:pPr>
            <w:ins w:id="30710" w:author="Author">
              <w:r>
                <w:t>1.96</w:t>
              </w:r>
            </w:ins>
          </w:p>
        </w:tc>
        <w:tc>
          <w:tcPr>
            <w:tcW w:w="400" w:type="dxa"/>
            <w:shd w:val="clear" w:color="auto" w:fill="auto"/>
            <w:noWrap/>
            <w:vAlign w:val="bottom"/>
          </w:tcPr>
          <w:p w14:paraId="2CB2019B" w14:textId="77777777" w:rsidR="003F7E2C" w:rsidRDefault="003F7E2C" w:rsidP="00BE28D4">
            <w:pPr>
              <w:pStyle w:val="tabletext11"/>
              <w:jc w:val="center"/>
              <w:rPr>
                <w:ins w:id="30711" w:author="Author"/>
              </w:rPr>
            </w:pPr>
            <w:ins w:id="30712" w:author="Author">
              <w:r>
                <w:t>1.89</w:t>
              </w:r>
            </w:ins>
          </w:p>
        </w:tc>
        <w:tc>
          <w:tcPr>
            <w:tcW w:w="400" w:type="dxa"/>
            <w:shd w:val="clear" w:color="auto" w:fill="auto"/>
            <w:noWrap/>
            <w:vAlign w:val="bottom"/>
          </w:tcPr>
          <w:p w14:paraId="43F472F2" w14:textId="77777777" w:rsidR="003F7E2C" w:rsidRDefault="003F7E2C" w:rsidP="00BE28D4">
            <w:pPr>
              <w:pStyle w:val="tabletext11"/>
              <w:jc w:val="center"/>
              <w:rPr>
                <w:ins w:id="30713" w:author="Author"/>
              </w:rPr>
            </w:pPr>
            <w:ins w:id="30714" w:author="Author">
              <w:r>
                <w:t>1.81</w:t>
              </w:r>
            </w:ins>
          </w:p>
        </w:tc>
        <w:tc>
          <w:tcPr>
            <w:tcW w:w="400" w:type="dxa"/>
            <w:shd w:val="clear" w:color="auto" w:fill="auto"/>
            <w:noWrap/>
            <w:vAlign w:val="bottom"/>
          </w:tcPr>
          <w:p w14:paraId="13EA8D60" w14:textId="77777777" w:rsidR="003F7E2C" w:rsidRDefault="003F7E2C" w:rsidP="00BE28D4">
            <w:pPr>
              <w:pStyle w:val="tabletext11"/>
              <w:jc w:val="center"/>
              <w:rPr>
                <w:ins w:id="30715" w:author="Author"/>
              </w:rPr>
            </w:pPr>
            <w:ins w:id="30716" w:author="Author">
              <w:r>
                <w:t>1.74</w:t>
              </w:r>
            </w:ins>
          </w:p>
        </w:tc>
        <w:tc>
          <w:tcPr>
            <w:tcW w:w="400" w:type="dxa"/>
            <w:shd w:val="clear" w:color="auto" w:fill="auto"/>
            <w:noWrap/>
            <w:vAlign w:val="bottom"/>
          </w:tcPr>
          <w:p w14:paraId="283E5F16" w14:textId="77777777" w:rsidR="003F7E2C" w:rsidRDefault="003F7E2C" w:rsidP="00BE28D4">
            <w:pPr>
              <w:pStyle w:val="tabletext11"/>
              <w:jc w:val="center"/>
              <w:rPr>
                <w:ins w:id="30717" w:author="Author"/>
              </w:rPr>
            </w:pPr>
            <w:ins w:id="30718" w:author="Author">
              <w:r>
                <w:t>1.67</w:t>
              </w:r>
            </w:ins>
          </w:p>
        </w:tc>
        <w:tc>
          <w:tcPr>
            <w:tcW w:w="440" w:type="dxa"/>
            <w:shd w:val="clear" w:color="auto" w:fill="auto"/>
            <w:noWrap/>
            <w:vAlign w:val="bottom"/>
          </w:tcPr>
          <w:p w14:paraId="7BD2A635" w14:textId="77777777" w:rsidR="003F7E2C" w:rsidRDefault="003F7E2C" w:rsidP="00BE28D4">
            <w:pPr>
              <w:pStyle w:val="tabletext11"/>
              <w:jc w:val="center"/>
              <w:rPr>
                <w:ins w:id="30719" w:author="Author"/>
              </w:rPr>
            </w:pPr>
            <w:ins w:id="30720" w:author="Author">
              <w:r>
                <w:t>1.60</w:t>
              </w:r>
            </w:ins>
          </w:p>
        </w:tc>
        <w:tc>
          <w:tcPr>
            <w:tcW w:w="400" w:type="dxa"/>
            <w:shd w:val="clear" w:color="auto" w:fill="auto"/>
            <w:noWrap/>
            <w:vAlign w:val="bottom"/>
          </w:tcPr>
          <w:p w14:paraId="5B3F2993" w14:textId="77777777" w:rsidR="003F7E2C" w:rsidRDefault="003F7E2C" w:rsidP="00BE28D4">
            <w:pPr>
              <w:pStyle w:val="tabletext11"/>
              <w:jc w:val="center"/>
              <w:rPr>
                <w:ins w:id="30721" w:author="Author"/>
              </w:rPr>
            </w:pPr>
            <w:ins w:id="30722" w:author="Author">
              <w:r>
                <w:t>1.54</w:t>
              </w:r>
            </w:ins>
          </w:p>
        </w:tc>
        <w:tc>
          <w:tcPr>
            <w:tcW w:w="400" w:type="dxa"/>
            <w:shd w:val="clear" w:color="auto" w:fill="auto"/>
            <w:noWrap/>
            <w:vAlign w:val="bottom"/>
          </w:tcPr>
          <w:p w14:paraId="212AE304" w14:textId="77777777" w:rsidR="003F7E2C" w:rsidRDefault="003F7E2C" w:rsidP="00BE28D4">
            <w:pPr>
              <w:pStyle w:val="tabletext11"/>
              <w:jc w:val="center"/>
              <w:rPr>
                <w:ins w:id="30723" w:author="Author"/>
              </w:rPr>
            </w:pPr>
            <w:ins w:id="30724" w:author="Author">
              <w:r>
                <w:t>1.48</w:t>
              </w:r>
            </w:ins>
          </w:p>
        </w:tc>
        <w:tc>
          <w:tcPr>
            <w:tcW w:w="400" w:type="dxa"/>
            <w:shd w:val="clear" w:color="auto" w:fill="auto"/>
            <w:noWrap/>
            <w:vAlign w:val="bottom"/>
          </w:tcPr>
          <w:p w14:paraId="0553D88A" w14:textId="77777777" w:rsidR="003F7E2C" w:rsidRDefault="003F7E2C" w:rsidP="00BE28D4">
            <w:pPr>
              <w:pStyle w:val="tabletext11"/>
              <w:jc w:val="center"/>
              <w:rPr>
                <w:ins w:id="30725" w:author="Author"/>
              </w:rPr>
            </w:pPr>
            <w:ins w:id="30726" w:author="Author">
              <w:r>
                <w:t>1.42</w:t>
              </w:r>
            </w:ins>
          </w:p>
        </w:tc>
        <w:tc>
          <w:tcPr>
            <w:tcW w:w="400" w:type="dxa"/>
            <w:shd w:val="clear" w:color="auto" w:fill="auto"/>
            <w:noWrap/>
            <w:vAlign w:val="bottom"/>
          </w:tcPr>
          <w:p w14:paraId="7CA6CF91" w14:textId="77777777" w:rsidR="003F7E2C" w:rsidRDefault="003F7E2C" w:rsidP="00BE28D4">
            <w:pPr>
              <w:pStyle w:val="tabletext11"/>
              <w:jc w:val="center"/>
              <w:rPr>
                <w:ins w:id="30727" w:author="Author"/>
              </w:rPr>
            </w:pPr>
            <w:ins w:id="30728" w:author="Author">
              <w:r>
                <w:t>1.36</w:t>
              </w:r>
            </w:ins>
          </w:p>
        </w:tc>
        <w:tc>
          <w:tcPr>
            <w:tcW w:w="460" w:type="dxa"/>
            <w:shd w:val="clear" w:color="auto" w:fill="auto"/>
            <w:noWrap/>
            <w:vAlign w:val="bottom"/>
          </w:tcPr>
          <w:p w14:paraId="2675D8AD" w14:textId="77777777" w:rsidR="003F7E2C" w:rsidRDefault="003F7E2C" w:rsidP="00BE28D4">
            <w:pPr>
              <w:pStyle w:val="tabletext11"/>
              <w:jc w:val="center"/>
              <w:rPr>
                <w:ins w:id="30729" w:author="Author"/>
              </w:rPr>
            </w:pPr>
            <w:ins w:id="30730" w:author="Author">
              <w:r>
                <w:t>1.31</w:t>
              </w:r>
            </w:ins>
          </w:p>
        </w:tc>
      </w:tr>
      <w:tr w:rsidR="003F7E2C" w14:paraId="3E1742FD" w14:textId="77777777" w:rsidTr="00EE1A0A">
        <w:trPr>
          <w:trHeight w:val="190"/>
          <w:ins w:id="30731" w:author="Author"/>
        </w:trPr>
        <w:tc>
          <w:tcPr>
            <w:tcW w:w="200" w:type="dxa"/>
            <w:tcBorders>
              <w:right w:val="nil"/>
            </w:tcBorders>
            <w:shd w:val="clear" w:color="auto" w:fill="auto"/>
            <w:vAlign w:val="bottom"/>
          </w:tcPr>
          <w:p w14:paraId="1113607B" w14:textId="77777777" w:rsidR="003F7E2C" w:rsidRPr="00BE6888" w:rsidRDefault="003F7E2C" w:rsidP="00BE28D4">
            <w:pPr>
              <w:pStyle w:val="tabletext11"/>
              <w:jc w:val="right"/>
              <w:rPr>
                <w:ins w:id="30732" w:author="Author"/>
              </w:rPr>
            </w:pPr>
          </w:p>
        </w:tc>
        <w:tc>
          <w:tcPr>
            <w:tcW w:w="1580" w:type="dxa"/>
            <w:tcBorders>
              <w:left w:val="nil"/>
            </w:tcBorders>
            <w:shd w:val="clear" w:color="auto" w:fill="auto"/>
            <w:vAlign w:val="bottom"/>
          </w:tcPr>
          <w:p w14:paraId="2F68FF9D" w14:textId="77777777" w:rsidR="003F7E2C" w:rsidRPr="00BE6888" w:rsidRDefault="003F7E2C" w:rsidP="00BE28D4">
            <w:pPr>
              <w:pStyle w:val="tabletext11"/>
              <w:tabs>
                <w:tab w:val="decimal" w:pos="640"/>
              </w:tabs>
              <w:rPr>
                <w:ins w:id="30733" w:author="Author"/>
              </w:rPr>
            </w:pPr>
            <w:ins w:id="30734" w:author="Author">
              <w:r w:rsidRPr="00BE6888">
                <w:t>900,000 or greater</w:t>
              </w:r>
            </w:ins>
          </w:p>
        </w:tc>
        <w:tc>
          <w:tcPr>
            <w:tcW w:w="680" w:type="dxa"/>
            <w:shd w:val="clear" w:color="auto" w:fill="auto"/>
            <w:noWrap/>
            <w:vAlign w:val="bottom"/>
          </w:tcPr>
          <w:p w14:paraId="6A22F4F6" w14:textId="77777777" w:rsidR="003F7E2C" w:rsidRDefault="003F7E2C" w:rsidP="00BE28D4">
            <w:pPr>
              <w:pStyle w:val="tabletext11"/>
              <w:jc w:val="center"/>
              <w:rPr>
                <w:ins w:id="30735" w:author="Author"/>
              </w:rPr>
            </w:pPr>
            <w:ins w:id="30736" w:author="Author">
              <w:r>
                <w:t>4.34</w:t>
              </w:r>
            </w:ins>
          </w:p>
        </w:tc>
        <w:tc>
          <w:tcPr>
            <w:tcW w:w="900" w:type="dxa"/>
            <w:shd w:val="clear" w:color="auto" w:fill="auto"/>
            <w:noWrap/>
            <w:vAlign w:val="bottom"/>
          </w:tcPr>
          <w:p w14:paraId="5A1C73C8" w14:textId="77777777" w:rsidR="003F7E2C" w:rsidRDefault="003F7E2C" w:rsidP="00BE28D4">
            <w:pPr>
              <w:pStyle w:val="tabletext11"/>
              <w:jc w:val="center"/>
              <w:rPr>
                <w:ins w:id="30737" w:author="Author"/>
              </w:rPr>
            </w:pPr>
            <w:ins w:id="30738" w:author="Author">
              <w:r>
                <w:t>4.34</w:t>
              </w:r>
            </w:ins>
          </w:p>
        </w:tc>
        <w:tc>
          <w:tcPr>
            <w:tcW w:w="400" w:type="dxa"/>
            <w:shd w:val="clear" w:color="auto" w:fill="auto"/>
            <w:noWrap/>
            <w:vAlign w:val="bottom"/>
          </w:tcPr>
          <w:p w14:paraId="1092A783" w14:textId="77777777" w:rsidR="003F7E2C" w:rsidRDefault="003F7E2C" w:rsidP="00BE28D4">
            <w:pPr>
              <w:pStyle w:val="tabletext11"/>
              <w:jc w:val="center"/>
              <w:rPr>
                <w:ins w:id="30739" w:author="Author"/>
              </w:rPr>
            </w:pPr>
            <w:ins w:id="30740" w:author="Author">
              <w:r>
                <w:t>4.34</w:t>
              </w:r>
            </w:ins>
          </w:p>
        </w:tc>
        <w:tc>
          <w:tcPr>
            <w:tcW w:w="400" w:type="dxa"/>
            <w:shd w:val="clear" w:color="auto" w:fill="auto"/>
            <w:noWrap/>
            <w:vAlign w:val="bottom"/>
          </w:tcPr>
          <w:p w14:paraId="6530F69F" w14:textId="77777777" w:rsidR="003F7E2C" w:rsidRDefault="003F7E2C" w:rsidP="00BE28D4">
            <w:pPr>
              <w:pStyle w:val="tabletext11"/>
              <w:jc w:val="center"/>
              <w:rPr>
                <w:ins w:id="30741" w:author="Author"/>
              </w:rPr>
            </w:pPr>
            <w:ins w:id="30742" w:author="Author">
              <w:r>
                <w:t>4.15</w:t>
              </w:r>
            </w:ins>
          </w:p>
        </w:tc>
        <w:tc>
          <w:tcPr>
            <w:tcW w:w="400" w:type="dxa"/>
            <w:shd w:val="clear" w:color="auto" w:fill="auto"/>
            <w:noWrap/>
            <w:vAlign w:val="bottom"/>
          </w:tcPr>
          <w:p w14:paraId="22722E25" w14:textId="77777777" w:rsidR="003F7E2C" w:rsidRDefault="003F7E2C" w:rsidP="00BE28D4">
            <w:pPr>
              <w:pStyle w:val="tabletext11"/>
              <w:jc w:val="center"/>
              <w:rPr>
                <w:ins w:id="30743" w:author="Author"/>
              </w:rPr>
            </w:pPr>
            <w:ins w:id="30744" w:author="Author">
              <w:r>
                <w:t>3.95</w:t>
              </w:r>
            </w:ins>
          </w:p>
        </w:tc>
        <w:tc>
          <w:tcPr>
            <w:tcW w:w="400" w:type="dxa"/>
            <w:shd w:val="clear" w:color="auto" w:fill="auto"/>
            <w:noWrap/>
            <w:vAlign w:val="bottom"/>
          </w:tcPr>
          <w:p w14:paraId="11610900" w14:textId="77777777" w:rsidR="003F7E2C" w:rsidRDefault="003F7E2C" w:rsidP="00BE28D4">
            <w:pPr>
              <w:pStyle w:val="tabletext11"/>
              <w:jc w:val="center"/>
              <w:rPr>
                <w:ins w:id="30745" w:author="Author"/>
              </w:rPr>
            </w:pPr>
            <w:ins w:id="30746" w:author="Author">
              <w:r>
                <w:t>3.56</w:t>
              </w:r>
            </w:ins>
          </w:p>
        </w:tc>
        <w:tc>
          <w:tcPr>
            <w:tcW w:w="400" w:type="dxa"/>
            <w:shd w:val="clear" w:color="auto" w:fill="auto"/>
            <w:noWrap/>
            <w:vAlign w:val="bottom"/>
          </w:tcPr>
          <w:p w14:paraId="52A30A62" w14:textId="77777777" w:rsidR="003F7E2C" w:rsidRDefault="003F7E2C" w:rsidP="00BE28D4">
            <w:pPr>
              <w:pStyle w:val="tabletext11"/>
              <w:jc w:val="center"/>
              <w:rPr>
                <w:ins w:id="30747" w:author="Author"/>
              </w:rPr>
            </w:pPr>
            <w:ins w:id="30748" w:author="Author">
              <w:r>
                <w:t>3.40</w:t>
              </w:r>
            </w:ins>
          </w:p>
        </w:tc>
        <w:tc>
          <w:tcPr>
            <w:tcW w:w="400" w:type="dxa"/>
            <w:shd w:val="clear" w:color="auto" w:fill="auto"/>
            <w:noWrap/>
            <w:vAlign w:val="bottom"/>
          </w:tcPr>
          <w:p w14:paraId="53D23315" w14:textId="77777777" w:rsidR="003F7E2C" w:rsidRDefault="003F7E2C" w:rsidP="00BE28D4">
            <w:pPr>
              <w:pStyle w:val="tabletext11"/>
              <w:jc w:val="center"/>
              <w:rPr>
                <w:ins w:id="30749" w:author="Author"/>
              </w:rPr>
            </w:pPr>
            <w:ins w:id="30750" w:author="Author">
              <w:r>
                <w:t>3.23</w:t>
              </w:r>
            </w:ins>
          </w:p>
        </w:tc>
        <w:tc>
          <w:tcPr>
            <w:tcW w:w="400" w:type="dxa"/>
            <w:shd w:val="clear" w:color="auto" w:fill="auto"/>
            <w:noWrap/>
            <w:vAlign w:val="bottom"/>
          </w:tcPr>
          <w:p w14:paraId="41FE9288" w14:textId="77777777" w:rsidR="003F7E2C" w:rsidRDefault="003F7E2C" w:rsidP="00BE28D4">
            <w:pPr>
              <w:pStyle w:val="tabletext11"/>
              <w:jc w:val="center"/>
              <w:rPr>
                <w:ins w:id="30751" w:author="Author"/>
              </w:rPr>
            </w:pPr>
            <w:ins w:id="30752" w:author="Author">
              <w:r>
                <w:t>3.07</w:t>
              </w:r>
            </w:ins>
          </w:p>
        </w:tc>
        <w:tc>
          <w:tcPr>
            <w:tcW w:w="400" w:type="dxa"/>
            <w:shd w:val="clear" w:color="auto" w:fill="auto"/>
            <w:noWrap/>
            <w:vAlign w:val="bottom"/>
          </w:tcPr>
          <w:p w14:paraId="5E484671" w14:textId="77777777" w:rsidR="003F7E2C" w:rsidRDefault="003F7E2C" w:rsidP="00BE28D4">
            <w:pPr>
              <w:pStyle w:val="tabletext11"/>
              <w:jc w:val="center"/>
              <w:rPr>
                <w:ins w:id="30753" w:author="Author"/>
              </w:rPr>
            </w:pPr>
            <w:ins w:id="30754" w:author="Author">
              <w:r>
                <w:t>2.90</w:t>
              </w:r>
            </w:ins>
          </w:p>
        </w:tc>
        <w:tc>
          <w:tcPr>
            <w:tcW w:w="400" w:type="dxa"/>
            <w:shd w:val="clear" w:color="auto" w:fill="auto"/>
            <w:noWrap/>
            <w:vAlign w:val="bottom"/>
          </w:tcPr>
          <w:p w14:paraId="15C3517E" w14:textId="77777777" w:rsidR="003F7E2C" w:rsidRDefault="003F7E2C" w:rsidP="00BE28D4">
            <w:pPr>
              <w:pStyle w:val="tabletext11"/>
              <w:jc w:val="center"/>
              <w:rPr>
                <w:ins w:id="30755" w:author="Author"/>
              </w:rPr>
            </w:pPr>
            <w:ins w:id="30756" w:author="Author">
              <w:r>
                <w:t>2.74</w:t>
              </w:r>
            </w:ins>
          </w:p>
        </w:tc>
        <w:tc>
          <w:tcPr>
            <w:tcW w:w="400" w:type="dxa"/>
            <w:shd w:val="clear" w:color="auto" w:fill="auto"/>
            <w:noWrap/>
            <w:vAlign w:val="bottom"/>
          </w:tcPr>
          <w:p w14:paraId="011A0C98" w14:textId="77777777" w:rsidR="003F7E2C" w:rsidRDefault="003F7E2C" w:rsidP="00BE28D4">
            <w:pPr>
              <w:pStyle w:val="tabletext11"/>
              <w:jc w:val="center"/>
              <w:rPr>
                <w:ins w:id="30757" w:author="Author"/>
              </w:rPr>
            </w:pPr>
            <w:ins w:id="30758" w:author="Author">
              <w:r>
                <w:t>2.63</w:t>
              </w:r>
            </w:ins>
          </w:p>
        </w:tc>
        <w:tc>
          <w:tcPr>
            <w:tcW w:w="400" w:type="dxa"/>
            <w:shd w:val="clear" w:color="auto" w:fill="auto"/>
            <w:noWrap/>
            <w:vAlign w:val="bottom"/>
          </w:tcPr>
          <w:p w14:paraId="5F61D113" w14:textId="77777777" w:rsidR="003F7E2C" w:rsidRDefault="003F7E2C" w:rsidP="00BE28D4">
            <w:pPr>
              <w:pStyle w:val="tabletext11"/>
              <w:jc w:val="center"/>
              <w:rPr>
                <w:ins w:id="30759" w:author="Author"/>
              </w:rPr>
            </w:pPr>
            <w:ins w:id="30760" w:author="Author">
              <w:r>
                <w:t>2.52</w:t>
              </w:r>
            </w:ins>
          </w:p>
        </w:tc>
        <w:tc>
          <w:tcPr>
            <w:tcW w:w="400" w:type="dxa"/>
            <w:shd w:val="clear" w:color="auto" w:fill="auto"/>
            <w:noWrap/>
            <w:vAlign w:val="bottom"/>
          </w:tcPr>
          <w:p w14:paraId="469EA609" w14:textId="77777777" w:rsidR="003F7E2C" w:rsidRDefault="003F7E2C" w:rsidP="00BE28D4">
            <w:pPr>
              <w:pStyle w:val="tabletext11"/>
              <w:jc w:val="center"/>
              <w:rPr>
                <w:ins w:id="30761" w:author="Author"/>
              </w:rPr>
            </w:pPr>
            <w:ins w:id="30762" w:author="Author">
              <w:r>
                <w:t>2.42</w:t>
              </w:r>
            </w:ins>
          </w:p>
        </w:tc>
        <w:tc>
          <w:tcPr>
            <w:tcW w:w="400" w:type="dxa"/>
            <w:shd w:val="clear" w:color="auto" w:fill="auto"/>
            <w:noWrap/>
            <w:vAlign w:val="bottom"/>
          </w:tcPr>
          <w:p w14:paraId="4F548E4C" w14:textId="77777777" w:rsidR="003F7E2C" w:rsidRDefault="003F7E2C" w:rsidP="00BE28D4">
            <w:pPr>
              <w:pStyle w:val="tabletext11"/>
              <w:jc w:val="center"/>
              <w:rPr>
                <w:ins w:id="30763" w:author="Author"/>
              </w:rPr>
            </w:pPr>
            <w:ins w:id="30764" w:author="Author">
              <w:r>
                <w:t>2.32</w:t>
              </w:r>
            </w:ins>
          </w:p>
        </w:tc>
        <w:tc>
          <w:tcPr>
            <w:tcW w:w="400" w:type="dxa"/>
            <w:shd w:val="clear" w:color="auto" w:fill="auto"/>
            <w:noWrap/>
            <w:vAlign w:val="bottom"/>
          </w:tcPr>
          <w:p w14:paraId="79E3CA14" w14:textId="77777777" w:rsidR="003F7E2C" w:rsidRDefault="003F7E2C" w:rsidP="00BE28D4">
            <w:pPr>
              <w:pStyle w:val="tabletext11"/>
              <w:jc w:val="center"/>
              <w:rPr>
                <w:ins w:id="30765" w:author="Author"/>
              </w:rPr>
            </w:pPr>
            <w:ins w:id="30766" w:author="Author">
              <w:r>
                <w:t>2.23</w:t>
              </w:r>
            </w:ins>
          </w:p>
        </w:tc>
        <w:tc>
          <w:tcPr>
            <w:tcW w:w="400" w:type="dxa"/>
            <w:shd w:val="clear" w:color="auto" w:fill="auto"/>
            <w:noWrap/>
            <w:vAlign w:val="bottom"/>
          </w:tcPr>
          <w:p w14:paraId="32CC649E" w14:textId="77777777" w:rsidR="003F7E2C" w:rsidRDefault="003F7E2C" w:rsidP="00BE28D4">
            <w:pPr>
              <w:pStyle w:val="tabletext11"/>
              <w:jc w:val="center"/>
              <w:rPr>
                <w:ins w:id="30767" w:author="Author"/>
              </w:rPr>
            </w:pPr>
            <w:ins w:id="30768" w:author="Author">
              <w:r>
                <w:t>2.14</w:t>
              </w:r>
            </w:ins>
          </w:p>
        </w:tc>
        <w:tc>
          <w:tcPr>
            <w:tcW w:w="400" w:type="dxa"/>
            <w:shd w:val="clear" w:color="auto" w:fill="auto"/>
            <w:noWrap/>
            <w:vAlign w:val="bottom"/>
          </w:tcPr>
          <w:p w14:paraId="663CC4E8" w14:textId="77777777" w:rsidR="003F7E2C" w:rsidRDefault="003F7E2C" w:rsidP="00BE28D4">
            <w:pPr>
              <w:pStyle w:val="tabletext11"/>
              <w:jc w:val="center"/>
              <w:rPr>
                <w:ins w:id="30769" w:author="Author"/>
              </w:rPr>
            </w:pPr>
            <w:ins w:id="30770" w:author="Author">
              <w:r>
                <w:t>2.06</w:t>
              </w:r>
            </w:ins>
          </w:p>
        </w:tc>
        <w:tc>
          <w:tcPr>
            <w:tcW w:w="400" w:type="dxa"/>
            <w:shd w:val="clear" w:color="auto" w:fill="auto"/>
            <w:noWrap/>
            <w:vAlign w:val="bottom"/>
          </w:tcPr>
          <w:p w14:paraId="445AEB5F" w14:textId="77777777" w:rsidR="003F7E2C" w:rsidRDefault="003F7E2C" w:rsidP="00BE28D4">
            <w:pPr>
              <w:pStyle w:val="tabletext11"/>
              <w:jc w:val="center"/>
              <w:rPr>
                <w:ins w:id="30771" w:author="Author"/>
              </w:rPr>
            </w:pPr>
            <w:ins w:id="30772" w:author="Author">
              <w:r>
                <w:t>1.97</w:t>
              </w:r>
            </w:ins>
          </w:p>
        </w:tc>
        <w:tc>
          <w:tcPr>
            <w:tcW w:w="400" w:type="dxa"/>
            <w:shd w:val="clear" w:color="auto" w:fill="auto"/>
            <w:noWrap/>
            <w:vAlign w:val="bottom"/>
          </w:tcPr>
          <w:p w14:paraId="6F047559" w14:textId="77777777" w:rsidR="003F7E2C" w:rsidRDefault="003F7E2C" w:rsidP="00BE28D4">
            <w:pPr>
              <w:pStyle w:val="tabletext11"/>
              <w:jc w:val="center"/>
              <w:rPr>
                <w:ins w:id="30773" w:author="Author"/>
              </w:rPr>
            </w:pPr>
            <w:ins w:id="30774" w:author="Author">
              <w:r>
                <w:t>1.89</w:t>
              </w:r>
            </w:ins>
          </w:p>
        </w:tc>
        <w:tc>
          <w:tcPr>
            <w:tcW w:w="400" w:type="dxa"/>
            <w:shd w:val="clear" w:color="auto" w:fill="auto"/>
            <w:noWrap/>
            <w:vAlign w:val="bottom"/>
          </w:tcPr>
          <w:p w14:paraId="1916CF5F" w14:textId="77777777" w:rsidR="003F7E2C" w:rsidRDefault="003F7E2C" w:rsidP="00BE28D4">
            <w:pPr>
              <w:pStyle w:val="tabletext11"/>
              <w:jc w:val="center"/>
              <w:rPr>
                <w:ins w:id="30775" w:author="Author"/>
              </w:rPr>
            </w:pPr>
            <w:ins w:id="30776" w:author="Author">
              <w:r>
                <w:t>1.82</w:t>
              </w:r>
            </w:ins>
          </w:p>
        </w:tc>
        <w:tc>
          <w:tcPr>
            <w:tcW w:w="400" w:type="dxa"/>
            <w:shd w:val="clear" w:color="auto" w:fill="auto"/>
            <w:noWrap/>
            <w:vAlign w:val="bottom"/>
          </w:tcPr>
          <w:p w14:paraId="1B1E22B1" w14:textId="77777777" w:rsidR="003F7E2C" w:rsidRDefault="003F7E2C" w:rsidP="00BE28D4">
            <w:pPr>
              <w:pStyle w:val="tabletext11"/>
              <w:jc w:val="center"/>
              <w:rPr>
                <w:ins w:id="30777" w:author="Author"/>
              </w:rPr>
            </w:pPr>
            <w:ins w:id="30778" w:author="Author">
              <w:r>
                <w:t>1.75</w:t>
              </w:r>
            </w:ins>
          </w:p>
        </w:tc>
        <w:tc>
          <w:tcPr>
            <w:tcW w:w="440" w:type="dxa"/>
            <w:shd w:val="clear" w:color="auto" w:fill="auto"/>
            <w:noWrap/>
            <w:vAlign w:val="bottom"/>
          </w:tcPr>
          <w:p w14:paraId="6E259619" w14:textId="77777777" w:rsidR="003F7E2C" w:rsidRDefault="003F7E2C" w:rsidP="00BE28D4">
            <w:pPr>
              <w:pStyle w:val="tabletext11"/>
              <w:jc w:val="center"/>
              <w:rPr>
                <w:ins w:id="30779" w:author="Author"/>
              </w:rPr>
            </w:pPr>
            <w:ins w:id="30780" w:author="Author">
              <w:r>
                <w:t>1.68</w:t>
              </w:r>
            </w:ins>
          </w:p>
        </w:tc>
        <w:tc>
          <w:tcPr>
            <w:tcW w:w="400" w:type="dxa"/>
            <w:shd w:val="clear" w:color="auto" w:fill="auto"/>
            <w:noWrap/>
            <w:vAlign w:val="bottom"/>
          </w:tcPr>
          <w:p w14:paraId="32FC26F5" w14:textId="77777777" w:rsidR="003F7E2C" w:rsidRDefault="003F7E2C" w:rsidP="00BE28D4">
            <w:pPr>
              <w:pStyle w:val="tabletext11"/>
              <w:jc w:val="center"/>
              <w:rPr>
                <w:ins w:id="30781" w:author="Author"/>
              </w:rPr>
            </w:pPr>
            <w:ins w:id="30782" w:author="Author">
              <w:r>
                <w:t>1.61</w:t>
              </w:r>
            </w:ins>
          </w:p>
        </w:tc>
        <w:tc>
          <w:tcPr>
            <w:tcW w:w="400" w:type="dxa"/>
            <w:shd w:val="clear" w:color="auto" w:fill="auto"/>
            <w:noWrap/>
            <w:vAlign w:val="bottom"/>
          </w:tcPr>
          <w:p w14:paraId="0E6F51CF" w14:textId="77777777" w:rsidR="003F7E2C" w:rsidRDefault="003F7E2C" w:rsidP="00BE28D4">
            <w:pPr>
              <w:pStyle w:val="tabletext11"/>
              <w:jc w:val="center"/>
              <w:rPr>
                <w:ins w:id="30783" w:author="Author"/>
              </w:rPr>
            </w:pPr>
            <w:ins w:id="30784" w:author="Author">
              <w:r>
                <w:t>1.54</w:t>
              </w:r>
            </w:ins>
          </w:p>
        </w:tc>
        <w:tc>
          <w:tcPr>
            <w:tcW w:w="400" w:type="dxa"/>
            <w:shd w:val="clear" w:color="auto" w:fill="auto"/>
            <w:noWrap/>
            <w:vAlign w:val="bottom"/>
          </w:tcPr>
          <w:p w14:paraId="5FA22CA4" w14:textId="77777777" w:rsidR="003F7E2C" w:rsidRDefault="003F7E2C" w:rsidP="00BE28D4">
            <w:pPr>
              <w:pStyle w:val="tabletext11"/>
              <w:jc w:val="center"/>
              <w:rPr>
                <w:ins w:id="30785" w:author="Author"/>
              </w:rPr>
            </w:pPr>
            <w:ins w:id="30786" w:author="Author">
              <w:r>
                <w:t>1.48</w:t>
              </w:r>
            </w:ins>
          </w:p>
        </w:tc>
        <w:tc>
          <w:tcPr>
            <w:tcW w:w="400" w:type="dxa"/>
            <w:shd w:val="clear" w:color="auto" w:fill="auto"/>
            <w:noWrap/>
            <w:vAlign w:val="bottom"/>
          </w:tcPr>
          <w:p w14:paraId="6B97837D" w14:textId="77777777" w:rsidR="003F7E2C" w:rsidRDefault="003F7E2C" w:rsidP="00BE28D4">
            <w:pPr>
              <w:pStyle w:val="tabletext11"/>
              <w:jc w:val="center"/>
              <w:rPr>
                <w:ins w:id="30787" w:author="Author"/>
              </w:rPr>
            </w:pPr>
            <w:ins w:id="30788" w:author="Author">
              <w:r>
                <w:t>1.42</w:t>
              </w:r>
            </w:ins>
          </w:p>
        </w:tc>
        <w:tc>
          <w:tcPr>
            <w:tcW w:w="460" w:type="dxa"/>
            <w:shd w:val="clear" w:color="auto" w:fill="auto"/>
            <w:noWrap/>
            <w:vAlign w:val="bottom"/>
          </w:tcPr>
          <w:p w14:paraId="2E9C528A" w14:textId="77777777" w:rsidR="003F7E2C" w:rsidRDefault="003F7E2C" w:rsidP="00BE28D4">
            <w:pPr>
              <w:pStyle w:val="tabletext11"/>
              <w:jc w:val="center"/>
              <w:rPr>
                <w:ins w:id="30789" w:author="Author"/>
              </w:rPr>
            </w:pPr>
            <w:ins w:id="30790" w:author="Author">
              <w:r>
                <w:t>1.37</w:t>
              </w:r>
            </w:ins>
          </w:p>
        </w:tc>
      </w:tr>
    </w:tbl>
    <w:p w14:paraId="564962A5" w14:textId="4BE2C278" w:rsidR="00621116" w:rsidRDefault="003F7E2C" w:rsidP="00621116">
      <w:pPr>
        <w:pStyle w:val="tablecaption"/>
        <w:rPr>
          <w:b w:val="0"/>
        </w:rPr>
      </w:pPr>
      <w:ins w:id="30791" w:author="Author">
        <w:r w:rsidRPr="00704EE9">
          <w:t>Table 301.C.2.b.(3) All Other Vehicles Vehicle Value Factors</w:t>
        </w:r>
        <w:r>
          <w:t xml:space="preserve"> – </w:t>
        </w:r>
        <w:r w:rsidRPr="00704EE9">
          <w:t xml:space="preserve">Other Than Collision </w:t>
        </w:r>
        <w:proofErr w:type="gramStart"/>
        <w:r>
          <w:t>W</w:t>
        </w:r>
        <w:r w:rsidRPr="00704EE9">
          <w:t>ith</w:t>
        </w:r>
        <w:proofErr w:type="gramEnd"/>
        <w:r w:rsidRPr="00704EE9">
          <w:t xml:space="preserve"> Actual Cash Value Rating</w:t>
        </w:r>
      </w:ins>
      <w:r w:rsidR="00621116">
        <w:br w:type="page"/>
      </w:r>
    </w:p>
    <w:p w14:paraId="6471290D" w14:textId="065AF404" w:rsidR="00EA2F34" w:rsidRPr="003C5F94" w:rsidRDefault="00EA2F34" w:rsidP="00BE28D4">
      <w:pPr>
        <w:pStyle w:val="blocktext1"/>
        <w:rPr>
          <w:ins w:id="30792" w:author="Author"/>
        </w:rPr>
      </w:pPr>
      <w:ins w:id="30793" w:author="Author">
        <w:r w:rsidRPr="003C5F94">
          <w:lastRenderedPageBreak/>
          <w:t xml:space="preserve">Paragraph </w:t>
        </w:r>
        <w:r w:rsidRPr="003C5F94">
          <w:rPr>
            <w:b/>
          </w:rPr>
          <w:t>D.1.b.</w:t>
        </w:r>
        <w:r w:rsidRPr="003C5F94">
          <w:t xml:space="preserve"> is replaced by the following:</w:t>
        </w:r>
      </w:ins>
    </w:p>
    <w:p w14:paraId="6440BCB9" w14:textId="77777777" w:rsidR="00EA2F34" w:rsidRPr="003C5F94" w:rsidRDefault="00EA2F34" w:rsidP="00BE28D4">
      <w:pPr>
        <w:pStyle w:val="outlinehd2"/>
        <w:rPr>
          <w:ins w:id="30794" w:author="Author"/>
        </w:rPr>
      </w:pPr>
      <w:ins w:id="30795" w:author="Author">
        <w:r w:rsidRPr="003C5F94">
          <w:tab/>
          <w:t>D.</w:t>
        </w:r>
        <w:r w:rsidRPr="003C5F94">
          <w:tab/>
          <w:t>Liability Factors</w:t>
        </w:r>
      </w:ins>
    </w:p>
    <w:p w14:paraId="2294FFB8" w14:textId="77777777" w:rsidR="00EA2F34" w:rsidRPr="003C5F94" w:rsidRDefault="00EA2F34" w:rsidP="00BE28D4">
      <w:pPr>
        <w:pStyle w:val="outlinehd3"/>
        <w:rPr>
          <w:ins w:id="30796" w:author="Author"/>
        </w:rPr>
      </w:pPr>
      <w:ins w:id="30797" w:author="Author">
        <w:r w:rsidRPr="003C5F94">
          <w:rPr>
            <w:bCs/>
          </w:rPr>
          <w:tab/>
          <w:t>1.</w:t>
        </w:r>
        <w:r w:rsidRPr="003C5F94">
          <w:rPr>
            <w:bCs/>
          </w:rPr>
          <w:tab/>
        </w:r>
        <w:r w:rsidRPr="003C5F94">
          <w:t>Liability Original Cost New Factors</w:t>
        </w:r>
      </w:ins>
    </w:p>
    <w:p w14:paraId="4922E8A5" w14:textId="77777777" w:rsidR="00EA2F34" w:rsidRPr="003C5F94" w:rsidRDefault="00EA2F34" w:rsidP="00BE28D4">
      <w:pPr>
        <w:pStyle w:val="outlinehd4"/>
        <w:rPr>
          <w:ins w:id="30798" w:author="Author"/>
        </w:rPr>
      </w:pPr>
      <w:ins w:id="30799" w:author="Author">
        <w:r w:rsidRPr="003C5F94">
          <w:tab/>
          <w:t>b.</w:t>
        </w:r>
        <w:r w:rsidRPr="003C5F94">
          <w:tab/>
          <w:t>Original Cost New Factors</w:t>
        </w:r>
      </w:ins>
    </w:p>
    <w:p w14:paraId="5B43E1A0" w14:textId="77777777" w:rsidR="00EA2F34" w:rsidRPr="003C5F94" w:rsidRDefault="00EA2F34" w:rsidP="00BE28D4">
      <w:pPr>
        <w:pStyle w:val="space4"/>
        <w:rPr>
          <w:ins w:id="30800" w:author="Author"/>
        </w:rPr>
      </w:pPr>
    </w:p>
    <w:tbl>
      <w:tblPr>
        <w:tblW w:w="10280"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Change w:id="30801" w:author="Author">
          <w:tblPr>
            <w:tblW w:w="10480" w:type="dxa"/>
            <w:tblInd w:w="-161" w:type="dxa"/>
            <w:tblLayout w:type="fixed"/>
            <w:tblCellMar>
              <w:left w:w="50" w:type="dxa"/>
              <w:right w:w="50" w:type="dxa"/>
            </w:tblCellMar>
            <w:tblLook w:val="04A0" w:firstRow="1" w:lastRow="0" w:firstColumn="1" w:lastColumn="0" w:noHBand="0" w:noVBand="1"/>
          </w:tblPr>
        </w:tblPrChange>
      </w:tblPr>
      <w:tblGrid>
        <w:gridCol w:w="200"/>
        <w:gridCol w:w="240"/>
        <w:gridCol w:w="1800"/>
        <w:gridCol w:w="720"/>
        <w:gridCol w:w="840"/>
        <w:gridCol w:w="720"/>
        <w:gridCol w:w="720"/>
        <w:gridCol w:w="840"/>
        <w:gridCol w:w="840"/>
        <w:gridCol w:w="720"/>
        <w:gridCol w:w="760"/>
        <w:gridCol w:w="840"/>
        <w:gridCol w:w="1040"/>
        <w:tblGridChange w:id="30802">
          <w:tblGrid>
            <w:gridCol w:w="200"/>
            <w:gridCol w:w="240"/>
            <w:gridCol w:w="1442"/>
            <w:gridCol w:w="200"/>
            <w:gridCol w:w="158"/>
            <w:gridCol w:w="720"/>
            <w:gridCol w:w="840"/>
            <w:gridCol w:w="522"/>
            <w:gridCol w:w="198"/>
            <w:gridCol w:w="522"/>
            <w:gridCol w:w="198"/>
            <w:gridCol w:w="642"/>
            <w:gridCol w:w="198"/>
            <w:gridCol w:w="522"/>
            <w:gridCol w:w="318"/>
            <w:gridCol w:w="402"/>
            <w:gridCol w:w="318"/>
            <w:gridCol w:w="522"/>
            <w:gridCol w:w="238"/>
            <w:gridCol w:w="602"/>
            <w:gridCol w:w="238"/>
            <w:gridCol w:w="482"/>
            <w:gridCol w:w="558"/>
            <w:gridCol w:w="202"/>
            <w:gridCol w:w="840"/>
            <w:gridCol w:w="1040"/>
          </w:tblGrid>
        </w:tblGridChange>
      </w:tblGrid>
      <w:tr w:rsidR="00EA2F34" w:rsidRPr="003C5F94" w14:paraId="20EBC357" w14:textId="77777777" w:rsidTr="00EA2F34">
        <w:trPr>
          <w:cantSplit/>
          <w:trHeight w:val="190"/>
          <w:ins w:id="30803" w:author="Author"/>
          <w:trPrChange w:id="30804" w:author="Author">
            <w:trPr>
              <w:gridBefore w:val="3"/>
              <w:cantSplit/>
              <w:trHeight w:val="190"/>
            </w:trPr>
          </w:trPrChange>
        </w:trPr>
        <w:tc>
          <w:tcPr>
            <w:tcW w:w="200" w:type="dxa"/>
            <w:tcBorders>
              <w:top w:val="nil"/>
              <w:left w:val="nil"/>
              <w:bottom w:val="nil"/>
            </w:tcBorders>
            <w:shd w:val="clear" w:color="auto" w:fill="auto"/>
            <w:tcPrChange w:id="30805" w:author="Author">
              <w:tcPr>
                <w:tcW w:w="200" w:type="dxa"/>
                <w:tcBorders>
                  <w:right w:val="single" w:sz="4" w:space="0" w:color="auto"/>
                </w:tcBorders>
                <w:shd w:val="clear" w:color="auto" w:fill="auto"/>
              </w:tcPr>
            </w:tcPrChange>
          </w:tcPr>
          <w:p w14:paraId="56338F3D" w14:textId="77777777" w:rsidR="00EA2F34" w:rsidRPr="003C5F94" w:rsidRDefault="00EA2F34" w:rsidP="00BE28D4">
            <w:pPr>
              <w:pStyle w:val="tablehead"/>
              <w:rPr>
                <w:ins w:id="30806" w:author="Author"/>
              </w:rPr>
            </w:pPr>
          </w:p>
        </w:tc>
        <w:tc>
          <w:tcPr>
            <w:tcW w:w="2040" w:type="dxa"/>
            <w:gridSpan w:val="2"/>
            <w:shd w:val="clear" w:color="auto" w:fill="auto"/>
            <w:vAlign w:val="bottom"/>
            <w:tcPrChange w:id="30807" w:author="Author">
              <w:tcPr>
                <w:tcW w:w="2240" w:type="dxa"/>
                <w:gridSpan w:val="4"/>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30B0861" w14:textId="77777777" w:rsidR="00EA2F34" w:rsidRPr="003C5F94" w:rsidRDefault="00EA2F34" w:rsidP="00BE28D4">
            <w:pPr>
              <w:pStyle w:val="tablehead"/>
              <w:rPr>
                <w:ins w:id="30808" w:author="Author"/>
              </w:rPr>
            </w:pPr>
            <w:ins w:id="30809" w:author="Author">
              <w:r w:rsidRPr="003C5F94">
                <w:t xml:space="preserve">Price Bracket </w:t>
              </w:r>
              <w:r w:rsidRPr="003C5F94">
                <w:br/>
                <w:t>(OCN Or Stated Amount)</w:t>
              </w:r>
            </w:ins>
          </w:p>
        </w:tc>
        <w:tc>
          <w:tcPr>
            <w:tcW w:w="720" w:type="dxa"/>
            <w:shd w:val="clear" w:color="auto" w:fill="auto"/>
            <w:vAlign w:val="bottom"/>
            <w:tcPrChange w:id="30810" w:author="Author">
              <w:tcPr>
                <w:tcW w:w="720" w:type="dxa"/>
                <w:gridSpan w:val="2"/>
                <w:tcBorders>
                  <w:top w:val="single" w:sz="4" w:space="0" w:color="auto"/>
                  <w:left w:val="nil"/>
                  <w:bottom w:val="single" w:sz="4" w:space="0" w:color="auto"/>
                  <w:right w:val="single" w:sz="4" w:space="0" w:color="auto"/>
                </w:tcBorders>
                <w:shd w:val="clear" w:color="auto" w:fill="auto"/>
                <w:vAlign w:val="bottom"/>
              </w:tcPr>
            </w:tcPrChange>
          </w:tcPr>
          <w:p w14:paraId="294D3653" w14:textId="77777777" w:rsidR="00EA2F34" w:rsidRPr="003C5F94" w:rsidRDefault="00EA2F34" w:rsidP="00BE28D4">
            <w:pPr>
              <w:pStyle w:val="tablehead"/>
              <w:rPr>
                <w:ins w:id="30811" w:author="Author"/>
              </w:rPr>
            </w:pPr>
            <w:ins w:id="30812" w:author="Author">
              <w:r w:rsidRPr="003C5F94">
                <w:t>Light Trucks</w:t>
              </w:r>
            </w:ins>
          </w:p>
        </w:tc>
        <w:tc>
          <w:tcPr>
            <w:tcW w:w="840" w:type="dxa"/>
            <w:shd w:val="clear" w:color="auto" w:fill="auto"/>
            <w:vAlign w:val="bottom"/>
            <w:tcPrChange w:id="30813" w:author="Author">
              <w:tcPr>
                <w:tcW w:w="840" w:type="dxa"/>
                <w:gridSpan w:val="2"/>
                <w:tcBorders>
                  <w:top w:val="single" w:sz="4" w:space="0" w:color="auto"/>
                  <w:left w:val="nil"/>
                  <w:bottom w:val="single" w:sz="4" w:space="0" w:color="auto"/>
                  <w:right w:val="single" w:sz="4" w:space="0" w:color="auto"/>
                </w:tcBorders>
                <w:shd w:val="clear" w:color="auto" w:fill="auto"/>
                <w:vAlign w:val="bottom"/>
              </w:tcPr>
            </w:tcPrChange>
          </w:tcPr>
          <w:p w14:paraId="1229D3C4" w14:textId="77777777" w:rsidR="00EA2F34" w:rsidRPr="003C5F94" w:rsidRDefault="00EA2F34" w:rsidP="00BE28D4">
            <w:pPr>
              <w:pStyle w:val="tablehead"/>
              <w:rPr>
                <w:ins w:id="30814" w:author="Author"/>
              </w:rPr>
            </w:pPr>
            <w:ins w:id="30815" w:author="Author">
              <w:r w:rsidRPr="003C5F94">
                <w:t>Medium Trucks</w:t>
              </w:r>
            </w:ins>
          </w:p>
        </w:tc>
        <w:tc>
          <w:tcPr>
            <w:tcW w:w="720" w:type="dxa"/>
            <w:shd w:val="clear" w:color="auto" w:fill="auto"/>
            <w:vAlign w:val="bottom"/>
            <w:tcPrChange w:id="30816" w:author="Author">
              <w:tcPr>
                <w:tcW w:w="720" w:type="dxa"/>
                <w:gridSpan w:val="2"/>
                <w:tcBorders>
                  <w:top w:val="single" w:sz="4" w:space="0" w:color="auto"/>
                  <w:left w:val="nil"/>
                  <w:bottom w:val="single" w:sz="4" w:space="0" w:color="auto"/>
                  <w:right w:val="single" w:sz="4" w:space="0" w:color="auto"/>
                </w:tcBorders>
                <w:shd w:val="clear" w:color="auto" w:fill="auto"/>
                <w:vAlign w:val="bottom"/>
              </w:tcPr>
            </w:tcPrChange>
          </w:tcPr>
          <w:p w14:paraId="69ADAFDC" w14:textId="77777777" w:rsidR="00EA2F34" w:rsidRPr="003C5F94" w:rsidRDefault="00EA2F34" w:rsidP="00BE28D4">
            <w:pPr>
              <w:pStyle w:val="tablehead"/>
              <w:rPr>
                <w:ins w:id="30817" w:author="Author"/>
              </w:rPr>
            </w:pPr>
            <w:ins w:id="30818" w:author="Author">
              <w:r w:rsidRPr="003C5F94">
                <w:t>Heavy Trucks</w:t>
              </w:r>
            </w:ins>
          </w:p>
        </w:tc>
        <w:tc>
          <w:tcPr>
            <w:tcW w:w="720" w:type="dxa"/>
            <w:shd w:val="clear" w:color="auto" w:fill="auto"/>
            <w:vAlign w:val="bottom"/>
            <w:tcPrChange w:id="30819" w:author="Author">
              <w:tcPr>
                <w:tcW w:w="720" w:type="dxa"/>
                <w:gridSpan w:val="2"/>
                <w:tcBorders>
                  <w:top w:val="single" w:sz="4" w:space="0" w:color="auto"/>
                  <w:left w:val="nil"/>
                  <w:bottom w:val="single" w:sz="4" w:space="0" w:color="auto"/>
                  <w:right w:val="single" w:sz="4" w:space="0" w:color="auto"/>
                </w:tcBorders>
                <w:shd w:val="clear" w:color="auto" w:fill="auto"/>
                <w:vAlign w:val="bottom"/>
              </w:tcPr>
            </w:tcPrChange>
          </w:tcPr>
          <w:p w14:paraId="47408AD3" w14:textId="77777777" w:rsidR="00EA2F34" w:rsidRPr="003C5F94" w:rsidRDefault="00EA2F34" w:rsidP="00BE28D4">
            <w:pPr>
              <w:pStyle w:val="tablehead"/>
              <w:rPr>
                <w:ins w:id="30820" w:author="Author"/>
              </w:rPr>
            </w:pPr>
            <w:ins w:id="30821" w:author="Author">
              <w:r w:rsidRPr="003C5F94">
                <w:t>Extra-heavy Trucks</w:t>
              </w:r>
            </w:ins>
          </w:p>
        </w:tc>
        <w:tc>
          <w:tcPr>
            <w:tcW w:w="840" w:type="dxa"/>
            <w:shd w:val="clear" w:color="auto" w:fill="auto"/>
            <w:vAlign w:val="bottom"/>
            <w:tcPrChange w:id="30822" w:author="Author">
              <w:tcPr>
                <w:tcW w:w="840" w:type="dxa"/>
                <w:gridSpan w:val="2"/>
                <w:tcBorders>
                  <w:top w:val="single" w:sz="4" w:space="0" w:color="auto"/>
                  <w:left w:val="nil"/>
                  <w:bottom w:val="single" w:sz="4" w:space="0" w:color="auto"/>
                  <w:right w:val="single" w:sz="4" w:space="0" w:color="auto"/>
                </w:tcBorders>
                <w:shd w:val="clear" w:color="auto" w:fill="auto"/>
                <w:vAlign w:val="bottom"/>
              </w:tcPr>
            </w:tcPrChange>
          </w:tcPr>
          <w:p w14:paraId="121A9CD1" w14:textId="77777777" w:rsidR="00EA2F34" w:rsidRPr="003C5F94" w:rsidRDefault="00EA2F34" w:rsidP="00BE28D4">
            <w:pPr>
              <w:pStyle w:val="tablehead"/>
              <w:rPr>
                <w:ins w:id="30823" w:author="Author"/>
              </w:rPr>
            </w:pPr>
            <w:ins w:id="30824" w:author="Author">
              <w:r w:rsidRPr="003C5F94">
                <w:t>Heavy Truck-tractors</w:t>
              </w:r>
            </w:ins>
          </w:p>
        </w:tc>
        <w:tc>
          <w:tcPr>
            <w:tcW w:w="840" w:type="dxa"/>
            <w:shd w:val="clear" w:color="auto" w:fill="auto"/>
            <w:vAlign w:val="bottom"/>
            <w:tcPrChange w:id="30825" w:author="Author">
              <w:tcPr>
                <w:tcW w:w="840" w:type="dxa"/>
                <w:gridSpan w:val="2"/>
                <w:tcBorders>
                  <w:top w:val="single" w:sz="4" w:space="0" w:color="auto"/>
                  <w:left w:val="nil"/>
                  <w:bottom w:val="single" w:sz="4" w:space="0" w:color="auto"/>
                  <w:right w:val="single" w:sz="4" w:space="0" w:color="auto"/>
                </w:tcBorders>
                <w:shd w:val="clear" w:color="auto" w:fill="auto"/>
                <w:vAlign w:val="bottom"/>
              </w:tcPr>
            </w:tcPrChange>
          </w:tcPr>
          <w:p w14:paraId="21FEC170" w14:textId="77777777" w:rsidR="00EA2F34" w:rsidRPr="003C5F94" w:rsidRDefault="00EA2F34" w:rsidP="00BE28D4">
            <w:pPr>
              <w:pStyle w:val="tablehead"/>
              <w:rPr>
                <w:ins w:id="30826" w:author="Author"/>
              </w:rPr>
            </w:pPr>
            <w:ins w:id="30827" w:author="Author">
              <w:r w:rsidRPr="003C5F94">
                <w:t>Extra-heavy Truck-tractors</w:t>
              </w:r>
            </w:ins>
          </w:p>
        </w:tc>
        <w:tc>
          <w:tcPr>
            <w:tcW w:w="720" w:type="dxa"/>
            <w:shd w:val="clear" w:color="auto" w:fill="auto"/>
            <w:vAlign w:val="bottom"/>
            <w:tcPrChange w:id="30828" w:author="Author">
              <w:tcPr>
                <w:tcW w:w="720" w:type="dxa"/>
                <w:gridSpan w:val="2"/>
                <w:tcBorders>
                  <w:top w:val="single" w:sz="4" w:space="0" w:color="auto"/>
                  <w:left w:val="nil"/>
                  <w:bottom w:val="single" w:sz="4" w:space="0" w:color="auto"/>
                  <w:right w:val="single" w:sz="4" w:space="0" w:color="auto"/>
                </w:tcBorders>
                <w:shd w:val="clear" w:color="auto" w:fill="auto"/>
                <w:vAlign w:val="bottom"/>
              </w:tcPr>
            </w:tcPrChange>
          </w:tcPr>
          <w:p w14:paraId="454FB26A" w14:textId="77777777" w:rsidR="00EA2F34" w:rsidRPr="003C5F94" w:rsidRDefault="00EA2F34" w:rsidP="00BE28D4">
            <w:pPr>
              <w:pStyle w:val="tablehead"/>
              <w:rPr>
                <w:ins w:id="30829" w:author="Author"/>
              </w:rPr>
            </w:pPr>
            <w:ins w:id="30830" w:author="Author">
              <w:r w:rsidRPr="003C5F94">
                <w:t>Semi-trailers</w:t>
              </w:r>
            </w:ins>
          </w:p>
        </w:tc>
        <w:tc>
          <w:tcPr>
            <w:tcW w:w="760" w:type="dxa"/>
            <w:shd w:val="clear" w:color="auto" w:fill="auto"/>
            <w:vAlign w:val="bottom"/>
            <w:tcPrChange w:id="30831" w:author="Author">
              <w:tcPr>
                <w:tcW w:w="760" w:type="dxa"/>
                <w:gridSpan w:val="2"/>
                <w:tcBorders>
                  <w:top w:val="single" w:sz="4" w:space="0" w:color="auto"/>
                  <w:left w:val="nil"/>
                  <w:bottom w:val="single" w:sz="4" w:space="0" w:color="auto"/>
                  <w:right w:val="single" w:sz="4" w:space="0" w:color="auto"/>
                </w:tcBorders>
                <w:shd w:val="clear" w:color="auto" w:fill="auto"/>
                <w:vAlign w:val="bottom"/>
              </w:tcPr>
            </w:tcPrChange>
          </w:tcPr>
          <w:p w14:paraId="1D7C6659" w14:textId="77777777" w:rsidR="00EA2F34" w:rsidRPr="003C5F94" w:rsidRDefault="00EA2F34" w:rsidP="00BE28D4">
            <w:pPr>
              <w:pStyle w:val="tablehead"/>
              <w:rPr>
                <w:ins w:id="30832" w:author="Author"/>
              </w:rPr>
            </w:pPr>
            <w:ins w:id="30833" w:author="Author">
              <w:r w:rsidRPr="003C5F94">
                <w:t>Trailers</w:t>
              </w:r>
            </w:ins>
          </w:p>
        </w:tc>
        <w:tc>
          <w:tcPr>
            <w:tcW w:w="840" w:type="dxa"/>
            <w:shd w:val="clear" w:color="auto" w:fill="auto"/>
            <w:vAlign w:val="bottom"/>
            <w:tcPrChange w:id="30834" w:author="Author">
              <w:tcPr>
                <w:tcW w:w="840" w:type="dxa"/>
                <w:tcBorders>
                  <w:top w:val="single" w:sz="4" w:space="0" w:color="auto"/>
                  <w:left w:val="nil"/>
                  <w:bottom w:val="single" w:sz="4" w:space="0" w:color="auto"/>
                  <w:right w:val="single" w:sz="4" w:space="0" w:color="auto"/>
                </w:tcBorders>
                <w:shd w:val="clear" w:color="auto" w:fill="auto"/>
                <w:vAlign w:val="bottom"/>
              </w:tcPr>
            </w:tcPrChange>
          </w:tcPr>
          <w:p w14:paraId="486F3601" w14:textId="77777777" w:rsidR="00EA2F34" w:rsidRPr="003C5F94" w:rsidRDefault="00EA2F34" w:rsidP="00BE28D4">
            <w:pPr>
              <w:pStyle w:val="tablehead"/>
              <w:rPr>
                <w:ins w:id="30835" w:author="Author"/>
              </w:rPr>
            </w:pPr>
            <w:ins w:id="30836" w:author="Author">
              <w:r w:rsidRPr="003C5F94">
                <w:t>Service Or Utility Trailers</w:t>
              </w:r>
            </w:ins>
          </w:p>
        </w:tc>
        <w:tc>
          <w:tcPr>
            <w:tcW w:w="1040" w:type="dxa"/>
            <w:shd w:val="clear" w:color="auto" w:fill="auto"/>
            <w:vAlign w:val="bottom"/>
            <w:tcPrChange w:id="30837" w:author="Author">
              <w:tcPr>
                <w:tcW w:w="1040" w:type="dxa"/>
                <w:tcBorders>
                  <w:top w:val="single" w:sz="4" w:space="0" w:color="auto"/>
                  <w:left w:val="nil"/>
                  <w:bottom w:val="single" w:sz="4" w:space="0" w:color="auto"/>
                  <w:right w:val="single" w:sz="4" w:space="0" w:color="auto"/>
                </w:tcBorders>
                <w:shd w:val="clear" w:color="auto" w:fill="auto"/>
                <w:vAlign w:val="bottom"/>
              </w:tcPr>
            </w:tcPrChange>
          </w:tcPr>
          <w:p w14:paraId="6D779DC0" w14:textId="77777777" w:rsidR="00EA2F34" w:rsidRPr="003C5F94" w:rsidRDefault="00EA2F34" w:rsidP="00BE28D4">
            <w:pPr>
              <w:pStyle w:val="tablehead"/>
              <w:rPr>
                <w:ins w:id="30838" w:author="Author"/>
              </w:rPr>
            </w:pPr>
            <w:ins w:id="30839" w:author="Author">
              <w:r w:rsidRPr="003C5F94">
                <w:t>Private Passenger Types</w:t>
              </w:r>
            </w:ins>
          </w:p>
        </w:tc>
      </w:tr>
      <w:tr w:rsidR="00EA2F34" w:rsidRPr="003C5F94" w14:paraId="2B3A0AAE"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0840" w:author="Author"/>
        </w:trPr>
        <w:tc>
          <w:tcPr>
            <w:tcW w:w="200" w:type="dxa"/>
            <w:tcBorders>
              <w:right w:val="single" w:sz="6" w:space="0" w:color="auto"/>
            </w:tcBorders>
            <w:shd w:val="clear" w:color="auto" w:fill="auto"/>
          </w:tcPr>
          <w:p w14:paraId="0FB1AC5C" w14:textId="77777777" w:rsidR="00EA2F34" w:rsidRPr="003C5F94" w:rsidRDefault="00EA2F34" w:rsidP="00BE28D4">
            <w:pPr>
              <w:pStyle w:val="tabletext11"/>
              <w:rPr>
                <w:ins w:id="30841" w:author="Author"/>
              </w:rPr>
            </w:pPr>
          </w:p>
        </w:tc>
        <w:tc>
          <w:tcPr>
            <w:tcW w:w="240" w:type="dxa"/>
            <w:tcBorders>
              <w:top w:val="single" w:sz="6" w:space="0" w:color="auto"/>
              <w:left w:val="single" w:sz="6" w:space="0" w:color="auto"/>
              <w:bottom w:val="single" w:sz="6" w:space="0" w:color="auto"/>
            </w:tcBorders>
            <w:shd w:val="clear" w:color="auto" w:fill="auto"/>
          </w:tcPr>
          <w:p w14:paraId="2E2E1167" w14:textId="77777777" w:rsidR="00EA2F34" w:rsidRPr="003C5F94" w:rsidRDefault="00EA2F34" w:rsidP="00BE28D4">
            <w:pPr>
              <w:pStyle w:val="tabletext11"/>
              <w:rPr>
                <w:ins w:id="30842" w:author="Author"/>
              </w:rPr>
            </w:pPr>
            <w:ins w:id="30843" w:author="Author">
              <w:r w:rsidRPr="003C5F94">
                <w:t>$</w:t>
              </w:r>
            </w:ins>
          </w:p>
        </w:tc>
        <w:tc>
          <w:tcPr>
            <w:tcW w:w="1800" w:type="dxa"/>
            <w:tcBorders>
              <w:top w:val="single" w:sz="6" w:space="0" w:color="auto"/>
              <w:left w:val="nil"/>
              <w:bottom w:val="single" w:sz="6" w:space="0" w:color="auto"/>
              <w:right w:val="single" w:sz="6" w:space="0" w:color="auto"/>
            </w:tcBorders>
            <w:shd w:val="clear" w:color="auto" w:fill="auto"/>
          </w:tcPr>
          <w:p w14:paraId="385E56F0" w14:textId="77777777" w:rsidR="00EA2F34" w:rsidRPr="003C5F94" w:rsidRDefault="00EA2F34">
            <w:pPr>
              <w:pStyle w:val="tabletext11"/>
              <w:tabs>
                <w:tab w:val="decimal" w:pos="681"/>
              </w:tabs>
              <w:rPr>
                <w:ins w:id="30844" w:author="Author"/>
              </w:rPr>
              <w:pPrChange w:id="30845" w:author="Author">
                <w:pPr>
                  <w:pStyle w:val="tabletext11"/>
                </w:pPr>
              </w:pPrChange>
            </w:pPr>
            <w:ins w:id="30846" w:author="Author">
              <w:r w:rsidRPr="003C5F94">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3A09B6" w14:textId="77777777" w:rsidR="00EA2F34" w:rsidRPr="003C5F94" w:rsidRDefault="00EA2F34" w:rsidP="00BE28D4">
            <w:pPr>
              <w:pStyle w:val="tabletext11"/>
              <w:tabs>
                <w:tab w:val="decimal" w:pos="240"/>
              </w:tabs>
              <w:rPr>
                <w:ins w:id="30847" w:author="Author"/>
                <w:rFonts w:cs="Arial"/>
                <w:color w:val="000000"/>
                <w:szCs w:val="18"/>
              </w:rPr>
            </w:pPr>
            <w:ins w:id="30848" w:author="Author">
              <w:r w:rsidRPr="003C5F94">
                <w:rPr>
                  <w:rFonts w:cs="Arial"/>
                  <w:color w:val="000000"/>
                  <w:szCs w:val="18"/>
                </w:rPr>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933A66" w14:textId="77777777" w:rsidR="00EA2F34" w:rsidRPr="003C5F94" w:rsidRDefault="00EA2F34" w:rsidP="00BE28D4">
            <w:pPr>
              <w:pStyle w:val="tabletext11"/>
              <w:tabs>
                <w:tab w:val="decimal" w:pos="240"/>
              </w:tabs>
              <w:rPr>
                <w:ins w:id="30849" w:author="Author"/>
                <w:rFonts w:cs="Arial"/>
                <w:color w:val="000000"/>
                <w:szCs w:val="18"/>
              </w:rPr>
            </w:pPr>
            <w:ins w:id="30850" w:author="Author">
              <w:r w:rsidRPr="003C5F94">
                <w:rPr>
                  <w:rFonts w:cs="Arial"/>
                  <w:color w:val="000000"/>
                  <w:szCs w:val="18"/>
                </w:rPr>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42621" w14:textId="77777777" w:rsidR="00EA2F34" w:rsidRPr="003C5F94" w:rsidRDefault="00EA2F34" w:rsidP="00BE28D4">
            <w:pPr>
              <w:pStyle w:val="tabletext11"/>
              <w:tabs>
                <w:tab w:val="decimal" w:pos="240"/>
              </w:tabs>
              <w:rPr>
                <w:ins w:id="30851" w:author="Author"/>
                <w:rFonts w:cs="Arial"/>
                <w:color w:val="000000"/>
                <w:szCs w:val="18"/>
              </w:rPr>
            </w:pPr>
            <w:ins w:id="30852" w:author="Author">
              <w:r w:rsidRPr="003C5F94">
                <w:rPr>
                  <w:rFonts w:cs="Arial"/>
                  <w:color w:val="000000"/>
                  <w:szCs w:val="18"/>
                </w:rPr>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A7C057" w14:textId="77777777" w:rsidR="00EA2F34" w:rsidRPr="003C5F94" w:rsidRDefault="00EA2F34" w:rsidP="00BE28D4">
            <w:pPr>
              <w:pStyle w:val="tabletext11"/>
              <w:tabs>
                <w:tab w:val="decimal" w:pos="240"/>
              </w:tabs>
              <w:rPr>
                <w:ins w:id="30853" w:author="Author"/>
                <w:rFonts w:cs="Arial"/>
                <w:color w:val="000000"/>
                <w:szCs w:val="18"/>
              </w:rPr>
            </w:pPr>
            <w:ins w:id="30854" w:author="Author">
              <w:r w:rsidRPr="003C5F94">
                <w:rPr>
                  <w:rFonts w:cs="Arial"/>
                  <w:color w:val="000000"/>
                  <w:szCs w:val="18"/>
                </w:rPr>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8AA936" w14:textId="77777777" w:rsidR="00EA2F34" w:rsidRPr="003C5F94" w:rsidRDefault="00EA2F34" w:rsidP="00BE28D4">
            <w:pPr>
              <w:pStyle w:val="tabletext11"/>
              <w:tabs>
                <w:tab w:val="decimal" w:pos="240"/>
              </w:tabs>
              <w:rPr>
                <w:ins w:id="30855" w:author="Author"/>
                <w:rFonts w:cs="Arial"/>
                <w:color w:val="000000"/>
                <w:szCs w:val="18"/>
              </w:rPr>
            </w:pPr>
            <w:ins w:id="30856" w:author="Author">
              <w:r w:rsidRPr="003C5F94">
                <w:rPr>
                  <w:rFonts w:cs="Arial"/>
                  <w:color w:val="000000"/>
                  <w:szCs w:val="18"/>
                </w:rPr>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8A7420" w14:textId="77777777" w:rsidR="00EA2F34" w:rsidRPr="003C5F94" w:rsidRDefault="00EA2F34" w:rsidP="00BE28D4">
            <w:pPr>
              <w:pStyle w:val="tabletext11"/>
              <w:tabs>
                <w:tab w:val="decimal" w:pos="240"/>
              </w:tabs>
              <w:rPr>
                <w:ins w:id="30857" w:author="Author"/>
                <w:rFonts w:cs="Arial"/>
                <w:color w:val="000000"/>
                <w:szCs w:val="18"/>
              </w:rPr>
            </w:pPr>
            <w:ins w:id="30858" w:author="Author">
              <w:r w:rsidRPr="003C5F94">
                <w:rPr>
                  <w:rFonts w:cs="Arial"/>
                  <w:color w:val="000000"/>
                  <w:szCs w:val="18"/>
                </w:rPr>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95E4F6" w14:textId="77777777" w:rsidR="00EA2F34" w:rsidRPr="003C5F94" w:rsidRDefault="00EA2F34" w:rsidP="00BE28D4">
            <w:pPr>
              <w:pStyle w:val="tabletext11"/>
              <w:tabs>
                <w:tab w:val="decimal" w:pos="240"/>
              </w:tabs>
              <w:rPr>
                <w:ins w:id="30859" w:author="Author"/>
                <w:rFonts w:cs="Arial"/>
                <w:color w:val="000000"/>
                <w:szCs w:val="18"/>
              </w:rPr>
            </w:pPr>
            <w:ins w:id="30860" w:author="Author">
              <w:r w:rsidRPr="003C5F94">
                <w:rPr>
                  <w:rFonts w:cs="Arial"/>
                  <w:color w:val="000000"/>
                  <w:szCs w:val="18"/>
                </w:rPr>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7D9C96" w14:textId="77777777" w:rsidR="00EA2F34" w:rsidRPr="003C5F94" w:rsidRDefault="00EA2F34" w:rsidP="00BE28D4">
            <w:pPr>
              <w:pStyle w:val="tabletext11"/>
              <w:tabs>
                <w:tab w:val="decimal" w:pos="240"/>
              </w:tabs>
              <w:rPr>
                <w:ins w:id="30861" w:author="Author"/>
                <w:rFonts w:cs="Arial"/>
                <w:color w:val="000000"/>
                <w:szCs w:val="18"/>
              </w:rPr>
            </w:pPr>
            <w:ins w:id="30862" w:author="Author">
              <w:r w:rsidRPr="003C5F94">
                <w:rPr>
                  <w:rFonts w:cs="Arial"/>
                  <w:color w:val="000000"/>
                  <w:szCs w:val="18"/>
                </w:rPr>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ED23EC" w14:textId="77777777" w:rsidR="00EA2F34" w:rsidRPr="003C5F94" w:rsidRDefault="00EA2F34" w:rsidP="00BE28D4">
            <w:pPr>
              <w:pStyle w:val="tabletext11"/>
              <w:tabs>
                <w:tab w:val="decimal" w:pos="280"/>
              </w:tabs>
              <w:rPr>
                <w:ins w:id="30863" w:author="Author"/>
                <w:rFonts w:cs="Arial"/>
                <w:color w:val="000000"/>
                <w:szCs w:val="18"/>
              </w:rPr>
            </w:pPr>
            <w:ins w:id="30864" w:author="Author">
              <w:r w:rsidRPr="003C5F94">
                <w:rPr>
                  <w:rFonts w:cs="Arial"/>
                  <w:color w:val="000000"/>
                  <w:szCs w:val="18"/>
                </w:rPr>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7F11E" w14:textId="77777777" w:rsidR="00EA2F34" w:rsidRPr="003C5F94" w:rsidRDefault="00EA2F34" w:rsidP="00BE28D4">
            <w:pPr>
              <w:pStyle w:val="tabletext11"/>
              <w:tabs>
                <w:tab w:val="decimal" w:pos="380"/>
              </w:tabs>
              <w:rPr>
                <w:ins w:id="30865" w:author="Author"/>
                <w:rFonts w:cs="Arial"/>
                <w:color w:val="000000"/>
                <w:szCs w:val="18"/>
              </w:rPr>
            </w:pPr>
            <w:ins w:id="30866" w:author="Author">
              <w:r w:rsidRPr="003C5F94">
                <w:rPr>
                  <w:rFonts w:cs="Arial"/>
                  <w:color w:val="000000"/>
                  <w:szCs w:val="18"/>
                </w:rPr>
                <w:t>1.26</w:t>
              </w:r>
            </w:ins>
          </w:p>
        </w:tc>
      </w:tr>
      <w:tr w:rsidR="00EA2F34" w:rsidRPr="003C5F94" w14:paraId="0B288BB8"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0867" w:author="Author"/>
        </w:trPr>
        <w:tc>
          <w:tcPr>
            <w:tcW w:w="200" w:type="dxa"/>
            <w:tcBorders>
              <w:right w:val="single" w:sz="6" w:space="0" w:color="auto"/>
            </w:tcBorders>
            <w:shd w:val="clear" w:color="auto" w:fill="auto"/>
          </w:tcPr>
          <w:p w14:paraId="6CB87592" w14:textId="77777777" w:rsidR="00EA2F34" w:rsidRPr="003C5F94" w:rsidRDefault="00EA2F34" w:rsidP="00BE28D4">
            <w:pPr>
              <w:pStyle w:val="tabletext11"/>
              <w:rPr>
                <w:ins w:id="30868" w:author="Author"/>
              </w:rPr>
            </w:pPr>
          </w:p>
        </w:tc>
        <w:tc>
          <w:tcPr>
            <w:tcW w:w="240" w:type="dxa"/>
            <w:tcBorders>
              <w:top w:val="single" w:sz="6" w:space="0" w:color="auto"/>
              <w:left w:val="single" w:sz="6" w:space="0" w:color="auto"/>
              <w:bottom w:val="single" w:sz="6" w:space="0" w:color="auto"/>
            </w:tcBorders>
            <w:shd w:val="clear" w:color="auto" w:fill="auto"/>
          </w:tcPr>
          <w:p w14:paraId="7B83635D" w14:textId="77777777" w:rsidR="00EA2F34" w:rsidRPr="003C5F94" w:rsidRDefault="00EA2F34" w:rsidP="00BE28D4">
            <w:pPr>
              <w:pStyle w:val="tabletext11"/>
              <w:rPr>
                <w:ins w:id="30869" w:author="Author"/>
              </w:rPr>
            </w:pPr>
          </w:p>
        </w:tc>
        <w:tc>
          <w:tcPr>
            <w:tcW w:w="1800" w:type="dxa"/>
            <w:tcBorders>
              <w:top w:val="single" w:sz="6" w:space="0" w:color="auto"/>
              <w:left w:val="nil"/>
              <w:bottom w:val="single" w:sz="6" w:space="0" w:color="auto"/>
              <w:right w:val="single" w:sz="6" w:space="0" w:color="auto"/>
            </w:tcBorders>
            <w:shd w:val="clear" w:color="auto" w:fill="auto"/>
          </w:tcPr>
          <w:p w14:paraId="7A87D467" w14:textId="77777777" w:rsidR="00EA2F34" w:rsidRPr="003C5F94" w:rsidRDefault="00EA2F34">
            <w:pPr>
              <w:pStyle w:val="tabletext11"/>
              <w:tabs>
                <w:tab w:val="decimal" w:pos="681"/>
              </w:tabs>
              <w:rPr>
                <w:ins w:id="30870" w:author="Author"/>
              </w:rPr>
              <w:pPrChange w:id="30871" w:author="Author">
                <w:pPr>
                  <w:pStyle w:val="tabletext11"/>
                </w:pPr>
              </w:pPrChange>
            </w:pPr>
            <w:ins w:id="30872" w:author="Author">
              <w:r w:rsidRPr="003C5F94">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EC69BB" w14:textId="77777777" w:rsidR="00EA2F34" w:rsidRPr="003C5F94" w:rsidRDefault="00EA2F34" w:rsidP="00BE28D4">
            <w:pPr>
              <w:pStyle w:val="tabletext11"/>
              <w:tabs>
                <w:tab w:val="decimal" w:pos="240"/>
              </w:tabs>
              <w:rPr>
                <w:ins w:id="30873" w:author="Author"/>
                <w:rFonts w:cs="Arial"/>
                <w:color w:val="000000"/>
                <w:szCs w:val="18"/>
              </w:rPr>
            </w:pPr>
            <w:ins w:id="30874" w:author="Author">
              <w:r w:rsidRPr="003C5F94">
                <w:rPr>
                  <w:rFonts w:cs="Arial"/>
                  <w:color w:val="000000"/>
                  <w:szCs w:val="18"/>
                </w:rPr>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A0FD94" w14:textId="77777777" w:rsidR="00EA2F34" w:rsidRPr="003C5F94" w:rsidRDefault="00EA2F34" w:rsidP="00BE28D4">
            <w:pPr>
              <w:pStyle w:val="tabletext11"/>
              <w:tabs>
                <w:tab w:val="decimal" w:pos="240"/>
              </w:tabs>
              <w:rPr>
                <w:ins w:id="30875" w:author="Author"/>
                <w:rFonts w:cs="Arial"/>
                <w:color w:val="000000"/>
                <w:szCs w:val="18"/>
              </w:rPr>
            </w:pPr>
            <w:ins w:id="30876" w:author="Author">
              <w:r w:rsidRPr="003C5F94">
                <w:rPr>
                  <w:rFonts w:cs="Arial"/>
                  <w:color w:val="000000"/>
                  <w:szCs w:val="18"/>
                </w:rPr>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2CFE04" w14:textId="77777777" w:rsidR="00EA2F34" w:rsidRPr="003C5F94" w:rsidRDefault="00EA2F34" w:rsidP="00BE28D4">
            <w:pPr>
              <w:pStyle w:val="tabletext11"/>
              <w:tabs>
                <w:tab w:val="decimal" w:pos="240"/>
              </w:tabs>
              <w:rPr>
                <w:ins w:id="30877" w:author="Author"/>
                <w:rFonts w:cs="Arial"/>
                <w:color w:val="000000"/>
                <w:szCs w:val="18"/>
              </w:rPr>
            </w:pPr>
            <w:ins w:id="30878" w:author="Author">
              <w:r w:rsidRPr="003C5F94">
                <w:rPr>
                  <w:rFonts w:cs="Arial"/>
                  <w:color w:val="000000"/>
                  <w:szCs w:val="18"/>
                </w:rPr>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9C4D4" w14:textId="77777777" w:rsidR="00EA2F34" w:rsidRPr="003C5F94" w:rsidRDefault="00EA2F34" w:rsidP="00BE28D4">
            <w:pPr>
              <w:pStyle w:val="tabletext11"/>
              <w:tabs>
                <w:tab w:val="decimal" w:pos="240"/>
              </w:tabs>
              <w:rPr>
                <w:ins w:id="30879" w:author="Author"/>
                <w:rFonts w:cs="Arial"/>
                <w:color w:val="000000"/>
                <w:szCs w:val="18"/>
              </w:rPr>
            </w:pPr>
            <w:ins w:id="30880" w:author="Author">
              <w:r w:rsidRPr="003C5F94">
                <w:rPr>
                  <w:rFonts w:cs="Arial"/>
                  <w:color w:val="000000"/>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A0F001" w14:textId="77777777" w:rsidR="00EA2F34" w:rsidRPr="003C5F94" w:rsidRDefault="00EA2F34" w:rsidP="00BE28D4">
            <w:pPr>
              <w:pStyle w:val="tabletext11"/>
              <w:tabs>
                <w:tab w:val="decimal" w:pos="240"/>
              </w:tabs>
              <w:rPr>
                <w:ins w:id="30881" w:author="Author"/>
                <w:rFonts w:cs="Arial"/>
                <w:color w:val="000000"/>
                <w:szCs w:val="18"/>
              </w:rPr>
            </w:pPr>
            <w:ins w:id="30882" w:author="Author">
              <w:r w:rsidRPr="003C5F94">
                <w:rPr>
                  <w:rFonts w:cs="Arial"/>
                  <w:color w:val="000000"/>
                  <w:szCs w:val="18"/>
                </w:rPr>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241AEC" w14:textId="77777777" w:rsidR="00EA2F34" w:rsidRPr="003C5F94" w:rsidRDefault="00EA2F34" w:rsidP="00BE28D4">
            <w:pPr>
              <w:pStyle w:val="tabletext11"/>
              <w:tabs>
                <w:tab w:val="decimal" w:pos="240"/>
              </w:tabs>
              <w:rPr>
                <w:ins w:id="30883" w:author="Author"/>
                <w:rFonts w:cs="Arial"/>
                <w:color w:val="000000"/>
                <w:szCs w:val="18"/>
              </w:rPr>
            </w:pPr>
            <w:ins w:id="30884" w:author="Author">
              <w:r w:rsidRPr="003C5F94">
                <w:rPr>
                  <w:rFonts w:cs="Arial"/>
                  <w:color w:val="000000"/>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29B14A" w14:textId="77777777" w:rsidR="00EA2F34" w:rsidRPr="003C5F94" w:rsidRDefault="00EA2F34" w:rsidP="00BE28D4">
            <w:pPr>
              <w:pStyle w:val="tabletext11"/>
              <w:tabs>
                <w:tab w:val="decimal" w:pos="240"/>
              </w:tabs>
              <w:rPr>
                <w:ins w:id="30885" w:author="Author"/>
                <w:rFonts w:cs="Arial"/>
                <w:color w:val="000000"/>
                <w:szCs w:val="18"/>
              </w:rPr>
            </w:pPr>
            <w:ins w:id="30886" w:author="Author">
              <w:r w:rsidRPr="003C5F94">
                <w:rPr>
                  <w:rFonts w:cs="Arial"/>
                  <w:color w:val="000000"/>
                  <w:szCs w:val="18"/>
                </w:rPr>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8350C1" w14:textId="77777777" w:rsidR="00EA2F34" w:rsidRPr="003C5F94" w:rsidRDefault="00EA2F34" w:rsidP="00BE28D4">
            <w:pPr>
              <w:pStyle w:val="tabletext11"/>
              <w:tabs>
                <w:tab w:val="decimal" w:pos="240"/>
              </w:tabs>
              <w:rPr>
                <w:ins w:id="30887" w:author="Author"/>
                <w:rFonts w:cs="Arial"/>
                <w:color w:val="000000"/>
                <w:szCs w:val="18"/>
              </w:rPr>
            </w:pPr>
            <w:ins w:id="30888" w:author="Author">
              <w:r w:rsidRPr="003C5F94">
                <w:rPr>
                  <w:rFonts w:cs="Arial"/>
                  <w:color w:val="000000"/>
                  <w:szCs w:val="18"/>
                </w:rPr>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BDD307" w14:textId="77777777" w:rsidR="00EA2F34" w:rsidRPr="003C5F94" w:rsidRDefault="00EA2F34" w:rsidP="00BE28D4">
            <w:pPr>
              <w:pStyle w:val="tabletext11"/>
              <w:tabs>
                <w:tab w:val="decimal" w:pos="280"/>
              </w:tabs>
              <w:rPr>
                <w:ins w:id="30889" w:author="Author"/>
                <w:rFonts w:cs="Arial"/>
                <w:color w:val="000000"/>
                <w:szCs w:val="18"/>
              </w:rPr>
            </w:pPr>
            <w:ins w:id="30890" w:author="Author">
              <w:r w:rsidRPr="003C5F94">
                <w:rPr>
                  <w:rFonts w:cs="Arial"/>
                  <w:color w:val="000000"/>
                  <w:szCs w:val="18"/>
                </w:rPr>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5A85B" w14:textId="77777777" w:rsidR="00EA2F34" w:rsidRPr="003C5F94" w:rsidRDefault="00EA2F34" w:rsidP="00BE28D4">
            <w:pPr>
              <w:pStyle w:val="tabletext11"/>
              <w:tabs>
                <w:tab w:val="decimal" w:pos="380"/>
              </w:tabs>
              <w:rPr>
                <w:ins w:id="30891" w:author="Author"/>
                <w:rFonts w:cs="Arial"/>
                <w:color w:val="000000"/>
                <w:szCs w:val="18"/>
              </w:rPr>
            </w:pPr>
            <w:ins w:id="30892" w:author="Author">
              <w:r w:rsidRPr="003C5F94">
                <w:rPr>
                  <w:rFonts w:cs="Arial"/>
                  <w:color w:val="000000"/>
                  <w:szCs w:val="18"/>
                </w:rPr>
                <w:t>1.21</w:t>
              </w:r>
            </w:ins>
          </w:p>
        </w:tc>
      </w:tr>
      <w:tr w:rsidR="00EA2F34" w:rsidRPr="003C5F94" w14:paraId="6FF703FC"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0893" w:author="Author"/>
        </w:trPr>
        <w:tc>
          <w:tcPr>
            <w:tcW w:w="200" w:type="dxa"/>
            <w:tcBorders>
              <w:right w:val="single" w:sz="6" w:space="0" w:color="auto"/>
            </w:tcBorders>
            <w:shd w:val="clear" w:color="auto" w:fill="auto"/>
          </w:tcPr>
          <w:p w14:paraId="2D84D176" w14:textId="77777777" w:rsidR="00EA2F34" w:rsidRPr="003C5F94" w:rsidRDefault="00EA2F34" w:rsidP="00BE28D4">
            <w:pPr>
              <w:pStyle w:val="tabletext11"/>
              <w:rPr>
                <w:ins w:id="30894" w:author="Author"/>
              </w:rPr>
            </w:pPr>
          </w:p>
        </w:tc>
        <w:tc>
          <w:tcPr>
            <w:tcW w:w="240" w:type="dxa"/>
            <w:tcBorders>
              <w:top w:val="single" w:sz="6" w:space="0" w:color="auto"/>
              <w:left w:val="single" w:sz="6" w:space="0" w:color="auto"/>
              <w:bottom w:val="single" w:sz="6" w:space="0" w:color="auto"/>
            </w:tcBorders>
            <w:shd w:val="clear" w:color="auto" w:fill="auto"/>
          </w:tcPr>
          <w:p w14:paraId="5B645782" w14:textId="77777777" w:rsidR="00EA2F34" w:rsidRPr="003C5F94" w:rsidRDefault="00EA2F34" w:rsidP="00BE28D4">
            <w:pPr>
              <w:pStyle w:val="tabletext11"/>
              <w:rPr>
                <w:ins w:id="30895" w:author="Author"/>
              </w:rPr>
            </w:pPr>
          </w:p>
        </w:tc>
        <w:tc>
          <w:tcPr>
            <w:tcW w:w="1800" w:type="dxa"/>
            <w:tcBorders>
              <w:top w:val="single" w:sz="6" w:space="0" w:color="auto"/>
              <w:left w:val="nil"/>
              <w:bottom w:val="single" w:sz="6" w:space="0" w:color="auto"/>
              <w:right w:val="single" w:sz="6" w:space="0" w:color="auto"/>
            </w:tcBorders>
            <w:shd w:val="clear" w:color="auto" w:fill="auto"/>
          </w:tcPr>
          <w:p w14:paraId="337E068C" w14:textId="77777777" w:rsidR="00EA2F34" w:rsidRPr="003C5F94" w:rsidRDefault="00EA2F34">
            <w:pPr>
              <w:pStyle w:val="tabletext11"/>
              <w:tabs>
                <w:tab w:val="decimal" w:pos="681"/>
              </w:tabs>
              <w:rPr>
                <w:ins w:id="30896" w:author="Author"/>
              </w:rPr>
              <w:pPrChange w:id="30897" w:author="Author">
                <w:pPr>
                  <w:pStyle w:val="tabletext11"/>
                </w:pPr>
              </w:pPrChange>
            </w:pPr>
            <w:ins w:id="30898" w:author="Author">
              <w:r w:rsidRPr="003C5F94">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CDE70E" w14:textId="77777777" w:rsidR="00EA2F34" w:rsidRPr="003C5F94" w:rsidRDefault="00EA2F34" w:rsidP="00BE28D4">
            <w:pPr>
              <w:pStyle w:val="tabletext11"/>
              <w:tabs>
                <w:tab w:val="decimal" w:pos="240"/>
              </w:tabs>
              <w:rPr>
                <w:ins w:id="30899" w:author="Author"/>
                <w:rFonts w:cs="Arial"/>
                <w:color w:val="000000"/>
                <w:szCs w:val="18"/>
              </w:rPr>
            </w:pPr>
            <w:ins w:id="30900" w:author="Author">
              <w:r w:rsidRPr="003C5F94">
                <w:rPr>
                  <w:rFonts w:cs="Arial"/>
                  <w:color w:val="000000"/>
                  <w:szCs w:val="18"/>
                </w:rPr>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25AE6B" w14:textId="77777777" w:rsidR="00EA2F34" w:rsidRPr="003C5F94" w:rsidRDefault="00EA2F34" w:rsidP="00BE28D4">
            <w:pPr>
              <w:pStyle w:val="tabletext11"/>
              <w:tabs>
                <w:tab w:val="decimal" w:pos="240"/>
              </w:tabs>
              <w:rPr>
                <w:ins w:id="30901" w:author="Author"/>
                <w:rFonts w:cs="Arial"/>
                <w:color w:val="000000"/>
                <w:szCs w:val="18"/>
              </w:rPr>
            </w:pPr>
            <w:ins w:id="30902" w:author="Author">
              <w:r w:rsidRPr="003C5F94">
                <w:rPr>
                  <w:rFonts w:cs="Arial"/>
                  <w:color w:val="000000"/>
                  <w:szCs w:val="18"/>
                </w:rPr>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A130C3" w14:textId="77777777" w:rsidR="00EA2F34" w:rsidRPr="003C5F94" w:rsidRDefault="00EA2F34" w:rsidP="00BE28D4">
            <w:pPr>
              <w:pStyle w:val="tabletext11"/>
              <w:tabs>
                <w:tab w:val="decimal" w:pos="240"/>
              </w:tabs>
              <w:rPr>
                <w:ins w:id="30903" w:author="Author"/>
                <w:rFonts w:cs="Arial"/>
                <w:color w:val="000000"/>
                <w:szCs w:val="18"/>
              </w:rPr>
            </w:pPr>
            <w:ins w:id="30904" w:author="Author">
              <w:r w:rsidRPr="003C5F94">
                <w:rPr>
                  <w:rFonts w:cs="Arial"/>
                  <w:color w:val="000000"/>
                  <w:szCs w:val="18"/>
                </w:rPr>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88647" w14:textId="77777777" w:rsidR="00EA2F34" w:rsidRPr="003C5F94" w:rsidRDefault="00EA2F34" w:rsidP="00BE28D4">
            <w:pPr>
              <w:pStyle w:val="tabletext11"/>
              <w:tabs>
                <w:tab w:val="decimal" w:pos="240"/>
              </w:tabs>
              <w:rPr>
                <w:ins w:id="30905" w:author="Author"/>
                <w:rFonts w:cs="Arial"/>
                <w:color w:val="000000"/>
                <w:szCs w:val="18"/>
              </w:rPr>
            </w:pPr>
            <w:ins w:id="30906" w:author="Author">
              <w:r w:rsidRPr="003C5F94">
                <w:rPr>
                  <w:rFonts w:cs="Arial"/>
                  <w:color w:val="000000"/>
                  <w:szCs w:val="18"/>
                </w:rPr>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A418AD" w14:textId="77777777" w:rsidR="00EA2F34" w:rsidRPr="003C5F94" w:rsidRDefault="00EA2F34" w:rsidP="00BE28D4">
            <w:pPr>
              <w:pStyle w:val="tabletext11"/>
              <w:tabs>
                <w:tab w:val="decimal" w:pos="240"/>
              </w:tabs>
              <w:rPr>
                <w:ins w:id="30907" w:author="Author"/>
                <w:rFonts w:cs="Arial"/>
                <w:color w:val="000000"/>
                <w:szCs w:val="18"/>
              </w:rPr>
            </w:pPr>
            <w:ins w:id="30908" w:author="Author">
              <w:r w:rsidRPr="003C5F94">
                <w:rPr>
                  <w:rFonts w:cs="Arial"/>
                  <w:color w:val="000000"/>
                  <w:szCs w:val="18"/>
                </w:rPr>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53783F" w14:textId="77777777" w:rsidR="00EA2F34" w:rsidRPr="003C5F94" w:rsidRDefault="00EA2F34" w:rsidP="00BE28D4">
            <w:pPr>
              <w:pStyle w:val="tabletext11"/>
              <w:tabs>
                <w:tab w:val="decimal" w:pos="240"/>
              </w:tabs>
              <w:rPr>
                <w:ins w:id="30909" w:author="Author"/>
                <w:rFonts w:cs="Arial"/>
                <w:color w:val="000000"/>
                <w:szCs w:val="18"/>
              </w:rPr>
            </w:pPr>
            <w:ins w:id="30910" w:author="Author">
              <w:r w:rsidRPr="003C5F94">
                <w:rPr>
                  <w:rFonts w:cs="Arial"/>
                  <w:color w:val="000000"/>
                  <w:szCs w:val="18"/>
                </w:rPr>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38C2BC" w14:textId="77777777" w:rsidR="00EA2F34" w:rsidRPr="003C5F94" w:rsidRDefault="00EA2F34" w:rsidP="00BE28D4">
            <w:pPr>
              <w:pStyle w:val="tabletext11"/>
              <w:tabs>
                <w:tab w:val="decimal" w:pos="240"/>
              </w:tabs>
              <w:rPr>
                <w:ins w:id="30911" w:author="Author"/>
                <w:rFonts w:cs="Arial"/>
                <w:color w:val="000000"/>
                <w:szCs w:val="18"/>
              </w:rPr>
            </w:pPr>
            <w:ins w:id="30912" w:author="Author">
              <w:r w:rsidRPr="003C5F94">
                <w:rPr>
                  <w:rFonts w:cs="Arial"/>
                  <w:color w:val="000000"/>
                  <w:szCs w:val="18"/>
                </w:rPr>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36277" w14:textId="77777777" w:rsidR="00EA2F34" w:rsidRPr="003C5F94" w:rsidRDefault="00EA2F34" w:rsidP="00BE28D4">
            <w:pPr>
              <w:pStyle w:val="tabletext11"/>
              <w:tabs>
                <w:tab w:val="decimal" w:pos="240"/>
              </w:tabs>
              <w:rPr>
                <w:ins w:id="30913" w:author="Author"/>
                <w:rFonts w:cs="Arial"/>
                <w:color w:val="000000"/>
                <w:szCs w:val="18"/>
              </w:rPr>
            </w:pPr>
            <w:ins w:id="30914" w:author="Author">
              <w:r w:rsidRPr="003C5F94">
                <w:rPr>
                  <w:rFonts w:cs="Arial"/>
                  <w:color w:val="000000"/>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35439A" w14:textId="77777777" w:rsidR="00EA2F34" w:rsidRPr="003C5F94" w:rsidRDefault="00EA2F34" w:rsidP="00BE28D4">
            <w:pPr>
              <w:pStyle w:val="tabletext11"/>
              <w:tabs>
                <w:tab w:val="decimal" w:pos="280"/>
              </w:tabs>
              <w:rPr>
                <w:ins w:id="30915" w:author="Author"/>
                <w:rFonts w:cs="Arial"/>
                <w:color w:val="000000"/>
                <w:szCs w:val="18"/>
              </w:rPr>
            </w:pPr>
            <w:ins w:id="30916" w:author="Author">
              <w:r w:rsidRPr="003C5F94">
                <w:rPr>
                  <w:rFonts w:cs="Arial"/>
                  <w:color w:val="000000"/>
                  <w:szCs w:val="18"/>
                </w:rPr>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6F32A7" w14:textId="77777777" w:rsidR="00EA2F34" w:rsidRPr="003C5F94" w:rsidRDefault="00EA2F34" w:rsidP="00BE28D4">
            <w:pPr>
              <w:pStyle w:val="tabletext11"/>
              <w:tabs>
                <w:tab w:val="decimal" w:pos="380"/>
              </w:tabs>
              <w:rPr>
                <w:ins w:id="30917" w:author="Author"/>
                <w:rFonts w:cs="Arial"/>
                <w:color w:val="000000"/>
                <w:szCs w:val="18"/>
              </w:rPr>
            </w:pPr>
            <w:ins w:id="30918" w:author="Author">
              <w:r w:rsidRPr="003C5F94">
                <w:rPr>
                  <w:rFonts w:cs="Arial"/>
                  <w:color w:val="000000"/>
                  <w:szCs w:val="18"/>
                </w:rPr>
                <w:t>1.17</w:t>
              </w:r>
            </w:ins>
          </w:p>
        </w:tc>
      </w:tr>
      <w:tr w:rsidR="00EA2F34" w:rsidRPr="003C5F94" w14:paraId="641B5F88"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0919" w:author="Author"/>
        </w:trPr>
        <w:tc>
          <w:tcPr>
            <w:tcW w:w="200" w:type="dxa"/>
            <w:tcBorders>
              <w:right w:val="single" w:sz="6" w:space="0" w:color="auto"/>
            </w:tcBorders>
            <w:shd w:val="clear" w:color="auto" w:fill="auto"/>
          </w:tcPr>
          <w:p w14:paraId="7260DA26" w14:textId="77777777" w:rsidR="00EA2F34" w:rsidRPr="003C5F94" w:rsidRDefault="00EA2F34" w:rsidP="00BE28D4">
            <w:pPr>
              <w:pStyle w:val="tabletext11"/>
              <w:rPr>
                <w:ins w:id="30920" w:author="Author"/>
              </w:rPr>
            </w:pPr>
          </w:p>
        </w:tc>
        <w:tc>
          <w:tcPr>
            <w:tcW w:w="240" w:type="dxa"/>
            <w:tcBorders>
              <w:top w:val="single" w:sz="6" w:space="0" w:color="auto"/>
              <w:left w:val="single" w:sz="6" w:space="0" w:color="auto"/>
              <w:bottom w:val="single" w:sz="6" w:space="0" w:color="auto"/>
            </w:tcBorders>
            <w:shd w:val="clear" w:color="auto" w:fill="auto"/>
          </w:tcPr>
          <w:p w14:paraId="089DCA89" w14:textId="77777777" w:rsidR="00EA2F34" w:rsidRPr="003C5F94" w:rsidRDefault="00EA2F34" w:rsidP="00BE28D4">
            <w:pPr>
              <w:pStyle w:val="tabletext11"/>
              <w:rPr>
                <w:ins w:id="3092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86F9E72" w14:textId="77777777" w:rsidR="00EA2F34" w:rsidRPr="003C5F94" w:rsidRDefault="00EA2F34">
            <w:pPr>
              <w:pStyle w:val="tabletext11"/>
              <w:tabs>
                <w:tab w:val="decimal" w:pos="681"/>
              </w:tabs>
              <w:rPr>
                <w:ins w:id="30922" w:author="Author"/>
              </w:rPr>
              <w:pPrChange w:id="30923" w:author="Author">
                <w:pPr>
                  <w:pStyle w:val="tabletext11"/>
                </w:pPr>
              </w:pPrChange>
            </w:pPr>
            <w:ins w:id="30924" w:author="Author">
              <w:r w:rsidRPr="003C5F94">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1E497D" w14:textId="77777777" w:rsidR="00EA2F34" w:rsidRPr="003C5F94" w:rsidRDefault="00EA2F34" w:rsidP="00BE28D4">
            <w:pPr>
              <w:pStyle w:val="tabletext11"/>
              <w:tabs>
                <w:tab w:val="decimal" w:pos="240"/>
              </w:tabs>
              <w:rPr>
                <w:ins w:id="30925" w:author="Author"/>
                <w:rFonts w:cs="Arial"/>
                <w:color w:val="000000"/>
                <w:szCs w:val="18"/>
              </w:rPr>
            </w:pPr>
            <w:ins w:id="30926" w:author="Author">
              <w:r w:rsidRPr="003C5F94">
                <w:rPr>
                  <w:rFonts w:cs="Arial"/>
                  <w:color w:val="000000"/>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F62496" w14:textId="77777777" w:rsidR="00EA2F34" w:rsidRPr="003C5F94" w:rsidRDefault="00EA2F34" w:rsidP="00BE28D4">
            <w:pPr>
              <w:pStyle w:val="tabletext11"/>
              <w:tabs>
                <w:tab w:val="decimal" w:pos="240"/>
              </w:tabs>
              <w:rPr>
                <w:ins w:id="30927" w:author="Author"/>
                <w:rFonts w:cs="Arial"/>
                <w:color w:val="000000"/>
                <w:szCs w:val="18"/>
              </w:rPr>
            </w:pPr>
            <w:ins w:id="30928" w:author="Author">
              <w:r w:rsidRPr="003C5F94">
                <w:rPr>
                  <w:rFonts w:cs="Arial"/>
                  <w:color w:val="000000"/>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E68914" w14:textId="77777777" w:rsidR="00EA2F34" w:rsidRPr="003C5F94" w:rsidRDefault="00EA2F34" w:rsidP="00BE28D4">
            <w:pPr>
              <w:pStyle w:val="tabletext11"/>
              <w:tabs>
                <w:tab w:val="decimal" w:pos="240"/>
              </w:tabs>
              <w:rPr>
                <w:ins w:id="30929" w:author="Author"/>
                <w:rFonts w:cs="Arial"/>
                <w:color w:val="000000"/>
                <w:szCs w:val="18"/>
              </w:rPr>
            </w:pPr>
            <w:ins w:id="30930" w:author="Author">
              <w:r w:rsidRPr="003C5F94">
                <w:rPr>
                  <w:rFonts w:cs="Arial"/>
                  <w:color w:val="000000"/>
                  <w:szCs w:val="18"/>
                </w:rPr>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257E0A" w14:textId="77777777" w:rsidR="00EA2F34" w:rsidRPr="003C5F94" w:rsidRDefault="00EA2F34" w:rsidP="00BE28D4">
            <w:pPr>
              <w:pStyle w:val="tabletext11"/>
              <w:tabs>
                <w:tab w:val="decimal" w:pos="240"/>
              </w:tabs>
              <w:rPr>
                <w:ins w:id="30931" w:author="Author"/>
                <w:rFonts w:cs="Arial"/>
                <w:color w:val="000000"/>
                <w:szCs w:val="18"/>
              </w:rPr>
            </w:pPr>
            <w:ins w:id="30932" w:author="Author">
              <w:r w:rsidRPr="003C5F94">
                <w:rPr>
                  <w:rFonts w:cs="Arial"/>
                  <w:color w:val="000000"/>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60FAD5" w14:textId="77777777" w:rsidR="00EA2F34" w:rsidRPr="003C5F94" w:rsidRDefault="00EA2F34" w:rsidP="00BE28D4">
            <w:pPr>
              <w:pStyle w:val="tabletext11"/>
              <w:tabs>
                <w:tab w:val="decimal" w:pos="240"/>
              </w:tabs>
              <w:rPr>
                <w:ins w:id="30933" w:author="Author"/>
                <w:rFonts w:cs="Arial"/>
                <w:color w:val="000000"/>
                <w:szCs w:val="18"/>
              </w:rPr>
            </w:pPr>
            <w:ins w:id="30934" w:author="Author">
              <w:r w:rsidRPr="003C5F94">
                <w:rPr>
                  <w:rFonts w:cs="Arial"/>
                  <w:color w:val="000000"/>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395DE" w14:textId="77777777" w:rsidR="00EA2F34" w:rsidRPr="003C5F94" w:rsidRDefault="00EA2F34" w:rsidP="00BE28D4">
            <w:pPr>
              <w:pStyle w:val="tabletext11"/>
              <w:tabs>
                <w:tab w:val="decimal" w:pos="240"/>
              </w:tabs>
              <w:rPr>
                <w:ins w:id="30935" w:author="Author"/>
                <w:rFonts w:cs="Arial"/>
                <w:color w:val="000000"/>
                <w:szCs w:val="18"/>
              </w:rPr>
            </w:pPr>
            <w:ins w:id="30936" w:author="Author">
              <w:r w:rsidRPr="003C5F94">
                <w:rPr>
                  <w:rFonts w:cs="Arial"/>
                  <w:color w:val="000000"/>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195359" w14:textId="77777777" w:rsidR="00EA2F34" w:rsidRPr="003C5F94" w:rsidRDefault="00EA2F34" w:rsidP="00BE28D4">
            <w:pPr>
              <w:pStyle w:val="tabletext11"/>
              <w:tabs>
                <w:tab w:val="decimal" w:pos="240"/>
              </w:tabs>
              <w:rPr>
                <w:ins w:id="30937" w:author="Author"/>
                <w:rFonts w:cs="Arial"/>
                <w:color w:val="000000"/>
                <w:szCs w:val="18"/>
              </w:rPr>
            </w:pPr>
            <w:ins w:id="30938" w:author="Author">
              <w:r w:rsidRPr="003C5F94">
                <w:rPr>
                  <w:rFonts w:cs="Arial"/>
                  <w:color w:val="000000"/>
                  <w:szCs w:val="18"/>
                </w:rPr>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9F2DCF" w14:textId="77777777" w:rsidR="00EA2F34" w:rsidRPr="003C5F94" w:rsidRDefault="00EA2F34" w:rsidP="00BE28D4">
            <w:pPr>
              <w:pStyle w:val="tabletext11"/>
              <w:tabs>
                <w:tab w:val="decimal" w:pos="240"/>
              </w:tabs>
              <w:rPr>
                <w:ins w:id="30939" w:author="Author"/>
                <w:rFonts w:cs="Arial"/>
                <w:color w:val="000000"/>
                <w:szCs w:val="18"/>
              </w:rPr>
            </w:pPr>
            <w:ins w:id="30940" w:author="Author">
              <w:r w:rsidRPr="003C5F94">
                <w:rPr>
                  <w:rFonts w:cs="Arial"/>
                  <w:color w:val="000000"/>
                  <w:szCs w:val="18"/>
                </w:rPr>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D4C0C" w14:textId="77777777" w:rsidR="00EA2F34" w:rsidRPr="003C5F94" w:rsidRDefault="00EA2F34" w:rsidP="00BE28D4">
            <w:pPr>
              <w:pStyle w:val="tabletext11"/>
              <w:tabs>
                <w:tab w:val="decimal" w:pos="280"/>
              </w:tabs>
              <w:rPr>
                <w:ins w:id="30941" w:author="Author"/>
                <w:rFonts w:cs="Arial"/>
                <w:color w:val="000000"/>
                <w:szCs w:val="18"/>
              </w:rPr>
            </w:pPr>
            <w:ins w:id="30942" w:author="Author">
              <w:r w:rsidRPr="003C5F94">
                <w:rPr>
                  <w:rFonts w:cs="Arial"/>
                  <w:color w:val="000000"/>
                  <w:szCs w:val="18"/>
                </w:rPr>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B26C6" w14:textId="77777777" w:rsidR="00EA2F34" w:rsidRPr="003C5F94" w:rsidRDefault="00EA2F34" w:rsidP="00BE28D4">
            <w:pPr>
              <w:pStyle w:val="tabletext11"/>
              <w:tabs>
                <w:tab w:val="decimal" w:pos="380"/>
              </w:tabs>
              <w:rPr>
                <w:ins w:id="30943" w:author="Author"/>
                <w:rFonts w:cs="Arial"/>
                <w:color w:val="000000"/>
                <w:szCs w:val="18"/>
              </w:rPr>
            </w:pPr>
            <w:ins w:id="30944" w:author="Author">
              <w:r w:rsidRPr="003C5F94">
                <w:rPr>
                  <w:rFonts w:cs="Arial"/>
                  <w:color w:val="000000"/>
                  <w:szCs w:val="18"/>
                </w:rPr>
                <w:t>1.14</w:t>
              </w:r>
            </w:ins>
          </w:p>
        </w:tc>
      </w:tr>
      <w:tr w:rsidR="00EA2F34" w:rsidRPr="003C5F94" w14:paraId="64E25D13"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0945" w:author="Author"/>
        </w:trPr>
        <w:tc>
          <w:tcPr>
            <w:tcW w:w="200" w:type="dxa"/>
            <w:tcBorders>
              <w:right w:val="single" w:sz="6" w:space="0" w:color="auto"/>
            </w:tcBorders>
            <w:shd w:val="clear" w:color="auto" w:fill="auto"/>
          </w:tcPr>
          <w:p w14:paraId="092CC9F0" w14:textId="77777777" w:rsidR="00EA2F34" w:rsidRPr="003C5F94" w:rsidRDefault="00EA2F34" w:rsidP="00BE28D4">
            <w:pPr>
              <w:pStyle w:val="tabletext11"/>
              <w:rPr>
                <w:ins w:id="30946" w:author="Author"/>
              </w:rPr>
            </w:pPr>
          </w:p>
        </w:tc>
        <w:tc>
          <w:tcPr>
            <w:tcW w:w="240" w:type="dxa"/>
            <w:tcBorders>
              <w:top w:val="single" w:sz="6" w:space="0" w:color="auto"/>
              <w:left w:val="single" w:sz="6" w:space="0" w:color="auto"/>
              <w:bottom w:val="single" w:sz="6" w:space="0" w:color="auto"/>
            </w:tcBorders>
            <w:shd w:val="clear" w:color="auto" w:fill="auto"/>
          </w:tcPr>
          <w:p w14:paraId="164BB463" w14:textId="77777777" w:rsidR="00EA2F34" w:rsidRPr="003C5F94" w:rsidRDefault="00EA2F34" w:rsidP="00BE28D4">
            <w:pPr>
              <w:pStyle w:val="tabletext11"/>
              <w:rPr>
                <w:ins w:id="309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7153F648" w14:textId="77777777" w:rsidR="00EA2F34" w:rsidRPr="003C5F94" w:rsidRDefault="00EA2F34">
            <w:pPr>
              <w:pStyle w:val="tabletext11"/>
              <w:tabs>
                <w:tab w:val="decimal" w:pos="681"/>
              </w:tabs>
              <w:rPr>
                <w:ins w:id="30948" w:author="Author"/>
              </w:rPr>
              <w:pPrChange w:id="30949" w:author="Author">
                <w:pPr>
                  <w:pStyle w:val="tabletext11"/>
                </w:pPr>
              </w:pPrChange>
            </w:pPr>
            <w:ins w:id="30950" w:author="Author">
              <w:r w:rsidRPr="003C5F94">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1C0A76" w14:textId="77777777" w:rsidR="00EA2F34" w:rsidRPr="003C5F94" w:rsidRDefault="00EA2F34" w:rsidP="00BE28D4">
            <w:pPr>
              <w:pStyle w:val="tabletext11"/>
              <w:tabs>
                <w:tab w:val="decimal" w:pos="240"/>
              </w:tabs>
              <w:rPr>
                <w:ins w:id="30951" w:author="Author"/>
                <w:rFonts w:cs="Arial"/>
                <w:color w:val="000000"/>
                <w:szCs w:val="18"/>
              </w:rPr>
            </w:pPr>
            <w:ins w:id="30952" w:author="Author">
              <w:r w:rsidRPr="003C5F94">
                <w:rPr>
                  <w:rFonts w:cs="Arial"/>
                  <w:color w:val="000000"/>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CA36B1" w14:textId="77777777" w:rsidR="00EA2F34" w:rsidRPr="003C5F94" w:rsidRDefault="00EA2F34" w:rsidP="00BE28D4">
            <w:pPr>
              <w:pStyle w:val="tabletext11"/>
              <w:tabs>
                <w:tab w:val="decimal" w:pos="240"/>
              </w:tabs>
              <w:rPr>
                <w:ins w:id="30953" w:author="Author"/>
                <w:rFonts w:cs="Arial"/>
                <w:color w:val="000000"/>
                <w:szCs w:val="18"/>
              </w:rPr>
            </w:pPr>
            <w:ins w:id="30954" w:author="Author">
              <w:r w:rsidRPr="003C5F94">
                <w:rPr>
                  <w:rFonts w:cs="Arial"/>
                  <w:color w:val="000000"/>
                  <w:szCs w:val="18"/>
                </w:rPr>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A11EBC" w14:textId="77777777" w:rsidR="00EA2F34" w:rsidRPr="003C5F94" w:rsidRDefault="00EA2F34" w:rsidP="00BE28D4">
            <w:pPr>
              <w:pStyle w:val="tabletext11"/>
              <w:tabs>
                <w:tab w:val="decimal" w:pos="240"/>
              </w:tabs>
              <w:rPr>
                <w:ins w:id="30955" w:author="Author"/>
                <w:rFonts w:cs="Arial"/>
                <w:color w:val="000000"/>
                <w:szCs w:val="18"/>
              </w:rPr>
            </w:pPr>
            <w:ins w:id="30956" w:author="Author">
              <w:r w:rsidRPr="003C5F94">
                <w:rPr>
                  <w:rFonts w:cs="Arial"/>
                  <w:color w:val="000000"/>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24E4A4" w14:textId="77777777" w:rsidR="00EA2F34" w:rsidRPr="003C5F94" w:rsidRDefault="00EA2F34" w:rsidP="00BE28D4">
            <w:pPr>
              <w:pStyle w:val="tabletext11"/>
              <w:tabs>
                <w:tab w:val="decimal" w:pos="240"/>
              </w:tabs>
              <w:rPr>
                <w:ins w:id="30957" w:author="Author"/>
                <w:rFonts w:cs="Arial"/>
                <w:color w:val="000000"/>
                <w:szCs w:val="18"/>
              </w:rPr>
            </w:pPr>
            <w:ins w:id="30958" w:author="Author">
              <w:r w:rsidRPr="003C5F94">
                <w:rPr>
                  <w:rFonts w:cs="Arial"/>
                  <w:color w:val="000000"/>
                  <w:szCs w:val="18"/>
                </w:rPr>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645951" w14:textId="77777777" w:rsidR="00EA2F34" w:rsidRPr="003C5F94" w:rsidRDefault="00EA2F34" w:rsidP="00BE28D4">
            <w:pPr>
              <w:pStyle w:val="tabletext11"/>
              <w:tabs>
                <w:tab w:val="decimal" w:pos="240"/>
              </w:tabs>
              <w:rPr>
                <w:ins w:id="30959" w:author="Author"/>
                <w:rFonts w:cs="Arial"/>
                <w:color w:val="000000"/>
                <w:szCs w:val="18"/>
              </w:rPr>
            </w:pPr>
            <w:ins w:id="30960" w:author="Author">
              <w:r w:rsidRPr="003C5F94">
                <w:rPr>
                  <w:rFonts w:cs="Arial"/>
                  <w:color w:val="000000"/>
                  <w:szCs w:val="18"/>
                </w:rPr>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C36E6F" w14:textId="77777777" w:rsidR="00EA2F34" w:rsidRPr="003C5F94" w:rsidRDefault="00EA2F34" w:rsidP="00BE28D4">
            <w:pPr>
              <w:pStyle w:val="tabletext11"/>
              <w:tabs>
                <w:tab w:val="decimal" w:pos="240"/>
              </w:tabs>
              <w:rPr>
                <w:ins w:id="30961" w:author="Author"/>
                <w:rFonts w:cs="Arial"/>
                <w:color w:val="000000"/>
                <w:szCs w:val="18"/>
              </w:rPr>
            </w:pPr>
            <w:ins w:id="30962" w:author="Author">
              <w:r w:rsidRPr="003C5F94">
                <w:rPr>
                  <w:rFonts w:cs="Arial"/>
                  <w:color w:val="000000"/>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09BBF" w14:textId="77777777" w:rsidR="00EA2F34" w:rsidRPr="003C5F94" w:rsidRDefault="00EA2F34" w:rsidP="00BE28D4">
            <w:pPr>
              <w:pStyle w:val="tabletext11"/>
              <w:tabs>
                <w:tab w:val="decimal" w:pos="240"/>
              </w:tabs>
              <w:rPr>
                <w:ins w:id="30963" w:author="Author"/>
                <w:rFonts w:cs="Arial"/>
                <w:color w:val="000000"/>
                <w:szCs w:val="18"/>
              </w:rPr>
            </w:pPr>
            <w:ins w:id="30964" w:author="Author">
              <w:r w:rsidRPr="003C5F94">
                <w:rPr>
                  <w:rFonts w:cs="Arial"/>
                  <w:color w:val="000000"/>
                  <w:szCs w:val="18"/>
                </w:rPr>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13DF4D" w14:textId="77777777" w:rsidR="00EA2F34" w:rsidRPr="003C5F94" w:rsidRDefault="00EA2F34" w:rsidP="00BE28D4">
            <w:pPr>
              <w:pStyle w:val="tabletext11"/>
              <w:tabs>
                <w:tab w:val="decimal" w:pos="240"/>
              </w:tabs>
              <w:rPr>
                <w:ins w:id="30965" w:author="Author"/>
                <w:rFonts w:cs="Arial"/>
                <w:color w:val="000000"/>
                <w:szCs w:val="18"/>
              </w:rPr>
            </w:pPr>
            <w:ins w:id="30966" w:author="Author">
              <w:r w:rsidRPr="003C5F94">
                <w:rPr>
                  <w:rFonts w:cs="Arial"/>
                  <w:color w:val="000000"/>
                  <w:szCs w:val="18"/>
                </w:rPr>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6A82FC" w14:textId="77777777" w:rsidR="00EA2F34" w:rsidRPr="003C5F94" w:rsidRDefault="00EA2F34" w:rsidP="00BE28D4">
            <w:pPr>
              <w:pStyle w:val="tabletext11"/>
              <w:tabs>
                <w:tab w:val="decimal" w:pos="280"/>
              </w:tabs>
              <w:rPr>
                <w:ins w:id="30967" w:author="Author"/>
                <w:rFonts w:cs="Arial"/>
                <w:color w:val="000000"/>
                <w:szCs w:val="18"/>
              </w:rPr>
            </w:pPr>
            <w:ins w:id="30968" w:author="Author">
              <w:r w:rsidRPr="003C5F94">
                <w:rPr>
                  <w:rFonts w:cs="Arial"/>
                  <w:color w:val="000000"/>
                  <w:szCs w:val="18"/>
                </w:rPr>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FDA9C" w14:textId="77777777" w:rsidR="00EA2F34" w:rsidRPr="003C5F94" w:rsidRDefault="00EA2F34" w:rsidP="00BE28D4">
            <w:pPr>
              <w:pStyle w:val="tabletext11"/>
              <w:tabs>
                <w:tab w:val="decimal" w:pos="380"/>
              </w:tabs>
              <w:rPr>
                <w:ins w:id="30969" w:author="Author"/>
                <w:rFonts w:cs="Arial"/>
                <w:color w:val="000000"/>
                <w:szCs w:val="18"/>
              </w:rPr>
            </w:pPr>
            <w:ins w:id="30970" w:author="Author">
              <w:r w:rsidRPr="003C5F94">
                <w:rPr>
                  <w:rFonts w:cs="Arial"/>
                  <w:color w:val="000000"/>
                  <w:szCs w:val="18"/>
                </w:rPr>
                <w:t>1.12</w:t>
              </w:r>
            </w:ins>
          </w:p>
        </w:tc>
      </w:tr>
      <w:tr w:rsidR="00EA2F34" w:rsidRPr="003C5F94" w14:paraId="12C7C0CA"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0971" w:author="Author"/>
        </w:trPr>
        <w:tc>
          <w:tcPr>
            <w:tcW w:w="200" w:type="dxa"/>
            <w:tcBorders>
              <w:right w:val="single" w:sz="6" w:space="0" w:color="auto"/>
            </w:tcBorders>
            <w:shd w:val="clear" w:color="auto" w:fill="auto"/>
          </w:tcPr>
          <w:p w14:paraId="5B1989E7" w14:textId="77777777" w:rsidR="00EA2F34" w:rsidRPr="003C5F94" w:rsidRDefault="00EA2F34" w:rsidP="00BE28D4">
            <w:pPr>
              <w:pStyle w:val="tabletext11"/>
              <w:rPr>
                <w:ins w:id="30972" w:author="Author"/>
              </w:rPr>
            </w:pPr>
          </w:p>
        </w:tc>
        <w:tc>
          <w:tcPr>
            <w:tcW w:w="240" w:type="dxa"/>
            <w:tcBorders>
              <w:top w:val="single" w:sz="6" w:space="0" w:color="auto"/>
              <w:left w:val="single" w:sz="6" w:space="0" w:color="auto"/>
              <w:bottom w:val="single" w:sz="6" w:space="0" w:color="auto"/>
            </w:tcBorders>
            <w:shd w:val="clear" w:color="auto" w:fill="auto"/>
          </w:tcPr>
          <w:p w14:paraId="7DCC4140" w14:textId="77777777" w:rsidR="00EA2F34" w:rsidRPr="003C5F94" w:rsidRDefault="00EA2F34" w:rsidP="00BE28D4">
            <w:pPr>
              <w:pStyle w:val="tabletext11"/>
              <w:rPr>
                <w:ins w:id="30973" w:author="Author"/>
              </w:rPr>
            </w:pPr>
          </w:p>
        </w:tc>
        <w:tc>
          <w:tcPr>
            <w:tcW w:w="1800" w:type="dxa"/>
            <w:tcBorders>
              <w:top w:val="single" w:sz="6" w:space="0" w:color="auto"/>
              <w:left w:val="nil"/>
              <w:bottom w:val="single" w:sz="6" w:space="0" w:color="auto"/>
              <w:right w:val="single" w:sz="6" w:space="0" w:color="auto"/>
            </w:tcBorders>
            <w:shd w:val="clear" w:color="auto" w:fill="auto"/>
          </w:tcPr>
          <w:p w14:paraId="1FF02864" w14:textId="77777777" w:rsidR="00EA2F34" w:rsidRPr="003C5F94" w:rsidRDefault="00EA2F34">
            <w:pPr>
              <w:pStyle w:val="tabletext11"/>
              <w:tabs>
                <w:tab w:val="decimal" w:pos="681"/>
              </w:tabs>
              <w:rPr>
                <w:ins w:id="30974" w:author="Author"/>
              </w:rPr>
              <w:pPrChange w:id="30975" w:author="Author">
                <w:pPr>
                  <w:pStyle w:val="tabletext11"/>
                </w:pPr>
              </w:pPrChange>
            </w:pPr>
            <w:ins w:id="30976" w:author="Author">
              <w:r w:rsidRPr="003C5F94">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4A4CC8" w14:textId="77777777" w:rsidR="00EA2F34" w:rsidRPr="003C5F94" w:rsidRDefault="00EA2F34" w:rsidP="00BE28D4">
            <w:pPr>
              <w:pStyle w:val="tabletext11"/>
              <w:tabs>
                <w:tab w:val="decimal" w:pos="240"/>
              </w:tabs>
              <w:rPr>
                <w:ins w:id="30977" w:author="Author"/>
                <w:rFonts w:cs="Arial"/>
                <w:color w:val="000000"/>
                <w:szCs w:val="18"/>
              </w:rPr>
            </w:pPr>
            <w:ins w:id="30978" w:author="Author">
              <w:r w:rsidRPr="003C5F94">
                <w:rPr>
                  <w:rFonts w:cs="Arial"/>
                  <w:color w:val="000000"/>
                  <w:szCs w:val="18"/>
                </w:rPr>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0874C" w14:textId="77777777" w:rsidR="00EA2F34" w:rsidRPr="003C5F94" w:rsidRDefault="00EA2F34" w:rsidP="00BE28D4">
            <w:pPr>
              <w:pStyle w:val="tabletext11"/>
              <w:tabs>
                <w:tab w:val="decimal" w:pos="240"/>
              </w:tabs>
              <w:rPr>
                <w:ins w:id="30979" w:author="Author"/>
                <w:rFonts w:cs="Arial"/>
                <w:color w:val="000000"/>
                <w:szCs w:val="18"/>
              </w:rPr>
            </w:pPr>
            <w:ins w:id="30980" w:author="Author">
              <w:r w:rsidRPr="003C5F94">
                <w:rPr>
                  <w:rFonts w:cs="Arial"/>
                  <w:color w:val="000000"/>
                  <w:szCs w:val="18"/>
                </w:rPr>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034501" w14:textId="77777777" w:rsidR="00EA2F34" w:rsidRPr="003C5F94" w:rsidRDefault="00EA2F34" w:rsidP="00BE28D4">
            <w:pPr>
              <w:pStyle w:val="tabletext11"/>
              <w:tabs>
                <w:tab w:val="decimal" w:pos="240"/>
              </w:tabs>
              <w:rPr>
                <w:ins w:id="30981" w:author="Author"/>
                <w:rFonts w:cs="Arial"/>
                <w:color w:val="000000"/>
                <w:szCs w:val="18"/>
              </w:rPr>
            </w:pPr>
            <w:ins w:id="30982" w:author="Author">
              <w:r w:rsidRPr="003C5F94">
                <w:rPr>
                  <w:rFonts w:cs="Arial"/>
                  <w:color w:val="000000"/>
                  <w:szCs w:val="18"/>
                </w:rPr>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AFB66" w14:textId="77777777" w:rsidR="00EA2F34" w:rsidRPr="003C5F94" w:rsidRDefault="00EA2F34" w:rsidP="00BE28D4">
            <w:pPr>
              <w:pStyle w:val="tabletext11"/>
              <w:tabs>
                <w:tab w:val="decimal" w:pos="240"/>
              </w:tabs>
              <w:rPr>
                <w:ins w:id="30983" w:author="Author"/>
                <w:rFonts w:cs="Arial"/>
                <w:color w:val="000000"/>
                <w:szCs w:val="18"/>
              </w:rPr>
            </w:pPr>
            <w:ins w:id="30984" w:author="Author">
              <w:r w:rsidRPr="003C5F94">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0B4F32" w14:textId="77777777" w:rsidR="00EA2F34" w:rsidRPr="003C5F94" w:rsidRDefault="00EA2F34" w:rsidP="00BE28D4">
            <w:pPr>
              <w:pStyle w:val="tabletext11"/>
              <w:tabs>
                <w:tab w:val="decimal" w:pos="240"/>
              </w:tabs>
              <w:rPr>
                <w:ins w:id="30985" w:author="Author"/>
                <w:rFonts w:cs="Arial"/>
                <w:color w:val="000000"/>
                <w:szCs w:val="18"/>
              </w:rPr>
            </w:pPr>
            <w:ins w:id="30986" w:author="Author">
              <w:r w:rsidRPr="003C5F94">
                <w:rPr>
                  <w:rFonts w:cs="Arial"/>
                  <w:color w:val="000000"/>
                  <w:szCs w:val="18"/>
                </w:rPr>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EA1485" w14:textId="77777777" w:rsidR="00EA2F34" w:rsidRPr="003C5F94" w:rsidRDefault="00EA2F34" w:rsidP="00BE28D4">
            <w:pPr>
              <w:pStyle w:val="tabletext11"/>
              <w:tabs>
                <w:tab w:val="decimal" w:pos="240"/>
              </w:tabs>
              <w:rPr>
                <w:ins w:id="30987" w:author="Author"/>
                <w:rFonts w:cs="Arial"/>
                <w:color w:val="000000"/>
                <w:szCs w:val="18"/>
              </w:rPr>
            </w:pPr>
            <w:ins w:id="30988" w:author="Author">
              <w:r w:rsidRPr="003C5F94">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2206C3" w14:textId="77777777" w:rsidR="00EA2F34" w:rsidRPr="003C5F94" w:rsidRDefault="00EA2F34" w:rsidP="00BE28D4">
            <w:pPr>
              <w:pStyle w:val="tabletext11"/>
              <w:tabs>
                <w:tab w:val="decimal" w:pos="240"/>
              </w:tabs>
              <w:rPr>
                <w:ins w:id="30989" w:author="Author"/>
                <w:rFonts w:cs="Arial"/>
                <w:color w:val="000000"/>
                <w:szCs w:val="18"/>
              </w:rPr>
            </w:pPr>
            <w:ins w:id="30990" w:author="Author">
              <w:r w:rsidRPr="003C5F94">
                <w:rPr>
                  <w:rFonts w:cs="Arial"/>
                  <w:color w:val="000000"/>
                  <w:szCs w:val="18"/>
                </w:rPr>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6A3584" w14:textId="77777777" w:rsidR="00EA2F34" w:rsidRPr="003C5F94" w:rsidRDefault="00EA2F34" w:rsidP="00BE28D4">
            <w:pPr>
              <w:pStyle w:val="tabletext11"/>
              <w:tabs>
                <w:tab w:val="decimal" w:pos="240"/>
              </w:tabs>
              <w:rPr>
                <w:ins w:id="30991" w:author="Author"/>
                <w:rFonts w:cs="Arial"/>
                <w:color w:val="000000"/>
                <w:szCs w:val="18"/>
              </w:rPr>
            </w:pPr>
            <w:ins w:id="30992" w:author="Author">
              <w:r w:rsidRPr="003C5F94">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93D827" w14:textId="77777777" w:rsidR="00EA2F34" w:rsidRPr="003C5F94" w:rsidRDefault="00EA2F34" w:rsidP="00BE28D4">
            <w:pPr>
              <w:pStyle w:val="tabletext11"/>
              <w:tabs>
                <w:tab w:val="decimal" w:pos="280"/>
              </w:tabs>
              <w:rPr>
                <w:ins w:id="30993" w:author="Author"/>
                <w:rFonts w:cs="Arial"/>
                <w:color w:val="000000"/>
                <w:szCs w:val="18"/>
              </w:rPr>
            </w:pPr>
            <w:ins w:id="30994" w:author="Author">
              <w:r w:rsidRPr="003C5F94">
                <w:rPr>
                  <w:rFonts w:cs="Arial"/>
                  <w:color w:val="000000"/>
                  <w:szCs w:val="18"/>
                </w:rPr>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829C9" w14:textId="77777777" w:rsidR="00EA2F34" w:rsidRPr="003C5F94" w:rsidRDefault="00EA2F34" w:rsidP="00BE28D4">
            <w:pPr>
              <w:pStyle w:val="tabletext11"/>
              <w:tabs>
                <w:tab w:val="decimal" w:pos="380"/>
              </w:tabs>
              <w:rPr>
                <w:ins w:id="30995" w:author="Author"/>
                <w:rFonts w:cs="Arial"/>
                <w:color w:val="000000"/>
                <w:szCs w:val="18"/>
              </w:rPr>
            </w:pPr>
            <w:ins w:id="30996" w:author="Author">
              <w:r w:rsidRPr="003C5F94">
                <w:rPr>
                  <w:rFonts w:cs="Arial"/>
                  <w:color w:val="000000"/>
                  <w:szCs w:val="18"/>
                </w:rPr>
                <w:t>1.11</w:t>
              </w:r>
            </w:ins>
          </w:p>
        </w:tc>
      </w:tr>
      <w:tr w:rsidR="00EA2F34" w:rsidRPr="003C5F94" w14:paraId="73924707"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0997" w:author="Author"/>
        </w:trPr>
        <w:tc>
          <w:tcPr>
            <w:tcW w:w="200" w:type="dxa"/>
            <w:tcBorders>
              <w:right w:val="single" w:sz="6" w:space="0" w:color="auto"/>
            </w:tcBorders>
            <w:shd w:val="clear" w:color="auto" w:fill="auto"/>
          </w:tcPr>
          <w:p w14:paraId="143BC4C6" w14:textId="77777777" w:rsidR="00EA2F34" w:rsidRPr="003C5F94" w:rsidRDefault="00EA2F34" w:rsidP="00BE28D4">
            <w:pPr>
              <w:pStyle w:val="tabletext11"/>
              <w:rPr>
                <w:ins w:id="30998" w:author="Author"/>
              </w:rPr>
            </w:pPr>
          </w:p>
        </w:tc>
        <w:tc>
          <w:tcPr>
            <w:tcW w:w="240" w:type="dxa"/>
            <w:tcBorders>
              <w:top w:val="single" w:sz="6" w:space="0" w:color="auto"/>
              <w:left w:val="single" w:sz="6" w:space="0" w:color="auto"/>
              <w:bottom w:val="single" w:sz="6" w:space="0" w:color="auto"/>
            </w:tcBorders>
            <w:shd w:val="clear" w:color="auto" w:fill="auto"/>
          </w:tcPr>
          <w:p w14:paraId="53F8AD08" w14:textId="77777777" w:rsidR="00EA2F34" w:rsidRPr="003C5F94" w:rsidRDefault="00EA2F34" w:rsidP="00BE28D4">
            <w:pPr>
              <w:pStyle w:val="tabletext11"/>
              <w:rPr>
                <w:ins w:id="30999" w:author="Author"/>
              </w:rPr>
            </w:pPr>
          </w:p>
        </w:tc>
        <w:tc>
          <w:tcPr>
            <w:tcW w:w="1800" w:type="dxa"/>
            <w:tcBorders>
              <w:top w:val="single" w:sz="6" w:space="0" w:color="auto"/>
              <w:left w:val="nil"/>
              <w:bottom w:val="single" w:sz="6" w:space="0" w:color="auto"/>
              <w:right w:val="single" w:sz="6" w:space="0" w:color="auto"/>
            </w:tcBorders>
            <w:shd w:val="clear" w:color="auto" w:fill="auto"/>
          </w:tcPr>
          <w:p w14:paraId="0612E23A" w14:textId="77777777" w:rsidR="00EA2F34" w:rsidRPr="003C5F94" w:rsidRDefault="00EA2F34">
            <w:pPr>
              <w:pStyle w:val="tabletext11"/>
              <w:tabs>
                <w:tab w:val="decimal" w:pos="681"/>
              </w:tabs>
              <w:rPr>
                <w:ins w:id="31000" w:author="Author"/>
              </w:rPr>
              <w:pPrChange w:id="31001" w:author="Author">
                <w:pPr>
                  <w:pStyle w:val="tabletext11"/>
                </w:pPr>
              </w:pPrChange>
            </w:pPr>
            <w:ins w:id="31002" w:author="Author">
              <w:r w:rsidRPr="003C5F94">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7D8824" w14:textId="77777777" w:rsidR="00EA2F34" w:rsidRPr="003C5F94" w:rsidRDefault="00EA2F34" w:rsidP="00BE28D4">
            <w:pPr>
              <w:pStyle w:val="tabletext11"/>
              <w:tabs>
                <w:tab w:val="decimal" w:pos="240"/>
              </w:tabs>
              <w:rPr>
                <w:ins w:id="31003" w:author="Author"/>
                <w:rFonts w:cs="Arial"/>
                <w:color w:val="000000"/>
                <w:szCs w:val="18"/>
              </w:rPr>
            </w:pPr>
            <w:ins w:id="31004" w:author="Author">
              <w:r w:rsidRPr="003C5F94">
                <w:rPr>
                  <w:rFonts w:cs="Arial"/>
                  <w:color w:val="000000"/>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DC81FA" w14:textId="77777777" w:rsidR="00EA2F34" w:rsidRPr="003C5F94" w:rsidRDefault="00EA2F34" w:rsidP="00BE28D4">
            <w:pPr>
              <w:pStyle w:val="tabletext11"/>
              <w:tabs>
                <w:tab w:val="decimal" w:pos="240"/>
              </w:tabs>
              <w:rPr>
                <w:ins w:id="31005" w:author="Author"/>
                <w:rFonts w:cs="Arial"/>
                <w:color w:val="000000"/>
                <w:szCs w:val="18"/>
              </w:rPr>
            </w:pPr>
            <w:ins w:id="31006" w:author="Author">
              <w:r w:rsidRPr="003C5F94">
                <w:rPr>
                  <w:rFonts w:cs="Arial"/>
                  <w:color w:val="000000"/>
                  <w:szCs w:val="18"/>
                </w:rPr>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7336CC" w14:textId="77777777" w:rsidR="00EA2F34" w:rsidRPr="003C5F94" w:rsidRDefault="00EA2F34" w:rsidP="00BE28D4">
            <w:pPr>
              <w:pStyle w:val="tabletext11"/>
              <w:tabs>
                <w:tab w:val="decimal" w:pos="240"/>
              </w:tabs>
              <w:rPr>
                <w:ins w:id="31007" w:author="Author"/>
                <w:rFonts w:cs="Arial"/>
                <w:color w:val="000000"/>
                <w:szCs w:val="18"/>
              </w:rPr>
            </w:pPr>
            <w:ins w:id="31008" w:author="Author">
              <w:r w:rsidRPr="003C5F94">
                <w:rPr>
                  <w:rFonts w:cs="Arial"/>
                  <w:color w:val="000000"/>
                  <w:szCs w:val="18"/>
                </w:rPr>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0A2E5C" w14:textId="77777777" w:rsidR="00EA2F34" w:rsidRPr="003C5F94" w:rsidRDefault="00EA2F34" w:rsidP="00BE28D4">
            <w:pPr>
              <w:pStyle w:val="tabletext11"/>
              <w:tabs>
                <w:tab w:val="decimal" w:pos="240"/>
              </w:tabs>
              <w:rPr>
                <w:ins w:id="31009" w:author="Author"/>
                <w:rFonts w:cs="Arial"/>
                <w:color w:val="000000"/>
                <w:szCs w:val="18"/>
              </w:rPr>
            </w:pPr>
            <w:ins w:id="31010" w:author="Author">
              <w:r w:rsidRPr="003C5F94">
                <w:rPr>
                  <w:rFonts w:cs="Arial"/>
                  <w:color w:val="000000"/>
                  <w:szCs w:val="18"/>
                </w:rPr>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1822C" w14:textId="77777777" w:rsidR="00EA2F34" w:rsidRPr="003C5F94" w:rsidRDefault="00EA2F34" w:rsidP="00BE28D4">
            <w:pPr>
              <w:pStyle w:val="tabletext11"/>
              <w:tabs>
                <w:tab w:val="decimal" w:pos="240"/>
              </w:tabs>
              <w:rPr>
                <w:ins w:id="31011" w:author="Author"/>
                <w:rFonts w:cs="Arial"/>
                <w:color w:val="000000"/>
                <w:szCs w:val="18"/>
              </w:rPr>
            </w:pPr>
            <w:ins w:id="31012" w:author="Author">
              <w:r w:rsidRPr="003C5F94">
                <w:rPr>
                  <w:rFonts w:cs="Arial"/>
                  <w:color w:val="000000"/>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BAA7B" w14:textId="77777777" w:rsidR="00EA2F34" w:rsidRPr="003C5F94" w:rsidRDefault="00EA2F34" w:rsidP="00BE28D4">
            <w:pPr>
              <w:pStyle w:val="tabletext11"/>
              <w:tabs>
                <w:tab w:val="decimal" w:pos="240"/>
              </w:tabs>
              <w:rPr>
                <w:ins w:id="31013" w:author="Author"/>
                <w:rFonts w:cs="Arial"/>
                <w:color w:val="000000"/>
                <w:szCs w:val="18"/>
              </w:rPr>
            </w:pPr>
            <w:ins w:id="31014" w:author="Author">
              <w:r w:rsidRPr="003C5F94">
                <w:rPr>
                  <w:rFonts w:cs="Arial"/>
                  <w:color w:val="000000"/>
                  <w:szCs w:val="18"/>
                </w:rPr>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7D1A7" w14:textId="77777777" w:rsidR="00EA2F34" w:rsidRPr="003C5F94" w:rsidRDefault="00EA2F34" w:rsidP="00BE28D4">
            <w:pPr>
              <w:pStyle w:val="tabletext11"/>
              <w:tabs>
                <w:tab w:val="decimal" w:pos="240"/>
              </w:tabs>
              <w:rPr>
                <w:ins w:id="31015" w:author="Author"/>
                <w:rFonts w:cs="Arial"/>
                <w:color w:val="000000"/>
                <w:szCs w:val="18"/>
              </w:rPr>
            </w:pPr>
            <w:ins w:id="31016" w:author="Author">
              <w:r w:rsidRPr="003C5F94">
                <w:rPr>
                  <w:rFonts w:cs="Arial"/>
                  <w:color w:val="000000"/>
                  <w:szCs w:val="18"/>
                </w:rPr>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2CA83" w14:textId="77777777" w:rsidR="00EA2F34" w:rsidRPr="003C5F94" w:rsidRDefault="00EA2F34" w:rsidP="00BE28D4">
            <w:pPr>
              <w:pStyle w:val="tabletext11"/>
              <w:tabs>
                <w:tab w:val="decimal" w:pos="240"/>
              </w:tabs>
              <w:rPr>
                <w:ins w:id="31017" w:author="Author"/>
                <w:rFonts w:cs="Arial"/>
                <w:color w:val="000000"/>
                <w:szCs w:val="18"/>
              </w:rPr>
            </w:pPr>
            <w:ins w:id="31018" w:author="Author">
              <w:r w:rsidRPr="003C5F94">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2FCB12" w14:textId="77777777" w:rsidR="00EA2F34" w:rsidRPr="003C5F94" w:rsidRDefault="00EA2F34" w:rsidP="00BE28D4">
            <w:pPr>
              <w:pStyle w:val="tabletext11"/>
              <w:tabs>
                <w:tab w:val="decimal" w:pos="280"/>
              </w:tabs>
              <w:rPr>
                <w:ins w:id="31019" w:author="Author"/>
                <w:rFonts w:cs="Arial"/>
                <w:color w:val="000000"/>
                <w:szCs w:val="18"/>
              </w:rPr>
            </w:pPr>
            <w:ins w:id="31020" w:author="Author">
              <w:r w:rsidRPr="003C5F94">
                <w:rPr>
                  <w:rFonts w:cs="Arial"/>
                  <w:color w:val="000000"/>
                  <w:szCs w:val="18"/>
                </w:rPr>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8E5651" w14:textId="77777777" w:rsidR="00EA2F34" w:rsidRPr="003C5F94" w:rsidRDefault="00EA2F34" w:rsidP="00BE28D4">
            <w:pPr>
              <w:pStyle w:val="tabletext11"/>
              <w:tabs>
                <w:tab w:val="decimal" w:pos="380"/>
              </w:tabs>
              <w:rPr>
                <w:ins w:id="31021" w:author="Author"/>
                <w:rFonts w:cs="Arial"/>
                <w:color w:val="000000"/>
                <w:szCs w:val="18"/>
              </w:rPr>
            </w:pPr>
            <w:ins w:id="31022" w:author="Author">
              <w:r w:rsidRPr="003C5F94">
                <w:rPr>
                  <w:rFonts w:cs="Arial"/>
                  <w:color w:val="000000"/>
                  <w:szCs w:val="18"/>
                </w:rPr>
                <w:t>1.09</w:t>
              </w:r>
            </w:ins>
          </w:p>
        </w:tc>
      </w:tr>
      <w:tr w:rsidR="00EA2F34" w:rsidRPr="003C5F94" w14:paraId="7B3AEC00"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023" w:author="Author"/>
        </w:trPr>
        <w:tc>
          <w:tcPr>
            <w:tcW w:w="200" w:type="dxa"/>
            <w:tcBorders>
              <w:right w:val="single" w:sz="6" w:space="0" w:color="auto"/>
            </w:tcBorders>
            <w:shd w:val="clear" w:color="auto" w:fill="auto"/>
          </w:tcPr>
          <w:p w14:paraId="4DBBBD12" w14:textId="77777777" w:rsidR="00EA2F34" w:rsidRPr="003C5F94" w:rsidRDefault="00EA2F34" w:rsidP="00BE28D4">
            <w:pPr>
              <w:pStyle w:val="tabletext11"/>
              <w:rPr>
                <w:ins w:id="31024" w:author="Author"/>
              </w:rPr>
            </w:pPr>
          </w:p>
        </w:tc>
        <w:tc>
          <w:tcPr>
            <w:tcW w:w="240" w:type="dxa"/>
            <w:tcBorders>
              <w:top w:val="single" w:sz="6" w:space="0" w:color="auto"/>
              <w:left w:val="single" w:sz="6" w:space="0" w:color="auto"/>
              <w:bottom w:val="single" w:sz="6" w:space="0" w:color="auto"/>
            </w:tcBorders>
            <w:shd w:val="clear" w:color="auto" w:fill="auto"/>
          </w:tcPr>
          <w:p w14:paraId="36513A2D" w14:textId="77777777" w:rsidR="00EA2F34" w:rsidRPr="003C5F94" w:rsidRDefault="00EA2F34" w:rsidP="00BE28D4">
            <w:pPr>
              <w:pStyle w:val="tabletext11"/>
              <w:rPr>
                <w:ins w:id="310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653193A2" w14:textId="77777777" w:rsidR="00EA2F34" w:rsidRPr="003C5F94" w:rsidRDefault="00EA2F34">
            <w:pPr>
              <w:pStyle w:val="tabletext11"/>
              <w:tabs>
                <w:tab w:val="decimal" w:pos="681"/>
              </w:tabs>
              <w:rPr>
                <w:ins w:id="31026" w:author="Author"/>
              </w:rPr>
              <w:pPrChange w:id="31027" w:author="Author">
                <w:pPr>
                  <w:pStyle w:val="tabletext11"/>
                </w:pPr>
              </w:pPrChange>
            </w:pPr>
            <w:ins w:id="31028" w:author="Author">
              <w:r w:rsidRPr="003C5F94">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F98C0A" w14:textId="77777777" w:rsidR="00EA2F34" w:rsidRPr="003C5F94" w:rsidRDefault="00EA2F34" w:rsidP="00BE28D4">
            <w:pPr>
              <w:pStyle w:val="tabletext11"/>
              <w:tabs>
                <w:tab w:val="decimal" w:pos="240"/>
              </w:tabs>
              <w:rPr>
                <w:ins w:id="31029" w:author="Author"/>
                <w:rFonts w:cs="Arial"/>
                <w:color w:val="000000"/>
                <w:szCs w:val="18"/>
              </w:rPr>
            </w:pPr>
            <w:ins w:id="31030" w:author="Author">
              <w:r w:rsidRPr="003C5F94">
                <w:rPr>
                  <w:rFonts w:cs="Arial"/>
                  <w:color w:val="000000"/>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7E1B79" w14:textId="77777777" w:rsidR="00EA2F34" w:rsidRPr="003C5F94" w:rsidRDefault="00EA2F34" w:rsidP="00BE28D4">
            <w:pPr>
              <w:pStyle w:val="tabletext11"/>
              <w:tabs>
                <w:tab w:val="decimal" w:pos="240"/>
              </w:tabs>
              <w:rPr>
                <w:ins w:id="31031" w:author="Author"/>
                <w:rFonts w:cs="Arial"/>
                <w:color w:val="000000"/>
                <w:szCs w:val="18"/>
              </w:rPr>
            </w:pPr>
            <w:ins w:id="31032" w:author="Author">
              <w:r w:rsidRPr="003C5F94">
                <w:rPr>
                  <w:rFonts w:cs="Arial"/>
                  <w:color w:val="000000"/>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F0C181" w14:textId="77777777" w:rsidR="00EA2F34" w:rsidRPr="003C5F94" w:rsidRDefault="00EA2F34" w:rsidP="00BE28D4">
            <w:pPr>
              <w:pStyle w:val="tabletext11"/>
              <w:tabs>
                <w:tab w:val="decimal" w:pos="240"/>
              </w:tabs>
              <w:rPr>
                <w:ins w:id="31033" w:author="Author"/>
                <w:rFonts w:cs="Arial"/>
                <w:color w:val="000000"/>
                <w:szCs w:val="18"/>
              </w:rPr>
            </w:pPr>
            <w:ins w:id="31034" w:author="Author">
              <w:r w:rsidRPr="003C5F94">
                <w:rPr>
                  <w:rFonts w:cs="Arial"/>
                  <w:color w:val="000000"/>
                  <w:szCs w:val="18"/>
                </w:rPr>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3C55D1" w14:textId="77777777" w:rsidR="00EA2F34" w:rsidRPr="003C5F94" w:rsidRDefault="00EA2F34" w:rsidP="00BE28D4">
            <w:pPr>
              <w:pStyle w:val="tabletext11"/>
              <w:tabs>
                <w:tab w:val="decimal" w:pos="240"/>
              </w:tabs>
              <w:rPr>
                <w:ins w:id="31035" w:author="Author"/>
                <w:rFonts w:cs="Arial"/>
                <w:color w:val="000000"/>
                <w:szCs w:val="18"/>
              </w:rPr>
            </w:pPr>
            <w:ins w:id="31036" w:author="Author">
              <w:r w:rsidRPr="003C5F94">
                <w:rPr>
                  <w:rFonts w:cs="Arial"/>
                  <w:color w:val="000000"/>
                  <w:szCs w:val="18"/>
                </w:rPr>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B5189B" w14:textId="77777777" w:rsidR="00EA2F34" w:rsidRPr="003C5F94" w:rsidRDefault="00EA2F34" w:rsidP="00BE28D4">
            <w:pPr>
              <w:pStyle w:val="tabletext11"/>
              <w:tabs>
                <w:tab w:val="decimal" w:pos="240"/>
              </w:tabs>
              <w:rPr>
                <w:ins w:id="31037" w:author="Author"/>
                <w:rFonts w:cs="Arial"/>
                <w:color w:val="000000"/>
                <w:szCs w:val="18"/>
              </w:rPr>
            </w:pPr>
            <w:ins w:id="31038" w:author="Author">
              <w:r w:rsidRPr="003C5F94">
                <w:rPr>
                  <w:rFonts w:cs="Arial"/>
                  <w:color w:val="000000"/>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DB871" w14:textId="77777777" w:rsidR="00EA2F34" w:rsidRPr="003C5F94" w:rsidRDefault="00EA2F34" w:rsidP="00BE28D4">
            <w:pPr>
              <w:pStyle w:val="tabletext11"/>
              <w:tabs>
                <w:tab w:val="decimal" w:pos="240"/>
              </w:tabs>
              <w:rPr>
                <w:ins w:id="31039" w:author="Author"/>
                <w:rFonts w:cs="Arial"/>
                <w:color w:val="000000"/>
                <w:szCs w:val="18"/>
              </w:rPr>
            </w:pPr>
            <w:ins w:id="31040" w:author="Author">
              <w:r w:rsidRPr="003C5F94">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19A17E" w14:textId="77777777" w:rsidR="00EA2F34" w:rsidRPr="003C5F94" w:rsidRDefault="00EA2F34" w:rsidP="00BE28D4">
            <w:pPr>
              <w:pStyle w:val="tabletext11"/>
              <w:tabs>
                <w:tab w:val="decimal" w:pos="240"/>
              </w:tabs>
              <w:rPr>
                <w:ins w:id="31041" w:author="Author"/>
                <w:rFonts w:cs="Arial"/>
                <w:color w:val="000000"/>
                <w:szCs w:val="18"/>
              </w:rPr>
            </w:pPr>
            <w:ins w:id="31042" w:author="Author">
              <w:r w:rsidRPr="003C5F94">
                <w:rPr>
                  <w:rFonts w:cs="Arial"/>
                  <w:color w:val="000000"/>
                  <w:szCs w:val="18"/>
                </w:rPr>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551B77" w14:textId="77777777" w:rsidR="00EA2F34" w:rsidRPr="003C5F94" w:rsidRDefault="00EA2F34" w:rsidP="00BE28D4">
            <w:pPr>
              <w:pStyle w:val="tabletext11"/>
              <w:tabs>
                <w:tab w:val="decimal" w:pos="240"/>
              </w:tabs>
              <w:rPr>
                <w:ins w:id="31043" w:author="Author"/>
                <w:rFonts w:cs="Arial"/>
                <w:color w:val="000000"/>
                <w:szCs w:val="18"/>
              </w:rPr>
            </w:pPr>
            <w:ins w:id="31044" w:author="Author">
              <w:r w:rsidRPr="003C5F94">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0B8305" w14:textId="77777777" w:rsidR="00EA2F34" w:rsidRPr="003C5F94" w:rsidRDefault="00EA2F34" w:rsidP="00BE28D4">
            <w:pPr>
              <w:pStyle w:val="tabletext11"/>
              <w:tabs>
                <w:tab w:val="decimal" w:pos="280"/>
              </w:tabs>
              <w:rPr>
                <w:ins w:id="31045" w:author="Author"/>
                <w:rFonts w:cs="Arial"/>
                <w:color w:val="000000"/>
                <w:szCs w:val="18"/>
              </w:rPr>
            </w:pPr>
            <w:ins w:id="31046" w:author="Author">
              <w:r w:rsidRPr="003C5F94">
                <w:rPr>
                  <w:rFonts w:cs="Arial"/>
                  <w:color w:val="000000"/>
                  <w:szCs w:val="18"/>
                </w:rPr>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AE0D24" w14:textId="77777777" w:rsidR="00EA2F34" w:rsidRPr="003C5F94" w:rsidRDefault="00EA2F34" w:rsidP="00BE28D4">
            <w:pPr>
              <w:pStyle w:val="tabletext11"/>
              <w:tabs>
                <w:tab w:val="decimal" w:pos="380"/>
              </w:tabs>
              <w:rPr>
                <w:ins w:id="31047" w:author="Author"/>
                <w:rFonts w:cs="Arial"/>
                <w:color w:val="000000"/>
                <w:szCs w:val="18"/>
              </w:rPr>
            </w:pPr>
            <w:ins w:id="31048" w:author="Author">
              <w:r w:rsidRPr="003C5F94">
                <w:rPr>
                  <w:rFonts w:cs="Arial"/>
                  <w:color w:val="000000"/>
                  <w:szCs w:val="18"/>
                </w:rPr>
                <w:t>1.07</w:t>
              </w:r>
            </w:ins>
          </w:p>
        </w:tc>
      </w:tr>
      <w:tr w:rsidR="00EA2F34" w:rsidRPr="003C5F94" w14:paraId="62DB7923"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049" w:author="Author"/>
        </w:trPr>
        <w:tc>
          <w:tcPr>
            <w:tcW w:w="200" w:type="dxa"/>
            <w:tcBorders>
              <w:right w:val="single" w:sz="6" w:space="0" w:color="auto"/>
            </w:tcBorders>
            <w:shd w:val="clear" w:color="auto" w:fill="auto"/>
          </w:tcPr>
          <w:p w14:paraId="1E7CB89C" w14:textId="77777777" w:rsidR="00EA2F34" w:rsidRPr="003C5F94" w:rsidRDefault="00EA2F34" w:rsidP="00BE28D4">
            <w:pPr>
              <w:pStyle w:val="tabletext11"/>
              <w:rPr>
                <w:ins w:id="31050" w:author="Author"/>
              </w:rPr>
            </w:pPr>
          </w:p>
        </w:tc>
        <w:tc>
          <w:tcPr>
            <w:tcW w:w="240" w:type="dxa"/>
            <w:tcBorders>
              <w:top w:val="single" w:sz="6" w:space="0" w:color="auto"/>
              <w:left w:val="single" w:sz="6" w:space="0" w:color="auto"/>
              <w:bottom w:val="single" w:sz="6" w:space="0" w:color="auto"/>
            </w:tcBorders>
            <w:shd w:val="clear" w:color="auto" w:fill="auto"/>
          </w:tcPr>
          <w:p w14:paraId="31C2EED9" w14:textId="77777777" w:rsidR="00EA2F34" w:rsidRPr="003C5F94" w:rsidRDefault="00EA2F34" w:rsidP="00BE28D4">
            <w:pPr>
              <w:pStyle w:val="tabletext11"/>
              <w:rPr>
                <w:ins w:id="310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E51BAD3" w14:textId="77777777" w:rsidR="00EA2F34" w:rsidRPr="003C5F94" w:rsidRDefault="00EA2F34">
            <w:pPr>
              <w:pStyle w:val="tabletext11"/>
              <w:tabs>
                <w:tab w:val="decimal" w:pos="681"/>
              </w:tabs>
              <w:rPr>
                <w:ins w:id="31052" w:author="Author"/>
              </w:rPr>
              <w:pPrChange w:id="31053" w:author="Author">
                <w:pPr>
                  <w:pStyle w:val="tabletext11"/>
                </w:pPr>
              </w:pPrChange>
            </w:pPr>
            <w:ins w:id="31054" w:author="Author">
              <w:r w:rsidRPr="003C5F94">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78E8C6" w14:textId="77777777" w:rsidR="00EA2F34" w:rsidRPr="003C5F94" w:rsidRDefault="00EA2F34" w:rsidP="00BE28D4">
            <w:pPr>
              <w:pStyle w:val="tabletext11"/>
              <w:tabs>
                <w:tab w:val="decimal" w:pos="240"/>
              </w:tabs>
              <w:rPr>
                <w:ins w:id="31055" w:author="Author"/>
                <w:rFonts w:cs="Arial"/>
                <w:color w:val="000000"/>
                <w:szCs w:val="18"/>
              </w:rPr>
            </w:pPr>
            <w:ins w:id="31056" w:author="Author">
              <w:r w:rsidRPr="003C5F94">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86CFA4" w14:textId="77777777" w:rsidR="00EA2F34" w:rsidRPr="003C5F94" w:rsidRDefault="00EA2F34" w:rsidP="00BE28D4">
            <w:pPr>
              <w:pStyle w:val="tabletext11"/>
              <w:tabs>
                <w:tab w:val="decimal" w:pos="240"/>
              </w:tabs>
              <w:rPr>
                <w:ins w:id="31057" w:author="Author"/>
                <w:rFonts w:cs="Arial"/>
                <w:color w:val="000000"/>
                <w:szCs w:val="18"/>
              </w:rPr>
            </w:pPr>
            <w:ins w:id="31058" w:author="Author">
              <w:r w:rsidRPr="003C5F94">
                <w:rPr>
                  <w:rFonts w:cs="Arial"/>
                  <w:color w:val="000000"/>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D8AD01" w14:textId="77777777" w:rsidR="00EA2F34" w:rsidRPr="003C5F94" w:rsidRDefault="00EA2F34" w:rsidP="00BE28D4">
            <w:pPr>
              <w:pStyle w:val="tabletext11"/>
              <w:tabs>
                <w:tab w:val="decimal" w:pos="240"/>
              </w:tabs>
              <w:rPr>
                <w:ins w:id="31059" w:author="Author"/>
                <w:rFonts w:cs="Arial"/>
                <w:color w:val="000000"/>
                <w:szCs w:val="18"/>
              </w:rPr>
            </w:pPr>
            <w:ins w:id="31060" w:author="Author">
              <w:r w:rsidRPr="003C5F94">
                <w:rPr>
                  <w:rFonts w:cs="Arial"/>
                  <w:color w:val="000000"/>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71E4E4" w14:textId="77777777" w:rsidR="00EA2F34" w:rsidRPr="003C5F94" w:rsidRDefault="00EA2F34" w:rsidP="00BE28D4">
            <w:pPr>
              <w:pStyle w:val="tabletext11"/>
              <w:tabs>
                <w:tab w:val="decimal" w:pos="240"/>
              </w:tabs>
              <w:rPr>
                <w:ins w:id="31061" w:author="Author"/>
                <w:rFonts w:cs="Arial"/>
                <w:color w:val="000000"/>
                <w:szCs w:val="18"/>
              </w:rPr>
            </w:pPr>
            <w:ins w:id="31062" w:author="Author">
              <w:r w:rsidRPr="003C5F94">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66DD64" w14:textId="77777777" w:rsidR="00EA2F34" w:rsidRPr="003C5F94" w:rsidRDefault="00EA2F34" w:rsidP="00BE28D4">
            <w:pPr>
              <w:pStyle w:val="tabletext11"/>
              <w:tabs>
                <w:tab w:val="decimal" w:pos="240"/>
              </w:tabs>
              <w:rPr>
                <w:ins w:id="31063" w:author="Author"/>
                <w:rFonts w:cs="Arial"/>
                <w:color w:val="000000"/>
                <w:szCs w:val="18"/>
              </w:rPr>
            </w:pPr>
            <w:ins w:id="31064" w:author="Author">
              <w:r w:rsidRPr="003C5F94">
                <w:rPr>
                  <w:rFonts w:cs="Arial"/>
                  <w:color w:val="000000"/>
                  <w:szCs w:val="18"/>
                </w:rPr>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4801A5" w14:textId="77777777" w:rsidR="00EA2F34" w:rsidRPr="003C5F94" w:rsidRDefault="00EA2F34" w:rsidP="00BE28D4">
            <w:pPr>
              <w:pStyle w:val="tabletext11"/>
              <w:tabs>
                <w:tab w:val="decimal" w:pos="240"/>
              </w:tabs>
              <w:rPr>
                <w:ins w:id="31065" w:author="Author"/>
                <w:rFonts w:cs="Arial"/>
                <w:color w:val="000000"/>
                <w:szCs w:val="18"/>
              </w:rPr>
            </w:pPr>
            <w:ins w:id="31066" w:author="Author">
              <w:r w:rsidRPr="003C5F94">
                <w:rPr>
                  <w:rFonts w:cs="Arial"/>
                  <w:color w:val="000000"/>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73F93F" w14:textId="77777777" w:rsidR="00EA2F34" w:rsidRPr="003C5F94" w:rsidRDefault="00EA2F34" w:rsidP="00BE28D4">
            <w:pPr>
              <w:pStyle w:val="tabletext11"/>
              <w:tabs>
                <w:tab w:val="decimal" w:pos="240"/>
              </w:tabs>
              <w:rPr>
                <w:ins w:id="31067" w:author="Author"/>
                <w:rFonts w:cs="Arial"/>
                <w:color w:val="000000"/>
                <w:szCs w:val="18"/>
              </w:rPr>
            </w:pPr>
            <w:ins w:id="31068" w:author="Author">
              <w:r w:rsidRPr="003C5F94">
                <w:rPr>
                  <w:rFonts w:cs="Arial"/>
                  <w:color w:val="000000"/>
                  <w:szCs w:val="18"/>
                </w:rPr>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2DCBB8" w14:textId="77777777" w:rsidR="00EA2F34" w:rsidRPr="003C5F94" w:rsidRDefault="00EA2F34" w:rsidP="00BE28D4">
            <w:pPr>
              <w:pStyle w:val="tabletext11"/>
              <w:tabs>
                <w:tab w:val="decimal" w:pos="240"/>
              </w:tabs>
              <w:rPr>
                <w:ins w:id="31069" w:author="Author"/>
                <w:rFonts w:cs="Arial"/>
                <w:color w:val="000000"/>
                <w:szCs w:val="18"/>
              </w:rPr>
            </w:pPr>
            <w:ins w:id="31070" w:author="Author">
              <w:r w:rsidRPr="003C5F94">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ECFF8C" w14:textId="77777777" w:rsidR="00EA2F34" w:rsidRPr="003C5F94" w:rsidRDefault="00EA2F34" w:rsidP="00BE28D4">
            <w:pPr>
              <w:pStyle w:val="tabletext11"/>
              <w:tabs>
                <w:tab w:val="decimal" w:pos="280"/>
              </w:tabs>
              <w:rPr>
                <w:ins w:id="31071" w:author="Author"/>
                <w:rFonts w:cs="Arial"/>
                <w:color w:val="000000"/>
                <w:szCs w:val="18"/>
              </w:rPr>
            </w:pPr>
            <w:ins w:id="31072" w:author="Author">
              <w:r w:rsidRPr="003C5F94">
                <w:rPr>
                  <w:rFonts w:cs="Arial"/>
                  <w:color w:val="000000"/>
                  <w:szCs w:val="18"/>
                </w:rPr>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14966B" w14:textId="77777777" w:rsidR="00EA2F34" w:rsidRPr="003C5F94" w:rsidRDefault="00EA2F34" w:rsidP="00BE28D4">
            <w:pPr>
              <w:pStyle w:val="tabletext11"/>
              <w:tabs>
                <w:tab w:val="decimal" w:pos="380"/>
              </w:tabs>
              <w:rPr>
                <w:ins w:id="31073" w:author="Author"/>
                <w:rFonts w:cs="Arial"/>
                <w:color w:val="000000"/>
                <w:szCs w:val="18"/>
              </w:rPr>
            </w:pPr>
            <w:ins w:id="31074" w:author="Author">
              <w:r w:rsidRPr="003C5F94">
                <w:rPr>
                  <w:rFonts w:cs="Arial"/>
                  <w:color w:val="000000"/>
                  <w:szCs w:val="18"/>
                </w:rPr>
                <w:t>1.06</w:t>
              </w:r>
            </w:ins>
          </w:p>
        </w:tc>
      </w:tr>
      <w:tr w:rsidR="00EA2F34" w:rsidRPr="003C5F94" w14:paraId="060DB6A4"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075" w:author="Author"/>
        </w:trPr>
        <w:tc>
          <w:tcPr>
            <w:tcW w:w="200" w:type="dxa"/>
            <w:tcBorders>
              <w:right w:val="single" w:sz="6" w:space="0" w:color="auto"/>
            </w:tcBorders>
            <w:shd w:val="clear" w:color="auto" w:fill="auto"/>
          </w:tcPr>
          <w:p w14:paraId="18C30DA2" w14:textId="77777777" w:rsidR="00EA2F34" w:rsidRPr="003C5F94" w:rsidRDefault="00EA2F34" w:rsidP="00BE28D4">
            <w:pPr>
              <w:pStyle w:val="tabletext11"/>
              <w:rPr>
                <w:ins w:id="31076" w:author="Author"/>
              </w:rPr>
            </w:pPr>
          </w:p>
        </w:tc>
        <w:tc>
          <w:tcPr>
            <w:tcW w:w="240" w:type="dxa"/>
            <w:tcBorders>
              <w:top w:val="single" w:sz="6" w:space="0" w:color="auto"/>
              <w:left w:val="single" w:sz="6" w:space="0" w:color="auto"/>
              <w:bottom w:val="single" w:sz="6" w:space="0" w:color="auto"/>
            </w:tcBorders>
            <w:shd w:val="clear" w:color="auto" w:fill="auto"/>
          </w:tcPr>
          <w:p w14:paraId="0DEEB222" w14:textId="77777777" w:rsidR="00EA2F34" w:rsidRPr="003C5F94" w:rsidRDefault="00EA2F34" w:rsidP="00BE28D4">
            <w:pPr>
              <w:pStyle w:val="tabletext11"/>
              <w:rPr>
                <w:ins w:id="3107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9347142" w14:textId="77777777" w:rsidR="00EA2F34" w:rsidRPr="003C5F94" w:rsidRDefault="00EA2F34">
            <w:pPr>
              <w:pStyle w:val="tabletext11"/>
              <w:tabs>
                <w:tab w:val="decimal" w:pos="681"/>
              </w:tabs>
              <w:rPr>
                <w:ins w:id="31078" w:author="Author"/>
              </w:rPr>
              <w:pPrChange w:id="31079" w:author="Author">
                <w:pPr>
                  <w:pStyle w:val="tabletext11"/>
                </w:pPr>
              </w:pPrChange>
            </w:pPr>
            <w:ins w:id="31080" w:author="Author">
              <w:r w:rsidRPr="003C5F94">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E9BF94" w14:textId="77777777" w:rsidR="00EA2F34" w:rsidRPr="003C5F94" w:rsidRDefault="00EA2F34" w:rsidP="00BE28D4">
            <w:pPr>
              <w:pStyle w:val="tabletext11"/>
              <w:tabs>
                <w:tab w:val="decimal" w:pos="240"/>
              </w:tabs>
              <w:rPr>
                <w:ins w:id="31081" w:author="Author"/>
                <w:rFonts w:cs="Arial"/>
                <w:color w:val="000000"/>
                <w:szCs w:val="18"/>
              </w:rPr>
            </w:pPr>
            <w:ins w:id="31082" w:author="Author">
              <w:r w:rsidRPr="003C5F94">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675900" w14:textId="77777777" w:rsidR="00EA2F34" w:rsidRPr="003C5F94" w:rsidRDefault="00EA2F34" w:rsidP="00BE28D4">
            <w:pPr>
              <w:pStyle w:val="tabletext11"/>
              <w:tabs>
                <w:tab w:val="decimal" w:pos="240"/>
              </w:tabs>
              <w:rPr>
                <w:ins w:id="31083" w:author="Author"/>
                <w:rFonts w:cs="Arial"/>
                <w:color w:val="000000"/>
                <w:szCs w:val="18"/>
              </w:rPr>
            </w:pPr>
            <w:ins w:id="31084" w:author="Author">
              <w:r w:rsidRPr="003C5F94">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CE0C60" w14:textId="77777777" w:rsidR="00EA2F34" w:rsidRPr="003C5F94" w:rsidRDefault="00EA2F34" w:rsidP="00BE28D4">
            <w:pPr>
              <w:pStyle w:val="tabletext11"/>
              <w:tabs>
                <w:tab w:val="decimal" w:pos="240"/>
              </w:tabs>
              <w:rPr>
                <w:ins w:id="31085" w:author="Author"/>
                <w:rFonts w:cs="Arial"/>
                <w:color w:val="000000"/>
                <w:szCs w:val="18"/>
              </w:rPr>
            </w:pPr>
            <w:ins w:id="31086" w:author="Author">
              <w:r w:rsidRPr="003C5F94">
                <w:rPr>
                  <w:rFonts w:cs="Arial"/>
                  <w:color w:val="000000"/>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BD7B44" w14:textId="77777777" w:rsidR="00EA2F34" w:rsidRPr="003C5F94" w:rsidRDefault="00EA2F34" w:rsidP="00BE28D4">
            <w:pPr>
              <w:pStyle w:val="tabletext11"/>
              <w:tabs>
                <w:tab w:val="decimal" w:pos="240"/>
              </w:tabs>
              <w:rPr>
                <w:ins w:id="31087" w:author="Author"/>
                <w:rFonts w:cs="Arial"/>
                <w:color w:val="000000"/>
                <w:szCs w:val="18"/>
              </w:rPr>
            </w:pPr>
            <w:ins w:id="31088" w:author="Author">
              <w:r w:rsidRPr="003C5F94">
                <w:rPr>
                  <w:rFonts w:cs="Arial"/>
                  <w:color w:val="000000"/>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2EC8FA" w14:textId="77777777" w:rsidR="00EA2F34" w:rsidRPr="003C5F94" w:rsidRDefault="00EA2F34" w:rsidP="00BE28D4">
            <w:pPr>
              <w:pStyle w:val="tabletext11"/>
              <w:tabs>
                <w:tab w:val="decimal" w:pos="240"/>
              </w:tabs>
              <w:rPr>
                <w:ins w:id="31089" w:author="Author"/>
                <w:rFonts w:cs="Arial"/>
                <w:color w:val="000000"/>
                <w:szCs w:val="18"/>
              </w:rPr>
            </w:pPr>
            <w:ins w:id="31090" w:author="Author">
              <w:r w:rsidRPr="003C5F94">
                <w:rPr>
                  <w:rFonts w:cs="Arial"/>
                  <w:color w:val="000000"/>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10088" w14:textId="77777777" w:rsidR="00EA2F34" w:rsidRPr="003C5F94" w:rsidRDefault="00EA2F34" w:rsidP="00BE28D4">
            <w:pPr>
              <w:pStyle w:val="tabletext11"/>
              <w:tabs>
                <w:tab w:val="decimal" w:pos="240"/>
              </w:tabs>
              <w:rPr>
                <w:ins w:id="31091" w:author="Author"/>
                <w:rFonts w:cs="Arial"/>
                <w:color w:val="000000"/>
                <w:szCs w:val="18"/>
              </w:rPr>
            </w:pPr>
            <w:ins w:id="31092" w:author="Author">
              <w:r w:rsidRPr="003C5F94">
                <w:rPr>
                  <w:rFonts w:cs="Arial"/>
                  <w:color w:val="000000"/>
                  <w:szCs w:val="18"/>
                </w:rPr>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DE0F7D" w14:textId="77777777" w:rsidR="00EA2F34" w:rsidRPr="003C5F94" w:rsidRDefault="00EA2F34" w:rsidP="00BE28D4">
            <w:pPr>
              <w:pStyle w:val="tabletext11"/>
              <w:tabs>
                <w:tab w:val="decimal" w:pos="240"/>
              </w:tabs>
              <w:rPr>
                <w:ins w:id="31093" w:author="Author"/>
                <w:rFonts w:cs="Arial"/>
                <w:color w:val="000000"/>
                <w:szCs w:val="18"/>
              </w:rPr>
            </w:pPr>
            <w:ins w:id="31094" w:author="Author">
              <w:r w:rsidRPr="003C5F94">
                <w:rPr>
                  <w:rFonts w:cs="Arial"/>
                  <w:color w:val="000000"/>
                  <w:szCs w:val="18"/>
                </w:rPr>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4FD15" w14:textId="77777777" w:rsidR="00EA2F34" w:rsidRPr="003C5F94" w:rsidRDefault="00EA2F34" w:rsidP="00BE28D4">
            <w:pPr>
              <w:pStyle w:val="tabletext11"/>
              <w:tabs>
                <w:tab w:val="decimal" w:pos="240"/>
              </w:tabs>
              <w:rPr>
                <w:ins w:id="31095" w:author="Author"/>
                <w:rFonts w:cs="Arial"/>
                <w:color w:val="000000"/>
                <w:szCs w:val="18"/>
              </w:rPr>
            </w:pPr>
            <w:ins w:id="31096" w:author="Author">
              <w:r w:rsidRPr="003C5F94">
                <w:rPr>
                  <w:rFonts w:cs="Arial"/>
                  <w:color w:val="000000"/>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E0431" w14:textId="77777777" w:rsidR="00EA2F34" w:rsidRPr="003C5F94" w:rsidRDefault="00EA2F34" w:rsidP="00BE28D4">
            <w:pPr>
              <w:pStyle w:val="tabletext11"/>
              <w:tabs>
                <w:tab w:val="decimal" w:pos="280"/>
              </w:tabs>
              <w:rPr>
                <w:ins w:id="31097" w:author="Author"/>
                <w:rFonts w:cs="Arial"/>
                <w:color w:val="000000"/>
                <w:szCs w:val="18"/>
              </w:rPr>
            </w:pPr>
            <w:ins w:id="31098" w:author="Author">
              <w:r w:rsidRPr="003C5F94">
                <w:rPr>
                  <w:rFonts w:cs="Arial"/>
                  <w:color w:val="000000"/>
                  <w:szCs w:val="18"/>
                </w:rPr>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A3A56B" w14:textId="77777777" w:rsidR="00EA2F34" w:rsidRPr="003C5F94" w:rsidRDefault="00EA2F34" w:rsidP="00BE28D4">
            <w:pPr>
              <w:pStyle w:val="tabletext11"/>
              <w:tabs>
                <w:tab w:val="decimal" w:pos="380"/>
              </w:tabs>
              <w:rPr>
                <w:ins w:id="31099" w:author="Author"/>
                <w:rFonts w:cs="Arial"/>
                <w:color w:val="000000"/>
                <w:szCs w:val="18"/>
              </w:rPr>
            </w:pPr>
            <w:ins w:id="31100" w:author="Author">
              <w:r w:rsidRPr="003C5F94">
                <w:rPr>
                  <w:rFonts w:cs="Arial"/>
                  <w:color w:val="000000"/>
                  <w:szCs w:val="18"/>
                </w:rPr>
                <w:t>1.05</w:t>
              </w:r>
            </w:ins>
          </w:p>
        </w:tc>
      </w:tr>
      <w:tr w:rsidR="00EA2F34" w:rsidRPr="003C5F94" w14:paraId="1A33D11E"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101" w:author="Author"/>
        </w:trPr>
        <w:tc>
          <w:tcPr>
            <w:tcW w:w="200" w:type="dxa"/>
            <w:tcBorders>
              <w:right w:val="single" w:sz="6" w:space="0" w:color="auto"/>
            </w:tcBorders>
            <w:shd w:val="clear" w:color="auto" w:fill="auto"/>
          </w:tcPr>
          <w:p w14:paraId="572470F7" w14:textId="77777777" w:rsidR="00EA2F34" w:rsidRPr="003C5F94" w:rsidRDefault="00EA2F34" w:rsidP="00BE28D4">
            <w:pPr>
              <w:pStyle w:val="tabletext11"/>
              <w:rPr>
                <w:ins w:id="31102" w:author="Author"/>
              </w:rPr>
            </w:pPr>
          </w:p>
        </w:tc>
        <w:tc>
          <w:tcPr>
            <w:tcW w:w="240" w:type="dxa"/>
            <w:tcBorders>
              <w:top w:val="single" w:sz="6" w:space="0" w:color="auto"/>
              <w:left w:val="single" w:sz="6" w:space="0" w:color="auto"/>
              <w:bottom w:val="single" w:sz="6" w:space="0" w:color="auto"/>
            </w:tcBorders>
            <w:shd w:val="clear" w:color="auto" w:fill="auto"/>
          </w:tcPr>
          <w:p w14:paraId="2C0EA732" w14:textId="77777777" w:rsidR="00EA2F34" w:rsidRPr="003C5F94" w:rsidRDefault="00EA2F34" w:rsidP="00BE28D4">
            <w:pPr>
              <w:pStyle w:val="tabletext11"/>
              <w:rPr>
                <w:ins w:id="31103" w:author="Author"/>
              </w:rPr>
            </w:pPr>
          </w:p>
        </w:tc>
        <w:tc>
          <w:tcPr>
            <w:tcW w:w="1800" w:type="dxa"/>
            <w:tcBorders>
              <w:top w:val="single" w:sz="6" w:space="0" w:color="auto"/>
              <w:left w:val="nil"/>
              <w:bottom w:val="single" w:sz="6" w:space="0" w:color="auto"/>
              <w:right w:val="single" w:sz="6" w:space="0" w:color="auto"/>
            </w:tcBorders>
            <w:shd w:val="clear" w:color="auto" w:fill="auto"/>
          </w:tcPr>
          <w:p w14:paraId="4930FF7B" w14:textId="77777777" w:rsidR="00EA2F34" w:rsidRPr="003C5F94" w:rsidRDefault="00EA2F34">
            <w:pPr>
              <w:pStyle w:val="tabletext11"/>
              <w:tabs>
                <w:tab w:val="decimal" w:pos="681"/>
              </w:tabs>
              <w:rPr>
                <w:ins w:id="31104" w:author="Author"/>
              </w:rPr>
              <w:pPrChange w:id="31105" w:author="Author">
                <w:pPr>
                  <w:pStyle w:val="tabletext11"/>
                </w:pPr>
              </w:pPrChange>
            </w:pPr>
            <w:ins w:id="31106" w:author="Author">
              <w:r w:rsidRPr="003C5F94">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C5F51C" w14:textId="77777777" w:rsidR="00EA2F34" w:rsidRPr="003C5F94" w:rsidRDefault="00EA2F34" w:rsidP="00BE28D4">
            <w:pPr>
              <w:pStyle w:val="tabletext11"/>
              <w:tabs>
                <w:tab w:val="decimal" w:pos="240"/>
              </w:tabs>
              <w:rPr>
                <w:ins w:id="31107" w:author="Author"/>
                <w:rFonts w:cs="Arial"/>
                <w:color w:val="000000"/>
                <w:szCs w:val="18"/>
              </w:rPr>
            </w:pPr>
            <w:ins w:id="31108" w:author="Author">
              <w:r w:rsidRPr="003C5F94">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5934CD" w14:textId="77777777" w:rsidR="00EA2F34" w:rsidRPr="003C5F94" w:rsidRDefault="00EA2F34" w:rsidP="00BE28D4">
            <w:pPr>
              <w:pStyle w:val="tabletext11"/>
              <w:tabs>
                <w:tab w:val="decimal" w:pos="240"/>
              </w:tabs>
              <w:rPr>
                <w:ins w:id="31109" w:author="Author"/>
                <w:rFonts w:cs="Arial"/>
                <w:color w:val="000000"/>
                <w:szCs w:val="18"/>
              </w:rPr>
            </w:pPr>
            <w:ins w:id="31110" w:author="Author">
              <w:r w:rsidRPr="003C5F94">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B593D" w14:textId="77777777" w:rsidR="00EA2F34" w:rsidRPr="003C5F94" w:rsidRDefault="00EA2F34" w:rsidP="00BE28D4">
            <w:pPr>
              <w:pStyle w:val="tabletext11"/>
              <w:tabs>
                <w:tab w:val="decimal" w:pos="240"/>
              </w:tabs>
              <w:rPr>
                <w:ins w:id="31111" w:author="Author"/>
                <w:rFonts w:cs="Arial"/>
                <w:color w:val="000000"/>
                <w:szCs w:val="18"/>
              </w:rPr>
            </w:pPr>
            <w:ins w:id="31112" w:author="Author">
              <w:r w:rsidRPr="003C5F94">
                <w:rPr>
                  <w:rFonts w:cs="Arial"/>
                  <w:color w:val="000000"/>
                  <w:szCs w:val="18"/>
                </w:rPr>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AB5EEA" w14:textId="77777777" w:rsidR="00EA2F34" w:rsidRPr="003C5F94" w:rsidRDefault="00EA2F34" w:rsidP="00BE28D4">
            <w:pPr>
              <w:pStyle w:val="tabletext11"/>
              <w:tabs>
                <w:tab w:val="decimal" w:pos="240"/>
              </w:tabs>
              <w:rPr>
                <w:ins w:id="31113" w:author="Author"/>
                <w:rFonts w:cs="Arial"/>
                <w:color w:val="000000"/>
                <w:szCs w:val="18"/>
              </w:rPr>
            </w:pPr>
            <w:ins w:id="31114" w:author="Author">
              <w:r w:rsidRPr="003C5F94">
                <w:rPr>
                  <w:rFonts w:cs="Arial"/>
                  <w:color w:val="000000"/>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65127E" w14:textId="77777777" w:rsidR="00EA2F34" w:rsidRPr="003C5F94" w:rsidRDefault="00EA2F34" w:rsidP="00BE28D4">
            <w:pPr>
              <w:pStyle w:val="tabletext11"/>
              <w:tabs>
                <w:tab w:val="decimal" w:pos="240"/>
              </w:tabs>
              <w:rPr>
                <w:ins w:id="31115" w:author="Author"/>
                <w:rFonts w:cs="Arial"/>
                <w:color w:val="000000"/>
                <w:szCs w:val="18"/>
              </w:rPr>
            </w:pPr>
            <w:ins w:id="31116" w:author="Author">
              <w:r w:rsidRPr="003C5F94">
                <w:rPr>
                  <w:rFonts w:cs="Arial"/>
                  <w:color w:val="000000"/>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8363A8" w14:textId="77777777" w:rsidR="00EA2F34" w:rsidRPr="003C5F94" w:rsidRDefault="00EA2F34" w:rsidP="00BE28D4">
            <w:pPr>
              <w:pStyle w:val="tabletext11"/>
              <w:tabs>
                <w:tab w:val="decimal" w:pos="240"/>
              </w:tabs>
              <w:rPr>
                <w:ins w:id="31117" w:author="Author"/>
                <w:rFonts w:cs="Arial"/>
                <w:color w:val="000000"/>
                <w:szCs w:val="18"/>
              </w:rPr>
            </w:pPr>
            <w:ins w:id="31118" w:author="Author">
              <w:r w:rsidRPr="003C5F94">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9315DA" w14:textId="77777777" w:rsidR="00EA2F34" w:rsidRPr="003C5F94" w:rsidRDefault="00EA2F34" w:rsidP="00BE28D4">
            <w:pPr>
              <w:pStyle w:val="tabletext11"/>
              <w:tabs>
                <w:tab w:val="decimal" w:pos="240"/>
              </w:tabs>
              <w:rPr>
                <w:ins w:id="31119" w:author="Author"/>
                <w:rFonts w:cs="Arial"/>
                <w:color w:val="000000"/>
                <w:szCs w:val="18"/>
              </w:rPr>
            </w:pPr>
            <w:ins w:id="31120" w:author="Author">
              <w:r w:rsidRPr="003C5F94">
                <w:rPr>
                  <w:rFonts w:cs="Arial"/>
                  <w:color w:val="000000"/>
                  <w:szCs w:val="18"/>
                </w:rPr>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B9FC61" w14:textId="77777777" w:rsidR="00EA2F34" w:rsidRPr="003C5F94" w:rsidRDefault="00EA2F34" w:rsidP="00BE28D4">
            <w:pPr>
              <w:pStyle w:val="tabletext11"/>
              <w:tabs>
                <w:tab w:val="decimal" w:pos="240"/>
              </w:tabs>
              <w:rPr>
                <w:ins w:id="31121" w:author="Author"/>
                <w:rFonts w:cs="Arial"/>
                <w:color w:val="000000"/>
                <w:szCs w:val="18"/>
              </w:rPr>
            </w:pPr>
            <w:ins w:id="31122" w:author="Author">
              <w:r w:rsidRPr="003C5F94">
                <w:rPr>
                  <w:rFonts w:cs="Arial"/>
                  <w:color w:val="000000"/>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13C0D8" w14:textId="77777777" w:rsidR="00EA2F34" w:rsidRPr="003C5F94" w:rsidRDefault="00EA2F34" w:rsidP="00BE28D4">
            <w:pPr>
              <w:pStyle w:val="tabletext11"/>
              <w:tabs>
                <w:tab w:val="decimal" w:pos="280"/>
              </w:tabs>
              <w:rPr>
                <w:ins w:id="31123" w:author="Author"/>
                <w:rFonts w:cs="Arial"/>
                <w:color w:val="000000"/>
                <w:szCs w:val="18"/>
              </w:rPr>
            </w:pPr>
            <w:ins w:id="31124" w:author="Author">
              <w:r w:rsidRPr="003C5F94">
                <w:rPr>
                  <w:rFonts w:cs="Arial"/>
                  <w:color w:val="000000"/>
                  <w:szCs w:val="18"/>
                </w:rPr>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DA13BC" w14:textId="77777777" w:rsidR="00EA2F34" w:rsidRPr="003C5F94" w:rsidRDefault="00EA2F34" w:rsidP="00BE28D4">
            <w:pPr>
              <w:pStyle w:val="tabletext11"/>
              <w:tabs>
                <w:tab w:val="decimal" w:pos="380"/>
              </w:tabs>
              <w:rPr>
                <w:ins w:id="31125" w:author="Author"/>
                <w:rFonts w:cs="Arial"/>
                <w:color w:val="000000"/>
                <w:szCs w:val="18"/>
              </w:rPr>
            </w:pPr>
            <w:ins w:id="31126" w:author="Author">
              <w:r w:rsidRPr="003C5F94">
                <w:rPr>
                  <w:rFonts w:cs="Arial"/>
                  <w:color w:val="000000"/>
                  <w:szCs w:val="18"/>
                </w:rPr>
                <w:t>1.04</w:t>
              </w:r>
            </w:ins>
          </w:p>
        </w:tc>
      </w:tr>
      <w:tr w:rsidR="00EA2F34" w:rsidRPr="003C5F94" w14:paraId="2D6C0150"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127" w:author="Author"/>
        </w:trPr>
        <w:tc>
          <w:tcPr>
            <w:tcW w:w="200" w:type="dxa"/>
            <w:tcBorders>
              <w:right w:val="single" w:sz="6" w:space="0" w:color="auto"/>
            </w:tcBorders>
            <w:shd w:val="clear" w:color="auto" w:fill="auto"/>
          </w:tcPr>
          <w:p w14:paraId="50EA19C1" w14:textId="77777777" w:rsidR="00EA2F34" w:rsidRPr="003C5F94" w:rsidRDefault="00EA2F34" w:rsidP="00BE28D4">
            <w:pPr>
              <w:pStyle w:val="tabletext11"/>
              <w:rPr>
                <w:ins w:id="31128" w:author="Author"/>
              </w:rPr>
            </w:pPr>
          </w:p>
        </w:tc>
        <w:tc>
          <w:tcPr>
            <w:tcW w:w="240" w:type="dxa"/>
            <w:tcBorders>
              <w:top w:val="single" w:sz="6" w:space="0" w:color="auto"/>
              <w:left w:val="single" w:sz="6" w:space="0" w:color="auto"/>
              <w:bottom w:val="single" w:sz="6" w:space="0" w:color="auto"/>
            </w:tcBorders>
            <w:shd w:val="clear" w:color="auto" w:fill="auto"/>
          </w:tcPr>
          <w:p w14:paraId="3FEAE13F" w14:textId="77777777" w:rsidR="00EA2F34" w:rsidRPr="003C5F94" w:rsidRDefault="00EA2F34" w:rsidP="00BE28D4">
            <w:pPr>
              <w:pStyle w:val="tabletext11"/>
              <w:rPr>
                <w:ins w:id="311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30D00973" w14:textId="77777777" w:rsidR="00EA2F34" w:rsidRPr="003C5F94" w:rsidRDefault="00EA2F34">
            <w:pPr>
              <w:pStyle w:val="tabletext11"/>
              <w:tabs>
                <w:tab w:val="decimal" w:pos="681"/>
              </w:tabs>
              <w:rPr>
                <w:ins w:id="31130" w:author="Author"/>
              </w:rPr>
              <w:pPrChange w:id="31131" w:author="Author">
                <w:pPr>
                  <w:pStyle w:val="tabletext11"/>
                </w:pPr>
              </w:pPrChange>
            </w:pPr>
            <w:ins w:id="31132" w:author="Author">
              <w:r w:rsidRPr="003C5F94">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075945" w14:textId="77777777" w:rsidR="00EA2F34" w:rsidRPr="003C5F94" w:rsidRDefault="00EA2F34" w:rsidP="00BE28D4">
            <w:pPr>
              <w:pStyle w:val="tabletext11"/>
              <w:tabs>
                <w:tab w:val="decimal" w:pos="240"/>
              </w:tabs>
              <w:rPr>
                <w:ins w:id="31133" w:author="Author"/>
                <w:rFonts w:cs="Arial"/>
                <w:color w:val="000000"/>
                <w:szCs w:val="18"/>
              </w:rPr>
            </w:pPr>
            <w:ins w:id="31134" w:author="Author">
              <w:r w:rsidRPr="003C5F94">
                <w:rPr>
                  <w:rFonts w:cs="Arial"/>
                  <w:color w:val="000000"/>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87367" w14:textId="77777777" w:rsidR="00EA2F34" w:rsidRPr="003C5F94" w:rsidRDefault="00EA2F34" w:rsidP="00BE28D4">
            <w:pPr>
              <w:pStyle w:val="tabletext11"/>
              <w:tabs>
                <w:tab w:val="decimal" w:pos="240"/>
              </w:tabs>
              <w:rPr>
                <w:ins w:id="31135" w:author="Author"/>
                <w:rFonts w:cs="Arial"/>
                <w:color w:val="000000"/>
                <w:szCs w:val="18"/>
              </w:rPr>
            </w:pPr>
            <w:ins w:id="31136" w:author="Author">
              <w:r w:rsidRPr="003C5F94">
                <w:rPr>
                  <w:rFonts w:cs="Arial"/>
                  <w:color w:val="000000"/>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6FE6E6" w14:textId="77777777" w:rsidR="00EA2F34" w:rsidRPr="003C5F94" w:rsidRDefault="00EA2F34" w:rsidP="00BE28D4">
            <w:pPr>
              <w:pStyle w:val="tabletext11"/>
              <w:tabs>
                <w:tab w:val="decimal" w:pos="240"/>
              </w:tabs>
              <w:rPr>
                <w:ins w:id="31137" w:author="Author"/>
                <w:rFonts w:cs="Arial"/>
                <w:color w:val="000000"/>
                <w:szCs w:val="18"/>
              </w:rPr>
            </w:pPr>
            <w:ins w:id="31138" w:author="Author">
              <w:r w:rsidRPr="003C5F94">
                <w:rPr>
                  <w:rFonts w:cs="Arial"/>
                  <w:color w:val="000000"/>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9CD0A" w14:textId="77777777" w:rsidR="00EA2F34" w:rsidRPr="003C5F94" w:rsidRDefault="00EA2F34" w:rsidP="00BE28D4">
            <w:pPr>
              <w:pStyle w:val="tabletext11"/>
              <w:tabs>
                <w:tab w:val="decimal" w:pos="240"/>
              </w:tabs>
              <w:rPr>
                <w:ins w:id="31139" w:author="Author"/>
                <w:rFonts w:cs="Arial"/>
                <w:color w:val="000000"/>
                <w:szCs w:val="18"/>
              </w:rPr>
            </w:pPr>
            <w:ins w:id="31140" w:author="Author">
              <w:r w:rsidRPr="003C5F94">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3BB70C" w14:textId="77777777" w:rsidR="00EA2F34" w:rsidRPr="003C5F94" w:rsidRDefault="00EA2F34" w:rsidP="00BE28D4">
            <w:pPr>
              <w:pStyle w:val="tabletext11"/>
              <w:tabs>
                <w:tab w:val="decimal" w:pos="240"/>
              </w:tabs>
              <w:rPr>
                <w:ins w:id="31141" w:author="Author"/>
                <w:rFonts w:cs="Arial"/>
                <w:color w:val="000000"/>
                <w:szCs w:val="18"/>
              </w:rPr>
            </w:pPr>
            <w:ins w:id="31142" w:author="Author">
              <w:r w:rsidRPr="003C5F94">
                <w:rPr>
                  <w:rFonts w:cs="Arial"/>
                  <w:color w:val="000000"/>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EA2CF6" w14:textId="77777777" w:rsidR="00EA2F34" w:rsidRPr="003C5F94" w:rsidRDefault="00EA2F34" w:rsidP="00BE28D4">
            <w:pPr>
              <w:pStyle w:val="tabletext11"/>
              <w:tabs>
                <w:tab w:val="decimal" w:pos="240"/>
              </w:tabs>
              <w:rPr>
                <w:ins w:id="31143" w:author="Author"/>
                <w:rFonts w:cs="Arial"/>
                <w:color w:val="000000"/>
                <w:szCs w:val="18"/>
              </w:rPr>
            </w:pPr>
            <w:ins w:id="31144" w:author="Author">
              <w:r w:rsidRPr="003C5F94">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BBEE4" w14:textId="77777777" w:rsidR="00EA2F34" w:rsidRPr="003C5F94" w:rsidRDefault="00EA2F34" w:rsidP="00BE28D4">
            <w:pPr>
              <w:pStyle w:val="tabletext11"/>
              <w:tabs>
                <w:tab w:val="decimal" w:pos="240"/>
              </w:tabs>
              <w:rPr>
                <w:ins w:id="31145" w:author="Author"/>
                <w:rFonts w:cs="Arial"/>
                <w:color w:val="000000"/>
                <w:szCs w:val="18"/>
              </w:rPr>
            </w:pPr>
            <w:ins w:id="31146" w:author="Author">
              <w:r w:rsidRPr="003C5F94">
                <w:rPr>
                  <w:rFonts w:cs="Arial"/>
                  <w:color w:val="000000"/>
                  <w:szCs w:val="18"/>
                </w:rPr>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6735C1" w14:textId="77777777" w:rsidR="00EA2F34" w:rsidRPr="003C5F94" w:rsidRDefault="00EA2F34" w:rsidP="00BE28D4">
            <w:pPr>
              <w:pStyle w:val="tabletext11"/>
              <w:tabs>
                <w:tab w:val="decimal" w:pos="240"/>
              </w:tabs>
              <w:rPr>
                <w:ins w:id="31147" w:author="Author"/>
                <w:rFonts w:cs="Arial"/>
                <w:color w:val="000000"/>
                <w:szCs w:val="18"/>
              </w:rPr>
            </w:pPr>
            <w:ins w:id="31148" w:author="Author">
              <w:r w:rsidRPr="003C5F94">
                <w:rPr>
                  <w:rFonts w:cs="Arial"/>
                  <w:color w:val="000000"/>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85E994" w14:textId="77777777" w:rsidR="00EA2F34" w:rsidRPr="003C5F94" w:rsidRDefault="00EA2F34" w:rsidP="00BE28D4">
            <w:pPr>
              <w:pStyle w:val="tabletext11"/>
              <w:tabs>
                <w:tab w:val="decimal" w:pos="280"/>
              </w:tabs>
              <w:rPr>
                <w:ins w:id="31149" w:author="Author"/>
                <w:rFonts w:cs="Arial"/>
                <w:color w:val="000000"/>
                <w:szCs w:val="18"/>
              </w:rPr>
            </w:pPr>
            <w:ins w:id="31150" w:author="Author">
              <w:r w:rsidRPr="003C5F94">
                <w:rPr>
                  <w:rFonts w:cs="Arial"/>
                  <w:color w:val="000000"/>
                  <w:szCs w:val="18"/>
                </w:rPr>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5EC302" w14:textId="77777777" w:rsidR="00EA2F34" w:rsidRPr="003C5F94" w:rsidRDefault="00EA2F34" w:rsidP="00BE28D4">
            <w:pPr>
              <w:pStyle w:val="tabletext11"/>
              <w:tabs>
                <w:tab w:val="decimal" w:pos="380"/>
              </w:tabs>
              <w:rPr>
                <w:ins w:id="31151" w:author="Author"/>
                <w:rFonts w:cs="Arial"/>
                <w:color w:val="000000"/>
                <w:szCs w:val="18"/>
              </w:rPr>
            </w:pPr>
            <w:ins w:id="31152" w:author="Author">
              <w:r w:rsidRPr="003C5F94">
                <w:rPr>
                  <w:rFonts w:cs="Arial"/>
                  <w:color w:val="000000"/>
                  <w:szCs w:val="18"/>
                </w:rPr>
                <w:t>1.03</w:t>
              </w:r>
            </w:ins>
          </w:p>
        </w:tc>
      </w:tr>
      <w:tr w:rsidR="00EA2F34" w:rsidRPr="003C5F94" w14:paraId="29A2B971"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153" w:author="Author"/>
        </w:trPr>
        <w:tc>
          <w:tcPr>
            <w:tcW w:w="200" w:type="dxa"/>
            <w:tcBorders>
              <w:right w:val="single" w:sz="6" w:space="0" w:color="auto"/>
            </w:tcBorders>
            <w:shd w:val="clear" w:color="auto" w:fill="auto"/>
          </w:tcPr>
          <w:p w14:paraId="237B2EF5" w14:textId="77777777" w:rsidR="00EA2F34" w:rsidRPr="003C5F94" w:rsidRDefault="00EA2F34" w:rsidP="00BE28D4">
            <w:pPr>
              <w:pStyle w:val="tabletext11"/>
              <w:rPr>
                <w:ins w:id="31154" w:author="Author"/>
              </w:rPr>
            </w:pPr>
          </w:p>
        </w:tc>
        <w:tc>
          <w:tcPr>
            <w:tcW w:w="240" w:type="dxa"/>
            <w:tcBorders>
              <w:top w:val="single" w:sz="6" w:space="0" w:color="auto"/>
              <w:left w:val="single" w:sz="6" w:space="0" w:color="auto"/>
              <w:bottom w:val="single" w:sz="6" w:space="0" w:color="auto"/>
            </w:tcBorders>
            <w:shd w:val="clear" w:color="auto" w:fill="auto"/>
          </w:tcPr>
          <w:p w14:paraId="47C53F20" w14:textId="77777777" w:rsidR="00EA2F34" w:rsidRPr="003C5F94" w:rsidRDefault="00EA2F34" w:rsidP="00BE28D4">
            <w:pPr>
              <w:pStyle w:val="tabletext11"/>
              <w:rPr>
                <w:ins w:id="31155" w:author="Author"/>
              </w:rPr>
            </w:pPr>
          </w:p>
        </w:tc>
        <w:tc>
          <w:tcPr>
            <w:tcW w:w="1800" w:type="dxa"/>
            <w:tcBorders>
              <w:top w:val="single" w:sz="6" w:space="0" w:color="auto"/>
              <w:left w:val="nil"/>
              <w:bottom w:val="single" w:sz="6" w:space="0" w:color="auto"/>
              <w:right w:val="single" w:sz="6" w:space="0" w:color="auto"/>
            </w:tcBorders>
            <w:shd w:val="clear" w:color="auto" w:fill="auto"/>
          </w:tcPr>
          <w:p w14:paraId="75138B75" w14:textId="77777777" w:rsidR="00EA2F34" w:rsidRPr="003C5F94" w:rsidRDefault="00EA2F34">
            <w:pPr>
              <w:pStyle w:val="tabletext11"/>
              <w:tabs>
                <w:tab w:val="decimal" w:pos="681"/>
              </w:tabs>
              <w:rPr>
                <w:ins w:id="31156" w:author="Author"/>
              </w:rPr>
              <w:pPrChange w:id="31157" w:author="Author">
                <w:pPr>
                  <w:pStyle w:val="tabletext11"/>
                </w:pPr>
              </w:pPrChange>
            </w:pPr>
            <w:ins w:id="31158" w:author="Author">
              <w:r w:rsidRPr="003C5F94">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DA09BC" w14:textId="77777777" w:rsidR="00EA2F34" w:rsidRPr="003C5F94" w:rsidRDefault="00EA2F34" w:rsidP="00BE28D4">
            <w:pPr>
              <w:pStyle w:val="tabletext11"/>
              <w:tabs>
                <w:tab w:val="decimal" w:pos="240"/>
              </w:tabs>
              <w:rPr>
                <w:ins w:id="31159" w:author="Author"/>
                <w:rFonts w:cs="Arial"/>
                <w:color w:val="000000"/>
                <w:szCs w:val="18"/>
              </w:rPr>
            </w:pPr>
            <w:ins w:id="31160" w:author="Author">
              <w:r w:rsidRPr="003C5F94">
                <w:rPr>
                  <w:rFonts w:cs="Arial"/>
                  <w:color w:val="000000"/>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41916" w14:textId="77777777" w:rsidR="00EA2F34" w:rsidRPr="003C5F94" w:rsidRDefault="00EA2F34" w:rsidP="00BE28D4">
            <w:pPr>
              <w:pStyle w:val="tabletext11"/>
              <w:tabs>
                <w:tab w:val="decimal" w:pos="240"/>
              </w:tabs>
              <w:rPr>
                <w:ins w:id="31161" w:author="Author"/>
                <w:rFonts w:cs="Arial"/>
                <w:color w:val="000000"/>
                <w:szCs w:val="18"/>
              </w:rPr>
            </w:pPr>
            <w:ins w:id="31162" w:author="Author">
              <w:r w:rsidRPr="003C5F94">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3325C6" w14:textId="77777777" w:rsidR="00EA2F34" w:rsidRPr="003C5F94" w:rsidRDefault="00EA2F34" w:rsidP="00BE28D4">
            <w:pPr>
              <w:pStyle w:val="tabletext11"/>
              <w:tabs>
                <w:tab w:val="decimal" w:pos="240"/>
              </w:tabs>
              <w:rPr>
                <w:ins w:id="31163" w:author="Author"/>
                <w:rFonts w:cs="Arial"/>
                <w:color w:val="000000"/>
                <w:szCs w:val="18"/>
              </w:rPr>
            </w:pPr>
            <w:ins w:id="31164" w:author="Author">
              <w:r w:rsidRPr="003C5F94">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D1364" w14:textId="77777777" w:rsidR="00EA2F34" w:rsidRPr="003C5F94" w:rsidRDefault="00EA2F34" w:rsidP="00BE28D4">
            <w:pPr>
              <w:pStyle w:val="tabletext11"/>
              <w:tabs>
                <w:tab w:val="decimal" w:pos="240"/>
              </w:tabs>
              <w:rPr>
                <w:ins w:id="31165" w:author="Author"/>
                <w:rFonts w:cs="Arial"/>
                <w:color w:val="000000"/>
                <w:szCs w:val="18"/>
              </w:rPr>
            </w:pPr>
            <w:ins w:id="31166" w:author="Author">
              <w:r w:rsidRPr="003C5F94">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1DC3E9" w14:textId="77777777" w:rsidR="00EA2F34" w:rsidRPr="003C5F94" w:rsidRDefault="00EA2F34" w:rsidP="00BE28D4">
            <w:pPr>
              <w:pStyle w:val="tabletext11"/>
              <w:tabs>
                <w:tab w:val="decimal" w:pos="240"/>
              </w:tabs>
              <w:rPr>
                <w:ins w:id="31167" w:author="Author"/>
                <w:rFonts w:cs="Arial"/>
                <w:color w:val="000000"/>
                <w:szCs w:val="18"/>
              </w:rPr>
            </w:pPr>
            <w:ins w:id="31168" w:author="Author">
              <w:r w:rsidRPr="003C5F94">
                <w:rPr>
                  <w:rFonts w:cs="Arial"/>
                  <w:color w:val="000000"/>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F1A0A6" w14:textId="77777777" w:rsidR="00EA2F34" w:rsidRPr="003C5F94" w:rsidRDefault="00EA2F34" w:rsidP="00BE28D4">
            <w:pPr>
              <w:pStyle w:val="tabletext11"/>
              <w:tabs>
                <w:tab w:val="decimal" w:pos="240"/>
              </w:tabs>
              <w:rPr>
                <w:ins w:id="31169" w:author="Author"/>
                <w:rFonts w:cs="Arial"/>
                <w:color w:val="000000"/>
                <w:szCs w:val="18"/>
              </w:rPr>
            </w:pPr>
            <w:ins w:id="31170" w:author="Author">
              <w:r w:rsidRPr="003C5F94">
                <w:rPr>
                  <w:rFonts w:cs="Arial"/>
                  <w:color w:val="000000"/>
                  <w:szCs w:val="18"/>
                </w:rPr>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AD0CCB" w14:textId="77777777" w:rsidR="00EA2F34" w:rsidRPr="003C5F94" w:rsidRDefault="00EA2F34" w:rsidP="00BE28D4">
            <w:pPr>
              <w:pStyle w:val="tabletext11"/>
              <w:tabs>
                <w:tab w:val="decimal" w:pos="240"/>
              </w:tabs>
              <w:rPr>
                <w:ins w:id="31171" w:author="Author"/>
                <w:rFonts w:cs="Arial"/>
                <w:color w:val="000000"/>
                <w:szCs w:val="18"/>
              </w:rPr>
            </w:pPr>
            <w:ins w:id="31172" w:author="Author">
              <w:r w:rsidRPr="003C5F94">
                <w:rPr>
                  <w:rFonts w:cs="Arial"/>
                  <w:color w:val="000000"/>
                  <w:szCs w:val="18"/>
                </w:rPr>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0B7C4" w14:textId="77777777" w:rsidR="00EA2F34" w:rsidRPr="003C5F94" w:rsidRDefault="00EA2F34" w:rsidP="00BE28D4">
            <w:pPr>
              <w:pStyle w:val="tabletext11"/>
              <w:tabs>
                <w:tab w:val="decimal" w:pos="240"/>
              </w:tabs>
              <w:rPr>
                <w:ins w:id="31173" w:author="Author"/>
                <w:rFonts w:cs="Arial"/>
                <w:color w:val="000000"/>
                <w:szCs w:val="18"/>
              </w:rPr>
            </w:pPr>
            <w:ins w:id="31174" w:author="Author">
              <w:r w:rsidRPr="003C5F94">
                <w:rPr>
                  <w:rFonts w:cs="Arial"/>
                  <w:color w:val="000000"/>
                  <w:szCs w:val="18"/>
                </w:rPr>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26A2F5" w14:textId="77777777" w:rsidR="00EA2F34" w:rsidRPr="003C5F94" w:rsidRDefault="00EA2F34" w:rsidP="00BE28D4">
            <w:pPr>
              <w:pStyle w:val="tabletext11"/>
              <w:tabs>
                <w:tab w:val="decimal" w:pos="280"/>
              </w:tabs>
              <w:rPr>
                <w:ins w:id="31175" w:author="Author"/>
                <w:rFonts w:cs="Arial"/>
                <w:color w:val="000000"/>
                <w:szCs w:val="18"/>
              </w:rPr>
            </w:pPr>
            <w:ins w:id="31176" w:author="Author">
              <w:r w:rsidRPr="003C5F94">
                <w:rPr>
                  <w:rFonts w:cs="Arial"/>
                  <w:color w:val="000000"/>
                  <w:szCs w:val="18"/>
                </w:rPr>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67928" w14:textId="77777777" w:rsidR="00EA2F34" w:rsidRPr="003C5F94" w:rsidRDefault="00EA2F34" w:rsidP="00BE28D4">
            <w:pPr>
              <w:pStyle w:val="tabletext11"/>
              <w:tabs>
                <w:tab w:val="decimal" w:pos="380"/>
              </w:tabs>
              <w:rPr>
                <w:ins w:id="31177" w:author="Author"/>
                <w:rFonts w:cs="Arial"/>
                <w:color w:val="000000"/>
                <w:szCs w:val="18"/>
              </w:rPr>
            </w:pPr>
            <w:ins w:id="31178" w:author="Author">
              <w:r w:rsidRPr="003C5F94">
                <w:rPr>
                  <w:rFonts w:cs="Arial"/>
                  <w:color w:val="000000"/>
                  <w:szCs w:val="18"/>
                </w:rPr>
                <w:t>1.03</w:t>
              </w:r>
            </w:ins>
          </w:p>
        </w:tc>
      </w:tr>
      <w:tr w:rsidR="00EA2F34" w:rsidRPr="003C5F94" w14:paraId="0669B254"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179" w:author="Author"/>
        </w:trPr>
        <w:tc>
          <w:tcPr>
            <w:tcW w:w="200" w:type="dxa"/>
            <w:tcBorders>
              <w:right w:val="single" w:sz="6" w:space="0" w:color="auto"/>
            </w:tcBorders>
            <w:shd w:val="clear" w:color="auto" w:fill="auto"/>
          </w:tcPr>
          <w:p w14:paraId="62B0E995" w14:textId="77777777" w:rsidR="00EA2F34" w:rsidRPr="003C5F94" w:rsidRDefault="00EA2F34" w:rsidP="00BE28D4">
            <w:pPr>
              <w:pStyle w:val="tabletext11"/>
              <w:rPr>
                <w:ins w:id="31180" w:author="Author"/>
              </w:rPr>
            </w:pPr>
          </w:p>
        </w:tc>
        <w:tc>
          <w:tcPr>
            <w:tcW w:w="240" w:type="dxa"/>
            <w:tcBorders>
              <w:top w:val="single" w:sz="6" w:space="0" w:color="auto"/>
              <w:left w:val="single" w:sz="6" w:space="0" w:color="auto"/>
              <w:bottom w:val="single" w:sz="6" w:space="0" w:color="auto"/>
            </w:tcBorders>
            <w:shd w:val="clear" w:color="auto" w:fill="auto"/>
          </w:tcPr>
          <w:p w14:paraId="37FDE88C" w14:textId="77777777" w:rsidR="00EA2F34" w:rsidRPr="003C5F94" w:rsidRDefault="00EA2F34" w:rsidP="00BE28D4">
            <w:pPr>
              <w:pStyle w:val="tabletext11"/>
              <w:rPr>
                <w:ins w:id="311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2CF2086" w14:textId="77777777" w:rsidR="00EA2F34" w:rsidRPr="003C5F94" w:rsidRDefault="00EA2F34">
            <w:pPr>
              <w:pStyle w:val="tabletext11"/>
              <w:tabs>
                <w:tab w:val="decimal" w:pos="681"/>
              </w:tabs>
              <w:rPr>
                <w:ins w:id="31182" w:author="Author"/>
              </w:rPr>
              <w:pPrChange w:id="31183" w:author="Author">
                <w:pPr>
                  <w:pStyle w:val="tabletext11"/>
                </w:pPr>
              </w:pPrChange>
            </w:pPr>
            <w:ins w:id="31184" w:author="Author">
              <w:r w:rsidRPr="003C5F94">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1F6A1A" w14:textId="77777777" w:rsidR="00EA2F34" w:rsidRPr="003C5F94" w:rsidRDefault="00EA2F34" w:rsidP="00BE28D4">
            <w:pPr>
              <w:pStyle w:val="tabletext11"/>
              <w:tabs>
                <w:tab w:val="decimal" w:pos="240"/>
              </w:tabs>
              <w:rPr>
                <w:ins w:id="31185" w:author="Author"/>
                <w:rFonts w:cs="Arial"/>
                <w:color w:val="000000"/>
                <w:szCs w:val="18"/>
              </w:rPr>
            </w:pPr>
            <w:ins w:id="31186" w:author="Author">
              <w:r w:rsidRPr="003C5F94">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3654D6" w14:textId="77777777" w:rsidR="00EA2F34" w:rsidRPr="003C5F94" w:rsidRDefault="00EA2F34" w:rsidP="00BE28D4">
            <w:pPr>
              <w:pStyle w:val="tabletext11"/>
              <w:tabs>
                <w:tab w:val="decimal" w:pos="240"/>
              </w:tabs>
              <w:rPr>
                <w:ins w:id="31187" w:author="Author"/>
                <w:rFonts w:cs="Arial"/>
                <w:color w:val="000000"/>
                <w:szCs w:val="18"/>
              </w:rPr>
            </w:pPr>
            <w:ins w:id="31188" w:author="Author">
              <w:r w:rsidRPr="003C5F94">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19D71" w14:textId="77777777" w:rsidR="00EA2F34" w:rsidRPr="003C5F94" w:rsidRDefault="00EA2F34" w:rsidP="00BE28D4">
            <w:pPr>
              <w:pStyle w:val="tabletext11"/>
              <w:tabs>
                <w:tab w:val="decimal" w:pos="240"/>
              </w:tabs>
              <w:rPr>
                <w:ins w:id="31189" w:author="Author"/>
                <w:rFonts w:cs="Arial"/>
                <w:color w:val="000000"/>
                <w:szCs w:val="18"/>
              </w:rPr>
            </w:pPr>
            <w:ins w:id="31190" w:author="Author">
              <w:r w:rsidRPr="003C5F94">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E1A9BA" w14:textId="77777777" w:rsidR="00EA2F34" w:rsidRPr="003C5F94" w:rsidRDefault="00EA2F34" w:rsidP="00BE28D4">
            <w:pPr>
              <w:pStyle w:val="tabletext11"/>
              <w:tabs>
                <w:tab w:val="decimal" w:pos="240"/>
              </w:tabs>
              <w:rPr>
                <w:ins w:id="31191" w:author="Author"/>
                <w:rFonts w:cs="Arial"/>
                <w:color w:val="000000"/>
                <w:szCs w:val="18"/>
              </w:rPr>
            </w:pPr>
            <w:ins w:id="31192" w:author="Author">
              <w:r w:rsidRPr="003C5F94">
                <w:rPr>
                  <w:rFonts w:cs="Arial"/>
                  <w:color w:val="000000"/>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92ED2" w14:textId="77777777" w:rsidR="00EA2F34" w:rsidRPr="003C5F94" w:rsidRDefault="00EA2F34" w:rsidP="00BE28D4">
            <w:pPr>
              <w:pStyle w:val="tabletext11"/>
              <w:tabs>
                <w:tab w:val="decimal" w:pos="240"/>
              </w:tabs>
              <w:rPr>
                <w:ins w:id="31193" w:author="Author"/>
                <w:rFonts w:cs="Arial"/>
                <w:color w:val="000000"/>
                <w:szCs w:val="18"/>
              </w:rPr>
            </w:pPr>
            <w:ins w:id="31194" w:author="Author">
              <w:r w:rsidRPr="003C5F94">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C5F77E" w14:textId="77777777" w:rsidR="00EA2F34" w:rsidRPr="003C5F94" w:rsidRDefault="00EA2F34" w:rsidP="00BE28D4">
            <w:pPr>
              <w:pStyle w:val="tabletext11"/>
              <w:tabs>
                <w:tab w:val="decimal" w:pos="240"/>
              </w:tabs>
              <w:rPr>
                <w:ins w:id="31195" w:author="Author"/>
                <w:rFonts w:cs="Arial"/>
                <w:color w:val="000000"/>
                <w:szCs w:val="18"/>
              </w:rPr>
            </w:pPr>
            <w:ins w:id="31196" w:author="Author">
              <w:r w:rsidRPr="003C5F94">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B48860" w14:textId="77777777" w:rsidR="00EA2F34" w:rsidRPr="003C5F94" w:rsidRDefault="00EA2F34" w:rsidP="00BE28D4">
            <w:pPr>
              <w:pStyle w:val="tabletext11"/>
              <w:tabs>
                <w:tab w:val="decimal" w:pos="240"/>
              </w:tabs>
              <w:rPr>
                <w:ins w:id="31197" w:author="Author"/>
                <w:rFonts w:cs="Arial"/>
                <w:color w:val="000000"/>
                <w:szCs w:val="18"/>
              </w:rPr>
            </w:pPr>
            <w:ins w:id="31198" w:author="Author">
              <w:r w:rsidRPr="003C5F94">
                <w:rPr>
                  <w:rFonts w:cs="Arial"/>
                  <w:color w:val="000000"/>
                  <w:szCs w:val="18"/>
                </w:rPr>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0780F" w14:textId="77777777" w:rsidR="00EA2F34" w:rsidRPr="003C5F94" w:rsidRDefault="00EA2F34" w:rsidP="00BE28D4">
            <w:pPr>
              <w:pStyle w:val="tabletext11"/>
              <w:tabs>
                <w:tab w:val="decimal" w:pos="240"/>
              </w:tabs>
              <w:rPr>
                <w:ins w:id="31199" w:author="Author"/>
                <w:rFonts w:cs="Arial"/>
                <w:color w:val="000000"/>
                <w:szCs w:val="18"/>
              </w:rPr>
            </w:pPr>
            <w:ins w:id="31200" w:author="Author">
              <w:r w:rsidRPr="003C5F94">
                <w:rPr>
                  <w:rFonts w:cs="Arial"/>
                  <w:color w:val="000000"/>
                  <w:szCs w:val="18"/>
                </w:rPr>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A9F3B" w14:textId="77777777" w:rsidR="00EA2F34" w:rsidRPr="003C5F94" w:rsidRDefault="00EA2F34" w:rsidP="00BE28D4">
            <w:pPr>
              <w:pStyle w:val="tabletext11"/>
              <w:tabs>
                <w:tab w:val="decimal" w:pos="280"/>
              </w:tabs>
              <w:rPr>
                <w:ins w:id="31201" w:author="Author"/>
                <w:rFonts w:cs="Arial"/>
                <w:color w:val="000000"/>
                <w:szCs w:val="18"/>
              </w:rPr>
            </w:pPr>
            <w:ins w:id="31202" w:author="Author">
              <w:r w:rsidRPr="003C5F94">
                <w:rPr>
                  <w:rFonts w:cs="Arial"/>
                  <w:color w:val="000000"/>
                  <w:szCs w:val="18"/>
                </w:rPr>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6B74BA" w14:textId="77777777" w:rsidR="00EA2F34" w:rsidRPr="003C5F94" w:rsidRDefault="00EA2F34" w:rsidP="00BE28D4">
            <w:pPr>
              <w:pStyle w:val="tabletext11"/>
              <w:tabs>
                <w:tab w:val="decimal" w:pos="380"/>
              </w:tabs>
              <w:rPr>
                <w:ins w:id="31203" w:author="Author"/>
                <w:rFonts w:cs="Arial"/>
                <w:color w:val="000000"/>
                <w:szCs w:val="18"/>
              </w:rPr>
            </w:pPr>
            <w:ins w:id="31204" w:author="Author">
              <w:r w:rsidRPr="003C5F94">
                <w:rPr>
                  <w:rFonts w:cs="Arial"/>
                  <w:color w:val="000000"/>
                  <w:szCs w:val="18"/>
                </w:rPr>
                <w:t>1.02</w:t>
              </w:r>
            </w:ins>
          </w:p>
        </w:tc>
      </w:tr>
      <w:tr w:rsidR="00EA2F34" w:rsidRPr="003C5F94" w14:paraId="0052DA64"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205" w:author="Author"/>
        </w:trPr>
        <w:tc>
          <w:tcPr>
            <w:tcW w:w="200" w:type="dxa"/>
            <w:tcBorders>
              <w:right w:val="single" w:sz="6" w:space="0" w:color="auto"/>
            </w:tcBorders>
            <w:shd w:val="clear" w:color="auto" w:fill="auto"/>
          </w:tcPr>
          <w:p w14:paraId="1FEB012E" w14:textId="77777777" w:rsidR="00EA2F34" w:rsidRPr="003C5F94" w:rsidRDefault="00EA2F34" w:rsidP="00BE28D4">
            <w:pPr>
              <w:pStyle w:val="tabletext11"/>
              <w:rPr>
                <w:ins w:id="31206" w:author="Author"/>
              </w:rPr>
            </w:pPr>
          </w:p>
        </w:tc>
        <w:tc>
          <w:tcPr>
            <w:tcW w:w="240" w:type="dxa"/>
            <w:tcBorders>
              <w:top w:val="single" w:sz="6" w:space="0" w:color="auto"/>
              <w:left w:val="single" w:sz="6" w:space="0" w:color="auto"/>
              <w:bottom w:val="single" w:sz="6" w:space="0" w:color="auto"/>
            </w:tcBorders>
            <w:shd w:val="clear" w:color="auto" w:fill="auto"/>
          </w:tcPr>
          <w:p w14:paraId="15991230" w14:textId="77777777" w:rsidR="00EA2F34" w:rsidRPr="003C5F94" w:rsidRDefault="00EA2F34" w:rsidP="00BE28D4">
            <w:pPr>
              <w:pStyle w:val="tabletext11"/>
              <w:rPr>
                <w:ins w:id="312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C5B7210" w14:textId="77777777" w:rsidR="00EA2F34" w:rsidRPr="003C5F94" w:rsidRDefault="00EA2F34">
            <w:pPr>
              <w:pStyle w:val="tabletext11"/>
              <w:tabs>
                <w:tab w:val="decimal" w:pos="681"/>
              </w:tabs>
              <w:rPr>
                <w:ins w:id="31208" w:author="Author"/>
              </w:rPr>
              <w:pPrChange w:id="31209" w:author="Author">
                <w:pPr>
                  <w:pStyle w:val="tabletext11"/>
                </w:pPr>
              </w:pPrChange>
            </w:pPr>
            <w:ins w:id="31210" w:author="Author">
              <w:r w:rsidRPr="003C5F94">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33933F" w14:textId="77777777" w:rsidR="00EA2F34" w:rsidRPr="003C5F94" w:rsidRDefault="00EA2F34" w:rsidP="00BE28D4">
            <w:pPr>
              <w:pStyle w:val="tabletext11"/>
              <w:tabs>
                <w:tab w:val="decimal" w:pos="240"/>
              </w:tabs>
              <w:rPr>
                <w:ins w:id="31211" w:author="Author"/>
                <w:rFonts w:cs="Arial"/>
                <w:color w:val="000000"/>
                <w:szCs w:val="18"/>
              </w:rPr>
            </w:pPr>
            <w:ins w:id="31212" w:author="Author">
              <w:r w:rsidRPr="003C5F94">
                <w:rPr>
                  <w:rFonts w:cs="Arial"/>
                  <w:color w:val="000000"/>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A4C403" w14:textId="77777777" w:rsidR="00EA2F34" w:rsidRPr="003C5F94" w:rsidRDefault="00EA2F34" w:rsidP="00BE28D4">
            <w:pPr>
              <w:pStyle w:val="tabletext11"/>
              <w:tabs>
                <w:tab w:val="decimal" w:pos="240"/>
              </w:tabs>
              <w:rPr>
                <w:ins w:id="31213" w:author="Author"/>
                <w:rFonts w:cs="Arial"/>
                <w:color w:val="000000"/>
                <w:szCs w:val="18"/>
              </w:rPr>
            </w:pPr>
            <w:ins w:id="31214" w:author="Author">
              <w:r w:rsidRPr="003C5F94">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005EB1" w14:textId="77777777" w:rsidR="00EA2F34" w:rsidRPr="003C5F94" w:rsidRDefault="00EA2F34" w:rsidP="00BE28D4">
            <w:pPr>
              <w:pStyle w:val="tabletext11"/>
              <w:tabs>
                <w:tab w:val="decimal" w:pos="240"/>
              </w:tabs>
              <w:rPr>
                <w:ins w:id="31215" w:author="Author"/>
                <w:rFonts w:cs="Arial"/>
                <w:color w:val="000000"/>
                <w:szCs w:val="18"/>
              </w:rPr>
            </w:pPr>
            <w:ins w:id="31216" w:author="Author">
              <w:r w:rsidRPr="003C5F94">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D573B" w14:textId="77777777" w:rsidR="00EA2F34" w:rsidRPr="003C5F94" w:rsidRDefault="00EA2F34" w:rsidP="00BE28D4">
            <w:pPr>
              <w:pStyle w:val="tabletext11"/>
              <w:tabs>
                <w:tab w:val="decimal" w:pos="240"/>
              </w:tabs>
              <w:rPr>
                <w:ins w:id="31217" w:author="Author"/>
                <w:rFonts w:cs="Arial"/>
                <w:color w:val="000000"/>
                <w:szCs w:val="18"/>
              </w:rPr>
            </w:pPr>
            <w:ins w:id="31218" w:author="Author">
              <w:r w:rsidRPr="003C5F94">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875B5" w14:textId="77777777" w:rsidR="00EA2F34" w:rsidRPr="003C5F94" w:rsidRDefault="00EA2F34" w:rsidP="00BE28D4">
            <w:pPr>
              <w:pStyle w:val="tabletext11"/>
              <w:tabs>
                <w:tab w:val="decimal" w:pos="240"/>
              </w:tabs>
              <w:rPr>
                <w:ins w:id="31219" w:author="Author"/>
                <w:rFonts w:cs="Arial"/>
                <w:color w:val="000000"/>
                <w:szCs w:val="18"/>
              </w:rPr>
            </w:pPr>
            <w:ins w:id="31220" w:author="Author">
              <w:r w:rsidRPr="003C5F94">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D88396" w14:textId="77777777" w:rsidR="00EA2F34" w:rsidRPr="003C5F94" w:rsidRDefault="00EA2F34" w:rsidP="00BE28D4">
            <w:pPr>
              <w:pStyle w:val="tabletext11"/>
              <w:tabs>
                <w:tab w:val="decimal" w:pos="240"/>
              </w:tabs>
              <w:rPr>
                <w:ins w:id="31221" w:author="Author"/>
                <w:rFonts w:cs="Arial"/>
                <w:color w:val="000000"/>
                <w:szCs w:val="18"/>
              </w:rPr>
            </w:pPr>
            <w:ins w:id="31222" w:author="Author">
              <w:r w:rsidRPr="003C5F94">
                <w:rPr>
                  <w:rFonts w:cs="Arial"/>
                  <w:color w:val="000000"/>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3CDB5E" w14:textId="77777777" w:rsidR="00EA2F34" w:rsidRPr="003C5F94" w:rsidRDefault="00EA2F34" w:rsidP="00BE28D4">
            <w:pPr>
              <w:pStyle w:val="tabletext11"/>
              <w:tabs>
                <w:tab w:val="decimal" w:pos="240"/>
              </w:tabs>
              <w:rPr>
                <w:ins w:id="31223" w:author="Author"/>
                <w:rFonts w:cs="Arial"/>
                <w:color w:val="000000"/>
                <w:szCs w:val="18"/>
              </w:rPr>
            </w:pPr>
            <w:ins w:id="31224" w:author="Author">
              <w:r w:rsidRPr="003C5F94">
                <w:rPr>
                  <w:rFonts w:cs="Arial"/>
                  <w:color w:val="000000"/>
                  <w:szCs w:val="18"/>
                </w:rPr>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B8A918" w14:textId="77777777" w:rsidR="00EA2F34" w:rsidRPr="003C5F94" w:rsidRDefault="00EA2F34" w:rsidP="00BE28D4">
            <w:pPr>
              <w:pStyle w:val="tabletext11"/>
              <w:tabs>
                <w:tab w:val="decimal" w:pos="240"/>
              </w:tabs>
              <w:rPr>
                <w:ins w:id="31225" w:author="Author"/>
                <w:rFonts w:cs="Arial"/>
                <w:color w:val="000000"/>
                <w:szCs w:val="18"/>
              </w:rPr>
            </w:pPr>
            <w:ins w:id="31226" w:author="Author">
              <w:r w:rsidRPr="003C5F94">
                <w:rPr>
                  <w:rFonts w:cs="Arial"/>
                  <w:color w:val="000000"/>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3BF8FB" w14:textId="77777777" w:rsidR="00EA2F34" w:rsidRPr="003C5F94" w:rsidRDefault="00EA2F34" w:rsidP="00BE28D4">
            <w:pPr>
              <w:pStyle w:val="tabletext11"/>
              <w:tabs>
                <w:tab w:val="decimal" w:pos="280"/>
              </w:tabs>
              <w:rPr>
                <w:ins w:id="31227" w:author="Author"/>
                <w:rFonts w:cs="Arial"/>
                <w:color w:val="000000"/>
                <w:szCs w:val="18"/>
              </w:rPr>
            </w:pPr>
            <w:ins w:id="31228" w:author="Author">
              <w:r w:rsidRPr="003C5F94">
                <w:rPr>
                  <w:rFonts w:cs="Arial"/>
                  <w:color w:val="000000"/>
                  <w:szCs w:val="18"/>
                </w:rPr>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CB60F1" w14:textId="77777777" w:rsidR="00EA2F34" w:rsidRPr="003C5F94" w:rsidRDefault="00EA2F34" w:rsidP="00BE28D4">
            <w:pPr>
              <w:pStyle w:val="tabletext11"/>
              <w:tabs>
                <w:tab w:val="decimal" w:pos="380"/>
              </w:tabs>
              <w:rPr>
                <w:ins w:id="31229" w:author="Author"/>
                <w:rFonts w:cs="Arial"/>
                <w:color w:val="000000"/>
                <w:szCs w:val="18"/>
              </w:rPr>
            </w:pPr>
            <w:ins w:id="31230" w:author="Author">
              <w:r w:rsidRPr="003C5F94">
                <w:rPr>
                  <w:rFonts w:cs="Arial"/>
                  <w:color w:val="000000"/>
                  <w:szCs w:val="18"/>
                </w:rPr>
                <w:t>1.01</w:t>
              </w:r>
            </w:ins>
          </w:p>
        </w:tc>
      </w:tr>
      <w:tr w:rsidR="00EA2F34" w:rsidRPr="003C5F94" w14:paraId="7F8D8934"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231" w:author="Author"/>
        </w:trPr>
        <w:tc>
          <w:tcPr>
            <w:tcW w:w="200" w:type="dxa"/>
            <w:tcBorders>
              <w:right w:val="single" w:sz="6" w:space="0" w:color="auto"/>
            </w:tcBorders>
            <w:shd w:val="clear" w:color="auto" w:fill="auto"/>
          </w:tcPr>
          <w:p w14:paraId="0590E3D5" w14:textId="77777777" w:rsidR="00EA2F34" w:rsidRPr="003C5F94" w:rsidRDefault="00EA2F34" w:rsidP="00BE28D4">
            <w:pPr>
              <w:pStyle w:val="tabletext11"/>
              <w:rPr>
                <w:ins w:id="31232" w:author="Author"/>
              </w:rPr>
            </w:pPr>
          </w:p>
        </w:tc>
        <w:tc>
          <w:tcPr>
            <w:tcW w:w="240" w:type="dxa"/>
            <w:tcBorders>
              <w:top w:val="single" w:sz="6" w:space="0" w:color="auto"/>
              <w:left w:val="single" w:sz="6" w:space="0" w:color="auto"/>
              <w:bottom w:val="single" w:sz="6" w:space="0" w:color="auto"/>
            </w:tcBorders>
            <w:shd w:val="clear" w:color="auto" w:fill="auto"/>
          </w:tcPr>
          <w:p w14:paraId="22810A05" w14:textId="77777777" w:rsidR="00EA2F34" w:rsidRPr="003C5F94" w:rsidRDefault="00EA2F34" w:rsidP="00BE28D4">
            <w:pPr>
              <w:pStyle w:val="tabletext11"/>
              <w:rPr>
                <w:ins w:id="31233" w:author="Author"/>
              </w:rPr>
            </w:pPr>
          </w:p>
        </w:tc>
        <w:tc>
          <w:tcPr>
            <w:tcW w:w="1800" w:type="dxa"/>
            <w:tcBorders>
              <w:top w:val="single" w:sz="6" w:space="0" w:color="auto"/>
              <w:left w:val="nil"/>
              <w:bottom w:val="single" w:sz="6" w:space="0" w:color="auto"/>
              <w:right w:val="single" w:sz="6" w:space="0" w:color="auto"/>
            </w:tcBorders>
            <w:shd w:val="clear" w:color="auto" w:fill="auto"/>
          </w:tcPr>
          <w:p w14:paraId="4B6A2709" w14:textId="77777777" w:rsidR="00EA2F34" w:rsidRPr="003C5F94" w:rsidRDefault="00EA2F34">
            <w:pPr>
              <w:pStyle w:val="tabletext11"/>
              <w:tabs>
                <w:tab w:val="decimal" w:pos="681"/>
              </w:tabs>
              <w:rPr>
                <w:ins w:id="31234" w:author="Author"/>
              </w:rPr>
              <w:pPrChange w:id="31235" w:author="Author">
                <w:pPr>
                  <w:pStyle w:val="tabletext11"/>
                </w:pPr>
              </w:pPrChange>
            </w:pPr>
            <w:ins w:id="31236" w:author="Author">
              <w:r w:rsidRPr="003C5F94">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8674A" w14:textId="77777777" w:rsidR="00EA2F34" w:rsidRPr="003C5F94" w:rsidRDefault="00EA2F34" w:rsidP="00BE28D4">
            <w:pPr>
              <w:pStyle w:val="tabletext11"/>
              <w:tabs>
                <w:tab w:val="decimal" w:pos="240"/>
              </w:tabs>
              <w:rPr>
                <w:ins w:id="31237" w:author="Author"/>
                <w:rFonts w:cs="Arial"/>
                <w:color w:val="000000"/>
                <w:szCs w:val="18"/>
              </w:rPr>
            </w:pPr>
            <w:ins w:id="31238" w:author="Author">
              <w:r w:rsidRPr="003C5F94">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4F49F7" w14:textId="77777777" w:rsidR="00EA2F34" w:rsidRPr="003C5F94" w:rsidRDefault="00EA2F34" w:rsidP="00BE28D4">
            <w:pPr>
              <w:pStyle w:val="tabletext11"/>
              <w:tabs>
                <w:tab w:val="decimal" w:pos="240"/>
              </w:tabs>
              <w:rPr>
                <w:ins w:id="31239" w:author="Author"/>
                <w:rFonts w:cs="Arial"/>
                <w:color w:val="000000"/>
                <w:szCs w:val="18"/>
              </w:rPr>
            </w:pPr>
            <w:ins w:id="31240" w:author="Author">
              <w:r w:rsidRPr="003C5F94">
                <w:rPr>
                  <w:rFonts w:cs="Arial"/>
                  <w:color w:val="000000"/>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D55888" w14:textId="77777777" w:rsidR="00EA2F34" w:rsidRPr="003C5F94" w:rsidRDefault="00EA2F34" w:rsidP="00BE28D4">
            <w:pPr>
              <w:pStyle w:val="tabletext11"/>
              <w:tabs>
                <w:tab w:val="decimal" w:pos="240"/>
              </w:tabs>
              <w:rPr>
                <w:ins w:id="31241" w:author="Author"/>
                <w:rFonts w:cs="Arial"/>
                <w:color w:val="000000"/>
                <w:szCs w:val="18"/>
              </w:rPr>
            </w:pPr>
            <w:ins w:id="31242" w:author="Author">
              <w:r w:rsidRPr="003C5F94">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B21E0B" w14:textId="77777777" w:rsidR="00EA2F34" w:rsidRPr="003C5F94" w:rsidRDefault="00EA2F34" w:rsidP="00BE28D4">
            <w:pPr>
              <w:pStyle w:val="tabletext11"/>
              <w:tabs>
                <w:tab w:val="decimal" w:pos="240"/>
              </w:tabs>
              <w:rPr>
                <w:ins w:id="31243" w:author="Author"/>
                <w:rFonts w:cs="Arial"/>
                <w:color w:val="000000"/>
                <w:szCs w:val="18"/>
              </w:rPr>
            </w:pPr>
            <w:ins w:id="31244" w:author="Author">
              <w:r w:rsidRPr="003C5F94">
                <w:rPr>
                  <w:rFonts w:cs="Arial"/>
                  <w:color w:val="000000"/>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374E29" w14:textId="77777777" w:rsidR="00EA2F34" w:rsidRPr="003C5F94" w:rsidRDefault="00EA2F34" w:rsidP="00BE28D4">
            <w:pPr>
              <w:pStyle w:val="tabletext11"/>
              <w:tabs>
                <w:tab w:val="decimal" w:pos="240"/>
              </w:tabs>
              <w:rPr>
                <w:ins w:id="31245" w:author="Author"/>
                <w:rFonts w:cs="Arial"/>
                <w:color w:val="000000"/>
                <w:szCs w:val="18"/>
              </w:rPr>
            </w:pPr>
            <w:ins w:id="31246" w:author="Author">
              <w:r w:rsidRPr="003C5F94">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BE3D48" w14:textId="77777777" w:rsidR="00EA2F34" w:rsidRPr="003C5F94" w:rsidRDefault="00EA2F34" w:rsidP="00BE28D4">
            <w:pPr>
              <w:pStyle w:val="tabletext11"/>
              <w:tabs>
                <w:tab w:val="decimal" w:pos="240"/>
              </w:tabs>
              <w:rPr>
                <w:ins w:id="31247" w:author="Author"/>
                <w:rFonts w:cs="Arial"/>
                <w:color w:val="000000"/>
                <w:szCs w:val="18"/>
              </w:rPr>
            </w:pPr>
            <w:ins w:id="31248" w:author="Author">
              <w:r w:rsidRPr="003C5F94">
                <w:rPr>
                  <w:rFonts w:cs="Arial"/>
                  <w:color w:val="000000"/>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41CA72" w14:textId="77777777" w:rsidR="00EA2F34" w:rsidRPr="003C5F94" w:rsidRDefault="00EA2F34" w:rsidP="00BE28D4">
            <w:pPr>
              <w:pStyle w:val="tabletext11"/>
              <w:tabs>
                <w:tab w:val="decimal" w:pos="240"/>
              </w:tabs>
              <w:rPr>
                <w:ins w:id="31249" w:author="Author"/>
                <w:rFonts w:cs="Arial"/>
                <w:color w:val="000000"/>
                <w:szCs w:val="18"/>
              </w:rPr>
            </w:pPr>
            <w:ins w:id="31250" w:author="Author">
              <w:r w:rsidRPr="003C5F94">
                <w:rPr>
                  <w:rFonts w:cs="Arial"/>
                  <w:color w:val="000000"/>
                  <w:szCs w:val="18"/>
                </w:rPr>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0068B4" w14:textId="77777777" w:rsidR="00EA2F34" w:rsidRPr="003C5F94" w:rsidRDefault="00EA2F34" w:rsidP="00BE28D4">
            <w:pPr>
              <w:pStyle w:val="tabletext11"/>
              <w:tabs>
                <w:tab w:val="decimal" w:pos="240"/>
              </w:tabs>
              <w:rPr>
                <w:ins w:id="31251" w:author="Author"/>
                <w:rFonts w:cs="Arial"/>
                <w:color w:val="000000"/>
                <w:szCs w:val="18"/>
              </w:rPr>
            </w:pPr>
            <w:ins w:id="31252" w:author="Author">
              <w:r w:rsidRPr="003C5F94">
                <w:rPr>
                  <w:rFonts w:cs="Arial"/>
                  <w:color w:val="000000"/>
                  <w:szCs w:val="18"/>
                </w:rPr>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BDB3CF" w14:textId="77777777" w:rsidR="00EA2F34" w:rsidRPr="003C5F94" w:rsidRDefault="00EA2F34" w:rsidP="00BE28D4">
            <w:pPr>
              <w:pStyle w:val="tabletext11"/>
              <w:tabs>
                <w:tab w:val="decimal" w:pos="280"/>
              </w:tabs>
              <w:rPr>
                <w:ins w:id="31253" w:author="Author"/>
                <w:rFonts w:cs="Arial"/>
                <w:color w:val="000000"/>
                <w:szCs w:val="18"/>
              </w:rPr>
            </w:pPr>
            <w:ins w:id="31254" w:author="Author">
              <w:r w:rsidRPr="003C5F94">
                <w:rPr>
                  <w:rFonts w:cs="Arial"/>
                  <w:color w:val="000000"/>
                  <w:szCs w:val="18"/>
                </w:rPr>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A7CDC3" w14:textId="77777777" w:rsidR="00EA2F34" w:rsidRPr="003C5F94" w:rsidRDefault="00EA2F34" w:rsidP="00BE28D4">
            <w:pPr>
              <w:pStyle w:val="tabletext11"/>
              <w:tabs>
                <w:tab w:val="decimal" w:pos="380"/>
              </w:tabs>
              <w:rPr>
                <w:ins w:id="31255" w:author="Author"/>
                <w:rFonts w:cs="Arial"/>
                <w:color w:val="000000"/>
                <w:szCs w:val="18"/>
              </w:rPr>
            </w:pPr>
            <w:ins w:id="31256" w:author="Author">
              <w:r w:rsidRPr="003C5F94">
                <w:rPr>
                  <w:rFonts w:cs="Arial"/>
                  <w:color w:val="000000"/>
                  <w:szCs w:val="18"/>
                </w:rPr>
                <w:t>1.00</w:t>
              </w:r>
            </w:ins>
          </w:p>
        </w:tc>
      </w:tr>
      <w:tr w:rsidR="00EA2F34" w:rsidRPr="003C5F94" w14:paraId="27F6A096"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257" w:author="Author"/>
        </w:trPr>
        <w:tc>
          <w:tcPr>
            <w:tcW w:w="200" w:type="dxa"/>
            <w:tcBorders>
              <w:right w:val="single" w:sz="6" w:space="0" w:color="auto"/>
            </w:tcBorders>
            <w:shd w:val="clear" w:color="auto" w:fill="auto"/>
          </w:tcPr>
          <w:p w14:paraId="73D58826" w14:textId="77777777" w:rsidR="00EA2F34" w:rsidRPr="003C5F94" w:rsidRDefault="00EA2F34" w:rsidP="00BE28D4">
            <w:pPr>
              <w:pStyle w:val="tabletext11"/>
              <w:rPr>
                <w:ins w:id="31258" w:author="Author"/>
              </w:rPr>
            </w:pPr>
          </w:p>
        </w:tc>
        <w:tc>
          <w:tcPr>
            <w:tcW w:w="240" w:type="dxa"/>
            <w:tcBorders>
              <w:top w:val="single" w:sz="6" w:space="0" w:color="auto"/>
              <w:left w:val="single" w:sz="6" w:space="0" w:color="auto"/>
              <w:bottom w:val="single" w:sz="6" w:space="0" w:color="auto"/>
            </w:tcBorders>
            <w:shd w:val="clear" w:color="auto" w:fill="auto"/>
          </w:tcPr>
          <w:p w14:paraId="61D5082C" w14:textId="77777777" w:rsidR="00EA2F34" w:rsidRPr="003C5F94" w:rsidRDefault="00EA2F34" w:rsidP="00BE28D4">
            <w:pPr>
              <w:pStyle w:val="tabletext11"/>
              <w:rPr>
                <w:ins w:id="31259" w:author="Author"/>
              </w:rPr>
            </w:pPr>
          </w:p>
        </w:tc>
        <w:tc>
          <w:tcPr>
            <w:tcW w:w="1800" w:type="dxa"/>
            <w:tcBorders>
              <w:top w:val="single" w:sz="6" w:space="0" w:color="auto"/>
              <w:left w:val="nil"/>
              <w:bottom w:val="single" w:sz="6" w:space="0" w:color="auto"/>
              <w:right w:val="single" w:sz="6" w:space="0" w:color="auto"/>
            </w:tcBorders>
            <w:shd w:val="clear" w:color="auto" w:fill="auto"/>
          </w:tcPr>
          <w:p w14:paraId="44A76F41" w14:textId="77777777" w:rsidR="00EA2F34" w:rsidRPr="003C5F94" w:rsidRDefault="00EA2F34">
            <w:pPr>
              <w:pStyle w:val="tabletext11"/>
              <w:tabs>
                <w:tab w:val="decimal" w:pos="681"/>
              </w:tabs>
              <w:rPr>
                <w:ins w:id="31260" w:author="Author"/>
              </w:rPr>
              <w:pPrChange w:id="31261" w:author="Author">
                <w:pPr>
                  <w:pStyle w:val="tabletext11"/>
                </w:pPr>
              </w:pPrChange>
            </w:pPr>
            <w:ins w:id="31262" w:author="Author">
              <w:r w:rsidRPr="003C5F94">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63E056" w14:textId="77777777" w:rsidR="00EA2F34" w:rsidRPr="003C5F94" w:rsidRDefault="00EA2F34" w:rsidP="00BE28D4">
            <w:pPr>
              <w:pStyle w:val="tabletext11"/>
              <w:tabs>
                <w:tab w:val="decimal" w:pos="240"/>
              </w:tabs>
              <w:rPr>
                <w:ins w:id="31263" w:author="Author"/>
                <w:rFonts w:cs="Arial"/>
                <w:color w:val="000000"/>
                <w:szCs w:val="18"/>
              </w:rPr>
            </w:pPr>
            <w:ins w:id="31264" w:author="Author">
              <w:r w:rsidRPr="003C5F94">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22746" w14:textId="77777777" w:rsidR="00EA2F34" w:rsidRPr="003C5F94" w:rsidRDefault="00EA2F34" w:rsidP="00BE28D4">
            <w:pPr>
              <w:pStyle w:val="tabletext11"/>
              <w:tabs>
                <w:tab w:val="decimal" w:pos="240"/>
              </w:tabs>
              <w:rPr>
                <w:ins w:id="31265" w:author="Author"/>
                <w:rFonts w:cs="Arial"/>
                <w:color w:val="000000"/>
                <w:szCs w:val="18"/>
              </w:rPr>
            </w:pPr>
            <w:ins w:id="31266" w:author="Author">
              <w:r w:rsidRPr="003C5F94">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C96EB7" w14:textId="77777777" w:rsidR="00EA2F34" w:rsidRPr="003C5F94" w:rsidRDefault="00EA2F34" w:rsidP="00BE28D4">
            <w:pPr>
              <w:pStyle w:val="tabletext11"/>
              <w:tabs>
                <w:tab w:val="decimal" w:pos="240"/>
              </w:tabs>
              <w:rPr>
                <w:ins w:id="31267" w:author="Author"/>
                <w:rFonts w:cs="Arial"/>
                <w:color w:val="000000"/>
                <w:szCs w:val="18"/>
              </w:rPr>
            </w:pPr>
            <w:ins w:id="31268" w:author="Author">
              <w:r w:rsidRPr="003C5F94">
                <w:rPr>
                  <w:rFonts w:cs="Arial"/>
                  <w:color w:val="000000"/>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A9247E" w14:textId="77777777" w:rsidR="00EA2F34" w:rsidRPr="003C5F94" w:rsidRDefault="00EA2F34" w:rsidP="00BE28D4">
            <w:pPr>
              <w:pStyle w:val="tabletext11"/>
              <w:tabs>
                <w:tab w:val="decimal" w:pos="240"/>
              </w:tabs>
              <w:rPr>
                <w:ins w:id="31269" w:author="Author"/>
                <w:rFonts w:cs="Arial"/>
                <w:color w:val="000000"/>
                <w:szCs w:val="18"/>
              </w:rPr>
            </w:pPr>
            <w:ins w:id="31270" w:author="Author">
              <w:r w:rsidRPr="003C5F94">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E9D096" w14:textId="77777777" w:rsidR="00EA2F34" w:rsidRPr="003C5F94" w:rsidRDefault="00EA2F34" w:rsidP="00BE28D4">
            <w:pPr>
              <w:pStyle w:val="tabletext11"/>
              <w:tabs>
                <w:tab w:val="decimal" w:pos="240"/>
              </w:tabs>
              <w:rPr>
                <w:ins w:id="31271" w:author="Author"/>
                <w:rFonts w:cs="Arial"/>
                <w:color w:val="000000"/>
                <w:szCs w:val="18"/>
              </w:rPr>
            </w:pPr>
            <w:ins w:id="31272" w:author="Author">
              <w:r w:rsidRPr="003C5F94">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F3EA07" w14:textId="77777777" w:rsidR="00EA2F34" w:rsidRPr="003C5F94" w:rsidRDefault="00EA2F34" w:rsidP="00BE28D4">
            <w:pPr>
              <w:pStyle w:val="tabletext11"/>
              <w:tabs>
                <w:tab w:val="decimal" w:pos="240"/>
              </w:tabs>
              <w:rPr>
                <w:ins w:id="31273" w:author="Author"/>
                <w:rFonts w:cs="Arial"/>
                <w:color w:val="000000"/>
                <w:szCs w:val="18"/>
              </w:rPr>
            </w:pPr>
            <w:ins w:id="31274" w:author="Author">
              <w:r w:rsidRPr="003C5F94">
                <w:rPr>
                  <w:rFonts w:cs="Arial"/>
                  <w:color w:val="000000"/>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5D8B9" w14:textId="77777777" w:rsidR="00EA2F34" w:rsidRPr="003C5F94" w:rsidRDefault="00EA2F34" w:rsidP="00BE28D4">
            <w:pPr>
              <w:pStyle w:val="tabletext11"/>
              <w:tabs>
                <w:tab w:val="decimal" w:pos="240"/>
              </w:tabs>
              <w:rPr>
                <w:ins w:id="31275" w:author="Author"/>
                <w:rFonts w:cs="Arial"/>
                <w:color w:val="000000"/>
                <w:szCs w:val="18"/>
              </w:rPr>
            </w:pPr>
            <w:ins w:id="31276" w:author="Author">
              <w:r w:rsidRPr="003C5F94">
                <w:rPr>
                  <w:rFonts w:cs="Arial"/>
                  <w:color w:val="000000"/>
                  <w:szCs w:val="18"/>
                </w:rPr>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38044D" w14:textId="77777777" w:rsidR="00EA2F34" w:rsidRPr="003C5F94" w:rsidRDefault="00EA2F34" w:rsidP="00BE28D4">
            <w:pPr>
              <w:pStyle w:val="tabletext11"/>
              <w:tabs>
                <w:tab w:val="decimal" w:pos="240"/>
              </w:tabs>
              <w:rPr>
                <w:ins w:id="31277" w:author="Author"/>
                <w:rFonts w:cs="Arial"/>
                <w:color w:val="000000"/>
                <w:szCs w:val="18"/>
              </w:rPr>
            </w:pPr>
            <w:ins w:id="31278" w:author="Author">
              <w:r w:rsidRPr="003C5F94">
                <w:rPr>
                  <w:rFonts w:cs="Arial"/>
                  <w:color w:val="000000"/>
                  <w:szCs w:val="18"/>
                </w:rPr>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09E8AB" w14:textId="77777777" w:rsidR="00EA2F34" w:rsidRPr="003C5F94" w:rsidRDefault="00EA2F34" w:rsidP="00BE28D4">
            <w:pPr>
              <w:pStyle w:val="tabletext11"/>
              <w:tabs>
                <w:tab w:val="decimal" w:pos="280"/>
              </w:tabs>
              <w:rPr>
                <w:ins w:id="31279" w:author="Author"/>
                <w:rFonts w:cs="Arial"/>
                <w:color w:val="000000"/>
                <w:szCs w:val="18"/>
              </w:rPr>
            </w:pPr>
            <w:ins w:id="31280" w:author="Author">
              <w:r w:rsidRPr="003C5F94">
                <w:rPr>
                  <w:rFonts w:cs="Arial"/>
                  <w:color w:val="000000"/>
                  <w:szCs w:val="18"/>
                </w:rPr>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FDB23" w14:textId="77777777" w:rsidR="00EA2F34" w:rsidRPr="003C5F94" w:rsidRDefault="00EA2F34" w:rsidP="00BE28D4">
            <w:pPr>
              <w:pStyle w:val="tabletext11"/>
              <w:tabs>
                <w:tab w:val="decimal" w:pos="380"/>
              </w:tabs>
              <w:rPr>
                <w:ins w:id="31281" w:author="Author"/>
                <w:rFonts w:cs="Arial"/>
                <w:color w:val="000000"/>
                <w:szCs w:val="18"/>
              </w:rPr>
            </w:pPr>
            <w:ins w:id="31282" w:author="Author">
              <w:r w:rsidRPr="003C5F94">
                <w:rPr>
                  <w:rFonts w:cs="Arial"/>
                  <w:color w:val="000000"/>
                  <w:szCs w:val="18"/>
                </w:rPr>
                <w:t>0.99</w:t>
              </w:r>
            </w:ins>
          </w:p>
        </w:tc>
      </w:tr>
      <w:tr w:rsidR="00EA2F34" w:rsidRPr="003C5F94" w14:paraId="00D2E0B3"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283" w:author="Author"/>
        </w:trPr>
        <w:tc>
          <w:tcPr>
            <w:tcW w:w="200" w:type="dxa"/>
            <w:tcBorders>
              <w:right w:val="single" w:sz="6" w:space="0" w:color="auto"/>
            </w:tcBorders>
            <w:shd w:val="clear" w:color="auto" w:fill="auto"/>
          </w:tcPr>
          <w:p w14:paraId="3B7B7049" w14:textId="77777777" w:rsidR="00EA2F34" w:rsidRPr="003C5F94" w:rsidRDefault="00EA2F34" w:rsidP="00BE28D4">
            <w:pPr>
              <w:pStyle w:val="tabletext11"/>
              <w:rPr>
                <w:ins w:id="31284" w:author="Author"/>
              </w:rPr>
            </w:pPr>
          </w:p>
        </w:tc>
        <w:tc>
          <w:tcPr>
            <w:tcW w:w="240" w:type="dxa"/>
            <w:tcBorders>
              <w:top w:val="single" w:sz="6" w:space="0" w:color="auto"/>
              <w:left w:val="single" w:sz="6" w:space="0" w:color="auto"/>
              <w:bottom w:val="single" w:sz="6" w:space="0" w:color="auto"/>
            </w:tcBorders>
            <w:shd w:val="clear" w:color="auto" w:fill="auto"/>
          </w:tcPr>
          <w:p w14:paraId="098F798A" w14:textId="77777777" w:rsidR="00EA2F34" w:rsidRPr="003C5F94" w:rsidRDefault="00EA2F34" w:rsidP="00BE28D4">
            <w:pPr>
              <w:pStyle w:val="tabletext11"/>
              <w:rPr>
                <w:ins w:id="31285" w:author="Author"/>
              </w:rPr>
            </w:pPr>
          </w:p>
        </w:tc>
        <w:tc>
          <w:tcPr>
            <w:tcW w:w="1800" w:type="dxa"/>
            <w:tcBorders>
              <w:top w:val="single" w:sz="6" w:space="0" w:color="auto"/>
              <w:left w:val="nil"/>
              <w:bottom w:val="single" w:sz="6" w:space="0" w:color="auto"/>
              <w:right w:val="single" w:sz="6" w:space="0" w:color="auto"/>
            </w:tcBorders>
            <w:shd w:val="clear" w:color="auto" w:fill="auto"/>
          </w:tcPr>
          <w:p w14:paraId="60364E84" w14:textId="77777777" w:rsidR="00EA2F34" w:rsidRPr="003C5F94" w:rsidRDefault="00EA2F34">
            <w:pPr>
              <w:pStyle w:val="tabletext11"/>
              <w:tabs>
                <w:tab w:val="decimal" w:pos="681"/>
              </w:tabs>
              <w:rPr>
                <w:ins w:id="31286" w:author="Author"/>
              </w:rPr>
              <w:pPrChange w:id="31287" w:author="Author">
                <w:pPr>
                  <w:pStyle w:val="tabletext11"/>
                </w:pPr>
              </w:pPrChange>
            </w:pPr>
            <w:ins w:id="31288" w:author="Author">
              <w:r w:rsidRPr="003C5F94">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6EFE50" w14:textId="77777777" w:rsidR="00EA2F34" w:rsidRPr="003C5F94" w:rsidRDefault="00EA2F34" w:rsidP="00BE28D4">
            <w:pPr>
              <w:pStyle w:val="tabletext11"/>
              <w:tabs>
                <w:tab w:val="decimal" w:pos="240"/>
              </w:tabs>
              <w:rPr>
                <w:ins w:id="31289" w:author="Author"/>
                <w:rFonts w:cs="Arial"/>
                <w:color w:val="000000"/>
                <w:szCs w:val="18"/>
              </w:rPr>
            </w:pPr>
            <w:ins w:id="31290" w:author="Author">
              <w:r w:rsidRPr="003C5F94">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1F0D2B" w14:textId="77777777" w:rsidR="00EA2F34" w:rsidRPr="003C5F94" w:rsidRDefault="00EA2F34" w:rsidP="00BE28D4">
            <w:pPr>
              <w:pStyle w:val="tabletext11"/>
              <w:tabs>
                <w:tab w:val="decimal" w:pos="240"/>
              </w:tabs>
              <w:rPr>
                <w:ins w:id="31291" w:author="Author"/>
                <w:rFonts w:cs="Arial"/>
                <w:color w:val="000000"/>
                <w:szCs w:val="18"/>
              </w:rPr>
            </w:pPr>
            <w:ins w:id="31292" w:author="Author">
              <w:r w:rsidRPr="003C5F94">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8F6BF" w14:textId="77777777" w:rsidR="00EA2F34" w:rsidRPr="003C5F94" w:rsidRDefault="00EA2F34" w:rsidP="00BE28D4">
            <w:pPr>
              <w:pStyle w:val="tabletext11"/>
              <w:tabs>
                <w:tab w:val="decimal" w:pos="240"/>
              </w:tabs>
              <w:rPr>
                <w:ins w:id="31293" w:author="Author"/>
                <w:rFonts w:cs="Arial"/>
                <w:color w:val="000000"/>
                <w:szCs w:val="18"/>
              </w:rPr>
            </w:pPr>
            <w:ins w:id="31294" w:author="Author">
              <w:r w:rsidRPr="003C5F94">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2EEC34" w14:textId="77777777" w:rsidR="00EA2F34" w:rsidRPr="003C5F94" w:rsidRDefault="00EA2F34" w:rsidP="00BE28D4">
            <w:pPr>
              <w:pStyle w:val="tabletext11"/>
              <w:tabs>
                <w:tab w:val="decimal" w:pos="240"/>
              </w:tabs>
              <w:rPr>
                <w:ins w:id="31295" w:author="Author"/>
                <w:rFonts w:cs="Arial"/>
                <w:color w:val="000000"/>
                <w:szCs w:val="18"/>
              </w:rPr>
            </w:pPr>
            <w:ins w:id="31296" w:author="Author">
              <w:r w:rsidRPr="003C5F94">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8799B" w14:textId="77777777" w:rsidR="00EA2F34" w:rsidRPr="003C5F94" w:rsidRDefault="00EA2F34" w:rsidP="00BE28D4">
            <w:pPr>
              <w:pStyle w:val="tabletext11"/>
              <w:tabs>
                <w:tab w:val="decimal" w:pos="240"/>
              </w:tabs>
              <w:rPr>
                <w:ins w:id="31297" w:author="Author"/>
                <w:rFonts w:cs="Arial"/>
                <w:color w:val="000000"/>
                <w:szCs w:val="18"/>
              </w:rPr>
            </w:pPr>
            <w:ins w:id="31298" w:author="Author">
              <w:r w:rsidRPr="003C5F94">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E0CBF" w14:textId="77777777" w:rsidR="00EA2F34" w:rsidRPr="003C5F94" w:rsidRDefault="00EA2F34" w:rsidP="00BE28D4">
            <w:pPr>
              <w:pStyle w:val="tabletext11"/>
              <w:tabs>
                <w:tab w:val="decimal" w:pos="240"/>
              </w:tabs>
              <w:rPr>
                <w:ins w:id="31299" w:author="Author"/>
                <w:rFonts w:cs="Arial"/>
                <w:color w:val="000000"/>
                <w:szCs w:val="18"/>
              </w:rPr>
            </w:pPr>
            <w:ins w:id="31300" w:author="Author">
              <w:r w:rsidRPr="003C5F94">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CBC246" w14:textId="77777777" w:rsidR="00EA2F34" w:rsidRPr="003C5F94" w:rsidRDefault="00EA2F34" w:rsidP="00BE28D4">
            <w:pPr>
              <w:pStyle w:val="tabletext11"/>
              <w:tabs>
                <w:tab w:val="decimal" w:pos="240"/>
              </w:tabs>
              <w:rPr>
                <w:ins w:id="31301" w:author="Author"/>
                <w:rFonts w:cs="Arial"/>
                <w:color w:val="000000"/>
                <w:szCs w:val="18"/>
              </w:rPr>
            </w:pPr>
            <w:ins w:id="31302" w:author="Author">
              <w:r w:rsidRPr="003C5F94">
                <w:rPr>
                  <w:rFonts w:cs="Arial"/>
                  <w:color w:val="000000"/>
                  <w:szCs w:val="18"/>
                </w:rPr>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E8A475" w14:textId="77777777" w:rsidR="00EA2F34" w:rsidRPr="003C5F94" w:rsidRDefault="00EA2F34" w:rsidP="00BE28D4">
            <w:pPr>
              <w:pStyle w:val="tabletext11"/>
              <w:tabs>
                <w:tab w:val="decimal" w:pos="240"/>
              </w:tabs>
              <w:rPr>
                <w:ins w:id="31303" w:author="Author"/>
                <w:rFonts w:cs="Arial"/>
                <w:color w:val="000000"/>
                <w:szCs w:val="18"/>
              </w:rPr>
            </w:pPr>
            <w:ins w:id="31304" w:author="Author">
              <w:r w:rsidRPr="003C5F94">
                <w:rPr>
                  <w:rFonts w:cs="Arial"/>
                  <w:color w:val="000000"/>
                  <w:szCs w:val="18"/>
                </w:rPr>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FA2313" w14:textId="77777777" w:rsidR="00EA2F34" w:rsidRPr="003C5F94" w:rsidRDefault="00EA2F34" w:rsidP="00BE28D4">
            <w:pPr>
              <w:pStyle w:val="tabletext11"/>
              <w:tabs>
                <w:tab w:val="decimal" w:pos="280"/>
              </w:tabs>
              <w:rPr>
                <w:ins w:id="31305" w:author="Author"/>
                <w:rFonts w:cs="Arial"/>
                <w:color w:val="000000"/>
                <w:szCs w:val="18"/>
              </w:rPr>
            </w:pPr>
            <w:ins w:id="31306" w:author="Author">
              <w:r w:rsidRPr="003C5F94">
                <w:rPr>
                  <w:rFonts w:cs="Arial"/>
                  <w:color w:val="000000"/>
                  <w:szCs w:val="18"/>
                </w:rPr>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20726F" w14:textId="77777777" w:rsidR="00EA2F34" w:rsidRPr="003C5F94" w:rsidRDefault="00EA2F34" w:rsidP="00BE28D4">
            <w:pPr>
              <w:pStyle w:val="tabletext11"/>
              <w:tabs>
                <w:tab w:val="decimal" w:pos="380"/>
              </w:tabs>
              <w:rPr>
                <w:ins w:id="31307" w:author="Author"/>
                <w:rFonts w:cs="Arial"/>
                <w:color w:val="000000"/>
                <w:szCs w:val="18"/>
              </w:rPr>
            </w:pPr>
            <w:ins w:id="31308" w:author="Author">
              <w:r w:rsidRPr="003C5F94">
                <w:rPr>
                  <w:rFonts w:cs="Arial"/>
                  <w:color w:val="000000"/>
                  <w:szCs w:val="18"/>
                </w:rPr>
                <w:t>0.98</w:t>
              </w:r>
            </w:ins>
          </w:p>
        </w:tc>
      </w:tr>
      <w:tr w:rsidR="00EA2F34" w:rsidRPr="003C5F94" w14:paraId="1A199281"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309" w:author="Author"/>
        </w:trPr>
        <w:tc>
          <w:tcPr>
            <w:tcW w:w="200" w:type="dxa"/>
            <w:tcBorders>
              <w:right w:val="single" w:sz="6" w:space="0" w:color="auto"/>
            </w:tcBorders>
            <w:shd w:val="clear" w:color="auto" w:fill="auto"/>
          </w:tcPr>
          <w:p w14:paraId="3502D45F" w14:textId="77777777" w:rsidR="00EA2F34" w:rsidRPr="003C5F94" w:rsidRDefault="00EA2F34" w:rsidP="00BE28D4">
            <w:pPr>
              <w:pStyle w:val="tabletext11"/>
              <w:rPr>
                <w:ins w:id="31310" w:author="Author"/>
              </w:rPr>
            </w:pPr>
          </w:p>
        </w:tc>
        <w:tc>
          <w:tcPr>
            <w:tcW w:w="240" w:type="dxa"/>
            <w:tcBorders>
              <w:top w:val="single" w:sz="6" w:space="0" w:color="auto"/>
              <w:left w:val="single" w:sz="6" w:space="0" w:color="auto"/>
              <w:bottom w:val="single" w:sz="6" w:space="0" w:color="auto"/>
            </w:tcBorders>
            <w:shd w:val="clear" w:color="auto" w:fill="auto"/>
          </w:tcPr>
          <w:p w14:paraId="489A13D5" w14:textId="77777777" w:rsidR="00EA2F34" w:rsidRPr="003C5F94" w:rsidRDefault="00EA2F34" w:rsidP="00BE28D4">
            <w:pPr>
              <w:pStyle w:val="tabletext11"/>
              <w:rPr>
                <w:ins w:id="31311" w:author="Author"/>
              </w:rPr>
            </w:pPr>
          </w:p>
        </w:tc>
        <w:tc>
          <w:tcPr>
            <w:tcW w:w="1800" w:type="dxa"/>
            <w:tcBorders>
              <w:top w:val="single" w:sz="6" w:space="0" w:color="auto"/>
              <w:left w:val="nil"/>
              <w:bottom w:val="single" w:sz="6" w:space="0" w:color="auto"/>
              <w:right w:val="single" w:sz="6" w:space="0" w:color="auto"/>
            </w:tcBorders>
            <w:shd w:val="clear" w:color="auto" w:fill="auto"/>
          </w:tcPr>
          <w:p w14:paraId="59F7B71E" w14:textId="77777777" w:rsidR="00EA2F34" w:rsidRPr="003C5F94" w:rsidRDefault="00EA2F34">
            <w:pPr>
              <w:pStyle w:val="tabletext11"/>
              <w:tabs>
                <w:tab w:val="decimal" w:pos="681"/>
              </w:tabs>
              <w:rPr>
                <w:ins w:id="31312" w:author="Author"/>
              </w:rPr>
              <w:pPrChange w:id="31313" w:author="Author">
                <w:pPr>
                  <w:pStyle w:val="tabletext11"/>
                </w:pPr>
              </w:pPrChange>
            </w:pPr>
            <w:ins w:id="31314" w:author="Author">
              <w:r w:rsidRPr="003C5F94">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38EF3D" w14:textId="77777777" w:rsidR="00EA2F34" w:rsidRPr="003C5F94" w:rsidRDefault="00EA2F34" w:rsidP="00BE28D4">
            <w:pPr>
              <w:pStyle w:val="tabletext11"/>
              <w:tabs>
                <w:tab w:val="decimal" w:pos="240"/>
              </w:tabs>
              <w:rPr>
                <w:ins w:id="31315" w:author="Author"/>
                <w:rFonts w:cs="Arial"/>
                <w:color w:val="000000"/>
                <w:szCs w:val="18"/>
              </w:rPr>
            </w:pPr>
            <w:ins w:id="31316" w:author="Author">
              <w:r w:rsidRPr="003C5F94">
                <w:rPr>
                  <w:rFonts w:cs="Arial"/>
                  <w:color w:val="000000"/>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3EBBDF" w14:textId="77777777" w:rsidR="00EA2F34" w:rsidRPr="003C5F94" w:rsidRDefault="00EA2F34" w:rsidP="00BE28D4">
            <w:pPr>
              <w:pStyle w:val="tabletext11"/>
              <w:tabs>
                <w:tab w:val="decimal" w:pos="240"/>
              </w:tabs>
              <w:rPr>
                <w:ins w:id="31317" w:author="Author"/>
                <w:rFonts w:cs="Arial"/>
                <w:color w:val="000000"/>
                <w:szCs w:val="18"/>
              </w:rPr>
            </w:pPr>
            <w:ins w:id="31318" w:author="Author">
              <w:r w:rsidRPr="003C5F94">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BA2323" w14:textId="77777777" w:rsidR="00EA2F34" w:rsidRPr="003C5F94" w:rsidRDefault="00EA2F34" w:rsidP="00BE28D4">
            <w:pPr>
              <w:pStyle w:val="tabletext11"/>
              <w:tabs>
                <w:tab w:val="decimal" w:pos="240"/>
              </w:tabs>
              <w:rPr>
                <w:ins w:id="31319" w:author="Author"/>
                <w:rFonts w:cs="Arial"/>
                <w:color w:val="000000"/>
                <w:szCs w:val="18"/>
              </w:rPr>
            </w:pPr>
            <w:ins w:id="31320" w:author="Author">
              <w:r w:rsidRPr="003C5F94">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E300B5" w14:textId="77777777" w:rsidR="00EA2F34" w:rsidRPr="003C5F94" w:rsidRDefault="00EA2F34" w:rsidP="00BE28D4">
            <w:pPr>
              <w:pStyle w:val="tabletext11"/>
              <w:tabs>
                <w:tab w:val="decimal" w:pos="240"/>
              </w:tabs>
              <w:rPr>
                <w:ins w:id="31321" w:author="Author"/>
                <w:rFonts w:cs="Arial"/>
                <w:color w:val="000000"/>
                <w:szCs w:val="18"/>
              </w:rPr>
            </w:pPr>
            <w:ins w:id="31322" w:author="Author">
              <w:r w:rsidRPr="003C5F94">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9EF77E" w14:textId="77777777" w:rsidR="00EA2F34" w:rsidRPr="003C5F94" w:rsidRDefault="00EA2F34" w:rsidP="00BE28D4">
            <w:pPr>
              <w:pStyle w:val="tabletext11"/>
              <w:tabs>
                <w:tab w:val="decimal" w:pos="240"/>
              </w:tabs>
              <w:rPr>
                <w:ins w:id="31323" w:author="Author"/>
                <w:rFonts w:cs="Arial"/>
                <w:color w:val="000000"/>
                <w:szCs w:val="18"/>
              </w:rPr>
            </w:pPr>
            <w:ins w:id="31324" w:author="Author">
              <w:r w:rsidRPr="003C5F94">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99183" w14:textId="77777777" w:rsidR="00EA2F34" w:rsidRPr="003C5F94" w:rsidRDefault="00EA2F34" w:rsidP="00BE28D4">
            <w:pPr>
              <w:pStyle w:val="tabletext11"/>
              <w:tabs>
                <w:tab w:val="decimal" w:pos="240"/>
              </w:tabs>
              <w:rPr>
                <w:ins w:id="31325" w:author="Author"/>
                <w:rFonts w:cs="Arial"/>
                <w:color w:val="000000"/>
                <w:szCs w:val="18"/>
              </w:rPr>
            </w:pPr>
            <w:ins w:id="31326" w:author="Author">
              <w:r w:rsidRPr="003C5F94">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A0286E" w14:textId="77777777" w:rsidR="00EA2F34" w:rsidRPr="003C5F94" w:rsidRDefault="00EA2F34" w:rsidP="00BE28D4">
            <w:pPr>
              <w:pStyle w:val="tabletext11"/>
              <w:tabs>
                <w:tab w:val="decimal" w:pos="240"/>
              </w:tabs>
              <w:rPr>
                <w:ins w:id="31327" w:author="Author"/>
                <w:rFonts w:cs="Arial"/>
                <w:color w:val="000000"/>
                <w:szCs w:val="18"/>
              </w:rPr>
            </w:pPr>
            <w:ins w:id="31328" w:author="Author">
              <w:r w:rsidRPr="003C5F94">
                <w:rPr>
                  <w:rFonts w:cs="Arial"/>
                  <w:color w:val="000000"/>
                  <w:szCs w:val="18"/>
                </w:rPr>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3BD5A1" w14:textId="77777777" w:rsidR="00EA2F34" w:rsidRPr="003C5F94" w:rsidRDefault="00EA2F34" w:rsidP="00BE28D4">
            <w:pPr>
              <w:pStyle w:val="tabletext11"/>
              <w:tabs>
                <w:tab w:val="decimal" w:pos="240"/>
              </w:tabs>
              <w:rPr>
                <w:ins w:id="31329" w:author="Author"/>
                <w:rFonts w:cs="Arial"/>
                <w:color w:val="000000"/>
                <w:szCs w:val="18"/>
              </w:rPr>
            </w:pPr>
            <w:ins w:id="31330" w:author="Author">
              <w:r w:rsidRPr="003C5F94">
                <w:rPr>
                  <w:rFonts w:cs="Arial"/>
                  <w:color w:val="000000"/>
                  <w:szCs w:val="18"/>
                </w:rPr>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7F813E" w14:textId="77777777" w:rsidR="00EA2F34" w:rsidRPr="003C5F94" w:rsidRDefault="00EA2F34" w:rsidP="00BE28D4">
            <w:pPr>
              <w:pStyle w:val="tabletext11"/>
              <w:tabs>
                <w:tab w:val="decimal" w:pos="280"/>
              </w:tabs>
              <w:rPr>
                <w:ins w:id="31331" w:author="Author"/>
                <w:rFonts w:cs="Arial"/>
                <w:color w:val="000000"/>
                <w:szCs w:val="18"/>
              </w:rPr>
            </w:pPr>
            <w:ins w:id="31332" w:author="Author">
              <w:r w:rsidRPr="003C5F94">
                <w:rPr>
                  <w:rFonts w:cs="Arial"/>
                  <w:color w:val="000000"/>
                  <w:szCs w:val="18"/>
                </w:rPr>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8DF5C1" w14:textId="77777777" w:rsidR="00EA2F34" w:rsidRPr="003C5F94" w:rsidRDefault="00EA2F34" w:rsidP="00BE28D4">
            <w:pPr>
              <w:pStyle w:val="tabletext11"/>
              <w:tabs>
                <w:tab w:val="decimal" w:pos="380"/>
              </w:tabs>
              <w:rPr>
                <w:ins w:id="31333" w:author="Author"/>
                <w:rFonts w:cs="Arial"/>
                <w:color w:val="000000"/>
                <w:szCs w:val="18"/>
              </w:rPr>
            </w:pPr>
            <w:ins w:id="31334" w:author="Author">
              <w:r w:rsidRPr="003C5F94">
                <w:rPr>
                  <w:rFonts w:cs="Arial"/>
                  <w:color w:val="000000"/>
                  <w:szCs w:val="18"/>
                </w:rPr>
                <w:t>0.97</w:t>
              </w:r>
            </w:ins>
          </w:p>
        </w:tc>
      </w:tr>
      <w:tr w:rsidR="00EA2F34" w:rsidRPr="003C5F94" w14:paraId="045ACABA"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335" w:author="Author"/>
        </w:trPr>
        <w:tc>
          <w:tcPr>
            <w:tcW w:w="200" w:type="dxa"/>
            <w:tcBorders>
              <w:right w:val="single" w:sz="6" w:space="0" w:color="auto"/>
            </w:tcBorders>
            <w:shd w:val="clear" w:color="auto" w:fill="auto"/>
          </w:tcPr>
          <w:p w14:paraId="62162AD7" w14:textId="77777777" w:rsidR="00EA2F34" w:rsidRPr="003C5F94" w:rsidRDefault="00EA2F34" w:rsidP="00BE28D4">
            <w:pPr>
              <w:pStyle w:val="tabletext11"/>
              <w:rPr>
                <w:ins w:id="31336" w:author="Author"/>
              </w:rPr>
            </w:pPr>
          </w:p>
        </w:tc>
        <w:tc>
          <w:tcPr>
            <w:tcW w:w="240" w:type="dxa"/>
            <w:tcBorders>
              <w:top w:val="single" w:sz="6" w:space="0" w:color="auto"/>
              <w:left w:val="single" w:sz="6" w:space="0" w:color="auto"/>
              <w:bottom w:val="single" w:sz="6" w:space="0" w:color="auto"/>
            </w:tcBorders>
            <w:shd w:val="clear" w:color="auto" w:fill="auto"/>
          </w:tcPr>
          <w:p w14:paraId="07765AFE" w14:textId="77777777" w:rsidR="00EA2F34" w:rsidRPr="003C5F94" w:rsidRDefault="00EA2F34" w:rsidP="00BE28D4">
            <w:pPr>
              <w:pStyle w:val="tabletext11"/>
              <w:rPr>
                <w:ins w:id="3133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28D706D" w14:textId="77777777" w:rsidR="00EA2F34" w:rsidRPr="003C5F94" w:rsidRDefault="00EA2F34">
            <w:pPr>
              <w:pStyle w:val="tabletext11"/>
              <w:tabs>
                <w:tab w:val="decimal" w:pos="681"/>
              </w:tabs>
              <w:rPr>
                <w:ins w:id="31338" w:author="Author"/>
              </w:rPr>
              <w:pPrChange w:id="31339" w:author="Author">
                <w:pPr>
                  <w:pStyle w:val="tabletext11"/>
                </w:pPr>
              </w:pPrChange>
            </w:pPr>
            <w:ins w:id="31340" w:author="Author">
              <w:r w:rsidRPr="003C5F94">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1F019A" w14:textId="77777777" w:rsidR="00EA2F34" w:rsidRPr="003C5F94" w:rsidRDefault="00EA2F34" w:rsidP="00BE28D4">
            <w:pPr>
              <w:pStyle w:val="tabletext11"/>
              <w:tabs>
                <w:tab w:val="decimal" w:pos="240"/>
              </w:tabs>
              <w:rPr>
                <w:ins w:id="31341" w:author="Author"/>
                <w:rFonts w:cs="Arial"/>
                <w:color w:val="000000"/>
                <w:szCs w:val="18"/>
              </w:rPr>
            </w:pPr>
            <w:ins w:id="31342" w:author="Author">
              <w:r w:rsidRPr="003C5F94">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8D6263" w14:textId="77777777" w:rsidR="00EA2F34" w:rsidRPr="003C5F94" w:rsidRDefault="00EA2F34" w:rsidP="00BE28D4">
            <w:pPr>
              <w:pStyle w:val="tabletext11"/>
              <w:tabs>
                <w:tab w:val="decimal" w:pos="240"/>
              </w:tabs>
              <w:rPr>
                <w:ins w:id="31343" w:author="Author"/>
                <w:rFonts w:cs="Arial"/>
                <w:color w:val="000000"/>
                <w:szCs w:val="18"/>
              </w:rPr>
            </w:pPr>
            <w:ins w:id="31344" w:author="Author">
              <w:r w:rsidRPr="003C5F94">
                <w:rPr>
                  <w:rFonts w:cs="Arial"/>
                  <w:color w:val="000000"/>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449F4" w14:textId="77777777" w:rsidR="00EA2F34" w:rsidRPr="003C5F94" w:rsidRDefault="00EA2F34" w:rsidP="00BE28D4">
            <w:pPr>
              <w:pStyle w:val="tabletext11"/>
              <w:tabs>
                <w:tab w:val="decimal" w:pos="240"/>
              </w:tabs>
              <w:rPr>
                <w:ins w:id="31345" w:author="Author"/>
                <w:rFonts w:cs="Arial"/>
                <w:color w:val="000000"/>
                <w:szCs w:val="18"/>
              </w:rPr>
            </w:pPr>
            <w:ins w:id="31346" w:author="Author">
              <w:r w:rsidRPr="003C5F94">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5F540" w14:textId="77777777" w:rsidR="00EA2F34" w:rsidRPr="003C5F94" w:rsidRDefault="00EA2F34" w:rsidP="00BE28D4">
            <w:pPr>
              <w:pStyle w:val="tabletext11"/>
              <w:tabs>
                <w:tab w:val="decimal" w:pos="240"/>
              </w:tabs>
              <w:rPr>
                <w:ins w:id="31347" w:author="Author"/>
                <w:rFonts w:cs="Arial"/>
                <w:color w:val="000000"/>
                <w:szCs w:val="18"/>
              </w:rPr>
            </w:pPr>
            <w:ins w:id="31348" w:author="Author">
              <w:r w:rsidRPr="003C5F94">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EE6966" w14:textId="77777777" w:rsidR="00EA2F34" w:rsidRPr="003C5F94" w:rsidRDefault="00EA2F34" w:rsidP="00BE28D4">
            <w:pPr>
              <w:pStyle w:val="tabletext11"/>
              <w:tabs>
                <w:tab w:val="decimal" w:pos="240"/>
              </w:tabs>
              <w:rPr>
                <w:ins w:id="31349" w:author="Author"/>
                <w:rFonts w:cs="Arial"/>
                <w:color w:val="000000"/>
                <w:szCs w:val="18"/>
              </w:rPr>
            </w:pPr>
            <w:ins w:id="31350" w:author="Author">
              <w:r w:rsidRPr="003C5F94">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4E3D07" w14:textId="77777777" w:rsidR="00EA2F34" w:rsidRPr="003C5F94" w:rsidRDefault="00EA2F34" w:rsidP="00BE28D4">
            <w:pPr>
              <w:pStyle w:val="tabletext11"/>
              <w:tabs>
                <w:tab w:val="decimal" w:pos="240"/>
              </w:tabs>
              <w:rPr>
                <w:ins w:id="31351" w:author="Author"/>
                <w:rFonts w:cs="Arial"/>
                <w:color w:val="000000"/>
                <w:szCs w:val="18"/>
              </w:rPr>
            </w:pPr>
            <w:ins w:id="31352" w:author="Author">
              <w:r w:rsidRPr="003C5F94">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8209D" w14:textId="77777777" w:rsidR="00EA2F34" w:rsidRPr="003C5F94" w:rsidRDefault="00EA2F34" w:rsidP="00BE28D4">
            <w:pPr>
              <w:pStyle w:val="tabletext11"/>
              <w:tabs>
                <w:tab w:val="decimal" w:pos="240"/>
              </w:tabs>
              <w:rPr>
                <w:ins w:id="31353" w:author="Author"/>
                <w:rFonts w:cs="Arial"/>
                <w:color w:val="000000"/>
                <w:szCs w:val="18"/>
              </w:rPr>
            </w:pPr>
            <w:ins w:id="31354" w:author="Author">
              <w:r w:rsidRPr="003C5F94">
                <w:rPr>
                  <w:rFonts w:cs="Arial"/>
                  <w:color w:val="000000"/>
                  <w:szCs w:val="18"/>
                </w:rPr>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581688" w14:textId="77777777" w:rsidR="00EA2F34" w:rsidRPr="003C5F94" w:rsidRDefault="00EA2F34" w:rsidP="00BE28D4">
            <w:pPr>
              <w:pStyle w:val="tabletext11"/>
              <w:tabs>
                <w:tab w:val="decimal" w:pos="240"/>
              </w:tabs>
              <w:rPr>
                <w:ins w:id="31355" w:author="Author"/>
                <w:rFonts w:cs="Arial"/>
                <w:color w:val="000000"/>
                <w:szCs w:val="18"/>
              </w:rPr>
            </w:pPr>
            <w:ins w:id="31356" w:author="Author">
              <w:r w:rsidRPr="003C5F94">
                <w:rPr>
                  <w:rFonts w:cs="Arial"/>
                  <w:color w:val="000000"/>
                  <w:szCs w:val="18"/>
                </w:rPr>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651DAB" w14:textId="77777777" w:rsidR="00EA2F34" w:rsidRPr="003C5F94" w:rsidRDefault="00EA2F34" w:rsidP="00BE28D4">
            <w:pPr>
              <w:pStyle w:val="tabletext11"/>
              <w:tabs>
                <w:tab w:val="decimal" w:pos="280"/>
              </w:tabs>
              <w:rPr>
                <w:ins w:id="31357" w:author="Author"/>
                <w:rFonts w:cs="Arial"/>
                <w:color w:val="000000"/>
                <w:szCs w:val="18"/>
              </w:rPr>
            </w:pPr>
            <w:ins w:id="31358" w:author="Author">
              <w:r w:rsidRPr="003C5F94">
                <w:rPr>
                  <w:rFonts w:cs="Arial"/>
                  <w:color w:val="000000"/>
                  <w:szCs w:val="18"/>
                </w:rPr>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302726" w14:textId="77777777" w:rsidR="00EA2F34" w:rsidRPr="003C5F94" w:rsidRDefault="00EA2F34" w:rsidP="00BE28D4">
            <w:pPr>
              <w:pStyle w:val="tabletext11"/>
              <w:tabs>
                <w:tab w:val="decimal" w:pos="380"/>
              </w:tabs>
              <w:rPr>
                <w:ins w:id="31359" w:author="Author"/>
                <w:rFonts w:cs="Arial"/>
                <w:color w:val="000000"/>
                <w:szCs w:val="18"/>
              </w:rPr>
            </w:pPr>
            <w:ins w:id="31360" w:author="Author">
              <w:r w:rsidRPr="003C5F94">
                <w:rPr>
                  <w:rFonts w:cs="Arial"/>
                  <w:color w:val="000000"/>
                  <w:szCs w:val="18"/>
                </w:rPr>
                <w:t>0.97</w:t>
              </w:r>
            </w:ins>
          </w:p>
        </w:tc>
      </w:tr>
      <w:tr w:rsidR="00EA2F34" w:rsidRPr="003C5F94" w14:paraId="1E398431"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361" w:author="Author"/>
        </w:trPr>
        <w:tc>
          <w:tcPr>
            <w:tcW w:w="200" w:type="dxa"/>
            <w:tcBorders>
              <w:right w:val="single" w:sz="6" w:space="0" w:color="auto"/>
            </w:tcBorders>
            <w:shd w:val="clear" w:color="auto" w:fill="auto"/>
          </w:tcPr>
          <w:p w14:paraId="2A2006F5" w14:textId="77777777" w:rsidR="00EA2F34" w:rsidRPr="003C5F94" w:rsidRDefault="00EA2F34" w:rsidP="00BE28D4">
            <w:pPr>
              <w:pStyle w:val="tabletext11"/>
              <w:rPr>
                <w:ins w:id="31362" w:author="Author"/>
              </w:rPr>
            </w:pPr>
          </w:p>
        </w:tc>
        <w:tc>
          <w:tcPr>
            <w:tcW w:w="240" w:type="dxa"/>
            <w:tcBorders>
              <w:top w:val="single" w:sz="6" w:space="0" w:color="auto"/>
              <w:left w:val="single" w:sz="6" w:space="0" w:color="auto"/>
              <w:bottom w:val="single" w:sz="6" w:space="0" w:color="auto"/>
            </w:tcBorders>
            <w:shd w:val="clear" w:color="auto" w:fill="auto"/>
          </w:tcPr>
          <w:p w14:paraId="29B7A020" w14:textId="77777777" w:rsidR="00EA2F34" w:rsidRPr="003C5F94" w:rsidRDefault="00EA2F34" w:rsidP="00BE28D4">
            <w:pPr>
              <w:pStyle w:val="tabletext11"/>
              <w:rPr>
                <w:ins w:id="31363" w:author="Author"/>
              </w:rPr>
            </w:pPr>
          </w:p>
        </w:tc>
        <w:tc>
          <w:tcPr>
            <w:tcW w:w="1800" w:type="dxa"/>
            <w:tcBorders>
              <w:top w:val="single" w:sz="6" w:space="0" w:color="auto"/>
              <w:left w:val="nil"/>
              <w:bottom w:val="single" w:sz="6" w:space="0" w:color="auto"/>
              <w:right w:val="single" w:sz="6" w:space="0" w:color="auto"/>
            </w:tcBorders>
            <w:shd w:val="clear" w:color="auto" w:fill="auto"/>
          </w:tcPr>
          <w:p w14:paraId="0486AB2B" w14:textId="77777777" w:rsidR="00EA2F34" w:rsidRPr="003C5F94" w:rsidRDefault="00EA2F34">
            <w:pPr>
              <w:pStyle w:val="tabletext11"/>
              <w:tabs>
                <w:tab w:val="decimal" w:pos="681"/>
              </w:tabs>
              <w:rPr>
                <w:ins w:id="31364" w:author="Author"/>
              </w:rPr>
              <w:pPrChange w:id="31365" w:author="Author">
                <w:pPr>
                  <w:pStyle w:val="tabletext11"/>
                </w:pPr>
              </w:pPrChange>
            </w:pPr>
            <w:ins w:id="31366" w:author="Author">
              <w:r w:rsidRPr="003C5F94">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61454C" w14:textId="77777777" w:rsidR="00EA2F34" w:rsidRPr="003C5F94" w:rsidRDefault="00EA2F34" w:rsidP="00BE28D4">
            <w:pPr>
              <w:pStyle w:val="tabletext11"/>
              <w:tabs>
                <w:tab w:val="decimal" w:pos="240"/>
              </w:tabs>
              <w:rPr>
                <w:ins w:id="31367" w:author="Author"/>
                <w:rFonts w:cs="Arial"/>
                <w:color w:val="000000"/>
                <w:szCs w:val="18"/>
              </w:rPr>
            </w:pPr>
            <w:ins w:id="31368" w:author="Author">
              <w:r w:rsidRPr="003C5F94">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AC42AF" w14:textId="77777777" w:rsidR="00EA2F34" w:rsidRPr="003C5F94" w:rsidRDefault="00EA2F34" w:rsidP="00BE28D4">
            <w:pPr>
              <w:pStyle w:val="tabletext11"/>
              <w:tabs>
                <w:tab w:val="decimal" w:pos="240"/>
              </w:tabs>
              <w:rPr>
                <w:ins w:id="31369" w:author="Author"/>
                <w:rFonts w:cs="Arial"/>
                <w:color w:val="000000"/>
                <w:szCs w:val="18"/>
              </w:rPr>
            </w:pPr>
            <w:ins w:id="31370" w:author="Author">
              <w:r w:rsidRPr="003C5F94">
                <w:rPr>
                  <w:rFonts w:cs="Arial"/>
                  <w:color w:val="000000"/>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8717C2" w14:textId="77777777" w:rsidR="00EA2F34" w:rsidRPr="003C5F94" w:rsidRDefault="00EA2F34" w:rsidP="00BE28D4">
            <w:pPr>
              <w:pStyle w:val="tabletext11"/>
              <w:tabs>
                <w:tab w:val="decimal" w:pos="240"/>
              </w:tabs>
              <w:rPr>
                <w:ins w:id="31371" w:author="Author"/>
                <w:rFonts w:cs="Arial"/>
                <w:color w:val="000000"/>
                <w:szCs w:val="18"/>
              </w:rPr>
            </w:pPr>
            <w:ins w:id="31372" w:author="Author">
              <w:r w:rsidRPr="003C5F94">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A71B56" w14:textId="77777777" w:rsidR="00EA2F34" w:rsidRPr="003C5F94" w:rsidRDefault="00EA2F34" w:rsidP="00BE28D4">
            <w:pPr>
              <w:pStyle w:val="tabletext11"/>
              <w:tabs>
                <w:tab w:val="decimal" w:pos="240"/>
              </w:tabs>
              <w:rPr>
                <w:ins w:id="31373" w:author="Author"/>
                <w:rFonts w:cs="Arial"/>
                <w:color w:val="000000"/>
                <w:szCs w:val="18"/>
              </w:rPr>
            </w:pPr>
            <w:ins w:id="31374" w:author="Author">
              <w:r w:rsidRPr="003C5F94">
                <w:rPr>
                  <w:rFonts w:cs="Arial"/>
                  <w:color w:val="000000"/>
                  <w:szCs w:val="18"/>
                </w:rPr>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D06C03" w14:textId="77777777" w:rsidR="00EA2F34" w:rsidRPr="003C5F94" w:rsidRDefault="00EA2F34" w:rsidP="00BE28D4">
            <w:pPr>
              <w:pStyle w:val="tabletext11"/>
              <w:tabs>
                <w:tab w:val="decimal" w:pos="240"/>
              </w:tabs>
              <w:rPr>
                <w:ins w:id="31375" w:author="Author"/>
                <w:rFonts w:cs="Arial"/>
                <w:color w:val="000000"/>
                <w:szCs w:val="18"/>
              </w:rPr>
            </w:pPr>
            <w:ins w:id="31376" w:author="Author">
              <w:r w:rsidRPr="003C5F94">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CC8AA7" w14:textId="77777777" w:rsidR="00EA2F34" w:rsidRPr="003C5F94" w:rsidRDefault="00EA2F34" w:rsidP="00BE28D4">
            <w:pPr>
              <w:pStyle w:val="tabletext11"/>
              <w:tabs>
                <w:tab w:val="decimal" w:pos="240"/>
              </w:tabs>
              <w:rPr>
                <w:ins w:id="31377" w:author="Author"/>
                <w:rFonts w:cs="Arial"/>
                <w:color w:val="000000"/>
                <w:szCs w:val="18"/>
              </w:rPr>
            </w:pPr>
            <w:ins w:id="31378" w:author="Author">
              <w:r w:rsidRPr="003C5F94">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F00129" w14:textId="77777777" w:rsidR="00EA2F34" w:rsidRPr="003C5F94" w:rsidRDefault="00EA2F34" w:rsidP="00BE28D4">
            <w:pPr>
              <w:pStyle w:val="tabletext11"/>
              <w:tabs>
                <w:tab w:val="decimal" w:pos="240"/>
              </w:tabs>
              <w:rPr>
                <w:ins w:id="31379" w:author="Author"/>
                <w:rFonts w:cs="Arial"/>
                <w:color w:val="000000"/>
                <w:szCs w:val="18"/>
              </w:rPr>
            </w:pPr>
            <w:ins w:id="31380" w:author="Author">
              <w:r w:rsidRPr="003C5F94">
                <w:rPr>
                  <w:rFonts w:cs="Arial"/>
                  <w:color w:val="000000"/>
                  <w:szCs w:val="18"/>
                </w:rPr>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69493A" w14:textId="77777777" w:rsidR="00EA2F34" w:rsidRPr="003C5F94" w:rsidRDefault="00EA2F34" w:rsidP="00BE28D4">
            <w:pPr>
              <w:pStyle w:val="tabletext11"/>
              <w:tabs>
                <w:tab w:val="decimal" w:pos="240"/>
              </w:tabs>
              <w:rPr>
                <w:ins w:id="31381" w:author="Author"/>
                <w:rFonts w:cs="Arial"/>
                <w:color w:val="000000"/>
                <w:szCs w:val="18"/>
              </w:rPr>
            </w:pPr>
            <w:ins w:id="31382" w:author="Author">
              <w:r w:rsidRPr="003C5F94">
                <w:rPr>
                  <w:rFonts w:cs="Arial"/>
                  <w:color w:val="000000"/>
                  <w:szCs w:val="18"/>
                </w:rPr>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2B0CE9" w14:textId="77777777" w:rsidR="00EA2F34" w:rsidRPr="003C5F94" w:rsidRDefault="00EA2F34" w:rsidP="00BE28D4">
            <w:pPr>
              <w:pStyle w:val="tabletext11"/>
              <w:tabs>
                <w:tab w:val="decimal" w:pos="280"/>
              </w:tabs>
              <w:rPr>
                <w:ins w:id="31383" w:author="Author"/>
                <w:rFonts w:cs="Arial"/>
                <w:color w:val="000000"/>
                <w:szCs w:val="18"/>
              </w:rPr>
            </w:pPr>
            <w:ins w:id="31384" w:author="Author">
              <w:r w:rsidRPr="003C5F94">
                <w:rPr>
                  <w:rFonts w:cs="Arial"/>
                  <w:color w:val="000000"/>
                  <w:szCs w:val="18"/>
                </w:rPr>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B347E" w14:textId="77777777" w:rsidR="00EA2F34" w:rsidRPr="003C5F94" w:rsidRDefault="00EA2F34" w:rsidP="00BE28D4">
            <w:pPr>
              <w:pStyle w:val="tabletext11"/>
              <w:tabs>
                <w:tab w:val="decimal" w:pos="380"/>
              </w:tabs>
              <w:rPr>
                <w:ins w:id="31385" w:author="Author"/>
                <w:rFonts w:cs="Arial"/>
                <w:color w:val="000000"/>
                <w:szCs w:val="18"/>
              </w:rPr>
            </w:pPr>
            <w:ins w:id="31386" w:author="Author">
              <w:r w:rsidRPr="003C5F94">
                <w:rPr>
                  <w:rFonts w:cs="Arial"/>
                  <w:color w:val="000000"/>
                  <w:szCs w:val="18"/>
                </w:rPr>
                <w:t>0.96</w:t>
              </w:r>
            </w:ins>
          </w:p>
        </w:tc>
      </w:tr>
      <w:tr w:rsidR="00EA2F34" w:rsidRPr="003C5F94" w14:paraId="303BF366"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387" w:author="Author"/>
        </w:trPr>
        <w:tc>
          <w:tcPr>
            <w:tcW w:w="200" w:type="dxa"/>
            <w:tcBorders>
              <w:right w:val="single" w:sz="6" w:space="0" w:color="auto"/>
            </w:tcBorders>
            <w:shd w:val="clear" w:color="auto" w:fill="auto"/>
          </w:tcPr>
          <w:p w14:paraId="1F910B0B" w14:textId="77777777" w:rsidR="00EA2F34" w:rsidRPr="003C5F94" w:rsidRDefault="00EA2F34" w:rsidP="00BE28D4">
            <w:pPr>
              <w:pStyle w:val="tabletext11"/>
              <w:rPr>
                <w:ins w:id="31388" w:author="Author"/>
              </w:rPr>
            </w:pPr>
          </w:p>
        </w:tc>
        <w:tc>
          <w:tcPr>
            <w:tcW w:w="240" w:type="dxa"/>
            <w:tcBorders>
              <w:top w:val="single" w:sz="6" w:space="0" w:color="auto"/>
              <w:left w:val="single" w:sz="6" w:space="0" w:color="auto"/>
              <w:bottom w:val="single" w:sz="6" w:space="0" w:color="auto"/>
            </w:tcBorders>
            <w:shd w:val="clear" w:color="auto" w:fill="auto"/>
          </w:tcPr>
          <w:p w14:paraId="1A61642A" w14:textId="77777777" w:rsidR="00EA2F34" w:rsidRPr="003C5F94" w:rsidRDefault="00EA2F34" w:rsidP="00BE28D4">
            <w:pPr>
              <w:pStyle w:val="tabletext11"/>
              <w:rPr>
                <w:ins w:id="31389" w:author="Author"/>
              </w:rPr>
            </w:pPr>
          </w:p>
        </w:tc>
        <w:tc>
          <w:tcPr>
            <w:tcW w:w="1800" w:type="dxa"/>
            <w:tcBorders>
              <w:top w:val="single" w:sz="6" w:space="0" w:color="auto"/>
              <w:left w:val="nil"/>
              <w:bottom w:val="single" w:sz="6" w:space="0" w:color="auto"/>
              <w:right w:val="single" w:sz="6" w:space="0" w:color="auto"/>
            </w:tcBorders>
            <w:shd w:val="clear" w:color="auto" w:fill="auto"/>
          </w:tcPr>
          <w:p w14:paraId="254C5775" w14:textId="77777777" w:rsidR="00EA2F34" w:rsidRPr="003C5F94" w:rsidRDefault="00EA2F34">
            <w:pPr>
              <w:pStyle w:val="tabletext11"/>
              <w:tabs>
                <w:tab w:val="decimal" w:pos="681"/>
              </w:tabs>
              <w:rPr>
                <w:ins w:id="31390" w:author="Author"/>
              </w:rPr>
              <w:pPrChange w:id="31391" w:author="Author">
                <w:pPr>
                  <w:pStyle w:val="tabletext11"/>
                </w:pPr>
              </w:pPrChange>
            </w:pPr>
            <w:ins w:id="31392" w:author="Author">
              <w:r w:rsidRPr="003C5F94">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3DFD1" w14:textId="77777777" w:rsidR="00EA2F34" w:rsidRPr="003C5F94" w:rsidRDefault="00EA2F34" w:rsidP="00BE28D4">
            <w:pPr>
              <w:pStyle w:val="tabletext11"/>
              <w:tabs>
                <w:tab w:val="decimal" w:pos="240"/>
              </w:tabs>
              <w:rPr>
                <w:ins w:id="31393" w:author="Author"/>
                <w:rFonts w:cs="Arial"/>
                <w:color w:val="000000"/>
                <w:szCs w:val="18"/>
              </w:rPr>
            </w:pPr>
            <w:ins w:id="31394" w:author="Author">
              <w:r w:rsidRPr="003C5F94">
                <w:rPr>
                  <w:rFonts w:cs="Arial"/>
                  <w:color w:val="000000"/>
                  <w:szCs w:val="18"/>
                </w:rPr>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6E5D99" w14:textId="77777777" w:rsidR="00EA2F34" w:rsidRPr="003C5F94" w:rsidRDefault="00EA2F34" w:rsidP="00BE28D4">
            <w:pPr>
              <w:pStyle w:val="tabletext11"/>
              <w:tabs>
                <w:tab w:val="decimal" w:pos="240"/>
              </w:tabs>
              <w:rPr>
                <w:ins w:id="31395" w:author="Author"/>
                <w:rFonts w:cs="Arial"/>
                <w:color w:val="000000"/>
                <w:szCs w:val="18"/>
              </w:rPr>
            </w:pPr>
            <w:ins w:id="31396" w:author="Author">
              <w:r w:rsidRPr="003C5F94">
                <w:rPr>
                  <w:rFonts w:cs="Arial"/>
                  <w:color w:val="000000"/>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09760D" w14:textId="77777777" w:rsidR="00EA2F34" w:rsidRPr="003C5F94" w:rsidRDefault="00EA2F34" w:rsidP="00BE28D4">
            <w:pPr>
              <w:pStyle w:val="tabletext11"/>
              <w:tabs>
                <w:tab w:val="decimal" w:pos="240"/>
              </w:tabs>
              <w:rPr>
                <w:ins w:id="31397" w:author="Author"/>
                <w:rFonts w:cs="Arial"/>
                <w:color w:val="000000"/>
                <w:szCs w:val="18"/>
              </w:rPr>
            </w:pPr>
            <w:ins w:id="31398" w:author="Author">
              <w:r w:rsidRPr="003C5F94">
                <w:rPr>
                  <w:rFonts w:cs="Arial"/>
                  <w:color w:val="000000"/>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27E6E" w14:textId="77777777" w:rsidR="00EA2F34" w:rsidRPr="003C5F94" w:rsidRDefault="00EA2F34" w:rsidP="00BE28D4">
            <w:pPr>
              <w:pStyle w:val="tabletext11"/>
              <w:tabs>
                <w:tab w:val="decimal" w:pos="240"/>
              </w:tabs>
              <w:rPr>
                <w:ins w:id="31399" w:author="Author"/>
                <w:rFonts w:cs="Arial"/>
                <w:color w:val="000000"/>
                <w:szCs w:val="18"/>
              </w:rPr>
            </w:pPr>
            <w:ins w:id="31400" w:author="Author">
              <w:r w:rsidRPr="003C5F94">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B91FA8" w14:textId="77777777" w:rsidR="00EA2F34" w:rsidRPr="003C5F94" w:rsidRDefault="00EA2F34" w:rsidP="00BE28D4">
            <w:pPr>
              <w:pStyle w:val="tabletext11"/>
              <w:tabs>
                <w:tab w:val="decimal" w:pos="240"/>
              </w:tabs>
              <w:rPr>
                <w:ins w:id="31401" w:author="Author"/>
                <w:rFonts w:cs="Arial"/>
                <w:color w:val="000000"/>
                <w:szCs w:val="18"/>
              </w:rPr>
            </w:pPr>
            <w:ins w:id="31402" w:author="Author">
              <w:r w:rsidRPr="003C5F94">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04B84" w14:textId="77777777" w:rsidR="00EA2F34" w:rsidRPr="003C5F94" w:rsidRDefault="00EA2F34" w:rsidP="00BE28D4">
            <w:pPr>
              <w:pStyle w:val="tabletext11"/>
              <w:tabs>
                <w:tab w:val="decimal" w:pos="240"/>
              </w:tabs>
              <w:rPr>
                <w:ins w:id="31403" w:author="Author"/>
                <w:rFonts w:cs="Arial"/>
                <w:color w:val="000000"/>
                <w:szCs w:val="18"/>
              </w:rPr>
            </w:pPr>
            <w:ins w:id="31404" w:author="Author">
              <w:r w:rsidRPr="003C5F94">
                <w:rPr>
                  <w:rFonts w:cs="Arial"/>
                  <w:color w:val="000000"/>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DFED8" w14:textId="77777777" w:rsidR="00EA2F34" w:rsidRPr="003C5F94" w:rsidRDefault="00EA2F34" w:rsidP="00BE28D4">
            <w:pPr>
              <w:pStyle w:val="tabletext11"/>
              <w:tabs>
                <w:tab w:val="decimal" w:pos="240"/>
              </w:tabs>
              <w:rPr>
                <w:ins w:id="31405" w:author="Author"/>
                <w:rFonts w:cs="Arial"/>
                <w:color w:val="000000"/>
                <w:szCs w:val="18"/>
              </w:rPr>
            </w:pPr>
            <w:ins w:id="31406" w:author="Author">
              <w:r w:rsidRPr="003C5F94">
                <w:rPr>
                  <w:rFonts w:cs="Arial"/>
                  <w:color w:val="000000"/>
                  <w:szCs w:val="18"/>
                </w:rPr>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064990" w14:textId="77777777" w:rsidR="00EA2F34" w:rsidRPr="003C5F94" w:rsidRDefault="00EA2F34" w:rsidP="00BE28D4">
            <w:pPr>
              <w:pStyle w:val="tabletext11"/>
              <w:tabs>
                <w:tab w:val="decimal" w:pos="240"/>
              </w:tabs>
              <w:rPr>
                <w:ins w:id="31407" w:author="Author"/>
                <w:rFonts w:cs="Arial"/>
                <w:color w:val="000000"/>
                <w:szCs w:val="18"/>
              </w:rPr>
            </w:pPr>
            <w:ins w:id="31408" w:author="Author">
              <w:r w:rsidRPr="003C5F94">
                <w:rPr>
                  <w:rFonts w:cs="Arial"/>
                  <w:color w:val="000000"/>
                  <w:szCs w:val="18"/>
                </w:rPr>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40C96B" w14:textId="77777777" w:rsidR="00EA2F34" w:rsidRPr="003C5F94" w:rsidRDefault="00EA2F34" w:rsidP="00BE28D4">
            <w:pPr>
              <w:pStyle w:val="tabletext11"/>
              <w:tabs>
                <w:tab w:val="decimal" w:pos="280"/>
              </w:tabs>
              <w:rPr>
                <w:ins w:id="31409" w:author="Author"/>
                <w:rFonts w:cs="Arial"/>
                <w:color w:val="000000"/>
                <w:szCs w:val="18"/>
              </w:rPr>
            </w:pPr>
            <w:ins w:id="31410" w:author="Author">
              <w:r w:rsidRPr="003C5F94">
                <w:rPr>
                  <w:rFonts w:cs="Arial"/>
                  <w:color w:val="000000"/>
                  <w:szCs w:val="18"/>
                </w:rPr>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7BD8E1" w14:textId="77777777" w:rsidR="00EA2F34" w:rsidRPr="003C5F94" w:rsidRDefault="00EA2F34" w:rsidP="00BE28D4">
            <w:pPr>
              <w:pStyle w:val="tabletext11"/>
              <w:tabs>
                <w:tab w:val="decimal" w:pos="380"/>
              </w:tabs>
              <w:rPr>
                <w:ins w:id="31411" w:author="Author"/>
                <w:rFonts w:cs="Arial"/>
                <w:color w:val="000000"/>
                <w:szCs w:val="18"/>
              </w:rPr>
            </w:pPr>
            <w:ins w:id="31412" w:author="Author">
              <w:r w:rsidRPr="003C5F94">
                <w:rPr>
                  <w:rFonts w:cs="Arial"/>
                  <w:color w:val="000000"/>
                  <w:szCs w:val="18"/>
                </w:rPr>
                <w:t>0.95</w:t>
              </w:r>
            </w:ins>
          </w:p>
        </w:tc>
      </w:tr>
      <w:tr w:rsidR="00EA2F34" w:rsidRPr="003C5F94" w14:paraId="4D7757B6"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413" w:author="Author"/>
        </w:trPr>
        <w:tc>
          <w:tcPr>
            <w:tcW w:w="200" w:type="dxa"/>
            <w:tcBorders>
              <w:right w:val="single" w:sz="6" w:space="0" w:color="auto"/>
            </w:tcBorders>
            <w:shd w:val="clear" w:color="auto" w:fill="auto"/>
          </w:tcPr>
          <w:p w14:paraId="06F56AB9" w14:textId="77777777" w:rsidR="00EA2F34" w:rsidRPr="003C5F94" w:rsidRDefault="00EA2F34" w:rsidP="00BE28D4">
            <w:pPr>
              <w:pStyle w:val="tabletext11"/>
              <w:rPr>
                <w:ins w:id="31414" w:author="Author"/>
              </w:rPr>
            </w:pPr>
          </w:p>
        </w:tc>
        <w:tc>
          <w:tcPr>
            <w:tcW w:w="240" w:type="dxa"/>
            <w:tcBorders>
              <w:top w:val="single" w:sz="6" w:space="0" w:color="auto"/>
              <w:left w:val="single" w:sz="6" w:space="0" w:color="auto"/>
              <w:bottom w:val="single" w:sz="6" w:space="0" w:color="auto"/>
            </w:tcBorders>
            <w:shd w:val="clear" w:color="auto" w:fill="auto"/>
          </w:tcPr>
          <w:p w14:paraId="100BE672" w14:textId="77777777" w:rsidR="00EA2F34" w:rsidRPr="003C5F94" w:rsidRDefault="00EA2F34" w:rsidP="00BE28D4">
            <w:pPr>
              <w:pStyle w:val="tabletext11"/>
              <w:rPr>
                <w:ins w:id="31415" w:author="Author"/>
              </w:rPr>
            </w:pPr>
          </w:p>
        </w:tc>
        <w:tc>
          <w:tcPr>
            <w:tcW w:w="1800" w:type="dxa"/>
            <w:tcBorders>
              <w:top w:val="single" w:sz="6" w:space="0" w:color="auto"/>
              <w:left w:val="nil"/>
              <w:bottom w:val="single" w:sz="6" w:space="0" w:color="auto"/>
              <w:right w:val="single" w:sz="6" w:space="0" w:color="auto"/>
            </w:tcBorders>
            <w:shd w:val="clear" w:color="auto" w:fill="auto"/>
          </w:tcPr>
          <w:p w14:paraId="33944F79" w14:textId="77777777" w:rsidR="00EA2F34" w:rsidRPr="003C5F94" w:rsidRDefault="00EA2F34">
            <w:pPr>
              <w:pStyle w:val="tabletext11"/>
              <w:tabs>
                <w:tab w:val="decimal" w:pos="681"/>
              </w:tabs>
              <w:rPr>
                <w:ins w:id="31416" w:author="Author"/>
              </w:rPr>
              <w:pPrChange w:id="31417" w:author="Author">
                <w:pPr>
                  <w:pStyle w:val="tabletext11"/>
                </w:pPr>
              </w:pPrChange>
            </w:pPr>
            <w:ins w:id="31418" w:author="Author">
              <w:r w:rsidRPr="003C5F94">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B9A74D" w14:textId="77777777" w:rsidR="00EA2F34" w:rsidRPr="003C5F94" w:rsidRDefault="00EA2F34" w:rsidP="00BE28D4">
            <w:pPr>
              <w:pStyle w:val="tabletext11"/>
              <w:tabs>
                <w:tab w:val="decimal" w:pos="240"/>
              </w:tabs>
              <w:rPr>
                <w:ins w:id="31419" w:author="Author"/>
                <w:rFonts w:cs="Arial"/>
                <w:color w:val="000000"/>
                <w:szCs w:val="18"/>
              </w:rPr>
            </w:pPr>
            <w:ins w:id="31420" w:author="Author">
              <w:r w:rsidRPr="003C5F94">
                <w:rPr>
                  <w:rFonts w:cs="Arial"/>
                  <w:color w:val="000000"/>
                  <w:szCs w:val="18"/>
                </w:rPr>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5426B6" w14:textId="77777777" w:rsidR="00EA2F34" w:rsidRPr="003C5F94" w:rsidRDefault="00EA2F34" w:rsidP="00BE28D4">
            <w:pPr>
              <w:pStyle w:val="tabletext11"/>
              <w:tabs>
                <w:tab w:val="decimal" w:pos="240"/>
              </w:tabs>
              <w:rPr>
                <w:ins w:id="31421" w:author="Author"/>
                <w:rFonts w:cs="Arial"/>
                <w:color w:val="000000"/>
                <w:szCs w:val="18"/>
              </w:rPr>
            </w:pPr>
            <w:ins w:id="31422" w:author="Author">
              <w:r w:rsidRPr="003C5F94">
                <w:rPr>
                  <w:rFonts w:cs="Arial"/>
                  <w:color w:val="000000"/>
                  <w:szCs w:val="18"/>
                </w:rPr>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5E09FB" w14:textId="77777777" w:rsidR="00EA2F34" w:rsidRPr="003C5F94" w:rsidRDefault="00EA2F34" w:rsidP="00BE28D4">
            <w:pPr>
              <w:pStyle w:val="tabletext11"/>
              <w:tabs>
                <w:tab w:val="decimal" w:pos="240"/>
              </w:tabs>
              <w:rPr>
                <w:ins w:id="31423" w:author="Author"/>
                <w:rFonts w:cs="Arial"/>
                <w:color w:val="000000"/>
                <w:szCs w:val="18"/>
              </w:rPr>
            </w:pPr>
            <w:ins w:id="31424" w:author="Author">
              <w:r w:rsidRPr="003C5F94">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B1B163" w14:textId="77777777" w:rsidR="00EA2F34" w:rsidRPr="003C5F94" w:rsidRDefault="00EA2F34" w:rsidP="00BE28D4">
            <w:pPr>
              <w:pStyle w:val="tabletext11"/>
              <w:tabs>
                <w:tab w:val="decimal" w:pos="240"/>
              </w:tabs>
              <w:rPr>
                <w:ins w:id="31425" w:author="Author"/>
                <w:rFonts w:cs="Arial"/>
                <w:color w:val="000000"/>
                <w:szCs w:val="18"/>
              </w:rPr>
            </w:pPr>
            <w:ins w:id="31426" w:author="Author">
              <w:r w:rsidRPr="003C5F94">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EED638" w14:textId="77777777" w:rsidR="00EA2F34" w:rsidRPr="003C5F94" w:rsidRDefault="00EA2F34" w:rsidP="00BE28D4">
            <w:pPr>
              <w:pStyle w:val="tabletext11"/>
              <w:tabs>
                <w:tab w:val="decimal" w:pos="240"/>
              </w:tabs>
              <w:rPr>
                <w:ins w:id="31427" w:author="Author"/>
                <w:rFonts w:cs="Arial"/>
                <w:color w:val="000000"/>
                <w:szCs w:val="18"/>
              </w:rPr>
            </w:pPr>
            <w:ins w:id="31428" w:author="Author">
              <w:r w:rsidRPr="003C5F94">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9CDF1C" w14:textId="77777777" w:rsidR="00EA2F34" w:rsidRPr="003C5F94" w:rsidRDefault="00EA2F34" w:rsidP="00BE28D4">
            <w:pPr>
              <w:pStyle w:val="tabletext11"/>
              <w:tabs>
                <w:tab w:val="decimal" w:pos="240"/>
              </w:tabs>
              <w:rPr>
                <w:ins w:id="31429" w:author="Author"/>
                <w:rFonts w:cs="Arial"/>
                <w:color w:val="000000"/>
                <w:szCs w:val="18"/>
              </w:rPr>
            </w:pPr>
            <w:ins w:id="31430" w:author="Author">
              <w:r w:rsidRPr="003C5F94">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281AED" w14:textId="77777777" w:rsidR="00EA2F34" w:rsidRPr="003C5F94" w:rsidRDefault="00EA2F34" w:rsidP="00BE28D4">
            <w:pPr>
              <w:pStyle w:val="tabletext11"/>
              <w:tabs>
                <w:tab w:val="decimal" w:pos="240"/>
              </w:tabs>
              <w:rPr>
                <w:ins w:id="31431" w:author="Author"/>
                <w:rFonts w:cs="Arial"/>
                <w:color w:val="000000"/>
                <w:szCs w:val="18"/>
              </w:rPr>
            </w:pPr>
            <w:ins w:id="31432" w:author="Author">
              <w:r w:rsidRPr="003C5F94">
                <w:rPr>
                  <w:rFonts w:cs="Arial"/>
                  <w:color w:val="000000"/>
                  <w:szCs w:val="18"/>
                </w:rPr>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9DCEA9" w14:textId="77777777" w:rsidR="00EA2F34" w:rsidRPr="003C5F94" w:rsidRDefault="00EA2F34" w:rsidP="00BE28D4">
            <w:pPr>
              <w:pStyle w:val="tabletext11"/>
              <w:tabs>
                <w:tab w:val="decimal" w:pos="240"/>
              </w:tabs>
              <w:rPr>
                <w:ins w:id="31433" w:author="Author"/>
                <w:rFonts w:cs="Arial"/>
                <w:color w:val="000000"/>
                <w:szCs w:val="18"/>
              </w:rPr>
            </w:pPr>
            <w:ins w:id="31434" w:author="Author">
              <w:r w:rsidRPr="003C5F94">
                <w:rPr>
                  <w:rFonts w:cs="Arial"/>
                  <w:color w:val="000000"/>
                  <w:szCs w:val="18"/>
                </w:rPr>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0E1E10" w14:textId="77777777" w:rsidR="00EA2F34" w:rsidRPr="003C5F94" w:rsidRDefault="00EA2F34" w:rsidP="00BE28D4">
            <w:pPr>
              <w:pStyle w:val="tabletext11"/>
              <w:tabs>
                <w:tab w:val="decimal" w:pos="280"/>
              </w:tabs>
              <w:rPr>
                <w:ins w:id="31435" w:author="Author"/>
                <w:rFonts w:cs="Arial"/>
                <w:color w:val="000000"/>
                <w:szCs w:val="18"/>
              </w:rPr>
            </w:pPr>
            <w:ins w:id="31436" w:author="Author">
              <w:r w:rsidRPr="003C5F94">
                <w:rPr>
                  <w:rFonts w:cs="Arial"/>
                  <w:color w:val="000000"/>
                  <w:szCs w:val="18"/>
                </w:rPr>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3F83F" w14:textId="77777777" w:rsidR="00EA2F34" w:rsidRPr="003C5F94" w:rsidRDefault="00EA2F34" w:rsidP="00BE28D4">
            <w:pPr>
              <w:pStyle w:val="tabletext11"/>
              <w:tabs>
                <w:tab w:val="decimal" w:pos="380"/>
              </w:tabs>
              <w:rPr>
                <w:ins w:id="31437" w:author="Author"/>
                <w:rFonts w:cs="Arial"/>
                <w:color w:val="000000"/>
                <w:szCs w:val="18"/>
              </w:rPr>
            </w:pPr>
            <w:ins w:id="31438" w:author="Author">
              <w:r w:rsidRPr="003C5F94">
                <w:rPr>
                  <w:rFonts w:cs="Arial"/>
                  <w:color w:val="000000"/>
                  <w:szCs w:val="18"/>
                </w:rPr>
                <w:t>0.95</w:t>
              </w:r>
            </w:ins>
          </w:p>
        </w:tc>
      </w:tr>
      <w:tr w:rsidR="00EA2F34" w:rsidRPr="003C5F94" w14:paraId="15B342D0"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439" w:author="Author"/>
        </w:trPr>
        <w:tc>
          <w:tcPr>
            <w:tcW w:w="200" w:type="dxa"/>
            <w:tcBorders>
              <w:right w:val="single" w:sz="6" w:space="0" w:color="auto"/>
            </w:tcBorders>
            <w:shd w:val="clear" w:color="auto" w:fill="auto"/>
          </w:tcPr>
          <w:p w14:paraId="766CBE40" w14:textId="77777777" w:rsidR="00EA2F34" w:rsidRPr="003C5F94" w:rsidRDefault="00EA2F34" w:rsidP="00BE28D4">
            <w:pPr>
              <w:pStyle w:val="tabletext11"/>
              <w:rPr>
                <w:ins w:id="31440" w:author="Author"/>
              </w:rPr>
            </w:pPr>
          </w:p>
        </w:tc>
        <w:tc>
          <w:tcPr>
            <w:tcW w:w="240" w:type="dxa"/>
            <w:tcBorders>
              <w:top w:val="single" w:sz="6" w:space="0" w:color="auto"/>
              <w:left w:val="single" w:sz="6" w:space="0" w:color="auto"/>
              <w:bottom w:val="single" w:sz="6" w:space="0" w:color="auto"/>
            </w:tcBorders>
            <w:shd w:val="clear" w:color="auto" w:fill="auto"/>
          </w:tcPr>
          <w:p w14:paraId="44CB94FC" w14:textId="77777777" w:rsidR="00EA2F34" w:rsidRPr="003C5F94" w:rsidRDefault="00EA2F34" w:rsidP="00BE28D4">
            <w:pPr>
              <w:pStyle w:val="tabletext11"/>
              <w:rPr>
                <w:ins w:id="31441" w:author="Author"/>
              </w:rPr>
            </w:pPr>
          </w:p>
        </w:tc>
        <w:tc>
          <w:tcPr>
            <w:tcW w:w="1800" w:type="dxa"/>
            <w:tcBorders>
              <w:top w:val="single" w:sz="6" w:space="0" w:color="auto"/>
              <w:left w:val="nil"/>
              <w:bottom w:val="single" w:sz="6" w:space="0" w:color="auto"/>
              <w:right w:val="single" w:sz="6" w:space="0" w:color="auto"/>
            </w:tcBorders>
            <w:shd w:val="clear" w:color="auto" w:fill="auto"/>
          </w:tcPr>
          <w:p w14:paraId="511F6B93" w14:textId="77777777" w:rsidR="00EA2F34" w:rsidRPr="003C5F94" w:rsidRDefault="00EA2F34">
            <w:pPr>
              <w:pStyle w:val="tabletext11"/>
              <w:tabs>
                <w:tab w:val="decimal" w:pos="681"/>
              </w:tabs>
              <w:rPr>
                <w:ins w:id="31442" w:author="Author"/>
              </w:rPr>
              <w:pPrChange w:id="31443" w:author="Author">
                <w:pPr>
                  <w:pStyle w:val="tabletext11"/>
                </w:pPr>
              </w:pPrChange>
            </w:pPr>
            <w:ins w:id="31444" w:author="Author">
              <w:r w:rsidRPr="003C5F94">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6ED30D" w14:textId="77777777" w:rsidR="00EA2F34" w:rsidRPr="003C5F94" w:rsidRDefault="00EA2F34" w:rsidP="00BE28D4">
            <w:pPr>
              <w:pStyle w:val="tabletext11"/>
              <w:tabs>
                <w:tab w:val="decimal" w:pos="240"/>
              </w:tabs>
              <w:rPr>
                <w:ins w:id="31445" w:author="Author"/>
                <w:rFonts w:cs="Arial"/>
                <w:color w:val="000000"/>
                <w:szCs w:val="18"/>
              </w:rPr>
            </w:pPr>
            <w:ins w:id="31446" w:author="Author">
              <w:r w:rsidRPr="003C5F94">
                <w:rPr>
                  <w:rFonts w:cs="Arial"/>
                  <w:color w:val="000000"/>
                  <w:szCs w:val="18"/>
                </w:rPr>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A35BBC" w14:textId="77777777" w:rsidR="00EA2F34" w:rsidRPr="003C5F94" w:rsidRDefault="00EA2F34" w:rsidP="00BE28D4">
            <w:pPr>
              <w:pStyle w:val="tabletext11"/>
              <w:tabs>
                <w:tab w:val="decimal" w:pos="240"/>
              </w:tabs>
              <w:rPr>
                <w:ins w:id="31447" w:author="Author"/>
                <w:rFonts w:cs="Arial"/>
                <w:color w:val="000000"/>
                <w:szCs w:val="18"/>
              </w:rPr>
            </w:pPr>
            <w:ins w:id="31448" w:author="Author">
              <w:r w:rsidRPr="003C5F94">
                <w:rPr>
                  <w:rFonts w:cs="Arial"/>
                  <w:color w:val="000000"/>
                  <w:szCs w:val="18"/>
                </w:rPr>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3161D" w14:textId="77777777" w:rsidR="00EA2F34" w:rsidRPr="003C5F94" w:rsidRDefault="00EA2F34" w:rsidP="00BE28D4">
            <w:pPr>
              <w:pStyle w:val="tabletext11"/>
              <w:tabs>
                <w:tab w:val="decimal" w:pos="240"/>
              </w:tabs>
              <w:rPr>
                <w:ins w:id="31449" w:author="Author"/>
                <w:rFonts w:cs="Arial"/>
                <w:color w:val="000000"/>
                <w:szCs w:val="18"/>
              </w:rPr>
            </w:pPr>
            <w:ins w:id="31450" w:author="Author">
              <w:r w:rsidRPr="003C5F94">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740FB5" w14:textId="77777777" w:rsidR="00EA2F34" w:rsidRPr="003C5F94" w:rsidRDefault="00EA2F34" w:rsidP="00BE28D4">
            <w:pPr>
              <w:pStyle w:val="tabletext11"/>
              <w:tabs>
                <w:tab w:val="decimal" w:pos="240"/>
              </w:tabs>
              <w:rPr>
                <w:ins w:id="31451" w:author="Author"/>
                <w:rFonts w:cs="Arial"/>
                <w:color w:val="000000"/>
                <w:szCs w:val="18"/>
              </w:rPr>
            </w:pPr>
            <w:ins w:id="31452" w:author="Author">
              <w:r w:rsidRPr="003C5F94">
                <w:rPr>
                  <w:rFonts w:cs="Arial"/>
                  <w:color w:val="000000"/>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8B5CEF" w14:textId="77777777" w:rsidR="00EA2F34" w:rsidRPr="003C5F94" w:rsidRDefault="00EA2F34" w:rsidP="00BE28D4">
            <w:pPr>
              <w:pStyle w:val="tabletext11"/>
              <w:tabs>
                <w:tab w:val="decimal" w:pos="240"/>
              </w:tabs>
              <w:rPr>
                <w:ins w:id="31453" w:author="Author"/>
                <w:rFonts w:cs="Arial"/>
                <w:color w:val="000000"/>
                <w:szCs w:val="18"/>
              </w:rPr>
            </w:pPr>
            <w:ins w:id="31454" w:author="Author">
              <w:r w:rsidRPr="003C5F94">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790FEB" w14:textId="77777777" w:rsidR="00EA2F34" w:rsidRPr="003C5F94" w:rsidRDefault="00EA2F34" w:rsidP="00BE28D4">
            <w:pPr>
              <w:pStyle w:val="tabletext11"/>
              <w:tabs>
                <w:tab w:val="decimal" w:pos="240"/>
              </w:tabs>
              <w:rPr>
                <w:ins w:id="31455" w:author="Author"/>
                <w:rFonts w:cs="Arial"/>
                <w:color w:val="000000"/>
                <w:szCs w:val="18"/>
              </w:rPr>
            </w:pPr>
            <w:ins w:id="31456" w:author="Author">
              <w:r w:rsidRPr="003C5F94">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649512" w14:textId="77777777" w:rsidR="00EA2F34" w:rsidRPr="003C5F94" w:rsidRDefault="00EA2F34" w:rsidP="00BE28D4">
            <w:pPr>
              <w:pStyle w:val="tabletext11"/>
              <w:tabs>
                <w:tab w:val="decimal" w:pos="240"/>
              </w:tabs>
              <w:rPr>
                <w:ins w:id="31457" w:author="Author"/>
                <w:rFonts w:cs="Arial"/>
                <w:color w:val="000000"/>
                <w:szCs w:val="18"/>
              </w:rPr>
            </w:pPr>
            <w:ins w:id="31458" w:author="Author">
              <w:r w:rsidRPr="003C5F94">
                <w:rPr>
                  <w:rFonts w:cs="Arial"/>
                  <w:color w:val="000000"/>
                  <w:szCs w:val="18"/>
                </w:rPr>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B7A031" w14:textId="77777777" w:rsidR="00EA2F34" w:rsidRPr="003C5F94" w:rsidRDefault="00EA2F34" w:rsidP="00BE28D4">
            <w:pPr>
              <w:pStyle w:val="tabletext11"/>
              <w:tabs>
                <w:tab w:val="decimal" w:pos="240"/>
              </w:tabs>
              <w:rPr>
                <w:ins w:id="31459" w:author="Author"/>
                <w:rFonts w:cs="Arial"/>
                <w:color w:val="000000"/>
                <w:szCs w:val="18"/>
              </w:rPr>
            </w:pPr>
            <w:ins w:id="31460" w:author="Author">
              <w:r w:rsidRPr="003C5F94">
                <w:rPr>
                  <w:rFonts w:cs="Arial"/>
                  <w:color w:val="000000"/>
                  <w:szCs w:val="18"/>
                </w:rPr>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894AAC" w14:textId="77777777" w:rsidR="00EA2F34" w:rsidRPr="003C5F94" w:rsidRDefault="00EA2F34" w:rsidP="00BE28D4">
            <w:pPr>
              <w:pStyle w:val="tabletext11"/>
              <w:tabs>
                <w:tab w:val="decimal" w:pos="280"/>
              </w:tabs>
              <w:rPr>
                <w:ins w:id="31461" w:author="Author"/>
                <w:rFonts w:cs="Arial"/>
                <w:color w:val="000000"/>
                <w:szCs w:val="18"/>
              </w:rPr>
            </w:pPr>
            <w:ins w:id="31462" w:author="Author">
              <w:r w:rsidRPr="003C5F94">
                <w:rPr>
                  <w:rFonts w:cs="Arial"/>
                  <w:color w:val="000000"/>
                  <w:szCs w:val="18"/>
                </w:rPr>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027E47" w14:textId="77777777" w:rsidR="00EA2F34" w:rsidRPr="003C5F94" w:rsidRDefault="00EA2F34" w:rsidP="00BE28D4">
            <w:pPr>
              <w:pStyle w:val="tabletext11"/>
              <w:tabs>
                <w:tab w:val="decimal" w:pos="380"/>
              </w:tabs>
              <w:rPr>
                <w:ins w:id="31463" w:author="Author"/>
                <w:rFonts w:cs="Arial"/>
                <w:color w:val="000000"/>
                <w:szCs w:val="18"/>
              </w:rPr>
            </w:pPr>
            <w:ins w:id="31464" w:author="Author">
              <w:r w:rsidRPr="003C5F94">
                <w:rPr>
                  <w:rFonts w:cs="Arial"/>
                  <w:color w:val="000000"/>
                  <w:szCs w:val="18"/>
                </w:rPr>
                <w:t>0.94</w:t>
              </w:r>
            </w:ins>
          </w:p>
        </w:tc>
      </w:tr>
      <w:tr w:rsidR="00EA2F34" w:rsidRPr="003C5F94" w14:paraId="3F13997A"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465" w:author="Author"/>
        </w:trPr>
        <w:tc>
          <w:tcPr>
            <w:tcW w:w="200" w:type="dxa"/>
            <w:tcBorders>
              <w:right w:val="single" w:sz="6" w:space="0" w:color="auto"/>
            </w:tcBorders>
            <w:shd w:val="clear" w:color="auto" w:fill="auto"/>
          </w:tcPr>
          <w:p w14:paraId="1916D0F3" w14:textId="77777777" w:rsidR="00EA2F34" w:rsidRPr="003C5F94" w:rsidRDefault="00EA2F34" w:rsidP="00BE28D4">
            <w:pPr>
              <w:pStyle w:val="tabletext11"/>
              <w:rPr>
                <w:ins w:id="31466" w:author="Author"/>
              </w:rPr>
            </w:pPr>
          </w:p>
        </w:tc>
        <w:tc>
          <w:tcPr>
            <w:tcW w:w="240" w:type="dxa"/>
            <w:tcBorders>
              <w:top w:val="single" w:sz="6" w:space="0" w:color="auto"/>
              <w:left w:val="single" w:sz="6" w:space="0" w:color="auto"/>
              <w:bottom w:val="single" w:sz="6" w:space="0" w:color="auto"/>
            </w:tcBorders>
            <w:shd w:val="clear" w:color="auto" w:fill="auto"/>
          </w:tcPr>
          <w:p w14:paraId="1B5AB446" w14:textId="77777777" w:rsidR="00EA2F34" w:rsidRPr="003C5F94" w:rsidRDefault="00EA2F34" w:rsidP="00BE28D4">
            <w:pPr>
              <w:pStyle w:val="tabletext11"/>
              <w:rPr>
                <w:ins w:id="314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01C2AB8A" w14:textId="77777777" w:rsidR="00EA2F34" w:rsidRPr="003C5F94" w:rsidRDefault="00EA2F34">
            <w:pPr>
              <w:pStyle w:val="tabletext11"/>
              <w:tabs>
                <w:tab w:val="decimal" w:pos="681"/>
              </w:tabs>
              <w:rPr>
                <w:ins w:id="31468" w:author="Author"/>
              </w:rPr>
              <w:pPrChange w:id="31469" w:author="Author">
                <w:pPr>
                  <w:pStyle w:val="tabletext11"/>
                </w:pPr>
              </w:pPrChange>
            </w:pPr>
            <w:ins w:id="31470" w:author="Author">
              <w:r w:rsidRPr="003C5F94">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3B72E6" w14:textId="77777777" w:rsidR="00EA2F34" w:rsidRPr="003C5F94" w:rsidRDefault="00EA2F34" w:rsidP="00BE28D4">
            <w:pPr>
              <w:pStyle w:val="tabletext11"/>
              <w:tabs>
                <w:tab w:val="decimal" w:pos="240"/>
              </w:tabs>
              <w:rPr>
                <w:ins w:id="31471" w:author="Author"/>
                <w:rFonts w:cs="Arial"/>
                <w:color w:val="000000"/>
                <w:szCs w:val="18"/>
              </w:rPr>
            </w:pPr>
            <w:ins w:id="31472" w:author="Author">
              <w:r w:rsidRPr="003C5F94">
                <w:rPr>
                  <w:rFonts w:cs="Arial"/>
                  <w:color w:val="000000"/>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3AA04" w14:textId="77777777" w:rsidR="00EA2F34" w:rsidRPr="003C5F94" w:rsidRDefault="00EA2F34" w:rsidP="00BE28D4">
            <w:pPr>
              <w:pStyle w:val="tabletext11"/>
              <w:tabs>
                <w:tab w:val="decimal" w:pos="240"/>
              </w:tabs>
              <w:rPr>
                <w:ins w:id="31473" w:author="Author"/>
                <w:rFonts w:cs="Arial"/>
                <w:color w:val="000000"/>
                <w:szCs w:val="18"/>
              </w:rPr>
            </w:pPr>
            <w:ins w:id="31474" w:author="Author">
              <w:r w:rsidRPr="003C5F94">
                <w:rPr>
                  <w:rFonts w:cs="Arial"/>
                  <w:color w:val="000000"/>
                  <w:szCs w:val="18"/>
                </w:rPr>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E185E" w14:textId="77777777" w:rsidR="00EA2F34" w:rsidRPr="003C5F94" w:rsidRDefault="00EA2F34" w:rsidP="00BE28D4">
            <w:pPr>
              <w:pStyle w:val="tabletext11"/>
              <w:tabs>
                <w:tab w:val="decimal" w:pos="240"/>
              </w:tabs>
              <w:rPr>
                <w:ins w:id="31475" w:author="Author"/>
                <w:rFonts w:cs="Arial"/>
                <w:color w:val="000000"/>
                <w:szCs w:val="18"/>
              </w:rPr>
            </w:pPr>
            <w:ins w:id="31476" w:author="Author">
              <w:r w:rsidRPr="003C5F94">
                <w:rPr>
                  <w:rFonts w:cs="Arial"/>
                  <w:color w:val="000000"/>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9C1D8" w14:textId="77777777" w:rsidR="00EA2F34" w:rsidRPr="003C5F94" w:rsidRDefault="00EA2F34" w:rsidP="00BE28D4">
            <w:pPr>
              <w:pStyle w:val="tabletext11"/>
              <w:tabs>
                <w:tab w:val="decimal" w:pos="240"/>
              </w:tabs>
              <w:rPr>
                <w:ins w:id="31477" w:author="Author"/>
                <w:rFonts w:cs="Arial"/>
                <w:color w:val="000000"/>
                <w:szCs w:val="18"/>
              </w:rPr>
            </w:pPr>
            <w:ins w:id="31478" w:author="Author">
              <w:r w:rsidRPr="003C5F94">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E19F7" w14:textId="77777777" w:rsidR="00EA2F34" w:rsidRPr="003C5F94" w:rsidRDefault="00EA2F34" w:rsidP="00BE28D4">
            <w:pPr>
              <w:pStyle w:val="tabletext11"/>
              <w:tabs>
                <w:tab w:val="decimal" w:pos="240"/>
              </w:tabs>
              <w:rPr>
                <w:ins w:id="31479" w:author="Author"/>
                <w:rFonts w:cs="Arial"/>
                <w:color w:val="000000"/>
                <w:szCs w:val="18"/>
              </w:rPr>
            </w:pPr>
            <w:ins w:id="31480" w:author="Author">
              <w:r w:rsidRPr="003C5F94">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6EFCC" w14:textId="77777777" w:rsidR="00EA2F34" w:rsidRPr="003C5F94" w:rsidRDefault="00EA2F34" w:rsidP="00BE28D4">
            <w:pPr>
              <w:pStyle w:val="tabletext11"/>
              <w:tabs>
                <w:tab w:val="decimal" w:pos="240"/>
              </w:tabs>
              <w:rPr>
                <w:ins w:id="31481" w:author="Author"/>
                <w:rFonts w:cs="Arial"/>
                <w:color w:val="000000"/>
                <w:szCs w:val="18"/>
              </w:rPr>
            </w:pPr>
            <w:ins w:id="31482" w:author="Author">
              <w:r w:rsidRPr="003C5F94">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3A4FE2" w14:textId="77777777" w:rsidR="00EA2F34" w:rsidRPr="003C5F94" w:rsidRDefault="00EA2F34" w:rsidP="00BE28D4">
            <w:pPr>
              <w:pStyle w:val="tabletext11"/>
              <w:tabs>
                <w:tab w:val="decimal" w:pos="240"/>
              </w:tabs>
              <w:rPr>
                <w:ins w:id="31483" w:author="Author"/>
                <w:rFonts w:cs="Arial"/>
                <w:color w:val="000000"/>
                <w:szCs w:val="18"/>
              </w:rPr>
            </w:pPr>
            <w:ins w:id="31484" w:author="Author">
              <w:r w:rsidRPr="003C5F94">
                <w:rPr>
                  <w:rFonts w:cs="Arial"/>
                  <w:color w:val="000000"/>
                  <w:szCs w:val="18"/>
                </w:rPr>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1764B9" w14:textId="77777777" w:rsidR="00EA2F34" w:rsidRPr="003C5F94" w:rsidRDefault="00EA2F34" w:rsidP="00BE28D4">
            <w:pPr>
              <w:pStyle w:val="tabletext11"/>
              <w:tabs>
                <w:tab w:val="decimal" w:pos="240"/>
              </w:tabs>
              <w:rPr>
                <w:ins w:id="31485" w:author="Author"/>
                <w:rFonts w:cs="Arial"/>
                <w:color w:val="000000"/>
                <w:szCs w:val="18"/>
              </w:rPr>
            </w:pPr>
            <w:ins w:id="31486" w:author="Author">
              <w:r w:rsidRPr="003C5F94">
                <w:rPr>
                  <w:rFonts w:cs="Arial"/>
                  <w:color w:val="000000"/>
                  <w:szCs w:val="18"/>
                </w:rPr>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7FDBF4" w14:textId="77777777" w:rsidR="00EA2F34" w:rsidRPr="003C5F94" w:rsidRDefault="00EA2F34" w:rsidP="00BE28D4">
            <w:pPr>
              <w:pStyle w:val="tabletext11"/>
              <w:tabs>
                <w:tab w:val="decimal" w:pos="280"/>
              </w:tabs>
              <w:rPr>
                <w:ins w:id="31487" w:author="Author"/>
                <w:rFonts w:cs="Arial"/>
                <w:color w:val="000000"/>
                <w:szCs w:val="18"/>
              </w:rPr>
            </w:pPr>
            <w:ins w:id="31488" w:author="Author">
              <w:r w:rsidRPr="003C5F94">
                <w:rPr>
                  <w:rFonts w:cs="Arial"/>
                  <w:color w:val="000000"/>
                  <w:szCs w:val="18"/>
                </w:rPr>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61C2C" w14:textId="77777777" w:rsidR="00EA2F34" w:rsidRPr="003C5F94" w:rsidRDefault="00EA2F34" w:rsidP="00BE28D4">
            <w:pPr>
              <w:pStyle w:val="tabletext11"/>
              <w:tabs>
                <w:tab w:val="decimal" w:pos="380"/>
              </w:tabs>
              <w:rPr>
                <w:ins w:id="31489" w:author="Author"/>
                <w:rFonts w:cs="Arial"/>
                <w:color w:val="000000"/>
                <w:szCs w:val="18"/>
              </w:rPr>
            </w:pPr>
            <w:ins w:id="31490" w:author="Author">
              <w:r w:rsidRPr="003C5F94">
                <w:rPr>
                  <w:rFonts w:cs="Arial"/>
                  <w:color w:val="000000"/>
                  <w:szCs w:val="18"/>
                </w:rPr>
                <w:t>0.93</w:t>
              </w:r>
            </w:ins>
          </w:p>
        </w:tc>
      </w:tr>
      <w:tr w:rsidR="00EA2F34" w:rsidRPr="003C5F94" w14:paraId="06F4DB6E"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491" w:author="Author"/>
        </w:trPr>
        <w:tc>
          <w:tcPr>
            <w:tcW w:w="200" w:type="dxa"/>
            <w:tcBorders>
              <w:right w:val="single" w:sz="6" w:space="0" w:color="auto"/>
            </w:tcBorders>
            <w:shd w:val="clear" w:color="auto" w:fill="auto"/>
          </w:tcPr>
          <w:p w14:paraId="6DF3C0D3" w14:textId="77777777" w:rsidR="00EA2F34" w:rsidRPr="003C5F94" w:rsidRDefault="00EA2F34" w:rsidP="00BE28D4">
            <w:pPr>
              <w:pStyle w:val="tabletext11"/>
              <w:rPr>
                <w:ins w:id="31492" w:author="Author"/>
              </w:rPr>
            </w:pPr>
          </w:p>
        </w:tc>
        <w:tc>
          <w:tcPr>
            <w:tcW w:w="240" w:type="dxa"/>
            <w:tcBorders>
              <w:top w:val="single" w:sz="6" w:space="0" w:color="auto"/>
              <w:left w:val="single" w:sz="6" w:space="0" w:color="auto"/>
              <w:bottom w:val="single" w:sz="6" w:space="0" w:color="auto"/>
            </w:tcBorders>
            <w:shd w:val="clear" w:color="auto" w:fill="auto"/>
          </w:tcPr>
          <w:p w14:paraId="3B3940E2" w14:textId="77777777" w:rsidR="00EA2F34" w:rsidRPr="003C5F94" w:rsidRDefault="00EA2F34" w:rsidP="00BE28D4">
            <w:pPr>
              <w:pStyle w:val="tabletext11"/>
              <w:rPr>
                <w:ins w:id="31493" w:author="Author"/>
              </w:rPr>
            </w:pPr>
          </w:p>
        </w:tc>
        <w:tc>
          <w:tcPr>
            <w:tcW w:w="1800" w:type="dxa"/>
            <w:tcBorders>
              <w:top w:val="single" w:sz="6" w:space="0" w:color="auto"/>
              <w:left w:val="nil"/>
              <w:bottom w:val="single" w:sz="6" w:space="0" w:color="auto"/>
              <w:right w:val="single" w:sz="6" w:space="0" w:color="auto"/>
            </w:tcBorders>
            <w:shd w:val="clear" w:color="auto" w:fill="auto"/>
          </w:tcPr>
          <w:p w14:paraId="1E7AFD0A" w14:textId="77777777" w:rsidR="00EA2F34" w:rsidRPr="003C5F94" w:rsidRDefault="00EA2F34">
            <w:pPr>
              <w:pStyle w:val="tabletext11"/>
              <w:tabs>
                <w:tab w:val="decimal" w:pos="681"/>
              </w:tabs>
              <w:rPr>
                <w:ins w:id="31494" w:author="Author"/>
              </w:rPr>
              <w:pPrChange w:id="31495" w:author="Author">
                <w:pPr>
                  <w:pStyle w:val="tabletext11"/>
                </w:pPr>
              </w:pPrChange>
            </w:pPr>
            <w:ins w:id="31496" w:author="Author">
              <w:r w:rsidRPr="003C5F94">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4A216D" w14:textId="77777777" w:rsidR="00EA2F34" w:rsidRPr="003C5F94" w:rsidRDefault="00EA2F34" w:rsidP="00BE28D4">
            <w:pPr>
              <w:pStyle w:val="tabletext11"/>
              <w:tabs>
                <w:tab w:val="decimal" w:pos="240"/>
              </w:tabs>
              <w:rPr>
                <w:ins w:id="31497" w:author="Author"/>
                <w:rFonts w:cs="Arial"/>
                <w:color w:val="000000"/>
                <w:szCs w:val="18"/>
              </w:rPr>
            </w:pPr>
            <w:ins w:id="31498" w:author="Author">
              <w:r w:rsidRPr="003C5F94">
                <w:rPr>
                  <w:rFonts w:cs="Arial"/>
                  <w:color w:val="000000"/>
                  <w:szCs w:val="18"/>
                </w:rPr>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146AA" w14:textId="77777777" w:rsidR="00EA2F34" w:rsidRPr="003C5F94" w:rsidRDefault="00EA2F34" w:rsidP="00BE28D4">
            <w:pPr>
              <w:pStyle w:val="tabletext11"/>
              <w:tabs>
                <w:tab w:val="decimal" w:pos="240"/>
              </w:tabs>
              <w:rPr>
                <w:ins w:id="31499" w:author="Author"/>
                <w:rFonts w:cs="Arial"/>
                <w:color w:val="000000"/>
                <w:szCs w:val="18"/>
              </w:rPr>
            </w:pPr>
            <w:ins w:id="31500" w:author="Author">
              <w:r w:rsidRPr="003C5F94">
                <w:rPr>
                  <w:rFonts w:cs="Arial"/>
                  <w:color w:val="000000"/>
                  <w:szCs w:val="18"/>
                </w:rPr>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0A92D" w14:textId="77777777" w:rsidR="00EA2F34" w:rsidRPr="003C5F94" w:rsidRDefault="00EA2F34" w:rsidP="00BE28D4">
            <w:pPr>
              <w:pStyle w:val="tabletext11"/>
              <w:tabs>
                <w:tab w:val="decimal" w:pos="240"/>
              </w:tabs>
              <w:rPr>
                <w:ins w:id="31501" w:author="Author"/>
                <w:rFonts w:cs="Arial"/>
                <w:color w:val="000000"/>
                <w:szCs w:val="18"/>
              </w:rPr>
            </w:pPr>
            <w:ins w:id="31502" w:author="Author">
              <w:r w:rsidRPr="003C5F94">
                <w:rPr>
                  <w:rFonts w:cs="Arial"/>
                  <w:color w:val="000000"/>
                  <w:szCs w:val="18"/>
                </w:rPr>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D6C66A" w14:textId="77777777" w:rsidR="00EA2F34" w:rsidRPr="003C5F94" w:rsidRDefault="00EA2F34" w:rsidP="00BE28D4">
            <w:pPr>
              <w:pStyle w:val="tabletext11"/>
              <w:tabs>
                <w:tab w:val="decimal" w:pos="240"/>
              </w:tabs>
              <w:rPr>
                <w:ins w:id="31503" w:author="Author"/>
                <w:rFonts w:cs="Arial"/>
                <w:color w:val="000000"/>
                <w:szCs w:val="18"/>
              </w:rPr>
            </w:pPr>
            <w:ins w:id="31504" w:author="Author">
              <w:r w:rsidRPr="003C5F94">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86AAA6" w14:textId="77777777" w:rsidR="00EA2F34" w:rsidRPr="003C5F94" w:rsidRDefault="00EA2F34" w:rsidP="00BE28D4">
            <w:pPr>
              <w:pStyle w:val="tabletext11"/>
              <w:tabs>
                <w:tab w:val="decimal" w:pos="240"/>
              </w:tabs>
              <w:rPr>
                <w:ins w:id="31505" w:author="Author"/>
                <w:rFonts w:cs="Arial"/>
                <w:color w:val="000000"/>
                <w:szCs w:val="18"/>
              </w:rPr>
            </w:pPr>
            <w:ins w:id="31506" w:author="Author">
              <w:r w:rsidRPr="003C5F94">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4D697D" w14:textId="77777777" w:rsidR="00EA2F34" w:rsidRPr="003C5F94" w:rsidRDefault="00EA2F34" w:rsidP="00BE28D4">
            <w:pPr>
              <w:pStyle w:val="tabletext11"/>
              <w:tabs>
                <w:tab w:val="decimal" w:pos="240"/>
              </w:tabs>
              <w:rPr>
                <w:ins w:id="31507" w:author="Author"/>
                <w:rFonts w:cs="Arial"/>
                <w:color w:val="000000"/>
                <w:szCs w:val="18"/>
              </w:rPr>
            </w:pPr>
            <w:ins w:id="31508" w:author="Author">
              <w:r w:rsidRPr="003C5F94">
                <w:rPr>
                  <w:rFonts w:cs="Arial"/>
                  <w:color w:val="000000"/>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4A950" w14:textId="77777777" w:rsidR="00EA2F34" w:rsidRPr="003C5F94" w:rsidRDefault="00EA2F34" w:rsidP="00BE28D4">
            <w:pPr>
              <w:pStyle w:val="tabletext11"/>
              <w:tabs>
                <w:tab w:val="decimal" w:pos="240"/>
              </w:tabs>
              <w:rPr>
                <w:ins w:id="31509" w:author="Author"/>
                <w:rFonts w:cs="Arial"/>
                <w:color w:val="000000"/>
                <w:szCs w:val="18"/>
              </w:rPr>
            </w:pPr>
            <w:ins w:id="31510" w:author="Author">
              <w:r w:rsidRPr="003C5F94">
                <w:rPr>
                  <w:rFonts w:cs="Arial"/>
                  <w:color w:val="000000"/>
                  <w:szCs w:val="18"/>
                </w:rPr>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05825" w14:textId="77777777" w:rsidR="00EA2F34" w:rsidRPr="003C5F94" w:rsidRDefault="00EA2F34" w:rsidP="00BE28D4">
            <w:pPr>
              <w:pStyle w:val="tabletext11"/>
              <w:tabs>
                <w:tab w:val="decimal" w:pos="240"/>
              </w:tabs>
              <w:rPr>
                <w:ins w:id="31511" w:author="Author"/>
                <w:rFonts w:cs="Arial"/>
                <w:color w:val="000000"/>
                <w:szCs w:val="18"/>
              </w:rPr>
            </w:pPr>
            <w:ins w:id="31512" w:author="Author">
              <w:r w:rsidRPr="003C5F94">
                <w:rPr>
                  <w:rFonts w:cs="Arial"/>
                  <w:color w:val="000000"/>
                  <w:szCs w:val="18"/>
                </w:rPr>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F28DD5" w14:textId="77777777" w:rsidR="00EA2F34" w:rsidRPr="003C5F94" w:rsidRDefault="00EA2F34" w:rsidP="00BE28D4">
            <w:pPr>
              <w:pStyle w:val="tabletext11"/>
              <w:tabs>
                <w:tab w:val="decimal" w:pos="280"/>
              </w:tabs>
              <w:rPr>
                <w:ins w:id="31513" w:author="Author"/>
                <w:rFonts w:cs="Arial"/>
                <w:color w:val="000000"/>
                <w:szCs w:val="18"/>
              </w:rPr>
            </w:pPr>
            <w:ins w:id="31514" w:author="Author">
              <w:r w:rsidRPr="003C5F94">
                <w:rPr>
                  <w:rFonts w:cs="Arial"/>
                  <w:color w:val="000000"/>
                  <w:szCs w:val="18"/>
                </w:rPr>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8111A" w14:textId="77777777" w:rsidR="00EA2F34" w:rsidRPr="003C5F94" w:rsidRDefault="00EA2F34" w:rsidP="00BE28D4">
            <w:pPr>
              <w:pStyle w:val="tabletext11"/>
              <w:tabs>
                <w:tab w:val="decimal" w:pos="380"/>
              </w:tabs>
              <w:rPr>
                <w:ins w:id="31515" w:author="Author"/>
                <w:rFonts w:cs="Arial"/>
                <w:color w:val="000000"/>
                <w:szCs w:val="18"/>
              </w:rPr>
            </w:pPr>
            <w:ins w:id="31516" w:author="Author">
              <w:r w:rsidRPr="003C5F94">
                <w:rPr>
                  <w:rFonts w:cs="Arial"/>
                  <w:color w:val="000000"/>
                  <w:szCs w:val="18"/>
                </w:rPr>
                <w:t>0.92</w:t>
              </w:r>
            </w:ins>
          </w:p>
        </w:tc>
      </w:tr>
      <w:tr w:rsidR="00EA2F34" w:rsidRPr="003C5F94" w14:paraId="3BCD67CF"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517" w:author="Author"/>
        </w:trPr>
        <w:tc>
          <w:tcPr>
            <w:tcW w:w="200" w:type="dxa"/>
            <w:tcBorders>
              <w:right w:val="single" w:sz="6" w:space="0" w:color="auto"/>
            </w:tcBorders>
            <w:shd w:val="clear" w:color="auto" w:fill="auto"/>
          </w:tcPr>
          <w:p w14:paraId="7A92BB49" w14:textId="77777777" w:rsidR="00EA2F34" w:rsidRPr="003C5F94" w:rsidRDefault="00EA2F34" w:rsidP="00BE28D4">
            <w:pPr>
              <w:pStyle w:val="tabletext11"/>
              <w:rPr>
                <w:ins w:id="31518" w:author="Author"/>
              </w:rPr>
            </w:pPr>
          </w:p>
        </w:tc>
        <w:tc>
          <w:tcPr>
            <w:tcW w:w="240" w:type="dxa"/>
            <w:tcBorders>
              <w:top w:val="single" w:sz="6" w:space="0" w:color="auto"/>
              <w:left w:val="single" w:sz="6" w:space="0" w:color="auto"/>
              <w:bottom w:val="single" w:sz="6" w:space="0" w:color="auto"/>
            </w:tcBorders>
            <w:shd w:val="clear" w:color="auto" w:fill="auto"/>
          </w:tcPr>
          <w:p w14:paraId="6A27E5CA" w14:textId="77777777" w:rsidR="00EA2F34" w:rsidRPr="003C5F94" w:rsidRDefault="00EA2F34" w:rsidP="00BE28D4">
            <w:pPr>
              <w:pStyle w:val="tabletext11"/>
              <w:rPr>
                <w:ins w:id="31519" w:author="Author"/>
              </w:rPr>
            </w:pPr>
          </w:p>
        </w:tc>
        <w:tc>
          <w:tcPr>
            <w:tcW w:w="1800" w:type="dxa"/>
            <w:tcBorders>
              <w:top w:val="single" w:sz="6" w:space="0" w:color="auto"/>
              <w:left w:val="nil"/>
              <w:bottom w:val="single" w:sz="6" w:space="0" w:color="auto"/>
              <w:right w:val="single" w:sz="6" w:space="0" w:color="auto"/>
            </w:tcBorders>
            <w:shd w:val="clear" w:color="auto" w:fill="auto"/>
          </w:tcPr>
          <w:p w14:paraId="17A76368" w14:textId="77777777" w:rsidR="00EA2F34" w:rsidRPr="003C5F94" w:rsidRDefault="00EA2F34">
            <w:pPr>
              <w:pStyle w:val="tabletext11"/>
              <w:tabs>
                <w:tab w:val="decimal" w:pos="681"/>
              </w:tabs>
              <w:rPr>
                <w:ins w:id="31520" w:author="Author"/>
              </w:rPr>
              <w:pPrChange w:id="31521" w:author="Author">
                <w:pPr>
                  <w:pStyle w:val="tabletext11"/>
                </w:pPr>
              </w:pPrChange>
            </w:pPr>
            <w:ins w:id="31522" w:author="Author">
              <w:r w:rsidRPr="003C5F94">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9D4B46" w14:textId="77777777" w:rsidR="00EA2F34" w:rsidRPr="003C5F94" w:rsidRDefault="00EA2F34" w:rsidP="00BE28D4">
            <w:pPr>
              <w:pStyle w:val="tabletext11"/>
              <w:tabs>
                <w:tab w:val="decimal" w:pos="240"/>
              </w:tabs>
              <w:rPr>
                <w:ins w:id="31523" w:author="Author"/>
                <w:rFonts w:cs="Arial"/>
                <w:color w:val="000000"/>
                <w:szCs w:val="18"/>
              </w:rPr>
            </w:pPr>
            <w:ins w:id="31524" w:author="Author">
              <w:r w:rsidRPr="003C5F94">
                <w:rPr>
                  <w:rFonts w:cs="Arial"/>
                  <w:color w:val="000000"/>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5D82A4" w14:textId="77777777" w:rsidR="00EA2F34" w:rsidRPr="003C5F94" w:rsidRDefault="00EA2F34" w:rsidP="00BE28D4">
            <w:pPr>
              <w:pStyle w:val="tabletext11"/>
              <w:tabs>
                <w:tab w:val="decimal" w:pos="240"/>
              </w:tabs>
              <w:rPr>
                <w:ins w:id="31525" w:author="Author"/>
                <w:rFonts w:cs="Arial"/>
                <w:color w:val="000000"/>
                <w:szCs w:val="18"/>
              </w:rPr>
            </w:pPr>
            <w:ins w:id="31526" w:author="Author">
              <w:r w:rsidRPr="003C5F94">
                <w:rPr>
                  <w:rFonts w:cs="Arial"/>
                  <w:color w:val="000000"/>
                  <w:szCs w:val="18"/>
                </w:rPr>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988A0" w14:textId="77777777" w:rsidR="00EA2F34" w:rsidRPr="003C5F94" w:rsidRDefault="00EA2F34" w:rsidP="00BE28D4">
            <w:pPr>
              <w:pStyle w:val="tabletext11"/>
              <w:tabs>
                <w:tab w:val="decimal" w:pos="240"/>
              </w:tabs>
              <w:rPr>
                <w:ins w:id="31527" w:author="Author"/>
                <w:rFonts w:cs="Arial"/>
                <w:color w:val="000000"/>
                <w:szCs w:val="18"/>
              </w:rPr>
            </w:pPr>
            <w:ins w:id="31528" w:author="Author">
              <w:r w:rsidRPr="003C5F94">
                <w:rPr>
                  <w:rFonts w:cs="Arial"/>
                  <w:color w:val="000000"/>
                  <w:szCs w:val="18"/>
                </w:rPr>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AB1AB2" w14:textId="77777777" w:rsidR="00EA2F34" w:rsidRPr="003C5F94" w:rsidRDefault="00EA2F34" w:rsidP="00BE28D4">
            <w:pPr>
              <w:pStyle w:val="tabletext11"/>
              <w:tabs>
                <w:tab w:val="decimal" w:pos="240"/>
              </w:tabs>
              <w:rPr>
                <w:ins w:id="31529" w:author="Author"/>
                <w:rFonts w:cs="Arial"/>
                <w:color w:val="000000"/>
                <w:szCs w:val="18"/>
              </w:rPr>
            </w:pPr>
            <w:ins w:id="31530" w:author="Author">
              <w:r w:rsidRPr="003C5F94">
                <w:rPr>
                  <w:rFonts w:cs="Arial"/>
                  <w:color w:val="000000"/>
                  <w:szCs w:val="18"/>
                </w:rPr>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2BFDD4" w14:textId="77777777" w:rsidR="00EA2F34" w:rsidRPr="003C5F94" w:rsidRDefault="00EA2F34" w:rsidP="00BE28D4">
            <w:pPr>
              <w:pStyle w:val="tabletext11"/>
              <w:tabs>
                <w:tab w:val="decimal" w:pos="240"/>
              </w:tabs>
              <w:rPr>
                <w:ins w:id="31531" w:author="Author"/>
                <w:rFonts w:cs="Arial"/>
                <w:color w:val="000000"/>
                <w:szCs w:val="18"/>
              </w:rPr>
            </w:pPr>
            <w:ins w:id="31532" w:author="Author">
              <w:r w:rsidRPr="003C5F94">
                <w:rPr>
                  <w:rFonts w:cs="Arial"/>
                  <w:color w:val="000000"/>
                  <w:szCs w:val="18"/>
                </w:rPr>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B5555B" w14:textId="77777777" w:rsidR="00EA2F34" w:rsidRPr="003C5F94" w:rsidRDefault="00EA2F34" w:rsidP="00BE28D4">
            <w:pPr>
              <w:pStyle w:val="tabletext11"/>
              <w:tabs>
                <w:tab w:val="decimal" w:pos="240"/>
              </w:tabs>
              <w:rPr>
                <w:ins w:id="31533" w:author="Author"/>
                <w:rFonts w:cs="Arial"/>
                <w:color w:val="000000"/>
                <w:szCs w:val="18"/>
              </w:rPr>
            </w:pPr>
            <w:ins w:id="31534" w:author="Author">
              <w:r w:rsidRPr="003C5F94">
                <w:rPr>
                  <w:rFonts w:cs="Arial"/>
                  <w:color w:val="000000"/>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84566" w14:textId="77777777" w:rsidR="00EA2F34" w:rsidRPr="003C5F94" w:rsidRDefault="00EA2F34" w:rsidP="00BE28D4">
            <w:pPr>
              <w:pStyle w:val="tabletext11"/>
              <w:tabs>
                <w:tab w:val="decimal" w:pos="240"/>
              </w:tabs>
              <w:rPr>
                <w:ins w:id="31535" w:author="Author"/>
                <w:rFonts w:cs="Arial"/>
                <w:color w:val="000000"/>
                <w:szCs w:val="18"/>
              </w:rPr>
            </w:pPr>
            <w:ins w:id="31536" w:author="Author">
              <w:r w:rsidRPr="003C5F94">
                <w:rPr>
                  <w:rFonts w:cs="Arial"/>
                  <w:color w:val="000000"/>
                  <w:szCs w:val="18"/>
                </w:rPr>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B1C85" w14:textId="77777777" w:rsidR="00EA2F34" w:rsidRPr="003C5F94" w:rsidRDefault="00EA2F34" w:rsidP="00BE28D4">
            <w:pPr>
              <w:pStyle w:val="tabletext11"/>
              <w:tabs>
                <w:tab w:val="decimal" w:pos="240"/>
              </w:tabs>
              <w:rPr>
                <w:ins w:id="31537" w:author="Author"/>
                <w:rFonts w:cs="Arial"/>
                <w:color w:val="000000"/>
                <w:szCs w:val="18"/>
              </w:rPr>
            </w:pPr>
            <w:ins w:id="31538" w:author="Author">
              <w:r w:rsidRPr="003C5F94">
                <w:rPr>
                  <w:rFonts w:cs="Arial"/>
                  <w:color w:val="000000"/>
                  <w:szCs w:val="18"/>
                </w:rPr>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71D237" w14:textId="77777777" w:rsidR="00EA2F34" w:rsidRPr="003C5F94" w:rsidRDefault="00EA2F34" w:rsidP="00BE28D4">
            <w:pPr>
              <w:pStyle w:val="tabletext11"/>
              <w:tabs>
                <w:tab w:val="decimal" w:pos="280"/>
              </w:tabs>
              <w:rPr>
                <w:ins w:id="31539" w:author="Author"/>
                <w:rFonts w:cs="Arial"/>
                <w:color w:val="000000"/>
                <w:szCs w:val="18"/>
              </w:rPr>
            </w:pPr>
            <w:ins w:id="31540" w:author="Author">
              <w:r w:rsidRPr="003C5F94">
                <w:rPr>
                  <w:rFonts w:cs="Arial"/>
                  <w:color w:val="000000"/>
                  <w:szCs w:val="18"/>
                </w:rPr>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9A4EC9" w14:textId="77777777" w:rsidR="00EA2F34" w:rsidRPr="003C5F94" w:rsidRDefault="00EA2F34" w:rsidP="00BE28D4">
            <w:pPr>
              <w:pStyle w:val="tabletext11"/>
              <w:tabs>
                <w:tab w:val="decimal" w:pos="380"/>
              </w:tabs>
              <w:rPr>
                <w:ins w:id="31541" w:author="Author"/>
                <w:rFonts w:cs="Arial"/>
                <w:color w:val="000000"/>
                <w:szCs w:val="18"/>
              </w:rPr>
            </w:pPr>
            <w:ins w:id="31542" w:author="Author">
              <w:r w:rsidRPr="003C5F94">
                <w:rPr>
                  <w:rFonts w:cs="Arial"/>
                  <w:color w:val="000000"/>
                  <w:szCs w:val="18"/>
                </w:rPr>
                <w:t>0.92</w:t>
              </w:r>
            </w:ins>
          </w:p>
        </w:tc>
      </w:tr>
      <w:tr w:rsidR="00EA2F34" w:rsidRPr="003C5F94" w14:paraId="3114698C"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543" w:author="Author"/>
        </w:trPr>
        <w:tc>
          <w:tcPr>
            <w:tcW w:w="200" w:type="dxa"/>
            <w:tcBorders>
              <w:right w:val="single" w:sz="6" w:space="0" w:color="auto"/>
            </w:tcBorders>
            <w:shd w:val="clear" w:color="auto" w:fill="auto"/>
          </w:tcPr>
          <w:p w14:paraId="52145487" w14:textId="77777777" w:rsidR="00EA2F34" w:rsidRPr="003C5F94" w:rsidRDefault="00EA2F34" w:rsidP="00BE28D4">
            <w:pPr>
              <w:pStyle w:val="tabletext11"/>
              <w:rPr>
                <w:ins w:id="31544" w:author="Author"/>
              </w:rPr>
            </w:pPr>
          </w:p>
        </w:tc>
        <w:tc>
          <w:tcPr>
            <w:tcW w:w="240" w:type="dxa"/>
            <w:tcBorders>
              <w:top w:val="single" w:sz="6" w:space="0" w:color="auto"/>
              <w:left w:val="single" w:sz="6" w:space="0" w:color="auto"/>
              <w:bottom w:val="single" w:sz="6" w:space="0" w:color="auto"/>
            </w:tcBorders>
            <w:shd w:val="clear" w:color="auto" w:fill="auto"/>
          </w:tcPr>
          <w:p w14:paraId="70FBA132" w14:textId="77777777" w:rsidR="00EA2F34" w:rsidRPr="003C5F94" w:rsidRDefault="00EA2F34" w:rsidP="00BE28D4">
            <w:pPr>
              <w:pStyle w:val="tabletext11"/>
              <w:rPr>
                <w:ins w:id="31545" w:author="Author"/>
              </w:rPr>
            </w:pPr>
          </w:p>
        </w:tc>
        <w:tc>
          <w:tcPr>
            <w:tcW w:w="1800" w:type="dxa"/>
            <w:tcBorders>
              <w:top w:val="single" w:sz="6" w:space="0" w:color="auto"/>
              <w:left w:val="nil"/>
              <w:bottom w:val="single" w:sz="6" w:space="0" w:color="auto"/>
              <w:right w:val="single" w:sz="6" w:space="0" w:color="auto"/>
            </w:tcBorders>
            <w:shd w:val="clear" w:color="auto" w:fill="auto"/>
          </w:tcPr>
          <w:p w14:paraId="0063F96C" w14:textId="77777777" w:rsidR="00EA2F34" w:rsidRPr="003C5F94" w:rsidRDefault="00EA2F34">
            <w:pPr>
              <w:pStyle w:val="tabletext11"/>
              <w:tabs>
                <w:tab w:val="decimal" w:pos="681"/>
              </w:tabs>
              <w:rPr>
                <w:ins w:id="31546" w:author="Author"/>
              </w:rPr>
              <w:pPrChange w:id="31547" w:author="Author">
                <w:pPr>
                  <w:pStyle w:val="tabletext11"/>
                </w:pPr>
              </w:pPrChange>
            </w:pPr>
            <w:ins w:id="31548" w:author="Author">
              <w:r w:rsidRPr="003C5F94">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645A43" w14:textId="77777777" w:rsidR="00EA2F34" w:rsidRPr="003C5F94" w:rsidRDefault="00EA2F34" w:rsidP="00BE28D4">
            <w:pPr>
              <w:pStyle w:val="tabletext11"/>
              <w:tabs>
                <w:tab w:val="decimal" w:pos="240"/>
              </w:tabs>
              <w:rPr>
                <w:ins w:id="31549" w:author="Author"/>
                <w:rFonts w:cs="Arial"/>
                <w:color w:val="000000"/>
                <w:szCs w:val="18"/>
              </w:rPr>
            </w:pPr>
            <w:ins w:id="31550" w:author="Author">
              <w:r w:rsidRPr="003C5F94">
                <w:rPr>
                  <w:rFonts w:cs="Arial"/>
                  <w:color w:val="000000"/>
                  <w:szCs w:val="18"/>
                </w:rPr>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E76E65" w14:textId="77777777" w:rsidR="00EA2F34" w:rsidRPr="003C5F94" w:rsidRDefault="00EA2F34" w:rsidP="00BE28D4">
            <w:pPr>
              <w:pStyle w:val="tabletext11"/>
              <w:tabs>
                <w:tab w:val="decimal" w:pos="240"/>
              </w:tabs>
              <w:rPr>
                <w:ins w:id="31551" w:author="Author"/>
                <w:rFonts w:cs="Arial"/>
                <w:color w:val="000000"/>
                <w:szCs w:val="18"/>
              </w:rPr>
            </w:pPr>
            <w:ins w:id="31552" w:author="Author">
              <w:r w:rsidRPr="003C5F94">
                <w:rPr>
                  <w:rFonts w:cs="Arial"/>
                  <w:color w:val="000000"/>
                  <w:szCs w:val="18"/>
                </w:rPr>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2E76D" w14:textId="77777777" w:rsidR="00EA2F34" w:rsidRPr="003C5F94" w:rsidRDefault="00EA2F34" w:rsidP="00BE28D4">
            <w:pPr>
              <w:pStyle w:val="tabletext11"/>
              <w:tabs>
                <w:tab w:val="decimal" w:pos="240"/>
              </w:tabs>
              <w:rPr>
                <w:ins w:id="31553" w:author="Author"/>
                <w:rFonts w:cs="Arial"/>
                <w:color w:val="000000"/>
                <w:szCs w:val="18"/>
              </w:rPr>
            </w:pPr>
            <w:ins w:id="31554" w:author="Author">
              <w:r w:rsidRPr="003C5F94">
                <w:rPr>
                  <w:rFonts w:cs="Arial"/>
                  <w:color w:val="000000"/>
                  <w:szCs w:val="18"/>
                </w:rPr>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F4F844" w14:textId="77777777" w:rsidR="00EA2F34" w:rsidRPr="003C5F94" w:rsidRDefault="00EA2F34" w:rsidP="00BE28D4">
            <w:pPr>
              <w:pStyle w:val="tabletext11"/>
              <w:tabs>
                <w:tab w:val="decimal" w:pos="240"/>
              </w:tabs>
              <w:rPr>
                <w:ins w:id="31555" w:author="Author"/>
                <w:rFonts w:cs="Arial"/>
                <w:color w:val="000000"/>
                <w:szCs w:val="18"/>
              </w:rPr>
            </w:pPr>
            <w:ins w:id="31556" w:author="Author">
              <w:r w:rsidRPr="003C5F94">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E54756" w14:textId="77777777" w:rsidR="00EA2F34" w:rsidRPr="003C5F94" w:rsidRDefault="00EA2F34" w:rsidP="00BE28D4">
            <w:pPr>
              <w:pStyle w:val="tabletext11"/>
              <w:tabs>
                <w:tab w:val="decimal" w:pos="240"/>
              </w:tabs>
              <w:rPr>
                <w:ins w:id="31557" w:author="Author"/>
                <w:rFonts w:cs="Arial"/>
                <w:color w:val="000000"/>
                <w:szCs w:val="18"/>
              </w:rPr>
            </w:pPr>
            <w:ins w:id="31558" w:author="Author">
              <w:r w:rsidRPr="003C5F94">
                <w:rPr>
                  <w:rFonts w:cs="Arial"/>
                  <w:color w:val="000000"/>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EE60D2" w14:textId="77777777" w:rsidR="00EA2F34" w:rsidRPr="003C5F94" w:rsidRDefault="00EA2F34" w:rsidP="00BE28D4">
            <w:pPr>
              <w:pStyle w:val="tabletext11"/>
              <w:tabs>
                <w:tab w:val="decimal" w:pos="240"/>
              </w:tabs>
              <w:rPr>
                <w:ins w:id="31559" w:author="Author"/>
                <w:rFonts w:cs="Arial"/>
                <w:color w:val="000000"/>
                <w:szCs w:val="18"/>
              </w:rPr>
            </w:pPr>
            <w:ins w:id="31560" w:author="Author">
              <w:r w:rsidRPr="003C5F94">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052312" w14:textId="77777777" w:rsidR="00EA2F34" w:rsidRPr="003C5F94" w:rsidRDefault="00EA2F34" w:rsidP="00BE28D4">
            <w:pPr>
              <w:pStyle w:val="tabletext11"/>
              <w:tabs>
                <w:tab w:val="decimal" w:pos="240"/>
              </w:tabs>
              <w:rPr>
                <w:ins w:id="31561" w:author="Author"/>
                <w:rFonts w:cs="Arial"/>
                <w:color w:val="000000"/>
                <w:szCs w:val="18"/>
              </w:rPr>
            </w:pPr>
            <w:ins w:id="31562" w:author="Author">
              <w:r w:rsidRPr="003C5F94">
                <w:rPr>
                  <w:rFonts w:cs="Arial"/>
                  <w:color w:val="000000"/>
                  <w:szCs w:val="18"/>
                </w:rPr>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F27A8" w14:textId="77777777" w:rsidR="00EA2F34" w:rsidRPr="003C5F94" w:rsidRDefault="00EA2F34" w:rsidP="00BE28D4">
            <w:pPr>
              <w:pStyle w:val="tabletext11"/>
              <w:tabs>
                <w:tab w:val="decimal" w:pos="240"/>
              </w:tabs>
              <w:rPr>
                <w:ins w:id="31563" w:author="Author"/>
                <w:rFonts w:cs="Arial"/>
                <w:color w:val="000000"/>
                <w:szCs w:val="18"/>
              </w:rPr>
            </w:pPr>
            <w:ins w:id="31564" w:author="Author">
              <w:r w:rsidRPr="003C5F94">
                <w:rPr>
                  <w:rFonts w:cs="Arial"/>
                  <w:color w:val="000000"/>
                  <w:szCs w:val="18"/>
                </w:rPr>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121C2" w14:textId="77777777" w:rsidR="00EA2F34" w:rsidRPr="003C5F94" w:rsidRDefault="00EA2F34" w:rsidP="00BE28D4">
            <w:pPr>
              <w:pStyle w:val="tabletext11"/>
              <w:tabs>
                <w:tab w:val="decimal" w:pos="280"/>
              </w:tabs>
              <w:rPr>
                <w:ins w:id="31565" w:author="Author"/>
                <w:rFonts w:cs="Arial"/>
                <w:color w:val="000000"/>
                <w:szCs w:val="18"/>
              </w:rPr>
            </w:pPr>
            <w:ins w:id="31566" w:author="Author">
              <w:r w:rsidRPr="003C5F94">
                <w:rPr>
                  <w:rFonts w:cs="Arial"/>
                  <w:color w:val="000000"/>
                  <w:szCs w:val="18"/>
                </w:rPr>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9057E" w14:textId="77777777" w:rsidR="00EA2F34" w:rsidRPr="003C5F94" w:rsidRDefault="00EA2F34" w:rsidP="00BE28D4">
            <w:pPr>
              <w:pStyle w:val="tabletext11"/>
              <w:tabs>
                <w:tab w:val="decimal" w:pos="380"/>
              </w:tabs>
              <w:rPr>
                <w:ins w:id="31567" w:author="Author"/>
                <w:rFonts w:cs="Arial"/>
                <w:color w:val="000000"/>
                <w:szCs w:val="18"/>
              </w:rPr>
            </w:pPr>
            <w:ins w:id="31568" w:author="Author">
              <w:r w:rsidRPr="003C5F94">
                <w:rPr>
                  <w:rFonts w:cs="Arial"/>
                  <w:color w:val="000000"/>
                  <w:szCs w:val="18"/>
                </w:rPr>
                <w:t>0.91</w:t>
              </w:r>
            </w:ins>
          </w:p>
        </w:tc>
      </w:tr>
      <w:tr w:rsidR="00EA2F34" w:rsidRPr="003C5F94" w14:paraId="6ACD7296"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569" w:author="Author"/>
        </w:trPr>
        <w:tc>
          <w:tcPr>
            <w:tcW w:w="200" w:type="dxa"/>
            <w:tcBorders>
              <w:right w:val="single" w:sz="6" w:space="0" w:color="auto"/>
            </w:tcBorders>
            <w:shd w:val="clear" w:color="auto" w:fill="auto"/>
          </w:tcPr>
          <w:p w14:paraId="7721F13A" w14:textId="77777777" w:rsidR="00EA2F34" w:rsidRPr="003C5F94" w:rsidRDefault="00EA2F34" w:rsidP="00BE28D4">
            <w:pPr>
              <w:pStyle w:val="tabletext11"/>
              <w:rPr>
                <w:ins w:id="31570" w:author="Author"/>
              </w:rPr>
            </w:pPr>
          </w:p>
        </w:tc>
        <w:tc>
          <w:tcPr>
            <w:tcW w:w="240" w:type="dxa"/>
            <w:tcBorders>
              <w:top w:val="single" w:sz="6" w:space="0" w:color="auto"/>
              <w:left w:val="single" w:sz="6" w:space="0" w:color="auto"/>
              <w:bottom w:val="single" w:sz="6" w:space="0" w:color="auto"/>
            </w:tcBorders>
            <w:shd w:val="clear" w:color="auto" w:fill="auto"/>
          </w:tcPr>
          <w:p w14:paraId="6C304850" w14:textId="77777777" w:rsidR="00EA2F34" w:rsidRPr="003C5F94" w:rsidRDefault="00EA2F34" w:rsidP="00BE28D4">
            <w:pPr>
              <w:pStyle w:val="tabletext11"/>
              <w:rPr>
                <w:ins w:id="3157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35303DA" w14:textId="77777777" w:rsidR="00EA2F34" w:rsidRPr="003C5F94" w:rsidRDefault="00EA2F34">
            <w:pPr>
              <w:pStyle w:val="tabletext11"/>
              <w:tabs>
                <w:tab w:val="decimal" w:pos="681"/>
              </w:tabs>
              <w:rPr>
                <w:ins w:id="31572" w:author="Author"/>
              </w:rPr>
              <w:pPrChange w:id="31573" w:author="Author">
                <w:pPr>
                  <w:pStyle w:val="tabletext11"/>
                </w:pPr>
              </w:pPrChange>
            </w:pPr>
            <w:ins w:id="31574" w:author="Author">
              <w:r w:rsidRPr="003C5F94">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76D20" w14:textId="77777777" w:rsidR="00EA2F34" w:rsidRPr="003C5F94" w:rsidRDefault="00EA2F34" w:rsidP="00BE28D4">
            <w:pPr>
              <w:pStyle w:val="tabletext11"/>
              <w:tabs>
                <w:tab w:val="decimal" w:pos="240"/>
              </w:tabs>
              <w:rPr>
                <w:ins w:id="31575" w:author="Author"/>
                <w:rFonts w:cs="Arial"/>
                <w:color w:val="000000"/>
                <w:szCs w:val="18"/>
              </w:rPr>
            </w:pPr>
            <w:ins w:id="31576" w:author="Author">
              <w:r w:rsidRPr="003C5F94">
                <w:rPr>
                  <w:rFonts w:cs="Arial"/>
                  <w:color w:val="000000"/>
                  <w:szCs w:val="18"/>
                </w:rPr>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B267E6" w14:textId="77777777" w:rsidR="00EA2F34" w:rsidRPr="003C5F94" w:rsidRDefault="00EA2F34" w:rsidP="00BE28D4">
            <w:pPr>
              <w:pStyle w:val="tabletext11"/>
              <w:tabs>
                <w:tab w:val="decimal" w:pos="240"/>
              </w:tabs>
              <w:rPr>
                <w:ins w:id="31577" w:author="Author"/>
                <w:rFonts w:cs="Arial"/>
                <w:color w:val="000000"/>
                <w:szCs w:val="18"/>
              </w:rPr>
            </w:pPr>
            <w:ins w:id="31578" w:author="Author">
              <w:r w:rsidRPr="003C5F94">
                <w:rPr>
                  <w:rFonts w:cs="Arial"/>
                  <w:color w:val="000000"/>
                  <w:szCs w:val="18"/>
                </w:rPr>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48C563" w14:textId="77777777" w:rsidR="00EA2F34" w:rsidRPr="003C5F94" w:rsidRDefault="00EA2F34" w:rsidP="00BE28D4">
            <w:pPr>
              <w:pStyle w:val="tabletext11"/>
              <w:tabs>
                <w:tab w:val="decimal" w:pos="240"/>
              </w:tabs>
              <w:rPr>
                <w:ins w:id="31579" w:author="Author"/>
                <w:rFonts w:cs="Arial"/>
                <w:color w:val="000000"/>
                <w:szCs w:val="18"/>
              </w:rPr>
            </w:pPr>
            <w:ins w:id="31580" w:author="Author">
              <w:r w:rsidRPr="003C5F94">
                <w:rPr>
                  <w:rFonts w:cs="Arial"/>
                  <w:color w:val="000000"/>
                  <w:szCs w:val="18"/>
                </w:rPr>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930D7" w14:textId="77777777" w:rsidR="00EA2F34" w:rsidRPr="003C5F94" w:rsidRDefault="00EA2F34" w:rsidP="00BE28D4">
            <w:pPr>
              <w:pStyle w:val="tabletext11"/>
              <w:tabs>
                <w:tab w:val="decimal" w:pos="240"/>
              </w:tabs>
              <w:rPr>
                <w:ins w:id="31581" w:author="Author"/>
                <w:rFonts w:cs="Arial"/>
                <w:color w:val="000000"/>
                <w:szCs w:val="18"/>
              </w:rPr>
            </w:pPr>
            <w:ins w:id="31582" w:author="Author">
              <w:r w:rsidRPr="003C5F94">
                <w:rPr>
                  <w:rFonts w:cs="Arial"/>
                  <w:color w:val="000000"/>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63AC0E" w14:textId="77777777" w:rsidR="00EA2F34" w:rsidRPr="003C5F94" w:rsidRDefault="00EA2F34" w:rsidP="00BE28D4">
            <w:pPr>
              <w:pStyle w:val="tabletext11"/>
              <w:tabs>
                <w:tab w:val="decimal" w:pos="240"/>
              </w:tabs>
              <w:rPr>
                <w:ins w:id="31583" w:author="Author"/>
                <w:rFonts w:cs="Arial"/>
                <w:color w:val="000000"/>
                <w:szCs w:val="18"/>
              </w:rPr>
            </w:pPr>
            <w:ins w:id="31584" w:author="Author">
              <w:r w:rsidRPr="003C5F94">
                <w:rPr>
                  <w:rFonts w:cs="Arial"/>
                  <w:color w:val="000000"/>
                  <w:szCs w:val="18"/>
                </w:rPr>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CC69FC" w14:textId="77777777" w:rsidR="00EA2F34" w:rsidRPr="003C5F94" w:rsidRDefault="00EA2F34" w:rsidP="00BE28D4">
            <w:pPr>
              <w:pStyle w:val="tabletext11"/>
              <w:tabs>
                <w:tab w:val="decimal" w:pos="240"/>
              </w:tabs>
              <w:rPr>
                <w:ins w:id="31585" w:author="Author"/>
                <w:rFonts w:cs="Arial"/>
                <w:color w:val="000000"/>
                <w:szCs w:val="18"/>
              </w:rPr>
            </w:pPr>
            <w:ins w:id="31586" w:author="Author">
              <w:r w:rsidRPr="003C5F94">
                <w:rPr>
                  <w:rFonts w:cs="Arial"/>
                  <w:color w:val="000000"/>
                  <w:szCs w:val="18"/>
                </w:rPr>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0A944E" w14:textId="77777777" w:rsidR="00EA2F34" w:rsidRPr="003C5F94" w:rsidRDefault="00EA2F34" w:rsidP="00BE28D4">
            <w:pPr>
              <w:pStyle w:val="tabletext11"/>
              <w:tabs>
                <w:tab w:val="decimal" w:pos="240"/>
              </w:tabs>
              <w:rPr>
                <w:ins w:id="31587" w:author="Author"/>
                <w:rFonts w:cs="Arial"/>
                <w:color w:val="000000"/>
                <w:szCs w:val="18"/>
              </w:rPr>
            </w:pPr>
            <w:ins w:id="31588" w:author="Author">
              <w:r w:rsidRPr="003C5F94">
                <w:rPr>
                  <w:rFonts w:cs="Arial"/>
                  <w:color w:val="000000"/>
                  <w:szCs w:val="18"/>
                </w:rPr>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E8512C" w14:textId="77777777" w:rsidR="00EA2F34" w:rsidRPr="003C5F94" w:rsidRDefault="00EA2F34" w:rsidP="00BE28D4">
            <w:pPr>
              <w:pStyle w:val="tabletext11"/>
              <w:tabs>
                <w:tab w:val="decimal" w:pos="240"/>
              </w:tabs>
              <w:rPr>
                <w:ins w:id="31589" w:author="Author"/>
                <w:rFonts w:cs="Arial"/>
                <w:color w:val="000000"/>
                <w:szCs w:val="18"/>
              </w:rPr>
            </w:pPr>
            <w:ins w:id="31590" w:author="Author">
              <w:r w:rsidRPr="003C5F94">
                <w:rPr>
                  <w:rFonts w:cs="Arial"/>
                  <w:color w:val="000000"/>
                  <w:szCs w:val="18"/>
                </w:rPr>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EE0D9" w14:textId="77777777" w:rsidR="00EA2F34" w:rsidRPr="003C5F94" w:rsidRDefault="00EA2F34" w:rsidP="00BE28D4">
            <w:pPr>
              <w:pStyle w:val="tabletext11"/>
              <w:tabs>
                <w:tab w:val="decimal" w:pos="280"/>
              </w:tabs>
              <w:rPr>
                <w:ins w:id="31591" w:author="Author"/>
                <w:rFonts w:cs="Arial"/>
                <w:color w:val="000000"/>
                <w:szCs w:val="18"/>
              </w:rPr>
            </w:pPr>
            <w:ins w:id="31592" w:author="Author">
              <w:r w:rsidRPr="003C5F94">
                <w:rPr>
                  <w:rFonts w:cs="Arial"/>
                  <w:color w:val="000000"/>
                  <w:szCs w:val="18"/>
                </w:rPr>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84B2D5" w14:textId="77777777" w:rsidR="00EA2F34" w:rsidRPr="003C5F94" w:rsidRDefault="00EA2F34" w:rsidP="00BE28D4">
            <w:pPr>
              <w:pStyle w:val="tabletext11"/>
              <w:tabs>
                <w:tab w:val="decimal" w:pos="380"/>
              </w:tabs>
              <w:rPr>
                <w:ins w:id="31593" w:author="Author"/>
                <w:rFonts w:cs="Arial"/>
                <w:color w:val="000000"/>
                <w:szCs w:val="18"/>
              </w:rPr>
            </w:pPr>
            <w:ins w:id="31594" w:author="Author">
              <w:r w:rsidRPr="003C5F94">
                <w:rPr>
                  <w:rFonts w:cs="Arial"/>
                  <w:color w:val="000000"/>
                  <w:szCs w:val="18"/>
                </w:rPr>
                <w:t>0.90</w:t>
              </w:r>
            </w:ins>
          </w:p>
        </w:tc>
      </w:tr>
      <w:tr w:rsidR="00EA2F34" w:rsidRPr="003C5F94" w14:paraId="3F129D92"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595" w:author="Author"/>
        </w:trPr>
        <w:tc>
          <w:tcPr>
            <w:tcW w:w="200" w:type="dxa"/>
            <w:tcBorders>
              <w:right w:val="single" w:sz="6" w:space="0" w:color="auto"/>
            </w:tcBorders>
            <w:shd w:val="clear" w:color="auto" w:fill="auto"/>
          </w:tcPr>
          <w:p w14:paraId="66B1E332" w14:textId="77777777" w:rsidR="00EA2F34" w:rsidRPr="003C5F94" w:rsidRDefault="00EA2F34" w:rsidP="00BE28D4">
            <w:pPr>
              <w:pStyle w:val="tabletext11"/>
              <w:rPr>
                <w:ins w:id="31596" w:author="Author"/>
              </w:rPr>
            </w:pPr>
          </w:p>
        </w:tc>
        <w:tc>
          <w:tcPr>
            <w:tcW w:w="240" w:type="dxa"/>
            <w:tcBorders>
              <w:top w:val="single" w:sz="6" w:space="0" w:color="auto"/>
              <w:left w:val="single" w:sz="6" w:space="0" w:color="auto"/>
              <w:bottom w:val="single" w:sz="6" w:space="0" w:color="auto"/>
            </w:tcBorders>
            <w:shd w:val="clear" w:color="auto" w:fill="auto"/>
          </w:tcPr>
          <w:p w14:paraId="5165D4FF" w14:textId="77777777" w:rsidR="00EA2F34" w:rsidRPr="003C5F94" w:rsidRDefault="00EA2F34" w:rsidP="00BE28D4">
            <w:pPr>
              <w:pStyle w:val="tabletext11"/>
              <w:rPr>
                <w:ins w:id="315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AA920B0" w14:textId="77777777" w:rsidR="00EA2F34" w:rsidRPr="003C5F94" w:rsidRDefault="00EA2F34">
            <w:pPr>
              <w:pStyle w:val="tabletext11"/>
              <w:tabs>
                <w:tab w:val="decimal" w:pos="681"/>
              </w:tabs>
              <w:rPr>
                <w:ins w:id="31598" w:author="Author"/>
              </w:rPr>
              <w:pPrChange w:id="31599" w:author="Author">
                <w:pPr>
                  <w:pStyle w:val="tabletext11"/>
                </w:pPr>
              </w:pPrChange>
            </w:pPr>
            <w:ins w:id="31600" w:author="Author">
              <w:r w:rsidRPr="003C5F94">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57E8E9" w14:textId="77777777" w:rsidR="00EA2F34" w:rsidRPr="003C5F94" w:rsidRDefault="00EA2F34" w:rsidP="00BE28D4">
            <w:pPr>
              <w:pStyle w:val="tabletext11"/>
              <w:tabs>
                <w:tab w:val="decimal" w:pos="240"/>
              </w:tabs>
              <w:rPr>
                <w:ins w:id="31601" w:author="Author"/>
                <w:rFonts w:cs="Arial"/>
                <w:color w:val="000000"/>
                <w:szCs w:val="18"/>
              </w:rPr>
            </w:pPr>
            <w:ins w:id="31602" w:author="Author">
              <w:r w:rsidRPr="003C5F94">
                <w:rPr>
                  <w:rFonts w:cs="Arial"/>
                  <w:color w:val="000000"/>
                  <w:szCs w:val="18"/>
                </w:rPr>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F1ED8" w14:textId="77777777" w:rsidR="00EA2F34" w:rsidRPr="003C5F94" w:rsidRDefault="00EA2F34" w:rsidP="00BE28D4">
            <w:pPr>
              <w:pStyle w:val="tabletext11"/>
              <w:tabs>
                <w:tab w:val="decimal" w:pos="240"/>
              </w:tabs>
              <w:rPr>
                <w:ins w:id="31603" w:author="Author"/>
                <w:rFonts w:cs="Arial"/>
                <w:color w:val="000000"/>
                <w:szCs w:val="18"/>
              </w:rPr>
            </w:pPr>
            <w:ins w:id="31604" w:author="Author">
              <w:r w:rsidRPr="003C5F94">
                <w:rPr>
                  <w:rFonts w:cs="Arial"/>
                  <w:color w:val="000000"/>
                  <w:szCs w:val="18"/>
                </w:rPr>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9F0309" w14:textId="77777777" w:rsidR="00EA2F34" w:rsidRPr="003C5F94" w:rsidRDefault="00EA2F34" w:rsidP="00BE28D4">
            <w:pPr>
              <w:pStyle w:val="tabletext11"/>
              <w:tabs>
                <w:tab w:val="decimal" w:pos="240"/>
              </w:tabs>
              <w:rPr>
                <w:ins w:id="31605" w:author="Author"/>
                <w:rFonts w:cs="Arial"/>
                <w:color w:val="000000"/>
                <w:szCs w:val="18"/>
              </w:rPr>
            </w:pPr>
            <w:ins w:id="31606" w:author="Author">
              <w:r w:rsidRPr="003C5F94">
                <w:rPr>
                  <w:rFonts w:cs="Arial"/>
                  <w:color w:val="000000"/>
                  <w:szCs w:val="18"/>
                </w:rPr>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443D73" w14:textId="77777777" w:rsidR="00EA2F34" w:rsidRPr="003C5F94" w:rsidRDefault="00EA2F34" w:rsidP="00BE28D4">
            <w:pPr>
              <w:pStyle w:val="tabletext11"/>
              <w:tabs>
                <w:tab w:val="decimal" w:pos="240"/>
              </w:tabs>
              <w:rPr>
                <w:ins w:id="31607" w:author="Author"/>
                <w:rFonts w:cs="Arial"/>
                <w:color w:val="000000"/>
                <w:szCs w:val="18"/>
              </w:rPr>
            </w:pPr>
            <w:ins w:id="31608" w:author="Author">
              <w:r w:rsidRPr="003C5F94">
                <w:rPr>
                  <w:rFonts w:cs="Arial"/>
                  <w:color w:val="000000"/>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F61BB4" w14:textId="77777777" w:rsidR="00EA2F34" w:rsidRPr="003C5F94" w:rsidRDefault="00EA2F34" w:rsidP="00BE28D4">
            <w:pPr>
              <w:pStyle w:val="tabletext11"/>
              <w:tabs>
                <w:tab w:val="decimal" w:pos="240"/>
              </w:tabs>
              <w:rPr>
                <w:ins w:id="31609" w:author="Author"/>
                <w:rFonts w:cs="Arial"/>
                <w:color w:val="000000"/>
                <w:szCs w:val="18"/>
              </w:rPr>
            </w:pPr>
            <w:ins w:id="31610" w:author="Author">
              <w:r w:rsidRPr="003C5F94">
                <w:rPr>
                  <w:rFonts w:cs="Arial"/>
                  <w:color w:val="000000"/>
                  <w:szCs w:val="18"/>
                </w:rPr>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918157" w14:textId="77777777" w:rsidR="00EA2F34" w:rsidRPr="003C5F94" w:rsidRDefault="00EA2F34" w:rsidP="00BE28D4">
            <w:pPr>
              <w:pStyle w:val="tabletext11"/>
              <w:tabs>
                <w:tab w:val="decimal" w:pos="240"/>
              </w:tabs>
              <w:rPr>
                <w:ins w:id="31611" w:author="Author"/>
                <w:rFonts w:cs="Arial"/>
                <w:color w:val="000000"/>
                <w:szCs w:val="18"/>
              </w:rPr>
            </w:pPr>
            <w:ins w:id="31612" w:author="Author">
              <w:r w:rsidRPr="003C5F94">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B9BE1" w14:textId="77777777" w:rsidR="00EA2F34" w:rsidRPr="003C5F94" w:rsidRDefault="00EA2F34" w:rsidP="00BE28D4">
            <w:pPr>
              <w:pStyle w:val="tabletext11"/>
              <w:tabs>
                <w:tab w:val="decimal" w:pos="240"/>
              </w:tabs>
              <w:rPr>
                <w:ins w:id="31613" w:author="Author"/>
                <w:rFonts w:cs="Arial"/>
                <w:color w:val="000000"/>
                <w:szCs w:val="18"/>
              </w:rPr>
            </w:pPr>
            <w:ins w:id="31614" w:author="Author">
              <w:r w:rsidRPr="003C5F94">
                <w:rPr>
                  <w:rFonts w:cs="Arial"/>
                  <w:color w:val="000000"/>
                  <w:szCs w:val="18"/>
                </w:rPr>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37E632" w14:textId="77777777" w:rsidR="00EA2F34" w:rsidRPr="003C5F94" w:rsidRDefault="00EA2F34" w:rsidP="00BE28D4">
            <w:pPr>
              <w:pStyle w:val="tabletext11"/>
              <w:tabs>
                <w:tab w:val="decimal" w:pos="240"/>
              </w:tabs>
              <w:rPr>
                <w:ins w:id="31615" w:author="Author"/>
                <w:rFonts w:cs="Arial"/>
                <w:color w:val="000000"/>
                <w:szCs w:val="18"/>
              </w:rPr>
            </w:pPr>
            <w:ins w:id="31616" w:author="Author">
              <w:r w:rsidRPr="003C5F94">
                <w:rPr>
                  <w:rFonts w:cs="Arial"/>
                  <w:color w:val="000000"/>
                  <w:szCs w:val="18"/>
                </w:rPr>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86F5BD" w14:textId="77777777" w:rsidR="00EA2F34" w:rsidRPr="003C5F94" w:rsidRDefault="00EA2F34" w:rsidP="00BE28D4">
            <w:pPr>
              <w:pStyle w:val="tabletext11"/>
              <w:tabs>
                <w:tab w:val="decimal" w:pos="280"/>
              </w:tabs>
              <w:rPr>
                <w:ins w:id="31617" w:author="Author"/>
                <w:rFonts w:cs="Arial"/>
                <w:color w:val="000000"/>
                <w:szCs w:val="18"/>
              </w:rPr>
            </w:pPr>
            <w:ins w:id="31618" w:author="Author">
              <w:r w:rsidRPr="003C5F94">
                <w:rPr>
                  <w:rFonts w:cs="Arial"/>
                  <w:color w:val="000000"/>
                  <w:szCs w:val="18"/>
                </w:rPr>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8E2AF3" w14:textId="77777777" w:rsidR="00EA2F34" w:rsidRPr="003C5F94" w:rsidRDefault="00EA2F34" w:rsidP="00BE28D4">
            <w:pPr>
              <w:pStyle w:val="tabletext11"/>
              <w:tabs>
                <w:tab w:val="decimal" w:pos="380"/>
              </w:tabs>
              <w:rPr>
                <w:ins w:id="31619" w:author="Author"/>
                <w:rFonts w:cs="Arial"/>
                <w:color w:val="000000"/>
                <w:szCs w:val="18"/>
              </w:rPr>
            </w:pPr>
            <w:ins w:id="31620" w:author="Author">
              <w:r w:rsidRPr="003C5F94">
                <w:rPr>
                  <w:rFonts w:cs="Arial"/>
                  <w:color w:val="000000"/>
                  <w:szCs w:val="18"/>
                </w:rPr>
                <w:t>0.89</w:t>
              </w:r>
            </w:ins>
          </w:p>
        </w:tc>
      </w:tr>
      <w:tr w:rsidR="00EA2F34" w:rsidRPr="003C5F94" w14:paraId="39761E44"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621" w:author="Author"/>
        </w:trPr>
        <w:tc>
          <w:tcPr>
            <w:tcW w:w="200" w:type="dxa"/>
            <w:tcBorders>
              <w:right w:val="single" w:sz="6" w:space="0" w:color="auto"/>
            </w:tcBorders>
            <w:shd w:val="clear" w:color="auto" w:fill="auto"/>
          </w:tcPr>
          <w:p w14:paraId="4833B617" w14:textId="77777777" w:rsidR="00EA2F34" w:rsidRPr="003C5F94" w:rsidRDefault="00EA2F34" w:rsidP="00BE28D4">
            <w:pPr>
              <w:pStyle w:val="tabletext11"/>
              <w:rPr>
                <w:ins w:id="31622" w:author="Author"/>
              </w:rPr>
            </w:pPr>
          </w:p>
        </w:tc>
        <w:tc>
          <w:tcPr>
            <w:tcW w:w="240" w:type="dxa"/>
            <w:tcBorders>
              <w:top w:val="single" w:sz="6" w:space="0" w:color="auto"/>
              <w:left w:val="single" w:sz="6" w:space="0" w:color="auto"/>
              <w:bottom w:val="single" w:sz="6" w:space="0" w:color="auto"/>
            </w:tcBorders>
            <w:shd w:val="clear" w:color="auto" w:fill="auto"/>
          </w:tcPr>
          <w:p w14:paraId="02DD7836" w14:textId="77777777" w:rsidR="00EA2F34" w:rsidRPr="003C5F94" w:rsidRDefault="00EA2F34" w:rsidP="00BE28D4">
            <w:pPr>
              <w:pStyle w:val="tabletext11"/>
              <w:rPr>
                <w:ins w:id="31623" w:author="Author"/>
              </w:rPr>
            </w:pPr>
          </w:p>
        </w:tc>
        <w:tc>
          <w:tcPr>
            <w:tcW w:w="1800" w:type="dxa"/>
            <w:tcBorders>
              <w:top w:val="single" w:sz="6" w:space="0" w:color="auto"/>
              <w:left w:val="nil"/>
              <w:bottom w:val="single" w:sz="6" w:space="0" w:color="auto"/>
              <w:right w:val="single" w:sz="6" w:space="0" w:color="auto"/>
            </w:tcBorders>
            <w:shd w:val="clear" w:color="auto" w:fill="auto"/>
          </w:tcPr>
          <w:p w14:paraId="055959A8" w14:textId="77777777" w:rsidR="00EA2F34" w:rsidRPr="003C5F94" w:rsidRDefault="00EA2F34">
            <w:pPr>
              <w:pStyle w:val="tabletext11"/>
              <w:tabs>
                <w:tab w:val="decimal" w:pos="681"/>
              </w:tabs>
              <w:rPr>
                <w:ins w:id="31624" w:author="Author"/>
              </w:rPr>
              <w:pPrChange w:id="31625" w:author="Author">
                <w:pPr>
                  <w:pStyle w:val="tabletext11"/>
                </w:pPr>
              </w:pPrChange>
            </w:pPr>
            <w:ins w:id="31626" w:author="Author">
              <w:r w:rsidRPr="003C5F94">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131B0" w14:textId="77777777" w:rsidR="00EA2F34" w:rsidRPr="003C5F94" w:rsidRDefault="00EA2F34" w:rsidP="00BE28D4">
            <w:pPr>
              <w:pStyle w:val="tabletext11"/>
              <w:tabs>
                <w:tab w:val="decimal" w:pos="240"/>
              </w:tabs>
              <w:rPr>
                <w:ins w:id="31627" w:author="Author"/>
                <w:rFonts w:cs="Arial"/>
                <w:color w:val="000000"/>
                <w:szCs w:val="18"/>
              </w:rPr>
            </w:pPr>
            <w:ins w:id="31628" w:author="Author">
              <w:r w:rsidRPr="003C5F94">
                <w:rPr>
                  <w:rFonts w:cs="Arial"/>
                  <w:color w:val="000000"/>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6C0B7D" w14:textId="77777777" w:rsidR="00EA2F34" w:rsidRPr="003C5F94" w:rsidRDefault="00EA2F34" w:rsidP="00BE28D4">
            <w:pPr>
              <w:pStyle w:val="tabletext11"/>
              <w:tabs>
                <w:tab w:val="decimal" w:pos="240"/>
              </w:tabs>
              <w:rPr>
                <w:ins w:id="31629" w:author="Author"/>
                <w:rFonts w:cs="Arial"/>
                <w:color w:val="000000"/>
                <w:szCs w:val="18"/>
              </w:rPr>
            </w:pPr>
            <w:ins w:id="31630" w:author="Author">
              <w:r w:rsidRPr="003C5F94">
                <w:rPr>
                  <w:rFonts w:cs="Arial"/>
                  <w:color w:val="000000"/>
                  <w:szCs w:val="18"/>
                </w:rPr>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18DCD" w14:textId="77777777" w:rsidR="00EA2F34" w:rsidRPr="003C5F94" w:rsidRDefault="00EA2F34" w:rsidP="00BE28D4">
            <w:pPr>
              <w:pStyle w:val="tabletext11"/>
              <w:tabs>
                <w:tab w:val="decimal" w:pos="240"/>
              </w:tabs>
              <w:rPr>
                <w:ins w:id="31631" w:author="Author"/>
                <w:rFonts w:cs="Arial"/>
                <w:color w:val="000000"/>
                <w:szCs w:val="18"/>
              </w:rPr>
            </w:pPr>
            <w:ins w:id="31632" w:author="Author">
              <w:r w:rsidRPr="003C5F94">
                <w:rPr>
                  <w:rFonts w:cs="Arial"/>
                  <w:color w:val="000000"/>
                  <w:szCs w:val="18"/>
                </w:rPr>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A9F80C" w14:textId="77777777" w:rsidR="00EA2F34" w:rsidRPr="003C5F94" w:rsidRDefault="00EA2F34" w:rsidP="00BE28D4">
            <w:pPr>
              <w:pStyle w:val="tabletext11"/>
              <w:tabs>
                <w:tab w:val="decimal" w:pos="240"/>
              </w:tabs>
              <w:rPr>
                <w:ins w:id="31633" w:author="Author"/>
                <w:rFonts w:cs="Arial"/>
                <w:color w:val="000000"/>
                <w:szCs w:val="18"/>
              </w:rPr>
            </w:pPr>
            <w:ins w:id="31634" w:author="Author">
              <w:r w:rsidRPr="003C5F94">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9DA087" w14:textId="77777777" w:rsidR="00EA2F34" w:rsidRPr="003C5F94" w:rsidRDefault="00EA2F34" w:rsidP="00BE28D4">
            <w:pPr>
              <w:pStyle w:val="tabletext11"/>
              <w:tabs>
                <w:tab w:val="decimal" w:pos="240"/>
              </w:tabs>
              <w:rPr>
                <w:ins w:id="31635" w:author="Author"/>
                <w:rFonts w:cs="Arial"/>
                <w:color w:val="000000"/>
                <w:szCs w:val="18"/>
              </w:rPr>
            </w:pPr>
            <w:ins w:id="31636" w:author="Author">
              <w:r w:rsidRPr="003C5F94">
                <w:rPr>
                  <w:rFonts w:cs="Arial"/>
                  <w:color w:val="000000"/>
                  <w:szCs w:val="18"/>
                </w:rPr>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242F69" w14:textId="77777777" w:rsidR="00EA2F34" w:rsidRPr="003C5F94" w:rsidRDefault="00EA2F34" w:rsidP="00BE28D4">
            <w:pPr>
              <w:pStyle w:val="tabletext11"/>
              <w:tabs>
                <w:tab w:val="decimal" w:pos="240"/>
              </w:tabs>
              <w:rPr>
                <w:ins w:id="31637" w:author="Author"/>
                <w:rFonts w:cs="Arial"/>
                <w:color w:val="000000"/>
                <w:szCs w:val="18"/>
              </w:rPr>
            </w:pPr>
            <w:ins w:id="31638" w:author="Author">
              <w:r w:rsidRPr="003C5F94">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3BBD37" w14:textId="77777777" w:rsidR="00EA2F34" w:rsidRPr="003C5F94" w:rsidRDefault="00EA2F34" w:rsidP="00BE28D4">
            <w:pPr>
              <w:pStyle w:val="tabletext11"/>
              <w:tabs>
                <w:tab w:val="decimal" w:pos="240"/>
              </w:tabs>
              <w:rPr>
                <w:ins w:id="31639" w:author="Author"/>
                <w:rFonts w:cs="Arial"/>
                <w:color w:val="000000"/>
                <w:szCs w:val="18"/>
              </w:rPr>
            </w:pPr>
            <w:ins w:id="31640" w:author="Author">
              <w:r w:rsidRPr="003C5F94">
                <w:rPr>
                  <w:rFonts w:cs="Arial"/>
                  <w:color w:val="000000"/>
                  <w:szCs w:val="18"/>
                </w:rPr>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D6BA60" w14:textId="77777777" w:rsidR="00EA2F34" w:rsidRPr="003C5F94" w:rsidRDefault="00EA2F34" w:rsidP="00BE28D4">
            <w:pPr>
              <w:pStyle w:val="tabletext11"/>
              <w:tabs>
                <w:tab w:val="decimal" w:pos="240"/>
              </w:tabs>
              <w:rPr>
                <w:ins w:id="31641" w:author="Author"/>
                <w:rFonts w:cs="Arial"/>
                <w:color w:val="000000"/>
                <w:szCs w:val="18"/>
              </w:rPr>
            </w:pPr>
            <w:ins w:id="31642" w:author="Author">
              <w:r w:rsidRPr="003C5F94">
                <w:rPr>
                  <w:rFonts w:cs="Arial"/>
                  <w:color w:val="000000"/>
                  <w:szCs w:val="18"/>
                </w:rPr>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B8D515" w14:textId="77777777" w:rsidR="00EA2F34" w:rsidRPr="003C5F94" w:rsidRDefault="00EA2F34" w:rsidP="00BE28D4">
            <w:pPr>
              <w:pStyle w:val="tabletext11"/>
              <w:tabs>
                <w:tab w:val="decimal" w:pos="280"/>
              </w:tabs>
              <w:rPr>
                <w:ins w:id="31643" w:author="Author"/>
                <w:rFonts w:cs="Arial"/>
                <w:color w:val="000000"/>
                <w:szCs w:val="18"/>
              </w:rPr>
            </w:pPr>
            <w:ins w:id="31644" w:author="Author">
              <w:r w:rsidRPr="003C5F94">
                <w:rPr>
                  <w:rFonts w:cs="Arial"/>
                  <w:color w:val="000000"/>
                  <w:szCs w:val="18"/>
                </w:rPr>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D36929" w14:textId="77777777" w:rsidR="00EA2F34" w:rsidRPr="003C5F94" w:rsidRDefault="00EA2F34" w:rsidP="00BE28D4">
            <w:pPr>
              <w:pStyle w:val="tabletext11"/>
              <w:tabs>
                <w:tab w:val="decimal" w:pos="380"/>
              </w:tabs>
              <w:rPr>
                <w:ins w:id="31645" w:author="Author"/>
                <w:rFonts w:cs="Arial"/>
                <w:color w:val="000000"/>
                <w:szCs w:val="18"/>
              </w:rPr>
            </w:pPr>
            <w:ins w:id="31646" w:author="Author">
              <w:r w:rsidRPr="003C5F94">
                <w:rPr>
                  <w:rFonts w:cs="Arial"/>
                  <w:color w:val="000000"/>
                  <w:szCs w:val="18"/>
                </w:rPr>
                <w:t>0.89</w:t>
              </w:r>
            </w:ins>
          </w:p>
        </w:tc>
      </w:tr>
      <w:tr w:rsidR="00EA2F34" w:rsidRPr="003C5F94" w14:paraId="797BE8A7"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647" w:author="Author"/>
        </w:trPr>
        <w:tc>
          <w:tcPr>
            <w:tcW w:w="200" w:type="dxa"/>
            <w:tcBorders>
              <w:right w:val="single" w:sz="6" w:space="0" w:color="auto"/>
            </w:tcBorders>
            <w:shd w:val="clear" w:color="auto" w:fill="auto"/>
          </w:tcPr>
          <w:p w14:paraId="0373DE6A" w14:textId="77777777" w:rsidR="00EA2F34" w:rsidRPr="003C5F94" w:rsidRDefault="00EA2F34" w:rsidP="00BE28D4">
            <w:pPr>
              <w:pStyle w:val="tabletext11"/>
              <w:rPr>
                <w:ins w:id="31648" w:author="Author"/>
              </w:rPr>
            </w:pPr>
          </w:p>
        </w:tc>
        <w:tc>
          <w:tcPr>
            <w:tcW w:w="240" w:type="dxa"/>
            <w:tcBorders>
              <w:top w:val="single" w:sz="6" w:space="0" w:color="auto"/>
              <w:left w:val="single" w:sz="6" w:space="0" w:color="auto"/>
              <w:bottom w:val="single" w:sz="6" w:space="0" w:color="auto"/>
            </w:tcBorders>
            <w:shd w:val="clear" w:color="auto" w:fill="auto"/>
          </w:tcPr>
          <w:p w14:paraId="0F283578" w14:textId="77777777" w:rsidR="00EA2F34" w:rsidRPr="003C5F94" w:rsidRDefault="00EA2F34" w:rsidP="00BE28D4">
            <w:pPr>
              <w:pStyle w:val="tabletext11"/>
              <w:rPr>
                <w:ins w:id="31649" w:author="Author"/>
              </w:rPr>
            </w:pPr>
          </w:p>
        </w:tc>
        <w:tc>
          <w:tcPr>
            <w:tcW w:w="1800" w:type="dxa"/>
            <w:tcBorders>
              <w:top w:val="single" w:sz="6" w:space="0" w:color="auto"/>
              <w:left w:val="nil"/>
              <w:bottom w:val="single" w:sz="6" w:space="0" w:color="auto"/>
              <w:right w:val="single" w:sz="6" w:space="0" w:color="auto"/>
            </w:tcBorders>
            <w:shd w:val="clear" w:color="auto" w:fill="auto"/>
          </w:tcPr>
          <w:p w14:paraId="1497EF79" w14:textId="77777777" w:rsidR="00EA2F34" w:rsidRPr="003C5F94" w:rsidRDefault="00EA2F34">
            <w:pPr>
              <w:pStyle w:val="tabletext11"/>
              <w:tabs>
                <w:tab w:val="decimal" w:pos="681"/>
              </w:tabs>
              <w:rPr>
                <w:ins w:id="31650" w:author="Author"/>
              </w:rPr>
              <w:pPrChange w:id="31651" w:author="Author">
                <w:pPr>
                  <w:pStyle w:val="tabletext11"/>
                </w:pPr>
              </w:pPrChange>
            </w:pPr>
            <w:ins w:id="31652" w:author="Author">
              <w:r w:rsidRPr="003C5F94">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CAB53F" w14:textId="77777777" w:rsidR="00EA2F34" w:rsidRPr="003C5F94" w:rsidRDefault="00EA2F34" w:rsidP="00BE28D4">
            <w:pPr>
              <w:pStyle w:val="tabletext11"/>
              <w:tabs>
                <w:tab w:val="decimal" w:pos="240"/>
              </w:tabs>
              <w:rPr>
                <w:ins w:id="31653" w:author="Author"/>
                <w:rFonts w:cs="Arial"/>
                <w:color w:val="000000"/>
                <w:szCs w:val="18"/>
              </w:rPr>
            </w:pPr>
            <w:ins w:id="31654" w:author="Author">
              <w:r w:rsidRPr="003C5F94">
                <w:rPr>
                  <w:rFonts w:cs="Arial"/>
                  <w:color w:val="000000"/>
                  <w:szCs w:val="18"/>
                </w:rPr>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9805E2" w14:textId="77777777" w:rsidR="00EA2F34" w:rsidRPr="003C5F94" w:rsidRDefault="00EA2F34" w:rsidP="00BE28D4">
            <w:pPr>
              <w:pStyle w:val="tabletext11"/>
              <w:tabs>
                <w:tab w:val="decimal" w:pos="240"/>
              </w:tabs>
              <w:rPr>
                <w:ins w:id="31655" w:author="Author"/>
                <w:rFonts w:cs="Arial"/>
                <w:color w:val="000000"/>
                <w:szCs w:val="18"/>
              </w:rPr>
            </w:pPr>
            <w:ins w:id="31656" w:author="Author">
              <w:r w:rsidRPr="003C5F94">
                <w:rPr>
                  <w:rFonts w:cs="Arial"/>
                  <w:color w:val="000000"/>
                  <w:szCs w:val="18"/>
                </w:rPr>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267A55" w14:textId="77777777" w:rsidR="00EA2F34" w:rsidRPr="003C5F94" w:rsidRDefault="00EA2F34" w:rsidP="00BE28D4">
            <w:pPr>
              <w:pStyle w:val="tabletext11"/>
              <w:tabs>
                <w:tab w:val="decimal" w:pos="240"/>
              </w:tabs>
              <w:rPr>
                <w:ins w:id="31657" w:author="Author"/>
                <w:rFonts w:cs="Arial"/>
                <w:color w:val="000000"/>
                <w:szCs w:val="18"/>
              </w:rPr>
            </w:pPr>
            <w:ins w:id="31658" w:author="Author">
              <w:r w:rsidRPr="003C5F94">
                <w:rPr>
                  <w:rFonts w:cs="Arial"/>
                  <w:color w:val="000000"/>
                  <w:szCs w:val="18"/>
                </w:rPr>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2FD072" w14:textId="77777777" w:rsidR="00EA2F34" w:rsidRPr="003C5F94" w:rsidRDefault="00EA2F34" w:rsidP="00BE28D4">
            <w:pPr>
              <w:pStyle w:val="tabletext11"/>
              <w:tabs>
                <w:tab w:val="decimal" w:pos="240"/>
              </w:tabs>
              <w:rPr>
                <w:ins w:id="31659" w:author="Author"/>
                <w:rFonts w:cs="Arial"/>
                <w:color w:val="000000"/>
                <w:szCs w:val="18"/>
              </w:rPr>
            </w:pPr>
            <w:ins w:id="31660" w:author="Author">
              <w:r w:rsidRPr="003C5F94">
                <w:rPr>
                  <w:rFonts w:cs="Arial"/>
                  <w:color w:val="000000"/>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5C566A" w14:textId="77777777" w:rsidR="00EA2F34" w:rsidRPr="003C5F94" w:rsidRDefault="00EA2F34" w:rsidP="00BE28D4">
            <w:pPr>
              <w:pStyle w:val="tabletext11"/>
              <w:tabs>
                <w:tab w:val="decimal" w:pos="240"/>
              </w:tabs>
              <w:rPr>
                <w:ins w:id="31661" w:author="Author"/>
                <w:rFonts w:cs="Arial"/>
                <w:color w:val="000000"/>
                <w:szCs w:val="18"/>
              </w:rPr>
            </w:pPr>
            <w:ins w:id="31662" w:author="Author">
              <w:r w:rsidRPr="003C5F94">
                <w:rPr>
                  <w:rFonts w:cs="Arial"/>
                  <w:color w:val="000000"/>
                  <w:szCs w:val="18"/>
                </w:rPr>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C18C4" w14:textId="77777777" w:rsidR="00EA2F34" w:rsidRPr="003C5F94" w:rsidRDefault="00EA2F34" w:rsidP="00BE28D4">
            <w:pPr>
              <w:pStyle w:val="tabletext11"/>
              <w:tabs>
                <w:tab w:val="decimal" w:pos="240"/>
              </w:tabs>
              <w:rPr>
                <w:ins w:id="31663" w:author="Author"/>
                <w:rFonts w:cs="Arial"/>
                <w:color w:val="000000"/>
                <w:szCs w:val="18"/>
              </w:rPr>
            </w:pPr>
            <w:ins w:id="31664" w:author="Author">
              <w:r w:rsidRPr="003C5F94">
                <w:rPr>
                  <w:rFonts w:cs="Arial"/>
                  <w:color w:val="000000"/>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FF0592" w14:textId="77777777" w:rsidR="00EA2F34" w:rsidRPr="003C5F94" w:rsidRDefault="00EA2F34" w:rsidP="00BE28D4">
            <w:pPr>
              <w:pStyle w:val="tabletext11"/>
              <w:tabs>
                <w:tab w:val="decimal" w:pos="240"/>
              </w:tabs>
              <w:rPr>
                <w:ins w:id="31665" w:author="Author"/>
                <w:rFonts w:cs="Arial"/>
                <w:color w:val="000000"/>
                <w:szCs w:val="18"/>
              </w:rPr>
            </w:pPr>
            <w:ins w:id="31666" w:author="Author">
              <w:r w:rsidRPr="003C5F94">
                <w:rPr>
                  <w:rFonts w:cs="Arial"/>
                  <w:color w:val="000000"/>
                  <w:szCs w:val="18"/>
                </w:rPr>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85A13B" w14:textId="77777777" w:rsidR="00EA2F34" w:rsidRPr="003C5F94" w:rsidRDefault="00EA2F34" w:rsidP="00BE28D4">
            <w:pPr>
              <w:pStyle w:val="tabletext11"/>
              <w:tabs>
                <w:tab w:val="decimal" w:pos="240"/>
              </w:tabs>
              <w:rPr>
                <w:ins w:id="31667" w:author="Author"/>
                <w:rFonts w:cs="Arial"/>
                <w:color w:val="000000"/>
                <w:szCs w:val="18"/>
              </w:rPr>
            </w:pPr>
            <w:ins w:id="31668" w:author="Author">
              <w:r w:rsidRPr="003C5F94">
                <w:rPr>
                  <w:rFonts w:cs="Arial"/>
                  <w:color w:val="000000"/>
                  <w:szCs w:val="18"/>
                </w:rPr>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87438E" w14:textId="77777777" w:rsidR="00EA2F34" w:rsidRPr="003C5F94" w:rsidRDefault="00EA2F34" w:rsidP="00BE28D4">
            <w:pPr>
              <w:pStyle w:val="tabletext11"/>
              <w:tabs>
                <w:tab w:val="decimal" w:pos="280"/>
              </w:tabs>
              <w:rPr>
                <w:ins w:id="31669" w:author="Author"/>
                <w:rFonts w:cs="Arial"/>
                <w:color w:val="000000"/>
                <w:szCs w:val="18"/>
              </w:rPr>
            </w:pPr>
            <w:ins w:id="31670" w:author="Author">
              <w:r w:rsidRPr="003C5F94">
                <w:rPr>
                  <w:rFonts w:cs="Arial"/>
                  <w:color w:val="000000"/>
                  <w:szCs w:val="18"/>
                </w:rPr>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76073" w14:textId="77777777" w:rsidR="00EA2F34" w:rsidRPr="003C5F94" w:rsidRDefault="00EA2F34" w:rsidP="00BE28D4">
            <w:pPr>
              <w:pStyle w:val="tabletext11"/>
              <w:tabs>
                <w:tab w:val="decimal" w:pos="380"/>
              </w:tabs>
              <w:rPr>
                <w:ins w:id="31671" w:author="Author"/>
                <w:rFonts w:cs="Arial"/>
                <w:color w:val="000000"/>
                <w:szCs w:val="18"/>
              </w:rPr>
            </w:pPr>
            <w:ins w:id="31672" w:author="Author">
              <w:r w:rsidRPr="003C5F94">
                <w:rPr>
                  <w:rFonts w:cs="Arial"/>
                  <w:color w:val="000000"/>
                  <w:szCs w:val="18"/>
                </w:rPr>
                <w:t>0.88</w:t>
              </w:r>
            </w:ins>
          </w:p>
        </w:tc>
      </w:tr>
      <w:tr w:rsidR="00EA2F34" w:rsidRPr="003C5F94" w14:paraId="2495F8F2"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673" w:author="Author"/>
        </w:trPr>
        <w:tc>
          <w:tcPr>
            <w:tcW w:w="200" w:type="dxa"/>
            <w:tcBorders>
              <w:right w:val="single" w:sz="6" w:space="0" w:color="auto"/>
            </w:tcBorders>
            <w:shd w:val="clear" w:color="auto" w:fill="auto"/>
          </w:tcPr>
          <w:p w14:paraId="21993672" w14:textId="77777777" w:rsidR="00EA2F34" w:rsidRPr="003C5F94" w:rsidRDefault="00EA2F34" w:rsidP="00BE28D4">
            <w:pPr>
              <w:pStyle w:val="tabletext11"/>
              <w:rPr>
                <w:ins w:id="31674" w:author="Author"/>
              </w:rPr>
            </w:pPr>
          </w:p>
        </w:tc>
        <w:tc>
          <w:tcPr>
            <w:tcW w:w="240" w:type="dxa"/>
            <w:tcBorders>
              <w:top w:val="single" w:sz="6" w:space="0" w:color="auto"/>
              <w:left w:val="single" w:sz="6" w:space="0" w:color="auto"/>
              <w:bottom w:val="single" w:sz="6" w:space="0" w:color="auto"/>
            </w:tcBorders>
            <w:shd w:val="clear" w:color="auto" w:fill="auto"/>
          </w:tcPr>
          <w:p w14:paraId="0DCA7CEC" w14:textId="77777777" w:rsidR="00EA2F34" w:rsidRPr="003C5F94" w:rsidRDefault="00EA2F34" w:rsidP="00BE28D4">
            <w:pPr>
              <w:pStyle w:val="tabletext11"/>
              <w:rPr>
                <w:ins w:id="316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2C27247B" w14:textId="77777777" w:rsidR="00EA2F34" w:rsidRPr="003C5F94" w:rsidRDefault="00EA2F34">
            <w:pPr>
              <w:pStyle w:val="tabletext11"/>
              <w:tabs>
                <w:tab w:val="decimal" w:pos="681"/>
              </w:tabs>
              <w:rPr>
                <w:ins w:id="31676" w:author="Author"/>
              </w:rPr>
              <w:pPrChange w:id="31677" w:author="Author">
                <w:pPr>
                  <w:pStyle w:val="tabletext11"/>
                </w:pPr>
              </w:pPrChange>
            </w:pPr>
            <w:ins w:id="31678" w:author="Author">
              <w:r w:rsidRPr="003C5F94">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AF45BE" w14:textId="77777777" w:rsidR="00EA2F34" w:rsidRPr="003C5F94" w:rsidRDefault="00EA2F34" w:rsidP="00BE28D4">
            <w:pPr>
              <w:pStyle w:val="tabletext11"/>
              <w:tabs>
                <w:tab w:val="decimal" w:pos="240"/>
              </w:tabs>
              <w:rPr>
                <w:ins w:id="31679" w:author="Author"/>
                <w:rFonts w:cs="Arial"/>
                <w:color w:val="000000"/>
                <w:szCs w:val="18"/>
              </w:rPr>
            </w:pPr>
            <w:ins w:id="31680" w:author="Author">
              <w:r w:rsidRPr="003C5F94">
                <w:rPr>
                  <w:rFonts w:cs="Arial"/>
                  <w:color w:val="000000"/>
                  <w:szCs w:val="18"/>
                </w:rPr>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1379AC" w14:textId="77777777" w:rsidR="00EA2F34" w:rsidRPr="003C5F94" w:rsidRDefault="00EA2F34" w:rsidP="00BE28D4">
            <w:pPr>
              <w:pStyle w:val="tabletext11"/>
              <w:tabs>
                <w:tab w:val="decimal" w:pos="240"/>
              </w:tabs>
              <w:rPr>
                <w:ins w:id="31681" w:author="Author"/>
                <w:rFonts w:cs="Arial"/>
                <w:color w:val="000000"/>
                <w:szCs w:val="18"/>
              </w:rPr>
            </w:pPr>
            <w:ins w:id="31682" w:author="Author">
              <w:r w:rsidRPr="003C5F94">
                <w:rPr>
                  <w:rFonts w:cs="Arial"/>
                  <w:color w:val="000000"/>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2F617A" w14:textId="77777777" w:rsidR="00EA2F34" w:rsidRPr="003C5F94" w:rsidRDefault="00EA2F34" w:rsidP="00BE28D4">
            <w:pPr>
              <w:pStyle w:val="tabletext11"/>
              <w:tabs>
                <w:tab w:val="decimal" w:pos="240"/>
              </w:tabs>
              <w:rPr>
                <w:ins w:id="31683" w:author="Author"/>
                <w:rFonts w:cs="Arial"/>
                <w:color w:val="000000"/>
                <w:szCs w:val="18"/>
              </w:rPr>
            </w:pPr>
            <w:ins w:id="31684" w:author="Author">
              <w:r w:rsidRPr="003C5F94">
                <w:rPr>
                  <w:rFonts w:cs="Arial"/>
                  <w:color w:val="000000"/>
                  <w:szCs w:val="18"/>
                </w:rPr>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BB3C52" w14:textId="77777777" w:rsidR="00EA2F34" w:rsidRPr="003C5F94" w:rsidRDefault="00EA2F34" w:rsidP="00BE28D4">
            <w:pPr>
              <w:pStyle w:val="tabletext11"/>
              <w:tabs>
                <w:tab w:val="decimal" w:pos="240"/>
              </w:tabs>
              <w:rPr>
                <w:ins w:id="31685" w:author="Author"/>
                <w:rFonts w:cs="Arial"/>
                <w:color w:val="000000"/>
                <w:szCs w:val="18"/>
              </w:rPr>
            </w:pPr>
            <w:ins w:id="31686" w:author="Author">
              <w:r w:rsidRPr="003C5F94">
                <w:rPr>
                  <w:rFonts w:cs="Arial"/>
                  <w:color w:val="000000"/>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05ECB4" w14:textId="77777777" w:rsidR="00EA2F34" w:rsidRPr="003C5F94" w:rsidRDefault="00EA2F34" w:rsidP="00BE28D4">
            <w:pPr>
              <w:pStyle w:val="tabletext11"/>
              <w:tabs>
                <w:tab w:val="decimal" w:pos="240"/>
              </w:tabs>
              <w:rPr>
                <w:ins w:id="31687" w:author="Author"/>
                <w:rFonts w:cs="Arial"/>
                <w:color w:val="000000"/>
                <w:szCs w:val="18"/>
              </w:rPr>
            </w:pPr>
            <w:ins w:id="31688" w:author="Author">
              <w:r w:rsidRPr="003C5F94">
                <w:rPr>
                  <w:rFonts w:cs="Arial"/>
                  <w:color w:val="000000"/>
                  <w:szCs w:val="18"/>
                </w:rPr>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6AA35" w14:textId="77777777" w:rsidR="00EA2F34" w:rsidRPr="003C5F94" w:rsidRDefault="00EA2F34" w:rsidP="00BE28D4">
            <w:pPr>
              <w:pStyle w:val="tabletext11"/>
              <w:tabs>
                <w:tab w:val="decimal" w:pos="240"/>
              </w:tabs>
              <w:rPr>
                <w:ins w:id="31689" w:author="Author"/>
                <w:rFonts w:cs="Arial"/>
                <w:color w:val="000000"/>
                <w:szCs w:val="18"/>
              </w:rPr>
            </w:pPr>
            <w:ins w:id="31690" w:author="Author">
              <w:r w:rsidRPr="003C5F94">
                <w:rPr>
                  <w:rFonts w:cs="Arial"/>
                  <w:color w:val="000000"/>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C6D8D" w14:textId="77777777" w:rsidR="00EA2F34" w:rsidRPr="003C5F94" w:rsidRDefault="00EA2F34" w:rsidP="00BE28D4">
            <w:pPr>
              <w:pStyle w:val="tabletext11"/>
              <w:tabs>
                <w:tab w:val="decimal" w:pos="240"/>
              </w:tabs>
              <w:rPr>
                <w:ins w:id="31691" w:author="Author"/>
                <w:rFonts w:cs="Arial"/>
                <w:color w:val="000000"/>
                <w:szCs w:val="18"/>
              </w:rPr>
            </w:pPr>
            <w:ins w:id="31692" w:author="Author">
              <w:r w:rsidRPr="003C5F94">
                <w:rPr>
                  <w:rFonts w:cs="Arial"/>
                  <w:color w:val="000000"/>
                  <w:szCs w:val="18"/>
                </w:rPr>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9379D7" w14:textId="77777777" w:rsidR="00EA2F34" w:rsidRPr="003C5F94" w:rsidRDefault="00EA2F34" w:rsidP="00BE28D4">
            <w:pPr>
              <w:pStyle w:val="tabletext11"/>
              <w:tabs>
                <w:tab w:val="decimal" w:pos="240"/>
              </w:tabs>
              <w:rPr>
                <w:ins w:id="31693" w:author="Author"/>
                <w:rFonts w:cs="Arial"/>
                <w:color w:val="000000"/>
                <w:szCs w:val="18"/>
              </w:rPr>
            </w:pPr>
            <w:ins w:id="31694" w:author="Author">
              <w:r w:rsidRPr="003C5F94">
                <w:rPr>
                  <w:rFonts w:cs="Arial"/>
                  <w:color w:val="000000"/>
                  <w:szCs w:val="18"/>
                </w:rPr>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B5E8C0" w14:textId="77777777" w:rsidR="00EA2F34" w:rsidRPr="003C5F94" w:rsidRDefault="00EA2F34" w:rsidP="00BE28D4">
            <w:pPr>
              <w:pStyle w:val="tabletext11"/>
              <w:tabs>
                <w:tab w:val="decimal" w:pos="280"/>
              </w:tabs>
              <w:rPr>
                <w:ins w:id="31695" w:author="Author"/>
                <w:rFonts w:cs="Arial"/>
                <w:color w:val="000000"/>
                <w:szCs w:val="18"/>
              </w:rPr>
            </w:pPr>
            <w:ins w:id="31696" w:author="Author">
              <w:r w:rsidRPr="003C5F94">
                <w:rPr>
                  <w:rFonts w:cs="Arial"/>
                  <w:color w:val="000000"/>
                  <w:szCs w:val="18"/>
                </w:rPr>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AED7B4" w14:textId="77777777" w:rsidR="00EA2F34" w:rsidRPr="003C5F94" w:rsidRDefault="00EA2F34" w:rsidP="00BE28D4">
            <w:pPr>
              <w:pStyle w:val="tabletext11"/>
              <w:tabs>
                <w:tab w:val="decimal" w:pos="380"/>
              </w:tabs>
              <w:rPr>
                <w:ins w:id="31697" w:author="Author"/>
                <w:rFonts w:cs="Arial"/>
                <w:color w:val="000000"/>
                <w:szCs w:val="18"/>
              </w:rPr>
            </w:pPr>
            <w:ins w:id="31698" w:author="Author">
              <w:r w:rsidRPr="003C5F94">
                <w:rPr>
                  <w:rFonts w:cs="Arial"/>
                  <w:color w:val="000000"/>
                  <w:szCs w:val="18"/>
                </w:rPr>
                <w:t>0.87</w:t>
              </w:r>
            </w:ins>
          </w:p>
        </w:tc>
      </w:tr>
      <w:tr w:rsidR="00EA2F34" w:rsidRPr="003C5F94" w14:paraId="56CD75C0"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699" w:author="Author"/>
        </w:trPr>
        <w:tc>
          <w:tcPr>
            <w:tcW w:w="200" w:type="dxa"/>
            <w:tcBorders>
              <w:right w:val="single" w:sz="6" w:space="0" w:color="auto"/>
            </w:tcBorders>
            <w:shd w:val="clear" w:color="auto" w:fill="auto"/>
          </w:tcPr>
          <w:p w14:paraId="287C2C9D" w14:textId="77777777" w:rsidR="00EA2F34" w:rsidRPr="003C5F94" w:rsidRDefault="00EA2F34" w:rsidP="00BE28D4">
            <w:pPr>
              <w:pStyle w:val="tabletext11"/>
              <w:rPr>
                <w:ins w:id="31700" w:author="Author"/>
              </w:rPr>
            </w:pPr>
          </w:p>
        </w:tc>
        <w:tc>
          <w:tcPr>
            <w:tcW w:w="240" w:type="dxa"/>
            <w:tcBorders>
              <w:top w:val="single" w:sz="6" w:space="0" w:color="auto"/>
              <w:left w:val="single" w:sz="6" w:space="0" w:color="auto"/>
              <w:bottom w:val="single" w:sz="6" w:space="0" w:color="auto"/>
            </w:tcBorders>
            <w:shd w:val="clear" w:color="auto" w:fill="auto"/>
          </w:tcPr>
          <w:p w14:paraId="3EC84E90" w14:textId="77777777" w:rsidR="00EA2F34" w:rsidRPr="003C5F94" w:rsidRDefault="00EA2F34" w:rsidP="00BE28D4">
            <w:pPr>
              <w:pStyle w:val="tabletext11"/>
              <w:rPr>
                <w:ins w:id="317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57AC7C0" w14:textId="77777777" w:rsidR="00EA2F34" w:rsidRPr="003C5F94" w:rsidRDefault="00EA2F34">
            <w:pPr>
              <w:pStyle w:val="tabletext11"/>
              <w:tabs>
                <w:tab w:val="decimal" w:pos="681"/>
              </w:tabs>
              <w:rPr>
                <w:ins w:id="31702" w:author="Author"/>
              </w:rPr>
              <w:pPrChange w:id="31703" w:author="Author">
                <w:pPr>
                  <w:pStyle w:val="tabletext11"/>
                </w:pPr>
              </w:pPrChange>
            </w:pPr>
            <w:ins w:id="31704" w:author="Author">
              <w:r w:rsidRPr="003C5F94">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DD7A1" w14:textId="77777777" w:rsidR="00EA2F34" w:rsidRPr="003C5F94" w:rsidRDefault="00EA2F34" w:rsidP="00BE28D4">
            <w:pPr>
              <w:pStyle w:val="tabletext11"/>
              <w:tabs>
                <w:tab w:val="decimal" w:pos="240"/>
              </w:tabs>
              <w:rPr>
                <w:ins w:id="31705" w:author="Author"/>
                <w:rFonts w:cs="Arial"/>
                <w:color w:val="000000"/>
                <w:szCs w:val="18"/>
              </w:rPr>
            </w:pPr>
            <w:ins w:id="31706" w:author="Author">
              <w:r w:rsidRPr="003C5F94">
                <w:rPr>
                  <w:rFonts w:cs="Arial"/>
                  <w:color w:val="000000"/>
                  <w:szCs w:val="18"/>
                </w:rPr>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563540" w14:textId="77777777" w:rsidR="00EA2F34" w:rsidRPr="003C5F94" w:rsidRDefault="00EA2F34" w:rsidP="00BE28D4">
            <w:pPr>
              <w:pStyle w:val="tabletext11"/>
              <w:tabs>
                <w:tab w:val="decimal" w:pos="240"/>
              </w:tabs>
              <w:rPr>
                <w:ins w:id="31707" w:author="Author"/>
                <w:rFonts w:cs="Arial"/>
                <w:color w:val="000000"/>
                <w:szCs w:val="18"/>
              </w:rPr>
            </w:pPr>
            <w:ins w:id="31708" w:author="Author">
              <w:r w:rsidRPr="003C5F94">
                <w:rPr>
                  <w:rFonts w:cs="Arial"/>
                  <w:color w:val="000000"/>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45922C" w14:textId="77777777" w:rsidR="00EA2F34" w:rsidRPr="003C5F94" w:rsidRDefault="00EA2F34" w:rsidP="00BE28D4">
            <w:pPr>
              <w:pStyle w:val="tabletext11"/>
              <w:tabs>
                <w:tab w:val="decimal" w:pos="240"/>
              </w:tabs>
              <w:rPr>
                <w:ins w:id="31709" w:author="Author"/>
                <w:rFonts w:cs="Arial"/>
                <w:color w:val="000000"/>
                <w:szCs w:val="18"/>
              </w:rPr>
            </w:pPr>
            <w:ins w:id="31710" w:author="Author">
              <w:r w:rsidRPr="003C5F94">
                <w:rPr>
                  <w:rFonts w:cs="Arial"/>
                  <w:color w:val="000000"/>
                  <w:szCs w:val="18"/>
                </w:rPr>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5651F" w14:textId="77777777" w:rsidR="00EA2F34" w:rsidRPr="003C5F94" w:rsidRDefault="00EA2F34" w:rsidP="00BE28D4">
            <w:pPr>
              <w:pStyle w:val="tabletext11"/>
              <w:tabs>
                <w:tab w:val="decimal" w:pos="240"/>
              </w:tabs>
              <w:rPr>
                <w:ins w:id="31711" w:author="Author"/>
                <w:rFonts w:cs="Arial"/>
                <w:color w:val="000000"/>
                <w:szCs w:val="18"/>
              </w:rPr>
            </w:pPr>
            <w:ins w:id="31712" w:author="Author">
              <w:r w:rsidRPr="003C5F94">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52682" w14:textId="77777777" w:rsidR="00EA2F34" w:rsidRPr="003C5F94" w:rsidRDefault="00EA2F34" w:rsidP="00BE28D4">
            <w:pPr>
              <w:pStyle w:val="tabletext11"/>
              <w:tabs>
                <w:tab w:val="decimal" w:pos="240"/>
              </w:tabs>
              <w:rPr>
                <w:ins w:id="31713" w:author="Author"/>
                <w:rFonts w:cs="Arial"/>
                <w:color w:val="000000"/>
                <w:szCs w:val="18"/>
              </w:rPr>
            </w:pPr>
            <w:ins w:id="31714" w:author="Author">
              <w:r w:rsidRPr="003C5F94">
                <w:rPr>
                  <w:rFonts w:cs="Arial"/>
                  <w:color w:val="000000"/>
                  <w:szCs w:val="18"/>
                </w:rPr>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337AC" w14:textId="77777777" w:rsidR="00EA2F34" w:rsidRPr="003C5F94" w:rsidRDefault="00EA2F34" w:rsidP="00BE28D4">
            <w:pPr>
              <w:pStyle w:val="tabletext11"/>
              <w:tabs>
                <w:tab w:val="decimal" w:pos="240"/>
              </w:tabs>
              <w:rPr>
                <w:ins w:id="31715" w:author="Author"/>
                <w:rFonts w:cs="Arial"/>
                <w:color w:val="000000"/>
                <w:szCs w:val="18"/>
              </w:rPr>
            </w:pPr>
            <w:ins w:id="31716" w:author="Author">
              <w:r w:rsidRPr="003C5F94">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9B916F" w14:textId="77777777" w:rsidR="00EA2F34" w:rsidRPr="003C5F94" w:rsidRDefault="00EA2F34" w:rsidP="00BE28D4">
            <w:pPr>
              <w:pStyle w:val="tabletext11"/>
              <w:tabs>
                <w:tab w:val="decimal" w:pos="240"/>
              </w:tabs>
              <w:rPr>
                <w:ins w:id="31717" w:author="Author"/>
                <w:rFonts w:cs="Arial"/>
                <w:color w:val="000000"/>
                <w:szCs w:val="18"/>
              </w:rPr>
            </w:pPr>
            <w:ins w:id="31718" w:author="Author">
              <w:r w:rsidRPr="003C5F94">
                <w:rPr>
                  <w:rFonts w:cs="Arial"/>
                  <w:color w:val="000000"/>
                  <w:szCs w:val="18"/>
                </w:rPr>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2721E5" w14:textId="77777777" w:rsidR="00EA2F34" w:rsidRPr="003C5F94" w:rsidRDefault="00EA2F34" w:rsidP="00BE28D4">
            <w:pPr>
              <w:pStyle w:val="tabletext11"/>
              <w:tabs>
                <w:tab w:val="decimal" w:pos="240"/>
              </w:tabs>
              <w:rPr>
                <w:ins w:id="31719" w:author="Author"/>
                <w:rFonts w:cs="Arial"/>
                <w:color w:val="000000"/>
                <w:szCs w:val="18"/>
              </w:rPr>
            </w:pPr>
            <w:ins w:id="31720" w:author="Author">
              <w:r w:rsidRPr="003C5F94">
                <w:rPr>
                  <w:rFonts w:cs="Arial"/>
                  <w:color w:val="000000"/>
                  <w:szCs w:val="18"/>
                </w:rPr>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4C2E7A" w14:textId="77777777" w:rsidR="00EA2F34" w:rsidRPr="003C5F94" w:rsidRDefault="00EA2F34" w:rsidP="00BE28D4">
            <w:pPr>
              <w:pStyle w:val="tabletext11"/>
              <w:tabs>
                <w:tab w:val="decimal" w:pos="280"/>
              </w:tabs>
              <w:rPr>
                <w:ins w:id="31721" w:author="Author"/>
                <w:rFonts w:cs="Arial"/>
                <w:color w:val="000000"/>
                <w:szCs w:val="18"/>
              </w:rPr>
            </w:pPr>
            <w:ins w:id="31722" w:author="Author">
              <w:r w:rsidRPr="003C5F94">
                <w:rPr>
                  <w:rFonts w:cs="Arial"/>
                  <w:color w:val="000000"/>
                  <w:szCs w:val="18"/>
                </w:rPr>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9FC175" w14:textId="77777777" w:rsidR="00EA2F34" w:rsidRPr="003C5F94" w:rsidRDefault="00EA2F34" w:rsidP="00BE28D4">
            <w:pPr>
              <w:pStyle w:val="tabletext11"/>
              <w:tabs>
                <w:tab w:val="decimal" w:pos="380"/>
              </w:tabs>
              <w:rPr>
                <w:ins w:id="31723" w:author="Author"/>
                <w:rFonts w:cs="Arial"/>
                <w:color w:val="000000"/>
                <w:szCs w:val="18"/>
              </w:rPr>
            </w:pPr>
            <w:ins w:id="31724" w:author="Author">
              <w:r w:rsidRPr="003C5F94">
                <w:rPr>
                  <w:rFonts w:cs="Arial"/>
                  <w:color w:val="000000"/>
                  <w:szCs w:val="18"/>
                </w:rPr>
                <w:t>0.87</w:t>
              </w:r>
            </w:ins>
          </w:p>
        </w:tc>
      </w:tr>
      <w:tr w:rsidR="00EA2F34" w:rsidRPr="003C5F94" w14:paraId="2EC8EC57"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725" w:author="Author"/>
        </w:trPr>
        <w:tc>
          <w:tcPr>
            <w:tcW w:w="200" w:type="dxa"/>
            <w:tcBorders>
              <w:right w:val="single" w:sz="6" w:space="0" w:color="auto"/>
            </w:tcBorders>
            <w:shd w:val="clear" w:color="auto" w:fill="auto"/>
          </w:tcPr>
          <w:p w14:paraId="232B3532" w14:textId="77777777" w:rsidR="00EA2F34" w:rsidRPr="003C5F94" w:rsidRDefault="00EA2F34" w:rsidP="00BE28D4">
            <w:pPr>
              <w:pStyle w:val="tabletext11"/>
              <w:rPr>
                <w:ins w:id="31726" w:author="Author"/>
              </w:rPr>
            </w:pPr>
          </w:p>
        </w:tc>
        <w:tc>
          <w:tcPr>
            <w:tcW w:w="240" w:type="dxa"/>
            <w:tcBorders>
              <w:top w:val="single" w:sz="6" w:space="0" w:color="auto"/>
              <w:left w:val="single" w:sz="6" w:space="0" w:color="auto"/>
              <w:bottom w:val="single" w:sz="6" w:space="0" w:color="auto"/>
            </w:tcBorders>
            <w:shd w:val="clear" w:color="auto" w:fill="auto"/>
          </w:tcPr>
          <w:p w14:paraId="4BA48EF6" w14:textId="77777777" w:rsidR="00EA2F34" w:rsidRPr="003C5F94" w:rsidRDefault="00EA2F34" w:rsidP="00BE28D4">
            <w:pPr>
              <w:pStyle w:val="tabletext11"/>
              <w:rPr>
                <w:ins w:id="31727" w:author="Author"/>
              </w:rPr>
            </w:pPr>
          </w:p>
        </w:tc>
        <w:tc>
          <w:tcPr>
            <w:tcW w:w="1800" w:type="dxa"/>
            <w:tcBorders>
              <w:top w:val="single" w:sz="6" w:space="0" w:color="auto"/>
              <w:left w:val="nil"/>
              <w:bottom w:val="single" w:sz="6" w:space="0" w:color="auto"/>
              <w:right w:val="single" w:sz="6" w:space="0" w:color="auto"/>
            </w:tcBorders>
            <w:shd w:val="clear" w:color="auto" w:fill="auto"/>
          </w:tcPr>
          <w:p w14:paraId="030D5E5E" w14:textId="77777777" w:rsidR="00EA2F34" w:rsidRPr="003C5F94" w:rsidRDefault="00EA2F34">
            <w:pPr>
              <w:pStyle w:val="tabletext11"/>
              <w:tabs>
                <w:tab w:val="decimal" w:pos="681"/>
              </w:tabs>
              <w:rPr>
                <w:ins w:id="31728" w:author="Author"/>
              </w:rPr>
              <w:pPrChange w:id="31729" w:author="Author">
                <w:pPr>
                  <w:pStyle w:val="tabletext11"/>
                </w:pPr>
              </w:pPrChange>
            </w:pPr>
            <w:ins w:id="31730" w:author="Author">
              <w:r w:rsidRPr="003C5F94">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E9FE50" w14:textId="77777777" w:rsidR="00EA2F34" w:rsidRPr="003C5F94" w:rsidRDefault="00EA2F34" w:rsidP="00BE28D4">
            <w:pPr>
              <w:pStyle w:val="tabletext11"/>
              <w:tabs>
                <w:tab w:val="decimal" w:pos="240"/>
              </w:tabs>
              <w:rPr>
                <w:ins w:id="31731" w:author="Author"/>
                <w:rFonts w:cs="Arial"/>
                <w:color w:val="000000"/>
                <w:szCs w:val="18"/>
              </w:rPr>
            </w:pPr>
            <w:ins w:id="31732" w:author="Author">
              <w:r w:rsidRPr="003C5F94">
                <w:rPr>
                  <w:rFonts w:cs="Arial"/>
                  <w:color w:val="000000"/>
                  <w:szCs w:val="18"/>
                </w:rPr>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CE0573" w14:textId="77777777" w:rsidR="00EA2F34" w:rsidRPr="003C5F94" w:rsidRDefault="00EA2F34" w:rsidP="00BE28D4">
            <w:pPr>
              <w:pStyle w:val="tabletext11"/>
              <w:tabs>
                <w:tab w:val="decimal" w:pos="240"/>
              </w:tabs>
              <w:rPr>
                <w:ins w:id="31733" w:author="Author"/>
                <w:rFonts w:cs="Arial"/>
                <w:color w:val="000000"/>
                <w:szCs w:val="18"/>
              </w:rPr>
            </w:pPr>
            <w:ins w:id="31734" w:author="Author">
              <w:r w:rsidRPr="003C5F94">
                <w:rPr>
                  <w:rFonts w:cs="Arial"/>
                  <w:color w:val="000000"/>
                  <w:szCs w:val="18"/>
                </w:rPr>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B3FB12" w14:textId="77777777" w:rsidR="00EA2F34" w:rsidRPr="003C5F94" w:rsidRDefault="00EA2F34" w:rsidP="00BE28D4">
            <w:pPr>
              <w:pStyle w:val="tabletext11"/>
              <w:tabs>
                <w:tab w:val="decimal" w:pos="240"/>
              </w:tabs>
              <w:rPr>
                <w:ins w:id="31735" w:author="Author"/>
                <w:rFonts w:cs="Arial"/>
                <w:color w:val="000000"/>
                <w:szCs w:val="18"/>
              </w:rPr>
            </w:pPr>
            <w:ins w:id="31736" w:author="Author">
              <w:r w:rsidRPr="003C5F94">
                <w:rPr>
                  <w:rFonts w:cs="Arial"/>
                  <w:color w:val="000000"/>
                  <w:szCs w:val="18"/>
                </w:rPr>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3C9C4" w14:textId="77777777" w:rsidR="00EA2F34" w:rsidRPr="003C5F94" w:rsidRDefault="00EA2F34" w:rsidP="00BE28D4">
            <w:pPr>
              <w:pStyle w:val="tabletext11"/>
              <w:tabs>
                <w:tab w:val="decimal" w:pos="240"/>
              </w:tabs>
              <w:rPr>
                <w:ins w:id="31737" w:author="Author"/>
                <w:rFonts w:cs="Arial"/>
                <w:color w:val="000000"/>
                <w:szCs w:val="18"/>
              </w:rPr>
            </w:pPr>
            <w:ins w:id="31738" w:author="Author">
              <w:r w:rsidRPr="003C5F94">
                <w:rPr>
                  <w:rFonts w:cs="Arial"/>
                  <w:color w:val="000000"/>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503114" w14:textId="77777777" w:rsidR="00EA2F34" w:rsidRPr="003C5F94" w:rsidRDefault="00EA2F34" w:rsidP="00BE28D4">
            <w:pPr>
              <w:pStyle w:val="tabletext11"/>
              <w:tabs>
                <w:tab w:val="decimal" w:pos="240"/>
              </w:tabs>
              <w:rPr>
                <w:ins w:id="31739" w:author="Author"/>
                <w:rFonts w:cs="Arial"/>
                <w:color w:val="000000"/>
                <w:szCs w:val="18"/>
              </w:rPr>
            </w:pPr>
            <w:ins w:id="31740" w:author="Author">
              <w:r w:rsidRPr="003C5F94">
                <w:rPr>
                  <w:rFonts w:cs="Arial"/>
                  <w:color w:val="000000"/>
                  <w:szCs w:val="18"/>
                </w:rPr>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77B40B" w14:textId="77777777" w:rsidR="00EA2F34" w:rsidRPr="003C5F94" w:rsidRDefault="00EA2F34" w:rsidP="00BE28D4">
            <w:pPr>
              <w:pStyle w:val="tabletext11"/>
              <w:tabs>
                <w:tab w:val="decimal" w:pos="240"/>
              </w:tabs>
              <w:rPr>
                <w:ins w:id="31741" w:author="Author"/>
                <w:rFonts w:cs="Arial"/>
                <w:color w:val="000000"/>
                <w:szCs w:val="18"/>
              </w:rPr>
            </w:pPr>
            <w:ins w:id="31742" w:author="Author">
              <w:r w:rsidRPr="003C5F94">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42D36D" w14:textId="77777777" w:rsidR="00EA2F34" w:rsidRPr="003C5F94" w:rsidRDefault="00EA2F34" w:rsidP="00BE28D4">
            <w:pPr>
              <w:pStyle w:val="tabletext11"/>
              <w:tabs>
                <w:tab w:val="decimal" w:pos="240"/>
              </w:tabs>
              <w:rPr>
                <w:ins w:id="31743" w:author="Author"/>
                <w:rFonts w:cs="Arial"/>
                <w:color w:val="000000"/>
                <w:szCs w:val="18"/>
              </w:rPr>
            </w:pPr>
            <w:ins w:id="31744" w:author="Author">
              <w:r w:rsidRPr="003C5F94">
                <w:rPr>
                  <w:rFonts w:cs="Arial"/>
                  <w:color w:val="000000"/>
                  <w:szCs w:val="18"/>
                </w:rPr>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B5D6BC" w14:textId="77777777" w:rsidR="00EA2F34" w:rsidRPr="003C5F94" w:rsidRDefault="00EA2F34" w:rsidP="00BE28D4">
            <w:pPr>
              <w:pStyle w:val="tabletext11"/>
              <w:tabs>
                <w:tab w:val="decimal" w:pos="240"/>
              </w:tabs>
              <w:rPr>
                <w:ins w:id="31745" w:author="Author"/>
                <w:rFonts w:cs="Arial"/>
                <w:color w:val="000000"/>
                <w:szCs w:val="18"/>
              </w:rPr>
            </w:pPr>
            <w:ins w:id="31746" w:author="Author">
              <w:r w:rsidRPr="003C5F94">
                <w:rPr>
                  <w:rFonts w:cs="Arial"/>
                  <w:color w:val="000000"/>
                  <w:szCs w:val="18"/>
                </w:rPr>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FBD7D8" w14:textId="77777777" w:rsidR="00EA2F34" w:rsidRPr="003C5F94" w:rsidRDefault="00EA2F34" w:rsidP="00BE28D4">
            <w:pPr>
              <w:pStyle w:val="tabletext11"/>
              <w:tabs>
                <w:tab w:val="decimal" w:pos="280"/>
              </w:tabs>
              <w:rPr>
                <w:ins w:id="31747" w:author="Author"/>
                <w:rFonts w:cs="Arial"/>
                <w:color w:val="000000"/>
                <w:szCs w:val="18"/>
              </w:rPr>
            </w:pPr>
            <w:ins w:id="31748" w:author="Author">
              <w:r w:rsidRPr="003C5F94">
                <w:rPr>
                  <w:rFonts w:cs="Arial"/>
                  <w:color w:val="000000"/>
                  <w:szCs w:val="18"/>
                </w:rPr>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944287" w14:textId="77777777" w:rsidR="00EA2F34" w:rsidRPr="003C5F94" w:rsidRDefault="00EA2F34" w:rsidP="00BE28D4">
            <w:pPr>
              <w:pStyle w:val="tabletext11"/>
              <w:tabs>
                <w:tab w:val="decimal" w:pos="380"/>
              </w:tabs>
              <w:rPr>
                <w:ins w:id="31749" w:author="Author"/>
                <w:rFonts w:cs="Arial"/>
                <w:color w:val="000000"/>
                <w:szCs w:val="18"/>
              </w:rPr>
            </w:pPr>
            <w:ins w:id="31750" w:author="Author">
              <w:r w:rsidRPr="003C5F94">
                <w:rPr>
                  <w:rFonts w:cs="Arial"/>
                  <w:color w:val="000000"/>
                  <w:szCs w:val="18"/>
                </w:rPr>
                <w:t>0.86</w:t>
              </w:r>
            </w:ins>
          </w:p>
        </w:tc>
      </w:tr>
      <w:tr w:rsidR="00EA2F34" w:rsidRPr="003C5F94" w14:paraId="690107BD"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751" w:author="Author"/>
        </w:trPr>
        <w:tc>
          <w:tcPr>
            <w:tcW w:w="200" w:type="dxa"/>
            <w:tcBorders>
              <w:right w:val="single" w:sz="6" w:space="0" w:color="auto"/>
            </w:tcBorders>
            <w:shd w:val="clear" w:color="auto" w:fill="auto"/>
          </w:tcPr>
          <w:p w14:paraId="6D1FA164" w14:textId="77777777" w:rsidR="00EA2F34" w:rsidRPr="003C5F94" w:rsidRDefault="00EA2F34" w:rsidP="00BE28D4">
            <w:pPr>
              <w:pStyle w:val="tabletext11"/>
              <w:rPr>
                <w:ins w:id="31752" w:author="Author"/>
              </w:rPr>
            </w:pPr>
          </w:p>
        </w:tc>
        <w:tc>
          <w:tcPr>
            <w:tcW w:w="240" w:type="dxa"/>
            <w:tcBorders>
              <w:top w:val="single" w:sz="6" w:space="0" w:color="auto"/>
              <w:left w:val="single" w:sz="6" w:space="0" w:color="auto"/>
              <w:bottom w:val="single" w:sz="6" w:space="0" w:color="auto"/>
            </w:tcBorders>
            <w:shd w:val="clear" w:color="auto" w:fill="auto"/>
          </w:tcPr>
          <w:p w14:paraId="717F66B9" w14:textId="77777777" w:rsidR="00EA2F34" w:rsidRPr="003C5F94" w:rsidRDefault="00EA2F34" w:rsidP="00BE28D4">
            <w:pPr>
              <w:pStyle w:val="tabletext11"/>
              <w:rPr>
                <w:ins w:id="31753" w:author="Author"/>
              </w:rPr>
            </w:pPr>
          </w:p>
        </w:tc>
        <w:tc>
          <w:tcPr>
            <w:tcW w:w="1800" w:type="dxa"/>
            <w:tcBorders>
              <w:top w:val="single" w:sz="6" w:space="0" w:color="auto"/>
              <w:left w:val="nil"/>
              <w:bottom w:val="single" w:sz="6" w:space="0" w:color="auto"/>
              <w:right w:val="single" w:sz="6" w:space="0" w:color="auto"/>
            </w:tcBorders>
            <w:shd w:val="clear" w:color="auto" w:fill="auto"/>
          </w:tcPr>
          <w:p w14:paraId="3F94A88A" w14:textId="77777777" w:rsidR="00EA2F34" w:rsidRPr="003C5F94" w:rsidRDefault="00EA2F34">
            <w:pPr>
              <w:pStyle w:val="tabletext11"/>
              <w:tabs>
                <w:tab w:val="decimal" w:pos="681"/>
              </w:tabs>
              <w:rPr>
                <w:ins w:id="31754" w:author="Author"/>
              </w:rPr>
              <w:pPrChange w:id="31755" w:author="Author">
                <w:pPr>
                  <w:pStyle w:val="tabletext11"/>
                </w:pPr>
              </w:pPrChange>
            </w:pPr>
            <w:ins w:id="31756" w:author="Author">
              <w:r w:rsidRPr="003C5F94">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128E2C" w14:textId="77777777" w:rsidR="00EA2F34" w:rsidRPr="003C5F94" w:rsidRDefault="00EA2F34" w:rsidP="00BE28D4">
            <w:pPr>
              <w:pStyle w:val="tabletext11"/>
              <w:tabs>
                <w:tab w:val="decimal" w:pos="240"/>
              </w:tabs>
              <w:rPr>
                <w:ins w:id="31757" w:author="Author"/>
                <w:rFonts w:cs="Arial"/>
                <w:color w:val="000000"/>
                <w:szCs w:val="18"/>
              </w:rPr>
            </w:pPr>
            <w:ins w:id="31758" w:author="Author">
              <w:r w:rsidRPr="003C5F94">
                <w:rPr>
                  <w:rFonts w:cs="Arial"/>
                  <w:color w:val="000000"/>
                  <w:szCs w:val="18"/>
                </w:rPr>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E5183B" w14:textId="77777777" w:rsidR="00EA2F34" w:rsidRPr="003C5F94" w:rsidRDefault="00EA2F34" w:rsidP="00BE28D4">
            <w:pPr>
              <w:pStyle w:val="tabletext11"/>
              <w:tabs>
                <w:tab w:val="decimal" w:pos="240"/>
              </w:tabs>
              <w:rPr>
                <w:ins w:id="31759" w:author="Author"/>
                <w:rFonts w:cs="Arial"/>
                <w:color w:val="000000"/>
                <w:szCs w:val="18"/>
              </w:rPr>
            </w:pPr>
            <w:ins w:id="31760" w:author="Author">
              <w:r w:rsidRPr="003C5F94">
                <w:rPr>
                  <w:rFonts w:cs="Arial"/>
                  <w:color w:val="000000"/>
                  <w:szCs w:val="18"/>
                </w:rPr>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DF7F01" w14:textId="77777777" w:rsidR="00EA2F34" w:rsidRPr="003C5F94" w:rsidRDefault="00EA2F34" w:rsidP="00BE28D4">
            <w:pPr>
              <w:pStyle w:val="tabletext11"/>
              <w:tabs>
                <w:tab w:val="decimal" w:pos="240"/>
              </w:tabs>
              <w:rPr>
                <w:ins w:id="31761" w:author="Author"/>
                <w:rFonts w:cs="Arial"/>
                <w:color w:val="000000"/>
                <w:szCs w:val="18"/>
              </w:rPr>
            </w:pPr>
            <w:ins w:id="31762" w:author="Author">
              <w:r w:rsidRPr="003C5F94">
                <w:rPr>
                  <w:rFonts w:cs="Arial"/>
                  <w:color w:val="000000"/>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180EAC" w14:textId="77777777" w:rsidR="00EA2F34" w:rsidRPr="003C5F94" w:rsidRDefault="00EA2F34" w:rsidP="00BE28D4">
            <w:pPr>
              <w:pStyle w:val="tabletext11"/>
              <w:tabs>
                <w:tab w:val="decimal" w:pos="240"/>
              </w:tabs>
              <w:rPr>
                <w:ins w:id="31763" w:author="Author"/>
                <w:rFonts w:cs="Arial"/>
                <w:color w:val="000000"/>
                <w:szCs w:val="18"/>
              </w:rPr>
            </w:pPr>
            <w:ins w:id="31764" w:author="Author">
              <w:r w:rsidRPr="003C5F94">
                <w:rPr>
                  <w:rFonts w:cs="Arial"/>
                  <w:color w:val="000000"/>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F7B700" w14:textId="77777777" w:rsidR="00EA2F34" w:rsidRPr="003C5F94" w:rsidRDefault="00EA2F34" w:rsidP="00BE28D4">
            <w:pPr>
              <w:pStyle w:val="tabletext11"/>
              <w:tabs>
                <w:tab w:val="decimal" w:pos="240"/>
              </w:tabs>
              <w:rPr>
                <w:ins w:id="31765" w:author="Author"/>
                <w:rFonts w:cs="Arial"/>
                <w:color w:val="000000"/>
                <w:szCs w:val="18"/>
              </w:rPr>
            </w:pPr>
            <w:ins w:id="31766" w:author="Author">
              <w:r w:rsidRPr="003C5F94">
                <w:rPr>
                  <w:rFonts w:cs="Arial"/>
                  <w:color w:val="000000"/>
                  <w:szCs w:val="18"/>
                </w:rPr>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43EA9" w14:textId="77777777" w:rsidR="00EA2F34" w:rsidRPr="003C5F94" w:rsidRDefault="00EA2F34" w:rsidP="00BE28D4">
            <w:pPr>
              <w:pStyle w:val="tabletext11"/>
              <w:tabs>
                <w:tab w:val="decimal" w:pos="240"/>
              </w:tabs>
              <w:rPr>
                <w:ins w:id="31767" w:author="Author"/>
                <w:rFonts w:cs="Arial"/>
                <w:color w:val="000000"/>
                <w:szCs w:val="18"/>
              </w:rPr>
            </w:pPr>
            <w:ins w:id="31768" w:author="Author">
              <w:r w:rsidRPr="003C5F94">
                <w:rPr>
                  <w:rFonts w:cs="Arial"/>
                  <w:color w:val="000000"/>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4B40F" w14:textId="77777777" w:rsidR="00EA2F34" w:rsidRPr="003C5F94" w:rsidRDefault="00EA2F34" w:rsidP="00BE28D4">
            <w:pPr>
              <w:pStyle w:val="tabletext11"/>
              <w:tabs>
                <w:tab w:val="decimal" w:pos="240"/>
              </w:tabs>
              <w:rPr>
                <w:ins w:id="31769" w:author="Author"/>
                <w:rFonts w:cs="Arial"/>
                <w:color w:val="000000"/>
                <w:szCs w:val="18"/>
              </w:rPr>
            </w:pPr>
            <w:ins w:id="31770" w:author="Author">
              <w:r w:rsidRPr="003C5F94">
                <w:rPr>
                  <w:rFonts w:cs="Arial"/>
                  <w:color w:val="000000"/>
                  <w:szCs w:val="18"/>
                </w:rPr>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8C750C" w14:textId="77777777" w:rsidR="00EA2F34" w:rsidRPr="003C5F94" w:rsidRDefault="00EA2F34" w:rsidP="00BE28D4">
            <w:pPr>
              <w:pStyle w:val="tabletext11"/>
              <w:tabs>
                <w:tab w:val="decimal" w:pos="240"/>
              </w:tabs>
              <w:rPr>
                <w:ins w:id="31771" w:author="Author"/>
                <w:rFonts w:cs="Arial"/>
                <w:color w:val="000000"/>
                <w:szCs w:val="18"/>
              </w:rPr>
            </w:pPr>
            <w:ins w:id="31772" w:author="Author">
              <w:r w:rsidRPr="003C5F94">
                <w:rPr>
                  <w:rFonts w:cs="Arial"/>
                  <w:color w:val="000000"/>
                  <w:szCs w:val="18"/>
                </w:rPr>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731FC8" w14:textId="77777777" w:rsidR="00EA2F34" w:rsidRPr="003C5F94" w:rsidRDefault="00EA2F34" w:rsidP="00BE28D4">
            <w:pPr>
              <w:pStyle w:val="tabletext11"/>
              <w:tabs>
                <w:tab w:val="decimal" w:pos="280"/>
              </w:tabs>
              <w:rPr>
                <w:ins w:id="31773" w:author="Author"/>
                <w:rFonts w:cs="Arial"/>
                <w:color w:val="000000"/>
                <w:szCs w:val="18"/>
              </w:rPr>
            </w:pPr>
            <w:ins w:id="31774" w:author="Author">
              <w:r w:rsidRPr="003C5F94">
                <w:rPr>
                  <w:rFonts w:cs="Arial"/>
                  <w:color w:val="000000"/>
                  <w:szCs w:val="18"/>
                </w:rPr>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70E01" w14:textId="77777777" w:rsidR="00EA2F34" w:rsidRPr="003C5F94" w:rsidRDefault="00EA2F34" w:rsidP="00BE28D4">
            <w:pPr>
              <w:pStyle w:val="tabletext11"/>
              <w:tabs>
                <w:tab w:val="decimal" w:pos="380"/>
              </w:tabs>
              <w:rPr>
                <w:ins w:id="31775" w:author="Author"/>
                <w:rFonts w:cs="Arial"/>
                <w:color w:val="000000"/>
                <w:szCs w:val="18"/>
              </w:rPr>
            </w:pPr>
            <w:ins w:id="31776" w:author="Author">
              <w:r w:rsidRPr="003C5F94">
                <w:rPr>
                  <w:rFonts w:cs="Arial"/>
                  <w:color w:val="000000"/>
                  <w:szCs w:val="18"/>
                </w:rPr>
                <w:t>0.85</w:t>
              </w:r>
            </w:ins>
          </w:p>
        </w:tc>
      </w:tr>
      <w:tr w:rsidR="00EA2F34" w:rsidRPr="003C5F94" w14:paraId="4D579B3E"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777" w:author="Author"/>
        </w:trPr>
        <w:tc>
          <w:tcPr>
            <w:tcW w:w="200" w:type="dxa"/>
            <w:tcBorders>
              <w:right w:val="single" w:sz="6" w:space="0" w:color="auto"/>
            </w:tcBorders>
            <w:shd w:val="clear" w:color="auto" w:fill="auto"/>
          </w:tcPr>
          <w:p w14:paraId="6792D385" w14:textId="77777777" w:rsidR="00EA2F34" w:rsidRPr="003C5F94" w:rsidRDefault="00EA2F34" w:rsidP="00BE28D4">
            <w:pPr>
              <w:pStyle w:val="tabletext11"/>
              <w:rPr>
                <w:ins w:id="31778" w:author="Author"/>
              </w:rPr>
            </w:pPr>
          </w:p>
        </w:tc>
        <w:tc>
          <w:tcPr>
            <w:tcW w:w="240" w:type="dxa"/>
            <w:tcBorders>
              <w:top w:val="single" w:sz="6" w:space="0" w:color="auto"/>
              <w:left w:val="single" w:sz="6" w:space="0" w:color="auto"/>
              <w:bottom w:val="single" w:sz="6" w:space="0" w:color="auto"/>
            </w:tcBorders>
            <w:shd w:val="clear" w:color="auto" w:fill="auto"/>
          </w:tcPr>
          <w:p w14:paraId="06C98ACF" w14:textId="77777777" w:rsidR="00EA2F34" w:rsidRPr="003C5F94" w:rsidRDefault="00EA2F34" w:rsidP="00BE28D4">
            <w:pPr>
              <w:pStyle w:val="tabletext11"/>
              <w:rPr>
                <w:ins w:id="317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7CDED37A" w14:textId="77777777" w:rsidR="00EA2F34" w:rsidRPr="003C5F94" w:rsidRDefault="00EA2F34">
            <w:pPr>
              <w:pStyle w:val="tabletext11"/>
              <w:tabs>
                <w:tab w:val="decimal" w:pos="681"/>
              </w:tabs>
              <w:rPr>
                <w:ins w:id="31780" w:author="Author"/>
              </w:rPr>
              <w:pPrChange w:id="31781" w:author="Author">
                <w:pPr>
                  <w:pStyle w:val="tabletext11"/>
                </w:pPr>
              </w:pPrChange>
            </w:pPr>
            <w:ins w:id="31782" w:author="Author">
              <w:r w:rsidRPr="003C5F94">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63FCF0" w14:textId="77777777" w:rsidR="00EA2F34" w:rsidRPr="003C5F94" w:rsidRDefault="00EA2F34" w:rsidP="00BE28D4">
            <w:pPr>
              <w:pStyle w:val="tabletext11"/>
              <w:tabs>
                <w:tab w:val="decimal" w:pos="240"/>
              </w:tabs>
              <w:rPr>
                <w:ins w:id="31783" w:author="Author"/>
                <w:rFonts w:cs="Arial"/>
                <w:color w:val="000000"/>
                <w:szCs w:val="18"/>
              </w:rPr>
            </w:pPr>
            <w:ins w:id="31784" w:author="Author">
              <w:r w:rsidRPr="003C5F94">
                <w:rPr>
                  <w:rFonts w:cs="Arial"/>
                  <w:color w:val="000000"/>
                  <w:szCs w:val="18"/>
                </w:rPr>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EB425B" w14:textId="77777777" w:rsidR="00EA2F34" w:rsidRPr="003C5F94" w:rsidRDefault="00EA2F34" w:rsidP="00BE28D4">
            <w:pPr>
              <w:pStyle w:val="tabletext11"/>
              <w:tabs>
                <w:tab w:val="decimal" w:pos="240"/>
              </w:tabs>
              <w:rPr>
                <w:ins w:id="31785" w:author="Author"/>
                <w:rFonts w:cs="Arial"/>
                <w:color w:val="000000"/>
                <w:szCs w:val="18"/>
              </w:rPr>
            </w:pPr>
            <w:ins w:id="31786" w:author="Author">
              <w:r w:rsidRPr="003C5F94">
                <w:rPr>
                  <w:rFonts w:cs="Arial"/>
                  <w:color w:val="000000"/>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5D5540" w14:textId="77777777" w:rsidR="00EA2F34" w:rsidRPr="003C5F94" w:rsidRDefault="00EA2F34" w:rsidP="00BE28D4">
            <w:pPr>
              <w:pStyle w:val="tabletext11"/>
              <w:tabs>
                <w:tab w:val="decimal" w:pos="240"/>
              </w:tabs>
              <w:rPr>
                <w:ins w:id="31787" w:author="Author"/>
                <w:rFonts w:cs="Arial"/>
                <w:color w:val="000000"/>
                <w:szCs w:val="18"/>
              </w:rPr>
            </w:pPr>
            <w:ins w:id="31788" w:author="Author">
              <w:r w:rsidRPr="003C5F94">
                <w:rPr>
                  <w:rFonts w:cs="Arial"/>
                  <w:color w:val="000000"/>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9C814C" w14:textId="77777777" w:rsidR="00EA2F34" w:rsidRPr="003C5F94" w:rsidRDefault="00EA2F34" w:rsidP="00BE28D4">
            <w:pPr>
              <w:pStyle w:val="tabletext11"/>
              <w:tabs>
                <w:tab w:val="decimal" w:pos="240"/>
              </w:tabs>
              <w:rPr>
                <w:ins w:id="31789" w:author="Author"/>
                <w:rFonts w:cs="Arial"/>
                <w:color w:val="000000"/>
                <w:szCs w:val="18"/>
              </w:rPr>
            </w:pPr>
            <w:ins w:id="31790" w:author="Author">
              <w:r w:rsidRPr="003C5F94">
                <w:rPr>
                  <w:rFonts w:cs="Arial"/>
                  <w:color w:val="000000"/>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8FCA1" w14:textId="77777777" w:rsidR="00EA2F34" w:rsidRPr="003C5F94" w:rsidRDefault="00EA2F34" w:rsidP="00BE28D4">
            <w:pPr>
              <w:pStyle w:val="tabletext11"/>
              <w:tabs>
                <w:tab w:val="decimal" w:pos="240"/>
              </w:tabs>
              <w:rPr>
                <w:ins w:id="31791" w:author="Author"/>
                <w:rFonts w:cs="Arial"/>
                <w:color w:val="000000"/>
                <w:szCs w:val="18"/>
              </w:rPr>
            </w:pPr>
            <w:ins w:id="31792" w:author="Author">
              <w:r w:rsidRPr="003C5F94">
                <w:rPr>
                  <w:rFonts w:cs="Arial"/>
                  <w:color w:val="000000"/>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A072EC" w14:textId="77777777" w:rsidR="00EA2F34" w:rsidRPr="003C5F94" w:rsidRDefault="00EA2F34" w:rsidP="00BE28D4">
            <w:pPr>
              <w:pStyle w:val="tabletext11"/>
              <w:tabs>
                <w:tab w:val="decimal" w:pos="240"/>
              </w:tabs>
              <w:rPr>
                <w:ins w:id="31793" w:author="Author"/>
                <w:rFonts w:cs="Arial"/>
                <w:color w:val="000000"/>
                <w:szCs w:val="18"/>
              </w:rPr>
            </w:pPr>
            <w:ins w:id="31794" w:author="Author">
              <w:r w:rsidRPr="003C5F94">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5A32F" w14:textId="77777777" w:rsidR="00EA2F34" w:rsidRPr="003C5F94" w:rsidRDefault="00EA2F34" w:rsidP="00BE28D4">
            <w:pPr>
              <w:pStyle w:val="tabletext11"/>
              <w:tabs>
                <w:tab w:val="decimal" w:pos="240"/>
              </w:tabs>
              <w:rPr>
                <w:ins w:id="31795" w:author="Author"/>
                <w:rFonts w:cs="Arial"/>
                <w:color w:val="000000"/>
                <w:szCs w:val="18"/>
              </w:rPr>
            </w:pPr>
            <w:ins w:id="31796" w:author="Author">
              <w:r w:rsidRPr="003C5F94">
                <w:rPr>
                  <w:rFonts w:cs="Arial"/>
                  <w:color w:val="000000"/>
                  <w:szCs w:val="18"/>
                </w:rPr>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322355" w14:textId="77777777" w:rsidR="00EA2F34" w:rsidRPr="003C5F94" w:rsidRDefault="00EA2F34" w:rsidP="00BE28D4">
            <w:pPr>
              <w:pStyle w:val="tabletext11"/>
              <w:tabs>
                <w:tab w:val="decimal" w:pos="240"/>
              </w:tabs>
              <w:rPr>
                <w:ins w:id="31797" w:author="Author"/>
                <w:rFonts w:cs="Arial"/>
                <w:color w:val="000000"/>
                <w:szCs w:val="18"/>
              </w:rPr>
            </w:pPr>
            <w:ins w:id="31798" w:author="Author">
              <w:r w:rsidRPr="003C5F94">
                <w:rPr>
                  <w:rFonts w:cs="Arial"/>
                  <w:color w:val="000000"/>
                  <w:szCs w:val="18"/>
                </w:rPr>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8244E1" w14:textId="77777777" w:rsidR="00EA2F34" w:rsidRPr="003C5F94" w:rsidRDefault="00EA2F34" w:rsidP="00BE28D4">
            <w:pPr>
              <w:pStyle w:val="tabletext11"/>
              <w:tabs>
                <w:tab w:val="decimal" w:pos="280"/>
              </w:tabs>
              <w:rPr>
                <w:ins w:id="31799" w:author="Author"/>
                <w:rFonts w:cs="Arial"/>
                <w:color w:val="000000"/>
                <w:szCs w:val="18"/>
              </w:rPr>
            </w:pPr>
            <w:ins w:id="31800" w:author="Author">
              <w:r w:rsidRPr="003C5F94">
                <w:rPr>
                  <w:rFonts w:cs="Arial"/>
                  <w:color w:val="000000"/>
                  <w:szCs w:val="18"/>
                </w:rPr>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992CC6" w14:textId="77777777" w:rsidR="00EA2F34" w:rsidRPr="003C5F94" w:rsidRDefault="00EA2F34" w:rsidP="00BE28D4">
            <w:pPr>
              <w:pStyle w:val="tabletext11"/>
              <w:tabs>
                <w:tab w:val="decimal" w:pos="380"/>
              </w:tabs>
              <w:rPr>
                <w:ins w:id="31801" w:author="Author"/>
                <w:rFonts w:cs="Arial"/>
                <w:color w:val="000000"/>
                <w:szCs w:val="18"/>
              </w:rPr>
            </w:pPr>
            <w:ins w:id="31802" w:author="Author">
              <w:r w:rsidRPr="003C5F94">
                <w:rPr>
                  <w:rFonts w:cs="Arial"/>
                  <w:color w:val="000000"/>
                  <w:szCs w:val="18"/>
                </w:rPr>
                <w:t>0.85</w:t>
              </w:r>
            </w:ins>
          </w:p>
        </w:tc>
      </w:tr>
      <w:tr w:rsidR="00EA2F34" w:rsidRPr="003C5F94" w14:paraId="13D21EA9"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803" w:author="Author"/>
        </w:trPr>
        <w:tc>
          <w:tcPr>
            <w:tcW w:w="200" w:type="dxa"/>
            <w:tcBorders>
              <w:right w:val="single" w:sz="6" w:space="0" w:color="auto"/>
            </w:tcBorders>
            <w:shd w:val="clear" w:color="auto" w:fill="auto"/>
          </w:tcPr>
          <w:p w14:paraId="34EB8845" w14:textId="77777777" w:rsidR="00EA2F34" w:rsidRPr="003C5F94" w:rsidRDefault="00EA2F34" w:rsidP="00BE28D4">
            <w:pPr>
              <w:pStyle w:val="tabletext11"/>
              <w:rPr>
                <w:ins w:id="31804" w:author="Author"/>
              </w:rPr>
            </w:pPr>
          </w:p>
        </w:tc>
        <w:tc>
          <w:tcPr>
            <w:tcW w:w="240" w:type="dxa"/>
            <w:tcBorders>
              <w:top w:val="single" w:sz="6" w:space="0" w:color="auto"/>
              <w:left w:val="single" w:sz="6" w:space="0" w:color="auto"/>
              <w:bottom w:val="single" w:sz="6" w:space="0" w:color="auto"/>
            </w:tcBorders>
            <w:shd w:val="clear" w:color="auto" w:fill="auto"/>
          </w:tcPr>
          <w:p w14:paraId="4AD78460" w14:textId="77777777" w:rsidR="00EA2F34" w:rsidRPr="003C5F94" w:rsidRDefault="00EA2F34" w:rsidP="00BE28D4">
            <w:pPr>
              <w:pStyle w:val="tabletext11"/>
              <w:rPr>
                <w:ins w:id="31805" w:author="Author"/>
              </w:rPr>
            </w:pPr>
          </w:p>
        </w:tc>
        <w:tc>
          <w:tcPr>
            <w:tcW w:w="1800" w:type="dxa"/>
            <w:tcBorders>
              <w:top w:val="single" w:sz="6" w:space="0" w:color="auto"/>
              <w:left w:val="nil"/>
              <w:bottom w:val="single" w:sz="6" w:space="0" w:color="auto"/>
              <w:right w:val="single" w:sz="6" w:space="0" w:color="auto"/>
            </w:tcBorders>
            <w:shd w:val="clear" w:color="auto" w:fill="auto"/>
          </w:tcPr>
          <w:p w14:paraId="48FE3163" w14:textId="77777777" w:rsidR="00EA2F34" w:rsidRPr="003C5F94" w:rsidRDefault="00EA2F34">
            <w:pPr>
              <w:pStyle w:val="tabletext11"/>
              <w:tabs>
                <w:tab w:val="decimal" w:pos="681"/>
              </w:tabs>
              <w:rPr>
                <w:ins w:id="31806" w:author="Author"/>
              </w:rPr>
              <w:pPrChange w:id="31807" w:author="Author">
                <w:pPr>
                  <w:pStyle w:val="tabletext11"/>
                </w:pPr>
              </w:pPrChange>
            </w:pPr>
            <w:ins w:id="31808" w:author="Author">
              <w:r w:rsidRPr="003C5F94">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B98CFD" w14:textId="77777777" w:rsidR="00EA2F34" w:rsidRPr="003C5F94" w:rsidRDefault="00EA2F34" w:rsidP="00BE28D4">
            <w:pPr>
              <w:pStyle w:val="tabletext11"/>
              <w:tabs>
                <w:tab w:val="decimal" w:pos="240"/>
              </w:tabs>
              <w:rPr>
                <w:ins w:id="31809" w:author="Author"/>
                <w:rFonts w:cs="Arial"/>
                <w:color w:val="000000"/>
                <w:szCs w:val="18"/>
              </w:rPr>
            </w:pPr>
            <w:ins w:id="31810" w:author="Author">
              <w:r w:rsidRPr="003C5F94">
                <w:rPr>
                  <w:rFonts w:cs="Arial"/>
                  <w:color w:val="000000"/>
                  <w:szCs w:val="18"/>
                </w:rPr>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62A093" w14:textId="77777777" w:rsidR="00EA2F34" w:rsidRPr="003C5F94" w:rsidRDefault="00EA2F34" w:rsidP="00BE28D4">
            <w:pPr>
              <w:pStyle w:val="tabletext11"/>
              <w:tabs>
                <w:tab w:val="decimal" w:pos="240"/>
              </w:tabs>
              <w:rPr>
                <w:ins w:id="31811" w:author="Author"/>
                <w:rFonts w:cs="Arial"/>
                <w:color w:val="000000"/>
                <w:szCs w:val="18"/>
              </w:rPr>
            </w:pPr>
            <w:ins w:id="31812" w:author="Author">
              <w:r w:rsidRPr="003C5F94">
                <w:rPr>
                  <w:rFonts w:cs="Arial"/>
                  <w:color w:val="000000"/>
                  <w:szCs w:val="18"/>
                </w:rPr>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B6F900" w14:textId="77777777" w:rsidR="00EA2F34" w:rsidRPr="003C5F94" w:rsidRDefault="00EA2F34" w:rsidP="00BE28D4">
            <w:pPr>
              <w:pStyle w:val="tabletext11"/>
              <w:tabs>
                <w:tab w:val="decimal" w:pos="240"/>
              </w:tabs>
              <w:rPr>
                <w:ins w:id="31813" w:author="Author"/>
                <w:rFonts w:cs="Arial"/>
                <w:color w:val="000000"/>
                <w:szCs w:val="18"/>
              </w:rPr>
            </w:pPr>
            <w:ins w:id="31814" w:author="Author">
              <w:r w:rsidRPr="003C5F94">
                <w:rPr>
                  <w:rFonts w:cs="Arial"/>
                  <w:color w:val="000000"/>
                  <w:szCs w:val="18"/>
                </w:rPr>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7B476C" w14:textId="77777777" w:rsidR="00EA2F34" w:rsidRPr="003C5F94" w:rsidRDefault="00EA2F34" w:rsidP="00BE28D4">
            <w:pPr>
              <w:pStyle w:val="tabletext11"/>
              <w:tabs>
                <w:tab w:val="decimal" w:pos="240"/>
              </w:tabs>
              <w:rPr>
                <w:ins w:id="31815" w:author="Author"/>
                <w:rFonts w:cs="Arial"/>
                <w:color w:val="000000"/>
                <w:szCs w:val="18"/>
              </w:rPr>
            </w:pPr>
            <w:ins w:id="31816" w:author="Author">
              <w:r w:rsidRPr="003C5F94">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6FCC95" w14:textId="77777777" w:rsidR="00EA2F34" w:rsidRPr="003C5F94" w:rsidRDefault="00EA2F34" w:rsidP="00BE28D4">
            <w:pPr>
              <w:pStyle w:val="tabletext11"/>
              <w:tabs>
                <w:tab w:val="decimal" w:pos="240"/>
              </w:tabs>
              <w:rPr>
                <w:ins w:id="31817" w:author="Author"/>
                <w:rFonts w:cs="Arial"/>
                <w:color w:val="000000"/>
                <w:szCs w:val="18"/>
              </w:rPr>
            </w:pPr>
            <w:ins w:id="31818" w:author="Author">
              <w:r w:rsidRPr="003C5F94">
                <w:rPr>
                  <w:rFonts w:cs="Arial"/>
                  <w:color w:val="000000"/>
                  <w:szCs w:val="18"/>
                </w:rPr>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083B82" w14:textId="77777777" w:rsidR="00EA2F34" w:rsidRPr="003C5F94" w:rsidRDefault="00EA2F34" w:rsidP="00BE28D4">
            <w:pPr>
              <w:pStyle w:val="tabletext11"/>
              <w:tabs>
                <w:tab w:val="decimal" w:pos="240"/>
              </w:tabs>
              <w:rPr>
                <w:ins w:id="31819" w:author="Author"/>
                <w:rFonts w:cs="Arial"/>
                <w:color w:val="000000"/>
                <w:szCs w:val="18"/>
              </w:rPr>
            </w:pPr>
            <w:ins w:id="31820" w:author="Author">
              <w:r w:rsidRPr="003C5F94">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FB9BA" w14:textId="77777777" w:rsidR="00EA2F34" w:rsidRPr="003C5F94" w:rsidRDefault="00EA2F34" w:rsidP="00BE28D4">
            <w:pPr>
              <w:pStyle w:val="tabletext11"/>
              <w:tabs>
                <w:tab w:val="decimal" w:pos="240"/>
              </w:tabs>
              <w:rPr>
                <w:ins w:id="31821" w:author="Author"/>
                <w:rFonts w:cs="Arial"/>
                <w:color w:val="000000"/>
                <w:szCs w:val="18"/>
              </w:rPr>
            </w:pPr>
            <w:ins w:id="31822" w:author="Author">
              <w:r w:rsidRPr="003C5F94">
                <w:rPr>
                  <w:rFonts w:cs="Arial"/>
                  <w:color w:val="000000"/>
                  <w:szCs w:val="18"/>
                </w:rPr>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E4E3B2" w14:textId="77777777" w:rsidR="00EA2F34" w:rsidRPr="003C5F94" w:rsidRDefault="00EA2F34" w:rsidP="00BE28D4">
            <w:pPr>
              <w:pStyle w:val="tabletext11"/>
              <w:tabs>
                <w:tab w:val="decimal" w:pos="240"/>
              </w:tabs>
              <w:rPr>
                <w:ins w:id="31823" w:author="Author"/>
                <w:rFonts w:cs="Arial"/>
                <w:color w:val="000000"/>
                <w:szCs w:val="18"/>
              </w:rPr>
            </w:pPr>
            <w:ins w:id="31824" w:author="Author">
              <w:r w:rsidRPr="003C5F94">
                <w:rPr>
                  <w:rFonts w:cs="Arial"/>
                  <w:color w:val="000000"/>
                  <w:szCs w:val="18"/>
                </w:rPr>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FFF64F" w14:textId="77777777" w:rsidR="00EA2F34" w:rsidRPr="003C5F94" w:rsidRDefault="00EA2F34" w:rsidP="00BE28D4">
            <w:pPr>
              <w:pStyle w:val="tabletext11"/>
              <w:tabs>
                <w:tab w:val="decimal" w:pos="280"/>
              </w:tabs>
              <w:rPr>
                <w:ins w:id="31825" w:author="Author"/>
                <w:rFonts w:cs="Arial"/>
                <w:color w:val="000000"/>
                <w:szCs w:val="18"/>
              </w:rPr>
            </w:pPr>
            <w:ins w:id="31826" w:author="Author">
              <w:r w:rsidRPr="003C5F94">
                <w:rPr>
                  <w:rFonts w:cs="Arial"/>
                  <w:color w:val="000000"/>
                  <w:szCs w:val="18"/>
                </w:rPr>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91BF4" w14:textId="77777777" w:rsidR="00EA2F34" w:rsidRPr="003C5F94" w:rsidRDefault="00EA2F34" w:rsidP="00BE28D4">
            <w:pPr>
              <w:pStyle w:val="tabletext11"/>
              <w:tabs>
                <w:tab w:val="decimal" w:pos="380"/>
              </w:tabs>
              <w:rPr>
                <w:ins w:id="31827" w:author="Author"/>
                <w:rFonts w:cs="Arial"/>
                <w:color w:val="000000"/>
                <w:szCs w:val="18"/>
              </w:rPr>
            </w:pPr>
            <w:ins w:id="31828" w:author="Author">
              <w:r w:rsidRPr="003C5F94">
                <w:rPr>
                  <w:rFonts w:cs="Arial"/>
                  <w:color w:val="000000"/>
                  <w:szCs w:val="18"/>
                </w:rPr>
                <w:t>0.84</w:t>
              </w:r>
            </w:ins>
          </w:p>
        </w:tc>
      </w:tr>
      <w:tr w:rsidR="00EA2F34" w:rsidRPr="003C5F94" w14:paraId="09282F07"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829" w:author="Author"/>
        </w:trPr>
        <w:tc>
          <w:tcPr>
            <w:tcW w:w="200" w:type="dxa"/>
            <w:tcBorders>
              <w:right w:val="single" w:sz="6" w:space="0" w:color="auto"/>
            </w:tcBorders>
            <w:shd w:val="clear" w:color="auto" w:fill="auto"/>
          </w:tcPr>
          <w:p w14:paraId="7EEEE3A7" w14:textId="77777777" w:rsidR="00EA2F34" w:rsidRPr="003C5F94" w:rsidRDefault="00EA2F34" w:rsidP="00BE28D4">
            <w:pPr>
              <w:pStyle w:val="tabletext11"/>
              <w:rPr>
                <w:ins w:id="31830" w:author="Author"/>
              </w:rPr>
            </w:pPr>
          </w:p>
        </w:tc>
        <w:tc>
          <w:tcPr>
            <w:tcW w:w="240" w:type="dxa"/>
            <w:tcBorders>
              <w:top w:val="single" w:sz="6" w:space="0" w:color="auto"/>
              <w:left w:val="single" w:sz="6" w:space="0" w:color="auto"/>
              <w:bottom w:val="single" w:sz="6" w:space="0" w:color="auto"/>
            </w:tcBorders>
            <w:shd w:val="clear" w:color="auto" w:fill="auto"/>
          </w:tcPr>
          <w:p w14:paraId="2DA06898" w14:textId="77777777" w:rsidR="00EA2F34" w:rsidRPr="003C5F94" w:rsidRDefault="00EA2F34" w:rsidP="00BE28D4">
            <w:pPr>
              <w:pStyle w:val="tabletext11"/>
              <w:rPr>
                <w:ins w:id="318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7DD94A7C" w14:textId="77777777" w:rsidR="00EA2F34" w:rsidRPr="003C5F94" w:rsidRDefault="00EA2F34">
            <w:pPr>
              <w:pStyle w:val="tabletext11"/>
              <w:tabs>
                <w:tab w:val="decimal" w:pos="681"/>
              </w:tabs>
              <w:rPr>
                <w:ins w:id="31832" w:author="Author"/>
              </w:rPr>
              <w:pPrChange w:id="31833" w:author="Author">
                <w:pPr>
                  <w:pStyle w:val="tabletext11"/>
                </w:pPr>
              </w:pPrChange>
            </w:pPr>
            <w:ins w:id="31834" w:author="Author">
              <w:r w:rsidRPr="003C5F94">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0B6AE4" w14:textId="77777777" w:rsidR="00EA2F34" w:rsidRPr="003C5F94" w:rsidRDefault="00EA2F34" w:rsidP="00BE28D4">
            <w:pPr>
              <w:pStyle w:val="tabletext11"/>
              <w:tabs>
                <w:tab w:val="decimal" w:pos="240"/>
              </w:tabs>
              <w:rPr>
                <w:ins w:id="31835" w:author="Author"/>
                <w:rFonts w:cs="Arial"/>
                <w:color w:val="000000"/>
                <w:szCs w:val="18"/>
              </w:rPr>
            </w:pPr>
            <w:ins w:id="31836" w:author="Author">
              <w:r w:rsidRPr="003C5F94">
                <w:rPr>
                  <w:rFonts w:cs="Arial"/>
                  <w:color w:val="000000"/>
                  <w:szCs w:val="18"/>
                </w:rPr>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10596A" w14:textId="77777777" w:rsidR="00EA2F34" w:rsidRPr="003C5F94" w:rsidRDefault="00EA2F34" w:rsidP="00BE28D4">
            <w:pPr>
              <w:pStyle w:val="tabletext11"/>
              <w:tabs>
                <w:tab w:val="decimal" w:pos="240"/>
              </w:tabs>
              <w:rPr>
                <w:ins w:id="31837" w:author="Author"/>
                <w:rFonts w:cs="Arial"/>
                <w:color w:val="000000"/>
                <w:szCs w:val="18"/>
              </w:rPr>
            </w:pPr>
            <w:ins w:id="31838" w:author="Author">
              <w:r w:rsidRPr="003C5F94">
                <w:rPr>
                  <w:rFonts w:cs="Arial"/>
                  <w:color w:val="000000"/>
                  <w:szCs w:val="18"/>
                </w:rPr>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42EDE8" w14:textId="77777777" w:rsidR="00EA2F34" w:rsidRPr="003C5F94" w:rsidRDefault="00EA2F34" w:rsidP="00BE28D4">
            <w:pPr>
              <w:pStyle w:val="tabletext11"/>
              <w:tabs>
                <w:tab w:val="decimal" w:pos="240"/>
              </w:tabs>
              <w:rPr>
                <w:ins w:id="31839" w:author="Author"/>
                <w:rFonts w:cs="Arial"/>
                <w:color w:val="000000"/>
                <w:szCs w:val="18"/>
              </w:rPr>
            </w:pPr>
            <w:ins w:id="31840" w:author="Author">
              <w:r w:rsidRPr="003C5F94">
                <w:rPr>
                  <w:rFonts w:cs="Arial"/>
                  <w:color w:val="000000"/>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DB22D" w14:textId="77777777" w:rsidR="00EA2F34" w:rsidRPr="003C5F94" w:rsidRDefault="00EA2F34" w:rsidP="00BE28D4">
            <w:pPr>
              <w:pStyle w:val="tabletext11"/>
              <w:tabs>
                <w:tab w:val="decimal" w:pos="240"/>
              </w:tabs>
              <w:rPr>
                <w:ins w:id="31841" w:author="Author"/>
                <w:rFonts w:cs="Arial"/>
                <w:color w:val="000000"/>
                <w:szCs w:val="18"/>
              </w:rPr>
            </w:pPr>
            <w:ins w:id="31842" w:author="Author">
              <w:r w:rsidRPr="003C5F94">
                <w:rPr>
                  <w:rFonts w:cs="Arial"/>
                  <w:color w:val="000000"/>
                  <w:szCs w:val="18"/>
                </w:rPr>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93A78" w14:textId="77777777" w:rsidR="00EA2F34" w:rsidRPr="003C5F94" w:rsidRDefault="00EA2F34" w:rsidP="00BE28D4">
            <w:pPr>
              <w:pStyle w:val="tabletext11"/>
              <w:tabs>
                <w:tab w:val="decimal" w:pos="240"/>
              </w:tabs>
              <w:rPr>
                <w:ins w:id="31843" w:author="Author"/>
                <w:rFonts w:cs="Arial"/>
                <w:color w:val="000000"/>
                <w:szCs w:val="18"/>
              </w:rPr>
            </w:pPr>
            <w:ins w:id="31844" w:author="Author">
              <w:r w:rsidRPr="003C5F94">
                <w:rPr>
                  <w:rFonts w:cs="Arial"/>
                  <w:color w:val="000000"/>
                  <w:szCs w:val="18"/>
                </w:rPr>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64EA6F" w14:textId="77777777" w:rsidR="00EA2F34" w:rsidRPr="003C5F94" w:rsidRDefault="00EA2F34" w:rsidP="00BE28D4">
            <w:pPr>
              <w:pStyle w:val="tabletext11"/>
              <w:tabs>
                <w:tab w:val="decimal" w:pos="240"/>
              </w:tabs>
              <w:rPr>
                <w:ins w:id="31845" w:author="Author"/>
                <w:rFonts w:cs="Arial"/>
                <w:color w:val="000000"/>
                <w:szCs w:val="18"/>
              </w:rPr>
            </w:pPr>
            <w:ins w:id="31846" w:author="Author">
              <w:r w:rsidRPr="003C5F94">
                <w:rPr>
                  <w:rFonts w:cs="Arial"/>
                  <w:color w:val="000000"/>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8259D3" w14:textId="77777777" w:rsidR="00EA2F34" w:rsidRPr="003C5F94" w:rsidRDefault="00EA2F34" w:rsidP="00BE28D4">
            <w:pPr>
              <w:pStyle w:val="tabletext11"/>
              <w:tabs>
                <w:tab w:val="decimal" w:pos="240"/>
              </w:tabs>
              <w:rPr>
                <w:ins w:id="31847" w:author="Author"/>
                <w:rFonts w:cs="Arial"/>
                <w:color w:val="000000"/>
                <w:szCs w:val="18"/>
              </w:rPr>
            </w:pPr>
            <w:ins w:id="31848" w:author="Author">
              <w:r w:rsidRPr="003C5F94">
                <w:rPr>
                  <w:rFonts w:cs="Arial"/>
                  <w:color w:val="000000"/>
                  <w:szCs w:val="18"/>
                </w:rPr>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CC1A6" w14:textId="77777777" w:rsidR="00EA2F34" w:rsidRPr="003C5F94" w:rsidRDefault="00EA2F34" w:rsidP="00BE28D4">
            <w:pPr>
              <w:pStyle w:val="tabletext11"/>
              <w:tabs>
                <w:tab w:val="decimal" w:pos="240"/>
              </w:tabs>
              <w:rPr>
                <w:ins w:id="31849" w:author="Author"/>
                <w:rFonts w:cs="Arial"/>
                <w:color w:val="000000"/>
                <w:szCs w:val="18"/>
              </w:rPr>
            </w:pPr>
            <w:ins w:id="31850" w:author="Author">
              <w:r w:rsidRPr="003C5F94">
                <w:rPr>
                  <w:rFonts w:cs="Arial"/>
                  <w:color w:val="000000"/>
                  <w:szCs w:val="18"/>
                </w:rPr>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5E00E1" w14:textId="77777777" w:rsidR="00EA2F34" w:rsidRPr="003C5F94" w:rsidRDefault="00EA2F34" w:rsidP="00BE28D4">
            <w:pPr>
              <w:pStyle w:val="tabletext11"/>
              <w:tabs>
                <w:tab w:val="decimal" w:pos="280"/>
              </w:tabs>
              <w:rPr>
                <w:ins w:id="31851" w:author="Author"/>
                <w:rFonts w:cs="Arial"/>
                <w:color w:val="000000"/>
                <w:szCs w:val="18"/>
              </w:rPr>
            </w:pPr>
            <w:ins w:id="31852" w:author="Author">
              <w:r w:rsidRPr="003C5F94">
                <w:rPr>
                  <w:rFonts w:cs="Arial"/>
                  <w:color w:val="000000"/>
                  <w:szCs w:val="18"/>
                </w:rPr>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549015" w14:textId="77777777" w:rsidR="00EA2F34" w:rsidRPr="003C5F94" w:rsidRDefault="00EA2F34" w:rsidP="00BE28D4">
            <w:pPr>
              <w:pStyle w:val="tabletext11"/>
              <w:tabs>
                <w:tab w:val="decimal" w:pos="380"/>
              </w:tabs>
              <w:rPr>
                <w:ins w:id="31853" w:author="Author"/>
                <w:rFonts w:cs="Arial"/>
                <w:color w:val="000000"/>
                <w:szCs w:val="18"/>
              </w:rPr>
            </w:pPr>
            <w:ins w:id="31854" w:author="Author">
              <w:r w:rsidRPr="003C5F94">
                <w:rPr>
                  <w:rFonts w:cs="Arial"/>
                  <w:color w:val="000000"/>
                  <w:szCs w:val="18"/>
                </w:rPr>
                <w:t>0.83</w:t>
              </w:r>
            </w:ins>
          </w:p>
        </w:tc>
      </w:tr>
      <w:tr w:rsidR="00EA2F34" w:rsidRPr="003C5F94" w14:paraId="7A527E90"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855" w:author="Author"/>
        </w:trPr>
        <w:tc>
          <w:tcPr>
            <w:tcW w:w="200" w:type="dxa"/>
            <w:tcBorders>
              <w:right w:val="single" w:sz="6" w:space="0" w:color="auto"/>
            </w:tcBorders>
            <w:shd w:val="clear" w:color="auto" w:fill="auto"/>
          </w:tcPr>
          <w:p w14:paraId="65A0D843" w14:textId="77777777" w:rsidR="00EA2F34" w:rsidRPr="003C5F94" w:rsidRDefault="00EA2F34" w:rsidP="00BE28D4">
            <w:pPr>
              <w:pStyle w:val="tabletext11"/>
              <w:rPr>
                <w:ins w:id="31856" w:author="Author"/>
              </w:rPr>
            </w:pPr>
          </w:p>
        </w:tc>
        <w:tc>
          <w:tcPr>
            <w:tcW w:w="240" w:type="dxa"/>
            <w:tcBorders>
              <w:top w:val="single" w:sz="6" w:space="0" w:color="auto"/>
              <w:left w:val="single" w:sz="6" w:space="0" w:color="auto"/>
              <w:bottom w:val="single" w:sz="6" w:space="0" w:color="auto"/>
            </w:tcBorders>
            <w:shd w:val="clear" w:color="auto" w:fill="auto"/>
          </w:tcPr>
          <w:p w14:paraId="66956F6F" w14:textId="77777777" w:rsidR="00EA2F34" w:rsidRPr="003C5F94" w:rsidRDefault="00EA2F34" w:rsidP="00BE28D4">
            <w:pPr>
              <w:pStyle w:val="tabletext11"/>
              <w:rPr>
                <w:ins w:id="318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0DE0E126" w14:textId="77777777" w:rsidR="00EA2F34" w:rsidRPr="003C5F94" w:rsidRDefault="00EA2F34">
            <w:pPr>
              <w:pStyle w:val="tabletext11"/>
              <w:tabs>
                <w:tab w:val="decimal" w:pos="681"/>
              </w:tabs>
              <w:rPr>
                <w:ins w:id="31858" w:author="Author"/>
              </w:rPr>
              <w:pPrChange w:id="31859" w:author="Author">
                <w:pPr>
                  <w:pStyle w:val="tabletext11"/>
                </w:pPr>
              </w:pPrChange>
            </w:pPr>
            <w:ins w:id="31860" w:author="Author">
              <w:r w:rsidRPr="003C5F94">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A30E5" w14:textId="77777777" w:rsidR="00EA2F34" w:rsidRPr="003C5F94" w:rsidRDefault="00EA2F34" w:rsidP="00BE28D4">
            <w:pPr>
              <w:pStyle w:val="tabletext11"/>
              <w:tabs>
                <w:tab w:val="decimal" w:pos="240"/>
              </w:tabs>
              <w:rPr>
                <w:ins w:id="31861" w:author="Author"/>
                <w:rFonts w:cs="Arial"/>
                <w:color w:val="000000"/>
                <w:szCs w:val="18"/>
              </w:rPr>
            </w:pPr>
            <w:ins w:id="31862" w:author="Author">
              <w:r w:rsidRPr="003C5F94">
                <w:rPr>
                  <w:rFonts w:cs="Arial"/>
                  <w:color w:val="000000"/>
                  <w:szCs w:val="18"/>
                </w:rPr>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A27C9B" w14:textId="77777777" w:rsidR="00EA2F34" w:rsidRPr="003C5F94" w:rsidRDefault="00EA2F34" w:rsidP="00BE28D4">
            <w:pPr>
              <w:pStyle w:val="tabletext11"/>
              <w:tabs>
                <w:tab w:val="decimal" w:pos="240"/>
              </w:tabs>
              <w:rPr>
                <w:ins w:id="31863" w:author="Author"/>
                <w:rFonts w:cs="Arial"/>
                <w:color w:val="000000"/>
                <w:szCs w:val="18"/>
              </w:rPr>
            </w:pPr>
            <w:ins w:id="31864" w:author="Author">
              <w:r w:rsidRPr="003C5F94">
                <w:rPr>
                  <w:rFonts w:cs="Arial"/>
                  <w:color w:val="000000"/>
                  <w:szCs w:val="18"/>
                </w:rPr>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934816" w14:textId="77777777" w:rsidR="00EA2F34" w:rsidRPr="003C5F94" w:rsidRDefault="00EA2F34" w:rsidP="00BE28D4">
            <w:pPr>
              <w:pStyle w:val="tabletext11"/>
              <w:tabs>
                <w:tab w:val="decimal" w:pos="240"/>
              </w:tabs>
              <w:rPr>
                <w:ins w:id="31865" w:author="Author"/>
                <w:rFonts w:cs="Arial"/>
                <w:color w:val="000000"/>
                <w:szCs w:val="18"/>
              </w:rPr>
            </w:pPr>
            <w:ins w:id="31866" w:author="Author">
              <w:r w:rsidRPr="003C5F94">
                <w:rPr>
                  <w:rFonts w:cs="Arial"/>
                  <w:color w:val="000000"/>
                  <w:szCs w:val="18"/>
                </w:rPr>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413E8D" w14:textId="77777777" w:rsidR="00EA2F34" w:rsidRPr="003C5F94" w:rsidRDefault="00EA2F34" w:rsidP="00BE28D4">
            <w:pPr>
              <w:pStyle w:val="tabletext11"/>
              <w:tabs>
                <w:tab w:val="decimal" w:pos="240"/>
              </w:tabs>
              <w:rPr>
                <w:ins w:id="31867" w:author="Author"/>
                <w:rFonts w:cs="Arial"/>
                <w:color w:val="000000"/>
                <w:szCs w:val="18"/>
              </w:rPr>
            </w:pPr>
            <w:ins w:id="31868" w:author="Author">
              <w:r w:rsidRPr="003C5F94">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09506F" w14:textId="77777777" w:rsidR="00EA2F34" w:rsidRPr="003C5F94" w:rsidRDefault="00EA2F34" w:rsidP="00BE28D4">
            <w:pPr>
              <w:pStyle w:val="tabletext11"/>
              <w:tabs>
                <w:tab w:val="decimal" w:pos="240"/>
              </w:tabs>
              <w:rPr>
                <w:ins w:id="31869" w:author="Author"/>
                <w:rFonts w:cs="Arial"/>
                <w:color w:val="000000"/>
                <w:szCs w:val="18"/>
              </w:rPr>
            </w:pPr>
            <w:ins w:id="31870" w:author="Author">
              <w:r w:rsidRPr="003C5F94">
                <w:rPr>
                  <w:rFonts w:cs="Arial"/>
                  <w:color w:val="000000"/>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F886B" w14:textId="77777777" w:rsidR="00EA2F34" w:rsidRPr="003C5F94" w:rsidRDefault="00EA2F34" w:rsidP="00BE28D4">
            <w:pPr>
              <w:pStyle w:val="tabletext11"/>
              <w:tabs>
                <w:tab w:val="decimal" w:pos="240"/>
              </w:tabs>
              <w:rPr>
                <w:ins w:id="31871" w:author="Author"/>
                <w:rFonts w:cs="Arial"/>
                <w:color w:val="000000"/>
                <w:szCs w:val="18"/>
              </w:rPr>
            </w:pPr>
            <w:ins w:id="31872" w:author="Author">
              <w:r w:rsidRPr="003C5F94">
                <w:rPr>
                  <w:rFonts w:cs="Arial"/>
                  <w:color w:val="000000"/>
                  <w:szCs w:val="18"/>
                </w:rPr>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013F66" w14:textId="77777777" w:rsidR="00EA2F34" w:rsidRPr="003C5F94" w:rsidRDefault="00EA2F34" w:rsidP="00BE28D4">
            <w:pPr>
              <w:pStyle w:val="tabletext11"/>
              <w:tabs>
                <w:tab w:val="decimal" w:pos="240"/>
              </w:tabs>
              <w:rPr>
                <w:ins w:id="31873" w:author="Author"/>
                <w:rFonts w:cs="Arial"/>
                <w:color w:val="000000"/>
                <w:szCs w:val="18"/>
              </w:rPr>
            </w:pPr>
            <w:ins w:id="31874" w:author="Author">
              <w:r w:rsidRPr="003C5F94">
                <w:rPr>
                  <w:rFonts w:cs="Arial"/>
                  <w:color w:val="000000"/>
                  <w:szCs w:val="18"/>
                </w:rPr>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E9ED51" w14:textId="77777777" w:rsidR="00EA2F34" w:rsidRPr="003C5F94" w:rsidRDefault="00EA2F34" w:rsidP="00BE28D4">
            <w:pPr>
              <w:pStyle w:val="tabletext11"/>
              <w:tabs>
                <w:tab w:val="decimal" w:pos="240"/>
              </w:tabs>
              <w:rPr>
                <w:ins w:id="31875" w:author="Author"/>
                <w:rFonts w:cs="Arial"/>
                <w:color w:val="000000"/>
                <w:szCs w:val="18"/>
              </w:rPr>
            </w:pPr>
            <w:ins w:id="31876" w:author="Author">
              <w:r w:rsidRPr="003C5F94">
                <w:rPr>
                  <w:rFonts w:cs="Arial"/>
                  <w:color w:val="000000"/>
                  <w:szCs w:val="18"/>
                </w:rPr>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421E49" w14:textId="77777777" w:rsidR="00EA2F34" w:rsidRPr="003C5F94" w:rsidRDefault="00EA2F34" w:rsidP="00BE28D4">
            <w:pPr>
              <w:pStyle w:val="tabletext11"/>
              <w:tabs>
                <w:tab w:val="decimal" w:pos="280"/>
              </w:tabs>
              <w:rPr>
                <w:ins w:id="31877" w:author="Author"/>
                <w:rFonts w:cs="Arial"/>
                <w:color w:val="000000"/>
                <w:szCs w:val="18"/>
              </w:rPr>
            </w:pPr>
            <w:ins w:id="31878" w:author="Author">
              <w:r w:rsidRPr="003C5F94">
                <w:rPr>
                  <w:rFonts w:cs="Arial"/>
                  <w:color w:val="000000"/>
                  <w:szCs w:val="18"/>
                </w:rPr>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0928A" w14:textId="77777777" w:rsidR="00EA2F34" w:rsidRPr="003C5F94" w:rsidRDefault="00EA2F34" w:rsidP="00BE28D4">
            <w:pPr>
              <w:pStyle w:val="tabletext11"/>
              <w:tabs>
                <w:tab w:val="decimal" w:pos="380"/>
              </w:tabs>
              <w:rPr>
                <w:ins w:id="31879" w:author="Author"/>
                <w:rFonts w:cs="Arial"/>
                <w:color w:val="000000"/>
                <w:szCs w:val="18"/>
              </w:rPr>
            </w:pPr>
            <w:ins w:id="31880" w:author="Author">
              <w:r w:rsidRPr="003C5F94">
                <w:rPr>
                  <w:rFonts w:cs="Arial"/>
                  <w:color w:val="000000"/>
                  <w:szCs w:val="18"/>
                </w:rPr>
                <w:t>0.83</w:t>
              </w:r>
            </w:ins>
          </w:p>
        </w:tc>
      </w:tr>
      <w:tr w:rsidR="00EA2F34" w:rsidRPr="003C5F94" w14:paraId="4FB9FA40" w14:textId="77777777" w:rsidTr="00A10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
          <w:ins w:id="31881" w:author="Author"/>
        </w:trPr>
        <w:tc>
          <w:tcPr>
            <w:tcW w:w="200" w:type="dxa"/>
            <w:tcBorders>
              <w:right w:val="single" w:sz="6" w:space="0" w:color="auto"/>
            </w:tcBorders>
            <w:shd w:val="clear" w:color="auto" w:fill="auto"/>
          </w:tcPr>
          <w:p w14:paraId="49CE50A0" w14:textId="77777777" w:rsidR="00EA2F34" w:rsidRPr="003C5F94" w:rsidRDefault="00EA2F34" w:rsidP="00BE28D4">
            <w:pPr>
              <w:pStyle w:val="tabletext11"/>
              <w:rPr>
                <w:ins w:id="31882" w:author="Author"/>
              </w:rPr>
            </w:pPr>
          </w:p>
        </w:tc>
        <w:tc>
          <w:tcPr>
            <w:tcW w:w="240" w:type="dxa"/>
            <w:tcBorders>
              <w:top w:val="single" w:sz="6" w:space="0" w:color="auto"/>
              <w:left w:val="single" w:sz="6" w:space="0" w:color="auto"/>
              <w:bottom w:val="single" w:sz="6" w:space="0" w:color="auto"/>
            </w:tcBorders>
            <w:shd w:val="clear" w:color="auto" w:fill="auto"/>
          </w:tcPr>
          <w:p w14:paraId="0AF7DCC6" w14:textId="77777777" w:rsidR="00EA2F34" w:rsidRPr="003C5F94" w:rsidRDefault="00EA2F34" w:rsidP="00BE28D4">
            <w:pPr>
              <w:pStyle w:val="tabletext11"/>
              <w:rPr>
                <w:ins w:id="31883" w:author="Author"/>
              </w:rPr>
            </w:pPr>
          </w:p>
        </w:tc>
        <w:tc>
          <w:tcPr>
            <w:tcW w:w="1800" w:type="dxa"/>
            <w:tcBorders>
              <w:top w:val="single" w:sz="6" w:space="0" w:color="auto"/>
              <w:left w:val="nil"/>
              <w:bottom w:val="single" w:sz="6" w:space="0" w:color="auto"/>
              <w:right w:val="single" w:sz="6" w:space="0" w:color="auto"/>
            </w:tcBorders>
            <w:shd w:val="clear" w:color="auto" w:fill="auto"/>
          </w:tcPr>
          <w:p w14:paraId="61DD58D1" w14:textId="77777777" w:rsidR="00EA2F34" w:rsidRPr="003C5F94" w:rsidRDefault="00EA2F34">
            <w:pPr>
              <w:pStyle w:val="tabletext11"/>
              <w:tabs>
                <w:tab w:val="decimal" w:pos="681"/>
              </w:tabs>
              <w:rPr>
                <w:ins w:id="31884" w:author="Author"/>
              </w:rPr>
              <w:pPrChange w:id="31885" w:author="Author">
                <w:pPr>
                  <w:pStyle w:val="tabletext11"/>
                </w:pPr>
              </w:pPrChange>
            </w:pPr>
            <w:ins w:id="31886" w:author="Author">
              <w:r w:rsidRPr="003C5F94">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A52F4F" w14:textId="77777777" w:rsidR="00EA2F34" w:rsidRPr="003C5F94" w:rsidRDefault="00EA2F34" w:rsidP="00BE28D4">
            <w:pPr>
              <w:pStyle w:val="tabletext11"/>
              <w:tabs>
                <w:tab w:val="decimal" w:pos="240"/>
              </w:tabs>
              <w:rPr>
                <w:ins w:id="31887" w:author="Author"/>
                <w:rFonts w:cs="Arial"/>
                <w:color w:val="000000"/>
                <w:szCs w:val="18"/>
              </w:rPr>
            </w:pPr>
            <w:ins w:id="31888" w:author="Author">
              <w:r w:rsidRPr="003C5F94">
                <w:rPr>
                  <w:rFonts w:cs="Arial"/>
                  <w:color w:val="000000"/>
                  <w:szCs w:val="18"/>
                </w:rPr>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493F5" w14:textId="77777777" w:rsidR="00EA2F34" w:rsidRPr="003C5F94" w:rsidRDefault="00EA2F34" w:rsidP="00BE28D4">
            <w:pPr>
              <w:pStyle w:val="tabletext11"/>
              <w:tabs>
                <w:tab w:val="decimal" w:pos="240"/>
              </w:tabs>
              <w:rPr>
                <w:ins w:id="31889" w:author="Author"/>
                <w:rFonts w:cs="Arial"/>
                <w:color w:val="000000"/>
                <w:szCs w:val="18"/>
              </w:rPr>
            </w:pPr>
            <w:ins w:id="31890" w:author="Author">
              <w:r w:rsidRPr="003C5F94">
                <w:rPr>
                  <w:rFonts w:cs="Arial"/>
                  <w:color w:val="000000"/>
                  <w:szCs w:val="18"/>
                </w:rPr>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D08EC" w14:textId="77777777" w:rsidR="00EA2F34" w:rsidRPr="003C5F94" w:rsidRDefault="00EA2F34" w:rsidP="00BE28D4">
            <w:pPr>
              <w:pStyle w:val="tabletext11"/>
              <w:tabs>
                <w:tab w:val="decimal" w:pos="240"/>
              </w:tabs>
              <w:rPr>
                <w:ins w:id="31891" w:author="Author"/>
                <w:rFonts w:cs="Arial"/>
                <w:color w:val="000000"/>
                <w:szCs w:val="18"/>
              </w:rPr>
            </w:pPr>
            <w:ins w:id="31892" w:author="Author">
              <w:r w:rsidRPr="003C5F94">
                <w:rPr>
                  <w:rFonts w:cs="Arial"/>
                  <w:color w:val="000000"/>
                  <w:szCs w:val="18"/>
                </w:rPr>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CC4DBB" w14:textId="77777777" w:rsidR="00EA2F34" w:rsidRPr="003C5F94" w:rsidRDefault="00EA2F34" w:rsidP="00BE28D4">
            <w:pPr>
              <w:pStyle w:val="tabletext11"/>
              <w:tabs>
                <w:tab w:val="decimal" w:pos="240"/>
              </w:tabs>
              <w:rPr>
                <w:ins w:id="31893" w:author="Author"/>
                <w:rFonts w:cs="Arial"/>
                <w:color w:val="000000"/>
                <w:szCs w:val="18"/>
              </w:rPr>
            </w:pPr>
            <w:ins w:id="31894" w:author="Author">
              <w:r w:rsidRPr="003C5F94">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CECC7C" w14:textId="77777777" w:rsidR="00EA2F34" w:rsidRPr="003C5F94" w:rsidRDefault="00EA2F34" w:rsidP="00BE28D4">
            <w:pPr>
              <w:pStyle w:val="tabletext11"/>
              <w:tabs>
                <w:tab w:val="decimal" w:pos="240"/>
              </w:tabs>
              <w:rPr>
                <w:ins w:id="31895" w:author="Author"/>
                <w:rFonts w:cs="Arial"/>
                <w:color w:val="000000"/>
                <w:szCs w:val="18"/>
              </w:rPr>
            </w:pPr>
            <w:ins w:id="31896" w:author="Author">
              <w:r w:rsidRPr="003C5F94">
                <w:rPr>
                  <w:rFonts w:cs="Arial"/>
                  <w:color w:val="000000"/>
                  <w:szCs w:val="18"/>
                </w:rPr>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878AD0" w14:textId="77777777" w:rsidR="00EA2F34" w:rsidRPr="003C5F94" w:rsidRDefault="00EA2F34" w:rsidP="00BE28D4">
            <w:pPr>
              <w:pStyle w:val="tabletext11"/>
              <w:tabs>
                <w:tab w:val="decimal" w:pos="240"/>
              </w:tabs>
              <w:rPr>
                <w:ins w:id="31897" w:author="Author"/>
                <w:rFonts w:cs="Arial"/>
                <w:color w:val="000000"/>
                <w:szCs w:val="18"/>
              </w:rPr>
            </w:pPr>
            <w:ins w:id="31898" w:author="Author">
              <w:r w:rsidRPr="003C5F94">
                <w:rPr>
                  <w:rFonts w:cs="Arial"/>
                  <w:color w:val="000000"/>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E51843" w14:textId="77777777" w:rsidR="00EA2F34" w:rsidRPr="003C5F94" w:rsidRDefault="00EA2F34" w:rsidP="00BE28D4">
            <w:pPr>
              <w:pStyle w:val="tabletext11"/>
              <w:tabs>
                <w:tab w:val="decimal" w:pos="240"/>
              </w:tabs>
              <w:rPr>
                <w:ins w:id="31899" w:author="Author"/>
                <w:rFonts w:cs="Arial"/>
                <w:color w:val="000000"/>
                <w:szCs w:val="18"/>
              </w:rPr>
            </w:pPr>
            <w:ins w:id="31900" w:author="Author">
              <w:r w:rsidRPr="003C5F94">
                <w:rPr>
                  <w:rFonts w:cs="Arial"/>
                  <w:color w:val="000000"/>
                  <w:szCs w:val="18"/>
                </w:rPr>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E0C637" w14:textId="77777777" w:rsidR="00EA2F34" w:rsidRPr="003C5F94" w:rsidRDefault="00EA2F34" w:rsidP="00BE28D4">
            <w:pPr>
              <w:pStyle w:val="tabletext11"/>
              <w:tabs>
                <w:tab w:val="decimal" w:pos="240"/>
              </w:tabs>
              <w:rPr>
                <w:ins w:id="31901" w:author="Author"/>
                <w:rFonts w:cs="Arial"/>
                <w:color w:val="000000"/>
                <w:szCs w:val="18"/>
              </w:rPr>
            </w:pPr>
            <w:ins w:id="31902" w:author="Author">
              <w:r w:rsidRPr="003C5F94">
                <w:rPr>
                  <w:rFonts w:cs="Arial"/>
                  <w:color w:val="000000"/>
                  <w:szCs w:val="18"/>
                </w:rPr>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0F9D5" w14:textId="77777777" w:rsidR="00EA2F34" w:rsidRPr="003C5F94" w:rsidRDefault="00EA2F34" w:rsidP="00BE28D4">
            <w:pPr>
              <w:pStyle w:val="tabletext11"/>
              <w:tabs>
                <w:tab w:val="decimal" w:pos="280"/>
              </w:tabs>
              <w:rPr>
                <w:ins w:id="31903" w:author="Author"/>
                <w:rFonts w:cs="Arial"/>
                <w:color w:val="000000"/>
                <w:szCs w:val="18"/>
              </w:rPr>
            </w:pPr>
            <w:ins w:id="31904" w:author="Author">
              <w:r w:rsidRPr="003C5F94">
                <w:rPr>
                  <w:rFonts w:cs="Arial"/>
                  <w:color w:val="000000"/>
                  <w:szCs w:val="18"/>
                </w:rPr>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1D2FA7" w14:textId="77777777" w:rsidR="00EA2F34" w:rsidRPr="003C5F94" w:rsidRDefault="00EA2F34" w:rsidP="00BE28D4">
            <w:pPr>
              <w:pStyle w:val="tabletext11"/>
              <w:tabs>
                <w:tab w:val="decimal" w:pos="380"/>
              </w:tabs>
              <w:rPr>
                <w:ins w:id="31905" w:author="Author"/>
                <w:rFonts w:cs="Arial"/>
                <w:color w:val="000000"/>
                <w:szCs w:val="18"/>
              </w:rPr>
            </w:pPr>
            <w:ins w:id="31906" w:author="Author">
              <w:r w:rsidRPr="003C5F94">
                <w:rPr>
                  <w:rFonts w:cs="Arial"/>
                  <w:color w:val="000000"/>
                  <w:szCs w:val="18"/>
                </w:rPr>
                <w:t>0.82</w:t>
              </w:r>
            </w:ins>
          </w:p>
        </w:tc>
      </w:tr>
    </w:tbl>
    <w:p w14:paraId="2CC24843" w14:textId="77777777" w:rsidR="00EA2F34" w:rsidRPr="003C5F94" w:rsidRDefault="00EA2F34" w:rsidP="00BE28D4">
      <w:pPr>
        <w:pStyle w:val="tablecaption"/>
        <w:rPr>
          <w:ins w:id="31907" w:author="Author"/>
        </w:rPr>
      </w:pPr>
      <w:ins w:id="31908" w:author="Author">
        <w:r w:rsidRPr="003C5F94">
          <w:t>Table 301.D.1.b. Liability Original Cost New Factors</w:t>
        </w:r>
      </w:ins>
    </w:p>
    <w:p w14:paraId="345AF21B" w14:textId="77777777" w:rsidR="00EA2F34" w:rsidRPr="003C5F94" w:rsidRDefault="00EA2F34" w:rsidP="00BE28D4">
      <w:pPr>
        <w:pStyle w:val="isonormal"/>
        <w:rPr>
          <w:ins w:id="31909" w:author="Author"/>
        </w:rPr>
      </w:pPr>
    </w:p>
    <w:p w14:paraId="2006BF64" w14:textId="77777777" w:rsidR="00EA2F34" w:rsidRPr="003C5F94" w:rsidRDefault="00EA2F34" w:rsidP="00BE28D4">
      <w:pPr>
        <w:pStyle w:val="blocktext1"/>
        <w:rPr>
          <w:ins w:id="31910" w:author="Author"/>
        </w:rPr>
      </w:pPr>
      <w:ins w:id="31911" w:author="Author">
        <w:r w:rsidRPr="003C5F94">
          <w:t xml:space="preserve">Paragraphs </w:t>
        </w:r>
        <w:r w:rsidRPr="003C5F94">
          <w:rPr>
            <w:b/>
          </w:rPr>
          <w:t xml:space="preserve">D.2.a. </w:t>
        </w:r>
        <w:r w:rsidRPr="003C5F94">
          <w:rPr>
            <w:bCs/>
          </w:rPr>
          <w:t xml:space="preserve">and </w:t>
        </w:r>
        <w:r w:rsidRPr="003C5F94">
          <w:rPr>
            <w:b/>
          </w:rPr>
          <w:t xml:space="preserve">D.2.b. </w:t>
        </w:r>
        <w:r w:rsidRPr="003C5F94">
          <w:rPr>
            <w:bCs/>
          </w:rPr>
          <w:t>are</w:t>
        </w:r>
        <w:r w:rsidRPr="003C5F94">
          <w:t xml:space="preserve"> replaced by the following:</w:t>
        </w:r>
      </w:ins>
    </w:p>
    <w:p w14:paraId="3DE9210A" w14:textId="77777777" w:rsidR="00EA2F34" w:rsidRPr="003C5F94" w:rsidRDefault="00EA2F34" w:rsidP="00BE28D4">
      <w:pPr>
        <w:pStyle w:val="outlinehd4"/>
        <w:rPr>
          <w:ins w:id="31912" w:author="Author"/>
        </w:rPr>
      </w:pPr>
      <w:ins w:id="31913" w:author="Author">
        <w:r w:rsidRPr="003C5F94">
          <w:tab/>
          <w:t>a.</w:t>
        </w:r>
        <w:r w:rsidRPr="003C5F94">
          <w:tab/>
          <w:t>Liability Vehicle Age Factors – Stated Amount Vehicles</w:t>
        </w:r>
      </w:ins>
    </w:p>
    <w:p w14:paraId="33A561F0" w14:textId="77777777" w:rsidR="00EA2F34" w:rsidRPr="003C5F94" w:rsidRDefault="00EA2F34" w:rsidP="00BE28D4">
      <w:pPr>
        <w:pStyle w:val="space4"/>
        <w:rPr>
          <w:ins w:id="319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EA2F34" w:rsidRPr="003C5F94" w14:paraId="5D49DBB5" w14:textId="77777777" w:rsidTr="00A1082D">
        <w:trPr>
          <w:cantSplit/>
          <w:trHeight w:val="190"/>
          <w:ins w:id="31915" w:author="Author"/>
        </w:trPr>
        <w:tc>
          <w:tcPr>
            <w:tcW w:w="200" w:type="dxa"/>
          </w:tcPr>
          <w:p w14:paraId="6AAAFDD7" w14:textId="77777777" w:rsidR="00EA2F34" w:rsidRPr="003C5F94" w:rsidRDefault="00EA2F34" w:rsidP="00BE28D4">
            <w:pPr>
              <w:pStyle w:val="tablehead"/>
              <w:rPr>
                <w:ins w:id="31916" w:author="Author"/>
              </w:rPr>
            </w:pPr>
          </w:p>
        </w:tc>
        <w:tc>
          <w:tcPr>
            <w:tcW w:w="2600" w:type="dxa"/>
            <w:tcBorders>
              <w:top w:val="single" w:sz="6" w:space="0" w:color="auto"/>
              <w:left w:val="single" w:sz="6" w:space="0" w:color="auto"/>
              <w:bottom w:val="single" w:sz="6" w:space="0" w:color="auto"/>
              <w:right w:val="single" w:sz="6" w:space="0" w:color="auto"/>
            </w:tcBorders>
          </w:tcPr>
          <w:p w14:paraId="3CD91026" w14:textId="77777777" w:rsidR="00EA2F34" w:rsidRPr="003C5F94" w:rsidRDefault="00EA2F34" w:rsidP="00BE28D4">
            <w:pPr>
              <w:pStyle w:val="tablehead"/>
              <w:rPr>
                <w:ins w:id="31917" w:author="Author"/>
              </w:rPr>
            </w:pPr>
            <w:ins w:id="31918" w:author="Author">
              <w:r w:rsidRPr="003C5F94">
                <w:br/>
              </w:r>
              <w:r w:rsidRPr="003C5F94">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6E4D62FC" w14:textId="77777777" w:rsidR="00EA2F34" w:rsidRPr="003C5F94" w:rsidRDefault="00EA2F34" w:rsidP="00BE28D4">
            <w:pPr>
              <w:pStyle w:val="tablehead"/>
              <w:rPr>
                <w:ins w:id="31919" w:author="Author"/>
              </w:rPr>
            </w:pPr>
            <w:ins w:id="31920" w:author="Author">
              <w:r w:rsidRPr="003C5F94">
                <w:t xml:space="preserve">Trucks, Tractors </w:t>
              </w:r>
              <w:proofErr w:type="gramStart"/>
              <w:r w:rsidRPr="003C5F94">
                <w:t>And</w:t>
              </w:r>
              <w:proofErr w:type="gramEnd"/>
              <w:r w:rsidRPr="003C5F94">
                <w:t xml:space="preserve"> Trailers</w:t>
              </w:r>
            </w:ins>
          </w:p>
        </w:tc>
        <w:tc>
          <w:tcPr>
            <w:tcW w:w="1040" w:type="dxa"/>
            <w:tcBorders>
              <w:top w:val="single" w:sz="6" w:space="0" w:color="auto"/>
              <w:left w:val="single" w:sz="6" w:space="0" w:color="auto"/>
              <w:bottom w:val="single" w:sz="6" w:space="0" w:color="auto"/>
              <w:right w:val="single" w:sz="6" w:space="0" w:color="auto"/>
            </w:tcBorders>
          </w:tcPr>
          <w:p w14:paraId="29DB4DF1" w14:textId="77777777" w:rsidR="00EA2F34" w:rsidRPr="003C5F94" w:rsidRDefault="00EA2F34" w:rsidP="00BE28D4">
            <w:pPr>
              <w:pStyle w:val="tablehead"/>
              <w:rPr>
                <w:ins w:id="31921" w:author="Author"/>
              </w:rPr>
            </w:pPr>
            <w:ins w:id="31922" w:author="Author">
              <w:r w:rsidRPr="003C5F94">
                <w:t>Private Passenger Types</w:t>
              </w:r>
            </w:ins>
          </w:p>
        </w:tc>
      </w:tr>
      <w:tr w:rsidR="00EA2F34" w:rsidRPr="003C5F94" w14:paraId="2F57394C" w14:textId="77777777" w:rsidTr="00A1082D">
        <w:trPr>
          <w:cantSplit/>
          <w:trHeight w:val="190"/>
          <w:ins w:id="31923" w:author="Author"/>
        </w:trPr>
        <w:tc>
          <w:tcPr>
            <w:tcW w:w="200" w:type="dxa"/>
          </w:tcPr>
          <w:p w14:paraId="757EA1B1" w14:textId="77777777" w:rsidR="00EA2F34" w:rsidRPr="003C5F94" w:rsidRDefault="00EA2F34" w:rsidP="00BE28D4">
            <w:pPr>
              <w:pStyle w:val="tabletext11"/>
              <w:rPr>
                <w:ins w:id="31924" w:author="Author"/>
              </w:rPr>
            </w:pPr>
          </w:p>
        </w:tc>
        <w:tc>
          <w:tcPr>
            <w:tcW w:w="2600" w:type="dxa"/>
            <w:tcBorders>
              <w:top w:val="single" w:sz="6" w:space="0" w:color="auto"/>
              <w:left w:val="single" w:sz="6" w:space="0" w:color="auto"/>
              <w:bottom w:val="single" w:sz="6" w:space="0" w:color="auto"/>
              <w:right w:val="single" w:sz="6" w:space="0" w:color="auto"/>
            </w:tcBorders>
          </w:tcPr>
          <w:p w14:paraId="160DF592" w14:textId="77777777" w:rsidR="00EA2F34" w:rsidRPr="003C5F94" w:rsidRDefault="00EA2F34" w:rsidP="00BE28D4">
            <w:pPr>
              <w:pStyle w:val="tabletext11"/>
              <w:jc w:val="center"/>
              <w:rPr>
                <w:ins w:id="31925" w:author="Author"/>
              </w:rPr>
            </w:pPr>
            <w:ins w:id="31926" w:author="Author">
              <w:r w:rsidRPr="003C5F94">
                <w:t>All ages</w:t>
              </w:r>
            </w:ins>
          </w:p>
        </w:tc>
        <w:tc>
          <w:tcPr>
            <w:tcW w:w="1160" w:type="dxa"/>
            <w:tcBorders>
              <w:top w:val="single" w:sz="6" w:space="0" w:color="auto"/>
              <w:left w:val="single" w:sz="6" w:space="0" w:color="auto"/>
              <w:bottom w:val="single" w:sz="6" w:space="0" w:color="auto"/>
              <w:right w:val="single" w:sz="6" w:space="0" w:color="auto"/>
            </w:tcBorders>
          </w:tcPr>
          <w:p w14:paraId="309295AA" w14:textId="77777777" w:rsidR="00EA2F34" w:rsidRPr="003C5F94" w:rsidRDefault="00EA2F34" w:rsidP="00BE28D4">
            <w:pPr>
              <w:pStyle w:val="tabletext11"/>
              <w:tabs>
                <w:tab w:val="decimal" w:pos="440"/>
              </w:tabs>
              <w:rPr>
                <w:ins w:id="31927" w:author="Author"/>
              </w:rPr>
            </w:pPr>
            <w:ins w:id="31928" w:author="Author">
              <w:r w:rsidRPr="003C5F94">
                <w:t>1.00</w:t>
              </w:r>
            </w:ins>
          </w:p>
        </w:tc>
        <w:tc>
          <w:tcPr>
            <w:tcW w:w="1040" w:type="dxa"/>
            <w:tcBorders>
              <w:top w:val="single" w:sz="6" w:space="0" w:color="auto"/>
              <w:left w:val="single" w:sz="6" w:space="0" w:color="auto"/>
              <w:bottom w:val="single" w:sz="6" w:space="0" w:color="auto"/>
              <w:right w:val="single" w:sz="6" w:space="0" w:color="auto"/>
            </w:tcBorders>
          </w:tcPr>
          <w:p w14:paraId="02847A5F" w14:textId="77777777" w:rsidR="00EA2F34" w:rsidRPr="003C5F94" w:rsidRDefault="00EA2F34" w:rsidP="00BE28D4">
            <w:pPr>
              <w:pStyle w:val="tabletext11"/>
              <w:tabs>
                <w:tab w:val="decimal" w:pos="380"/>
              </w:tabs>
              <w:rPr>
                <w:ins w:id="31929" w:author="Author"/>
              </w:rPr>
            </w:pPr>
            <w:ins w:id="31930" w:author="Author">
              <w:r w:rsidRPr="003C5F94">
                <w:t>1.00</w:t>
              </w:r>
            </w:ins>
          </w:p>
        </w:tc>
      </w:tr>
    </w:tbl>
    <w:p w14:paraId="403DE796" w14:textId="77777777" w:rsidR="00EA2F34" w:rsidRPr="003C5F94" w:rsidRDefault="00EA2F34" w:rsidP="00BE28D4">
      <w:pPr>
        <w:pStyle w:val="tablecaption"/>
        <w:rPr>
          <w:ins w:id="31931" w:author="Author"/>
        </w:rPr>
      </w:pPr>
      <w:ins w:id="31932" w:author="Author">
        <w:r w:rsidRPr="003C5F94">
          <w:t>Table 301.D.2.a. Liability Vehicle Age Factors – Stated Amount Vehicles</w:t>
        </w:r>
      </w:ins>
    </w:p>
    <w:p w14:paraId="21EA4135" w14:textId="77777777" w:rsidR="00EA2F34" w:rsidRPr="003C5F94" w:rsidRDefault="00EA2F34" w:rsidP="00BE28D4">
      <w:pPr>
        <w:pStyle w:val="isonormal"/>
        <w:rPr>
          <w:ins w:id="31933" w:author="Author"/>
        </w:rPr>
      </w:pPr>
    </w:p>
    <w:p w14:paraId="32D44E52" w14:textId="77777777" w:rsidR="00EA2F34" w:rsidRPr="003C5F94" w:rsidRDefault="00EA2F34" w:rsidP="00BE28D4">
      <w:pPr>
        <w:pStyle w:val="outlinehd4"/>
        <w:rPr>
          <w:ins w:id="31934" w:author="Author"/>
          <w:rFonts w:cs="Arial"/>
        </w:rPr>
      </w:pPr>
      <w:ins w:id="31935" w:author="Author">
        <w:r w:rsidRPr="003C5F94">
          <w:tab/>
          <w:t>b.</w:t>
        </w:r>
        <w:r w:rsidRPr="003C5F94">
          <w:tab/>
          <w:t xml:space="preserve">Liability Vehicle Age Factors </w:t>
        </w:r>
        <w:r w:rsidRPr="003C5F94">
          <w:rPr>
            <w:rFonts w:cs="Arial"/>
          </w:rPr>
          <w:t>–</w:t>
        </w:r>
        <w:r w:rsidRPr="003C5F94">
          <w:t xml:space="preserve"> A</w:t>
        </w:r>
        <w:r w:rsidRPr="003C5F94">
          <w:rPr>
            <w:rFonts w:cs="Arial"/>
          </w:rPr>
          <w:t>ll Other Vehicles</w:t>
        </w:r>
      </w:ins>
    </w:p>
    <w:p w14:paraId="15CD5EE2" w14:textId="77777777" w:rsidR="00EA2F34" w:rsidRPr="003C5F94" w:rsidRDefault="00EA2F34" w:rsidP="00BE28D4">
      <w:pPr>
        <w:pStyle w:val="space4"/>
        <w:rPr>
          <w:ins w:id="319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EA2F34" w:rsidRPr="003C5F94" w14:paraId="0B2CF5D5" w14:textId="77777777" w:rsidTr="00A1082D">
        <w:trPr>
          <w:cantSplit/>
          <w:trHeight w:val="190"/>
          <w:ins w:id="31937" w:author="Author"/>
        </w:trPr>
        <w:tc>
          <w:tcPr>
            <w:tcW w:w="200" w:type="dxa"/>
            <w:tcBorders>
              <w:right w:val="single" w:sz="6" w:space="0" w:color="auto"/>
            </w:tcBorders>
          </w:tcPr>
          <w:p w14:paraId="02BDB555" w14:textId="77777777" w:rsidR="00EA2F34" w:rsidRPr="003C5F94" w:rsidRDefault="00EA2F34" w:rsidP="00BE28D4">
            <w:pPr>
              <w:pStyle w:val="tablehead"/>
              <w:rPr>
                <w:ins w:id="31938" w:author="Author"/>
              </w:rPr>
            </w:pPr>
          </w:p>
        </w:tc>
        <w:tc>
          <w:tcPr>
            <w:tcW w:w="2400" w:type="dxa"/>
            <w:tcBorders>
              <w:top w:val="single" w:sz="6" w:space="0" w:color="auto"/>
              <w:left w:val="single" w:sz="6" w:space="0" w:color="auto"/>
              <w:bottom w:val="single" w:sz="6" w:space="0" w:color="auto"/>
              <w:right w:val="single" w:sz="6" w:space="0" w:color="auto"/>
            </w:tcBorders>
          </w:tcPr>
          <w:p w14:paraId="42E23E51" w14:textId="77777777" w:rsidR="00EA2F34" w:rsidRPr="003C5F94" w:rsidRDefault="00EA2F34" w:rsidP="00BE28D4">
            <w:pPr>
              <w:pStyle w:val="tablehead"/>
              <w:rPr>
                <w:ins w:id="31939" w:author="Author"/>
              </w:rPr>
            </w:pPr>
            <w:ins w:id="31940" w:author="Author">
              <w:r w:rsidRPr="003C5F94">
                <w:br/>
                <w:t>Original Cost</w:t>
              </w:r>
              <w:r w:rsidRPr="003C5F94">
                <w:br/>
                <w:t>New Vehicles</w:t>
              </w:r>
            </w:ins>
          </w:p>
        </w:tc>
        <w:tc>
          <w:tcPr>
            <w:tcW w:w="1200" w:type="dxa"/>
            <w:tcBorders>
              <w:top w:val="single" w:sz="6" w:space="0" w:color="auto"/>
              <w:left w:val="single" w:sz="6" w:space="0" w:color="auto"/>
              <w:bottom w:val="single" w:sz="6" w:space="0" w:color="auto"/>
              <w:right w:val="single" w:sz="6" w:space="0" w:color="auto"/>
            </w:tcBorders>
          </w:tcPr>
          <w:p w14:paraId="7C7D8B5B" w14:textId="77777777" w:rsidR="00EA2F34" w:rsidRPr="003C5F94" w:rsidRDefault="00EA2F34" w:rsidP="00BE28D4">
            <w:pPr>
              <w:pStyle w:val="tablehead"/>
              <w:rPr>
                <w:ins w:id="31941" w:author="Author"/>
              </w:rPr>
            </w:pPr>
            <w:ins w:id="31942" w:author="Author">
              <w:r w:rsidRPr="003C5F94">
                <w:t xml:space="preserve">Trucks, Tractors </w:t>
              </w:r>
              <w:proofErr w:type="gramStart"/>
              <w:r w:rsidRPr="003C5F94">
                <w:t>And</w:t>
              </w:r>
              <w:proofErr w:type="gramEnd"/>
              <w:r w:rsidRPr="003C5F94">
                <w:t xml:space="preserve"> Trailers</w:t>
              </w:r>
            </w:ins>
          </w:p>
        </w:tc>
        <w:tc>
          <w:tcPr>
            <w:tcW w:w="1200" w:type="dxa"/>
            <w:tcBorders>
              <w:top w:val="single" w:sz="6" w:space="0" w:color="auto"/>
              <w:left w:val="single" w:sz="6" w:space="0" w:color="auto"/>
              <w:bottom w:val="single" w:sz="6" w:space="0" w:color="auto"/>
              <w:right w:val="single" w:sz="6" w:space="0" w:color="auto"/>
            </w:tcBorders>
          </w:tcPr>
          <w:p w14:paraId="77582268" w14:textId="77777777" w:rsidR="00EA2F34" w:rsidRPr="003C5F94" w:rsidRDefault="00EA2F34" w:rsidP="00BE28D4">
            <w:pPr>
              <w:pStyle w:val="tablehead"/>
              <w:rPr>
                <w:ins w:id="31943" w:author="Author"/>
              </w:rPr>
            </w:pPr>
            <w:ins w:id="31944" w:author="Author">
              <w:r w:rsidRPr="003C5F94">
                <w:t>Private Passenger Types</w:t>
              </w:r>
            </w:ins>
          </w:p>
        </w:tc>
      </w:tr>
      <w:tr w:rsidR="00EA2F34" w:rsidRPr="003C5F94" w14:paraId="65446B5F" w14:textId="77777777" w:rsidTr="00A1082D">
        <w:trPr>
          <w:cantSplit/>
          <w:trHeight w:val="190"/>
          <w:ins w:id="31945" w:author="Author"/>
        </w:trPr>
        <w:tc>
          <w:tcPr>
            <w:tcW w:w="200" w:type="dxa"/>
          </w:tcPr>
          <w:p w14:paraId="56DF9E35" w14:textId="77777777" w:rsidR="00EA2F34" w:rsidRPr="003C5F94" w:rsidRDefault="00EA2F34" w:rsidP="00BE28D4">
            <w:pPr>
              <w:pStyle w:val="tabletext11"/>
              <w:rPr>
                <w:ins w:id="31946" w:author="Author"/>
              </w:rPr>
            </w:pPr>
          </w:p>
        </w:tc>
        <w:tc>
          <w:tcPr>
            <w:tcW w:w="2400" w:type="dxa"/>
            <w:tcBorders>
              <w:top w:val="single" w:sz="6" w:space="0" w:color="auto"/>
              <w:left w:val="single" w:sz="6" w:space="0" w:color="auto"/>
              <w:bottom w:val="single" w:sz="6" w:space="0" w:color="auto"/>
              <w:right w:val="single" w:sz="6" w:space="0" w:color="auto"/>
            </w:tcBorders>
          </w:tcPr>
          <w:p w14:paraId="5BC52913" w14:textId="77777777" w:rsidR="00EA2F34" w:rsidRPr="003C5F94" w:rsidRDefault="00EA2F34" w:rsidP="00BE28D4">
            <w:pPr>
              <w:pStyle w:val="tabletext11"/>
              <w:jc w:val="center"/>
              <w:rPr>
                <w:ins w:id="31947" w:author="Author"/>
              </w:rPr>
            </w:pPr>
            <w:ins w:id="31948" w:author="Author">
              <w:r w:rsidRPr="003C5F94">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35C5A53B" w14:textId="77777777" w:rsidR="00EA2F34" w:rsidRPr="003C5F94" w:rsidRDefault="00EA2F34" w:rsidP="00BE28D4">
            <w:pPr>
              <w:pStyle w:val="tabletext11"/>
              <w:jc w:val="center"/>
              <w:rPr>
                <w:ins w:id="31949" w:author="Author"/>
                <w:rFonts w:cs="Arial"/>
                <w:color w:val="000000"/>
              </w:rPr>
            </w:pPr>
            <w:ins w:id="31950" w:author="Author">
              <w:r w:rsidRPr="003C5F94">
                <w:rPr>
                  <w:rFonts w:cs="Arial"/>
                  <w:color w:val="000000"/>
                </w:rPr>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7A608E6A" w14:textId="77777777" w:rsidR="00EA2F34" w:rsidRPr="003C5F94" w:rsidRDefault="00EA2F34" w:rsidP="00BE28D4">
            <w:pPr>
              <w:pStyle w:val="tabletext11"/>
              <w:jc w:val="center"/>
              <w:rPr>
                <w:ins w:id="31951" w:author="Author"/>
                <w:rFonts w:cs="Arial"/>
                <w:color w:val="000000"/>
              </w:rPr>
            </w:pPr>
            <w:ins w:id="31952" w:author="Author">
              <w:r w:rsidRPr="003C5F94">
                <w:rPr>
                  <w:rFonts w:cs="Arial"/>
                  <w:color w:val="000000"/>
                </w:rPr>
                <w:t>0.92</w:t>
              </w:r>
            </w:ins>
          </w:p>
        </w:tc>
      </w:tr>
      <w:tr w:rsidR="00EA2F34" w:rsidRPr="003C5F94" w14:paraId="579FAFAB" w14:textId="77777777" w:rsidTr="00A1082D">
        <w:trPr>
          <w:cantSplit/>
          <w:trHeight w:val="190"/>
          <w:ins w:id="31953" w:author="Author"/>
        </w:trPr>
        <w:tc>
          <w:tcPr>
            <w:tcW w:w="200" w:type="dxa"/>
          </w:tcPr>
          <w:p w14:paraId="0CD806E3" w14:textId="77777777" w:rsidR="00EA2F34" w:rsidRPr="003C5F94" w:rsidRDefault="00EA2F34" w:rsidP="00BE28D4">
            <w:pPr>
              <w:pStyle w:val="tabletext11"/>
              <w:rPr>
                <w:ins w:id="31954" w:author="Author"/>
              </w:rPr>
            </w:pPr>
          </w:p>
        </w:tc>
        <w:tc>
          <w:tcPr>
            <w:tcW w:w="2400" w:type="dxa"/>
            <w:tcBorders>
              <w:top w:val="single" w:sz="6" w:space="0" w:color="auto"/>
              <w:left w:val="single" w:sz="6" w:space="0" w:color="auto"/>
              <w:bottom w:val="single" w:sz="6" w:space="0" w:color="auto"/>
              <w:right w:val="single" w:sz="6" w:space="0" w:color="auto"/>
            </w:tcBorders>
          </w:tcPr>
          <w:p w14:paraId="568CF11B" w14:textId="77777777" w:rsidR="00EA2F34" w:rsidRPr="003C5F94" w:rsidRDefault="00EA2F34" w:rsidP="00BE28D4">
            <w:pPr>
              <w:pStyle w:val="tabletext11"/>
              <w:jc w:val="center"/>
              <w:rPr>
                <w:ins w:id="31955" w:author="Author"/>
              </w:rPr>
            </w:pPr>
            <w:ins w:id="31956" w:author="Author">
              <w:r w:rsidRPr="003C5F94">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780A6CF3" w14:textId="77777777" w:rsidR="00EA2F34" w:rsidRPr="003C5F94" w:rsidRDefault="00EA2F34" w:rsidP="00BE28D4">
            <w:pPr>
              <w:pStyle w:val="tabletext11"/>
              <w:jc w:val="center"/>
              <w:rPr>
                <w:ins w:id="31957" w:author="Author"/>
                <w:rFonts w:cs="Arial"/>
                <w:color w:val="000000"/>
              </w:rPr>
            </w:pPr>
            <w:ins w:id="31958" w:author="Author">
              <w:r w:rsidRPr="003C5F94">
                <w:rPr>
                  <w:rFonts w:cs="Arial"/>
                  <w:color w:val="000000"/>
                </w:rPr>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4302A5CE" w14:textId="77777777" w:rsidR="00EA2F34" w:rsidRPr="003C5F94" w:rsidRDefault="00EA2F34" w:rsidP="00BE28D4">
            <w:pPr>
              <w:pStyle w:val="tabletext11"/>
              <w:jc w:val="center"/>
              <w:rPr>
                <w:ins w:id="31959" w:author="Author"/>
                <w:rFonts w:cs="Arial"/>
                <w:color w:val="000000"/>
              </w:rPr>
            </w:pPr>
            <w:ins w:id="31960" w:author="Author">
              <w:r w:rsidRPr="003C5F94">
                <w:rPr>
                  <w:rFonts w:cs="Arial"/>
                  <w:color w:val="000000"/>
                </w:rPr>
                <w:t>0.99</w:t>
              </w:r>
            </w:ins>
          </w:p>
        </w:tc>
      </w:tr>
      <w:tr w:rsidR="00EA2F34" w:rsidRPr="003C5F94" w14:paraId="1D51FEAF" w14:textId="77777777" w:rsidTr="00A1082D">
        <w:trPr>
          <w:cantSplit/>
          <w:trHeight w:val="190"/>
          <w:ins w:id="31961" w:author="Author"/>
        </w:trPr>
        <w:tc>
          <w:tcPr>
            <w:tcW w:w="200" w:type="dxa"/>
          </w:tcPr>
          <w:p w14:paraId="2423192D" w14:textId="77777777" w:rsidR="00EA2F34" w:rsidRPr="003C5F94" w:rsidRDefault="00EA2F34" w:rsidP="00BE28D4">
            <w:pPr>
              <w:pStyle w:val="tabletext11"/>
              <w:rPr>
                <w:ins w:id="31962" w:author="Author"/>
              </w:rPr>
            </w:pPr>
          </w:p>
        </w:tc>
        <w:tc>
          <w:tcPr>
            <w:tcW w:w="2400" w:type="dxa"/>
            <w:tcBorders>
              <w:top w:val="single" w:sz="6" w:space="0" w:color="auto"/>
              <w:left w:val="single" w:sz="6" w:space="0" w:color="auto"/>
              <w:bottom w:val="single" w:sz="6" w:space="0" w:color="auto"/>
              <w:right w:val="single" w:sz="6" w:space="0" w:color="auto"/>
            </w:tcBorders>
          </w:tcPr>
          <w:p w14:paraId="718995F5" w14:textId="77777777" w:rsidR="00EA2F34" w:rsidRPr="003C5F94" w:rsidRDefault="00EA2F34" w:rsidP="00BE28D4">
            <w:pPr>
              <w:pStyle w:val="tabletext11"/>
              <w:jc w:val="center"/>
              <w:rPr>
                <w:ins w:id="31963" w:author="Author"/>
              </w:rPr>
            </w:pPr>
            <w:ins w:id="31964" w:author="Author">
              <w:r w:rsidRPr="003C5F94">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464AC433" w14:textId="77777777" w:rsidR="00EA2F34" w:rsidRPr="003C5F94" w:rsidRDefault="00EA2F34" w:rsidP="00BE28D4">
            <w:pPr>
              <w:pStyle w:val="tabletext11"/>
              <w:jc w:val="center"/>
              <w:rPr>
                <w:ins w:id="31965" w:author="Author"/>
                <w:rFonts w:cs="Arial"/>
                <w:color w:val="000000"/>
              </w:rPr>
            </w:pPr>
            <w:ins w:id="31966" w:author="Author">
              <w:r w:rsidRPr="003C5F94">
                <w:rPr>
                  <w:rFonts w:cs="Arial"/>
                  <w:color w:val="000000"/>
                </w:rPr>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3D55BD75" w14:textId="77777777" w:rsidR="00EA2F34" w:rsidRPr="003C5F94" w:rsidRDefault="00EA2F34" w:rsidP="00BE28D4">
            <w:pPr>
              <w:pStyle w:val="tabletext11"/>
              <w:jc w:val="center"/>
              <w:rPr>
                <w:ins w:id="31967" w:author="Author"/>
                <w:rFonts w:cs="Arial"/>
                <w:color w:val="000000"/>
              </w:rPr>
            </w:pPr>
            <w:ins w:id="31968" w:author="Author">
              <w:r w:rsidRPr="003C5F94">
                <w:rPr>
                  <w:rFonts w:cs="Arial"/>
                  <w:color w:val="000000"/>
                </w:rPr>
                <w:t>1.03</w:t>
              </w:r>
            </w:ins>
          </w:p>
        </w:tc>
      </w:tr>
      <w:tr w:rsidR="00EA2F34" w:rsidRPr="003C5F94" w14:paraId="04F2EA4A" w14:textId="77777777" w:rsidTr="00A1082D">
        <w:trPr>
          <w:cantSplit/>
          <w:trHeight w:val="190"/>
          <w:ins w:id="31969" w:author="Author"/>
        </w:trPr>
        <w:tc>
          <w:tcPr>
            <w:tcW w:w="200" w:type="dxa"/>
          </w:tcPr>
          <w:p w14:paraId="6DA4367F" w14:textId="77777777" w:rsidR="00EA2F34" w:rsidRPr="003C5F94" w:rsidRDefault="00EA2F34" w:rsidP="00BE28D4">
            <w:pPr>
              <w:pStyle w:val="tabletext11"/>
              <w:rPr>
                <w:ins w:id="31970" w:author="Author"/>
              </w:rPr>
            </w:pPr>
          </w:p>
        </w:tc>
        <w:tc>
          <w:tcPr>
            <w:tcW w:w="2400" w:type="dxa"/>
            <w:tcBorders>
              <w:top w:val="single" w:sz="6" w:space="0" w:color="auto"/>
              <w:left w:val="single" w:sz="6" w:space="0" w:color="auto"/>
              <w:bottom w:val="single" w:sz="6" w:space="0" w:color="auto"/>
              <w:right w:val="single" w:sz="6" w:space="0" w:color="auto"/>
            </w:tcBorders>
          </w:tcPr>
          <w:p w14:paraId="4FCB8572" w14:textId="77777777" w:rsidR="00EA2F34" w:rsidRPr="003C5F94" w:rsidRDefault="00EA2F34" w:rsidP="00BE28D4">
            <w:pPr>
              <w:pStyle w:val="tabletext11"/>
              <w:jc w:val="center"/>
              <w:rPr>
                <w:ins w:id="31971" w:author="Author"/>
              </w:rPr>
            </w:pPr>
            <w:ins w:id="31972" w:author="Author">
              <w:r w:rsidRPr="003C5F94">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4DCB420D" w14:textId="77777777" w:rsidR="00EA2F34" w:rsidRPr="003C5F94" w:rsidRDefault="00EA2F34" w:rsidP="00BE28D4">
            <w:pPr>
              <w:pStyle w:val="tabletext11"/>
              <w:jc w:val="center"/>
              <w:rPr>
                <w:ins w:id="31973" w:author="Author"/>
                <w:rFonts w:cs="Arial"/>
                <w:color w:val="000000"/>
              </w:rPr>
            </w:pPr>
            <w:ins w:id="31974" w:author="Author">
              <w:r w:rsidRPr="003C5F94">
                <w:rPr>
                  <w:rFonts w:cs="Arial"/>
                  <w:color w:val="000000"/>
                </w:rPr>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09B1CC2F" w14:textId="77777777" w:rsidR="00EA2F34" w:rsidRPr="003C5F94" w:rsidRDefault="00EA2F34" w:rsidP="00BE28D4">
            <w:pPr>
              <w:pStyle w:val="tabletext11"/>
              <w:jc w:val="center"/>
              <w:rPr>
                <w:ins w:id="31975" w:author="Author"/>
                <w:rFonts w:cs="Arial"/>
                <w:color w:val="000000"/>
              </w:rPr>
            </w:pPr>
            <w:ins w:id="31976" w:author="Author">
              <w:r w:rsidRPr="003C5F94">
                <w:rPr>
                  <w:rFonts w:cs="Arial"/>
                  <w:color w:val="000000"/>
                </w:rPr>
                <w:t>1.07</w:t>
              </w:r>
            </w:ins>
          </w:p>
        </w:tc>
      </w:tr>
      <w:tr w:rsidR="00EA2F34" w:rsidRPr="003C5F94" w14:paraId="75AF21C8" w14:textId="77777777" w:rsidTr="00A1082D">
        <w:trPr>
          <w:cantSplit/>
          <w:trHeight w:val="190"/>
          <w:ins w:id="31977" w:author="Author"/>
        </w:trPr>
        <w:tc>
          <w:tcPr>
            <w:tcW w:w="200" w:type="dxa"/>
          </w:tcPr>
          <w:p w14:paraId="7612C9BC" w14:textId="77777777" w:rsidR="00EA2F34" w:rsidRPr="003C5F94" w:rsidRDefault="00EA2F34" w:rsidP="00BE28D4">
            <w:pPr>
              <w:pStyle w:val="tabletext11"/>
              <w:rPr>
                <w:ins w:id="31978" w:author="Author"/>
              </w:rPr>
            </w:pPr>
          </w:p>
        </w:tc>
        <w:tc>
          <w:tcPr>
            <w:tcW w:w="2400" w:type="dxa"/>
            <w:tcBorders>
              <w:top w:val="single" w:sz="6" w:space="0" w:color="auto"/>
              <w:left w:val="single" w:sz="6" w:space="0" w:color="auto"/>
              <w:bottom w:val="single" w:sz="6" w:space="0" w:color="auto"/>
              <w:right w:val="single" w:sz="6" w:space="0" w:color="auto"/>
            </w:tcBorders>
          </w:tcPr>
          <w:p w14:paraId="49D21B9F" w14:textId="77777777" w:rsidR="00EA2F34" w:rsidRPr="003C5F94" w:rsidRDefault="00EA2F34" w:rsidP="00BE28D4">
            <w:pPr>
              <w:pStyle w:val="tabletext11"/>
              <w:jc w:val="center"/>
              <w:rPr>
                <w:ins w:id="31979" w:author="Author"/>
              </w:rPr>
            </w:pPr>
            <w:ins w:id="31980" w:author="Author">
              <w:r w:rsidRPr="003C5F94">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1C7A7303" w14:textId="77777777" w:rsidR="00EA2F34" w:rsidRPr="003C5F94" w:rsidRDefault="00EA2F34" w:rsidP="00BE28D4">
            <w:pPr>
              <w:pStyle w:val="tabletext11"/>
              <w:jc w:val="center"/>
              <w:rPr>
                <w:ins w:id="31981" w:author="Author"/>
                <w:rFonts w:cs="Arial"/>
                <w:color w:val="000000"/>
              </w:rPr>
            </w:pPr>
            <w:ins w:id="31982" w:author="Author">
              <w:r w:rsidRPr="003C5F94">
                <w:rPr>
                  <w:rFonts w:cs="Arial"/>
                  <w:color w:val="000000"/>
                </w:rPr>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209B022C" w14:textId="77777777" w:rsidR="00EA2F34" w:rsidRPr="003C5F94" w:rsidRDefault="00EA2F34" w:rsidP="00BE28D4">
            <w:pPr>
              <w:pStyle w:val="tabletext11"/>
              <w:jc w:val="center"/>
              <w:rPr>
                <w:ins w:id="31983" w:author="Author"/>
                <w:rFonts w:cs="Arial"/>
                <w:color w:val="000000"/>
              </w:rPr>
            </w:pPr>
            <w:ins w:id="31984" w:author="Author">
              <w:r w:rsidRPr="003C5F94">
                <w:rPr>
                  <w:rFonts w:cs="Arial"/>
                  <w:color w:val="000000"/>
                </w:rPr>
                <w:t>1.09</w:t>
              </w:r>
            </w:ins>
          </w:p>
        </w:tc>
      </w:tr>
      <w:tr w:rsidR="00EA2F34" w:rsidRPr="003C5F94" w14:paraId="6B9975E1" w14:textId="77777777" w:rsidTr="00A1082D">
        <w:trPr>
          <w:cantSplit/>
          <w:trHeight w:val="190"/>
          <w:ins w:id="31985" w:author="Author"/>
        </w:trPr>
        <w:tc>
          <w:tcPr>
            <w:tcW w:w="200" w:type="dxa"/>
          </w:tcPr>
          <w:p w14:paraId="5AAFE0A7" w14:textId="77777777" w:rsidR="00EA2F34" w:rsidRPr="003C5F94" w:rsidRDefault="00EA2F34" w:rsidP="00BE28D4">
            <w:pPr>
              <w:pStyle w:val="tabletext11"/>
              <w:rPr>
                <w:ins w:id="31986" w:author="Author"/>
              </w:rPr>
            </w:pPr>
          </w:p>
        </w:tc>
        <w:tc>
          <w:tcPr>
            <w:tcW w:w="2400" w:type="dxa"/>
            <w:tcBorders>
              <w:top w:val="single" w:sz="6" w:space="0" w:color="auto"/>
              <w:left w:val="single" w:sz="6" w:space="0" w:color="auto"/>
              <w:bottom w:val="single" w:sz="6" w:space="0" w:color="auto"/>
              <w:right w:val="single" w:sz="6" w:space="0" w:color="auto"/>
            </w:tcBorders>
          </w:tcPr>
          <w:p w14:paraId="284A4F32" w14:textId="77777777" w:rsidR="00EA2F34" w:rsidRPr="003C5F94" w:rsidRDefault="00EA2F34" w:rsidP="00BE28D4">
            <w:pPr>
              <w:pStyle w:val="tabletext11"/>
              <w:jc w:val="center"/>
              <w:rPr>
                <w:ins w:id="31987" w:author="Author"/>
              </w:rPr>
            </w:pPr>
            <w:ins w:id="31988" w:author="Author">
              <w:r w:rsidRPr="003C5F94">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45CCF38D" w14:textId="77777777" w:rsidR="00EA2F34" w:rsidRPr="003C5F94" w:rsidRDefault="00EA2F34" w:rsidP="00BE28D4">
            <w:pPr>
              <w:pStyle w:val="tabletext11"/>
              <w:jc w:val="center"/>
              <w:rPr>
                <w:ins w:id="31989" w:author="Author"/>
                <w:rFonts w:cs="Arial"/>
                <w:color w:val="000000"/>
              </w:rPr>
            </w:pPr>
            <w:ins w:id="31990" w:author="Author">
              <w:r w:rsidRPr="003C5F94">
                <w:rPr>
                  <w:rFonts w:cs="Arial"/>
                  <w:color w:val="000000"/>
                </w:rPr>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62A83F83" w14:textId="77777777" w:rsidR="00EA2F34" w:rsidRPr="003C5F94" w:rsidRDefault="00EA2F34" w:rsidP="00BE28D4">
            <w:pPr>
              <w:pStyle w:val="tabletext11"/>
              <w:jc w:val="center"/>
              <w:rPr>
                <w:ins w:id="31991" w:author="Author"/>
                <w:rFonts w:cs="Arial"/>
                <w:color w:val="000000"/>
              </w:rPr>
            </w:pPr>
            <w:ins w:id="31992" w:author="Author">
              <w:r w:rsidRPr="003C5F94">
                <w:rPr>
                  <w:rFonts w:cs="Arial"/>
                  <w:color w:val="000000"/>
                </w:rPr>
                <w:t>1.06</w:t>
              </w:r>
            </w:ins>
          </w:p>
        </w:tc>
      </w:tr>
      <w:tr w:rsidR="00EA2F34" w:rsidRPr="003C5F94" w14:paraId="2F129086" w14:textId="77777777" w:rsidTr="00A1082D">
        <w:trPr>
          <w:cantSplit/>
          <w:trHeight w:val="190"/>
          <w:ins w:id="31993" w:author="Author"/>
        </w:trPr>
        <w:tc>
          <w:tcPr>
            <w:tcW w:w="200" w:type="dxa"/>
          </w:tcPr>
          <w:p w14:paraId="794C2B27" w14:textId="77777777" w:rsidR="00EA2F34" w:rsidRPr="003C5F94" w:rsidRDefault="00EA2F34" w:rsidP="00BE28D4">
            <w:pPr>
              <w:pStyle w:val="tabletext11"/>
              <w:rPr>
                <w:ins w:id="31994" w:author="Author"/>
              </w:rPr>
            </w:pPr>
          </w:p>
        </w:tc>
        <w:tc>
          <w:tcPr>
            <w:tcW w:w="2400" w:type="dxa"/>
            <w:tcBorders>
              <w:top w:val="single" w:sz="6" w:space="0" w:color="auto"/>
              <w:left w:val="single" w:sz="6" w:space="0" w:color="auto"/>
              <w:bottom w:val="single" w:sz="6" w:space="0" w:color="auto"/>
              <w:right w:val="single" w:sz="6" w:space="0" w:color="auto"/>
            </w:tcBorders>
          </w:tcPr>
          <w:p w14:paraId="7A205F17" w14:textId="77777777" w:rsidR="00EA2F34" w:rsidRPr="003C5F94" w:rsidRDefault="00EA2F34" w:rsidP="00BE28D4">
            <w:pPr>
              <w:pStyle w:val="tabletext11"/>
              <w:jc w:val="center"/>
              <w:rPr>
                <w:ins w:id="31995" w:author="Author"/>
              </w:rPr>
            </w:pPr>
            <w:ins w:id="31996" w:author="Author">
              <w:r w:rsidRPr="003C5F94">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46ECF329" w14:textId="77777777" w:rsidR="00EA2F34" w:rsidRPr="003C5F94" w:rsidRDefault="00EA2F34" w:rsidP="00BE28D4">
            <w:pPr>
              <w:pStyle w:val="tabletext11"/>
              <w:jc w:val="center"/>
              <w:rPr>
                <w:ins w:id="31997" w:author="Author"/>
                <w:rFonts w:cs="Arial"/>
                <w:color w:val="000000"/>
              </w:rPr>
            </w:pPr>
            <w:ins w:id="31998" w:author="Author">
              <w:r w:rsidRPr="003C5F94">
                <w:rPr>
                  <w:rFonts w:cs="Arial"/>
                  <w:color w:val="000000"/>
                </w:rPr>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0B3944D7" w14:textId="77777777" w:rsidR="00EA2F34" w:rsidRPr="003C5F94" w:rsidRDefault="00EA2F34" w:rsidP="00BE28D4">
            <w:pPr>
              <w:pStyle w:val="tabletext11"/>
              <w:jc w:val="center"/>
              <w:rPr>
                <w:ins w:id="31999" w:author="Author"/>
                <w:rFonts w:cs="Arial"/>
                <w:color w:val="000000"/>
              </w:rPr>
            </w:pPr>
            <w:ins w:id="32000" w:author="Author">
              <w:r w:rsidRPr="003C5F94">
                <w:rPr>
                  <w:rFonts w:cs="Arial"/>
                  <w:color w:val="000000"/>
                </w:rPr>
                <w:t>1.03</w:t>
              </w:r>
            </w:ins>
          </w:p>
        </w:tc>
      </w:tr>
      <w:tr w:rsidR="00EA2F34" w:rsidRPr="003C5F94" w14:paraId="12C975A0" w14:textId="77777777" w:rsidTr="00A1082D">
        <w:trPr>
          <w:cantSplit/>
          <w:trHeight w:val="190"/>
          <w:ins w:id="32001" w:author="Author"/>
        </w:trPr>
        <w:tc>
          <w:tcPr>
            <w:tcW w:w="200" w:type="dxa"/>
          </w:tcPr>
          <w:p w14:paraId="763F22CB" w14:textId="77777777" w:rsidR="00EA2F34" w:rsidRPr="003C5F94" w:rsidRDefault="00EA2F34" w:rsidP="00BE28D4">
            <w:pPr>
              <w:pStyle w:val="tabletext11"/>
              <w:rPr>
                <w:ins w:id="32002" w:author="Author"/>
              </w:rPr>
            </w:pPr>
          </w:p>
        </w:tc>
        <w:tc>
          <w:tcPr>
            <w:tcW w:w="2400" w:type="dxa"/>
            <w:tcBorders>
              <w:top w:val="single" w:sz="6" w:space="0" w:color="auto"/>
              <w:left w:val="single" w:sz="6" w:space="0" w:color="auto"/>
              <w:bottom w:val="single" w:sz="6" w:space="0" w:color="auto"/>
              <w:right w:val="single" w:sz="6" w:space="0" w:color="auto"/>
            </w:tcBorders>
          </w:tcPr>
          <w:p w14:paraId="6F26B5D6" w14:textId="77777777" w:rsidR="00EA2F34" w:rsidRPr="003C5F94" w:rsidRDefault="00EA2F34" w:rsidP="00BE28D4">
            <w:pPr>
              <w:pStyle w:val="tabletext11"/>
              <w:jc w:val="center"/>
              <w:rPr>
                <w:ins w:id="32003" w:author="Author"/>
              </w:rPr>
            </w:pPr>
            <w:ins w:id="32004" w:author="Author">
              <w:r w:rsidRPr="003C5F94">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3B1AC8C1" w14:textId="77777777" w:rsidR="00EA2F34" w:rsidRPr="003C5F94" w:rsidRDefault="00EA2F34" w:rsidP="00BE28D4">
            <w:pPr>
              <w:pStyle w:val="tabletext11"/>
              <w:jc w:val="center"/>
              <w:rPr>
                <w:ins w:id="32005" w:author="Author"/>
                <w:rFonts w:cs="Arial"/>
                <w:color w:val="000000"/>
              </w:rPr>
            </w:pPr>
            <w:ins w:id="32006" w:author="Author">
              <w:r w:rsidRPr="003C5F94">
                <w:rPr>
                  <w:rFonts w:cs="Arial"/>
                  <w:color w:val="000000"/>
                </w:rPr>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0D947141" w14:textId="77777777" w:rsidR="00EA2F34" w:rsidRPr="003C5F94" w:rsidRDefault="00EA2F34" w:rsidP="00BE28D4">
            <w:pPr>
              <w:pStyle w:val="tabletext11"/>
              <w:jc w:val="center"/>
              <w:rPr>
                <w:ins w:id="32007" w:author="Author"/>
                <w:rFonts w:cs="Arial"/>
                <w:color w:val="000000"/>
              </w:rPr>
            </w:pPr>
            <w:ins w:id="32008" w:author="Author">
              <w:r w:rsidRPr="003C5F94">
                <w:rPr>
                  <w:rFonts w:cs="Arial"/>
                  <w:color w:val="000000"/>
                </w:rPr>
                <w:t>1.00</w:t>
              </w:r>
            </w:ins>
          </w:p>
        </w:tc>
      </w:tr>
      <w:tr w:rsidR="00EA2F34" w:rsidRPr="003C5F94" w14:paraId="4FFD0BDF" w14:textId="77777777" w:rsidTr="00A1082D">
        <w:trPr>
          <w:cantSplit/>
          <w:trHeight w:val="190"/>
          <w:ins w:id="32009" w:author="Author"/>
        </w:trPr>
        <w:tc>
          <w:tcPr>
            <w:tcW w:w="200" w:type="dxa"/>
          </w:tcPr>
          <w:p w14:paraId="55B238A4" w14:textId="77777777" w:rsidR="00EA2F34" w:rsidRPr="003C5F94" w:rsidRDefault="00EA2F34" w:rsidP="00BE28D4">
            <w:pPr>
              <w:pStyle w:val="tabletext11"/>
              <w:rPr>
                <w:ins w:id="32010" w:author="Author"/>
              </w:rPr>
            </w:pPr>
          </w:p>
        </w:tc>
        <w:tc>
          <w:tcPr>
            <w:tcW w:w="2400" w:type="dxa"/>
            <w:tcBorders>
              <w:top w:val="single" w:sz="6" w:space="0" w:color="auto"/>
              <w:left w:val="single" w:sz="6" w:space="0" w:color="auto"/>
              <w:bottom w:val="single" w:sz="6" w:space="0" w:color="auto"/>
              <w:right w:val="single" w:sz="6" w:space="0" w:color="auto"/>
            </w:tcBorders>
          </w:tcPr>
          <w:p w14:paraId="3133CA4A" w14:textId="77777777" w:rsidR="00EA2F34" w:rsidRPr="003C5F94" w:rsidRDefault="00EA2F34" w:rsidP="00BE28D4">
            <w:pPr>
              <w:pStyle w:val="tabletext11"/>
              <w:jc w:val="center"/>
              <w:rPr>
                <w:ins w:id="32011" w:author="Author"/>
              </w:rPr>
            </w:pPr>
            <w:ins w:id="32012" w:author="Author">
              <w:r w:rsidRPr="003C5F94">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2AE44323" w14:textId="77777777" w:rsidR="00EA2F34" w:rsidRPr="003C5F94" w:rsidRDefault="00EA2F34" w:rsidP="00BE28D4">
            <w:pPr>
              <w:pStyle w:val="tabletext11"/>
              <w:jc w:val="center"/>
              <w:rPr>
                <w:ins w:id="32013" w:author="Author"/>
                <w:rFonts w:cs="Arial"/>
                <w:color w:val="000000"/>
              </w:rPr>
            </w:pPr>
            <w:ins w:id="32014" w:author="Author">
              <w:r w:rsidRPr="003C5F94">
                <w:rPr>
                  <w:rFonts w:cs="Arial"/>
                  <w:color w:val="000000"/>
                </w:rPr>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11F06FC8" w14:textId="77777777" w:rsidR="00EA2F34" w:rsidRPr="003C5F94" w:rsidRDefault="00EA2F34" w:rsidP="00BE28D4">
            <w:pPr>
              <w:pStyle w:val="tabletext11"/>
              <w:jc w:val="center"/>
              <w:rPr>
                <w:ins w:id="32015" w:author="Author"/>
                <w:rFonts w:cs="Arial"/>
                <w:color w:val="000000"/>
              </w:rPr>
            </w:pPr>
            <w:ins w:id="32016" w:author="Author">
              <w:r w:rsidRPr="003C5F94">
                <w:rPr>
                  <w:rFonts w:cs="Arial"/>
                  <w:color w:val="000000"/>
                </w:rPr>
                <w:t>0.98</w:t>
              </w:r>
            </w:ins>
          </w:p>
        </w:tc>
      </w:tr>
      <w:tr w:rsidR="00EA2F34" w:rsidRPr="003C5F94" w14:paraId="54F58D93" w14:textId="77777777" w:rsidTr="00A1082D">
        <w:trPr>
          <w:cantSplit/>
          <w:trHeight w:val="190"/>
          <w:ins w:id="32017" w:author="Author"/>
        </w:trPr>
        <w:tc>
          <w:tcPr>
            <w:tcW w:w="200" w:type="dxa"/>
          </w:tcPr>
          <w:p w14:paraId="39BD370A" w14:textId="77777777" w:rsidR="00EA2F34" w:rsidRPr="003C5F94" w:rsidRDefault="00EA2F34" w:rsidP="00BE28D4">
            <w:pPr>
              <w:pStyle w:val="tabletext11"/>
              <w:rPr>
                <w:ins w:id="32018" w:author="Author"/>
              </w:rPr>
            </w:pPr>
          </w:p>
        </w:tc>
        <w:tc>
          <w:tcPr>
            <w:tcW w:w="2400" w:type="dxa"/>
            <w:tcBorders>
              <w:top w:val="single" w:sz="6" w:space="0" w:color="auto"/>
              <w:left w:val="single" w:sz="6" w:space="0" w:color="auto"/>
              <w:bottom w:val="single" w:sz="6" w:space="0" w:color="auto"/>
              <w:right w:val="single" w:sz="6" w:space="0" w:color="auto"/>
            </w:tcBorders>
          </w:tcPr>
          <w:p w14:paraId="2AF549FC" w14:textId="77777777" w:rsidR="00EA2F34" w:rsidRPr="003C5F94" w:rsidRDefault="00EA2F34" w:rsidP="00BE28D4">
            <w:pPr>
              <w:pStyle w:val="tabletext11"/>
              <w:jc w:val="center"/>
              <w:rPr>
                <w:ins w:id="32019" w:author="Author"/>
              </w:rPr>
            </w:pPr>
            <w:ins w:id="32020" w:author="Author">
              <w:r w:rsidRPr="003C5F94">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1F2409BD" w14:textId="77777777" w:rsidR="00EA2F34" w:rsidRPr="003C5F94" w:rsidRDefault="00EA2F34" w:rsidP="00BE28D4">
            <w:pPr>
              <w:pStyle w:val="tabletext11"/>
              <w:jc w:val="center"/>
              <w:rPr>
                <w:ins w:id="32021" w:author="Author"/>
                <w:rFonts w:cs="Arial"/>
                <w:color w:val="000000"/>
              </w:rPr>
            </w:pPr>
            <w:ins w:id="32022" w:author="Author">
              <w:r w:rsidRPr="003C5F94">
                <w:rPr>
                  <w:rFonts w:cs="Arial"/>
                  <w:color w:val="000000"/>
                </w:rPr>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44964C2F" w14:textId="77777777" w:rsidR="00EA2F34" w:rsidRPr="003C5F94" w:rsidRDefault="00EA2F34" w:rsidP="00BE28D4">
            <w:pPr>
              <w:pStyle w:val="tabletext11"/>
              <w:jc w:val="center"/>
              <w:rPr>
                <w:ins w:id="32023" w:author="Author"/>
                <w:rFonts w:cs="Arial"/>
                <w:color w:val="000000"/>
              </w:rPr>
            </w:pPr>
            <w:ins w:id="32024" w:author="Author">
              <w:r w:rsidRPr="003C5F94">
                <w:rPr>
                  <w:rFonts w:cs="Arial"/>
                  <w:color w:val="000000"/>
                </w:rPr>
                <w:t>0.96</w:t>
              </w:r>
            </w:ins>
          </w:p>
        </w:tc>
      </w:tr>
      <w:tr w:rsidR="00EA2F34" w:rsidRPr="003C5F94" w14:paraId="006B249D" w14:textId="77777777" w:rsidTr="00A1082D">
        <w:trPr>
          <w:cantSplit/>
          <w:trHeight w:val="190"/>
          <w:ins w:id="32025" w:author="Author"/>
        </w:trPr>
        <w:tc>
          <w:tcPr>
            <w:tcW w:w="200" w:type="dxa"/>
          </w:tcPr>
          <w:p w14:paraId="6B452CD2" w14:textId="77777777" w:rsidR="00EA2F34" w:rsidRPr="003C5F94" w:rsidRDefault="00EA2F34" w:rsidP="00BE28D4">
            <w:pPr>
              <w:pStyle w:val="tabletext11"/>
              <w:rPr>
                <w:ins w:id="32026" w:author="Author"/>
              </w:rPr>
            </w:pPr>
          </w:p>
        </w:tc>
        <w:tc>
          <w:tcPr>
            <w:tcW w:w="2400" w:type="dxa"/>
            <w:tcBorders>
              <w:top w:val="single" w:sz="6" w:space="0" w:color="auto"/>
              <w:left w:val="single" w:sz="6" w:space="0" w:color="auto"/>
              <w:bottom w:val="single" w:sz="6" w:space="0" w:color="auto"/>
              <w:right w:val="single" w:sz="6" w:space="0" w:color="auto"/>
            </w:tcBorders>
          </w:tcPr>
          <w:p w14:paraId="57D56E1F" w14:textId="77777777" w:rsidR="00EA2F34" w:rsidRPr="003C5F94" w:rsidRDefault="00EA2F34" w:rsidP="00BE28D4">
            <w:pPr>
              <w:pStyle w:val="tabletext11"/>
              <w:jc w:val="center"/>
              <w:rPr>
                <w:ins w:id="32027" w:author="Author"/>
              </w:rPr>
            </w:pPr>
            <w:ins w:id="32028" w:author="Author">
              <w:r w:rsidRPr="003C5F94">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31EE8297" w14:textId="77777777" w:rsidR="00EA2F34" w:rsidRPr="003C5F94" w:rsidRDefault="00EA2F34" w:rsidP="00BE28D4">
            <w:pPr>
              <w:pStyle w:val="tabletext11"/>
              <w:jc w:val="center"/>
              <w:rPr>
                <w:ins w:id="32029" w:author="Author"/>
                <w:rFonts w:cs="Arial"/>
                <w:color w:val="000000"/>
              </w:rPr>
            </w:pPr>
            <w:ins w:id="32030" w:author="Author">
              <w:r w:rsidRPr="003C5F94">
                <w:rPr>
                  <w:rFonts w:cs="Arial"/>
                  <w:color w:val="000000"/>
                </w:rPr>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2614A0D7" w14:textId="77777777" w:rsidR="00EA2F34" w:rsidRPr="003C5F94" w:rsidRDefault="00EA2F34" w:rsidP="00BE28D4">
            <w:pPr>
              <w:pStyle w:val="tabletext11"/>
              <w:jc w:val="center"/>
              <w:rPr>
                <w:ins w:id="32031" w:author="Author"/>
                <w:rFonts w:cs="Arial"/>
                <w:color w:val="000000"/>
              </w:rPr>
            </w:pPr>
            <w:ins w:id="32032" w:author="Author">
              <w:r w:rsidRPr="003C5F94">
                <w:rPr>
                  <w:rFonts w:cs="Arial"/>
                  <w:color w:val="000000"/>
                </w:rPr>
                <w:t>0.94</w:t>
              </w:r>
            </w:ins>
          </w:p>
        </w:tc>
      </w:tr>
      <w:tr w:rsidR="00EA2F34" w:rsidRPr="003C5F94" w14:paraId="25E0E2F4" w14:textId="77777777" w:rsidTr="00A1082D">
        <w:trPr>
          <w:cantSplit/>
          <w:trHeight w:val="190"/>
          <w:ins w:id="32033" w:author="Author"/>
        </w:trPr>
        <w:tc>
          <w:tcPr>
            <w:tcW w:w="200" w:type="dxa"/>
          </w:tcPr>
          <w:p w14:paraId="2968399C" w14:textId="77777777" w:rsidR="00EA2F34" w:rsidRPr="003C5F94" w:rsidRDefault="00EA2F34" w:rsidP="00BE28D4">
            <w:pPr>
              <w:pStyle w:val="tabletext11"/>
              <w:rPr>
                <w:ins w:id="32034" w:author="Author"/>
              </w:rPr>
            </w:pPr>
          </w:p>
        </w:tc>
        <w:tc>
          <w:tcPr>
            <w:tcW w:w="2400" w:type="dxa"/>
            <w:tcBorders>
              <w:top w:val="single" w:sz="6" w:space="0" w:color="auto"/>
              <w:left w:val="single" w:sz="6" w:space="0" w:color="auto"/>
              <w:bottom w:val="single" w:sz="6" w:space="0" w:color="auto"/>
              <w:right w:val="single" w:sz="6" w:space="0" w:color="auto"/>
            </w:tcBorders>
          </w:tcPr>
          <w:p w14:paraId="1E76CD59" w14:textId="77777777" w:rsidR="00EA2F34" w:rsidRPr="003C5F94" w:rsidRDefault="00EA2F34" w:rsidP="00BE28D4">
            <w:pPr>
              <w:pStyle w:val="tabletext11"/>
              <w:jc w:val="center"/>
              <w:rPr>
                <w:ins w:id="32035" w:author="Author"/>
              </w:rPr>
            </w:pPr>
            <w:ins w:id="32036" w:author="Author">
              <w:r w:rsidRPr="003C5F94">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4EB08CBC" w14:textId="77777777" w:rsidR="00EA2F34" w:rsidRPr="003C5F94" w:rsidRDefault="00EA2F34" w:rsidP="00BE28D4">
            <w:pPr>
              <w:pStyle w:val="tabletext11"/>
              <w:jc w:val="center"/>
              <w:rPr>
                <w:ins w:id="32037" w:author="Author"/>
                <w:rFonts w:cs="Arial"/>
                <w:color w:val="000000"/>
              </w:rPr>
            </w:pPr>
            <w:ins w:id="32038" w:author="Author">
              <w:r w:rsidRPr="003C5F94">
                <w:rPr>
                  <w:rFonts w:cs="Arial"/>
                  <w:color w:val="000000"/>
                </w:rPr>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6613EFBC" w14:textId="77777777" w:rsidR="00EA2F34" w:rsidRPr="003C5F94" w:rsidRDefault="00EA2F34" w:rsidP="00BE28D4">
            <w:pPr>
              <w:pStyle w:val="tabletext11"/>
              <w:jc w:val="center"/>
              <w:rPr>
                <w:ins w:id="32039" w:author="Author"/>
                <w:rFonts w:cs="Arial"/>
                <w:color w:val="000000"/>
              </w:rPr>
            </w:pPr>
            <w:ins w:id="32040" w:author="Author">
              <w:r w:rsidRPr="003C5F94">
                <w:rPr>
                  <w:rFonts w:cs="Arial"/>
                  <w:color w:val="000000"/>
                </w:rPr>
                <w:t>0.93</w:t>
              </w:r>
            </w:ins>
          </w:p>
        </w:tc>
      </w:tr>
      <w:tr w:rsidR="00EA2F34" w:rsidRPr="003C5F94" w14:paraId="1318EB27" w14:textId="77777777" w:rsidTr="00A1082D">
        <w:trPr>
          <w:cantSplit/>
          <w:trHeight w:val="190"/>
          <w:ins w:id="32041" w:author="Author"/>
        </w:trPr>
        <w:tc>
          <w:tcPr>
            <w:tcW w:w="200" w:type="dxa"/>
          </w:tcPr>
          <w:p w14:paraId="3F6F7472" w14:textId="77777777" w:rsidR="00EA2F34" w:rsidRPr="003C5F94" w:rsidRDefault="00EA2F34" w:rsidP="00BE28D4">
            <w:pPr>
              <w:pStyle w:val="tabletext11"/>
              <w:rPr>
                <w:ins w:id="32042" w:author="Author"/>
              </w:rPr>
            </w:pPr>
          </w:p>
        </w:tc>
        <w:tc>
          <w:tcPr>
            <w:tcW w:w="2400" w:type="dxa"/>
            <w:tcBorders>
              <w:top w:val="single" w:sz="6" w:space="0" w:color="auto"/>
              <w:left w:val="single" w:sz="6" w:space="0" w:color="auto"/>
              <w:bottom w:val="single" w:sz="6" w:space="0" w:color="auto"/>
              <w:right w:val="single" w:sz="6" w:space="0" w:color="auto"/>
            </w:tcBorders>
          </w:tcPr>
          <w:p w14:paraId="31D31008" w14:textId="77777777" w:rsidR="00EA2F34" w:rsidRPr="003C5F94" w:rsidRDefault="00EA2F34" w:rsidP="00BE28D4">
            <w:pPr>
              <w:pStyle w:val="tabletext11"/>
              <w:jc w:val="center"/>
              <w:rPr>
                <w:ins w:id="32043" w:author="Author"/>
              </w:rPr>
            </w:pPr>
            <w:ins w:id="32044" w:author="Author">
              <w:r w:rsidRPr="003C5F94">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091ADBDA" w14:textId="77777777" w:rsidR="00EA2F34" w:rsidRPr="003C5F94" w:rsidRDefault="00EA2F34" w:rsidP="00BE28D4">
            <w:pPr>
              <w:pStyle w:val="tabletext11"/>
              <w:jc w:val="center"/>
              <w:rPr>
                <w:ins w:id="32045" w:author="Author"/>
                <w:rFonts w:cs="Arial"/>
                <w:color w:val="000000"/>
              </w:rPr>
            </w:pPr>
            <w:ins w:id="32046" w:author="Author">
              <w:r w:rsidRPr="003C5F94">
                <w:rPr>
                  <w:rFonts w:cs="Arial"/>
                  <w:color w:val="000000"/>
                </w:rPr>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6670DE9C" w14:textId="77777777" w:rsidR="00EA2F34" w:rsidRPr="003C5F94" w:rsidRDefault="00EA2F34" w:rsidP="00BE28D4">
            <w:pPr>
              <w:pStyle w:val="tabletext11"/>
              <w:jc w:val="center"/>
              <w:rPr>
                <w:ins w:id="32047" w:author="Author"/>
                <w:rFonts w:cs="Arial"/>
                <w:color w:val="000000"/>
              </w:rPr>
            </w:pPr>
            <w:ins w:id="32048" w:author="Author">
              <w:r w:rsidRPr="003C5F94">
                <w:rPr>
                  <w:rFonts w:cs="Arial"/>
                  <w:color w:val="000000"/>
                </w:rPr>
                <w:t>0.92</w:t>
              </w:r>
            </w:ins>
          </w:p>
        </w:tc>
      </w:tr>
      <w:tr w:rsidR="00EA2F34" w:rsidRPr="003C5F94" w14:paraId="550CDEBD" w14:textId="77777777" w:rsidTr="00A1082D">
        <w:trPr>
          <w:cantSplit/>
          <w:trHeight w:val="190"/>
          <w:ins w:id="32049" w:author="Author"/>
        </w:trPr>
        <w:tc>
          <w:tcPr>
            <w:tcW w:w="200" w:type="dxa"/>
          </w:tcPr>
          <w:p w14:paraId="3E0200E6" w14:textId="77777777" w:rsidR="00EA2F34" w:rsidRPr="003C5F94" w:rsidRDefault="00EA2F34" w:rsidP="00BE28D4">
            <w:pPr>
              <w:pStyle w:val="tabletext11"/>
              <w:rPr>
                <w:ins w:id="32050" w:author="Author"/>
              </w:rPr>
            </w:pPr>
          </w:p>
        </w:tc>
        <w:tc>
          <w:tcPr>
            <w:tcW w:w="2400" w:type="dxa"/>
            <w:tcBorders>
              <w:top w:val="single" w:sz="6" w:space="0" w:color="auto"/>
              <w:left w:val="single" w:sz="6" w:space="0" w:color="auto"/>
              <w:bottom w:val="single" w:sz="6" w:space="0" w:color="auto"/>
              <w:right w:val="single" w:sz="6" w:space="0" w:color="auto"/>
            </w:tcBorders>
          </w:tcPr>
          <w:p w14:paraId="6DE94733" w14:textId="77777777" w:rsidR="00EA2F34" w:rsidRPr="003C5F94" w:rsidRDefault="00EA2F34" w:rsidP="00BE28D4">
            <w:pPr>
              <w:pStyle w:val="tabletext11"/>
              <w:jc w:val="center"/>
              <w:rPr>
                <w:ins w:id="32051" w:author="Author"/>
              </w:rPr>
            </w:pPr>
            <w:ins w:id="32052" w:author="Author">
              <w:r w:rsidRPr="003C5F94">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295D72F4" w14:textId="77777777" w:rsidR="00EA2F34" w:rsidRPr="003C5F94" w:rsidRDefault="00EA2F34" w:rsidP="00BE28D4">
            <w:pPr>
              <w:pStyle w:val="tabletext11"/>
              <w:jc w:val="center"/>
              <w:rPr>
                <w:ins w:id="32053" w:author="Author"/>
                <w:rFonts w:cs="Arial"/>
                <w:color w:val="000000"/>
              </w:rPr>
            </w:pPr>
            <w:ins w:id="32054" w:author="Author">
              <w:r w:rsidRPr="003C5F94">
                <w:rPr>
                  <w:rFonts w:cs="Arial"/>
                  <w:color w:val="000000"/>
                </w:rPr>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010FC533" w14:textId="77777777" w:rsidR="00EA2F34" w:rsidRPr="003C5F94" w:rsidRDefault="00EA2F34" w:rsidP="00BE28D4">
            <w:pPr>
              <w:pStyle w:val="tabletext11"/>
              <w:jc w:val="center"/>
              <w:rPr>
                <w:ins w:id="32055" w:author="Author"/>
                <w:rFonts w:cs="Arial"/>
                <w:color w:val="000000"/>
              </w:rPr>
            </w:pPr>
            <w:ins w:id="32056" w:author="Author">
              <w:r w:rsidRPr="003C5F94">
                <w:rPr>
                  <w:rFonts w:cs="Arial"/>
                  <w:color w:val="000000"/>
                </w:rPr>
                <w:t>0.90</w:t>
              </w:r>
            </w:ins>
          </w:p>
        </w:tc>
      </w:tr>
      <w:tr w:rsidR="00EA2F34" w:rsidRPr="003C5F94" w14:paraId="6EFC87D8" w14:textId="77777777" w:rsidTr="00A1082D">
        <w:trPr>
          <w:cantSplit/>
          <w:trHeight w:val="190"/>
          <w:ins w:id="32057" w:author="Author"/>
        </w:trPr>
        <w:tc>
          <w:tcPr>
            <w:tcW w:w="200" w:type="dxa"/>
          </w:tcPr>
          <w:p w14:paraId="69C9CEC0" w14:textId="77777777" w:rsidR="00EA2F34" w:rsidRPr="003C5F94" w:rsidRDefault="00EA2F34" w:rsidP="00BE28D4">
            <w:pPr>
              <w:pStyle w:val="tabletext11"/>
              <w:rPr>
                <w:ins w:id="32058" w:author="Author"/>
              </w:rPr>
            </w:pPr>
          </w:p>
        </w:tc>
        <w:tc>
          <w:tcPr>
            <w:tcW w:w="2400" w:type="dxa"/>
            <w:tcBorders>
              <w:top w:val="single" w:sz="6" w:space="0" w:color="auto"/>
              <w:left w:val="single" w:sz="6" w:space="0" w:color="auto"/>
              <w:bottom w:val="single" w:sz="6" w:space="0" w:color="auto"/>
              <w:right w:val="single" w:sz="6" w:space="0" w:color="auto"/>
            </w:tcBorders>
          </w:tcPr>
          <w:p w14:paraId="7E0D9C19" w14:textId="77777777" w:rsidR="00EA2F34" w:rsidRPr="003C5F94" w:rsidRDefault="00EA2F34" w:rsidP="00BE28D4">
            <w:pPr>
              <w:pStyle w:val="tabletext11"/>
              <w:jc w:val="center"/>
              <w:rPr>
                <w:ins w:id="32059" w:author="Author"/>
              </w:rPr>
            </w:pPr>
            <w:ins w:id="32060" w:author="Author">
              <w:r w:rsidRPr="003C5F94">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6B2A710D" w14:textId="77777777" w:rsidR="00EA2F34" w:rsidRPr="003C5F94" w:rsidRDefault="00EA2F34" w:rsidP="00BE28D4">
            <w:pPr>
              <w:pStyle w:val="tabletext11"/>
              <w:jc w:val="center"/>
              <w:rPr>
                <w:ins w:id="32061" w:author="Author"/>
                <w:rFonts w:cs="Arial"/>
                <w:color w:val="000000"/>
              </w:rPr>
            </w:pPr>
            <w:ins w:id="32062" w:author="Author">
              <w:r w:rsidRPr="003C5F94">
                <w:rPr>
                  <w:rFonts w:cs="Arial"/>
                  <w:color w:val="000000"/>
                </w:rPr>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563FF73B" w14:textId="77777777" w:rsidR="00EA2F34" w:rsidRPr="003C5F94" w:rsidRDefault="00EA2F34" w:rsidP="00BE28D4">
            <w:pPr>
              <w:pStyle w:val="tabletext11"/>
              <w:jc w:val="center"/>
              <w:rPr>
                <w:ins w:id="32063" w:author="Author"/>
                <w:rFonts w:cs="Arial"/>
                <w:color w:val="000000"/>
              </w:rPr>
            </w:pPr>
            <w:ins w:id="32064" w:author="Author">
              <w:r w:rsidRPr="003C5F94">
                <w:rPr>
                  <w:rFonts w:cs="Arial"/>
                  <w:color w:val="000000"/>
                </w:rPr>
                <w:t>0.89</w:t>
              </w:r>
            </w:ins>
          </w:p>
        </w:tc>
      </w:tr>
      <w:tr w:rsidR="00EA2F34" w:rsidRPr="003C5F94" w14:paraId="73BC7365" w14:textId="77777777" w:rsidTr="00A1082D">
        <w:trPr>
          <w:cantSplit/>
          <w:trHeight w:val="190"/>
          <w:ins w:id="32065" w:author="Author"/>
        </w:trPr>
        <w:tc>
          <w:tcPr>
            <w:tcW w:w="200" w:type="dxa"/>
          </w:tcPr>
          <w:p w14:paraId="68F45B82" w14:textId="77777777" w:rsidR="00EA2F34" w:rsidRPr="003C5F94" w:rsidRDefault="00EA2F34" w:rsidP="00BE28D4">
            <w:pPr>
              <w:pStyle w:val="tabletext11"/>
              <w:rPr>
                <w:ins w:id="32066" w:author="Author"/>
              </w:rPr>
            </w:pPr>
          </w:p>
        </w:tc>
        <w:tc>
          <w:tcPr>
            <w:tcW w:w="2400" w:type="dxa"/>
            <w:tcBorders>
              <w:top w:val="single" w:sz="6" w:space="0" w:color="auto"/>
              <w:left w:val="single" w:sz="6" w:space="0" w:color="auto"/>
              <w:bottom w:val="single" w:sz="6" w:space="0" w:color="auto"/>
              <w:right w:val="single" w:sz="6" w:space="0" w:color="auto"/>
            </w:tcBorders>
          </w:tcPr>
          <w:p w14:paraId="016775C1" w14:textId="77777777" w:rsidR="00EA2F34" w:rsidRPr="003C5F94" w:rsidRDefault="00EA2F34" w:rsidP="00BE28D4">
            <w:pPr>
              <w:pStyle w:val="tabletext11"/>
              <w:jc w:val="center"/>
              <w:rPr>
                <w:ins w:id="32067" w:author="Author"/>
              </w:rPr>
            </w:pPr>
            <w:ins w:id="32068" w:author="Author">
              <w:r w:rsidRPr="003C5F94">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791D1353" w14:textId="77777777" w:rsidR="00EA2F34" w:rsidRPr="003C5F94" w:rsidRDefault="00EA2F34" w:rsidP="00BE28D4">
            <w:pPr>
              <w:pStyle w:val="tabletext11"/>
              <w:jc w:val="center"/>
              <w:rPr>
                <w:ins w:id="32069" w:author="Author"/>
                <w:rFonts w:cs="Arial"/>
                <w:color w:val="000000"/>
              </w:rPr>
            </w:pPr>
            <w:ins w:id="32070" w:author="Author">
              <w:r w:rsidRPr="003C5F94">
                <w:rPr>
                  <w:rFonts w:cs="Arial"/>
                  <w:color w:val="000000"/>
                </w:rPr>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6B7B496B" w14:textId="77777777" w:rsidR="00EA2F34" w:rsidRPr="003C5F94" w:rsidRDefault="00EA2F34" w:rsidP="00BE28D4">
            <w:pPr>
              <w:pStyle w:val="tabletext11"/>
              <w:jc w:val="center"/>
              <w:rPr>
                <w:ins w:id="32071" w:author="Author"/>
                <w:rFonts w:cs="Arial"/>
                <w:color w:val="000000"/>
              </w:rPr>
            </w:pPr>
            <w:ins w:id="32072" w:author="Author">
              <w:r w:rsidRPr="003C5F94">
                <w:rPr>
                  <w:rFonts w:cs="Arial"/>
                  <w:color w:val="000000"/>
                </w:rPr>
                <w:t>0.88</w:t>
              </w:r>
            </w:ins>
          </w:p>
        </w:tc>
      </w:tr>
      <w:tr w:rsidR="00EA2F34" w:rsidRPr="003C5F94" w14:paraId="3AE94D37" w14:textId="77777777" w:rsidTr="00A1082D">
        <w:trPr>
          <w:cantSplit/>
          <w:trHeight w:val="190"/>
          <w:ins w:id="32073" w:author="Author"/>
        </w:trPr>
        <w:tc>
          <w:tcPr>
            <w:tcW w:w="200" w:type="dxa"/>
          </w:tcPr>
          <w:p w14:paraId="1FA3EEB1" w14:textId="77777777" w:rsidR="00EA2F34" w:rsidRPr="003C5F94" w:rsidRDefault="00EA2F34" w:rsidP="00BE28D4">
            <w:pPr>
              <w:pStyle w:val="tabletext11"/>
              <w:rPr>
                <w:ins w:id="32074" w:author="Author"/>
              </w:rPr>
            </w:pPr>
          </w:p>
        </w:tc>
        <w:tc>
          <w:tcPr>
            <w:tcW w:w="2400" w:type="dxa"/>
            <w:tcBorders>
              <w:top w:val="single" w:sz="6" w:space="0" w:color="auto"/>
              <w:left w:val="single" w:sz="6" w:space="0" w:color="auto"/>
              <w:bottom w:val="single" w:sz="6" w:space="0" w:color="auto"/>
              <w:right w:val="single" w:sz="6" w:space="0" w:color="auto"/>
            </w:tcBorders>
          </w:tcPr>
          <w:p w14:paraId="6F08BFA9" w14:textId="77777777" w:rsidR="00EA2F34" w:rsidRPr="003C5F94" w:rsidRDefault="00EA2F34" w:rsidP="00BE28D4">
            <w:pPr>
              <w:pStyle w:val="tabletext11"/>
              <w:jc w:val="center"/>
              <w:rPr>
                <w:ins w:id="32075" w:author="Author"/>
              </w:rPr>
            </w:pPr>
            <w:ins w:id="32076" w:author="Author">
              <w:r w:rsidRPr="003C5F94">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3DAD9B8C" w14:textId="77777777" w:rsidR="00EA2F34" w:rsidRPr="003C5F94" w:rsidRDefault="00EA2F34" w:rsidP="00BE28D4">
            <w:pPr>
              <w:pStyle w:val="tabletext11"/>
              <w:jc w:val="center"/>
              <w:rPr>
                <w:ins w:id="32077" w:author="Author"/>
                <w:rFonts w:cs="Arial"/>
                <w:color w:val="000000"/>
              </w:rPr>
            </w:pPr>
            <w:ins w:id="32078" w:author="Author">
              <w:r w:rsidRPr="003C5F94">
                <w:rPr>
                  <w:rFonts w:cs="Arial"/>
                  <w:color w:val="000000"/>
                </w:rPr>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48352C17" w14:textId="77777777" w:rsidR="00EA2F34" w:rsidRPr="003C5F94" w:rsidRDefault="00EA2F34" w:rsidP="00BE28D4">
            <w:pPr>
              <w:pStyle w:val="tabletext11"/>
              <w:jc w:val="center"/>
              <w:rPr>
                <w:ins w:id="32079" w:author="Author"/>
                <w:rFonts w:cs="Arial"/>
                <w:color w:val="000000"/>
              </w:rPr>
            </w:pPr>
            <w:ins w:id="32080" w:author="Author">
              <w:r w:rsidRPr="003C5F94">
                <w:rPr>
                  <w:rFonts w:cs="Arial"/>
                  <w:color w:val="000000"/>
                </w:rPr>
                <w:t>0.86</w:t>
              </w:r>
            </w:ins>
          </w:p>
        </w:tc>
      </w:tr>
      <w:tr w:rsidR="00EA2F34" w:rsidRPr="003C5F94" w14:paraId="6F18062C" w14:textId="77777777" w:rsidTr="00A1082D">
        <w:trPr>
          <w:cantSplit/>
          <w:trHeight w:val="190"/>
          <w:ins w:id="32081" w:author="Author"/>
        </w:trPr>
        <w:tc>
          <w:tcPr>
            <w:tcW w:w="200" w:type="dxa"/>
          </w:tcPr>
          <w:p w14:paraId="23440F2C" w14:textId="77777777" w:rsidR="00EA2F34" w:rsidRPr="003C5F94" w:rsidRDefault="00EA2F34" w:rsidP="00BE28D4">
            <w:pPr>
              <w:pStyle w:val="tabletext11"/>
              <w:rPr>
                <w:ins w:id="32082" w:author="Author"/>
              </w:rPr>
            </w:pPr>
          </w:p>
        </w:tc>
        <w:tc>
          <w:tcPr>
            <w:tcW w:w="2400" w:type="dxa"/>
            <w:tcBorders>
              <w:top w:val="single" w:sz="6" w:space="0" w:color="auto"/>
              <w:left w:val="single" w:sz="6" w:space="0" w:color="auto"/>
              <w:bottom w:val="single" w:sz="6" w:space="0" w:color="auto"/>
              <w:right w:val="single" w:sz="6" w:space="0" w:color="auto"/>
            </w:tcBorders>
          </w:tcPr>
          <w:p w14:paraId="0506DCCF" w14:textId="77777777" w:rsidR="00EA2F34" w:rsidRPr="003C5F94" w:rsidRDefault="00EA2F34" w:rsidP="00BE28D4">
            <w:pPr>
              <w:pStyle w:val="tabletext11"/>
              <w:jc w:val="center"/>
              <w:rPr>
                <w:ins w:id="32083" w:author="Author"/>
              </w:rPr>
            </w:pPr>
            <w:ins w:id="32084" w:author="Author">
              <w:r w:rsidRPr="003C5F94">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7351B229" w14:textId="77777777" w:rsidR="00EA2F34" w:rsidRPr="003C5F94" w:rsidRDefault="00EA2F34" w:rsidP="00BE28D4">
            <w:pPr>
              <w:pStyle w:val="tabletext11"/>
              <w:jc w:val="center"/>
              <w:rPr>
                <w:ins w:id="32085" w:author="Author"/>
                <w:rFonts w:cs="Arial"/>
                <w:color w:val="000000"/>
              </w:rPr>
            </w:pPr>
            <w:ins w:id="32086" w:author="Author">
              <w:r w:rsidRPr="003C5F94">
                <w:rPr>
                  <w:rFonts w:cs="Arial"/>
                  <w:color w:val="000000"/>
                </w:rPr>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202CBB3E" w14:textId="77777777" w:rsidR="00EA2F34" w:rsidRPr="003C5F94" w:rsidRDefault="00EA2F34" w:rsidP="00BE28D4">
            <w:pPr>
              <w:pStyle w:val="tabletext11"/>
              <w:jc w:val="center"/>
              <w:rPr>
                <w:ins w:id="32087" w:author="Author"/>
                <w:rFonts w:cs="Arial"/>
                <w:color w:val="000000"/>
              </w:rPr>
            </w:pPr>
            <w:ins w:id="32088" w:author="Author">
              <w:r w:rsidRPr="003C5F94">
                <w:rPr>
                  <w:rFonts w:cs="Arial"/>
                  <w:color w:val="000000"/>
                </w:rPr>
                <w:t>0.85</w:t>
              </w:r>
            </w:ins>
          </w:p>
        </w:tc>
      </w:tr>
      <w:tr w:rsidR="00EA2F34" w:rsidRPr="003C5F94" w14:paraId="6B5ECEF9" w14:textId="77777777" w:rsidTr="00A1082D">
        <w:trPr>
          <w:cantSplit/>
          <w:trHeight w:val="190"/>
          <w:ins w:id="32089" w:author="Author"/>
        </w:trPr>
        <w:tc>
          <w:tcPr>
            <w:tcW w:w="200" w:type="dxa"/>
          </w:tcPr>
          <w:p w14:paraId="07B1BF39" w14:textId="77777777" w:rsidR="00EA2F34" w:rsidRPr="003C5F94" w:rsidRDefault="00EA2F34" w:rsidP="00BE28D4">
            <w:pPr>
              <w:pStyle w:val="tabletext11"/>
              <w:rPr>
                <w:ins w:id="32090" w:author="Author"/>
              </w:rPr>
            </w:pPr>
          </w:p>
        </w:tc>
        <w:tc>
          <w:tcPr>
            <w:tcW w:w="2400" w:type="dxa"/>
            <w:tcBorders>
              <w:top w:val="single" w:sz="6" w:space="0" w:color="auto"/>
              <w:left w:val="single" w:sz="6" w:space="0" w:color="auto"/>
              <w:bottom w:val="single" w:sz="6" w:space="0" w:color="auto"/>
              <w:right w:val="single" w:sz="6" w:space="0" w:color="auto"/>
            </w:tcBorders>
          </w:tcPr>
          <w:p w14:paraId="49019D49" w14:textId="77777777" w:rsidR="00EA2F34" w:rsidRPr="003C5F94" w:rsidRDefault="00EA2F34" w:rsidP="00BE28D4">
            <w:pPr>
              <w:pStyle w:val="tabletext11"/>
              <w:jc w:val="center"/>
              <w:rPr>
                <w:ins w:id="32091" w:author="Author"/>
              </w:rPr>
            </w:pPr>
            <w:ins w:id="32092" w:author="Author">
              <w:r w:rsidRPr="003C5F94">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5DFBE078" w14:textId="77777777" w:rsidR="00EA2F34" w:rsidRPr="003C5F94" w:rsidRDefault="00EA2F34" w:rsidP="00BE28D4">
            <w:pPr>
              <w:pStyle w:val="tabletext11"/>
              <w:jc w:val="center"/>
              <w:rPr>
                <w:ins w:id="32093" w:author="Author"/>
                <w:rFonts w:cs="Arial"/>
                <w:color w:val="000000"/>
              </w:rPr>
            </w:pPr>
            <w:ins w:id="32094" w:author="Author">
              <w:r w:rsidRPr="003C5F94">
                <w:rPr>
                  <w:rFonts w:cs="Arial"/>
                  <w:color w:val="000000"/>
                </w:rPr>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22DF4B77" w14:textId="77777777" w:rsidR="00EA2F34" w:rsidRPr="003C5F94" w:rsidRDefault="00EA2F34" w:rsidP="00BE28D4">
            <w:pPr>
              <w:pStyle w:val="tabletext11"/>
              <w:jc w:val="center"/>
              <w:rPr>
                <w:ins w:id="32095" w:author="Author"/>
                <w:rFonts w:cs="Arial"/>
                <w:color w:val="000000"/>
              </w:rPr>
            </w:pPr>
            <w:ins w:id="32096" w:author="Author">
              <w:r w:rsidRPr="003C5F94">
                <w:rPr>
                  <w:rFonts w:cs="Arial"/>
                  <w:color w:val="000000"/>
                </w:rPr>
                <w:t>0.84</w:t>
              </w:r>
            </w:ins>
          </w:p>
        </w:tc>
      </w:tr>
      <w:tr w:rsidR="00EA2F34" w:rsidRPr="003C5F94" w14:paraId="02DB2D72" w14:textId="77777777" w:rsidTr="00A1082D">
        <w:trPr>
          <w:cantSplit/>
          <w:trHeight w:val="190"/>
          <w:ins w:id="32097" w:author="Author"/>
        </w:trPr>
        <w:tc>
          <w:tcPr>
            <w:tcW w:w="200" w:type="dxa"/>
          </w:tcPr>
          <w:p w14:paraId="2F370FE2" w14:textId="77777777" w:rsidR="00EA2F34" w:rsidRPr="003C5F94" w:rsidRDefault="00EA2F34" w:rsidP="00BE28D4">
            <w:pPr>
              <w:pStyle w:val="tabletext11"/>
              <w:rPr>
                <w:ins w:id="32098" w:author="Author"/>
              </w:rPr>
            </w:pPr>
          </w:p>
        </w:tc>
        <w:tc>
          <w:tcPr>
            <w:tcW w:w="2400" w:type="dxa"/>
            <w:tcBorders>
              <w:top w:val="single" w:sz="6" w:space="0" w:color="auto"/>
              <w:left w:val="single" w:sz="6" w:space="0" w:color="auto"/>
              <w:bottom w:val="single" w:sz="6" w:space="0" w:color="auto"/>
              <w:right w:val="single" w:sz="6" w:space="0" w:color="auto"/>
            </w:tcBorders>
          </w:tcPr>
          <w:p w14:paraId="6E691A74" w14:textId="77777777" w:rsidR="00EA2F34" w:rsidRPr="003C5F94" w:rsidRDefault="00EA2F34" w:rsidP="00BE28D4">
            <w:pPr>
              <w:pStyle w:val="tabletext11"/>
              <w:jc w:val="center"/>
              <w:rPr>
                <w:ins w:id="32099" w:author="Author"/>
              </w:rPr>
            </w:pPr>
            <w:ins w:id="32100" w:author="Author">
              <w:r w:rsidRPr="003C5F94">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5128CDAC" w14:textId="77777777" w:rsidR="00EA2F34" w:rsidRPr="003C5F94" w:rsidRDefault="00EA2F34" w:rsidP="00BE28D4">
            <w:pPr>
              <w:pStyle w:val="tabletext11"/>
              <w:jc w:val="center"/>
              <w:rPr>
                <w:ins w:id="32101" w:author="Author"/>
                <w:rFonts w:cs="Arial"/>
                <w:color w:val="000000"/>
              </w:rPr>
            </w:pPr>
            <w:ins w:id="32102" w:author="Author">
              <w:r w:rsidRPr="003C5F94">
                <w:rPr>
                  <w:rFonts w:cs="Arial"/>
                  <w:color w:val="000000"/>
                </w:rPr>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2567314D" w14:textId="77777777" w:rsidR="00EA2F34" w:rsidRPr="003C5F94" w:rsidRDefault="00EA2F34" w:rsidP="00BE28D4">
            <w:pPr>
              <w:pStyle w:val="tabletext11"/>
              <w:jc w:val="center"/>
              <w:rPr>
                <w:ins w:id="32103" w:author="Author"/>
                <w:rFonts w:cs="Arial"/>
                <w:color w:val="000000"/>
              </w:rPr>
            </w:pPr>
            <w:ins w:id="32104" w:author="Author">
              <w:r w:rsidRPr="003C5F94">
                <w:rPr>
                  <w:rFonts w:cs="Arial"/>
                  <w:color w:val="000000"/>
                </w:rPr>
                <w:t>0.82</w:t>
              </w:r>
            </w:ins>
          </w:p>
        </w:tc>
      </w:tr>
      <w:tr w:rsidR="00EA2F34" w:rsidRPr="003C5F94" w14:paraId="7BFDDEF3" w14:textId="77777777" w:rsidTr="00A1082D">
        <w:trPr>
          <w:cantSplit/>
          <w:trHeight w:val="190"/>
          <w:ins w:id="32105" w:author="Author"/>
        </w:trPr>
        <w:tc>
          <w:tcPr>
            <w:tcW w:w="200" w:type="dxa"/>
          </w:tcPr>
          <w:p w14:paraId="2D6B130E" w14:textId="77777777" w:rsidR="00EA2F34" w:rsidRPr="003C5F94" w:rsidRDefault="00EA2F34" w:rsidP="00BE28D4">
            <w:pPr>
              <w:pStyle w:val="tabletext11"/>
              <w:rPr>
                <w:ins w:id="32106" w:author="Author"/>
              </w:rPr>
            </w:pPr>
          </w:p>
        </w:tc>
        <w:tc>
          <w:tcPr>
            <w:tcW w:w="2400" w:type="dxa"/>
            <w:tcBorders>
              <w:top w:val="single" w:sz="6" w:space="0" w:color="auto"/>
              <w:left w:val="single" w:sz="6" w:space="0" w:color="auto"/>
              <w:bottom w:val="single" w:sz="6" w:space="0" w:color="auto"/>
              <w:right w:val="single" w:sz="6" w:space="0" w:color="auto"/>
            </w:tcBorders>
          </w:tcPr>
          <w:p w14:paraId="7FC6D31B" w14:textId="77777777" w:rsidR="00EA2F34" w:rsidRPr="003C5F94" w:rsidRDefault="00EA2F34" w:rsidP="00BE28D4">
            <w:pPr>
              <w:pStyle w:val="tabletext11"/>
              <w:jc w:val="center"/>
              <w:rPr>
                <w:ins w:id="32107" w:author="Author"/>
              </w:rPr>
            </w:pPr>
            <w:ins w:id="32108" w:author="Author">
              <w:r w:rsidRPr="003C5F94">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099DAD8B" w14:textId="77777777" w:rsidR="00EA2F34" w:rsidRPr="003C5F94" w:rsidRDefault="00EA2F34" w:rsidP="00BE28D4">
            <w:pPr>
              <w:pStyle w:val="tabletext11"/>
              <w:jc w:val="center"/>
              <w:rPr>
                <w:ins w:id="32109" w:author="Author"/>
                <w:rFonts w:cs="Arial"/>
                <w:color w:val="000000"/>
              </w:rPr>
            </w:pPr>
            <w:ins w:id="32110" w:author="Author">
              <w:r w:rsidRPr="003C5F94">
                <w:rPr>
                  <w:rFonts w:cs="Arial"/>
                  <w:color w:val="000000"/>
                </w:rPr>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0117755B" w14:textId="77777777" w:rsidR="00EA2F34" w:rsidRPr="003C5F94" w:rsidRDefault="00EA2F34" w:rsidP="00BE28D4">
            <w:pPr>
              <w:pStyle w:val="tabletext11"/>
              <w:jc w:val="center"/>
              <w:rPr>
                <w:ins w:id="32111" w:author="Author"/>
                <w:rFonts w:cs="Arial"/>
                <w:color w:val="000000"/>
              </w:rPr>
            </w:pPr>
            <w:ins w:id="32112" w:author="Author">
              <w:r w:rsidRPr="003C5F94">
                <w:rPr>
                  <w:rFonts w:cs="Arial"/>
                  <w:color w:val="000000"/>
                </w:rPr>
                <w:t>0.81</w:t>
              </w:r>
            </w:ins>
          </w:p>
        </w:tc>
      </w:tr>
      <w:tr w:rsidR="00EA2F34" w:rsidRPr="003C5F94" w14:paraId="58838A14" w14:textId="77777777" w:rsidTr="00A1082D">
        <w:trPr>
          <w:cantSplit/>
          <w:trHeight w:val="190"/>
          <w:ins w:id="32113" w:author="Author"/>
        </w:trPr>
        <w:tc>
          <w:tcPr>
            <w:tcW w:w="200" w:type="dxa"/>
          </w:tcPr>
          <w:p w14:paraId="555F07A3" w14:textId="77777777" w:rsidR="00EA2F34" w:rsidRPr="003C5F94" w:rsidRDefault="00EA2F34" w:rsidP="00BE28D4">
            <w:pPr>
              <w:pStyle w:val="tabletext11"/>
              <w:rPr>
                <w:ins w:id="32114" w:author="Author"/>
              </w:rPr>
            </w:pPr>
          </w:p>
        </w:tc>
        <w:tc>
          <w:tcPr>
            <w:tcW w:w="2400" w:type="dxa"/>
            <w:tcBorders>
              <w:top w:val="single" w:sz="6" w:space="0" w:color="auto"/>
              <w:left w:val="single" w:sz="6" w:space="0" w:color="auto"/>
              <w:bottom w:val="single" w:sz="6" w:space="0" w:color="auto"/>
              <w:right w:val="single" w:sz="6" w:space="0" w:color="auto"/>
            </w:tcBorders>
          </w:tcPr>
          <w:p w14:paraId="39B4EB3B" w14:textId="77777777" w:rsidR="00EA2F34" w:rsidRPr="003C5F94" w:rsidRDefault="00EA2F34" w:rsidP="00BE28D4">
            <w:pPr>
              <w:pStyle w:val="tabletext11"/>
              <w:jc w:val="center"/>
              <w:rPr>
                <w:ins w:id="32115" w:author="Author"/>
              </w:rPr>
            </w:pPr>
            <w:ins w:id="32116" w:author="Author">
              <w:r w:rsidRPr="003C5F94">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6CB1094D" w14:textId="77777777" w:rsidR="00EA2F34" w:rsidRPr="003C5F94" w:rsidRDefault="00EA2F34" w:rsidP="00BE28D4">
            <w:pPr>
              <w:pStyle w:val="tabletext11"/>
              <w:jc w:val="center"/>
              <w:rPr>
                <w:ins w:id="32117" w:author="Author"/>
                <w:rFonts w:cs="Arial"/>
                <w:color w:val="000000"/>
              </w:rPr>
            </w:pPr>
            <w:ins w:id="32118" w:author="Author">
              <w:r w:rsidRPr="003C5F94">
                <w:rPr>
                  <w:rFonts w:cs="Arial"/>
                  <w:color w:val="000000"/>
                </w:rPr>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5EBECB21" w14:textId="77777777" w:rsidR="00EA2F34" w:rsidRPr="003C5F94" w:rsidRDefault="00EA2F34" w:rsidP="00BE28D4">
            <w:pPr>
              <w:pStyle w:val="tabletext11"/>
              <w:jc w:val="center"/>
              <w:rPr>
                <w:ins w:id="32119" w:author="Author"/>
                <w:rFonts w:cs="Arial"/>
                <w:color w:val="000000"/>
              </w:rPr>
            </w:pPr>
            <w:ins w:id="32120" w:author="Author">
              <w:r w:rsidRPr="003C5F94">
                <w:rPr>
                  <w:rFonts w:cs="Arial"/>
                  <w:color w:val="000000"/>
                </w:rPr>
                <w:t>0.80</w:t>
              </w:r>
            </w:ins>
          </w:p>
        </w:tc>
      </w:tr>
      <w:tr w:rsidR="00EA2F34" w:rsidRPr="003C5F94" w14:paraId="45308E35" w14:textId="77777777" w:rsidTr="00A1082D">
        <w:trPr>
          <w:cantSplit/>
          <w:trHeight w:val="190"/>
          <w:ins w:id="32121" w:author="Author"/>
        </w:trPr>
        <w:tc>
          <w:tcPr>
            <w:tcW w:w="200" w:type="dxa"/>
          </w:tcPr>
          <w:p w14:paraId="4954F9FB" w14:textId="77777777" w:rsidR="00EA2F34" w:rsidRPr="003C5F94" w:rsidRDefault="00EA2F34" w:rsidP="00BE28D4">
            <w:pPr>
              <w:pStyle w:val="tabletext11"/>
              <w:rPr>
                <w:ins w:id="32122" w:author="Author"/>
              </w:rPr>
            </w:pPr>
          </w:p>
        </w:tc>
        <w:tc>
          <w:tcPr>
            <w:tcW w:w="2400" w:type="dxa"/>
            <w:tcBorders>
              <w:top w:val="single" w:sz="6" w:space="0" w:color="auto"/>
              <w:left w:val="single" w:sz="6" w:space="0" w:color="auto"/>
              <w:bottom w:val="single" w:sz="6" w:space="0" w:color="auto"/>
              <w:right w:val="single" w:sz="6" w:space="0" w:color="auto"/>
            </w:tcBorders>
          </w:tcPr>
          <w:p w14:paraId="5C06EE6B" w14:textId="77777777" w:rsidR="00EA2F34" w:rsidRPr="003C5F94" w:rsidRDefault="00EA2F34" w:rsidP="00BE28D4">
            <w:pPr>
              <w:pStyle w:val="tabletext11"/>
              <w:jc w:val="center"/>
              <w:rPr>
                <w:ins w:id="32123" w:author="Author"/>
              </w:rPr>
            </w:pPr>
            <w:ins w:id="32124" w:author="Author">
              <w:r w:rsidRPr="003C5F94">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10F56FB7" w14:textId="77777777" w:rsidR="00EA2F34" w:rsidRPr="003C5F94" w:rsidRDefault="00EA2F34" w:rsidP="00BE28D4">
            <w:pPr>
              <w:pStyle w:val="tabletext11"/>
              <w:jc w:val="center"/>
              <w:rPr>
                <w:ins w:id="32125" w:author="Author"/>
                <w:rFonts w:cs="Arial"/>
                <w:color w:val="000000"/>
              </w:rPr>
            </w:pPr>
            <w:ins w:id="32126" w:author="Author">
              <w:r w:rsidRPr="003C5F94">
                <w:rPr>
                  <w:rFonts w:cs="Arial"/>
                  <w:color w:val="000000"/>
                </w:rPr>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32CB8816" w14:textId="77777777" w:rsidR="00EA2F34" w:rsidRPr="003C5F94" w:rsidRDefault="00EA2F34" w:rsidP="00BE28D4">
            <w:pPr>
              <w:pStyle w:val="tabletext11"/>
              <w:jc w:val="center"/>
              <w:rPr>
                <w:ins w:id="32127" w:author="Author"/>
                <w:rFonts w:cs="Arial"/>
                <w:color w:val="000000"/>
              </w:rPr>
            </w:pPr>
            <w:ins w:id="32128" w:author="Author">
              <w:r w:rsidRPr="003C5F94">
                <w:rPr>
                  <w:rFonts w:cs="Arial"/>
                  <w:color w:val="000000"/>
                </w:rPr>
                <w:t>0.79</w:t>
              </w:r>
            </w:ins>
          </w:p>
        </w:tc>
      </w:tr>
      <w:tr w:rsidR="00EA2F34" w:rsidRPr="003C5F94" w14:paraId="55C9D182" w14:textId="77777777" w:rsidTr="00A1082D">
        <w:trPr>
          <w:cantSplit/>
          <w:trHeight w:val="190"/>
          <w:ins w:id="32129" w:author="Author"/>
        </w:trPr>
        <w:tc>
          <w:tcPr>
            <w:tcW w:w="200" w:type="dxa"/>
          </w:tcPr>
          <w:p w14:paraId="72CC5567" w14:textId="77777777" w:rsidR="00EA2F34" w:rsidRPr="003C5F94" w:rsidRDefault="00EA2F34" w:rsidP="00BE28D4">
            <w:pPr>
              <w:pStyle w:val="tabletext11"/>
              <w:rPr>
                <w:ins w:id="32130" w:author="Author"/>
              </w:rPr>
            </w:pPr>
          </w:p>
        </w:tc>
        <w:tc>
          <w:tcPr>
            <w:tcW w:w="2400" w:type="dxa"/>
            <w:tcBorders>
              <w:top w:val="single" w:sz="6" w:space="0" w:color="auto"/>
              <w:left w:val="single" w:sz="6" w:space="0" w:color="auto"/>
              <w:bottom w:val="single" w:sz="6" w:space="0" w:color="auto"/>
              <w:right w:val="single" w:sz="6" w:space="0" w:color="auto"/>
            </w:tcBorders>
          </w:tcPr>
          <w:p w14:paraId="23F53B91" w14:textId="77777777" w:rsidR="00EA2F34" w:rsidRPr="003C5F94" w:rsidRDefault="00EA2F34" w:rsidP="00BE28D4">
            <w:pPr>
              <w:pStyle w:val="tabletext11"/>
              <w:jc w:val="center"/>
              <w:rPr>
                <w:ins w:id="32131" w:author="Author"/>
              </w:rPr>
            </w:pPr>
            <w:ins w:id="32132" w:author="Author">
              <w:r w:rsidRPr="003C5F94">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11FAF9ED" w14:textId="77777777" w:rsidR="00EA2F34" w:rsidRPr="003C5F94" w:rsidRDefault="00EA2F34" w:rsidP="00BE28D4">
            <w:pPr>
              <w:pStyle w:val="tabletext11"/>
              <w:jc w:val="center"/>
              <w:rPr>
                <w:ins w:id="32133" w:author="Author"/>
                <w:rFonts w:cs="Arial"/>
                <w:color w:val="000000"/>
              </w:rPr>
            </w:pPr>
            <w:ins w:id="32134" w:author="Author">
              <w:r w:rsidRPr="003C5F94">
                <w:rPr>
                  <w:rFonts w:cs="Arial"/>
                  <w:color w:val="000000"/>
                </w:rPr>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6452C12D" w14:textId="77777777" w:rsidR="00EA2F34" w:rsidRPr="003C5F94" w:rsidRDefault="00EA2F34" w:rsidP="00BE28D4">
            <w:pPr>
              <w:pStyle w:val="tabletext11"/>
              <w:jc w:val="center"/>
              <w:rPr>
                <w:ins w:id="32135" w:author="Author"/>
                <w:rFonts w:cs="Arial"/>
                <w:color w:val="000000"/>
              </w:rPr>
            </w:pPr>
            <w:ins w:id="32136" w:author="Author">
              <w:r w:rsidRPr="003C5F94">
                <w:rPr>
                  <w:rFonts w:cs="Arial"/>
                  <w:color w:val="000000"/>
                </w:rPr>
                <w:t>0.78</w:t>
              </w:r>
            </w:ins>
          </w:p>
        </w:tc>
      </w:tr>
      <w:tr w:rsidR="00EA2F34" w:rsidRPr="003C5F94" w14:paraId="27C6BD14" w14:textId="77777777" w:rsidTr="00A1082D">
        <w:trPr>
          <w:cantSplit/>
          <w:trHeight w:val="190"/>
          <w:ins w:id="32137" w:author="Author"/>
        </w:trPr>
        <w:tc>
          <w:tcPr>
            <w:tcW w:w="200" w:type="dxa"/>
          </w:tcPr>
          <w:p w14:paraId="3A77533A" w14:textId="77777777" w:rsidR="00EA2F34" w:rsidRPr="003C5F94" w:rsidRDefault="00EA2F34" w:rsidP="00BE28D4">
            <w:pPr>
              <w:pStyle w:val="tabletext11"/>
              <w:rPr>
                <w:ins w:id="32138" w:author="Author"/>
              </w:rPr>
            </w:pPr>
          </w:p>
        </w:tc>
        <w:tc>
          <w:tcPr>
            <w:tcW w:w="2400" w:type="dxa"/>
            <w:tcBorders>
              <w:top w:val="single" w:sz="6" w:space="0" w:color="auto"/>
              <w:left w:val="single" w:sz="6" w:space="0" w:color="auto"/>
              <w:bottom w:val="single" w:sz="6" w:space="0" w:color="auto"/>
              <w:right w:val="single" w:sz="6" w:space="0" w:color="auto"/>
            </w:tcBorders>
          </w:tcPr>
          <w:p w14:paraId="0EC09A3C" w14:textId="77777777" w:rsidR="00EA2F34" w:rsidRPr="003C5F94" w:rsidRDefault="00EA2F34" w:rsidP="00BE28D4">
            <w:pPr>
              <w:pStyle w:val="tabletext11"/>
              <w:jc w:val="center"/>
              <w:rPr>
                <w:ins w:id="32139" w:author="Author"/>
              </w:rPr>
            </w:pPr>
            <w:ins w:id="32140" w:author="Author">
              <w:r w:rsidRPr="003C5F94">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0DE9B230" w14:textId="77777777" w:rsidR="00EA2F34" w:rsidRPr="003C5F94" w:rsidRDefault="00EA2F34" w:rsidP="00BE28D4">
            <w:pPr>
              <w:pStyle w:val="tabletext11"/>
              <w:jc w:val="center"/>
              <w:rPr>
                <w:ins w:id="32141" w:author="Author"/>
                <w:rFonts w:cs="Arial"/>
                <w:color w:val="000000"/>
              </w:rPr>
            </w:pPr>
            <w:ins w:id="32142" w:author="Author">
              <w:r w:rsidRPr="003C5F94">
                <w:rPr>
                  <w:rFonts w:cs="Arial"/>
                  <w:color w:val="000000"/>
                </w:rPr>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59658C5D" w14:textId="77777777" w:rsidR="00EA2F34" w:rsidRPr="003C5F94" w:rsidRDefault="00EA2F34" w:rsidP="00BE28D4">
            <w:pPr>
              <w:pStyle w:val="tabletext11"/>
              <w:jc w:val="center"/>
              <w:rPr>
                <w:ins w:id="32143" w:author="Author"/>
                <w:rFonts w:cs="Arial"/>
                <w:color w:val="000000"/>
              </w:rPr>
            </w:pPr>
            <w:ins w:id="32144" w:author="Author">
              <w:r w:rsidRPr="003C5F94">
                <w:rPr>
                  <w:rFonts w:cs="Arial"/>
                  <w:color w:val="000000"/>
                </w:rPr>
                <w:t>0.76</w:t>
              </w:r>
            </w:ins>
          </w:p>
        </w:tc>
      </w:tr>
      <w:tr w:rsidR="00EA2F34" w:rsidRPr="003C5F94" w14:paraId="49AC97D8" w14:textId="77777777" w:rsidTr="00A1082D">
        <w:trPr>
          <w:cantSplit/>
          <w:trHeight w:val="190"/>
          <w:ins w:id="32145" w:author="Author"/>
        </w:trPr>
        <w:tc>
          <w:tcPr>
            <w:tcW w:w="200" w:type="dxa"/>
          </w:tcPr>
          <w:p w14:paraId="0E507452" w14:textId="77777777" w:rsidR="00EA2F34" w:rsidRPr="003C5F94" w:rsidRDefault="00EA2F34" w:rsidP="00BE28D4">
            <w:pPr>
              <w:pStyle w:val="tabletext11"/>
              <w:rPr>
                <w:ins w:id="32146" w:author="Author"/>
              </w:rPr>
            </w:pPr>
          </w:p>
        </w:tc>
        <w:tc>
          <w:tcPr>
            <w:tcW w:w="2400" w:type="dxa"/>
            <w:tcBorders>
              <w:top w:val="single" w:sz="6" w:space="0" w:color="auto"/>
              <w:left w:val="single" w:sz="6" w:space="0" w:color="auto"/>
              <w:bottom w:val="single" w:sz="6" w:space="0" w:color="auto"/>
              <w:right w:val="single" w:sz="6" w:space="0" w:color="auto"/>
            </w:tcBorders>
          </w:tcPr>
          <w:p w14:paraId="3F8B2F47" w14:textId="77777777" w:rsidR="00EA2F34" w:rsidRPr="003C5F94" w:rsidRDefault="00EA2F34" w:rsidP="00BE28D4">
            <w:pPr>
              <w:pStyle w:val="tabletext11"/>
              <w:jc w:val="center"/>
              <w:rPr>
                <w:ins w:id="32147" w:author="Author"/>
              </w:rPr>
            </w:pPr>
            <w:ins w:id="32148" w:author="Author">
              <w:r w:rsidRPr="003C5F94">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59A18731" w14:textId="77777777" w:rsidR="00EA2F34" w:rsidRPr="003C5F94" w:rsidRDefault="00EA2F34" w:rsidP="00BE28D4">
            <w:pPr>
              <w:pStyle w:val="tabletext11"/>
              <w:jc w:val="center"/>
              <w:rPr>
                <w:ins w:id="32149" w:author="Author"/>
                <w:rFonts w:cs="Arial"/>
                <w:color w:val="000000"/>
              </w:rPr>
            </w:pPr>
            <w:ins w:id="32150" w:author="Author">
              <w:r w:rsidRPr="003C5F94">
                <w:rPr>
                  <w:rFonts w:cs="Arial"/>
                  <w:color w:val="000000"/>
                </w:rPr>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24CC38D2" w14:textId="77777777" w:rsidR="00EA2F34" w:rsidRPr="003C5F94" w:rsidRDefault="00EA2F34" w:rsidP="00BE28D4">
            <w:pPr>
              <w:pStyle w:val="tabletext11"/>
              <w:jc w:val="center"/>
              <w:rPr>
                <w:ins w:id="32151" w:author="Author"/>
                <w:rFonts w:cs="Arial"/>
                <w:color w:val="000000"/>
              </w:rPr>
            </w:pPr>
            <w:ins w:id="32152" w:author="Author">
              <w:r w:rsidRPr="003C5F94">
                <w:rPr>
                  <w:rFonts w:cs="Arial"/>
                  <w:color w:val="000000"/>
                </w:rPr>
                <w:t>0.75</w:t>
              </w:r>
            </w:ins>
          </w:p>
        </w:tc>
      </w:tr>
      <w:tr w:rsidR="00EA2F34" w:rsidRPr="003C5F94" w14:paraId="4F625646" w14:textId="77777777" w:rsidTr="00A1082D">
        <w:trPr>
          <w:cantSplit/>
          <w:trHeight w:val="190"/>
          <w:ins w:id="32153" w:author="Author"/>
        </w:trPr>
        <w:tc>
          <w:tcPr>
            <w:tcW w:w="200" w:type="dxa"/>
          </w:tcPr>
          <w:p w14:paraId="7D4A2536" w14:textId="77777777" w:rsidR="00EA2F34" w:rsidRPr="003C5F94" w:rsidRDefault="00EA2F34" w:rsidP="00BE28D4">
            <w:pPr>
              <w:pStyle w:val="tabletext11"/>
              <w:rPr>
                <w:ins w:id="32154" w:author="Author"/>
              </w:rPr>
            </w:pPr>
          </w:p>
        </w:tc>
        <w:tc>
          <w:tcPr>
            <w:tcW w:w="2400" w:type="dxa"/>
            <w:tcBorders>
              <w:top w:val="single" w:sz="6" w:space="0" w:color="auto"/>
              <w:left w:val="single" w:sz="6" w:space="0" w:color="auto"/>
              <w:bottom w:val="single" w:sz="6" w:space="0" w:color="auto"/>
              <w:right w:val="single" w:sz="6" w:space="0" w:color="auto"/>
            </w:tcBorders>
          </w:tcPr>
          <w:p w14:paraId="20829077" w14:textId="77777777" w:rsidR="00EA2F34" w:rsidRPr="003C5F94" w:rsidRDefault="00EA2F34" w:rsidP="00BE28D4">
            <w:pPr>
              <w:pStyle w:val="tabletext11"/>
              <w:jc w:val="center"/>
              <w:rPr>
                <w:ins w:id="32155" w:author="Author"/>
              </w:rPr>
            </w:pPr>
            <w:ins w:id="32156" w:author="Author">
              <w:r w:rsidRPr="003C5F94">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4BECE4D8" w14:textId="77777777" w:rsidR="00EA2F34" w:rsidRPr="003C5F94" w:rsidRDefault="00EA2F34" w:rsidP="00BE28D4">
            <w:pPr>
              <w:pStyle w:val="tabletext11"/>
              <w:jc w:val="center"/>
              <w:rPr>
                <w:ins w:id="32157" w:author="Author"/>
                <w:rFonts w:cs="Arial"/>
                <w:color w:val="000000"/>
              </w:rPr>
            </w:pPr>
            <w:ins w:id="32158" w:author="Author">
              <w:r w:rsidRPr="003C5F94">
                <w:rPr>
                  <w:rFonts w:cs="Arial"/>
                  <w:color w:val="000000"/>
                </w:rPr>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5A141479" w14:textId="77777777" w:rsidR="00EA2F34" w:rsidRPr="003C5F94" w:rsidRDefault="00EA2F34" w:rsidP="00BE28D4">
            <w:pPr>
              <w:pStyle w:val="tabletext11"/>
              <w:jc w:val="center"/>
              <w:rPr>
                <w:ins w:id="32159" w:author="Author"/>
                <w:rFonts w:cs="Arial"/>
                <w:color w:val="000000"/>
              </w:rPr>
            </w:pPr>
            <w:ins w:id="32160" w:author="Author">
              <w:r w:rsidRPr="003C5F94">
                <w:rPr>
                  <w:rFonts w:cs="Arial"/>
                  <w:color w:val="000000"/>
                </w:rPr>
                <w:t>0.74</w:t>
              </w:r>
            </w:ins>
          </w:p>
        </w:tc>
      </w:tr>
      <w:tr w:rsidR="00EA2F34" w:rsidRPr="003C5F94" w14:paraId="02A953CE" w14:textId="77777777" w:rsidTr="00A1082D">
        <w:trPr>
          <w:cantSplit/>
          <w:trHeight w:val="190"/>
          <w:ins w:id="32161" w:author="Author"/>
        </w:trPr>
        <w:tc>
          <w:tcPr>
            <w:tcW w:w="200" w:type="dxa"/>
          </w:tcPr>
          <w:p w14:paraId="0A949FFD" w14:textId="77777777" w:rsidR="00EA2F34" w:rsidRPr="003C5F94" w:rsidRDefault="00EA2F34" w:rsidP="00BE28D4">
            <w:pPr>
              <w:pStyle w:val="tabletext11"/>
              <w:rPr>
                <w:ins w:id="32162" w:author="Author"/>
              </w:rPr>
            </w:pPr>
          </w:p>
        </w:tc>
        <w:tc>
          <w:tcPr>
            <w:tcW w:w="2400" w:type="dxa"/>
            <w:tcBorders>
              <w:top w:val="single" w:sz="6" w:space="0" w:color="auto"/>
              <w:left w:val="single" w:sz="6" w:space="0" w:color="auto"/>
              <w:bottom w:val="single" w:sz="6" w:space="0" w:color="auto"/>
              <w:right w:val="single" w:sz="6" w:space="0" w:color="auto"/>
            </w:tcBorders>
          </w:tcPr>
          <w:p w14:paraId="02CA5740" w14:textId="77777777" w:rsidR="00EA2F34" w:rsidRPr="003C5F94" w:rsidRDefault="00EA2F34" w:rsidP="00BE28D4">
            <w:pPr>
              <w:pStyle w:val="tabletext11"/>
              <w:jc w:val="center"/>
              <w:rPr>
                <w:ins w:id="32163" w:author="Author"/>
              </w:rPr>
            </w:pPr>
            <w:ins w:id="32164" w:author="Author">
              <w:r w:rsidRPr="003C5F94">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2781D76B" w14:textId="77777777" w:rsidR="00EA2F34" w:rsidRPr="003C5F94" w:rsidRDefault="00EA2F34" w:rsidP="00BE28D4">
            <w:pPr>
              <w:pStyle w:val="tabletext11"/>
              <w:jc w:val="center"/>
              <w:rPr>
                <w:ins w:id="32165" w:author="Author"/>
                <w:rFonts w:cs="Arial"/>
                <w:color w:val="000000"/>
              </w:rPr>
            </w:pPr>
            <w:ins w:id="32166" w:author="Author">
              <w:r w:rsidRPr="003C5F94">
                <w:rPr>
                  <w:rFonts w:cs="Arial"/>
                  <w:color w:val="000000"/>
                </w:rPr>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3B31DAF2" w14:textId="77777777" w:rsidR="00EA2F34" w:rsidRPr="003C5F94" w:rsidRDefault="00EA2F34" w:rsidP="00BE28D4">
            <w:pPr>
              <w:pStyle w:val="tabletext11"/>
              <w:jc w:val="center"/>
              <w:rPr>
                <w:ins w:id="32167" w:author="Author"/>
                <w:rFonts w:cs="Arial"/>
                <w:color w:val="000000"/>
              </w:rPr>
            </w:pPr>
            <w:ins w:id="32168" w:author="Author">
              <w:r w:rsidRPr="003C5F94">
                <w:rPr>
                  <w:rFonts w:cs="Arial"/>
                  <w:color w:val="000000"/>
                </w:rPr>
                <w:t>0.73</w:t>
              </w:r>
            </w:ins>
          </w:p>
        </w:tc>
      </w:tr>
    </w:tbl>
    <w:p w14:paraId="0E4D4F3B" w14:textId="22E3DFB2" w:rsidR="00EA2F34" w:rsidRPr="00DF110B" w:rsidRDefault="00EA2F34" w:rsidP="00BE28D4">
      <w:pPr>
        <w:pStyle w:val="tablecaption"/>
        <w:rPr>
          <w:rFonts w:cs="Arial"/>
        </w:rPr>
      </w:pPr>
      <w:ins w:id="32169" w:author="Author">
        <w:r w:rsidRPr="003C5F94">
          <w:t xml:space="preserve">Table 301.D.2.b. Liability Vehicle Age Factors </w:t>
        </w:r>
        <w:r w:rsidRPr="003C5F94">
          <w:rPr>
            <w:rFonts w:cs="Arial"/>
          </w:rPr>
          <w:t>–</w:t>
        </w:r>
        <w:r w:rsidRPr="003C5F94">
          <w:t xml:space="preserve"> A</w:t>
        </w:r>
        <w:r w:rsidRPr="003C5F94">
          <w:rPr>
            <w:rFonts w:cs="Arial"/>
          </w:rPr>
          <w:t>ll Other Vehicles</w:t>
        </w:r>
      </w:ins>
    </w:p>
    <w:p w14:paraId="7B0A2E12" w14:textId="1B096CBC" w:rsidR="00EA2F34" w:rsidRPr="00E33A88" w:rsidRDefault="00DF110B" w:rsidP="00BE28D4">
      <w:pPr>
        <w:pStyle w:val="boxrule"/>
        <w:pBdr>
          <w:bottom w:val="single" w:sz="6" w:space="2" w:color="auto"/>
        </w:pBdr>
        <w:rPr>
          <w:ins w:id="32170" w:author="Author"/>
        </w:rPr>
      </w:pPr>
      <w:r>
        <w:br w:type="page"/>
      </w:r>
      <w:ins w:id="32171" w:author="Author">
        <w:r w:rsidR="00EA2F34" w:rsidRPr="00E33A88">
          <w:lastRenderedPageBreak/>
          <w:t>308.  PHYSICAL DAMAGE COVERAGES</w:t>
        </w:r>
      </w:ins>
    </w:p>
    <w:p w14:paraId="50966272" w14:textId="77777777" w:rsidR="00EA2F34" w:rsidRPr="00E33A88" w:rsidRDefault="00EA2F34" w:rsidP="00BE28D4">
      <w:pPr>
        <w:pStyle w:val="blocktext1"/>
        <w:rPr>
          <w:ins w:id="32172" w:author="Author"/>
        </w:rPr>
      </w:pPr>
      <w:ins w:id="32173" w:author="Author">
        <w:r w:rsidRPr="00E33A88">
          <w:t xml:space="preserve">Paragraph </w:t>
        </w:r>
        <w:r w:rsidRPr="00E33A88">
          <w:rPr>
            <w:b/>
            <w:bCs/>
          </w:rPr>
          <w:t>A.</w:t>
        </w:r>
        <w:r w:rsidRPr="00E33A88">
          <w:t xml:space="preserve"> is replaced by the following:</w:t>
        </w:r>
      </w:ins>
    </w:p>
    <w:p w14:paraId="344B9DA2" w14:textId="77777777" w:rsidR="00EA2F34" w:rsidRPr="00E33A88" w:rsidRDefault="00EA2F34" w:rsidP="00BE28D4">
      <w:pPr>
        <w:pStyle w:val="outlinehd2"/>
        <w:rPr>
          <w:ins w:id="32174" w:author="Author"/>
        </w:rPr>
      </w:pPr>
      <w:ins w:id="32175" w:author="Author">
        <w:r w:rsidRPr="00E33A88">
          <w:tab/>
          <w:t>A.</w:t>
        </w:r>
        <w:r w:rsidRPr="00E33A88">
          <w:tab/>
          <w:t>Limited Other Than Collision Coverage Factors</w:t>
        </w:r>
      </w:ins>
    </w:p>
    <w:p w14:paraId="53EB311C" w14:textId="77777777" w:rsidR="00EA2F34" w:rsidRPr="00E33A88" w:rsidRDefault="00EA2F34" w:rsidP="00BE28D4">
      <w:pPr>
        <w:pStyle w:val="space4"/>
        <w:rPr>
          <w:ins w:id="32176" w:author="Author"/>
        </w:rPr>
      </w:pPr>
    </w:p>
    <w:tbl>
      <w:tblPr>
        <w:tblW w:w="0" w:type="auto"/>
        <w:tblInd w:w="-161" w:type="dxa"/>
        <w:tblCellMar>
          <w:left w:w="50" w:type="dxa"/>
          <w:right w:w="50" w:type="dxa"/>
        </w:tblCellMar>
        <w:tblLook w:val="04A0" w:firstRow="1" w:lastRow="0" w:firstColumn="1" w:lastColumn="0" w:noHBand="0" w:noVBand="1"/>
      </w:tblPr>
      <w:tblGrid>
        <w:gridCol w:w="200"/>
        <w:gridCol w:w="2520"/>
        <w:gridCol w:w="1200"/>
        <w:gridCol w:w="1080"/>
      </w:tblGrid>
      <w:tr w:rsidR="00EA2F34" w:rsidRPr="00E33A88" w14:paraId="0942A5C2" w14:textId="77777777" w:rsidTr="00A1082D">
        <w:trPr>
          <w:cantSplit/>
          <w:trHeight w:val="190"/>
          <w:ins w:id="32177" w:author="Author"/>
        </w:trPr>
        <w:tc>
          <w:tcPr>
            <w:tcW w:w="200" w:type="dxa"/>
            <w:tcBorders>
              <w:right w:val="single" w:sz="8" w:space="0" w:color="auto"/>
            </w:tcBorders>
            <w:shd w:val="clear" w:color="auto" w:fill="auto"/>
          </w:tcPr>
          <w:p w14:paraId="00C7D02C" w14:textId="77777777" w:rsidR="00EA2F34" w:rsidRPr="00E33A88" w:rsidRDefault="00EA2F34" w:rsidP="00BE28D4">
            <w:pPr>
              <w:pStyle w:val="tablehead"/>
              <w:rPr>
                <w:ins w:id="32178" w:author="Author"/>
              </w:rPr>
            </w:pPr>
          </w:p>
        </w:tc>
        <w:tc>
          <w:tcPr>
            <w:tcW w:w="2520" w:type="dxa"/>
            <w:tcBorders>
              <w:top w:val="single" w:sz="8" w:space="0" w:color="auto"/>
              <w:left w:val="single" w:sz="8" w:space="0" w:color="auto"/>
              <w:bottom w:val="nil"/>
              <w:right w:val="single" w:sz="8" w:space="0" w:color="auto"/>
            </w:tcBorders>
            <w:tcMar>
              <w:top w:w="0" w:type="dxa"/>
              <w:left w:w="50" w:type="dxa"/>
              <w:bottom w:w="0" w:type="dxa"/>
              <w:right w:w="50" w:type="dxa"/>
            </w:tcMar>
            <w:hideMark/>
          </w:tcPr>
          <w:p w14:paraId="0C89E907" w14:textId="77777777" w:rsidR="00EA2F34" w:rsidRPr="00E33A88" w:rsidRDefault="00EA2F34" w:rsidP="00BE28D4">
            <w:pPr>
              <w:pStyle w:val="tablehead"/>
              <w:rPr>
                <w:ins w:id="32179" w:author="Author"/>
              </w:rPr>
            </w:pPr>
            <w:ins w:id="32180" w:author="Author">
              <w:r w:rsidRPr="00E33A88">
                <w:br/>
              </w:r>
              <w:r w:rsidRPr="00E33A88">
                <w:br/>
                <w:t>Coverage</w:t>
              </w:r>
            </w:ins>
          </w:p>
        </w:tc>
        <w:tc>
          <w:tcPr>
            <w:tcW w:w="1200" w:type="dxa"/>
            <w:tcBorders>
              <w:top w:val="single" w:sz="8" w:space="0" w:color="auto"/>
              <w:left w:val="nil"/>
              <w:bottom w:val="nil"/>
              <w:right w:val="single" w:sz="8" w:space="0" w:color="auto"/>
            </w:tcBorders>
            <w:tcMar>
              <w:top w:w="0" w:type="dxa"/>
              <w:left w:w="50" w:type="dxa"/>
              <w:bottom w:w="0" w:type="dxa"/>
              <w:right w:w="50" w:type="dxa"/>
            </w:tcMar>
            <w:hideMark/>
          </w:tcPr>
          <w:p w14:paraId="21BD5822" w14:textId="77777777" w:rsidR="00EA2F34" w:rsidRPr="00E33A88" w:rsidRDefault="00EA2F34" w:rsidP="00BE28D4">
            <w:pPr>
              <w:pStyle w:val="tablehead"/>
              <w:rPr>
                <w:ins w:id="32181" w:author="Author"/>
              </w:rPr>
            </w:pPr>
            <w:ins w:id="32182" w:author="Author">
              <w:r w:rsidRPr="00E33A88">
                <w:t>Non-zone-rated Vehicles</w:t>
              </w:r>
            </w:ins>
          </w:p>
        </w:tc>
        <w:tc>
          <w:tcPr>
            <w:tcW w:w="1080" w:type="dxa"/>
            <w:tcBorders>
              <w:top w:val="single" w:sz="8" w:space="0" w:color="auto"/>
              <w:left w:val="nil"/>
              <w:bottom w:val="nil"/>
              <w:right w:val="single" w:sz="8" w:space="0" w:color="auto"/>
            </w:tcBorders>
          </w:tcPr>
          <w:p w14:paraId="77EAE43B" w14:textId="77777777" w:rsidR="00EA2F34" w:rsidRPr="00E33A88" w:rsidRDefault="00EA2F34" w:rsidP="00BE28D4">
            <w:pPr>
              <w:pStyle w:val="tablehead"/>
              <w:rPr>
                <w:ins w:id="32183" w:author="Author"/>
              </w:rPr>
            </w:pPr>
            <w:ins w:id="32184" w:author="Author">
              <w:r w:rsidRPr="00E33A88">
                <w:br/>
                <w:t>Zone-rated Vehicles</w:t>
              </w:r>
            </w:ins>
          </w:p>
        </w:tc>
      </w:tr>
      <w:tr w:rsidR="00EA2F34" w:rsidRPr="00E33A88" w14:paraId="48804DCE" w14:textId="77777777" w:rsidTr="00A1082D">
        <w:trPr>
          <w:cantSplit/>
          <w:trHeight w:val="190"/>
          <w:ins w:id="32185" w:author="Author"/>
        </w:trPr>
        <w:tc>
          <w:tcPr>
            <w:tcW w:w="200" w:type="dxa"/>
            <w:tcBorders>
              <w:right w:val="single" w:sz="8" w:space="0" w:color="auto"/>
            </w:tcBorders>
            <w:shd w:val="clear" w:color="auto" w:fill="auto"/>
          </w:tcPr>
          <w:p w14:paraId="5CDDB826" w14:textId="77777777" w:rsidR="00EA2F34" w:rsidRPr="00E33A88" w:rsidRDefault="00EA2F34" w:rsidP="00BE28D4">
            <w:pPr>
              <w:pStyle w:val="tabletext11"/>
              <w:rPr>
                <w:ins w:id="32186" w:author="Author"/>
              </w:rPr>
            </w:pPr>
          </w:p>
        </w:tc>
        <w:tc>
          <w:tcPr>
            <w:tcW w:w="2520" w:type="dxa"/>
            <w:tcBorders>
              <w:top w:val="single" w:sz="8" w:space="0" w:color="auto"/>
              <w:left w:val="single" w:sz="8" w:space="0" w:color="auto"/>
              <w:bottom w:val="single" w:sz="8" w:space="0" w:color="auto"/>
              <w:right w:val="single" w:sz="8" w:space="0" w:color="auto"/>
            </w:tcBorders>
            <w:tcMar>
              <w:top w:w="0" w:type="dxa"/>
              <w:left w:w="50" w:type="dxa"/>
              <w:bottom w:w="0" w:type="dxa"/>
              <w:right w:w="50" w:type="dxa"/>
            </w:tcMar>
            <w:hideMark/>
          </w:tcPr>
          <w:p w14:paraId="40EE7E3E" w14:textId="77777777" w:rsidR="00EA2F34" w:rsidRPr="00E33A88" w:rsidRDefault="00EA2F34" w:rsidP="00BE28D4">
            <w:pPr>
              <w:pStyle w:val="tabletext11"/>
              <w:rPr>
                <w:ins w:id="32187" w:author="Author"/>
              </w:rPr>
            </w:pPr>
            <w:ins w:id="32188" w:author="Author">
              <w:r w:rsidRPr="00E33A88">
                <w:t>Fire Only</w:t>
              </w:r>
            </w:ins>
          </w:p>
        </w:tc>
        <w:tc>
          <w:tcPr>
            <w:tcW w:w="1200" w:type="dxa"/>
            <w:tcBorders>
              <w:top w:val="single" w:sz="8" w:space="0" w:color="auto"/>
              <w:left w:val="nil"/>
              <w:bottom w:val="single" w:sz="8" w:space="0" w:color="auto"/>
              <w:right w:val="single" w:sz="8" w:space="0" w:color="auto"/>
            </w:tcBorders>
            <w:tcMar>
              <w:top w:w="0" w:type="dxa"/>
              <w:left w:w="50" w:type="dxa"/>
              <w:bottom w:w="0" w:type="dxa"/>
              <w:right w:w="50" w:type="dxa"/>
            </w:tcMar>
          </w:tcPr>
          <w:p w14:paraId="186DF4B5" w14:textId="77777777" w:rsidR="00EA2F34" w:rsidRPr="00E33A88" w:rsidRDefault="00EA2F34" w:rsidP="00BE28D4">
            <w:pPr>
              <w:pStyle w:val="tabletext11"/>
              <w:jc w:val="center"/>
              <w:rPr>
                <w:ins w:id="32189" w:author="Author"/>
                <w:color w:val="000000"/>
              </w:rPr>
            </w:pPr>
            <w:ins w:id="32190" w:author="Author">
              <w:r w:rsidRPr="00E33A88">
                <w:rPr>
                  <w:color w:val="000000"/>
                </w:rPr>
                <w:t>0.350</w:t>
              </w:r>
            </w:ins>
          </w:p>
        </w:tc>
        <w:tc>
          <w:tcPr>
            <w:tcW w:w="1080" w:type="dxa"/>
            <w:tcBorders>
              <w:top w:val="single" w:sz="8" w:space="0" w:color="auto"/>
              <w:left w:val="nil"/>
              <w:bottom w:val="single" w:sz="8" w:space="0" w:color="auto"/>
              <w:right w:val="single" w:sz="8" w:space="0" w:color="auto"/>
            </w:tcBorders>
          </w:tcPr>
          <w:p w14:paraId="4D51719C" w14:textId="77777777" w:rsidR="00EA2F34" w:rsidRPr="00E33A88" w:rsidRDefault="00EA2F34" w:rsidP="00BE28D4">
            <w:pPr>
              <w:pStyle w:val="tabletext11"/>
              <w:jc w:val="center"/>
              <w:rPr>
                <w:ins w:id="32191" w:author="Author"/>
                <w:color w:val="000000"/>
              </w:rPr>
            </w:pPr>
            <w:ins w:id="32192" w:author="Author">
              <w:r w:rsidRPr="00E33A88">
                <w:rPr>
                  <w:color w:val="000000"/>
                </w:rPr>
                <w:t>0.328</w:t>
              </w:r>
            </w:ins>
          </w:p>
        </w:tc>
      </w:tr>
      <w:tr w:rsidR="00EA2F34" w:rsidRPr="00E33A88" w14:paraId="3E80BB50" w14:textId="77777777" w:rsidTr="00A1082D">
        <w:trPr>
          <w:cantSplit/>
          <w:trHeight w:val="190"/>
          <w:ins w:id="32193" w:author="Author"/>
        </w:trPr>
        <w:tc>
          <w:tcPr>
            <w:tcW w:w="200" w:type="dxa"/>
            <w:tcBorders>
              <w:right w:val="single" w:sz="8" w:space="0" w:color="auto"/>
            </w:tcBorders>
            <w:shd w:val="clear" w:color="auto" w:fill="auto"/>
          </w:tcPr>
          <w:p w14:paraId="7D35B365" w14:textId="77777777" w:rsidR="00EA2F34" w:rsidRPr="00E33A88" w:rsidRDefault="00EA2F34" w:rsidP="00BE28D4">
            <w:pPr>
              <w:pStyle w:val="tabletext11"/>
              <w:rPr>
                <w:ins w:id="32194" w:author="Author"/>
              </w:rPr>
            </w:pPr>
          </w:p>
        </w:tc>
        <w:tc>
          <w:tcPr>
            <w:tcW w:w="252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1030288C" w14:textId="77777777" w:rsidR="00EA2F34" w:rsidRPr="00E33A88" w:rsidRDefault="00EA2F34" w:rsidP="00BE28D4">
            <w:pPr>
              <w:pStyle w:val="tabletext11"/>
              <w:rPr>
                <w:ins w:id="32195" w:author="Author"/>
              </w:rPr>
            </w:pPr>
            <w:ins w:id="32196" w:author="Author">
              <w:r w:rsidRPr="00E33A88">
                <w:t>Fire And Theft Only</w:t>
              </w:r>
            </w:ins>
          </w:p>
        </w:tc>
        <w:tc>
          <w:tcPr>
            <w:tcW w:w="1200" w:type="dxa"/>
            <w:tcBorders>
              <w:top w:val="nil"/>
              <w:left w:val="nil"/>
              <w:bottom w:val="single" w:sz="8" w:space="0" w:color="auto"/>
              <w:right w:val="single" w:sz="8" w:space="0" w:color="auto"/>
            </w:tcBorders>
            <w:tcMar>
              <w:top w:w="0" w:type="dxa"/>
              <w:left w:w="50" w:type="dxa"/>
              <w:bottom w:w="0" w:type="dxa"/>
              <w:right w:w="50" w:type="dxa"/>
            </w:tcMar>
          </w:tcPr>
          <w:p w14:paraId="22904A45" w14:textId="77777777" w:rsidR="00EA2F34" w:rsidRPr="00E33A88" w:rsidRDefault="00EA2F34" w:rsidP="00BE28D4">
            <w:pPr>
              <w:pStyle w:val="tabletext11"/>
              <w:jc w:val="center"/>
              <w:rPr>
                <w:ins w:id="32197" w:author="Author"/>
                <w:color w:val="000000"/>
              </w:rPr>
            </w:pPr>
            <w:ins w:id="32198" w:author="Author">
              <w:r w:rsidRPr="00E33A88">
                <w:rPr>
                  <w:color w:val="000000"/>
                </w:rPr>
                <w:t>0.500</w:t>
              </w:r>
            </w:ins>
          </w:p>
        </w:tc>
        <w:tc>
          <w:tcPr>
            <w:tcW w:w="1080" w:type="dxa"/>
            <w:tcBorders>
              <w:top w:val="nil"/>
              <w:left w:val="nil"/>
              <w:bottom w:val="single" w:sz="8" w:space="0" w:color="auto"/>
              <w:right w:val="single" w:sz="8" w:space="0" w:color="auto"/>
            </w:tcBorders>
          </w:tcPr>
          <w:p w14:paraId="147DF084" w14:textId="77777777" w:rsidR="00EA2F34" w:rsidRPr="00E33A88" w:rsidRDefault="00EA2F34" w:rsidP="00BE28D4">
            <w:pPr>
              <w:pStyle w:val="tabletext11"/>
              <w:jc w:val="center"/>
              <w:rPr>
                <w:ins w:id="32199" w:author="Author"/>
                <w:color w:val="000000"/>
              </w:rPr>
            </w:pPr>
            <w:ins w:id="32200" w:author="Author">
              <w:r w:rsidRPr="00E33A88">
                <w:rPr>
                  <w:color w:val="000000"/>
                </w:rPr>
                <w:t>0.469</w:t>
              </w:r>
            </w:ins>
          </w:p>
        </w:tc>
      </w:tr>
      <w:tr w:rsidR="00EA2F34" w:rsidRPr="00E33A88" w14:paraId="0E1943E6" w14:textId="77777777" w:rsidTr="00A1082D">
        <w:trPr>
          <w:cantSplit/>
          <w:trHeight w:val="190"/>
          <w:ins w:id="32201" w:author="Author"/>
        </w:trPr>
        <w:tc>
          <w:tcPr>
            <w:tcW w:w="200" w:type="dxa"/>
            <w:tcBorders>
              <w:right w:val="single" w:sz="8" w:space="0" w:color="auto"/>
            </w:tcBorders>
            <w:shd w:val="clear" w:color="auto" w:fill="auto"/>
          </w:tcPr>
          <w:p w14:paraId="6B9ED137" w14:textId="77777777" w:rsidR="00EA2F34" w:rsidRPr="00E33A88" w:rsidRDefault="00EA2F34" w:rsidP="00BE28D4">
            <w:pPr>
              <w:pStyle w:val="tabletext11"/>
              <w:rPr>
                <w:ins w:id="32202" w:author="Author"/>
              </w:rPr>
            </w:pPr>
          </w:p>
        </w:tc>
        <w:tc>
          <w:tcPr>
            <w:tcW w:w="252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46CD0D10" w14:textId="77777777" w:rsidR="00EA2F34" w:rsidRPr="00E33A88" w:rsidRDefault="00EA2F34" w:rsidP="00BE28D4">
            <w:pPr>
              <w:pStyle w:val="tabletext11"/>
              <w:rPr>
                <w:ins w:id="32203" w:author="Author"/>
              </w:rPr>
            </w:pPr>
            <w:ins w:id="32204" w:author="Author">
              <w:r w:rsidRPr="00E33A88">
                <w:t xml:space="preserve">Fire, Theft </w:t>
              </w:r>
              <w:proofErr w:type="gramStart"/>
              <w:r w:rsidRPr="00E33A88">
                <w:t>And</w:t>
              </w:r>
              <w:proofErr w:type="gramEnd"/>
              <w:r w:rsidRPr="00E33A88">
                <w:t xml:space="preserve"> Windstorm Only</w:t>
              </w:r>
            </w:ins>
          </w:p>
        </w:tc>
        <w:tc>
          <w:tcPr>
            <w:tcW w:w="1200" w:type="dxa"/>
            <w:tcBorders>
              <w:top w:val="nil"/>
              <w:left w:val="nil"/>
              <w:bottom w:val="single" w:sz="8" w:space="0" w:color="auto"/>
              <w:right w:val="single" w:sz="8" w:space="0" w:color="auto"/>
            </w:tcBorders>
            <w:tcMar>
              <w:top w:w="0" w:type="dxa"/>
              <w:left w:w="50" w:type="dxa"/>
              <w:bottom w:w="0" w:type="dxa"/>
              <w:right w:w="50" w:type="dxa"/>
            </w:tcMar>
          </w:tcPr>
          <w:p w14:paraId="437AEFCF" w14:textId="77777777" w:rsidR="00EA2F34" w:rsidRPr="00E33A88" w:rsidRDefault="00EA2F34" w:rsidP="00BE28D4">
            <w:pPr>
              <w:pStyle w:val="tabletext11"/>
              <w:jc w:val="center"/>
              <w:rPr>
                <w:ins w:id="32205" w:author="Author"/>
                <w:color w:val="000000"/>
              </w:rPr>
            </w:pPr>
            <w:ins w:id="32206" w:author="Author">
              <w:r w:rsidRPr="00E33A88">
                <w:rPr>
                  <w:color w:val="000000"/>
                </w:rPr>
                <w:br/>
                <w:t>0.800</w:t>
              </w:r>
            </w:ins>
          </w:p>
        </w:tc>
        <w:tc>
          <w:tcPr>
            <w:tcW w:w="1080" w:type="dxa"/>
            <w:tcBorders>
              <w:top w:val="nil"/>
              <w:left w:val="nil"/>
              <w:bottom w:val="single" w:sz="8" w:space="0" w:color="auto"/>
              <w:right w:val="single" w:sz="8" w:space="0" w:color="auto"/>
            </w:tcBorders>
          </w:tcPr>
          <w:p w14:paraId="5E4EBF99" w14:textId="77777777" w:rsidR="00EA2F34" w:rsidRPr="00E33A88" w:rsidRDefault="00EA2F34" w:rsidP="00BE28D4">
            <w:pPr>
              <w:pStyle w:val="tabletext11"/>
              <w:jc w:val="center"/>
              <w:rPr>
                <w:ins w:id="32207" w:author="Author"/>
                <w:color w:val="000000"/>
              </w:rPr>
            </w:pPr>
            <w:ins w:id="32208" w:author="Author">
              <w:r w:rsidRPr="00E33A88">
                <w:rPr>
                  <w:color w:val="000000"/>
                </w:rPr>
                <w:br/>
                <w:t>0.750</w:t>
              </w:r>
            </w:ins>
          </w:p>
        </w:tc>
      </w:tr>
      <w:tr w:rsidR="00EA2F34" w:rsidRPr="00E33A88" w14:paraId="3D4ED112" w14:textId="77777777" w:rsidTr="00A1082D">
        <w:trPr>
          <w:cantSplit/>
          <w:trHeight w:val="190"/>
          <w:ins w:id="32209" w:author="Author"/>
        </w:trPr>
        <w:tc>
          <w:tcPr>
            <w:tcW w:w="200" w:type="dxa"/>
            <w:tcBorders>
              <w:right w:val="single" w:sz="8" w:space="0" w:color="auto"/>
            </w:tcBorders>
            <w:shd w:val="clear" w:color="auto" w:fill="auto"/>
          </w:tcPr>
          <w:p w14:paraId="7A4E96EF" w14:textId="77777777" w:rsidR="00EA2F34" w:rsidRPr="00E33A88" w:rsidRDefault="00EA2F34" w:rsidP="00BE28D4">
            <w:pPr>
              <w:pStyle w:val="tabletext11"/>
              <w:rPr>
                <w:ins w:id="32210" w:author="Author"/>
              </w:rPr>
            </w:pPr>
          </w:p>
        </w:tc>
        <w:tc>
          <w:tcPr>
            <w:tcW w:w="252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34013A7F" w14:textId="77777777" w:rsidR="00EA2F34" w:rsidRPr="00E33A88" w:rsidRDefault="00EA2F34" w:rsidP="00BE28D4">
            <w:pPr>
              <w:pStyle w:val="tabletext11"/>
              <w:rPr>
                <w:ins w:id="32211" w:author="Author"/>
              </w:rPr>
            </w:pPr>
            <w:ins w:id="32212" w:author="Author">
              <w:r w:rsidRPr="00E33A88">
                <w:t xml:space="preserve">Limited Specified Causes </w:t>
              </w:r>
              <w:proofErr w:type="gramStart"/>
              <w:r w:rsidRPr="00E33A88">
                <w:t>Of</w:t>
              </w:r>
              <w:proofErr w:type="gramEnd"/>
              <w:r w:rsidRPr="00E33A88">
                <w:t xml:space="preserve"> Loss</w:t>
              </w:r>
            </w:ins>
          </w:p>
        </w:tc>
        <w:tc>
          <w:tcPr>
            <w:tcW w:w="1200" w:type="dxa"/>
            <w:tcBorders>
              <w:top w:val="nil"/>
              <w:left w:val="nil"/>
              <w:bottom w:val="single" w:sz="8" w:space="0" w:color="auto"/>
              <w:right w:val="single" w:sz="8" w:space="0" w:color="auto"/>
            </w:tcBorders>
            <w:tcMar>
              <w:top w:w="0" w:type="dxa"/>
              <w:left w:w="50" w:type="dxa"/>
              <w:bottom w:w="0" w:type="dxa"/>
              <w:right w:w="50" w:type="dxa"/>
            </w:tcMar>
          </w:tcPr>
          <w:p w14:paraId="2E2DF4BA" w14:textId="77777777" w:rsidR="00EA2F34" w:rsidRPr="00E33A88" w:rsidRDefault="00EA2F34" w:rsidP="00BE28D4">
            <w:pPr>
              <w:pStyle w:val="tabletext11"/>
              <w:jc w:val="center"/>
              <w:rPr>
                <w:ins w:id="32213" w:author="Author"/>
                <w:color w:val="000000"/>
              </w:rPr>
            </w:pPr>
            <w:ins w:id="32214" w:author="Author">
              <w:r w:rsidRPr="00E33A88">
                <w:rPr>
                  <w:color w:val="000000"/>
                </w:rPr>
                <w:br/>
                <w:t>0.900</w:t>
              </w:r>
            </w:ins>
          </w:p>
        </w:tc>
        <w:tc>
          <w:tcPr>
            <w:tcW w:w="1080" w:type="dxa"/>
            <w:tcBorders>
              <w:top w:val="nil"/>
              <w:left w:val="nil"/>
              <w:bottom w:val="single" w:sz="8" w:space="0" w:color="auto"/>
              <w:right w:val="single" w:sz="8" w:space="0" w:color="auto"/>
            </w:tcBorders>
          </w:tcPr>
          <w:p w14:paraId="34124E33" w14:textId="77777777" w:rsidR="00EA2F34" w:rsidRPr="00E33A88" w:rsidRDefault="00EA2F34" w:rsidP="00BE28D4">
            <w:pPr>
              <w:pStyle w:val="tabletext11"/>
              <w:jc w:val="center"/>
              <w:rPr>
                <w:ins w:id="32215" w:author="Author"/>
                <w:color w:val="000000"/>
              </w:rPr>
            </w:pPr>
            <w:ins w:id="32216" w:author="Author">
              <w:r w:rsidRPr="00E33A88">
                <w:rPr>
                  <w:color w:val="000000"/>
                </w:rPr>
                <w:br/>
                <w:t>0.843</w:t>
              </w:r>
            </w:ins>
          </w:p>
        </w:tc>
      </w:tr>
      <w:tr w:rsidR="00EA2F34" w:rsidRPr="00E33A88" w14:paraId="479C1838" w14:textId="77777777" w:rsidTr="00A1082D">
        <w:trPr>
          <w:cantSplit/>
          <w:trHeight w:val="190"/>
          <w:ins w:id="32217" w:author="Author"/>
        </w:trPr>
        <w:tc>
          <w:tcPr>
            <w:tcW w:w="200" w:type="dxa"/>
            <w:tcBorders>
              <w:right w:val="single" w:sz="8" w:space="0" w:color="auto"/>
            </w:tcBorders>
            <w:shd w:val="clear" w:color="auto" w:fill="auto"/>
          </w:tcPr>
          <w:p w14:paraId="13B77183" w14:textId="77777777" w:rsidR="00EA2F34" w:rsidRPr="00E33A88" w:rsidRDefault="00EA2F34" w:rsidP="00BE28D4">
            <w:pPr>
              <w:pStyle w:val="tabletext11"/>
              <w:rPr>
                <w:ins w:id="32218" w:author="Author"/>
              </w:rPr>
            </w:pPr>
          </w:p>
        </w:tc>
        <w:tc>
          <w:tcPr>
            <w:tcW w:w="2520" w:type="dxa"/>
            <w:tcBorders>
              <w:top w:val="nil"/>
              <w:left w:val="single" w:sz="8" w:space="0" w:color="auto"/>
              <w:bottom w:val="single" w:sz="8" w:space="0" w:color="auto"/>
              <w:right w:val="single" w:sz="8" w:space="0" w:color="auto"/>
            </w:tcBorders>
            <w:tcMar>
              <w:top w:w="0" w:type="dxa"/>
              <w:left w:w="50" w:type="dxa"/>
              <w:bottom w:w="0" w:type="dxa"/>
              <w:right w:w="50" w:type="dxa"/>
            </w:tcMar>
          </w:tcPr>
          <w:p w14:paraId="7F8A7D7C" w14:textId="77777777" w:rsidR="00EA2F34" w:rsidRPr="00E33A88" w:rsidRDefault="00EA2F34" w:rsidP="00BE28D4">
            <w:pPr>
              <w:pStyle w:val="tabletext11"/>
              <w:rPr>
                <w:ins w:id="32219" w:author="Author"/>
              </w:rPr>
            </w:pPr>
            <w:ins w:id="32220" w:author="Author">
              <w:r w:rsidRPr="00E33A88">
                <w:t>Specified Causes of Loss</w:t>
              </w:r>
            </w:ins>
          </w:p>
        </w:tc>
        <w:tc>
          <w:tcPr>
            <w:tcW w:w="1200" w:type="dxa"/>
            <w:tcBorders>
              <w:top w:val="nil"/>
              <w:left w:val="nil"/>
              <w:bottom w:val="single" w:sz="8" w:space="0" w:color="auto"/>
              <w:right w:val="single" w:sz="8" w:space="0" w:color="auto"/>
            </w:tcBorders>
            <w:tcMar>
              <w:top w:w="0" w:type="dxa"/>
              <w:left w:w="50" w:type="dxa"/>
              <w:bottom w:w="0" w:type="dxa"/>
              <w:right w:w="50" w:type="dxa"/>
            </w:tcMar>
          </w:tcPr>
          <w:p w14:paraId="7EFD0883" w14:textId="77777777" w:rsidR="00EA2F34" w:rsidRPr="00E33A88" w:rsidRDefault="00EA2F34" w:rsidP="00BE28D4">
            <w:pPr>
              <w:pStyle w:val="tabletext11"/>
              <w:jc w:val="center"/>
              <w:rPr>
                <w:ins w:id="32221" w:author="Author"/>
                <w:color w:val="000000"/>
              </w:rPr>
            </w:pPr>
            <w:ins w:id="32222" w:author="Author">
              <w:r w:rsidRPr="00E33A88">
                <w:rPr>
                  <w:color w:val="000000"/>
                </w:rPr>
                <w:t>1.000</w:t>
              </w:r>
            </w:ins>
          </w:p>
        </w:tc>
        <w:tc>
          <w:tcPr>
            <w:tcW w:w="1080" w:type="dxa"/>
            <w:tcBorders>
              <w:top w:val="nil"/>
              <w:left w:val="nil"/>
              <w:bottom w:val="single" w:sz="8" w:space="0" w:color="auto"/>
              <w:right w:val="single" w:sz="8" w:space="0" w:color="auto"/>
            </w:tcBorders>
          </w:tcPr>
          <w:p w14:paraId="4C3C7D34" w14:textId="77777777" w:rsidR="00EA2F34" w:rsidRPr="00E33A88" w:rsidRDefault="00EA2F34" w:rsidP="00BE28D4">
            <w:pPr>
              <w:pStyle w:val="tabletext11"/>
              <w:jc w:val="center"/>
              <w:rPr>
                <w:ins w:id="32223" w:author="Author"/>
                <w:color w:val="000000"/>
              </w:rPr>
            </w:pPr>
            <w:ins w:id="32224" w:author="Author">
              <w:r w:rsidRPr="00E33A88">
                <w:rPr>
                  <w:color w:val="000000"/>
                </w:rPr>
                <w:t>0.937</w:t>
              </w:r>
            </w:ins>
          </w:p>
        </w:tc>
      </w:tr>
      <w:tr w:rsidR="00EA2F34" w:rsidRPr="00E33A88" w14:paraId="09D074A5" w14:textId="77777777" w:rsidTr="00A1082D">
        <w:trPr>
          <w:cantSplit/>
          <w:trHeight w:val="190"/>
          <w:ins w:id="32225" w:author="Author"/>
        </w:trPr>
        <w:tc>
          <w:tcPr>
            <w:tcW w:w="200" w:type="dxa"/>
            <w:tcBorders>
              <w:top w:val="nil"/>
              <w:right w:val="single" w:sz="8" w:space="0" w:color="auto"/>
            </w:tcBorders>
            <w:shd w:val="clear" w:color="auto" w:fill="auto"/>
          </w:tcPr>
          <w:p w14:paraId="4A59FE80" w14:textId="77777777" w:rsidR="00EA2F34" w:rsidRPr="00E33A88" w:rsidRDefault="00EA2F34" w:rsidP="00BE28D4">
            <w:pPr>
              <w:pStyle w:val="tabletext11"/>
              <w:rPr>
                <w:ins w:id="32226" w:author="Author"/>
              </w:rPr>
            </w:pPr>
          </w:p>
        </w:tc>
        <w:tc>
          <w:tcPr>
            <w:tcW w:w="4800" w:type="dxa"/>
            <w:gridSpan w:val="3"/>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79854C63" w14:textId="77777777" w:rsidR="00EA2F34" w:rsidRPr="00E33A88" w:rsidRDefault="00EA2F34" w:rsidP="00BE28D4">
            <w:pPr>
              <w:pStyle w:val="tabletext11"/>
              <w:rPr>
                <w:ins w:id="32227" w:author="Author"/>
              </w:rPr>
            </w:pPr>
            <w:ins w:id="32228" w:author="Author">
              <w:r w:rsidRPr="00E33A88">
                <w:t>For Stated Amount rating, refer to company.</w:t>
              </w:r>
            </w:ins>
          </w:p>
        </w:tc>
      </w:tr>
    </w:tbl>
    <w:p w14:paraId="64092ADE" w14:textId="22086E5C" w:rsidR="00EA2F34" w:rsidRDefault="00EA2F34" w:rsidP="00BE28D4">
      <w:pPr>
        <w:pStyle w:val="tablecaption"/>
      </w:pPr>
      <w:ins w:id="32229" w:author="Author">
        <w:r w:rsidRPr="00E33A88">
          <w:t>Table 308.A. Limited Other Than Collision Coverage Factors</w:t>
        </w:r>
      </w:ins>
    </w:p>
    <w:p w14:paraId="45911A25" w14:textId="77777777" w:rsidR="00A027D8" w:rsidRPr="00F16CFF" w:rsidDel="00421D84" w:rsidRDefault="00A027D8" w:rsidP="00BE28D4">
      <w:pPr>
        <w:pStyle w:val="boxrule"/>
        <w:rPr>
          <w:del w:id="32230" w:author="Author"/>
        </w:rPr>
      </w:pPr>
      <w:r>
        <w:br w:type="page"/>
      </w:r>
      <w:del w:id="32231" w:author="Author">
        <w:r w:rsidRPr="00F16CFF" w:rsidDel="00421D84">
          <w:lastRenderedPageBreak/>
          <w:delText>4. POLICY TERM</w:delText>
        </w:r>
      </w:del>
    </w:p>
    <w:p w14:paraId="6AA4D721" w14:textId="77777777" w:rsidR="00A027D8" w:rsidRPr="00F16CFF" w:rsidDel="00421D84" w:rsidRDefault="00A027D8" w:rsidP="00BE28D4">
      <w:pPr>
        <w:pStyle w:val="blocktext1"/>
        <w:rPr>
          <w:del w:id="32232" w:author="Author"/>
        </w:rPr>
      </w:pPr>
      <w:del w:id="32233" w:author="Author">
        <w:r w:rsidRPr="00F16CFF" w:rsidDel="00421D84">
          <w:delText>Paragraph A. is replaced by the following:</w:delText>
        </w:r>
      </w:del>
    </w:p>
    <w:p w14:paraId="50DDF716" w14:textId="77777777" w:rsidR="00A027D8" w:rsidDel="00421D84" w:rsidRDefault="00A027D8" w:rsidP="00BE28D4">
      <w:pPr>
        <w:pStyle w:val="outlinetxt2"/>
        <w:rPr>
          <w:del w:id="32234" w:author="Author"/>
        </w:rPr>
      </w:pPr>
      <w:del w:id="32235" w:author="Author">
        <w:r w:rsidRPr="00F16CFF" w:rsidDel="00421D84">
          <w:rPr>
            <w:b/>
          </w:rPr>
          <w:tab/>
          <w:delText>A.</w:delText>
        </w:r>
        <w:r w:rsidRPr="00F16CFF" w:rsidDel="00421D84">
          <w:rPr>
            <w:b/>
          </w:rPr>
          <w:tab/>
        </w:r>
        <w:r w:rsidRPr="00F16CFF" w:rsidDel="00421D84">
          <w:delText>Policies may be written for a specific term up to three years or on a continuous basis. However, policies that provide Liability Coverage for private passenger type autos may not be issued or renewed for less than six months.</w:delText>
        </w:r>
      </w:del>
    </w:p>
    <w:p w14:paraId="6E5CE89F" w14:textId="77777777" w:rsidR="00A027D8" w:rsidDel="00421D84" w:rsidRDefault="00A027D8" w:rsidP="00BE28D4">
      <w:pPr>
        <w:pStyle w:val="isonormal"/>
        <w:jc w:val="left"/>
        <w:rPr>
          <w:del w:id="32236" w:author="Author"/>
        </w:rPr>
      </w:pPr>
    </w:p>
    <w:p w14:paraId="7D550F99" w14:textId="77777777" w:rsidR="00A027D8" w:rsidDel="00421D84" w:rsidRDefault="00A027D8" w:rsidP="00BE28D4">
      <w:pPr>
        <w:pStyle w:val="isonormal"/>
        <w:rPr>
          <w:del w:id="32237" w:author="Author"/>
        </w:rPr>
        <w:sectPr w:rsidR="00A027D8" w:rsidDel="00421D84" w:rsidSect="003F7E2C">
          <w:headerReference w:type="even" r:id="rId17"/>
          <w:headerReference w:type="default" r:id="rId18"/>
          <w:footerReference w:type="even" r:id="rId19"/>
          <w:footerReference w:type="default" r:id="rId20"/>
          <w:headerReference w:type="first" r:id="rId21"/>
          <w:footerReference w:type="first" r:id="rId22"/>
          <w:type w:val="oddPage"/>
          <w:pgSz w:w="15840" w:h="12240" w:orient="landscape"/>
          <w:pgMar w:top="960" w:right="1560" w:bottom="1200" w:left="1735" w:header="575" w:footer="480" w:gutter="0"/>
          <w:cols w:space="480"/>
          <w:noEndnote/>
          <w:docGrid w:linePitch="326"/>
        </w:sectPr>
      </w:pPr>
    </w:p>
    <w:p w14:paraId="434459E4" w14:textId="77777777" w:rsidR="00A027D8" w:rsidRPr="001D2545" w:rsidDel="00421D84" w:rsidRDefault="00A027D8" w:rsidP="00BE28D4">
      <w:pPr>
        <w:pStyle w:val="boxrule"/>
        <w:rPr>
          <w:del w:id="32238" w:author="Author"/>
        </w:rPr>
      </w:pPr>
      <w:del w:id="32239" w:author="Author">
        <w:r w:rsidRPr="001D2545" w:rsidDel="00421D84">
          <w:lastRenderedPageBreak/>
          <w:delText>12.  FORMS PORTFOLIO REFERENCE</w:delText>
        </w:r>
      </w:del>
    </w:p>
    <w:p w14:paraId="30395CAA" w14:textId="77777777" w:rsidR="00A027D8" w:rsidRPr="001D2545" w:rsidDel="00421D84" w:rsidRDefault="00A027D8" w:rsidP="00BE28D4">
      <w:pPr>
        <w:pStyle w:val="blocktext1"/>
        <w:rPr>
          <w:del w:id="32240" w:author="Author"/>
        </w:rPr>
      </w:pPr>
      <w:del w:id="32241" w:author="Author">
        <w:r w:rsidRPr="001D2545" w:rsidDel="00421D84">
          <w:delText xml:space="preserve">Paragraph </w:delText>
        </w:r>
        <w:r w:rsidRPr="001D2545" w:rsidDel="00421D84">
          <w:rPr>
            <w:b/>
          </w:rPr>
          <w:delText>B.</w:delText>
        </w:r>
        <w:r w:rsidRPr="001D2545" w:rsidDel="00421D84">
          <w:delText xml:space="preserve"> is amended by the addition of the following:</w:delText>
        </w:r>
      </w:del>
    </w:p>
    <w:p w14:paraId="23A4C19F" w14:textId="77777777" w:rsidR="00A027D8" w:rsidRPr="001D2545" w:rsidDel="00421D84" w:rsidRDefault="00A027D8" w:rsidP="00BE28D4">
      <w:pPr>
        <w:pStyle w:val="blocktext2"/>
        <w:rPr>
          <w:del w:id="32242" w:author="Author"/>
        </w:rPr>
      </w:pPr>
      <w:del w:id="32243" w:author="Author">
        <w:r w:rsidRPr="001D2545" w:rsidDel="00421D84">
          <w:delText>The following endorsements are applicable in addition to those referenced elsewhere in the Manual and must be attached to all Commercial Auto Coverage Parts:</w:delText>
        </w:r>
      </w:del>
    </w:p>
    <w:p w14:paraId="02A4BEC4" w14:textId="77777777" w:rsidR="00A027D8" w:rsidRPr="001D2545" w:rsidDel="00421D84" w:rsidRDefault="00A027D8" w:rsidP="00BE28D4">
      <w:pPr>
        <w:pStyle w:val="blocktext2"/>
        <w:rPr>
          <w:del w:id="32244" w:author="Author"/>
        </w:rPr>
      </w:pPr>
      <w:del w:id="32245" w:author="Author">
        <w:r w:rsidRPr="001D2545" w:rsidDel="00421D84">
          <w:rPr>
            <w:rStyle w:val="formlink"/>
          </w:rPr>
          <w:delText>CA 01 62</w:delText>
        </w:r>
        <w:r w:rsidRPr="001D2545" w:rsidDel="00421D84">
          <w:delText xml:space="preserve"> Arkansas Changes</w:delText>
        </w:r>
      </w:del>
    </w:p>
    <w:p w14:paraId="05371C0E" w14:textId="77777777" w:rsidR="00A027D8" w:rsidDel="00421D84" w:rsidRDefault="00A027D8" w:rsidP="00BE28D4">
      <w:pPr>
        <w:pStyle w:val="blocktext2"/>
        <w:rPr>
          <w:del w:id="32246" w:author="Author"/>
        </w:rPr>
      </w:pPr>
      <w:del w:id="32247" w:author="Author">
        <w:r w:rsidRPr="001D2545" w:rsidDel="00421D84">
          <w:rPr>
            <w:rStyle w:val="formlink"/>
          </w:rPr>
          <w:delText>IL 02 31</w:delText>
        </w:r>
        <w:r w:rsidRPr="001D2545" w:rsidDel="00421D84">
          <w:delText xml:space="preserve"> Arkansas Changes – Cancellation And Nonrenewal</w:delText>
        </w:r>
      </w:del>
    </w:p>
    <w:p w14:paraId="2E3BF711" w14:textId="77777777" w:rsidR="00A027D8" w:rsidDel="00421D84" w:rsidRDefault="00A027D8" w:rsidP="00BE28D4">
      <w:pPr>
        <w:pStyle w:val="isonormal"/>
        <w:jc w:val="left"/>
        <w:rPr>
          <w:del w:id="32248" w:author="Author"/>
        </w:rPr>
      </w:pPr>
    </w:p>
    <w:p w14:paraId="4D821790" w14:textId="77777777" w:rsidR="00A027D8" w:rsidDel="00421D84" w:rsidRDefault="00A027D8" w:rsidP="00BE28D4">
      <w:pPr>
        <w:pStyle w:val="isonormal"/>
        <w:rPr>
          <w:del w:id="32249" w:author="Author"/>
        </w:rPr>
        <w:sectPr w:rsidR="00A027D8" w:rsidDel="00421D84" w:rsidSect="00437850">
          <w:pgSz w:w="12240" w:h="15840"/>
          <w:pgMar w:top="1735" w:right="960" w:bottom="1560" w:left="1200" w:header="575" w:footer="480" w:gutter="0"/>
          <w:cols w:space="0"/>
          <w:docGrid w:linePitch="245"/>
        </w:sectPr>
      </w:pPr>
    </w:p>
    <w:p w14:paraId="12CEDC73" w14:textId="77777777" w:rsidR="00A027D8" w:rsidRPr="00556B9A" w:rsidDel="00421D84" w:rsidRDefault="00A027D8" w:rsidP="00BE28D4">
      <w:pPr>
        <w:pStyle w:val="boxrule"/>
        <w:rPr>
          <w:del w:id="32250" w:author="Author"/>
        </w:rPr>
      </w:pPr>
      <w:del w:id="32251" w:author="Author">
        <w:r w:rsidRPr="00556B9A" w:rsidDel="00421D84">
          <w:lastRenderedPageBreak/>
          <w:delText>15. INDIVIDUAL RISK SITUATIONS</w:delText>
        </w:r>
      </w:del>
    </w:p>
    <w:p w14:paraId="24EBDD94" w14:textId="77777777" w:rsidR="00A027D8" w:rsidRPr="00556B9A" w:rsidDel="00421D84" w:rsidRDefault="00A027D8" w:rsidP="00BE28D4">
      <w:pPr>
        <w:pStyle w:val="blocktext1"/>
        <w:rPr>
          <w:del w:id="32252" w:author="Author"/>
        </w:rPr>
      </w:pPr>
      <w:del w:id="32253" w:author="Author">
        <w:r w:rsidRPr="00556B9A" w:rsidDel="00421D84">
          <w:delText>Paragraph A. is replaced by the following:</w:delText>
        </w:r>
      </w:del>
    </w:p>
    <w:p w14:paraId="07A03A48" w14:textId="77777777" w:rsidR="00A027D8" w:rsidRPr="00556B9A" w:rsidDel="00421D84" w:rsidRDefault="00A027D8" w:rsidP="00BE28D4">
      <w:pPr>
        <w:pStyle w:val="outlinehd2"/>
        <w:rPr>
          <w:del w:id="32254" w:author="Author"/>
        </w:rPr>
      </w:pPr>
      <w:del w:id="32255" w:author="Author">
        <w:r w:rsidRPr="00556B9A" w:rsidDel="00421D84">
          <w:tab/>
          <w:delText>A.</w:delText>
        </w:r>
        <w:r w:rsidRPr="00556B9A" w:rsidDel="00421D84">
          <w:tab/>
          <w:delText>Restrictions Of Coverage Or Increased Rate</w:delText>
        </w:r>
      </w:del>
    </w:p>
    <w:p w14:paraId="28E88285" w14:textId="77777777" w:rsidR="00A027D8" w:rsidRPr="00556B9A" w:rsidDel="00421D84" w:rsidRDefault="00A027D8" w:rsidP="00BE28D4">
      <w:pPr>
        <w:pStyle w:val="blocktext3"/>
        <w:rPr>
          <w:del w:id="32256" w:author="Author"/>
        </w:rPr>
      </w:pPr>
      <w:del w:id="32257" w:author="Author">
        <w:r w:rsidRPr="00556B9A" w:rsidDel="00421D84">
          <w:delText>Policies may be issued with special restrictions or at increased premium if:</w:delText>
        </w:r>
      </w:del>
    </w:p>
    <w:p w14:paraId="7AE40227" w14:textId="77777777" w:rsidR="00A027D8" w:rsidRPr="00556B9A" w:rsidDel="00421D84" w:rsidRDefault="00A027D8" w:rsidP="00BE28D4">
      <w:pPr>
        <w:pStyle w:val="outlinetxt3"/>
        <w:rPr>
          <w:del w:id="32258" w:author="Author"/>
        </w:rPr>
      </w:pPr>
      <w:del w:id="32259" w:author="Author">
        <w:r w:rsidRPr="00556B9A" w:rsidDel="00421D84">
          <w:rPr>
            <w:b/>
          </w:rPr>
          <w:tab/>
          <w:delText>1.</w:delText>
        </w:r>
        <w:r w:rsidRPr="00556B9A" w:rsidDel="00421D84">
          <w:rPr>
            <w:b/>
          </w:rPr>
          <w:tab/>
        </w:r>
        <w:r w:rsidRPr="00556B9A" w:rsidDel="00421D84">
          <w:delText>The insured agrees in writing;</w:delText>
        </w:r>
      </w:del>
    </w:p>
    <w:p w14:paraId="18338A35" w14:textId="77777777" w:rsidR="00A027D8" w:rsidRPr="00556B9A" w:rsidDel="00421D84" w:rsidRDefault="00A027D8" w:rsidP="00BE28D4">
      <w:pPr>
        <w:pStyle w:val="outlinetxt3"/>
        <w:rPr>
          <w:del w:id="32260" w:author="Author"/>
        </w:rPr>
      </w:pPr>
      <w:del w:id="32261" w:author="Author">
        <w:r w:rsidRPr="00556B9A" w:rsidDel="00421D84">
          <w:rPr>
            <w:b/>
          </w:rPr>
          <w:tab/>
          <w:delText>2.</w:delText>
        </w:r>
        <w:r w:rsidRPr="00556B9A" w:rsidDel="00421D84">
          <w:rPr>
            <w:b/>
          </w:rPr>
          <w:tab/>
        </w:r>
        <w:r w:rsidRPr="00556B9A" w:rsidDel="00421D84">
          <w:delText>The policy would not be written otherwise; and</w:delText>
        </w:r>
      </w:del>
    </w:p>
    <w:p w14:paraId="0C49C66F" w14:textId="77777777" w:rsidR="00A027D8" w:rsidRPr="00556B9A" w:rsidDel="00421D84" w:rsidRDefault="00A027D8" w:rsidP="00BE28D4">
      <w:pPr>
        <w:pStyle w:val="outlinetxt3"/>
        <w:rPr>
          <w:del w:id="32262" w:author="Author"/>
        </w:rPr>
      </w:pPr>
      <w:del w:id="32263" w:author="Author">
        <w:r w:rsidRPr="00556B9A" w:rsidDel="00421D84">
          <w:rPr>
            <w:b/>
          </w:rPr>
          <w:tab/>
          <w:delText>3.</w:delText>
        </w:r>
        <w:r w:rsidRPr="00556B9A" w:rsidDel="00421D84">
          <w:rPr>
            <w:b/>
          </w:rPr>
          <w:tab/>
        </w:r>
        <w:r w:rsidRPr="00556B9A" w:rsidDel="00421D84">
          <w:delText>The insurer makes a filing with the Insurance Department in accordance with the consent to rate procedures as set forth in the Arkansas Insurance Code.</w:delText>
        </w:r>
      </w:del>
    </w:p>
    <w:p w14:paraId="054E4620" w14:textId="77777777" w:rsidR="00A027D8" w:rsidRPr="00556B9A" w:rsidDel="00421D84" w:rsidRDefault="00A027D8" w:rsidP="00BE28D4">
      <w:pPr>
        <w:pStyle w:val="blocktext1"/>
        <w:rPr>
          <w:del w:id="32264" w:author="Author"/>
        </w:rPr>
      </w:pPr>
      <w:del w:id="32265" w:author="Author">
        <w:r w:rsidRPr="00556B9A" w:rsidDel="00421D84">
          <w:delText>Paragraph C. is replaced by the following:</w:delText>
        </w:r>
      </w:del>
    </w:p>
    <w:p w14:paraId="26E4FD23" w14:textId="77777777" w:rsidR="00A027D8" w:rsidRPr="00556B9A" w:rsidDel="00421D84" w:rsidRDefault="00A027D8" w:rsidP="00BE28D4">
      <w:pPr>
        <w:pStyle w:val="outlinehd2"/>
        <w:rPr>
          <w:del w:id="32266" w:author="Author"/>
        </w:rPr>
      </w:pPr>
      <w:del w:id="32267" w:author="Author">
        <w:r w:rsidRPr="00556B9A" w:rsidDel="00421D84">
          <w:tab/>
          <w:delText>C.</w:delText>
        </w:r>
        <w:r w:rsidRPr="00556B9A" w:rsidDel="00421D84">
          <w:tab/>
          <w:delText>Filing Obligations</w:delText>
        </w:r>
      </w:del>
    </w:p>
    <w:p w14:paraId="39CFF471" w14:textId="77777777" w:rsidR="00A027D8" w:rsidRPr="00556B9A" w:rsidDel="00421D84" w:rsidRDefault="00A027D8" w:rsidP="00BE28D4">
      <w:pPr>
        <w:pStyle w:val="blocktext3"/>
        <w:rPr>
          <w:del w:id="32268" w:author="Author"/>
        </w:rPr>
      </w:pPr>
      <w:del w:id="32269" w:author="Author">
        <w:r w:rsidRPr="00556B9A" w:rsidDel="00421D84">
          <w:delText>When a particular risk is modified in accordance with Paragraph B., companies should maintain a complete file, including all details of the factors used in determining the modification. Each company is responsible for complying with regulatory requirements.</w:delText>
        </w:r>
      </w:del>
    </w:p>
    <w:p w14:paraId="79E16CE3" w14:textId="77777777" w:rsidR="00A027D8" w:rsidRPr="00556B9A" w:rsidDel="00421D84" w:rsidRDefault="00A027D8" w:rsidP="00BE28D4">
      <w:pPr>
        <w:pStyle w:val="blocktext3"/>
        <w:rPr>
          <w:del w:id="32270" w:author="Author"/>
        </w:rPr>
      </w:pPr>
      <w:del w:id="32271" w:author="Author">
        <w:r w:rsidRPr="00556B9A" w:rsidDel="00421D84">
          <w:delText>Note</w:delText>
        </w:r>
      </w:del>
    </w:p>
    <w:p w14:paraId="581B3880" w14:textId="77777777" w:rsidR="00A027D8" w:rsidDel="00421D84" w:rsidRDefault="00A027D8" w:rsidP="00BE28D4">
      <w:pPr>
        <w:pStyle w:val="blocktext3"/>
        <w:rPr>
          <w:del w:id="32272" w:author="Author"/>
        </w:rPr>
      </w:pPr>
      <w:del w:id="32273" w:author="Author">
        <w:r w:rsidRPr="00556B9A" w:rsidDel="00421D84">
          <w:delText>Rates shall not be inadequate, excessive or unfairly discriminatory.</w:delText>
        </w:r>
      </w:del>
    </w:p>
    <w:p w14:paraId="2753600B" w14:textId="77777777" w:rsidR="00A027D8" w:rsidDel="00421D84" w:rsidRDefault="00A027D8" w:rsidP="00BE28D4">
      <w:pPr>
        <w:pStyle w:val="isonormal"/>
        <w:jc w:val="left"/>
        <w:rPr>
          <w:del w:id="32274" w:author="Author"/>
        </w:rPr>
      </w:pPr>
    </w:p>
    <w:p w14:paraId="44983BCB" w14:textId="77777777" w:rsidR="00A027D8" w:rsidDel="00421D84" w:rsidRDefault="00A027D8" w:rsidP="00BE28D4">
      <w:pPr>
        <w:pStyle w:val="isonormal"/>
        <w:rPr>
          <w:del w:id="32275" w:author="Author"/>
        </w:rPr>
        <w:sectPr w:rsidR="00A027D8" w:rsidDel="00421D84" w:rsidSect="00437850">
          <w:pgSz w:w="12240" w:h="15840"/>
          <w:pgMar w:top="1735" w:right="960" w:bottom="1560" w:left="1200" w:header="575" w:footer="480" w:gutter="0"/>
          <w:cols w:space="480"/>
          <w:noEndnote/>
          <w:docGrid w:linePitch="245"/>
        </w:sectPr>
      </w:pPr>
    </w:p>
    <w:p w14:paraId="1F3AC49F" w14:textId="77777777" w:rsidR="00A027D8" w:rsidRPr="00502786" w:rsidDel="00421D84" w:rsidRDefault="00A027D8" w:rsidP="00BE28D4">
      <w:pPr>
        <w:pStyle w:val="boxrule"/>
        <w:rPr>
          <w:del w:id="32276" w:author="Author"/>
        </w:rPr>
      </w:pPr>
      <w:del w:id="32277" w:author="Author">
        <w:r w:rsidRPr="00502786" w:rsidDel="00421D84">
          <w:lastRenderedPageBreak/>
          <w:delText>18.  RATING TERRITORIES</w:delText>
        </w:r>
      </w:del>
    </w:p>
    <w:p w14:paraId="2C95D47D" w14:textId="77777777" w:rsidR="00A027D8" w:rsidRPr="00502786" w:rsidDel="00421D84" w:rsidRDefault="00A027D8" w:rsidP="00BE28D4">
      <w:pPr>
        <w:pStyle w:val="blocktext1"/>
        <w:rPr>
          <w:del w:id="32278" w:author="Author"/>
        </w:rPr>
      </w:pPr>
      <w:del w:id="32279" w:author="Author">
        <w:r w:rsidRPr="00502786" w:rsidDel="00421D84">
          <w:delText xml:space="preserve">Paragraph </w:delText>
        </w:r>
        <w:r w:rsidRPr="00502786" w:rsidDel="00421D84">
          <w:rPr>
            <w:b/>
          </w:rPr>
          <w:delText>A.3.</w:delText>
        </w:r>
        <w:r w:rsidRPr="00502786" w:rsidDel="00421D84">
          <w:delText xml:space="preserve"> is replaced by the following:</w:delText>
        </w:r>
      </w:del>
    </w:p>
    <w:p w14:paraId="0B059941" w14:textId="77777777" w:rsidR="00A027D8" w:rsidRPr="00502786" w:rsidDel="00421D84" w:rsidRDefault="00A027D8" w:rsidP="00BE28D4">
      <w:pPr>
        <w:pStyle w:val="outlinehd2"/>
        <w:rPr>
          <w:del w:id="32280" w:author="Author"/>
        </w:rPr>
      </w:pPr>
      <w:del w:id="32281" w:author="Author">
        <w:r w:rsidRPr="00502786" w:rsidDel="00421D84">
          <w:tab/>
          <w:delText>A.</w:delText>
        </w:r>
        <w:r w:rsidRPr="00502786" w:rsidDel="00421D84">
          <w:tab/>
          <w:delText>Territory Determination</w:delText>
        </w:r>
      </w:del>
    </w:p>
    <w:p w14:paraId="70D4FDEB" w14:textId="77777777" w:rsidR="00A027D8" w:rsidDel="00421D84" w:rsidRDefault="00A027D8" w:rsidP="00BE28D4">
      <w:pPr>
        <w:pStyle w:val="outlinetxt3"/>
        <w:rPr>
          <w:del w:id="32282" w:author="Author"/>
        </w:rPr>
      </w:pPr>
      <w:del w:id="32283" w:author="Author">
        <w:r w:rsidRPr="00502786" w:rsidDel="00421D84">
          <w:tab/>
        </w:r>
        <w:r w:rsidRPr="00502786" w:rsidDel="00421D84">
          <w:rPr>
            <w:b/>
          </w:rPr>
          <w:delText>3.</w:delText>
        </w:r>
        <w:r w:rsidRPr="00502786" w:rsidDel="00421D84">
          <w:tab/>
          <w:delText xml:space="preserve">If the manual refers to this paragraph to determine rating territory, use Territory 111 when the address of the named insured is located in this jurisdiction. </w:delText>
        </w:r>
      </w:del>
    </w:p>
    <w:p w14:paraId="361E2020" w14:textId="77777777" w:rsidR="00A027D8" w:rsidDel="00421D84" w:rsidRDefault="00A027D8" w:rsidP="00BE28D4">
      <w:pPr>
        <w:pStyle w:val="isonormal"/>
        <w:jc w:val="left"/>
        <w:rPr>
          <w:del w:id="32284" w:author="Author"/>
        </w:rPr>
      </w:pPr>
    </w:p>
    <w:p w14:paraId="3CC339ED" w14:textId="77777777" w:rsidR="00A027D8" w:rsidDel="00421D84" w:rsidRDefault="00A027D8" w:rsidP="00BE28D4">
      <w:pPr>
        <w:pStyle w:val="isonormal"/>
        <w:rPr>
          <w:del w:id="32285" w:author="Author"/>
        </w:rPr>
        <w:sectPr w:rsidR="00A027D8" w:rsidDel="00421D84" w:rsidSect="00437850">
          <w:pgSz w:w="12240" w:h="15840"/>
          <w:pgMar w:top="1735" w:right="960" w:bottom="1560" w:left="1200" w:header="575" w:footer="480" w:gutter="0"/>
          <w:cols w:space="0"/>
          <w:docGrid w:linePitch="245"/>
        </w:sectPr>
      </w:pPr>
    </w:p>
    <w:p w14:paraId="28920BD2" w14:textId="77777777" w:rsidR="00A027D8" w:rsidRPr="00B356FD" w:rsidDel="00421D84" w:rsidRDefault="00A027D8" w:rsidP="00BE28D4">
      <w:pPr>
        <w:pStyle w:val="boxrule"/>
        <w:rPr>
          <w:del w:id="32286" w:author="Author"/>
        </w:rPr>
      </w:pPr>
      <w:del w:id="32287" w:author="Author">
        <w:r w:rsidRPr="00B356FD" w:rsidDel="00421D84">
          <w:lastRenderedPageBreak/>
          <w:delText>22.  PREMIUM DEVELOPMENT – OTHER THAN ZONE-RATED AUTOS</w:delText>
        </w:r>
      </w:del>
    </w:p>
    <w:p w14:paraId="05DC3F26" w14:textId="77777777" w:rsidR="00A027D8" w:rsidRPr="00B356FD" w:rsidDel="00421D84" w:rsidRDefault="00A027D8" w:rsidP="00BE28D4">
      <w:pPr>
        <w:pStyle w:val="blocktext1"/>
        <w:rPr>
          <w:del w:id="32288" w:author="Author"/>
        </w:rPr>
      </w:pPr>
      <w:del w:id="32289" w:author="Author">
        <w:r w:rsidRPr="00B356FD" w:rsidDel="00421D84">
          <w:delText xml:space="preserve">Paragraph </w:delText>
        </w:r>
        <w:r w:rsidRPr="00B356FD" w:rsidDel="00421D84">
          <w:rPr>
            <w:b/>
          </w:rPr>
          <w:delText>C.2.b.</w:delText>
        </w:r>
        <w:r w:rsidRPr="00B356FD" w:rsidDel="00421D84">
          <w:delText xml:space="preserve"> is replaced by the following:</w:delText>
        </w:r>
      </w:del>
    </w:p>
    <w:p w14:paraId="6D6F4FB2" w14:textId="77777777" w:rsidR="00A027D8" w:rsidRPr="00B356FD" w:rsidDel="00421D84" w:rsidRDefault="00A027D8" w:rsidP="00BE28D4">
      <w:pPr>
        <w:pStyle w:val="outlinehd2"/>
        <w:rPr>
          <w:del w:id="32290" w:author="Author"/>
        </w:rPr>
      </w:pPr>
      <w:del w:id="32291" w:author="Author">
        <w:r w:rsidRPr="00B356FD" w:rsidDel="00421D84">
          <w:tab/>
          <w:delText>C.</w:delText>
        </w:r>
        <w:r w:rsidRPr="00B356FD" w:rsidDel="00421D84">
          <w:tab/>
          <w:delText>Premium Computation</w:delText>
        </w:r>
      </w:del>
    </w:p>
    <w:p w14:paraId="62515706" w14:textId="77777777" w:rsidR="00A027D8" w:rsidRPr="00B356FD" w:rsidDel="00421D84" w:rsidRDefault="00A027D8" w:rsidP="00BE28D4">
      <w:pPr>
        <w:pStyle w:val="outlinehd3"/>
        <w:rPr>
          <w:del w:id="32292" w:author="Author"/>
        </w:rPr>
      </w:pPr>
      <w:del w:id="32293" w:author="Author">
        <w:r w:rsidRPr="00B356FD" w:rsidDel="00421D84">
          <w:tab/>
          <w:delText>2.</w:delText>
        </w:r>
        <w:r w:rsidRPr="00B356FD" w:rsidDel="00421D84">
          <w:tab/>
          <w:delText>Liability</w:delText>
        </w:r>
      </w:del>
    </w:p>
    <w:p w14:paraId="658468A7" w14:textId="77777777" w:rsidR="00A027D8" w:rsidRPr="00B356FD" w:rsidDel="00421D84" w:rsidRDefault="00A027D8" w:rsidP="00BE28D4">
      <w:pPr>
        <w:pStyle w:val="outlinetxt4"/>
        <w:rPr>
          <w:del w:id="32294" w:author="Author"/>
        </w:rPr>
      </w:pPr>
      <w:del w:id="32295" w:author="Author">
        <w:r w:rsidRPr="00B356FD" w:rsidDel="00421D84">
          <w:rPr>
            <w:b/>
          </w:rPr>
          <w:tab/>
          <w:delText>b.</w:delText>
        </w:r>
        <w:r w:rsidRPr="00B356FD" w:rsidDel="00421D84">
          <w:rPr>
            <w:b/>
          </w:rPr>
          <w:tab/>
        </w:r>
        <w:r w:rsidRPr="00B356FD" w:rsidDel="00421D84">
          <w:delText>For fleets, multiply the base premium by the following factor:</w:delText>
        </w:r>
      </w:del>
    </w:p>
    <w:p w14:paraId="23AFC8F4" w14:textId="77777777" w:rsidR="00A027D8" w:rsidRPr="00B356FD" w:rsidDel="00421D84" w:rsidRDefault="00A027D8" w:rsidP="00BE28D4">
      <w:pPr>
        <w:pStyle w:val="space4"/>
        <w:rPr>
          <w:del w:id="3229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27D8" w:rsidRPr="00B356FD" w:rsidDel="00421D84" w14:paraId="537ABDF0" w14:textId="77777777" w:rsidTr="002F1572">
        <w:trPr>
          <w:cantSplit/>
          <w:trHeight w:val="190"/>
          <w:tblHeader/>
          <w:del w:id="32297" w:author="Author"/>
        </w:trPr>
        <w:tc>
          <w:tcPr>
            <w:tcW w:w="200" w:type="dxa"/>
            <w:tcBorders>
              <w:top w:val="nil"/>
              <w:left w:val="nil"/>
              <w:bottom w:val="nil"/>
              <w:right w:val="nil"/>
            </w:tcBorders>
          </w:tcPr>
          <w:p w14:paraId="29BCFCE7" w14:textId="77777777" w:rsidR="00A027D8" w:rsidRPr="00B356FD" w:rsidDel="00421D84" w:rsidRDefault="00A027D8" w:rsidP="00BE28D4">
            <w:pPr>
              <w:pStyle w:val="tablehead"/>
              <w:rPr>
                <w:del w:id="32298" w:author="Author"/>
              </w:rPr>
            </w:pPr>
          </w:p>
        </w:tc>
        <w:tc>
          <w:tcPr>
            <w:tcW w:w="4800" w:type="dxa"/>
            <w:tcBorders>
              <w:top w:val="single" w:sz="6" w:space="0" w:color="auto"/>
              <w:left w:val="single" w:sz="6" w:space="0" w:color="auto"/>
              <w:bottom w:val="single" w:sz="6" w:space="0" w:color="auto"/>
              <w:right w:val="single" w:sz="6" w:space="0" w:color="auto"/>
            </w:tcBorders>
          </w:tcPr>
          <w:p w14:paraId="523EEF9A" w14:textId="77777777" w:rsidR="00A027D8" w:rsidRPr="00B356FD" w:rsidDel="00421D84" w:rsidRDefault="00A027D8" w:rsidP="00BE28D4">
            <w:pPr>
              <w:pStyle w:val="tablehead"/>
              <w:rPr>
                <w:del w:id="32299" w:author="Author"/>
              </w:rPr>
            </w:pPr>
            <w:del w:id="32300" w:author="Author">
              <w:r w:rsidRPr="00B356FD" w:rsidDel="00421D84">
                <w:delText>Factor</w:delText>
              </w:r>
            </w:del>
          </w:p>
        </w:tc>
      </w:tr>
      <w:tr w:rsidR="00A027D8" w:rsidRPr="00B356FD" w:rsidDel="00421D84" w14:paraId="32871FD2" w14:textId="77777777" w:rsidTr="002F1572">
        <w:trPr>
          <w:cantSplit/>
          <w:trHeight w:val="190"/>
          <w:tblHeader/>
          <w:del w:id="32301" w:author="Author"/>
        </w:trPr>
        <w:tc>
          <w:tcPr>
            <w:tcW w:w="200" w:type="dxa"/>
            <w:tcBorders>
              <w:top w:val="nil"/>
              <w:left w:val="nil"/>
              <w:bottom w:val="nil"/>
              <w:right w:val="nil"/>
            </w:tcBorders>
          </w:tcPr>
          <w:p w14:paraId="26D5759C" w14:textId="77777777" w:rsidR="00A027D8" w:rsidRPr="00B356FD" w:rsidDel="00421D84" w:rsidRDefault="00A027D8" w:rsidP="00BE28D4">
            <w:pPr>
              <w:pStyle w:val="tabletext11"/>
              <w:jc w:val="center"/>
              <w:rPr>
                <w:del w:id="32302" w:author="Author"/>
              </w:rPr>
            </w:pPr>
          </w:p>
        </w:tc>
        <w:tc>
          <w:tcPr>
            <w:tcW w:w="4800" w:type="dxa"/>
            <w:tcBorders>
              <w:top w:val="single" w:sz="6" w:space="0" w:color="auto"/>
              <w:left w:val="single" w:sz="6" w:space="0" w:color="auto"/>
              <w:bottom w:val="single" w:sz="6" w:space="0" w:color="auto"/>
              <w:right w:val="single" w:sz="6" w:space="0" w:color="auto"/>
            </w:tcBorders>
          </w:tcPr>
          <w:p w14:paraId="660D97D8" w14:textId="77777777" w:rsidR="00A027D8" w:rsidRPr="00B356FD" w:rsidDel="00421D84" w:rsidRDefault="00A027D8" w:rsidP="00BE28D4">
            <w:pPr>
              <w:pStyle w:val="tabletext11"/>
              <w:tabs>
                <w:tab w:val="decimal" w:pos="2200"/>
              </w:tabs>
              <w:rPr>
                <w:del w:id="32303" w:author="Author"/>
              </w:rPr>
            </w:pPr>
            <w:del w:id="32304" w:author="Author">
              <w:r w:rsidRPr="00B356FD" w:rsidDel="00421D84">
                <w:delText>1.10</w:delText>
              </w:r>
            </w:del>
          </w:p>
        </w:tc>
      </w:tr>
    </w:tbl>
    <w:p w14:paraId="04DC99C7" w14:textId="77777777" w:rsidR="00A027D8" w:rsidRPr="00B356FD" w:rsidDel="00421D84" w:rsidRDefault="00A027D8" w:rsidP="00BE28D4">
      <w:pPr>
        <w:pStyle w:val="tablecaption"/>
        <w:rPr>
          <w:del w:id="32305" w:author="Author"/>
        </w:rPr>
      </w:pPr>
      <w:del w:id="32306" w:author="Author">
        <w:r w:rsidRPr="00B356FD" w:rsidDel="00421D84">
          <w:delText>Table 22.C.2.b. Liability Coverage Factor</w:delText>
        </w:r>
      </w:del>
    </w:p>
    <w:p w14:paraId="1E041CA5" w14:textId="77777777" w:rsidR="00A027D8" w:rsidRPr="00B356FD" w:rsidDel="00421D84" w:rsidRDefault="00A027D8" w:rsidP="00BE28D4">
      <w:pPr>
        <w:pStyle w:val="isonormal"/>
        <w:rPr>
          <w:del w:id="32307" w:author="Author"/>
        </w:rPr>
      </w:pPr>
    </w:p>
    <w:p w14:paraId="1ECBA602" w14:textId="77777777" w:rsidR="00A027D8" w:rsidRPr="00B356FD" w:rsidDel="00421D84" w:rsidRDefault="00A027D8" w:rsidP="00BE28D4">
      <w:pPr>
        <w:pStyle w:val="blocktext1"/>
        <w:rPr>
          <w:del w:id="32308" w:author="Author"/>
        </w:rPr>
      </w:pPr>
      <w:del w:id="32309" w:author="Author">
        <w:r w:rsidRPr="00B356FD" w:rsidDel="00421D84">
          <w:delText xml:space="preserve">Paragraph </w:delText>
        </w:r>
        <w:r w:rsidRPr="00B356FD" w:rsidDel="00421D84">
          <w:rPr>
            <w:b/>
          </w:rPr>
          <w:delText>C.3.d.</w:delText>
        </w:r>
        <w:r w:rsidRPr="00B356FD" w:rsidDel="00421D84">
          <w:delText xml:space="preserve"> is replaced by the following:</w:delText>
        </w:r>
      </w:del>
    </w:p>
    <w:p w14:paraId="05AC59D2" w14:textId="77777777" w:rsidR="00A027D8" w:rsidRPr="00B356FD" w:rsidDel="00421D84" w:rsidRDefault="00A027D8" w:rsidP="00BE28D4">
      <w:pPr>
        <w:pStyle w:val="outlinehd3"/>
        <w:rPr>
          <w:del w:id="32310" w:author="Author"/>
        </w:rPr>
      </w:pPr>
      <w:del w:id="32311" w:author="Author">
        <w:r w:rsidRPr="00B356FD" w:rsidDel="00421D84">
          <w:tab/>
          <w:delText>3.</w:delText>
        </w:r>
        <w:r w:rsidRPr="00B356FD" w:rsidDel="00421D84">
          <w:tab/>
          <w:delText>Physical Damage Coverages</w:delText>
        </w:r>
      </w:del>
    </w:p>
    <w:p w14:paraId="3FFE7E84" w14:textId="77777777" w:rsidR="00A027D8" w:rsidRPr="00B356FD" w:rsidDel="00421D84" w:rsidRDefault="00A027D8" w:rsidP="00BE28D4">
      <w:pPr>
        <w:pStyle w:val="outlinetxt4"/>
        <w:rPr>
          <w:del w:id="32312" w:author="Author"/>
        </w:rPr>
      </w:pPr>
      <w:del w:id="32313" w:author="Author">
        <w:r w:rsidRPr="00B356FD" w:rsidDel="00421D84">
          <w:rPr>
            <w:b/>
          </w:rPr>
          <w:tab/>
          <w:delText>d.</w:delText>
        </w:r>
        <w:r w:rsidRPr="00B356FD" w:rsidDel="00421D84">
          <w:rPr>
            <w:b/>
          </w:rPr>
          <w:tab/>
        </w:r>
        <w:r w:rsidRPr="00B356FD" w:rsidDel="00421D84">
          <w:delText>For fleets, multiply the base premiums by the following factors:</w:delText>
        </w:r>
      </w:del>
    </w:p>
    <w:p w14:paraId="214874C2" w14:textId="77777777" w:rsidR="00A027D8" w:rsidRPr="00B356FD" w:rsidDel="00421D84" w:rsidRDefault="00A027D8" w:rsidP="00BE28D4">
      <w:pPr>
        <w:pStyle w:val="space4"/>
        <w:rPr>
          <w:del w:id="323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A027D8" w:rsidRPr="00B356FD" w:rsidDel="00421D84" w14:paraId="4FCB0301" w14:textId="77777777" w:rsidTr="002F1572">
        <w:trPr>
          <w:cantSplit/>
          <w:trHeight w:val="190"/>
          <w:tblHeader/>
          <w:del w:id="32315" w:author="Author"/>
        </w:trPr>
        <w:tc>
          <w:tcPr>
            <w:tcW w:w="200" w:type="dxa"/>
            <w:tcBorders>
              <w:top w:val="nil"/>
              <w:left w:val="nil"/>
              <w:bottom w:val="nil"/>
              <w:right w:val="nil"/>
            </w:tcBorders>
          </w:tcPr>
          <w:p w14:paraId="73B3F20B" w14:textId="77777777" w:rsidR="00A027D8" w:rsidRPr="00B356FD" w:rsidDel="00421D84" w:rsidRDefault="00A027D8" w:rsidP="00BE28D4">
            <w:pPr>
              <w:pStyle w:val="tablehead"/>
              <w:rPr>
                <w:del w:id="32316" w:author="Author"/>
              </w:rPr>
            </w:pPr>
          </w:p>
        </w:tc>
        <w:tc>
          <w:tcPr>
            <w:tcW w:w="2400" w:type="dxa"/>
            <w:tcBorders>
              <w:top w:val="single" w:sz="6" w:space="0" w:color="auto"/>
              <w:left w:val="single" w:sz="6" w:space="0" w:color="auto"/>
              <w:bottom w:val="nil"/>
              <w:right w:val="single" w:sz="6" w:space="0" w:color="auto"/>
            </w:tcBorders>
          </w:tcPr>
          <w:p w14:paraId="59597958" w14:textId="77777777" w:rsidR="00A027D8" w:rsidRPr="00B356FD" w:rsidDel="00421D84" w:rsidRDefault="00A027D8" w:rsidP="00BE28D4">
            <w:pPr>
              <w:pStyle w:val="tablehead"/>
              <w:rPr>
                <w:del w:id="32317" w:author="Author"/>
              </w:rPr>
            </w:pPr>
            <w:del w:id="32318" w:author="Author">
              <w:r w:rsidRPr="00B356FD" w:rsidDel="00421D84">
                <w:delText>Other Than Collision</w:delText>
              </w:r>
            </w:del>
          </w:p>
        </w:tc>
        <w:tc>
          <w:tcPr>
            <w:tcW w:w="2400" w:type="dxa"/>
            <w:tcBorders>
              <w:top w:val="single" w:sz="6" w:space="0" w:color="auto"/>
              <w:left w:val="single" w:sz="6" w:space="0" w:color="auto"/>
              <w:bottom w:val="nil"/>
              <w:right w:val="single" w:sz="6" w:space="0" w:color="auto"/>
            </w:tcBorders>
          </w:tcPr>
          <w:p w14:paraId="58910DCB" w14:textId="77777777" w:rsidR="00A027D8" w:rsidRPr="00B356FD" w:rsidDel="00421D84" w:rsidRDefault="00A027D8" w:rsidP="00BE28D4">
            <w:pPr>
              <w:pStyle w:val="tablehead"/>
              <w:rPr>
                <w:del w:id="32319" w:author="Author"/>
              </w:rPr>
            </w:pPr>
            <w:del w:id="32320" w:author="Author">
              <w:r w:rsidRPr="00B356FD" w:rsidDel="00421D84">
                <w:delText>Collision</w:delText>
              </w:r>
            </w:del>
          </w:p>
        </w:tc>
      </w:tr>
      <w:tr w:rsidR="00A027D8" w:rsidRPr="00B356FD" w:rsidDel="00421D84" w14:paraId="264E23EE" w14:textId="77777777" w:rsidTr="002F1572">
        <w:trPr>
          <w:cantSplit/>
          <w:trHeight w:val="190"/>
          <w:del w:id="32321" w:author="Author"/>
        </w:trPr>
        <w:tc>
          <w:tcPr>
            <w:tcW w:w="200" w:type="dxa"/>
            <w:tcBorders>
              <w:top w:val="nil"/>
              <w:left w:val="nil"/>
              <w:bottom w:val="nil"/>
              <w:right w:val="nil"/>
            </w:tcBorders>
          </w:tcPr>
          <w:p w14:paraId="3A3F2A89" w14:textId="77777777" w:rsidR="00A027D8" w:rsidRPr="00B356FD" w:rsidDel="00421D84" w:rsidRDefault="00A027D8" w:rsidP="00BE28D4">
            <w:pPr>
              <w:pStyle w:val="tabletext11"/>
              <w:rPr>
                <w:del w:id="32322" w:author="Author"/>
              </w:rPr>
            </w:pPr>
          </w:p>
        </w:tc>
        <w:tc>
          <w:tcPr>
            <w:tcW w:w="2400" w:type="dxa"/>
            <w:tcBorders>
              <w:top w:val="single" w:sz="6" w:space="0" w:color="auto"/>
              <w:left w:val="single" w:sz="6" w:space="0" w:color="auto"/>
              <w:bottom w:val="single" w:sz="6" w:space="0" w:color="auto"/>
              <w:right w:val="single" w:sz="6" w:space="0" w:color="auto"/>
            </w:tcBorders>
          </w:tcPr>
          <w:p w14:paraId="244F9633" w14:textId="77777777" w:rsidR="00A027D8" w:rsidRPr="00B356FD" w:rsidDel="00421D84" w:rsidRDefault="00A027D8" w:rsidP="00BE28D4">
            <w:pPr>
              <w:pStyle w:val="tabletext11"/>
              <w:tabs>
                <w:tab w:val="decimal" w:pos="1160"/>
              </w:tabs>
              <w:rPr>
                <w:del w:id="32323" w:author="Author"/>
              </w:rPr>
            </w:pPr>
            <w:del w:id="32324" w:author="Author">
              <w:r w:rsidRPr="00B356FD" w:rsidDel="00421D84">
                <w:delText>.75</w:delText>
              </w:r>
            </w:del>
          </w:p>
        </w:tc>
        <w:tc>
          <w:tcPr>
            <w:tcW w:w="2400" w:type="dxa"/>
            <w:tcBorders>
              <w:top w:val="single" w:sz="6" w:space="0" w:color="auto"/>
              <w:left w:val="single" w:sz="6" w:space="0" w:color="auto"/>
              <w:bottom w:val="single" w:sz="6" w:space="0" w:color="auto"/>
              <w:right w:val="single" w:sz="6" w:space="0" w:color="auto"/>
            </w:tcBorders>
          </w:tcPr>
          <w:p w14:paraId="1C41E07F" w14:textId="77777777" w:rsidR="00A027D8" w:rsidRPr="00B356FD" w:rsidDel="00421D84" w:rsidRDefault="00A027D8" w:rsidP="00BE28D4">
            <w:pPr>
              <w:pStyle w:val="tabletext11"/>
              <w:tabs>
                <w:tab w:val="decimal" w:pos="1060"/>
              </w:tabs>
              <w:rPr>
                <w:del w:id="32325" w:author="Author"/>
              </w:rPr>
            </w:pPr>
            <w:del w:id="32326" w:author="Author">
              <w:r w:rsidRPr="00B356FD" w:rsidDel="00421D84">
                <w:delText>.95</w:delText>
              </w:r>
            </w:del>
          </w:p>
        </w:tc>
      </w:tr>
    </w:tbl>
    <w:p w14:paraId="1EC5395B" w14:textId="77777777" w:rsidR="00A027D8" w:rsidDel="00421D84" w:rsidRDefault="00A027D8" w:rsidP="00BE28D4">
      <w:pPr>
        <w:pStyle w:val="tablecaption"/>
        <w:rPr>
          <w:del w:id="32327" w:author="Author"/>
        </w:rPr>
      </w:pPr>
      <w:del w:id="32328" w:author="Author">
        <w:r w:rsidRPr="00B356FD" w:rsidDel="00421D84">
          <w:delText>Table 22.C.3.d. Physical Damage Coverages Factors</w:delText>
        </w:r>
      </w:del>
    </w:p>
    <w:p w14:paraId="0F360E03" w14:textId="77777777" w:rsidR="00A027D8" w:rsidDel="00421D84" w:rsidRDefault="00A027D8" w:rsidP="00BE28D4">
      <w:pPr>
        <w:pStyle w:val="isonormal"/>
        <w:jc w:val="left"/>
        <w:rPr>
          <w:del w:id="32329" w:author="Author"/>
        </w:rPr>
      </w:pPr>
    </w:p>
    <w:p w14:paraId="27C4342D" w14:textId="77777777" w:rsidR="00A027D8" w:rsidDel="00421D84" w:rsidRDefault="00A027D8" w:rsidP="00BE28D4">
      <w:pPr>
        <w:pStyle w:val="isonormal"/>
        <w:rPr>
          <w:del w:id="32330" w:author="Author"/>
        </w:rPr>
        <w:sectPr w:rsidR="00A027D8" w:rsidDel="00421D84" w:rsidSect="00437850">
          <w:pgSz w:w="12240" w:h="15840"/>
          <w:pgMar w:top="1735" w:right="960" w:bottom="1560" w:left="1200" w:header="575" w:footer="480" w:gutter="0"/>
          <w:cols w:space="480"/>
          <w:noEndnote/>
          <w:docGrid w:linePitch="245"/>
        </w:sectPr>
      </w:pPr>
    </w:p>
    <w:p w14:paraId="2D1266D5" w14:textId="77777777" w:rsidR="00A027D8" w:rsidRPr="000A08E3" w:rsidDel="00421D84" w:rsidRDefault="00A027D8" w:rsidP="00BE28D4">
      <w:pPr>
        <w:pStyle w:val="boxrule"/>
        <w:rPr>
          <w:del w:id="32331" w:author="Author"/>
        </w:rPr>
      </w:pPr>
      <w:del w:id="32332" w:author="Author">
        <w:r w:rsidRPr="000A08E3" w:rsidDel="00421D84">
          <w:lastRenderedPageBreak/>
          <w:delText>23.  TRUCKS, TRACTORS AND TRAILERS CLASSIFICATIONS</w:delText>
        </w:r>
      </w:del>
    </w:p>
    <w:p w14:paraId="35FFD3F8" w14:textId="77777777" w:rsidR="00A027D8" w:rsidRPr="000A08E3" w:rsidDel="00421D84" w:rsidRDefault="00A027D8" w:rsidP="00BE28D4">
      <w:pPr>
        <w:pStyle w:val="blocktext1"/>
        <w:suppressAutoHyphens/>
        <w:rPr>
          <w:del w:id="32333" w:author="Author"/>
        </w:rPr>
      </w:pPr>
      <w:del w:id="32334" w:author="Author">
        <w:r w:rsidRPr="000A08E3" w:rsidDel="00421D84">
          <w:delText xml:space="preserve">Table </w:delText>
        </w:r>
        <w:r w:rsidRPr="000A08E3" w:rsidDel="00421D84">
          <w:rPr>
            <w:b/>
            <w:bCs/>
          </w:rPr>
          <w:delText>23.B.5.c.</w:delText>
        </w:r>
        <w:r w:rsidRPr="000A08E3" w:rsidDel="00421D84">
          <w:delText xml:space="preserve"> is replaced by the following:</w:delText>
        </w:r>
      </w:del>
    </w:p>
    <w:p w14:paraId="32739BB9" w14:textId="77777777" w:rsidR="00A027D8" w:rsidRPr="000A08E3" w:rsidDel="00421D84" w:rsidRDefault="00A027D8" w:rsidP="00BE28D4">
      <w:pPr>
        <w:pStyle w:val="space4"/>
        <w:suppressAutoHyphens/>
        <w:rPr>
          <w:del w:id="3233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A027D8" w:rsidRPr="000A08E3" w:rsidDel="00421D84" w14:paraId="3CB78A3B" w14:textId="77777777" w:rsidTr="002F1572">
        <w:trPr>
          <w:trHeight w:val="190"/>
          <w:del w:id="32336" w:author="Author"/>
        </w:trPr>
        <w:tc>
          <w:tcPr>
            <w:tcW w:w="200" w:type="dxa"/>
          </w:tcPr>
          <w:p w14:paraId="1829DEC1" w14:textId="77777777" w:rsidR="00A027D8" w:rsidRPr="000A08E3" w:rsidDel="00421D84" w:rsidRDefault="00A027D8" w:rsidP="00BE28D4">
            <w:pPr>
              <w:pStyle w:val="tablehead"/>
              <w:suppressAutoHyphens/>
              <w:rPr>
                <w:del w:id="32337" w:author="Author"/>
              </w:rPr>
            </w:pPr>
          </w:p>
        </w:tc>
        <w:tc>
          <w:tcPr>
            <w:tcW w:w="2520" w:type="dxa"/>
            <w:tcBorders>
              <w:top w:val="single" w:sz="6" w:space="0" w:color="auto"/>
              <w:left w:val="single" w:sz="6" w:space="0" w:color="auto"/>
              <w:bottom w:val="nil"/>
              <w:right w:val="single" w:sz="6" w:space="0" w:color="auto"/>
            </w:tcBorders>
          </w:tcPr>
          <w:p w14:paraId="19533DB9" w14:textId="77777777" w:rsidR="00A027D8" w:rsidRPr="000A08E3" w:rsidDel="00421D84" w:rsidRDefault="00A027D8" w:rsidP="00BE28D4">
            <w:pPr>
              <w:pStyle w:val="tablehead"/>
              <w:suppressAutoHyphens/>
              <w:rPr>
                <w:del w:id="32338" w:author="Author"/>
              </w:rPr>
            </w:pPr>
          </w:p>
        </w:tc>
        <w:tc>
          <w:tcPr>
            <w:tcW w:w="2200" w:type="dxa"/>
            <w:tcBorders>
              <w:top w:val="single" w:sz="6" w:space="0" w:color="auto"/>
              <w:left w:val="single" w:sz="6" w:space="0" w:color="auto"/>
              <w:bottom w:val="nil"/>
              <w:right w:val="single" w:sz="6" w:space="0" w:color="auto"/>
            </w:tcBorders>
          </w:tcPr>
          <w:p w14:paraId="2973B11C" w14:textId="77777777" w:rsidR="00A027D8" w:rsidRPr="000A08E3" w:rsidDel="00421D84" w:rsidRDefault="00A027D8" w:rsidP="00BE28D4">
            <w:pPr>
              <w:pStyle w:val="tablehead"/>
              <w:suppressAutoHyphens/>
              <w:rPr>
                <w:del w:id="32339" w:author="Author"/>
              </w:rPr>
            </w:pPr>
          </w:p>
        </w:tc>
        <w:tc>
          <w:tcPr>
            <w:tcW w:w="2520" w:type="dxa"/>
            <w:gridSpan w:val="2"/>
            <w:tcBorders>
              <w:top w:val="single" w:sz="6" w:space="0" w:color="auto"/>
              <w:left w:val="single" w:sz="6" w:space="0" w:color="auto"/>
              <w:bottom w:val="nil"/>
              <w:right w:val="single" w:sz="6" w:space="0" w:color="auto"/>
            </w:tcBorders>
          </w:tcPr>
          <w:p w14:paraId="565E3CE9" w14:textId="77777777" w:rsidR="00A027D8" w:rsidRPr="000A08E3" w:rsidDel="00421D84" w:rsidRDefault="00A027D8" w:rsidP="00BE28D4">
            <w:pPr>
              <w:pStyle w:val="tablehead"/>
              <w:suppressAutoHyphens/>
              <w:rPr>
                <w:del w:id="32340"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853AA41" w14:textId="77777777" w:rsidR="00A027D8" w:rsidRPr="000A08E3" w:rsidDel="00421D84" w:rsidRDefault="00A027D8" w:rsidP="00BE28D4">
            <w:pPr>
              <w:pStyle w:val="tablehead"/>
              <w:suppressAutoHyphens/>
              <w:rPr>
                <w:del w:id="32341" w:author="Author"/>
              </w:rPr>
            </w:pPr>
            <w:del w:id="32342" w:author="Author">
              <w:r w:rsidRPr="000A08E3" w:rsidDel="00421D84">
                <w:delText>Radius Class</w:delText>
              </w:r>
            </w:del>
          </w:p>
        </w:tc>
      </w:tr>
      <w:tr w:rsidR="00A027D8" w:rsidRPr="000A08E3" w:rsidDel="00421D84" w14:paraId="0A3E2EF1" w14:textId="77777777" w:rsidTr="002F1572">
        <w:trPr>
          <w:trHeight w:val="190"/>
          <w:del w:id="32343" w:author="Author"/>
        </w:trPr>
        <w:tc>
          <w:tcPr>
            <w:tcW w:w="200" w:type="dxa"/>
          </w:tcPr>
          <w:p w14:paraId="683ED4C5" w14:textId="77777777" w:rsidR="00A027D8" w:rsidRPr="000A08E3" w:rsidDel="00421D84" w:rsidRDefault="00A027D8" w:rsidP="00BE28D4">
            <w:pPr>
              <w:pStyle w:val="tablehead"/>
              <w:suppressAutoHyphens/>
              <w:rPr>
                <w:del w:id="32344" w:author="Author"/>
              </w:rPr>
            </w:pPr>
          </w:p>
        </w:tc>
        <w:tc>
          <w:tcPr>
            <w:tcW w:w="2520" w:type="dxa"/>
            <w:tcBorders>
              <w:top w:val="nil"/>
              <w:left w:val="single" w:sz="6" w:space="0" w:color="auto"/>
              <w:bottom w:val="nil"/>
              <w:right w:val="single" w:sz="6" w:space="0" w:color="auto"/>
            </w:tcBorders>
          </w:tcPr>
          <w:p w14:paraId="4D757384" w14:textId="77777777" w:rsidR="00A027D8" w:rsidRPr="000A08E3" w:rsidDel="00421D84" w:rsidRDefault="00A027D8" w:rsidP="00BE28D4">
            <w:pPr>
              <w:pStyle w:val="tablehead"/>
              <w:suppressAutoHyphens/>
              <w:rPr>
                <w:del w:id="32345" w:author="Author"/>
              </w:rPr>
            </w:pPr>
          </w:p>
        </w:tc>
        <w:tc>
          <w:tcPr>
            <w:tcW w:w="2200" w:type="dxa"/>
            <w:tcBorders>
              <w:top w:val="nil"/>
              <w:left w:val="single" w:sz="6" w:space="0" w:color="auto"/>
              <w:bottom w:val="nil"/>
              <w:right w:val="single" w:sz="6" w:space="0" w:color="auto"/>
            </w:tcBorders>
          </w:tcPr>
          <w:p w14:paraId="2DDD62A6" w14:textId="77777777" w:rsidR="00A027D8" w:rsidRPr="000A08E3" w:rsidDel="00421D84" w:rsidRDefault="00A027D8" w:rsidP="00BE28D4">
            <w:pPr>
              <w:pStyle w:val="tablehead"/>
              <w:suppressAutoHyphens/>
              <w:rPr>
                <w:del w:id="32346" w:author="Author"/>
              </w:rPr>
            </w:pPr>
          </w:p>
        </w:tc>
        <w:tc>
          <w:tcPr>
            <w:tcW w:w="2520" w:type="dxa"/>
            <w:gridSpan w:val="2"/>
            <w:tcBorders>
              <w:top w:val="nil"/>
              <w:left w:val="single" w:sz="6" w:space="0" w:color="auto"/>
              <w:bottom w:val="nil"/>
              <w:right w:val="single" w:sz="6" w:space="0" w:color="auto"/>
            </w:tcBorders>
          </w:tcPr>
          <w:p w14:paraId="211E5006" w14:textId="77777777" w:rsidR="00A027D8" w:rsidRPr="000A08E3" w:rsidDel="00421D84" w:rsidRDefault="00A027D8" w:rsidP="00BE28D4">
            <w:pPr>
              <w:pStyle w:val="tablehead"/>
              <w:suppressAutoHyphens/>
              <w:rPr>
                <w:del w:id="32347"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22F0C83A" w14:textId="77777777" w:rsidR="00A027D8" w:rsidRPr="000A08E3" w:rsidDel="00421D84" w:rsidRDefault="00A027D8" w:rsidP="00BE28D4">
            <w:pPr>
              <w:pStyle w:val="tablehead"/>
              <w:suppressAutoHyphens/>
              <w:rPr>
                <w:del w:id="32348" w:author="Author"/>
              </w:rPr>
            </w:pPr>
            <w:del w:id="32349" w:author="Author">
              <w:r w:rsidRPr="000A08E3" w:rsidDel="00421D84">
                <w:delText>Long Distance (Over 200 Miles)</w:delText>
              </w:r>
            </w:del>
          </w:p>
        </w:tc>
      </w:tr>
      <w:tr w:rsidR="00A027D8" w:rsidRPr="000A08E3" w:rsidDel="00421D84" w14:paraId="0616BDDF" w14:textId="77777777" w:rsidTr="002F1572">
        <w:trPr>
          <w:trHeight w:val="190"/>
          <w:del w:id="32350" w:author="Author"/>
        </w:trPr>
        <w:tc>
          <w:tcPr>
            <w:tcW w:w="200" w:type="dxa"/>
          </w:tcPr>
          <w:p w14:paraId="0E9B8D2D" w14:textId="77777777" w:rsidR="00A027D8" w:rsidRPr="000A08E3" w:rsidDel="00421D84" w:rsidRDefault="00A027D8" w:rsidP="00BE28D4">
            <w:pPr>
              <w:pStyle w:val="tablehead"/>
              <w:suppressAutoHyphens/>
              <w:rPr>
                <w:del w:id="32351" w:author="Author"/>
              </w:rPr>
            </w:pPr>
          </w:p>
        </w:tc>
        <w:tc>
          <w:tcPr>
            <w:tcW w:w="2520" w:type="dxa"/>
            <w:tcBorders>
              <w:top w:val="nil"/>
              <w:left w:val="single" w:sz="6" w:space="0" w:color="auto"/>
              <w:bottom w:val="nil"/>
              <w:right w:val="single" w:sz="6" w:space="0" w:color="auto"/>
            </w:tcBorders>
          </w:tcPr>
          <w:p w14:paraId="00839E9D" w14:textId="77777777" w:rsidR="00A027D8" w:rsidRPr="000A08E3" w:rsidDel="00421D84" w:rsidRDefault="00A027D8" w:rsidP="00BE28D4">
            <w:pPr>
              <w:pStyle w:val="tablehead"/>
              <w:suppressAutoHyphens/>
              <w:rPr>
                <w:del w:id="32352" w:author="Author"/>
              </w:rPr>
            </w:pPr>
            <w:del w:id="32353" w:author="Author">
              <w:r w:rsidRPr="000A08E3" w:rsidDel="00421D84">
                <w:delText>Size</w:delText>
              </w:r>
            </w:del>
          </w:p>
        </w:tc>
        <w:tc>
          <w:tcPr>
            <w:tcW w:w="2200" w:type="dxa"/>
            <w:tcBorders>
              <w:top w:val="nil"/>
              <w:left w:val="single" w:sz="6" w:space="0" w:color="auto"/>
              <w:bottom w:val="nil"/>
              <w:right w:val="single" w:sz="6" w:space="0" w:color="auto"/>
            </w:tcBorders>
          </w:tcPr>
          <w:p w14:paraId="5468A767" w14:textId="77777777" w:rsidR="00A027D8" w:rsidRPr="000A08E3" w:rsidDel="00421D84" w:rsidRDefault="00A027D8" w:rsidP="00BE28D4">
            <w:pPr>
              <w:pStyle w:val="tablehead"/>
              <w:suppressAutoHyphens/>
              <w:rPr>
                <w:del w:id="32354" w:author="Author"/>
              </w:rPr>
            </w:pPr>
            <w:del w:id="32355" w:author="Author">
              <w:r w:rsidRPr="000A08E3" w:rsidDel="00421D84">
                <w:delText>Business Use</w:delText>
              </w:r>
            </w:del>
          </w:p>
        </w:tc>
        <w:tc>
          <w:tcPr>
            <w:tcW w:w="2520" w:type="dxa"/>
            <w:gridSpan w:val="2"/>
            <w:tcBorders>
              <w:top w:val="nil"/>
              <w:left w:val="single" w:sz="6" w:space="0" w:color="auto"/>
              <w:bottom w:val="nil"/>
              <w:right w:val="single" w:sz="6" w:space="0" w:color="auto"/>
            </w:tcBorders>
          </w:tcPr>
          <w:p w14:paraId="4DEB075D" w14:textId="77777777" w:rsidR="00A027D8" w:rsidRPr="000A08E3" w:rsidDel="00421D84" w:rsidRDefault="00A027D8" w:rsidP="00BE28D4">
            <w:pPr>
              <w:pStyle w:val="tablehead"/>
              <w:suppressAutoHyphens/>
              <w:rPr>
                <w:del w:id="32356" w:author="Author"/>
              </w:rPr>
            </w:pPr>
          </w:p>
        </w:tc>
        <w:tc>
          <w:tcPr>
            <w:tcW w:w="1435" w:type="dxa"/>
            <w:tcBorders>
              <w:top w:val="single" w:sz="6" w:space="0" w:color="auto"/>
              <w:left w:val="single" w:sz="6" w:space="0" w:color="auto"/>
              <w:bottom w:val="nil"/>
              <w:right w:val="single" w:sz="6" w:space="0" w:color="auto"/>
            </w:tcBorders>
          </w:tcPr>
          <w:p w14:paraId="4C866422" w14:textId="77777777" w:rsidR="00A027D8" w:rsidRPr="000A08E3" w:rsidDel="00421D84" w:rsidRDefault="00A027D8" w:rsidP="00BE28D4">
            <w:pPr>
              <w:pStyle w:val="tablehead"/>
              <w:suppressAutoHyphens/>
              <w:rPr>
                <w:del w:id="32357" w:author="Author"/>
              </w:rPr>
            </w:pPr>
            <w:del w:id="32358" w:author="Author">
              <w:r w:rsidRPr="000A08E3" w:rsidDel="00421D84">
                <w:delText>Liability</w:delText>
              </w:r>
            </w:del>
          </w:p>
        </w:tc>
        <w:tc>
          <w:tcPr>
            <w:tcW w:w="1436" w:type="dxa"/>
            <w:tcBorders>
              <w:top w:val="single" w:sz="6" w:space="0" w:color="auto"/>
              <w:left w:val="nil"/>
              <w:bottom w:val="nil"/>
              <w:right w:val="single" w:sz="6" w:space="0" w:color="auto"/>
            </w:tcBorders>
          </w:tcPr>
          <w:p w14:paraId="5ABC5506" w14:textId="77777777" w:rsidR="00A027D8" w:rsidRPr="000A08E3" w:rsidDel="00421D84" w:rsidRDefault="00A027D8" w:rsidP="00BE28D4">
            <w:pPr>
              <w:pStyle w:val="tablehead"/>
              <w:suppressAutoHyphens/>
              <w:rPr>
                <w:del w:id="32359" w:author="Author"/>
              </w:rPr>
            </w:pPr>
            <w:del w:id="32360" w:author="Author">
              <w:r w:rsidRPr="000A08E3" w:rsidDel="00421D84">
                <w:delText>Phys. Dam.</w:delText>
              </w:r>
            </w:del>
          </w:p>
        </w:tc>
      </w:tr>
      <w:tr w:rsidR="00A027D8" w:rsidRPr="000A08E3" w:rsidDel="00421D84" w14:paraId="078EFD37" w14:textId="77777777" w:rsidTr="002F1572">
        <w:trPr>
          <w:trHeight w:val="190"/>
          <w:del w:id="32361" w:author="Author"/>
        </w:trPr>
        <w:tc>
          <w:tcPr>
            <w:tcW w:w="200" w:type="dxa"/>
          </w:tcPr>
          <w:p w14:paraId="317EBCB3" w14:textId="77777777" w:rsidR="00A027D8" w:rsidRPr="000A08E3" w:rsidDel="00421D84" w:rsidRDefault="00A027D8" w:rsidP="00BE28D4">
            <w:pPr>
              <w:pStyle w:val="tablehead"/>
              <w:suppressAutoHyphens/>
              <w:rPr>
                <w:del w:id="32362" w:author="Author"/>
              </w:rPr>
            </w:pPr>
          </w:p>
        </w:tc>
        <w:tc>
          <w:tcPr>
            <w:tcW w:w="2520" w:type="dxa"/>
            <w:tcBorders>
              <w:top w:val="nil"/>
              <w:left w:val="single" w:sz="6" w:space="0" w:color="auto"/>
              <w:bottom w:val="single" w:sz="6" w:space="0" w:color="auto"/>
              <w:right w:val="single" w:sz="6" w:space="0" w:color="auto"/>
            </w:tcBorders>
          </w:tcPr>
          <w:p w14:paraId="6619EAB4" w14:textId="77777777" w:rsidR="00A027D8" w:rsidRPr="000A08E3" w:rsidDel="00421D84" w:rsidRDefault="00A027D8" w:rsidP="00BE28D4">
            <w:pPr>
              <w:pStyle w:val="tablehead"/>
              <w:suppressAutoHyphens/>
              <w:rPr>
                <w:del w:id="32363" w:author="Author"/>
              </w:rPr>
            </w:pPr>
            <w:del w:id="32364" w:author="Author">
              <w:r w:rsidRPr="000A08E3" w:rsidDel="00421D84">
                <w:delText>Class</w:delText>
              </w:r>
            </w:del>
          </w:p>
        </w:tc>
        <w:tc>
          <w:tcPr>
            <w:tcW w:w="2200" w:type="dxa"/>
            <w:tcBorders>
              <w:top w:val="nil"/>
              <w:left w:val="single" w:sz="6" w:space="0" w:color="auto"/>
              <w:bottom w:val="single" w:sz="6" w:space="0" w:color="auto"/>
              <w:right w:val="single" w:sz="6" w:space="0" w:color="auto"/>
            </w:tcBorders>
          </w:tcPr>
          <w:p w14:paraId="0B4DE6C4" w14:textId="77777777" w:rsidR="00A027D8" w:rsidRPr="000A08E3" w:rsidDel="00421D84" w:rsidRDefault="00A027D8" w:rsidP="00BE28D4">
            <w:pPr>
              <w:pStyle w:val="tablehead"/>
              <w:suppressAutoHyphens/>
              <w:rPr>
                <w:del w:id="32365" w:author="Author"/>
              </w:rPr>
            </w:pPr>
            <w:del w:id="32366" w:author="Author">
              <w:r w:rsidRPr="000A08E3" w:rsidDel="00421D84">
                <w:delText>Class</w:delText>
              </w:r>
            </w:del>
          </w:p>
        </w:tc>
        <w:tc>
          <w:tcPr>
            <w:tcW w:w="2520" w:type="dxa"/>
            <w:gridSpan w:val="2"/>
            <w:tcBorders>
              <w:top w:val="nil"/>
              <w:left w:val="single" w:sz="6" w:space="0" w:color="auto"/>
              <w:bottom w:val="single" w:sz="6" w:space="0" w:color="auto"/>
              <w:right w:val="single" w:sz="6" w:space="0" w:color="auto"/>
            </w:tcBorders>
          </w:tcPr>
          <w:p w14:paraId="469AABD8" w14:textId="77777777" w:rsidR="00A027D8" w:rsidRPr="000A08E3" w:rsidDel="00421D84" w:rsidRDefault="00A027D8" w:rsidP="00BE28D4">
            <w:pPr>
              <w:pStyle w:val="tablehead"/>
              <w:suppressAutoHyphens/>
              <w:rPr>
                <w:del w:id="32367" w:author="Author"/>
              </w:rPr>
            </w:pPr>
            <w:del w:id="32368" w:author="Author">
              <w:r w:rsidRPr="000A08E3" w:rsidDel="00421D84">
                <w:delText>Codes</w:delText>
              </w:r>
            </w:del>
          </w:p>
        </w:tc>
        <w:tc>
          <w:tcPr>
            <w:tcW w:w="1435" w:type="dxa"/>
            <w:tcBorders>
              <w:top w:val="nil"/>
              <w:left w:val="single" w:sz="6" w:space="0" w:color="auto"/>
              <w:bottom w:val="single" w:sz="6" w:space="0" w:color="auto"/>
              <w:right w:val="single" w:sz="6" w:space="0" w:color="auto"/>
            </w:tcBorders>
          </w:tcPr>
          <w:p w14:paraId="36BF519D" w14:textId="77777777" w:rsidR="00A027D8" w:rsidRPr="000A08E3" w:rsidDel="00421D84" w:rsidRDefault="00A027D8" w:rsidP="00BE28D4">
            <w:pPr>
              <w:pStyle w:val="tablehead"/>
              <w:suppressAutoHyphens/>
              <w:rPr>
                <w:del w:id="32369" w:author="Author"/>
              </w:rPr>
            </w:pPr>
            <w:del w:id="32370" w:author="Author">
              <w:r w:rsidRPr="000A08E3" w:rsidDel="00421D84">
                <w:delText>Factor</w:delText>
              </w:r>
            </w:del>
          </w:p>
        </w:tc>
        <w:tc>
          <w:tcPr>
            <w:tcW w:w="1436" w:type="dxa"/>
            <w:tcBorders>
              <w:top w:val="nil"/>
              <w:left w:val="nil"/>
              <w:bottom w:val="single" w:sz="6" w:space="0" w:color="auto"/>
              <w:right w:val="single" w:sz="6" w:space="0" w:color="auto"/>
            </w:tcBorders>
          </w:tcPr>
          <w:p w14:paraId="64AACD33" w14:textId="77777777" w:rsidR="00A027D8" w:rsidRPr="000A08E3" w:rsidDel="00421D84" w:rsidRDefault="00A027D8" w:rsidP="00BE28D4">
            <w:pPr>
              <w:pStyle w:val="tablehead"/>
              <w:suppressAutoHyphens/>
              <w:rPr>
                <w:del w:id="32371" w:author="Author"/>
              </w:rPr>
            </w:pPr>
            <w:del w:id="32372" w:author="Author">
              <w:r w:rsidRPr="000A08E3" w:rsidDel="00421D84">
                <w:delText>Factor</w:delText>
              </w:r>
            </w:del>
          </w:p>
        </w:tc>
      </w:tr>
      <w:tr w:rsidR="00A027D8" w:rsidRPr="000A08E3" w:rsidDel="00421D84" w14:paraId="20F3FB0D" w14:textId="77777777" w:rsidTr="002F1572">
        <w:trPr>
          <w:cantSplit/>
          <w:trHeight w:val="190"/>
          <w:del w:id="32373" w:author="Author"/>
        </w:trPr>
        <w:tc>
          <w:tcPr>
            <w:tcW w:w="200" w:type="dxa"/>
            <w:tcBorders>
              <w:top w:val="nil"/>
              <w:left w:val="nil"/>
              <w:bottom w:val="nil"/>
              <w:right w:val="nil"/>
            </w:tcBorders>
          </w:tcPr>
          <w:p w14:paraId="1394D8BC" w14:textId="77777777" w:rsidR="00A027D8" w:rsidRPr="000A08E3" w:rsidDel="00421D84" w:rsidRDefault="00A027D8" w:rsidP="00BE28D4">
            <w:pPr>
              <w:pStyle w:val="tabletext11"/>
              <w:suppressAutoHyphens/>
              <w:rPr>
                <w:del w:id="32374" w:author="Author"/>
              </w:rPr>
            </w:pPr>
            <w:del w:id="32375" w:author="Author">
              <w:r w:rsidRPr="000A08E3" w:rsidDel="00421D84">
                <w:br/>
              </w:r>
            </w:del>
          </w:p>
        </w:tc>
        <w:tc>
          <w:tcPr>
            <w:tcW w:w="2520" w:type="dxa"/>
            <w:tcBorders>
              <w:top w:val="single" w:sz="6" w:space="0" w:color="auto"/>
              <w:left w:val="single" w:sz="6" w:space="0" w:color="auto"/>
              <w:bottom w:val="nil"/>
              <w:right w:val="single" w:sz="6" w:space="0" w:color="auto"/>
            </w:tcBorders>
          </w:tcPr>
          <w:p w14:paraId="504B6F26" w14:textId="77777777" w:rsidR="00A027D8" w:rsidRPr="000A08E3" w:rsidDel="00421D84" w:rsidRDefault="00A027D8" w:rsidP="00BE28D4">
            <w:pPr>
              <w:pStyle w:val="tabletext11"/>
              <w:suppressAutoHyphens/>
              <w:jc w:val="center"/>
              <w:rPr>
                <w:del w:id="32376" w:author="Author"/>
              </w:rPr>
            </w:pPr>
          </w:p>
        </w:tc>
        <w:tc>
          <w:tcPr>
            <w:tcW w:w="2200" w:type="dxa"/>
            <w:tcBorders>
              <w:top w:val="single" w:sz="6" w:space="0" w:color="auto"/>
              <w:left w:val="single" w:sz="6" w:space="0" w:color="auto"/>
              <w:bottom w:val="single" w:sz="6" w:space="0" w:color="auto"/>
              <w:right w:val="single" w:sz="6" w:space="0" w:color="auto"/>
            </w:tcBorders>
          </w:tcPr>
          <w:p w14:paraId="78F3F040" w14:textId="77777777" w:rsidR="00A027D8" w:rsidRPr="000A08E3" w:rsidDel="00421D84" w:rsidRDefault="00A027D8" w:rsidP="00BE28D4">
            <w:pPr>
              <w:pStyle w:val="tabletext11"/>
              <w:suppressAutoHyphens/>
              <w:jc w:val="center"/>
              <w:rPr>
                <w:del w:id="32377" w:author="Author"/>
              </w:rPr>
            </w:pPr>
            <w:del w:id="32378" w:author="Author">
              <w:r w:rsidRPr="000A08E3" w:rsidDel="00421D84">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154B339" w14:textId="77777777" w:rsidR="00A027D8" w:rsidRPr="000A08E3" w:rsidDel="00421D84" w:rsidRDefault="00A027D8" w:rsidP="00BE28D4">
            <w:pPr>
              <w:pStyle w:val="tabletext11"/>
              <w:suppressAutoHyphens/>
              <w:jc w:val="center"/>
              <w:rPr>
                <w:del w:id="32379" w:author="Author"/>
              </w:rPr>
            </w:pPr>
            <w:del w:id="32380"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96C61CE" w14:textId="77777777" w:rsidR="00A027D8" w:rsidRPr="000A08E3" w:rsidDel="00421D84" w:rsidRDefault="00A027D8" w:rsidP="00BE28D4">
            <w:pPr>
              <w:pStyle w:val="tabletext11"/>
              <w:suppressAutoHyphens/>
              <w:jc w:val="center"/>
              <w:rPr>
                <w:del w:id="32381" w:author="Author"/>
              </w:rPr>
            </w:pPr>
            <w:del w:id="32382" w:author="Author">
              <w:r w:rsidRPr="000A08E3" w:rsidDel="00421D84">
                <w:delText>013 – –</w:delText>
              </w:r>
              <w:r w:rsidRPr="000A08E3" w:rsidDel="00421D84">
                <w:br/>
                <w:delText>016 – –</w:delText>
              </w:r>
            </w:del>
          </w:p>
        </w:tc>
        <w:tc>
          <w:tcPr>
            <w:tcW w:w="1435" w:type="dxa"/>
            <w:tcBorders>
              <w:top w:val="single" w:sz="6" w:space="0" w:color="auto"/>
              <w:left w:val="single" w:sz="6" w:space="0" w:color="auto"/>
              <w:bottom w:val="single" w:sz="6" w:space="0" w:color="auto"/>
              <w:right w:val="single" w:sz="6" w:space="0" w:color="auto"/>
            </w:tcBorders>
          </w:tcPr>
          <w:p w14:paraId="7DF0FC57" w14:textId="77777777" w:rsidR="00A027D8" w:rsidRPr="000A08E3" w:rsidDel="00421D84" w:rsidRDefault="00A027D8" w:rsidP="00BE28D4">
            <w:pPr>
              <w:pStyle w:val="tabletext11"/>
              <w:suppressAutoHyphens/>
              <w:jc w:val="center"/>
              <w:rPr>
                <w:del w:id="32383" w:author="Author"/>
                <w:b/>
              </w:rPr>
            </w:pPr>
            <w:del w:id="32384" w:author="Author">
              <w:r w:rsidRPr="000A08E3" w:rsidDel="00421D84">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210D9403" w14:textId="77777777" w:rsidR="00A027D8" w:rsidRPr="000A08E3" w:rsidDel="00421D84" w:rsidRDefault="00A027D8" w:rsidP="00BE28D4">
            <w:pPr>
              <w:pStyle w:val="tabletext11"/>
              <w:suppressAutoHyphens/>
              <w:jc w:val="center"/>
              <w:rPr>
                <w:del w:id="32385" w:author="Author"/>
                <w:b/>
              </w:rPr>
            </w:pPr>
            <w:del w:id="32386" w:author="Author">
              <w:r w:rsidRPr="000A08E3" w:rsidDel="00421D84">
                <w:rPr>
                  <w:b/>
                </w:rPr>
                <w:delText>1.20</w:delText>
              </w:r>
            </w:del>
          </w:p>
        </w:tc>
      </w:tr>
      <w:tr w:rsidR="00A027D8" w:rsidRPr="000A08E3" w:rsidDel="00421D84" w14:paraId="1FD6EB2A" w14:textId="77777777" w:rsidTr="002F1572">
        <w:trPr>
          <w:cantSplit/>
          <w:trHeight w:val="190"/>
          <w:del w:id="32387" w:author="Author"/>
        </w:trPr>
        <w:tc>
          <w:tcPr>
            <w:tcW w:w="200" w:type="dxa"/>
            <w:tcBorders>
              <w:top w:val="nil"/>
              <w:left w:val="nil"/>
              <w:bottom w:val="nil"/>
              <w:right w:val="nil"/>
            </w:tcBorders>
          </w:tcPr>
          <w:p w14:paraId="4AF2F1E5" w14:textId="77777777" w:rsidR="00A027D8" w:rsidRPr="000A08E3" w:rsidDel="00421D84" w:rsidRDefault="00A027D8" w:rsidP="00BE28D4">
            <w:pPr>
              <w:pStyle w:val="tabletext11"/>
              <w:suppressAutoHyphens/>
              <w:rPr>
                <w:del w:id="32388" w:author="Author"/>
              </w:rPr>
            </w:pPr>
            <w:del w:id="32389" w:author="Author">
              <w:r w:rsidRPr="000A08E3" w:rsidDel="00421D84">
                <w:br/>
              </w:r>
            </w:del>
          </w:p>
        </w:tc>
        <w:tc>
          <w:tcPr>
            <w:tcW w:w="2520" w:type="dxa"/>
            <w:tcBorders>
              <w:top w:val="nil"/>
              <w:left w:val="single" w:sz="6" w:space="0" w:color="auto"/>
              <w:bottom w:val="nil"/>
              <w:right w:val="single" w:sz="6" w:space="0" w:color="auto"/>
            </w:tcBorders>
          </w:tcPr>
          <w:p w14:paraId="6536C5AA" w14:textId="77777777" w:rsidR="00A027D8" w:rsidRPr="000A08E3" w:rsidDel="00421D84" w:rsidRDefault="00A027D8" w:rsidP="00BE28D4">
            <w:pPr>
              <w:pStyle w:val="tabletext11"/>
              <w:suppressAutoHyphens/>
              <w:jc w:val="center"/>
              <w:rPr>
                <w:del w:id="32390" w:author="Author"/>
              </w:rPr>
            </w:pPr>
            <w:del w:id="32391" w:author="Author">
              <w:r w:rsidRPr="000A08E3" w:rsidDel="00421D84">
                <w:rPr>
                  <w:b/>
                </w:rPr>
                <w:delText>Light Trucks</w:delText>
              </w:r>
              <w:r w:rsidRPr="000A08E3" w:rsidDel="00421D84">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014A050C" w14:textId="77777777" w:rsidR="00A027D8" w:rsidRPr="000A08E3" w:rsidDel="00421D84" w:rsidRDefault="00A027D8" w:rsidP="00BE28D4">
            <w:pPr>
              <w:pStyle w:val="tabletext11"/>
              <w:suppressAutoHyphens/>
              <w:jc w:val="center"/>
              <w:rPr>
                <w:del w:id="32392" w:author="Author"/>
              </w:rPr>
            </w:pPr>
            <w:del w:id="32393" w:author="Author">
              <w:r w:rsidRPr="000A08E3" w:rsidDel="00421D84">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FB03B42" w14:textId="77777777" w:rsidR="00A027D8" w:rsidRPr="000A08E3" w:rsidDel="00421D84" w:rsidRDefault="00A027D8" w:rsidP="00BE28D4">
            <w:pPr>
              <w:pStyle w:val="tabletext11"/>
              <w:suppressAutoHyphens/>
              <w:jc w:val="center"/>
              <w:rPr>
                <w:del w:id="32394" w:author="Author"/>
              </w:rPr>
            </w:pPr>
            <w:del w:id="32395"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6DE18A8" w14:textId="77777777" w:rsidR="00A027D8" w:rsidRPr="000A08E3" w:rsidDel="00421D84" w:rsidRDefault="00A027D8" w:rsidP="00BE28D4">
            <w:pPr>
              <w:pStyle w:val="tabletext11"/>
              <w:suppressAutoHyphens/>
              <w:jc w:val="center"/>
              <w:rPr>
                <w:del w:id="32396" w:author="Author"/>
              </w:rPr>
            </w:pPr>
            <w:del w:id="32397" w:author="Author">
              <w:r w:rsidRPr="000A08E3" w:rsidDel="00421D84">
                <w:delText>023 – –</w:delText>
              </w:r>
              <w:r w:rsidRPr="000A08E3" w:rsidDel="00421D84">
                <w:br/>
                <w:delText>026 – –</w:delText>
              </w:r>
            </w:del>
          </w:p>
        </w:tc>
        <w:tc>
          <w:tcPr>
            <w:tcW w:w="1435" w:type="dxa"/>
            <w:tcBorders>
              <w:top w:val="single" w:sz="6" w:space="0" w:color="auto"/>
              <w:left w:val="single" w:sz="6" w:space="0" w:color="auto"/>
              <w:bottom w:val="single" w:sz="6" w:space="0" w:color="auto"/>
              <w:right w:val="single" w:sz="6" w:space="0" w:color="auto"/>
            </w:tcBorders>
          </w:tcPr>
          <w:p w14:paraId="4164EDE3" w14:textId="77777777" w:rsidR="00A027D8" w:rsidRPr="000A08E3" w:rsidDel="00421D84" w:rsidRDefault="00A027D8" w:rsidP="00BE28D4">
            <w:pPr>
              <w:pStyle w:val="tabletext11"/>
              <w:suppressAutoHyphens/>
              <w:jc w:val="center"/>
              <w:rPr>
                <w:del w:id="32398" w:author="Author"/>
                <w:b/>
              </w:rPr>
            </w:pPr>
            <w:del w:id="32399" w:author="Author">
              <w:r w:rsidRPr="000A08E3" w:rsidDel="00421D84">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580701A5" w14:textId="77777777" w:rsidR="00A027D8" w:rsidRPr="000A08E3" w:rsidDel="00421D84" w:rsidRDefault="00A027D8" w:rsidP="00BE28D4">
            <w:pPr>
              <w:pStyle w:val="tabletext11"/>
              <w:suppressAutoHyphens/>
              <w:jc w:val="center"/>
              <w:rPr>
                <w:del w:id="32400" w:author="Author"/>
                <w:b/>
              </w:rPr>
            </w:pPr>
            <w:del w:id="32401" w:author="Author">
              <w:r w:rsidRPr="000A08E3" w:rsidDel="00421D84">
                <w:rPr>
                  <w:b/>
                </w:rPr>
                <w:delText>1.25</w:delText>
              </w:r>
            </w:del>
          </w:p>
        </w:tc>
      </w:tr>
      <w:tr w:rsidR="00A027D8" w:rsidRPr="000A08E3" w:rsidDel="00421D84" w14:paraId="19B19F5F" w14:textId="77777777" w:rsidTr="002F1572">
        <w:trPr>
          <w:cantSplit/>
          <w:trHeight w:val="190"/>
          <w:del w:id="32402" w:author="Author"/>
        </w:trPr>
        <w:tc>
          <w:tcPr>
            <w:tcW w:w="200" w:type="dxa"/>
            <w:tcBorders>
              <w:top w:val="nil"/>
              <w:left w:val="nil"/>
              <w:bottom w:val="nil"/>
              <w:right w:val="nil"/>
            </w:tcBorders>
          </w:tcPr>
          <w:p w14:paraId="13086408" w14:textId="77777777" w:rsidR="00A027D8" w:rsidRPr="000A08E3" w:rsidDel="00421D84" w:rsidRDefault="00A027D8" w:rsidP="00BE28D4">
            <w:pPr>
              <w:pStyle w:val="tabletext11"/>
              <w:suppressAutoHyphens/>
              <w:rPr>
                <w:del w:id="32403" w:author="Author"/>
              </w:rPr>
            </w:pPr>
            <w:del w:id="32404" w:author="Author">
              <w:r w:rsidRPr="000A08E3" w:rsidDel="00421D84">
                <w:br/>
              </w:r>
            </w:del>
          </w:p>
        </w:tc>
        <w:tc>
          <w:tcPr>
            <w:tcW w:w="2520" w:type="dxa"/>
            <w:tcBorders>
              <w:top w:val="nil"/>
              <w:left w:val="single" w:sz="6" w:space="0" w:color="auto"/>
              <w:bottom w:val="nil"/>
              <w:right w:val="single" w:sz="6" w:space="0" w:color="auto"/>
            </w:tcBorders>
          </w:tcPr>
          <w:p w14:paraId="43F23C1B" w14:textId="77777777" w:rsidR="00A027D8" w:rsidRPr="000A08E3" w:rsidDel="00421D84" w:rsidRDefault="00A027D8" w:rsidP="00BE28D4">
            <w:pPr>
              <w:pStyle w:val="tabletext11"/>
              <w:suppressAutoHyphens/>
              <w:jc w:val="center"/>
              <w:rPr>
                <w:del w:id="32405" w:author="Author"/>
              </w:rPr>
            </w:pPr>
            <w:del w:id="32406" w:author="Author">
              <w:r w:rsidRPr="000A08E3" w:rsidDel="00421D84">
                <w:delText>GVWR)</w:delText>
              </w:r>
            </w:del>
          </w:p>
        </w:tc>
        <w:tc>
          <w:tcPr>
            <w:tcW w:w="2200" w:type="dxa"/>
            <w:tcBorders>
              <w:top w:val="single" w:sz="6" w:space="0" w:color="auto"/>
              <w:left w:val="single" w:sz="6" w:space="0" w:color="auto"/>
              <w:bottom w:val="nil"/>
              <w:right w:val="single" w:sz="6" w:space="0" w:color="auto"/>
            </w:tcBorders>
          </w:tcPr>
          <w:p w14:paraId="3EF8B04D" w14:textId="77777777" w:rsidR="00A027D8" w:rsidRPr="000A08E3" w:rsidDel="00421D84" w:rsidRDefault="00A027D8" w:rsidP="00BE28D4">
            <w:pPr>
              <w:pStyle w:val="tabletext11"/>
              <w:suppressAutoHyphens/>
              <w:jc w:val="center"/>
              <w:rPr>
                <w:del w:id="32407" w:author="Author"/>
              </w:rPr>
            </w:pPr>
            <w:del w:id="32408" w:author="Author">
              <w:r w:rsidRPr="000A08E3" w:rsidDel="00421D84">
                <w:rPr>
                  <w:b/>
                </w:rPr>
                <w:delText>Commercial</w:delText>
              </w:r>
            </w:del>
          </w:p>
        </w:tc>
        <w:tc>
          <w:tcPr>
            <w:tcW w:w="1260" w:type="dxa"/>
            <w:tcBorders>
              <w:top w:val="single" w:sz="6" w:space="0" w:color="auto"/>
              <w:left w:val="single" w:sz="6" w:space="0" w:color="auto"/>
              <w:bottom w:val="nil"/>
              <w:right w:val="single" w:sz="6" w:space="0" w:color="auto"/>
            </w:tcBorders>
          </w:tcPr>
          <w:p w14:paraId="6590414D" w14:textId="77777777" w:rsidR="00A027D8" w:rsidRPr="000A08E3" w:rsidDel="00421D84" w:rsidRDefault="00A027D8" w:rsidP="00BE28D4">
            <w:pPr>
              <w:pStyle w:val="tabletext11"/>
              <w:suppressAutoHyphens/>
              <w:jc w:val="center"/>
              <w:rPr>
                <w:del w:id="32409" w:author="Author"/>
              </w:rPr>
            </w:pPr>
            <w:del w:id="32410"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nil"/>
              <w:right w:val="single" w:sz="6" w:space="0" w:color="auto"/>
            </w:tcBorders>
          </w:tcPr>
          <w:p w14:paraId="6A26242D" w14:textId="77777777" w:rsidR="00A027D8" w:rsidRPr="000A08E3" w:rsidDel="00421D84" w:rsidRDefault="00A027D8" w:rsidP="00BE28D4">
            <w:pPr>
              <w:pStyle w:val="tabletext11"/>
              <w:suppressAutoHyphens/>
              <w:jc w:val="center"/>
              <w:rPr>
                <w:del w:id="32411" w:author="Author"/>
              </w:rPr>
            </w:pPr>
            <w:del w:id="32412" w:author="Author">
              <w:r w:rsidRPr="000A08E3" w:rsidDel="00421D84">
                <w:delText>033 – –</w:delText>
              </w:r>
              <w:r w:rsidRPr="000A08E3" w:rsidDel="00421D84">
                <w:br/>
                <w:delText>036 – –</w:delText>
              </w:r>
            </w:del>
          </w:p>
        </w:tc>
        <w:tc>
          <w:tcPr>
            <w:tcW w:w="1435" w:type="dxa"/>
            <w:tcBorders>
              <w:top w:val="single" w:sz="6" w:space="0" w:color="auto"/>
              <w:left w:val="single" w:sz="6" w:space="0" w:color="auto"/>
              <w:bottom w:val="nil"/>
              <w:right w:val="single" w:sz="6" w:space="0" w:color="auto"/>
            </w:tcBorders>
          </w:tcPr>
          <w:p w14:paraId="5446C031" w14:textId="77777777" w:rsidR="00A027D8" w:rsidRPr="000A08E3" w:rsidDel="00421D84" w:rsidRDefault="00A027D8" w:rsidP="00BE28D4">
            <w:pPr>
              <w:pStyle w:val="tabletext11"/>
              <w:suppressAutoHyphens/>
              <w:jc w:val="center"/>
              <w:rPr>
                <w:del w:id="32413" w:author="Author"/>
                <w:b/>
              </w:rPr>
            </w:pPr>
            <w:del w:id="32414" w:author="Author">
              <w:r w:rsidRPr="000A08E3" w:rsidDel="00421D84">
                <w:rPr>
                  <w:b/>
                </w:rPr>
                <w:delText>1.65</w:delText>
              </w:r>
            </w:del>
          </w:p>
        </w:tc>
        <w:tc>
          <w:tcPr>
            <w:tcW w:w="1436" w:type="dxa"/>
            <w:tcBorders>
              <w:top w:val="single" w:sz="6" w:space="0" w:color="auto"/>
              <w:left w:val="single" w:sz="6" w:space="0" w:color="auto"/>
              <w:bottom w:val="nil"/>
              <w:right w:val="single" w:sz="6" w:space="0" w:color="auto"/>
            </w:tcBorders>
          </w:tcPr>
          <w:p w14:paraId="3947FC94" w14:textId="77777777" w:rsidR="00A027D8" w:rsidRPr="000A08E3" w:rsidDel="00421D84" w:rsidRDefault="00A027D8" w:rsidP="00BE28D4">
            <w:pPr>
              <w:pStyle w:val="tabletext11"/>
              <w:suppressAutoHyphens/>
              <w:jc w:val="center"/>
              <w:rPr>
                <w:del w:id="32415" w:author="Author"/>
                <w:b/>
              </w:rPr>
            </w:pPr>
            <w:del w:id="32416" w:author="Author">
              <w:r w:rsidRPr="000A08E3" w:rsidDel="00421D84">
                <w:rPr>
                  <w:b/>
                </w:rPr>
                <w:delText>1.30</w:delText>
              </w:r>
            </w:del>
          </w:p>
        </w:tc>
      </w:tr>
      <w:tr w:rsidR="00A027D8" w:rsidRPr="000A08E3" w:rsidDel="00421D84" w14:paraId="6B2B2B0C" w14:textId="77777777" w:rsidTr="002F1572">
        <w:trPr>
          <w:cantSplit/>
          <w:trHeight w:val="190"/>
          <w:del w:id="32417" w:author="Author"/>
        </w:trPr>
        <w:tc>
          <w:tcPr>
            <w:tcW w:w="200" w:type="dxa"/>
            <w:tcBorders>
              <w:top w:val="nil"/>
              <w:left w:val="nil"/>
              <w:bottom w:val="nil"/>
              <w:right w:val="nil"/>
            </w:tcBorders>
          </w:tcPr>
          <w:p w14:paraId="4E3BBEAD" w14:textId="77777777" w:rsidR="00A027D8" w:rsidRPr="000A08E3" w:rsidDel="00421D84" w:rsidRDefault="00A027D8" w:rsidP="00BE28D4">
            <w:pPr>
              <w:pStyle w:val="tabletext11"/>
              <w:suppressAutoHyphens/>
              <w:jc w:val="center"/>
              <w:rPr>
                <w:del w:id="32418" w:author="Author"/>
                <w:b/>
              </w:rPr>
            </w:pPr>
          </w:p>
        </w:tc>
        <w:tc>
          <w:tcPr>
            <w:tcW w:w="2520" w:type="dxa"/>
            <w:tcBorders>
              <w:top w:val="single" w:sz="6" w:space="0" w:color="auto"/>
              <w:left w:val="single" w:sz="6" w:space="0" w:color="auto"/>
              <w:bottom w:val="single" w:sz="6" w:space="0" w:color="auto"/>
              <w:right w:val="nil"/>
            </w:tcBorders>
          </w:tcPr>
          <w:p w14:paraId="650ED168" w14:textId="77777777" w:rsidR="00A027D8" w:rsidRPr="000A08E3" w:rsidDel="00421D84" w:rsidRDefault="00A027D8" w:rsidP="00BE28D4">
            <w:pPr>
              <w:pStyle w:val="tabletext11"/>
              <w:suppressAutoHyphens/>
              <w:jc w:val="center"/>
              <w:rPr>
                <w:del w:id="32419" w:author="Author"/>
                <w:b/>
              </w:rPr>
            </w:pPr>
          </w:p>
        </w:tc>
        <w:tc>
          <w:tcPr>
            <w:tcW w:w="2200" w:type="dxa"/>
            <w:tcBorders>
              <w:top w:val="single" w:sz="6" w:space="0" w:color="auto"/>
              <w:left w:val="nil"/>
              <w:bottom w:val="single" w:sz="6" w:space="0" w:color="auto"/>
              <w:right w:val="nil"/>
            </w:tcBorders>
          </w:tcPr>
          <w:p w14:paraId="04846577" w14:textId="77777777" w:rsidR="00A027D8" w:rsidRPr="000A08E3" w:rsidDel="00421D84" w:rsidRDefault="00A027D8" w:rsidP="00BE28D4">
            <w:pPr>
              <w:pStyle w:val="tabletext11"/>
              <w:suppressAutoHyphens/>
              <w:jc w:val="center"/>
              <w:rPr>
                <w:del w:id="32420" w:author="Author"/>
                <w:b/>
              </w:rPr>
            </w:pPr>
          </w:p>
        </w:tc>
        <w:tc>
          <w:tcPr>
            <w:tcW w:w="1260" w:type="dxa"/>
            <w:tcBorders>
              <w:top w:val="single" w:sz="6" w:space="0" w:color="auto"/>
              <w:left w:val="nil"/>
              <w:bottom w:val="single" w:sz="6" w:space="0" w:color="auto"/>
              <w:right w:val="nil"/>
            </w:tcBorders>
          </w:tcPr>
          <w:p w14:paraId="6635422C" w14:textId="77777777" w:rsidR="00A027D8" w:rsidRPr="000A08E3" w:rsidDel="00421D84" w:rsidRDefault="00A027D8" w:rsidP="00BE28D4">
            <w:pPr>
              <w:pStyle w:val="tabletext11"/>
              <w:suppressAutoHyphens/>
              <w:jc w:val="center"/>
              <w:rPr>
                <w:del w:id="32421" w:author="Author"/>
                <w:b/>
              </w:rPr>
            </w:pPr>
          </w:p>
        </w:tc>
        <w:tc>
          <w:tcPr>
            <w:tcW w:w="1260" w:type="dxa"/>
            <w:tcBorders>
              <w:top w:val="single" w:sz="6" w:space="0" w:color="auto"/>
              <w:left w:val="nil"/>
              <w:bottom w:val="single" w:sz="6" w:space="0" w:color="auto"/>
              <w:right w:val="nil"/>
            </w:tcBorders>
          </w:tcPr>
          <w:p w14:paraId="243877D0" w14:textId="77777777" w:rsidR="00A027D8" w:rsidRPr="000A08E3" w:rsidDel="00421D84" w:rsidRDefault="00A027D8" w:rsidP="00BE28D4">
            <w:pPr>
              <w:pStyle w:val="tabletext11"/>
              <w:suppressAutoHyphens/>
              <w:jc w:val="center"/>
              <w:rPr>
                <w:del w:id="32422" w:author="Author"/>
                <w:b/>
              </w:rPr>
            </w:pPr>
          </w:p>
        </w:tc>
        <w:tc>
          <w:tcPr>
            <w:tcW w:w="2871" w:type="dxa"/>
            <w:gridSpan w:val="2"/>
            <w:tcBorders>
              <w:top w:val="single" w:sz="6" w:space="0" w:color="auto"/>
              <w:left w:val="nil"/>
              <w:bottom w:val="single" w:sz="6" w:space="0" w:color="auto"/>
              <w:right w:val="single" w:sz="6" w:space="0" w:color="auto"/>
            </w:tcBorders>
          </w:tcPr>
          <w:p w14:paraId="25593AA2" w14:textId="77777777" w:rsidR="00A027D8" w:rsidRPr="000A08E3" w:rsidDel="00421D84" w:rsidRDefault="00A027D8" w:rsidP="00BE28D4">
            <w:pPr>
              <w:pStyle w:val="tabletext11"/>
              <w:suppressAutoHyphens/>
              <w:jc w:val="center"/>
              <w:rPr>
                <w:del w:id="32423" w:author="Author"/>
                <w:b/>
              </w:rPr>
            </w:pPr>
            <w:del w:id="32424" w:author="Author">
              <w:r w:rsidRPr="000A08E3" w:rsidDel="00421D84">
                <w:rPr>
                  <w:b/>
                </w:rPr>
                <w:delText>ZONE-RATED</w:delText>
              </w:r>
            </w:del>
          </w:p>
        </w:tc>
      </w:tr>
      <w:tr w:rsidR="00A027D8" w:rsidRPr="000A08E3" w:rsidDel="00421D84" w14:paraId="6F7F51AC" w14:textId="77777777" w:rsidTr="002F1572">
        <w:trPr>
          <w:cantSplit/>
          <w:trHeight w:val="190"/>
          <w:del w:id="32425" w:author="Author"/>
        </w:trPr>
        <w:tc>
          <w:tcPr>
            <w:tcW w:w="200" w:type="dxa"/>
            <w:tcBorders>
              <w:top w:val="nil"/>
              <w:left w:val="nil"/>
              <w:bottom w:val="nil"/>
              <w:right w:val="nil"/>
            </w:tcBorders>
          </w:tcPr>
          <w:p w14:paraId="721F4F29" w14:textId="77777777" w:rsidR="00A027D8" w:rsidRPr="000A08E3" w:rsidDel="00421D84" w:rsidRDefault="00A027D8" w:rsidP="00BE28D4">
            <w:pPr>
              <w:pStyle w:val="tabletext11"/>
              <w:suppressAutoHyphens/>
              <w:rPr>
                <w:del w:id="32426" w:author="Author"/>
              </w:rPr>
            </w:pPr>
            <w:del w:id="32427" w:author="Author">
              <w:r w:rsidRPr="000A08E3" w:rsidDel="00421D84">
                <w:br/>
              </w:r>
            </w:del>
          </w:p>
        </w:tc>
        <w:tc>
          <w:tcPr>
            <w:tcW w:w="2520" w:type="dxa"/>
            <w:tcBorders>
              <w:top w:val="single" w:sz="6" w:space="0" w:color="auto"/>
              <w:left w:val="single" w:sz="6" w:space="0" w:color="auto"/>
              <w:bottom w:val="nil"/>
              <w:right w:val="single" w:sz="6" w:space="0" w:color="auto"/>
            </w:tcBorders>
          </w:tcPr>
          <w:p w14:paraId="362CD600" w14:textId="77777777" w:rsidR="00A027D8" w:rsidRPr="000A08E3" w:rsidDel="00421D84" w:rsidRDefault="00A027D8" w:rsidP="00BE28D4">
            <w:pPr>
              <w:pStyle w:val="tabletext11"/>
              <w:suppressAutoHyphens/>
              <w:jc w:val="center"/>
              <w:rPr>
                <w:del w:id="32428" w:author="Author"/>
              </w:rPr>
            </w:pPr>
          </w:p>
        </w:tc>
        <w:tc>
          <w:tcPr>
            <w:tcW w:w="2200" w:type="dxa"/>
            <w:tcBorders>
              <w:top w:val="single" w:sz="6" w:space="0" w:color="auto"/>
              <w:left w:val="single" w:sz="6" w:space="0" w:color="auto"/>
              <w:bottom w:val="single" w:sz="6" w:space="0" w:color="auto"/>
              <w:right w:val="single" w:sz="6" w:space="0" w:color="auto"/>
            </w:tcBorders>
          </w:tcPr>
          <w:p w14:paraId="711A8C72" w14:textId="77777777" w:rsidR="00A027D8" w:rsidRPr="000A08E3" w:rsidDel="00421D84" w:rsidRDefault="00A027D8" w:rsidP="00BE28D4">
            <w:pPr>
              <w:pStyle w:val="tabletext11"/>
              <w:suppressAutoHyphens/>
              <w:jc w:val="center"/>
              <w:rPr>
                <w:del w:id="32429" w:author="Author"/>
              </w:rPr>
            </w:pPr>
            <w:del w:id="32430" w:author="Author">
              <w:r w:rsidRPr="000A08E3" w:rsidDel="00421D84">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228AF870" w14:textId="77777777" w:rsidR="00A027D8" w:rsidRPr="000A08E3" w:rsidDel="00421D84" w:rsidRDefault="00A027D8" w:rsidP="00BE28D4">
            <w:pPr>
              <w:pStyle w:val="tabletext11"/>
              <w:suppressAutoHyphens/>
              <w:jc w:val="center"/>
              <w:rPr>
                <w:del w:id="32431" w:author="Author"/>
              </w:rPr>
            </w:pPr>
            <w:del w:id="32432"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869A074" w14:textId="77777777" w:rsidR="00A027D8" w:rsidRPr="000A08E3" w:rsidDel="00421D84" w:rsidRDefault="00A027D8" w:rsidP="00BE28D4">
            <w:pPr>
              <w:pStyle w:val="tabletext11"/>
              <w:suppressAutoHyphens/>
              <w:jc w:val="center"/>
              <w:rPr>
                <w:del w:id="32433" w:author="Author"/>
              </w:rPr>
            </w:pPr>
            <w:del w:id="32434" w:author="Author">
              <w:r w:rsidRPr="000A08E3" w:rsidDel="00421D84">
                <w:delText>213 – –</w:delText>
              </w:r>
              <w:r w:rsidRPr="000A08E3" w:rsidDel="00421D84">
                <w:br/>
                <w:delText>216 – –</w:delText>
              </w:r>
            </w:del>
          </w:p>
        </w:tc>
        <w:tc>
          <w:tcPr>
            <w:tcW w:w="1435" w:type="dxa"/>
            <w:tcBorders>
              <w:top w:val="single" w:sz="6" w:space="0" w:color="auto"/>
              <w:left w:val="single" w:sz="6" w:space="0" w:color="auto"/>
              <w:bottom w:val="single" w:sz="6" w:space="0" w:color="auto"/>
              <w:right w:val="single" w:sz="6" w:space="0" w:color="auto"/>
            </w:tcBorders>
          </w:tcPr>
          <w:p w14:paraId="173D4BB9" w14:textId="77777777" w:rsidR="00A027D8" w:rsidRPr="000A08E3" w:rsidDel="00421D84" w:rsidRDefault="00A027D8" w:rsidP="00BE28D4">
            <w:pPr>
              <w:pStyle w:val="tabletext11"/>
              <w:suppressAutoHyphens/>
              <w:jc w:val="center"/>
              <w:rPr>
                <w:del w:id="32435" w:author="Author"/>
                <w:b/>
              </w:rPr>
            </w:pPr>
            <w:del w:id="32436" w:author="Author">
              <w:r w:rsidRPr="000A08E3" w:rsidDel="00421D84">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258EB9EC" w14:textId="77777777" w:rsidR="00A027D8" w:rsidRPr="000A08E3" w:rsidDel="00421D84" w:rsidRDefault="00A027D8" w:rsidP="00BE28D4">
            <w:pPr>
              <w:pStyle w:val="tabletext11"/>
              <w:suppressAutoHyphens/>
              <w:jc w:val="center"/>
              <w:rPr>
                <w:del w:id="32437" w:author="Author"/>
                <w:b/>
              </w:rPr>
            </w:pPr>
            <w:del w:id="32438" w:author="Author">
              <w:r w:rsidRPr="000A08E3" w:rsidDel="00421D84">
                <w:rPr>
                  <w:b/>
                </w:rPr>
                <w:delText>1.00</w:delText>
              </w:r>
            </w:del>
          </w:p>
        </w:tc>
      </w:tr>
      <w:tr w:rsidR="00A027D8" w:rsidRPr="000A08E3" w:rsidDel="00421D84" w14:paraId="6095D9E3" w14:textId="77777777" w:rsidTr="002F1572">
        <w:trPr>
          <w:cantSplit/>
          <w:trHeight w:val="190"/>
          <w:del w:id="32439" w:author="Author"/>
        </w:trPr>
        <w:tc>
          <w:tcPr>
            <w:tcW w:w="200" w:type="dxa"/>
            <w:tcBorders>
              <w:top w:val="nil"/>
              <w:left w:val="nil"/>
              <w:bottom w:val="nil"/>
              <w:right w:val="nil"/>
            </w:tcBorders>
          </w:tcPr>
          <w:p w14:paraId="026D2382" w14:textId="77777777" w:rsidR="00A027D8" w:rsidRPr="000A08E3" w:rsidDel="00421D84" w:rsidRDefault="00A027D8" w:rsidP="00BE28D4">
            <w:pPr>
              <w:pStyle w:val="tabletext11"/>
              <w:suppressAutoHyphens/>
              <w:rPr>
                <w:del w:id="32440" w:author="Author"/>
              </w:rPr>
            </w:pPr>
            <w:del w:id="32441" w:author="Author">
              <w:r w:rsidRPr="000A08E3" w:rsidDel="00421D84">
                <w:br/>
              </w:r>
            </w:del>
          </w:p>
        </w:tc>
        <w:tc>
          <w:tcPr>
            <w:tcW w:w="2520" w:type="dxa"/>
            <w:tcBorders>
              <w:top w:val="nil"/>
              <w:left w:val="single" w:sz="6" w:space="0" w:color="auto"/>
              <w:bottom w:val="nil"/>
              <w:right w:val="single" w:sz="6" w:space="0" w:color="auto"/>
            </w:tcBorders>
          </w:tcPr>
          <w:p w14:paraId="2FF7D49F" w14:textId="77777777" w:rsidR="00A027D8" w:rsidRPr="000A08E3" w:rsidDel="00421D84" w:rsidRDefault="00A027D8" w:rsidP="00BE28D4">
            <w:pPr>
              <w:pStyle w:val="tabletext11"/>
              <w:suppressAutoHyphens/>
              <w:jc w:val="center"/>
              <w:rPr>
                <w:del w:id="32442" w:author="Author"/>
              </w:rPr>
            </w:pPr>
            <w:del w:id="32443" w:author="Author">
              <w:r w:rsidRPr="000A08E3" w:rsidDel="00421D84">
                <w:rPr>
                  <w:b/>
                </w:rPr>
                <w:delText>Medium Trucks</w:delText>
              </w:r>
              <w:r w:rsidRPr="000A08E3" w:rsidDel="00421D84">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51A4998D" w14:textId="77777777" w:rsidR="00A027D8" w:rsidRPr="000A08E3" w:rsidDel="00421D84" w:rsidRDefault="00A027D8" w:rsidP="00BE28D4">
            <w:pPr>
              <w:pStyle w:val="tabletext11"/>
              <w:suppressAutoHyphens/>
              <w:jc w:val="center"/>
              <w:rPr>
                <w:del w:id="32444" w:author="Author"/>
              </w:rPr>
            </w:pPr>
            <w:del w:id="32445" w:author="Author">
              <w:r w:rsidRPr="000A08E3" w:rsidDel="00421D84">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2A39323" w14:textId="77777777" w:rsidR="00A027D8" w:rsidRPr="000A08E3" w:rsidDel="00421D84" w:rsidRDefault="00A027D8" w:rsidP="00BE28D4">
            <w:pPr>
              <w:pStyle w:val="tabletext11"/>
              <w:suppressAutoHyphens/>
              <w:jc w:val="center"/>
              <w:rPr>
                <w:del w:id="32446" w:author="Author"/>
              </w:rPr>
            </w:pPr>
            <w:del w:id="32447"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850622F" w14:textId="77777777" w:rsidR="00A027D8" w:rsidRPr="000A08E3" w:rsidDel="00421D84" w:rsidRDefault="00A027D8" w:rsidP="00BE28D4">
            <w:pPr>
              <w:pStyle w:val="tabletext11"/>
              <w:suppressAutoHyphens/>
              <w:jc w:val="center"/>
              <w:rPr>
                <w:del w:id="32448" w:author="Author"/>
              </w:rPr>
            </w:pPr>
            <w:del w:id="32449" w:author="Author">
              <w:r w:rsidRPr="000A08E3" w:rsidDel="00421D84">
                <w:delText>223 – –</w:delText>
              </w:r>
              <w:r w:rsidRPr="000A08E3" w:rsidDel="00421D84">
                <w:br/>
                <w:delText>226 – –</w:delText>
              </w:r>
            </w:del>
          </w:p>
        </w:tc>
        <w:tc>
          <w:tcPr>
            <w:tcW w:w="1435" w:type="dxa"/>
            <w:tcBorders>
              <w:top w:val="single" w:sz="6" w:space="0" w:color="auto"/>
              <w:left w:val="single" w:sz="6" w:space="0" w:color="auto"/>
              <w:bottom w:val="single" w:sz="6" w:space="0" w:color="auto"/>
              <w:right w:val="single" w:sz="6" w:space="0" w:color="auto"/>
            </w:tcBorders>
          </w:tcPr>
          <w:p w14:paraId="4ED36EF4" w14:textId="77777777" w:rsidR="00A027D8" w:rsidRPr="000A08E3" w:rsidDel="00421D84" w:rsidRDefault="00A027D8" w:rsidP="00BE28D4">
            <w:pPr>
              <w:pStyle w:val="tabletext11"/>
              <w:suppressAutoHyphens/>
              <w:jc w:val="center"/>
              <w:rPr>
                <w:del w:id="32450" w:author="Author"/>
                <w:b/>
              </w:rPr>
            </w:pPr>
            <w:del w:id="32451" w:author="Author">
              <w:r w:rsidRPr="000A08E3" w:rsidDel="00421D84">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2054643A" w14:textId="77777777" w:rsidR="00A027D8" w:rsidRPr="000A08E3" w:rsidDel="00421D84" w:rsidRDefault="00A027D8" w:rsidP="00BE28D4">
            <w:pPr>
              <w:pStyle w:val="tabletext11"/>
              <w:suppressAutoHyphens/>
              <w:jc w:val="center"/>
              <w:rPr>
                <w:del w:id="32452" w:author="Author"/>
                <w:b/>
              </w:rPr>
            </w:pPr>
            <w:del w:id="32453" w:author="Author">
              <w:r w:rsidRPr="000A08E3" w:rsidDel="00421D84">
                <w:rPr>
                  <w:b/>
                </w:rPr>
                <w:delText>1.00</w:delText>
              </w:r>
            </w:del>
          </w:p>
        </w:tc>
      </w:tr>
      <w:tr w:rsidR="00A027D8" w:rsidRPr="000A08E3" w:rsidDel="00421D84" w14:paraId="06DDEE52" w14:textId="77777777" w:rsidTr="002F1572">
        <w:trPr>
          <w:cantSplit/>
          <w:trHeight w:val="190"/>
          <w:del w:id="32454" w:author="Author"/>
        </w:trPr>
        <w:tc>
          <w:tcPr>
            <w:tcW w:w="200" w:type="dxa"/>
            <w:tcBorders>
              <w:top w:val="nil"/>
              <w:left w:val="nil"/>
              <w:bottom w:val="nil"/>
              <w:right w:val="nil"/>
            </w:tcBorders>
          </w:tcPr>
          <w:p w14:paraId="6FD4CAFB" w14:textId="77777777" w:rsidR="00A027D8" w:rsidRPr="000A08E3" w:rsidDel="00421D84" w:rsidRDefault="00A027D8" w:rsidP="00BE28D4">
            <w:pPr>
              <w:pStyle w:val="tabletext11"/>
              <w:suppressAutoHyphens/>
              <w:rPr>
                <w:del w:id="32455" w:author="Author"/>
              </w:rPr>
            </w:pPr>
            <w:del w:id="32456" w:author="Author">
              <w:r w:rsidRPr="000A08E3" w:rsidDel="00421D84">
                <w:br/>
              </w:r>
            </w:del>
          </w:p>
        </w:tc>
        <w:tc>
          <w:tcPr>
            <w:tcW w:w="2520" w:type="dxa"/>
            <w:tcBorders>
              <w:top w:val="nil"/>
              <w:left w:val="single" w:sz="6" w:space="0" w:color="auto"/>
              <w:bottom w:val="nil"/>
              <w:right w:val="single" w:sz="6" w:space="0" w:color="auto"/>
            </w:tcBorders>
          </w:tcPr>
          <w:p w14:paraId="517BE024" w14:textId="77777777" w:rsidR="00A027D8" w:rsidRPr="000A08E3" w:rsidDel="00421D84" w:rsidRDefault="00A027D8" w:rsidP="00BE28D4">
            <w:pPr>
              <w:pStyle w:val="tabletext11"/>
              <w:suppressAutoHyphens/>
              <w:jc w:val="center"/>
              <w:rPr>
                <w:del w:id="32457" w:author="Author"/>
              </w:rPr>
            </w:pPr>
            <w:del w:id="32458" w:author="Author">
              <w:r w:rsidRPr="000A08E3" w:rsidDel="00421D84">
                <w:delText>GVWR)</w:delText>
              </w:r>
            </w:del>
          </w:p>
        </w:tc>
        <w:tc>
          <w:tcPr>
            <w:tcW w:w="2200" w:type="dxa"/>
            <w:tcBorders>
              <w:top w:val="single" w:sz="6" w:space="0" w:color="auto"/>
              <w:left w:val="single" w:sz="6" w:space="0" w:color="auto"/>
              <w:bottom w:val="nil"/>
              <w:right w:val="single" w:sz="6" w:space="0" w:color="auto"/>
            </w:tcBorders>
          </w:tcPr>
          <w:p w14:paraId="1852A0B8" w14:textId="77777777" w:rsidR="00A027D8" w:rsidRPr="000A08E3" w:rsidDel="00421D84" w:rsidRDefault="00A027D8" w:rsidP="00BE28D4">
            <w:pPr>
              <w:pStyle w:val="tabletext11"/>
              <w:suppressAutoHyphens/>
              <w:jc w:val="center"/>
              <w:rPr>
                <w:del w:id="32459" w:author="Author"/>
              </w:rPr>
            </w:pPr>
            <w:del w:id="32460" w:author="Author">
              <w:r w:rsidRPr="000A08E3" w:rsidDel="00421D84">
                <w:rPr>
                  <w:b/>
                </w:rPr>
                <w:delText>Commercial</w:delText>
              </w:r>
            </w:del>
          </w:p>
        </w:tc>
        <w:tc>
          <w:tcPr>
            <w:tcW w:w="1260" w:type="dxa"/>
            <w:tcBorders>
              <w:top w:val="single" w:sz="6" w:space="0" w:color="auto"/>
              <w:left w:val="single" w:sz="6" w:space="0" w:color="auto"/>
              <w:bottom w:val="nil"/>
              <w:right w:val="single" w:sz="6" w:space="0" w:color="auto"/>
            </w:tcBorders>
          </w:tcPr>
          <w:p w14:paraId="34EC6BF1" w14:textId="77777777" w:rsidR="00A027D8" w:rsidRPr="000A08E3" w:rsidDel="00421D84" w:rsidRDefault="00A027D8" w:rsidP="00BE28D4">
            <w:pPr>
              <w:pStyle w:val="tabletext11"/>
              <w:suppressAutoHyphens/>
              <w:jc w:val="center"/>
              <w:rPr>
                <w:del w:id="32461" w:author="Author"/>
              </w:rPr>
            </w:pPr>
            <w:del w:id="32462"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nil"/>
              <w:right w:val="single" w:sz="6" w:space="0" w:color="auto"/>
            </w:tcBorders>
          </w:tcPr>
          <w:p w14:paraId="6CF5BFC2" w14:textId="77777777" w:rsidR="00A027D8" w:rsidRPr="000A08E3" w:rsidDel="00421D84" w:rsidRDefault="00A027D8" w:rsidP="00BE28D4">
            <w:pPr>
              <w:pStyle w:val="tabletext11"/>
              <w:suppressAutoHyphens/>
              <w:jc w:val="center"/>
              <w:rPr>
                <w:del w:id="32463" w:author="Author"/>
              </w:rPr>
            </w:pPr>
            <w:del w:id="32464" w:author="Author">
              <w:r w:rsidRPr="000A08E3" w:rsidDel="00421D84">
                <w:delText>233 – –</w:delText>
              </w:r>
              <w:r w:rsidRPr="000A08E3" w:rsidDel="00421D84">
                <w:br/>
                <w:delText>236 – –</w:delText>
              </w:r>
            </w:del>
          </w:p>
        </w:tc>
        <w:tc>
          <w:tcPr>
            <w:tcW w:w="1435" w:type="dxa"/>
            <w:tcBorders>
              <w:top w:val="single" w:sz="6" w:space="0" w:color="auto"/>
              <w:left w:val="single" w:sz="6" w:space="0" w:color="auto"/>
              <w:bottom w:val="nil"/>
              <w:right w:val="single" w:sz="6" w:space="0" w:color="auto"/>
            </w:tcBorders>
          </w:tcPr>
          <w:p w14:paraId="2ACA730F" w14:textId="77777777" w:rsidR="00A027D8" w:rsidRPr="000A08E3" w:rsidDel="00421D84" w:rsidRDefault="00A027D8" w:rsidP="00BE28D4">
            <w:pPr>
              <w:pStyle w:val="tabletext11"/>
              <w:suppressAutoHyphens/>
              <w:jc w:val="center"/>
              <w:rPr>
                <w:del w:id="32465" w:author="Author"/>
                <w:b/>
              </w:rPr>
            </w:pPr>
            <w:del w:id="32466" w:author="Author">
              <w:r w:rsidRPr="000A08E3" w:rsidDel="00421D84">
                <w:rPr>
                  <w:b/>
                </w:rPr>
                <w:delText>0.82</w:delText>
              </w:r>
            </w:del>
          </w:p>
        </w:tc>
        <w:tc>
          <w:tcPr>
            <w:tcW w:w="1436" w:type="dxa"/>
            <w:tcBorders>
              <w:top w:val="single" w:sz="6" w:space="0" w:color="auto"/>
              <w:left w:val="single" w:sz="6" w:space="0" w:color="auto"/>
              <w:bottom w:val="nil"/>
              <w:right w:val="single" w:sz="6" w:space="0" w:color="auto"/>
            </w:tcBorders>
          </w:tcPr>
          <w:p w14:paraId="33ACCA69" w14:textId="77777777" w:rsidR="00A027D8" w:rsidRPr="000A08E3" w:rsidDel="00421D84" w:rsidRDefault="00A027D8" w:rsidP="00BE28D4">
            <w:pPr>
              <w:pStyle w:val="tabletext11"/>
              <w:suppressAutoHyphens/>
              <w:jc w:val="center"/>
              <w:rPr>
                <w:del w:id="32467" w:author="Author"/>
                <w:b/>
              </w:rPr>
            </w:pPr>
            <w:del w:id="32468" w:author="Author">
              <w:r w:rsidRPr="000A08E3" w:rsidDel="00421D84">
                <w:rPr>
                  <w:b/>
                </w:rPr>
                <w:delText>1.00</w:delText>
              </w:r>
            </w:del>
          </w:p>
        </w:tc>
      </w:tr>
      <w:tr w:rsidR="00A027D8" w:rsidRPr="000A08E3" w:rsidDel="00421D84" w14:paraId="0699B590" w14:textId="77777777" w:rsidTr="002F1572">
        <w:trPr>
          <w:cantSplit/>
          <w:trHeight w:val="190"/>
          <w:del w:id="32469" w:author="Author"/>
        </w:trPr>
        <w:tc>
          <w:tcPr>
            <w:tcW w:w="200" w:type="dxa"/>
            <w:tcBorders>
              <w:top w:val="nil"/>
              <w:left w:val="nil"/>
              <w:bottom w:val="nil"/>
              <w:right w:val="nil"/>
            </w:tcBorders>
          </w:tcPr>
          <w:p w14:paraId="0B0C80E8" w14:textId="77777777" w:rsidR="00A027D8" w:rsidRPr="000A08E3" w:rsidDel="00421D84" w:rsidRDefault="00A027D8" w:rsidP="00BE28D4">
            <w:pPr>
              <w:pStyle w:val="tabletext11"/>
              <w:suppressAutoHyphens/>
              <w:rPr>
                <w:del w:id="32470" w:author="Author"/>
              </w:rPr>
            </w:pPr>
          </w:p>
        </w:tc>
        <w:tc>
          <w:tcPr>
            <w:tcW w:w="2520" w:type="dxa"/>
            <w:tcBorders>
              <w:top w:val="single" w:sz="6" w:space="0" w:color="auto"/>
              <w:left w:val="single" w:sz="6" w:space="0" w:color="auto"/>
              <w:bottom w:val="nil"/>
              <w:right w:val="nil"/>
            </w:tcBorders>
          </w:tcPr>
          <w:p w14:paraId="79B9F1D6" w14:textId="77777777" w:rsidR="00A027D8" w:rsidRPr="000A08E3" w:rsidDel="00421D84" w:rsidRDefault="00A027D8" w:rsidP="00BE28D4">
            <w:pPr>
              <w:pStyle w:val="tabletext11"/>
              <w:suppressAutoHyphens/>
              <w:jc w:val="center"/>
              <w:rPr>
                <w:del w:id="32471" w:author="Author"/>
              </w:rPr>
            </w:pPr>
          </w:p>
        </w:tc>
        <w:tc>
          <w:tcPr>
            <w:tcW w:w="2200" w:type="dxa"/>
            <w:tcBorders>
              <w:top w:val="single" w:sz="6" w:space="0" w:color="auto"/>
              <w:left w:val="nil"/>
              <w:bottom w:val="single" w:sz="6" w:space="0" w:color="auto"/>
              <w:right w:val="nil"/>
            </w:tcBorders>
          </w:tcPr>
          <w:p w14:paraId="6D7F895D" w14:textId="77777777" w:rsidR="00A027D8" w:rsidRPr="000A08E3" w:rsidDel="00421D84" w:rsidRDefault="00A027D8" w:rsidP="00BE28D4">
            <w:pPr>
              <w:pStyle w:val="tabletext11"/>
              <w:suppressAutoHyphens/>
              <w:jc w:val="center"/>
              <w:rPr>
                <w:del w:id="32472" w:author="Author"/>
              </w:rPr>
            </w:pPr>
          </w:p>
        </w:tc>
        <w:tc>
          <w:tcPr>
            <w:tcW w:w="1260" w:type="dxa"/>
            <w:tcBorders>
              <w:top w:val="single" w:sz="6" w:space="0" w:color="auto"/>
              <w:left w:val="nil"/>
              <w:bottom w:val="single" w:sz="6" w:space="0" w:color="auto"/>
              <w:right w:val="nil"/>
            </w:tcBorders>
          </w:tcPr>
          <w:p w14:paraId="50C5A0E8" w14:textId="77777777" w:rsidR="00A027D8" w:rsidRPr="000A08E3" w:rsidDel="00421D84" w:rsidRDefault="00A027D8" w:rsidP="00BE28D4">
            <w:pPr>
              <w:pStyle w:val="tabletext11"/>
              <w:suppressAutoHyphens/>
              <w:jc w:val="center"/>
              <w:rPr>
                <w:del w:id="32473" w:author="Author"/>
              </w:rPr>
            </w:pPr>
          </w:p>
        </w:tc>
        <w:tc>
          <w:tcPr>
            <w:tcW w:w="1260" w:type="dxa"/>
            <w:tcBorders>
              <w:top w:val="single" w:sz="6" w:space="0" w:color="auto"/>
              <w:left w:val="nil"/>
              <w:bottom w:val="single" w:sz="6" w:space="0" w:color="auto"/>
              <w:right w:val="nil"/>
            </w:tcBorders>
          </w:tcPr>
          <w:p w14:paraId="48BAC251" w14:textId="77777777" w:rsidR="00A027D8" w:rsidRPr="000A08E3" w:rsidDel="00421D84" w:rsidRDefault="00A027D8" w:rsidP="00BE28D4">
            <w:pPr>
              <w:pStyle w:val="tabletext11"/>
              <w:suppressAutoHyphens/>
              <w:jc w:val="center"/>
              <w:rPr>
                <w:del w:id="32474" w:author="Author"/>
              </w:rPr>
            </w:pPr>
          </w:p>
        </w:tc>
        <w:tc>
          <w:tcPr>
            <w:tcW w:w="1435" w:type="dxa"/>
            <w:tcBorders>
              <w:top w:val="single" w:sz="6" w:space="0" w:color="auto"/>
              <w:left w:val="nil"/>
              <w:bottom w:val="single" w:sz="6" w:space="0" w:color="auto"/>
              <w:right w:val="nil"/>
            </w:tcBorders>
          </w:tcPr>
          <w:p w14:paraId="3FBD75B1" w14:textId="77777777" w:rsidR="00A027D8" w:rsidRPr="000A08E3" w:rsidDel="00421D84" w:rsidRDefault="00A027D8" w:rsidP="00BE28D4">
            <w:pPr>
              <w:pStyle w:val="tabletext11"/>
              <w:suppressAutoHyphens/>
              <w:jc w:val="center"/>
              <w:rPr>
                <w:del w:id="32475" w:author="Author"/>
              </w:rPr>
            </w:pPr>
          </w:p>
        </w:tc>
        <w:tc>
          <w:tcPr>
            <w:tcW w:w="1436" w:type="dxa"/>
            <w:tcBorders>
              <w:top w:val="single" w:sz="6" w:space="0" w:color="auto"/>
              <w:left w:val="nil"/>
              <w:bottom w:val="single" w:sz="6" w:space="0" w:color="auto"/>
              <w:right w:val="single" w:sz="6" w:space="0" w:color="auto"/>
            </w:tcBorders>
          </w:tcPr>
          <w:p w14:paraId="6258E017" w14:textId="77777777" w:rsidR="00A027D8" w:rsidRPr="000A08E3" w:rsidDel="00421D84" w:rsidRDefault="00A027D8" w:rsidP="00BE28D4">
            <w:pPr>
              <w:pStyle w:val="tabletext11"/>
              <w:suppressAutoHyphens/>
              <w:jc w:val="center"/>
              <w:rPr>
                <w:del w:id="32476" w:author="Author"/>
              </w:rPr>
            </w:pPr>
          </w:p>
        </w:tc>
      </w:tr>
      <w:tr w:rsidR="00A027D8" w:rsidRPr="000A08E3" w:rsidDel="00421D84" w14:paraId="0EB8749A" w14:textId="77777777" w:rsidTr="002F1572">
        <w:trPr>
          <w:cantSplit/>
          <w:trHeight w:val="190"/>
          <w:del w:id="32477" w:author="Author"/>
        </w:trPr>
        <w:tc>
          <w:tcPr>
            <w:tcW w:w="200" w:type="dxa"/>
            <w:tcBorders>
              <w:top w:val="nil"/>
              <w:left w:val="nil"/>
              <w:bottom w:val="nil"/>
              <w:right w:val="nil"/>
            </w:tcBorders>
          </w:tcPr>
          <w:p w14:paraId="51D71BAB" w14:textId="77777777" w:rsidR="00A027D8" w:rsidRPr="000A08E3" w:rsidDel="00421D84" w:rsidRDefault="00A027D8" w:rsidP="00BE28D4">
            <w:pPr>
              <w:pStyle w:val="tabletext11"/>
              <w:suppressAutoHyphens/>
              <w:rPr>
                <w:del w:id="32478" w:author="Author"/>
              </w:rPr>
            </w:pPr>
            <w:del w:id="32479" w:author="Author">
              <w:r w:rsidRPr="000A08E3" w:rsidDel="00421D84">
                <w:br/>
              </w:r>
            </w:del>
          </w:p>
        </w:tc>
        <w:tc>
          <w:tcPr>
            <w:tcW w:w="2520" w:type="dxa"/>
            <w:tcBorders>
              <w:top w:val="single" w:sz="6" w:space="0" w:color="auto"/>
              <w:left w:val="single" w:sz="6" w:space="0" w:color="auto"/>
              <w:bottom w:val="nil"/>
              <w:right w:val="single" w:sz="6" w:space="0" w:color="auto"/>
            </w:tcBorders>
          </w:tcPr>
          <w:p w14:paraId="444D5E77" w14:textId="77777777" w:rsidR="00A027D8" w:rsidRPr="000A08E3" w:rsidDel="00421D84" w:rsidRDefault="00A027D8" w:rsidP="00BE28D4">
            <w:pPr>
              <w:pStyle w:val="tabletext11"/>
              <w:suppressAutoHyphens/>
              <w:jc w:val="center"/>
              <w:rPr>
                <w:del w:id="32480" w:author="Author"/>
              </w:rPr>
            </w:pPr>
          </w:p>
        </w:tc>
        <w:tc>
          <w:tcPr>
            <w:tcW w:w="2200" w:type="dxa"/>
            <w:tcBorders>
              <w:top w:val="single" w:sz="6" w:space="0" w:color="auto"/>
              <w:left w:val="single" w:sz="6" w:space="0" w:color="auto"/>
              <w:bottom w:val="single" w:sz="6" w:space="0" w:color="auto"/>
              <w:right w:val="single" w:sz="6" w:space="0" w:color="auto"/>
            </w:tcBorders>
          </w:tcPr>
          <w:p w14:paraId="672DD1EC" w14:textId="77777777" w:rsidR="00A027D8" w:rsidRPr="000A08E3" w:rsidDel="00421D84" w:rsidRDefault="00A027D8" w:rsidP="00BE28D4">
            <w:pPr>
              <w:pStyle w:val="tabletext11"/>
              <w:suppressAutoHyphens/>
              <w:jc w:val="center"/>
              <w:rPr>
                <w:del w:id="32481" w:author="Author"/>
              </w:rPr>
            </w:pPr>
            <w:del w:id="32482" w:author="Author">
              <w:r w:rsidRPr="000A08E3" w:rsidDel="00421D84">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3DB2AA4" w14:textId="77777777" w:rsidR="00A027D8" w:rsidRPr="000A08E3" w:rsidDel="00421D84" w:rsidRDefault="00A027D8" w:rsidP="00BE28D4">
            <w:pPr>
              <w:pStyle w:val="tabletext11"/>
              <w:suppressAutoHyphens/>
              <w:jc w:val="center"/>
              <w:rPr>
                <w:del w:id="32483" w:author="Author"/>
              </w:rPr>
            </w:pPr>
            <w:del w:id="32484"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9FFC299" w14:textId="77777777" w:rsidR="00A027D8" w:rsidRPr="000A08E3" w:rsidDel="00421D84" w:rsidRDefault="00A027D8" w:rsidP="00BE28D4">
            <w:pPr>
              <w:pStyle w:val="tabletext11"/>
              <w:suppressAutoHyphens/>
              <w:jc w:val="center"/>
              <w:rPr>
                <w:del w:id="32485" w:author="Author"/>
              </w:rPr>
            </w:pPr>
            <w:del w:id="32486" w:author="Author">
              <w:r w:rsidRPr="000A08E3" w:rsidDel="00421D84">
                <w:delText>313 – –</w:delText>
              </w:r>
              <w:r w:rsidRPr="000A08E3" w:rsidDel="00421D84">
                <w:br/>
                <w:delText>316 – –</w:delText>
              </w:r>
            </w:del>
          </w:p>
        </w:tc>
        <w:tc>
          <w:tcPr>
            <w:tcW w:w="1435" w:type="dxa"/>
            <w:tcBorders>
              <w:top w:val="single" w:sz="6" w:space="0" w:color="auto"/>
              <w:left w:val="single" w:sz="6" w:space="0" w:color="auto"/>
              <w:bottom w:val="single" w:sz="6" w:space="0" w:color="auto"/>
              <w:right w:val="single" w:sz="6" w:space="0" w:color="auto"/>
            </w:tcBorders>
          </w:tcPr>
          <w:p w14:paraId="13D94C70" w14:textId="77777777" w:rsidR="00A027D8" w:rsidRPr="000A08E3" w:rsidDel="00421D84" w:rsidRDefault="00A027D8" w:rsidP="00BE28D4">
            <w:pPr>
              <w:pStyle w:val="tabletext11"/>
              <w:suppressAutoHyphens/>
              <w:jc w:val="center"/>
              <w:rPr>
                <w:del w:id="32487" w:author="Author"/>
                <w:b/>
              </w:rPr>
            </w:pPr>
            <w:del w:id="32488" w:author="Author">
              <w:r w:rsidRPr="000A08E3" w:rsidDel="00421D84">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2562AE6" w14:textId="77777777" w:rsidR="00A027D8" w:rsidRPr="000A08E3" w:rsidDel="00421D84" w:rsidRDefault="00A027D8" w:rsidP="00BE28D4">
            <w:pPr>
              <w:pStyle w:val="tabletext11"/>
              <w:suppressAutoHyphens/>
              <w:jc w:val="center"/>
              <w:rPr>
                <w:del w:id="32489" w:author="Author"/>
                <w:b/>
              </w:rPr>
            </w:pPr>
            <w:del w:id="32490" w:author="Author">
              <w:r w:rsidRPr="000A08E3" w:rsidDel="00421D84">
                <w:rPr>
                  <w:b/>
                </w:rPr>
                <w:delText>1.00</w:delText>
              </w:r>
            </w:del>
          </w:p>
        </w:tc>
      </w:tr>
      <w:tr w:rsidR="00A027D8" w:rsidRPr="000A08E3" w:rsidDel="00421D84" w14:paraId="4874C009" w14:textId="77777777" w:rsidTr="002F1572">
        <w:trPr>
          <w:cantSplit/>
          <w:trHeight w:val="190"/>
          <w:del w:id="32491" w:author="Author"/>
        </w:trPr>
        <w:tc>
          <w:tcPr>
            <w:tcW w:w="200" w:type="dxa"/>
            <w:tcBorders>
              <w:top w:val="nil"/>
              <w:left w:val="nil"/>
              <w:bottom w:val="nil"/>
              <w:right w:val="nil"/>
            </w:tcBorders>
          </w:tcPr>
          <w:p w14:paraId="555DF084" w14:textId="77777777" w:rsidR="00A027D8" w:rsidRPr="000A08E3" w:rsidDel="00421D84" w:rsidRDefault="00A027D8" w:rsidP="00BE28D4">
            <w:pPr>
              <w:pStyle w:val="tabletext11"/>
              <w:suppressAutoHyphens/>
              <w:rPr>
                <w:del w:id="32492" w:author="Author"/>
              </w:rPr>
            </w:pPr>
            <w:del w:id="32493" w:author="Author">
              <w:r w:rsidRPr="000A08E3" w:rsidDel="00421D84">
                <w:br/>
              </w:r>
            </w:del>
          </w:p>
        </w:tc>
        <w:tc>
          <w:tcPr>
            <w:tcW w:w="2520" w:type="dxa"/>
            <w:tcBorders>
              <w:top w:val="nil"/>
              <w:left w:val="single" w:sz="6" w:space="0" w:color="auto"/>
              <w:bottom w:val="nil"/>
              <w:right w:val="single" w:sz="6" w:space="0" w:color="auto"/>
            </w:tcBorders>
          </w:tcPr>
          <w:p w14:paraId="0FE0D71E" w14:textId="77777777" w:rsidR="00A027D8" w:rsidRPr="000A08E3" w:rsidDel="00421D84" w:rsidRDefault="00A027D8" w:rsidP="00BE28D4">
            <w:pPr>
              <w:pStyle w:val="tabletext11"/>
              <w:suppressAutoHyphens/>
              <w:jc w:val="center"/>
              <w:rPr>
                <w:del w:id="32494" w:author="Author"/>
              </w:rPr>
            </w:pPr>
            <w:del w:id="32495" w:author="Author">
              <w:r w:rsidRPr="000A08E3" w:rsidDel="00421D84">
                <w:rPr>
                  <w:b/>
                </w:rPr>
                <w:delText>Heavy Trucks</w:delText>
              </w:r>
              <w:r w:rsidRPr="000A08E3" w:rsidDel="00421D84">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3FA9413C" w14:textId="77777777" w:rsidR="00A027D8" w:rsidRPr="000A08E3" w:rsidDel="00421D84" w:rsidRDefault="00A027D8" w:rsidP="00BE28D4">
            <w:pPr>
              <w:pStyle w:val="tabletext11"/>
              <w:suppressAutoHyphens/>
              <w:jc w:val="center"/>
              <w:rPr>
                <w:del w:id="32496" w:author="Author"/>
              </w:rPr>
            </w:pPr>
            <w:del w:id="32497" w:author="Author">
              <w:r w:rsidRPr="000A08E3" w:rsidDel="00421D84">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5B38827F" w14:textId="77777777" w:rsidR="00A027D8" w:rsidRPr="000A08E3" w:rsidDel="00421D84" w:rsidRDefault="00A027D8" w:rsidP="00BE28D4">
            <w:pPr>
              <w:pStyle w:val="tabletext11"/>
              <w:suppressAutoHyphens/>
              <w:jc w:val="center"/>
              <w:rPr>
                <w:del w:id="32498" w:author="Author"/>
              </w:rPr>
            </w:pPr>
            <w:del w:id="32499"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1F32AF7" w14:textId="77777777" w:rsidR="00A027D8" w:rsidRPr="000A08E3" w:rsidDel="00421D84" w:rsidRDefault="00A027D8" w:rsidP="00BE28D4">
            <w:pPr>
              <w:pStyle w:val="tabletext11"/>
              <w:suppressAutoHyphens/>
              <w:jc w:val="center"/>
              <w:rPr>
                <w:del w:id="32500" w:author="Author"/>
              </w:rPr>
            </w:pPr>
            <w:del w:id="32501" w:author="Author">
              <w:r w:rsidRPr="000A08E3" w:rsidDel="00421D84">
                <w:delText>323 – –</w:delText>
              </w:r>
              <w:r w:rsidRPr="000A08E3" w:rsidDel="00421D84">
                <w:br/>
                <w:delText>326 – –</w:delText>
              </w:r>
            </w:del>
          </w:p>
        </w:tc>
        <w:tc>
          <w:tcPr>
            <w:tcW w:w="1435" w:type="dxa"/>
            <w:tcBorders>
              <w:top w:val="single" w:sz="6" w:space="0" w:color="auto"/>
              <w:left w:val="single" w:sz="6" w:space="0" w:color="auto"/>
              <w:bottom w:val="single" w:sz="6" w:space="0" w:color="auto"/>
              <w:right w:val="single" w:sz="6" w:space="0" w:color="auto"/>
            </w:tcBorders>
          </w:tcPr>
          <w:p w14:paraId="08C3FDA1" w14:textId="77777777" w:rsidR="00A027D8" w:rsidRPr="000A08E3" w:rsidDel="00421D84" w:rsidRDefault="00A027D8" w:rsidP="00BE28D4">
            <w:pPr>
              <w:pStyle w:val="tabletext11"/>
              <w:suppressAutoHyphens/>
              <w:jc w:val="center"/>
              <w:rPr>
                <w:del w:id="32502" w:author="Author"/>
                <w:b/>
              </w:rPr>
            </w:pPr>
            <w:del w:id="32503" w:author="Author">
              <w:r w:rsidRPr="000A08E3" w:rsidDel="00421D84">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1E5D04B" w14:textId="77777777" w:rsidR="00A027D8" w:rsidRPr="000A08E3" w:rsidDel="00421D84" w:rsidRDefault="00A027D8" w:rsidP="00BE28D4">
            <w:pPr>
              <w:pStyle w:val="tabletext11"/>
              <w:suppressAutoHyphens/>
              <w:jc w:val="center"/>
              <w:rPr>
                <w:del w:id="32504" w:author="Author"/>
                <w:b/>
              </w:rPr>
            </w:pPr>
            <w:del w:id="32505" w:author="Author">
              <w:r w:rsidRPr="000A08E3" w:rsidDel="00421D84">
                <w:rPr>
                  <w:b/>
                </w:rPr>
                <w:delText>1.00</w:delText>
              </w:r>
            </w:del>
          </w:p>
        </w:tc>
      </w:tr>
      <w:tr w:rsidR="00A027D8" w:rsidRPr="000A08E3" w:rsidDel="00421D84" w14:paraId="5DE513C1" w14:textId="77777777" w:rsidTr="002F1572">
        <w:trPr>
          <w:cantSplit/>
          <w:trHeight w:val="190"/>
          <w:del w:id="32506" w:author="Author"/>
        </w:trPr>
        <w:tc>
          <w:tcPr>
            <w:tcW w:w="200" w:type="dxa"/>
            <w:tcBorders>
              <w:top w:val="nil"/>
              <w:left w:val="nil"/>
              <w:bottom w:val="nil"/>
              <w:right w:val="nil"/>
            </w:tcBorders>
          </w:tcPr>
          <w:p w14:paraId="41F7FD99" w14:textId="77777777" w:rsidR="00A027D8" w:rsidRPr="000A08E3" w:rsidDel="00421D84" w:rsidRDefault="00A027D8" w:rsidP="00BE28D4">
            <w:pPr>
              <w:pStyle w:val="tabletext11"/>
              <w:suppressAutoHyphens/>
              <w:rPr>
                <w:del w:id="32507" w:author="Author"/>
              </w:rPr>
            </w:pPr>
            <w:del w:id="32508" w:author="Author">
              <w:r w:rsidRPr="000A08E3" w:rsidDel="00421D84">
                <w:br/>
              </w:r>
            </w:del>
          </w:p>
        </w:tc>
        <w:tc>
          <w:tcPr>
            <w:tcW w:w="2520" w:type="dxa"/>
            <w:tcBorders>
              <w:top w:val="nil"/>
              <w:left w:val="single" w:sz="6" w:space="0" w:color="auto"/>
              <w:bottom w:val="nil"/>
              <w:right w:val="single" w:sz="6" w:space="0" w:color="auto"/>
            </w:tcBorders>
          </w:tcPr>
          <w:p w14:paraId="61C8B8BD" w14:textId="77777777" w:rsidR="00A027D8" w:rsidRPr="000A08E3" w:rsidDel="00421D84" w:rsidRDefault="00A027D8" w:rsidP="00BE28D4">
            <w:pPr>
              <w:pStyle w:val="tabletext11"/>
              <w:suppressAutoHyphens/>
              <w:jc w:val="center"/>
              <w:rPr>
                <w:del w:id="32509" w:author="Author"/>
              </w:rPr>
            </w:pPr>
            <w:del w:id="32510" w:author="Author">
              <w:r w:rsidRPr="000A08E3" w:rsidDel="00421D84">
                <w:delText>GVWR)</w:delText>
              </w:r>
            </w:del>
          </w:p>
        </w:tc>
        <w:tc>
          <w:tcPr>
            <w:tcW w:w="2200" w:type="dxa"/>
            <w:tcBorders>
              <w:top w:val="single" w:sz="6" w:space="0" w:color="auto"/>
              <w:left w:val="single" w:sz="6" w:space="0" w:color="auto"/>
              <w:bottom w:val="nil"/>
              <w:right w:val="single" w:sz="6" w:space="0" w:color="auto"/>
            </w:tcBorders>
          </w:tcPr>
          <w:p w14:paraId="6C64028C" w14:textId="77777777" w:rsidR="00A027D8" w:rsidRPr="000A08E3" w:rsidDel="00421D84" w:rsidRDefault="00A027D8" w:rsidP="00BE28D4">
            <w:pPr>
              <w:pStyle w:val="tabletext11"/>
              <w:suppressAutoHyphens/>
              <w:jc w:val="center"/>
              <w:rPr>
                <w:del w:id="32511" w:author="Author"/>
              </w:rPr>
            </w:pPr>
            <w:del w:id="32512" w:author="Author">
              <w:r w:rsidRPr="000A08E3" w:rsidDel="00421D84">
                <w:rPr>
                  <w:b/>
                </w:rPr>
                <w:delText>Commercial</w:delText>
              </w:r>
            </w:del>
          </w:p>
        </w:tc>
        <w:tc>
          <w:tcPr>
            <w:tcW w:w="1260" w:type="dxa"/>
            <w:tcBorders>
              <w:top w:val="single" w:sz="6" w:space="0" w:color="auto"/>
              <w:left w:val="single" w:sz="6" w:space="0" w:color="auto"/>
              <w:bottom w:val="nil"/>
              <w:right w:val="single" w:sz="6" w:space="0" w:color="auto"/>
            </w:tcBorders>
          </w:tcPr>
          <w:p w14:paraId="53C2B789" w14:textId="77777777" w:rsidR="00A027D8" w:rsidRPr="000A08E3" w:rsidDel="00421D84" w:rsidRDefault="00A027D8" w:rsidP="00BE28D4">
            <w:pPr>
              <w:pStyle w:val="tabletext11"/>
              <w:suppressAutoHyphens/>
              <w:jc w:val="center"/>
              <w:rPr>
                <w:del w:id="32513" w:author="Author"/>
              </w:rPr>
            </w:pPr>
            <w:del w:id="32514"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nil"/>
              <w:right w:val="single" w:sz="6" w:space="0" w:color="auto"/>
            </w:tcBorders>
          </w:tcPr>
          <w:p w14:paraId="7007D437" w14:textId="77777777" w:rsidR="00A027D8" w:rsidRPr="000A08E3" w:rsidDel="00421D84" w:rsidRDefault="00A027D8" w:rsidP="00BE28D4">
            <w:pPr>
              <w:pStyle w:val="tabletext11"/>
              <w:suppressAutoHyphens/>
              <w:jc w:val="center"/>
              <w:rPr>
                <w:del w:id="32515" w:author="Author"/>
              </w:rPr>
            </w:pPr>
            <w:del w:id="32516" w:author="Author">
              <w:r w:rsidRPr="000A08E3" w:rsidDel="00421D84">
                <w:delText>333 – –</w:delText>
              </w:r>
              <w:r w:rsidRPr="000A08E3" w:rsidDel="00421D84">
                <w:br/>
                <w:delText>336 – –</w:delText>
              </w:r>
            </w:del>
          </w:p>
        </w:tc>
        <w:tc>
          <w:tcPr>
            <w:tcW w:w="1435" w:type="dxa"/>
            <w:tcBorders>
              <w:top w:val="single" w:sz="6" w:space="0" w:color="auto"/>
              <w:left w:val="single" w:sz="6" w:space="0" w:color="auto"/>
              <w:bottom w:val="nil"/>
              <w:right w:val="single" w:sz="6" w:space="0" w:color="auto"/>
            </w:tcBorders>
          </w:tcPr>
          <w:p w14:paraId="77652CD3" w14:textId="77777777" w:rsidR="00A027D8" w:rsidRPr="000A08E3" w:rsidDel="00421D84" w:rsidRDefault="00A027D8" w:rsidP="00BE28D4">
            <w:pPr>
              <w:pStyle w:val="tabletext11"/>
              <w:suppressAutoHyphens/>
              <w:jc w:val="center"/>
              <w:rPr>
                <w:del w:id="32517" w:author="Author"/>
                <w:b/>
              </w:rPr>
            </w:pPr>
            <w:del w:id="32518" w:author="Author">
              <w:r w:rsidRPr="000A08E3" w:rsidDel="00421D84">
                <w:rPr>
                  <w:b/>
                </w:rPr>
                <w:delText>1.00</w:delText>
              </w:r>
            </w:del>
          </w:p>
        </w:tc>
        <w:tc>
          <w:tcPr>
            <w:tcW w:w="1436" w:type="dxa"/>
            <w:tcBorders>
              <w:top w:val="single" w:sz="6" w:space="0" w:color="auto"/>
              <w:left w:val="single" w:sz="6" w:space="0" w:color="auto"/>
              <w:bottom w:val="nil"/>
              <w:right w:val="single" w:sz="6" w:space="0" w:color="auto"/>
            </w:tcBorders>
          </w:tcPr>
          <w:p w14:paraId="7F759BC0" w14:textId="77777777" w:rsidR="00A027D8" w:rsidRPr="000A08E3" w:rsidDel="00421D84" w:rsidRDefault="00A027D8" w:rsidP="00BE28D4">
            <w:pPr>
              <w:pStyle w:val="tabletext11"/>
              <w:suppressAutoHyphens/>
              <w:jc w:val="center"/>
              <w:rPr>
                <w:del w:id="32519" w:author="Author"/>
                <w:b/>
              </w:rPr>
            </w:pPr>
            <w:del w:id="32520" w:author="Author">
              <w:r w:rsidRPr="000A08E3" w:rsidDel="00421D84">
                <w:rPr>
                  <w:b/>
                </w:rPr>
                <w:delText>1.00</w:delText>
              </w:r>
            </w:del>
          </w:p>
        </w:tc>
      </w:tr>
      <w:tr w:rsidR="00A027D8" w:rsidRPr="000A08E3" w:rsidDel="00421D84" w14:paraId="5EE02209" w14:textId="77777777" w:rsidTr="002F1572">
        <w:trPr>
          <w:cantSplit/>
          <w:trHeight w:val="190"/>
          <w:del w:id="32521" w:author="Author"/>
        </w:trPr>
        <w:tc>
          <w:tcPr>
            <w:tcW w:w="200" w:type="dxa"/>
            <w:tcBorders>
              <w:top w:val="nil"/>
              <w:left w:val="nil"/>
              <w:bottom w:val="nil"/>
              <w:right w:val="nil"/>
            </w:tcBorders>
          </w:tcPr>
          <w:p w14:paraId="3833A875" w14:textId="77777777" w:rsidR="00A027D8" w:rsidRPr="000A08E3" w:rsidDel="00421D84" w:rsidRDefault="00A027D8" w:rsidP="00BE28D4">
            <w:pPr>
              <w:pStyle w:val="tabletext11"/>
              <w:suppressAutoHyphens/>
              <w:rPr>
                <w:del w:id="32522" w:author="Author"/>
              </w:rPr>
            </w:pPr>
          </w:p>
        </w:tc>
        <w:tc>
          <w:tcPr>
            <w:tcW w:w="2520" w:type="dxa"/>
            <w:tcBorders>
              <w:top w:val="single" w:sz="6" w:space="0" w:color="auto"/>
              <w:left w:val="single" w:sz="6" w:space="0" w:color="auto"/>
              <w:bottom w:val="single" w:sz="6" w:space="0" w:color="auto"/>
              <w:right w:val="nil"/>
            </w:tcBorders>
          </w:tcPr>
          <w:p w14:paraId="30D26613" w14:textId="77777777" w:rsidR="00A027D8" w:rsidRPr="000A08E3" w:rsidDel="00421D84" w:rsidRDefault="00A027D8" w:rsidP="00BE28D4">
            <w:pPr>
              <w:pStyle w:val="tabletext11"/>
              <w:suppressAutoHyphens/>
              <w:jc w:val="center"/>
              <w:rPr>
                <w:del w:id="32523" w:author="Author"/>
              </w:rPr>
            </w:pPr>
          </w:p>
        </w:tc>
        <w:tc>
          <w:tcPr>
            <w:tcW w:w="2200" w:type="dxa"/>
            <w:tcBorders>
              <w:top w:val="single" w:sz="6" w:space="0" w:color="auto"/>
              <w:left w:val="nil"/>
              <w:bottom w:val="single" w:sz="6" w:space="0" w:color="auto"/>
              <w:right w:val="nil"/>
            </w:tcBorders>
          </w:tcPr>
          <w:p w14:paraId="12A2AB04" w14:textId="77777777" w:rsidR="00A027D8" w:rsidRPr="000A08E3" w:rsidDel="00421D84" w:rsidRDefault="00A027D8" w:rsidP="00BE28D4">
            <w:pPr>
              <w:pStyle w:val="tabletext11"/>
              <w:suppressAutoHyphens/>
              <w:jc w:val="center"/>
              <w:rPr>
                <w:del w:id="32524" w:author="Author"/>
              </w:rPr>
            </w:pPr>
          </w:p>
        </w:tc>
        <w:tc>
          <w:tcPr>
            <w:tcW w:w="1260" w:type="dxa"/>
            <w:tcBorders>
              <w:top w:val="single" w:sz="6" w:space="0" w:color="auto"/>
              <w:left w:val="nil"/>
              <w:bottom w:val="single" w:sz="6" w:space="0" w:color="auto"/>
              <w:right w:val="nil"/>
            </w:tcBorders>
          </w:tcPr>
          <w:p w14:paraId="05877034" w14:textId="77777777" w:rsidR="00A027D8" w:rsidRPr="000A08E3" w:rsidDel="00421D84" w:rsidRDefault="00A027D8" w:rsidP="00BE28D4">
            <w:pPr>
              <w:pStyle w:val="tabletext11"/>
              <w:suppressAutoHyphens/>
              <w:jc w:val="center"/>
              <w:rPr>
                <w:del w:id="32525" w:author="Author"/>
              </w:rPr>
            </w:pPr>
          </w:p>
        </w:tc>
        <w:tc>
          <w:tcPr>
            <w:tcW w:w="1260" w:type="dxa"/>
            <w:tcBorders>
              <w:top w:val="single" w:sz="6" w:space="0" w:color="auto"/>
              <w:left w:val="nil"/>
              <w:bottom w:val="single" w:sz="6" w:space="0" w:color="auto"/>
              <w:right w:val="nil"/>
            </w:tcBorders>
          </w:tcPr>
          <w:p w14:paraId="37E833C3" w14:textId="77777777" w:rsidR="00A027D8" w:rsidRPr="000A08E3" w:rsidDel="00421D84" w:rsidRDefault="00A027D8" w:rsidP="00BE28D4">
            <w:pPr>
              <w:pStyle w:val="tabletext11"/>
              <w:suppressAutoHyphens/>
              <w:jc w:val="center"/>
              <w:rPr>
                <w:del w:id="32526" w:author="Author"/>
              </w:rPr>
            </w:pPr>
          </w:p>
        </w:tc>
        <w:tc>
          <w:tcPr>
            <w:tcW w:w="1435" w:type="dxa"/>
            <w:tcBorders>
              <w:top w:val="single" w:sz="6" w:space="0" w:color="auto"/>
              <w:left w:val="nil"/>
              <w:bottom w:val="single" w:sz="6" w:space="0" w:color="auto"/>
              <w:right w:val="nil"/>
            </w:tcBorders>
          </w:tcPr>
          <w:p w14:paraId="62169482" w14:textId="77777777" w:rsidR="00A027D8" w:rsidRPr="000A08E3" w:rsidDel="00421D84" w:rsidRDefault="00A027D8" w:rsidP="00BE28D4">
            <w:pPr>
              <w:pStyle w:val="tabletext11"/>
              <w:tabs>
                <w:tab w:val="decimal" w:pos="500"/>
              </w:tabs>
              <w:suppressAutoHyphens/>
              <w:rPr>
                <w:del w:id="32527" w:author="Author"/>
              </w:rPr>
            </w:pPr>
          </w:p>
        </w:tc>
        <w:tc>
          <w:tcPr>
            <w:tcW w:w="1436" w:type="dxa"/>
            <w:tcBorders>
              <w:top w:val="single" w:sz="6" w:space="0" w:color="auto"/>
              <w:left w:val="nil"/>
              <w:bottom w:val="single" w:sz="6" w:space="0" w:color="auto"/>
              <w:right w:val="single" w:sz="6" w:space="0" w:color="auto"/>
            </w:tcBorders>
          </w:tcPr>
          <w:p w14:paraId="174C22CF" w14:textId="77777777" w:rsidR="00A027D8" w:rsidRPr="000A08E3" w:rsidDel="00421D84" w:rsidRDefault="00A027D8" w:rsidP="00BE28D4">
            <w:pPr>
              <w:pStyle w:val="tabletext11"/>
              <w:tabs>
                <w:tab w:val="decimal" w:pos="500"/>
              </w:tabs>
              <w:suppressAutoHyphens/>
              <w:rPr>
                <w:del w:id="32528" w:author="Author"/>
              </w:rPr>
            </w:pPr>
          </w:p>
        </w:tc>
      </w:tr>
      <w:tr w:rsidR="00A027D8" w:rsidRPr="000A08E3" w:rsidDel="00421D84" w14:paraId="6F2571B4" w14:textId="77777777" w:rsidTr="002F1572">
        <w:trPr>
          <w:cantSplit/>
          <w:trHeight w:val="190"/>
          <w:del w:id="32529" w:author="Author"/>
        </w:trPr>
        <w:tc>
          <w:tcPr>
            <w:tcW w:w="200" w:type="dxa"/>
            <w:tcBorders>
              <w:top w:val="nil"/>
              <w:left w:val="nil"/>
              <w:bottom w:val="nil"/>
              <w:right w:val="nil"/>
            </w:tcBorders>
          </w:tcPr>
          <w:p w14:paraId="57868E02" w14:textId="77777777" w:rsidR="00A027D8" w:rsidRPr="000A08E3" w:rsidDel="00421D84" w:rsidRDefault="00A027D8" w:rsidP="00BE28D4">
            <w:pPr>
              <w:pStyle w:val="tabletext11"/>
              <w:suppressAutoHyphens/>
              <w:rPr>
                <w:del w:id="32530" w:author="Author"/>
              </w:rPr>
            </w:pPr>
            <w:del w:id="32531" w:author="Author">
              <w:r w:rsidRPr="000A08E3" w:rsidDel="00421D84">
                <w:br/>
              </w:r>
            </w:del>
          </w:p>
        </w:tc>
        <w:tc>
          <w:tcPr>
            <w:tcW w:w="4720" w:type="dxa"/>
            <w:gridSpan w:val="2"/>
            <w:tcBorders>
              <w:top w:val="single" w:sz="6" w:space="0" w:color="auto"/>
              <w:left w:val="single" w:sz="6" w:space="0" w:color="auto"/>
              <w:bottom w:val="single" w:sz="6" w:space="0" w:color="auto"/>
              <w:right w:val="single" w:sz="6" w:space="0" w:color="auto"/>
            </w:tcBorders>
          </w:tcPr>
          <w:p w14:paraId="6002BB4A" w14:textId="77777777" w:rsidR="00A027D8" w:rsidRPr="000A08E3" w:rsidDel="00421D84" w:rsidRDefault="00A027D8" w:rsidP="00BE28D4">
            <w:pPr>
              <w:pStyle w:val="tabletext11"/>
              <w:suppressAutoHyphens/>
              <w:jc w:val="center"/>
              <w:rPr>
                <w:del w:id="32532" w:author="Author"/>
              </w:rPr>
            </w:pPr>
            <w:del w:id="32533" w:author="Author">
              <w:r w:rsidRPr="000A08E3" w:rsidDel="00421D84">
                <w:rPr>
                  <w:b/>
                </w:rPr>
                <w:delText>Extra-heavy Trucks</w:delText>
              </w:r>
              <w:r w:rsidRPr="000A08E3" w:rsidDel="00421D84">
                <w:rPr>
                  <w:b/>
                </w:rPr>
                <w:br/>
              </w:r>
              <w:r w:rsidRPr="000A08E3" w:rsidDel="00421D84">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63D7FA8B" w14:textId="77777777" w:rsidR="00A027D8" w:rsidRPr="000A08E3" w:rsidDel="00421D84" w:rsidRDefault="00A027D8" w:rsidP="00BE28D4">
            <w:pPr>
              <w:pStyle w:val="tabletext11"/>
              <w:suppressAutoHyphens/>
              <w:jc w:val="center"/>
              <w:rPr>
                <w:del w:id="32534" w:author="Author"/>
              </w:rPr>
            </w:pPr>
            <w:del w:id="32535"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FB39F94" w14:textId="77777777" w:rsidR="00A027D8" w:rsidRPr="000A08E3" w:rsidDel="00421D84" w:rsidRDefault="00A027D8" w:rsidP="00BE28D4">
            <w:pPr>
              <w:pStyle w:val="tabletext11"/>
              <w:suppressAutoHyphens/>
              <w:jc w:val="center"/>
              <w:rPr>
                <w:del w:id="32536" w:author="Author"/>
              </w:rPr>
            </w:pPr>
            <w:del w:id="32537" w:author="Author">
              <w:r w:rsidRPr="000A08E3" w:rsidDel="00421D84">
                <w:delText>403 – –</w:delText>
              </w:r>
              <w:r w:rsidRPr="000A08E3" w:rsidDel="00421D84">
                <w:br/>
                <w:delText>406 – –</w:delText>
              </w:r>
            </w:del>
          </w:p>
        </w:tc>
        <w:tc>
          <w:tcPr>
            <w:tcW w:w="1435" w:type="dxa"/>
            <w:tcBorders>
              <w:top w:val="single" w:sz="6" w:space="0" w:color="auto"/>
              <w:left w:val="single" w:sz="6" w:space="0" w:color="auto"/>
              <w:bottom w:val="single" w:sz="6" w:space="0" w:color="auto"/>
              <w:right w:val="single" w:sz="6" w:space="0" w:color="auto"/>
            </w:tcBorders>
          </w:tcPr>
          <w:p w14:paraId="58FDDEFC" w14:textId="77777777" w:rsidR="00A027D8" w:rsidRPr="000A08E3" w:rsidDel="00421D84" w:rsidRDefault="00A027D8" w:rsidP="00BE28D4">
            <w:pPr>
              <w:pStyle w:val="tabletext11"/>
              <w:suppressAutoHyphens/>
              <w:jc w:val="center"/>
              <w:rPr>
                <w:del w:id="32538" w:author="Author"/>
                <w:b/>
              </w:rPr>
            </w:pPr>
            <w:del w:id="32539" w:author="Author">
              <w:r w:rsidRPr="000A08E3" w:rsidDel="00421D84">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1E604AE2" w14:textId="77777777" w:rsidR="00A027D8" w:rsidRPr="000A08E3" w:rsidDel="00421D84" w:rsidRDefault="00A027D8" w:rsidP="00BE28D4">
            <w:pPr>
              <w:pStyle w:val="tabletext11"/>
              <w:suppressAutoHyphens/>
              <w:jc w:val="center"/>
              <w:rPr>
                <w:del w:id="32540" w:author="Author"/>
                <w:b/>
              </w:rPr>
            </w:pPr>
            <w:del w:id="32541" w:author="Author">
              <w:r w:rsidRPr="000A08E3" w:rsidDel="00421D84">
                <w:rPr>
                  <w:b/>
                </w:rPr>
                <w:delText>1.16</w:delText>
              </w:r>
            </w:del>
          </w:p>
        </w:tc>
      </w:tr>
      <w:tr w:rsidR="00A027D8" w:rsidRPr="000A08E3" w:rsidDel="00421D84" w14:paraId="2293A3B7" w14:textId="77777777" w:rsidTr="002F1572">
        <w:trPr>
          <w:cantSplit/>
          <w:trHeight w:val="190"/>
          <w:del w:id="32542" w:author="Author"/>
        </w:trPr>
        <w:tc>
          <w:tcPr>
            <w:tcW w:w="200" w:type="dxa"/>
            <w:tcBorders>
              <w:top w:val="nil"/>
              <w:left w:val="nil"/>
              <w:bottom w:val="nil"/>
              <w:right w:val="nil"/>
            </w:tcBorders>
          </w:tcPr>
          <w:p w14:paraId="0A87E9AD" w14:textId="77777777" w:rsidR="00A027D8" w:rsidRPr="000A08E3" w:rsidDel="00421D84" w:rsidRDefault="00A027D8" w:rsidP="00BE28D4">
            <w:pPr>
              <w:pStyle w:val="tabletext11"/>
              <w:suppressAutoHyphens/>
              <w:rPr>
                <w:del w:id="32543" w:author="Author"/>
              </w:rPr>
            </w:pPr>
          </w:p>
        </w:tc>
        <w:tc>
          <w:tcPr>
            <w:tcW w:w="2520" w:type="dxa"/>
            <w:tcBorders>
              <w:top w:val="single" w:sz="6" w:space="0" w:color="auto"/>
              <w:left w:val="single" w:sz="6" w:space="0" w:color="auto"/>
              <w:bottom w:val="nil"/>
              <w:right w:val="nil"/>
            </w:tcBorders>
          </w:tcPr>
          <w:p w14:paraId="1B1C38E3" w14:textId="77777777" w:rsidR="00A027D8" w:rsidRPr="000A08E3" w:rsidDel="00421D84" w:rsidRDefault="00A027D8" w:rsidP="00BE28D4">
            <w:pPr>
              <w:pStyle w:val="tabletext11"/>
              <w:suppressAutoHyphens/>
              <w:jc w:val="center"/>
              <w:rPr>
                <w:del w:id="32544" w:author="Author"/>
              </w:rPr>
            </w:pPr>
          </w:p>
        </w:tc>
        <w:tc>
          <w:tcPr>
            <w:tcW w:w="2200" w:type="dxa"/>
            <w:tcBorders>
              <w:top w:val="single" w:sz="6" w:space="0" w:color="auto"/>
              <w:left w:val="nil"/>
              <w:bottom w:val="single" w:sz="6" w:space="0" w:color="auto"/>
              <w:right w:val="nil"/>
            </w:tcBorders>
          </w:tcPr>
          <w:p w14:paraId="24BF284B" w14:textId="77777777" w:rsidR="00A027D8" w:rsidRPr="000A08E3" w:rsidDel="00421D84" w:rsidRDefault="00A027D8" w:rsidP="00BE28D4">
            <w:pPr>
              <w:pStyle w:val="tabletext11"/>
              <w:suppressAutoHyphens/>
              <w:jc w:val="center"/>
              <w:rPr>
                <w:del w:id="32545" w:author="Author"/>
              </w:rPr>
            </w:pPr>
          </w:p>
        </w:tc>
        <w:tc>
          <w:tcPr>
            <w:tcW w:w="1260" w:type="dxa"/>
            <w:tcBorders>
              <w:top w:val="single" w:sz="6" w:space="0" w:color="auto"/>
              <w:left w:val="nil"/>
              <w:bottom w:val="single" w:sz="6" w:space="0" w:color="auto"/>
              <w:right w:val="nil"/>
            </w:tcBorders>
          </w:tcPr>
          <w:p w14:paraId="54799831" w14:textId="77777777" w:rsidR="00A027D8" w:rsidRPr="000A08E3" w:rsidDel="00421D84" w:rsidRDefault="00A027D8" w:rsidP="00BE28D4">
            <w:pPr>
              <w:pStyle w:val="tabletext11"/>
              <w:suppressAutoHyphens/>
              <w:jc w:val="center"/>
              <w:rPr>
                <w:del w:id="32546" w:author="Author"/>
              </w:rPr>
            </w:pPr>
          </w:p>
        </w:tc>
        <w:tc>
          <w:tcPr>
            <w:tcW w:w="1260" w:type="dxa"/>
            <w:tcBorders>
              <w:top w:val="single" w:sz="6" w:space="0" w:color="auto"/>
              <w:left w:val="nil"/>
              <w:bottom w:val="single" w:sz="6" w:space="0" w:color="auto"/>
              <w:right w:val="nil"/>
            </w:tcBorders>
          </w:tcPr>
          <w:p w14:paraId="57D06C90" w14:textId="77777777" w:rsidR="00A027D8" w:rsidRPr="000A08E3" w:rsidDel="00421D84" w:rsidRDefault="00A027D8" w:rsidP="00BE28D4">
            <w:pPr>
              <w:pStyle w:val="tabletext11"/>
              <w:suppressAutoHyphens/>
              <w:jc w:val="center"/>
              <w:rPr>
                <w:del w:id="32547" w:author="Author"/>
              </w:rPr>
            </w:pPr>
          </w:p>
        </w:tc>
        <w:tc>
          <w:tcPr>
            <w:tcW w:w="1435" w:type="dxa"/>
            <w:tcBorders>
              <w:top w:val="single" w:sz="6" w:space="0" w:color="auto"/>
              <w:left w:val="nil"/>
              <w:bottom w:val="single" w:sz="6" w:space="0" w:color="auto"/>
              <w:right w:val="nil"/>
            </w:tcBorders>
          </w:tcPr>
          <w:p w14:paraId="71E1A534" w14:textId="77777777" w:rsidR="00A027D8" w:rsidRPr="000A08E3" w:rsidDel="00421D84" w:rsidRDefault="00A027D8" w:rsidP="00BE28D4">
            <w:pPr>
              <w:pStyle w:val="tabletext11"/>
              <w:suppressAutoHyphens/>
              <w:jc w:val="center"/>
              <w:rPr>
                <w:del w:id="32548" w:author="Author"/>
              </w:rPr>
            </w:pPr>
          </w:p>
        </w:tc>
        <w:tc>
          <w:tcPr>
            <w:tcW w:w="1436" w:type="dxa"/>
            <w:tcBorders>
              <w:top w:val="single" w:sz="6" w:space="0" w:color="auto"/>
              <w:left w:val="nil"/>
              <w:bottom w:val="single" w:sz="6" w:space="0" w:color="auto"/>
              <w:right w:val="single" w:sz="6" w:space="0" w:color="auto"/>
            </w:tcBorders>
          </w:tcPr>
          <w:p w14:paraId="788BB45F" w14:textId="77777777" w:rsidR="00A027D8" w:rsidRPr="000A08E3" w:rsidDel="00421D84" w:rsidRDefault="00A027D8" w:rsidP="00BE28D4">
            <w:pPr>
              <w:pStyle w:val="tabletext11"/>
              <w:suppressAutoHyphens/>
              <w:jc w:val="center"/>
              <w:rPr>
                <w:del w:id="32549" w:author="Author"/>
              </w:rPr>
            </w:pPr>
          </w:p>
        </w:tc>
      </w:tr>
      <w:tr w:rsidR="00A027D8" w:rsidRPr="000A08E3" w:rsidDel="00421D84" w14:paraId="5EAFD459" w14:textId="77777777" w:rsidTr="002F1572">
        <w:trPr>
          <w:cantSplit/>
          <w:trHeight w:val="190"/>
          <w:del w:id="32550" w:author="Author"/>
        </w:trPr>
        <w:tc>
          <w:tcPr>
            <w:tcW w:w="200" w:type="dxa"/>
            <w:tcBorders>
              <w:top w:val="nil"/>
              <w:left w:val="nil"/>
              <w:bottom w:val="nil"/>
              <w:right w:val="nil"/>
            </w:tcBorders>
          </w:tcPr>
          <w:p w14:paraId="14FC590F" w14:textId="77777777" w:rsidR="00A027D8" w:rsidRPr="000A08E3" w:rsidDel="00421D84" w:rsidRDefault="00A027D8" w:rsidP="00BE28D4">
            <w:pPr>
              <w:pStyle w:val="tabletext11"/>
              <w:suppressAutoHyphens/>
              <w:rPr>
                <w:del w:id="32551" w:author="Author"/>
              </w:rPr>
            </w:pPr>
            <w:del w:id="32552" w:author="Author">
              <w:r w:rsidRPr="000A08E3" w:rsidDel="00421D84">
                <w:br/>
              </w:r>
            </w:del>
          </w:p>
        </w:tc>
        <w:tc>
          <w:tcPr>
            <w:tcW w:w="2520" w:type="dxa"/>
            <w:tcBorders>
              <w:top w:val="single" w:sz="6" w:space="0" w:color="auto"/>
              <w:left w:val="single" w:sz="6" w:space="0" w:color="auto"/>
              <w:bottom w:val="nil"/>
              <w:right w:val="single" w:sz="6" w:space="0" w:color="auto"/>
            </w:tcBorders>
          </w:tcPr>
          <w:p w14:paraId="2FF1430E" w14:textId="77777777" w:rsidR="00A027D8" w:rsidRPr="000A08E3" w:rsidDel="00421D84" w:rsidRDefault="00A027D8" w:rsidP="00BE28D4">
            <w:pPr>
              <w:pStyle w:val="tabletext11"/>
              <w:suppressAutoHyphens/>
              <w:jc w:val="center"/>
              <w:rPr>
                <w:del w:id="32553" w:author="Author"/>
              </w:rPr>
            </w:pPr>
            <w:del w:id="32554" w:author="Author">
              <w:r w:rsidRPr="000A08E3" w:rsidDel="00421D84">
                <w:br/>
              </w:r>
              <w:r w:rsidRPr="000A08E3" w:rsidDel="00421D84">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55A6492D" w14:textId="77777777" w:rsidR="00A027D8" w:rsidRPr="000A08E3" w:rsidDel="00421D84" w:rsidRDefault="00A027D8" w:rsidP="00BE28D4">
            <w:pPr>
              <w:pStyle w:val="tabletext11"/>
              <w:suppressAutoHyphens/>
              <w:jc w:val="center"/>
              <w:rPr>
                <w:del w:id="32555" w:author="Author"/>
              </w:rPr>
            </w:pPr>
            <w:del w:id="32556" w:author="Author">
              <w:r w:rsidRPr="000A08E3" w:rsidDel="00421D84">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7521C10" w14:textId="77777777" w:rsidR="00A027D8" w:rsidRPr="000A08E3" w:rsidDel="00421D84" w:rsidRDefault="00A027D8" w:rsidP="00BE28D4">
            <w:pPr>
              <w:pStyle w:val="tabletext11"/>
              <w:suppressAutoHyphens/>
              <w:jc w:val="center"/>
              <w:rPr>
                <w:del w:id="32557" w:author="Author"/>
              </w:rPr>
            </w:pPr>
            <w:del w:id="32558"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40B6E0C" w14:textId="77777777" w:rsidR="00A027D8" w:rsidRPr="000A08E3" w:rsidDel="00421D84" w:rsidRDefault="00A027D8" w:rsidP="00BE28D4">
            <w:pPr>
              <w:pStyle w:val="tabletext11"/>
              <w:suppressAutoHyphens/>
              <w:jc w:val="center"/>
              <w:rPr>
                <w:del w:id="32559" w:author="Author"/>
              </w:rPr>
            </w:pPr>
            <w:del w:id="32560" w:author="Author">
              <w:r w:rsidRPr="000A08E3" w:rsidDel="00421D84">
                <w:delText>343 – –</w:delText>
              </w:r>
              <w:r w:rsidRPr="000A08E3" w:rsidDel="00421D84">
                <w:br/>
                <w:delText>346 – –</w:delText>
              </w:r>
            </w:del>
          </w:p>
        </w:tc>
        <w:tc>
          <w:tcPr>
            <w:tcW w:w="1435" w:type="dxa"/>
            <w:tcBorders>
              <w:top w:val="single" w:sz="6" w:space="0" w:color="auto"/>
              <w:left w:val="single" w:sz="6" w:space="0" w:color="auto"/>
              <w:bottom w:val="single" w:sz="6" w:space="0" w:color="auto"/>
              <w:right w:val="single" w:sz="6" w:space="0" w:color="auto"/>
            </w:tcBorders>
          </w:tcPr>
          <w:p w14:paraId="5589B333" w14:textId="77777777" w:rsidR="00A027D8" w:rsidRPr="000A08E3" w:rsidDel="00421D84" w:rsidRDefault="00A027D8" w:rsidP="00BE28D4">
            <w:pPr>
              <w:pStyle w:val="tabletext11"/>
              <w:suppressAutoHyphens/>
              <w:jc w:val="center"/>
              <w:rPr>
                <w:del w:id="32561" w:author="Author"/>
                <w:b/>
              </w:rPr>
            </w:pPr>
            <w:del w:id="32562" w:author="Author">
              <w:r w:rsidRPr="000A08E3" w:rsidDel="00421D84">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EAC9A80" w14:textId="77777777" w:rsidR="00A027D8" w:rsidRPr="000A08E3" w:rsidDel="00421D84" w:rsidRDefault="00A027D8" w:rsidP="00BE28D4">
            <w:pPr>
              <w:pStyle w:val="tabletext11"/>
              <w:suppressAutoHyphens/>
              <w:jc w:val="center"/>
              <w:rPr>
                <w:del w:id="32563" w:author="Author"/>
                <w:b/>
              </w:rPr>
            </w:pPr>
            <w:del w:id="32564" w:author="Author">
              <w:r w:rsidRPr="000A08E3" w:rsidDel="00421D84">
                <w:rPr>
                  <w:b/>
                </w:rPr>
                <w:delText>1.00</w:delText>
              </w:r>
            </w:del>
          </w:p>
        </w:tc>
      </w:tr>
      <w:tr w:rsidR="00A027D8" w:rsidRPr="000A08E3" w:rsidDel="00421D84" w14:paraId="473481A4" w14:textId="77777777" w:rsidTr="002F1572">
        <w:trPr>
          <w:cantSplit/>
          <w:trHeight w:val="190"/>
          <w:del w:id="32565" w:author="Author"/>
        </w:trPr>
        <w:tc>
          <w:tcPr>
            <w:tcW w:w="200" w:type="dxa"/>
            <w:tcBorders>
              <w:top w:val="nil"/>
              <w:left w:val="nil"/>
              <w:bottom w:val="nil"/>
              <w:right w:val="nil"/>
            </w:tcBorders>
          </w:tcPr>
          <w:p w14:paraId="1A724ED9" w14:textId="77777777" w:rsidR="00A027D8" w:rsidRPr="000A08E3" w:rsidDel="00421D84" w:rsidRDefault="00A027D8" w:rsidP="00BE28D4">
            <w:pPr>
              <w:pStyle w:val="tabletext11"/>
              <w:suppressAutoHyphens/>
              <w:rPr>
                <w:del w:id="32566" w:author="Author"/>
              </w:rPr>
            </w:pPr>
            <w:del w:id="32567" w:author="Author">
              <w:r w:rsidRPr="000A08E3" w:rsidDel="00421D84">
                <w:br/>
              </w:r>
            </w:del>
          </w:p>
        </w:tc>
        <w:tc>
          <w:tcPr>
            <w:tcW w:w="2520" w:type="dxa"/>
            <w:tcBorders>
              <w:top w:val="nil"/>
              <w:left w:val="single" w:sz="6" w:space="0" w:color="auto"/>
              <w:bottom w:val="nil"/>
              <w:right w:val="single" w:sz="6" w:space="0" w:color="auto"/>
            </w:tcBorders>
          </w:tcPr>
          <w:p w14:paraId="2E479F9E" w14:textId="77777777" w:rsidR="00A027D8" w:rsidRPr="000A08E3" w:rsidDel="00421D84" w:rsidRDefault="00A027D8" w:rsidP="00BE28D4">
            <w:pPr>
              <w:pStyle w:val="tabletext11"/>
              <w:suppressAutoHyphens/>
              <w:jc w:val="center"/>
              <w:rPr>
                <w:del w:id="32568" w:author="Author"/>
              </w:rPr>
            </w:pPr>
            <w:del w:id="32569" w:author="Author">
              <w:r w:rsidRPr="000A08E3" w:rsidDel="00421D84">
                <w:rPr>
                  <w:b/>
                </w:rPr>
                <w:delText>Truck-tractors</w:delText>
              </w:r>
              <w:r w:rsidRPr="000A08E3" w:rsidDel="00421D84">
                <w:rPr>
                  <w:b/>
                </w:rPr>
                <w:br/>
              </w:r>
              <w:r w:rsidRPr="000A08E3" w:rsidDel="00421D84">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0CC34080" w14:textId="77777777" w:rsidR="00A027D8" w:rsidRPr="000A08E3" w:rsidDel="00421D84" w:rsidRDefault="00A027D8" w:rsidP="00BE28D4">
            <w:pPr>
              <w:pStyle w:val="tabletext11"/>
              <w:suppressAutoHyphens/>
              <w:jc w:val="center"/>
              <w:rPr>
                <w:del w:id="32570" w:author="Author"/>
              </w:rPr>
            </w:pPr>
            <w:del w:id="32571" w:author="Author">
              <w:r w:rsidRPr="000A08E3" w:rsidDel="00421D84">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98E28A5" w14:textId="77777777" w:rsidR="00A027D8" w:rsidRPr="000A08E3" w:rsidDel="00421D84" w:rsidRDefault="00A027D8" w:rsidP="00BE28D4">
            <w:pPr>
              <w:pStyle w:val="tabletext11"/>
              <w:suppressAutoHyphens/>
              <w:jc w:val="center"/>
              <w:rPr>
                <w:del w:id="32572" w:author="Author"/>
              </w:rPr>
            </w:pPr>
            <w:del w:id="32573"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DBA19FC" w14:textId="77777777" w:rsidR="00A027D8" w:rsidRPr="000A08E3" w:rsidDel="00421D84" w:rsidRDefault="00A027D8" w:rsidP="00BE28D4">
            <w:pPr>
              <w:pStyle w:val="tabletext11"/>
              <w:suppressAutoHyphens/>
              <w:jc w:val="center"/>
              <w:rPr>
                <w:del w:id="32574" w:author="Author"/>
              </w:rPr>
            </w:pPr>
            <w:del w:id="32575" w:author="Author">
              <w:r w:rsidRPr="000A08E3" w:rsidDel="00421D84">
                <w:delText>353 – –</w:delText>
              </w:r>
              <w:r w:rsidRPr="000A08E3" w:rsidDel="00421D84">
                <w:br/>
                <w:delText>356 – –</w:delText>
              </w:r>
            </w:del>
          </w:p>
        </w:tc>
        <w:tc>
          <w:tcPr>
            <w:tcW w:w="1435" w:type="dxa"/>
            <w:tcBorders>
              <w:top w:val="single" w:sz="6" w:space="0" w:color="auto"/>
              <w:left w:val="single" w:sz="6" w:space="0" w:color="auto"/>
              <w:bottom w:val="single" w:sz="6" w:space="0" w:color="auto"/>
              <w:right w:val="single" w:sz="6" w:space="0" w:color="auto"/>
            </w:tcBorders>
          </w:tcPr>
          <w:p w14:paraId="07839C70" w14:textId="77777777" w:rsidR="00A027D8" w:rsidRPr="000A08E3" w:rsidDel="00421D84" w:rsidRDefault="00A027D8" w:rsidP="00BE28D4">
            <w:pPr>
              <w:pStyle w:val="tabletext11"/>
              <w:suppressAutoHyphens/>
              <w:jc w:val="center"/>
              <w:rPr>
                <w:del w:id="32576" w:author="Author"/>
                <w:b/>
              </w:rPr>
            </w:pPr>
            <w:del w:id="32577" w:author="Author">
              <w:r w:rsidRPr="000A08E3" w:rsidDel="00421D84">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F151787" w14:textId="77777777" w:rsidR="00A027D8" w:rsidRPr="000A08E3" w:rsidDel="00421D84" w:rsidRDefault="00A027D8" w:rsidP="00BE28D4">
            <w:pPr>
              <w:pStyle w:val="tabletext11"/>
              <w:suppressAutoHyphens/>
              <w:jc w:val="center"/>
              <w:rPr>
                <w:del w:id="32578" w:author="Author"/>
                <w:b/>
              </w:rPr>
            </w:pPr>
            <w:del w:id="32579" w:author="Author">
              <w:r w:rsidRPr="000A08E3" w:rsidDel="00421D84">
                <w:rPr>
                  <w:b/>
                </w:rPr>
                <w:delText>1.00</w:delText>
              </w:r>
            </w:del>
          </w:p>
        </w:tc>
      </w:tr>
      <w:tr w:rsidR="00A027D8" w:rsidRPr="000A08E3" w:rsidDel="00421D84" w14:paraId="4C9F6703" w14:textId="77777777" w:rsidTr="002F1572">
        <w:trPr>
          <w:cantSplit/>
          <w:trHeight w:val="190"/>
          <w:del w:id="32580" w:author="Author"/>
        </w:trPr>
        <w:tc>
          <w:tcPr>
            <w:tcW w:w="200" w:type="dxa"/>
            <w:tcBorders>
              <w:top w:val="nil"/>
              <w:left w:val="nil"/>
              <w:bottom w:val="nil"/>
              <w:right w:val="nil"/>
            </w:tcBorders>
          </w:tcPr>
          <w:p w14:paraId="445E4420" w14:textId="77777777" w:rsidR="00A027D8" w:rsidRPr="000A08E3" w:rsidDel="00421D84" w:rsidRDefault="00A027D8" w:rsidP="00BE28D4">
            <w:pPr>
              <w:pStyle w:val="tabletext11"/>
              <w:suppressAutoHyphens/>
              <w:rPr>
                <w:del w:id="32581" w:author="Author"/>
              </w:rPr>
            </w:pPr>
            <w:del w:id="32582" w:author="Author">
              <w:r w:rsidRPr="000A08E3" w:rsidDel="00421D84">
                <w:br/>
              </w:r>
            </w:del>
          </w:p>
        </w:tc>
        <w:tc>
          <w:tcPr>
            <w:tcW w:w="2520" w:type="dxa"/>
            <w:tcBorders>
              <w:top w:val="nil"/>
              <w:left w:val="single" w:sz="6" w:space="0" w:color="auto"/>
              <w:bottom w:val="nil"/>
              <w:right w:val="single" w:sz="6" w:space="0" w:color="auto"/>
            </w:tcBorders>
          </w:tcPr>
          <w:p w14:paraId="6F684767" w14:textId="77777777" w:rsidR="00A027D8" w:rsidRPr="000A08E3" w:rsidDel="00421D84" w:rsidRDefault="00A027D8" w:rsidP="00BE28D4">
            <w:pPr>
              <w:pStyle w:val="tabletext11"/>
              <w:suppressAutoHyphens/>
              <w:jc w:val="center"/>
              <w:rPr>
                <w:del w:id="32583" w:author="Author"/>
              </w:rPr>
            </w:pPr>
            <w:del w:id="32584" w:author="Author">
              <w:r w:rsidRPr="000A08E3" w:rsidDel="00421D84">
                <w:delText>GCW)</w:delText>
              </w:r>
            </w:del>
          </w:p>
        </w:tc>
        <w:tc>
          <w:tcPr>
            <w:tcW w:w="2200" w:type="dxa"/>
            <w:tcBorders>
              <w:top w:val="single" w:sz="6" w:space="0" w:color="auto"/>
              <w:left w:val="single" w:sz="6" w:space="0" w:color="auto"/>
              <w:bottom w:val="nil"/>
              <w:right w:val="single" w:sz="6" w:space="0" w:color="auto"/>
            </w:tcBorders>
          </w:tcPr>
          <w:p w14:paraId="0E883B13" w14:textId="77777777" w:rsidR="00A027D8" w:rsidRPr="000A08E3" w:rsidDel="00421D84" w:rsidRDefault="00A027D8" w:rsidP="00BE28D4">
            <w:pPr>
              <w:pStyle w:val="tabletext11"/>
              <w:suppressAutoHyphens/>
              <w:jc w:val="center"/>
              <w:rPr>
                <w:del w:id="32585" w:author="Author"/>
              </w:rPr>
            </w:pPr>
            <w:del w:id="32586" w:author="Author">
              <w:r w:rsidRPr="000A08E3" w:rsidDel="00421D84">
                <w:rPr>
                  <w:b/>
                </w:rPr>
                <w:delText>Commercial</w:delText>
              </w:r>
            </w:del>
          </w:p>
        </w:tc>
        <w:tc>
          <w:tcPr>
            <w:tcW w:w="1260" w:type="dxa"/>
            <w:tcBorders>
              <w:top w:val="single" w:sz="6" w:space="0" w:color="auto"/>
              <w:left w:val="single" w:sz="6" w:space="0" w:color="auto"/>
              <w:bottom w:val="nil"/>
              <w:right w:val="single" w:sz="6" w:space="0" w:color="auto"/>
            </w:tcBorders>
          </w:tcPr>
          <w:p w14:paraId="1B4EF6BC" w14:textId="77777777" w:rsidR="00A027D8" w:rsidRPr="000A08E3" w:rsidDel="00421D84" w:rsidRDefault="00A027D8" w:rsidP="00BE28D4">
            <w:pPr>
              <w:pStyle w:val="tabletext11"/>
              <w:suppressAutoHyphens/>
              <w:jc w:val="center"/>
              <w:rPr>
                <w:del w:id="32587" w:author="Author"/>
              </w:rPr>
            </w:pPr>
            <w:del w:id="32588"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nil"/>
              <w:right w:val="single" w:sz="6" w:space="0" w:color="auto"/>
            </w:tcBorders>
          </w:tcPr>
          <w:p w14:paraId="3F5C51EE" w14:textId="77777777" w:rsidR="00A027D8" w:rsidRPr="000A08E3" w:rsidDel="00421D84" w:rsidRDefault="00A027D8" w:rsidP="00BE28D4">
            <w:pPr>
              <w:pStyle w:val="tabletext11"/>
              <w:suppressAutoHyphens/>
              <w:jc w:val="center"/>
              <w:rPr>
                <w:del w:id="32589" w:author="Author"/>
              </w:rPr>
            </w:pPr>
            <w:del w:id="32590" w:author="Author">
              <w:r w:rsidRPr="000A08E3" w:rsidDel="00421D84">
                <w:delText>363 – –</w:delText>
              </w:r>
              <w:r w:rsidRPr="000A08E3" w:rsidDel="00421D84">
                <w:br/>
                <w:delText>366 – –</w:delText>
              </w:r>
            </w:del>
          </w:p>
        </w:tc>
        <w:tc>
          <w:tcPr>
            <w:tcW w:w="1435" w:type="dxa"/>
            <w:tcBorders>
              <w:top w:val="single" w:sz="6" w:space="0" w:color="auto"/>
              <w:left w:val="single" w:sz="6" w:space="0" w:color="auto"/>
              <w:bottom w:val="nil"/>
              <w:right w:val="single" w:sz="6" w:space="0" w:color="auto"/>
            </w:tcBorders>
          </w:tcPr>
          <w:p w14:paraId="53BFE3D0" w14:textId="77777777" w:rsidR="00A027D8" w:rsidRPr="000A08E3" w:rsidDel="00421D84" w:rsidRDefault="00A027D8" w:rsidP="00BE28D4">
            <w:pPr>
              <w:pStyle w:val="tabletext11"/>
              <w:suppressAutoHyphens/>
              <w:jc w:val="center"/>
              <w:rPr>
                <w:del w:id="32591" w:author="Author"/>
                <w:b/>
              </w:rPr>
            </w:pPr>
            <w:del w:id="32592" w:author="Author">
              <w:r w:rsidRPr="000A08E3" w:rsidDel="00421D84">
                <w:rPr>
                  <w:b/>
                </w:rPr>
                <w:delText>1.00</w:delText>
              </w:r>
            </w:del>
          </w:p>
        </w:tc>
        <w:tc>
          <w:tcPr>
            <w:tcW w:w="1436" w:type="dxa"/>
            <w:tcBorders>
              <w:top w:val="single" w:sz="6" w:space="0" w:color="auto"/>
              <w:left w:val="single" w:sz="6" w:space="0" w:color="auto"/>
              <w:bottom w:val="nil"/>
              <w:right w:val="single" w:sz="6" w:space="0" w:color="auto"/>
            </w:tcBorders>
          </w:tcPr>
          <w:p w14:paraId="03937FED" w14:textId="77777777" w:rsidR="00A027D8" w:rsidRPr="000A08E3" w:rsidDel="00421D84" w:rsidRDefault="00A027D8" w:rsidP="00BE28D4">
            <w:pPr>
              <w:pStyle w:val="tabletext11"/>
              <w:suppressAutoHyphens/>
              <w:jc w:val="center"/>
              <w:rPr>
                <w:del w:id="32593" w:author="Author"/>
                <w:b/>
              </w:rPr>
            </w:pPr>
            <w:del w:id="32594" w:author="Author">
              <w:r w:rsidRPr="000A08E3" w:rsidDel="00421D84">
                <w:rPr>
                  <w:b/>
                </w:rPr>
                <w:delText>1.00</w:delText>
              </w:r>
            </w:del>
          </w:p>
        </w:tc>
      </w:tr>
      <w:tr w:rsidR="00A027D8" w:rsidRPr="000A08E3" w:rsidDel="00421D84" w14:paraId="55BE2BA3" w14:textId="77777777" w:rsidTr="002F1572">
        <w:trPr>
          <w:cantSplit/>
          <w:trHeight w:val="190"/>
          <w:del w:id="32595" w:author="Author"/>
        </w:trPr>
        <w:tc>
          <w:tcPr>
            <w:tcW w:w="200" w:type="dxa"/>
            <w:tcBorders>
              <w:top w:val="nil"/>
              <w:left w:val="nil"/>
              <w:bottom w:val="nil"/>
              <w:right w:val="nil"/>
            </w:tcBorders>
          </w:tcPr>
          <w:p w14:paraId="1A3FB59C" w14:textId="77777777" w:rsidR="00A027D8" w:rsidRPr="000A08E3" w:rsidDel="00421D84" w:rsidRDefault="00A027D8" w:rsidP="00BE28D4">
            <w:pPr>
              <w:pStyle w:val="tabletext11"/>
              <w:suppressAutoHyphens/>
              <w:rPr>
                <w:del w:id="32596" w:author="Author"/>
              </w:rPr>
            </w:pPr>
          </w:p>
        </w:tc>
        <w:tc>
          <w:tcPr>
            <w:tcW w:w="2520" w:type="dxa"/>
            <w:tcBorders>
              <w:top w:val="single" w:sz="6" w:space="0" w:color="auto"/>
              <w:left w:val="single" w:sz="6" w:space="0" w:color="auto"/>
              <w:bottom w:val="single" w:sz="6" w:space="0" w:color="auto"/>
              <w:right w:val="nil"/>
            </w:tcBorders>
          </w:tcPr>
          <w:p w14:paraId="1926DB25" w14:textId="77777777" w:rsidR="00A027D8" w:rsidRPr="000A08E3" w:rsidDel="00421D84" w:rsidRDefault="00A027D8" w:rsidP="00BE28D4">
            <w:pPr>
              <w:pStyle w:val="tabletext11"/>
              <w:suppressAutoHyphens/>
              <w:jc w:val="center"/>
              <w:rPr>
                <w:del w:id="32597" w:author="Author"/>
              </w:rPr>
            </w:pPr>
          </w:p>
        </w:tc>
        <w:tc>
          <w:tcPr>
            <w:tcW w:w="2200" w:type="dxa"/>
            <w:tcBorders>
              <w:top w:val="single" w:sz="6" w:space="0" w:color="auto"/>
              <w:left w:val="nil"/>
              <w:bottom w:val="single" w:sz="6" w:space="0" w:color="auto"/>
              <w:right w:val="nil"/>
            </w:tcBorders>
          </w:tcPr>
          <w:p w14:paraId="02B1DA22" w14:textId="77777777" w:rsidR="00A027D8" w:rsidRPr="000A08E3" w:rsidDel="00421D84" w:rsidRDefault="00A027D8" w:rsidP="00BE28D4">
            <w:pPr>
              <w:pStyle w:val="tabletext11"/>
              <w:suppressAutoHyphens/>
              <w:jc w:val="center"/>
              <w:rPr>
                <w:del w:id="32598" w:author="Author"/>
              </w:rPr>
            </w:pPr>
          </w:p>
        </w:tc>
        <w:tc>
          <w:tcPr>
            <w:tcW w:w="1260" w:type="dxa"/>
            <w:tcBorders>
              <w:top w:val="single" w:sz="6" w:space="0" w:color="auto"/>
              <w:left w:val="nil"/>
              <w:bottom w:val="single" w:sz="6" w:space="0" w:color="auto"/>
              <w:right w:val="nil"/>
            </w:tcBorders>
          </w:tcPr>
          <w:p w14:paraId="7C0A0CF6" w14:textId="77777777" w:rsidR="00A027D8" w:rsidRPr="000A08E3" w:rsidDel="00421D84" w:rsidRDefault="00A027D8" w:rsidP="00BE28D4">
            <w:pPr>
              <w:pStyle w:val="tabletext11"/>
              <w:suppressAutoHyphens/>
              <w:jc w:val="center"/>
              <w:rPr>
                <w:del w:id="32599" w:author="Author"/>
              </w:rPr>
            </w:pPr>
          </w:p>
        </w:tc>
        <w:tc>
          <w:tcPr>
            <w:tcW w:w="1260" w:type="dxa"/>
            <w:tcBorders>
              <w:top w:val="single" w:sz="6" w:space="0" w:color="auto"/>
              <w:left w:val="nil"/>
              <w:bottom w:val="single" w:sz="6" w:space="0" w:color="auto"/>
              <w:right w:val="nil"/>
            </w:tcBorders>
          </w:tcPr>
          <w:p w14:paraId="28A02591" w14:textId="77777777" w:rsidR="00A027D8" w:rsidRPr="000A08E3" w:rsidDel="00421D84" w:rsidRDefault="00A027D8" w:rsidP="00BE28D4">
            <w:pPr>
              <w:pStyle w:val="tabletext11"/>
              <w:suppressAutoHyphens/>
              <w:jc w:val="center"/>
              <w:rPr>
                <w:del w:id="32600" w:author="Author"/>
              </w:rPr>
            </w:pPr>
          </w:p>
        </w:tc>
        <w:tc>
          <w:tcPr>
            <w:tcW w:w="1435" w:type="dxa"/>
            <w:tcBorders>
              <w:top w:val="single" w:sz="6" w:space="0" w:color="auto"/>
              <w:left w:val="nil"/>
              <w:bottom w:val="single" w:sz="6" w:space="0" w:color="auto"/>
              <w:right w:val="nil"/>
            </w:tcBorders>
          </w:tcPr>
          <w:p w14:paraId="22CE0152" w14:textId="77777777" w:rsidR="00A027D8" w:rsidRPr="000A08E3" w:rsidDel="00421D84" w:rsidRDefault="00A027D8" w:rsidP="00BE28D4">
            <w:pPr>
              <w:pStyle w:val="tabletext11"/>
              <w:suppressAutoHyphens/>
              <w:jc w:val="center"/>
              <w:rPr>
                <w:del w:id="32601" w:author="Author"/>
              </w:rPr>
            </w:pPr>
          </w:p>
        </w:tc>
        <w:tc>
          <w:tcPr>
            <w:tcW w:w="1436" w:type="dxa"/>
            <w:tcBorders>
              <w:top w:val="single" w:sz="6" w:space="0" w:color="auto"/>
              <w:left w:val="nil"/>
              <w:bottom w:val="single" w:sz="6" w:space="0" w:color="auto"/>
              <w:right w:val="single" w:sz="6" w:space="0" w:color="auto"/>
            </w:tcBorders>
          </w:tcPr>
          <w:p w14:paraId="541571DE" w14:textId="77777777" w:rsidR="00A027D8" w:rsidRPr="000A08E3" w:rsidDel="00421D84" w:rsidRDefault="00A027D8" w:rsidP="00BE28D4">
            <w:pPr>
              <w:pStyle w:val="tabletext11"/>
              <w:suppressAutoHyphens/>
              <w:jc w:val="center"/>
              <w:rPr>
                <w:del w:id="32602" w:author="Author"/>
              </w:rPr>
            </w:pPr>
          </w:p>
        </w:tc>
      </w:tr>
      <w:tr w:rsidR="00A027D8" w:rsidRPr="000A08E3" w:rsidDel="00421D84" w14:paraId="723582DF" w14:textId="77777777" w:rsidTr="002F1572">
        <w:trPr>
          <w:cantSplit/>
          <w:trHeight w:val="190"/>
          <w:del w:id="32603" w:author="Author"/>
        </w:trPr>
        <w:tc>
          <w:tcPr>
            <w:tcW w:w="200" w:type="dxa"/>
            <w:tcBorders>
              <w:top w:val="nil"/>
              <w:left w:val="nil"/>
              <w:bottom w:val="nil"/>
              <w:right w:val="nil"/>
            </w:tcBorders>
          </w:tcPr>
          <w:p w14:paraId="7B9CEBD2" w14:textId="77777777" w:rsidR="00A027D8" w:rsidRPr="000A08E3" w:rsidDel="00421D84" w:rsidRDefault="00A027D8" w:rsidP="00BE28D4">
            <w:pPr>
              <w:pStyle w:val="tabletext11"/>
              <w:suppressAutoHyphens/>
              <w:rPr>
                <w:del w:id="32604" w:author="Author"/>
              </w:rPr>
            </w:pPr>
            <w:del w:id="32605" w:author="Author">
              <w:r w:rsidRPr="000A08E3" w:rsidDel="00421D84">
                <w:br/>
              </w:r>
            </w:del>
          </w:p>
        </w:tc>
        <w:tc>
          <w:tcPr>
            <w:tcW w:w="4720" w:type="dxa"/>
            <w:gridSpan w:val="2"/>
            <w:tcBorders>
              <w:top w:val="single" w:sz="6" w:space="0" w:color="auto"/>
              <w:left w:val="single" w:sz="6" w:space="0" w:color="auto"/>
              <w:bottom w:val="single" w:sz="6" w:space="0" w:color="auto"/>
              <w:right w:val="single" w:sz="6" w:space="0" w:color="auto"/>
            </w:tcBorders>
          </w:tcPr>
          <w:p w14:paraId="4E0FCECD" w14:textId="77777777" w:rsidR="00A027D8" w:rsidRPr="000A08E3" w:rsidDel="00421D84" w:rsidRDefault="00A027D8" w:rsidP="00BE28D4">
            <w:pPr>
              <w:pStyle w:val="tabletext11"/>
              <w:suppressAutoHyphens/>
              <w:jc w:val="center"/>
              <w:rPr>
                <w:del w:id="32606" w:author="Author"/>
              </w:rPr>
            </w:pPr>
            <w:del w:id="32607" w:author="Author">
              <w:r w:rsidRPr="000A08E3" w:rsidDel="00421D84">
                <w:rPr>
                  <w:b/>
                </w:rPr>
                <w:delText>Extra-heavy Truck-tractors</w:delText>
              </w:r>
              <w:r w:rsidRPr="000A08E3" w:rsidDel="00421D84">
                <w:rPr>
                  <w:b/>
                </w:rPr>
                <w:br/>
              </w:r>
              <w:r w:rsidRPr="000A08E3" w:rsidDel="00421D84">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4F7D5D85" w14:textId="77777777" w:rsidR="00A027D8" w:rsidRPr="000A08E3" w:rsidDel="00421D84" w:rsidRDefault="00A027D8" w:rsidP="00BE28D4">
            <w:pPr>
              <w:pStyle w:val="tabletext11"/>
              <w:suppressAutoHyphens/>
              <w:jc w:val="center"/>
              <w:rPr>
                <w:del w:id="32608" w:author="Author"/>
              </w:rPr>
            </w:pPr>
            <w:del w:id="32609"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779A95C" w14:textId="77777777" w:rsidR="00A027D8" w:rsidRPr="000A08E3" w:rsidDel="00421D84" w:rsidRDefault="00A027D8" w:rsidP="00BE28D4">
            <w:pPr>
              <w:pStyle w:val="tabletext11"/>
              <w:suppressAutoHyphens/>
              <w:jc w:val="center"/>
              <w:rPr>
                <w:del w:id="32610" w:author="Author"/>
              </w:rPr>
            </w:pPr>
            <w:del w:id="32611" w:author="Author">
              <w:r w:rsidRPr="000A08E3" w:rsidDel="00421D84">
                <w:delText>503 – –</w:delText>
              </w:r>
              <w:r w:rsidRPr="000A08E3" w:rsidDel="00421D84">
                <w:br/>
                <w:delText>506 – –</w:delText>
              </w:r>
            </w:del>
          </w:p>
        </w:tc>
        <w:tc>
          <w:tcPr>
            <w:tcW w:w="1435" w:type="dxa"/>
            <w:tcBorders>
              <w:top w:val="single" w:sz="6" w:space="0" w:color="auto"/>
              <w:left w:val="single" w:sz="6" w:space="0" w:color="auto"/>
              <w:bottom w:val="single" w:sz="6" w:space="0" w:color="auto"/>
              <w:right w:val="single" w:sz="6" w:space="0" w:color="auto"/>
            </w:tcBorders>
          </w:tcPr>
          <w:p w14:paraId="3162F36F" w14:textId="77777777" w:rsidR="00A027D8" w:rsidRPr="000A08E3" w:rsidDel="00421D84" w:rsidRDefault="00A027D8" w:rsidP="00BE28D4">
            <w:pPr>
              <w:pStyle w:val="tabletext11"/>
              <w:suppressAutoHyphens/>
              <w:jc w:val="center"/>
              <w:rPr>
                <w:del w:id="32612" w:author="Author"/>
                <w:b/>
              </w:rPr>
            </w:pPr>
            <w:del w:id="32613" w:author="Author">
              <w:r w:rsidRPr="000A08E3" w:rsidDel="00421D84">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3C21A7F7" w14:textId="77777777" w:rsidR="00A027D8" w:rsidRPr="000A08E3" w:rsidDel="00421D84" w:rsidRDefault="00A027D8" w:rsidP="00BE28D4">
            <w:pPr>
              <w:pStyle w:val="tabletext11"/>
              <w:suppressAutoHyphens/>
              <w:jc w:val="center"/>
              <w:rPr>
                <w:del w:id="32614" w:author="Author"/>
                <w:b/>
              </w:rPr>
            </w:pPr>
            <w:del w:id="32615" w:author="Author">
              <w:r w:rsidRPr="000A08E3" w:rsidDel="00421D84">
                <w:rPr>
                  <w:b/>
                </w:rPr>
                <w:delText>1.16</w:delText>
              </w:r>
            </w:del>
          </w:p>
        </w:tc>
      </w:tr>
      <w:tr w:rsidR="00A027D8" w:rsidRPr="000A08E3" w:rsidDel="00421D84" w14:paraId="50481FEB" w14:textId="77777777" w:rsidTr="002F1572">
        <w:trPr>
          <w:cantSplit/>
          <w:trHeight w:val="190"/>
          <w:del w:id="32616" w:author="Author"/>
        </w:trPr>
        <w:tc>
          <w:tcPr>
            <w:tcW w:w="200" w:type="dxa"/>
            <w:tcBorders>
              <w:top w:val="nil"/>
              <w:left w:val="nil"/>
              <w:bottom w:val="nil"/>
              <w:right w:val="nil"/>
            </w:tcBorders>
          </w:tcPr>
          <w:p w14:paraId="09EAA48B" w14:textId="77777777" w:rsidR="00A027D8" w:rsidRPr="000A08E3" w:rsidDel="00421D84" w:rsidRDefault="00A027D8" w:rsidP="00BE28D4">
            <w:pPr>
              <w:pStyle w:val="tabletext11"/>
              <w:suppressAutoHyphens/>
              <w:rPr>
                <w:del w:id="32617" w:author="Author"/>
              </w:rPr>
            </w:pPr>
          </w:p>
        </w:tc>
        <w:tc>
          <w:tcPr>
            <w:tcW w:w="2520" w:type="dxa"/>
            <w:tcBorders>
              <w:top w:val="single" w:sz="6" w:space="0" w:color="auto"/>
              <w:left w:val="single" w:sz="6" w:space="0" w:color="auto"/>
              <w:bottom w:val="single" w:sz="6" w:space="0" w:color="auto"/>
              <w:right w:val="nil"/>
            </w:tcBorders>
          </w:tcPr>
          <w:p w14:paraId="09B721F8" w14:textId="77777777" w:rsidR="00A027D8" w:rsidRPr="000A08E3" w:rsidDel="00421D84" w:rsidRDefault="00A027D8" w:rsidP="00BE28D4">
            <w:pPr>
              <w:pStyle w:val="tabletext11"/>
              <w:suppressAutoHyphens/>
              <w:jc w:val="center"/>
              <w:rPr>
                <w:del w:id="32618" w:author="Author"/>
              </w:rPr>
            </w:pPr>
          </w:p>
        </w:tc>
        <w:tc>
          <w:tcPr>
            <w:tcW w:w="2200" w:type="dxa"/>
            <w:tcBorders>
              <w:top w:val="single" w:sz="6" w:space="0" w:color="auto"/>
              <w:left w:val="nil"/>
              <w:bottom w:val="single" w:sz="6" w:space="0" w:color="auto"/>
              <w:right w:val="nil"/>
            </w:tcBorders>
          </w:tcPr>
          <w:p w14:paraId="519EE6C8" w14:textId="77777777" w:rsidR="00A027D8" w:rsidRPr="000A08E3" w:rsidDel="00421D84" w:rsidRDefault="00A027D8" w:rsidP="00BE28D4">
            <w:pPr>
              <w:pStyle w:val="tabletext11"/>
              <w:suppressAutoHyphens/>
              <w:jc w:val="center"/>
              <w:rPr>
                <w:del w:id="32619" w:author="Author"/>
              </w:rPr>
            </w:pPr>
          </w:p>
        </w:tc>
        <w:tc>
          <w:tcPr>
            <w:tcW w:w="1260" w:type="dxa"/>
            <w:tcBorders>
              <w:top w:val="single" w:sz="6" w:space="0" w:color="auto"/>
              <w:left w:val="nil"/>
              <w:bottom w:val="single" w:sz="6" w:space="0" w:color="auto"/>
              <w:right w:val="nil"/>
            </w:tcBorders>
          </w:tcPr>
          <w:p w14:paraId="58086FA1" w14:textId="77777777" w:rsidR="00A027D8" w:rsidRPr="000A08E3" w:rsidDel="00421D84" w:rsidRDefault="00A027D8" w:rsidP="00BE28D4">
            <w:pPr>
              <w:pStyle w:val="tabletext11"/>
              <w:suppressAutoHyphens/>
              <w:jc w:val="center"/>
              <w:rPr>
                <w:del w:id="32620" w:author="Author"/>
              </w:rPr>
            </w:pPr>
          </w:p>
        </w:tc>
        <w:tc>
          <w:tcPr>
            <w:tcW w:w="1260" w:type="dxa"/>
            <w:tcBorders>
              <w:top w:val="single" w:sz="6" w:space="0" w:color="auto"/>
              <w:left w:val="nil"/>
              <w:bottom w:val="single" w:sz="6" w:space="0" w:color="auto"/>
              <w:right w:val="nil"/>
            </w:tcBorders>
          </w:tcPr>
          <w:p w14:paraId="56AF5FAF" w14:textId="77777777" w:rsidR="00A027D8" w:rsidRPr="000A08E3" w:rsidDel="00421D84" w:rsidRDefault="00A027D8" w:rsidP="00BE28D4">
            <w:pPr>
              <w:pStyle w:val="tabletext11"/>
              <w:suppressAutoHyphens/>
              <w:jc w:val="center"/>
              <w:rPr>
                <w:del w:id="32621" w:author="Author"/>
              </w:rPr>
            </w:pPr>
          </w:p>
        </w:tc>
        <w:tc>
          <w:tcPr>
            <w:tcW w:w="1435" w:type="dxa"/>
            <w:tcBorders>
              <w:top w:val="single" w:sz="6" w:space="0" w:color="auto"/>
              <w:left w:val="nil"/>
              <w:bottom w:val="single" w:sz="6" w:space="0" w:color="auto"/>
              <w:right w:val="nil"/>
            </w:tcBorders>
          </w:tcPr>
          <w:p w14:paraId="20F6A181" w14:textId="77777777" w:rsidR="00A027D8" w:rsidRPr="000A08E3" w:rsidDel="00421D84" w:rsidRDefault="00A027D8" w:rsidP="00BE28D4">
            <w:pPr>
              <w:pStyle w:val="tabletext11"/>
              <w:suppressAutoHyphens/>
              <w:jc w:val="center"/>
              <w:rPr>
                <w:del w:id="32622" w:author="Author"/>
              </w:rPr>
            </w:pPr>
          </w:p>
        </w:tc>
        <w:tc>
          <w:tcPr>
            <w:tcW w:w="1436" w:type="dxa"/>
            <w:tcBorders>
              <w:top w:val="single" w:sz="6" w:space="0" w:color="auto"/>
              <w:left w:val="nil"/>
              <w:bottom w:val="single" w:sz="6" w:space="0" w:color="auto"/>
              <w:right w:val="single" w:sz="6" w:space="0" w:color="auto"/>
            </w:tcBorders>
          </w:tcPr>
          <w:p w14:paraId="309E9F0A" w14:textId="77777777" w:rsidR="00A027D8" w:rsidRPr="000A08E3" w:rsidDel="00421D84" w:rsidRDefault="00A027D8" w:rsidP="00BE28D4">
            <w:pPr>
              <w:pStyle w:val="tabletext11"/>
              <w:suppressAutoHyphens/>
              <w:jc w:val="center"/>
              <w:rPr>
                <w:del w:id="32623" w:author="Author"/>
              </w:rPr>
            </w:pPr>
          </w:p>
        </w:tc>
      </w:tr>
      <w:tr w:rsidR="00A027D8" w:rsidRPr="000A08E3" w:rsidDel="00421D84" w14:paraId="7945BB5D" w14:textId="77777777" w:rsidTr="002F1572">
        <w:trPr>
          <w:cantSplit/>
          <w:trHeight w:val="190"/>
          <w:del w:id="32624" w:author="Author"/>
        </w:trPr>
        <w:tc>
          <w:tcPr>
            <w:tcW w:w="200" w:type="dxa"/>
            <w:tcBorders>
              <w:top w:val="nil"/>
              <w:left w:val="nil"/>
              <w:bottom w:val="nil"/>
              <w:right w:val="nil"/>
            </w:tcBorders>
          </w:tcPr>
          <w:p w14:paraId="79FD59AD" w14:textId="77777777" w:rsidR="00A027D8" w:rsidRPr="000A08E3" w:rsidDel="00421D84" w:rsidRDefault="00A027D8" w:rsidP="00BE28D4">
            <w:pPr>
              <w:pStyle w:val="tabletext11"/>
              <w:suppressAutoHyphens/>
              <w:rPr>
                <w:del w:id="32625" w:author="Author"/>
              </w:rPr>
            </w:pPr>
          </w:p>
        </w:tc>
        <w:tc>
          <w:tcPr>
            <w:tcW w:w="10111" w:type="dxa"/>
            <w:gridSpan w:val="6"/>
            <w:tcBorders>
              <w:top w:val="nil"/>
              <w:left w:val="single" w:sz="6" w:space="0" w:color="auto"/>
              <w:bottom w:val="single" w:sz="6" w:space="0" w:color="auto"/>
              <w:right w:val="single" w:sz="6" w:space="0" w:color="auto"/>
            </w:tcBorders>
          </w:tcPr>
          <w:p w14:paraId="076643DA" w14:textId="77777777" w:rsidR="00A027D8" w:rsidRPr="000A08E3" w:rsidDel="00421D84" w:rsidRDefault="00A027D8" w:rsidP="00BE28D4">
            <w:pPr>
              <w:pStyle w:val="tabletext11"/>
              <w:tabs>
                <w:tab w:val="decimal" w:pos="500"/>
              </w:tabs>
              <w:suppressAutoHyphens/>
              <w:jc w:val="center"/>
              <w:rPr>
                <w:del w:id="32626" w:author="Author"/>
              </w:rPr>
            </w:pPr>
            <w:del w:id="32627" w:author="Author">
              <w:r w:rsidRPr="000A08E3" w:rsidDel="00421D84">
                <w:rPr>
                  <w:b/>
                </w:rPr>
                <w:delText>Trailer Types</w:delText>
              </w:r>
            </w:del>
          </w:p>
        </w:tc>
      </w:tr>
      <w:tr w:rsidR="00A027D8" w:rsidRPr="000A08E3" w:rsidDel="00421D84" w14:paraId="7FB032BB" w14:textId="77777777" w:rsidTr="002F1572">
        <w:trPr>
          <w:cantSplit/>
          <w:trHeight w:val="190"/>
          <w:del w:id="32628" w:author="Author"/>
        </w:trPr>
        <w:tc>
          <w:tcPr>
            <w:tcW w:w="200" w:type="dxa"/>
            <w:tcBorders>
              <w:top w:val="nil"/>
              <w:left w:val="nil"/>
              <w:bottom w:val="nil"/>
              <w:right w:val="nil"/>
            </w:tcBorders>
          </w:tcPr>
          <w:p w14:paraId="0331CF55" w14:textId="77777777" w:rsidR="00A027D8" w:rsidRPr="000A08E3" w:rsidDel="00421D84" w:rsidRDefault="00A027D8" w:rsidP="00BE28D4">
            <w:pPr>
              <w:pStyle w:val="tabletext11"/>
              <w:suppressAutoHyphens/>
              <w:rPr>
                <w:del w:id="32629" w:author="Author"/>
              </w:rPr>
            </w:pPr>
            <w:del w:id="32630" w:author="Author">
              <w:r w:rsidRPr="000A08E3" w:rsidDel="00421D84">
                <w:br/>
              </w:r>
            </w:del>
          </w:p>
        </w:tc>
        <w:tc>
          <w:tcPr>
            <w:tcW w:w="4720" w:type="dxa"/>
            <w:gridSpan w:val="2"/>
            <w:tcBorders>
              <w:top w:val="single" w:sz="6" w:space="0" w:color="auto"/>
              <w:left w:val="single" w:sz="6" w:space="0" w:color="auto"/>
              <w:bottom w:val="single" w:sz="6" w:space="0" w:color="auto"/>
              <w:right w:val="single" w:sz="6" w:space="0" w:color="auto"/>
            </w:tcBorders>
          </w:tcPr>
          <w:p w14:paraId="28EB9CC3" w14:textId="77777777" w:rsidR="00A027D8" w:rsidRPr="000A08E3" w:rsidDel="00421D84" w:rsidRDefault="00A027D8" w:rsidP="00BE28D4">
            <w:pPr>
              <w:pStyle w:val="tabletext11"/>
              <w:suppressAutoHyphens/>
              <w:jc w:val="center"/>
              <w:rPr>
                <w:del w:id="32631" w:author="Author"/>
              </w:rPr>
            </w:pPr>
            <w:del w:id="32632" w:author="Author">
              <w:r w:rsidRPr="000A08E3" w:rsidDel="00421D84">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71E9B71C" w14:textId="77777777" w:rsidR="00A027D8" w:rsidRPr="000A08E3" w:rsidDel="00421D84" w:rsidRDefault="00A027D8" w:rsidP="00BE28D4">
            <w:pPr>
              <w:pStyle w:val="tabletext11"/>
              <w:suppressAutoHyphens/>
              <w:jc w:val="center"/>
              <w:rPr>
                <w:del w:id="32633" w:author="Author"/>
              </w:rPr>
            </w:pPr>
            <w:del w:id="32634"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E22AEF3" w14:textId="77777777" w:rsidR="00A027D8" w:rsidRPr="000A08E3" w:rsidDel="00421D84" w:rsidRDefault="00A027D8" w:rsidP="00BE28D4">
            <w:pPr>
              <w:pStyle w:val="tabletext11"/>
              <w:suppressAutoHyphens/>
              <w:jc w:val="center"/>
              <w:rPr>
                <w:del w:id="32635" w:author="Author"/>
              </w:rPr>
            </w:pPr>
            <w:del w:id="32636" w:author="Author">
              <w:r w:rsidRPr="000A08E3" w:rsidDel="00421D84">
                <w:delText>673 – –</w:delText>
              </w:r>
              <w:r w:rsidRPr="000A08E3" w:rsidDel="00421D84">
                <w:br/>
                <w:delText>676 – –</w:delText>
              </w:r>
            </w:del>
          </w:p>
        </w:tc>
        <w:tc>
          <w:tcPr>
            <w:tcW w:w="1435" w:type="dxa"/>
            <w:tcBorders>
              <w:top w:val="single" w:sz="6" w:space="0" w:color="auto"/>
              <w:left w:val="single" w:sz="6" w:space="0" w:color="auto"/>
              <w:bottom w:val="single" w:sz="6" w:space="0" w:color="auto"/>
              <w:right w:val="single" w:sz="6" w:space="0" w:color="auto"/>
            </w:tcBorders>
          </w:tcPr>
          <w:p w14:paraId="039E6AD6" w14:textId="77777777" w:rsidR="00A027D8" w:rsidRPr="000A08E3" w:rsidDel="00421D84" w:rsidRDefault="00A027D8" w:rsidP="00BE28D4">
            <w:pPr>
              <w:pStyle w:val="tabletext11"/>
              <w:suppressAutoHyphens/>
              <w:jc w:val="center"/>
              <w:rPr>
                <w:del w:id="32637" w:author="Author"/>
                <w:b/>
              </w:rPr>
            </w:pPr>
            <w:del w:id="32638" w:author="Author">
              <w:r w:rsidRPr="000A08E3" w:rsidDel="00421D84">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6F753CF3" w14:textId="77777777" w:rsidR="00A027D8" w:rsidRPr="000A08E3" w:rsidDel="00421D84" w:rsidRDefault="00A027D8" w:rsidP="00BE28D4">
            <w:pPr>
              <w:pStyle w:val="tabletext11"/>
              <w:suppressAutoHyphens/>
              <w:jc w:val="center"/>
              <w:rPr>
                <w:del w:id="32639" w:author="Author"/>
                <w:b/>
              </w:rPr>
            </w:pPr>
            <w:del w:id="32640" w:author="Author">
              <w:r w:rsidRPr="000A08E3" w:rsidDel="00421D84">
                <w:rPr>
                  <w:b/>
                </w:rPr>
                <w:delText>0.69</w:delText>
              </w:r>
            </w:del>
          </w:p>
        </w:tc>
      </w:tr>
      <w:tr w:rsidR="00A027D8" w:rsidRPr="000A08E3" w:rsidDel="00421D84" w14:paraId="2D664FAE" w14:textId="77777777" w:rsidTr="002F1572">
        <w:trPr>
          <w:cantSplit/>
          <w:trHeight w:val="190"/>
          <w:del w:id="32641" w:author="Author"/>
        </w:trPr>
        <w:tc>
          <w:tcPr>
            <w:tcW w:w="200" w:type="dxa"/>
            <w:tcBorders>
              <w:top w:val="nil"/>
              <w:left w:val="nil"/>
              <w:bottom w:val="nil"/>
              <w:right w:val="nil"/>
            </w:tcBorders>
          </w:tcPr>
          <w:p w14:paraId="259724E6" w14:textId="77777777" w:rsidR="00A027D8" w:rsidRPr="000A08E3" w:rsidDel="00421D84" w:rsidRDefault="00A027D8" w:rsidP="00BE28D4">
            <w:pPr>
              <w:pStyle w:val="tabletext11"/>
              <w:suppressAutoHyphens/>
              <w:rPr>
                <w:del w:id="32642" w:author="Author"/>
              </w:rPr>
            </w:pPr>
            <w:del w:id="32643" w:author="Author">
              <w:r w:rsidRPr="000A08E3" w:rsidDel="00421D84">
                <w:br/>
              </w:r>
            </w:del>
          </w:p>
        </w:tc>
        <w:tc>
          <w:tcPr>
            <w:tcW w:w="4720" w:type="dxa"/>
            <w:gridSpan w:val="2"/>
            <w:tcBorders>
              <w:top w:val="single" w:sz="6" w:space="0" w:color="auto"/>
              <w:left w:val="single" w:sz="6" w:space="0" w:color="auto"/>
              <w:bottom w:val="single" w:sz="6" w:space="0" w:color="auto"/>
              <w:right w:val="single" w:sz="6" w:space="0" w:color="auto"/>
            </w:tcBorders>
          </w:tcPr>
          <w:p w14:paraId="326F53DD" w14:textId="77777777" w:rsidR="00A027D8" w:rsidRPr="000A08E3" w:rsidDel="00421D84" w:rsidRDefault="00A027D8" w:rsidP="00BE28D4">
            <w:pPr>
              <w:pStyle w:val="tabletext11"/>
              <w:suppressAutoHyphens/>
              <w:jc w:val="center"/>
              <w:rPr>
                <w:del w:id="32644" w:author="Author"/>
              </w:rPr>
            </w:pPr>
            <w:del w:id="32645" w:author="Author">
              <w:r w:rsidRPr="000A08E3" w:rsidDel="00421D84">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73F1039F" w14:textId="77777777" w:rsidR="00A027D8" w:rsidRPr="000A08E3" w:rsidDel="00421D84" w:rsidRDefault="00A027D8" w:rsidP="00BE28D4">
            <w:pPr>
              <w:pStyle w:val="tabletext11"/>
              <w:suppressAutoHyphens/>
              <w:jc w:val="center"/>
              <w:rPr>
                <w:del w:id="32646" w:author="Author"/>
              </w:rPr>
            </w:pPr>
            <w:del w:id="32647"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024EFC3" w14:textId="77777777" w:rsidR="00A027D8" w:rsidRPr="000A08E3" w:rsidDel="00421D84" w:rsidRDefault="00A027D8" w:rsidP="00BE28D4">
            <w:pPr>
              <w:pStyle w:val="tabletext11"/>
              <w:suppressAutoHyphens/>
              <w:jc w:val="center"/>
              <w:rPr>
                <w:del w:id="32648" w:author="Author"/>
              </w:rPr>
            </w:pPr>
            <w:del w:id="32649" w:author="Author">
              <w:r w:rsidRPr="000A08E3" w:rsidDel="00421D84">
                <w:delText>683 – –</w:delText>
              </w:r>
              <w:r w:rsidRPr="000A08E3" w:rsidDel="00421D84">
                <w:br/>
                <w:delText>686 – –</w:delText>
              </w:r>
            </w:del>
          </w:p>
        </w:tc>
        <w:tc>
          <w:tcPr>
            <w:tcW w:w="1435" w:type="dxa"/>
            <w:tcBorders>
              <w:top w:val="single" w:sz="6" w:space="0" w:color="auto"/>
              <w:left w:val="single" w:sz="6" w:space="0" w:color="auto"/>
              <w:bottom w:val="single" w:sz="6" w:space="0" w:color="auto"/>
              <w:right w:val="single" w:sz="6" w:space="0" w:color="auto"/>
            </w:tcBorders>
          </w:tcPr>
          <w:p w14:paraId="240ECF34" w14:textId="77777777" w:rsidR="00A027D8" w:rsidRPr="000A08E3" w:rsidDel="00421D84" w:rsidRDefault="00A027D8" w:rsidP="00BE28D4">
            <w:pPr>
              <w:pStyle w:val="tabletext11"/>
              <w:suppressAutoHyphens/>
              <w:jc w:val="center"/>
              <w:rPr>
                <w:del w:id="32650" w:author="Author"/>
                <w:b/>
              </w:rPr>
            </w:pPr>
            <w:del w:id="32651" w:author="Author">
              <w:r w:rsidRPr="000A08E3" w:rsidDel="00421D84">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672FBCAE" w14:textId="77777777" w:rsidR="00A027D8" w:rsidRPr="000A08E3" w:rsidDel="00421D84" w:rsidRDefault="00A027D8" w:rsidP="00BE28D4">
            <w:pPr>
              <w:pStyle w:val="tabletext11"/>
              <w:suppressAutoHyphens/>
              <w:jc w:val="center"/>
              <w:rPr>
                <w:del w:id="32652" w:author="Author"/>
                <w:b/>
              </w:rPr>
            </w:pPr>
            <w:del w:id="32653" w:author="Author">
              <w:r w:rsidRPr="000A08E3" w:rsidDel="00421D84">
                <w:rPr>
                  <w:b/>
                </w:rPr>
                <w:delText>0.69</w:delText>
              </w:r>
            </w:del>
          </w:p>
        </w:tc>
      </w:tr>
      <w:tr w:rsidR="00A027D8" w:rsidRPr="000A08E3" w:rsidDel="00421D84" w14:paraId="46EBDD53" w14:textId="77777777" w:rsidTr="002F1572">
        <w:trPr>
          <w:cantSplit/>
          <w:trHeight w:val="190"/>
          <w:del w:id="32654" w:author="Author"/>
        </w:trPr>
        <w:tc>
          <w:tcPr>
            <w:tcW w:w="200" w:type="dxa"/>
            <w:tcBorders>
              <w:top w:val="nil"/>
              <w:left w:val="nil"/>
              <w:bottom w:val="nil"/>
              <w:right w:val="nil"/>
            </w:tcBorders>
          </w:tcPr>
          <w:p w14:paraId="490B9256" w14:textId="77777777" w:rsidR="00A027D8" w:rsidRPr="000A08E3" w:rsidDel="00421D84" w:rsidRDefault="00A027D8" w:rsidP="00BE28D4">
            <w:pPr>
              <w:pStyle w:val="tabletext11"/>
              <w:suppressAutoHyphens/>
              <w:rPr>
                <w:del w:id="32655" w:author="Author"/>
              </w:rPr>
            </w:pPr>
            <w:del w:id="32656" w:author="Author">
              <w:r w:rsidRPr="000A08E3" w:rsidDel="00421D84">
                <w:br/>
              </w:r>
            </w:del>
          </w:p>
        </w:tc>
        <w:tc>
          <w:tcPr>
            <w:tcW w:w="4720" w:type="dxa"/>
            <w:gridSpan w:val="2"/>
            <w:tcBorders>
              <w:top w:val="single" w:sz="6" w:space="0" w:color="auto"/>
              <w:left w:val="single" w:sz="6" w:space="0" w:color="auto"/>
              <w:bottom w:val="single" w:sz="6" w:space="0" w:color="auto"/>
              <w:right w:val="single" w:sz="6" w:space="0" w:color="auto"/>
            </w:tcBorders>
          </w:tcPr>
          <w:p w14:paraId="5BF9DC0F" w14:textId="77777777" w:rsidR="00A027D8" w:rsidRPr="000A08E3" w:rsidDel="00421D84" w:rsidRDefault="00A027D8" w:rsidP="00BE28D4">
            <w:pPr>
              <w:pStyle w:val="tabletext11"/>
              <w:suppressAutoHyphens/>
              <w:jc w:val="center"/>
              <w:rPr>
                <w:del w:id="32657" w:author="Author"/>
              </w:rPr>
            </w:pPr>
            <w:del w:id="32658" w:author="Author">
              <w:r w:rsidRPr="000A08E3" w:rsidDel="00421D84">
                <w:rPr>
                  <w:b/>
                </w:rPr>
                <w:delText>Service Or Utility Trailer</w:delText>
              </w:r>
              <w:r w:rsidRPr="000A08E3" w:rsidDel="00421D84">
                <w:rPr>
                  <w:b/>
                </w:rPr>
                <w:br/>
              </w:r>
              <w:r w:rsidRPr="000A08E3" w:rsidDel="00421D84">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1B7C1E18" w14:textId="77777777" w:rsidR="00A027D8" w:rsidRPr="000A08E3" w:rsidDel="00421D84" w:rsidRDefault="00A027D8" w:rsidP="00BE28D4">
            <w:pPr>
              <w:pStyle w:val="tabletext11"/>
              <w:suppressAutoHyphens/>
              <w:jc w:val="center"/>
              <w:rPr>
                <w:del w:id="32659" w:author="Author"/>
              </w:rPr>
            </w:pPr>
            <w:del w:id="32660" w:author="Author">
              <w:r w:rsidRPr="000A08E3" w:rsidDel="00421D84">
                <w:delText>Non-fleet</w:delText>
              </w:r>
              <w:r w:rsidRPr="000A08E3" w:rsidDel="00421D8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39B2EC0" w14:textId="77777777" w:rsidR="00A027D8" w:rsidRPr="000A08E3" w:rsidDel="00421D84" w:rsidRDefault="00A027D8" w:rsidP="00BE28D4">
            <w:pPr>
              <w:pStyle w:val="tabletext11"/>
              <w:suppressAutoHyphens/>
              <w:jc w:val="center"/>
              <w:rPr>
                <w:del w:id="32661" w:author="Author"/>
              </w:rPr>
            </w:pPr>
            <w:del w:id="32662" w:author="Author">
              <w:r w:rsidRPr="000A08E3" w:rsidDel="00421D84">
                <w:delText>693 – –</w:delText>
              </w:r>
              <w:r w:rsidRPr="000A08E3" w:rsidDel="00421D84">
                <w:br/>
                <w:delText>696 – –</w:delText>
              </w:r>
            </w:del>
          </w:p>
        </w:tc>
        <w:tc>
          <w:tcPr>
            <w:tcW w:w="1435" w:type="dxa"/>
            <w:tcBorders>
              <w:top w:val="single" w:sz="6" w:space="0" w:color="auto"/>
              <w:left w:val="single" w:sz="6" w:space="0" w:color="auto"/>
              <w:bottom w:val="single" w:sz="6" w:space="0" w:color="auto"/>
              <w:right w:val="single" w:sz="6" w:space="0" w:color="auto"/>
            </w:tcBorders>
          </w:tcPr>
          <w:p w14:paraId="735D3FC8" w14:textId="77777777" w:rsidR="00A027D8" w:rsidRPr="000A08E3" w:rsidDel="00421D84" w:rsidRDefault="00A027D8" w:rsidP="00BE28D4">
            <w:pPr>
              <w:pStyle w:val="tabletext11"/>
              <w:suppressAutoHyphens/>
              <w:jc w:val="center"/>
              <w:rPr>
                <w:del w:id="32663" w:author="Author"/>
                <w:b/>
              </w:rPr>
            </w:pPr>
            <w:del w:id="32664" w:author="Author">
              <w:r w:rsidRPr="000A08E3" w:rsidDel="00421D84">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5B64D929" w14:textId="77777777" w:rsidR="00A027D8" w:rsidRPr="000A08E3" w:rsidDel="00421D84" w:rsidRDefault="00A027D8" w:rsidP="00BE28D4">
            <w:pPr>
              <w:pStyle w:val="tabletext11"/>
              <w:suppressAutoHyphens/>
              <w:jc w:val="center"/>
              <w:rPr>
                <w:del w:id="32665" w:author="Author"/>
                <w:b/>
              </w:rPr>
            </w:pPr>
            <w:del w:id="32666" w:author="Author">
              <w:r w:rsidRPr="000A08E3" w:rsidDel="00421D84">
                <w:rPr>
                  <w:b/>
                </w:rPr>
                <w:delText>0.69</w:delText>
              </w:r>
            </w:del>
          </w:p>
        </w:tc>
      </w:tr>
    </w:tbl>
    <w:p w14:paraId="6196946A" w14:textId="77777777" w:rsidR="00A027D8" w:rsidRPr="000A08E3" w:rsidDel="00421D84" w:rsidRDefault="00A027D8" w:rsidP="00BE28D4">
      <w:pPr>
        <w:pStyle w:val="tablecaption"/>
        <w:suppressAutoHyphens/>
        <w:rPr>
          <w:del w:id="32667" w:author="Author"/>
        </w:rPr>
      </w:pPr>
      <w:del w:id="32668" w:author="Author">
        <w:r w:rsidRPr="000A08E3" w:rsidDel="00421D84">
          <w:delText>Table 23.B.5.c. Long Distance Radius</w:delText>
        </w:r>
      </w:del>
    </w:p>
    <w:p w14:paraId="68C8897C" w14:textId="77777777" w:rsidR="00A027D8" w:rsidRPr="000A08E3" w:rsidDel="00421D84" w:rsidRDefault="00A027D8" w:rsidP="00BE28D4">
      <w:pPr>
        <w:pStyle w:val="isonormal"/>
        <w:suppressAutoHyphens/>
        <w:rPr>
          <w:del w:id="32669" w:author="Author"/>
        </w:rPr>
      </w:pPr>
    </w:p>
    <w:p w14:paraId="704F5839" w14:textId="77777777" w:rsidR="00A027D8" w:rsidRPr="000A08E3" w:rsidDel="00421D84" w:rsidRDefault="00A027D8" w:rsidP="00BE28D4">
      <w:pPr>
        <w:pStyle w:val="blocktext1"/>
        <w:suppressAutoHyphens/>
        <w:rPr>
          <w:del w:id="32670" w:author="Author"/>
        </w:rPr>
      </w:pPr>
      <w:del w:id="32671" w:author="Author">
        <w:r w:rsidRPr="000A08E3" w:rsidDel="00421D84">
          <w:delText xml:space="preserve">Paragraph </w:delText>
        </w:r>
        <w:r w:rsidRPr="000A08E3" w:rsidDel="00421D84">
          <w:rPr>
            <w:b/>
          </w:rPr>
          <w:delText>C.</w:delText>
        </w:r>
        <w:r w:rsidRPr="000A08E3" w:rsidDel="00421D84">
          <w:delText xml:space="preserve"> is replaced by the following:</w:delText>
        </w:r>
      </w:del>
    </w:p>
    <w:p w14:paraId="2EF87E6A" w14:textId="77777777" w:rsidR="00A027D8" w:rsidRPr="000A08E3" w:rsidDel="00421D84" w:rsidRDefault="00A027D8" w:rsidP="00BE28D4">
      <w:pPr>
        <w:pStyle w:val="outlinehd2"/>
        <w:suppressAutoHyphens/>
        <w:rPr>
          <w:del w:id="32672" w:author="Author"/>
        </w:rPr>
      </w:pPr>
      <w:del w:id="32673" w:author="Author">
        <w:r w:rsidRPr="000A08E3" w:rsidDel="00421D84">
          <w:lastRenderedPageBreak/>
          <w:tab/>
          <w:delText>C.</w:delText>
        </w:r>
        <w:r w:rsidRPr="000A08E3" w:rsidDel="00421D84">
          <w:tab/>
          <w:delText>Secondary Classification – Special Industry Class</w:delText>
        </w:r>
      </w:del>
    </w:p>
    <w:p w14:paraId="0E167E27" w14:textId="77777777" w:rsidR="00A027D8" w:rsidRPr="000A08E3" w:rsidDel="00421D84" w:rsidRDefault="00A027D8" w:rsidP="00BE28D4">
      <w:pPr>
        <w:pStyle w:val="outlinehd3"/>
        <w:suppressAutoHyphens/>
        <w:rPr>
          <w:del w:id="32674" w:author="Author"/>
        </w:rPr>
      </w:pPr>
      <w:del w:id="32675" w:author="Author">
        <w:r w:rsidRPr="000A08E3" w:rsidDel="00421D84">
          <w:tab/>
          <w:delText>1.</w:delText>
        </w:r>
        <w:r w:rsidRPr="000A08E3" w:rsidDel="00421D84">
          <w:tab/>
          <w:delText>Application</w:delText>
        </w:r>
      </w:del>
    </w:p>
    <w:p w14:paraId="0FF26940" w14:textId="77777777" w:rsidR="00A027D8" w:rsidRPr="000A08E3" w:rsidDel="00421D84" w:rsidRDefault="00A027D8" w:rsidP="00BE28D4">
      <w:pPr>
        <w:pStyle w:val="blocktext4"/>
        <w:suppressAutoHyphens/>
        <w:rPr>
          <w:del w:id="32676" w:author="Author"/>
        </w:rPr>
      </w:pPr>
      <w:del w:id="32677" w:author="Author">
        <w:r w:rsidRPr="000A08E3" w:rsidDel="00421D84">
          <w:delText>According to classification, combine the secondary factor in this section with the primary factor. Insert the code provided, in the 4th and 5th digit of the classification code.</w:delText>
        </w:r>
      </w:del>
    </w:p>
    <w:p w14:paraId="61BC6FE0" w14:textId="77777777" w:rsidR="00A027D8" w:rsidRPr="000A08E3" w:rsidDel="00421D84" w:rsidRDefault="00A027D8" w:rsidP="00BE28D4">
      <w:pPr>
        <w:pStyle w:val="outlinehd3"/>
        <w:suppressAutoHyphens/>
        <w:rPr>
          <w:del w:id="32678" w:author="Author"/>
        </w:rPr>
      </w:pPr>
      <w:del w:id="32679" w:author="Author">
        <w:r w:rsidRPr="000A08E3" w:rsidDel="00421D84">
          <w:tab/>
          <w:delText>2.</w:delText>
        </w:r>
        <w:r w:rsidRPr="000A08E3" w:rsidDel="00421D84">
          <w:tab/>
          <w:delText>Autos Having More Than One Use</w:delText>
        </w:r>
      </w:del>
    </w:p>
    <w:p w14:paraId="151CC3FD" w14:textId="77777777" w:rsidR="00A027D8" w:rsidRPr="000A08E3" w:rsidDel="00421D84" w:rsidRDefault="00A027D8" w:rsidP="00BE28D4">
      <w:pPr>
        <w:pStyle w:val="blocktext4"/>
        <w:suppressAutoHyphens/>
        <w:rPr>
          <w:del w:id="32680" w:author="Author"/>
        </w:rPr>
      </w:pPr>
      <w:del w:id="32681" w:author="Author">
        <w:r w:rsidRPr="000A08E3" w:rsidDel="00421D84">
          <w:delText>Where more than one secondary rating factor applies, use the highest rated classification unless 80% of the use is in a lower rated activity. In that case, use the lower rated classification.</w:delText>
        </w:r>
      </w:del>
    </w:p>
    <w:p w14:paraId="0B976BB3" w14:textId="77777777" w:rsidR="00A027D8" w:rsidRPr="000A08E3" w:rsidDel="00421D84" w:rsidRDefault="00A027D8" w:rsidP="00BE28D4">
      <w:pPr>
        <w:pStyle w:val="outlinehd3"/>
        <w:suppressAutoHyphens/>
        <w:rPr>
          <w:del w:id="32682" w:author="Author"/>
        </w:rPr>
      </w:pPr>
      <w:del w:id="32683" w:author="Author">
        <w:r w:rsidRPr="000A08E3" w:rsidDel="00421D84">
          <w:tab/>
          <w:delText>3.</w:delText>
        </w:r>
        <w:r w:rsidRPr="000A08E3" w:rsidDel="00421D84">
          <w:tab/>
          <w:delText>Trailer Types And Zone-rated Autos</w:delText>
        </w:r>
      </w:del>
    </w:p>
    <w:p w14:paraId="4B0B5AA3" w14:textId="77777777" w:rsidR="00A027D8" w:rsidRPr="000A08E3" w:rsidDel="00421D84" w:rsidRDefault="00A027D8" w:rsidP="00BE28D4">
      <w:pPr>
        <w:pStyle w:val="outlinehd4"/>
        <w:suppressAutoHyphens/>
        <w:rPr>
          <w:del w:id="32684" w:author="Author"/>
        </w:rPr>
      </w:pPr>
      <w:del w:id="32685" w:author="Author">
        <w:r w:rsidRPr="000A08E3" w:rsidDel="00421D84">
          <w:tab/>
          <w:delText>a.</w:delText>
        </w:r>
        <w:r w:rsidRPr="000A08E3" w:rsidDel="00421D84">
          <w:tab/>
          <w:delText>Codes</w:delText>
        </w:r>
      </w:del>
    </w:p>
    <w:p w14:paraId="0DA10A4A" w14:textId="77777777" w:rsidR="00A027D8" w:rsidRPr="000A08E3" w:rsidDel="00421D84" w:rsidRDefault="00A027D8" w:rsidP="00BE28D4">
      <w:pPr>
        <w:pStyle w:val="blocktext5"/>
        <w:suppressAutoHyphens/>
        <w:rPr>
          <w:del w:id="32686" w:author="Author"/>
        </w:rPr>
      </w:pPr>
      <w:del w:id="32687" w:author="Author">
        <w:r w:rsidRPr="000A08E3" w:rsidDel="00421D84">
          <w:delText>Use the classifications and codes provided in the tables of this section.</w:delText>
        </w:r>
      </w:del>
    </w:p>
    <w:p w14:paraId="76148203" w14:textId="77777777" w:rsidR="00A027D8" w:rsidRPr="000A08E3" w:rsidDel="00421D84" w:rsidRDefault="00A027D8" w:rsidP="00BE28D4">
      <w:pPr>
        <w:pStyle w:val="outlinehd4"/>
        <w:suppressAutoHyphens/>
        <w:rPr>
          <w:del w:id="32688" w:author="Author"/>
        </w:rPr>
      </w:pPr>
      <w:del w:id="32689" w:author="Author">
        <w:r w:rsidRPr="000A08E3" w:rsidDel="00421D84">
          <w:tab/>
          <w:delText>b.</w:delText>
        </w:r>
        <w:r w:rsidRPr="000A08E3" w:rsidDel="00421D84">
          <w:tab/>
          <w:delText>Factors</w:delText>
        </w:r>
      </w:del>
    </w:p>
    <w:p w14:paraId="0BCC91B9" w14:textId="77777777" w:rsidR="00A027D8" w:rsidRPr="000A08E3" w:rsidDel="00421D84" w:rsidRDefault="00A027D8" w:rsidP="00BE28D4">
      <w:pPr>
        <w:pStyle w:val="blocktext5"/>
        <w:suppressAutoHyphens/>
        <w:rPr>
          <w:del w:id="32690" w:author="Author"/>
        </w:rPr>
      </w:pPr>
      <w:del w:id="32691" w:author="Author">
        <w:r w:rsidRPr="000A08E3" w:rsidDel="00421D84">
          <w:delText>All secondary factors for Trailer Types and Zone-rated Autos are zero (0.00). Do not use the factors provided in this section.</w:delText>
        </w:r>
      </w:del>
    </w:p>
    <w:p w14:paraId="41FF1796" w14:textId="77777777" w:rsidR="00A027D8" w:rsidRPr="000A08E3" w:rsidDel="00421D84" w:rsidRDefault="00A027D8" w:rsidP="00BE28D4">
      <w:pPr>
        <w:pStyle w:val="outlinehd3"/>
        <w:suppressAutoHyphens/>
        <w:rPr>
          <w:del w:id="32692" w:author="Author"/>
        </w:rPr>
      </w:pPr>
      <w:del w:id="32693" w:author="Author">
        <w:r w:rsidRPr="000A08E3" w:rsidDel="00421D84">
          <w:tab/>
          <w:delText>4.</w:delText>
        </w:r>
        <w:r w:rsidRPr="000A08E3" w:rsidDel="00421D84">
          <w:tab/>
          <w:delText>Truckers</w:delText>
        </w:r>
      </w:del>
    </w:p>
    <w:p w14:paraId="7238A3DD" w14:textId="77777777" w:rsidR="00A027D8" w:rsidRPr="000A08E3" w:rsidDel="00421D84" w:rsidRDefault="00A027D8" w:rsidP="00BE28D4">
      <w:pPr>
        <w:pStyle w:val="blocktext4"/>
        <w:suppressAutoHyphens/>
        <w:rPr>
          <w:del w:id="32694" w:author="Author"/>
        </w:rPr>
      </w:pPr>
      <w:del w:id="32695" w:author="Author">
        <w:r w:rsidRPr="000A08E3" w:rsidDel="00421D84">
          <w:delText>Autos used to haul or transport goods, materials or commodities for another, other than autos used in moving operations.</w:delText>
        </w:r>
      </w:del>
    </w:p>
    <w:p w14:paraId="01F35557" w14:textId="77777777" w:rsidR="00A027D8" w:rsidRPr="000A08E3" w:rsidDel="00421D84" w:rsidRDefault="00A027D8" w:rsidP="00BE28D4">
      <w:pPr>
        <w:pStyle w:val="space4"/>
        <w:suppressAutoHyphens/>
        <w:rPr>
          <w:del w:id="3269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A027D8" w:rsidRPr="000A08E3" w:rsidDel="00421D84" w14:paraId="346C6F9B" w14:textId="77777777" w:rsidTr="002F1572">
        <w:trPr>
          <w:cantSplit/>
          <w:trHeight w:val="190"/>
          <w:del w:id="32697" w:author="Author"/>
        </w:trPr>
        <w:tc>
          <w:tcPr>
            <w:tcW w:w="200" w:type="dxa"/>
            <w:tcBorders>
              <w:top w:val="nil"/>
              <w:left w:val="nil"/>
              <w:bottom w:val="nil"/>
              <w:right w:val="nil"/>
            </w:tcBorders>
          </w:tcPr>
          <w:p w14:paraId="6F1DAE6A" w14:textId="77777777" w:rsidR="00A027D8" w:rsidRPr="000A08E3" w:rsidDel="00421D84" w:rsidRDefault="00A027D8" w:rsidP="00BE28D4">
            <w:pPr>
              <w:pStyle w:val="tablehead"/>
              <w:suppressAutoHyphens/>
              <w:rPr>
                <w:del w:id="32698" w:author="Author"/>
              </w:rPr>
            </w:pPr>
            <w:del w:id="32699" w:author="Author">
              <w:r w:rsidRPr="000A08E3" w:rsidDel="00421D84">
                <w:br/>
              </w:r>
            </w:del>
          </w:p>
        </w:tc>
        <w:tc>
          <w:tcPr>
            <w:tcW w:w="10111" w:type="dxa"/>
            <w:gridSpan w:val="3"/>
            <w:tcBorders>
              <w:top w:val="single" w:sz="6" w:space="0" w:color="auto"/>
              <w:left w:val="single" w:sz="6" w:space="0" w:color="auto"/>
              <w:bottom w:val="single" w:sz="6" w:space="0" w:color="auto"/>
              <w:right w:val="single" w:sz="6" w:space="0" w:color="auto"/>
            </w:tcBorders>
          </w:tcPr>
          <w:p w14:paraId="60B9011C" w14:textId="77777777" w:rsidR="00A027D8" w:rsidRPr="000A08E3" w:rsidDel="00421D84" w:rsidRDefault="00A027D8" w:rsidP="00BE28D4">
            <w:pPr>
              <w:pStyle w:val="tablehead"/>
              <w:suppressAutoHyphens/>
              <w:rPr>
                <w:del w:id="32700" w:author="Author"/>
              </w:rPr>
            </w:pPr>
            <w:del w:id="32701" w:author="Author">
              <w:r w:rsidRPr="000A08E3" w:rsidDel="00421D84">
                <w:delText>Truckers</w:delText>
              </w:r>
              <w:r w:rsidRPr="000A08E3" w:rsidDel="00421D84">
                <w:br/>
                <w:delText>Secondary Factor For Autos (Except Trailer Types And Zone-rated Autos)</w:delText>
              </w:r>
            </w:del>
          </w:p>
        </w:tc>
      </w:tr>
      <w:tr w:rsidR="00A027D8" w:rsidRPr="000A08E3" w:rsidDel="00421D84" w14:paraId="0908608D" w14:textId="77777777" w:rsidTr="002F1572">
        <w:trPr>
          <w:cantSplit/>
          <w:trHeight w:val="190"/>
          <w:del w:id="32702" w:author="Author"/>
        </w:trPr>
        <w:tc>
          <w:tcPr>
            <w:tcW w:w="200" w:type="dxa"/>
            <w:tcBorders>
              <w:top w:val="nil"/>
              <w:left w:val="nil"/>
              <w:bottom w:val="nil"/>
              <w:right w:val="nil"/>
            </w:tcBorders>
          </w:tcPr>
          <w:p w14:paraId="3F025E62" w14:textId="77777777" w:rsidR="00A027D8" w:rsidRPr="000A08E3" w:rsidDel="00421D84" w:rsidRDefault="00A027D8" w:rsidP="00BE28D4">
            <w:pPr>
              <w:pStyle w:val="tabletext11"/>
              <w:suppressAutoHyphens/>
              <w:rPr>
                <w:del w:id="32703" w:author="Author"/>
              </w:rPr>
            </w:pPr>
          </w:p>
        </w:tc>
        <w:tc>
          <w:tcPr>
            <w:tcW w:w="5610" w:type="dxa"/>
            <w:tcBorders>
              <w:top w:val="nil"/>
              <w:left w:val="single" w:sz="6" w:space="0" w:color="auto"/>
              <w:bottom w:val="single" w:sz="6" w:space="0" w:color="auto"/>
              <w:right w:val="single" w:sz="6" w:space="0" w:color="auto"/>
            </w:tcBorders>
          </w:tcPr>
          <w:p w14:paraId="58EB9D9B" w14:textId="77777777" w:rsidR="00A027D8" w:rsidRPr="000A08E3" w:rsidDel="00421D84" w:rsidRDefault="00A027D8" w:rsidP="00BE28D4">
            <w:pPr>
              <w:pStyle w:val="tablehead"/>
              <w:suppressAutoHyphens/>
              <w:rPr>
                <w:del w:id="32704" w:author="Author"/>
              </w:rPr>
            </w:pPr>
            <w:del w:id="32705" w:author="Author">
              <w:r w:rsidRPr="000A08E3" w:rsidDel="00421D84">
                <w:delText>Classification</w:delText>
              </w:r>
            </w:del>
          </w:p>
        </w:tc>
        <w:tc>
          <w:tcPr>
            <w:tcW w:w="2235" w:type="dxa"/>
            <w:tcBorders>
              <w:top w:val="nil"/>
              <w:left w:val="single" w:sz="6" w:space="0" w:color="auto"/>
              <w:bottom w:val="nil"/>
              <w:right w:val="single" w:sz="6" w:space="0" w:color="auto"/>
            </w:tcBorders>
          </w:tcPr>
          <w:p w14:paraId="620A3280" w14:textId="77777777" w:rsidR="00A027D8" w:rsidRPr="000A08E3" w:rsidDel="00421D84" w:rsidRDefault="00A027D8" w:rsidP="00BE28D4">
            <w:pPr>
              <w:pStyle w:val="tablehead"/>
              <w:suppressAutoHyphens/>
              <w:rPr>
                <w:del w:id="32706" w:author="Author"/>
              </w:rPr>
            </w:pPr>
            <w:del w:id="32707" w:author="Author">
              <w:r w:rsidRPr="000A08E3" w:rsidDel="00421D84">
                <w:delText>Secondary Factor</w:delText>
              </w:r>
            </w:del>
          </w:p>
        </w:tc>
        <w:tc>
          <w:tcPr>
            <w:tcW w:w="2266" w:type="dxa"/>
            <w:tcBorders>
              <w:top w:val="nil"/>
              <w:left w:val="single" w:sz="6" w:space="0" w:color="auto"/>
              <w:bottom w:val="single" w:sz="6" w:space="0" w:color="auto"/>
              <w:right w:val="single" w:sz="6" w:space="0" w:color="auto"/>
            </w:tcBorders>
          </w:tcPr>
          <w:p w14:paraId="3C40479F" w14:textId="77777777" w:rsidR="00A027D8" w:rsidRPr="000A08E3" w:rsidDel="00421D84" w:rsidRDefault="00A027D8" w:rsidP="00BE28D4">
            <w:pPr>
              <w:pStyle w:val="tablehead"/>
              <w:suppressAutoHyphens/>
              <w:rPr>
                <w:del w:id="32708" w:author="Author"/>
              </w:rPr>
            </w:pPr>
            <w:del w:id="32709" w:author="Author">
              <w:r w:rsidRPr="000A08E3" w:rsidDel="00421D84">
                <w:delText>Code</w:delText>
              </w:r>
            </w:del>
          </w:p>
        </w:tc>
      </w:tr>
      <w:tr w:rsidR="00A027D8" w:rsidRPr="000A08E3" w:rsidDel="00421D84" w14:paraId="3D36CE9C" w14:textId="77777777" w:rsidTr="002F1572">
        <w:trPr>
          <w:cantSplit/>
          <w:trHeight w:val="190"/>
          <w:del w:id="32710" w:author="Author"/>
        </w:trPr>
        <w:tc>
          <w:tcPr>
            <w:tcW w:w="200" w:type="dxa"/>
            <w:tcBorders>
              <w:top w:val="nil"/>
              <w:left w:val="nil"/>
              <w:bottom w:val="nil"/>
              <w:right w:val="nil"/>
            </w:tcBorders>
          </w:tcPr>
          <w:p w14:paraId="216CC722" w14:textId="77777777" w:rsidR="00A027D8" w:rsidRPr="000A08E3" w:rsidDel="00421D84" w:rsidRDefault="00A027D8" w:rsidP="00BE28D4">
            <w:pPr>
              <w:pStyle w:val="tabletext11"/>
              <w:suppressAutoHyphens/>
              <w:rPr>
                <w:del w:id="32711" w:author="Author"/>
              </w:rPr>
            </w:pPr>
          </w:p>
        </w:tc>
        <w:tc>
          <w:tcPr>
            <w:tcW w:w="5610" w:type="dxa"/>
            <w:tcBorders>
              <w:top w:val="single" w:sz="6" w:space="0" w:color="auto"/>
              <w:left w:val="single" w:sz="6" w:space="0" w:color="auto"/>
              <w:bottom w:val="nil"/>
              <w:right w:val="nil"/>
            </w:tcBorders>
          </w:tcPr>
          <w:p w14:paraId="652028E2" w14:textId="77777777" w:rsidR="00A027D8" w:rsidRPr="000A08E3" w:rsidDel="00421D84" w:rsidRDefault="00A027D8" w:rsidP="00BE28D4">
            <w:pPr>
              <w:pStyle w:val="tabletext11"/>
              <w:suppressAutoHyphens/>
              <w:rPr>
                <w:del w:id="32712" w:author="Author"/>
              </w:rPr>
            </w:pPr>
            <w:del w:id="32713" w:author="Author">
              <w:r w:rsidRPr="000A08E3" w:rsidDel="00421D84">
                <w:rPr>
                  <w:b/>
                </w:rPr>
                <w:delText>a.</w:delText>
              </w:r>
              <w:r w:rsidRPr="000A08E3" w:rsidDel="00421D84">
                <w:delText xml:space="preserve"> Common Carriers</w:delText>
              </w:r>
            </w:del>
          </w:p>
        </w:tc>
        <w:tc>
          <w:tcPr>
            <w:tcW w:w="2235" w:type="dxa"/>
            <w:tcBorders>
              <w:top w:val="single" w:sz="6" w:space="0" w:color="auto"/>
              <w:left w:val="single" w:sz="6" w:space="0" w:color="auto"/>
              <w:bottom w:val="nil"/>
              <w:right w:val="single" w:sz="6" w:space="0" w:color="auto"/>
            </w:tcBorders>
          </w:tcPr>
          <w:p w14:paraId="1DCD5586" w14:textId="77777777" w:rsidR="00A027D8" w:rsidRPr="000A08E3" w:rsidDel="00421D84" w:rsidRDefault="00A027D8" w:rsidP="00BE28D4">
            <w:pPr>
              <w:pStyle w:val="tabletext11"/>
              <w:suppressAutoHyphens/>
              <w:jc w:val="center"/>
              <w:rPr>
                <w:del w:id="32714" w:author="Author"/>
              </w:rPr>
            </w:pPr>
            <w:del w:id="32715" w:author="Author">
              <w:r w:rsidRPr="000A08E3" w:rsidDel="00421D84">
                <w:delText>+0.75</w:delText>
              </w:r>
            </w:del>
          </w:p>
        </w:tc>
        <w:tc>
          <w:tcPr>
            <w:tcW w:w="2266" w:type="dxa"/>
            <w:tcBorders>
              <w:top w:val="single" w:sz="6" w:space="0" w:color="auto"/>
              <w:left w:val="single" w:sz="6" w:space="0" w:color="auto"/>
              <w:bottom w:val="nil"/>
              <w:right w:val="single" w:sz="6" w:space="0" w:color="auto"/>
            </w:tcBorders>
          </w:tcPr>
          <w:p w14:paraId="6956ACF9" w14:textId="77777777" w:rsidR="00A027D8" w:rsidRPr="000A08E3" w:rsidDel="00421D84" w:rsidRDefault="00A027D8" w:rsidP="00BE28D4">
            <w:pPr>
              <w:pStyle w:val="tabletext11"/>
              <w:suppressAutoHyphens/>
              <w:jc w:val="center"/>
              <w:rPr>
                <w:del w:id="32716" w:author="Author"/>
              </w:rPr>
            </w:pPr>
            <w:del w:id="32717" w:author="Author">
              <w:r w:rsidRPr="000A08E3" w:rsidDel="00421D84">
                <w:delText>– – – 21</w:delText>
              </w:r>
            </w:del>
          </w:p>
        </w:tc>
      </w:tr>
      <w:tr w:rsidR="00A027D8" w:rsidRPr="000A08E3" w:rsidDel="00421D84" w14:paraId="13EABEEC" w14:textId="77777777" w:rsidTr="002F1572">
        <w:trPr>
          <w:cantSplit/>
          <w:trHeight w:val="190"/>
          <w:del w:id="32718" w:author="Author"/>
        </w:trPr>
        <w:tc>
          <w:tcPr>
            <w:tcW w:w="200" w:type="dxa"/>
            <w:tcBorders>
              <w:top w:val="nil"/>
              <w:left w:val="nil"/>
              <w:bottom w:val="nil"/>
              <w:right w:val="nil"/>
            </w:tcBorders>
          </w:tcPr>
          <w:p w14:paraId="7AA0FDB3" w14:textId="77777777" w:rsidR="00A027D8" w:rsidRPr="000A08E3" w:rsidDel="00421D84" w:rsidRDefault="00A027D8" w:rsidP="00BE28D4">
            <w:pPr>
              <w:pStyle w:val="tabletext11"/>
              <w:suppressAutoHyphens/>
              <w:rPr>
                <w:del w:id="32719" w:author="Author"/>
              </w:rPr>
            </w:pPr>
          </w:p>
        </w:tc>
        <w:tc>
          <w:tcPr>
            <w:tcW w:w="5610" w:type="dxa"/>
            <w:tcBorders>
              <w:top w:val="nil"/>
              <w:left w:val="single" w:sz="6" w:space="0" w:color="auto"/>
              <w:bottom w:val="nil"/>
              <w:right w:val="nil"/>
            </w:tcBorders>
          </w:tcPr>
          <w:p w14:paraId="0D31C3BA" w14:textId="77777777" w:rsidR="00A027D8" w:rsidRPr="000A08E3" w:rsidDel="00421D84" w:rsidRDefault="00A027D8" w:rsidP="00BE28D4">
            <w:pPr>
              <w:pStyle w:val="tabletext11"/>
              <w:suppressAutoHyphens/>
              <w:rPr>
                <w:del w:id="32720" w:author="Author"/>
              </w:rPr>
            </w:pPr>
          </w:p>
        </w:tc>
        <w:tc>
          <w:tcPr>
            <w:tcW w:w="2235" w:type="dxa"/>
            <w:tcBorders>
              <w:top w:val="nil"/>
              <w:left w:val="single" w:sz="6" w:space="0" w:color="auto"/>
              <w:bottom w:val="nil"/>
              <w:right w:val="single" w:sz="6" w:space="0" w:color="auto"/>
            </w:tcBorders>
          </w:tcPr>
          <w:p w14:paraId="492E683F" w14:textId="77777777" w:rsidR="00A027D8" w:rsidRPr="000A08E3" w:rsidDel="00421D84" w:rsidRDefault="00A027D8" w:rsidP="00BE28D4">
            <w:pPr>
              <w:pStyle w:val="tabletext11"/>
              <w:suppressAutoHyphens/>
              <w:jc w:val="center"/>
              <w:rPr>
                <w:del w:id="32721" w:author="Author"/>
              </w:rPr>
            </w:pPr>
          </w:p>
        </w:tc>
        <w:tc>
          <w:tcPr>
            <w:tcW w:w="2266" w:type="dxa"/>
            <w:tcBorders>
              <w:top w:val="nil"/>
              <w:left w:val="single" w:sz="6" w:space="0" w:color="auto"/>
              <w:bottom w:val="nil"/>
              <w:right w:val="single" w:sz="6" w:space="0" w:color="auto"/>
            </w:tcBorders>
          </w:tcPr>
          <w:p w14:paraId="14622323" w14:textId="77777777" w:rsidR="00A027D8" w:rsidRPr="000A08E3" w:rsidDel="00421D84" w:rsidRDefault="00A027D8" w:rsidP="00BE28D4">
            <w:pPr>
              <w:pStyle w:val="tabletext11"/>
              <w:suppressAutoHyphens/>
              <w:jc w:val="center"/>
              <w:rPr>
                <w:del w:id="32722" w:author="Author"/>
              </w:rPr>
            </w:pPr>
          </w:p>
        </w:tc>
      </w:tr>
      <w:tr w:rsidR="00A027D8" w:rsidRPr="000A08E3" w:rsidDel="00421D84" w14:paraId="16005E3D" w14:textId="77777777" w:rsidTr="002F1572">
        <w:trPr>
          <w:cantSplit/>
          <w:trHeight w:val="190"/>
          <w:del w:id="32723" w:author="Author"/>
        </w:trPr>
        <w:tc>
          <w:tcPr>
            <w:tcW w:w="200" w:type="dxa"/>
            <w:tcBorders>
              <w:top w:val="nil"/>
              <w:left w:val="nil"/>
              <w:bottom w:val="nil"/>
              <w:right w:val="nil"/>
            </w:tcBorders>
          </w:tcPr>
          <w:p w14:paraId="2FAB28F8" w14:textId="77777777" w:rsidR="00A027D8" w:rsidRPr="000A08E3" w:rsidDel="00421D84" w:rsidRDefault="00A027D8" w:rsidP="00BE28D4">
            <w:pPr>
              <w:pStyle w:val="tabletext11"/>
              <w:suppressAutoHyphens/>
              <w:rPr>
                <w:del w:id="32724" w:author="Author"/>
              </w:rPr>
            </w:pPr>
            <w:del w:id="32725" w:author="Author">
              <w:r w:rsidRPr="000A08E3" w:rsidDel="00421D84">
                <w:br/>
              </w:r>
            </w:del>
          </w:p>
        </w:tc>
        <w:tc>
          <w:tcPr>
            <w:tcW w:w="5610" w:type="dxa"/>
            <w:tcBorders>
              <w:top w:val="nil"/>
              <w:left w:val="single" w:sz="6" w:space="0" w:color="auto"/>
              <w:bottom w:val="nil"/>
              <w:right w:val="nil"/>
            </w:tcBorders>
          </w:tcPr>
          <w:p w14:paraId="544F85A3" w14:textId="77777777" w:rsidR="00A027D8" w:rsidRPr="000A08E3" w:rsidDel="00421D84" w:rsidRDefault="00A027D8" w:rsidP="00BE28D4">
            <w:pPr>
              <w:pStyle w:val="tabletext11"/>
              <w:suppressAutoHyphens/>
              <w:ind w:left="260" w:hanging="260"/>
              <w:rPr>
                <w:del w:id="32726" w:author="Author"/>
              </w:rPr>
            </w:pPr>
            <w:del w:id="32727" w:author="Author">
              <w:r w:rsidRPr="000A08E3" w:rsidDel="00421D84">
                <w:rPr>
                  <w:b/>
                </w:rPr>
                <w:delText>b.</w:delText>
              </w:r>
              <w:r w:rsidRPr="000A08E3" w:rsidDel="00421D84">
                <w:delText xml:space="preserve"> Contract Carriers</w:delText>
              </w:r>
              <w:r w:rsidRPr="000A08E3" w:rsidDel="00421D84">
                <w:br/>
                <w:delText>(Other than Chemical or Iron and Steel Haulers)</w:delText>
              </w:r>
            </w:del>
          </w:p>
        </w:tc>
        <w:tc>
          <w:tcPr>
            <w:tcW w:w="2235" w:type="dxa"/>
            <w:tcBorders>
              <w:top w:val="nil"/>
              <w:left w:val="single" w:sz="6" w:space="0" w:color="auto"/>
              <w:bottom w:val="nil"/>
              <w:right w:val="single" w:sz="6" w:space="0" w:color="auto"/>
            </w:tcBorders>
          </w:tcPr>
          <w:p w14:paraId="09C6AC5D" w14:textId="77777777" w:rsidR="00A027D8" w:rsidRPr="000A08E3" w:rsidDel="00421D84" w:rsidRDefault="00A027D8" w:rsidP="00BE28D4">
            <w:pPr>
              <w:pStyle w:val="tabletext11"/>
              <w:suppressAutoHyphens/>
              <w:jc w:val="center"/>
              <w:rPr>
                <w:del w:id="32728" w:author="Author"/>
              </w:rPr>
            </w:pPr>
            <w:del w:id="32729" w:author="Author">
              <w:r w:rsidRPr="000A08E3" w:rsidDel="00421D84">
                <w:delText>+0.75</w:delText>
              </w:r>
            </w:del>
          </w:p>
        </w:tc>
        <w:tc>
          <w:tcPr>
            <w:tcW w:w="2266" w:type="dxa"/>
            <w:tcBorders>
              <w:top w:val="nil"/>
              <w:left w:val="single" w:sz="6" w:space="0" w:color="auto"/>
              <w:bottom w:val="nil"/>
              <w:right w:val="single" w:sz="6" w:space="0" w:color="auto"/>
            </w:tcBorders>
          </w:tcPr>
          <w:p w14:paraId="25CF1FB6" w14:textId="77777777" w:rsidR="00A027D8" w:rsidRPr="000A08E3" w:rsidDel="00421D84" w:rsidRDefault="00A027D8" w:rsidP="00BE28D4">
            <w:pPr>
              <w:pStyle w:val="tabletext11"/>
              <w:suppressAutoHyphens/>
              <w:jc w:val="center"/>
              <w:rPr>
                <w:del w:id="32730" w:author="Author"/>
              </w:rPr>
            </w:pPr>
            <w:del w:id="32731" w:author="Author">
              <w:r w:rsidRPr="000A08E3" w:rsidDel="00421D84">
                <w:delText>– – – 22</w:delText>
              </w:r>
            </w:del>
          </w:p>
        </w:tc>
      </w:tr>
      <w:tr w:rsidR="00A027D8" w:rsidRPr="000A08E3" w:rsidDel="00421D84" w14:paraId="2ABF06B8" w14:textId="77777777" w:rsidTr="002F1572">
        <w:trPr>
          <w:cantSplit/>
          <w:trHeight w:val="190"/>
          <w:del w:id="32732" w:author="Author"/>
        </w:trPr>
        <w:tc>
          <w:tcPr>
            <w:tcW w:w="200" w:type="dxa"/>
            <w:tcBorders>
              <w:top w:val="nil"/>
              <w:left w:val="nil"/>
              <w:bottom w:val="nil"/>
              <w:right w:val="nil"/>
            </w:tcBorders>
          </w:tcPr>
          <w:p w14:paraId="272C0AD3" w14:textId="77777777" w:rsidR="00A027D8" w:rsidRPr="000A08E3" w:rsidDel="00421D84" w:rsidRDefault="00A027D8" w:rsidP="00BE28D4">
            <w:pPr>
              <w:pStyle w:val="tabletext11"/>
              <w:suppressAutoHyphens/>
              <w:rPr>
                <w:del w:id="32733" w:author="Author"/>
              </w:rPr>
            </w:pPr>
          </w:p>
        </w:tc>
        <w:tc>
          <w:tcPr>
            <w:tcW w:w="5610" w:type="dxa"/>
            <w:tcBorders>
              <w:top w:val="nil"/>
              <w:left w:val="single" w:sz="6" w:space="0" w:color="auto"/>
              <w:bottom w:val="nil"/>
              <w:right w:val="nil"/>
            </w:tcBorders>
          </w:tcPr>
          <w:p w14:paraId="5FA81120" w14:textId="77777777" w:rsidR="00A027D8" w:rsidRPr="000A08E3" w:rsidDel="00421D84" w:rsidRDefault="00A027D8" w:rsidP="00BE28D4">
            <w:pPr>
              <w:pStyle w:val="tabletext11"/>
              <w:suppressAutoHyphens/>
              <w:rPr>
                <w:del w:id="32734" w:author="Author"/>
              </w:rPr>
            </w:pPr>
          </w:p>
        </w:tc>
        <w:tc>
          <w:tcPr>
            <w:tcW w:w="2235" w:type="dxa"/>
            <w:tcBorders>
              <w:top w:val="nil"/>
              <w:left w:val="single" w:sz="6" w:space="0" w:color="auto"/>
              <w:bottom w:val="nil"/>
              <w:right w:val="single" w:sz="6" w:space="0" w:color="auto"/>
            </w:tcBorders>
          </w:tcPr>
          <w:p w14:paraId="4DA5D59C" w14:textId="77777777" w:rsidR="00A027D8" w:rsidRPr="000A08E3" w:rsidDel="00421D84" w:rsidRDefault="00A027D8" w:rsidP="00BE28D4">
            <w:pPr>
              <w:pStyle w:val="tabletext11"/>
              <w:suppressAutoHyphens/>
              <w:jc w:val="center"/>
              <w:rPr>
                <w:del w:id="32735" w:author="Author"/>
              </w:rPr>
            </w:pPr>
          </w:p>
        </w:tc>
        <w:tc>
          <w:tcPr>
            <w:tcW w:w="2266" w:type="dxa"/>
            <w:tcBorders>
              <w:top w:val="nil"/>
              <w:left w:val="single" w:sz="6" w:space="0" w:color="auto"/>
              <w:bottom w:val="nil"/>
              <w:right w:val="single" w:sz="6" w:space="0" w:color="auto"/>
            </w:tcBorders>
          </w:tcPr>
          <w:p w14:paraId="6E00AB78" w14:textId="77777777" w:rsidR="00A027D8" w:rsidRPr="000A08E3" w:rsidDel="00421D84" w:rsidRDefault="00A027D8" w:rsidP="00BE28D4">
            <w:pPr>
              <w:pStyle w:val="tabletext11"/>
              <w:suppressAutoHyphens/>
              <w:jc w:val="center"/>
              <w:rPr>
                <w:del w:id="32736" w:author="Author"/>
              </w:rPr>
            </w:pPr>
          </w:p>
        </w:tc>
      </w:tr>
      <w:tr w:rsidR="00A027D8" w:rsidRPr="000A08E3" w:rsidDel="00421D84" w14:paraId="62BD3416" w14:textId="77777777" w:rsidTr="002F1572">
        <w:trPr>
          <w:cantSplit/>
          <w:trHeight w:val="190"/>
          <w:del w:id="32737" w:author="Author"/>
        </w:trPr>
        <w:tc>
          <w:tcPr>
            <w:tcW w:w="200" w:type="dxa"/>
            <w:tcBorders>
              <w:top w:val="nil"/>
              <w:left w:val="nil"/>
              <w:bottom w:val="nil"/>
              <w:right w:val="nil"/>
            </w:tcBorders>
          </w:tcPr>
          <w:p w14:paraId="7D717883" w14:textId="77777777" w:rsidR="00A027D8" w:rsidRPr="000A08E3" w:rsidDel="00421D84" w:rsidRDefault="00A027D8" w:rsidP="00BE28D4">
            <w:pPr>
              <w:pStyle w:val="tabletext11"/>
              <w:suppressAutoHyphens/>
              <w:rPr>
                <w:del w:id="32738" w:author="Author"/>
              </w:rPr>
            </w:pPr>
          </w:p>
        </w:tc>
        <w:tc>
          <w:tcPr>
            <w:tcW w:w="5610" w:type="dxa"/>
            <w:tcBorders>
              <w:top w:val="nil"/>
              <w:left w:val="single" w:sz="6" w:space="0" w:color="auto"/>
              <w:bottom w:val="nil"/>
              <w:right w:val="nil"/>
            </w:tcBorders>
          </w:tcPr>
          <w:p w14:paraId="05293839" w14:textId="77777777" w:rsidR="00A027D8" w:rsidRPr="000A08E3" w:rsidDel="00421D84" w:rsidRDefault="00A027D8" w:rsidP="00BE28D4">
            <w:pPr>
              <w:pStyle w:val="tabletext11"/>
              <w:suppressAutoHyphens/>
              <w:rPr>
                <w:del w:id="32739" w:author="Author"/>
              </w:rPr>
            </w:pPr>
            <w:del w:id="32740" w:author="Author">
              <w:r w:rsidRPr="000A08E3" w:rsidDel="00421D84">
                <w:rPr>
                  <w:b/>
                </w:rPr>
                <w:delText>c.</w:delText>
              </w:r>
              <w:r w:rsidRPr="000A08E3" w:rsidDel="00421D84">
                <w:delText xml:space="preserve"> Contract Carriers Hauling Chemicals</w:delText>
              </w:r>
            </w:del>
          </w:p>
        </w:tc>
        <w:tc>
          <w:tcPr>
            <w:tcW w:w="2235" w:type="dxa"/>
            <w:tcBorders>
              <w:top w:val="nil"/>
              <w:left w:val="single" w:sz="6" w:space="0" w:color="auto"/>
              <w:bottom w:val="nil"/>
              <w:right w:val="single" w:sz="6" w:space="0" w:color="auto"/>
            </w:tcBorders>
          </w:tcPr>
          <w:p w14:paraId="195E9549" w14:textId="77777777" w:rsidR="00A027D8" w:rsidRPr="000A08E3" w:rsidDel="00421D84" w:rsidRDefault="00A027D8" w:rsidP="00BE28D4">
            <w:pPr>
              <w:pStyle w:val="tabletext11"/>
              <w:suppressAutoHyphens/>
              <w:jc w:val="center"/>
              <w:rPr>
                <w:del w:id="32741" w:author="Author"/>
              </w:rPr>
            </w:pPr>
            <w:del w:id="32742" w:author="Author">
              <w:r w:rsidRPr="000A08E3" w:rsidDel="00421D84">
                <w:delText>+0.75</w:delText>
              </w:r>
            </w:del>
          </w:p>
        </w:tc>
        <w:tc>
          <w:tcPr>
            <w:tcW w:w="2266" w:type="dxa"/>
            <w:tcBorders>
              <w:top w:val="nil"/>
              <w:left w:val="single" w:sz="6" w:space="0" w:color="auto"/>
              <w:bottom w:val="nil"/>
              <w:right w:val="single" w:sz="6" w:space="0" w:color="auto"/>
            </w:tcBorders>
          </w:tcPr>
          <w:p w14:paraId="5C91DC4C" w14:textId="77777777" w:rsidR="00A027D8" w:rsidRPr="000A08E3" w:rsidDel="00421D84" w:rsidRDefault="00A027D8" w:rsidP="00BE28D4">
            <w:pPr>
              <w:pStyle w:val="tabletext11"/>
              <w:suppressAutoHyphens/>
              <w:jc w:val="center"/>
              <w:rPr>
                <w:del w:id="32743" w:author="Author"/>
              </w:rPr>
            </w:pPr>
            <w:del w:id="32744" w:author="Author">
              <w:r w:rsidRPr="000A08E3" w:rsidDel="00421D84">
                <w:delText>– – – 23</w:delText>
              </w:r>
            </w:del>
          </w:p>
        </w:tc>
      </w:tr>
      <w:tr w:rsidR="00A027D8" w:rsidRPr="000A08E3" w:rsidDel="00421D84" w14:paraId="38CEE542" w14:textId="77777777" w:rsidTr="002F1572">
        <w:trPr>
          <w:cantSplit/>
          <w:trHeight w:val="190"/>
          <w:del w:id="32745" w:author="Author"/>
        </w:trPr>
        <w:tc>
          <w:tcPr>
            <w:tcW w:w="200" w:type="dxa"/>
            <w:tcBorders>
              <w:top w:val="nil"/>
              <w:left w:val="nil"/>
              <w:bottom w:val="nil"/>
              <w:right w:val="nil"/>
            </w:tcBorders>
          </w:tcPr>
          <w:p w14:paraId="0F842017" w14:textId="77777777" w:rsidR="00A027D8" w:rsidRPr="000A08E3" w:rsidDel="00421D84" w:rsidRDefault="00A027D8" w:rsidP="00BE28D4">
            <w:pPr>
              <w:pStyle w:val="tabletext11"/>
              <w:suppressAutoHyphens/>
              <w:rPr>
                <w:del w:id="32746" w:author="Author"/>
              </w:rPr>
            </w:pPr>
          </w:p>
        </w:tc>
        <w:tc>
          <w:tcPr>
            <w:tcW w:w="5610" w:type="dxa"/>
            <w:tcBorders>
              <w:top w:val="nil"/>
              <w:left w:val="single" w:sz="6" w:space="0" w:color="auto"/>
              <w:bottom w:val="nil"/>
              <w:right w:val="nil"/>
            </w:tcBorders>
          </w:tcPr>
          <w:p w14:paraId="5ACFBBA4" w14:textId="77777777" w:rsidR="00A027D8" w:rsidRPr="000A08E3" w:rsidDel="00421D84" w:rsidRDefault="00A027D8" w:rsidP="00BE28D4">
            <w:pPr>
              <w:pStyle w:val="tabletext11"/>
              <w:suppressAutoHyphens/>
              <w:rPr>
                <w:del w:id="32747" w:author="Author"/>
              </w:rPr>
            </w:pPr>
          </w:p>
        </w:tc>
        <w:tc>
          <w:tcPr>
            <w:tcW w:w="2235" w:type="dxa"/>
            <w:tcBorders>
              <w:top w:val="nil"/>
              <w:left w:val="single" w:sz="6" w:space="0" w:color="auto"/>
              <w:bottom w:val="nil"/>
              <w:right w:val="single" w:sz="6" w:space="0" w:color="auto"/>
            </w:tcBorders>
          </w:tcPr>
          <w:p w14:paraId="6E5E5FA3" w14:textId="77777777" w:rsidR="00A027D8" w:rsidRPr="000A08E3" w:rsidDel="00421D84" w:rsidRDefault="00A027D8" w:rsidP="00BE28D4">
            <w:pPr>
              <w:pStyle w:val="tabletext11"/>
              <w:suppressAutoHyphens/>
              <w:jc w:val="center"/>
              <w:rPr>
                <w:del w:id="32748" w:author="Author"/>
              </w:rPr>
            </w:pPr>
          </w:p>
        </w:tc>
        <w:tc>
          <w:tcPr>
            <w:tcW w:w="2266" w:type="dxa"/>
            <w:tcBorders>
              <w:top w:val="nil"/>
              <w:left w:val="single" w:sz="6" w:space="0" w:color="auto"/>
              <w:bottom w:val="nil"/>
              <w:right w:val="single" w:sz="6" w:space="0" w:color="auto"/>
            </w:tcBorders>
          </w:tcPr>
          <w:p w14:paraId="3587E0FC" w14:textId="77777777" w:rsidR="00A027D8" w:rsidRPr="000A08E3" w:rsidDel="00421D84" w:rsidRDefault="00A027D8" w:rsidP="00BE28D4">
            <w:pPr>
              <w:pStyle w:val="tabletext11"/>
              <w:suppressAutoHyphens/>
              <w:jc w:val="center"/>
              <w:rPr>
                <w:del w:id="32749" w:author="Author"/>
              </w:rPr>
            </w:pPr>
          </w:p>
        </w:tc>
      </w:tr>
      <w:tr w:rsidR="00A027D8" w:rsidRPr="000A08E3" w:rsidDel="00421D84" w14:paraId="31017FD3" w14:textId="77777777" w:rsidTr="002F1572">
        <w:trPr>
          <w:cantSplit/>
          <w:trHeight w:val="190"/>
          <w:del w:id="32750" w:author="Author"/>
        </w:trPr>
        <w:tc>
          <w:tcPr>
            <w:tcW w:w="200" w:type="dxa"/>
            <w:tcBorders>
              <w:top w:val="nil"/>
              <w:left w:val="nil"/>
              <w:bottom w:val="nil"/>
              <w:right w:val="nil"/>
            </w:tcBorders>
          </w:tcPr>
          <w:p w14:paraId="743DFA47" w14:textId="77777777" w:rsidR="00A027D8" w:rsidRPr="000A08E3" w:rsidDel="00421D84" w:rsidRDefault="00A027D8" w:rsidP="00BE28D4">
            <w:pPr>
              <w:pStyle w:val="tabletext11"/>
              <w:suppressAutoHyphens/>
              <w:rPr>
                <w:del w:id="32751" w:author="Author"/>
              </w:rPr>
            </w:pPr>
          </w:p>
        </w:tc>
        <w:tc>
          <w:tcPr>
            <w:tcW w:w="5610" w:type="dxa"/>
            <w:tcBorders>
              <w:top w:val="nil"/>
              <w:left w:val="single" w:sz="6" w:space="0" w:color="auto"/>
              <w:bottom w:val="nil"/>
              <w:right w:val="nil"/>
            </w:tcBorders>
          </w:tcPr>
          <w:p w14:paraId="08B765D1" w14:textId="77777777" w:rsidR="00A027D8" w:rsidRPr="000A08E3" w:rsidDel="00421D84" w:rsidRDefault="00A027D8" w:rsidP="00BE28D4">
            <w:pPr>
              <w:pStyle w:val="tabletext11"/>
              <w:suppressAutoHyphens/>
              <w:rPr>
                <w:del w:id="32752" w:author="Author"/>
              </w:rPr>
            </w:pPr>
            <w:del w:id="32753" w:author="Author">
              <w:r w:rsidRPr="000A08E3" w:rsidDel="00421D84">
                <w:rPr>
                  <w:b/>
                </w:rPr>
                <w:delText>d.</w:delText>
              </w:r>
              <w:r w:rsidRPr="000A08E3" w:rsidDel="00421D84">
                <w:delText xml:space="preserve"> Contract Carriers Hauling Iron and Steel</w:delText>
              </w:r>
            </w:del>
          </w:p>
        </w:tc>
        <w:tc>
          <w:tcPr>
            <w:tcW w:w="2235" w:type="dxa"/>
            <w:tcBorders>
              <w:top w:val="nil"/>
              <w:left w:val="single" w:sz="6" w:space="0" w:color="auto"/>
              <w:bottom w:val="nil"/>
              <w:right w:val="single" w:sz="6" w:space="0" w:color="auto"/>
            </w:tcBorders>
          </w:tcPr>
          <w:p w14:paraId="7EC9A550" w14:textId="77777777" w:rsidR="00A027D8" w:rsidRPr="000A08E3" w:rsidDel="00421D84" w:rsidRDefault="00A027D8" w:rsidP="00BE28D4">
            <w:pPr>
              <w:pStyle w:val="tabletext11"/>
              <w:suppressAutoHyphens/>
              <w:jc w:val="center"/>
              <w:rPr>
                <w:del w:id="32754" w:author="Author"/>
              </w:rPr>
            </w:pPr>
            <w:del w:id="32755" w:author="Author">
              <w:r w:rsidRPr="000A08E3" w:rsidDel="00421D84">
                <w:delText>+0.75</w:delText>
              </w:r>
            </w:del>
          </w:p>
        </w:tc>
        <w:tc>
          <w:tcPr>
            <w:tcW w:w="2266" w:type="dxa"/>
            <w:tcBorders>
              <w:top w:val="nil"/>
              <w:left w:val="single" w:sz="6" w:space="0" w:color="auto"/>
              <w:bottom w:val="nil"/>
              <w:right w:val="single" w:sz="6" w:space="0" w:color="auto"/>
            </w:tcBorders>
          </w:tcPr>
          <w:p w14:paraId="18D7FC94" w14:textId="77777777" w:rsidR="00A027D8" w:rsidRPr="000A08E3" w:rsidDel="00421D84" w:rsidRDefault="00A027D8" w:rsidP="00BE28D4">
            <w:pPr>
              <w:pStyle w:val="tabletext11"/>
              <w:suppressAutoHyphens/>
              <w:jc w:val="center"/>
              <w:rPr>
                <w:del w:id="32756" w:author="Author"/>
              </w:rPr>
            </w:pPr>
            <w:del w:id="32757" w:author="Author">
              <w:r w:rsidRPr="000A08E3" w:rsidDel="00421D84">
                <w:delText>– – – 24</w:delText>
              </w:r>
            </w:del>
          </w:p>
        </w:tc>
      </w:tr>
      <w:tr w:rsidR="00A027D8" w:rsidRPr="000A08E3" w:rsidDel="00421D84" w14:paraId="691C7033" w14:textId="77777777" w:rsidTr="002F1572">
        <w:trPr>
          <w:cantSplit/>
          <w:trHeight w:val="190"/>
          <w:del w:id="32758" w:author="Author"/>
        </w:trPr>
        <w:tc>
          <w:tcPr>
            <w:tcW w:w="200" w:type="dxa"/>
            <w:tcBorders>
              <w:top w:val="nil"/>
              <w:left w:val="nil"/>
              <w:bottom w:val="nil"/>
              <w:right w:val="nil"/>
            </w:tcBorders>
          </w:tcPr>
          <w:p w14:paraId="21919520" w14:textId="77777777" w:rsidR="00A027D8" w:rsidRPr="000A08E3" w:rsidDel="00421D84" w:rsidRDefault="00A027D8" w:rsidP="00BE28D4">
            <w:pPr>
              <w:pStyle w:val="tabletext11"/>
              <w:suppressAutoHyphens/>
              <w:rPr>
                <w:del w:id="32759" w:author="Author"/>
              </w:rPr>
            </w:pPr>
          </w:p>
        </w:tc>
        <w:tc>
          <w:tcPr>
            <w:tcW w:w="5610" w:type="dxa"/>
            <w:tcBorders>
              <w:top w:val="nil"/>
              <w:left w:val="single" w:sz="6" w:space="0" w:color="auto"/>
              <w:bottom w:val="nil"/>
              <w:right w:val="nil"/>
            </w:tcBorders>
          </w:tcPr>
          <w:p w14:paraId="6912AD70" w14:textId="77777777" w:rsidR="00A027D8" w:rsidRPr="000A08E3" w:rsidDel="00421D84" w:rsidRDefault="00A027D8" w:rsidP="00BE28D4">
            <w:pPr>
              <w:pStyle w:val="tabletext11"/>
              <w:suppressAutoHyphens/>
              <w:rPr>
                <w:del w:id="32760" w:author="Author"/>
              </w:rPr>
            </w:pPr>
          </w:p>
        </w:tc>
        <w:tc>
          <w:tcPr>
            <w:tcW w:w="2235" w:type="dxa"/>
            <w:tcBorders>
              <w:top w:val="nil"/>
              <w:left w:val="single" w:sz="6" w:space="0" w:color="auto"/>
              <w:bottom w:val="nil"/>
              <w:right w:val="single" w:sz="6" w:space="0" w:color="auto"/>
            </w:tcBorders>
          </w:tcPr>
          <w:p w14:paraId="0C94801A" w14:textId="77777777" w:rsidR="00A027D8" w:rsidRPr="000A08E3" w:rsidDel="00421D84" w:rsidRDefault="00A027D8" w:rsidP="00BE28D4">
            <w:pPr>
              <w:pStyle w:val="tabletext11"/>
              <w:suppressAutoHyphens/>
              <w:jc w:val="center"/>
              <w:rPr>
                <w:del w:id="32761" w:author="Author"/>
              </w:rPr>
            </w:pPr>
          </w:p>
        </w:tc>
        <w:tc>
          <w:tcPr>
            <w:tcW w:w="2266" w:type="dxa"/>
            <w:tcBorders>
              <w:top w:val="nil"/>
              <w:left w:val="single" w:sz="6" w:space="0" w:color="auto"/>
              <w:bottom w:val="nil"/>
              <w:right w:val="single" w:sz="6" w:space="0" w:color="auto"/>
            </w:tcBorders>
          </w:tcPr>
          <w:p w14:paraId="380313D4" w14:textId="77777777" w:rsidR="00A027D8" w:rsidRPr="000A08E3" w:rsidDel="00421D84" w:rsidRDefault="00A027D8" w:rsidP="00BE28D4">
            <w:pPr>
              <w:pStyle w:val="tabletext11"/>
              <w:suppressAutoHyphens/>
              <w:jc w:val="center"/>
              <w:rPr>
                <w:del w:id="32762" w:author="Author"/>
              </w:rPr>
            </w:pPr>
          </w:p>
        </w:tc>
      </w:tr>
      <w:tr w:rsidR="00A027D8" w:rsidRPr="000A08E3" w:rsidDel="00421D84" w14:paraId="7CEBA515" w14:textId="77777777" w:rsidTr="002F1572">
        <w:trPr>
          <w:cantSplit/>
          <w:trHeight w:val="190"/>
          <w:del w:id="32763" w:author="Author"/>
        </w:trPr>
        <w:tc>
          <w:tcPr>
            <w:tcW w:w="200" w:type="dxa"/>
            <w:tcBorders>
              <w:top w:val="nil"/>
              <w:left w:val="nil"/>
              <w:bottom w:val="nil"/>
              <w:right w:val="nil"/>
            </w:tcBorders>
          </w:tcPr>
          <w:p w14:paraId="0309399C" w14:textId="77777777" w:rsidR="00A027D8" w:rsidRPr="000A08E3" w:rsidDel="00421D84" w:rsidRDefault="00A027D8" w:rsidP="00BE28D4">
            <w:pPr>
              <w:pStyle w:val="tabletext11"/>
              <w:suppressAutoHyphens/>
              <w:rPr>
                <w:del w:id="32764" w:author="Author"/>
              </w:rPr>
            </w:pPr>
            <w:del w:id="32765" w:author="Author">
              <w:r w:rsidRPr="000A08E3" w:rsidDel="00421D84">
                <w:br/>
              </w:r>
            </w:del>
          </w:p>
        </w:tc>
        <w:tc>
          <w:tcPr>
            <w:tcW w:w="5610" w:type="dxa"/>
            <w:tcBorders>
              <w:top w:val="nil"/>
              <w:left w:val="single" w:sz="6" w:space="0" w:color="auto"/>
              <w:bottom w:val="nil"/>
              <w:right w:val="nil"/>
            </w:tcBorders>
          </w:tcPr>
          <w:p w14:paraId="13F3CA6D" w14:textId="77777777" w:rsidR="00A027D8" w:rsidRPr="000A08E3" w:rsidDel="00421D84" w:rsidRDefault="00A027D8" w:rsidP="00BE28D4">
            <w:pPr>
              <w:pStyle w:val="tabletext11"/>
              <w:suppressAutoHyphens/>
              <w:ind w:left="260" w:hanging="260"/>
              <w:rPr>
                <w:del w:id="32766" w:author="Author"/>
              </w:rPr>
            </w:pPr>
            <w:del w:id="32767" w:author="Author">
              <w:r w:rsidRPr="000A08E3" w:rsidDel="00421D84">
                <w:rPr>
                  <w:b/>
                </w:rPr>
                <w:delText>e.</w:delText>
              </w:r>
              <w:r w:rsidRPr="000A08E3" w:rsidDel="00421D84">
                <w:delText xml:space="preserve"> Exempt Carriers</w:delText>
              </w:r>
              <w:r w:rsidRPr="000A08E3" w:rsidDel="00421D84">
                <w:br/>
                <w:delText>(Other than Livestock Haulers)</w:delText>
              </w:r>
            </w:del>
          </w:p>
        </w:tc>
        <w:tc>
          <w:tcPr>
            <w:tcW w:w="2235" w:type="dxa"/>
            <w:tcBorders>
              <w:top w:val="nil"/>
              <w:left w:val="single" w:sz="6" w:space="0" w:color="auto"/>
              <w:bottom w:val="nil"/>
              <w:right w:val="single" w:sz="6" w:space="0" w:color="auto"/>
            </w:tcBorders>
          </w:tcPr>
          <w:p w14:paraId="0AA96649" w14:textId="77777777" w:rsidR="00A027D8" w:rsidRPr="000A08E3" w:rsidDel="00421D84" w:rsidRDefault="00A027D8" w:rsidP="00BE28D4">
            <w:pPr>
              <w:pStyle w:val="tabletext11"/>
              <w:suppressAutoHyphens/>
              <w:jc w:val="center"/>
              <w:rPr>
                <w:del w:id="32768" w:author="Author"/>
              </w:rPr>
            </w:pPr>
            <w:del w:id="32769" w:author="Author">
              <w:r w:rsidRPr="000A08E3" w:rsidDel="00421D84">
                <w:delText>+0.75</w:delText>
              </w:r>
            </w:del>
          </w:p>
        </w:tc>
        <w:tc>
          <w:tcPr>
            <w:tcW w:w="2266" w:type="dxa"/>
            <w:tcBorders>
              <w:top w:val="nil"/>
              <w:left w:val="single" w:sz="6" w:space="0" w:color="auto"/>
              <w:bottom w:val="nil"/>
              <w:right w:val="single" w:sz="6" w:space="0" w:color="auto"/>
            </w:tcBorders>
          </w:tcPr>
          <w:p w14:paraId="1FC5A8DB" w14:textId="77777777" w:rsidR="00A027D8" w:rsidRPr="000A08E3" w:rsidDel="00421D84" w:rsidRDefault="00A027D8" w:rsidP="00BE28D4">
            <w:pPr>
              <w:pStyle w:val="tabletext11"/>
              <w:suppressAutoHyphens/>
              <w:jc w:val="center"/>
              <w:rPr>
                <w:del w:id="32770" w:author="Author"/>
              </w:rPr>
            </w:pPr>
            <w:del w:id="32771" w:author="Author">
              <w:r w:rsidRPr="000A08E3" w:rsidDel="00421D84">
                <w:delText>– – – 25</w:delText>
              </w:r>
            </w:del>
          </w:p>
        </w:tc>
      </w:tr>
      <w:tr w:rsidR="00A027D8" w:rsidRPr="000A08E3" w:rsidDel="00421D84" w14:paraId="5DEDA144" w14:textId="77777777" w:rsidTr="002F1572">
        <w:trPr>
          <w:cantSplit/>
          <w:trHeight w:val="190"/>
          <w:del w:id="32772" w:author="Author"/>
        </w:trPr>
        <w:tc>
          <w:tcPr>
            <w:tcW w:w="200" w:type="dxa"/>
            <w:tcBorders>
              <w:top w:val="nil"/>
              <w:left w:val="nil"/>
              <w:bottom w:val="nil"/>
              <w:right w:val="nil"/>
            </w:tcBorders>
          </w:tcPr>
          <w:p w14:paraId="77291A6D" w14:textId="77777777" w:rsidR="00A027D8" w:rsidRPr="000A08E3" w:rsidDel="00421D84" w:rsidRDefault="00A027D8" w:rsidP="00BE28D4">
            <w:pPr>
              <w:pStyle w:val="tabletext11"/>
              <w:suppressAutoHyphens/>
              <w:rPr>
                <w:del w:id="32773" w:author="Author"/>
              </w:rPr>
            </w:pPr>
          </w:p>
        </w:tc>
        <w:tc>
          <w:tcPr>
            <w:tcW w:w="5610" w:type="dxa"/>
            <w:tcBorders>
              <w:top w:val="nil"/>
              <w:left w:val="single" w:sz="6" w:space="0" w:color="auto"/>
              <w:bottom w:val="nil"/>
              <w:right w:val="nil"/>
            </w:tcBorders>
          </w:tcPr>
          <w:p w14:paraId="7EE7B4EA" w14:textId="77777777" w:rsidR="00A027D8" w:rsidRPr="000A08E3" w:rsidDel="00421D84" w:rsidRDefault="00A027D8" w:rsidP="00BE28D4">
            <w:pPr>
              <w:pStyle w:val="tabletext11"/>
              <w:suppressAutoHyphens/>
              <w:rPr>
                <w:del w:id="32774" w:author="Author"/>
              </w:rPr>
            </w:pPr>
          </w:p>
        </w:tc>
        <w:tc>
          <w:tcPr>
            <w:tcW w:w="2235" w:type="dxa"/>
            <w:tcBorders>
              <w:top w:val="nil"/>
              <w:left w:val="single" w:sz="6" w:space="0" w:color="auto"/>
              <w:bottom w:val="nil"/>
              <w:right w:val="single" w:sz="6" w:space="0" w:color="auto"/>
            </w:tcBorders>
          </w:tcPr>
          <w:p w14:paraId="1A1475D0" w14:textId="77777777" w:rsidR="00A027D8" w:rsidRPr="000A08E3" w:rsidDel="00421D84" w:rsidRDefault="00A027D8" w:rsidP="00BE28D4">
            <w:pPr>
              <w:pStyle w:val="tabletext11"/>
              <w:suppressAutoHyphens/>
              <w:jc w:val="center"/>
              <w:rPr>
                <w:del w:id="32775" w:author="Author"/>
              </w:rPr>
            </w:pPr>
          </w:p>
        </w:tc>
        <w:tc>
          <w:tcPr>
            <w:tcW w:w="2266" w:type="dxa"/>
            <w:tcBorders>
              <w:top w:val="nil"/>
              <w:left w:val="single" w:sz="6" w:space="0" w:color="auto"/>
              <w:bottom w:val="nil"/>
              <w:right w:val="single" w:sz="6" w:space="0" w:color="auto"/>
            </w:tcBorders>
          </w:tcPr>
          <w:p w14:paraId="1DF86955" w14:textId="77777777" w:rsidR="00A027D8" w:rsidRPr="000A08E3" w:rsidDel="00421D84" w:rsidRDefault="00A027D8" w:rsidP="00BE28D4">
            <w:pPr>
              <w:pStyle w:val="tabletext11"/>
              <w:suppressAutoHyphens/>
              <w:jc w:val="center"/>
              <w:rPr>
                <w:del w:id="32776" w:author="Author"/>
              </w:rPr>
            </w:pPr>
          </w:p>
        </w:tc>
      </w:tr>
      <w:tr w:rsidR="00A027D8" w:rsidRPr="000A08E3" w:rsidDel="00421D84" w14:paraId="6483838B" w14:textId="77777777" w:rsidTr="002F1572">
        <w:trPr>
          <w:cantSplit/>
          <w:trHeight w:val="190"/>
          <w:del w:id="32777" w:author="Author"/>
        </w:trPr>
        <w:tc>
          <w:tcPr>
            <w:tcW w:w="200" w:type="dxa"/>
            <w:tcBorders>
              <w:top w:val="nil"/>
              <w:left w:val="nil"/>
              <w:bottom w:val="nil"/>
              <w:right w:val="nil"/>
            </w:tcBorders>
          </w:tcPr>
          <w:p w14:paraId="0050A12C" w14:textId="77777777" w:rsidR="00A027D8" w:rsidRPr="000A08E3" w:rsidDel="00421D84" w:rsidRDefault="00A027D8" w:rsidP="00BE28D4">
            <w:pPr>
              <w:pStyle w:val="tabletext11"/>
              <w:suppressAutoHyphens/>
              <w:rPr>
                <w:del w:id="32778" w:author="Author"/>
              </w:rPr>
            </w:pPr>
          </w:p>
        </w:tc>
        <w:tc>
          <w:tcPr>
            <w:tcW w:w="5610" w:type="dxa"/>
            <w:tcBorders>
              <w:top w:val="nil"/>
              <w:left w:val="single" w:sz="6" w:space="0" w:color="auto"/>
              <w:bottom w:val="nil"/>
              <w:right w:val="nil"/>
            </w:tcBorders>
          </w:tcPr>
          <w:p w14:paraId="3043C4F1" w14:textId="77777777" w:rsidR="00A027D8" w:rsidRPr="000A08E3" w:rsidDel="00421D84" w:rsidRDefault="00A027D8" w:rsidP="00BE28D4">
            <w:pPr>
              <w:pStyle w:val="tabletext11"/>
              <w:suppressAutoHyphens/>
              <w:rPr>
                <w:del w:id="32779" w:author="Author"/>
              </w:rPr>
            </w:pPr>
            <w:del w:id="32780" w:author="Author">
              <w:r w:rsidRPr="000A08E3" w:rsidDel="00421D84">
                <w:rPr>
                  <w:b/>
                </w:rPr>
                <w:delText>f.</w:delText>
              </w:r>
              <w:r w:rsidRPr="000A08E3" w:rsidDel="00421D84">
                <w:delText xml:space="preserve"> Exempt Carriers Hauling Livestock</w:delText>
              </w:r>
            </w:del>
          </w:p>
        </w:tc>
        <w:tc>
          <w:tcPr>
            <w:tcW w:w="2235" w:type="dxa"/>
            <w:tcBorders>
              <w:top w:val="nil"/>
              <w:left w:val="single" w:sz="6" w:space="0" w:color="auto"/>
              <w:bottom w:val="nil"/>
              <w:right w:val="single" w:sz="6" w:space="0" w:color="auto"/>
            </w:tcBorders>
          </w:tcPr>
          <w:p w14:paraId="32E70E9F" w14:textId="77777777" w:rsidR="00A027D8" w:rsidRPr="000A08E3" w:rsidDel="00421D84" w:rsidRDefault="00A027D8" w:rsidP="00BE28D4">
            <w:pPr>
              <w:pStyle w:val="tabletext11"/>
              <w:suppressAutoHyphens/>
              <w:jc w:val="center"/>
              <w:rPr>
                <w:del w:id="32781" w:author="Author"/>
              </w:rPr>
            </w:pPr>
            <w:del w:id="32782" w:author="Author">
              <w:r w:rsidRPr="000A08E3" w:rsidDel="00421D84">
                <w:delText>+0.75</w:delText>
              </w:r>
            </w:del>
          </w:p>
        </w:tc>
        <w:tc>
          <w:tcPr>
            <w:tcW w:w="2266" w:type="dxa"/>
            <w:tcBorders>
              <w:top w:val="nil"/>
              <w:left w:val="single" w:sz="6" w:space="0" w:color="auto"/>
              <w:bottom w:val="nil"/>
              <w:right w:val="single" w:sz="6" w:space="0" w:color="auto"/>
            </w:tcBorders>
          </w:tcPr>
          <w:p w14:paraId="6528AD0C" w14:textId="77777777" w:rsidR="00A027D8" w:rsidRPr="000A08E3" w:rsidDel="00421D84" w:rsidRDefault="00A027D8" w:rsidP="00BE28D4">
            <w:pPr>
              <w:pStyle w:val="tabletext11"/>
              <w:suppressAutoHyphens/>
              <w:jc w:val="center"/>
              <w:rPr>
                <w:del w:id="32783" w:author="Author"/>
              </w:rPr>
            </w:pPr>
            <w:del w:id="32784" w:author="Author">
              <w:r w:rsidRPr="000A08E3" w:rsidDel="00421D84">
                <w:delText>– – – 26</w:delText>
              </w:r>
            </w:del>
          </w:p>
        </w:tc>
      </w:tr>
      <w:tr w:rsidR="00A027D8" w:rsidRPr="000A08E3" w:rsidDel="00421D84" w14:paraId="4B5753CC" w14:textId="77777777" w:rsidTr="002F1572">
        <w:trPr>
          <w:cantSplit/>
          <w:trHeight w:val="190"/>
          <w:del w:id="32785" w:author="Author"/>
        </w:trPr>
        <w:tc>
          <w:tcPr>
            <w:tcW w:w="200" w:type="dxa"/>
            <w:tcBorders>
              <w:top w:val="nil"/>
              <w:left w:val="nil"/>
              <w:bottom w:val="nil"/>
              <w:right w:val="nil"/>
            </w:tcBorders>
          </w:tcPr>
          <w:p w14:paraId="245A51B3" w14:textId="77777777" w:rsidR="00A027D8" w:rsidRPr="000A08E3" w:rsidDel="00421D84" w:rsidRDefault="00A027D8" w:rsidP="00BE28D4">
            <w:pPr>
              <w:pStyle w:val="tabletext11"/>
              <w:suppressAutoHyphens/>
              <w:rPr>
                <w:del w:id="32786" w:author="Author"/>
              </w:rPr>
            </w:pPr>
          </w:p>
        </w:tc>
        <w:tc>
          <w:tcPr>
            <w:tcW w:w="5610" w:type="dxa"/>
            <w:tcBorders>
              <w:top w:val="nil"/>
              <w:left w:val="single" w:sz="6" w:space="0" w:color="auto"/>
              <w:bottom w:val="nil"/>
              <w:right w:val="nil"/>
            </w:tcBorders>
          </w:tcPr>
          <w:p w14:paraId="37FD1093" w14:textId="77777777" w:rsidR="00A027D8" w:rsidRPr="000A08E3" w:rsidDel="00421D84" w:rsidRDefault="00A027D8" w:rsidP="00BE28D4">
            <w:pPr>
              <w:pStyle w:val="tabletext11"/>
              <w:suppressAutoHyphens/>
              <w:rPr>
                <w:del w:id="32787" w:author="Author"/>
              </w:rPr>
            </w:pPr>
          </w:p>
        </w:tc>
        <w:tc>
          <w:tcPr>
            <w:tcW w:w="2235" w:type="dxa"/>
            <w:tcBorders>
              <w:top w:val="nil"/>
              <w:left w:val="single" w:sz="6" w:space="0" w:color="auto"/>
              <w:bottom w:val="nil"/>
              <w:right w:val="single" w:sz="6" w:space="0" w:color="auto"/>
            </w:tcBorders>
          </w:tcPr>
          <w:p w14:paraId="0271BB5C" w14:textId="77777777" w:rsidR="00A027D8" w:rsidRPr="000A08E3" w:rsidDel="00421D84" w:rsidRDefault="00A027D8" w:rsidP="00BE28D4">
            <w:pPr>
              <w:pStyle w:val="tabletext11"/>
              <w:suppressAutoHyphens/>
              <w:jc w:val="center"/>
              <w:rPr>
                <w:del w:id="32788" w:author="Author"/>
              </w:rPr>
            </w:pPr>
          </w:p>
        </w:tc>
        <w:tc>
          <w:tcPr>
            <w:tcW w:w="2266" w:type="dxa"/>
            <w:tcBorders>
              <w:top w:val="nil"/>
              <w:left w:val="single" w:sz="6" w:space="0" w:color="auto"/>
              <w:bottom w:val="nil"/>
              <w:right w:val="single" w:sz="6" w:space="0" w:color="auto"/>
            </w:tcBorders>
          </w:tcPr>
          <w:p w14:paraId="602D77BC" w14:textId="77777777" w:rsidR="00A027D8" w:rsidRPr="000A08E3" w:rsidDel="00421D84" w:rsidRDefault="00A027D8" w:rsidP="00BE28D4">
            <w:pPr>
              <w:pStyle w:val="tabletext11"/>
              <w:suppressAutoHyphens/>
              <w:jc w:val="center"/>
              <w:rPr>
                <w:del w:id="32789" w:author="Author"/>
              </w:rPr>
            </w:pPr>
          </w:p>
        </w:tc>
      </w:tr>
      <w:tr w:rsidR="00A027D8" w:rsidRPr="000A08E3" w:rsidDel="00421D84" w14:paraId="26659A28" w14:textId="77777777" w:rsidTr="002F1572">
        <w:trPr>
          <w:cantSplit/>
          <w:trHeight w:val="190"/>
          <w:del w:id="32790" w:author="Author"/>
        </w:trPr>
        <w:tc>
          <w:tcPr>
            <w:tcW w:w="200" w:type="dxa"/>
            <w:tcBorders>
              <w:top w:val="nil"/>
              <w:left w:val="nil"/>
              <w:bottom w:val="nil"/>
              <w:right w:val="nil"/>
            </w:tcBorders>
          </w:tcPr>
          <w:p w14:paraId="7036842F" w14:textId="77777777" w:rsidR="00A027D8" w:rsidRPr="000A08E3" w:rsidDel="00421D84" w:rsidRDefault="00A027D8" w:rsidP="00BE28D4">
            <w:pPr>
              <w:pStyle w:val="tabletext11"/>
              <w:suppressAutoHyphens/>
              <w:rPr>
                <w:del w:id="32791" w:author="Author"/>
              </w:rPr>
            </w:pPr>
            <w:del w:id="32792" w:author="Author">
              <w:r w:rsidRPr="000A08E3" w:rsidDel="00421D84">
                <w:br/>
              </w:r>
            </w:del>
          </w:p>
        </w:tc>
        <w:tc>
          <w:tcPr>
            <w:tcW w:w="5610" w:type="dxa"/>
            <w:tcBorders>
              <w:top w:val="nil"/>
              <w:left w:val="single" w:sz="6" w:space="0" w:color="auto"/>
              <w:bottom w:val="nil"/>
              <w:right w:val="nil"/>
            </w:tcBorders>
          </w:tcPr>
          <w:p w14:paraId="7679FF6C" w14:textId="77777777" w:rsidR="00A027D8" w:rsidRPr="000A08E3" w:rsidDel="00421D84" w:rsidRDefault="00A027D8" w:rsidP="00BE28D4">
            <w:pPr>
              <w:pStyle w:val="tabletext11"/>
              <w:suppressAutoHyphens/>
              <w:ind w:left="260" w:hanging="260"/>
              <w:rPr>
                <w:del w:id="32793" w:author="Author"/>
              </w:rPr>
            </w:pPr>
            <w:del w:id="32794" w:author="Author">
              <w:r w:rsidRPr="000A08E3" w:rsidDel="00421D84">
                <w:rPr>
                  <w:b/>
                </w:rPr>
                <w:delText>g.</w:delText>
              </w:r>
              <w:r w:rsidRPr="000A08E3" w:rsidDel="00421D84">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4148D848" w14:textId="77777777" w:rsidR="00A027D8" w:rsidRPr="000A08E3" w:rsidDel="00421D84" w:rsidRDefault="00A027D8" w:rsidP="00BE28D4">
            <w:pPr>
              <w:pStyle w:val="tabletext11"/>
              <w:suppressAutoHyphens/>
              <w:jc w:val="center"/>
              <w:rPr>
                <w:del w:id="32795" w:author="Author"/>
              </w:rPr>
            </w:pPr>
            <w:del w:id="32796" w:author="Author">
              <w:r w:rsidRPr="000A08E3" w:rsidDel="00421D84">
                <w:delText>+0.75</w:delText>
              </w:r>
            </w:del>
          </w:p>
        </w:tc>
        <w:tc>
          <w:tcPr>
            <w:tcW w:w="2266" w:type="dxa"/>
            <w:tcBorders>
              <w:top w:val="nil"/>
              <w:left w:val="single" w:sz="6" w:space="0" w:color="auto"/>
              <w:bottom w:val="nil"/>
              <w:right w:val="single" w:sz="6" w:space="0" w:color="auto"/>
            </w:tcBorders>
          </w:tcPr>
          <w:p w14:paraId="229E1A59" w14:textId="77777777" w:rsidR="00A027D8" w:rsidRPr="000A08E3" w:rsidDel="00421D84" w:rsidRDefault="00A027D8" w:rsidP="00BE28D4">
            <w:pPr>
              <w:pStyle w:val="tabletext11"/>
              <w:suppressAutoHyphens/>
              <w:jc w:val="center"/>
              <w:rPr>
                <w:del w:id="32797" w:author="Author"/>
              </w:rPr>
            </w:pPr>
            <w:del w:id="32798" w:author="Author">
              <w:r w:rsidRPr="000A08E3" w:rsidDel="00421D84">
                <w:delText>– – – 02</w:delText>
              </w:r>
            </w:del>
          </w:p>
        </w:tc>
      </w:tr>
      <w:tr w:rsidR="00A027D8" w:rsidRPr="000A08E3" w:rsidDel="00421D84" w14:paraId="2FB570C0" w14:textId="77777777" w:rsidTr="002F1572">
        <w:trPr>
          <w:cantSplit/>
          <w:trHeight w:val="190"/>
          <w:del w:id="32799" w:author="Author"/>
        </w:trPr>
        <w:tc>
          <w:tcPr>
            <w:tcW w:w="200" w:type="dxa"/>
            <w:tcBorders>
              <w:top w:val="nil"/>
              <w:left w:val="nil"/>
              <w:bottom w:val="nil"/>
              <w:right w:val="nil"/>
            </w:tcBorders>
          </w:tcPr>
          <w:p w14:paraId="22D7B17F" w14:textId="77777777" w:rsidR="00A027D8" w:rsidRPr="000A08E3" w:rsidDel="00421D84" w:rsidRDefault="00A027D8" w:rsidP="00BE28D4">
            <w:pPr>
              <w:pStyle w:val="tabletext11"/>
              <w:suppressAutoHyphens/>
              <w:rPr>
                <w:del w:id="32800" w:author="Author"/>
              </w:rPr>
            </w:pPr>
          </w:p>
        </w:tc>
        <w:tc>
          <w:tcPr>
            <w:tcW w:w="5610" w:type="dxa"/>
            <w:tcBorders>
              <w:top w:val="nil"/>
              <w:left w:val="single" w:sz="6" w:space="0" w:color="auto"/>
              <w:bottom w:val="nil"/>
              <w:right w:val="nil"/>
            </w:tcBorders>
          </w:tcPr>
          <w:p w14:paraId="47C11B1F" w14:textId="77777777" w:rsidR="00A027D8" w:rsidRPr="000A08E3" w:rsidDel="00421D84" w:rsidRDefault="00A027D8" w:rsidP="00BE28D4">
            <w:pPr>
              <w:pStyle w:val="tabletext11"/>
              <w:suppressAutoHyphens/>
              <w:rPr>
                <w:del w:id="32801" w:author="Author"/>
              </w:rPr>
            </w:pPr>
          </w:p>
        </w:tc>
        <w:tc>
          <w:tcPr>
            <w:tcW w:w="2235" w:type="dxa"/>
            <w:tcBorders>
              <w:top w:val="nil"/>
              <w:left w:val="single" w:sz="6" w:space="0" w:color="auto"/>
              <w:bottom w:val="nil"/>
              <w:right w:val="single" w:sz="6" w:space="0" w:color="auto"/>
            </w:tcBorders>
          </w:tcPr>
          <w:p w14:paraId="563A40C3" w14:textId="77777777" w:rsidR="00A027D8" w:rsidRPr="000A08E3" w:rsidDel="00421D84" w:rsidRDefault="00A027D8" w:rsidP="00BE28D4">
            <w:pPr>
              <w:pStyle w:val="tabletext11"/>
              <w:suppressAutoHyphens/>
              <w:jc w:val="center"/>
              <w:rPr>
                <w:del w:id="32802" w:author="Author"/>
              </w:rPr>
            </w:pPr>
          </w:p>
        </w:tc>
        <w:tc>
          <w:tcPr>
            <w:tcW w:w="2266" w:type="dxa"/>
            <w:tcBorders>
              <w:top w:val="nil"/>
              <w:left w:val="single" w:sz="6" w:space="0" w:color="auto"/>
              <w:bottom w:val="nil"/>
              <w:right w:val="single" w:sz="6" w:space="0" w:color="auto"/>
            </w:tcBorders>
          </w:tcPr>
          <w:p w14:paraId="13D36424" w14:textId="77777777" w:rsidR="00A027D8" w:rsidRPr="000A08E3" w:rsidDel="00421D84" w:rsidRDefault="00A027D8" w:rsidP="00BE28D4">
            <w:pPr>
              <w:pStyle w:val="tabletext11"/>
              <w:suppressAutoHyphens/>
              <w:jc w:val="center"/>
              <w:rPr>
                <w:del w:id="32803" w:author="Author"/>
              </w:rPr>
            </w:pPr>
          </w:p>
        </w:tc>
      </w:tr>
      <w:tr w:rsidR="00A027D8" w:rsidRPr="000A08E3" w:rsidDel="00421D84" w14:paraId="70EC5F39" w14:textId="77777777" w:rsidTr="002F1572">
        <w:trPr>
          <w:cantSplit/>
          <w:trHeight w:val="190"/>
          <w:del w:id="32804" w:author="Author"/>
        </w:trPr>
        <w:tc>
          <w:tcPr>
            <w:tcW w:w="200" w:type="dxa"/>
            <w:tcBorders>
              <w:top w:val="nil"/>
              <w:left w:val="nil"/>
              <w:bottom w:val="nil"/>
              <w:right w:val="nil"/>
            </w:tcBorders>
          </w:tcPr>
          <w:p w14:paraId="5EB34E04" w14:textId="77777777" w:rsidR="00A027D8" w:rsidRPr="000A08E3" w:rsidDel="00421D84" w:rsidRDefault="00A027D8" w:rsidP="00BE28D4">
            <w:pPr>
              <w:pStyle w:val="tabletext11"/>
              <w:suppressAutoHyphens/>
              <w:rPr>
                <w:del w:id="32805" w:author="Author"/>
              </w:rPr>
            </w:pPr>
          </w:p>
        </w:tc>
        <w:tc>
          <w:tcPr>
            <w:tcW w:w="5610" w:type="dxa"/>
            <w:tcBorders>
              <w:top w:val="nil"/>
              <w:left w:val="single" w:sz="6" w:space="0" w:color="auto"/>
              <w:bottom w:val="nil"/>
              <w:right w:val="nil"/>
            </w:tcBorders>
          </w:tcPr>
          <w:p w14:paraId="1FC4C83F" w14:textId="77777777" w:rsidR="00A027D8" w:rsidRPr="000A08E3" w:rsidDel="00421D84" w:rsidRDefault="00A027D8" w:rsidP="00BE28D4">
            <w:pPr>
              <w:pStyle w:val="tabletext11"/>
              <w:suppressAutoHyphens/>
              <w:rPr>
                <w:del w:id="32806" w:author="Author"/>
              </w:rPr>
            </w:pPr>
            <w:del w:id="32807" w:author="Author">
              <w:r w:rsidRPr="000A08E3" w:rsidDel="00421D84">
                <w:rPr>
                  <w:b/>
                </w:rPr>
                <w:delText>h.</w:delText>
              </w:r>
              <w:r w:rsidRPr="000A08E3" w:rsidDel="00421D84">
                <w:delText xml:space="preserve"> Tow Trucks For-Hire</w:delText>
              </w:r>
            </w:del>
          </w:p>
        </w:tc>
        <w:tc>
          <w:tcPr>
            <w:tcW w:w="2235" w:type="dxa"/>
            <w:tcBorders>
              <w:top w:val="nil"/>
              <w:left w:val="single" w:sz="6" w:space="0" w:color="auto"/>
              <w:bottom w:val="nil"/>
              <w:right w:val="single" w:sz="6" w:space="0" w:color="auto"/>
            </w:tcBorders>
          </w:tcPr>
          <w:p w14:paraId="5B42D5BA" w14:textId="77777777" w:rsidR="00A027D8" w:rsidRPr="000A08E3" w:rsidDel="00421D84" w:rsidRDefault="00A027D8" w:rsidP="00BE28D4">
            <w:pPr>
              <w:pStyle w:val="tabletext11"/>
              <w:suppressAutoHyphens/>
              <w:jc w:val="center"/>
              <w:rPr>
                <w:del w:id="32808" w:author="Author"/>
              </w:rPr>
            </w:pPr>
            <w:del w:id="32809" w:author="Author">
              <w:r w:rsidRPr="000A08E3" w:rsidDel="00421D84">
                <w:delText>+0.75</w:delText>
              </w:r>
            </w:del>
          </w:p>
        </w:tc>
        <w:tc>
          <w:tcPr>
            <w:tcW w:w="2266" w:type="dxa"/>
            <w:tcBorders>
              <w:top w:val="nil"/>
              <w:left w:val="single" w:sz="6" w:space="0" w:color="auto"/>
              <w:bottom w:val="nil"/>
              <w:right w:val="single" w:sz="6" w:space="0" w:color="auto"/>
            </w:tcBorders>
          </w:tcPr>
          <w:p w14:paraId="2E0E2D4B" w14:textId="77777777" w:rsidR="00A027D8" w:rsidRPr="000A08E3" w:rsidDel="00421D84" w:rsidRDefault="00A027D8" w:rsidP="00BE28D4">
            <w:pPr>
              <w:pStyle w:val="tabletext11"/>
              <w:suppressAutoHyphens/>
              <w:jc w:val="center"/>
              <w:rPr>
                <w:del w:id="32810" w:author="Author"/>
              </w:rPr>
            </w:pPr>
            <w:del w:id="32811" w:author="Author">
              <w:r w:rsidRPr="000A08E3" w:rsidDel="00421D84">
                <w:delText>– – – 03</w:delText>
              </w:r>
            </w:del>
          </w:p>
        </w:tc>
      </w:tr>
      <w:tr w:rsidR="00A027D8" w:rsidRPr="000A08E3" w:rsidDel="00421D84" w14:paraId="30EF63A0" w14:textId="77777777" w:rsidTr="002F1572">
        <w:trPr>
          <w:cantSplit/>
          <w:trHeight w:val="190"/>
          <w:del w:id="32812" w:author="Author"/>
        </w:trPr>
        <w:tc>
          <w:tcPr>
            <w:tcW w:w="200" w:type="dxa"/>
            <w:tcBorders>
              <w:top w:val="nil"/>
              <w:left w:val="nil"/>
              <w:bottom w:val="nil"/>
              <w:right w:val="nil"/>
            </w:tcBorders>
          </w:tcPr>
          <w:p w14:paraId="370E0AC3" w14:textId="77777777" w:rsidR="00A027D8" w:rsidRPr="000A08E3" w:rsidDel="00421D84" w:rsidRDefault="00A027D8" w:rsidP="00BE28D4">
            <w:pPr>
              <w:pStyle w:val="tabletext11"/>
              <w:suppressAutoHyphens/>
              <w:rPr>
                <w:del w:id="32813" w:author="Author"/>
              </w:rPr>
            </w:pPr>
          </w:p>
        </w:tc>
        <w:tc>
          <w:tcPr>
            <w:tcW w:w="5610" w:type="dxa"/>
            <w:tcBorders>
              <w:top w:val="nil"/>
              <w:left w:val="single" w:sz="6" w:space="0" w:color="auto"/>
              <w:bottom w:val="nil"/>
              <w:right w:val="nil"/>
            </w:tcBorders>
          </w:tcPr>
          <w:p w14:paraId="30BFBAD3" w14:textId="77777777" w:rsidR="00A027D8" w:rsidRPr="000A08E3" w:rsidDel="00421D84" w:rsidRDefault="00A027D8" w:rsidP="00BE28D4">
            <w:pPr>
              <w:pStyle w:val="tabletext11"/>
              <w:suppressAutoHyphens/>
              <w:rPr>
                <w:del w:id="32814" w:author="Author"/>
              </w:rPr>
            </w:pPr>
          </w:p>
        </w:tc>
        <w:tc>
          <w:tcPr>
            <w:tcW w:w="2235" w:type="dxa"/>
            <w:tcBorders>
              <w:top w:val="nil"/>
              <w:left w:val="single" w:sz="6" w:space="0" w:color="auto"/>
              <w:bottom w:val="nil"/>
              <w:right w:val="single" w:sz="6" w:space="0" w:color="auto"/>
            </w:tcBorders>
          </w:tcPr>
          <w:p w14:paraId="466EFE47" w14:textId="77777777" w:rsidR="00A027D8" w:rsidRPr="000A08E3" w:rsidDel="00421D84" w:rsidRDefault="00A027D8" w:rsidP="00BE28D4">
            <w:pPr>
              <w:pStyle w:val="tabletext11"/>
              <w:suppressAutoHyphens/>
              <w:jc w:val="center"/>
              <w:rPr>
                <w:del w:id="32815" w:author="Author"/>
              </w:rPr>
            </w:pPr>
          </w:p>
        </w:tc>
        <w:tc>
          <w:tcPr>
            <w:tcW w:w="2266" w:type="dxa"/>
            <w:tcBorders>
              <w:top w:val="nil"/>
              <w:left w:val="single" w:sz="6" w:space="0" w:color="auto"/>
              <w:bottom w:val="nil"/>
              <w:right w:val="single" w:sz="6" w:space="0" w:color="auto"/>
            </w:tcBorders>
          </w:tcPr>
          <w:p w14:paraId="2B1DCA87" w14:textId="77777777" w:rsidR="00A027D8" w:rsidRPr="000A08E3" w:rsidDel="00421D84" w:rsidRDefault="00A027D8" w:rsidP="00BE28D4">
            <w:pPr>
              <w:pStyle w:val="tabletext11"/>
              <w:suppressAutoHyphens/>
              <w:jc w:val="center"/>
              <w:rPr>
                <w:del w:id="32816" w:author="Author"/>
              </w:rPr>
            </w:pPr>
          </w:p>
        </w:tc>
      </w:tr>
      <w:tr w:rsidR="00A027D8" w:rsidRPr="000A08E3" w:rsidDel="00421D84" w14:paraId="0750B126" w14:textId="77777777" w:rsidTr="002F1572">
        <w:trPr>
          <w:cantSplit/>
          <w:trHeight w:val="190"/>
          <w:del w:id="32817" w:author="Author"/>
        </w:trPr>
        <w:tc>
          <w:tcPr>
            <w:tcW w:w="200" w:type="dxa"/>
            <w:tcBorders>
              <w:top w:val="nil"/>
              <w:left w:val="nil"/>
              <w:bottom w:val="nil"/>
              <w:right w:val="nil"/>
            </w:tcBorders>
          </w:tcPr>
          <w:p w14:paraId="6ACDCF02" w14:textId="77777777" w:rsidR="00A027D8" w:rsidRPr="000A08E3" w:rsidDel="00421D84" w:rsidRDefault="00A027D8" w:rsidP="00BE28D4">
            <w:pPr>
              <w:pStyle w:val="tabletext11"/>
              <w:suppressAutoHyphens/>
              <w:rPr>
                <w:del w:id="32818" w:author="Author"/>
              </w:rPr>
            </w:pPr>
          </w:p>
        </w:tc>
        <w:tc>
          <w:tcPr>
            <w:tcW w:w="5610" w:type="dxa"/>
            <w:tcBorders>
              <w:top w:val="nil"/>
              <w:left w:val="single" w:sz="6" w:space="0" w:color="auto"/>
              <w:bottom w:val="single" w:sz="6" w:space="0" w:color="auto"/>
              <w:right w:val="nil"/>
            </w:tcBorders>
          </w:tcPr>
          <w:p w14:paraId="748B706A" w14:textId="77777777" w:rsidR="00A027D8" w:rsidRPr="000A08E3" w:rsidDel="00421D84" w:rsidRDefault="00A027D8" w:rsidP="00BE28D4">
            <w:pPr>
              <w:pStyle w:val="tabletext11"/>
              <w:suppressAutoHyphens/>
              <w:rPr>
                <w:del w:id="32819" w:author="Author"/>
              </w:rPr>
            </w:pPr>
            <w:del w:id="32820" w:author="Author">
              <w:r w:rsidRPr="000A08E3" w:rsidDel="00421D84">
                <w:rPr>
                  <w:b/>
                </w:rPr>
                <w:delText>i.</w:delText>
              </w:r>
              <w:r w:rsidRPr="000A08E3" w:rsidDel="00421D84">
                <w:delText xml:space="preserve"> All Other</w:delText>
              </w:r>
            </w:del>
          </w:p>
        </w:tc>
        <w:tc>
          <w:tcPr>
            <w:tcW w:w="2235" w:type="dxa"/>
            <w:tcBorders>
              <w:top w:val="nil"/>
              <w:left w:val="single" w:sz="6" w:space="0" w:color="auto"/>
              <w:bottom w:val="single" w:sz="6" w:space="0" w:color="auto"/>
              <w:right w:val="single" w:sz="6" w:space="0" w:color="auto"/>
            </w:tcBorders>
          </w:tcPr>
          <w:p w14:paraId="246499E8" w14:textId="77777777" w:rsidR="00A027D8" w:rsidRPr="000A08E3" w:rsidDel="00421D84" w:rsidRDefault="00A027D8" w:rsidP="00BE28D4">
            <w:pPr>
              <w:pStyle w:val="tabletext11"/>
              <w:suppressAutoHyphens/>
              <w:jc w:val="center"/>
              <w:rPr>
                <w:del w:id="32821" w:author="Author"/>
              </w:rPr>
            </w:pPr>
            <w:del w:id="32822" w:author="Author">
              <w:r w:rsidRPr="000A08E3" w:rsidDel="00421D84">
                <w:delText>+0.75</w:delText>
              </w:r>
            </w:del>
          </w:p>
        </w:tc>
        <w:tc>
          <w:tcPr>
            <w:tcW w:w="2266" w:type="dxa"/>
            <w:tcBorders>
              <w:top w:val="nil"/>
              <w:left w:val="single" w:sz="6" w:space="0" w:color="auto"/>
              <w:bottom w:val="single" w:sz="6" w:space="0" w:color="auto"/>
              <w:right w:val="single" w:sz="6" w:space="0" w:color="auto"/>
            </w:tcBorders>
          </w:tcPr>
          <w:p w14:paraId="42711573" w14:textId="77777777" w:rsidR="00A027D8" w:rsidRPr="000A08E3" w:rsidDel="00421D84" w:rsidRDefault="00A027D8" w:rsidP="00BE28D4">
            <w:pPr>
              <w:pStyle w:val="tabletext11"/>
              <w:suppressAutoHyphens/>
              <w:jc w:val="center"/>
              <w:rPr>
                <w:del w:id="32823" w:author="Author"/>
              </w:rPr>
            </w:pPr>
            <w:del w:id="32824" w:author="Author">
              <w:r w:rsidRPr="000A08E3" w:rsidDel="00421D84">
                <w:delText>– – – 29</w:delText>
              </w:r>
            </w:del>
          </w:p>
        </w:tc>
      </w:tr>
    </w:tbl>
    <w:p w14:paraId="3DA8C683" w14:textId="77777777" w:rsidR="00A027D8" w:rsidRPr="000A08E3" w:rsidDel="00421D84" w:rsidRDefault="00A027D8" w:rsidP="00BE28D4">
      <w:pPr>
        <w:pStyle w:val="tablecaption"/>
        <w:suppressAutoHyphens/>
        <w:rPr>
          <w:del w:id="32825" w:author="Author"/>
        </w:rPr>
      </w:pPr>
      <w:del w:id="32826" w:author="Author">
        <w:r w:rsidRPr="000A08E3" w:rsidDel="00421D84">
          <w:delText>Table 23.C.4. Truckers</w:delText>
        </w:r>
      </w:del>
    </w:p>
    <w:p w14:paraId="0ED462EA" w14:textId="77777777" w:rsidR="00A027D8" w:rsidRPr="000A08E3" w:rsidDel="00421D84" w:rsidRDefault="00A027D8" w:rsidP="00BE28D4">
      <w:pPr>
        <w:pStyle w:val="isonormal"/>
        <w:suppressAutoHyphens/>
        <w:rPr>
          <w:del w:id="32827" w:author="Author"/>
        </w:rPr>
      </w:pPr>
    </w:p>
    <w:p w14:paraId="04E35DE3" w14:textId="77777777" w:rsidR="00A027D8" w:rsidRPr="000A08E3" w:rsidDel="00421D84" w:rsidRDefault="00A027D8" w:rsidP="00BE28D4">
      <w:pPr>
        <w:pStyle w:val="outlinehd3"/>
        <w:suppressAutoHyphens/>
        <w:rPr>
          <w:del w:id="32828" w:author="Author"/>
        </w:rPr>
      </w:pPr>
      <w:del w:id="32829" w:author="Author">
        <w:r w:rsidRPr="000A08E3" w:rsidDel="00421D84">
          <w:tab/>
          <w:delText>5.</w:delText>
        </w:r>
        <w:r w:rsidRPr="000A08E3" w:rsidDel="00421D84">
          <w:tab/>
          <w:delText>Food Delivery</w:delText>
        </w:r>
      </w:del>
    </w:p>
    <w:p w14:paraId="21958DC1" w14:textId="77777777" w:rsidR="00A027D8" w:rsidRPr="000A08E3" w:rsidDel="00421D84" w:rsidRDefault="00A027D8" w:rsidP="00BE28D4">
      <w:pPr>
        <w:pStyle w:val="blocktext4"/>
        <w:suppressAutoHyphens/>
        <w:rPr>
          <w:del w:id="32830" w:author="Author"/>
        </w:rPr>
      </w:pPr>
      <w:del w:id="32831" w:author="Author">
        <w:r w:rsidRPr="000A08E3" w:rsidDel="00421D84">
          <w:delText>Autos used by food manufacturers to transport raw and finished products or used in wholesale distribution of food.</w:delText>
        </w:r>
      </w:del>
    </w:p>
    <w:p w14:paraId="016BF91D" w14:textId="77777777" w:rsidR="00A027D8" w:rsidRPr="000A08E3" w:rsidDel="00421D84" w:rsidRDefault="00A027D8" w:rsidP="00BE28D4">
      <w:pPr>
        <w:pStyle w:val="space4"/>
        <w:suppressAutoHyphens/>
        <w:rPr>
          <w:del w:id="3283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27D8" w:rsidRPr="000A08E3" w:rsidDel="00421D84" w14:paraId="4E53720D" w14:textId="77777777" w:rsidTr="002F1572">
        <w:trPr>
          <w:cantSplit/>
          <w:trHeight w:val="190"/>
          <w:del w:id="32833" w:author="Author"/>
        </w:trPr>
        <w:tc>
          <w:tcPr>
            <w:tcW w:w="200" w:type="dxa"/>
            <w:tcBorders>
              <w:top w:val="nil"/>
              <w:left w:val="nil"/>
              <w:bottom w:val="nil"/>
              <w:right w:val="nil"/>
            </w:tcBorders>
          </w:tcPr>
          <w:p w14:paraId="26407267" w14:textId="77777777" w:rsidR="00A027D8" w:rsidRPr="000A08E3" w:rsidDel="00421D84" w:rsidRDefault="00A027D8" w:rsidP="00BE28D4">
            <w:pPr>
              <w:pStyle w:val="tablehead"/>
              <w:suppressAutoHyphens/>
              <w:rPr>
                <w:del w:id="32834" w:author="Author"/>
              </w:rPr>
            </w:pPr>
            <w:del w:id="32835" w:author="Author">
              <w:r w:rsidRPr="000A08E3" w:rsidDel="00421D84">
                <w:br/>
              </w:r>
            </w:del>
          </w:p>
        </w:tc>
        <w:tc>
          <w:tcPr>
            <w:tcW w:w="10080" w:type="dxa"/>
            <w:gridSpan w:val="3"/>
            <w:tcBorders>
              <w:top w:val="single" w:sz="6" w:space="0" w:color="auto"/>
              <w:left w:val="single" w:sz="6" w:space="0" w:color="auto"/>
              <w:bottom w:val="single" w:sz="6" w:space="0" w:color="auto"/>
              <w:right w:val="single" w:sz="6" w:space="0" w:color="auto"/>
            </w:tcBorders>
          </w:tcPr>
          <w:p w14:paraId="11719AFC" w14:textId="77777777" w:rsidR="00A027D8" w:rsidRPr="000A08E3" w:rsidDel="00421D84" w:rsidRDefault="00A027D8" w:rsidP="00BE28D4">
            <w:pPr>
              <w:pStyle w:val="tablehead"/>
              <w:suppressAutoHyphens/>
              <w:rPr>
                <w:del w:id="32836" w:author="Author"/>
              </w:rPr>
            </w:pPr>
            <w:del w:id="32837" w:author="Author">
              <w:r w:rsidRPr="000A08E3" w:rsidDel="00421D84">
                <w:delText>Food Delivery</w:delText>
              </w:r>
              <w:r w:rsidRPr="000A08E3" w:rsidDel="00421D84">
                <w:br/>
                <w:delText>Secondary Factor For Other Autos (Except Trailer Types And Zone-rated Autos)</w:delText>
              </w:r>
            </w:del>
          </w:p>
        </w:tc>
      </w:tr>
      <w:tr w:rsidR="00A027D8" w:rsidRPr="000A08E3" w:rsidDel="00421D84" w14:paraId="3C1E11AB" w14:textId="77777777" w:rsidTr="002F1572">
        <w:trPr>
          <w:cantSplit/>
          <w:trHeight w:val="190"/>
          <w:del w:id="32838" w:author="Author"/>
        </w:trPr>
        <w:tc>
          <w:tcPr>
            <w:tcW w:w="200" w:type="dxa"/>
            <w:tcBorders>
              <w:top w:val="nil"/>
              <w:left w:val="nil"/>
              <w:bottom w:val="nil"/>
              <w:right w:val="nil"/>
            </w:tcBorders>
          </w:tcPr>
          <w:p w14:paraId="724B3D44" w14:textId="77777777" w:rsidR="00A027D8" w:rsidRPr="000A08E3" w:rsidDel="00421D84" w:rsidRDefault="00A027D8" w:rsidP="00BE28D4">
            <w:pPr>
              <w:pStyle w:val="tabletext11"/>
              <w:suppressAutoHyphens/>
              <w:rPr>
                <w:del w:id="32839" w:author="Author"/>
              </w:rPr>
            </w:pPr>
          </w:p>
        </w:tc>
        <w:tc>
          <w:tcPr>
            <w:tcW w:w="5610" w:type="dxa"/>
            <w:tcBorders>
              <w:top w:val="single" w:sz="6" w:space="0" w:color="auto"/>
              <w:left w:val="single" w:sz="6" w:space="0" w:color="auto"/>
              <w:bottom w:val="single" w:sz="6" w:space="0" w:color="auto"/>
              <w:right w:val="nil"/>
            </w:tcBorders>
          </w:tcPr>
          <w:p w14:paraId="4B7A4872" w14:textId="77777777" w:rsidR="00A027D8" w:rsidRPr="000A08E3" w:rsidDel="00421D84" w:rsidRDefault="00A027D8" w:rsidP="00BE28D4">
            <w:pPr>
              <w:pStyle w:val="tablehead"/>
              <w:suppressAutoHyphens/>
              <w:rPr>
                <w:del w:id="32840" w:author="Author"/>
              </w:rPr>
            </w:pPr>
            <w:del w:id="32841" w:author="Author">
              <w:r w:rsidRPr="000A08E3" w:rsidDel="00421D84">
                <w:delText>Classification</w:delText>
              </w:r>
            </w:del>
          </w:p>
        </w:tc>
        <w:tc>
          <w:tcPr>
            <w:tcW w:w="2235" w:type="dxa"/>
            <w:tcBorders>
              <w:top w:val="single" w:sz="6" w:space="0" w:color="auto"/>
              <w:left w:val="single" w:sz="6" w:space="0" w:color="auto"/>
              <w:bottom w:val="nil"/>
              <w:right w:val="single" w:sz="6" w:space="0" w:color="auto"/>
            </w:tcBorders>
          </w:tcPr>
          <w:p w14:paraId="2D3A293D" w14:textId="77777777" w:rsidR="00A027D8" w:rsidRPr="000A08E3" w:rsidDel="00421D84" w:rsidRDefault="00A027D8" w:rsidP="00BE28D4">
            <w:pPr>
              <w:pStyle w:val="tablehead"/>
              <w:suppressAutoHyphens/>
              <w:rPr>
                <w:del w:id="32842" w:author="Author"/>
              </w:rPr>
            </w:pPr>
            <w:del w:id="32843" w:author="Author">
              <w:r w:rsidRPr="000A08E3" w:rsidDel="00421D84">
                <w:delText>Secondary Factor</w:delText>
              </w:r>
            </w:del>
          </w:p>
        </w:tc>
        <w:tc>
          <w:tcPr>
            <w:tcW w:w="2235" w:type="dxa"/>
            <w:tcBorders>
              <w:top w:val="single" w:sz="6" w:space="0" w:color="auto"/>
              <w:left w:val="nil"/>
              <w:bottom w:val="nil"/>
              <w:right w:val="single" w:sz="6" w:space="0" w:color="auto"/>
            </w:tcBorders>
          </w:tcPr>
          <w:p w14:paraId="2B4CCB40" w14:textId="77777777" w:rsidR="00A027D8" w:rsidRPr="000A08E3" w:rsidDel="00421D84" w:rsidRDefault="00A027D8" w:rsidP="00BE28D4">
            <w:pPr>
              <w:pStyle w:val="tablehead"/>
              <w:suppressAutoHyphens/>
              <w:rPr>
                <w:del w:id="32844" w:author="Author"/>
              </w:rPr>
            </w:pPr>
            <w:del w:id="32845" w:author="Author">
              <w:r w:rsidRPr="000A08E3" w:rsidDel="00421D84">
                <w:delText>Code</w:delText>
              </w:r>
            </w:del>
          </w:p>
        </w:tc>
      </w:tr>
      <w:tr w:rsidR="00A027D8" w:rsidRPr="000A08E3" w:rsidDel="00421D84" w14:paraId="65134248" w14:textId="77777777" w:rsidTr="002F1572">
        <w:trPr>
          <w:cantSplit/>
          <w:trHeight w:val="190"/>
          <w:del w:id="32846" w:author="Author"/>
        </w:trPr>
        <w:tc>
          <w:tcPr>
            <w:tcW w:w="200" w:type="dxa"/>
            <w:tcBorders>
              <w:top w:val="nil"/>
              <w:left w:val="nil"/>
              <w:bottom w:val="nil"/>
              <w:right w:val="nil"/>
            </w:tcBorders>
          </w:tcPr>
          <w:p w14:paraId="6898A888" w14:textId="77777777" w:rsidR="00A027D8" w:rsidRPr="000A08E3" w:rsidDel="00421D84" w:rsidRDefault="00A027D8" w:rsidP="00BE28D4">
            <w:pPr>
              <w:pStyle w:val="tabletext11"/>
              <w:suppressAutoHyphens/>
              <w:rPr>
                <w:del w:id="32847" w:author="Author"/>
              </w:rPr>
            </w:pPr>
          </w:p>
        </w:tc>
        <w:tc>
          <w:tcPr>
            <w:tcW w:w="5610" w:type="dxa"/>
            <w:tcBorders>
              <w:top w:val="single" w:sz="6" w:space="0" w:color="auto"/>
              <w:left w:val="single" w:sz="6" w:space="0" w:color="auto"/>
              <w:bottom w:val="nil"/>
              <w:right w:val="nil"/>
            </w:tcBorders>
          </w:tcPr>
          <w:p w14:paraId="43865A53" w14:textId="77777777" w:rsidR="00A027D8" w:rsidRPr="000A08E3" w:rsidDel="00421D84" w:rsidRDefault="00A027D8" w:rsidP="00BE28D4">
            <w:pPr>
              <w:pStyle w:val="tabletext11"/>
              <w:suppressAutoHyphens/>
              <w:rPr>
                <w:del w:id="32848" w:author="Author"/>
              </w:rPr>
            </w:pPr>
            <w:del w:id="32849" w:author="Author">
              <w:r w:rsidRPr="000A08E3" w:rsidDel="00421D84">
                <w:rPr>
                  <w:b/>
                </w:rPr>
                <w:delText>a.</w:delText>
              </w:r>
              <w:r w:rsidRPr="000A08E3" w:rsidDel="00421D84">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1443F1BB" w14:textId="77777777" w:rsidR="00A027D8" w:rsidRPr="000A08E3" w:rsidDel="00421D84" w:rsidRDefault="00A027D8" w:rsidP="00BE28D4">
            <w:pPr>
              <w:pStyle w:val="tabletext11"/>
              <w:suppressAutoHyphens/>
              <w:jc w:val="center"/>
              <w:rPr>
                <w:del w:id="32850" w:author="Author"/>
              </w:rPr>
            </w:pPr>
            <w:del w:id="32851" w:author="Author">
              <w:r w:rsidRPr="000A08E3" w:rsidDel="00421D84">
                <w:delText>+0.45</w:delText>
              </w:r>
            </w:del>
          </w:p>
        </w:tc>
        <w:tc>
          <w:tcPr>
            <w:tcW w:w="2235" w:type="dxa"/>
            <w:tcBorders>
              <w:top w:val="single" w:sz="6" w:space="0" w:color="auto"/>
              <w:left w:val="nil"/>
              <w:bottom w:val="nil"/>
              <w:right w:val="single" w:sz="6" w:space="0" w:color="auto"/>
            </w:tcBorders>
          </w:tcPr>
          <w:p w14:paraId="0D9D42AB" w14:textId="77777777" w:rsidR="00A027D8" w:rsidRPr="000A08E3" w:rsidDel="00421D84" w:rsidRDefault="00A027D8" w:rsidP="00BE28D4">
            <w:pPr>
              <w:pStyle w:val="tabletext11"/>
              <w:suppressAutoHyphens/>
              <w:jc w:val="center"/>
              <w:rPr>
                <w:del w:id="32852" w:author="Author"/>
              </w:rPr>
            </w:pPr>
            <w:del w:id="32853" w:author="Author">
              <w:r w:rsidRPr="000A08E3" w:rsidDel="00421D84">
                <w:delText>– – – 31</w:delText>
              </w:r>
            </w:del>
          </w:p>
        </w:tc>
      </w:tr>
      <w:tr w:rsidR="00A027D8" w:rsidRPr="000A08E3" w:rsidDel="00421D84" w14:paraId="7FE3B0C6" w14:textId="77777777" w:rsidTr="002F1572">
        <w:trPr>
          <w:cantSplit/>
          <w:trHeight w:val="190"/>
          <w:del w:id="32854" w:author="Author"/>
        </w:trPr>
        <w:tc>
          <w:tcPr>
            <w:tcW w:w="200" w:type="dxa"/>
            <w:tcBorders>
              <w:top w:val="nil"/>
              <w:left w:val="nil"/>
              <w:bottom w:val="nil"/>
              <w:right w:val="nil"/>
            </w:tcBorders>
          </w:tcPr>
          <w:p w14:paraId="2EE2ABC9" w14:textId="77777777" w:rsidR="00A027D8" w:rsidRPr="000A08E3" w:rsidDel="00421D84" w:rsidRDefault="00A027D8" w:rsidP="00BE28D4">
            <w:pPr>
              <w:pStyle w:val="tabletext11"/>
              <w:suppressAutoHyphens/>
              <w:rPr>
                <w:del w:id="32855" w:author="Author"/>
              </w:rPr>
            </w:pPr>
          </w:p>
        </w:tc>
        <w:tc>
          <w:tcPr>
            <w:tcW w:w="5610" w:type="dxa"/>
            <w:tcBorders>
              <w:top w:val="nil"/>
              <w:left w:val="single" w:sz="6" w:space="0" w:color="auto"/>
              <w:bottom w:val="nil"/>
              <w:right w:val="nil"/>
            </w:tcBorders>
          </w:tcPr>
          <w:p w14:paraId="48E4F983" w14:textId="77777777" w:rsidR="00A027D8" w:rsidRPr="000A08E3" w:rsidDel="00421D84" w:rsidRDefault="00A027D8" w:rsidP="00BE28D4">
            <w:pPr>
              <w:pStyle w:val="tabletext11"/>
              <w:suppressAutoHyphens/>
              <w:rPr>
                <w:del w:id="32856" w:author="Author"/>
              </w:rPr>
            </w:pPr>
          </w:p>
        </w:tc>
        <w:tc>
          <w:tcPr>
            <w:tcW w:w="2235" w:type="dxa"/>
            <w:tcBorders>
              <w:top w:val="nil"/>
              <w:left w:val="single" w:sz="6" w:space="0" w:color="auto"/>
              <w:bottom w:val="nil"/>
              <w:right w:val="single" w:sz="6" w:space="0" w:color="auto"/>
            </w:tcBorders>
          </w:tcPr>
          <w:p w14:paraId="1344F8F9" w14:textId="77777777" w:rsidR="00A027D8" w:rsidRPr="000A08E3" w:rsidDel="00421D84" w:rsidRDefault="00A027D8" w:rsidP="00BE28D4">
            <w:pPr>
              <w:pStyle w:val="tabletext11"/>
              <w:suppressAutoHyphens/>
              <w:jc w:val="center"/>
              <w:rPr>
                <w:del w:id="32857" w:author="Author"/>
              </w:rPr>
            </w:pPr>
          </w:p>
        </w:tc>
        <w:tc>
          <w:tcPr>
            <w:tcW w:w="2235" w:type="dxa"/>
            <w:tcBorders>
              <w:top w:val="nil"/>
              <w:left w:val="nil"/>
              <w:bottom w:val="nil"/>
              <w:right w:val="single" w:sz="6" w:space="0" w:color="auto"/>
            </w:tcBorders>
          </w:tcPr>
          <w:p w14:paraId="58102EE3" w14:textId="77777777" w:rsidR="00A027D8" w:rsidRPr="000A08E3" w:rsidDel="00421D84" w:rsidRDefault="00A027D8" w:rsidP="00BE28D4">
            <w:pPr>
              <w:pStyle w:val="tabletext11"/>
              <w:suppressAutoHyphens/>
              <w:jc w:val="center"/>
              <w:rPr>
                <w:del w:id="32858" w:author="Author"/>
              </w:rPr>
            </w:pPr>
          </w:p>
        </w:tc>
      </w:tr>
      <w:tr w:rsidR="00A027D8" w:rsidRPr="000A08E3" w:rsidDel="00421D84" w14:paraId="7D5D7A24" w14:textId="77777777" w:rsidTr="002F1572">
        <w:trPr>
          <w:cantSplit/>
          <w:trHeight w:val="190"/>
          <w:del w:id="32859" w:author="Author"/>
        </w:trPr>
        <w:tc>
          <w:tcPr>
            <w:tcW w:w="200" w:type="dxa"/>
            <w:tcBorders>
              <w:top w:val="nil"/>
              <w:left w:val="nil"/>
              <w:bottom w:val="nil"/>
              <w:right w:val="nil"/>
            </w:tcBorders>
          </w:tcPr>
          <w:p w14:paraId="5D0194DD" w14:textId="77777777" w:rsidR="00A027D8" w:rsidRPr="000A08E3" w:rsidDel="00421D84" w:rsidRDefault="00A027D8" w:rsidP="00BE28D4">
            <w:pPr>
              <w:pStyle w:val="tabletext11"/>
              <w:suppressAutoHyphens/>
              <w:rPr>
                <w:del w:id="32860" w:author="Author"/>
              </w:rPr>
            </w:pPr>
          </w:p>
        </w:tc>
        <w:tc>
          <w:tcPr>
            <w:tcW w:w="5610" w:type="dxa"/>
            <w:tcBorders>
              <w:top w:val="nil"/>
              <w:left w:val="single" w:sz="6" w:space="0" w:color="auto"/>
              <w:bottom w:val="nil"/>
              <w:right w:val="nil"/>
            </w:tcBorders>
          </w:tcPr>
          <w:p w14:paraId="20B8C2B8" w14:textId="77777777" w:rsidR="00A027D8" w:rsidRPr="000A08E3" w:rsidDel="00421D84" w:rsidRDefault="00A027D8" w:rsidP="00BE28D4">
            <w:pPr>
              <w:pStyle w:val="tabletext11"/>
              <w:suppressAutoHyphens/>
              <w:rPr>
                <w:del w:id="32861" w:author="Author"/>
              </w:rPr>
            </w:pPr>
            <w:del w:id="32862" w:author="Author">
              <w:r w:rsidRPr="000A08E3" w:rsidDel="00421D84">
                <w:rPr>
                  <w:b/>
                </w:rPr>
                <w:delText>b.</w:delText>
              </w:r>
              <w:r w:rsidRPr="000A08E3" w:rsidDel="00421D84">
                <w:delText xml:space="preserve"> Fish and Seafood</w:delText>
              </w:r>
            </w:del>
          </w:p>
        </w:tc>
        <w:tc>
          <w:tcPr>
            <w:tcW w:w="2235" w:type="dxa"/>
            <w:tcBorders>
              <w:top w:val="nil"/>
              <w:left w:val="single" w:sz="6" w:space="0" w:color="auto"/>
              <w:bottom w:val="nil"/>
              <w:right w:val="single" w:sz="6" w:space="0" w:color="auto"/>
            </w:tcBorders>
          </w:tcPr>
          <w:p w14:paraId="6B12DDEA" w14:textId="77777777" w:rsidR="00A027D8" w:rsidRPr="000A08E3" w:rsidDel="00421D84" w:rsidRDefault="00A027D8" w:rsidP="00BE28D4">
            <w:pPr>
              <w:pStyle w:val="tabletext11"/>
              <w:suppressAutoHyphens/>
              <w:jc w:val="center"/>
              <w:rPr>
                <w:del w:id="32863" w:author="Author"/>
              </w:rPr>
            </w:pPr>
            <w:del w:id="32864" w:author="Author">
              <w:r w:rsidRPr="000A08E3" w:rsidDel="00421D84">
                <w:delText>+0.45</w:delText>
              </w:r>
            </w:del>
          </w:p>
        </w:tc>
        <w:tc>
          <w:tcPr>
            <w:tcW w:w="2235" w:type="dxa"/>
            <w:tcBorders>
              <w:top w:val="nil"/>
              <w:left w:val="nil"/>
              <w:bottom w:val="nil"/>
              <w:right w:val="single" w:sz="6" w:space="0" w:color="auto"/>
            </w:tcBorders>
          </w:tcPr>
          <w:p w14:paraId="4DD84860" w14:textId="77777777" w:rsidR="00A027D8" w:rsidRPr="000A08E3" w:rsidDel="00421D84" w:rsidRDefault="00A027D8" w:rsidP="00BE28D4">
            <w:pPr>
              <w:pStyle w:val="tabletext11"/>
              <w:suppressAutoHyphens/>
              <w:jc w:val="center"/>
              <w:rPr>
                <w:del w:id="32865" w:author="Author"/>
              </w:rPr>
            </w:pPr>
            <w:del w:id="32866" w:author="Author">
              <w:r w:rsidRPr="000A08E3" w:rsidDel="00421D84">
                <w:delText>– – – 32</w:delText>
              </w:r>
            </w:del>
          </w:p>
        </w:tc>
      </w:tr>
      <w:tr w:rsidR="00A027D8" w:rsidRPr="000A08E3" w:rsidDel="00421D84" w14:paraId="506955AA" w14:textId="77777777" w:rsidTr="002F1572">
        <w:trPr>
          <w:cantSplit/>
          <w:trHeight w:val="190"/>
          <w:del w:id="32867" w:author="Author"/>
        </w:trPr>
        <w:tc>
          <w:tcPr>
            <w:tcW w:w="200" w:type="dxa"/>
            <w:tcBorders>
              <w:top w:val="nil"/>
              <w:left w:val="nil"/>
              <w:bottom w:val="nil"/>
              <w:right w:val="nil"/>
            </w:tcBorders>
          </w:tcPr>
          <w:p w14:paraId="0623AD2B" w14:textId="77777777" w:rsidR="00A027D8" w:rsidRPr="000A08E3" w:rsidDel="00421D84" w:rsidRDefault="00A027D8" w:rsidP="00BE28D4">
            <w:pPr>
              <w:pStyle w:val="tabletext11"/>
              <w:suppressAutoHyphens/>
              <w:rPr>
                <w:del w:id="32868" w:author="Author"/>
              </w:rPr>
            </w:pPr>
          </w:p>
        </w:tc>
        <w:tc>
          <w:tcPr>
            <w:tcW w:w="5610" w:type="dxa"/>
            <w:tcBorders>
              <w:top w:val="nil"/>
              <w:left w:val="single" w:sz="6" w:space="0" w:color="auto"/>
              <w:bottom w:val="nil"/>
              <w:right w:val="nil"/>
            </w:tcBorders>
          </w:tcPr>
          <w:p w14:paraId="21B7084A" w14:textId="77777777" w:rsidR="00A027D8" w:rsidRPr="000A08E3" w:rsidDel="00421D84" w:rsidRDefault="00A027D8" w:rsidP="00BE28D4">
            <w:pPr>
              <w:pStyle w:val="tabletext11"/>
              <w:suppressAutoHyphens/>
              <w:rPr>
                <w:del w:id="32869" w:author="Author"/>
              </w:rPr>
            </w:pPr>
          </w:p>
        </w:tc>
        <w:tc>
          <w:tcPr>
            <w:tcW w:w="2235" w:type="dxa"/>
            <w:tcBorders>
              <w:top w:val="nil"/>
              <w:left w:val="single" w:sz="6" w:space="0" w:color="auto"/>
              <w:bottom w:val="nil"/>
              <w:right w:val="single" w:sz="6" w:space="0" w:color="auto"/>
            </w:tcBorders>
          </w:tcPr>
          <w:p w14:paraId="05C5C52B" w14:textId="77777777" w:rsidR="00A027D8" w:rsidRPr="000A08E3" w:rsidDel="00421D84" w:rsidRDefault="00A027D8" w:rsidP="00BE28D4">
            <w:pPr>
              <w:pStyle w:val="tabletext11"/>
              <w:suppressAutoHyphens/>
              <w:jc w:val="center"/>
              <w:rPr>
                <w:del w:id="32870" w:author="Author"/>
              </w:rPr>
            </w:pPr>
          </w:p>
        </w:tc>
        <w:tc>
          <w:tcPr>
            <w:tcW w:w="2235" w:type="dxa"/>
            <w:tcBorders>
              <w:top w:val="nil"/>
              <w:left w:val="nil"/>
              <w:bottom w:val="nil"/>
              <w:right w:val="single" w:sz="6" w:space="0" w:color="auto"/>
            </w:tcBorders>
          </w:tcPr>
          <w:p w14:paraId="0F29C4A3" w14:textId="77777777" w:rsidR="00A027D8" w:rsidRPr="000A08E3" w:rsidDel="00421D84" w:rsidRDefault="00A027D8" w:rsidP="00BE28D4">
            <w:pPr>
              <w:pStyle w:val="tabletext11"/>
              <w:suppressAutoHyphens/>
              <w:jc w:val="center"/>
              <w:rPr>
                <w:del w:id="32871" w:author="Author"/>
              </w:rPr>
            </w:pPr>
          </w:p>
        </w:tc>
      </w:tr>
      <w:tr w:rsidR="00A027D8" w:rsidRPr="000A08E3" w:rsidDel="00421D84" w14:paraId="34207261" w14:textId="77777777" w:rsidTr="002F1572">
        <w:trPr>
          <w:cantSplit/>
          <w:trHeight w:val="190"/>
          <w:del w:id="32872" w:author="Author"/>
        </w:trPr>
        <w:tc>
          <w:tcPr>
            <w:tcW w:w="200" w:type="dxa"/>
            <w:tcBorders>
              <w:top w:val="nil"/>
              <w:left w:val="nil"/>
              <w:bottom w:val="nil"/>
              <w:right w:val="nil"/>
            </w:tcBorders>
          </w:tcPr>
          <w:p w14:paraId="74083A4A" w14:textId="77777777" w:rsidR="00A027D8" w:rsidRPr="000A08E3" w:rsidDel="00421D84" w:rsidRDefault="00A027D8" w:rsidP="00BE28D4">
            <w:pPr>
              <w:pStyle w:val="tabletext11"/>
              <w:suppressAutoHyphens/>
              <w:rPr>
                <w:del w:id="32873" w:author="Author"/>
              </w:rPr>
            </w:pPr>
          </w:p>
        </w:tc>
        <w:tc>
          <w:tcPr>
            <w:tcW w:w="5610" w:type="dxa"/>
            <w:tcBorders>
              <w:top w:val="nil"/>
              <w:left w:val="single" w:sz="6" w:space="0" w:color="auto"/>
              <w:bottom w:val="nil"/>
              <w:right w:val="nil"/>
            </w:tcBorders>
          </w:tcPr>
          <w:p w14:paraId="7AB1196C" w14:textId="77777777" w:rsidR="00A027D8" w:rsidRPr="000A08E3" w:rsidDel="00421D84" w:rsidRDefault="00A027D8" w:rsidP="00BE28D4">
            <w:pPr>
              <w:pStyle w:val="tabletext11"/>
              <w:suppressAutoHyphens/>
              <w:rPr>
                <w:del w:id="32874" w:author="Author"/>
              </w:rPr>
            </w:pPr>
            <w:del w:id="32875" w:author="Author">
              <w:r w:rsidRPr="000A08E3" w:rsidDel="00421D84">
                <w:rPr>
                  <w:b/>
                </w:rPr>
                <w:delText>c.</w:delText>
              </w:r>
              <w:r w:rsidRPr="000A08E3" w:rsidDel="00421D84">
                <w:delText xml:space="preserve"> Frozen Food</w:delText>
              </w:r>
            </w:del>
          </w:p>
        </w:tc>
        <w:tc>
          <w:tcPr>
            <w:tcW w:w="2235" w:type="dxa"/>
            <w:tcBorders>
              <w:top w:val="nil"/>
              <w:left w:val="single" w:sz="6" w:space="0" w:color="auto"/>
              <w:bottom w:val="nil"/>
              <w:right w:val="single" w:sz="6" w:space="0" w:color="auto"/>
            </w:tcBorders>
          </w:tcPr>
          <w:p w14:paraId="77293DD7" w14:textId="77777777" w:rsidR="00A027D8" w:rsidRPr="000A08E3" w:rsidDel="00421D84" w:rsidRDefault="00A027D8" w:rsidP="00BE28D4">
            <w:pPr>
              <w:pStyle w:val="tabletext11"/>
              <w:suppressAutoHyphens/>
              <w:jc w:val="center"/>
              <w:rPr>
                <w:del w:id="32876" w:author="Author"/>
              </w:rPr>
            </w:pPr>
            <w:del w:id="32877" w:author="Author">
              <w:r w:rsidRPr="000A08E3" w:rsidDel="00421D84">
                <w:delText>+0.45</w:delText>
              </w:r>
            </w:del>
          </w:p>
        </w:tc>
        <w:tc>
          <w:tcPr>
            <w:tcW w:w="2235" w:type="dxa"/>
            <w:tcBorders>
              <w:top w:val="nil"/>
              <w:left w:val="nil"/>
              <w:bottom w:val="nil"/>
              <w:right w:val="single" w:sz="6" w:space="0" w:color="auto"/>
            </w:tcBorders>
          </w:tcPr>
          <w:p w14:paraId="043659D2" w14:textId="77777777" w:rsidR="00A027D8" w:rsidRPr="000A08E3" w:rsidDel="00421D84" w:rsidRDefault="00A027D8" w:rsidP="00BE28D4">
            <w:pPr>
              <w:pStyle w:val="tabletext11"/>
              <w:suppressAutoHyphens/>
              <w:jc w:val="center"/>
              <w:rPr>
                <w:del w:id="32878" w:author="Author"/>
              </w:rPr>
            </w:pPr>
            <w:del w:id="32879" w:author="Author">
              <w:r w:rsidRPr="000A08E3" w:rsidDel="00421D84">
                <w:delText>– – – 33</w:delText>
              </w:r>
            </w:del>
          </w:p>
        </w:tc>
      </w:tr>
      <w:tr w:rsidR="00A027D8" w:rsidRPr="000A08E3" w:rsidDel="00421D84" w14:paraId="7A88EC6B" w14:textId="77777777" w:rsidTr="002F1572">
        <w:trPr>
          <w:cantSplit/>
          <w:trHeight w:val="190"/>
          <w:del w:id="32880" w:author="Author"/>
        </w:trPr>
        <w:tc>
          <w:tcPr>
            <w:tcW w:w="200" w:type="dxa"/>
            <w:tcBorders>
              <w:top w:val="nil"/>
              <w:left w:val="nil"/>
              <w:bottom w:val="nil"/>
              <w:right w:val="nil"/>
            </w:tcBorders>
          </w:tcPr>
          <w:p w14:paraId="5BD0C9B4" w14:textId="77777777" w:rsidR="00A027D8" w:rsidRPr="000A08E3" w:rsidDel="00421D84" w:rsidRDefault="00A027D8" w:rsidP="00BE28D4">
            <w:pPr>
              <w:pStyle w:val="tabletext11"/>
              <w:suppressAutoHyphens/>
              <w:rPr>
                <w:del w:id="32881" w:author="Author"/>
              </w:rPr>
            </w:pPr>
          </w:p>
        </w:tc>
        <w:tc>
          <w:tcPr>
            <w:tcW w:w="5610" w:type="dxa"/>
            <w:tcBorders>
              <w:top w:val="nil"/>
              <w:left w:val="single" w:sz="6" w:space="0" w:color="auto"/>
              <w:bottom w:val="nil"/>
              <w:right w:val="nil"/>
            </w:tcBorders>
          </w:tcPr>
          <w:p w14:paraId="73D6EFC1" w14:textId="77777777" w:rsidR="00A027D8" w:rsidRPr="000A08E3" w:rsidDel="00421D84" w:rsidRDefault="00A027D8" w:rsidP="00BE28D4">
            <w:pPr>
              <w:pStyle w:val="tabletext11"/>
              <w:suppressAutoHyphens/>
              <w:rPr>
                <w:del w:id="32882" w:author="Author"/>
                <w:b/>
              </w:rPr>
            </w:pPr>
          </w:p>
        </w:tc>
        <w:tc>
          <w:tcPr>
            <w:tcW w:w="2235" w:type="dxa"/>
            <w:tcBorders>
              <w:top w:val="nil"/>
              <w:left w:val="single" w:sz="6" w:space="0" w:color="auto"/>
              <w:bottom w:val="nil"/>
              <w:right w:val="single" w:sz="6" w:space="0" w:color="auto"/>
            </w:tcBorders>
          </w:tcPr>
          <w:p w14:paraId="17B8B880" w14:textId="77777777" w:rsidR="00A027D8" w:rsidRPr="000A08E3" w:rsidDel="00421D84" w:rsidRDefault="00A027D8" w:rsidP="00BE28D4">
            <w:pPr>
              <w:pStyle w:val="tabletext11"/>
              <w:suppressAutoHyphens/>
              <w:jc w:val="center"/>
              <w:rPr>
                <w:del w:id="32883" w:author="Author"/>
              </w:rPr>
            </w:pPr>
          </w:p>
        </w:tc>
        <w:tc>
          <w:tcPr>
            <w:tcW w:w="2235" w:type="dxa"/>
            <w:tcBorders>
              <w:top w:val="nil"/>
              <w:left w:val="nil"/>
              <w:bottom w:val="nil"/>
              <w:right w:val="single" w:sz="6" w:space="0" w:color="auto"/>
            </w:tcBorders>
          </w:tcPr>
          <w:p w14:paraId="248AC3DE" w14:textId="77777777" w:rsidR="00A027D8" w:rsidRPr="000A08E3" w:rsidDel="00421D84" w:rsidRDefault="00A027D8" w:rsidP="00BE28D4">
            <w:pPr>
              <w:pStyle w:val="tabletext11"/>
              <w:suppressAutoHyphens/>
              <w:jc w:val="center"/>
              <w:rPr>
                <w:del w:id="32884" w:author="Author"/>
              </w:rPr>
            </w:pPr>
          </w:p>
        </w:tc>
      </w:tr>
      <w:tr w:rsidR="00A027D8" w:rsidRPr="000A08E3" w:rsidDel="00421D84" w14:paraId="33A22024" w14:textId="77777777" w:rsidTr="002F1572">
        <w:trPr>
          <w:cantSplit/>
          <w:trHeight w:val="190"/>
          <w:del w:id="32885" w:author="Author"/>
        </w:trPr>
        <w:tc>
          <w:tcPr>
            <w:tcW w:w="200" w:type="dxa"/>
            <w:tcBorders>
              <w:top w:val="nil"/>
              <w:left w:val="nil"/>
              <w:bottom w:val="nil"/>
              <w:right w:val="nil"/>
            </w:tcBorders>
          </w:tcPr>
          <w:p w14:paraId="71E2BDBA" w14:textId="77777777" w:rsidR="00A027D8" w:rsidRPr="000A08E3" w:rsidDel="00421D84" w:rsidRDefault="00A027D8" w:rsidP="00BE28D4">
            <w:pPr>
              <w:pStyle w:val="tabletext11"/>
              <w:suppressAutoHyphens/>
              <w:rPr>
                <w:del w:id="32886" w:author="Author"/>
              </w:rPr>
            </w:pPr>
          </w:p>
        </w:tc>
        <w:tc>
          <w:tcPr>
            <w:tcW w:w="5610" w:type="dxa"/>
            <w:tcBorders>
              <w:top w:val="nil"/>
              <w:left w:val="single" w:sz="6" w:space="0" w:color="auto"/>
              <w:bottom w:val="nil"/>
              <w:right w:val="nil"/>
            </w:tcBorders>
          </w:tcPr>
          <w:p w14:paraId="22958853" w14:textId="77777777" w:rsidR="00A027D8" w:rsidRPr="000A08E3" w:rsidDel="00421D84" w:rsidRDefault="00A027D8" w:rsidP="00BE28D4">
            <w:pPr>
              <w:pStyle w:val="tabletext11"/>
              <w:suppressAutoHyphens/>
              <w:rPr>
                <w:del w:id="32887" w:author="Author"/>
                <w:b/>
              </w:rPr>
            </w:pPr>
            <w:del w:id="32888" w:author="Author">
              <w:r w:rsidRPr="000A08E3" w:rsidDel="00421D84">
                <w:rPr>
                  <w:b/>
                </w:rPr>
                <w:delText>d.</w:delText>
              </w:r>
              <w:r w:rsidRPr="000A08E3" w:rsidDel="00421D84">
                <w:delText xml:space="preserve"> Fruit and Vegetable</w:delText>
              </w:r>
            </w:del>
          </w:p>
        </w:tc>
        <w:tc>
          <w:tcPr>
            <w:tcW w:w="2235" w:type="dxa"/>
            <w:tcBorders>
              <w:top w:val="nil"/>
              <w:left w:val="single" w:sz="6" w:space="0" w:color="auto"/>
              <w:bottom w:val="nil"/>
              <w:right w:val="single" w:sz="6" w:space="0" w:color="auto"/>
            </w:tcBorders>
          </w:tcPr>
          <w:p w14:paraId="5D9BA673" w14:textId="77777777" w:rsidR="00A027D8" w:rsidRPr="000A08E3" w:rsidDel="00421D84" w:rsidRDefault="00A027D8" w:rsidP="00BE28D4">
            <w:pPr>
              <w:pStyle w:val="tabletext11"/>
              <w:suppressAutoHyphens/>
              <w:jc w:val="center"/>
              <w:rPr>
                <w:del w:id="32889" w:author="Author"/>
              </w:rPr>
            </w:pPr>
            <w:del w:id="32890" w:author="Author">
              <w:r w:rsidRPr="000A08E3" w:rsidDel="00421D84">
                <w:delText>+0.45</w:delText>
              </w:r>
            </w:del>
          </w:p>
        </w:tc>
        <w:tc>
          <w:tcPr>
            <w:tcW w:w="2235" w:type="dxa"/>
            <w:tcBorders>
              <w:top w:val="nil"/>
              <w:left w:val="nil"/>
              <w:bottom w:val="nil"/>
              <w:right w:val="single" w:sz="6" w:space="0" w:color="auto"/>
            </w:tcBorders>
          </w:tcPr>
          <w:p w14:paraId="374D82DD" w14:textId="77777777" w:rsidR="00A027D8" w:rsidRPr="000A08E3" w:rsidDel="00421D84" w:rsidRDefault="00A027D8" w:rsidP="00BE28D4">
            <w:pPr>
              <w:pStyle w:val="tabletext11"/>
              <w:suppressAutoHyphens/>
              <w:jc w:val="center"/>
              <w:rPr>
                <w:del w:id="32891" w:author="Author"/>
              </w:rPr>
            </w:pPr>
            <w:del w:id="32892" w:author="Author">
              <w:r w:rsidRPr="000A08E3" w:rsidDel="00421D84">
                <w:delText>– – – 34</w:delText>
              </w:r>
            </w:del>
          </w:p>
        </w:tc>
      </w:tr>
      <w:tr w:rsidR="00A027D8" w:rsidRPr="000A08E3" w:rsidDel="00421D84" w14:paraId="077B8CFA" w14:textId="77777777" w:rsidTr="002F1572">
        <w:trPr>
          <w:cantSplit/>
          <w:trHeight w:val="190"/>
          <w:del w:id="32893" w:author="Author"/>
        </w:trPr>
        <w:tc>
          <w:tcPr>
            <w:tcW w:w="200" w:type="dxa"/>
            <w:tcBorders>
              <w:top w:val="nil"/>
              <w:left w:val="nil"/>
              <w:bottom w:val="nil"/>
              <w:right w:val="nil"/>
            </w:tcBorders>
          </w:tcPr>
          <w:p w14:paraId="6DB7E655" w14:textId="77777777" w:rsidR="00A027D8" w:rsidRPr="000A08E3" w:rsidDel="00421D84" w:rsidRDefault="00A027D8" w:rsidP="00BE28D4">
            <w:pPr>
              <w:pStyle w:val="tabletext11"/>
              <w:suppressAutoHyphens/>
              <w:rPr>
                <w:del w:id="32894" w:author="Author"/>
              </w:rPr>
            </w:pPr>
          </w:p>
        </w:tc>
        <w:tc>
          <w:tcPr>
            <w:tcW w:w="5610" w:type="dxa"/>
            <w:tcBorders>
              <w:top w:val="nil"/>
              <w:left w:val="single" w:sz="6" w:space="0" w:color="auto"/>
              <w:bottom w:val="nil"/>
              <w:right w:val="nil"/>
            </w:tcBorders>
          </w:tcPr>
          <w:p w14:paraId="430C423D" w14:textId="77777777" w:rsidR="00A027D8" w:rsidRPr="000A08E3" w:rsidDel="00421D84" w:rsidRDefault="00A027D8" w:rsidP="00BE28D4">
            <w:pPr>
              <w:pStyle w:val="tabletext11"/>
              <w:suppressAutoHyphens/>
              <w:rPr>
                <w:del w:id="32895" w:author="Author"/>
                <w:b/>
              </w:rPr>
            </w:pPr>
          </w:p>
        </w:tc>
        <w:tc>
          <w:tcPr>
            <w:tcW w:w="2235" w:type="dxa"/>
            <w:tcBorders>
              <w:top w:val="nil"/>
              <w:left w:val="single" w:sz="6" w:space="0" w:color="auto"/>
              <w:bottom w:val="nil"/>
              <w:right w:val="single" w:sz="6" w:space="0" w:color="auto"/>
            </w:tcBorders>
          </w:tcPr>
          <w:p w14:paraId="485605A3" w14:textId="77777777" w:rsidR="00A027D8" w:rsidRPr="000A08E3" w:rsidDel="00421D84" w:rsidRDefault="00A027D8" w:rsidP="00BE28D4">
            <w:pPr>
              <w:pStyle w:val="tabletext11"/>
              <w:suppressAutoHyphens/>
              <w:jc w:val="center"/>
              <w:rPr>
                <w:del w:id="32896" w:author="Author"/>
              </w:rPr>
            </w:pPr>
          </w:p>
        </w:tc>
        <w:tc>
          <w:tcPr>
            <w:tcW w:w="2235" w:type="dxa"/>
            <w:tcBorders>
              <w:top w:val="nil"/>
              <w:left w:val="nil"/>
              <w:bottom w:val="nil"/>
              <w:right w:val="single" w:sz="6" w:space="0" w:color="auto"/>
            </w:tcBorders>
          </w:tcPr>
          <w:p w14:paraId="27231223" w14:textId="77777777" w:rsidR="00A027D8" w:rsidRPr="000A08E3" w:rsidDel="00421D84" w:rsidRDefault="00A027D8" w:rsidP="00BE28D4">
            <w:pPr>
              <w:pStyle w:val="tabletext11"/>
              <w:suppressAutoHyphens/>
              <w:jc w:val="center"/>
              <w:rPr>
                <w:del w:id="32897" w:author="Author"/>
              </w:rPr>
            </w:pPr>
          </w:p>
        </w:tc>
      </w:tr>
      <w:tr w:rsidR="00A027D8" w:rsidRPr="000A08E3" w:rsidDel="00421D84" w14:paraId="2DAA757D" w14:textId="77777777" w:rsidTr="002F1572">
        <w:trPr>
          <w:cantSplit/>
          <w:trHeight w:val="190"/>
          <w:del w:id="32898" w:author="Author"/>
        </w:trPr>
        <w:tc>
          <w:tcPr>
            <w:tcW w:w="200" w:type="dxa"/>
            <w:tcBorders>
              <w:top w:val="nil"/>
              <w:left w:val="nil"/>
              <w:bottom w:val="nil"/>
              <w:right w:val="nil"/>
            </w:tcBorders>
          </w:tcPr>
          <w:p w14:paraId="29DC1881" w14:textId="77777777" w:rsidR="00A027D8" w:rsidRPr="000A08E3" w:rsidDel="00421D84" w:rsidRDefault="00A027D8" w:rsidP="00BE28D4">
            <w:pPr>
              <w:pStyle w:val="tabletext11"/>
              <w:suppressAutoHyphens/>
              <w:rPr>
                <w:del w:id="32899" w:author="Author"/>
              </w:rPr>
            </w:pPr>
          </w:p>
        </w:tc>
        <w:tc>
          <w:tcPr>
            <w:tcW w:w="5610" w:type="dxa"/>
            <w:tcBorders>
              <w:top w:val="nil"/>
              <w:left w:val="single" w:sz="6" w:space="0" w:color="auto"/>
              <w:bottom w:val="nil"/>
              <w:right w:val="nil"/>
            </w:tcBorders>
          </w:tcPr>
          <w:p w14:paraId="7BA4E3DA" w14:textId="77777777" w:rsidR="00A027D8" w:rsidRPr="000A08E3" w:rsidDel="00421D84" w:rsidRDefault="00A027D8" w:rsidP="00BE28D4">
            <w:pPr>
              <w:pStyle w:val="tabletext11"/>
              <w:suppressAutoHyphens/>
              <w:rPr>
                <w:del w:id="32900" w:author="Author"/>
                <w:b/>
              </w:rPr>
            </w:pPr>
            <w:del w:id="32901" w:author="Author">
              <w:r w:rsidRPr="000A08E3" w:rsidDel="00421D84">
                <w:rPr>
                  <w:b/>
                </w:rPr>
                <w:delText>e.</w:delText>
              </w:r>
              <w:r w:rsidRPr="000A08E3" w:rsidDel="00421D84">
                <w:delText xml:space="preserve"> Meat or Poultry</w:delText>
              </w:r>
            </w:del>
          </w:p>
        </w:tc>
        <w:tc>
          <w:tcPr>
            <w:tcW w:w="2235" w:type="dxa"/>
            <w:tcBorders>
              <w:top w:val="nil"/>
              <w:left w:val="single" w:sz="6" w:space="0" w:color="auto"/>
              <w:bottom w:val="nil"/>
              <w:right w:val="single" w:sz="6" w:space="0" w:color="auto"/>
            </w:tcBorders>
          </w:tcPr>
          <w:p w14:paraId="7FC61DF9" w14:textId="77777777" w:rsidR="00A027D8" w:rsidRPr="000A08E3" w:rsidDel="00421D84" w:rsidRDefault="00A027D8" w:rsidP="00BE28D4">
            <w:pPr>
              <w:pStyle w:val="tabletext11"/>
              <w:suppressAutoHyphens/>
              <w:jc w:val="center"/>
              <w:rPr>
                <w:del w:id="32902" w:author="Author"/>
              </w:rPr>
            </w:pPr>
            <w:del w:id="32903" w:author="Author">
              <w:r w:rsidRPr="000A08E3" w:rsidDel="00421D84">
                <w:delText>+0.45</w:delText>
              </w:r>
            </w:del>
          </w:p>
        </w:tc>
        <w:tc>
          <w:tcPr>
            <w:tcW w:w="2235" w:type="dxa"/>
            <w:tcBorders>
              <w:top w:val="nil"/>
              <w:left w:val="nil"/>
              <w:bottom w:val="nil"/>
              <w:right w:val="single" w:sz="6" w:space="0" w:color="auto"/>
            </w:tcBorders>
          </w:tcPr>
          <w:p w14:paraId="6E78DC5B" w14:textId="77777777" w:rsidR="00A027D8" w:rsidRPr="000A08E3" w:rsidDel="00421D84" w:rsidRDefault="00A027D8" w:rsidP="00BE28D4">
            <w:pPr>
              <w:pStyle w:val="tabletext11"/>
              <w:suppressAutoHyphens/>
              <w:jc w:val="center"/>
              <w:rPr>
                <w:del w:id="32904" w:author="Author"/>
              </w:rPr>
            </w:pPr>
            <w:del w:id="32905" w:author="Author">
              <w:r w:rsidRPr="000A08E3" w:rsidDel="00421D84">
                <w:delText>– – – 35</w:delText>
              </w:r>
            </w:del>
          </w:p>
        </w:tc>
      </w:tr>
      <w:tr w:rsidR="00A027D8" w:rsidRPr="000A08E3" w:rsidDel="00421D84" w14:paraId="61C58D5D" w14:textId="77777777" w:rsidTr="002F1572">
        <w:trPr>
          <w:cantSplit/>
          <w:trHeight w:val="190"/>
          <w:del w:id="32906" w:author="Author"/>
        </w:trPr>
        <w:tc>
          <w:tcPr>
            <w:tcW w:w="200" w:type="dxa"/>
            <w:tcBorders>
              <w:top w:val="nil"/>
              <w:left w:val="nil"/>
              <w:bottom w:val="nil"/>
              <w:right w:val="nil"/>
            </w:tcBorders>
          </w:tcPr>
          <w:p w14:paraId="7F69FB92" w14:textId="77777777" w:rsidR="00A027D8" w:rsidRPr="000A08E3" w:rsidDel="00421D84" w:rsidRDefault="00A027D8" w:rsidP="00BE28D4">
            <w:pPr>
              <w:pStyle w:val="tabletext11"/>
              <w:suppressAutoHyphens/>
              <w:rPr>
                <w:del w:id="32907" w:author="Author"/>
              </w:rPr>
            </w:pPr>
          </w:p>
        </w:tc>
        <w:tc>
          <w:tcPr>
            <w:tcW w:w="5610" w:type="dxa"/>
            <w:tcBorders>
              <w:top w:val="nil"/>
              <w:left w:val="single" w:sz="6" w:space="0" w:color="auto"/>
              <w:bottom w:val="nil"/>
              <w:right w:val="nil"/>
            </w:tcBorders>
          </w:tcPr>
          <w:p w14:paraId="1FE514F7" w14:textId="77777777" w:rsidR="00A027D8" w:rsidRPr="000A08E3" w:rsidDel="00421D84" w:rsidRDefault="00A027D8" w:rsidP="00BE28D4">
            <w:pPr>
              <w:pStyle w:val="tabletext11"/>
              <w:suppressAutoHyphens/>
              <w:rPr>
                <w:del w:id="32908" w:author="Author"/>
                <w:b/>
              </w:rPr>
            </w:pPr>
          </w:p>
        </w:tc>
        <w:tc>
          <w:tcPr>
            <w:tcW w:w="2235" w:type="dxa"/>
            <w:tcBorders>
              <w:top w:val="nil"/>
              <w:left w:val="single" w:sz="6" w:space="0" w:color="auto"/>
              <w:bottom w:val="nil"/>
              <w:right w:val="single" w:sz="6" w:space="0" w:color="auto"/>
            </w:tcBorders>
          </w:tcPr>
          <w:p w14:paraId="32620433" w14:textId="77777777" w:rsidR="00A027D8" w:rsidRPr="000A08E3" w:rsidDel="00421D84" w:rsidRDefault="00A027D8" w:rsidP="00BE28D4">
            <w:pPr>
              <w:pStyle w:val="tabletext11"/>
              <w:suppressAutoHyphens/>
              <w:jc w:val="center"/>
              <w:rPr>
                <w:del w:id="32909" w:author="Author"/>
              </w:rPr>
            </w:pPr>
          </w:p>
        </w:tc>
        <w:tc>
          <w:tcPr>
            <w:tcW w:w="2235" w:type="dxa"/>
            <w:tcBorders>
              <w:top w:val="nil"/>
              <w:left w:val="nil"/>
              <w:bottom w:val="nil"/>
              <w:right w:val="single" w:sz="6" w:space="0" w:color="auto"/>
            </w:tcBorders>
          </w:tcPr>
          <w:p w14:paraId="7547E267" w14:textId="77777777" w:rsidR="00A027D8" w:rsidRPr="000A08E3" w:rsidDel="00421D84" w:rsidRDefault="00A027D8" w:rsidP="00BE28D4">
            <w:pPr>
              <w:pStyle w:val="tabletext11"/>
              <w:suppressAutoHyphens/>
              <w:jc w:val="center"/>
              <w:rPr>
                <w:del w:id="32910" w:author="Author"/>
              </w:rPr>
            </w:pPr>
          </w:p>
        </w:tc>
      </w:tr>
      <w:tr w:rsidR="00A027D8" w:rsidRPr="000A08E3" w:rsidDel="00421D84" w14:paraId="05F909E6" w14:textId="77777777" w:rsidTr="002F1572">
        <w:trPr>
          <w:cantSplit/>
          <w:trHeight w:val="190"/>
          <w:del w:id="32911" w:author="Author"/>
        </w:trPr>
        <w:tc>
          <w:tcPr>
            <w:tcW w:w="200" w:type="dxa"/>
            <w:tcBorders>
              <w:top w:val="nil"/>
              <w:left w:val="nil"/>
              <w:bottom w:val="nil"/>
              <w:right w:val="nil"/>
            </w:tcBorders>
          </w:tcPr>
          <w:p w14:paraId="72CD240A" w14:textId="77777777" w:rsidR="00A027D8" w:rsidRPr="000A08E3" w:rsidDel="00421D84" w:rsidRDefault="00A027D8" w:rsidP="00BE28D4">
            <w:pPr>
              <w:pStyle w:val="tabletext11"/>
              <w:suppressAutoHyphens/>
              <w:rPr>
                <w:del w:id="32912" w:author="Author"/>
              </w:rPr>
            </w:pPr>
          </w:p>
        </w:tc>
        <w:tc>
          <w:tcPr>
            <w:tcW w:w="5610" w:type="dxa"/>
            <w:tcBorders>
              <w:top w:val="nil"/>
              <w:left w:val="single" w:sz="6" w:space="0" w:color="auto"/>
              <w:bottom w:val="single" w:sz="6" w:space="0" w:color="auto"/>
              <w:right w:val="nil"/>
            </w:tcBorders>
          </w:tcPr>
          <w:p w14:paraId="42EC8C1E" w14:textId="77777777" w:rsidR="00A027D8" w:rsidRPr="000A08E3" w:rsidDel="00421D84" w:rsidRDefault="00A027D8" w:rsidP="00BE28D4">
            <w:pPr>
              <w:pStyle w:val="tabletext11"/>
              <w:suppressAutoHyphens/>
              <w:rPr>
                <w:del w:id="32913" w:author="Author"/>
                <w:b/>
              </w:rPr>
            </w:pPr>
            <w:del w:id="32914" w:author="Author">
              <w:r w:rsidRPr="000A08E3" w:rsidDel="00421D84">
                <w:rPr>
                  <w:b/>
                </w:rPr>
                <w:delText>f.</w:delText>
              </w:r>
              <w:r w:rsidRPr="000A08E3" w:rsidDel="00421D84">
                <w:delText xml:space="preserve"> All Other</w:delText>
              </w:r>
            </w:del>
          </w:p>
        </w:tc>
        <w:tc>
          <w:tcPr>
            <w:tcW w:w="2235" w:type="dxa"/>
            <w:tcBorders>
              <w:top w:val="nil"/>
              <w:left w:val="single" w:sz="6" w:space="0" w:color="auto"/>
              <w:bottom w:val="single" w:sz="6" w:space="0" w:color="auto"/>
              <w:right w:val="single" w:sz="6" w:space="0" w:color="auto"/>
            </w:tcBorders>
          </w:tcPr>
          <w:p w14:paraId="07C837BD" w14:textId="77777777" w:rsidR="00A027D8" w:rsidRPr="000A08E3" w:rsidDel="00421D84" w:rsidRDefault="00A027D8" w:rsidP="00BE28D4">
            <w:pPr>
              <w:pStyle w:val="tabletext11"/>
              <w:suppressAutoHyphens/>
              <w:jc w:val="center"/>
              <w:rPr>
                <w:del w:id="32915" w:author="Author"/>
              </w:rPr>
            </w:pPr>
            <w:del w:id="32916" w:author="Author">
              <w:r w:rsidRPr="000A08E3" w:rsidDel="00421D84">
                <w:delText>+0.45</w:delText>
              </w:r>
            </w:del>
          </w:p>
        </w:tc>
        <w:tc>
          <w:tcPr>
            <w:tcW w:w="2235" w:type="dxa"/>
            <w:tcBorders>
              <w:top w:val="nil"/>
              <w:left w:val="nil"/>
              <w:bottom w:val="single" w:sz="6" w:space="0" w:color="auto"/>
              <w:right w:val="single" w:sz="6" w:space="0" w:color="auto"/>
            </w:tcBorders>
          </w:tcPr>
          <w:p w14:paraId="270F0329" w14:textId="77777777" w:rsidR="00A027D8" w:rsidRPr="000A08E3" w:rsidDel="00421D84" w:rsidRDefault="00A027D8" w:rsidP="00BE28D4">
            <w:pPr>
              <w:pStyle w:val="tabletext11"/>
              <w:suppressAutoHyphens/>
              <w:jc w:val="center"/>
              <w:rPr>
                <w:del w:id="32917" w:author="Author"/>
              </w:rPr>
            </w:pPr>
            <w:del w:id="32918" w:author="Author">
              <w:r w:rsidRPr="000A08E3" w:rsidDel="00421D84">
                <w:delText>– – – 39</w:delText>
              </w:r>
            </w:del>
          </w:p>
        </w:tc>
      </w:tr>
    </w:tbl>
    <w:p w14:paraId="3DFD7367" w14:textId="77777777" w:rsidR="00A027D8" w:rsidRPr="000A08E3" w:rsidDel="00421D84" w:rsidRDefault="00A027D8" w:rsidP="00BE28D4">
      <w:pPr>
        <w:pStyle w:val="tablecaption"/>
        <w:suppressAutoHyphens/>
        <w:rPr>
          <w:del w:id="32919" w:author="Author"/>
        </w:rPr>
      </w:pPr>
      <w:del w:id="32920" w:author="Author">
        <w:r w:rsidRPr="000A08E3" w:rsidDel="00421D84">
          <w:delText>Table 23.C.5. Food Delivery</w:delText>
        </w:r>
      </w:del>
    </w:p>
    <w:p w14:paraId="3F410EC2" w14:textId="77777777" w:rsidR="00A027D8" w:rsidRPr="000A08E3" w:rsidDel="00421D84" w:rsidRDefault="00A027D8" w:rsidP="00BE28D4">
      <w:pPr>
        <w:pStyle w:val="isonormal"/>
        <w:suppressAutoHyphens/>
        <w:rPr>
          <w:del w:id="32921" w:author="Author"/>
        </w:rPr>
      </w:pPr>
    </w:p>
    <w:p w14:paraId="3DE0083C" w14:textId="77777777" w:rsidR="00A027D8" w:rsidRPr="000A08E3" w:rsidDel="00421D84" w:rsidRDefault="00A027D8" w:rsidP="00BE28D4">
      <w:pPr>
        <w:pStyle w:val="outlinehd3"/>
        <w:suppressAutoHyphens/>
        <w:rPr>
          <w:del w:id="32922" w:author="Author"/>
        </w:rPr>
      </w:pPr>
      <w:del w:id="32923" w:author="Author">
        <w:r w:rsidRPr="000A08E3" w:rsidDel="00421D84">
          <w:tab/>
          <w:delText>6.</w:delText>
        </w:r>
        <w:r w:rsidRPr="000A08E3" w:rsidDel="00421D84">
          <w:tab/>
          <w:delText>Specialized Delivery</w:delText>
        </w:r>
      </w:del>
    </w:p>
    <w:p w14:paraId="56A8C4E1" w14:textId="77777777" w:rsidR="00A027D8" w:rsidRPr="000A08E3" w:rsidDel="00421D84" w:rsidRDefault="00A027D8" w:rsidP="00BE28D4">
      <w:pPr>
        <w:pStyle w:val="blocktext4"/>
        <w:suppressAutoHyphens/>
        <w:rPr>
          <w:del w:id="32924" w:author="Author"/>
        </w:rPr>
      </w:pPr>
      <w:del w:id="32925" w:author="Author">
        <w:r w:rsidRPr="000A08E3" w:rsidDel="00421D84">
          <w:delText>Autos used in deliveries subject to time and similar constraints.</w:delText>
        </w:r>
      </w:del>
    </w:p>
    <w:p w14:paraId="2395D8D6" w14:textId="77777777" w:rsidR="00A027D8" w:rsidRPr="000A08E3" w:rsidDel="00421D84" w:rsidRDefault="00A027D8" w:rsidP="00BE28D4">
      <w:pPr>
        <w:pStyle w:val="space4"/>
        <w:suppressAutoHyphens/>
        <w:rPr>
          <w:del w:id="3292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27D8" w:rsidRPr="000A08E3" w:rsidDel="00421D84" w14:paraId="230E3B9B" w14:textId="77777777" w:rsidTr="002F1572">
        <w:trPr>
          <w:cantSplit/>
          <w:trHeight w:val="190"/>
          <w:del w:id="32927" w:author="Author"/>
        </w:trPr>
        <w:tc>
          <w:tcPr>
            <w:tcW w:w="200" w:type="dxa"/>
            <w:tcBorders>
              <w:top w:val="nil"/>
              <w:left w:val="nil"/>
              <w:bottom w:val="nil"/>
              <w:right w:val="nil"/>
            </w:tcBorders>
          </w:tcPr>
          <w:p w14:paraId="46AC4F33" w14:textId="77777777" w:rsidR="00A027D8" w:rsidRPr="000A08E3" w:rsidDel="00421D84" w:rsidRDefault="00A027D8" w:rsidP="00BE28D4">
            <w:pPr>
              <w:pStyle w:val="tablehead"/>
              <w:suppressAutoHyphens/>
              <w:rPr>
                <w:del w:id="32928" w:author="Author"/>
              </w:rPr>
            </w:pPr>
            <w:del w:id="32929" w:author="Author">
              <w:r w:rsidRPr="000A08E3" w:rsidDel="00421D84">
                <w:br/>
              </w:r>
            </w:del>
          </w:p>
        </w:tc>
        <w:tc>
          <w:tcPr>
            <w:tcW w:w="10080" w:type="dxa"/>
            <w:gridSpan w:val="3"/>
            <w:tcBorders>
              <w:top w:val="single" w:sz="6" w:space="0" w:color="auto"/>
              <w:left w:val="single" w:sz="6" w:space="0" w:color="auto"/>
              <w:bottom w:val="single" w:sz="6" w:space="0" w:color="auto"/>
              <w:right w:val="single" w:sz="6" w:space="0" w:color="auto"/>
            </w:tcBorders>
          </w:tcPr>
          <w:p w14:paraId="5B673FFA" w14:textId="77777777" w:rsidR="00A027D8" w:rsidRPr="000A08E3" w:rsidDel="00421D84" w:rsidRDefault="00A027D8" w:rsidP="00BE28D4">
            <w:pPr>
              <w:pStyle w:val="tablehead"/>
              <w:suppressAutoHyphens/>
              <w:rPr>
                <w:del w:id="32930" w:author="Author"/>
              </w:rPr>
            </w:pPr>
            <w:del w:id="32931" w:author="Author">
              <w:r w:rsidRPr="000A08E3" w:rsidDel="00421D84">
                <w:delText>Specialized Delivery</w:delText>
              </w:r>
              <w:r w:rsidRPr="000A08E3" w:rsidDel="00421D84">
                <w:br/>
                <w:delText>Secondary Factor For Other Autos (Except Trailer Types And Zone-rated Autos)</w:delText>
              </w:r>
            </w:del>
          </w:p>
        </w:tc>
      </w:tr>
      <w:tr w:rsidR="00A027D8" w:rsidRPr="000A08E3" w:rsidDel="00421D84" w14:paraId="2DEE0296" w14:textId="77777777" w:rsidTr="002F1572">
        <w:trPr>
          <w:cantSplit/>
          <w:trHeight w:val="190"/>
          <w:del w:id="32932" w:author="Author"/>
        </w:trPr>
        <w:tc>
          <w:tcPr>
            <w:tcW w:w="200" w:type="dxa"/>
            <w:tcBorders>
              <w:top w:val="nil"/>
              <w:left w:val="nil"/>
              <w:bottom w:val="nil"/>
              <w:right w:val="nil"/>
            </w:tcBorders>
          </w:tcPr>
          <w:p w14:paraId="74115E5B" w14:textId="77777777" w:rsidR="00A027D8" w:rsidRPr="000A08E3" w:rsidDel="00421D84" w:rsidRDefault="00A027D8" w:rsidP="00BE28D4">
            <w:pPr>
              <w:pStyle w:val="tabletext11"/>
              <w:suppressAutoHyphens/>
              <w:rPr>
                <w:del w:id="32933" w:author="Author"/>
              </w:rPr>
            </w:pPr>
          </w:p>
        </w:tc>
        <w:tc>
          <w:tcPr>
            <w:tcW w:w="5610" w:type="dxa"/>
            <w:tcBorders>
              <w:top w:val="single" w:sz="6" w:space="0" w:color="auto"/>
              <w:left w:val="single" w:sz="6" w:space="0" w:color="auto"/>
              <w:bottom w:val="single" w:sz="6" w:space="0" w:color="auto"/>
              <w:right w:val="nil"/>
            </w:tcBorders>
          </w:tcPr>
          <w:p w14:paraId="595DB9F9" w14:textId="77777777" w:rsidR="00A027D8" w:rsidRPr="000A08E3" w:rsidDel="00421D84" w:rsidRDefault="00A027D8" w:rsidP="00BE28D4">
            <w:pPr>
              <w:pStyle w:val="tablehead"/>
              <w:suppressAutoHyphens/>
              <w:rPr>
                <w:del w:id="32934" w:author="Author"/>
                <w:bCs/>
              </w:rPr>
            </w:pPr>
            <w:del w:id="32935" w:author="Author">
              <w:r w:rsidRPr="000A08E3" w:rsidDel="00421D84">
                <w:rPr>
                  <w:bCs/>
                </w:rPr>
                <w:delText>Classification</w:delText>
              </w:r>
            </w:del>
          </w:p>
        </w:tc>
        <w:tc>
          <w:tcPr>
            <w:tcW w:w="2235" w:type="dxa"/>
            <w:tcBorders>
              <w:top w:val="single" w:sz="6" w:space="0" w:color="auto"/>
              <w:left w:val="single" w:sz="6" w:space="0" w:color="auto"/>
              <w:bottom w:val="nil"/>
              <w:right w:val="single" w:sz="6" w:space="0" w:color="auto"/>
            </w:tcBorders>
          </w:tcPr>
          <w:p w14:paraId="7BB47B77" w14:textId="77777777" w:rsidR="00A027D8" w:rsidRPr="000A08E3" w:rsidDel="00421D84" w:rsidRDefault="00A027D8" w:rsidP="00BE28D4">
            <w:pPr>
              <w:pStyle w:val="tablehead"/>
              <w:suppressAutoHyphens/>
              <w:rPr>
                <w:del w:id="32936" w:author="Author"/>
                <w:bCs/>
              </w:rPr>
            </w:pPr>
            <w:del w:id="32937" w:author="Author">
              <w:r w:rsidRPr="000A08E3" w:rsidDel="00421D84">
                <w:rPr>
                  <w:bCs/>
                </w:rPr>
                <w:delText>Secondary Factor</w:delText>
              </w:r>
            </w:del>
          </w:p>
        </w:tc>
        <w:tc>
          <w:tcPr>
            <w:tcW w:w="2235" w:type="dxa"/>
            <w:tcBorders>
              <w:top w:val="single" w:sz="6" w:space="0" w:color="auto"/>
              <w:left w:val="nil"/>
              <w:bottom w:val="nil"/>
              <w:right w:val="single" w:sz="6" w:space="0" w:color="auto"/>
            </w:tcBorders>
          </w:tcPr>
          <w:p w14:paraId="55F187A7" w14:textId="77777777" w:rsidR="00A027D8" w:rsidRPr="000A08E3" w:rsidDel="00421D84" w:rsidRDefault="00A027D8" w:rsidP="00BE28D4">
            <w:pPr>
              <w:pStyle w:val="tablehead"/>
              <w:suppressAutoHyphens/>
              <w:rPr>
                <w:del w:id="32938" w:author="Author"/>
                <w:bCs/>
              </w:rPr>
            </w:pPr>
            <w:del w:id="32939" w:author="Author">
              <w:r w:rsidRPr="000A08E3" w:rsidDel="00421D84">
                <w:rPr>
                  <w:bCs/>
                </w:rPr>
                <w:delText>Code</w:delText>
              </w:r>
            </w:del>
          </w:p>
        </w:tc>
      </w:tr>
      <w:tr w:rsidR="00A027D8" w:rsidRPr="000A08E3" w:rsidDel="00421D84" w14:paraId="4AF6F38A" w14:textId="77777777" w:rsidTr="002F1572">
        <w:trPr>
          <w:cantSplit/>
          <w:trHeight w:val="190"/>
          <w:del w:id="32940" w:author="Author"/>
        </w:trPr>
        <w:tc>
          <w:tcPr>
            <w:tcW w:w="200" w:type="dxa"/>
            <w:tcBorders>
              <w:top w:val="nil"/>
              <w:left w:val="nil"/>
              <w:bottom w:val="nil"/>
              <w:right w:val="nil"/>
            </w:tcBorders>
          </w:tcPr>
          <w:p w14:paraId="1EE60412" w14:textId="77777777" w:rsidR="00A027D8" w:rsidRPr="000A08E3" w:rsidDel="00421D84" w:rsidRDefault="00A027D8" w:rsidP="00BE28D4">
            <w:pPr>
              <w:pStyle w:val="tabletext11"/>
              <w:suppressAutoHyphens/>
              <w:rPr>
                <w:del w:id="32941" w:author="Author"/>
              </w:rPr>
            </w:pPr>
          </w:p>
        </w:tc>
        <w:tc>
          <w:tcPr>
            <w:tcW w:w="5610" w:type="dxa"/>
            <w:tcBorders>
              <w:top w:val="single" w:sz="6" w:space="0" w:color="auto"/>
              <w:left w:val="single" w:sz="6" w:space="0" w:color="auto"/>
              <w:bottom w:val="nil"/>
              <w:right w:val="nil"/>
            </w:tcBorders>
          </w:tcPr>
          <w:p w14:paraId="7936D644" w14:textId="77777777" w:rsidR="00A027D8" w:rsidRPr="000A08E3" w:rsidDel="00421D84" w:rsidRDefault="00A027D8" w:rsidP="00BE28D4">
            <w:pPr>
              <w:pStyle w:val="tabletext11"/>
              <w:suppressAutoHyphens/>
              <w:rPr>
                <w:del w:id="32942" w:author="Author"/>
              </w:rPr>
            </w:pPr>
            <w:del w:id="32943" w:author="Author">
              <w:r w:rsidRPr="000A08E3" w:rsidDel="00421D84">
                <w:rPr>
                  <w:b/>
                </w:rPr>
                <w:delText>a.</w:delText>
              </w:r>
              <w:r w:rsidRPr="000A08E3" w:rsidDel="00421D84">
                <w:delText xml:space="preserve"> Armored Cars</w:delText>
              </w:r>
            </w:del>
          </w:p>
        </w:tc>
        <w:tc>
          <w:tcPr>
            <w:tcW w:w="2235" w:type="dxa"/>
            <w:tcBorders>
              <w:top w:val="single" w:sz="6" w:space="0" w:color="auto"/>
              <w:left w:val="single" w:sz="6" w:space="0" w:color="auto"/>
              <w:bottom w:val="nil"/>
              <w:right w:val="single" w:sz="6" w:space="0" w:color="auto"/>
            </w:tcBorders>
          </w:tcPr>
          <w:p w14:paraId="47C6E397" w14:textId="77777777" w:rsidR="00A027D8" w:rsidRPr="000A08E3" w:rsidDel="00421D84" w:rsidRDefault="00A027D8" w:rsidP="00BE28D4">
            <w:pPr>
              <w:pStyle w:val="tabletext11"/>
              <w:suppressAutoHyphens/>
              <w:jc w:val="center"/>
              <w:rPr>
                <w:del w:id="32944" w:author="Author"/>
              </w:rPr>
            </w:pPr>
            <w:del w:id="32945" w:author="Author">
              <w:r w:rsidRPr="000A08E3" w:rsidDel="00421D84">
                <w:delText>+0.65</w:delText>
              </w:r>
            </w:del>
          </w:p>
        </w:tc>
        <w:tc>
          <w:tcPr>
            <w:tcW w:w="2235" w:type="dxa"/>
            <w:tcBorders>
              <w:top w:val="single" w:sz="6" w:space="0" w:color="auto"/>
              <w:left w:val="nil"/>
              <w:bottom w:val="nil"/>
              <w:right w:val="single" w:sz="6" w:space="0" w:color="auto"/>
            </w:tcBorders>
          </w:tcPr>
          <w:p w14:paraId="3415FF7B" w14:textId="77777777" w:rsidR="00A027D8" w:rsidRPr="000A08E3" w:rsidDel="00421D84" w:rsidRDefault="00A027D8" w:rsidP="00BE28D4">
            <w:pPr>
              <w:pStyle w:val="tabletext11"/>
              <w:suppressAutoHyphens/>
              <w:jc w:val="center"/>
              <w:rPr>
                <w:del w:id="32946" w:author="Author"/>
              </w:rPr>
            </w:pPr>
            <w:del w:id="32947" w:author="Author">
              <w:r w:rsidRPr="000A08E3" w:rsidDel="00421D84">
                <w:delText>– – – 41</w:delText>
              </w:r>
            </w:del>
          </w:p>
        </w:tc>
      </w:tr>
      <w:tr w:rsidR="00A027D8" w:rsidRPr="000A08E3" w:rsidDel="00421D84" w14:paraId="76BF3EFE" w14:textId="77777777" w:rsidTr="002F1572">
        <w:trPr>
          <w:cantSplit/>
          <w:trHeight w:val="190"/>
          <w:del w:id="32948" w:author="Author"/>
        </w:trPr>
        <w:tc>
          <w:tcPr>
            <w:tcW w:w="200" w:type="dxa"/>
            <w:tcBorders>
              <w:top w:val="nil"/>
              <w:left w:val="nil"/>
              <w:bottom w:val="nil"/>
              <w:right w:val="nil"/>
            </w:tcBorders>
          </w:tcPr>
          <w:p w14:paraId="7EE9D783" w14:textId="77777777" w:rsidR="00A027D8" w:rsidRPr="000A08E3" w:rsidDel="00421D84" w:rsidRDefault="00A027D8" w:rsidP="00BE28D4">
            <w:pPr>
              <w:pStyle w:val="tabletext11"/>
              <w:suppressAutoHyphens/>
              <w:rPr>
                <w:del w:id="32949" w:author="Author"/>
              </w:rPr>
            </w:pPr>
          </w:p>
        </w:tc>
        <w:tc>
          <w:tcPr>
            <w:tcW w:w="5610" w:type="dxa"/>
            <w:tcBorders>
              <w:top w:val="nil"/>
              <w:left w:val="single" w:sz="6" w:space="0" w:color="auto"/>
              <w:bottom w:val="nil"/>
              <w:right w:val="nil"/>
            </w:tcBorders>
          </w:tcPr>
          <w:p w14:paraId="6BFDA962" w14:textId="77777777" w:rsidR="00A027D8" w:rsidRPr="000A08E3" w:rsidDel="00421D84" w:rsidRDefault="00A027D8" w:rsidP="00BE28D4">
            <w:pPr>
              <w:pStyle w:val="tabletext11"/>
              <w:suppressAutoHyphens/>
              <w:rPr>
                <w:del w:id="32950" w:author="Author"/>
              </w:rPr>
            </w:pPr>
          </w:p>
        </w:tc>
        <w:tc>
          <w:tcPr>
            <w:tcW w:w="2235" w:type="dxa"/>
            <w:tcBorders>
              <w:top w:val="nil"/>
              <w:left w:val="single" w:sz="6" w:space="0" w:color="auto"/>
              <w:bottom w:val="nil"/>
              <w:right w:val="single" w:sz="6" w:space="0" w:color="auto"/>
            </w:tcBorders>
          </w:tcPr>
          <w:p w14:paraId="7D580AE9" w14:textId="77777777" w:rsidR="00A027D8" w:rsidRPr="000A08E3" w:rsidDel="00421D84" w:rsidRDefault="00A027D8" w:rsidP="00BE28D4">
            <w:pPr>
              <w:pStyle w:val="tabletext11"/>
              <w:suppressAutoHyphens/>
              <w:jc w:val="center"/>
              <w:rPr>
                <w:del w:id="32951" w:author="Author"/>
              </w:rPr>
            </w:pPr>
          </w:p>
        </w:tc>
        <w:tc>
          <w:tcPr>
            <w:tcW w:w="2235" w:type="dxa"/>
            <w:tcBorders>
              <w:top w:val="nil"/>
              <w:left w:val="nil"/>
              <w:bottom w:val="nil"/>
              <w:right w:val="single" w:sz="6" w:space="0" w:color="auto"/>
            </w:tcBorders>
          </w:tcPr>
          <w:p w14:paraId="35A785A8" w14:textId="77777777" w:rsidR="00A027D8" w:rsidRPr="000A08E3" w:rsidDel="00421D84" w:rsidRDefault="00A027D8" w:rsidP="00BE28D4">
            <w:pPr>
              <w:pStyle w:val="tabletext11"/>
              <w:suppressAutoHyphens/>
              <w:jc w:val="center"/>
              <w:rPr>
                <w:del w:id="32952" w:author="Author"/>
              </w:rPr>
            </w:pPr>
          </w:p>
        </w:tc>
      </w:tr>
      <w:tr w:rsidR="00A027D8" w:rsidRPr="000A08E3" w:rsidDel="00421D84" w14:paraId="4B93EDEC" w14:textId="77777777" w:rsidTr="002F1572">
        <w:trPr>
          <w:cantSplit/>
          <w:trHeight w:val="190"/>
          <w:del w:id="32953" w:author="Author"/>
        </w:trPr>
        <w:tc>
          <w:tcPr>
            <w:tcW w:w="200" w:type="dxa"/>
            <w:tcBorders>
              <w:top w:val="nil"/>
              <w:left w:val="nil"/>
              <w:bottom w:val="nil"/>
              <w:right w:val="nil"/>
            </w:tcBorders>
          </w:tcPr>
          <w:p w14:paraId="21E0829F" w14:textId="77777777" w:rsidR="00A027D8" w:rsidRPr="000A08E3" w:rsidDel="00421D84" w:rsidRDefault="00A027D8" w:rsidP="00BE28D4">
            <w:pPr>
              <w:pStyle w:val="tabletext11"/>
              <w:suppressAutoHyphens/>
              <w:rPr>
                <w:del w:id="32954" w:author="Author"/>
              </w:rPr>
            </w:pPr>
          </w:p>
        </w:tc>
        <w:tc>
          <w:tcPr>
            <w:tcW w:w="5610" w:type="dxa"/>
            <w:tcBorders>
              <w:top w:val="nil"/>
              <w:left w:val="single" w:sz="6" w:space="0" w:color="auto"/>
              <w:bottom w:val="nil"/>
              <w:right w:val="nil"/>
            </w:tcBorders>
          </w:tcPr>
          <w:p w14:paraId="3CFFDA6A" w14:textId="77777777" w:rsidR="00A027D8" w:rsidRPr="000A08E3" w:rsidDel="00421D84" w:rsidRDefault="00A027D8" w:rsidP="00BE28D4">
            <w:pPr>
              <w:pStyle w:val="tabletext11"/>
              <w:suppressAutoHyphens/>
              <w:rPr>
                <w:del w:id="32955" w:author="Author"/>
              </w:rPr>
            </w:pPr>
            <w:del w:id="32956" w:author="Author">
              <w:r w:rsidRPr="000A08E3" w:rsidDel="00421D84">
                <w:rPr>
                  <w:b/>
                </w:rPr>
                <w:delText>b.</w:delText>
              </w:r>
              <w:r w:rsidRPr="000A08E3" w:rsidDel="00421D84">
                <w:delText xml:space="preserve"> Film Delivery</w:delText>
              </w:r>
            </w:del>
          </w:p>
        </w:tc>
        <w:tc>
          <w:tcPr>
            <w:tcW w:w="2235" w:type="dxa"/>
            <w:tcBorders>
              <w:top w:val="nil"/>
              <w:left w:val="single" w:sz="6" w:space="0" w:color="auto"/>
              <w:bottom w:val="nil"/>
              <w:right w:val="single" w:sz="6" w:space="0" w:color="auto"/>
            </w:tcBorders>
          </w:tcPr>
          <w:p w14:paraId="3E6AE761" w14:textId="77777777" w:rsidR="00A027D8" w:rsidRPr="000A08E3" w:rsidDel="00421D84" w:rsidRDefault="00A027D8" w:rsidP="00BE28D4">
            <w:pPr>
              <w:pStyle w:val="tabletext11"/>
              <w:suppressAutoHyphens/>
              <w:jc w:val="center"/>
              <w:rPr>
                <w:del w:id="32957" w:author="Author"/>
              </w:rPr>
            </w:pPr>
            <w:del w:id="32958" w:author="Author">
              <w:r w:rsidRPr="000A08E3" w:rsidDel="00421D84">
                <w:delText>+0.65</w:delText>
              </w:r>
            </w:del>
          </w:p>
        </w:tc>
        <w:tc>
          <w:tcPr>
            <w:tcW w:w="2235" w:type="dxa"/>
            <w:tcBorders>
              <w:top w:val="nil"/>
              <w:left w:val="nil"/>
              <w:bottom w:val="nil"/>
              <w:right w:val="single" w:sz="6" w:space="0" w:color="auto"/>
            </w:tcBorders>
          </w:tcPr>
          <w:p w14:paraId="263B4A08" w14:textId="77777777" w:rsidR="00A027D8" w:rsidRPr="000A08E3" w:rsidDel="00421D84" w:rsidRDefault="00A027D8" w:rsidP="00BE28D4">
            <w:pPr>
              <w:pStyle w:val="tabletext11"/>
              <w:suppressAutoHyphens/>
              <w:jc w:val="center"/>
              <w:rPr>
                <w:del w:id="32959" w:author="Author"/>
              </w:rPr>
            </w:pPr>
            <w:del w:id="32960" w:author="Author">
              <w:r w:rsidRPr="000A08E3" w:rsidDel="00421D84">
                <w:delText>– – – 42</w:delText>
              </w:r>
            </w:del>
          </w:p>
        </w:tc>
      </w:tr>
      <w:tr w:rsidR="00A027D8" w:rsidRPr="000A08E3" w:rsidDel="00421D84" w14:paraId="211176F0" w14:textId="77777777" w:rsidTr="002F1572">
        <w:trPr>
          <w:cantSplit/>
          <w:trHeight w:val="190"/>
          <w:del w:id="32961" w:author="Author"/>
        </w:trPr>
        <w:tc>
          <w:tcPr>
            <w:tcW w:w="200" w:type="dxa"/>
            <w:tcBorders>
              <w:top w:val="nil"/>
              <w:left w:val="nil"/>
              <w:bottom w:val="nil"/>
              <w:right w:val="nil"/>
            </w:tcBorders>
          </w:tcPr>
          <w:p w14:paraId="051B487C" w14:textId="77777777" w:rsidR="00A027D8" w:rsidRPr="000A08E3" w:rsidDel="00421D84" w:rsidRDefault="00A027D8" w:rsidP="00BE28D4">
            <w:pPr>
              <w:pStyle w:val="tabletext11"/>
              <w:suppressAutoHyphens/>
              <w:rPr>
                <w:del w:id="32962" w:author="Author"/>
              </w:rPr>
            </w:pPr>
          </w:p>
        </w:tc>
        <w:tc>
          <w:tcPr>
            <w:tcW w:w="5610" w:type="dxa"/>
            <w:tcBorders>
              <w:top w:val="nil"/>
              <w:left w:val="single" w:sz="6" w:space="0" w:color="auto"/>
              <w:bottom w:val="nil"/>
              <w:right w:val="nil"/>
            </w:tcBorders>
          </w:tcPr>
          <w:p w14:paraId="02B8770C" w14:textId="77777777" w:rsidR="00A027D8" w:rsidRPr="000A08E3" w:rsidDel="00421D84" w:rsidRDefault="00A027D8" w:rsidP="00BE28D4">
            <w:pPr>
              <w:pStyle w:val="tabletext11"/>
              <w:suppressAutoHyphens/>
              <w:rPr>
                <w:del w:id="32963" w:author="Author"/>
              </w:rPr>
            </w:pPr>
          </w:p>
        </w:tc>
        <w:tc>
          <w:tcPr>
            <w:tcW w:w="2235" w:type="dxa"/>
            <w:tcBorders>
              <w:top w:val="nil"/>
              <w:left w:val="single" w:sz="6" w:space="0" w:color="auto"/>
              <w:bottom w:val="nil"/>
              <w:right w:val="single" w:sz="6" w:space="0" w:color="auto"/>
            </w:tcBorders>
          </w:tcPr>
          <w:p w14:paraId="79BBAB19" w14:textId="77777777" w:rsidR="00A027D8" w:rsidRPr="000A08E3" w:rsidDel="00421D84" w:rsidRDefault="00A027D8" w:rsidP="00BE28D4">
            <w:pPr>
              <w:pStyle w:val="tabletext11"/>
              <w:suppressAutoHyphens/>
              <w:jc w:val="center"/>
              <w:rPr>
                <w:del w:id="32964" w:author="Author"/>
              </w:rPr>
            </w:pPr>
          </w:p>
        </w:tc>
        <w:tc>
          <w:tcPr>
            <w:tcW w:w="2235" w:type="dxa"/>
            <w:tcBorders>
              <w:top w:val="nil"/>
              <w:left w:val="nil"/>
              <w:bottom w:val="nil"/>
              <w:right w:val="single" w:sz="6" w:space="0" w:color="auto"/>
            </w:tcBorders>
          </w:tcPr>
          <w:p w14:paraId="2F9FD093" w14:textId="77777777" w:rsidR="00A027D8" w:rsidRPr="000A08E3" w:rsidDel="00421D84" w:rsidRDefault="00A027D8" w:rsidP="00BE28D4">
            <w:pPr>
              <w:pStyle w:val="tabletext11"/>
              <w:suppressAutoHyphens/>
              <w:jc w:val="center"/>
              <w:rPr>
                <w:del w:id="32965" w:author="Author"/>
              </w:rPr>
            </w:pPr>
          </w:p>
        </w:tc>
      </w:tr>
      <w:tr w:rsidR="00A027D8" w:rsidRPr="000A08E3" w:rsidDel="00421D84" w14:paraId="7E2B304A" w14:textId="77777777" w:rsidTr="002F1572">
        <w:trPr>
          <w:cantSplit/>
          <w:trHeight w:val="190"/>
          <w:del w:id="32966" w:author="Author"/>
        </w:trPr>
        <w:tc>
          <w:tcPr>
            <w:tcW w:w="200" w:type="dxa"/>
            <w:tcBorders>
              <w:top w:val="nil"/>
              <w:left w:val="nil"/>
              <w:bottom w:val="nil"/>
              <w:right w:val="nil"/>
            </w:tcBorders>
          </w:tcPr>
          <w:p w14:paraId="360C9F5E" w14:textId="77777777" w:rsidR="00A027D8" w:rsidRPr="000A08E3" w:rsidDel="00421D84" w:rsidRDefault="00A027D8" w:rsidP="00BE28D4">
            <w:pPr>
              <w:pStyle w:val="tabletext11"/>
              <w:suppressAutoHyphens/>
              <w:rPr>
                <w:del w:id="32967" w:author="Author"/>
              </w:rPr>
            </w:pPr>
          </w:p>
        </w:tc>
        <w:tc>
          <w:tcPr>
            <w:tcW w:w="5610" w:type="dxa"/>
            <w:tcBorders>
              <w:top w:val="nil"/>
              <w:left w:val="single" w:sz="6" w:space="0" w:color="auto"/>
              <w:bottom w:val="nil"/>
              <w:right w:val="nil"/>
            </w:tcBorders>
          </w:tcPr>
          <w:p w14:paraId="1D4AAC3F" w14:textId="77777777" w:rsidR="00A027D8" w:rsidRPr="000A08E3" w:rsidDel="00421D84" w:rsidRDefault="00A027D8" w:rsidP="00BE28D4">
            <w:pPr>
              <w:pStyle w:val="tabletext11"/>
              <w:suppressAutoHyphens/>
              <w:rPr>
                <w:del w:id="32968" w:author="Author"/>
              </w:rPr>
            </w:pPr>
            <w:del w:id="32969" w:author="Author">
              <w:r w:rsidRPr="000A08E3" w:rsidDel="00421D84">
                <w:rPr>
                  <w:b/>
                </w:rPr>
                <w:delText>c.</w:delText>
              </w:r>
              <w:r w:rsidRPr="000A08E3" w:rsidDel="00421D84">
                <w:delText xml:space="preserve"> Magazines or Newspapers</w:delText>
              </w:r>
            </w:del>
          </w:p>
        </w:tc>
        <w:tc>
          <w:tcPr>
            <w:tcW w:w="2235" w:type="dxa"/>
            <w:tcBorders>
              <w:top w:val="nil"/>
              <w:left w:val="single" w:sz="6" w:space="0" w:color="auto"/>
              <w:bottom w:val="nil"/>
              <w:right w:val="single" w:sz="6" w:space="0" w:color="auto"/>
            </w:tcBorders>
          </w:tcPr>
          <w:p w14:paraId="54BEB138" w14:textId="77777777" w:rsidR="00A027D8" w:rsidRPr="000A08E3" w:rsidDel="00421D84" w:rsidRDefault="00A027D8" w:rsidP="00BE28D4">
            <w:pPr>
              <w:pStyle w:val="tabletext11"/>
              <w:suppressAutoHyphens/>
              <w:jc w:val="center"/>
              <w:rPr>
                <w:del w:id="32970" w:author="Author"/>
              </w:rPr>
            </w:pPr>
            <w:del w:id="32971" w:author="Author">
              <w:r w:rsidRPr="000A08E3" w:rsidDel="00421D84">
                <w:delText>+0.65</w:delText>
              </w:r>
            </w:del>
          </w:p>
        </w:tc>
        <w:tc>
          <w:tcPr>
            <w:tcW w:w="2235" w:type="dxa"/>
            <w:tcBorders>
              <w:top w:val="nil"/>
              <w:left w:val="nil"/>
              <w:bottom w:val="nil"/>
              <w:right w:val="single" w:sz="6" w:space="0" w:color="auto"/>
            </w:tcBorders>
          </w:tcPr>
          <w:p w14:paraId="32A1A45C" w14:textId="77777777" w:rsidR="00A027D8" w:rsidRPr="000A08E3" w:rsidDel="00421D84" w:rsidRDefault="00A027D8" w:rsidP="00BE28D4">
            <w:pPr>
              <w:pStyle w:val="tabletext11"/>
              <w:suppressAutoHyphens/>
              <w:jc w:val="center"/>
              <w:rPr>
                <w:del w:id="32972" w:author="Author"/>
              </w:rPr>
            </w:pPr>
            <w:del w:id="32973" w:author="Author">
              <w:r w:rsidRPr="000A08E3" w:rsidDel="00421D84">
                <w:delText>– – – 43</w:delText>
              </w:r>
            </w:del>
          </w:p>
        </w:tc>
      </w:tr>
      <w:tr w:rsidR="00A027D8" w:rsidRPr="000A08E3" w:rsidDel="00421D84" w14:paraId="30A353F0" w14:textId="77777777" w:rsidTr="002F1572">
        <w:trPr>
          <w:cantSplit/>
          <w:trHeight w:val="190"/>
          <w:del w:id="32974" w:author="Author"/>
        </w:trPr>
        <w:tc>
          <w:tcPr>
            <w:tcW w:w="200" w:type="dxa"/>
            <w:tcBorders>
              <w:top w:val="nil"/>
              <w:left w:val="nil"/>
              <w:bottom w:val="nil"/>
              <w:right w:val="nil"/>
            </w:tcBorders>
          </w:tcPr>
          <w:p w14:paraId="59E8830A" w14:textId="77777777" w:rsidR="00A027D8" w:rsidRPr="000A08E3" w:rsidDel="00421D84" w:rsidRDefault="00A027D8" w:rsidP="00BE28D4">
            <w:pPr>
              <w:pStyle w:val="tabletext11"/>
              <w:suppressAutoHyphens/>
              <w:rPr>
                <w:del w:id="32975" w:author="Author"/>
              </w:rPr>
            </w:pPr>
          </w:p>
        </w:tc>
        <w:tc>
          <w:tcPr>
            <w:tcW w:w="5610" w:type="dxa"/>
            <w:tcBorders>
              <w:top w:val="nil"/>
              <w:left w:val="single" w:sz="6" w:space="0" w:color="auto"/>
              <w:bottom w:val="nil"/>
              <w:right w:val="nil"/>
            </w:tcBorders>
          </w:tcPr>
          <w:p w14:paraId="47F7EFB9" w14:textId="77777777" w:rsidR="00A027D8" w:rsidRPr="000A08E3" w:rsidDel="00421D84" w:rsidRDefault="00A027D8" w:rsidP="00BE28D4">
            <w:pPr>
              <w:pStyle w:val="tabletext11"/>
              <w:suppressAutoHyphens/>
              <w:rPr>
                <w:del w:id="32976" w:author="Author"/>
                <w:b/>
              </w:rPr>
            </w:pPr>
          </w:p>
        </w:tc>
        <w:tc>
          <w:tcPr>
            <w:tcW w:w="2235" w:type="dxa"/>
            <w:tcBorders>
              <w:top w:val="nil"/>
              <w:left w:val="single" w:sz="6" w:space="0" w:color="auto"/>
              <w:bottom w:val="nil"/>
              <w:right w:val="single" w:sz="6" w:space="0" w:color="auto"/>
            </w:tcBorders>
          </w:tcPr>
          <w:p w14:paraId="0DB464ED" w14:textId="77777777" w:rsidR="00A027D8" w:rsidRPr="000A08E3" w:rsidDel="00421D84" w:rsidRDefault="00A027D8" w:rsidP="00BE28D4">
            <w:pPr>
              <w:pStyle w:val="tabletext11"/>
              <w:suppressAutoHyphens/>
              <w:jc w:val="center"/>
              <w:rPr>
                <w:del w:id="32977" w:author="Author"/>
              </w:rPr>
            </w:pPr>
          </w:p>
        </w:tc>
        <w:tc>
          <w:tcPr>
            <w:tcW w:w="2235" w:type="dxa"/>
            <w:tcBorders>
              <w:top w:val="nil"/>
              <w:left w:val="nil"/>
              <w:bottom w:val="nil"/>
              <w:right w:val="single" w:sz="6" w:space="0" w:color="auto"/>
            </w:tcBorders>
          </w:tcPr>
          <w:p w14:paraId="5C908DF8" w14:textId="77777777" w:rsidR="00A027D8" w:rsidRPr="000A08E3" w:rsidDel="00421D84" w:rsidRDefault="00A027D8" w:rsidP="00BE28D4">
            <w:pPr>
              <w:pStyle w:val="tabletext11"/>
              <w:suppressAutoHyphens/>
              <w:jc w:val="center"/>
              <w:rPr>
                <w:del w:id="32978" w:author="Author"/>
              </w:rPr>
            </w:pPr>
          </w:p>
        </w:tc>
      </w:tr>
      <w:tr w:rsidR="00A027D8" w:rsidRPr="000A08E3" w:rsidDel="00421D84" w14:paraId="314F1E8B" w14:textId="77777777" w:rsidTr="002F1572">
        <w:trPr>
          <w:cantSplit/>
          <w:trHeight w:val="190"/>
          <w:del w:id="32979" w:author="Author"/>
        </w:trPr>
        <w:tc>
          <w:tcPr>
            <w:tcW w:w="200" w:type="dxa"/>
            <w:tcBorders>
              <w:top w:val="nil"/>
              <w:left w:val="nil"/>
              <w:bottom w:val="nil"/>
              <w:right w:val="nil"/>
            </w:tcBorders>
          </w:tcPr>
          <w:p w14:paraId="04D7E6CC" w14:textId="77777777" w:rsidR="00A027D8" w:rsidRPr="000A08E3" w:rsidDel="00421D84" w:rsidRDefault="00A027D8" w:rsidP="00BE28D4">
            <w:pPr>
              <w:pStyle w:val="tabletext11"/>
              <w:suppressAutoHyphens/>
              <w:rPr>
                <w:del w:id="32980" w:author="Author"/>
              </w:rPr>
            </w:pPr>
          </w:p>
        </w:tc>
        <w:tc>
          <w:tcPr>
            <w:tcW w:w="5610" w:type="dxa"/>
            <w:tcBorders>
              <w:top w:val="nil"/>
              <w:left w:val="single" w:sz="6" w:space="0" w:color="auto"/>
              <w:bottom w:val="nil"/>
              <w:right w:val="nil"/>
            </w:tcBorders>
          </w:tcPr>
          <w:p w14:paraId="69BDD3F5" w14:textId="77777777" w:rsidR="00A027D8" w:rsidRPr="000A08E3" w:rsidDel="00421D84" w:rsidRDefault="00A027D8" w:rsidP="00BE28D4">
            <w:pPr>
              <w:pStyle w:val="tabletext11"/>
              <w:suppressAutoHyphens/>
              <w:rPr>
                <w:del w:id="32981" w:author="Author"/>
                <w:b/>
              </w:rPr>
            </w:pPr>
            <w:del w:id="32982" w:author="Author">
              <w:r w:rsidRPr="000A08E3" w:rsidDel="00421D84">
                <w:rPr>
                  <w:b/>
                </w:rPr>
                <w:delText>d.</w:delText>
              </w:r>
              <w:r w:rsidRPr="000A08E3" w:rsidDel="00421D84">
                <w:delText xml:space="preserve"> Mail and Parcel Post</w:delText>
              </w:r>
            </w:del>
          </w:p>
        </w:tc>
        <w:tc>
          <w:tcPr>
            <w:tcW w:w="2235" w:type="dxa"/>
            <w:tcBorders>
              <w:top w:val="nil"/>
              <w:left w:val="single" w:sz="6" w:space="0" w:color="auto"/>
              <w:bottom w:val="nil"/>
              <w:right w:val="single" w:sz="6" w:space="0" w:color="auto"/>
            </w:tcBorders>
          </w:tcPr>
          <w:p w14:paraId="32795285" w14:textId="77777777" w:rsidR="00A027D8" w:rsidRPr="000A08E3" w:rsidDel="00421D84" w:rsidRDefault="00A027D8" w:rsidP="00BE28D4">
            <w:pPr>
              <w:pStyle w:val="tabletext11"/>
              <w:suppressAutoHyphens/>
              <w:jc w:val="center"/>
              <w:rPr>
                <w:del w:id="32983" w:author="Author"/>
              </w:rPr>
            </w:pPr>
            <w:del w:id="32984" w:author="Author">
              <w:r w:rsidRPr="000A08E3" w:rsidDel="00421D84">
                <w:delText>+0.65</w:delText>
              </w:r>
            </w:del>
          </w:p>
        </w:tc>
        <w:tc>
          <w:tcPr>
            <w:tcW w:w="2235" w:type="dxa"/>
            <w:tcBorders>
              <w:top w:val="nil"/>
              <w:left w:val="nil"/>
              <w:bottom w:val="nil"/>
              <w:right w:val="single" w:sz="6" w:space="0" w:color="auto"/>
            </w:tcBorders>
          </w:tcPr>
          <w:p w14:paraId="735F7D19" w14:textId="77777777" w:rsidR="00A027D8" w:rsidRPr="000A08E3" w:rsidDel="00421D84" w:rsidRDefault="00A027D8" w:rsidP="00BE28D4">
            <w:pPr>
              <w:pStyle w:val="tabletext11"/>
              <w:suppressAutoHyphens/>
              <w:jc w:val="center"/>
              <w:rPr>
                <w:del w:id="32985" w:author="Author"/>
              </w:rPr>
            </w:pPr>
            <w:del w:id="32986" w:author="Author">
              <w:r w:rsidRPr="000A08E3" w:rsidDel="00421D84">
                <w:delText>– – – 44</w:delText>
              </w:r>
            </w:del>
          </w:p>
        </w:tc>
      </w:tr>
      <w:tr w:rsidR="00A027D8" w:rsidRPr="000A08E3" w:rsidDel="00421D84" w14:paraId="528D99FD" w14:textId="77777777" w:rsidTr="002F1572">
        <w:trPr>
          <w:cantSplit/>
          <w:trHeight w:val="190"/>
          <w:del w:id="32987" w:author="Author"/>
        </w:trPr>
        <w:tc>
          <w:tcPr>
            <w:tcW w:w="200" w:type="dxa"/>
            <w:tcBorders>
              <w:top w:val="nil"/>
              <w:left w:val="nil"/>
              <w:bottom w:val="nil"/>
              <w:right w:val="nil"/>
            </w:tcBorders>
          </w:tcPr>
          <w:p w14:paraId="43539B14" w14:textId="77777777" w:rsidR="00A027D8" w:rsidRPr="000A08E3" w:rsidDel="00421D84" w:rsidRDefault="00A027D8" w:rsidP="00BE28D4">
            <w:pPr>
              <w:pStyle w:val="tabletext11"/>
              <w:suppressAutoHyphens/>
              <w:rPr>
                <w:del w:id="32988" w:author="Author"/>
              </w:rPr>
            </w:pPr>
          </w:p>
        </w:tc>
        <w:tc>
          <w:tcPr>
            <w:tcW w:w="5610" w:type="dxa"/>
            <w:tcBorders>
              <w:top w:val="nil"/>
              <w:left w:val="single" w:sz="6" w:space="0" w:color="auto"/>
              <w:bottom w:val="nil"/>
              <w:right w:val="nil"/>
            </w:tcBorders>
          </w:tcPr>
          <w:p w14:paraId="79712D46" w14:textId="77777777" w:rsidR="00A027D8" w:rsidRPr="000A08E3" w:rsidDel="00421D84" w:rsidRDefault="00A027D8" w:rsidP="00BE28D4">
            <w:pPr>
              <w:pStyle w:val="tabletext11"/>
              <w:suppressAutoHyphens/>
              <w:rPr>
                <w:del w:id="32989" w:author="Author"/>
                <w:b/>
              </w:rPr>
            </w:pPr>
          </w:p>
        </w:tc>
        <w:tc>
          <w:tcPr>
            <w:tcW w:w="2235" w:type="dxa"/>
            <w:tcBorders>
              <w:top w:val="nil"/>
              <w:left w:val="single" w:sz="6" w:space="0" w:color="auto"/>
              <w:bottom w:val="nil"/>
              <w:right w:val="single" w:sz="6" w:space="0" w:color="auto"/>
            </w:tcBorders>
          </w:tcPr>
          <w:p w14:paraId="05E2BC90" w14:textId="77777777" w:rsidR="00A027D8" w:rsidRPr="000A08E3" w:rsidDel="00421D84" w:rsidRDefault="00A027D8" w:rsidP="00BE28D4">
            <w:pPr>
              <w:pStyle w:val="tabletext11"/>
              <w:suppressAutoHyphens/>
              <w:jc w:val="center"/>
              <w:rPr>
                <w:del w:id="32990" w:author="Author"/>
              </w:rPr>
            </w:pPr>
          </w:p>
        </w:tc>
        <w:tc>
          <w:tcPr>
            <w:tcW w:w="2235" w:type="dxa"/>
            <w:tcBorders>
              <w:top w:val="nil"/>
              <w:left w:val="nil"/>
              <w:bottom w:val="nil"/>
              <w:right w:val="single" w:sz="6" w:space="0" w:color="auto"/>
            </w:tcBorders>
          </w:tcPr>
          <w:p w14:paraId="6668839A" w14:textId="77777777" w:rsidR="00A027D8" w:rsidRPr="000A08E3" w:rsidDel="00421D84" w:rsidRDefault="00A027D8" w:rsidP="00BE28D4">
            <w:pPr>
              <w:pStyle w:val="tabletext11"/>
              <w:suppressAutoHyphens/>
              <w:jc w:val="center"/>
              <w:rPr>
                <w:del w:id="32991" w:author="Author"/>
              </w:rPr>
            </w:pPr>
          </w:p>
        </w:tc>
      </w:tr>
      <w:tr w:rsidR="00A027D8" w:rsidRPr="000A08E3" w:rsidDel="00421D84" w14:paraId="0A8D759D" w14:textId="77777777" w:rsidTr="002F1572">
        <w:trPr>
          <w:cantSplit/>
          <w:trHeight w:val="190"/>
          <w:del w:id="32992" w:author="Author"/>
        </w:trPr>
        <w:tc>
          <w:tcPr>
            <w:tcW w:w="200" w:type="dxa"/>
            <w:tcBorders>
              <w:top w:val="nil"/>
              <w:left w:val="nil"/>
              <w:bottom w:val="nil"/>
              <w:right w:val="nil"/>
            </w:tcBorders>
          </w:tcPr>
          <w:p w14:paraId="1D596018" w14:textId="77777777" w:rsidR="00A027D8" w:rsidRPr="000A08E3" w:rsidDel="00421D84" w:rsidRDefault="00A027D8" w:rsidP="00BE28D4">
            <w:pPr>
              <w:pStyle w:val="tabletext11"/>
              <w:suppressAutoHyphens/>
              <w:rPr>
                <w:del w:id="32993" w:author="Author"/>
              </w:rPr>
            </w:pPr>
          </w:p>
        </w:tc>
        <w:tc>
          <w:tcPr>
            <w:tcW w:w="5610" w:type="dxa"/>
            <w:tcBorders>
              <w:top w:val="nil"/>
              <w:left w:val="single" w:sz="6" w:space="0" w:color="auto"/>
              <w:bottom w:val="single" w:sz="6" w:space="0" w:color="auto"/>
              <w:right w:val="nil"/>
            </w:tcBorders>
          </w:tcPr>
          <w:p w14:paraId="08C842C0" w14:textId="77777777" w:rsidR="00A027D8" w:rsidRPr="000A08E3" w:rsidDel="00421D84" w:rsidRDefault="00A027D8" w:rsidP="00BE28D4">
            <w:pPr>
              <w:pStyle w:val="tabletext11"/>
              <w:suppressAutoHyphens/>
              <w:rPr>
                <w:del w:id="32994" w:author="Author"/>
                <w:b/>
              </w:rPr>
            </w:pPr>
            <w:del w:id="32995" w:author="Author">
              <w:r w:rsidRPr="000A08E3" w:rsidDel="00421D84">
                <w:rPr>
                  <w:b/>
                </w:rPr>
                <w:delText>e.</w:delText>
              </w:r>
              <w:r w:rsidRPr="000A08E3" w:rsidDel="00421D84">
                <w:delText xml:space="preserve"> All Other</w:delText>
              </w:r>
            </w:del>
          </w:p>
        </w:tc>
        <w:tc>
          <w:tcPr>
            <w:tcW w:w="2235" w:type="dxa"/>
            <w:tcBorders>
              <w:top w:val="nil"/>
              <w:left w:val="single" w:sz="6" w:space="0" w:color="auto"/>
              <w:bottom w:val="single" w:sz="6" w:space="0" w:color="auto"/>
              <w:right w:val="single" w:sz="6" w:space="0" w:color="auto"/>
            </w:tcBorders>
          </w:tcPr>
          <w:p w14:paraId="05B584EA" w14:textId="77777777" w:rsidR="00A027D8" w:rsidRPr="000A08E3" w:rsidDel="00421D84" w:rsidRDefault="00A027D8" w:rsidP="00BE28D4">
            <w:pPr>
              <w:pStyle w:val="tabletext11"/>
              <w:suppressAutoHyphens/>
              <w:jc w:val="center"/>
              <w:rPr>
                <w:del w:id="32996" w:author="Author"/>
              </w:rPr>
            </w:pPr>
            <w:del w:id="32997" w:author="Author">
              <w:r w:rsidRPr="000A08E3" w:rsidDel="00421D84">
                <w:delText>+0.65</w:delText>
              </w:r>
            </w:del>
          </w:p>
        </w:tc>
        <w:tc>
          <w:tcPr>
            <w:tcW w:w="2235" w:type="dxa"/>
            <w:tcBorders>
              <w:top w:val="nil"/>
              <w:left w:val="nil"/>
              <w:bottom w:val="single" w:sz="6" w:space="0" w:color="auto"/>
              <w:right w:val="single" w:sz="6" w:space="0" w:color="auto"/>
            </w:tcBorders>
          </w:tcPr>
          <w:p w14:paraId="1FB8AB39" w14:textId="77777777" w:rsidR="00A027D8" w:rsidRPr="000A08E3" w:rsidDel="00421D84" w:rsidRDefault="00A027D8" w:rsidP="00BE28D4">
            <w:pPr>
              <w:pStyle w:val="tabletext11"/>
              <w:suppressAutoHyphens/>
              <w:jc w:val="center"/>
              <w:rPr>
                <w:del w:id="32998" w:author="Author"/>
              </w:rPr>
            </w:pPr>
            <w:del w:id="32999" w:author="Author">
              <w:r w:rsidRPr="000A08E3" w:rsidDel="00421D84">
                <w:delText>– – – 49</w:delText>
              </w:r>
            </w:del>
          </w:p>
        </w:tc>
      </w:tr>
    </w:tbl>
    <w:p w14:paraId="6FE5BB95" w14:textId="77777777" w:rsidR="00A027D8" w:rsidRPr="000A08E3" w:rsidDel="00421D84" w:rsidRDefault="00A027D8" w:rsidP="00BE28D4">
      <w:pPr>
        <w:pStyle w:val="tablecaption"/>
        <w:suppressAutoHyphens/>
        <w:rPr>
          <w:del w:id="33000" w:author="Author"/>
        </w:rPr>
      </w:pPr>
      <w:del w:id="33001" w:author="Author">
        <w:r w:rsidRPr="000A08E3" w:rsidDel="00421D84">
          <w:delText>Table 23.C.6. Specialized Delivery</w:delText>
        </w:r>
      </w:del>
    </w:p>
    <w:p w14:paraId="5B5A4222" w14:textId="77777777" w:rsidR="00A027D8" w:rsidRPr="000A08E3" w:rsidDel="00421D84" w:rsidRDefault="00A027D8" w:rsidP="00BE28D4">
      <w:pPr>
        <w:pStyle w:val="isonormal"/>
        <w:suppressAutoHyphens/>
        <w:rPr>
          <w:del w:id="33002" w:author="Author"/>
        </w:rPr>
      </w:pPr>
    </w:p>
    <w:p w14:paraId="30A7E7B2" w14:textId="77777777" w:rsidR="00A027D8" w:rsidRPr="000A08E3" w:rsidDel="00421D84" w:rsidRDefault="00A027D8" w:rsidP="00BE28D4">
      <w:pPr>
        <w:pStyle w:val="outlinehd3"/>
        <w:suppressAutoHyphens/>
        <w:rPr>
          <w:del w:id="33003" w:author="Author"/>
        </w:rPr>
      </w:pPr>
      <w:del w:id="33004" w:author="Author">
        <w:r w:rsidRPr="000A08E3" w:rsidDel="00421D84">
          <w:tab/>
          <w:delText>7.</w:delText>
        </w:r>
        <w:r w:rsidRPr="000A08E3" w:rsidDel="00421D84">
          <w:tab/>
          <w:delText>Waste Disposal</w:delText>
        </w:r>
      </w:del>
    </w:p>
    <w:p w14:paraId="34706D3C" w14:textId="77777777" w:rsidR="00A027D8" w:rsidRPr="000A08E3" w:rsidDel="00421D84" w:rsidRDefault="00A027D8" w:rsidP="00BE28D4">
      <w:pPr>
        <w:pStyle w:val="blocktext4"/>
        <w:suppressAutoHyphens/>
        <w:rPr>
          <w:del w:id="33005" w:author="Author"/>
        </w:rPr>
      </w:pPr>
      <w:del w:id="33006" w:author="Author">
        <w:r w:rsidRPr="000A08E3" w:rsidDel="00421D84">
          <w:delText>Autos transporting salvage and waste material for disposal or resale.</w:delText>
        </w:r>
      </w:del>
    </w:p>
    <w:p w14:paraId="581B5AE8" w14:textId="77777777" w:rsidR="00A027D8" w:rsidRPr="000A08E3" w:rsidDel="00421D84" w:rsidRDefault="00A027D8" w:rsidP="00BE28D4">
      <w:pPr>
        <w:pStyle w:val="space4"/>
        <w:suppressAutoHyphens/>
        <w:rPr>
          <w:del w:id="3300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27D8" w:rsidRPr="000A08E3" w:rsidDel="00421D84" w14:paraId="3C9BEBFB" w14:textId="77777777" w:rsidTr="002F1572">
        <w:trPr>
          <w:cantSplit/>
          <w:trHeight w:val="190"/>
          <w:del w:id="33008" w:author="Author"/>
        </w:trPr>
        <w:tc>
          <w:tcPr>
            <w:tcW w:w="200" w:type="dxa"/>
            <w:tcBorders>
              <w:top w:val="nil"/>
              <w:left w:val="nil"/>
              <w:bottom w:val="nil"/>
              <w:right w:val="nil"/>
            </w:tcBorders>
          </w:tcPr>
          <w:p w14:paraId="2C7B5465" w14:textId="77777777" w:rsidR="00A027D8" w:rsidRPr="000A08E3" w:rsidDel="00421D84" w:rsidRDefault="00A027D8" w:rsidP="00BE28D4">
            <w:pPr>
              <w:pStyle w:val="tablehead"/>
              <w:suppressAutoHyphens/>
              <w:rPr>
                <w:del w:id="33009" w:author="Author"/>
              </w:rPr>
            </w:pPr>
            <w:del w:id="33010" w:author="Author">
              <w:r w:rsidRPr="000A08E3" w:rsidDel="00421D84">
                <w:br/>
              </w:r>
            </w:del>
          </w:p>
        </w:tc>
        <w:tc>
          <w:tcPr>
            <w:tcW w:w="10080" w:type="dxa"/>
            <w:gridSpan w:val="3"/>
            <w:tcBorders>
              <w:top w:val="single" w:sz="6" w:space="0" w:color="auto"/>
              <w:left w:val="single" w:sz="6" w:space="0" w:color="auto"/>
              <w:bottom w:val="single" w:sz="6" w:space="0" w:color="auto"/>
              <w:right w:val="single" w:sz="6" w:space="0" w:color="auto"/>
            </w:tcBorders>
          </w:tcPr>
          <w:p w14:paraId="12615F91" w14:textId="77777777" w:rsidR="00A027D8" w:rsidRPr="000A08E3" w:rsidDel="00421D84" w:rsidRDefault="00A027D8" w:rsidP="00BE28D4">
            <w:pPr>
              <w:pStyle w:val="tablehead"/>
              <w:suppressAutoHyphens/>
              <w:rPr>
                <w:del w:id="33011" w:author="Author"/>
              </w:rPr>
            </w:pPr>
            <w:del w:id="33012" w:author="Author">
              <w:r w:rsidRPr="000A08E3" w:rsidDel="00421D84">
                <w:delText>Waste Disposal</w:delText>
              </w:r>
              <w:r w:rsidRPr="000A08E3" w:rsidDel="00421D84">
                <w:br/>
                <w:delText>Secondary Factor For Other Autos (Except Trailer Types And Zone-rated Autos)</w:delText>
              </w:r>
            </w:del>
          </w:p>
        </w:tc>
      </w:tr>
      <w:tr w:rsidR="00A027D8" w:rsidRPr="000A08E3" w:rsidDel="00421D84" w14:paraId="4AC4D191" w14:textId="77777777" w:rsidTr="002F1572">
        <w:trPr>
          <w:cantSplit/>
          <w:trHeight w:val="190"/>
          <w:del w:id="33013" w:author="Author"/>
        </w:trPr>
        <w:tc>
          <w:tcPr>
            <w:tcW w:w="200" w:type="dxa"/>
            <w:tcBorders>
              <w:top w:val="nil"/>
              <w:left w:val="nil"/>
              <w:bottom w:val="nil"/>
              <w:right w:val="nil"/>
            </w:tcBorders>
          </w:tcPr>
          <w:p w14:paraId="44B8DFC3" w14:textId="77777777" w:rsidR="00A027D8" w:rsidRPr="000A08E3" w:rsidDel="00421D84" w:rsidRDefault="00A027D8" w:rsidP="00BE28D4">
            <w:pPr>
              <w:pStyle w:val="tabletext11"/>
              <w:suppressAutoHyphens/>
              <w:rPr>
                <w:del w:id="33014" w:author="Author"/>
              </w:rPr>
            </w:pPr>
          </w:p>
        </w:tc>
        <w:tc>
          <w:tcPr>
            <w:tcW w:w="5610" w:type="dxa"/>
            <w:tcBorders>
              <w:top w:val="single" w:sz="6" w:space="0" w:color="auto"/>
              <w:left w:val="single" w:sz="6" w:space="0" w:color="auto"/>
              <w:bottom w:val="single" w:sz="6" w:space="0" w:color="auto"/>
              <w:right w:val="nil"/>
            </w:tcBorders>
          </w:tcPr>
          <w:p w14:paraId="036D250B" w14:textId="77777777" w:rsidR="00A027D8" w:rsidRPr="000A08E3" w:rsidDel="00421D84" w:rsidRDefault="00A027D8" w:rsidP="00BE28D4">
            <w:pPr>
              <w:pStyle w:val="tablehead"/>
              <w:suppressAutoHyphens/>
              <w:rPr>
                <w:del w:id="33015" w:author="Author"/>
              </w:rPr>
            </w:pPr>
            <w:del w:id="33016" w:author="Author">
              <w:r w:rsidRPr="000A08E3" w:rsidDel="00421D84">
                <w:delText>Classification</w:delText>
              </w:r>
            </w:del>
          </w:p>
        </w:tc>
        <w:tc>
          <w:tcPr>
            <w:tcW w:w="2235" w:type="dxa"/>
            <w:tcBorders>
              <w:top w:val="single" w:sz="6" w:space="0" w:color="auto"/>
              <w:left w:val="single" w:sz="6" w:space="0" w:color="auto"/>
              <w:bottom w:val="nil"/>
              <w:right w:val="single" w:sz="6" w:space="0" w:color="auto"/>
            </w:tcBorders>
          </w:tcPr>
          <w:p w14:paraId="0D32CB60" w14:textId="77777777" w:rsidR="00A027D8" w:rsidRPr="000A08E3" w:rsidDel="00421D84" w:rsidRDefault="00A027D8" w:rsidP="00BE28D4">
            <w:pPr>
              <w:pStyle w:val="tablehead"/>
              <w:suppressAutoHyphens/>
              <w:rPr>
                <w:del w:id="33017" w:author="Author"/>
              </w:rPr>
            </w:pPr>
            <w:del w:id="33018" w:author="Author">
              <w:r w:rsidRPr="000A08E3" w:rsidDel="00421D84">
                <w:delText>Secondary Factor</w:delText>
              </w:r>
            </w:del>
          </w:p>
        </w:tc>
        <w:tc>
          <w:tcPr>
            <w:tcW w:w="2235" w:type="dxa"/>
            <w:tcBorders>
              <w:top w:val="single" w:sz="6" w:space="0" w:color="auto"/>
              <w:left w:val="nil"/>
              <w:bottom w:val="nil"/>
              <w:right w:val="single" w:sz="6" w:space="0" w:color="auto"/>
            </w:tcBorders>
          </w:tcPr>
          <w:p w14:paraId="70B0D413" w14:textId="77777777" w:rsidR="00A027D8" w:rsidRPr="000A08E3" w:rsidDel="00421D84" w:rsidRDefault="00A027D8" w:rsidP="00BE28D4">
            <w:pPr>
              <w:pStyle w:val="tablehead"/>
              <w:suppressAutoHyphens/>
              <w:rPr>
                <w:del w:id="33019" w:author="Author"/>
              </w:rPr>
            </w:pPr>
            <w:del w:id="33020" w:author="Author">
              <w:r w:rsidRPr="000A08E3" w:rsidDel="00421D84">
                <w:delText>Code</w:delText>
              </w:r>
            </w:del>
          </w:p>
        </w:tc>
      </w:tr>
      <w:tr w:rsidR="00A027D8" w:rsidRPr="000A08E3" w:rsidDel="00421D84" w14:paraId="447312C7" w14:textId="77777777" w:rsidTr="002F1572">
        <w:trPr>
          <w:cantSplit/>
          <w:trHeight w:val="190"/>
          <w:del w:id="33021" w:author="Author"/>
        </w:trPr>
        <w:tc>
          <w:tcPr>
            <w:tcW w:w="200" w:type="dxa"/>
            <w:tcBorders>
              <w:top w:val="nil"/>
              <w:left w:val="nil"/>
              <w:bottom w:val="nil"/>
              <w:right w:val="nil"/>
            </w:tcBorders>
          </w:tcPr>
          <w:p w14:paraId="7BA87A78" w14:textId="77777777" w:rsidR="00A027D8" w:rsidRPr="000A08E3" w:rsidDel="00421D84" w:rsidRDefault="00A027D8" w:rsidP="00BE28D4">
            <w:pPr>
              <w:pStyle w:val="tabletext11"/>
              <w:suppressAutoHyphens/>
              <w:rPr>
                <w:del w:id="33022" w:author="Author"/>
              </w:rPr>
            </w:pPr>
          </w:p>
        </w:tc>
        <w:tc>
          <w:tcPr>
            <w:tcW w:w="5610" w:type="dxa"/>
            <w:tcBorders>
              <w:top w:val="single" w:sz="6" w:space="0" w:color="auto"/>
              <w:left w:val="single" w:sz="6" w:space="0" w:color="auto"/>
              <w:bottom w:val="nil"/>
              <w:right w:val="nil"/>
            </w:tcBorders>
          </w:tcPr>
          <w:p w14:paraId="096F42C9" w14:textId="77777777" w:rsidR="00A027D8" w:rsidRPr="000A08E3" w:rsidDel="00421D84" w:rsidRDefault="00A027D8" w:rsidP="00BE28D4">
            <w:pPr>
              <w:pStyle w:val="tabletext11"/>
              <w:suppressAutoHyphens/>
              <w:rPr>
                <w:del w:id="33023" w:author="Author"/>
              </w:rPr>
            </w:pPr>
            <w:del w:id="33024" w:author="Author">
              <w:r w:rsidRPr="000A08E3" w:rsidDel="00421D84">
                <w:rPr>
                  <w:b/>
                </w:rPr>
                <w:delText>a.</w:delText>
              </w:r>
              <w:r w:rsidRPr="000A08E3" w:rsidDel="00421D84">
                <w:delText xml:space="preserve"> Auto Dismantlers</w:delText>
              </w:r>
            </w:del>
          </w:p>
        </w:tc>
        <w:tc>
          <w:tcPr>
            <w:tcW w:w="2235" w:type="dxa"/>
            <w:tcBorders>
              <w:top w:val="single" w:sz="6" w:space="0" w:color="auto"/>
              <w:left w:val="single" w:sz="6" w:space="0" w:color="auto"/>
              <w:bottom w:val="nil"/>
              <w:right w:val="single" w:sz="6" w:space="0" w:color="auto"/>
            </w:tcBorders>
          </w:tcPr>
          <w:p w14:paraId="0C61CFCC" w14:textId="77777777" w:rsidR="00A027D8" w:rsidRPr="000A08E3" w:rsidDel="00421D84" w:rsidRDefault="00A027D8" w:rsidP="00BE28D4">
            <w:pPr>
              <w:pStyle w:val="tabletext11"/>
              <w:suppressAutoHyphens/>
              <w:jc w:val="center"/>
              <w:rPr>
                <w:del w:id="33025" w:author="Author"/>
              </w:rPr>
            </w:pPr>
            <w:del w:id="33026" w:author="Author">
              <w:r w:rsidRPr="000A08E3" w:rsidDel="00421D84">
                <w:delText>+0.30</w:delText>
              </w:r>
            </w:del>
          </w:p>
        </w:tc>
        <w:tc>
          <w:tcPr>
            <w:tcW w:w="2235" w:type="dxa"/>
            <w:tcBorders>
              <w:top w:val="single" w:sz="6" w:space="0" w:color="auto"/>
              <w:left w:val="nil"/>
              <w:bottom w:val="nil"/>
              <w:right w:val="single" w:sz="6" w:space="0" w:color="auto"/>
            </w:tcBorders>
          </w:tcPr>
          <w:p w14:paraId="1F6D701F" w14:textId="77777777" w:rsidR="00A027D8" w:rsidRPr="000A08E3" w:rsidDel="00421D84" w:rsidRDefault="00A027D8" w:rsidP="00BE28D4">
            <w:pPr>
              <w:pStyle w:val="tabletext11"/>
              <w:suppressAutoHyphens/>
              <w:jc w:val="center"/>
              <w:rPr>
                <w:del w:id="33027" w:author="Author"/>
              </w:rPr>
            </w:pPr>
            <w:del w:id="33028" w:author="Author">
              <w:r w:rsidRPr="000A08E3" w:rsidDel="00421D84">
                <w:delText>– – – 51</w:delText>
              </w:r>
            </w:del>
          </w:p>
        </w:tc>
      </w:tr>
      <w:tr w:rsidR="00A027D8" w:rsidRPr="000A08E3" w:rsidDel="00421D84" w14:paraId="09489D2F" w14:textId="77777777" w:rsidTr="002F1572">
        <w:trPr>
          <w:cantSplit/>
          <w:trHeight w:val="190"/>
          <w:del w:id="33029" w:author="Author"/>
        </w:trPr>
        <w:tc>
          <w:tcPr>
            <w:tcW w:w="200" w:type="dxa"/>
            <w:tcBorders>
              <w:top w:val="nil"/>
              <w:left w:val="nil"/>
              <w:bottom w:val="nil"/>
              <w:right w:val="nil"/>
            </w:tcBorders>
          </w:tcPr>
          <w:p w14:paraId="0DA43B01" w14:textId="77777777" w:rsidR="00A027D8" w:rsidRPr="000A08E3" w:rsidDel="00421D84" w:rsidRDefault="00A027D8" w:rsidP="00BE28D4">
            <w:pPr>
              <w:pStyle w:val="tabletext11"/>
              <w:suppressAutoHyphens/>
              <w:rPr>
                <w:del w:id="33030" w:author="Author"/>
              </w:rPr>
            </w:pPr>
          </w:p>
        </w:tc>
        <w:tc>
          <w:tcPr>
            <w:tcW w:w="5610" w:type="dxa"/>
            <w:tcBorders>
              <w:top w:val="nil"/>
              <w:left w:val="single" w:sz="6" w:space="0" w:color="auto"/>
              <w:bottom w:val="nil"/>
              <w:right w:val="nil"/>
            </w:tcBorders>
          </w:tcPr>
          <w:p w14:paraId="70785F9D" w14:textId="77777777" w:rsidR="00A027D8" w:rsidRPr="000A08E3" w:rsidDel="00421D84" w:rsidRDefault="00A027D8" w:rsidP="00BE28D4">
            <w:pPr>
              <w:pStyle w:val="tabletext11"/>
              <w:suppressAutoHyphens/>
              <w:rPr>
                <w:del w:id="33031" w:author="Author"/>
              </w:rPr>
            </w:pPr>
          </w:p>
        </w:tc>
        <w:tc>
          <w:tcPr>
            <w:tcW w:w="2235" w:type="dxa"/>
            <w:tcBorders>
              <w:top w:val="nil"/>
              <w:left w:val="single" w:sz="6" w:space="0" w:color="auto"/>
              <w:bottom w:val="nil"/>
              <w:right w:val="single" w:sz="6" w:space="0" w:color="auto"/>
            </w:tcBorders>
          </w:tcPr>
          <w:p w14:paraId="54F90A76" w14:textId="77777777" w:rsidR="00A027D8" w:rsidRPr="000A08E3" w:rsidDel="00421D84" w:rsidRDefault="00A027D8" w:rsidP="00BE28D4">
            <w:pPr>
              <w:pStyle w:val="tabletext11"/>
              <w:suppressAutoHyphens/>
              <w:jc w:val="center"/>
              <w:rPr>
                <w:del w:id="33032" w:author="Author"/>
              </w:rPr>
            </w:pPr>
          </w:p>
        </w:tc>
        <w:tc>
          <w:tcPr>
            <w:tcW w:w="2235" w:type="dxa"/>
            <w:tcBorders>
              <w:top w:val="nil"/>
              <w:left w:val="nil"/>
              <w:bottom w:val="nil"/>
              <w:right w:val="single" w:sz="6" w:space="0" w:color="auto"/>
            </w:tcBorders>
          </w:tcPr>
          <w:p w14:paraId="71133797" w14:textId="77777777" w:rsidR="00A027D8" w:rsidRPr="000A08E3" w:rsidDel="00421D84" w:rsidRDefault="00A027D8" w:rsidP="00BE28D4">
            <w:pPr>
              <w:pStyle w:val="tabletext11"/>
              <w:suppressAutoHyphens/>
              <w:jc w:val="center"/>
              <w:rPr>
                <w:del w:id="33033" w:author="Author"/>
              </w:rPr>
            </w:pPr>
          </w:p>
        </w:tc>
      </w:tr>
      <w:tr w:rsidR="00A027D8" w:rsidRPr="000A08E3" w:rsidDel="00421D84" w14:paraId="74A3ED18" w14:textId="77777777" w:rsidTr="002F1572">
        <w:trPr>
          <w:cantSplit/>
          <w:trHeight w:val="190"/>
          <w:del w:id="33034" w:author="Author"/>
        </w:trPr>
        <w:tc>
          <w:tcPr>
            <w:tcW w:w="200" w:type="dxa"/>
            <w:tcBorders>
              <w:top w:val="nil"/>
              <w:left w:val="nil"/>
              <w:bottom w:val="nil"/>
              <w:right w:val="nil"/>
            </w:tcBorders>
          </w:tcPr>
          <w:p w14:paraId="41C2DB55" w14:textId="77777777" w:rsidR="00A027D8" w:rsidRPr="000A08E3" w:rsidDel="00421D84" w:rsidRDefault="00A027D8" w:rsidP="00BE28D4">
            <w:pPr>
              <w:pStyle w:val="tabletext11"/>
              <w:suppressAutoHyphens/>
              <w:rPr>
                <w:del w:id="33035" w:author="Author"/>
              </w:rPr>
            </w:pPr>
          </w:p>
        </w:tc>
        <w:tc>
          <w:tcPr>
            <w:tcW w:w="5610" w:type="dxa"/>
            <w:tcBorders>
              <w:top w:val="nil"/>
              <w:left w:val="single" w:sz="6" w:space="0" w:color="auto"/>
              <w:bottom w:val="nil"/>
              <w:right w:val="nil"/>
            </w:tcBorders>
          </w:tcPr>
          <w:p w14:paraId="6B651BC0" w14:textId="77777777" w:rsidR="00A027D8" w:rsidRPr="000A08E3" w:rsidDel="00421D84" w:rsidRDefault="00A027D8" w:rsidP="00BE28D4">
            <w:pPr>
              <w:pStyle w:val="tabletext11"/>
              <w:suppressAutoHyphens/>
              <w:rPr>
                <w:del w:id="33036" w:author="Author"/>
              </w:rPr>
            </w:pPr>
            <w:del w:id="33037" w:author="Author">
              <w:r w:rsidRPr="000A08E3" w:rsidDel="00421D84">
                <w:rPr>
                  <w:b/>
                </w:rPr>
                <w:delText>b.</w:delText>
              </w:r>
              <w:r w:rsidRPr="000A08E3" w:rsidDel="00421D84">
                <w:delText xml:space="preserve"> Building Wrecking Operators</w:delText>
              </w:r>
            </w:del>
          </w:p>
        </w:tc>
        <w:tc>
          <w:tcPr>
            <w:tcW w:w="2235" w:type="dxa"/>
            <w:tcBorders>
              <w:top w:val="nil"/>
              <w:left w:val="single" w:sz="6" w:space="0" w:color="auto"/>
              <w:bottom w:val="nil"/>
              <w:right w:val="single" w:sz="6" w:space="0" w:color="auto"/>
            </w:tcBorders>
          </w:tcPr>
          <w:p w14:paraId="20E686B8" w14:textId="77777777" w:rsidR="00A027D8" w:rsidRPr="000A08E3" w:rsidDel="00421D84" w:rsidRDefault="00A027D8" w:rsidP="00BE28D4">
            <w:pPr>
              <w:pStyle w:val="tabletext11"/>
              <w:suppressAutoHyphens/>
              <w:jc w:val="center"/>
              <w:rPr>
                <w:del w:id="33038" w:author="Author"/>
              </w:rPr>
            </w:pPr>
            <w:del w:id="33039" w:author="Author">
              <w:r w:rsidRPr="000A08E3" w:rsidDel="00421D84">
                <w:delText>+0.30</w:delText>
              </w:r>
            </w:del>
          </w:p>
        </w:tc>
        <w:tc>
          <w:tcPr>
            <w:tcW w:w="2235" w:type="dxa"/>
            <w:tcBorders>
              <w:top w:val="nil"/>
              <w:left w:val="nil"/>
              <w:bottom w:val="nil"/>
              <w:right w:val="single" w:sz="6" w:space="0" w:color="auto"/>
            </w:tcBorders>
          </w:tcPr>
          <w:p w14:paraId="46CAFEF6" w14:textId="77777777" w:rsidR="00A027D8" w:rsidRPr="000A08E3" w:rsidDel="00421D84" w:rsidRDefault="00A027D8" w:rsidP="00BE28D4">
            <w:pPr>
              <w:pStyle w:val="tabletext11"/>
              <w:suppressAutoHyphens/>
              <w:jc w:val="center"/>
              <w:rPr>
                <w:del w:id="33040" w:author="Author"/>
              </w:rPr>
            </w:pPr>
            <w:del w:id="33041" w:author="Author">
              <w:r w:rsidRPr="000A08E3" w:rsidDel="00421D84">
                <w:delText>– – – 52</w:delText>
              </w:r>
            </w:del>
          </w:p>
        </w:tc>
      </w:tr>
      <w:tr w:rsidR="00A027D8" w:rsidRPr="000A08E3" w:rsidDel="00421D84" w14:paraId="0B906A64" w14:textId="77777777" w:rsidTr="002F1572">
        <w:trPr>
          <w:cantSplit/>
          <w:trHeight w:val="190"/>
          <w:del w:id="33042" w:author="Author"/>
        </w:trPr>
        <w:tc>
          <w:tcPr>
            <w:tcW w:w="200" w:type="dxa"/>
            <w:tcBorders>
              <w:top w:val="nil"/>
              <w:left w:val="nil"/>
              <w:bottom w:val="nil"/>
              <w:right w:val="nil"/>
            </w:tcBorders>
          </w:tcPr>
          <w:p w14:paraId="4FCBA7BB" w14:textId="77777777" w:rsidR="00A027D8" w:rsidRPr="000A08E3" w:rsidDel="00421D84" w:rsidRDefault="00A027D8" w:rsidP="00BE28D4">
            <w:pPr>
              <w:pStyle w:val="tabletext11"/>
              <w:suppressAutoHyphens/>
              <w:rPr>
                <w:del w:id="33043" w:author="Author"/>
              </w:rPr>
            </w:pPr>
          </w:p>
        </w:tc>
        <w:tc>
          <w:tcPr>
            <w:tcW w:w="5610" w:type="dxa"/>
            <w:tcBorders>
              <w:top w:val="nil"/>
              <w:left w:val="single" w:sz="6" w:space="0" w:color="auto"/>
              <w:bottom w:val="nil"/>
              <w:right w:val="nil"/>
            </w:tcBorders>
          </w:tcPr>
          <w:p w14:paraId="52EE8E12" w14:textId="77777777" w:rsidR="00A027D8" w:rsidRPr="000A08E3" w:rsidDel="00421D84" w:rsidRDefault="00A027D8" w:rsidP="00BE28D4">
            <w:pPr>
              <w:pStyle w:val="tabletext11"/>
              <w:suppressAutoHyphens/>
              <w:rPr>
                <w:del w:id="33044" w:author="Author"/>
              </w:rPr>
            </w:pPr>
          </w:p>
        </w:tc>
        <w:tc>
          <w:tcPr>
            <w:tcW w:w="2235" w:type="dxa"/>
            <w:tcBorders>
              <w:top w:val="nil"/>
              <w:left w:val="single" w:sz="6" w:space="0" w:color="auto"/>
              <w:bottom w:val="nil"/>
              <w:right w:val="single" w:sz="6" w:space="0" w:color="auto"/>
            </w:tcBorders>
          </w:tcPr>
          <w:p w14:paraId="24CD19EA" w14:textId="77777777" w:rsidR="00A027D8" w:rsidRPr="000A08E3" w:rsidDel="00421D84" w:rsidRDefault="00A027D8" w:rsidP="00BE28D4">
            <w:pPr>
              <w:pStyle w:val="tabletext11"/>
              <w:suppressAutoHyphens/>
              <w:jc w:val="center"/>
              <w:rPr>
                <w:del w:id="33045" w:author="Author"/>
              </w:rPr>
            </w:pPr>
          </w:p>
        </w:tc>
        <w:tc>
          <w:tcPr>
            <w:tcW w:w="2235" w:type="dxa"/>
            <w:tcBorders>
              <w:top w:val="nil"/>
              <w:left w:val="nil"/>
              <w:bottom w:val="nil"/>
              <w:right w:val="single" w:sz="6" w:space="0" w:color="auto"/>
            </w:tcBorders>
          </w:tcPr>
          <w:p w14:paraId="6B67E386" w14:textId="77777777" w:rsidR="00A027D8" w:rsidRPr="000A08E3" w:rsidDel="00421D84" w:rsidRDefault="00A027D8" w:rsidP="00BE28D4">
            <w:pPr>
              <w:pStyle w:val="tabletext11"/>
              <w:suppressAutoHyphens/>
              <w:jc w:val="center"/>
              <w:rPr>
                <w:del w:id="33046" w:author="Author"/>
              </w:rPr>
            </w:pPr>
          </w:p>
        </w:tc>
      </w:tr>
      <w:tr w:rsidR="00A027D8" w:rsidRPr="000A08E3" w:rsidDel="00421D84" w14:paraId="43F49A0D" w14:textId="77777777" w:rsidTr="002F1572">
        <w:trPr>
          <w:cantSplit/>
          <w:trHeight w:val="190"/>
          <w:del w:id="33047" w:author="Author"/>
        </w:trPr>
        <w:tc>
          <w:tcPr>
            <w:tcW w:w="200" w:type="dxa"/>
            <w:tcBorders>
              <w:top w:val="nil"/>
              <w:left w:val="nil"/>
              <w:bottom w:val="nil"/>
              <w:right w:val="nil"/>
            </w:tcBorders>
          </w:tcPr>
          <w:p w14:paraId="3E4E4895" w14:textId="77777777" w:rsidR="00A027D8" w:rsidRPr="000A08E3" w:rsidDel="00421D84" w:rsidRDefault="00A027D8" w:rsidP="00BE28D4">
            <w:pPr>
              <w:pStyle w:val="tabletext11"/>
              <w:suppressAutoHyphens/>
              <w:rPr>
                <w:del w:id="33048" w:author="Author"/>
              </w:rPr>
            </w:pPr>
          </w:p>
        </w:tc>
        <w:tc>
          <w:tcPr>
            <w:tcW w:w="5610" w:type="dxa"/>
            <w:tcBorders>
              <w:top w:val="nil"/>
              <w:left w:val="single" w:sz="6" w:space="0" w:color="auto"/>
              <w:bottom w:val="nil"/>
              <w:right w:val="nil"/>
            </w:tcBorders>
          </w:tcPr>
          <w:p w14:paraId="5C435631" w14:textId="77777777" w:rsidR="00A027D8" w:rsidRPr="000A08E3" w:rsidDel="00421D84" w:rsidRDefault="00A027D8" w:rsidP="00BE28D4">
            <w:pPr>
              <w:pStyle w:val="tabletext11"/>
              <w:suppressAutoHyphens/>
              <w:rPr>
                <w:del w:id="33049" w:author="Author"/>
              </w:rPr>
            </w:pPr>
            <w:del w:id="33050" w:author="Author">
              <w:r w:rsidRPr="000A08E3" w:rsidDel="00421D84">
                <w:rPr>
                  <w:b/>
                </w:rPr>
                <w:delText>c.</w:delText>
              </w:r>
              <w:r w:rsidRPr="000A08E3" w:rsidDel="00421D84">
                <w:delText xml:space="preserve"> Garbage</w:delText>
              </w:r>
            </w:del>
          </w:p>
        </w:tc>
        <w:tc>
          <w:tcPr>
            <w:tcW w:w="2235" w:type="dxa"/>
            <w:tcBorders>
              <w:top w:val="nil"/>
              <w:left w:val="single" w:sz="6" w:space="0" w:color="auto"/>
              <w:bottom w:val="nil"/>
              <w:right w:val="single" w:sz="6" w:space="0" w:color="auto"/>
            </w:tcBorders>
          </w:tcPr>
          <w:p w14:paraId="1E4E7C61" w14:textId="77777777" w:rsidR="00A027D8" w:rsidRPr="000A08E3" w:rsidDel="00421D84" w:rsidRDefault="00A027D8" w:rsidP="00BE28D4">
            <w:pPr>
              <w:pStyle w:val="tabletext11"/>
              <w:suppressAutoHyphens/>
              <w:jc w:val="center"/>
              <w:rPr>
                <w:del w:id="33051" w:author="Author"/>
              </w:rPr>
            </w:pPr>
            <w:del w:id="33052" w:author="Author">
              <w:r w:rsidRPr="000A08E3" w:rsidDel="00421D84">
                <w:delText>+0.30</w:delText>
              </w:r>
            </w:del>
          </w:p>
        </w:tc>
        <w:tc>
          <w:tcPr>
            <w:tcW w:w="2235" w:type="dxa"/>
            <w:tcBorders>
              <w:top w:val="nil"/>
              <w:left w:val="nil"/>
              <w:bottom w:val="nil"/>
              <w:right w:val="single" w:sz="6" w:space="0" w:color="auto"/>
            </w:tcBorders>
          </w:tcPr>
          <w:p w14:paraId="44066244" w14:textId="77777777" w:rsidR="00A027D8" w:rsidRPr="000A08E3" w:rsidDel="00421D84" w:rsidRDefault="00A027D8" w:rsidP="00BE28D4">
            <w:pPr>
              <w:pStyle w:val="tabletext11"/>
              <w:suppressAutoHyphens/>
              <w:jc w:val="center"/>
              <w:rPr>
                <w:del w:id="33053" w:author="Author"/>
              </w:rPr>
            </w:pPr>
            <w:del w:id="33054" w:author="Author">
              <w:r w:rsidRPr="000A08E3" w:rsidDel="00421D84">
                <w:delText>– – – 53</w:delText>
              </w:r>
            </w:del>
          </w:p>
        </w:tc>
      </w:tr>
      <w:tr w:rsidR="00A027D8" w:rsidRPr="000A08E3" w:rsidDel="00421D84" w14:paraId="793BC6C9" w14:textId="77777777" w:rsidTr="002F1572">
        <w:trPr>
          <w:cantSplit/>
          <w:trHeight w:val="190"/>
          <w:del w:id="33055" w:author="Author"/>
        </w:trPr>
        <w:tc>
          <w:tcPr>
            <w:tcW w:w="200" w:type="dxa"/>
            <w:tcBorders>
              <w:top w:val="nil"/>
              <w:left w:val="nil"/>
              <w:bottom w:val="nil"/>
              <w:right w:val="nil"/>
            </w:tcBorders>
          </w:tcPr>
          <w:p w14:paraId="19C6CC47" w14:textId="77777777" w:rsidR="00A027D8" w:rsidRPr="000A08E3" w:rsidDel="00421D84" w:rsidRDefault="00A027D8" w:rsidP="00BE28D4">
            <w:pPr>
              <w:pStyle w:val="tabletext11"/>
              <w:suppressAutoHyphens/>
              <w:rPr>
                <w:del w:id="33056" w:author="Author"/>
              </w:rPr>
            </w:pPr>
          </w:p>
        </w:tc>
        <w:tc>
          <w:tcPr>
            <w:tcW w:w="5610" w:type="dxa"/>
            <w:tcBorders>
              <w:top w:val="nil"/>
              <w:left w:val="single" w:sz="6" w:space="0" w:color="auto"/>
              <w:bottom w:val="nil"/>
              <w:right w:val="nil"/>
            </w:tcBorders>
          </w:tcPr>
          <w:p w14:paraId="7A977451" w14:textId="77777777" w:rsidR="00A027D8" w:rsidRPr="000A08E3" w:rsidDel="00421D84" w:rsidRDefault="00A027D8" w:rsidP="00BE28D4">
            <w:pPr>
              <w:pStyle w:val="tabletext11"/>
              <w:suppressAutoHyphens/>
              <w:rPr>
                <w:del w:id="33057" w:author="Author"/>
                <w:b/>
              </w:rPr>
            </w:pPr>
          </w:p>
        </w:tc>
        <w:tc>
          <w:tcPr>
            <w:tcW w:w="2235" w:type="dxa"/>
            <w:tcBorders>
              <w:top w:val="nil"/>
              <w:left w:val="single" w:sz="6" w:space="0" w:color="auto"/>
              <w:bottom w:val="nil"/>
              <w:right w:val="single" w:sz="6" w:space="0" w:color="auto"/>
            </w:tcBorders>
          </w:tcPr>
          <w:p w14:paraId="1F562DEE" w14:textId="77777777" w:rsidR="00A027D8" w:rsidRPr="000A08E3" w:rsidDel="00421D84" w:rsidRDefault="00A027D8" w:rsidP="00BE28D4">
            <w:pPr>
              <w:pStyle w:val="tabletext11"/>
              <w:suppressAutoHyphens/>
              <w:jc w:val="center"/>
              <w:rPr>
                <w:del w:id="33058" w:author="Author"/>
              </w:rPr>
            </w:pPr>
          </w:p>
        </w:tc>
        <w:tc>
          <w:tcPr>
            <w:tcW w:w="2235" w:type="dxa"/>
            <w:tcBorders>
              <w:top w:val="nil"/>
              <w:left w:val="nil"/>
              <w:bottom w:val="nil"/>
              <w:right w:val="single" w:sz="6" w:space="0" w:color="auto"/>
            </w:tcBorders>
          </w:tcPr>
          <w:p w14:paraId="482CC985" w14:textId="77777777" w:rsidR="00A027D8" w:rsidRPr="000A08E3" w:rsidDel="00421D84" w:rsidRDefault="00A027D8" w:rsidP="00BE28D4">
            <w:pPr>
              <w:pStyle w:val="tabletext11"/>
              <w:suppressAutoHyphens/>
              <w:jc w:val="center"/>
              <w:rPr>
                <w:del w:id="33059" w:author="Author"/>
              </w:rPr>
            </w:pPr>
          </w:p>
        </w:tc>
      </w:tr>
      <w:tr w:rsidR="00A027D8" w:rsidRPr="000A08E3" w:rsidDel="00421D84" w14:paraId="16EA5C32" w14:textId="77777777" w:rsidTr="002F1572">
        <w:trPr>
          <w:cantSplit/>
          <w:trHeight w:val="190"/>
          <w:del w:id="33060" w:author="Author"/>
        </w:trPr>
        <w:tc>
          <w:tcPr>
            <w:tcW w:w="200" w:type="dxa"/>
            <w:tcBorders>
              <w:top w:val="nil"/>
              <w:left w:val="nil"/>
              <w:bottom w:val="nil"/>
              <w:right w:val="nil"/>
            </w:tcBorders>
          </w:tcPr>
          <w:p w14:paraId="0545F433" w14:textId="77777777" w:rsidR="00A027D8" w:rsidRPr="000A08E3" w:rsidDel="00421D84" w:rsidRDefault="00A027D8" w:rsidP="00BE28D4">
            <w:pPr>
              <w:pStyle w:val="tabletext11"/>
              <w:suppressAutoHyphens/>
              <w:rPr>
                <w:del w:id="33061" w:author="Author"/>
              </w:rPr>
            </w:pPr>
          </w:p>
        </w:tc>
        <w:tc>
          <w:tcPr>
            <w:tcW w:w="5610" w:type="dxa"/>
            <w:tcBorders>
              <w:top w:val="nil"/>
              <w:left w:val="single" w:sz="6" w:space="0" w:color="auto"/>
              <w:bottom w:val="nil"/>
              <w:right w:val="nil"/>
            </w:tcBorders>
          </w:tcPr>
          <w:p w14:paraId="67B600A6" w14:textId="77777777" w:rsidR="00A027D8" w:rsidRPr="000A08E3" w:rsidDel="00421D84" w:rsidRDefault="00A027D8" w:rsidP="00BE28D4">
            <w:pPr>
              <w:pStyle w:val="tabletext11"/>
              <w:suppressAutoHyphens/>
              <w:rPr>
                <w:del w:id="33062" w:author="Author"/>
                <w:b/>
              </w:rPr>
            </w:pPr>
            <w:del w:id="33063" w:author="Author">
              <w:r w:rsidRPr="000A08E3" w:rsidDel="00421D84">
                <w:rPr>
                  <w:b/>
                </w:rPr>
                <w:delText>d.</w:delText>
              </w:r>
              <w:r w:rsidRPr="000A08E3" w:rsidDel="00421D84">
                <w:delText xml:space="preserve"> Junk Dealers</w:delText>
              </w:r>
            </w:del>
          </w:p>
        </w:tc>
        <w:tc>
          <w:tcPr>
            <w:tcW w:w="2235" w:type="dxa"/>
            <w:tcBorders>
              <w:top w:val="nil"/>
              <w:left w:val="single" w:sz="6" w:space="0" w:color="auto"/>
              <w:bottom w:val="nil"/>
              <w:right w:val="single" w:sz="6" w:space="0" w:color="auto"/>
            </w:tcBorders>
          </w:tcPr>
          <w:p w14:paraId="4C43BC04" w14:textId="77777777" w:rsidR="00A027D8" w:rsidRPr="000A08E3" w:rsidDel="00421D84" w:rsidRDefault="00A027D8" w:rsidP="00BE28D4">
            <w:pPr>
              <w:pStyle w:val="tabletext11"/>
              <w:suppressAutoHyphens/>
              <w:jc w:val="center"/>
              <w:rPr>
                <w:del w:id="33064" w:author="Author"/>
              </w:rPr>
            </w:pPr>
            <w:del w:id="33065" w:author="Author">
              <w:r w:rsidRPr="000A08E3" w:rsidDel="00421D84">
                <w:delText>+0.30</w:delText>
              </w:r>
            </w:del>
          </w:p>
        </w:tc>
        <w:tc>
          <w:tcPr>
            <w:tcW w:w="2235" w:type="dxa"/>
            <w:tcBorders>
              <w:top w:val="nil"/>
              <w:left w:val="nil"/>
              <w:bottom w:val="nil"/>
              <w:right w:val="single" w:sz="6" w:space="0" w:color="auto"/>
            </w:tcBorders>
          </w:tcPr>
          <w:p w14:paraId="5D90CBE1" w14:textId="77777777" w:rsidR="00A027D8" w:rsidRPr="000A08E3" w:rsidDel="00421D84" w:rsidRDefault="00A027D8" w:rsidP="00BE28D4">
            <w:pPr>
              <w:pStyle w:val="tabletext11"/>
              <w:suppressAutoHyphens/>
              <w:jc w:val="center"/>
              <w:rPr>
                <w:del w:id="33066" w:author="Author"/>
              </w:rPr>
            </w:pPr>
            <w:del w:id="33067" w:author="Author">
              <w:r w:rsidRPr="000A08E3" w:rsidDel="00421D84">
                <w:delText>– – – 54</w:delText>
              </w:r>
            </w:del>
          </w:p>
        </w:tc>
      </w:tr>
      <w:tr w:rsidR="00A027D8" w:rsidRPr="000A08E3" w:rsidDel="00421D84" w14:paraId="55F7C084" w14:textId="77777777" w:rsidTr="002F1572">
        <w:trPr>
          <w:cantSplit/>
          <w:trHeight w:val="190"/>
          <w:del w:id="33068" w:author="Author"/>
        </w:trPr>
        <w:tc>
          <w:tcPr>
            <w:tcW w:w="200" w:type="dxa"/>
            <w:tcBorders>
              <w:top w:val="nil"/>
              <w:left w:val="nil"/>
              <w:bottom w:val="nil"/>
              <w:right w:val="nil"/>
            </w:tcBorders>
          </w:tcPr>
          <w:p w14:paraId="37DF9B65" w14:textId="77777777" w:rsidR="00A027D8" w:rsidRPr="000A08E3" w:rsidDel="00421D84" w:rsidRDefault="00A027D8" w:rsidP="00BE28D4">
            <w:pPr>
              <w:pStyle w:val="tabletext11"/>
              <w:suppressAutoHyphens/>
              <w:rPr>
                <w:del w:id="33069" w:author="Author"/>
              </w:rPr>
            </w:pPr>
          </w:p>
        </w:tc>
        <w:tc>
          <w:tcPr>
            <w:tcW w:w="5610" w:type="dxa"/>
            <w:tcBorders>
              <w:top w:val="nil"/>
              <w:left w:val="single" w:sz="6" w:space="0" w:color="auto"/>
              <w:bottom w:val="nil"/>
              <w:right w:val="nil"/>
            </w:tcBorders>
          </w:tcPr>
          <w:p w14:paraId="18593222" w14:textId="77777777" w:rsidR="00A027D8" w:rsidRPr="000A08E3" w:rsidDel="00421D84" w:rsidRDefault="00A027D8" w:rsidP="00BE28D4">
            <w:pPr>
              <w:pStyle w:val="tabletext11"/>
              <w:suppressAutoHyphens/>
              <w:rPr>
                <w:del w:id="33070" w:author="Author"/>
                <w:b/>
              </w:rPr>
            </w:pPr>
          </w:p>
        </w:tc>
        <w:tc>
          <w:tcPr>
            <w:tcW w:w="2235" w:type="dxa"/>
            <w:tcBorders>
              <w:top w:val="nil"/>
              <w:left w:val="single" w:sz="6" w:space="0" w:color="auto"/>
              <w:bottom w:val="nil"/>
              <w:right w:val="single" w:sz="6" w:space="0" w:color="auto"/>
            </w:tcBorders>
          </w:tcPr>
          <w:p w14:paraId="30E4FDEC" w14:textId="77777777" w:rsidR="00A027D8" w:rsidRPr="000A08E3" w:rsidDel="00421D84" w:rsidRDefault="00A027D8" w:rsidP="00BE28D4">
            <w:pPr>
              <w:pStyle w:val="tabletext11"/>
              <w:suppressAutoHyphens/>
              <w:jc w:val="center"/>
              <w:rPr>
                <w:del w:id="33071" w:author="Author"/>
              </w:rPr>
            </w:pPr>
          </w:p>
        </w:tc>
        <w:tc>
          <w:tcPr>
            <w:tcW w:w="2235" w:type="dxa"/>
            <w:tcBorders>
              <w:top w:val="nil"/>
              <w:left w:val="nil"/>
              <w:bottom w:val="nil"/>
              <w:right w:val="single" w:sz="6" w:space="0" w:color="auto"/>
            </w:tcBorders>
          </w:tcPr>
          <w:p w14:paraId="5BEE09B8" w14:textId="77777777" w:rsidR="00A027D8" w:rsidRPr="000A08E3" w:rsidDel="00421D84" w:rsidRDefault="00A027D8" w:rsidP="00BE28D4">
            <w:pPr>
              <w:pStyle w:val="tabletext11"/>
              <w:suppressAutoHyphens/>
              <w:jc w:val="center"/>
              <w:rPr>
                <w:del w:id="33072" w:author="Author"/>
              </w:rPr>
            </w:pPr>
          </w:p>
        </w:tc>
      </w:tr>
      <w:tr w:rsidR="00A027D8" w:rsidRPr="000A08E3" w:rsidDel="00421D84" w14:paraId="0D37773D" w14:textId="77777777" w:rsidTr="002F1572">
        <w:trPr>
          <w:cantSplit/>
          <w:trHeight w:val="190"/>
          <w:del w:id="33073" w:author="Author"/>
        </w:trPr>
        <w:tc>
          <w:tcPr>
            <w:tcW w:w="200" w:type="dxa"/>
            <w:tcBorders>
              <w:top w:val="nil"/>
              <w:left w:val="nil"/>
              <w:bottom w:val="nil"/>
              <w:right w:val="nil"/>
            </w:tcBorders>
          </w:tcPr>
          <w:p w14:paraId="1CA17EA4" w14:textId="77777777" w:rsidR="00A027D8" w:rsidRPr="000A08E3" w:rsidDel="00421D84" w:rsidRDefault="00A027D8" w:rsidP="00BE28D4">
            <w:pPr>
              <w:pStyle w:val="tabletext11"/>
              <w:suppressAutoHyphens/>
              <w:rPr>
                <w:del w:id="33074" w:author="Author"/>
              </w:rPr>
            </w:pPr>
          </w:p>
        </w:tc>
        <w:tc>
          <w:tcPr>
            <w:tcW w:w="5610" w:type="dxa"/>
            <w:tcBorders>
              <w:top w:val="nil"/>
              <w:left w:val="single" w:sz="6" w:space="0" w:color="auto"/>
              <w:bottom w:val="single" w:sz="6" w:space="0" w:color="auto"/>
              <w:right w:val="nil"/>
            </w:tcBorders>
          </w:tcPr>
          <w:p w14:paraId="7A8428A0" w14:textId="77777777" w:rsidR="00A027D8" w:rsidRPr="000A08E3" w:rsidDel="00421D84" w:rsidRDefault="00A027D8" w:rsidP="00BE28D4">
            <w:pPr>
              <w:pStyle w:val="tabletext11"/>
              <w:suppressAutoHyphens/>
              <w:rPr>
                <w:del w:id="33075" w:author="Author"/>
                <w:b/>
              </w:rPr>
            </w:pPr>
            <w:del w:id="33076" w:author="Author">
              <w:r w:rsidRPr="000A08E3" w:rsidDel="00421D84">
                <w:rPr>
                  <w:b/>
                </w:rPr>
                <w:delText>e.</w:delText>
              </w:r>
              <w:r w:rsidRPr="000A08E3" w:rsidDel="00421D84">
                <w:delText xml:space="preserve"> All Other</w:delText>
              </w:r>
            </w:del>
          </w:p>
        </w:tc>
        <w:tc>
          <w:tcPr>
            <w:tcW w:w="2235" w:type="dxa"/>
            <w:tcBorders>
              <w:top w:val="nil"/>
              <w:left w:val="single" w:sz="6" w:space="0" w:color="auto"/>
              <w:bottom w:val="single" w:sz="6" w:space="0" w:color="auto"/>
              <w:right w:val="single" w:sz="6" w:space="0" w:color="auto"/>
            </w:tcBorders>
          </w:tcPr>
          <w:p w14:paraId="3B17742B" w14:textId="77777777" w:rsidR="00A027D8" w:rsidRPr="000A08E3" w:rsidDel="00421D84" w:rsidRDefault="00A027D8" w:rsidP="00BE28D4">
            <w:pPr>
              <w:pStyle w:val="tabletext11"/>
              <w:suppressAutoHyphens/>
              <w:jc w:val="center"/>
              <w:rPr>
                <w:del w:id="33077" w:author="Author"/>
              </w:rPr>
            </w:pPr>
            <w:del w:id="33078" w:author="Author">
              <w:r w:rsidRPr="000A08E3" w:rsidDel="00421D84">
                <w:delText>+0.30</w:delText>
              </w:r>
            </w:del>
          </w:p>
        </w:tc>
        <w:tc>
          <w:tcPr>
            <w:tcW w:w="2235" w:type="dxa"/>
            <w:tcBorders>
              <w:top w:val="nil"/>
              <w:left w:val="nil"/>
              <w:bottom w:val="single" w:sz="6" w:space="0" w:color="auto"/>
              <w:right w:val="single" w:sz="6" w:space="0" w:color="auto"/>
            </w:tcBorders>
          </w:tcPr>
          <w:p w14:paraId="0DD05AC9" w14:textId="77777777" w:rsidR="00A027D8" w:rsidRPr="000A08E3" w:rsidDel="00421D84" w:rsidRDefault="00A027D8" w:rsidP="00BE28D4">
            <w:pPr>
              <w:pStyle w:val="tabletext11"/>
              <w:suppressAutoHyphens/>
              <w:jc w:val="center"/>
              <w:rPr>
                <w:del w:id="33079" w:author="Author"/>
              </w:rPr>
            </w:pPr>
            <w:del w:id="33080" w:author="Author">
              <w:r w:rsidRPr="000A08E3" w:rsidDel="00421D84">
                <w:delText>– – – 59</w:delText>
              </w:r>
            </w:del>
          </w:p>
        </w:tc>
      </w:tr>
    </w:tbl>
    <w:p w14:paraId="23E604B4" w14:textId="77777777" w:rsidR="00A027D8" w:rsidRPr="000A08E3" w:rsidDel="00421D84" w:rsidRDefault="00A027D8" w:rsidP="00BE28D4">
      <w:pPr>
        <w:pStyle w:val="tablecaption"/>
        <w:suppressAutoHyphens/>
        <w:rPr>
          <w:del w:id="33081" w:author="Author"/>
        </w:rPr>
      </w:pPr>
      <w:del w:id="33082" w:author="Author">
        <w:r w:rsidRPr="000A08E3" w:rsidDel="00421D84">
          <w:delText>Table 23.C.7. Waste Disposal</w:delText>
        </w:r>
      </w:del>
    </w:p>
    <w:p w14:paraId="4A4F20F1" w14:textId="77777777" w:rsidR="00A027D8" w:rsidRPr="000A08E3" w:rsidDel="00421D84" w:rsidRDefault="00A027D8" w:rsidP="00BE28D4">
      <w:pPr>
        <w:pStyle w:val="isonormal"/>
        <w:suppressAutoHyphens/>
        <w:rPr>
          <w:del w:id="33083" w:author="Author"/>
        </w:rPr>
      </w:pPr>
    </w:p>
    <w:p w14:paraId="58AF9631" w14:textId="77777777" w:rsidR="00A027D8" w:rsidRPr="000A08E3" w:rsidDel="00421D84" w:rsidRDefault="00A027D8" w:rsidP="00BE28D4">
      <w:pPr>
        <w:pStyle w:val="outlinehd3"/>
        <w:suppressAutoHyphens/>
        <w:rPr>
          <w:del w:id="33084" w:author="Author"/>
        </w:rPr>
      </w:pPr>
      <w:del w:id="33085" w:author="Author">
        <w:r w:rsidRPr="000A08E3" w:rsidDel="00421D84">
          <w:tab/>
          <w:delText>8.</w:delText>
        </w:r>
        <w:r w:rsidRPr="000A08E3" w:rsidDel="00421D84">
          <w:tab/>
          <w:delText>Farmers</w:delText>
        </w:r>
      </w:del>
    </w:p>
    <w:p w14:paraId="6321AB11" w14:textId="77777777" w:rsidR="00A027D8" w:rsidRPr="000A08E3" w:rsidDel="00421D84" w:rsidRDefault="00A027D8" w:rsidP="00BE28D4">
      <w:pPr>
        <w:pStyle w:val="blocktext4"/>
        <w:suppressAutoHyphens/>
        <w:rPr>
          <w:del w:id="33086" w:author="Author"/>
        </w:rPr>
      </w:pPr>
      <w:del w:id="33087" w:author="Author">
        <w:r w:rsidRPr="000A08E3" w:rsidDel="00421D84">
          <w:delText>Autos owned by a farmer, used in connection with the operation of his own farm and occasionally used to haul commodities for other farmers.</w:delText>
        </w:r>
      </w:del>
    </w:p>
    <w:p w14:paraId="1DACA024" w14:textId="77777777" w:rsidR="00A027D8" w:rsidRPr="000A08E3" w:rsidDel="00421D84" w:rsidRDefault="00A027D8" w:rsidP="00BE28D4">
      <w:pPr>
        <w:pStyle w:val="space4"/>
        <w:suppressAutoHyphens/>
        <w:rPr>
          <w:del w:id="3308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27D8" w:rsidRPr="000A08E3" w:rsidDel="00421D84" w14:paraId="2EAC5E15" w14:textId="77777777" w:rsidTr="002F1572">
        <w:trPr>
          <w:cantSplit/>
          <w:trHeight w:val="190"/>
          <w:del w:id="33089" w:author="Author"/>
        </w:trPr>
        <w:tc>
          <w:tcPr>
            <w:tcW w:w="200" w:type="dxa"/>
            <w:tcBorders>
              <w:top w:val="nil"/>
              <w:left w:val="nil"/>
              <w:bottom w:val="nil"/>
              <w:right w:val="nil"/>
            </w:tcBorders>
          </w:tcPr>
          <w:p w14:paraId="02884D50" w14:textId="77777777" w:rsidR="00A027D8" w:rsidRPr="000A08E3" w:rsidDel="00421D84" w:rsidRDefault="00A027D8" w:rsidP="00BE28D4">
            <w:pPr>
              <w:pStyle w:val="tablehead"/>
              <w:suppressAutoHyphens/>
              <w:rPr>
                <w:del w:id="33090" w:author="Author"/>
              </w:rPr>
            </w:pPr>
            <w:del w:id="33091" w:author="Author">
              <w:r w:rsidRPr="000A08E3" w:rsidDel="00421D84">
                <w:br/>
              </w:r>
            </w:del>
          </w:p>
        </w:tc>
        <w:tc>
          <w:tcPr>
            <w:tcW w:w="10080" w:type="dxa"/>
            <w:gridSpan w:val="3"/>
            <w:tcBorders>
              <w:top w:val="single" w:sz="6" w:space="0" w:color="auto"/>
              <w:left w:val="single" w:sz="6" w:space="0" w:color="auto"/>
              <w:bottom w:val="single" w:sz="6" w:space="0" w:color="auto"/>
              <w:right w:val="single" w:sz="6" w:space="0" w:color="auto"/>
            </w:tcBorders>
          </w:tcPr>
          <w:p w14:paraId="420AAD6F" w14:textId="77777777" w:rsidR="00A027D8" w:rsidRPr="000A08E3" w:rsidDel="00421D84" w:rsidRDefault="00A027D8" w:rsidP="00BE28D4">
            <w:pPr>
              <w:pStyle w:val="tablehead"/>
              <w:suppressAutoHyphens/>
              <w:rPr>
                <w:del w:id="33092" w:author="Author"/>
              </w:rPr>
            </w:pPr>
            <w:del w:id="33093" w:author="Author">
              <w:r w:rsidRPr="000A08E3" w:rsidDel="00421D84">
                <w:delText>Farmers</w:delText>
              </w:r>
              <w:r w:rsidRPr="000A08E3" w:rsidDel="00421D84">
                <w:br/>
                <w:delText>Secondary Factor For Other Autos (Except Trailer Types And Zone-rated Autos)</w:delText>
              </w:r>
            </w:del>
          </w:p>
        </w:tc>
      </w:tr>
      <w:tr w:rsidR="00A027D8" w:rsidRPr="000A08E3" w:rsidDel="00421D84" w14:paraId="48690509" w14:textId="77777777" w:rsidTr="002F1572">
        <w:trPr>
          <w:cantSplit/>
          <w:trHeight w:val="190"/>
          <w:del w:id="33094" w:author="Author"/>
        </w:trPr>
        <w:tc>
          <w:tcPr>
            <w:tcW w:w="200" w:type="dxa"/>
            <w:tcBorders>
              <w:top w:val="nil"/>
              <w:left w:val="nil"/>
              <w:bottom w:val="nil"/>
              <w:right w:val="nil"/>
            </w:tcBorders>
          </w:tcPr>
          <w:p w14:paraId="25A2258B" w14:textId="77777777" w:rsidR="00A027D8" w:rsidRPr="000A08E3" w:rsidDel="00421D84" w:rsidRDefault="00A027D8" w:rsidP="00BE28D4">
            <w:pPr>
              <w:pStyle w:val="tabletext11"/>
              <w:suppressAutoHyphens/>
              <w:rPr>
                <w:del w:id="33095" w:author="Author"/>
              </w:rPr>
            </w:pPr>
          </w:p>
        </w:tc>
        <w:tc>
          <w:tcPr>
            <w:tcW w:w="5610" w:type="dxa"/>
            <w:tcBorders>
              <w:top w:val="single" w:sz="6" w:space="0" w:color="auto"/>
              <w:left w:val="single" w:sz="6" w:space="0" w:color="auto"/>
              <w:bottom w:val="single" w:sz="6" w:space="0" w:color="auto"/>
              <w:right w:val="nil"/>
            </w:tcBorders>
          </w:tcPr>
          <w:p w14:paraId="58871E23" w14:textId="77777777" w:rsidR="00A027D8" w:rsidRPr="000A08E3" w:rsidDel="00421D84" w:rsidRDefault="00A027D8" w:rsidP="00BE28D4">
            <w:pPr>
              <w:pStyle w:val="tablehead"/>
              <w:suppressAutoHyphens/>
              <w:rPr>
                <w:del w:id="33096" w:author="Author"/>
              </w:rPr>
            </w:pPr>
            <w:del w:id="33097" w:author="Author">
              <w:r w:rsidRPr="000A08E3" w:rsidDel="00421D84">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529BF9FC" w14:textId="77777777" w:rsidR="00A027D8" w:rsidRPr="000A08E3" w:rsidDel="00421D84" w:rsidRDefault="00A027D8" w:rsidP="00BE28D4">
            <w:pPr>
              <w:pStyle w:val="tablehead"/>
              <w:suppressAutoHyphens/>
              <w:rPr>
                <w:del w:id="33098" w:author="Author"/>
              </w:rPr>
            </w:pPr>
            <w:del w:id="33099" w:author="Author">
              <w:r w:rsidRPr="000A08E3" w:rsidDel="00421D84">
                <w:delText>Secondary Factor</w:delText>
              </w:r>
            </w:del>
          </w:p>
        </w:tc>
        <w:tc>
          <w:tcPr>
            <w:tcW w:w="2235" w:type="dxa"/>
            <w:tcBorders>
              <w:top w:val="single" w:sz="6" w:space="0" w:color="auto"/>
              <w:left w:val="nil"/>
              <w:bottom w:val="single" w:sz="6" w:space="0" w:color="auto"/>
              <w:right w:val="single" w:sz="6" w:space="0" w:color="auto"/>
            </w:tcBorders>
          </w:tcPr>
          <w:p w14:paraId="44D20726" w14:textId="77777777" w:rsidR="00A027D8" w:rsidRPr="000A08E3" w:rsidDel="00421D84" w:rsidRDefault="00A027D8" w:rsidP="00BE28D4">
            <w:pPr>
              <w:pStyle w:val="tablehead"/>
              <w:suppressAutoHyphens/>
              <w:rPr>
                <w:del w:id="33100" w:author="Author"/>
              </w:rPr>
            </w:pPr>
            <w:del w:id="33101" w:author="Author">
              <w:r w:rsidRPr="000A08E3" w:rsidDel="00421D84">
                <w:delText>Code</w:delText>
              </w:r>
            </w:del>
          </w:p>
        </w:tc>
      </w:tr>
      <w:tr w:rsidR="00A027D8" w:rsidRPr="000A08E3" w:rsidDel="00421D84" w14:paraId="431A8087" w14:textId="77777777" w:rsidTr="002F1572">
        <w:trPr>
          <w:cantSplit/>
          <w:trHeight w:val="190"/>
          <w:del w:id="33102" w:author="Author"/>
        </w:trPr>
        <w:tc>
          <w:tcPr>
            <w:tcW w:w="200" w:type="dxa"/>
            <w:tcBorders>
              <w:top w:val="nil"/>
              <w:left w:val="nil"/>
              <w:bottom w:val="nil"/>
              <w:right w:val="nil"/>
            </w:tcBorders>
          </w:tcPr>
          <w:p w14:paraId="7FF30800" w14:textId="77777777" w:rsidR="00A027D8" w:rsidRPr="000A08E3" w:rsidDel="00421D84" w:rsidRDefault="00A027D8" w:rsidP="00BE28D4">
            <w:pPr>
              <w:pStyle w:val="tabletext11"/>
              <w:suppressAutoHyphens/>
              <w:rPr>
                <w:del w:id="33103" w:author="Author"/>
              </w:rPr>
            </w:pPr>
            <w:del w:id="33104" w:author="Author">
              <w:r w:rsidRPr="000A08E3" w:rsidDel="00421D84">
                <w:br/>
              </w:r>
            </w:del>
          </w:p>
        </w:tc>
        <w:tc>
          <w:tcPr>
            <w:tcW w:w="5610" w:type="dxa"/>
            <w:tcBorders>
              <w:top w:val="single" w:sz="6" w:space="0" w:color="auto"/>
              <w:left w:val="single" w:sz="6" w:space="0" w:color="auto"/>
              <w:bottom w:val="nil"/>
              <w:right w:val="nil"/>
            </w:tcBorders>
          </w:tcPr>
          <w:p w14:paraId="2986F11F" w14:textId="77777777" w:rsidR="00A027D8" w:rsidRPr="000A08E3" w:rsidDel="00421D84" w:rsidRDefault="00A027D8" w:rsidP="00BE28D4">
            <w:pPr>
              <w:pStyle w:val="tabletext11"/>
              <w:suppressAutoHyphens/>
              <w:ind w:left="160" w:hanging="160"/>
              <w:rPr>
                <w:del w:id="33105" w:author="Author"/>
              </w:rPr>
            </w:pPr>
            <w:del w:id="33106" w:author="Author">
              <w:r w:rsidRPr="000A08E3" w:rsidDel="00421D84">
                <w:rPr>
                  <w:b/>
                </w:rPr>
                <w:delText>a.</w:delText>
              </w:r>
              <w:r w:rsidRPr="000A08E3" w:rsidDel="00421D84">
                <w:delText xml:space="preserve"> Individually Owned or Family Corp.</w:delText>
              </w:r>
              <w:r w:rsidRPr="000A08E3" w:rsidDel="00421D84">
                <w:br/>
                <w:delText>(Other than Livestock Hauling)</w:delText>
              </w:r>
            </w:del>
          </w:p>
        </w:tc>
        <w:tc>
          <w:tcPr>
            <w:tcW w:w="2235" w:type="dxa"/>
            <w:tcBorders>
              <w:top w:val="nil"/>
              <w:left w:val="single" w:sz="6" w:space="0" w:color="auto"/>
              <w:bottom w:val="nil"/>
              <w:right w:val="single" w:sz="6" w:space="0" w:color="auto"/>
            </w:tcBorders>
          </w:tcPr>
          <w:p w14:paraId="38DCF553" w14:textId="77777777" w:rsidR="00A027D8" w:rsidRPr="000A08E3" w:rsidDel="00421D84" w:rsidRDefault="00A027D8" w:rsidP="00BE28D4">
            <w:pPr>
              <w:pStyle w:val="tabletext11"/>
              <w:suppressAutoHyphens/>
              <w:jc w:val="center"/>
              <w:rPr>
                <w:del w:id="33107" w:author="Author"/>
              </w:rPr>
            </w:pPr>
            <w:del w:id="33108" w:author="Author">
              <w:r w:rsidRPr="000A08E3" w:rsidDel="00421D84">
                <w:delText>-0.50</w:delText>
              </w:r>
            </w:del>
          </w:p>
        </w:tc>
        <w:tc>
          <w:tcPr>
            <w:tcW w:w="2235" w:type="dxa"/>
            <w:tcBorders>
              <w:top w:val="nil"/>
              <w:left w:val="nil"/>
              <w:bottom w:val="nil"/>
              <w:right w:val="single" w:sz="6" w:space="0" w:color="auto"/>
            </w:tcBorders>
          </w:tcPr>
          <w:p w14:paraId="0FBC3A6F" w14:textId="77777777" w:rsidR="00A027D8" w:rsidRPr="000A08E3" w:rsidDel="00421D84" w:rsidRDefault="00A027D8" w:rsidP="00BE28D4">
            <w:pPr>
              <w:pStyle w:val="tabletext11"/>
              <w:suppressAutoHyphens/>
              <w:jc w:val="center"/>
              <w:rPr>
                <w:del w:id="33109" w:author="Author"/>
              </w:rPr>
            </w:pPr>
            <w:del w:id="33110" w:author="Author">
              <w:r w:rsidRPr="000A08E3" w:rsidDel="00421D84">
                <w:delText>– – – 61</w:delText>
              </w:r>
            </w:del>
          </w:p>
        </w:tc>
      </w:tr>
      <w:tr w:rsidR="00A027D8" w:rsidRPr="000A08E3" w:rsidDel="00421D84" w14:paraId="4F30D8EA" w14:textId="77777777" w:rsidTr="002F1572">
        <w:trPr>
          <w:cantSplit/>
          <w:trHeight w:val="190"/>
          <w:del w:id="33111" w:author="Author"/>
        </w:trPr>
        <w:tc>
          <w:tcPr>
            <w:tcW w:w="200" w:type="dxa"/>
            <w:tcBorders>
              <w:top w:val="nil"/>
              <w:left w:val="nil"/>
              <w:bottom w:val="nil"/>
              <w:right w:val="nil"/>
            </w:tcBorders>
          </w:tcPr>
          <w:p w14:paraId="6AC18A77" w14:textId="77777777" w:rsidR="00A027D8" w:rsidRPr="000A08E3" w:rsidDel="00421D84" w:rsidRDefault="00A027D8" w:rsidP="00BE28D4">
            <w:pPr>
              <w:pStyle w:val="tabletext11"/>
              <w:suppressAutoHyphens/>
              <w:rPr>
                <w:del w:id="33112" w:author="Author"/>
              </w:rPr>
            </w:pPr>
          </w:p>
        </w:tc>
        <w:tc>
          <w:tcPr>
            <w:tcW w:w="5610" w:type="dxa"/>
            <w:tcBorders>
              <w:top w:val="nil"/>
              <w:left w:val="single" w:sz="6" w:space="0" w:color="auto"/>
              <w:bottom w:val="nil"/>
              <w:right w:val="nil"/>
            </w:tcBorders>
          </w:tcPr>
          <w:p w14:paraId="1DE9E5C1" w14:textId="77777777" w:rsidR="00A027D8" w:rsidRPr="000A08E3" w:rsidDel="00421D84" w:rsidRDefault="00A027D8" w:rsidP="00BE28D4">
            <w:pPr>
              <w:pStyle w:val="tabletext11"/>
              <w:suppressAutoHyphens/>
              <w:rPr>
                <w:del w:id="33113" w:author="Author"/>
              </w:rPr>
            </w:pPr>
          </w:p>
        </w:tc>
        <w:tc>
          <w:tcPr>
            <w:tcW w:w="2235" w:type="dxa"/>
            <w:tcBorders>
              <w:top w:val="nil"/>
              <w:left w:val="single" w:sz="6" w:space="0" w:color="auto"/>
              <w:bottom w:val="nil"/>
              <w:right w:val="single" w:sz="6" w:space="0" w:color="auto"/>
            </w:tcBorders>
          </w:tcPr>
          <w:p w14:paraId="311FCD85" w14:textId="77777777" w:rsidR="00A027D8" w:rsidRPr="000A08E3" w:rsidDel="00421D84" w:rsidRDefault="00A027D8" w:rsidP="00BE28D4">
            <w:pPr>
              <w:pStyle w:val="tabletext11"/>
              <w:suppressAutoHyphens/>
              <w:jc w:val="center"/>
              <w:rPr>
                <w:del w:id="33114" w:author="Author"/>
              </w:rPr>
            </w:pPr>
          </w:p>
        </w:tc>
        <w:tc>
          <w:tcPr>
            <w:tcW w:w="2235" w:type="dxa"/>
            <w:tcBorders>
              <w:top w:val="nil"/>
              <w:left w:val="nil"/>
              <w:bottom w:val="nil"/>
              <w:right w:val="single" w:sz="6" w:space="0" w:color="auto"/>
            </w:tcBorders>
          </w:tcPr>
          <w:p w14:paraId="2C1C27D5" w14:textId="77777777" w:rsidR="00A027D8" w:rsidRPr="000A08E3" w:rsidDel="00421D84" w:rsidRDefault="00A027D8" w:rsidP="00BE28D4">
            <w:pPr>
              <w:pStyle w:val="tabletext11"/>
              <w:suppressAutoHyphens/>
              <w:jc w:val="center"/>
              <w:rPr>
                <w:del w:id="33115" w:author="Author"/>
              </w:rPr>
            </w:pPr>
          </w:p>
        </w:tc>
      </w:tr>
      <w:tr w:rsidR="00A027D8" w:rsidRPr="000A08E3" w:rsidDel="00421D84" w14:paraId="27EB10D1" w14:textId="77777777" w:rsidTr="002F1572">
        <w:trPr>
          <w:cantSplit/>
          <w:trHeight w:val="190"/>
          <w:del w:id="33116" w:author="Author"/>
        </w:trPr>
        <w:tc>
          <w:tcPr>
            <w:tcW w:w="200" w:type="dxa"/>
            <w:tcBorders>
              <w:top w:val="nil"/>
              <w:left w:val="nil"/>
              <w:bottom w:val="nil"/>
              <w:right w:val="nil"/>
            </w:tcBorders>
          </w:tcPr>
          <w:p w14:paraId="1FFE6E3D" w14:textId="77777777" w:rsidR="00A027D8" w:rsidRPr="000A08E3" w:rsidDel="00421D84" w:rsidRDefault="00A027D8" w:rsidP="00BE28D4">
            <w:pPr>
              <w:pStyle w:val="tabletext11"/>
              <w:suppressAutoHyphens/>
              <w:rPr>
                <w:del w:id="33117" w:author="Author"/>
              </w:rPr>
            </w:pPr>
          </w:p>
        </w:tc>
        <w:tc>
          <w:tcPr>
            <w:tcW w:w="5610" w:type="dxa"/>
            <w:tcBorders>
              <w:top w:val="nil"/>
              <w:left w:val="single" w:sz="6" w:space="0" w:color="auto"/>
              <w:bottom w:val="nil"/>
              <w:right w:val="nil"/>
            </w:tcBorders>
          </w:tcPr>
          <w:p w14:paraId="7ED7DCD8" w14:textId="77777777" w:rsidR="00A027D8" w:rsidRPr="000A08E3" w:rsidDel="00421D84" w:rsidRDefault="00A027D8" w:rsidP="00BE28D4">
            <w:pPr>
              <w:pStyle w:val="tabletext11"/>
              <w:suppressAutoHyphens/>
              <w:rPr>
                <w:del w:id="33118" w:author="Author"/>
              </w:rPr>
            </w:pPr>
            <w:del w:id="33119" w:author="Author">
              <w:r w:rsidRPr="000A08E3" w:rsidDel="00421D84">
                <w:rPr>
                  <w:b/>
                </w:rPr>
                <w:delText>b.</w:delText>
              </w:r>
              <w:r w:rsidRPr="000A08E3" w:rsidDel="00421D84">
                <w:delText xml:space="preserve"> Livestock Hauling</w:delText>
              </w:r>
            </w:del>
          </w:p>
        </w:tc>
        <w:tc>
          <w:tcPr>
            <w:tcW w:w="2235" w:type="dxa"/>
            <w:tcBorders>
              <w:top w:val="nil"/>
              <w:left w:val="single" w:sz="6" w:space="0" w:color="auto"/>
              <w:bottom w:val="nil"/>
              <w:right w:val="single" w:sz="6" w:space="0" w:color="auto"/>
            </w:tcBorders>
          </w:tcPr>
          <w:p w14:paraId="3A403DA2" w14:textId="77777777" w:rsidR="00A027D8" w:rsidRPr="000A08E3" w:rsidDel="00421D84" w:rsidRDefault="00A027D8" w:rsidP="00BE28D4">
            <w:pPr>
              <w:pStyle w:val="tabletext11"/>
              <w:suppressAutoHyphens/>
              <w:jc w:val="center"/>
              <w:rPr>
                <w:del w:id="33120" w:author="Author"/>
              </w:rPr>
            </w:pPr>
            <w:del w:id="33121" w:author="Author">
              <w:r w:rsidRPr="000A08E3" w:rsidDel="00421D84">
                <w:delText>-0.50</w:delText>
              </w:r>
            </w:del>
          </w:p>
        </w:tc>
        <w:tc>
          <w:tcPr>
            <w:tcW w:w="2235" w:type="dxa"/>
            <w:tcBorders>
              <w:top w:val="nil"/>
              <w:left w:val="nil"/>
              <w:bottom w:val="nil"/>
              <w:right w:val="single" w:sz="6" w:space="0" w:color="auto"/>
            </w:tcBorders>
          </w:tcPr>
          <w:p w14:paraId="4D8950BC" w14:textId="77777777" w:rsidR="00A027D8" w:rsidRPr="000A08E3" w:rsidDel="00421D84" w:rsidRDefault="00A027D8" w:rsidP="00BE28D4">
            <w:pPr>
              <w:pStyle w:val="tabletext11"/>
              <w:suppressAutoHyphens/>
              <w:jc w:val="center"/>
              <w:rPr>
                <w:del w:id="33122" w:author="Author"/>
              </w:rPr>
            </w:pPr>
            <w:del w:id="33123" w:author="Author">
              <w:r w:rsidRPr="000A08E3" w:rsidDel="00421D84">
                <w:delText>– – – 62</w:delText>
              </w:r>
            </w:del>
          </w:p>
        </w:tc>
      </w:tr>
      <w:tr w:rsidR="00A027D8" w:rsidRPr="000A08E3" w:rsidDel="00421D84" w14:paraId="2D3B6CD5" w14:textId="77777777" w:rsidTr="002F1572">
        <w:trPr>
          <w:cantSplit/>
          <w:trHeight w:val="190"/>
          <w:del w:id="33124" w:author="Author"/>
        </w:trPr>
        <w:tc>
          <w:tcPr>
            <w:tcW w:w="200" w:type="dxa"/>
            <w:tcBorders>
              <w:top w:val="nil"/>
              <w:left w:val="nil"/>
              <w:bottom w:val="nil"/>
              <w:right w:val="nil"/>
            </w:tcBorders>
          </w:tcPr>
          <w:p w14:paraId="7FF0F791" w14:textId="77777777" w:rsidR="00A027D8" w:rsidRPr="000A08E3" w:rsidDel="00421D84" w:rsidRDefault="00A027D8" w:rsidP="00BE28D4">
            <w:pPr>
              <w:pStyle w:val="tabletext11"/>
              <w:suppressAutoHyphens/>
              <w:rPr>
                <w:del w:id="33125" w:author="Author"/>
              </w:rPr>
            </w:pPr>
          </w:p>
        </w:tc>
        <w:tc>
          <w:tcPr>
            <w:tcW w:w="5610" w:type="dxa"/>
            <w:tcBorders>
              <w:top w:val="nil"/>
              <w:left w:val="single" w:sz="6" w:space="0" w:color="auto"/>
              <w:bottom w:val="nil"/>
              <w:right w:val="nil"/>
            </w:tcBorders>
          </w:tcPr>
          <w:p w14:paraId="5A56671E" w14:textId="77777777" w:rsidR="00A027D8" w:rsidRPr="000A08E3" w:rsidDel="00421D84" w:rsidRDefault="00A027D8" w:rsidP="00BE28D4">
            <w:pPr>
              <w:pStyle w:val="tabletext11"/>
              <w:suppressAutoHyphens/>
              <w:rPr>
                <w:del w:id="33126" w:author="Author"/>
              </w:rPr>
            </w:pPr>
          </w:p>
        </w:tc>
        <w:tc>
          <w:tcPr>
            <w:tcW w:w="2235" w:type="dxa"/>
            <w:tcBorders>
              <w:top w:val="nil"/>
              <w:left w:val="single" w:sz="6" w:space="0" w:color="auto"/>
              <w:bottom w:val="nil"/>
              <w:right w:val="single" w:sz="6" w:space="0" w:color="auto"/>
            </w:tcBorders>
          </w:tcPr>
          <w:p w14:paraId="3FBEC40A" w14:textId="77777777" w:rsidR="00A027D8" w:rsidRPr="000A08E3" w:rsidDel="00421D84" w:rsidRDefault="00A027D8" w:rsidP="00BE28D4">
            <w:pPr>
              <w:pStyle w:val="tabletext11"/>
              <w:suppressAutoHyphens/>
              <w:jc w:val="center"/>
              <w:rPr>
                <w:del w:id="33127" w:author="Author"/>
              </w:rPr>
            </w:pPr>
          </w:p>
        </w:tc>
        <w:tc>
          <w:tcPr>
            <w:tcW w:w="2235" w:type="dxa"/>
            <w:tcBorders>
              <w:top w:val="nil"/>
              <w:left w:val="nil"/>
              <w:bottom w:val="nil"/>
              <w:right w:val="single" w:sz="6" w:space="0" w:color="auto"/>
            </w:tcBorders>
          </w:tcPr>
          <w:p w14:paraId="14737AD1" w14:textId="77777777" w:rsidR="00A027D8" w:rsidRPr="000A08E3" w:rsidDel="00421D84" w:rsidRDefault="00A027D8" w:rsidP="00BE28D4">
            <w:pPr>
              <w:pStyle w:val="tabletext11"/>
              <w:suppressAutoHyphens/>
              <w:jc w:val="center"/>
              <w:rPr>
                <w:del w:id="33128" w:author="Author"/>
              </w:rPr>
            </w:pPr>
          </w:p>
        </w:tc>
      </w:tr>
      <w:tr w:rsidR="00A027D8" w:rsidRPr="000A08E3" w:rsidDel="00421D84" w14:paraId="42BC429A" w14:textId="77777777" w:rsidTr="002F1572">
        <w:trPr>
          <w:cantSplit/>
          <w:trHeight w:val="190"/>
          <w:del w:id="33129" w:author="Author"/>
        </w:trPr>
        <w:tc>
          <w:tcPr>
            <w:tcW w:w="200" w:type="dxa"/>
            <w:tcBorders>
              <w:top w:val="nil"/>
              <w:left w:val="nil"/>
              <w:bottom w:val="nil"/>
              <w:right w:val="nil"/>
            </w:tcBorders>
          </w:tcPr>
          <w:p w14:paraId="5BCAF71A" w14:textId="77777777" w:rsidR="00A027D8" w:rsidRPr="000A08E3" w:rsidDel="00421D84" w:rsidRDefault="00A027D8" w:rsidP="00BE28D4">
            <w:pPr>
              <w:pStyle w:val="tabletext11"/>
              <w:suppressAutoHyphens/>
              <w:rPr>
                <w:del w:id="33130" w:author="Author"/>
              </w:rPr>
            </w:pPr>
          </w:p>
        </w:tc>
        <w:tc>
          <w:tcPr>
            <w:tcW w:w="5610" w:type="dxa"/>
            <w:tcBorders>
              <w:top w:val="nil"/>
              <w:left w:val="single" w:sz="6" w:space="0" w:color="auto"/>
              <w:bottom w:val="single" w:sz="6" w:space="0" w:color="auto"/>
              <w:right w:val="nil"/>
            </w:tcBorders>
          </w:tcPr>
          <w:p w14:paraId="1476847A" w14:textId="77777777" w:rsidR="00A027D8" w:rsidRPr="000A08E3" w:rsidDel="00421D84" w:rsidRDefault="00A027D8" w:rsidP="00BE28D4">
            <w:pPr>
              <w:pStyle w:val="tabletext11"/>
              <w:suppressAutoHyphens/>
              <w:rPr>
                <w:del w:id="33131" w:author="Author"/>
                <w:b/>
              </w:rPr>
            </w:pPr>
            <w:del w:id="33132" w:author="Author">
              <w:r w:rsidRPr="000A08E3" w:rsidDel="00421D84">
                <w:rPr>
                  <w:b/>
                </w:rPr>
                <w:delText>c.</w:delText>
              </w:r>
              <w:r w:rsidRPr="000A08E3" w:rsidDel="00421D84">
                <w:delText xml:space="preserve"> All Other</w:delText>
              </w:r>
            </w:del>
          </w:p>
        </w:tc>
        <w:tc>
          <w:tcPr>
            <w:tcW w:w="2235" w:type="dxa"/>
            <w:tcBorders>
              <w:top w:val="nil"/>
              <w:left w:val="single" w:sz="6" w:space="0" w:color="auto"/>
              <w:bottom w:val="single" w:sz="6" w:space="0" w:color="auto"/>
              <w:right w:val="single" w:sz="6" w:space="0" w:color="auto"/>
            </w:tcBorders>
          </w:tcPr>
          <w:p w14:paraId="21C5029B" w14:textId="77777777" w:rsidR="00A027D8" w:rsidRPr="000A08E3" w:rsidDel="00421D84" w:rsidRDefault="00A027D8" w:rsidP="00BE28D4">
            <w:pPr>
              <w:pStyle w:val="tabletext11"/>
              <w:suppressAutoHyphens/>
              <w:jc w:val="center"/>
              <w:rPr>
                <w:del w:id="33133" w:author="Author"/>
              </w:rPr>
            </w:pPr>
            <w:del w:id="33134" w:author="Author">
              <w:r w:rsidRPr="000A08E3" w:rsidDel="00421D84">
                <w:delText>-0.50</w:delText>
              </w:r>
            </w:del>
          </w:p>
        </w:tc>
        <w:tc>
          <w:tcPr>
            <w:tcW w:w="2235" w:type="dxa"/>
            <w:tcBorders>
              <w:top w:val="nil"/>
              <w:left w:val="nil"/>
              <w:bottom w:val="single" w:sz="6" w:space="0" w:color="auto"/>
              <w:right w:val="single" w:sz="6" w:space="0" w:color="auto"/>
            </w:tcBorders>
          </w:tcPr>
          <w:p w14:paraId="1E01B653" w14:textId="77777777" w:rsidR="00A027D8" w:rsidRPr="000A08E3" w:rsidDel="00421D84" w:rsidRDefault="00A027D8" w:rsidP="00BE28D4">
            <w:pPr>
              <w:pStyle w:val="tabletext11"/>
              <w:suppressAutoHyphens/>
              <w:jc w:val="center"/>
              <w:rPr>
                <w:del w:id="33135" w:author="Author"/>
              </w:rPr>
            </w:pPr>
            <w:del w:id="33136" w:author="Author">
              <w:r w:rsidRPr="000A08E3" w:rsidDel="00421D84">
                <w:delText>– – – 69</w:delText>
              </w:r>
            </w:del>
          </w:p>
        </w:tc>
      </w:tr>
    </w:tbl>
    <w:p w14:paraId="4B53ED7B" w14:textId="77777777" w:rsidR="00A027D8" w:rsidRPr="000A08E3" w:rsidDel="00421D84" w:rsidRDefault="00A027D8" w:rsidP="00BE28D4">
      <w:pPr>
        <w:pStyle w:val="tablecaption"/>
        <w:suppressAutoHyphens/>
        <w:rPr>
          <w:del w:id="33137" w:author="Author"/>
        </w:rPr>
      </w:pPr>
      <w:del w:id="33138" w:author="Author">
        <w:r w:rsidRPr="000A08E3" w:rsidDel="00421D84">
          <w:delText>Table 23.C.8. Farmers</w:delText>
        </w:r>
      </w:del>
    </w:p>
    <w:p w14:paraId="6DCA51DC" w14:textId="77777777" w:rsidR="00A027D8" w:rsidRPr="000A08E3" w:rsidDel="00421D84" w:rsidRDefault="00A027D8" w:rsidP="00BE28D4">
      <w:pPr>
        <w:pStyle w:val="isonormal"/>
        <w:suppressAutoHyphens/>
        <w:rPr>
          <w:del w:id="33139" w:author="Author"/>
        </w:rPr>
      </w:pPr>
    </w:p>
    <w:p w14:paraId="05B35E62" w14:textId="77777777" w:rsidR="00A027D8" w:rsidRPr="000A08E3" w:rsidDel="00421D84" w:rsidRDefault="00A027D8" w:rsidP="00BE28D4">
      <w:pPr>
        <w:pStyle w:val="outlinehd3"/>
        <w:suppressAutoHyphens/>
        <w:rPr>
          <w:del w:id="33140" w:author="Author"/>
        </w:rPr>
      </w:pPr>
      <w:del w:id="33141" w:author="Author">
        <w:r w:rsidRPr="000A08E3" w:rsidDel="00421D84">
          <w:tab/>
          <w:delText>9.</w:delText>
        </w:r>
        <w:r w:rsidRPr="000A08E3" w:rsidDel="00421D84">
          <w:tab/>
          <w:delText>Dump And Transit Mix</w:delText>
        </w:r>
      </w:del>
    </w:p>
    <w:p w14:paraId="4D389A03" w14:textId="77777777" w:rsidR="00A027D8" w:rsidRPr="000A08E3" w:rsidDel="00421D84" w:rsidRDefault="00A027D8" w:rsidP="00BE28D4">
      <w:pPr>
        <w:pStyle w:val="blocktext4"/>
        <w:suppressAutoHyphens/>
        <w:rPr>
          <w:del w:id="33142" w:author="Author"/>
        </w:rPr>
      </w:pPr>
      <w:del w:id="33143" w:author="Author">
        <w:r w:rsidRPr="000A08E3" w:rsidDel="00421D84">
          <w:delText>(Use these factors and codes only when no other secondary classification applies.)</w:delText>
        </w:r>
      </w:del>
    </w:p>
    <w:p w14:paraId="0F7938B7" w14:textId="77777777" w:rsidR="00A027D8" w:rsidRPr="000A08E3" w:rsidDel="00421D84" w:rsidRDefault="00A027D8" w:rsidP="00BE28D4">
      <w:pPr>
        <w:pStyle w:val="space4"/>
        <w:suppressAutoHyphens/>
        <w:rPr>
          <w:del w:id="3314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27D8" w:rsidRPr="000A08E3" w:rsidDel="00421D84" w14:paraId="5121656B" w14:textId="77777777" w:rsidTr="002F1572">
        <w:trPr>
          <w:cantSplit/>
          <w:trHeight w:val="190"/>
          <w:del w:id="33145" w:author="Author"/>
        </w:trPr>
        <w:tc>
          <w:tcPr>
            <w:tcW w:w="200" w:type="dxa"/>
            <w:tcBorders>
              <w:top w:val="nil"/>
              <w:left w:val="nil"/>
              <w:bottom w:val="nil"/>
              <w:right w:val="nil"/>
            </w:tcBorders>
          </w:tcPr>
          <w:p w14:paraId="38816CDE" w14:textId="77777777" w:rsidR="00A027D8" w:rsidRPr="000A08E3" w:rsidDel="00421D84" w:rsidRDefault="00A027D8" w:rsidP="00BE28D4">
            <w:pPr>
              <w:pStyle w:val="tablehead"/>
              <w:suppressAutoHyphens/>
              <w:rPr>
                <w:del w:id="33146" w:author="Author"/>
              </w:rPr>
            </w:pPr>
            <w:del w:id="33147" w:author="Author">
              <w:r w:rsidRPr="000A08E3" w:rsidDel="00421D84">
                <w:br/>
              </w:r>
            </w:del>
          </w:p>
        </w:tc>
        <w:tc>
          <w:tcPr>
            <w:tcW w:w="10080" w:type="dxa"/>
            <w:gridSpan w:val="3"/>
            <w:tcBorders>
              <w:top w:val="single" w:sz="6" w:space="0" w:color="auto"/>
              <w:left w:val="single" w:sz="6" w:space="0" w:color="auto"/>
              <w:bottom w:val="single" w:sz="6" w:space="0" w:color="auto"/>
              <w:right w:val="single" w:sz="6" w:space="0" w:color="auto"/>
            </w:tcBorders>
          </w:tcPr>
          <w:p w14:paraId="583A56D1" w14:textId="77777777" w:rsidR="00A027D8" w:rsidRPr="000A08E3" w:rsidDel="00421D84" w:rsidRDefault="00A027D8" w:rsidP="00BE28D4">
            <w:pPr>
              <w:pStyle w:val="tablehead"/>
              <w:suppressAutoHyphens/>
              <w:rPr>
                <w:del w:id="33148" w:author="Author"/>
              </w:rPr>
            </w:pPr>
            <w:del w:id="33149" w:author="Author">
              <w:r w:rsidRPr="000A08E3" w:rsidDel="00421D84">
                <w:delText>Dump And Transit Mix</w:delText>
              </w:r>
              <w:r w:rsidRPr="000A08E3" w:rsidDel="00421D84">
                <w:br/>
                <w:delText>Secondary Factor For Other Autos (Except Trailer Types And Zone-rated Autos)</w:delText>
              </w:r>
            </w:del>
          </w:p>
        </w:tc>
      </w:tr>
      <w:tr w:rsidR="00A027D8" w:rsidRPr="000A08E3" w:rsidDel="00421D84" w14:paraId="430966A0" w14:textId="77777777" w:rsidTr="002F1572">
        <w:trPr>
          <w:cantSplit/>
          <w:trHeight w:val="190"/>
          <w:del w:id="33150" w:author="Author"/>
        </w:trPr>
        <w:tc>
          <w:tcPr>
            <w:tcW w:w="200" w:type="dxa"/>
            <w:tcBorders>
              <w:top w:val="nil"/>
              <w:left w:val="nil"/>
              <w:bottom w:val="nil"/>
              <w:right w:val="nil"/>
            </w:tcBorders>
          </w:tcPr>
          <w:p w14:paraId="093C9D61" w14:textId="77777777" w:rsidR="00A027D8" w:rsidRPr="000A08E3" w:rsidDel="00421D84" w:rsidRDefault="00A027D8" w:rsidP="00BE28D4">
            <w:pPr>
              <w:pStyle w:val="tabletext11"/>
              <w:suppressAutoHyphens/>
              <w:rPr>
                <w:del w:id="33151" w:author="Author"/>
              </w:rPr>
            </w:pPr>
          </w:p>
        </w:tc>
        <w:tc>
          <w:tcPr>
            <w:tcW w:w="5610" w:type="dxa"/>
            <w:tcBorders>
              <w:top w:val="single" w:sz="6" w:space="0" w:color="auto"/>
              <w:left w:val="single" w:sz="6" w:space="0" w:color="auto"/>
              <w:bottom w:val="single" w:sz="6" w:space="0" w:color="auto"/>
              <w:right w:val="nil"/>
            </w:tcBorders>
          </w:tcPr>
          <w:p w14:paraId="756E4E1A" w14:textId="77777777" w:rsidR="00A027D8" w:rsidRPr="000A08E3" w:rsidDel="00421D84" w:rsidRDefault="00A027D8" w:rsidP="00BE28D4">
            <w:pPr>
              <w:pStyle w:val="tablehead"/>
              <w:suppressAutoHyphens/>
              <w:rPr>
                <w:del w:id="33152" w:author="Author"/>
              </w:rPr>
            </w:pPr>
            <w:del w:id="33153" w:author="Author">
              <w:r w:rsidRPr="000A08E3" w:rsidDel="00421D84">
                <w:delText>Classification</w:delText>
              </w:r>
            </w:del>
          </w:p>
        </w:tc>
        <w:tc>
          <w:tcPr>
            <w:tcW w:w="2235" w:type="dxa"/>
            <w:tcBorders>
              <w:top w:val="single" w:sz="6" w:space="0" w:color="auto"/>
              <w:left w:val="single" w:sz="6" w:space="0" w:color="auto"/>
              <w:bottom w:val="nil"/>
              <w:right w:val="single" w:sz="6" w:space="0" w:color="auto"/>
            </w:tcBorders>
          </w:tcPr>
          <w:p w14:paraId="23B740AB" w14:textId="77777777" w:rsidR="00A027D8" w:rsidRPr="000A08E3" w:rsidDel="00421D84" w:rsidRDefault="00A027D8" w:rsidP="00BE28D4">
            <w:pPr>
              <w:pStyle w:val="tablehead"/>
              <w:suppressAutoHyphens/>
              <w:rPr>
                <w:del w:id="33154" w:author="Author"/>
              </w:rPr>
            </w:pPr>
            <w:del w:id="33155" w:author="Author">
              <w:r w:rsidRPr="000A08E3" w:rsidDel="00421D84">
                <w:delText>Secondary Factor</w:delText>
              </w:r>
            </w:del>
          </w:p>
        </w:tc>
        <w:tc>
          <w:tcPr>
            <w:tcW w:w="2235" w:type="dxa"/>
            <w:tcBorders>
              <w:top w:val="single" w:sz="6" w:space="0" w:color="auto"/>
              <w:left w:val="nil"/>
              <w:bottom w:val="nil"/>
              <w:right w:val="single" w:sz="6" w:space="0" w:color="auto"/>
            </w:tcBorders>
          </w:tcPr>
          <w:p w14:paraId="4838B876" w14:textId="77777777" w:rsidR="00A027D8" w:rsidRPr="000A08E3" w:rsidDel="00421D84" w:rsidRDefault="00A027D8" w:rsidP="00BE28D4">
            <w:pPr>
              <w:pStyle w:val="tablehead"/>
              <w:suppressAutoHyphens/>
              <w:rPr>
                <w:del w:id="33156" w:author="Author"/>
              </w:rPr>
            </w:pPr>
            <w:del w:id="33157" w:author="Author">
              <w:r w:rsidRPr="000A08E3" w:rsidDel="00421D84">
                <w:delText>Code</w:delText>
              </w:r>
            </w:del>
          </w:p>
        </w:tc>
      </w:tr>
      <w:tr w:rsidR="00A027D8" w:rsidRPr="000A08E3" w:rsidDel="00421D84" w14:paraId="57A40E2E" w14:textId="77777777" w:rsidTr="002F1572">
        <w:trPr>
          <w:cantSplit/>
          <w:trHeight w:val="190"/>
          <w:del w:id="33158" w:author="Author"/>
        </w:trPr>
        <w:tc>
          <w:tcPr>
            <w:tcW w:w="200" w:type="dxa"/>
            <w:tcBorders>
              <w:top w:val="nil"/>
              <w:left w:val="nil"/>
              <w:bottom w:val="nil"/>
              <w:right w:val="nil"/>
            </w:tcBorders>
          </w:tcPr>
          <w:p w14:paraId="5AB2E735" w14:textId="77777777" w:rsidR="00A027D8" w:rsidRPr="000A08E3" w:rsidDel="00421D84" w:rsidRDefault="00A027D8" w:rsidP="00BE28D4">
            <w:pPr>
              <w:pStyle w:val="tabletext11"/>
              <w:suppressAutoHyphens/>
              <w:rPr>
                <w:del w:id="33159" w:author="Author"/>
              </w:rPr>
            </w:pPr>
          </w:p>
        </w:tc>
        <w:tc>
          <w:tcPr>
            <w:tcW w:w="5610" w:type="dxa"/>
            <w:tcBorders>
              <w:top w:val="single" w:sz="6" w:space="0" w:color="auto"/>
              <w:left w:val="single" w:sz="6" w:space="0" w:color="auto"/>
              <w:bottom w:val="nil"/>
              <w:right w:val="nil"/>
            </w:tcBorders>
          </w:tcPr>
          <w:p w14:paraId="1C5CC95A" w14:textId="77777777" w:rsidR="00A027D8" w:rsidRPr="000A08E3" w:rsidDel="00421D84" w:rsidRDefault="00A027D8" w:rsidP="00BE28D4">
            <w:pPr>
              <w:pStyle w:val="tabletext11"/>
              <w:suppressAutoHyphens/>
              <w:ind w:left="160" w:hanging="160"/>
              <w:rPr>
                <w:del w:id="33160" w:author="Author"/>
              </w:rPr>
            </w:pPr>
            <w:del w:id="33161" w:author="Author">
              <w:r w:rsidRPr="000A08E3" w:rsidDel="00421D84">
                <w:rPr>
                  <w:b/>
                </w:rPr>
                <w:delText>a.</w:delText>
              </w:r>
              <w:r w:rsidRPr="000A08E3" w:rsidDel="00421D84">
                <w:delText xml:space="preserve"> Excavating</w:delText>
              </w:r>
            </w:del>
          </w:p>
        </w:tc>
        <w:tc>
          <w:tcPr>
            <w:tcW w:w="2235" w:type="dxa"/>
            <w:tcBorders>
              <w:top w:val="single" w:sz="6" w:space="0" w:color="auto"/>
              <w:left w:val="single" w:sz="6" w:space="0" w:color="auto"/>
              <w:bottom w:val="nil"/>
              <w:right w:val="single" w:sz="6" w:space="0" w:color="auto"/>
            </w:tcBorders>
          </w:tcPr>
          <w:p w14:paraId="2EA54728" w14:textId="77777777" w:rsidR="00A027D8" w:rsidRPr="000A08E3" w:rsidDel="00421D84" w:rsidRDefault="00A027D8" w:rsidP="00BE28D4">
            <w:pPr>
              <w:pStyle w:val="tabletext11"/>
              <w:suppressAutoHyphens/>
              <w:jc w:val="center"/>
              <w:rPr>
                <w:del w:id="33162" w:author="Author"/>
              </w:rPr>
            </w:pPr>
            <w:del w:id="33163" w:author="Author">
              <w:r w:rsidRPr="000A08E3" w:rsidDel="00421D84">
                <w:delText>-0.10</w:delText>
              </w:r>
            </w:del>
          </w:p>
        </w:tc>
        <w:tc>
          <w:tcPr>
            <w:tcW w:w="2235" w:type="dxa"/>
            <w:tcBorders>
              <w:top w:val="single" w:sz="6" w:space="0" w:color="auto"/>
              <w:left w:val="nil"/>
              <w:bottom w:val="nil"/>
              <w:right w:val="single" w:sz="6" w:space="0" w:color="auto"/>
            </w:tcBorders>
          </w:tcPr>
          <w:p w14:paraId="15A78B9F" w14:textId="77777777" w:rsidR="00A027D8" w:rsidRPr="000A08E3" w:rsidDel="00421D84" w:rsidRDefault="00A027D8" w:rsidP="00BE28D4">
            <w:pPr>
              <w:pStyle w:val="tabletext11"/>
              <w:suppressAutoHyphens/>
              <w:jc w:val="center"/>
              <w:rPr>
                <w:del w:id="33164" w:author="Author"/>
              </w:rPr>
            </w:pPr>
            <w:del w:id="33165" w:author="Author">
              <w:r w:rsidRPr="000A08E3" w:rsidDel="00421D84">
                <w:delText>– – – 71</w:delText>
              </w:r>
            </w:del>
          </w:p>
        </w:tc>
      </w:tr>
      <w:tr w:rsidR="00A027D8" w:rsidRPr="000A08E3" w:rsidDel="00421D84" w14:paraId="29983B90" w14:textId="77777777" w:rsidTr="002F1572">
        <w:trPr>
          <w:cantSplit/>
          <w:trHeight w:val="190"/>
          <w:del w:id="33166" w:author="Author"/>
        </w:trPr>
        <w:tc>
          <w:tcPr>
            <w:tcW w:w="200" w:type="dxa"/>
            <w:tcBorders>
              <w:top w:val="nil"/>
              <w:left w:val="nil"/>
              <w:bottom w:val="nil"/>
              <w:right w:val="nil"/>
            </w:tcBorders>
          </w:tcPr>
          <w:p w14:paraId="4BC0D620" w14:textId="77777777" w:rsidR="00A027D8" w:rsidRPr="000A08E3" w:rsidDel="00421D84" w:rsidRDefault="00A027D8" w:rsidP="00BE28D4">
            <w:pPr>
              <w:pStyle w:val="tabletext11"/>
              <w:suppressAutoHyphens/>
              <w:rPr>
                <w:del w:id="33167" w:author="Author"/>
              </w:rPr>
            </w:pPr>
          </w:p>
        </w:tc>
        <w:tc>
          <w:tcPr>
            <w:tcW w:w="5610" w:type="dxa"/>
            <w:tcBorders>
              <w:top w:val="nil"/>
              <w:left w:val="single" w:sz="6" w:space="0" w:color="auto"/>
              <w:bottom w:val="nil"/>
              <w:right w:val="nil"/>
            </w:tcBorders>
          </w:tcPr>
          <w:p w14:paraId="3FE3542E" w14:textId="77777777" w:rsidR="00A027D8" w:rsidRPr="000A08E3" w:rsidDel="00421D84" w:rsidRDefault="00A027D8" w:rsidP="00BE28D4">
            <w:pPr>
              <w:pStyle w:val="tabletext11"/>
              <w:suppressAutoHyphens/>
              <w:rPr>
                <w:del w:id="33168" w:author="Author"/>
              </w:rPr>
            </w:pPr>
          </w:p>
        </w:tc>
        <w:tc>
          <w:tcPr>
            <w:tcW w:w="2235" w:type="dxa"/>
            <w:tcBorders>
              <w:top w:val="nil"/>
              <w:left w:val="single" w:sz="6" w:space="0" w:color="auto"/>
              <w:bottom w:val="nil"/>
              <w:right w:val="single" w:sz="6" w:space="0" w:color="auto"/>
            </w:tcBorders>
          </w:tcPr>
          <w:p w14:paraId="0F21384A" w14:textId="77777777" w:rsidR="00A027D8" w:rsidRPr="000A08E3" w:rsidDel="00421D84" w:rsidRDefault="00A027D8" w:rsidP="00BE28D4">
            <w:pPr>
              <w:pStyle w:val="tabletext11"/>
              <w:suppressAutoHyphens/>
              <w:jc w:val="center"/>
              <w:rPr>
                <w:del w:id="33169" w:author="Author"/>
              </w:rPr>
            </w:pPr>
          </w:p>
        </w:tc>
        <w:tc>
          <w:tcPr>
            <w:tcW w:w="2235" w:type="dxa"/>
            <w:tcBorders>
              <w:top w:val="nil"/>
              <w:left w:val="nil"/>
              <w:bottom w:val="nil"/>
              <w:right w:val="single" w:sz="6" w:space="0" w:color="auto"/>
            </w:tcBorders>
          </w:tcPr>
          <w:p w14:paraId="08791E9E" w14:textId="77777777" w:rsidR="00A027D8" w:rsidRPr="000A08E3" w:rsidDel="00421D84" w:rsidRDefault="00A027D8" w:rsidP="00BE28D4">
            <w:pPr>
              <w:pStyle w:val="tabletext11"/>
              <w:suppressAutoHyphens/>
              <w:jc w:val="center"/>
              <w:rPr>
                <w:del w:id="33170" w:author="Author"/>
              </w:rPr>
            </w:pPr>
          </w:p>
        </w:tc>
      </w:tr>
      <w:tr w:rsidR="00A027D8" w:rsidRPr="000A08E3" w:rsidDel="00421D84" w14:paraId="0B509B83" w14:textId="77777777" w:rsidTr="002F1572">
        <w:trPr>
          <w:cantSplit/>
          <w:trHeight w:val="190"/>
          <w:del w:id="33171" w:author="Author"/>
        </w:trPr>
        <w:tc>
          <w:tcPr>
            <w:tcW w:w="200" w:type="dxa"/>
            <w:tcBorders>
              <w:top w:val="nil"/>
              <w:left w:val="nil"/>
              <w:bottom w:val="nil"/>
              <w:right w:val="nil"/>
            </w:tcBorders>
          </w:tcPr>
          <w:p w14:paraId="5031C493" w14:textId="77777777" w:rsidR="00A027D8" w:rsidRPr="000A08E3" w:rsidDel="00421D84" w:rsidRDefault="00A027D8" w:rsidP="00BE28D4">
            <w:pPr>
              <w:pStyle w:val="tabletext11"/>
              <w:suppressAutoHyphens/>
              <w:rPr>
                <w:del w:id="33172" w:author="Author"/>
              </w:rPr>
            </w:pPr>
          </w:p>
        </w:tc>
        <w:tc>
          <w:tcPr>
            <w:tcW w:w="5610" w:type="dxa"/>
            <w:tcBorders>
              <w:top w:val="nil"/>
              <w:left w:val="single" w:sz="6" w:space="0" w:color="auto"/>
              <w:bottom w:val="nil"/>
              <w:right w:val="nil"/>
            </w:tcBorders>
          </w:tcPr>
          <w:p w14:paraId="204F1D43" w14:textId="77777777" w:rsidR="00A027D8" w:rsidRPr="000A08E3" w:rsidDel="00421D84" w:rsidRDefault="00A027D8" w:rsidP="00BE28D4">
            <w:pPr>
              <w:pStyle w:val="tabletext11"/>
              <w:suppressAutoHyphens/>
              <w:rPr>
                <w:del w:id="33173" w:author="Author"/>
              </w:rPr>
            </w:pPr>
            <w:del w:id="33174" w:author="Author">
              <w:r w:rsidRPr="000A08E3" w:rsidDel="00421D84">
                <w:rPr>
                  <w:b/>
                </w:rPr>
                <w:delText>b.</w:delText>
              </w:r>
              <w:r w:rsidRPr="000A08E3" w:rsidDel="00421D84">
                <w:delText xml:space="preserve"> Sand and Gravel (Other than Quarrying)</w:delText>
              </w:r>
            </w:del>
          </w:p>
        </w:tc>
        <w:tc>
          <w:tcPr>
            <w:tcW w:w="2235" w:type="dxa"/>
            <w:tcBorders>
              <w:top w:val="nil"/>
              <w:left w:val="single" w:sz="6" w:space="0" w:color="auto"/>
              <w:bottom w:val="nil"/>
              <w:right w:val="single" w:sz="6" w:space="0" w:color="auto"/>
            </w:tcBorders>
          </w:tcPr>
          <w:p w14:paraId="16224F5C" w14:textId="77777777" w:rsidR="00A027D8" w:rsidRPr="000A08E3" w:rsidDel="00421D84" w:rsidRDefault="00A027D8" w:rsidP="00BE28D4">
            <w:pPr>
              <w:pStyle w:val="tabletext11"/>
              <w:suppressAutoHyphens/>
              <w:jc w:val="center"/>
              <w:rPr>
                <w:del w:id="33175" w:author="Author"/>
              </w:rPr>
            </w:pPr>
            <w:del w:id="33176" w:author="Author">
              <w:r w:rsidRPr="000A08E3" w:rsidDel="00421D84">
                <w:delText>-0.10</w:delText>
              </w:r>
            </w:del>
          </w:p>
        </w:tc>
        <w:tc>
          <w:tcPr>
            <w:tcW w:w="2235" w:type="dxa"/>
            <w:tcBorders>
              <w:top w:val="nil"/>
              <w:left w:val="nil"/>
              <w:bottom w:val="nil"/>
              <w:right w:val="single" w:sz="6" w:space="0" w:color="auto"/>
            </w:tcBorders>
          </w:tcPr>
          <w:p w14:paraId="3D4B42DB" w14:textId="77777777" w:rsidR="00A027D8" w:rsidRPr="000A08E3" w:rsidDel="00421D84" w:rsidRDefault="00A027D8" w:rsidP="00BE28D4">
            <w:pPr>
              <w:pStyle w:val="tabletext11"/>
              <w:suppressAutoHyphens/>
              <w:jc w:val="center"/>
              <w:rPr>
                <w:del w:id="33177" w:author="Author"/>
              </w:rPr>
            </w:pPr>
            <w:del w:id="33178" w:author="Author">
              <w:r w:rsidRPr="000A08E3" w:rsidDel="00421D84">
                <w:delText>– – – 72</w:delText>
              </w:r>
            </w:del>
          </w:p>
        </w:tc>
      </w:tr>
      <w:tr w:rsidR="00A027D8" w:rsidRPr="000A08E3" w:rsidDel="00421D84" w14:paraId="0D157CDD" w14:textId="77777777" w:rsidTr="002F1572">
        <w:trPr>
          <w:cantSplit/>
          <w:trHeight w:val="190"/>
          <w:del w:id="33179" w:author="Author"/>
        </w:trPr>
        <w:tc>
          <w:tcPr>
            <w:tcW w:w="200" w:type="dxa"/>
            <w:tcBorders>
              <w:top w:val="nil"/>
              <w:left w:val="nil"/>
              <w:bottom w:val="nil"/>
              <w:right w:val="nil"/>
            </w:tcBorders>
          </w:tcPr>
          <w:p w14:paraId="2E6A9CCD" w14:textId="77777777" w:rsidR="00A027D8" w:rsidRPr="000A08E3" w:rsidDel="00421D84" w:rsidRDefault="00A027D8" w:rsidP="00BE28D4">
            <w:pPr>
              <w:pStyle w:val="tabletext11"/>
              <w:suppressAutoHyphens/>
              <w:rPr>
                <w:del w:id="33180" w:author="Author"/>
              </w:rPr>
            </w:pPr>
          </w:p>
        </w:tc>
        <w:tc>
          <w:tcPr>
            <w:tcW w:w="5610" w:type="dxa"/>
            <w:tcBorders>
              <w:top w:val="nil"/>
              <w:left w:val="single" w:sz="6" w:space="0" w:color="auto"/>
              <w:bottom w:val="nil"/>
              <w:right w:val="nil"/>
            </w:tcBorders>
          </w:tcPr>
          <w:p w14:paraId="4B0E1E64" w14:textId="77777777" w:rsidR="00A027D8" w:rsidRPr="000A08E3" w:rsidDel="00421D84" w:rsidRDefault="00A027D8" w:rsidP="00BE28D4">
            <w:pPr>
              <w:pStyle w:val="tabletext11"/>
              <w:suppressAutoHyphens/>
              <w:rPr>
                <w:del w:id="33181" w:author="Author"/>
              </w:rPr>
            </w:pPr>
          </w:p>
        </w:tc>
        <w:tc>
          <w:tcPr>
            <w:tcW w:w="2235" w:type="dxa"/>
            <w:tcBorders>
              <w:top w:val="nil"/>
              <w:left w:val="single" w:sz="6" w:space="0" w:color="auto"/>
              <w:bottom w:val="nil"/>
              <w:right w:val="single" w:sz="6" w:space="0" w:color="auto"/>
            </w:tcBorders>
          </w:tcPr>
          <w:p w14:paraId="77B0CBD3" w14:textId="77777777" w:rsidR="00A027D8" w:rsidRPr="000A08E3" w:rsidDel="00421D84" w:rsidRDefault="00A027D8" w:rsidP="00BE28D4">
            <w:pPr>
              <w:pStyle w:val="tabletext11"/>
              <w:suppressAutoHyphens/>
              <w:jc w:val="center"/>
              <w:rPr>
                <w:del w:id="33182" w:author="Author"/>
              </w:rPr>
            </w:pPr>
          </w:p>
        </w:tc>
        <w:tc>
          <w:tcPr>
            <w:tcW w:w="2235" w:type="dxa"/>
            <w:tcBorders>
              <w:top w:val="nil"/>
              <w:left w:val="nil"/>
              <w:bottom w:val="nil"/>
              <w:right w:val="single" w:sz="6" w:space="0" w:color="auto"/>
            </w:tcBorders>
          </w:tcPr>
          <w:p w14:paraId="54885443" w14:textId="77777777" w:rsidR="00A027D8" w:rsidRPr="000A08E3" w:rsidDel="00421D84" w:rsidRDefault="00A027D8" w:rsidP="00BE28D4">
            <w:pPr>
              <w:pStyle w:val="tabletext11"/>
              <w:suppressAutoHyphens/>
              <w:jc w:val="center"/>
              <w:rPr>
                <w:del w:id="33183" w:author="Author"/>
              </w:rPr>
            </w:pPr>
          </w:p>
        </w:tc>
      </w:tr>
      <w:tr w:rsidR="00A027D8" w:rsidRPr="000A08E3" w:rsidDel="00421D84" w14:paraId="3E3351C5" w14:textId="77777777" w:rsidTr="002F1572">
        <w:trPr>
          <w:cantSplit/>
          <w:trHeight w:val="190"/>
          <w:del w:id="33184" w:author="Author"/>
        </w:trPr>
        <w:tc>
          <w:tcPr>
            <w:tcW w:w="200" w:type="dxa"/>
            <w:tcBorders>
              <w:top w:val="nil"/>
              <w:left w:val="nil"/>
              <w:bottom w:val="nil"/>
              <w:right w:val="nil"/>
            </w:tcBorders>
          </w:tcPr>
          <w:p w14:paraId="0C63DAB1" w14:textId="77777777" w:rsidR="00A027D8" w:rsidRPr="000A08E3" w:rsidDel="00421D84" w:rsidRDefault="00A027D8" w:rsidP="00BE28D4">
            <w:pPr>
              <w:pStyle w:val="tabletext11"/>
              <w:suppressAutoHyphens/>
              <w:rPr>
                <w:del w:id="33185" w:author="Author"/>
              </w:rPr>
            </w:pPr>
          </w:p>
        </w:tc>
        <w:tc>
          <w:tcPr>
            <w:tcW w:w="5610" w:type="dxa"/>
            <w:tcBorders>
              <w:top w:val="nil"/>
              <w:left w:val="single" w:sz="6" w:space="0" w:color="auto"/>
              <w:bottom w:val="nil"/>
              <w:right w:val="nil"/>
            </w:tcBorders>
          </w:tcPr>
          <w:p w14:paraId="6DC978D0" w14:textId="77777777" w:rsidR="00A027D8" w:rsidRPr="000A08E3" w:rsidDel="00421D84" w:rsidRDefault="00A027D8" w:rsidP="00BE28D4">
            <w:pPr>
              <w:pStyle w:val="tabletext11"/>
              <w:suppressAutoHyphens/>
              <w:rPr>
                <w:del w:id="33186" w:author="Author"/>
              </w:rPr>
            </w:pPr>
            <w:del w:id="33187" w:author="Author">
              <w:r w:rsidRPr="000A08E3" w:rsidDel="00421D84">
                <w:rPr>
                  <w:b/>
                </w:rPr>
                <w:delText>c.</w:delText>
              </w:r>
              <w:r w:rsidRPr="000A08E3" w:rsidDel="00421D84">
                <w:delText xml:space="preserve"> Mining</w:delText>
              </w:r>
            </w:del>
          </w:p>
        </w:tc>
        <w:tc>
          <w:tcPr>
            <w:tcW w:w="2235" w:type="dxa"/>
            <w:tcBorders>
              <w:top w:val="nil"/>
              <w:left w:val="single" w:sz="6" w:space="0" w:color="auto"/>
              <w:bottom w:val="nil"/>
              <w:right w:val="single" w:sz="6" w:space="0" w:color="auto"/>
            </w:tcBorders>
          </w:tcPr>
          <w:p w14:paraId="652CAC76" w14:textId="77777777" w:rsidR="00A027D8" w:rsidRPr="000A08E3" w:rsidDel="00421D84" w:rsidRDefault="00A027D8" w:rsidP="00BE28D4">
            <w:pPr>
              <w:pStyle w:val="tabletext11"/>
              <w:suppressAutoHyphens/>
              <w:jc w:val="center"/>
              <w:rPr>
                <w:del w:id="33188" w:author="Author"/>
              </w:rPr>
            </w:pPr>
            <w:del w:id="33189" w:author="Author">
              <w:r w:rsidRPr="000A08E3" w:rsidDel="00421D84">
                <w:delText>-0.10</w:delText>
              </w:r>
            </w:del>
          </w:p>
        </w:tc>
        <w:tc>
          <w:tcPr>
            <w:tcW w:w="2235" w:type="dxa"/>
            <w:tcBorders>
              <w:top w:val="nil"/>
              <w:left w:val="nil"/>
              <w:bottom w:val="nil"/>
              <w:right w:val="single" w:sz="6" w:space="0" w:color="auto"/>
            </w:tcBorders>
          </w:tcPr>
          <w:p w14:paraId="7DE11018" w14:textId="77777777" w:rsidR="00A027D8" w:rsidRPr="000A08E3" w:rsidDel="00421D84" w:rsidRDefault="00A027D8" w:rsidP="00BE28D4">
            <w:pPr>
              <w:pStyle w:val="tabletext11"/>
              <w:suppressAutoHyphens/>
              <w:jc w:val="center"/>
              <w:rPr>
                <w:del w:id="33190" w:author="Author"/>
              </w:rPr>
            </w:pPr>
            <w:del w:id="33191" w:author="Author">
              <w:r w:rsidRPr="000A08E3" w:rsidDel="00421D84">
                <w:delText>– – – 73</w:delText>
              </w:r>
            </w:del>
          </w:p>
        </w:tc>
      </w:tr>
      <w:tr w:rsidR="00A027D8" w:rsidRPr="000A08E3" w:rsidDel="00421D84" w14:paraId="1A3C5424" w14:textId="77777777" w:rsidTr="002F1572">
        <w:trPr>
          <w:cantSplit/>
          <w:trHeight w:val="190"/>
          <w:del w:id="33192" w:author="Author"/>
        </w:trPr>
        <w:tc>
          <w:tcPr>
            <w:tcW w:w="200" w:type="dxa"/>
            <w:tcBorders>
              <w:top w:val="nil"/>
              <w:left w:val="nil"/>
              <w:bottom w:val="nil"/>
              <w:right w:val="nil"/>
            </w:tcBorders>
          </w:tcPr>
          <w:p w14:paraId="51D4BF84" w14:textId="77777777" w:rsidR="00A027D8" w:rsidRPr="000A08E3" w:rsidDel="00421D84" w:rsidRDefault="00A027D8" w:rsidP="00BE28D4">
            <w:pPr>
              <w:pStyle w:val="tabletext11"/>
              <w:suppressAutoHyphens/>
              <w:rPr>
                <w:del w:id="33193" w:author="Author"/>
              </w:rPr>
            </w:pPr>
          </w:p>
        </w:tc>
        <w:tc>
          <w:tcPr>
            <w:tcW w:w="5610" w:type="dxa"/>
            <w:tcBorders>
              <w:top w:val="nil"/>
              <w:left w:val="single" w:sz="6" w:space="0" w:color="auto"/>
              <w:bottom w:val="nil"/>
              <w:right w:val="nil"/>
            </w:tcBorders>
          </w:tcPr>
          <w:p w14:paraId="69C419B2" w14:textId="77777777" w:rsidR="00A027D8" w:rsidRPr="000A08E3" w:rsidDel="00421D84" w:rsidRDefault="00A027D8" w:rsidP="00BE28D4">
            <w:pPr>
              <w:pStyle w:val="tabletext11"/>
              <w:suppressAutoHyphens/>
              <w:rPr>
                <w:del w:id="33194" w:author="Author"/>
                <w:b/>
              </w:rPr>
            </w:pPr>
          </w:p>
        </w:tc>
        <w:tc>
          <w:tcPr>
            <w:tcW w:w="2235" w:type="dxa"/>
            <w:tcBorders>
              <w:top w:val="nil"/>
              <w:left w:val="single" w:sz="6" w:space="0" w:color="auto"/>
              <w:bottom w:val="nil"/>
              <w:right w:val="single" w:sz="6" w:space="0" w:color="auto"/>
            </w:tcBorders>
          </w:tcPr>
          <w:p w14:paraId="231AAD57" w14:textId="77777777" w:rsidR="00A027D8" w:rsidRPr="000A08E3" w:rsidDel="00421D84" w:rsidRDefault="00A027D8" w:rsidP="00BE28D4">
            <w:pPr>
              <w:pStyle w:val="tabletext11"/>
              <w:suppressAutoHyphens/>
              <w:jc w:val="center"/>
              <w:rPr>
                <w:del w:id="33195" w:author="Author"/>
              </w:rPr>
            </w:pPr>
          </w:p>
        </w:tc>
        <w:tc>
          <w:tcPr>
            <w:tcW w:w="2235" w:type="dxa"/>
            <w:tcBorders>
              <w:top w:val="nil"/>
              <w:left w:val="nil"/>
              <w:bottom w:val="nil"/>
              <w:right w:val="single" w:sz="6" w:space="0" w:color="auto"/>
            </w:tcBorders>
          </w:tcPr>
          <w:p w14:paraId="517896C1" w14:textId="77777777" w:rsidR="00A027D8" w:rsidRPr="000A08E3" w:rsidDel="00421D84" w:rsidRDefault="00A027D8" w:rsidP="00BE28D4">
            <w:pPr>
              <w:pStyle w:val="tabletext11"/>
              <w:suppressAutoHyphens/>
              <w:jc w:val="center"/>
              <w:rPr>
                <w:del w:id="33196" w:author="Author"/>
              </w:rPr>
            </w:pPr>
          </w:p>
        </w:tc>
      </w:tr>
      <w:tr w:rsidR="00A027D8" w:rsidRPr="000A08E3" w:rsidDel="00421D84" w14:paraId="232E81B0" w14:textId="77777777" w:rsidTr="002F1572">
        <w:trPr>
          <w:cantSplit/>
          <w:trHeight w:val="190"/>
          <w:del w:id="33197" w:author="Author"/>
        </w:trPr>
        <w:tc>
          <w:tcPr>
            <w:tcW w:w="200" w:type="dxa"/>
            <w:tcBorders>
              <w:top w:val="nil"/>
              <w:left w:val="nil"/>
              <w:bottom w:val="nil"/>
              <w:right w:val="nil"/>
            </w:tcBorders>
          </w:tcPr>
          <w:p w14:paraId="17749D62" w14:textId="77777777" w:rsidR="00A027D8" w:rsidRPr="000A08E3" w:rsidDel="00421D84" w:rsidRDefault="00A027D8" w:rsidP="00BE28D4">
            <w:pPr>
              <w:pStyle w:val="tabletext11"/>
              <w:suppressAutoHyphens/>
              <w:rPr>
                <w:del w:id="33198" w:author="Author"/>
              </w:rPr>
            </w:pPr>
          </w:p>
        </w:tc>
        <w:tc>
          <w:tcPr>
            <w:tcW w:w="5610" w:type="dxa"/>
            <w:tcBorders>
              <w:top w:val="nil"/>
              <w:left w:val="single" w:sz="6" w:space="0" w:color="auto"/>
              <w:bottom w:val="nil"/>
              <w:right w:val="nil"/>
            </w:tcBorders>
          </w:tcPr>
          <w:p w14:paraId="6FC663D5" w14:textId="77777777" w:rsidR="00A027D8" w:rsidRPr="000A08E3" w:rsidDel="00421D84" w:rsidRDefault="00A027D8" w:rsidP="00BE28D4">
            <w:pPr>
              <w:pStyle w:val="tabletext11"/>
              <w:suppressAutoHyphens/>
              <w:rPr>
                <w:del w:id="33199" w:author="Author"/>
                <w:b/>
              </w:rPr>
            </w:pPr>
            <w:del w:id="33200" w:author="Author">
              <w:r w:rsidRPr="000A08E3" w:rsidDel="00421D84">
                <w:rPr>
                  <w:b/>
                </w:rPr>
                <w:delText>d.</w:delText>
              </w:r>
              <w:r w:rsidRPr="000A08E3" w:rsidDel="00421D84">
                <w:delText xml:space="preserve"> Quarrying</w:delText>
              </w:r>
            </w:del>
          </w:p>
        </w:tc>
        <w:tc>
          <w:tcPr>
            <w:tcW w:w="2235" w:type="dxa"/>
            <w:tcBorders>
              <w:top w:val="nil"/>
              <w:left w:val="single" w:sz="6" w:space="0" w:color="auto"/>
              <w:bottom w:val="nil"/>
              <w:right w:val="single" w:sz="6" w:space="0" w:color="auto"/>
            </w:tcBorders>
          </w:tcPr>
          <w:p w14:paraId="28F0DB2A" w14:textId="77777777" w:rsidR="00A027D8" w:rsidRPr="000A08E3" w:rsidDel="00421D84" w:rsidRDefault="00A027D8" w:rsidP="00BE28D4">
            <w:pPr>
              <w:pStyle w:val="tabletext11"/>
              <w:suppressAutoHyphens/>
              <w:jc w:val="center"/>
              <w:rPr>
                <w:del w:id="33201" w:author="Author"/>
              </w:rPr>
            </w:pPr>
            <w:del w:id="33202" w:author="Author">
              <w:r w:rsidRPr="000A08E3" w:rsidDel="00421D84">
                <w:delText>-0.10</w:delText>
              </w:r>
            </w:del>
          </w:p>
        </w:tc>
        <w:tc>
          <w:tcPr>
            <w:tcW w:w="2235" w:type="dxa"/>
            <w:tcBorders>
              <w:top w:val="nil"/>
              <w:left w:val="nil"/>
              <w:bottom w:val="nil"/>
              <w:right w:val="single" w:sz="6" w:space="0" w:color="auto"/>
            </w:tcBorders>
          </w:tcPr>
          <w:p w14:paraId="3B14AC9B" w14:textId="77777777" w:rsidR="00A027D8" w:rsidRPr="000A08E3" w:rsidDel="00421D84" w:rsidRDefault="00A027D8" w:rsidP="00BE28D4">
            <w:pPr>
              <w:pStyle w:val="tabletext11"/>
              <w:suppressAutoHyphens/>
              <w:jc w:val="center"/>
              <w:rPr>
                <w:del w:id="33203" w:author="Author"/>
              </w:rPr>
            </w:pPr>
            <w:del w:id="33204" w:author="Author">
              <w:r w:rsidRPr="000A08E3" w:rsidDel="00421D84">
                <w:delText>– – – 74</w:delText>
              </w:r>
            </w:del>
          </w:p>
        </w:tc>
      </w:tr>
      <w:tr w:rsidR="00A027D8" w:rsidRPr="000A08E3" w:rsidDel="00421D84" w14:paraId="2C11BF1D" w14:textId="77777777" w:rsidTr="002F1572">
        <w:trPr>
          <w:cantSplit/>
          <w:trHeight w:val="190"/>
          <w:del w:id="33205" w:author="Author"/>
        </w:trPr>
        <w:tc>
          <w:tcPr>
            <w:tcW w:w="200" w:type="dxa"/>
            <w:tcBorders>
              <w:top w:val="nil"/>
              <w:left w:val="nil"/>
              <w:bottom w:val="nil"/>
              <w:right w:val="nil"/>
            </w:tcBorders>
          </w:tcPr>
          <w:p w14:paraId="4A320C70" w14:textId="77777777" w:rsidR="00A027D8" w:rsidRPr="000A08E3" w:rsidDel="00421D84" w:rsidRDefault="00A027D8" w:rsidP="00BE28D4">
            <w:pPr>
              <w:pStyle w:val="tabletext11"/>
              <w:suppressAutoHyphens/>
              <w:rPr>
                <w:del w:id="33206" w:author="Author"/>
              </w:rPr>
            </w:pPr>
          </w:p>
        </w:tc>
        <w:tc>
          <w:tcPr>
            <w:tcW w:w="5610" w:type="dxa"/>
            <w:tcBorders>
              <w:top w:val="nil"/>
              <w:left w:val="single" w:sz="6" w:space="0" w:color="auto"/>
              <w:bottom w:val="nil"/>
              <w:right w:val="nil"/>
            </w:tcBorders>
          </w:tcPr>
          <w:p w14:paraId="7D13F3CF" w14:textId="77777777" w:rsidR="00A027D8" w:rsidRPr="000A08E3" w:rsidDel="00421D84" w:rsidRDefault="00A027D8" w:rsidP="00BE28D4">
            <w:pPr>
              <w:pStyle w:val="tabletext11"/>
              <w:suppressAutoHyphens/>
              <w:rPr>
                <w:del w:id="33207" w:author="Author"/>
                <w:b/>
              </w:rPr>
            </w:pPr>
          </w:p>
        </w:tc>
        <w:tc>
          <w:tcPr>
            <w:tcW w:w="2235" w:type="dxa"/>
            <w:tcBorders>
              <w:top w:val="nil"/>
              <w:left w:val="single" w:sz="6" w:space="0" w:color="auto"/>
              <w:bottom w:val="nil"/>
              <w:right w:val="single" w:sz="6" w:space="0" w:color="auto"/>
            </w:tcBorders>
          </w:tcPr>
          <w:p w14:paraId="017D4536" w14:textId="77777777" w:rsidR="00A027D8" w:rsidRPr="000A08E3" w:rsidDel="00421D84" w:rsidRDefault="00A027D8" w:rsidP="00BE28D4">
            <w:pPr>
              <w:pStyle w:val="tabletext11"/>
              <w:suppressAutoHyphens/>
              <w:jc w:val="center"/>
              <w:rPr>
                <w:del w:id="33208" w:author="Author"/>
              </w:rPr>
            </w:pPr>
          </w:p>
        </w:tc>
        <w:tc>
          <w:tcPr>
            <w:tcW w:w="2235" w:type="dxa"/>
            <w:tcBorders>
              <w:top w:val="nil"/>
              <w:left w:val="nil"/>
              <w:bottom w:val="nil"/>
              <w:right w:val="single" w:sz="6" w:space="0" w:color="auto"/>
            </w:tcBorders>
          </w:tcPr>
          <w:p w14:paraId="3DD4E995" w14:textId="77777777" w:rsidR="00A027D8" w:rsidRPr="000A08E3" w:rsidDel="00421D84" w:rsidRDefault="00A027D8" w:rsidP="00BE28D4">
            <w:pPr>
              <w:pStyle w:val="tabletext11"/>
              <w:suppressAutoHyphens/>
              <w:jc w:val="center"/>
              <w:rPr>
                <w:del w:id="33209" w:author="Author"/>
              </w:rPr>
            </w:pPr>
          </w:p>
        </w:tc>
      </w:tr>
      <w:tr w:rsidR="00A027D8" w:rsidRPr="000A08E3" w:rsidDel="00421D84" w14:paraId="219FD9DA" w14:textId="77777777" w:rsidTr="002F1572">
        <w:trPr>
          <w:cantSplit/>
          <w:trHeight w:val="190"/>
          <w:del w:id="33210" w:author="Author"/>
        </w:trPr>
        <w:tc>
          <w:tcPr>
            <w:tcW w:w="200" w:type="dxa"/>
            <w:tcBorders>
              <w:top w:val="nil"/>
              <w:left w:val="nil"/>
              <w:bottom w:val="nil"/>
              <w:right w:val="nil"/>
            </w:tcBorders>
          </w:tcPr>
          <w:p w14:paraId="3FDD9380" w14:textId="77777777" w:rsidR="00A027D8" w:rsidRPr="000A08E3" w:rsidDel="00421D84" w:rsidRDefault="00A027D8" w:rsidP="00BE28D4">
            <w:pPr>
              <w:pStyle w:val="tabletext11"/>
              <w:suppressAutoHyphens/>
              <w:rPr>
                <w:del w:id="33211" w:author="Author"/>
              </w:rPr>
            </w:pPr>
          </w:p>
        </w:tc>
        <w:tc>
          <w:tcPr>
            <w:tcW w:w="5610" w:type="dxa"/>
            <w:tcBorders>
              <w:top w:val="nil"/>
              <w:left w:val="single" w:sz="6" w:space="0" w:color="auto"/>
              <w:bottom w:val="single" w:sz="6" w:space="0" w:color="auto"/>
              <w:right w:val="nil"/>
            </w:tcBorders>
          </w:tcPr>
          <w:p w14:paraId="327078C8" w14:textId="77777777" w:rsidR="00A027D8" w:rsidRPr="000A08E3" w:rsidDel="00421D84" w:rsidRDefault="00A027D8" w:rsidP="00BE28D4">
            <w:pPr>
              <w:pStyle w:val="tabletext11"/>
              <w:suppressAutoHyphens/>
              <w:rPr>
                <w:del w:id="33212" w:author="Author"/>
                <w:b/>
              </w:rPr>
            </w:pPr>
            <w:del w:id="33213" w:author="Author">
              <w:r w:rsidRPr="000A08E3" w:rsidDel="00421D84">
                <w:rPr>
                  <w:b/>
                </w:rPr>
                <w:delText>e.</w:delText>
              </w:r>
              <w:r w:rsidRPr="000A08E3" w:rsidDel="00421D84">
                <w:delText xml:space="preserve"> All Other</w:delText>
              </w:r>
            </w:del>
          </w:p>
        </w:tc>
        <w:tc>
          <w:tcPr>
            <w:tcW w:w="2235" w:type="dxa"/>
            <w:tcBorders>
              <w:top w:val="nil"/>
              <w:left w:val="single" w:sz="6" w:space="0" w:color="auto"/>
              <w:bottom w:val="single" w:sz="6" w:space="0" w:color="auto"/>
              <w:right w:val="single" w:sz="6" w:space="0" w:color="auto"/>
            </w:tcBorders>
          </w:tcPr>
          <w:p w14:paraId="1FD65DFC" w14:textId="77777777" w:rsidR="00A027D8" w:rsidRPr="000A08E3" w:rsidDel="00421D84" w:rsidRDefault="00A027D8" w:rsidP="00BE28D4">
            <w:pPr>
              <w:pStyle w:val="tabletext11"/>
              <w:suppressAutoHyphens/>
              <w:jc w:val="center"/>
              <w:rPr>
                <w:del w:id="33214" w:author="Author"/>
              </w:rPr>
            </w:pPr>
            <w:del w:id="33215" w:author="Author">
              <w:r w:rsidRPr="000A08E3" w:rsidDel="00421D84">
                <w:delText>-0.10</w:delText>
              </w:r>
            </w:del>
          </w:p>
        </w:tc>
        <w:tc>
          <w:tcPr>
            <w:tcW w:w="2235" w:type="dxa"/>
            <w:tcBorders>
              <w:top w:val="nil"/>
              <w:left w:val="nil"/>
              <w:bottom w:val="single" w:sz="6" w:space="0" w:color="auto"/>
              <w:right w:val="single" w:sz="6" w:space="0" w:color="auto"/>
            </w:tcBorders>
          </w:tcPr>
          <w:p w14:paraId="7DE05167" w14:textId="77777777" w:rsidR="00A027D8" w:rsidRPr="000A08E3" w:rsidDel="00421D84" w:rsidRDefault="00A027D8" w:rsidP="00BE28D4">
            <w:pPr>
              <w:pStyle w:val="tabletext11"/>
              <w:suppressAutoHyphens/>
              <w:jc w:val="center"/>
              <w:rPr>
                <w:del w:id="33216" w:author="Author"/>
              </w:rPr>
            </w:pPr>
            <w:del w:id="33217" w:author="Author">
              <w:r w:rsidRPr="000A08E3" w:rsidDel="00421D84">
                <w:delText>– – – 79</w:delText>
              </w:r>
            </w:del>
          </w:p>
        </w:tc>
      </w:tr>
    </w:tbl>
    <w:p w14:paraId="0C75365F" w14:textId="77777777" w:rsidR="00A027D8" w:rsidRPr="000A08E3" w:rsidDel="00421D84" w:rsidRDefault="00A027D8" w:rsidP="00BE28D4">
      <w:pPr>
        <w:pStyle w:val="tablecaption"/>
        <w:suppressAutoHyphens/>
        <w:rPr>
          <w:del w:id="33218" w:author="Author"/>
        </w:rPr>
      </w:pPr>
      <w:del w:id="33219" w:author="Author">
        <w:r w:rsidRPr="000A08E3" w:rsidDel="00421D84">
          <w:delText>Table 23.C.9. Dump And Transit Mix</w:delText>
        </w:r>
      </w:del>
    </w:p>
    <w:p w14:paraId="07B39A81" w14:textId="77777777" w:rsidR="00A027D8" w:rsidRPr="000A08E3" w:rsidDel="00421D84" w:rsidRDefault="00A027D8" w:rsidP="00BE28D4">
      <w:pPr>
        <w:pStyle w:val="isonormal"/>
        <w:suppressAutoHyphens/>
        <w:rPr>
          <w:del w:id="33220" w:author="Author"/>
        </w:rPr>
      </w:pPr>
    </w:p>
    <w:p w14:paraId="103AFEFD" w14:textId="77777777" w:rsidR="00A027D8" w:rsidRPr="000A08E3" w:rsidDel="00421D84" w:rsidRDefault="00A027D8" w:rsidP="00BE28D4">
      <w:pPr>
        <w:pStyle w:val="outlinehd3"/>
        <w:suppressAutoHyphens/>
        <w:rPr>
          <w:del w:id="33221" w:author="Author"/>
        </w:rPr>
      </w:pPr>
      <w:del w:id="33222" w:author="Author">
        <w:r w:rsidRPr="000A08E3" w:rsidDel="00421D84">
          <w:tab/>
          <w:delText>10.</w:delText>
        </w:r>
        <w:r w:rsidRPr="000A08E3" w:rsidDel="00421D84">
          <w:tab/>
          <w:delText>Contractors</w:delText>
        </w:r>
      </w:del>
    </w:p>
    <w:p w14:paraId="4254E542" w14:textId="77777777" w:rsidR="00A027D8" w:rsidRPr="000A08E3" w:rsidDel="00421D84" w:rsidRDefault="00A027D8" w:rsidP="00BE28D4">
      <w:pPr>
        <w:pStyle w:val="blocktext4"/>
        <w:suppressAutoHyphens/>
        <w:rPr>
          <w:del w:id="33223" w:author="Author"/>
        </w:rPr>
      </w:pPr>
      <w:del w:id="33224" w:author="Author">
        <w:r w:rsidRPr="000A08E3" w:rsidDel="00421D84">
          <w:delText>(Other than dump trucks)</w:delText>
        </w:r>
      </w:del>
    </w:p>
    <w:p w14:paraId="4DEBFB67" w14:textId="77777777" w:rsidR="00A027D8" w:rsidRPr="000A08E3" w:rsidDel="00421D84" w:rsidRDefault="00A027D8" w:rsidP="00BE28D4">
      <w:pPr>
        <w:pStyle w:val="space4"/>
        <w:suppressAutoHyphens/>
        <w:rPr>
          <w:del w:id="3322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27D8" w:rsidRPr="000A08E3" w:rsidDel="00421D84" w14:paraId="7AB3CFD2" w14:textId="77777777" w:rsidTr="002F1572">
        <w:trPr>
          <w:cantSplit/>
          <w:trHeight w:val="190"/>
          <w:del w:id="33226" w:author="Author"/>
        </w:trPr>
        <w:tc>
          <w:tcPr>
            <w:tcW w:w="200" w:type="dxa"/>
            <w:tcBorders>
              <w:top w:val="nil"/>
              <w:left w:val="nil"/>
              <w:bottom w:val="nil"/>
              <w:right w:val="nil"/>
            </w:tcBorders>
          </w:tcPr>
          <w:p w14:paraId="711883DE" w14:textId="77777777" w:rsidR="00A027D8" w:rsidRPr="000A08E3" w:rsidDel="00421D84" w:rsidRDefault="00A027D8" w:rsidP="00BE28D4">
            <w:pPr>
              <w:pStyle w:val="tablehead"/>
              <w:suppressAutoHyphens/>
              <w:rPr>
                <w:del w:id="33227" w:author="Author"/>
              </w:rPr>
            </w:pPr>
            <w:del w:id="33228" w:author="Author">
              <w:r w:rsidRPr="000A08E3" w:rsidDel="00421D84">
                <w:br/>
              </w:r>
            </w:del>
          </w:p>
        </w:tc>
        <w:tc>
          <w:tcPr>
            <w:tcW w:w="10080" w:type="dxa"/>
            <w:gridSpan w:val="3"/>
            <w:tcBorders>
              <w:top w:val="single" w:sz="6" w:space="0" w:color="auto"/>
              <w:left w:val="single" w:sz="6" w:space="0" w:color="auto"/>
              <w:bottom w:val="single" w:sz="6" w:space="0" w:color="auto"/>
              <w:right w:val="single" w:sz="6" w:space="0" w:color="auto"/>
            </w:tcBorders>
          </w:tcPr>
          <w:p w14:paraId="5487D99A" w14:textId="77777777" w:rsidR="00A027D8" w:rsidRPr="000A08E3" w:rsidDel="00421D84" w:rsidRDefault="00A027D8" w:rsidP="00BE28D4">
            <w:pPr>
              <w:pStyle w:val="tablehead"/>
              <w:suppressAutoHyphens/>
              <w:rPr>
                <w:del w:id="33229" w:author="Author"/>
              </w:rPr>
            </w:pPr>
            <w:del w:id="33230" w:author="Author">
              <w:r w:rsidRPr="000A08E3" w:rsidDel="00421D84">
                <w:delText>Contractors</w:delText>
              </w:r>
              <w:r w:rsidRPr="000A08E3" w:rsidDel="00421D84">
                <w:br/>
                <w:delText>Secondary Factor For Other Autos (Except Trailer Types And Zone-rated Autos)</w:delText>
              </w:r>
            </w:del>
          </w:p>
        </w:tc>
      </w:tr>
      <w:tr w:rsidR="00A027D8" w:rsidRPr="000A08E3" w:rsidDel="00421D84" w14:paraId="1BF25ECF" w14:textId="77777777" w:rsidTr="002F1572">
        <w:trPr>
          <w:cantSplit/>
          <w:trHeight w:val="190"/>
          <w:del w:id="33231" w:author="Author"/>
        </w:trPr>
        <w:tc>
          <w:tcPr>
            <w:tcW w:w="200" w:type="dxa"/>
            <w:tcBorders>
              <w:top w:val="nil"/>
              <w:left w:val="nil"/>
              <w:bottom w:val="nil"/>
              <w:right w:val="nil"/>
            </w:tcBorders>
          </w:tcPr>
          <w:p w14:paraId="5F389430" w14:textId="77777777" w:rsidR="00A027D8" w:rsidRPr="000A08E3" w:rsidDel="00421D84" w:rsidRDefault="00A027D8" w:rsidP="00BE28D4">
            <w:pPr>
              <w:pStyle w:val="tabletext11"/>
              <w:suppressAutoHyphens/>
              <w:rPr>
                <w:del w:id="33232" w:author="Author"/>
              </w:rPr>
            </w:pPr>
          </w:p>
        </w:tc>
        <w:tc>
          <w:tcPr>
            <w:tcW w:w="5610" w:type="dxa"/>
            <w:tcBorders>
              <w:top w:val="single" w:sz="6" w:space="0" w:color="auto"/>
              <w:left w:val="single" w:sz="6" w:space="0" w:color="auto"/>
              <w:bottom w:val="single" w:sz="6" w:space="0" w:color="auto"/>
              <w:right w:val="nil"/>
            </w:tcBorders>
          </w:tcPr>
          <w:p w14:paraId="1899DAAB" w14:textId="77777777" w:rsidR="00A027D8" w:rsidRPr="000A08E3" w:rsidDel="00421D84" w:rsidRDefault="00A027D8" w:rsidP="00BE28D4">
            <w:pPr>
              <w:pStyle w:val="tablehead"/>
              <w:suppressAutoHyphens/>
              <w:rPr>
                <w:del w:id="33233" w:author="Author"/>
              </w:rPr>
            </w:pPr>
            <w:del w:id="33234" w:author="Author">
              <w:r w:rsidRPr="000A08E3" w:rsidDel="00421D84">
                <w:delText>Classification</w:delText>
              </w:r>
            </w:del>
          </w:p>
        </w:tc>
        <w:tc>
          <w:tcPr>
            <w:tcW w:w="2235" w:type="dxa"/>
            <w:tcBorders>
              <w:top w:val="single" w:sz="6" w:space="0" w:color="auto"/>
              <w:left w:val="single" w:sz="6" w:space="0" w:color="auto"/>
              <w:bottom w:val="nil"/>
              <w:right w:val="single" w:sz="6" w:space="0" w:color="auto"/>
            </w:tcBorders>
          </w:tcPr>
          <w:p w14:paraId="616694CE" w14:textId="77777777" w:rsidR="00A027D8" w:rsidRPr="000A08E3" w:rsidDel="00421D84" w:rsidRDefault="00A027D8" w:rsidP="00BE28D4">
            <w:pPr>
              <w:pStyle w:val="tablehead"/>
              <w:suppressAutoHyphens/>
              <w:rPr>
                <w:del w:id="33235" w:author="Author"/>
              </w:rPr>
            </w:pPr>
            <w:del w:id="33236" w:author="Author">
              <w:r w:rsidRPr="000A08E3" w:rsidDel="00421D84">
                <w:delText>Secondary Factor</w:delText>
              </w:r>
            </w:del>
          </w:p>
        </w:tc>
        <w:tc>
          <w:tcPr>
            <w:tcW w:w="2235" w:type="dxa"/>
            <w:tcBorders>
              <w:top w:val="single" w:sz="6" w:space="0" w:color="auto"/>
              <w:left w:val="nil"/>
              <w:bottom w:val="nil"/>
              <w:right w:val="single" w:sz="6" w:space="0" w:color="auto"/>
            </w:tcBorders>
          </w:tcPr>
          <w:p w14:paraId="37679600" w14:textId="77777777" w:rsidR="00A027D8" w:rsidRPr="000A08E3" w:rsidDel="00421D84" w:rsidRDefault="00A027D8" w:rsidP="00BE28D4">
            <w:pPr>
              <w:pStyle w:val="tablehead"/>
              <w:suppressAutoHyphens/>
              <w:rPr>
                <w:del w:id="33237" w:author="Author"/>
              </w:rPr>
            </w:pPr>
            <w:del w:id="33238" w:author="Author">
              <w:r w:rsidRPr="000A08E3" w:rsidDel="00421D84">
                <w:delText>Code</w:delText>
              </w:r>
            </w:del>
          </w:p>
        </w:tc>
      </w:tr>
      <w:tr w:rsidR="00A027D8" w:rsidRPr="000A08E3" w:rsidDel="00421D84" w14:paraId="4D845937" w14:textId="77777777" w:rsidTr="002F1572">
        <w:trPr>
          <w:cantSplit/>
          <w:trHeight w:val="190"/>
          <w:del w:id="33239" w:author="Author"/>
        </w:trPr>
        <w:tc>
          <w:tcPr>
            <w:tcW w:w="200" w:type="dxa"/>
            <w:tcBorders>
              <w:top w:val="nil"/>
              <w:left w:val="nil"/>
              <w:bottom w:val="nil"/>
              <w:right w:val="nil"/>
            </w:tcBorders>
          </w:tcPr>
          <w:p w14:paraId="3C2BF8C0" w14:textId="77777777" w:rsidR="00A027D8" w:rsidRPr="000A08E3" w:rsidDel="00421D84" w:rsidRDefault="00A027D8" w:rsidP="00BE28D4">
            <w:pPr>
              <w:pStyle w:val="tabletext11"/>
              <w:suppressAutoHyphens/>
              <w:rPr>
                <w:del w:id="33240" w:author="Author"/>
              </w:rPr>
            </w:pPr>
          </w:p>
        </w:tc>
        <w:tc>
          <w:tcPr>
            <w:tcW w:w="5610" w:type="dxa"/>
            <w:tcBorders>
              <w:top w:val="single" w:sz="6" w:space="0" w:color="auto"/>
              <w:left w:val="single" w:sz="6" w:space="0" w:color="auto"/>
              <w:bottom w:val="nil"/>
              <w:right w:val="nil"/>
            </w:tcBorders>
          </w:tcPr>
          <w:p w14:paraId="7DF2B783" w14:textId="77777777" w:rsidR="00A027D8" w:rsidRPr="000A08E3" w:rsidDel="00421D84" w:rsidRDefault="00A027D8" w:rsidP="00BE28D4">
            <w:pPr>
              <w:pStyle w:val="tabletext11"/>
              <w:suppressAutoHyphens/>
              <w:ind w:left="160" w:hanging="160"/>
              <w:rPr>
                <w:del w:id="33241" w:author="Author"/>
              </w:rPr>
            </w:pPr>
            <w:del w:id="33242" w:author="Author">
              <w:r w:rsidRPr="000A08E3" w:rsidDel="00421D84">
                <w:rPr>
                  <w:b/>
                </w:rPr>
                <w:delText>a.</w:delText>
              </w:r>
              <w:r w:rsidRPr="000A08E3" w:rsidDel="00421D84">
                <w:delText xml:space="preserve"> Building Commercial</w:delText>
              </w:r>
            </w:del>
          </w:p>
        </w:tc>
        <w:tc>
          <w:tcPr>
            <w:tcW w:w="2235" w:type="dxa"/>
            <w:tcBorders>
              <w:top w:val="single" w:sz="6" w:space="0" w:color="auto"/>
              <w:left w:val="single" w:sz="6" w:space="0" w:color="auto"/>
              <w:bottom w:val="nil"/>
              <w:right w:val="single" w:sz="6" w:space="0" w:color="auto"/>
            </w:tcBorders>
          </w:tcPr>
          <w:p w14:paraId="63770DA8" w14:textId="77777777" w:rsidR="00A027D8" w:rsidRPr="000A08E3" w:rsidDel="00421D84" w:rsidRDefault="00A027D8" w:rsidP="00BE28D4">
            <w:pPr>
              <w:pStyle w:val="tabletext11"/>
              <w:suppressAutoHyphens/>
              <w:jc w:val="center"/>
              <w:rPr>
                <w:del w:id="33243" w:author="Author"/>
              </w:rPr>
            </w:pPr>
            <w:del w:id="33244" w:author="Author">
              <w:r w:rsidRPr="000A08E3" w:rsidDel="00421D84">
                <w:delText>-0.05</w:delText>
              </w:r>
            </w:del>
          </w:p>
        </w:tc>
        <w:tc>
          <w:tcPr>
            <w:tcW w:w="2235" w:type="dxa"/>
            <w:tcBorders>
              <w:top w:val="single" w:sz="6" w:space="0" w:color="auto"/>
              <w:left w:val="nil"/>
              <w:bottom w:val="nil"/>
              <w:right w:val="single" w:sz="6" w:space="0" w:color="auto"/>
            </w:tcBorders>
          </w:tcPr>
          <w:p w14:paraId="6953C39D" w14:textId="77777777" w:rsidR="00A027D8" w:rsidRPr="000A08E3" w:rsidDel="00421D84" w:rsidRDefault="00A027D8" w:rsidP="00BE28D4">
            <w:pPr>
              <w:pStyle w:val="tabletext11"/>
              <w:suppressAutoHyphens/>
              <w:jc w:val="center"/>
              <w:rPr>
                <w:del w:id="33245" w:author="Author"/>
              </w:rPr>
            </w:pPr>
            <w:del w:id="33246" w:author="Author">
              <w:r w:rsidRPr="000A08E3" w:rsidDel="00421D84">
                <w:delText>– – – 81</w:delText>
              </w:r>
            </w:del>
          </w:p>
        </w:tc>
      </w:tr>
      <w:tr w:rsidR="00A027D8" w:rsidRPr="000A08E3" w:rsidDel="00421D84" w14:paraId="6DCE7CBE" w14:textId="77777777" w:rsidTr="002F1572">
        <w:trPr>
          <w:cantSplit/>
          <w:trHeight w:val="190"/>
          <w:del w:id="33247" w:author="Author"/>
        </w:trPr>
        <w:tc>
          <w:tcPr>
            <w:tcW w:w="200" w:type="dxa"/>
            <w:tcBorders>
              <w:top w:val="nil"/>
              <w:left w:val="nil"/>
              <w:bottom w:val="nil"/>
              <w:right w:val="nil"/>
            </w:tcBorders>
          </w:tcPr>
          <w:p w14:paraId="695F847F" w14:textId="77777777" w:rsidR="00A027D8" w:rsidRPr="000A08E3" w:rsidDel="00421D84" w:rsidRDefault="00A027D8" w:rsidP="00BE28D4">
            <w:pPr>
              <w:pStyle w:val="tabletext11"/>
              <w:suppressAutoHyphens/>
              <w:rPr>
                <w:del w:id="33248" w:author="Author"/>
              </w:rPr>
            </w:pPr>
          </w:p>
        </w:tc>
        <w:tc>
          <w:tcPr>
            <w:tcW w:w="5610" w:type="dxa"/>
            <w:tcBorders>
              <w:top w:val="nil"/>
              <w:left w:val="single" w:sz="6" w:space="0" w:color="auto"/>
              <w:bottom w:val="nil"/>
              <w:right w:val="nil"/>
            </w:tcBorders>
          </w:tcPr>
          <w:p w14:paraId="106ADD19" w14:textId="77777777" w:rsidR="00A027D8" w:rsidRPr="000A08E3" w:rsidDel="00421D84" w:rsidRDefault="00A027D8" w:rsidP="00BE28D4">
            <w:pPr>
              <w:pStyle w:val="tabletext11"/>
              <w:suppressAutoHyphens/>
              <w:rPr>
                <w:del w:id="33249" w:author="Author"/>
              </w:rPr>
            </w:pPr>
          </w:p>
        </w:tc>
        <w:tc>
          <w:tcPr>
            <w:tcW w:w="2235" w:type="dxa"/>
            <w:tcBorders>
              <w:top w:val="nil"/>
              <w:left w:val="single" w:sz="6" w:space="0" w:color="auto"/>
              <w:bottom w:val="nil"/>
              <w:right w:val="single" w:sz="6" w:space="0" w:color="auto"/>
            </w:tcBorders>
          </w:tcPr>
          <w:p w14:paraId="6EB0BD34" w14:textId="77777777" w:rsidR="00A027D8" w:rsidRPr="000A08E3" w:rsidDel="00421D84" w:rsidRDefault="00A027D8" w:rsidP="00BE28D4">
            <w:pPr>
              <w:pStyle w:val="tabletext11"/>
              <w:suppressAutoHyphens/>
              <w:jc w:val="center"/>
              <w:rPr>
                <w:del w:id="33250" w:author="Author"/>
              </w:rPr>
            </w:pPr>
          </w:p>
        </w:tc>
        <w:tc>
          <w:tcPr>
            <w:tcW w:w="2235" w:type="dxa"/>
            <w:tcBorders>
              <w:top w:val="nil"/>
              <w:left w:val="nil"/>
              <w:bottom w:val="nil"/>
              <w:right w:val="single" w:sz="6" w:space="0" w:color="auto"/>
            </w:tcBorders>
          </w:tcPr>
          <w:p w14:paraId="0D576BC8" w14:textId="77777777" w:rsidR="00A027D8" w:rsidRPr="000A08E3" w:rsidDel="00421D84" w:rsidRDefault="00A027D8" w:rsidP="00BE28D4">
            <w:pPr>
              <w:pStyle w:val="tabletext11"/>
              <w:suppressAutoHyphens/>
              <w:jc w:val="center"/>
              <w:rPr>
                <w:del w:id="33251" w:author="Author"/>
              </w:rPr>
            </w:pPr>
          </w:p>
        </w:tc>
      </w:tr>
      <w:tr w:rsidR="00A027D8" w:rsidRPr="000A08E3" w:rsidDel="00421D84" w14:paraId="20C22DDA" w14:textId="77777777" w:rsidTr="002F1572">
        <w:trPr>
          <w:cantSplit/>
          <w:trHeight w:val="190"/>
          <w:del w:id="33252" w:author="Author"/>
        </w:trPr>
        <w:tc>
          <w:tcPr>
            <w:tcW w:w="200" w:type="dxa"/>
            <w:tcBorders>
              <w:top w:val="nil"/>
              <w:left w:val="nil"/>
              <w:bottom w:val="nil"/>
              <w:right w:val="nil"/>
            </w:tcBorders>
          </w:tcPr>
          <w:p w14:paraId="259481DB" w14:textId="77777777" w:rsidR="00A027D8" w:rsidRPr="000A08E3" w:rsidDel="00421D84" w:rsidRDefault="00A027D8" w:rsidP="00BE28D4">
            <w:pPr>
              <w:pStyle w:val="tabletext11"/>
              <w:suppressAutoHyphens/>
              <w:rPr>
                <w:del w:id="33253" w:author="Author"/>
              </w:rPr>
            </w:pPr>
          </w:p>
        </w:tc>
        <w:tc>
          <w:tcPr>
            <w:tcW w:w="5610" w:type="dxa"/>
            <w:tcBorders>
              <w:top w:val="nil"/>
              <w:left w:val="single" w:sz="6" w:space="0" w:color="auto"/>
              <w:bottom w:val="nil"/>
              <w:right w:val="nil"/>
            </w:tcBorders>
          </w:tcPr>
          <w:p w14:paraId="4D4679B6" w14:textId="77777777" w:rsidR="00A027D8" w:rsidRPr="000A08E3" w:rsidDel="00421D84" w:rsidRDefault="00A027D8" w:rsidP="00BE28D4">
            <w:pPr>
              <w:pStyle w:val="tabletext11"/>
              <w:suppressAutoHyphens/>
              <w:rPr>
                <w:del w:id="33254" w:author="Author"/>
              </w:rPr>
            </w:pPr>
            <w:del w:id="33255" w:author="Author">
              <w:r w:rsidRPr="000A08E3" w:rsidDel="00421D84">
                <w:rPr>
                  <w:b/>
                </w:rPr>
                <w:delText>b.</w:delText>
              </w:r>
              <w:r w:rsidRPr="000A08E3" w:rsidDel="00421D84">
                <w:delText xml:space="preserve"> Building Private Dwellings</w:delText>
              </w:r>
            </w:del>
          </w:p>
        </w:tc>
        <w:tc>
          <w:tcPr>
            <w:tcW w:w="2235" w:type="dxa"/>
            <w:tcBorders>
              <w:top w:val="nil"/>
              <w:left w:val="single" w:sz="6" w:space="0" w:color="auto"/>
              <w:bottom w:val="nil"/>
              <w:right w:val="single" w:sz="6" w:space="0" w:color="auto"/>
            </w:tcBorders>
          </w:tcPr>
          <w:p w14:paraId="23B81C14" w14:textId="77777777" w:rsidR="00A027D8" w:rsidRPr="000A08E3" w:rsidDel="00421D84" w:rsidRDefault="00A027D8" w:rsidP="00BE28D4">
            <w:pPr>
              <w:pStyle w:val="tabletext11"/>
              <w:suppressAutoHyphens/>
              <w:jc w:val="center"/>
              <w:rPr>
                <w:del w:id="33256" w:author="Author"/>
              </w:rPr>
            </w:pPr>
            <w:del w:id="33257" w:author="Author">
              <w:r w:rsidRPr="000A08E3" w:rsidDel="00421D84">
                <w:delText>-0.05</w:delText>
              </w:r>
            </w:del>
          </w:p>
        </w:tc>
        <w:tc>
          <w:tcPr>
            <w:tcW w:w="2235" w:type="dxa"/>
            <w:tcBorders>
              <w:top w:val="nil"/>
              <w:left w:val="nil"/>
              <w:bottom w:val="nil"/>
              <w:right w:val="single" w:sz="6" w:space="0" w:color="auto"/>
            </w:tcBorders>
          </w:tcPr>
          <w:p w14:paraId="6919E063" w14:textId="77777777" w:rsidR="00A027D8" w:rsidRPr="000A08E3" w:rsidDel="00421D84" w:rsidRDefault="00A027D8" w:rsidP="00BE28D4">
            <w:pPr>
              <w:pStyle w:val="tabletext11"/>
              <w:suppressAutoHyphens/>
              <w:jc w:val="center"/>
              <w:rPr>
                <w:del w:id="33258" w:author="Author"/>
              </w:rPr>
            </w:pPr>
            <w:del w:id="33259" w:author="Author">
              <w:r w:rsidRPr="000A08E3" w:rsidDel="00421D84">
                <w:delText>– – – 82</w:delText>
              </w:r>
            </w:del>
          </w:p>
        </w:tc>
      </w:tr>
      <w:tr w:rsidR="00A027D8" w:rsidRPr="000A08E3" w:rsidDel="00421D84" w14:paraId="28D2AC33" w14:textId="77777777" w:rsidTr="002F1572">
        <w:trPr>
          <w:cantSplit/>
          <w:trHeight w:val="190"/>
          <w:del w:id="33260" w:author="Author"/>
        </w:trPr>
        <w:tc>
          <w:tcPr>
            <w:tcW w:w="200" w:type="dxa"/>
            <w:tcBorders>
              <w:top w:val="nil"/>
              <w:left w:val="nil"/>
              <w:bottom w:val="nil"/>
              <w:right w:val="nil"/>
            </w:tcBorders>
          </w:tcPr>
          <w:p w14:paraId="5465CFA6" w14:textId="77777777" w:rsidR="00A027D8" w:rsidRPr="000A08E3" w:rsidDel="00421D84" w:rsidRDefault="00A027D8" w:rsidP="00BE28D4">
            <w:pPr>
              <w:pStyle w:val="tabletext11"/>
              <w:suppressAutoHyphens/>
              <w:rPr>
                <w:del w:id="33261" w:author="Author"/>
              </w:rPr>
            </w:pPr>
          </w:p>
        </w:tc>
        <w:tc>
          <w:tcPr>
            <w:tcW w:w="5610" w:type="dxa"/>
            <w:tcBorders>
              <w:top w:val="nil"/>
              <w:left w:val="single" w:sz="6" w:space="0" w:color="auto"/>
              <w:bottom w:val="nil"/>
              <w:right w:val="nil"/>
            </w:tcBorders>
          </w:tcPr>
          <w:p w14:paraId="60DBE9C5" w14:textId="77777777" w:rsidR="00A027D8" w:rsidRPr="000A08E3" w:rsidDel="00421D84" w:rsidRDefault="00A027D8" w:rsidP="00BE28D4">
            <w:pPr>
              <w:pStyle w:val="tabletext11"/>
              <w:suppressAutoHyphens/>
              <w:rPr>
                <w:del w:id="33262" w:author="Author"/>
              </w:rPr>
            </w:pPr>
          </w:p>
        </w:tc>
        <w:tc>
          <w:tcPr>
            <w:tcW w:w="2235" w:type="dxa"/>
            <w:tcBorders>
              <w:top w:val="nil"/>
              <w:left w:val="single" w:sz="6" w:space="0" w:color="auto"/>
              <w:bottom w:val="nil"/>
              <w:right w:val="single" w:sz="6" w:space="0" w:color="auto"/>
            </w:tcBorders>
          </w:tcPr>
          <w:p w14:paraId="6FA41BEE" w14:textId="77777777" w:rsidR="00A027D8" w:rsidRPr="000A08E3" w:rsidDel="00421D84" w:rsidRDefault="00A027D8" w:rsidP="00BE28D4">
            <w:pPr>
              <w:pStyle w:val="tabletext11"/>
              <w:suppressAutoHyphens/>
              <w:jc w:val="center"/>
              <w:rPr>
                <w:del w:id="33263" w:author="Author"/>
              </w:rPr>
            </w:pPr>
          </w:p>
        </w:tc>
        <w:tc>
          <w:tcPr>
            <w:tcW w:w="2235" w:type="dxa"/>
            <w:tcBorders>
              <w:top w:val="nil"/>
              <w:left w:val="nil"/>
              <w:bottom w:val="nil"/>
              <w:right w:val="single" w:sz="6" w:space="0" w:color="auto"/>
            </w:tcBorders>
          </w:tcPr>
          <w:p w14:paraId="05D072D9" w14:textId="77777777" w:rsidR="00A027D8" w:rsidRPr="000A08E3" w:rsidDel="00421D84" w:rsidRDefault="00A027D8" w:rsidP="00BE28D4">
            <w:pPr>
              <w:pStyle w:val="tabletext11"/>
              <w:suppressAutoHyphens/>
              <w:jc w:val="center"/>
              <w:rPr>
                <w:del w:id="33264" w:author="Author"/>
              </w:rPr>
            </w:pPr>
          </w:p>
        </w:tc>
      </w:tr>
      <w:tr w:rsidR="00A027D8" w:rsidRPr="000A08E3" w:rsidDel="00421D84" w14:paraId="0CFABBCC" w14:textId="77777777" w:rsidTr="002F1572">
        <w:trPr>
          <w:cantSplit/>
          <w:trHeight w:val="190"/>
          <w:del w:id="33265" w:author="Author"/>
        </w:trPr>
        <w:tc>
          <w:tcPr>
            <w:tcW w:w="200" w:type="dxa"/>
            <w:tcBorders>
              <w:top w:val="nil"/>
              <w:left w:val="nil"/>
              <w:bottom w:val="nil"/>
              <w:right w:val="nil"/>
            </w:tcBorders>
          </w:tcPr>
          <w:p w14:paraId="3524F14D" w14:textId="77777777" w:rsidR="00A027D8" w:rsidRPr="000A08E3" w:rsidDel="00421D84" w:rsidRDefault="00A027D8" w:rsidP="00BE28D4">
            <w:pPr>
              <w:pStyle w:val="tabletext11"/>
              <w:suppressAutoHyphens/>
              <w:rPr>
                <w:del w:id="33266" w:author="Author"/>
              </w:rPr>
            </w:pPr>
            <w:del w:id="33267" w:author="Author">
              <w:r w:rsidRPr="000A08E3" w:rsidDel="00421D84">
                <w:br/>
              </w:r>
            </w:del>
          </w:p>
        </w:tc>
        <w:tc>
          <w:tcPr>
            <w:tcW w:w="5610" w:type="dxa"/>
            <w:tcBorders>
              <w:top w:val="nil"/>
              <w:left w:val="single" w:sz="6" w:space="0" w:color="auto"/>
              <w:bottom w:val="nil"/>
              <w:right w:val="nil"/>
            </w:tcBorders>
          </w:tcPr>
          <w:p w14:paraId="6549E977" w14:textId="77777777" w:rsidR="00A027D8" w:rsidRPr="000A08E3" w:rsidDel="00421D84" w:rsidRDefault="00A027D8" w:rsidP="00BE28D4">
            <w:pPr>
              <w:pStyle w:val="tabletext11"/>
              <w:suppressAutoHyphens/>
              <w:ind w:left="260" w:hanging="260"/>
              <w:rPr>
                <w:del w:id="33268" w:author="Author"/>
              </w:rPr>
            </w:pPr>
            <w:del w:id="33269" w:author="Author">
              <w:r w:rsidRPr="000A08E3" w:rsidDel="00421D84">
                <w:rPr>
                  <w:b/>
                </w:rPr>
                <w:delText>c.</w:delText>
              </w:r>
              <w:r w:rsidRPr="000A08E3" w:rsidDel="00421D84">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5F8E79E8" w14:textId="77777777" w:rsidR="00A027D8" w:rsidRPr="000A08E3" w:rsidDel="00421D84" w:rsidRDefault="00A027D8" w:rsidP="00BE28D4">
            <w:pPr>
              <w:pStyle w:val="tabletext11"/>
              <w:suppressAutoHyphens/>
              <w:jc w:val="center"/>
              <w:rPr>
                <w:del w:id="33270" w:author="Author"/>
              </w:rPr>
            </w:pPr>
            <w:del w:id="33271" w:author="Author">
              <w:r w:rsidRPr="000A08E3" w:rsidDel="00421D84">
                <w:delText>-0.05</w:delText>
              </w:r>
            </w:del>
          </w:p>
        </w:tc>
        <w:tc>
          <w:tcPr>
            <w:tcW w:w="2235" w:type="dxa"/>
            <w:tcBorders>
              <w:top w:val="nil"/>
              <w:left w:val="nil"/>
              <w:bottom w:val="nil"/>
              <w:right w:val="single" w:sz="6" w:space="0" w:color="auto"/>
            </w:tcBorders>
          </w:tcPr>
          <w:p w14:paraId="77E7A6E6" w14:textId="77777777" w:rsidR="00A027D8" w:rsidRPr="000A08E3" w:rsidDel="00421D84" w:rsidRDefault="00A027D8" w:rsidP="00BE28D4">
            <w:pPr>
              <w:pStyle w:val="tabletext11"/>
              <w:suppressAutoHyphens/>
              <w:jc w:val="center"/>
              <w:rPr>
                <w:del w:id="33272" w:author="Author"/>
              </w:rPr>
            </w:pPr>
            <w:del w:id="33273" w:author="Author">
              <w:r w:rsidRPr="000A08E3" w:rsidDel="00421D84">
                <w:delText>– – – 83</w:delText>
              </w:r>
            </w:del>
          </w:p>
        </w:tc>
      </w:tr>
      <w:tr w:rsidR="00A027D8" w:rsidRPr="000A08E3" w:rsidDel="00421D84" w14:paraId="26BC6DCA" w14:textId="77777777" w:rsidTr="002F1572">
        <w:trPr>
          <w:cantSplit/>
          <w:trHeight w:val="190"/>
          <w:del w:id="33274" w:author="Author"/>
        </w:trPr>
        <w:tc>
          <w:tcPr>
            <w:tcW w:w="200" w:type="dxa"/>
            <w:tcBorders>
              <w:top w:val="nil"/>
              <w:left w:val="nil"/>
              <w:bottom w:val="nil"/>
              <w:right w:val="nil"/>
            </w:tcBorders>
          </w:tcPr>
          <w:p w14:paraId="0A032681" w14:textId="77777777" w:rsidR="00A027D8" w:rsidRPr="000A08E3" w:rsidDel="00421D84" w:rsidRDefault="00A027D8" w:rsidP="00BE28D4">
            <w:pPr>
              <w:pStyle w:val="tabletext11"/>
              <w:suppressAutoHyphens/>
              <w:rPr>
                <w:del w:id="33275" w:author="Author"/>
              </w:rPr>
            </w:pPr>
          </w:p>
        </w:tc>
        <w:tc>
          <w:tcPr>
            <w:tcW w:w="5610" w:type="dxa"/>
            <w:tcBorders>
              <w:top w:val="nil"/>
              <w:left w:val="single" w:sz="6" w:space="0" w:color="auto"/>
              <w:bottom w:val="nil"/>
              <w:right w:val="nil"/>
            </w:tcBorders>
          </w:tcPr>
          <w:p w14:paraId="35E8C87A" w14:textId="77777777" w:rsidR="00A027D8" w:rsidRPr="000A08E3" w:rsidDel="00421D84" w:rsidRDefault="00A027D8" w:rsidP="00BE28D4">
            <w:pPr>
              <w:pStyle w:val="tabletext11"/>
              <w:suppressAutoHyphens/>
              <w:rPr>
                <w:del w:id="33276" w:author="Author"/>
                <w:b/>
              </w:rPr>
            </w:pPr>
          </w:p>
        </w:tc>
        <w:tc>
          <w:tcPr>
            <w:tcW w:w="2235" w:type="dxa"/>
            <w:tcBorders>
              <w:top w:val="nil"/>
              <w:left w:val="single" w:sz="6" w:space="0" w:color="auto"/>
              <w:bottom w:val="nil"/>
              <w:right w:val="single" w:sz="6" w:space="0" w:color="auto"/>
            </w:tcBorders>
          </w:tcPr>
          <w:p w14:paraId="3E5FD134" w14:textId="77777777" w:rsidR="00A027D8" w:rsidRPr="000A08E3" w:rsidDel="00421D84" w:rsidRDefault="00A027D8" w:rsidP="00BE28D4">
            <w:pPr>
              <w:pStyle w:val="tabletext11"/>
              <w:suppressAutoHyphens/>
              <w:jc w:val="center"/>
              <w:rPr>
                <w:del w:id="33277" w:author="Author"/>
              </w:rPr>
            </w:pPr>
          </w:p>
        </w:tc>
        <w:tc>
          <w:tcPr>
            <w:tcW w:w="2235" w:type="dxa"/>
            <w:tcBorders>
              <w:top w:val="nil"/>
              <w:left w:val="nil"/>
              <w:bottom w:val="nil"/>
              <w:right w:val="single" w:sz="6" w:space="0" w:color="auto"/>
            </w:tcBorders>
          </w:tcPr>
          <w:p w14:paraId="7CE98C68" w14:textId="77777777" w:rsidR="00A027D8" w:rsidRPr="000A08E3" w:rsidDel="00421D84" w:rsidRDefault="00A027D8" w:rsidP="00BE28D4">
            <w:pPr>
              <w:pStyle w:val="tabletext11"/>
              <w:suppressAutoHyphens/>
              <w:jc w:val="center"/>
              <w:rPr>
                <w:del w:id="33278" w:author="Author"/>
              </w:rPr>
            </w:pPr>
          </w:p>
        </w:tc>
      </w:tr>
      <w:tr w:rsidR="00A027D8" w:rsidRPr="000A08E3" w:rsidDel="00421D84" w14:paraId="4310BFE9" w14:textId="77777777" w:rsidTr="002F1572">
        <w:trPr>
          <w:cantSplit/>
          <w:trHeight w:val="190"/>
          <w:del w:id="33279" w:author="Author"/>
        </w:trPr>
        <w:tc>
          <w:tcPr>
            <w:tcW w:w="200" w:type="dxa"/>
            <w:tcBorders>
              <w:top w:val="nil"/>
              <w:left w:val="nil"/>
              <w:bottom w:val="nil"/>
              <w:right w:val="nil"/>
            </w:tcBorders>
          </w:tcPr>
          <w:p w14:paraId="25CCA98A" w14:textId="77777777" w:rsidR="00A027D8" w:rsidRPr="000A08E3" w:rsidDel="00421D84" w:rsidRDefault="00A027D8" w:rsidP="00BE28D4">
            <w:pPr>
              <w:pStyle w:val="tabletext11"/>
              <w:suppressAutoHyphens/>
              <w:rPr>
                <w:del w:id="33280" w:author="Author"/>
              </w:rPr>
            </w:pPr>
          </w:p>
        </w:tc>
        <w:tc>
          <w:tcPr>
            <w:tcW w:w="5610" w:type="dxa"/>
            <w:tcBorders>
              <w:top w:val="nil"/>
              <w:left w:val="single" w:sz="6" w:space="0" w:color="auto"/>
              <w:bottom w:val="nil"/>
              <w:right w:val="nil"/>
            </w:tcBorders>
          </w:tcPr>
          <w:p w14:paraId="3790CDBA" w14:textId="77777777" w:rsidR="00A027D8" w:rsidRPr="000A08E3" w:rsidDel="00421D84" w:rsidRDefault="00A027D8" w:rsidP="00BE28D4">
            <w:pPr>
              <w:pStyle w:val="tabletext11"/>
              <w:suppressAutoHyphens/>
              <w:rPr>
                <w:del w:id="33281" w:author="Author"/>
                <w:b/>
              </w:rPr>
            </w:pPr>
            <w:del w:id="33282" w:author="Author">
              <w:r w:rsidRPr="000A08E3" w:rsidDel="00421D84">
                <w:rPr>
                  <w:b/>
                </w:rPr>
                <w:delText>d.</w:delText>
              </w:r>
              <w:r w:rsidRPr="000A08E3" w:rsidDel="00421D84">
                <w:delText xml:space="preserve"> Excavating</w:delText>
              </w:r>
            </w:del>
          </w:p>
        </w:tc>
        <w:tc>
          <w:tcPr>
            <w:tcW w:w="2235" w:type="dxa"/>
            <w:tcBorders>
              <w:top w:val="nil"/>
              <w:left w:val="single" w:sz="6" w:space="0" w:color="auto"/>
              <w:bottom w:val="nil"/>
              <w:right w:val="single" w:sz="6" w:space="0" w:color="auto"/>
            </w:tcBorders>
          </w:tcPr>
          <w:p w14:paraId="4931340F" w14:textId="77777777" w:rsidR="00A027D8" w:rsidRPr="000A08E3" w:rsidDel="00421D84" w:rsidRDefault="00A027D8" w:rsidP="00BE28D4">
            <w:pPr>
              <w:pStyle w:val="tabletext11"/>
              <w:suppressAutoHyphens/>
              <w:jc w:val="center"/>
              <w:rPr>
                <w:del w:id="33283" w:author="Author"/>
              </w:rPr>
            </w:pPr>
            <w:del w:id="33284" w:author="Author">
              <w:r w:rsidRPr="000A08E3" w:rsidDel="00421D84">
                <w:delText>-0.05</w:delText>
              </w:r>
            </w:del>
          </w:p>
        </w:tc>
        <w:tc>
          <w:tcPr>
            <w:tcW w:w="2235" w:type="dxa"/>
            <w:tcBorders>
              <w:top w:val="nil"/>
              <w:left w:val="nil"/>
              <w:bottom w:val="nil"/>
              <w:right w:val="single" w:sz="6" w:space="0" w:color="auto"/>
            </w:tcBorders>
          </w:tcPr>
          <w:p w14:paraId="7FA6F4F8" w14:textId="77777777" w:rsidR="00A027D8" w:rsidRPr="000A08E3" w:rsidDel="00421D84" w:rsidRDefault="00A027D8" w:rsidP="00BE28D4">
            <w:pPr>
              <w:pStyle w:val="tabletext11"/>
              <w:suppressAutoHyphens/>
              <w:jc w:val="center"/>
              <w:rPr>
                <w:del w:id="33285" w:author="Author"/>
              </w:rPr>
            </w:pPr>
            <w:del w:id="33286" w:author="Author">
              <w:r w:rsidRPr="000A08E3" w:rsidDel="00421D84">
                <w:delText>– – – 84</w:delText>
              </w:r>
            </w:del>
          </w:p>
        </w:tc>
      </w:tr>
      <w:tr w:rsidR="00A027D8" w:rsidRPr="000A08E3" w:rsidDel="00421D84" w14:paraId="658E3E7A" w14:textId="77777777" w:rsidTr="002F1572">
        <w:trPr>
          <w:cantSplit/>
          <w:trHeight w:val="190"/>
          <w:del w:id="33287" w:author="Author"/>
        </w:trPr>
        <w:tc>
          <w:tcPr>
            <w:tcW w:w="200" w:type="dxa"/>
            <w:tcBorders>
              <w:top w:val="nil"/>
              <w:left w:val="nil"/>
              <w:bottom w:val="nil"/>
              <w:right w:val="nil"/>
            </w:tcBorders>
          </w:tcPr>
          <w:p w14:paraId="749F242F" w14:textId="77777777" w:rsidR="00A027D8" w:rsidRPr="000A08E3" w:rsidDel="00421D84" w:rsidRDefault="00A027D8" w:rsidP="00BE28D4">
            <w:pPr>
              <w:pStyle w:val="tabletext11"/>
              <w:suppressAutoHyphens/>
              <w:rPr>
                <w:del w:id="33288" w:author="Author"/>
              </w:rPr>
            </w:pPr>
          </w:p>
        </w:tc>
        <w:tc>
          <w:tcPr>
            <w:tcW w:w="5610" w:type="dxa"/>
            <w:tcBorders>
              <w:top w:val="nil"/>
              <w:left w:val="single" w:sz="6" w:space="0" w:color="auto"/>
              <w:bottom w:val="nil"/>
              <w:right w:val="nil"/>
            </w:tcBorders>
          </w:tcPr>
          <w:p w14:paraId="183C1769" w14:textId="77777777" w:rsidR="00A027D8" w:rsidRPr="000A08E3" w:rsidDel="00421D84" w:rsidRDefault="00A027D8" w:rsidP="00BE28D4">
            <w:pPr>
              <w:pStyle w:val="tabletext11"/>
              <w:suppressAutoHyphens/>
              <w:rPr>
                <w:del w:id="33289" w:author="Author"/>
                <w:b/>
              </w:rPr>
            </w:pPr>
          </w:p>
        </w:tc>
        <w:tc>
          <w:tcPr>
            <w:tcW w:w="2235" w:type="dxa"/>
            <w:tcBorders>
              <w:top w:val="nil"/>
              <w:left w:val="single" w:sz="6" w:space="0" w:color="auto"/>
              <w:bottom w:val="nil"/>
              <w:right w:val="single" w:sz="6" w:space="0" w:color="auto"/>
            </w:tcBorders>
          </w:tcPr>
          <w:p w14:paraId="545AE631" w14:textId="77777777" w:rsidR="00A027D8" w:rsidRPr="000A08E3" w:rsidDel="00421D84" w:rsidRDefault="00A027D8" w:rsidP="00BE28D4">
            <w:pPr>
              <w:pStyle w:val="tabletext11"/>
              <w:suppressAutoHyphens/>
              <w:jc w:val="center"/>
              <w:rPr>
                <w:del w:id="33290" w:author="Author"/>
              </w:rPr>
            </w:pPr>
          </w:p>
        </w:tc>
        <w:tc>
          <w:tcPr>
            <w:tcW w:w="2235" w:type="dxa"/>
            <w:tcBorders>
              <w:top w:val="nil"/>
              <w:left w:val="nil"/>
              <w:bottom w:val="nil"/>
              <w:right w:val="single" w:sz="6" w:space="0" w:color="auto"/>
            </w:tcBorders>
          </w:tcPr>
          <w:p w14:paraId="3E3DD7D8" w14:textId="77777777" w:rsidR="00A027D8" w:rsidRPr="000A08E3" w:rsidDel="00421D84" w:rsidRDefault="00A027D8" w:rsidP="00BE28D4">
            <w:pPr>
              <w:pStyle w:val="tabletext11"/>
              <w:suppressAutoHyphens/>
              <w:jc w:val="center"/>
              <w:rPr>
                <w:del w:id="33291" w:author="Author"/>
              </w:rPr>
            </w:pPr>
          </w:p>
        </w:tc>
      </w:tr>
      <w:tr w:rsidR="00A027D8" w:rsidRPr="000A08E3" w:rsidDel="00421D84" w14:paraId="76F27126" w14:textId="77777777" w:rsidTr="002F1572">
        <w:trPr>
          <w:cantSplit/>
          <w:trHeight w:val="190"/>
          <w:del w:id="33292" w:author="Author"/>
        </w:trPr>
        <w:tc>
          <w:tcPr>
            <w:tcW w:w="200" w:type="dxa"/>
            <w:tcBorders>
              <w:top w:val="nil"/>
              <w:left w:val="nil"/>
              <w:bottom w:val="nil"/>
              <w:right w:val="nil"/>
            </w:tcBorders>
          </w:tcPr>
          <w:p w14:paraId="1CFFB353" w14:textId="77777777" w:rsidR="00A027D8" w:rsidRPr="000A08E3" w:rsidDel="00421D84" w:rsidRDefault="00A027D8" w:rsidP="00BE28D4">
            <w:pPr>
              <w:pStyle w:val="tabletext11"/>
              <w:suppressAutoHyphens/>
              <w:rPr>
                <w:del w:id="33293" w:author="Author"/>
              </w:rPr>
            </w:pPr>
          </w:p>
        </w:tc>
        <w:tc>
          <w:tcPr>
            <w:tcW w:w="5610" w:type="dxa"/>
            <w:tcBorders>
              <w:top w:val="nil"/>
              <w:left w:val="single" w:sz="6" w:space="0" w:color="auto"/>
              <w:bottom w:val="nil"/>
              <w:right w:val="nil"/>
            </w:tcBorders>
          </w:tcPr>
          <w:p w14:paraId="188F4B4D" w14:textId="77777777" w:rsidR="00A027D8" w:rsidRPr="000A08E3" w:rsidDel="00421D84" w:rsidRDefault="00A027D8" w:rsidP="00BE28D4">
            <w:pPr>
              <w:pStyle w:val="tabletext11"/>
              <w:suppressAutoHyphens/>
              <w:rPr>
                <w:del w:id="33294" w:author="Author"/>
                <w:b/>
              </w:rPr>
            </w:pPr>
            <w:del w:id="33295" w:author="Author">
              <w:r w:rsidRPr="000A08E3" w:rsidDel="00421D84">
                <w:rPr>
                  <w:b/>
                </w:rPr>
                <w:delText>e.</w:delText>
              </w:r>
              <w:r w:rsidRPr="000A08E3" w:rsidDel="00421D84">
                <w:delText xml:space="preserve"> Street and Road</w:delText>
              </w:r>
            </w:del>
          </w:p>
        </w:tc>
        <w:tc>
          <w:tcPr>
            <w:tcW w:w="2235" w:type="dxa"/>
            <w:tcBorders>
              <w:top w:val="nil"/>
              <w:left w:val="single" w:sz="6" w:space="0" w:color="auto"/>
              <w:bottom w:val="nil"/>
              <w:right w:val="single" w:sz="6" w:space="0" w:color="auto"/>
            </w:tcBorders>
          </w:tcPr>
          <w:p w14:paraId="4C487BC6" w14:textId="77777777" w:rsidR="00A027D8" w:rsidRPr="000A08E3" w:rsidDel="00421D84" w:rsidRDefault="00A027D8" w:rsidP="00BE28D4">
            <w:pPr>
              <w:pStyle w:val="tabletext11"/>
              <w:suppressAutoHyphens/>
              <w:jc w:val="center"/>
              <w:rPr>
                <w:del w:id="33296" w:author="Author"/>
              </w:rPr>
            </w:pPr>
            <w:del w:id="33297" w:author="Author">
              <w:r w:rsidRPr="000A08E3" w:rsidDel="00421D84">
                <w:delText>-0.05</w:delText>
              </w:r>
            </w:del>
          </w:p>
        </w:tc>
        <w:tc>
          <w:tcPr>
            <w:tcW w:w="2235" w:type="dxa"/>
            <w:tcBorders>
              <w:top w:val="nil"/>
              <w:left w:val="nil"/>
              <w:bottom w:val="nil"/>
              <w:right w:val="single" w:sz="6" w:space="0" w:color="auto"/>
            </w:tcBorders>
          </w:tcPr>
          <w:p w14:paraId="13C13A9E" w14:textId="77777777" w:rsidR="00A027D8" w:rsidRPr="000A08E3" w:rsidDel="00421D84" w:rsidRDefault="00A027D8" w:rsidP="00BE28D4">
            <w:pPr>
              <w:pStyle w:val="tabletext11"/>
              <w:suppressAutoHyphens/>
              <w:jc w:val="center"/>
              <w:rPr>
                <w:del w:id="33298" w:author="Author"/>
              </w:rPr>
            </w:pPr>
            <w:del w:id="33299" w:author="Author">
              <w:r w:rsidRPr="000A08E3" w:rsidDel="00421D84">
                <w:delText>– – – 85</w:delText>
              </w:r>
            </w:del>
          </w:p>
        </w:tc>
      </w:tr>
      <w:tr w:rsidR="00A027D8" w:rsidRPr="000A08E3" w:rsidDel="00421D84" w14:paraId="7E891BCE" w14:textId="77777777" w:rsidTr="002F1572">
        <w:trPr>
          <w:cantSplit/>
          <w:trHeight w:val="190"/>
          <w:del w:id="33300" w:author="Author"/>
        </w:trPr>
        <w:tc>
          <w:tcPr>
            <w:tcW w:w="200" w:type="dxa"/>
            <w:tcBorders>
              <w:top w:val="nil"/>
              <w:left w:val="nil"/>
              <w:bottom w:val="nil"/>
              <w:right w:val="nil"/>
            </w:tcBorders>
          </w:tcPr>
          <w:p w14:paraId="4DEBB005" w14:textId="77777777" w:rsidR="00A027D8" w:rsidRPr="000A08E3" w:rsidDel="00421D84" w:rsidRDefault="00A027D8" w:rsidP="00BE28D4">
            <w:pPr>
              <w:pStyle w:val="tabletext11"/>
              <w:suppressAutoHyphens/>
              <w:rPr>
                <w:del w:id="33301" w:author="Author"/>
              </w:rPr>
            </w:pPr>
          </w:p>
        </w:tc>
        <w:tc>
          <w:tcPr>
            <w:tcW w:w="5610" w:type="dxa"/>
            <w:tcBorders>
              <w:top w:val="nil"/>
              <w:left w:val="single" w:sz="6" w:space="0" w:color="auto"/>
              <w:bottom w:val="nil"/>
              <w:right w:val="nil"/>
            </w:tcBorders>
          </w:tcPr>
          <w:p w14:paraId="65CC9B56" w14:textId="77777777" w:rsidR="00A027D8" w:rsidRPr="000A08E3" w:rsidDel="00421D84" w:rsidRDefault="00A027D8" w:rsidP="00BE28D4">
            <w:pPr>
              <w:pStyle w:val="tabletext11"/>
              <w:suppressAutoHyphens/>
              <w:rPr>
                <w:del w:id="33302" w:author="Author"/>
                <w:b/>
              </w:rPr>
            </w:pPr>
          </w:p>
        </w:tc>
        <w:tc>
          <w:tcPr>
            <w:tcW w:w="2235" w:type="dxa"/>
            <w:tcBorders>
              <w:top w:val="nil"/>
              <w:left w:val="single" w:sz="6" w:space="0" w:color="auto"/>
              <w:bottom w:val="nil"/>
              <w:right w:val="single" w:sz="6" w:space="0" w:color="auto"/>
            </w:tcBorders>
          </w:tcPr>
          <w:p w14:paraId="7570252E" w14:textId="77777777" w:rsidR="00A027D8" w:rsidRPr="000A08E3" w:rsidDel="00421D84" w:rsidRDefault="00A027D8" w:rsidP="00BE28D4">
            <w:pPr>
              <w:pStyle w:val="tabletext11"/>
              <w:suppressAutoHyphens/>
              <w:jc w:val="center"/>
              <w:rPr>
                <w:del w:id="33303" w:author="Author"/>
              </w:rPr>
            </w:pPr>
          </w:p>
        </w:tc>
        <w:tc>
          <w:tcPr>
            <w:tcW w:w="2235" w:type="dxa"/>
            <w:tcBorders>
              <w:top w:val="nil"/>
              <w:left w:val="nil"/>
              <w:bottom w:val="nil"/>
              <w:right w:val="single" w:sz="6" w:space="0" w:color="auto"/>
            </w:tcBorders>
          </w:tcPr>
          <w:p w14:paraId="6A4F47F9" w14:textId="77777777" w:rsidR="00A027D8" w:rsidRPr="000A08E3" w:rsidDel="00421D84" w:rsidRDefault="00A027D8" w:rsidP="00BE28D4">
            <w:pPr>
              <w:pStyle w:val="tabletext11"/>
              <w:suppressAutoHyphens/>
              <w:jc w:val="center"/>
              <w:rPr>
                <w:del w:id="33304" w:author="Author"/>
              </w:rPr>
            </w:pPr>
          </w:p>
        </w:tc>
      </w:tr>
      <w:tr w:rsidR="00A027D8" w:rsidRPr="000A08E3" w:rsidDel="00421D84" w14:paraId="678B9C2A" w14:textId="77777777" w:rsidTr="002F1572">
        <w:trPr>
          <w:cantSplit/>
          <w:trHeight w:val="190"/>
          <w:del w:id="33305" w:author="Author"/>
        </w:trPr>
        <w:tc>
          <w:tcPr>
            <w:tcW w:w="200" w:type="dxa"/>
            <w:tcBorders>
              <w:top w:val="nil"/>
              <w:left w:val="nil"/>
              <w:bottom w:val="nil"/>
              <w:right w:val="nil"/>
            </w:tcBorders>
          </w:tcPr>
          <w:p w14:paraId="6CFCB3CE" w14:textId="77777777" w:rsidR="00A027D8" w:rsidRPr="000A08E3" w:rsidDel="00421D84" w:rsidRDefault="00A027D8" w:rsidP="00BE28D4">
            <w:pPr>
              <w:pStyle w:val="tabletext11"/>
              <w:suppressAutoHyphens/>
              <w:rPr>
                <w:del w:id="33306" w:author="Author"/>
              </w:rPr>
            </w:pPr>
          </w:p>
        </w:tc>
        <w:tc>
          <w:tcPr>
            <w:tcW w:w="5610" w:type="dxa"/>
            <w:tcBorders>
              <w:top w:val="nil"/>
              <w:left w:val="single" w:sz="6" w:space="0" w:color="auto"/>
              <w:bottom w:val="single" w:sz="6" w:space="0" w:color="auto"/>
              <w:right w:val="nil"/>
            </w:tcBorders>
          </w:tcPr>
          <w:p w14:paraId="358ADD59" w14:textId="77777777" w:rsidR="00A027D8" w:rsidRPr="000A08E3" w:rsidDel="00421D84" w:rsidRDefault="00A027D8" w:rsidP="00BE28D4">
            <w:pPr>
              <w:pStyle w:val="tabletext11"/>
              <w:suppressAutoHyphens/>
              <w:rPr>
                <w:del w:id="33307" w:author="Author"/>
                <w:b/>
              </w:rPr>
            </w:pPr>
            <w:del w:id="33308" w:author="Author">
              <w:r w:rsidRPr="000A08E3" w:rsidDel="00421D84">
                <w:rPr>
                  <w:b/>
                </w:rPr>
                <w:delText>f.</w:delText>
              </w:r>
              <w:r w:rsidRPr="000A08E3" w:rsidDel="00421D84">
                <w:delText xml:space="preserve"> All Other</w:delText>
              </w:r>
            </w:del>
          </w:p>
        </w:tc>
        <w:tc>
          <w:tcPr>
            <w:tcW w:w="2235" w:type="dxa"/>
            <w:tcBorders>
              <w:top w:val="nil"/>
              <w:left w:val="single" w:sz="6" w:space="0" w:color="auto"/>
              <w:bottom w:val="single" w:sz="6" w:space="0" w:color="auto"/>
              <w:right w:val="single" w:sz="6" w:space="0" w:color="auto"/>
            </w:tcBorders>
          </w:tcPr>
          <w:p w14:paraId="2B5A6E62" w14:textId="77777777" w:rsidR="00A027D8" w:rsidRPr="000A08E3" w:rsidDel="00421D84" w:rsidRDefault="00A027D8" w:rsidP="00BE28D4">
            <w:pPr>
              <w:pStyle w:val="tabletext11"/>
              <w:suppressAutoHyphens/>
              <w:jc w:val="center"/>
              <w:rPr>
                <w:del w:id="33309" w:author="Author"/>
              </w:rPr>
            </w:pPr>
            <w:del w:id="33310" w:author="Author">
              <w:r w:rsidRPr="000A08E3" w:rsidDel="00421D84">
                <w:delText>-0.05</w:delText>
              </w:r>
            </w:del>
          </w:p>
        </w:tc>
        <w:tc>
          <w:tcPr>
            <w:tcW w:w="2235" w:type="dxa"/>
            <w:tcBorders>
              <w:top w:val="nil"/>
              <w:left w:val="nil"/>
              <w:bottom w:val="single" w:sz="6" w:space="0" w:color="auto"/>
              <w:right w:val="single" w:sz="6" w:space="0" w:color="auto"/>
            </w:tcBorders>
          </w:tcPr>
          <w:p w14:paraId="47497147" w14:textId="77777777" w:rsidR="00A027D8" w:rsidRPr="000A08E3" w:rsidDel="00421D84" w:rsidRDefault="00A027D8" w:rsidP="00BE28D4">
            <w:pPr>
              <w:pStyle w:val="tabletext11"/>
              <w:suppressAutoHyphens/>
              <w:jc w:val="center"/>
              <w:rPr>
                <w:del w:id="33311" w:author="Author"/>
              </w:rPr>
            </w:pPr>
            <w:del w:id="33312" w:author="Author">
              <w:r w:rsidRPr="000A08E3" w:rsidDel="00421D84">
                <w:delText>– – – 89</w:delText>
              </w:r>
            </w:del>
          </w:p>
        </w:tc>
      </w:tr>
    </w:tbl>
    <w:p w14:paraId="71F2DC42" w14:textId="77777777" w:rsidR="00A027D8" w:rsidRPr="000A08E3" w:rsidDel="00421D84" w:rsidRDefault="00A027D8" w:rsidP="00BE28D4">
      <w:pPr>
        <w:pStyle w:val="tablecaption"/>
        <w:suppressAutoHyphens/>
        <w:rPr>
          <w:del w:id="33313" w:author="Author"/>
        </w:rPr>
      </w:pPr>
      <w:del w:id="33314" w:author="Author">
        <w:r w:rsidRPr="000A08E3" w:rsidDel="00421D84">
          <w:delText>Table 23.C.10. Contractors</w:delText>
        </w:r>
      </w:del>
    </w:p>
    <w:p w14:paraId="0CF8CA7D" w14:textId="77777777" w:rsidR="00A027D8" w:rsidRPr="000A08E3" w:rsidDel="00421D84" w:rsidRDefault="00A027D8" w:rsidP="00BE28D4">
      <w:pPr>
        <w:pStyle w:val="isonormal"/>
        <w:suppressAutoHyphens/>
        <w:rPr>
          <w:del w:id="33315" w:author="Author"/>
        </w:rPr>
      </w:pPr>
    </w:p>
    <w:p w14:paraId="3F7CD049" w14:textId="77777777" w:rsidR="00A027D8" w:rsidRPr="000A08E3" w:rsidDel="00421D84" w:rsidRDefault="00A027D8" w:rsidP="00BE28D4">
      <w:pPr>
        <w:pStyle w:val="outlinehd3"/>
        <w:suppressAutoHyphens/>
        <w:rPr>
          <w:del w:id="33316" w:author="Author"/>
        </w:rPr>
      </w:pPr>
      <w:del w:id="33317" w:author="Author">
        <w:r w:rsidRPr="000A08E3" w:rsidDel="00421D84">
          <w:tab/>
          <w:delText>11.</w:delText>
        </w:r>
        <w:r w:rsidRPr="000A08E3" w:rsidDel="00421D84">
          <w:tab/>
          <w:delText>Not Otherwise Specified</w:delText>
        </w:r>
      </w:del>
    </w:p>
    <w:p w14:paraId="324F672C" w14:textId="77777777" w:rsidR="00A027D8" w:rsidRPr="000A08E3" w:rsidDel="00421D84" w:rsidRDefault="00A027D8" w:rsidP="00BE28D4">
      <w:pPr>
        <w:pStyle w:val="space4"/>
        <w:suppressAutoHyphens/>
        <w:rPr>
          <w:del w:id="3331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A027D8" w:rsidRPr="000A08E3" w:rsidDel="00421D84" w14:paraId="4E1F7212" w14:textId="77777777" w:rsidTr="002F1572">
        <w:trPr>
          <w:cantSplit/>
          <w:trHeight w:val="190"/>
          <w:del w:id="33319" w:author="Author"/>
        </w:trPr>
        <w:tc>
          <w:tcPr>
            <w:tcW w:w="200" w:type="dxa"/>
            <w:tcBorders>
              <w:top w:val="nil"/>
              <w:left w:val="nil"/>
              <w:bottom w:val="nil"/>
              <w:right w:val="nil"/>
            </w:tcBorders>
          </w:tcPr>
          <w:p w14:paraId="2B35D6FB" w14:textId="77777777" w:rsidR="00A027D8" w:rsidRPr="000A08E3" w:rsidDel="00421D84" w:rsidRDefault="00A027D8" w:rsidP="00BE28D4">
            <w:pPr>
              <w:pStyle w:val="tablehead"/>
              <w:suppressAutoHyphens/>
              <w:rPr>
                <w:del w:id="33320" w:author="Author"/>
              </w:rPr>
            </w:pPr>
            <w:del w:id="33321" w:author="Author">
              <w:r w:rsidRPr="000A08E3" w:rsidDel="00421D84">
                <w:br/>
              </w:r>
            </w:del>
          </w:p>
        </w:tc>
        <w:tc>
          <w:tcPr>
            <w:tcW w:w="10080" w:type="dxa"/>
            <w:gridSpan w:val="3"/>
            <w:tcBorders>
              <w:top w:val="single" w:sz="6" w:space="0" w:color="auto"/>
              <w:left w:val="single" w:sz="6" w:space="0" w:color="auto"/>
              <w:bottom w:val="single" w:sz="6" w:space="0" w:color="auto"/>
              <w:right w:val="single" w:sz="6" w:space="0" w:color="auto"/>
            </w:tcBorders>
          </w:tcPr>
          <w:p w14:paraId="4B852669" w14:textId="77777777" w:rsidR="00A027D8" w:rsidRPr="000A08E3" w:rsidDel="00421D84" w:rsidRDefault="00A027D8" w:rsidP="00BE28D4">
            <w:pPr>
              <w:pStyle w:val="tablehead"/>
              <w:suppressAutoHyphens/>
              <w:rPr>
                <w:del w:id="33322" w:author="Author"/>
              </w:rPr>
            </w:pPr>
            <w:del w:id="33323" w:author="Author">
              <w:r w:rsidRPr="000A08E3" w:rsidDel="00421D84">
                <w:delText>Not Otherwise Specified</w:delText>
              </w:r>
              <w:r w:rsidRPr="000A08E3" w:rsidDel="00421D84">
                <w:br/>
                <w:delText>Secondary Factors For All Autos</w:delText>
              </w:r>
            </w:del>
          </w:p>
        </w:tc>
      </w:tr>
      <w:tr w:rsidR="00A027D8" w:rsidRPr="000A08E3" w:rsidDel="00421D84" w14:paraId="5A39B7B6" w14:textId="77777777" w:rsidTr="002F1572">
        <w:trPr>
          <w:cantSplit/>
          <w:trHeight w:val="190"/>
          <w:del w:id="33324" w:author="Author"/>
        </w:trPr>
        <w:tc>
          <w:tcPr>
            <w:tcW w:w="200" w:type="dxa"/>
            <w:tcBorders>
              <w:top w:val="nil"/>
              <w:left w:val="nil"/>
              <w:bottom w:val="nil"/>
              <w:right w:val="nil"/>
            </w:tcBorders>
          </w:tcPr>
          <w:p w14:paraId="2767F3E8" w14:textId="77777777" w:rsidR="00A027D8" w:rsidRPr="000A08E3" w:rsidDel="00421D84" w:rsidRDefault="00A027D8" w:rsidP="00BE28D4">
            <w:pPr>
              <w:pStyle w:val="tabletext11"/>
              <w:suppressAutoHyphens/>
              <w:rPr>
                <w:del w:id="33325" w:author="Author"/>
              </w:rPr>
            </w:pPr>
          </w:p>
        </w:tc>
        <w:tc>
          <w:tcPr>
            <w:tcW w:w="5610" w:type="dxa"/>
            <w:tcBorders>
              <w:top w:val="single" w:sz="6" w:space="0" w:color="auto"/>
              <w:left w:val="single" w:sz="6" w:space="0" w:color="auto"/>
              <w:bottom w:val="single" w:sz="6" w:space="0" w:color="auto"/>
              <w:right w:val="nil"/>
            </w:tcBorders>
          </w:tcPr>
          <w:p w14:paraId="5A04DD2D" w14:textId="77777777" w:rsidR="00A027D8" w:rsidRPr="000A08E3" w:rsidDel="00421D84" w:rsidRDefault="00A027D8" w:rsidP="00BE28D4">
            <w:pPr>
              <w:pStyle w:val="tablehead"/>
              <w:suppressAutoHyphens/>
              <w:rPr>
                <w:del w:id="33326" w:author="Author"/>
              </w:rPr>
            </w:pPr>
            <w:del w:id="33327" w:author="Author">
              <w:r w:rsidRPr="000A08E3" w:rsidDel="00421D84">
                <w:delText>Classification</w:delText>
              </w:r>
            </w:del>
          </w:p>
        </w:tc>
        <w:tc>
          <w:tcPr>
            <w:tcW w:w="2235" w:type="dxa"/>
            <w:tcBorders>
              <w:top w:val="single" w:sz="6" w:space="0" w:color="auto"/>
              <w:left w:val="single" w:sz="6" w:space="0" w:color="auto"/>
              <w:bottom w:val="nil"/>
              <w:right w:val="single" w:sz="6" w:space="0" w:color="auto"/>
            </w:tcBorders>
          </w:tcPr>
          <w:p w14:paraId="07A5F5A5" w14:textId="77777777" w:rsidR="00A027D8" w:rsidRPr="000A08E3" w:rsidDel="00421D84" w:rsidRDefault="00A027D8" w:rsidP="00BE28D4">
            <w:pPr>
              <w:pStyle w:val="tablehead"/>
              <w:suppressAutoHyphens/>
              <w:rPr>
                <w:del w:id="33328" w:author="Author"/>
              </w:rPr>
            </w:pPr>
            <w:del w:id="33329" w:author="Author">
              <w:r w:rsidRPr="000A08E3" w:rsidDel="00421D84">
                <w:delText>Secondary Factor</w:delText>
              </w:r>
            </w:del>
          </w:p>
        </w:tc>
        <w:tc>
          <w:tcPr>
            <w:tcW w:w="2235" w:type="dxa"/>
            <w:tcBorders>
              <w:top w:val="single" w:sz="6" w:space="0" w:color="auto"/>
              <w:left w:val="nil"/>
              <w:bottom w:val="nil"/>
              <w:right w:val="single" w:sz="6" w:space="0" w:color="auto"/>
            </w:tcBorders>
          </w:tcPr>
          <w:p w14:paraId="04CD7CCF" w14:textId="77777777" w:rsidR="00A027D8" w:rsidRPr="000A08E3" w:rsidDel="00421D84" w:rsidRDefault="00A027D8" w:rsidP="00BE28D4">
            <w:pPr>
              <w:pStyle w:val="tablehead"/>
              <w:suppressAutoHyphens/>
              <w:rPr>
                <w:del w:id="33330" w:author="Author"/>
              </w:rPr>
            </w:pPr>
            <w:del w:id="33331" w:author="Author">
              <w:r w:rsidRPr="000A08E3" w:rsidDel="00421D84">
                <w:delText>Code</w:delText>
              </w:r>
            </w:del>
          </w:p>
        </w:tc>
      </w:tr>
      <w:tr w:rsidR="00A027D8" w:rsidRPr="000A08E3" w:rsidDel="00421D84" w14:paraId="7EC3BE38" w14:textId="77777777" w:rsidTr="002F1572">
        <w:trPr>
          <w:cantSplit/>
          <w:trHeight w:val="190"/>
          <w:del w:id="33332" w:author="Author"/>
        </w:trPr>
        <w:tc>
          <w:tcPr>
            <w:tcW w:w="200" w:type="dxa"/>
            <w:tcBorders>
              <w:top w:val="nil"/>
              <w:left w:val="nil"/>
              <w:bottom w:val="nil"/>
              <w:right w:val="nil"/>
            </w:tcBorders>
          </w:tcPr>
          <w:p w14:paraId="7349A8E4" w14:textId="77777777" w:rsidR="00A027D8" w:rsidRPr="000A08E3" w:rsidDel="00421D84" w:rsidRDefault="00A027D8" w:rsidP="00BE28D4">
            <w:pPr>
              <w:pStyle w:val="tabletext11"/>
              <w:suppressAutoHyphens/>
              <w:rPr>
                <w:del w:id="33333" w:author="Author"/>
              </w:rPr>
            </w:pPr>
          </w:p>
        </w:tc>
        <w:tc>
          <w:tcPr>
            <w:tcW w:w="5610" w:type="dxa"/>
            <w:tcBorders>
              <w:top w:val="single" w:sz="6" w:space="0" w:color="auto"/>
              <w:left w:val="single" w:sz="6" w:space="0" w:color="auto"/>
              <w:bottom w:val="nil"/>
              <w:right w:val="nil"/>
            </w:tcBorders>
          </w:tcPr>
          <w:p w14:paraId="6BE1229E" w14:textId="77777777" w:rsidR="00A027D8" w:rsidRPr="000A08E3" w:rsidDel="00421D84" w:rsidRDefault="00A027D8" w:rsidP="00BE28D4">
            <w:pPr>
              <w:pStyle w:val="tabletext11"/>
              <w:suppressAutoHyphens/>
              <w:ind w:left="160" w:hanging="160"/>
              <w:rPr>
                <w:del w:id="33334" w:author="Author"/>
              </w:rPr>
            </w:pPr>
            <w:del w:id="33335" w:author="Author">
              <w:r w:rsidRPr="000A08E3" w:rsidDel="00421D84">
                <w:rPr>
                  <w:b/>
                </w:rPr>
                <w:delText>a.</w:delText>
              </w:r>
              <w:r w:rsidRPr="000A08E3" w:rsidDel="00421D84">
                <w:delText xml:space="preserve"> Logging and Lumbering</w:delText>
              </w:r>
            </w:del>
          </w:p>
        </w:tc>
        <w:tc>
          <w:tcPr>
            <w:tcW w:w="2235" w:type="dxa"/>
            <w:tcBorders>
              <w:top w:val="single" w:sz="6" w:space="0" w:color="auto"/>
              <w:left w:val="single" w:sz="6" w:space="0" w:color="auto"/>
              <w:bottom w:val="nil"/>
              <w:right w:val="single" w:sz="6" w:space="0" w:color="auto"/>
            </w:tcBorders>
          </w:tcPr>
          <w:p w14:paraId="36FA07E7" w14:textId="77777777" w:rsidR="00A027D8" w:rsidRPr="000A08E3" w:rsidDel="00421D84" w:rsidRDefault="00A027D8" w:rsidP="00BE28D4">
            <w:pPr>
              <w:pStyle w:val="tabletext11"/>
              <w:suppressAutoHyphens/>
              <w:jc w:val="center"/>
              <w:rPr>
                <w:del w:id="33336" w:author="Author"/>
              </w:rPr>
            </w:pPr>
            <w:del w:id="33337" w:author="Author">
              <w:r w:rsidRPr="000A08E3" w:rsidDel="00421D84">
                <w:delText>0.35</w:delText>
              </w:r>
            </w:del>
          </w:p>
        </w:tc>
        <w:tc>
          <w:tcPr>
            <w:tcW w:w="2235" w:type="dxa"/>
            <w:tcBorders>
              <w:top w:val="single" w:sz="6" w:space="0" w:color="auto"/>
              <w:left w:val="nil"/>
              <w:bottom w:val="nil"/>
              <w:right w:val="single" w:sz="6" w:space="0" w:color="auto"/>
            </w:tcBorders>
          </w:tcPr>
          <w:p w14:paraId="310DF02D" w14:textId="77777777" w:rsidR="00A027D8" w:rsidRPr="000A08E3" w:rsidDel="00421D84" w:rsidRDefault="00A027D8" w:rsidP="00BE28D4">
            <w:pPr>
              <w:pStyle w:val="tabletext11"/>
              <w:suppressAutoHyphens/>
              <w:jc w:val="center"/>
              <w:rPr>
                <w:del w:id="33338" w:author="Author"/>
              </w:rPr>
            </w:pPr>
            <w:del w:id="33339" w:author="Author">
              <w:r w:rsidRPr="000A08E3" w:rsidDel="00421D84">
                <w:delText>– – – 91</w:delText>
              </w:r>
            </w:del>
          </w:p>
        </w:tc>
      </w:tr>
      <w:tr w:rsidR="00A027D8" w:rsidRPr="000A08E3" w:rsidDel="00421D84" w14:paraId="266B1717" w14:textId="77777777" w:rsidTr="002F1572">
        <w:trPr>
          <w:cantSplit/>
          <w:trHeight w:val="190"/>
          <w:del w:id="33340" w:author="Author"/>
        </w:trPr>
        <w:tc>
          <w:tcPr>
            <w:tcW w:w="200" w:type="dxa"/>
            <w:tcBorders>
              <w:top w:val="nil"/>
              <w:left w:val="nil"/>
              <w:bottom w:val="nil"/>
              <w:right w:val="nil"/>
            </w:tcBorders>
          </w:tcPr>
          <w:p w14:paraId="36655C50" w14:textId="77777777" w:rsidR="00A027D8" w:rsidRPr="000A08E3" w:rsidDel="00421D84" w:rsidRDefault="00A027D8" w:rsidP="00BE28D4">
            <w:pPr>
              <w:pStyle w:val="tabletext11"/>
              <w:suppressAutoHyphens/>
              <w:rPr>
                <w:del w:id="33341" w:author="Author"/>
              </w:rPr>
            </w:pPr>
          </w:p>
        </w:tc>
        <w:tc>
          <w:tcPr>
            <w:tcW w:w="5610" w:type="dxa"/>
            <w:tcBorders>
              <w:top w:val="nil"/>
              <w:left w:val="single" w:sz="6" w:space="0" w:color="auto"/>
              <w:bottom w:val="nil"/>
              <w:right w:val="nil"/>
            </w:tcBorders>
          </w:tcPr>
          <w:p w14:paraId="6993272D" w14:textId="77777777" w:rsidR="00A027D8" w:rsidRPr="000A08E3" w:rsidDel="00421D84" w:rsidRDefault="00A027D8" w:rsidP="00BE28D4">
            <w:pPr>
              <w:pStyle w:val="tabletext11"/>
              <w:suppressAutoHyphens/>
              <w:rPr>
                <w:del w:id="33342" w:author="Author"/>
              </w:rPr>
            </w:pPr>
          </w:p>
        </w:tc>
        <w:tc>
          <w:tcPr>
            <w:tcW w:w="2235" w:type="dxa"/>
            <w:tcBorders>
              <w:top w:val="nil"/>
              <w:left w:val="single" w:sz="6" w:space="0" w:color="auto"/>
              <w:bottom w:val="nil"/>
              <w:right w:val="single" w:sz="6" w:space="0" w:color="auto"/>
            </w:tcBorders>
          </w:tcPr>
          <w:p w14:paraId="4D52D971" w14:textId="77777777" w:rsidR="00A027D8" w:rsidRPr="000A08E3" w:rsidDel="00421D84" w:rsidRDefault="00A027D8" w:rsidP="00BE28D4">
            <w:pPr>
              <w:pStyle w:val="tabletext11"/>
              <w:suppressAutoHyphens/>
              <w:jc w:val="center"/>
              <w:rPr>
                <w:del w:id="33343" w:author="Author"/>
              </w:rPr>
            </w:pPr>
          </w:p>
        </w:tc>
        <w:tc>
          <w:tcPr>
            <w:tcW w:w="2235" w:type="dxa"/>
            <w:tcBorders>
              <w:top w:val="nil"/>
              <w:left w:val="nil"/>
              <w:bottom w:val="nil"/>
              <w:right w:val="single" w:sz="6" w:space="0" w:color="auto"/>
            </w:tcBorders>
          </w:tcPr>
          <w:p w14:paraId="7E6C93B2" w14:textId="77777777" w:rsidR="00A027D8" w:rsidRPr="000A08E3" w:rsidDel="00421D84" w:rsidRDefault="00A027D8" w:rsidP="00BE28D4">
            <w:pPr>
              <w:pStyle w:val="tabletext11"/>
              <w:suppressAutoHyphens/>
              <w:jc w:val="center"/>
              <w:rPr>
                <w:del w:id="33344" w:author="Author"/>
              </w:rPr>
            </w:pPr>
          </w:p>
        </w:tc>
      </w:tr>
      <w:tr w:rsidR="00A027D8" w:rsidRPr="000A08E3" w:rsidDel="00421D84" w14:paraId="02F4212E" w14:textId="77777777" w:rsidTr="002F1572">
        <w:trPr>
          <w:cantSplit/>
          <w:trHeight w:val="190"/>
          <w:del w:id="33345" w:author="Author"/>
        </w:trPr>
        <w:tc>
          <w:tcPr>
            <w:tcW w:w="200" w:type="dxa"/>
            <w:tcBorders>
              <w:top w:val="nil"/>
              <w:left w:val="nil"/>
              <w:bottom w:val="nil"/>
              <w:right w:val="nil"/>
            </w:tcBorders>
          </w:tcPr>
          <w:p w14:paraId="756197E8" w14:textId="77777777" w:rsidR="00A027D8" w:rsidRPr="000A08E3" w:rsidDel="00421D84" w:rsidRDefault="00A027D8" w:rsidP="00BE28D4">
            <w:pPr>
              <w:pStyle w:val="tabletext11"/>
              <w:suppressAutoHyphens/>
              <w:rPr>
                <w:del w:id="33346" w:author="Author"/>
              </w:rPr>
            </w:pPr>
          </w:p>
        </w:tc>
        <w:tc>
          <w:tcPr>
            <w:tcW w:w="5610" w:type="dxa"/>
            <w:tcBorders>
              <w:top w:val="nil"/>
              <w:left w:val="single" w:sz="6" w:space="0" w:color="auto"/>
              <w:bottom w:val="single" w:sz="6" w:space="0" w:color="auto"/>
              <w:right w:val="nil"/>
            </w:tcBorders>
          </w:tcPr>
          <w:p w14:paraId="3C0D9538" w14:textId="77777777" w:rsidR="00A027D8" w:rsidRPr="000A08E3" w:rsidDel="00421D84" w:rsidRDefault="00A027D8" w:rsidP="00BE28D4">
            <w:pPr>
              <w:pStyle w:val="tabletext11"/>
              <w:suppressAutoHyphens/>
              <w:rPr>
                <w:del w:id="33347" w:author="Author"/>
                <w:b/>
              </w:rPr>
            </w:pPr>
            <w:del w:id="33348" w:author="Author">
              <w:r w:rsidRPr="000A08E3" w:rsidDel="00421D84">
                <w:rPr>
                  <w:b/>
                </w:rPr>
                <w:delText>b.</w:delText>
              </w:r>
              <w:r w:rsidRPr="000A08E3" w:rsidDel="00421D84">
                <w:delText xml:space="preserve"> All Other</w:delText>
              </w:r>
            </w:del>
          </w:p>
        </w:tc>
        <w:tc>
          <w:tcPr>
            <w:tcW w:w="2235" w:type="dxa"/>
            <w:tcBorders>
              <w:top w:val="nil"/>
              <w:left w:val="single" w:sz="6" w:space="0" w:color="auto"/>
              <w:bottom w:val="single" w:sz="6" w:space="0" w:color="auto"/>
              <w:right w:val="single" w:sz="6" w:space="0" w:color="auto"/>
            </w:tcBorders>
          </w:tcPr>
          <w:p w14:paraId="70225B95" w14:textId="77777777" w:rsidR="00A027D8" w:rsidRPr="000A08E3" w:rsidDel="00421D84" w:rsidRDefault="00A027D8" w:rsidP="00BE28D4">
            <w:pPr>
              <w:pStyle w:val="tabletext11"/>
              <w:suppressAutoHyphens/>
              <w:jc w:val="center"/>
              <w:rPr>
                <w:del w:id="33349" w:author="Author"/>
              </w:rPr>
            </w:pPr>
            <w:del w:id="33350" w:author="Author">
              <w:r w:rsidRPr="000A08E3" w:rsidDel="00421D84">
                <w:delText>0.00</w:delText>
              </w:r>
            </w:del>
          </w:p>
        </w:tc>
        <w:tc>
          <w:tcPr>
            <w:tcW w:w="2235" w:type="dxa"/>
            <w:tcBorders>
              <w:top w:val="nil"/>
              <w:left w:val="nil"/>
              <w:bottom w:val="single" w:sz="6" w:space="0" w:color="auto"/>
              <w:right w:val="single" w:sz="6" w:space="0" w:color="auto"/>
            </w:tcBorders>
          </w:tcPr>
          <w:p w14:paraId="712065F3" w14:textId="77777777" w:rsidR="00A027D8" w:rsidRPr="000A08E3" w:rsidDel="00421D84" w:rsidRDefault="00A027D8" w:rsidP="00BE28D4">
            <w:pPr>
              <w:pStyle w:val="tabletext11"/>
              <w:suppressAutoHyphens/>
              <w:jc w:val="center"/>
              <w:rPr>
                <w:del w:id="33351" w:author="Author"/>
              </w:rPr>
            </w:pPr>
            <w:del w:id="33352" w:author="Author">
              <w:r w:rsidRPr="000A08E3" w:rsidDel="00421D84">
                <w:delText>– – – 99</w:delText>
              </w:r>
            </w:del>
          </w:p>
        </w:tc>
      </w:tr>
    </w:tbl>
    <w:p w14:paraId="6AA98599" w14:textId="77777777" w:rsidR="00A027D8" w:rsidRPr="000A08E3" w:rsidDel="00421D84" w:rsidRDefault="00A027D8" w:rsidP="00BE28D4">
      <w:pPr>
        <w:pStyle w:val="tablecaption"/>
        <w:suppressAutoHyphens/>
        <w:rPr>
          <w:del w:id="33353" w:author="Author"/>
        </w:rPr>
      </w:pPr>
      <w:del w:id="33354" w:author="Author">
        <w:r w:rsidRPr="000A08E3" w:rsidDel="00421D84">
          <w:delText>Table 23.C.11. Not Otherwise Specified</w:delText>
        </w:r>
      </w:del>
    </w:p>
    <w:p w14:paraId="04773F04" w14:textId="77777777" w:rsidR="00A027D8" w:rsidRPr="000A08E3" w:rsidDel="00421D84" w:rsidRDefault="00A027D8" w:rsidP="00BE28D4">
      <w:pPr>
        <w:pStyle w:val="isonormal"/>
        <w:suppressAutoHyphens/>
        <w:rPr>
          <w:del w:id="33355" w:author="Author"/>
        </w:rPr>
      </w:pPr>
    </w:p>
    <w:p w14:paraId="6DB92D4E" w14:textId="77777777" w:rsidR="00A027D8" w:rsidRPr="000A08E3" w:rsidDel="00421D84" w:rsidRDefault="00A027D8" w:rsidP="00BE28D4">
      <w:pPr>
        <w:pStyle w:val="blocktext1"/>
        <w:suppressAutoHyphens/>
        <w:rPr>
          <w:del w:id="33356" w:author="Author"/>
        </w:rPr>
      </w:pPr>
      <w:del w:id="33357" w:author="Author">
        <w:r w:rsidRPr="000A08E3" w:rsidDel="00421D84">
          <w:delText xml:space="preserve">Paragraph </w:delText>
        </w:r>
        <w:r w:rsidRPr="000A08E3" w:rsidDel="00421D84">
          <w:rPr>
            <w:b/>
          </w:rPr>
          <w:delText>D.3.</w:delText>
        </w:r>
        <w:r w:rsidRPr="000A08E3" w:rsidDel="00421D84">
          <w:delText xml:space="preserve"> is replaced by the following:</w:delText>
        </w:r>
      </w:del>
    </w:p>
    <w:p w14:paraId="740BF3A8" w14:textId="77777777" w:rsidR="00A027D8" w:rsidRPr="000A08E3" w:rsidDel="00421D84" w:rsidRDefault="00A027D8" w:rsidP="00BE28D4">
      <w:pPr>
        <w:pStyle w:val="outlinehd2"/>
        <w:suppressAutoHyphens/>
        <w:rPr>
          <w:del w:id="33358" w:author="Author"/>
        </w:rPr>
      </w:pPr>
      <w:del w:id="33359" w:author="Author">
        <w:r w:rsidRPr="000A08E3" w:rsidDel="00421D84">
          <w:lastRenderedPageBreak/>
          <w:tab/>
          <w:delText>D.</w:delText>
        </w:r>
        <w:r w:rsidRPr="000A08E3" w:rsidDel="00421D84">
          <w:tab/>
          <w:delText>Special Provisions For Certain Risks</w:delText>
        </w:r>
      </w:del>
    </w:p>
    <w:p w14:paraId="098F6AA5" w14:textId="77777777" w:rsidR="00A027D8" w:rsidRPr="000A08E3" w:rsidDel="00421D84" w:rsidRDefault="00A027D8" w:rsidP="00BE28D4">
      <w:pPr>
        <w:pStyle w:val="outlinehd3"/>
        <w:suppressAutoHyphens/>
        <w:rPr>
          <w:del w:id="33360" w:author="Author"/>
        </w:rPr>
      </w:pPr>
      <w:del w:id="33361" w:author="Author">
        <w:r w:rsidRPr="000A08E3" w:rsidDel="00421D84">
          <w:tab/>
          <w:delText>3.</w:delText>
        </w:r>
        <w:r w:rsidRPr="000A08E3" w:rsidDel="00421D84">
          <w:tab/>
          <w:delText>Amusement Devices (Class Code 7905)</w:delText>
        </w:r>
      </w:del>
    </w:p>
    <w:p w14:paraId="5DFB0419" w14:textId="77777777" w:rsidR="00A027D8" w:rsidRPr="000A08E3" w:rsidDel="00421D84" w:rsidRDefault="00A027D8" w:rsidP="00BE28D4">
      <w:pPr>
        <w:pStyle w:val="blocktext4"/>
        <w:suppressAutoHyphens/>
        <w:rPr>
          <w:del w:id="33362" w:author="Author"/>
        </w:rPr>
      </w:pPr>
      <w:del w:id="33363" w:author="Author">
        <w:r w:rsidRPr="000A08E3" w:rsidDel="00421D84">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01D909DA" w14:textId="77777777" w:rsidR="00A027D8" w:rsidRPr="000A08E3" w:rsidDel="00421D84" w:rsidRDefault="00A027D8" w:rsidP="00BE28D4">
      <w:pPr>
        <w:pStyle w:val="space4"/>
        <w:suppressAutoHyphens/>
        <w:rPr>
          <w:del w:id="333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27D8" w:rsidRPr="000A08E3" w:rsidDel="00421D84" w14:paraId="20CE1AFA" w14:textId="77777777" w:rsidTr="002F1572">
        <w:trPr>
          <w:cantSplit/>
          <w:trHeight w:val="190"/>
          <w:del w:id="33365" w:author="Author"/>
        </w:trPr>
        <w:tc>
          <w:tcPr>
            <w:tcW w:w="200" w:type="dxa"/>
            <w:tcBorders>
              <w:top w:val="nil"/>
              <w:left w:val="nil"/>
              <w:bottom w:val="nil"/>
              <w:right w:val="nil"/>
            </w:tcBorders>
          </w:tcPr>
          <w:p w14:paraId="7E5BB0B5" w14:textId="77777777" w:rsidR="00A027D8" w:rsidRPr="000A08E3" w:rsidDel="00421D84" w:rsidRDefault="00A027D8" w:rsidP="00BE28D4">
            <w:pPr>
              <w:pStyle w:val="tablehead"/>
              <w:suppressAutoHyphens/>
              <w:rPr>
                <w:del w:id="33366" w:author="Author"/>
              </w:rPr>
            </w:pPr>
          </w:p>
        </w:tc>
        <w:tc>
          <w:tcPr>
            <w:tcW w:w="4800" w:type="dxa"/>
            <w:tcBorders>
              <w:top w:val="single" w:sz="6" w:space="0" w:color="auto"/>
              <w:left w:val="single" w:sz="6" w:space="0" w:color="auto"/>
              <w:bottom w:val="single" w:sz="6" w:space="0" w:color="auto"/>
              <w:right w:val="single" w:sz="6" w:space="0" w:color="auto"/>
            </w:tcBorders>
          </w:tcPr>
          <w:p w14:paraId="1E96F8A9" w14:textId="77777777" w:rsidR="00A027D8" w:rsidRPr="000A08E3" w:rsidDel="00421D84" w:rsidRDefault="00A027D8" w:rsidP="00BE28D4">
            <w:pPr>
              <w:pStyle w:val="tablehead"/>
              <w:suppressAutoHyphens/>
              <w:rPr>
                <w:del w:id="33367" w:author="Author"/>
              </w:rPr>
            </w:pPr>
            <w:del w:id="33368" w:author="Author">
              <w:r w:rsidRPr="000A08E3" w:rsidDel="00421D84">
                <w:delText>Factor</w:delText>
              </w:r>
            </w:del>
          </w:p>
        </w:tc>
      </w:tr>
      <w:tr w:rsidR="00A027D8" w:rsidRPr="000A08E3" w:rsidDel="00421D84" w14:paraId="3C9EC36A" w14:textId="77777777" w:rsidTr="002F1572">
        <w:trPr>
          <w:cantSplit/>
          <w:trHeight w:val="190"/>
          <w:del w:id="33369" w:author="Author"/>
        </w:trPr>
        <w:tc>
          <w:tcPr>
            <w:tcW w:w="200" w:type="dxa"/>
            <w:tcBorders>
              <w:top w:val="nil"/>
              <w:left w:val="nil"/>
              <w:bottom w:val="nil"/>
              <w:right w:val="nil"/>
            </w:tcBorders>
          </w:tcPr>
          <w:p w14:paraId="1DEDA969" w14:textId="77777777" w:rsidR="00A027D8" w:rsidRPr="000A08E3" w:rsidDel="00421D84" w:rsidRDefault="00A027D8" w:rsidP="00BE28D4">
            <w:pPr>
              <w:pStyle w:val="tabletext11"/>
              <w:suppressAutoHyphens/>
              <w:jc w:val="center"/>
              <w:rPr>
                <w:del w:id="33370" w:author="Author"/>
              </w:rPr>
            </w:pPr>
          </w:p>
        </w:tc>
        <w:tc>
          <w:tcPr>
            <w:tcW w:w="4800" w:type="dxa"/>
            <w:tcBorders>
              <w:top w:val="single" w:sz="6" w:space="0" w:color="auto"/>
              <w:left w:val="single" w:sz="6" w:space="0" w:color="auto"/>
              <w:bottom w:val="single" w:sz="6" w:space="0" w:color="auto"/>
              <w:right w:val="single" w:sz="6" w:space="0" w:color="auto"/>
            </w:tcBorders>
          </w:tcPr>
          <w:p w14:paraId="4188EAA6" w14:textId="77777777" w:rsidR="00A027D8" w:rsidRPr="000A08E3" w:rsidDel="00421D84" w:rsidRDefault="00A027D8" w:rsidP="00BE28D4">
            <w:pPr>
              <w:pStyle w:val="tabletext11"/>
              <w:suppressAutoHyphens/>
              <w:jc w:val="center"/>
              <w:rPr>
                <w:del w:id="33371" w:author="Author"/>
              </w:rPr>
            </w:pPr>
            <w:del w:id="33372" w:author="Author">
              <w:r w:rsidRPr="000A08E3" w:rsidDel="00421D84">
                <w:delText>1.60</w:delText>
              </w:r>
            </w:del>
          </w:p>
        </w:tc>
      </w:tr>
    </w:tbl>
    <w:p w14:paraId="31BB7C92" w14:textId="77777777" w:rsidR="00A027D8" w:rsidRPr="000A08E3" w:rsidDel="00421D84" w:rsidRDefault="00A027D8" w:rsidP="00BE28D4">
      <w:pPr>
        <w:pStyle w:val="tablecaption"/>
        <w:suppressAutoHyphens/>
        <w:rPr>
          <w:del w:id="33373" w:author="Author"/>
        </w:rPr>
      </w:pPr>
      <w:del w:id="33374" w:author="Author">
        <w:r w:rsidRPr="000A08E3" w:rsidDel="00421D84">
          <w:delText>Table 23.D.3. Amusement Devices Liability Coverage Factor</w:delText>
        </w:r>
      </w:del>
    </w:p>
    <w:p w14:paraId="00A6B653" w14:textId="77777777" w:rsidR="00A027D8" w:rsidRPr="000A08E3" w:rsidDel="00421D84" w:rsidRDefault="00A027D8" w:rsidP="00BE28D4">
      <w:pPr>
        <w:pStyle w:val="isonormal"/>
        <w:suppressAutoHyphens/>
        <w:rPr>
          <w:del w:id="33375" w:author="Author"/>
        </w:rPr>
      </w:pPr>
    </w:p>
    <w:p w14:paraId="16AD33FE" w14:textId="77777777" w:rsidR="00A027D8" w:rsidRPr="000A08E3" w:rsidDel="00421D84" w:rsidRDefault="00A027D8" w:rsidP="00BE28D4">
      <w:pPr>
        <w:pStyle w:val="blocktext1"/>
        <w:suppressAutoHyphens/>
        <w:rPr>
          <w:del w:id="33376" w:author="Author"/>
        </w:rPr>
      </w:pPr>
      <w:del w:id="33377" w:author="Author">
        <w:r w:rsidRPr="000A08E3" w:rsidDel="00421D84">
          <w:delText xml:space="preserve">The following is added to Paragraph </w:delText>
        </w:r>
        <w:r w:rsidRPr="000A08E3" w:rsidDel="00421D84">
          <w:rPr>
            <w:b/>
          </w:rPr>
          <w:delText>D.8.:</w:delText>
        </w:r>
      </w:del>
    </w:p>
    <w:p w14:paraId="0DB066B4" w14:textId="77777777" w:rsidR="00A027D8" w:rsidRPr="000A08E3" w:rsidDel="00421D84" w:rsidRDefault="00A027D8" w:rsidP="00BE28D4">
      <w:pPr>
        <w:pStyle w:val="blocktext4"/>
        <w:suppressAutoHyphens/>
        <w:rPr>
          <w:del w:id="33378" w:author="Author"/>
        </w:rPr>
      </w:pPr>
      <w:del w:id="33379" w:author="Author">
        <w:r w:rsidRPr="000A08E3" w:rsidDel="00421D84">
          <w:delText>To provide additional coverages for all territories, multiply the Specified Causes of Loss premium by the following factors:</w:delText>
        </w:r>
      </w:del>
    </w:p>
    <w:p w14:paraId="4360B4AF" w14:textId="77777777" w:rsidR="00A027D8" w:rsidRPr="000A08E3" w:rsidDel="00421D84" w:rsidRDefault="00A027D8" w:rsidP="00BE28D4">
      <w:pPr>
        <w:pStyle w:val="space4"/>
        <w:suppressAutoHyphens/>
        <w:rPr>
          <w:del w:id="333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665"/>
        <w:gridCol w:w="230"/>
      </w:tblGrid>
      <w:tr w:rsidR="00A027D8" w:rsidRPr="000A08E3" w:rsidDel="00421D84" w14:paraId="4E4952CB" w14:textId="77777777" w:rsidTr="002F1572">
        <w:trPr>
          <w:trHeight w:val="190"/>
          <w:del w:id="33381" w:author="Author"/>
        </w:trPr>
        <w:tc>
          <w:tcPr>
            <w:tcW w:w="200" w:type="dxa"/>
            <w:tcBorders>
              <w:top w:val="nil"/>
              <w:left w:val="nil"/>
              <w:bottom w:val="nil"/>
              <w:right w:val="nil"/>
            </w:tcBorders>
          </w:tcPr>
          <w:p w14:paraId="700082FD" w14:textId="77777777" w:rsidR="00A027D8" w:rsidRPr="000A08E3" w:rsidDel="00421D84" w:rsidRDefault="00A027D8" w:rsidP="00BE28D4">
            <w:pPr>
              <w:pStyle w:val="tablehead"/>
              <w:suppressAutoHyphens/>
              <w:rPr>
                <w:del w:id="33382" w:author="Author"/>
              </w:rPr>
            </w:pPr>
          </w:p>
        </w:tc>
        <w:tc>
          <w:tcPr>
            <w:tcW w:w="3905" w:type="dxa"/>
            <w:tcBorders>
              <w:top w:val="single" w:sz="6" w:space="0" w:color="auto"/>
              <w:left w:val="single" w:sz="6" w:space="0" w:color="auto"/>
              <w:bottom w:val="nil"/>
              <w:right w:val="single" w:sz="6" w:space="0" w:color="auto"/>
            </w:tcBorders>
          </w:tcPr>
          <w:p w14:paraId="5EAE0B29" w14:textId="77777777" w:rsidR="00A027D8" w:rsidRPr="000A08E3" w:rsidDel="00421D84" w:rsidRDefault="00A027D8" w:rsidP="00BE28D4">
            <w:pPr>
              <w:pStyle w:val="tablehead"/>
              <w:suppressAutoHyphens/>
              <w:rPr>
                <w:del w:id="33383" w:author="Author"/>
              </w:rPr>
            </w:pPr>
            <w:del w:id="33384" w:author="Author">
              <w:r w:rsidRPr="000A08E3" w:rsidDel="00421D84">
                <w:delText>Coverage</w:delText>
              </w:r>
            </w:del>
          </w:p>
        </w:tc>
        <w:tc>
          <w:tcPr>
            <w:tcW w:w="895" w:type="dxa"/>
            <w:gridSpan w:val="2"/>
            <w:tcBorders>
              <w:top w:val="single" w:sz="6" w:space="0" w:color="auto"/>
              <w:left w:val="single" w:sz="6" w:space="0" w:color="auto"/>
              <w:bottom w:val="nil"/>
              <w:right w:val="single" w:sz="6" w:space="0" w:color="auto"/>
            </w:tcBorders>
          </w:tcPr>
          <w:p w14:paraId="55EF096C" w14:textId="77777777" w:rsidR="00A027D8" w:rsidRPr="000A08E3" w:rsidDel="00421D84" w:rsidRDefault="00A027D8" w:rsidP="00BE28D4">
            <w:pPr>
              <w:pStyle w:val="tablehead"/>
              <w:suppressAutoHyphens/>
              <w:rPr>
                <w:del w:id="33385" w:author="Author"/>
              </w:rPr>
            </w:pPr>
            <w:del w:id="33386" w:author="Author">
              <w:r w:rsidRPr="000A08E3" w:rsidDel="00421D84">
                <w:delText>Factor</w:delText>
              </w:r>
            </w:del>
          </w:p>
        </w:tc>
      </w:tr>
      <w:tr w:rsidR="00A027D8" w:rsidRPr="000A08E3" w:rsidDel="00421D84" w14:paraId="61A3A7B3" w14:textId="77777777" w:rsidTr="002F1572">
        <w:trPr>
          <w:trHeight w:val="190"/>
          <w:del w:id="33387" w:author="Author"/>
        </w:trPr>
        <w:tc>
          <w:tcPr>
            <w:tcW w:w="200" w:type="dxa"/>
            <w:tcBorders>
              <w:top w:val="nil"/>
              <w:left w:val="nil"/>
              <w:bottom w:val="nil"/>
              <w:right w:val="nil"/>
            </w:tcBorders>
          </w:tcPr>
          <w:p w14:paraId="6DFA186D" w14:textId="77777777" w:rsidR="00A027D8" w:rsidRPr="000A08E3" w:rsidDel="00421D84" w:rsidRDefault="00A027D8" w:rsidP="00BE28D4">
            <w:pPr>
              <w:pStyle w:val="tabletext11"/>
              <w:suppressAutoHyphens/>
              <w:rPr>
                <w:del w:id="33388" w:author="Author"/>
              </w:rPr>
            </w:pPr>
          </w:p>
        </w:tc>
        <w:tc>
          <w:tcPr>
            <w:tcW w:w="3905" w:type="dxa"/>
            <w:tcBorders>
              <w:top w:val="single" w:sz="6" w:space="0" w:color="auto"/>
              <w:left w:val="single" w:sz="6" w:space="0" w:color="auto"/>
              <w:bottom w:val="single" w:sz="6" w:space="0" w:color="auto"/>
              <w:right w:val="single" w:sz="6" w:space="0" w:color="auto"/>
            </w:tcBorders>
          </w:tcPr>
          <w:p w14:paraId="2E87EFE8" w14:textId="77777777" w:rsidR="00A027D8" w:rsidRPr="000A08E3" w:rsidDel="00421D84" w:rsidRDefault="00A027D8" w:rsidP="00BE28D4">
            <w:pPr>
              <w:pStyle w:val="tabletext11"/>
              <w:suppressAutoHyphens/>
              <w:rPr>
                <w:del w:id="33389" w:author="Author"/>
              </w:rPr>
            </w:pPr>
            <w:del w:id="33390" w:author="Author">
              <w:r w:rsidRPr="000A08E3" w:rsidDel="00421D84">
                <w:delText>Fire Only</w:delText>
              </w:r>
            </w:del>
          </w:p>
        </w:tc>
        <w:tc>
          <w:tcPr>
            <w:tcW w:w="665" w:type="dxa"/>
            <w:tcBorders>
              <w:top w:val="single" w:sz="6" w:space="0" w:color="auto"/>
              <w:left w:val="single" w:sz="6" w:space="0" w:color="auto"/>
              <w:bottom w:val="single" w:sz="6" w:space="0" w:color="auto"/>
            </w:tcBorders>
          </w:tcPr>
          <w:p w14:paraId="300B56BF" w14:textId="77777777" w:rsidR="00A027D8" w:rsidRPr="000A08E3" w:rsidDel="00421D84" w:rsidRDefault="00A027D8" w:rsidP="00BE28D4">
            <w:pPr>
              <w:pStyle w:val="tabletext11"/>
              <w:suppressAutoHyphens/>
              <w:jc w:val="right"/>
              <w:rPr>
                <w:del w:id="33391" w:author="Author"/>
              </w:rPr>
            </w:pPr>
            <w:del w:id="33392" w:author="Author">
              <w:r w:rsidRPr="000A08E3" w:rsidDel="00421D84">
                <w:delText>0.35</w:delText>
              </w:r>
            </w:del>
          </w:p>
        </w:tc>
        <w:tc>
          <w:tcPr>
            <w:tcW w:w="230" w:type="dxa"/>
            <w:tcBorders>
              <w:top w:val="single" w:sz="6" w:space="0" w:color="auto"/>
              <w:left w:val="nil"/>
              <w:bottom w:val="single" w:sz="6" w:space="0" w:color="auto"/>
              <w:right w:val="single" w:sz="6" w:space="0" w:color="auto"/>
            </w:tcBorders>
          </w:tcPr>
          <w:p w14:paraId="3E0BB175" w14:textId="77777777" w:rsidR="00A027D8" w:rsidRPr="000A08E3" w:rsidDel="00421D84" w:rsidRDefault="00A027D8" w:rsidP="00BE28D4">
            <w:pPr>
              <w:pStyle w:val="tabletext11"/>
              <w:suppressAutoHyphens/>
              <w:rPr>
                <w:del w:id="33393" w:author="Author"/>
              </w:rPr>
            </w:pPr>
          </w:p>
        </w:tc>
      </w:tr>
      <w:tr w:rsidR="00A027D8" w:rsidRPr="000A08E3" w:rsidDel="00421D84" w14:paraId="23C100D6" w14:textId="77777777" w:rsidTr="002F1572">
        <w:trPr>
          <w:trHeight w:val="190"/>
          <w:del w:id="33394" w:author="Author"/>
        </w:trPr>
        <w:tc>
          <w:tcPr>
            <w:tcW w:w="200" w:type="dxa"/>
            <w:tcBorders>
              <w:top w:val="nil"/>
              <w:left w:val="nil"/>
              <w:bottom w:val="nil"/>
              <w:right w:val="nil"/>
            </w:tcBorders>
          </w:tcPr>
          <w:p w14:paraId="5E6561D5" w14:textId="77777777" w:rsidR="00A027D8" w:rsidRPr="000A08E3" w:rsidDel="00421D84" w:rsidRDefault="00A027D8" w:rsidP="00BE28D4">
            <w:pPr>
              <w:pStyle w:val="tabletext11"/>
              <w:suppressAutoHyphens/>
              <w:rPr>
                <w:del w:id="33395" w:author="Author"/>
              </w:rPr>
            </w:pPr>
          </w:p>
        </w:tc>
        <w:tc>
          <w:tcPr>
            <w:tcW w:w="3905" w:type="dxa"/>
            <w:tcBorders>
              <w:top w:val="single" w:sz="6" w:space="0" w:color="auto"/>
              <w:left w:val="single" w:sz="6" w:space="0" w:color="auto"/>
              <w:bottom w:val="single" w:sz="6" w:space="0" w:color="auto"/>
              <w:right w:val="single" w:sz="6" w:space="0" w:color="auto"/>
            </w:tcBorders>
          </w:tcPr>
          <w:p w14:paraId="7267001E" w14:textId="77777777" w:rsidR="00A027D8" w:rsidRPr="000A08E3" w:rsidDel="00421D84" w:rsidRDefault="00A027D8" w:rsidP="00BE28D4">
            <w:pPr>
              <w:pStyle w:val="tabletext11"/>
              <w:suppressAutoHyphens/>
              <w:rPr>
                <w:del w:id="33396" w:author="Author"/>
              </w:rPr>
            </w:pPr>
            <w:del w:id="33397" w:author="Author">
              <w:r w:rsidRPr="000A08E3" w:rsidDel="00421D84">
                <w:delText>Fire and Theft Only</w:delText>
              </w:r>
            </w:del>
          </w:p>
        </w:tc>
        <w:tc>
          <w:tcPr>
            <w:tcW w:w="665" w:type="dxa"/>
            <w:tcBorders>
              <w:top w:val="single" w:sz="6" w:space="0" w:color="auto"/>
              <w:left w:val="single" w:sz="6" w:space="0" w:color="auto"/>
              <w:bottom w:val="single" w:sz="6" w:space="0" w:color="auto"/>
            </w:tcBorders>
          </w:tcPr>
          <w:p w14:paraId="747C73A2" w14:textId="77777777" w:rsidR="00A027D8" w:rsidRPr="000A08E3" w:rsidDel="00421D84" w:rsidRDefault="00A027D8" w:rsidP="00BE28D4">
            <w:pPr>
              <w:pStyle w:val="tabletext11"/>
              <w:suppressAutoHyphens/>
              <w:jc w:val="right"/>
              <w:rPr>
                <w:del w:id="33398" w:author="Author"/>
              </w:rPr>
            </w:pPr>
            <w:del w:id="33399" w:author="Author">
              <w:r w:rsidRPr="000A08E3" w:rsidDel="00421D84">
                <w:delText>0.50</w:delText>
              </w:r>
            </w:del>
          </w:p>
        </w:tc>
        <w:tc>
          <w:tcPr>
            <w:tcW w:w="230" w:type="dxa"/>
            <w:tcBorders>
              <w:top w:val="single" w:sz="6" w:space="0" w:color="auto"/>
              <w:left w:val="nil"/>
              <w:bottom w:val="single" w:sz="6" w:space="0" w:color="auto"/>
              <w:right w:val="single" w:sz="6" w:space="0" w:color="auto"/>
            </w:tcBorders>
          </w:tcPr>
          <w:p w14:paraId="656D0E0D" w14:textId="77777777" w:rsidR="00A027D8" w:rsidRPr="000A08E3" w:rsidDel="00421D84" w:rsidRDefault="00A027D8" w:rsidP="00BE28D4">
            <w:pPr>
              <w:pStyle w:val="tabletext11"/>
              <w:suppressAutoHyphens/>
              <w:rPr>
                <w:del w:id="33400" w:author="Author"/>
              </w:rPr>
            </w:pPr>
          </w:p>
        </w:tc>
      </w:tr>
      <w:tr w:rsidR="00A027D8" w:rsidRPr="000A08E3" w:rsidDel="00421D84" w14:paraId="6C910A97" w14:textId="77777777" w:rsidTr="002F1572">
        <w:trPr>
          <w:trHeight w:val="190"/>
          <w:del w:id="33401" w:author="Author"/>
        </w:trPr>
        <w:tc>
          <w:tcPr>
            <w:tcW w:w="200" w:type="dxa"/>
            <w:tcBorders>
              <w:top w:val="nil"/>
              <w:left w:val="nil"/>
              <w:bottom w:val="nil"/>
              <w:right w:val="nil"/>
            </w:tcBorders>
          </w:tcPr>
          <w:p w14:paraId="3E49CBBD" w14:textId="77777777" w:rsidR="00A027D8" w:rsidRPr="000A08E3" w:rsidDel="00421D84" w:rsidRDefault="00A027D8" w:rsidP="00BE28D4">
            <w:pPr>
              <w:pStyle w:val="tabletext11"/>
              <w:suppressAutoHyphens/>
              <w:rPr>
                <w:del w:id="33402" w:author="Author"/>
              </w:rPr>
            </w:pPr>
          </w:p>
        </w:tc>
        <w:tc>
          <w:tcPr>
            <w:tcW w:w="3905" w:type="dxa"/>
            <w:tcBorders>
              <w:top w:val="single" w:sz="6" w:space="0" w:color="auto"/>
              <w:left w:val="single" w:sz="6" w:space="0" w:color="auto"/>
              <w:bottom w:val="single" w:sz="6" w:space="0" w:color="auto"/>
              <w:right w:val="single" w:sz="6" w:space="0" w:color="auto"/>
            </w:tcBorders>
          </w:tcPr>
          <w:p w14:paraId="3019DBC4" w14:textId="77777777" w:rsidR="00A027D8" w:rsidRPr="000A08E3" w:rsidDel="00421D84" w:rsidRDefault="00A027D8" w:rsidP="00BE28D4">
            <w:pPr>
              <w:pStyle w:val="tabletext11"/>
              <w:suppressAutoHyphens/>
              <w:rPr>
                <w:del w:id="33403" w:author="Author"/>
              </w:rPr>
            </w:pPr>
            <w:del w:id="33404" w:author="Author">
              <w:r w:rsidRPr="000A08E3" w:rsidDel="00421D84">
                <w:delText>Fire, Theft and Windstorm Only</w:delText>
              </w:r>
            </w:del>
          </w:p>
        </w:tc>
        <w:tc>
          <w:tcPr>
            <w:tcW w:w="665" w:type="dxa"/>
            <w:tcBorders>
              <w:top w:val="single" w:sz="6" w:space="0" w:color="auto"/>
              <w:left w:val="single" w:sz="6" w:space="0" w:color="auto"/>
              <w:bottom w:val="single" w:sz="6" w:space="0" w:color="auto"/>
            </w:tcBorders>
          </w:tcPr>
          <w:p w14:paraId="6B10BA54" w14:textId="77777777" w:rsidR="00A027D8" w:rsidRPr="000A08E3" w:rsidDel="00421D84" w:rsidRDefault="00A027D8" w:rsidP="00BE28D4">
            <w:pPr>
              <w:pStyle w:val="tabletext11"/>
              <w:suppressAutoHyphens/>
              <w:jc w:val="right"/>
              <w:rPr>
                <w:del w:id="33405" w:author="Author"/>
              </w:rPr>
            </w:pPr>
            <w:del w:id="33406" w:author="Author">
              <w:r w:rsidRPr="000A08E3" w:rsidDel="00421D84">
                <w:delText>0.80</w:delText>
              </w:r>
            </w:del>
          </w:p>
        </w:tc>
        <w:tc>
          <w:tcPr>
            <w:tcW w:w="230" w:type="dxa"/>
            <w:tcBorders>
              <w:top w:val="single" w:sz="6" w:space="0" w:color="auto"/>
              <w:left w:val="nil"/>
              <w:bottom w:val="single" w:sz="6" w:space="0" w:color="auto"/>
              <w:right w:val="single" w:sz="6" w:space="0" w:color="auto"/>
            </w:tcBorders>
          </w:tcPr>
          <w:p w14:paraId="7BC91755" w14:textId="77777777" w:rsidR="00A027D8" w:rsidRPr="000A08E3" w:rsidDel="00421D84" w:rsidRDefault="00A027D8" w:rsidP="00BE28D4">
            <w:pPr>
              <w:pStyle w:val="tabletext11"/>
              <w:suppressAutoHyphens/>
              <w:rPr>
                <w:del w:id="33407" w:author="Author"/>
              </w:rPr>
            </w:pPr>
          </w:p>
        </w:tc>
      </w:tr>
      <w:tr w:rsidR="00A027D8" w:rsidRPr="000A08E3" w:rsidDel="00421D84" w14:paraId="42AAC8DC" w14:textId="77777777" w:rsidTr="002F1572">
        <w:trPr>
          <w:trHeight w:val="190"/>
          <w:del w:id="33408" w:author="Author"/>
        </w:trPr>
        <w:tc>
          <w:tcPr>
            <w:tcW w:w="200" w:type="dxa"/>
            <w:tcBorders>
              <w:top w:val="nil"/>
              <w:left w:val="nil"/>
              <w:bottom w:val="nil"/>
              <w:right w:val="nil"/>
            </w:tcBorders>
          </w:tcPr>
          <w:p w14:paraId="135046A8" w14:textId="77777777" w:rsidR="00A027D8" w:rsidRPr="000A08E3" w:rsidDel="00421D84" w:rsidRDefault="00A027D8" w:rsidP="00BE28D4">
            <w:pPr>
              <w:pStyle w:val="tabletext11"/>
              <w:suppressAutoHyphens/>
              <w:rPr>
                <w:del w:id="33409" w:author="Author"/>
              </w:rPr>
            </w:pPr>
          </w:p>
        </w:tc>
        <w:tc>
          <w:tcPr>
            <w:tcW w:w="3905" w:type="dxa"/>
            <w:tcBorders>
              <w:top w:val="single" w:sz="6" w:space="0" w:color="auto"/>
              <w:left w:val="single" w:sz="6" w:space="0" w:color="auto"/>
              <w:bottom w:val="single" w:sz="6" w:space="0" w:color="auto"/>
              <w:right w:val="single" w:sz="6" w:space="0" w:color="auto"/>
            </w:tcBorders>
          </w:tcPr>
          <w:p w14:paraId="09B361FE" w14:textId="77777777" w:rsidR="00A027D8" w:rsidRPr="000A08E3" w:rsidDel="00421D84" w:rsidRDefault="00A027D8" w:rsidP="00BE28D4">
            <w:pPr>
              <w:pStyle w:val="tabletext11"/>
              <w:suppressAutoHyphens/>
              <w:rPr>
                <w:del w:id="33410" w:author="Author"/>
              </w:rPr>
            </w:pPr>
            <w:del w:id="33411" w:author="Author">
              <w:r w:rsidRPr="000A08E3" w:rsidDel="00421D84">
                <w:delText>Limited Specified Causes of Loss</w:delText>
              </w:r>
            </w:del>
          </w:p>
        </w:tc>
        <w:tc>
          <w:tcPr>
            <w:tcW w:w="665" w:type="dxa"/>
            <w:tcBorders>
              <w:top w:val="single" w:sz="6" w:space="0" w:color="auto"/>
              <w:left w:val="single" w:sz="6" w:space="0" w:color="auto"/>
              <w:bottom w:val="single" w:sz="6" w:space="0" w:color="auto"/>
            </w:tcBorders>
          </w:tcPr>
          <w:p w14:paraId="41C30146" w14:textId="77777777" w:rsidR="00A027D8" w:rsidRPr="000A08E3" w:rsidDel="00421D84" w:rsidRDefault="00A027D8" w:rsidP="00BE28D4">
            <w:pPr>
              <w:pStyle w:val="tabletext11"/>
              <w:suppressAutoHyphens/>
              <w:jc w:val="right"/>
              <w:rPr>
                <w:del w:id="33412" w:author="Author"/>
              </w:rPr>
            </w:pPr>
            <w:del w:id="33413" w:author="Author">
              <w:r w:rsidRPr="000A08E3" w:rsidDel="00421D84">
                <w:delText>0.90</w:delText>
              </w:r>
            </w:del>
          </w:p>
        </w:tc>
        <w:tc>
          <w:tcPr>
            <w:tcW w:w="230" w:type="dxa"/>
            <w:tcBorders>
              <w:top w:val="single" w:sz="6" w:space="0" w:color="auto"/>
              <w:left w:val="nil"/>
              <w:bottom w:val="single" w:sz="6" w:space="0" w:color="auto"/>
              <w:right w:val="single" w:sz="6" w:space="0" w:color="auto"/>
            </w:tcBorders>
          </w:tcPr>
          <w:p w14:paraId="7114B684" w14:textId="77777777" w:rsidR="00A027D8" w:rsidRPr="000A08E3" w:rsidDel="00421D84" w:rsidRDefault="00A027D8" w:rsidP="00BE28D4">
            <w:pPr>
              <w:pStyle w:val="tabletext11"/>
              <w:suppressAutoHyphens/>
              <w:rPr>
                <w:del w:id="33414" w:author="Author"/>
              </w:rPr>
            </w:pPr>
          </w:p>
        </w:tc>
      </w:tr>
      <w:tr w:rsidR="00A027D8" w:rsidRPr="000A08E3" w:rsidDel="00421D84" w14:paraId="30BC7B1A" w14:textId="77777777" w:rsidTr="002F1572">
        <w:trPr>
          <w:trHeight w:val="190"/>
          <w:del w:id="33415" w:author="Author"/>
        </w:trPr>
        <w:tc>
          <w:tcPr>
            <w:tcW w:w="200" w:type="dxa"/>
            <w:tcBorders>
              <w:top w:val="nil"/>
              <w:left w:val="nil"/>
              <w:bottom w:val="nil"/>
              <w:right w:val="nil"/>
            </w:tcBorders>
          </w:tcPr>
          <w:p w14:paraId="2CE870C5" w14:textId="77777777" w:rsidR="00A027D8" w:rsidRPr="000A08E3" w:rsidDel="00421D84" w:rsidRDefault="00A027D8" w:rsidP="00BE28D4">
            <w:pPr>
              <w:pStyle w:val="tabletext11"/>
              <w:suppressAutoHyphens/>
              <w:rPr>
                <w:del w:id="33416"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6C3B0F07" w14:textId="77777777" w:rsidR="00A027D8" w:rsidRPr="000A08E3" w:rsidDel="00421D84" w:rsidRDefault="00A027D8" w:rsidP="00BE28D4">
            <w:pPr>
              <w:pStyle w:val="tabletext11"/>
              <w:suppressAutoHyphens/>
              <w:rPr>
                <w:del w:id="33417" w:author="Author"/>
              </w:rPr>
            </w:pPr>
          </w:p>
        </w:tc>
      </w:tr>
      <w:tr w:rsidR="00A027D8" w:rsidRPr="000A08E3" w:rsidDel="00421D84" w14:paraId="6DE0EFA6" w14:textId="77777777" w:rsidTr="002F1572">
        <w:trPr>
          <w:trHeight w:val="190"/>
          <w:del w:id="33418" w:author="Author"/>
        </w:trPr>
        <w:tc>
          <w:tcPr>
            <w:tcW w:w="200" w:type="dxa"/>
            <w:tcBorders>
              <w:top w:val="nil"/>
              <w:left w:val="nil"/>
              <w:bottom w:val="nil"/>
              <w:right w:val="nil"/>
            </w:tcBorders>
          </w:tcPr>
          <w:p w14:paraId="49CB5C27" w14:textId="77777777" w:rsidR="00A027D8" w:rsidRPr="000A08E3" w:rsidDel="00421D84" w:rsidRDefault="00A027D8" w:rsidP="00BE28D4">
            <w:pPr>
              <w:pStyle w:val="tabletext11"/>
              <w:suppressAutoHyphens/>
              <w:rPr>
                <w:del w:id="33419"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199B177E" w14:textId="77777777" w:rsidR="00A027D8" w:rsidRPr="000A08E3" w:rsidDel="00421D84" w:rsidRDefault="00A027D8" w:rsidP="00BE28D4">
            <w:pPr>
              <w:pStyle w:val="tabletext11"/>
              <w:suppressAutoHyphens/>
              <w:rPr>
                <w:del w:id="33420" w:author="Author"/>
              </w:rPr>
            </w:pPr>
            <w:del w:id="33421" w:author="Author">
              <w:r w:rsidRPr="000A08E3" w:rsidDel="00421D84">
                <w:delText>For Stated Amount rating, refer to company.</w:delText>
              </w:r>
            </w:del>
          </w:p>
        </w:tc>
      </w:tr>
    </w:tbl>
    <w:p w14:paraId="695699F4" w14:textId="77777777" w:rsidR="00A027D8" w:rsidDel="00421D84" w:rsidRDefault="00A027D8" w:rsidP="00BE28D4">
      <w:pPr>
        <w:pStyle w:val="tablecaption"/>
        <w:suppressAutoHyphens/>
        <w:rPr>
          <w:del w:id="33422" w:author="Author"/>
        </w:rPr>
      </w:pPr>
      <w:del w:id="33423" w:author="Author">
        <w:r w:rsidRPr="000A08E3" w:rsidDel="00421D84">
          <w:delText>Table 23.D.8. Additional Coverages Factors</w:delText>
        </w:r>
      </w:del>
    </w:p>
    <w:p w14:paraId="3A5D2026" w14:textId="77777777" w:rsidR="00A027D8" w:rsidDel="00421D84" w:rsidRDefault="00A027D8" w:rsidP="00BE28D4">
      <w:pPr>
        <w:pStyle w:val="isonormal"/>
        <w:jc w:val="left"/>
        <w:rPr>
          <w:del w:id="33424" w:author="Author"/>
        </w:rPr>
      </w:pPr>
    </w:p>
    <w:p w14:paraId="21A72AF9" w14:textId="77777777" w:rsidR="00A027D8" w:rsidDel="00421D84" w:rsidRDefault="00A027D8" w:rsidP="00BE28D4">
      <w:pPr>
        <w:pStyle w:val="isonormal"/>
        <w:rPr>
          <w:del w:id="33425" w:author="Author"/>
        </w:rPr>
        <w:sectPr w:rsidR="00A027D8" w:rsidDel="00421D84" w:rsidSect="00437850">
          <w:pgSz w:w="12240" w:h="15840"/>
          <w:pgMar w:top="1735" w:right="960" w:bottom="1560" w:left="1200" w:header="575" w:footer="480" w:gutter="0"/>
          <w:cols w:space="480"/>
          <w:noEndnote/>
          <w:docGrid w:linePitch="326"/>
        </w:sectPr>
      </w:pPr>
    </w:p>
    <w:p w14:paraId="25284BC7" w14:textId="77777777" w:rsidR="00A027D8" w:rsidRPr="00B91424" w:rsidDel="00421D84" w:rsidRDefault="00A027D8" w:rsidP="00BE28D4">
      <w:pPr>
        <w:pStyle w:val="boxrule"/>
        <w:rPr>
          <w:del w:id="33426" w:author="Author"/>
        </w:rPr>
      </w:pPr>
      <w:del w:id="33427" w:author="Author">
        <w:r w:rsidRPr="00B91424" w:rsidDel="00421D84">
          <w:lastRenderedPageBreak/>
          <w:delText>24.  TRUCKERS/MOTOR CARRIERS</w:delText>
        </w:r>
      </w:del>
    </w:p>
    <w:p w14:paraId="15EFE969" w14:textId="77777777" w:rsidR="00A027D8" w:rsidRPr="00B91424" w:rsidDel="00421D84" w:rsidRDefault="00A027D8" w:rsidP="00BE28D4">
      <w:pPr>
        <w:pStyle w:val="blocktext1"/>
        <w:suppressAutoHyphens/>
        <w:rPr>
          <w:del w:id="33428" w:author="Author"/>
        </w:rPr>
      </w:pPr>
      <w:del w:id="33429" w:author="Author">
        <w:r w:rsidRPr="00B91424" w:rsidDel="00421D84">
          <w:delText xml:space="preserve">Paragraph </w:delText>
        </w:r>
        <w:r w:rsidRPr="00B91424" w:rsidDel="00421D84">
          <w:rPr>
            <w:b/>
            <w:color w:val="000000"/>
          </w:rPr>
          <w:delText>B.2.b.(2)(e)</w:delText>
        </w:r>
        <w:r w:rsidRPr="00B91424" w:rsidDel="00421D84">
          <w:delText xml:space="preserve"> is replaced by the following:</w:delText>
        </w:r>
      </w:del>
    </w:p>
    <w:p w14:paraId="2FDA2C00" w14:textId="77777777" w:rsidR="00A027D8" w:rsidRPr="00B91424" w:rsidDel="00421D84" w:rsidRDefault="00A027D8" w:rsidP="00BE28D4">
      <w:pPr>
        <w:pStyle w:val="outlinetxt6"/>
        <w:suppressAutoHyphens/>
        <w:rPr>
          <w:del w:id="33430" w:author="Author"/>
        </w:rPr>
      </w:pPr>
      <w:del w:id="33431" w:author="Author">
        <w:r w:rsidRPr="00B91424" w:rsidDel="00421D84">
          <w:tab/>
        </w:r>
        <w:r w:rsidRPr="00B91424" w:rsidDel="00421D84">
          <w:rPr>
            <w:b/>
          </w:rPr>
          <w:delText>(e)</w:delText>
        </w:r>
        <w:r w:rsidRPr="00B91424" w:rsidDel="00421D84">
          <w:tab/>
          <w:delText xml:space="preserve">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 use Table </w:delText>
        </w:r>
        <w:r w:rsidRPr="00B91424" w:rsidDel="00421D84">
          <w:rPr>
            <w:rStyle w:val="tablelink"/>
            <w:color w:val="000000"/>
          </w:rPr>
          <w:delText xml:space="preserve">24.B.2.b.(2)(e)(i). </w:delText>
        </w:r>
        <w:r w:rsidRPr="00B91424" w:rsidDel="00421D84">
          <w:delText xml:space="preserve">If no Metropolitan zones are involved in the rating, then use Table </w:delText>
        </w:r>
        <w:r w:rsidRPr="00B91424" w:rsidDel="00421D84">
          <w:rPr>
            <w:rStyle w:val="tablelink"/>
            <w:color w:val="000000"/>
          </w:rPr>
          <w:delText>24.B.2.b.(2)(e)(ii).</w:delText>
        </w:r>
        <w:r w:rsidRPr="00B91424" w:rsidDel="00421D84">
          <w:delText xml:space="preserve"> If zone of garaging and zone of terminal differ, use Table </w:delText>
        </w:r>
        <w:r w:rsidRPr="00B91424" w:rsidDel="00421D84">
          <w:rPr>
            <w:rStyle w:val="tablelink"/>
            <w:color w:val="000000"/>
          </w:rPr>
          <w:delText>24.B.2.b.(2)(e)(iii)</w:delText>
        </w:r>
        <w:r w:rsidRPr="00B91424" w:rsidDel="00421D84">
          <w:rPr>
            <w:b/>
            <w:color w:val="000000"/>
          </w:rPr>
          <w:delText>.</w:delText>
        </w:r>
        <w:r w:rsidRPr="00B91424" w:rsidDel="00421D84">
          <w:delText xml:space="preserve"> Refer to Rule </w:delText>
        </w:r>
        <w:r w:rsidRPr="00B91424" w:rsidDel="00421D84">
          <w:rPr>
            <w:rStyle w:val="rulelink"/>
            <w:color w:val="000000"/>
          </w:rPr>
          <w:delText>25.B.</w:delText>
        </w:r>
        <w:r w:rsidRPr="00B91424" w:rsidDel="00421D84">
          <w:delText xml:space="preserve"> for development of zone combinations and Rule </w:delText>
        </w:r>
        <w:r w:rsidRPr="00B91424" w:rsidDel="00421D84">
          <w:rPr>
            <w:rStyle w:val="rulelink"/>
            <w:color w:val="000000"/>
          </w:rPr>
          <w:delText>25.D.</w:delText>
        </w:r>
        <w:r w:rsidRPr="00B91424" w:rsidDel="00421D84">
          <w:delText xml:space="preserve"> for definitions of all Metropolitan and Regional zones.</w:delText>
        </w:r>
      </w:del>
    </w:p>
    <w:p w14:paraId="5FD6C115" w14:textId="77777777" w:rsidR="00A027D8" w:rsidRPr="00B91424" w:rsidDel="00421D84" w:rsidRDefault="00A027D8" w:rsidP="00BE28D4">
      <w:pPr>
        <w:pStyle w:val="outlinetxt7"/>
        <w:suppressAutoHyphens/>
        <w:rPr>
          <w:del w:id="33432" w:author="Author"/>
        </w:rPr>
      </w:pPr>
      <w:del w:id="33433" w:author="Author">
        <w:r w:rsidRPr="00B91424" w:rsidDel="00421D84">
          <w:tab/>
        </w:r>
        <w:r w:rsidRPr="00B91424" w:rsidDel="00421D84">
          <w:rPr>
            <w:b/>
          </w:rPr>
          <w:delText>(i)</w:delText>
        </w:r>
        <w:r w:rsidRPr="00B91424" w:rsidDel="00421D84">
          <w:tab/>
          <w:delText>Metropolitan to Metropolitan Table:</w:delText>
        </w:r>
      </w:del>
    </w:p>
    <w:p w14:paraId="4CBA2E9A" w14:textId="77777777" w:rsidR="00A027D8" w:rsidRPr="00B91424" w:rsidDel="00421D84" w:rsidRDefault="00A027D8" w:rsidP="00BE28D4">
      <w:pPr>
        <w:pStyle w:val="space4"/>
        <w:suppressAutoHyphens/>
        <w:rPr>
          <w:del w:id="334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A027D8" w:rsidRPr="00B91424" w:rsidDel="00421D84" w14:paraId="71195B03" w14:textId="77777777" w:rsidTr="002F1572">
        <w:trPr>
          <w:cantSplit/>
          <w:trHeight w:val="190"/>
          <w:del w:id="33435" w:author="Author"/>
        </w:trPr>
        <w:tc>
          <w:tcPr>
            <w:tcW w:w="200" w:type="dxa"/>
            <w:tcBorders>
              <w:top w:val="nil"/>
              <w:left w:val="nil"/>
              <w:bottom w:val="nil"/>
              <w:right w:val="nil"/>
            </w:tcBorders>
          </w:tcPr>
          <w:p w14:paraId="1D9A99F9" w14:textId="77777777" w:rsidR="00A027D8" w:rsidRPr="00B91424" w:rsidDel="00421D84" w:rsidRDefault="00A027D8" w:rsidP="00BE28D4">
            <w:pPr>
              <w:pStyle w:val="tablehead"/>
              <w:suppressAutoHyphens/>
              <w:rPr>
                <w:del w:id="33436" w:author="Author"/>
              </w:rPr>
            </w:pPr>
          </w:p>
        </w:tc>
        <w:tc>
          <w:tcPr>
            <w:tcW w:w="4800" w:type="dxa"/>
            <w:gridSpan w:val="4"/>
            <w:tcBorders>
              <w:top w:val="single" w:sz="6" w:space="0" w:color="auto"/>
              <w:left w:val="single" w:sz="6" w:space="0" w:color="auto"/>
              <w:bottom w:val="nil"/>
              <w:right w:val="single" w:sz="6" w:space="0" w:color="auto"/>
            </w:tcBorders>
          </w:tcPr>
          <w:p w14:paraId="4F1198A2" w14:textId="77777777" w:rsidR="00A027D8" w:rsidRPr="00B91424" w:rsidDel="00421D84" w:rsidRDefault="00A027D8" w:rsidP="00BE28D4">
            <w:pPr>
              <w:pStyle w:val="tablehead"/>
              <w:suppressAutoHyphens/>
              <w:rPr>
                <w:del w:id="33437" w:author="Author"/>
              </w:rPr>
            </w:pPr>
            <w:del w:id="33438" w:author="Author">
              <w:r w:rsidRPr="00B91424" w:rsidDel="00421D84">
                <w:delText>Zone 43 (Southwest) Combinations</w:delText>
              </w:r>
            </w:del>
          </w:p>
        </w:tc>
      </w:tr>
      <w:tr w:rsidR="00A027D8" w:rsidRPr="00B91424" w:rsidDel="00421D84" w14:paraId="60C1EDF7" w14:textId="77777777" w:rsidTr="002F1572">
        <w:trPr>
          <w:cantSplit/>
          <w:trHeight w:val="190"/>
          <w:del w:id="33439" w:author="Author"/>
        </w:trPr>
        <w:tc>
          <w:tcPr>
            <w:tcW w:w="200" w:type="dxa"/>
            <w:tcBorders>
              <w:top w:val="nil"/>
              <w:left w:val="nil"/>
              <w:bottom w:val="nil"/>
              <w:right w:val="nil"/>
            </w:tcBorders>
          </w:tcPr>
          <w:p w14:paraId="74C56BF6" w14:textId="77777777" w:rsidR="00A027D8" w:rsidRPr="00B91424" w:rsidDel="00421D84" w:rsidRDefault="00A027D8" w:rsidP="00BE28D4">
            <w:pPr>
              <w:pStyle w:val="tablehead"/>
              <w:suppressAutoHyphens/>
              <w:rPr>
                <w:del w:id="33440" w:author="Author"/>
              </w:rPr>
            </w:pPr>
          </w:p>
        </w:tc>
        <w:tc>
          <w:tcPr>
            <w:tcW w:w="1340" w:type="dxa"/>
            <w:tcBorders>
              <w:top w:val="single" w:sz="6" w:space="0" w:color="auto"/>
              <w:left w:val="single" w:sz="6" w:space="0" w:color="auto"/>
              <w:bottom w:val="nil"/>
              <w:right w:val="single" w:sz="6" w:space="0" w:color="auto"/>
            </w:tcBorders>
          </w:tcPr>
          <w:p w14:paraId="54CBAF88" w14:textId="77777777" w:rsidR="00A027D8" w:rsidRPr="00B91424" w:rsidDel="00421D84" w:rsidRDefault="00A027D8" w:rsidP="00BE28D4">
            <w:pPr>
              <w:pStyle w:val="tablehead"/>
              <w:suppressAutoHyphens/>
              <w:rPr>
                <w:del w:id="33441" w:author="Author"/>
              </w:rPr>
            </w:pPr>
          </w:p>
        </w:tc>
        <w:tc>
          <w:tcPr>
            <w:tcW w:w="1280" w:type="dxa"/>
            <w:tcBorders>
              <w:top w:val="single" w:sz="6" w:space="0" w:color="auto"/>
              <w:left w:val="single" w:sz="6" w:space="0" w:color="auto"/>
              <w:bottom w:val="nil"/>
              <w:right w:val="single" w:sz="6" w:space="0" w:color="auto"/>
            </w:tcBorders>
          </w:tcPr>
          <w:p w14:paraId="2519D54A" w14:textId="77777777" w:rsidR="00A027D8" w:rsidRPr="00B91424" w:rsidDel="00421D84" w:rsidRDefault="00A027D8" w:rsidP="00BE28D4">
            <w:pPr>
              <w:pStyle w:val="tablehead"/>
              <w:suppressAutoHyphens/>
              <w:rPr>
                <w:del w:id="33442" w:author="Author"/>
              </w:rPr>
            </w:pPr>
            <w:del w:id="33443" w:author="Author">
              <w:r w:rsidRPr="00B91424" w:rsidDel="00421D84">
                <w:delText>Specified</w:delText>
              </w:r>
            </w:del>
          </w:p>
        </w:tc>
        <w:tc>
          <w:tcPr>
            <w:tcW w:w="1090" w:type="dxa"/>
            <w:tcBorders>
              <w:top w:val="single" w:sz="6" w:space="0" w:color="auto"/>
              <w:left w:val="single" w:sz="6" w:space="0" w:color="auto"/>
              <w:bottom w:val="nil"/>
              <w:right w:val="single" w:sz="6" w:space="0" w:color="auto"/>
            </w:tcBorders>
          </w:tcPr>
          <w:p w14:paraId="6B184C66" w14:textId="77777777" w:rsidR="00A027D8" w:rsidRPr="00B91424" w:rsidDel="00421D84" w:rsidRDefault="00A027D8" w:rsidP="00BE28D4">
            <w:pPr>
              <w:pStyle w:val="tablehead"/>
              <w:suppressAutoHyphens/>
              <w:rPr>
                <w:del w:id="33444" w:author="Author"/>
              </w:rPr>
            </w:pPr>
          </w:p>
        </w:tc>
        <w:tc>
          <w:tcPr>
            <w:tcW w:w="1090" w:type="dxa"/>
            <w:tcBorders>
              <w:top w:val="single" w:sz="6" w:space="0" w:color="auto"/>
              <w:left w:val="single" w:sz="6" w:space="0" w:color="auto"/>
              <w:bottom w:val="nil"/>
              <w:right w:val="single" w:sz="6" w:space="0" w:color="auto"/>
            </w:tcBorders>
          </w:tcPr>
          <w:p w14:paraId="1E37E110" w14:textId="77777777" w:rsidR="00A027D8" w:rsidRPr="00B91424" w:rsidDel="00421D84" w:rsidRDefault="00A027D8" w:rsidP="00BE28D4">
            <w:pPr>
              <w:pStyle w:val="tablehead"/>
              <w:suppressAutoHyphens/>
              <w:rPr>
                <w:del w:id="33445" w:author="Author"/>
              </w:rPr>
            </w:pPr>
          </w:p>
        </w:tc>
      </w:tr>
      <w:tr w:rsidR="00A027D8" w:rsidRPr="00B91424" w:rsidDel="00421D84" w14:paraId="56EC4648" w14:textId="77777777" w:rsidTr="002F1572">
        <w:trPr>
          <w:cantSplit/>
          <w:trHeight w:val="190"/>
          <w:del w:id="33446" w:author="Author"/>
        </w:trPr>
        <w:tc>
          <w:tcPr>
            <w:tcW w:w="200" w:type="dxa"/>
            <w:tcBorders>
              <w:top w:val="nil"/>
              <w:left w:val="nil"/>
              <w:bottom w:val="nil"/>
              <w:right w:val="nil"/>
            </w:tcBorders>
          </w:tcPr>
          <w:p w14:paraId="0AD2FDB1" w14:textId="77777777" w:rsidR="00A027D8" w:rsidRPr="00B91424" w:rsidDel="00421D84" w:rsidRDefault="00A027D8" w:rsidP="00BE28D4">
            <w:pPr>
              <w:pStyle w:val="tablehead"/>
              <w:suppressAutoHyphens/>
              <w:rPr>
                <w:del w:id="33447" w:author="Author"/>
              </w:rPr>
            </w:pPr>
          </w:p>
        </w:tc>
        <w:tc>
          <w:tcPr>
            <w:tcW w:w="1340" w:type="dxa"/>
            <w:tcBorders>
              <w:top w:val="nil"/>
              <w:left w:val="single" w:sz="6" w:space="0" w:color="auto"/>
              <w:bottom w:val="nil"/>
              <w:right w:val="single" w:sz="6" w:space="0" w:color="auto"/>
            </w:tcBorders>
          </w:tcPr>
          <w:p w14:paraId="5B5B246C" w14:textId="77777777" w:rsidR="00A027D8" w:rsidRPr="00B91424" w:rsidDel="00421D84" w:rsidRDefault="00A027D8" w:rsidP="00BE28D4">
            <w:pPr>
              <w:pStyle w:val="tablehead"/>
              <w:suppressAutoHyphens/>
              <w:rPr>
                <w:del w:id="33448" w:author="Author"/>
              </w:rPr>
            </w:pPr>
            <w:del w:id="33449" w:author="Author">
              <w:r w:rsidRPr="00B91424" w:rsidDel="00421D84">
                <w:delText>Zone Of</w:delText>
              </w:r>
            </w:del>
          </w:p>
        </w:tc>
        <w:tc>
          <w:tcPr>
            <w:tcW w:w="1280" w:type="dxa"/>
            <w:tcBorders>
              <w:top w:val="nil"/>
              <w:left w:val="single" w:sz="6" w:space="0" w:color="auto"/>
              <w:bottom w:val="nil"/>
              <w:right w:val="single" w:sz="6" w:space="0" w:color="auto"/>
            </w:tcBorders>
          </w:tcPr>
          <w:p w14:paraId="52913B1E" w14:textId="77777777" w:rsidR="00A027D8" w:rsidRPr="00B91424" w:rsidDel="00421D84" w:rsidRDefault="00A027D8" w:rsidP="00BE28D4">
            <w:pPr>
              <w:pStyle w:val="tablehead"/>
              <w:suppressAutoHyphens/>
              <w:rPr>
                <w:del w:id="33450" w:author="Author"/>
              </w:rPr>
            </w:pPr>
            <w:del w:id="33451" w:author="Author">
              <w:r w:rsidRPr="00B91424" w:rsidDel="00421D84">
                <w:delText>Causes Of</w:delText>
              </w:r>
            </w:del>
          </w:p>
        </w:tc>
        <w:tc>
          <w:tcPr>
            <w:tcW w:w="1090" w:type="dxa"/>
            <w:tcBorders>
              <w:top w:val="nil"/>
              <w:left w:val="single" w:sz="6" w:space="0" w:color="auto"/>
              <w:bottom w:val="nil"/>
              <w:right w:val="single" w:sz="6" w:space="0" w:color="auto"/>
            </w:tcBorders>
          </w:tcPr>
          <w:p w14:paraId="2895DFB7" w14:textId="77777777" w:rsidR="00A027D8" w:rsidRPr="00B91424" w:rsidDel="00421D84" w:rsidRDefault="00A027D8" w:rsidP="00BE28D4">
            <w:pPr>
              <w:pStyle w:val="tablehead"/>
              <w:suppressAutoHyphens/>
              <w:rPr>
                <w:del w:id="33452" w:author="Author"/>
              </w:rPr>
            </w:pPr>
          </w:p>
        </w:tc>
        <w:tc>
          <w:tcPr>
            <w:tcW w:w="1090" w:type="dxa"/>
            <w:tcBorders>
              <w:top w:val="nil"/>
              <w:left w:val="single" w:sz="6" w:space="0" w:color="auto"/>
              <w:bottom w:val="nil"/>
              <w:right w:val="single" w:sz="6" w:space="0" w:color="auto"/>
            </w:tcBorders>
          </w:tcPr>
          <w:p w14:paraId="18B445F3" w14:textId="77777777" w:rsidR="00A027D8" w:rsidRPr="00B91424" w:rsidDel="00421D84" w:rsidRDefault="00A027D8" w:rsidP="00BE28D4">
            <w:pPr>
              <w:pStyle w:val="tablehead"/>
              <w:suppressAutoHyphens/>
              <w:rPr>
                <w:del w:id="33453" w:author="Author"/>
              </w:rPr>
            </w:pPr>
          </w:p>
        </w:tc>
      </w:tr>
      <w:tr w:rsidR="00A027D8" w:rsidRPr="00B91424" w:rsidDel="00421D84" w14:paraId="1C991998" w14:textId="77777777" w:rsidTr="002F1572">
        <w:trPr>
          <w:cantSplit/>
          <w:trHeight w:val="190"/>
          <w:del w:id="33454" w:author="Author"/>
        </w:trPr>
        <w:tc>
          <w:tcPr>
            <w:tcW w:w="200" w:type="dxa"/>
            <w:tcBorders>
              <w:top w:val="nil"/>
              <w:left w:val="nil"/>
              <w:bottom w:val="nil"/>
              <w:right w:val="nil"/>
            </w:tcBorders>
          </w:tcPr>
          <w:p w14:paraId="41510B2D" w14:textId="77777777" w:rsidR="00A027D8" w:rsidRPr="00B91424" w:rsidDel="00421D84" w:rsidRDefault="00A027D8" w:rsidP="00BE28D4">
            <w:pPr>
              <w:pStyle w:val="tablehead"/>
              <w:suppressAutoHyphens/>
              <w:rPr>
                <w:del w:id="33455" w:author="Author"/>
              </w:rPr>
            </w:pPr>
          </w:p>
        </w:tc>
        <w:tc>
          <w:tcPr>
            <w:tcW w:w="1340" w:type="dxa"/>
            <w:tcBorders>
              <w:top w:val="nil"/>
              <w:left w:val="single" w:sz="6" w:space="0" w:color="auto"/>
              <w:bottom w:val="single" w:sz="6" w:space="0" w:color="auto"/>
              <w:right w:val="single" w:sz="6" w:space="0" w:color="auto"/>
            </w:tcBorders>
          </w:tcPr>
          <w:p w14:paraId="5D26A113" w14:textId="77777777" w:rsidR="00A027D8" w:rsidRPr="00B91424" w:rsidDel="00421D84" w:rsidRDefault="00A027D8" w:rsidP="00BE28D4">
            <w:pPr>
              <w:pStyle w:val="tablehead"/>
              <w:suppressAutoHyphens/>
              <w:rPr>
                <w:del w:id="33456" w:author="Author"/>
              </w:rPr>
            </w:pPr>
            <w:del w:id="33457" w:author="Author">
              <w:r w:rsidRPr="00B91424" w:rsidDel="00421D84">
                <w:delText>Terminal</w:delText>
              </w:r>
            </w:del>
          </w:p>
        </w:tc>
        <w:tc>
          <w:tcPr>
            <w:tcW w:w="1280" w:type="dxa"/>
            <w:tcBorders>
              <w:top w:val="nil"/>
              <w:left w:val="single" w:sz="6" w:space="0" w:color="auto"/>
              <w:bottom w:val="single" w:sz="6" w:space="0" w:color="auto"/>
              <w:right w:val="single" w:sz="6" w:space="0" w:color="auto"/>
            </w:tcBorders>
          </w:tcPr>
          <w:p w14:paraId="2DFE4D0A" w14:textId="77777777" w:rsidR="00A027D8" w:rsidRPr="00B91424" w:rsidDel="00421D84" w:rsidRDefault="00A027D8" w:rsidP="00BE28D4">
            <w:pPr>
              <w:pStyle w:val="tablehead"/>
              <w:suppressAutoHyphens/>
              <w:rPr>
                <w:del w:id="33458" w:author="Author"/>
              </w:rPr>
            </w:pPr>
            <w:del w:id="33459" w:author="Author">
              <w:r w:rsidRPr="00B91424" w:rsidDel="00421D84">
                <w:delText>Loss</w:delText>
              </w:r>
            </w:del>
          </w:p>
        </w:tc>
        <w:tc>
          <w:tcPr>
            <w:tcW w:w="1090" w:type="dxa"/>
            <w:tcBorders>
              <w:top w:val="nil"/>
              <w:left w:val="single" w:sz="6" w:space="0" w:color="auto"/>
              <w:bottom w:val="single" w:sz="6" w:space="0" w:color="auto"/>
              <w:right w:val="single" w:sz="6" w:space="0" w:color="auto"/>
            </w:tcBorders>
          </w:tcPr>
          <w:p w14:paraId="0FDE4B22" w14:textId="77777777" w:rsidR="00A027D8" w:rsidRPr="00B91424" w:rsidDel="00421D84" w:rsidRDefault="00A027D8" w:rsidP="00BE28D4">
            <w:pPr>
              <w:pStyle w:val="tablehead"/>
              <w:suppressAutoHyphens/>
              <w:rPr>
                <w:del w:id="33460" w:author="Author"/>
              </w:rPr>
            </w:pPr>
            <w:del w:id="33461" w:author="Author">
              <w:r w:rsidRPr="00B91424" w:rsidDel="00421D84">
                <w:delText>Comp.</w:delText>
              </w:r>
            </w:del>
          </w:p>
        </w:tc>
        <w:tc>
          <w:tcPr>
            <w:tcW w:w="1090" w:type="dxa"/>
            <w:tcBorders>
              <w:top w:val="nil"/>
              <w:left w:val="single" w:sz="6" w:space="0" w:color="auto"/>
              <w:bottom w:val="single" w:sz="6" w:space="0" w:color="auto"/>
              <w:right w:val="single" w:sz="6" w:space="0" w:color="auto"/>
            </w:tcBorders>
          </w:tcPr>
          <w:p w14:paraId="5DF50A4D" w14:textId="77777777" w:rsidR="00A027D8" w:rsidRPr="00B91424" w:rsidDel="00421D84" w:rsidRDefault="00A027D8" w:rsidP="00BE28D4">
            <w:pPr>
              <w:pStyle w:val="tablehead"/>
              <w:suppressAutoHyphens/>
              <w:rPr>
                <w:del w:id="33462" w:author="Author"/>
              </w:rPr>
            </w:pPr>
            <w:del w:id="33463" w:author="Author">
              <w:r w:rsidRPr="00B91424" w:rsidDel="00421D84">
                <w:delText>Coll.</w:delText>
              </w:r>
            </w:del>
          </w:p>
        </w:tc>
      </w:tr>
      <w:tr w:rsidR="00A027D8" w:rsidRPr="00B91424" w:rsidDel="00421D84" w14:paraId="7DF3C255" w14:textId="77777777" w:rsidTr="002F1572">
        <w:trPr>
          <w:cantSplit/>
          <w:trHeight w:val="190"/>
          <w:del w:id="33464" w:author="Author"/>
        </w:trPr>
        <w:tc>
          <w:tcPr>
            <w:tcW w:w="200" w:type="dxa"/>
            <w:tcBorders>
              <w:top w:val="nil"/>
              <w:left w:val="nil"/>
              <w:bottom w:val="nil"/>
              <w:right w:val="nil"/>
            </w:tcBorders>
          </w:tcPr>
          <w:p w14:paraId="3877AC18" w14:textId="77777777" w:rsidR="00A027D8" w:rsidRPr="00B91424" w:rsidDel="00421D84" w:rsidRDefault="00A027D8" w:rsidP="00BE28D4">
            <w:pPr>
              <w:pStyle w:val="tabletext11"/>
              <w:suppressAutoHyphens/>
              <w:rPr>
                <w:del w:id="33465" w:author="Author"/>
              </w:rPr>
            </w:pPr>
          </w:p>
        </w:tc>
        <w:tc>
          <w:tcPr>
            <w:tcW w:w="1340" w:type="dxa"/>
            <w:tcBorders>
              <w:top w:val="single" w:sz="6" w:space="0" w:color="auto"/>
              <w:left w:val="single" w:sz="6" w:space="0" w:color="auto"/>
              <w:bottom w:val="single" w:sz="6" w:space="0" w:color="auto"/>
              <w:right w:val="single" w:sz="6" w:space="0" w:color="auto"/>
            </w:tcBorders>
          </w:tcPr>
          <w:p w14:paraId="6211E052" w14:textId="77777777" w:rsidR="00A027D8" w:rsidRPr="00B91424" w:rsidDel="00421D84" w:rsidRDefault="00A027D8" w:rsidP="00BE28D4">
            <w:pPr>
              <w:pStyle w:val="tabletext11"/>
              <w:suppressAutoHyphens/>
              <w:rPr>
                <w:del w:id="33466" w:author="Author"/>
              </w:rPr>
            </w:pPr>
            <w:del w:id="33467" w:author="Author">
              <w:r w:rsidRPr="00B91424" w:rsidDel="00421D84">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2D78E31" w14:textId="77777777" w:rsidR="00A027D8" w:rsidRPr="00B91424" w:rsidDel="00421D84" w:rsidRDefault="00A027D8" w:rsidP="00BE28D4">
            <w:pPr>
              <w:pStyle w:val="tabletext11"/>
              <w:tabs>
                <w:tab w:val="decimal" w:pos="420"/>
              </w:tabs>
              <w:suppressAutoHyphens/>
              <w:rPr>
                <w:del w:id="33468" w:author="Author"/>
              </w:rPr>
            </w:pPr>
            <w:del w:id="33469" w:author="Author">
              <w:r w:rsidRPr="00B91424" w:rsidDel="00421D84">
                <w:rPr>
                  <w:rFonts w:cs="Arial"/>
                  <w:color w:val="000000"/>
                  <w:szCs w:val="18"/>
                </w:rPr>
                <w:delText>0.785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276D6EE" w14:textId="77777777" w:rsidR="00A027D8" w:rsidRPr="00B91424" w:rsidDel="00421D84" w:rsidRDefault="00A027D8" w:rsidP="00BE28D4">
            <w:pPr>
              <w:pStyle w:val="tabletext11"/>
              <w:tabs>
                <w:tab w:val="decimal" w:pos="340"/>
              </w:tabs>
              <w:suppressAutoHyphens/>
              <w:rPr>
                <w:del w:id="33470" w:author="Author"/>
              </w:rPr>
            </w:pPr>
            <w:del w:id="33471" w:author="Author">
              <w:r w:rsidRPr="00B91424" w:rsidDel="00421D84">
                <w:rPr>
                  <w:rFonts w:cs="Arial"/>
                  <w:color w:val="000000"/>
                  <w:szCs w:val="18"/>
                </w:rPr>
                <w:delText>1.207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42015DF" w14:textId="77777777" w:rsidR="00A027D8" w:rsidRPr="00B91424" w:rsidDel="00421D84" w:rsidRDefault="00A027D8" w:rsidP="00BE28D4">
            <w:pPr>
              <w:pStyle w:val="tabletext11"/>
              <w:tabs>
                <w:tab w:val="decimal" w:pos="340"/>
              </w:tabs>
              <w:suppressAutoHyphens/>
              <w:rPr>
                <w:del w:id="33472" w:author="Author"/>
              </w:rPr>
            </w:pPr>
            <w:del w:id="33473" w:author="Author">
              <w:r w:rsidRPr="00B91424" w:rsidDel="00421D84">
                <w:rPr>
                  <w:rFonts w:cs="Arial"/>
                  <w:color w:val="000000"/>
                  <w:szCs w:val="18"/>
                </w:rPr>
                <w:delText>1.448</w:delText>
              </w:r>
            </w:del>
          </w:p>
        </w:tc>
      </w:tr>
      <w:tr w:rsidR="00A027D8" w:rsidRPr="00B91424" w:rsidDel="00421D84" w14:paraId="3A7EE4F8" w14:textId="77777777" w:rsidTr="002F1572">
        <w:trPr>
          <w:cantSplit/>
          <w:trHeight w:val="190"/>
          <w:del w:id="33474" w:author="Author"/>
        </w:trPr>
        <w:tc>
          <w:tcPr>
            <w:tcW w:w="200" w:type="dxa"/>
            <w:tcBorders>
              <w:top w:val="nil"/>
              <w:left w:val="nil"/>
              <w:bottom w:val="nil"/>
              <w:right w:val="nil"/>
            </w:tcBorders>
          </w:tcPr>
          <w:p w14:paraId="0B73422D" w14:textId="77777777" w:rsidR="00A027D8" w:rsidRPr="00B91424" w:rsidDel="00421D84" w:rsidRDefault="00A027D8" w:rsidP="00BE28D4">
            <w:pPr>
              <w:pStyle w:val="tabletext11"/>
              <w:suppressAutoHyphens/>
              <w:rPr>
                <w:del w:id="33475" w:author="Author"/>
              </w:rPr>
            </w:pPr>
          </w:p>
        </w:tc>
        <w:tc>
          <w:tcPr>
            <w:tcW w:w="1340" w:type="dxa"/>
            <w:tcBorders>
              <w:top w:val="single" w:sz="6" w:space="0" w:color="auto"/>
              <w:left w:val="single" w:sz="6" w:space="0" w:color="auto"/>
              <w:bottom w:val="single" w:sz="6" w:space="0" w:color="auto"/>
              <w:right w:val="single" w:sz="6" w:space="0" w:color="auto"/>
            </w:tcBorders>
          </w:tcPr>
          <w:p w14:paraId="5FBE5F3C" w14:textId="77777777" w:rsidR="00A027D8" w:rsidRPr="00B91424" w:rsidDel="00421D84" w:rsidRDefault="00A027D8" w:rsidP="00BE28D4">
            <w:pPr>
              <w:pStyle w:val="tabletext11"/>
              <w:suppressAutoHyphens/>
              <w:rPr>
                <w:del w:id="33476" w:author="Author"/>
              </w:rPr>
            </w:pPr>
            <w:del w:id="33477" w:author="Author">
              <w:r w:rsidRPr="00B91424" w:rsidDel="00421D84">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558650E" w14:textId="77777777" w:rsidR="00A027D8" w:rsidRPr="00B91424" w:rsidDel="00421D84" w:rsidRDefault="00A027D8" w:rsidP="00BE28D4">
            <w:pPr>
              <w:pStyle w:val="tabletext11"/>
              <w:tabs>
                <w:tab w:val="decimal" w:pos="420"/>
              </w:tabs>
              <w:suppressAutoHyphens/>
              <w:rPr>
                <w:del w:id="33478" w:author="Author"/>
              </w:rPr>
            </w:pPr>
            <w:del w:id="33479" w:author="Author">
              <w:r w:rsidRPr="00B91424" w:rsidDel="00421D84">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B297EE9" w14:textId="77777777" w:rsidR="00A027D8" w:rsidRPr="00B91424" w:rsidDel="00421D84" w:rsidRDefault="00A027D8" w:rsidP="00BE28D4">
            <w:pPr>
              <w:pStyle w:val="tabletext11"/>
              <w:tabs>
                <w:tab w:val="decimal" w:pos="340"/>
              </w:tabs>
              <w:suppressAutoHyphens/>
              <w:rPr>
                <w:del w:id="33480" w:author="Author"/>
              </w:rPr>
            </w:pPr>
            <w:del w:id="33481" w:author="Author">
              <w:r w:rsidRPr="00B91424" w:rsidDel="00421D84">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1F68CA9" w14:textId="77777777" w:rsidR="00A027D8" w:rsidRPr="00B91424" w:rsidDel="00421D84" w:rsidRDefault="00A027D8" w:rsidP="00BE28D4">
            <w:pPr>
              <w:pStyle w:val="tabletext11"/>
              <w:tabs>
                <w:tab w:val="decimal" w:pos="340"/>
              </w:tabs>
              <w:suppressAutoHyphens/>
              <w:rPr>
                <w:del w:id="33482" w:author="Author"/>
              </w:rPr>
            </w:pPr>
            <w:del w:id="33483" w:author="Author">
              <w:r w:rsidRPr="00B91424" w:rsidDel="00421D84">
                <w:rPr>
                  <w:rFonts w:cs="Arial"/>
                  <w:color w:val="000000"/>
                  <w:szCs w:val="18"/>
                </w:rPr>
                <w:delText>1.193</w:delText>
              </w:r>
            </w:del>
          </w:p>
        </w:tc>
      </w:tr>
      <w:tr w:rsidR="00A027D8" w:rsidRPr="00B91424" w:rsidDel="00421D84" w14:paraId="02AC645A" w14:textId="77777777" w:rsidTr="002F1572">
        <w:trPr>
          <w:cantSplit/>
          <w:trHeight w:val="190"/>
          <w:del w:id="33484" w:author="Author"/>
        </w:trPr>
        <w:tc>
          <w:tcPr>
            <w:tcW w:w="200" w:type="dxa"/>
            <w:tcBorders>
              <w:top w:val="nil"/>
              <w:left w:val="nil"/>
              <w:bottom w:val="nil"/>
              <w:right w:val="nil"/>
            </w:tcBorders>
          </w:tcPr>
          <w:p w14:paraId="3122D310" w14:textId="77777777" w:rsidR="00A027D8" w:rsidRPr="00B91424" w:rsidDel="00421D84" w:rsidRDefault="00A027D8" w:rsidP="00BE28D4">
            <w:pPr>
              <w:pStyle w:val="tabletext11"/>
              <w:suppressAutoHyphens/>
              <w:rPr>
                <w:del w:id="33485" w:author="Author"/>
              </w:rPr>
            </w:pPr>
          </w:p>
        </w:tc>
        <w:tc>
          <w:tcPr>
            <w:tcW w:w="1340" w:type="dxa"/>
            <w:tcBorders>
              <w:top w:val="single" w:sz="6" w:space="0" w:color="auto"/>
              <w:left w:val="single" w:sz="6" w:space="0" w:color="auto"/>
              <w:bottom w:val="single" w:sz="6" w:space="0" w:color="auto"/>
              <w:right w:val="single" w:sz="6" w:space="0" w:color="auto"/>
            </w:tcBorders>
          </w:tcPr>
          <w:p w14:paraId="2007E5E8" w14:textId="77777777" w:rsidR="00A027D8" w:rsidRPr="00B91424" w:rsidDel="00421D84" w:rsidRDefault="00A027D8" w:rsidP="00BE28D4">
            <w:pPr>
              <w:pStyle w:val="tabletext11"/>
              <w:suppressAutoHyphens/>
              <w:rPr>
                <w:del w:id="33486" w:author="Author"/>
              </w:rPr>
            </w:pPr>
            <w:del w:id="33487" w:author="Author">
              <w:r w:rsidRPr="00B91424" w:rsidDel="00421D84">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A0BA7A1" w14:textId="77777777" w:rsidR="00A027D8" w:rsidRPr="00B91424" w:rsidDel="00421D84" w:rsidRDefault="00A027D8" w:rsidP="00BE28D4">
            <w:pPr>
              <w:pStyle w:val="tabletext11"/>
              <w:tabs>
                <w:tab w:val="decimal" w:pos="420"/>
              </w:tabs>
              <w:suppressAutoHyphens/>
              <w:rPr>
                <w:del w:id="33488" w:author="Author"/>
              </w:rPr>
            </w:pPr>
            <w:del w:id="33489" w:author="Author">
              <w:r w:rsidRPr="00B91424" w:rsidDel="00421D84">
                <w:rPr>
                  <w:rFonts w:cs="Arial"/>
                  <w:color w:val="000000"/>
                  <w:szCs w:val="18"/>
                </w:rPr>
                <w:delText>0.537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2ACE16" w14:textId="77777777" w:rsidR="00A027D8" w:rsidRPr="00B91424" w:rsidDel="00421D84" w:rsidRDefault="00A027D8" w:rsidP="00BE28D4">
            <w:pPr>
              <w:pStyle w:val="tabletext11"/>
              <w:tabs>
                <w:tab w:val="decimal" w:pos="340"/>
              </w:tabs>
              <w:suppressAutoHyphens/>
              <w:rPr>
                <w:del w:id="33490" w:author="Author"/>
              </w:rPr>
            </w:pPr>
            <w:del w:id="33491" w:author="Author">
              <w:r w:rsidRPr="00B91424" w:rsidDel="00421D84">
                <w:rPr>
                  <w:rFonts w:cs="Arial"/>
                  <w:color w:val="000000"/>
                  <w:szCs w:val="18"/>
                </w:rPr>
                <w:delText>0.827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3112D5" w14:textId="77777777" w:rsidR="00A027D8" w:rsidRPr="00B91424" w:rsidDel="00421D84" w:rsidRDefault="00A027D8" w:rsidP="00BE28D4">
            <w:pPr>
              <w:pStyle w:val="tabletext11"/>
              <w:tabs>
                <w:tab w:val="decimal" w:pos="340"/>
              </w:tabs>
              <w:suppressAutoHyphens/>
              <w:rPr>
                <w:del w:id="33492" w:author="Author"/>
              </w:rPr>
            </w:pPr>
            <w:del w:id="33493" w:author="Author">
              <w:r w:rsidRPr="00B91424" w:rsidDel="00421D84">
                <w:rPr>
                  <w:rFonts w:cs="Arial"/>
                  <w:color w:val="000000"/>
                  <w:szCs w:val="18"/>
                </w:rPr>
                <w:delText>1.097</w:delText>
              </w:r>
            </w:del>
          </w:p>
        </w:tc>
      </w:tr>
      <w:tr w:rsidR="00A027D8" w:rsidRPr="00B91424" w:rsidDel="00421D84" w14:paraId="08E5414D" w14:textId="77777777" w:rsidTr="002F1572">
        <w:trPr>
          <w:cantSplit/>
          <w:trHeight w:val="190"/>
          <w:del w:id="33494" w:author="Author"/>
        </w:trPr>
        <w:tc>
          <w:tcPr>
            <w:tcW w:w="200" w:type="dxa"/>
            <w:tcBorders>
              <w:top w:val="nil"/>
              <w:left w:val="nil"/>
              <w:bottom w:val="nil"/>
              <w:right w:val="nil"/>
            </w:tcBorders>
          </w:tcPr>
          <w:p w14:paraId="2A92849F" w14:textId="77777777" w:rsidR="00A027D8" w:rsidRPr="00B91424" w:rsidDel="00421D84" w:rsidRDefault="00A027D8" w:rsidP="00BE28D4">
            <w:pPr>
              <w:pStyle w:val="tabletext11"/>
              <w:suppressAutoHyphens/>
              <w:rPr>
                <w:del w:id="33495" w:author="Author"/>
              </w:rPr>
            </w:pPr>
          </w:p>
        </w:tc>
        <w:tc>
          <w:tcPr>
            <w:tcW w:w="1340" w:type="dxa"/>
            <w:tcBorders>
              <w:top w:val="single" w:sz="6" w:space="0" w:color="auto"/>
              <w:left w:val="single" w:sz="6" w:space="0" w:color="auto"/>
              <w:bottom w:val="single" w:sz="6" w:space="0" w:color="auto"/>
              <w:right w:val="single" w:sz="6" w:space="0" w:color="auto"/>
            </w:tcBorders>
          </w:tcPr>
          <w:p w14:paraId="51F69CE2" w14:textId="77777777" w:rsidR="00A027D8" w:rsidRPr="00B91424" w:rsidDel="00421D84" w:rsidRDefault="00A027D8" w:rsidP="00BE28D4">
            <w:pPr>
              <w:pStyle w:val="tabletext11"/>
              <w:suppressAutoHyphens/>
              <w:rPr>
                <w:del w:id="33496" w:author="Author"/>
              </w:rPr>
            </w:pPr>
            <w:del w:id="33497" w:author="Author">
              <w:r w:rsidRPr="00B91424" w:rsidDel="00421D84">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CED61C4" w14:textId="77777777" w:rsidR="00A027D8" w:rsidRPr="00B91424" w:rsidDel="00421D84" w:rsidRDefault="00A027D8" w:rsidP="00BE28D4">
            <w:pPr>
              <w:pStyle w:val="tabletext11"/>
              <w:tabs>
                <w:tab w:val="decimal" w:pos="420"/>
              </w:tabs>
              <w:suppressAutoHyphens/>
              <w:rPr>
                <w:del w:id="33498" w:author="Author"/>
              </w:rPr>
            </w:pPr>
            <w:del w:id="33499" w:author="Author">
              <w:r w:rsidRPr="00B91424" w:rsidDel="00421D84">
                <w:rPr>
                  <w:rFonts w:cs="Arial"/>
                  <w:color w:val="000000"/>
                  <w:szCs w:val="18"/>
                </w:rPr>
                <w:delText>0.602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9CC89F9" w14:textId="77777777" w:rsidR="00A027D8" w:rsidRPr="00B91424" w:rsidDel="00421D84" w:rsidRDefault="00A027D8" w:rsidP="00BE28D4">
            <w:pPr>
              <w:pStyle w:val="tabletext11"/>
              <w:tabs>
                <w:tab w:val="decimal" w:pos="340"/>
              </w:tabs>
              <w:suppressAutoHyphens/>
              <w:rPr>
                <w:del w:id="33500" w:author="Author"/>
              </w:rPr>
            </w:pPr>
            <w:del w:id="33501" w:author="Author">
              <w:r w:rsidRPr="00B91424" w:rsidDel="00421D84">
                <w:rPr>
                  <w:rFonts w:cs="Arial"/>
                  <w:color w:val="000000"/>
                  <w:szCs w:val="18"/>
                </w:rPr>
                <w:delText>0.926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D5F357" w14:textId="77777777" w:rsidR="00A027D8" w:rsidRPr="00B91424" w:rsidDel="00421D84" w:rsidRDefault="00A027D8" w:rsidP="00BE28D4">
            <w:pPr>
              <w:pStyle w:val="tabletext11"/>
              <w:tabs>
                <w:tab w:val="decimal" w:pos="340"/>
              </w:tabs>
              <w:suppressAutoHyphens/>
              <w:rPr>
                <w:del w:id="33502" w:author="Author"/>
              </w:rPr>
            </w:pPr>
            <w:del w:id="33503" w:author="Author">
              <w:r w:rsidRPr="00B91424" w:rsidDel="00421D84">
                <w:rPr>
                  <w:rFonts w:cs="Arial"/>
                  <w:color w:val="000000"/>
                  <w:szCs w:val="18"/>
                </w:rPr>
                <w:delText>1.210</w:delText>
              </w:r>
            </w:del>
          </w:p>
        </w:tc>
      </w:tr>
      <w:tr w:rsidR="00A027D8" w:rsidRPr="00B91424" w:rsidDel="00421D84" w14:paraId="45A3BC7D" w14:textId="77777777" w:rsidTr="002F1572">
        <w:trPr>
          <w:cantSplit/>
          <w:trHeight w:val="190"/>
          <w:del w:id="33504" w:author="Author"/>
        </w:trPr>
        <w:tc>
          <w:tcPr>
            <w:tcW w:w="200" w:type="dxa"/>
            <w:tcBorders>
              <w:top w:val="nil"/>
              <w:left w:val="nil"/>
              <w:bottom w:val="nil"/>
              <w:right w:val="nil"/>
            </w:tcBorders>
          </w:tcPr>
          <w:p w14:paraId="5E06E1A4" w14:textId="77777777" w:rsidR="00A027D8" w:rsidRPr="00B91424" w:rsidDel="00421D84" w:rsidRDefault="00A027D8" w:rsidP="00BE28D4">
            <w:pPr>
              <w:pStyle w:val="tabletext11"/>
              <w:suppressAutoHyphens/>
              <w:rPr>
                <w:del w:id="33505" w:author="Author"/>
              </w:rPr>
            </w:pPr>
          </w:p>
        </w:tc>
        <w:tc>
          <w:tcPr>
            <w:tcW w:w="1340" w:type="dxa"/>
            <w:tcBorders>
              <w:top w:val="single" w:sz="6" w:space="0" w:color="auto"/>
              <w:left w:val="single" w:sz="6" w:space="0" w:color="auto"/>
              <w:bottom w:val="single" w:sz="6" w:space="0" w:color="auto"/>
              <w:right w:val="single" w:sz="6" w:space="0" w:color="auto"/>
            </w:tcBorders>
          </w:tcPr>
          <w:p w14:paraId="490B3309" w14:textId="77777777" w:rsidR="00A027D8" w:rsidRPr="00B91424" w:rsidDel="00421D84" w:rsidRDefault="00A027D8" w:rsidP="00BE28D4">
            <w:pPr>
              <w:pStyle w:val="tabletext11"/>
              <w:suppressAutoHyphens/>
              <w:rPr>
                <w:del w:id="33506" w:author="Author"/>
              </w:rPr>
            </w:pPr>
            <w:del w:id="33507" w:author="Author">
              <w:r w:rsidRPr="00B91424" w:rsidDel="00421D84">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DB1ADAC" w14:textId="77777777" w:rsidR="00A027D8" w:rsidRPr="00B91424" w:rsidDel="00421D84" w:rsidRDefault="00A027D8" w:rsidP="00BE28D4">
            <w:pPr>
              <w:pStyle w:val="tabletext11"/>
              <w:tabs>
                <w:tab w:val="decimal" w:pos="420"/>
              </w:tabs>
              <w:suppressAutoHyphens/>
              <w:rPr>
                <w:del w:id="33508" w:author="Author"/>
              </w:rPr>
            </w:pPr>
            <w:del w:id="33509" w:author="Author">
              <w:r w:rsidRPr="00B91424" w:rsidDel="00421D84">
                <w:rPr>
                  <w:rFonts w:cs="Arial"/>
                  <w:color w:val="000000"/>
                  <w:szCs w:val="18"/>
                </w:rPr>
                <w:delText>0.571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606B50" w14:textId="77777777" w:rsidR="00A027D8" w:rsidRPr="00B91424" w:rsidDel="00421D84" w:rsidRDefault="00A027D8" w:rsidP="00BE28D4">
            <w:pPr>
              <w:pStyle w:val="tabletext11"/>
              <w:tabs>
                <w:tab w:val="decimal" w:pos="340"/>
              </w:tabs>
              <w:suppressAutoHyphens/>
              <w:rPr>
                <w:del w:id="33510" w:author="Author"/>
              </w:rPr>
            </w:pPr>
            <w:del w:id="33511" w:author="Author">
              <w:r w:rsidRPr="00B91424" w:rsidDel="00421D84">
                <w:rPr>
                  <w:rFonts w:cs="Arial"/>
                  <w:color w:val="000000"/>
                  <w:szCs w:val="18"/>
                </w:rPr>
                <w:delText>0.878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01AF01" w14:textId="77777777" w:rsidR="00A027D8" w:rsidRPr="00B91424" w:rsidDel="00421D84" w:rsidRDefault="00A027D8" w:rsidP="00BE28D4">
            <w:pPr>
              <w:pStyle w:val="tabletext11"/>
              <w:tabs>
                <w:tab w:val="decimal" w:pos="340"/>
              </w:tabs>
              <w:suppressAutoHyphens/>
              <w:rPr>
                <w:del w:id="33512" w:author="Author"/>
              </w:rPr>
            </w:pPr>
            <w:del w:id="33513" w:author="Author">
              <w:r w:rsidRPr="00B91424" w:rsidDel="00421D84">
                <w:rPr>
                  <w:rFonts w:cs="Arial"/>
                  <w:color w:val="000000"/>
                  <w:szCs w:val="18"/>
                </w:rPr>
                <w:delText>1.346</w:delText>
              </w:r>
            </w:del>
          </w:p>
        </w:tc>
      </w:tr>
      <w:tr w:rsidR="00A027D8" w:rsidRPr="00B91424" w:rsidDel="00421D84" w14:paraId="33272D22" w14:textId="77777777" w:rsidTr="002F1572">
        <w:trPr>
          <w:cantSplit/>
          <w:trHeight w:val="190"/>
          <w:del w:id="33514" w:author="Author"/>
        </w:trPr>
        <w:tc>
          <w:tcPr>
            <w:tcW w:w="200" w:type="dxa"/>
            <w:tcBorders>
              <w:top w:val="nil"/>
              <w:left w:val="nil"/>
              <w:bottom w:val="nil"/>
              <w:right w:val="nil"/>
            </w:tcBorders>
          </w:tcPr>
          <w:p w14:paraId="3582DC74" w14:textId="77777777" w:rsidR="00A027D8" w:rsidRPr="00B91424" w:rsidDel="00421D84" w:rsidRDefault="00A027D8" w:rsidP="00BE28D4">
            <w:pPr>
              <w:pStyle w:val="tabletext11"/>
              <w:suppressAutoHyphens/>
              <w:rPr>
                <w:del w:id="33515" w:author="Author"/>
              </w:rPr>
            </w:pPr>
          </w:p>
        </w:tc>
        <w:tc>
          <w:tcPr>
            <w:tcW w:w="1340" w:type="dxa"/>
            <w:tcBorders>
              <w:top w:val="single" w:sz="6" w:space="0" w:color="auto"/>
              <w:left w:val="single" w:sz="6" w:space="0" w:color="auto"/>
              <w:bottom w:val="single" w:sz="6" w:space="0" w:color="auto"/>
              <w:right w:val="single" w:sz="6" w:space="0" w:color="auto"/>
            </w:tcBorders>
          </w:tcPr>
          <w:p w14:paraId="78502E32" w14:textId="77777777" w:rsidR="00A027D8" w:rsidRPr="00B91424" w:rsidDel="00421D84" w:rsidRDefault="00A027D8" w:rsidP="00BE28D4">
            <w:pPr>
              <w:pStyle w:val="tabletext11"/>
              <w:suppressAutoHyphens/>
              <w:rPr>
                <w:del w:id="33516" w:author="Author"/>
              </w:rPr>
            </w:pPr>
            <w:del w:id="33517" w:author="Author">
              <w:r w:rsidRPr="00B91424" w:rsidDel="00421D84">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7092F1F" w14:textId="77777777" w:rsidR="00A027D8" w:rsidRPr="00B91424" w:rsidDel="00421D84" w:rsidRDefault="00A027D8" w:rsidP="00BE28D4">
            <w:pPr>
              <w:pStyle w:val="tabletext11"/>
              <w:tabs>
                <w:tab w:val="decimal" w:pos="420"/>
              </w:tabs>
              <w:suppressAutoHyphens/>
              <w:rPr>
                <w:del w:id="33518" w:author="Author"/>
              </w:rPr>
            </w:pPr>
            <w:del w:id="33519" w:author="Author">
              <w:r w:rsidRPr="00B91424" w:rsidDel="00421D84">
                <w:rPr>
                  <w:rFonts w:cs="Arial"/>
                  <w:color w:val="000000"/>
                  <w:szCs w:val="18"/>
                </w:rPr>
                <w:delText>0.606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6194F2" w14:textId="77777777" w:rsidR="00A027D8" w:rsidRPr="00B91424" w:rsidDel="00421D84" w:rsidRDefault="00A027D8" w:rsidP="00BE28D4">
            <w:pPr>
              <w:pStyle w:val="tabletext11"/>
              <w:tabs>
                <w:tab w:val="decimal" w:pos="340"/>
              </w:tabs>
              <w:suppressAutoHyphens/>
              <w:rPr>
                <w:del w:id="33520" w:author="Author"/>
              </w:rPr>
            </w:pPr>
            <w:del w:id="33521" w:author="Author">
              <w:r w:rsidRPr="00B91424" w:rsidDel="00421D84">
                <w:rPr>
                  <w:rFonts w:cs="Arial"/>
                  <w:color w:val="000000"/>
                  <w:szCs w:val="18"/>
                </w:rPr>
                <w:delText>0.933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89BFC35" w14:textId="77777777" w:rsidR="00A027D8" w:rsidRPr="00B91424" w:rsidDel="00421D84" w:rsidRDefault="00A027D8" w:rsidP="00BE28D4">
            <w:pPr>
              <w:pStyle w:val="tabletext11"/>
              <w:tabs>
                <w:tab w:val="decimal" w:pos="340"/>
              </w:tabs>
              <w:suppressAutoHyphens/>
              <w:rPr>
                <w:del w:id="33522" w:author="Author"/>
              </w:rPr>
            </w:pPr>
            <w:del w:id="33523" w:author="Author">
              <w:r w:rsidRPr="00B91424" w:rsidDel="00421D84">
                <w:rPr>
                  <w:rFonts w:cs="Arial"/>
                  <w:color w:val="000000"/>
                  <w:szCs w:val="18"/>
                </w:rPr>
                <w:delText>1.271</w:delText>
              </w:r>
            </w:del>
          </w:p>
        </w:tc>
      </w:tr>
      <w:tr w:rsidR="00A027D8" w:rsidRPr="00B91424" w:rsidDel="00421D84" w14:paraId="2B96FC5E" w14:textId="77777777" w:rsidTr="002F1572">
        <w:trPr>
          <w:cantSplit/>
          <w:trHeight w:val="190"/>
          <w:del w:id="33524" w:author="Author"/>
        </w:trPr>
        <w:tc>
          <w:tcPr>
            <w:tcW w:w="200" w:type="dxa"/>
            <w:tcBorders>
              <w:top w:val="nil"/>
              <w:left w:val="nil"/>
              <w:bottom w:val="nil"/>
              <w:right w:val="nil"/>
            </w:tcBorders>
          </w:tcPr>
          <w:p w14:paraId="00FB4DD1" w14:textId="77777777" w:rsidR="00A027D8" w:rsidRPr="00B91424" w:rsidDel="00421D84" w:rsidRDefault="00A027D8" w:rsidP="00BE28D4">
            <w:pPr>
              <w:pStyle w:val="tabletext11"/>
              <w:suppressAutoHyphens/>
              <w:rPr>
                <w:del w:id="33525" w:author="Author"/>
              </w:rPr>
            </w:pPr>
          </w:p>
        </w:tc>
        <w:tc>
          <w:tcPr>
            <w:tcW w:w="1340" w:type="dxa"/>
            <w:tcBorders>
              <w:top w:val="single" w:sz="6" w:space="0" w:color="auto"/>
              <w:left w:val="single" w:sz="6" w:space="0" w:color="auto"/>
              <w:bottom w:val="single" w:sz="6" w:space="0" w:color="auto"/>
              <w:right w:val="single" w:sz="6" w:space="0" w:color="auto"/>
            </w:tcBorders>
          </w:tcPr>
          <w:p w14:paraId="43E503F2" w14:textId="77777777" w:rsidR="00A027D8" w:rsidRPr="00B91424" w:rsidDel="00421D84" w:rsidRDefault="00A027D8" w:rsidP="00BE28D4">
            <w:pPr>
              <w:pStyle w:val="tabletext11"/>
              <w:suppressAutoHyphens/>
              <w:rPr>
                <w:del w:id="33526" w:author="Author"/>
              </w:rPr>
            </w:pPr>
            <w:del w:id="33527" w:author="Author">
              <w:r w:rsidRPr="00B91424" w:rsidDel="00421D84">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3D53D85" w14:textId="77777777" w:rsidR="00A027D8" w:rsidRPr="00B91424" w:rsidDel="00421D84" w:rsidRDefault="00A027D8" w:rsidP="00BE28D4">
            <w:pPr>
              <w:pStyle w:val="tabletext11"/>
              <w:tabs>
                <w:tab w:val="decimal" w:pos="420"/>
              </w:tabs>
              <w:suppressAutoHyphens/>
              <w:rPr>
                <w:del w:id="33528" w:author="Author"/>
              </w:rPr>
            </w:pPr>
            <w:del w:id="33529" w:author="Author">
              <w:r w:rsidRPr="00B91424" w:rsidDel="00421D84">
                <w:rPr>
                  <w:rFonts w:cs="Arial"/>
                  <w:color w:val="000000"/>
                  <w:szCs w:val="18"/>
                </w:rPr>
                <w:delText>0.576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6A5FE1E" w14:textId="77777777" w:rsidR="00A027D8" w:rsidRPr="00B91424" w:rsidDel="00421D84" w:rsidRDefault="00A027D8" w:rsidP="00BE28D4">
            <w:pPr>
              <w:pStyle w:val="tabletext11"/>
              <w:tabs>
                <w:tab w:val="decimal" w:pos="340"/>
              </w:tabs>
              <w:suppressAutoHyphens/>
              <w:rPr>
                <w:del w:id="33530" w:author="Author"/>
              </w:rPr>
            </w:pPr>
            <w:del w:id="33531" w:author="Author">
              <w:r w:rsidRPr="00B91424" w:rsidDel="00421D84">
                <w:rPr>
                  <w:rFonts w:cs="Arial"/>
                  <w:color w:val="000000"/>
                  <w:szCs w:val="18"/>
                </w:rPr>
                <w:delText>0.885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912A6D5" w14:textId="77777777" w:rsidR="00A027D8" w:rsidRPr="00B91424" w:rsidDel="00421D84" w:rsidRDefault="00A027D8" w:rsidP="00BE28D4">
            <w:pPr>
              <w:pStyle w:val="tabletext11"/>
              <w:tabs>
                <w:tab w:val="decimal" w:pos="340"/>
              </w:tabs>
              <w:suppressAutoHyphens/>
              <w:rPr>
                <w:del w:id="33532" w:author="Author"/>
              </w:rPr>
            </w:pPr>
            <w:del w:id="33533" w:author="Author">
              <w:r w:rsidRPr="00B91424" w:rsidDel="00421D84">
                <w:rPr>
                  <w:rFonts w:cs="Arial"/>
                  <w:color w:val="000000"/>
                  <w:szCs w:val="18"/>
                </w:rPr>
                <w:delText>1.215</w:delText>
              </w:r>
            </w:del>
          </w:p>
        </w:tc>
      </w:tr>
      <w:tr w:rsidR="00A027D8" w:rsidRPr="00B91424" w:rsidDel="00421D84" w14:paraId="2590799B" w14:textId="77777777" w:rsidTr="002F1572">
        <w:trPr>
          <w:cantSplit/>
          <w:trHeight w:val="190"/>
          <w:del w:id="33534" w:author="Author"/>
        </w:trPr>
        <w:tc>
          <w:tcPr>
            <w:tcW w:w="200" w:type="dxa"/>
            <w:tcBorders>
              <w:top w:val="nil"/>
              <w:left w:val="nil"/>
              <w:bottom w:val="nil"/>
              <w:right w:val="nil"/>
            </w:tcBorders>
          </w:tcPr>
          <w:p w14:paraId="5A5C6475" w14:textId="77777777" w:rsidR="00A027D8" w:rsidRPr="00B91424" w:rsidDel="00421D84" w:rsidRDefault="00A027D8" w:rsidP="00BE28D4">
            <w:pPr>
              <w:pStyle w:val="tabletext11"/>
              <w:suppressAutoHyphens/>
              <w:rPr>
                <w:del w:id="33535" w:author="Author"/>
              </w:rPr>
            </w:pPr>
          </w:p>
        </w:tc>
        <w:tc>
          <w:tcPr>
            <w:tcW w:w="1340" w:type="dxa"/>
            <w:tcBorders>
              <w:top w:val="single" w:sz="6" w:space="0" w:color="auto"/>
              <w:left w:val="single" w:sz="6" w:space="0" w:color="auto"/>
              <w:bottom w:val="single" w:sz="6" w:space="0" w:color="auto"/>
              <w:right w:val="single" w:sz="6" w:space="0" w:color="auto"/>
            </w:tcBorders>
          </w:tcPr>
          <w:p w14:paraId="2586D331" w14:textId="77777777" w:rsidR="00A027D8" w:rsidRPr="00B91424" w:rsidDel="00421D84" w:rsidRDefault="00A027D8" w:rsidP="00BE28D4">
            <w:pPr>
              <w:pStyle w:val="tabletext11"/>
              <w:suppressAutoHyphens/>
              <w:rPr>
                <w:del w:id="33536" w:author="Author"/>
              </w:rPr>
            </w:pPr>
            <w:del w:id="33537" w:author="Author">
              <w:r w:rsidRPr="00B91424" w:rsidDel="00421D84">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060CDDA" w14:textId="77777777" w:rsidR="00A027D8" w:rsidRPr="00B91424" w:rsidDel="00421D84" w:rsidRDefault="00A027D8" w:rsidP="00BE28D4">
            <w:pPr>
              <w:pStyle w:val="tabletext11"/>
              <w:tabs>
                <w:tab w:val="decimal" w:pos="420"/>
              </w:tabs>
              <w:suppressAutoHyphens/>
              <w:rPr>
                <w:del w:id="33538" w:author="Author"/>
              </w:rPr>
            </w:pPr>
            <w:del w:id="33539" w:author="Author">
              <w:r w:rsidRPr="00B91424" w:rsidDel="00421D84">
                <w:rPr>
                  <w:rFonts w:cs="Arial"/>
                  <w:color w:val="000000"/>
                  <w:szCs w:val="18"/>
                </w:rPr>
                <w:delText>0.647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C5EFDF" w14:textId="77777777" w:rsidR="00A027D8" w:rsidRPr="00B91424" w:rsidDel="00421D84" w:rsidRDefault="00A027D8" w:rsidP="00BE28D4">
            <w:pPr>
              <w:pStyle w:val="tabletext11"/>
              <w:tabs>
                <w:tab w:val="decimal" w:pos="340"/>
              </w:tabs>
              <w:suppressAutoHyphens/>
              <w:rPr>
                <w:del w:id="33540" w:author="Author"/>
              </w:rPr>
            </w:pPr>
            <w:del w:id="33541" w:author="Author">
              <w:r w:rsidRPr="00B91424" w:rsidDel="00421D84">
                <w:rPr>
                  <w:rFonts w:cs="Arial"/>
                  <w:color w:val="000000"/>
                  <w:szCs w:val="18"/>
                </w:rPr>
                <w:delText>0.995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902963" w14:textId="77777777" w:rsidR="00A027D8" w:rsidRPr="00B91424" w:rsidDel="00421D84" w:rsidRDefault="00A027D8" w:rsidP="00BE28D4">
            <w:pPr>
              <w:pStyle w:val="tabletext11"/>
              <w:tabs>
                <w:tab w:val="decimal" w:pos="340"/>
              </w:tabs>
              <w:suppressAutoHyphens/>
              <w:rPr>
                <w:del w:id="33542" w:author="Author"/>
              </w:rPr>
            </w:pPr>
            <w:del w:id="33543" w:author="Author">
              <w:r w:rsidRPr="00B91424" w:rsidDel="00421D84">
                <w:rPr>
                  <w:rFonts w:cs="Arial"/>
                  <w:color w:val="000000"/>
                  <w:szCs w:val="18"/>
                </w:rPr>
                <w:delText>1.526</w:delText>
              </w:r>
            </w:del>
          </w:p>
        </w:tc>
      </w:tr>
      <w:tr w:rsidR="00A027D8" w:rsidRPr="00B91424" w:rsidDel="00421D84" w14:paraId="4072784C" w14:textId="77777777" w:rsidTr="002F1572">
        <w:trPr>
          <w:cantSplit/>
          <w:trHeight w:val="190"/>
          <w:del w:id="33544" w:author="Author"/>
        </w:trPr>
        <w:tc>
          <w:tcPr>
            <w:tcW w:w="200" w:type="dxa"/>
            <w:tcBorders>
              <w:top w:val="nil"/>
              <w:left w:val="nil"/>
              <w:bottom w:val="nil"/>
              <w:right w:val="nil"/>
            </w:tcBorders>
          </w:tcPr>
          <w:p w14:paraId="32960374" w14:textId="77777777" w:rsidR="00A027D8" w:rsidRPr="00B91424" w:rsidDel="00421D84" w:rsidRDefault="00A027D8" w:rsidP="00BE28D4">
            <w:pPr>
              <w:pStyle w:val="tabletext11"/>
              <w:suppressAutoHyphens/>
              <w:rPr>
                <w:del w:id="33545" w:author="Author"/>
              </w:rPr>
            </w:pPr>
          </w:p>
        </w:tc>
        <w:tc>
          <w:tcPr>
            <w:tcW w:w="1340" w:type="dxa"/>
            <w:tcBorders>
              <w:top w:val="single" w:sz="6" w:space="0" w:color="auto"/>
              <w:left w:val="single" w:sz="6" w:space="0" w:color="auto"/>
              <w:bottom w:val="single" w:sz="6" w:space="0" w:color="auto"/>
              <w:right w:val="single" w:sz="6" w:space="0" w:color="auto"/>
            </w:tcBorders>
          </w:tcPr>
          <w:p w14:paraId="400F524E" w14:textId="77777777" w:rsidR="00A027D8" w:rsidRPr="00B91424" w:rsidDel="00421D84" w:rsidRDefault="00A027D8" w:rsidP="00BE28D4">
            <w:pPr>
              <w:pStyle w:val="tabletext11"/>
              <w:suppressAutoHyphens/>
              <w:rPr>
                <w:del w:id="33546" w:author="Author"/>
              </w:rPr>
            </w:pPr>
            <w:del w:id="33547" w:author="Author">
              <w:r w:rsidRPr="00B91424" w:rsidDel="00421D84">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6D55A05" w14:textId="77777777" w:rsidR="00A027D8" w:rsidRPr="00B91424" w:rsidDel="00421D84" w:rsidRDefault="00A027D8" w:rsidP="00BE28D4">
            <w:pPr>
              <w:pStyle w:val="tabletext11"/>
              <w:tabs>
                <w:tab w:val="decimal" w:pos="420"/>
              </w:tabs>
              <w:suppressAutoHyphens/>
              <w:rPr>
                <w:del w:id="33548" w:author="Author"/>
              </w:rPr>
            </w:pPr>
            <w:del w:id="33549" w:author="Author">
              <w:r w:rsidRPr="00B91424" w:rsidDel="00421D84">
                <w:rPr>
                  <w:rFonts w:cs="Arial"/>
                  <w:color w:val="000000"/>
                  <w:szCs w:val="18"/>
                </w:rPr>
                <w:delText>0.514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1EB49EE" w14:textId="77777777" w:rsidR="00A027D8" w:rsidRPr="00B91424" w:rsidDel="00421D84" w:rsidRDefault="00A027D8" w:rsidP="00BE28D4">
            <w:pPr>
              <w:pStyle w:val="tabletext11"/>
              <w:tabs>
                <w:tab w:val="decimal" w:pos="340"/>
              </w:tabs>
              <w:suppressAutoHyphens/>
              <w:rPr>
                <w:del w:id="33550" w:author="Author"/>
              </w:rPr>
            </w:pPr>
            <w:del w:id="33551" w:author="Author">
              <w:r w:rsidRPr="00B91424" w:rsidDel="00421D84">
                <w:rPr>
                  <w:rFonts w:cs="Arial"/>
                  <w:color w:val="000000"/>
                  <w:szCs w:val="18"/>
                </w:rPr>
                <w:delText>0.791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8020AE" w14:textId="77777777" w:rsidR="00A027D8" w:rsidRPr="00B91424" w:rsidDel="00421D84" w:rsidRDefault="00A027D8" w:rsidP="00BE28D4">
            <w:pPr>
              <w:pStyle w:val="tabletext11"/>
              <w:tabs>
                <w:tab w:val="decimal" w:pos="340"/>
              </w:tabs>
              <w:suppressAutoHyphens/>
              <w:rPr>
                <w:del w:id="33552" w:author="Author"/>
              </w:rPr>
            </w:pPr>
            <w:del w:id="33553" w:author="Author">
              <w:r w:rsidRPr="00B91424" w:rsidDel="00421D84">
                <w:rPr>
                  <w:rFonts w:cs="Arial"/>
                  <w:color w:val="000000"/>
                  <w:szCs w:val="18"/>
                </w:rPr>
                <w:delText>1.938</w:delText>
              </w:r>
            </w:del>
          </w:p>
        </w:tc>
      </w:tr>
      <w:tr w:rsidR="00A027D8" w:rsidRPr="00B91424" w:rsidDel="00421D84" w14:paraId="3E5B702A" w14:textId="77777777" w:rsidTr="002F1572">
        <w:trPr>
          <w:cantSplit/>
          <w:trHeight w:val="190"/>
          <w:del w:id="33554" w:author="Author"/>
        </w:trPr>
        <w:tc>
          <w:tcPr>
            <w:tcW w:w="200" w:type="dxa"/>
            <w:tcBorders>
              <w:top w:val="nil"/>
              <w:left w:val="nil"/>
              <w:bottom w:val="nil"/>
              <w:right w:val="nil"/>
            </w:tcBorders>
          </w:tcPr>
          <w:p w14:paraId="027DC139" w14:textId="77777777" w:rsidR="00A027D8" w:rsidRPr="00B91424" w:rsidDel="00421D84" w:rsidRDefault="00A027D8" w:rsidP="00BE28D4">
            <w:pPr>
              <w:pStyle w:val="tabletext11"/>
              <w:suppressAutoHyphens/>
              <w:rPr>
                <w:del w:id="33555" w:author="Author"/>
              </w:rPr>
            </w:pPr>
          </w:p>
        </w:tc>
        <w:tc>
          <w:tcPr>
            <w:tcW w:w="1340" w:type="dxa"/>
            <w:tcBorders>
              <w:top w:val="single" w:sz="6" w:space="0" w:color="auto"/>
              <w:left w:val="single" w:sz="6" w:space="0" w:color="auto"/>
              <w:bottom w:val="single" w:sz="6" w:space="0" w:color="auto"/>
              <w:right w:val="single" w:sz="6" w:space="0" w:color="auto"/>
            </w:tcBorders>
          </w:tcPr>
          <w:p w14:paraId="2D6A515E" w14:textId="77777777" w:rsidR="00A027D8" w:rsidRPr="00B91424" w:rsidDel="00421D84" w:rsidRDefault="00A027D8" w:rsidP="00BE28D4">
            <w:pPr>
              <w:pStyle w:val="tabletext11"/>
              <w:suppressAutoHyphens/>
              <w:rPr>
                <w:del w:id="33556" w:author="Author"/>
              </w:rPr>
            </w:pPr>
            <w:del w:id="33557" w:author="Author">
              <w:r w:rsidRPr="00B91424" w:rsidDel="00421D84">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2C05CB0" w14:textId="77777777" w:rsidR="00A027D8" w:rsidRPr="00B91424" w:rsidDel="00421D84" w:rsidRDefault="00A027D8" w:rsidP="00BE28D4">
            <w:pPr>
              <w:pStyle w:val="tabletext11"/>
              <w:tabs>
                <w:tab w:val="decimal" w:pos="420"/>
              </w:tabs>
              <w:suppressAutoHyphens/>
              <w:rPr>
                <w:del w:id="33558" w:author="Author"/>
              </w:rPr>
            </w:pPr>
            <w:del w:id="33559" w:author="Author">
              <w:r w:rsidRPr="00B91424" w:rsidDel="00421D84">
                <w:rPr>
                  <w:rFonts w:cs="Arial"/>
                  <w:color w:val="000000"/>
                  <w:szCs w:val="18"/>
                </w:rPr>
                <w:delText>0.553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B0BF1B" w14:textId="77777777" w:rsidR="00A027D8" w:rsidRPr="00B91424" w:rsidDel="00421D84" w:rsidRDefault="00A027D8" w:rsidP="00BE28D4">
            <w:pPr>
              <w:pStyle w:val="tabletext11"/>
              <w:tabs>
                <w:tab w:val="decimal" w:pos="340"/>
              </w:tabs>
              <w:suppressAutoHyphens/>
              <w:rPr>
                <w:del w:id="33560" w:author="Author"/>
              </w:rPr>
            </w:pPr>
            <w:del w:id="33561" w:author="Author">
              <w:r w:rsidRPr="00B91424" w:rsidDel="00421D84">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FA02940" w14:textId="77777777" w:rsidR="00A027D8" w:rsidRPr="00B91424" w:rsidDel="00421D84" w:rsidRDefault="00A027D8" w:rsidP="00BE28D4">
            <w:pPr>
              <w:pStyle w:val="tabletext11"/>
              <w:tabs>
                <w:tab w:val="decimal" w:pos="340"/>
              </w:tabs>
              <w:suppressAutoHyphens/>
              <w:rPr>
                <w:del w:id="33562" w:author="Author"/>
              </w:rPr>
            </w:pPr>
            <w:del w:id="33563" w:author="Author">
              <w:r w:rsidRPr="00B91424" w:rsidDel="00421D84">
                <w:rPr>
                  <w:rFonts w:cs="Arial"/>
                  <w:color w:val="000000"/>
                  <w:szCs w:val="18"/>
                </w:rPr>
                <w:delText>1.140</w:delText>
              </w:r>
            </w:del>
          </w:p>
        </w:tc>
      </w:tr>
    </w:tbl>
    <w:p w14:paraId="54EAD519" w14:textId="77777777" w:rsidR="00A027D8" w:rsidRPr="00B91424" w:rsidDel="00421D84" w:rsidRDefault="00A027D8" w:rsidP="00BE28D4">
      <w:pPr>
        <w:pStyle w:val="tablecaption"/>
        <w:suppressAutoHyphens/>
        <w:rPr>
          <w:del w:id="33564" w:author="Author"/>
        </w:rPr>
      </w:pPr>
      <w:del w:id="33565" w:author="Author">
        <w:r w:rsidRPr="00B91424" w:rsidDel="00421D84">
          <w:delText>Table 24.B.2.b.(2)(e)(i) Metropolitan To Metropolitan Table – Zone 43 (Southwest) Combinations Factors</w:delText>
        </w:r>
      </w:del>
    </w:p>
    <w:p w14:paraId="4FFDF1C1" w14:textId="77777777" w:rsidR="00A027D8" w:rsidRPr="00B91424" w:rsidDel="00421D84" w:rsidRDefault="00A027D8" w:rsidP="00BE28D4">
      <w:pPr>
        <w:pStyle w:val="isonormal"/>
        <w:suppressAutoHyphens/>
        <w:rPr>
          <w:del w:id="33566" w:author="Author"/>
        </w:rPr>
      </w:pPr>
    </w:p>
    <w:p w14:paraId="5C305280" w14:textId="77777777" w:rsidR="00A027D8" w:rsidRPr="00B91424" w:rsidDel="00421D84" w:rsidRDefault="00A027D8" w:rsidP="00BE28D4">
      <w:pPr>
        <w:pStyle w:val="outlinetxt7"/>
        <w:suppressAutoHyphens/>
        <w:rPr>
          <w:del w:id="33567" w:author="Author"/>
        </w:rPr>
      </w:pPr>
      <w:del w:id="33568" w:author="Author">
        <w:r w:rsidRPr="00B91424" w:rsidDel="00421D84">
          <w:tab/>
        </w:r>
        <w:r w:rsidRPr="00B91424" w:rsidDel="00421D84">
          <w:rPr>
            <w:b/>
          </w:rPr>
          <w:delText>(ii)</w:delText>
        </w:r>
        <w:r w:rsidRPr="00B91424" w:rsidDel="00421D84">
          <w:tab/>
          <w:delText>Regional to Regional Table:</w:delText>
        </w:r>
      </w:del>
    </w:p>
    <w:p w14:paraId="44D9ED17" w14:textId="77777777" w:rsidR="00A027D8" w:rsidRPr="00B91424" w:rsidDel="00421D84" w:rsidRDefault="00A027D8" w:rsidP="00BE28D4">
      <w:pPr>
        <w:pStyle w:val="space4"/>
        <w:suppressAutoHyphens/>
        <w:rPr>
          <w:del w:id="335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A027D8" w:rsidRPr="00B91424" w:rsidDel="00421D84" w14:paraId="65E327D6" w14:textId="77777777" w:rsidTr="002F1572">
        <w:trPr>
          <w:cantSplit/>
          <w:trHeight w:val="190"/>
          <w:del w:id="33570" w:author="Author"/>
        </w:trPr>
        <w:tc>
          <w:tcPr>
            <w:tcW w:w="200" w:type="dxa"/>
            <w:tcBorders>
              <w:top w:val="nil"/>
              <w:left w:val="nil"/>
              <w:bottom w:val="nil"/>
              <w:right w:val="nil"/>
            </w:tcBorders>
          </w:tcPr>
          <w:p w14:paraId="7769571B" w14:textId="77777777" w:rsidR="00A027D8" w:rsidRPr="00B91424" w:rsidDel="00421D84" w:rsidRDefault="00A027D8" w:rsidP="00BE28D4">
            <w:pPr>
              <w:pStyle w:val="tablehead"/>
              <w:suppressAutoHyphens/>
              <w:rPr>
                <w:del w:id="33571" w:author="Author"/>
              </w:rPr>
            </w:pPr>
          </w:p>
        </w:tc>
        <w:tc>
          <w:tcPr>
            <w:tcW w:w="4800" w:type="dxa"/>
            <w:gridSpan w:val="4"/>
            <w:tcBorders>
              <w:top w:val="single" w:sz="6" w:space="0" w:color="auto"/>
              <w:left w:val="single" w:sz="6" w:space="0" w:color="auto"/>
              <w:bottom w:val="nil"/>
              <w:right w:val="single" w:sz="6" w:space="0" w:color="auto"/>
            </w:tcBorders>
          </w:tcPr>
          <w:p w14:paraId="1F3F9927" w14:textId="77777777" w:rsidR="00A027D8" w:rsidRPr="00B91424" w:rsidDel="00421D84" w:rsidRDefault="00A027D8" w:rsidP="00BE28D4">
            <w:pPr>
              <w:pStyle w:val="tablehead"/>
              <w:suppressAutoHyphens/>
              <w:rPr>
                <w:del w:id="33572" w:author="Author"/>
              </w:rPr>
            </w:pPr>
            <w:del w:id="33573" w:author="Author">
              <w:r w:rsidRPr="00B91424" w:rsidDel="00421D84">
                <w:delText>Zone 43 (Southwest) Combinations</w:delText>
              </w:r>
            </w:del>
          </w:p>
        </w:tc>
      </w:tr>
      <w:tr w:rsidR="00A027D8" w:rsidRPr="00B91424" w:rsidDel="00421D84" w14:paraId="43085730" w14:textId="77777777" w:rsidTr="002F1572">
        <w:trPr>
          <w:cantSplit/>
          <w:trHeight w:val="190"/>
          <w:del w:id="33574" w:author="Author"/>
        </w:trPr>
        <w:tc>
          <w:tcPr>
            <w:tcW w:w="200" w:type="dxa"/>
            <w:tcBorders>
              <w:top w:val="nil"/>
              <w:left w:val="nil"/>
              <w:bottom w:val="nil"/>
              <w:right w:val="nil"/>
            </w:tcBorders>
          </w:tcPr>
          <w:p w14:paraId="567C1F32" w14:textId="77777777" w:rsidR="00A027D8" w:rsidRPr="00B91424" w:rsidDel="00421D84" w:rsidRDefault="00A027D8" w:rsidP="00BE28D4">
            <w:pPr>
              <w:pStyle w:val="tablehead"/>
              <w:suppressAutoHyphens/>
              <w:rPr>
                <w:del w:id="33575" w:author="Author"/>
              </w:rPr>
            </w:pPr>
          </w:p>
        </w:tc>
        <w:tc>
          <w:tcPr>
            <w:tcW w:w="1340" w:type="dxa"/>
            <w:tcBorders>
              <w:top w:val="single" w:sz="6" w:space="0" w:color="auto"/>
              <w:left w:val="single" w:sz="6" w:space="0" w:color="auto"/>
              <w:bottom w:val="nil"/>
              <w:right w:val="single" w:sz="6" w:space="0" w:color="auto"/>
            </w:tcBorders>
          </w:tcPr>
          <w:p w14:paraId="72C5B4ED" w14:textId="77777777" w:rsidR="00A027D8" w:rsidRPr="00B91424" w:rsidDel="00421D84" w:rsidRDefault="00A027D8" w:rsidP="00BE28D4">
            <w:pPr>
              <w:pStyle w:val="tablehead"/>
              <w:suppressAutoHyphens/>
              <w:rPr>
                <w:del w:id="33576" w:author="Author"/>
              </w:rPr>
            </w:pPr>
          </w:p>
        </w:tc>
        <w:tc>
          <w:tcPr>
            <w:tcW w:w="1280" w:type="dxa"/>
            <w:tcBorders>
              <w:top w:val="single" w:sz="6" w:space="0" w:color="auto"/>
              <w:left w:val="single" w:sz="6" w:space="0" w:color="auto"/>
              <w:bottom w:val="nil"/>
              <w:right w:val="single" w:sz="6" w:space="0" w:color="auto"/>
            </w:tcBorders>
          </w:tcPr>
          <w:p w14:paraId="25BADA4A" w14:textId="77777777" w:rsidR="00A027D8" w:rsidRPr="00B91424" w:rsidDel="00421D84" w:rsidRDefault="00A027D8" w:rsidP="00BE28D4">
            <w:pPr>
              <w:pStyle w:val="tablehead"/>
              <w:suppressAutoHyphens/>
              <w:rPr>
                <w:del w:id="33577" w:author="Author"/>
              </w:rPr>
            </w:pPr>
            <w:del w:id="33578" w:author="Author">
              <w:r w:rsidRPr="00B91424" w:rsidDel="00421D84">
                <w:delText>Specified</w:delText>
              </w:r>
            </w:del>
          </w:p>
        </w:tc>
        <w:tc>
          <w:tcPr>
            <w:tcW w:w="1090" w:type="dxa"/>
            <w:tcBorders>
              <w:top w:val="single" w:sz="6" w:space="0" w:color="auto"/>
              <w:left w:val="single" w:sz="6" w:space="0" w:color="auto"/>
              <w:bottom w:val="nil"/>
              <w:right w:val="single" w:sz="6" w:space="0" w:color="auto"/>
            </w:tcBorders>
          </w:tcPr>
          <w:p w14:paraId="0C551BD5" w14:textId="77777777" w:rsidR="00A027D8" w:rsidRPr="00B91424" w:rsidDel="00421D84" w:rsidRDefault="00A027D8" w:rsidP="00BE28D4">
            <w:pPr>
              <w:pStyle w:val="tablehead"/>
              <w:suppressAutoHyphens/>
              <w:rPr>
                <w:del w:id="33579" w:author="Author"/>
              </w:rPr>
            </w:pPr>
          </w:p>
        </w:tc>
        <w:tc>
          <w:tcPr>
            <w:tcW w:w="1090" w:type="dxa"/>
            <w:tcBorders>
              <w:top w:val="single" w:sz="6" w:space="0" w:color="auto"/>
              <w:left w:val="single" w:sz="6" w:space="0" w:color="auto"/>
              <w:bottom w:val="nil"/>
              <w:right w:val="single" w:sz="6" w:space="0" w:color="auto"/>
            </w:tcBorders>
          </w:tcPr>
          <w:p w14:paraId="381970C7" w14:textId="77777777" w:rsidR="00A027D8" w:rsidRPr="00B91424" w:rsidDel="00421D84" w:rsidRDefault="00A027D8" w:rsidP="00BE28D4">
            <w:pPr>
              <w:pStyle w:val="tablehead"/>
              <w:suppressAutoHyphens/>
              <w:rPr>
                <w:del w:id="33580" w:author="Author"/>
              </w:rPr>
            </w:pPr>
          </w:p>
        </w:tc>
      </w:tr>
      <w:tr w:rsidR="00A027D8" w:rsidRPr="00B91424" w:rsidDel="00421D84" w14:paraId="3CD01D5F" w14:textId="77777777" w:rsidTr="002F1572">
        <w:trPr>
          <w:cantSplit/>
          <w:trHeight w:val="190"/>
          <w:del w:id="33581" w:author="Author"/>
        </w:trPr>
        <w:tc>
          <w:tcPr>
            <w:tcW w:w="200" w:type="dxa"/>
            <w:tcBorders>
              <w:top w:val="nil"/>
              <w:left w:val="nil"/>
              <w:bottom w:val="nil"/>
              <w:right w:val="nil"/>
            </w:tcBorders>
          </w:tcPr>
          <w:p w14:paraId="32059E8F" w14:textId="77777777" w:rsidR="00A027D8" w:rsidRPr="00B91424" w:rsidDel="00421D84" w:rsidRDefault="00A027D8" w:rsidP="00BE28D4">
            <w:pPr>
              <w:pStyle w:val="tablehead"/>
              <w:suppressAutoHyphens/>
              <w:rPr>
                <w:del w:id="33582" w:author="Author"/>
              </w:rPr>
            </w:pPr>
          </w:p>
        </w:tc>
        <w:tc>
          <w:tcPr>
            <w:tcW w:w="1340" w:type="dxa"/>
            <w:tcBorders>
              <w:top w:val="nil"/>
              <w:left w:val="single" w:sz="6" w:space="0" w:color="auto"/>
              <w:bottom w:val="nil"/>
              <w:right w:val="single" w:sz="6" w:space="0" w:color="auto"/>
            </w:tcBorders>
          </w:tcPr>
          <w:p w14:paraId="1CA0B0CA" w14:textId="77777777" w:rsidR="00A027D8" w:rsidRPr="00B91424" w:rsidDel="00421D84" w:rsidRDefault="00A027D8" w:rsidP="00BE28D4">
            <w:pPr>
              <w:pStyle w:val="tablehead"/>
              <w:suppressAutoHyphens/>
              <w:rPr>
                <w:del w:id="33583" w:author="Author"/>
              </w:rPr>
            </w:pPr>
            <w:del w:id="33584" w:author="Author">
              <w:r w:rsidRPr="00B91424" w:rsidDel="00421D84">
                <w:delText>Zone Of</w:delText>
              </w:r>
            </w:del>
          </w:p>
        </w:tc>
        <w:tc>
          <w:tcPr>
            <w:tcW w:w="1280" w:type="dxa"/>
            <w:tcBorders>
              <w:top w:val="nil"/>
              <w:left w:val="single" w:sz="6" w:space="0" w:color="auto"/>
              <w:bottom w:val="nil"/>
              <w:right w:val="single" w:sz="6" w:space="0" w:color="auto"/>
            </w:tcBorders>
          </w:tcPr>
          <w:p w14:paraId="5BAAEAE1" w14:textId="77777777" w:rsidR="00A027D8" w:rsidRPr="00B91424" w:rsidDel="00421D84" w:rsidRDefault="00A027D8" w:rsidP="00BE28D4">
            <w:pPr>
              <w:pStyle w:val="tablehead"/>
              <w:suppressAutoHyphens/>
              <w:rPr>
                <w:del w:id="33585" w:author="Author"/>
              </w:rPr>
            </w:pPr>
            <w:del w:id="33586" w:author="Author">
              <w:r w:rsidRPr="00B91424" w:rsidDel="00421D84">
                <w:delText>Causes Of</w:delText>
              </w:r>
            </w:del>
          </w:p>
        </w:tc>
        <w:tc>
          <w:tcPr>
            <w:tcW w:w="1090" w:type="dxa"/>
            <w:tcBorders>
              <w:top w:val="nil"/>
              <w:left w:val="single" w:sz="6" w:space="0" w:color="auto"/>
              <w:bottom w:val="nil"/>
              <w:right w:val="single" w:sz="6" w:space="0" w:color="auto"/>
            </w:tcBorders>
          </w:tcPr>
          <w:p w14:paraId="4701AE1A" w14:textId="77777777" w:rsidR="00A027D8" w:rsidRPr="00B91424" w:rsidDel="00421D84" w:rsidRDefault="00A027D8" w:rsidP="00BE28D4">
            <w:pPr>
              <w:pStyle w:val="tablehead"/>
              <w:suppressAutoHyphens/>
              <w:rPr>
                <w:del w:id="33587" w:author="Author"/>
              </w:rPr>
            </w:pPr>
          </w:p>
        </w:tc>
        <w:tc>
          <w:tcPr>
            <w:tcW w:w="1090" w:type="dxa"/>
            <w:tcBorders>
              <w:top w:val="nil"/>
              <w:left w:val="single" w:sz="6" w:space="0" w:color="auto"/>
              <w:bottom w:val="nil"/>
              <w:right w:val="single" w:sz="6" w:space="0" w:color="auto"/>
            </w:tcBorders>
          </w:tcPr>
          <w:p w14:paraId="2680F8A8" w14:textId="77777777" w:rsidR="00A027D8" w:rsidRPr="00B91424" w:rsidDel="00421D84" w:rsidRDefault="00A027D8" w:rsidP="00BE28D4">
            <w:pPr>
              <w:pStyle w:val="tablehead"/>
              <w:suppressAutoHyphens/>
              <w:rPr>
                <w:del w:id="33588" w:author="Author"/>
              </w:rPr>
            </w:pPr>
          </w:p>
        </w:tc>
      </w:tr>
      <w:tr w:rsidR="00A027D8" w:rsidRPr="00B91424" w:rsidDel="00421D84" w14:paraId="58E9B13B" w14:textId="77777777" w:rsidTr="002F1572">
        <w:trPr>
          <w:cantSplit/>
          <w:trHeight w:val="190"/>
          <w:del w:id="33589" w:author="Author"/>
        </w:trPr>
        <w:tc>
          <w:tcPr>
            <w:tcW w:w="200" w:type="dxa"/>
            <w:tcBorders>
              <w:top w:val="nil"/>
              <w:left w:val="nil"/>
              <w:bottom w:val="nil"/>
              <w:right w:val="nil"/>
            </w:tcBorders>
          </w:tcPr>
          <w:p w14:paraId="1703A546" w14:textId="77777777" w:rsidR="00A027D8" w:rsidRPr="00B91424" w:rsidDel="00421D84" w:rsidRDefault="00A027D8" w:rsidP="00BE28D4">
            <w:pPr>
              <w:pStyle w:val="tablehead"/>
              <w:suppressAutoHyphens/>
              <w:rPr>
                <w:del w:id="33590" w:author="Author"/>
              </w:rPr>
            </w:pPr>
          </w:p>
        </w:tc>
        <w:tc>
          <w:tcPr>
            <w:tcW w:w="1340" w:type="dxa"/>
            <w:tcBorders>
              <w:top w:val="nil"/>
              <w:left w:val="single" w:sz="6" w:space="0" w:color="auto"/>
              <w:bottom w:val="single" w:sz="6" w:space="0" w:color="auto"/>
              <w:right w:val="single" w:sz="6" w:space="0" w:color="auto"/>
            </w:tcBorders>
          </w:tcPr>
          <w:p w14:paraId="01E82728" w14:textId="77777777" w:rsidR="00A027D8" w:rsidRPr="00B91424" w:rsidDel="00421D84" w:rsidRDefault="00A027D8" w:rsidP="00BE28D4">
            <w:pPr>
              <w:pStyle w:val="tablehead"/>
              <w:suppressAutoHyphens/>
              <w:rPr>
                <w:del w:id="33591" w:author="Author"/>
              </w:rPr>
            </w:pPr>
            <w:del w:id="33592" w:author="Author">
              <w:r w:rsidRPr="00B91424" w:rsidDel="00421D84">
                <w:delText>Terminal</w:delText>
              </w:r>
            </w:del>
          </w:p>
        </w:tc>
        <w:tc>
          <w:tcPr>
            <w:tcW w:w="1280" w:type="dxa"/>
            <w:tcBorders>
              <w:top w:val="nil"/>
              <w:left w:val="single" w:sz="6" w:space="0" w:color="auto"/>
              <w:bottom w:val="single" w:sz="6" w:space="0" w:color="auto"/>
              <w:right w:val="single" w:sz="6" w:space="0" w:color="auto"/>
            </w:tcBorders>
          </w:tcPr>
          <w:p w14:paraId="4232C9E7" w14:textId="77777777" w:rsidR="00A027D8" w:rsidRPr="00B91424" w:rsidDel="00421D84" w:rsidRDefault="00A027D8" w:rsidP="00BE28D4">
            <w:pPr>
              <w:pStyle w:val="tablehead"/>
              <w:suppressAutoHyphens/>
              <w:rPr>
                <w:del w:id="33593" w:author="Author"/>
              </w:rPr>
            </w:pPr>
            <w:del w:id="33594" w:author="Author">
              <w:r w:rsidRPr="00B91424" w:rsidDel="00421D84">
                <w:delText>Loss</w:delText>
              </w:r>
            </w:del>
          </w:p>
        </w:tc>
        <w:tc>
          <w:tcPr>
            <w:tcW w:w="1090" w:type="dxa"/>
            <w:tcBorders>
              <w:top w:val="nil"/>
              <w:left w:val="single" w:sz="6" w:space="0" w:color="auto"/>
              <w:bottom w:val="single" w:sz="6" w:space="0" w:color="auto"/>
              <w:right w:val="single" w:sz="6" w:space="0" w:color="auto"/>
            </w:tcBorders>
          </w:tcPr>
          <w:p w14:paraId="31786861" w14:textId="77777777" w:rsidR="00A027D8" w:rsidRPr="00B91424" w:rsidDel="00421D84" w:rsidRDefault="00A027D8" w:rsidP="00BE28D4">
            <w:pPr>
              <w:pStyle w:val="tablehead"/>
              <w:suppressAutoHyphens/>
              <w:rPr>
                <w:del w:id="33595" w:author="Author"/>
              </w:rPr>
            </w:pPr>
            <w:del w:id="33596" w:author="Author">
              <w:r w:rsidRPr="00B91424" w:rsidDel="00421D84">
                <w:delText>Comp.</w:delText>
              </w:r>
            </w:del>
          </w:p>
        </w:tc>
        <w:tc>
          <w:tcPr>
            <w:tcW w:w="1090" w:type="dxa"/>
            <w:tcBorders>
              <w:top w:val="nil"/>
              <w:left w:val="single" w:sz="6" w:space="0" w:color="auto"/>
              <w:bottom w:val="single" w:sz="6" w:space="0" w:color="auto"/>
              <w:right w:val="single" w:sz="6" w:space="0" w:color="auto"/>
            </w:tcBorders>
          </w:tcPr>
          <w:p w14:paraId="73492A53" w14:textId="77777777" w:rsidR="00A027D8" w:rsidRPr="00B91424" w:rsidDel="00421D84" w:rsidRDefault="00A027D8" w:rsidP="00BE28D4">
            <w:pPr>
              <w:pStyle w:val="tablehead"/>
              <w:suppressAutoHyphens/>
              <w:rPr>
                <w:del w:id="33597" w:author="Author"/>
              </w:rPr>
            </w:pPr>
            <w:del w:id="33598" w:author="Author">
              <w:r w:rsidRPr="00B91424" w:rsidDel="00421D84">
                <w:delText>Coll.</w:delText>
              </w:r>
            </w:del>
          </w:p>
        </w:tc>
      </w:tr>
      <w:tr w:rsidR="00A027D8" w:rsidRPr="00B91424" w:rsidDel="00421D84" w14:paraId="329F20D1" w14:textId="77777777" w:rsidTr="002F1572">
        <w:trPr>
          <w:cantSplit/>
          <w:trHeight w:val="190"/>
          <w:del w:id="33599" w:author="Author"/>
        </w:trPr>
        <w:tc>
          <w:tcPr>
            <w:tcW w:w="200" w:type="dxa"/>
            <w:tcBorders>
              <w:top w:val="nil"/>
              <w:left w:val="nil"/>
              <w:bottom w:val="nil"/>
              <w:right w:val="nil"/>
            </w:tcBorders>
          </w:tcPr>
          <w:p w14:paraId="184100AC" w14:textId="77777777" w:rsidR="00A027D8" w:rsidRPr="00B91424" w:rsidDel="00421D84" w:rsidRDefault="00A027D8" w:rsidP="00BE28D4">
            <w:pPr>
              <w:pStyle w:val="tabletext11"/>
              <w:suppressAutoHyphens/>
              <w:rPr>
                <w:del w:id="33600" w:author="Author"/>
              </w:rPr>
            </w:pPr>
          </w:p>
        </w:tc>
        <w:tc>
          <w:tcPr>
            <w:tcW w:w="1340" w:type="dxa"/>
            <w:tcBorders>
              <w:top w:val="single" w:sz="6" w:space="0" w:color="auto"/>
              <w:left w:val="single" w:sz="6" w:space="0" w:color="auto"/>
              <w:bottom w:val="single" w:sz="6" w:space="0" w:color="auto"/>
              <w:right w:val="single" w:sz="6" w:space="0" w:color="auto"/>
            </w:tcBorders>
          </w:tcPr>
          <w:p w14:paraId="10C390F7" w14:textId="77777777" w:rsidR="00A027D8" w:rsidRPr="00B91424" w:rsidDel="00421D84" w:rsidRDefault="00A027D8" w:rsidP="00BE28D4">
            <w:pPr>
              <w:pStyle w:val="tabletext11"/>
              <w:suppressAutoHyphens/>
              <w:rPr>
                <w:del w:id="33601" w:author="Author"/>
              </w:rPr>
            </w:pPr>
            <w:del w:id="33602" w:author="Author">
              <w:r w:rsidRPr="00B91424" w:rsidDel="00421D84">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99D1C56" w14:textId="77777777" w:rsidR="00A027D8" w:rsidRPr="00B91424" w:rsidDel="00421D84" w:rsidRDefault="00A027D8" w:rsidP="00BE28D4">
            <w:pPr>
              <w:pStyle w:val="tabletext11"/>
              <w:tabs>
                <w:tab w:val="decimal" w:pos="420"/>
              </w:tabs>
              <w:suppressAutoHyphens/>
              <w:rPr>
                <w:del w:id="33603" w:author="Author"/>
              </w:rPr>
            </w:pPr>
            <w:del w:id="33604" w:author="Author">
              <w:r w:rsidRPr="00B91424" w:rsidDel="00421D84">
                <w:rPr>
                  <w:rFonts w:cs="Arial"/>
                  <w:color w:val="000000"/>
                  <w:szCs w:val="18"/>
                </w:rPr>
                <w:delText>0.826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54E974" w14:textId="77777777" w:rsidR="00A027D8" w:rsidRPr="00B91424" w:rsidDel="00421D84" w:rsidRDefault="00A027D8" w:rsidP="00BE28D4">
            <w:pPr>
              <w:pStyle w:val="tabletext11"/>
              <w:tabs>
                <w:tab w:val="decimal" w:pos="340"/>
              </w:tabs>
              <w:suppressAutoHyphens/>
              <w:rPr>
                <w:del w:id="33605" w:author="Author"/>
              </w:rPr>
            </w:pPr>
            <w:del w:id="33606" w:author="Author">
              <w:r w:rsidRPr="00B91424" w:rsidDel="00421D84">
                <w:rPr>
                  <w:rFonts w:cs="Arial"/>
                  <w:color w:val="000000"/>
                  <w:szCs w:val="18"/>
                </w:rPr>
                <w:delText>1.271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38CFBA7" w14:textId="77777777" w:rsidR="00A027D8" w:rsidRPr="00B91424" w:rsidDel="00421D84" w:rsidRDefault="00A027D8" w:rsidP="00BE28D4">
            <w:pPr>
              <w:pStyle w:val="tabletext11"/>
              <w:tabs>
                <w:tab w:val="decimal" w:pos="340"/>
              </w:tabs>
              <w:suppressAutoHyphens/>
              <w:rPr>
                <w:del w:id="33607" w:author="Author"/>
              </w:rPr>
            </w:pPr>
            <w:del w:id="33608" w:author="Author">
              <w:r w:rsidRPr="00B91424" w:rsidDel="00421D84">
                <w:rPr>
                  <w:rFonts w:cs="Arial"/>
                  <w:color w:val="000000"/>
                  <w:szCs w:val="18"/>
                </w:rPr>
                <w:delText>1.645</w:delText>
              </w:r>
            </w:del>
          </w:p>
        </w:tc>
      </w:tr>
      <w:tr w:rsidR="00A027D8" w:rsidRPr="00B91424" w:rsidDel="00421D84" w14:paraId="103E4F5D" w14:textId="77777777" w:rsidTr="002F1572">
        <w:trPr>
          <w:cantSplit/>
          <w:trHeight w:val="190"/>
          <w:del w:id="33609" w:author="Author"/>
        </w:trPr>
        <w:tc>
          <w:tcPr>
            <w:tcW w:w="200" w:type="dxa"/>
            <w:tcBorders>
              <w:top w:val="nil"/>
              <w:left w:val="nil"/>
              <w:bottom w:val="nil"/>
              <w:right w:val="nil"/>
            </w:tcBorders>
          </w:tcPr>
          <w:p w14:paraId="1DBAC207" w14:textId="77777777" w:rsidR="00A027D8" w:rsidRPr="00B91424" w:rsidDel="00421D84" w:rsidRDefault="00A027D8" w:rsidP="00BE28D4">
            <w:pPr>
              <w:pStyle w:val="tabletext11"/>
              <w:suppressAutoHyphens/>
              <w:rPr>
                <w:del w:id="33610" w:author="Author"/>
              </w:rPr>
            </w:pPr>
          </w:p>
        </w:tc>
        <w:tc>
          <w:tcPr>
            <w:tcW w:w="1340" w:type="dxa"/>
            <w:tcBorders>
              <w:top w:val="single" w:sz="6" w:space="0" w:color="auto"/>
              <w:left w:val="single" w:sz="6" w:space="0" w:color="auto"/>
              <w:bottom w:val="single" w:sz="6" w:space="0" w:color="auto"/>
              <w:right w:val="single" w:sz="6" w:space="0" w:color="auto"/>
            </w:tcBorders>
          </w:tcPr>
          <w:p w14:paraId="20B240B1" w14:textId="77777777" w:rsidR="00A027D8" w:rsidRPr="00B91424" w:rsidDel="00421D84" w:rsidRDefault="00A027D8" w:rsidP="00BE28D4">
            <w:pPr>
              <w:pStyle w:val="tabletext11"/>
              <w:suppressAutoHyphens/>
              <w:rPr>
                <w:del w:id="33611" w:author="Author"/>
              </w:rPr>
            </w:pPr>
            <w:del w:id="33612" w:author="Author">
              <w:r w:rsidRPr="00B91424" w:rsidDel="00421D84">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16877FA" w14:textId="77777777" w:rsidR="00A027D8" w:rsidRPr="00B91424" w:rsidDel="00421D84" w:rsidRDefault="00A027D8" w:rsidP="00BE28D4">
            <w:pPr>
              <w:pStyle w:val="tabletext11"/>
              <w:tabs>
                <w:tab w:val="decimal" w:pos="420"/>
              </w:tabs>
              <w:suppressAutoHyphens/>
              <w:rPr>
                <w:del w:id="33613" w:author="Author"/>
              </w:rPr>
            </w:pPr>
            <w:del w:id="33614" w:author="Author">
              <w:r w:rsidRPr="00B91424" w:rsidDel="00421D84">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CF9C11" w14:textId="77777777" w:rsidR="00A027D8" w:rsidRPr="00B91424" w:rsidDel="00421D84" w:rsidRDefault="00A027D8" w:rsidP="00BE28D4">
            <w:pPr>
              <w:pStyle w:val="tabletext11"/>
              <w:tabs>
                <w:tab w:val="decimal" w:pos="340"/>
              </w:tabs>
              <w:suppressAutoHyphens/>
              <w:rPr>
                <w:del w:id="33615" w:author="Author"/>
              </w:rPr>
            </w:pPr>
            <w:del w:id="33616" w:author="Author">
              <w:r w:rsidRPr="00B91424" w:rsidDel="00421D84">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AA327E4" w14:textId="77777777" w:rsidR="00A027D8" w:rsidRPr="00B91424" w:rsidDel="00421D84" w:rsidRDefault="00A027D8" w:rsidP="00BE28D4">
            <w:pPr>
              <w:pStyle w:val="tabletext11"/>
              <w:tabs>
                <w:tab w:val="decimal" w:pos="340"/>
              </w:tabs>
              <w:suppressAutoHyphens/>
              <w:rPr>
                <w:del w:id="33617" w:author="Author"/>
              </w:rPr>
            </w:pPr>
            <w:del w:id="33618" w:author="Author">
              <w:r w:rsidRPr="00B91424" w:rsidDel="00421D84">
                <w:rPr>
                  <w:rFonts w:cs="Arial"/>
                  <w:color w:val="000000"/>
                  <w:szCs w:val="18"/>
                </w:rPr>
                <w:delText>1.356</w:delText>
              </w:r>
            </w:del>
          </w:p>
        </w:tc>
      </w:tr>
      <w:tr w:rsidR="00A027D8" w:rsidRPr="00B91424" w:rsidDel="00421D84" w14:paraId="2FC6E106" w14:textId="77777777" w:rsidTr="002F1572">
        <w:trPr>
          <w:cantSplit/>
          <w:trHeight w:val="190"/>
          <w:del w:id="33619" w:author="Author"/>
        </w:trPr>
        <w:tc>
          <w:tcPr>
            <w:tcW w:w="200" w:type="dxa"/>
            <w:tcBorders>
              <w:top w:val="nil"/>
              <w:left w:val="nil"/>
              <w:bottom w:val="nil"/>
              <w:right w:val="nil"/>
            </w:tcBorders>
          </w:tcPr>
          <w:p w14:paraId="41776E17" w14:textId="77777777" w:rsidR="00A027D8" w:rsidRPr="00B91424" w:rsidDel="00421D84" w:rsidRDefault="00A027D8" w:rsidP="00BE28D4">
            <w:pPr>
              <w:pStyle w:val="tabletext11"/>
              <w:suppressAutoHyphens/>
              <w:rPr>
                <w:del w:id="33620" w:author="Author"/>
              </w:rPr>
            </w:pPr>
          </w:p>
        </w:tc>
        <w:tc>
          <w:tcPr>
            <w:tcW w:w="1340" w:type="dxa"/>
            <w:tcBorders>
              <w:top w:val="single" w:sz="6" w:space="0" w:color="auto"/>
              <w:left w:val="single" w:sz="6" w:space="0" w:color="auto"/>
              <w:bottom w:val="single" w:sz="6" w:space="0" w:color="auto"/>
              <w:right w:val="single" w:sz="6" w:space="0" w:color="auto"/>
            </w:tcBorders>
          </w:tcPr>
          <w:p w14:paraId="1DC730E3" w14:textId="77777777" w:rsidR="00A027D8" w:rsidRPr="00B91424" w:rsidDel="00421D84" w:rsidRDefault="00A027D8" w:rsidP="00BE28D4">
            <w:pPr>
              <w:pStyle w:val="tabletext11"/>
              <w:suppressAutoHyphens/>
              <w:rPr>
                <w:del w:id="33621" w:author="Author"/>
              </w:rPr>
            </w:pPr>
            <w:del w:id="33622" w:author="Author">
              <w:r w:rsidRPr="00B91424" w:rsidDel="00421D84">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DAB47B5" w14:textId="77777777" w:rsidR="00A027D8" w:rsidRPr="00B91424" w:rsidDel="00421D84" w:rsidRDefault="00A027D8" w:rsidP="00BE28D4">
            <w:pPr>
              <w:pStyle w:val="tabletext11"/>
              <w:tabs>
                <w:tab w:val="decimal" w:pos="420"/>
              </w:tabs>
              <w:suppressAutoHyphens/>
              <w:rPr>
                <w:del w:id="33623" w:author="Author"/>
              </w:rPr>
            </w:pPr>
            <w:del w:id="33624" w:author="Author">
              <w:r w:rsidRPr="00B91424" w:rsidDel="00421D84">
                <w:rPr>
                  <w:rFonts w:cs="Arial"/>
                  <w:color w:val="000000"/>
                  <w:szCs w:val="18"/>
                </w:rPr>
                <w:delText>0.566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EAE364" w14:textId="77777777" w:rsidR="00A027D8" w:rsidRPr="00B91424" w:rsidDel="00421D84" w:rsidRDefault="00A027D8" w:rsidP="00BE28D4">
            <w:pPr>
              <w:pStyle w:val="tabletext11"/>
              <w:tabs>
                <w:tab w:val="decimal" w:pos="340"/>
              </w:tabs>
              <w:suppressAutoHyphens/>
              <w:rPr>
                <w:del w:id="33625" w:author="Author"/>
              </w:rPr>
            </w:pPr>
            <w:del w:id="33626" w:author="Author">
              <w:r w:rsidRPr="00B91424" w:rsidDel="00421D84">
                <w:rPr>
                  <w:rFonts w:cs="Arial"/>
                  <w:color w:val="000000"/>
                  <w:szCs w:val="18"/>
                </w:rPr>
                <w:delText>0.870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2237E4" w14:textId="77777777" w:rsidR="00A027D8" w:rsidRPr="00B91424" w:rsidDel="00421D84" w:rsidRDefault="00A027D8" w:rsidP="00BE28D4">
            <w:pPr>
              <w:pStyle w:val="tabletext11"/>
              <w:tabs>
                <w:tab w:val="decimal" w:pos="340"/>
              </w:tabs>
              <w:suppressAutoHyphens/>
              <w:rPr>
                <w:del w:id="33627" w:author="Author"/>
              </w:rPr>
            </w:pPr>
            <w:del w:id="33628" w:author="Author">
              <w:r w:rsidRPr="00B91424" w:rsidDel="00421D84">
                <w:rPr>
                  <w:rFonts w:cs="Arial"/>
                  <w:color w:val="000000"/>
                  <w:szCs w:val="18"/>
                </w:rPr>
                <w:delText>1.247</w:delText>
              </w:r>
            </w:del>
          </w:p>
        </w:tc>
      </w:tr>
      <w:tr w:rsidR="00A027D8" w:rsidRPr="00B91424" w:rsidDel="00421D84" w14:paraId="79ACF0D8" w14:textId="77777777" w:rsidTr="002F1572">
        <w:trPr>
          <w:cantSplit/>
          <w:trHeight w:val="190"/>
          <w:del w:id="33629" w:author="Author"/>
        </w:trPr>
        <w:tc>
          <w:tcPr>
            <w:tcW w:w="200" w:type="dxa"/>
            <w:tcBorders>
              <w:top w:val="nil"/>
              <w:left w:val="nil"/>
              <w:bottom w:val="nil"/>
              <w:right w:val="nil"/>
            </w:tcBorders>
          </w:tcPr>
          <w:p w14:paraId="7BB369AF" w14:textId="77777777" w:rsidR="00A027D8" w:rsidRPr="00B91424" w:rsidDel="00421D84" w:rsidRDefault="00A027D8" w:rsidP="00BE28D4">
            <w:pPr>
              <w:pStyle w:val="tabletext11"/>
              <w:suppressAutoHyphens/>
              <w:rPr>
                <w:del w:id="33630" w:author="Author"/>
              </w:rPr>
            </w:pPr>
          </w:p>
        </w:tc>
        <w:tc>
          <w:tcPr>
            <w:tcW w:w="1340" w:type="dxa"/>
            <w:tcBorders>
              <w:top w:val="single" w:sz="6" w:space="0" w:color="auto"/>
              <w:left w:val="single" w:sz="6" w:space="0" w:color="auto"/>
              <w:bottom w:val="single" w:sz="6" w:space="0" w:color="auto"/>
              <w:right w:val="single" w:sz="6" w:space="0" w:color="auto"/>
            </w:tcBorders>
          </w:tcPr>
          <w:p w14:paraId="2CEA5BDB" w14:textId="77777777" w:rsidR="00A027D8" w:rsidRPr="00B91424" w:rsidDel="00421D84" w:rsidRDefault="00A027D8" w:rsidP="00BE28D4">
            <w:pPr>
              <w:pStyle w:val="tabletext11"/>
              <w:suppressAutoHyphens/>
              <w:rPr>
                <w:del w:id="33631" w:author="Author"/>
              </w:rPr>
            </w:pPr>
            <w:del w:id="33632" w:author="Author">
              <w:r w:rsidRPr="00B91424" w:rsidDel="00421D84">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5D2AF02" w14:textId="77777777" w:rsidR="00A027D8" w:rsidRPr="00B91424" w:rsidDel="00421D84" w:rsidRDefault="00A027D8" w:rsidP="00BE28D4">
            <w:pPr>
              <w:pStyle w:val="tabletext11"/>
              <w:tabs>
                <w:tab w:val="decimal" w:pos="420"/>
              </w:tabs>
              <w:suppressAutoHyphens/>
              <w:rPr>
                <w:del w:id="33633" w:author="Author"/>
              </w:rPr>
            </w:pPr>
            <w:del w:id="33634" w:author="Author">
              <w:r w:rsidRPr="00B91424" w:rsidDel="00421D84">
                <w:rPr>
                  <w:rFonts w:cs="Arial"/>
                  <w:color w:val="000000"/>
                  <w:szCs w:val="18"/>
                </w:rPr>
                <w:delText>0.634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90C062" w14:textId="77777777" w:rsidR="00A027D8" w:rsidRPr="00B91424" w:rsidDel="00421D84" w:rsidRDefault="00A027D8" w:rsidP="00BE28D4">
            <w:pPr>
              <w:pStyle w:val="tabletext11"/>
              <w:tabs>
                <w:tab w:val="decimal" w:pos="340"/>
              </w:tabs>
              <w:suppressAutoHyphens/>
              <w:rPr>
                <w:del w:id="33635" w:author="Author"/>
              </w:rPr>
            </w:pPr>
            <w:del w:id="33636" w:author="Author">
              <w:r w:rsidRPr="00B91424" w:rsidDel="00421D84">
                <w:rPr>
                  <w:rFonts w:cs="Arial"/>
                  <w:color w:val="000000"/>
                  <w:szCs w:val="18"/>
                </w:rPr>
                <w:delText>0.975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315594" w14:textId="77777777" w:rsidR="00A027D8" w:rsidRPr="00B91424" w:rsidDel="00421D84" w:rsidRDefault="00A027D8" w:rsidP="00BE28D4">
            <w:pPr>
              <w:pStyle w:val="tabletext11"/>
              <w:tabs>
                <w:tab w:val="decimal" w:pos="340"/>
              </w:tabs>
              <w:suppressAutoHyphens/>
              <w:rPr>
                <w:del w:id="33637" w:author="Author"/>
              </w:rPr>
            </w:pPr>
            <w:del w:id="33638" w:author="Author">
              <w:r w:rsidRPr="00B91424" w:rsidDel="00421D84">
                <w:rPr>
                  <w:rFonts w:cs="Arial"/>
                  <w:color w:val="000000"/>
                  <w:szCs w:val="18"/>
                </w:rPr>
                <w:delText>1.375</w:delText>
              </w:r>
            </w:del>
          </w:p>
        </w:tc>
      </w:tr>
      <w:tr w:rsidR="00A027D8" w:rsidRPr="00B91424" w:rsidDel="00421D84" w14:paraId="3BB7FA77" w14:textId="77777777" w:rsidTr="002F1572">
        <w:trPr>
          <w:cantSplit/>
          <w:trHeight w:val="190"/>
          <w:del w:id="33639" w:author="Author"/>
        </w:trPr>
        <w:tc>
          <w:tcPr>
            <w:tcW w:w="200" w:type="dxa"/>
            <w:tcBorders>
              <w:top w:val="nil"/>
              <w:left w:val="nil"/>
              <w:bottom w:val="nil"/>
              <w:right w:val="nil"/>
            </w:tcBorders>
          </w:tcPr>
          <w:p w14:paraId="7AA085C0" w14:textId="77777777" w:rsidR="00A027D8" w:rsidRPr="00B91424" w:rsidDel="00421D84" w:rsidRDefault="00A027D8" w:rsidP="00BE28D4">
            <w:pPr>
              <w:pStyle w:val="tabletext11"/>
              <w:suppressAutoHyphens/>
              <w:rPr>
                <w:del w:id="33640" w:author="Author"/>
              </w:rPr>
            </w:pPr>
          </w:p>
        </w:tc>
        <w:tc>
          <w:tcPr>
            <w:tcW w:w="1340" w:type="dxa"/>
            <w:tcBorders>
              <w:top w:val="single" w:sz="6" w:space="0" w:color="auto"/>
              <w:left w:val="single" w:sz="6" w:space="0" w:color="auto"/>
              <w:bottom w:val="single" w:sz="6" w:space="0" w:color="auto"/>
              <w:right w:val="single" w:sz="6" w:space="0" w:color="auto"/>
            </w:tcBorders>
          </w:tcPr>
          <w:p w14:paraId="7B381D8B" w14:textId="77777777" w:rsidR="00A027D8" w:rsidRPr="00B91424" w:rsidDel="00421D84" w:rsidRDefault="00A027D8" w:rsidP="00BE28D4">
            <w:pPr>
              <w:pStyle w:val="tabletext11"/>
              <w:suppressAutoHyphens/>
              <w:rPr>
                <w:del w:id="33641" w:author="Author"/>
              </w:rPr>
            </w:pPr>
            <w:del w:id="33642" w:author="Author">
              <w:r w:rsidRPr="00B91424" w:rsidDel="00421D84">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2D25502" w14:textId="77777777" w:rsidR="00A027D8" w:rsidRPr="00B91424" w:rsidDel="00421D84" w:rsidRDefault="00A027D8" w:rsidP="00BE28D4">
            <w:pPr>
              <w:pStyle w:val="tabletext11"/>
              <w:tabs>
                <w:tab w:val="decimal" w:pos="420"/>
              </w:tabs>
              <w:suppressAutoHyphens/>
              <w:rPr>
                <w:del w:id="33643" w:author="Author"/>
              </w:rPr>
            </w:pPr>
            <w:del w:id="33644" w:author="Author">
              <w:r w:rsidRPr="00B91424" w:rsidDel="00421D84">
                <w:rPr>
                  <w:rFonts w:cs="Arial"/>
                  <w:color w:val="000000"/>
                  <w:szCs w:val="18"/>
                </w:rPr>
                <w:delText>0.601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13FCC7" w14:textId="77777777" w:rsidR="00A027D8" w:rsidRPr="00B91424" w:rsidDel="00421D84" w:rsidRDefault="00A027D8" w:rsidP="00BE28D4">
            <w:pPr>
              <w:pStyle w:val="tabletext11"/>
              <w:tabs>
                <w:tab w:val="decimal" w:pos="340"/>
              </w:tabs>
              <w:suppressAutoHyphens/>
              <w:rPr>
                <w:del w:id="33645" w:author="Author"/>
              </w:rPr>
            </w:pPr>
            <w:del w:id="33646" w:author="Author">
              <w:r w:rsidRPr="00B91424" w:rsidDel="00421D84">
                <w:rPr>
                  <w:rFonts w:cs="Arial"/>
                  <w:color w:val="000000"/>
                  <w:szCs w:val="18"/>
                </w:rPr>
                <w:delText>0.924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BD529F8" w14:textId="77777777" w:rsidR="00A027D8" w:rsidRPr="00B91424" w:rsidDel="00421D84" w:rsidRDefault="00A027D8" w:rsidP="00BE28D4">
            <w:pPr>
              <w:pStyle w:val="tabletext11"/>
              <w:tabs>
                <w:tab w:val="decimal" w:pos="340"/>
              </w:tabs>
              <w:suppressAutoHyphens/>
              <w:rPr>
                <w:del w:id="33647" w:author="Author"/>
              </w:rPr>
            </w:pPr>
            <w:del w:id="33648" w:author="Author">
              <w:r w:rsidRPr="00B91424" w:rsidDel="00421D84">
                <w:rPr>
                  <w:rFonts w:cs="Arial"/>
                  <w:color w:val="000000"/>
                  <w:szCs w:val="18"/>
                </w:rPr>
                <w:delText>1.529</w:delText>
              </w:r>
            </w:del>
          </w:p>
        </w:tc>
      </w:tr>
      <w:tr w:rsidR="00A027D8" w:rsidRPr="00B91424" w:rsidDel="00421D84" w14:paraId="2F93DEB6" w14:textId="77777777" w:rsidTr="002F1572">
        <w:trPr>
          <w:cantSplit/>
          <w:trHeight w:val="190"/>
          <w:del w:id="33649" w:author="Author"/>
        </w:trPr>
        <w:tc>
          <w:tcPr>
            <w:tcW w:w="200" w:type="dxa"/>
            <w:tcBorders>
              <w:top w:val="nil"/>
              <w:left w:val="nil"/>
              <w:bottom w:val="nil"/>
              <w:right w:val="nil"/>
            </w:tcBorders>
          </w:tcPr>
          <w:p w14:paraId="1C108C50" w14:textId="77777777" w:rsidR="00A027D8" w:rsidRPr="00B91424" w:rsidDel="00421D84" w:rsidRDefault="00A027D8" w:rsidP="00BE28D4">
            <w:pPr>
              <w:pStyle w:val="tabletext11"/>
              <w:suppressAutoHyphens/>
              <w:rPr>
                <w:del w:id="33650" w:author="Author"/>
              </w:rPr>
            </w:pPr>
          </w:p>
        </w:tc>
        <w:tc>
          <w:tcPr>
            <w:tcW w:w="1340" w:type="dxa"/>
            <w:tcBorders>
              <w:top w:val="single" w:sz="6" w:space="0" w:color="auto"/>
              <w:left w:val="single" w:sz="6" w:space="0" w:color="auto"/>
              <w:bottom w:val="single" w:sz="6" w:space="0" w:color="auto"/>
              <w:right w:val="single" w:sz="6" w:space="0" w:color="auto"/>
            </w:tcBorders>
          </w:tcPr>
          <w:p w14:paraId="41E38DD0" w14:textId="77777777" w:rsidR="00A027D8" w:rsidRPr="00B91424" w:rsidDel="00421D84" w:rsidRDefault="00A027D8" w:rsidP="00BE28D4">
            <w:pPr>
              <w:pStyle w:val="tabletext11"/>
              <w:suppressAutoHyphens/>
              <w:rPr>
                <w:del w:id="33651" w:author="Author"/>
              </w:rPr>
            </w:pPr>
            <w:del w:id="33652" w:author="Author">
              <w:r w:rsidRPr="00B91424" w:rsidDel="00421D84">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1C4399B" w14:textId="77777777" w:rsidR="00A027D8" w:rsidRPr="00B91424" w:rsidDel="00421D84" w:rsidRDefault="00A027D8" w:rsidP="00BE28D4">
            <w:pPr>
              <w:pStyle w:val="tabletext11"/>
              <w:tabs>
                <w:tab w:val="decimal" w:pos="420"/>
              </w:tabs>
              <w:suppressAutoHyphens/>
              <w:rPr>
                <w:del w:id="33653" w:author="Author"/>
              </w:rPr>
            </w:pPr>
            <w:del w:id="33654" w:author="Author">
              <w:r w:rsidRPr="00B91424" w:rsidDel="00421D84">
                <w:rPr>
                  <w:rFonts w:cs="Arial"/>
                  <w:color w:val="000000"/>
                  <w:szCs w:val="18"/>
                </w:rPr>
                <w:delText>0.638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E2CF5D" w14:textId="77777777" w:rsidR="00A027D8" w:rsidRPr="00B91424" w:rsidDel="00421D84" w:rsidRDefault="00A027D8" w:rsidP="00BE28D4">
            <w:pPr>
              <w:pStyle w:val="tabletext11"/>
              <w:tabs>
                <w:tab w:val="decimal" w:pos="340"/>
              </w:tabs>
              <w:suppressAutoHyphens/>
              <w:rPr>
                <w:del w:id="33655" w:author="Author"/>
              </w:rPr>
            </w:pPr>
            <w:del w:id="33656" w:author="Author">
              <w:r w:rsidRPr="00B91424" w:rsidDel="00421D84">
                <w:rPr>
                  <w:rFonts w:cs="Arial"/>
                  <w:color w:val="000000"/>
                  <w:szCs w:val="18"/>
                </w:rPr>
                <w:delText>0.982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3A1DBD" w14:textId="77777777" w:rsidR="00A027D8" w:rsidRPr="00B91424" w:rsidDel="00421D84" w:rsidRDefault="00A027D8" w:rsidP="00BE28D4">
            <w:pPr>
              <w:pStyle w:val="tabletext11"/>
              <w:tabs>
                <w:tab w:val="decimal" w:pos="340"/>
              </w:tabs>
              <w:suppressAutoHyphens/>
              <w:rPr>
                <w:del w:id="33657" w:author="Author"/>
              </w:rPr>
            </w:pPr>
            <w:del w:id="33658" w:author="Author">
              <w:r w:rsidRPr="00B91424" w:rsidDel="00421D84">
                <w:rPr>
                  <w:rFonts w:cs="Arial"/>
                  <w:color w:val="000000"/>
                  <w:szCs w:val="18"/>
                </w:rPr>
                <w:delText>1.444</w:delText>
              </w:r>
            </w:del>
          </w:p>
        </w:tc>
      </w:tr>
      <w:tr w:rsidR="00A027D8" w:rsidRPr="00B91424" w:rsidDel="00421D84" w14:paraId="5732D99A" w14:textId="77777777" w:rsidTr="002F1572">
        <w:trPr>
          <w:cantSplit/>
          <w:trHeight w:val="190"/>
          <w:del w:id="33659" w:author="Author"/>
        </w:trPr>
        <w:tc>
          <w:tcPr>
            <w:tcW w:w="200" w:type="dxa"/>
            <w:tcBorders>
              <w:top w:val="nil"/>
              <w:left w:val="nil"/>
              <w:bottom w:val="nil"/>
              <w:right w:val="nil"/>
            </w:tcBorders>
          </w:tcPr>
          <w:p w14:paraId="56D3BA1E" w14:textId="77777777" w:rsidR="00A027D8" w:rsidRPr="00B91424" w:rsidDel="00421D84" w:rsidRDefault="00A027D8" w:rsidP="00BE28D4">
            <w:pPr>
              <w:pStyle w:val="tabletext11"/>
              <w:suppressAutoHyphens/>
              <w:rPr>
                <w:del w:id="33660" w:author="Author"/>
              </w:rPr>
            </w:pPr>
          </w:p>
        </w:tc>
        <w:tc>
          <w:tcPr>
            <w:tcW w:w="1340" w:type="dxa"/>
            <w:tcBorders>
              <w:top w:val="single" w:sz="6" w:space="0" w:color="auto"/>
              <w:left w:val="single" w:sz="6" w:space="0" w:color="auto"/>
              <w:bottom w:val="single" w:sz="6" w:space="0" w:color="auto"/>
              <w:right w:val="single" w:sz="6" w:space="0" w:color="auto"/>
            </w:tcBorders>
          </w:tcPr>
          <w:p w14:paraId="1397EE1D" w14:textId="77777777" w:rsidR="00A027D8" w:rsidRPr="00B91424" w:rsidDel="00421D84" w:rsidRDefault="00A027D8" w:rsidP="00BE28D4">
            <w:pPr>
              <w:pStyle w:val="tabletext11"/>
              <w:suppressAutoHyphens/>
              <w:rPr>
                <w:del w:id="33661" w:author="Author"/>
              </w:rPr>
            </w:pPr>
            <w:del w:id="33662" w:author="Author">
              <w:r w:rsidRPr="00B91424" w:rsidDel="00421D84">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6968083" w14:textId="77777777" w:rsidR="00A027D8" w:rsidRPr="00B91424" w:rsidDel="00421D84" w:rsidRDefault="00A027D8" w:rsidP="00BE28D4">
            <w:pPr>
              <w:pStyle w:val="tabletext11"/>
              <w:tabs>
                <w:tab w:val="decimal" w:pos="420"/>
              </w:tabs>
              <w:suppressAutoHyphens/>
              <w:rPr>
                <w:del w:id="33663" w:author="Author"/>
              </w:rPr>
            </w:pPr>
            <w:del w:id="33664" w:author="Author">
              <w:r w:rsidRPr="00B91424" w:rsidDel="00421D84">
                <w:rPr>
                  <w:rFonts w:cs="Arial"/>
                  <w:color w:val="000000"/>
                  <w:szCs w:val="18"/>
                </w:rPr>
                <w:delText>0.606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CD015A" w14:textId="77777777" w:rsidR="00A027D8" w:rsidRPr="00B91424" w:rsidDel="00421D84" w:rsidRDefault="00A027D8" w:rsidP="00BE28D4">
            <w:pPr>
              <w:pStyle w:val="tabletext11"/>
              <w:tabs>
                <w:tab w:val="decimal" w:pos="340"/>
              </w:tabs>
              <w:suppressAutoHyphens/>
              <w:rPr>
                <w:del w:id="33665" w:author="Author"/>
              </w:rPr>
            </w:pPr>
            <w:del w:id="33666" w:author="Author">
              <w:r w:rsidRPr="00B91424" w:rsidDel="00421D84">
                <w:rPr>
                  <w:rFonts w:cs="Arial"/>
                  <w:color w:val="000000"/>
                  <w:szCs w:val="18"/>
                </w:rPr>
                <w:delText>0.932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1B9926A" w14:textId="77777777" w:rsidR="00A027D8" w:rsidRPr="00B91424" w:rsidDel="00421D84" w:rsidRDefault="00A027D8" w:rsidP="00BE28D4">
            <w:pPr>
              <w:pStyle w:val="tabletext11"/>
              <w:tabs>
                <w:tab w:val="decimal" w:pos="340"/>
              </w:tabs>
              <w:suppressAutoHyphens/>
              <w:rPr>
                <w:del w:id="33667" w:author="Author"/>
              </w:rPr>
            </w:pPr>
            <w:del w:id="33668" w:author="Author">
              <w:r w:rsidRPr="00B91424" w:rsidDel="00421D84">
                <w:rPr>
                  <w:rFonts w:cs="Arial"/>
                  <w:color w:val="000000"/>
                  <w:szCs w:val="18"/>
                </w:rPr>
                <w:delText>1.381</w:delText>
              </w:r>
            </w:del>
          </w:p>
        </w:tc>
      </w:tr>
      <w:tr w:rsidR="00A027D8" w:rsidRPr="00B91424" w:rsidDel="00421D84" w14:paraId="79029EA1" w14:textId="77777777" w:rsidTr="002F1572">
        <w:trPr>
          <w:cantSplit/>
          <w:trHeight w:val="190"/>
          <w:del w:id="33669" w:author="Author"/>
        </w:trPr>
        <w:tc>
          <w:tcPr>
            <w:tcW w:w="200" w:type="dxa"/>
            <w:tcBorders>
              <w:top w:val="nil"/>
              <w:left w:val="nil"/>
              <w:bottom w:val="nil"/>
              <w:right w:val="nil"/>
            </w:tcBorders>
          </w:tcPr>
          <w:p w14:paraId="54D2D4C4" w14:textId="77777777" w:rsidR="00A027D8" w:rsidRPr="00B91424" w:rsidDel="00421D84" w:rsidRDefault="00A027D8" w:rsidP="00BE28D4">
            <w:pPr>
              <w:pStyle w:val="tabletext11"/>
              <w:suppressAutoHyphens/>
              <w:rPr>
                <w:del w:id="33670" w:author="Author"/>
              </w:rPr>
            </w:pPr>
          </w:p>
        </w:tc>
        <w:tc>
          <w:tcPr>
            <w:tcW w:w="1340" w:type="dxa"/>
            <w:tcBorders>
              <w:top w:val="single" w:sz="6" w:space="0" w:color="auto"/>
              <w:left w:val="single" w:sz="6" w:space="0" w:color="auto"/>
              <w:bottom w:val="single" w:sz="6" w:space="0" w:color="auto"/>
              <w:right w:val="single" w:sz="6" w:space="0" w:color="auto"/>
            </w:tcBorders>
          </w:tcPr>
          <w:p w14:paraId="37394BA7" w14:textId="77777777" w:rsidR="00A027D8" w:rsidRPr="00B91424" w:rsidDel="00421D84" w:rsidRDefault="00A027D8" w:rsidP="00BE28D4">
            <w:pPr>
              <w:pStyle w:val="tabletext11"/>
              <w:suppressAutoHyphens/>
              <w:rPr>
                <w:del w:id="33671" w:author="Author"/>
              </w:rPr>
            </w:pPr>
            <w:del w:id="33672" w:author="Author">
              <w:r w:rsidRPr="00B91424" w:rsidDel="00421D84">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C182773" w14:textId="77777777" w:rsidR="00A027D8" w:rsidRPr="00B91424" w:rsidDel="00421D84" w:rsidRDefault="00A027D8" w:rsidP="00BE28D4">
            <w:pPr>
              <w:pStyle w:val="tabletext11"/>
              <w:tabs>
                <w:tab w:val="decimal" w:pos="420"/>
              </w:tabs>
              <w:suppressAutoHyphens/>
              <w:rPr>
                <w:del w:id="33673" w:author="Author"/>
              </w:rPr>
            </w:pPr>
            <w:del w:id="33674" w:author="Author">
              <w:r w:rsidRPr="00B91424" w:rsidDel="00421D84">
                <w:rPr>
                  <w:rFonts w:cs="Arial"/>
                  <w:color w:val="000000"/>
                  <w:szCs w:val="18"/>
                </w:rPr>
                <w:delText>0.681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5AE4231" w14:textId="77777777" w:rsidR="00A027D8" w:rsidRPr="00B91424" w:rsidDel="00421D84" w:rsidRDefault="00A027D8" w:rsidP="00BE28D4">
            <w:pPr>
              <w:pStyle w:val="tabletext11"/>
              <w:tabs>
                <w:tab w:val="decimal" w:pos="340"/>
              </w:tabs>
              <w:suppressAutoHyphens/>
              <w:rPr>
                <w:del w:id="33675" w:author="Author"/>
              </w:rPr>
            </w:pPr>
            <w:del w:id="33676" w:author="Author">
              <w:r w:rsidRPr="00B91424" w:rsidDel="00421D84">
                <w:rPr>
                  <w:rFonts w:cs="Arial"/>
                  <w:color w:val="000000"/>
                  <w:szCs w:val="18"/>
                </w:rPr>
                <w:delText>1.047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92E1C5A" w14:textId="77777777" w:rsidR="00A027D8" w:rsidRPr="00B91424" w:rsidDel="00421D84" w:rsidRDefault="00A027D8" w:rsidP="00BE28D4">
            <w:pPr>
              <w:pStyle w:val="tabletext11"/>
              <w:tabs>
                <w:tab w:val="decimal" w:pos="340"/>
              </w:tabs>
              <w:suppressAutoHyphens/>
              <w:rPr>
                <w:del w:id="33677" w:author="Author"/>
              </w:rPr>
            </w:pPr>
            <w:del w:id="33678" w:author="Author">
              <w:r w:rsidRPr="00B91424" w:rsidDel="00421D84">
                <w:rPr>
                  <w:rFonts w:cs="Arial"/>
                  <w:color w:val="000000"/>
                  <w:szCs w:val="18"/>
                </w:rPr>
                <w:delText>1.734</w:delText>
              </w:r>
            </w:del>
          </w:p>
        </w:tc>
      </w:tr>
      <w:tr w:rsidR="00A027D8" w:rsidRPr="00B91424" w:rsidDel="00421D84" w14:paraId="6A6D3EEE" w14:textId="77777777" w:rsidTr="002F1572">
        <w:trPr>
          <w:cantSplit/>
          <w:trHeight w:val="190"/>
          <w:del w:id="33679" w:author="Author"/>
        </w:trPr>
        <w:tc>
          <w:tcPr>
            <w:tcW w:w="200" w:type="dxa"/>
            <w:tcBorders>
              <w:top w:val="nil"/>
              <w:left w:val="nil"/>
              <w:bottom w:val="nil"/>
              <w:right w:val="nil"/>
            </w:tcBorders>
          </w:tcPr>
          <w:p w14:paraId="748C8317" w14:textId="77777777" w:rsidR="00A027D8" w:rsidRPr="00B91424" w:rsidDel="00421D84" w:rsidRDefault="00A027D8" w:rsidP="00BE28D4">
            <w:pPr>
              <w:pStyle w:val="tabletext11"/>
              <w:suppressAutoHyphens/>
              <w:rPr>
                <w:del w:id="33680" w:author="Author"/>
              </w:rPr>
            </w:pPr>
          </w:p>
        </w:tc>
        <w:tc>
          <w:tcPr>
            <w:tcW w:w="1340" w:type="dxa"/>
            <w:tcBorders>
              <w:top w:val="single" w:sz="6" w:space="0" w:color="auto"/>
              <w:left w:val="single" w:sz="6" w:space="0" w:color="auto"/>
              <w:bottom w:val="single" w:sz="6" w:space="0" w:color="auto"/>
              <w:right w:val="single" w:sz="6" w:space="0" w:color="auto"/>
            </w:tcBorders>
          </w:tcPr>
          <w:p w14:paraId="4D8E0C41" w14:textId="77777777" w:rsidR="00A027D8" w:rsidRPr="00B91424" w:rsidDel="00421D84" w:rsidRDefault="00A027D8" w:rsidP="00BE28D4">
            <w:pPr>
              <w:pStyle w:val="tabletext11"/>
              <w:suppressAutoHyphens/>
              <w:rPr>
                <w:del w:id="33681" w:author="Author"/>
              </w:rPr>
            </w:pPr>
            <w:del w:id="33682" w:author="Author">
              <w:r w:rsidRPr="00B91424" w:rsidDel="00421D84">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D79000A" w14:textId="77777777" w:rsidR="00A027D8" w:rsidRPr="00B91424" w:rsidDel="00421D84" w:rsidRDefault="00A027D8" w:rsidP="00BE28D4">
            <w:pPr>
              <w:pStyle w:val="tabletext11"/>
              <w:tabs>
                <w:tab w:val="decimal" w:pos="420"/>
              </w:tabs>
              <w:suppressAutoHyphens/>
              <w:rPr>
                <w:del w:id="33683" w:author="Author"/>
              </w:rPr>
            </w:pPr>
            <w:del w:id="33684" w:author="Author">
              <w:r w:rsidRPr="00B91424" w:rsidDel="00421D84">
                <w:rPr>
                  <w:rFonts w:cs="Arial"/>
                  <w:color w:val="000000"/>
                  <w:szCs w:val="18"/>
                </w:rPr>
                <w:delText>0.541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6036517" w14:textId="77777777" w:rsidR="00A027D8" w:rsidRPr="00B91424" w:rsidDel="00421D84" w:rsidRDefault="00A027D8" w:rsidP="00BE28D4">
            <w:pPr>
              <w:pStyle w:val="tabletext11"/>
              <w:tabs>
                <w:tab w:val="decimal" w:pos="340"/>
              </w:tabs>
              <w:suppressAutoHyphens/>
              <w:rPr>
                <w:del w:id="33685" w:author="Author"/>
              </w:rPr>
            </w:pPr>
            <w:del w:id="33686" w:author="Author">
              <w:r w:rsidRPr="00B91424" w:rsidDel="00421D84">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B49D495" w14:textId="77777777" w:rsidR="00A027D8" w:rsidRPr="00B91424" w:rsidDel="00421D84" w:rsidRDefault="00A027D8" w:rsidP="00BE28D4">
            <w:pPr>
              <w:pStyle w:val="tabletext11"/>
              <w:tabs>
                <w:tab w:val="decimal" w:pos="340"/>
              </w:tabs>
              <w:suppressAutoHyphens/>
              <w:rPr>
                <w:del w:id="33687" w:author="Author"/>
              </w:rPr>
            </w:pPr>
            <w:del w:id="33688" w:author="Author">
              <w:r w:rsidRPr="00B91424" w:rsidDel="00421D84">
                <w:rPr>
                  <w:rFonts w:cs="Arial"/>
                  <w:color w:val="000000"/>
                  <w:szCs w:val="18"/>
                </w:rPr>
                <w:delText>2.202</w:delText>
              </w:r>
            </w:del>
          </w:p>
        </w:tc>
      </w:tr>
      <w:tr w:rsidR="00A027D8" w:rsidRPr="00B91424" w:rsidDel="00421D84" w14:paraId="128CE498" w14:textId="77777777" w:rsidTr="002F1572">
        <w:trPr>
          <w:cantSplit/>
          <w:trHeight w:val="190"/>
          <w:del w:id="33689" w:author="Author"/>
        </w:trPr>
        <w:tc>
          <w:tcPr>
            <w:tcW w:w="200" w:type="dxa"/>
            <w:tcBorders>
              <w:top w:val="nil"/>
              <w:left w:val="nil"/>
              <w:bottom w:val="nil"/>
              <w:right w:val="nil"/>
            </w:tcBorders>
          </w:tcPr>
          <w:p w14:paraId="7C141264" w14:textId="77777777" w:rsidR="00A027D8" w:rsidRPr="00B91424" w:rsidDel="00421D84" w:rsidRDefault="00A027D8" w:rsidP="00BE28D4">
            <w:pPr>
              <w:pStyle w:val="tabletext11"/>
              <w:suppressAutoHyphens/>
              <w:rPr>
                <w:del w:id="33690" w:author="Author"/>
              </w:rPr>
            </w:pPr>
          </w:p>
        </w:tc>
        <w:tc>
          <w:tcPr>
            <w:tcW w:w="1340" w:type="dxa"/>
            <w:tcBorders>
              <w:top w:val="single" w:sz="6" w:space="0" w:color="auto"/>
              <w:left w:val="single" w:sz="6" w:space="0" w:color="auto"/>
              <w:bottom w:val="single" w:sz="6" w:space="0" w:color="auto"/>
              <w:right w:val="single" w:sz="6" w:space="0" w:color="auto"/>
            </w:tcBorders>
          </w:tcPr>
          <w:p w14:paraId="29126FAE" w14:textId="77777777" w:rsidR="00A027D8" w:rsidRPr="00B91424" w:rsidDel="00421D84" w:rsidRDefault="00A027D8" w:rsidP="00BE28D4">
            <w:pPr>
              <w:pStyle w:val="tabletext11"/>
              <w:suppressAutoHyphens/>
              <w:rPr>
                <w:del w:id="33691" w:author="Author"/>
              </w:rPr>
            </w:pPr>
            <w:del w:id="33692" w:author="Author">
              <w:r w:rsidRPr="00B91424" w:rsidDel="00421D84">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35328AC" w14:textId="77777777" w:rsidR="00A027D8" w:rsidRPr="00B91424" w:rsidDel="00421D84" w:rsidRDefault="00A027D8" w:rsidP="00BE28D4">
            <w:pPr>
              <w:pStyle w:val="tabletext11"/>
              <w:tabs>
                <w:tab w:val="decimal" w:pos="420"/>
              </w:tabs>
              <w:suppressAutoHyphens/>
              <w:rPr>
                <w:del w:id="33693" w:author="Author"/>
              </w:rPr>
            </w:pPr>
            <w:del w:id="33694" w:author="Author">
              <w:r w:rsidRPr="00B91424" w:rsidDel="00421D84">
                <w:rPr>
                  <w:rFonts w:cs="Arial"/>
                  <w:color w:val="000000"/>
                  <w:szCs w:val="18"/>
                </w:rPr>
                <w:delText>0.582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84C2CBE" w14:textId="77777777" w:rsidR="00A027D8" w:rsidRPr="00B91424" w:rsidDel="00421D84" w:rsidRDefault="00A027D8" w:rsidP="00BE28D4">
            <w:pPr>
              <w:pStyle w:val="tabletext11"/>
              <w:tabs>
                <w:tab w:val="decimal" w:pos="340"/>
              </w:tabs>
              <w:suppressAutoHyphens/>
              <w:rPr>
                <w:del w:id="33695" w:author="Author"/>
              </w:rPr>
            </w:pPr>
            <w:del w:id="33696" w:author="Author">
              <w:r w:rsidRPr="00B91424" w:rsidDel="00421D84">
                <w:rPr>
                  <w:rFonts w:cs="Arial"/>
                  <w:color w:val="000000"/>
                  <w:szCs w:val="18"/>
                </w:rPr>
                <w:delText>0.896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D5D6232" w14:textId="77777777" w:rsidR="00A027D8" w:rsidRPr="00B91424" w:rsidDel="00421D84" w:rsidRDefault="00A027D8" w:rsidP="00BE28D4">
            <w:pPr>
              <w:pStyle w:val="tabletext11"/>
              <w:tabs>
                <w:tab w:val="decimal" w:pos="340"/>
              </w:tabs>
              <w:suppressAutoHyphens/>
              <w:rPr>
                <w:del w:id="33697" w:author="Author"/>
              </w:rPr>
            </w:pPr>
            <w:del w:id="33698" w:author="Author">
              <w:r w:rsidRPr="00B91424" w:rsidDel="00421D84">
                <w:rPr>
                  <w:rFonts w:cs="Arial"/>
                  <w:color w:val="000000"/>
                  <w:szCs w:val="18"/>
                </w:rPr>
                <w:delText>1.295</w:delText>
              </w:r>
            </w:del>
          </w:p>
        </w:tc>
      </w:tr>
    </w:tbl>
    <w:p w14:paraId="422A592F" w14:textId="77777777" w:rsidR="00A027D8" w:rsidRPr="00B91424" w:rsidDel="00421D84" w:rsidRDefault="00A027D8" w:rsidP="00BE28D4">
      <w:pPr>
        <w:pStyle w:val="tablecaption"/>
        <w:suppressAutoHyphens/>
        <w:rPr>
          <w:del w:id="33699" w:author="Author"/>
        </w:rPr>
      </w:pPr>
      <w:del w:id="33700" w:author="Author">
        <w:r w:rsidRPr="00B91424" w:rsidDel="00421D84">
          <w:delText>Table 24.B.2.b.(2)(e)(ii) Regional To Regional Table – Zone 43 (Southwest) Combinations Factors</w:delText>
        </w:r>
      </w:del>
    </w:p>
    <w:p w14:paraId="6DAC423A" w14:textId="77777777" w:rsidR="00A027D8" w:rsidRPr="00B91424" w:rsidDel="00421D84" w:rsidRDefault="00A027D8" w:rsidP="00BE28D4">
      <w:pPr>
        <w:pStyle w:val="isonormal"/>
        <w:suppressAutoHyphens/>
        <w:rPr>
          <w:del w:id="33701" w:author="Author"/>
        </w:rPr>
      </w:pPr>
    </w:p>
    <w:p w14:paraId="0475A954" w14:textId="77777777" w:rsidR="00A027D8" w:rsidRPr="00B91424" w:rsidDel="00421D84" w:rsidRDefault="00A027D8" w:rsidP="00BE28D4">
      <w:pPr>
        <w:pStyle w:val="outlinetxt7"/>
        <w:suppressAutoHyphens/>
        <w:rPr>
          <w:del w:id="33702" w:author="Author"/>
        </w:rPr>
      </w:pPr>
      <w:del w:id="33703" w:author="Author">
        <w:r w:rsidRPr="00B91424" w:rsidDel="00421D84">
          <w:tab/>
        </w:r>
        <w:r w:rsidRPr="00B91424" w:rsidDel="00421D84">
          <w:rPr>
            <w:b/>
          </w:rPr>
          <w:delText>(iii)</w:delText>
        </w:r>
        <w:r w:rsidRPr="00B91424" w:rsidDel="00421D84">
          <w:tab/>
          <w:delText>Metropolitan to/from Regional Table:</w:delText>
        </w:r>
      </w:del>
    </w:p>
    <w:p w14:paraId="30EDB18A" w14:textId="77777777" w:rsidR="00A027D8" w:rsidRPr="00B91424" w:rsidDel="00421D84" w:rsidRDefault="00A027D8" w:rsidP="00BE28D4">
      <w:pPr>
        <w:pStyle w:val="space4"/>
        <w:suppressAutoHyphens/>
        <w:rPr>
          <w:del w:id="337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A027D8" w:rsidRPr="00B91424" w:rsidDel="00421D84" w14:paraId="0F04BD75" w14:textId="77777777" w:rsidTr="002F1572">
        <w:trPr>
          <w:cantSplit/>
          <w:trHeight w:val="190"/>
          <w:del w:id="33705" w:author="Author"/>
        </w:trPr>
        <w:tc>
          <w:tcPr>
            <w:tcW w:w="200" w:type="dxa"/>
            <w:tcBorders>
              <w:top w:val="nil"/>
              <w:left w:val="nil"/>
              <w:bottom w:val="nil"/>
              <w:right w:val="nil"/>
            </w:tcBorders>
          </w:tcPr>
          <w:p w14:paraId="29C0D38D" w14:textId="77777777" w:rsidR="00A027D8" w:rsidRPr="00B91424" w:rsidDel="00421D84" w:rsidRDefault="00A027D8" w:rsidP="00BE28D4">
            <w:pPr>
              <w:pStyle w:val="tablehead"/>
              <w:suppressAutoHyphens/>
              <w:rPr>
                <w:del w:id="33706" w:author="Author"/>
              </w:rPr>
            </w:pPr>
          </w:p>
        </w:tc>
        <w:tc>
          <w:tcPr>
            <w:tcW w:w="4800" w:type="dxa"/>
            <w:gridSpan w:val="4"/>
            <w:tcBorders>
              <w:top w:val="single" w:sz="6" w:space="0" w:color="auto"/>
              <w:left w:val="single" w:sz="6" w:space="0" w:color="auto"/>
              <w:bottom w:val="nil"/>
              <w:right w:val="single" w:sz="6" w:space="0" w:color="auto"/>
            </w:tcBorders>
          </w:tcPr>
          <w:p w14:paraId="65808896" w14:textId="77777777" w:rsidR="00A027D8" w:rsidRPr="00B91424" w:rsidDel="00421D84" w:rsidRDefault="00A027D8" w:rsidP="00BE28D4">
            <w:pPr>
              <w:pStyle w:val="tablehead"/>
              <w:suppressAutoHyphens/>
              <w:rPr>
                <w:del w:id="33707" w:author="Author"/>
              </w:rPr>
            </w:pPr>
            <w:del w:id="33708" w:author="Author">
              <w:r w:rsidRPr="00B91424" w:rsidDel="00421D84">
                <w:delText>Zone 43 (Southwest) Combinations</w:delText>
              </w:r>
            </w:del>
          </w:p>
        </w:tc>
      </w:tr>
      <w:tr w:rsidR="00A027D8" w:rsidRPr="00B91424" w:rsidDel="00421D84" w14:paraId="46AEBEDD" w14:textId="77777777" w:rsidTr="002F1572">
        <w:trPr>
          <w:cantSplit/>
          <w:trHeight w:val="190"/>
          <w:del w:id="33709" w:author="Author"/>
        </w:trPr>
        <w:tc>
          <w:tcPr>
            <w:tcW w:w="200" w:type="dxa"/>
            <w:tcBorders>
              <w:top w:val="nil"/>
              <w:left w:val="nil"/>
              <w:bottom w:val="nil"/>
              <w:right w:val="nil"/>
            </w:tcBorders>
          </w:tcPr>
          <w:p w14:paraId="43E4F89C" w14:textId="77777777" w:rsidR="00A027D8" w:rsidRPr="00B91424" w:rsidDel="00421D84" w:rsidRDefault="00A027D8" w:rsidP="00BE28D4">
            <w:pPr>
              <w:pStyle w:val="tablehead"/>
              <w:suppressAutoHyphens/>
              <w:rPr>
                <w:del w:id="33710" w:author="Author"/>
              </w:rPr>
            </w:pPr>
          </w:p>
        </w:tc>
        <w:tc>
          <w:tcPr>
            <w:tcW w:w="1340" w:type="dxa"/>
            <w:tcBorders>
              <w:top w:val="single" w:sz="6" w:space="0" w:color="auto"/>
              <w:left w:val="single" w:sz="6" w:space="0" w:color="auto"/>
              <w:bottom w:val="nil"/>
              <w:right w:val="single" w:sz="6" w:space="0" w:color="auto"/>
            </w:tcBorders>
          </w:tcPr>
          <w:p w14:paraId="422260F9" w14:textId="77777777" w:rsidR="00A027D8" w:rsidRPr="00B91424" w:rsidDel="00421D84" w:rsidRDefault="00A027D8" w:rsidP="00BE28D4">
            <w:pPr>
              <w:pStyle w:val="tablehead"/>
              <w:suppressAutoHyphens/>
              <w:rPr>
                <w:del w:id="33711" w:author="Author"/>
              </w:rPr>
            </w:pPr>
          </w:p>
        </w:tc>
        <w:tc>
          <w:tcPr>
            <w:tcW w:w="1280" w:type="dxa"/>
            <w:tcBorders>
              <w:top w:val="single" w:sz="6" w:space="0" w:color="auto"/>
              <w:left w:val="single" w:sz="6" w:space="0" w:color="auto"/>
              <w:bottom w:val="nil"/>
              <w:right w:val="single" w:sz="6" w:space="0" w:color="auto"/>
            </w:tcBorders>
          </w:tcPr>
          <w:p w14:paraId="3BEF044D" w14:textId="77777777" w:rsidR="00A027D8" w:rsidRPr="00B91424" w:rsidDel="00421D84" w:rsidRDefault="00A027D8" w:rsidP="00BE28D4">
            <w:pPr>
              <w:pStyle w:val="tablehead"/>
              <w:suppressAutoHyphens/>
              <w:rPr>
                <w:del w:id="33712" w:author="Author"/>
              </w:rPr>
            </w:pPr>
            <w:del w:id="33713" w:author="Author">
              <w:r w:rsidRPr="00B91424" w:rsidDel="00421D84">
                <w:delText>Specified</w:delText>
              </w:r>
            </w:del>
          </w:p>
        </w:tc>
        <w:tc>
          <w:tcPr>
            <w:tcW w:w="1090" w:type="dxa"/>
            <w:tcBorders>
              <w:top w:val="single" w:sz="6" w:space="0" w:color="auto"/>
              <w:left w:val="single" w:sz="6" w:space="0" w:color="auto"/>
              <w:bottom w:val="nil"/>
              <w:right w:val="single" w:sz="6" w:space="0" w:color="auto"/>
            </w:tcBorders>
          </w:tcPr>
          <w:p w14:paraId="5B84E1A0" w14:textId="77777777" w:rsidR="00A027D8" w:rsidRPr="00B91424" w:rsidDel="00421D84" w:rsidRDefault="00A027D8" w:rsidP="00BE28D4">
            <w:pPr>
              <w:pStyle w:val="tablehead"/>
              <w:suppressAutoHyphens/>
              <w:rPr>
                <w:del w:id="33714" w:author="Author"/>
              </w:rPr>
            </w:pPr>
          </w:p>
        </w:tc>
        <w:tc>
          <w:tcPr>
            <w:tcW w:w="1090" w:type="dxa"/>
            <w:tcBorders>
              <w:top w:val="single" w:sz="6" w:space="0" w:color="auto"/>
              <w:left w:val="single" w:sz="6" w:space="0" w:color="auto"/>
              <w:bottom w:val="nil"/>
              <w:right w:val="single" w:sz="6" w:space="0" w:color="auto"/>
            </w:tcBorders>
          </w:tcPr>
          <w:p w14:paraId="13D0A74C" w14:textId="77777777" w:rsidR="00A027D8" w:rsidRPr="00B91424" w:rsidDel="00421D84" w:rsidRDefault="00A027D8" w:rsidP="00BE28D4">
            <w:pPr>
              <w:pStyle w:val="tablehead"/>
              <w:suppressAutoHyphens/>
              <w:rPr>
                <w:del w:id="33715" w:author="Author"/>
              </w:rPr>
            </w:pPr>
          </w:p>
        </w:tc>
      </w:tr>
      <w:tr w:rsidR="00A027D8" w:rsidRPr="00B91424" w:rsidDel="00421D84" w14:paraId="418795C1" w14:textId="77777777" w:rsidTr="002F1572">
        <w:trPr>
          <w:cantSplit/>
          <w:trHeight w:val="190"/>
          <w:del w:id="33716" w:author="Author"/>
        </w:trPr>
        <w:tc>
          <w:tcPr>
            <w:tcW w:w="200" w:type="dxa"/>
            <w:tcBorders>
              <w:top w:val="nil"/>
              <w:left w:val="nil"/>
              <w:bottom w:val="nil"/>
              <w:right w:val="nil"/>
            </w:tcBorders>
          </w:tcPr>
          <w:p w14:paraId="38DCFD3A" w14:textId="77777777" w:rsidR="00A027D8" w:rsidRPr="00B91424" w:rsidDel="00421D84" w:rsidRDefault="00A027D8" w:rsidP="00BE28D4">
            <w:pPr>
              <w:pStyle w:val="tablehead"/>
              <w:suppressAutoHyphens/>
              <w:rPr>
                <w:del w:id="33717" w:author="Author"/>
              </w:rPr>
            </w:pPr>
          </w:p>
        </w:tc>
        <w:tc>
          <w:tcPr>
            <w:tcW w:w="1340" w:type="dxa"/>
            <w:tcBorders>
              <w:top w:val="nil"/>
              <w:left w:val="single" w:sz="6" w:space="0" w:color="auto"/>
              <w:bottom w:val="nil"/>
              <w:right w:val="single" w:sz="6" w:space="0" w:color="auto"/>
            </w:tcBorders>
          </w:tcPr>
          <w:p w14:paraId="10EB64DA" w14:textId="77777777" w:rsidR="00A027D8" w:rsidRPr="00B91424" w:rsidDel="00421D84" w:rsidRDefault="00A027D8" w:rsidP="00BE28D4">
            <w:pPr>
              <w:pStyle w:val="tablehead"/>
              <w:suppressAutoHyphens/>
              <w:rPr>
                <w:del w:id="33718" w:author="Author"/>
              </w:rPr>
            </w:pPr>
            <w:del w:id="33719" w:author="Author">
              <w:r w:rsidRPr="00B91424" w:rsidDel="00421D84">
                <w:delText>Zone Of</w:delText>
              </w:r>
            </w:del>
          </w:p>
        </w:tc>
        <w:tc>
          <w:tcPr>
            <w:tcW w:w="1280" w:type="dxa"/>
            <w:tcBorders>
              <w:top w:val="nil"/>
              <w:left w:val="single" w:sz="6" w:space="0" w:color="auto"/>
              <w:bottom w:val="nil"/>
              <w:right w:val="single" w:sz="6" w:space="0" w:color="auto"/>
            </w:tcBorders>
          </w:tcPr>
          <w:p w14:paraId="3188BD50" w14:textId="77777777" w:rsidR="00A027D8" w:rsidRPr="00B91424" w:rsidDel="00421D84" w:rsidRDefault="00A027D8" w:rsidP="00BE28D4">
            <w:pPr>
              <w:pStyle w:val="tablehead"/>
              <w:suppressAutoHyphens/>
              <w:rPr>
                <w:del w:id="33720" w:author="Author"/>
              </w:rPr>
            </w:pPr>
            <w:del w:id="33721" w:author="Author">
              <w:r w:rsidRPr="00B91424" w:rsidDel="00421D84">
                <w:delText>Causes Of</w:delText>
              </w:r>
            </w:del>
          </w:p>
        </w:tc>
        <w:tc>
          <w:tcPr>
            <w:tcW w:w="1090" w:type="dxa"/>
            <w:tcBorders>
              <w:top w:val="nil"/>
              <w:left w:val="single" w:sz="6" w:space="0" w:color="auto"/>
              <w:bottom w:val="nil"/>
              <w:right w:val="single" w:sz="6" w:space="0" w:color="auto"/>
            </w:tcBorders>
          </w:tcPr>
          <w:p w14:paraId="65D36FCA" w14:textId="77777777" w:rsidR="00A027D8" w:rsidRPr="00B91424" w:rsidDel="00421D84" w:rsidRDefault="00A027D8" w:rsidP="00BE28D4">
            <w:pPr>
              <w:pStyle w:val="tablehead"/>
              <w:suppressAutoHyphens/>
              <w:rPr>
                <w:del w:id="33722" w:author="Author"/>
              </w:rPr>
            </w:pPr>
          </w:p>
        </w:tc>
        <w:tc>
          <w:tcPr>
            <w:tcW w:w="1090" w:type="dxa"/>
            <w:tcBorders>
              <w:top w:val="nil"/>
              <w:left w:val="single" w:sz="6" w:space="0" w:color="auto"/>
              <w:bottom w:val="nil"/>
              <w:right w:val="single" w:sz="6" w:space="0" w:color="auto"/>
            </w:tcBorders>
          </w:tcPr>
          <w:p w14:paraId="7B748E64" w14:textId="77777777" w:rsidR="00A027D8" w:rsidRPr="00B91424" w:rsidDel="00421D84" w:rsidRDefault="00A027D8" w:rsidP="00BE28D4">
            <w:pPr>
              <w:pStyle w:val="tablehead"/>
              <w:suppressAutoHyphens/>
              <w:rPr>
                <w:del w:id="33723" w:author="Author"/>
              </w:rPr>
            </w:pPr>
          </w:p>
        </w:tc>
      </w:tr>
      <w:tr w:rsidR="00A027D8" w:rsidRPr="00B91424" w:rsidDel="00421D84" w14:paraId="770FA3FA" w14:textId="77777777" w:rsidTr="002F1572">
        <w:trPr>
          <w:cantSplit/>
          <w:trHeight w:val="190"/>
          <w:del w:id="33724" w:author="Author"/>
        </w:trPr>
        <w:tc>
          <w:tcPr>
            <w:tcW w:w="200" w:type="dxa"/>
            <w:tcBorders>
              <w:top w:val="nil"/>
              <w:left w:val="nil"/>
              <w:bottom w:val="nil"/>
              <w:right w:val="nil"/>
            </w:tcBorders>
          </w:tcPr>
          <w:p w14:paraId="0988D7AC" w14:textId="77777777" w:rsidR="00A027D8" w:rsidRPr="00B91424" w:rsidDel="00421D84" w:rsidRDefault="00A027D8" w:rsidP="00BE28D4">
            <w:pPr>
              <w:pStyle w:val="tablehead"/>
              <w:suppressAutoHyphens/>
              <w:rPr>
                <w:del w:id="33725" w:author="Author"/>
              </w:rPr>
            </w:pPr>
          </w:p>
        </w:tc>
        <w:tc>
          <w:tcPr>
            <w:tcW w:w="1340" w:type="dxa"/>
            <w:tcBorders>
              <w:top w:val="nil"/>
              <w:left w:val="single" w:sz="6" w:space="0" w:color="auto"/>
              <w:bottom w:val="single" w:sz="6" w:space="0" w:color="auto"/>
              <w:right w:val="single" w:sz="6" w:space="0" w:color="auto"/>
            </w:tcBorders>
          </w:tcPr>
          <w:p w14:paraId="61C68AB1" w14:textId="77777777" w:rsidR="00A027D8" w:rsidRPr="00B91424" w:rsidDel="00421D84" w:rsidRDefault="00A027D8" w:rsidP="00BE28D4">
            <w:pPr>
              <w:pStyle w:val="tablehead"/>
              <w:suppressAutoHyphens/>
              <w:rPr>
                <w:del w:id="33726" w:author="Author"/>
              </w:rPr>
            </w:pPr>
            <w:del w:id="33727" w:author="Author">
              <w:r w:rsidRPr="00B91424" w:rsidDel="00421D84">
                <w:delText>Terminal</w:delText>
              </w:r>
            </w:del>
          </w:p>
        </w:tc>
        <w:tc>
          <w:tcPr>
            <w:tcW w:w="1280" w:type="dxa"/>
            <w:tcBorders>
              <w:top w:val="nil"/>
              <w:left w:val="single" w:sz="6" w:space="0" w:color="auto"/>
              <w:bottom w:val="single" w:sz="6" w:space="0" w:color="auto"/>
              <w:right w:val="single" w:sz="6" w:space="0" w:color="auto"/>
            </w:tcBorders>
          </w:tcPr>
          <w:p w14:paraId="18C3A4C2" w14:textId="77777777" w:rsidR="00A027D8" w:rsidRPr="00B91424" w:rsidDel="00421D84" w:rsidRDefault="00A027D8" w:rsidP="00BE28D4">
            <w:pPr>
              <w:pStyle w:val="tablehead"/>
              <w:suppressAutoHyphens/>
              <w:rPr>
                <w:del w:id="33728" w:author="Author"/>
              </w:rPr>
            </w:pPr>
            <w:del w:id="33729" w:author="Author">
              <w:r w:rsidRPr="00B91424" w:rsidDel="00421D84">
                <w:delText>Loss</w:delText>
              </w:r>
            </w:del>
          </w:p>
        </w:tc>
        <w:tc>
          <w:tcPr>
            <w:tcW w:w="1090" w:type="dxa"/>
            <w:tcBorders>
              <w:top w:val="nil"/>
              <w:left w:val="single" w:sz="6" w:space="0" w:color="auto"/>
              <w:bottom w:val="single" w:sz="6" w:space="0" w:color="auto"/>
              <w:right w:val="single" w:sz="6" w:space="0" w:color="auto"/>
            </w:tcBorders>
          </w:tcPr>
          <w:p w14:paraId="24947501" w14:textId="77777777" w:rsidR="00A027D8" w:rsidRPr="00B91424" w:rsidDel="00421D84" w:rsidRDefault="00A027D8" w:rsidP="00BE28D4">
            <w:pPr>
              <w:pStyle w:val="tablehead"/>
              <w:suppressAutoHyphens/>
              <w:rPr>
                <w:del w:id="33730" w:author="Author"/>
              </w:rPr>
            </w:pPr>
            <w:del w:id="33731" w:author="Author">
              <w:r w:rsidRPr="00B91424" w:rsidDel="00421D84">
                <w:delText>Comp.</w:delText>
              </w:r>
            </w:del>
          </w:p>
        </w:tc>
        <w:tc>
          <w:tcPr>
            <w:tcW w:w="1090" w:type="dxa"/>
            <w:tcBorders>
              <w:top w:val="nil"/>
              <w:left w:val="single" w:sz="6" w:space="0" w:color="auto"/>
              <w:bottom w:val="single" w:sz="6" w:space="0" w:color="auto"/>
              <w:right w:val="single" w:sz="6" w:space="0" w:color="auto"/>
            </w:tcBorders>
          </w:tcPr>
          <w:p w14:paraId="6E5968A0" w14:textId="77777777" w:rsidR="00A027D8" w:rsidRPr="00B91424" w:rsidDel="00421D84" w:rsidRDefault="00A027D8" w:rsidP="00BE28D4">
            <w:pPr>
              <w:pStyle w:val="tablehead"/>
              <w:suppressAutoHyphens/>
              <w:rPr>
                <w:del w:id="33732" w:author="Author"/>
              </w:rPr>
            </w:pPr>
            <w:del w:id="33733" w:author="Author">
              <w:r w:rsidRPr="00B91424" w:rsidDel="00421D84">
                <w:delText>Coll.</w:delText>
              </w:r>
            </w:del>
          </w:p>
        </w:tc>
      </w:tr>
      <w:tr w:rsidR="00A027D8" w:rsidRPr="00B91424" w:rsidDel="00421D84" w14:paraId="5F7EA113" w14:textId="77777777" w:rsidTr="002F1572">
        <w:trPr>
          <w:cantSplit/>
          <w:trHeight w:val="190"/>
          <w:del w:id="33734" w:author="Author"/>
        </w:trPr>
        <w:tc>
          <w:tcPr>
            <w:tcW w:w="200" w:type="dxa"/>
            <w:tcBorders>
              <w:top w:val="nil"/>
              <w:left w:val="nil"/>
              <w:bottom w:val="nil"/>
              <w:right w:val="nil"/>
            </w:tcBorders>
          </w:tcPr>
          <w:p w14:paraId="2E12B6B7" w14:textId="77777777" w:rsidR="00A027D8" w:rsidRPr="00B91424" w:rsidDel="00421D84" w:rsidRDefault="00A027D8" w:rsidP="00BE28D4">
            <w:pPr>
              <w:pStyle w:val="tabletext11"/>
              <w:suppressAutoHyphens/>
              <w:rPr>
                <w:del w:id="33735" w:author="Author"/>
              </w:rPr>
            </w:pPr>
          </w:p>
        </w:tc>
        <w:tc>
          <w:tcPr>
            <w:tcW w:w="1340" w:type="dxa"/>
            <w:tcBorders>
              <w:top w:val="single" w:sz="6" w:space="0" w:color="auto"/>
              <w:left w:val="single" w:sz="6" w:space="0" w:color="auto"/>
              <w:bottom w:val="single" w:sz="6" w:space="0" w:color="auto"/>
              <w:right w:val="single" w:sz="6" w:space="0" w:color="auto"/>
            </w:tcBorders>
          </w:tcPr>
          <w:p w14:paraId="1EF85EED" w14:textId="77777777" w:rsidR="00A027D8" w:rsidRPr="00B91424" w:rsidDel="00421D84" w:rsidRDefault="00A027D8" w:rsidP="00BE28D4">
            <w:pPr>
              <w:pStyle w:val="tabletext11"/>
              <w:suppressAutoHyphens/>
              <w:rPr>
                <w:del w:id="33736" w:author="Author"/>
              </w:rPr>
            </w:pPr>
            <w:del w:id="33737" w:author="Author">
              <w:r w:rsidRPr="00B91424" w:rsidDel="00421D84">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95E78C6" w14:textId="77777777" w:rsidR="00A027D8" w:rsidRPr="00B91424" w:rsidDel="00421D84" w:rsidRDefault="00A027D8" w:rsidP="00BE28D4">
            <w:pPr>
              <w:pStyle w:val="tabletext11"/>
              <w:tabs>
                <w:tab w:val="decimal" w:pos="420"/>
              </w:tabs>
              <w:suppressAutoHyphens/>
              <w:rPr>
                <w:del w:id="33738" w:author="Author"/>
              </w:rPr>
            </w:pPr>
            <w:del w:id="33739" w:author="Author">
              <w:r w:rsidRPr="00B91424" w:rsidDel="00421D84">
                <w:rPr>
                  <w:rFonts w:cs="Arial"/>
                  <w:color w:val="000000"/>
                  <w:szCs w:val="18"/>
                </w:rPr>
                <w:delText>0.810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4C1320" w14:textId="77777777" w:rsidR="00A027D8" w:rsidRPr="00B91424" w:rsidDel="00421D84" w:rsidRDefault="00A027D8" w:rsidP="00BE28D4">
            <w:pPr>
              <w:pStyle w:val="tabletext11"/>
              <w:tabs>
                <w:tab w:val="decimal" w:pos="340"/>
              </w:tabs>
              <w:suppressAutoHyphens/>
              <w:rPr>
                <w:del w:id="33740" w:author="Author"/>
              </w:rPr>
            </w:pPr>
            <w:del w:id="33741" w:author="Author">
              <w:r w:rsidRPr="00B91424" w:rsidDel="00421D84">
                <w:rPr>
                  <w:rFonts w:cs="Arial"/>
                  <w:color w:val="000000"/>
                  <w:szCs w:val="18"/>
                </w:rPr>
                <w:delText>1.247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86B29B" w14:textId="77777777" w:rsidR="00A027D8" w:rsidRPr="00B91424" w:rsidDel="00421D84" w:rsidRDefault="00A027D8" w:rsidP="00BE28D4">
            <w:pPr>
              <w:pStyle w:val="tabletext11"/>
              <w:tabs>
                <w:tab w:val="decimal" w:pos="340"/>
              </w:tabs>
              <w:suppressAutoHyphens/>
              <w:rPr>
                <w:del w:id="33742" w:author="Author"/>
              </w:rPr>
            </w:pPr>
            <w:del w:id="33743" w:author="Author">
              <w:r w:rsidRPr="00B91424" w:rsidDel="00421D84">
                <w:rPr>
                  <w:rFonts w:cs="Arial"/>
                  <w:color w:val="000000"/>
                  <w:szCs w:val="18"/>
                </w:rPr>
                <w:delText>1.448</w:delText>
              </w:r>
            </w:del>
          </w:p>
        </w:tc>
      </w:tr>
      <w:tr w:rsidR="00A027D8" w:rsidRPr="00B91424" w:rsidDel="00421D84" w14:paraId="7FFD3E2C" w14:textId="77777777" w:rsidTr="002F1572">
        <w:trPr>
          <w:cantSplit/>
          <w:trHeight w:val="190"/>
          <w:del w:id="33744" w:author="Author"/>
        </w:trPr>
        <w:tc>
          <w:tcPr>
            <w:tcW w:w="200" w:type="dxa"/>
            <w:tcBorders>
              <w:top w:val="nil"/>
              <w:left w:val="nil"/>
              <w:bottom w:val="nil"/>
              <w:right w:val="nil"/>
            </w:tcBorders>
          </w:tcPr>
          <w:p w14:paraId="17F63BA8" w14:textId="77777777" w:rsidR="00A027D8" w:rsidRPr="00B91424" w:rsidDel="00421D84" w:rsidRDefault="00A027D8" w:rsidP="00BE28D4">
            <w:pPr>
              <w:pStyle w:val="tabletext11"/>
              <w:suppressAutoHyphens/>
              <w:rPr>
                <w:del w:id="33745" w:author="Author"/>
              </w:rPr>
            </w:pPr>
          </w:p>
        </w:tc>
        <w:tc>
          <w:tcPr>
            <w:tcW w:w="1340" w:type="dxa"/>
            <w:tcBorders>
              <w:top w:val="single" w:sz="6" w:space="0" w:color="auto"/>
              <w:left w:val="single" w:sz="6" w:space="0" w:color="auto"/>
              <w:bottom w:val="single" w:sz="6" w:space="0" w:color="auto"/>
              <w:right w:val="single" w:sz="6" w:space="0" w:color="auto"/>
            </w:tcBorders>
          </w:tcPr>
          <w:p w14:paraId="5C5B6922" w14:textId="77777777" w:rsidR="00A027D8" w:rsidRPr="00B91424" w:rsidDel="00421D84" w:rsidRDefault="00A027D8" w:rsidP="00BE28D4">
            <w:pPr>
              <w:pStyle w:val="tabletext11"/>
              <w:suppressAutoHyphens/>
              <w:rPr>
                <w:del w:id="33746" w:author="Author"/>
              </w:rPr>
            </w:pPr>
            <w:del w:id="33747" w:author="Author">
              <w:r w:rsidRPr="00B91424" w:rsidDel="00421D84">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9DD13AB" w14:textId="77777777" w:rsidR="00A027D8" w:rsidRPr="00B91424" w:rsidDel="00421D84" w:rsidRDefault="00A027D8" w:rsidP="00BE28D4">
            <w:pPr>
              <w:pStyle w:val="tabletext11"/>
              <w:tabs>
                <w:tab w:val="decimal" w:pos="420"/>
              </w:tabs>
              <w:suppressAutoHyphens/>
              <w:rPr>
                <w:del w:id="33748" w:author="Author"/>
              </w:rPr>
            </w:pPr>
            <w:del w:id="33749" w:author="Author">
              <w:r w:rsidRPr="00B91424" w:rsidDel="00421D84">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486A8C" w14:textId="77777777" w:rsidR="00A027D8" w:rsidRPr="00B91424" w:rsidDel="00421D84" w:rsidRDefault="00A027D8" w:rsidP="00BE28D4">
            <w:pPr>
              <w:pStyle w:val="tabletext11"/>
              <w:tabs>
                <w:tab w:val="decimal" w:pos="340"/>
              </w:tabs>
              <w:suppressAutoHyphens/>
              <w:rPr>
                <w:del w:id="33750" w:author="Author"/>
              </w:rPr>
            </w:pPr>
            <w:del w:id="33751" w:author="Author">
              <w:r w:rsidRPr="00B91424" w:rsidDel="00421D84">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22C7E7D" w14:textId="77777777" w:rsidR="00A027D8" w:rsidRPr="00B91424" w:rsidDel="00421D84" w:rsidRDefault="00A027D8" w:rsidP="00BE28D4">
            <w:pPr>
              <w:pStyle w:val="tabletext11"/>
              <w:tabs>
                <w:tab w:val="decimal" w:pos="340"/>
              </w:tabs>
              <w:suppressAutoHyphens/>
              <w:rPr>
                <w:del w:id="33752" w:author="Author"/>
              </w:rPr>
            </w:pPr>
            <w:del w:id="33753" w:author="Author">
              <w:r w:rsidRPr="00B91424" w:rsidDel="00421D84">
                <w:rPr>
                  <w:rFonts w:cs="Arial"/>
                  <w:color w:val="000000"/>
                  <w:szCs w:val="18"/>
                </w:rPr>
                <w:delText>1.193</w:delText>
              </w:r>
            </w:del>
          </w:p>
        </w:tc>
      </w:tr>
      <w:tr w:rsidR="00A027D8" w:rsidRPr="00B91424" w:rsidDel="00421D84" w14:paraId="5C07B316" w14:textId="77777777" w:rsidTr="002F1572">
        <w:trPr>
          <w:cantSplit/>
          <w:trHeight w:val="190"/>
          <w:del w:id="33754" w:author="Author"/>
        </w:trPr>
        <w:tc>
          <w:tcPr>
            <w:tcW w:w="200" w:type="dxa"/>
            <w:tcBorders>
              <w:top w:val="nil"/>
              <w:left w:val="nil"/>
              <w:bottom w:val="nil"/>
              <w:right w:val="nil"/>
            </w:tcBorders>
          </w:tcPr>
          <w:p w14:paraId="31472A1B" w14:textId="77777777" w:rsidR="00A027D8" w:rsidRPr="00B91424" w:rsidDel="00421D84" w:rsidRDefault="00A027D8" w:rsidP="00BE28D4">
            <w:pPr>
              <w:pStyle w:val="tabletext11"/>
              <w:suppressAutoHyphens/>
              <w:rPr>
                <w:del w:id="33755" w:author="Author"/>
              </w:rPr>
            </w:pPr>
          </w:p>
        </w:tc>
        <w:tc>
          <w:tcPr>
            <w:tcW w:w="1340" w:type="dxa"/>
            <w:tcBorders>
              <w:top w:val="single" w:sz="6" w:space="0" w:color="auto"/>
              <w:left w:val="single" w:sz="6" w:space="0" w:color="auto"/>
              <w:bottom w:val="single" w:sz="6" w:space="0" w:color="auto"/>
              <w:right w:val="single" w:sz="6" w:space="0" w:color="auto"/>
            </w:tcBorders>
          </w:tcPr>
          <w:p w14:paraId="12270BA1" w14:textId="77777777" w:rsidR="00A027D8" w:rsidRPr="00B91424" w:rsidDel="00421D84" w:rsidRDefault="00A027D8" w:rsidP="00BE28D4">
            <w:pPr>
              <w:pStyle w:val="tabletext11"/>
              <w:suppressAutoHyphens/>
              <w:rPr>
                <w:del w:id="33756" w:author="Author"/>
              </w:rPr>
            </w:pPr>
            <w:del w:id="33757" w:author="Author">
              <w:r w:rsidRPr="00B91424" w:rsidDel="00421D84">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EF5CD57" w14:textId="77777777" w:rsidR="00A027D8" w:rsidRPr="00B91424" w:rsidDel="00421D84" w:rsidRDefault="00A027D8" w:rsidP="00BE28D4">
            <w:pPr>
              <w:pStyle w:val="tabletext11"/>
              <w:tabs>
                <w:tab w:val="decimal" w:pos="420"/>
              </w:tabs>
              <w:suppressAutoHyphens/>
              <w:rPr>
                <w:del w:id="33758" w:author="Author"/>
              </w:rPr>
            </w:pPr>
            <w:del w:id="33759" w:author="Author">
              <w:r w:rsidRPr="00B91424" w:rsidDel="00421D84">
                <w:rPr>
                  <w:rFonts w:cs="Arial"/>
                  <w:color w:val="000000"/>
                  <w:szCs w:val="18"/>
                </w:rPr>
                <w:delText>0.555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6D3891A" w14:textId="77777777" w:rsidR="00A027D8" w:rsidRPr="00B91424" w:rsidDel="00421D84" w:rsidRDefault="00A027D8" w:rsidP="00BE28D4">
            <w:pPr>
              <w:pStyle w:val="tabletext11"/>
              <w:tabs>
                <w:tab w:val="decimal" w:pos="340"/>
              </w:tabs>
              <w:suppressAutoHyphens/>
              <w:rPr>
                <w:del w:id="33760" w:author="Author"/>
              </w:rPr>
            </w:pPr>
            <w:del w:id="33761" w:author="Author">
              <w:r w:rsidRPr="00B91424" w:rsidDel="00421D84">
                <w:rPr>
                  <w:rFonts w:cs="Arial"/>
                  <w:color w:val="000000"/>
                  <w:szCs w:val="18"/>
                </w:rPr>
                <w:delText>0.853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3F8615" w14:textId="77777777" w:rsidR="00A027D8" w:rsidRPr="00B91424" w:rsidDel="00421D84" w:rsidRDefault="00A027D8" w:rsidP="00BE28D4">
            <w:pPr>
              <w:pStyle w:val="tabletext11"/>
              <w:tabs>
                <w:tab w:val="decimal" w:pos="340"/>
              </w:tabs>
              <w:suppressAutoHyphens/>
              <w:rPr>
                <w:del w:id="33762" w:author="Author"/>
              </w:rPr>
            </w:pPr>
            <w:del w:id="33763" w:author="Author">
              <w:r w:rsidRPr="00B91424" w:rsidDel="00421D84">
                <w:rPr>
                  <w:rFonts w:cs="Arial"/>
                  <w:color w:val="000000"/>
                  <w:szCs w:val="18"/>
                </w:rPr>
                <w:delText>1.097</w:delText>
              </w:r>
            </w:del>
          </w:p>
        </w:tc>
      </w:tr>
      <w:tr w:rsidR="00A027D8" w:rsidRPr="00B91424" w:rsidDel="00421D84" w14:paraId="44BD4A70" w14:textId="77777777" w:rsidTr="002F1572">
        <w:trPr>
          <w:cantSplit/>
          <w:trHeight w:val="190"/>
          <w:del w:id="33764" w:author="Author"/>
        </w:trPr>
        <w:tc>
          <w:tcPr>
            <w:tcW w:w="200" w:type="dxa"/>
            <w:tcBorders>
              <w:top w:val="nil"/>
              <w:left w:val="nil"/>
              <w:bottom w:val="nil"/>
              <w:right w:val="nil"/>
            </w:tcBorders>
          </w:tcPr>
          <w:p w14:paraId="2E6E3CB8" w14:textId="77777777" w:rsidR="00A027D8" w:rsidRPr="00B91424" w:rsidDel="00421D84" w:rsidRDefault="00A027D8" w:rsidP="00BE28D4">
            <w:pPr>
              <w:pStyle w:val="tabletext11"/>
              <w:suppressAutoHyphens/>
              <w:rPr>
                <w:del w:id="33765" w:author="Author"/>
              </w:rPr>
            </w:pPr>
          </w:p>
        </w:tc>
        <w:tc>
          <w:tcPr>
            <w:tcW w:w="1340" w:type="dxa"/>
            <w:tcBorders>
              <w:top w:val="single" w:sz="6" w:space="0" w:color="auto"/>
              <w:left w:val="single" w:sz="6" w:space="0" w:color="auto"/>
              <w:bottom w:val="single" w:sz="6" w:space="0" w:color="auto"/>
              <w:right w:val="single" w:sz="6" w:space="0" w:color="auto"/>
            </w:tcBorders>
          </w:tcPr>
          <w:p w14:paraId="561C1DA2" w14:textId="77777777" w:rsidR="00A027D8" w:rsidRPr="00B91424" w:rsidDel="00421D84" w:rsidRDefault="00A027D8" w:rsidP="00BE28D4">
            <w:pPr>
              <w:pStyle w:val="tabletext11"/>
              <w:suppressAutoHyphens/>
              <w:rPr>
                <w:del w:id="33766" w:author="Author"/>
              </w:rPr>
            </w:pPr>
            <w:del w:id="33767" w:author="Author">
              <w:r w:rsidRPr="00B91424" w:rsidDel="00421D84">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FA9B1F0" w14:textId="77777777" w:rsidR="00A027D8" w:rsidRPr="00B91424" w:rsidDel="00421D84" w:rsidRDefault="00A027D8" w:rsidP="00BE28D4">
            <w:pPr>
              <w:pStyle w:val="tabletext11"/>
              <w:tabs>
                <w:tab w:val="decimal" w:pos="420"/>
              </w:tabs>
              <w:suppressAutoHyphens/>
              <w:rPr>
                <w:del w:id="33768" w:author="Author"/>
              </w:rPr>
            </w:pPr>
            <w:del w:id="33769" w:author="Author">
              <w:r w:rsidRPr="00B91424" w:rsidDel="00421D84">
                <w:rPr>
                  <w:rFonts w:cs="Arial"/>
                  <w:color w:val="000000"/>
                  <w:szCs w:val="18"/>
                </w:rPr>
                <w:delText>0.622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C1BEEBE" w14:textId="77777777" w:rsidR="00A027D8" w:rsidRPr="00B91424" w:rsidDel="00421D84" w:rsidRDefault="00A027D8" w:rsidP="00BE28D4">
            <w:pPr>
              <w:pStyle w:val="tabletext11"/>
              <w:tabs>
                <w:tab w:val="decimal" w:pos="340"/>
              </w:tabs>
              <w:suppressAutoHyphens/>
              <w:rPr>
                <w:del w:id="33770" w:author="Author"/>
              </w:rPr>
            </w:pPr>
            <w:del w:id="33771" w:author="Author">
              <w:r w:rsidRPr="00B91424" w:rsidDel="00421D84">
                <w:rPr>
                  <w:rFonts w:cs="Arial"/>
                  <w:color w:val="000000"/>
                  <w:szCs w:val="18"/>
                </w:rPr>
                <w:delText>0.956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A2F5D2" w14:textId="77777777" w:rsidR="00A027D8" w:rsidRPr="00B91424" w:rsidDel="00421D84" w:rsidRDefault="00A027D8" w:rsidP="00BE28D4">
            <w:pPr>
              <w:pStyle w:val="tabletext11"/>
              <w:tabs>
                <w:tab w:val="decimal" w:pos="340"/>
              </w:tabs>
              <w:suppressAutoHyphens/>
              <w:rPr>
                <w:del w:id="33772" w:author="Author"/>
              </w:rPr>
            </w:pPr>
            <w:del w:id="33773" w:author="Author">
              <w:r w:rsidRPr="00B91424" w:rsidDel="00421D84">
                <w:rPr>
                  <w:rFonts w:cs="Arial"/>
                  <w:color w:val="000000"/>
                  <w:szCs w:val="18"/>
                </w:rPr>
                <w:delText>1.210</w:delText>
              </w:r>
            </w:del>
          </w:p>
        </w:tc>
      </w:tr>
      <w:tr w:rsidR="00A027D8" w:rsidRPr="00B91424" w:rsidDel="00421D84" w14:paraId="6C98E4B3" w14:textId="77777777" w:rsidTr="002F1572">
        <w:trPr>
          <w:cantSplit/>
          <w:trHeight w:val="190"/>
          <w:del w:id="33774" w:author="Author"/>
        </w:trPr>
        <w:tc>
          <w:tcPr>
            <w:tcW w:w="200" w:type="dxa"/>
            <w:tcBorders>
              <w:top w:val="nil"/>
              <w:left w:val="nil"/>
              <w:bottom w:val="nil"/>
              <w:right w:val="nil"/>
            </w:tcBorders>
          </w:tcPr>
          <w:p w14:paraId="2CDD79AA" w14:textId="77777777" w:rsidR="00A027D8" w:rsidRPr="00B91424" w:rsidDel="00421D84" w:rsidRDefault="00A027D8" w:rsidP="00BE28D4">
            <w:pPr>
              <w:pStyle w:val="tabletext11"/>
              <w:suppressAutoHyphens/>
              <w:rPr>
                <w:del w:id="33775" w:author="Author"/>
              </w:rPr>
            </w:pPr>
          </w:p>
        </w:tc>
        <w:tc>
          <w:tcPr>
            <w:tcW w:w="1340" w:type="dxa"/>
            <w:tcBorders>
              <w:top w:val="single" w:sz="6" w:space="0" w:color="auto"/>
              <w:left w:val="single" w:sz="6" w:space="0" w:color="auto"/>
              <w:bottom w:val="single" w:sz="6" w:space="0" w:color="auto"/>
              <w:right w:val="single" w:sz="6" w:space="0" w:color="auto"/>
            </w:tcBorders>
          </w:tcPr>
          <w:p w14:paraId="47913378" w14:textId="77777777" w:rsidR="00A027D8" w:rsidRPr="00B91424" w:rsidDel="00421D84" w:rsidRDefault="00A027D8" w:rsidP="00BE28D4">
            <w:pPr>
              <w:pStyle w:val="tabletext11"/>
              <w:suppressAutoHyphens/>
              <w:rPr>
                <w:del w:id="33776" w:author="Author"/>
              </w:rPr>
            </w:pPr>
            <w:del w:id="33777" w:author="Author">
              <w:r w:rsidRPr="00B91424" w:rsidDel="00421D84">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8704BBA" w14:textId="77777777" w:rsidR="00A027D8" w:rsidRPr="00B91424" w:rsidDel="00421D84" w:rsidRDefault="00A027D8" w:rsidP="00BE28D4">
            <w:pPr>
              <w:pStyle w:val="tabletext11"/>
              <w:tabs>
                <w:tab w:val="decimal" w:pos="420"/>
              </w:tabs>
              <w:suppressAutoHyphens/>
              <w:rPr>
                <w:del w:id="33778" w:author="Author"/>
              </w:rPr>
            </w:pPr>
            <w:del w:id="33779" w:author="Author">
              <w:r w:rsidRPr="00B91424" w:rsidDel="00421D84">
                <w:rPr>
                  <w:rFonts w:cs="Arial"/>
                  <w:color w:val="000000"/>
                  <w:szCs w:val="18"/>
                </w:rPr>
                <w:delText>0.589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715DCD5" w14:textId="77777777" w:rsidR="00A027D8" w:rsidRPr="00B91424" w:rsidDel="00421D84" w:rsidRDefault="00A027D8" w:rsidP="00BE28D4">
            <w:pPr>
              <w:pStyle w:val="tabletext11"/>
              <w:tabs>
                <w:tab w:val="decimal" w:pos="340"/>
              </w:tabs>
              <w:suppressAutoHyphens/>
              <w:rPr>
                <w:del w:id="33780" w:author="Author"/>
              </w:rPr>
            </w:pPr>
            <w:del w:id="33781" w:author="Author">
              <w:r w:rsidRPr="00B91424" w:rsidDel="00421D84">
                <w:rPr>
                  <w:rFonts w:cs="Arial"/>
                  <w:color w:val="000000"/>
                  <w:szCs w:val="18"/>
                </w:rPr>
                <w:delText>0.906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C5D569" w14:textId="77777777" w:rsidR="00A027D8" w:rsidRPr="00B91424" w:rsidDel="00421D84" w:rsidRDefault="00A027D8" w:rsidP="00BE28D4">
            <w:pPr>
              <w:pStyle w:val="tabletext11"/>
              <w:tabs>
                <w:tab w:val="decimal" w:pos="340"/>
              </w:tabs>
              <w:suppressAutoHyphens/>
              <w:rPr>
                <w:del w:id="33782" w:author="Author"/>
              </w:rPr>
            </w:pPr>
            <w:del w:id="33783" w:author="Author">
              <w:r w:rsidRPr="00B91424" w:rsidDel="00421D84">
                <w:rPr>
                  <w:rFonts w:cs="Arial"/>
                  <w:color w:val="000000"/>
                  <w:szCs w:val="18"/>
                </w:rPr>
                <w:delText>1.346</w:delText>
              </w:r>
            </w:del>
          </w:p>
        </w:tc>
      </w:tr>
      <w:tr w:rsidR="00A027D8" w:rsidRPr="00B91424" w:rsidDel="00421D84" w14:paraId="6DD66FE7" w14:textId="77777777" w:rsidTr="002F1572">
        <w:trPr>
          <w:cantSplit/>
          <w:trHeight w:val="190"/>
          <w:del w:id="33784" w:author="Author"/>
        </w:trPr>
        <w:tc>
          <w:tcPr>
            <w:tcW w:w="200" w:type="dxa"/>
            <w:tcBorders>
              <w:top w:val="nil"/>
              <w:left w:val="nil"/>
              <w:bottom w:val="nil"/>
              <w:right w:val="nil"/>
            </w:tcBorders>
          </w:tcPr>
          <w:p w14:paraId="408A92C6" w14:textId="77777777" w:rsidR="00A027D8" w:rsidRPr="00B91424" w:rsidDel="00421D84" w:rsidRDefault="00A027D8" w:rsidP="00BE28D4">
            <w:pPr>
              <w:pStyle w:val="tabletext11"/>
              <w:suppressAutoHyphens/>
              <w:rPr>
                <w:del w:id="33785" w:author="Author"/>
              </w:rPr>
            </w:pPr>
          </w:p>
        </w:tc>
        <w:tc>
          <w:tcPr>
            <w:tcW w:w="1340" w:type="dxa"/>
            <w:tcBorders>
              <w:top w:val="single" w:sz="6" w:space="0" w:color="auto"/>
              <w:left w:val="single" w:sz="6" w:space="0" w:color="auto"/>
              <w:bottom w:val="single" w:sz="6" w:space="0" w:color="auto"/>
              <w:right w:val="single" w:sz="6" w:space="0" w:color="auto"/>
            </w:tcBorders>
          </w:tcPr>
          <w:p w14:paraId="1F2D9790" w14:textId="77777777" w:rsidR="00A027D8" w:rsidRPr="00B91424" w:rsidDel="00421D84" w:rsidRDefault="00A027D8" w:rsidP="00BE28D4">
            <w:pPr>
              <w:pStyle w:val="tabletext11"/>
              <w:suppressAutoHyphens/>
              <w:rPr>
                <w:del w:id="33786" w:author="Author"/>
              </w:rPr>
            </w:pPr>
            <w:del w:id="33787" w:author="Author">
              <w:r w:rsidRPr="00B91424" w:rsidDel="00421D84">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31C3CCA" w14:textId="77777777" w:rsidR="00A027D8" w:rsidRPr="00B91424" w:rsidDel="00421D84" w:rsidRDefault="00A027D8" w:rsidP="00BE28D4">
            <w:pPr>
              <w:pStyle w:val="tabletext11"/>
              <w:tabs>
                <w:tab w:val="decimal" w:pos="420"/>
              </w:tabs>
              <w:suppressAutoHyphens/>
              <w:rPr>
                <w:del w:id="33788" w:author="Author"/>
              </w:rPr>
            </w:pPr>
            <w:del w:id="33789" w:author="Author">
              <w:r w:rsidRPr="00B91424" w:rsidDel="00421D84">
                <w:rPr>
                  <w:rFonts w:cs="Arial"/>
                  <w:color w:val="000000"/>
                  <w:szCs w:val="18"/>
                </w:rPr>
                <w:delText>0.626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54E42D" w14:textId="77777777" w:rsidR="00A027D8" w:rsidRPr="00B91424" w:rsidDel="00421D84" w:rsidRDefault="00A027D8" w:rsidP="00BE28D4">
            <w:pPr>
              <w:pStyle w:val="tabletext11"/>
              <w:tabs>
                <w:tab w:val="decimal" w:pos="340"/>
              </w:tabs>
              <w:suppressAutoHyphens/>
              <w:rPr>
                <w:del w:id="33790" w:author="Author"/>
              </w:rPr>
            </w:pPr>
            <w:del w:id="33791" w:author="Author">
              <w:r w:rsidRPr="00B91424" w:rsidDel="00421D84">
                <w:rPr>
                  <w:rFonts w:cs="Arial"/>
                  <w:color w:val="000000"/>
                  <w:szCs w:val="18"/>
                </w:rPr>
                <w:delText>0.963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C2878A" w14:textId="77777777" w:rsidR="00A027D8" w:rsidRPr="00B91424" w:rsidDel="00421D84" w:rsidRDefault="00A027D8" w:rsidP="00BE28D4">
            <w:pPr>
              <w:pStyle w:val="tabletext11"/>
              <w:tabs>
                <w:tab w:val="decimal" w:pos="340"/>
              </w:tabs>
              <w:suppressAutoHyphens/>
              <w:rPr>
                <w:del w:id="33792" w:author="Author"/>
              </w:rPr>
            </w:pPr>
            <w:del w:id="33793" w:author="Author">
              <w:r w:rsidRPr="00B91424" w:rsidDel="00421D84">
                <w:rPr>
                  <w:rFonts w:cs="Arial"/>
                  <w:color w:val="000000"/>
                  <w:szCs w:val="18"/>
                </w:rPr>
                <w:delText>1.271</w:delText>
              </w:r>
            </w:del>
          </w:p>
        </w:tc>
      </w:tr>
      <w:tr w:rsidR="00A027D8" w:rsidRPr="00B91424" w:rsidDel="00421D84" w14:paraId="0FE11904" w14:textId="77777777" w:rsidTr="002F1572">
        <w:trPr>
          <w:cantSplit/>
          <w:trHeight w:val="190"/>
          <w:del w:id="33794" w:author="Author"/>
        </w:trPr>
        <w:tc>
          <w:tcPr>
            <w:tcW w:w="200" w:type="dxa"/>
            <w:tcBorders>
              <w:top w:val="nil"/>
              <w:left w:val="nil"/>
              <w:bottom w:val="nil"/>
              <w:right w:val="nil"/>
            </w:tcBorders>
          </w:tcPr>
          <w:p w14:paraId="568FE8A7" w14:textId="77777777" w:rsidR="00A027D8" w:rsidRPr="00B91424" w:rsidDel="00421D84" w:rsidRDefault="00A027D8" w:rsidP="00BE28D4">
            <w:pPr>
              <w:pStyle w:val="tabletext11"/>
              <w:suppressAutoHyphens/>
              <w:rPr>
                <w:del w:id="33795" w:author="Author"/>
              </w:rPr>
            </w:pPr>
          </w:p>
        </w:tc>
        <w:tc>
          <w:tcPr>
            <w:tcW w:w="1340" w:type="dxa"/>
            <w:tcBorders>
              <w:top w:val="single" w:sz="6" w:space="0" w:color="auto"/>
              <w:left w:val="single" w:sz="6" w:space="0" w:color="auto"/>
              <w:bottom w:val="single" w:sz="6" w:space="0" w:color="auto"/>
              <w:right w:val="single" w:sz="6" w:space="0" w:color="auto"/>
            </w:tcBorders>
          </w:tcPr>
          <w:p w14:paraId="69DD32B2" w14:textId="77777777" w:rsidR="00A027D8" w:rsidRPr="00B91424" w:rsidDel="00421D84" w:rsidRDefault="00A027D8" w:rsidP="00BE28D4">
            <w:pPr>
              <w:pStyle w:val="tabletext11"/>
              <w:suppressAutoHyphens/>
              <w:rPr>
                <w:del w:id="33796" w:author="Author"/>
              </w:rPr>
            </w:pPr>
            <w:del w:id="33797" w:author="Author">
              <w:r w:rsidRPr="00B91424" w:rsidDel="00421D84">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5EEC34F" w14:textId="77777777" w:rsidR="00A027D8" w:rsidRPr="00B91424" w:rsidDel="00421D84" w:rsidRDefault="00A027D8" w:rsidP="00BE28D4">
            <w:pPr>
              <w:pStyle w:val="tabletext11"/>
              <w:tabs>
                <w:tab w:val="decimal" w:pos="420"/>
              </w:tabs>
              <w:suppressAutoHyphens/>
              <w:rPr>
                <w:del w:id="33798" w:author="Author"/>
              </w:rPr>
            </w:pPr>
            <w:del w:id="33799" w:author="Author">
              <w:r w:rsidRPr="00B91424" w:rsidDel="00421D84">
                <w:rPr>
                  <w:rFonts w:cs="Arial"/>
                  <w:color w:val="000000"/>
                  <w:szCs w:val="18"/>
                </w:rPr>
                <w:delText>0.594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3C79614" w14:textId="77777777" w:rsidR="00A027D8" w:rsidRPr="00B91424" w:rsidDel="00421D84" w:rsidRDefault="00A027D8" w:rsidP="00BE28D4">
            <w:pPr>
              <w:pStyle w:val="tabletext11"/>
              <w:tabs>
                <w:tab w:val="decimal" w:pos="340"/>
              </w:tabs>
              <w:suppressAutoHyphens/>
              <w:rPr>
                <w:del w:id="33800" w:author="Author"/>
              </w:rPr>
            </w:pPr>
            <w:del w:id="33801" w:author="Author">
              <w:r w:rsidRPr="00B91424" w:rsidDel="00421D84">
                <w:rPr>
                  <w:rFonts w:cs="Arial"/>
                  <w:color w:val="000000"/>
                  <w:szCs w:val="18"/>
                </w:rPr>
                <w:delText>0.914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AD531B7" w14:textId="77777777" w:rsidR="00A027D8" w:rsidRPr="00B91424" w:rsidDel="00421D84" w:rsidRDefault="00A027D8" w:rsidP="00BE28D4">
            <w:pPr>
              <w:pStyle w:val="tabletext11"/>
              <w:tabs>
                <w:tab w:val="decimal" w:pos="340"/>
              </w:tabs>
              <w:suppressAutoHyphens/>
              <w:rPr>
                <w:del w:id="33802" w:author="Author"/>
              </w:rPr>
            </w:pPr>
            <w:del w:id="33803" w:author="Author">
              <w:r w:rsidRPr="00B91424" w:rsidDel="00421D84">
                <w:rPr>
                  <w:rFonts w:cs="Arial"/>
                  <w:color w:val="000000"/>
                  <w:szCs w:val="18"/>
                </w:rPr>
                <w:delText>1.215</w:delText>
              </w:r>
            </w:del>
          </w:p>
        </w:tc>
      </w:tr>
      <w:tr w:rsidR="00A027D8" w:rsidRPr="00B91424" w:rsidDel="00421D84" w14:paraId="4CA9D9E6" w14:textId="77777777" w:rsidTr="002F1572">
        <w:trPr>
          <w:cantSplit/>
          <w:trHeight w:val="190"/>
          <w:del w:id="33804" w:author="Author"/>
        </w:trPr>
        <w:tc>
          <w:tcPr>
            <w:tcW w:w="200" w:type="dxa"/>
            <w:tcBorders>
              <w:top w:val="nil"/>
              <w:left w:val="nil"/>
              <w:bottom w:val="nil"/>
              <w:right w:val="nil"/>
            </w:tcBorders>
          </w:tcPr>
          <w:p w14:paraId="498978B5" w14:textId="77777777" w:rsidR="00A027D8" w:rsidRPr="00B91424" w:rsidDel="00421D84" w:rsidRDefault="00A027D8" w:rsidP="00BE28D4">
            <w:pPr>
              <w:pStyle w:val="tabletext11"/>
              <w:suppressAutoHyphens/>
              <w:rPr>
                <w:del w:id="33805" w:author="Author"/>
              </w:rPr>
            </w:pPr>
          </w:p>
        </w:tc>
        <w:tc>
          <w:tcPr>
            <w:tcW w:w="1340" w:type="dxa"/>
            <w:tcBorders>
              <w:top w:val="single" w:sz="6" w:space="0" w:color="auto"/>
              <w:left w:val="single" w:sz="6" w:space="0" w:color="auto"/>
              <w:bottom w:val="single" w:sz="6" w:space="0" w:color="auto"/>
              <w:right w:val="single" w:sz="6" w:space="0" w:color="auto"/>
            </w:tcBorders>
          </w:tcPr>
          <w:p w14:paraId="39E891D2" w14:textId="77777777" w:rsidR="00A027D8" w:rsidRPr="00B91424" w:rsidDel="00421D84" w:rsidRDefault="00A027D8" w:rsidP="00BE28D4">
            <w:pPr>
              <w:pStyle w:val="tabletext11"/>
              <w:suppressAutoHyphens/>
              <w:rPr>
                <w:del w:id="33806" w:author="Author"/>
              </w:rPr>
            </w:pPr>
            <w:del w:id="33807" w:author="Author">
              <w:r w:rsidRPr="00B91424" w:rsidDel="00421D84">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A2EE581" w14:textId="77777777" w:rsidR="00A027D8" w:rsidRPr="00B91424" w:rsidDel="00421D84" w:rsidRDefault="00A027D8" w:rsidP="00BE28D4">
            <w:pPr>
              <w:pStyle w:val="tabletext11"/>
              <w:tabs>
                <w:tab w:val="decimal" w:pos="420"/>
              </w:tabs>
              <w:suppressAutoHyphens/>
              <w:rPr>
                <w:del w:id="33808" w:author="Author"/>
              </w:rPr>
            </w:pPr>
            <w:del w:id="33809" w:author="Author">
              <w:r w:rsidRPr="00B91424" w:rsidDel="00421D84">
                <w:rPr>
                  <w:rFonts w:cs="Arial"/>
                  <w:color w:val="000000"/>
                  <w:szCs w:val="18"/>
                </w:rPr>
                <w:delText>0.668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2752E3" w14:textId="77777777" w:rsidR="00A027D8" w:rsidRPr="00B91424" w:rsidDel="00421D84" w:rsidRDefault="00A027D8" w:rsidP="00BE28D4">
            <w:pPr>
              <w:pStyle w:val="tabletext11"/>
              <w:tabs>
                <w:tab w:val="decimal" w:pos="340"/>
              </w:tabs>
              <w:suppressAutoHyphens/>
              <w:rPr>
                <w:del w:id="33810" w:author="Author"/>
              </w:rPr>
            </w:pPr>
            <w:del w:id="33811" w:author="Author">
              <w:r w:rsidRPr="00B91424" w:rsidDel="00421D84">
                <w:rPr>
                  <w:rFonts w:cs="Arial"/>
                  <w:color w:val="000000"/>
                  <w:szCs w:val="18"/>
                </w:rPr>
                <w:delText>1.027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A3C42D" w14:textId="77777777" w:rsidR="00A027D8" w:rsidRPr="00B91424" w:rsidDel="00421D84" w:rsidRDefault="00A027D8" w:rsidP="00BE28D4">
            <w:pPr>
              <w:pStyle w:val="tabletext11"/>
              <w:tabs>
                <w:tab w:val="decimal" w:pos="340"/>
              </w:tabs>
              <w:suppressAutoHyphens/>
              <w:rPr>
                <w:del w:id="33812" w:author="Author"/>
              </w:rPr>
            </w:pPr>
            <w:del w:id="33813" w:author="Author">
              <w:r w:rsidRPr="00B91424" w:rsidDel="00421D84">
                <w:rPr>
                  <w:rFonts w:cs="Arial"/>
                  <w:color w:val="000000"/>
                  <w:szCs w:val="18"/>
                </w:rPr>
                <w:delText>1.526</w:delText>
              </w:r>
            </w:del>
          </w:p>
        </w:tc>
      </w:tr>
      <w:tr w:rsidR="00A027D8" w:rsidRPr="00B91424" w:rsidDel="00421D84" w14:paraId="5D5ABF17" w14:textId="77777777" w:rsidTr="002F1572">
        <w:trPr>
          <w:cantSplit/>
          <w:trHeight w:val="190"/>
          <w:del w:id="33814" w:author="Author"/>
        </w:trPr>
        <w:tc>
          <w:tcPr>
            <w:tcW w:w="200" w:type="dxa"/>
            <w:tcBorders>
              <w:top w:val="nil"/>
              <w:left w:val="nil"/>
              <w:bottom w:val="nil"/>
              <w:right w:val="nil"/>
            </w:tcBorders>
          </w:tcPr>
          <w:p w14:paraId="2B192772" w14:textId="77777777" w:rsidR="00A027D8" w:rsidRPr="00B91424" w:rsidDel="00421D84" w:rsidRDefault="00A027D8" w:rsidP="00BE28D4">
            <w:pPr>
              <w:pStyle w:val="tabletext11"/>
              <w:suppressAutoHyphens/>
              <w:rPr>
                <w:del w:id="33815" w:author="Author"/>
              </w:rPr>
            </w:pPr>
          </w:p>
        </w:tc>
        <w:tc>
          <w:tcPr>
            <w:tcW w:w="1340" w:type="dxa"/>
            <w:tcBorders>
              <w:top w:val="single" w:sz="6" w:space="0" w:color="auto"/>
              <w:left w:val="single" w:sz="6" w:space="0" w:color="auto"/>
              <w:bottom w:val="single" w:sz="6" w:space="0" w:color="auto"/>
              <w:right w:val="single" w:sz="6" w:space="0" w:color="auto"/>
            </w:tcBorders>
          </w:tcPr>
          <w:p w14:paraId="7F0B008D" w14:textId="77777777" w:rsidR="00A027D8" w:rsidRPr="00B91424" w:rsidDel="00421D84" w:rsidRDefault="00A027D8" w:rsidP="00BE28D4">
            <w:pPr>
              <w:pStyle w:val="tabletext11"/>
              <w:suppressAutoHyphens/>
              <w:rPr>
                <w:del w:id="33816" w:author="Author"/>
              </w:rPr>
            </w:pPr>
            <w:del w:id="33817" w:author="Author">
              <w:r w:rsidRPr="00B91424" w:rsidDel="00421D84">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4210DA4" w14:textId="77777777" w:rsidR="00A027D8" w:rsidRPr="00B91424" w:rsidDel="00421D84" w:rsidRDefault="00A027D8" w:rsidP="00BE28D4">
            <w:pPr>
              <w:pStyle w:val="tabletext11"/>
              <w:tabs>
                <w:tab w:val="decimal" w:pos="420"/>
              </w:tabs>
              <w:suppressAutoHyphens/>
              <w:rPr>
                <w:del w:id="33818" w:author="Author"/>
              </w:rPr>
            </w:pPr>
            <w:del w:id="33819" w:author="Author">
              <w:r w:rsidRPr="00B91424" w:rsidDel="00421D84">
                <w:rPr>
                  <w:rFonts w:cs="Arial"/>
                  <w:color w:val="000000"/>
                  <w:szCs w:val="18"/>
                </w:rPr>
                <w:delText>0.531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315467C" w14:textId="77777777" w:rsidR="00A027D8" w:rsidRPr="00B91424" w:rsidDel="00421D84" w:rsidRDefault="00A027D8" w:rsidP="00BE28D4">
            <w:pPr>
              <w:pStyle w:val="tabletext11"/>
              <w:tabs>
                <w:tab w:val="decimal" w:pos="340"/>
              </w:tabs>
              <w:suppressAutoHyphens/>
              <w:rPr>
                <w:del w:id="33820" w:author="Author"/>
              </w:rPr>
            </w:pPr>
            <w:del w:id="33821" w:author="Author">
              <w:r w:rsidRPr="00B91424" w:rsidDel="00421D84">
                <w:rPr>
                  <w:rFonts w:cs="Arial"/>
                  <w:color w:val="000000"/>
                  <w:szCs w:val="18"/>
                </w:rPr>
                <w:delText>0.817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3DF131" w14:textId="77777777" w:rsidR="00A027D8" w:rsidRPr="00B91424" w:rsidDel="00421D84" w:rsidRDefault="00A027D8" w:rsidP="00BE28D4">
            <w:pPr>
              <w:pStyle w:val="tabletext11"/>
              <w:tabs>
                <w:tab w:val="decimal" w:pos="340"/>
              </w:tabs>
              <w:suppressAutoHyphens/>
              <w:rPr>
                <w:del w:id="33822" w:author="Author"/>
              </w:rPr>
            </w:pPr>
            <w:del w:id="33823" w:author="Author">
              <w:r w:rsidRPr="00B91424" w:rsidDel="00421D84">
                <w:rPr>
                  <w:rFonts w:cs="Arial"/>
                  <w:color w:val="000000"/>
                  <w:szCs w:val="18"/>
                </w:rPr>
                <w:delText>1.938</w:delText>
              </w:r>
            </w:del>
          </w:p>
        </w:tc>
      </w:tr>
      <w:tr w:rsidR="00A027D8" w:rsidRPr="00B91424" w:rsidDel="00421D84" w14:paraId="25977722" w14:textId="77777777" w:rsidTr="002F1572">
        <w:trPr>
          <w:cantSplit/>
          <w:trHeight w:val="190"/>
          <w:del w:id="33824" w:author="Author"/>
        </w:trPr>
        <w:tc>
          <w:tcPr>
            <w:tcW w:w="200" w:type="dxa"/>
            <w:tcBorders>
              <w:top w:val="nil"/>
              <w:left w:val="nil"/>
              <w:bottom w:val="nil"/>
              <w:right w:val="nil"/>
            </w:tcBorders>
          </w:tcPr>
          <w:p w14:paraId="7D61AA78" w14:textId="77777777" w:rsidR="00A027D8" w:rsidRPr="00B91424" w:rsidDel="00421D84" w:rsidRDefault="00A027D8" w:rsidP="00BE28D4">
            <w:pPr>
              <w:pStyle w:val="tabletext11"/>
              <w:suppressAutoHyphens/>
              <w:rPr>
                <w:del w:id="33825" w:author="Author"/>
              </w:rPr>
            </w:pPr>
          </w:p>
        </w:tc>
        <w:tc>
          <w:tcPr>
            <w:tcW w:w="1340" w:type="dxa"/>
            <w:tcBorders>
              <w:top w:val="single" w:sz="6" w:space="0" w:color="auto"/>
              <w:left w:val="single" w:sz="6" w:space="0" w:color="auto"/>
              <w:bottom w:val="single" w:sz="6" w:space="0" w:color="auto"/>
              <w:right w:val="single" w:sz="6" w:space="0" w:color="auto"/>
            </w:tcBorders>
          </w:tcPr>
          <w:p w14:paraId="26D5CAFC" w14:textId="77777777" w:rsidR="00A027D8" w:rsidRPr="00B91424" w:rsidDel="00421D84" w:rsidRDefault="00A027D8" w:rsidP="00BE28D4">
            <w:pPr>
              <w:pStyle w:val="tabletext11"/>
              <w:suppressAutoHyphens/>
              <w:rPr>
                <w:del w:id="33826" w:author="Author"/>
              </w:rPr>
            </w:pPr>
            <w:del w:id="33827" w:author="Author">
              <w:r w:rsidRPr="00B91424" w:rsidDel="00421D84">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2D8F618" w14:textId="77777777" w:rsidR="00A027D8" w:rsidRPr="00B91424" w:rsidDel="00421D84" w:rsidRDefault="00A027D8" w:rsidP="00BE28D4">
            <w:pPr>
              <w:pStyle w:val="tabletext11"/>
              <w:tabs>
                <w:tab w:val="decimal" w:pos="420"/>
              </w:tabs>
              <w:suppressAutoHyphens/>
              <w:rPr>
                <w:del w:id="33828" w:author="Author"/>
              </w:rPr>
            </w:pPr>
            <w:del w:id="33829" w:author="Author">
              <w:r w:rsidRPr="00B91424" w:rsidDel="00421D84">
                <w:rPr>
                  <w:rFonts w:cs="Arial"/>
                  <w:color w:val="000000"/>
                  <w:szCs w:val="18"/>
                </w:rPr>
                <w:delText>0.571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65DAAD" w14:textId="77777777" w:rsidR="00A027D8" w:rsidRPr="00B91424" w:rsidDel="00421D84" w:rsidRDefault="00A027D8" w:rsidP="00BE28D4">
            <w:pPr>
              <w:pStyle w:val="tabletext11"/>
              <w:tabs>
                <w:tab w:val="decimal" w:pos="340"/>
              </w:tabs>
              <w:suppressAutoHyphens/>
              <w:rPr>
                <w:del w:id="33830" w:author="Author"/>
              </w:rPr>
            </w:pPr>
            <w:del w:id="33831" w:author="Author">
              <w:r w:rsidRPr="00B91424" w:rsidDel="00421D84">
                <w:rPr>
                  <w:rFonts w:cs="Arial"/>
                  <w:color w:val="000000"/>
                  <w:szCs w:val="18"/>
                </w:rPr>
                <w:delText>0.879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82DE50" w14:textId="77777777" w:rsidR="00A027D8" w:rsidRPr="00B91424" w:rsidDel="00421D84" w:rsidRDefault="00A027D8" w:rsidP="00BE28D4">
            <w:pPr>
              <w:pStyle w:val="tabletext11"/>
              <w:tabs>
                <w:tab w:val="decimal" w:pos="340"/>
              </w:tabs>
              <w:suppressAutoHyphens/>
              <w:rPr>
                <w:del w:id="33832" w:author="Author"/>
              </w:rPr>
            </w:pPr>
            <w:del w:id="33833" w:author="Author">
              <w:r w:rsidRPr="00B91424" w:rsidDel="00421D84">
                <w:rPr>
                  <w:rFonts w:cs="Arial"/>
                  <w:color w:val="000000"/>
                  <w:szCs w:val="18"/>
                </w:rPr>
                <w:delText>1.140</w:delText>
              </w:r>
            </w:del>
          </w:p>
        </w:tc>
      </w:tr>
    </w:tbl>
    <w:p w14:paraId="3EC2258C" w14:textId="77777777" w:rsidR="00A027D8" w:rsidRPr="00B91424" w:rsidDel="00421D84" w:rsidRDefault="00A027D8" w:rsidP="00BE28D4">
      <w:pPr>
        <w:pStyle w:val="tablecaption"/>
        <w:suppressAutoHyphens/>
        <w:rPr>
          <w:del w:id="33834" w:author="Author"/>
        </w:rPr>
      </w:pPr>
      <w:del w:id="33835" w:author="Author">
        <w:r w:rsidRPr="00B91424" w:rsidDel="00421D84">
          <w:delText>Table 24.B.2.b.(2)(e)(iii) Metropolitan To/From Regional Table – Zone 43 (Southwest) Combinations Factors</w:delText>
        </w:r>
      </w:del>
    </w:p>
    <w:p w14:paraId="39274FAA" w14:textId="77777777" w:rsidR="00A027D8" w:rsidRPr="00B91424" w:rsidDel="00421D84" w:rsidRDefault="00A027D8" w:rsidP="00BE28D4">
      <w:pPr>
        <w:pStyle w:val="isonormal"/>
        <w:suppressAutoHyphens/>
        <w:rPr>
          <w:del w:id="33836" w:author="Author"/>
        </w:rPr>
      </w:pPr>
    </w:p>
    <w:p w14:paraId="34280480" w14:textId="77777777" w:rsidR="00A027D8" w:rsidRPr="00B91424" w:rsidDel="00421D84" w:rsidRDefault="00A027D8" w:rsidP="00BE28D4">
      <w:pPr>
        <w:pStyle w:val="blocktext1"/>
        <w:suppressAutoHyphens/>
        <w:rPr>
          <w:del w:id="33837" w:author="Author"/>
        </w:rPr>
      </w:pPr>
      <w:del w:id="33838" w:author="Author">
        <w:r w:rsidRPr="00B91424" w:rsidDel="00421D84">
          <w:delText xml:space="preserve">Paragraph </w:delText>
        </w:r>
        <w:r w:rsidRPr="00B91424" w:rsidDel="00421D84">
          <w:rPr>
            <w:b/>
          </w:rPr>
          <w:delText>C.3.</w:delText>
        </w:r>
        <w:r w:rsidRPr="00B91424" w:rsidDel="00421D84">
          <w:delText xml:space="preserve"> is replaced by the following:</w:delText>
        </w:r>
      </w:del>
    </w:p>
    <w:p w14:paraId="7E4170DF" w14:textId="77777777" w:rsidR="00A027D8" w:rsidRPr="00B91424" w:rsidDel="00421D84" w:rsidRDefault="00A027D8" w:rsidP="00BE28D4">
      <w:pPr>
        <w:pStyle w:val="outlinehd2"/>
        <w:suppressAutoHyphens/>
        <w:rPr>
          <w:del w:id="33839" w:author="Author"/>
        </w:rPr>
      </w:pPr>
      <w:del w:id="33840" w:author="Author">
        <w:r w:rsidRPr="00B91424" w:rsidDel="00421D84">
          <w:tab/>
          <w:delText>C.</w:delText>
        </w:r>
        <w:r w:rsidRPr="00B91424" w:rsidDel="00421D84">
          <w:tab/>
          <w:delText>Premium Determination</w:delText>
        </w:r>
      </w:del>
    </w:p>
    <w:p w14:paraId="2F941B11" w14:textId="77777777" w:rsidR="00A027D8" w:rsidRPr="00B91424" w:rsidDel="00421D84" w:rsidRDefault="00A027D8" w:rsidP="00BE28D4">
      <w:pPr>
        <w:pStyle w:val="outlinehd3"/>
        <w:suppressAutoHyphens/>
        <w:rPr>
          <w:del w:id="33841" w:author="Author"/>
        </w:rPr>
      </w:pPr>
      <w:del w:id="33842" w:author="Author">
        <w:r w:rsidRPr="00B91424" w:rsidDel="00421D84">
          <w:tab/>
          <w:delText>3.</w:delText>
        </w:r>
        <w:r w:rsidRPr="00B91424" w:rsidDel="00421D84">
          <w:tab/>
          <w:delText>Gross Receipts Basis (Class Code 7480) Or Mileage Basis (Class Code 7490) – Liability Coverage</w:delText>
        </w:r>
      </w:del>
    </w:p>
    <w:p w14:paraId="5FDF1EFC" w14:textId="77777777" w:rsidR="00A027D8" w:rsidRPr="00B91424" w:rsidDel="00421D84" w:rsidRDefault="00A027D8" w:rsidP="00BE28D4">
      <w:pPr>
        <w:pStyle w:val="outlinehd4"/>
        <w:suppressAutoHyphens/>
        <w:rPr>
          <w:del w:id="33843" w:author="Author"/>
        </w:rPr>
      </w:pPr>
      <w:del w:id="33844" w:author="Author">
        <w:r w:rsidRPr="00B91424" w:rsidDel="00421D84">
          <w:tab/>
          <w:delText>a.</w:delText>
        </w:r>
        <w:r w:rsidRPr="00B91424" w:rsidDel="00421D84">
          <w:tab/>
          <w:delText>Eligibility</w:delText>
        </w:r>
      </w:del>
    </w:p>
    <w:p w14:paraId="0DB49226" w14:textId="77777777" w:rsidR="00A027D8" w:rsidRPr="00B91424" w:rsidDel="00421D84" w:rsidRDefault="00A027D8" w:rsidP="00BE28D4">
      <w:pPr>
        <w:pStyle w:val="outlinetxt5"/>
        <w:suppressAutoHyphens/>
        <w:rPr>
          <w:del w:id="33845" w:author="Author"/>
        </w:rPr>
      </w:pPr>
      <w:del w:id="33846" w:author="Author">
        <w:r w:rsidRPr="00B91424" w:rsidDel="00421D84">
          <w:rPr>
            <w:b/>
          </w:rPr>
          <w:tab/>
          <w:delText>(1)</w:delText>
        </w:r>
        <w:r w:rsidRPr="00B91424" w:rsidDel="00421D84">
          <w:rPr>
            <w:b/>
          </w:rPr>
          <w:tab/>
        </w:r>
        <w:r w:rsidRPr="00B91424" w:rsidDel="00421D84">
          <w:delText>Local truckers may be written on the gross receipts rating basis if:</w:delText>
        </w:r>
      </w:del>
    </w:p>
    <w:p w14:paraId="63578528" w14:textId="77777777" w:rsidR="00A027D8" w:rsidRPr="00B91424" w:rsidDel="00421D84" w:rsidRDefault="00A027D8" w:rsidP="00BE28D4">
      <w:pPr>
        <w:pStyle w:val="outlinetxt6"/>
        <w:suppressAutoHyphens/>
        <w:rPr>
          <w:del w:id="33847" w:author="Author"/>
        </w:rPr>
      </w:pPr>
      <w:del w:id="33848" w:author="Author">
        <w:r w:rsidRPr="00B91424" w:rsidDel="00421D84">
          <w:rPr>
            <w:b/>
          </w:rPr>
          <w:tab/>
          <w:delText>(a)</w:delText>
        </w:r>
        <w:r w:rsidRPr="00B91424" w:rsidDel="00421D84">
          <w:rPr>
            <w:b/>
          </w:rPr>
          <w:tab/>
        </w:r>
        <w:r w:rsidRPr="00B91424" w:rsidDel="00421D84">
          <w:delText>The risk has been in business for at least 15 months immediately preceding the effective date of the policy, and</w:delText>
        </w:r>
      </w:del>
    </w:p>
    <w:p w14:paraId="2F9C4911" w14:textId="77777777" w:rsidR="00A027D8" w:rsidRPr="00B91424" w:rsidDel="00421D84" w:rsidRDefault="00A027D8" w:rsidP="00BE28D4">
      <w:pPr>
        <w:pStyle w:val="outlinetxt6"/>
        <w:suppressAutoHyphens/>
        <w:rPr>
          <w:del w:id="33849" w:author="Author"/>
        </w:rPr>
      </w:pPr>
      <w:del w:id="33850" w:author="Author">
        <w:r w:rsidRPr="00B91424" w:rsidDel="00421D84">
          <w:rPr>
            <w:b/>
          </w:rPr>
          <w:tab/>
          <w:delText>(b)</w:delText>
        </w:r>
        <w:r w:rsidRPr="00B91424" w:rsidDel="00421D84">
          <w:rPr>
            <w:b/>
          </w:rPr>
          <w:tab/>
        </w:r>
        <w:r w:rsidRPr="00B91424" w:rsidDel="00421D84">
          <w:delText>The risk is comprised of 10 or more trucks, tractors or trailers used for local trucking.</w:delText>
        </w:r>
      </w:del>
    </w:p>
    <w:p w14:paraId="19ABDC7B" w14:textId="77777777" w:rsidR="00A027D8" w:rsidRPr="00B91424" w:rsidDel="00421D84" w:rsidRDefault="00A027D8" w:rsidP="00BE28D4">
      <w:pPr>
        <w:pStyle w:val="outlinetxt5"/>
        <w:suppressAutoHyphens/>
        <w:rPr>
          <w:del w:id="33851" w:author="Author"/>
        </w:rPr>
      </w:pPr>
      <w:del w:id="33852" w:author="Author">
        <w:r w:rsidRPr="00B91424" w:rsidDel="00421D84">
          <w:rPr>
            <w:b/>
          </w:rPr>
          <w:tab/>
          <w:delText>(2)</w:delText>
        </w:r>
        <w:r w:rsidRPr="00B91424" w:rsidDel="00421D84">
          <w:rPr>
            <w:b/>
          </w:rPr>
          <w:tab/>
        </w:r>
        <w:r w:rsidRPr="00B91424" w:rsidDel="00421D84">
          <w:delText>Risks comprised of intermediate and/or long distance truckers only, or risks comprised of local and intermediate and/or long distance truckers, may be written on the gross receipts or mileage rating basis if:</w:delText>
        </w:r>
      </w:del>
    </w:p>
    <w:p w14:paraId="71362336" w14:textId="77777777" w:rsidR="00A027D8" w:rsidRPr="00B91424" w:rsidDel="00421D84" w:rsidRDefault="00A027D8" w:rsidP="00BE28D4">
      <w:pPr>
        <w:pStyle w:val="outlinetxt6"/>
        <w:suppressAutoHyphens/>
        <w:rPr>
          <w:del w:id="33853" w:author="Author"/>
        </w:rPr>
      </w:pPr>
      <w:del w:id="33854" w:author="Author">
        <w:r w:rsidRPr="00B91424" w:rsidDel="00421D84">
          <w:rPr>
            <w:b/>
          </w:rPr>
          <w:tab/>
          <w:delText>(a)</w:delText>
        </w:r>
        <w:r w:rsidRPr="00B91424" w:rsidDel="00421D84">
          <w:rPr>
            <w:b/>
          </w:rPr>
          <w:tab/>
        </w:r>
        <w:r w:rsidRPr="00B91424" w:rsidDel="00421D84">
          <w:delText>The risk has been in business for at least 15 months immediately preceding the effective date of the policy, and</w:delText>
        </w:r>
      </w:del>
    </w:p>
    <w:p w14:paraId="44F1C83A" w14:textId="77777777" w:rsidR="00A027D8" w:rsidRPr="00B91424" w:rsidDel="00421D84" w:rsidRDefault="00A027D8" w:rsidP="00BE28D4">
      <w:pPr>
        <w:pStyle w:val="outlinetxt6"/>
        <w:suppressAutoHyphens/>
        <w:rPr>
          <w:del w:id="33855" w:author="Author"/>
        </w:rPr>
      </w:pPr>
      <w:del w:id="33856" w:author="Author">
        <w:r w:rsidRPr="00B91424" w:rsidDel="00421D84">
          <w:rPr>
            <w:b/>
          </w:rPr>
          <w:tab/>
          <w:delText>(b)</w:delText>
        </w:r>
        <w:r w:rsidRPr="00B91424" w:rsidDel="00421D84">
          <w:rPr>
            <w:b/>
          </w:rPr>
          <w:tab/>
        </w:r>
        <w:r w:rsidRPr="00B91424" w:rsidDel="00421D84">
          <w:delText>The risk is comprised of five or more trucks or tractors used for intermediate or long distance trucking or 10 or more trucks, tractors or trailers.</w:delText>
        </w:r>
      </w:del>
    </w:p>
    <w:p w14:paraId="0A9B2B6C" w14:textId="77777777" w:rsidR="00A027D8" w:rsidRPr="00B91424" w:rsidDel="00421D84" w:rsidRDefault="00A027D8" w:rsidP="00BE28D4">
      <w:pPr>
        <w:pStyle w:val="outlinetxt5"/>
        <w:suppressAutoHyphens/>
        <w:rPr>
          <w:del w:id="33857" w:author="Author"/>
        </w:rPr>
      </w:pPr>
      <w:del w:id="33858" w:author="Author">
        <w:r w:rsidRPr="00B91424" w:rsidDel="00421D84">
          <w:rPr>
            <w:b/>
          </w:rPr>
          <w:tab/>
          <w:delText>(3)</w:delText>
        </w:r>
        <w:r w:rsidRPr="00B91424" w:rsidDel="00421D84">
          <w:rPr>
            <w:b/>
          </w:rPr>
          <w:tab/>
        </w:r>
        <w:r w:rsidRPr="00B91424" w:rsidDel="00421D84">
          <w:delText>A risk which principally operates trip-leased equipment must be submitted to the company for rating.</w:delText>
        </w:r>
      </w:del>
    </w:p>
    <w:p w14:paraId="7DDD733F" w14:textId="77777777" w:rsidR="00A027D8" w:rsidRPr="00B91424" w:rsidDel="00421D84" w:rsidRDefault="00A027D8" w:rsidP="00BE28D4">
      <w:pPr>
        <w:pStyle w:val="outlinetxt5"/>
        <w:suppressAutoHyphens/>
        <w:rPr>
          <w:del w:id="33859" w:author="Author"/>
        </w:rPr>
      </w:pPr>
      <w:del w:id="33860" w:author="Author">
        <w:r w:rsidRPr="00B91424" w:rsidDel="00421D84">
          <w:rPr>
            <w:b/>
          </w:rPr>
          <w:tab/>
          <w:delText>(4)</w:delText>
        </w:r>
        <w:r w:rsidRPr="00B91424" w:rsidDel="00421D84">
          <w:rPr>
            <w:b/>
          </w:rPr>
          <w:tab/>
        </w:r>
        <w:r w:rsidRPr="00B91424" w:rsidDel="00421D84">
          <w:delText>A risk which otherwise qualifies but which has been in business less than 15 months may be submitted to the company to determine its eligibility.</w:delText>
        </w:r>
      </w:del>
    </w:p>
    <w:p w14:paraId="339B2DC0" w14:textId="77777777" w:rsidR="00A027D8" w:rsidRPr="00B91424" w:rsidDel="00421D84" w:rsidRDefault="00A027D8" w:rsidP="00BE28D4">
      <w:pPr>
        <w:pStyle w:val="outlinetxt5"/>
        <w:suppressAutoHyphens/>
        <w:rPr>
          <w:del w:id="33861" w:author="Author"/>
        </w:rPr>
      </w:pPr>
      <w:del w:id="33862" w:author="Author">
        <w:r w:rsidRPr="00B91424" w:rsidDel="00421D84">
          <w:rPr>
            <w:b/>
          </w:rPr>
          <w:tab/>
          <w:delText>(5)</w:delText>
        </w:r>
        <w:r w:rsidRPr="00B91424" w:rsidDel="00421D84">
          <w:rPr>
            <w:b/>
          </w:rPr>
          <w:tab/>
        </w:r>
        <w:r w:rsidRPr="00B91424" w:rsidDel="00421D84">
          <w:delText>The policy must cover the insured for all the owned and hired trucks, tractors and trailers used in the insured's trucking operations. The policy may also cover either private passenger autos or non-ownership liability or both.</w:delText>
        </w:r>
      </w:del>
    </w:p>
    <w:p w14:paraId="6336EDF3" w14:textId="77777777" w:rsidR="00A027D8" w:rsidRPr="00B91424" w:rsidDel="00421D84" w:rsidRDefault="00A027D8" w:rsidP="00BE28D4">
      <w:pPr>
        <w:pStyle w:val="outlinehd4"/>
        <w:suppressAutoHyphens/>
        <w:rPr>
          <w:del w:id="33863" w:author="Author"/>
        </w:rPr>
      </w:pPr>
      <w:del w:id="33864" w:author="Author">
        <w:r w:rsidRPr="00B91424" w:rsidDel="00421D84">
          <w:tab/>
          <w:delText>b.</w:delText>
        </w:r>
        <w:r w:rsidRPr="00B91424" w:rsidDel="00421D84">
          <w:tab/>
          <w:delText>Definition</w:delText>
        </w:r>
      </w:del>
    </w:p>
    <w:p w14:paraId="4D535CE4" w14:textId="77777777" w:rsidR="00A027D8" w:rsidRPr="00B91424" w:rsidDel="00421D84" w:rsidRDefault="00A027D8" w:rsidP="00BE28D4">
      <w:pPr>
        <w:pStyle w:val="outlinetxt5"/>
        <w:suppressAutoHyphens/>
        <w:rPr>
          <w:del w:id="33865" w:author="Author"/>
        </w:rPr>
      </w:pPr>
      <w:del w:id="33866" w:author="Author">
        <w:r w:rsidRPr="00B91424" w:rsidDel="00421D84">
          <w:rPr>
            <w:b/>
          </w:rPr>
          <w:tab/>
          <w:delText>(1)</w:delText>
        </w:r>
        <w:r w:rsidRPr="00B91424" w:rsidDel="00421D84">
          <w:rPr>
            <w:b/>
          </w:rPr>
          <w:tab/>
        </w:r>
        <w:r w:rsidRPr="00B91424" w:rsidDel="00421D84">
          <w:delText xml:space="preserve">Gross receipts means the total amount earned by the insured for shipping or transporting property. </w:delText>
        </w:r>
      </w:del>
    </w:p>
    <w:p w14:paraId="121F79F6" w14:textId="77777777" w:rsidR="00A027D8" w:rsidRPr="00B91424" w:rsidDel="00421D84" w:rsidRDefault="00A027D8" w:rsidP="00BE28D4">
      <w:pPr>
        <w:pStyle w:val="outlinetxt5"/>
        <w:suppressAutoHyphens/>
        <w:rPr>
          <w:del w:id="33867" w:author="Author"/>
        </w:rPr>
      </w:pPr>
      <w:del w:id="33868" w:author="Author">
        <w:r w:rsidRPr="00B91424" w:rsidDel="00421D84">
          <w:rPr>
            <w:b/>
          </w:rPr>
          <w:tab/>
          <w:delText>(2)</w:delText>
        </w:r>
        <w:r w:rsidRPr="00B91424" w:rsidDel="00421D84">
          <w:rPr>
            <w:b/>
          </w:rPr>
          <w:tab/>
        </w:r>
        <w:r w:rsidRPr="00B91424" w:rsidDel="00421D84">
          <w:delText>Mileage means the total live (laden) and dead (unladen) mileage of all autos during the policy period.</w:delText>
        </w:r>
      </w:del>
    </w:p>
    <w:p w14:paraId="5C9691C1" w14:textId="77777777" w:rsidR="00A027D8" w:rsidRPr="00B91424" w:rsidDel="00421D84" w:rsidRDefault="00A027D8" w:rsidP="00BE28D4">
      <w:pPr>
        <w:pStyle w:val="outlinetxt5"/>
        <w:suppressAutoHyphens/>
        <w:rPr>
          <w:del w:id="33869" w:author="Author"/>
          <w:b/>
        </w:rPr>
      </w:pPr>
      <w:del w:id="33870" w:author="Author">
        <w:r w:rsidRPr="00B91424" w:rsidDel="00421D84">
          <w:rPr>
            <w:b/>
          </w:rPr>
          <w:tab/>
          <w:delText>(3)</w:delText>
        </w:r>
        <w:r w:rsidRPr="00B91424" w:rsidDel="00421D84">
          <w:rPr>
            <w:b/>
          </w:rPr>
          <w:tab/>
        </w:r>
        <w:r w:rsidRPr="00B91424" w:rsidDel="00421D84">
          <w:delText>Gross receipts include:</w:delText>
        </w:r>
      </w:del>
    </w:p>
    <w:p w14:paraId="17628C95" w14:textId="77777777" w:rsidR="00A027D8" w:rsidRPr="00B91424" w:rsidDel="00421D84" w:rsidRDefault="00A027D8" w:rsidP="00BE28D4">
      <w:pPr>
        <w:pStyle w:val="outlinetxt6"/>
        <w:suppressAutoHyphens/>
        <w:rPr>
          <w:del w:id="33871" w:author="Author"/>
        </w:rPr>
      </w:pPr>
      <w:del w:id="33872" w:author="Author">
        <w:r w:rsidRPr="00B91424" w:rsidDel="00421D84">
          <w:rPr>
            <w:b/>
          </w:rPr>
          <w:tab/>
          <w:delText>(a)</w:delText>
        </w:r>
        <w:r w:rsidRPr="00B91424" w:rsidDel="00421D84">
          <w:rPr>
            <w:b/>
          </w:rPr>
          <w:tab/>
        </w:r>
        <w:r w:rsidRPr="00B91424" w:rsidDel="00421D84">
          <w:delText>The total amount received from the rental of equipment from the insured, with or without drivers, to any person or organization not engaged in the business of transporting property for hire by auto, and</w:delText>
        </w:r>
      </w:del>
    </w:p>
    <w:p w14:paraId="3AB7E015" w14:textId="77777777" w:rsidR="00A027D8" w:rsidRPr="00B91424" w:rsidDel="00421D84" w:rsidRDefault="00A027D8" w:rsidP="00BE28D4">
      <w:pPr>
        <w:pStyle w:val="outlinetxt6"/>
        <w:suppressAutoHyphens/>
        <w:rPr>
          <w:del w:id="33873" w:author="Author"/>
        </w:rPr>
      </w:pPr>
      <w:del w:id="33874" w:author="Author">
        <w:r w:rsidRPr="00B91424" w:rsidDel="00421D84">
          <w:rPr>
            <w:b/>
          </w:rPr>
          <w:tab/>
          <w:delText>(b)</w:delText>
        </w:r>
        <w:r w:rsidRPr="00B91424" w:rsidDel="00421D84">
          <w:rPr>
            <w:b/>
          </w:rPr>
          <w:tab/>
        </w:r>
        <w:r w:rsidRPr="00B91424" w:rsidDel="00421D84">
          <w:delText>.15 of the total amount received from the rental of equipment from the insured, with or without drivers, to any person or organization engaged in the business of transporting property for hire by auto.</w:delText>
        </w:r>
      </w:del>
    </w:p>
    <w:p w14:paraId="3B1C690F" w14:textId="77777777" w:rsidR="00A027D8" w:rsidRPr="00B91424" w:rsidDel="00421D84" w:rsidRDefault="00A027D8" w:rsidP="00BE28D4">
      <w:pPr>
        <w:pStyle w:val="outlinetxt5"/>
        <w:suppressAutoHyphens/>
        <w:rPr>
          <w:del w:id="33875" w:author="Author"/>
        </w:rPr>
      </w:pPr>
      <w:del w:id="33876" w:author="Author">
        <w:r w:rsidRPr="00B91424" w:rsidDel="00421D84">
          <w:tab/>
        </w:r>
        <w:r w:rsidRPr="00B91424" w:rsidDel="00421D84">
          <w:rPr>
            <w:b/>
          </w:rPr>
          <w:delText>(4)</w:delText>
        </w:r>
        <w:r w:rsidRPr="00B91424" w:rsidDel="00421D84">
          <w:tab/>
          <w:delText>Mileage includes:</w:delText>
        </w:r>
      </w:del>
    </w:p>
    <w:p w14:paraId="4BF73FB6" w14:textId="77777777" w:rsidR="00A027D8" w:rsidRPr="00B91424" w:rsidDel="00421D84" w:rsidRDefault="00A027D8" w:rsidP="00BE28D4">
      <w:pPr>
        <w:pStyle w:val="outlinetxt6"/>
        <w:suppressAutoHyphens/>
        <w:rPr>
          <w:del w:id="33877" w:author="Author"/>
        </w:rPr>
      </w:pPr>
      <w:del w:id="33878" w:author="Author">
        <w:r w:rsidRPr="00B91424" w:rsidDel="00421D84">
          <w:rPr>
            <w:b/>
          </w:rPr>
          <w:tab/>
          <w:delText>(a)</w:delText>
        </w:r>
        <w:r w:rsidRPr="00B91424" w:rsidDel="00421D84">
          <w:rPr>
            <w:b/>
          </w:rPr>
          <w:tab/>
        </w:r>
        <w:r w:rsidRPr="00B91424" w:rsidDel="00421D84">
          <w:delText>The total mileage developed from the rental of equipment from the insured, with or without drivers, to any person or organization not engaged in the business of transporting property for hire by auto, and</w:delText>
        </w:r>
      </w:del>
    </w:p>
    <w:p w14:paraId="67540C18" w14:textId="77777777" w:rsidR="00A027D8" w:rsidRPr="00B91424" w:rsidDel="00421D84" w:rsidRDefault="00A027D8" w:rsidP="00BE28D4">
      <w:pPr>
        <w:pStyle w:val="outlinetxt6"/>
        <w:suppressAutoHyphens/>
        <w:rPr>
          <w:del w:id="33879" w:author="Author"/>
        </w:rPr>
      </w:pPr>
      <w:del w:id="33880" w:author="Author">
        <w:r w:rsidRPr="00B91424" w:rsidDel="00421D84">
          <w:rPr>
            <w:b/>
          </w:rPr>
          <w:tab/>
          <w:delText>(b)</w:delText>
        </w:r>
        <w:r w:rsidRPr="00B91424" w:rsidDel="00421D84">
          <w:rPr>
            <w:b/>
          </w:rPr>
          <w:tab/>
        </w:r>
        <w:r w:rsidRPr="00B91424" w:rsidDel="00421D84">
          <w:delText>.15 of the mileage developed from the rental of equipment from the insured, with or without drivers, to any person or organization engaged in the business of transporting property for hire by auto.</w:delText>
        </w:r>
      </w:del>
    </w:p>
    <w:p w14:paraId="1E60F2E6" w14:textId="77777777" w:rsidR="00A027D8" w:rsidRPr="00B91424" w:rsidDel="00421D84" w:rsidRDefault="00A027D8" w:rsidP="00BE28D4">
      <w:pPr>
        <w:pStyle w:val="outlinetxt5"/>
        <w:suppressAutoHyphens/>
        <w:rPr>
          <w:del w:id="33881" w:author="Author"/>
        </w:rPr>
      </w:pPr>
      <w:del w:id="33882" w:author="Author">
        <w:r w:rsidRPr="00B91424" w:rsidDel="00421D84">
          <w:rPr>
            <w:b/>
          </w:rPr>
          <w:tab/>
          <w:delText>(5)</w:delText>
        </w:r>
        <w:r w:rsidRPr="00B91424" w:rsidDel="00421D84">
          <w:rPr>
            <w:b/>
          </w:rPr>
          <w:tab/>
        </w:r>
        <w:r w:rsidRPr="00B91424" w:rsidDel="00421D84">
          <w:delText>Gross receipts do not include:</w:delText>
        </w:r>
      </w:del>
    </w:p>
    <w:p w14:paraId="085336E7" w14:textId="77777777" w:rsidR="00A027D8" w:rsidRPr="00B91424" w:rsidDel="00421D84" w:rsidRDefault="00A027D8" w:rsidP="00BE28D4">
      <w:pPr>
        <w:pStyle w:val="outlinetxt6"/>
        <w:suppressAutoHyphens/>
        <w:rPr>
          <w:del w:id="33883" w:author="Author"/>
        </w:rPr>
      </w:pPr>
      <w:del w:id="33884" w:author="Author">
        <w:r w:rsidRPr="00B91424" w:rsidDel="00421D84">
          <w:rPr>
            <w:b/>
          </w:rPr>
          <w:tab/>
          <w:delText>(a)</w:delText>
        </w:r>
        <w:r w:rsidRPr="00B91424" w:rsidDel="00421D84">
          <w:rPr>
            <w:b/>
          </w:rPr>
          <w:tab/>
        </w:r>
        <w:r w:rsidRPr="00B91424" w:rsidDel="00421D84">
          <w:delText>Amounts paid to air, sea or land carriers operating under their own permits.</w:delText>
        </w:r>
      </w:del>
    </w:p>
    <w:p w14:paraId="7B6DEB1F" w14:textId="77777777" w:rsidR="00A027D8" w:rsidRPr="00B91424" w:rsidDel="00421D84" w:rsidRDefault="00A027D8" w:rsidP="00BE28D4">
      <w:pPr>
        <w:pStyle w:val="outlinetxt6"/>
        <w:suppressAutoHyphens/>
        <w:rPr>
          <w:del w:id="33885" w:author="Author"/>
        </w:rPr>
      </w:pPr>
      <w:del w:id="33886" w:author="Author">
        <w:r w:rsidRPr="00B91424" w:rsidDel="00421D84">
          <w:rPr>
            <w:b/>
          </w:rPr>
          <w:tab/>
          <w:delText>(b)</w:delText>
        </w:r>
        <w:r w:rsidRPr="00B91424" w:rsidDel="00421D84">
          <w:rPr>
            <w:b/>
          </w:rPr>
          <w:tab/>
        </w:r>
        <w:r w:rsidRPr="00B91424" w:rsidDel="00421D84">
          <w:delText>Taxes collected as a separate item and paid directly to the government.</w:delText>
        </w:r>
      </w:del>
    </w:p>
    <w:p w14:paraId="42E1EEBC" w14:textId="77777777" w:rsidR="00A027D8" w:rsidRPr="00B91424" w:rsidDel="00421D84" w:rsidRDefault="00A027D8" w:rsidP="00BE28D4">
      <w:pPr>
        <w:pStyle w:val="outlinetxt6"/>
        <w:suppressAutoHyphens/>
        <w:rPr>
          <w:del w:id="33887" w:author="Author"/>
        </w:rPr>
      </w:pPr>
      <w:del w:id="33888" w:author="Author">
        <w:r w:rsidRPr="00B91424" w:rsidDel="00421D84">
          <w:rPr>
            <w:b/>
          </w:rPr>
          <w:tab/>
          <w:delText>(c)</w:delText>
        </w:r>
        <w:r w:rsidRPr="00B91424" w:rsidDel="00421D84">
          <w:rPr>
            <w:b/>
          </w:rPr>
          <w:tab/>
        </w:r>
        <w:r w:rsidRPr="00B91424" w:rsidDel="00421D84">
          <w:delText>C.O.D. collections for cost of merchandise including collection fees.</w:delText>
        </w:r>
      </w:del>
    </w:p>
    <w:p w14:paraId="7090807B" w14:textId="77777777" w:rsidR="00A027D8" w:rsidRPr="00B91424" w:rsidDel="00421D84" w:rsidRDefault="00A027D8" w:rsidP="00BE28D4">
      <w:pPr>
        <w:pStyle w:val="outlinetxt6"/>
        <w:suppressAutoHyphens/>
        <w:rPr>
          <w:del w:id="33889" w:author="Author"/>
        </w:rPr>
      </w:pPr>
      <w:del w:id="33890" w:author="Author">
        <w:r w:rsidRPr="00B91424" w:rsidDel="00421D84">
          <w:rPr>
            <w:b/>
          </w:rPr>
          <w:tab/>
          <w:delText>(d)</w:delText>
        </w:r>
        <w:r w:rsidRPr="00B91424" w:rsidDel="00421D84">
          <w:rPr>
            <w:b/>
          </w:rPr>
          <w:tab/>
        </w:r>
        <w:r w:rsidRPr="00B91424" w:rsidDel="00421D84">
          <w:delText>Warehouse storage charges.</w:delText>
        </w:r>
      </w:del>
    </w:p>
    <w:p w14:paraId="729DD4E2" w14:textId="77777777" w:rsidR="00A027D8" w:rsidRPr="00B91424" w:rsidDel="00421D84" w:rsidRDefault="00A027D8" w:rsidP="00BE28D4">
      <w:pPr>
        <w:pStyle w:val="outlinetxt6"/>
        <w:suppressAutoHyphens/>
        <w:rPr>
          <w:del w:id="33891" w:author="Author"/>
        </w:rPr>
      </w:pPr>
      <w:del w:id="33892" w:author="Author">
        <w:r w:rsidRPr="00B91424" w:rsidDel="00421D84">
          <w:rPr>
            <w:b/>
          </w:rPr>
          <w:tab/>
          <w:delText>(e)</w:delText>
        </w:r>
        <w:r w:rsidRPr="00B91424" w:rsidDel="00421D84">
          <w:rPr>
            <w:b/>
          </w:rPr>
          <w:tab/>
        </w:r>
        <w:r w:rsidRPr="00B91424" w:rsidDel="00421D84">
          <w:delText>Advertising revenue.</w:delText>
        </w:r>
      </w:del>
    </w:p>
    <w:p w14:paraId="2BFCD904" w14:textId="77777777" w:rsidR="00A027D8" w:rsidRPr="00B91424" w:rsidDel="00421D84" w:rsidRDefault="00A027D8" w:rsidP="00BE28D4">
      <w:pPr>
        <w:pStyle w:val="outlinetxt5"/>
        <w:suppressAutoHyphens/>
        <w:rPr>
          <w:del w:id="33893" w:author="Author"/>
        </w:rPr>
      </w:pPr>
      <w:del w:id="33894" w:author="Author">
        <w:r w:rsidRPr="00B91424" w:rsidDel="00421D84">
          <w:rPr>
            <w:b/>
          </w:rPr>
          <w:lastRenderedPageBreak/>
          <w:tab/>
          <w:delText>(6)</w:delText>
        </w:r>
        <w:r w:rsidRPr="00B91424" w:rsidDel="00421D84">
          <w:rPr>
            <w:b/>
          </w:rPr>
          <w:tab/>
        </w:r>
        <w:r w:rsidRPr="00B91424" w:rsidDel="00421D84">
          <w:delText>These definitions apply whether shipment originates with the insured or some other carrier.</w:delText>
        </w:r>
      </w:del>
    </w:p>
    <w:p w14:paraId="1E1E2C1F" w14:textId="77777777" w:rsidR="00A027D8" w:rsidRPr="00B91424" w:rsidDel="00421D84" w:rsidRDefault="00A027D8" w:rsidP="00BE28D4">
      <w:pPr>
        <w:pStyle w:val="outlinehd4"/>
        <w:suppressAutoHyphens/>
        <w:rPr>
          <w:del w:id="33895" w:author="Author"/>
        </w:rPr>
      </w:pPr>
      <w:del w:id="33896" w:author="Author">
        <w:r w:rsidRPr="00B91424" w:rsidDel="00421D84">
          <w:tab/>
          <w:delText>c.</w:delText>
        </w:r>
        <w:r w:rsidRPr="00B91424" w:rsidDel="00421D84">
          <w:tab/>
          <w:delText>Premium Development</w:delText>
        </w:r>
      </w:del>
    </w:p>
    <w:p w14:paraId="068F678C" w14:textId="77777777" w:rsidR="00A027D8" w:rsidRPr="00B91424" w:rsidDel="00421D84" w:rsidRDefault="00A027D8" w:rsidP="00BE28D4">
      <w:pPr>
        <w:pStyle w:val="outlinetxt5"/>
        <w:suppressAutoHyphens/>
        <w:rPr>
          <w:del w:id="33897" w:author="Author"/>
        </w:rPr>
      </w:pPr>
      <w:del w:id="33898" w:author="Author">
        <w:r w:rsidRPr="00B91424" w:rsidDel="00421D84">
          <w:rPr>
            <w:b/>
          </w:rPr>
          <w:tab/>
          <w:delText>(1)</w:delText>
        </w:r>
        <w:r w:rsidRPr="00B91424" w:rsidDel="00421D84">
          <w:rPr>
            <w:b/>
          </w:rPr>
          <w:tab/>
        </w:r>
        <w:r w:rsidRPr="00B91424" w:rsidDel="00421D84">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468427DF" w14:textId="77777777" w:rsidR="00A027D8" w:rsidRPr="00B91424" w:rsidDel="00421D84" w:rsidRDefault="00A027D8" w:rsidP="00BE28D4">
      <w:pPr>
        <w:pStyle w:val="outlinetxt5"/>
        <w:suppressAutoHyphens/>
        <w:rPr>
          <w:del w:id="33899" w:author="Author"/>
        </w:rPr>
      </w:pPr>
      <w:del w:id="33900" w:author="Author">
        <w:r w:rsidRPr="00B91424" w:rsidDel="00421D84">
          <w:rPr>
            <w:b/>
          </w:rPr>
          <w:tab/>
          <w:delText>(2)</w:delText>
        </w:r>
        <w:r w:rsidRPr="00B91424" w:rsidDel="00421D84">
          <w:rPr>
            <w:b/>
          </w:rPr>
          <w:tab/>
        </w:r>
        <w:r w:rsidRPr="00B91424" w:rsidDel="00421D84">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56FA70D3" w14:textId="77777777" w:rsidR="00A027D8" w:rsidRPr="00B91424" w:rsidDel="00421D84" w:rsidRDefault="00A027D8" w:rsidP="00BE28D4">
      <w:pPr>
        <w:pStyle w:val="blocktext6"/>
        <w:suppressAutoHyphens/>
        <w:rPr>
          <w:del w:id="33901" w:author="Author"/>
        </w:rPr>
      </w:pPr>
      <w:del w:id="33902" w:author="Author">
        <w:r w:rsidRPr="00B91424" w:rsidDel="00421D84">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60C72E2F" w14:textId="77777777" w:rsidR="00A027D8" w:rsidRPr="00B91424" w:rsidDel="00421D84" w:rsidRDefault="00A027D8" w:rsidP="00BE28D4">
      <w:pPr>
        <w:pStyle w:val="space4"/>
        <w:suppressAutoHyphens/>
        <w:rPr>
          <w:del w:id="339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27D8" w:rsidRPr="00B91424" w:rsidDel="00421D84" w14:paraId="14354579" w14:textId="77777777" w:rsidTr="002F1572">
        <w:trPr>
          <w:cantSplit/>
          <w:trHeight w:val="190"/>
          <w:del w:id="33904" w:author="Author"/>
        </w:trPr>
        <w:tc>
          <w:tcPr>
            <w:tcW w:w="200" w:type="dxa"/>
            <w:tcBorders>
              <w:top w:val="nil"/>
              <w:left w:val="nil"/>
              <w:bottom w:val="nil"/>
              <w:right w:val="nil"/>
            </w:tcBorders>
          </w:tcPr>
          <w:p w14:paraId="5443B19E" w14:textId="77777777" w:rsidR="00A027D8" w:rsidRPr="00B91424" w:rsidDel="00421D84" w:rsidRDefault="00A027D8" w:rsidP="00BE28D4">
            <w:pPr>
              <w:pStyle w:val="tablehead"/>
              <w:suppressAutoHyphens/>
              <w:rPr>
                <w:del w:id="33905" w:author="Author"/>
              </w:rPr>
            </w:pPr>
          </w:p>
        </w:tc>
        <w:tc>
          <w:tcPr>
            <w:tcW w:w="4800" w:type="dxa"/>
            <w:tcBorders>
              <w:top w:val="single" w:sz="6" w:space="0" w:color="auto"/>
              <w:left w:val="single" w:sz="6" w:space="0" w:color="auto"/>
              <w:bottom w:val="single" w:sz="6" w:space="0" w:color="auto"/>
              <w:right w:val="single" w:sz="6" w:space="0" w:color="auto"/>
            </w:tcBorders>
          </w:tcPr>
          <w:p w14:paraId="4401CD7E" w14:textId="77777777" w:rsidR="00A027D8" w:rsidRPr="00B91424" w:rsidDel="00421D84" w:rsidRDefault="00A027D8" w:rsidP="00BE28D4">
            <w:pPr>
              <w:pStyle w:val="tablehead"/>
              <w:suppressAutoHyphens/>
              <w:rPr>
                <w:del w:id="33906" w:author="Author"/>
              </w:rPr>
            </w:pPr>
            <w:del w:id="33907" w:author="Author">
              <w:r w:rsidRPr="00B91424" w:rsidDel="00421D84">
                <w:delText>Factor</w:delText>
              </w:r>
            </w:del>
          </w:p>
        </w:tc>
      </w:tr>
      <w:tr w:rsidR="00A027D8" w:rsidRPr="00B91424" w:rsidDel="00421D84" w14:paraId="6BCB6849" w14:textId="77777777" w:rsidTr="002F1572">
        <w:trPr>
          <w:cantSplit/>
          <w:trHeight w:val="190"/>
          <w:del w:id="33908" w:author="Author"/>
        </w:trPr>
        <w:tc>
          <w:tcPr>
            <w:tcW w:w="200" w:type="dxa"/>
            <w:tcBorders>
              <w:top w:val="nil"/>
              <w:left w:val="nil"/>
              <w:bottom w:val="nil"/>
              <w:right w:val="nil"/>
            </w:tcBorders>
          </w:tcPr>
          <w:p w14:paraId="5AB6FF9B" w14:textId="77777777" w:rsidR="00A027D8" w:rsidRPr="00B91424" w:rsidDel="00421D84" w:rsidRDefault="00A027D8" w:rsidP="00BE28D4">
            <w:pPr>
              <w:pStyle w:val="tabletext11"/>
              <w:suppressAutoHyphens/>
              <w:jc w:val="center"/>
              <w:rPr>
                <w:del w:id="33909" w:author="Author"/>
              </w:rPr>
            </w:pPr>
          </w:p>
        </w:tc>
        <w:tc>
          <w:tcPr>
            <w:tcW w:w="4800" w:type="dxa"/>
            <w:tcBorders>
              <w:top w:val="single" w:sz="6" w:space="0" w:color="auto"/>
              <w:left w:val="single" w:sz="6" w:space="0" w:color="auto"/>
              <w:bottom w:val="single" w:sz="6" w:space="0" w:color="auto"/>
              <w:right w:val="single" w:sz="6" w:space="0" w:color="auto"/>
            </w:tcBorders>
          </w:tcPr>
          <w:p w14:paraId="3978D68B" w14:textId="77777777" w:rsidR="00A027D8" w:rsidRPr="00B91424" w:rsidDel="00421D84" w:rsidRDefault="00A027D8" w:rsidP="00BE28D4">
            <w:pPr>
              <w:pStyle w:val="tabletext11"/>
              <w:tabs>
                <w:tab w:val="decimal" w:pos="2240"/>
              </w:tabs>
              <w:suppressAutoHyphens/>
              <w:rPr>
                <w:del w:id="33910" w:author="Author"/>
              </w:rPr>
            </w:pPr>
            <w:del w:id="33911" w:author="Author">
              <w:r w:rsidRPr="00B91424" w:rsidDel="00421D84">
                <w:delText>.15</w:delText>
              </w:r>
            </w:del>
          </w:p>
        </w:tc>
      </w:tr>
    </w:tbl>
    <w:p w14:paraId="756CB7E5" w14:textId="77777777" w:rsidR="00A027D8" w:rsidRPr="00B91424" w:rsidDel="00421D84" w:rsidRDefault="00A027D8" w:rsidP="00BE28D4">
      <w:pPr>
        <w:pStyle w:val="tablecaption"/>
        <w:suppressAutoHyphens/>
        <w:rPr>
          <w:del w:id="33912" w:author="Author"/>
        </w:rPr>
      </w:pPr>
      <w:del w:id="33913" w:author="Author">
        <w:r w:rsidRPr="00B91424" w:rsidDel="00421D84">
          <w:delText>Table 24.C.3.c.(2) Long-term Hire Factor</w:delText>
        </w:r>
      </w:del>
    </w:p>
    <w:p w14:paraId="66D7C44D" w14:textId="77777777" w:rsidR="00A027D8" w:rsidRPr="00B91424" w:rsidDel="00421D84" w:rsidRDefault="00A027D8" w:rsidP="00BE28D4">
      <w:pPr>
        <w:pStyle w:val="isonormal"/>
        <w:suppressAutoHyphens/>
        <w:rPr>
          <w:del w:id="33914" w:author="Author"/>
        </w:rPr>
      </w:pPr>
    </w:p>
    <w:p w14:paraId="7E929E67" w14:textId="77777777" w:rsidR="00A027D8" w:rsidRPr="00B91424" w:rsidDel="00421D84" w:rsidRDefault="00A027D8" w:rsidP="00BE28D4">
      <w:pPr>
        <w:pStyle w:val="outlinetxt5"/>
        <w:suppressAutoHyphens/>
        <w:rPr>
          <w:del w:id="33915" w:author="Author"/>
        </w:rPr>
      </w:pPr>
      <w:del w:id="33916" w:author="Author">
        <w:r w:rsidRPr="00B91424" w:rsidDel="00421D84">
          <w:rPr>
            <w:b/>
          </w:rPr>
          <w:tab/>
          <w:delText>(3)</w:delText>
        </w:r>
        <w:r w:rsidRPr="00B91424" w:rsidDel="00421D84">
          <w:rPr>
            <w:b/>
          </w:rPr>
          <w:tab/>
        </w:r>
        <w:r w:rsidRPr="00B91424" w:rsidDel="00421D84">
          <w:delText xml:space="preserve">Divide the average total policy specified car premium from Paragraph </w:delText>
        </w:r>
        <w:r w:rsidRPr="00B91424" w:rsidDel="00421D84">
          <w:rPr>
            <w:b/>
          </w:rPr>
          <w:delText>(2)</w:delText>
        </w:r>
        <w:r w:rsidRPr="00B91424" w:rsidDel="00421D84">
          <w:delText xml:space="preserve"> by the gross receipts or mileage developed during the 12-month period ending three months prior to the effective date of the policy.</w:delText>
        </w:r>
      </w:del>
    </w:p>
    <w:p w14:paraId="59D3CCDA" w14:textId="77777777" w:rsidR="00A027D8" w:rsidRPr="00B91424" w:rsidDel="00421D84" w:rsidRDefault="00A027D8" w:rsidP="00BE28D4">
      <w:pPr>
        <w:pStyle w:val="outlinetxt5"/>
        <w:suppressAutoHyphens/>
        <w:rPr>
          <w:del w:id="33917" w:author="Author"/>
        </w:rPr>
      </w:pPr>
      <w:del w:id="33918" w:author="Author">
        <w:r w:rsidRPr="00B91424" w:rsidDel="00421D84">
          <w:rPr>
            <w:b/>
          </w:rPr>
          <w:tab/>
          <w:delText>(4)</w:delText>
        </w:r>
        <w:r w:rsidRPr="00B91424" w:rsidDel="00421D84">
          <w:rPr>
            <w:b/>
          </w:rPr>
          <w:tab/>
        </w:r>
        <w:r w:rsidRPr="00B91424" w:rsidDel="00421D84">
          <w:delText>Convert this amount into a rate per $100 of gross receipts or per mile of operation.</w:delText>
        </w:r>
      </w:del>
    </w:p>
    <w:p w14:paraId="2D66B5B7" w14:textId="77777777" w:rsidR="00A027D8" w:rsidRPr="00B91424" w:rsidDel="00421D84" w:rsidRDefault="00A027D8" w:rsidP="00BE28D4">
      <w:pPr>
        <w:pStyle w:val="outlinetxt5"/>
        <w:suppressAutoHyphens/>
        <w:rPr>
          <w:del w:id="33919" w:author="Author"/>
        </w:rPr>
      </w:pPr>
      <w:del w:id="33920" w:author="Author">
        <w:r w:rsidRPr="00B91424" w:rsidDel="00421D84">
          <w:rPr>
            <w:b/>
          </w:rPr>
          <w:tab/>
          <w:delText>(5)</w:delText>
        </w:r>
        <w:r w:rsidRPr="00B91424" w:rsidDel="00421D84">
          <w:rPr>
            <w:b/>
          </w:rPr>
          <w:tab/>
        </w:r>
        <w:r w:rsidRPr="00B91424" w:rsidDel="00421D84">
          <w:delText>Compute the advance premium by multiplying the rate per $100 of gross receipts or per mileage of operation by the estimated total gross receipts (in hundreds) or mileage for the policy period for all autos including those trip-leased.</w:delText>
        </w:r>
      </w:del>
    </w:p>
    <w:p w14:paraId="5856043F" w14:textId="77777777" w:rsidR="00A027D8" w:rsidRPr="00B91424" w:rsidDel="00421D84" w:rsidRDefault="00A027D8" w:rsidP="00BE28D4">
      <w:pPr>
        <w:pStyle w:val="outlinetxt5"/>
        <w:suppressAutoHyphens/>
        <w:rPr>
          <w:del w:id="33921" w:author="Author"/>
        </w:rPr>
      </w:pPr>
      <w:del w:id="33922" w:author="Author">
        <w:r w:rsidRPr="00B91424" w:rsidDel="00421D84">
          <w:rPr>
            <w:b/>
          </w:rPr>
          <w:tab/>
          <w:delText>(6)</w:delText>
        </w:r>
        <w:r w:rsidRPr="00B91424" w:rsidDel="00421D84">
          <w:rPr>
            <w:b/>
          </w:rPr>
          <w:tab/>
        </w:r>
        <w:r w:rsidRPr="00B91424" w:rsidDel="00421D84">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76EDCBC3" w14:textId="77777777" w:rsidR="00A027D8" w:rsidRPr="00B91424" w:rsidDel="00421D84" w:rsidRDefault="00A027D8" w:rsidP="00BE28D4">
      <w:pPr>
        <w:pStyle w:val="outlinetxt5"/>
        <w:suppressAutoHyphens/>
        <w:rPr>
          <w:del w:id="33923" w:author="Author"/>
          <w:bCs/>
        </w:rPr>
      </w:pPr>
      <w:del w:id="33924" w:author="Author">
        <w:r w:rsidRPr="00B91424" w:rsidDel="00421D84">
          <w:rPr>
            <w:b/>
            <w:bCs/>
          </w:rPr>
          <w:tab/>
          <w:delText>(7)</w:delText>
        </w:r>
        <w:r w:rsidRPr="00B91424" w:rsidDel="00421D84">
          <w:rPr>
            <w:bCs/>
          </w:rPr>
          <w:tab/>
          <w:delText xml:space="preserve">The following </w:delText>
        </w:r>
        <w:r w:rsidRPr="00B91424" w:rsidDel="00421D84">
          <w:rPr>
            <w:rStyle w:val="highlightedhit"/>
            <w:bCs/>
          </w:rPr>
          <w:delText>example</w:delText>
        </w:r>
        <w:r w:rsidRPr="00B91424" w:rsidDel="00421D84">
          <w:rPr>
            <w:bCs/>
          </w:rPr>
          <w:delText xml:space="preserve"> uses hypothetical specified car premiums for illustrative purposes only:</w:delText>
        </w:r>
      </w:del>
    </w:p>
    <w:p w14:paraId="1BAEE0BE" w14:textId="77777777" w:rsidR="00A027D8" w:rsidRPr="00B91424" w:rsidDel="00421D84" w:rsidRDefault="00A027D8" w:rsidP="00BE28D4">
      <w:pPr>
        <w:pStyle w:val="blocktext6"/>
        <w:suppressAutoHyphens/>
        <w:rPr>
          <w:del w:id="33925" w:author="Author"/>
        </w:rPr>
      </w:pPr>
      <w:del w:id="33926" w:author="Author">
        <w:r w:rsidRPr="00B91424" w:rsidDel="00421D84">
          <w:delText>Gross Receipts Basis:</w:delText>
        </w:r>
      </w:del>
    </w:p>
    <w:p w14:paraId="1EF097E4" w14:textId="77777777" w:rsidR="00A027D8" w:rsidRPr="00B91424" w:rsidDel="00421D84" w:rsidRDefault="00A027D8" w:rsidP="00BE28D4">
      <w:pPr>
        <w:pStyle w:val="outlinetxt6"/>
        <w:suppressAutoHyphens/>
        <w:rPr>
          <w:del w:id="33927" w:author="Author"/>
        </w:rPr>
      </w:pPr>
      <w:del w:id="33928" w:author="Author">
        <w:r w:rsidRPr="00B91424" w:rsidDel="00421D84">
          <w:tab/>
        </w:r>
        <w:r w:rsidRPr="00B91424" w:rsidDel="00421D84">
          <w:rPr>
            <w:b/>
          </w:rPr>
          <w:delText>(a)</w:delText>
        </w:r>
        <w:r w:rsidRPr="00B91424" w:rsidDel="00421D84">
          <w:tab/>
          <w:delText>Total policy specified car premium 12 months prior to the effective date: $1,500,000</w:delText>
        </w:r>
      </w:del>
    </w:p>
    <w:p w14:paraId="0EFFC885" w14:textId="77777777" w:rsidR="00A027D8" w:rsidRPr="00B91424" w:rsidDel="00421D84" w:rsidRDefault="00A027D8" w:rsidP="00BE28D4">
      <w:pPr>
        <w:pStyle w:val="outlinetxt6"/>
        <w:suppressAutoHyphens/>
        <w:rPr>
          <w:del w:id="33929" w:author="Author"/>
        </w:rPr>
      </w:pPr>
      <w:del w:id="33930" w:author="Author">
        <w:r w:rsidRPr="00B91424" w:rsidDel="00421D84">
          <w:tab/>
        </w:r>
        <w:r w:rsidRPr="00B91424" w:rsidDel="00421D84">
          <w:rPr>
            <w:b/>
          </w:rPr>
          <w:delText>(b)</w:delText>
        </w:r>
        <w:r w:rsidRPr="00B91424" w:rsidDel="00421D84">
          <w:rPr>
            <w:b/>
          </w:rPr>
          <w:tab/>
        </w:r>
        <w:r w:rsidRPr="00B91424" w:rsidDel="00421D84">
          <w:delText>Total policy specified car premium three months prior to the effective date: $1,400,000</w:delText>
        </w:r>
      </w:del>
    </w:p>
    <w:p w14:paraId="05BC3CC2" w14:textId="77777777" w:rsidR="00A027D8" w:rsidRPr="00B91424" w:rsidDel="00421D84" w:rsidRDefault="00A027D8" w:rsidP="00BE28D4">
      <w:pPr>
        <w:pStyle w:val="outlinetxt6"/>
        <w:suppressAutoHyphens/>
        <w:rPr>
          <w:del w:id="33931" w:author="Author"/>
        </w:rPr>
      </w:pPr>
      <w:del w:id="33932" w:author="Author">
        <w:r w:rsidRPr="00B91424" w:rsidDel="00421D84">
          <w:tab/>
        </w:r>
        <w:r w:rsidRPr="00B91424" w:rsidDel="00421D84">
          <w:rPr>
            <w:b/>
          </w:rPr>
          <w:delText>(c)</w:delText>
        </w:r>
        <w:r w:rsidRPr="00B91424" w:rsidDel="00421D84">
          <w:rPr>
            <w:b/>
          </w:rPr>
          <w:tab/>
        </w:r>
        <w:r w:rsidRPr="00B91424" w:rsidDel="00421D84">
          <w:delText>Average total policy specified car premium: $1,450,000</w:delText>
        </w:r>
      </w:del>
    </w:p>
    <w:p w14:paraId="217398EC" w14:textId="77777777" w:rsidR="00A027D8" w:rsidRPr="00B91424" w:rsidDel="00421D84" w:rsidRDefault="00A027D8" w:rsidP="00BE28D4">
      <w:pPr>
        <w:pStyle w:val="outlinetxt6"/>
        <w:suppressAutoHyphens/>
        <w:rPr>
          <w:del w:id="33933" w:author="Author"/>
        </w:rPr>
      </w:pPr>
      <w:del w:id="33934" w:author="Author">
        <w:r w:rsidRPr="00B91424" w:rsidDel="00421D84">
          <w:tab/>
        </w:r>
        <w:r w:rsidRPr="00B91424" w:rsidDel="00421D84">
          <w:rPr>
            <w:b/>
          </w:rPr>
          <w:delText>(d)</w:delText>
        </w:r>
        <w:r w:rsidRPr="00B91424" w:rsidDel="00421D84">
          <w:tab/>
          <w:delText>Total annual gross receipts three months prior to effective date: $10,000,000</w:delText>
        </w:r>
      </w:del>
    </w:p>
    <w:p w14:paraId="6ABE6348" w14:textId="77777777" w:rsidR="00A027D8" w:rsidRPr="00B91424" w:rsidDel="00421D84" w:rsidRDefault="00A027D8" w:rsidP="00BE28D4">
      <w:pPr>
        <w:pStyle w:val="outlinetxt6"/>
        <w:suppressAutoHyphens/>
        <w:rPr>
          <w:del w:id="33935" w:author="Author"/>
        </w:rPr>
      </w:pPr>
      <w:del w:id="33936" w:author="Author">
        <w:r w:rsidRPr="00B91424" w:rsidDel="00421D84">
          <w:tab/>
        </w:r>
        <w:r w:rsidRPr="00B91424" w:rsidDel="00421D84">
          <w:rPr>
            <w:b/>
          </w:rPr>
          <w:delText>(e)</w:delText>
        </w:r>
        <w:r w:rsidRPr="00B91424" w:rsidDel="00421D84">
          <w:tab/>
          <w:delText>$1,450,000/10,000,000 = $.145</w:delText>
        </w:r>
      </w:del>
    </w:p>
    <w:p w14:paraId="24F3C149" w14:textId="77777777" w:rsidR="00A027D8" w:rsidRPr="00B91424" w:rsidDel="00421D84" w:rsidRDefault="00A027D8" w:rsidP="00BE28D4">
      <w:pPr>
        <w:pStyle w:val="outlinetxt6"/>
        <w:suppressAutoHyphens/>
        <w:rPr>
          <w:del w:id="33937" w:author="Author"/>
        </w:rPr>
      </w:pPr>
      <w:del w:id="33938" w:author="Author">
        <w:r w:rsidRPr="00B91424" w:rsidDel="00421D84">
          <w:rPr>
            <w:b/>
          </w:rPr>
          <w:tab/>
          <w:delText>(f)</w:delText>
        </w:r>
        <w:r w:rsidRPr="00B91424" w:rsidDel="00421D84">
          <w:tab/>
          <w:delText>$.145 x 100 = $14.50 (rate per $100 of gross receipts)</w:delText>
        </w:r>
      </w:del>
    </w:p>
    <w:p w14:paraId="364AD839" w14:textId="77777777" w:rsidR="00A027D8" w:rsidRPr="00B91424" w:rsidDel="00421D84" w:rsidRDefault="00A027D8" w:rsidP="00BE28D4">
      <w:pPr>
        <w:pStyle w:val="outlinetxt6"/>
        <w:suppressAutoHyphens/>
        <w:rPr>
          <w:del w:id="33939" w:author="Author"/>
        </w:rPr>
      </w:pPr>
      <w:del w:id="33940" w:author="Author">
        <w:r w:rsidRPr="00B91424" w:rsidDel="00421D84">
          <w:tab/>
        </w:r>
        <w:r w:rsidRPr="00B91424" w:rsidDel="00421D84">
          <w:rPr>
            <w:b/>
          </w:rPr>
          <w:delText>(g)</w:delText>
        </w:r>
        <w:r w:rsidRPr="00B91424" w:rsidDel="00421D84">
          <w:rPr>
            <w:b/>
          </w:rPr>
          <w:tab/>
        </w:r>
        <w:r w:rsidRPr="00B91424" w:rsidDel="00421D84">
          <w:delText>Total audited gross receipts: $15,000,000</w:delText>
        </w:r>
      </w:del>
    </w:p>
    <w:p w14:paraId="7055E037" w14:textId="77777777" w:rsidR="00A027D8" w:rsidRPr="00B91424" w:rsidDel="00421D84" w:rsidRDefault="00A027D8" w:rsidP="00BE28D4">
      <w:pPr>
        <w:pStyle w:val="outlinetxt6"/>
        <w:suppressAutoHyphens/>
        <w:rPr>
          <w:del w:id="33941" w:author="Author"/>
        </w:rPr>
      </w:pPr>
      <w:del w:id="33942" w:author="Author">
        <w:r w:rsidRPr="00B91424" w:rsidDel="00421D84">
          <w:tab/>
        </w:r>
        <w:r w:rsidRPr="00B91424" w:rsidDel="00421D84">
          <w:rPr>
            <w:b/>
          </w:rPr>
          <w:delText>(h)</w:delText>
        </w:r>
        <w:r w:rsidRPr="00B91424" w:rsidDel="00421D84">
          <w:tab/>
          <w:delText>$14.50 x 150,000 = $2,175,000 (earned premium)</w:delText>
        </w:r>
      </w:del>
    </w:p>
    <w:p w14:paraId="29879232" w14:textId="77777777" w:rsidR="00A027D8" w:rsidRPr="00B91424" w:rsidDel="00421D84" w:rsidRDefault="00A027D8" w:rsidP="00BE28D4">
      <w:pPr>
        <w:pStyle w:val="outlinetxt5"/>
        <w:suppressAutoHyphens/>
        <w:rPr>
          <w:del w:id="33943" w:author="Author"/>
        </w:rPr>
      </w:pPr>
      <w:del w:id="33944" w:author="Author">
        <w:r w:rsidRPr="00B91424" w:rsidDel="00421D84">
          <w:rPr>
            <w:b/>
          </w:rPr>
          <w:tab/>
          <w:delText>(8)</w:delText>
        </w:r>
        <w:r w:rsidRPr="00B91424" w:rsidDel="00421D84">
          <w:tab/>
          <w:delText xml:space="preserve">The following </w:delText>
        </w:r>
        <w:r w:rsidRPr="00B91424" w:rsidDel="00421D84">
          <w:rPr>
            <w:rStyle w:val="highlightedhit"/>
            <w:bCs/>
          </w:rPr>
          <w:delText>example</w:delText>
        </w:r>
        <w:r w:rsidRPr="00B91424" w:rsidDel="00421D84">
          <w:delText xml:space="preserve"> uses hypothetical specified car premiums for illustrative purposes only:</w:delText>
        </w:r>
      </w:del>
    </w:p>
    <w:p w14:paraId="51005783" w14:textId="77777777" w:rsidR="00A027D8" w:rsidRPr="00B91424" w:rsidDel="00421D84" w:rsidRDefault="00A027D8" w:rsidP="00BE28D4">
      <w:pPr>
        <w:pStyle w:val="blocktext6"/>
        <w:suppressAutoHyphens/>
        <w:rPr>
          <w:del w:id="33945" w:author="Author"/>
        </w:rPr>
      </w:pPr>
      <w:del w:id="33946" w:author="Author">
        <w:r w:rsidRPr="00B91424" w:rsidDel="00421D84">
          <w:delText>Mileage Basis:</w:delText>
        </w:r>
      </w:del>
    </w:p>
    <w:p w14:paraId="152A2425" w14:textId="77777777" w:rsidR="00A027D8" w:rsidRPr="00B91424" w:rsidDel="00421D84" w:rsidRDefault="00A027D8" w:rsidP="00BE28D4">
      <w:pPr>
        <w:pStyle w:val="outlinetxt6"/>
        <w:suppressAutoHyphens/>
        <w:rPr>
          <w:del w:id="33947" w:author="Author"/>
        </w:rPr>
      </w:pPr>
      <w:del w:id="33948" w:author="Author">
        <w:r w:rsidRPr="00B91424" w:rsidDel="00421D84">
          <w:tab/>
        </w:r>
        <w:r w:rsidRPr="00B91424" w:rsidDel="00421D84">
          <w:rPr>
            <w:b/>
          </w:rPr>
          <w:delText>(a)</w:delText>
        </w:r>
        <w:r w:rsidRPr="00B91424" w:rsidDel="00421D84">
          <w:tab/>
          <w:delText>Total policy specified car premium 12 months prior to the effective date: $1,500,000</w:delText>
        </w:r>
      </w:del>
    </w:p>
    <w:p w14:paraId="0CB953F8" w14:textId="77777777" w:rsidR="00A027D8" w:rsidRPr="00B91424" w:rsidDel="00421D84" w:rsidRDefault="00A027D8" w:rsidP="00BE28D4">
      <w:pPr>
        <w:pStyle w:val="outlinetxt6"/>
        <w:suppressAutoHyphens/>
        <w:rPr>
          <w:del w:id="33949" w:author="Author"/>
        </w:rPr>
      </w:pPr>
      <w:del w:id="33950" w:author="Author">
        <w:r w:rsidRPr="00B91424" w:rsidDel="00421D84">
          <w:tab/>
        </w:r>
        <w:r w:rsidRPr="00B91424" w:rsidDel="00421D84">
          <w:rPr>
            <w:b/>
          </w:rPr>
          <w:delText>(b)</w:delText>
        </w:r>
        <w:r w:rsidRPr="00B91424" w:rsidDel="00421D84">
          <w:rPr>
            <w:b/>
          </w:rPr>
          <w:tab/>
        </w:r>
        <w:r w:rsidRPr="00B91424" w:rsidDel="00421D84">
          <w:delText>Total policy specified car premium three months prior to the effective date: $1,400,000</w:delText>
        </w:r>
      </w:del>
    </w:p>
    <w:p w14:paraId="3CD7113C" w14:textId="77777777" w:rsidR="00A027D8" w:rsidRPr="00B91424" w:rsidDel="00421D84" w:rsidRDefault="00A027D8" w:rsidP="00BE28D4">
      <w:pPr>
        <w:pStyle w:val="outlinetxt6"/>
        <w:suppressAutoHyphens/>
        <w:rPr>
          <w:del w:id="33951" w:author="Author"/>
        </w:rPr>
      </w:pPr>
      <w:del w:id="33952" w:author="Author">
        <w:r w:rsidRPr="00B91424" w:rsidDel="00421D84">
          <w:tab/>
        </w:r>
        <w:r w:rsidRPr="00B91424" w:rsidDel="00421D84">
          <w:rPr>
            <w:b/>
          </w:rPr>
          <w:delText>(c)</w:delText>
        </w:r>
        <w:r w:rsidRPr="00B91424" w:rsidDel="00421D84">
          <w:tab/>
          <w:delText>Average total policy specified car premium: $1,450,000</w:delText>
        </w:r>
      </w:del>
    </w:p>
    <w:p w14:paraId="21BCF0DB" w14:textId="77777777" w:rsidR="00A027D8" w:rsidRPr="00B91424" w:rsidDel="00421D84" w:rsidRDefault="00A027D8" w:rsidP="00BE28D4">
      <w:pPr>
        <w:pStyle w:val="outlinetxt6"/>
        <w:suppressAutoHyphens/>
        <w:rPr>
          <w:del w:id="33953" w:author="Author"/>
        </w:rPr>
      </w:pPr>
      <w:del w:id="33954" w:author="Author">
        <w:r w:rsidRPr="00B91424" w:rsidDel="00421D84">
          <w:tab/>
        </w:r>
        <w:r w:rsidRPr="00B91424" w:rsidDel="00421D84">
          <w:rPr>
            <w:b/>
          </w:rPr>
          <w:delText>(d)</w:delText>
        </w:r>
        <w:r w:rsidRPr="00B91424" w:rsidDel="00421D84">
          <w:tab/>
          <w:delText>Total annual mileage three months prior to effective date: 5,000,000</w:delText>
        </w:r>
      </w:del>
    </w:p>
    <w:p w14:paraId="6870D507" w14:textId="77777777" w:rsidR="00A027D8" w:rsidRPr="00B91424" w:rsidDel="00421D84" w:rsidRDefault="00A027D8" w:rsidP="00BE28D4">
      <w:pPr>
        <w:pStyle w:val="outlinetxt6"/>
        <w:suppressAutoHyphens/>
        <w:rPr>
          <w:del w:id="33955" w:author="Author"/>
        </w:rPr>
      </w:pPr>
      <w:del w:id="33956" w:author="Author">
        <w:r w:rsidRPr="00B91424" w:rsidDel="00421D84">
          <w:tab/>
        </w:r>
        <w:r w:rsidRPr="00B91424" w:rsidDel="00421D84">
          <w:rPr>
            <w:b/>
          </w:rPr>
          <w:delText>(e)</w:delText>
        </w:r>
        <w:r w:rsidRPr="00B91424" w:rsidDel="00421D84">
          <w:tab/>
          <w:delText>1,450,000/5,000,000 = $.29 (rate per mile)</w:delText>
        </w:r>
      </w:del>
    </w:p>
    <w:p w14:paraId="4BA954B8" w14:textId="77777777" w:rsidR="00A027D8" w:rsidRPr="00B91424" w:rsidDel="00421D84" w:rsidRDefault="00A027D8" w:rsidP="00BE28D4">
      <w:pPr>
        <w:pStyle w:val="outlinetxt6"/>
        <w:suppressAutoHyphens/>
        <w:rPr>
          <w:del w:id="33957" w:author="Author"/>
        </w:rPr>
      </w:pPr>
      <w:del w:id="33958" w:author="Author">
        <w:r w:rsidRPr="00B91424" w:rsidDel="00421D84">
          <w:tab/>
        </w:r>
        <w:r w:rsidRPr="00B91424" w:rsidDel="00421D84">
          <w:rPr>
            <w:b/>
          </w:rPr>
          <w:delText>(f)</w:delText>
        </w:r>
        <w:r w:rsidRPr="00B91424" w:rsidDel="00421D84">
          <w:rPr>
            <w:b/>
          </w:rPr>
          <w:tab/>
        </w:r>
        <w:r w:rsidRPr="00B91424" w:rsidDel="00421D84">
          <w:delText>Total audited mileage: 6,500,000</w:delText>
        </w:r>
      </w:del>
    </w:p>
    <w:p w14:paraId="3A23F541" w14:textId="77777777" w:rsidR="00A027D8" w:rsidRPr="00B91424" w:rsidDel="00421D84" w:rsidRDefault="00A027D8" w:rsidP="00BE28D4">
      <w:pPr>
        <w:pStyle w:val="outlinetxt6"/>
        <w:suppressAutoHyphens/>
        <w:rPr>
          <w:del w:id="33959" w:author="Author"/>
        </w:rPr>
      </w:pPr>
      <w:del w:id="33960" w:author="Author">
        <w:r w:rsidRPr="00B91424" w:rsidDel="00421D84">
          <w:tab/>
        </w:r>
        <w:r w:rsidRPr="00B91424" w:rsidDel="00421D84">
          <w:rPr>
            <w:b/>
          </w:rPr>
          <w:delText>(g)</w:delText>
        </w:r>
        <w:r w:rsidRPr="00B91424" w:rsidDel="00421D84">
          <w:tab/>
          <w:delText>$.29 x 6,500,000 = $1,885,000 (earned premium)</w:delText>
        </w:r>
      </w:del>
    </w:p>
    <w:p w14:paraId="1084935C" w14:textId="77777777" w:rsidR="00A027D8" w:rsidRPr="00B91424" w:rsidDel="00421D84" w:rsidRDefault="00A027D8" w:rsidP="00BE28D4">
      <w:pPr>
        <w:pStyle w:val="outlinehd4"/>
        <w:suppressAutoHyphens/>
        <w:rPr>
          <w:del w:id="33961" w:author="Author"/>
        </w:rPr>
      </w:pPr>
      <w:del w:id="33962" w:author="Author">
        <w:r w:rsidRPr="00B91424" w:rsidDel="00421D84">
          <w:tab/>
          <w:delText>d.</w:delText>
        </w:r>
        <w:r w:rsidRPr="00B91424" w:rsidDel="00421D84">
          <w:tab/>
          <w:delText>Medical Payments</w:delText>
        </w:r>
      </w:del>
    </w:p>
    <w:p w14:paraId="4915F49B" w14:textId="77777777" w:rsidR="00A027D8" w:rsidRPr="00B91424" w:rsidDel="00421D84" w:rsidRDefault="00A027D8" w:rsidP="00BE28D4">
      <w:pPr>
        <w:pStyle w:val="blocktext5"/>
        <w:suppressAutoHyphens/>
        <w:rPr>
          <w:del w:id="33963" w:author="Author"/>
        </w:rPr>
      </w:pPr>
      <w:del w:id="33964" w:author="Author">
        <w:r w:rsidRPr="00B91424" w:rsidDel="00421D84">
          <w:delText>If the policy provides medical payments, compute the premium by multiplying the $100,000 limit liability premium and minimum premium by the following factors:</w:delText>
        </w:r>
      </w:del>
    </w:p>
    <w:p w14:paraId="6A55C362" w14:textId="77777777" w:rsidR="00A027D8" w:rsidRPr="00B91424" w:rsidDel="00421D84" w:rsidRDefault="00A027D8" w:rsidP="00BE28D4">
      <w:pPr>
        <w:pStyle w:val="space4"/>
        <w:suppressAutoHyphens/>
        <w:rPr>
          <w:del w:id="3396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A027D8" w:rsidRPr="00B91424" w:rsidDel="00421D84" w14:paraId="319F0C4E" w14:textId="77777777" w:rsidTr="002F1572">
        <w:trPr>
          <w:cantSplit/>
          <w:del w:id="33966" w:author="Author"/>
        </w:trPr>
        <w:tc>
          <w:tcPr>
            <w:tcW w:w="200" w:type="dxa"/>
            <w:tcBorders>
              <w:top w:val="nil"/>
              <w:left w:val="nil"/>
              <w:bottom w:val="nil"/>
              <w:right w:val="nil"/>
            </w:tcBorders>
          </w:tcPr>
          <w:p w14:paraId="77358813" w14:textId="77777777" w:rsidR="00A027D8" w:rsidRPr="00B91424" w:rsidDel="00421D84" w:rsidRDefault="00A027D8" w:rsidP="00BE28D4">
            <w:pPr>
              <w:pStyle w:val="tablehead"/>
              <w:suppressAutoHyphens/>
              <w:rPr>
                <w:del w:id="33967" w:author="Author"/>
              </w:rPr>
            </w:pPr>
          </w:p>
        </w:tc>
        <w:tc>
          <w:tcPr>
            <w:tcW w:w="1200" w:type="dxa"/>
            <w:tcBorders>
              <w:top w:val="single" w:sz="6" w:space="0" w:color="auto"/>
              <w:left w:val="single" w:sz="6" w:space="0" w:color="auto"/>
              <w:bottom w:val="nil"/>
              <w:right w:val="nil"/>
            </w:tcBorders>
          </w:tcPr>
          <w:p w14:paraId="5BB23C4F" w14:textId="77777777" w:rsidR="00A027D8" w:rsidRPr="00B91424" w:rsidDel="00421D84" w:rsidRDefault="00A027D8" w:rsidP="00BE28D4">
            <w:pPr>
              <w:pStyle w:val="tablehead"/>
              <w:suppressAutoHyphens/>
              <w:rPr>
                <w:del w:id="33968" w:author="Author"/>
              </w:rPr>
            </w:pPr>
            <w:del w:id="33969" w:author="Author">
              <w:r w:rsidRPr="00B91424" w:rsidDel="00421D84">
                <w:delText>Limits</w:delText>
              </w:r>
            </w:del>
          </w:p>
        </w:tc>
        <w:tc>
          <w:tcPr>
            <w:tcW w:w="900" w:type="dxa"/>
            <w:tcBorders>
              <w:top w:val="single" w:sz="6" w:space="0" w:color="auto"/>
              <w:left w:val="nil"/>
              <w:bottom w:val="nil"/>
              <w:right w:val="nil"/>
            </w:tcBorders>
          </w:tcPr>
          <w:p w14:paraId="5FC082D5" w14:textId="77777777" w:rsidR="00A027D8" w:rsidRPr="00B91424" w:rsidDel="00421D84" w:rsidRDefault="00A027D8" w:rsidP="00BE28D4">
            <w:pPr>
              <w:pStyle w:val="tablehead"/>
              <w:suppressAutoHyphens/>
              <w:rPr>
                <w:del w:id="33970" w:author="Author"/>
              </w:rPr>
            </w:pPr>
            <w:del w:id="33971" w:author="Author">
              <w:r w:rsidRPr="00B91424" w:rsidDel="00421D84">
                <w:delText>$500</w:delText>
              </w:r>
            </w:del>
          </w:p>
        </w:tc>
        <w:tc>
          <w:tcPr>
            <w:tcW w:w="900" w:type="dxa"/>
            <w:tcBorders>
              <w:top w:val="single" w:sz="6" w:space="0" w:color="auto"/>
              <w:left w:val="nil"/>
              <w:bottom w:val="nil"/>
              <w:right w:val="nil"/>
            </w:tcBorders>
          </w:tcPr>
          <w:p w14:paraId="776800F0" w14:textId="77777777" w:rsidR="00A027D8" w:rsidRPr="00B91424" w:rsidDel="00421D84" w:rsidRDefault="00A027D8" w:rsidP="00BE28D4">
            <w:pPr>
              <w:pStyle w:val="tablehead"/>
              <w:suppressAutoHyphens/>
              <w:rPr>
                <w:del w:id="33972" w:author="Author"/>
              </w:rPr>
            </w:pPr>
            <w:del w:id="33973" w:author="Author">
              <w:r w:rsidRPr="00B91424" w:rsidDel="00421D84">
                <w:delText>$1000</w:delText>
              </w:r>
            </w:del>
          </w:p>
        </w:tc>
        <w:tc>
          <w:tcPr>
            <w:tcW w:w="900" w:type="dxa"/>
            <w:tcBorders>
              <w:top w:val="single" w:sz="6" w:space="0" w:color="auto"/>
              <w:left w:val="nil"/>
              <w:bottom w:val="nil"/>
              <w:right w:val="nil"/>
            </w:tcBorders>
          </w:tcPr>
          <w:p w14:paraId="6BF8F60A" w14:textId="77777777" w:rsidR="00A027D8" w:rsidRPr="00B91424" w:rsidDel="00421D84" w:rsidRDefault="00A027D8" w:rsidP="00BE28D4">
            <w:pPr>
              <w:pStyle w:val="tablehead"/>
              <w:suppressAutoHyphens/>
              <w:rPr>
                <w:del w:id="33974" w:author="Author"/>
              </w:rPr>
            </w:pPr>
            <w:del w:id="33975" w:author="Author">
              <w:r w:rsidRPr="00B91424" w:rsidDel="00421D84">
                <w:delText>$2000</w:delText>
              </w:r>
            </w:del>
          </w:p>
        </w:tc>
        <w:tc>
          <w:tcPr>
            <w:tcW w:w="900" w:type="dxa"/>
            <w:tcBorders>
              <w:top w:val="single" w:sz="6" w:space="0" w:color="auto"/>
              <w:left w:val="nil"/>
              <w:bottom w:val="nil"/>
              <w:right w:val="single" w:sz="6" w:space="0" w:color="auto"/>
            </w:tcBorders>
          </w:tcPr>
          <w:p w14:paraId="4903CB67" w14:textId="77777777" w:rsidR="00A027D8" w:rsidRPr="00B91424" w:rsidDel="00421D84" w:rsidRDefault="00A027D8" w:rsidP="00BE28D4">
            <w:pPr>
              <w:pStyle w:val="tablehead"/>
              <w:suppressAutoHyphens/>
              <w:rPr>
                <w:del w:id="33976" w:author="Author"/>
              </w:rPr>
            </w:pPr>
            <w:del w:id="33977" w:author="Author">
              <w:r w:rsidRPr="00B91424" w:rsidDel="00421D84">
                <w:delText>$5000</w:delText>
              </w:r>
            </w:del>
          </w:p>
        </w:tc>
      </w:tr>
      <w:tr w:rsidR="00A027D8" w:rsidRPr="00B91424" w:rsidDel="00421D84" w14:paraId="0E6F5314" w14:textId="77777777" w:rsidTr="002F1572">
        <w:trPr>
          <w:cantSplit/>
          <w:del w:id="33978" w:author="Author"/>
        </w:trPr>
        <w:tc>
          <w:tcPr>
            <w:tcW w:w="200" w:type="dxa"/>
            <w:tcBorders>
              <w:top w:val="nil"/>
              <w:left w:val="nil"/>
              <w:bottom w:val="nil"/>
              <w:right w:val="nil"/>
            </w:tcBorders>
          </w:tcPr>
          <w:p w14:paraId="3DA7D6AA" w14:textId="77777777" w:rsidR="00A027D8" w:rsidRPr="00B91424" w:rsidDel="00421D84" w:rsidRDefault="00A027D8" w:rsidP="00BE28D4">
            <w:pPr>
              <w:pStyle w:val="tabletext11"/>
              <w:tabs>
                <w:tab w:val="decimal" w:pos="240"/>
              </w:tabs>
              <w:suppressAutoHyphens/>
              <w:jc w:val="center"/>
              <w:rPr>
                <w:del w:id="33979" w:author="Author"/>
              </w:rPr>
            </w:pPr>
          </w:p>
        </w:tc>
        <w:tc>
          <w:tcPr>
            <w:tcW w:w="1200" w:type="dxa"/>
            <w:tcBorders>
              <w:top w:val="single" w:sz="6" w:space="0" w:color="auto"/>
              <w:left w:val="single" w:sz="6" w:space="0" w:color="auto"/>
              <w:bottom w:val="single" w:sz="6" w:space="0" w:color="auto"/>
              <w:right w:val="nil"/>
            </w:tcBorders>
          </w:tcPr>
          <w:p w14:paraId="6AE318CA" w14:textId="77777777" w:rsidR="00A027D8" w:rsidRPr="00B91424" w:rsidDel="00421D84" w:rsidRDefault="00A027D8" w:rsidP="00BE28D4">
            <w:pPr>
              <w:pStyle w:val="tabletext11"/>
              <w:suppressAutoHyphens/>
              <w:rPr>
                <w:del w:id="33980" w:author="Author"/>
              </w:rPr>
            </w:pPr>
          </w:p>
        </w:tc>
        <w:tc>
          <w:tcPr>
            <w:tcW w:w="900" w:type="dxa"/>
            <w:tcBorders>
              <w:top w:val="single" w:sz="6" w:space="0" w:color="auto"/>
              <w:left w:val="nil"/>
              <w:bottom w:val="single" w:sz="6" w:space="0" w:color="auto"/>
              <w:right w:val="nil"/>
            </w:tcBorders>
          </w:tcPr>
          <w:p w14:paraId="253ADFD7" w14:textId="77777777" w:rsidR="00A027D8" w:rsidRPr="00B91424" w:rsidDel="00421D84" w:rsidRDefault="00A027D8" w:rsidP="00BE28D4">
            <w:pPr>
              <w:pStyle w:val="tabletext11"/>
              <w:tabs>
                <w:tab w:val="decimal" w:pos="240"/>
              </w:tabs>
              <w:suppressAutoHyphens/>
              <w:rPr>
                <w:del w:id="33981" w:author="Author"/>
              </w:rPr>
            </w:pPr>
            <w:del w:id="33982" w:author="Author">
              <w:r w:rsidRPr="00B91424" w:rsidDel="00421D84">
                <w:delText>.037</w:delText>
              </w:r>
            </w:del>
          </w:p>
        </w:tc>
        <w:tc>
          <w:tcPr>
            <w:tcW w:w="900" w:type="dxa"/>
            <w:tcBorders>
              <w:top w:val="single" w:sz="6" w:space="0" w:color="auto"/>
              <w:left w:val="nil"/>
              <w:bottom w:val="single" w:sz="6" w:space="0" w:color="auto"/>
              <w:right w:val="nil"/>
            </w:tcBorders>
          </w:tcPr>
          <w:p w14:paraId="5EAA08A8" w14:textId="77777777" w:rsidR="00A027D8" w:rsidRPr="00B91424" w:rsidDel="00421D84" w:rsidRDefault="00A027D8" w:rsidP="00BE28D4">
            <w:pPr>
              <w:pStyle w:val="tabletext11"/>
              <w:tabs>
                <w:tab w:val="decimal" w:pos="240"/>
              </w:tabs>
              <w:suppressAutoHyphens/>
              <w:rPr>
                <w:del w:id="33983" w:author="Author"/>
              </w:rPr>
            </w:pPr>
            <w:del w:id="33984" w:author="Author">
              <w:r w:rsidRPr="00B91424" w:rsidDel="00421D84">
                <w:delText>.044</w:delText>
              </w:r>
            </w:del>
          </w:p>
        </w:tc>
        <w:tc>
          <w:tcPr>
            <w:tcW w:w="900" w:type="dxa"/>
            <w:tcBorders>
              <w:top w:val="single" w:sz="6" w:space="0" w:color="auto"/>
              <w:left w:val="nil"/>
              <w:bottom w:val="single" w:sz="6" w:space="0" w:color="auto"/>
              <w:right w:val="nil"/>
            </w:tcBorders>
          </w:tcPr>
          <w:p w14:paraId="3C1AEECC" w14:textId="77777777" w:rsidR="00A027D8" w:rsidRPr="00B91424" w:rsidDel="00421D84" w:rsidRDefault="00A027D8" w:rsidP="00BE28D4">
            <w:pPr>
              <w:pStyle w:val="tabletext11"/>
              <w:tabs>
                <w:tab w:val="decimal" w:pos="240"/>
              </w:tabs>
              <w:suppressAutoHyphens/>
              <w:rPr>
                <w:del w:id="33985" w:author="Author"/>
              </w:rPr>
            </w:pPr>
            <w:del w:id="33986" w:author="Author">
              <w:r w:rsidRPr="00B91424" w:rsidDel="00421D84">
                <w:delText>.050</w:delText>
              </w:r>
            </w:del>
          </w:p>
        </w:tc>
        <w:tc>
          <w:tcPr>
            <w:tcW w:w="900" w:type="dxa"/>
            <w:tcBorders>
              <w:top w:val="single" w:sz="6" w:space="0" w:color="auto"/>
              <w:left w:val="nil"/>
              <w:bottom w:val="single" w:sz="6" w:space="0" w:color="auto"/>
              <w:right w:val="single" w:sz="6" w:space="0" w:color="auto"/>
            </w:tcBorders>
          </w:tcPr>
          <w:p w14:paraId="7047D2CF" w14:textId="77777777" w:rsidR="00A027D8" w:rsidRPr="00B91424" w:rsidDel="00421D84" w:rsidRDefault="00A027D8" w:rsidP="00BE28D4">
            <w:pPr>
              <w:pStyle w:val="tabletext11"/>
              <w:tabs>
                <w:tab w:val="decimal" w:pos="240"/>
              </w:tabs>
              <w:suppressAutoHyphens/>
              <w:rPr>
                <w:del w:id="33987" w:author="Author"/>
              </w:rPr>
            </w:pPr>
            <w:del w:id="33988" w:author="Author">
              <w:r w:rsidRPr="00B91424" w:rsidDel="00421D84">
                <w:delText>.059</w:delText>
              </w:r>
            </w:del>
          </w:p>
        </w:tc>
      </w:tr>
    </w:tbl>
    <w:p w14:paraId="5FD2CDC0" w14:textId="77777777" w:rsidR="00A027D8" w:rsidDel="00421D84" w:rsidRDefault="00A027D8" w:rsidP="00BE28D4">
      <w:pPr>
        <w:pStyle w:val="tablecaption"/>
        <w:suppressAutoHyphens/>
        <w:rPr>
          <w:del w:id="33989" w:author="Author"/>
        </w:rPr>
      </w:pPr>
      <w:del w:id="33990" w:author="Author">
        <w:r w:rsidRPr="00B91424" w:rsidDel="00421D84">
          <w:lastRenderedPageBreak/>
          <w:delText>Table 24.C.3.d. Medical Payments Coverage Factors</w:delText>
        </w:r>
      </w:del>
    </w:p>
    <w:p w14:paraId="352C3463" w14:textId="77777777" w:rsidR="00A027D8" w:rsidDel="00421D84" w:rsidRDefault="00A027D8" w:rsidP="00BE28D4">
      <w:pPr>
        <w:pStyle w:val="isonormal"/>
        <w:jc w:val="left"/>
        <w:rPr>
          <w:del w:id="33991" w:author="Author"/>
        </w:rPr>
      </w:pPr>
    </w:p>
    <w:p w14:paraId="7BE29A8B" w14:textId="77777777" w:rsidR="00A027D8" w:rsidDel="00421D84" w:rsidRDefault="00A027D8" w:rsidP="00BE28D4">
      <w:pPr>
        <w:pStyle w:val="isonormal"/>
        <w:rPr>
          <w:del w:id="33992" w:author="Author"/>
        </w:rPr>
        <w:sectPr w:rsidR="00A027D8" w:rsidDel="00421D84" w:rsidSect="00437850">
          <w:pgSz w:w="12240" w:h="15840"/>
          <w:pgMar w:top="1735" w:right="960" w:bottom="1560" w:left="1200" w:header="575" w:footer="480" w:gutter="0"/>
          <w:cols w:space="480"/>
          <w:noEndnote/>
          <w:docGrid w:linePitch="326"/>
        </w:sectPr>
      </w:pPr>
    </w:p>
    <w:p w14:paraId="3F4FCBDE" w14:textId="77777777" w:rsidR="00A027D8" w:rsidRPr="003469D1" w:rsidDel="00421D84" w:rsidRDefault="00A027D8" w:rsidP="00BE28D4">
      <w:pPr>
        <w:pStyle w:val="boxrule"/>
        <w:rPr>
          <w:del w:id="33993" w:author="Author"/>
        </w:rPr>
      </w:pPr>
      <w:del w:id="33994" w:author="Author">
        <w:r w:rsidRPr="003469D1" w:rsidDel="00421D84">
          <w:lastRenderedPageBreak/>
          <w:delText>25.  PREMIUM DEVELOPMENT – ZONE-RATED AUTOS</w:delText>
        </w:r>
      </w:del>
    </w:p>
    <w:p w14:paraId="734CE9C6" w14:textId="77777777" w:rsidR="00A027D8" w:rsidRPr="003469D1" w:rsidDel="00421D84" w:rsidRDefault="00A027D8" w:rsidP="00BE28D4">
      <w:pPr>
        <w:pStyle w:val="blocktext1"/>
        <w:suppressAutoHyphens/>
        <w:rPr>
          <w:del w:id="33995" w:author="Author"/>
        </w:rPr>
      </w:pPr>
      <w:del w:id="33996" w:author="Author">
        <w:r w:rsidRPr="003469D1" w:rsidDel="00421D84">
          <w:delText xml:space="preserve">Paragraph </w:delText>
        </w:r>
        <w:r w:rsidRPr="003469D1" w:rsidDel="00421D84">
          <w:rPr>
            <w:b/>
          </w:rPr>
          <w:delText>C.2.b.</w:delText>
        </w:r>
        <w:r w:rsidRPr="003469D1" w:rsidDel="00421D84">
          <w:delText xml:space="preserve"> is replaced by the following:</w:delText>
        </w:r>
      </w:del>
    </w:p>
    <w:p w14:paraId="68B140DF" w14:textId="77777777" w:rsidR="00A027D8" w:rsidRPr="003469D1" w:rsidDel="00421D84" w:rsidRDefault="00A027D8" w:rsidP="00BE28D4">
      <w:pPr>
        <w:pStyle w:val="outlinehd2"/>
        <w:suppressAutoHyphens/>
        <w:rPr>
          <w:del w:id="33997" w:author="Author"/>
        </w:rPr>
      </w:pPr>
      <w:del w:id="33998" w:author="Author">
        <w:r w:rsidRPr="003469D1" w:rsidDel="00421D84">
          <w:tab/>
          <w:delText>C.</w:delText>
        </w:r>
        <w:r w:rsidRPr="003469D1" w:rsidDel="00421D84">
          <w:tab/>
          <w:delText>Premium Development</w:delText>
        </w:r>
      </w:del>
    </w:p>
    <w:p w14:paraId="7312933C" w14:textId="77777777" w:rsidR="00A027D8" w:rsidRPr="003469D1" w:rsidDel="00421D84" w:rsidRDefault="00A027D8" w:rsidP="00BE28D4">
      <w:pPr>
        <w:pStyle w:val="outlinehd3"/>
        <w:suppressAutoHyphens/>
        <w:rPr>
          <w:del w:id="33999" w:author="Author"/>
        </w:rPr>
      </w:pPr>
      <w:del w:id="34000" w:author="Author">
        <w:r w:rsidRPr="003469D1" w:rsidDel="00421D84">
          <w:tab/>
          <w:delText>2.</w:delText>
        </w:r>
        <w:r w:rsidRPr="003469D1" w:rsidDel="00421D84">
          <w:tab/>
          <w:delText>Liability And Basic No-fault Coverages</w:delText>
        </w:r>
      </w:del>
    </w:p>
    <w:p w14:paraId="2AA7580A" w14:textId="77777777" w:rsidR="00A027D8" w:rsidRPr="003469D1" w:rsidDel="00421D84" w:rsidRDefault="00A027D8" w:rsidP="00BE28D4">
      <w:pPr>
        <w:pStyle w:val="outlinetxt4"/>
        <w:suppressAutoHyphens/>
        <w:rPr>
          <w:del w:id="34001" w:author="Author"/>
        </w:rPr>
      </w:pPr>
      <w:del w:id="34002" w:author="Author">
        <w:r w:rsidRPr="003469D1" w:rsidDel="00421D84">
          <w:rPr>
            <w:b/>
          </w:rPr>
          <w:tab/>
          <w:delText>b.</w:delText>
        </w:r>
        <w:r w:rsidRPr="003469D1" w:rsidDel="00421D84">
          <w:rPr>
            <w:b/>
          </w:rPr>
          <w:tab/>
        </w:r>
        <w:r w:rsidRPr="003469D1" w:rsidDel="00421D84">
          <w:delText>For fleets, multiply the result by the following factor:</w:delText>
        </w:r>
      </w:del>
    </w:p>
    <w:p w14:paraId="70E93931" w14:textId="77777777" w:rsidR="00A027D8" w:rsidRPr="003469D1" w:rsidDel="00421D84" w:rsidRDefault="00A027D8" w:rsidP="00BE28D4">
      <w:pPr>
        <w:pStyle w:val="space4"/>
        <w:suppressAutoHyphens/>
        <w:rPr>
          <w:del w:id="340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27D8" w:rsidRPr="003469D1" w:rsidDel="00421D84" w14:paraId="788D9901" w14:textId="77777777" w:rsidTr="002F1572">
        <w:trPr>
          <w:cantSplit/>
          <w:trHeight w:val="190"/>
          <w:del w:id="34004" w:author="Author"/>
        </w:trPr>
        <w:tc>
          <w:tcPr>
            <w:tcW w:w="200" w:type="dxa"/>
            <w:tcBorders>
              <w:top w:val="nil"/>
              <w:left w:val="nil"/>
              <w:bottom w:val="nil"/>
              <w:right w:val="nil"/>
            </w:tcBorders>
          </w:tcPr>
          <w:p w14:paraId="3E440A88" w14:textId="77777777" w:rsidR="00A027D8" w:rsidRPr="003469D1" w:rsidDel="00421D84" w:rsidRDefault="00A027D8" w:rsidP="00BE28D4">
            <w:pPr>
              <w:pStyle w:val="tablehead"/>
              <w:suppressAutoHyphens/>
              <w:rPr>
                <w:del w:id="34005" w:author="Author"/>
              </w:rPr>
            </w:pPr>
          </w:p>
        </w:tc>
        <w:tc>
          <w:tcPr>
            <w:tcW w:w="4800" w:type="dxa"/>
            <w:tcBorders>
              <w:top w:val="single" w:sz="6" w:space="0" w:color="auto"/>
              <w:left w:val="single" w:sz="6" w:space="0" w:color="auto"/>
              <w:bottom w:val="single" w:sz="6" w:space="0" w:color="auto"/>
              <w:right w:val="single" w:sz="6" w:space="0" w:color="auto"/>
            </w:tcBorders>
          </w:tcPr>
          <w:p w14:paraId="5354D574" w14:textId="77777777" w:rsidR="00A027D8" w:rsidRPr="003469D1" w:rsidDel="00421D84" w:rsidRDefault="00A027D8" w:rsidP="00BE28D4">
            <w:pPr>
              <w:pStyle w:val="tablehead"/>
              <w:suppressAutoHyphens/>
              <w:rPr>
                <w:del w:id="34006" w:author="Author"/>
              </w:rPr>
            </w:pPr>
            <w:del w:id="34007" w:author="Author">
              <w:r w:rsidRPr="003469D1" w:rsidDel="00421D84">
                <w:delText>Factor</w:delText>
              </w:r>
            </w:del>
          </w:p>
        </w:tc>
      </w:tr>
      <w:tr w:rsidR="00A027D8" w:rsidRPr="003469D1" w:rsidDel="00421D84" w14:paraId="4BACA9B3" w14:textId="77777777" w:rsidTr="002F1572">
        <w:trPr>
          <w:cantSplit/>
          <w:trHeight w:val="190"/>
          <w:del w:id="34008" w:author="Author"/>
        </w:trPr>
        <w:tc>
          <w:tcPr>
            <w:tcW w:w="200" w:type="dxa"/>
            <w:tcBorders>
              <w:top w:val="nil"/>
              <w:left w:val="nil"/>
              <w:bottom w:val="nil"/>
              <w:right w:val="nil"/>
            </w:tcBorders>
          </w:tcPr>
          <w:p w14:paraId="6B33C1B5" w14:textId="77777777" w:rsidR="00A027D8" w:rsidRPr="003469D1" w:rsidDel="00421D84" w:rsidRDefault="00A027D8" w:rsidP="00BE28D4">
            <w:pPr>
              <w:pStyle w:val="tabletext11"/>
              <w:suppressAutoHyphens/>
              <w:jc w:val="center"/>
              <w:rPr>
                <w:del w:id="34009" w:author="Author"/>
              </w:rPr>
            </w:pPr>
          </w:p>
        </w:tc>
        <w:tc>
          <w:tcPr>
            <w:tcW w:w="4800" w:type="dxa"/>
            <w:tcBorders>
              <w:top w:val="single" w:sz="6" w:space="0" w:color="auto"/>
              <w:left w:val="single" w:sz="6" w:space="0" w:color="auto"/>
              <w:bottom w:val="single" w:sz="6" w:space="0" w:color="auto"/>
              <w:right w:val="single" w:sz="6" w:space="0" w:color="auto"/>
            </w:tcBorders>
          </w:tcPr>
          <w:p w14:paraId="3B9B30D2" w14:textId="77777777" w:rsidR="00A027D8" w:rsidRPr="003469D1" w:rsidDel="00421D84" w:rsidRDefault="00A027D8" w:rsidP="00BE28D4">
            <w:pPr>
              <w:pStyle w:val="tabletext11"/>
              <w:tabs>
                <w:tab w:val="decimal" w:pos="2200"/>
              </w:tabs>
              <w:suppressAutoHyphens/>
              <w:rPr>
                <w:del w:id="34010" w:author="Author"/>
              </w:rPr>
            </w:pPr>
            <w:del w:id="34011" w:author="Author">
              <w:r w:rsidRPr="003469D1" w:rsidDel="00421D84">
                <w:delText>.74</w:delText>
              </w:r>
            </w:del>
          </w:p>
        </w:tc>
      </w:tr>
    </w:tbl>
    <w:p w14:paraId="39F727D2" w14:textId="77777777" w:rsidR="00A027D8" w:rsidRPr="003469D1" w:rsidDel="00421D84" w:rsidRDefault="00A027D8" w:rsidP="00BE28D4">
      <w:pPr>
        <w:pStyle w:val="tablecaption"/>
        <w:suppressAutoHyphens/>
        <w:rPr>
          <w:del w:id="34012" w:author="Author"/>
        </w:rPr>
      </w:pPr>
      <w:del w:id="34013" w:author="Author">
        <w:r w:rsidRPr="003469D1" w:rsidDel="00421D84">
          <w:delText>Table 25.C.2.b. Liability And Basic No-fault Coverages Factor</w:delText>
        </w:r>
      </w:del>
    </w:p>
    <w:p w14:paraId="59BF7D6D" w14:textId="77777777" w:rsidR="00A027D8" w:rsidRPr="003469D1" w:rsidDel="00421D84" w:rsidRDefault="00A027D8" w:rsidP="00BE28D4">
      <w:pPr>
        <w:pStyle w:val="isonormal"/>
        <w:suppressAutoHyphens/>
        <w:rPr>
          <w:del w:id="34014" w:author="Author"/>
        </w:rPr>
      </w:pPr>
    </w:p>
    <w:p w14:paraId="223BAC25" w14:textId="77777777" w:rsidR="00A027D8" w:rsidRPr="003469D1" w:rsidDel="00421D84" w:rsidRDefault="00A027D8" w:rsidP="00BE28D4">
      <w:pPr>
        <w:pStyle w:val="blocktext1"/>
        <w:suppressAutoHyphens/>
        <w:rPr>
          <w:del w:id="34015" w:author="Author"/>
        </w:rPr>
      </w:pPr>
      <w:del w:id="34016" w:author="Author">
        <w:r w:rsidRPr="003469D1" w:rsidDel="00421D84">
          <w:delText xml:space="preserve">Paragraph </w:delText>
        </w:r>
        <w:r w:rsidRPr="003469D1" w:rsidDel="00421D84">
          <w:rPr>
            <w:b/>
          </w:rPr>
          <w:delText>C.3.b.</w:delText>
        </w:r>
        <w:r w:rsidRPr="003469D1" w:rsidDel="00421D84">
          <w:delText xml:space="preserve"> </w:delText>
        </w:r>
        <w:r w:rsidRPr="003469D1" w:rsidDel="00421D84">
          <w:rPr>
            <w:bCs/>
          </w:rPr>
          <w:delText>is</w:delText>
        </w:r>
        <w:r w:rsidRPr="003469D1" w:rsidDel="00421D84">
          <w:delText xml:space="preserve"> replaced by the following:</w:delText>
        </w:r>
      </w:del>
    </w:p>
    <w:p w14:paraId="6647D058" w14:textId="77777777" w:rsidR="00A027D8" w:rsidRPr="003469D1" w:rsidDel="00421D84" w:rsidRDefault="00A027D8" w:rsidP="00BE28D4">
      <w:pPr>
        <w:pStyle w:val="outlinehd3"/>
        <w:suppressAutoHyphens/>
        <w:rPr>
          <w:del w:id="34017" w:author="Author"/>
        </w:rPr>
      </w:pPr>
      <w:del w:id="34018" w:author="Author">
        <w:r w:rsidRPr="003469D1" w:rsidDel="00421D84">
          <w:tab/>
          <w:delText>3.</w:delText>
        </w:r>
        <w:r w:rsidRPr="003469D1" w:rsidDel="00421D84">
          <w:tab/>
          <w:delText>Physical Damage Coverages</w:delText>
        </w:r>
      </w:del>
    </w:p>
    <w:p w14:paraId="6C10B60E" w14:textId="77777777" w:rsidR="00A027D8" w:rsidRPr="003469D1" w:rsidDel="00421D84" w:rsidRDefault="00A027D8" w:rsidP="00BE28D4">
      <w:pPr>
        <w:pStyle w:val="outlinetxt4"/>
        <w:suppressAutoHyphens/>
        <w:rPr>
          <w:del w:id="34019" w:author="Author"/>
        </w:rPr>
      </w:pPr>
      <w:del w:id="34020" w:author="Author">
        <w:r w:rsidRPr="003469D1" w:rsidDel="00421D84">
          <w:rPr>
            <w:b/>
          </w:rPr>
          <w:tab/>
          <w:delText>b.</w:delText>
        </w:r>
        <w:r w:rsidRPr="003469D1" w:rsidDel="00421D84">
          <w:rPr>
            <w:b/>
          </w:rPr>
          <w:tab/>
        </w:r>
        <w:r w:rsidRPr="003469D1" w:rsidDel="00421D84">
          <w:delText>For fleets, multiply the base premium by the appropriate factor found in the following table:</w:delText>
        </w:r>
      </w:del>
    </w:p>
    <w:p w14:paraId="58251B1D" w14:textId="77777777" w:rsidR="00A027D8" w:rsidRPr="003469D1" w:rsidDel="00421D84" w:rsidRDefault="00A027D8" w:rsidP="00BE28D4">
      <w:pPr>
        <w:pStyle w:val="space4"/>
        <w:suppressAutoHyphens/>
        <w:rPr>
          <w:del w:id="3402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A027D8" w:rsidRPr="003469D1" w:rsidDel="00421D84" w14:paraId="55453592" w14:textId="77777777" w:rsidTr="002F1572">
        <w:trPr>
          <w:trHeight w:val="190"/>
          <w:del w:id="34022" w:author="Author"/>
        </w:trPr>
        <w:tc>
          <w:tcPr>
            <w:tcW w:w="200" w:type="dxa"/>
            <w:tcBorders>
              <w:top w:val="nil"/>
              <w:left w:val="nil"/>
              <w:bottom w:val="nil"/>
              <w:right w:val="nil"/>
            </w:tcBorders>
          </w:tcPr>
          <w:p w14:paraId="228E1442" w14:textId="77777777" w:rsidR="00A027D8" w:rsidRPr="003469D1" w:rsidDel="00421D84" w:rsidRDefault="00A027D8" w:rsidP="00BE28D4">
            <w:pPr>
              <w:pStyle w:val="tablehead"/>
              <w:suppressAutoHyphens/>
              <w:rPr>
                <w:del w:id="34023" w:author="Author"/>
              </w:rPr>
            </w:pPr>
          </w:p>
        </w:tc>
        <w:tc>
          <w:tcPr>
            <w:tcW w:w="2400" w:type="dxa"/>
            <w:tcBorders>
              <w:top w:val="single" w:sz="6" w:space="0" w:color="auto"/>
              <w:left w:val="single" w:sz="6" w:space="0" w:color="auto"/>
              <w:bottom w:val="nil"/>
              <w:right w:val="single" w:sz="6" w:space="0" w:color="auto"/>
            </w:tcBorders>
          </w:tcPr>
          <w:p w14:paraId="3FABF0F5" w14:textId="77777777" w:rsidR="00A027D8" w:rsidRPr="003469D1" w:rsidDel="00421D84" w:rsidRDefault="00A027D8" w:rsidP="00BE28D4">
            <w:pPr>
              <w:pStyle w:val="tablehead"/>
              <w:suppressAutoHyphens/>
              <w:rPr>
                <w:del w:id="34024" w:author="Author"/>
              </w:rPr>
            </w:pPr>
            <w:del w:id="34025" w:author="Author">
              <w:r w:rsidRPr="003469D1" w:rsidDel="00421D84">
                <w:delText>Other Than Collision</w:delText>
              </w:r>
            </w:del>
          </w:p>
        </w:tc>
        <w:tc>
          <w:tcPr>
            <w:tcW w:w="2400" w:type="dxa"/>
            <w:tcBorders>
              <w:top w:val="single" w:sz="6" w:space="0" w:color="auto"/>
              <w:left w:val="single" w:sz="6" w:space="0" w:color="auto"/>
              <w:bottom w:val="nil"/>
              <w:right w:val="single" w:sz="6" w:space="0" w:color="auto"/>
            </w:tcBorders>
          </w:tcPr>
          <w:p w14:paraId="4247BDB2" w14:textId="77777777" w:rsidR="00A027D8" w:rsidRPr="003469D1" w:rsidDel="00421D84" w:rsidRDefault="00A027D8" w:rsidP="00BE28D4">
            <w:pPr>
              <w:pStyle w:val="tablehead"/>
              <w:suppressAutoHyphens/>
              <w:rPr>
                <w:del w:id="34026" w:author="Author"/>
              </w:rPr>
            </w:pPr>
            <w:del w:id="34027" w:author="Author">
              <w:r w:rsidRPr="003469D1" w:rsidDel="00421D84">
                <w:delText>Collision</w:delText>
              </w:r>
            </w:del>
          </w:p>
        </w:tc>
      </w:tr>
      <w:tr w:rsidR="00A027D8" w:rsidRPr="003469D1" w:rsidDel="00421D84" w14:paraId="757122E6" w14:textId="77777777" w:rsidTr="002F1572">
        <w:trPr>
          <w:trHeight w:val="190"/>
          <w:del w:id="34028" w:author="Author"/>
        </w:trPr>
        <w:tc>
          <w:tcPr>
            <w:tcW w:w="200" w:type="dxa"/>
            <w:tcBorders>
              <w:top w:val="nil"/>
              <w:left w:val="nil"/>
              <w:bottom w:val="nil"/>
              <w:right w:val="nil"/>
            </w:tcBorders>
          </w:tcPr>
          <w:p w14:paraId="5B250F0F" w14:textId="77777777" w:rsidR="00A027D8" w:rsidRPr="003469D1" w:rsidDel="00421D84" w:rsidRDefault="00A027D8" w:rsidP="00BE28D4">
            <w:pPr>
              <w:pStyle w:val="tabletext11"/>
              <w:suppressAutoHyphens/>
              <w:rPr>
                <w:del w:id="34029" w:author="Author"/>
              </w:rPr>
            </w:pPr>
          </w:p>
        </w:tc>
        <w:tc>
          <w:tcPr>
            <w:tcW w:w="2400" w:type="dxa"/>
            <w:tcBorders>
              <w:top w:val="single" w:sz="6" w:space="0" w:color="auto"/>
              <w:left w:val="single" w:sz="6" w:space="0" w:color="auto"/>
              <w:bottom w:val="single" w:sz="6" w:space="0" w:color="auto"/>
              <w:right w:val="single" w:sz="6" w:space="0" w:color="auto"/>
            </w:tcBorders>
          </w:tcPr>
          <w:p w14:paraId="37BF974E" w14:textId="77777777" w:rsidR="00A027D8" w:rsidRPr="003469D1" w:rsidDel="00421D84" w:rsidRDefault="00A027D8" w:rsidP="00BE28D4">
            <w:pPr>
              <w:pStyle w:val="tabletext11"/>
              <w:tabs>
                <w:tab w:val="decimal" w:pos="1160"/>
              </w:tabs>
              <w:suppressAutoHyphens/>
              <w:rPr>
                <w:del w:id="34030" w:author="Author"/>
              </w:rPr>
            </w:pPr>
            <w:del w:id="34031" w:author="Author">
              <w:r w:rsidRPr="003469D1" w:rsidDel="00421D84">
                <w:delText>.59</w:delText>
              </w:r>
            </w:del>
          </w:p>
        </w:tc>
        <w:tc>
          <w:tcPr>
            <w:tcW w:w="2400" w:type="dxa"/>
            <w:tcBorders>
              <w:top w:val="single" w:sz="6" w:space="0" w:color="auto"/>
              <w:left w:val="single" w:sz="6" w:space="0" w:color="auto"/>
              <w:bottom w:val="single" w:sz="6" w:space="0" w:color="auto"/>
              <w:right w:val="single" w:sz="6" w:space="0" w:color="auto"/>
            </w:tcBorders>
          </w:tcPr>
          <w:p w14:paraId="4C1C518B" w14:textId="77777777" w:rsidR="00A027D8" w:rsidRPr="003469D1" w:rsidDel="00421D84" w:rsidRDefault="00A027D8" w:rsidP="00BE28D4">
            <w:pPr>
              <w:pStyle w:val="tabletext11"/>
              <w:tabs>
                <w:tab w:val="decimal" w:pos="1060"/>
              </w:tabs>
              <w:suppressAutoHyphens/>
              <w:rPr>
                <w:del w:id="34032" w:author="Author"/>
              </w:rPr>
            </w:pPr>
            <w:del w:id="34033" w:author="Author">
              <w:r w:rsidRPr="003469D1" w:rsidDel="00421D84">
                <w:delText>.63</w:delText>
              </w:r>
            </w:del>
          </w:p>
        </w:tc>
      </w:tr>
    </w:tbl>
    <w:p w14:paraId="1054D6DB" w14:textId="77777777" w:rsidR="00A027D8" w:rsidDel="00421D84" w:rsidRDefault="00A027D8" w:rsidP="00BE28D4">
      <w:pPr>
        <w:pStyle w:val="tablecaption"/>
        <w:suppressAutoHyphens/>
        <w:rPr>
          <w:del w:id="34034" w:author="Author"/>
        </w:rPr>
      </w:pPr>
      <w:del w:id="34035" w:author="Author">
        <w:r w:rsidRPr="003469D1" w:rsidDel="00421D84">
          <w:delText>Table 25.C.3.b. Fleets Physical Damage Coverages Factors</w:delText>
        </w:r>
      </w:del>
    </w:p>
    <w:p w14:paraId="21C3486E" w14:textId="77777777" w:rsidR="00A027D8" w:rsidDel="00421D84" w:rsidRDefault="00A027D8" w:rsidP="00BE28D4">
      <w:pPr>
        <w:pStyle w:val="isonormal"/>
        <w:jc w:val="left"/>
        <w:rPr>
          <w:del w:id="34036" w:author="Author"/>
        </w:rPr>
      </w:pPr>
    </w:p>
    <w:p w14:paraId="5BBE78A1" w14:textId="77777777" w:rsidR="00A027D8" w:rsidDel="00421D84" w:rsidRDefault="00A027D8" w:rsidP="00BE28D4">
      <w:pPr>
        <w:pStyle w:val="isonormal"/>
        <w:rPr>
          <w:del w:id="34037" w:author="Author"/>
        </w:rPr>
        <w:sectPr w:rsidR="00A027D8" w:rsidDel="00421D84" w:rsidSect="00437850">
          <w:pgSz w:w="12240" w:h="15840"/>
          <w:pgMar w:top="1735" w:right="960" w:bottom="1560" w:left="1200" w:header="575" w:footer="480" w:gutter="0"/>
          <w:cols w:space="480"/>
          <w:noEndnote/>
          <w:docGrid w:linePitch="326"/>
        </w:sectPr>
      </w:pPr>
    </w:p>
    <w:p w14:paraId="35269C12" w14:textId="77777777" w:rsidR="00A027D8" w:rsidRPr="00140EEB" w:rsidDel="00421D84" w:rsidRDefault="00A027D8" w:rsidP="00BE28D4">
      <w:pPr>
        <w:pStyle w:val="boxrule"/>
        <w:rPr>
          <w:del w:id="34038" w:author="Author"/>
        </w:rPr>
      </w:pPr>
      <w:del w:id="34039" w:author="Author">
        <w:r w:rsidRPr="00140EEB" w:rsidDel="00421D84">
          <w:lastRenderedPageBreak/>
          <w:delText>39.  PREMIUM DEVELOPMENT – OTHER THAN ZONE-RATED AUTOS</w:delText>
        </w:r>
      </w:del>
    </w:p>
    <w:p w14:paraId="253E2161" w14:textId="77777777" w:rsidR="00A027D8" w:rsidRPr="00140EEB" w:rsidDel="00421D84" w:rsidRDefault="00A027D8" w:rsidP="00BE28D4">
      <w:pPr>
        <w:pStyle w:val="blocktext1"/>
        <w:suppressAutoHyphens/>
        <w:rPr>
          <w:del w:id="34040" w:author="Author"/>
        </w:rPr>
      </w:pPr>
      <w:del w:id="34041" w:author="Author">
        <w:r w:rsidRPr="00140EEB" w:rsidDel="00421D84">
          <w:delText xml:space="preserve">Paragraphs </w:delText>
        </w:r>
        <w:r w:rsidRPr="00140EEB" w:rsidDel="00421D84">
          <w:rPr>
            <w:b/>
            <w:color w:val="000000"/>
          </w:rPr>
          <w:delText>B.2.</w:delText>
        </w:r>
        <w:r w:rsidRPr="00140EEB" w:rsidDel="00421D84">
          <w:rPr>
            <w:color w:val="000000"/>
          </w:rPr>
          <w:delText xml:space="preserve"> and </w:delText>
        </w:r>
        <w:r w:rsidRPr="00140EEB" w:rsidDel="00421D84">
          <w:rPr>
            <w:b/>
            <w:color w:val="000000"/>
          </w:rPr>
          <w:delText>B.3.</w:delText>
        </w:r>
        <w:r w:rsidRPr="00140EEB" w:rsidDel="00421D84">
          <w:rPr>
            <w:color w:val="000000"/>
          </w:rPr>
          <w:delText xml:space="preserve"> are</w:delText>
        </w:r>
        <w:r w:rsidRPr="00140EEB" w:rsidDel="00421D84">
          <w:delText xml:space="preserve"> replaced by the following:</w:delText>
        </w:r>
      </w:del>
    </w:p>
    <w:p w14:paraId="5B933A9D" w14:textId="77777777" w:rsidR="00A027D8" w:rsidRPr="00140EEB" w:rsidDel="00421D84" w:rsidRDefault="00A027D8" w:rsidP="00BE28D4">
      <w:pPr>
        <w:pStyle w:val="outlinehd2"/>
        <w:suppressAutoHyphens/>
        <w:rPr>
          <w:del w:id="34042" w:author="Author"/>
        </w:rPr>
      </w:pPr>
      <w:del w:id="34043" w:author="Author">
        <w:r w:rsidRPr="00140EEB" w:rsidDel="00421D84">
          <w:tab/>
          <w:delText>B.</w:delText>
        </w:r>
        <w:r w:rsidRPr="00140EEB" w:rsidDel="00421D84">
          <w:tab/>
          <w:delText>Determination Of Classification Rating Factor And Class Code</w:delText>
        </w:r>
      </w:del>
    </w:p>
    <w:p w14:paraId="3A3C719A" w14:textId="77777777" w:rsidR="00A027D8" w:rsidRPr="00140EEB" w:rsidDel="00421D84" w:rsidRDefault="00A027D8" w:rsidP="00BE28D4">
      <w:pPr>
        <w:pStyle w:val="outlinetxt3"/>
        <w:suppressAutoHyphens/>
        <w:rPr>
          <w:del w:id="34044" w:author="Author"/>
        </w:rPr>
      </w:pPr>
      <w:del w:id="34045" w:author="Author">
        <w:r w:rsidRPr="00140EEB" w:rsidDel="00421D84">
          <w:rPr>
            <w:b/>
          </w:rPr>
          <w:tab/>
          <w:delText>2.</w:delText>
        </w:r>
        <w:r w:rsidRPr="00140EEB" w:rsidDel="00421D84">
          <w:rPr>
            <w:b/>
          </w:rPr>
          <w:tab/>
        </w:r>
        <w:r w:rsidRPr="00140EEB" w:rsidDel="00421D84">
          <w:delText xml:space="preserve">Determine the primary classification code and rating factor from Rule </w:delText>
        </w:r>
        <w:r w:rsidRPr="00140EEB" w:rsidDel="00421D84">
          <w:rPr>
            <w:b/>
          </w:rPr>
          <w:delText>40.</w:delText>
        </w:r>
        <w:r w:rsidRPr="00140EEB" w:rsidDel="00421D84">
          <w:delText xml:space="preserve"> based on use class and radius class. For van pools and limousines, the rating factor is based on seating capacity.</w:delText>
        </w:r>
      </w:del>
    </w:p>
    <w:p w14:paraId="3BDEEF3F" w14:textId="77777777" w:rsidR="00A027D8" w:rsidRPr="00140EEB" w:rsidDel="00421D84" w:rsidRDefault="00A027D8" w:rsidP="00BE28D4">
      <w:pPr>
        <w:pStyle w:val="outlinetxt3"/>
        <w:suppressAutoHyphens/>
        <w:rPr>
          <w:del w:id="34046" w:author="Author"/>
        </w:rPr>
      </w:pPr>
      <w:del w:id="34047" w:author="Author">
        <w:r w:rsidRPr="00140EEB" w:rsidDel="00421D84">
          <w:rPr>
            <w:b/>
          </w:rPr>
          <w:tab/>
          <w:delText>3.</w:delText>
        </w:r>
        <w:r w:rsidRPr="00140EEB" w:rsidDel="00421D84">
          <w:rPr>
            <w:b/>
          </w:rPr>
          <w:tab/>
        </w:r>
        <w:r w:rsidRPr="00140EEB" w:rsidDel="00421D84">
          <w:delText xml:space="preserve">Except for taxicabs, paratransits, car service, van pools and limousines (other than airport limousines), determine the secondary classification code and rating factor from Rule </w:delText>
        </w:r>
        <w:r w:rsidRPr="00140EEB" w:rsidDel="00421D84">
          <w:rPr>
            <w:b/>
          </w:rPr>
          <w:delText>40.</w:delText>
        </w:r>
        <w:r w:rsidRPr="00140EEB" w:rsidDel="00421D84">
          <w:delText xml:space="preserve"> based on the seating capacity.</w:delText>
        </w:r>
      </w:del>
    </w:p>
    <w:p w14:paraId="728D169B" w14:textId="77777777" w:rsidR="00A027D8" w:rsidRPr="00140EEB" w:rsidDel="00421D84" w:rsidRDefault="00A027D8" w:rsidP="00BE28D4">
      <w:pPr>
        <w:pStyle w:val="blocktext1"/>
        <w:suppressAutoHyphens/>
        <w:rPr>
          <w:del w:id="34048" w:author="Author"/>
        </w:rPr>
      </w:pPr>
      <w:del w:id="34049" w:author="Author">
        <w:r w:rsidRPr="00140EEB" w:rsidDel="00421D84">
          <w:delText xml:space="preserve">Paragraph </w:delText>
        </w:r>
        <w:r w:rsidRPr="00140EEB" w:rsidDel="00421D84">
          <w:rPr>
            <w:b/>
            <w:color w:val="000000"/>
          </w:rPr>
          <w:delText>C.2.b.</w:delText>
        </w:r>
        <w:r w:rsidRPr="00140EEB" w:rsidDel="00421D84">
          <w:delText xml:space="preserve"> is replaced by the following:</w:delText>
        </w:r>
      </w:del>
    </w:p>
    <w:p w14:paraId="29A92688" w14:textId="77777777" w:rsidR="00A027D8" w:rsidRPr="00140EEB" w:rsidDel="00421D84" w:rsidRDefault="00A027D8" w:rsidP="00BE28D4">
      <w:pPr>
        <w:pStyle w:val="outlinehd2"/>
        <w:suppressAutoHyphens/>
        <w:rPr>
          <w:del w:id="34050" w:author="Author"/>
        </w:rPr>
      </w:pPr>
      <w:del w:id="34051" w:author="Author">
        <w:r w:rsidRPr="00140EEB" w:rsidDel="00421D84">
          <w:tab/>
          <w:delText>C.</w:delText>
        </w:r>
        <w:r w:rsidRPr="00140EEB" w:rsidDel="00421D84">
          <w:tab/>
          <w:delText>Premium Computation</w:delText>
        </w:r>
      </w:del>
    </w:p>
    <w:p w14:paraId="5937EA60" w14:textId="77777777" w:rsidR="00A027D8" w:rsidRPr="00140EEB" w:rsidDel="00421D84" w:rsidRDefault="00A027D8" w:rsidP="00BE28D4">
      <w:pPr>
        <w:pStyle w:val="outlinehd3"/>
        <w:suppressAutoHyphens/>
        <w:rPr>
          <w:del w:id="34052" w:author="Author"/>
        </w:rPr>
      </w:pPr>
      <w:del w:id="34053" w:author="Author">
        <w:r w:rsidRPr="00140EEB" w:rsidDel="00421D84">
          <w:tab/>
          <w:delText>2.</w:delText>
        </w:r>
        <w:r w:rsidRPr="00140EEB" w:rsidDel="00421D84">
          <w:tab/>
          <w:delText>Liability, Basic No-fault And Medical Payments Coverages</w:delText>
        </w:r>
      </w:del>
    </w:p>
    <w:p w14:paraId="51273CD7" w14:textId="77777777" w:rsidR="00A027D8" w:rsidRPr="00140EEB" w:rsidDel="00421D84" w:rsidRDefault="00A027D8" w:rsidP="00BE28D4">
      <w:pPr>
        <w:pStyle w:val="outlinetxt4"/>
        <w:suppressAutoHyphens/>
        <w:rPr>
          <w:del w:id="34054" w:author="Author"/>
        </w:rPr>
      </w:pPr>
      <w:del w:id="34055" w:author="Author">
        <w:r w:rsidRPr="00140EEB" w:rsidDel="00421D84">
          <w:rPr>
            <w:b/>
          </w:rPr>
          <w:tab/>
          <w:delText>b.</w:delText>
        </w:r>
        <w:r w:rsidRPr="00140EEB" w:rsidDel="00421D84">
          <w:rPr>
            <w:b/>
          </w:rPr>
          <w:tab/>
        </w:r>
        <w:r w:rsidRPr="00140EEB" w:rsidDel="00421D84">
          <w:delText>For fleets, multiply the result by the following factors:</w:delText>
        </w:r>
      </w:del>
    </w:p>
    <w:p w14:paraId="6955E762" w14:textId="77777777" w:rsidR="00A027D8" w:rsidRPr="00140EEB" w:rsidDel="00421D84" w:rsidRDefault="00A027D8" w:rsidP="00BE28D4">
      <w:pPr>
        <w:pStyle w:val="space4"/>
        <w:suppressAutoHyphens/>
        <w:rPr>
          <w:del w:id="340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A027D8" w:rsidRPr="00140EEB" w:rsidDel="00421D84" w14:paraId="5624DFC3" w14:textId="77777777" w:rsidTr="002F1572">
        <w:trPr>
          <w:cantSplit/>
          <w:trHeight w:val="190"/>
          <w:del w:id="34057" w:author="Author"/>
        </w:trPr>
        <w:tc>
          <w:tcPr>
            <w:tcW w:w="200" w:type="dxa"/>
            <w:tcBorders>
              <w:top w:val="nil"/>
              <w:left w:val="nil"/>
              <w:bottom w:val="nil"/>
              <w:right w:val="nil"/>
            </w:tcBorders>
          </w:tcPr>
          <w:p w14:paraId="1F9A8E4B" w14:textId="77777777" w:rsidR="00A027D8" w:rsidRPr="00140EEB" w:rsidDel="00421D84" w:rsidRDefault="00A027D8" w:rsidP="00BE28D4">
            <w:pPr>
              <w:pStyle w:val="tablehead"/>
              <w:suppressAutoHyphens/>
              <w:rPr>
                <w:del w:id="34058" w:author="Author"/>
              </w:rPr>
            </w:pPr>
          </w:p>
        </w:tc>
        <w:tc>
          <w:tcPr>
            <w:tcW w:w="2400" w:type="dxa"/>
            <w:tcBorders>
              <w:top w:val="single" w:sz="6" w:space="0" w:color="auto"/>
              <w:left w:val="single" w:sz="6" w:space="0" w:color="auto"/>
              <w:bottom w:val="nil"/>
              <w:right w:val="single" w:sz="6" w:space="0" w:color="auto"/>
            </w:tcBorders>
          </w:tcPr>
          <w:p w14:paraId="0751981C" w14:textId="77777777" w:rsidR="00A027D8" w:rsidRPr="00140EEB" w:rsidDel="00421D84" w:rsidRDefault="00A027D8" w:rsidP="00BE28D4">
            <w:pPr>
              <w:pStyle w:val="tablehead"/>
              <w:suppressAutoHyphens/>
              <w:rPr>
                <w:del w:id="34059" w:author="Author"/>
              </w:rPr>
            </w:pPr>
            <w:del w:id="34060" w:author="Author">
              <w:r w:rsidRPr="00140EEB" w:rsidDel="00421D84">
                <w:delText>Vehicle Type</w:delText>
              </w:r>
            </w:del>
          </w:p>
        </w:tc>
        <w:tc>
          <w:tcPr>
            <w:tcW w:w="2400" w:type="dxa"/>
            <w:tcBorders>
              <w:top w:val="single" w:sz="6" w:space="0" w:color="auto"/>
              <w:left w:val="single" w:sz="6" w:space="0" w:color="auto"/>
              <w:bottom w:val="nil"/>
              <w:right w:val="single" w:sz="6" w:space="0" w:color="auto"/>
            </w:tcBorders>
          </w:tcPr>
          <w:p w14:paraId="60451AE0" w14:textId="77777777" w:rsidR="00A027D8" w:rsidRPr="00140EEB" w:rsidDel="00421D84" w:rsidRDefault="00A027D8" w:rsidP="00BE28D4">
            <w:pPr>
              <w:pStyle w:val="tablehead"/>
              <w:suppressAutoHyphens/>
              <w:rPr>
                <w:del w:id="34061" w:author="Author"/>
              </w:rPr>
            </w:pPr>
            <w:del w:id="34062" w:author="Author">
              <w:r w:rsidRPr="00140EEB" w:rsidDel="00421D84">
                <w:delText>Factor</w:delText>
              </w:r>
            </w:del>
          </w:p>
        </w:tc>
      </w:tr>
      <w:tr w:rsidR="00A027D8" w:rsidRPr="00140EEB" w:rsidDel="00421D84" w14:paraId="152AA44C" w14:textId="77777777" w:rsidTr="002F1572">
        <w:trPr>
          <w:cantSplit/>
          <w:trHeight w:val="190"/>
          <w:del w:id="34063" w:author="Author"/>
        </w:trPr>
        <w:tc>
          <w:tcPr>
            <w:tcW w:w="200" w:type="dxa"/>
            <w:tcBorders>
              <w:top w:val="nil"/>
              <w:left w:val="nil"/>
              <w:bottom w:val="nil"/>
              <w:right w:val="nil"/>
            </w:tcBorders>
          </w:tcPr>
          <w:p w14:paraId="5FA91441" w14:textId="77777777" w:rsidR="00A027D8" w:rsidRPr="00140EEB" w:rsidDel="00421D84" w:rsidRDefault="00A027D8" w:rsidP="00BE28D4">
            <w:pPr>
              <w:pStyle w:val="tabletext11"/>
              <w:suppressAutoHyphens/>
              <w:rPr>
                <w:del w:id="34064" w:author="Author"/>
              </w:rPr>
            </w:pPr>
          </w:p>
        </w:tc>
        <w:tc>
          <w:tcPr>
            <w:tcW w:w="2400" w:type="dxa"/>
            <w:tcBorders>
              <w:top w:val="single" w:sz="6" w:space="0" w:color="auto"/>
              <w:left w:val="single" w:sz="6" w:space="0" w:color="auto"/>
              <w:bottom w:val="single" w:sz="6" w:space="0" w:color="auto"/>
              <w:right w:val="single" w:sz="6" w:space="0" w:color="auto"/>
            </w:tcBorders>
          </w:tcPr>
          <w:p w14:paraId="747AE856" w14:textId="77777777" w:rsidR="00A027D8" w:rsidRPr="00140EEB" w:rsidDel="00421D84" w:rsidRDefault="00A027D8" w:rsidP="00BE28D4">
            <w:pPr>
              <w:pStyle w:val="tabletext11"/>
              <w:suppressAutoHyphens/>
              <w:rPr>
                <w:del w:id="34065" w:author="Author"/>
              </w:rPr>
            </w:pPr>
            <w:del w:id="34066" w:author="Author">
              <w:r w:rsidRPr="00140EEB" w:rsidDel="00421D84">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2A302C92" w14:textId="77777777" w:rsidR="00A027D8" w:rsidRPr="00140EEB" w:rsidDel="00421D84" w:rsidRDefault="00A027D8" w:rsidP="00BE28D4">
            <w:pPr>
              <w:pStyle w:val="tabletext11"/>
              <w:tabs>
                <w:tab w:val="decimal" w:pos="1000"/>
              </w:tabs>
              <w:suppressAutoHyphens/>
              <w:rPr>
                <w:del w:id="34067" w:author="Author"/>
              </w:rPr>
            </w:pPr>
            <w:del w:id="34068" w:author="Author">
              <w:r w:rsidRPr="00140EEB" w:rsidDel="00421D84">
                <w:delText>1.10</w:delText>
              </w:r>
            </w:del>
          </w:p>
        </w:tc>
      </w:tr>
      <w:tr w:rsidR="00A027D8" w:rsidRPr="00140EEB" w:rsidDel="00421D84" w14:paraId="10977FE2" w14:textId="77777777" w:rsidTr="002F1572">
        <w:trPr>
          <w:cantSplit/>
          <w:trHeight w:val="190"/>
          <w:del w:id="34069" w:author="Author"/>
        </w:trPr>
        <w:tc>
          <w:tcPr>
            <w:tcW w:w="200" w:type="dxa"/>
            <w:tcBorders>
              <w:top w:val="nil"/>
              <w:left w:val="nil"/>
              <w:bottom w:val="nil"/>
              <w:right w:val="nil"/>
            </w:tcBorders>
          </w:tcPr>
          <w:p w14:paraId="1FEDC77C" w14:textId="77777777" w:rsidR="00A027D8" w:rsidRPr="00140EEB" w:rsidDel="00421D84" w:rsidRDefault="00A027D8" w:rsidP="00BE28D4">
            <w:pPr>
              <w:pStyle w:val="tabletext11"/>
              <w:suppressAutoHyphens/>
              <w:rPr>
                <w:del w:id="34070" w:author="Author"/>
              </w:rPr>
            </w:pPr>
          </w:p>
        </w:tc>
        <w:tc>
          <w:tcPr>
            <w:tcW w:w="2400" w:type="dxa"/>
            <w:tcBorders>
              <w:top w:val="single" w:sz="6" w:space="0" w:color="auto"/>
              <w:left w:val="single" w:sz="6" w:space="0" w:color="auto"/>
              <w:bottom w:val="single" w:sz="6" w:space="0" w:color="auto"/>
              <w:right w:val="single" w:sz="6" w:space="0" w:color="auto"/>
            </w:tcBorders>
          </w:tcPr>
          <w:p w14:paraId="000AABA7" w14:textId="77777777" w:rsidR="00A027D8" w:rsidRPr="00140EEB" w:rsidDel="00421D84" w:rsidRDefault="00A027D8" w:rsidP="00BE28D4">
            <w:pPr>
              <w:pStyle w:val="tabletext11"/>
              <w:suppressAutoHyphens/>
              <w:rPr>
                <w:del w:id="34071" w:author="Author"/>
              </w:rPr>
            </w:pPr>
            <w:del w:id="34072" w:author="Author">
              <w:r w:rsidRPr="00140EEB" w:rsidDel="00421D84">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3467E3B6" w14:textId="77777777" w:rsidR="00A027D8" w:rsidRPr="00140EEB" w:rsidDel="00421D84" w:rsidRDefault="00A027D8" w:rsidP="00BE28D4">
            <w:pPr>
              <w:pStyle w:val="tabletext11"/>
              <w:tabs>
                <w:tab w:val="decimal" w:pos="1000"/>
              </w:tabs>
              <w:suppressAutoHyphens/>
              <w:rPr>
                <w:del w:id="34073" w:author="Author"/>
              </w:rPr>
            </w:pPr>
            <w:del w:id="34074" w:author="Author">
              <w:r w:rsidRPr="00140EEB" w:rsidDel="00421D84">
                <w:delText>1.20</w:delText>
              </w:r>
            </w:del>
          </w:p>
        </w:tc>
      </w:tr>
    </w:tbl>
    <w:p w14:paraId="1F11BC26" w14:textId="77777777" w:rsidR="00A027D8" w:rsidRPr="00140EEB" w:rsidDel="00421D84" w:rsidRDefault="00A027D8" w:rsidP="00BE28D4">
      <w:pPr>
        <w:pStyle w:val="tablecaption"/>
        <w:suppressAutoHyphens/>
        <w:rPr>
          <w:del w:id="34075" w:author="Author"/>
        </w:rPr>
      </w:pPr>
      <w:del w:id="34076" w:author="Author">
        <w:r w:rsidRPr="00140EEB" w:rsidDel="00421D84">
          <w:delText>Table 39.C.2.b. Liability, Basic No-fault And Medical Payments Coverages Factors</w:delText>
        </w:r>
      </w:del>
    </w:p>
    <w:p w14:paraId="066BB661" w14:textId="77777777" w:rsidR="00A027D8" w:rsidRPr="00140EEB" w:rsidDel="00421D84" w:rsidRDefault="00A027D8" w:rsidP="00BE28D4">
      <w:pPr>
        <w:pStyle w:val="isonormal"/>
        <w:suppressAutoHyphens/>
        <w:rPr>
          <w:del w:id="34077" w:author="Author"/>
        </w:rPr>
      </w:pPr>
    </w:p>
    <w:p w14:paraId="6D406008" w14:textId="77777777" w:rsidR="00A027D8" w:rsidRPr="00140EEB" w:rsidDel="00421D84" w:rsidRDefault="00A027D8" w:rsidP="00BE28D4">
      <w:pPr>
        <w:pStyle w:val="blocktext1"/>
        <w:suppressAutoHyphens/>
        <w:rPr>
          <w:del w:id="34078" w:author="Author"/>
        </w:rPr>
      </w:pPr>
      <w:del w:id="34079" w:author="Author">
        <w:r w:rsidRPr="00140EEB" w:rsidDel="00421D84">
          <w:delText xml:space="preserve">The following is added to Paragraph </w:delText>
        </w:r>
        <w:r w:rsidRPr="00140EEB" w:rsidDel="00421D84">
          <w:rPr>
            <w:b/>
          </w:rPr>
          <w:delText>C.2.:</w:delText>
        </w:r>
      </w:del>
    </w:p>
    <w:p w14:paraId="59B106F8" w14:textId="77777777" w:rsidR="00A027D8" w:rsidRPr="00140EEB" w:rsidDel="00421D84" w:rsidRDefault="00A027D8" w:rsidP="00BE28D4">
      <w:pPr>
        <w:pStyle w:val="outlinetxt4"/>
        <w:suppressAutoHyphens/>
        <w:rPr>
          <w:del w:id="34080" w:author="Author"/>
        </w:rPr>
      </w:pPr>
      <w:del w:id="34081" w:author="Author">
        <w:r w:rsidRPr="00140EEB" w:rsidDel="00421D84">
          <w:tab/>
        </w:r>
        <w:r w:rsidRPr="00140EEB" w:rsidDel="00421D84">
          <w:rPr>
            <w:b/>
          </w:rPr>
          <w:delText>d.</w:delText>
        </w:r>
        <w:r w:rsidRPr="00140EEB" w:rsidDel="00421D84">
          <w:tab/>
          <w:delText>For public autos that are equipped with a mechanical lift and that have Liability Coverage, Medical Payments Coverage or No-fault Coverage, multiply the result by the following factor:</w:delText>
        </w:r>
      </w:del>
    </w:p>
    <w:p w14:paraId="77653FDE" w14:textId="77777777" w:rsidR="00A027D8" w:rsidRPr="00140EEB" w:rsidDel="00421D84" w:rsidRDefault="00A027D8" w:rsidP="00BE28D4">
      <w:pPr>
        <w:pStyle w:val="space4"/>
        <w:suppressAutoHyphens/>
        <w:rPr>
          <w:del w:id="3408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27D8" w:rsidRPr="00140EEB" w:rsidDel="00421D84" w14:paraId="7B9932FB" w14:textId="77777777" w:rsidTr="002F1572">
        <w:trPr>
          <w:cantSplit/>
          <w:trHeight w:val="190"/>
          <w:del w:id="34083" w:author="Author"/>
        </w:trPr>
        <w:tc>
          <w:tcPr>
            <w:tcW w:w="200" w:type="dxa"/>
            <w:tcBorders>
              <w:top w:val="nil"/>
              <w:left w:val="nil"/>
              <w:bottom w:val="nil"/>
              <w:right w:val="nil"/>
            </w:tcBorders>
          </w:tcPr>
          <w:p w14:paraId="02501772" w14:textId="77777777" w:rsidR="00A027D8" w:rsidRPr="00140EEB" w:rsidDel="00421D84" w:rsidRDefault="00A027D8" w:rsidP="00BE28D4">
            <w:pPr>
              <w:pStyle w:val="tablehead"/>
              <w:suppressAutoHyphens/>
              <w:rPr>
                <w:del w:id="34084" w:author="Author"/>
              </w:rPr>
            </w:pPr>
          </w:p>
        </w:tc>
        <w:tc>
          <w:tcPr>
            <w:tcW w:w="4800" w:type="dxa"/>
            <w:tcBorders>
              <w:top w:val="single" w:sz="6" w:space="0" w:color="auto"/>
              <w:left w:val="single" w:sz="6" w:space="0" w:color="auto"/>
              <w:bottom w:val="single" w:sz="6" w:space="0" w:color="auto"/>
              <w:right w:val="single" w:sz="6" w:space="0" w:color="auto"/>
            </w:tcBorders>
          </w:tcPr>
          <w:p w14:paraId="55A02430" w14:textId="77777777" w:rsidR="00A027D8" w:rsidRPr="00140EEB" w:rsidDel="00421D84" w:rsidRDefault="00A027D8" w:rsidP="00BE28D4">
            <w:pPr>
              <w:pStyle w:val="tablehead"/>
              <w:suppressAutoHyphens/>
              <w:rPr>
                <w:del w:id="34085" w:author="Author"/>
              </w:rPr>
            </w:pPr>
            <w:del w:id="34086" w:author="Author">
              <w:r w:rsidRPr="00140EEB" w:rsidDel="00421D84">
                <w:delText>Factor</w:delText>
              </w:r>
            </w:del>
          </w:p>
        </w:tc>
      </w:tr>
      <w:tr w:rsidR="00A027D8" w:rsidRPr="00140EEB" w:rsidDel="00421D84" w14:paraId="1DF6B1C0" w14:textId="77777777" w:rsidTr="002F1572">
        <w:trPr>
          <w:cantSplit/>
          <w:trHeight w:val="190"/>
          <w:del w:id="34087" w:author="Author"/>
        </w:trPr>
        <w:tc>
          <w:tcPr>
            <w:tcW w:w="200" w:type="dxa"/>
            <w:tcBorders>
              <w:top w:val="nil"/>
              <w:left w:val="nil"/>
              <w:bottom w:val="nil"/>
              <w:right w:val="nil"/>
            </w:tcBorders>
          </w:tcPr>
          <w:p w14:paraId="3F45CD75" w14:textId="77777777" w:rsidR="00A027D8" w:rsidRPr="00140EEB" w:rsidDel="00421D84" w:rsidRDefault="00A027D8" w:rsidP="00BE28D4">
            <w:pPr>
              <w:pStyle w:val="tabletext11"/>
              <w:suppressAutoHyphens/>
              <w:jc w:val="center"/>
              <w:rPr>
                <w:del w:id="34088" w:author="Author"/>
              </w:rPr>
            </w:pPr>
          </w:p>
        </w:tc>
        <w:tc>
          <w:tcPr>
            <w:tcW w:w="4800" w:type="dxa"/>
            <w:tcBorders>
              <w:top w:val="single" w:sz="6" w:space="0" w:color="auto"/>
              <w:left w:val="single" w:sz="6" w:space="0" w:color="auto"/>
              <w:bottom w:val="single" w:sz="6" w:space="0" w:color="auto"/>
              <w:right w:val="single" w:sz="6" w:space="0" w:color="auto"/>
            </w:tcBorders>
          </w:tcPr>
          <w:p w14:paraId="73E7C829" w14:textId="77777777" w:rsidR="00A027D8" w:rsidRPr="00140EEB" w:rsidDel="00421D84" w:rsidRDefault="00A027D8" w:rsidP="00BE28D4">
            <w:pPr>
              <w:pStyle w:val="tabletext11"/>
              <w:tabs>
                <w:tab w:val="decimal" w:pos="2240"/>
              </w:tabs>
              <w:suppressAutoHyphens/>
              <w:rPr>
                <w:del w:id="34089" w:author="Author"/>
              </w:rPr>
            </w:pPr>
            <w:del w:id="34090" w:author="Author">
              <w:r w:rsidRPr="00140EEB" w:rsidDel="00421D84">
                <w:delText>1.10</w:delText>
              </w:r>
            </w:del>
          </w:p>
        </w:tc>
      </w:tr>
    </w:tbl>
    <w:p w14:paraId="1C0DD91C" w14:textId="77777777" w:rsidR="00A027D8" w:rsidRPr="00140EEB" w:rsidDel="00421D84" w:rsidRDefault="00A027D8" w:rsidP="00BE28D4">
      <w:pPr>
        <w:pStyle w:val="tablecaption"/>
        <w:suppressAutoHyphens/>
        <w:rPr>
          <w:del w:id="34091" w:author="Author"/>
        </w:rPr>
      </w:pPr>
      <w:del w:id="34092" w:author="Author">
        <w:r w:rsidRPr="00140EEB" w:rsidDel="00421D84">
          <w:delText>Table 39</w:delText>
        </w:r>
        <w:r w:rsidRPr="00140EEB" w:rsidDel="00421D84">
          <w:rPr>
            <w:rStyle w:val="tablelink"/>
            <w:b/>
            <w:color w:val="000000"/>
          </w:rPr>
          <w:delText>.C.2.d.</w:delText>
        </w:r>
        <w:r w:rsidRPr="00140EEB" w:rsidDel="00421D84">
          <w:delText xml:space="preserve"> Mechanical Lift Factor</w:delText>
        </w:r>
      </w:del>
    </w:p>
    <w:p w14:paraId="5A4ED027" w14:textId="77777777" w:rsidR="00A027D8" w:rsidRPr="00140EEB" w:rsidDel="00421D84" w:rsidRDefault="00A027D8" w:rsidP="00BE28D4">
      <w:pPr>
        <w:pStyle w:val="isonormal"/>
        <w:suppressAutoHyphens/>
        <w:rPr>
          <w:del w:id="34093" w:author="Author"/>
        </w:rPr>
      </w:pPr>
    </w:p>
    <w:p w14:paraId="1C943EDD" w14:textId="77777777" w:rsidR="00A027D8" w:rsidRPr="00140EEB" w:rsidDel="00421D84" w:rsidRDefault="00A027D8" w:rsidP="00BE28D4">
      <w:pPr>
        <w:pStyle w:val="blocktext1"/>
        <w:suppressAutoHyphens/>
        <w:rPr>
          <w:del w:id="34094" w:author="Author"/>
        </w:rPr>
      </w:pPr>
      <w:del w:id="34095" w:author="Author">
        <w:r w:rsidRPr="00140EEB" w:rsidDel="00421D84">
          <w:delText xml:space="preserve">Paragraph </w:delText>
        </w:r>
        <w:r w:rsidRPr="00140EEB" w:rsidDel="00421D84">
          <w:rPr>
            <w:b/>
            <w:color w:val="000000"/>
          </w:rPr>
          <w:delText>C.3.d.</w:delText>
        </w:r>
        <w:r w:rsidRPr="00140EEB" w:rsidDel="00421D84">
          <w:delText xml:space="preserve"> is replaced by the following:</w:delText>
        </w:r>
      </w:del>
    </w:p>
    <w:p w14:paraId="7E3C5DD4" w14:textId="77777777" w:rsidR="00A027D8" w:rsidRPr="00140EEB" w:rsidDel="00421D84" w:rsidRDefault="00A027D8" w:rsidP="00BE28D4">
      <w:pPr>
        <w:pStyle w:val="outlinehd3"/>
        <w:suppressAutoHyphens/>
        <w:rPr>
          <w:del w:id="34096" w:author="Author"/>
        </w:rPr>
      </w:pPr>
      <w:del w:id="34097" w:author="Author">
        <w:r w:rsidRPr="00140EEB" w:rsidDel="00421D84">
          <w:tab/>
          <w:delText>3.</w:delText>
        </w:r>
        <w:r w:rsidRPr="00140EEB" w:rsidDel="00421D84">
          <w:tab/>
          <w:delText>Physical Damage Coverages</w:delText>
        </w:r>
      </w:del>
    </w:p>
    <w:p w14:paraId="6CE87B09" w14:textId="77777777" w:rsidR="00A027D8" w:rsidRPr="00140EEB" w:rsidDel="00421D84" w:rsidRDefault="00A027D8" w:rsidP="00BE28D4">
      <w:pPr>
        <w:pStyle w:val="outlinetxt4"/>
        <w:suppressAutoHyphens/>
        <w:rPr>
          <w:del w:id="34098" w:author="Author"/>
        </w:rPr>
      </w:pPr>
      <w:del w:id="34099" w:author="Author">
        <w:r w:rsidRPr="00140EEB" w:rsidDel="00421D84">
          <w:rPr>
            <w:b/>
          </w:rPr>
          <w:tab/>
          <w:delText>d.</w:delText>
        </w:r>
        <w:r w:rsidRPr="00140EEB" w:rsidDel="00421D84">
          <w:rPr>
            <w:b/>
          </w:rPr>
          <w:tab/>
        </w:r>
        <w:r w:rsidRPr="00140EEB" w:rsidDel="00421D84">
          <w:delText>For other than collision coverage on fleets, multiply the result by the following factors:</w:delText>
        </w:r>
      </w:del>
    </w:p>
    <w:p w14:paraId="2DC4ED33" w14:textId="77777777" w:rsidR="00A027D8" w:rsidRPr="00140EEB" w:rsidDel="00421D84" w:rsidRDefault="00A027D8" w:rsidP="00BE28D4">
      <w:pPr>
        <w:pStyle w:val="space4"/>
        <w:suppressAutoHyphens/>
        <w:rPr>
          <w:del w:id="3410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A027D8" w:rsidRPr="00140EEB" w:rsidDel="00421D84" w14:paraId="7ED8BE1C" w14:textId="77777777" w:rsidTr="002F1572">
        <w:trPr>
          <w:cantSplit/>
          <w:trHeight w:val="190"/>
          <w:del w:id="34101" w:author="Author"/>
        </w:trPr>
        <w:tc>
          <w:tcPr>
            <w:tcW w:w="200" w:type="dxa"/>
            <w:tcBorders>
              <w:top w:val="nil"/>
              <w:left w:val="nil"/>
              <w:bottom w:val="nil"/>
              <w:right w:val="nil"/>
            </w:tcBorders>
          </w:tcPr>
          <w:p w14:paraId="76CC8AC7" w14:textId="77777777" w:rsidR="00A027D8" w:rsidRPr="00140EEB" w:rsidDel="00421D84" w:rsidRDefault="00A027D8" w:rsidP="00BE28D4">
            <w:pPr>
              <w:pStyle w:val="tablehead"/>
              <w:suppressAutoHyphens/>
              <w:rPr>
                <w:del w:id="34102" w:author="Author"/>
              </w:rPr>
            </w:pPr>
          </w:p>
        </w:tc>
        <w:tc>
          <w:tcPr>
            <w:tcW w:w="2220" w:type="dxa"/>
            <w:tcBorders>
              <w:top w:val="single" w:sz="6" w:space="0" w:color="auto"/>
              <w:left w:val="single" w:sz="6" w:space="0" w:color="auto"/>
              <w:bottom w:val="nil"/>
              <w:right w:val="single" w:sz="6" w:space="0" w:color="auto"/>
            </w:tcBorders>
          </w:tcPr>
          <w:p w14:paraId="1FF4D88D" w14:textId="77777777" w:rsidR="00A027D8" w:rsidRPr="00140EEB" w:rsidDel="00421D84" w:rsidRDefault="00A027D8" w:rsidP="00BE28D4">
            <w:pPr>
              <w:pStyle w:val="tablehead"/>
              <w:suppressAutoHyphens/>
              <w:rPr>
                <w:del w:id="34103" w:author="Author"/>
              </w:rPr>
            </w:pPr>
            <w:del w:id="34104" w:author="Author">
              <w:r w:rsidRPr="00140EEB" w:rsidDel="00421D84">
                <w:delText>Vehicle Type</w:delText>
              </w:r>
            </w:del>
          </w:p>
        </w:tc>
        <w:tc>
          <w:tcPr>
            <w:tcW w:w="2580" w:type="dxa"/>
            <w:tcBorders>
              <w:top w:val="single" w:sz="6" w:space="0" w:color="auto"/>
              <w:left w:val="single" w:sz="6" w:space="0" w:color="auto"/>
              <w:bottom w:val="nil"/>
              <w:right w:val="single" w:sz="6" w:space="0" w:color="auto"/>
            </w:tcBorders>
          </w:tcPr>
          <w:p w14:paraId="0F244E33" w14:textId="77777777" w:rsidR="00A027D8" w:rsidRPr="00140EEB" w:rsidDel="00421D84" w:rsidRDefault="00A027D8" w:rsidP="00BE28D4">
            <w:pPr>
              <w:pStyle w:val="tablehead"/>
              <w:suppressAutoHyphens/>
              <w:rPr>
                <w:del w:id="34105" w:author="Author"/>
              </w:rPr>
            </w:pPr>
            <w:del w:id="34106" w:author="Author">
              <w:r w:rsidRPr="00140EEB" w:rsidDel="00421D84">
                <w:delText>Other Than Collision Factor</w:delText>
              </w:r>
            </w:del>
          </w:p>
        </w:tc>
      </w:tr>
      <w:tr w:rsidR="00A027D8" w:rsidRPr="00140EEB" w:rsidDel="00421D84" w14:paraId="35380EBD" w14:textId="77777777" w:rsidTr="002F1572">
        <w:trPr>
          <w:cantSplit/>
          <w:trHeight w:val="190"/>
          <w:del w:id="34107" w:author="Author"/>
        </w:trPr>
        <w:tc>
          <w:tcPr>
            <w:tcW w:w="200" w:type="dxa"/>
            <w:tcBorders>
              <w:top w:val="nil"/>
              <w:left w:val="nil"/>
              <w:bottom w:val="nil"/>
              <w:right w:val="nil"/>
            </w:tcBorders>
          </w:tcPr>
          <w:p w14:paraId="5C02323B" w14:textId="77777777" w:rsidR="00A027D8" w:rsidRPr="00140EEB" w:rsidDel="00421D84" w:rsidRDefault="00A027D8" w:rsidP="00BE28D4">
            <w:pPr>
              <w:pStyle w:val="tabletext11"/>
              <w:suppressAutoHyphens/>
              <w:rPr>
                <w:del w:id="34108" w:author="Author"/>
              </w:rPr>
            </w:pPr>
          </w:p>
        </w:tc>
        <w:tc>
          <w:tcPr>
            <w:tcW w:w="2220" w:type="dxa"/>
            <w:tcBorders>
              <w:top w:val="single" w:sz="6" w:space="0" w:color="auto"/>
              <w:left w:val="single" w:sz="6" w:space="0" w:color="auto"/>
              <w:bottom w:val="single" w:sz="6" w:space="0" w:color="auto"/>
              <w:right w:val="single" w:sz="6" w:space="0" w:color="auto"/>
            </w:tcBorders>
          </w:tcPr>
          <w:p w14:paraId="5B4DD73A" w14:textId="77777777" w:rsidR="00A027D8" w:rsidRPr="00140EEB" w:rsidDel="00421D84" w:rsidRDefault="00A027D8" w:rsidP="00BE28D4">
            <w:pPr>
              <w:pStyle w:val="tabletext11"/>
              <w:suppressAutoHyphens/>
              <w:rPr>
                <w:del w:id="34109" w:author="Author"/>
              </w:rPr>
            </w:pPr>
            <w:del w:id="34110" w:author="Author">
              <w:r w:rsidRPr="00140EEB" w:rsidDel="00421D84">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5446A516" w14:textId="77777777" w:rsidR="00A027D8" w:rsidRPr="00140EEB" w:rsidDel="00421D84" w:rsidRDefault="00A027D8" w:rsidP="00BE28D4">
            <w:pPr>
              <w:pStyle w:val="tabletext11"/>
              <w:tabs>
                <w:tab w:val="decimal" w:pos="1000"/>
              </w:tabs>
              <w:suppressAutoHyphens/>
              <w:rPr>
                <w:del w:id="34111" w:author="Author"/>
              </w:rPr>
            </w:pPr>
            <w:del w:id="34112" w:author="Author">
              <w:r w:rsidRPr="00140EEB" w:rsidDel="00421D84">
                <w:delText>0.85</w:delText>
              </w:r>
            </w:del>
          </w:p>
        </w:tc>
      </w:tr>
      <w:tr w:rsidR="00A027D8" w:rsidRPr="00140EEB" w:rsidDel="00421D84" w14:paraId="1593C9BE" w14:textId="77777777" w:rsidTr="002F1572">
        <w:trPr>
          <w:cantSplit/>
          <w:trHeight w:val="190"/>
          <w:del w:id="34113" w:author="Author"/>
        </w:trPr>
        <w:tc>
          <w:tcPr>
            <w:tcW w:w="200" w:type="dxa"/>
            <w:tcBorders>
              <w:top w:val="nil"/>
              <w:left w:val="nil"/>
              <w:bottom w:val="nil"/>
              <w:right w:val="nil"/>
            </w:tcBorders>
          </w:tcPr>
          <w:p w14:paraId="429A4905" w14:textId="77777777" w:rsidR="00A027D8" w:rsidRPr="00140EEB" w:rsidDel="00421D84" w:rsidRDefault="00A027D8" w:rsidP="00BE28D4">
            <w:pPr>
              <w:pStyle w:val="tabletext11"/>
              <w:suppressAutoHyphens/>
              <w:rPr>
                <w:del w:id="34114" w:author="Author"/>
              </w:rPr>
            </w:pPr>
          </w:p>
        </w:tc>
        <w:tc>
          <w:tcPr>
            <w:tcW w:w="2220" w:type="dxa"/>
            <w:tcBorders>
              <w:top w:val="single" w:sz="6" w:space="0" w:color="auto"/>
              <w:left w:val="single" w:sz="6" w:space="0" w:color="auto"/>
              <w:bottom w:val="single" w:sz="6" w:space="0" w:color="auto"/>
              <w:right w:val="single" w:sz="6" w:space="0" w:color="auto"/>
            </w:tcBorders>
          </w:tcPr>
          <w:p w14:paraId="33F00EEC" w14:textId="77777777" w:rsidR="00A027D8" w:rsidRPr="00140EEB" w:rsidDel="00421D84" w:rsidRDefault="00A027D8" w:rsidP="00BE28D4">
            <w:pPr>
              <w:pStyle w:val="tabletext11"/>
              <w:suppressAutoHyphens/>
              <w:rPr>
                <w:del w:id="34115" w:author="Author"/>
              </w:rPr>
            </w:pPr>
            <w:del w:id="34116" w:author="Author">
              <w:r w:rsidRPr="00140EEB" w:rsidDel="00421D84">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1B793FDD" w14:textId="77777777" w:rsidR="00A027D8" w:rsidRPr="00140EEB" w:rsidDel="00421D84" w:rsidRDefault="00A027D8" w:rsidP="00BE28D4">
            <w:pPr>
              <w:pStyle w:val="tabletext11"/>
              <w:tabs>
                <w:tab w:val="decimal" w:pos="1000"/>
              </w:tabs>
              <w:suppressAutoHyphens/>
              <w:rPr>
                <w:del w:id="34117" w:author="Author"/>
              </w:rPr>
            </w:pPr>
            <w:del w:id="34118" w:author="Author">
              <w:r w:rsidRPr="00140EEB" w:rsidDel="00421D84">
                <w:delText>0.85</w:delText>
              </w:r>
            </w:del>
          </w:p>
        </w:tc>
      </w:tr>
      <w:tr w:rsidR="00A027D8" w:rsidRPr="00140EEB" w:rsidDel="00421D84" w14:paraId="2D70E638" w14:textId="77777777" w:rsidTr="002F1572">
        <w:trPr>
          <w:cantSplit/>
          <w:trHeight w:val="190"/>
          <w:del w:id="34119" w:author="Author"/>
        </w:trPr>
        <w:tc>
          <w:tcPr>
            <w:tcW w:w="200" w:type="dxa"/>
            <w:tcBorders>
              <w:top w:val="nil"/>
              <w:left w:val="nil"/>
              <w:bottom w:val="nil"/>
              <w:right w:val="nil"/>
            </w:tcBorders>
          </w:tcPr>
          <w:p w14:paraId="61AF4A4C" w14:textId="77777777" w:rsidR="00A027D8" w:rsidRPr="00140EEB" w:rsidDel="00421D84" w:rsidRDefault="00A027D8" w:rsidP="00BE28D4">
            <w:pPr>
              <w:pStyle w:val="tabletext11"/>
              <w:suppressAutoHyphens/>
              <w:rPr>
                <w:del w:id="34120" w:author="Author"/>
              </w:rPr>
            </w:pPr>
          </w:p>
        </w:tc>
        <w:tc>
          <w:tcPr>
            <w:tcW w:w="2220" w:type="dxa"/>
            <w:tcBorders>
              <w:top w:val="single" w:sz="6" w:space="0" w:color="auto"/>
              <w:left w:val="single" w:sz="6" w:space="0" w:color="auto"/>
              <w:bottom w:val="single" w:sz="6" w:space="0" w:color="auto"/>
              <w:right w:val="single" w:sz="6" w:space="0" w:color="auto"/>
            </w:tcBorders>
          </w:tcPr>
          <w:p w14:paraId="1CC2425E" w14:textId="77777777" w:rsidR="00A027D8" w:rsidRPr="00140EEB" w:rsidDel="00421D84" w:rsidRDefault="00A027D8" w:rsidP="00BE28D4">
            <w:pPr>
              <w:pStyle w:val="tabletext11"/>
              <w:suppressAutoHyphens/>
              <w:rPr>
                <w:del w:id="34121" w:author="Author"/>
              </w:rPr>
            </w:pPr>
            <w:del w:id="34122" w:author="Author">
              <w:r w:rsidRPr="00140EEB" w:rsidDel="00421D84">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6378D42E" w14:textId="77777777" w:rsidR="00A027D8" w:rsidRPr="00140EEB" w:rsidDel="00421D84" w:rsidRDefault="00A027D8" w:rsidP="00BE28D4">
            <w:pPr>
              <w:pStyle w:val="tabletext11"/>
              <w:tabs>
                <w:tab w:val="decimal" w:pos="1000"/>
              </w:tabs>
              <w:suppressAutoHyphens/>
              <w:rPr>
                <w:del w:id="34123" w:author="Author"/>
              </w:rPr>
            </w:pPr>
            <w:del w:id="34124" w:author="Author">
              <w:r w:rsidRPr="00140EEB" w:rsidDel="00421D84">
                <w:delText>0.85</w:delText>
              </w:r>
            </w:del>
          </w:p>
        </w:tc>
      </w:tr>
    </w:tbl>
    <w:p w14:paraId="5F3CAF55" w14:textId="77777777" w:rsidR="00A027D8" w:rsidDel="00421D84" w:rsidRDefault="00A027D8" w:rsidP="00BE28D4">
      <w:pPr>
        <w:pStyle w:val="tablecaption"/>
        <w:suppressAutoHyphens/>
        <w:rPr>
          <w:del w:id="34125" w:author="Author"/>
        </w:rPr>
      </w:pPr>
      <w:del w:id="34126" w:author="Author">
        <w:r w:rsidRPr="00140EEB" w:rsidDel="00421D84">
          <w:delText>Table 39.C.3.d. Physical Damage Coverages Factors</w:delText>
        </w:r>
      </w:del>
    </w:p>
    <w:p w14:paraId="361F4A8A" w14:textId="77777777" w:rsidR="00A027D8" w:rsidDel="00421D84" w:rsidRDefault="00A027D8" w:rsidP="00BE28D4">
      <w:pPr>
        <w:pStyle w:val="isonormal"/>
        <w:jc w:val="left"/>
        <w:rPr>
          <w:del w:id="34127" w:author="Author"/>
        </w:rPr>
      </w:pPr>
    </w:p>
    <w:p w14:paraId="697B50DE" w14:textId="77777777" w:rsidR="00A027D8" w:rsidDel="00421D84" w:rsidRDefault="00A027D8" w:rsidP="00BE28D4">
      <w:pPr>
        <w:pStyle w:val="isonormal"/>
        <w:rPr>
          <w:del w:id="34128" w:author="Author"/>
        </w:rPr>
        <w:sectPr w:rsidR="00A027D8" w:rsidDel="00421D84" w:rsidSect="00437850">
          <w:pgSz w:w="12240" w:h="15840"/>
          <w:pgMar w:top="1735" w:right="960" w:bottom="1560" w:left="1200" w:header="575" w:footer="480" w:gutter="0"/>
          <w:cols w:space="480"/>
          <w:noEndnote/>
          <w:docGrid w:linePitch="326"/>
        </w:sectPr>
      </w:pPr>
    </w:p>
    <w:p w14:paraId="3ADA5274" w14:textId="77777777" w:rsidR="00A027D8" w:rsidRPr="00CB7B1C" w:rsidDel="00421D84" w:rsidRDefault="00A027D8" w:rsidP="00BE28D4">
      <w:pPr>
        <w:pStyle w:val="boxrule"/>
        <w:rPr>
          <w:del w:id="34129" w:author="Author"/>
        </w:rPr>
      </w:pPr>
      <w:del w:id="34130" w:author="Author">
        <w:r w:rsidRPr="00CB7B1C" w:rsidDel="00421D84">
          <w:lastRenderedPageBreak/>
          <w:delText>40.  PUBLIC AUTO CLASSIFICATIONS</w:delText>
        </w:r>
      </w:del>
    </w:p>
    <w:p w14:paraId="649A0501" w14:textId="77777777" w:rsidR="00A027D8" w:rsidRPr="00CB7B1C" w:rsidDel="00421D84" w:rsidRDefault="00A027D8" w:rsidP="00BE28D4">
      <w:pPr>
        <w:pStyle w:val="blocktext1"/>
        <w:suppressAutoHyphens/>
        <w:rPr>
          <w:del w:id="34131" w:author="Author"/>
        </w:rPr>
      </w:pPr>
      <w:del w:id="34132" w:author="Author">
        <w:r w:rsidRPr="00CB7B1C" w:rsidDel="00421D84">
          <w:delText xml:space="preserve">Paragraphs </w:delText>
        </w:r>
        <w:r w:rsidRPr="00CB7B1C" w:rsidDel="00421D84">
          <w:rPr>
            <w:b/>
            <w:color w:val="000000"/>
          </w:rPr>
          <w:delText>D.2.</w:delText>
        </w:r>
        <w:r w:rsidRPr="00CB7B1C" w:rsidDel="00421D84">
          <w:delText xml:space="preserve"> and </w:delText>
        </w:r>
        <w:r w:rsidRPr="00CB7B1C" w:rsidDel="00421D84">
          <w:rPr>
            <w:b/>
            <w:bCs/>
          </w:rPr>
          <w:delText>D.3.</w:delText>
        </w:r>
        <w:r w:rsidRPr="00CB7B1C" w:rsidDel="00421D84">
          <w:delText xml:space="preserve"> are replaced by the following:</w:delText>
        </w:r>
      </w:del>
    </w:p>
    <w:p w14:paraId="03BEE18A" w14:textId="77777777" w:rsidR="00A027D8" w:rsidRPr="00CB7B1C" w:rsidDel="00421D84" w:rsidRDefault="00A027D8" w:rsidP="00BE28D4">
      <w:pPr>
        <w:pStyle w:val="outlinehd2"/>
        <w:suppressAutoHyphens/>
        <w:rPr>
          <w:del w:id="34133" w:author="Author"/>
        </w:rPr>
      </w:pPr>
      <w:del w:id="34134" w:author="Author">
        <w:r w:rsidRPr="00CB7B1C" w:rsidDel="00421D84">
          <w:tab/>
          <w:delText>D.</w:delText>
        </w:r>
        <w:r w:rsidRPr="00CB7B1C" w:rsidDel="00421D84">
          <w:tab/>
          <w:delText>Primary Classifications</w:delText>
        </w:r>
      </w:del>
    </w:p>
    <w:p w14:paraId="4CDF2D5E" w14:textId="77777777" w:rsidR="00A027D8" w:rsidRPr="00CB7B1C" w:rsidDel="00421D84" w:rsidRDefault="00A027D8" w:rsidP="00BE28D4">
      <w:pPr>
        <w:pStyle w:val="outlinehd3"/>
        <w:suppressAutoHyphens/>
        <w:rPr>
          <w:del w:id="34135" w:author="Author"/>
        </w:rPr>
      </w:pPr>
      <w:del w:id="34136" w:author="Author">
        <w:r w:rsidRPr="00CB7B1C" w:rsidDel="00421D84">
          <w:tab/>
          <w:delText>2.</w:delText>
        </w:r>
        <w:r w:rsidRPr="00CB7B1C" w:rsidDel="00421D84">
          <w:tab/>
          <w:delText>Use Class</w:delText>
        </w:r>
      </w:del>
    </w:p>
    <w:p w14:paraId="28DC5EDE" w14:textId="77777777" w:rsidR="00A027D8" w:rsidRPr="00CB7B1C" w:rsidDel="00421D84" w:rsidRDefault="00A027D8" w:rsidP="00BE28D4">
      <w:pPr>
        <w:pStyle w:val="outlinehd4"/>
        <w:suppressAutoHyphens/>
        <w:rPr>
          <w:del w:id="34137" w:author="Author"/>
        </w:rPr>
      </w:pPr>
      <w:del w:id="34138" w:author="Author">
        <w:r w:rsidRPr="00CB7B1C" w:rsidDel="00421D84">
          <w:tab/>
          <w:delText>a.</w:delText>
        </w:r>
        <w:r w:rsidRPr="00CB7B1C" w:rsidDel="00421D84">
          <w:tab/>
          <w:delText>Taxicab</w:delText>
        </w:r>
      </w:del>
    </w:p>
    <w:p w14:paraId="29303DD2" w14:textId="77777777" w:rsidR="00A027D8" w:rsidRPr="00CB7B1C" w:rsidDel="00421D84" w:rsidRDefault="00A027D8" w:rsidP="00BE28D4">
      <w:pPr>
        <w:pStyle w:val="blocktext5"/>
        <w:suppressAutoHyphens/>
        <w:rPr>
          <w:del w:id="34139" w:author="Author"/>
        </w:rPr>
      </w:pPr>
      <w:del w:id="34140" w:author="Author">
        <w:r w:rsidRPr="00CB7B1C" w:rsidDel="00421D84">
          <w:delText xml:space="preserve">A metered or unmetered auto, other than a Car Service or Limousine, with a seating capacity of </w:delText>
        </w:r>
        <w:r w:rsidRPr="00CB7B1C" w:rsidDel="00421D84">
          <w:rPr>
            <w:bCs/>
          </w:rPr>
          <w:delText>eight or less</w:delText>
        </w:r>
        <w:r w:rsidRPr="00CB7B1C" w:rsidDel="00421D84">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 – Owner-driver means an individual owner of a single taxicab operated by the individual owner or spouse.</w:delText>
        </w:r>
      </w:del>
    </w:p>
    <w:p w14:paraId="3AC06C98" w14:textId="77777777" w:rsidR="00A027D8" w:rsidRPr="00CB7B1C" w:rsidDel="00421D84" w:rsidRDefault="00A027D8" w:rsidP="00BE28D4">
      <w:pPr>
        <w:pStyle w:val="outlinehd4"/>
        <w:suppressAutoHyphens/>
        <w:rPr>
          <w:del w:id="34141" w:author="Author"/>
        </w:rPr>
      </w:pPr>
      <w:del w:id="34142" w:author="Author">
        <w:r w:rsidRPr="00CB7B1C" w:rsidDel="00421D84">
          <w:tab/>
          <w:delText>b.</w:delText>
        </w:r>
        <w:r w:rsidRPr="00CB7B1C" w:rsidDel="00421D84">
          <w:tab/>
          <w:delText>Car Service</w:delText>
        </w:r>
      </w:del>
    </w:p>
    <w:p w14:paraId="0312CBC1" w14:textId="77777777" w:rsidR="00A027D8" w:rsidRPr="00CB7B1C" w:rsidDel="00421D84" w:rsidRDefault="00A027D8" w:rsidP="00BE28D4">
      <w:pPr>
        <w:pStyle w:val="blocktext5"/>
        <w:suppressAutoHyphens/>
        <w:rPr>
          <w:del w:id="34143" w:author="Author"/>
        </w:rPr>
      </w:pPr>
      <w:del w:id="34144" w:author="Author">
        <w:r w:rsidRPr="00CB7B1C" w:rsidDel="00421D84">
          <w:delText xml:space="preserve">An unmetered auto, other than a Taxicab or Limousine, with a seating capacity of </w:delText>
        </w:r>
        <w:r w:rsidRPr="00CB7B1C" w:rsidDel="00421D84">
          <w:rPr>
            <w:bCs/>
          </w:rPr>
          <w:delText>eight or less</w:delText>
        </w:r>
        <w:r w:rsidRPr="00CB7B1C" w:rsidDel="00421D84">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031F5800" w14:textId="77777777" w:rsidR="00A027D8" w:rsidRPr="00CB7B1C" w:rsidDel="00421D84" w:rsidRDefault="00A027D8" w:rsidP="00BE28D4">
      <w:pPr>
        <w:pStyle w:val="outlinehd4"/>
        <w:suppressAutoHyphens/>
        <w:rPr>
          <w:del w:id="34145" w:author="Author"/>
        </w:rPr>
      </w:pPr>
      <w:del w:id="34146" w:author="Author">
        <w:r w:rsidRPr="00CB7B1C" w:rsidDel="00421D84">
          <w:tab/>
          <w:delText>c.</w:delText>
        </w:r>
        <w:r w:rsidRPr="00CB7B1C" w:rsidDel="00421D84">
          <w:tab/>
          <w:delText>Limousine</w:delText>
        </w:r>
      </w:del>
    </w:p>
    <w:p w14:paraId="647FA3E9" w14:textId="77777777" w:rsidR="00A027D8" w:rsidRPr="00CB7B1C" w:rsidDel="00421D84" w:rsidRDefault="00A027D8" w:rsidP="00BE28D4">
      <w:pPr>
        <w:pStyle w:val="blocktext5"/>
        <w:suppressAutoHyphens/>
        <w:rPr>
          <w:del w:id="34147" w:author="Author"/>
        </w:rPr>
      </w:pPr>
      <w:del w:id="34148" w:author="Author">
        <w:r w:rsidRPr="00CB7B1C" w:rsidDel="00421D84">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0FBFFD0E" w14:textId="77777777" w:rsidR="00A027D8" w:rsidRPr="00CB7B1C" w:rsidDel="00421D84" w:rsidRDefault="00A027D8" w:rsidP="00BE28D4">
      <w:pPr>
        <w:pStyle w:val="outlinehd4"/>
        <w:suppressAutoHyphens/>
        <w:rPr>
          <w:del w:id="34149" w:author="Author"/>
        </w:rPr>
      </w:pPr>
      <w:del w:id="34150" w:author="Author">
        <w:r w:rsidRPr="00CB7B1C" w:rsidDel="00421D84">
          <w:tab/>
          <w:delText>d.</w:delText>
        </w:r>
        <w:r w:rsidRPr="00CB7B1C" w:rsidDel="00421D84">
          <w:tab/>
          <w:delText>School Bus</w:delText>
        </w:r>
      </w:del>
    </w:p>
    <w:p w14:paraId="535BC4FF" w14:textId="77777777" w:rsidR="00A027D8" w:rsidRPr="00CB7B1C" w:rsidDel="00421D84" w:rsidRDefault="00A027D8" w:rsidP="00BE28D4">
      <w:pPr>
        <w:pStyle w:val="blocktext5"/>
        <w:suppressAutoHyphens/>
        <w:rPr>
          <w:del w:id="34151" w:author="Author"/>
        </w:rPr>
      </w:pPr>
      <w:del w:id="34152" w:author="Author">
        <w:r w:rsidRPr="00CB7B1C" w:rsidDel="00421D84">
          <w:delText>An auto that carries students or other persons to and from school or any school activity including games, outings and similar school trips.</w:delText>
        </w:r>
      </w:del>
    </w:p>
    <w:p w14:paraId="02A14C59" w14:textId="77777777" w:rsidR="00A027D8" w:rsidRPr="00CB7B1C" w:rsidDel="00421D84" w:rsidRDefault="00A027D8" w:rsidP="00BE28D4">
      <w:pPr>
        <w:pStyle w:val="outlinetxt5"/>
        <w:suppressAutoHyphens/>
        <w:rPr>
          <w:del w:id="34153" w:author="Author"/>
        </w:rPr>
      </w:pPr>
      <w:del w:id="34154" w:author="Author">
        <w:r w:rsidRPr="00CB7B1C" w:rsidDel="00421D84">
          <w:rPr>
            <w:b/>
          </w:rPr>
          <w:tab/>
          <w:delText>(1)</w:delText>
        </w:r>
        <w:r w:rsidRPr="00CB7B1C" w:rsidDel="00421D84">
          <w:rPr>
            <w:b/>
          </w:rPr>
          <w:tab/>
        </w:r>
        <w:r w:rsidRPr="00CB7B1C" w:rsidDel="00421D84">
          <w:delText>Separate codes and rating factors apply to:</w:delText>
        </w:r>
      </w:del>
    </w:p>
    <w:p w14:paraId="00FAA06B" w14:textId="77777777" w:rsidR="00A027D8" w:rsidRPr="00CB7B1C" w:rsidDel="00421D84" w:rsidRDefault="00A027D8" w:rsidP="00BE28D4">
      <w:pPr>
        <w:pStyle w:val="outlinetxt6"/>
        <w:suppressAutoHyphens/>
        <w:rPr>
          <w:del w:id="34155" w:author="Author"/>
        </w:rPr>
      </w:pPr>
      <w:del w:id="34156" w:author="Author">
        <w:r w:rsidRPr="00CB7B1C" w:rsidDel="00421D84">
          <w:rPr>
            <w:b/>
          </w:rPr>
          <w:tab/>
          <w:delText>(a)</w:delText>
        </w:r>
        <w:r w:rsidRPr="00CB7B1C" w:rsidDel="00421D84">
          <w:rPr>
            <w:b/>
          </w:rPr>
          <w:tab/>
        </w:r>
        <w:r w:rsidRPr="00CB7B1C" w:rsidDel="00421D84">
          <w:delText>School buses owned by political subdivisions or school districts.</w:delText>
        </w:r>
      </w:del>
    </w:p>
    <w:p w14:paraId="29E8D130" w14:textId="77777777" w:rsidR="00A027D8" w:rsidRPr="00CB7B1C" w:rsidDel="00421D84" w:rsidRDefault="00A027D8" w:rsidP="00BE28D4">
      <w:pPr>
        <w:pStyle w:val="outlinetxt6"/>
        <w:suppressAutoHyphens/>
        <w:rPr>
          <w:del w:id="34157" w:author="Author"/>
        </w:rPr>
      </w:pPr>
      <w:del w:id="34158" w:author="Author">
        <w:r w:rsidRPr="00CB7B1C" w:rsidDel="00421D84">
          <w:rPr>
            <w:b/>
          </w:rPr>
          <w:tab/>
          <w:delText>(b)</w:delText>
        </w:r>
        <w:r w:rsidRPr="00CB7B1C" w:rsidDel="00421D84">
          <w:rPr>
            <w:b/>
          </w:rPr>
          <w:tab/>
        </w:r>
        <w:r w:rsidRPr="00CB7B1C" w:rsidDel="00421D84">
          <w:delText>All others, including independent contractors, private schools and church-owned buses.</w:delText>
        </w:r>
      </w:del>
    </w:p>
    <w:p w14:paraId="63ADDE45" w14:textId="77777777" w:rsidR="00A027D8" w:rsidRPr="00CB7B1C" w:rsidDel="00421D84" w:rsidRDefault="00A027D8" w:rsidP="00BE28D4">
      <w:pPr>
        <w:pStyle w:val="outlinetxt5"/>
        <w:suppressAutoHyphens/>
        <w:rPr>
          <w:del w:id="34159" w:author="Author"/>
        </w:rPr>
      </w:pPr>
      <w:del w:id="34160" w:author="Author">
        <w:r w:rsidRPr="00CB7B1C" w:rsidDel="00421D84">
          <w:rPr>
            <w:b/>
          </w:rPr>
          <w:tab/>
          <w:delText>(2)</w:delText>
        </w:r>
        <w:r w:rsidRPr="00CB7B1C" w:rsidDel="00421D84">
          <w:rPr>
            <w:b/>
          </w:rPr>
          <w:tab/>
        </w:r>
        <w:r w:rsidRPr="00CB7B1C" w:rsidDel="00421D84">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2034E0D6" w14:textId="77777777" w:rsidR="00A027D8" w:rsidRPr="00CB7B1C" w:rsidDel="00421D84" w:rsidRDefault="00A027D8" w:rsidP="00BE28D4">
      <w:pPr>
        <w:pStyle w:val="outlinetxt5"/>
        <w:suppressAutoHyphens/>
        <w:rPr>
          <w:del w:id="34161" w:author="Author"/>
        </w:rPr>
      </w:pPr>
      <w:del w:id="34162" w:author="Author">
        <w:r w:rsidRPr="00CB7B1C" w:rsidDel="00421D84">
          <w:rPr>
            <w:b/>
          </w:rPr>
          <w:tab/>
          <w:delText>(3)</w:delText>
        </w:r>
        <w:r w:rsidRPr="00CB7B1C" w:rsidDel="00421D84">
          <w:rPr>
            <w:b/>
          </w:rPr>
          <w:tab/>
        </w:r>
        <w:r w:rsidRPr="00CB7B1C" w:rsidDel="00421D84">
          <w:delText>If a publicly owned school bus is used for special trips unrelated to school activities, refer to company for additional charge.</w:delText>
        </w:r>
      </w:del>
    </w:p>
    <w:p w14:paraId="27A232C8" w14:textId="77777777" w:rsidR="00A027D8" w:rsidRPr="00CB7B1C" w:rsidDel="00421D84" w:rsidRDefault="00A027D8" w:rsidP="00BE28D4">
      <w:pPr>
        <w:pStyle w:val="outlinehd4"/>
        <w:suppressAutoHyphens/>
        <w:rPr>
          <w:del w:id="34163" w:author="Author"/>
        </w:rPr>
      </w:pPr>
      <w:del w:id="34164" w:author="Author">
        <w:r w:rsidRPr="00CB7B1C" w:rsidDel="00421D84">
          <w:tab/>
          <w:delText>e.</w:delText>
        </w:r>
        <w:r w:rsidRPr="00CB7B1C" w:rsidDel="00421D84">
          <w:tab/>
          <w:delText>Church Bus</w:delText>
        </w:r>
      </w:del>
    </w:p>
    <w:p w14:paraId="1482EF9C" w14:textId="77777777" w:rsidR="00A027D8" w:rsidRPr="00CB7B1C" w:rsidDel="00421D84" w:rsidRDefault="00A027D8" w:rsidP="00BE28D4">
      <w:pPr>
        <w:pStyle w:val="blocktext5"/>
        <w:suppressAutoHyphens/>
        <w:rPr>
          <w:del w:id="34165" w:author="Author"/>
        </w:rPr>
      </w:pPr>
      <w:del w:id="34166" w:author="Author">
        <w:r w:rsidRPr="00CB7B1C" w:rsidDel="00421D84">
          <w:delText>An auto used by a church to transport persons to or from services and other church-related activities. This classification does not apply to public autos used primarily for daily school activities.</w:delText>
        </w:r>
      </w:del>
    </w:p>
    <w:p w14:paraId="7E2EFC0D" w14:textId="77777777" w:rsidR="00A027D8" w:rsidRPr="00CB7B1C" w:rsidDel="00421D84" w:rsidRDefault="00A027D8" w:rsidP="00BE28D4">
      <w:pPr>
        <w:pStyle w:val="outlinehd4"/>
        <w:suppressAutoHyphens/>
        <w:rPr>
          <w:del w:id="34167" w:author="Author"/>
        </w:rPr>
      </w:pPr>
      <w:del w:id="34168" w:author="Author">
        <w:r w:rsidRPr="00CB7B1C" w:rsidDel="00421D84">
          <w:tab/>
          <w:delText>f.</w:delText>
        </w:r>
        <w:r w:rsidRPr="00CB7B1C" w:rsidDel="00421D84">
          <w:tab/>
          <w:delText>Inter-city Bus</w:delText>
        </w:r>
      </w:del>
    </w:p>
    <w:p w14:paraId="6B886A64" w14:textId="77777777" w:rsidR="00A027D8" w:rsidRPr="00CB7B1C" w:rsidDel="00421D84" w:rsidRDefault="00A027D8" w:rsidP="00BE28D4">
      <w:pPr>
        <w:pStyle w:val="blocktext5"/>
        <w:suppressAutoHyphens/>
        <w:rPr>
          <w:del w:id="34169" w:author="Author"/>
        </w:rPr>
      </w:pPr>
      <w:del w:id="34170" w:author="Author">
        <w:r w:rsidRPr="00CB7B1C" w:rsidDel="00421D84">
          <w:delText>An auto that picks up and transports passengers on a published schedule of stops between stations located in two or more towns or cities.</w:delText>
        </w:r>
      </w:del>
    </w:p>
    <w:p w14:paraId="6B667F47" w14:textId="77777777" w:rsidR="00A027D8" w:rsidRPr="00CB7B1C" w:rsidDel="00421D84" w:rsidRDefault="00A027D8" w:rsidP="00BE28D4">
      <w:pPr>
        <w:pStyle w:val="outlinehd4"/>
        <w:suppressAutoHyphens/>
        <w:rPr>
          <w:del w:id="34171" w:author="Author"/>
        </w:rPr>
      </w:pPr>
      <w:del w:id="34172" w:author="Author">
        <w:r w:rsidRPr="00CB7B1C" w:rsidDel="00421D84">
          <w:tab/>
          <w:delText>g.</w:delText>
        </w:r>
        <w:r w:rsidRPr="00CB7B1C" w:rsidDel="00421D84">
          <w:tab/>
          <w:delText>Urban Bus</w:delText>
        </w:r>
      </w:del>
    </w:p>
    <w:p w14:paraId="562DB7DC" w14:textId="77777777" w:rsidR="00A027D8" w:rsidRPr="00CB7B1C" w:rsidDel="00421D84" w:rsidRDefault="00A027D8" w:rsidP="00BE28D4">
      <w:pPr>
        <w:pStyle w:val="blocktext5"/>
        <w:suppressAutoHyphens/>
        <w:rPr>
          <w:del w:id="34173" w:author="Author"/>
        </w:rPr>
      </w:pPr>
      <w:del w:id="34174" w:author="Author">
        <w:r w:rsidRPr="00CB7B1C" w:rsidDel="00421D84">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32F35082" w14:textId="77777777" w:rsidR="00A027D8" w:rsidRPr="00CB7B1C" w:rsidDel="00421D84" w:rsidRDefault="00A027D8" w:rsidP="00BE28D4">
      <w:pPr>
        <w:pStyle w:val="outlinehd4"/>
        <w:suppressAutoHyphens/>
        <w:rPr>
          <w:del w:id="34175" w:author="Author"/>
        </w:rPr>
      </w:pPr>
      <w:del w:id="34176" w:author="Author">
        <w:r w:rsidRPr="00CB7B1C" w:rsidDel="00421D84">
          <w:tab/>
          <w:delText>h.</w:delText>
        </w:r>
        <w:r w:rsidRPr="00CB7B1C" w:rsidDel="00421D84">
          <w:tab/>
          <w:delText>Airport Bus Or Airport Limousine</w:delText>
        </w:r>
      </w:del>
    </w:p>
    <w:p w14:paraId="3B64600C" w14:textId="77777777" w:rsidR="00A027D8" w:rsidRPr="00CB7B1C" w:rsidDel="00421D84" w:rsidRDefault="00A027D8" w:rsidP="00BE28D4">
      <w:pPr>
        <w:pStyle w:val="blocktext5"/>
        <w:suppressAutoHyphens/>
        <w:rPr>
          <w:del w:id="34177" w:author="Author"/>
        </w:rPr>
      </w:pPr>
      <w:del w:id="34178" w:author="Author">
        <w:r w:rsidRPr="00CB7B1C" w:rsidDel="00421D84">
          <w:delText>An auto for hire that transports passengers between airports and other passenger stations or motels.</w:delText>
        </w:r>
      </w:del>
    </w:p>
    <w:p w14:paraId="14C57784" w14:textId="77777777" w:rsidR="00A027D8" w:rsidRPr="00CB7B1C" w:rsidDel="00421D84" w:rsidRDefault="00A027D8" w:rsidP="00BE28D4">
      <w:pPr>
        <w:pStyle w:val="outlinehd4"/>
        <w:suppressAutoHyphens/>
        <w:rPr>
          <w:del w:id="34179" w:author="Author"/>
        </w:rPr>
      </w:pPr>
      <w:del w:id="34180" w:author="Author">
        <w:r w:rsidRPr="00CB7B1C" w:rsidDel="00421D84">
          <w:tab/>
          <w:delText>i.</w:delText>
        </w:r>
        <w:r w:rsidRPr="00CB7B1C" w:rsidDel="00421D84">
          <w:tab/>
          <w:delText>Charter Bus</w:delText>
        </w:r>
      </w:del>
    </w:p>
    <w:p w14:paraId="7686BD8B" w14:textId="77777777" w:rsidR="00A027D8" w:rsidRPr="00CB7B1C" w:rsidDel="00421D84" w:rsidRDefault="00A027D8" w:rsidP="00BE28D4">
      <w:pPr>
        <w:pStyle w:val="blocktext5"/>
        <w:suppressAutoHyphens/>
        <w:rPr>
          <w:del w:id="34181" w:author="Author"/>
        </w:rPr>
      </w:pPr>
      <w:del w:id="34182" w:author="Author">
        <w:r w:rsidRPr="00CB7B1C" w:rsidDel="00421D84">
          <w:delText>An auto chartered for special trips, touring, picnics, outings, games and similar uses.</w:delText>
        </w:r>
      </w:del>
    </w:p>
    <w:p w14:paraId="2A227F59" w14:textId="77777777" w:rsidR="00A027D8" w:rsidRPr="00CB7B1C" w:rsidDel="00421D84" w:rsidRDefault="00A027D8" w:rsidP="00BE28D4">
      <w:pPr>
        <w:pStyle w:val="outlinehd4"/>
        <w:suppressAutoHyphens/>
        <w:rPr>
          <w:del w:id="34183" w:author="Author"/>
        </w:rPr>
      </w:pPr>
      <w:del w:id="34184" w:author="Author">
        <w:r w:rsidRPr="00CB7B1C" w:rsidDel="00421D84">
          <w:tab/>
          <w:delText>j.</w:delText>
        </w:r>
        <w:r w:rsidRPr="00CB7B1C" w:rsidDel="00421D84">
          <w:tab/>
          <w:delText>Sightseeing Bus</w:delText>
        </w:r>
      </w:del>
    </w:p>
    <w:p w14:paraId="087C4AEF" w14:textId="77777777" w:rsidR="00A027D8" w:rsidRPr="00CB7B1C" w:rsidDel="00421D84" w:rsidRDefault="00A027D8" w:rsidP="00BE28D4">
      <w:pPr>
        <w:pStyle w:val="blocktext5"/>
        <w:suppressAutoHyphens/>
        <w:rPr>
          <w:del w:id="34185" w:author="Author"/>
        </w:rPr>
      </w:pPr>
      <w:del w:id="34186" w:author="Author">
        <w:r w:rsidRPr="00CB7B1C" w:rsidDel="00421D84">
          <w:delText>An auto accepting individual passengers for a fare for sightseeing or guided tours, making occasional stops at certain points of interest and returning the passengers to the point of origin.</w:delText>
        </w:r>
      </w:del>
    </w:p>
    <w:p w14:paraId="23535EE2" w14:textId="77777777" w:rsidR="00A027D8" w:rsidRPr="00CB7B1C" w:rsidDel="00421D84" w:rsidRDefault="00A027D8" w:rsidP="00BE28D4">
      <w:pPr>
        <w:pStyle w:val="outlinehd4"/>
        <w:suppressAutoHyphens/>
        <w:rPr>
          <w:del w:id="34187" w:author="Author"/>
        </w:rPr>
      </w:pPr>
      <w:del w:id="34188" w:author="Author">
        <w:r w:rsidRPr="00CB7B1C" w:rsidDel="00421D84">
          <w:tab/>
          <w:delText>k.</w:delText>
        </w:r>
        <w:r w:rsidRPr="00CB7B1C" w:rsidDel="00421D84">
          <w:tab/>
          <w:delText>Transportation Of Athletes And Entertainers</w:delText>
        </w:r>
      </w:del>
    </w:p>
    <w:p w14:paraId="506BD672" w14:textId="77777777" w:rsidR="00A027D8" w:rsidRPr="00CB7B1C" w:rsidDel="00421D84" w:rsidRDefault="00A027D8" w:rsidP="00BE28D4">
      <w:pPr>
        <w:pStyle w:val="blocktext5"/>
        <w:suppressAutoHyphens/>
        <w:rPr>
          <w:del w:id="34189" w:author="Author"/>
        </w:rPr>
      </w:pPr>
      <w:del w:id="34190" w:author="Author">
        <w:r w:rsidRPr="00CB7B1C" w:rsidDel="00421D84">
          <w:delText>An auto owned by a group, firm or organization that transports its own professional athletes, musicians or other entertainers.</w:delText>
        </w:r>
      </w:del>
    </w:p>
    <w:p w14:paraId="540EC528" w14:textId="77777777" w:rsidR="00A027D8" w:rsidRPr="00CB7B1C" w:rsidDel="00421D84" w:rsidRDefault="00A027D8" w:rsidP="00BE28D4">
      <w:pPr>
        <w:pStyle w:val="outlinetxt5"/>
        <w:suppressAutoHyphens/>
        <w:rPr>
          <w:del w:id="34191" w:author="Author"/>
        </w:rPr>
      </w:pPr>
      <w:del w:id="34192" w:author="Author">
        <w:r w:rsidRPr="00CB7B1C" w:rsidDel="00421D84">
          <w:rPr>
            <w:b/>
          </w:rPr>
          <w:tab/>
          <w:delText>(1)</w:delText>
        </w:r>
        <w:r w:rsidRPr="00CB7B1C" w:rsidDel="00421D84">
          <w:rPr>
            <w:b/>
          </w:rPr>
          <w:tab/>
        </w:r>
        <w:r w:rsidRPr="00CB7B1C" w:rsidDel="00421D84">
          <w:delText>If it is used to transport other professional athletes or entertainers, rate as a charter bus.</w:delText>
        </w:r>
      </w:del>
    </w:p>
    <w:p w14:paraId="55AE5F07" w14:textId="77777777" w:rsidR="00A027D8" w:rsidRPr="00CB7B1C" w:rsidDel="00421D84" w:rsidRDefault="00A027D8" w:rsidP="00BE28D4">
      <w:pPr>
        <w:pStyle w:val="outlinetxt5"/>
        <w:suppressAutoHyphens/>
        <w:rPr>
          <w:del w:id="34193" w:author="Author"/>
        </w:rPr>
      </w:pPr>
      <w:del w:id="34194" w:author="Author">
        <w:r w:rsidRPr="00CB7B1C" w:rsidDel="00421D84">
          <w:rPr>
            <w:b/>
          </w:rPr>
          <w:lastRenderedPageBreak/>
          <w:tab/>
          <w:delText>(2)</w:delText>
        </w:r>
        <w:r w:rsidRPr="00CB7B1C" w:rsidDel="00421D84">
          <w:rPr>
            <w:b/>
          </w:rPr>
          <w:tab/>
        </w:r>
        <w:r w:rsidRPr="00CB7B1C" w:rsidDel="00421D84">
          <w:delText>An auto owned by a group, firm or organization to transport its own non-professional athletes, musicians or entertainers, rate as a public auto not otherwise classified.</w:delText>
        </w:r>
      </w:del>
    </w:p>
    <w:p w14:paraId="1D808508" w14:textId="77777777" w:rsidR="00A027D8" w:rsidRPr="00CB7B1C" w:rsidDel="00421D84" w:rsidRDefault="00A027D8" w:rsidP="00BE28D4">
      <w:pPr>
        <w:pStyle w:val="outlinehd4"/>
        <w:suppressAutoHyphens/>
        <w:rPr>
          <w:del w:id="34195" w:author="Author"/>
        </w:rPr>
      </w:pPr>
      <w:del w:id="34196" w:author="Author">
        <w:r w:rsidRPr="00CB7B1C" w:rsidDel="00421D84">
          <w:tab/>
          <w:delText>l.</w:delText>
        </w:r>
        <w:r w:rsidRPr="00CB7B1C" w:rsidDel="00421D84">
          <w:tab/>
          <w:delText>Van Pools</w:delText>
        </w:r>
      </w:del>
    </w:p>
    <w:p w14:paraId="667C568D" w14:textId="77777777" w:rsidR="00A027D8" w:rsidRPr="00CB7B1C" w:rsidDel="00421D84" w:rsidRDefault="00A027D8" w:rsidP="00BE28D4">
      <w:pPr>
        <w:pStyle w:val="blocktext5"/>
        <w:suppressAutoHyphens/>
        <w:rPr>
          <w:del w:id="34197" w:author="Author"/>
        </w:rPr>
      </w:pPr>
      <w:del w:id="34198" w:author="Author">
        <w:r w:rsidRPr="00CB7B1C" w:rsidDel="00421D84">
          <w:delText>An auto of the station wagon, van, truck or bus type used to provide prearranged commuter transportation for employees to and from work and is not otherwise used to transport passengers for a charge.</w:delText>
        </w:r>
      </w:del>
    </w:p>
    <w:p w14:paraId="4B114679" w14:textId="77777777" w:rsidR="00A027D8" w:rsidRPr="00CB7B1C" w:rsidDel="00421D84" w:rsidRDefault="00A027D8" w:rsidP="00BE28D4">
      <w:pPr>
        <w:pStyle w:val="outlinehd5"/>
        <w:suppressAutoHyphens/>
        <w:rPr>
          <w:del w:id="34199" w:author="Author"/>
        </w:rPr>
      </w:pPr>
      <w:del w:id="34200" w:author="Author">
        <w:r w:rsidRPr="00CB7B1C" w:rsidDel="00421D84">
          <w:tab/>
          <w:delText>(1)</w:delText>
        </w:r>
        <w:r w:rsidRPr="00CB7B1C" w:rsidDel="00421D84">
          <w:tab/>
          <w:delText>Employer Furnished Transportation</w:delText>
        </w:r>
      </w:del>
    </w:p>
    <w:p w14:paraId="70C97555" w14:textId="77777777" w:rsidR="00A027D8" w:rsidRPr="00CB7B1C" w:rsidDel="00421D84" w:rsidRDefault="00A027D8" w:rsidP="00BE28D4">
      <w:pPr>
        <w:pStyle w:val="blocktext6"/>
        <w:suppressAutoHyphens/>
        <w:rPr>
          <w:del w:id="34201" w:author="Author"/>
        </w:rPr>
      </w:pPr>
      <w:del w:id="34202" w:author="Author">
        <w:r w:rsidRPr="00CB7B1C" w:rsidDel="00421D84">
          <w:delText>Transportation is held out by the employer as an inducement to employment, a condition of employment or is incident to employment.</w:delText>
        </w:r>
        <w:r w:rsidRPr="00CB7B1C" w:rsidDel="00421D84">
          <w:rPr>
            <w:u w:val="single"/>
          </w:rPr>
          <w:delText xml:space="preserve"> </w:delText>
        </w:r>
      </w:del>
    </w:p>
    <w:p w14:paraId="7BA734DD" w14:textId="77777777" w:rsidR="00A027D8" w:rsidRPr="00CB7B1C" w:rsidDel="00421D84" w:rsidRDefault="00A027D8" w:rsidP="00BE28D4">
      <w:pPr>
        <w:pStyle w:val="outlinehd6"/>
        <w:suppressAutoHyphens/>
        <w:rPr>
          <w:del w:id="34203" w:author="Author"/>
          <w:bCs/>
        </w:rPr>
      </w:pPr>
      <w:del w:id="34204" w:author="Author">
        <w:r w:rsidRPr="00CB7B1C" w:rsidDel="00421D84">
          <w:rPr>
            <w:bCs/>
          </w:rPr>
          <w:tab/>
          <w:delText>(a)</w:delText>
        </w:r>
        <w:r w:rsidRPr="00CB7B1C" w:rsidDel="00421D84">
          <w:rPr>
            <w:bCs/>
          </w:rPr>
          <w:tab/>
          <w:delText>Employer Owned Autos</w:delText>
        </w:r>
      </w:del>
    </w:p>
    <w:p w14:paraId="58A3ED35" w14:textId="77777777" w:rsidR="00A027D8" w:rsidRPr="00CB7B1C" w:rsidDel="00421D84" w:rsidRDefault="00A027D8" w:rsidP="00BE28D4">
      <w:pPr>
        <w:pStyle w:val="blocktext7"/>
        <w:suppressAutoHyphens/>
        <w:rPr>
          <w:del w:id="34205" w:author="Author"/>
          <w:bCs/>
        </w:rPr>
      </w:pPr>
      <w:del w:id="34206" w:author="Author">
        <w:r w:rsidRPr="00CB7B1C" w:rsidDel="00421D84">
          <w:delText>Autos owned, or leased for one year or more, by an employer and used to provide transportation only for his employees.</w:delText>
        </w:r>
      </w:del>
    </w:p>
    <w:p w14:paraId="23CFEBE3" w14:textId="77777777" w:rsidR="00A027D8" w:rsidRPr="00CB7B1C" w:rsidDel="00421D84" w:rsidRDefault="00A027D8" w:rsidP="00BE28D4">
      <w:pPr>
        <w:pStyle w:val="outlinehd6"/>
        <w:suppressAutoHyphens/>
        <w:rPr>
          <w:del w:id="34207" w:author="Author"/>
          <w:bCs/>
        </w:rPr>
      </w:pPr>
      <w:del w:id="34208" w:author="Author">
        <w:r w:rsidRPr="00CB7B1C" w:rsidDel="00421D84">
          <w:rPr>
            <w:bCs/>
          </w:rPr>
          <w:tab/>
          <w:delText>(b)</w:delText>
        </w:r>
        <w:r w:rsidRPr="00CB7B1C" w:rsidDel="00421D84">
          <w:rPr>
            <w:bCs/>
          </w:rPr>
          <w:tab/>
          <w:delText>Employee Owned Autos</w:delText>
        </w:r>
      </w:del>
    </w:p>
    <w:p w14:paraId="7A9930F0" w14:textId="77777777" w:rsidR="00A027D8" w:rsidRPr="00CB7B1C" w:rsidDel="00421D84" w:rsidRDefault="00A027D8" w:rsidP="00BE28D4">
      <w:pPr>
        <w:pStyle w:val="blocktext7"/>
        <w:suppressAutoHyphens/>
        <w:rPr>
          <w:del w:id="34209" w:author="Author"/>
        </w:rPr>
      </w:pPr>
      <w:del w:id="34210" w:author="Author">
        <w:r w:rsidRPr="00CB7B1C" w:rsidDel="00421D84">
          <w:delText>Autos owned, or leased for one year or more, by an individual employee and used to provide transportation only for fellow employees.</w:delText>
        </w:r>
      </w:del>
    </w:p>
    <w:p w14:paraId="61F76058" w14:textId="77777777" w:rsidR="00A027D8" w:rsidRPr="00CB7B1C" w:rsidDel="00421D84" w:rsidRDefault="00A027D8" w:rsidP="00BE28D4">
      <w:pPr>
        <w:pStyle w:val="outlinehd5"/>
        <w:suppressAutoHyphens/>
        <w:rPr>
          <w:del w:id="34211" w:author="Author"/>
        </w:rPr>
      </w:pPr>
      <w:del w:id="34212" w:author="Author">
        <w:r w:rsidRPr="00CB7B1C" w:rsidDel="00421D84">
          <w:tab/>
          <w:delText>(2)</w:delText>
        </w:r>
        <w:r w:rsidRPr="00CB7B1C" w:rsidDel="00421D84">
          <w:tab/>
          <w:delText>All Other</w:delText>
        </w:r>
      </w:del>
    </w:p>
    <w:p w14:paraId="6A38053B" w14:textId="77777777" w:rsidR="00A027D8" w:rsidRPr="00CB7B1C" w:rsidDel="00421D84" w:rsidRDefault="00A027D8" w:rsidP="00BE28D4">
      <w:pPr>
        <w:pStyle w:val="blocktext6"/>
        <w:suppressAutoHyphens/>
        <w:rPr>
          <w:del w:id="34213" w:author="Author"/>
        </w:rPr>
      </w:pPr>
      <w:del w:id="34214" w:author="Author">
        <w:r w:rsidRPr="00CB7B1C" w:rsidDel="00421D84">
          <w:delText xml:space="preserve">Autos which do not meet the eligibility requirements of Paragraph </w:delText>
        </w:r>
        <w:r w:rsidRPr="00CB7B1C" w:rsidDel="00421D84">
          <w:rPr>
            <w:b/>
            <w:color w:val="000000"/>
          </w:rPr>
          <w:delText>(1).</w:delText>
        </w:r>
      </w:del>
    </w:p>
    <w:p w14:paraId="022D8C8B" w14:textId="77777777" w:rsidR="00A027D8" w:rsidRPr="00CB7B1C" w:rsidDel="00421D84" w:rsidRDefault="00A027D8" w:rsidP="00BE28D4">
      <w:pPr>
        <w:pStyle w:val="outlinehd4"/>
        <w:suppressAutoHyphens/>
        <w:rPr>
          <w:del w:id="34215" w:author="Author"/>
        </w:rPr>
      </w:pPr>
      <w:del w:id="34216" w:author="Author">
        <w:r w:rsidRPr="00CB7B1C" w:rsidDel="00421D84">
          <w:tab/>
          <w:delText>m.</w:delText>
        </w:r>
        <w:r w:rsidRPr="00CB7B1C" w:rsidDel="00421D84">
          <w:tab/>
          <w:delText>Transportation Of Employees – Other Than Van Pools</w:delText>
        </w:r>
      </w:del>
    </w:p>
    <w:p w14:paraId="28755763" w14:textId="77777777" w:rsidR="00A027D8" w:rsidRPr="00CB7B1C" w:rsidDel="00421D84" w:rsidRDefault="00A027D8" w:rsidP="00BE28D4">
      <w:pPr>
        <w:pStyle w:val="blocktext5"/>
        <w:suppressAutoHyphens/>
        <w:rPr>
          <w:del w:id="34217" w:author="Author"/>
        </w:rPr>
      </w:pPr>
      <w:del w:id="34218" w:author="Author">
        <w:r w:rsidRPr="00CB7B1C" w:rsidDel="00421D84">
          <w:delText>Autos of any type used to transport employees other than in van pools.</w:delText>
        </w:r>
      </w:del>
    </w:p>
    <w:p w14:paraId="38A62EDC" w14:textId="77777777" w:rsidR="00A027D8" w:rsidRPr="00CB7B1C" w:rsidDel="00421D84" w:rsidRDefault="00A027D8" w:rsidP="00BE28D4">
      <w:pPr>
        <w:pStyle w:val="outlinetxt5"/>
        <w:suppressAutoHyphens/>
        <w:rPr>
          <w:del w:id="34219" w:author="Author"/>
        </w:rPr>
      </w:pPr>
      <w:del w:id="34220" w:author="Author">
        <w:r w:rsidRPr="00CB7B1C" w:rsidDel="00421D84">
          <w:rPr>
            <w:b/>
          </w:rPr>
          <w:tab/>
          <w:delText>(1)</w:delText>
        </w:r>
        <w:r w:rsidRPr="00CB7B1C" w:rsidDel="00421D84">
          <w:rPr>
            <w:b/>
          </w:rPr>
          <w:tab/>
        </w:r>
        <w:r w:rsidRPr="00CB7B1C" w:rsidDel="00421D84">
          <w:delText>Autos owned, or leased for one year or more, by an employer and used to transport only his own employees.</w:delText>
        </w:r>
      </w:del>
    </w:p>
    <w:p w14:paraId="5A6079BF" w14:textId="77777777" w:rsidR="00A027D8" w:rsidRPr="00CB7B1C" w:rsidDel="00421D84" w:rsidRDefault="00A027D8" w:rsidP="00BE28D4">
      <w:pPr>
        <w:pStyle w:val="outlinetxt6"/>
        <w:suppressAutoHyphens/>
        <w:rPr>
          <w:del w:id="34221" w:author="Author"/>
        </w:rPr>
      </w:pPr>
      <w:del w:id="34222" w:author="Author">
        <w:r w:rsidRPr="00CB7B1C" w:rsidDel="00421D84">
          <w:rPr>
            <w:b/>
          </w:rPr>
          <w:tab/>
          <w:delText>(a)</w:delText>
        </w:r>
        <w:r w:rsidRPr="00CB7B1C" w:rsidDel="00421D84">
          <w:rPr>
            <w:b/>
          </w:rPr>
          <w:tab/>
        </w:r>
        <w:r w:rsidRPr="00CB7B1C" w:rsidDel="00421D84">
          <w:delText>For private passenger autos, charge rates shown in the state company rates/ISO loss costs for private passenger types (Class Code 5851).</w:delText>
        </w:r>
      </w:del>
    </w:p>
    <w:p w14:paraId="422B8DB2" w14:textId="77777777" w:rsidR="00A027D8" w:rsidRPr="00CB7B1C" w:rsidDel="00421D84" w:rsidRDefault="00A027D8" w:rsidP="00BE28D4">
      <w:pPr>
        <w:pStyle w:val="outlinetxt6"/>
        <w:suppressAutoHyphens/>
        <w:rPr>
          <w:del w:id="34223" w:author="Author"/>
        </w:rPr>
      </w:pPr>
      <w:del w:id="34224" w:author="Author">
        <w:r w:rsidRPr="00CB7B1C" w:rsidDel="00421D84">
          <w:rPr>
            <w:b/>
          </w:rPr>
          <w:tab/>
          <w:delText>(b)</w:delText>
        </w:r>
        <w:r w:rsidRPr="00CB7B1C" w:rsidDel="00421D84">
          <w:rPr>
            <w:b/>
          </w:rPr>
          <w:tab/>
        </w:r>
        <w:r w:rsidRPr="00CB7B1C" w:rsidDel="00421D84">
          <w:delText>For all other autos, rate as a van pool – all other (Class Code 5851).</w:delText>
        </w:r>
      </w:del>
    </w:p>
    <w:p w14:paraId="1BE7C26E" w14:textId="77777777" w:rsidR="00A027D8" w:rsidRPr="00CB7B1C" w:rsidDel="00421D84" w:rsidRDefault="00A027D8" w:rsidP="00BE28D4">
      <w:pPr>
        <w:pStyle w:val="outlinetxt5"/>
        <w:suppressAutoHyphens/>
        <w:rPr>
          <w:del w:id="34225" w:author="Author"/>
        </w:rPr>
      </w:pPr>
      <w:del w:id="34226" w:author="Author">
        <w:r w:rsidRPr="00CB7B1C" w:rsidDel="00421D84">
          <w:rPr>
            <w:b/>
          </w:rPr>
          <w:tab/>
          <w:delText>(2)</w:delText>
        </w:r>
        <w:r w:rsidRPr="00CB7B1C" w:rsidDel="00421D84">
          <w:rPr>
            <w:b/>
          </w:rPr>
          <w:tab/>
        </w:r>
        <w:r w:rsidRPr="00CB7B1C" w:rsidDel="00421D84">
          <w:delText>Autos owned, or leased for one year or more, by a person or organization who is in the business of transporting employees of one or more employers. Rate as public auto not otherwise classified.</w:delText>
        </w:r>
      </w:del>
    </w:p>
    <w:p w14:paraId="251AA47E" w14:textId="77777777" w:rsidR="00A027D8" w:rsidRPr="00CB7B1C" w:rsidDel="00421D84" w:rsidRDefault="00A027D8" w:rsidP="00BE28D4">
      <w:pPr>
        <w:pStyle w:val="outlinehd4"/>
        <w:suppressAutoHyphens/>
        <w:rPr>
          <w:del w:id="34227" w:author="Author"/>
        </w:rPr>
      </w:pPr>
      <w:del w:id="34228" w:author="Author">
        <w:r w:rsidRPr="00CB7B1C" w:rsidDel="00421D84">
          <w:tab/>
          <w:delText>n.</w:delText>
        </w:r>
        <w:r w:rsidRPr="00CB7B1C" w:rsidDel="00421D84">
          <w:tab/>
          <w:delText>Paratransit</w:delText>
        </w:r>
      </w:del>
    </w:p>
    <w:p w14:paraId="0A2547E6" w14:textId="77777777" w:rsidR="00A027D8" w:rsidRPr="00CB7B1C" w:rsidDel="00421D84" w:rsidRDefault="00A027D8" w:rsidP="00BE28D4">
      <w:pPr>
        <w:pStyle w:val="blocktext5"/>
        <w:suppressAutoHyphens/>
        <w:rPr>
          <w:del w:id="34229" w:author="Author"/>
        </w:rPr>
      </w:pPr>
      <w:del w:id="34230" w:author="Author">
        <w:r w:rsidRPr="00CB7B1C" w:rsidDel="00421D84">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5343F907" w14:textId="77777777" w:rsidR="00A027D8" w:rsidRPr="00CB7B1C" w:rsidDel="00421D84" w:rsidRDefault="00A027D8" w:rsidP="00BE28D4">
      <w:pPr>
        <w:pStyle w:val="outlinehd4"/>
        <w:suppressAutoHyphens/>
        <w:rPr>
          <w:del w:id="34231" w:author="Author"/>
        </w:rPr>
      </w:pPr>
      <w:del w:id="34232" w:author="Author">
        <w:r w:rsidRPr="00CB7B1C" w:rsidDel="00421D84">
          <w:tab/>
          <w:delText>o.</w:delText>
        </w:r>
        <w:r w:rsidRPr="00CB7B1C" w:rsidDel="00421D84">
          <w:tab/>
          <w:delText>Social Service Agency Auto</w:delText>
        </w:r>
      </w:del>
    </w:p>
    <w:p w14:paraId="71B55D67" w14:textId="77777777" w:rsidR="00A027D8" w:rsidRPr="00CB7B1C" w:rsidDel="00421D84" w:rsidRDefault="00A027D8" w:rsidP="00BE28D4">
      <w:pPr>
        <w:pStyle w:val="blocktext5"/>
        <w:suppressAutoHyphens/>
        <w:rPr>
          <w:del w:id="34233" w:author="Author"/>
        </w:rPr>
      </w:pPr>
      <w:del w:id="34234" w:author="Author">
        <w:r w:rsidRPr="00CB7B1C" w:rsidDel="00421D84">
          <w:delText>An auto used by a government entity, civic, charitable or social service organization to provide transportation to clients incident to the social services sponsored by the organization, including special trips and outings.</w:delText>
        </w:r>
      </w:del>
    </w:p>
    <w:p w14:paraId="55CD2CC8" w14:textId="77777777" w:rsidR="00A027D8" w:rsidRPr="00CB7B1C" w:rsidDel="00421D84" w:rsidRDefault="00A027D8" w:rsidP="00BE28D4">
      <w:pPr>
        <w:pStyle w:val="outlinetxt5"/>
        <w:suppressAutoHyphens/>
        <w:rPr>
          <w:del w:id="34235" w:author="Author"/>
        </w:rPr>
      </w:pPr>
      <w:del w:id="34236" w:author="Author">
        <w:r w:rsidRPr="00CB7B1C" w:rsidDel="00421D84">
          <w:rPr>
            <w:b/>
          </w:rPr>
          <w:tab/>
          <w:delText>(1)</w:delText>
        </w:r>
        <w:r w:rsidRPr="00CB7B1C" w:rsidDel="00421D84">
          <w:rPr>
            <w:b/>
          </w:rPr>
          <w:tab/>
        </w:r>
        <w:r w:rsidRPr="00CB7B1C" w:rsidDel="00421D84">
          <w:delText>This classification includes, for example, autos used to transport:</w:delText>
        </w:r>
      </w:del>
    </w:p>
    <w:p w14:paraId="3B3BD1F1" w14:textId="77777777" w:rsidR="00A027D8" w:rsidRPr="00CB7B1C" w:rsidDel="00421D84" w:rsidRDefault="00A027D8" w:rsidP="00BE28D4">
      <w:pPr>
        <w:pStyle w:val="outlinetxt6"/>
        <w:suppressAutoHyphens/>
        <w:rPr>
          <w:del w:id="34237" w:author="Author"/>
        </w:rPr>
      </w:pPr>
      <w:del w:id="34238" w:author="Author">
        <w:r w:rsidRPr="00CB7B1C" w:rsidDel="00421D84">
          <w:rPr>
            <w:b/>
          </w:rPr>
          <w:tab/>
          <w:delText>(a)</w:delText>
        </w:r>
        <w:r w:rsidRPr="00CB7B1C" w:rsidDel="00421D84">
          <w:rPr>
            <w:b/>
          </w:rPr>
          <w:tab/>
        </w:r>
        <w:r w:rsidRPr="00CB7B1C" w:rsidDel="00421D84">
          <w:delText>Senior citizens or other clients to meal centers, medical facilities, social functions and shopping centers;</w:delText>
        </w:r>
      </w:del>
    </w:p>
    <w:p w14:paraId="00F1E9DD" w14:textId="77777777" w:rsidR="00A027D8" w:rsidRPr="00CB7B1C" w:rsidDel="00421D84" w:rsidRDefault="00A027D8" w:rsidP="00BE28D4">
      <w:pPr>
        <w:pStyle w:val="outlinetxt6"/>
        <w:suppressAutoHyphens/>
        <w:rPr>
          <w:del w:id="34239" w:author="Author"/>
        </w:rPr>
      </w:pPr>
      <w:del w:id="34240" w:author="Author">
        <w:r w:rsidRPr="00CB7B1C" w:rsidDel="00421D84">
          <w:rPr>
            <w:b/>
          </w:rPr>
          <w:tab/>
          <w:delText>(b)</w:delText>
        </w:r>
        <w:r w:rsidRPr="00CB7B1C" w:rsidDel="00421D84">
          <w:rPr>
            <w:b/>
          </w:rPr>
          <w:tab/>
        </w:r>
        <w:r w:rsidRPr="00CB7B1C" w:rsidDel="00421D84">
          <w:delText>Handicapped persons to work or rehabilitative programs;</w:delText>
        </w:r>
      </w:del>
    </w:p>
    <w:p w14:paraId="5BA5788F" w14:textId="77777777" w:rsidR="00A027D8" w:rsidRPr="00CB7B1C" w:rsidDel="00421D84" w:rsidRDefault="00A027D8" w:rsidP="00BE28D4">
      <w:pPr>
        <w:pStyle w:val="outlinetxt6"/>
        <w:suppressAutoHyphens/>
        <w:rPr>
          <w:del w:id="34241" w:author="Author"/>
        </w:rPr>
      </w:pPr>
      <w:del w:id="34242" w:author="Author">
        <w:r w:rsidRPr="00CB7B1C" w:rsidDel="00421D84">
          <w:rPr>
            <w:b/>
          </w:rPr>
          <w:tab/>
          <w:delText>(c)</w:delText>
        </w:r>
        <w:r w:rsidRPr="00CB7B1C" w:rsidDel="00421D84">
          <w:rPr>
            <w:b/>
          </w:rPr>
          <w:tab/>
        </w:r>
        <w:r w:rsidRPr="00CB7B1C" w:rsidDel="00421D84">
          <w:delText>Children to day care centers and Head Start programs; and</w:delText>
        </w:r>
      </w:del>
    </w:p>
    <w:p w14:paraId="760EE568" w14:textId="77777777" w:rsidR="00A027D8" w:rsidRPr="00CB7B1C" w:rsidDel="00421D84" w:rsidRDefault="00A027D8" w:rsidP="00BE28D4">
      <w:pPr>
        <w:pStyle w:val="outlinetxt6"/>
        <w:suppressAutoHyphens/>
        <w:rPr>
          <w:del w:id="34243" w:author="Author"/>
        </w:rPr>
      </w:pPr>
      <w:del w:id="34244" w:author="Author">
        <w:r w:rsidRPr="00CB7B1C" w:rsidDel="00421D84">
          <w:rPr>
            <w:b/>
          </w:rPr>
          <w:tab/>
          <w:delText>(d)</w:delText>
        </w:r>
        <w:r w:rsidRPr="00CB7B1C" w:rsidDel="00421D84">
          <w:rPr>
            <w:b/>
          </w:rPr>
          <w:tab/>
        </w:r>
        <w:r w:rsidRPr="00CB7B1C" w:rsidDel="00421D84">
          <w:delText>Boy Scout or Girl Scout groups to planned activities.</w:delText>
        </w:r>
      </w:del>
    </w:p>
    <w:p w14:paraId="3483BBD2" w14:textId="77777777" w:rsidR="00A027D8" w:rsidRPr="00CB7B1C" w:rsidDel="00421D84" w:rsidRDefault="00A027D8" w:rsidP="00BE28D4">
      <w:pPr>
        <w:pStyle w:val="outlinetxt5"/>
        <w:suppressAutoHyphens/>
        <w:rPr>
          <w:del w:id="34245" w:author="Author"/>
        </w:rPr>
      </w:pPr>
      <w:del w:id="34246" w:author="Author">
        <w:r w:rsidRPr="00CB7B1C" w:rsidDel="00421D84">
          <w:rPr>
            <w:b/>
          </w:rPr>
          <w:tab/>
          <w:delText>(2)</w:delText>
        </w:r>
        <w:r w:rsidRPr="00CB7B1C" w:rsidDel="00421D84">
          <w:rPr>
            <w:b/>
          </w:rPr>
          <w:tab/>
        </w:r>
        <w:r w:rsidRPr="00CB7B1C" w:rsidDel="00421D84">
          <w:delText>The following autos are eligible for this classification:</w:delText>
        </w:r>
      </w:del>
    </w:p>
    <w:p w14:paraId="3CC936A3" w14:textId="77777777" w:rsidR="00A027D8" w:rsidRPr="00CB7B1C" w:rsidDel="00421D84" w:rsidRDefault="00A027D8" w:rsidP="00BE28D4">
      <w:pPr>
        <w:pStyle w:val="outlinetxt6"/>
        <w:suppressAutoHyphens/>
        <w:rPr>
          <w:del w:id="34247" w:author="Author"/>
        </w:rPr>
      </w:pPr>
      <w:del w:id="34248" w:author="Author">
        <w:r w:rsidRPr="00CB7B1C" w:rsidDel="00421D84">
          <w:rPr>
            <w:b/>
          </w:rPr>
          <w:tab/>
          <w:delText>(a)</w:delText>
        </w:r>
        <w:r w:rsidRPr="00CB7B1C" w:rsidDel="00421D84">
          <w:rPr>
            <w:b/>
          </w:rPr>
          <w:tab/>
        </w:r>
        <w:r w:rsidRPr="00CB7B1C" w:rsidDel="00421D84">
          <w:delText>Autos owned, or leased for one year or more, by the social service agency.</w:delText>
        </w:r>
      </w:del>
    </w:p>
    <w:p w14:paraId="0E41F2C5" w14:textId="77777777" w:rsidR="00A027D8" w:rsidRPr="00CB7B1C" w:rsidDel="00421D84" w:rsidRDefault="00A027D8" w:rsidP="00BE28D4">
      <w:pPr>
        <w:pStyle w:val="outlinetxt6"/>
        <w:suppressAutoHyphens/>
        <w:rPr>
          <w:del w:id="34249" w:author="Author"/>
        </w:rPr>
      </w:pPr>
      <w:del w:id="34250" w:author="Author">
        <w:r w:rsidRPr="00CB7B1C" w:rsidDel="00421D84">
          <w:rPr>
            <w:b/>
          </w:rPr>
          <w:tab/>
          <w:delText>(b)</w:delText>
        </w:r>
        <w:r w:rsidRPr="00CB7B1C" w:rsidDel="00421D84">
          <w:rPr>
            <w:b/>
          </w:rPr>
          <w:tab/>
        </w:r>
        <w:r w:rsidRPr="00CB7B1C" w:rsidDel="00421D84">
          <w:delText>Autos donated to the social service agency without a driver.</w:delText>
        </w:r>
      </w:del>
    </w:p>
    <w:p w14:paraId="130B2418" w14:textId="77777777" w:rsidR="00A027D8" w:rsidRPr="00CB7B1C" w:rsidDel="00421D84" w:rsidRDefault="00A027D8" w:rsidP="00BE28D4">
      <w:pPr>
        <w:pStyle w:val="outlinetxt6"/>
        <w:suppressAutoHyphens/>
        <w:rPr>
          <w:del w:id="34251" w:author="Author"/>
        </w:rPr>
      </w:pPr>
      <w:del w:id="34252" w:author="Author">
        <w:r w:rsidRPr="00CB7B1C" w:rsidDel="00421D84">
          <w:rPr>
            <w:b/>
          </w:rPr>
          <w:tab/>
          <w:delText>(c)</w:delText>
        </w:r>
        <w:r w:rsidRPr="00CB7B1C" w:rsidDel="00421D84">
          <w:rPr>
            <w:b/>
          </w:rPr>
          <w:tab/>
        </w:r>
        <w:r w:rsidRPr="00CB7B1C" w:rsidDel="00421D84">
          <w:delText>Autos hired under contract by the social service agency.</w:delText>
        </w:r>
      </w:del>
    </w:p>
    <w:p w14:paraId="2D746CDC" w14:textId="77777777" w:rsidR="00A027D8" w:rsidRPr="00CB7B1C" w:rsidDel="00421D84" w:rsidRDefault="00A027D8" w:rsidP="00BE28D4">
      <w:pPr>
        <w:pStyle w:val="outlinetxt5"/>
        <w:suppressAutoHyphens/>
        <w:rPr>
          <w:del w:id="34253" w:author="Author"/>
        </w:rPr>
      </w:pPr>
      <w:del w:id="34254" w:author="Author">
        <w:r w:rsidRPr="00CB7B1C" w:rsidDel="00421D84">
          <w:rPr>
            <w:b/>
          </w:rPr>
          <w:tab/>
          <w:delText>(3)</w:delText>
        </w:r>
        <w:r w:rsidRPr="00CB7B1C" w:rsidDel="00421D84">
          <w:tab/>
          <w:delText>This classification does not include Paratransits.</w:delText>
        </w:r>
      </w:del>
    </w:p>
    <w:p w14:paraId="6680F9FA" w14:textId="77777777" w:rsidR="00A027D8" w:rsidRPr="00CB7B1C" w:rsidDel="00421D84" w:rsidRDefault="00A027D8" w:rsidP="00BE28D4">
      <w:pPr>
        <w:pStyle w:val="outlinetxt5"/>
        <w:suppressAutoHyphens/>
        <w:rPr>
          <w:del w:id="34255" w:author="Author"/>
        </w:rPr>
      </w:pPr>
      <w:del w:id="34256" w:author="Author">
        <w:r w:rsidRPr="00CB7B1C" w:rsidDel="00421D84">
          <w:rPr>
            <w:b/>
          </w:rPr>
          <w:tab/>
          <w:delText>(4)</w:delText>
        </w:r>
        <w:r w:rsidRPr="00CB7B1C" w:rsidDel="00421D84">
          <w:rPr>
            <w:b/>
          </w:rPr>
          <w:tab/>
        </w:r>
        <w:r w:rsidRPr="00CB7B1C" w:rsidDel="00421D84">
          <w:delText>If an auto has more than one use, use the highest rated classification unless 80% of the use is in a lower rated activity. In that case, use the lower rated classification.</w:delText>
        </w:r>
      </w:del>
    </w:p>
    <w:p w14:paraId="7D02E5A6" w14:textId="77777777" w:rsidR="00A027D8" w:rsidRPr="00CB7B1C" w:rsidDel="00421D84" w:rsidRDefault="00A027D8" w:rsidP="00BE28D4">
      <w:pPr>
        <w:pStyle w:val="outlinetxt5"/>
        <w:suppressAutoHyphens/>
        <w:rPr>
          <w:del w:id="34257" w:author="Author"/>
        </w:rPr>
      </w:pPr>
      <w:del w:id="34258" w:author="Author">
        <w:r w:rsidRPr="00CB7B1C" w:rsidDel="00421D84">
          <w:rPr>
            <w:b/>
          </w:rPr>
          <w:tab/>
          <w:delText>(5)</w:delText>
        </w:r>
        <w:r w:rsidRPr="00CB7B1C" w:rsidDel="00421D84">
          <w:rPr>
            <w:b/>
          </w:rPr>
          <w:tab/>
        </w:r>
        <w:r w:rsidRPr="00CB7B1C" w:rsidDel="00421D84">
          <w:delText>Separate codes and rating factors apply to:</w:delText>
        </w:r>
      </w:del>
    </w:p>
    <w:p w14:paraId="73311ED7" w14:textId="77777777" w:rsidR="00A027D8" w:rsidRPr="00CB7B1C" w:rsidDel="00421D84" w:rsidRDefault="00A027D8" w:rsidP="00BE28D4">
      <w:pPr>
        <w:pStyle w:val="outlinetxt6"/>
        <w:suppressAutoHyphens/>
        <w:rPr>
          <w:del w:id="34259" w:author="Author"/>
        </w:rPr>
      </w:pPr>
      <w:del w:id="34260" w:author="Author">
        <w:r w:rsidRPr="00CB7B1C" w:rsidDel="00421D84">
          <w:rPr>
            <w:b/>
          </w:rPr>
          <w:tab/>
          <w:delText>(a)</w:delText>
        </w:r>
        <w:r w:rsidRPr="00CB7B1C" w:rsidDel="00421D84">
          <w:rPr>
            <w:b/>
          </w:rPr>
          <w:tab/>
        </w:r>
        <w:r w:rsidRPr="00CB7B1C" w:rsidDel="00421D84">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3E7922F4" w14:textId="77777777" w:rsidR="00A027D8" w:rsidRPr="00CB7B1C" w:rsidDel="00421D84" w:rsidRDefault="00A027D8" w:rsidP="00BE28D4">
      <w:pPr>
        <w:pStyle w:val="outlinetxt6"/>
        <w:suppressAutoHyphens/>
        <w:rPr>
          <w:del w:id="34261" w:author="Author"/>
        </w:rPr>
      </w:pPr>
      <w:del w:id="34262" w:author="Author">
        <w:r w:rsidRPr="00CB7B1C" w:rsidDel="00421D84">
          <w:rPr>
            <w:b/>
          </w:rPr>
          <w:tab/>
          <w:delText>(b)</w:delText>
        </w:r>
        <w:r w:rsidRPr="00CB7B1C" w:rsidDel="00421D84">
          <w:rPr>
            <w:b/>
          </w:rPr>
          <w:tab/>
        </w:r>
        <w:r w:rsidRPr="00CB7B1C" w:rsidDel="00421D84">
          <w:delText xml:space="preserve">All other autos which do not meet the requirements of Paragraph </w:delText>
        </w:r>
        <w:r w:rsidRPr="00CB7B1C" w:rsidDel="00421D84">
          <w:rPr>
            <w:b/>
            <w:color w:val="000000"/>
          </w:rPr>
          <w:delText>(a).</w:delText>
        </w:r>
      </w:del>
    </w:p>
    <w:p w14:paraId="483EC66D" w14:textId="77777777" w:rsidR="00A027D8" w:rsidRPr="00CB7B1C" w:rsidDel="00421D84" w:rsidRDefault="00A027D8" w:rsidP="00BE28D4">
      <w:pPr>
        <w:pStyle w:val="outlinetxt5"/>
        <w:suppressAutoHyphens/>
        <w:rPr>
          <w:del w:id="34263" w:author="Author"/>
          <w:b/>
        </w:rPr>
      </w:pPr>
      <w:del w:id="34264" w:author="Author">
        <w:r w:rsidRPr="00CB7B1C" w:rsidDel="00421D84">
          <w:rPr>
            <w:b/>
          </w:rPr>
          <w:lastRenderedPageBreak/>
          <w:tab/>
          <w:delText>(6)</w:delText>
        </w:r>
        <w:r w:rsidRPr="00CB7B1C" w:rsidDel="00421D84">
          <w:rPr>
            <w:b/>
          </w:rPr>
          <w:tab/>
        </w:r>
        <w:r w:rsidRPr="00CB7B1C" w:rsidDel="00421D84">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CB7B1C" w:rsidDel="00421D84">
          <w:rPr>
            <w:b/>
          </w:rPr>
          <w:delText>90.</w:delText>
        </w:r>
        <w:r w:rsidRPr="00CB7B1C" w:rsidDel="00421D84">
          <w:delText xml:space="preserve"> For all other non-owned autos, refer to Rule </w:delText>
        </w:r>
        <w:r w:rsidRPr="00CB7B1C" w:rsidDel="00421D84">
          <w:rPr>
            <w:b/>
          </w:rPr>
          <w:delText>89.</w:delText>
        </w:r>
      </w:del>
    </w:p>
    <w:p w14:paraId="2B4F30FF" w14:textId="77777777" w:rsidR="00A027D8" w:rsidRPr="00CB7B1C" w:rsidDel="00421D84" w:rsidRDefault="00A027D8" w:rsidP="00BE28D4">
      <w:pPr>
        <w:pStyle w:val="outlinehd4"/>
        <w:suppressAutoHyphens/>
        <w:rPr>
          <w:del w:id="34265" w:author="Author"/>
        </w:rPr>
      </w:pPr>
      <w:del w:id="34266" w:author="Author">
        <w:r w:rsidRPr="00CB7B1C" w:rsidDel="00421D84">
          <w:tab/>
          <w:delText>p.</w:delText>
        </w:r>
        <w:r w:rsidRPr="00CB7B1C" w:rsidDel="00421D84">
          <w:tab/>
          <w:delText>Public Auto Not Otherwise Classified</w:delText>
        </w:r>
      </w:del>
    </w:p>
    <w:p w14:paraId="1817619C" w14:textId="77777777" w:rsidR="00A027D8" w:rsidRPr="00CB7B1C" w:rsidDel="00421D84" w:rsidRDefault="00A027D8" w:rsidP="00BE28D4">
      <w:pPr>
        <w:pStyle w:val="blocktext5"/>
        <w:suppressAutoHyphens/>
        <w:rPr>
          <w:del w:id="34267" w:author="Author"/>
        </w:rPr>
      </w:pPr>
      <w:del w:id="34268" w:author="Author">
        <w:r w:rsidRPr="00CB7B1C" w:rsidDel="00421D84">
          <w:delText>This classification includes, but is not limited to, autos such as country club buses, cemetery buses, real estate development buses and courtesy buses run by hotels.</w:delText>
        </w:r>
      </w:del>
    </w:p>
    <w:p w14:paraId="54084F46" w14:textId="77777777" w:rsidR="00A027D8" w:rsidRPr="00CB7B1C" w:rsidDel="00421D84" w:rsidRDefault="00A027D8" w:rsidP="00BE28D4">
      <w:pPr>
        <w:pStyle w:val="outlinehd3"/>
        <w:suppressAutoHyphens/>
        <w:rPr>
          <w:del w:id="34269" w:author="Author"/>
        </w:rPr>
      </w:pPr>
      <w:del w:id="34270" w:author="Author">
        <w:r w:rsidRPr="00CB7B1C" w:rsidDel="00421D84">
          <w:rPr>
            <w:b w:val="0"/>
          </w:rPr>
          <w:tab/>
        </w:r>
        <w:r w:rsidRPr="00CB7B1C" w:rsidDel="00421D84">
          <w:delText>3.</w:delText>
        </w:r>
        <w:r w:rsidRPr="00CB7B1C" w:rsidDel="00421D84">
          <w:rPr>
            <w:b w:val="0"/>
          </w:rPr>
          <w:tab/>
        </w:r>
        <w:r w:rsidRPr="00CB7B1C" w:rsidDel="00421D84">
          <w:delText>Non-fleet And Fleet Primary Classifications – Rating Factors And Statistical Codes For Local, Intermediate And Long Distance Radius</w:delText>
        </w:r>
      </w:del>
    </w:p>
    <w:p w14:paraId="5DD613B5" w14:textId="77777777" w:rsidR="00A027D8" w:rsidRPr="00CB7B1C" w:rsidDel="00421D84" w:rsidRDefault="00A027D8" w:rsidP="00BE28D4">
      <w:pPr>
        <w:pStyle w:val="outlinehd4"/>
        <w:suppressAutoHyphens/>
        <w:rPr>
          <w:del w:id="34271" w:author="Author"/>
        </w:rPr>
      </w:pPr>
      <w:del w:id="34272" w:author="Author">
        <w:r w:rsidRPr="00CB7B1C" w:rsidDel="00421D84">
          <w:tab/>
          <w:delText>a.</w:delText>
        </w:r>
        <w:r w:rsidRPr="00CB7B1C" w:rsidDel="00421D84">
          <w:tab/>
          <w:delText xml:space="preserve">Public Auto Use Classes (Except Van Pools) </w:delText>
        </w:r>
      </w:del>
    </w:p>
    <w:p w14:paraId="78BEFA71" w14:textId="77777777" w:rsidR="00A027D8" w:rsidRPr="00CB7B1C" w:rsidDel="00421D84" w:rsidRDefault="00A027D8" w:rsidP="00BE28D4">
      <w:pPr>
        <w:pStyle w:val="blocktext5"/>
        <w:suppressAutoHyphens/>
        <w:rPr>
          <w:del w:id="34273" w:author="Author"/>
        </w:rPr>
      </w:pPr>
      <w:del w:id="34274" w:author="Author">
        <w:r w:rsidRPr="00CB7B1C" w:rsidDel="00421D84">
          <w:delText>Rate the following classifications using the base loss cost for the corresponding category. For example, multiply the Car Service factors by the Taxicabs and Limousines base loss costs.</w:delText>
        </w:r>
      </w:del>
    </w:p>
    <w:p w14:paraId="519AAC46" w14:textId="77777777" w:rsidR="00A027D8" w:rsidRPr="00CB7B1C" w:rsidDel="00421D84" w:rsidRDefault="00A027D8" w:rsidP="00BE28D4">
      <w:pPr>
        <w:pStyle w:val="space4"/>
        <w:suppressAutoHyphens/>
        <w:rPr>
          <w:del w:id="34275"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1118"/>
        <w:gridCol w:w="1398"/>
        <w:gridCol w:w="630"/>
        <w:gridCol w:w="630"/>
        <w:gridCol w:w="630"/>
        <w:gridCol w:w="630"/>
        <w:gridCol w:w="630"/>
        <w:gridCol w:w="630"/>
        <w:gridCol w:w="630"/>
        <w:gridCol w:w="630"/>
        <w:gridCol w:w="630"/>
        <w:gridCol w:w="630"/>
        <w:gridCol w:w="630"/>
        <w:gridCol w:w="630"/>
      </w:tblGrid>
      <w:tr w:rsidR="00A027D8" w:rsidRPr="00CB7B1C" w:rsidDel="00421D84" w14:paraId="0F106797" w14:textId="77777777" w:rsidTr="002F1572">
        <w:trPr>
          <w:cantSplit/>
          <w:trHeight w:val="190"/>
          <w:del w:id="34276" w:author="Author"/>
        </w:trPr>
        <w:tc>
          <w:tcPr>
            <w:tcW w:w="199" w:type="dxa"/>
            <w:hideMark/>
          </w:tcPr>
          <w:p w14:paraId="35CFD092" w14:textId="77777777" w:rsidR="00A027D8" w:rsidRPr="00CB7B1C" w:rsidDel="00421D84" w:rsidRDefault="00A027D8" w:rsidP="00BE28D4">
            <w:pPr>
              <w:pStyle w:val="tablehead"/>
              <w:suppressAutoHyphens/>
              <w:rPr>
                <w:del w:id="34277" w:author="Author"/>
              </w:rPr>
            </w:pPr>
            <w:del w:id="34278" w:author="Author">
              <w:r w:rsidRPr="00CB7B1C" w:rsidDel="00421D84">
                <w:br/>
              </w:r>
            </w:del>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00815466" w14:textId="77777777" w:rsidR="00A027D8" w:rsidRPr="00CB7B1C" w:rsidDel="00421D84" w:rsidRDefault="00A027D8" w:rsidP="00BE28D4">
            <w:pPr>
              <w:pStyle w:val="tablehead"/>
              <w:suppressAutoHyphens/>
              <w:rPr>
                <w:del w:id="34279" w:author="Author"/>
              </w:rPr>
            </w:pPr>
            <w:del w:id="34280" w:author="Author">
              <w:r w:rsidRPr="00CB7B1C" w:rsidDel="00421D84">
                <w:delText>Categories</w:delText>
              </w:r>
            </w:del>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7C8F7AFB" w14:textId="77777777" w:rsidR="00A027D8" w:rsidRPr="00CB7B1C" w:rsidDel="00421D84" w:rsidRDefault="00A027D8" w:rsidP="00BE28D4">
            <w:pPr>
              <w:pStyle w:val="tablehead"/>
              <w:suppressAutoHyphens/>
              <w:rPr>
                <w:del w:id="34281" w:author="Author"/>
              </w:rPr>
            </w:pPr>
            <w:del w:id="34282" w:author="Author">
              <w:r w:rsidRPr="00CB7B1C" w:rsidDel="00421D84">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276DFCA7" w14:textId="77777777" w:rsidR="00A027D8" w:rsidRPr="00CB7B1C" w:rsidDel="00421D84" w:rsidRDefault="00A027D8" w:rsidP="00BE28D4">
            <w:pPr>
              <w:pStyle w:val="tablehead"/>
              <w:suppressAutoHyphens/>
              <w:rPr>
                <w:del w:id="34283" w:author="Author"/>
              </w:rPr>
            </w:pPr>
            <w:del w:id="34284" w:author="Author">
              <w:r w:rsidRPr="00CB7B1C" w:rsidDel="00421D84">
                <w:delText>Local</w:delText>
              </w:r>
              <w:r w:rsidRPr="00CB7B1C" w:rsidDel="00421D84">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41824F49" w14:textId="77777777" w:rsidR="00A027D8" w:rsidRPr="00CB7B1C" w:rsidDel="00421D84" w:rsidRDefault="00A027D8" w:rsidP="00BE28D4">
            <w:pPr>
              <w:pStyle w:val="tablehead"/>
              <w:suppressAutoHyphens/>
              <w:rPr>
                <w:del w:id="34285" w:author="Author"/>
              </w:rPr>
            </w:pPr>
            <w:del w:id="34286" w:author="Author">
              <w:r w:rsidRPr="00CB7B1C" w:rsidDel="00421D84">
                <w:delText>Intermediate</w:delText>
              </w:r>
              <w:r w:rsidRPr="00CB7B1C" w:rsidDel="00421D84">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3F287B56" w14:textId="77777777" w:rsidR="00A027D8" w:rsidRPr="00CB7B1C" w:rsidDel="00421D84" w:rsidRDefault="00A027D8" w:rsidP="00BE28D4">
            <w:pPr>
              <w:pStyle w:val="tablehead"/>
              <w:suppressAutoHyphens/>
              <w:rPr>
                <w:del w:id="34287" w:author="Author"/>
              </w:rPr>
            </w:pPr>
            <w:del w:id="34288" w:author="Author">
              <w:r w:rsidRPr="00CB7B1C" w:rsidDel="00421D84">
                <w:delText>Long Distance</w:delText>
              </w:r>
              <w:r w:rsidRPr="00CB7B1C" w:rsidDel="00421D84">
                <w:br/>
                <w:delText>(Over 200 Miles)</w:delText>
              </w:r>
            </w:del>
          </w:p>
        </w:tc>
      </w:tr>
      <w:tr w:rsidR="00A027D8" w:rsidRPr="00CB7B1C" w:rsidDel="00421D84" w14:paraId="2DAB40B1" w14:textId="77777777" w:rsidTr="002F1572">
        <w:trPr>
          <w:cantSplit/>
          <w:trHeight w:val="190"/>
          <w:del w:id="34289" w:author="Author"/>
        </w:trPr>
        <w:tc>
          <w:tcPr>
            <w:tcW w:w="199" w:type="dxa"/>
          </w:tcPr>
          <w:p w14:paraId="0362BB10" w14:textId="77777777" w:rsidR="00A027D8" w:rsidRPr="00CB7B1C" w:rsidDel="00421D84" w:rsidRDefault="00A027D8" w:rsidP="00BE28D4">
            <w:pPr>
              <w:pStyle w:val="tablehead"/>
              <w:suppressAutoHyphens/>
              <w:rPr>
                <w:del w:id="34290"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7DAF18EB" w14:textId="77777777" w:rsidR="00A027D8" w:rsidRPr="00CB7B1C" w:rsidDel="00421D84" w:rsidRDefault="00A027D8" w:rsidP="00BE28D4">
            <w:pPr>
              <w:suppressAutoHyphens/>
              <w:overflowPunct/>
              <w:autoSpaceDE/>
              <w:autoSpaceDN/>
              <w:adjustRightInd/>
              <w:spacing w:before="0" w:line="240" w:lineRule="auto"/>
              <w:jc w:val="left"/>
              <w:rPr>
                <w:del w:id="34291"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15BF3D8" w14:textId="77777777" w:rsidR="00A027D8" w:rsidRPr="00CB7B1C" w:rsidDel="00421D84" w:rsidRDefault="00A027D8" w:rsidP="00BE28D4">
            <w:pPr>
              <w:suppressAutoHyphens/>
              <w:overflowPunct/>
              <w:autoSpaceDE/>
              <w:autoSpaceDN/>
              <w:adjustRightInd/>
              <w:spacing w:before="0" w:line="240" w:lineRule="auto"/>
              <w:jc w:val="left"/>
              <w:rPr>
                <w:del w:id="34292"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7FA684B3" w14:textId="77777777" w:rsidR="00A027D8" w:rsidRPr="00CB7B1C" w:rsidDel="00421D84" w:rsidRDefault="00A027D8" w:rsidP="00BE28D4">
            <w:pPr>
              <w:pStyle w:val="tablehead"/>
              <w:suppressAutoHyphens/>
              <w:rPr>
                <w:del w:id="34293" w:author="Author"/>
              </w:rPr>
            </w:pPr>
            <w:del w:id="34294" w:author="Author">
              <w:r w:rsidRPr="00CB7B1C" w:rsidDel="00421D84">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323DC210" w14:textId="77777777" w:rsidR="00A027D8" w:rsidRPr="00CB7B1C" w:rsidDel="00421D84" w:rsidRDefault="00A027D8" w:rsidP="00BE28D4">
            <w:pPr>
              <w:pStyle w:val="tablehead"/>
              <w:suppressAutoHyphens/>
              <w:rPr>
                <w:del w:id="34295" w:author="Author"/>
              </w:rPr>
            </w:pPr>
            <w:del w:id="34296" w:author="Author">
              <w:r w:rsidRPr="00CB7B1C" w:rsidDel="00421D84">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064A9D2F" w14:textId="77777777" w:rsidR="00A027D8" w:rsidRPr="00CB7B1C" w:rsidDel="00421D84" w:rsidRDefault="00A027D8" w:rsidP="00BE28D4">
            <w:pPr>
              <w:pStyle w:val="tablehead"/>
              <w:suppressAutoHyphens/>
              <w:rPr>
                <w:del w:id="34297" w:author="Author"/>
              </w:rPr>
            </w:pPr>
            <w:del w:id="34298" w:author="Author">
              <w:r w:rsidRPr="00CB7B1C" w:rsidDel="00421D84">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777CBE7B" w14:textId="77777777" w:rsidR="00A027D8" w:rsidRPr="00CB7B1C" w:rsidDel="00421D84" w:rsidRDefault="00A027D8" w:rsidP="00BE28D4">
            <w:pPr>
              <w:pStyle w:val="tablehead"/>
              <w:suppressAutoHyphens/>
              <w:rPr>
                <w:del w:id="34299" w:author="Author"/>
              </w:rPr>
            </w:pPr>
            <w:del w:id="34300" w:author="Author">
              <w:r w:rsidRPr="00CB7B1C" w:rsidDel="00421D84">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07A46D8C" w14:textId="77777777" w:rsidR="00A027D8" w:rsidRPr="00CB7B1C" w:rsidDel="00421D84" w:rsidRDefault="00A027D8" w:rsidP="00BE28D4">
            <w:pPr>
              <w:pStyle w:val="tablehead"/>
              <w:suppressAutoHyphens/>
              <w:rPr>
                <w:del w:id="34301" w:author="Author"/>
              </w:rPr>
            </w:pPr>
            <w:del w:id="34302" w:author="Author">
              <w:r w:rsidRPr="00CB7B1C" w:rsidDel="00421D84">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4A0B46E3" w14:textId="77777777" w:rsidR="00A027D8" w:rsidRPr="00CB7B1C" w:rsidDel="00421D84" w:rsidRDefault="00A027D8" w:rsidP="00BE28D4">
            <w:pPr>
              <w:pStyle w:val="tablehead"/>
              <w:suppressAutoHyphens/>
              <w:rPr>
                <w:del w:id="34303" w:author="Author"/>
              </w:rPr>
            </w:pPr>
            <w:del w:id="34304" w:author="Author">
              <w:r w:rsidRPr="00CB7B1C" w:rsidDel="00421D84">
                <w:delText>Factor</w:delText>
              </w:r>
            </w:del>
          </w:p>
        </w:tc>
      </w:tr>
      <w:tr w:rsidR="00A027D8" w:rsidRPr="00CB7B1C" w:rsidDel="00421D84" w14:paraId="4E430FD6" w14:textId="77777777" w:rsidTr="002F1572">
        <w:trPr>
          <w:cantSplit/>
          <w:trHeight w:val="190"/>
          <w:del w:id="34305" w:author="Author"/>
        </w:trPr>
        <w:tc>
          <w:tcPr>
            <w:tcW w:w="199" w:type="dxa"/>
            <w:hideMark/>
          </w:tcPr>
          <w:p w14:paraId="1DDD920E" w14:textId="77777777" w:rsidR="00A027D8" w:rsidRPr="00CB7B1C" w:rsidDel="00421D84" w:rsidRDefault="00A027D8" w:rsidP="00BE28D4">
            <w:pPr>
              <w:pStyle w:val="tablehead"/>
              <w:suppressAutoHyphens/>
              <w:rPr>
                <w:del w:id="34306" w:author="Author"/>
              </w:rPr>
            </w:pPr>
            <w:del w:id="34307" w:author="Author">
              <w:r w:rsidRPr="00CB7B1C" w:rsidDel="00421D84">
                <w:br/>
              </w:r>
            </w:del>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5838EF10" w14:textId="77777777" w:rsidR="00A027D8" w:rsidRPr="00CB7B1C" w:rsidDel="00421D84" w:rsidRDefault="00A027D8" w:rsidP="00BE28D4">
            <w:pPr>
              <w:suppressAutoHyphens/>
              <w:overflowPunct/>
              <w:autoSpaceDE/>
              <w:autoSpaceDN/>
              <w:adjustRightInd/>
              <w:spacing w:before="0" w:line="240" w:lineRule="auto"/>
              <w:jc w:val="left"/>
              <w:rPr>
                <w:del w:id="34308"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1B3819B3" w14:textId="77777777" w:rsidR="00A027D8" w:rsidRPr="00CB7B1C" w:rsidDel="00421D84" w:rsidRDefault="00A027D8" w:rsidP="00BE28D4">
            <w:pPr>
              <w:suppressAutoHyphens/>
              <w:overflowPunct/>
              <w:autoSpaceDE/>
              <w:autoSpaceDN/>
              <w:adjustRightInd/>
              <w:spacing w:before="0" w:line="240" w:lineRule="auto"/>
              <w:jc w:val="left"/>
              <w:rPr>
                <w:del w:id="34309"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523E962F" w14:textId="77777777" w:rsidR="00A027D8" w:rsidRPr="00CB7B1C" w:rsidDel="00421D84" w:rsidRDefault="00A027D8" w:rsidP="00BE28D4">
            <w:pPr>
              <w:pStyle w:val="tablehead"/>
              <w:suppressAutoHyphens/>
              <w:rPr>
                <w:del w:id="34310" w:author="Author"/>
              </w:rPr>
            </w:pPr>
            <w:del w:id="34311" w:author="Author">
              <w:r w:rsidRPr="00CB7B1C" w:rsidDel="00421D84">
                <w:delText>Non-fleet</w:delText>
              </w:r>
            </w:del>
          </w:p>
        </w:tc>
        <w:tc>
          <w:tcPr>
            <w:tcW w:w="630" w:type="dxa"/>
            <w:tcBorders>
              <w:top w:val="single" w:sz="6" w:space="0" w:color="auto"/>
              <w:left w:val="single" w:sz="6" w:space="0" w:color="auto"/>
              <w:bottom w:val="nil"/>
              <w:right w:val="single" w:sz="6" w:space="0" w:color="auto"/>
            </w:tcBorders>
            <w:hideMark/>
          </w:tcPr>
          <w:p w14:paraId="46145EB8" w14:textId="77777777" w:rsidR="00A027D8" w:rsidRPr="00CB7B1C" w:rsidDel="00421D84" w:rsidRDefault="00A027D8" w:rsidP="00BE28D4">
            <w:pPr>
              <w:pStyle w:val="tablehead"/>
              <w:suppressAutoHyphens/>
              <w:rPr>
                <w:del w:id="34312" w:author="Author"/>
              </w:rPr>
            </w:pPr>
            <w:del w:id="34313" w:author="Author">
              <w:r w:rsidRPr="00CB7B1C" w:rsidDel="00421D84">
                <w:br/>
                <w:delText>Fleet</w:delText>
              </w:r>
            </w:del>
          </w:p>
        </w:tc>
        <w:tc>
          <w:tcPr>
            <w:tcW w:w="630" w:type="dxa"/>
            <w:tcBorders>
              <w:top w:val="single" w:sz="6" w:space="0" w:color="auto"/>
              <w:left w:val="single" w:sz="6" w:space="0" w:color="auto"/>
              <w:bottom w:val="single" w:sz="6" w:space="0" w:color="auto"/>
              <w:right w:val="single" w:sz="6" w:space="0" w:color="auto"/>
            </w:tcBorders>
            <w:hideMark/>
          </w:tcPr>
          <w:p w14:paraId="168283ED" w14:textId="77777777" w:rsidR="00A027D8" w:rsidRPr="00CB7B1C" w:rsidDel="00421D84" w:rsidRDefault="00A027D8" w:rsidP="00BE28D4">
            <w:pPr>
              <w:pStyle w:val="tablehead"/>
              <w:suppressAutoHyphens/>
              <w:rPr>
                <w:del w:id="34314" w:author="Author"/>
              </w:rPr>
            </w:pPr>
            <w:del w:id="34315" w:author="Author">
              <w:r w:rsidRPr="00CB7B1C" w:rsidDel="00421D84">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280BCEBA" w14:textId="77777777" w:rsidR="00A027D8" w:rsidRPr="00CB7B1C" w:rsidDel="00421D84" w:rsidRDefault="00A027D8" w:rsidP="00BE28D4">
            <w:pPr>
              <w:pStyle w:val="tablehead"/>
              <w:suppressAutoHyphens/>
              <w:rPr>
                <w:del w:id="34316" w:author="Author"/>
              </w:rPr>
            </w:pPr>
            <w:del w:id="34317" w:author="Author">
              <w:r w:rsidRPr="00CB7B1C" w:rsidDel="00421D84">
                <w:delText>Phys.</w:delText>
              </w:r>
              <w:r w:rsidRPr="00CB7B1C" w:rsidDel="00421D84">
                <w:br/>
                <w:delText>Dam.</w:delText>
              </w:r>
            </w:del>
          </w:p>
        </w:tc>
        <w:tc>
          <w:tcPr>
            <w:tcW w:w="630" w:type="dxa"/>
            <w:tcBorders>
              <w:top w:val="single" w:sz="6" w:space="0" w:color="auto"/>
              <w:left w:val="nil"/>
              <w:bottom w:val="nil"/>
              <w:right w:val="single" w:sz="6" w:space="0" w:color="auto"/>
            </w:tcBorders>
            <w:hideMark/>
          </w:tcPr>
          <w:p w14:paraId="68066ED0" w14:textId="77777777" w:rsidR="00A027D8" w:rsidRPr="00CB7B1C" w:rsidDel="00421D84" w:rsidRDefault="00A027D8" w:rsidP="00BE28D4">
            <w:pPr>
              <w:pStyle w:val="tablehead"/>
              <w:suppressAutoHyphens/>
              <w:rPr>
                <w:del w:id="34318" w:author="Author"/>
              </w:rPr>
            </w:pPr>
            <w:del w:id="34319" w:author="Author">
              <w:r w:rsidRPr="00CB7B1C" w:rsidDel="00421D84">
                <w:delText>Non-fleet</w:delText>
              </w:r>
            </w:del>
          </w:p>
        </w:tc>
        <w:tc>
          <w:tcPr>
            <w:tcW w:w="630" w:type="dxa"/>
            <w:tcBorders>
              <w:top w:val="single" w:sz="6" w:space="0" w:color="auto"/>
              <w:left w:val="single" w:sz="6" w:space="0" w:color="auto"/>
              <w:bottom w:val="nil"/>
              <w:right w:val="single" w:sz="6" w:space="0" w:color="auto"/>
            </w:tcBorders>
            <w:hideMark/>
          </w:tcPr>
          <w:p w14:paraId="59D61912" w14:textId="77777777" w:rsidR="00A027D8" w:rsidRPr="00CB7B1C" w:rsidDel="00421D84" w:rsidRDefault="00A027D8" w:rsidP="00BE28D4">
            <w:pPr>
              <w:pStyle w:val="tablehead"/>
              <w:suppressAutoHyphens/>
              <w:rPr>
                <w:del w:id="34320" w:author="Author"/>
              </w:rPr>
            </w:pPr>
            <w:del w:id="34321" w:author="Author">
              <w:r w:rsidRPr="00CB7B1C" w:rsidDel="00421D84">
                <w:br/>
                <w:delText>Fleet</w:delText>
              </w:r>
            </w:del>
          </w:p>
        </w:tc>
        <w:tc>
          <w:tcPr>
            <w:tcW w:w="630" w:type="dxa"/>
            <w:tcBorders>
              <w:top w:val="single" w:sz="6" w:space="0" w:color="auto"/>
              <w:left w:val="single" w:sz="6" w:space="0" w:color="auto"/>
              <w:bottom w:val="nil"/>
              <w:right w:val="single" w:sz="6" w:space="0" w:color="auto"/>
            </w:tcBorders>
            <w:hideMark/>
          </w:tcPr>
          <w:p w14:paraId="058CBCE1" w14:textId="77777777" w:rsidR="00A027D8" w:rsidRPr="00CB7B1C" w:rsidDel="00421D84" w:rsidRDefault="00A027D8" w:rsidP="00BE28D4">
            <w:pPr>
              <w:pStyle w:val="tablehead"/>
              <w:suppressAutoHyphens/>
              <w:rPr>
                <w:del w:id="34322" w:author="Author"/>
              </w:rPr>
            </w:pPr>
            <w:del w:id="34323" w:author="Author">
              <w:r w:rsidRPr="00CB7B1C" w:rsidDel="00421D84">
                <w:br/>
                <w:delText>Liab.</w:delText>
              </w:r>
            </w:del>
          </w:p>
        </w:tc>
        <w:tc>
          <w:tcPr>
            <w:tcW w:w="630" w:type="dxa"/>
            <w:tcBorders>
              <w:top w:val="single" w:sz="6" w:space="0" w:color="auto"/>
              <w:left w:val="single" w:sz="6" w:space="0" w:color="auto"/>
              <w:bottom w:val="single" w:sz="6" w:space="0" w:color="auto"/>
              <w:right w:val="nil"/>
            </w:tcBorders>
            <w:hideMark/>
          </w:tcPr>
          <w:p w14:paraId="0336C874" w14:textId="77777777" w:rsidR="00A027D8" w:rsidRPr="00CB7B1C" w:rsidDel="00421D84" w:rsidRDefault="00A027D8" w:rsidP="00BE28D4">
            <w:pPr>
              <w:pStyle w:val="tablehead"/>
              <w:suppressAutoHyphens/>
              <w:rPr>
                <w:del w:id="34324" w:author="Author"/>
              </w:rPr>
            </w:pPr>
            <w:del w:id="34325" w:author="Author">
              <w:r w:rsidRPr="00CB7B1C" w:rsidDel="00421D84">
                <w:delText>Phys.</w:delText>
              </w:r>
              <w:r w:rsidRPr="00CB7B1C" w:rsidDel="00421D84">
                <w:br/>
                <w:delText>Dam.</w:delText>
              </w:r>
            </w:del>
          </w:p>
        </w:tc>
        <w:tc>
          <w:tcPr>
            <w:tcW w:w="630" w:type="dxa"/>
            <w:tcBorders>
              <w:top w:val="single" w:sz="6" w:space="0" w:color="auto"/>
              <w:left w:val="single" w:sz="6" w:space="0" w:color="auto"/>
              <w:bottom w:val="single" w:sz="6" w:space="0" w:color="auto"/>
              <w:right w:val="single" w:sz="6" w:space="0" w:color="auto"/>
            </w:tcBorders>
            <w:hideMark/>
          </w:tcPr>
          <w:p w14:paraId="67B4ACE8" w14:textId="77777777" w:rsidR="00A027D8" w:rsidRPr="00CB7B1C" w:rsidDel="00421D84" w:rsidRDefault="00A027D8" w:rsidP="00BE28D4">
            <w:pPr>
              <w:pStyle w:val="tablehead"/>
              <w:suppressAutoHyphens/>
              <w:rPr>
                <w:del w:id="34326" w:author="Author"/>
              </w:rPr>
            </w:pPr>
            <w:del w:id="34327" w:author="Author">
              <w:r w:rsidRPr="00CB7B1C" w:rsidDel="00421D84">
                <w:delText>Non-fleet</w:delText>
              </w:r>
            </w:del>
          </w:p>
        </w:tc>
        <w:tc>
          <w:tcPr>
            <w:tcW w:w="630" w:type="dxa"/>
            <w:tcBorders>
              <w:top w:val="single" w:sz="6" w:space="0" w:color="auto"/>
              <w:left w:val="single" w:sz="6" w:space="0" w:color="auto"/>
              <w:bottom w:val="single" w:sz="6" w:space="0" w:color="auto"/>
              <w:right w:val="single" w:sz="6" w:space="0" w:color="auto"/>
            </w:tcBorders>
            <w:hideMark/>
          </w:tcPr>
          <w:p w14:paraId="195A24EA" w14:textId="77777777" w:rsidR="00A027D8" w:rsidRPr="00CB7B1C" w:rsidDel="00421D84" w:rsidRDefault="00A027D8" w:rsidP="00BE28D4">
            <w:pPr>
              <w:pStyle w:val="tablehead"/>
              <w:suppressAutoHyphens/>
              <w:rPr>
                <w:del w:id="34328" w:author="Author"/>
              </w:rPr>
            </w:pPr>
            <w:del w:id="34329" w:author="Author">
              <w:r w:rsidRPr="00CB7B1C" w:rsidDel="00421D84">
                <w:br/>
                <w:delText>Fleet</w:delText>
              </w:r>
            </w:del>
          </w:p>
        </w:tc>
        <w:tc>
          <w:tcPr>
            <w:tcW w:w="630" w:type="dxa"/>
            <w:tcBorders>
              <w:top w:val="single" w:sz="6" w:space="0" w:color="auto"/>
              <w:left w:val="single" w:sz="6" w:space="0" w:color="auto"/>
              <w:bottom w:val="nil"/>
              <w:right w:val="single" w:sz="6" w:space="0" w:color="auto"/>
            </w:tcBorders>
            <w:hideMark/>
          </w:tcPr>
          <w:p w14:paraId="3246ED51" w14:textId="77777777" w:rsidR="00A027D8" w:rsidRPr="00CB7B1C" w:rsidDel="00421D84" w:rsidRDefault="00A027D8" w:rsidP="00BE28D4">
            <w:pPr>
              <w:pStyle w:val="tablehead"/>
              <w:suppressAutoHyphens/>
              <w:rPr>
                <w:del w:id="34330" w:author="Author"/>
              </w:rPr>
            </w:pPr>
            <w:del w:id="34331" w:author="Author">
              <w:r w:rsidRPr="00CB7B1C" w:rsidDel="00421D84">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660AFAC4" w14:textId="77777777" w:rsidR="00A027D8" w:rsidRPr="00CB7B1C" w:rsidDel="00421D84" w:rsidRDefault="00A027D8" w:rsidP="00BE28D4">
            <w:pPr>
              <w:pStyle w:val="tablehead"/>
              <w:suppressAutoHyphens/>
              <w:rPr>
                <w:del w:id="34332" w:author="Author"/>
              </w:rPr>
            </w:pPr>
            <w:del w:id="34333" w:author="Author">
              <w:r w:rsidRPr="00CB7B1C" w:rsidDel="00421D84">
                <w:delText>Phys.</w:delText>
              </w:r>
              <w:r w:rsidRPr="00CB7B1C" w:rsidDel="00421D84">
                <w:br/>
                <w:delText>Dam.</w:delText>
              </w:r>
            </w:del>
          </w:p>
        </w:tc>
      </w:tr>
      <w:tr w:rsidR="00A027D8" w:rsidRPr="00CB7B1C" w:rsidDel="00421D84" w14:paraId="7FCA6B58" w14:textId="77777777" w:rsidTr="002F1572">
        <w:trPr>
          <w:cantSplit/>
          <w:trHeight w:val="190"/>
          <w:del w:id="34334" w:author="Author"/>
        </w:trPr>
        <w:tc>
          <w:tcPr>
            <w:tcW w:w="199" w:type="dxa"/>
          </w:tcPr>
          <w:p w14:paraId="7DC36E63" w14:textId="77777777" w:rsidR="00A027D8" w:rsidRPr="00CB7B1C" w:rsidDel="00421D84" w:rsidRDefault="00A027D8" w:rsidP="00BE28D4">
            <w:pPr>
              <w:pStyle w:val="tabletext11"/>
              <w:suppressAutoHyphens/>
              <w:rPr>
                <w:del w:id="34335" w:author="Author"/>
                <w:lang w:val="fr-FR"/>
              </w:rPr>
            </w:pPr>
            <w:del w:id="34336" w:author="Author">
              <w:r w:rsidRPr="00CB7B1C" w:rsidDel="00421D84">
                <w:rPr>
                  <w:lang w:val="fr-FR"/>
                </w:rPr>
                <w:br/>
              </w:r>
            </w:del>
          </w:p>
        </w:tc>
        <w:tc>
          <w:tcPr>
            <w:tcW w:w="1118" w:type="dxa"/>
            <w:vMerge w:val="restart"/>
            <w:tcBorders>
              <w:top w:val="nil"/>
              <w:left w:val="single" w:sz="6" w:space="0" w:color="auto"/>
              <w:bottom w:val="single" w:sz="6" w:space="0" w:color="auto"/>
              <w:right w:val="single" w:sz="6" w:space="0" w:color="auto"/>
            </w:tcBorders>
            <w:vAlign w:val="center"/>
            <w:hideMark/>
          </w:tcPr>
          <w:p w14:paraId="4D6ED083" w14:textId="77777777" w:rsidR="00A027D8" w:rsidRPr="00CB7B1C" w:rsidDel="00421D84" w:rsidRDefault="00A027D8" w:rsidP="00BE28D4">
            <w:pPr>
              <w:pStyle w:val="tabletext11"/>
              <w:suppressAutoHyphens/>
              <w:rPr>
                <w:del w:id="34337" w:author="Author"/>
              </w:rPr>
            </w:pPr>
            <w:del w:id="34338" w:author="Author">
              <w:r w:rsidRPr="00CB7B1C" w:rsidDel="00421D84">
                <w:delText>Taxicabs And Limousines</w:delText>
              </w:r>
            </w:del>
          </w:p>
        </w:tc>
        <w:tc>
          <w:tcPr>
            <w:tcW w:w="1398" w:type="dxa"/>
            <w:tcBorders>
              <w:top w:val="single" w:sz="6" w:space="0" w:color="auto"/>
              <w:left w:val="single" w:sz="6" w:space="0" w:color="auto"/>
              <w:bottom w:val="single" w:sz="6" w:space="0" w:color="auto"/>
              <w:right w:val="single" w:sz="6" w:space="0" w:color="auto"/>
            </w:tcBorders>
            <w:hideMark/>
          </w:tcPr>
          <w:p w14:paraId="2F4217DE" w14:textId="77777777" w:rsidR="00A027D8" w:rsidRPr="00CB7B1C" w:rsidDel="00421D84" w:rsidRDefault="00A027D8" w:rsidP="00BE28D4">
            <w:pPr>
              <w:pStyle w:val="tabletext11"/>
              <w:suppressAutoHyphens/>
              <w:rPr>
                <w:del w:id="34339" w:author="Author"/>
              </w:rPr>
            </w:pPr>
            <w:del w:id="34340" w:author="Author">
              <w:r w:rsidRPr="00CB7B1C" w:rsidDel="00421D84">
                <w:delText>Taxicab – Owner-driver</w:delText>
              </w:r>
            </w:del>
          </w:p>
        </w:tc>
        <w:tc>
          <w:tcPr>
            <w:tcW w:w="630" w:type="dxa"/>
            <w:tcBorders>
              <w:top w:val="single" w:sz="6" w:space="0" w:color="auto"/>
              <w:left w:val="single" w:sz="6" w:space="0" w:color="auto"/>
              <w:bottom w:val="single" w:sz="6" w:space="0" w:color="auto"/>
              <w:right w:val="nil"/>
            </w:tcBorders>
            <w:vAlign w:val="bottom"/>
            <w:hideMark/>
          </w:tcPr>
          <w:p w14:paraId="159A772B" w14:textId="77777777" w:rsidR="00A027D8" w:rsidRPr="00CB7B1C" w:rsidDel="00421D84" w:rsidRDefault="00A027D8" w:rsidP="00BE28D4">
            <w:pPr>
              <w:pStyle w:val="tabletext11"/>
              <w:suppressAutoHyphens/>
              <w:jc w:val="center"/>
              <w:rPr>
                <w:del w:id="34341" w:author="Author"/>
              </w:rPr>
            </w:pPr>
            <w:del w:id="34342" w:author="Author">
              <w:r w:rsidRPr="00CB7B1C" w:rsidDel="00421D84">
                <w:delText>5718</w:delText>
              </w:r>
            </w:del>
          </w:p>
        </w:tc>
        <w:tc>
          <w:tcPr>
            <w:tcW w:w="630" w:type="dxa"/>
            <w:tcBorders>
              <w:top w:val="single" w:sz="6" w:space="0" w:color="auto"/>
              <w:left w:val="nil"/>
              <w:bottom w:val="single" w:sz="6" w:space="0" w:color="auto"/>
              <w:right w:val="nil"/>
            </w:tcBorders>
            <w:vAlign w:val="bottom"/>
            <w:hideMark/>
          </w:tcPr>
          <w:p w14:paraId="61DA6617" w14:textId="77777777" w:rsidR="00A027D8" w:rsidRPr="00CB7B1C" w:rsidDel="00421D84" w:rsidRDefault="00A027D8" w:rsidP="00BE28D4">
            <w:pPr>
              <w:pStyle w:val="tabletext11"/>
              <w:suppressAutoHyphens/>
              <w:jc w:val="center"/>
              <w:rPr>
                <w:del w:id="34343" w:author="Author"/>
              </w:rPr>
            </w:pPr>
            <w:del w:id="34344" w:author="Author">
              <w:r w:rsidRPr="00CB7B1C" w:rsidDel="00421D84">
                <w:delText>5748</w:delText>
              </w:r>
            </w:del>
          </w:p>
        </w:tc>
        <w:tc>
          <w:tcPr>
            <w:tcW w:w="630" w:type="dxa"/>
            <w:tcBorders>
              <w:top w:val="single" w:sz="6" w:space="0" w:color="auto"/>
              <w:left w:val="nil"/>
              <w:bottom w:val="single" w:sz="6" w:space="0" w:color="auto"/>
              <w:right w:val="nil"/>
            </w:tcBorders>
            <w:vAlign w:val="bottom"/>
            <w:hideMark/>
          </w:tcPr>
          <w:p w14:paraId="128B6669" w14:textId="77777777" w:rsidR="00A027D8" w:rsidRPr="00CB7B1C" w:rsidDel="00421D84" w:rsidRDefault="00A027D8" w:rsidP="00BE28D4">
            <w:pPr>
              <w:pStyle w:val="tabletext11"/>
              <w:suppressAutoHyphens/>
              <w:jc w:val="center"/>
              <w:rPr>
                <w:del w:id="34345" w:author="Author"/>
                <w:b/>
              </w:rPr>
            </w:pPr>
            <w:del w:id="34346" w:author="Author">
              <w:r w:rsidRPr="00CB7B1C" w:rsidDel="00421D84">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08E48CC2" w14:textId="77777777" w:rsidR="00A027D8" w:rsidRPr="00CB7B1C" w:rsidDel="00421D84" w:rsidRDefault="00A027D8" w:rsidP="00BE28D4">
            <w:pPr>
              <w:pStyle w:val="tabletext11"/>
              <w:suppressAutoHyphens/>
              <w:jc w:val="center"/>
              <w:rPr>
                <w:del w:id="34347" w:author="Author"/>
                <w:b/>
              </w:rPr>
            </w:pPr>
            <w:del w:id="34348" w:author="Author">
              <w:r w:rsidRPr="00CB7B1C" w:rsidDel="00421D84">
                <w:rPr>
                  <w:b/>
                </w:rPr>
                <w:delText>2.30</w:delText>
              </w:r>
            </w:del>
          </w:p>
        </w:tc>
        <w:tc>
          <w:tcPr>
            <w:tcW w:w="630" w:type="dxa"/>
            <w:tcBorders>
              <w:top w:val="single" w:sz="6" w:space="0" w:color="auto"/>
              <w:left w:val="nil"/>
              <w:bottom w:val="single" w:sz="6" w:space="0" w:color="auto"/>
              <w:right w:val="nil"/>
            </w:tcBorders>
            <w:vAlign w:val="bottom"/>
            <w:hideMark/>
          </w:tcPr>
          <w:p w14:paraId="42F8B44F" w14:textId="77777777" w:rsidR="00A027D8" w:rsidRPr="00CB7B1C" w:rsidDel="00421D84" w:rsidRDefault="00A027D8" w:rsidP="00BE28D4">
            <w:pPr>
              <w:pStyle w:val="tabletext11"/>
              <w:suppressAutoHyphens/>
              <w:jc w:val="center"/>
              <w:rPr>
                <w:del w:id="34349" w:author="Author"/>
              </w:rPr>
            </w:pPr>
            <w:del w:id="34350" w:author="Author">
              <w:r w:rsidRPr="00CB7B1C" w:rsidDel="00421D84">
                <w:delText>5728</w:delText>
              </w:r>
            </w:del>
          </w:p>
        </w:tc>
        <w:tc>
          <w:tcPr>
            <w:tcW w:w="630" w:type="dxa"/>
            <w:tcBorders>
              <w:top w:val="single" w:sz="6" w:space="0" w:color="auto"/>
              <w:left w:val="nil"/>
              <w:bottom w:val="single" w:sz="6" w:space="0" w:color="auto"/>
              <w:right w:val="nil"/>
            </w:tcBorders>
            <w:vAlign w:val="bottom"/>
            <w:hideMark/>
          </w:tcPr>
          <w:p w14:paraId="5A2A1FA0" w14:textId="77777777" w:rsidR="00A027D8" w:rsidRPr="00CB7B1C" w:rsidDel="00421D84" w:rsidRDefault="00A027D8" w:rsidP="00BE28D4">
            <w:pPr>
              <w:pStyle w:val="tabletext11"/>
              <w:suppressAutoHyphens/>
              <w:jc w:val="center"/>
              <w:rPr>
                <w:del w:id="34351" w:author="Author"/>
              </w:rPr>
            </w:pPr>
            <w:del w:id="34352" w:author="Author">
              <w:r w:rsidRPr="00CB7B1C" w:rsidDel="00421D84">
                <w:delText>5758</w:delText>
              </w:r>
            </w:del>
          </w:p>
        </w:tc>
        <w:tc>
          <w:tcPr>
            <w:tcW w:w="630" w:type="dxa"/>
            <w:tcBorders>
              <w:top w:val="single" w:sz="6" w:space="0" w:color="auto"/>
              <w:left w:val="nil"/>
              <w:bottom w:val="single" w:sz="6" w:space="0" w:color="auto"/>
              <w:right w:val="nil"/>
            </w:tcBorders>
            <w:vAlign w:val="bottom"/>
            <w:hideMark/>
          </w:tcPr>
          <w:p w14:paraId="1D0C30AB" w14:textId="77777777" w:rsidR="00A027D8" w:rsidRPr="00CB7B1C" w:rsidDel="00421D84" w:rsidRDefault="00A027D8" w:rsidP="00BE28D4">
            <w:pPr>
              <w:pStyle w:val="tabletext11"/>
              <w:suppressAutoHyphens/>
              <w:jc w:val="center"/>
              <w:rPr>
                <w:del w:id="34353" w:author="Author"/>
                <w:b/>
              </w:rPr>
            </w:pPr>
            <w:del w:id="34354" w:author="Author">
              <w:r w:rsidRPr="00CB7B1C" w:rsidDel="00421D84">
                <w:rPr>
                  <w:b/>
                </w:rPr>
                <w:delText>0.85</w:delText>
              </w:r>
            </w:del>
          </w:p>
        </w:tc>
        <w:tc>
          <w:tcPr>
            <w:tcW w:w="630" w:type="dxa"/>
            <w:tcBorders>
              <w:top w:val="single" w:sz="6" w:space="0" w:color="auto"/>
              <w:left w:val="nil"/>
              <w:bottom w:val="single" w:sz="6" w:space="0" w:color="auto"/>
              <w:right w:val="nil"/>
            </w:tcBorders>
            <w:vAlign w:val="bottom"/>
            <w:hideMark/>
          </w:tcPr>
          <w:p w14:paraId="77B3C70A" w14:textId="77777777" w:rsidR="00A027D8" w:rsidRPr="00CB7B1C" w:rsidDel="00421D84" w:rsidRDefault="00A027D8" w:rsidP="00BE28D4">
            <w:pPr>
              <w:pStyle w:val="tabletext11"/>
              <w:suppressAutoHyphens/>
              <w:jc w:val="center"/>
              <w:rPr>
                <w:del w:id="34355" w:author="Author"/>
                <w:b/>
              </w:rPr>
            </w:pPr>
            <w:del w:id="34356" w:author="Author">
              <w:r w:rsidRPr="00CB7B1C" w:rsidDel="00421D84">
                <w:rPr>
                  <w:b/>
                </w:rPr>
                <w:delText>2.65</w:delText>
              </w:r>
            </w:del>
          </w:p>
        </w:tc>
        <w:tc>
          <w:tcPr>
            <w:tcW w:w="630" w:type="dxa"/>
            <w:tcBorders>
              <w:top w:val="single" w:sz="6" w:space="0" w:color="auto"/>
              <w:left w:val="single" w:sz="6" w:space="0" w:color="auto"/>
              <w:bottom w:val="single" w:sz="6" w:space="0" w:color="auto"/>
              <w:right w:val="nil"/>
            </w:tcBorders>
            <w:vAlign w:val="bottom"/>
            <w:hideMark/>
          </w:tcPr>
          <w:p w14:paraId="46E7D04E" w14:textId="77777777" w:rsidR="00A027D8" w:rsidRPr="00CB7B1C" w:rsidDel="00421D84" w:rsidRDefault="00A027D8" w:rsidP="00BE28D4">
            <w:pPr>
              <w:pStyle w:val="tabletext11"/>
              <w:suppressAutoHyphens/>
              <w:jc w:val="center"/>
              <w:rPr>
                <w:del w:id="34357" w:author="Author"/>
              </w:rPr>
            </w:pPr>
            <w:del w:id="34358" w:author="Author">
              <w:r w:rsidRPr="00CB7B1C" w:rsidDel="00421D84">
                <w:delText>5738</w:delText>
              </w:r>
            </w:del>
          </w:p>
        </w:tc>
        <w:tc>
          <w:tcPr>
            <w:tcW w:w="630" w:type="dxa"/>
            <w:tcBorders>
              <w:top w:val="single" w:sz="6" w:space="0" w:color="auto"/>
              <w:left w:val="nil"/>
              <w:bottom w:val="single" w:sz="6" w:space="0" w:color="auto"/>
              <w:right w:val="nil"/>
            </w:tcBorders>
            <w:vAlign w:val="bottom"/>
            <w:hideMark/>
          </w:tcPr>
          <w:p w14:paraId="462F1BF9" w14:textId="77777777" w:rsidR="00A027D8" w:rsidRPr="00CB7B1C" w:rsidDel="00421D84" w:rsidRDefault="00A027D8" w:rsidP="00BE28D4">
            <w:pPr>
              <w:pStyle w:val="tabletext11"/>
              <w:suppressAutoHyphens/>
              <w:jc w:val="center"/>
              <w:rPr>
                <w:del w:id="34359" w:author="Author"/>
              </w:rPr>
            </w:pPr>
            <w:del w:id="34360" w:author="Author">
              <w:r w:rsidRPr="00CB7B1C" w:rsidDel="00421D84">
                <w:delText>5768</w:delText>
              </w:r>
            </w:del>
          </w:p>
        </w:tc>
        <w:tc>
          <w:tcPr>
            <w:tcW w:w="630" w:type="dxa"/>
            <w:tcBorders>
              <w:top w:val="single" w:sz="6" w:space="0" w:color="auto"/>
              <w:left w:val="nil"/>
              <w:bottom w:val="single" w:sz="6" w:space="0" w:color="auto"/>
              <w:right w:val="nil"/>
            </w:tcBorders>
            <w:vAlign w:val="bottom"/>
            <w:hideMark/>
          </w:tcPr>
          <w:p w14:paraId="1850FEEB" w14:textId="77777777" w:rsidR="00A027D8" w:rsidRPr="00CB7B1C" w:rsidDel="00421D84" w:rsidRDefault="00A027D8" w:rsidP="00BE28D4">
            <w:pPr>
              <w:pStyle w:val="tabletext11"/>
              <w:suppressAutoHyphens/>
              <w:jc w:val="center"/>
              <w:rPr>
                <w:del w:id="34361" w:author="Author"/>
                <w:b/>
              </w:rPr>
            </w:pPr>
            <w:del w:id="34362" w:author="Author">
              <w:r w:rsidRPr="00CB7B1C" w:rsidDel="00421D84">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76504094" w14:textId="77777777" w:rsidR="00A027D8" w:rsidRPr="00CB7B1C" w:rsidDel="00421D84" w:rsidRDefault="00A027D8" w:rsidP="00BE28D4">
            <w:pPr>
              <w:pStyle w:val="tabletext11"/>
              <w:suppressAutoHyphens/>
              <w:jc w:val="center"/>
              <w:rPr>
                <w:del w:id="34363" w:author="Author"/>
                <w:b/>
              </w:rPr>
            </w:pPr>
            <w:del w:id="34364" w:author="Author">
              <w:r w:rsidRPr="00CB7B1C" w:rsidDel="00421D84">
                <w:rPr>
                  <w:b/>
                </w:rPr>
                <w:delText>2.75</w:delText>
              </w:r>
            </w:del>
          </w:p>
        </w:tc>
      </w:tr>
      <w:tr w:rsidR="00A027D8" w:rsidRPr="00CB7B1C" w:rsidDel="00421D84" w14:paraId="5B0CD1C1" w14:textId="77777777" w:rsidTr="002F1572">
        <w:trPr>
          <w:cantSplit/>
          <w:trHeight w:val="190"/>
          <w:del w:id="34365" w:author="Author"/>
        </w:trPr>
        <w:tc>
          <w:tcPr>
            <w:tcW w:w="199" w:type="dxa"/>
          </w:tcPr>
          <w:p w14:paraId="1384F94C" w14:textId="77777777" w:rsidR="00A027D8" w:rsidRPr="00CB7B1C" w:rsidDel="00421D84" w:rsidRDefault="00A027D8" w:rsidP="00BE28D4">
            <w:pPr>
              <w:pStyle w:val="tabletext11"/>
              <w:suppressAutoHyphens/>
              <w:rPr>
                <w:del w:id="34366" w:author="Author"/>
                <w:lang w:val="fr-FR"/>
              </w:rPr>
            </w:pPr>
            <w:del w:id="34367" w:author="Author">
              <w:r w:rsidRPr="00CB7B1C" w:rsidDel="00421D84">
                <w:rPr>
                  <w:lang w:val="fr-FR"/>
                </w:rPr>
                <w:br/>
              </w:r>
            </w:del>
          </w:p>
        </w:tc>
        <w:tc>
          <w:tcPr>
            <w:tcW w:w="1118" w:type="dxa"/>
            <w:vMerge/>
            <w:tcBorders>
              <w:top w:val="nil"/>
              <w:left w:val="single" w:sz="6" w:space="0" w:color="auto"/>
              <w:bottom w:val="single" w:sz="6" w:space="0" w:color="auto"/>
              <w:right w:val="single" w:sz="6" w:space="0" w:color="auto"/>
            </w:tcBorders>
            <w:vAlign w:val="center"/>
            <w:hideMark/>
          </w:tcPr>
          <w:p w14:paraId="6F5C827E" w14:textId="77777777" w:rsidR="00A027D8" w:rsidRPr="00CB7B1C" w:rsidDel="00421D84" w:rsidRDefault="00A027D8" w:rsidP="00BE28D4">
            <w:pPr>
              <w:suppressAutoHyphens/>
              <w:overflowPunct/>
              <w:autoSpaceDE/>
              <w:autoSpaceDN/>
              <w:adjustRightInd/>
              <w:spacing w:before="0" w:line="240" w:lineRule="auto"/>
              <w:jc w:val="left"/>
              <w:rPr>
                <w:del w:id="34368"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B070A38" w14:textId="77777777" w:rsidR="00A027D8" w:rsidRPr="00CB7B1C" w:rsidDel="00421D84" w:rsidRDefault="00A027D8" w:rsidP="00BE28D4">
            <w:pPr>
              <w:pStyle w:val="tabletext11"/>
              <w:suppressAutoHyphens/>
              <w:rPr>
                <w:del w:id="34369" w:author="Author"/>
              </w:rPr>
            </w:pPr>
            <w:del w:id="34370" w:author="Author">
              <w:r w:rsidRPr="00CB7B1C" w:rsidDel="00421D84">
                <w:delText>Taxicab – All Other</w:delText>
              </w:r>
            </w:del>
          </w:p>
        </w:tc>
        <w:tc>
          <w:tcPr>
            <w:tcW w:w="630" w:type="dxa"/>
            <w:tcBorders>
              <w:top w:val="single" w:sz="6" w:space="0" w:color="auto"/>
              <w:left w:val="single" w:sz="6" w:space="0" w:color="auto"/>
              <w:bottom w:val="single" w:sz="6" w:space="0" w:color="auto"/>
              <w:right w:val="nil"/>
            </w:tcBorders>
            <w:vAlign w:val="bottom"/>
            <w:hideMark/>
          </w:tcPr>
          <w:p w14:paraId="681FD64A" w14:textId="77777777" w:rsidR="00A027D8" w:rsidRPr="00CB7B1C" w:rsidDel="00421D84" w:rsidRDefault="00A027D8" w:rsidP="00BE28D4">
            <w:pPr>
              <w:pStyle w:val="tabletext11"/>
              <w:suppressAutoHyphens/>
              <w:jc w:val="center"/>
              <w:rPr>
                <w:del w:id="34371" w:author="Author"/>
              </w:rPr>
            </w:pPr>
            <w:del w:id="34372" w:author="Author">
              <w:r w:rsidRPr="00CB7B1C" w:rsidDel="00421D84">
                <w:delText>5719</w:delText>
              </w:r>
            </w:del>
          </w:p>
        </w:tc>
        <w:tc>
          <w:tcPr>
            <w:tcW w:w="630" w:type="dxa"/>
            <w:tcBorders>
              <w:top w:val="single" w:sz="6" w:space="0" w:color="auto"/>
              <w:left w:val="nil"/>
              <w:bottom w:val="single" w:sz="6" w:space="0" w:color="auto"/>
              <w:right w:val="nil"/>
            </w:tcBorders>
            <w:vAlign w:val="bottom"/>
            <w:hideMark/>
          </w:tcPr>
          <w:p w14:paraId="286CCDD2" w14:textId="77777777" w:rsidR="00A027D8" w:rsidRPr="00CB7B1C" w:rsidDel="00421D84" w:rsidRDefault="00A027D8" w:rsidP="00BE28D4">
            <w:pPr>
              <w:pStyle w:val="tabletext11"/>
              <w:suppressAutoHyphens/>
              <w:jc w:val="center"/>
              <w:rPr>
                <w:del w:id="34373" w:author="Author"/>
              </w:rPr>
            </w:pPr>
            <w:del w:id="34374" w:author="Author">
              <w:r w:rsidRPr="00CB7B1C" w:rsidDel="00421D84">
                <w:delText>5749</w:delText>
              </w:r>
            </w:del>
          </w:p>
        </w:tc>
        <w:tc>
          <w:tcPr>
            <w:tcW w:w="630" w:type="dxa"/>
            <w:tcBorders>
              <w:top w:val="single" w:sz="6" w:space="0" w:color="auto"/>
              <w:left w:val="nil"/>
              <w:bottom w:val="single" w:sz="6" w:space="0" w:color="auto"/>
              <w:right w:val="nil"/>
            </w:tcBorders>
            <w:vAlign w:val="bottom"/>
            <w:hideMark/>
          </w:tcPr>
          <w:p w14:paraId="7120AB35" w14:textId="77777777" w:rsidR="00A027D8" w:rsidRPr="00CB7B1C" w:rsidDel="00421D84" w:rsidRDefault="00A027D8" w:rsidP="00BE28D4">
            <w:pPr>
              <w:pStyle w:val="tabletext11"/>
              <w:suppressAutoHyphens/>
              <w:jc w:val="center"/>
              <w:rPr>
                <w:del w:id="34375" w:author="Author"/>
                <w:b/>
              </w:rPr>
            </w:pPr>
            <w:del w:id="34376" w:author="Author">
              <w:r w:rsidRPr="00CB7B1C" w:rsidDel="00421D84">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0D54F9C2" w14:textId="77777777" w:rsidR="00A027D8" w:rsidRPr="00CB7B1C" w:rsidDel="00421D84" w:rsidRDefault="00A027D8" w:rsidP="00BE28D4">
            <w:pPr>
              <w:pStyle w:val="tabletext11"/>
              <w:suppressAutoHyphens/>
              <w:jc w:val="center"/>
              <w:rPr>
                <w:del w:id="34377" w:author="Author"/>
                <w:b/>
              </w:rPr>
            </w:pPr>
            <w:del w:id="34378" w:author="Author">
              <w:r w:rsidRPr="00CB7B1C" w:rsidDel="00421D84">
                <w:rPr>
                  <w:b/>
                </w:rPr>
                <w:delText>2.70</w:delText>
              </w:r>
            </w:del>
          </w:p>
        </w:tc>
        <w:tc>
          <w:tcPr>
            <w:tcW w:w="630" w:type="dxa"/>
            <w:tcBorders>
              <w:top w:val="single" w:sz="6" w:space="0" w:color="auto"/>
              <w:left w:val="nil"/>
              <w:bottom w:val="single" w:sz="6" w:space="0" w:color="auto"/>
              <w:right w:val="nil"/>
            </w:tcBorders>
            <w:vAlign w:val="bottom"/>
            <w:hideMark/>
          </w:tcPr>
          <w:p w14:paraId="0FFE315D" w14:textId="77777777" w:rsidR="00A027D8" w:rsidRPr="00CB7B1C" w:rsidDel="00421D84" w:rsidRDefault="00A027D8" w:rsidP="00BE28D4">
            <w:pPr>
              <w:pStyle w:val="tabletext11"/>
              <w:suppressAutoHyphens/>
              <w:jc w:val="center"/>
              <w:rPr>
                <w:del w:id="34379" w:author="Author"/>
              </w:rPr>
            </w:pPr>
            <w:del w:id="34380" w:author="Author">
              <w:r w:rsidRPr="00CB7B1C" w:rsidDel="00421D84">
                <w:delText>5729</w:delText>
              </w:r>
            </w:del>
          </w:p>
        </w:tc>
        <w:tc>
          <w:tcPr>
            <w:tcW w:w="630" w:type="dxa"/>
            <w:tcBorders>
              <w:top w:val="single" w:sz="6" w:space="0" w:color="auto"/>
              <w:left w:val="nil"/>
              <w:bottom w:val="single" w:sz="6" w:space="0" w:color="auto"/>
              <w:right w:val="nil"/>
            </w:tcBorders>
            <w:vAlign w:val="bottom"/>
            <w:hideMark/>
          </w:tcPr>
          <w:p w14:paraId="25B884DE" w14:textId="77777777" w:rsidR="00A027D8" w:rsidRPr="00CB7B1C" w:rsidDel="00421D84" w:rsidRDefault="00A027D8" w:rsidP="00BE28D4">
            <w:pPr>
              <w:pStyle w:val="tabletext11"/>
              <w:suppressAutoHyphens/>
              <w:jc w:val="center"/>
              <w:rPr>
                <w:del w:id="34381" w:author="Author"/>
              </w:rPr>
            </w:pPr>
            <w:del w:id="34382" w:author="Author">
              <w:r w:rsidRPr="00CB7B1C" w:rsidDel="00421D84">
                <w:delText>5759</w:delText>
              </w:r>
            </w:del>
          </w:p>
        </w:tc>
        <w:tc>
          <w:tcPr>
            <w:tcW w:w="630" w:type="dxa"/>
            <w:tcBorders>
              <w:top w:val="single" w:sz="6" w:space="0" w:color="auto"/>
              <w:left w:val="nil"/>
              <w:bottom w:val="single" w:sz="6" w:space="0" w:color="auto"/>
              <w:right w:val="nil"/>
            </w:tcBorders>
            <w:vAlign w:val="bottom"/>
            <w:hideMark/>
          </w:tcPr>
          <w:p w14:paraId="32CE0873" w14:textId="77777777" w:rsidR="00A027D8" w:rsidRPr="00CB7B1C" w:rsidDel="00421D84" w:rsidRDefault="00A027D8" w:rsidP="00BE28D4">
            <w:pPr>
              <w:pStyle w:val="tabletext11"/>
              <w:suppressAutoHyphens/>
              <w:jc w:val="center"/>
              <w:rPr>
                <w:del w:id="34383" w:author="Author"/>
                <w:b/>
              </w:rPr>
            </w:pPr>
            <w:del w:id="34384" w:author="Author">
              <w:r w:rsidRPr="00CB7B1C" w:rsidDel="00421D84">
                <w:rPr>
                  <w:b/>
                </w:rPr>
                <w:delText>1.15</w:delText>
              </w:r>
            </w:del>
          </w:p>
        </w:tc>
        <w:tc>
          <w:tcPr>
            <w:tcW w:w="630" w:type="dxa"/>
            <w:tcBorders>
              <w:top w:val="single" w:sz="6" w:space="0" w:color="auto"/>
              <w:left w:val="nil"/>
              <w:bottom w:val="single" w:sz="6" w:space="0" w:color="auto"/>
              <w:right w:val="nil"/>
            </w:tcBorders>
            <w:vAlign w:val="bottom"/>
            <w:hideMark/>
          </w:tcPr>
          <w:p w14:paraId="2526E86A" w14:textId="77777777" w:rsidR="00A027D8" w:rsidRPr="00CB7B1C" w:rsidDel="00421D84" w:rsidRDefault="00A027D8" w:rsidP="00BE28D4">
            <w:pPr>
              <w:pStyle w:val="tabletext11"/>
              <w:suppressAutoHyphens/>
              <w:jc w:val="center"/>
              <w:rPr>
                <w:del w:id="34385" w:author="Author"/>
                <w:b/>
              </w:rPr>
            </w:pPr>
            <w:del w:id="34386" w:author="Author">
              <w:r w:rsidRPr="00CB7B1C" w:rsidDel="00421D84">
                <w:rPr>
                  <w:b/>
                </w:rPr>
                <w:delText>3.10</w:delText>
              </w:r>
            </w:del>
          </w:p>
        </w:tc>
        <w:tc>
          <w:tcPr>
            <w:tcW w:w="630" w:type="dxa"/>
            <w:tcBorders>
              <w:top w:val="single" w:sz="6" w:space="0" w:color="auto"/>
              <w:left w:val="single" w:sz="6" w:space="0" w:color="auto"/>
              <w:bottom w:val="single" w:sz="6" w:space="0" w:color="auto"/>
              <w:right w:val="nil"/>
            </w:tcBorders>
            <w:vAlign w:val="bottom"/>
            <w:hideMark/>
          </w:tcPr>
          <w:p w14:paraId="60AEECAB" w14:textId="77777777" w:rsidR="00A027D8" w:rsidRPr="00CB7B1C" w:rsidDel="00421D84" w:rsidRDefault="00A027D8" w:rsidP="00BE28D4">
            <w:pPr>
              <w:pStyle w:val="tabletext11"/>
              <w:suppressAutoHyphens/>
              <w:jc w:val="center"/>
              <w:rPr>
                <w:del w:id="34387" w:author="Author"/>
              </w:rPr>
            </w:pPr>
            <w:del w:id="34388" w:author="Author">
              <w:r w:rsidRPr="00CB7B1C" w:rsidDel="00421D84">
                <w:delText>5739</w:delText>
              </w:r>
            </w:del>
          </w:p>
        </w:tc>
        <w:tc>
          <w:tcPr>
            <w:tcW w:w="630" w:type="dxa"/>
            <w:tcBorders>
              <w:top w:val="single" w:sz="6" w:space="0" w:color="auto"/>
              <w:left w:val="nil"/>
              <w:bottom w:val="single" w:sz="6" w:space="0" w:color="auto"/>
              <w:right w:val="nil"/>
            </w:tcBorders>
            <w:vAlign w:val="bottom"/>
            <w:hideMark/>
          </w:tcPr>
          <w:p w14:paraId="31BA44DF" w14:textId="77777777" w:rsidR="00A027D8" w:rsidRPr="00CB7B1C" w:rsidDel="00421D84" w:rsidRDefault="00A027D8" w:rsidP="00BE28D4">
            <w:pPr>
              <w:pStyle w:val="tabletext11"/>
              <w:suppressAutoHyphens/>
              <w:jc w:val="center"/>
              <w:rPr>
                <w:del w:id="34389" w:author="Author"/>
              </w:rPr>
            </w:pPr>
            <w:del w:id="34390" w:author="Author">
              <w:r w:rsidRPr="00CB7B1C" w:rsidDel="00421D84">
                <w:delText>5769</w:delText>
              </w:r>
            </w:del>
          </w:p>
        </w:tc>
        <w:tc>
          <w:tcPr>
            <w:tcW w:w="630" w:type="dxa"/>
            <w:tcBorders>
              <w:top w:val="single" w:sz="6" w:space="0" w:color="auto"/>
              <w:left w:val="nil"/>
              <w:bottom w:val="single" w:sz="6" w:space="0" w:color="auto"/>
              <w:right w:val="nil"/>
            </w:tcBorders>
            <w:vAlign w:val="bottom"/>
            <w:hideMark/>
          </w:tcPr>
          <w:p w14:paraId="51F0F64D" w14:textId="77777777" w:rsidR="00A027D8" w:rsidRPr="00CB7B1C" w:rsidDel="00421D84" w:rsidRDefault="00A027D8" w:rsidP="00BE28D4">
            <w:pPr>
              <w:pStyle w:val="tabletext11"/>
              <w:suppressAutoHyphens/>
              <w:jc w:val="center"/>
              <w:rPr>
                <w:del w:id="34391" w:author="Author"/>
                <w:b/>
              </w:rPr>
            </w:pPr>
            <w:del w:id="34392" w:author="Author">
              <w:r w:rsidRPr="00CB7B1C" w:rsidDel="00421D84">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2425D944" w14:textId="77777777" w:rsidR="00A027D8" w:rsidRPr="00CB7B1C" w:rsidDel="00421D84" w:rsidRDefault="00A027D8" w:rsidP="00BE28D4">
            <w:pPr>
              <w:pStyle w:val="tabletext11"/>
              <w:suppressAutoHyphens/>
              <w:jc w:val="center"/>
              <w:rPr>
                <w:del w:id="34393" w:author="Author"/>
                <w:b/>
              </w:rPr>
            </w:pPr>
            <w:del w:id="34394" w:author="Author">
              <w:r w:rsidRPr="00CB7B1C" w:rsidDel="00421D84">
                <w:rPr>
                  <w:b/>
                </w:rPr>
                <w:delText>3.25</w:delText>
              </w:r>
            </w:del>
          </w:p>
        </w:tc>
      </w:tr>
      <w:tr w:rsidR="00A027D8" w:rsidRPr="00CB7B1C" w:rsidDel="00421D84" w14:paraId="49901F08" w14:textId="77777777" w:rsidTr="002F1572">
        <w:trPr>
          <w:cantSplit/>
          <w:trHeight w:val="190"/>
          <w:del w:id="34395" w:author="Author"/>
        </w:trPr>
        <w:tc>
          <w:tcPr>
            <w:tcW w:w="199" w:type="dxa"/>
            <w:hideMark/>
          </w:tcPr>
          <w:p w14:paraId="15D7C0F7" w14:textId="77777777" w:rsidR="00A027D8" w:rsidRPr="00CB7B1C" w:rsidDel="00421D84" w:rsidRDefault="00A027D8" w:rsidP="00BE28D4">
            <w:pPr>
              <w:pStyle w:val="tabletext11"/>
              <w:suppressAutoHyphens/>
              <w:rPr>
                <w:del w:id="34396" w:author="Author"/>
              </w:rPr>
            </w:pPr>
            <w:del w:id="34397" w:author="Author">
              <w:r w:rsidRPr="00CB7B1C" w:rsidDel="00421D84">
                <w:br/>
              </w:r>
              <w:r w:rsidRPr="00CB7B1C" w:rsidDel="00421D84">
                <w:br/>
              </w:r>
            </w:del>
          </w:p>
        </w:tc>
        <w:tc>
          <w:tcPr>
            <w:tcW w:w="1118" w:type="dxa"/>
            <w:vMerge/>
            <w:tcBorders>
              <w:top w:val="nil"/>
              <w:left w:val="single" w:sz="6" w:space="0" w:color="auto"/>
              <w:bottom w:val="single" w:sz="6" w:space="0" w:color="auto"/>
              <w:right w:val="single" w:sz="6" w:space="0" w:color="auto"/>
            </w:tcBorders>
            <w:vAlign w:val="center"/>
            <w:hideMark/>
          </w:tcPr>
          <w:p w14:paraId="11129422" w14:textId="77777777" w:rsidR="00A027D8" w:rsidRPr="00CB7B1C" w:rsidDel="00421D84" w:rsidRDefault="00A027D8" w:rsidP="00BE28D4">
            <w:pPr>
              <w:suppressAutoHyphens/>
              <w:overflowPunct/>
              <w:autoSpaceDE/>
              <w:autoSpaceDN/>
              <w:adjustRightInd/>
              <w:spacing w:before="0" w:line="240" w:lineRule="auto"/>
              <w:jc w:val="left"/>
              <w:rPr>
                <w:del w:id="34398"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0C98C02" w14:textId="77777777" w:rsidR="00A027D8" w:rsidRPr="00CB7B1C" w:rsidDel="00421D84" w:rsidRDefault="00A027D8" w:rsidP="00BE28D4">
            <w:pPr>
              <w:pStyle w:val="tabletext11"/>
              <w:suppressAutoHyphens/>
              <w:rPr>
                <w:del w:id="34399" w:author="Author"/>
              </w:rPr>
            </w:pPr>
            <w:del w:id="34400" w:author="Author">
              <w:r w:rsidRPr="00CB7B1C" w:rsidDel="00421D84">
                <w:delText>Limousine – Seating 8 or Fewer</w:delText>
              </w:r>
            </w:del>
          </w:p>
        </w:tc>
        <w:tc>
          <w:tcPr>
            <w:tcW w:w="630" w:type="dxa"/>
            <w:tcBorders>
              <w:top w:val="single" w:sz="6" w:space="0" w:color="auto"/>
              <w:left w:val="single" w:sz="6" w:space="0" w:color="auto"/>
              <w:bottom w:val="single" w:sz="6" w:space="0" w:color="auto"/>
              <w:right w:val="nil"/>
            </w:tcBorders>
            <w:vAlign w:val="bottom"/>
            <w:hideMark/>
          </w:tcPr>
          <w:p w14:paraId="1F0CF049" w14:textId="77777777" w:rsidR="00A027D8" w:rsidRPr="00CB7B1C" w:rsidDel="00421D84" w:rsidRDefault="00A027D8" w:rsidP="00BE28D4">
            <w:pPr>
              <w:pStyle w:val="tabletext11"/>
              <w:suppressAutoHyphens/>
              <w:jc w:val="center"/>
              <w:rPr>
                <w:del w:id="34401" w:author="Author"/>
              </w:rPr>
            </w:pPr>
            <w:del w:id="34402" w:author="Author">
              <w:r w:rsidRPr="00CB7B1C" w:rsidDel="00421D84">
                <w:delText>4118</w:delText>
              </w:r>
            </w:del>
          </w:p>
        </w:tc>
        <w:tc>
          <w:tcPr>
            <w:tcW w:w="630" w:type="dxa"/>
            <w:tcBorders>
              <w:top w:val="single" w:sz="6" w:space="0" w:color="auto"/>
              <w:left w:val="nil"/>
              <w:bottom w:val="single" w:sz="6" w:space="0" w:color="auto"/>
              <w:right w:val="nil"/>
            </w:tcBorders>
            <w:vAlign w:val="bottom"/>
            <w:hideMark/>
          </w:tcPr>
          <w:p w14:paraId="4E6AE5E7" w14:textId="77777777" w:rsidR="00A027D8" w:rsidRPr="00CB7B1C" w:rsidDel="00421D84" w:rsidRDefault="00A027D8" w:rsidP="00BE28D4">
            <w:pPr>
              <w:pStyle w:val="tabletext11"/>
              <w:suppressAutoHyphens/>
              <w:jc w:val="center"/>
              <w:rPr>
                <w:del w:id="34403" w:author="Author"/>
              </w:rPr>
            </w:pPr>
            <w:del w:id="34404" w:author="Author">
              <w:r w:rsidRPr="00CB7B1C" w:rsidDel="00421D84">
                <w:delText>4218</w:delText>
              </w:r>
            </w:del>
          </w:p>
        </w:tc>
        <w:tc>
          <w:tcPr>
            <w:tcW w:w="630" w:type="dxa"/>
            <w:tcBorders>
              <w:top w:val="single" w:sz="6" w:space="0" w:color="auto"/>
              <w:left w:val="nil"/>
              <w:bottom w:val="single" w:sz="6" w:space="0" w:color="auto"/>
              <w:right w:val="nil"/>
            </w:tcBorders>
            <w:vAlign w:val="bottom"/>
            <w:hideMark/>
          </w:tcPr>
          <w:p w14:paraId="7602B066" w14:textId="77777777" w:rsidR="00A027D8" w:rsidRPr="00CB7B1C" w:rsidDel="00421D84" w:rsidRDefault="00A027D8" w:rsidP="00BE28D4">
            <w:pPr>
              <w:pStyle w:val="tabletext11"/>
              <w:suppressAutoHyphens/>
              <w:jc w:val="center"/>
              <w:rPr>
                <w:del w:id="34405" w:author="Author"/>
                <w:b/>
              </w:rPr>
            </w:pPr>
            <w:del w:id="34406" w:author="Author">
              <w:r w:rsidRPr="00CB7B1C" w:rsidDel="00421D84">
                <w:rPr>
                  <w:b/>
                </w:rPr>
                <w:delText>0.40</w:delText>
              </w:r>
            </w:del>
          </w:p>
        </w:tc>
        <w:tc>
          <w:tcPr>
            <w:tcW w:w="630" w:type="dxa"/>
            <w:tcBorders>
              <w:top w:val="single" w:sz="6" w:space="0" w:color="auto"/>
              <w:left w:val="nil"/>
              <w:bottom w:val="single" w:sz="6" w:space="0" w:color="auto"/>
              <w:right w:val="single" w:sz="6" w:space="0" w:color="auto"/>
            </w:tcBorders>
            <w:vAlign w:val="bottom"/>
            <w:hideMark/>
          </w:tcPr>
          <w:p w14:paraId="60361EF5" w14:textId="77777777" w:rsidR="00A027D8" w:rsidRPr="00CB7B1C" w:rsidDel="00421D84" w:rsidRDefault="00A027D8" w:rsidP="00BE28D4">
            <w:pPr>
              <w:pStyle w:val="tabletext11"/>
              <w:suppressAutoHyphens/>
              <w:jc w:val="center"/>
              <w:rPr>
                <w:del w:id="34407" w:author="Author"/>
                <w:b/>
              </w:rPr>
            </w:pPr>
            <w:del w:id="34408" w:author="Author">
              <w:r w:rsidRPr="00CB7B1C" w:rsidDel="00421D84">
                <w:rPr>
                  <w:b/>
                </w:rPr>
                <w:delText>1.35</w:delText>
              </w:r>
            </w:del>
          </w:p>
        </w:tc>
        <w:tc>
          <w:tcPr>
            <w:tcW w:w="630" w:type="dxa"/>
            <w:tcBorders>
              <w:top w:val="single" w:sz="6" w:space="0" w:color="auto"/>
              <w:left w:val="nil"/>
              <w:bottom w:val="nil"/>
              <w:right w:val="nil"/>
            </w:tcBorders>
            <w:vAlign w:val="bottom"/>
            <w:hideMark/>
          </w:tcPr>
          <w:p w14:paraId="174E780B" w14:textId="77777777" w:rsidR="00A027D8" w:rsidRPr="00CB7B1C" w:rsidDel="00421D84" w:rsidRDefault="00A027D8" w:rsidP="00BE28D4">
            <w:pPr>
              <w:pStyle w:val="tabletext11"/>
              <w:suppressAutoHyphens/>
              <w:jc w:val="center"/>
              <w:rPr>
                <w:del w:id="34409" w:author="Author"/>
              </w:rPr>
            </w:pPr>
            <w:del w:id="34410" w:author="Author">
              <w:r w:rsidRPr="00CB7B1C" w:rsidDel="00421D84">
                <w:delText>4128</w:delText>
              </w:r>
            </w:del>
          </w:p>
        </w:tc>
        <w:tc>
          <w:tcPr>
            <w:tcW w:w="630" w:type="dxa"/>
            <w:tcBorders>
              <w:top w:val="single" w:sz="6" w:space="0" w:color="auto"/>
              <w:left w:val="nil"/>
              <w:bottom w:val="single" w:sz="6" w:space="0" w:color="auto"/>
              <w:right w:val="nil"/>
            </w:tcBorders>
            <w:vAlign w:val="bottom"/>
            <w:hideMark/>
          </w:tcPr>
          <w:p w14:paraId="38600C12" w14:textId="77777777" w:rsidR="00A027D8" w:rsidRPr="00CB7B1C" w:rsidDel="00421D84" w:rsidRDefault="00A027D8" w:rsidP="00BE28D4">
            <w:pPr>
              <w:pStyle w:val="tabletext11"/>
              <w:suppressAutoHyphens/>
              <w:jc w:val="center"/>
              <w:rPr>
                <w:del w:id="34411" w:author="Author"/>
              </w:rPr>
            </w:pPr>
            <w:del w:id="34412" w:author="Author">
              <w:r w:rsidRPr="00CB7B1C" w:rsidDel="00421D84">
                <w:delText>4228</w:delText>
              </w:r>
            </w:del>
          </w:p>
        </w:tc>
        <w:tc>
          <w:tcPr>
            <w:tcW w:w="630" w:type="dxa"/>
            <w:tcBorders>
              <w:top w:val="single" w:sz="6" w:space="0" w:color="auto"/>
              <w:left w:val="nil"/>
              <w:bottom w:val="single" w:sz="6" w:space="0" w:color="auto"/>
              <w:right w:val="nil"/>
            </w:tcBorders>
            <w:vAlign w:val="bottom"/>
            <w:hideMark/>
          </w:tcPr>
          <w:p w14:paraId="57BBF2B8" w14:textId="77777777" w:rsidR="00A027D8" w:rsidRPr="00CB7B1C" w:rsidDel="00421D84" w:rsidRDefault="00A027D8" w:rsidP="00BE28D4">
            <w:pPr>
              <w:pStyle w:val="tabletext11"/>
              <w:suppressAutoHyphens/>
              <w:jc w:val="center"/>
              <w:rPr>
                <w:del w:id="34413" w:author="Author"/>
                <w:b/>
              </w:rPr>
            </w:pPr>
            <w:del w:id="34414" w:author="Author">
              <w:r w:rsidRPr="00CB7B1C" w:rsidDel="00421D84">
                <w:rPr>
                  <w:b/>
                </w:rPr>
                <w:delText>0.45</w:delText>
              </w:r>
            </w:del>
          </w:p>
        </w:tc>
        <w:tc>
          <w:tcPr>
            <w:tcW w:w="630" w:type="dxa"/>
            <w:tcBorders>
              <w:top w:val="single" w:sz="6" w:space="0" w:color="auto"/>
              <w:left w:val="nil"/>
              <w:bottom w:val="single" w:sz="6" w:space="0" w:color="auto"/>
              <w:right w:val="nil"/>
            </w:tcBorders>
            <w:vAlign w:val="bottom"/>
            <w:hideMark/>
          </w:tcPr>
          <w:p w14:paraId="605B5110" w14:textId="77777777" w:rsidR="00A027D8" w:rsidRPr="00CB7B1C" w:rsidDel="00421D84" w:rsidRDefault="00A027D8" w:rsidP="00BE28D4">
            <w:pPr>
              <w:pStyle w:val="tabletext11"/>
              <w:suppressAutoHyphens/>
              <w:jc w:val="center"/>
              <w:rPr>
                <w:del w:id="34415" w:author="Author"/>
                <w:b/>
              </w:rPr>
            </w:pPr>
            <w:del w:id="34416" w:author="Author">
              <w:r w:rsidRPr="00CB7B1C" w:rsidDel="00421D84">
                <w:rPr>
                  <w:b/>
                </w:rPr>
                <w:delText>1.55</w:delText>
              </w:r>
            </w:del>
          </w:p>
        </w:tc>
        <w:tc>
          <w:tcPr>
            <w:tcW w:w="630" w:type="dxa"/>
            <w:tcBorders>
              <w:top w:val="single" w:sz="6" w:space="0" w:color="auto"/>
              <w:left w:val="single" w:sz="6" w:space="0" w:color="auto"/>
              <w:bottom w:val="single" w:sz="6" w:space="0" w:color="auto"/>
              <w:right w:val="nil"/>
            </w:tcBorders>
            <w:vAlign w:val="bottom"/>
            <w:hideMark/>
          </w:tcPr>
          <w:p w14:paraId="2A41B2F2" w14:textId="77777777" w:rsidR="00A027D8" w:rsidRPr="00CB7B1C" w:rsidDel="00421D84" w:rsidRDefault="00A027D8" w:rsidP="00BE28D4">
            <w:pPr>
              <w:pStyle w:val="tabletext11"/>
              <w:suppressAutoHyphens/>
              <w:jc w:val="center"/>
              <w:rPr>
                <w:del w:id="34417" w:author="Author"/>
              </w:rPr>
            </w:pPr>
            <w:del w:id="34418" w:author="Author">
              <w:r w:rsidRPr="00CB7B1C" w:rsidDel="00421D84">
                <w:delText>4138</w:delText>
              </w:r>
            </w:del>
          </w:p>
        </w:tc>
        <w:tc>
          <w:tcPr>
            <w:tcW w:w="630" w:type="dxa"/>
            <w:tcBorders>
              <w:top w:val="single" w:sz="6" w:space="0" w:color="auto"/>
              <w:left w:val="nil"/>
              <w:bottom w:val="single" w:sz="6" w:space="0" w:color="auto"/>
              <w:right w:val="nil"/>
            </w:tcBorders>
            <w:vAlign w:val="bottom"/>
            <w:hideMark/>
          </w:tcPr>
          <w:p w14:paraId="357AC97A" w14:textId="77777777" w:rsidR="00A027D8" w:rsidRPr="00CB7B1C" w:rsidDel="00421D84" w:rsidRDefault="00A027D8" w:rsidP="00BE28D4">
            <w:pPr>
              <w:pStyle w:val="tabletext11"/>
              <w:suppressAutoHyphens/>
              <w:jc w:val="center"/>
              <w:rPr>
                <w:del w:id="34419" w:author="Author"/>
              </w:rPr>
            </w:pPr>
            <w:del w:id="34420" w:author="Author">
              <w:r w:rsidRPr="00CB7B1C" w:rsidDel="00421D84">
                <w:delText>4238</w:delText>
              </w:r>
            </w:del>
          </w:p>
        </w:tc>
        <w:tc>
          <w:tcPr>
            <w:tcW w:w="630" w:type="dxa"/>
            <w:tcBorders>
              <w:top w:val="single" w:sz="6" w:space="0" w:color="auto"/>
              <w:left w:val="nil"/>
              <w:bottom w:val="single" w:sz="6" w:space="0" w:color="auto"/>
              <w:right w:val="nil"/>
            </w:tcBorders>
            <w:vAlign w:val="bottom"/>
            <w:hideMark/>
          </w:tcPr>
          <w:p w14:paraId="429025D0" w14:textId="77777777" w:rsidR="00A027D8" w:rsidRPr="00CB7B1C" w:rsidDel="00421D84" w:rsidRDefault="00A027D8" w:rsidP="00BE28D4">
            <w:pPr>
              <w:pStyle w:val="tabletext11"/>
              <w:suppressAutoHyphens/>
              <w:jc w:val="center"/>
              <w:rPr>
                <w:del w:id="34421" w:author="Author"/>
                <w:b/>
              </w:rPr>
            </w:pPr>
            <w:del w:id="34422" w:author="Author">
              <w:r w:rsidRPr="00CB7B1C" w:rsidDel="00421D84">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2F0763E5" w14:textId="77777777" w:rsidR="00A027D8" w:rsidRPr="00CB7B1C" w:rsidDel="00421D84" w:rsidRDefault="00A027D8" w:rsidP="00BE28D4">
            <w:pPr>
              <w:pStyle w:val="tabletext11"/>
              <w:suppressAutoHyphens/>
              <w:jc w:val="center"/>
              <w:rPr>
                <w:del w:id="34423" w:author="Author"/>
                <w:b/>
              </w:rPr>
            </w:pPr>
            <w:del w:id="34424" w:author="Author">
              <w:r w:rsidRPr="00CB7B1C" w:rsidDel="00421D84">
                <w:rPr>
                  <w:b/>
                </w:rPr>
                <w:delText>1.65</w:delText>
              </w:r>
            </w:del>
          </w:p>
        </w:tc>
      </w:tr>
      <w:tr w:rsidR="00A027D8" w:rsidRPr="00CB7B1C" w:rsidDel="00421D84" w14:paraId="2DF3510C" w14:textId="77777777" w:rsidTr="002F1572">
        <w:trPr>
          <w:cantSplit/>
          <w:trHeight w:val="190"/>
          <w:del w:id="34425" w:author="Author"/>
        </w:trPr>
        <w:tc>
          <w:tcPr>
            <w:tcW w:w="199" w:type="dxa"/>
            <w:hideMark/>
          </w:tcPr>
          <w:p w14:paraId="390363C0" w14:textId="77777777" w:rsidR="00A027D8" w:rsidRPr="00CB7B1C" w:rsidDel="00421D84" w:rsidRDefault="00A027D8" w:rsidP="00BE28D4">
            <w:pPr>
              <w:pStyle w:val="tabletext11"/>
              <w:suppressAutoHyphens/>
              <w:rPr>
                <w:del w:id="34426" w:author="Author"/>
              </w:rPr>
            </w:pPr>
            <w:del w:id="34427" w:author="Author">
              <w:r w:rsidRPr="00CB7B1C" w:rsidDel="00421D84">
                <w:br/>
              </w:r>
              <w:r w:rsidRPr="00CB7B1C" w:rsidDel="00421D84">
                <w:br/>
              </w:r>
            </w:del>
          </w:p>
        </w:tc>
        <w:tc>
          <w:tcPr>
            <w:tcW w:w="1118" w:type="dxa"/>
            <w:vMerge/>
            <w:tcBorders>
              <w:top w:val="nil"/>
              <w:left w:val="single" w:sz="6" w:space="0" w:color="auto"/>
              <w:bottom w:val="single" w:sz="6" w:space="0" w:color="auto"/>
              <w:right w:val="single" w:sz="6" w:space="0" w:color="auto"/>
            </w:tcBorders>
            <w:vAlign w:val="center"/>
            <w:hideMark/>
          </w:tcPr>
          <w:p w14:paraId="5216A187" w14:textId="77777777" w:rsidR="00A027D8" w:rsidRPr="00CB7B1C" w:rsidDel="00421D84" w:rsidRDefault="00A027D8" w:rsidP="00BE28D4">
            <w:pPr>
              <w:suppressAutoHyphens/>
              <w:overflowPunct/>
              <w:autoSpaceDE/>
              <w:autoSpaceDN/>
              <w:adjustRightInd/>
              <w:spacing w:before="0" w:line="240" w:lineRule="auto"/>
              <w:jc w:val="left"/>
              <w:rPr>
                <w:del w:id="34428"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93F9DA5" w14:textId="77777777" w:rsidR="00A027D8" w:rsidRPr="00CB7B1C" w:rsidDel="00421D84" w:rsidRDefault="00A027D8" w:rsidP="00BE28D4">
            <w:pPr>
              <w:pStyle w:val="tabletext11"/>
              <w:suppressAutoHyphens/>
              <w:rPr>
                <w:del w:id="34429" w:author="Author"/>
              </w:rPr>
            </w:pPr>
            <w:del w:id="34430" w:author="Author">
              <w:r w:rsidRPr="00CB7B1C" w:rsidDel="00421D84">
                <w:delText>Limousine – Seating More Than 8</w:delText>
              </w:r>
            </w:del>
          </w:p>
        </w:tc>
        <w:tc>
          <w:tcPr>
            <w:tcW w:w="630" w:type="dxa"/>
            <w:tcBorders>
              <w:top w:val="single" w:sz="6" w:space="0" w:color="auto"/>
              <w:left w:val="single" w:sz="6" w:space="0" w:color="auto"/>
              <w:bottom w:val="single" w:sz="6" w:space="0" w:color="auto"/>
              <w:right w:val="nil"/>
            </w:tcBorders>
            <w:vAlign w:val="bottom"/>
            <w:hideMark/>
          </w:tcPr>
          <w:p w14:paraId="288FA879" w14:textId="77777777" w:rsidR="00A027D8" w:rsidRPr="00CB7B1C" w:rsidDel="00421D84" w:rsidRDefault="00A027D8" w:rsidP="00BE28D4">
            <w:pPr>
              <w:pStyle w:val="tabletext11"/>
              <w:suppressAutoHyphens/>
              <w:jc w:val="center"/>
              <w:rPr>
                <w:del w:id="34431" w:author="Author"/>
              </w:rPr>
            </w:pPr>
            <w:del w:id="34432" w:author="Author">
              <w:r w:rsidRPr="00CB7B1C" w:rsidDel="00421D84">
                <w:delText>4119</w:delText>
              </w:r>
            </w:del>
          </w:p>
        </w:tc>
        <w:tc>
          <w:tcPr>
            <w:tcW w:w="630" w:type="dxa"/>
            <w:tcBorders>
              <w:top w:val="single" w:sz="6" w:space="0" w:color="auto"/>
              <w:left w:val="nil"/>
              <w:bottom w:val="single" w:sz="6" w:space="0" w:color="auto"/>
              <w:right w:val="nil"/>
            </w:tcBorders>
            <w:vAlign w:val="bottom"/>
            <w:hideMark/>
          </w:tcPr>
          <w:p w14:paraId="2A3EE228" w14:textId="77777777" w:rsidR="00A027D8" w:rsidRPr="00CB7B1C" w:rsidDel="00421D84" w:rsidRDefault="00A027D8" w:rsidP="00BE28D4">
            <w:pPr>
              <w:pStyle w:val="tabletext11"/>
              <w:suppressAutoHyphens/>
              <w:jc w:val="center"/>
              <w:rPr>
                <w:del w:id="34433" w:author="Author"/>
              </w:rPr>
            </w:pPr>
            <w:del w:id="34434" w:author="Author">
              <w:r w:rsidRPr="00CB7B1C" w:rsidDel="00421D84">
                <w:delText>4219</w:delText>
              </w:r>
            </w:del>
          </w:p>
        </w:tc>
        <w:tc>
          <w:tcPr>
            <w:tcW w:w="630" w:type="dxa"/>
            <w:tcBorders>
              <w:top w:val="single" w:sz="6" w:space="0" w:color="auto"/>
              <w:left w:val="nil"/>
              <w:bottom w:val="single" w:sz="6" w:space="0" w:color="auto"/>
              <w:right w:val="nil"/>
            </w:tcBorders>
            <w:vAlign w:val="bottom"/>
            <w:hideMark/>
          </w:tcPr>
          <w:p w14:paraId="4976D4D9" w14:textId="77777777" w:rsidR="00A027D8" w:rsidRPr="00CB7B1C" w:rsidDel="00421D84" w:rsidRDefault="00A027D8" w:rsidP="00BE28D4">
            <w:pPr>
              <w:pStyle w:val="tabletext11"/>
              <w:suppressAutoHyphens/>
              <w:jc w:val="center"/>
              <w:rPr>
                <w:del w:id="34435" w:author="Author"/>
                <w:b/>
              </w:rPr>
            </w:pPr>
            <w:del w:id="34436" w:author="Author">
              <w:r w:rsidRPr="00CB7B1C" w:rsidDel="00421D84">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6ED06B23" w14:textId="77777777" w:rsidR="00A027D8" w:rsidRPr="00CB7B1C" w:rsidDel="00421D84" w:rsidRDefault="00A027D8" w:rsidP="00BE28D4">
            <w:pPr>
              <w:pStyle w:val="tabletext11"/>
              <w:suppressAutoHyphens/>
              <w:jc w:val="center"/>
              <w:rPr>
                <w:del w:id="34437" w:author="Author"/>
                <w:b/>
              </w:rPr>
            </w:pPr>
            <w:del w:id="34438" w:author="Author">
              <w:r w:rsidRPr="00CB7B1C" w:rsidDel="00421D84">
                <w:rPr>
                  <w:b/>
                </w:rPr>
                <w:delText>1.40</w:delText>
              </w:r>
            </w:del>
          </w:p>
        </w:tc>
        <w:tc>
          <w:tcPr>
            <w:tcW w:w="630" w:type="dxa"/>
            <w:tcBorders>
              <w:top w:val="single" w:sz="6" w:space="0" w:color="auto"/>
              <w:left w:val="nil"/>
              <w:bottom w:val="nil"/>
              <w:right w:val="nil"/>
            </w:tcBorders>
            <w:vAlign w:val="bottom"/>
            <w:hideMark/>
          </w:tcPr>
          <w:p w14:paraId="4CAB038B" w14:textId="77777777" w:rsidR="00A027D8" w:rsidRPr="00CB7B1C" w:rsidDel="00421D84" w:rsidRDefault="00A027D8" w:rsidP="00BE28D4">
            <w:pPr>
              <w:pStyle w:val="tabletext11"/>
              <w:suppressAutoHyphens/>
              <w:jc w:val="center"/>
              <w:rPr>
                <w:del w:id="34439" w:author="Author"/>
              </w:rPr>
            </w:pPr>
            <w:del w:id="34440" w:author="Author">
              <w:r w:rsidRPr="00CB7B1C" w:rsidDel="00421D84">
                <w:delText>4129</w:delText>
              </w:r>
            </w:del>
          </w:p>
        </w:tc>
        <w:tc>
          <w:tcPr>
            <w:tcW w:w="630" w:type="dxa"/>
            <w:tcBorders>
              <w:top w:val="single" w:sz="6" w:space="0" w:color="auto"/>
              <w:left w:val="nil"/>
              <w:bottom w:val="single" w:sz="6" w:space="0" w:color="auto"/>
              <w:right w:val="nil"/>
            </w:tcBorders>
            <w:vAlign w:val="bottom"/>
            <w:hideMark/>
          </w:tcPr>
          <w:p w14:paraId="57B3BFA4" w14:textId="77777777" w:rsidR="00A027D8" w:rsidRPr="00CB7B1C" w:rsidDel="00421D84" w:rsidRDefault="00A027D8" w:rsidP="00BE28D4">
            <w:pPr>
              <w:pStyle w:val="tabletext11"/>
              <w:suppressAutoHyphens/>
              <w:jc w:val="center"/>
              <w:rPr>
                <w:del w:id="34441" w:author="Author"/>
              </w:rPr>
            </w:pPr>
            <w:del w:id="34442" w:author="Author">
              <w:r w:rsidRPr="00CB7B1C" w:rsidDel="00421D84">
                <w:delText>4229</w:delText>
              </w:r>
            </w:del>
          </w:p>
        </w:tc>
        <w:tc>
          <w:tcPr>
            <w:tcW w:w="630" w:type="dxa"/>
            <w:tcBorders>
              <w:top w:val="single" w:sz="6" w:space="0" w:color="auto"/>
              <w:left w:val="nil"/>
              <w:bottom w:val="single" w:sz="6" w:space="0" w:color="auto"/>
              <w:right w:val="nil"/>
            </w:tcBorders>
            <w:vAlign w:val="bottom"/>
            <w:hideMark/>
          </w:tcPr>
          <w:p w14:paraId="25CBCFBF" w14:textId="77777777" w:rsidR="00A027D8" w:rsidRPr="00CB7B1C" w:rsidDel="00421D84" w:rsidRDefault="00A027D8" w:rsidP="00BE28D4">
            <w:pPr>
              <w:pStyle w:val="tabletext11"/>
              <w:suppressAutoHyphens/>
              <w:jc w:val="center"/>
              <w:rPr>
                <w:del w:id="34443" w:author="Author"/>
                <w:b/>
              </w:rPr>
            </w:pPr>
            <w:del w:id="34444" w:author="Author">
              <w:r w:rsidRPr="00CB7B1C" w:rsidDel="00421D84">
                <w:rPr>
                  <w:b/>
                </w:rPr>
                <w:delText>0.50</w:delText>
              </w:r>
            </w:del>
          </w:p>
        </w:tc>
        <w:tc>
          <w:tcPr>
            <w:tcW w:w="630" w:type="dxa"/>
            <w:tcBorders>
              <w:top w:val="single" w:sz="6" w:space="0" w:color="auto"/>
              <w:left w:val="nil"/>
              <w:bottom w:val="single" w:sz="6" w:space="0" w:color="auto"/>
              <w:right w:val="nil"/>
            </w:tcBorders>
            <w:vAlign w:val="bottom"/>
            <w:hideMark/>
          </w:tcPr>
          <w:p w14:paraId="16ED8BB6" w14:textId="77777777" w:rsidR="00A027D8" w:rsidRPr="00CB7B1C" w:rsidDel="00421D84" w:rsidRDefault="00A027D8" w:rsidP="00BE28D4">
            <w:pPr>
              <w:pStyle w:val="tabletext11"/>
              <w:suppressAutoHyphens/>
              <w:jc w:val="center"/>
              <w:rPr>
                <w:del w:id="34445" w:author="Author"/>
                <w:b/>
              </w:rPr>
            </w:pPr>
            <w:del w:id="34446" w:author="Author">
              <w:r w:rsidRPr="00CB7B1C" w:rsidDel="00421D84">
                <w:rPr>
                  <w:b/>
                </w:rPr>
                <w:delText>1.65</w:delText>
              </w:r>
            </w:del>
          </w:p>
        </w:tc>
        <w:tc>
          <w:tcPr>
            <w:tcW w:w="630" w:type="dxa"/>
            <w:tcBorders>
              <w:top w:val="single" w:sz="6" w:space="0" w:color="auto"/>
              <w:left w:val="single" w:sz="6" w:space="0" w:color="auto"/>
              <w:bottom w:val="single" w:sz="6" w:space="0" w:color="auto"/>
              <w:right w:val="nil"/>
            </w:tcBorders>
            <w:vAlign w:val="bottom"/>
            <w:hideMark/>
          </w:tcPr>
          <w:p w14:paraId="321576DF" w14:textId="77777777" w:rsidR="00A027D8" w:rsidRPr="00CB7B1C" w:rsidDel="00421D84" w:rsidRDefault="00A027D8" w:rsidP="00BE28D4">
            <w:pPr>
              <w:pStyle w:val="tabletext11"/>
              <w:suppressAutoHyphens/>
              <w:jc w:val="center"/>
              <w:rPr>
                <w:del w:id="34447" w:author="Author"/>
              </w:rPr>
            </w:pPr>
            <w:del w:id="34448" w:author="Author">
              <w:r w:rsidRPr="00CB7B1C" w:rsidDel="00421D84">
                <w:delText>4139</w:delText>
              </w:r>
            </w:del>
          </w:p>
        </w:tc>
        <w:tc>
          <w:tcPr>
            <w:tcW w:w="630" w:type="dxa"/>
            <w:tcBorders>
              <w:top w:val="single" w:sz="6" w:space="0" w:color="auto"/>
              <w:left w:val="nil"/>
              <w:bottom w:val="single" w:sz="6" w:space="0" w:color="auto"/>
              <w:right w:val="nil"/>
            </w:tcBorders>
            <w:vAlign w:val="bottom"/>
            <w:hideMark/>
          </w:tcPr>
          <w:p w14:paraId="7C7E13DD" w14:textId="77777777" w:rsidR="00A027D8" w:rsidRPr="00CB7B1C" w:rsidDel="00421D84" w:rsidRDefault="00A027D8" w:rsidP="00BE28D4">
            <w:pPr>
              <w:pStyle w:val="tabletext11"/>
              <w:suppressAutoHyphens/>
              <w:jc w:val="center"/>
              <w:rPr>
                <w:del w:id="34449" w:author="Author"/>
              </w:rPr>
            </w:pPr>
            <w:del w:id="34450" w:author="Author">
              <w:r w:rsidRPr="00CB7B1C" w:rsidDel="00421D84">
                <w:delText>4239</w:delText>
              </w:r>
            </w:del>
          </w:p>
        </w:tc>
        <w:tc>
          <w:tcPr>
            <w:tcW w:w="630" w:type="dxa"/>
            <w:tcBorders>
              <w:top w:val="single" w:sz="6" w:space="0" w:color="auto"/>
              <w:left w:val="nil"/>
              <w:bottom w:val="single" w:sz="6" w:space="0" w:color="auto"/>
              <w:right w:val="nil"/>
            </w:tcBorders>
            <w:vAlign w:val="bottom"/>
            <w:hideMark/>
          </w:tcPr>
          <w:p w14:paraId="0BCCF0BC" w14:textId="77777777" w:rsidR="00A027D8" w:rsidRPr="00CB7B1C" w:rsidDel="00421D84" w:rsidRDefault="00A027D8" w:rsidP="00BE28D4">
            <w:pPr>
              <w:pStyle w:val="tabletext11"/>
              <w:suppressAutoHyphens/>
              <w:jc w:val="center"/>
              <w:rPr>
                <w:del w:id="34451" w:author="Author"/>
                <w:b/>
              </w:rPr>
            </w:pPr>
            <w:del w:id="34452" w:author="Author">
              <w:r w:rsidRPr="00CB7B1C" w:rsidDel="00421D84">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503C220E" w14:textId="77777777" w:rsidR="00A027D8" w:rsidRPr="00CB7B1C" w:rsidDel="00421D84" w:rsidRDefault="00A027D8" w:rsidP="00BE28D4">
            <w:pPr>
              <w:pStyle w:val="tabletext11"/>
              <w:suppressAutoHyphens/>
              <w:jc w:val="center"/>
              <w:rPr>
                <w:del w:id="34453" w:author="Author"/>
                <w:b/>
              </w:rPr>
            </w:pPr>
            <w:del w:id="34454" w:author="Author">
              <w:r w:rsidRPr="00CB7B1C" w:rsidDel="00421D84">
                <w:rPr>
                  <w:b/>
                </w:rPr>
                <w:delText>1.75</w:delText>
              </w:r>
            </w:del>
          </w:p>
        </w:tc>
      </w:tr>
      <w:tr w:rsidR="00A027D8" w:rsidRPr="00CB7B1C" w:rsidDel="00421D84" w14:paraId="3D3E3EA8" w14:textId="77777777" w:rsidTr="002F1572">
        <w:trPr>
          <w:cantSplit/>
          <w:trHeight w:val="190"/>
          <w:del w:id="34455" w:author="Author"/>
        </w:trPr>
        <w:tc>
          <w:tcPr>
            <w:tcW w:w="199" w:type="dxa"/>
          </w:tcPr>
          <w:p w14:paraId="6A790AA8" w14:textId="77777777" w:rsidR="00A027D8" w:rsidRPr="00CB7B1C" w:rsidDel="00421D84" w:rsidRDefault="00A027D8" w:rsidP="00BE28D4">
            <w:pPr>
              <w:pStyle w:val="tabletext11"/>
              <w:suppressAutoHyphens/>
              <w:rPr>
                <w:del w:id="34456" w:author="Author"/>
              </w:rPr>
            </w:pPr>
          </w:p>
        </w:tc>
        <w:tc>
          <w:tcPr>
            <w:tcW w:w="1118" w:type="dxa"/>
            <w:vMerge/>
            <w:tcBorders>
              <w:top w:val="nil"/>
              <w:left w:val="single" w:sz="6" w:space="0" w:color="auto"/>
              <w:right w:val="single" w:sz="6" w:space="0" w:color="auto"/>
            </w:tcBorders>
            <w:vAlign w:val="center"/>
            <w:hideMark/>
          </w:tcPr>
          <w:p w14:paraId="409AABF1" w14:textId="77777777" w:rsidR="00A027D8" w:rsidRPr="00CB7B1C" w:rsidDel="00421D84" w:rsidRDefault="00A027D8" w:rsidP="00BE28D4">
            <w:pPr>
              <w:suppressAutoHyphens/>
              <w:overflowPunct/>
              <w:autoSpaceDE/>
              <w:autoSpaceDN/>
              <w:adjustRightInd/>
              <w:spacing w:before="0" w:line="240" w:lineRule="auto"/>
              <w:jc w:val="left"/>
              <w:rPr>
                <w:del w:id="3445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8C31F63" w14:textId="77777777" w:rsidR="00A027D8" w:rsidRPr="00CB7B1C" w:rsidDel="00421D84" w:rsidRDefault="00A027D8" w:rsidP="00BE28D4">
            <w:pPr>
              <w:pStyle w:val="tabletext11"/>
              <w:suppressAutoHyphens/>
              <w:rPr>
                <w:del w:id="34458" w:author="Author"/>
              </w:rPr>
            </w:pPr>
            <w:del w:id="34459" w:author="Author">
              <w:r w:rsidRPr="00CB7B1C" w:rsidDel="00421D84">
                <w:delText>Car Service</w:delText>
              </w:r>
            </w:del>
          </w:p>
        </w:tc>
        <w:tc>
          <w:tcPr>
            <w:tcW w:w="630" w:type="dxa"/>
            <w:tcBorders>
              <w:top w:val="single" w:sz="6" w:space="0" w:color="auto"/>
              <w:left w:val="single" w:sz="6" w:space="0" w:color="auto"/>
              <w:bottom w:val="single" w:sz="6" w:space="0" w:color="auto"/>
              <w:right w:val="nil"/>
            </w:tcBorders>
            <w:vAlign w:val="bottom"/>
            <w:hideMark/>
          </w:tcPr>
          <w:p w14:paraId="4097BC7B" w14:textId="77777777" w:rsidR="00A027D8" w:rsidRPr="00CB7B1C" w:rsidDel="00421D84" w:rsidRDefault="00A027D8" w:rsidP="00BE28D4">
            <w:pPr>
              <w:pStyle w:val="tabletext11"/>
              <w:suppressAutoHyphens/>
              <w:jc w:val="center"/>
              <w:rPr>
                <w:del w:id="34460" w:author="Author"/>
              </w:rPr>
            </w:pPr>
            <w:del w:id="34461" w:author="Author">
              <w:r w:rsidRPr="00CB7B1C" w:rsidDel="00421D84">
                <w:delText>5178</w:delText>
              </w:r>
            </w:del>
          </w:p>
        </w:tc>
        <w:tc>
          <w:tcPr>
            <w:tcW w:w="630" w:type="dxa"/>
            <w:tcBorders>
              <w:top w:val="single" w:sz="6" w:space="0" w:color="auto"/>
              <w:left w:val="nil"/>
              <w:bottom w:val="single" w:sz="6" w:space="0" w:color="auto"/>
              <w:right w:val="nil"/>
            </w:tcBorders>
            <w:vAlign w:val="bottom"/>
            <w:hideMark/>
          </w:tcPr>
          <w:p w14:paraId="18269846" w14:textId="77777777" w:rsidR="00A027D8" w:rsidRPr="00CB7B1C" w:rsidDel="00421D84" w:rsidRDefault="00A027D8" w:rsidP="00BE28D4">
            <w:pPr>
              <w:pStyle w:val="tabletext11"/>
              <w:suppressAutoHyphens/>
              <w:jc w:val="center"/>
              <w:rPr>
                <w:del w:id="34462" w:author="Author"/>
              </w:rPr>
            </w:pPr>
            <w:del w:id="34463" w:author="Author">
              <w:r w:rsidRPr="00CB7B1C" w:rsidDel="00421D84">
                <w:delText>5478</w:delText>
              </w:r>
            </w:del>
          </w:p>
        </w:tc>
        <w:tc>
          <w:tcPr>
            <w:tcW w:w="630" w:type="dxa"/>
            <w:tcBorders>
              <w:top w:val="single" w:sz="6" w:space="0" w:color="auto"/>
              <w:left w:val="nil"/>
              <w:bottom w:val="single" w:sz="6" w:space="0" w:color="auto"/>
              <w:right w:val="nil"/>
            </w:tcBorders>
            <w:vAlign w:val="bottom"/>
            <w:hideMark/>
          </w:tcPr>
          <w:p w14:paraId="1BAC63E3" w14:textId="77777777" w:rsidR="00A027D8" w:rsidRPr="00CB7B1C" w:rsidDel="00421D84" w:rsidRDefault="00A027D8" w:rsidP="00BE28D4">
            <w:pPr>
              <w:pStyle w:val="tabletext11"/>
              <w:suppressAutoHyphens/>
              <w:jc w:val="center"/>
              <w:rPr>
                <w:del w:id="34464" w:author="Author"/>
                <w:b/>
              </w:rPr>
            </w:pPr>
            <w:del w:id="34465" w:author="Author">
              <w:r w:rsidRPr="00CB7B1C" w:rsidDel="00421D84">
                <w:rPr>
                  <w:b/>
                </w:rPr>
                <w:delText>0.90</w:delText>
              </w:r>
            </w:del>
          </w:p>
        </w:tc>
        <w:tc>
          <w:tcPr>
            <w:tcW w:w="630" w:type="dxa"/>
            <w:tcBorders>
              <w:top w:val="single" w:sz="6" w:space="0" w:color="auto"/>
              <w:left w:val="nil"/>
              <w:bottom w:val="single" w:sz="6" w:space="0" w:color="auto"/>
              <w:right w:val="single" w:sz="6" w:space="0" w:color="auto"/>
            </w:tcBorders>
            <w:vAlign w:val="bottom"/>
            <w:hideMark/>
          </w:tcPr>
          <w:p w14:paraId="3F80C69E" w14:textId="77777777" w:rsidR="00A027D8" w:rsidRPr="00CB7B1C" w:rsidDel="00421D84" w:rsidRDefault="00A027D8" w:rsidP="00BE28D4">
            <w:pPr>
              <w:pStyle w:val="tabletext11"/>
              <w:suppressAutoHyphens/>
              <w:jc w:val="center"/>
              <w:rPr>
                <w:del w:id="34466" w:author="Author"/>
                <w:b/>
              </w:rPr>
            </w:pPr>
            <w:del w:id="34467" w:author="Author">
              <w:r w:rsidRPr="00CB7B1C" w:rsidDel="00421D84">
                <w:rPr>
                  <w:b/>
                </w:rPr>
                <w:delText>2.55</w:delText>
              </w:r>
            </w:del>
          </w:p>
        </w:tc>
        <w:tc>
          <w:tcPr>
            <w:tcW w:w="630" w:type="dxa"/>
            <w:tcBorders>
              <w:top w:val="single" w:sz="6" w:space="0" w:color="auto"/>
              <w:left w:val="nil"/>
              <w:bottom w:val="nil"/>
              <w:right w:val="nil"/>
            </w:tcBorders>
            <w:vAlign w:val="bottom"/>
            <w:hideMark/>
          </w:tcPr>
          <w:p w14:paraId="4A507C5B" w14:textId="77777777" w:rsidR="00A027D8" w:rsidRPr="00CB7B1C" w:rsidDel="00421D84" w:rsidRDefault="00A027D8" w:rsidP="00BE28D4">
            <w:pPr>
              <w:pStyle w:val="tabletext11"/>
              <w:suppressAutoHyphens/>
              <w:jc w:val="center"/>
              <w:rPr>
                <w:del w:id="34468" w:author="Author"/>
              </w:rPr>
            </w:pPr>
            <w:del w:id="34469" w:author="Author">
              <w:r w:rsidRPr="00CB7B1C" w:rsidDel="00421D84">
                <w:delText>5278</w:delText>
              </w:r>
            </w:del>
          </w:p>
        </w:tc>
        <w:tc>
          <w:tcPr>
            <w:tcW w:w="630" w:type="dxa"/>
            <w:tcBorders>
              <w:top w:val="single" w:sz="6" w:space="0" w:color="auto"/>
              <w:left w:val="nil"/>
              <w:bottom w:val="single" w:sz="6" w:space="0" w:color="auto"/>
              <w:right w:val="nil"/>
            </w:tcBorders>
            <w:vAlign w:val="bottom"/>
            <w:hideMark/>
          </w:tcPr>
          <w:p w14:paraId="0CBF8A8D" w14:textId="77777777" w:rsidR="00A027D8" w:rsidRPr="00CB7B1C" w:rsidDel="00421D84" w:rsidRDefault="00A027D8" w:rsidP="00BE28D4">
            <w:pPr>
              <w:pStyle w:val="tabletext11"/>
              <w:suppressAutoHyphens/>
              <w:jc w:val="center"/>
              <w:rPr>
                <w:del w:id="34470" w:author="Author"/>
              </w:rPr>
            </w:pPr>
            <w:del w:id="34471" w:author="Author">
              <w:r w:rsidRPr="00CB7B1C" w:rsidDel="00421D84">
                <w:delText>5578</w:delText>
              </w:r>
            </w:del>
          </w:p>
        </w:tc>
        <w:tc>
          <w:tcPr>
            <w:tcW w:w="630" w:type="dxa"/>
            <w:tcBorders>
              <w:top w:val="single" w:sz="6" w:space="0" w:color="auto"/>
              <w:left w:val="nil"/>
              <w:bottom w:val="single" w:sz="6" w:space="0" w:color="auto"/>
              <w:right w:val="nil"/>
            </w:tcBorders>
            <w:vAlign w:val="bottom"/>
            <w:hideMark/>
          </w:tcPr>
          <w:p w14:paraId="2B32EE62" w14:textId="77777777" w:rsidR="00A027D8" w:rsidRPr="00CB7B1C" w:rsidDel="00421D84" w:rsidRDefault="00A027D8" w:rsidP="00BE28D4">
            <w:pPr>
              <w:pStyle w:val="tabletext11"/>
              <w:suppressAutoHyphens/>
              <w:jc w:val="center"/>
              <w:rPr>
                <w:del w:id="34472" w:author="Author"/>
                <w:b/>
              </w:rPr>
            </w:pPr>
            <w:del w:id="34473" w:author="Author">
              <w:r w:rsidRPr="00CB7B1C" w:rsidDel="00421D84">
                <w:rPr>
                  <w:b/>
                </w:rPr>
                <w:delText>1.05</w:delText>
              </w:r>
            </w:del>
          </w:p>
        </w:tc>
        <w:tc>
          <w:tcPr>
            <w:tcW w:w="630" w:type="dxa"/>
            <w:tcBorders>
              <w:top w:val="single" w:sz="6" w:space="0" w:color="auto"/>
              <w:left w:val="nil"/>
              <w:bottom w:val="single" w:sz="6" w:space="0" w:color="auto"/>
              <w:right w:val="nil"/>
            </w:tcBorders>
            <w:vAlign w:val="bottom"/>
            <w:hideMark/>
          </w:tcPr>
          <w:p w14:paraId="5BEFF10E" w14:textId="77777777" w:rsidR="00A027D8" w:rsidRPr="00CB7B1C" w:rsidDel="00421D84" w:rsidRDefault="00A027D8" w:rsidP="00BE28D4">
            <w:pPr>
              <w:pStyle w:val="tabletext11"/>
              <w:suppressAutoHyphens/>
              <w:jc w:val="center"/>
              <w:rPr>
                <w:del w:id="34474" w:author="Author"/>
                <w:b/>
              </w:rPr>
            </w:pPr>
            <w:del w:id="34475" w:author="Author">
              <w:r w:rsidRPr="00CB7B1C" w:rsidDel="00421D84">
                <w:rPr>
                  <w:b/>
                </w:rPr>
                <w:delText>2.95</w:delText>
              </w:r>
            </w:del>
          </w:p>
        </w:tc>
        <w:tc>
          <w:tcPr>
            <w:tcW w:w="630" w:type="dxa"/>
            <w:tcBorders>
              <w:top w:val="single" w:sz="6" w:space="0" w:color="auto"/>
              <w:left w:val="single" w:sz="6" w:space="0" w:color="auto"/>
              <w:bottom w:val="single" w:sz="6" w:space="0" w:color="auto"/>
              <w:right w:val="nil"/>
            </w:tcBorders>
            <w:vAlign w:val="bottom"/>
            <w:hideMark/>
          </w:tcPr>
          <w:p w14:paraId="1EFF7C8E" w14:textId="77777777" w:rsidR="00A027D8" w:rsidRPr="00CB7B1C" w:rsidDel="00421D84" w:rsidRDefault="00A027D8" w:rsidP="00BE28D4">
            <w:pPr>
              <w:pStyle w:val="tabletext11"/>
              <w:suppressAutoHyphens/>
              <w:jc w:val="center"/>
              <w:rPr>
                <w:del w:id="34476" w:author="Author"/>
              </w:rPr>
            </w:pPr>
            <w:del w:id="34477" w:author="Author">
              <w:r w:rsidRPr="00CB7B1C" w:rsidDel="00421D84">
                <w:delText>5378</w:delText>
              </w:r>
            </w:del>
          </w:p>
        </w:tc>
        <w:tc>
          <w:tcPr>
            <w:tcW w:w="630" w:type="dxa"/>
            <w:tcBorders>
              <w:top w:val="single" w:sz="6" w:space="0" w:color="auto"/>
              <w:left w:val="nil"/>
              <w:bottom w:val="single" w:sz="6" w:space="0" w:color="auto"/>
              <w:right w:val="nil"/>
            </w:tcBorders>
            <w:vAlign w:val="bottom"/>
            <w:hideMark/>
          </w:tcPr>
          <w:p w14:paraId="4A5A1E97" w14:textId="77777777" w:rsidR="00A027D8" w:rsidRPr="00CB7B1C" w:rsidDel="00421D84" w:rsidRDefault="00A027D8" w:rsidP="00BE28D4">
            <w:pPr>
              <w:pStyle w:val="tabletext11"/>
              <w:suppressAutoHyphens/>
              <w:jc w:val="center"/>
              <w:rPr>
                <w:del w:id="34478" w:author="Author"/>
              </w:rPr>
            </w:pPr>
            <w:del w:id="34479" w:author="Author">
              <w:r w:rsidRPr="00CB7B1C" w:rsidDel="00421D84">
                <w:delText>5678</w:delText>
              </w:r>
            </w:del>
          </w:p>
        </w:tc>
        <w:tc>
          <w:tcPr>
            <w:tcW w:w="630" w:type="dxa"/>
            <w:tcBorders>
              <w:top w:val="single" w:sz="6" w:space="0" w:color="auto"/>
              <w:left w:val="nil"/>
              <w:bottom w:val="single" w:sz="6" w:space="0" w:color="auto"/>
              <w:right w:val="nil"/>
            </w:tcBorders>
            <w:vAlign w:val="bottom"/>
            <w:hideMark/>
          </w:tcPr>
          <w:p w14:paraId="7E5459DF" w14:textId="77777777" w:rsidR="00A027D8" w:rsidRPr="00CB7B1C" w:rsidDel="00421D84" w:rsidRDefault="00A027D8" w:rsidP="00BE28D4">
            <w:pPr>
              <w:pStyle w:val="tabletext11"/>
              <w:suppressAutoHyphens/>
              <w:jc w:val="center"/>
              <w:rPr>
                <w:del w:id="34480" w:author="Author"/>
                <w:b/>
              </w:rPr>
            </w:pPr>
            <w:del w:id="34481" w:author="Author">
              <w:r w:rsidRPr="00CB7B1C" w:rsidDel="00421D84">
                <w:rPr>
                  <w:b/>
                </w:rPr>
                <w:delText>1.15</w:delText>
              </w:r>
            </w:del>
          </w:p>
        </w:tc>
        <w:tc>
          <w:tcPr>
            <w:tcW w:w="630" w:type="dxa"/>
            <w:tcBorders>
              <w:top w:val="single" w:sz="6" w:space="0" w:color="auto"/>
              <w:left w:val="nil"/>
              <w:bottom w:val="single" w:sz="6" w:space="0" w:color="auto"/>
              <w:right w:val="single" w:sz="6" w:space="0" w:color="auto"/>
            </w:tcBorders>
            <w:vAlign w:val="bottom"/>
            <w:hideMark/>
          </w:tcPr>
          <w:p w14:paraId="0508CA1C" w14:textId="77777777" w:rsidR="00A027D8" w:rsidRPr="00CB7B1C" w:rsidDel="00421D84" w:rsidRDefault="00A027D8" w:rsidP="00BE28D4">
            <w:pPr>
              <w:pStyle w:val="tabletext11"/>
              <w:suppressAutoHyphens/>
              <w:jc w:val="center"/>
              <w:rPr>
                <w:del w:id="34482" w:author="Author"/>
                <w:b/>
              </w:rPr>
            </w:pPr>
            <w:del w:id="34483" w:author="Author">
              <w:r w:rsidRPr="00CB7B1C" w:rsidDel="00421D84">
                <w:rPr>
                  <w:b/>
                </w:rPr>
                <w:delText>3.10</w:delText>
              </w:r>
            </w:del>
          </w:p>
        </w:tc>
      </w:tr>
      <w:tr w:rsidR="00A027D8" w:rsidRPr="00CB7B1C" w:rsidDel="00421D84" w14:paraId="50B1DB30" w14:textId="77777777" w:rsidTr="002F1572">
        <w:trPr>
          <w:cantSplit/>
          <w:trHeight w:val="190"/>
          <w:del w:id="34484" w:author="Author"/>
        </w:trPr>
        <w:tc>
          <w:tcPr>
            <w:tcW w:w="199" w:type="dxa"/>
            <w:hideMark/>
          </w:tcPr>
          <w:p w14:paraId="17F68C80" w14:textId="77777777" w:rsidR="00A027D8" w:rsidRPr="00CB7B1C" w:rsidDel="00421D84" w:rsidRDefault="00A027D8" w:rsidP="00BE28D4">
            <w:pPr>
              <w:pStyle w:val="tabletext11"/>
              <w:suppressAutoHyphens/>
              <w:rPr>
                <w:del w:id="34485" w:author="Author"/>
              </w:rPr>
            </w:pPr>
            <w:del w:id="34486" w:author="Author">
              <w:r w:rsidRPr="00CB7B1C" w:rsidDel="00421D84">
                <w:br/>
              </w:r>
              <w:r w:rsidRPr="00CB7B1C" w:rsidDel="00421D84">
                <w:br/>
              </w:r>
              <w:r w:rsidRPr="00CB7B1C" w:rsidDel="00421D84">
                <w:br/>
              </w:r>
              <w:r w:rsidRPr="00CB7B1C" w:rsidDel="00421D84">
                <w:br/>
              </w:r>
              <w:r w:rsidRPr="00CB7B1C" w:rsidDel="00421D84">
                <w:br/>
              </w:r>
            </w:del>
          </w:p>
        </w:tc>
        <w:tc>
          <w:tcPr>
            <w:tcW w:w="1118" w:type="dxa"/>
            <w:vMerge w:val="restart"/>
            <w:tcBorders>
              <w:top w:val="single" w:sz="6" w:space="0" w:color="auto"/>
              <w:left w:val="single" w:sz="6" w:space="0" w:color="auto"/>
              <w:bottom w:val="nil"/>
              <w:right w:val="single" w:sz="6" w:space="0" w:color="auto"/>
            </w:tcBorders>
            <w:vAlign w:val="center"/>
            <w:hideMark/>
          </w:tcPr>
          <w:p w14:paraId="6878B954" w14:textId="77777777" w:rsidR="00A027D8" w:rsidRPr="00CB7B1C" w:rsidDel="00421D84" w:rsidRDefault="00A027D8" w:rsidP="00BE28D4">
            <w:pPr>
              <w:pStyle w:val="tabletext11"/>
              <w:suppressAutoHyphens/>
              <w:rPr>
                <w:del w:id="34487" w:author="Author"/>
              </w:rPr>
            </w:pPr>
            <w:del w:id="34488" w:author="Author">
              <w:r w:rsidRPr="00CB7B1C" w:rsidDel="00421D84">
                <w:delText>School And Church Buses</w:delText>
              </w:r>
            </w:del>
          </w:p>
        </w:tc>
        <w:tc>
          <w:tcPr>
            <w:tcW w:w="1398" w:type="dxa"/>
            <w:tcBorders>
              <w:top w:val="single" w:sz="6" w:space="0" w:color="auto"/>
              <w:left w:val="single" w:sz="6" w:space="0" w:color="auto"/>
              <w:bottom w:val="single" w:sz="6" w:space="0" w:color="auto"/>
              <w:right w:val="single" w:sz="6" w:space="0" w:color="auto"/>
            </w:tcBorders>
            <w:hideMark/>
          </w:tcPr>
          <w:p w14:paraId="7A6AB982" w14:textId="77777777" w:rsidR="00A027D8" w:rsidRPr="00CB7B1C" w:rsidDel="00421D84" w:rsidRDefault="00A027D8" w:rsidP="00BE28D4">
            <w:pPr>
              <w:pStyle w:val="tabletext11"/>
              <w:suppressAutoHyphens/>
              <w:rPr>
                <w:del w:id="34489" w:author="Author"/>
              </w:rPr>
            </w:pPr>
            <w:del w:id="34490" w:author="Author">
              <w:r w:rsidRPr="00CB7B1C" w:rsidDel="00421D84">
                <w:delText xml:space="preserve">School Bus Owned By </w:delText>
              </w:r>
              <w:r w:rsidRPr="00CB7B1C" w:rsidDel="00421D84">
                <w:br/>
                <w:delText xml:space="preserve">Political Subdivision </w:delText>
              </w:r>
              <w:r w:rsidRPr="00CB7B1C" w:rsidDel="00421D84">
                <w:br/>
                <w:delText>Or School District</w:delText>
              </w:r>
            </w:del>
          </w:p>
        </w:tc>
        <w:tc>
          <w:tcPr>
            <w:tcW w:w="630" w:type="dxa"/>
            <w:tcBorders>
              <w:top w:val="single" w:sz="6" w:space="0" w:color="auto"/>
              <w:left w:val="single" w:sz="6" w:space="0" w:color="auto"/>
              <w:bottom w:val="single" w:sz="6" w:space="0" w:color="auto"/>
              <w:right w:val="nil"/>
            </w:tcBorders>
            <w:vAlign w:val="bottom"/>
            <w:hideMark/>
          </w:tcPr>
          <w:p w14:paraId="6B5BA2F1" w14:textId="77777777" w:rsidR="00A027D8" w:rsidRPr="00CB7B1C" w:rsidDel="00421D84" w:rsidRDefault="00A027D8" w:rsidP="00BE28D4">
            <w:pPr>
              <w:pStyle w:val="tabletext11"/>
              <w:suppressAutoHyphens/>
              <w:jc w:val="center"/>
              <w:rPr>
                <w:del w:id="34491" w:author="Author"/>
              </w:rPr>
            </w:pPr>
            <w:del w:id="34492" w:author="Author">
              <w:r w:rsidRPr="00CB7B1C" w:rsidDel="00421D84">
                <w:delText>615 –</w:delText>
              </w:r>
            </w:del>
          </w:p>
        </w:tc>
        <w:tc>
          <w:tcPr>
            <w:tcW w:w="630" w:type="dxa"/>
            <w:tcBorders>
              <w:top w:val="single" w:sz="6" w:space="0" w:color="auto"/>
              <w:left w:val="nil"/>
              <w:bottom w:val="single" w:sz="6" w:space="0" w:color="auto"/>
              <w:right w:val="nil"/>
            </w:tcBorders>
            <w:vAlign w:val="bottom"/>
            <w:hideMark/>
          </w:tcPr>
          <w:p w14:paraId="3586D4FD" w14:textId="77777777" w:rsidR="00A027D8" w:rsidRPr="00CB7B1C" w:rsidDel="00421D84" w:rsidRDefault="00A027D8" w:rsidP="00BE28D4">
            <w:pPr>
              <w:pStyle w:val="tabletext11"/>
              <w:suppressAutoHyphens/>
              <w:jc w:val="center"/>
              <w:rPr>
                <w:del w:id="34493" w:author="Author"/>
              </w:rPr>
            </w:pPr>
            <w:del w:id="34494" w:author="Author">
              <w:r w:rsidRPr="00CB7B1C" w:rsidDel="00421D84">
                <w:delText>618 –</w:delText>
              </w:r>
            </w:del>
          </w:p>
        </w:tc>
        <w:tc>
          <w:tcPr>
            <w:tcW w:w="630" w:type="dxa"/>
            <w:tcBorders>
              <w:top w:val="single" w:sz="6" w:space="0" w:color="auto"/>
              <w:left w:val="nil"/>
              <w:bottom w:val="single" w:sz="6" w:space="0" w:color="auto"/>
              <w:right w:val="nil"/>
            </w:tcBorders>
            <w:vAlign w:val="bottom"/>
            <w:hideMark/>
          </w:tcPr>
          <w:p w14:paraId="10A5B4DF" w14:textId="77777777" w:rsidR="00A027D8" w:rsidRPr="00CB7B1C" w:rsidDel="00421D84" w:rsidRDefault="00A027D8" w:rsidP="00BE28D4">
            <w:pPr>
              <w:pStyle w:val="tabletext11"/>
              <w:suppressAutoHyphens/>
              <w:jc w:val="center"/>
              <w:rPr>
                <w:del w:id="34495" w:author="Author"/>
                <w:b/>
              </w:rPr>
            </w:pPr>
            <w:del w:id="34496" w:author="Author">
              <w:r w:rsidRPr="00CB7B1C" w:rsidDel="00421D84">
                <w:rPr>
                  <w:b/>
                </w:rPr>
                <w:delText>1.20</w:delText>
              </w:r>
            </w:del>
          </w:p>
        </w:tc>
        <w:tc>
          <w:tcPr>
            <w:tcW w:w="630" w:type="dxa"/>
            <w:tcBorders>
              <w:top w:val="single" w:sz="6" w:space="0" w:color="auto"/>
              <w:left w:val="nil"/>
              <w:bottom w:val="single" w:sz="6" w:space="0" w:color="auto"/>
              <w:right w:val="single" w:sz="6" w:space="0" w:color="auto"/>
            </w:tcBorders>
            <w:vAlign w:val="bottom"/>
            <w:hideMark/>
          </w:tcPr>
          <w:p w14:paraId="40188303" w14:textId="77777777" w:rsidR="00A027D8" w:rsidRPr="00CB7B1C" w:rsidDel="00421D84" w:rsidRDefault="00A027D8" w:rsidP="00BE28D4">
            <w:pPr>
              <w:pStyle w:val="tabletext11"/>
              <w:suppressAutoHyphens/>
              <w:jc w:val="center"/>
              <w:rPr>
                <w:del w:id="34497" w:author="Author"/>
                <w:b/>
              </w:rPr>
            </w:pPr>
            <w:del w:id="34498" w:author="Author">
              <w:r w:rsidRPr="00CB7B1C" w:rsidDel="00421D84">
                <w:rPr>
                  <w:b/>
                </w:rPr>
                <w:delText>0.50</w:delText>
              </w:r>
            </w:del>
          </w:p>
        </w:tc>
        <w:tc>
          <w:tcPr>
            <w:tcW w:w="630" w:type="dxa"/>
            <w:tcBorders>
              <w:top w:val="single" w:sz="6" w:space="0" w:color="auto"/>
              <w:left w:val="nil"/>
              <w:bottom w:val="single" w:sz="6" w:space="0" w:color="auto"/>
              <w:right w:val="nil"/>
            </w:tcBorders>
            <w:vAlign w:val="bottom"/>
            <w:hideMark/>
          </w:tcPr>
          <w:p w14:paraId="0766E62E" w14:textId="77777777" w:rsidR="00A027D8" w:rsidRPr="00CB7B1C" w:rsidDel="00421D84" w:rsidRDefault="00A027D8" w:rsidP="00BE28D4">
            <w:pPr>
              <w:pStyle w:val="tabletext11"/>
              <w:suppressAutoHyphens/>
              <w:jc w:val="center"/>
              <w:rPr>
                <w:del w:id="34499" w:author="Author"/>
              </w:rPr>
            </w:pPr>
            <w:del w:id="34500" w:author="Author">
              <w:r w:rsidRPr="00CB7B1C" w:rsidDel="00421D84">
                <w:delText>616 –</w:delText>
              </w:r>
            </w:del>
          </w:p>
        </w:tc>
        <w:tc>
          <w:tcPr>
            <w:tcW w:w="630" w:type="dxa"/>
            <w:tcBorders>
              <w:top w:val="single" w:sz="6" w:space="0" w:color="auto"/>
              <w:left w:val="nil"/>
              <w:bottom w:val="single" w:sz="6" w:space="0" w:color="auto"/>
              <w:right w:val="nil"/>
            </w:tcBorders>
            <w:vAlign w:val="bottom"/>
            <w:hideMark/>
          </w:tcPr>
          <w:p w14:paraId="11992F42" w14:textId="77777777" w:rsidR="00A027D8" w:rsidRPr="00CB7B1C" w:rsidDel="00421D84" w:rsidRDefault="00A027D8" w:rsidP="00BE28D4">
            <w:pPr>
              <w:pStyle w:val="tabletext11"/>
              <w:suppressAutoHyphens/>
              <w:jc w:val="center"/>
              <w:rPr>
                <w:del w:id="34501" w:author="Author"/>
              </w:rPr>
            </w:pPr>
            <w:del w:id="34502" w:author="Author">
              <w:r w:rsidRPr="00CB7B1C" w:rsidDel="00421D84">
                <w:delText>619 –</w:delText>
              </w:r>
            </w:del>
          </w:p>
        </w:tc>
        <w:tc>
          <w:tcPr>
            <w:tcW w:w="630" w:type="dxa"/>
            <w:tcBorders>
              <w:top w:val="single" w:sz="6" w:space="0" w:color="auto"/>
              <w:left w:val="nil"/>
              <w:bottom w:val="single" w:sz="6" w:space="0" w:color="auto"/>
              <w:right w:val="nil"/>
            </w:tcBorders>
            <w:vAlign w:val="bottom"/>
            <w:hideMark/>
          </w:tcPr>
          <w:p w14:paraId="3CB6A176" w14:textId="77777777" w:rsidR="00A027D8" w:rsidRPr="00CB7B1C" w:rsidDel="00421D84" w:rsidRDefault="00A027D8" w:rsidP="00BE28D4">
            <w:pPr>
              <w:pStyle w:val="tabletext11"/>
              <w:suppressAutoHyphens/>
              <w:jc w:val="center"/>
              <w:rPr>
                <w:del w:id="34503" w:author="Author"/>
                <w:b/>
              </w:rPr>
            </w:pPr>
            <w:del w:id="34504" w:author="Author">
              <w:r w:rsidRPr="00CB7B1C" w:rsidDel="00421D84">
                <w:rPr>
                  <w:b/>
                </w:rPr>
                <w:delText>1.40</w:delText>
              </w:r>
            </w:del>
          </w:p>
        </w:tc>
        <w:tc>
          <w:tcPr>
            <w:tcW w:w="630" w:type="dxa"/>
            <w:tcBorders>
              <w:top w:val="single" w:sz="6" w:space="0" w:color="auto"/>
              <w:left w:val="nil"/>
              <w:bottom w:val="single" w:sz="6" w:space="0" w:color="auto"/>
              <w:right w:val="nil"/>
            </w:tcBorders>
            <w:vAlign w:val="bottom"/>
            <w:hideMark/>
          </w:tcPr>
          <w:p w14:paraId="455D0555" w14:textId="77777777" w:rsidR="00A027D8" w:rsidRPr="00CB7B1C" w:rsidDel="00421D84" w:rsidRDefault="00A027D8" w:rsidP="00BE28D4">
            <w:pPr>
              <w:pStyle w:val="tabletext11"/>
              <w:suppressAutoHyphens/>
              <w:jc w:val="center"/>
              <w:rPr>
                <w:del w:id="34505" w:author="Author"/>
                <w:b/>
              </w:rPr>
            </w:pPr>
            <w:del w:id="34506" w:author="Author">
              <w:r w:rsidRPr="00CB7B1C" w:rsidDel="00421D84">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1CA26313" w14:textId="77777777" w:rsidR="00A027D8" w:rsidRPr="00CB7B1C" w:rsidDel="00421D84" w:rsidRDefault="00A027D8" w:rsidP="00BE28D4">
            <w:pPr>
              <w:pStyle w:val="tabletext11"/>
              <w:suppressAutoHyphens/>
              <w:jc w:val="center"/>
              <w:rPr>
                <w:del w:id="34507" w:author="Author"/>
              </w:rPr>
            </w:pPr>
            <w:del w:id="34508" w:author="Author">
              <w:r w:rsidRPr="00CB7B1C" w:rsidDel="00421D84">
                <w:delText>617 –</w:delText>
              </w:r>
            </w:del>
          </w:p>
        </w:tc>
        <w:tc>
          <w:tcPr>
            <w:tcW w:w="630" w:type="dxa"/>
            <w:tcBorders>
              <w:top w:val="single" w:sz="6" w:space="0" w:color="auto"/>
              <w:left w:val="nil"/>
              <w:bottom w:val="single" w:sz="6" w:space="0" w:color="auto"/>
              <w:right w:val="nil"/>
            </w:tcBorders>
            <w:vAlign w:val="bottom"/>
            <w:hideMark/>
          </w:tcPr>
          <w:p w14:paraId="1CBF9789" w14:textId="77777777" w:rsidR="00A027D8" w:rsidRPr="00CB7B1C" w:rsidDel="00421D84" w:rsidRDefault="00A027D8" w:rsidP="00BE28D4">
            <w:pPr>
              <w:pStyle w:val="tabletext11"/>
              <w:suppressAutoHyphens/>
              <w:jc w:val="center"/>
              <w:rPr>
                <w:del w:id="34509" w:author="Author"/>
              </w:rPr>
            </w:pPr>
            <w:del w:id="34510" w:author="Author">
              <w:r w:rsidRPr="00CB7B1C" w:rsidDel="00421D84">
                <w:delText>610 –</w:delText>
              </w:r>
            </w:del>
          </w:p>
        </w:tc>
        <w:tc>
          <w:tcPr>
            <w:tcW w:w="630" w:type="dxa"/>
            <w:tcBorders>
              <w:top w:val="single" w:sz="6" w:space="0" w:color="auto"/>
              <w:left w:val="nil"/>
              <w:bottom w:val="single" w:sz="6" w:space="0" w:color="auto"/>
              <w:right w:val="nil"/>
            </w:tcBorders>
            <w:vAlign w:val="bottom"/>
            <w:hideMark/>
          </w:tcPr>
          <w:p w14:paraId="7D252F1E" w14:textId="77777777" w:rsidR="00A027D8" w:rsidRPr="00CB7B1C" w:rsidDel="00421D84" w:rsidRDefault="00A027D8" w:rsidP="00BE28D4">
            <w:pPr>
              <w:pStyle w:val="tabletext11"/>
              <w:suppressAutoHyphens/>
              <w:jc w:val="center"/>
              <w:rPr>
                <w:del w:id="34511" w:author="Author"/>
                <w:b/>
              </w:rPr>
            </w:pPr>
            <w:del w:id="34512" w:author="Author">
              <w:r w:rsidRPr="00CB7B1C" w:rsidDel="00421D84">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168D95A0" w14:textId="77777777" w:rsidR="00A027D8" w:rsidRPr="00CB7B1C" w:rsidDel="00421D84" w:rsidRDefault="00A027D8" w:rsidP="00BE28D4">
            <w:pPr>
              <w:pStyle w:val="tabletext11"/>
              <w:suppressAutoHyphens/>
              <w:jc w:val="center"/>
              <w:rPr>
                <w:del w:id="34513" w:author="Author"/>
                <w:b/>
              </w:rPr>
            </w:pPr>
            <w:del w:id="34514" w:author="Author">
              <w:r w:rsidRPr="00CB7B1C" w:rsidDel="00421D84">
                <w:rPr>
                  <w:b/>
                </w:rPr>
                <w:delText>0.60</w:delText>
              </w:r>
            </w:del>
          </w:p>
        </w:tc>
      </w:tr>
      <w:tr w:rsidR="00A027D8" w:rsidRPr="00CB7B1C" w:rsidDel="00421D84" w14:paraId="15A81523" w14:textId="77777777" w:rsidTr="002F1572">
        <w:trPr>
          <w:cantSplit/>
          <w:trHeight w:val="190"/>
          <w:del w:id="34515" w:author="Author"/>
        </w:trPr>
        <w:tc>
          <w:tcPr>
            <w:tcW w:w="199" w:type="dxa"/>
          </w:tcPr>
          <w:p w14:paraId="5232A5E4" w14:textId="77777777" w:rsidR="00A027D8" w:rsidRPr="00CB7B1C" w:rsidDel="00421D84" w:rsidRDefault="00A027D8" w:rsidP="00BE28D4">
            <w:pPr>
              <w:pStyle w:val="tabletext11"/>
              <w:suppressAutoHyphens/>
              <w:rPr>
                <w:del w:id="34516" w:author="Author"/>
              </w:rPr>
            </w:pPr>
            <w:del w:id="34517" w:author="Author">
              <w:r w:rsidRPr="00CB7B1C" w:rsidDel="00421D84">
                <w:br/>
              </w:r>
            </w:del>
          </w:p>
        </w:tc>
        <w:tc>
          <w:tcPr>
            <w:tcW w:w="1118" w:type="dxa"/>
            <w:vMerge/>
            <w:tcBorders>
              <w:top w:val="single" w:sz="6" w:space="0" w:color="auto"/>
              <w:left w:val="single" w:sz="6" w:space="0" w:color="auto"/>
              <w:bottom w:val="nil"/>
              <w:right w:val="single" w:sz="6" w:space="0" w:color="auto"/>
            </w:tcBorders>
            <w:vAlign w:val="center"/>
            <w:hideMark/>
          </w:tcPr>
          <w:p w14:paraId="7C12F36A" w14:textId="77777777" w:rsidR="00A027D8" w:rsidRPr="00CB7B1C" w:rsidDel="00421D84" w:rsidRDefault="00A027D8" w:rsidP="00BE28D4">
            <w:pPr>
              <w:suppressAutoHyphens/>
              <w:overflowPunct/>
              <w:autoSpaceDE/>
              <w:autoSpaceDN/>
              <w:adjustRightInd/>
              <w:spacing w:before="0" w:line="240" w:lineRule="auto"/>
              <w:jc w:val="left"/>
              <w:rPr>
                <w:del w:id="34518"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E1136AB" w14:textId="77777777" w:rsidR="00A027D8" w:rsidRPr="00CB7B1C" w:rsidDel="00421D84" w:rsidRDefault="00A027D8" w:rsidP="00BE28D4">
            <w:pPr>
              <w:pStyle w:val="tabletext11"/>
              <w:suppressAutoHyphens/>
              <w:rPr>
                <w:del w:id="34519" w:author="Author"/>
              </w:rPr>
            </w:pPr>
            <w:del w:id="34520" w:author="Author">
              <w:r w:rsidRPr="00CB7B1C" w:rsidDel="00421D84">
                <w:delText>Other School Bus</w:delText>
              </w:r>
            </w:del>
          </w:p>
        </w:tc>
        <w:tc>
          <w:tcPr>
            <w:tcW w:w="630" w:type="dxa"/>
            <w:tcBorders>
              <w:top w:val="single" w:sz="6" w:space="0" w:color="auto"/>
              <w:left w:val="single" w:sz="6" w:space="0" w:color="auto"/>
              <w:bottom w:val="single" w:sz="6" w:space="0" w:color="auto"/>
              <w:right w:val="nil"/>
            </w:tcBorders>
            <w:vAlign w:val="bottom"/>
            <w:hideMark/>
          </w:tcPr>
          <w:p w14:paraId="756B466A" w14:textId="77777777" w:rsidR="00A027D8" w:rsidRPr="00CB7B1C" w:rsidDel="00421D84" w:rsidRDefault="00A027D8" w:rsidP="00BE28D4">
            <w:pPr>
              <w:pStyle w:val="tabletext11"/>
              <w:suppressAutoHyphens/>
              <w:jc w:val="center"/>
              <w:rPr>
                <w:del w:id="34521" w:author="Author"/>
              </w:rPr>
            </w:pPr>
            <w:del w:id="34522" w:author="Author">
              <w:r w:rsidRPr="00CB7B1C" w:rsidDel="00421D84">
                <w:delText>625 –</w:delText>
              </w:r>
            </w:del>
          </w:p>
        </w:tc>
        <w:tc>
          <w:tcPr>
            <w:tcW w:w="630" w:type="dxa"/>
            <w:tcBorders>
              <w:top w:val="single" w:sz="6" w:space="0" w:color="auto"/>
              <w:left w:val="nil"/>
              <w:bottom w:val="single" w:sz="6" w:space="0" w:color="auto"/>
              <w:right w:val="nil"/>
            </w:tcBorders>
            <w:vAlign w:val="bottom"/>
            <w:hideMark/>
          </w:tcPr>
          <w:p w14:paraId="2F7939EF" w14:textId="77777777" w:rsidR="00A027D8" w:rsidRPr="00CB7B1C" w:rsidDel="00421D84" w:rsidRDefault="00A027D8" w:rsidP="00BE28D4">
            <w:pPr>
              <w:pStyle w:val="tabletext11"/>
              <w:suppressAutoHyphens/>
              <w:jc w:val="center"/>
              <w:rPr>
                <w:del w:id="34523" w:author="Author"/>
              </w:rPr>
            </w:pPr>
            <w:del w:id="34524" w:author="Author">
              <w:r w:rsidRPr="00CB7B1C" w:rsidDel="00421D84">
                <w:delText>628 –</w:delText>
              </w:r>
            </w:del>
          </w:p>
        </w:tc>
        <w:tc>
          <w:tcPr>
            <w:tcW w:w="630" w:type="dxa"/>
            <w:tcBorders>
              <w:top w:val="single" w:sz="6" w:space="0" w:color="auto"/>
              <w:left w:val="nil"/>
              <w:bottom w:val="single" w:sz="6" w:space="0" w:color="auto"/>
              <w:right w:val="nil"/>
            </w:tcBorders>
            <w:vAlign w:val="bottom"/>
            <w:hideMark/>
          </w:tcPr>
          <w:p w14:paraId="58B04F2E" w14:textId="77777777" w:rsidR="00A027D8" w:rsidRPr="00CB7B1C" w:rsidDel="00421D84" w:rsidRDefault="00A027D8" w:rsidP="00BE28D4">
            <w:pPr>
              <w:pStyle w:val="tabletext11"/>
              <w:suppressAutoHyphens/>
              <w:jc w:val="center"/>
              <w:rPr>
                <w:del w:id="34525" w:author="Author"/>
                <w:b/>
              </w:rPr>
            </w:pPr>
            <w:del w:id="34526" w:author="Author">
              <w:r w:rsidRPr="00CB7B1C" w:rsidDel="00421D84">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7EDA6AE1" w14:textId="77777777" w:rsidR="00A027D8" w:rsidRPr="00CB7B1C" w:rsidDel="00421D84" w:rsidRDefault="00A027D8" w:rsidP="00BE28D4">
            <w:pPr>
              <w:pStyle w:val="tabletext11"/>
              <w:suppressAutoHyphens/>
              <w:jc w:val="center"/>
              <w:rPr>
                <w:del w:id="34527" w:author="Author"/>
                <w:b/>
              </w:rPr>
            </w:pPr>
            <w:del w:id="34528" w:author="Author">
              <w:r w:rsidRPr="00CB7B1C" w:rsidDel="00421D84">
                <w:rPr>
                  <w:b/>
                </w:rPr>
                <w:delText>0.50</w:delText>
              </w:r>
            </w:del>
          </w:p>
        </w:tc>
        <w:tc>
          <w:tcPr>
            <w:tcW w:w="630" w:type="dxa"/>
            <w:tcBorders>
              <w:top w:val="single" w:sz="6" w:space="0" w:color="auto"/>
              <w:left w:val="nil"/>
              <w:bottom w:val="single" w:sz="6" w:space="0" w:color="auto"/>
              <w:right w:val="nil"/>
            </w:tcBorders>
            <w:vAlign w:val="bottom"/>
            <w:hideMark/>
          </w:tcPr>
          <w:p w14:paraId="1C432B68" w14:textId="77777777" w:rsidR="00A027D8" w:rsidRPr="00CB7B1C" w:rsidDel="00421D84" w:rsidRDefault="00A027D8" w:rsidP="00BE28D4">
            <w:pPr>
              <w:pStyle w:val="tabletext11"/>
              <w:suppressAutoHyphens/>
              <w:jc w:val="center"/>
              <w:rPr>
                <w:del w:id="34529" w:author="Author"/>
              </w:rPr>
            </w:pPr>
            <w:del w:id="34530" w:author="Author">
              <w:r w:rsidRPr="00CB7B1C" w:rsidDel="00421D84">
                <w:delText>626 –</w:delText>
              </w:r>
            </w:del>
          </w:p>
        </w:tc>
        <w:tc>
          <w:tcPr>
            <w:tcW w:w="630" w:type="dxa"/>
            <w:tcBorders>
              <w:top w:val="single" w:sz="6" w:space="0" w:color="auto"/>
              <w:left w:val="nil"/>
              <w:bottom w:val="single" w:sz="6" w:space="0" w:color="auto"/>
              <w:right w:val="nil"/>
            </w:tcBorders>
            <w:vAlign w:val="bottom"/>
            <w:hideMark/>
          </w:tcPr>
          <w:p w14:paraId="57E4FD63" w14:textId="77777777" w:rsidR="00A027D8" w:rsidRPr="00CB7B1C" w:rsidDel="00421D84" w:rsidRDefault="00A027D8" w:rsidP="00BE28D4">
            <w:pPr>
              <w:pStyle w:val="tabletext11"/>
              <w:suppressAutoHyphens/>
              <w:jc w:val="center"/>
              <w:rPr>
                <w:del w:id="34531" w:author="Author"/>
              </w:rPr>
            </w:pPr>
            <w:del w:id="34532" w:author="Author">
              <w:r w:rsidRPr="00CB7B1C" w:rsidDel="00421D84">
                <w:delText>629 –</w:delText>
              </w:r>
            </w:del>
          </w:p>
        </w:tc>
        <w:tc>
          <w:tcPr>
            <w:tcW w:w="630" w:type="dxa"/>
            <w:tcBorders>
              <w:top w:val="single" w:sz="6" w:space="0" w:color="auto"/>
              <w:left w:val="nil"/>
              <w:bottom w:val="single" w:sz="6" w:space="0" w:color="auto"/>
              <w:right w:val="nil"/>
            </w:tcBorders>
            <w:vAlign w:val="bottom"/>
            <w:hideMark/>
          </w:tcPr>
          <w:p w14:paraId="06D9992F" w14:textId="77777777" w:rsidR="00A027D8" w:rsidRPr="00CB7B1C" w:rsidDel="00421D84" w:rsidRDefault="00A027D8" w:rsidP="00BE28D4">
            <w:pPr>
              <w:pStyle w:val="tabletext11"/>
              <w:suppressAutoHyphens/>
              <w:jc w:val="center"/>
              <w:rPr>
                <w:del w:id="34533" w:author="Author"/>
                <w:b/>
              </w:rPr>
            </w:pPr>
            <w:del w:id="34534" w:author="Author">
              <w:r w:rsidRPr="00CB7B1C" w:rsidDel="00421D84">
                <w:rPr>
                  <w:b/>
                </w:rPr>
                <w:delText>1.75</w:delText>
              </w:r>
            </w:del>
          </w:p>
        </w:tc>
        <w:tc>
          <w:tcPr>
            <w:tcW w:w="630" w:type="dxa"/>
            <w:tcBorders>
              <w:top w:val="single" w:sz="6" w:space="0" w:color="auto"/>
              <w:left w:val="nil"/>
              <w:bottom w:val="single" w:sz="6" w:space="0" w:color="auto"/>
              <w:right w:val="nil"/>
            </w:tcBorders>
            <w:vAlign w:val="bottom"/>
            <w:hideMark/>
          </w:tcPr>
          <w:p w14:paraId="64D647DC" w14:textId="77777777" w:rsidR="00A027D8" w:rsidRPr="00CB7B1C" w:rsidDel="00421D84" w:rsidRDefault="00A027D8" w:rsidP="00BE28D4">
            <w:pPr>
              <w:pStyle w:val="tabletext11"/>
              <w:suppressAutoHyphens/>
              <w:jc w:val="center"/>
              <w:rPr>
                <w:del w:id="34535" w:author="Author"/>
                <w:b/>
              </w:rPr>
            </w:pPr>
            <w:del w:id="34536" w:author="Author">
              <w:r w:rsidRPr="00CB7B1C" w:rsidDel="00421D84">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0B8FAE13" w14:textId="77777777" w:rsidR="00A027D8" w:rsidRPr="00CB7B1C" w:rsidDel="00421D84" w:rsidRDefault="00A027D8" w:rsidP="00BE28D4">
            <w:pPr>
              <w:pStyle w:val="tabletext11"/>
              <w:suppressAutoHyphens/>
              <w:jc w:val="center"/>
              <w:rPr>
                <w:del w:id="34537" w:author="Author"/>
              </w:rPr>
            </w:pPr>
            <w:del w:id="34538" w:author="Author">
              <w:r w:rsidRPr="00CB7B1C" w:rsidDel="00421D84">
                <w:delText>627 –</w:delText>
              </w:r>
            </w:del>
          </w:p>
        </w:tc>
        <w:tc>
          <w:tcPr>
            <w:tcW w:w="630" w:type="dxa"/>
            <w:tcBorders>
              <w:top w:val="single" w:sz="6" w:space="0" w:color="auto"/>
              <w:left w:val="nil"/>
              <w:bottom w:val="single" w:sz="6" w:space="0" w:color="auto"/>
              <w:right w:val="nil"/>
            </w:tcBorders>
            <w:vAlign w:val="bottom"/>
            <w:hideMark/>
          </w:tcPr>
          <w:p w14:paraId="2215B8A4" w14:textId="77777777" w:rsidR="00A027D8" w:rsidRPr="00CB7B1C" w:rsidDel="00421D84" w:rsidRDefault="00A027D8" w:rsidP="00BE28D4">
            <w:pPr>
              <w:pStyle w:val="tabletext11"/>
              <w:suppressAutoHyphens/>
              <w:jc w:val="center"/>
              <w:rPr>
                <w:del w:id="34539" w:author="Author"/>
              </w:rPr>
            </w:pPr>
            <w:del w:id="34540" w:author="Author">
              <w:r w:rsidRPr="00CB7B1C" w:rsidDel="00421D84">
                <w:delText>620 –</w:delText>
              </w:r>
            </w:del>
          </w:p>
        </w:tc>
        <w:tc>
          <w:tcPr>
            <w:tcW w:w="630" w:type="dxa"/>
            <w:tcBorders>
              <w:top w:val="single" w:sz="6" w:space="0" w:color="auto"/>
              <w:left w:val="nil"/>
              <w:bottom w:val="single" w:sz="6" w:space="0" w:color="auto"/>
              <w:right w:val="nil"/>
            </w:tcBorders>
            <w:vAlign w:val="bottom"/>
            <w:hideMark/>
          </w:tcPr>
          <w:p w14:paraId="365925B9" w14:textId="77777777" w:rsidR="00A027D8" w:rsidRPr="00CB7B1C" w:rsidDel="00421D84" w:rsidRDefault="00A027D8" w:rsidP="00BE28D4">
            <w:pPr>
              <w:pStyle w:val="tabletext11"/>
              <w:suppressAutoHyphens/>
              <w:jc w:val="center"/>
              <w:rPr>
                <w:del w:id="34541" w:author="Author"/>
                <w:b/>
              </w:rPr>
            </w:pPr>
            <w:del w:id="34542" w:author="Author">
              <w:r w:rsidRPr="00CB7B1C" w:rsidDel="00421D84">
                <w:rPr>
                  <w:b/>
                </w:rPr>
                <w:delText>1.90</w:delText>
              </w:r>
            </w:del>
          </w:p>
        </w:tc>
        <w:tc>
          <w:tcPr>
            <w:tcW w:w="630" w:type="dxa"/>
            <w:tcBorders>
              <w:top w:val="single" w:sz="6" w:space="0" w:color="auto"/>
              <w:left w:val="nil"/>
              <w:bottom w:val="single" w:sz="6" w:space="0" w:color="auto"/>
              <w:right w:val="single" w:sz="6" w:space="0" w:color="auto"/>
            </w:tcBorders>
            <w:vAlign w:val="bottom"/>
            <w:hideMark/>
          </w:tcPr>
          <w:p w14:paraId="15090240" w14:textId="77777777" w:rsidR="00A027D8" w:rsidRPr="00CB7B1C" w:rsidDel="00421D84" w:rsidRDefault="00A027D8" w:rsidP="00BE28D4">
            <w:pPr>
              <w:pStyle w:val="tabletext11"/>
              <w:suppressAutoHyphens/>
              <w:jc w:val="center"/>
              <w:rPr>
                <w:del w:id="34543" w:author="Author"/>
                <w:b/>
              </w:rPr>
            </w:pPr>
            <w:del w:id="34544" w:author="Author">
              <w:r w:rsidRPr="00CB7B1C" w:rsidDel="00421D84">
                <w:rPr>
                  <w:b/>
                </w:rPr>
                <w:delText>0.60</w:delText>
              </w:r>
            </w:del>
          </w:p>
        </w:tc>
      </w:tr>
      <w:tr w:rsidR="00A027D8" w:rsidRPr="00CB7B1C" w:rsidDel="00421D84" w14:paraId="1C80B97D" w14:textId="77777777" w:rsidTr="002F1572">
        <w:trPr>
          <w:cantSplit/>
          <w:trHeight w:val="190"/>
          <w:del w:id="34545" w:author="Author"/>
        </w:trPr>
        <w:tc>
          <w:tcPr>
            <w:tcW w:w="199" w:type="dxa"/>
          </w:tcPr>
          <w:p w14:paraId="6C3FA8EB" w14:textId="77777777" w:rsidR="00A027D8" w:rsidRPr="00CB7B1C" w:rsidDel="00421D84" w:rsidRDefault="00A027D8" w:rsidP="00BE28D4">
            <w:pPr>
              <w:pStyle w:val="tabletext11"/>
              <w:suppressAutoHyphens/>
              <w:rPr>
                <w:del w:id="34546" w:author="Author"/>
              </w:rPr>
            </w:pPr>
          </w:p>
        </w:tc>
        <w:tc>
          <w:tcPr>
            <w:tcW w:w="1118" w:type="dxa"/>
            <w:vMerge/>
            <w:tcBorders>
              <w:top w:val="single" w:sz="6" w:space="0" w:color="auto"/>
              <w:left w:val="single" w:sz="6" w:space="0" w:color="auto"/>
              <w:bottom w:val="nil"/>
              <w:right w:val="single" w:sz="6" w:space="0" w:color="auto"/>
            </w:tcBorders>
            <w:vAlign w:val="center"/>
            <w:hideMark/>
          </w:tcPr>
          <w:p w14:paraId="61402AF7" w14:textId="77777777" w:rsidR="00A027D8" w:rsidRPr="00CB7B1C" w:rsidDel="00421D84" w:rsidRDefault="00A027D8" w:rsidP="00BE28D4">
            <w:pPr>
              <w:suppressAutoHyphens/>
              <w:overflowPunct/>
              <w:autoSpaceDE/>
              <w:autoSpaceDN/>
              <w:adjustRightInd/>
              <w:spacing w:before="0" w:line="240" w:lineRule="auto"/>
              <w:jc w:val="left"/>
              <w:rPr>
                <w:del w:id="3454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5BD3FA3" w14:textId="77777777" w:rsidR="00A027D8" w:rsidRPr="00CB7B1C" w:rsidDel="00421D84" w:rsidRDefault="00A027D8" w:rsidP="00BE28D4">
            <w:pPr>
              <w:pStyle w:val="tabletext11"/>
              <w:suppressAutoHyphens/>
              <w:rPr>
                <w:del w:id="34548" w:author="Author"/>
              </w:rPr>
            </w:pPr>
            <w:del w:id="34549" w:author="Author">
              <w:r w:rsidRPr="00CB7B1C" w:rsidDel="00421D84">
                <w:delText>Church Bus</w:delText>
              </w:r>
            </w:del>
          </w:p>
        </w:tc>
        <w:tc>
          <w:tcPr>
            <w:tcW w:w="630" w:type="dxa"/>
            <w:tcBorders>
              <w:top w:val="single" w:sz="6" w:space="0" w:color="auto"/>
              <w:left w:val="single" w:sz="6" w:space="0" w:color="auto"/>
              <w:bottom w:val="single" w:sz="6" w:space="0" w:color="auto"/>
              <w:right w:val="nil"/>
            </w:tcBorders>
            <w:vAlign w:val="bottom"/>
            <w:hideMark/>
          </w:tcPr>
          <w:p w14:paraId="783F3E5B" w14:textId="77777777" w:rsidR="00A027D8" w:rsidRPr="00CB7B1C" w:rsidDel="00421D84" w:rsidRDefault="00A027D8" w:rsidP="00BE28D4">
            <w:pPr>
              <w:pStyle w:val="tabletext11"/>
              <w:suppressAutoHyphens/>
              <w:jc w:val="center"/>
              <w:rPr>
                <w:del w:id="34550" w:author="Author"/>
              </w:rPr>
            </w:pPr>
            <w:del w:id="34551" w:author="Author">
              <w:r w:rsidRPr="00CB7B1C" w:rsidDel="00421D84">
                <w:delText>635 –</w:delText>
              </w:r>
            </w:del>
          </w:p>
        </w:tc>
        <w:tc>
          <w:tcPr>
            <w:tcW w:w="630" w:type="dxa"/>
            <w:tcBorders>
              <w:top w:val="single" w:sz="6" w:space="0" w:color="auto"/>
              <w:left w:val="nil"/>
              <w:bottom w:val="single" w:sz="6" w:space="0" w:color="auto"/>
              <w:right w:val="nil"/>
            </w:tcBorders>
            <w:vAlign w:val="bottom"/>
            <w:hideMark/>
          </w:tcPr>
          <w:p w14:paraId="2D4829DD" w14:textId="77777777" w:rsidR="00A027D8" w:rsidRPr="00CB7B1C" w:rsidDel="00421D84" w:rsidRDefault="00A027D8" w:rsidP="00BE28D4">
            <w:pPr>
              <w:pStyle w:val="tabletext11"/>
              <w:suppressAutoHyphens/>
              <w:jc w:val="center"/>
              <w:rPr>
                <w:del w:id="34552" w:author="Author"/>
              </w:rPr>
            </w:pPr>
            <w:del w:id="34553" w:author="Author">
              <w:r w:rsidRPr="00CB7B1C" w:rsidDel="00421D84">
                <w:delText>638 –</w:delText>
              </w:r>
            </w:del>
          </w:p>
        </w:tc>
        <w:tc>
          <w:tcPr>
            <w:tcW w:w="630" w:type="dxa"/>
            <w:tcBorders>
              <w:top w:val="single" w:sz="6" w:space="0" w:color="auto"/>
              <w:left w:val="nil"/>
              <w:bottom w:val="single" w:sz="6" w:space="0" w:color="auto"/>
              <w:right w:val="nil"/>
            </w:tcBorders>
            <w:vAlign w:val="bottom"/>
            <w:hideMark/>
          </w:tcPr>
          <w:p w14:paraId="447AC00D" w14:textId="77777777" w:rsidR="00A027D8" w:rsidRPr="00CB7B1C" w:rsidDel="00421D84" w:rsidRDefault="00A027D8" w:rsidP="00BE28D4">
            <w:pPr>
              <w:pStyle w:val="tabletext11"/>
              <w:suppressAutoHyphens/>
              <w:jc w:val="center"/>
              <w:rPr>
                <w:del w:id="34554" w:author="Author"/>
                <w:b/>
              </w:rPr>
            </w:pPr>
            <w:del w:id="34555" w:author="Author">
              <w:r w:rsidRPr="00CB7B1C" w:rsidDel="00421D84">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3426987A" w14:textId="77777777" w:rsidR="00A027D8" w:rsidRPr="00CB7B1C" w:rsidDel="00421D84" w:rsidRDefault="00A027D8" w:rsidP="00BE28D4">
            <w:pPr>
              <w:pStyle w:val="tabletext11"/>
              <w:suppressAutoHyphens/>
              <w:jc w:val="center"/>
              <w:rPr>
                <w:del w:id="34556" w:author="Author"/>
                <w:b/>
              </w:rPr>
            </w:pPr>
            <w:del w:id="34557" w:author="Author">
              <w:r w:rsidRPr="00CB7B1C" w:rsidDel="00421D84">
                <w:rPr>
                  <w:b/>
                </w:rPr>
                <w:delText>1.00</w:delText>
              </w:r>
            </w:del>
          </w:p>
        </w:tc>
        <w:tc>
          <w:tcPr>
            <w:tcW w:w="630" w:type="dxa"/>
            <w:tcBorders>
              <w:top w:val="single" w:sz="6" w:space="0" w:color="auto"/>
              <w:left w:val="nil"/>
              <w:bottom w:val="single" w:sz="6" w:space="0" w:color="auto"/>
              <w:right w:val="nil"/>
            </w:tcBorders>
            <w:vAlign w:val="bottom"/>
            <w:hideMark/>
          </w:tcPr>
          <w:p w14:paraId="47B44D6C" w14:textId="77777777" w:rsidR="00A027D8" w:rsidRPr="00CB7B1C" w:rsidDel="00421D84" w:rsidRDefault="00A027D8" w:rsidP="00BE28D4">
            <w:pPr>
              <w:pStyle w:val="tabletext11"/>
              <w:suppressAutoHyphens/>
              <w:jc w:val="center"/>
              <w:rPr>
                <w:del w:id="34558" w:author="Author"/>
              </w:rPr>
            </w:pPr>
            <w:del w:id="34559" w:author="Author">
              <w:r w:rsidRPr="00CB7B1C" w:rsidDel="00421D84">
                <w:delText>636 –</w:delText>
              </w:r>
            </w:del>
          </w:p>
        </w:tc>
        <w:tc>
          <w:tcPr>
            <w:tcW w:w="630" w:type="dxa"/>
            <w:tcBorders>
              <w:top w:val="single" w:sz="6" w:space="0" w:color="auto"/>
              <w:left w:val="nil"/>
              <w:bottom w:val="single" w:sz="6" w:space="0" w:color="auto"/>
              <w:right w:val="nil"/>
            </w:tcBorders>
            <w:vAlign w:val="bottom"/>
            <w:hideMark/>
          </w:tcPr>
          <w:p w14:paraId="6B0AFE8D" w14:textId="77777777" w:rsidR="00A027D8" w:rsidRPr="00CB7B1C" w:rsidDel="00421D84" w:rsidRDefault="00A027D8" w:rsidP="00BE28D4">
            <w:pPr>
              <w:pStyle w:val="tabletext11"/>
              <w:suppressAutoHyphens/>
              <w:jc w:val="center"/>
              <w:rPr>
                <w:del w:id="34560" w:author="Author"/>
              </w:rPr>
            </w:pPr>
            <w:del w:id="34561" w:author="Author">
              <w:r w:rsidRPr="00CB7B1C" w:rsidDel="00421D84">
                <w:delText>639 –</w:delText>
              </w:r>
            </w:del>
          </w:p>
        </w:tc>
        <w:tc>
          <w:tcPr>
            <w:tcW w:w="630" w:type="dxa"/>
            <w:tcBorders>
              <w:top w:val="single" w:sz="6" w:space="0" w:color="auto"/>
              <w:left w:val="nil"/>
              <w:bottom w:val="single" w:sz="6" w:space="0" w:color="auto"/>
              <w:right w:val="nil"/>
            </w:tcBorders>
            <w:vAlign w:val="bottom"/>
            <w:hideMark/>
          </w:tcPr>
          <w:p w14:paraId="1FD44AA8" w14:textId="77777777" w:rsidR="00A027D8" w:rsidRPr="00CB7B1C" w:rsidDel="00421D84" w:rsidRDefault="00A027D8" w:rsidP="00BE28D4">
            <w:pPr>
              <w:pStyle w:val="tabletext11"/>
              <w:suppressAutoHyphens/>
              <w:jc w:val="center"/>
              <w:rPr>
                <w:del w:id="34562" w:author="Author"/>
                <w:b/>
              </w:rPr>
            </w:pPr>
            <w:del w:id="34563" w:author="Author">
              <w:r w:rsidRPr="00CB7B1C" w:rsidDel="00421D84">
                <w:rPr>
                  <w:b/>
                </w:rPr>
                <w:delText>1.15</w:delText>
              </w:r>
            </w:del>
          </w:p>
        </w:tc>
        <w:tc>
          <w:tcPr>
            <w:tcW w:w="630" w:type="dxa"/>
            <w:tcBorders>
              <w:top w:val="single" w:sz="6" w:space="0" w:color="auto"/>
              <w:left w:val="nil"/>
              <w:bottom w:val="single" w:sz="6" w:space="0" w:color="auto"/>
              <w:right w:val="nil"/>
            </w:tcBorders>
            <w:vAlign w:val="bottom"/>
            <w:hideMark/>
          </w:tcPr>
          <w:p w14:paraId="2E40C402" w14:textId="77777777" w:rsidR="00A027D8" w:rsidRPr="00CB7B1C" w:rsidDel="00421D84" w:rsidRDefault="00A027D8" w:rsidP="00BE28D4">
            <w:pPr>
              <w:pStyle w:val="tabletext11"/>
              <w:suppressAutoHyphens/>
              <w:jc w:val="center"/>
              <w:rPr>
                <w:del w:id="34564" w:author="Author"/>
                <w:b/>
              </w:rPr>
            </w:pPr>
            <w:del w:id="34565" w:author="Author">
              <w:r w:rsidRPr="00CB7B1C" w:rsidDel="00421D84">
                <w:rPr>
                  <w:b/>
                </w:rPr>
                <w:delText>1.15</w:delText>
              </w:r>
            </w:del>
          </w:p>
        </w:tc>
        <w:tc>
          <w:tcPr>
            <w:tcW w:w="630" w:type="dxa"/>
            <w:tcBorders>
              <w:top w:val="single" w:sz="6" w:space="0" w:color="auto"/>
              <w:left w:val="single" w:sz="6" w:space="0" w:color="auto"/>
              <w:bottom w:val="single" w:sz="6" w:space="0" w:color="auto"/>
              <w:right w:val="nil"/>
            </w:tcBorders>
            <w:vAlign w:val="bottom"/>
            <w:hideMark/>
          </w:tcPr>
          <w:p w14:paraId="05AC4451" w14:textId="77777777" w:rsidR="00A027D8" w:rsidRPr="00CB7B1C" w:rsidDel="00421D84" w:rsidRDefault="00A027D8" w:rsidP="00BE28D4">
            <w:pPr>
              <w:pStyle w:val="tabletext11"/>
              <w:suppressAutoHyphens/>
              <w:jc w:val="center"/>
              <w:rPr>
                <w:del w:id="34566" w:author="Author"/>
              </w:rPr>
            </w:pPr>
            <w:del w:id="34567" w:author="Author">
              <w:r w:rsidRPr="00CB7B1C" w:rsidDel="00421D84">
                <w:delText>637 –</w:delText>
              </w:r>
            </w:del>
          </w:p>
        </w:tc>
        <w:tc>
          <w:tcPr>
            <w:tcW w:w="630" w:type="dxa"/>
            <w:tcBorders>
              <w:top w:val="single" w:sz="6" w:space="0" w:color="auto"/>
              <w:left w:val="nil"/>
              <w:bottom w:val="single" w:sz="6" w:space="0" w:color="auto"/>
              <w:right w:val="nil"/>
            </w:tcBorders>
            <w:vAlign w:val="bottom"/>
            <w:hideMark/>
          </w:tcPr>
          <w:p w14:paraId="3CC584C2" w14:textId="77777777" w:rsidR="00A027D8" w:rsidRPr="00CB7B1C" w:rsidDel="00421D84" w:rsidRDefault="00A027D8" w:rsidP="00BE28D4">
            <w:pPr>
              <w:pStyle w:val="tabletext11"/>
              <w:suppressAutoHyphens/>
              <w:jc w:val="center"/>
              <w:rPr>
                <w:del w:id="34568" w:author="Author"/>
              </w:rPr>
            </w:pPr>
            <w:del w:id="34569" w:author="Author">
              <w:r w:rsidRPr="00CB7B1C" w:rsidDel="00421D84">
                <w:delText>630 –</w:delText>
              </w:r>
            </w:del>
          </w:p>
        </w:tc>
        <w:tc>
          <w:tcPr>
            <w:tcW w:w="630" w:type="dxa"/>
            <w:tcBorders>
              <w:top w:val="single" w:sz="6" w:space="0" w:color="auto"/>
              <w:left w:val="nil"/>
              <w:bottom w:val="single" w:sz="6" w:space="0" w:color="auto"/>
              <w:right w:val="nil"/>
            </w:tcBorders>
            <w:vAlign w:val="bottom"/>
            <w:hideMark/>
          </w:tcPr>
          <w:p w14:paraId="0082DC33" w14:textId="77777777" w:rsidR="00A027D8" w:rsidRPr="00CB7B1C" w:rsidDel="00421D84" w:rsidRDefault="00A027D8" w:rsidP="00BE28D4">
            <w:pPr>
              <w:pStyle w:val="tabletext11"/>
              <w:suppressAutoHyphens/>
              <w:jc w:val="center"/>
              <w:rPr>
                <w:del w:id="34570" w:author="Author"/>
                <w:b/>
              </w:rPr>
            </w:pPr>
            <w:del w:id="34571" w:author="Author">
              <w:r w:rsidRPr="00CB7B1C" w:rsidDel="00421D84">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37463C36" w14:textId="77777777" w:rsidR="00A027D8" w:rsidRPr="00CB7B1C" w:rsidDel="00421D84" w:rsidRDefault="00A027D8" w:rsidP="00BE28D4">
            <w:pPr>
              <w:pStyle w:val="tabletext11"/>
              <w:suppressAutoHyphens/>
              <w:jc w:val="center"/>
              <w:rPr>
                <w:del w:id="34572" w:author="Author"/>
                <w:b/>
              </w:rPr>
            </w:pPr>
            <w:del w:id="34573" w:author="Author">
              <w:r w:rsidRPr="00CB7B1C" w:rsidDel="00421D84">
                <w:rPr>
                  <w:b/>
                </w:rPr>
                <w:delText>1.20</w:delText>
              </w:r>
            </w:del>
          </w:p>
        </w:tc>
      </w:tr>
      <w:tr w:rsidR="00A027D8" w:rsidRPr="00CB7B1C" w:rsidDel="00421D84" w14:paraId="5C755240" w14:textId="77777777" w:rsidTr="00437850">
        <w:trPr>
          <w:cantSplit/>
          <w:trHeight w:val="190"/>
          <w:del w:id="34574" w:author="Author"/>
        </w:trPr>
        <w:tc>
          <w:tcPr>
            <w:tcW w:w="199" w:type="dxa"/>
          </w:tcPr>
          <w:p w14:paraId="1158B57F" w14:textId="77777777" w:rsidR="00A027D8" w:rsidRPr="00CB7B1C" w:rsidDel="00421D84" w:rsidRDefault="00A027D8" w:rsidP="00BE28D4">
            <w:pPr>
              <w:pStyle w:val="tabletext11"/>
              <w:suppressAutoHyphens/>
              <w:rPr>
                <w:del w:id="34575" w:author="Author"/>
              </w:rPr>
            </w:pPr>
          </w:p>
        </w:tc>
        <w:tc>
          <w:tcPr>
            <w:tcW w:w="1118" w:type="dxa"/>
            <w:vMerge w:val="restart"/>
            <w:tcBorders>
              <w:top w:val="single" w:sz="6" w:space="0" w:color="auto"/>
              <w:left w:val="single" w:sz="6" w:space="0" w:color="auto"/>
              <w:bottom w:val="single" w:sz="6" w:space="0" w:color="auto"/>
              <w:right w:val="single" w:sz="4" w:space="0" w:color="auto"/>
            </w:tcBorders>
            <w:vAlign w:val="center"/>
            <w:hideMark/>
          </w:tcPr>
          <w:p w14:paraId="13378EC0" w14:textId="77777777" w:rsidR="00A027D8" w:rsidRPr="00CB7B1C" w:rsidDel="00421D84" w:rsidRDefault="00A027D8" w:rsidP="00BE28D4">
            <w:pPr>
              <w:pStyle w:val="tabletext11"/>
              <w:suppressAutoHyphens/>
              <w:rPr>
                <w:del w:id="34576" w:author="Author"/>
              </w:rPr>
            </w:pPr>
            <w:del w:id="34577" w:author="Author">
              <w:r w:rsidRPr="00CB7B1C" w:rsidDel="00421D84">
                <w:delText>Other Buses</w:delText>
              </w:r>
            </w:del>
          </w:p>
        </w:tc>
        <w:tc>
          <w:tcPr>
            <w:tcW w:w="1398" w:type="dxa"/>
            <w:tcBorders>
              <w:top w:val="single" w:sz="6" w:space="0" w:color="auto"/>
              <w:left w:val="single" w:sz="4" w:space="0" w:color="auto"/>
              <w:bottom w:val="single" w:sz="6" w:space="0" w:color="auto"/>
              <w:right w:val="single" w:sz="4" w:space="0" w:color="auto"/>
            </w:tcBorders>
            <w:hideMark/>
          </w:tcPr>
          <w:p w14:paraId="556C0569" w14:textId="77777777" w:rsidR="00A027D8" w:rsidRPr="00CB7B1C" w:rsidDel="00421D84" w:rsidRDefault="00A027D8" w:rsidP="00BE28D4">
            <w:pPr>
              <w:pStyle w:val="tabletext11"/>
              <w:suppressAutoHyphens/>
              <w:rPr>
                <w:del w:id="34578" w:author="Author"/>
              </w:rPr>
            </w:pPr>
            <w:del w:id="34579" w:author="Author">
              <w:r w:rsidRPr="00CB7B1C" w:rsidDel="00421D84">
                <w:delText>Urban Bus</w:delText>
              </w:r>
            </w:del>
          </w:p>
        </w:tc>
        <w:tc>
          <w:tcPr>
            <w:tcW w:w="630" w:type="dxa"/>
            <w:tcBorders>
              <w:top w:val="single" w:sz="6" w:space="0" w:color="auto"/>
              <w:left w:val="single" w:sz="4" w:space="0" w:color="auto"/>
              <w:bottom w:val="single" w:sz="6" w:space="0" w:color="auto"/>
              <w:right w:val="nil"/>
            </w:tcBorders>
            <w:vAlign w:val="bottom"/>
            <w:hideMark/>
          </w:tcPr>
          <w:p w14:paraId="2C1866AF" w14:textId="77777777" w:rsidR="00A027D8" w:rsidRPr="00CB7B1C" w:rsidDel="00421D84" w:rsidRDefault="00A027D8" w:rsidP="00BE28D4">
            <w:pPr>
              <w:pStyle w:val="tabletext11"/>
              <w:suppressAutoHyphens/>
              <w:jc w:val="center"/>
              <w:rPr>
                <w:del w:id="34580" w:author="Author"/>
              </w:rPr>
            </w:pPr>
            <w:del w:id="34581" w:author="Author">
              <w:r w:rsidRPr="00CB7B1C" w:rsidDel="00421D84">
                <w:delText>515 –</w:delText>
              </w:r>
            </w:del>
          </w:p>
        </w:tc>
        <w:tc>
          <w:tcPr>
            <w:tcW w:w="630" w:type="dxa"/>
            <w:tcBorders>
              <w:top w:val="single" w:sz="6" w:space="0" w:color="auto"/>
              <w:left w:val="nil"/>
              <w:bottom w:val="single" w:sz="6" w:space="0" w:color="auto"/>
              <w:right w:val="nil"/>
            </w:tcBorders>
            <w:vAlign w:val="bottom"/>
            <w:hideMark/>
          </w:tcPr>
          <w:p w14:paraId="3F2823BD" w14:textId="77777777" w:rsidR="00A027D8" w:rsidRPr="00CB7B1C" w:rsidDel="00421D84" w:rsidRDefault="00A027D8" w:rsidP="00BE28D4">
            <w:pPr>
              <w:pStyle w:val="tabletext11"/>
              <w:suppressAutoHyphens/>
              <w:jc w:val="center"/>
              <w:rPr>
                <w:del w:id="34582" w:author="Author"/>
              </w:rPr>
            </w:pPr>
            <w:del w:id="34583" w:author="Author">
              <w:r w:rsidRPr="00CB7B1C" w:rsidDel="00421D84">
                <w:delText>518 –</w:delText>
              </w:r>
            </w:del>
          </w:p>
        </w:tc>
        <w:tc>
          <w:tcPr>
            <w:tcW w:w="630" w:type="dxa"/>
            <w:tcBorders>
              <w:top w:val="single" w:sz="6" w:space="0" w:color="auto"/>
              <w:left w:val="nil"/>
              <w:bottom w:val="single" w:sz="6" w:space="0" w:color="auto"/>
              <w:right w:val="nil"/>
            </w:tcBorders>
            <w:vAlign w:val="bottom"/>
            <w:hideMark/>
          </w:tcPr>
          <w:p w14:paraId="01EFCD2D" w14:textId="77777777" w:rsidR="00A027D8" w:rsidRPr="00CB7B1C" w:rsidDel="00421D84" w:rsidRDefault="00A027D8" w:rsidP="00BE28D4">
            <w:pPr>
              <w:pStyle w:val="tabletext11"/>
              <w:suppressAutoHyphens/>
              <w:jc w:val="center"/>
              <w:rPr>
                <w:del w:id="34584" w:author="Author"/>
                <w:b/>
              </w:rPr>
            </w:pPr>
            <w:del w:id="34585" w:author="Author">
              <w:r w:rsidRPr="00CB7B1C" w:rsidDel="00421D84">
                <w:rPr>
                  <w:b/>
                </w:rPr>
                <w:delText>0.80</w:delText>
              </w:r>
            </w:del>
          </w:p>
        </w:tc>
        <w:tc>
          <w:tcPr>
            <w:tcW w:w="630" w:type="dxa"/>
            <w:tcBorders>
              <w:top w:val="single" w:sz="6" w:space="0" w:color="auto"/>
              <w:left w:val="nil"/>
              <w:bottom w:val="single" w:sz="6" w:space="0" w:color="auto"/>
              <w:right w:val="single" w:sz="4" w:space="0" w:color="auto"/>
            </w:tcBorders>
            <w:vAlign w:val="bottom"/>
            <w:hideMark/>
          </w:tcPr>
          <w:p w14:paraId="679EDDB5" w14:textId="77777777" w:rsidR="00A027D8" w:rsidRPr="00CB7B1C" w:rsidDel="00421D84" w:rsidRDefault="00A027D8" w:rsidP="00BE28D4">
            <w:pPr>
              <w:pStyle w:val="tabletext11"/>
              <w:suppressAutoHyphens/>
              <w:jc w:val="center"/>
              <w:rPr>
                <w:del w:id="34586" w:author="Author"/>
                <w:b/>
              </w:rPr>
            </w:pPr>
            <w:del w:id="34587" w:author="Author">
              <w:r w:rsidRPr="00CB7B1C" w:rsidDel="00421D84">
                <w:rPr>
                  <w:b/>
                </w:rPr>
                <w:delText>1.45</w:delText>
              </w:r>
            </w:del>
          </w:p>
        </w:tc>
        <w:tc>
          <w:tcPr>
            <w:tcW w:w="630" w:type="dxa"/>
            <w:tcBorders>
              <w:top w:val="single" w:sz="6" w:space="0" w:color="auto"/>
              <w:left w:val="single" w:sz="4" w:space="0" w:color="auto"/>
              <w:bottom w:val="single" w:sz="6" w:space="0" w:color="auto"/>
              <w:right w:val="nil"/>
            </w:tcBorders>
            <w:vAlign w:val="bottom"/>
            <w:hideMark/>
          </w:tcPr>
          <w:p w14:paraId="54AC68F5" w14:textId="77777777" w:rsidR="00A027D8" w:rsidRPr="00CB7B1C" w:rsidDel="00421D84" w:rsidRDefault="00A027D8" w:rsidP="00BE28D4">
            <w:pPr>
              <w:pStyle w:val="tabletext11"/>
              <w:suppressAutoHyphens/>
              <w:jc w:val="center"/>
              <w:rPr>
                <w:del w:id="34588" w:author="Author"/>
              </w:rPr>
            </w:pPr>
            <w:del w:id="34589" w:author="Author">
              <w:r w:rsidRPr="00CB7B1C" w:rsidDel="00421D84">
                <w:delText>516 –</w:delText>
              </w:r>
            </w:del>
          </w:p>
        </w:tc>
        <w:tc>
          <w:tcPr>
            <w:tcW w:w="630" w:type="dxa"/>
            <w:tcBorders>
              <w:top w:val="single" w:sz="6" w:space="0" w:color="auto"/>
              <w:left w:val="nil"/>
              <w:bottom w:val="single" w:sz="6" w:space="0" w:color="auto"/>
              <w:right w:val="nil"/>
            </w:tcBorders>
            <w:vAlign w:val="bottom"/>
            <w:hideMark/>
          </w:tcPr>
          <w:p w14:paraId="754367AD" w14:textId="77777777" w:rsidR="00A027D8" w:rsidRPr="00CB7B1C" w:rsidDel="00421D84" w:rsidRDefault="00A027D8" w:rsidP="00BE28D4">
            <w:pPr>
              <w:pStyle w:val="tabletext11"/>
              <w:suppressAutoHyphens/>
              <w:jc w:val="center"/>
              <w:rPr>
                <w:del w:id="34590" w:author="Author"/>
              </w:rPr>
            </w:pPr>
            <w:del w:id="34591" w:author="Author">
              <w:r w:rsidRPr="00CB7B1C" w:rsidDel="00421D84">
                <w:delText>519 –</w:delText>
              </w:r>
            </w:del>
          </w:p>
        </w:tc>
        <w:tc>
          <w:tcPr>
            <w:tcW w:w="630" w:type="dxa"/>
            <w:tcBorders>
              <w:top w:val="single" w:sz="6" w:space="0" w:color="auto"/>
              <w:left w:val="nil"/>
              <w:bottom w:val="single" w:sz="6" w:space="0" w:color="auto"/>
              <w:right w:val="nil"/>
            </w:tcBorders>
            <w:vAlign w:val="bottom"/>
            <w:hideMark/>
          </w:tcPr>
          <w:p w14:paraId="35ED4E89" w14:textId="77777777" w:rsidR="00A027D8" w:rsidRPr="00CB7B1C" w:rsidDel="00421D84" w:rsidRDefault="00A027D8" w:rsidP="00BE28D4">
            <w:pPr>
              <w:pStyle w:val="tabletext11"/>
              <w:suppressAutoHyphens/>
              <w:jc w:val="center"/>
              <w:rPr>
                <w:del w:id="34592" w:author="Author"/>
                <w:b/>
              </w:rPr>
            </w:pPr>
            <w:del w:id="34593" w:author="Author">
              <w:r w:rsidRPr="00CB7B1C" w:rsidDel="00421D84">
                <w:rPr>
                  <w:b/>
                </w:rPr>
                <w:delText>0.90</w:delText>
              </w:r>
            </w:del>
          </w:p>
        </w:tc>
        <w:tc>
          <w:tcPr>
            <w:tcW w:w="630" w:type="dxa"/>
            <w:tcBorders>
              <w:top w:val="single" w:sz="6" w:space="0" w:color="auto"/>
              <w:left w:val="nil"/>
              <w:bottom w:val="single" w:sz="6" w:space="0" w:color="auto"/>
              <w:right w:val="nil"/>
            </w:tcBorders>
            <w:vAlign w:val="bottom"/>
            <w:hideMark/>
          </w:tcPr>
          <w:p w14:paraId="6BEAACD1" w14:textId="77777777" w:rsidR="00A027D8" w:rsidRPr="00CB7B1C" w:rsidDel="00421D84" w:rsidRDefault="00A027D8" w:rsidP="00BE28D4">
            <w:pPr>
              <w:pStyle w:val="tabletext11"/>
              <w:suppressAutoHyphens/>
              <w:jc w:val="center"/>
              <w:rPr>
                <w:del w:id="34594" w:author="Author"/>
                <w:b/>
              </w:rPr>
            </w:pPr>
            <w:del w:id="34595" w:author="Author">
              <w:r w:rsidRPr="00CB7B1C" w:rsidDel="00421D84">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24F4BFF8" w14:textId="77777777" w:rsidR="00A027D8" w:rsidRPr="00CB7B1C" w:rsidDel="00421D84" w:rsidRDefault="00A027D8" w:rsidP="00BE28D4">
            <w:pPr>
              <w:pStyle w:val="tabletext11"/>
              <w:suppressAutoHyphens/>
              <w:jc w:val="center"/>
              <w:rPr>
                <w:del w:id="34596" w:author="Author"/>
                <w:b/>
              </w:rPr>
            </w:pPr>
          </w:p>
        </w:tc>
      </w:tr>
      <w:tr w:rsidR="00A027D8" w:rsidRPr="00CB7B1C" w:rsidDel="00421D84" w14:paraId="36B1EC76" w14:textId="77777777" w:rsidTr="00437850">
        <w:trPr>
          <w:cantSplit/>
          <w:trHeight w:val="190"/>
          <w:del w:id="34597" w:author="Author"/>
        </w:trPr>
        <w:tc>
          <w:tcPr>
            <w:tcW w:w="199" w:type="dxa"/>
          </w:tcPr>
          <w:p w14:paraId="1BE15431" w14:textId="77777777" w:rsidR="00A027D8" w:rsidRPr="00CB7B1C" w:rsidDel="00421D84" w:rsidRDefault="00A027D8" w:rsidP="00BE28D4">
            <w:pPr>
              <w:pStyle w:val="tabletext11"/>
              <w:suppressAutoHyphens/>
              <w:rPr>
                <w:del w:id="34598" w:author="Author"/>
              </w:rPr>
            </w:pPr>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2E67A7B4" w14:textId="77777777" w:rsidR="00A027D8" w:rsidRPr="00CB7B1C" w:rsidDel="00421D84" w:rsidRDefault="00A027D8" w:rsidP="00BE28D4">
            <w:pPr>
              <w:suppressAutoHyphens/>
              <w:overflowPunct/>
              <w:autoSpaceDE/>
              <w:autoSpaceDN/>
              <w:adjustRightInd/>
              <w:spacing w:before="0" w:line="240" w:lineRule="auto"/>
              <w:jc w:val="left"/>
              <w:rPr>
                <w:del w:id="34599" w:author="Author"/>
              </w:rPr>
            </w:pPr>
          </w:p>
        </w:tc>
        <w:tc>
          <w:tcPr>
            <w:tcW w:w="1398" w:type="dxa"/>
            <w:tcBorders>
              <w:top w:val="single" w:sz="6" w:space="0" w:color="auto"/>
              <w:left w:val="single" w:sz="4" w:space="0" w:color="auto"/>
              <w:bottom w:val="single" w:sz="6" w:space="0" w:color="auto"/>
              <w:right w:val="nil"/>
            </w:tcBorders>
          </w:tcPr>
          <w:p w14:paraId="59997E4E" w14:textId="77777777" w:rsidR="00A027D8" w:rsidRPr="00CB7B1C" w:rsidDel="00421D84" w:rsidRDefault="00A027D8" w:rsidP="00BE28D4">
            <w:pPr>
              <w:pStyle w:val="tabletext11"/>
              <w:suppressAutoHyphens/>
              <w:rPr>
                <w:del w:id="34600" w:author="Author"/>
              </w:rPr>
            </w:pPr>
          </w:p>
        </w:tc>
        <w:tc>
          <w:tcPr>
            <w:tcW w:w="630" w:type="dxa"/>
            <w:tcBorders>
              <w:top w:val="single" w:sz="6" w:space="0" w:color="auto"/>
              <w:left w:val="nil"/>
              <w:bottom w:val="single" w:sz="6" w:space="0" w:color="auto"/>
              <w:right w:val="nil"/>
            </w:tcBorders>
          </w:tcPr>
          <w:p w14:paraId="708F4EF9" w14:textId="77777777" w:rsidR="00A027D8" w:rsidRPr="00CB7B1C" w:rsidDel="00421D84" w:rsidRDefault="00A027D8" w:rsidP="00BE28D4">
            <w:pPr>
              <w:pStyle w:val="tabletext11"/>
              <w:suppressAutoHyphens/>
              <w:rPr>
                <w:del w:id="34601" w:author="Author"/>
              </w:rPr>
            </w:pPr>
          </w:p>
        </w:tc>
        <w:tc>
          <w:tcPr>
            <w:tcW w:w="630" w:type="dxa"/>
            <w:tcBorders>
              <w:top w:val="single" w:sz="6" w:space="0" w:color="auto"/>
              <w:left w:val="nil"/>
              <w:bottom w:val="single" w:sz="6" w:space="0" w:color="auto"/>
              <w:right w:val="nil"/>
            </w:tcBorders>
          </w:tcPr>
          <w:p w14:paraId="44D5A217" w14:textId="77777777" w:rsidR="00A027D8" w:rsidRPr="00CB7B1C" w:rsidDel="00421D84" w:rsidRDefault="00A027D8" w:rsidP="00BE28D4">
            <w:pPr>
              <w:pStyle w:val="tabletext11"/>
              <w:suppressAutoHyphens/>
              <w:rPr>
                <w:del w:id="34602" w:author="Author"/>
              </w:rPr>
            </w:pPr>
          </w:p>
        </w:tc>
        <w:tc>
          <w:tcPr>
            <w:tcW w:w="630" w:type="dxa"/>
            <w:tcBorders>
              <w:top w:val="single" w:sz="6" w:space="0" w:color="auto"/>
              <w:left w:val="nil"/>
              <w:bottom w:val="single" w:sz="6" w:space="0" w:color="auto"/>
              <w:right w:val="nil"/>
            </w:tcBorders>
          </w:tcPr>
          <w:p w14:paraId="52B81B1B" w14:textId="77777777" w:rsidR="00A027D8" w:rsidRPr="00CB7B1C" w:rsidDel="00421D84" w:rsidRDefault="00A027D8" w:rsidP="00BE28D4">
            <w:pPr>
              <w:pStyle w:val="tabletext11"/>
              <w:suppressAutoHyphens/>
              <w:jc w:val="center"/>
              <w:rPr>
                <w:del w:id="34603" w:author="Author"/>
              </w:rPr>
            </w:pPr>
          </w:p>
        </w:tc>
        <w:tc>
          <w:tcPr>
            <w:tcW w:w="630" w:type="dxa"/>
            <w:tcBorders>
              <w:top w:val="single" w:sz="6" w:space="0" w:color="auto"/>
              <w:left w:val="nil"/>
              <w:bottom w:val="single" w:sz="6" w:space="0" w:color="auto"/>
              <w:right w:val="nil"/>
            </w:tcBorders>
          </w:tcPr>
          <w:p w14:paraId="7BF4B0F9" w14:textId="77777777" w:rsidR="00A027D8" w:rsidRPr="00CB7B1C" w:rsidDel="00421D84" w:rsidRDefault="00A027D8" w:rsidP="00BE28D4">
            <w:pPr>
              <w:pStyle w:val="tabletext11"/>
              <w:suppressAutoHyphens/>
              <w:jc w:val="center"/>
              <w:rPr>
                <w:del w:id="34604" w:author="Author"/>
              </w:rPr>
            </w:pPr>
          </w:p>
        </w:tc>
        <w:tc>
          <w:tcPr>
            <w:tcW w:w="630" w:type="dxa"/>
            <w:tcBorders>
              <w:top w:val="single" w:sz="6" w:space="0" w:color="auto"/>
              <w:left w:val="nil"/>
              <w:bottom w:val="single" w:sz="6" w:space="0" w:color="auto"/>
              <w:right w:val="nil"/>
            </w:tcBorders>
          </w:tcPr>
          <w:p w14:paraId="75363C50" w14:textId="77777777" w:rsidR="00A027D8" w:rsidRPr="00CB7B1C" w:rsidDel="00421D84" w:rsidRDefault="00A027D8" w:rsidP="00BE28D4">
            <w:pPr>
              <w:pStyle w:val="tabletext11"/>
              <w:suppressAutoHyphens/>
              <w:rPr>
                <w:del w:id="34605" w:author="Author"/>
              </w:rPr>
            </w:pPr>
          </w:p>
        </w:tc>
        <w:tc>
          <w:tcPr>
            <w:tcW w:w="630" w:type="dxa"/>
            <w:tcBorders>
              <w:top w:val="single" w:sz="6" w:space="0" w:color="auto"/>
              <w:left w:val="nil"/>
              <w:bottom w:val="single" w:sz="6" w:space="0" w:color="auto"/>
              <w:right w:val="nil"/>
            </w:tcBorders>
          </w:tcPr>
          <w:p w14:paraId="3CB4ACA5" w14:textId="77777777" w:rsidR="00A027D8" w:rsidRPr="00CB7B1C" w:rsidDel="00421D84" w:rsidRDefault="00A027D8" w:rsidP="00BE28D4">
            <w:pPr>
              <w:pStyle w:val="tabletext11"/>
              <w:suppressAutoHyphens/>
              <w:rPr>
                <w:del w:id="34606" w:author="Author"/>
              </w:rPr>
            </w:pPr>
          </w:p>
        </w:tc>
        <w:tc>
          <w:tcPr>
            <w:tcW w:w="630" w:type="dxa"/>
            <w:tcBorders>
              <w:top w:val="single" w:sz="6" w:space="0" w:color="auto"/>
              <w:left w:val="nil"/>
              <w:bottom w:val="single" w:sz="6" w:space="0" w:color="auto"/>
              <w:right w:val="nil"/>
            </w:tcBorders>
          </w:tcPr>
          <w:p w14:paraId="7A4FF8D9" w14:textId="77777777" w:rsidR="00A027D8" w:rsidRPr="00CB7B1C" w:rsidDel="00421D84" w:rsidRDefault="00A027D8" w:rsidP="00BE28D4">
            <w:pPr>
              <w:pStyle w:val="tabletext11"/>
              <w:suppressAutoHyphens/>
              <w:jc w:val="center"/>
              <w:rPr>
                <w:del w:id="34607" w:author="Author"/>
              </w:rPr>
            </w:pPr>
          </w:p>
        </w:tc>
        <w:tc>
          <w:tcPr>
            <w:tcW w:w="630" w:type="dxa"/>
            <w:tcBorders>
              <w:top w:val="single" w:sz="6" w:space="0" w:color="auto"/>
              <w:left w:val="nil"/>
              <w:bottom w:val="single" w:sz="6" w:space="0" w:color="auto"/>
              <w:right w:val="nil"/>
            </w:tcBorders>
          </w:tcPr>
          <w:p w14:paraId="690AA4E6" w14:textId="77777777" w:rsidR="00A027D8" w:rsidRPr="00CB7B1C" w:rsidDel="00421D84" w:rsidRDefault="00A027D8" w:rsidP="00BE28D4">
            <w:pPr>
              <w:pStyle w:val="tabletext11"/>
              <w:suppressAutoHyphens/>
              <w:jc w:val="center"/>
              <w:rPr>
                <w:del w:id="34608"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5865065C" w14:textId="77777777" w:rsidR="00A027D8" w:rsidRPr="00CB7B1C" w:rsidDel="00421D84" w:rsidRDefault="00A027D8" w:rsidP="00BE28D4">
            <w:pPr>
              <w:pStyle w:val="tabletext11"/>
              <w:suppressAutoHyphens/>
              <w:jc w:val="center"/>
              <w:rPr>
                <w:del w:id="34609" w:author="Author"/>
                <w:b/>
              </w:rPr>
            </w:pPr>
            <w:del w:id="34610" w:author="Author">
              <w:r w:rsidRPr="00CB7B1C" w:rsidDel="00421D84">
                <w:rPr>
                  <w:b/>
                </w:rPr>
                <w:delText>Zone-rated</w:delText>
              </w:r>
            </w:del>
          </w:p>
        </w:tc>
      </w:tr>
      <w:tr w:rsidR="00A027D8" w:rsidRPr="00CB7B1C" w:rsidDel="00421D84" w14:paraId="16F038E7" w14:textId="77777777" w:rsidTr="002F1572">
        <w:trPr>
          <w:cantSplit/>
          <w:trHeight w:val="190"/>
          <w:del w:id="34611" w:author="Author"/>
        </w:trPr>
        <w:tc>
          <w:tcPr>
            <w:tcW w:w="199" w:type="dxa"/>
            <w:hideMark/>
          </w:tcPr>
          <w:p w14:paraId="62C93A11" w14:textId="77777777" w:rsidR="00A027D8" w:rsidRPr="00CB7B1C" w:rsidDel="00421D84" w:rsidRDefault="00A027D8" w:rsidP="00BE28D4">
            <w:pPr>
              <w:pStyle w:val="tabletext11"/>
              <w:suppressAutoHyphens/>
              <w:rPr>
                <w:del w:id="34612" w:author="Author"/>
              </w:rPr>
            </w:pPr>
            <w:del w:id="34613" w:author="Author">
              <w:r w:rsidRPr="00CB7B1C" w:rsidDel="00421D84">
                <w:br/>
              </w:r>
              <w:r w:rsidRPr="00CB7B1C" w:rsidDel="00421D84">
                <w:br/>
              </w:r>
            </w:del>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5CC577CA" w14:textId="77777777" w:rsidR="00A027D8" w:rsidRPr="00CB7B1C" w:rsidDel="00421D84" w:rsidRDefault="00A027D8" w:rsidP="00BE28D4">
            <w:pPr>
              <w:suppressAutoHyphens/>
              <w:overflowPunct/>
              <w:autoSpaceDE/>
              <w:autoSpaceDN/>
              <w:adjustRightInd/>
              <w:spacing w:before="0" w:line="240" w:lineRule="auto"/>
              <w:jc w:val="left"/>
              <w:rPr>
                <w:del w:id="34614" w:author="Author"/>
              </w:rPr>
            </w:pPr>
          </w:p>
        </w:tc>
        <w:tc>
          <w:tcPr>
            <w:tcW w:w="1398" w:type="dxa"/>
            <w:tcBorders>
              <w:top w:val="single" w:sz="6" w:space="0" w:color="auto"/>
              <w:left w:val="single" w:sz="4" w:space="0" w:color="auto"/>
              <w:bottom w:val="single" w:sz="6" w:space="0" w:color="auto"/>
              <w:right w:val="single" w:sz="6" w:space="0" w:color="auto"/>
            </w:tcBorders>
            <w:hideMark/>
          </w:tcPr>
          <w:p w14:paraId="1E916384" w14:textId="77777777" w:rsidR="00A027D8" w:rsidRPr="00CB7B1C" w:rsidDel="00421D84" w:rsidRDefault="00A027D8" w:rsidP="00BE28D4">
            <w:pPr>
              <w:pStyle w:val="tabletext11"/>
              <w:suppressAutoHyphens/>
              <w:rPr>
                <w:del w:id="34615" w:author="Author"/>
              </w:rPr>
            </w:pPr>
            <w:del w:id="34616" w:author="Author">
              <w:r w:rsidRPr="00CB7B1C" w:rsidDel="00421D84">
                <w:delText xml:space="preserve">Airport Bus Or </w:delText>
              </w:r>
              <w:r w:rsidRPr="00CB7B1C" w:rsidDel="00421D84">
                <w:br/>
                <w:delText>Airport Limousine</w:delText>
              </w:r>
            </w:del>
          </w:p>
        </w:tc>
        <w:tc>
          <w:tcPr>
            <w:tcW w:w="630" w:type="dxa"/>
            <w:tcBorders>
              <w:top w:val="single" w:sz="6" w:space="0" w:color="auto"/>
              <w:left w:val="single" w:sz="6" w:space="0" w:color="auto"/>
              <w:bottom w:val="single" w:sz="6" w:space="0" w:color="auto"/>
              <w:right w:val="nil"/>
            </w:tcBorders>
            <w:vAlign w:val="bottom"/>
            <w:hideMark/>
          </w:tcPr>
          <w:p w14:paraId="4AA37E58" w14:textId="77777777" w:rsidR="00A027D8" w:rsidRPr="00CB7B1C" w:rsidDel="00421D84" w:rsidRDefault="00A027D8" w:rsidP="00BE28D4">
            <w:pPr>
              <w:pStyle w:val="tabletext11"/>
              <w:suppressAutoHyphens/>
              <w:jc w:val="center"/>
              <w:rPr>
                <w:del w:id="34617" w:author="Author"/>
              </w:rPr>
            </w:pPr>
            <w:del w:id="34618" w:author="Author">
              <w:r w:rsidRPr="00CB7B1C" w:rsidDel="00421D84">
                <w:delText>525 –</w:delText>
              </w:r>
            </w:del>
          </w:p>
        </w:tc>
        <w:tc>
          <w:tcPr>
            <w:tcW w:w="630" w:type="dxa"/>
            <w:tcBorders>
              <w:top w:val="single" w:sz="6" w:space="0" w:color="auto"/>
              <w:left w:val="nil"/>
              <w:bottom w:val="single" w:sz="6" w:space="0" w:color="auto"/>
              <w:right w:val="nil"/>
            </w:tcBorders>
            <w:vAlign w:val="bottom"/>
            <w:hideMark/>
          </w:tcPr>
          <w:p w14:paraId="7D32C311" w14:textId="77777777" w:rsidR="00A027D8" w:rsidRPr="00CB7B1C" w:rsidDel="00421D84" w:rsidRDefault="00A027D8" w:rsidP="00BE28D4">
            <w:pPr>
              <w:pStyle w:val="tabletext11"/>
              <w:suppressAutoHyphens/>
              <w:jc w:val="center"/>
              <w:rPr>
                <w:del w:id="34619" w:author="Author"/>
              </w:rPr>
            </w:pPr>
            <w:del w:id="34620" w:author="Author">
              <w:r w:rsidRPr="00CB7B1C" w:rsidDel="00421D84">
                <w:delText>528 –</w:delText>
              </w:r>
            </w:del>
          </w:p>
        </w:tc>
        <w:tc>
          <w:tcPr>
            <w:tcW w:w="630" w:type="dxa"/>
            <w:tcBorders>
              <w:top w:val="single" w:sz="6" w:space="0" w:color="auto"/>
              <w:left w:val="nil"/>
              <w:bottom w:val="single" w:sz="6" w:space="0" w:color="auto"/>
              <w:right w:val="nil"/>
            </w:tcBorders>
            <w:vAlign w:val="bottom"/>
            <w:hideMark/>
          </w:tcPr>
          <w:p w14:paraId="1F725FDC" w14:textId="77777777" w:rsidR="00A027D8" w:rsidRPr="00CB7B1C" w:rsidDel="00421D84" w:rsidRDefault="00A027D8" w:rsidP="00BE28D4">
            <w:pPr>
              <w:pStyle w:val="tabletext11"/>
              <w:suppressAutoHyphens/>
              <w:jc w:val="center"/>
              <w:rPr>
                <w:del w:id="34621" w:author="Author"/>
                <w:b/>
              </w:rPr>
            </w:pPr>
            <w:del w:id="34622" w:author="Author">
              <w:r w:rsidRPr="00CB7B1C" w:rsidDel="00421D84">
                <w:rPr>
                  <w:b/>
                </w:rPr>
                <w:delText>0.70</w:delText>
              </w:r>
            </w:del>
          </w:p>
        </w:tc>
        <w:tc>
          <w:tcPr>
            <w:tcW w:w="630" w:type="dxa"/>
            <w:tcBorders>
              <w:top w:val="single" w:sz="6" w:space="0" w:color="auto"/>
              <w:left w:val="nil"/>
              <w:bottom w:val="single" w:sz="6" w:space="0" w:color="auto"/>
              <w:right w:val="single" w:sz="6" w:space="0" w:color="auto"/>
            </w:tcBorders>
            <w:vAlign w:val="bottom"/>
            <w:hideMark/>
          </w:tcPr>
          <w:p w14:paraId="01D437FE" w14:textId="77777777" w:rsidR="00A027D8" w:rsidRPr="00CB7B1C" w:rsidDel="00421D84" w:rsidRDefault="00A027D8" w:rsidP="00BE28D4">
            <w:pPr>
              <w:pStyle w:val="tabletext11"/>
              <w:suppressAutoHyphens/>
              <w:jc w:val="center"/>
              <w:rPr>
                <w:del w:id="34623" w:author="Author"/>
                <w:b/>
              </w:rPr>
            </w:pPr>
            <w:del w:id="34624" w:author="Author">
              <w:r w:rsidRPr="00CB7B1C" w:rsidDel="00421D84">
                <w:rPr>
                  <w:b/>
                </w:rPr>
                <w:delText>1.55</w:delText>
              </w:r>
            </w:del>
          </w:p>
        </w:tc>
        <w:tc>
          <w:tcPr>
            <w:tcW w:w="630" w:type="dxa"/>
            <w:tcBorders>
              <w:top w:val="single" w:sz="6" w:space="0" w:color="auto"/>
              <w:left w:val="nil"/>
              <w:bottom w:val="single" w:sz="6" w:space="0" w:color="auto"/>
              <w:right w:val="nil"/>
            </w:tcBorders>
            <w:vAlign w:val="bottom"/>
            <w:hideMark/>
          </w:tcPr>
          <w:p w14:paraId="4574C02C" w14:textId="77777777" w:rsidR="00A027D8" w:rsidRPr="00CB7B1C" w:rsidDel="00421D84" w:rsidRDefault="00A027D8" w:rsidP="00BE28D4">
            <w:pPr>
              <w:pStyle w:val="tabletext11"/>
              <w:suppressAutoHyphens/>
              <w:jc w:val="center"/>
              <w:rPr>
                <w:del w:id="34625" w:author="Author"/>
              </w:rPr>
            </w:pPr>
            <w:del w:id="34626" w:author="Author">
              <w:r w:rsidRPr="00CB7B1C" w:rsidDel="00421D84">
                <w:delText>526 –</w:delText>
              </w:r>
            </w:del>
          </w:p>
        </w:tc>
        <w:tc>
          <w:tcPr>
            <w:tcW w:w="630" w:type="dxa"/>
            <w:tcBorders>
              <w:top w:val="single" w:sz="6" w:space="0" w:color="auto"/>
              <w:left w:val="nil"/>
              <w:bottom w:val="single" w:sz="6" w:space="0" w:color="auto"/>
              <w:right w:val="nil"/>
            </w:tcBorders>
            <w:vAlign w:val="bottom"/>
            <w:hideMark/>
          </w:tcPr>
          <w:p w14:paraId="2AFD3AF8" w14:textId="77777777" w:rsidR="00A027D8" w:rsidRPr="00CB7B1C" w:rsidDel="00421D84" w:rsidRDefault="00A027D8" w:rsidP="00BE28D4">
            <w:pPr>
              <w:pStyle w:val="tabletext11"/>
              <w:suppressAutoHyphens/>
              <w:jc w:val="center"/>
              <w:rPr>
                <w:del w:id="34627" w:author="Author"/>
              </w:rPr>
            </w:pPr>
            <w:del w:id="34628" w:author="Author">
              <w:r w:rsidRPr="00CB7B1C" w:rsidDel="00421D84">
                <w:delText>529 –</w:delText>
              </w:r>
            </w:del>
          </w:p>
        </w:tc>
        <w:tc>
          <w:tcPr>
            <w:tcW w:w="630" w:type="dxa"/>
            <w:tcBorders>
              <w:top w:val="single" w:sz="6" w:space="0" w:color="auto"/>
              <w:left w:val="nil"/>
              <w:bottom w:val="single" w:sz="6" w:space="0" w:color="auto"/>
              <w:right w:val="nil"/>
            </w:tcBorders>
            <w:vAlign w:val="bottom"/>
            <w:hideMark/>
          </w:tcPr>
          <w:p w14:paraId="4FCC048C" w14:textId="77777777" w:rsidR="00A027D8" w:rsidRPr="00CB7B1C" w:rsidDel="00421D84" w:rsidRDefault="00A027D8" w:rsidP="00BE28D4">
            <w:pPr>
              <w:pStyle w:val="tabletext11"/>
              <w:suppressAutoHyphens/>
              <w:jc w:val="center"/>
              <w:rPr>
                <w:del w:id="34629" w:author="Author"/>
                <w:b/>
              </w:rPr>
            </w:pPr>
            <w:del w:id="34630" w:author="Author">
              <w:r w:rsidRPr="00CB7B1C" w:rsidDel="00421D84">
                <w:rPr>
                  <w:b/>
                </w:rPr>
                <w:delText>0.80</w:delText>
              </w:r>
            </w:del>
          </w:p>
        </w:tc>
        <w:tc>
          <w:tcPr>
            <w:tcW w:w="630" w:type="dxa"/>
            <w:tcBorders>
              <w:top w:val="single" w:sz="6" w:space="0" w:color="auto"/>
              <w:left w:val="nil"/>
              <w:bottom w:val="single" w:sz="6" w:space="0" w:color="auto"/>
              <w:right w:val="nil"/>
            </w:tcBorders>
            <w:vAlign w:val="bottom"/>
            <w:hideMark/>
          </w:tcPr>
          <w:p w14:paraId="60D7617F" w14:textId="77777777" w:rsidR="00A027D8" w:rsidRPr="00CB7B1C" w:rsidDel="00421D84" w:rsidRDefault="00A027D8" w:rsidP="00BE28D4">
            <w:pPr>
              <w:pStyle w:val="tabletext11"/>
              <w:suppressAutoHyphens/>
              <w:jc w:val="center"/>
              <w:rPr>
                <w:del w:id="34631" w:author="Author"/>
                <w:b/>
              </w:rPr>
            </w:pPr>
            <w:del w:id="34632" w:author="Author">
              <w:r w:rsidRPr="00CB7B1C" w:rsidDel="00421D84">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41C441E4" w14:textId="77777777" w:rsidR="00A027D8" w:rsidRPr="00CB7B1C" w:rsidDel="00421D84" w:rsidRDefault="00A027D8" w:rsidP="00BE28D4">
            <w:pPr>
              <w:pStyle w:val="tabletext11"/>
              <w:suppressAutoHyphens/>
              <w:jc w:val="center"/>
              <w:rPr>
                <w:del w:id="34633" w:author="Author"/>
              </w:rPr>
            </w:pPr>
            <w:del w:id="34634" w:author="Author">
              <w:r w:rsidRPr="00CB7B1C" w:rsidDel="00421D84">
                <w:delText>5279</w:delText>
              </w:r>
            </w:del>
          </w:p>
        </w:tc>
        <w:tc>
          <w:tcPr>
            <w:tcW w:w="630" w:type="dxa"/>
            <w:tcBorders>
              <w:top w:val="single" w:sz="6" w:space="0" w:color="auto"/>
              <w:left w:val="nil"/>
              <w:bottom w:val="single" w:sz="6" w:space="0" w:color="auto"/>
              <w:right w:val="nil"/>
            </w:tcBorders>
            <w:vAlign w:val="bottom"/>
            <w:hideMark/>
          </w:tcPr>
          <w:p w14:paraId="2120B23A" w14:textId="77777777" w:rsidR="00A027D8" w:rsidRPr="00CB7B1C" w:rsidDel="00421D84" w:rsidRDefault="00A027D8" w:rsidP="00BE28D4">
            <w:pPr>
              <w:pStyle w:val="tabletext11"/>
              <w:suppressAutoHyphens/>
              <w:jc w:val="center"/>
              <w:rPr>
                <w:del w:id="34635" w:author="Author"/>
              </w:rPr>
            </w:pPr>
            <w:del w:id="34636" w:author="Author">
              <w:r w:rsidRPr="00CB7B1C" w:rsidDel="00421D84">
                <w:delText>5209</w:delText>
              </w:r>
            </w:del>
          </w:p>
        </w:tc>
        <w:tc>
          <w:tcPr>
            <w:tcW w:w="630" w:type="dxa"/>
            <w:tcBorders>
              <w:top w:val="single" w:sz="6" w:space="0" w:color="auto"/>
              <w:left w:val="nil"/>
              <w:bottom w:val="single" w:sz="6" w:space="0" w:color="auto"/>
              <w:right w:val="nil"/>
            </w:tcBorders>
            <w:vAlign w:val="bottom"/>
            <w:hideMark/>
          </w:tcPr>
          <w:p w14:paraId="7E623235" w14:textId="77777777" w:rsidR="00A027D8" w:rsidRPr="00CB7B1C" w:rsidDel="00421D84" w:rsidRDefault="00A027D8" w:rsidP="00BE28D4">
            <w:pPr>
              <w:pStyle w:val="tabletext11"/>
              <w:suppressAutoHyphens/>
              <w:jc w:val="center"/>
              <w:rPr>
                <w:del w:id="34637" w:author="Author"/>
                <w:b/>
              </w:rPr>
            </w:pPr>
            <w:del w:id="34638" w:author="Author">
              <w:r w:rsidRPr="00CB7B1C" w:rsidDel="00421D84">
                <w:rPr>
                  <w:b/>
                </w:rPr>
                <w:delText>1.10</w:delText>
              </w:r>
            </w:del>
          </w:p>
        </w:tc>
        <w:tc>
          <w:tcPr>
            <w:tcW w:w="630" w:type="dxa"/>
            <w:tcBorders>
              <w:top w:val="single" w:sz="6" w:space="0" w:color="auto"/>
              <w:left w:val="nil"/>
              <w:bottom w:val="single" w:sz="6" w:space="0" w:color="auto"/>
              <w:right w:val="single" w:sz="6" w:space="0" w:color="auto"/>
            </w:tcBorders>
            <w:vAlign w:val="bottom"/>
            <w:hideMark/>
          </w:tcPr>
          <w:p w14:paraId="182D24FA" w14:textId="77777777" w:rsidR="00A027D8" w:rsidRPr="00CB7B1C" w:rsidDel="00421D84" w:rsidRDefault="00A027D8" w:rsidP="00BE28D4">
            <w:pPr>
              <w:pStyle w:val="tabletext11"/>
              <w:suppressAutoHyphens/>
              <w:jc w:val="center"/>
              <w:rPr>
                <w:del w:id="34639" w:author="Author"/>
                <w:b/>
              </w:rPr>
            </w:pPr>
            <w:del w:id="34640" w:author="Author">
              <w:r w:rsidRPr="00CB7B1C" w:rsidDel="00421D84">
                <w:rPr>
                  <w:b/>
                </w:rPr>
                <w:delText>1.00</w:delText>
              </w:r>
            </w:del>
          </w:p>
        </w:tc>
      </w:tr>
      <w:tr w:rsidR="00A027D8" w:rsidRPr="00CB7B1C" w:rsidDel="00421D84" w14:paraId="7ABEB601" w14:textId="77777777" w:rsidTr="002F1572">
        <w:trPr>
          <w:cantSplit/>
          <w:trHeight w:val="190"/>
          <w:del w:id="34641" w:author="Author"/>
        </w:trPr>
        <w:tc>
          <w:tcPr>
            <w:tcW w:w="199" w:type="dxa"/>
          </w:tcPr>
          <w:p w14:paraId="18C3C498" w14:textId="77777777" w:rsidR="00A027D8" w:rsidRPr="00CB7B1C" w:rsidDel="00421D84" w:rsidRDefault="00A027D8" w:rsidP="00BE28D4">
            <w:pPr>
              <w:pStyle w:val="tabletext11"/>
              <w:suppressAutoHyphens/>
              <w:rPr>
                <w:del w:id="34642" w:author="Author"/>
              </w:rPr>
            </w:pPr>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2959CA6B" w14:textId="77777777" w:rsidR="00A027D8" w:rsidRPr="00CB7B1C" w:rsidDel="00421D84" w:rsidRDefault="00A027D8" w:rsidP="00BE28D4">
            <w:pPr>
              <w:suppressAutoHyphens/>
              <w:overflowPunct/>
              <w:autoSpaceDE/>
              <w:autoSpaceDN/>
              <w:adjustRightInd/>
              <w:spacing w:before="0" w:line="240" w:lineRule="auto"/>
              <w:jc w:val="left"/>
              <w:rPr>
                <w:del w:id="34643" w:author="Author"/>
              </w:rPr>
            </w:pPr>
          </w:p>
        </w:tc>
        <w:tc>
          <w:tcPr>
            <w:tcW w:w="1398" w:type="dxa"/>
            <w:tcBorders>
              <w:top w:val="single" w:sz="6" w:space="0" w:color="auto"/>
              <w:left w:val="single" w:sz="4" w:space="0" w:color="auto"/>
              <w:bottom w:val="single" w:sz="6" w:space="0" w:color="auto"/>
              <w:right w:val="single" w:sz="6" w:space="0" w:color="auto"/>
            </w:tcBorders>
            <w:hideMark/>
          </w:tcPr>
          <w:p w14:paraId="74B7447C" w14:textId="77777777" w:rsidR="00A027D8" w:rsidRPr="00CB7B1C" w:rsidDel="00421D84" w:rsidRDefault="00A027D8" w:rsidP="00BE28D4">
            <w:pPr>
              <w:pStyle w:val="tabletext11"/>
              <w:suppressAutoHyphens/>
              <w:rPr>
                <w:del w:id="34644" w:author="Author"/>
              </w:rPr>
            </w:pPr>
            <w:del w:id="34645" w:author="Author">
              <w:r w:rsidRPr="00CB7B1C" w:rsidDel="00421D84">
                <w:delText>Inter-city Bus</w:delText>
              </w:r>
            </w:del>
          </w:p>
        </w:tc>
        <w:tc>
          <w:tcPr>
            <w:tcW w:w="630" w:type="dxa"/>
            <w:tcBorders>
              <w:top w:val="single" w:sz="6" w:space="0" w:color="auto"/>
              <w:left w:val="single" w:sz="6" w:space="0" w:color="auto"/>
              <w:bottom w:val="single" w:sz="6" w:space="0" w:color="auto"/>
              <w:right w:val="nil"/>
            </w:tcBorders>
            <w:vAlign w:val="bottom"/>
            <w:hideMark/>
          </w:tcPr>
          <w:p w14:paraId="35CB2C2E" w14:textId="77777777" w:rsidR="00A027D8" w:rsidRPr="00CB7B1C" w:rsidDel="00421D84" w:rsidRDefault="00A027D8" w:rsidP="00BE28D4">
            <w:pPr>
              <w:pStyle w:val="tabletext11"/>
              <w:suppressAutoHyphens/>
              <w:jc w:val="center"/>
              <w:rPr>
                <w:del w:id="34646" w:author="Author"/>
              </w:rPr>
            </w:pPr>
            <w:del w:id="34647" w:author="Author">
              <w:r w:rsidRPr="00CB7B1C" w:rsidDel="00421D84">
                <w:delText>535 –</w:delText>
              </w:r>
            </w:del>
          </w:p>
        </w:tc>
        <w:tc>
          <w:tcPr>
            <w:tcW w:w="630" w:type="dxa"/>
            <w:tcBorders>
              <w:top w:val="single" w:sz="6" w:space="0" w:color="auto"/>
              <w:left w:val="nil"/>
              <w:bottom w:val="single" w:sz="6" w:space="0" w:color="auto"/>
              <w:right w:val="nil"/>
            </w:tcBorders>
            <w:vAlign w:val="bottom"/>
            <w:hideMark/>
          </w:tcPr>
          <w:p w14:paraId="4E6AA02D" w14:textId="77777777" w:rsidR="00A027D8" w:rsidRPr="00CB7B1C" w:rsidDel="00421D84" w:rsidRDefault="00A027D8" w:rsidP="00BE28D4">
            <w:pPr>
              <w:pStyle w:val="tabletext11"/>
              <w:suppressAutoHyphens/>
              <w:jc w:val="center"/>
              <w:rPr>
                <w:del w:id="34648" w:author="Author"/>
              </w:rPr>
            </w:pPr>
            <w:del w:id="34649" w:author="Author">
              <w:r w:rsidRPr="00CB7B1C" w:rsidDel="00421D84">
                <w:delText>538 –</w:delText>
              </w:r>
            </w:del>
          </w:p>
        </w:tc>
        <w:tc>
          <w:tcPr>
            <w:tcW w:w="630" w:type="dxa"/>
            <w:tcBorders>
              <w:top w:val="single" w:sz="6" w:space="0" w:color="auto"/>
              <w:left w:val="nil"/>
              <w:bottom w:val="single" w:sz="6" w:space="0" w:color="auto"/>
              <w:right w:val="nil"/>
            </w:tcBorders>
            <w:vAlign w:val="bottom"/>
            <w:hideMark/>
          </w:tcPr>
          <w:p w14:paraId="6B8FB26A" w14:textId="77777777" w:rsidR="00A027D8" w:rsidRPr="00CB7B1C" w:rsidDel="00421D84" w:rsidRDefault="00A027D8" w:rsidP="00BE28D4">
            <w:pPr>
              <w:pStyle w:val="tabletext11"/>
              <w:suppressAutoHyphens/>
              <w:jc w:val="center"/>
              <w:rPr>
                <w:del w:id="34650" w:author="Author"/>
                <w:b/>
              </w:rPr>
            </w:pPr>
            <w:del w:id="34651" w:author="Author">
              <w:r w:rsidRPr="00CB7B1C" w:rsidDel="00421D84">
                <w:rPr>
                  <w:b/>
                </w:rPr>
                <w:delText>1.05</w:delText>
              </w:r>
            </w:del>
          </w:p>
        </w:tc>
        <w:tc>
          <w:tcPr>
            <w:tcW w:w="630" w:type="dxa"/>
            <w:tcBorders>
              <w:top w:val="single" w:sz="6" w:space="0" w:color="auto"/>
              <w:left w:val="nil"/>
              <w:bottom w:val="single" w:sz="6" w:space="0" w:color="auto"/>
              <w:right w:val="single" w:sz="6" w:space="0" w:color="auto"/>
            </w:tcBorders>
            <w:vAlign w:val="bottom"/>
            <w:hideMark/>
          </w:tcPr>
          <w:p w14:paraId="02BC8512" w14:textId="77777777" w:rsidR="00A027D8" w:rsidRPr="00CB7B1C" w:rsidDel="00421D84" w:rsidRDefault="00A027D8" w:rsidP="00BE28D4">
            <w:pPr>
              <w:pStyle w:val="tabletext11"/>
              <w:suppressAutoHyphens/>
              <w:jc w:val="center"/>
              <w:rPr>
                <w:del w:id="34652" w:author="Author"/>
                <w:b/>
              </w:rPr>
            </w:pPr>
            <w:del w:id="34653" w:author="Author">
              <w:r w:rsidRPr="00CB7B1C" w:rsidDel="00421D84">
                <w:rPr>
                  <w:b/>
                </w:rPr>
                <w:delText>0.95</w:delText>
              </w:r>
            </w:del>
          </w:p>
        </w:tc>
        <w:tc>
          <w:tcPr>
            <w:tcW w:w="630" w:type="dxa"/>
            <w:tcBorders>
              <w:top w:val="single" w:sz="6" w:space="0" w:color="auto"/>
              <w:left w:val="nil"/>
              <w:bottom w:val="single" w:sz="6" w:space="0" w:color="auto"/>
              <w:right w:val="nil"/>
            </w:tcBorders>
            <w:vAlign w:val="bottom"/>
            <w:hideMark/>
          </w:tcPr>
          <w:p w14:paraId="1549C10F" w14:textId="77777777" w:rsidR="00A027D8" w:rsidRPr="00CB7B1C" w:rsidDel="00421D84" w:rsidRDefault="00A027D8" w:rsidP="00BE28D4">
            <w:pPr>
              <w:pStyle w:val="tabletext11"/>
              <w:suppressAutoHyphens/>
              <w:jc w:val="center"/>
              <w:rPr>
                <w:del w:id="34654" w:author="Author"/>
              </w:rPr>
            </w:pPr>
            <w:del w:id="34655" w:author="Author">
              <w:r w:rsidRPr="00CB7B1C" w:rsidDel="00421D84">
                <w:delText>536 –</w:delText>
              </w:r>
            </w:del>
          </w:p>
        </w:tc>
        <w:tc>
          <w:tcPr>
            <w:tcW w:w="630" w:type="dxa"/>
            <w:tcBorders>
              <w:top w:val="single" w:sz="6" w:space="0" w:color="auto"/>
              <w:left w:val="nil"/>
              <w:bottom w:val="single" w:sz="6" w:space="0" w:color="auto"/>
              <w:right w:val="nil"/>
            </w:tcBorders>
            <w:vAlign w:val="bottom"/>
            <w:hideMark/>
          </w:tcPr>
          <w:p w14:paraId="498014CC" w14:textId="77777777" w:rsidR="00A027D8" w:rsidRPr="00CB7B1C" w:rsidDel="00421D84" w:rsidRDefault="00A027D8" w:rsidP="00BE28D4">
            <w:pPr>
              <w:pStyle w:val="tabletext11"/>
              <w:suppressAutoHyphens/>
              <w:jc w:val="center"/>
              <w:rPr>
                <w:del w:id="34656" w:author="Author"/>
              </w:rPr>
            </w:pPr>
            <w:del w:id="34657" w:author="Author">
              <w:r w:rsidRPr="00CB7B1C" w:rsidDel="00421D84">
                <w:delText>539 –</w:delText>
              </w:r>
            </w:del>
          </w:p>
        </w:tc>
        <w:tc>
          <w:tcPr>
            <w:tcW w:w="630" w:type="dxa"/>
            <w:tcBorders>
              <w:top w:val="single" w:sz="6" w:space="0" w:color="auto"/>
              <w:left w:val="nil"/>
              <w:bottom w:val="single" w:sz="6" w:space="0" w:color="auto"/>
              <w:right w:val="nil"/>
            </w:tcBorders>
            <w:vAlign w:val="bottom"/>
            <w:hideMark/>
          </w:tcPr>
          <w:p w14:paraId="51AAB75E" w14:textId="77777777" w:rsidR="00A027D8" w:rsidRPr="00CB7B1C" w:rsidDel="00421D84" w:rsidRDefault="00A027D8" w:rsidP="00BE28D4">
            <w:pPr>
              <w:pStyle w:val="tabletext11"/>
              <w:suppressAutoHyphens/>
              <w:jc w:val="center"/>
              <w:rPr>
                <w:del w:id="34658" w:author="Author"/>
                <w:b/>
              </w:rPr>
            </w:pPr>
            <w:del w:id="34659" w:author="Author">
              <w:r w:rsidRPr="00CB7B1C" w:rsidDel="00421D84">
                <w:rPr>
                  <w:b/>
                </w:rPr>
                <w:delText>1.20</w:delText>
              </w:r>
            </w:del>
          </w:p>
        </w:tc>
        <w:tc>
          <w:tcPr>
            <w:tcW w:w="630" w:type="dxa"/>
            <w:tcBorders>
              <w:top w:val="single" w:sz="6" w:space="0" w:color="auto"/>
              <w:left w:val="nil"/>
              <w:bottom w:val="single" w:sz="6" w:space="0" w:color="auto"/>
              <w:right w:val="nil"/>
            </w:tcBorders>
            <w:vAlign w:val="bottom"/>
            <w:hideMark/>
          </w:tcPr>
          <w:p w14:paraId="1D496226" w14:textId="77777777" w:rsidR="00A027D8" w:rsidRPr="00CB7B1C" w:rsidDel="00421D84" w:rsidRDefault="00A027D8" w:rsidP="00BE28D4">
            <w:pPr>
              <w:pStyle w:val="tabletext11"/>
              <w:suppressAutoHyphens/>
              <w:jc w:val="center"/>
              <w:rPr>
                <w:del w:id="34660" w:author="Author"/>
                <w:b/>
              </w:rPr>
            </w:pPr>
            <w:del w:id="34661" w:author="Author">
              <w:r w:rsidRPr="00CB7B1C" w:rsidDel="00421D84">
                <w:rPr>
                  <w:b/>
                </w:rPr>
                <w:delText>1.10</w:delText>
              </w:r>
            </w:del>
          </w:p>
        </w:tc>
        <w:tc>
          <w:tcPr>
            <w:tcW w:w="630" w:type="dxa"/>
            <w:tcBorders>
              <w:top w:val="single" w:sz="6" w:space="0" w:color="auto"/>
              <w:left w:val="single" w:sz="6" w:space="0" w:color="auto"/>
              <w:bottom w:val="single" w:sz="6" w:space="0" w:color="auto"/>
              <w:right w:val="nil"/>
            </w:tcBorders>
            <w:vAlign w:val="bottom"/>
            <w:hideMark/>
          </w:tcPr>
          <w:p w14:paraId="23470CD8" w14:textId="77777777" w:rsidR="00A027D8" w:rsidRPr="00CB7B1C" w:rsidDel="00421D84" w:rsidRDefault="00A027D8" w:rsidP="00BE28D4">
            <w:pPr>
              <w:pStyle w:val="tabletext11"/>
              <w:suppressAutoHyphens/>
              <w:jc w:val="center"/>
              <w:rPr>
                <w:del w:id="34662" w:author="Author"/>
              </w:rPr>
            </w:pPr>
            <w:del w:id="34663" w:author="Author">
              <w:r w:rsidRPr="00CB7B1C" w:rsidDel="00421D84">
                <w:delText>5379</w:delText>
              </w:r>
            </w:del>
          </w:p>
        </w:tc>
        <w:tc>
          <w:tcPr>
            <w:tcW w:w="630" w:type="dxa"/>
            <w:tcBorders>
              <w:top w:val="single" w:sz="6" w:space="0" w:color="auto"/>
              <w:left w:val="nil"/>
              <w:bottom w:val="single" w:sz="6" w:space="0" w:color="auto"/>
              <w:right w:val="nil"/>
            </w:tcBorders>
            <w:vAlign w:val="bottom"/>
            <w:hideMark/>
          </w:tcPr>
          <w:p w14:paraId="77C4876B" w14:textId="77777777" w:rsidR="00A027D8" w:rsidRPr="00CB7B1C" w:rsidDel="00421D84" w:rsidRDefault="00A027D8" w:rsidP="00BE28D4">
            <w:pPr>
              <w:pStyle w:val="tabletext11"/>
              <w:suppressAutoHyphens/>
              <w:jc w:val="center"/>
              <w:rPr>
                <w:del w:id="34664" w:author="Author"/>
              </w:rPr>
            </w:pPr>
            <w:del w:id="34665" w:author="Author">
              <w:r w:rsidRPr="00CB7B1C" w:rsidDel="00421D84">
                <w:delText>5309</w:delText>
              </w:r>
            </w:del>
          </w:p>
        </w:tc>
        <w:tc>
          <w:tcPr>
            <w:tcW w:w="630" w:type="dxa"/>
            <w:tcBorders>
              <w:top w:val="single" w:sz="6" w:space="0" w:color="auto"/>
              <w:left w:val="nil"/>
              <w:bottom w:val="single" w:sz="6" w:space="0" w:color="auto"/>
              <w:right w:val="nil"/>
            </w:tcBorders>
            <w:vAlign w:val="bottom"/>
            <w:hideMark/>
          </w:tcPr>
          <w:p w14:paraId="498C029D" w14:textId="77777777" w:rsidR="00A027D8" w:rsidRPr="00CB7B1C" w:rsidDel="00421D84" w:rsidRDefault="00A027D8" w:rsidP="00BE28D4">
            <w:pPr>
              <w:pStyle w:val="tabletext11"/>
              <w:suppressAutoHyphens/>
              <w:jc w:val="center"/>
              <w:rPr>
                <w:del w:id="34666" w:author="Author"/>
                <w:b/>
              </w:rPr>
            </w:pPr>
            <w:del w:id="34667" w:author="Author">
              <w:r w:rsidRPr="00CB7B1C" w:rsidDel="00421D84">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1B4D2CDC" w14:textId="77777777" w:rsidR="00A027D8" w:rsidRPr="00CB7B1C" w:rsidDel="00421D84" w:rsidRDefault="00A027D8" w:rsidP="00BE28D4">
            <w:pPr>
              <w:pStyle w:val="tabletext11"/>
              <w:suppressAutoHyphens/>
              <w:jc w:val="center"/>
              <w:rPr>
                <w:del w:id="34668" w:author="Author"/>
                <w:b/>
              </w:rPr>
            </w:pPr>
            <w:del w:id="34669" w:author="Author">
              <w:r w:rsidRPr="00CB7B1C" w:rsidDel="00421D84">
                <w:rPr>
                  <w:b/>
                </w:rPr>
                <w:delText>1.00</w:delText>
              </w:r>
            </w:del>
          </w:p>
        </w:tc>
      </w:tr>
      <w:tr w:rsidR="00A027D8" w:rsidRPr="00CB7B1C" w:rsidDel="00421D84" w14:paraId="38038585" w14:textId="77777777" w:rsidTr="002F1572">
        <w:trPr>
          <w:cantSplit/>
          <w:trHeight w:val="190"/>
          <w:del w:id="34670" w:author="Author"/>
        </w:trPr>
        <w:tc>
          <w:tcPr>
            <w:tcW w:w="199" w:type="dxa"/>
          </w:tcPr>
          <w:p w14:paraId="01594C83" w14:textId="77777777" w:rsidR="00A027D8" w:rsidRPr="00CB7B1C" w:rsidDel="00421D84" w:rsidRDefault="00A027D8" w:rsidP="00BE28D4">
            <w:pPr>
              <w:pStyle w:val="tabletext11"/>
              <w:suppressAutoHyphens/>
              <w:rPr>
                <w:del w:id="34671" w:author="Author"/>
              </w:rPr>
            </w:pPr>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59D8F2B6" w14:textId="77777777" w:rsidR="00A027D8" w:rsidRPr="00CB7B1C" w:rsidDel="00421D84" w:rsidRDefault="00A027D8" w:rsidP="00BE28D4">
            <w:pPr>
              <w:suppressAutoHyphens/>
              <w:overflowPunct/>
              <w:autoSpaceDE/>
              <w:autoSpaceDN/>
              <w:adjustRightInd/>
              <w:spacing w:before="0" w:line="240" w:lineRule="auto"/>
              <w:jc w:val="left"/>
              <w:rPr>
                <w:del w:id="34672" w:author="Author"/>
              </w:rPr>
            </w:pPr>
          </w:p>
        </w:tc>
        <w:tc>
          <w:tcPr>
            <w:tcW w:w="1398" w:type="dxa"/>
            <w:tcBorders>
              <w:top w:val="single" w:sz="6" w:space="0" w:color="auto"/>
              <w:left w:val="single" w:sz="4" w:space="0" w:color="auto"/>
              <w:bottom w:val="single" w:sz="6" w:space="0" w:color="auto"/>
              <w:right w:val="single" w:sz="6" w:space="0" w:color="auto"/>
            </w:tcBorders>
            <w:hideMark/>
          </w:tcPr>
          <w:p w14:paraId="72E42800" w14:textId="77777777" w:rsidR="00A027D8" w:rsidRPr="00CB7B1C" w:rsidDel="00421D84" w:rsidRDefault="00A027D8" w:rsidP="00BE28D4">
            <w:pPr>
              <w:pStyle w:val="tabletext11"/>
              <w:suppressAutoHyphens/>
              <w:rPr>
                <w:del w:id="34673" w:author="Author"/>
              </w:rPr>
            </w:pPr>
            <w:del w:id="34674" w:author="Author">
              <w:r w:rsidRPr="00CB7B1C" w:rsidDel="00421D84">
                <w:delText>Charter Bus</w:delText>
              </w:r>
            </w:del>
          </w:p>
        </w:tc>
        <w:tc>
          <w:tcPr>
            <w:tcW w:w="630" w:type="dxa"/>
            <w:tcBorders>
              <w:top w:val="single" w:sz="6" w:space="0" w:color="auto"/>
              <w:left w:val="single" w:sz="6" w:space="0" w:color="auto"/>
              <w:bottom w:val="single" w:sz="6" w:space="0" w:color="auto"/>
              <w:right w:val="nil"/>
            </w:tcBorders>
            <w:vAlign w:val="bottom"/>
            <w:hideMark/>
          </w:tcPr>
          <w:p w14:paraId="35DF8548" w14:textId="77777777" w:rsidR="00A027D8" w:rsidRPr="00CB7B1C" w:rsidDel="00421D84" w:rsidRDefault="00A027D8" w:rsidP="00BE28D4">
            <w:pPr>
              <w:pStyle w:val="tabletext11"/>
              <w:suppressAutoHyphens/>
              <w:jc w:val="center"/>
              <w:rPr>
                <w:del w:id="34675" w:author="Author"/>
              </w:rPr>
            </w:pPr>
            <w:del w:id="34676" w:author="Author">
              <w:r w:rsidRPr="00CB7B1C" w:rsidDel="00421D84">
                <w:delText>545 –</w:delText>
              </w:r>
            </w:del>
          </w:p>
        </w:tc>
        <w:tc>
          <w:tcPr>
            <w:tcW w:w="630" w:type="dxa"/>
            <w:tcBorders>
              <w:top w:val="single" w:sz="6" w:space="0" w:color="auto"/>
              <w:left w:val="nil"/>
              <w:bottom w:val="single" w:sz="6" w:space="0" w:color="auto"/>
              <w:right w:val="nil"/>
            </w:tcBorders>
            <w:vAlign w:val="bottom"/>
            <w:hideMark/>
          </w:tcPr>
          <w:p w14:paraId="5B08E99B" w14:textId="77777777" w:rsidR="00A027D8" w:rsidRPr="00CB7B1C" w:rsidDel="00421D84" w:rsidRDefault="00A027D8" w:rsidP="00BE28D4">
            <w:pPr>
              <w:pStyle w:val="tabletext11"/>
              <w:suppressAutoHyphens/>
              <w:jc w:val="center"/>
              <w:rPr>
                <w:del w:id="34677" w:author="Author"/>
              </w:rPr>
            </w:pPr>
            <w:del w:id="34678" w:author="Author">
              <w:r w:rsidRPr="00CB7B1C" w:rsidDel="00421D84">
                <w:delText>548 –</w:delText>
              </w:r>
            </w:del>
          </w:p>
        </w:tc>
        <w:tc>
          <w:tcPr>
            <w:tcW w:w="630" w:type="dxa"/>
            <w:tcBorders>
              <w:top w:val="single" w:sz="6" w:space="0" w:color="auto"/>
              <w:left w:val="nil"/>
              <w:bottom w:val="single" w:sz="6" w:space="0" w:color="auto"/>
              <w:right w:val="nil"/>
            </w:tcBorders>
            <w:vAlign w:val="bottom"/>
            <w:hideMark/>
          </w:tcPr>
          <w:p w14:paraId="7FF6BFF6" w14:textId="77777777" w:rsidR="00A027D8" w:rsidRPr="00CB7B1C" w:rsidDel="00421D84" w:rsidRDefault="00A027D8" w:rsidP="00BE28D4">
            <w:pPr>
              <w:pStyle w:val="tabletext11"/>
              <w:suppressAutoHyphens/>
              <w:jc w:val="center"/>
              <w:rPr>
                <w:del w:id="34679" w:author="Author"/>
                <w:b/>
              </w:rPr>
            </w:pPr>
            <w:del w:id="34680" w:author="Author">
              <w:r w:rsidRPr="00CB7B1C" w:rsidDel="00421D84">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382F4CB5" w14:textId="77777777" w:rsidR="00A027D8" w:rsidRPr="00CB7B1C" w:rsidDel="00421D84" w:rsidRDefault="00A027D8" w:rsidP="00BE28D4">
            <w:pPr>
              <w:pStyle w:val="tabletext11"/>
              <w:suppressAutoHyphens/>
              <w:jc w:val="center"/>
              <w:rPr>
                <w:del w:id="34681" w:author="Author"/>
                <w:b/>
              </w:rPr>
            </w:pPr>
            <w:del w:id="34682" w:author="Author">
              <w:r w:rsidRPr="00CB7B1C" w:rsidDel="00421D84">
                <w:rPr>
                  <w:b/>
                </w:rPr>
                <w:delText>1.55</w:delText>
              </w:r>
            </w:del>
          </w:p>
        </w:tc>
        <w:tc>
          <w:tcPr>
            <w:tcW w:w="630" w:type="dxa"/>
            <w:tcBorders>
              <w:top w:val="single" w:sz="6" w:space="0" w:color="auto"/>
              <w:left w:val="nil"/>
              <w:bottom w:val="single" w:sz="6" w:space="0" w:color="auto"/>
              <w:right w:val="nil"/>
            </w:tcBorders>
            <w:vAlign w:val="bottom"/>
            <w:hideMark/>
          </w:tcPr>
          <w:p w14:paraId="099E9DD7" w14:textId="77777777" w:rsidR="00A027D8" w:rsidRPr="00CB7B1C" w:rsidDel="00421D84" w:rsidRDefault="00A027D8" w:rsidP="00BE28D4">
            <w:pPr>
              <w:pStyle w:val="tabletext11"/>
              <w:suppressAutoHyphens/>
              <w:jc w:val="center"/>
              <w:rPr>
                <w:del w:id="34683" w:author="Author"/>
              </w:rPr>
            </w:pPr>
            <w:del w:id="34684" w:author="Author">
              <w:r w:rsidRPr="00CB7B1C" w:rsidDel="00421D84">
                <w:delText>546 –</w:delText>
              </w:r>
            </w:del>
          </w:p>
        </w:tc>
        <w:tc>
          <w:tcPr>
            <w:tcW w:w="630" w:type="dxa"/>
            <w:tcBorders>
              <w:top w:val="single" w:sz="6" w:space="0" w:color="auto"/>
              <w:left w:val="nil"/>
              <w:bottom w:val="single" w:sz="6" w:space="0" w:color="auto"/>
              <w:right w:val="nil"/>
            </w:tcBorders>
            <w:vAlign w:val="bottom"/>
            <w:hideMark/>
          </w:tcPr>
          <w:p w14:paraId="2519EBAB" w14:textId="77777777" w:rsidR="00A027D8" w:rsidRPr="00CB7B1C" w:rsidDel="00421D84" w:rsidRDefault="00A027D8" w:rsidP="00BE28D4">
            <w:pPr>
              <w:pStyle w:val="tabletext11"/>
              <w:suppressAutoHyphens/>
              <w:jc w:val="center"/>
              <w:rPr>
                <w:del w:id="34685" w:author="Author"/>
              </w:rPr>
            </w:pPr>
            <w:del w:id="34686" w:author="Author">
              <w:r w:rsidRPr="00CB7B1C" w:rsidDel="00421D84">
                <w:delText>549 –</w:delText>
              </w:r>
            </w:del>
          </w:p>
        </w:tc>
        <w:tc>
          <w:tcPr>
            <w:tcW w:w="630" w:type="dxa"/>
            <w:tcBorders>
              <w:top w:val="single" w:sz="6" w:space="0" w:color="auto"/>
              <w:left w:val="nil"/>
              <w:bottom w:val="single" w:sz="6" w:space="0" w:color="auto"/>
              <w:right w:val="nil"/>
            </w:tcBorders>
            <w:vAlign w:val="bottom"/>
            <w:hideMark/>
          </w:tcPr>
          <w:p w14:paraId="6E72B930" w14:textId="77777777" w:rsidR="00A027D8" w:rsidRPr="00CB7B1C" w:rsidDel="00421D84" w:rsidRDefault="00A027D8" w:rsidP="00BE28D4">
            <w:pPr>
              <w:pStyle w:val="tabletext11"/>
              <w:suppressAutoHyphens/>
              <w:jc w:val="center"/>
              <w:rPr>
                <w:del w:id="34687" w:author="Author"/>
                <w:b/>
              </w:rPr>
            </w:pPr>
            <w:del w:id="34688" w:author="Author">
              <w:r w:rsidRPr="00CB7B1C" w:rsidDel="00421D84">
                <w:rPr>
                  <w:b/>
                </w:rPr>
                <w:delText>1.15</w:delText>
              </w:r>
            </w:del>
          </w:p>
        </w:tc>
        <w:tc>
          <w:tcPr>
            <w:tcW w:w="630" w:type="dxa"/>
            <w:tcBorders>
              <w:top w:val="single" w:sz="6" w:space="0" w:color="auto"/>
              <w:left w:val="nil"/>
              <w:bottom w:val="single" w:sz="6" w:space="0" w:color="auto"/>
              <w:right w:val="nil"/>
            </w:tcBorders>
            <w:vAlign w:val="bottom"/>
            <w:hideMark/>
          </w:tcPr>
          <w:p w14:paraId="42375DE0" w14:textId="77777777" w:rsidR="00A027D8" w:rsidRPr="00CB7B1C" w:rsidDel="00421D84" w:rsidRDefault="00A027D8" w:rsidP="00BE28D4">
            <w:pPr>
              <w:pStyle w:val="tabletext11"/>
              <w:suppressAutoHyphens/>
              <w:jc w:val="center"/>
              <w:rPr>
                <w:del w:id="34689" w:author="Author"/>
                <w:b/>
              </w:rPr>
            </w:pPr>
            <w:del w:id="34690" w:author="Author">
              <w:r w:rsidRPr="00CB7B1C" w:rsidDel="00421D84">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61192287" w14:textId="77777777" w:rsidR="00A027D8" w:rsidRPr="00CB7B1C" w:rsidDel="00421D84" w:rsidRDefault="00A027D8" w:rsidP="00BE28D4">
            <w:pPr>
              <w:pStyle w:val="tabletext11"/>
              <w:suppressAutoHyphens/>
              <w:jc w:val="center"/>
              <w:rPr>
                <w:del w:id="34691" w:author="Author"/>
              </w:rPr>
            </w:pPr>
            <w:del w:id="34692" w:author="Author">
              <w:r w:rsidRPr="00CB7B1C" w:rsidDel="00421D84">
                <w:delText>5479</w:delText>
              </w:r>
            </w:del>
          </w:p>
        </w:tc>
        <w:tc>
          <w:tcPr>
            <w:tcW w:w="630" w:type="dxa"/>
            <w:tcBorders>
              <w:top w:val="single" w:sz="6" w:space="0" w:color="auto"/>
              <w:left w:val="nil"/>
              <w:bottom w:val="single" w:sz="6" w:space="0" w:color="auto"/>
              <w:right w:val="nil"/>
            </w:tcBorders>
            <w:vAlign w:val="bottom"/>
            <w:hideMark/>
          </w:tcPr>
          <w:p w14:paraId="1C4E922D" w14:textId="77777777" w:rsidR="00A027D8" w:rsidRPr="00CB7B1C" w:rsidDel="00421D84" w:rsidRDefault="00A027D8" w:rsidP="00BE28D4">
            <w:pPr>
              <w:pStyle w:val="tabletext11"/>
              <w:suppressAutoHyphens/>
              <w:jc w:val="center"/>
              <w:rPr>
                <w:del w:id="34693" w:author="Author"/>
              </w:rPr>
            </w:pPr>
            <w:del w:id="34694" w:author="Author">
              <w:r w:rsidRPr="00CB7B1C" w:rsidDel="00421D84">
                <w:delText>5409</w:delText>
              </w:r>
            </w:del>
          </w:p>
        </w:tc>
        <w:tc>
          <w:tcPr>
            <w:tcW w:w="630" w:type="dxa"/>
            <w:tcBorders>
              <w:top w:val="single" w:sz="6" w:space="0" w:color="auto"/>
              <w:left w:val="nil"/>
              <w:bottom w:val="single" w:sz="6" w:space="0" w:color="auto"/>
              <w:right w:val="nil"/>
            </w:tcBorders>
            <w:vAlign w:val="bottom"/>
            <w:hideMark/>
          </w:tcPr>
          <w:p w14:paraId="0D4A88DD" w14:textId="77777777" w:rsidR="00A027D8" w:rsidRPr="00CB7B1C" w:rsidDel="00421D84" w:rsidRDefault="00A027D8" w:rsidP="00BE28D4">
            <w:pPr>
              <w:pStyle w:val="tabletext11"/>
              <w:suppressAutoHyphens/>
              <w:jc w:val="center"/>
              <w:rPr>
                <w:del w:id="34695" w:author="Author"/>
                <w:b/>
              </w:rPr>
            </w:pPr>
            <w:del w:id="34696" w:author="Author">
              <w:r w:rsidRPr="00CB7B1C" w:rsidDel="00421D84">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7F7148D1" w14:textId="77777777" w:rsidR="00A027D8" w:rsidRPr="00CB7B1C" w:rsidDel="00421D84" w:rsidRDefault="00A027D8" w:rsidP="00BE28D4">
            <w:pPr>
              <w:pStyle w:val="tabletext11"/>
              <w:suppressAutoHyphens/>
              <w:jc w:val="center"/>
              <w:rPr>
                <w:del w:id="34697" w:author="Author"/>
                <w:b/>
              </w:rPr>
            </w:pPr>
            <w:del w:id="34698" w:author="Author">
              <w:r w:rsidRPr="00CB7B1C" w:rsidDel="00421D84">
                <w:rPr>
                  <w:b/>
                </w:rPr>
                <w:delText>1.00</w:delText>
              </w:r>
            </w:del>
          </w:p>
        </w:tc>
      </w:tr>
      <w:tr w:rsidR="00A027D8" w:rsidRPr="00CB7B1C" w:rsidDel="00421D84" w14:paraId="7E943C10" w14:textId="77777777" w:rsidTr="002F1572">
        <w:trPr>
          <w:cantSplit/>
          <w:trHeight w:val="190"/>
          <w:del w:id="34699" w:author="Author"/>
        </w:trPr>
        <w:tc>
          <w:tcPr>
            <w:tcW w:w="199" w:type="dxa"/>
          </w:tcPr>
          <w:p w14:paraId="7A260213" w14:textId="77777777" w:rsidR="00A027D8" w:rsidRPr="00CB7B1C" w:rsidDel="00421D84" w:rsidRDefault="00A027D8" w:rsidP="00BE28D4">
            <w:pPr>
              <w:pStyle w:val="tabletext11"/>
              <w:suppressAutoHyphens/>
              <w:rPr>
                <w:del w:id="34700" w:author="Author"/>
              </w:rPr>
            </w:pPr>
            <w:del w:id="34701" w:author="Author">
              <w:r w:rsidRPr="00CB7B1C" w:rsidDel="00421D84">
                <w:br/>
              </w:r>
            </w:del>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1F2A8D0A" w14:textId="77777777" w:rsidR="00A027D8" w:rsidRPr="00CB7B1C" w:rsidDel="00421D84" w:rsidRDefault="00A027D8" w:rsidP="00BE28D4">
            <w:pPr>
              <w:suppressAutoHyphens/>
              <w:overflowPunct/>
              <w:autoSpaceDE/>
              <w:autoSpaceDN/>
              <w:adjustRightInd/>
              <w:spacing w:before="0" w:line="240" w:lineRule="auto"/>
              <w:jc w:val="left"/>
              <w:rPr>
                <w:del w:id="34702" w:author="Author"/>
              </w:rPr>
            </w:pPr>
          </w:p>
        </w:tc>
        <w:tc>
          <w:tcPr>
            <w:tcW w:w="1398" w:type="dxa"/>
            <w:tcBorders>
              <w:top w:val="single" w:sz="6" w:space="0" w:color="auto"/>
              <w:left w:val="single" w:sz="4" w:space="0" w:color="auto"/>
              <w:bottom w:val="single" w:sz="6" w:space="0" w:color="auto"/>
              <w:right w:val="single" w:sz="6" w:space="0" w:color="auto"/>
            </w:tcBorders>
            <w:hideMark/>
          </w:tcPr>
          <w:p w14:paraId="3E716F1B" w14:textId="77777777" w:rsidR="00A027D8" w:rsidRPr="00CB7B1C" w:rsidDel="00421D84" w:rsidRDefault="00A027D8" w:rsidP="00BE28D4">
            <w:pPr>
              <w:pStyle w:val="tabletext11"/>
              <w:suppressAutoHyphens/>
              <w:rPr>
                <w:del w:id="34703" w:author="Author"/>
              </w:rPr>
            </w:pPr>
            <w:del w:id="34704" w:author="Author">
              <w:r w:rsidRPr="00CB7B1C" w:rsidDel="00421D84">
                <w:delText>Sightseeing Bus</w:delText>
              </w:r>
            </w:del>
          </w:p>
        </w:tc>
        <w:tc>
          <w:tcPr>
            <w:tcW w:w="630" w:type="dxa"/>
            <w:tcBorders>
              <w:top w:val="single" w:sz="6" w:space="0" w:color="auto"/>
              <w:left w:val="single" w:sz="6" w:space="0" w:color="auto"/>
              <w:bottom w:val="single" w:sz="6" w:space="0" w:color="auto"/>
              <w:right w:val="nil"/>
            </w:tcBorders>
            <w:vAlign w:val="bottom"/>
            <w:hideMark/>
          </w:tcPr>
          <w:p w14:paraId="20C03AAC" w14:textId="77777777" w:rsidR="00A027D8" w:rsidRPr="00CB7B1C" w:rsidDel="00421D84" w:rsidRDefault="00A027D8" w:rsidP="00BE28D4">
            <w:pPr>
              <w:pStyle w:val="tabletext11"/>
              <w:suppressAutoHyphens/>
              <w:jc w:val="center"/>
              <w:rPr>
                <w:del w:id="34705" w:author="Author"/>
              </w:rPr>
            </w:pPr>
            <w:del w:id="34706" w:author="Author">
              <w:r w:rsidRPr="00CB7B1C" w:rsidDel="00421D84">
                <w:delText>555 –</w:delText>
              </w:r>
            </w:del>
          </w:p>
        </w:tc>
        <w:tc>
          <w:tcPr>
            <w:tcW w:w="630" w:type="dxa"/>
            <w:tcBorders>
              <w:top w:val="single" w:sz="6" w:space="0" w:color="auto"/>
              <w:left w:val="nil"/>
              <w:bottom w:val="single" w:sz="6" w:space="0" w:color="auto"/>
              <w:right w:val="nil"/>
            </w:tcBorders>
            <w:vAlign w:val="bottom"/>
            <w:hideMark/>
          </w:tcPr>
          <w:p w14:paraId="0997A67D" w14:textId="77777777" w:rsidR="00A027D8" w:rsidRPr="00CB7B1C" w:rsidDel="00421D84" w:rsidRDefault="00A027D8" w:rsidP="00BE28D4">
            <w:pPr>
              <w:pStyle w:val="tabletext11"/>
              <w:suppressAutoHyphens/>
              <w:jc w:val="center"/>
              <w:rPr>
                <w:del w:id="34707" w:author="Author"/>
              </w:rPr>
            </w:pPr>
            <w:del w:id="34708" w:author="Author">
              <w:r w:rsidRPr="00CB7B1C" w:rsidDel="00421D84">
                <w:delText>558 –</w:delText>
              </w:r>
            </w:del>
          </w:p>
        </w:tc>
        <w:tc>
          <w:tcPr>
            <w:tcW w:w="630" w:type="dxa"/>
            <w:tcBorders>
              <w:top w:val="single" w:sz="6" w:space="0" w:color="auto"/>
              <w:left w:val="nil"/>
              <w:bottom w:val="single" w:sz="6" w:space="0" w:color="auto"/>
              <w:right w:val="nil"/>
            </w:tcBorders>
            <w:vAlign w:val="bottom"/>
            <w:hideMark/>
          </w:tcPr>
          <w:p w14:paraId="19DAC043" w14:textId="77777777" w:rsidR="00A027D8" w:rsidRPr="00CB7B1C" w:rsidDel="00421D84" w:rsidRDefault="00A027D8" w:rsidP="00BE28D4">
            <w:pPr>
              <w:pStyle w:val="tabletext11"/>
              <w:suppressAutoHyphens/>
              <w:jc w:val="center"/>
              <w:rPr>
                <w:del w:id="34709" w:author="Author"/>
                <w:b/>
              </w:rPr>
            </w:pPr>
            <w:del w:id="34710" w:author="Author">
              <w:r w:rsidRPr="00CB7B1C" w:rsidDel="00421D84">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780E7C50" w14:textId="77777777" w:rsidR="00A027D8" w:rsidRPr="00CB7B1C" w:rsidDel="00421D84" w:rsidRDefault="00A027D8" w:rsidP="00BE28D4">
            <w:pPr>
              <w:pStyle w:val="tabletext11"/>
              <w:suppressAutoHyphens/>
              <w:jc w:val="center"/>
              <w:rPr>
                <w:del w:id="34711" w:author="Author"/>
                <w:b/>
              </w:rPr>
            </w:pPr>
            <w:del w:id="34712" w:author="Author">
              <w:r w:rsidRPr="00CB7B1C" w:rsidDel="00421D84">
                <w:rPr>
                  <w:b/>
                </w:rPr>
                <w:delText>0.90</w:delText>
              </w:r>
            </w:del>
          </w:p>
        </w:tc>
        <w:tc>
          <w:tcPr>
            <w:tcW w:w="630" w:type="dxa"/>
            <w:tcBorders>
              <w:top w:val="single" w:sz="6" w:space="0" w:color="auto"/>
              <w:left w:val="nil"/>
              <w:bottom w:val="single" w:sz="6" w:space="0" w:color="auto"/>
              <w:right w:val="nil"/>
            </w:tcBorders>
            <w:vAlign w:val="bottom"/>
            <w:hideMark/>
          </w:tcPr>
          <w:p w14:paraId="5EC40F2F" w14:textId="77777777" w:rsidR="00A027D8" w:rsidRPr="00CB7B1C" w:rsidDel="00421D84" w:rsidRDefault="00A027D8" w:rsidP="00BE28D4">
            <w:pPr>
              <w:pStyle w:val="tabletext11"/>
              <w:suppressAutoHyphens/>
              <w:jc w:val="center"/>
              <w:rPr>
                <w:del w:id="34713" w:author="Author"/>
              </w:rPr>
            </w:pPr>
            <w:del w:id="34714" w:author="Author">
              <w:r w:rsidRPr="00CB7B1C" w:rsidDel="00421D84">
                <w:delText>556 –</w:delText>
              </w:r>
            </w:del>
          </w:p>
        </w:tc>
        <w:tc>
          <w:tcPr>
            <w:tcW w:w="630" w:type="dxa"/>
            <w:tcBorders>
              <w:top w:val="single" w:sz="6" w:space="0" w:color="auto"/>
              <w:left w:val="nil"/>
              <w:bottom w:val="single" w:sz="6" w:space="0" w:color="auto"/>
              <w:right w:val="nil"/>
            </w:tcBorders>
            <w:vAlign w:val="bottom"/>
            <w:hideMark/>
          </w:tcPr>
          <w:p w14:paraId="22875D4F" w14:textId="77777777" w:rsidR="00A027D8" w:rsidRPr="00CB7B1C" w:rsidDel="00421D84" w:rsidRDefault="00A027D8" w:rsidP="00BE28D4">
            <w:pPr>
              <w:pStyle w:val="tabletext11"/>
              <w:suppressAutoHyphens/>
              <w:jc w:val="center"/>
              <w:rPr>
                <w:del w:id="34715" w:author="Author"/>
              </w:rPr>
            </w:pPr>
            <w:del w:id="34716" w:author="Author">
              <w:r w:rsidRPr="00CB7B1C" w:rsidDel="00421D84">
                <w:delText>559 –</w:delText>
              </w:r>
            </w:del>
          </w:p>
        </w:tc>
        <w:tc>
          <w:tcPr>
            <w:tcW w:w="630" w:type="dxa"/>
            <w:tcBorders>
              <w:top w:val="single" w:sz="6" w:space="0" w:color="auto"/>
              <w:left w:val="nil"/>
              <w:bottom w:val="single" w:sz="6" w:space="0" w:color="auto"/>
              <w:right w:val="nil"/>
            </w:tcBorders>
            <w:vAlign w:val="bottom"/>
            <w:hideMark/>
          </w:tcPr>
          <w:p w14:paraId="3E13745E" w14:textId="77777777" w:rsidR="00A027D8" w:rsidRPr="00CB7B1C" w:rsidDel="00421D84" w:rsidRDefault="00A027D8" w:rsidP="00BE28D4">
            <w:pPr>
              <w:pStyle w:val="tabletext11"/>
              <w:suppressAutoHyphens/>
              <w:jc w:val="center"/>
              <w:rPr>
                <w:del w:id="34717" w:author="Author"/>
                <w:b/>
              </w:rPr>
            </w:pPr>
            <w:del w:id="34718" w:author="Author">
              <w:r w:rsidRPr="00CB7B1C" w:rsidDel="00421D84">
                <w:rPr>
                  <w:b/>
                </w:rPr>
                <w:delText>0.85</w:delText>
              </w:r>
            </w:del>
          </w:p>
        </w:tc>
        <w:tc>
          <w:tcPr>
            <w:tcW w:w="630" w:type="dxa"/>
            <w:tcBorders>
              <w:top w:val="single" w:sz="6" w:space="0" w:color="auto"/>
              <w:left w:val="nil"/>
              <w:bottom w:val="single" w:sz="6" w:space="0" w:color="auto"/>
              <w:right w:val="nil"/>
            </w:tcBorders>
            <w:vAlign w:val="bottom"/>
            <w:hideMark/>
          </w:tcPr>
          <w:p w14:paraId="0B641DBB" w14:textId="77777777" w:rsidR="00A027D8" w:rsidRPr="00CB7B1C" w:rsidDel="00421D84" w:rsidRDefault="00A027D8" w:rsidP="00BE28D4">
            <w:pPr>
              <w:pStyle w:val="tabletext11"/>
              <w:suppressAutoHyphens/>
              <w:jc w:val="center"/>
              <w:rPr>
                <w:del w:id="34719" w:author="Author"/>
                <w:b/>
              </w:rPr>
            </w:pPr>
            <w:del w:id="34720" w:author="Author">
              <w:r w:rsidRPr="00CB7B1C" w:rsidDel="00421D84">
                <w:rPr>
                  <w:b/>
                </w:rPr>
                <w:delText>1.05</w:delText>
              </w:r>
            </w:del>
          </w:p>
        </w:tc>
        <w:tc>
          <w:tcPr>
            <w:tcW w:w="630" w:type="dxa"/>
            <w:tcBorders>
              <w:top w:val="single" w:sz="6" w:space="0" w:color="auto"/>
              <w:left w:val="single" w:sz="6" w:space="0" w:color="auto"/>
              <w:bottom w:val="single" w:sz="6" w:space="0" w:color="auto"/>
              <w:right w:val="nil"/>
            </w:tcBorders>
            <w:vAlign w:val="bottom"/>
            <w:hideMark/>
          </w:tcPr>
          <w:p w14:paraId="1AD551C6" w14:textId="77777777" w:rsidR="00A027D8" w:rsidRPr="00CB7B1C" w:rsidDel="00421D84" w:rsidRDefault="00A027D8" w:rsidP="00BE28D4">
            <w:pPr>
              <w:pStyle w:val="tabletext11"/>
              <w:suppressAutoHyphens/>
              <w:jc w:val="center"/>
              <w:rPr>
                <w:del w:id="34721" w:author="Author"/>
              </w:rPr>
            </w:pPr>
            <w:del w:id="34722" w:author="Author">
              <w:r w:rsidRPr="00CB7B1C" w:rsidDel="00421D84">
                <w:delText>5579</w:delText>
              </w:r>
            </w:del>
          </w:p>
        </w:tc>
        <w:tc>
          <w:tcPr>
            <w:tcW w:w="630" w:type="dxa"/>
            <w:tcBorders>
              <w:top w:val="single" w:sz="6" w:space="0" w:color="auto"/>
              <w:left w:val="nil"/>
              <w:bottom w:val="single" w:sz="6" w:space="0" w:color="auto"/>
              <w:right w:val="nil"/>
            </w:tcBorders>
            <w:vAlign w:val="bottom"/>
            <w:hideMark/>
          </w:tcPr>
          <w:p w14:paraId="04AECD4F" w14:textId="77777777" w:rsidR="00A027D8" w:rsidRPr="00CB7B1C" w:rsidDel="00421D84" w:rsidRDefault="00A027D8" w:rsidP="00BE28D4">
            <w:pPr>
              <w:pStyle w:val="tabletext11"/>
              <w:suppressAutoHyphens/>
              <w:jc w:val="center"/>
              <w:rPr>
                <w:del w:id="34723" w:author="Author"/>
              </w:rPr>
            </w:pPr>
            <w:del w:id="34724" w:author="Author">
              <w:r w:rsidRPr="00CB7B1C" w:rsidDel="00421D84">
                <w:delText>5509</w:delText>
              </w:r>
            </w:del>
          </w:p>
        </w:tc>
        <w:tc>
          <w:tcPr>
            <w:tcW w:w="630" w:type="dxa"/>
            <w:tcBorders>
              <w:top w:val="single" w:sz="6" w:space="0" w:color="auto"/>
              <w:left w:val="nil"/>
              <w:bottom w:val="single" w:sz="6" w:space="0" w:color="auto"/>
              <w:right w:val="nil"/>
            </w:tcBorders>
            <w:vAlign w:val="bottom"/>
            <w:hideMark/>
          </w:tcPr>
          <w:p w14:paraId="410701E7" w14:textId="77777777" w:rsidR="00A027D8" w:rsidRPr="00CB7B1C" w:rsidDel="00421D84" w:rsidRDefault="00A027D8" w:rsidP="00BE28D4">
            <w:pPr>
              <w:pStyle w:val="tabletext11"/>
              <w:suppressAutoHyphens/>
              <w:jc w:val="center"/>
              <w:rPr>
                <w:del w:id="34725" w:author="Author"/>
                <w:b/>
              </w:rPr>
            </w:pPr>
            <w:del w:id="34726" w:author="Author">
              <w:r w:rsidRPr="00CB7B1C" w:rsidDel="00421D84">
                <w:rPr>
                  <w:b/>
                </w:rPr>
                <w:delText>1.65</w:delText>
              </w:r>
            </w:del>
          </w:p>
        </w:tc>
        <w:tc>
          <w:tcPr>
            <w:tcW w:w="630" w:type="dxa"/>
            <w:tcBorders>
              <w:top w:val="single" w:sz="6" w:space="0" w:color="auto"/>
              <w:left w:val="nil"/>
              <w:bottom w:val="single" w:sz="6" w:space="0" w:color="auto"/>
              <w:right w:val="single" w:sz="6" w:space="0" w:color="auto"/>
            </w:tcBorders>
            <w:vAlign w:val="bottom"/>
            <w:hideMark/>
          </w:tcPr>
          <w:p w14:paraId="44E0C938" w14:textId="77777777" w:rsidR="00A027D8" w:rsidRPr="00CB7B1C" w:rsidDel="00421D84" w:rsidRDefault="00A027D8" w:rsidP="00BE28D4">
            <w:pPr>
              <w:pStyle w:val="tabletext11"/>
              <w:suppressAutoHyphens/>
              <w:jc w:val="center"/>
              <w:rPr>
                <w:del w:id="34727" w:author="Author"/>
                <w:b/>
              </w:rPr>
            </w:pPr>
            <w:del w:id="34728" w:author="Author">
              <w:r w:rsidRPr="00CB7B1C" w:rsidDel="00421D84">
                <w:rPr>
                  <w:b/>
                </w:rPr>
                <w:delText>1.00</w:delText>
              </w:r>
            </w:del>
          </w:p>
        </w:tc>
      </w:tr>
      <w:tr w:rsidR="00A027D8" w:rsidRPr="00CB7B1C" w:rsidDel="00421D84" w14:paraId="77838417" w14:textId="77777777" w:rsidTr="002F1572">
        <w:trPr>
          <w:cantSplit/>
          <w:trHeight w:val="190"/>
          <w:del w:id="34729" w:author="Author"/>
        </w:trPr>
        <w:tc>
          <w:tcPr>
            <w:tcW w:w="199" w:type="dxa"/>
            <w:hideMark/>
          </w:tcPr>
          <w:p w14:paraId="17D12009" w14:textId="77777777" w:rsidR="00A027D8" w:rsidRPr="00CB7B1C" w:rsidDel="00421D84" w:rsidRDefault="00A027D8" w:rsidP="00BE28D4">
            <w:pPr>
              <w:pStyle w:val="tabletext11"/>
              <w:suppressAutoHyphens/>
              <w:rPr>
                <w:del w:id="34730" w:author="Author"/>
              </w:rPr>
            </w:pPr>
            <w:del w:id="34731" w:author="Author">
              <w:r w:rsidRPr="00CB7B1C" w:rsidDel="00421D84">
                <w:br/>
              </w:r>
              <w:r w:rsidRPr="00CB7B1C" w:rsidDel="00421D84">
                <w:br/>
              </w:r>
            </w:del>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4CC6B43D" w14:textId="77777777" w:rsidR="00A027D8" w:rsidRPr="00CB7B1C" w:rsidDel="00421D84" w:rsidRDefault="00A027D8" w:rsidP="00BE28D4">
            <w:pPr>
              <w:suppressAutoHyphens/>
              <w:overflowPunct/>
              <w:autoSpaceDE/>
              <w:autoSpaceDN/>
              <w:adjustRightInd/>
              <w:spacing w:before="0" w:line="240" w:lineRule="auto"/>
              <w:jc w:val="left"/>
              <w:rPr>
                <w:del w:id="34732" w:author="Author"/>
              </w:rPr>
            </w:pPr>
          </w:p>
        </w:tc>
        <w:tc>
          <w:tcPr>
            <w:tcW w:w="1398" w:type="dxa"/>
            <w:tcBorders>
              <w:top w:val="single" w:sz="6" w:space="0" w:color="auto"/>
              <w:left w:val="single" w:sz="4" w:space="0" w:color="auto"/>
              <w:bottom w:val="single" w:sz="6" w:space="0" w:color="auto"/>
              <w:right w:val="single" w:sz="6" w:space="0" w:color="auto"/>
            </w:tcBorders>
            <w:hideMark/>
          </w:tcPr>
          <w:p w14:paraId="7DFD601F" w14:textId="77777777" w:rsidR="00A027D8" w:rsidRPr="00CB7B1C" w:rsidDel="00421D84" w:rsidRDefault="00A027D8" w:rsidP="00BE28D4">
            <w:pPr>
              <w:pStyle w:val="tabletext11"/>
              <w:suppressAutoHyphens/>
              <w:rPr>
                <w:del w:id="34733" w:author="Author"/>
              </w:rPr>
            </w:pPr>
            <w:del w:id="34734" w:author="Author">
              <w:r w:rsidRPr="00CB7B1C" w:rsidDel="00421D84">
                <w:delText>Transportation Of Athletes And Entertainers</w:delText>
              </w:r>
            </w:del>
          </w:p>
        </w:tc>
        <w:tc>
          <w:tcPr>
            <w:tcW w:w="630" w:type="dxa"/>
            <w:tcBorders>
              <w:top w:val="single" w:sz="6" w:space="0" w:color="auto"/>
              <w:left w:val="single" w:sz="6" w:space="0" w:color="auto"/>
              <w:bottom w:val="single" w:sz="6" w:space="0" w:color="auto"/>
              <w:right w:val="nil"/>
            </w:tcBorders>
            <w:vAlign w:val="bottom"/>
            <w:hideMark/>
          </w:tcPr>
          <w:p w14:paraId="7C5D8EE7" w14:textId="77777777" w:rsidR="00A027D8" w:rsidRPr="00CB7B1C" w:rsidDel="00421D84" w:rsidRDefault="00A027D8" w:rsidP="00BE28D4">
            <w:pPr>
              <w:pStyle w:val="tabletext11"/>
              <w:suppressAutoHyphens/>
              <w:jc w:val="center"/>
              <w:rPr>
                <w:del w:id="34735" w:author="Author"/>
              </w:rPr>
            </w:pPr>
            <w:del w:id="34736" w:author="Author">
              <w:r w:rsidRPr="00CB7B1C" w:rsidDel="00421D84">
                <w:delText>565 –</w:delText>
              </w:r>
            </w:del>
          </w:p>
        </w:tc>
        <w:tc>
          <w:tcPr>
            <w:tcW w:w="630" w:type="dxa"/>
            <w:tcBorders>
              <w:top w:val="single" w:sz="6" w:space="0" w:color="auto"/>
              <w:left w:val="nil"/>
              <w:bottom w:val="single" w:sz="6" w:space="0" w:color="auto"/>
              <w:right w:val="nil"/>
            </w:tcBorders>
            <w:vAlign w:val="bottom"/>
            <w:hideMark/>
          </w:tcPr>
          <w:p w14:paraId="2C4027AF" w14:textId="77777777" w:rsidR="00A027D8" w:rsidRPr="00CB7B1C" w:rsidDel="00421D84" w:rsidRDefault="00A027D8" w:rsidP="00BE28D4">
            <w:pPr>
              <w:pStyle w:val="tabletext11"/>
              <w:suppressAutoHyphens/>
              <w:jc w:val="center"/>
              <w:rPr>
                <w:del w:id="34737" w:author="Author"/>
              </w:rPr>
            </w:pPr>
            <w:del w:id="34738" w:author="Author">
              <w:r w:rsidRPr="00CB7B1C" w:rsidDel="00421D84">
                <w:delText>568 –</w:delText>
              </w:r>
            </w:del>
          </w:p>
        </w:tc>
        <w:tc>
          <w:tcPr>
            <w:tcW w:w="630" w:type="dxa"/>
            <w:tcBorders>
              <w:top w:val="single" w:sz="6" w:space="0" w:color="auto"/>
              <w:left w:val="nil"/>
              <w:bottom w:val="single" w:sz="6" w:space="0" w:color="auto"/>
              <w:right w:val="nil"/>
            </w:tcBorders>
            <w:vAlign w:val="bottom"/>
            <w:hideMark/>
          </w:tcPr>
          <w:p w14:paraId="343F307A" w14:textId="77777777" w:rsidR="00A027D8" w:rsidRPr="00CB7B1C" w:rsidDel="00421D84" w:rsidRDefault="00A027D8" w:rsidP="00BE28D4">
            <w:pPr>
              <w:pStyle w:val="tabletext11"/>
              <w:suppressAutoHyphens/>
              <w:jc w:val="center"/>
              <w:rPr>
                <w:del w:id="34739" w:author="Author"/>
                <w:b/>
              </w:rPr>
            </w:pPr>
            <w:del w:id="34740" w:author="Author">
              <w:r w:rsidRPr="00CB7B1C" w:rsidDel="00421D84">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7733923B" w14:textId="77777777" w:rsidR="00A027D8" w:rsidRPr="00CB7B1C" w:rsidDel="00421D84" w:rsidRDefault="00A027D8" w:rsidP="00BE28D4">
            <w:pPr>
              <w:pStyle w:val="tabletext11"/>
              <w:suppressAutoHyphens/>
              <w:jc w:val="center"/>
              <w:rPr>
                <w:del w:id="34741" w:author="Author"/>
                <w:b/>
              </w:rPr>
            </w:pPr>
            <w:del w:id="34742" w:author="Author">
              <w:r w:rsidRPr="00CB7B1C" w:rsidDel="00421D84">
                <w:rPr>
                  <w:b/>
                </w:rPr>
                <w:delText>1.40</w:delText>
              </w:r>
            </w:del>
          </w:p>
        </w:tc>
        <w:tc>
          <w:tcPr>
            <w:tcW w:w="630" w:type="dxa"/>
            <w:tcBorders>
              <w:top w:val="single" w:sz="6" w:space="0" w:color="auto"/>
              <w:left w:val="nil"/>
              <w:bottom w:val="single" w:sz="6" w:space="0" w:color="auto"/>
              <w:right w:val="nil"/>
            </w:tcBorders>
            <w:vAlign w:val="bottom"/>
            <w:hideMark/>
          </w:tcPr>
          <w:p w14:paraId="107DE071" w14:textId="77777777" w:rsidR="00A027D8" w:rsidRPr="00CB7B1C" w:rsidDel="00421D84" w:rsidRDefault="00A027D8" w:rsidP="00BE28D4">
            <w:pPr>
              <w:pStyle w:val="tabletext11"/>
              <w:suppressAutoHyphens/>
              <w:jc w:val="center"/>
              <w:rPr>
                <w:del w:id="34743" w:author="Author"/>
              </w:rPr>
            </w:pPr>
            <w:del w:id="34744" w:author="Author">
              <w:r w:rsidRPr="00CB7B1C" w:rsidDel="00421D84">
                <w:delText>566 –</w:delText>
              </w:r>
            </w:del>
          </w:p>
        </w:tc>
        <w:tc>
          <w:tcPr>
            <w:tcW w:w="630" w:type="dxa"/>
            <w:tcBorders>
              <w:top w:val="single" w:sz="6" w:space="0" w:color="auto"/>
              <w:left w:val="nil"/>
              <w:bottom w:val="single" w:sz="6" w:space="0" w:color="auto"/>
              <w:right w:val="nil"/>
            </w:tcBorders>
            <w:vAlign w:val="bottom"/>
            <w:hideMark/>
          </w:tcPr>
          <w:p w14:paraId="4817FE08" w14:textId="77777777" w:rsidR="00A027D8" w:rsidRPr="00CB7B1C" w:rsidDel="00421D84" w:rsidRDefault="00A027D8" w:rsidP="00BE28D4">
            <w:pPr>
              <w:pStyle w:val="tabletext11"/>
              <w:suppressAutoHyphens/>
              <w:jc w:val="center"/>
              <w:rPr>
                <w:del w:id="34745" w:author="Author"/>
              </w:rPr>
            </w:pPr>
            <w:del w:id="34746" w:author="Author">
              <w:r w:rsidRPr="00CB7B1C" w:rsidDel="00421D84">
                <w:delText>569 –</w:delText>
              </w:r>
            </w:del>
          </w:p>
        </w:tc>
        <w:tc>
          <w:tcPr>
            <w:tcW w:w="630" w:type="dxa"/>
            <w:tcBorders>
              <w:top w:val="single" w:sz="6" w:space="0" w:color="auto"/>
              <w:left w:val="nil"/>
              <w:bottom w:val="single" w:sz="6" w:space="0" w:color="auto"/>
              <w:right w:val="nil"/>
            </w:tcBorders>
            <w:vAlign w:val="bottom"/>
            <w:hideMark/>
          </w:tcPr>
          <w:p w14:paraId="5B794E79" w14:textId="77777777" w:rsidR="00A027D8" w:rsidRPr="00CB7B1C" w:rsidDel="00421D84" w:rsidRDefault="00A027D8" w:rsidP="00BE28D4">
            <w:pPr>
              <w:pStyle w:val="tabletext11"/>
              <w:suppressAutoHyphens/>
              <w:jc w:val="center"/>
              <w:rPr>
                <w:del w:id="34747" w:author="Author"/>
                <w:b/>
              </w:rPr>
            </w:pPr>
            <w:del w:id="34748" w:author="Author">
              <w:r w:rsidRPr="00CB7B1C" w:rsidDel="00421D84">
                <w:rPr>
                  <w:b/>
                </w:rPr>
                <w:delText>0.50</w:delText>
              </w:r>
            </w:del>
          </w:p>
        </w:tc>
        <w:tc>
          <w:tcPr>
            <w:tcW w:w="630" w:type="dxa"/>
            <w:tcBorders>
              <w:top w:val="single" w:sz="6" w:space="0" w:color="auto"/>
              <w:left w:val="nil"/>
              <w:bottom w:val="single" w:sz="6" w:space="0" w:color="auto"/>
              <w:right w:val="nil"/>
            </w:tcBorders>
            <w:vAlign w:val="bottom"/>
            <w:hideMark/>
          </w:tcPr>
          <w:p w14:paraId="57C4626E" w14:textId="77777777" w:rsidR="00A027D8" w:rsidRPr="00CB7B1C" w:rsidDel="00421D84" w:rsidRDefault="00A027D8" w:rsidP="00BE28D4">
            <w:pPr>
              <w:pStyle w:val="tabletext11"/>
              <w:suppressAutoHyphens/>
              <w:jc w:val="center"/>
              <w:rPr>
                <w:del w:id="34749" w:author="Author"/>
                <w:b/>
              </w:rPr>
            </w:pPr>
            <w:del w:id="34750" w:author="Author">
              <w:r w:rsidRPr="00CB7B1C" w:rsidDel="00421D84">
                <w:rPr>
                  <w:b/>
                </w:rPr>
                <w:delText>1.60</w:delText>
              </w:r>
            </w:del>
          </w:p>
        </w:tc>
        <w:tc>
          <w:tcPr>
            <w:tcW w:w="630" w:type="dxa"/>
            <w:tcBorders>
              <w:top w:val="single" w:sz="6" w:space="0" w:color="auto"/>
              <w:left w:val="single" w:sz="6" w:space="0" w:color="auto"/>
              <w:bottom w:val="single" w:sz="6" w:space="0" w:color="auto"/>
              <w:right w:val="nil"/>
            </w:tcBorders>
            <w:vAlign w:val="bottom"/>
            <w:hideMark/>
          </w:tcPr>
          <w:p w14:paraId="2400F413" w14:textId="77777777" w:rsidR="00A027D8" w:rsidRPr="00CB7B1C" w:rsidDel="00421D84" w:rsidRDefault="00A027D8" w:rsidP="00BE28D4">
            <w:pPr>
              <w:pStyle w:val="tabletext11"/>
              <w:suppressAutoHyphens/>
              <w:jc w:val="center"/>
              <w:rPr>
                <w:del w:id="34751" w:author="Author"/>
              </w:rPr>
            </w:pPr>
            <w:del w:id="34752" w:author="Author">
              <w:r w:rsidRPr="00CB7B1C" w:rsidDel="00421D84">
                <w:delText>5679</w:delText>
              </w:r>
            </w:del>
          </w:p>
        </w:tc>
        <w:tc>
          <w:tcPr>
            <w:tcW w:w="630" w:type="dxa"/>
            <w:tcBorders>
              <w:top w:val="single" w:sz="6" w:space="0" w:color="auto"/>
              <w:left w:val="nil"/>
              <w:bottom w:val="single" w:sz="6" w:space="0" w:color="auto"/>
              <w:right w:val="nil"/>
            </w:tcBorders>
            <w:vAlign w:val="bottom"/>
            <w:hideMark/>
          </w:tcPr>
          <w:p w14:paraId="53A035C6" w14:textId="77777777" w:rsidR="00A027D8" w:rsidRPr="00CB7B1C" w:rsidDel="00421D84" w:rsidRDefault="00A027D8" w:rsidP="00BE28D4">
            <w:pPr>
              <w:pStyle w:val="tabletext11"/>
              <w:suppressAutoHyphens/>
              <w:jc w:val="center"/>
              <w:rPr>
                <w:del w:id="34753" w:author="Author"/>
              </w:rPr>
            </w:pPr>
            <w:del w:id="34754" w:author="Author">
              <w:r w:rsidRPr="00CB7B1C" w:rsidDel="00421D84">
                <w:delText>5609</w:delText>
              </w:r>
            </w:del>
          </w:p>
        </w:tc>
        <w:tc>
          <w:tcPr>
            <w:tcW w:w="630" w:type="dxa"/>
            <w:tcBorders>
              <w:top w:val="single" w:sz="6" w:space="0" w:color="auto"/>
              <w:left w:val="nil"/>
              <w:bottom w:val="single" w:sz="6" w:space="0" w:color="auto"/>
              <w:right w:val="nil"/>
            </w:tcBorders>
            <w:vAlign w:val="bottom"/>
            <w:hideMark/>
          </w:tcPr>
          <w:p w14:paraId="443BC199" w14:textId="77777777" w:rsidR="00A027D8" w:rsidRPr="00CB7B1C" w:rsidDel="00421D84" w:rsidRDefault="00A027D8" w:rsidP="00BE28D4">
            <w:pPr>
              <w:pStyle w:val="tabletext11"/>
              <w:suppressAutoHyphens/>
              <w:jc w:val="center"/>
              <w:rPr>
                <w:del w:id="34755" w:author="Author"/>
                <w:b/>
              </w:rPr>
            </w:pPr>
            <w:del w:id="34756" w:author="Author">
              <w:r w:rsidRPr="00CB7B1C" w:rsidDel="00421D84">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437EEE29" w14:textId="77777777" w:rsidR="00A027D8" w:rsidRPr="00CB7B1C" w:rsidDel="00421D84" w:rsidRDefault="00A027D8" w:rsidP="00BE28D4">
            <w:pPr>
              <w:pStyle w:val="tabletext11"/>
              <w:suppressAutoHyphens/>
              <w:jc w:val="center"/>
              <w:rPr>
                <w:del w:id="34757" w:author="Author"/>
                <w:b/>
              </w:rPr>
            </w:pPr>
            <w:del w:id="34758" w:author="Author">
              <w:r w:rsidRPr="00CB7B1C" w:rsidDel="00421D84">
                <w:rPr>
                  <w:b/>
                </w:rPr>
                <w:delText>1.00</w:delText>
              </w:r>
            </w:del>
          </w:p>
        </w:tc>
      </w:tr>
      <w:tr w:rsidR="00A027D8" w:rsidRPr="00CB7B1C" w:rsidDel="00421D84" w14:paraId="36D1503D" w14:textId="77777777" w:rsidTr="002F1572">
        <w:trPr>
          <w:cantSplit/>
          <w:trHeight w:val="190"/>
          <w:del w:id="34759" w:author="Author"/>
        </w:trPr>
        <w:tc>
          <w:tcPr>
            <w:tcW w:w="199" w:type="dxa"/>
            <w:hideMark/>
          </w:tcPr>
          <w:p w14:paraId="0B6F6776" w14:textId="77777777" w:rsidR="00A027D8" w:rsidRPr="00CB7B1C" w:rsidDel="00421D84" w:rsidRDefault="00A027D8" w:rsidP="00BE28D4">
            <w:pPr>
              <w:pStyle w:val="tabletext11"/>
              <w:suppressAutoHyphens/>
              <w:rPr>
                <w:del w:id="34760" w:author="Author"/>
              </w:rPr>
            </w:pPr>
            <w:del w:id="34761" w:author="Author">
              <w:r w:rsidRPr="00CB7B1C" w:rsidDel="00421D84">
                <w:br/>
              </w:r>
              <w:r w:rsidRPr="00CB7B1C" w:rsidDel="00421D84">
                <w:br/>
              </w:r>
              <w:r w:rsidRPr="00CB7B1C" w:rsidDel="00421D84">
                <w:br/>
              </w:r>
            </w:del>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4BE0CC25" w14:textId="77777777" w:rsidR="00A027D8" w:rsidRPr="00CB7B1C" w:rsidDel="00421D84" w:rsidRDefault="00A027D8" w:rsidP="00BE28D4">
            <w:pPr>
              <w:suppressAutoHyphens/>
              <w:overflowPunct/>
              <w:autoSpaceDE/>
              <w:autoSpaceDN/>
              <w:adjustRightInd/>
              <w:spacing w:before="0" w:line="240" w:lineRule="auto"/>
              <w:jc w:val="left"/>
              <w:rPr>
                <w:del w:id="34762"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A047CB7" w14:textId="77777777" w:rsidR="00A027D8" w:rsidRPr="00CB7B1C" w:rsidDel="00421D84" w:rsidRDefault="00A027D8" w:rsidP="00BE28D4">
            <w:pPr>
              <w:pStyle w:val="tabletext11"/>
              <w:suppressAutoHyphens/>
              <w:rPr>
                <w:del w:id="34763" w:author="Author"/>
              </w:rPr>
            </w:pPr>
            <w:del w:id="34764" w:author="Author">
              <w:r w:rsidRPr="00CB7B1C" w:rsidDel="00421D84">
                <w:delText xml:space="preserve">Social Service Agency Auto </w:delText>
              </w:r>
              <w:r w:rsidRPr="00CB7B1C" w:rsidDel="00421D84">
                <w:br/>
                <w:delText>Employee-operated</w:delText>
              </w:r>
            </w:del>
          </w:p>
        </w:tc>
        <w:tc>
          <w:tcPr>
            <w:tcW w:w="630" w:type="dxa"/>
            <w:tcBorders>
              <w:top w:val="single" w:sz="6" w:space="0" w:color="auto"/>
              <w:left w:val="single" w:sz="6" w:space="0" w:color="auto"/>
              <w:bottom w:val="single" w:sz="6" w:space="0" w:color="auto"/>
              <w:right w:val="nil"/>
            </w:tcBorders>
            <w:vAlign w:val="bottom"/>
            <w:hideMark/>
          </w:tcPr>
          <w:p w14:paraId="693120B7" w14:textId="77777777" w:rsidR="00A027D8" w:rsidRPr="00CB7B1C" w:rsidDel="00421D84" w:rsidRDefault="00A027D8" w:rsidP="00BE28D4">
            <w:pPr>
              <w:pStyle w:val="tabletext11"/>
              <w:suppressAutoHyphens/>
              <w:jc w:val="center"/>
              <w:rPr>
                <w:del w:id="34765" w:author="Author"/>
              </w:rPr>
            </w:pPr>
            <w:del w:id="34766" w:author="Author">
              <w:r w:rsidRPr="00CB7B1C" w:rsidDel="00421D84">
                <w:delText>645 –</w:delText>
              </w:r>
            </w:del>
          </w:p>
        </w:tc>
        <w:tc>
          <w:tcPr>
            <w:tcW w:w="630" w:type="dxa"/>
            <w:tcBorders>
              <w:top w:val="single" w:sz="6" w:space="0" w:color="auto"/>
              <w:left w:val="nil"/>
              <w:bottom w:val="single" w:sz="6" w:space="0" w:color="auto"/>
              <w:right w:val="nil"/>
            </w:tcBorders>
            <w:vAlign w:val="bottom"/>
            <w:hideMark/>
          </w:tcPr>
          <w:p w14:paraId="1CC0FB14" w14:textId="77777777" w:rsidR="00A027D8" w:rsidRPr="00CB7B1C" w:rsidDel="00421D84" w:rsidRDefault="00A027D8" w:rsidP="00BE28D4">
            <w:pPr>
              <w:pStyle w:val="tabletext11"/>
              <w:suppressAutoHyphens/>
              <w:jc w:val="center"/>
              <w:rPr>
                <w:del w:id="34767" w:author="Author"/>
              </w:rPr>
            </w:pPr>
            <w:del w:id="34768" w:author="Author">
              <w:r w:rsidRPr="00CB7B1C" w:rsidDel="00421D84">
                <w:delText>648 –</w:delText>
              </w:r>
            </w:del>
          </w:p>
        </w:tc>
        <w:tc>
          <w:tcPr>
            <w:tcW w:w="630" w:type="dxa"/>
            <w:tcBorders>
              <w:top w:val="single" w:sz="6" w:space="0" w:color="auto"/>
              <w:left w:val="nil"/>
              <w:bottom w:val="single" w:sz="6" w:space="0" w:color="auto"/>
              <w:right w:val="nil"/>
            </w:tcBorders>
            <w:vAlign w:val="bottom"/>
            <w:hideMark/>
          </w:tcPr>
          <w:p w14:paraId="326CE5A4" w14:textId="77777777" w:rsidR="00A027D8" w:rsidRPr="00CB7B1C" w:rsidDel="00421D84" w:rsidRDefault="00A027D8" w:rsidP="00BE28D4">
            <w:pPr>
              <w:pStyle w:val="tabletext11"/>
              <w:suppressAutoHyphens/>
              <w:jc w:val="center"/>
              <w:rPr>
                <w:del w:id="34769" w:author="Author"/>
                <w:b/>
              </w:rPr>
            </w:pPr>
            <w:del w:id="34770" w:author="Author">
              <w:r w:rsidRPr="00CB7B1C" w:rsidDel="00421D84">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16B280F9" w14:textId="77777777" w:rsidR="00A027D8" w:rsidRPr="00CB7B1C" w:rsidDel="00421D84" w:rsidRDefault="00A027D8" w:rsidP="00BE28D4">
            <w:pPr>
              <w:pStyle w:val="tabletext11"/>
              <w:suppressAutoHyphens/>
              <w:jc w:val="center"/>
              <w:rPr>
                <w:del w:id="34771" w:author="Author"/>
                <w:b/>
              </w:rPr>
            </w:pPr>
            <w:del w:id="34772" w:author="Author">
              <w:r w:rsidRPr="00CB7B1C" w:rsidDel="00421D84">
                <w:rPr>
                  <w:b/>
                </w:rPr>
                <w:delText>1.20</w:delText>
              </w:r>
            </w:del>
          </w:p>
        </w:tc>
        <w:tc>
          <w:tcPr>
            <w:tcW w:w="630" w:type="dxa"/>
            <w:tcBorders>
              <w:top w:val="single" w:sz="6" w:space="0" w:color="auto"/>
              <w:left w:val="nil"/>
              <w:bottom w:val="single" w:sz="6" w:space="0" w:color="auto"/>
              <w:right w:val="nil"/>
            </w:tcBorders>
            <w:vAlign w:val="bottom"/>
            <w:hideMark/>
          </w:tcPr>
          <w:p w14:paraId="590A935E" w14:textId="77777777" w:rsidR="00A027D8" w:rsidRPr="00CB7B1C" w:rsidDel="00421D84" w:rsidRDefault="00A027D8" w:rsidP="00BE28D4">
            <w:pPr>
              <w:pStyle w:val="tabletext11"/>
              <w:suppressAutoHyphens/>
              <w:jc w:val="center"/>
              <w:rPr>
                <w:del w:id="34773" w:author="Author"/>
              </w:rPr>
            </w:pPr>
            <w:del w:id="34774" w:author="Author">
              <w:r w:rsidRPr="00CB7B1C" w:rsidDel="00421D84">
                <w:delText>646 –</w:delText>
              </w:r>
            </w:del>
          </w:p>
        </w:tc>
        <w:tc>
          <w:tcPr>
            <w:tcW w:w="630" w:type="dxa"/>
            <w:tcBorders>
              <w:top w:val="single" w:sz="6" w:space="0" w:color="auto"/>
              <w:left w:val="nil"/>
              <w:bottom w:val="single" w:sz="6" w:space="0" w:color="auto"/>
              <w:right w:val="nil"/>
            </w:tcBorders>
            <w:vAlign w:val="bottom"/>
            <w:hideMark/>
          </w:tcPr>
          <w:p w14:paraId="05C45EDC" w14:textId="77777777" w:rsidR="00A027D8" w:rsidRPr="00CB7B1C" w:rsidDel="00421D84" w:rsidRDefault="00A027D8" w:rsidP="00BE28D4">
            <w:pPr>
              <w:pStyle w:val="tabletext11"/>
              <w:suppressAutoHyphens/>
              <w:jc w:val="center"/>
              <w:rPr>
                <w:del w:id="34775" w:author="Author"/>
              </w:rPr>
            </w:pPr>
            <w:del w:id="34776" w:author="Author">
              <w:r w:rsidRPr="00CB7B1C" w:rsidDel="00421D84">
                <w:delText>649 –</w:delText>
              </w:r>
            </w:del>
          </w:p>
        </w:tc>
        <w:tc>
          <w:tcPr>
            <w:tcW w:w="630" w:type="dxa"/>
            <w:tcBorders>
              <w:top w:val="single" w:sz="6" w:space="0" w:color="auto"/>
              <w:left w:val="nil"/>
              <w:bottom w:val="single" w:sz="6" w:space="0" w:color="auto"/>
              <w:right w:val="nil"/>
            </w:tcBorders>
            <w:vAlign w:val="bottom"/>
            <w:hideMark/>
          </w:tcPr>
          <w:p w14:paraId="5977CC00" w14:textId="77777777" w:rsidR="00A027D8" w:rsidRPr="00CB7B1C" w:rsidDel="00421D84" w:rsidRDefault="00A027D8" w:rsidP="00BE28D4">
            <w:pPr>
              <w:pStyle w:val="tabletext11"/>
              <w:suppressAutoHyphens/>
              <w:jc w:val="center"/>
              <w:rPr>
                <w:del w:id="34777" w:author="Author"/>
                <w:b/>
              </w:rPr>
            </w:pPr>
            <w:del w:id="34778" w:author="Author">
              <w:r w:rsidRPr="00CB7B1C" w:rsidDel="00421D84">
                <w:rPr>
                  <w:b/>
                </w:rPr>
                <w:delText>0.65</w:delText>
              </w:r>
            </w:del>
          </w:p>
        </w:tc>
        <w:tc>
          <w:tcPr>
            <w:tcW w:w="630" w:type="dxa"/>
            <w:tcBorders>
              <w:top w:val="single" w:sz="6" w:space="0" w:color="auto"/>
              <w:left w:val="nil"/>
              <w:bottom w:val="single" w:sz="6" w:space="0" w:color="auto"/>
              <w:right w:val="nil"/>
            </w:tcBorders>
            <w:vAlign w:val="bottom"/>
            <w:hideMark/>
          </w:tcPr>
          <w:p w14:paraId="63DA1109" w14:textId="77777777" w:rsidR="00A027D8" w:rsidRPr="00CB7B1C" w:rsidDel="00421D84" w:rsidRDefault="00A027D8" w:rsidP="00BE28D4">
            <w:pPr>
              <w:pStyle w:val="tabletext11"/>
              <w:suppressAutoHyphens/>
              <w:jc w:val="center"/>
              <w:rPr>
                <w:del w:id="34779" w:author="Author"/>
                <w:b/>
              </w:rPr>
            </w:pPr>
            <w:del w:id="34780" w:author="Author">
              <w:r w:rsidRPr="00CB7B1C" w:rsidDel="00421D84">
                <w:rPr>
                  <w:b/>
                </w:rPr>
                <w:delText>1.40</w:delText>
              </w:r>
            </w:del>
          </w:p>
        </w:tc>
        <w:tc>
          <w:tcPr>
            <w:tcW w:w="630" w:type="dxa"/>
            <w:tcBorders>
              <w:top w:val="single" w:sz="6" w:space="0" w:color="auto"/>
              <w:left w:val="single" w:sz="6" w:space="0" w:color="auto"/>
              <w:bottom w:val="single" w:sz="6" w:space="0" w:color="auto"/>
              <w:right w:val="nil"/>
            </w:tcBorders>
            <w:vAlign w:val="bottom"/>
            <w:hideMark/>
          </w:tcPr>
          <w:p w14:paraId="3FCC7BD5" w14:textId="77777777" w:rsidR="00A027D8" w:rsidRPr="00CB7B1C" w:rsidDel="00421D84" w:rsidRDefault="00A027D8" w:rsidP="00BE28D4">
            <w:pPr>
              <w:pStyle w:val="tabletext11"/>
              <w:suppressAutoHyphens/>
              <w:jc w:val="center"/>
              <w:rPr>
                <w:del w:id="34781" w:author="Author"/>
              </w:rPr>
            </w:pPr>
            <w:del w:id="34782" w:author="Author">
              <w:r w:rsidRPr="00CB7B1C" w:rsidDel="00421D84">
                <w:delText>6479</w:delText>
              </w:r>
            </w:del>
          </w:p>
        </w:tc>
        <w:tc>
          <w:tcPr>
            <w:tcW w:w="630" w:type="dxa"/>
            <w:tcBorders>
              <w:top w:val="single" w:sz="6" w:space="0" w:color="auto"/>
              <w:left w:val="nil"/>
              <w:bottom w:val="single" w:sz="6" w:space="0" w:color="auto"/>
              <w:right w:val="nil"/>
            </w:tcBorders>
            <w:vAlign w:val="bottom"/>
            <w:hideMark/>
          </w:tcPr>
          <w:p w14:paraId="22B773FF" w14:textId="77777777" w:rsidR="00A027D8" w:rsidRPr="00CB7B1C" w:rsidDel="00421D84" w:rsidRDefault="00A027D8" w:rsidP="00BE28D4">
            <w:pPr>
              <w:pStyle w:val="tabletext11"/>
              <w:suppressAutoHyphens/>
              <w:jc w:val="center"/>
              <w:rPr>
                <w:del w:id="34783" w:author="Author"/>
              </w:rPr>
            </w:pPr>
            <w:del w:id="34784" w:author="Author">
              <w:r w:rsidRPr="00CB7B1C" w:rsidDel="00421D84">
                <w:delText>6409</w:delText>
              </w:r>
            </w:del>
          </w:p>
        </w:tc>
        <w:tc>
          <w:tcPr>
            <w:tcW w:w="630" w:type="dxa"/>
            <w:tcBorders>
              <w:top w:val="single" w:sz="6" w:space="0" w:color="auto"/>
              <w:left w:val="nil"/>
              <w:bottom w:val="single" w:sz="6" w:space="0" w:color="auto"/>
              <w:right w:val="nil"/>
            </w:tcBorders>
            <w:vAlign w:val="bottom"/>
            <w:hideMark/>
          </w:tcPr>
          <w:p w14:paraId="72E9BA67" w14:textId="77777777" w:rsidR="00A027D8" w:rsidRPr="00CB7B1C" w:rsidDel="00421D84" w:rsidRDefault="00A027D8" w:rsidP="00BE28D4">
            <w:pPr>
              <w:pStyle w:val="tabletext11"/>
              <w:suppressAutoHyphens/>
              <w:jc w:val="center"/>
              <w:rPr>
                <w:del w:id="34785" w:author="Author"/>
                <w:b/>
              </w:rPr>
            </w:pPr>
            <w:del w:id="34786" w:author="Author">
              <w:r w:rsidRPr="00CB7B1C" w:rsidDel="00421D84">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0BA0E72D" w14:textId="77777777" w:rsidR="00A027D8" w:rsidRPr="00CB7B1C" w:rsidDel="00421D84" w:rsidRDefault="00A027D8" w:rsidP="00BE28D4">
            <w:pPr>
              <w:pStyle w:val="tabletext11"/>
              <w:suppressAutoHyphens/>
              <w:jc w:val="center"/>
              <w:rPr>
                <w:del w:id="34787" w:author="Author"/>
                <w:b/>
              </w:rPr>
            </w:pPr>
            <w:del w:id="34788" w:author="Author">
              <w:r w:rsidRPr="00CB7B1C" w:rsidDel="00421D84">
                <w:rPr>
                  <w:b/>
                </w:rPr>
                <w:delText>1.00</w:delText>
              </w:r>
            </w:del>
          </w:p>
        </w:tc>
      </w:tr>
      <w:tr w:rsidR="00A027D8" w:rsidRPr="00CB7B1C" w:rsidDel="00421D84" w14:paraId="178F0126" w14:textId="77777777" w:rsidTr="002F1572">
        <w:trPr>
          <w:cantSplit/>
          <w:trHeight w:val="190"/>
          <w:del w:id="34789" w:author="Author"/>
        </w:trPr>
        <w:tc>
          <w:tcPr>
            <w:tcW w:w="199" w:type="dxa"/>
            <w:hideMark/>
          </w:tcPr>
          <w:p w14:paraId="16FFF20E" w14:textId="77777777" w:rsidR="00A027D8" w:rsidRPr="00CB7B1C" w:rsidDel="00421D84" w:rsidRDefault="00A027D8" w:rsidP="00BE28D4">
            <w:pPr>
              <w:pStyle w:val="tabletext11"/>
              <w:suppressAutoHyphens/>
              <w:rPr>
                <w:del w:id="34790" w:author="Author"/>
              </w:rPr>
            </w:pPr>
            <w:del w:id="34791" w:author="Author">
              <w:r w:rsidRPr="00CB7B1C" w:rsidDel="00421D84">
                <w:br/>
              </w:r>
              <w:r w:rsidRPr="00CB7B1C" w:rsidDel="00421D84">
                <w:br/>
              </w:r>
            </w:del>
          </w:p>
        </w:tc>
        <w:tc>
          <w:tcPr>
            <w:tcW w:w="1118" w:type="dxa"/>
            <w:vMerge/>
            <w:tcBorders>
              <w:top w:val="single" w:sz="6" w:space="0" w:color="auto"/>
              <w:left w:val="single" w:sz="6" w:space="0" w:color="auto"/>
              <w:bottom w:val="single" w:sz="6" w:space="0" w:color="auto"/>
              <w:right w:val="single" w:sz="4" w:space="0" w:color="auto"/>
            </w:tcBorders>
            <w:vAlign w:val="center"/>
            <w:hideMark/>
          </w:tcPr>
          <w:p w14:paraId="73F5B7E8" w14:textId="77777777" w:rsidR="00A027D8" w:rsidRPr="00CB7B1C" w:rsidDel="00421D84" w:rsidRDefault="00A027D8" w:rsidP="00BE28D4">
            <w:pPr>
              <w:suppressAutoHyphens/>
              <w:overflowPunct/>
              <w:autoSpaceDE/>
              <w:autoSpaceDN/>
              <w:adjustRightInd/>
              <w:spacing w:before="0" w:line="240" w:lineRule="auto"/>
              <w:jc w:val="left"/>
              <w:rPr>
                <w:del w:id="34792" w:author="Author"/>
              </w:rPr>
            </w:pPr>
          </w:p>
        </w:tc>
        <w:tc>
          <w:tcPr>
            <w:tcW w:w="1398" w:type="dxa"/>
            <w:tcBorders>
              <w:top w:val="single" w:sz="6" w:space="0" w:color="auto"/>
              <w:left w:val="single" w:sz="4" w:space="0" w:color="auto"/>
              <w:bottom w:val="single" w:sz="6" w:space="0" w:color="auto"/>
              <w:right w:val="single" w:sz="6" w:space="0" w:color="auto"/>
            </w:tcBorders>
            <w:hideMark/>
          </w:tcPr>
          <w:p w14:paraId="349D41A8" w14:textId="77777777" w:rsidR="00A027D8" w:rsidRPr="00CB7B1C" w:rsidDel="00421D84" w:rsidRDefault="00A027D8" w:rsidP="00BE28D4">
            <w:pPr>
              <w:pStyle w:val="tabletext11"/>
              <w:suppressAutoHyphens/>
              <w:rPr>
                <w:del w:id="34793" w:author="Author"/>
              </w:rPr>
            </w:pPr>
            <w:del w:id="34794" w:author="Author">
              <w:r w:rsidRPr="00CB7B1C" w:rsidDel="00421D84">
                <w:delText xml:space="preserve">Social Service Agency Auto </w:delText>
              </w:r>
              <w:r w:rsidRPr="00CB7B1C" w:rsidDel="00421D84">
                <w:br/>
                <w:delText>All Other</w:delText>
              </w:r>
            </w:del>
          </w:p>
        </w:tc>
        <w:tc>
          <w:tcPr>
            <w:tcW w:w="630" w:type="dxa"/>
            <w:tcBorders>
              <w:top w:val="single" w:sz="6" w:space="0" w:color="auto"/>
              <w:left w:val="single" w:sz="6" w:space="0" w:color="auto"/>
              <w:bottom w:val="single" w:sz="6" w:space="0" w:color="auto"/>
              <w:right w:val="nil"/>
            </w:tcBorders>
            <w:vAlign w:val="bottom"/>
            <w:hideMark/>
          </w:tcPr>
          <w:p w14:paraId="0FECA5F9" w14:textId="77777777" w:rsidR="00A027D8" w:rsidRPr="00CB7B1C" w:rsidDel="00421D84" w:rsidRDefault="00A027D8" w:rsidP="00BE28D4">
            <w:pPr>
              <w:pStyle w:val="tabletext11"/>
              <w:suppressAutoHyphens/>
              <w:jc w:val="center"/>
              <w:rPr>
                <w:del w:id="34795" w:author="Author"/>
              </w:rPr>
            </w:pPr>
            <w:del w:id="34796" w:author="Author">
              <w:r w:rsidRPr="00CB7B1C" w:rsidDel="00421D84">
                <w:delText>655 –</w:delText>
              </w:r>
            </w:del>
          </w:p>
        </w:tc>
        <w:tc>
          <w:tcPr>
            <w:tcW w:w="630" w:type="dxa"/>
            <w:tcBorders>
              <w:top w:val="single" w:sz="6" w:space="0" w:color="auto"/>
              <w:left w:val="nil"/>
              <w:bottom w:val="single" w:sz="6" w:space="0" w:color="auto"/>
              <w:right w:val="nil"/>
            </w:tcBorders>
            <w:vAlign w:val="bottom"/>
            <w:hideMark/>
          </w:tcPr>
          <w:p w14:paraId="04A7F011" w14:textId="77777777" w:rsidR="00A027D8" w:rsidRPr="00CB7B1C" w:rsidDel="00421D84" w:rsidRDefault="00A027D8" w:rsidP="00BE28D4">
            <w:pPr>
              <w:pStyle w:val="tabletext11"/>
              <w:suppressAutoHyphens/>
              <w:jc w:val="center"/>
              <w:rPr>
                <w:del w:id="34797" w:author="Author"/>
              </w:rPr>
            </w:pPr>
            <w:del w:id="34798" w:author="Author">
              <w:r w:rsidRPr="00CB7B1C" w:rsidDel="00421D84">
                <w:delText>658 –</w:delText>
              </w:r>
            </w:del>
          </w:p>
        </w:tc>
        <w:tc>
          <w:tcPr>
            <w:tcW w:w="630" w:type="dxa"/>
            <w:tcBorders>
              <w:top w:val="single" w:sz="6" w:space="0" w:color="auto"/>
              <w:left w:val="nil"/>
              <w:bottom w:val="single" w:sz="6" w:space="0" w:color="auto"/>
              <w:right w:val="nil"/>
            </w:tcBorders>
            <w:vAlign w:val="bottom"/>
            <w:hideMark/>
          </w:tcPr>
          <w:p w14:paraId="39B16EE7" w14:textId="77777777" w:rsidR="00A027D8" w:rsidRPr="00CB7B1C" w:rsidDel="00421D84" w:rsidRDefault="00A027D8" w:rsidP="00BE28D4">
            <w:pPr>
              <w:pStyle w:val="tabletext11"/>
              <w:suppressAutoHyphens/>
              <w:jc w:val="center"/>
              <w:rPr>
                <w:del w:id="34799" w:author="Author"/>
                <w:b/>
              </w:rPr>
            </w:pPr>
            <w:del w:id="34800" w:author="Author">
              <w:r w:rsidRPr="00CB7B1C" w:rsidDel="00421D84">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66F86CA2" w14:textId="77777777" w:rsidR="00A027D8" w:rsidRPr="00CB7B1C" w:rsidDel="00421D84" w:rsidRDefault="00A027D8" w:rsidP="00BE28D4">
            <w:pPr>
              <w:pStyle w:val="tabletext11"/>
              <w:suppressAutoHyphens/>
              <w:jc w:val="center"/>
              <w:rPr>
                <w:del w:id="34801" w:author="Author"/>
                <w:b/>
              </w:rPr>
            </w:pPr>
            <w:del w:id="34802" w:author="Author">
              <w:r w:rsidRPr="00CB7B1C" w:rsidDel="00421D84">
                <w:rPr>
                  <w:b/>
                </w:rPr>
                <w:delText>1.20</w:delText>
              </w:r>
            </w:del>
          </w:p>
        </w:tc>
        <w:tc>
          <w:tcPr>
            <w:tcW w:w="630" w:type="dxa"/>
            <w:tcBorders>
              <w:top w:val="single" w:sz="6" w:space="0" w:color="auto"/>
              <w:left w:val="nil"/>
              <w:bottom w:val="single" w:sz="6" w:space="0" w:color="auto"/>
              <w:right w:val="nil"/>
            </w:tcBorders>
            <w:vAlign w:val="bottom"/>
            <w:hideMark/>
          </w:tcPr>
          <w:p w14:paraId="636C5F16" w14:textId="77777777" w:rsidR="00A027D8" w:rsidRPr="00CB7B1C" w:rsidDel="00421D84" w:rsidRDefault="00A027D8" w:rsidP="00BE28D4">
            <w:pPr>
              <w:pStyle w:val="tabletext11"/>
              <w:suppressAutoHyphens/>
              <w:jc w:val="center"/>
              <w:rPr>
                <w:del w:id="34803" w:author="Author"/>
              </w:rPr>
            </w:pPr>
            <w:del w:id="34804" w:author="Author">
              <w:r w:rsidRPr="00CB7B1C" w:rsidDel="00421D84">
                <w:delText>656 –</w:delText>
              </w:r>
            </w:del>
          </w:p>
        </w:tc>
        <w:tc>
          <w:tcPr>
            <w:tcW w:w="630" w:type="dxa"/>
            <w:tcBorders>
              <w:top w:val="single" w:sz="6" w:space="0" w:color="auto"/>
              <w:left w:val="nil"/>
              <w:bottom w:val="single" w:sz="6" w:space="0" w:color="auto"/>
              <w:right w:val="nil"/>
            </w:tcBorders>
            <w:vAlign w:val="bottom"/>
            <w:hideMark/>
          </w:tcPr>
          <w:p w14:paraId="4F88BFD5" w14:textId="77777777" w:rsidR="00A027D8" w:rsidRPr="00CB7B1C" w:rsidDel="00421D84" w:rsidRDefault="00A027D8" w:rsidP="00BE28D4">
            <w:pPr>
              <w:pStyle w:val="tabletext11"/>
              <w:suppressAutoHyphens/>
              <w:jc w:val="center"/>
              <w:rPr>
                <w:del w:id="34805" w:author="Author"/>
              </w:rPr>
            </w:pPr>
            <w:del w:id="34806" w:author="Author">
              <w:r w:rsidRPr="00CB7B1C" w:rsidDel="00421D84">
                <w:delText>659 –</w:delText>
              </w:r>
            </w:del>
          </w:p>
        </w:tc>
        <w:tc>
          <w:tcPr>
            <w:tcW w:w="630" w:type="dxa"/>
            <w:tcBorders>
              <w:top w:val="single" w:sz="6" w:space="0" w:color="auto"/>
              <w:left w:val="nil"/>
              <w:bottom w:val="single" w:sz="6" w:space="0" w:color="auto"/>
              <w:right w:val="nil"/>
            </w:tcBorders>
            <w:vAlign w:val="bottom"/>
            <w:hideMark/>
          </w:tcPr>
          <w:p w14:paraId="4C343D59" w14:textId="77777777" w:rsidR="00A027D8" w:rsidRPr="00CB7B1C" w:rsidDel="00421D84" w:rsidRDefault="00A027D8" w:rsidP="00BE28D4">
            <w:pPr>
              <w:pStyle w:val="tabletext11"/>
              <w:suppressAutoHyphens/>
              <w:jc w:val="center"/>
              <w:rPr>
                <w:del w:id="34807" w:author="Author"/>
                <w:b/>
              </w:rPr>
            </w:pPr>
            <w:del w:id="34808" w:author="Author">
              <w:r w:rsidRPr="00CB7B1C" w:rsidDel="00421D84">
                <w:rPr>
                  <w:b/>
                </w:rPr>
                <w:delText>0.60</w:delText>
              </w:r>
            </w:del>
          </w:p>
        </w:tc>
        <w:tc>
          <w:tcPr>
            <w:tcW w:w="630" w:type="dxa"/>
            <w:tcBorders>
              <w:top w:val="single" w:sz="6" w:space="0" w:color="auto"/>
              <w:left w:val="nil"/>
              <w:bottom w:val="single" w:sz="6" w:space="0" w:color="auto"/>
              <w:right w:val="nil"/>
            </w:tcBorders>
            <w:vAlign w:val="bottom"/>
            <w:hideMark/>
          </w:tcPr>
          <w:p w14:paraId="0B22598D" w14:textId="77777777" w:rsidR="00A027D8" w:rsidRPr="00CB7B1C" w:rsidDel="00421D84" w:rsidRDefault="00A027D8" w:rsidP="00BE28D4">
            <w:pPr>
              <w:pStyle w:val="tabletext11"/>
              <w:suppressAutoHyphens/>
              <w:jc w:val="center"/>
              <w:rPr>
                <w:del w:id="34809" w:author="Author"/>
                <w:b/>
              </w:rPr>
            </w:pPr>
            <w:del w:id="34810" w:author="Author">
              <w:r w:rsidRPr="00CB7B1C" w:rsidDel="00421D84">
                <w:rPr>
                  <w:b/>
                </w:rPr>
                <w:delText>1.40</w:delText>
              </w:r>
            </w:del>
          </w:p>
        </w:tc>
        <w:tc>
          <w:tcPr>
            <w:tcW w:w="630" w:type="dxa"/>
            <w:tcBorders>
              <w:top w:val="single" w:sz="6" w:space="0" w:color="auto"/>
              <w:left w:val="single" w:sz="6" w:space="0" w:color="auto"/>
              <w:bottom w:val="nil"/>
              <w:right w:val="nil"/>
            </w:tcBorders>
            <w:vAlign w:val="bottom"/>
            <w:hideMark/>
          </w:tcPr>
          <w:p w14:paraId="3FD21E03" w14:textId="77777777" w:rsidR="00A027D8" w:rsidRPr="00CB7B1C" w:rsidDel="00421D84" w:rsidRDefault="00A027D8" w:rsidP="00BE28D4">
            <w:pPr>
              <w:pStyle w:val="tabletext11"/>
              <w:suppressAutoHyphens/>
              <w:jc w:val="center"/>
              <w:rPr>
                <w:del w:id="34811" w:author="Author"/>
              </w:rPr>
            </w:pPr>
            <w:del w:id="34812" w:author="Author">
              <w:r w:rsidRPr="00CB7B1C" w:rsidDel="00421D84">
                <w:delText>6579</w:delText>
              </w:r>
            </w:del>
          </w:p>
        </w:tc>
        <w:tc>
          <w:tcPr>
            <w:tcW w:w="630" w:type="dxa"/>
            <w:tcBorders>
              <w:top w:val="single" w:sz="6" w:space="0" w:color="auto"/>
              <w:left w:val="nil"/>
              <w:bottom w:val="single" w:sz="6" w:space="0" w:color="auto"/>
              <w:right w:val="nil"/>
            </w:tcBorders>
            <w:vAlign w:val="bottom"/>
            <w:hideMark/>
          </w:tcPr>
          <w:p w14:paraId="7AD61DDF" w14:textId="77777777" w:rsidR="00A027D8" w:rsidRPr="00CB7B1C" w:rsidDel="00421D84" w:rsidRDefault="00A027D8" w:rsidP="00BE28D4">
            <w:pPr>
              <w:pStyle w:val="tabletext11"/>
              <w:suppressAutoHyphens/>
              <w:jc w:val="center"/>
              <w:rPr>
                <w:del w:id="34813" w:author="Author"/>
              </w:rPr>
            </w:pPr>
            <w:del w:id="34814" w:author="Author">
              <w:r w:rsidRPr="00CB7B1C" w:rsidDel="00421D84">
                <w:delText>6509</w:delText>
              </w:r>
            </w:del>
          </w:p>
        </w:tc>
        <w:tc>
          <w:tcPr>
            <w:tcW w:w="630" w:type="dxa"/>
            <w:tcBorders>
              <w:top w:val="single" w:sz="6" w:space="0" w:color="auto"/>
              <w:left w:val="nil"/>
              <w:bottom w:val="single" w:sz="6" w:space="0" w:color="auto"/>
              <w:right w:val="nil"/>
            </w:tcBorders>
            <w:vAlign w:val="bottom"/>
            <w:hideMark/>
          </w:tcPr>
          <w:p w14:paraId="0344EA7A" w14:textId="77777777" w:rsidR="00A027D8" w:rsidRPr="00CB7B1C" w:rsidDel="00421D84" w:rsidRDefault="00A027D8" w:rsidP="00BE28D4">
            <w:pPr>
              <w:pStyle w:val="tabletext11"/>
              <w:suppressAutoHyphens/>
              <w:jc w:val="center"/>
              <w:rPr>
                <w:del w:id="34815" w:author="Author"/>
                <w:b/>
              </w:rPr>
            </w:pPr>
            <w:del w:id="34816" w:author="Author">
              <w:r w:rsidRPr="00CB7B1C" w:rsidDel="00421D84">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05E4048B" w14:textId="77777777" w:rsidR="00A027D8" w:rsidRPr="00CB7B1C" w:rsidDel="00421D84" w:rsidRDefault="00A027D8" w:rsidP="00BE28D4">
            <w:pPr>
              <w:pStyle w:val="tabletext11"/>
              <w:suppressAutoHyphens/>
              <w:jc w:val="center"/>
              <w:rPr>
                <w:del w:id="34817" w:author="Author"/>
                <w:b/>
              </w:rPr>
            </w:pPr>
            <w:del w:id="34818" w:author="Author">
              <w:r w:rsidRPr="00CB7B1C" w:rsidDel="00421D84">
                <w:rPr>
                  <w:b/>
                </w:rPr>
                <w:delText>1.00</w:delText>
              </w:r>
            </w:del>
          </w:p>
        </w:tc>
      </w:tr>
      <w:tr w:rsidR="00A027D8" w:rsidRPr="00CB7B1C" w:rsidDel="00421D84" w14:paraId="740CCBDC" w14:textId="77777777" w:rsidTr="002F1572">
        <w:trPr>
          <w:cantSplit/>
          <w:trHeight w:val="190"/>
          <w:del w:id="34819" w:author="Author"/>
        </w:trPr>
        <w:tc>
          <w:tcPr>
            <w:tcW w:w="199" w:type="dxa"/>
          </w:tcPr>
          <w:p w14:paraId="642BBF32" w14:textId="77777777" w:rsidR="00A027D8" w:rsidRPr="00CB7B1C" w:rsidDel="00421D84" w:rsidRDefault="00A027D8" w:rsidP="00BE28D4">
            <w:pPr>
              <w:pStyle w:val="tabletext11"/>
              <w:suppressAutoHyphens/>
              <w:rPr>
                <w:del w:id="34820" w:author="Author"/>
              </w:rPr>
            </w:pPr>
          </w:p>
        </w:tc>
        <w:tc>
          <w:tcPr>
            <w:tcW w:w="1118" w:type="dxa"/>
            <w:vMerge/>
            <w:tcBorders>
              <w:top w:val="single" w:sz="6" w:space="0" w:color="auto"/>
              <w:left w:val="single" w:sz="6" w:space="0" w:color="auto"/>
              <w:right w:val="single" w:sz="4" w:space="0" w:color="auto"/>
            </w:tcBorders>
            <w:vAlign w:val="center"/>
            <w:hideMark/>
          </w:tcPr>
          <w:p w14:paraId="7D52DF27" w14:textId="77777777" w:rsidR="00A027D8" w:rsidRPr="00CB7B1C" w:rsidDel="00421D84" w:rsidRDefault="00A027D8" w:rsidP="00BE28D4">
            <w:pPr>
              <w:suppressAutoHyphens/>
              <w:overflowPunct/>
              <w:autoSpaceDE/>
              <w:autoSpaceDN/>
              <w:adjustRightInd/>
              <w:spacing w:before="0" w:line="240" w:lineRule="auto"/>
              <w:jc w:val="left"/>
              <w:rPr>
                <w:del w:id="34821"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F47D898" w14:textId="77777777" w:rsidR="00A027D8" w:rsidRPr="00CB7B1C" w:rsidDel="00421D84" w:rsidRDefault="00A027D8" w:rsidP="00BE28D4">
            <w:pPr>
              <w:pStyle w:val="tabletext11"/>
              <w:suppressAutoHyphens/>
              <w:rPr>
                <w:del w:id="34822" w:author="Author"/>
              </w:rPr>
            </w:pPr>
            <w:del w:id="34823" w:author="Author">
              <w:r w:rsidRPr="00CB7B1C" w:rsidDel="00421D84">
                <w:delText>Paratransit</w:delText>
              </w:r>
            </w:del>
          </w:p>
        </w:tc>
        <w:tc>
          <w:tcPr>
            <w:tcW w:w="630" w:type="dxa"/>
            <w:tcBorders>
              <w:top w:val="single" w:sz="6" w:space="0" w:color="auto"/>
              <w:left w:val="single" w:sz="6" w:space="0" w:color="auto"/>
              <w:bottom w:val="single" w:sz="6" w:space="0" w:color="auto"/>
              <w:right w:val="nil"/>
            </w:tcBorders>
            <w:vAlign w:val="bottom"/>
            <w:hideMark/>
          </w:tcPr>
          <w:p w14:paraId="324D421F" w14:textId="77777777" w:rsidR="00A027D8" w:rsidRPr="00CB7B1C" w:rsidDel="00421D84" w:rsidRDefault="00A027D8" w:rsidP="00BE28D4">
            <w:pPr>
              <w:pStyle w:val="tabletext11"/>
              <w:suppressAutoHyphens/>
              <w:jc w:val="center"/>
              <w:rPr>
                <w:del w:id="34824" w:author="Author"/>
              </w:rPr>
            </w:pPr>
            <w:del w:id="34825" w:author="Author">
              <w:r w:rsidRPr="00CB7B1C" w:rsidDel="00421D84">
                <w:delText>4398</w:delText>
              </w:r>
            </w:del>
          </w:p>
        </w:tc>
        <w:tc>
          <w:tcPr>
            <w:tcW w:w="630" w:type="dxa"/>
            <w:tcBorders>
              <w:top w:val="single" w:sz="6" w:space="0" w:color="auto"/>
              <w:left w:val="nil"/>
              <w:bottom w:val="single" w:sz="6" w:space="0" w:color="auto"/>
              <w:right w:val="nil"/>
            </w:tcBorders>
            <w:vAlign w:val="bottom"/>
            <w:hideMark/>
          </w:tcPr>
          <w:p w14:paraId="58EE5F53" w14:textId="77777777" w:rsidR="00A027D8" w:rsidRPr="00CB7B1C" w:rsidDel="00421D84" w:rsidRDefault="00A027D8" w:rsidP="00BE28D4">
            <w:pPr>
              <w:pStyle w:val="tabletext11"/>
              <w:suppressAutoHyphens/>
              <w:jc w:val="center"/>
              <w:rPr>
                <w:del w:id="34826" w:author="Author"/>
              </w:rPr>
            </w:pPr>
            <w:del w:id="34827" w:author="Author">
              <w:r w:rsidRPr="00CB7B1C" w:rsidDel="00421D84">
                <w:delText>4338</w:delText>
              </w:r>
            </w:del>
          </w:p>
        </w:tc>
        <w:tc>
          <w:tcPr>
            <w:tcW w:w="630" w:type="dxa"/>
            <w:tcBorders>
              <w:top w:val="single" w:sz="6" w:space="0" w:color="auto"/>
              <w:left w:val="nil"/>
              <w:bottom w:val="single" w:sz="6" w:space="0" w:color="auto"/>
              <w:right w:val="nil"/>
            </w:tcBorders>
            <w:vAlign w:val="bottom"/>
            <w:hideMark/>
          </w:tcPr>
          <w:p w14:paraId="4BCBD89B" w14:textId="77777777" w:rsidR="00A027D8" w:rsidRPr="00CB7B1C" w:rsidDel="00421D84" w:rsidRDefault="00A027D8" w:rsidP="00BE28D4">
            <w:pPr>
              <w:pStyle w:val="tabletext11"/>
              <w:suppressAutoHyphens/>
              <w:jc w:val="center"/>
              <w:rPr>
                <w:del w:id="34828" w:author="Author"/>
                <w:b/>
              </w:rPr>
            </w:pPr>
            <w:del w:id="34829" w:author="Author">
              <w:r w:rsidRPr="00CB7B1C" w:rsidDel="00421D84">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664189E6" w14:textId="77777777" w:rsidR="00A027D8" w:rsidRPr="00CB7B1C" w:rsidDel="00421D84" w:rsidRDefault="00A027D8" w:rsidP="00BE28D4">
            <w:pPr>
              <w:pStyle w:val="tabletext11"/>
              <w:suppressAutoHyphens/>
              <w:jc w:val="center"/>
              <w:rPr>
                <w:del w:id="34830" w:author="Author"/>
                <w:b/>
              </w:rPr>
            </w:pPr>
            <w:del w:id="34831" w:author="Author">
              <w:r w:rsidRPr="00CB7B1C" w:rsidDel="00421D84">
                <w:rPr>
                  <w:b/>
                </w:rPr>
                <w:delText>1.20</w:delText>
              </w:r>
            </w:del>
          </w:p>
        </w:tc>
        <w:tc>
          <w:tcPr>
            <w:tcW w:w="630" w:type="dxa"/>
            <w:tcBorders>
              <w:top w:val="single" w:sz="6" w:space="0" w:color="auto"/>
              <w:left w:val="nil"/>
              <w:bottom w:val="single" w:sz="6" w:space="0" w:color="auto"/>
              <w:right w:val="nil"/>
            </w:tcBorders>
            <w:vAlign w:val="bottom"/>
            <w:hideMark/>
          </w:tcPr>
          <w:p w14:paraId="7B54235A" w14:textId="77777777" w:rsidR="00A027D8" w:rsidRPr="00CB7B1C" w:rsidDel="00421D84" w:rsidRDefault="00A027D8" w:rsidP="00BE28D4">
            <w:pPr>
              <w:pStyle w:val="tabletext11"/>
              <w:suppressAutoHyphens/>
              <w:jc w:val="center"/>
              <w:rPr>
                <w:del w:id="34832" w:author="Author"/>
              </w:rPr>
            </w:pPr>
            <w:del w:id="34833" w:author="Author">
              <w:r w:rsidRPr="00CB7B1C" w:rsidDel="00421D84">
                <w:delText>4498</w:delText>
              </w:r>
            </w:del>
          </w:p>
        </w:tc>
        <w:tc>
          <w:tcPr>
            <w:tcW w:w="630" w:type="dxa"/>
            <w:tcBorders>
              <w:top w:val="single" w:sz="6" w:space="0" w:color="auto"/>
              <w:left w:val="nil"/>
              <w:bottom w:val="single" w:sz="6" w:space="0" w:color="auto"/>
              <w:right w:val="nil"/>
            </w:tcBorders>
            <w:vAlign w:val="bottom"/>
            <w:hideMark/>
          </w:tcPr>
          <w:p w14:paraId="65DD3BFD" w14:textId="77777777" w:rsidR="00A027D8" w:rsidRPr="00CB7B1C" w:rsidDel="00421D84" w:rsidRDefault="00A027D8" w:rsidP="00BE28D4">
            <w:pPr>
              <w:pStyle w:val="tabletext11"/>
              <w:suppressAutoHyphens/>
              <w:jc w:val="center"/>
              <w:rPr>
                <w:del w:id="34834" w:author="Author"/>
              </w:rPr>
            </w:pPr>
            <w:del w:id="34835" w:author="Author">
              <w:r w:rsidRPr="00CB7B1C" w:rsidDel="00421D84">
                <w:delText>4438</w:delText>
              </w:r>
            </w:del>
          </w:p>
        </w:tc>
        <w:tc>
          <w:tcPr>
            <w:tcW w:w="630" w:type="dxa"/>
            <w:tcBorders>
              <w:top w:val="single" w:sz="6" w:space="0" w:color="auto"/>
              <w:left w:val="nil"/>
              <w:bottom w:val="single" w:sz="6" w:space="0" w:color="auto"/>
              <w:right w:val="nil"/>
            </w:tcBorders>
            <w:vAlign w:val="bottom"/>
            <w:hideMark/>
          </w:tcPr>
          <w:p w14:paraId="73534255" w14:textId="77777777" w:rsidR="00A027D8" w:rsidRPr="00CB7B1C" w:rsidDel="00421D84" w:rsidRDefault="00A027D8" w:rsidP="00BE28D4">
            <w:pPr>
              <w:pStyle w:val="tabletext11"/>
              <w:suppressAutoHyphens/>
              <w:jc w:val="center"/>
              <w:rPr>
                <w:del w:id="34836" w:author="Author"/>
                <w:b/>
              </w:rPr>
            </w:pPr>
            <w:del w:id="34837" w:author="Author">
              <w:r w:rsidRPr="00CB7B1C" w:rsidDel="00421D84">
                <w:rPr>
                  <w:b/>
                </w:rPr>
                <w:delText>0.65</w:delText>
              </w:r>
            </w:del>
          </w:p>
        </w:tc>
        <w:tc>
          <w:tcPr>
            <w:tcW w:w="630" w:type="dxa"/>
            <w:tcBorders>
              <w:top w:val="single" w:sz="6" w:space="0" w:color="auto"/>
              <w:left w:val="nil"/>
              <w:bottom w:val="single" w:sz="6" w:space="0" w:color="auto"/>
              <w:right w:val="nil"/>
            </w:tcBorders>
            <w:vAlign w:val="bottom"/>
            <w:hideMark/>
          </w:tcPr>
          <w:p w14:paraId="5C24A685" w14:textId="77777777" w:rsidR="00A027D8" w:rsidRPr="00CB7B1C" w:rsidDel="00421D84" w:rsidRDefault="00A027D8" w:rsidP="00BE28D4">
            <w:pPr>
              <w:pStyle w:val="tabletext11"/>
              <w:suppressAutoHyphens/>
              <w:jc w:val="center"/>
              <w:rPr>
                <w:del w:id="34838" w:author="Author"/>
                <w:b/>
              </w:rPr>
            </w:pPr>
            <w:del w:id="34839" w:author="Author">
              <w:r w:rsidRPr="00CB7B1C" w:rsidDel="00421D84">
                <w:rPr>
                  <w:b/>
                </w:rPr>
                <w:delText>1.40</w:delText>
              </w:r>
            </w:del>
          </w:p>
        </w:tc>
        <w:tc>
          <w:tcPr>
            <w:tcW w:w="630" w:type="dxa"/>
            <w:tcBorders>
              <w:top w:val="single" w:sz="6" w:space="0" w:color="auto"/>
              <w:left w:val="single" w:sz="6" w:space="0" w:color="auto"/>
              <w:bottom w:val="single" w:sz="6" w:space="0" w:color="auto"/>
              <w:right w:val="nil"/>
            </w:tcBorders>
            <w:vAlign w:val="bottom"/>
          </w:tcPr>
          <w:p w14:paraId="05152F09" w14:textId="77777777" w:rsidR="00A027D8" w:rsidRPr="00CB7B1C" w:rsidDel="00421D84" w:rsidRDefault="00A027D8" w:rsidP="00BE28D4">
            <w:pPr>
              <w:pStyle w:val="tabletext11"/>
              <w:suppressAutoHyphens/>
              <w:jc w:val="center"/>
              <w:rPr>
                <w:del w:id="34840" w:author="Author"/>
              </w:rPr>
            </w:pPr>
          </w:p>
        </w:tc>
        <w:tc>
          <w:tcPr>
            <w:tcW w:w="630" w:type="dxa"/>
            <w:tcBorders>
              <w:top w:val="single" w:sz="6" w:space="0" w:color="auto"/>
              <w:left w:val="nil"/>
              <w:bottom w:val="single" w:sz="6" w:space="0" w:color="auto"/>
              <w:right w:val="nil"/>
            </w:tcBorders>
            <w:vAlign w:val="bottom"/>
          </w:tcPr>
          <w:p w14:paraId="18BA2345" w14:textId="77777777" w:rsidR="00A027D8" w:rsidRPr="00CB7B1C" w:rsidDel="00421D84" w:rsidRDefault="00A027D8" w:rsidP="00BE28D4">
            <w:pPr>
              <w:pStyle w:val="tabletext11"/>
              <w:suppressAutoHyphens/>
              <w:jc w:val="center"/>
              <w:rPr>
                <w:del w:id="34841" w:author="Author"/>
              </w:rPr>
            </w:pPr>
          </w:p>
        </w:tc>
        <w:tc>
          <w:tcPr>
            <w:tcW w:w="630" w:type="dxa"/>
            <w:tcBorders>
              <w:top w:val="single" w:sz="6" w:space="0" w:color="auto"/>
              <w:left w:val="nil"/>
              <w:bottom w:val="single" w:sz="6" w:space="0" w:color="auto"/>
              <w:right w:val="nil"/>
            </w:tcBorders>
            <w:vAlign w:val="bottom"/>
          </w:tcPr>
          <w:p w14:paraId="37E7CDFB" w14:textId="77777777" w:rsidR="00A027D8" w:rsidRPr="00CB7B1C" w:rsidDel="00421D84" w:rsidRDefault="00A027D8" w:rsidP="00BE28D4">
            <w:pPr>
              <w:pStyle w:val="tabletext11"/>
              <w:suppressAutoHyphens/>
              <w:jc w:val="center"/>
              <w:rPr>
                <w:del w:id="34842" w:author="Author"/>
                <w:b/>
              </w:rPr>
            </w:pPr>
          </w:p>
        </w:tc>
        <w:tc>
          <w:tcPr>
            <w:tcW w:w="630" w:type="dxa"/>
            <w:tcBorders>
              <w:top w:val="single" w:sz="6" w:space="0" w:color="auto"/>
              <w:left w:val="nil"/>
              <w:bottom w:val="single" w:sz="6" w:space="0" w:color="auto"/>
              <w:right w:val="single" w:sz="6" w:space="0" w:color="auto"/>
            </w:tcBorders>
            <w:vAlign w:val="bottom"/>
          </w:tcPr>
          <w:p w14:paraId="52D5EDB3" w14:textId="77777777" w:rsidR="00A027D8" w:rsidRPr="00CB7B1C" w:rsidDel="00421D84" w:rsidRDefault="00A027D8" w:rsidP="00BE28D4">
            <w:pPr>
              <w:pStyle w:val="tabletext11"/>
              <w:suppressAutoHyphens/>
              <w:jc w:val="center"/>
              <w:rPr>
                <w:del w:id="34843" w:author="Author"/>
                <w:b/>
              </w:rPr>
            </w:pPr>
          </w:p>
        </w:tc>
      </w:tr>
      <w:tr w:rsidR="00A027D8" w:rsidRPr="00CB7B1C" w:rsidDel="00421D84" w14:paraId="5D6F7658" w14:textId="77777777" w:rsidTr="002F1572">
        <w:trPr>
          <w:cantSplit/>
          <w:trHeight w:val="190"/>
          <w:del w:id="34844" w:author="Author"/>
        </w:trPr>
        <w:tc>
          <w:tcPr>
            <w:tcW w:w="199" w:type="dxa"/>
            <w:hideMark/>
          </w:tcPr>
          <w:p w14:paraId="29F59CFA" w14:textId="77777777" w:rsidR="00A027D8" w:rsidRPr="00CB7B1C" w:rsidDel="00421D84" w:rsidRDefault="00A027D8" w:rsidP="00BE28D4">
            <w:pPr>
              <w:pStyle w:val="tabletext11"/>
              <w:suppressAutoHyphens/>
              <w:rPr>
                <w:del w:id="34845" w:author="Author"/>
              </w:rPr>
            </w:pPr>
            <w:del w:id="34846" w:author="Author">
              <w:r w:rsidRPr="00CB7B1C" w:rsidDel="00421D84">
                <w:br/>
              </w:r>
              <w:r w:rsidRPr="00CB7B1C" w:rsidDel="00421D84">
                <w:br/>
              </w:r>
            </w:del>
          </w:p>
        </w:tc>
        <w:tc>
          <w:tcPr>
            <w:tcW w:w="1118" w:type="dxa"/>
            <w:tcBorders>
              <w:left w:val="single" w:sz="6" w:space="0" w:color="auto"/>
              <w:bottom w:val="single" w:sz="6" w:space="0" w:color="auto"/>
              <w:right w:val="single" w:sz="6" w:space="0" w:color="auto"/>
            </w:tcBorders>
            <w:vAlign w:val="center"/>
            <w:hideMark/>
          </w:tcPr>
          <w:p w14:paraId="4E93E595" w14:textId="77777777" w:rsidR="00A027D8" w:rsidRPr="00CB7B1C" w:rsidDel="00421D84" w:rsidRDefault="00A027D8" w:rsidP="00BE28D4">
            <w:pPr>
              <w:pStyle w:val="tabletext11"/>
              <w:suppressAutoHyphens/>
              <w:rPr>
                <w:del w:id="3484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ADB58E7" w14:textId="77777777" w:rsidR="00A027D8" w:rsidRPr="00CB7B1C" w:rsidDel="00421D84" w:rsidRDefault="00A027D8" w:rsidP="00BE28D4">
            <w:pPr>
              <w:pStyle w:val="tabletext11"/>
              <w:suppressAutoHyphens/>
              <w:rPr>
                <w:del w:id="34848" w:author="Author"/>
              </w:rPr>
            </w:pPr>
            <w:del w:id="34849" w:author="Author">
              <w:r w:rsidRPr="00CB7B1C" w:rsidDel="00421D84">
                <w:delText>Public Auto Not Otherwise Classified</w:delText>
              </w:r>
            </w:del>
          </w:p>
        </w:tc>
        <w:tc>
          <w:tcPr>
            <w:tcW w:w="630" w:type="dxa"/>
            <w:tcBorders>
              <w:top w:val="single" w:sz="6" w:space="0" w:color="auto"/>
              <w:left w:val="single" w:sz="6" w:space="0" w:color="auto"/>
              <w:bottom w:val="single" w:sz="6" w:space="0" w:color="auto"/>
              <w:right w:val="nil"/>
            </w:tcBorders>
            <w:vAlign w:val="bottom"/>
            <w:hideMark/>
          </w:tcPr>
          <w:p w14:paraId="6BEE4C3D" w14:textId="77777777" w:rsidR="00A027D8" w:rsidRPr="00CB7B1C" w:rsidDel="00421D84" w:rsidRDefault="00A027D8" w:rsidP="00BE28D4">
            <w:pPr>
              <w:pStyle w:val="tabletext11"/>
              <w:suppressAutoHyphens/>
              <w:jc w:val="center"/>
              <w:rPr>
                <w:del w:id="34850" w:author="Author"/>
              </w:rPr>
            </w:pPr>
            <w:del w:id="34851" w:author="Author">
              <w:r w:rsidRPr="00CB7B1C" w:rsidDel="00421D84">
                <w:delText>585 –</w:delText>
              </w:r>
            </w:del>
          </w:p>
        </w:tc>
        <w:tc>
          <w:tcPr>
            <w:tcW w:w="630" w:type="dxa"/>
            <w:tcBorders>
              <w:top w:val="single" w:sz="6" w:space="0" w:color="auto"/>
              <w:left w:val="nil"/>
              <w:bottom w:val="single" w:sz="6" w:space="0" w:color="auto"/>
              <w:right w:val="nil"/>
            </w:tcBorders>
            <w:vAlign w:val="bottom"/>
            <w:hideMark/>
          </w:tcPr>
          <w:p w14:paraId="2FEFB473" w14:textId="77777777" w:rsidR="00A027D8" w:rsidRPr="00CB7B1C" w:rsidDel="00421D84" w:rsidRDefault="00A027D8" w:rsidP="00BE28D4">
            <w:pPr>
              <w:pStyle w:val="tabletext11"/>
              <w:suppressAutoHyphens/>
              <w:jc w:val="center"/>
              <w:rPr>
                <w:del w:id="34852" w:author="Author"/>
              </w:rPr>
            </w:pPr>
            <w:del w:id="34853" w:author="Author">
              <w:r w:rsidRPr="00CB7B1C" w:rsidDel="00421D84">
                <w:delText>588 –</w:delText>
              </w:r>
            </w:del>
          </w:p>
        </w:tc>
        <w:tc>
          <w:tcPr>
            <w:tcW w:w="630" w:type="dxa"/>
            <w:tcBorders>
              <w:top w:val="single" w:sz="6" w:space="0" w:color="auto"/>
              <w:left w:val="nil"/>
              <w:bottom w:val="single" w:sz="6" w:space="0" w:color="auto"/>
              <w:right w:val="nil"/>
            </w:tcBorders>
            <w:vAlign w:val="bottom"/>
            <w:hideMark/>
          </w:tcPr>
          <w:p w14:paraId="19EA7606" w14:textId="77777777" w:rsidR="00A027D8" w:rsidRPr="00CB7B1C" w:rsidDel="00421D84" w:rsidRDefault="00A027D8" w:rsidP="00BE28D4">
            <w:pPr>
              <w:pStyle w:val="tabletext11"/>
              <w:suppressAutoHyphens/>
              <w:jc w:val="center"/>
              <w:rPr>
                <w:del w:id="34854" w:author="Author"/>
                <w:b/>
              </w:rPr>
            </w:pPr>
            <w:del w:id="34855" w:author="Author">
              <w:r w:rsidRPr="00CB7B1C" w:rsidDel="00421D84">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52BE7A47" w14:textId="77777777" w:rsidR="00A027D8" w:rsidRPr="00CB7B1C" w:rsidDel="00421D84" w:rsidRDefault="00A027D8" w:rsidP="00BE28D4">
            <w:pPr>
              <w:pStyle w:val="tabletext11"/>
              <w:suppressAutoHyphens/>
              <w:jc w:val="center"/>
              <w:rPr>
                <w:del w:id="34856" w:author="Author"/>
                <w:b/>
              </w:rPr>
            </w:pPr>
            <w:del w:id="34857" w:author="Author">
              <w:r w:rsidRPr="00CB7B1C" w:rsidDel="00421D84">
                <w:rPr>
                  <w:b/>
                </w:rPr>
                <w:delText>1.25</w:delText>
              </w:r>
            </w:del>
          </w:p>
        </w:tc>
        <w:tc>
          <w:tcPr>
            <w:tcW w:w="630" w:type="dxa"/>
            <w:tcBorders>
              <w:top w:val="single" w:sz="6" w:space="0" w:color="auto"/>
              <w:left w:val="nil"/>
              <w:bottom w:val="single" w:sz="6" w:space="0" w:color="auto"/>
              <w:right w:val="nil"/>
            </w:tcBorders>
            <w:vAlign w:val="bottom"/>
            <w:hideMark/>
          </w:tcPr>
          <w:p w14:paraId="7065D52D" w14:textId="77777777" w:rsidR="00A027D8" w:rsidRPr="00CB7B1C" w:rsidDel="00421D84" w:rsidRDefault="00A027D8" w:rsidP="00BE28D4">
            <w:pPr>
              <w:pStyle w:val="tabletext11"/>
              <w:suppressAutoHyphens/>
              <w:jc w:val="center"/>
              <w:rPr>
                <w:del w:id="34858" w:author="Author"/>
              </w:rPr>
            </w:pPr>
            <w:del w:id="34859" w:author="Author">
              <w:r w:rsidRPr="00CB7B1C" w:rsidDel="00421D84">
                <w:delText>586 –</w:delText>
              </w:r>
            </w:del>
          </w:p>
        </w:tc>
        <w:tc>
          <w:tcPr>
            <w:tcW w:w="630" w:type="dxa"/>
            <w:tcBorders>
              <w:top w:val="single" w:sz="6" w:space="0" w:color="auto"/>
              <w:left w:val="nil"/>
              <w:bottom w:val="single" w:sz="6" w:space="0" w:color="auto"/>
              <w:right w:val="nil"/>
            </w:tcBorders>
            <w:vAlign w:val="bottom"/>
            <w:hideMark/>
          </w:tcPr>
          <w:p w14:paraId="0DB001F5" w14:textId="77777777" w:rsidR="00A027D8" w:rsidRPr="00CB7B1C" w:rsidDel="00421D84" w:rsidRDefault="00A027D8" w:rsidP="00BE28D4">
            <w:pPr>
              <w:pStyle w:val="tabletext11"/>
              <w:suppressAutoHyphens/>
              <w:jc w:val="center"/>
              <w:rPr>
                <w:del w:id="34860" w:author="Author"/>
              </w:rPr>
            </w:pPr>
            <w:del w:id="34861" w:author="Author">
              <w:r w:rsidRPr="00CB7B1C" w:rsidDel="00421D84">
                <w:delText>589 –</w:delText>
              </w:r>
            </w:del>
          </w:p>
        </w:tc>
        <w:tc>
          <w:tcPr>
            <w:tcW w:w="630" w:type="dxa"/>
            <w:tcBorders>
              <w:top w:val="single" w:sz="6" w:space="0" w:color="auto"/>
              <w:left w:val="nil"/>
              <w:bottom w:val="single" w:sz="6" w:space="0" w:color="auto"/>
              <w:right w:val="nil"/>
            </w:tcBorders>
            <w:vAlign w:val="bottom"/>
            <w:hideMark/>
          </w:tcPr>
          <w:p w14:paraId="3447C8FB" w14:textId="77777777" w:rsidR="00A027D8" w:rsidRPr="00CB7B1C" w:rsidDel="00421D84" w:rsidRDefault="00A027D8" w:rsidP="00BE28D4">
            <w:pPr>
              <w:pStyle w:val="tabletext11"/>
              <w:suppressAutoHyphens/>
              <w:jc w:val="center"/>
              <w:rPr>
                <w:del w:id="34862" w:author="Author"/>
                <w:b/>
              </w:rPr>
            </w:pPr>
            <w:del w:id="34863" w:author="Author">
              <w:r w:rsidRPr="00CB7B1C" w:rsidDel="00421D84">
                <w:rPr>
                  <w:b/>
                </w:rPr>
                <w:delText>0.65</w:delText>
              </w:r>
            </w:del>
          </w:p>
        </w:tc>
        <w:tc>
          <w:tcPr>
            <w:tcW w:w="630" w:type="dxa"/>
            <w:tcBorders>
              <w:top w:val="single" w:sz="6" w:space="0" w:color="auto"/>
              <w:left w:val="nil"/>
              <w:bottom w:val="single" w:sz="6" w:space="0" w:color="auto"/>
              <w:right w:val="nil"/>
            </w:tcBorders>
            <w:vAlign w:val="bottom"/>
            <w:hideMark/>
          </w:tcPr>
          <w:p w14:paraId="40F608C5" w14:textId="77777777" w:rsidR="00A027D8" w:rsidRPr="00CB7B1C" w:rsidDel="00421D84" w:rsidRDefault="00A027D8" w:rsidP="00BE28D4">
            <w:pPr>
              <w:pStyle w:val="tabletext11"/>
              <w:suppressAutoHyphens/>
              <w:jc w:val="center"/>
              <w:rPr>
                <w:del w:id="34864" w:author="Author"/>
                <w:b/>
              </w:rPr>
            </w:pPr>
            <w:del w:id="34865" w:author="Author">
              <w:r w:rsidRPr="00CB7B1C" w:rsidDel="00421D84">
                <w:rPr>
                  <w:b/>
                </w:rPr>
                <w:delText>1.45</w:delText>
              </w:r>
            </w:del>
          </w:p>
        </w:tc>
        <w:tc>
          <w:tcPr>
            <w:tcW w:w="630" w:type="dxa"/>
            <w:tcBorders>
              <w:top w:val="single" w:sz="6" w:space="0" w:color="auto"/>
              <w:left w:val="single" w:sz="6" w:space="0" w:color="auto"/>
              <w:bottom w:val="single" w:sz="6" w:space="0" w:color="auto"/>
              <w:right w:val="nil"/>
            </w:tcBorders>
            <w:vAlign w:val="bottom"/>
            <w:hideMark/>
          </w:tcPr>
          <w:p w14:paraId="39BB4143" w14:textId="77777777" w:rsidR="00A027D8" w:rsidRPr="00CB7B1C" w:rsidDel="00421D84" w:rsidRDefault="00A027D8" w:rsidP="00BE28D4">
            <w:pPr>
              <w:pStyle w:val="tabletext11"/>
              <w:suppressAutoHyphens/>
              <w:jc w:val="center"/>
              <w:rPr>
                <w:del w:id="34866" w:author="Author"/>
              </w:rPr>
            </w:pPr>
            <w:del w:id="34867" w:author="Author">
              <w:r w:rsidRPr="00CB7B1C" w:rsidDel="00421D84">
                <w:delText>5879</w:delText>
              </w:r>
            </w:del>
          </w:p>
        </w:tc>
        <w:tc>
          <w:tcPr>
            <w:tcW w:w="630" w:type="dxa"/>
            <w:tcBorders>
              <w:top w:val="single" w:sz="6" w:space="0" w:color="auto"/>
              <w:left w:val="nil"/>
              <w:bottom w:val="single" w:sz="6" w:space="0" w:color="auto"/>
              <w:right w:val="nil"/>
            </w:tcBorders>
            <w:vAlign w:val="bottom"/>
            <w:hideMark/>
          </w:tcPr>
          <w:p w14:paraId="5FC37D0E" w14:textId="77777777" w:rsidR="00A027D8" w:rsidRPr="00CB7B1C" w:rsidDel="00421D84" w:rsidRDefault="00A027D8" w:rsidP="00BE28D4">
            <w:pPr>
              <w:pStyle w:val="tabletext11"/>
              <w:suppressAutoHyphens/>
              <w:jc w:val="center"/>
              <w:rPr>
                <w:del w:id="34868" w:author="Author"/>
              </w:rPr>
            </w:pPr>
            <w:del w:id="34869" w:author="Author">
              <w:r w:rsidRPr="00CB7B1C" w:rsidDel="00421D84">
                <w:delText>5809</w:delText>
              </w:r>
            </w:del>
          </w:p>
        </w:tc>
        <w:tc>
          <w:tcPr>
            <w:tcW w:w="630" w:type="dxa"/>
            <w:tcBorders>
              <w:top w:val="single" w:sz="6" w:space="0" w:color="auto"/>
              <w:left w:val="nil"/>
              <w:bottom w:val="single" w:sz="6" w:space="0" w:color="auto"/>
              <w:right w:val="nil"/>
            </w:tcBorders>
            <w:vAlign w:val="bottom"/>
            <w:hideMark/>
          </w:tcPr>
          <w:p w14:paraId="69A17A7E" w14:textId="77777777" w:rsidR="00A027D8" w:rsidRPr="00CB7B1C" w:rsidDel="00421D84" w:rsidRDefault="00A027D8" w:rsidP="00BE28D4">
            <w:pPr>
              <w:pStyle w:val="tabletext11"/>
              <w:suppressAutoHyphens/>
              <w:jc w:val="center"/>
              <w:rPr>
                <w:del w:id="34870" w:author="Author"/>
                <w:b/>
              </w:rPr>
            </w:pPr>
            <w:del w:id="34871" w:author="Author">
              <w:r w:rsidRPr="00CB7B1C" w:rsidDel="00421D84">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72E53000" w14:textId="77777777" w:rsidR="00A027D8" w:rsidRPr="00CB7B1C" w:rsidDel="00421D84" w:rsidRDefault="00A027D8" w:rsidP="00BE28D4">
            <w:pPr>
              <w:pStyle w:val="tabletext11"/>
              <w:suppressAutoHyphens/>
              <w:jc w:val="center"/>
              <w:rPr>
                <w:del w:id="34872" w:author="Author"/>
                <w:b/>
              </w:rPr>
            </w:pPr>
            <w:del w:id="34873" w:author="Author">
              <w:r w:rsidRPr="00CB7B1C" w:rsidDel="00421D84">
                <w:rPr>
                  <w:b/>
                </w:rPr>
                <w:delText>1.00</w:delText>
              </w:r>
            </w:del>
          </w:p>
        </w:tc>
      </w:tr>
    </w:tbl>
    <w:p w14:paraId="181C0209" w14:textId="77777777" w:rsidR="00A027D8" w:rsidRPr="00CB7B1C" w:rsidDel="00421D84" w:rsidRDefault="00A027D8" w:rsidP="00BE28D4">
      <w:pPr>
        <w:pStyle w:val="tablecaption"/>
        <w:suppressAutoHyphens/>
        <w:rPr>
          <w:del w:id="34874" w:author="Author"/>
        </w:rPr>
      </w:pPr>
      <w:del w:id="34875" w:author="Author">
        <w:r w:rsidRPr="00CB7B1C" w:rsidDel="00421D84">
          <w:delText>Table 40.D.3.a. Public Auto Use Classes (Except Van Pools)</w:delText>
        </w:r>
      </w:del>
    </w:p>
    <w:p w14:paraId="0586D49C" w14:textId="77777777" w:rsidR="00A027D8" w:rsidRPr="00CB7B1C" w:rsidDel="00421D84" w:rsidRDefault="00A027D8" w:rsidP="00BE28D4">
      <w:pPr>
        <w:pStyle w:val="isonormal"/>
        <w:suppressAutoHyphens/>
        <w:rPr>
          <w:del w:id="34876" w:author="Author"/>
        </w:rPr>
      </w:pPr>
    </w:p>
    <w:p w14:paraId="20972723" w14:textId="77777777" w:rsidR="00A027D8" w:rsidRPr="00CB7B1C" w:rsidDel="00421D84" w:rsidRDefault="00A027D8" w:rsidP="00BE28D4">
      <w:pPr>
        <w:pStyle w:val="outlinehd4"/>
        <w:suppressAutoHyphens/>
        <w:rPr>
          <w:del w:id="34877" w:author="Author"/>
        </w:rPr>
      </w:pPr>
      <w:del w:id="34878" w:author="Author">
        <w:r w:rsidRPr="00CB7B1C" w:rsidDel="00421D84">
          <w:tab/>
          <w:delText>b.</w:delText>
        </w:r>
        <w:r w:rsidRPr="00CB7B1C" w:rsidDel="00421D84">
          <w:tab/>
          <w:delText>Van Pools</w:delText>
        </w:r>
      </w:del>
    </w:p>
    <w:p w14:paraId="61C5219C" w14:textId="77777777" w:rsidR="00A027D8" w:rsidRPr="00CB7B1C" w:rsidDel="00421D84" w:rsidRDefault="00A027D8" w:rsidP="00BE28D4">
      <w:pPr>
        <w:pStyle w:val="space4"/>
        <w:suppressAutoHyphens/>
        <w:rPr>
          <w:del w:id="348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A027D8" w:rsidRPr="00CB7B1C" w:rsidDel="00421D84" w14:paraId="7407FB24" w14:textId="77777777" w:rsidTr="002F1572">
        <w:trPr>
          <w:cantSplit/>
          <w:trHeight w:val="190"/>
          <w:del w:id="34880" w:author="Author"/>
        </w:trPr>
        <w:tc>
          <w:tcPr>
            <w:tcW w:w="200" w:type="dxa"/>
            <w:tcBorders>
              <w:top w:val="nil"/>
              <w:left w:val="nil"/>
              <w:bottom w:val="nil"/>
              <w:right w:val="nil"/>
            </w:tcBorders>
          </w:tcPr>
          <w:p w14:paraId="62A74AD7" w14:textId="77777777" w:rsidR="00A027D8" w:rsidRPr="00CB7B1C" w:rsidDel="00421D84" w:rsidRDefault="00A027D8" w:rsidP="00BE28D4">
            <w:pPr>
              <w:pStyle w:val="tablehead"/>
              <w:suppressAutoHyphens/>
              <w:rPr>
                <w:del w:id="34881" w:author="Author"/>
              </w:rPr>
            </w:pPr>
          </w:p>
        </w:tc>
        <w:tc>
          <w:tcPr>
            <w:tcW w:w="1810" w:type="dxa"/>
            <w:tcBorders>
              <w:top w:val="single" w:sz="6" w:space="0" w:color="auto"/>
              <w:left w:val="single" w:sz="6" w:space="0" w:color="auto"/>
              <w:bottom w:val="nil"/>
              <w:right w:val="single" w:sz="6" w:space="0" w:color="auto"/>
            </w:tcBorders>
          </w:tcPr>
          <w:p w14:paraId="46EF0CE5" w14:textId="77777777" w:rsidR="00A027D8" w:rsidRPr="00CB7B1C" w:rsidDel="00421D84" w:rsidRDefault="00A027D8" w:rsidP="00BE28D4">
            <w:pPr>
              <w:pStyle w:val="tablehead"/>
              <w:suppressAutoHyphens/>
              <w:rPr>
                <w:del w:id="34882" w:author="Author"/>
              </w:rPr>
            </w:pPr>
          </w:p>
        </w:tc>
        <w:tc>
          <w:tcPr>
            <w:tcW w:w="700" w:type="dxa"/>
            <w:tcBorders>
              <w:top w:val="single" w:sz="6" w:space="0" w:color="auto"/>
              <w:left w:val="single" w:sz="6" w:space="0" w:color="auto"/>
              <w:bottom w:val="nil"/>
              <w:right w:val="single" w:sz="6" w:space="0" w:color="auto"/>
            </w:tcBorders>
          </w:tcPr>
          <w:p w14:paraId="5BCE9185" w14:textId="77777777" w:rsidR="00A027D8" w:rsidRPr="00CB7B1C" w:rsidDel="00421D84" w:rsidRDefault="00A027D8" w:rsidP="00BE28D4">
            <w:pPr>
              <w:pStyle w:val="tablehead"/>
              <w:suppressAutoHyphens/>
              <w:rPr>
                <w:del w:id="3488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EB17D7A" w14:textId="77777777" w:rsidR="00A027D8" w:rsidRPr="00CB7B1C" w:rsidDel="00421D84" w:rsidRDefault="00A027D8" w:rsidP="00BE28D4">
            <w:pPr>
              <w:pStyle w:val="tablehead"/>
              <w:suppressAutoHyphens/>
              <w:rPr>
                <w:del w:id="34884" w:author="Author"/>
              </w:rPr>
            </w:pPr>
            <w:del w:id="34885" w:author="Author">
              <w:r w:rsidRPr="00CB7B1C" w:rsidDel="00421D84">
                <w:delText>Liability</w:delText>
              </w:r>
            </w:del>
          </w:p>
        </w:tc>
        <w:tc>
          <w:tcPr>
            <w:tcW w:w="3786" w:type="dxa"/>
            <w:gridSpan w:val="4"/>
            <w:tcBorders>
              <w:top w:val="single" w:sz="6" w:space="0" w:color="auto"/>
              <w:left w:val="single" w:sz="6" w:space="0" w:color="auto"/>
              <w:bottom w:val="nil"/>
              <w:right w:val="single" w:sz="6" w:space="0" w:color="auto"/>
            </w:tcBorders>
          </w:tcPr>
          <w:p w14:paraId="1A2762DA" w14:textId="77777777" w:rsidR="00A027D8" w:rsidRPr="00CB7B1C" w:rsidDel="00421D84" w:rsidRDefault="00A027D8" w:rsidP="00BE28D4">
            <w:pPr>
              <w:pStyle w:val="tablehead"/>
              <w:suppressAutoHyphens/>
              <w:rPr>
                <w:del w:id="34886" w:author="Author"/>
              </w:rPr>
            </w:pPr>
            <w:del w:id="34887" w:author="Author">
              <w:r w:rsidRPr="00CB7B1C" w:rsidDel="00421D84">
                <w:delText>Physical Damage</w:delText>
              </w:r>
            </w:del>
          </w:p>
        </w:tc>
      </w:tr>
      <w:tr w:rsidR="00A027D8" w:rsidRPr="00CB7B1C" w:rsidDel="00421D84" w14:paraId="11E2679B" w14:textId="77777777" w:rsidTr="002F1572">
        <w:trPr>
          <w:cantSplit/>
          <w:trHeight w:val="190"/>
          <w:del w:id="34888" w:author="Author"/>
        </w:trPr>
        <w:tc>
          <w:tcPr>
            <w:tcW w:w="200" w:type="dxa"/>
            <w:tcBorders>
              <w:top w:val="nil"/>
              <w:left w:val="nil"/>
              <w:bottom w:val="nil"/>
              <w:right w:val="nil"/>
            </w:tcBorders>
          </w:tcPr>
          <w:p w14:paraId="713A8BE3" w14:textId="77777777" w:rsidR="00A027D8" w:rsidRPr="00CB7B1C" w:rsidDel="00421D84" w:rsidRDefault="00A027D8" w:rsidP="00BE28D4">
            <w:pPr>
              <w:pStyle w:val="tablehead"/>
              <w:suppressAutoHyphens/>
              <w:rPr>
                <w:del w:id="34889" w:author="Author"/>
              </w:rPr>
            </w:pPr>
          </w:p>
        </w:tc>
        <w:tc>
          <w:tcPr>
            <w:tcW w:w="1810" w:type="dxa"/>
            <w:tcBorders>
              <w:top w:val="nil"/>
              <w:left w:val="single" w:sz="6" w:space="0" w:color="auto"/>
              <w:bottom w:val="nil"/>
              <w:right w:val="single" w:sz="6" w:space="0" w:color="auto"/>
            </w:tcBorders>
          </w:tcPr>
          <w:p w14:paraId="6E156E63" w14:textId="77777777" w:rsidR="00A027D8" w:rsidRPr="00CB7B1C" w:rsidDel="00421D84" w:rsidRDefault="00A027D8" w:rsidP="00BE28D4">
            <w:pPr>
              <w:pStyle w:val="tablehead"/>
              <w:suppressAutoHyphens/>
              <w:rPr>
                <w:del w:id="34890" w:author="Author"/>
              </w:rPr>
            </w:pPr>
            <w:del w:id="34891" w:author="Author">
              <w:r w:rsidRPr="00CB7B1C" w:rsidDel="00421D84">
                <w:delText>Categories</w:delText>
              </w:r>
            </w:del>
          </w:p>
        </w:tc>
        <w:tc>
          <w:tcPr>
            <w:tcW w:w="700" w:type="dxa"/>
            <w:tcBorders>
              <w:top w:val="nil"/>
              <w:left w:val="single" w:sz="6" w:space="0" w:color="auto"/>
              <w:bottom w:val="nil"/>
              <w:right w:val="single" w:sz="6" w:space="0" w:color="auto"/>
            </w:tcBorders>
          </w:tcPr>
          <w:p w14:paraId="4738AD99" w14:textId="77777777" w:rsidR="00A027D8" w:rsidRPr="00CB7B1C" w:rsidDel="00421D84" w:rsidRDefault="00A027D8" w:rsidP="00BE28D4">
            <w:pPr>
              <w:pStyle w:val="tablehead"/>
              <w:suppressAutoHyphens/>
              <w:rPr>
                <w:del w:id="3489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4689422" w14:textId="77777777" w:rsidR="00A027D8" w:rsidRPr="00CB7B1C" w:rsidDel="00421D84" w:rsidRDefault="00A027D8" w:rsidP="00BE28D4">
            <w:pPr>
              <w:pStyle w:val="tablehead"/>
              <w:suppressAutoHyphens/>
              <w:rPr>
                <w:del w:id="34893" w:author="Author"/>
              </w:rPr>
            </w:pPr>
            <w:del w:id="34894" w:author="Author">
              <w:r w:rsidRPr="00CB7B1C" w:rsidDel="00421D84">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1B07B61E" w14:textId="77777777" w:rsidR="00A027D8" w:rsidRPr="00CB7B1C" w:rsidDel="00421D84" w:rsidRDefault="00A027D8" w:rsidP="00BE28D4">
            <w:pPr>
              <w:pStyle w:val="tablehead"/>
              <w:suppressAutoHyphens/>
              <w:rPr>
                <w:del w:id="34895" w:author="Author"/>
              </w:rPr>
            </w:pPr>
            <w:del w:id="34896" w:author="Author">
              <w:r w:rsidRPr="00CB7B1C" w:rsidDel="00421D84">
                <w:delText>Seating Capacity</w:delText>
              </w:r>
            </w:del>
          </w:p>
        </w:tc>
      </w:tr>
      <w:tr w:rsidR="00A027D8" w:rsidRPr="00CB7B1C" w:rsidDel="00421D84" w14:paraId="61BDD3F2" w14:textId="77777777" w:rsidTr="002F1572">
        <w:trPr>
          <w:cantSplit/>
          <w:trHeight w:val="190"/>
          <w:del w:id="34897" w:author="Author"/>
        </w:trPr>
        <w:tc>
          <w:tcPr>
            <w:tcW w:w="200" w:type="dxa"/>
            <w:tcBorders>
              <w:top w:val="nil"/>
              <w:left w:val="nil"/>
              <w:bottom w:val="nil"/>
              <w:right w:val="nil"/>
            </w:tcBorders>
          </w:tcPr>
          <w:p w14:paraId="35AD5C75" w14:textId="77777777" w:rsidR="00A027D8" w:rsidRPr="00CB7B1C" w:rsidDel="00421D84" w:rsidRDefault="00A027D8" w:rsidP="00BE28D4">
            <w:pPr>
              <w:pStyle w:val="tablehead"/>
              <w:suppressAutoHyphens/>
              <w:rPr>
                <w:del w:id="34898" w:author="Author"/>
              </w:rPr>
            </w:pPr>
          </w:p>
        </w:tc>
        <w:tc>
          <w:tcPr>
            <w:tcW w:w="1810" w:type="dxa"/>
            <w:tcBorders>
              <w:top w:val="nil"/>
              <w:left w:val="single" w:sz="6" w:space="0" w:color="auto"/>
              <w:bottom w:val="single" w:sz="6" w:space="0" w:color="auto"/>
              <w:right w:val="single" w:sz="6" w:space="0" w:color="auto"/>
            </w:tcBorders>
          </w:tcPr>
          <w:p w14:paraId="56C0C25A" w14:textId="77777777" w:rsidR="00A027D8" w:rsidRPr="00CB7B1C" w:rsidDel="00421D84" w:rsidRDefault="00A027D8" w:rsidP="00BE28D4">
            <w:pPr>
              <w:pStyle w:val="tablehead"/>
              <w:suppressAutoHyphens/>
              <w:rPr>
                <w:del w:id="34899" w:author="Author"/>
              </w:rPr>
            </w:pPr>
          </w:p>
        </w:tc>
        <w:tc>
          <w:tcPr>
            <w:tcW w:w="700" w:type="dxa"/>
            <w:tcBorders>
              <w:top w:val="nil"/>
              <w:left w:val="single" w:sz="6" w:space="0" w:color="auto"/>
              <w:bottom w:val="single" w:sz="6" w:space="0" w:color="auto"/>
              <w:right w:val="single" w:sz="6" w:space="0" w:color="auto"/>
            </w:tcBorders>
          </w:tcPr>
          <w:p w14:paraId="3BECEC55" w14:textId="77777777" w:rsidR="00A027D8" w:rsidRPr="00CB7B1C" w:rsidDel="00421D84" w:rsidRDefault="00A027D8" w:rsidP="00BE28D4">
            <w:pPr>
              <w:pStyle w:val="tablehead"/>
              <w:suppressAutoHyphens/>
              <w:rPr>
                <w:del w:id="34900" w:author="Author"/>
              </w:rPr>
            </w:pPr>
          </w:p>
        </w:tc>
        <w:tc>
          <w:tcPr>
            <w:tcW w:w="946" w:type="dxa"/>
            <w:tcBorders>
              <w:top w:val="single" w:sz="6" w:space="0" w:color="auto"/>
              <w:left w:val="single" w:sz="6" w:space="0" w:color="auto"/>
              <w:bottom w:val="single" w:sz="6" w:space="0" w:color="auto"/>
              <w:right w:val="single" w:sz="6" w:space="0" w:color="auto"/>
            </w:tcBorders>
          </w:tcPr>
          <w:p w14:paraId="0B335977" w14:textId="77777777" w:rsidR="00A027D8" w:rsidRPr="00CB7B1C" w:rsidDel="00421D84" w:rsidRDefault="00A027D8" w:rsidP="00BE28D4">
            <w:pPr>
              <w:pStyle w:val="tablehead"/>
              <w:suppressAutoHyphens/>
              <w:rPr>
                <w:del w:id="34901" w:author="Author"/>
              </w:rPr>
            </w:pPr>
            <w:del w:id="34902" w:author="Author">
              <w:r w:rsidRPr="00CB7B1C" w:rsidDel="00421D84">
                <w:delText>1 – 8</w:delText>
              </w:r>
            </w:del>
          </w:p>
        </w:tc>
        <w:tc>
          <w:tcPr>
            <w:tcW w:w="946" w:type="dxa"/>
            <w:tcBorders>
              <w:top w:val="single" w:sz="6" w:space="0" w:color="auto"/>
              <w:left w:val="single" w:sz="6" w:space="0" w:color="auto"/>
              <w:bottom w:val="single" w:sz="6" w:space="0" w:color="auto"/>
              <w:right w:val="single" w:sz="6" w:space="0" w:color="auto"/>
            </w:tcBorders>
          </w:tcPr>
          <w:p w14:paraId="4BFBE2E0" w14:textId="77777777" w:rsidR="00A027D8" w:rsidRPr="00CB7B1C" w:rsidDel="00421D84" w:rsidRDefault="00A027D8" w:rsidP="00BE28D4">
            <w:pPr>
              <w:pStyle w:val="tablehead"/>
              <w:suppressAutoHyphens/>
              <w:rPr>
                <w:del w:id="34903" w:author="Author"/>
              </w:rPr>
            </w:pPr>
            <w:del w:id="34904" w:author="Author">
              <w:r w:rsidRPr="00CB7B1C" w:rsidDel="00421D84">
                <w:delText>9 – 20</w:delText>
              </w:r>
            </w:del>
          </w:p>
        </w:tc>
        <w:tc>
          <w:tcPr>
            <w:tcW w:w="946" w:type="dxa"/>
            <w:tcBorders>
              <w:top w:val="single" w:sz="6" w:space="0" w:color="auto"/>
              <w:left w:val="single" w:sz="6" w:space="0" w:color="auto"/>
              <w:bottom w:val="single" w:sz="6" w:space="0" w:color="auto"/>
              <w:right w:val="single" w:sz="6" w:space="0" w:color="auto"/>
            </w:tcBorders>
          </w:tcPr>
          <w:p w14:paraId="193B9181" w14:textId="77777777" w:rsidR="00A027D8" w:rsidRPr="00CB7B1C" w:rsidDel="00421D84" w:rsidRDefault="00A027D8" w:rsidP="00BE28D4">
            <w:pPr>
              <w:pStyle w:val="tablehead"/>
              <w:suppressAutoHyphens/>
              <w:rPr>
                <w:del w:id="34905" w:author="Author"/>
              </w:rPr>
            </w:pPr>
            <w:del w:id="34906" w:author="Author">
              <w:r w:rsidRPr="00CB7B1C" w:rsidDel="00421D84">
                <w:delText>21 – 60</w:delText>
              </w:r>
            </w:del>
          </w:p>
        </w:tc>
        <w:tc>
          <w:tcPr>
            <w:tcW w:w="948" w:type="dxa"/>
            <w:tcBorders>
              <w:top w:val="single" w:sz="6" w:space="0" w:color="auto"/>
              <w:left w:val="single" w:sz="6" w:space="0" w:color="auto"/>
              <w:bottom w:val="single" w:sz="6" w:space="0" w:color="auto"/>
              <w:right w:val="single" w:sz="6" w:space="0" w:color="auto"/>
            </w:tcBorders>
          </w:tcPr>
          <w:p w14:paraId="1D49CB72" w14:textId="77777777" w:rsidR="00A027D8" w:rsidRPr="00CB7B1C" w:rsidDel="00421D84" w:rsidRDefault="00A027D8" w:rsidP="00BE28D4">
            <w:pPr>
              <w:pStyle w:val="tablehead"/>
              <w:suppressAutoHyphens/>
              <w:rPr>
                <w:del w:id="34907" w:author="Author"/>
              </w:rPr>
            </w:pPr>
            <w:del w:id="34908" w:author="Author">
              <w:r w:rsidRPr="00CB7B1C" w:rsidDel="00421D84">
                <w:delText>Over 60</w:delText>
              </w:r>
            </w:del>
          </w:p>
        </w:tc>
        <w:tc>
          <w:tcPr>
            <w:tcW w:w="946" w:type="dxa"/>
            <w:tcBorders>
              <w:top w:val="single" w:sz="6" w:space="0" w:color="auto"/>
              <w:left w:val="single" w:sz="6" w:space="0" w:color="auto"/>
              <w:bottom w:val="single" w:sz="6" w:space="0" w:color="auto"/>
              <w:right w:val="single" w:sz="6" w:space="0" w:color="auto"/>
            </w:tcBorders>
          </w:tcPr>
          <w:p w14:paraId="330E9621" w14:textId="77777777" w:rsidR="00A027D8" w:rsidRPr="00CB7B1C" w:rsidDel="00421D84" w:rsidRDefault="00A027D8" w:rsidP="00BE28D4">
            <w:pPr>
              <w:pStyle w:val="tablehead"/>
              <w:suppressAutoHyphens/>
              <w:rPr>
                <w:del w:id="34909" w:author="Author"/>
              </w:rPr>
            </w:pPr>
            <w:del w:id="34910" w:author="Author">
              <w:r w:rsidRPr="00CB7B1C" w:rsidDel="00421D84">
                <w:delText>1 – 8</w:delText>
              </w:r>
            </w:del>
          </w:p>
        </w:tc>
        <w:tc>
          <w:tcPr>
            <w:tcW w:w="946" w:type="dxa"/>
            <w:tcBorders>
              <w:top w:val="single" w:sz="6" w:space="0" w:color="auto"/>
              <w:left w:val="single" w:sz="6" w:space="0" w:color="auto"/>
              <w:bottom w:val="single" w:sz="6" w:space="0" w:color="auto"/>
              <w:right w:val="single" w:sz="6" w:space="0" w:color="auto"/>
            </w:tcBorders>
          </w:tcPr>
          <w:p w14:paraId="51A22EED" w14:textId="77777777" w:rsidR="00A027D8" w:rsidRPr="00CB7B1C" w:rsidDel="00421D84" w:rsidRDefault="00A027D8" w:rsidP="00BE28D4">
            <w:pPr>
              <w:pStyle w:val="tablehead"/>
              <w:suppressAutoHyphens/>
              <w:rPr>
                <w:del w:id="34911" w:author="Author"/>
              </w:rPr>
            </w:pPr>
            <w:del w:id="34912" w:author="Author">
              <w:r w:rsidRPr="00CB7B1C" w:rsidDel="00421D84">
                <w:delText>9 – 20</w:delText>
              </w:r>
            </w:del>
          </w:p>
        </w:tc>
        <w:tc>
          <w:tcPr>
            <w:tcW w:w="946" w:type="dxa"/>
            <w:tcBorders>
              <w:top w:val="single" w:sz="6" w:space="0" w:color="auto"/>
              <w:left w:val="single" w:sz="6" w:space="0" w:color="auto"/>
              <w:bottom w:val="single" w:sz="6" w:space="0" w:color="auto"/>
              <w:right w:val="single" w:sz="6" w:space="0" w:color="auto"/>
            </w:tcBorders>
          </w:tcPr>
          <w:p w14:paraId="55EF2A1D" w14:textId="77777777" w:rsidR="00A027D8" w:rsidRPr="00CB7B1C" w:rsidDel="00421D84" w:rsidRDefault="00A027D8" w:rsidP="00BE28D4">
            <w:pPr>
              <w:pStyle w:val="tablehead"/>
              <w:suppressAutoHyphens/>
              <w:rPr>
                <w:del w:id="34913" w:author="Author"/>
              </w:rPr>
            </w:pPr>
            <w:del w:id="34914" w:author="Author">
              <w:r w:rsidRPr="00CB7B1C" w:rsidDel="00421D84">
                <w:delText>21 – 60</w:delText>
              </w:r>
            </w:del>
          </w:p>
        </w:tc>
        <w:tc>
          <w:tcPr>
            <w:tcW w:w="948" w:type="dxa"/>
            <w:tcBorders>
              <w:top w:val="single" w:sz="6" w:space="0" w:color="auto"/>
              <w:left w:val="single" w:sz="6" w:space="0" w:color="auto"/>
              <w:bottom w:val="single" w:sz="6" w:space="0" w:color="auto"/>
              <w:right w:val="single" w:sz="6" w:space="0" w:color="auto"/>
            </w:tcBorders>
          </w:tcPr>
          <w:p w14:paraId="532F8994" w14:textId="77777777" w:rsidR="00A027D8" w:rsidRPr="00CB7B1C" w:rsidDel="00421D84" w:rsidRDefault="00A027D8" w:rsidP="00BE28D4">
            <w:pPr>
              <w:pStyle w:val="tablehead"/>
              <w:suppressAutoHyphens/>
              <w:rPr>
                <w:del w:id="34915" w:author="Author"/>
              </w:rPr>
            </w:pPr>
            <w:del w:id="34916" w:author="Author">
              <w:r w:rsidRPr="00CB7B1C" w:rsidDel="00421D84">
                <w:delText>Over 60</w:delText>
              </w:r>
            </w:del>
          </w:p>
        </w:tc>
      </w:tr>
      <w:tr w:rsidR="00A027D8" w:rsidRPr="00CB7B1C" w:rsidDel="00421D84" w14:paraId="11F362BF" w14:textId="77777777" w:rsidTr="002F1572">
        <w:trPr>
          <w:cantSplit/>
          <w:trHeight w:val="190"/>
          <w:del w:id="34917" w:author="Author"/>
        </w:trPr>
        <w:tc>
          <w:tcPr>
            <w:tcW w:w="200" w:type="dxa"/>
            <w:tcBorders>
              <w:top w:val="nil"/>
              <w:left w:val="nil"/>
              <w:bottom w:val="nil"/>
              <w:right w:val="nil"/>
            </w:tcBorders>
          </w:tcPr>
          <w:p w14:paraId="4A78DB4E" w14:textId="77777777" w:rsidR="00A027D8" w:rsidRPr="00CB7B1C" w:rsidDel="00421D84" w:rsidRDefault="00A027D8" w:rsidP="00BE28D4">
            <w:pPr>
              <w:pStyle w:val="tabletext11"/>
              <w:suppressAutoHyphens/>
              <w:rPr>
                <w:del w:id="34918" w:author="Author"/>
              </w:rPr>
            </w:pPr>
          </w:p>
        </w:tc>
        <w:tc>
          <w:tcPr>
            <w:tcW w:w="1810" w:type="dxa"/>
            <w:tcBorders>
              <w:top w:val="nil"/>
              <w:left w:val="single" w:sz="6" w:space="0" w:color="auto"/>
              <w:bottom w:val="nil"/>
              <w:right w:val="single" w:sz="6" w:space="0" w:color="auto"/>
            </w:tcBorders>
          </w:tcPr>
          <w:p w14:paraId="19822ADC" w14:textId="77777777" w:rsidR="00A027D8" w:rsidRPr="00CB7B1C" w:rsidDel="00421D84" w:rsidRDefault="00A027D8" w:rsidP="00BE28D4">
            <w:pPr>
              <w:pStyle w:val="tabletext11"/>
              <w:suppressAutoHyphens/>
              <w:rPr>
                <w:del w:id="34919" w:author="Author"/>
              </w:rPr>
            </w:pPr>
            <w:del w:id="34920" w:author="Author">
              <w:r w:rsidRPr="00CB7B1C" w:rsidDel="00421D84">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31B30680" w14:textId="77777777" w:rsidR="00A027D8" w:rsidRPr="00CB7B1C" w:rsidDel="00421D84" w:rsidRDefault="00A027D8" w:rsidP="00BE28D4">
            <w:pPr>
              <w:pStyle w:val="tabletext11"/>
              <w:suppressAutoHyphens/>
              <w:jc w:val="center"/>
              <w:rPr>
                <w:del w:id="34921" w:author="Author"/>
              </w:rPr>
            </w:pPr>
            <w:del w:id="34922" w:author="Author">
              <w:r w:rsidRPr="00CB7B1C" w:rsidDel="00421D84">
                <w:rPr>
                  <w:b/>
                </w:rPr>
                <w:delText>Factor</w:delText>
              </w:r>
              <w:r w:rsidRPr="00CB7B1C" w:rsidDel="00421D84">
                <w:br/>
                <w:delText>Code</w:delText>
              </w:r>
            </w:del>
          </w:p>
        </w:tc>
        <w:tc>
          <w:tcPr>
            <w:tcW w:w="946" w:type="dxa"/>
            <w:tcBorders>
              <w:top w:val="single" w:sz="6" w:space="0" w:color="auto"/>
              <w:left w:val="single" w:sz="6" w:space="0" w:color="auto"/>
              <w:bottom w:val="single" w:sz="6" w:space="0" w:color="auto"/>
              <w:right w:val="single" w:sz="6" w:space="0" w:color="auto"/>
            </w:tcBorders>
          </w:tcPr>
          <w:p w14:paraId="3C0D2867" w14:textId="77777777" w:rsidR="00A027D8" w:rsidRPr="00CB7B1C" w:rsidDel="00421D84" w:rsidRDefault="00A027D8" w:rsidP="00BE28D4">
            <w:pPr>
              <w:pStyle w:val="tabletext11"/>
              <w:suppressAutoHyphens/>
              <w:jc w:val="center"/>
              <w:rPr>
                <w:del w:id="34923" w:author="Author"/>
              </w:rPr>
            </w:pPr>
            <w:del w:id="34924" w:author="Author">
              <w:r w:rsidRPr="00CB7B1C" w:rsidDel="00421D84">
                <w:rPr>
                  <w:b/>
                </w:rPr>
                <w:delText>1.00</w:delText>
              </w:r>
              <w:r w:rsidRPr="00CB7B1C" w:rsidDel="00421D84">
                <w:br/>
                <w:delText>4111</w:delText>
              </w:r>
            </w:del>
          </w:p>
        </w:tc>
        <w:tc>
          <w:tcPr>
            <w:tcW w:w="946" w:type="dxa"/>
            <w:tcBorders>
              <w:top w:val="single" w:sz="6" w:space="0" w:color="auto"/>
              <w:left w:val="single" w:sz="6" w:space="0" w:color="auto"/>
              <w:bottom w:val="single" w:sz="6" w:space="0" w:color="auto"/>
              <w:right w:val="single" w:sz="6" w:space="0" w:color="auto"/>
            </w:tcBorders>
          </w:tcPr>
          <w:p w14:paraId="5FD3D155" w14:textId="77777777" w:rsidR="00A027D8" w:rsidRPr="00CB7B1C" w:rsidDel="00421D84" w:rsidRDefault="00A027D8" w:rsidP="00BE28D4">
            <w:pPr>
              <w:pStyle w:val="tabletext11"/>
              <w:suppressAutoHyphens/>
              <w:jc w:val="center"/>
              <w:rPr>
                <w:del w:id="34925" w:author="Author"/>
              </w:rPr>
            </w:pPr>
            <w:del w:id="34926" w:author="Author">
              <w:r w:rsidRPr="00CB7B1C" w:rsidDel="00421D84">
                <w:rPr>
                  <w:b/>
                </w:rPr>
                <w:delText>1.05</w:delText>
              </w:r>
              <w:r w:rsidRPr="00CB7B1C" w:rsidDel="00421D84">
                <w:br/>
                <w:delText>4112</w:delText>
              </w:r>
            </w:del>
          </w:p>
        </w:tc>
        <w:tc>
          <w:tcPr>
            <w:tcW w:w="946" w:type="dxa"/>
            <w:tcBorders>
              <w:top w:val="single" w:sz="6" w:space="0" w:color="auto"/>
              <w:left w:val="single" w:sz="6" w:space="0" w:color="auto"/>
              <w:bottom w:val="single" w:sz="6" w:space="0" w:color="auto"/>
              <w:right w:val="single" w:sz="6" w:space="0" w:color="auto"/>
            </w:tcBorders>
          </w:tcPr>
          <w:p w14:paraId="5C128285" w14:textId="77777777" w:rsidR="00A027D8" w:rsidRPr="00CB7B1C" w:rsidDel="00421D84" w:rsidRDefault="00A027D8" w:rsidP="00BE28D4">
            <w:pPr>
              <w:pStyle w:val="tabletext11"/>
              <w:suppressAutoHyphens/>
              <w:jc w:val="center"/>
              <w:rPr>
                <w:del w:id="34927" w:author="Author"/>
              </w:rPr>
            </w:pPr>
            <w:del w:id="34928" w:author="Author">
              <w:r w:rsidRPr="00CB7B1C" w:rsidDel="00421D84">
                <w:rPr>
                  <w:b/>
                </w:rPr>
                <w:delText>1.10</w:delText>
              </w:r>
              <w:r w:rsidRPr="00CB7B1C" w:rsidDel="00421D84">
                <w:br/>
                <w:delText>4113</w:delText>
              </w:r>
            </w:del>
          </w:p>
        </w:tc>
        <w:tc>
          <w:tcPr>
            <w:tcW w:w="948" w:type="dxa"/>
            <w:tcBorders>
              <w:top w:val="single" w:sz="6" w:space="0" w:color="auto"/>
              <w:left w:val="single" w:sz="6" w:space="0" w:color="auto"/>
              <w:bottom w:val="single" w:sz="6" w:space="0" w:color="auto"/>
              <w:right w:val="single" w:sz="6" w:space="0" w:color="auto"/>
            </w:tcBorders>
          </w:tcPr>
          <w:p w14:paraId="4D25FD96" w14:textId="77777777" w:rsidR="00A027D8" w:rsidRPr="00CB7B1C" w:rsidDel="00421D84" w:rsidRDefault="00A027D8" w:rsidP="00BE28D4">
            <w:pPr>
              <w:pStyle w:val="tabletext11"/>
              <w:suppressAutoHyphens/>
              <w:jc w:val="center"/>
              <w:rPr>
                <w:del w:id="34929" w:author="Author"/>
              </w:rPr>
            </w:pPr>
            <w:del w:id="34930" w:author="Author">
              <w:r w:rsidRPr="00CB7B1C" w:rsidDel="00421D84">
                <w:rPr>
                  <w:b/>
                </w:rPr>
                <w:delText>1.50</w:delText>
              </w:r>
              <w:r w:rsidRPr="00CB7B1C" w:rsidDel="00421D84">
                <w:br/>
                <w:delText>4114</w:delText>
              </w:r>
            </w:del>
          </w:p>
        </w:tc>
        <w:tc>
          <w:tcPr>
            <w:tcW w:w="946" w:type="dxa"/>
            <w:tcBorders>
              <w:top w:val="single" w:sz="6" w:space="0" w:color="auto"/>
              <w:left w:val="single" w:sz="6" w:space="0" w:color="auto"/>
              <w:bottom w:val="single" w:sz="6" w:space="0" w:color="auto"/>
              <w:right w:val="single" w:sz="6" w:space="0" w:color="auto"/>
            </w:tcBorders>
          </w:tcPr>
          <w:p w14:paraId="457E3218" w14:textId="77777777" w:rsidR="00A027D8" w:rsidRPr="00CB7B1C" w:rsidDel="00421D84" w:rsidRDefault="00A027D8" w:rsidP="00BE28D4">
            <w:pPr>
              <w:pStyle w:val="tabletext11"/>
              <w:suppressAutoHyphens/>
              <w:jc w:val="center"/>
              <w:rPr>
                <w:del w:id="34931" w:author="Author"/>
              </w:rPr>
            </w:pPr>
            <w:del w:id="34932" w:author="Author">
              <w:r w:rsidRPr="00CB7B1C" w:rsidDel="00421D84">
                <w:rPr>
                  <w:b/>
                </w:rPr>
                <w:delText>0.50</w:delText>
              </w:r>
              <w:r w:rsidRPr="00CB7B1C" w:rsidDel="00421D84">
                <w:br/>
                <w:delText>4111</w:delText>
              </w:r>
            </w:del>
          </w:p>
        </w:tc>
        <w:tc>
          <w:tcPr>
            <w:tcW w:w="946" w:type="dxa"/>
            <w:tcBorders>
              <w:top w:val="single" w:sz="6" w:space="0" w:color="auto"/>
              <w:left w:val="single" w:sz="6" w:space="0" w:color="auto"/>
              <w:bottom w:val="single" w:sz="6" w:space="0" w:color="auto"/>
              <w:right w:val="single" w:sz="6" w:space="0" w:color="auto"/>
            </w:tcBorders>
          </w:tcPr>
          <w:p w14:paraId="15548AF4" w14:textId="77777777" w:rsidR="00A027D8" w:rsidRPr="00CB7B1C" w:rsidDel="00421D84" w:rsidRDefault="00A027D8" w:rsidP="00BE28D4">
            <w:pPr>
              <w:pStyle w:val="tabletext11"/>
              <w:suppressAutoHyphens/>
              <w:jc w:val="center"/>
              <w:rPr>
                <w:del w:id="34933" w:author="Author"/>
              </w:rPr>
            </w:pPr>
            <w:del w:id="34934" w:author="Author">
              <w:r w:rsidRPr="00CB7B1C" w:rsidDel="00421D84">
                <w:rPr>
                  <w:b/>
                </w:rPr>
                <w:delText>0.45</w:delText>
              </w:r>
              <w:r w:rsidRPr="00CB7B1C" w:rsidDel="00421D84">
                <w:br/>
                <w:delText>4112</w:delText>
              </w:r>
            </w:del>
          </w:p>
        </w:tc>
        <w:tc>
          <w:tcPr>
            <w:tcW w:w="946" w:type="dxa"/>
            <w:tcBorders>
              <w:top w:val="single" w:sz="6" w:space="0" w:color="auto"/>
              <w:left w:val="single" w:sz="6" w:space="0" w:color="auto"/>
              <w:bottom w:val="single" w:sz="6" w:space="0" w:color="auto"/>
              <w:right w:val="single" w:sz="6" w:space="0" w:color="auto"/>
            </w:tcBorders>
          </w:tcPr>
          <w:p w14:paraId="67636A03" w14:textId="77777777" w:rsidR="00A027D8" w:rsidRPr="00CB7B1C" w:rsidDel="00421D84" w:rsidRDefault="00A027D8" w:rsidP="00BE28D4">
            <w:pPr>
              <w:pStyle w:val="tabletext11"/>
              <w:suppressAutoHyphens/>
              <w:jc w:val="center"/>
              <w:rPr>
                <w:del w:id="34935" w:author="Author"/>
              </w:rPr>
            </w:pPr>
            <w:del w:id="34936" w:author="Author">
              <w:r w:rsidRPr="00CB7B1C" w:rsidDel="00421D84">
                <w:rPr>
                  <w:b/>
                </w:rPr>
                <w:delText>0.40</w:delText>
              </w:r>
              <w:r w:rsidRPr="00CB7B1C" w:rsidDel="00421D84">
                <w:br/>
                <w:delText>4113</w:delText>
              </w:r>
            </w:del>
          </w:p>
        </w:tc>
        <w:tc>
          <w:tcPr>
            <w:tcW w:w="948" w:type="dxa"/>
            <w:tcBorders>
              <w:top w:val="single" w:sz="6" w:space="0" w:color="auto"/>
              <w:left w:val="single" w:sz="6" w:space="0" w:color="auto"/>
              <w:bottom w:val="single" w:sz="6" w:space="0" w:color="auto"/>
              <w:right w:val="single" w:sz="6" w:space="0" w:color="auto"/>
            </w:tcBorders>
          </w:tcPr>
          <w:p w14:paraId="6BE6D7D8" w14:textId="77777777" w:rsidR="00A027D8" w:rsidRPr="00CB7B1C" w:rsidDel="00421D84" w:rsidRDefault="00A027D8" w:rsidP="00BE28D4">
            <w:pPr>
              <w:pStyle w:val="tabletext11"/>
              <w:suppressAutoHyphens/>
              <w:jc w:val="center"/>
              <w:rPr>
                <w:del w:id="34937" w:author="Author"/>
              </w:rPr>
            </w:pPr>
            <w:del w:id="34938" w:author="Author">
              <w:r w:rsidRPr="00CB7B1C" w:rsidDel="00421D84">
                <w:rPr>
                  <w:b/>
                </w:rPr>
                <w:delText>0.35</w:delText>
              </w:r>
              <w:r w:rsidRPr="00CB7B1C" w:rsidDel="00421D84">
                <w:br/>
                <w:delText>4114</w:delText>
              </w:r>
            </w:del>
          </w:p>
        </w:tc>
      </w:tr>
      <w:tr w:rsidR="00A027D8" w:rsidRPr="00CB7B1C" w:rsidDel="00421D84" w14:paraId="2B0A778F" w14:textId="77777777" w:rsidTr="002F1572">
        <w:trPr>
          <w:cantSplit/>
          <w:trHeight w:val="190"/>
          <w:del w:id="34939" w:author="Author"/>
        </w:trPr>
        <w:tc>
          <w:tcPr>
            <w:tcW w:w="200" w:type="dxa"/>
            <w:tcBorders>
              <w:top w:val="nil"/>
              <w:left w:val="nil"/>
              <w:bottom w:val="nil"/>
              <w:right w:val="nil"/>
            </w:tcBorders>
          </w:tcPr>
          <w:p w14:paraId="411FF4CE" w14:textId="77777777" w:rsidR="00A027D8" w:rsidRPr="00CB7B1C" w:rsidDel="00421D84" w:rsidRDefault="00A027D8" w:rsidP="00BE28D4">
            <w:pPr>
              <w:pStyle w:val="tabletext11"/>
              <w:suppressAutoHyphens/>
              <w:rPr>
                <w:del w:id="34940" w:author="Author"/>
              </w:rPr>
            </w:pPr>
          </w:p>
        </w:tc>
        <w:tc>
          <w:tcPr>
            <w:tcW w:w="1810" w:type="dxa"/>
            <w:tcBorders>
              <w:top w:val="single" w:sz="6" w:space="0" w:color="auto"/>
              <w:left w:val="single" w:sz="6" w:space="0" w:color="auto"/>
              <w:bottom w:val="single" w:sz="6" w:space="0" w:color="auto"/>
              <w:right w:val="single" w:sz="6" w:space="0" w:color="auto"/>
            </w:tcBorders>
          </w:tcPr>
          <w:p w14:paraId="01FF5E41" w14:textId="77777777" w:rsidR="00A027D8" w:rsidRPr="00CB7B1C" w:rsidDel="00421D84" w:rsidRDefault="00A027D8" w:rsidP="00BE28D4">
            <w:pPr>
              <w:pStyle w:val="tabletext11"/>
              <w:suppressAutoHyphens/>
              <w:rPr>
                <w:del w:id="34941" w:author="Author"/>
              </w:rPr>
            </w:pPr>
            <w:del w:id="34942" w:author="Author">
              <w:r w:rsidRPr="00CB7B1C" w:rsidDel="00421D84">
                <w:delText>All Other</w:delText>
              </w:r>
            </w:del>
          </w:p>
        </w:tc>
        <w:tc>
          <w:tcPr>
            <w:tcW w:w="700" w:type="dxa"/>
            <w:tcBorders>
              <w:top w:val="single" w:sz="6" w:space="0" w:color="auto"/>
              <w:left w:val="single" w:sz="6" w:space="0" w:color="auto"/>
              <w:bottom w:val="single" w:sz="6" w:space="0" w:color="auto"/>
              <w:right w:val="single" w:sz="6" w:space="0" w:color="auto"/>
            </w:tcBorders>
          </w:tcPr>
          <w:p w14:paraId="3CCF87CE" w14:textId="77777777" w:rsidR="00A027D8" w:rsidRPr="00CB7B1C" w:rsidDel="00421D84" w:rsidRDefault="00A027D8" w:rsidP="00BE28D4">
            <w:pPr>
              <w:pStyle w:val="tabletext11"/>
              <w:suppressAutoHyphens/>
              <w:jc w:val="center"/>
              <w:rPr>
                <w:del w:id="34943" w:author="Author"/>
              </w:rPr>
            </w:pPr>
            <w:del w:id="34944" w:author="Author">
              <w:r w:rsidRPr="00CB7B1C" w:rsidDel="00421D84">
                <w:rPr>
                  <w:b/>
                </w:rPr>
                <w:delText>Factor</w:delText>
              </w:r>
              <w:r w:rsidRPr="00CB7B1C" w:rsidDel="00421D84">
                <w:br/>
                <w:delText>Code</w:delText>
              </w:r>
            </w:del>
          </w:p>
        </w:tc>
        <w:tc>
          <w:tcPr>
            <w:tcW w:w="946" w:type="dxa"/>
            <w:tcBorders>
              <w:top w:val="single" w:sz="6" w:space="0" w:color="auto"/>
              <w:left w:val="single" w:sz="6" w:space="0" w:color="auto"/>
              <w:bottom w:val="single" w:sz="6" w:space="0" w:color="auto"/>
              <w:right w:val="single" w:sz="6" w:space="0" w:color="auto"/>
            </w:tcBorders>
          </w:tcPr>
          <w:p w14:paraId="0099B96B" w14:textId="77777777" w:rsidR="00A027D8" w:rsidRPr="00CB7B1C" w:rsidDel="00421D84" w:rsidRDefault="00A027D8" w:rsidP="00BE28D4">
            <w:pPr>
              <w:pStyle w:val="tabletext11"/>
              <w:suppressAutoHyphens/>
              <w:jc w:val="center"/>
              <w:rPr>
                <w:del w:id="34945" w:author="Author"/>
              </w:rPr>
            </w:pPr>
            <w:del w:id="34946" w:author="Author">
              <w:r w:rsidRPr="00CB7B1C" w:rsidDel="00421D84">
                <w:rPr>
                  <w:b/>
                </w:rPr>
                <w:delText>1.10</w:delText>
              </w:r>
              <w:r w:rsidRPr="00CB7B1C" w:rsidDel="00421D84">
                <w:br/>
                <w:delText>4121</w:delText>
              </w:r>
            </w:del>
          </w:p>
        </w:tc>
        <w:tc>
          <w:tcPr>
            <w:tcW w:w="946" w:type="dxa"/>
            <w:tcBorders>
              <w:top w:val="single" w:sz="6" w:space="0" w:color="auto"/>
              <w:left w:val="single" w:sz="6" w:space="0" w:color="auto"/>
              <w:bottom w:val="single" w:sz="6" w:space="0" w:color="auto"/>
              <w:right w:val="single" w:sz="6" w:space="0" w:color="auto"/>
            </w:tcBorders>
          </w:tcPr>
          <w:p w14:paraId="246ADE3E" w14:textId="77777777" w:rsidR="00A027D8" w:rsidRPr="00CB7B1C" w:rsidDel="00421D84" w:rsidRDefault="00A027D8" w:rsidP="00BE28D4">
            <w:pPr>
              <w:pStyle w:val="tabletext11"/>
              <w:suppressAutoHyphens/>
              <w:jc w:val="center"/>
              <w:rPr>
                <w:del w:id="34947" w:author="Author"/>
              </w:rPr>
            </w:pPr>
            <w:del w:id="34948" w:author="Author">
              <w:r w:rsidRPr="00CB7B1C" w:rsidDel="00421D84">
                <w:rPr>
                  <w:b/>
                </w:rPr>
                <w:delText>1.15</w:delText>
              </w:r>
              <w:r w:rsidRPr="00CB7B1C" w:rsidDel="00421D84">
                <w:br/>
                <w:delText>4122</w:delText>
              </w:r>
            </w:del>
          </w:p>
        </w:tc>
        <w:tc>
          <w:tcPr>
            <w:tcW w:w="946" w:type="dxa"/>
            <w:tcBorders>
              <w:top w:val="single" w:sz="6" w:space="0" w:color="auto"/>
              <w:left w:val="single" w:sz="6" w:space="0" w:color="auto"/>
              <w:bottom w:val="single" w:sz="6" w:space="0" w:color="auto"/>
              <w:right w:val="single" w:sz="6" w:space="0" w:color="auto"/>
            </w:tcBorders>
          </w:tcPr>
          <w:p w14:paraId="32DCB5FC" w14:textId="77777777" w:rsidR="00A027D8" w:rsidRPr="00CB7B1C" w:rsidDel="00421D84" w:rsidRDefault="00A027D8" w:rsidP="00BE28D4">
            <w:pPr>
              <w:pStyle w:val="tabletext11"/>
              <w:suppressAutoHyphens/>
              <w:jc w:val="center"/>
              <w:rPr>
                <w:del w:id="34949" w:author="Author"/>
              </w:rPr>
            </w:pPr>
            <w:del w:id="34950" w:author="Author">
              <w:r w:rsidRPr="00CB7B1C" w:rsidDel="00421D84">
                <w:rPr>
                  <w:b/>
                </w:rPr>
                <w:delText>1.35</w:delText>
              </w:r>
              <w:r w:rsidRPr="00CB7B1C" w:rsidDel="00421D84">
                <w:br/>
                <w:delText>4123</w:delText>
              </w:r>
            </w:del>
          </w:p>
        </w:tc>
        <w:tc>
          <w:tcPr>
            <w:tcW w:w="948" w:type="dxa"/>
            <w:tcBorders>
              <w:top w:val="single" w:sz="6" w:space="0" w:color="auto"/>
              <w:left w:val="single" w:sz="6" w:space="0" w:color="auto"/>
              <w:bottom w:val="single" w:sz="6" w:space="0" w:color="auto"/>
              <w:right w:val="single" w:sz="6" w:space="0" w:color="auto"/>
            </w:tcBorders>
          </w:tcPr>
          <w:p w14:paraId="583E5222" w14:textId="77777777" w:rsidR="00A027D8" w:rsidRPr="00CB7B1C" w:rsidDel="00421D84" w:rsidRDefault="00A027D8" w:rsidP="00BE28D4">
            <w:pPr>
              <w:pStyle w:val="tabletext11"/>
              <w:suppressAutoHyphens/>
              <w:jc w:val="center"/>
              <w:rPr>
                <w:del w:id="34951" w:author="Author"/>
              </w:rPr>
            </w:pPr>
            <w:del w:id="34952" w:author="Author">
              <w:r w:rsidRPr="00CB7B1C" w:rsidDel="00421D84">
                <w:rPr>
                  <w:b/>
                </w:rPr>
                <w:delText xml:space="preserve">1.75 </w:delText>
              </w:r>
              <w:r w:rsidRPr="00CB7B1C" w:rsidDel="00421D84">
                <w:br/>
                <w:delText>4124</w:delText>
              </w:r>
            </w:del>
          </w:p>
        </w:tc>
        <w:tc>
          <w:tcPr>
            <w:tcW w:w="946" w:type="dxa"/>
            <w:tcBorders>
              <w:top w:val="single" w:sz="6" w:space="0" w:color="auto"/>
              <w:left w:val="single" w:sz="6" w:space="0" w:color="auto"/>
              <w:bottom w:val="single" w:sz="6" w:space="0" w:color="auto"/>
              <w:right w:val="single" w:sz="6" w:space="0" w:color="auto"/>
            </w:tcBorders>
          </w:tcPr>
          <w:p w14:paraId="69E1D2C7" w14:textId="77777777" w:rsidR="00A027D8" w:rsidRPr="00CB7B1C" w:rsidDel="00421D84" w:rsidRDefault="00A027D8" w:rsidP="00BE28D4">
            <w:pPr>
              <w:pStyle w:val="tabletext11"/>
              <w:suppressAutoHyphens/>
              <w:jc w:val="center"/>
              <w:rPr>
                <w:del w:id="34953" w:author="Author"/>
              </w:rPr>
            </w:pPr>
            <w:del w:id="34954" w:author="Author">
              <w:r w:rsidRPr="00CB7B1C" w:rsidDel="00421D84">
                <w:rPr>
                  <w:b/>
                </w:rPr>
                <w:delText>0.65</w:delText>
              </w:r>
              <w:r w:rsidRPr="00CB7B1C" w:rsidDel="00421D84">
                <w:br/>
                <w:delText>4121</w:delText>
              </w:r>
            </w:del>
          </w:p>
        </w:tc>
        <w:tc>
          <w:tcPr>
            <w:tcW w:w="946" w:type="dxa"/>
            <w:tcBorders>
              <w:top w:val="single" w:sz="6" w:space="0" w:color="auto"/>
              <w:left w:val="single" w:sz="6" w:space="0" w:color="auto"/>
              <w:bottom w:val="single" w:sz="6" w:space="0" w:color="auto"/>
              <w:right w:val="single" w:sz="6" w:space="0" w:color="auto"/>
            </w:tcBorders>
          </w:tcPr>
          <w:p w14:paraId="17601E85" w14:textId="77777777" w:rsidR="00A027D8" w:rsidRPr="00CB7B1C" w:rsidDel="00421D84" w:rsidRDefault="00A027D8" w:rsidP="00BE28D4">
            <w:pPr>
              <w:pStyle w:val="tabletext11"/>
              <w:suppressAutoHyphens/>
              <w:jc w:val="center"/>
              <w:rPr>
                <w:del w:id="34955" w:author="Author"/>
              </w:rPr>
            </w:pPr>
            <w:del w:id="34956" w:author="Author">
              <w:r w:rsidRPr="00CB7B1C" w:rsidDel="00421D84">
                <w:rPr>
                  <w:b/>
                </w:rPr>
                <w:delText>0.55</w:delText>
              </w:r>
              <w:r w:rsidRPr="00CB7B1C" w:rsidDel="00421D84">
                <w:br/>
                <w:delText>4122</w:delText>
              </w:r>
            </w:del>
          </w:p>
        </w:tc>
        <w:tc>
          <w:tcPr>
            <w:tcW w:w="946" w:type="dxa"/>
            <w:tcBorders>
              <w:top w:val="single" w:sz="6" w:space="0" w:color="auto"/>
              <w:left w:val="single" w:sz="6" w:space="0" w:color="auto"/>
              <w:bottom w:val="single" w:sz="6" w:space="0" w:color="auto"/>
              <w:right w:val="single" w:sz="6" w:space="0" w:color="auto"/>
            </w:tcBorders>
          </w:tcPr>
          <w:p w14:paraId="5D7FA251" w14:textId="77777777" w:rsidR="00A027D8" w:rsidRPr="00CB7B1C" w:rsidDel="00421D84" w:rsidRDefault="00A027D8" w:rsidP="00BE28D4">
            <w:pPr>
              <w:pStyle w:val="tabletext11"/>
              <w:suppressAutoHyphens/>
              <w:jc w:val="center"/>
              <w:rPr>
                <w:del w:id="34957" w:author="Author"/>
              </w:rPr>
            </w:pPr>
            <w:del w:id="34958" w:author="Author">
              <w:r w:rsidRPr="00CB7B1C" w:rsidDel="00421D84">
                <w:rPr>
                  <w:b/>
                </w:rPr>
                <w:delText>0.50</w:delText>
              </w:r>
              <w:r w:rsidRPr="00CB7B1C" w:rsidDel="00421D84">
                <w:br/>
                <w:delText>4123</w:delText>
              </w:r>
            </w:del>
          </w:p>
        </w:tc>
        <w:tc>
          <w:tcPr>
            <w:tcW w:w="948" w:type="dxa"/>
            <w:tcBorders>
              <w:top w:val="single" w:sz="6" w:space="0" w:color="auto"/>
              <w:left w:val="single" w:sz="6" w:space="0" w:color="auto"/>
              <w:bottom w:val="single" w:sz="6" w:space="0" w:color="auto"/>
              <w:right w:val="single" w:sz="6" w:space="0" w:color="auto"/>
            </w:tcBorders>
          </w:tcPr>
          <w:p w14:paraId="0482DAA4" w14:textId="77777777" w:rsidR="00A027D8" w:rsidRPr="00CB7B1C" w:rsidDel="00421D84" w:rsidRDefault="00A027D8" w:rsidP="00BE28D4">
            <w:pPr>
              <w:pStyle w:val="tabletext11"/>
              <w:suppressAutoHyphens/>
              <w:jc w:val="center"/>
              <w:rPr>
                <w:del w:id="34959" w:author="Author"/>
              </w:rPr>
            </w:pPr>
            <w:del w:id="34960" w:author="Author">
              <w:r w:rsidRPr="00CB7B1C" w:rsidDel="00421D84">
                <w:rPr>
                  <w:b/>
                </w:rPr>
                <w:delText>0.45</w:delText>
              </w:r>
              <w:r w:rsidRPr="00CB7B1C" w:rsidDel="00421D84">
                <w:br/>
                <w:delText>4124</w:delText>
              </w:r>
            </w:del>
          </w:p>
        </w:tc>
      </w:tr>
    </w:tbl>
    <w:p w14:paraId="4B996258" w14:textId="77777777" w:rsidR="00A027D8" w:rsidRPr="00CB7B1C" w:rsidDel="00421D84" w:rsidRDefault="00A027D8" w:rsidP="00BE28D4">
      <w:pPr>
        <w:pStyle w:val="tablecaption"/>
        <w:suppressAutoHyphens/>
        <w:rPr>
          <w:del w:id="34961" w:author="Author"/>
        </w:rPr>
      </w:pPr>
      <w:del w:id="34962" w:author="Author">
        <w:r w:rsidRPr="00CB7B1C" w:rsidDel="00421D84">
          <w:delText>Table 40.D.3.b. Van Pools</w:delText>
        </w:r>
      </w:del>
    </w:p>
    <w:p w14:paraId="565EA90D" w14:textId="77777777" w:rsidR="00A027D8" w:rsidRPr="00CB7B1C" w:rsidDel="00421D84" w:rsidRDefault="00A027D8" w:rsidP="00BE28D4">
      <w:pPr>
        <w:pStyle w:val="isonormal"/>
        <w:suppressAutoHyphens/>
        <w:rPr>
          <w:del w:id="34963" w:author="Author"/>
        </w:rPr>
      </w:pPr>
    </w:p>
    <w:p w14:paraId="088844D2" w14:textId="77777777" w:rsidR="00A027D8" w:rsidRPr="00CB7B1C" w:rsidDel="00421D84" w:rsidRDefault="00A027D8" w:rsidP="00BE28D4">
      <w:pPr>
        <w:pStyle w:val="blocktext1"/>
        <w:suppressAutoHyphens/>
        <w:rPr>
          <w:del w:id="34964" w:author="Author"/>
        </w:rPr>
      </w:pPr>
      <w:del w:id="34965" w:author="Author">
        <w:r w:rsidRPr="00CB7B1C" w:rsidDel="00421D84">
          <w:delText xml:space="preserve">Paragraph </w:delText>
        </w:r>
        <w:r w:rsidRPr="00CB7B1C" w:rsidDel="00421D84">
          <w:rPr>
            <w:b/>
            <w:color w:val="000000"/>
          </w:rPr>
          <w:delText>E.</w:delText>
        </w:r>
        <w:r w:rsidRPr="00CB7B1C" w:rsidDel="00421D84">
          <w:delText xml:space="preserve"> is replaced by the following:</w:delText>
        </w:r>
      </w:del>
    </w:p>
    <w:p w14:paraId="6EC4F1BF" w14:textId="77777777" w:rsidR="00A027D8" w:rsidRPr="00CB7B1C" w:rsidDel="00421D84" w:rsidRDefault="00A027D8" w:rsidP="00BE28D4">
      <w:pPr>
        <w:pStyle w:val="outlinehd2"/>
        <w:suppressAutoHyphens/>
        <w:rPr>
          <w:del w:id="34966" w:author="Author"/>
        </w:rPr>
      </w:pPr>
      <w:del w:id="34967" w:author="Author">
        <w:r w:rsidRPr="00CB7B1C" w:rsidDel="00421D84">
          <w:tab/>
          <w:delText>E.</w:delText>
        </w:r>
        <w:r w:rsidRPr="00CB7B1C" w:rsidDel="00421D84">
          <w:tab/>
          <w:delText>Secondary Classifications</w:delText>
        </w:r>
      </w:del>
    </w:p>
    <w:p w14:paraId="147B14D7" w14:textId="77777777" w:rsidR="00A027D8" w:rsidRPr="00CB7B1C" w:rsidDel="00421D84" w:rsidRDefault="00A027D8" w:rsidP="00BE28D4">
      <w:pPr>
        <w:pStyle w:val="blocktext3"/>
        <w:suppressAutoHyphens/>
        <w:rPr>
          <w:del w:id="34968" w:author="Author"/>
        </w:rPr>
      </w:pPr>
      <w:del w:id="34969" w:author="Author">
        <w:r w:rsidRPr="00CB7B1C" w:rsidDel="00421D84">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50DB37AC" w14:textId="77777777" w:rsidR="00A027D8" w:rsidRPr="00CB7B1C" w:rsidDel="00421D84" w:rsidRDefault="00A027D8" w:rsidP="00BE28D4">
      <w:pPr>
        <w:pStyle w:val="space4"/>
        <w:suppressAutoHyphens/>
        <w:rPr>
          <w:del w:id="349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A027D8" w:rsidRPr="00CB7B1C" w:rsidDel="00421D84" w14:paraId="090DCE7B" w14:textId="77777777" w:rsidTr="002F1572">
        <w:trPr>
          <w:cantSplit/>
          <w:trHeight w:val="190"/>
          <w:del w:id="34971" w:author="Author"/>
        </w:trPr>
        <w:tc>
          <w:tcPr>
            <w:tcW w:w="200" w:type="dxa"/>
            <w:tcBorders>
              <w:top w:val="nil"/>
              <w:left w:val="nil"/>
              <w:bottom w:val="nil"/>
              <w:right w:val="nil"/>
            </w:tcBorders>
          </w:tcPr>
          <w:p w14:paraId="04F3AAD6" w14:textId="77777777" w:rsidR="00A027D8" w:rsidRPr="00CB7B1C" w:rsidDel="00421D84" w:rsidRDefault="00A027D8" w:rsidP="00BE28D4">
            <w:pPr>
              <w:pStyle w:val="tablehead"/>
              <w:suppressAutoHyphens/>
              <w:rPr>
                <w:del w:id="34972" w:author="Author"/>
              </w:rPr>
            </w:pPr>
          </w:p>
        </w:tc>
        <w:tc>
          <w:tcPr>
            <w:tcW w:w="1810" w:type="dxa"/>
            <w:tcBorders>
              <w:top w:val="single" w:sz="6" w:space="0" w:color="auto"/>
              <w:left w:val="single" w:sz="6" w:space="0" w:color="auto"/>
              <w:bottom w:val="nil"/>
              <w:right w:val="single" w:sz="6" w:space="0" w:color="auto"/>
            </w:tcBorders>
          </w:tcPr>
          <w:p w14:paraId="12ED960F" w14:textId="77777777" w:rsidR="00A027D8" w:rsidRPr="00CB7B1C" w:rsidDel="00421D84" w:rsidRDefault="00A027D8" w:rsidP="00BE28D4">
            <w:pPr>
              <w:pStyle w:val="tablehead"/>
              <w:suppressAutoHyphens/>
              <w:rPr>
                <w:del w:id="34973" w:author="Author"/>
              </w:rPr>
            </w:pPr>
          </w:p>
        </w:tc>
        <w:tc>
          <w:tcPr>
            <w:tcW w:w="700" w:type="dxa"/>
            <w:tcBorders>
              <w:top w:val="single" w:sz="6" w:space="0" w:color="auto"/>
              <w:left w:val="single" w:sz="6" w:space="0" w:color="auto"/>
              <w:bottom w:val="nil"/>
              <w:right w:val="single" w:sz="6" w:space="0" w:color="auto"/>
            </w:tcBorders>
          </w:tcPr>
          <w:p w14:paraId="3FA26769" w14:textId="77777777" w:rsidR="00A027D8" w:rsidRPr="00CB7B1C" w:rsidDel="00421D84" w:rsidRDefault="00A027D8" w:rsidP="00BE28D4">
            <w:pPr>
              <w:pStyle w:val="tablehead"/>
              <w:suppressAutoHyphens/>
              <w:rPr>
                <w:del w:id="3497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465F631" w14:textId="77777777" w:rsidR="00A027D8" w:rsidRPr="00CB7B1C" w:rsidDel="00421D84" w:rsidRDefault="00A027D8" w:rsidP="00BE28D4">
            <w:pPr>
              <w:pStyle w:val="tablehead"/>
              <w:suppressAutoHyphens/>
              <w:rPr>
                <w:del w:id="34975" w:author="Author"/>
              </w:rPr>
            </w:pPr>
            <w:del w:id="34976" w:author="Author">
              <w:r w:rsidRPr="00CB7B1C" w:rsidDel="00421D84">
                <w:delText>Liability</w:delText>
              </w:r>
            </w:del>
          </w:p>
        </w:tc>
        <w:tc>
          <w:tcPr>
            <w:tcW w:w="3786" w:type="dxa"/>
            <w:gridSpan w:val="4"/>
            <w:tcBorders>
              <w:top w:val="single" w:sz="6" w:space="0" w:color="auto"/>
              <w:left w:val="single" w:sz="6" w:space="0" w:color="auto"/>
              <w:bottom w:val="nil"/>
              <w:right w:val="single" w:sz="6" w:space="0" w:color="auto"/>
            </w:tcBorders>
          </w:tcPr>
          <w:p w14:paraId="66A2A7D7" w14:textId="77777777" w:rsidR="00A027D8" w:rsidRPr="00CB7B1C" w:rsidDel="00421D84" w:rsidRDefault="00A027D8" w:rsidP="00BE28D4">
            <w:pPr>
              <w:pStyle w:val="tablehead"/>
              <w:suppressAutoHyphens/>
              <w:rPr>
                <w:del w:id="34977" w:author="Author"/>
              </w:rPr>
            </w:pPr>
            <w:del w:id="34978" w:author="Author">
              <w:r w:rsidRPr="00CB7B1C" w:rsidDel="00421D84">
                <w:delText>Physical Damage Factor</w:delText>
              </w:r>
            </w:del>
          </w:p>
        </w:tc>
      </w:tr>
      <w:tr w:rsidR="00A027D8" w:rsidRPr="00CB7B1C" w:rsidDel="00421D84" w14:paraId="3DAD1039" w14:textId="77777777" w:rsidTr="002F1572">
        <w:trPr>
          <w:cantSplit/>
          <w:trHeight w:val="190"/>
          <w:del w:id="34979" w:author="Author"/>
        </w:trPr>
        <w:tc>
          <w:tcPr>
            <w:tcW w:w="200" w:type="dxa"/>
            <w:tcBorders>
              <w:top w:val="nil"/>
              <w:left w:val="nil"/>
              <w:bottom w:val="nil"/>
              <w:right w:val="nil"/>
            </w:tcBorders>
          </w:tcPr>
          <w:p w14:paraId="71B70352" w14:textId="77777777" w:rsidR="00A027D8" w:rsidRPr="00CB7B1C" w:rsidDel="00421D84" w:rsidRDefault="00A027D8" w:rsidP="00BE28D4">
            <w:pPr>
              <w:pStyle w:val="tablehead"/>
              <w:suppressAutoHyphens/>
              <w:rPr>
                <w:del w:id="34980" w:author="Author"/>
              </w:rPr>
            </w:pPr>
          </w:p>
        </w:tc>
        <w:tc>
          <w:tcPr>
            <w:tcW w:w="1810" w:type="dxa"/>
            <w:tcBorders>
              <w:top w:val="nil"/>
              <w:left w:val="single" w:sz="6" w:space="0" w:color="auto"/>
              <w:bottom w:val="nil"/>
              <w:right w:val="single" w:sz="6" w:space="0" w:color="auto"/>
            </w:tcBorders>
          </w:tcPr>
          <w:p w14:paraId="15075B4D" w14:textId="77777777" w:rsidR="00A027D8" w:rsidRPr="00CB7B1C" w:rsidDel="00421D84" w:rsidRDefault="00A027D8" w:rsidP="00BE28D4">
            <w:pPr>
              <w:pStyle w:val="tablehead"/>
              <w:suppressAutoHyphens/>
              <w:rPr>
                <w:del w:id="34981" w:author="Author"/>
              </w:rPr>
            </w:pPr>
            <w:del w:id="34982" w:author="Author">
              <w:r w:rsidRPr="00CB7B1C" w:rsidDel="00421D84">
                <w:delText>Categories</w:delText>
              </w:r>
            </w:del>
          </w:p>
        </w:tc>
        <w:tc>
          <w:tcPr>
            <w:tcW w:w="700" w:type="dxa"/>
            <w:tcBorders>
              <w:top w:val="nil"/>
              <w:left w:val="single" w:sz="6" w:space="0" w:color="auto"/>
              <w:bottom w:val="nil"/>
              <w:right w:val="single" w:sz="6" w:space="0" w:color="auto"/>
            </w:tcBorders>
          </w:tcPr>
          <w:p w14:paraId="56464BD9" w14:textId="77777777" w:rsidR="00A027D8" w:rsidRPr="00CB7B1C" w:rsidDel="00421D84" w:rsidRDefault="00A027D8" w:rsidP="00BE28D4">
            <w:pPr>
              <w:pStyle w:val="tablehead"/>
              <w:suppressAutoHyphens/>
              <w:rPr>
                <w:del w:id="3498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1D8AA7B" w14:textId="77777777" w:rsidR="00A027D8" w:rsidRPr="00CB7B1C" w:rsidDel="00421D84" w:rsidRDefault="00A027D8" w:rsidP="00BE28D4">
            <w:pPr>
              <w:pStyle w:val="tablehead"/>
              <w:suppressAutoHyphens/>
              <w:rPr>
                <w:del w:id="34984" w:author="Author"/>
              </w:rPr>
            </w:pPr>
            <w:del w:id="34985" w:author="Author">
              <w:r w:rsidRPr="00CB7B1C" w:rsidDel="00421D84">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50112B0A" w14:textId="77777777" w:rsidR="00A027D8" w:rsidRPr="00CB7B1C" w:rsidDel="00421D84" w:rsidRDefault="00A027D8" w:rsidP="00BE28D4">
            <w:pPr>
              <w:pStyle w:val="tablehead"/>
              <w:suppressAutoHyphens/>
              <w:rPr>
                <w:del w:id="34986" w:author="Author"/>
              </w:rPr>
            </w:pPr>
            <w:del w:id="34987" w:author="Author">
              <w:r w:rsidRPr="00CB7B1C" w:rsidDel="00421D84">
                <w:delText>Seating Capacity</w:delText>
              </w:r>
            </w:del>
          </w:p>
        </w:tc>
      </w:tr>
      <w:tr w:rsidR="00A027D8" w:rsidRPr="00CB7B1C" w:rsidDel="00421D84" w14:paraId="66678789" w14:textId="77777777" w:rsidTr="002F1572">
        <w:trPr>
          <w:cantSplit/>
          <w:trHeight w:val="190"/>
          <w:del w:id="34988" w:author="Author"/>
        </w:trPr>
        <w:tc>
          <w:tcPr>
            <w:tcW w:w="200" w:type="dxa"/>
            <w:tcBorders>
              <w:top w:val="nil"/>
              <w:left w:val="nil"/>
              <w:bottom w:val="nil"/>
              <w:right w:val="nil"/>
            </w:tcBorders>
          </w:tcPr>
          <w:p w14:paraId="335442A2" w14:textId="77777777" w:rsidR="00A027D8" w:rsidRPr="00CB7B1C" w:rsidDel="00421D84" w:rsidRDefault="00A027D8" w:rsidP="00BE28D4">
            <w:pPr>
              <w:pStyle w:val="tablehead"/>
              <w:suppressAutoHyphens/>
              <w:rPr>
                <w:del w:id="34989" w:author="Author"/>
              </w:rPr>
            </w:pPr>
          </w:p>
        </w:tc>
        <w:tc>
          <w:tcPr>
            <w:tcW w:w="1810" w:type="dxa"/>
            <w:tcBorders>
              <w:top w:val="nil"/>
              <w:left w:val="single" w:sz="6" w:space="0" w:color="auto"/>
              <w:bottom w:val="single" w:sz="6" w:space="0" w:color="auto"/>
              <w:right w:val="single" w:sz="6" w:space="0" w:color="auto"/>
            </w:tcBorders>
          </w:tcPr>
          <w:p w14:paraId="428D1838" w14:textId="77777777" w:rsidR="00A027D8" w:rsidRPr="00CB7B1C" w:rsidDel="00421D84" w:rsidRDefault="00A027D8" w:rsidP="00BE28D4">
            <w:pPr>
              <w:pStyle w:val="tablehead"/>
              <w:suppressAutoHyphens/>
              <w:rPr>
                <w:del w:id="34990" w:author="Author"/>
              </w:rPr>
            </w:pPr>
          </w:p>
        </w:tc>
        <w:tc>
          <w:tcPr>
            <w:tcW w:w="700" w:type="dxa"/>
            <w:tcBorders>
              <w:top w:val="nil"/>
              <w:left w:val="single" w:sz="6" w:space="0" w:color="auto"/>
              <w:bottom w:val="single" w:sz="6" w:space="0" w:color="auto"/>
              <w:right w:val="single" w:sz="6" w:space="0" w:color="auto"/>
            </w:tcBorders>
          </w:tcPr>
          <w:p w14:paraId="39E6EE3E" w14:textId="77777777" w:rsidR="00A027D8" w:rsidRPr="00CB7B1C" w:rsidDel="00421D84" w:rsidRDefault="00A027D8" w:rsidP="00BE28D4">
            <w:pPr>
              <w:pStyle w:val="tablehead"/>
              <w:suppressAutoHyphens/>
              <w:rPr>
                <w:del w:id="34991" w:author="Author"/>
              </w:rPr>
            </w:pPr>
          </w:p>
        </w:tc>
        <w:tc>
          <w:tcPr>
            <w:tcW w:w="946" w:type="dxa"/>
            <w:tcBorders>
              <w:top w:val="single" w:sz="6" w:space="0" w:color="auto"/>
              <w:left w:val="single" w:sz="6" w:space="0" w:color="auto"/>
              <w:bottom w:val="single" w:sz="6" w:space="0" w:color="auto"/>
              <w:right w:val="single" w:sz="6" w:space="0" w:color="auto"/>
            </w:tcBorders>
          </w:tcPr>
          <w:p w14:paraId="6B4E8874" w14:textId="77777777" w:rsidR="00A027D8" w:rsidRPr="00CB7B1C" w:rsidDel="00421D84" w:rsidRDefault="00A027D8" w:rsidP="00BE28D4">
            <w:pPr>
              <w:pStyle w:val="tablehead"/>
              <w:suppressAutoHyphens/>
              <w:rPr>
                <w:del w:id="34992" w:author="Author"/>
              </w:rPr>
            </w:pPr>
            <w:del w:id="34993" w:author="Author">
              <w:r w:rsidRPr="00CB7B1C" w:rsidDel="00421D84">
                <w:delText>1 – 8</w:delText>
              </w:r>
            </w:del>
          </w:p>
        </w:tc>
        <w:tc>
          <w:tcPr>
            <w:tcW w:w="946" w:type="dxa"/>
            <w:tcBorders>
              <w:top w:val="single" w:sz="6" w:space="0" w:color="auto"/>
              <w:left w:val="single" w:sz="6" w:space="0" w:color="auto"/>
              <w:bottom w:val="single" w:sz="6" w:space="0" w:color="auto"/>
              <w:right w:val="single" w:sz="6" w:space="0" w:color="auto"/>
            </w:tcBorders>
          </w:tcPr>
          <w:p w14:paraId="3ED5B25E" w14:textId="77777777" w:rsidR="00A027D8" w:rsidRPr="00CB7B1C" w:rsidDel="00421D84" w:rsidRDefault="00A027D8" w:rsidP="00BE28D4">
            <w:pPr>
              <w:pStyle w:val="tablehead"/>
              <w:suppressAutoHyphens/>
              <w:rPr>
                <w:del w:id="34994" w:author="Author"/>
              </w:rPr>
            </w:pPr>
            <w:del w:id="34995" w:author="Author">
              <w:r w:rsidRPr="00CB7B1C" w:rsidDel="00421D84">
                <w:delText>9 – 20</w:delText>
              </w:r>
            </w:del>
          </w:p>
        </w:tc>
        <w:tc>
          <w:tcPr>
            <w:tcW w:w="946" w:type="dxa"/>
            <w:tcBorders>
              <w:top w:val="single" w:sz="6" w:space="0" w:color="auto"/>
              <w:left w:val="single" w:sz="6" w:space="0" w:color="auto"/>
              <w:bottom w:val="single" w:sz="6" w:space="0" w:color="auto"/>
              <w:right w:val="single" w:sz="6" w:space="0" w:color="auto"/>
            </w:tcBorders>
          </w:tcPr>
          <w:p w14:paraId="27288D1A" w14:textId="77777777" w:rsidR="00A027D8" w:rsidRPr="00CB7B1C" w:rsidDel="00421D84" w:rsidRDefault="00A027D8" w:rsidP="00BE28D4">
            <w:pPr>
              <w:pStyle w:val="tablehead"/>
              <w:suppressAutoHyphens/>
              <w:rPr>
                <w:del w:id="34996" w:author="Author"/>
              </w:rPr>
            </w:pPr>
            <w:del w:id="34997" w:author="Author">
              <w:r w:rsidRPr="00CB7B1C" w:rsidDel="00421D84">
                <w:delText>21 – 60</w:delText>
              </w:r>
            </w:del>
          </w:p>
        </w:tc>
        <w:tc>
          <w:tcPr>
            <w:tcW w:w="948" w:type="dxa"/>
            <w:tcBorders>
              <w:top w:val="single" w:sz="6" w:space="0" w:color="auto"/>
              <w:left w:val="single" w:sz="6" w:space="0" w:color="auto"/>
              <w:bottom w:val="single" w:sz="6" w:space="0" w:color="auto"/>
              <w:right w:val="single" w:sz="6" w:space="0" w:color="auto"/>
            </w:tcBorders>
          </w:tcPr>
          <w:p w14:paraId="59B9E6D3" w14:textId="77777777" w:rsidR="00A027D8" w:rsidRPr="00CB7B1C" w:rsidDel="00421D84" w:rsidRDefault="00A027D8" w:rsidP="00BE28D4">
            <w:pPr>
              <w:pStyle w:val="tablehead"/>
              <w:suppressAutoHyphens/>
              <w:rPr>
                <w:del w:id="34998" w:author="Author"/>
              </w:rPr>
            </w:pPr>
            <w:del w:id="34999" w:author="Author">
              <w:r w:rsidRPr="00CB7B1C" w:rsidDel="00421D84">
                <w:delText>Over 60</w:delText>
              </w:r>
            </w:del>
          </w:p>
        </w:tc>
        <w:tc>
          <w:tcPr>
            <w:tcW w:w="946" w:type="dxa"/>
            <w:tcBorders>
              <w:top w:val="single" w:sz="6" w:space="0" w:color="auto"/>
              <w:left w:val="single" w:sz="6" w:space="0" w:color="auto"/>
              <w:bottom w:val="single" w:sz="6" w:space="0" w:color="auto"/>
              <w:right w:val="single" w:sz="6" w:space="0" w:color="auto"/>
            </w:tcBorders>
          </w:tcPr>
          <w:p w14:paraId="4BD91853" w14:textId="77777777" w:rsidR="00A027D8" w:rsidRPr="00CB7B1C" w:rsidDel="00421D84" w:rsidRDefault="00A027D8" w:rsidP="00BE28D4">
            <w:pPr>
              <w:pStyle w:val="tablehead"/>
              <w:suppressAutoHyphens/>
              <w:rPr>
                <w:del w:id="35000" w:author="Author"/>
              </w:rPr>
            </w:pPr>
            <w:del w:id="35001" w:author="Author">
              <w:r w:rsidRPr="00CB7B1C" w:rsidDel="00421D84">
                <w:delText>1 – 8</w:delText>
              </w:r>
            </w:del>
          </w:p>
        </w:tc>
        <w:tc>
          <w:tcPr>
            <w:tcW w:w="946" w:type="dxa"/>
            <w:tcBorders>
              <w:top w:val="single" w:sz="6" w:space="0" w:color="auto"/>
              <w:left w:val="single" w:sz="6" w:space="0" w:color="auto"/>
              <w:bottom w:val="single" w:sz="6" w:space="0" w:color="auto"/>
              <w:right w:val="single" w:sz="6" w:space="0" w:color="auto"/>
            </w:tcBorders>
          </w:tcPr>
          <w:p w14:paraId="628702AA" w14:textId="77777777" w:rsidR="00A027D8" w:rsidRPr="00CB7B1C" w:rsidDel="00421D84" w:rsidRDefault="00A027D8" w:rsidP="00BE28D4">
            <w:pPr>
              <w:pStyle w:val="tablehead"/>
              <w:suppressAutoHyphens/>
              <w:rPr>
                <w:del w:id="35002" w:author="Author"/>
              </w:rPr>
            </w:pPr>
            <w:del w:id="35003" w:author="Author">
              <w:r w:rsidRPr="00CB7B1C" w:rsidDel="00421D84">
                <w:delText>9 – 20</w:delText>
              </w:r>
            </w:del>
          </w:p>
        </w:tc>
        <w:tc>
          <w:tcPr>
            <w:tcW w:w="946" w:type="dxa"/>
            <w:tcBorders>
              <w:top w:val="single" w:sz="6" w:space="0" w:color="auto"/>
              <w:left w:val="single" w:sz="6" w:space="0" w:color="auto"/>
              <w:bottom w:val="single" w:sz="6" w:space="0" w:color="auto"/>
              <w:right w:val="single" w:sz="6" w:space="0" w:color="auto"/>
            </w:tcBorders>
          </w:tcPr>
          <w:p w14:paraId="707E1DC7" w14:textId="77777777" w:rsidR="00A027D8" w:rsidRPr="00CB7B1C" w:rsidDel="00421D84" w:rsidRDefault="00A027D8" w:rsidP="00BE28D4">
            <w:pPr>
              <w:pStyle w:val="tablehead"/>
              <w:suppressAutoHyphens/>
              <w:rPr>
                <w:del w:id="35004" w:author="Author"/>
              </w:rPr>
            </w:pPr>
            <w:del w:id="35005" w:author="Author">
              <w:r w:rsidRPr="00CB7B1C" w:rsidDel="00421D84">
                <w:delText>21 – 60</w:delText>
              </w:r>
            </w:del>
          </w:p>
        </w:tc>
        <w:tc>
          <w:tcPr>
            <w:tcW w:w="948" w:type="dxa"/>
            <w:tcBorders>
              <w:top w:val="single" w:sz="6" w:space="0" w:color="auto"/>
              <w:left w:val="single" w:sz="6" w:space="0" w:color="auto"/>
              <w:bottom w:val="single" w:sz="6" w:space="0" w:color="auto"/>
              <w:right w:val="single" w:sz="6" w:space="0" w:color="auto"/>
            </w:tcBorders>
          </w:tcPr>
          <w:p w14:paraId="31495C52" w14:textId="77777777" w:rsidR="00A027D8" w:rsidRPr="00CB7B1C" w:rsidDel="00421D84" w:rsidRDefault="00A027D8" w:rsidP="00BE28D4">
            <w:pPr>
              <w:pStyle w:val="tablehead"/>
              <w:suppressAutoHyphens/>
              <w:rPr>
                <w:del w:id="35006" w:author="Author"/>
              </w:rPr>
            </w:pPr>
            <w:del w:id="35007" w:author="Author">
              <w:r w:rsidRPr="00CB7B1C" w:rsidDel="00421D84">
                <w:delText>Over 60</w:delText>
              </w:r>
            </w:del>
          </w:p>
        </w:tc>
      </w:tr>
      <w:tr w:rsidR="00A027D8" w:rsidRPr="00CB7B1C" w:rsidDel="00421D84" w14:paraId="00813CD0" w14:textId="77777777" w:rsidTr="002F1572">
        <w:trPr>
          <w:cantSplit/>
          <w:trHeight w:val="190"/>
          <w:del w:id="35008" w:author="Author"/>
        </w:trPr>
        <w:tc>
          <w:tcPr>
            <w:tcW w:w="200" w:type="dxa"/>
            <w:tcBorders>
              <w:top w:val="nil"/>
              <w:left w:val="nil"/>
              <w:bottom w:val="nil"/>
              <w:right w:val="nil"/>
            </w:tcBorders>
          </w:tcPr>
          <w:p w14:paraId="2CC77321" w14:textId="77777777" w:rsidR="00A027D8" w:rsidRPr="00CB7B1C" w:rsidDel="00421D84" w:rsidRDefault="00A027D8" w:rsidP="00BE28D4">
            <w:pPr>
              <w:pStyle w:val="tabletext11"/>
              <w:suppressAutoHyphens/>
              <w:rPr>
                <w:del w:id="35009" w:author="Author"/>
              </w:rPr>
            </w:pPr>
          </w:p>
        </w:tc>
        <w:tc>
          <w:tcPr>
            <w:tcW w:w="1810" w:type="dxa"/>
            <w:tcBorders>
              <w:top w:val="nil"/>
              <w:left w:val="single" w:sz="6" w:space="0" w:color="auto"/>
              <w:bottom w:val="nil"/>
              <w:right w:val="single" w:sz="6" w:space="0" w:color="auto"/>
            </w:tcBorders>
          </w:tcPr>
          <w:p w14:paraId="7A988317" w14:textId="77777777" w:rsidR="00A027D8" w:rsidRPr="00CB7B1C" w:rsidDel="00421D84" w:rsidRDefault="00A027D8" w:rsidP="00BE28D4">
            <w:pPr>
              <w:pStyle w:val="tabletext11"/>
              <w:suppressAutoHyphens/>
              <w:rPr>
                <w:del w:id="35010" w:author="Author"/>
              </w:rPr>
            </w:pPr>
            <w:del w:id="35011" w:author="Author">
              <w:r w:rsidRPr="00CB7B1C" w:rsidDel="00421D84">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47E9FBD9" w14:textId="77777777" w:rsidR="00A027D8" w:rsidRPr="00CB7B1C" w:rsidDel="00421D84" w:rsidRDefault="00A027D8" w:rsidP="00BE28D4">
            <w:pPr>
              <w:pStyle w:val="tabletext11"/>
              <w:suppressAutoHyphens/>
              <w:jc w:val="center"/>
              <w:rPr>
                <w:del w:id="35012" w:author="Author"/>
              </w:rPr>
            </w:pPr>
            <w:del w:id="35013" w:author="Author">
              <w:r w:rsidRPr="00CB7B1C" w:rsidDel="00421D84">
                <w:rPr>
                  <w:b/>
                </w:rPr>
                <w:delText>Factor</w:delText>
              </w:r>
              <w:r w:rsidRPr="00CB7B1C" w:rsidDel="00421D84">
                <w:br/>
                <w:delText>Code</w:delText>
              </w:r>
            </w:del>
          </w:p>
        </w:tc>
        <w:tc>
          <w:tcPr>
            <w:tcW w:w="946" w:type="dxa"/>
            <w:tcBorders>
              <w:top w:val="single" w:sz="6" w:space="0" w:color="auto"/>
              <w:left w:val="single" w:sz="6" w:space="0" w:color="auto"/>
              <w:bottom w:val="single" w:sz="6" w:space="0" w:color="auto"/>
              <w:right w:val="single" w:sz="6" w:space="0" w:color="auto"/>
            </w:tcBorders>
          </w:tcPr>
          <w:p w14:paraId="766F7C49" w14:textId="77777777" w:rsidR="00A027D8" w:rsidRPr="00CB7B1C" w:rsidDel="00421D84" w:rsidRDefault="00A027D8" w:rsidP="00BE28D4">
            <w:pPr>
              <w:pStyle w:val="tabletext11"/>
              <w:suppressAutoHyphens/>
              <w:jc w:val="center"/>
              <w:rPr>
                <w:del w:id="35014" w:author="Author"/>
              </w:rPr>
            </w:pPr>
            <w:del w:id="35015" w:author="Author">
              <w:r w:rsidRPr="00CB7B1C" w:rsidDel="00421D84">
                <w:rPr>
                  <w:b/>
                </w:rPr>
                <w:delText>0.00</w:delText>
              </w:r>
              <w:r w:rsidRPr="00CB7B1C" w:rsidDel="00421D84">
                <w:br/>
                <w:delText>– – –1</w:delText>
              </w:r>
            </w:del>
          </w:p>
        </w:tc>
        <w:tc>
          <w:tcPr>
            <w:tcW w:w="946" w:type="dxa"/>
            <w:tcBorders>
              <w:top w:val="single" w:sz="6" w:space="0" w:color="auto"/>
              <w:left w:val="single" w:sz="6" w:space="0" w:color="auto"/>
              <w:bottom w:val="single" w:sz="6" w:space="0" w:color="auto"/>
              <w:right w:val="single" w:sz="6" w:space="0" w:color="auto"/>
            </w:tcBorders>
          </w:tcPr>
          <w:p w14:paraId="2DFFEF29" w14:textId="77777777" w:rsidR="00A027D8" w:rsidRPr="00CB7B1C" w:rsidDel="00421D84" w:rsidRDefault="00A027D8" w:rsidP="00BE28D4">
            <w:pPr>
              <w:pStyle w:val="tabletext11"/>
              <w:suppressAutoHyphens/>
              <w:jc w:val="center"/>
              <w:rPr>
                <w:del w:id="35016" w:author="Author"/>
              </w:rPr>
            </w:pPr>
            <w:del w:id="35017" w:author="Author">
              <w:r w:rsidRPr="00CB7B1C" w:rsidDel="00421D84">
                <w:rPr>
                  <w:b/>
                </w:rPr>
                <w:delText>+0.10</w:delText>
              </w:r>
              <w:r w:rsidRPr="00CB7B1C" w:rsidDel="00421D84">
                <w:rPr>
                  <w:b/>
                </w:rPr>
                <w:br/>
              </w:r>
              <w:r w:rsidRPr="00CB7B1C" w:rsidDel="00421D84">
                <w:delText>– – –2</w:delText>
              </w:r>
            </w:del>
          </w:p>
        </w:tc>
        <w:tc>
          <w:tcPr>
            <w:tcW w:w="946" w:type="dxa"/>
            <w:tcBorders>
              <w:top w:val="single" w:sz="6" w:space="0" w:color="auto"/>
              <w:left w:val="single" w:sz="6" w:space="0" w:color="auto"/>
              <w:bottom w:val="single" w:sz="6" w:space="0" w:color="auto"/>
              <w:right w:val="single" w:sz="6" w:space="0" w:color="auto"/>
            </w:tcBorders>
          </w:tcPr>
          <w:p w14:paraId="4E86CE70" w14:textId="77777777" w:rsidR="00A027D8" w:rsidRPr="00CB7B1C" w:rsidDel="00421D84" w:rsidRDefault="00A027D8" w:rsidP="00BE28D4">
            <w:pPr>
              <w:pStyle w:val="tabletext11"/>
              <w:suppressAutoHyphens/>
              <w:jc w:val="center"/>
              <w:rPr>
                <w:del w:id="35018" w:author="Author"/>
              </w:rPr>
            </w:pPr>
            <w:del w:id="35019" w:author="Author">
              <w:r w:rsidRPr="00CB7B1C" w:rsidDel="00421D84">
                <w:rPr>
                  <w:b/>
                </w:rPr>
                <w:delText>+0.25</w:delText>
              </w:r>
              <w:r w:rsidRPr="00CB7B1C" w:rsidDel="00421D84">
                <w:rPr>
                  <w:b/>
                </w:rPr>
                <w:br/>
              </w:r>
              <w:r w:rsidRPr="00CB7B1C" w:rsidDel="00421D84">
                <w:delText>– – –3</w:delText>
              </w:r>
            </w:del>
          </w:p>
        </w:tc>
        <w:tc>
          <w:tcPr>
            <w:tcW w:w="948" w:type="dxa"/>
            <w:tcBorders>
              <w:top w:val="single" w:sz="6" w:space="0" w:color="auto"/>
              <w:left w:val="single" w:sz="6" w:space="0" w:color="auto"/>
              <w:bottom w:val="single" w:sz="6" w:space="0" w:color="auto"/>
              <w:right w:val="single" w:sz="6" w:space="0" w:color="auto"/>
            </w:tcBorders>
          </w:tcPr>
          <w:p w14:paraId="24AA70A9" w14:textId="77777777" w:rsidR="00A027D8" w:rsidRPr="00CB7B1C" w:rsidDel="00421D84" w:rsidRDefault="00A027D8" w:rsidP="00BE28D4">
            <w:pPr>
              <w:pStyle w:val="tabletext11"/>
              <w:suppressAutoHyphens/>
              <w:jc w:val="center"/>
              <w:rPr>
                <w:del w:id="35020" w:author="Author"/>
              </w:rPr>
            </w:pPr>
            <w:del w:id="35021" w:author="Author">
              <w:r w:rsidRPr="00CB7B1C" w:rsidDel="00421D84">
                <w:rPr>
                  <w:b/>
                </w:rPr>
                <w:delText>+0.50</w:delText>
              </w:r>
              <w:r w:rsidRPr="00CB7B1C" w:rsidDel="00421D84">
                <w:br/>
                <w:delText>– – –4</w:delText>
              </w:r>
            </w:del>
          </w:p>
        </w:tc>
        <w:tc>
          <w:tcPr>
            <w:tcW w:w="946" w:type="dxa"/>
            <w:tcBorders>
              <w:top w:val="single" w:sz="6" w:space="0" w:color="auto"/>
              <w:left w:val="single" w:sz="6" w:space="0" w:color="auto"/>
              <w:bottom w:val="single" w:sz="6" w:space="0" w:color="auto"/>
              <w:right w:val="single" w:sz="6" w:space="0" w:color="auto"/>
            </w:tcBorders>
          </w:tcPr>
          <w:p w14:paraId="39B0D24B" w14:textId="77777777" w:rsidR="00A027D8" w:rsidRPr="00CB7B1C" w:rsidDel="00421D84" w:rsidRDefault="00A027D8" w:rsidP="00BE28D4">
            <w:pPr>
              <w:pStyle w:val="tabletext11"/>
              <w:suppressAutoHyphens/>
              <w:jc w:val="center"/>
              <w:rPr>
                <w:del w:id="35022" w:author="Author"/>
              </w:rPr>
            </w:pPr>
            <w:del w:id="35023" w:author="Author">
              <w:r w:rsidRPr="00CB7B1C" w:rsidDel="00421D84">
                <w:rPr>
                  <w:b/>
                </w:rPr>
                <w:delText>0.00</w:delText>
              </w:r>
              <w:r w:rsidRPr="00CB7B1C" w:rsidDel="00421D84">
                <w:br/>
                <w:delText>– – –1</w:delText>
              </w:r>
            </w:del>
          </w:p>
        </w:tc>
        <w:tc>
          <w:tcPr>
            <w:tcW w:w="946" w:type="dxa"/>
            <w:tcBorders>
              <w:top w:val="single" w:sz="6" w:space="0" w:color="auto"/>
              <w:left w:val="single" w:sz="6" w:space="0" w:color="auto"/>
              <w:bottom w:val="single" w:sz="6" w:space="0" w:color="auto"/>
              <w:right w:val="single" w:sz="6" w:space="0" w:color="auto"/>
            </w:tcBorders>
          </w:tcPr>
          <w:p w14:paraId="4F806B5A" w14:textId="77777777" w:rsidR="00A027D8" w:rsidRPr="00CB7B1C" w:rsidDel="00421D84" w:rsidRDefault="00A027D8" w:rsidP="00BE28D4">
            <w:pPr>
              <w:pStyle w:val="tabletext11"/>
              <w:suppressAutoHyphens/>
              <w:jc w:val="center"/>
              <w:rPr>
                <w:del w:id="35024" w:author="Author"/>
              </w:rPr>
            </w:pPr>
            <w:del w:id="35025" w:author="Author">
              <w:r w:rsidRPr="00CB7B1C" w:rsidDel="00421D84">
                <w:rPr>
                  <w:b/>
                </w:rPr>
                <w:delText>0.00</w:delText>
              </w:r>
              <w:r w:rsidRPr="00CB7B1C" w:rsidDel="00421D84">
                <w:br/>
                <w:delText>– – –2</w:delText>
              </w:r>
            </w:del>
          </w:p>
        </w:tc>
        <w:tc>
          <w:tcPr>
            <w:tcW w:w="946" w:type="dxa"/>
            <w:tcBorders>
              <w:top w:val="single" w:sz="6" w:space="0" w:color="auto"/>
              <w:left w:val="single" w:sz="6" w:space="0" w:color="auto"/>
              <w:bottom w:val="single" w:sz="6" w:space="0" w:color="auto"/>
              <w:right w:val="single" w:sz="6" w:space="0" w:color="auto"/>
            </w:tcBorders>
          </w:tcPr>
          <w:p w14:paraId="0CA328F3" w14:textId="77777777" w:rsidR="00A027D8" w:rsidRPr="00CB7B1C" w:rsidDel="00421D84" w:rsidRDefault="00A027D8" w:rsidP="00BE28D4">
            <w:pPr>
              <w:pStyle w:val="tabletext11"/>
              <w:suppressAutoHyphens/>
              <w:jc w:val="center"/>
              <w:rPr>
                <w:del w:id="35026" w:author="Author"/>
              </w:rPr>
            </w:pPr>
            <w:del w:id="35027" w:author="Author">
              <w:r w:rsidRPr="00CB7B1C" w:rsidDel="00421D84">
                <w:rPr>
                  <w:b/>
                </w:rPr>
                <w:delText>0.00</w:delText>
              </w:r>
              <w:r w:rsidRPr="00CB7B1C" w:rsidDel="00421D84">
                <w:br/>
                <w:delText>– – –3</w:delText>
              </w:r>
            </w:del>
          </w:p>
        </w:tc>
        <w:tc>
          <w:tcPr>
            <w:tcW w:w="948" w:type="dxa"/>
            <w:tcBorders>
              <w:top w:val="single" w:sz="6" w:space="0" w:color="auto"/>
              <w:left w:val="single" w:sz="6" w:space="0" w:color="auto"/>
              <w:bottom w:val="single" w:sz="6" w:space="0" w:color="auto"/>
              <w:right w:val="single" w:sz="6" w:space="0" w:color="auto"/>
            </w:tcBorders>
          </w:tcPr>
          <w:p w14:paraId="6A66B02A" w14:textId="77777777" w:rsidR="00A027D8" w:rsidRPr="00CB7B1C" w:rsidDel="00421D84" w:rsidRDefault="00A027D8" w:rsidP="00BE28D4">
            <w:pPr>
              <w:pStyle w:val="tabletext11"/>
              <w:suppressAutoHyphens/>
              <w:jc w:val="center"/>
              <w:rPr>
                <w:del w:id="35028" w:author="Author"/>
              </w:rPr>
            </w:pPr>
            <w:del w:id="35029" w:author="Author">
              <w:r w:rsidRPr="00CB7B1C" w:rsidDel="00421D84">
                <w:rPr>
                  <w:b/>
                </w:rPr>
                <w:delText>0.00</w:delText>
              </w:r>
              <w:r w:rsidRPr="00CB7B1C" w:rsidDel="00421D84">
                <w:br/>
                <w:delText>– – –4</w:delText>
              </w:r>
            </w:del>
          </w:p>
        </w:tc>
      </w:tr>
      <w:tr w:rsidR="00A027D8" w:rsidRPr="00CB7B1C" w:rsidDel="00421D84" w14:paraId="46617380" w14:textId="77777777" w:rsidTr="002F1572">
        <w:trPr>
          <w:cantSplit/>
          <w:trHeight w:val="190"/>
          <w:del w:id="35030" w:author="Author"/>
        </w:trPr>
        <w:tc>
          <w:tcPr>
            <w:tcW w:w="200" w:type="dxa"/>
            <w:tcBorders>
              <w:top w:val="nil"/>
              <w:left w:val="nil"/>
              <w:bottom w:val="nil"/>
              <w:right w:val="nil"/>
            </w:tcBorders>
          </w:tcPr>
          <w:p w14:paraId="7906AD35" w14:textId="77777777" w:rsidR="00A027D8" w:rsidRPr="00CB7B1C" w:rsidDel="00421D84" w:rsidRDefault="00A027D8" w:rsidP="00BE28D4">
            <w:pPr>
              <w:pStyle w:val="tabletext11"/>
              <w:suppressAutoHyphens/>
              <w:rPr>
                <w:del w:id="35031" w:author="Author"/>
              </w:rPr>
            </w:pPr>
          </w:p>
        </w:tc>
        <w:tc>
          <w:tcPr>
            <w:tcW w:w="1810" w:type="dxa"/>
            <w:tcBorders>
              <w:top w:val="single" w:sz="6" w:space="0" w:color="auto"/>
              <w:left w:val="single" w:sz="6" w:space="0" w:color="auto"/>
              <w:bottom w:val="single" w:sz="6" w:space="0" w:color="auto"/>
              <w:right w:val="single" w:sz="6" w:space="0" w:color="auto"/>
            </w:tcBorders>
          </w:tcPr>
          <w:p w14:paraId="102FCC8F" w14:textId="77777777" w:rsidR="00A027D8" w:rsidRPr="00CB7B1C" w:rsidDel="00421D84" w:rsidRDefault="00A027D8" w:rsidP="00BE28D4">
            <w:pPr>
              <w:pStyle w:val="tabletext11"/>
              <w:suppressAutoHyphens/>
              <w:rPr>
                <w:del w:id="35032" w:author="Author"/>
              </w:rPr>
            </w:pPr>
            <w:del w:id="35033" w:author="Author">
              <w:r w:rsidRPr="00CB7B1C" w:rsidDel="00421D84">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14C7442C" w14:textId="77777777" w:rsidR="00A027D8" w:rsidRPr="00CB7B1C" w:rsidDel="00421D84" w:rsidRDefault="00A027D8" w:rsidP="00BE28D4">
            <w:pPr>
              <w:pStyle w:val="tabletext11"/>
              <w:suppressAutoHyphens/>
              <w:jc w:val="center"/>
              <w:rPr>
                <w:del w:id="35034" w:author="Author"/>
              </w:rPr>
            </w:pPr>
            <w:del w:id="35035" w:author="Author">
              <w:r w:rsidRPr="00CB7B1C" w:rsidDel="00421D84">
                <w:rPr>
                  <w:b/>
                </w:rPr>
                <w:delText>Factor</w:delText>
              </w:r>
              <w:r w:rsidRPr="00CB7B1C" w:rsidDel="00421D84">
                <w:br/>
                <w:delText>Code</w:delText>
              </w:r>
            </w:del>
          </w:p>
        </w:tc>
        <w:tc>
          <w:tcPr>
            <w:tcW w:w="946" w:type="dxa"/>
            <w:tcBorders>
              <w:top w:val="single" w:sz="6" w:space="0" w:color="auto"/>
              <w:left w:val="single" w:sz="6" w:space="0" w:color="auto"/>
              <w:bottom w:val="single" w:sz="6" w:space="0" w:color="auto"/>
              <w:right w:val="single" w:sz="6" w:space="0" w:color="auto"/>
            </w:tcBorders>
          </w:tcPr>
          <w:p w14:paraId="3B8F04A1" w14:textId="77777777" w:rsidR="00A027D8" w:rsidRPr="00CB7B1C" w:rsidDel="00421D84" w:rsidRDefault="00A027D8" w:rsidP="00BE28D4">
            <w:pPr>
              <w:pStyle w:val="tabletext11"/>
              <w:suppressAutoHyphens/>
              <w:jc w:val="center"/>
              <w:rPr>
                <w:del w:id="35036" w:author="Author"/>
              </w:rPr>
            </w:pPr>
            <w:del w:id="35037" w:author="Author">
              <w:r w:rsidRPr="00CB7B1C" w:rsidDel="00421D84">
                <w:rPr>
                  <w:b/>
                </w:rPr>
                <w:delText>-0.20</w:delText>
              </w:r>
              <w:r w:rsidRPr="00CB7B1C" w:rsidDel="00421D84">
                <w:br/>
                <w:delText>– – –1</w:delText>
              </w:r>
            </w:del>
          </w:p>
        </w:tc>
        <w:tc>
          <w:tcPr>
            <w:tcW w:w="946" w:type="dxa"/>
            <w:tcBorders>
              <w:top w:val="single" w:sz="6" w:space="0" w:color="auto"/>
              <w:left w:val="single" w:sz="6" w:space="0" w:color="auto"/>
              <w:bottom w:val="single" w:sz="6" w:space="0" w:color="auto"/>
              <w:right w:val="single" w:sz="6" w:space="0" w:color="auto"/>
            </w:tcBorders>
          </w:tcPr>
          <w:p w14:paraId="78B17A9D" w14:textId="77777777" w:rsidR="00A027D8" w:rsidRPr="00CB7B1C" w:rsidDel="00421D84" w:rsidRDefault="00A027D8" w:rsidP="00BE28D4">
            <w:pPr>
              <w:pStyle w:val="tabletext11"/>
              <w:suppressAutoHyphens/>
              <w:jc w:val="center"/>
              <w:rPr>
                <w:del w:id="35038" w:author="Author"/>
              </w:rPr>
            </w:pPr>
            <w:del w:id="35039" w:author="Author">
              <w:r w:rsidRPr="00CB7B1C" w:rsidDel="00421D84">
                <w:rPr>
                  <w:b/>
                </w:rPr>
                <w:delText>-0.15</w:delText>
              </w:r>
              <w:r w:rsidRPr="00CB7B1C" w:rsidDel="00421D84">
                <w:br/>
                <w:delText>– – –2</w:delText>
              </w:r>
            </w:del>
          </w:p>
        </w:tc>
        <w:tc>
          <w:tcPr>
            <w:tcW w:w="946" w:type="dxa"/>
            <w:tcBorders>
              <w:top w:val="single" w:sz="6" w:space="0" w:color="auto"/>
              <w:left w:val="single" w:sz="6" w:space="0" w:color="auto"/>
              <w:bottom w:val="single" w:sz="6" w:space="0" w:color="auto"/>
              <w:right w:val="single" w:sz="6" w:space="0" w:color="auto"/>
            </w:tcBorders>
          </w:tcPr>
          <w:p w14:paraId="4BB9C8FA" w14:textId="77777777" w:rsidR="00A027D8" w:rsidRPr="00CB7B1C" w:rsidDel="00421D84" w:rsidRDefault="00A027D8" w:rsidP="00BE28D4">
            <w:pPr>
              <w:pStyle w:val="tabletext11"/>
              <w:suppressAutoHyphens/>
              <w:jc w:val="center"/>
              <w:rPr>
                <w:del w:id="35040" w:author="Author"/>
              </w:rPr>
            </w:pPr>
            <w:del w:id="35041" w:author="Author">
              <w:r w:rsidRPr="00CB7B1C" w:rsidDel="00421D84">
                <w:rPr>
                  <w:b/>
                </w:rPr>
                <w:delText>+0.15</w:delText>
              </w:r>
              <w:r w:rsidRPr="00CB7B1C" w:rsidDel="00421D84">
                <w:br/>
                <w:delText>– – –3</w:delText>
              </w:r>
            </w:del>
          </w:p>
        </w:tc>
        <w:tc>
          <w:tcPr>
            <w:tcW w:w="948" w:type="dxa"/>
            <w:tcBorders>
              <w:top w:val="single" w:sz="6" w:space="0" w:color="auto"/>
              <w:left w:val="single" w:sz="6" w:space="0" w:color="auto"/>
              <w:bottom w:val="single" w:sz="6" w:space="0" w:color="auto"/>
              <w:right w:val="single" w:sz="6" w:space="0" w:color="auto"/>
            </w:tcBorders>
          </w:tcPr>
          <w:p w14:paraId="3160070C" w14:textId="77777777" w:rsidR="00A027D8" w:rsidRPr="00CB7B1C" w:rsidDel="00421D84" w:rsidRDefault="00A027D8" w:rsidP="00BE28D4">
            <w:pPr>
              <w:pStyle w:val="tabletext11"/>
              <w:suppressAutoHyphens/>
              <w:jc w:val="center"/>
              <w:rPr>
                <w:del w:id="35042" w:author="Author"/>
              </w:rPr>
            </w:pPr>
            <w:del w:id="35043" w:author="Author">
              <w:r w:rsidRPr="00CB7B1C" w:rsidDel="00421D84">
                <w:rPr>
                  <w:b/>
                </w:rPr>
                <w:delText>+0.40</w:delText>
              </w:r>
              <w:r w:rsidRPr="00CB7B1C" w:rsidDel="00421D84">
                <w:br/>
                <w:delText>– – –4</w:delText>
              </w:r>
            </w:del>
          </w:p>
        </w:tc>
        <w:tc>
          <w:tcPr>
            <w:tcW w:w="946" w:type="dxa"/>
            <w:tcBorders>
              <w:top w:val="single" w:sz="6" w:space="0" w:color="auto"/>
              <w:left w:val="single" w:sz="6" w:space="0" w:color="auto"/>
              <w:bottom w:val="single" w:sz="6" w:space="0" w:color="auto"/>
              <w:right w:val="single" w:sz="6" w:space="0" w:color="auto"/>
            </w:tcBorders>
          </w:tcPr>
          <w:p w14:paraId="4BFB243C" w14:textId="77777777" w:rsidR="00A027D8" w:rsidRPr="00CB7B1C" w:rsidDel="00421D84" w:rsidRDefault="00A027D8" w:rsidP="00BE28D4">
            <w:pPr>
              <w:pStyle w:val="tabletext11"/>
              <w:suppressAutoHyphens/>
              <w:jc w:val="center"/>
              <w:rPr>
                <w:del w:id="35044" w:author="Author"/>
              </w:rPr>
            </w:pPr>
            <w:del w:id="35045" w:author="Author">
              <w:r w:rsidRPr="00CB7B1C" w:rsidDel="00421D84">
                <w:rPr>
                  <w:b/>
                </w:rPr>
                <w:delText>0.00</w:delText>
              </w:r>
              <w:r w:rsidRPr="00CB7B1C" w:rsidDel="00421D84">
                <w:br/>
                <w:delText>– – –1</w:delText>
              </w:r>
            </w:del>
          </w:p>
        </w:tc>
        <w:tc>
          <w:tcPr>
            <w:tcW w:w="946" w:type="dxa"/>
            <w:tcBorders>
              <w:top w:val="single" w:sz="6" w:space="0" w:color="auto"/>
              <w:left w:val="single" w:sz="6" w:space="0" w:color="auto"/>
              <w:bottom w:val="single" w:sz="6" w:space="0" w:color="auto"/>
              <w:right w:val="single" w:sz="6" w:space="0" w:color="auto"/>
            </w:tcBorders>
          </w:tcPr>
          <w:p w14:paraId="7CA9F992" w14:textId="77777777" w:rsidR="00A027D8" w:rsidRPr="00CB7B1C" w:rsidDel="00421D84" w:rsidRDefault="00A027D8" w:rsidP="00BE28D4">
            <w:pPr>
              <w:pStyle w:val="tabletext11"/>
              <w:suppressAutoHyphens/>
              <w:jc w:val="center"/>
              <w:rPr>
                <w:del w:id="35046" w:author="Author"/>
              </w:rPr>
            </w:pPr>
            <w:del w:id="35047" w:author="Author">
              <w:r w:rsidRPr="00CB7B1C" w:rsidDel="00421D84">
                <w:rPr>
                  <w:b/>
                </w:rPr>
                <w:delText>0.00</w:delText>
              </w:r>
              <w:r w:rsidRPr="00CB7B1C" w:rsidDel="00421D84">
                <w:br/>
                <w:delText>– – –2</w:delText>
              </w:r>
            </w:del>
          </w:p>
        </w:tc>
        <w:tc>
          <w:tcPr>
            <w:tcW w:w="946" w:type="dxa"/>
            <w:tcBorders>
              <w:top w:val="single" w:sz="6" w:space="0" w:color="auto"/>
              <w:left w:val="single" w:sz="6" w:space="0" w:color="auto"/>
              <w:bottom w:val="single" w:sz="6" w:space="0" w:color="auto"/>
              <w:right w:val="single" w:sz="6" w:space="0" w:color="auto"/>
            </w:tcBorders>
          </w:tcPr>
          <w:p w14:paraId="1FD845D6" w14:textId="77777777" w:rsidR="00A027D8" w:rsidRPr="00CB7B1C" w:rsidDel="00421D84" w:rsidRDefault="00A027D8" w:rsidP="00BE28D4">
            <w:pPr>
              <w:pStyle w:val="tabletext11"/>
              <w:suppressAutoHyphens/>
              <w:jc w:val="center"/>
              <w:rPr>
                <w:del w:id="35048" w:author="Author"/>
              </w:rPr>
            </w:pPr>
            <w:del w:id="35049" w:author="Author">
              <w:r w:rsidRPr="00CB7B1C" w:rsidDel="00421D84">
                <w:rPr>
                  <w:b/>
                </w:rPr>
                <w:delText>0.00</w:delText>
              </w:r>
              <w:r w:rsidRPr="00CB7B1C" w:rsidDel="00421D84">
                <w:br/>
                <w:delText>– – –3</w:delText>
              </w:r>
            </w:del>
          </w:p>
        </w:tc>
        <w:tc>
          <w:tcPr>
            <w:tcW w:w="948" w:type="dxa"/>
            <w:tcBorders>
              <w:top w:val="single" w:sz="6" w:space="0" w:color="auto"/>
              <w:left w:val="single" w:sz="6" w:space="0" w:color="auto"/>
              <w:bottom w:val="single" w:sz="6" w:space="0" w:color="auto"/>
              <w:right w:val="single" w:sz="6" w:space="0" w:color="auto"/>
            </w:tcBorders>
          </w:tcPr>
          <w:p w14:paraId="46FBD684" w14:textId="77777777" w:rsidR="00A027D8" w:rsidRPr="00CB7B1C" w:rsidDel="00421D84" w:rsidRDefault="00A027D8" w:rsidP="00BE28D4">
            <w:pPr>
              <w:pStyle w:val="tabletext11"/>
              <w:suppressAutoHyphens/>
              <w:jc w:val="center"/>
              <w:rPr>
                <w:del w:id="35050" w:author="Author"/>
              </w:rPr>
            </w:pPr>
            <w:del w:id="35051" w:author="Author">
              <w:r w:rsidRPr="00CB7B1C" w:rsidDel="00421D84">
                <w:rPr>
                  <w:b/>
                </w:rPr>
                <w:delText>0.00</w:delText>
              </w:r>
              <w:r w:rsidRPr="00CB7B1C" w:rsidDel="00421D84">
                <w:br/>
                <w:delText>– – –4</w:delText>
              </w:r>
            </w:del>
          </w:p>
        </w:tc>
      </w:tr>
      <w:tr w:rsidR="00A027D8" w:rsidRPr="00CB7B1C" w:rsidDel="00421D84" w14:paraId="24A217E5" w14:textId="77777777" w:rsidTr="002F1572">
        <w:trPr>
          <w:cantSplit/>
          <w:trHeight w:val="190"/>
          <w:del w:id="35052" w:author="Author"/>
        </w:trPr>
        <w:tc>
          <w:tcPr>
            <w:tcW w:w="200" w:type="dxa"/>
            <w:tcBorders>
              <w:top w:val="nil"/>
              <w:left w:val="nil"/>
              <w:bottom w:val="nil"/>
              <w:right w:val="nil"/>
            </w:tcBorders>
          </w:tcPr>
          <w:p w14:paraId="2398BE68" w14:textId="77777777" w:rsidR="00A027D8" w:rsidRPr="00CB7B1C" w:rsidDel="00421D84" w:rsidRDefault="00A027D8" w:rsidP="00BE28D4">
            <w:pPr>
              <w:pStyle w:val="tabletext11"/>
              <w:suppressAutoHyphens/>
              <w:rPr>
                <w:del w:id="35053" w:author="Author"/>
              </w:rPr>
            </w:pPr>
          </w:p>
        </w:tc>
        <w:tc>
          <w:tcPr>
            <w:tcW w:w="10082" w:type="dxa"/>
            <w:gridSpan w:val="10"/>
            <w:tcBorders>
              <w:top w:val="single" w:sz="6" w:space="0" w:color="auto"/>
              <w:left w:val="single" w:sz="6" w:space="0" w:color="auto"/>
              <w:bottom w:val="single" w:sz="6" w:space="0" w:color="auto"/>
              <w:right w:val="single" w:sz="6" w:space="0" w:color="auto"/>
            </w:tcBorders>
          </w:tcPr>
          <w:p w14:paraId="35CD6B82" w14:textId="77777777" w:rsidR="00A027D8" w:rsidRPr="00CB7B1C" w:rsidDel="00421D84" w:rsidRDefault="00A027D8" w:rsidP="00BE28D4">
            <w:pPr>
              <w:pStyle w:val="tabletext11"/>
              <w:suppressAutoHyphens/>
              <w:rPr>
                <w:del w:id="35054" w:author="Author"/>
                <w:b/>
              </w:rPr>
            </w:pPr>
            <w:del w:id="35055" w:author="Author">
              <w:r w:rsidRPr="00CB7B1C" w:rsidDel="00421D84">
                <w:delText>For All Other not secondary rated use Code – – – 9.</w:delText>
              </w:r>
            </w:del>
          </w:p>
        </w:tc>
      </w:tr>
    </w:tbl>
    <w:p w14:paraId="797B7279" w14:textId="77777777" w:rsidR="00A027D8" w:rsidRPr="00CB7B1C" w:rsidDel="00421D84" w:rsidRDefault="00A027D8" w:rsidP="00BE28D4">
      <w:pPr>
        <w:pStyle w:val="tablecaption"/>
        <w:suppressAutoHyphens/>
        <w:rPr>
          <w:del w:id="35056" w:author="Author"/>
        </w:rPr>
      </w:pPr>
      <w:del w:id="35057" w:author="Author">
        <w:r w:rsidRPr="00CB7B1C" w:rsidDel="00421D84">
          <w:delText>Table 40.E. Secondary Classifications</w:delText>
        </w:r>
      </w:del>
    </w:p>
    <w:p w14:paraId="0FE37456" w14:textId="77777777" w:rsidR="00A027D8" w:rsidRPr="00CB7B1C" w:rsidDel="00421D84" w:rsidRDefault="00A027D8" w:rsidP="00BE28D4">
      <w:pPr>
        <w:pStyle w:val="isonormal"/>
        <w:suppressAutoHyphens/>
        <w:rPr>
          <w:del w:id="35058" w:author="Author"/>
        </w:rPr>
      </w:pPr>
    </w:p>
    <w:p w14:paraId="23F2BBC5" w14:textId="77777777" w:rsidR="00A027D8" w:rsidRPr="00CB7B1C" w:rsidDel="00421D84" w:rsidRDefault="00A027D8" w:rsidP="00BE28D4">
      <w:pPr>
        <w:pStyle w:val="blocktext1"/>
        <w:suppressAutoHyphens/>
        <w:rPr>
          <w:del w:id="35059" w:author="Author"/>
        </w:rPr>
      </w:pPr>
      <w:del w:id="35060" w:author="Author">
        <w:r w:rsidRPr="00CB7B1C" w:rsidDel="00421D84">
          <w:delText xml:space="preserve">The following is added to Paragraph </w:delText>
        </w:r>
        <w:r w:rsidRPr="00CB7B1C" w:rsidDel="00421D84">
          <w:rPr>
            <w:b/>
          </w:rPr>
          <w:delText>F.:</w:delText>
        </w:r>
      </w:del>
    </w:p>
    <w:p w14:paraId="321A34B5" w14:textId="77777777" w:rsidR="00A027D8" w:rsidRPr="00CB7B1C" w:rsidDel="00421D84" w:rsidRDefault="00A027D8" w:rsidP="00BE28D4">
      <w:pPr>
        <w:pStyle w:val="blocktext3"/>
        <w:suppressAutoHyphens/>
        <w:rPr>
          <w:del w:id="35061" w:author="Author"/>
        </w:rPr>
      </w:pPr>
      <w:del w:id="35062" w:author="Author">
        <w:r w:rsidRPr="00CB7B1C" w:rsidDel="00421D84">
          <w:delText>To provide additional coverages for all territories, multiply the Specified Causes of Loss premium by the following factors:</w:delText>
        </w:r>
      </w:del>
    </w:p>
    <w:p w14:paraId="3264C9D0" w14:textId="77777777" w:rsidR="00A027D8" w:rsidRPr="00CB7B1C" w:rsidDel="00421D84" w:rsidRDefault="00A027D8" w:rsidP="00BE28D4">
      <w:pPr>
        <w:pStyle w:val="space4"/>
        <w:suppressAutoHyphens/>
        <w:rPr>
          <w:del w:id="350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A027D8" w:rsidRPr="00CB7B1C" w:rsidDel="00421D84" w14:paraId="42F74660" w14:textId="77777777" w:rsidTr="002F1572">
        <w:trPr>
          <w:trHeight w:val="190"/>
          <w:del w:id="35064" w:author="Author"/>
        </w:trPr>
        <w:tc>
          <w:tcPr>
            <w:tcW w:w="200" w:type="dxa"/>
            <w:tcBorders>
              <w:top w:val="nil"/>
              <w:left w:val="nil"/>
              <w:bottom w:val="nil"/>
              <w:right w:val="nil"/>
            </w:tcBorders>
          </w:tcPr>
          <w:p w14:paraId="5F9F0408" w14:textId="77777777" w:rsidR="00A027D8" w:rsidRPr="00CB7B1C" w:rsidDel="00421D84" w:rsidRDefault="00A027D8" w:rsidP="00BE28D4">
            <w:pPr>
              <w:pStyle w:val="tablehead"/>
              <w:suppressAutoHyphens/>
              <w:rPr>
                <w:del w:id="35065" w:author="Author"/>
              </w:rPr>
            </w:pPr>
          </w:p>
        </w:tc>
        <w:tc>
          <w:tcPr>
            <w:tcW w:w="3905" w:type="dxa"/>
            <w:tcBorders>
              <w:top w:val="single" w:sz="6" w:space="0" w:color="auto"/>
              <w:left w:val="single" w:sz="6" w:space="0" w:color="auto"/>
              <w:bottom w:val="single" w:sz="6" w:space="0" w:color="auto"/>
              <w:right w:val="single" w:sz="6" w:space="0" w:color="auto"/>
            </w:tcBorders>
          </w:tcPr>
          <w:p w14:paraId="726A8E14" w14:textId="77777777" w:rsidR="00A027D8" w:rsidRPr="00CB7B1C" w:rsidDel="00421D84" w:rsidRDefault="00A027D8" w:rsidP="00BE28D4">
            <w:pPr>
              <w:pStyle w:val="tablehead"/>
              <w:suppressAutoHyphens/>
              <w:rPr>
                <w:del w:id="35066" w:author="Author"/>
              </w:rPr>
            </w:pPr>
            <w:del w:id="35067" w:author="Author">
              <w:r w:rsidRPr="00CB7B1C" w:rsidDel="00421D84">
                <w:delText>Coverage</w:delText>
              </w:r>
            </w:del>
          </w:p>
        </w:tc>
        <w:tc>
          <w:tcPr>
            <w:tcW w:w="895" w:type="dxa"/>
            <w:tcBorders>
              <w:top w:val="single" w:sz="6" w:space="0" w:color="auto"/>
              <w:left w:val="single" w:sz="6" w:space="0" w:color="auto"/>
              <w:bottom w:val="nil"/>
              <w:right w:val="single" w:sz="6" w:space="0" w:color="auto"/>
            </w:tcBorders>
          </w:tcPr>
          <w:p w14:paraId="7CD99A09" w14:textId="77777777" w:rsidR="00A027D8" w:rsidRPr="00CB7B1C" w:rsidDel="00421D84" w:rsidRDefault="00A027D8" w:rsidP="00BE28D4">
            <w:pPr>
              <w:pStyle w:val="tablehead"/>
              <w:suppressAutoHyphens/>
              <w:rPr>
                <w:del w:id="35068" w:author="Author"/>
              </w:rPr>
            </w:pPr>
            <w:del w:id="35069" w:author="Author">
              <w:r w:rsidRPr="00CB7B1C" w:rsidDel="00421D84">
                <w:delText>Factor</w:delText>
              </w:r>
            </w:del>
          </w:p>
        </w:tc>
      </w:tr>
      <w:tr w:rsidR="00A027D8" w:rsidRPr="00CB7B1C" w:rsidDel="00421D84" w14:paraId="0FC9B699" w14:textId="77777777" w:rsidTr="002F1572">
        <w:trPr>
          <w:trHeight w:val="190"/>
          <w:del w:id="35070" w:author="Author"/>
        </w:trPr>
        <w:tc>
          <w:tcPr>
            <w:tcW w:w="200" w:type="dxa"/>
            <w:tcBorders>
              <w:top w:val="nil"/>
              <w:left w:val="nil"/>
              <w:bottom w:val="nil"/>
              <w:right w:val="nil"/>
            </w:tcBorders>
          </w:tcPr>
          <w:p w14:paraId="2353BB80" w14:textId="77777777" w:rsidR="00A027D8" w:rsidRPr="00CB7B1C" w:rsidDel="00421D84" w:rsidRDefault="00A027D8" w:rsidP="00BE28D4">
            <w:pPr>
              <w:pStyle w:val="tabletext11"/>
              <w:suppressAutoHyphens/>
              <w:rPr>
                <w:del w:id="35071" w:author="Author"/>
              </w:rPr>
            </w:pPr>
          </w:p>
        </w:tc>
        <w:tc>
          <w:tcPr>
            <w:tcW w:w="3905" w:type="dxa"/>
            <w:tcBorders>
              <w:top w:val="single" w:sz="6" w:space="0" w:color="auto"/>
              <w:left w:val="single" w:sz="6" w:space="0" w:color="auto"/>
              <w:bottom w:val="single" w:sz="6" w:space="0" w:color="auto"/>
              <w:right w:val="single" w:sz="6" w:space="0" w:color="auto"/>
            </w:tcBorders>
          </w:tcPr>
          <w:p w14:paraId="5E4CE32F" w14:textId="77777777" w:rsidR="00A027D8" w:rsidRPr="00CB7B1C" w:rsidDel="00421D84" w:rsidRDefault="00A027D8" w:rsidP="00BE28D4">
            <w:pPr>
              <w:pStyle w:val="tabletext11"/>
              <w:suppressAutoHyphens/>
              <w:rPr>
                <w:del w:id="35072" w:author="Author"/>
              </w:rPr>
            </w:pPr>
            <w:del w:id="35073" w:author="Author">
              <w:r w:rsidRPr="00CB7B1C" w:rsidDel="00421D84">
                <w:delText>Fire Only</w:delText>
              </w:r>
            </w:del>
          </w:p>
        </w:tc>
        <w:tc>
          <w:tcPr>
            <w:tcW w:w="895" w:type="dxa"/>
            <w:tcBorders>
              <w:top w:val="single" w:sz="6" w:space="0" w:color="auto"/>
              <w:left w:val="single" w:sz="6" w:space="0" w:color="auto"/>
              <w:bottom w:val="single" w:sz="6" w:space="0" w:color="auto"/>
              <w:right w:val="single" w:sz="6" w:space="0" w:color="auto"/>
            </w:tcBorders>
          </w:tcPr>
          <w:p w14:paraId="46B45911" w14:textId="77777777" w:rsidR="00A027D8" w:rsidRPr="00CB7B1C" w:rsidDel="00421D84" w:rsidRDefault="00A027D8" w:rsidP="00BE28D4">
            <w:pPr>
              <w:pStyle w:val="tabletext11"/>
              <w:tabs>
                <w:tab w:val="decimal" w:pos="405"/>
              </w:tabs>
              <w:suppressAutoHyphens/>
              <w:rPr>
                <w:del w:id="35074" w:author="Author"/>
              </w:rPr>
            </w:pPr>
            <w:del w:id="35075" w:author="Author">
              <w:r w:rsidRPr="00CB7B1C" w:rsidDel="00421D84">
                <w:delText>0.35</w:delText>
              </w:r>
            </w:del>
          </w:p>
        </w:tc>
      </w:tr>
      <w:tr w:rsidR="00A027D8" w:rsidRPr="00CB7B1C" w:rsidDel="00421D84" w14:paraId="69B2F631" w14:textId="77777777" w:rsidTr="002F1572">
        <w:trPr>
          <w:trHeight w:val="190"/>
          <w:del w:id="35076" w:author="Author"/>
        </w:trPr>
        <w:tc>
          <w:tcPr>
            <w:tcW w:w="200" w:type="dxa"/>
            <w:tcBorders>
              <w:top w:val="nil"/>
              <w:left w:val="nil"/>
              <w:bottom w:val="nil"/>
              <w:right w:val="nil"/>
            </w:tcBorders>
          </w:tcPr>
          <w:p w14:paraId="486EC1C1" w14:textId="77777777" w:rsidR="00A027D8" w:rsidRPr="00CB7B1C" w:rsidDel="00421D84" w:rsidRDefault="00A027D8" w:rsidP="00BE28D4">
            <w:pPr>
              <w:pStyle w:val="tabletext11"/>
              <w:suppressAutoHyphens/>
              <w:rPr>
                <w:del w:id="35077" w:author="Author"/>
              </w:rPr>
            </w:pPr>
          </w:p>
        </w:tc>
        <w:tc>
          <w:tcPr>
            <w:tcW w:w="3905" w:type="dxa"/>
            <w:tcBorders>
              <w:top w:val="single" w:sz="6" w:space="0" w:color="auto"/>
              <w:left w:val="single" w:sz="6" w:space="0" w:color="auto"/>
              <w:bottom w:val="single" w:sz="6" w:space="0" w:color="auto"/>
              <w:right w:val="single" w:sz="6" w:space="0" w:color="auto"/>
            </w:tcBorders>
          </w:tcPr>
          <w:p w14:paraId="5C0BEF77" w14:textId="77777777" w:rsidR="00A027D8" w:rsidRPr="00CB7B1C" w:rsidDel="00421D84" w:rsidRDefault="00A027D8" w:rsidP="00BE28D4">
            <w:pPr>
              <w:pStyle w:val="tabletext11"/>
              <w:suppressAutoHyphens/>
              <w:rPr>
                <w:del w:id="35078" w:author="Author"/>
              </w:rPr>
            </w:pPr>
            <w:del w:id="35079" w:author="Author">
              <w:r w:rsidRPr="00CB7B1C" w:rsidDel="00421D84">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50EE86B7" w14:textId="77777777" w:rsidR="00A027D8" w:rsidRPr="00CB7B1C" w:rsidDel="00421D84" w:rsidRDefault="00A027D8" w:rsidP="00BE28D4">
            <w:pPr>
              <w:pStyle w:val="tabletext11"/>
              <w:tabs>
                <w:tab w:val="decimal" w:pos="405"/>
              </w:tabs>
              <w:suppressAutoHyphens/>
              <w:rPr>
                <w:del w:id="35080" w:author="Author"/>
              </w:rPr>
            </w:pPr>
            <w:del w:id="35081" w:author="Author">
              <w:r w:rsidRPr="00CB7B1C" w:rsidDel="00421D84">
                <w:delText>0.50</w:delText>
              </w:r>
            </w:del>
          </w:p>
        </w:tc>
      </w:tr>
      <w:tr w:rsidR="00A027D8" w:rsidRPr="00CB7B1C" w:rsidDel="00421D84" w14:paraId="74AFCBDD" w14:textId="77777777" w:rsidTr="002F1572">
        <w:trPr>
          <w:trHeight w:val="190"/>
          <w:del w:id="35082" w:author="Author"/>
        </w:trPr>
        <w:tc>
          <w:tcPr>
            <w:tcW w:w="200" w:type="dxa"/>
            <w:tcBorders>
              <w:top w:val="nil"/>
              <w:left w:val="nil"/>
              <w:bottom w:val="nil"/>
              <w:right w:val="nil"/>
            </w:tcBorders>
          </w:tcPr>
          <w:p w14:paraId="119B9C3B" w14:textId="77777777" w:rsidR="00A027D8" w:rsidRPr="00CB7B1C" w:rsidDel="00421D84" w:rsidRDefault="00A027D8" w:rsidP="00BE28D4">
            <w:pPr>
              <w:pStyle w:val="tabletext11"/>
              <w:suppressAutoHyphens/>
              <w:rPr>
                <w:del w:id="35083" w:author="Author"/>
              </w:rPr>
            </w:pPr>
          </w:p>
        </w:tc>
        <w:tc>
          <w:tcPr>
            <w:tcW w:w="3905" w:type="dxa"/>
            <w:tcBorders>
              <w:top w:val="single" w:sz="6" w:space="0" w:color="auto"/>
              <w:left w:val="single" w:sz="6" w:space="0" w:color="auto"/>
              <w:bottom w:val="single" w:sz="6" w:space="0" w:color="auto"/>
              <w:right w:val="single" w:sz="6" w:space="0" w:color="auto"/>
            </w:tcBorders>
          </w:tcPr>
          <w:p w14:paraId="19C54287" w14:textId="77777777" w:rsidR="00A027D8" w:rsidRPr="00CB7B1C" w:rsidDel="00421D84" w:rsidRDefault="00A027D8" w:rsidP="00BE28D4">
            <w:pPr>
              <w:pStyle w:val="tabletext11"/>
              <w:suppressAutoHyphens/>
              <w:rPr>
                <w:del w:id="35084" w:author="Author"/>
              </w:rPr>
            </w:pPr>
            <w:del w:id="35085" w:author="Author">
              <w:r w:rsidRPr="00CB7B1C" w:rsidDel="00421D84">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3F95E645" w14:textId="77777777" w:rsidR="00A027D8" w:rsidRPr="00CB7B1C" w:rsidDel="00421D84" w:rsidRDefault="00A027D8" w:rsidP="00BE28D4">
            <w:pPr>
              <w:pStyle w:val="tabletext11"/>
              <w:tabs>
                <w:tab w:val="decimal" w:pos="405"/>
              </w:tabs>
              <w:suppressAutoHyphens/>
              <w:rPr>
                <w:del w:id="35086" w:author="Author"/>
              </w:rPr>
            </w:pPr>
            <w:del w:id="35087" w:author="Author">
              <w:r w:rsidRPr="00CB7B1C" w:rsidDel="00421D84">
                <w:delText>0.80</w:delText>
              </w:r>
            </w:del>
          </w:p>
        </w:tc>
      </w:tr>
      <w:tr w:rsidR="00A027D8" w:rsidRPr="00CB7B1C" w:rsidDel="00421D84" w14:paraId="139676D6" w14:textId="77777777" w:rsidTr="002F1572">
        <w:trPr>
          <w:trHeight w:val="190"/>
          <w:del w:id="35088" w:author="Author"/>
        </w:trPr>
        <w:tc>
          <w:tcPr>
            <w:tcW w:w="200" w:type="dxa"/>
            <w:tcBorders>
              <w:top w:val="nil"/>
              <w:left w:val="nil"/>
              <w:bottom w:val="nil"/>
              <w:right w:val="nil"/>
            </w:tcBorders>
          </w:tcPr>
          <w:p w14:paraId="172CE595" w14:textId="77777777" w:rsidR="00A027D8" w:rsidRPr="00CB7B1C" w:rsidDel="00421D84" w:rsidRDefault="00A027D8" w:rsidP="00BE28D4">
            <w:pPr>
              <w:pStyle w:val="tabletext11"/>
              <w:suppressAutoHyphens/>
              <w:rPr>
                <w:del w:id="35089" w:author="Author"/>
              </w:rPr>
            </w:pPr>
          </w:p>
        </w:tc>
        <w:tc>
          <w:tcPr>
            <w:tcW w:w="3905" w:type="dxa"/>
            <w:tcBorders>
              <w:top w:val="single" w:sz="6" w:space="0" w:color="auto"/>
              <w:left w:val="single" w:sz="6" w:space="0" w:color="auto"/>
              <w:bottom w:val="single" w:sz="6" w:space="0" w:color="auto"/>
              <w:right w:val="single" w:sz="6" w:space="0" w:color="auto"/>
            </w:tcBorders>
          </w:tcPr>
          <w:p w14:paraId="30704831" w14:textId="77777777" w:rsidR="00A027D8" w:rsidRPr="00CB7B1C" w:rsidDel="00421D84" w:rsidRDefault="00A027D8" w:rsidP="00BE28D4">
            <w:pPr>
              <w:pStyle w:val="tabletext11"/>
              <w:suppressAutoHyphens/>
              <w:rPr>
                <w:del w:id="35090" w:author="Author"/>
              </w:rPr>
            </w:pPr>
            <w:del w:id="35091" w:author="Author">
              <w:r w:rsidRPr="00CB7B1C" w:rsidDel="00421D84">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5E8E4914" w14:textId="77777777" w:rsidR="00A027D8" w:rsidRPr="00CB7B1C" w:rsidDel="00421D84" w:rsidRDefault="00A027D8" w:rsidP="00BE28D4">
            <w:pPr>
              <w:pStyle w:val="tabletext11"/>
              <w:tabs>
                <w:tab w:val="decimal" w:pos="405"/>
              </w:tabs>
              <w:suppressAutoHyphens/>
              <w:rPr>
                <w:del w:id="35092" w:author="Author"/>
              </w:rPr>
            </w:pPr>
            <w:del w:id="35093" w:author="Author">
              <w:r w:rsidRPr="00CB7B1C" w:rsidDel="00421D84">
                <w:delText>0.90</w:delText>
              </w:r>
            </w:del>
          </w:p>
        </w:tc>
      </w:tr>
      <w:tr w:rsidR="00A027D8" w:rsidRPr="00CB7B1C" w:rsidDel="00421D84" w14:paraId="46428D0A" w14:textId="77777777" w:rsidTr="002F1572">
        <w:trPr>
          <w:trHeight w:val="190"/>
          <w:del w:id="35094" w:author="Author"/>
        </w:trPr>
        <w:tc>
          <w:tcPr>
            <w:tcW w:w="200" w:type="dxa"/>
            <w:tcBorders>
              <w:top w:val="nil"/>
              <w:left w:val="nil"/>
              <w:bottom w:val="nil"/>
              <w:right w:val="nil"/>
            </w:tcBorders>
          </w:tcPr>
          <w:p w14:paraId="0E5998CE" w14:textId="77777777" w:rsidR="00A027D8" w:rsidRPr="00CB7B1C" w:rsidDel="00421D84" w:rsidRDefault="00A027D8" w:rsidP="00BE28D4">
            <w:pPr>
              <w:pStyle w:val="tabletext11"/>
              <w:suppressAutoHyphens/>
              <w:rPr>
                <w:del w:id="3509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E47DEFF" w14:textId="77777777" w:rsidR="00A027D8" w:rsidRPr="00CB7B1C" w:rsidDel="00421D84" w:rsidRDefault="00A027D8" w:rsidP="00BE28D4">
            <w:pPr>
              <w:pStyle w:val="tabletext11"/>
              <w:suppressAutoHyphens/>
              <w:rPr>
                <w:del w:id="35096" w:author="Author"/>
              </w:rPr>
            </w:pPr>
          </w:p>
        </w:tc>
      </w:tr>
      <w:tr w:rsidR="00A027D8" w:rsidRPr="00CB7B1C" w:rsidDel="00421D84" w14:paraId="52BEDBDB" w14:textId="77777777" w:rsidTr="002F1572">
        <w:trPr>
          <w:trHeight w:val="190"/>
          <w:del w:id="35097" w:author="Author"/>
        </w:trPr>
        <w:tc>
          <w:tcPr>
            <w:tcW w:w="200" w:type="dxa"/>
            <w:tcBorders>
              <w:top w:val="nil"/>
              <w:left w:val="nil"/>
              <w:bottom w:val="nil"/>
              <w:right w:val="nil"/>
            </w:tcBorders>
          </w:tcPr>
          <w:p w14:paraId="02299F83" w14:textId="77777777" w:rsidR="00A027D8" w:rsidRPr="00CB7B1C" w:rsidDel="00421D84" w:rsidRDefault="00A027D8" w:rsidP="00BE28D4">
            <w:pPr>
              <w:pStyle w:val="tabletext11"/>
              <w:suppressAutoHyphens/>
              <w:rPr>
                <w:del w:id="3509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1D92721" w14:textId="77777777" w:rsidR="00A027D8" w:rsidRPr="00CB7B1C" w:rsidDel="00421D84" w:rsidRDefault="00A027D8" w:rsidP="00BE28D4">
            <w:pPr>
              <w:pStyle w:val="tabletext11"/>
              <w:suppressAutoHyphens/>
              <w:rPr>
                <w:del w:id="35099" w:author="Author"/>
              </w:rPr>
            </w:pPr>
            <w:del w:id="35100" w:author="Author">
              <w:r w:rsidRPr="00CB7B1C" w:rsidDel="00421D84">
                <w:delText>For Stated Amount rating, refer to company.</w:delText>
              </w:r>
            </w:del>
          </w:p>
        </w:tc>
      </w:tr>
    </w:tbl>
    <w:p w14:paraId="7F053A3F" w14:textId="77777777" w:rsidR="00A027D8" w:rsidDel="00421D84" w:rsidRDefault="00A027D8" w:rsidP="00BE28D4">
      <w:pPr>
        <w:pStyle w:val="tablecaption"/>
        <w:suppressAutoHyphens/>
        <w:rPr>
          <w:del w:id="35101" w:author="Author"/>
        </w:rPr>
      </w:pPr>
      <w:del w:id="35102" w:author="Author">
        <w:r w:rsidRPr="00CB7B1C" w:rsidDel="00421D84">
          <w:delText>Table 40.F. Additional Coverages</w:delText>
        </w:r>
      </w:del>
    </w:p>
    <w:p w14:paraId="06986CFD" w14:textId="77777777" w:rsidR="00A027D8" w:rsidDel="00421D84" w:rsidRDefault="00A027D8" w:rsidP="00BE28D4">
      <w:pPr>
        <w:pStyle w:val="isonormal"/>
        <w:jc w:val="left"/>
        <w:rPr>
          <w:del w:id="35103" w:author="Author"/>
        </w:rPr>
      </w:pPr>
    </w:p>
    <w:p w14:paraId="2099E12E" w14:textId="77777777" w:rsidR="00A027D8" w:rsidDel="00421D84" w:rsidRDefault="00A027D8" w:rsidP="00BE28D4">
      <w:pPr>
        <w:pStyle w:val="isonormal"/>
        <w:rPr>
          <w:del w:id="35104" w:author="Author"/>
        </w:rPr>
        <w:sectPr w:rsidR="00A027D8" w:rsidDel="00421D84" w:rsidSect="00437850">
          <w:pgSz w:w="12240" w:h="15840"/>
          <w:pgMar w:top="1735" w:right="960" w:bottom="1560" w:left="1200" w:header="575" w:footer="480" w:gutter="0"/>
          <w:cols w:space="480"/>
          <w:noEndnote/>
          <w:docGrid w:linePitch="326"/>
        </w:sectPr>
      </w:pPr>
    </w:p>
    <w:p w14:paraId="4A606F30" w14:textId="77777777" w:rsidR="00A027D8" w:rsidRPr="00FB4053" w:rsidDel="00421D84" w:rsidRDefault="00A027D8" w:rsidP="00BE28D4">
      <w:pPr>
        <w:pStyle w:val="boxrule"/>
        <w:rPr>
          <w:del w:id="35105" w:author="Author"/>
        </w:rPr>
      </w:pPr>
      <w:del w:id="35106" w:author="Author">
        <w:r w:rsidRPr="00FB4053" w:rsidDel="00421D84">
          <w:lastRenderedPageBreak/>
          <w:delText>41.  PREMIUM DEVELOPMENT – ZONE-RATED AUTOS</w:delText>
        </w:r>
      </w:del>
    </w:p>
    <w:p w14:paraId="7096573B" w14:textId="77777777" w:rsidR="00A027D8" w:rsidRPr="00FB4053" w:rsidDel="00421D84" w:rsidRDefault="00A027D8" w:rsidP="00BE28D4">
      <w:pPr>
        <w:pStyle w:val="blocktext1"/>
        <w:suppressAutoHyphens/>
        <w:rPr>
          <w:del w:id="35107" w:author="Author"/>
          <w:b/>
        </w:rPr>
      </w:pPr>
      <w:del w:id="35108" w:author="Author">
        <w:r w:rsidRPr="00FB4053" w:rsidDel="00421D84">
          <w:delText xml:space="preserve">The following is added to Paragraph </w:delText>
        </w:r>
        <w:r w:rsidRPr="00FB4053" w:rsidDel="00421D84">
          <w:rPr>
            <w:b/>
          </w:rPr>
          <w:delText>C.2.:</w:delText>
        </w:r>
      </w:del>
    </w:p>
    <w:p w14:paraId="529D679F" w14:textId="77777777" w:rsidR="00A027D8" w:rsidRPr="00FB4053" w:rsidDel="00421D84" w:rsidRDefault="00A027D8" w:rsidP="00BE28D4">
      <w:pPr>
        <w:pStyle w:val="outlinehd2"/>
        <w:suppressAutoHyphens/>
        <w:rPr>
          <w:del w:id="35109" w:author="Author"/>
        </w:rPr>
      </w:pPr>
      <w:del w:id="35110" w:author="Author">
        <w:r w:rsidRPr="00FB4053" w:rsidDel="00421D84">
          <w:tab/>
          <w:delText>C.</w:delText>
        </w:r>
        <w:r w:rsidRPr="00FB4053" w:rsidDel="00421D84">
          <w:tab/>
          <w:delText>Premium Development</w:delText>
        </w:r>
      </w:del>
    </w:p>
    <w:p w14:paraId="7B9D1BE5" w14:textId="77777777" w:rsidR="00A027D8" w:rsidRPr="00FB4053" w:rsidDel="00421D84" w:rsidRDefault="00A027D8" w:rsidP="00BE28D4">
      <w:pPr>
        <w:pStyle w:val="outlinehd3"/>
        <w:suppressAutoHyphens/>
        <w:rPr>
          <w:del w:id="35111" w:author="Author"/>
        </w:rPr>
      </w:pPr>
      <w:del w:id="35112" w:author="Author">
        <w:r w:rsidRPr="00FB4053" w:rsidDel="00421D84">
          <w:tab/>
          <w:delText>2.</w:delText>
        </w:r>
        <w:r w:rsidRPr="00FB4053" w:rsidDel="00421D84">
          <w:tab/>
          <w:delText>Liability And Basic No-fault Coverages</w:delText>
        </w:r>
      </w:del>
    </w:p>
    <w:p w14:paraId="554417ED" w14:textId="77777777" w:rsidR="00A027D8" w:rsidRPr="00FB4053" w:rsidDel="00421D84" w:rsidRDefault="00A027D8" w:rsidP="00BE28D4">
      <w:pPr>
        <w:pStyle w:val="outlinetxt4"/>
        <w:suppressAutoHyphens/>
        <w:rPr>
          <w:del w:id="35113" w:author="Author"/>
        </w:rPr>
      </w:pPr>
      <w:del w:id="35114" w:author="Author">
        <w:r w:rsidRPr="00FB4053" w:rsidDel="00421D84">
          <w:tab/>
        </w:r>
        <w:r w:rsidRPr="00FB4053" w:rsidDel="00421D84">
          <w:rPr>
            <w:b/>
          </w:rPr>
          <w:delText>d.</w:delText>
        </w:r>
        <w:r w:rsidRPr="00FB4053" w:rsidDel="00421D84">
          <w:tab/>
          <w:delText>For public autos that are equipped with a mechanical lift and that have Liability Coverage, Medical Payments Coverage or No-fault Coverage, multiply the result by the following factor:</w:delText>
        </w:r>
      </w:del>
    </w:p>
    <w:p w14:paraId="3056C321" w14:textId="77777777" w:rsidR="00A027D8" w:rsidRPr="00FB4053" w:rsidDel="00421D84" w:rsidRDefault="00A027D8" w:rsidP="00BE28D4">
      <w:pPr>
        <w:pStyle w:val="space4"/>
        <w:suppressAutoHyphens/>
        <w:rPr>
          <w:del w:id="351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27D8" w:rsidRPr="00FB4053" w:rsidDel="00421D84" w14:paraId="76B4F3DC" w14:textId="77777777" w:rsidTr="002F1572">
        <w:trPr>
          <w:cantSplit/>
          <w:trHeight w:val="190"/>
          <w:del w:id="35116" w:author="Author"/>
        </w:trPr>
        <w:tc>
          <w:tcPr>
            <w:tcW w:w="200" w:type="dxa"/>
            <w:tcBorders>
              <w:top w:val="nil"/>
              <w:left w:val="nil"/>
              <w:bottom w:val="nil"/>
              <w:right w:val="nil"/>
            </w:tcBorders>
          </w:tcPr>
          <w:p w14:paraId="0B888F46" w14:textId="77777777" w:rsidR="00A027D8" w:rsidRPr="00FB4053" w:rsidDel="00421D84" w:rsidRDefault="00A027D8" w:rsidP="00BE28D4">
            <w:pPr>
              <w:pStyle w:val="tablehead"/>
              <w:suppressAutoHyphens/>
              <w:rPr>
                <w:del w:id="35117" w:author="Author"/>
              </w:rPr>
            </w:pPr>
          </w:p>
        </w:tc>
        <w:tc>
          <w:tcPr>
            <w:tcW w:w="4800" w:type="dxa"/>
            <w:tcBorders>
              <w:top w:val="single" w:sz="6" w:space="0" w:color="auto"/>
              <w:left w:val="single" w:sz="6" w:space="0" w:color="auto"/>
              <w:bottom w:val="single" w:sz="6" w:space="0" w:color="auto"/>
              <w:right w:val="single" w:sz="6" w:space="0" w:color="auto"/>
            </w:tcBorders>
          </w:tcPr>
          <w:p w14:paraId="10ED3272" w14:textId="77777777" w:rsidR="00A027D8" w:rsidRPr="00FB4053" w:rsidDel="00421D84" w:rsidRDefault="00A027D8" w:rsidP="00BE28D4">
            <w:pPr>
              <w:pStyle w:val="tablehead"/>
              <w:suppressAutoHyphens/>
              <w:rPr>
                <w:del w:id="35118" w:author="Author"/>
              </w:rPr>
            </w:pPr>
            <w:del w:id="35119" w:author="Author">
              <w:r w:rsidRPr="00FB4053" w:rsidDel="00421D84">
                <w:delText>Factor</w:delText>
              </w:r>
            </w:del>
          </w:p>
        </w:tc>
      </w:tr>
      <w:tr w:rsidR="00A027D8" w:rsidRPr="00FB4053" w:rsidDel="00421D84" w14:paraId="12470C90" w14:textId="77777777" w:rsidTr="002F1572">
        <w:trPr>
          <w:cantSplit/>
          <w:trHeight w:val="190"/>
          <w:del w:id="35120" w:author="Author"/>
        </w:trPr>
        <w:tc>
          <w:tcPr>
            <w:tcW w:w="200" w:type="dxa"/>
            <w:tcBorders>
              <w:top w:val="nil"/>
              <w:left w:val="nil"/>
              <w:bottom w:val="nil"/>
              <w:right w:val="nil"/>
            </w:tcBorders>
          </w:tcPr>
          <w:p w14:paraId="16FC44D2" w14:textId="77777777" w:rsidR="00A027D8" w:rsidRPr="00FB4053" w:rsidDel="00421D84" w:rsidRDefault="00A027D8" w:rsidP="00BE28D4">
            <w:pPr>
              <w:pStyle w:val="tabletext11"/>
              <w:suppressAutoHyphens/>
              <w:jc w:val="center"/>
              <w:rPr>
                <w:del w:id="35121" w:author="Author"/>
              </w:rPr>
            </w:pPr>
          </w:p>
        </w:tc>
        <w:tc>
          <w:tcPr>
            <w:tcW w:w="4800" w:type="dxa"/>
            <w:tcBorders>
              <w:top w:val="single" w:sz="6" w:space="0" w:color="auto"/>
              <w:left w:val="single" w:sz="6" w:space="0" w:color="auto"/>
              <w:bottom w:val="single" w:sz="6" w:space="0" w:color="auto"/>
              <w:right w:val="single" w:sz="6" w:space="0" w:color="auto"/>
            </w:tcBorders>
          </w:tcPr>
          <w:p w14:paraId="66E8F68A" w14:textId="77777777" w:rsidR="00A027D8" w:rsidRPr="00FB4053" w:rsidDel="00421D84" w:rsidRDefault="00A027D8" w:rsidP="00BE28D4">
            <w:pPr>
              <w:pStyle w:val="tabletext11"/>
              <w:tabs>
                <w:tab w:val="decimal" w:pos="2240"/>
              </w:tabs>
              <w:suppressAutoHyphens/>
              <w:rPr>
                <w:del w:id="35122" w:author="Author"/>
              </w:rPr>
            </w:pPr>
            <w:del w:id="35123" w:author="Author">
              <w:r w:rsidRPr="00FB4053" w:rsidDel="00421D84">
                <w:delText>1.10</w:delText>
              </w:r>
            </w:del>
          </w:p>
        </w:tc>
      </w:tr>
    </w:tbl>
    <w:p w14:paraId="4AB9B087" w14:textId="77777777" w:rsidR="00A027D8" w:rsidDel="00421D84" w:rsidRDefault="00A027D8" w:rsidP="00BE28D4">
      <w:pPr>
        <w:pStyle w:val="tablecaption"/>
        <w:suppressAutoHyphens/>
        <w:rPr>
          <w:del w:id="35124" w:author="Author"/>
        </w:rPr>
      </w:pPr>
      <w:del w:id="35125" w:author="Author">
        <w:r w:rsidRPr="00FB4053" w:rsidDel="00421D84">
          <w:delText>Table 41.C.2.d. Mechanical Lift Factor</w:delText>
        </w:r>
      </w:del>
    </w:p>
    <w:p w14:paraId="50B5F812" w14:textId="77777777" w:rsidR="00A027D8" w:rsidDel="00421D84" w:rsidRDefault="00A027D8" w:rsidP="00BE28D4">
      <w:pPr>
        <w:pStyle w:val="isonormal"/>
        <w:jc w:val="left"/>
        <w:rPr>
          <w:del w:id="35126" w:author="Author"/>
        </w:rPr>
      </w:pPr>
    </w:p>
    <w:p w14:paraId="6FFA99E3" w14:textId="77777777" w:rsidR="00A027D8" w:rsidDel="00421D84" w:rsidRDefault="00A027D8" w:rsidP="00BE28D4">
      <w:pPr>
        <w:pStyle w:val="isonormal"/>
        <w:rPr>
          <w:del w:id="35127" w:author="Author"/>
        </w:rPr>
        <w:sectPr w:rsidR="00A027D8" w:rsidDel="00421D84" w:rsidSect="00437850">
          <w:pgSz w:w="12240" w:h="15840"/>
          <w:pgMar w:top="1735" w:right="960" w:bottom="1560" w:left="1200" w:header="575" w:footer="480" w:gutter="0"/>
          <w:cols w:space="480"/>
          <w:noEndnote/>
          <w:docGrid w:linePitch="326"/>
        </w:sectPr>
      </w:pPr>
    </w:p>
    <w:p w14:paraId="7BEE8103" w14:textId="77777777" w:rsidR="00A027D8" w:rsidRPr="003D0AEC" w:rsidDel="00421D84" w:rsidRDefault="00A027D8" w:rsidP="00BE28D4">
      <w:pPr>
        <w:pStyle w:val="boxrule"/>
        <w:rPr>
          <w:del w:id="35128" w:author="Author"/>
        </w:rPr>
      </w:pPr>
      <w:del w:id="35129" w:author="Author">
        <w:r w:rsidRPr="003D0AEC" w:rsidDel="00421D84">
          <w:lastRenderedPageBreak/>
          <w:delText>42.  GROSS RECEIPTS OR MILEAGE BASIS</w:delText>
        </w:r>
      </w:del>
    </w:p>
    <w:p w14:paraId="07D8517F" w14:textId="77777777" w:rsidR="00A027D8" w:rsidRPr="003D0AEC" w:rsidDel="00421D84" w:rsidRDefault="00A027D8" w:rsidP="00BE28D4">
      <w:pPr>
        <w:pStyle w:val="blocktext1"/>
        <w:rPr>
          <w:del w:id="35130" w:author="Author"/>
        </w:rPr>
      </w:pPr>
      <w:del w:id="35131" w:author="Author">
        <w:r w:rsidRPr="003D0AEC" w:rsidDel="00421D84">
          <w:delText xml:space="preserve">Paragraph </w:delText>
        </w:r>
        <w:r w:rsidRPr="003D0AEC" w:rsidDel="00421D84">
          <w:rPr>
            <w:b/>
          </w:rPr>
          <w:delText>D.</w:delText>
        </w:r>
        <w:r w:rsidRPr="003D0AEC" w:rsidDel="00421D84">
          <w:delText xml:space="preserve"> is replaced by the following:</w:delText>
        </w:r>
      </w:del>
    </w:p>
    <w:p w14:paraId="10BB1CED" w14:textId="77777777" w:rsidR="00A027D8" w:rsidRPr="003D0AEC" w:rsidDel="00421D84" w:rsidRDefault="00A027D8" w:rsidP="00BE28D4">
      <w:pPr>
        <w:pStyle w:val="outlinehd2"/>
        <w:rPr>
          <w:del w:id="35132" w:author="Author"/>
        </w:rPr>
      </w:pPr>
      <w:del w:id="35133" w:author="Author">
        <w:r w:rsidRPr="003D0AEC" w:rsidDel="00421D84">
          <w:tab/>
          <w:delText>D.</w:delText>
        </w:r>
        <w:r w:rsidRPr="003D0AEC" w:rsidDel="00421D84">
          <w:tab/>
          <w:delText>Medical Payments</w:delText>
        </w:r>
      </w:del>
    </w:p>
    <w:p w14:paraId="755174E1" w14:textId="77777777" w:rsidR="00A027D8" w:rsidRPr="003D0AEC" w:rsidDel="00421D84" w:rsidRDefault="00A027D8" w:rsidP="00BE28D4">
      <w:pPr>
        <w:pStyle w:val="blocktext3"/>
        <w:rPr>
          <w:del w:id="35134" w:author="Author"/>
        </w:rPr>
      </w:pPr>
      <w:del w:id="35135" w:author="Author">
        <w:r w:rsidRPr="003D0AEC" w:rsidDel="00421D84">
          <w:delText>If the policy provides medical payments, compute the premium by multiplying the $100,000 limit liability premium and minimum premium by the following factors:</w:delText>
        </w:r>
      </w:del>
    </w:p>
    <w:p w14:paraId="50FDD233" w14:textId="77777777" w:rsidR="00A027D8" w:rsidRPr="003D0AEC" w:rsidDel="00421D84" w:rsidRDefault="00A027D8" w:rsidP="00BE28D4">
      <w:pPr>
        <w:pStyle w:val="space4"/>
        <w:rPr>
          <w:del w:id="351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1200"/>
        <w:gridCol w:w="1200"/>
      </w:tblGrid>
      <w:tr w:rsidR="00A027D8" w:rsidRPr="003D0AEC" w:rsidDel="00421D84" w14:paraId="6F63019B" w14:textId="77777777" w:rsidTr="002F1572">
        <w:trPr>
          <w:cantSplit/>
          <w:trHeight w:val="190"/>
          <w:tblHeader/>
          <w:del w:id="35137" w:author="Author"/>
        </w:trPr>
        <w:tc>
          <w:tcPr>
            <w:tcW w:w="200" w:type="dxa"/>
            <w:tcBorders>
              <w:top w:val="nil"/>
              <w:left w:val="nil"/>
              <w:bottom w:val="nil"/>
              <w:right w:val="nil"/>
            </w:tcBorders>
          </w:tcPr>
          <w:p w14:paraId="3475CF1C" w14:textId="77777777" w:rsidR="00A027D8" w:rsidRPr="003D0AEC" w:rsidDel="00421D84" w:rsidRDefault="00A027D8" w:rsidP="00BE28D4">
            <w:pPr>
              <w:pStyle w:val="tablehead"/>
              <w:rPr>
                <w:del w:id="35138" w:author="Author"/>
              </w:rPr>
            </w:pPr>
          </w:p>
        </w:tc>
        <w:tc>
          <w:tcPr>
            <w:tcW w:w="1200" w:type="dxa"/>
            <w:tcBorders>
              <w:top w:val="single" w:sz="6" w:space="0" w:color="auto"/>
              <w:left w:val="single" w:sz="6" w:space="0" w:color="auto"/>
              <w:bottom w:val="nil"/>
              <w:right w:val="nil"/>
            </w:tcBorders>
          </w:tcPr>
          <w:p w14:paraId="2697442F" w14:textId="77777777" w:rsidR="00A027D8" w:rsidRPr="003D0AEC" w:rsidDel="00421D84" w:rsidRDefault="00A027D8" w:rsidP="00BE28D4">
            <w:pPr>
              <w:pStyle w:val="tablehead"/>
              <w:rPr>
                <w:del w:id="35139" w:author="Author"/>
              </w:rPr>
            </w:pPr>
            <w:del w:id="35140" w:author="Author">
              <w:r w:rsidRPr="003D0AEC" w:rsidDel="00421D84">
                <w:delText>Limits</w:delText>
              </w:r>
            </w:del>
          </w:p>
        </w:tc>
        <w:tc>
          <w:tcPr>
            <w:tcW w:w="1200" w:type="dxa"/>
            <w:tcBorders>
              <w:top w:val="single" w:sz="6" w:space="0" w:color="auto"/>
              <w:left w:val="nil"/>
              <w:bottom w:val="nil"/>
              <w:right w:val="nil"/>
            </w:tcBorders>
          </w:tcPr>
          <w:p w14:paraId="141F7ED7" w14:textId="77777777" w:rsidR="00A027D8" w:rsidRPr="003D0AEC" w:rsidDel="00421D84" w:rsidRDefault="00A027D8" w:rsidP="00BE28D4">
            <w:pPr>
              <w:pStyle w:val="tablehead"/>
              <w:rPr>
                <w:del w:id="35141" w:author="Author"/>
              </w:rPr>
            </w:pPr>
            <w:del w:id="35142" w:author="Author">
              <w:r w:rsidRPr="003D0AEC" w:rsidDel="00421D84">
                <w:delText>$500</w:delText>
              </w:r>
            </w:del>
          </w:p>
        </w:tc>
        <w:tc>
          <w:tcPr>
            <w:tcW w:w="1200" w:type="dxa"/>
            <w:tcBorders>
              <w:top w:val="single" w:sz="6" w:space="0" w:color="auto"/>
              <w:left w:val="nil"/>
              <w:bottom w:val="nil"/>
              <w:right w:val="nil"/>
            </w:tcBorders>
          </w:tcPr>
          <w:p w14:paraId="1751C7B0" w14:textId="77777777" w:rsidR="00A027D8" w:rsidRPr="003D0AEC" w:rsidDel="00421D84" w:rsidRDefault="00A027D8" w:rsidP="00BE28D4">
            <w:pPr>
              <w:pStyle w:val="tablehead"/>
              <w:rPr>
                <w:del w:id="35143" w:author="Author"/>
              </w:rPr>
            </w:pPr>
            <w:del w:id="35144" w:author="Author">
              <w:r w:rsidRPr="003D0AEC" w:rsidDel="00421D84">
                <w:delText>$1000</w:delText>
              </w:r>
            </w:del>
          </w:p>
        </w:tc>
        <w:tc>
          <w:tcPr>
            <w:tcW w:w="1200" w:type="dxa"/>
            <w:tcBorders>
              <w:top w:val="single" w:sz="6" w:space="0" w:color="auto"/>
              <w:left w:val="nil"/>
              <w:bottom w:val="nil"/>
              <w:right w:val="single" w:sz="6" w:space="0" w:color="auto"/>
            </w:tcBorders>
          </w:tcPr>
          <w:p w14:paraId="37666CA7" w14:textId="77777777" w:rsidR="00A027D8" w:rsidRPr="003D0AEC" w:rsidDel="00421D84" w:rsidRDefault="00A027D8" w:rsidP="00BE28D4">
            <w:pPr>
              <w:pStyle w:val="tablehead"/>
              <w:rPr>
                <w:del w:id="35145" w:author="Author"/>
              </w:rPr>
            </w:pPr>
            <w:del w:id="35146" w:author="Author">
              <w:r w:rsidRPr="003D0AEC" w:rsidDel="00421D84">
                <w:delText>$5000</w:delText>
              </w:r>
            </w:del>
          </w:p>
        </w:tc>
      </w:tr>
      <w:tr w:rsidR="00A027D8" w:rsidRPr="003D0AEC" w:rsidDel="00421D84" w14:paraId="67BBD0DC" w14:textId="77777777" w:rsidTr="002F1572">
        <w:trPr>
          <w:cantSplit/>
          <w:trHeight w:val="190"/>
          <w:del w:id="35147" w:author="Author"/>
        </w:trPr>
        <w:tc>
          <w:tcPr>
            <w:tcW w:w="200" w:type="dxa"/>
            <w:tcBorders>
              <w:top w:val="nil"/>
              <w:left w:val="nil"/>
              <w:bottom w:val="nil"/>
              <w:right w:val="nil"/>
            </w:tcBorders>
          </w:tcPr>
          <w:p w14:paraId="44418754" w14:textId="77777777" w:rsidR="00A027D8" w:rsidRPr="003D0AEC" w:rsidDel="00421D84" w:rsidRDefault="00A027D8" w:rsidP="00BE28D4">
            <w:pPr>
              <w:pStyle w:val="tabletext11"/>
              <w:jc w:val="center"/>
              <w:rPr>
                <w:del w:id="35148" w:author="Author"/>
              </w:rPr>
            </w:pPr>
          </w:p>
        </w:tc>
        <w:tc>
          <w:tcPr>
            <w:tcW w:w="1200" w:type="dxa"/>
            <w:tcBorders>
              <w:top w:val="single" w:sz="6" w:space="0" w:color="auto"/>
              <w:left w:val="single" w:sz="6" w:space="0" w:color="auto"/>
              <w:bottom w:val="single" w:sz="6" w:space="0" w:color="auto"/>
              <w:right w:val="nil"/>
            </w:tcBorders>
          </w:tcPr>
          <w:p w14:paraId="20F16A46" w14:textId="77777777" w:rsidR="00A027D8" w:rsidRPr="003D0AEC" w:rsidDel="00421D84" w:rsidRDefault="00A027D8" w:rsidP="00BE28D4">
            <w:pPr>
              <w:pStyle w:val="tabletext11"/>
              <w:jc w:val="center"/>
              <w:rPr>
                <w:del w:id="35149" w:author="Author"/>
              </w:rPr>
            </w:pPr>
          </w:p>
        </w:tc>
        <w:tc>
          <w:tcPr>
            <w:tcW w:w="1200" w:type="dxa"/>
            <w:tcBorders>
              <w:top w:val="single" w:sz="6" w:space="0" w:color="auto"/>
              <w:left w:val="nil"/>
              <w:bottom w:val="single" w:sz="6" w:space="0" w:color="auto"/>
              <w:right w:val="nil"/>
            </w:tcBorders>
          </w:tcPr>
          <w:p w14:paraId="6886C137" w14:textId="77777777" w:rsidR="00A027D8" w:rsidRPr="003D0AEC" w:rsidDel="00421D84" w:rsidRDefault="00A027D8" w:rsidP="00BE28D4">
            <w:pPr>
              <w:pStyle w:val="tabletext11"/>
              <w:tabs>
                <w:tab w:val="decimal" w:pos="360"/>
              </w:tabs>
              <w:rPr>
                <w:del w:id="35150" w:author="Author"/>
              </w:rPr>
            </w:pPr>
            <w:del w:id="35151" w:author="Author">
              <w:r w:rsidRPr="003D0AEC" w:rsidDel="00421D84">
                <w:delText>.021</w:delText>
              </w:r>
            </w:del>
          </w:p>
        </w:tc>
        <w:tc>
          <w:tcPr>
            <w:tcW w:w="1200" w:type="dxa"/>
            <w:tcBorders>
              <w:top w:val="single" w:sz="6" w:space="0" w:color="auto"/>
              <w:left w:val="nil"/>
              <w:bottom w:val="single" w:sz="6" w:space="0" w:color="auto"/>
              <w:right w:val="nil"/>
            </w:tcBorders>
          </w:tcPr>
          <w:p w14:paraId="14AF4741" w14:textId="77777777" w:rsidR="00A027D8" w:rsidRPr="003D0AEC" w:rsidDel="00421D84" w:rsidRDefault="00A027D8" w:rsidP="00BE28D4">
            <w:pPr>
              <w:pStyle w:val="tabletext11"/>
              <w:tabs>
                <w:tab w:val="decimal" w:pos="360"/>
              </w:tabs>
              <w:rPr>
                <w:del w:id="35152" w:author="Author"/>
              </w:rPr>
            </w:pPr>
            <w:del w:id="35153" w:author="Author">
              <w:r w:rsidRPr="003D0AEC" w:rsidDel="00421D84">
                <w:delText>.024</w:delText>
              </w:r>
            </w:del>
          </w:p>
        </w:tc>
        <w:tc>
          <w:tcPr>
            <w:tcW w:w="1200" w:type="dxa"/>
            <w:tcBorders>
              <w:top w:val="single" w:sz="6" w:space="0" w:color="auto"/>
              <w:left w:val="nil"/>
              <w:bottom w:val="single" w:sz="6" w:space="0" w:color="auto"/>
              <w:right w:val="single" w:sz="6" w:space="0" w:color="auto"/>
            </w:tcBorders>
          </w:tcPr>
          <w:p w14:paraId="234D4E26" w14:textId="77777777" w:rsidR="00A027D8" w:rsidRPr="003D0AEC" w:rsidDel="00421D84" w:rsidRDefault="00A027D8" w:rsidP="00BE28D4">
            <w:pPr>
              <w:pStyle w:val="tabletext11"/>
              <w:tabs>
                <w:tab w:val="decimal" w:pos="360"/>
              </w:tabs>
              <w:rPr>
                <w:del w:id="35154" w:author="Author"/>
              </w:rPr>
            </w:pPr>
            <w:del w:id="35155" w:author="Author">
              <w:r w:rsidRPr="003D0AEC" w:rsidDel="00421D84">
                <w:delText>.032</w:delText>
              </w:r>
            </w:del>
          </w:p>
        </w:tc>
      </w:tr>
    </w:tbl>
    <w:p w14:paraId="2B486595" w14:textId="77777777" w:rsidR="00A027D8" w:rsidDel="00421D84" w:rsidRDefault="00A027D8" w:rsidP="00BE28D4">
      <w:pPr>
        <w:pStyle w:val="tablecaption"/>
        <w:rPr>
          <w:del w:id="35156" w:author="Author"/>
        </w:rPr>
      </w:pPr>
      <w:del w:id="35157" w:author="Author">
        <w:r w:rsidRPr="003D0AEC" w:rsidDel="00421D84">
          <w:delText>Table 42.D. Medical Payments Factors</w:delText>
        </w:r>
      </w:del>
    </w:p>
    <w:p w14:paraId="136DE0EB" w14:textId="77777777" w:rsidR="00A027D8" w:rsidDel="00421D84" w:rsidRDefault="00A027D8" w:rsidP="00BE28D4">
      <w:pPr>
        <w:pStyle w:val="isonormal"/>
        <w:jc w:val="left"/>
        <w:rPr>
          <w:del w:id="35158" w:author="Author"/>
        </w:rPr>
      </w:pPr>
    </w:p>
    <w:p w14:paraId="795A5E66" w14:textId="77777777" w:rsidR="00A027D8" w:rsidDel="00421D84" w:rsidRDefault="00A027D8" w:rsidP="00BE28D4">
      <w:pPr>
        <w:pStyle w:val="isonormal"/>
        <w:rPr>
          <w:del w:id="35159" w:author="Author"/>
        </w:rPr>
        <w:sectPr w:rsidR="00A027D8" w:rsidDel="00421D84" w:rsidSect="00437850">
          <w:pgSz w:w="12240" w:h="15840"/>
          <w:pgMar w:top="1735" w:right="960" w:bottom="1560" w:left="1200" w:header="575" w:footer="480" w:gutter="0"/>
          <w:cols w:space="480"/>
          <w:noEndnote/>
          <w:docGrid w:linePitch="245"/>
        </w:sectPr>
      </w:pPr>
    </w:p>
    <w:p w14:paraId="1AE476C1" w14:textId="77777777" w:rsidR="00A027D8" w:rsidRPr="00DC1294" w:rsidDel="00421D84" w:rsidRDefault="00A027D8" w:rsidP="00BE28D4">
      <w:pPr>
        <w:pStyle w:val="boxrule"/>
        <w:rPr>
          <w:del w:id="35160" w:author="Author"/>
        </w:rPr>
      </w:pPr>
      <w:del w:id="35161" w:author="Author">
        <w:r w:rsidRPr="00DC1294" w:rsidDel="00421D84">
          <w:lastRenderedPageBreak/>
          <w:delText>48.  AUTO DEALERS – ELIGIBILITY</w:delText>
        </w:r>
      </w:del>
    </w:p>
    <w:p w14:paraId="49AC7BCA" w14:textId="77777777" w:rsidR="00A027D8" w:rsidRPr="00DC1294" w:rsidDel="00421D84" w:rsidRDefault="00A027D8" w:rsidP="00BE28D4">
      <w:pPr>
        <w:pStyle w:val="blocktext1"/>
        <w:suppressAutoHyphens/>
        <w:rPr>
          <w:del w:id="35162" w:author="Author"/>
        </w:rPr>
      </w:pPr>
      <w:del w:id="35163" w:author="Author">
        <w:r w:rsidRPr="00DC1294" w:rsidDel="00421D84">
          <w:delText xml:space="preserve">Paragraph </w:delText>
        </w:r>
        <w:r w:rsidRPr="00DC1294" w:rsidDel="00421D84">
          <w:rPr>
            <w:b/>
            <w:bCs/>
          </w:rPr>
          <w:delText>B</w:delText>
        </w:r>
        <w:r w:rsidRPr="00DC1294" w:rsidDel="00421D84">
          <w:rPr>
            <w:b/>
            <w:bCs/>
            <w:color w:val="000000"/>
          </w:rPr>
          <w:delText>.1.</w:delText>
        </w:r>
        <w:r w:rsidRPr="00DC1294" w:rsidDel="00421D84">
          <w:delText xml:space="preserve"> is replaced by the following:</w:delText>
        </w:r>
      </w:del>
    </w:p>
    <w:p w14:paraId="7915DEA1" w14:textId="77777777" w:rsidR="00A027D8" w:rsidRPr="00DC1294" w:rsidDel="00421D84" w:rsidRDefault="00A027D8" w:rsidP="00BE28D4">
      <w:pPr>
        <w:pStyle w:val="outlinehd2"/>
        <w:suppressAutoHyphens/>
        <w:rPr>
          <w:del w:id="35164" w:author="Author"/>
        </w:rPr>
      </w:pPr>
      <w:del w:id="35165" w:author="Author">
        <w:r w:rsidRPr="00DC1294" w:rsidDel="00421D84">
          <w:tab/>
          <w:delText>B.</w:delText>
        </w:r>
        <w:r w:rsidRPr="00DC1294" w:rsidDel="00421D84">
          <w:tab/>
          <w:delText>Classifications And Codes</w:delText>
        </w:r>
      </w:del>
    </w:p>
    <w:p w14:paraId="570AB60E" w14:textId="77777777" w:rsidR="00A027D8" w:rsidRPr="00DC1294" w:rsidDel="00421D84" w:rsidRDefault="00A027D8" w:rsidP="00BE28D4">
      <w:pPr>
        <w:pStyle w:val="outlinehd3"/>
        <w:suppressAutoHyphens/>
        <w:rPr>
          <w:del w:id="35166" w:author="Author"/>
        </w:rPr>
      </w:pPr>
      <w:del w:id="35167" w:author="Author">
        <w:r w:rsidRPr="00DC1294" w:rsidDel="00421D84">
          <w:tab/>
          <w:delText>1.</w:delText>
        </w:r>
        <w:r w:rsidRPr="00DC1294" w:rsidDel="00421D84">
          <w:tab/>
          <w:delText>Covered Autos Liability, General Liability And Physical Damage</w:delText>
        </w:r>
      </w:del>
    </w:p>
    <w:p w14:paraId="50F722C2" w14:textId="77777777" w:rsidR="00A027D8" w:rsidRPr="00DC1294" w:rsidDel="00421D84" w:rsidRDefault="00A027D8" w:rsidP="00BE28D4">
      <w:pPr>
        <w:pStyle w:val="blocktext4"/>
        <w:suppressAutoHyphens/>
        <w:rPr>
          <w:del w:id="35168" w:author="Author"/>
        </w:rPr>
      </w:pPr>
      <w:del w:id="35169" w:author="Author">
        <w:r w:rsidRPr="00DC1294" w:rsidDel="00421D84">
          <w:delText>Only one classification and code applies to a risk for covered autos liability, general liability, and physical damage coverages.</w:delText>
        </w:r>
      </w:del>
    </w:p>
    <w:p w14:paraId="33FD46FE" w14:textId="77777777" w:rsidR="00A027D8" w:rsidRPr="00DC1294" w:rsidDel="00421D84" w:rsidRDefault="00A027D8" w:rsidP="00BE28D4">
      <w:pPr>
        <w:pStyle w:val="space4"/>
        <w:suppressAutoHyphens/>
        <w:rPr>
          <w:del w:id="3517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3535"/>
        <w:gridCol w:w="1265"/>
      </w:tblGrid>
      <w:tr w:rsidR="00A027D8" w:rsidRPr="00DC1294" w:rsidDel="00421D84" w14:paraId="3FACE026" w14:textId="77777777" w:rsidTr="002F1572">
        <w:trPr>
          <w:cantSplit/>
          <w:trHeight w:val="290"/>
          <w:tblHeader/>
          <w:del w:id="35171" w:author="Author"/>
        </w:trPr>
        <w:tc>
          <w:tcPr>
            <w:tcW w:w="200" w:type="dxa"/>
            <w:hideMark/>
          </w:tcPr>
          <w:p w14:paraId="169941F0" w14:textId="77777777" w:rsidR="00A027D8" w:rsidRPr="00DC1294" w:rsidDel="00421D84" w:rsidRDefault="00A027D8" w:rsidP="00BE28D4">
            <w:pPr>
              <w:pStyle w:val="tablehead"/>
              <w:suppressAutoHyphens/>
              <w:rPr>
                <w:del w:id="35172" w:author="Author"/>
              </w:rPr>
            </w:pPr>
            <w:del w:id="35173" w:author="Author">
              <w:r w:rsidRPr="00DC1294" w:rsidDel="00421D84">
                <w:br/>
              </w:r>
              <w:r w:rsidRPr="00DC1294" w:rsidDel="00421D84">
                <w:br/>
              </w:r>
            </w:del>
          </w:p>
        </w:tc>
        <w:tc>
          <w:tcPr>
            <w:tcW w:w="3535" w:type="dxa"/>
            <w:tcBorders>
              <w:top w:val="single" w:sz="6" w:space="0" w:color="auto"/>
              <w:left w:val="single" w:sz="6" w:space="0" w:color="auto"/>
              <w:bottom w:val="nil"/>
              <w:right w:val="nil"/>
            </w:tcBorders>
            <w:hideMark/>
          </w:tcPr>
          <w:p w14:paraId="1083487E" w14:textId="77777777" w:rsidR="00A027D8" w:rsidRPr="00DC1294" w:rsidDel="00421D84" w:rsidRDefault="00A027D8" w:rsidP="00BE28D4">
            <w:pPr>
              <w:pStyle w:val="tablehead"/>
              <w:suppressAutoHyphens/>
              <w:jc w:val="left"/>
              <w:rPr>
                <w:del w:id="35174" w:author="Author"/>
              </w:rPr>
            </w:pPr>
            <w:del w:id="35175" w:author="Author">
              <w:r w:rsidRPr="00DC1294" w:rsidDel="00421D84">
                <w:br/>
              </w:r>
              <w:r w:rsidRPr="00DC1294" w:rsidDel="00421D84">
                <w:br/>
              </w:r>
              <w:r w:rsidRPr="00DC1294" w:rsidDel="00421D84">
                <w:br/>
              </w:r>
              <w:r w:rsidRPr="00DC1294" w:rsidDel="00421D84">
                <w:br/>
              </w:r>
              <w:r w:rsidRPr="00DC1294" w:rsidDel="00421D84">
                <w:br/>
              </w:r>
              <w:r w:rsidRPr="00DC1294" w:rsidDel="00421D84">
                <w:br/>
                <w:delText>Classification</w:delText>
              </w:r>
            </w:del>
          </w:p>
        </w:tc>
        <w:tc>
          <w:tcPr>
            <w:tcW w:w="1265" w:type="dxa"/>
            <w:tcBorders>
              <w:top w:val="single" w:sz="6" w:space="0" w:color="auto"/>
              <w:left w:val="nil"/>
              <w:bottom w:val="nil"/>
              <w:right w:val="single" w:sz="6" w:space="0" w:color="auto"/>
            </w:tcBorders>
            <w:hideMark/>
          </w:tcPr>
          <w:p w14:paraId="1780B503" w14:textId="77777777" w:rsidR="00A027D8" w:rsidRPr="00DC1294" w:rsidDel="00421D84" w:rsidRDefault="00A027D8" w:rsidP="00BE28D4">
            <w:pPr>
              <w:pStyle w:val="tablehead"/>
              <w:suppressAutoHyphens/>
              <w:rPr>
                <w:del w:id="35176" w:author="Author"/>
              </w:rPr>
            </w:pPr>
            <w:del w:id="35177" w:author="Author">
              <w:r w:rsidRPr="00DC1294" w:rsidDel="00421D84">
                <w:br/>
                <w:delText>Full Covered Autos Liability Limit For Customers</w:delText>
              </w:r>
              <w:r w:rsidRPr="00DC1294" w:rsidDel="00421D84">
                <w:br/>
                <w:delText>Coverage</w:delText>
              </w:r>
            </w:del>
          </w:p>
        </w:tc>
      </w:tr>
      <w:tr w:rsidR="00A027D8" w:rsidRPr="00DC1294" w:rsidDel="00421D84" w14:paraId="7015699E" w14:textId="77777777" w:rsidTr="002F1572">
        <w:trPr>
          <w:cantSplit/>
          <w:trHeight w:val="290"/>
          <w:del w:id="35178" w:author="Author"/>
        </w:trPr>
        <w:tc>
          <w:tcPr>
            <w:tcW w:w="200" w:type="dxa"/>
            <w:hideMark/>
          </w:tcPr>
          <w:p w14:paraId="661FE426" w14:textId="77777777" w:rsidR="00A027D8" w:rsidRPr="00DC1294" w:rsidDel="00421D84" w:rsidRDefault="00A027D8" w:rsidP="00BE28D4">
            <w:pPr>
              <w:pStyle w:val="tabletext01"/>
              <w:suppressAutoHyphens/>
              <w:rPr>
                <w:del w:id="35179" w:author="Author"/>
              </w:rPr>
            </w:pPr>
            <w:del w:id="35180" w:author="Author">
              <w:r w:rsidRPr="00DC1294" w:rsidDel="00421D84">
                <w:br/>
              </w:r>
              <w:r w:rsidRPr="00DC1294" w:rsidDel="00421D84">
                <w:br/>
              </w:r>
            </w:del>
          </w:p>
        </w:tc>
        <w:tc>
          <w:tcPr>
            <w:tcW w:w="3535" w:type="dxa"/>
            <w:tcBorders>
              <w:top w:val="single" w:sz="6" w:space="0" w:color="auto"/>
              <w:left w:val="single" w:sz="6" w:space="0" w:color="auto"/>
              <w:bottom w:val="nil"/>
              <w:right w:val="nil"/>
            </w:tcBorders>
            <w:hideMark/>
          </w:tcPr>
          <w:p w14:paraId="7080778B" w14:textId="77777777" w:rsidR="00A027D8" w:rsidRPr="00DC1294" w:rsidDel="00421D84" w:rsidRDefault="00A027D8" w:rsidP="00BE28D4">
            <w:pPr>
              <w:pStyle w:val="tabletext01"/>
              <w:suppressAutoHyphens/>
              <w:rPr>
                <w:del w:id="35181" w:author="Author"/>
              </w:rPr>
            </w:pPr>
            <w:del w:id="35182" w:author="Author">
              <w:r w:rsidRPr="00DC1294" w:rsidDel="00421D84">
                <w:delText>Franchised private passenger auto dealer (with or without any other type of franchise)</w:delText>
              </w:r>
            </w:del>
          </w:p>
        </w:tc>
        <w:tc>
          <w:tcPr>
            <w:tcW w:w="1265" w:type="dxa"/>
            <w:tcBorders>
              <w:top w:val="single" w:sz="6" w:space="0" w:color="auto"/>
              <w:left w:val="nil"/>
              <w:bottom w:val="nil"/>
              <w:right w:val="single" w:sz="6" w:space="0" w:color="auto"/>
            </w:tcBorders>
            <w:hideMark/>
          </w:tcPr>
          <w:p w14:paraId="0B77055D" w14:textId="77777777" w:rsidR="00A027D8" w:rsidRPr="00DC1294" w:rsidDel="00421D84" w:rsidRDefault="00A027D8" w:rsidP="00BE28D4">
            <w:pPr>
              <w:pStyle w:val="tabletext01"/>
              <w:suppressAutoHyphens/>
              <w:jc w:val="center"/>
              <w:rPr>
                <w:del w:id="35183" w:author="Author"/>
              </w:rPr>
            </w:pPr>
            <w:del w:id="35184" w:author="Author">
              <w:r w:rsidRPr="00DC1294" w:rsidDel="00421D84">
                <w:br/>
              </w:r>
              <w:r w:rsidRPr="00DC1294" w:rsidDel="00421D84">
                <w:br/>
                <w:delText>7304</w:delText>
              </w:r>
            </w:del>
          </w:p>
        </w:tc>
      </w:tr>
      <w:tr w:rsidR="00A027D8" w:rsidRPr="00DC1294" w:rsidDel="00421D84" w14:paraId="0847C381" w14:textId="77777777" w:rsidTr="002F1572">
        <w:trPr>
          <w:cantSplit/>
          <w:trHeight w:val="290"/>
          <w:del w:id="35185" w:author="Author"/>
        </w:trPr>
        <w:tc>
          <w:tcPr>
            <w:tcW w:w="200" w:type="dxa"/>
            <w:hideMark/>
          </w:tcPr>
          <w:p w14:paraId="0081D261" w14:textId="77777777" w:rsidR="00A027D8" w:rsidRPr="00DC1294" w:rsidDel="00421D84" w:rsidRDefault="00A027D8" w:rsidP="00BE28D4">
            <w:pPr>
              <w:pStyle w:val="tabletext01"/>
              <w:suppressAutoHyphens/>
              <w:rPr>
                <w:del w:id="35186" w:author="Author"/>
              </w:rPr>
            </w:pPr>
            <w:del w:id="35187" w:author="Author">
              <w:r w:rsidRPr="00DC1294" w:rsidDel="00421D84">
                <w:br/>
              </w:r>
              <w:r w:rsidRPr="00DC1294" w:rsidDel="00421D84">
                <w:br/>
              </w:r>
            </w:del>
          </w:p>
        </w:tc>
        <w:tc>
          <w:tcPr>
            <w:tcW w:w="3535" w:type="dxa"/>
            <w:tcBorders>
              <w:top w:val="single" w:sz="6" w:space="0" w:color="auto"/>
              <w:left w:val="single" w:sz="6" w:space="0" w:color="auto"/>
              <w:bottom w:val="nil"/>
              <w:right w:val="nil"/>
            </w:tcBorders>
            <w:hideMark/>
          </w:tcPr>
          <w:p w14:paraId="0F709002" w14:textId="77777777" w:rsidR="00A027D8" w:rsidRPr="00DC1294" w:rsidDel="00421D84" w:rsidRDefault="00A027D8" w:rsidP="00BE28D4">
            <w:pPr>
              <w:pStyle w:val="tabletext01"/>
              <w:suppressAutoHyphens/>
              <w:rPr>
                <w:del w:id="35188" w:author="Author"/>
              </w:rPr>
            </w:pPr>
            <w:del w:id="35189" w:author="Author">
              <w:r w:rsidRPr="00DC1294" w:rsidDel="00421D84">
                <w:delText>Franchised truck or truck-tractor dealer (with or without any other type of franchise except private passenger auto franchise)</w:delText>
              </w:r>
            </w:del>
          </w:p>
        </w:tc>
        <w:tc>
          <w:tcPr>
            <w:tcW w:w="1265" w:type="dxa"/>
            <w:tcBorders>
              <w:top w:val="single" w:sz="6" w:space="0" w:color="auto"/>
              <w:left w:val="nil"/>
              <w:bottom w:val="nil"/>
              <w:right w:val="single" w:sz="6" w:space="0" w:color="auto"/>
            </w:tcBorders>
            <w:hideMark/>
          </w:tcPr>
          <w:p w14:paraId="6C515C1D" w14:textId="77777777" w:rsidR="00A027D8" w:rsidRPr="00DC1294" w:rsidDel="00421D84" w:rsidRDefault="00A027D8" w:rsidP="00BE28D4">
            <w:pPr>
              <w:pStyle w:val="tabletext01"/>
              <w:suppressAutoHyphens/>
              <w:jc w:val="center"/>
              <w:rPr>
                <w:del w:id="35190" w:author="Author"/>
              </w:rPr>
            </w:pPr>
            <w:del w:id="35191" w:author="Author">
              <w:r w:rsidRPr="00DC1294" w:rsidDel="00421D84">
                <w:br/>
              </w:r>
              <w:r w:rsidRPr="00DC1294" w:rsidDel="00421D84">
                <w:br/>
                <w:delText>7314</w:delText>
              </w:r>
            </w:del>
          </w:p>
        </w:tc>
      </w:tr>
      <w:tr w:rsidR="00A027D8" w:rsidRPr="00DC1294" w:rsidDel="00421D84" w14:paraId="48C88EB7" w14:textId="77777777" w:rsidTr="002F1572">
        <w:trPr>
          <w:cantSplit/>
          <w:trHeight w:val="290"/>
          <w:del w:id="35192" w:author="Author"/>
        </w:trPr>
        <w:tc>
          <w:tcPr>
            <w:tcW w:w="200" w:type="dxa"/>
            <w:hideMark/>
          </w:tcPr>
          <w:p w14:paraId="4423EA94" w14:textId="77777777" w:rsidR="00A027D8" w:rsidRPr="00DC1294" w:rsidDel="00421D84" w:rsidRDefault="00A027D8" w:rsidP="00BE28D4">
            <w:pPr>
              <w:pStyle w:val="tabletext01"/>
              <w:suppressAutoHyphens/>
              <w:rPr>
                <w:del w:id="35193" w:author="Author"/>
              </w:rPr>
            </w:pPr>
            <w:del w:id="35194" w:author="Author">
              <w:r w:rsidRPr="00DC1294" w:rsidDel="00421D84">
                <w:br/>
              </w:r>
              <w:r w:rsidRPr="00DC1294" w:rsidDel="00421D84">
                <w:br/>
              </w:r>
            </w:del>
          </w:p>
        </w:tc>
        <w:tc>
          <w:tcPr>
            <w:tcW w:w="3535" w:type="dxa"/>
            <w:tcBorders>
              <w:top w:val="single" w:sz="6" w:space="0" w:color="auto"/>
              <w:left w:val="single" w:sz="6" w:space="0" w:color="auto"/>
              <w:bottom w:val="nil"/>
              <w:right w:val="nil"/>
            </w:tcBorders>
            <w:hideMark/>
          </w:tcPr>
          <w:p w14:paraId="30EB0AE1" w14:textId="77777777" w:rsidR="00A027D8" w:rsidRPr="00DC1294" w:rsidDel="00421D84" w:rsidRDefault="00A027D8" w:rsidP="00BE28D4">
            <w:pPr>
              <w:pStyle w:val="tabletext01"/>
              <w:suppressAutoHyphens/>
              <w:rPr>
                <w:del w:id="35195" w:author="Author"/>
              </w:rPr>
            </w:pPr>
            <w:del w:id="35196" w:author="Author">
              <w:r w:rsidRPr="00DC1294" w:rsidDel="00421D84">
                <w:delText>Franchised motorcycle dealer including all two wheeled cycle vehicles (no private passenger or truck franchise)</w:delText>
              </w:r>
            </w:del>
          </w:p>
        </w:tc>
        <w:tc>
          <w:tcPr>
            <w:tcW w:w="1265" w:type="dxa"/>
            <w:tcBorders>
              <w:top w:val="single" w:sz="6" w:space="0" w:color="auto"/>
              <w:left w:val="nil"/>
              <w:bottom w:val="nil"/>
              <w:right w:val="single" w:sz="6" w:space="0" w:color="auto"/>
            </w:tcBorders>
            <w:hideMark/>
          </w:tcPr>
          <w:p w14:paraId="440D2EC8" w14:textId="77777777" w:rsidR="00A027D8" w:rsidRPr="00DC1294" w:rsidDel="00421D84" w:rsidRDefault="00A027D8" w:rsidP="00BE28D4">
            <w:pPr>
              <w:pStyle w:val="tabletext01"/>
              <w:suppressAutoHyphens/>
              <w:jc w:val="center"/>
              <w:rPr>
                <w:del w:id="35197" w:author="Author"/>
              </w:rPr>
            </w:pPr>
            <w:del w:id="35198" w:author="Author">
              <w:r w:rsidRPr="00DC1294" w:rsidDel="00421D84">
                <w:br/>
              </w:r>
              <w:r w:rsidRPr="00DC1294" w:rsidDel="00421D84">
                <w:br/>
                <w:delText>7324</w:delText>
              </w:r>
            </w:del>
          </w:p>
        </w:tc>
      </w:tr>
      <w:tr w:rsidR="00A027D8" w:rsidRPr="00DC1294" w:rsidDel="00421D84" w14:paraId="187CAB03" w14:textId="77777777" w:rsidTr="002F1572">
        <w:trPr>
          <w:cantSplit/>
          <w:trHeight w:val="290"/>
          <w:del w:id="35199" w:author="Author"/>
        </w:trPr>
        <w:tc>
          <w:tcPr>
            <w:tcW w:w="200" w:type="dxa"/>
            <w:hideMark/>
          </w:tcPr>
          <w:p w14:paraId="5117D713" w14:textId="77777777" w:rsidR="00A027D8" w:rsidRPr="00DC1294" w:rsidDel="00421D84" w:rsidRDefault="00A027D8" w:rsidP="00BE28D4">
            <w:pPr>
              <w:pStyle w:val="tabletext01"/>
              <w:suppressAutoHyphens/>
              <w:rPr>
                <w:del w:id="35200" w:author="Author"/>
              </w:rPr>
            </w:pPr>
            <w:del w:id="35201" w:author="Author">
              <w:r w:rsidRPr="00DC1294" w:rsidDel="00421D84">
                <w:br/>
              </w:r>
              <w:r w:rsidRPr="00DC1294" w:rsidDel="00421D84">
                <w:br/>
              </w:r>
              <w:r w:rsidRPr="00DC1294" w:rsidDel="00421D84">
                <w:br/>
              </w:r>
            </w:del>
          </w:p>
        </w:tc>
        <w:tc>
          <w:tcPr>
            <w:tcW w:w="3535" w:type="dxa"/>
            <w:tcBorders>
              <w:top w:val="single" w:sz="6" w:space="0" w:color="auto"/>
              <w:left w:val="single" w:sz="6" w:space="0" w:color="auto"/>
              <w:bottom w:val="nil"/>
              <w:right w:val="nil"/>
            </w:tcBorders>
            <w:hideMark/>
          </w:tcPr>
          <w:p w14:paraId="1AA2D084" w14:textId="77777777" w:rsidR="00A027D8" w:rsidRPr="00DC1294" w:rsidDel="00421D84" w:rsidRDefault="00A027D8" w:rsidP="00BE28D4">
            <w:pPr>
              <w:pStyle w:val="tabletext01"/>
              <w:suppressAutoHyphens/>
              <w:rPr>
                <w:del w:id="35202" w:author="Author"/>
              </w:rPr>
            </w:pPr>
            <w:del w:id="35203" w:author="Author">
              <w:r w:rsidRPr="00DC1294" w:rsidDel="00421D84">
                <w:delText>Franchised recreational vehicle dealer (no private passenger, snowmobile or residence type mobile home trailer franchise)</w:delText>
              </w:r>
            </w:del>
          </w:p>
        </w:tc>
        <w:tc>
          <w:tcPr>
            <w:tcW w:w="1265" w:type="dxa"/>
            <w:tcBorders>
              <w:top w:val="single" w:sz="6" w:space="0" w:color="auto"/>
              <w:left w:val="nil"/>
              <w:bottom w:val="nil"/>
              <w:right w:val="single" w:sz="6" w:space="0" w:color="auto"/>
            </w:tcBorders>
            <w:hideMark/>
          </w:tcPr>
          <w:p w14:paraId="73261EE8" w14:textId="77777777" w:rsidR="00A027D8" w:rsidRPr="00DC1294" w:rsidDel="00421D84" w:rsidRDefault="00A027D8" w:rsidP="00BE28D4">
            <w:pPr>
              <w:pStyle w:val="tabletext01"/>
              <w:suppressAutoHyphens/>
              <w:jc w:val="center"/>
              <w:rPr>
                <w:del w:id="35204" w:author="Author"/>
              </w:rPr>
            </w:pPr>
            <w:del w:id="35205" w:author="Author">
              <w:r w:rsidRPr="00DC1294" w:rsidDel="00421D84">
                <w:br/>
              </w:r>
              <w:r w:rsidRPr="00DC1294" w:rsidDel="00421D84">
                <w:br/>
              </w:r>
              <w:r w:rsidRPr="00DC1294" w:rsidDel="00421D84">
                <w:br/>
                <w:delText>7334</w:delText>
              </w:r>
            </w:del>
          </w:p>
        </w:tc>
      </w:tr>
      <w:tr w:rsidR="00A027D8" w:rsidRPr="00DC1294" w:rsidDel="00421D84" w14:paraId="2931FCED" w14:textId="77777777" w:rsidTr="002F1572">
        <w:trPr>
          <w:cantSplit/>
          <w:trHeight w:val="290"/>
          <w:del w:id="35206" w:author="Author"/>
        </w:trPr>
        <w:tc>
          <w:tcPr>
            <w:tcW w:w="200" w:type="dxa"/>
            <w:hideMark/>
          </w:tcPr>
          <w:p w14:paraId="01B947F8" w14:textId="77777777" w:rsidR="00A027D8" w:rsidRPr="00DC1294" w:rsidDel="00421D84" w:rsidRDefault="00A027D8" w:rsidP="00BE28D4">
            <w:pPr>
              <w:pStyle w:val="tabletext01"/>
              <w:suppressAutoHyphens/>
              <w:rPr>
                <w:del w:id="35207" w:author="Author"/>
              </w:rPr>
            </w:pPr>
            <w:del w:id="35208" w:author="Author">
              <w:r w:rsidRPr="00DC1294" w:rsidDel="00421D84">
                <w:br/>
              </w:r>
            </w:del>
          </w:p>
        </w:tc>
        <w:tc>
          <w:tcPr>
            <w:tcW w:w="3535" w:type="dxa"/>
            <w:tcBorders>
              <w:top w:val="single" w:sz="6" w:space="0" w:color="auto"/>
              <w:left w:val="single" w:sz="6" w:space="0" w:color="auto"/>
              <w:bottom w:val="nil"/>
              <w:right w:val="nil"/>
            </w:tcBorders>
            <w:hideMark/>
          </w:tcPr>
          <w:p w14:paraId="3C0A9936" w14:textId="77777777" w:rsidR="00A027D8" w:rsidRPr="00DC1294" w:rsidDel="00421D84" w:rsidRDefault="00A027D8" w:rsidP="00BE28D4">
            <w:pPr>
              <w:pStyle w:val="tabletext01"/>
              <w:suppressAutoHyphens/>
              <w:rPr>
                <w:del w:id="35209" w:author="Author"/>
              </w:rPr>
            </w:pPr>
            <w:del w:id="35210" w:author="Author">
              <w:r w:rsidRPr="00DC1294" w:rsidDel="00421D84">
                <w:delText>Other franchised self-propelled land motor vehicle dealer</w:delText>
              </w:r>
            </w:del>
          </w:p>
        </w:tc>
        <w:tc>
          <w:tcPr>
            <w:tcW w:w="1265" w:type="dxa"/>
            <w:tcBorders>
              <w:top w:val="single" w:sz="6" w:space="0" w:color="auto"/>
              <w:left w:val="nil"/>
              <w:bottom w:val="nil"/>
              <w:right w:val="single" w:sz="6" w:space="0" w:color="auto"/>
            </w:tcBorders>
            <w:hideMark/>
          </w:tcPr>
          <w:p w14:paraId="7DA47539" w14:textId="77777777" w:rsidR="00A027D8" w:rsidRPr="00DC1294" w:rsidDel="00421D84" w:rsidRDefault="00A027D8" w:rsidP="00BE28D4">
            <w:pPr>
              <w:pStyle w:val="tabletext01"/>
              <w:suppressAutoHyphens/>
              <w:jc w:val="center"/>
              <w:rPr>
                <w:del w:id="35211" w:author="Author"/>
              </w:rPr>
            </w:pPr>
            <w:del w:id="35212" w:author="Author">
              <w:r w:rsidRPr="00DC1294" w:rsidDel="00421D84">
                <w:br/>
                <w:delText>7347</w:delText>
              </w:r>
            </w:del>
          </w:p>
        </w:tc>
      </w:tr>
      <w:tr w:rsidR="00A027D8" w:rsidRPr="00DC1294" w:rsidDel="00421D84" w14:paraId="04449512" w14:textId="77777777" w:rsidTr="002F1572">
        <w:trPr>
          <w:cantSplit/>
          <w:trHeight w:val="290"/>
          <w:del w:id="35213" w:author="Author"/>
        </w:trPr>
        <w:tc>
          <w:tcPr>
            <w:tcW w:w="200" w:type="dxa"/>
            <w:hideMark/>
          </w:tcPr>
          <w:p w14:paraId="7DC0D541" w14:textId="77777777" w:rsidR="00A027D8" w:rsidRPr="00DC1294" w:rsidDel="00421D84" w:rsidRDefault="00A027D8" w:rsidP="00BE28D4">
            <w:pPr>
              <w:pStyle w:val="tabletext01"/>
              <w:suppressAutoHyphens/>
              <w:rPr>
                <w:del w:id="35214" w:author="Author"/>
              </w:rPr>
            </w:pPr>
            <w:del w:id="35215" w:author="Author">
              <w:r w:rsidRPr="00DC1294" w:rsidDel="00421D84">
                <w:br/>
              </w:r>
            </w:del>
          </w:p>
        </w:tc>
        <w:tc>
          <w:tcPr>
            <w:tcW w:w="3535" w:type="dxa"/>
            <w:tcBorders>
              <w:top w:val="single" w:sz="6" w:space="0" w:color="auto"/>
              <w:left w:val="single" w:sz="6" w:space="0" w:color="auto"/>
              <w:bottom w:val="single" w:sz="6" w:space="0" w:color="auto"/>
              <w:right w:val="nil"/>
            </w:tcBorders>
            <w:hideMark/>
          </w:tcPr>
          <w:p w14:paraId="69C2118D" w14:textId="77777777" w:rsidR="00A027D8" w:rsidRPr="00DC1294" w:rsidDel="00421D84" w:rsidRDefault="00A027D8" w:rsidP="00BE28D4">
            <w:pPr>
              <w:pStyle w:val="tabletext01"/>
              <w:suppressAutoHyphens/>
              <w:rPr>
                <w:del w:id="35216" w:author="Author"/>
              </w:rPr>
            </w:pPr>
            <w:del w:id="35217" w:author="Author">
              <w:r w:rsidRPr="00DC1294" w:rsidDel="00421D84">
                <w:delText>Non-franchised dealer (any risk described above that is not a franchised dealer)</w:delText>
              </w:r>
            </w:del>
          </w:p>
        </w:tc>
        <w:tc>
          <w:tcPr>
            <w:tcW w:w="1265" w:type="dxa"/>
            <w:tcBorders>
              <w:top w:val="single" w:sz="6" w:space="0" w:color="auto"/>
              <w:left w:val="nil"/>
              <w:bottom w:val="single" w:sz="6" w:space="0" w:color="auto"/>
              <w:right w:val="single" w:sz="6" w:space="0" w:color="auto"/>
            </w:tcBorders>
            <w:hideMark/>
          </w:tcPr>
          <w:p w14:paraId="552840A3" w14:textId="77777777" w:rsidR="00A027D8" w:rsidRPr="00DC1294" w:rsidDel="00421D84" w:rsidRDefault="00A027D8" w:rsidP="00BE28D4">
            <w:pPr>
              <w:pStyle w:val="tabletext01"/>
              <w:suppressAutoHyphens/>
              <w:jc w:val="center"/>
              <w:rPr>
                <w:del w:id="35218" w:author="Author"/>
              </w:rPr>
            </w:pPr>
            <w:del w:id="35219" w:author="Author">
              <w:r w:rsidRPr="00DC1294" w:rsidDel="00421D84">
                <w:br/>
                <w:delText>7357</w:delText>
              </w:r>
            </w:del>
          </w:p>
        </w:tc>
      </w:tr>
      <w:tr w:rsidR="00A027D8" w:rsidRPr="00DC1294" w:rsidDel="00421D84" w14:paraId="3EDA8521" w14:textId="77777777" w:rsidTr="002F1572">
        <w:trPr>
          <w:cantSplit/>
          <w:trHeight w:val="290"/>
          <w:del w:id="35220" w:author="Author"/>
        </w:trPr>
        <w:tc>
          <w:tcPr>
            <w:tcW w:w="200" w:type="dxa"/>
            <w:hideMark/>
          </w:tcPr>
          <w:p w14:paraId="56177D93" w14:textId="77777777" w:rsidR="00A027D8" w:rsidRPr="00DC1294" w:rsidDel="00421D84" w:rsidRDefault="00A027D8" w:rsidP="00BE28D4">
            <w:pPr>
              <w:pStyle w:val="tabletext01"/>
              <w:suppressAutoHyphens/>
              <w:rPr>
                <w:del w:id="35221" w:author="Author"/>
              </w:rPr>
            </w:pPr>
            <w:del w:id="35222" w:author="Author">
              <w:r w:rsidRPr="00DC1294" w:rsidDel="00421D84">
                <w:br/>
              </w:r>
            </w:del>
          </w:p>
        </w:tc>
        <w:tc>
          <w:tcPr>
            <w:tcW w:w="3535" w:type="dxa"/>
            <w:tcBorders>
              <w:top w:val="single" w:sz="6" w:space="0" w:color="auto"/>
              <w:left w:val="single" w:sz="6" w:space="0" w:color="auto"/>
              <w:bottom w:val="single" w:sz="6" w:space="0" w:color="auto"/>
              <w:right w:val="nil"/>
            </w:tcBorders>
            <w:hideMark/>
          </w:tcPr>
          <w:p w14:paraId="5E39466B" w14:textId="77777777" w:rsidR="00A027D8" w:rsidRPr="00DC1294" w:rsidDel="00421D84" w:rsidRDefault="00A027D8" w:rsidP="00BE28D4">
            <w:pPr>
              <w:pStyle w:val="tabletext01"/>
              <w:suppressAutoHyphens/>
              <w:rPr>
                <w:del w:id="35223" w:author="Author"/>
              </w:rPr>
            </w:pPr>
            <w:del w:id="35224" w:author="Author">
              <w:r w:rsidRPr="00DC1294" w:rsidDel="00421D84">
                <w:delText>Franchised and non-franchised residence trailer dealers</w:delText>
              </w:r>
            </w:del>
          </w:p>
        </w:tc>
        <w:tc>
          <w:tcPr>
            <w:tcW w:w="1265" w:type="dxa"/>
            <w:tcBorders>
              <w:top w:val="single" w:sz="6" w:space="0" w:color="auto"/>
              <w:left w:val="nil"/>
              <w:bottom w:val="single" w:sz="6" w:space="0" w:color="auto"/>
              <w:right w:val="single" w:sz="6" w:space="0" w:color="auto"/>
            </w:tcBorders>
            <w:hideMark/>
          </w:tcPr>
          <w:p w14:paraId="564F64CA" w14:textId="77777777" w:rsidR="00A027D8" w:rsidRPr="00DC1294" w:rsidDel="00421D84" w:rsidRDefault="00A027D8" w:rsidP="00BE28D4">
            <w:pPr>
              <w:pStyle w:val="tabletext01"/>
              <w:suppressAutoHyphens/>
              <w:jc w:val="center"/>
              <w:rPr>
                <w:del w:id="35225" w:author="Author"/>
              </w:rPr>
            </w:pPr>
            <w:del w:id="35226" w:author="Author">
              <w:r w:rsidRPr="00DC1294" w:rsidDel="00421D84">
                <w:br/>
                <w:delText>7361</w:delText>
              </w:r>
            </w:del>
          </w:p>
        </w:tc>
      </w:tr>
      <w:tr w:rsidR="00A027D8" w:rsidRPr="00DC1294" w:rsidDel="00421D84" w14:paraId="60D1607F" w14:textId="77777777" w:rsidTr="002F1572">
        <w:trPr>
          <w:cantSplit/>
          <w:trHeight w:val="290"/>
          <w:del w:id="35227" w:author="Author"/>
        </w:trPr>
        <w:tc>
          <w:tcPr>
            <w:tcW w:w="200" w:type="dxa"/>
            <w:hideMark/>
          </w:tcPr>
          <w:p w14:paraId="60322478" w14:textId="77777777" w:rsidR="00A027D8" w:rsidRPr="00DC1294" w:rsidDel="00421D84" w:rsidRDefault="00A027D8" w:rsidP="00BE28D4">
            <w:pPr>
              <w:pStyle w:val="tabletext01"/>
              <w:suppressAutoHyphens/>
              <w:rPr>
                <w:del w:id="35228" w:author="Author"/>
              </w:rPr>
            </w:pPr>
            <w:del w:id="35229" w:author="Author">
              <w:r w:rsidRPr="00DC1294" w:rsidDel="00421D84">
                <w:br/>
              </w:r>
            </w:del>
          </w:p>
        </w:tc>
        <w:tc>
          <w:tcPr>
            <w:tcW w:w="3535" w:type="dxa"/>
            <w:tcBorders>
              <w:top w:val="single" w:sz="6" w:space="0" w:color="auto"/>
              <w:left w:val="single" w:sz="6" w:space="0" w:color="auto"/>
              <w:bottom w:val="single" w:sz="6" w:space="0" w:color="auto"/>
              <w:right w:val="nil"/>
            </w:tcBorders>
            <w:hideMark/>
          </w:tcPr>
          <w:p w14:paraId="7EADF57E" w14:textId="77777777" w:rsidR="00A027D8" w:rsidRPr="00DC1294" w:rsidDel="00421D84" w:rsidRDefault="00A027D8" w:rsidP="00BE28D4">
            <w:pPr>
              <w:pStyle w:val="tabletext01"/>
              <w:suppressAutoHyphens/>
              <w:rPr>
                <w:del w:id="35230" w:author="Author"/>
              </w:rPr>
            </w:pPr>
            <w:del w:id="35231" w:author="Author">
              <w:r w:rsidRPr="00DC1294" w:rsidDel="00421D84">
                <w:delText>Franchised and non-franchised commercial trailer dealers</w:delText>
              </w:r>
            </w:del>
          </w:p>
        </w:tc>
        <w:tc>
          <w:tcPr>
            <w:tcW w:w="1265" w:type="dxa"/>
            <w:tcBorders>
              <w:top w:val="single" w:sz="6" w:space="0" w:color="auto"/>
              <w:left w:val="nil"/>
              <w:bottom w:val="single" w:sz="6" w:space="0" w:color="auto"/>
              <w:right w:val="single" w:sz="6" w:space="0" w:color="auto"/>
            </w:tcBorders>
            <w:hideMark/>
          </w:tcPr>
          <w:p w14:paraId="72AFE42C" w14:textId="77777777" w:rsidR="00A027D8" w:rsidRPr="00DC1294" w:rsidDel="00421D84" w:rsidRDefault="00A027D8" w:rsidP="00BE28D4">
            <w:pPr>
              <w:pStyle w:val="tabletext01"/>
              <w:suppressAutoHyphens/>
              <w:jc w:val="center"/>
              <w:rPr>
                <w:del w:id="35232" w:author="Author"/>
              </w:rPr>
            </w:pPr>
            <w:del w:id="35233" w:author="Author">
              <w:r w:rsidRPr="00DC1294" w:rsidDel="00421D84">
                <w:br/>
                <w:delText>7363</w:delText>
              </w:r>
            </w:del>
          </w:p>
        </w:tc>
      </w:tr>
      <w:tr w:rsidR="00A027D8" w:rsidRPr="00DC1294" w:rsidDel="00421D84" w14:paraId="051E049B" w14:textId="77777777" w:rsidTr="002F1572">
        <w:trPr>
          <w:cantSplit/>
          <w:trHeight w:val="290"/>
          <w:del w:id="35234" w:author="Author"/>
        </w:trPr>
        <w:tc>
          <w:tcPr>
            <w:tcW w:w="200" w:type="dxa"/>
            <w:hideMark/>
          </w:tcPr>
          <w:p w14:paraId="5B6FD35C" w14:textId="77777777" w:rsidR="00A027D8" w:rsidRPr="00DC1294" w:rsidDel="00421D84" w:rsidRDefault="00A027D8" w:rsidP="00BE28D4">
            <w:pPr>
              <w:pStyle w:val="tabletext01"/>
              <w:suppressAutoHyphens/>
              <w:rPr>
                <w:del w:id="35235" w:author="Author"/>
              </w:rPr>
            </w:pPr>
          </w:p>
        </w:tc>
        <w:tc>
          <w:tcPr>
            <w:tcW w:w="3535" w:type="dxa"/>
            <w:tcBorders>
              <w:top w:val="single" w:sz="6" w:space="0" w:color="auto"/>
              <w:left w:val="single" w:sz="6" w:space="0" w:color="auto"/>
              <w:bottom w:val="single" w:sz="6" w:space="0" w:color="auto"/>
              <w:right w:val="nil"/>
            </w:tcBorders>
            <w:hideMark/>
          </w:tcPr>
          <w:p w14:paraId="6C0C477C" w14:textId="77777777" w:rsidR="00A027D8" w:rsidRPr="00DC1294" w:rsidDel="00421D84" w:rsidRDefault="00A027D8" w:rsidP="00BE28D4">
            <w:pPr>
              <w:pStyle w:val="tabletext01"/>
              <w:suppressAutoHyphens/>
              <w:rPr>
                <w:del w:id="35236" w:author="Author"/>
              </w:rPr>
            </w:pPr>
            <w:del w:id="35237" w:author="Author">
              <w:r w:rsidRPr="00DC1294" w:rsidDel="00421D84">
                <w:delText>Equipment and implement</w:delText>
              </w:r>
              <w:r w:rsidRPr="00DC1294" w:rsidDel="00421D84">
                <w:br/>
                <w:delText>dealer (no other franchise)</w:delText>
              </w:r>
            </w:del>
          </w:p>
        </w:tc>
        <w:tc>
          <w:tcPr>
            <w:tcW w:w="1265" w:type="dxa"/>
            <w:tcBorders>
              <w:top w:val="single" w:sz="6" w:space="0" w:color="auto"/>
              <w:left w:val="nil"/>
              <w:bottom w:val="single" w:sz="6" w:space="0" w:color="auto"/>
              <w:right w:val="single" w:sz="6" w:space="0" w:color="auto"/>
            </w:tcBorders>
            <w:hideMark/>
          </w:tcPr>
          <w:p w14:paraId="2E1F62CC" w14:textId="77777777" w:rsidR="00A027D8" w:rsidRPr="00DC1294" w:rsidDel="00421D84" w:rsidRDefault="00A027D8" w:rsidP="00BE28D4">
            <w:pPr>
              <w:pStyle w:val="tabletext01"/>
              <w:suppressAutoHyphens/>
              <w:jc w:val="center"/>
              <w:rPr>
                <w:del w:id="35238" w:author="Author"/>
              </w:rPr>
            </w:pPr>
            <w:del w:id="35239" w:author="Author">
              <w:r w:rsidRPr="00DC1294" w:rsidDel="00421D84">
                <w:br/>
                <w:delText>7365</w:delText>
              </w:r>
            </w:del>
          </w:p>
        </w:tc>
      </w:tr>
    </w:tbl>
    <w:p w14:paraId="6BA34F46" w14:textId="77777777" w:rsidR="00A027D8" w:rsidDel="00421D84" w:rsidRDefault="00A027D8" w:rsidP="00BE28D4">
      <w:pPr>
        <w:pStyle w:val="tablecaption"/>
        <w:suppressAutoHyphens/>
        <w:rPr>
          <w:del w:id="35240" w:author="Author"/>
        </w:rPr>
      </w:pPr>
      <w:del w:id="35241" w:author="Author">
        <w:r w:rsidRPr="00DC1294" w:rsidDel="00421D84">
          <w:delText>Table 48.B.1. Covered Autos Liability, General Liability And Physical Damage</w:delText>
        </w:r>
      </w:del>
    </w:p>
    <w:p w14:paraId="73252DA2" w14:textId="77777777" w:rsidR="00A027D8" w:rsidDel="00421D84" w:rsidRDefault="00A027D8" w:rsidP="00BE28D4">
      <w:pPr>
        <w:pStyle w:val="isonormal"/>
        <w:jc w:val="left"/>
        <w:rPr>
          <w:del w:id="35242" w:author="Author"/>
        </w:rPr>
      </w:pPr>
    </w:p>
    <w:p w14:paraId="74548DC5" w14:textId="77777777" w:rsidR="00A027D8" w:rsidDel="00421D84" w:rsidRDefault="00A027D8" w:rsidP="00BE28D4">
      <w:pPr>
        <w:pStyle w:val="isonormal"/>
        <w:rPr>
          <w:del w:id="35243" w:author="Author"/>
        </w:rPr>
        <w:sectPr w:rsidR="00A027D8" w:rsidDel="00421D84" w:rsidSect="00437850">
          <w:pgSz w:w="12240" w:h="15840"/>
          <w:pgMar w:top="1735" w:right="960" w:bottom="1560" w:left="1200" w:header="575" w:footer="480" w:gutter="0"/>
          <w:cols w:space="480"/>
          <w:noEndnote/>
          <w:docGrid w:linePitch="245"/>
        </w:sectPr>
      </w:pPr>
    </w:p>
    <w:p w14:paraId="6ACFAA63" w14:textId="77777777" w:rsidR="00A027D8" w:rsidRPr="00097346" w:rsidDel="00421D84" w:rsidRDefault="00A027D8" w:rsidP="00BE28D4">
      <w:pPr>
        <w:pStyle w:val="boxrule"/>
        <w:rPr>
          <w:del w:id="35244" w:author="Author"/>
        </w:rPr>
      </w:pPr>
      <w:del w:id="35245" w:author="Author">
        <w:r w:rsidRPr="00097346" w:rsidDel="00421D84">
          <w:lastRenderedPageBreak/>
          <w:delText>49.  AUTO DEALERS – PREMIUM DEVELOPMENT FOR COMMON COVERAGES</w:delText>
        </w:r>
      </w:del>
    </w:p>
    <w:p w14:paraId="3BC8807E" w14:textId="77777777" w:rsidR="00A027D8" w:rsidRPr="00097346" w:rsidDel="00421D84" w:rsidRDefault="00A027D8" w:rsidP="00BE28D4">
      <w:pPr>
        <w:pStyle w:val="blocktext1"/>
        <w:suppressAutoHyphens/>
        <w:rPr>
          <w:del w:id="35246" w:author="Author"/>
        </w:rPr>
      </w:pPr>
      <w:del w:id="35247" w:author="Author">
        <w:r w:rsidRPr="00097346" w:rsidDel="00421D84">
          <w:delText xml:space="preserve">Paragraph </w:delText>
        </w:r>
        <w:r w:rsidRPr="00097346" w:rsidDel="00421D84">
          <w:rPr>
            <w:b/>
          </w:rPr>
          <w:delText>C.1.e.</w:delText>
        </w:r>
        <w:r w:rsidRPr="00097346" w:rsidDel="00421D84">
          <w:delText xml:space="preserve"> is replaced by the following:</w:delText>
        </w:r>
      </w:del>
    </w:p>
    <w:p w14:paraId="15F6243D" w14:textId="77777777" w:rsidR="00A027D8" w:rsidRPr="00097346" w:rsidDel="00421D84" w:rsidRDefault="00A027D8" w:rsidP="00BE28D4">
      <w:pPr>
        <w:pStyle w:val="outlinehd2"/>
        <w:suppressAutoHyphens/>
        <w:rPr>
          <w:del w:id="35248" w:author="Author"/>
        </w:rPr>
      </w:pPr>
      <w:del w:id="35249" w:author="Author">
        <w:r w:rsidRPr="00097346" w:rsidDel="00421D84">
          <w:tab/>
          <w:delText>C.</w:delText>
        </w:r>
        <w:r w:rsidRPr="00097346" w:rsidDel="00421D84">
          <w:tab/>
          <w:delText>Liability And Basic No-fault Coverages</w:delText>
        </w:r>
      </w:del>
    </w:p>
    <w:p w14:paraId="1ED8F00F" w14:textId="77777777" w:rsidR="00A027D8" w:rsidRPr="00097346" w:rsidDel="00421D84" w:rsidRDefault="00A027D8" w:rsidP="00BE28D4">
      <w:pPr>
        <w:pStyle w:val="outlinehd3"/>
        <w:suppressAutoHyphens/>
        <w:rPr>
          <w:del w:id="35250" w:author="Author"/>
        </w:rPr>
      </w:pPr>
      <w:del w:id="35251" w:author="Author">
        <w:r w:rsidRPr="00097346" w:rsidDel="00421D84">
          <w:tab/>
          <w:delText>1.</w:delText>
        </w:r>
        <w:r w:rsidRPr="00097346" w:rsidDel="00421D84">
          <w:tab/>
          <w:delText>Base Premium Computation</w:delText>
        </w:r>
      </w:del>
    </w:p>
    <w:p w14:paraId="037E3643" w14:textId="77777777" w:rsidR="00A027D8" w:rsidRPr="00097346" w:rsidDel="00421D84" w:rsidRDefault="00A027D8" w:rsidP="00BE28D4">
      <w:pPr>
        <w:pStyle w:val="outlinetxt4"/>
        <w:suppressAutoHyphens/>
        <w:rPr>
          <w:del w:id="35252" w:author="Author"/>
        </w:rPr>
      </w:pPr>
      <w:del w:id="35253" w:author="Author">
        <w:r w:rsidRPr="00097346" w:rsidDel="00421D84">
          <w:tab/>
        </w:r>
        <w:r w:rsidRPr="00097346" w:rsidDel="00421D84">
          <w:rPr>
            <w:b/>
          </w:rPr>
          <w:delText>e.</w:delText>
        </w:r>
        <w:r w:rsidRPr="00097346" w:rsidDel="00421D84">
          <w:tab/>
          <w:delText>Liability coverage must be extended to provide the full covered autos liability limit for customers. The auto dealer's base loss costs reflect this extension. No further adjustment is necessary.</w:delText>
        </w:r>
      </w:del>
    </w:p>
    <w:p w14:paraId="1BF44E68" w14:textId="77777777" w:rsidR="00A027D8" w:rsidRPr="00097346" w:rsidDel="00421D84" w:rsidRDefault="00A027D8" w:rsidP="00BE28D4">
      <w:pPr>
        <w:pStyle w:val="blocktext1"/>
        <w:suppressAutoHyphens/>
        <w:rPr>
          <w:del w:id="35254" w:author="Author"/>
        </w:rPr>
      </w:pPr>
      <w:del w:id="35255" w:author="Author">
        <w:r w:rsidRPr="00097346" w:rsidDel="00421D84">
          <w:delText xml:space="preserve">Table </w:delText>
        </w:r>
        <w:r w:rsidRPr="00097346" w:rsidDel="00421D84">
          <w:rPr>
            <w:b/>
          </w:rPr>
          <w:delText>49.F.2.a.</w:delText>
        </w:r>
        <w:r w:rsidRPr="00097346" w:rsidDel="00421D84">
          <w:delText xml:space="preserve"> is replaced by the following:</w:delText>
        </w:r>
      </w:del>
    </w:p>
    <w:p w14:paraId="0670A9C0" w14:textId="77777777" w:rsidR="00A027D8" w:rsidRPr="00097346" w:rsidDel="00421D84" w:rsidRDefault="00A027D8" w:rsidP="00BE28D4">
      <w:pPr>
        <w:pStyle w:val="space4"/>
        <w:suppressAutoHyphens/>
        <w:rPr>
          <w:del w:id="352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A027D8" w:rsidRPr="00097346" w:rsidDel="00421D84" w14:paraId="0B8FA93E" w14:textId="77777777" w:rsidTr="002F1572">
        <w:trPr>
          <w:cantSplit/>
          <w:del w:id="35257" w:author="Author"/>
        </w:trPr>
        <w:tc>
          <w:tcPr>
            <w:tcW w:w="200" w:type="dxa"/>
          </w:tcPr>
          <w:p w14:paraId="2B2CE68B" w14:textId="77777777" w:rsidR="00A027D8" w:rsidRPr="00097346" w:rsidDel="00421D84" w:rsidRDefault="00A027D8" w:rsidP="00BE28D4">
            <w:pPr>
              <w:pStyle w:val="tablehead"/>
              <w:suppressAutoHyphens/>
              <w:rPr>
                <w:del w:id="35258" w:author="Author"/>
              </w:rPr>
            </w:pPr>
          </w:p>
        </w:tc>
        <w:tc>
          <w:tcPr>
            <w:tcW w:w="1508" w:type="dxa"/>
            <w:tcBorders>
              <w:top w:val="single" w:sz="6" w:space="0" w:color="auto"/>
              <w:left w:val="single" w:sz="6" w:space="0" w:color="auto"/>
            </w:tcBorders>
          </w:tcPr>
          <w:p w14:paraId="74953A62" w14:textId="77777777" w:rsidR="00A027D8" w:rsidRPr="00097346" w:rsidDel="00421D84" w:rsidRDefault="00A027D8" w:rsidP="00BE28D4">
            <w:pPr>
              <w:pStyle w:val="tablehead"/>
              <w:suppressAutoHyphens/>
              <w:rPr>
                <w:del w:id="35259" w:author="Author"/>
              </w:rPr>
            </w:pPr>
          </w:p>
        </w:tc>
        <w:tc>
          <w:tcPr>
            <w:tcW w:w="3292" w:type="dxa"/>
            <w:gridSpan w:val="4"/>
            <w:tcBorders>
              <w:top w:val="single" w:sz="6" w:space="0" w:color="auto"/>
              <w:right w:val="single" w:sz="6" w:space="0" w:color="auto"/>
            </w:tcBorders>
          </w:tcPr>
          <w:p w14:paraId="1BEDC447" w14:textId="77777777" w:rsidR="00A027D8" w:rsidRPr="00097346" w:rsidDel="00421D84" w:rsidRDefault="00A027D8" w:rsidP="00BE28D4">
            <w:pPr>
              <w:pStyle w:val="tablehead"/>
              <w:suppressAutoHyphens/>
              <w:rPr>
                <w:del w:id="35260" w:author="Author"/>
              </w:rPr>
            </w:pPr>
            <w:del w:id="35261" w:author="Author">
              <w:r w:rsidRPr="00097346" w:rsidDel="00421D84">
                <w:delText>Medical Payments Limit Per Person</w:delText>
              </w:r>
            </w:del>
          </w:p>
        </w:tc>
      </w:tr>
      <w:tr w:rsidR="00A027D8" w:rsidRPr="00097346" w:rsidDel="00421D84" w14:paraId="10AF164F" w14:textId="77777777" w:rsidTr="002F1572">
        <w:trPr>
          <w:cantSplit/>
          <w:del w:id="35262" w:author="Author"/>
        </w:trPr>
        <w:tc>
          <w:tcPr>
            <w:tcW w:w="200" w:type="dxa"/>
          </w:tcPr>
          <w:p w14:paraId="215C7403" w14:textId="77777777" w:rsidR="00A027D8" w:rsidRPr="00097346" w:rsidDel="00421D84" w:rsidRDefault="00A027D8" w:rsidP="00BE28D4">
            <w:pPr>
              <w:pStyle w:val="tablehead"/>
              <w:suppressAutoHyphens/>
              <w:rPr>
                <w:del w:id="35263" w:author="Author"/>
              </w:rPr>
            </w:pPr>
          </w:p>
        </w:tc>
        <w:tc>
          <w:tcPr>
            <w:tcW w:w="1508" w:type="dxa"/>
            <w:tcBorders>
              <w:left w:val="single" w:sz="6" w:space="0" w:color="auto"/>
              <w:bottom w:val="single" w:sz="6" w:space="0" w:color="auto"/>
            </w:tcBorders>
          </w:tcPr>
          <w:p w14:paraId="72DB4B50" w14:textId="77777777" w:rsidR="00A027D8" w:rsidRPr="00097346" w:rsidDel="00421D84" w:rsidRDefault="00A027D8" w:rsidP="00BE28D4">
            <w:pPr>
              <w:pStyle w:val="tablehead"/>
              <w:suppressAutoHyphens/>
              <w:rPr>
                <w:del w:id="35264" w:author="Author"/>
              </w:rPr>
            </w:pPr>
          </w:p>
        </w:tc>
        <w:tc>
          <w:tcPr>
            <w:tcW w:w="823" w:type="dxa"/>
            <w:tcBorders>
              <w:bottom w:val="single" w:sz="6" w:space="0" w:color="auto"/>
            </w:tcBorders>
          </w:tcPr>
          <w:p w14:paraId="61E52D0D" w14:textId="77777777" w:rsidR="00A027D8" w:rsidRPr="00097346" w:rsidDel="00421D84" w:rsidRDefault="00A027D8" w:rsidP="00BE28D4">
            <w:pPr>
              <w:pStyle w:val="tablehead"/>
              <w:suppressAutoHyphens/>
              <w:rPr>
                <w:del w:id="35265" w:author="Author"/>
              </w:rPr>
            </w:pPr>
            <w:del w:id="35266" w:author="Author">
              <w:r w:rsidRPr="00097346" w:rsidDel="00421D84">
                <w:delText>$500</w:delText>
              </w:r>
            </w:del>
          </w:p>
        </w:tc>
        <w:tc>
          <w:tcPr>
            <w:tcW w:w="823" w:type="dxa"/>
            <w:tcBorders>
              <w:bottom w:val="single" w:sz="6" w:space="0" w:color="auto"/>
            </w:tcBorders>
          </w:tcPr>
          <w:p w14:paraId="2FFE48A1" w14:textId="77777777" w:rsidR="00A027D8" w:rsidRPr="00097346" w:rsidDel="00421D84" w:rsidRDefault="00A027D8" w:rsidP="00BE28D4">
            <w:pPr>
              <w:pStyle w:val="tablehead"/>
              <w:suppressAutoHyphens/>
              <w:rPr>
                <w:del w:id="35267" w:author="Author"/>
              </w:rPr>
            </w:pPr>
            <w:del w:id="35268" w:author="Author">
              <w:r w:rsidRPr="00097346" w:rsidDel="00421D84">
                <w:delText>$1,000</w:delText>
              </w:r>
            </w:del>
          </w:p>
        </w:tc>
        <w:tc>
          <w:tcPr>
            <w:tcW w:w="823" w:type="dxa"/>
            <w:tcBorders>
              <w:bottom w:val="single" w:sz="6" w:space="0" w:color="auto"/>
            </w:tcBorders>
          </w:tcPr>
          <w:p w14:paraId="49351A76" w14:textId="77777777" w:rsidR="00A027D8" w:rsidRPr="00097346" w:rsidDel="00421D84" w:rsidRDefault="00A027D8" w:rsidP="00BE28D4">
            <w:pPr>
              <w:pStyle w:val="tablehead"/>
              <w:suppressAutoHyphens/>
              <w:rPr>
                <w:del w:id="35269" w:author="Author"/>
              </w:rPr>
            </w:pPr>
            <w:del w:id="35270" w:author="Author">
              <w:r w:rsidRPr="00097346" w:rsidDel="00421D84">
                <w:delText>$2,000</w:delText>
              </w:r>
            </w:del>
          </w:p>
        </w:tc>
        <w:tc>
          <w:tcPr>
            <w:tcW w:w="823" w:type="dxa"/>
            <w:tcBorders>
              <w:bottom w:val="single" w:sz="6" w:space="0" w:color="auto"/>
              <w:right w:val="single" w:sz="6" w:space="0" w:color="auto"/>
            </w:tcBorders>
          </w:tcPr>
          <w:p w14:paraId="1544EFC5" w14:textId="77777777" w:rsidR="00A027D8" w:rsidRPr="00097346" w:rsidDel="00421D84" w:rsidRDefault="00A027D8" w:rsidP="00BE28D4">
            <w:pPr>
              <w:pStyle w:val="tablehead"/>
              <w:suppressAutoHyphens/>
              <w:rPr>
                <w:del w:id="35271" w:author="Author"/>
              </w:rPr>
            </w:pPr>
            <w:del w:id="35272" w:author="Author">
              <w:r w:rsidRPr="00097346" w:rsidDel="00421D84">
                <w:delText>$5,000</w:delText>
              </w:r>
            </w:del>
          </w:p>
        </w:tc>
      </w:tr>
      <w:tr w:rsidR="00A027D8" w:rsidRPr="00097346" w:rsidDel="00421D84" w14:paraId="30E719C6" w14:textId="77777777" w:rsidTr="002F1572">
        <w:trPr>
          <w:cantSplit/>
          <w:del w:id="35273" w:author="Author"/>
        </w:trPr>
        <w:tc>
          <w:tcPr>
            <w:tcW w:w="200" w:type="dxa"/>
          </w:tcPr>
          <w:p w14:paraId="27F7A1F4" w14:textId="77777777" w:rsidR="00A027D8" w:rsidRPr="00097346" w:rsidDel="00421D84" w:rsidRDefault="00A027D8" w:rsidP="00BE28D4">
            <w:pPr>
              <w:pStyle w:val="tabletext11"/>
              <w:suppressAutoHyphens/>
              <w:rPr>
                <w:del w:id="35274" w:author="Author"/>
              </w:rPr>
            </w:pPr>
          </w:p>
        </w:tc>
        <w:tc>
          <w:tcPr>
            <w:tcW w:w="1508" w:type="dxa"/>
            <w:tcBorders>
              <w:left w:val="single" w:sz="6" w:space="0" w:color="auto"/>
            </w:tcBorders>
          </w:tcPr>
          <w:p w14:paraId="620CCB88" w14:textId="77777777" w:rsidR="00A027D8" w:rsidRPr="00097346" w:rsidDel="00421D84" w:rsidRDefault="00A027D8" w:rsidP="00BE28D4">
            <w:pPr>
              <w:pStyle w:val="tabletext11"/>
              <w:suppressAutoHyphens/>
              <w:rPr>
                <w:del w:id="35275" w:author="Author"/>
              </w:rPr>
            </w:pPr>
            <w:del w:id="35276" w:author="Author">
              <w:r w:rsidRPr="00097346" w:rsidDel="00421D84">
                <w:delText>Auto</w:delText>
              </w:r>
            </w:del>
          </w:p>
        </w:tc>
        <w:tc>
          <w:tcPr>
            <w:tcW w:w="823" w:type="dxa"/>
          </w:tcPr>
          <w:p w14:paraId="1FE8FB99" w14:textId="77777777" w:rsidR="00A027D8" w:rsidRPr="00097346" w:rsidDel="00421D84" w:rsidRDefault="00A027D8" w:rsidP="00BE28D4">
            <w:pPr>
              <w:pStyle w:val="tabletext11"/>
              <w:tabs>
                <w:tab w:val="decimal" w:pos="200"/>
              </w:tabs>
              <w:suppressAutoHyphens/>
              <w:rPr>
                <w:del w:id="35277" w:author="Author"/>
              </w:rPr>
            </w:pPr>
            <w:del w:id="35278" w:author="Author">
              <w:r w:rsidRPr="00097346" w:rsidDel="00421D84">
                <w:delText>0.019</w:delText>
              </w:r>
            </w:del>
          </w:p>
        </w:tc>
        <w:tc>
          <w:tcPr>
            <w:tcW w:w="823" w:type="dxa"/>
          </w:tcPr>
          <w:p w14:paraId="4808D23B" w14:textId="77777777" w:rsidR="00A027D8" w:rsidRPr="00097346" w:rsidDel="00421D84" w:rsidRDefault="00A027D8" w:rsidP="00BE28D4">
            <w:pPr>
              <w:pStyle w:val="tabletext11"/>
              <w:tabs>
                <w:tab w:val="decimal" w:pos="200"/>
              </w:tabs>
              <w:suppressAutoHyphens/>
              <w:rPr>
                <w:del w:id="35279" w:author="Author"/>
              </w:rPr>
            </w:pPr>
            <w:del w:id="35280" w:author="Author">
              <w:r w:rsidRPr="00097346" w:rsidDel="00421D84">
                <w:delText>0.022</w:delText>
              </w:r>
            </w:del>
          </w:p>
        </w:tc>
        <w:tc>
          <w:tcPr>
            <w:tcW w:w="823" w:type="dxa"/>
          </w:tcPr>
          <w:p w14:paraId="1575FD60" w14:textId="77777777" w:rsidR="00A027D8" w:rsidRPr="00097346" w:rsidDel="00421D84" w:rsidRDefault="00A027D8" w:rsidP="00BE28D4">
            <w:pPr>
              <w:pStyle w:val="tabletext11"/>
              <w:tabs>
                <w:tab w:val="decimal" w:pos="200"/>
              </w:tabs>
              <w:suppressAutoHyphens/>
              <w:rPr>
                <w:del w:id="35281" w:author="Author"/>
              </w:rPr>
            </w:pPr>
            <w:del w:id="35282" w:author="Author">
              <w:r w:rsidRPr="00097346" w:rsidDel="00421D84">
                <w:delText>0.025</w:delText>
              </w:r>
            </w:del>
          </w:p>
        </w:tc>
        <w:tc>
          <w:tcPr>
            <w:tcW w:w="823" w:type="dxa"/>
            <w:tcBorders>
              <w:right w:val="single" w:sz="6" w:space="0" w:color="auto"/>
            </w:tcBorders>
          </w:tcPr>
          <w:p w14:paraId="6A85FA7A" w14:textId="77777777" w:rsidR="00A027D8" w:rsidRPr="00097346" w:rsidDel="00421D84" w:rsidRDefault="00A027D8" w:rsidP="00BE28D4">
            <w:pPr>
              <w:pStyle w:val="tabletext11"/>
              <w:tabs>
                <w:tab w:val="decimal" w:pos="200"/>
              </w:tabs>
              <w:suppressAutoHyphens/>
              <w:rPr>
                <w:del w:id="35283" w:author="Author"/>
              </w:rPr>
            </w:pPr>
            <w:del w:id="35284" w:author="Author">
              <w:r w:rsidRPr="00097346" w:rsidDel="00421D84">
                <w:delText>0.034</w:delText>
              </w:r>
            </w:del>
          </w:p>
        </w:tc>
      </w:tr>
      <w:tr w:rsidR="00A027D8" w:rsidRPr="00097346" w:rsidDel="00421D84" w14:paraId="7F109392" w14:textId="77777777" w:rsidTr="002F1572">
        <w:trPr>
          <w:cantSplit/>
          <w:del w:id="35285" w:author="Author"/>
        </w:trPr>
        <w:tc>
          <w:tcPr>
            <w:tcW w:w="200" w:type="dxa"/>
          </w:tcPr>
          <w:p w14:paraId="2CD499A5" w14:textId="77777777" w:rsidR="00A027D8" w:rsidRPr="00097346" w:rsidDel="00421D84" w:rsidRDefault="00A027D8" w:rsidP="00BE28D4">
            <w:pPr>
              <w:pStyle w:val="tabletext11"/>
              <w:suppressAutoHyphens/>
              <w:rPr>
                <w:del w:id="35286" w:author="Author"/>
              </w:rPr>
            </w:pPr>
          </w:p>
        </w:tc>
        <w:tc>
          <w:tcPr>
            <w:tcW w:w="1508" w:type="dxa"/>
            <w:tcBorders>
              <w:left w:val="single" w:sz="6" w:space="0" w:color="auto"/>
              <w:bottom w:val="single" w:sz="6" w:space="0" w:color="auto"/>
            </w:tcBorders>
          </w:tcPr>
          <w:p w14:paraId="73172B2D" w14:textId="77777777" w:rsidR="00A027D8" w:rsidRPr="00097346" w:rsidDel="00421D84" w:rsidRDefault="00A027D8" w:rsidP="00BE28D4">
            <w:pPr>
              <w:pStyle w:val="tabletext11"/>
              <w:suppressAutoHyphens/>
              <w:rPr>
                <w:del w:id="35287" w:author="Author"/>
              </w:rPr>
            </w:pPr>
            <w:del w:id="35288" w:author="Author">
              <w:r w:rsidRPr="00097346" w:rsidDel="00421D84">
                <w:delText>Locations And Operations</w:delText>
              </w:r>
            </w:del>
          </w:p>
        </w:tc>
        <w:tc>
          <w:tcPr>
            <w:tcW w:w="823" w:type="dxa"/>
            <w:tcBorders>
              <w:bottom w:val="single" w:sz="6" w:space="0" w:color="auto"/>
            </w:tcBorders>
          </w:tcPr>
          <w:p w14:paraId="5AE04E30" w14:textId="77777777" w:rsidR="00A027D8" w:rsidRPr="00097346" w:rsidDel="00421D84" w:rsidRDefault="00A027D8" w:rsidP="00BE28D4">
            <w:pPr>
              <w:pStyle w:val="tabletext11"/>
              <w:tabs>
                <w:tab w:val="decimal" w:pos="200"/>
              </w:tabs>
              <w:suppressAutoHyphens/>
              <w:rPr>
                <w:del w:id="35289" w:author="Author"/>
              </w:rPr>
            </w:pPr>
            <w:del w:id="35290" w:author="Author">
              <w:r w:rsidRPr="00097346" w:rsidDel="00421D84">
                <w:br/>
                <w:delText>0.006</w:delText>
              </w:r>
            </w:del>
          </w:p>
        </w:tc>
        <w:tc>
          <w:tcPr>
            <w:tcW w:w="823" w:type="dxa"/>
            <w:tcBorders>
              <w:bottom w:val="single" w:sz="6" w:space="0" w:color="auto"/>
            </w:tcBorders>
          </w:tcPr>
          <w:p w14:paraId="6A24768E" w14:textId="77777777" w:rsidR="00A027D8" w:rsidRPr="00097346" w:rsidDel="00421D84" w:rsidRDefault="00A027D8" w:rsidP="00BE28D4">
            <w:pPr>
              <w:pStyle w:val="tabletext11"/>
              <w:tabs>
                <w:tab w:val="decimal" w:pos="200"/>
              </w:tabs>
              <w:suppressAutoHyphens/>
              <w:rPr>
                <w:del w:id="35291" w:author="Author"/>
              </w:rPr>
            </w:pPr>
            <w:del w:id="35292" w:author="Author">
              <w:r w:rsidRPr="00097346" w:rsidDel="00421D84">
                <w:br/>
                <w:delText>0.008</w:delText>
              </w:r>
            </w:del>
          </w:p>
        </w:tc>
        <w:tc>
          <w:tcPr>
            <w:tcW w:w="823" w:type="dxa"/>
            <w:tcBorders>
              <w:bottom w:val="single" w:sz="6" w:space="0" w:color="auto"/>
            </w:tcBorders>
          </w:tcPr>
          <w:p w14:paraId="13E50DBD" w14:textId="77777777" w:rsidR="00A027D8" w:rsidRPr="00097346" w:rsidDel="00421D84" w:rsidRDefault="00A027D8" w:rsidP="00BE28D4">
            <w:pPr>
              <w:pStyle w:val="tabletext11"/>
              <w:tabs>
                <w:tab w:val="decimal" w:pos="200"/>
              </w:tabs>
              <w:suppressAutoHyphens/>
              <w:rPr>
                <w:del w:id="35293" w:author="Author"/>
              </w:rPr>
            </w:pPr>
            <w:del w:id="35294" w:author="Author">
              <w:r w:rsidRPr="00097346" w:rsidDel="00421D84">
                <w:br/>
                <w:delText>0.012</w:delText>
              </w:r>
            </w:del>
          </w:p>
        </w:tc>
        <w:tc>
          <w:tcPr>
            <w:tcW w:w="823" w:type="dxa"/>
            <w:tcBorders>
              <w:bottom w:val="single" w:sz="6" w:space="0" w:color="auto"/>
              <w:right w:val="single" w:sz="6" w:space="0" w:color="auto"/>
            </w:tcBorders>
          </w:tcPr>
          <w:p w14:paraId="554CD191" w14:textId="77777777" w:rsidR="00A027D8" w:rsidRPr="00097346" w:rsidDel="00421D84" w:rsidRDefault="00A027D8" w:rsidP="00BE28D4">
            <w:pPr>
              <w:pStyle w:val="tabletext11"/>
              <w:tabs>
                <w:tab w:val="decimal" w:pos="200"/>
              </w:tabs>
              <w:suppressAutoHyphens/>
              <w:rPr>
                <w:del w:id="35295" w:author="Author"/>
              </w:rPr>
            </w:pPr>
            <w:del w:id="35296" w:author="Author">
              <w:r w:rsidRPr="00097346" w:rsidDel="00421D84">
                <w:br/>
                <w:delText>0.015</w:delText>
              </w:r>
            </w:del>
          </w:p>
        </w:tc>
      </w:tr>
    </w:tbl>
    <w:p w14:paraId="39FA3775" w14:textId="77777777" w:rsidR="00A027D8" w:rsidDel="00421D84" w:rsidRDefault="00A027D8" w:rsidP="00BE28D4">
      <w:pPr>
        <w:pStyle w:val="tablecaption"/>
        <w:suppressAutoHyphens/>
        <w:rPr>
          <w:del w:id="35297" w:author="Author"/>
        </w:rPr>
      </w:pPr>
      <w:del w:id="35298" w:author="Author">
        <w:r w:rsidRPr="00097346" w:rsidDel="00421D84">
          <w:delText>Table 49.F.2.a. Dealers Medical Payments Coverage Factors</w:delText>
        </w:r>
      </w:del>
    </w:p>
    <w:p w14:paraId="4F2E613D" w14:textId="77777777" w:rsidR="00A027D8" w:rsidDel="00421D84" w:rsidRDefault="00A027D8" w:rsidP="00BE28D4">
      <w:pPr>
        <w:pStyle w:val="isonormal"/>
        <w:jc w:val="left"/>
        <w:rPr>
          <w:del w:id="35299" w:author="Author"/>
        </w:rPr>
      </w:pPr>
    </w:p>
    <w:p w14:paraId="415543EA" w14:textId="77777777" w:rsidR="00A027D8" w:rsidDel="00421D84" w:rsidRDefault="00A027D8" w:rsidP="00BE28D4">
      <w:pPr>
        <w:pStyle w:val="isonormal"/>
        <w:rPr>
          <w:del w:id="35300" w:author="Author"/>
        </w:rPr>
        <w:sectPr w:rsidR="00A027D8" w:rsidDel="00421D84" w:rsidSect="00437850">
          <w:pgSz w:w="12240" w:h="15840"/>
          <w:pgMar w:top="1735" w:right="960" w:bottom="1560" w:left="1200" w:header="575" w:footer="480" w:gutter="0"/>
          <w:cols w:space="0"/>
          <w:docGrid w:linePitch="245"/>
        </w:sectPr>
      </w:pPr>
    </w:p>
    <w:p w14:paraId="7F1B5147" w14:textId="77777777" w:rsidR="00A027D8" w:rsidRPr="006B23F9" w:rsidDel="00421D84" w:rsidRDefault="00A027D8" w:rsidP="00BE28D4">
      <w:pPr>
        <w:pStyle w:val="boxrule"/>
        <w:rPr>
          <w:del w:id="35301" w:author="Author"/>
        </w:rPr>
      </w:pPr>
      <w:del w:id="35302" w:author="Author">
        <w:r w:rsidRPr="006B23F9" w:rsidDel="00421D84">
          <w:lastRenderedPageBreak/>
          <w:delText>50.  AUTO DEALERS – ADDITIONAL PROVISIONS</w:delText>
        </w:r>
      </w:del>
    </w:p>
    <w:p w14:paraId="560A18DD" w14:textId="77777777" w:rsidR="00A027D8" w:rsidDel="00421D84" w:rsidRDefault="00A027D8" w:rsidP="00BE28D4">
      <w:pPr>
        <w:pStyle w:val="instructphrase"/>
        <w:suppressAutoHyphens/>
        <w:rPr>
          <w:del w:id="35303" w:author="Author"/>
        </w:rPr>
      </w:pPr>
      <w:del w:id="35304" w:author="Author">
        <w:r w:rsidRPr="006B23F9" w:rsidDel="00421D84">
          <w:delText xml:space="preserve">Paragraph </w:delText>
        </w:r>
        <w:r w:rsidRPr="006B23F9" w:rsidDel="00421D84">
          <w:rPr>
            <w:b/>
          </w:rPr>
          <w:delText>B.4.</w:delText>
        </w:r>
        <w:r w:rsidRPr="006B23F9" w:rsidDel="00421D84">
          <w:delText xml:space="preserve"> does not apply.</w:delText>
        </w:r>
      </w:del>
    </w:p>
    <w:p w14:paraId="5C68AABA" w14:textId="77777777" w:rsidR="00A027D8" w:rsidDel="00421D84" w:rsidRDefault="00A027D8" w:rsidP="00BE28D4">
      <w:pPr>
        <w:pStyle w:val="isonormal"/>
        <w:jc w:val="left"/>
        <w:rPr>
          <w:del w:id="35305" w:author="Author"/>
        </w:rPr>
      </w:pPr>
    </w:p>
    <w:p w14:paraId="366A969C" w14:textId="77777777" w:rsidR="00A027D8" w:rsidDel="00421D84" w:rsidRDefault="00A027D8" w:rsidP="00BE28D4">
      <w:pPr>
        <w:pStyle w:val="isonormal"/>
        <w:rPr>
          <w:del w:id="35306" w:author="Author"/>
        </w:rPr>
        <w:sectPr w:rsidR="00A027D8" w:rsidDel="00421D84" w:rsidSect="00437850">
          <w:pgSz w:w="12240" w:h="15840"/>
          <w:pgMar w:top="1735" w:right="960" w:bottom="1560" w:left="1200" w:header="575" w:footer="480" w:gutter="0"/>
          <w:cols w:space="480"/>
          <w:noEndnote/>
          <w:docGrid w:linePitch="326"/>
        </w:sectPr>
      </w:pPr>
    </w:p>
    <w:p w14:paraId="3220ADDF" w14:textId="77777777" w:rsidR="00A027D8" w:rsidRPr="002F6436" w:rsidDel="00421D84" w:rsidRDefault="00A027D8" w:rsidP="00BE28D4">
      <w:pPr>
        <w:pStyle w:val="boxrule"/>
        <w:rPr>
          <w:del w:id="35307" w:author="Author"/>
        </w:rPr>
      </w:pPr>
      <w:del w:id="35308" w:author="Author">
        <w:r w:rsidRPr="002F6436" w:rsidDel="00421D84">
          <w:lastRenderedPageBreak/>
          <w:delText>72.  FUNERAL DIRECTORS</w:delText>
        </w:r>
      </w:del>
    </w:p>
    <w:p w14:paraId="2ABB1DA1" w14:textId="77777777" w:rsidR="00A027D8" w:rsidDel="00421D84" w:rsidRDefault="00A027D8" w:rsidP="00BE28D4">
      <w:pPr>
        <w:pStyle w:val="blocktext1"/>
        <w:rPr>
          <w:del w:id="35309" w:author="Author"/>
        </w:rPr>
      </w:pPr>
      <w:del w:id="35310" w:author="Author">
        <w:r w:rsidRPr="002F6436" w:rsidDel="00421D84">
          <w:delText xml:space="preserve">Paragraph </w:delText>
        </w:r>
        <w:r w:rsidRPr="002F6436" w:rsidDel="00421D84">
          <w:rPr>
            <w:b/>
          </w:rPr>
          <w:delText>C.</w:delText>
        </w:r>
        <w:r w:rsidRPr="002F6436" w:rsidDel="00421D84">
          <w:rPr>
            <w:bCs/>
          </w:rPr>
          <w:delText xml:space="preserve"> </w:delText>
        </w:r>
        <w:r w:rsidRPr="002F6436" w:rsidDel="00421D84">
          <w:delText>does not apply.</w:delText>
        </w:r>
      </w:del>
    </w:p>
    <w:p w14:paraId="676C6641" w14:textId="77777777" w:rsidR="00A027D8" w:rsidDel="00421D84" w:rsidRDefault="00A027D8" w:rsidP="00BE28D4">
      <w:pPr>
        <w:pStyle w:val="isonormal"/>
        <w:jc w:val="left"/>
        <w:rPr>
          <w:del w:id="35311" w:author="Author"/>
        </w:rPr>
      </w:pPr>
    </w:p>
    <w:p w14:paraId="449BB15E" w14:textId="77777777" w:rsidR="00A027D8" w:rsidDel="00421D84" w:rsidRDefault="00A027D8" w:rsidP="00BE28D4">
      <w:pPr>
        <w:pStyle w:val="isonormal"/>
        <w:rPr>
          <w:del w:id="35312" w:author="Author"/>
        </w:rPr>
        <w:sectPr w:rsidR="00A027D8" w:rsidDel="00421D84" w:rsidSect="00437850">
          <w:pgSz w:w="12240" w:h="15840"/>
          <w:pgMar w:top="1735" w:right="960" w:bottom="1560" w:left="1200" w:header="575" w:footer="480" w:gutter="0"/>
          <w:cols w:space="480"/>
          <w:noEndnote/>
          <w:docGrid w:linePitch="245"/>
        </w:sectPr>
      </w:pPr>
    </w:p>
    <w:p w14:paraId="23F03040" w14:textId="77777777" w:rsidR="00A027D8" w:rsidRPr="00033FD3" w:rsidDel="00421D84" w:rsidRDefault="00A027D8" w:rsidP="00BE28D4">
      <w:pPr>
        <w:pStyle w:val="boxrule"/>
        <w:rPr>
          <w:del w:id="35313" w:author="Author"/>
        </w:rPr>
      </w:pPr>
      <w:del w:id="35314" w:author="Author">
        <w:r w:rsidRPr="00033FD3" w:rsidDel="00421D84">
          <w:lastRenderedPageBreak/>
          <w:delText>93.  NO-FAULT COVERAGES</w:delText>
        </w:r>
      </w:del>
    </w:p>
    <w:p w14:paraId="5077DD91" w14:textId="77777777" w:rsidR="00A027D8" w:rsidRPr="00033FD3" w:rsidDel="00421D84" w:rsidRDefault="00A027D8" w:rsidP="00BE28D4">
      <w:pPr>
        <w:pStyle w:val="blocktext1"/>
        <w:rPr>
          <w:del w:id="35315" w:author="Author"/>
        </w:rPr>
      </w:pPr>
      <w:del w:id="35316" w:author="Author">
        <w:r w:rsidRPr="00033FD3" w:rsidDel="00421D84">
          <w:delText xml:space="preserve">Rule </w:delText>
        </w:r>
        <w:r w:rsidRPr="00033FD3" w:rsidDel="00421D84">
          <w:rPr>
            <w:b/>
          </w:rPr>
          <w:delText>93.</w:delText>
        </w:r>
        <w:r w:rsidRPr="00033FD3" w:rsidDel="00421D84">
          <w:delText xml:space="preserve"> is replaced by the following:</w:delText>
        </w:r>
      </w:del>
    </w:p>
    <w:p w14:paraId="217BE71C" w14:textId="77777777" w:rsidR="00A027D8" w:rsidRPr="00033FD3" w:rsidDel="00421D84" w:rsidRDefault="00A027D8" w:rsidP="00BE28D4">
      <w:pPr>
        <w:pStyle w:val="outlinehd2"/>
        <w:rPr>
          <w:del w:id="35317" w:author="Author"/>
        </w:rPr>
      </w:pPr>
      <w:del w:id="35318" w:author="Author">
        <w:r w:rsidRPr="00033FD3" w:rsidDel="00421D84">
          <w:tab/>
          <w:delText>A.</w:delText>
        </w:r>
        <w:r w:rsidRPr="00033FD3" w:rsidDel="00421D84">
          <w:tab/>
          <w:delText>Application</w:delText>
        </w:r>
      </w:del>
    </w:p>
    <w:p w14:paraId="295DD213" w14:textId="77777777" w:rsidR="00A027D8" w:rsidRPr="00033FD3" w:rsidDel="00421D84" w:rsidRDefault="00A027D8" w:rsidP="00BE28D4">
      <w:pPr>
        <w:pStyle w:val="blocktext3"/>
        <w:rPr>
          <w:del w:id="35319" w:author="Author"/>
        </w:rPr>
      </w:pPr>
      <w:del w:id="35320" w:author="Author">
        <w:r w:rsidRPr="00033FD3" w:rsidDel="00421D84">
          <w:delText xml:space="preserve">Medical Expenses, Work Loss and Accidental Death Benefit coverages must be made available to the named insured on any auto policy with respect to any auto described in Paragraphs </w:delText>
        </w:r>
        <w:r w:rsidRPr="00033FD3" w:rsidDel="00421D84">
          <w:rPr>
            <w:b/>
          </w:rPr>
          <w:delText>1., 2.</w:delText>
        </w:r>
        <w:r w:rsidRPr="00033FD3" w:rsidDel="00421D84">
          <w:delText xml:space="preserve"> and </w:delText>
        </w:r>
        <w:r w:rsidRPr="00033FD3" w:rsidDel="00421D84">
          <w:rPr>
            <w:b/>
          </w:rPr>
          <w:delText>3.</w:delText>
        </w:r>
        <w:r w:rsidRPr="00033FD3" w:rsidDel="00421D84">
          <w:delText xml:space="preserve"> Use Arkansas Personal Injury Protection Endorsement </w:delText>
        </w:r>
        <w:r w:rsidRPr="00033FD3" w:rsidDel="00421D84">
          <w:rPr>
            <w:rStyle w:val="formlink"/>
          </w:rPr>
          <w:delText>CA 22 02</w:delText>
        </w:r>
        <w:r w:rsidRPr="00033FD3" w:rsidDel="00421D84">
          <w:rPr>
            <w:b/>
          </w:rPr>
          <w:delText>.</w:delText>
        </w:r>
      </w:del>
    </w:p>
    <w:p w14:paraId="0F50DF86" w14:textId="77777777" w:rsidR="00A027D8" w:rsidRPr="00033FD3" w:rsidDel="00421D84" w:rsidRDefault="00A027D8" w:rsidP="00BE28D4">
      <w:pPr>
        <w:pStyle w:val="outlinetxt3"/>
        <w:rPr>
          <w:del w:id="35321" w:author="Author"/>
        </w:rPr>
      </w:pPr>
      <w:del w:id="35322" w:author="Author">
        <w:r w:rsidRPr="00033FD3" w:rsidDel="00421D84">
          <w:rPr>
            <w:b/>
          </w:rPr>
          <w:tab/>
          <w:delText>1.</w:delText>
        </w:r>
        <w:r w:rsidRPr="00033FD3" w:rsidDel="00421D84">
          <w:tab/>
          <w:delText>The private passenger type auto not used as a public or livery conveyance.</w:delText>
        </w:r>
      </w:del>
    </w:p>
    <w:p w14:paraId="2C9BC922" w14:textId="77777777" w:rsidR="00A027D8" w:rsidRPr="00033FD3" w:rsidDel="00421D84" w:rsidRDefault="00A027D8" w:rsidP="00BE28D4">
      <w:pPr>
        <w:pStyle w:val="outlinetxt3"/>
        <w:rPr>
          <w:del w:id="35323" w:author="Author"/>
        </w:rPr>
      </w:pPr>
      <w:del w:id="35324" w:author="Author">
        <w:r w:rsidRPr="00033FD3" w:rsidDel="00421D84">
          <w:tab/>
        </w:r>
        <w:r w:rsidRPr="00033FD3" w:rsidDel="00421D84">
          <w:rPr>
            <w:b/>
          </w:rPr>
          <w:delText>2.</w:delText>
        </w:r>
        <w:r w:rsidRPr="00033FD3" w:rsidDel="00421D84">
          <w:tab/>
          <w:delText>A pickup, panel truck or sedan delivery not customarily used for business purposes.</w:delText>
        </w:r>
      </w:del>
    </w:p>
    <w:p w14:paraId="6F7FF2B1" w14:textId="77777777" w:rsidR="00A027D8" w:rsidRPr="00033FD3" w:rsidDel="00421D84" w:rsidRDefault="00A027D8" w:rsidP="00BE28D4">
      <w:pPr>
        <w:pStyle w:val="outlinetxt3"/>
        <w:rPr>
          <w:del w:id="35325" w:author="Author"/>
        </w:rPr>
      </w:pPr>
      <w:del w:id="35326" w:author="Author">
        <w:r w:rsidRPr="00033FD3" w:rsidDel="00421D84">
          <w:tab/>
        </w:r>
        <w:r w:rsidRPr="00033FD3" w:rsidDel="00421D84">
          <w:rPr>
            <w:b/>
          </w:rPr>
          <w:delText>3.</w:delText>
        </w:r>
        <w:r w:rsidRPr="00033FD3" w:rsidDel="00421D84">
          <w:tab/>
          <w:delText>A motorcycle, motorscooter, motorbike or similar auto not used as a public or livery conveyance.</w:delText>
        </w:r>
      </w:del>
    </w:p>
    <w:p w14:paraId="1A8E6C3C" w14:textId="77777777" w:rsidR="00A027D8" w:rsidRPr="00033FD3" w:rsidDel="00421D84" w:rsidRDefault="00A027D8" w:rsidP="00BE28D4">
      <w:pPr>
        <w:pStyle w:val="blocktext3"/>
        <w:rPr>
          <w:del w:id="35327" w:author="Author"/>
        </w:rPr>
      </w:pPr>
      <w:del w:id="35328" w:author="Author">
        <w:r w:rsidRPr="00033FD3" w:rsidDel="00421D84">
          <w:delText>The named insured shall have the right to reject in writing any one or more of these coverages. After a named insured or applicant for insurance rejects this coverage, the insurer or any of its affiliates shall not be required to notify any insured in any renewal, reinstatement, substitute, amended or replacement policy as to the availability of such coverage.</w:delText>
        </w:r>
      </w:del>
    </w:p>
    <w:p w14:paraId="64DAFE0E" w14:textId="77777777" w:rsidR="00A027D8" w:rsidRPr="00033FD3" w:rsidDel="00421D84" w:rsidRDefault="00A027D8" w:rsidP="00BE28D4">
      <w:pPr>
        <w:pStyle w:val="outlinehd2"/>
        <w:rPr>
          <w:del w:id="35329" w:author="Author"/>
        </w:rPr>
      </w:pPr>
      <w:del w:id="35330" w:author="Author">
        <w:r w:rsidRPr="00033FD3" w:rsidDel="00421D84">
          <w:tab/>
          <w:delText>B.</w:delText>
        </w:r>
        <w:r w:rsidRPr="00033FD3" w:rsidDel="00421D84">
          <w:tab/>
          <w:delText>Premium Development</w:delText>
        </w:r>
      </w:del>
    </w:p>
    <w:p w14:paraId="40514B22" w14:textId="77777777" w:rsidR="00A027D8" w:rsidRPr="00033FD3" w:rsidDel="00421D84" w:rsidRDefault="00A027D8" w:rsidP="00BE28D4">
      <w:pPr>
        <w:pStyle w:val="outlinetxt3"/>
        <w:rPr>
          <w:del w:id="35331" w:author="Author"/>
        </w:rPr>
      </w:pPr>
      <w:del w:id="35332" w:author="Author">
        <w:r w:rsidRPr="00033FD3" w:rsidDel="00421D84">
          <w:rPr>
            <w:b/>
          </w:rPr>
          <w:tab/>
          <w:delText>1.</w:delText>
        </w:r>
        <w:r w:rsidRPr="00033FD3" w:rsidDel="00421D84">
          <w:rPr>
            <w:b/>
          </w:rPr>
          <w:tab/>
        </w:r>
        <w:r w:rsidRPr="00033FD3" w:rsidDel="00421D84">
          <w:delText xml:space="preserve">For accidental death benefits (Class Code 9263), charge the loss cost shown in state Table </w:delText>
        </w:r>
        <w:r w:rsidRPr="00033FD3" w:rsidDel="00421D84">
          <w:rPr>
            <w:b/>
          </w:rPr>
          <w:delText>93.B.1.(LC).</w:delText>
        </w:r>
      </w:del>
    </w:p>
    <w:p w14:paraId="09BC2E59" w14:textId="77777777" w:rsidR="00A027D8" w:rsidRPr="00033FD3" w:rsidDel="00421D84" w:rsidRDefault="00A027D8" w:rsidP="00BE28D4">
      <w:pPr>
        <w:pStyle w:val="outlinetxt3"/>
        <w:rPr>
          <w:del w:id="35333" w:author="Author"/>
        </w:rPr>
      </w:pPr>
      <w:del w:id="35334" w:author="Author">
        <w:r w:rsidRPr="00033FD3" w:rsidDel="00421D84">
          <w:rPr>
            <w:b/>
          </w:rPr>
          <w:tab/>
          <w:delText>2.</w:delText>
        </w:r>
        <w:r w:rsidRPr="00033FD3" w:rsidDel="00421D84">
          <w:rPr>
            <w:b/>
          </w:rPr>
          <w:tab/>
        </w:r>
        <w:r w:rsidRPr="00033FD3" w:rsidDel="00421D84">
          <w:delText xml:space="preserve">For work loss coverage (Class Code 9264), charge the loss cost shown in state Table </w:delText>
        </w:r>
        <w:r w:rsidRPr="00033FD3" w:rsidDel="00421D84">
          <w:rPr>
            <w:b/>
          </w:rPr>
          <w:delText>93.B.2.(LC).</w:delText>
        </w:r>
      </w:del>
    </w:p>
    <w:p w14:paraId="134ABB64" w14:textId="77777777" w:rsidR="00A027D8" w:rsidRPr="00033FD3" w:rsidDel="00421D84" w:rsidRDefault="00A027D8" w:rsidP="00BE28D4">
      <w:pPr>
        <w:pStyle w:val="outlinetxt3"/>
        <w:rPr>
          <w:del w:id="35335" w:author="Author"/>
        </w:rPr>
      </w:pPr>
      <w:del w:id="35336" w:author="Author">
        <w:r w:rsidRPr="00033FD3" w:rsidDel="00421D84">
          <w:rPr>
            <w:b/>
          </w:rPr>
          <w:tab/>
          <w:delText>3.</w:delText>
        </w:r>
        <w:r w:rsidRPr="00033FD3" w:rsidDel="00421D84">
          <w:rPr>
            <w:b/>
          </w:rPr>
          <w:tab/>
        </w:r>
        <w:r w:rsidRPr="00033FD3" w:rsidDel="00421D84">
          <w:delText>If both accidental death benefits and work loss coverage are provided, use Class Code 9265.</w:delText>
        </w:r>
      </w:del>
    </w:p>
    <w:p w14:paraId="3503A181" w14:textId="77777777" w:rsidR="00A027D8" w:rsidDel="00421D84" w:rsidRDefault="00A027D8" w:rsidP="00BE28D4">
      <w:pPr>
        <w:pStyle w:val="outlinetxt3"/>
        <w:rPr>
          <w:del w:id="35337" w:author="Author"/>
        </w:rPr>
      </w:pPr>
      <w:del w:id="35338" w:author="Author">
        <w:r w:rsidRPr="00033FD3" w:rsidDel="00421D84">
          <w:tab/>
        </w:r>
        <w:r w:rsidRPr="00033FD3" w:rsidDel="00421D84">
          <w:rPr>
            <w:b/>
          </w:rPr>
          <w:delText>4.</w:delText>
        </w:r>
        <w:r w:rsidRPr="00033FD3" w:rsidDel="00421D84">
          <w:tab/>
          <w:delText>For medical expenses coverage at a limit of up to $5,000, use the Medical Payments Coverage loss costs at the appropriate limit, or refer to the applicable procedures in the division rules to determine the loss cost at this limit.</w:delText>
        </w:r>
      </w:del>
    </w:p>
    <w:p w14:paraId="675791DA" w14:textId="77777777" w:rsidR="00A027D8" w:rsidDel="00421D84" w:rsidRDefault="00A027D8" w:rsidP="00BE28D4">
      <w:pPr>
        <w:pStyle w:val="isonormal"/>
        <w:jc w:val="left"/>
        <w:rPr>
          <w:del w:id="35339" w:author="Author"/>
        </w:rPr>
      </w:pPr>
    </w:p>
    <w:p w14:paraId="258336AF" w14:textId="77777777" w:rsidR="00A027D8" w:rsidDel="00421D84" w:rsidRDefault="00A027D8" w:rsidP="00BE28D4">
      <w:pPr>
        <w:pStyle w:val="isonormal"/>
        <w:rPr>
          <w:del w:id="35340" w:author="Author"/>
        </w:rPr>
        <w:sectPr w:rsidR="00A027D8" w:rsidDel="00421D84" w:rsidSect="00437850">
          <w:pgSz w:w="12240" w:h="15840" w:code="1"/>
          <w:pgMar w:top="1735" w:right="960" w:bottom="1560" w:left="1200" w:header="575" w:footer="480" w:gutter="0"/>
          <w:cols w:space="480"/>
          <w:docGrid w:linePitch="245"/>
        </w:sectPr>
      </w:pPr>
    </w:p>
    <w:p w14:paraId="35D58CED" w14:textId="77777777" w:rsidR="00A027D8" w:rsidRPr="003A5D53" w:rsidDel="00421D84" w:rsidRDefault="00A027D8" w:rsidP="00BE28D4">
      <w:pPr>
        <w:pStyle w:val="boxrule"/>
        <w:rPr>
          <w:del w:id="35341" w:author="Author"/>
        </w:rPr>
      </w:pPr>
      <w:del w:id="35342" w:author="Author">
        <w:r w:rsidRPr="003A5D53" w:rsidDel="00421D84">
          <w:lastRenderedPageBreak/>
          <w:delText>97.  UNINSURED MOTORISTS INSURANCE</w:delText>
        </w:r>
      </w:del>
    </w:p>
    <w:p w14:paraId="5C8C2029" w14:textId="77777777" w:rsidR="00A027D8" w:rsidRPr="003A5D53" w:rsidDel="00421D84" w:rsidRDefault="00A027D8" w:rsidP="00BE28D4">
      <w:pPr>
        <w:pStyle w:val="blocktext1"/>
        <w:suppressAutoHyphens/>
        <w:rPr>
          <w:del w:id="35343" w:author="Author"/>
        </w:rPr>
      </w:pPr>
      <w:del w:id="35344" w:author="Author">
        <w:r w:rsidRPr="003A5D53" w:rsidDel="00421D84">
          <w:delText xml:space="preserve">The following is added to Rule </w:delText>
        </w:r>
        <w:r w:rsidRPr="003A5D53" w:rsidDel="00421D84">
          <w:rPr>
            <w:b/>
          </w:rPr>
          <w:delText>97.:</w:delText>
        </w:r>
      </w:del>
    </w:p>
    <w:p w14:paraId="06BAAA5A" w14:textId="77777777" w:rsidR="00A027D8" w:rsidRPr="003A5D53" w:rsidDel="00421D84" w:rsidRDefault="00A027D8" w:rsidP="00BE28D4">
      <w:pPr>
        <w:pStyle w:val="outlinehd2"/>
        <w:suppressAutoHyphens/>
        <w:rPr>
          <w:del w:id="35345" w:author="Author"/>
        </w:rPr>
      </w:pPr>
      <w:del w:id="35346" w:author="Author">
        <w:r w:rsidRPr="003A5D53" w:rsidDel="00421D84">
          <w:tab/>
          <w:delText>A.</w:delText>
        </w:r>
        <w:r w:rsidRPr="003A5D53" w:rsidDel="00421D84">
          <w:tab/>
          <w:delText>Application</w:delText>
        </w:r>
      </w:del>
    </w:p>
    <w:p w14:paraId="4225EFEC" w14:textId="77777777" w:rsidR="00A027D8" w:rsidRPr="003A5D53" w:rsidDel="00421D84" w:rsidRDefault="00A027D8" w:rsidP="00BE28D4">
      <w:pPr>
        <w:pStyle w:val="outlinehd3"/>
        <w:suppressAutoHyphens/>
        <w:rPr>
          <w:del w:id="35347" w:author="Author"/>
        </w:rPr>
      </w:pPr>
      <w:del w:id="35348" w:author="Author">
        <w:r w:rsidRPr="003A5D53" w:rsidDel="00421D84">
          <w:tab/>
          <w:delText>1.</w:delText>
        </w:r>
        <w:r w:rsidRPr="003A5D53" w:rsidDel="00421D84">
          <w:tab/>
          <w:delText>Uninsured Motorists Bodily Injury Coverage</w:delText>
        </w:r>
      </w:del>
    </w:p>
    <w:p w14:paraId="44721789" w14:textId="77777777" w:rsidR="00A027D8" w:rsidRPr="003A5D53" w:rsidDel="00421D84" w:rsidRDefault="00A027D8" w:rsidP="00BE28D4">
      <w:pPr>
        <w:pStyle w:val="blocktext4"/>
        <w:suppressAutoHyphens/>
        <w:rPr>
          <w:del w:id="35349" w:author="Author"/>
        </w:rPr>
      </w:pPr>
      <w:del w:id="35350" w:author="Author">
        <w:r w:rsidRPr="003A5D53" w:rsidDel="00421D84">
          <w:delText xml:space="preserve">Uninsured Motorists Bodily Injury Coverage must be provided in limits at least equal to the Financial Responsibility limits prescribed for bodily injury. Use Arkansas Uninsured Coverage Endorsement </w:delText>
        </w:r>
        <w:r w:rsidRPr="003A5D53" w:rsidDel="00421D84">
          <w:rPr>
            <w:rStyle w:val="formlink"/>
          </w:rPr>
          <w:delText>CA 21 08</w:delText>
        </w:r>
        <w:r w:rsidRPr="003A5D53" w:rsidDel="00421D84">
          <w:rPr>
            <w:b/>
          </w:rPr>
          <w:delText xml:space="preserve">. </w:delText>
        </w:r>
        <w:r w:rsidRPr="003A5D53" w:rsidDel="00421D84">
          <w:delText xml:space="preserve">For split limits, also use Split Bodily Injury Uninsured Motorists Coverage Limits Endorsement </w:delText>
        </w:r>
        <w:r w:rsidRPr="003A5D53" w:rsidDel="00421D84">
          <w:rPr>
            <w:rStyle w:val="formlink"/>
          </w:rPr>
          <w:delText>CA 21 02</w:delText>
        </w:r>
        <w:r w:rsidRPr="003A5D53" w:rsidDel="00421D84">
          <w:rPr>
            <w:b/>
          </w:rPr>
          <w:delText>.</w:delText>
        </w:r>
      </w:del>
    </w:p>
    <w:p w14:paraId="67FDC4B3" w14:textId="77777777" w:rsidR="00A027D8" w:rsidRPr="003A5D53" w:rsidDel="00421D84" w:rsidRDefault="00A027D8" w:rsidP="00BE28D4">
      <w:pPr>
        <w:pStyle w:val="outlinetxt4"/>
        <w:suppressAutoHyphens/>
        <w:rPr>
          <w:del w:id="35351" w:author="Author"/>
        </w:rPr>
      </w:pPr>
      <w:del w:id="35352" w:author="Author">
        <w:r w:rsidRPr="003A5D53" w:rsidDel="00421D84">
          <w:tab/>
        </w:r>
        <w:r w:rsidRPr="003A5D53" w:rsidDel="00421D84">
          <w:rPr>
            <w:b/>
          </w:rPr>
          <w:delText>a.</w:delText>
        </w:r>
        <w:r w:rsidRPr="003A5D53" w:rsidDel="00421D84">
          <w:tab/>
          <w:delText>The named insured has the right to reject this coverage, except coverage is mandatory for an insured engaged in the transportation of members of the general public as passengers for compensation.</w:delText>
        </w:r>
      </w:del>
    </w:p>
    <w:p w14:paraId="0D6FF061" w14:textId="77777777" w:rsidR="00A027D8" w:rsidRPr="003A5D53" w:rsidDel="00421D84" w:rsidRDefault="00A027D8" w:rsidP="00BE28D4">
      <w:pPr>
        <w:pStyle w:val="outlinetxt4"/>
        <w:suppressAutoHyphens/>
        <w:rPr>
          <w:del w:id="35353" w:author="Author"/>
        </w:rPr>
      </w:pPr>
      <w:del w:id="35354" w:author="Author">
        <w:r w:rsidRPr="003A5D53" w:rsidDel="00421D84">
          <w:tab/>
        </w:r>
        <w:r w:rsidRPr="003A5D53" w:rsidDel="00421D84">
          <w:rPr>
            <w:b/>
          </w:rPr>
          <w:delText>b.</w:delText>
        </w:r>
        <w:r w:rsidRPr="003A5D53" w:rsidDel="00421D84">
          <w:tab/>
          <w:delText>The written agreement to reject such coverage shall continue until the rejection is withdrawn in writing by the named insured.</w:delText>
        </w:r>
      </w:del>
    </w:p>
    <w:p w14:paraId="1A657B8D" w14:textId="77777777" w:rsidR="00A027D8" w:rsidRPr="003A5D53" w:rsidDel="00421D84" w:rsidRDefault="00A027D8" w:rsidP="00BE28D4">
      <w:pPr>
        <w:pStyle w:val="outlinetxt4"/>
        <w:suppressAutoHyphens/>
        <w:rPr>
          <w:del w:id="35355" w:author="Author"/>
        </w:rPr>
      </w:pPr>
      <w:del w:id="35356" w:author="Author">
        <w:r w:rsidRPr="003A5D53" w:rsidDel="00421D84">
          <w:tab/>
        </w:r>
        <w:r w:rsidRPr="003A5D53" w:rsidDel="00421D84">
          <w:rPr>
            <w:b/>
          </w:rPr>
          <w:delText>c.</w:delText>
        </w:r>
        <w:r w:rsidRPr="003A5D53" w:rsidDel="00421D84">
          <w:tab/>
          <w:delText>After a named insured or applicant for insurance rejects this coverage, the insurer or any of its affiliates shall not be required to notify any insured in any renewal, reinstatement, substitute, amended or replacement policy as to the availability of such coverage.</w:delText>
        </w:r>
      </w:del>
    </w:p>
    <w:p w14:paraId="4241A08C" w14:textId="77777777" w:rsidR="00A027D8" w:rsidRPr="003A5D53" w:rsidDel="00421D84" w:rsidRDefault="00A027D8" w:rsidP="00BE28D4">
      <w:pPr>
        <w:pStyle w:val="outlinetxt4"/>
        <w:suppressAutoHyphens/>
        <w:rPr>
          <w:del w:id="35357" w:author="Author"/>
        </w:rPr>
      </w:pPr>
      <w:del w:id="35358" w:author="Author">
        <w:r w:rsidRPr="003A5D53" w:rsidDel="00421D84">
          <w:tab/>
        </w:r>
        <w:r w:rsidRPr="003A5D53" w:rsidDel="00421D84">
          <w:rPr>
            <w:b/>
          </w:rPr>
          <w:delText>d.</w:delText>
        </w:r>
        <w:r w:rsidRPr="003A5D53" w:rsidDel="00421D84">
          <w:tab/>
          <w:delText xml:space="preserve">If a named insured or applicant purchases third-party liability coverage in limits greater than the minimum provided by Arkansas law, coverage required under this section must be offered in limits up to his or her third-party liability limits. If the named insured or applicant elects not to purchase higher limits, such rejection must be in writing on all new policies written on or after January 1, 2000. </w:delText>
        </w:r>
      </w:del>
    </w:p>
    <w:p w14:paraId="6AB8E9E8" w14:textId="77777777" w:rsidR="00A027D8" w:rsidRPr="003A5D53" w:rsidDel="00421D84" w:rsidRDefault="00A027D8" w:rsidP="00BE28D4">
      <w:pPr>
        <w:pStyle w:val="outlinehd3"/>
        <w:suppressAutoHyphens/>
        <w:rPr>
          <w:del w:id="35359" w:author="Author"/>
        </w:rPr>
      </w:pPr>
      <w:del w:id="35360" w:author="Author">
        <w:r w:rsidRPr="003A5D53" w:rsidDel="00421D84">
          <w:tab/>
          <w:delText>2.</w:delText>
        </w:r>
        <w:r w:rsidRPr="003A5D53" w:rsidDel="00421D84">
          <w:tab/>
          <w:delText>Underinsured Motorists Bodily Injury Coverage</w:delText>
        </w:r>
      </w:del>
    </w:p>
    <w:p w14:paraId="52F25B52" w14:textId="77777777" w:rsidR="00A027D8" w:rsidRPr="003A5D53" w:rsidDel="00421D84" w:rsidRDefault="00A027D8" w:rsidP="00BE28D4">
      <w:pPr>
        <w:pStyle w:val="blocktext4"/>
        <w:suppressAutoHyphens/>
        <w:rPr>
          <w:del w:id="35361" w:author="Author"/>
        </w:rPr>
      </w:pPr>
      <w:del w:id="35362" w:author="Author">
        <w:r w:rsidRPr="003A5D53" w:rsidDel="00421D84">
          <w:delText xml:space="preserve">Underinsured Motorists Bodily Injury Coverage may be offered in limits at least equal to the Financial Responsibility limits prescribed for bodily injury. This coverage is not available unless the insured has elected Uninsured Motorists Coverage. Use Arkansas Underinsured Motorists Coverage Endorsement </w:delText>
        </w:r>
        <w:r w:rsidRPr="003A5D53" w:rsidDel="00421D84">
          <w:rPr>
            <w:rStyle w:val="formlink"/>
          </w:rPr>
          <w:delText>CA 31 28</w:delText>
        </w:r>
        <w:r w:rsidRPr="003A5D53" w:rsidDel="00421D84">
          <w:rPr>
            <w:b/>
          </w:rPr>
          <w:delText>.</w:delText>
        </w:r>
        <w:r w:rsidRPr="003A5D53" w:rsidDel="00421D84">
          <w:delText xml:space="preserve"> For split limits, also use Split Bodily Injury Underinsured Motorists Coverage Limits Endorsement </w:delText>
        </w:r>
        <w:r w:rsidRPr="003A5D53" w:rsidDel="00421D84">
          <w:rPr>
            <w:rStyle w:val="formlink"/>
          </w:rPr>
          <w:delText>CA 21 51</w:delText>
        </w:r>
        <w:r w:rsidRPr="003A5D53" w:rsidDel="00421D84">
          <w:rPr>
            <w:b/>
          </w:rPr>
          <w:delText>.</w:delText>
        </w:r>
      </w:del>
    </w:p>
    <w:p w14:paraId="36A6442A" w14:textId="77777777" w:rsidR="00A027D8" w:rsidRPr="003A5D53" w:rsidDel="00421D84" w:rsidRDefault="00A027D8" w:rsidP="00BE28D4">
      <w:pPr>
        <w:pStyle w:val="outlinehd3"/>
        <w:suppressAutoHyphens/>
        <w:rPr>
          <w:del w:id="35363" w:author="Author"/>
        </w:rPr>
      </w:pPr>
      <w:del w:id="35364" w:author="Author">
        <w:r w:rsidRPr="003A5D53" w:rsidDel="00421D84">
          <w:tab/>
          <w:delText>3.</w:delText>
        </w:r>
        <w:r w:rsidRPr="003A5D53" w:rsidDel="00421D84">
          <w:tab/>
          <w:delText>Uninsured Motorists Property Damage Coverage</w:delText>
        </w:r>
      </w:del>
    </w:p>
    <w:p w14:paraId="2391BDE6" w14:textId="77777777" w:rsidR="00A027D8" w:rsidRPr="003A5D53" w:rsidDel="00421D84" w:rsidRDefault="00A027D8" w:rsidP="00BE28D4">
      <w:pPr>
        <w:pStyle w:val="outlinetxt4"/>
        <w:suppressAutoHyphens/>
        <w:rPr>
          <w:del w:id="35365" w:author="Author"/>
        </w:rPr>
      </w:pPr>
      <w:del w:id="35366" w:author="Author">
        <w:r w:rsidRPr="003A5D53" w:rsidDel="00421D84">
          <w:tab/>
        </w:r>
        <w:r w:rsidRPr="003A5D53" w:rsidDel="00421D84">
          <w:rPr>
            <w:b/>
          </w:rPr>
          <w:delText>a.</w:delText>
        </w:r>
        <w:r w:rsidRPr="003A5D53" w:rsidDel="00421D84">
          <w:tab/>
          <w:delText xml:space="preserve">This coverage must be offered when Uninsured Motorists Bodily Injury Coverage is provided. Use Arkansas Uninsured Motorists Coverage – Property Damage Endorsement </w:delText>
        </w:r>
        <w:r w:rsidRPr="003A5D53" w:rsidDel="00421D84">
          <w:rPr>
            <w:rStyle w:val="formlink"/>
          </w:rPr>
          <w:delText>CA 21 66</w:delText>
        </w:r>
        <w:r w:rsidRPr="003A5D53" w:rsidDel="00421D84">
          <w:rPr>
            <w:b/>
          </w:rPr>
          <w:delText>.</w:delText>
        </w:r>
      </w:del>
    </w:p>
    <w:p w14:paraId="292EF4B3" w14:textId="77777777" w:rsidR="00A027D8" w:rsidRPr="003A5D53" w:rsidDel="00421D84" w:rsidRDefault="00A027D8" w:rsidP="00BE28D4">
      <w:pPr>
        <w:pStyle w:val="outlinetxt4"/>
        <w:suppressAutoHyphens/>
        <w:rPr>
          <w:del w:id="35367" w:author="Author"/>
        </w:rPr>
      </w:pPr>
      <w:del w:id="35368" w:author="Author">
        <w:r w:rsidRPr="003A5D53" w:rsidDel="00421D84">
          <w:tab/>
        </w:r>
        <w:r w:rsidRPr="003A5D53" w:rsidDel="00421D84">
          <w:rPr>
            <w:b/>
          </w:rPr>
          <w:delText>b.</w:delText>
        </w:r>
        <w:r w:rsidRPr="003A5D53" w:rsidDel="00421D84">
          <w:tab/>
          <w:delText>This coverage is subject to a $200 deductible. However, this deductible shall not apply if:</w:delText>
        </w:r>
      </w:del>
    </w:p>
    <w:p w14:paraId="096E5032" w14:textId="77777777" w:rsidR="00A027D8" w:rsidRPr="003A5D53" w:rsidDel="00421D84" w:rsidRDefault="00A027D8" w:rsidP="00BE28D4">
      <w:pPr>
        <w:pStyle w:val="outlinetxt5"/>
        <w:suppressAutoHyphens/>
        <w:rPr>
          <w:del w:id="35369" w:author="Author"/>
        </w:rPr>
      </w:pPr>
      <w:del w:id="35370" w:author="Author">
        <w:r w:rsidRPr="003A5D53" w:rsidDel="00421D84">
          <w:tab/>
        </w:r>
        <w:r w:rsidRPr="003A5D53" w:rsidDel="00421D84">
          <w:rPr>
            <w:b/>
          </w:rPr>
          <w:delText>(1)</w:delText>
        </w:r>
        <w:r w:rsidRPr="003A5D53" w:rsidDel="00421D84">
          <w:tab/>
          <w:delText>The auto is insured for collision and property damage uninsured motorists insurance on the same policy; and</w:delText>
        </w:r>
      </w:del>
    </w:p>
    <w:p w14:paraId="6807477B" w14:textId="77777777" w:rsidR="00A027D8" w:rsidRPr="003A5D53" w:rsidDel="00421D84" w:rsidRDefault="00A027D8" w:rsidP="00BE28D4">
      <w:pPr>
        <w:pStyle w:val="outlinetxt5"/>
        <w:suppressAutoHyphens/>
        <w:rPr>
          <w:del w:id="35371" w:author="Author"/>
        </w:rPr>
      </w:pPr>
      <w:del w:id="35372" w:author="Author">
        <w:r w:rsidRPr="003A5D53" w:rsidDel="00421D84">
          <w:tab/>
        </w:r>
        <w:r w:rsidRPr="003A5D53" w:rsidDel="00421D84">
          <w:rPr>
            <w:b/>
          </w:rPr>
          <w:delText>(2)</w:delText>
        </w:r>
        <w:r w:rsidRPr="003A5D53" w:rsidDel="00421D84">
          <w:tab/>
          <w:delText>The operator of the vehicle causing the accident has been positively identified and is solely at fault.</w:delText>
        </w:r>
      </w:del>
    </w:p>
    <w:p w14:paraId="7A4E3829" w14:textId="77777777" w:rsidR="00A027D8" w:rsidRPr="003A5D53" w:rsidDel="00421D84" w:rsidRDefault="00A027D8" w:rsidP="00BE28D4">
      <w:pPr>
        <w:pStyle w:val="outlinetxt4"/>
        <w:suppressAutoHyphens/>
        <w:rPr>
          <w:del w:id="35373" w:author="Author"/>
        </w:rPr>
      </w:pPr>
      <w:del w:id="35374" w:author="Author">
        <w:r w:rsidRPr="003A5D53" w:rsidDel="00421D84">
          <w:tab/>
        </w:r>
        <w:r w:rsidRPr="003A5D53" w:rsidDel="00421D84">
          <w:rPr>
            <w:b/>
          </w:rPr>
          <w:delText>c.</w:delText>
        </w:r>
        <w:r w:rsidRPr="003A5D53" w:rsidDel="00421D84">
          <w:tab/>
          <w:delText>The named insured has the right to reject this coverage in writing.</w:delText>
        </w:r>
      </w:del>
    </w:p>
    <w:p w14:paraId="25CD6E1D" w14:textId="77777777" w:rsidR="00A027D8" w:rsidRPr="003A5D53" w:rsidDel="00421D84" w:rsidRDefault="00A027D8" w:rsidP="00BE28D4">
      <w:pPr>
        <w:pStyle w:val="outlinetxt4"/>
        <w:suppressAutoHyphens/>
        <w:rPr>
          <w:del w:id="35375" w:author="Author"/>
        </w:rPr>
      </w:pPr>
      <w:del w:id="35376" w:author="Author">
        <w:r w:rsidRPr="003A5D53" w:rsidDel="00421D84">
          <w:tab/>
        </w:r>
        <w:r w:rsidRPr="003A5D53" w:rsidDel="00421D84">
          <w:rPr>
            <w:b/>
          </w:rPr>
          <w:delText>d.</w:delText>
        </w:r>
        <w:r w:rsidRPr="003A5D53" w:rsidDel="00421D84">
          <w:tab/>
          <w:delText>Unless the named insured requests such coverage in writing, the insurer does not have to provide Uninsured Motorists Property Damage Coverage on continuation, renewal, reinstatement or replacement of the policy, or the transfer of vehicles insured thereunder, when the named insured has rejected the coverage on the policy previously issued by the insurer.</w:delText>
        </w:r>
      </w:del>
    </w:p>
    <w:p w14:paraId="550613B1" w14:textId="77777777" w:rsidR="00A027D8" w:rsidRPr="003A5D53" w:rsidDel="00421D84" w:rsidRDefault="00A027D8" w:rsidP="00BE28D4">
      <w:pPr>
        <w:pStyle w:val="outlinetxt4"/>
        <w:suppressAutoHyphens/>
        <w:rPr>
          <w:del w:id="35377" w:author="Author"/>
        </w:rPr>
      </w:pPr>
      <w:del w:id="35378" w:author="Author">
        <w:r w:rsidRPr="003A5D53" w:rsidDel="00421D84">
          <w:tab/>
        </w:r>
        <w:r w:rsidRPr="003A5D53" w:rsidDel="00421D84">
          <w:rPr>
            <w:b/>
          </w:rPr>
          <w:delText>e.</w:delText>
        </w:r>
        <w:r w:rsidRPr="003A5D53" w:rsidDel="00421D84">
          <w:tab/>
          <w:delText>This coverage must be offered whenever a new application is submitted in connection with any renewal, reinstatement, or replacement policy.</w:delText>
        </w:r>
      </w:del>
    </w:p>
    <w:p w14:paraId="652E603D" w14:textId="77777777" w:rsidR="00A027D8" w:rsidRPr="003A5D53" w:rsidDel="00421D84" w:rsidRDefault="00A027D8" w:rsidP="00BE28D4">
      <w:pPr>
        <w:pStyle w:val="outlinetxt4"/>
        <w:suppressAutoHyphens/>
        <w:rPr>
          <w:del w:id="35379" w:author="Author"/>
        </w:rPr>
      </w:pPr>
      <w:del w:id="35380" w:author="Author">
        <w:r w:rsidRPr="003A5D53" w:rsidDel="00421D84">
          <w:tab/>
        </w:r>
        <w:r w:rsidRPr="003A5D53" w:rsidDel="00421D84">
          <w:rPr>
            <w:b/>
          </w:rPr>
          <w:delText>f.</w:delText>
        </w:r>
        <w:r w:rsidRPr="003A5D53" w:rsidDel="00421D84">
          <w:tab/>
          <w:delText>Property damage uninsured motorists limits shall be made available up to the policy's property damage liability limits.</w:delText>
        </w:r>
      </w:del>
    </w:p>
    <w:p w14:paraId="3F2EF66D" w14:textId="77777777" w:rsidR="00A027D8" w:rsidRPr="003A5D53" w:rsidDel="00421D84" w:rsidRDefault="00A027D8" w:rsidP="00BE28D4">
      <w:pPr>
        <w:pStyle w:val="outlinetxt4"/>
        <w:suppressAutoHyphens/>
        <w:rPr>
          <w:del w:id="35381" w:author="Author"/>
        </w:rPr>
      </w:pPr>
      <w:del w:id="35382" w:author="Author">
        <w:r w:rsidRPr="003A5D53" w:rsidDel="00421D84">
          <w:tab/>
        </w:r>
        <w:r w:rsidRPr="003A5D53" w:rsidDel="00421D84">
          <w:rPr>
            <w:b/>
          </w:rPr>
          <w:delText>g.</w:delText>
        </w:r>
        <w:r w:rsidRPr="003A5D53" w:rsidDel="00421D84">
          <w:rPr>
            <w:b/>
          </w:rPr>
          <w:tab/>
        </w:r>
        <w:r w:rsidRPr="003A5D53" w:rsidDel="00421D84">
          <w:delText>Uninsured Motorists Property Damage Coverage does not provide coverage for property damage caused by underinsured motorists.</w:delText>
        </w:r>
      </w:del>
    </w:p>
    <w:p w14:paraId="07B08D84" w14:textId="77777777" w:rsidR="00A027D8" w:rsidRPr="003A5D53" w:rsidDel="00421D84" w:rsidRDefault="00A027D8" w:rsidP="00BE28D4">
      <w:pPr>
        <w:pStyle w:val="outlinehd2"/>
        <w:suppressAutoHyphens/>
        <w:rPr>
          <w:del w:id="35383" w:author="Author"/>
        </w:rPr>
      </w:pPr>
      <w:del w:id="35384" w:author="Author">
        <w:r w:rsidRPr="003A5D53" w:rsidDel="00421D84">
          <w:tab/>
          <w:delText>B.</w:delText>
        </w:r>
        <w:r w:rsidRPr="003A5D53" w:rsidDel="00421D84">
          <w:tab/>
          <w:delText xml:space="preserve">Premium Development </w:delText>
        </w:r>
      </w:del>
    </w:p>
    <w:p w14:paraId="1B31B33C" w14:textId="77777777" w:rsidR="00A027D8" w:rsidRPr="003A5D53" w:rsidDel="00421D84" w:rsidRDefault="00A027D8" w:rsidP="00BE28D4">
      <w:pPr>
        <w:pStyle w:val="outlinetxt3"/>
        <w:suppressAutoHyphens/>
        <w:rPr>
          <w:del w:id="35385" w:author="Author"/>
        </w:rPr>
      </w:pPr>
      <w:del w:id="35386" w:author="Author">
        <w:r w:rsidRPr="003A5D53" w:rsidDel="00421D84">
          <w:tab/>
        </w:r>
        <w:r w:rsidRPr="003A5D53" w:rsidDel="00421D84">
          <w:rPr>
            <w:b/>
          </w:rPr>
          <w:delText>1.</w:delText>
        </w:r>
        <w:r w:rsidRPr="003A5D53" w:rsidDel="00421D84">
          <w:rPr>
            <w:b/>
          </w:rPr>
          <w:tab/>
        </w:r>
        <w:r w:rsidRPr="003A5D53" w:rsidDel="00421D84">
          <w:delText xml:space="preserve">Select the appropriate loss costs table as follows: </w:delText>
        </w:r>
      </w:del>
    </w:p>
    <w:p w14:paraId="5CB5B3B3" w14:textId="77777777" w:rsidR="00A027D8" w:rsidRPr="003A5D53" w:rsidDel="00421D84" w:rsidRDefault="00A027D8" w:rsidP="00BE28D4">
      <w:pPr>
        <w:pStyle w:val="outlinetxt4"/>
        <w:suppressAutoHyphens/>
        <w:rPr>
          <w:del w:id="35387" w:author="Author"/>
          <w:b/>
        </w:rPr>
      </w:pPr>
      <w:del w:id="35388" w:author="Author">
        <w:r w:rsidRPr="003A5D53" w:rsidDel="00421D84">
          <w:tab/>
        </w:r>
        <w:r w:rsidRPr="003A5D53" w:rsidDel="00421D84">
          <w:rPr>
            <w:b/>
          </w:rPr>
          <w:delText>a.</w:delText>
        </w:r>
        <w:r w:rsidRPr="003A5D53" w:rsidDel="00421D84">
          <w:rPr>
            <w:b/>
          </w:rPr>
          <w:tab/>
        </w:r>
        <w:r w:rsidRPr="003A5D53" w:rsidDel="00421D84">
          <w:delText xml:space="preserve">For single limits Uninsured Motorists Bodily Injury Coverage, refer to state loss costs Table </w:delText>
        </w:r>
        <w:r w:rsidRPr="003A5D53" w:rsidDel="00421D84">
          <w:rPr>
            <w:b/>
          </w:rPr>
          <w:delText>97.B.1.a.(LC).</w:delText>
        </w:r>
      </w:del>
    </w:p>
    <w:p w14:paraId="41BBCEFE" w14:textId="77777777" w:rsidR="00A027D8" w:rsidRPr="003A5D53" w:rsidDel="00421D84" w:rsidRDefault="00A027D8" w:rsidP="00BE28D4">
      <w:pPr>
        <w:pStyle w:val="outlinetxt4"/>
        <w:suppressAutoHyphens/>
        <w:rPr>
          <w:del w:id="35389" w:author="Author"/>
          <w:b/>
        </w:rPr>
      </w:pPr>
      <w:del w:id="35390" w:author="Author">
        <w:r w:rsidRPr="003A5D53" w:rsidDel="00421D84">
          <w:tab/>
        </w:r>
        <w:r w:rsidRPr="003A5D53" w:rsidDel="00421D84">
          <w:rPr>
            <w:b/>
          </w:rPr>
          <w:delText>b.</w:delText>
        </w:r>
        <w:r w:rsidRPr="003A5D53" w:rsidDel="00421D84">
          <w:rPr>
            <w:b/>
          </w:rPr>
          <w:tab/>
        </w:r>
        <w:r w:rsidRPr="003A5D53" w:rsidDel="00421D84">
          <w:delText xml:space="preserve">For single limits Underinsured Motorists Bodily Injury Coverage, refer to state loss costs Table </w:delText>
        </w:r>
        <w:r w:rsidRPr="003A5D53" w:rsidDel="00421D84">
          <w:rPr>
            <w:b/>
          </w:rPr>
          <w:delText>97.B.1.b.(LC).</w:delText>
        </w:r>
      </w:del>
    </w:p>
    <w:p w14:paraId="5D00AE81" w14:textId="77777777" w:rsidR="00A027D8" w:rsidRPr="003A5D53" w:rsidDel="00421D84" w:rsidRDefault="00A027D8" w:rsidP="00BE28D4">
      <w:pPr>
        <w:pStyle w:val="outlinetxt4"/>
        <w:suppressAutoHyphens/>
        <w:rPr>
          <w:del w:id="35391" w:author="Author"/>
        </w:rPr>
      </w:pPr>
      <w:del w:id="35392" w:author="Author">
        <w:r w:rsidRPr="003A5D53" w:rsidDel="00421D84">
          <w:tab/>
        </w:r>
        <w:r w:rsidRPr="003A5D53" w:rsidDel="00421D84">
          <w:rPr>
            <w:b/>
          </w:rPr>
          <w:delText>c.</w:delText>
        </w:r>
        <w:r w:rsidRPr="003A5D53" w:rsidDel="00421D84">
          <w:rPr>
            <w:b/>
          </w:rPr>
          <w:tab/>
        </w:r>
        <w:r w:rsidRPr="003A5D53" w:rsidDel="00421D84">
          <w:delText xml:space="preserve">For split limits Uninsured Motorists Bodily Injury Coverage, refer to state loss costs Table </w:delText>
        </w:r>
        <w:r w:rsidRPr="003A5D53" w:rsidDel="00421D84">
          <w:rPr>
            <w:b/>
          </w:rPr>
          <w:delText>97.B.1.c.(LC).</w:delText>
        </w:r>
        <w:r w:rsidRPr="003A5D53" w:rsidDel="00421D84">
          <w:delText xml:space="preserve"> The initial limits provided are the minimum financial responsibility limits required in Arkansas.</w:delText>
        </w:r>
      </w:del>
    </w:p>
    <w:p w14:paraId="7E336898" w14:textId="77777777" w:rsidR="00A027D8" w:rsidRPr="003A5D53" w:rsidDel="00421D84" w:rsidRDefault="00A027D8" w:rsidP="00BE28D4">
      <w:pPr>
        <w:pStyle w:val="outlinetxt4"/>
        <w:suppressAutoHyphens/>
        <w:rPr>
          <w:del w:id="35393" w:author="Author"/>
        </w:rPr>
      </w:pPr>
      <w:del w:id="35394" w:author="Author">
        <w:r w:rsidRPr="003A5D53" w:rsidDel="00421D84">
          <w:tab/>
        </w:r>
        <w:r w:rsidRPr="003A5D53" w:rsidDel="00421D84">
          <w:rPr>
            <w:b/>
          </w:rPr>
          <w:delText>d.</w:delText>
        </w:r>
        <w:r w:rsidRPr="003A5D53" w:rsidDel="00421D84">
          <w:rPr>
            <w:b/>
          </w:rPr>
          <w:tab/>
        </w:r>
        <w:r w:rsidRPr="003A5D53" w:rsidDel="00421D84">
          <w:delText xml:space="preserve">For split limits Underinsured Motorists Bodily Injury Coverage, refer to state loss costs Table </w:delText>
        </w:r>
        <w:r w:rsidRPr="003A5D53" w:rsidDel="00421D84">
          <w:rPr>
            <w:b/>
          </w:rPr>
          <w:delText>97.B.1.d.(LC).</w:delText>
        </w:r>
        <w:r w:rsidRPr="003A5D53" w:rsidDel="00421D84">
          <w:delText xml:space="preserve"> The initial limits provided are the minimum financial responsibility limits required in Arkansas.</w:delText>
        </w:r>
      </w:del>
    </w:p>
    <w:p w14:paraId="15409857" w14:textId="77777777" w:rsidR="00A027D8" w:rsidRPr="003A5D53" w:rsidDel="00421D84" w:rsidRDefault="00A027D8" w:rsidP="00BE28D4">
      <w:pPr>
        <w:pStyle w:val="outlinetxt4"/>
        <w:suppressAutoHyphens/>
        <w:rPr>
          <w:del w:id="35395" w:author="Author"/>
        </w:rPr>
      </w:pPr>
      <w:del w:id="35396" w:author="Author">
        <w:r w:rsidRPr="003A5D53" w:rsidDel="00421D84">
          <w:tab/>
        </w:r>
        <w:r w:rsidRPr="003A5D53" w:rsidDel="00421D84">
          <w:rPr>
            <w:b/>
          </w:rPr>
          <w:delText>e.</w:delText>
        </w:r>
        <w:r w:rsidRPr="003A5D53" w:rsidDel="00421D84">
          <w:tab/>
          <w:delText xml:space="preserve">For Uninsured Motorists Property Damage Coverage, refer to state loss costs Table </w:delText>
        </w:r>
        <w:r w:rsidRPr="003A5D53" w:rsidDel="00421D84">
          <w:rPr>
            <w:b/>
          </w:rPr>
          <w:delText>97.B.1.e.(LC).</w:delText>
        </w:r>
        <w:r w:rsidRPr="003A5D53" w:rsidDel="00421D84">
          <w:delText xml:space="preserve"> The initial limit provided is the minimum financial responsibility limit required in Arkansas.</w:delText>
        </w:r>
      </w:del>
    </w:p>
    <w:p w14:paraId="6A2104AA" w14:textId="77777777" w:rsidR="00A027D8" w:rsidRPr="003A5D53" w:rsidDel="00421D84" w:rsidRDefault="00A027D8" w:rsidP="00BE28D4">
      <w:pPr>
        <w:pStyle w:val="outlinetxt3"/>
        <w:suppressAutoHyphens/>
        <w:rPr>
          <w:del w:id="35397" w:author="Author"/>
        </w:rPr>
      </w:pPr>
      <w:del w:id="35398" w:author="Author">
        <w:r w:rsidRPr="003A5D53" w:rsidDel="00421D84">
          <w:tab/>
        </w:r>
        <w:r w:rsidRPr="003A5D53" w:rsidDel="00421D84">
          <w:rPr>
            <w:b/>
          </w:rPr>
          <w:delText>2.</w:delText>
        </w:r>
        <w:r w:rsidRPr="003A5D53" w:rsidDel="00421D84">
          <w:tab/>
          <w:delText>Identify the exposures in this jurisdiction for which coverage applies and a premium will be charged. Exposures include owned self-propelled vehicles and</w:delText>
        </w:r>
        <w:r w:rsidRPr="003A5D53" w:rsidDel="00421D84">
          <w:rPr>
            <w:szCs w:val="18"/>
          </w:rPr>
          <w:delText xml:space="preserve"> sets of registration plates not issued to a specific auto (including dealer and transporter plates)</w:delText>
        </w:r>
        <w:r w:rsidRPr="003A5D53" w:rsidDel="00421D84">
          <w:delText xml:space="preserve">. </w:delText>
        </w:r>
      </w:del>
    </w:p>
    <w:p w14:paraId="0FBCDD67" w14:textId="77777777" w:rsidR="00A027D8" w:rsidRPr="003A5D53" w:rsidDel="00421D84" w:rsidRDefault="00A027D8" w:rsidP="00BE28D4">
      <w:pPr>
        <w:pStyle w:val="outlinetxt4"/>
        <w:suppressAutoHyphens/>
        <w:rPr>
          <w:del w:id="35399" w:author="Author"/>
        </w:rPr>
      </w:pPr>
      <w:del w:id="35400" w:author="Author">
        <w:r w:rsidRPr="003A5D53" w:rsidDel="00421D84">
          <w:lastRenderedPageBreak/>
          <w:tab/>
        </w:r>
        <w:r w:rsidRPr="003A5D53" w:rsidDel="00421D84">
          <w:rPr>
            <w:b/>
          </w:rPr>
          <w:delText>a.</w:delText>
        </w:r>
        <w:r w:rsidRPr="003A5D53" w:rsidDel="00421D84">
          <w:rPr>
            <w:b/>
          </w:rPr>
          <w:tab/>
        </w:r>
        <w:r w:rsidRPr="003A5D53" w:rsidDel="00421D84">
          <w:delText xml:space="preserve">Separately determine the premium for each such exposure as follows: </w:delText>
        </w:r>
      </w:del>
    </w:p>
    <w:p w14:paraId="5B86849E" w14:textId="77777777" w:rsidR="00A027D8" w:rsidRPr="003A5D53" w:rsidDel="00421D84" w:rsidRDefault="00A027D8" w:rsidP="00BE28D4">
      <w:pPr>
        <w:pStyle w:val="outlinetxt5"/>
        <w:suppressAutoHyphens/>
        <w:rPr>
          <w:del w:id="35401" w:author="Author"/>
        </w:rPr>
      </w:pPr>
      <w:del w:id="35402" w:author="Author">
        <w:r w:rsidRPr="003A5D53" w:rsidDel="00421D84">
          <w:tab/>
        </w:r>
        <w:r w:rsidRPr="003A5D53" w:rsidDel="00421D84">
          <w:rPr>
            <w:b/>
          </w:rPr>
          <w:delText>(1)</w:delText>
        </w:r>
        <w:r w:rsidRPr="003A5D53" w:rsidDel="00421D84">
          <w:rPr>
            <w:b/>
          </w:rPr>
          <w:tab/>
        </w:r>
        <w:r w:rsidRPr="003A5D53" w:rsidDel="00421D84">
          <w:delText xml:space="preserve">Determine the exposure type (Private Passenger Type or Other Than Private Passenger Type). For the purposes of this premium development, </w:delText>
        </w:r>
        <w:r w:rsidRPr="003A5D53" w:rsidDel="00421D84">
          <w:rPr>
            <w:rFonts w:cs="Arial"/>
          </w:rPr>
          <w:delText xml:space="preserve">Private Passenger Types include exposures which are classified under Section </w:delText>
        </w:r>
        <w:r w:rsidRPr="003A5D53" w:rsidDel="00421D84">
          <w:rPr>
            <w:rFonts w:cs="Arial"/>
            <w:b/>
          </w:rPr>
          <w:delText>III</w:delText>
        </w:r>
        <w:r w:rsidRPr="003A5D53" w:rsidDel="00421D84">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529A972F" w14:textId="77777777" w:rsidR="00A027D8" w:rsidRPr="003A5D53" w:rsidDel="00421D84" w:rsidRDefault="00A027D8" w:rsidP="00BE28D4">
      <w:pPr>
        <w:pStyle w:val="outlinetxt5"/>
        <w:suppressAutoHyphens/>
        <w:rPr>
          <w:del w:id="35403" w:author="Author"/>
        </w:rPr>
      </w:pPr>
      <w:del w:id="35404" w:author="Author">
        <w:r w:rsidRPr="003A5D53" w:rsidDel="00421D84">
          <w:tab/>
        </w:r>
        <w:r w:rsidRPr="003A5D53" w:rsidDel="00421D84">
          <w:rPr>
            <w:b/>
          </w:rPr>
          <w:delText>(2)</w:delText>
        </w:r>
        <w:r w:rsidRPr="003A5D53" w:rsidDel="00421D84">
          <w:rPr>
            <w:b/>
          </w:rPr>
          <w:tab/>
        </w:r>
        <w:r w:rsidRPr="003A5D53" w:rsidDel="00421D84">
          <w:delText xml:space="preserve">Within the appropriate loss costs table (single or split limits), locate the column corresponding to the exposure type determined in Paragraph </w:delText>
        </w:r>
        <w:r w:rsidRPr="003A5D53" w:rsidDel="00421D84">
          <w:rPr>
            <w:b/>
          </w:rPr>
          <w:delText>B.2.a.(1).</w:delText>
        </w:r>
      </w:del>
    </w:p>
    <w:p w14:paraId="0FA6D499" w14:textId="77777777" w:rsidR="00A027D8" w:rsidRPr="003A5D53" w:rsidDel="00421D84" w:rsidRDefault="00A027D8" w:rsidP="00BE28D4">
      <w:pPr>
        <w:pStyle w:val="outlinetxt5"/>
        <w:suppressAutoHyphens/>
        <w:rPr>
          <w:del w:id="35405" w:author="Author"/>
        </w:rPr>
      </w:pPr>
      <w:del w:id="35406" w:author="Author">
        <w:r w:rsidRPr="003A5D53" w:rsidDel="00421D84">
          <w:rPr>
            <w:b/>
          </w:rPr>
          <w:tab/>
          <w:delText>(3)</w:delText>
        </w:r>
        <w:r w:rsidRPr="003A5D53" w:rsidDel="00421D84">
          <w:rPr>
            <w:b/>
          </w:rPr>
          <w:tab/>
        </w:r>
        <w:r w:rsidRPr="003A5D53" w:rsidDel="00421D84">
          <w:delText>From within this column, determine the appropriate loss cost based on the desired limit of coverage.</w:delText>
        </w:r>
      </w:del>
    </w:p>
    <w:p w14:paraId="0E36A1FD" w14:textId="77777777" w:rsidR="00A027D8" w:rsidRPr="003A5D53" w:rsidDel="00421D84" w:rsidRDefault="00A027D8" w:rsidP="00BE28D4">
      <w:pPr>
        <w:pStyle w:val="outlinetxt5"/>
        <w:suppressAutoHyphens/>
        <w:rPr>
          <w:del w:id="35407" w:author="Author"/>
        </w:rPr>
      </w:pPr>
      <w:del w:id="35408" w:author="Author">
        <w:r w:rsidRPr="003A5D53" w:rsidDel="00421D84">
          <w:rPr>
            <w:b/>
          </w:rPr>
          <w:tab/>
          <w:delText>(4)</w:delText>
        </w:r>
        <w:r w:rsidRPr="003A5D53" w:rsidDel="00421D84">
          <w:tab/>
          <w:delText xml:space="preserve">For policies (other than Auto Dealers) issued to individual named insureds, add the amount shown in state loss costs Table </w:delText>
        </w:r>
        <w:r w:rsidRPr="003A5D53" w:rsidDel="00421D84">
          <w:rPr>
            <w:b/>
          </w:rPr>
          <w:delText>97.B.2.a.(4)(LC).</w:delText>
        </w:r>
      </w:del>
    </w:p>
    <w:p w14:paraId="60F1276C" w14:textId="77777777" w:rsidR="00A027D8" w:rsidRPr="003A5D53" w:rsidDel="00421D84" w:rsidRDefault="00A027D8" w:rsidP="00BE28D4">
      <w:pPr>
        <w:pStyle w:val="outlinetxt5"/>
        <w:suppressAutoHyphens/>
        <w:rPr>
          <w:del w:id="35409" w:author="Author"/>
        </w:rPr>
      </w:pPr>
      <w:del w:id="35410" w:author="Author">
        <w:r w:rsidRPr="003A5D53" w:rsidDel="00421D84">
          <w:tab/>
        </w:r>
        <w:r w:rsidRPr="003A5D53" w:rsidDel="00421D84">
          <w:rPr>
            <w:b/>
          </w:rPr>
          <w:delText>(5)</w:delText>
        </w:r>
        <w:r w:rsidRPr="003A5D53" w:rsidDel="00421D84">
          <w:tab/>
          <w:delText>Refer to the rules applicable to the exposure elsewhere in this division for additional premium development instructions, if any.</w:delText>
        </w:r>
      </w:del>
    </w:p>
    <w:p w14:paraId="1E824323" w14:textId="77777777" w:rsidR="00A027D8" w:rsidRPr="003A5D53" w:rsidDel="00421D84" w:rsidRDefault="00A027D8" w:rsidP="00BE28D4">
      <w:pPr>
        <w:pStyle w:val="outlinetxt4"/>
        <w:suppressAutoHyphens/>
        <w:rPr>
          <w:del w:id="35411" w:author="Author"/>
        </w:rPr>
      </w:pPr>
      <w:del w:id="35412" w:author="Author">
        <w:r w:rsidRPr="003A5D53" w:rsidDel="00421D84">
          <w:tab/>
        </w:r>
        <w:r w:rsidRPr="003A5D53" w:rsidDel="00421D84">
          <w:rPr>
            <w:b/>
          </w:rPr>
          <w:delText>b.</w:delText>
        </w:r>
        <w:r w:rsidRPr="003A5D53" w:rsidDel="00421D84">
          <w:rPr>
            <w:b/>
          </w:rPr>
          <w:tab/>
        </w:r>
        <w:r w:rsidRPr="003A5D53" w:rsidDel="00421D84">
          <w:delText xml:space="preserve">Primary, secondary, fleet, operator experience and use rating factors do not apply. </w:delText>
        </w:r>
      </w:del>
    </w:p>
    <w:p w14:paraId="06565495" w14:textId="77777777" w:rsidR="00A027D8" w:rsidRPr="003A5D53" w:rsidDel="00421D84" w:rsidRDefault="00A027D8" w:rsidP="00BE28D4">
      <w:pPr>
        <w:pStyle w:val="outlinetxt4"/>
        <w:suppressAutoHyphens/>
        <w:rPr>
          <w:del w:id="35413" w:author="Author"/>
        </w:rPr>
      </w:pPr>
      <w:del w:id="35414" w:author="Author">
        <w:r w:rsidRPr="003A5D53" w:rsidDel="00421D84">
          <w:tab/>
        </w:r>
        <w:r w:rsidRPr="003A5D53" w:rsidDel="00421D84">
          <w:rPr>
            <w:b/>
          </w:rPr>
          <w:delText>c.</w:delText>
        </w:r>
        <w:r w:rsidRPr="003A5D53" w:rsidDel="00421D84">
          <w:tab/>
          <w:delText>Do not charge a premium for the following:</w:delText>
        </w:r>
      </w:del>
    </w:p>
    <w:p w14:paraId="38F79AD1" w14:textId="77777777" w:rsidR="00A027D8" w:rsidRPr="003A5D53" w:rsidDel="00421D84" w:rsidRDefault="00A027D8" w:rsidP="00BE28D4">
      <w:pPr>
        <w:pStyle w:val="outlinetxt5"/>
        <w:suppressAutoHyphens/>
        <w:rPr>
          <w:del w:id="35415" w:author="Author"/>
        </w:rPr>
      </w:pPr>
      <w:del w:id="35416" w:author="Author">
        <w:r w:rsidRPr="003A5D53" w:rsidDel="00421D84">
          <w:tab/>
        </w:r>
        <w:r w:rsidRPr="003A5D53" w:rsidDel="00421D84">
          <w:rPr>
            <w:b/>
          </w:rPr>
          <w:delText>(1)</w:delText>
        </w:r>
        <w:r w:rsidRPr="003A5D53" w:rsidDel="00421D84">
          <w:tab/>
          <w:delText>Trailers;</w:delText>
        </w:r>
      </w:del>
    </w:p>
    <w:p w14:paraId="0DFB10BB" w14:textId="77777777" w:rsidR="00A027D8" w:rsidRPr="003A5D53" w:rsidDel="00421D84" w:rsidRDefault="00A027D8" w:rsidP="00BE28D4">
      <w:pPr>
        <w:pStyle w:val="outlinetxt5"/>
        <w:suppressAutoHyphens/>
        <w:rPr>
          <w:del w:id="35417" w:author="Author"/>
        </w:rPr>
      </w:pPr>
      <w:del w:id="35418" w:author="Author">
        <w:r w:rsidRPr="003A5D53" w:rsidDel="00421D84">
          <w:tab/>
        </w:r>
        <w:r w:rsidRPr="003A5D53" w:rsidDel="00421D84">
          <w:rPr>
            <w:b/>
          </w:rPr>
          <w:delText>(2)</w:delText>
        </w:r>
        <w:r w:rsidRPr="003A5D53" w:rsidDel="00421D84">
          <w:rPr>
            <w:b/>
          </w:rPr>
          <w:tab/>
        </w:r>
        <w:r w:rsidRPr="003A5D53" w:rsidDel="00421D84">
          <w:delText>Hired and non-owned autos;</w:delText>
        </w:r>
      </w:del>
    </w:p>
    <w:p w14:paraId="73BD9060" w14:textId="77777777" w:rsidR="00A027D8" w:rsidRPr="003A5D53" w:rsidDel="00421D84" w:rsidRDefault="00A027D8" w:rsidP="00BE28D4">
      <w:pPr>
        <w:pStyle w:val="outlinetxt5"/>
        <w:suppressAutoHyphens/>
        <w:rPr>
          <w:del w:id="35419" w:author="Author"/>
        </w:rPr>
      </w:pPr>
      <w:del w:id="35420" w:author="Author">
        <w:r w:rsidRPr="003A5D53" w:rsidDel="00421D84">
          <w:tab/>
        </w:r>
        <w:r w:rsidRPr="003A5D53" w:rsidDel="00421D84">
          <w:rPr>
            <w:b/>
          </w:rPr>
          <w:delText>(3)</w:delText>
        </w:r>
        <w:r w:rsidRPr="003A5D53" w:rsidDel="00421D84">
          <w:rPr>
            <w:b/>
          </w:rPr>
          <w:tab/>
        </w:r>
        <w:r w:rsidRPr="003A5D53" w:rsidDel="00421D84">
          <w:delText>Owned vehicles which have not been assigned registration plates (such as Auto Dealers' inventory); or</w:delText>
        </w:r>
      </w:del>
    </w:p>
    <w:p w14:paraId="4A58A6CA" w14:textId="77777777" w:rsidR="00A027D8" w:rsidRPr="003A5D53" w:rsidDel="00421D84" w:rsidRDefault="00A027D8" w:rsidP="00BE28D4">
      <w:pPr>
        <w:pStyle w:val="outlinetxt5"/>
        <w:suppressAutoHyphens/>
        <w:rPr>
          <w:del w:id="35421" w:author="Author"/>
        </w:rPr>
      </w:pPr>
      <w:del w:id="35422" w:author="Author">
        <w:r w:rsidRPr="003A5D53" w:rsidDel="00421D84">
          <w:rPr>
            <w:b/>
          </w:rPr>
          <w:tab/>
          <w:delText>(4)</w:delText>
        </w:r>
        <w:r w:rsidRPr="003A5D53" w:rsidDel="00421D84">
          <w:rPr>
            <w:b/>
          </w:rPr>
          <w:tab/>
        </w:r>
        <w:r w:rsidRPr="003A5D53" w:rsidDel="00421D84">
          <w:delText>Registration plates used to transport non-owned autos (such as drive-away contractors rated under Rule</w:delText>
        </w:r>
        <w:r w:rsidRPr="003A5D53" w:rsidDel="00421D84">
          <w:rPr>
            <w:b/>
          </w:rPr>
          <w:delText xml:space="preserve"> 69.</w:delText>
        </w:r>
        <w:r w:rsidRPr="003A5D53" w:rsidDel="00421D84">
          <w:delText>).</w:delText>
        </w:r>
      </w:del>
    </w:p>
    <w:p w14:paraId="46036D39" w14:textId="77777777" w:rsidR="00A027D8" w:rsidDel="00421D84" w:rsidRDefault="00A027D8" w:rsidP="00BE28D4">
      <w:pPr>
        <w:pStyle w:val="outlinetxt4"/>
        <w:suppressAutoHyphens/>
        <w:rPr>
          <w:del w:id="35423" w:author="Author"/>
        </w:rPr>
      </w:pPr>
      <w:del w:id="35424" w:author="Author">
        <w:r w:rsidRPr="003A5D53" w:rsidDel="00421D84">
          <w:rPr>
            <w:b/>
          </w:rPr>
          <w:tab/>
          <w:delText>d.</w:delText>
        </w:r>
        <w:r w:rsidRPr="003A5D53" w:rsidDel="00421D84">
          <w:rPr>
            <w:b/>
          </w:rPr>
          <w:tab/>
        </w:r>
        <w:r w:rsidRPr="003A5D53" w:rsidDel="00421D84">
          <w:delText xml:space="preserve">Do not apply the charge in Table </w:delText>
        </w:r>
        <w:r w:rsidRPr="003A5D53" w:rsidDel="00421D84">
          <w:rPr>
            <w:b/>
          </w:rPr>
          <w:delText>97.B.2.a.(4)(LC)</w:delText>
        </w:r>
        <w:r w:rsidRPr="003A5D53" w:rsidDel="00421D84">
          <w:delText xml:space="preserve"> for Uninsured Motorists Property Damage Coverage or Underinsured Motorists Coverage. </w:delText>
        </w:r>
      </w:del>
    </w:p>
    <w:p w14:paraId="0C81F562" w14:textId="77777777" w:rsidR="00A027D8" w:rsidDel="00421D84" w:rsidRDefault="00A027D8" w:rsidP="00BE28D4">
      <w:pPr>
        <w:pStyle w:val="isonormal"/>
        <w:jc w:val="left"/>
        <w:rPr>
          <w:del w:id="35425" w:author="Author"/>
        </w:rPr>
      </w:pPr>
    </w:p>
    <w:p w14:paraId="70AF63A0" w14:textId="77777777" w:rsidR="00A027D8" w:rsidDel="00421D84" w:rsidRDefault="00A027D8" w:rsidP="00BE28D4">
      <w:pPr>
        <w:pStyle w:val="isonormal"/>
        <w:rPr>
          <w:del w:id="35426" w:author="Author"/>
        </w:rPr>
        <w:sectPr w:rsidR="00A027D8" w:rsidDel="00421D84" w:rsidSect="00437850">
          <w:pgSz w:w="12240" w:h="15840"/>
          <w:pgMar w:top="1735" w:right="960" w:bottom="1560" w:left="1200" w:header="575" w:footer="480" w:gutter="0"/>
          <w:cols w:space="480"/>
          <w:noEndnote/>
          <w:docGrid w:linePitch="245"/>
        </w:sectPr>
      </w:pPr>
    </w:p>
    <w:p w14:paraId="138DE5B7" w14:textId="77777777" w:rsidR="00A027D8" w:rsidRPr="00BE67C3" w:rsidDel="00421D84" w:rsidRDefault="00A027D8" w:rsidP="00BE28D4">
      <w:pPr>
        <w:pStyle w:val="boxrule"/>
        <w:rPr>
          <w:del w:id="35427" w:author="Author"/>
        </w:rPr>
      </w:pPr>
      <w:del w:id="35428" w:author="Author">
        <w:r w:rsidRPr="00BE67C3" w:rsidDel="00421D84">
          <w:lastRenderedPageBreak/>
          <w:delText>98.  DEDUCTIBLE INSURANCE</w:delText>
        </w:r>
      </w:del>
    </w:p>
    <w:p w14:paraId="45B2693C" w14:textId="77777777" w:rsidR="00A027D8" w:rsidRPr="00BE67C3" w:rsidDel="00421D84" w:rsidRDefault="00A027D8" w:rsidP="00BE28D4">
      <w:pPr>
        <w:pStyle w:val="blocktext1"/>
        <w:suppressAutoHyphens/>
        <w:rPr>
          <w:del w:id="35429" w:author="Author"/>
        </w:rPr>
      </w:pPr>
      <w:del w:id="35430" w:author="Author">
        <w:r w:rsidRPr="00BE67C3" w:rsidDel="00421D84">
          <w:delText xml:space="preserve">Paragraphs </w:delText>
        </w:r>
        <w:r w:rsidRPr="00BE67C3" w:rsidDel="00421D84">
          <w:rPr>
            <w:b/>
          </w:rPr>
          <w:delText>A.1.</w:delText>
        </w:r>
        <w:r w:rsidRPr="00BE67C3" w:rsidDel="00421D84">
          <w:delText xml:space="preserve"> and </w:delText>
        </w:r>
        <w:r w:rsidRPr="00BE67C3" w:rsidDel="00421D84">
          <w:rPr>
            <w:b/>
          </w:rPr>
          <w:delText>A.2.</w:delText>
        </w:r>
        <w:r w:rsidRPr="00BE67C3" w:rsidDel="00421D84">
          <w:delText xml:space="preserve"> are replaced by the following:</w:delText>
        </w:r>
      </w:del>
    </w:p>
    <w:p w14:paraId="687BEEC6" w14:textId="77777777" w:rsidR="00A027D8" w:rsidRPr="00BE67C3" w:rsidDel="00421D84" w:rsidRDefault="00A027D8" w:rsidP="00BE28D4">
      <w:pPr>
        <w:pStyle w:val="outlinehd2"/>
        <w:suppressAutoHyphens/>
        <w:rPr>
          <w:del w:id="35431" w:author="Author"/>
        </w:rPr>
      </w:pPr>
      <w:del w:id="35432" w:author="Author">
        <w:r w:rsidRPr="00BE67C3" w:rsidDel="00421D84">
          <w:tab/>
          <w:delText>A.</w:delText>
        </w:r>
        <w:r w:rsidRPr="00BE67C3" w:rsidDel="00421D84">
          <w:tab/>
          <w:delText>Liability Coverages</w:delText>
        </w:r>
      </w:del>
    </w:p>
    <w:p w14:paraId="758402CF" w14:textId="77777777" w:rsidR="00A027D8" w:rsidRPr="00BE67C3" w:rsidDel="00421D84" w:rsidRDefault="00A027D8" w:rsidP="00BE28D4">
      <w:pPr>
        <w:pStyle w:val="outlinetxt3"/>
        <w:suppressAutoHyphens/>
        <w:rPr>
          <w:del w:id="35433" w:author="Author"/>
        </w:rPr>
      </w:pPr>
      <w:del w:id="35434" w:author="Author">
        <w:r w:rsidRPr="00BE67C3" w:rsidDel="00421D84">
          <w:rPr>
            <w:b/>
          </w:rPr>
          <w:tab/>
          <w:delText>1.</w:delText>
        </w:r>
        <w:r w:rsidRPr="00BE67C3" w:rsidDel="00421D84">
          <w:rPr>
            <w:b/>
          </w:rPr>
          <w:tab/>
        </w:r>
        <w:r w:rsidRPr="00BE67C3" w:rsidDel="00421D84">
          <w:delText>Compute the premium by multiplying the full coverage $</w:delText>
        </w:r>
        <w:r w:rsidRPr="00BE67C3" w:rsidDel="00421D84">
          <w:rPr>
            <w:color w:val="000000"/>
          </w:rPr>
          <w:delText>100,000</w:delText>
        </w:r>
        <w:r w:rsidRPr="00BE67C3" w:rsidDel="00421D84">
          <w:delText xml:space="preserve"> bodily injury and property damage liability premium by the factor selected as follows:</w:delText>
        </w:r>
      </w:del>
    </w:p>
    <w:p w14:paraId="646CBA14" w14:textId="77777777" w:rsidR="00A027D8" w:rsidRPr="00BE67C3" w:rsidDel="00421D84" w:rsidRDefault="00A027D8" w:rsidP="00BE28D4">
      <w:pPr>
        <w:pStyle w:val="space4"/>
        <w:tabs>
          <w:tab w:val="left" w:pos="720"/>
          <w:tab w:val="left" w:pos="1440"/>
        </w:tabs>
        <w:suppressAutoHyphens/>
        <w:rPr>
          <w:del w:id="354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A027D8" w:rsidRPr="00BE67C3" w:rsidDel="00421D84" w14:paraId="5D3E3D00" w14:textId="77777777" w:rsidTr="002F1572">
        <w:trPr>
          <w:trHeight w:val="190"/>
          <w:del w:id="35436" w:author="Author"/>
        </w:trPr>
        <w:tc>
          <w:tcPr>
            <w:tcW w:w="200" w:type="dxa"/>
            <w:tcBorders>
              <w:top w:val="nil"/>
              <w:left w:val="nil"/>
              <w:bottom w:val="nil"/>
              <w:right w:val="nil"/>
            </w:tcBorders>
          </w:tcPr>
          <w:p w14:paraId="3A2B8D46" w14:textId="77777777" w:rsidR="00A027D8" w:rsidRPr="00BE67C3" w:rsidDel="00421D84" w:rsidRDefault="00A027D8" w:rsidP="00BE28D4">
            <w:pPr>
              <w:pStyle w:val="tablehead"/>
              <w:suppressAutoHyphens/>
              <w:rPr>
                <w:del w:id="35437" w:author="Author"/>
              </w:rPr>
            </w:pPr>
            <w:del w:id="35438" w:author="Author">
              <w:r w:rsidRPr="00BE67C3" w:rsidDel="00421D84">
                <w:br/>
              </w:r>
            </w:del>
          </w:p>
        </w:tc>
        <w:tc>
          <w:tcPr>
            <w:tcW w:w="1110" w:type="dxa"/>
            <w:gridSpan w:val="2"/>
            <w:vMerge w:val="restart"/>
            <w:tcBorders>
              <w:top w:val="single" w:sz="6" w:space="0" w:color="auto"/>
              <w:left w:val="single" w:sz="6" w:space="0" w:color="auto"/>
              <w:right w:val="nil"/>
            </w:tcBorders>
            <w:vAlign w:val="bottom"/>
          </w:tcPr>
          <w:p w14:paraId="33D78182" w14:textId="77777777" w:rsidR="00A027D8" w:rsidRPr="00BE67C3" w:rsidDel="00421D84" w:rsidRDefault="00A027D8" w:rsidP="00BE28D4">
            <w:pPr>
              <w:pStyle w:val="tablehead"/>
              <w:suppressAutoHyphens/>
              <w:rPr>
                <w:del w:id="35439" w:author="Author"/>
              </w:rPr>
            </w:pPr>
            <w:del w:id="35440" w:author="Author">
              <w:r w:rsidRPr="00BE67C3" w:rsidDel="00421D84">
                <w:delText>Deductible</w:delText>
              </w:r>
              <w:r w:rsidRPr="00BE67C3" w:rsidDel="00421D84">
                <w:br/>
                <w:delText>Amount</w:delText>
              </w:r>
            </w:del>
          </w:p>
        </w:tc>
        <w:tc>
          <w:tcPr>
            <w:tcW w:w="1845" w:type="dxa"/>
            <w:gridSpan w:val="2"/>
            <w:tcBorders>
              <w:top w:val="single" w:sz="6" w:space="0" w:color="auto"/>
              <w:left w:val="single" w:sz="6" w:space="0" w:color="auto"/>
              <w:bottom w:val="single" w:sz="6" w:space="0" w:color="auto"/>
              <w:right w:val="single" w:sz="6" w:space="0" w:color="auto"/>
            </w:tcBorders>
          </w:tcPr>
          <w:p w14:paraId="6D903237" w14:textId="77777777" w:rsidR="00A027D8" w:rsidRPr="00BE67C3" w:rsidDel="00421D84" w:rsidRDefault="00A027D8" w:rsidP="00BE28D4">
            <w:pPr>
              <w:pStyle w:val="tablehead"/>
              <w:suppressAutoHyphens/>
              <w:rPr>
                <w:del w:id="35441" w:author="Author"/>
              </w:rPr>
            </w:pPr>
            <w:del w:id="35442" w:author="Author">
              <w:r w:rsidRPr="00BE67C3" w:rsidDel="00421D84">
                <w:delText>Combined</w:delText>
              </w:r>
              <w:r w:rsidRPr="00BE67C3" w:rsidDel="00421D84">
                <w:br/>
                <w:delText>Single Limit</w:delText>
              </w:r>
            </w:del>
          </w:p>
        </w:tc>
        <w:tc>
          <w:tcPr>
            <w:tcW w:w="1845" w:type="dxa"/>
            <w:gridSpan w:val="2"/>
            <w:tcBorders>
              <w:top w:val="single" w:sz="6" w:space="0" w:color="auto"/>
              <w:left w:val="nil"/>
              <w:bottom w:val="single" w:sz="6" w:space="0" w:color="auto"/>
              <w:right w:val="single" w:sz="6" w:space="0" w:color="auto"/>
            </w:tcBorders>
          </w:tcPr>
          <w:p w14:paraId="4FE34797" w14:textId="77777777" w:rsidR="00A027D8" w:rsidRPr="00BE67C3" w:rsidDel="00421D84" w:rsidRDefault="00A027D8" w:rsidP="00BE28D4">
            <w:pPr>
              <w:pStyle w:val="tablehead"/>
              <w:suppressAutoHyphens/>
              <w:rPr>
                <w:del w:id="35443" w:author="Author"/>
              </w:rPr>
            </w:pPr>
            <w:del w:id="35444" w:author="Author">
              <w:r w:rsidRPr="00BE67C3" w:rsidDel="00421D84">
                <w:delText>Property Damage</w:delText>
              </w:r>
              <w:r w:rsidRPr="00BE67C3" w:rsidDel="00421D84">
                <w:br/>
                <w:delText>Per Accident</w:delText>
              </w:r>
            </w:del>
          </w:p>
        </w:tc>
      </w:tr>
      <w:tr w:rsidR="00A027D8" w:rsidRPr="00BE67C3" w:rsidDel="00421D84" w14:paraId="0F7377EE" w14:textId="77777777" w:rsidTr="002F1572">
        <w:trPr>
          <w:trHeight w:val="190"/>
          <w:del w:id="35445" w:author="Author"/>
        </w:trPr>
        <w:tc>
          <w:tcPr>
            <w:tcW w:w="200" w:type="dxa"/>
            <w:tcBorders>
              <w:top w:val="nil"/>
              <w:left w:val="nil"/>
              <w:bottom w:val="nil"/>
              <w:right w:val="nil"/>
            </w:tcBorders>
          </w:tcPr>
          <w:p w14:paraId="37B71E57" w14:textId="77777777" w:rsidR="00A027D8" w:rsidRPr="00BE67C3" w:rsidDel="00421D84" w:rsidRDefault="00A027D8" w:rsidP="00BE28D4">
            <w:pPr>
              <w:pStyle w:val="tabletext11"/>
              <w:suppressAutoHyphens/>
              <w:rPr>
                <w:del w:id="35446" w:author="Author"/>
              </w:rPr>
            </w:pPr>
            <w:del w:id="35447" w:author="Author">
              <w:r w:rsidRPr="00BE67C3" w:rsidDel="00421D84">
                <w:br/>
              </w:r>
              <w:r w:rsidRPr="00BE67C3" w:rsidDel="00421D84">
                <w:br/>
              </w:r>
            </w:del>
          </w:p>
        </w:tc>
        <w:tc>
          <w:tcPr>
            <w:tcW w:w="1110" w:type="dxa"/>
            <w:gridSpan w:val="2"/>
            <w:vMerge/>
            <w:tcBorders>
              <w:left w:val="single" w:sz="6" w:space="0" w:color="auto"/>
              <w:bottom w:val="single" w:sz="6" w:space="0" w:color="auto"/>
              <w:right w:val="nil"/>
            </w:tcBorders>
            <w:vAlign w:val="bottom"/>
          </w:tcPr>
          <w:p w14:paraId="0713B452" w14:textId="77777777" w:rsidR="00A027D8" w:rsidRPr="00BE67C3" w:rsidDel="00421D84" w:rsidRDefault="00A027D8" w:rsidP="00BE28D4">
            <w:pPr>
              <w:pStyle w:val="tablehead"/>
              <w:suppressAutoHyphens/>
              <w:rPr>
                <w:del w:id="35448" w:author="Author"/>
              </w:rPr>
            </w:pPr>
          </w:p>
        </w:tc>
        <w:tc>
          <w:tcPr>
            <w:tcW w:w="922" w:type="dxa"/>
            <w:tcBorders>
              <w:top w:val="nil"/>
              <w:left w:val="single" w:sz="6" w:space="0" w:color="auto"/>
              <w:bottom w:val="single" w:sz="6" w:space="0" w:color="auto"/>
              <w:right w:val="single" w:sz="6" w:space="0" w:color="auto"/>
            </w:tcBorders>
            <w:vAlign w:val="bottom"/>
          </w:tcPr>
          <w:p w14:paraId="19F9508F" w14:textId="77777777" w:rsidR="00A027D8" w:rsidRPr="00BE67C3" w:rsidDel="00421D84" w:rsidRDefault="00A027D8" w:rsidP="00BE28D4">
            <w:pPr>
              <w:pStyle w:val="tablehead"/>
              <w:suppressAutoHyphens/>
              <w:rPr>
                <w:del w:id="35449" w:author="Author"/>
              </w:rPr>
            </w:pPr>
            <w:del w:id="35450" w:author="Author">
              <w:r w:rsidRPr="00BE67C3" w:rsidDel="00421D84">
                <w:delText>Non-zone</w:delText>
              </w:r>
              <w:r w:rsidRPr="00BE67C3" w:rsidDel="00421D84">
                <w:br/>
                <w:delText>Rated</w:delText>
              </w:r>
            </w:del>
          </w:p>
        </w:tc>
        <w:tc>
          <w:tcPr>
            <w:tcW w:w="923" w:type="dxa"/>
            <w:tcBorders>
              <w:top w:val="nil"/>
              <w:left w:val="single" w:sz="6" w:space="0" w:color="auto"/>
              <w:bottom w:val="single" w:sz="6" w:space="0" w:color="auto"/>
              <w:right w:val="single" w:sz="6" w:space="0" w:color="auto"/>
            </w:tcBorders>
            <w:vAlign w:val="bottom"/>
          </w:tcPr>
          <w:p w14:paraId="0C943C38" w14:textId="77777777" w:rsidR="00A027D8" w:rsidRPr="00BE67C3" w:rsidDel="00421D84" w:rsidRDefault="00A027D8" w:rsidP="00BE28D4">
            <w:pPr>
              <w:pStyle w:val="tablehead"/>
              <w:suppressAutoHyphens/>
              <w:rPr>
                <w:del w:id="35451" w:author="Author"/>
              </w:rPr>
            </w:pPr>
            <w:del w:id="35452" w:author="Author">
              <w:r w:rsidRPr="00BE67C3" w:rsidDel="00421D84">
                <w:delText>Zone-rated</w:delText>
              </w:r>
            </w:del>
          </w:p>
        </w:tc>
        <w:tc>
          <w:tcPr>
            <w:tcW w:w="922" w:type="dxa"/>
            <w:tcBorders>
              <w:top w:val="nil"/>
              <w:left w:val="nil"/>
              <w:bottom w:val="single" w:sz="6" w:space="0" w:color="auto"/>
              <w:right w:val="single" w:sz="6" w:space="0" w:color="auto"/>
            </w:tcBorders>
            <w:vAlign w:val="bottom"/>
          </w:tcPr>
          <w:p w14:paraId="2DD6E1A6" w14:textId="77777777" w:rsidR="00A027D8" w:rsidRPr="00BE67C3" w:rsidDel="00421D84" w:rsidRDefault="00A027D8" w:rsidP="00BE28D4">
            <w:pPr>
              <w:pStyle w:val="tablehead"/>
              <w:suppressAutoHyphens/>
              <w:rPr>
                <w:del w:id="35453" w:author="Author"/>
              </w:rPr>
            </w:pPr>
            <w:del w:id="35454" w:author="Author">
              <w:r w:rsidRPr="00BE67C3" w:rsidDel="00421D84">
                <w:delText>Non-zone</w:delText>
              </w:r>
              <w:r w:rsidRPr="00BE67C3" w:rsidDel="00421D84">
                <w:br/>
                <w:delText>Rated</w:delText>
              </w:r>
            </w:del>
          </w:p>
        </w:tc>
        <w:tc>
          <w:tcPr>
            <w:tcW w:w="923" w:type="dxa"/>
            <w:tcBorders>
              <w:top w:val="nil"/>
              <w:left w:val="nil"/>
              <w:bottom w:val="single" w:sz="6" w:space="0" w:color="auto"/>
              <w:right w:val="single" w:sz="6" w:space="0" w:color="auto"/>
            </w:tcBorders>
            <w:vAlign w:val="bottom"/>
          </w:tcPr>
          <w:p w14:paraId="279B64B7" w14:textId="77777777" w:rsidR="00A027D8" w:rsidRPr="00BE67C3" w:rsidDel="00421D84" w:rsidRDefault="00A027D8" w:rsidP="00BE28D4">
            <w:pPr>
              <w:pStyle w:val="tablehead"/>
              <w:suppressAutoHyphens/>
              <w:rPr>
                <w:del w:id="35455" w:author="Author"/>
              </w:rPr>
            </w:pPr>
            <w:del w:id="35456" w:author="Author">
              <w:r w:rsidRPr="00BE67C3" w:rsidDel="00421D84">
                <w:delText>Zone-rated</w:delText>
              </w:r>
            </w:del>
          </w:p>
        </w:tc>
      </w:tr>
      <w:tr w:rsidR="00A027D8" w:rsidRPr="00BE67C3" w:rsidDel="00421D84" w14:paraId="17A0A8F4" w14:textId="77777777" w:rsidTr="002F1572">
        <w:trPr>
          <w:trHeight w:val="190"/>
          <w:del w:id="35457" w:author="Author"/>
        </w:trPr>
        <w:tc>
          <w:tcPr>
            <w:tcW w:w="200" w:type="dxa"/>
            <w:tcBorders>
              <w:top w:val="nil"/>
              <w:left w:val="nil"/>
              <w:bottom w:val="nil"/>
              <w:right w:val="nil"/>
            </w:tcBorders>
          </w:tcPr>
          <w:p w14:paraId="5BCCA8D2" w14:textId="77777777" w:rsidR="00A027D8" w:rsidRPr="00BE67C3" w:rsidDel="00421D84" w:rsidRDefault="00A027D8" w:rsidP="00BE28D4">
            <w:pPr>
              <w:pStyle w:val="tabletext11"/>
              <w:suppressAutoHyphens/>
              <w:rPr>
                <w:del w:id="35458" w:author="Author"/>
              </w:rPr>
            </w:pPr>
          </w:p>
        </w:tc>
        <w:tc>
          <w:tcPr>
            <w:tcW w:w="210" w:type="dxa"/>
            <w:tcBorders>
              <w:top w:val="nil"/>
              <w:left w:val="single" w:sz="6" w:space="0" w:color="auto"/>
              <w:bottom w:val="nil"/>
              <w:right w:val="nil"/>
            </w:tcBorders>
          </w:tcPr>
          <w:p w14:paraId="55756571" w14:textId="77777777" w:rsidR="00A027D8" w:rsidRPr="00BE67C3" w:rsidDel="00421D84" w:rsidRDefault="00A027D8" w:rsidP="00BE28D4">
            <w:pPr>
              <w:pStyle w:val="tabletext11"/>
              <w:suppressAutoHyphens/>
              <w:jc w:val="right"/>
              <w:rPr>
                <w:del w:id="35459" w:author="Author"/>
              </w:rPr>
            </w:pPr>
            <w:del w:id="35460" w:author="Author">
              <w:r w:rsidRPr="00BE67C3" w:rsidDel="00421D84">
                <w:delText>$</w:delText>
              </w:r>
            </w:del>
          </w:p>
        </w:tc>
        <w:tc>
          <w:tcPr>
            <w:tcW w:w="900" w:type="dxa"/>
            <w:tcBorders>
              <w:top w:val="nil"/>
              <w:left w:val="nil"/>
              <w:bottom w:val="nil"/>
              <w:right w:val="nil"/>
            </w:tcBorders>
          </w:tcPr>
          <w:p w14:paraId="13C18223" w14:textId="77777777" w:rsidR="00A027D8" w:rsidRPr="00BE67C3" w:rsidDel="00421D84" w:rsidRDefault="00A027D8" w:rsidP="00BE28D4">
            <w:pPr>
              <w:pStyle w:val="tabletext11"/>
              <w:tabs>
                <w:tab w:val="decimal" w:pos="660"/>
              </w:tabs>
              <w:suppressAutoHyphens/>
              <w:rPr>
                <w:del w:id="35461" w:author="Author"/>
              </w:rPr>
            </w:pPr>
            <w:del w:id="35462" w:author="Author">
              <w:r w:rsidRPr="00BE67C3" w:rsidDel="00421D84">
                <w:delText>250</w:delText>
              </w:r>
            </w:del>
          </w:p>
        </w:tc>
        <w:tc>
          <w:tcPr>
            <w:tcW w:w="922" w:type="dxa"/>
            <w:tcBorders>
              <w:top w:val="nil"/>
              <w:left w:val="single" w:sz="6" w:space="0" w:color="auto"/>
              <w:bottom w:val="nil"/>
              <w:right w:val="single" w:sz="6" w:space="0" w:color="auto"/>
            </w:tcBorders>
          </w:tcPr>
          <w:p w14:paraId="01AA2347" w14:textId="77777777" w:rsidR="00A027D8" w:rsidRPr="00BE67C3" w:rsidDel="00421D84" w:rsidRDefault="00A027D8" w:rsidP="00BE28D4">
            <w:pPr>
              <w:pStyle w:val="tabletext11"/>
              <w:suppressAutoHyphens/>
              <w:jc w:val="center"/>
              <w:rPr>
                <w:del w:id="35463" w:author="Author"/>
              </w:rPr>
            </w:pPr>
            <w:del w:id="35464" w:author="Author">
              <w:r w:rsidRPr="00BE67C3" w:rsidDel="00421D84">
                <w:delText>0.987</w:delText>
              </w:r>
            </w:del>
          </w:p>
        </w:tc>
        <w:tc>
          <w:tcPr>
            <w:tcW w:w="923" w:type="dxa"/>
            <w:tcBorders>
              <w:top w:val="nil"/>
              <w:left w:val="single" w:sz="6" w:space="0" w:color="auto"/>
              <w:bottom w:val="nil"/>
              <w:right w:val="single" w:sz="6" w:space="0" w:color="auto"/>
            </w:tcBorders>
          </w:tcPr>
          <w:p w14:paraId="771814DC" w14:textId="77777777" w:rsidR="00A027D8" w:rsidRPr="00BE67C3" w:rsidDel="00421D84" w:rsidRDefault="00A027D8" w:rsidP="00BE28D4">
            <w:pPr>
              <w:pStyle w:val="tabletext11"/>
              <w:suppressAutoHyphens/>
              <w:jc w:val="center"/>
              <w:rPr>
                <w:del w:id="35465" w:author="Author"/>
              </w:rPr>
            </w:pPr>
            <w:del w:id="35466" w:author="Author">
              <w:r w:rsidRPr="00BE67C3" w:rsidDel="00421D84">
                <w:delText>0.990</w:delText>
              </w:r>
            </w:del>
          </w:p>
        </w:tc>
        <w:tc>
          <w:tcPr>
            <w:tcW w:w="922" w:type="dxa"/>
            <w:tcBorders>
              <w:top w:val="nil"/>
              <w:left w:val="nil"/>
              <w:bottom w:val="nil"/>
              <w:right w:val="single" w:sz="6" w:space="0" w:color="auto"/>
            </w:tcBorders>
          </w:tcPr>
          <w:p w14:paraId="71E5335B" w14:textId="77777777" w:rsidR="00A027D8" w:rsidRPr="00BE67C3" w:rsidDel="00421D84" w:rsidRDefault="00A027D8" w:rsidP="00BE28D4">
            <w:pPr>
              <w:pStyle w:val="tabletext11"/>
              <w:suppressAutoHyphens/>
              <w:jc w:val="center"/>
              <w:rPr>
                <w:del w:id="35467" w:author="Author"/>
              </w:rPr>
            </w:pPr>
            <w:del w:id="35468" w:author="Author">
              <w:r w:rsidRPr="00BE67C3" w:rsidDel="00421D84">
                <w:delText>0.988</w:delText>
              </w:r>
            </w:del>
          </w:p>
        </w:tc>
        <w:tc>
          <w:tcPr>
            <w:tcW w:w="923" w:type="dxa"/>
            <w:tcBorders>
              <w:top w:val="nil"/>
              <w:left w:val="nil"/>
              <w:bottom w:val="nil"/>
              <w:right w:val="single" w:sz="6" w:space="0" w:color="auto"/>
            </w:tcBorders>
          </w:tcPr>
          <w:p w14:paraId="00F023F9" w14:textId="77777777" w:rsidR="00A027D8" w:rsidRPr="00BE67C3" w:rsidDel="00421D84" w:rsidRDefault="00A027D8" w:rsidP="00BE28D4">
            <w:pPr>
              <w:pStyle w:val="tabletext11"/>
              <w:suppressAutoHyphens/>
              <w:jc w:val="center"/>
              <w:rPr>
                <w:del w:id="35469" w:author="Author"/>
              </w:rPr>
            </w:pPr>
            <w:del w:id="35470" w:author="Author">
              <w:r w:rsidRPr="00BE67C3" w:rsidDel="00421D84">
                <w:delText>0.991</w:delText>
              </w:r>
            </w:del>
          </w:p>
        </w:tc>
      </w:tr>
      <w:tr w:rsidR="00A027D8" w:rsidRPr="00BE67C3" w:rsidDel="00421D84" w14:paraId="487A5947" w14:textId="77777777" w:rsidTr="002F1572">
        <w:trPr>
          <w:trHeight w:val="190"/>
          <w:del w:id="35471" w:author="Author"/>
        </w:trPr>
        <w:tc>
          <w:tcPr>
            <w:tcW w:w="200" w:type="dxa"/>
            <w:tcBorders>
              <w:top w:val="nil"/>
              <w:left w:val="nil"/>
              <w:bottom w:val="nil"/>
              <w:right w:val="nil"/>
            </w:tcBorders>
          </w:tcPr>
          <w:p w14:paraId="097E538A" w14:textId="77777777" w:rsidR="00A027D8" w:rsidRPr="00BE67C3" w:rsidDel="00421D84" w:rsidRDefault="00A027D8" w:rsidP="00BE28D4">
            <w:pPr>
              <w:pStyle w:val="tabletext11"/>
              <w:suppressAutoHyphens/>
              <w:rPr>
                <w:del w:id="35472" w:author="Author"/>
              </w:rPr>
            </w:pPr>
          </w:p>
        </w:tc>
        <w:tc>
          <w:tcPr>
            <w:tcW w:w="210" w:type="dxa"/>
            <w:tcBorders>
              <w:top w:val="nil"/>
              <w:left w:val="single" w:sz="6" w:space="0" w:color="auto"/>
              <w:bottom w:val="nil"/>
              <w:right w:val="nil"/>
            </w:tcBorders>
          </w:tcPr>
          <w:p w14:paraId="4E578B45" w14:textId="77777777" w:rsidR="00A027D8" w:rsidRPr="00BE67C3" w:rsidDel="00421D84" w:rsidRDefault="00A027D8" w:rsidP="00BE28D4">
            <w:pPr>
              <w:pStyle w:val="tabletext11"/>
              <w:suppressAutoHyphens/>
              <w:rPr>
                <w:del w:id="35473" w:author="Author"/>
              </w:rPr>
            </w:pPr>
          </w:p>
        </w:tc>
        <w:tc>
          <w:tcPr>
            <w:tcW w:w="900" w:type="dxa"/>
            <w:tcBorders>
              <w:top w:val="nil"/>
              <w:left w:val="nil"/>
              <w:bottom w:val="nil"/>
              <w:right w:val="nil"/>
            </w:tcBorders>
          </w:tcPr>
          <w:p w14:paraId="0F86A5C2" w14:textId="77777777" w:rsidR="00A027D8" w:rsidRPr="00BE67C3" w:rsidDel="00421D84" w:rsidRDefault="00A027D8" w:rsidP="00BE28D4">
            <w:pPr>
              <w:pStyle w:val="tabletext11"/>
              <w:tabs>
                <w:tab w:val="decimal" w:pos="660"/>
              </w:tabs>
              <w:suppressAutoHyphens/>
              <w:rPr>
                <w:del w:id="35474" w:author="Author"/>
              </w:rPr>
            </w:pPr>
            <w:del w:id="35475" w:author="Author">
              <w:r w:rsidRPr="00BE67C3" w:rsidDel="00421D84">
                <w:delText>500</w:delText>
              </w:r>
            </w:del>
          </w:p>
        </w:tc>
        <w:tc>
          <w:tcPr>
            <w:tcW w:w="922" w:type="dxa"/>
            <w:tcBorders>
              <w:top w:val="nil"/>
              <w:left w:val="single" w:sz="6" w:space="0" w:color="auto"/>
              <w:bottom w:val="nil"/>
              <w:right w:val="single" w:sz="6" w:space="0" w:color="auto"/>
            </w:tcBorders>
          </w:tcPr>
          <w:p w14:paraId="3B91AA71" w14:textId="77777777" w:rsidR="00A027D8" w:rsidRPr="00BE67C3" w:rsidDel="00421D84" w:rsidRDefault="00A027D8" w:rsidP="00BE28D4">
            <w:pPr>
              <w:pStyle w:val="tabletext11"/>
              <w:suppressAutoHyphens/>
              <w:jc w:val="center"/>
              <w:rPr>
                <w:del w:id="35476" w:author="Author"/>
              </w:rPr>
            </w:pPr>
            <w:del w:id="35477" w:author="Author">
              <w:r w:rsidRPr="00BE67C3" w:rsidDel="00421D84">
                <w:delText>0.974</w:delText>
              </w:r>
            </w:del>
          </w:p>
        </w:tc>
        <w:tc>
          <w:tcPr>
            <w:tcW w:w="923" w:type="dxa"/>
            <w:tcBorders>
              <w:top w:val="nil"/>
              <w:left w:val="single" w:sz="6" w:space="0" w:color="auto"/>
              <w:bottom w:val="nil"/>
              <w:right w:val="single" w:sz="6" w:space="0" w:color="auto"/>
            </w:tcBorders>
          </w:tcPr>
          <w:p w14:paraId="5E4475E9" w14:textId="77777777" w:rsidR="00A027D8" w:rsidRPr="00BE67C3" w:rsidDel="00421D84" w:rsidRDefault="00A027D8" w:rsidP="00BE28D4">
            <w:pPr>
              <w:pStyle w:val="tabletext11"/>
              <w:suppressAutoHyphens/>
              <w:jc w:val="center"/>
              <w:rPr>
                <w:del w:id="35478" w:author="Author"/>
              </w:rPr>
            </w:pPr>
            <w:del w:id="35479" w:author="Author">
              <w:r w:rsidRPr="00BE67C3" w:rsidDel="00421D84">
                <w:delText>0.981</w:delText>
              </w:r>
            </w:del>
          </w:p>
        </w:tc>
        <w:tc>
          <w:tcPr>
            <w:tcW w:w="922" w:type="dxa"/>
            <w:tcBorders>
              <w:top w:val="nil"/>
              <w:left w:val="nil"/>
              <w:bottom w:val="nil"/>
              <w:right w:val="single" w:sz="6" w:space="0" w:color="auto"/>
            </w:tcBorders>
          </w:tcPr>
          <w:p w14:paraId="036C42B7" w14:textId="77777777" w:rsidR="00A027D8" w:rsidRPr="00BE67C3" w:rsidDel="00421D84" w:rsidRDefault="00A027D8" w:rsidP="00BE28D4">
            <w:pPr>
              <w:pStyle w:val="tabletext11"/>
              <w:suppressAutoHyphens/>
              <w:jc w:val="center"/>
              <w:rPr>
                <w:del w:id="35480" w:author="Author"/>
              </w:rPr>
            </w:pPr>
            <w:del w:id="35481" w:author="Author">
              <w:r w:rsidRPr="00BE67C3" w:rsidDel="00421D84">
                <w:delText>0.976</w:delText>
              </w:r>
            </w:del>
          </w:p>
        </w:tc>
        <w:tc>
          <w:tcPr>
            <w:tcW w:w="923" w:type="dxa"/>
            <w:tcBorders>
              <w:top w:val="nil"/>
              <w:left w:val="nil"/>
              <w:bottom w:val="nil"/>
              <w:right w:val="single" w:sz="6" w:space="0" w:color="auto"/>
            </w:tcBorders>
          </w:tcPr>
          <w:p w14:paraId="6B481C80" w14:textId="77777777" w:rsidR="00A027D8" w:rsidRPr="00BE67C3" w:rsidDel="00421D84" w:rsidRDefault="00A027D8" w:rsidP="00BE28D4">
            <w:pPr>
              <w:pStyle w:val="tabletext11"/>
              <w:suppressAutoHyphens/>
              <w:jc w:val="center"/>
              <w:rPr>
                <w:del w:id="35482" w:author="Author"/>
              </w:rPr>
            </w:pPr>
            <w:del w:id="35483" w:author="Author">
              <w:r w:rsidRPr="00BE67C3" w:rsidDel="00421D84">
                <w:delText>0.982</w:delText>
              </w:r>
            </w:del>
          </w:p>
        </w:tc>
      </w:tr>
      <w:tr w:rsidR="00A027D8" w:rsidRPr="00BE67C3" w:rsidDel="00421D84" w14:paraId="4534A178" w14:textId="77777777" w:rsidTr="002F1572">
        <w:trPr>
          <w:trHeight w:val="190"/>
          <w:del w:id="35484" w:author="Author"/>
        </w:trPr>
        <w:tc>
          <w:tcPr>
            <w:tcW w:w="200" w:type="dxa"/>
            <w:tcBorders>
              <w:top w:val="nil"/>
              <w:left w:val="nil"/>
              <w:bottom w:val="nil"/>
              <w:right w:val="nil"/>
            </w:tcBorders>
          </w:tcPr>
          <w:p w14:paraId="18BFDF86" w14:textId="77777777" w:rsidR="00A027D8" w:rsidRPr="00BE67C3" w:rsidDel="00421D84" w:rsidRDefault="00A027D8" w:rsidP="00BE28D4">
            <w:pPr>
              <w:pStyle w:val="tabletext11"/>
              <w:suppressAutoHyphens/>
              <w:rPr>
                <w:del w:id="35485" w:author="Author"/>
              </w:rPr>
            </w:pPr>
          </w:p>
        </w:tc>
        <w:tc>
          <w:tcPr>
            <w:tcW w:w="210" w:type="dxa"/>
            <w:tcBorders>
              <w:top w:val="nil"/>
              <w:left w:val="single" w:sz="6" w:space="0" w:color="auto"/>
              <w:bottom w:val="nil"/>
              <w:right w:val="nil"/>
            </w:tcBorders>
          </w:tcPr>
          <w:p w14:paraId="13EECC48" w14:textId="77777777" w:rsidR="00A027D8" w:rsidRPr="00BE67C3" w:rsidDel="00421D84" w:rsidRDefault="00A027D8" w:rsidP="00BE28D4">
            <w:pPr>
              <w:pStyle w:val="tabletext11"/>
              <w:suppressAutoHyphens/>
              <w:rPr>
                <w:del w:id="35486" w:author="Author"/>
              </w:rPr>
            </w:pPr>
          </w:p>
        </w:tc>
        <w:tc>
          <w:tcPr>
            <w:tcW w:w="900" w:type="dxa"/>
            <w:tcBorders>
              <w:top w:val="nil"/>
              <w:left w:val="nil"/>
              <w:bottom w:val="nil"/>
              <w:right w:val="nil"/>
            </w:tcBorders>
          </w:tcPr>
          <w:p w14:paraId="4B1FAD43" w14:textId="77777777" w:rsidR="00A027D8" w:rsidRPr="00BE67C3" w:rsidDel="00421D84" w:rsidRDefault="00A027D8" w:rsidP="00BE28D4">
            <w:pPr>
              <w:pStyle w:val="tabletext11"/>
              <w:tabs>
                <w:tab w:val="decimal" w:pos="660"/>
              </w:tabs>
              <w:suppressAutoHyphens/>
              <w:rPr>
                <w:del w:id="35487" w:author="Author"/>
              </w:rPr>
            </w:pPr>
            <w:del w:id="35488" w:author="Author">
              <w:r w:rsidRPr="00BE67C3" w:rsidDel="00421D84">
                <w:delText>1,000</w:delText>
              </w:r>
            </w:del>
          </w:p>
        </w:tc>
        <w:tc>
          <w:tcPr>
            <w:tcW w:w="922" w:type="dxa"/>
            <w:tcBorders>
              <w:top w:val="nil"/>
              <w:left w:val="single" w:sz="6" w:space="0" w:color="auto"/>
              <w:bottom w:val="nil"/>
              <w:right w:val="single" w:sz="6" w:space="0" w:color="auto"/>
            </w:tcBorders>
          </w:tcPr>
          <w:p w14:paraId="1946CBA5" w14:textId="77777777" w:rsidR="00A027D8" w:rsidRPr="00BE67C3" w:rsidDel="00421D84" w:rsidRDefault="00A027D8" w:rsidP="00BE28D4">
            <w:pPr>
              <w:pStyle w:val="tabletext11"/>
              <w:suppressAutoHyphens/>
              <w:jc w:val="center"/>
              <w:rPr>
                <w:del w:id="35489" w:author="Author"/>
              </w:rPr>
            </w:pPr>
            <w:del w:id="35490" w:author="Author">
              <w:r w:rsidRPr="00BE67C3" w:rsidDel="00421D84">
                <w:delText>0.951</w:delText>
              </w:r>
            </w:del>
          </w:p>
        </w:tc>
        <w:tc>
          <w:tcPr>
            <w:tcW w:w="923" w:type="dxa"/>
            <w:tcBorders>
              <w:top w:val="nil"/>
              <w:left w:val="single" w:sz="6" w:space="0" w:color="auto"/>
              <w:bottom w:val="nil"/>
              <w:right w:val="single" w:sz="6" w:space="0" w:color="auto"/>
            </w:tcBorders>
          </w:tcPr>
          <w:p w14:paraId="4BFF266C" w14:textId="77777777" w:rsidR="00A027D8" w:rsidRPr="00BE67C3" w:rsidDel="00421D84" w:rsidRDefault="00A027D8" w:rsidP="00BE28D4">
            <w:pPr>
              <w:pStyle w:val="tabletext11"/>
              <w:suppressAutoHyphens/>
              <w:jc w:val="center"/>
              <w:rPr>
                <w:del w:id="35491" w:author="Author"/>
              </w:rPr>
            </w:pPr>
            <w:del w:id="35492" w:author="Author">
              <w:r w:rsidRPr="00BE67C3" w:rsidDel="00421D84">
                <w:delText>0.963</w:delText>
              </w:r>
            </w:del>
          </w:p>
        </w:tc>
        <w:tc>
          <w:tcPr>
            <w:tcW w:w="922" w:type="dxa"/>
            <w:tcBorders>
              <w:top w:val="nil"/>
              <w:left w:val="nil"/>
              <w:bottom w:val="nil"/>
              <w:right w:val="single" w:sz="6" w:space="0" w:color="auto"/>
            </w:tcBorders>
          </w:tcPr>
          <w:p w14:paraId="1671E0E4" w14:textId="77777777" w:rsidR="00A027D8" w:rsidRPr="00BE67C3" w:rsidDel="00421D84" w:rsidRDefault="00A027D8" w:rsidP="00BE28D4">
            <w:pPr>
              <w:pStyle w:val="tabletext11"/>
              <w:suppressAutoHyphens/>
              <w:jc w:val="center"/>
              <w:rPr>
                <w:del w:id="35493" w:author="Author"/>
              </w:rPr>
            </w:pPr>
            <w:del w:id="35494" w:author="Author">
              <w:r w:rsidRPr="00BE67C3" w:rsidDel="00421D84">
                <w:delText>0.954</w:delText>
              </w:r>
            </w:del>
          </w:p>
        </w:tc>
        <w:tc>
          <w:tcPr>
            <w:tcW w:w="923" w:type="dxa"/>
            <w:tcBorders>
              <w:top w:val="nil"/>
              <w:left w:val="nil"/>
              <w:bottom w:val="nil"/>
              <w:right w:val="single" w:sz="6" w:space="0" w:color="auto"/>
            </w:tcBorders>
          </w:tcPr>
          <w:p w14:paraId="29CD54A2" w14:textId="77777777" w:rsidR="00A027D8" w:rsidRPr="00BE67C3" w:rsidDel="00421D84" w:rsidRDefault="00A027D8" w:rsidP="00BE28D4">
            <w:pPr>
              <w:pStyle w:val="tabletext11"/>
              <w:suppressAutoHyphens/>
              <w:jc w:val="center"/>
              <w:rPr>
                <w:del w:id="35495" w:author="Author"/>
              </w:rPr>
            </w:pPr>
            <w:del w:id="35496" w:author="Author">
              <w:r w:rsidRPr="00BE67C3" w:rsidDel="00421D84">
                <w:delText>0.966</w:delText>
              </w:r>
            </w:del>
          </w:p>
        </w:tc>
      </w:tr>
      <w:tr w:rsidR="00A027D8" w:rsidRPr="00BE67C3" w:rsidDel="00421D84" w14:paraId="780A166E" w14:textId="77777777" w:rsidTr="002F1572">
        <w:trPr>
          <w:trHeight w:val="190"/>
          <w:del w:id="35497" w:author="Author"/>
        </w:trPr>
        <w:tc>
          <w:tcPr>
            <w:tcW w:w="200" w:type="dxa"/>
            <w:tcBorders>
              <w:top w:val="nil"/>
              <w:left w:val="nil"/>
              <w:bottom w:val="nil"/>
              <w:right w:val="nil"/>
            </w:tcBorders>
          </w:tcPr>
          <w:p w14:paraId="0F235189" w14:textId="77777777" w:rsidR="00A027D8" w:rsidRPr="00BE67C3" w:rsidDel="00421D84" w:rsidRDefault="00A027D8" w:rsidP="00BE28D4">
            <w:pPr>
              <w:pStyle w:val="tabletext11"/>
              <w:suppressAutoHyphens/>
              <w:rPr>
                <w:del w:id="35498" w:author="Author"/>
              </w:rPr>
            </w:pPr>
          </w:p>
        </w:tc>
        <w:tc>
          <w:tcPr>
            <w:tcW w:w="210" w:type="dxa"/>
            <w:tcBorders>
              <w:top w:val="nil"/>
              <w:left w:val="single" w:sz="6" w:space="0" w:color="auto"/>
              <w:bottom w:val="nil"/>
              <w:right w:val="nil"/>
            </w:tcBorders>
          </w:tcPr>
          <w:p w14:paraId="58FBBF8C" w14:textId="77777777" w:rsidR="00A027D8" w:rsidRPr="00BE67C3" w:rsidDel="00421D84" w:rsidRDefault="00A027D8" w:rsidP="00BE28D4">
            <w:pPr>
              <w:pStyle w:val="tabletext11"/>
              <w:suppressAutoHyphens/>
              <w:rPr>
                <w:del w:id="35499" w:author="Author"/>
              </w:rPr>
            </w:pPr>
          </w:p>
        </w:tc>
        <w:tc>
          <w:tcPr>
            <w:tcW w:w="900" w:type="dxa"/>
            <w:tcBorders>
              <w:top w:val="nil"/>
              <w:left w:val="nil"/>
              <w:bottom w:val="nil"/>
              <w:right w:val="nil"/>
            </w:tcBorders>
          </w:tcPr>
          <w:p w14:paraId="4CF04256" w14:textId="77777777" w:rsidR="00A027D8" w:rsidRPr="00BE67C3" w:rsidDel="00421D84" w:rsidRDefault="00A027D8" w:rsidP="00BE28D4">
            <w:pPr>
              <w:pStyle w:val="tabletext11"/>
              <w:tabs>
                <w:tab w:val="decimal" w:pos="660"/>
              </w:tabs>
              <w:suppressAutoHyphens/>
              <w:rPr>
                <w:del w:id="35500" w:author="Author"/>
              </w:rPr>
            </w:pPr>
            <w:del w:id="35501" w:author="Author">
              <w:r w:rsidRPr="00BE67C3" w:rsidDel="00421D84">
                <w:delText>2,500</w:delText>
              </w:r>
            </w:del>
          </w:p>
        </w:tc>
        <w:tc>
          <w:tcPr>
            <w:tcW w:w="922" w:type="dxa"/>
            <w:tcBorders>
              <w:top w:val="nil"/>
              <w:left w:val="single" w:sz="6" w:space="0" w:color="auto"/>
              <w:bottom w:val="nil"/>
              <w:right w:val="single" w:sz="6" w:space="0" w:color="auto"/>
            </w:tcBorders>
          </w:tcPr>
          <w:p w14:paraId="382DCD56" w14:textId="77777777" w:rsidR="00A027D8" w:rsidRPr="00BE67C3" w:rsidDel="00421D84" w:rsidRDefault="00A027D8" w:rsidP="00BE28D4">
            <w:pPr>
              <w:pStyle w:val="tabletext11"/>
              <w:suppressAutoHyphens/>
              <w:jc w:val="center"/>
              <w:rPr>
                <w:del w:id="35502" w:author="Author"/>
              </w:rPr>
            </w:pPr>
            <w:del w:id="35503" w:author="Author">
              <w:r w:rsidRPr="00BE67C3" w:rsidDel="00421D84">
                <w:delText>0.894</w:delText>
              </w:r>
            </w:del>
          </w:p>
        </w:tc>
        <w:tc>
          <w:tcPr>
            <w:tcW w:w="923" w:type="dxa"/>
            <w:tcBorders>
              <w:top w:val="nil"/>
              <w:left w:val="single" w:sz="6" w:space="0" w:color="auto"/>
              <w:bottom w:val="nil"/>
              <w:right w:val="single" w:sz="6" w:space="0" w:color="auto"/>
            </w:tcBorders>
          </w:tcPr>
          <w:p w14:paraId="502B2BE4" w14:textId="77777777" w:rsidR="00A027D8" w:rsidRPr="00BE67C3" w:rsidDel="00421D84" w:rsidRDefault="00A027D8" w:rsidP="00BE28D4">
            <w:pPr>
              <w:pStyle w:val="tabletext11"/>
              <w:suppressAutoHyphens/>
              <w:jc w:val="center"/>
              <w:rPr>
                <w:del w:id="35504" w:author="Author"/>
              </w:rPr>
            </w:pPr>
            <w:del w:id="35505" w:author="Author">
              <w:r w:rsidRPr="00BE67C3" w:rsidDel="00421D84">
                <w:delText>0.917</w:delText>
              </w:r>
            </w:del>
          </w:p>
        </w:tc>
        <w:tc>
          <w:tcPr>
            <w:tcW w:w="922" w:type="dxa"/>
            <w:tcBorders>
              <w:top w:val="nil"/>
              <w:left w:val="nil"/>
              <w:bottom w:val="nil"/>
              <w:right w:val="single" w:sz="6" w:space="0" w:color="auto"/>
            </w:tcBorders>
          </w:tcPr>
          <w:p w14:paraId="233FA6E4" w14:textId="77777777" w:rsidR="00A027D8" w:rsidRPr="00BE67C3" w:rsidDel="00421D84" w:rsidRDefault="00A027D8" w:rsidP="00BE28D4">
            <w:pPr>
              <w:pStyle w:val="tabletext11"/>
              <w:suppressAutoHyphens/>
              <w:jc w:val="center"/>
              <w:rPr>
                <w:del w:id="35506" w:author="Author"/>
              </w:rPr>
            </w:pPr>
            <w:del w:id="35507" w:author="Author">
              <w:r w:rsidRPr="00BE67C3" w:rsidDel="00421D84">
                <w:delText>0.903</w:delText>
              </w:r>
            </w:del>
          </w:p>
        </w:tc>
        <w:tc>
          <w:tcPr>
            <w:tcW w:w="923" w:type="dxa"/>
            <w:tcBorders>
              <w:top w:val="nil"/>
              <w:left w:val="nil"/>
              <w:bottom w:val="nil"/>
              <w:right w:val="single" w:sz="6" w:space="0" w:color="auto"/>
            </w:tcBorders>
          </w:tcPr>
          <w:p w14:paraId="5BF2433B" w14:textId="77777777" w:rsidR="00A027D8" w:rsidRPr="00BE67C3" w:rsidDel="00421D84" w:rsidRDefault="00A027D8" w:rsidP="00BE28D4">
            <w:pPr>
              <w:pStyle w:val="tabletext11"/>
              <w:suppressAutoHyphens/>
              <w:jc w:val="center"/>
              <w:rPr>
                <w:del w:id="35508" w:author="Author"/>
              </w:rPr>
            </w:pPr>
            <w:del w:id="35509" w:author="Author">
              <w:r w:rsidRPr="00BE67C3" w:rsidDel="00421D84">
                <w:delText>0.925</w:delText>
              </w:r>
            </w:del>
          </w:p>
        </w:tc>
      </w:tr>
      <w:tr w:rsidR="00A027D8" w:rsidRPr="00BE67C3" w:rsidDel="00421D84" w14:paraId="42971F21" w14:textId="77777777" w:rsidTr="002F1572">
        <w:trPr>
          <w:trHeight w:val="190"/>
          <w:del w:id="35510" w:author="Author"/>
        </w:trPr>
        <w:tc>
          <w:tcPr>
            <w:tcW w:w="200" w:type="dxa"/>
            <w:tcBorders>
              <w:top w:val="nil"/>
              <w:left w:val="nil"/>
              <w:bottom w:val="nil"/>
              <w:right w:val="nil"/>
            </w:tcBorders>
          </w:tcPr>
          <w:p w14:paraId="360B7EA9" w14:textId="77777777" w:rsidR="00A027D8" w:rsidRPr="00BE67C3" w:rsidDel="00421D84" w:rsidRDefault="00A027D8" w:rsidP="00BE28D4">
            <w:pPr>
              <w:pStyle w:val="tabletext11"/>
              <w:suppressAutoHyphens/>
              <w:rPr>
                <w:del w:id="35511" w:author="Author"/>
              </w:rPr>
            </w:pPr>
          </w:p>
        </w:tc>
        <w:tc>
          <w:tcPr>
            <w:tcW w:w="210" w:type="dxa"/>
            <w:tcBorders>
              <w:top w:val="nil"/>
              <w:left w:val="single" w:sz="6" w:space="0" w:color="auto"/>
              <w:bottom w:val="nil"/>
              <w:right w:val="nil"/>
            </w:tcBorders>
          </w:tcPr>
          <w:p w14:paraId="7206E73E" w14:textId="77777777" w:rsidR="00A027D8" w:rsidRPr="00BE67C3" w:rsidDel="00421D84" w:rsidRDefault="00A027D8" w:rsidP="00BE28D4">
            <w:pPr>
              <w:pStyle w:val="tabletext11"/>
              <w:suppressAutoHyphens/>
              <w:rPr>
                <w:del w:id="35512" w:author="Author"/>
              </w:rPr>
            </w:pPr>
          </w:p>
        </w:tc>
        <w:tc>
          <w:tcPr>
            <w:tcW w:w="900" w:type="dxa"/>
            <w:tcBorders>
              <w:top w:val="nil"/>
              <w:left w:val="nil"/>
              <w:bottom w:val="nil"/>
              <w:right w:val="nil"/>
            </w:tcBorders>
          </w:tcPr>
          <w:p w14:paraId="0DE22B2A" w14:textId="77777777" w:rsidR="00A027D8" w:rsidRPr="00BE67C3" w:rsidDel="00421D84" w:rsidRDefault="00A027D8" w:rsidP="00BE28D4">
            <w:pPr>
              <w:pStyle w:val="tabletext11"/>
              <w:tabs>
                <w:tab w:val="decimal" w:pos="660"/>
              </w:tabs>
              <w:suppressAutoHyphens/>
              <w:rPr>
                <w:del w:id="35513" w:author="Author"/>
              </w:rPr>
            </w:pPr>
            <w:del w:id="35514" w:author="Author">
              <w:r w:rsidRPr="00BE67C3" w:rsidDel="00421D84">
                <w:delText>5,000</w:delText>
              </w:r>
            </w:del>
          </w:p>
        </w:tc>
        <w:tc>
          <w:tcPr>
            <w:tcW w:w="922" w:type="dxa"/>
            <w:tcBorders>
              <w:top w:val="nil"/>
              <w:left w:val="single" w:sz="6" w:space="0" w:color="auto"/>
              <w:bottom w:val="nil"/>
              <w:right w:val="single" w:sz="6" w:space="0" w:color="auto"/>
            </w:tcBorders>
          </w:tcPr>
          <w:p w14:paraId="389EA4A1" w14:textId="77777777" w:rsidR="00A027D8" w:rsidRPr="00BE67C3" w:rsidDel="00421D84" w:rsidRDefault="00A027D8" w:rsidP="00BE28D4">
            <w:pPr>
              <w:pStyle w:val="tabletext11"/>
              <w:suppressAutoHyphens/>
              <w:jc w:val="center"/>
              <w:rPr>
                <w:del w:id="35515" w:author="Author"/>
              </w:rPr>
            </w:pPr>
            <w:del w:id="35516" w:author="Author">
              <w:r w:rsidRPr="00BE67C3" w:rsidDel="00421D84">
                <w:delText>0.826</w:delText>
              </w:r>
            </w:del>
          </w:p>
        </w:tc>
        <w:tc>
          <w:tcPr>
            <w:tcW w:w="923" w:type="dxa"/>
            <w:tcBorders>
              <w:top w:val="nil"/>
              <w:left w:val="single" w:sz="6" w:space="0" w:color="auto"/>
              <w:bottom w:val="nil"/>
              <w:right w:val="single" w:sz="6" w:space="0" w:color="auto"/>
            </w:tcBorders>
          </w:tcPr>
          <w:p w14:paraId="391E7B12" w14:textId="77777777" w:rsidR="00A027D8" w:rsidRPr="00BE67C3" w:rsidDel="00421D84" w:rsidRDefault="00A027D8" w:rsidP="00BE28D4">
            <w:pPr>
              <w:pStyle w:val="tabletext11"/>
              <w:suppressAutoHyphens/>
              <w:jc w:val="center"/>
              <w:rPr>
                <w:del w:id="35517" w:author="Author"/>
              </w:rPr>
            </w:pPr>
            <w:del w:id="35518" w:author="Author">
              <w:r w:rsidRPr="00BE67C3" w:rsidDel="00421D84">
                <w:delText>0.857</w:delText>
              </w:r>
            </w:del>
          </w:p>
        </w:tc>
        <w:tc>
          <w:tcPr>
            <w:tcW w:w="922" w:type="dxa"/>
            <w:tcBorders>
              <w:top w:val="nil"/>
              <w:left w:val="nil"/>
              <w:bottom w:val="nil"/>
              <w:right w:val="single" w:sz="6" w:space="0" w:color="auto"/>
            </w:tcBorders>
          </w:tcPr>
          <w:p w14:paraId="61643F6C" w14:textId="77777777" w:rsidR="00A027D8" w:rsidRPr="00BE67C3" w:rsidDel="00421D84" w:rsidRDefault="00A027D8" w:rsidP="00BE28D4">
            <w:pPr>
              <w:pStyle w:val="tabletext11"/>
              <w:suppressAutoHyphens/>
              <w:jc w:val="center"/>
              <w:rPr>
                <w:del w:id="35519" w:author="Author"/>
              </w:rPr>
            </w:pPr>
            <w:del w:id="35520" w:author="Author">
              <w:r w:rsidRPr="00BE67C3" w:rsidDel="00421D84">
                <w:delText>0.847</w:delText>
              </w:r>
            </w:del>
          </w:p>
        </w:tc>
        <w:tc>
          <w:tcPr>
            <w:tcW w:w="923" w:type="dxa"/>
            <w:tcBorders>
              <w:top w:val="nil"/>
              <w:left w:val="nil"/>
              <w:bottom w:val="nil"/>
              <w:right w:val="single" w:sz="6" w:space="0" w:color="auto"/>
            </w:tcBorders>
          </w:tcPr>
          <w:p w14:paraId="5DE202ED" w14:textId="77777777" w:rsidR="00A027D8" w:rsidRPr="00BE67C3" w:rsidDel="00421D84" w:rsidRDefault="00A027D8" w:rsidP="00BE28D4">
            <w:pPr>
              <w:pStyle w:val="tabletext11"/>
              <w:suppressAutoHyphens/>
              <w:jc w:val="center"/>
              <w:rPr>
                <w:del w:id="35521" w:author="Author"/>
              </w:rPr>
            </w:pPr>
            <w:del w:id="35522" w:author="Author">
              <w:r w:rsidRPr="00BE67C3" w:rsidDel="00421D84">
                <w:delText>0.875</w:delText>
              </w:r>
            </w:del>
          </w:p>
        </w:tc>
      </w:tr>
      <w:tr w:rsidR="00A027D8" w:rsidRPr="00BE67C3" w:rsidDel="00421D84" w14:paraId="50897EF4" w14:textId="77777777" w:rsidTr="002F1572">
        <w:trPr>
          <w:trHeight w:val="190"/>
          <w:del w:id="35523" w:author="Author"/>
        </w:trPr>
        <w:tc>
          <w:tcPr>
            <w:tcW w:w="200" w:type="dxa"/>
            <w:tcBorders>
              <w:top w:val="nil"/>
              <w:left w:val="nil"/>
              <w:bottom w:val="nil"/>
              <w:right w:val="nil"/>
            </w:tcBorders>
          </w:tcPr>
          <w:p w14:paraId="3A921772" w14:textId="77777777" w:rsidR="00A027D8" w:rsidRPr="00BE67C3" w:rsidDel="00421D84" w:rsidRDefault="00A027D8" w:rsidP="00BE28D4">
            <w:pPr>
              <w:pStyle w:val="tabletext11"/>
              <w:suppressAutoHyphens/>
              <w:rPr>
                <w:del w:id="35524" w:author="Author"/>
              </w:rPr>
            </w:pPr>
          </w:p>
        </w:tc>
        <w:tc>
          <w:tcPr>
            <w:tcW w:w="210" w:type="dxa"/>
            <w:tcBorders>
              <w:top w:val="nil"/>
              <w:left w:val="single" w:sz="6" w:space="0" w:color="auto"/>
              <w:bottom w:val="nil"/>
              <w:right w:val="nil"/>
            </w:tcBorders>
          </w:tcPr>
          <w:p w14:paraId="119A3DD1" w14:textId="77777777" w:rsidR="00A027D8" w:rsidRPr="00BE67C3" w:rsidDel="00421D84" w:rsidRDefault="00A027D8" w:rsidP="00BE28D4">
            <w:pPr>
              <w:pStyle w:val="tabletext11"/>
              <w:suppressAutoHyphens/>
              <w:rPr>
                <w:del w:id="35525" w:author="Author"/>
              </w:rPr>
            </w:pPr>
          </w:p>
        </w:tc>
        <w:tc>
          <w:tcPr>
            <w:tcW w:w="900" w:type="dxa"/>
            <w:tcBorders>
              <w:top w:val="nil"/>
              <w:left w:val="nil"/>
              <w:bottom w:val="nil"/>
              <w:right w:val="nil"/>
            </w:tcBorders>
          </w:tcPr>
          <w:p w14:paraId="654246C0" w14:textId="77777777" w:rsidR="00A027D8" w:rsidRPr="00BE67C3" w:rsidDel="00421D84" w:rsidRDefault="00A027D8" w:rsidP="00BE28D4">
            <w:pPr>
              <w:pStyle w:val="tabletext11"/>
              <w:tabs>
                <w:tab w:val="decimal" w:pos="660"/>
              </w:tabs>
              <w:suppressAutoHyphens/>
              <w:rPr>
                <w:del w:id="35526" w:author="Author"/>
              </w:rPr>
            </w:pPr>
            <w:del w:id="35527" w:author="Author">
              <w:r w:rsidRPr="00BE67C3" w:rsidDel="00421D84">
                <w:delText>10,000</w:delText>
              </w:r>
            </w:del>
          </w:p>
        </w:tc>
        <w:tc>
          <w:tcPr>
            <w:tcW w:w="922" w:type="dxa"/>
            <w:tcBorders>
              <w:top w:val="nil"/>
              <w:left w:val="single" w:sz="6" w:space="0" w:color="auto"/>
              <w:bottom w:val="nil"/>
              <w:right w:val="single" w:sz="6" w:space="0" w:color="auto"/>
            </w:tcBorders>
          </w:tcPr>
          <w:p w14:paraId="3AA12D0F" w14:textId="77777777" w:rsidR="00A027D8" w:rsidRPr="00BE67C3" w:rsidDel="00421D84" w:rsidRDefault="00A027D8" w:rsidP="00BE28D4">
            <w:pPr>
              <w:pStyle w:val="tabletext11"/>
              <w:suppressAutoHyphens/>
              <w:jc w:val="center"/>
              <w:rPr>
                <w:del w:id="35528" w:author="Author"/>
              </w:rPr>
            </w:pPr>
            <w:del w:id="35529" w:author="Author">
              <w:r w:rsidRPr="00BE67C3" w:rsidDel="00421D84">
                <w:delText>0.743</w:delText>
              </w:r>
            </w:del>
          </w:p>
        </w:tc>
        <w:tc>
          <w:tcPr>
            <w:tcW w:w="923" w:type="dxa"/>
            <w:tcBorders>
              <w:top w:val="nil"/>
              <w:left w:val="single" w:sz="6" w:space="0" w:color="auto"/>
              <w:bottom w:val="nil"/>
              <w:right w:val="single" w:sz="6" w:space="0" w:color="auto"/>
            </w:tcBorders>
          </w:tcPr>
          <w:p w14:paraId="544A7536" w14:textId="77777777" w:rsidR="00A027D8" w:rsidRPr="00BE67C3" w:rsidDel="00421D84" w:rsidRDefault="00A027D8" w:rsidP="00BE28D4">
            <w:pPr>
              <w:pStyle w:val="tabletext11"/>
              <w:suppressAutoHyphens/>
              <w:jc w:val="center"/>
              <w:rPr>
                <w:del w:id="35530" w:author="Author"/>
              </w:rPr>
            </w:pPr>
            <w:del w:id="35531" w:author="Author">
              <w:r w:rsidRPr="00BE67C3" w:rsidDel="00421D84">
                <w:delText>0.777</w:delText>
              </w:r>
            </w:del>
          </w:p>
        </w:tc>
        <w:tc>
          <w:tcPr>
            <w:tcW w:w="922" w:type="dxa"/>
            <w:tcBorders>
              <w:top w:val="nil"/>
              <w:left w:val="nil"/>
              <w:bottom w:val="nil"/>
              <w:right w:val="single" w:sz="6" w:space="0" w:color="auto"/>
            </w:tcBorders>
          </w:tcPr>
          <w:p w14:paraId="477F6D83" w14:textId="77777777" w:rsidR="00A027D8" w:rsidRPr="00BE67C3" w:rsidDel="00421D84" w:rsidRDefault="00A027D8" w:rsidP="00BE28D4">
            <w:pPr>
              <w:pStyle w:val="tabletext11"/>
              <w:suppressAutoHyphens/>
              <w:jc w:val="center"/>
              <w:rPr>
                <w:del w:id="35532" w:author="Author"/>
              </w:rPr>
            </w:pPr>
            <w:del w:id="35533" w:author="Author">
              <w:r w:rsidRPr="00BE67C3" w:rsidDel="00421D84">
                <w:delText>0.792</w:delText>
              </w:r>
            </w:del>
          </w:p>
        </w:tc>
        <w:tc>
          <w:tcPr>
            <w:tcW w:w="923" w:type="dxa"/>
            <w:tcBorders>
              <w:top w:val="nil"/>
              <w:left w:val="nil"/>
              <w:bottom w:val="nil"/>
              <w:right w:val="single" w:sz="6" w:space="0" w:color="auto"/>
            </w:tcBorders>
          </w:tcPr>
          <w:p w14:paraId="7E990CB5" w14:textId="77777777" w:rsidR="00A027D8" w:rsidRPr="00BE67C3" w:rsidDel="00421D84" w:rsidRDefault="00A027D8" w:rsidP="00BE28D4">
            <w:pPr>
              <w:pStyle w:val="tabletext11"/>
              <w:suppressAutoHyphens/>
              <w:jc w:val="center"/>
              <w:rPr>
                <w:del w:id="35534" w:author="Author"/>
              </w:rPr>
            </w:pPr>
            <w:del w:id="35535" w:author="Author">
              <w:r w:rsidRPr="00BE67C3" w:rsidDel="00421D84">
                <w:delText>0.818</w:delText>
              </w:r>
            </w:del>
          </w:p>
        </w:tc>
      </w:tr>
      <w:tr w:rsidR="00A027D8" w:rsidRPr="00BE67C3" w:rsidDel="00421D84" w14:paraId="71D90657" w14:textId="77777777" w:rsidTr="002F1572">
        <w:trPr>
          <w:trHeight w:val="190"/>
          <w:del w:id="35536" w:author="Author"/>
        </w:trPr>
        <w:tc>
          <w:tcPr>
            <w:tcW w:w="200" w:type="dxa"/>
            <w:tcBorders>
              <w:top w:val="nil"/>
              <w:left w:val="nil"/>
              <w:bottom w:val="nil"/>
              <w:right w:val="nil"/>
            </w:tcBorders>
          </w:tcPr>
          <w:p w14:paraId="45D83294" w14:textId="77777777" w:rsidR="00A027D8" w:rsidRPr="00BE67C3" w:rsidDel="00421D84" w:rsidRDefault="00A027D8" w:rsidP="00BE28D4">
            <w:pPr>
              <w:pStyle w:val="tabletext11"/>
              <w:suppressAutoHyphens/>
              <w:rPr>
                <w:del w:id="35537" w:author="Author"/>
              </w:rPr>
            </w:pPr>
          </w:p>
        </w:tc>
        <w:tc>
          <w:tcPr>
            <w:tcW w:w="210" w:type="dxa"/>
            <w:tcBorders>
              <w:top w:val="nil"/>
              <w:left w:val="single" w:sz="6" w:space="0" w:color="auto"/>
              <w:bottom w:val="nil"/>
              <w:right w:val="nil"/>
            </w:tcBorders>
          </w:tcPr>
          <w:p w14:paraId="12192CBD" w14:textId="77777777" w:rsidR="00A027D8" w:rsidRPr="00BE67C3" w:rsidDel="00421D84" w:rsidRDefault="00A027D8" w:rsidP="00BE28D4">
            <w:pPr>
              <w:pStyle w:val="tabletext11"/>
              <w:suppressAutoHyphens/>
              <w:rPr>
                <w:del w:id="35538" w:author="Author"/>
              </w:rPr>
            </w:pPr>
          </w:p>
        </w:tc>
        <w:tc>
          <w:tcPr>
            <w:tcW w:w="900" w:type="dxa"/>
            <w:tcBorders>
              <w:top w:val="nil"/>
              <w:left w:val="nil"/>
              <w:bottom w:val="nil"/>
              <w:right w:val="nil"/>
            </w:tcBorders>
          </w:tcPr>
          <w:p w14:paraId="6AD60162" w14:textId="77777777" w:rsidR="00A027D8" w:rsidRPr="00BE67C3" w:rsidDel="00421D84" w:rsidRDefault="00A027D8" w:rsidP="00BE28D4">
            <w:pPr>
              <w:pStyle w:val="tabletext11"/>
              <w:tabs>
                <w:tab w:val="decimal" w:pos="660"/>
              </w:tabs>
              <w:suppressAutoHyphens/>
              <w:rPr>
                <w:del w:id="35539" w:author="Author"/>
              </w:rPr>
            </w:pPr>
            <w:del w:id="35540" w:author="Author">
              <w:r w:rsidRPr="00BE67C3" w:rsidDel="00421D84">
                <w:delText>20,000</w:delText>
              </w:r>
            </w:del>
          </w:p>
        </w:tc>
        <w:tc>
          <w:tcPr>
            <w:tcW w:w="922" w:type="dxa"/>
            <w:tcBorders>
              <w:top w:val="nil"/>
              <w:left w:val="single" w:sz="6" w:space="0" w:color="auto"/>
              <w:bottom w:val="nil"/>
              <w:right w:val="single" w:sz="6" w:space="0" w:color="auto"/>
            </w:tcBorders>
          </w:tcPr>
          <w:p w14:paraId="2F000BAE" w14:textId="77777777" w:rsidR="00A027D8" w:rsidRPr="00BE67C3" w:rsidDel="00421D84" w:rsidRDefault="00A027D8" w:rsidP="00BE28D4">
            <w:pPr>
              <w:pStyle w:val="tabletext11"/>
              <w:suppressAutoHyphens/>
              <w:jc w:val="center"/>
              <w:rPr>
                <w:del w:id="35541" w:author="Author"/>
              </w:rPr>
            </w:pPr>
            <w:del w:id="35542" w:author="Author">
              <w:r w:rsidRPr="00BE67C3" w:rsidDel="00421D84">
                <w:delText>0.653</w:delText>
              </w:r>
            </w:del>
          </w:p>
        </w:tc>
        <w:tc>
          <w:tcPr>
            <w:tcW w:w="923" w:type="dxa"/>
            <w:tcBorders>
              <w:top w:val="nil"/>
              <w:left w:val="single" w:sz="6" w:space="0" w:color="auto"/>
              <w:bottom w:val="nil"/>
              <w:right w:val="single" w:sz="6" w:space="0" w:color="auto"/>
            </w:tcBorders>
          </w:tcPr>
          <w:p w14:paraId="2FCCEE73" w14:textId="77777777" w:rsidR="00A027D8" w:rsidRPr="00BE67C3" w:rsidDel="00421D84" w:rsidRDefault="00A027D8" w:rsidP="00BE28D4">
            <w:pPr>
              <w:pStyle w:val="tabletext11"/>
              <w:suppressAutoHyphens/>
              <w:jc w:val="center"/>
              <w:rPr>
                <w:del w:id="35543" w:author="Author"/>
              </w:rPr>
            </w:pPr>
            <w:del w:id="35544" w:author="Author">
              <w:r w:rsidRPr="00BE67C3" w:rsidDel="00421D84">
                <w:delText>0.687</w:delText>
              </w:r>
            </w:del>
          </w:p>
        </w:tc>
        <w:tc>
          <w:tcPr>
            <w:tcW w:w="922" w:type="dxa"/>
            <w:tcBorders>
              <w:top w:val="nil"/>
              <w:left w:val="nil"/>
              <w:bottom w:val="nil"/>
              <w:right w:val="single" w:sz="6" w:space="0" w:color="auto"/>
            </w:tcBorders>
          </w:tcPr>
          <w:p w14:paraId="63E47C41" w14:textId="77777777" w:rsidR="00A027D8" w:rsidRPr="00BE67C3" w:rsidDel="00421D84" w:rsidRDefault="00A027D8" w:rsidP="00BE28D4">
            <w:pPr>
              <w:pStyle w:val="tabletext11"/>
              <w:suppressAutoHyphens/>
              <w:jc w:val="center"/>
              <w:rPr>
                <w:del w:id="35545" w:author="Author"/>
              </w:rPr>
            </w:pPr>
            <w:del w:id="35546" w:author="Author">
              <w:r w:rsidRPr="00BE67C3" w:rsidDel="00421D84">
                <w:delText>0.754</w:delText>
              </w:r>
            </w:del>
          </w:p>
        </w:tc>
        <w:tc>
          <w:tcPr>
            <w:tcW w:w="923" w:type="dxa"/>
            <w:tcBorders>
              <w:top w:val="nil"/>
              <w:left w:val="nil"/>
              <w:bottom w:val="nil"/>
              <w:right w:val="single" w:sz="6" w:space="0" w:color="auto"/>
            </w:tcBorders>
          </w:tcPr>
          <w:p w14:paraId="4F7FB895" w14:textId="77777777" w:rsidR="00A027D8" w:rsidRPr="00BE67C3" w:rsidDel="00421D84" w:rsidRDefault="00A027D8" w:rsidP="00BE28D4">
            <w:pPr>
              <w:pStyle w:val="tabletext11"/>
              <w:suppressAutoHyphens/>
              <w:jc w:val="center"/>
              <w:rPr>
                <w:del w:id="35547" w:author="Author"/>
              </w:rPr>
            </w:pPr>
            <w:del w:id="35548" w:author="Author">
              <w:r w:rsidRPr="00BE67C3" w:rsidDel="00421D84">
                <w:delText>0.770</w:delText>
              </w:r>
            </w:del>
          </w:p>
        </w:tc>
      </w:tr>
      <w:tr w:rsidR="00A027D8" w:rsidRPr="00BE67C3" w:rsidDel="00421D84" w14:paraId="34AE028A" w14:textId="77777777" w:rsidTr="002F1572">
        <w:trPr>
          <w:trHeight w:val="190"/>
          <w:del w:id="35549" w:author="Author"/>
        </w:trPr>
        <w:tc>
          <w:tcPr>
            <w:tcW w:w="200" w:type="dxa"/>
            <w:tcBorders>
              <w:top w:val="nil"/>
              <w:left w:val="nil"/>
              <w:bottom w:val="nil"/>
              <w:right w:val="nil"/>
            </w:tcBorders>
          </w:tcPr>
          <w:p w14:paraId="2DD52C1F" w14:textId="77777777" w:rsidR="00A027D8" w:rsidRPr="00BE67C3" w:rsidDel="00421D84" w:rsidRDefault="00A027D8" w:rsidP="00BE28D4">
            <w:pPr>
              <w:pStyle w:val="tabletext11"/>
              <w:suppressAutoHyphens/>
              <w:rPr>
                <w:del w:id="35550" w:author="Author"/>
              </w:rPr>
            </w:pPr>
          </w:p>
        </w:tc>
        <w:tc>
          <w:tcPr>
            <w:tcW w:w="210" w:type="dxa"/>
            <w:tcBorders>
              <w:top w:val="nil"/>
              <w:left w:val="single" w:sz="6" w:space="0" w:color="auto"/>
              <w:bottom w:val="nil"/>
              <w:right w:val="nil"/>
            </w:tcBorders>
          </w:tcPr>
          <w:p w14:paraId="660A661E" w14:textId="77777777" w:rsidR="00A027D8" w:rsidRPr="00BE67C3" w:rsidDel="00421D84" w:rsidRDefault="00A027D8" w:rsidP="00BE28D4">
            <w:pPr>
              <w:pStyle w:val="tabletext11"/>
              <w:suppressAutoHyphens/>
              <w:rPr>
                <w:del w:id="35551" w:author="Author"/>
              </w:rPr>
            </w:pPr>
          </w:p>
        </w:tc>
        <w:tc>
          <w:tcPr>
            <w:tcW w:w="900" w:type="dxa"/>
            <w:tcBorders>
              <w:top w:val="nil"/>
              <w:left w:val="nil"/>
              <w:bottom w:val="nil"/>
              <w:right w:val="nil"/>
            </w:tcBorders>
          </w:tcPr>
          <w:p w14:paraId="37FC8A54" w14:textId="77777777" w:rsidR="00A027D8" w:rsidRPr="00BE67C3" w:rsidDel="00421D84" w:rsidRDefault="00A027D8" w:rsidP="00BE28D4">
            <w:pPr>
              <w:pStyle w:val="tabletext11"/>
              <w:tabs>
                <w:tab w:val="decimal" w:pos="660"/>
              </w:tabs>
              <w:suppressAutoHyphens/>
              <w:rPr>
                <w:del w:id="35552" w:author="Author"/>
              </w:rPr>
            </w:pPr>
            <w:del w:id="35553" w:author="Author">
              <w:r w:rsidRPr="00BE67C3" w:rsidDel="00421D84">
                <w:delText>25,000</w:delText>
              </w:r>
            </w:del>
          </w:p>
        </w:tc>
        <w:tc>
          <w:tcPr>
            <w:tcW w:w="922" w:type="dxa"/>
            <w:tcBorders>
              <w:top w:val="nil"/>
              <w:left w:val="single" w:sz="6" w:space="0" w:color="auto"/>
              <w:bottom w:val="nil"/>
              <w:right w:val="single" w:sz="6" w:space="0" w:color="auto"/>
            </w:tcBorders>
          </w:tcPr>
          <w:p w14:paraId="6E5394E6" w14:textId="77777777" w:rsidR="00A027D8" w:rsidRPr="00BE67C3" w:rsidDel="00421D84" w:rsidRDefault="00A027D8" w:rsidP="00BE28D4">
            <w:pPr>
              <w:pStyle w:val="tabletext11"/>
              <w:suppressAutoHyphens/>
              <w:jc w:val="center"/>
              <w:rPr>
                <w:del w:id="35554" w:author="Author"/>
              </w:rPr>
            </w:pPr>
            <w:del w:id="35555" w:author="Author">
              <w:r w:rsidRPr="00BE67C3" w:rsidDel="00421D84">
                <w:delText>0.621</w:delText>
              </w:r>
            </w:del>
          </w:p>
        </w:tc>
        <w:tc>
          <w:tcPr>
            <w:tcW w:w="923" w:type="dxa"/>
            <w:tcBorders>
              <w:top w:val="nil"/>
              <w:left w:val="single" w:sz="6" w:space="0" w:color="auto"/>
              <w:bottom w:val="nil"/>
              <w:right w:val="single" w:sz="6" w:space="0" w:color="auto"/>
            </w:tcBorders>
          </w:tcPr>
          <w:p w14:paraId="17843A56" w14:textId="77777777" w:rsidR="00A027D8" w:rsidRPr="00BE67C3" w:rsidDel="00421D84" w:rsidRDefault="00A027D8" w:rsidP="00BE28D4">
            <w:pPr>
              <w:pStyle w:val="tabletext11"/>
              <w:suppressAutoHyphens/>
              <w:jc w:val="center"/>
              <w:rPr>
                <w:del w:id="35556" w:author="Author"/>
              </w:rPr>
            </w:pPr>
            <w:del w:id="35557" w:author="Author">
              <w:r w:rsidRPr="00BE67C3" w:rsidDel="00421D84">
                <w:delText>0.656</w:delText>
              </w:r>
            </w:del>
          </w:p>
        </w:tc>
        <w:tc>
          <w:tcPr>
            <w:tcW w:w="922" w:type="dxa"/>
            <w:tcBorders>
              <w:top w:val="nil"/>
              <w:left w:val="nil"/>
              <w:bottom w:val="nil"/>
              <w:right w:val="single" w:sz="6" w:space="0" w:color="auto"/>
            </w:tcBorders>
          </w:tcPr>
          <w:p w14:paraId="46BEB59B" w14:textId="77777777" w:rsidR="00A027D8" w:rsidRPr="00BE67C3" w:rsidDel="00421D84" w:rsidRDefault="00A027D8" w:rsidP="00BE28D4">
            <w:pPr>
              <w:pStyle w:val="tabletext11"/>
              <w:suppressAutoHyphens/>
              <w:jc w:val="center"/>
              <w:rPr>
                <w:del w:id="35558" w:author="Author"/>
              </w:rPr>
            </w:pPr>
            <w:del w:id="35559" w:author="Author">
              <w:r w:rsidRPr="00BE67C3" w:rsidDel="00421D84">
                <w:delText>0.745</w:delText>
              </w:r>
            </w:del>
          </w:p>
        </w:tc>
        <w:tc>
          <w:tcPr>
            <w:tcW w:w="923" w:type="dxa"/>
            <w:tcBorders>
              <w:top w:val="nil"/>
              <w:left w:val="nil"/>
              <w:bottom w:val="nil"/>
              <w:right w:val="single" w:sz="6" w:space="0" w:color="auto"/>
            </w:tcBorders>
          </w:tcPr>
          <w:p w14:paraId="1D49D646" w14:textId="77777777" w:rsidR="00A027D8" w:rsidRPr="00BE67C3" w:rsidDel="00421D84" w:rsidRDefault="00A027D8" w:rsidP="00BE28D4">
            <w:pPr>
              <w:pStyle w:val="tabletext11"/>
              <w:suppressAutoHyphens/>
              <w:jc w:val="center"/>
              <w:rPr>
                <w:del w:id="35560" w:author="Author"/>
              </w:rPr>
            </w:pPr>
            <w:del w:id="35561" w:author="Author">
              <w:r w:rsidRPr="00BE67C3" w:rsidDel="00421D84">
                <w:delText>0.758</w:delText>
              </w:r>
            </w:del>
          </w:p>
        </w:tc>
      </w:tr>
      <w:tr w:rsidR="00A027D8" w:rsidRPr="00BE67C3" w:rsidDel="00421D84" w14:paraId="66BCF35C" w14:textId="77777777" w:rsidTr="002F1572">
        <w:trPr>
          <w:trHeight w:val="190"/>
          <w:del w:id="35562" w:author="Author"/>
        </w:trPr>
        <w:tc>
          <w:tcPr>
            <w:tcW w:w="200" w:type="dxa"/>
            <w:tcBorders>
              <w:top w:val="nil"/>
              <w:left w:val="nil"/>
              <w:bottom w:val="nil"/>
              <w:right w:val="nil"/>
            </w:tcBorders>
          </w:tcPr>
          <w:p w14:paraId="12A42A13" w14:textId="77777777" w:rsidR="00A027D8" w:rsidRPr="00BE67C3" w:rsidDel="00421D84" w:rsidRDefault="00A027D8" w:rsidP="00BE28D4">
            <w:pPr>
              <w:pStyle w:val="tabletext11"/>
              <w:suppressAutoHyphens/>
              <w:rPr>
                <w:del w:id="35563" w:author="Author"/>
              </w:rPr>
            </w:pPr>
          </w:p>
        </w:tc>
        <w:tc>
          <w:tcPr>
            <w:tcW w:w="210" w:type="dxa"/>
            <w:tcBorders>
              <w:top w:val="nil"/>
              <w:left w:val="single" w:sz="6" w:space="0" w:color="auto"/>
              <w:bottom w:val="nil"/>
              <w:right w:val="nil"/>
            </w:tcBorders>
          </w:tcPr>
          <w:p w14:paraId="3EEEC862" w14:textId="77777777" w:rsidR="00A027D8" w:rsidRPr="00BE67C3" w:rsidDel="00421D84" w:rsidRDefault="00A027D8" w:rsidP="00BE28D4">
            <w:pPr>
              <w:pStyle w:val="tabletext11"/>
              <w:suppressAutoHyphens/>
              <w:rPr>
                <w:del w:id="35564" w:author="Author"/>
              </w:rPr>
            </w:pPr>
          </w:p>
        </w:tc>
        <w:tc>
          <w:tcPr>
            <w:tcW w:w="900" w:type="dxa"/>
            <w:tcBorders>
              <w:top w:val="nil"/>
              <w:left w:val="nil"/>
              <w:bottom w:val="nil"/>
              <w:right w:val="nil"/>
            </w:tcBorders>
          </w:tcPr>
          <w:p w14:paraId="698A3B41" w14:textId="77777777" w:rsidR="00A027D8" w:rsidRPr="00BE67C3" w:rsidDel="00421D84" w:rsidRDefault="00A027D8" w:rsidP="00BE28D4">
            <w:pPr>
              <w:pStyle w:val="tabletext11"/>
              <w:tabs>
                <w:tab w:val="decimal" w:pos="660"/>
              </w:tabs>
              <w:suppressAutoHyphens/>
              <w:rPr>
                <w:del w:id="35565" w:author="Author"/>
              </w:rPr>
            </w:pPr>
            <w:del w:id="35566" w:author="Author">
              <w:r w:rsidRPr="00BE67C3" w:rsidDel="00421D84">
                <w:delText>50,000</w:delText>
              </w:r>
            </w:del>
          </w:p>
        </w:tc>
        <w:tc>
          <w:tcPr>
            <w:tcW w:w="922" w:type="dxa"/>
            <w:tcBorders>
              <w:top w:val="nil"/>
              <w:left w:val="single" w:sz="6" w:space="0" w:color="auto"/>
              <w:bottom w:val="nil"/>
              <w:right w:val="single" w:sz="6" w:space="0" w:color="auto"/>
            </w:tcBorders>
          </w:tcPr>
          <w:p w14:paraId="77101CC7" w14:textId="77777777" w:rsidR="00A027D8" w:rsidRPr="00BE67C3" w:rsidDel="00421D84" w:rsidRDefault="00A027D8" w:rsidP="00BE28D4">
            <w:pPr>
              <w:pStyle w:val="tabletext11"/>
              <w:suppressAutoHyphens/>
              <w:jc w:val="center"/>
              <w:rPr>
                <w:del w:id="35567" w:author="Author"/>
              </w:rPr>
            </w:pPr>
            <w:del w:id="35568" w:author="Author">
              <w:r w:rsidRPr="00BE67C3" w:rsidDel="00421D84">
                <w:delText>0.512</w:delText>
              </w:r>
            </w:del>
          </w:p>
        </w:tc>
        <w:tc>
          <w:tcPr>
            <w:tcW w:w="923" w:type="dxa"/>
            <w:tcBorders>
              <w:top w:val="nil"/>
              <w:left w:val="single" w:sz="6" w:space="0" w:color="auto"/>
              <w:bottom w:val="nil"/>
              <w:right w:val="single" w:sz="6" w:space="0" w:color="auto"/>
            </w:tcBorders>
          </w:tcPr>
          <w:p w14:paraId="402CFB46" w14:textId="77777777" w:rsidR="00A027D8" w:rsidRPr="00BE67C3" w:rsidDel="00421D84" w:rsidRDefault="00A027D8" w:rsidP="00BE28D4">
            <w:pPr>
              <w:pStyle w:val="tabletext11"/>
              <w:suppressAutoHyphens/>
              <w:jc w:val="center"/>
              <w:rPr>
                <w:del w:id="35569" w:author="Author"/>
              </w:rPr>
            </w:pPr>
            <w:del w:id="35570" w:author="Author">
              <w:r w:rsidRPr="00BE67C3" w:rsidDel="00421D84">
                <w:delText>0.549</w:delText>
              </w:r>
            </w:del>
          </w:p>
        </w:tc>
        <w:tc>
          <w:tcPr>
            <w:tcW w:w="922" w:type="dxa"/>
            <w:tcBorders>
              <w:top w:val="nil"/>
              <w:left w:val="nil"/>
              <w:bottom w:val="nil"/>
              <w:right w:val="single" w:sz="6" w:space="0" w:color="auto"/>
            </w:tcBorders>
          </w:tcPr>
          <w:p w14:paraId="18B0855F" w14:textId="77777777" w:rsidR="00A027D8" w:rsidRPr="00BE67C3" w:rsidDel="00421D84" w:rsidRDefault="00A027D8" w:rsidP="00BE28D4">
            <w:pPr>
              <w:pStyle w:val="tabletext11"/>
              <w:suppressAutoHyphens/>
              <w:jc w:val="center"/>
              <w:rPr>
                <w:del w:id="35571" w:author="Author"/>
              </w:rPr>
            </w:pPr>
            <w:del w:id="35572" w:author="Author">
              <w:r w:rsidRPr="00BE67C3" w:rsidDel="00421D84">
                <w:delText>0.730</w:delText>
              </w:r>
            </w:del>
          </w:p>
        </w:tc>
        <w:tc>
          <w:tcPr>
            <w:tcW w:w="923" w:type="dxa"/>
            <w:tcBorders>
              <w:top w:val="nil"/>
              <w:left w:val="nil"/>
              <w:bottom w:val="nil"/>
              <w:right w:val="single" w:sz="6" w:space="0" w:color="auto"/>
            </w:tcBorders>
          </w:tcPr>
          <w:p w14:paraId="46F9584A" w14:textId="77777777" w:rsidR="00A027D8" w:rsidRPr="00BE67C3" w:rsidDel="00421D84" w:rsidRDefault="00A027D8" w:rsidP="00BE28D4">
            <w:pPr>
              <w:pStyle w:val="tabletext11"/>
              <w:suppressAutoHyphens/>
              <w:jc w:val="center"/>
              <w:rPr>
                <w:del w:id="35573" w:author="Author"/>
              </w:rPr>
            </w:pPr>
            <w:del w:id="35574" w:author="Author">
              <w:r w:rsidRPr="00BE67C3" w:rsidDel="00421D84">
                <w:delText>0.731</w:delText>
              </w:r>
            </w:del>
          </w:p>
        </w:tc>
      </w:tr>
      <w:tr w:rsidR="00A027D8" w:rsidRPr="00BE67C3" w:rsidDel="00421D84" w14:paraId="78BD3CBA" w14:textId="77777777" w:rsidTr="002F1572">
        <w:trPr>
          <w:trHeight w:val="190"/>
          <w:del w:id="35575" w:author="Author"/>
        </w:trPr>
        <w:tc>
          <w:tcPr>
            <w:tcW w:w="200" w:type="dxa"/>
            <w:tcBorders>
              <w:top w:val="nil"/>
              <w:left w:val="nil"/>
              <w:bottom w:val="nil"/>
              <w:right w:val="nil"/>
            </w:tcBorders>
          </w:tcPr>
          <w:p w14:paraId="79D10083" w14:textId="77777777" w:rsidR="00A027D8" w:rsidRPr="00BE67C3" w:rsidDel="00421D84" w:rsidRDefault="00A027D8" w:rsidP="00BE28D4">
            <w:pPr>
              <w:pStyle w:val="tabletext11"/>
              <w:suppressAutoHyphens/>
              <w:rPr>
                <w:del w:id="35576" w:author="Author"/>
              </w:rPr>
            </w:pPr>
          </w:p>
        </w:tc>
        <w:tc>
          <w:tcPr>
            <w:tcW w:w="210" w:type="dxa"/>
            <w:tcBorders>
              <w:top w:val="nil"/>
              <w:left w:val="single" w:sz="6" w:space="0" w:color="auto"/>
              <w:bottom w:val="nil"/>
              <w:right w:val="nil"/>
            </w:tcBorders>
          </w:tcPr>
          <w:p w14:paraId="620D979A" w14:textId="77777777" w:rsidR="00A027D8" w:rsidRPr="00BE67C3" w:rsidDel="00421D84" w:rsidRDefault="00A027D8" w:rsidP="00BE28D4">
            <w:pPr>
              <w:pStyle w:val="tabletext11"/>
              <w:suppressAutoHyphens/>
              <w:rPr>
                <w:del w:id="35577" w:author="Author"/>
              </w:rPr>
            </w:pPr>
          </w:p>
        </w:tc>
        <w:tc>
          <w:tcPr>
            <w:tcW w:w="900" w:type="dxa"/>
            <w:tcBorders>
              <w:top w:val="nil"/>
              <w:left w:val="nil"/>
              <w:bottom w:val="nil"/>
              <w:right w:val="nil"/>
            </w:tcBorders>
          </w:tcPr>
          <w:p w14:paraId="3E7DCC15" w14:textId="77777777" w:rsidR="00A027D8" w:rsidRPr="00BE67C3" w:rsidDel="00421D84" w:rsidRDefault="00A027D8" w:rsidP="00BE28D4">
            <w:pPr>
              <w:pStyle w:val="tabletext11"/>
              <w:tabs>
                <w:tab w:val="decimal" w:pos="660"/>
              </w:tabs>
              <w:suppressAutoHyphens/>
              <w:rPr>
                <w:del w:id="35578" w:author="Author"/>
              </w:rPr>
            </w:pPr>
            <w:del w:id="35579" w:author="Author">
              <w:r w:rsidRPr="00BE67C3" w:rsidDel="00421D84">
                <w:delText>75,000</w:delText>
              </w:r>
            </w:del>
          </w:p>
        </w:tc>
        <w:tc>
          <w:tcPr>
            <w:tcW w:w="922" w:type="dxa"/>
            <w:tcBorders>
              <w:top w:val="nil"/>
              <w:left w:val="single" w:sz="6" w:space="0" w:color="auto"/>
              <w:bottom w:val="nil"/>
              <w:right w:val="single" w:sz="6" w:space="0" w:color="auto"/>
            </w:tcBorders>
          </w:tcPr>
          <w:p w14:paraId="7B0B12FF" w14:textId="77777777" w:rsidR="00A027D8" w:rsidRPr="00BE67C3" w:rsidDel="00421D84" w:rsidRDefault="00A027D8" w:rsidP="00BE28D4">
            <w:pPr>
              <w:pStyle w:val="tabletext11"/>
              <w:suppressAutoHyphens/>
              <w:jc w:val="center"/>
              <w:rPr>
                <w:del w:id="35580" w:author="Author"/>
              </w:rPr>
            </w:pPr>
            <w:del w:id="35581" w:author="Author">
              <w:r w:rsidRPr="00BE67C3" w:rsidDel="00421D84">
                <w:delText>0.446</w:delText>
              </w:r>
            </w:del>
          </w:p>
        </w:tc>
        <w:tc>
          <w:tcPr>
            <w:tcW w:w="923" w:type="dxa"/>
            <w:tcBorders>
              <w:top w:val="nil"/>
              <w:left w:val="single" w:sz="6" w:space="0" w:color="auto"/>
              <w:bottom w:val="nil"/>
              <w:right w:val="single" w:sz="6" w:space="0" w:color="auto"/>
            </w:tcBorders>
          </w:tcPr>
          <w:p w14:paraId="72E4CAE0" w14:textId="77777777" w:rsidR="00A027D8" w:rsidRPr="00BE67C3" w:rsidDel="00421D84" w:rsidRDefault="00A027D8" w:rsidP="00BE28D4">
            <w:pPr>
              <w:pStyle w:val="tabletext11"/>
              <w:suppressAutoHyphens/>
              <w:jc w:val="center"/>
              <w:rPr>
                <w:del w:id="35582" w:author="Author"/>
              </w:rPr>
            </w:pPr>
            <w:del w:id="35583" w:author="Author">
              <w:r w:rsidRPr="00BE67C3" w:rsidDel="00421D84">
                <w:delText>0.480</w:delText>
              </w:r>
            </w:del>
          </w:p>
        </w:tc>
        <w:tc>
          <w:tcPr>
            <w:tcW w:w="922" w:type="dxa"/>
            <w:tcBorders>
              <w:top w:val="nil"/>
              <w:left w:val="nil"/>
              <w:bottom w:val="nil"/>
              <w:right w:val="single" w:sz="6" w:space="0" w:color="auto"/>
            </w:tcBorders>
          </w:tcPr>
          <w:p w14:paraId="4E47F886" w14:textId="77777777" w:rsidR="00A027D8" w:rsidRPr="00BE67C3" w:rsidDel="00421D84" w:rsidRDefault="00A027D8" w:rsidP="00BE28D4">
            <w:pPr>
              <w:pStyle w:val="tabletext11"/>
              <w:suppressAutoHyphens/>
              <w:jc w:val="center"/>
              <w:rPr>
                <w:del w:id="35584" w:author="Author"/>
              </w:rPr>
            </w:pPr>
            <w:del w:id="35585" w:author="Author">
              <w:r w:rsidRPr="00BE67C3" w:rsidDel="00421D84">
                <w:delText>0.725</w:delText>
              </w:r>
            </w:del>
          </w:p>
        </w:tc>
        <w:tc>
          <w:tcPr>
            <w:tcW w:w="923" w:type="dxa"/>
            <w:tcBorders>
              <w:top w:val="nil"/>
              <w:left w:val="nil"/>
              <w:bottom w:val="nil"/>
              <w:right w:val="single" w:sz="6" w:space="0" w:color="auto"/>
            </w:tcBorders>
          </w:tcPr>
          <w:p w14:paraId="3A15FDFA" w14:textId="77777777" w:rsidR="00A027D8" w:rsidRPr="00BE67C3" w:rsidDel="00421D84" w:rsidRDefault="00A027D8" w:rsidP="00BE28D4">
            <w:pPr>
              <w:pStyle w:val="tabletext11"/>
              <w:suppressAutoHyphens/>
              <w:jc w:val="center"/>
              <w:rPr>
                <w:del w:id="35586" w:author="Author"/>
              </w:rPr>
            </w:pPr>
            <w:del w:id="35587" w:author="Author">
              <w:r w:rsidRPr="00BE67C3" w:rsidDel="00421D84">
                <w:delText>0.721</w:delText>
              </w:r>
            </w:del>
          </w:p>
        </w:tc>
      </w:tr>
      <w:tr w:rsidR="00A027D8" w:rsidRPr="00BE67C3" w:rsidDel="00421D84" w14:paraId="09A31BBB" w14:textId="77777777" w:rsidTr="002F1572">
        <w:trPr>
          <w:trHeight w:val="190"/>
          <w:del w:id="35588" w:author="Author"/>
        </w:trPr>
        <w:tc>
          <w:tcPr>
            <w:tcW w:w="200" w:type="dxa"/>
            <w:tcBorders>
              <w:top w:val="nil"/>
              <w:left w:val="nil"/>
              <w:bottom w:val="nil"/>
              <w:right w:val="nil"/>
            </w:tcBorders>
          </w:tcPr>
          <w:p w14:paraId="0ECFB4C4" w14:textId="77777777" w:rsidR="00A027D8" w:rsidRPr="00BE67C3" w:rsidDel="00421D84" w:rsidRDefault="00A027D8" w:rsidP="00BE28D4">
            <w:pPr>
              <w:pStyle w:val="tabletext11"/>
              <w:suppressAutoHyphens/>
              <w:rPr>
                <w:del w:id="35589" w:author="Author"/>
              </w:rPr>
            </w:pPr>
          </w:p>
        </w:tc>
        <w:tc>
          <w:tcPr>
            <w:tcW w:w="210" w:type="dxa"/>
            <w:tcBorders>
              <w:top w:val="nil"/>
              <w:left w:val="single" w:sz="6" w:space="0" w:color="auto"/>
              <w:bottom w:val="single" w:sz="6" w:space="0" w:color="auto"/>
              <w:right w:val="nil"/>
            </w:tcBorders>
          </w:tcPr>
          <w:p w14:paraId="51568D28" w14:textId="77777777" w:rsidR="00A027D8" w:rsidRPr="00BE67C3" w:rsidDel="00421D84" w:rsidRDefault="00A027D8" w:rsidP="00BE28D4">
            <w:pPr>
              <w:pStyle w:val="tabletext11"/>
              <w:suppressAutoHyphens/>
              <w:rPr>
                <w:del w:id="35590" w:author="Author"/>
              </w:rPr>
            </w:pPr>
          </w:p>
        </w:tc>
        <w:tc>
          <w:tcPr>
            <w:tcW w:w="900" w:type="dxa"/>
            <w:tcBorders>
              <w:top w:val="nil"/>
              <w:left w:val="nil"/>
              <w:bottom w:val="single" w:sz="6" w:space="0" w:color="auto"/>
              <w:right w:val="nil"/>
            </w:tcBorders>
          </w:tcPr>
          <w:p w14:paraId="00721C17" w14:textId="77777777" w:rsidR="00A027D8" w:rsidRPr="00BE67C3" w:rsidDel="00421D84" w:rsidRDefault="00A027D8" w:rsidP="00BE28D4">
            <w:pPr>
              <w:pStyle w:val="tabletext11"/>
              <w:tabs>
                <w:tab w:val="decimal" w:pos="540"/>
              </w:tabs>
              <w:suppressAutoHyphens/>
              <w:rPr>
                <w:del w:id="35591" w:author="Author"/>
              </w:rPr>
            </w:pPr>
            <w:del w:id="35592" w:author="Author">
              <w:r w:rsidRPr="00BE67C3" w:rsidDel="00421D84">
                <w:delText>100,000</w:delText>
              </w:r>
            </w:del>
          </w:p>
        </w:tc>
        <w:tc>
          <w:tcPr>
            <w:tcW w:w="922" w:type="dxa"/>
            <w:tcBorders>
              <w:top w:val="nil"/>
              <w:left w:val="single" w:sz="6" w:space="0" w:color="auto"/>
              <w:bottom w:val="single" w:sz="6" w:space="0" w:color="auto"/>
              <w:right w:val="single" w:sz="6" w:space="0" w:color="auto"/>
            </w:tcBorders>
          </w:tcPr>
          <w:p w14:paraId="34AC48B1" w14:textId="77777777" w:rsidR="00A027D8" w:rsidRPr="00BE67C3" w:rsidDel="00421D84" w:rsidRDefault="00A027D8" w:rsidP="00BE28D4">
            <w:pPr>
              <w:pStyle w:val="tabletext11"/>
              <w:suppressAutoHyphens/>
              <w:jc w:val="center"/>
              <w:rPr>
                <w:del w:id="35593" w:author="Author"/>
              </w:rPr>
            </w:pPr>
            <w:del w:id="35594" w:author="Author">
              <w:r w:rsidRPr="00BE67C3" w:rsidDel="00421D84">
                <w:delText>0.399</w:delText>
              </w:r>
            </w:del>
          </w:p>
        </w:tc>
        <w:tc>
          <w:tcPr>
            <w:tcW w:w="923" w:type="dxa"/>
            <w:tcBorders>
              <w:top w:val="nil"/>
              <w:left w:val="single" w:sz="6" w:space="0" w:color="auto"/>
              <w:bottom w:val="single" w:sz="6" w:space="0" w:color="auto"/>
              <w:right w:val="single" w:sz="6" w:space="0" w:color="auto"/>
            </w:tcBorders>
          </w:tcPr>
          <w:p w14:paraId="506D79D4" w14:textId="77777777" w:rsidR="00A027D8" w:rsidRPr="00BE67C3" w:rsidDel="00421D84" w:rsidRDefault="00A027D8" w:rsidP="00BE28D4">
            <w:pPr>
              <w:pStyle w:val="tabletext11"/>
              <w:suppressAutoHyphens/>
              <w:jc w:val="center"/>
              <w:rPr>
                <w:del w:id="35595" w:author="Author"/>
              </w:rPr>
            </w:pPr>
            <w:del w:id="35596" w:author="Author">
              <w:r w:rsidRPr="00BE67C3" w:rsidDel="00421D84">
                <w:delText>0.429</w:delText>
              </w:r>
            </w:del>
          </w:p>
        </w:tc>
        <w:tc>
          <w:tcPr>
            <w:tcW w:w="922" w:type="dxa"/>
            <w:tcBorders>
              <w:top w:val="nil"/>
              <w:left w:val="nil"/>
              <w:bottom w:val="single" w:sz="6" w:space="0" w:color="auto"/>
              <w:right w:val="single" w:sz="6" w:space="0" w:color="auto"/>
            </w:tcBorders>
          </w:tcPr>
          <w:p w14:paraId="12E7A2F5" w14:textId="77777777" w:rsidR="00A027D8" w:rsidRPr="00BE67C3" w:rsidDel="00421D84" w:rsidRDefault="00A027D8" w:rsidP="00BE28D4">
            <w:pPr>
              <w:pStyle w:val="tabletext11"/>
              <w:suppressAutoHyphens/>
              <w:jc w:val="center"/>
              <w:rPr>
                <w:del w:id="35597" w:author="Author"/>
              </w:rPr>
            </w:pPr>
            <w:del w:id="35598" w:author="Author">
              <w:r w:rsidRPr="00BE67C3" w:rsidDel="00421D84">
                <w:delText>0.723</w:delText>
              </w:r>
            </w:del>
          </w:p>
        </w:tc>
        <w:tc>
          <w:tcPr>
            <w:tcW w:w="923" w:type="dxa"/>
            <w:tcBorders>
              <w:top w:val="nil"/>
              <w:left w:val="nil"/>
              <w:bottom w:val="single" w:sz="6" w:space="0" w:color="auto"/>
              <w:right w:val="single" w:sz="6" w:space="0" w:color="auto"/>
            </w:tcBorders>
          </w:tcPr>
          <w:p w14:paraId="5B634035" w14:textId="77777777" w:rsidR="00A027D8" w:rsidRPr="00BE67C3" w:rsidDel="00421D84" w:rsidRDefault="00A027D8" w:rsidP="00BE28D4">
            <w:pPr>
              <w:pStyle w:val="tabletext11"/>
              <w:suppressAutoHyphens/>
              <w:jc w:val="center"/>
              <w:rPr>
                <w:del w:id="35599" w:author="Author"/>
              </w:rPr>
            </w:pPr>
            <w:del w:id="35600" w:author="Author">
              <w:r w:rsidRPr="00BE67C3" w:rsidDel="00421D84">
                <w:delText>0.716</w:delText>
              </w:r>
            </w:del>
          </w:p>
        </w:tc>
      </w:tr>
    </w:tbl>
    <w:p w14:paraId="516B8CAE" w14:textId="77777777" w:rsidR="00A027D8" w:rsidRPr="00BE67C3" w:rsidDel="00421D84" w:rsidRDefault="00A027D8" w:rsidP="00BE28D4">
      <w:pPr>
        <w:pStyle w:val="blocktext1"/>
        <w:suppressAutoHyphens/>
        <w:rPr>
          <w:del w:id="35601" w:author="Author"/>
          <w:b/>
        </w:rPr>
      </w:pPr>
      <w:del w:id="35602" w:author="Author">
        <w:r w:rsidRPr="00BE67C3" w:rsidDel="00421D84">
          <w:rPr>
            <w:b/>
          </w:rPr>
          <w:delText>Table 98.A.1. Liability Deductible Factors</w:delText>
        </w:r>
      </w:del>
    </w:p>
    <w:p w14:paraId="2600CE72" w14:textId="77777777" w:rsidR="00A027D8" w:rsidRPr="00BE67C3" w:rsidDel="00421D84" w:rsidRDefault="00A027D8" w:rsidP="00BE28D4">
      <w:pPr>
        <w:pStyle w:val="isonormal"/>
        <w:suppressAutoHyphens/>
        <w:rPr>
          <w:del w:id="35603" w:author="Author"/>
        </w:rPr>
      </w:pPr>
    </w:p>
    <w:p w14:paraId="07FCC016" w14:textId="77777777" w:rsidR="00A027D8" w:rsidRPr="00BE67C3" w:rsidDel="00421D84" w:rsidRDefault="00A027D8" w:rsidP="00BE28D4">
      <w:pPr>
        <w:pStyle w:val="outlinetxt3"/>
        <w:suppressAutoHyphens/>
        <w:rPr>
          <w:del w:id="35604" w:author="Author"/>
        </w:rPr>
      </w:pPr>
      <w:del w:id="35605" w:author="Author">
        <w:r w:rsidRPr="00BE67C3" w:rsidDel="00421D84">
          <w:rPr>
            <w:b/>
          </w:rPr>
          <w:tab/>
          <w:delText>2.</w:delText>
        </w:r>
        <w:r w:rsidRPr="00BE67C3" w:rsidDel="00421D84">
          <w:rPr>
            <w:b/>
          </w:rPr>
          <w:tab/>
        </w:r>
        <w:r w:rsidRPr="00BE67C3" w:rsidDel="00421D84">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0661C936" w14:textId="77777777" w:rsidR="00A027D8" w:rsidRPr="00BE67C3" w:rsidDel="00421D84" w:rsidRDefault="00A027D8" w:rsidP="00BE28D4">
      <w:pPr>
        <w:pStyle w:val="blocktext4"/>
        <w:suppressAutoHyphens/>
        <w:rPr>
          <w:del w:id="35606" w:author="Author"/>
          <w:bCs/>
        </w:rPr>
      </w:pPr>
      <w:del w:id="35607" w:author="Author">
        <w:r w:rsidRPr="00BE67C3" w:rsidDel="00421D84">
          <w:rPr>
            <w:bCs/>
          </w:rPr>
          <w:delText>$500,000 bodily injury and property damage liability limit with a $1,000 zone-rated combined single limit deductible.</w:delText>
        </w:r>
      </w:del>
    </w:p>
    <w:p w14:paraId="7070DF73" w14:textId="77777777" w:rsidR="00A027D8" w:rsidRPr="00BE67C3" w:rsidDel="00421D84" w:rsidRDefault="00A027D8" w:rsidP="00BE28D4">
      <w:pPr>
        <w:pStyle w:val="outlinetxt4"/>
        <w:suppressAutoHyphens/>
        <w:rPr>
          <w:del w:id="35608" w:author="Author"/>
          <w:bCs/>
        </w:rPr>
      </w:pPr>
      <w:del w:id="35609" w:author="Author">
        <w:r w:rsidRPr="00BE67C3" w:rsidDel="00421D84">
          <w:rPr>
            <w:bCs/>
          </w:rPr>
          <w:tab/>
        </w:r>
        <w:r w:rsidRPr="00BE67C3" w:rsidDel="00421D84">
          <w:rPr>
            <w:b/>
          </w:rPr>
          <w:delText>a.</w:delText>
        </w:r>
        <w:r w:rsidRPr="00BE67C3" w:rsidDel="00421D84">
          <w:rPr>
            <w:b/>
          </w:rPr>
          <w:tab/>
        </w:r>
        <w:r w:rsidRPr="00BE67C3" w:rsidDel="00421D84">
          <w:rPr>
            <w:bCs/>
          </w:rPr>
          <w:delText>Premium for $100,000 full coverage – $2,000.</w:delText>
        </w:r>
      </w:del>
    </w:p>
    <w:p w14:paraId="35393FE1" w14:textId="77777777" w:rsidR="00A027D8" w:rsidRPr="00BE67C3" w:rsidDel="00421D84" w:rsidRDefault="00A027D8" w:rsidP="00BE28D4">
      <w:pPr>
        <w:pStyle w:val="outlinetxt4"/>
        <w:suppressAutoHyphens/>
        <w:rPr>
          <w:del w:id="35610" w:author="Author"/>
          <w:bCs/>
        </w:rPr>
      </w:pPr>
      <w:del w:id="35611" w:author="Author">
        <w:r w:rsidRPr="00BE67C3" w:rsidDel="00421D84">
          <w:rPr>
            <w:bCs/>
          </w:rPr>
          <w:tab/>
        </w:r>
        <w:r w:rsidRPr="00BE67C3" w:rsidDel="00421D84">
          <w:rPr>
            <w:b/>
          </w:rPr>
          <w:delText>b.</w:delText>
        </w:r>
        <w:r w:rsidRPr="00BE67C3" w:rsidDel="00421D84">
          <w:rPr>
            <w:b/>
          </w:rPr>
          <w:tab/>
        </w:r>
        <w:r w:rsidRPr="00BE67C3" w:rsidDel="00421D84">
          <w:rPr>
            <w:bCs/>
          </w:rPr>
          <w:delText>$1,000 deductible factor – .963.</w:delText>
        </w:r>
      </w:del>
    </w:p>
    <w:p w14:paraId="70547360" w14:textId="77777777" w:rsidR="00A027D8" w:rsidRPr="00BE67C3" w:rsidDel="00421D84" w:rsidRDefault="00A027D8" w:rsidP="00BE28D4">
      <w:pPr>
        <w:pStyle w:val="outlinetxt4"/>
        <w:suppressAutoHyphens/>
        <w:rPr>
          <w:del w:id="35612" w:author="Author"/>
          <w:bCs/>
        </w:rPr>
      </w:pPr>
      <w:del w:id="35613" w:author="Author">
        <w:r w:rsidRPr="00BE67C3" w:rsidDel="00421D84">
          <w:rPr>
            <w:bCs/>
          </w:rPr>
          <w:tab/>
        </w:r>
        <w:r w:rsidRPr="00BE67C3" w:rsidDel="00421D84">
          <w:rPr>
            <w:b/>
          </w:rPr>
          <w:delText>c.</w:delText>
        </w:r>
        <w:r w:rsidRPr="00BE67C3" w:rsidDel="00421D84">
          <w:rPr>
            <w:b/>
          </w:rPr>
          <w:tab/>
        </w:r>
        <w:r w:rsidRPr="00BE67C3" w:rsidDel="00421D84">
          <w:rPr>
            <w:bCs/>
          </w:rPr>
          <w:delText>Premium for $100,000 limit with a $1,000 deductible – ($2,000 x .963) = $1,926.</w:delText>
        </w:r>
      </w:del>
    </w:p>
    <w:p w14:paraId="72DB2581" w14:textId="77777777" w:rsidR="00A027D8" w:rsidRPr="00BE67C3" w:rsidDel="00421D84" w:rsidRDefault="00A027D8" w:rsidP="00BE28D4">
      <w:pPr>
        <w:pStyle w:val="outlinetxt4"/>
        <w:suppressAutoHyphens/>
        <w:rPr>
          <w:del w:id="35614" w:author="Author"/>
          <w:bCs/>
        </w:rPr>
      </w:pPr>
      <w:del w:id="35615" w:author="Author">
        <w:r w:rsidRPr="00BE67C3" w:rsidDel="00421D84">
          <w:rPr>
            <w:bCs/>
          </w:rPr>
          <w:tab/>
        </w:r>
        <w:r w:rsidRPr="00BE67C3" w:rsidDel="00421D84">
          <w:rPr>
            <w:b/>
          </w:rPr>
          <w:delText>d.</w:delText>
        </w:r>
        <w:r w:rsidRPr="00BE67C3" w:rsidDel="00421D84">
          <w:rPr>
            <w:bCs/>
          </w:rPr>
          <w:tab/>
          <w:delText>Increased limit factor for $500,000 limit – 1.53.</w:delText>
        </w:r>
      </w:del>
    </w:p>
    <w:p w14:paraId="5C3ABAFA" w14:textId="77777777" w:rsidR="00A027D8" w:rsidRPr="00BE67C3" w:rsidDel="00421D84" w:rsidRDefault="00A027D8" w:rsidP="00BE28D4">
      <w:pPr>
        <w:pStyle w:val="outlinetxt4"/>
        <w:suppressAutoHyphens/>
        <w:rPr>
          <w:del w:id="35616" w:author="Author"/>
          <w:bCs/>
        </w:rPr>
      </w:pPr>
      <w:del w:id="35617" w:author="Author">
        <w:r w:rsidRPr="00BE67C3" w:rsidDel="00421D84">
          <w:rPr>
            <w:bCs/>
          </w:rPr>
          <w:tab/>
        </w:r>
        <w:r w:rsidRPr="00BE67C3" w:rsidDel="00421D84">
          <w:rPr>
            <w:b/>
          </w:rPr>
          <w:delText>e.</w:delText>
        </w:r>
        <w:r w:rsidRPr="00BE67C3" w:rsidDel="00421D84">
          <w:rPr>
            <w:bCs/>
          </w:rPr>
          <w:tab/>
          <w:delText>Increment factor over $100,000 limit – .53.</w:delText>
        </w:r>
      </w:del>
    </w:p>
    <w:p w14:paraId="5423DF10" w14:textId="77777777" w:rsidR="00A027D8" w:rsidRPr="00BE67C3" w:rsidDel="00421D84" w:rsidRDefault="00A027D8" w:rsidP="00BE28D4">
      <w:pPr>
        <w:pStyle w:val="outlinetxt4"/>
        <w:suppressAutoHyphens/>
        <w:rPr>
          <w:del w:id="35618" w:author="Author"/>
          <w:bCs/>
        </w:rPr>
      </w:pPr>
      <w:del w:id="35619" w:author="Author">
        <w:r w:rsidRPr="00BE67C3" w:rsidDel="00421D84">
          <w:rPr>
            <w:bCs/>
          </w:rPr>
          <w:tab/>
        </w:r>
        <w:r w:rsidRPr="00BE67C3" w:rsidDel="00421D84">
          <w:rPr>
            <w:b/>
          </w:rPr>
          <w:delText>f.</w:delText>
        </w:r>
        <w:r w:rsidRPr="00BE67C3" w:rsidDel="00421D84">
          <w:rPr>
            <w:b/>
          </w:rPr>
          <w:tab/>
        </w:r>
        <w:r w:rsidRPr="00BE67C3" w:rsidDel="00421D84">
          <w:rPr>
            <w:bCs/>
          </w:rPr>
          <w:delText>Dollar increment amount – ($2,000 x .53) = $1,060.00.</w:delText>
        </w:r>
      </w:del>
    </w:p>
    <w:p w14:paraId="7F314545" w14:textId="77777777" w:rsidR="00A027D8" w:rsidRPr="00BE67C3" w:rsidDel="00421D84" w:rsidRDefault="00A027D8" w:rsidP="00BE28D4">
      <w:pPr>
        <w:pStyle w:val="outlinetxt4"/>
        <w:suppressAutoHyphens/>
        <w:rPr>
          <w:del w:id="35620" w:author="Author"/>
          <w:bCs/>
        </w:rPr>
      </w:pPr>
      <w:del w:id="35621" w:author="Author">
        <w:r w:rsidRPr="00BE67C3" w:rsidDel="00421D84">
          <w:rPr>
            <w:bCs/>
          </w:rPr>
          <w:tab/>
        </w:r>
        <w:r w:rsidRPr="00BE67C3" w:rsidDel="00421D84">
          <w:rPr>
            <w:b/>
          </w:rPr>
          <w:delText>g.</w:delText>
        </w:r>
        <w:r w:rsidRPr="00BE67C3" w:rsidDel="00421D84">
          <w:rPr>
            <w:bCs/>
          </w:rPr>
          <w:tab/>
          <w:delText>Premium for $500,000 bodily injury and property damage liability with a $1,000 deductible – ($1,926.00 plus $1,060.00) = $2,986.00.</w:delText>
        </w:r>
      </w:del>
    </w:p>
    <w:p w14:paraId="203B6DD1" w14:textId="77777777" w:rsidR="00A027D8" w:rsidRPr="00BE67C3" w:rsidDel="00421D84" w:rsidRDefault="00A027D8" w:rsidP="00BE28D4">
      <w:pPr>
        <w:pStyle w:val="outlinetxt4"/>
        <w:suppressAutoHyphens/>
        <w:rPr>
          <w:del w:id="35622" w:author="Author"/>
          <w:bCs/>
        </w:rPr>
      </w:pPr>
      <w:del w:id="35623" w:author="Author">
        <w:r w:rsidRPr="00BE67C3" w:rsidDel="00421D84">
          <w:rPr>
            <w:bCs/>
          </w:rPr>
          <w:tab/>
        </w:r>
        <w:r w:rsidRPr="00BE67C3" w:rsidDel="00421D84">
          <w:rPr>
            <w:b/>
          </w:rPr>
          <w:delText>h.</w:delText>
        </w:r>
        <w:r w:rsidRPr="00BE67C3" w:rsidDel="00421D84">
          <w:rPr>
            <w:b/>
          </w:rPr>
          <w:tab/>
        </w:r>
        <w:r w:rsidRPr="00BE67C3" w:rsidDel="00421D84">
          <w:rPr>
            <w:bCs/>
          </w:rPr>
          <w:delText>For deductibles not shown, refer to company.</w:delText>
        </w:r>
      </w:del>
    </w:p>
    <w:p w14:paraId="22F0A73F" w14:textId="77777777" w:rsidR="00A027D8" w:rsidRPr="00BE67C3" w:rsidDel="00421D84" w:rsidRDefault="00A027D8" w:rsidP="00BE28D4">
      <w:pPr>
        <w:pStyle w:val="blocktext1"/>
        <w:suppressAutoHyphens/>
        <w:rPr>
          <w:del w:id="35624" w:author="Author"/>
        </w:rPr>
      </w:pPr>
      <w:del w:id="35625" w:author="Author">
        <w:r w:rsidRPr="00BE67C3" w:rsidDel="00421D84">
          <w:delText xml:space="preserve">Paragraph </w:delText>
        </w:r>
        <w:r w:rsidRPr="00BE67C3" w:rsidDel="00421D84">
          <w:rPr>
            <w:b/>
          </w:rPr>
          <w:delText>B.</w:delText>
        </w:r>
        <w:r w:rsidRPr="00BE67C3" w:rsidDel="00421D84">
          <w:delText xml:space="preserve"> is replaced by the following:</w:delText>
        </w:r>
      </w:del>
    </w:p>
    <w:p w14:paraId="054CD7D5" w14:textId="77777777" w:rsidR="00A027D8" w:rsidRPr="00BE67C3" w:rsidDel="00421D84" w:rsidRDefault="00A027D8" w:rsidP="00BE28D4">
      <w:pPr>
        <w:pStyle w:val="outlinehd2"/>
        <w:suppressAutoHyphens/>
        <w:rPr>
          <w:del w:id="35626" w:author="Author"/>
        </w:rPr>
      </w:pPr>
      <w:del w:id="35627" w:author="Author">
        <w:r w:rsidRPr="00BE67C3" w:rsidDel="00421D84">
          <w:tab/>
          <w:delText>B.</w:delText>
        </w:r>
        <w:r w:rsidRPr="00BE67C3" w:rsidDel="00421D84">
          <w:tab/>
          <w:delText>Physical Damage Coverages</w:delText>
        </w:r>
      </w:del>
    </w:p>
    <w:p w14:paraId="7000C5D7" w14:textId="77777777" w:rsidR="00A027D8" w:rsidRPr="00BE67C3" w:rsidDel="00421D84" w:rsidRDefault="00A027D8" w:rsidP="00BE28D4">
      <w:pPr>
        <w:pStyle w:val="blocktext3"/>
        <w:suppressAutoHyphens/>
        <w:rPr>
          <w:del w:id="35628" w:author="Author"/>
        </w:rPr>
      </w:pPr>
      <w:del w:id="35629" w:author="Author">
        <w:r w:rsidRPr="00BE67C3" w:rsidDel="00421D84">
          <w:delText xml:space="preserve">Compute the premiums as follows. If a deductible applicable to only Theft, Mischief Or Vandalism is selected for Specified Causes Of Loss Coverage, refer to company. For stated amount rating, refer to Rule </w:delText>
        </w:r>
        <w:r w:rsidRPr="00BE67C3" w:rsidDel="00421D84">
          <w:rPr>
            <w:b/>
            <w:bCs/>
          </w:rPr>
          <w:delText>101.</w:delText>
        </w:r>
        <w:r w:rsidRPr="00BE67C3" w:rsidDel="00421D84">
          <w:rPr>
            <w:bCs/>
          </w:rPr>
          <w:delText xml:space="preserve"> </w:delText>
        </w:r>
        <w:r w:rsidRPr="00BE67C3" w:rsidDel="00421D84">
          <w:delText xml:space="preserve">At the option of the insured, the comprehensive deductible provisions may be made inapplicable to safety glass breakage. Use Full Safety Glass Coverage Endorsement </w:delText>
        </w:r>
        <w:r w:rsidRPr="00BE67C3" w:rsidDel="00421D84">
          <w:rPr>
            <w:rStyle w:val="formlink"/>
          </w:rPr>
          <w:delText>CA 04 21</w:delText>
        </w:r>
        <w:r w:rsidRPr="00BE67C3" w:rsidDel="00421D84">
          <w:rPr>
            <w:b/>
          </w:rPr>
          <w:delText>.</w:delText>
        </w:r>
      </w:del>
    </w:p>
    <w:p w14:paraId="68B2C389" w14:textId="77777777" w:rsidR="00A027D8" w:rsidRPr="00BE67C3" w:rsidDel="00421D84" w:rsidRDefault="00A027D8" w:rsidP="00BE28D4">
      <w:pPr>
        <w:pStyle w:val="outlinehd3"/>
        <w:suppressAutoHyphens/>
        <w:rPr>
          <w:del w:id="35630" w:author="Author"/>
        </w:rPr>
      </w:pPr>
      <w:del w:id="35631" w:author="Author">
        <w:r w:rsidRPr="00BE67C3" w:rsidDel="00421D84">
          <w:tab/>
          <w:delText>1.</w:delText>
        </w:r>
        <w:r w:rsidRPr="00BE67C3" w:rsidDel="00421D84">
          <w:tab/>
          <w:delText>Private Passenger Types, Trucks, Tractors And Trailers And All Autos Except Zone-rated Risks</w:delText>
        </w:r>
      </w:del>
    </w:p>
    <w:p w14:paraId="2D04577B" w14:textId="77777777" w:rsidR="00A027D8" w:rsidRPr="00BE67C3" w:rsidDel="00421D84" w:rsidRDefault="00A027D8" w:rsidP="00BE28D4">
      <w:pPr>
        <w:pStyle w:val="outlinehd4"/>
        <w:suppressAutoHyphens/>
        <w:rPr>
          <w:del w:id="35632" w:author="Author"/>
        </w:rPr>
      </w:pPr>
      <w:del w:id="35633" w:author="Author">
        <w:r w:rsidRPr="00BE67C3" w:rsidDel="00421D84">
          <w:tab/>
          <w:delText>a.</w:delText>
        </w:r>
        <w:r w:rsidRPr="00BE67C3" w:rsidDel="00421D84">
          <w:tab/>
          <w:delText>Computation Procedures</w:delText>
        </w:r>
      </w:del>
    </w:p>
    <w:p w14:paraId="1A9CD510" w14:textId="77777777" w:rsidR="00A027D8" w:rsidRPr="00BE67C3" w:rsidDel="00421D84" w:rsidRDefault="00A027D8" w:rsidP="00BE28D4">
      <w:pPr>
        <w:pStyle w:val="outlinetxt5"/>
        <w:suppressAutoHyphens/>
        <w:rPr>
          <w:del w:id="35634" w:author="Author"/>
        </w:rPr>
      </w:pPr>
      <w:del w:id="35635" w:author="Author">
        <w:r w:rsidRPr="00BE67C3" w:rsidDel="00421D84">
          <w:tab/>
        </w:r>
        <w:r w:rsidRPr="00BE67C3" w:rsidDel="00421D84">
          <w:rPr>
            <w:b/>
          </w:rPr>
          <w:delText>(1)</w:delText>
        </w:r>
        <w:r w:rsidRPr="00BE67C3" w:rsidDel="00421D84">
          <w:tab/>
          <w:delText>Determine the base loss cost.</w:delText>
        </w:r>
      </w:del>
    </w:p>
    <w:p w14:paraId="0DA69651" w14:textId="77777777" w:rsidR="00A027D8" w:rsidRPr="00BE67C3" w:rsidDel="00421D84" w:rsidRDefault="00A027D8" w:rsidP="00BE28D4">
      <w:pPr>
        <w:pStyle w:val="outlinetxt5"/>
        <w:suppressAutoHyphens/>
        <w:rPr>
          <w:del w:id="35636" w:author="Author"/>
        </w:rPr>
      </w:pPr>
      <w:del w:id="35637" w:author="Author">
        <w:r w:rsidRPr="00BE67C3" w:rsidDel="00421D84">
          <w:tab/>
        </w:r>
        <w:r w:rsidRPr="00BE67C3" w:rsidDel="00421D84">
          <w:rPr>
            <w:b/>
          </w:rPr>
          <w:delText>(2)</w:delText>
        </w:r>
        <w:r w:rsidRPr="00BE67C3" w:rsidDel="00421D84">
          <w:tab/>
          <w:delText xml:space="preserve">Use Rule </w:delText>
        </w:r>
        <w:r w:rsidRPr="00BE67C3" w:rsidDel="00421D84">
          <w:rPr>
            <w:b/>
            <w:bCs/>
          </w:rPr>
          <w:delText>101.</w:delText>
        </w:r>
        <w:r w:rsidRPr="00BE67C3" w:rsidDel="00421D84">
          <w:delText xml:space="preserve"> to determine the factor for the age group of the auto being rated. For exposures rated on a stated amount basis, the Age Group factor is always 1.00.</w:delText>
        </w:r>
      </w:del>
    </w:p>
    <w:p w14:paraId="4AE14A30" w14:textId="77777777" w:rsidR="00A027D8" w:rsidRPr="00BE67C3" w:rsidDel="00421D84" w:rsidRDefault="00A027D8" w:rsidP="00BE28D4">
      <w:pPr>
        <w:pStyle w:val="outlinetxt5"/>
        <w:suppressAutoHyphens/>
        <w:rPr>
          <w:del w:id="35638" w:author="Author"/>
        </w:rPr>
      </w:pPr>
      <w:del w:id="35639" w:author="Author">
        <w:r w:rsidRPr="00BE67C3" w:rsidDel="00421D84">
          <w:tab/>
        </w:r>
        <w:r w:rsidRPr="00BE67C3" w:rsidDel="00421D84">
          <w:rPr>
            <w:b/>
          </w:rPr>
          <w:delText>(3)</w:delText>
        </w:r>
        <w:r w:rsidRPr="00BE67C3" w:rsidDel="00421D84">
          <w:tab/>
          <w:delText>Multiply the base loss cost by the Age Group factor.</w:delText>
        </w:r>
      </w:del>
    </w:p>
    <w:p w14:paraId="3FE7E615" w14:textId="77777777" w:rsidR="00A027D8" w:rsidRPr="00BE67C3" w:rsidDel="00421D84" w:rsidRDefault="00A027D8" w:rsidP="00BE28D4">
      <w:pPr>
        <w:pStyle w:val="outlinetxt5"/>
        <w:suppressAutoHyphens/>
        <w:rPr>
          <w:del w:id="35640" w:author="Author"/>
        </w:rPr>
      </w:pPr>
      <w:del w:id="35641" w:author="Author">
        <w:r w:rsidRPr="00BE67C3" w:rsidDel="00421D84">
          <w:tab/>
        </w:r>
        <w:r w:rsidRPr="00BE67C3" w:rsidDel="00421D84">
          <w:rPr>
            <w:b/>
          </w:rPr>
          <w:delText>(4)</w:delText>
        </w:r>
        <w:r w:rsidRPr="00BE67C3" w:rsidDel="00421D84">
          <w:rPr>
            <w:b/>
          </w:rPr>
          <w:tab/>
        </w:r>
        <w:r w:rsidRPr="00BE67C3" w:rsidDel="00421D84">
          <w:delText xml:space="preserve">Use Rule </w:delText>
        </w:r>
        <w:r w:rsidRPr="00BE67C3" w:rsidDel="00421D84">
          <w:rPr>
            <w:b/>
          </w:rPr>
          <w:delText>101.</w:delText>
        </w:r>
        <w:r w:rsidRPr="00BE67C3" w:rsidDel="00421D84">
          <w:delText xml:space="preserve"> to determine the factor for the original cost new of the auto being rated.</w:delText>
        </w:r>
      </w:del>
    </w:p>
    <w:p w14:paraId="3E729AE1" w14:textId="77777777" w:rsidR="00A027D8" w:rsidRPr="00BE67C3" w:rsidDel="00421D84" w:rsidRDefault="00A027D8" w:rsidP="00BE28D4">
      <w:pPr>
        <w:pStyle w:val="outlinetxt5"/>
        <w:suppressAutoHyphens/>
        <w:rPr>
          <w:del w:id="35642" w:author="Author"/>
        </w:rPr>
      </w:pPr>
      <w:del w:id="35643" w:author="Author">
        <w:r w:rsidRPr="00BE67C3" w:rsidDel="00421D84">
          <w:tab/>
        </w:r>
        <w:r w:rsidRPr="00BE67C3" w:rsidDel="00421D84">
          <w:rPr>
            <w:b/>
          </w:rPr>
          <w:delText>(5)</w:delText>
        </w:r>
        <w:r w:rsidRPr="00BE67C3" w:rsidDel="00421D84">
          <w:tab/>
          <w:delText>Subtract the applicable factor for the deductible desired from the Original Cost New factor.</w:delText>
        </w:r>
      </w:del>
    </w:p>
    <w:p w14:paraId="4DAC8F1E" w14:textId="77777777" w:rsidR="00A027D8" w:rsidRPr="00BE67C3" w:rsidDel="00421D84" w:rsidRDefault="00A027D8" w:rsidP="00BE28D4">
      <w:pPr>
        <w:pStyle w:val="outlinetxt5"/>
        <w:suppressAutoHyphens/>
        <w:rPr>
          <w:del w:id="35644" w:author="Author"/>
        </w:rPr>
      </w:pPr>
      <w:del w:id="35645" w:author="Author">
        <w:r w:rsidRPr="00BE67C3" w:rsidDel="00421D84">
          <w:lastRenderedPageBreak/>
          <w:tab/>
        </w:r>
        <w:r w:rsidRPr="00BE67C3" w:rsidDel="00421D84">
          <w:rPr>
            <w:b/>
          </w:rPr>
          <w:delText>(6)</w:delText>
        </w:r>
        <w:r w:rsidRPr="00BE67C3" w:rsidDel="00421D84">
          <w:tab/>
          <w:delText xml:space="preserve">Multiply the result of Paragraph </w:delText>
        </w:r>
        <w:r w:rsidRPr="00BE67C3" w:rsidDel="00421D84">
          <w:rPr>
            <w:b/>
          </w:rPr>
          <w:delText>B.1.a.(3)</w:delText>
        </w:r>
        <w:r w:rsidRPr="00BE67C3" w:rsidDel="00421D84">
          <w:delText xml:space="preserve"> by the result of Paragraph </w:delText>
        </w:r>
        <w:r w:rsidRPr="00BE67C3" w:rsidDel="00421D84">
          <w:rPr>
            <w:b/>
          </w:rPr>
          <w:delText>B.1.a.(5).</w:delText>
        </w:r>
        <w:r w:rsidRPr="00BE67C3" w:rsidDel="00421D84">
          <w:delText xml:space="preserve"> Alternatively, the following equation will give the appropriate loss cost for every desired deductible:</w:delText>
        </w:r>
      </w:del>
    </w:p>
    <w:p w14:paraId="6FFB4285" w14:textId="77777777" w:rsidR="00A027D8" w:rsidRPr="00BE67C3" w:rsidDel="00421D84" w:rsidRDefault="00A027D8" w:rsidP="00BE28D4">
      <w:pPr>
        <w:pStyle w:val="blocktext6"/>
        <w:suppressAutoHyphens/>
        <w:rPr>
          <w:del w:id="35646" w:author="Author"/>
        </w:rPr>
      </w:pPr>
      <w:del w:id="35647" w:author="Author">
        <w:r w:rsidRPr="00BE67C3" w:rsidDel="00421D84">
          <w:delText xml:space="preserve">Base loss cost x Age Group factor from Rule </w:delText>
        </w:r>
        <w:r w:rsidRPr="00BE67C3" w:rsidDel="00421D84">
          <w:rPr>
            <w:b/>
            <w:bCs/>
          </w:rPr>
          <w:delText>101.</w:delText>
        </w:r>
        <w:r w:rsidRPr="00BE67C3" w:rsidDel="00421D84">
          <w:delText xml:space="preserve"> x (Original Cost New factor – deductible factor from Rule </w:delText>
        </w:r>
        <w:r w:rsidRPr="00BE67C3" w:rsidDel="00421D84">
          <w:rPr>
            <w:b/>
          </w:rPr>
          <w:delText>98.</w:delText>
        </w:r>
        <w:r w:rsidRPr="00BE67C3" w:rsidDel="00421D84">
          <w:delText>).</w:delText>
        </w:r>
      </w:del>
    </w:p>
    <w:p w14:paraId="1533D33E" w14:textId="77777777" w:rsidR="00A027D8" w:rsidRPr="00BE67C3" w:rsidDel="00421D84" w:rsidRDefault="00A027D8" w:rsidP="00BE28D4">
      <w:pPr>
        <w:pStyle w:val="outlinetxt5"/>
        <w:suppressAutoHyphens/>
        <w:rPr>
          <w:del w:id="35648" w:author="Author"/>
        </w:rPr>
      </w:pPr>
      <w:del w:id="35649" w:author="Author">
        <w:r w:rsidRPr="00BE67C3" w:rsidDel="00421D84">
          <w:tab/>
        </w:r>
        <w:r w:rsidRPr="00BE67C3" w:rsidDel="00421D84">
          <w:rPr>
            <w:b/>
          </w:rPr>
          <w:delText>(7)</w:delText>
        </w:r>
        <w:r w:rsidRPr="00BE67C3" w:rsidDel="00421D84">
          <w:tab/>
          <w:delText>If the deductible factor is greater than the Original Cost New factor, refer to company.</w:delText>
        </w:r>
      </w:del>
    </w:p>
    <w:p w14:paraId="003BACCC" w14:textId="77777777" w:rsidR="00A027D8" w:rsidRPr="00BE67C3" w:rsidDel="00421D84" w:rsidRDefault="00A027D8" w:rsidP="00BE28D4">
      <w:pPr>
        <w:pStyle w:val="outlinehd4"/>
        <w:suppressAutoHyphens/>
        <w:rPr>
          <w:del w:id="35650" w:author="Author"/>
        </w:rPr>
      </w:pPr>
      <w:del w:id="35651" w:author="Author">
        <w:r w:rsidRPr="00BE67C3" w:rsidDel="00421D84">
          <w:tab/>
          <w:delText>b.</w:delText>
        </w:r>
        <w:r w:rsidRPr="00BE67C3" w:rsidDel="00421D84">
          <w:tab/>
          <w:delText>Deductible Factors</w:delText>
        </w:r>
      </w:del>
    </w:p>
    <w:p w14:paraId="0C60B53A" w14:textId="77777777" w:rsidR="00A027D8" w:rsidRPr="00BE67C3" w:rsidDel="00421D84" w:rsidRDefault="00A027D8" w:rsidP="00BE28D4">
      <w:pPr>
        <w:pStyle w:val="outlinehd5"/>
        <w:suppressAutoHyphens/>
        <w:rPr>
          <w:del w:id="35652" w:author="Author"/>
        </w:rPr>
      </w:pPr>
      <w:del w:id="35653" w:author="Author">
        <w:r w:rsidRPr="00BE67C3" w:rsidDel="00421D84">
          <w:tab/>
          <w:delText>(1)</w:delText>
        </w:r>
        <w:r w:rsidRPr="00BE67C3" w:rsidDel="00421D84">
          <w:tab/>
          <w:delText>Comprehensive Coverage With Full Safety Glass Coverage</w:delText>
        </w:r>
      </w:del>
    </w:p>
    <w:p w14:paraId="75151E80" w14:textId="77777777" w:rsidR="00A027D8" w:rsidRPr="00BE67C3" w:rsidDel="00421D84" w:rsidRDefault="00A027D8" w:rsidP="00BE28D4">
      <w:pPr>
        <w:pStyle w:val="outlinehd6"/>
        <w:suppressAutoHyphens/>
        <w:rPr>
          <w:del w:id="35654" w:author="Author"/>
        </w:rPr>
      </w:pPr>
      <w:del w:id="35655" w:author="Author">
        <w:r w:rsidRPr="00BE67C3" w:rsidDel="00421D84">
          <w:tab/>
          <w:delText>(a)</w:delText>
        </w:r>
        <w:r w:rsidRPr="00BE67C3" w:rsidDel="00421D84">
          <w:tab/>
          <w:delText>Private Passenger Types – All Perils With Full Safety Glass Coverage</w:delText>
        </w:r>
      </w:del>
    </w:p>
    <w:p w14:paraId="46401811" w14:textId="77777777" w:rsidR="00A027D8" w:rsidRPr="00BE67C3" w:rsidDel="00421D84" w:rsidRDefault="00A027D8" w:rsidP="00BE28D4">
      <w:pPr>
        <w:pStyle w:val="space4"/>
        <w:suppressAutoHyphens/>
        <w:rPr>
          <w:del w:id="356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724764A9" w14:textId="77777777" w:rsidTr="002F1572">
        <w:trPr>
          <w:cantSplit/>
          <w:trHeight w:val="190"/>
          <w:del w:id="35657" w:author="Author"/>
        </w:trPr>
        <w:tc>
          <w:tcPr>
            <w:tcW w:w="200" w:type="dxa"/>
          </w:tcPr>
          <w:p w14:paraId="23E80D62" w14:textId="77777777" w:rsidR="00A027D8" w:rsidRPr="00BE67C3" w:rsidDel="00421D84" w:rsidRDefault="00A027D8" w:rsidP="00BE28D4">
            <w:pPr>
              <w:pStyle w:val="tablehead"/>
              <w:suppressAutoHyphens/>
              <w:rPr>
                <w:del w:id="3565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8562DD7" w14:textId="77777777" w:rsidR="00A027D8" w:rsidRPr="00BE67C3" w:rsidDel="00421D84" w:rsidRDefault="00A027D8" w:rsidP="00BE28D4">
            <w:pPr>
              <w:pStyle w:val="tablehead"/>
              <w:suppressAutoHyphens/>
              <w:rPr>
                <w:del w:id="35659" w:author="Author"/>
              </w:rPr>
            </w:pPr>
            <w:del w:id="35660"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D293E4A" w14:textId="77777777" w:rsidR="00A027D8" w:rsidRPr="00BE67C3" w:rsidDel="00421D84" w:rsidRDefault="00A027D8" w:rsidP="00BE28D4">
            <w:pPr>
              <w:pStyle w:val="tablehead"/>
              <w:suppressAutoHyphens/>
              <w:rPr>
                <w:del w:id="35661" w:author="Author"/>
              </w:rPr>
            </w:pPr>
            <w:del w:id="35662" w:author="Author">
              <w:r w:rsidRPr="00BE67C3" w:rsidDel="00421D84">
                <w:delText>Factor</w:delText>
              </w:r>
            </w:del>
          </w:p>
        </w:tc>
      </w:tr>
      <w:tr w:rsidR="00A027D8" w:rsidRPr="00BE67C3" w:rsidDel="00421D84" w14:paraId="63947A05" w14:textId="77777777" w:rsidTr="002F1572">
        <w:trPr>
          <w:cantSplit/>
          <w:trHeight w:val="190"/>
          <w:del w:id="35663" w:author="Author"/>
        </w:trPr>
        <w:tc>
          <w:tcPr>
            <w:tcW w:w="200" w:type="dxa"/>
            <w:tcBorders>
              <w:right w:val="single" w:sz="6" w:space="0" w:color="auto"/>
            </w:tcBorders>
          </w:tcPr>
          <w:p w14:paraId="37EDA80C" w14:textId="77777777" w:rsidR="00A027D8" w:rsidRPr="00BE67C3" w:rsidDel="00421D84" w:rsidRDefault="00A027D8" w:rsidP="00BE28D4">
            <w:pPr>
              <w:pStyle w:val="tabletext11"/>
              <w:suppressAutoHyphens/>
              <w:rPr>
                <w:del w:id="35664" w:author="Author"/>
              </w:rPr>
            </w:pPr>
          </w:p>
        </w:tc>
        <w:tc>
          <w:tcPr>
            <w:tcW w:w="970" w:type="dxa"/>
            <w:tcBorders>
              <w:top w:val="single" w:sz="6" w:space="0" w:color="auto"/>
              <w:left w:val="single" w:sz="6" w:space="0" w:color="auto"/>
            </w:tcBorders>
          </w:tcPr>
          <w:p w14:paraId="3354A98E" w14:textId="77777777" w:rsidR="00A027D8" w:rsidRPr="00BE67C3" w:rsidDel="00421D84" w:rsidRDefault="00A027D8" w:rsidP="00BE28D4">
            <w:pPr>
              <w:pStyle w:val="tabletext11"/>
              <w:suppressAutoHyphens/>
              <w:jc w:val="right"/>
              <w:rPr>
                <w:del w:id="35665" w:author="Author"/>
              </w:rPr>
            </w:pPr>
            <w:del w:id="35666" w:author="Author">
              <w:r w:rsidRPr="00BE67C3" w:rsidDel="00421D84">
                <w:delText>$</w:delText>
              </w:r>
            </w:del>
          </w:p>
        </w:tc>
        <w:tc>
          <w:tcPr>
            <w:tcW w:w="600" w:type="dxa"/>
            <w:tcBorders>
              <w:top w:val="single" w:sz="6" w:space="0" w:color="auto"/>
            </w:tcBorders>
          </w:tcPr>
          <w:p w14:paraId="51F97437" w14:textId="77777777" w:rsidR="00A027D8" w:rsidRPr="00BE67C3" w:rsidDel="00421D84" w:rsidRDefault="00A027D8" w:rsidP="00BE28D4">
            <w:pPr>
              <w:pStyle w:val="tabletext11"/>
              <w:suppressAutoHyphens/>
              <w:ind w:right="-45"/>
              <w:jc w:val="right"/>
              <w:rPr>
                <w:del w:id="35667" w:author="Author"/>
              </w:rPr>
            </w:pPr>
            <w:del w:id="35668" w:author="Author">
              <w:r w:rsidRPr="00BE67C3" w:rsidDel="00421D84">
                <w:delText>Full</w:delText>
              </w:r>
            </w:del>
          </w:p>
        </w:tc>
        <w:tc>
          <w:tcPr>
            <w:tcW w:w="830" w:type="dxa"/>
            <w:tcBorders>
              <w:top w:val="single" w:sz="6" w:space="0" w:color="auto"/>
              <w:left w:val="nil"/>
              <w:right w:val="single" w:sz="6" w:space="0" w:color="auto"/>
            </w:tcBorders>
          </w:tcPr>
          <w:p w14:paraId="69EC54B2" w14:textId="77777777" w:rsidR="00A027D8" w:rsidRPr="00BE67C3" w:rsidDel="00421D84" w:rsidRDefault="00A027D8" w:rsidP="00BE28D4">
            <w:pPr>
              <w:pStyle w:val="tabletext11"/>
              <w:tabs>
                <w:tab w:val="decimal" w:pos="500"/>
              </w:tabs>
              <w:suppressAutoHyphens/>
              <w:ind w:right="-45"/>
              <w:rPr>
                <w:del w:id="35669" w:author="Author"/>
              </w:rPr>
            </w:pPr>
          </w:p>
        </w:tc>
        <w:tc>
          <w:tcPr>
            <w:tcW w:w="1450" w:type="dxa"/>
            <w:tcBorders>
              <w:top w:val="single" w:sz="6" w:space="0" w:color="auto"/>
              <w:left w:val="single" w:sz="6" w:space="0" w:color="auto"/>
            </w:tcBorders>
          </w:tcPr>
          <w:p w14:paraId="2A7A0E07" w14:textId="77777777" w:rsidR="00A027D8" w:rsidRPr="00BE67C3" w:rsidDel="00421D84" w:rsidRDefault="00A027D8" w:rsidP="00BE28D4">
            <w:pPr>
              <w:pStyle w:val="tabletext11"/>
              <w:suppressAutoHyphens/>
              <w:jc w:val="right"/>
              <w:rPr>
                <w:del w:id="35670" w:author="Author"/>
              </w:rPr>
            </w:pPr>
            <w:del w:id="35671" w:author="Author">
              <w:r w:rsidRPr="00BE67C3" w:rsidDel="00421D84">
                <w:delText>-0.264</w:delText>
              </w:r>
            </w:del>
          </w:p>
        </w:tc>
        <w:tc>
          <w:tcPr>
            <w:tcW w:w="950" w:type="dxa"/>
            <w:tcBorders>
              <w:top w:val="single" w:sz="6" w:space="0" w:color="auto"/>
              <w:right w:val="single" w:sz="6" w:space="0" w:color="auto"/>
            </w:tcBorders>
          </w:tcPr>
          <w:p w14:paraId="2778E275" w14:textId="77777777" w:rsidR="00A027D8" w:rsidRPr="00BE67C3" w:rsidDel="00421D84" w:rsidRDefault="00A027D8" w:rsidP="00BE28D4">
            <w:pPr>
              <w:pStyle w:val="tabletext11"/>
              <w:suppressAutoHyphens/>
              <w:jc w:val="center"/>
              <w:rPr>
                <w:del w:id="35672" w:author="Author"/>
              </w:rPr>
            </w:pPr>
          </w:p>
        </w:tc>
      </w:tr>
      <w:tr w:rsidR="00A027D8" w:rsidRPr="00BE67C3" w:rsidDel="00421D84" w14:paraId="04979803" w14:textId="77777777" w:rsidTr="002F1572">
        <w:trPr>
          <w:cantSplit/>
          <w:trHeight w:val="190"/>
          <w:del w:id="35673" w:author="Author"/>
        </w:trPr>
        <w:tc>
          <w:tcPr>
            <w:tcW w:w="200" w:type="dxa"/>
            <w:tcBorders>
              <w:right w:val="single" w:sz="6" w:space="0" w:color="auto"/>
            </w:tcBorders>
          </w:tcPr>
          <w:p w14:paraId="5219F1A6" w14:textId="77777777" w:rsidR="00A027D8" w:rsidRPr="00BE67C3" w:rsidDel="00421D84" w:rsidRDefault="00A027D8" w:rsidP="00BE28D4">
            <w:pPr>
              <w:pStyle w:val="tabletext11"/>
              <w:suppressAutoHyphens/>
              <w:rPr>
                <w:del w:id="35674" w:author="Author"/>
              </w:rPr>
            </w:pPr>
          </w:p>
        </w:tc>
        <w:tc>
          <w:tcPr>
            <w:tcW w:w="970" w:type="dxa"/>
            <w:tcBorders>
              <w:left w:val="single" w:sz="6" w:space="0" w:color="auto"/>
            </w:tcBorders>
          </w:tcPr>
          <w:p w14:paraId="4858535B" w14:textId="77777777" w:rsidR="00A027D8" w:rsidRPr="00BE67C3" w:rsidDel="00421D84" w:rsidRDefault="00A027D8" w:rsidP="00BE28D4">
            <w:pPr>
              <w:pStyle w:val="tabletext11"/>
              <w:suppressAutoHyphens/>
              <w:jc w:val="right"/>
              <w:rPr>
                <w:del w:id="35675" w:author="Author"/>
              </w:rPr>
            </w:pPr>
          </w:p>
        </w:tc>
        <w:tc>
          <w:tcPr>
            <w:tcW w:w="600" w:type="dxa"/>
          </w:tcPr>
          <w:p w14:paraId="7F82B308" w14:textId="77777777" w:rsidR="00A027D8" w:rsidRPr="00BE67C3" w:rsidDel="00421D84" w:rsidRDefault="00A027D8" w:rsidP="00BE28D4">
            <w:pPr>
              <w:pStyle w:val="tabletext11"/>
              <w:suppressAutoHyphens/>
              <w:ind w:right="-45"/>
              <w:jc w:val="right"/>
              <w:rPr>
                <w:del w:id="35676" w:author="Author"/>
              </w:rPr>
            </w:pPr>
            <w:del w:id="35677" w:author="Author">
              <w:r w:rsidRPr="00BE67C3" w:rsidDel="00421D84">
                <w:delText>50</w:delText>
              </w:r>
            </w:del>
          </w:p>
        </w:tc>
        <w:tc>
          <w:tcPr>
            <w:tcW w:w="830" w:type="dxa"/>
            <w:tcBorders>
              <w:right w:val="single" w:sz="6" w:space="0" w:color="auto"/>
            </w:tcBorders>
          </w:tcPr>
          <w:p w14:paraId="541B261A" w14:textId="77777777" w:rsidR="00A027D8" w:rsidRPr="00BE67C3" w:rsidDel="00421D84" w:rsidRDefault="00A027D8" w:rsidP="00BE28D4">
            <w:pPr>
              <w:pStyle w:val="tabletext11"/>
              <w:suppressAutoHyphens/>
              <w:ind w:right="-45"/>
              <w:rPr>
                <w:del w:id="35678" w:author="Author"/>
              </w:rPr>
            </w:pPr>
          </w:p>
        </w:tc>
        <w:tc>
          <w:tcPr>
            <w:tcW w:w="1450" w:type="dxa"/>
            <w:tcBorders>
              <w:left w:val="single" w:sz="6" w:space="0" w:color="auto"/>
            </w:tcBorders>
          </w:tcPr>
          <w:p w14:paraId="30919860" w14:textId="77777777" w:rsidR="00A027D8" w:rsidRPr="00BE67C3" w:rsidDel="00421D84" w:rsidRDefault="00A027D8" w:rsidP="00BE28D4">
            <w:pPr>
              <w:pStyle w:val="tabletext11"/>
              <w:suppressAutoHyphens/>
              <w:jc w:val="right"/>
              <w:rPr>
                <w:del w:id="35679" w:author="Author"/>
              </w:rPr>
            </w:pPr>
            <w:del w:id="35680" w:author="Author">
              <w:r w:rsidRPr="00BE67C3" w:rsidDel="00421D84">
                <w:delText>-0.249</w:delText>
              </w:r>
            </w:del>
          </w:p>
        </w:tc>
        <w:tc>
          <w:tcPr>
            <w:tcW w:w="950" w:type="dxa"/>
            <w:tcBorders>
              <w:right w:val="single" w:sz="6" w:space="0" w:color="auto"/>
            </w:tcBorders>
          </w:tcPr>
          <w:p w14:paraId="5C8F680D" w14:textId="77777777" w:rsidR="00A027D8" w:rsidRPr="00BE67C3" w:rsidDel="00421D84" w:rsidRDefault="00A027D8" w:rsidP="00BE28D4">
            <w:pPr>
              <w:pStyle w:val="tabletext11"/>
              <w:suppressAutoHyphens/>
              <w:jc w:val="center"/>
              <w:rPr>
                <w:del w:id="35681" w:author="Author"/>
              </w:rPr>
            </w:pPr>
          </w:p>
        </w:tc>
      </w:tr>
      <w:tr w:rsidR="00A027D8" w:rsidRPr="00BE67C3" w:rsidDel="00421D84" w14:paraId="5608DFC1" w14:textId="77777777" w:rsidTr="002F1572">
        <w:trPr>
          <w:cantSplit/>
          <w:trHeight w:val="190"/>
          <w:del w:id="35682" w:author="Author"/>
        </w:trPr>
        <w:tc>
          <w:tcPr>
            <w:tcW w:w="200" w:type="dxa"/>
            <w:tcBorders>
              <w:right w:val="single" w:sz="6" w:space="0" w:color="auto"/>
            </w:tcBorders>
          </w:tcPr>
          <w:p w14:paraId="46AF6409" w14:textId="77777777" w:rsidR="00A027D8" w:rsidRPr="00BE67C3" w:rsidDel="00421D84" w:rsidRDefault="00A027D8" w:rsidP="00BE28D4">
            <w:pPr>
              <w:pStyle w:val="tabletext11"/>
              <w:suppressAutoHyphens/>
              <w:rPr>
                <w:del w:id="35683" w:author="Author"/>
              </w:rPr>
            </w:pPr>
          </w:p>
        </w:tc>
        <w:tc>
          <w:tcPr>
            <w:tcW w:w="970" w:type="dxa"/>
            <w:tcBorders>
              <w:left w:val="single" w:sz="6" w:space="0" w:color="auto"/>
            </w:tcBorders>
          </w:tcPr>
          <w:p w14:paraId="519D88E8" w14:textId="77777777" w:rsidR="00A027D8" w:rsidRPr="00BE67C3" w:rsidDel="00421D84" w:rsidRDefault="00A027D8" w:rsidP="00BE28D4">
            <w:pPr>
              <w:pStyle w:val="tabletext11"/>
              <w:suppressAutoHyphens/>
              <w:jc w:val="right"/>
              <w:rPr>
                <w:del w:id="35684" w:author="Author"/>
              </w:rPr>
            </w:pPr>
          </w:p>
        </w:tc>
        <w:tc>
          <w:tcPr>
            <w:tcW w:w="600" w:type="dxa"/>
          </w:tcPr>
          <w:p w14:paraId="239A0BBE" w14:textId="77777777" w:rsidR="00A027D8" w:rsidRPr="00BE67C3" w:rsidDel="00421D84" w:rsidRDefault="00A027D8" w:rsidP="00BE28D4">
            <w:pPr>
              <w:pStyle w:val="tabletext11"/>
              <w:suppressAutoHyphens/>
              <w:ind w:right="-45"/>
              <w:jc w:val="right"/>
              <w:rPr>
                <w:del w:id="35685" w:author="Author"/>
              </w:rPr>
            </w:pPr>
            <w:del w:id="35686" w:author="Author">
              <w:r w:rsidRPr="00BE67C3" w:rsidDel="00421D84">
                <w:delText>100</w:delText>
              </w:r>
            </w:del>
          </w:p>
        </w:tc>
        <w:tc>
          <w:tcPr>
            <w:tcW w:w="830" w:type="dxa"/>
            <w:tcBorders>
              <w:right w:val="single" w:sz="6" w:space="0" w:color="auto"/>
            </w:tcBorders>
          </w:tcPr>
          <w:p w14:paraId="67C13B3B" w14:textId="77777777" w:rsidR="00A027D8" w:rsidRPr="00BE67C3" w:rsidDel="00421D84" w:rsidRDefault="00A027D8" w:rsidP="00BE28D4">
            <w:pPr>
              <w:pStyle w:val="tabletext11"/>
              <w:suppressAutoHyphens/>
              <w:ind w:right="-45"/>
              <w:rPr>
                <w:del w:id="35687" w:author="Author"/>
              </w:rPr>
            </w:pPr>
          </w:p>
        </w:tc>
        <w:tc>
          <w:tcPr>
            <w:tcW w:w="1450" w:type="dxa"/>
            <w:tcBorders>
              <w:left w:val="single" w:sz="6" w:space="0" w:color="auto"/>
            </w:tcBorders>
          </w:tcPr>
          <w:p w14:paraId="7B0A4403" w14:textId="77777777" w:rsidR="00A027D8" w:rsidRPr="00BE67C3" w:rsidDel="00421D84" w:rsidRDefault="00A027D8" w:rsidP="00BE28D4">
            <w:pPr>
              <w:pStyle w:val="tabletext11"/>
              <w:suppressAutoHyphens/>
              <w:jc w:val="right"/>
              <w:rPr>
                <w:del w:id="35688" w:author="Author"/>
              </w:rPr>
            </w:pPr>
            <w:del w:id="35689" w:author="Author">
              <w:r w:rsidRPr="00BE67C3" w:rsidDel="00421D84">
                <w:delText>-0.231</w:delText>
              </w:r>
            </w:del>
          </w:p>
        </w:tc>
        <w:tc>
          <w:tcPr>
            <w:tcW w:w="950" w:type="dxa"/>
            <w:tcBorders>
              <w:right w:val="single" w:sz="6" w:space="0" w:color="auto"/>
            </w:tcBorders>
          </w:tcPr>
          <w:p w14:paraId="53E0116A" w14:textId="77777777" w:rsidR="00A027D8" w:rsidRPr="00BE67C3" w:rsidDel="00421D84" w:rsidRDefault="00A027D8" w:rsidP="00BE28D4">
            <w:pPr>
              <w:pStyle w:val="tabletext11"/>
              <w:suppressAutoHyphens/>
              <w:jc w:val="center"/>
              <w:rPr>
                <w:del w:id="35690" w:author="Author"/>
              </w:rPr>
            </w:pPr>
          </w:p>
        </w:tc>
      </w:tr>
      <w:tr w:rsidR="00A027D8" w:rsidRPr="00BE67C3" w:rsidDel="00421D84" w14:paraId="0E57528E" w14:textId="77777777" w:rsidTr="002F1572">
        <w:trPr>
          <w:cantSplit/>
          <w:trHeight w:val="190"/>
          <w:del w:id="35691" w:author="Author"/>
        </w:trPr>
        <w:tc>
          <w:tcPr>
            <w:tcW w:w="200" w:type="dxa"/>
            <w:tcBorders>
              <w:right w:val="single" w:sz="6" w:space="0" w:color="auto"/>
            </w:tcBorders>
          </w:tcPr>
          <w:p w14:paraId="2D7CDD8F" w14:textId="77777777" w:rsidR="00A027D8" w:rsidRPr="00BE67C3" w:rsidDel="00421D84" w:rsidRDefault="00A027D8" w:rsidP="00BE28D4">
            <w:pPr>
              <w:pStyle w:val="tabletext11"/>
              <w:suppressAutoHyphens/>
              <w:rPr>
                <w:del w:id="35692" w:author="Author"/>
              </w:rPr>
            </w:pPr>
          </w:p>
        </w:tc>
        <w:tc>
          <w:tcPr>
            <w:tcW w:w="970" w:type="dxa"/>
            <w:tcBorders>
              <w:left w:val="single" w:sz="6" w:space="0" w:color="auto"/>
            </w:tcBorders>
          </w:tcPr>
          <w:p w14:paraId="2A4C86C0" w14:textId="77777777" w:rsidR="00A027D8" w:rsidRPr="00BE67C3" w:rsidDel="00421D84" w:rsidRDefault="00A027D8" w:rsidP="00BE28D4">
            <w:pPr>
              <w:pStyle w:val="tabletext11"/>
              <w:suppressAutoHyphens/>
              <w:jc w:val="right"/>
              <w:rPr>
                <w:del w:id="35693" w:author="Author"/>
              </w:rPr>
            </w:pPr>
          </w:p>
        </w:tc>
        <w:tc>
          <w:tcPr>
            <w:tcW w:w="600" w:type="dxa"/>
          </w:tcPr>
          <w:p w14:paraId="54DA3862" w14:textId="77777777" w:rsidR="00A027D8" w:rsidRPr="00BE67C3" w:rsidDel="00421D84" w:rsidRDefault="00A027D8" w:rsidP="00BE28D4">
            <w:pPr>
              <w:pStyle w:val="tabletext11"/>
              <w:suppressAutoHyphens/>
              <w:ind w:right="-45"/>
              <w:jc w:val="right"/>
              <w:rPr>
                <w:del w:id="35694" w:author="Author"/>
              </w:rPr>
            </w:pPr>
            <w:del w:id="35695" w:author="Author">
              <w:r w:rsidRPr="00BE67C3" w:rsidDel="00421D84">
                <w:delText>200</w:delText>
              </w:r>
            </w:del>
          </w:p>
        </w:tc>
        <w:tc>
          <w:tcPr>
            <w:tcW w:w="830" w:type="dxa"/>
            <w:tcBorders>
              <w:right w:val="single" w:sz="6" w:space="0" w:color="auto"/>
            </w:tcBorders>
          </w:tcPr>
          <w:p w14:paraId="52B1F020" w14:textId="77777777" w:rsidR="00A027D8" w:rsidRPr="00BE67C3" w:rsidDel="00421D84" w:rsidRDefault="00A027D8" w:rsidP="00BE28D4">
            <w:pPr>
              <w:pStyle w:val="tabletext11"/>
              <w:suppressAutoHyphens/>
              <w:ind w:right="-45"/>
              <w:rPr>
                <w:del w:id="35696" w:author="Author"/>
              </w:rPr>
            </w:pPr>
          </w:p>
        </w:tc>
        <w:tc>
          <w:tcPr>
            <w:tcW w:w="1450" w:type="dxa"/>
            <w:tcBorders>
              <w:left w:val="single" w:sz="6" w:space="0" w:color="auto"/>
            </w:tcBorders>
          </w:tcPr>
          <w:p w14:paraId="0F55E461" w14:textId="77777777" w:rsidR="00A027D8" w:rsidRPr="00BE67C3" w:rsidDel="00421D84" w:rsidRDefault="00A027D8" w:rsidP="00BE28D4">
            <w:pPr>
              <w:pStyle w:val="tabletext11"/>
              <w:suppressAutoHyphens/>
              <w:jc w:val="right"/>
              <w:rPr>
                <w:del w:id="35697" w:author="Author"/>
              </w:rPr>
            </w:pPr>
            <w:del w:id="35698" w:author="Author">
              <w:r w:rsidRPr="00BE67C3" w:rsidDel="00421D84">
                <w:delText>-0.198</w:delText>
              </w:r>
            </w:del>
          </w:p>
        </w:tc>
        <w:tc>
          <w:tcPr>
            <w:tcW w:w="950" w:type="dxa"/>
            <w:tcBorders>
              <w:right w:val="single" w:sz="6" w:space="0" w:color="auto"/>
            </w:tcBorders>
          </w:tcPr>
          <w:p w14:paraId="6D270E2A" w14:textId="77777777" w:rsidR="00A027D8" w:rsidRPr="00BE67C3" w:rsidDel="00421D84" w:rsidRDefault="00A027D8" w:rsidP="00BE28D4">
            <w:pPr>
              <w:pStyle w:val="tabletext11"/>
              <w:suppressAutoHyphens/>
              <w:jc w:val="center"/>
              <w:rPr>
                <w:del w:id="35699" w:author="Author"/>
              </w:rPr>
            </w:pPr>
          </w:p>
        </w:tc>
      </w:tr>
      <w:tr w:rsidR="00A027D8" w:rsidRPr="00BE67C3" w:rsidDel="00421D84" w14:paraId="45FF2A63" w14:textId="77777777" w:rsidTr="002F1572">
        <w:trPr>
          <w:cantSplit/>
          <w:trHeight w:val="190"/>
          <w:del w:id="35700" w:author="Author"/>
        </w:trPr>
        <w:tc>
          <w:tcPr>
            <w:tcW w:w="200" w:type="dxa"/>
            <w:tcBorders>
              <w:right w:val="single" w:sz="6" w:space="0" w:color="auto"/>
            </w:tcBorders>
          </w:tcPr>
          <w:p w14:paraId="4706B746" w14:textId="77777777" w:rsidR="00A027D8" w:rsidRPr="00BE67C3" w:rsidDel="00421D84" w:rsidRDefault="00A027D8" w:rsidP="00BE28D4">
            <w:pPr>
              <w:pStyle w:val="tabletext11"/>
              <w:suppressAutoHyphens/>
              <w:rPr>
                <w:del w:id="35701" w:author="Author"/>
              </w:rPr>
            </w:pPr>
          </w:p>
        </w:tc>
        <w:tc>
          <w:tcPr>
            <w:tcW w:w="970" w:type="dxa"/>
            <w:tcBorders>
              <w:left w:val="single" w:sz="6" w:space="0" w:color="auto"/>
            </w:tcBorders>
          </w:tcPr>
          <w:p w14:paraId="67B1E047" w14:textId="77777777" w:rsidR="00A027D8" w:rsidRPr="00BE67C3" w:rsidDel="00421D84" w:rsidRDefault="00A027D8" w:rsidP="00BE28D4">
            <w:pPr>
              <w:pStyle w:val="tabletext11"/>
              <w:suppressAutoHyphens/>
              <w:jc w:val="right"/>
              <w:rPr>
                <w:del w:id="35702" w:author="Author"/>
              </w:rPr>
            </w:pPr>
          </w:p>
        </w:tc>
        <w:tc>
          <w:tcPr>
            <w:tcW w:w="600" w:type="dxa"/>
          </w:tcPr>
          <w:p w14:paraId="2DF5FA8E" w14:textId="77777777" w:rsidR="00A027D8" w:rsidRPr="00BE67C3" w:rsidDel="00421D84" w:rsidRDefault="00A027D8" w:rsidP="00BE28D4">
            <w:pPr>
              <w:pStyle w:val="tabletext11"/>
              <w:suppressAutoHyphens/>
              <w:ind w:right="-45"/>
              <w:jc w:val="right"/>
              <w:rPr>
                <w:del w:id="35703" w:author="Author"/>
              </w:rPr>
            </w:pPr>
            <w:del w:id="35704" w:author="Author">
              <w:r w:rsidRPr="00BE67C3" w:rsidDel="00421D84">
                <w:delText>250</w:delText>
              </w:r>
            </w:del>
          </w:p>
        </w:tc>
        <w:tc>
          <w:tcPr>
            <w:tcW w:w="830" w:type="dxa"/>
            <w:tcBorders>
              <w:right w:val="single" w:sz="6" w:space="0" w:color="auto"/>
            </w:tcBorders>
          </w:tcPr>
          <w:p w14:paraId="5099EF9A" w14:textId="77777777" w:rsidR="00A027D8" w:rsidRPr="00BE67C3" w:rsidDel="00421D84" w:rsidRDefault="00A027D8" w:rsidP="00BE28D4">
            <w:pPr>
              <w:pStyle w:val="tabletext11"/>
              <w:suppressAutoHyphens/>
              <w:ind w:right="-45"/>
              <w:rPr>
                <w:del w:id="35705" w:author="Author"/>
              </w:rPr>
            </w:pPr>
          </w:p>
        </w:tc>
        <w:tc>
          <w:tcPr>
            <w:tcW w:w="1450" w:type="dxa"/>
            <w:tcBorders>
              <w:left w:val="single" w:sz="6" w:space="0" w:color="auto"/>
            </w:tcBorders>
          </w:tcPr>
          <w:p w14:paraId="3C89D4DE" w14:textId="77777777" w:rsidR="00A027D8" w:rsidRPr="00BE67C3" w:rsidDel="00421D84" w:rsidRDefault="00A027D8" w:rsidP="00BE28D4">
            <w:pPr>
              <w:pStyle w:val="tabletext11"/>
              <w:suppressAutoHyphens/>
              <w:jc w:val="right"/>
              <w:rPr>
                <w:del w:id="35706" w:author="Author"/>
              </w:rPr>
            </w:pPr>
            <w:del w:id="35707" w:author="Author">
              <w:r w:rsidRPr="00BE67C3" w:rsidDel="00421D84">
                <w:delText>-0.180</w:delText>
              </w:r>
            </w:del>
          </w:p>
        </w:tc>
        <w:tc>
          <w:tcPr>
            <w:tcW w:w="950" w:type="dxa"/>
            <w:tcBorders>
              <w:right w:val="single" w:sz="6" w:space="0" w:color="auto"/>
            </w:tcBorders>
          </w:tcPr>
          <w:p w14:paraId="0EB80E09" w14:textId="77777777" w:rsidR="00A027D8" w:rsidRPr="00BE67C3" w:rsidDel="00421D84" w:rsidRDefault="00A027D8" w:rsidP="00BE28D4">
            <w:pPr>
              <w:pStyle w:val="tabletext11"/>
              <w:suppressAutoHyphens/>
              <w:jc w:val="center"/>
              <w:rPr>
                <w:del w:id="35708" w:author="Author"/>
              </w:rPr>
            </w:pPr>
          </w:p>
        </w:tc>
      </w:tr>
      <w:tr w:rsidR="00A027D8" w:rsidRPr="00BE67C3" w:rsidDel="00421D84" w14:paraId="209C4820" w14:textId="77777777" w:rsidTr="002F1572">
        <w:trPr>
          <w:cantSplit/>
          <w:trHeight w:val="190"/>
          <w:del w:id="35709" w:author="Author"/>
        </w:trPr>
        <w:tc>
          <w:tcPr>
            <w:tcW w:w="200" w:type="dxa"/>
            <w:tcBorders>
              <w:right w:val="single" w:sz="6" w:space="0" w:color="auto"/>
            </w:tcBorders>
          </w:tcPr>
          <w:p w14:paraId="6909FDDD" w14:textId="77777777" w:rsidR="00A027D8" w:rsidRPr="00BE67C3" w:rsidDel="00421D84" w:rsidRDefault="00A027D8" w:rsidP="00BE28D4">
            <w:pPr>
              <w:pStyle w:val="tabletext11"/>
              <w:suppressAutoHyphens/>
              <w:rPr>
                <w:del w:id="35710" w:author="Author"/>
              </w:rPr>
            </w:pPr>
          </w:p>
        </w:tc>
        <w:tc>
          <w:tcPr>
            <w:tcW w:w="970" w:type="dxa"/>
            <w:tcBorders>
              <w:left w:val="single" w:sz="6" w:space="0" w:color="auto"/>
            </w:tcBorders>
          </w:tcPr>
          <w:p w14:paraId="3F5D08B0" w14:textId="77777777" w:rsidR="00A027D8" w:rsidRPr="00BE67C3" w:rsidDel="00421D84" w:rsidRDefault="00A027D8" w:rsidP="00BE28D4">
            <w:pPr>
              <w:pStyle w:val="tabletext11"/>
              <w:suppressAutoHyphens/>
              <w:jc w:val="right"/>
              <w:rPr>
                <w:del w:id="35711" w:author="Author"/>
              </w:rPr>
            </w:pPr>
          </w:p>
        </w:tc>
        <w:tc>
          <w:tcPr>
            <w:tcW w:w="600" w:type="dxa"/>
          </w:tcPr>
          <w:p w14:paraId="6F231603" w14:textId="77777777" w:rsidR="00A027D8" w:rsidRPr="00BE67C3" w:rsidDel="00421D84" w:rsidRDefault="00A027D8" w:rsidP="00BE28D4">
            <w:pPr>
              <w:pStyle w:val="tabletext11"/>
              <w:suppressAutoHyphens/>
              <w:ind w:right="-45"/>
              <w:jc w:val="right"/>
              <w:rPr>
                <w:del w:id="35712" w:author="Author"/>
              </w:rPr>
            </w:pPr>
            <w:del w:id="35713" w:author="Author">
              <w:r w:rsidRPr="00BE67C3" w:rsidDel="00421D84">
                <w:delText>500</w:delText>
              </w:r>
            </w:del>
          </w:p>
        </w:tc>
        <w:tc>
          <w:tcPr>
            <w:tcW w:w="830" w:type="dxa"/>
            <w:tcBorders>
              <w:right w:val="single" w:sz="6" w:space="0" w:color="auto"/>
            </w:tcBorders>
          </w:tcPr>
          <w:p w14:paraId="30105545" w14:textId="77777777" w:rsidR="00A027D8" w:rsidRPr="00BE67C3" w:rsidDel="00421D84" w:rsidRDefault="00A027D8" w:rsidP="00BE28D4">
            <w:pPr>
              <w:pStyle w:val="tabletext11"/>
              <w:suppressAutoHyphens/>
              <w:ind w:right="-45"/>
              <w:rPr>
                <w:del w:id="35714" w:author="Author"/>
              </w:rPr>
            </w:pPr>
          </w:p>
        </w:tc>
        <w:tc>
          <w:tcPr>
            <w:tcW w:w="1450" w:type="dxa"/>
            <w:tcBorders>
              <w:left w:val="single" w:sz="6" w:space="0" w:color="auto"/>
            </w:tcBorders>
          </w:tcPr>
          <w:p w14:paraId="7DA40C5B" w14:textId="77777777" w:rsidR="00A027D8" w:rsidRPr="00BE67C3" w:rsidDel="00421D84" w:rsidRDefault="00A027D8" w:rsidP="00BE28D4">
            <w:pPr>
              <w:pStyle w:val="tabletext11"/>
              <w:suppressAutoHyphens/>
              <w:jc w:val="right"/>
              <w:rPr>
                <w:del w:id="35715" w:author="Author"/>
              </w:rPr>
            </w:pPr>
            <w:del w:id="35716" w:author="Author">
              <w:r w:rsidRPr="00BE67C3" w:rsidDel="00421D84">
                <w:delText>-0.112</w:delText>
              </w:r>
            </w:del>
          </w:p>
        </w:tc>
        <w:tc>
          <w:tcPr>
            <w:tcW w:w="950" w:type="dxa"/>
            <w:tcBorders>
              <w:right w:val="single" w:sz="6" w:space="0" w:color="auto"/>
            </w:tcBorders>
          </w:tcPr>
          <w:p w14:paraId="197B0C87" w14:textId="77777777" w:rsidR="00A027D8" w:rsidRPr="00BE67C3" w:rsidDel="00421D84" w:rsidRDefault="00A027D8" w:rsidP="00BE28D4">
            <w:pPr>
              <w:pStyle w:val="tabletext11"/>
              <w:suppressAutoHyphens/>
              <w:jc w:val="center"/>
              <w:rPr>
                <w:del w:id="35717" w:author="Author"/>
              </w:rPr>
            </w:pPr>
          </w:p>
        </w:tc>
      </w:tr>
      <w:tr w:rsidR="00A027D8" w:rsidRPr="00BE67C3" w:rsidDel="00421D84" w14:paraId="6F4BB7C6" w14:textId="77777777" w:rsidTr="002F1572">
        <w:trPr>
          <w:cantSplit/>
          <w:trHeight w:val="190"/>
          <w:del w:id="35718" w:author="Author"/>
        </w:trPr>
        <w:tc>
          <w:tcPr>
            <w:tcW w:w="200" w:type="dxa"/>
            <w:tcBorders>
              <w:right w:val="single" w:sz="6" w:space="0" w:color="auto"/>
            </w:tcBorders>
          </w:tcPr>
          <w:p w14:paraId="2687A621" w14:textId="77777777" w:rsidR="00A027D8" w:rsidRPr="00BE67C3" w:rsidDel="00421D84" w:rsidRDefault="00A027D8" w:rsidP="00BE28D4">
            <w:pPr>
              <w:pStyle w:val="tabletext11"/>
              <w:suppressAutoHyphens/>
              <w:rPr>
                <w:del w:id="35719" w:author="Author"/>
              </w:rPr>
            </w:pPr>
          </w:p>
        </w:tc>
        <w:tc>
          <w:tcPr>
            <w:tcW w:w="970" w:type="dxa"/>
            <w:tcBorders>
              <w:left w:val="single" w:sz="6" w:space="0" w:color="auto"/>
            </w:tcBorders>
          </w:tcPr>
          <w:p w14:paraId="3CFD03CD" w14:textId="77777777" w:rsidR="00A027D8" w:rsidRPr="00BE67C3" w:rsidDel="00421D84" w:rsidRDefault="00A027D8" w:rsidP="00BE28D4">
            <w:pPr>
              <w:pStyle w:val="tabletext11"/>
              <w:suppressAutoHyphens/>
              <w:jc w:val="right"/>
              <w:rPr>
                <w:del w:id="35720" w:author="Author"/>
              </w:rPr>
            </w:pPr>
          </w:p>
        </w:tc>
        <w:tc>
          <w:tcPr>
            <w:tcW w:w="600" w:type="dxa"/>
          </w:tcPr>
          <w:p w14:paraId="518791B5" w14:textId="77777777" w:rsidR="00A027D8" w:rsidRPr="00BE67C3" w:rsidDel="00421D84" w:rsidRDefault="00A027D8" w:rsidP="00BE28D4">
            <w:pPr>
              <w:pStyle w:val="tabletext11"/>
              <w:suppressAutoHyphens/>
              <w:ind w:right="-45"/>
              <w:jc w:val="right"/>
              <w:rPr>
                <w:del w:id="35721" w:author="Author"/>
              </w:rPr>
            </w:pPr>
            <w:del w:id="35722" w:author="Author">
              <w:r w:rsidRPr="00BE67C3" w:rsidDel="00421D84">
                <w:delText>1,000</w:delText>
              </w:r>
            </w:del>
          </w:p>
        </w:tc>
        <w:tc>
          <w:tcPr>
            <w:tcW w:w="830" w:type="dxa"/>
            <w:tcBorders>
              <w:right w:val="single" w:sz="6" w:space="0" w:color="auto"/>
            </w:tcBorders>
          </w:tcPr>
          <w:p w14:paraId="58EDBC79" w14:textId="77777777" w:rsidR="00A027D8" w:rsidRPr="00BE67C3" w:rsidDel="00421D84" w:rsidRDefault="00A027D8" w:rsidP="00BE28D4">
            <w:pPr>
              <w:pStyle w:val="tabletext11"/>
              <w:suppressAutoHyphens/>
              <w:ind w:right="-45"/>
              <w:rPr>
                <w:del w:id="35723" w:author="Author"/>
              </w:rPr>
            </w:pPr>
          </w:p>
        </w:tc>
        <w:tc>
          <w:tcPr>
            <w:tcW w:w="1450" w:type="dxa"/>
            <w:tcBorders>
              <w:left w:val="single" w:sz="6" w:space="0" w:color="auto"/>
            </w:tcBorders>
          </w:tcPr>
          <w:p w14:paraId="33644121" w14:textId="77777777" w:rsidR="00A027D8" w:rsidRPr="00BE67C3" w:rsidDel="00421D84" w:rsidRDefault="00A027D8" w:rsidP="00BE28D4">
            <w:pPr>
              <w:pStyle w:val="tabletext11"/>
              <w:suppressAutoHyphens/>
              <w:jc w:val="right"/>
              <w:rPr>
                <w:del w:id="35724" w:author="Author"/>
              </w:rPr>
            </w:pPr>
            <w:del w:id="35725" w:author="Author">
              <w:r w:rsidRPr="00BE67C3" w:rsidDel="00421D84">
                <w:delText>-0.003</w:delText>
              </w:r>
            </w:del>
          </w:p>
        </w:tc>
        <w:tc>
          <w:tcPr>
            <w:tcW w:w="950" w:type="dxa"/>
            <w:tcBorders>
              <w:right w:val="single" w:sz="6" w:space="0" w:color="auto"/>
            </w:tcBorders>
          </w:tcPr>
          <w:p w14:paraId="28235A4B" w14:textId="77777777" w:rsidR="00A027D8" w:rsidRPr="00BE67C3" w:rsidDel="00421D84" w:rsidRDefault="00A027D8" w:rsidP="00BE28D4">
            <w:pPr>
              <w:pStyle w:val="tabletext11"/>
              <w:suppressAutoHyphens/>
              <w:jc w:val="center"/>
              <w:rPr>
                <w:del w:id="35726" w:author="Author"/>
              </w:rPr>
            </w:pPr>
          </w:p>
        </w:tc>
      </w:tr>
      <w:tr w:rsidR="00A027D8" w:rsidRPr="00BE67C3" w:rsidDel="00421D84" w14:paraId="7FE9282D" w14:textId="77777777" w:rsidTr="002F1572">
        <w:trPr>
          <w:cantSplit/>
          <w:trHeight w:val="190"/>
          <w:del w:id="35727" w:author="Author"/>
        </w:trPr>
        <w:tc>
          <w:tcPr>
            <w:tcW w:w="200" w:type="dxa"/>
            <w:tcBorders>
              <w:right w:val="single" w:sz="6" w:space="0" w:color="auto"/>
            </w:tcBorders>
          </w:tcPr>
          <w:p w14:paraId="46D6208A" w14:textId="77777777" w:rsidR="00A027D8" w:rsidRPr="00BE67C3" w:rsidDel="00421D84" w:rsidRDefault="00A027D8" w:rsidP="00BE28D4">
            <w:pPr>
              <w:pStyle w:val="tabletext11"/>
              <w:suppressAutoHyphens/>
              <w:rPr>
                <w:del w:id="35728" w:author="Author"/>
              </w:rPr>
            </w:pPr>
          </w:p>
        </w:tc>
        <w:tc>
          <w:tcPr>
            <w:tcW w:w="970" w:type="dxa"/>
            <w:tcBorders>
              <w:left w:val="single" w:sz="6" w:space="0" w:color="auto"/>
            </w:tcBorders>
          </w:tcPr>
          <w:p w14:paraId="1FAB207B" w14:textId="77777777" w:rsidR="00A027D8" w:rsidRPr="00BE67C3" w:rsidDel="00421D84" w:rsidRDefault="00A027D8" w:rsidP="00BE28D4">
            <w:pPr>
              <w:pStyle w:val="tabletext11"/>
              <w:suppressAutoHyphens/>
              <w:jc w:val="right"/>
              <w:rPr>
                <w:del w:id="35729" w:author="Author"/>
              </w:rPr>
            </w:pPr>
          </w:p>
        </w:tc>
        <w:tc>
          <w:tcPr>
            <w:tcW w:w="600" w:type="dxa"/>
          </w:tcPr>
          <w:p w14:paraId="0309DA11" w14:textId="77777777" w:rsidR="00A027D8" w:rsidRPr="00BE67C3" w:rsidDel="00421D84" w:rsidRDefault="00A027D8" w:rsidP="00BE28D4">
            <w:pPr>
              <w:pStyle w:val="tabletext11"/>
              <w:suppressAutoHyphens/>
              <w:ind w:right="-45"/>
              <w:jc w:val="right"/>
              <w:rPr>
                <w:del w:id="35730" w:author="Author"/>
              </w:rPr>
            </w:pPr>
            <w:del w:id="35731" w:author="Author">
              <w:r w:rsidRPr="00BE67C3" w:rsidDel="00421D84">
                <w:delText>2,000</w:delText>
              </w:r>
            </w:del>
          </w:p>
        </w:tc>
        <w:tc>
          <w:tcPr>
            <w:tcW w:w="830" w:type="dxa"/>
            <w:tcBorders>
              <w:right w:val="single" w:sz="6" w:space="0" w:color="auto"/>
            </w:tcBorders>
          </w:tcPr>
          <w:p w14:paraId="2BFF6750" w14:textId="77777777" w:rsidR="00A027D8" w:rsidRPr="00BE67C3" w:rsidDel="00421D84" w:rsidRDefault="00A027D8" w:rsidP="00BE28D4">
            <w:pPr>
              <w:pStyle w:val="tabletext11"/>
              <w:suppressAutoHyphens/>
              <w:ind w:right="-45"/>
              <w:rPr>
                <w:del w:id="35732" w:author="Author"/>
              </w:rPr>
            </w:pPr>
          </w:p>
        </w:tc>
        <w:tc>
          <w:tcPr>
            <w:tcW w:w="1450" w:type="dxa"/>
            <w:tcBorders>
              <w:left w:val="single" w:sz="6" w:space="0" w:color="auto"/>
            </w:tcBorders>
          </w:tcPr>
          <w:p w14:paraId="002B3731" w14:textId="77777777" w:rsidR="00A027D8" w:rsidRPr="00BE67C3" w:rsidDel="00421D84" w:rsidRDefault="00A027D8" w:rsidP="00BE28D4">
            <w:pPr>
              <w:pStyle w:val="tabletext11"/>
              <w:suppressAutoHyphens/>
              <w:jc w:val="right"/>
              <w:rPr>
                <w:del w:id="35733" w:author="Author"/>
              </w:rPr>
            </w:pPr>
            <w:del w:id="35734" w:author="Author">
              <w:r w:rsidRPr="00BE67C3" w:rsidDel="00421D84">
                <w:delText>0.176</w:delText>
              </w:r>
            </w:del>
          </w:p>
        </w:tc>
        <w:tc>
          <w:tcPr>
            <w:tcW w:w="950" w:type="dxa"/>
            <w:tcBorders>
              <w:right w:val="single" w:sz="6" w:space="0" w:color="auto"/>
            </w:tcBorders>
          </w:tcPr>
          <w:p w14:paraId="14F11617" w14:textId="77777777" w:rsidR="00A027D8" w:rsidRPr="00BE67C3" w:rsidDel="00421D84" w:rsidRDefault="00A027D8" w:rsidP="00BE28D4">
            <w:pPr>
              <w:pStyle w:val="tabletext11"/>
              <w:suppressAutoHyphens/>
              <w:jc w:val="center"/>
              <w:rPr>
                <w:del w:id="35735" w:author="Author"/>
              </w:rPr>
            </w:pPr>
          </w:p>
        </w:tc>
      </w:tr>
      <w:tr w:rsidR="00A027D8" w:rsidRPr="00BE67C3" w:rsidDel="00421D84" w14:paraId="1E76C7AC" w14:textId="77777777" w:rsidTr="002F1572">
        <w:trPr>
          <w:cantSplit/>
          <w:trHeight w:val="190"/>
          <w:del w:id="35736" w:author="Author"/>
        </w:trPr>
        <w:tc>
          <w:tcPr>
            <w:tcW w:w="200" w:type="dxa"/>
            <w:tcBorders>
              <w:right w:val="single" w:sz="6" w:space="0" w:color="auto"/>
            </w:tcBorders>
          </w:tcPr>
          <w:p w14:paraId="2EB73AEB" w14:textId="77777777" w:rsidR="00A027D8" w:rsidRPr="00BE67C3" w:rsidDel="00421D84" w:rsidRDefault="00A027D8" w:rsidP="00BE28D4">
            <w:pPr>
              <w:pStyle w:val="tabletext11"/>
              <w:suppressAutoHyphens/>
              <w:rPr>
                <w:del w:id="35737" w:author="Author"/>
              </w:rPr>
            </w:pPr>
          </w:p>
        </w:tc>
        <w:tc>
          <w:tcPr>
            <w:tcW w:w="970" w:type="dxa"/>
            <w:tcBorders>
              <w:left w:val="single" w:sz="6" w:space="0" w:color="auto"/>
            </w:tcBorders>
          </w:tcPr>
          <w:p w14:paraId="465C1D11" w14:textId="77777777" w:rsidR="00A027D8" w:rsidRPr="00BE67C3" w:rsidDel="00421D84" w:rsidRDefault="00A027D8" w:rsidP="00BE28D4">
            <w:pPr>
              <w:pStyle w:val="tabletext11"/>
              <w:suppressAutoHyphens/>
              <w:jc w:val="right"/>
              <w:rPr>
                <w:del w:id="35738" w:author="Author"/>
              </w:rPr>
            </w:pPr>
          </w:p>
        </w:tc>
        <w:tc>
          <w:tcPr>
            <w:tcW w:w="600" w:type="dxa"/>
          </w:tcPr>
          <w:p w14:paraId="56D3EAE5" w14:textId="77777777" w:rsidR="00A027D8" w:rsidRPr="00BE67C3" w:rsidDel="00421D84" w:rsidRDefault="00A027D8" w:rsidP="00BE28D4">
            <w:pPr>
              <w:pStyle w:val="tabletext11"/>
              <w:suppressAutoHyphens/>
              <w:ind w:right="-45"/>
              <w:jc w:val="right"/>
              <w:rPr>
                <w:del w:id="35739" w:author="Author"/>
              </w:rPr>
            </w:pPr>
            <w:del w:id="35740" w:author="Author">
              <w:r w:rsidRPr="00BE67C3" w:rsidDel="00421D84">
                <w:delText>3,000</w:delText>
              </w:r>
            </w:del>
          </w:p>
        </w:tc>
        <w:tc>
          <w:tcPr>
            <w:tcW w:w="830" w:type="dxa"/>
            <w:tcBorders>
              <w:right w:val="single" w:sz="6" w:space="0" w:color="auto"/>
            </w:tcBorders>
          </w:tcPr>
          <w:p w14:paraId="1AE7253E" w14:textId="77777777" w:rsidR="00A027D8" w:rsidRPr="00BE67C3" w:rsidDel="00421D84" w:rsidRDefault="00A027D8" w:rsidP="00BE28D4">
            <w:pPr>
              <w:pStyle w:val="tabletext11"/>
              <w:suppressAutoHyphens/>
              <w:ind w:right="-45"/>
              <w:rPr>
                <w:del w:id="35741" w:author="Author"/>
              </w:rPr>
            </w:pPr>
          </w:p>
        </w:tc>
        <w:tc>
          <w:tcPr>
            <w:tcW w:w="1450" w:type="dxa"/>
            <w:tcBorders>
              <w:left w:val="single" w:sz="6" w:space="0" w:color="auto"/>
            </w:tcBorders>
          </w:tcPr>
          <w:p w14:paraId="308C6B07" w14:textId="77777777" w:rsidR="00A027D8" w:rsidRPr="00BE67C3" w:rsidDel="00421D84" w:rsidRDefault="00A027D8" w:rsidP="00BE28D4">
            <w:pPr>
              <w:pStyle w:val="tabletext11"/>
              <w:suppressAutoHyphens/>
              <w:jc w:val="right"/>
              <w:rPr>
                <w:del w:id="35742" w:author="Author"/>
              </w:rPr>
            </w:pPr>
            <w:del w:id="35743" w:author="Author">
              <w:r w:rsidRPr="00BE67C3" w:rsidDel="00421D84">
                <w:delText>0.340</w:delText>
              </w:r>
            </w:del>
          </w:p>
        </w:tc>
        <w:tc>
          <w:tcPr>
            <w:tcW w:w="950" w:type="dxa"/>
            <w:tcBorders>
              <w:right w:val="single" w:sz="6" w:space="0" w:color="auto"/>
            </w:tcBorders>
          </w:tcPr>
          <w:p w14:paraId="15F2CB87" w14:textId="77777777" w:rsidR="00A027D8" w:rsidRPr="00BE67C3" w:rsidDel="00421D84" w:rsidRDefault="00A027D8" w:rsidP="00BE28D4">
            <w:pPr>
              <w:pStyle w:val="tabletext11"/>
              <w:suppressAutoHyphens/>
              <w:jc w:val="center"/>
              <w:rPr>
                <w:del w:id="35744" w:author="Author"/>
              </w:rPr>
            </w:pPr>
          </w:p>
        </w:tc>
      </w:tr>
      <w:tr w:rsidR="00A027D8" w:rsidRPr="00BE67C3" w:rsidDel="00421D84" w14:paraId="5D17327A" w14:textId="77777777" w:rsidTr="002F1572">
        <w:trPr>
          <w:cantSplit/>
          <w:trHeight w:val="190"/>
          <w:del w:id="35745" w:author="Author"/>
        </w:trPr>
        <w:tc>
          <w:tcPr>
            <w:tcW w:w="200" w:type="dxa"/>
            <w:tcBorders>
              <w:right w:val="single" w:sz="6" w:space="0" w:color="auto"/>
            </w:tcBorders>
          </w:tcPr>
          <w:p w14:paraId="4DD6CBDA" w14:textId="77777777" w:rsidR="00A027D8" w:rsidRPr="00BE67C3" w:rsidDel="00421D84" w:rsidRDefault="00A027D8" w:rsidP="00BE28D4">
            <w:pPr>
              <w:pStyle w:val="tabletext11"/>
              <w:suppressAutoHyphens/>
              <w:rPr>
                <w:del w:id="35746" w:author="Author"/>
              </w:rPr>
            </w:pPr>
          </w:p>
        </w:tc>
        <w:tc>
          <w:tcPr>
            <w:tcW w:w="970" w:type="dxa"/>
            <w:tcBorders>
              <w:left w:val="single" w:sz="6" w:space="0" w:color="auto"/>
              <w:bottom w:val="single" w:sz="6" w:space="0" w:color="auto"/>
            </w:tcBorders>
          </w:tcPr>
          <w:p w14:paraId="44575724" w14:textId="77777777" w:rsidR="00A027D8" w:rsidRPr="00BE67C3" w:rsidDel="00421D84" w:rsidRDefault="00A027D8" w:rsidP="00BE28D4">
            <w:pPr>
              <w:pStyle w:val="tabletext11"/>
              <w:suppressAutoHyphens/>
              <w:jc w:val="right"/>
              <w:rPr>
                <w:del w:id="35747" w:author="Author"/>
              </w:rPr>
            </w:pPr>
          </w:p>
        </w:tc>
        <w:tc>
          <w:tcPr>
            <w:tcW w:w="600" w:type="dxa"/>
            <w:tcBorders>
              <w:bottom w:val="single" w:sz="6" w:space="0" w:color="auto"/>
            </w:tcBorders>
          </w:tcPr>
          <w:p w14:paraId="65B6DDF6" w14:textId="77777777" w:rsidR="00A027D8" w:rsidRPr="00BE67C3" w:rsidDel="00421D84" w:rsidRDefault="00A027D8" w:rsidP="00BE28D4">
            <w:pPr>
              <w:pStyle w:val="tabletext11"/>
              <w:suppressAutoHyphens/>
              <w:ind w:right="-45"/>
              <w:jc w:val="right"/>
              <w:rPr>
                <w:del w:id="35748" w:author="Author"/>
              </w:rPr>
            </w:pPr>
            <w:del w:id="35749" w:author="Author">
              <w:r w:rsidRPr="00BE67C3" w:rsidDel="00421D84">
                <w:delText>5,000</w:delText>
              </w:r>
            </w:del>
          </w:p>
        </w:tc>
        <w:tc>
          <w:tcPr>
            <w:tcW w:w="830" w:type="dxa"/>
            <w:tcBorders>
              <w:bottom w:val="single" w:sz="6" w:space="0" w:color="auto"/>
              <w:right w:val="single" w:sz="6" w:space="0" w:color="auto"/>
            </w:tcBorders>
          </w:tcPr>
          <w:p w14:paraId="336E170F" w14:textId="77777777" w:rsidR="00A027D8" w:rsidRPr="00BE67C3" w:rsidDel="00421D84" w:rsidRDefault="00A027D8" w:rsidP="00BE28D4">
            <w:pPr>
              <w:pStyle w:val="tabletext11"/>
              <w:suppressAutoHyphens/>
              <w:ind w:right="-45"/>
              <w:rPr>
                <w:del w:id="35750" w:author="Author"/>
              </w:rPr>
            </w:pPr>
          </w:p>
        </w:tc>
        <w:tc>
          <w:tcPr>
            <w:tcW w:w="1450" w:type="dxa"/>
            <w:tcBorders>
              <w:left w:val="single" w:sz="6" w:space="0" w:color="auto"/>
              <w:bottom w:val="single" w:sz="6" w:space="0" w:color="auto"/>
            </w:tcBorders>
          </w:tcPr>
          <w:p w14:paraId="21777B7C" w14:textId="77777777" w:rsidR="00A027D8" w:rsidRPr="00BE67C3" w:rsidDel="00421D84" w:rsidRDefault="00A027D8" w:rsidP="00BE28D4">
            <w:pPr>
              <w:pStyle w:val="tabletext11"/>
              <w:suppressAutoHyphens/>
              <w:jc w:val="right"/>
              <w:rPr>
                <w:del w:id="35751" w:author="Author"/>
              </w:rPr>
            </w:pPr>
            <w:del w:id="35752" w:author="Author">
              <w:r w:rsidRPr="00BE67C3" w:rsidDel="00421D84">
                <w:delText>0.592</w:delText>
              </w:r>
            </w:del>
          </w:p>
        </w:tc>
        <w:tc>
          <w:tcPr>
            <w:tcW w:w="950" w:type="dxa"/>
            <w:tcBorders>
              <w:bottom w:val="single" w:sz="6" w:space="0" w:color="auto"/>
              <w:right w:val="single" w:sz="6" w:space="0" w:color="auto"/>
            </w:tcBorders>
          </w:tcPr>
          <w:p w14:paraId="7FC90023" w14:textId="77777777" w:rsidR="00A027D8" w:rsidRPr="00BE67C3" w:rsidDel="00421D84" w:rsidRDefault="00A027D8" w:rsidP="00BE28D4">
            <w:pPr>
              <w:pStyle w:val="tabletext11"/>
              <w:suppressAutoHyphens/>
              <w:jc w:val="center"/>
              <w:rPr>
                <w:del w:id="35753" w:author="Author"/>
              </w:rPr>
            </w:pPr>
          </w:p>
        </w:tc>
      </w:tr>
    </w:tbl>
    <w:p w14:paraId="5DF86496" w14:textId="77777777" w:rsidR="00A027D8" w:rsidRPr="00BE67C3" w:rsidDel="00421D84" w:rsidRDefault="00A027D8" w:rsidP="00BE28D4">
      <w:pPr>
        <w:pStyle w:val="tablecaption"/>
        <w:suppressAutoHyphens/>
        <w:rPr>
          <w:del w:id="35754" w:author="Author"/>
        </w:rPr>
      </w:pPr>
      <w:del w:id="35755" w:author="Author">
        <w:r w:rsidRPr="00BE67C3" w:rsidDel="00421D84">
          <w:delText>Table 98.B.1.b.(1)(a)(v.2) Private Passenger Types Comprehensive Coverage Deductible Factors – All Perils With Full Safety Glass Coverage</w:delText>
        </w:r>
      </w:del>
    </w:p>
    <w:p w14:paraId="1D37A869" w14:textId="77777777" w:rsidR="00A027D8" w:rsidRPr="00BE67C3" w:rsidDel="00421D84" w:rsidRDefault="00A027D8" w:rsidP="00BE28D4">
      <w:pPr>
        <w:pStyle w:val="isonormal"/>
        <w:suppressAutoHyphens/>
        <w:rPr>
          <w:del w:id="35756" w:author="Author"/>
        </w:rPr>
      </w:pPr>
    </w:p>
    <w:p w14:paraId="7B44766B" w14:textId="77777777" w:rsidR="00A027D8" w:rsidRPr="00BE67C3" w:rsidDel="00421D84" w:rsidRDefault="00A027D8" w:rsidP="00BE28D4">
      <w:pPr>
        <w:pStyle w:val="outlinehd6"/>
        <w:suppressAutoHyphens/>
        <w:rPr>
          <w:del w:id="35757" w:author="Author"/>
        </w:rPr>
      </w:pPr>
      <w:del w:id="35758" w:author="Author">
        <w:r w:rsidRPr="00BE67C3" w:rsidDel="00421D84">
          <w:tab/>
          <w:delText>(b)</w:delText>
        </w:r>
        <w:r w:rsidRPr="00BE67C3" w:rsidDel="00421D84">
          <w:tab/>
          <w:delText>Private Passenger Types – Theft, Mischief Or Vandalism With Full Safety Glass Coverage</w:delText>
        </w:r>
      </w:del>
    </w:p>
    <w:p w14:paraId="0C7FE282" w14:textId="77777777" w:rsidR="00A027D8" w:rsidRPr="00BE67C3" w:rsidDel="00421D84" w:rsidRDefault="00A027D8" w:rsidP="00BE28D4">
      <w:pPr>
        <w:pStyle w:val="space4"/>
        <w:suppressAutoHyphens/>
        <w:rPr>
          <w:del w:id="3575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70DDE91B" w14:textId="77777777" w:rsidTr="002F1572">
        <w:trPr>
          <w:cantSplit/>
          <w:trHeight w:val="190"/>
          <w:del w:id="35760" w:author="Author"/>
        </w:trPr>
        <w:tc>
          <w:tcPr>
            <w:tcW w:w="200" w:type="dxa"/>
          </w:tcPr>
          <w:p w14:paraId="21213D9D" w14:textId="77777777" w:rsidR="00A027D8" w:rsidRPr="00BE67C3" w:rsidDel="00421D84" w:rsidRDefault="00A027D8" w:rsidP="00BE28D4">
            <w:pPr>
              <w:pStyle w:val="tablehead"/>
              <w:suppressAutoHyphens/>
              <w:rPr>
                <w:del w:id="3576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3458635" w14:textId="77777777" w:rsidR="00A027D8" w:rsidRPr="00BE67C3" w:rsidDel="00421D84" w:rsidRDefault="00A027D8" w:rsidP="00BE28D4">
            <w:pPr>
              <w:pStyle w:val="tablehead"/>
              <w:suppressAutoHyphens/>
              <w:rPr>
                <w:del w:id="35762" w:author="Author"/>
              </w:rPr>
            </w:pPr>
            <w:del w:id="35763"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D3A4E62" w14:textId="77777777" w:rsidR="00A027D8" w:rsidRPr="00BE67C3" w:rsidDel="00421D84" w:rsidRDefault="00A027D8" w:rsidP="00BE28D4">
            <w:pPr>
              <w:pStyle w:val="tablehead"/>
              <w:suppressAutoHyphens/>
              <w:rPr>
                <w:del w:id="35764" w:author="Author"/>
              </w:rPr>
            </w:pPr>
            <w:del w:id="35765" w:author="Author">
              <w:r w:rsidRPr="00BE67C3" w:rsidDel="00421D84">
                <w:delText>Factor</w:delText>
              </w:r>
            </w:del>
          </w:p>
        </w:tc>
      </w:tr>
      <w:tr w:rsidR="00A027D8" w:rsidRPr="00BE67C3" w:rsidDel="00421D84" w14:paraId="029D02DA" w14:textId="77777777" w:rsidTr="002F1572">
        <w:trPr>
          <w:cantSplit/>
          <w:trHeight w:val="190"/>
          <w:del w:id="35766" w:author="Author"/>
        </w:trPr>
        <w:tc>
          <w:tcPr>
            <w:tcW w:w="200" w:type="dxa"/>
            <w:tcBorders>
              <w:right w:val="single" w:sz="6" w:space="0" w:color="auto"/>
            </w:tcBorders>
          </w:tcPr>
          <w:p w14:paraId="0C44930B" w14:textId="77777777" w:rsidR="00A027D8" w:rsidRPr="00BE67C3" w:rsidDel="00421D84" w:rsidRDefault="00A027D8" w:rsidP="00BE28D4">
            <w:pPr>
              <w:pStyle w:val="tabletext11"/>
              <w:suppressAutoHyphens/>
              <w:rPr>
                <w:del w:id="35767" w:author="Author"/>
              </w:rPr>
            </w:pPr>
          </w:p>
        </w:tc>
        <w:tc>
          <w:tcPr>
            <w:tcW w:w="970" w:type="dxa"/>
            <w:tcBorders>
              <w:top w:val="single" w:sz="6" w:space="0" w:color="auto"/>
              <w:left w:val="single" w:sz="6" w:space="0" w:color="auto"/>
            </w:tcBorders>
          </w:tcPr>
          <w:p w14:paraId="3DC9C591" w14:textId="77777777" w:rsidR="00A027D8" w:rsidRPr="00BE67C3" w:rsidDel="00421D84" w:rsidRDefault="00A027D8" w:rsidP="00BE28D4">
            <w:pPr>
              <w:pStyle w:val="tabletext11"/>
              <w:suppressAutoHyphens/>
              <w:jc w:val="right"/>
              <w:rPr>
                <w:del w:id="35768" w:author="Author"/>
              </w:rPr>
            </w:pPr>
            <w:del w:id="35769" w:author="Author">
              <w:r w:rsidRPr="00BE67C3" w:rsidDel="00421D84">
                <w:delText>$</w:delText>
              </w:r>
            </w:del>
          </w:p>
        </w:tc>
        <w:tc>
          <w:tcPr>
            <w:tcW w:w="600" w:type="dxa"/>
            <w:tcBorders>
              <w:top w:val="single" w:sz="6" w:space="0" w:color="auto"/>
            </w:tcBorders>
          </w:tcPr>
          <w:p w14:paraId="00AD2AD7" w14:textId="77777777" w:rsidR="00A027D8" w:rsidRPr="00BE67C3" w:rsidDel="00421D84" w:rsidRDefault="00A027D8" w:rsidP="00BE28D4">
            <w:pPr>
              <w:pStyle w:val="tabletext11"/>
              <w:suppressAutoHyphens/>
              <w:ind w:right="-45"/>
              <w:jc w:val="right"/>
              <w:rPr>
                <w:del w:id="35770" w:author="Author"/>
              </w:rPr>
            </w:pPr>
            <w:del w:id="35771" w:author="Author">
              <w:r w:rsidRPr="00BE67C3" w:rsidDel="00421D84">
                <w:delText>Full</w:delText>
              </w:r>
            </w:del>
          </w:p>
        </w:tc>
        <w:tc>
          <w:tcPr>
            <w:tcW w:w="830" w:type="dxa"/>
            <w:tcBorders>
              <w:top w:val="single" w:sz="6" w:space="0" w:color="auto"/>
              <w:left w:val="nil"/>
              <w:right w:val="single" w:sz="6" w:space="0" w:color="auto"/>
            </w:tcBorders>
          </w:tcPr>
          <w:p w14:paraId="0E512172" w14:textId="77777777" w:rsidR="00A027D8" w:rsidRPr="00BE67C3" w:rsidDel="00421D84" w:rsidRDefault="00A027D8" w:rsidP="00BE28D4">
            <w:pPr>
              <w:pStyle w:val="tabletext11"/>
              <w:tabs>
                <w:tab w:val="decimal" w:pos="500"/>
              </w:tabs>
              <w:suppressAutoHyphens/>
              <w:ind w:right="-45"/>
              <w:rPr>
                <w:del w:id="35772" w:author="Author"/>
              </w:rPr>
            </w:pPr>
          </w:p>
        </w:tc>
        <w:tc>
          <w:tcPr>
            <w:tcW w:w="1450" w:type="dxa"/>
            <w:tcBorders>
              <w:top w:val="single" w:sz="6" w:space="0" w:color="auto"/>
              <w:left w:val="single" w:sz="6" w:space="0" w:color="auto"/>
            </w:tcBorders>
          </w:tcPr>
          <w:p w14:paraId="597CD3C0" w14:textId="77777777" w:rsidR="00A027D8" w:rsidRPr="00BE67C3" w:rsidDel="00421D84" w:rsidRDefault="00A027D8" w:rsidP="00BE28D4">
            <w:pPr>
              <w:pStyle w:val="tabletext11"/>
              <w:suppressAutoHyphens/>
              <w:jc w:val="right"/>
              <w:rPr>
                <w:del w:id="35773" w:author="Author"/>
              </w:rPr>
            </w:pPr>
            <w:del w:id="35774" w:author="Author">
              <w:r w:rsidRPr="00BE67C3" w:rsidDel="00421D84">
                <w:delText>-0.264</w:delText>
              </w:r>
            </w:del>
          </w:p>
        </w:tc>
        <w:tc>
          <w:tcPr>
            <w:tcW w:w="950" w:type="dxa"/>
            <w:tcBorders>
              <w:top w:val="single" w:sz="6" w:space="0" w:color="auto"/>
              <w:right w:val="single" w:sz="6" w:space="0" w:color="auto"/>
            </w:tcBorders>
          </w:tcPr>
          <w:p w14:paraId="24D46114" w14:textId="77777777" w:rsidR="00A027D8" w:rsidRPr="00BE67C3" w:rsidDel="00421D84" w:rsidRDefault="00A027D8" w:rsidP="00BE28D4">
            <w:pPr>
              <w:pStyle w:val="tabletext11"/>
              <w:suppressAutoHyphens/>
              <w:jc w:val="center"/>
              <w:rPr>
                <w:del w:id="35775" w:author="Author"/>
              </w:rPr>
            </w:pPr>
          </w:p>
        </w:tc>
      </w:tr>
      <w:tr w:rsidR="00A027D8" w:rsidRPr="00BE67C3" w:rsidDel="00421D84" w14:paraId="034AFFAB" w14:textId="77777777" w:rsidTr="002F1572">
        <w:trPr>
          <w:cantSplit/>
          <w:trHeight w:val="190"/>
          <w:del w:id="35776" w:author="Author"/>
        </w:trPr>
        <w:tc>
          <w:tcPr>
            <w:tcW w:w="200" w:type="dxa"/>
            <w:tcBorders>
              <w:right w:val="single" w:sz="6" w:space="0" w:color="auto"/>
            </w:tcBorders>
          </w:tcPr>
          <w:p w14:paraId="5C831CB7" w14:textId="77777777" w:rsidR="00A027D8" w:rsidRPr="00BE67C3" w:rsidDel="00421D84" w:rsidRDefault="00A027D8" w:rsidP="00BE28D4">
            <w:pPr>
              <w:pStyle w:val="tabletext11"/>
              <w:suppressAutoHyphens/>
              <w:rPr>
                <w:del w:id="35777" w:author="Author"/>
              </w:rPr>
            </w:pPr>
          </w:p>
        </w:tc>
        <w:tc>
          <w:tcPr>
            <w:tcW w:w="970" w:type="dxa"/>
            <w:tcBorders>
              <w:left w:val="single" w:sz="6" w:space="0" w:color="auto"/>
            </w:tcBorders>
          </w:tcPr>
          <w:p w14:paraId="2CF1892D" w14:textId="77777777" w:rsidR="00A027D8" w:rsidRPr="00BE67C3" w:rsidDel="00421D84" w:rsidRDefault="00A027D8" w:rsidP="00BE28D4">
            <w:pPr>
              <w:pStyle w:val="tabletext11"/>
              <w:suppressAutoHyphens/>
              <w:jc w:val="right"/>
              <w:rPr>
                <w:del w:id="35778" w:author="Author"/>
              </w:rPr>
            </w:pPr>
          </w:p>
        </w:tc>
        <w:tc>
          <w:tcPr>
            <w:tcW w:w="600" w:type="dxa"/>
          </w:tcPr>
          <w:p w14:paraId="49285505" w14:textId="77777777" w:rsidR="00A027D8" w:rsidRPr="00BE67C3" w:rsidDel="00421D84" w:rsidRDefault="00A027D8" w:rsidP="00BE28D4">
            <w:pPr>
              <w:pStyle w:val="tabletext11"/>
              <w:suppressAutoHyphens/>
              <w:ind w:right="-45"/>
              <w:jc w:val="right"/>
              <w:rPr>
                <w:del w:id="35779" w:author="Author"/>
              </w:rPr>
            </w:pPr>
            <w:del w:id="35780" w:author="Author">
              <w:r w:rsidRPr="00BE67C3" w:rsidDel="00421D84">
                <w:delText>50</w:delText>
              </w:r>
            </w:del>
          </w:p>
        </w:tc>
        <w:tc>
          <w:tcPr>
            <w:tcW w:w="830" w:type="dxa"/>
            <w:tcBorders>
              <w:right w:val="single" w:sz="6" w:space="0" w:color="auto"/>
            </w:tcBorders>
          </w:tcPr>
          <w:p w14:paraId="2B527A35" w14:textId="77777777" w:rsidR="00A027D8" w:rsidRPr="00BE67C3" w:rsidDel="00421D84" w:rsidRDefault="00A027D8" w:rsidP="00BE28D4">
            <w:pPr>
              <w:pStyle w:val="tabletext11"/>
              <w:suppressAutoHyphens/>
              <w:ind w:right="-45"/>
              <w:rPr>
                <w:del w:id="35781" w:author="Author"/>
              </w:rPr>
            </w:pPr>
          </w:p>
        </w:tc>
        <w:tc>
          <w:tcPr>
            <w:tcW w:w="1450" w:type="dxa"/>
            <w:tcBorders>
              <w:left w:val="single" w:sz="6" w:space="0" w:color="auto"/>
            </w:tcBorders>
          </w:tcPr>
          <w:p w14:paraId="1627117B" w14:textId="77777777" w:rsidR="00A027D8" w:rsidRPr="00BE67C3" w:rsidDel="00421D84" w:rsidRDefault="00A027D8" w:rsidP="00BE28D4">
            <w:pPr>
              <w:pStyle w:val="tabletext11"/>
              <w:suppressAutoHyphens/>
              <w:jc w:val="right"/>
              <w:rPr>
                <w:del w:id="35782" w:author="Author"/>
              </w:rPr>
            </w:pPr>
            <w:del w:id="35783" w:author="Author">
              <w:r w:rsidRPr="00BE67C3" w:rsidDel="00421D84">
                <w:delText>-0.263</w:delText>
              </w:r>
            </w:del>
          </w:p>
        </w:tc>
        <w:tc>
          <w:tcPr>
            <w:tcW w:w="950" w:type="dxa"/>
            <w:tcBorders>
              <w:right w:val="single" w:sz="6" w:space="0" w:color="auto"/>
            </w:tcBorders>
          </w:tcPr>
          <w:p w14:paraId="73D6676F" w14:textId="77777777" w:rsidR="00A027D8" w:rsidRPr="00BE67C3" w:rsidDel="00421D84" w:rsidRDefault="00A027D8" w:rsidP="00BE28D4">
            <w:pPr>
              <w:pStyle w:val="tabletext11"/>
              <w:suppressAutoHyphens/>
              <w:jc w:val="center"/>
              <w:rPr>
                <w:del w:id="35784" w:author="Author"/>
              </w:rPr>
            </w:pPr>
          </w:p>
        </w:tc>
      </w:tr>
      <w:tr w:rsidR="00A027D8" w:rsidRPr="00BE67C3" w:rsidDel="00421D84" w14:paraId="5C1D99AA" w14:textId="77777777" w:rsidTr="002F1572">
        <w:trPr>
          <w:cantSplit/>
          <w:trHeight w:val="190"/>
          <w:del w:id="35785" w:author="Author"/>
        </w:trPr>
        <w:tc>
          <w:tcPr>
            <w:tcW w:w="200" w:type="dxa"/>
            <w:tcBorders>
              <w:right w:val="single" w:sz="6" w:space="0" w:color="auto"/>
            </w:tcBorders>
          </w:tcPr>
          <w:p w14:paraId="6F3EFDCA" w14:textId="77777777" w:rsidR="00A027D8" w:rsidRPr="00BE67C3" w:rsidDel="00421D84" w:rsidRDefault="00A027D8" w:rsidP="00BE28D4">
            <w:pPr>
              <w:pStyle w:val="tabletext11"/>
              <w:suppressAutoHyphens/>
              <w:rPr>
                <w:del w:id="35786" w:author="Author"/>
              </w:rPr>
            </w:pPr>
          </w:p>
        </w:tc>
        <w:tc>
          <w:tcPr>
            <w:tcW w:w="970" w:type="dxa"/>
            <w:tcBorders>
              <w:left w:val="single" w:sz="6" w:space="0" w:color="auto"/>
            </w:tcBorders>
          </w:tcPr>
          <w:p w14:paraId="5E9B10D7" w14:textId="77777777" w:rsidR="00A027D8" w:rsidRPr="00BE67C3" w:rsidDel="00421D84" w:rsidRDefault="00A027D8" w:rsidP="00BE28D4">
            <w:pPr>
              <w:pStyle w:val="tabletext11"/>
              <w:suppressAutoHyphens/>
              <w:jc w:val="right"/>
              <w:rPr>
                <w:del w:id="35787" w:author="Author"/>
              </w:rPr>
            </w:pPr>
          </w:p>
        </w:tc>
        <w:tc>
          <w:tcPr>
            <w:tcW w:w="600" w:type="dxa"/>
          </w:tcPr>
          <w:p w14:paraId="7DE1EC95" w14:textId="77777777" w:rsidR="00A027D8" w:rsidRPr="00BE67C3" w:rsidDel="00421D84" w:rsidRDefault="00A027D8" w:rsidP="00BE28D4">
            <w:pPr>
              <w:pStyle w:val="tabletext11"/>
              <w:suppressAutoHyphens/>
              <w:ind w:right="-45"/>
              <w:jc w:val="right"/>
              <w:rPr>
                <w:del w:id="35788" w:author="Author"/>
              </w:rPr>
            </w:pPr>
            <w:del w:id="35789" w:author="Author">
              <w:r w:rsidRPr="00BE67C3" w:rsidDel="00421D84">
                <w:delText>100</w:delText>
              </w:r>
            </w:del>
          </w:p>
        </w:tc>
        <w:tc>
          <w:tcPr>
            <w:tcW w:w="830" w:type="dxa"/>
            <w:tcBorders>
              <w:right w:val="single" w:sz="6" w:space="0" w:color="auto"/>
            </w:tcBorders>
          </w:tcPr>
          <w:p w14:paraId="5F3E0038" w14:textId="77777777" w:rsidR="00A027D8" w:rsidRPr="00BE67C3" w:rsidDel="00421D84" w:rsidRDefault="00A027D8" w:rsidP="00BE28D4">
            <w:pPr>
              <w:pStyle w:val="tabletext11"/>
              <w:suppressAutoHyphens/>
              <w:ind w:right="-45"/>
              <w:rPr>
                <w:del w:id="35790" w:author="Author"/>
              </w:rPr>
            </w:pPr>
          </w:p>
        </w:tc>
        <w:tc>
          <w:tcPr>
            <w:tcW w:w="1450" w:type="dxa"/>
            <w:tcBorders>
              <w:left w:val="single" w:sz="6" w:space="0" w:color="auto"/>
            </w:tcBorders>
          </w:tcPr>
          <w:p w14:paraId="689B5A5B" w14:textId="77777777" w:rsidR="00A027D8" w:rsidRPr="00BE67C3" w:rsidDel="00421D84" w:rsidRDefault="00A027D8" w:rsidP="00BE28D4">
            <w:pPr>
              <w:pStyle w:val="tabletext11"/>
              <w:suppressAutoHyphens/>
              <w:jc w:val="right"/>
              <w:rPr>
                <w:del w:id="35791" w:author="Author"/>
              </w:rPr>
            </w:pPr>
            <w:del w:id="35792" w:author="Author">
              <w:r w:rsidRPr="00BE67C3" w:rsidDel="00421D84">
                <w:delText>-0.262</w:delText>
              </w:r>
            </w:del>
          </w:p>
        </w:tc>
        <w:tc>
          <w:tcPr>
            <w:tcW w:w="950" w:type="dxa"/>
            <w:tcBorders>
              <w:right w:val="single" w:sz="6" w:space="0" w:color="auto"/>
            </w:tcBorders>
          </w:tcPr>
          <w:p w14:paraId="2AE6321F" w14:textId="77777777" w:rsidR="00A027D8" w:rsidRPr="00BE67C3" w:rsidDel="00421D84" w:rsidRDefault="00A027D8" w:rsidP="00BE28D4">
            <w:pPr>
              <w:pStyle w:val="tabletext11"/>
              <w:suppressAutoHyphens/>
              <w:jc w:val="center"/>
              <w:rPr>
                <w:del w:id="35793" w:author="Author"/>
              </w:rPr>
            </w:pPr>
          </w:p>
        </w:tc>
      </w:tr>
      <w:tr w:rsidR="00A027D8" w:rsidRPr="00BE67C3" w:rsidDel="00421D84" w14:paraId="69DE13F3" w14:textId="77777777" w:rsidTr="002F1572">
        <w:trPr>
          <w:cantSplit/>
          <w:trHeight w:val="190"/>
          <w:del w:id="35794" w:author="Author"/>
        </w:trPr>
        <w:tc>
          <w:tcPr>
            <w:tcW w:w="200" w:type="dxa"/>
            <w:tcBorders>
              <w:right w:val="single" w:sz="6" w:space="0" w:color="auto"/>
            </w:tcBorders>
          </w:tcPr>
          <w:p w14:paraId="769CF6C1" w14:textId="77777777" w:rsidR="00A027D8" w:rsidRPr="00BE67C3" w:rsidDel="00421D84" w:rsidRDefault="00A027D8" w:rsidP="00BE28D4">
            <w:pPr>
              <w:pStyle w:val="tabletext11"/>
              <w:suppressAutoHyphens/>
              <w:rPr>
                <w:del w:id="35795" w:author="Author"/>
              </w:rPr>
            </w:pPr>
          </w:p>
        </w:tc>
        <w:tc>
          <w:tcPr>
            <w:tcW w:w="970" w:type="dxa"/>
            <w:tcBorders>
              <w:left w:val="single" w:sz="6" w:space="0" w:color="auto"/>
            </w:tcBorders>
          </w:tcPr>
          <w:p w14:paraId="7EB34ECF" w14:textId="77777777" w:rsidR="00A027D8" w:rsidRPr="00BE67C3" w:rsidDel="00421D84" w:rsidRDefault="00A027D8" w:rsidP="00BE28D4">
            <w:pPr>
              <w:pStyle w:val="tabletext11"/>
              <w:suppressAutoHyphens/>
              <w:jc w:val="right"/>
              <w:rPr>
                <w:del w:id="35796" w:author="Author"/>
              </w:rPr>
            </w:pPr>
          </w:p>
        </w:tc>
        <w:tc>
          <w:tcPr>
            <w:tcW w:w="600" w:type="dxa"/>
          </w:tcPr>
          <w:p w14:paraId="3FE34F6A" w14:textId="77777777" w:rsidR="00A027D8" w:rsidRPr="00BE67C3" w:rsidDel="00421D84" w:rsidRDefault="00A027D8" w:rsidP="00BE28D4">
            <w:pPr>
              <w:pStyle w:val="tabletext11"/>
              <w:suppressAutoHyphens/>
              <w:ind w:right="-45"/>
              <w:jc w:val="right"/>
              <w:rPr>
                <w:del w:id="35797" w:author="Author"/>
              </w:rPr>
            </w:pPr>
            <w:del w:id="35798" w:author="Author">
              <w:r w:rsidRPr="00BE67C3" w:rsidDel="00421D84">
                <w:delText>200</w:delText>
              </w:r>
            </w:del>
          </w:p>
        </w:tc>
        <w:tc>
          <w:tcPr>
            <w:tcW w:w="830" w:type="dxa"/>
            <w:tcBorders>
              <w:right w:val="single" w:sz="6" w:space="0" w:color="auto"/>
            </w:tcBorders>
          </w:tcPr>
          <w:p w14:paraId="0E6A64DC" w14:textId="77777777" w:rsidR="00A027D8" w:rsidRPr="00BE67C3" w:rsidDel="00421D84" w:rsidRDefault="00A027D8" w:rsidP="00BE28D4">
            <w:pPr>
              <w:pStyle w:val="tabletext11"/>
              <w:suppressAutoHyphens/>
              <w:ind w:right="-45"/>
              <w:rPr>
                <w:del w:id="35799" w:author="Author"/>
              </w:rPr>
            </w:pPr>
          </w:p>
        </w:tc>
        <w:tc>
          <w:tcPr>
            <w:tcW w:w="1450" w:type="dxa"/>
            <w:tcBorders>
              <w:left w:val="single" w:sz="6" w:space="0" w:color="auto"/>
            </w:tcBorders>
          </w:tcPr>
          <w:p w14:paraId="22AC0D1D" w14:textId="77777777" w:rsidR="00A027D8" w:rsidRPr="00BE67C3" w:rsidDel="00421D84" w:rsidRDefault="00A027D8" w:rsidP="00BE28D4">
            <w:pPr>
              <w:pStyle w:val="tabletext11"/>
              <w:suppressAutoHyphens/>
              <w:jc w:val="right"/>
              <w:rPr>
                <w:del w:id="35800" w:author="Author"/>
              </w:rPr>
            </w:pPr>
            <w:del w:id="35801" w:author="Author">
              <w:r w:rsidRPr="00BE67C3" w:rsidDel="00421D84">
                <w:delText>-0.261</w:delText>
              </w:r>
            </w:del>
          </w:p>
        </w:tc>
        <w:tc>
          <w:tcPr>
            <w:tcW w:w="950" w:type="dxa"/>
            <w:tcBorders>
              <w:right w:val="single" w:sz="6" w:space="0" w:color="auto"/>
            </w:tcBorders>
          </w:tcPr>
          <w:p w14:paraId="3D7FC60F" w14:textId="77777777" w:rsidR="00A027D8" w:rsidRPr="00BE67C3" w:rsidDel="00421D84" w:rsidRDefault="00A027D8" w:rsidP="00BE28D4">
            <w:pPr>
              <w:pStyle w:val="tabletext11"/>
              <w:suppressAutoHyphens/>
              <w:jc w:val="center"/>
              <w:rPr>
                <w:del w:id="35802" w:author="Author"/>
              </w:rPr>
            </w:pPr>
          </w:p>
        </w:tc>
      </w:tr>
      <w:tr w:rsidR="00A027D8" w:rsidRPr="00BE67C3" w:rsidDel="00421D84" w14:paraId="19BFC4A2" w14:textId="77777777" w:rsidTr="002F1572">
        <w:trPr>
          <w:cantSplit/>
          <w:trHeight w:val="190"/>
          <w:del w:id="35803" w:author="Author"/>
        </w:trPr>
        <w:tc>
          <w:tcPr>
            <w:tcW w:w="200" w:type="dxa"/>
            <w:tcBorders>
              <w:right w:val="single" w:sz="6" w:space="0" w:color="auto"/>
            </w:tcBorders>
          </w:tcPr>
          <w:p w14:paraId="07B03DB4" w14:textId="77777777" w:rsidR="00A027D8" w:rsidRPr="00BE67C3" w:rsidDel="00421D84" w:rsidRDefault="00A027D8" w:rsidP="00BE28D4">
            <w:pPr>
              <w:pStyle w:val="tabletext11"/>
              <w:suppressAutoHyphens/>
              <w:rPr>
                <w:del w:id="35804" w:author="Author"/>
              </w:rPr>
            </w:pPr>
          </w:p>
        </w:tc>
        <w:tc>
          <w:tcPr>
            <w:tcW w:w="970" w:type="dxa"/>
            <w:tcBorders>
              <w:left w:val="single" w:sz="6" w:space="0" w:color="auto"/>
            </w:tcBorders>
          </w:tcPr>
          <w:p w14:paraId="0F3BCF80" w14:textId="77777777" w:rsidR="00A027D8" w:rsidRPr="00BE67C3" w:rsidDel="00421D84" w:rsidRDefault="00A027D8" w:rsidP="00BE28D4">
            <w:pPr>
              <w:pStyle w:val="tabletext11"/>
              <w:suppressAutoHyphens/>
              <w:jc w:val="right"/>
              <w:rPr>
                <w:del w:id="35805" w:author="Author"/>
              </w:rPr>
            </w:pPr>
          </w:p>
        </w:tc>
        <w:tc>
          <w:tcPr>
            <w:tcW w:w="600" w:type="dxa"/>
          </w:tcPr>
          <w:p w14:paraId="04942251" w14:textId="77777777" w:rsidR="00A027D8" w:rsidRPr="00BE67C3" w:rsidDel="00421D84" w:rsidRDefault="00A027D8" w:rsidP="00BE28D4">
            <w:pPr>
              <w:pStyle w:val="tabletext11"/>
              <w:suppressAutoHyphens/>
              <w:ind w:right="-45"/>
              <w:jc w:val="right"/>
              <w:rPr>
                <w:del w:id="35806" w:author="Author"/>
              </w:rPr>
            </w:pPr>
            <w:del w:id="35807" w:author="Author">
              <w:r w:rsidRPr="00BE67C3" w:rsidDel="00421D84">
                <w:delText>250</w:delText>
              </w:r>
            </w:del>
          </w:p>
        </w:tc>
        <w:tc>
          <w:tcPr>
            <w:tcW w:w="830" w:type="dxa"/>
            <w:tcBorders>
              <w:right w:val="single" w:sz="6" w:space="0" w:color="auto"/>
            </w:tcBorders>
          </w:tcPr>
          <w:p w14:paraId="41F53579" w14:textId="77777777" w:rsidR="00A027D8" w:rsidRPr="00BE67C3" w:rsidDel="00421D84" w:rsidRDefault="00A027D8" w:rsidP="00BE28D4">
            <w:pPr>
              <w:pStyle w:val="tabletext11"/>
              <w:suppressAutoHyphens/>
              <w:ind w:right="-45"/>
              <w:rPr>
                <w:del w:id="35808" w:author="Author"/>
              </w:rPr>
            </w:pPr>
          </w:p>
        </w:tc>
        <w:tc>
          <w:tcPr>
            <w:tcW w:w="1450" w:type="dxa"/>
            <w:tcBorders>
              <w:left w:val="single" w:sz="6" w:space="0" w:color="auto"/>
            </w:tcBorders>
          </w:tcPr>
          <w:p w14:paraId="771137B3" w14:textId="77777777" w:rsidR="00A027D8" w:rsidRPr="00BE67C3" w:rsidDel="00421D84" w:rsidRDefault="00A027D8" w:rsidP="00BE28D4">
            <w:pPr>
              <w:pStyle w:val="tabletext11"/>
              <w:suppressAutoHyphens/>
              <w:jc w:val="right"/>
              <w:rPr>
                <w:del w:id="35809" w:author="Author"/>
              </w:rPr>
            </w:pPr>
            <w:del w:id="35810" w:author="Author">
              <w:r w:rsidRPr="00BE67C3" w:rsidDel="00421D84">
                <w:delText>-0.260</w:delText>
              </w:r>
            </w:del>
          </w:p>
        </w:tc>
        <w:tc>
          <w:tcPr>
            <w:tcW w:w="950" w:type="dxa"/>
            <w:tcBorders>
              <w:right w:val="single" w:sz="6" w:space="0" w:color="auto"/>
            </w:tcBorders>
          </w:tcPr>
          <w:p w14:paraId="6A92B893" w14:textId="77777777" w:rsidR="00A027D8" w:rsidRPr="00BE67C3" w:rsidDel="00421D84" w:rsidRDefault="00A027D8" w:rsidP="00BE28D4">
            <w:pPr>
              <w:pStyle w:val="tabletext11"/>
              <w:suppressAutoHyphens/>
              <w:jc w:val="center"/>
              <w:rPr>
                <w:del w:id="35811" w:author="Author"/>
              </w:rPr>
            </w:pPr>
          </w:p>
        </w:tc>
      </w:tr>
      <w:tr w:rsidR="00A027D8" w:rsidRPr="00BE67C3" w:rsidDel="00421D84" w14:paraId="49105560" w14:textId="77777777" w:rsidTr="002F1572">
        <w:trPr>
          <w:cantSplit/>
          <w:trHeight w:val="190"/>
          <w:del w:id="35812" w:author="Author"/>
        </w:trPr>
        <w:tc>
          <w:tcPr>
            <w:tcW w:w="200" w:type="dxa"/>
            <w:tcBorders>
              <w:right w:val="single" w:sz="6" w:space="0" w:color="auto"/>
            </w:tcBorders>
          </w:tcPr>
          <w:p w14:paraId="6CE73D89" w14:textId="77777777" w:rsidR="00A027D8" w:rsidRPr="00BE67C3" w:rsidDel="00421D84" w:rsidRDefault="00A027D8" w:rsidP="00BE28D4">
            <w:pPr>
              <w:pStyle w:val="tabletext11"/>
              <w:suppressAutoHyphens/>
              <w:rPr>
                <w:del w:id="35813" w:author="Author"/>
              </w:rPr>
            </w:pPr>
          </w:p>
        </w:tc>
        <w:tc>
          <w:tcPr>
            <w:tcW w:w="970" w:type="dxa"/>
            <w:tcBorders>
              <w:left w:val="single" w:sz="6" w:space="0" w:color="auto"/>
            </w:tcBorders>
          </w:tcPr>
          <w:p w14:paraId="7E30A3EE" w14:textId="77777777" w:rsidR="00A027D8" w:rsidRPr="00BE67C3" w:rsidDel="00421D84" w:rsidRDefault="00A027D8" w:rsidP="00BE28D4">
            <w:pPr>
              <w:pStyle w:val="tabletext11"/>
              <w:suppressAutoHyphens/>
              <w:jc w:val="right"/>
              <w:rPr>
                <w:del w:id="35814" w:author="Author"/>
              </w:rPr>
            </w:pPr>
          </w:p>
        </w:tc>
        <w:tc>
          <w:tcPr>
            <w:tcW w:w="600" w:type="dxa"/>
          </w:tcPr>
          <w:p w14:paraId="2B0DE8B5" w14:textId="77777777" w:rsidR="00A027D8" w:rsidRPr="00BE67C3" w:rsidDel="00421D84" w:rsidRDefault="00A027D8" w:rsidP="00BE28D4">
            <w:pPr>
              <w:pStyle w:val="tabletext11"/>
              <w:suppressAutoHyphens/>
              <w:ind w:right="-45"/>
              <w:jc w:val="right"/>
              <w:rPr>
                <w:del w:id="35815" w:author="Author"/>
              </w:rPr>
            </w:pPr>
            <w:del w:id="35816" w:author="Author">
              <w:r w:rsidRPr="00BE67C3" w:rsidDel="00421D84">
                <w:delText>500</w:delText>
              </w:r>
            </w:del>
          </w:p>
        </w:tc>
        <w:tc>
          <w:tcPr>
            <w:tcW w:w="830" w:type="dxa"/>
            <w:tcBorders>
              <w:right w:val="single" w:sz="6" w:space="0" w:color="auto"/>
            </w:tcBorders>
          </w:tcPr>
          <w:p w14:paraId="4FA53C59" w14:textId="77777777" w:rsidR="00A027D8" w:rsidRPr="00BE67C3" w:rsidDel="00421D84" w:rsidRDefault="00A027D8" w:rsidP="00BE28D4">
            <w:pPr>
              <w:pStyle w:val="tabletext11"/>
              <w:suppressAutoHyphens/>
              <w:ind w:right="-45"/>
              <w:rPr>
                <w:del w:id="35817" w:author="Author"/>
              </w:rPr>
            </w:pPr>
          </w:p>
        </w:tc>
        <w:tc>
          <w:tcPr>
            <w:tcW w:w="1450" w:type="dxa"/>
            <w:tcBorders>
              <w:left w:val="single" w:sz="6" w:space="0" w:color="auto"/>
            </w:tcBorders>
          </w:tcPr>
          <w:p w14:paraId="1108FEF2" w14:textId="77777777" w:rsidR="00A027D8" w:rsidRPr="00BE67C3" w:rsidDel="00421D84" w:rsidRDefault="00A027D8" w:rsidP="00BE28D4">
            <w:pPr>
              <w:pStyle w:val="tabletext11"/>
              <w:suppressAutoHyphens/>
              <w:jc w:val="right"/>
              <w:rPr>
                <w:del w:id="35818" w:author="Author"/>
              </w:rPr>
            </w:pPr>
            <w:del w:id="35819" w:author="Author">
              <w:r w:rsidRPr="00BE67C3" w:rsidDel="00421D84">
                <w:delText>-0.259</w:delText>
              </w:r>
            </w:del>
          </w:p>
        </w:tc>
        <w:tc>
          <w:tcPr>
            <w:tcW w:w="950" w:type="dxa"/>
            <w:tcBorders>
              <w:right w:val="single" w:sz="6" w:space="0" w:color="auto"/>
            </w:tcBorders>
          </w:tcPr>
          <w:p w14:paraId="212950E0" w14:textId="77777777" w:rsidR="00A027D8" w:rsidRPr="00BE67C3" w:rsidDel="00421D84" w:rsidRDefault="00A027D8" w:rsidP="00BE28D4">
            <w:pPr>
              <w:pStyle w:val="tabletext11"/>
              <w:suppressAutoHyphens/>
              <w:jc w:val="center"/>
              <w:rPr>
                <w:del w:id="35820" w:author="Author"/>
              </w:rPr>
            </w:pPr>
          </w:p>
        </w:tc>
      </w:tr>
      <w:tr w:rsidR="00A027D8" w:rsidRPr="00BE67C3" w:rsidDel="00421D84" w14:paraId="46E7039F" w14:textId="77777777" w:rsidTr="002F1572">
        <w:trPr>
          <w:cantSplit/>
          <w:trHeight w:val="190"/>
          <w:del w:id="35821" w:author="Author"/>
        </w:trPr>
        <w:tc>
          <w:tcPr>
            <w:tcW w:w="200" w:type="dxa"/>
            <w:tcBorders>
              <w:right w:val="single" w:sz="6" w:space="0" w:color="auto"/>
            </w:tcBorders>
          </w:tcPr>
          <w:p w14:paraId="12A81FF7" w14:textId="77777777" w:rsidR="00A027D8" w:rsidRPr="00BE67C3" w:rsidDel="00421D84" w:rsidRDefault="00A027D8" w:rsidP="00BE28D4">
            <w:pPr>
              <w:pStyle w:val="tabletext11"/>
              <w:suppressAutoHyphens/>
              <w:rPr>
                <w:del w:id="35822" w:author="Author"/>
              </w:rPr>
            </w:pPr>
          </w:p>
        </w:tc>
        <w:tc>
          <w:tcPr>
            <w:tcW w:w="970" w:type="dxa"/>
            <w:tcBorders>
              <w:left w:val="single" w:sz="6" w:space="0" w:color="auto"/>
            </w:tcBorders>
          </w:tcPr>
          <w:p w14:paraId="56DF0345" w14:textId="77777777" w:rsidR="00A027D8" w:rsidRPr="00BE67C3" w:rsidDel="00421D84" w:rsidRDefault="00A027D8" w:rsidP="00BE28D4">
            <w:pPr>
              <w:pStyle w:val="tabletext11"/>
              <w:suppressAutoHyphens/>
              <w:jc w:val="right"/>
              <w:rPr>
                <w:del w:id="35823" w:author="Author"/>
              </w:rPr>
            </w:pPr>
          </w:p>
        </w:tc>
        <w:tc>
          <w:tcPr>
            <w:tcW w:w="600" w:type="dxa"/>
          </w:tcPr>
          <w:p w14:paraId="448D6547" w14:textId="77777777" w:rsidR="00A027D8" w:rsidRPr="00BE67C3" w:rsidDel="00421D84" w:rsidRDefault="00A027D8" w:rsidP="00BE28D4">
            <w:pPr>
              <w:pStyle w:val="tabletext11"/>
              <w:suppressAutoHyphens/>
              <w:ind w:right="-45"/>
              <w:jc w:val="right"/>
              <w:rPr>
                <w:del w:id="35824" w:author="Author"/>
              </w:rPr>
            </w:pPr>
            <w:del w:id="35825" w:author="Author">
              <w:r w:rsidRPr="00BE67C3" w:rsidDel="00421D84">
                <w:delText>1,000</w:delText>
              </w:r>
            </w:del>
          </w:p>
        </w:tc>
        <w:tc>
          <w:tcPr>
            <w:tcW w:w="830" w:type="dxa"/>
            <w:tcBorders>
              <w:right w:val="single" w:sz="6" w:space="0" w:color="auto"/>
            </w:tcBorders>
          </w:tcPr>
          <w:p w14:paraId="7F732E41" w14:textId="77777777" w:rsidR="00A027D8" w:rsidRPr="00BE67C3" w:rsidDel="00421D84" w:rsidRDefault="00A027D8" w:rsidP="00BE28D4">
            <w:pPr>
              <w:pStyle w:val="tabletext11"/>
              <w:suppressAutoHyphens/>
              <w:ind w:right="-45"/>
              <w:rPr>
                <w:del w:id="35826" w:author="Author"/>
              </w:rPr>
            </w:pPr>
          </w:p>
        </w:tc>
        <w:tc>
          <w:tcPr>
            <w:tcW w:w="1450" w:type="dxa"/>
            <w:tcBorders>
              <w:left w:val="single" w:sz="6" w:space="0" w:color="auto"/>
            </w:tcBorders>
          </w:tcPr>
          <w:p w14:paraId="00C26F2D" w14:textId="77777777" w:rsidR="00A027D8" w:rsidRPr="00BE67C3" w:rsidDel="00421D84" w:rsidRDefault="00A027D8" w:rsidP="00BE28D4">
            <w:pPr>
              <w:pStyle w:val="tabletext11"/>
              <w:suppressAutoHyphens/>
              <w:jc w:val="right"/>
              <w:rPr>
                <w:del w:id="35827" w:author="Author"/>
              </w:rPr>
            </w:pPr>
            <w:del w:id="35828" w:author="Author">
              <w:r w:rsidRPr="00BE67C3" w:rsidDel="00421D84">
                <w:delText>-0.258</w:delText>
              </w:r>
            </w:del>
          </w:p>
        </w:tc>
        <w:tc>
          <w:tcPr>
            <w:tcW w:w="950" w:type="dxa"/>
            <w:tcBorders>
              <w:right w:val="single" w:sz="6" w:space="0" w:color="auto"/>
            </w:tcBorders>
          </w:tcPr>
          <w:p w14:paraId="3E2FB2B1" w14:textId="77777777" w:rsidR="00A027D8" w:rsidRPr="00BE67C3" w:rsidDel="00421D84" w:rsidRDefault="00A027D8" w:rsidP="00BE28D4">
            <w:pPr>
              <w:pStyle w:val="tabletext11"/>
              <w:suppressAutoHyphens/>
              <w:jc w:val="center"/>
              <w:rPr>
                <w:del w:id="35829" w:author="Author"/>
              </w:rPr>
            </w:pPr>
          </w:p>
        </w:tc>
      </w:tr>
      <w:tr w:rsidR="00A027D8" w:rsidRPr="00BE67C3" w:rsidDel="00421D84" w14:paraId="5A1831AE" w14:textId="77777777" w:rsidTr="002F1572">
        <w:trPr>
          <w:cantSplit/>
          <w:trHeight w:val="190"/>
          <w:del w:id="35830" w:author="Author"/>
        </w:trPr>
        <w:tc>
          <w:tcPr>
            <w:tcW w:w="200" w:type="dxa"/>
            <w:tcBorders>
              <w:right w:val="single" w:sz="6" w:space="0" w:color="auto"/>
            </w:tcBorders>
          </w:tcPr>
          <w:p w14:paraId="2782CF78" w14:textId="77777777" w:rsidR="00A027D8" w:rsidRPr="00BE67C3" w:rsidDel="00421D84" w:rsidRDefault="00A027D8" w:rsidP="00BE28D4">
            <w:pPr>
              <w:pStyle w:val="tabletext11"/>
              <w:suppressAutoHyphens/>
              <w:rPr>
                <w:del w:id="35831" w:author="Author"/>
              </w:rPr>
            </w:pPr>
          </w:p>
        </w:tc>
        <w:tc>
          <w:tcPr>
            <w:tcW w:w="970" w:type="dxa"/>
            <w:tcBorders>
              <w:left w:val="single" w:sz="6" w:space="0" w:color="auto"/>
            </w:tcBorders>
          </w:tcPr>
          <w:p w14:paraId="605DE6DD" w14:textId="77777777" w:rsidR="00A027D8" w:rsidRPr="00BE67C3" w:rsidDel="00421D84" w:rsidRDefault="00A027D8" w:rsidP="00BE28D4">
            <w:pPr>
              <w:pStyle w:val="tabletext11"/>
              <w:suppressAutoHyphens/>
              <w:jc w:val="right"/>
              <w:rPr>
                <w:del w:id="35832" w:author="Author"/>
              </w:rPr>
            </w:pPr>
          </w:p>
        </w:tc>
        <w:tc>
          <w:tcPr>
            <w:tcW w:w="600" w:type="dxa"/>
          </w:tcPr>
          <w:p w14:paraId="0D6E95F0" w14:textId="77777777" w:rsidR="00A027D8" w:rsidRPr="00BE67C3" w:rsidDel="00421D84" w:rsidRDefault="00A027D8" w:rsidP="00BE28D4">
            <w:pPr>
              <w:pStyle w:val="tabletext11"/>
              <w:suppressAutoHyphens/>
              <w:ind w:right="-45"/>
              <w:jc w:val="right"/>
              <w:rPr>
                <w:del w:id="35833" w:author="Author"/>
              </w:rPr>
            </w:pPr>
            <w:del w:id="35834" w:author="Author">
              <w:r w:rsidRPr="00BE67C3" w:rsidDel="00421D84">
                <w:delText>2,000</w:delText>
              </w:r>
            </w:del>
          </w:p>
        </w:tc>
        <w:tc>
          <w:tcPr>
            <w:tcW w:w="830" w:type="dxa"/>
            <w:tcBorders>
              <w:right w:val="single" w:sz="6" w:space="0" w:color="auto"/>
            </w:tcBorders>
          </w:tcPr>
          <w:p w14:paraId="667AD002" w14:textId="77777777" w:rsidR="00A027D8" w:rsidRPr="00BE67C3" w:rsidDel="00421D84" w:rsidRDefault="00A027D8" w:rsidP="00BE28D4">
            <w:pPr>
              <w:pStyle w:val="tabletext11"/>
              <w:suppressAutoHyphens/>
              <w:ind w:right="-45"/>
              <w:rPr>
                <w:del w:id="35835" w:author="Author"/>
              </w:rPr>
            </w:pPr>
          </w:p>
        </w:tc>
        <w:tc>
          <w:tcPr>
            <w:tcW w:w="1450" w:type="dxa"/>
            <w:tcBorders>
              <w:left w:val="single" w:sz="6" w:space="0" w:color="auto"/>
            </w:tcBorders>
          </w:tcPr>
          <w:p w14:paraId="108AC2EF" w14:textId="77777777" w:rsidR="00A027D8" w:rsidRPr="00BE67C3" w:rsidDel="00421D84" w:rsidRDefault="00A027D8" w:rsidP="00BE28D4">
            <w:pPr>
              <w:pStyle w:val="tabletext11"/>
              <w:suppressAutoHyphens/>
              <w:jc w:val="right"/>
              <w:rPr>
                <w:del w:id="35836" w:author="Author"/>
              </w:rPr>
            </w:pPr>
            <w:del w:id="35837" w:author="Author">
              <w:r w:rsidRPr="00BE67C3" w:rsidDel="00421D84">
                <w:delText>-0.257</w:delText>
              </w:r>
            </w:del>
          </w:p>
        </w:tc>
        <w:tc>
          <w:tcPr>
            <w:tcW w:w="950" w:type="dxa"/>
            <w:tcBorders>
              <w:right w:val="single" w:sz="6" w:space="0" w:color="auto"/>
            </w:tcBorders>
          </w:tcPr>
          <w:p w14:paraId="3664F502" w14:textId="77777777" w:rsidR="00A027D8" w:rsidRPr="00BE67C3" w:rsidDel="00421D84" w:rsidRDefault="00A027D8" w:rsidP="00BE28D4">
            <w:pPr>
              <w:pStyle w:val="tabletext11"/>
              <w:suppressAutoHyphens/>
              <w:jc w:val="center"/>
              <w:rPr>
                <w:del w:id="35838" w:author="Author"/>
              </w:rPr>
            </w:pPr>
          </w:p>
        </w:tc>
      </w:tr>
      <w:tr w:rsidR="00A027D8" w:rsidRPr="00BE67C3" w:rsidDel="00421D84" w14:paraId="48E55BEB" w14:textId="77777777" w:rsidTr="002F1572">
        <w:trPr>
          <w:cantSplit/>
          <w:trHeight w:val="190"/>
          <w:del w:id="35839" w:author="Author"/>
        </w:trPr>
        <w:tc>
          <w:tcPr>
            <w:tcW w:w="200" w:type="dxa"/>
            <w:tcBorders>
              <w:right w:val="single" w:sz="6" w:space="0" w:color="auto"/>
            </w:tcBorders>
          </w:tcPr>
          <w:p w14:paraId="6D36C5E3" w14:textId="77777777" w:rsidR="00A027D8" w:rsidRPr="00BE67C3" w:rsidDel="00421D84" w:rsidRDefault="00A027D8" w:rsidP="00BE28D4">
            <w:pPr>
              <w:pStyle w:val="tabletext11"/>
              <w:suppressAutoHyphens/>
              <w:rPr>
                <w:del w:id="35840" w:author="Author"/>
              </w:rPr>
            </w:pPr>
          </w:p>
        </w:tc>
        <w:tc>
          <w:tcPr>
            <w:tcW w:w="970" w:type="dxa"/>
            <w:tcBorders>
              <w:left w:val="single" w:sz="6" w:space="0" w:color="auto"/>
            </w:tcBorders>
          </w:tcPr>
          <w:p w14:paraId="695281F5" w14:textId="77777777" w:rsidR="00A027D8" w:rsidRPr="00BE67C3" w:rsidDel="00421D84" w:rsidRDefault="00A027D8" w:rsidP="00BE28D4">
            <w:pPr>
              <w:pStyle w:val="tabletext11"/>
              <w:suppressAutoHyphens/>
              <w:jc w:val="right"/>
              <w:rPr>
                <w:del w:id="35841" w:author="Author"/>
              </w:rPr>
            </w:pPr>
          </w:p>
        </w:tc>
        <w:tc>
          <w:tcPr>
            <w:tcW w:w="600" w:type="dxa"/>
          </w:tcPr>
          <w:p w14:paraId="1D5094CF" w14:textId="77777777" w:rsidR="00A027D8" w:rsidRPr="00BE67C3" w:rsidDel="00421D84" w:rsidRDefault="00A027D8" w:rsidP="00BE28D4">
            <w:pPr>
              <w:pStyle w:val="tabletext11"/>
              <w:suppressAutoHyphens/>
              <w:ind w:right="-45"/>
              <w:jc w:val="right"/>
              <w:rPr>
                <w:del w:id="35842" w:author="Author"/>
              </w:rPr>
            </w:pPr>
            <w:del w:id="35843" w:author="Author">
              <w:r w:rsidRPr="00BE67C3" w:rsidDel="00421D84">
                <w:delText>3,000</w:delText>
              </w:r>
            </w:del>
          </w:p>
        </w:tc>
        <w:tc>
          <w:tcPr>
            <w:tcW w:w="830" w:type="dxa"/>
            <w:tcBorders>
              <w:right w:val="single" w:sz="6" w:space="0" w:color="auto"/>
            </w:tcBorders>
          </w:tcPr>
          <w:p w14:paraId="376985E4" w14:textId="77777777" w:rsidR="00A027D8" w:rsidRPr="00BE67C3" w:rsidDel="00421D84" w:rsidRDefault="00A027D8" w:rsidP="00BE28D4">
            <w:pPr>
              <w:pStyle w:val="tabletext11"/>
              <w:suppressAutoHyphens/>
              <w:ind w:right="-45"/>
              <w:rPr>
                <w:del w:id="35844" w:author="Author"/>
              </w:rPr>
            </w:pPr>
          </w:p>
        </w:tc>
        <w:tc>
          <w:tcPr>
            <w:tcW w:w="1450" w:type="dxa"/>
            <w:tcBorders>
              <w:left w:val="single" w:sz="6" w:space="0" w:color="auto"/>
            </w:tcBorders>
          </w:tcPr>
          <w:p w14:paraId="66425A9C" w14:textId="77777777" w:rsidR="00A027D8" w:rsidRPr="00BE67C3" w:rsidDel="00421D84" w:rsidRDefault="00A027D8" w:rsidP="00BE28D4">
            <w:pPr>
              <w:pStyle w:val="tabletext11"/>
              <w:suppressAutoHyphens/>
              <w:jc w:val="right"/>
              <w:rPr>
                <w:del w:id="35845" w:author="Author"/>
              </w:rPr>
            </w:pPr>
            <w:del w:id="35846" w:author="Author">
              <w:r w:rsidRPr="00BE67C3" w:rsidDel="00421D84">
                <w:delText>-0.256</w:delText>
              </w:r>
            </w:del>
          </w:p>
        </w:tc>
        <w:tc>
          <w:tcPr>
            <w:tcW w:w="950" w:type="dxa"/>
            <w:tcBorders>
              <w:right w:val="single" w:sz="6" w:space="0" w:color="auto"/>
            </w:tcBorders>
          </w:tcPr>
          <w:p w14:paraId="1A9B0A43" w14:textId="77777777" w:rsidR="00A027D8" w:rsidRPr="00BE67C3" w:rsidDel="00421D84" w:rsidRDefault="00A027D8" w:rsidP="00BE28D4">
            <w:pPr>
              <w:pStyle w:val="tabletext11"/>
              <w:suppressAutoHyphens/>
              <w:jc w:val="center"/>
              <w:rPr>
                <w:del w:id="35847" w:author="Author"/>
              </w:rPr>
            </w:pPr>
          </w:p>
        </w:tc>
      </w:tr>
      <w:tr w:rsidR="00A027D8" w:rsidRPr="00BE67C3" w:rsidDel="00421D84" w14:paraId="3FA3688D" w14:textId="77777777" w:rsidTr="002F1572">
        <w:trPr>
          <w:cantSplit/>
          <w:trHeight w:val="190"/>
          <w:del w:id="35848" w:author="Author"/>
        </w:trPr>
        <w:tc>
          <w:tcPr>
            <w:tcW w:w="200" w:type="dxa"/>
            <w:tcBorders>
              <w:right w:val="single" w:sz="6" w:space="0" w:color="auto"/>
            </w:tcBorders>
          </w:tcPr>
          <w:p w14:paraId="22042D53" w14:textId="77777777" w:rsidR="00A027D8" w:rsidRPr="00BE67C3" w:rsidDel="00421D84" w:rsidRDefault="00A027D8" w:rsidP="00BE28D4">
            <w:pPr>
              <w:pStyle w:val="tabletext11"/>
              <w:suppressAutoHyphens/>
              <w:rPr>
                <w:del w:id="35849" w:author="Author"/>
              </w:rPr>
            </w:pPr>
          </w:p>
        </w:tc>
        <w:tc>
          <w:tcPr>
            <w:tcW w:w="970" w:type="dxa"/>
            <w:tcBorders>
              <w:left w:val="single" w:sz="6" w:space="0" w:color="auto"/>
              <w:bottom w:val="single" w:sz="6" w:space="0" w:color="auto"/>
            </w:tcBorders>
          </w:tcPr>
          <w:p w14:paraId="154B92A9" w14:textId="77777777" w:rsidR="00A027D8" w:rsidRPr="00BE67C3" w:rsidDel="00421D84" w:rsidRDefault="00A027D8" w:rsidP="00BE28D4">
            <w:pPr>
              <w:pStyle w:val="tabletext11"/>
              <w:suppressAutoHyphens/>
              <w:jc w:val="right"/>
              <w:rPr>
                <w:del w:id="35850" w:author="Author"/>
              </w:rPr>
            </w:pPr>
          </w:p>
        </w:tc>
        <w:tc>
          <w:tcPr>
            <w:tcW w:w="600" w:type="dxa"/>
            <w:tcBorders>
              <w:bottom w:val="single" w:sz="6" w:space="0" w:color="auto"/>
            </w:tcBorders>
          </w:tcPr>
          <w:p w14:paraId="0F461824" w14:textId="77777777" w:rsidR="00A027D8" w:rsidRPr="00BE67C3" w:rsidDel="00421D84" w:rsidRDefault="00A027D8" w:rsidP="00BE28D4">
            <w:pPr>
              <w:pStyle w:val="tabletext11"/>
              <w:suppressAutoHyphens/>
              <w:ind w:right="-45"/>
              <w:jc w:val="right"/>
              <w:rPr>
                <w:del w:id="35851" w:author="Author"/>
              </w:rPr>
            </w:pPr>
            <w:del w:id="35852" w:author="Author">
              <w:r w:rsidRPr="00BE67C3" w:rsidDel="00421D84">
                <w:delText>5,000</w:delText>
              </w:r>
            </w:del>
          </w:p>
        </w:tc>
        <w:tc>
          <w:tcPr>
            <w:tcW w:w="830" w:type="dxa"/>
            <w:tcBorders>
              <w:bottom w:val="single" w:sz="6" w:space="0" w:color="auto"/>
              <w:right w:val="single" w:sz="6" w:space="0" w:color="auto"/>
            </w:tcBorders>
          </w:tcPr>
          <w:p w14:paraId="0F18E024" w14:textId="77777777" w:rsidR="00A027D8" w:rsidRPr="00BE67C3" w:rsidDel="00421D84" w:rsidRDefault="00A027D8" w:rsidP="00BE28D4">
            <w:pPr>
              <w:pStyle w:val="tabletext11"/>
              <w:suppressAutoHyphens/>
              <w:ind w:right="-45"/>
              <w:rPr>
                <w:del w:id="35853" w:author="Author"/>
              </w:rPr>
            </w:pPr>
          </w:p>
        </w:tc>
        <w:tc>
          <w:tcPr>
            <w:tcW w:w="1450" w:type="dxa"/>
            <w:tcBorders>
              <w:left w:val="single" w:sz="6" w:space="0" w:color="auto"/>
              <w:bottom w:val="single" w:sz="6" w:space="0" w:color="auto"/>
            </w:tcBorders>
          </w:tcPr>
          <w:p w14:paraId="485B8E5C" w14:textId="77777777" w:rsidR="00A027D8" w:rsidRPr="00BE67C3" w:rsidDel="00421D84" w:rsidRDefault="00A027D8" w:rsidP="00BE28D4">
            <w:pPr>
              <w:pStyle w:val="tabletext11"/>
              <w:suppressAutoHyphens/>
              <w:jc w:val="right"/>
              <w:rPr>
                <w:del w:id="35854" w:author="Author"/>
              </w:rPr>
            </w:pPr>
            <w:del w:id="35855" w:author="Author">
              <w:r w:rsidRPr="00BE67C3" w:rsidDel="00421D84">
                <w:delText>-0.255</w:delText>
              </w:r>
            </w:del>
          </w:p>
        </w:tc>
        <w:tc>
          <w:tcPr>
            <w:tcW w:w="950" w:type="dxa"/>
            <w:tcBorders>
              <w:bottom w:val="single" w:sz="6" w:space="0" w:color="auto"/>
              <w:right w:val="single" w:sz="6" w:space="0" w:color="auto"/>
            </w:tcBorders>
          </w:tcPr>
          <w:p w14:paraId="7B712B9F" w14:textId="77777777" w:rsidR="00A027D8" w:rsidRPr="00BE67C3" w:rsidDel="00421D84" w:rsidRDefault="00A027D8" w:rsidP="00BE28D4">
            <w:pPr>
              <w:pStyle w:val="tabletext11"/>
              <w:suppressAutoHyphens/>
              <w:jc w:val="center"/>
              <w:rPr>
                <w:del w:id="35856" w:author="Author"/>
              </w:rPr>
            </w:pPr>
          </w:p>
        </w:tc>
      </w:tr>
    </w:tbl>
    <w:p w14:paraId="7AEEB160" w14:textId="77777777" w:rsidR="00A027D8" w:rsidRPr="00BE67C3" w:rsidDel="00421D84" w:rsidRDefault="00A027D8" w:rsidP="00BE28D4">
      <w:pPr>
        <w:pStyle w:val="isonormal"/>
        <w:suppressAutoHyphens/>
        <w:rPr>
          <w:del w:id="35857" w:author="Author"/>
          <w:b/>
        </w:rPr>
      </w:pPr>
      <w:del w:id="35858" w:author="Author">
        <w:r w:rsidRPr="00BE67C3" w:rsidDel="00421D84">
          <w:rPr>
            <w:b/>
          </w:rPr>
          <w:delText>Table 98.B.1.b.(1)(b)(v.2) Private Passenger Types Comprehensive Coverage Deductible Factors – Theft, Mischief Or Vandalism With Full Safety Glass Coverage</w:delText>
        </w:r>
      </w:del>
    </w:p>
    <w:p w14:paraId="3217AD02" w14:textId="77777777" w:rsidR="00A027D8" w:rsidRPr="00BE67C3" w:rsidDel="00421D84" w:rsidRDefault="00A027D8" w:rsidP="00BE28D4">
      <w:pPr>
        <w:pStyle w:val="isonormal"/>
        <w:suppressAutoHyphens/>
        <w:rPr>
          <w:del w:id="35859" w:author="Author"/>
        </w:rPr>
      </w:pPr>
    </w:p>
    <w:p w14:paraId="5154E664" w14:textId="77777777" w:rsidR="00A027D8" w:rsidRPr="00BE67C3" w:rsidDel="00421D84" w:rsidRDefault="00A027D8" w:rsidP="00BE28D4">
      <w:pPr>
        <w:pStyle w:val="outlinehd6"/>
        <w:suppressAutoHyphens/>
        <w:rPr>
          <w:del w:id="35860" w:author="Author"/>
        </w:rPr>
      </w:pPr>
      <w:del w:id="35861" w:author="Author">
        <w:r w:rsidRPr="00BE67C3" w:rsidDel="00421D84">
          <w:tab/>
          <w:delText>(c)</w:delText>
        </w:r>
        <w:r w:rsidRPr="00BE67C3" w:rsidDel="00421D84">
          <w:tab/>
          <w:delText>Trucks, Tractors And Trailers And All Autos Except Zone-rated Risks – All Perils With Full Safety Glass Coverage</w:delText>
        </w:r>
      </w:del>
    </w:p>
    <w:p w14:paraId="41175ACD" w14:textId="77777777" w:rsidR="00A027D8" w:rsidRPr="00BE67C3" w:rsidDel="00421D84" w:rsidRDefault="00A027D8" w:rsidP="00BE28D4">
      <w:pPr>
        <w:pStyle w:val="space4"/>
        <w:suppressAutoHyphens/>
        <w:rPr>
          <w:del w:id="3586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A027D8" w:rsidRPr="00BE67C3" w:rsidDel="00421D84" w14:paraId="141139C2" w14:textId="77777777" w:rsidTr="002F1572">
        <w:trPr>
          <w:cantSplit/>
          <w:trHeight w:val="190"/>
          <w:del w:id="35863" w:author="Author"/>
        </w:trPr>
        <w:tc>
          <w:tcPr>
            <w:tcW w:w="200" w:type="dxa"/>
          </w:tcPr>
          <w:p w14:paraId="38034776" w14:textId="77777777" w:rsidR="00A027D8" w:rsidRPr="00BE67C3" w:rsidDel="00421D84" w:rsidRDefault="00A027D8" w:rsidP="00BE28D4">
            <w:pPr>
              <w:pStyle w:val="tablehead"/>
              <w:suppressAutoHyphens/>
              <w:rPr>
                <w:del w:id="3586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0D93D4D" w14:textId="77777777" w:rsidR="00A027D8" w:rsidRPr="00BE67C3" w:rsidDel="00421D84" w:rsidRDefault="00A027D8" w:rsidP="00BE28D4">
            <w:pPr>
              <w:pStyle w:val="tablehead"/>
              <w:suppressAutoHyphens/>
              <w:rPr>
                <w:del w:id="35865" w:author="Author"/>
              </w:rPr>
            </w:pPr>
            <w:del w:id="35866"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9119F18" w14:textId="77777777" w:rsidR="00A027D8" w:rsidRPr="00BE67C3" w:rsidDel="00421D84" w:rsidRDefault="00A027D8" w:rsidP="00BE28D4">
            <w:pPr>
              <w:pStyle w:val="tablehead"/>
              <w:suppressAutoHyphens/>
              <w:rPr>
                <w:del w:id="35867" w:author="Author"/>
              </w:rPr>
            </w:pPr>
            <w:del w:id="35868" w:author="Author">
              <w:r w:rsidRPr="00BE67C3" w:rsidDel="00421D84">
                <w:delText>Factor</w:delText>
              </w:r>
            </w:del>
          </w:p>
        </w:tc>
      </w:tr>
      <w:tr w:rsidR="00A027D8" w:rsidRPr="00BE67C3" w:rsidDel="00421D84" w14:paraId="6F6F5E32" w14:textId="77777777" w:rsidTr="002F1572">
        <w:trPr>
          <w:cantSplit/>
          <w:trHeight w:val="190"/>
          <w:del w:id="35869" w:author="Author"/>
        </w:trPr>
        <w:tc>
          <w:tcPr>
            <w:tcW w:w="200" w:type="dxa"/>
            <w:tcBorders>
              <w:right w:val="single" w:sz="6" w:space="0" w:color="auto"/>
            </w:tcBorders>
          </w:tcPr>
          <w:p w14:paraId="73E17960" w14:textId="77777777" w:rsidR="00A027D8" w:rsidRPr="00BE67C3" w:rsidDel="00421D84" w:rsidRDefault="00A027D8" w:rsidP="00BE28D4">
            <w:pPr>
              <w:pStyle w:val="tabletext11"/>
              <w:suppressAutoHyphens/>
              <w:rPr>
                <w:del w:id="35870" w:author="Author"/>
              </w:rPr>
            </w:pPr>
          </w:p>
        </w:tc>
        <w:tc>
          <w:tcPr>
            <w:tcW w:w="960" w:type="dxa"/>
            <w:tcBorders>
              <w:top w:val="single" w:sz="6" w:space="0" w:color="auto"/>
              <w:left w:val="single" w:sz="6" w:space="0" w:color="auto"/>
            </w:tcBorders>
          </w:tcPr>
          <w:p w14:paraId="2BFA5708" w14:textId="77777777" w:rsidR="00A027D8" w:rsidRPr="00BE67C3" w:rsidDel="00421D84" w:rsidRDefault="00A027D8" w:rsidP="00BE28D4">
            <w:pPr>
              <w:pStyle w:val="tabletext11"/>
              <w:suppressAutoHyphens/>
              <w:jc w:val="right"/>
              <w:rPr>
                <w:del w:id="35871" w:author="Author"/>
              </w:rPr>
            </w:pPr>
            <w:del w:id="35872" w:author="Author">
              <w:r w:rsidRPr="00BE67C3" w:rsidDel="00421D84">
                <w:delText>$</w:delText>
              </w:r>
            </w:del>
          </w:p>
        </w:tc>
        <w:tc>
          <w:tcPr>
            <w:tcW w:w="610" w:type="dxa"/>
            <w:tcBorders>
              <w:top w:val="single" w:sz="6" w:space="0" w:color="auto"/>
            </w:tcBorders>
          </w:tcPr>
          <w:p w14:paraId="3DE98AD3" w14:textId="77777777" w:rsidR="00A027D8" w:rsidRPr="00BE67C3" w:rsidDel="00421D84" w:rsidRDefault="00A027D8" w:rsidP="00BE28D4">
            <w:pPr>
              <w:pStyle w:val="tabletext11"/>
              <w:suppressAutoHyphens/>
              <w:ind w:right="-45"/>
              <w:jc w:val="right"/>
              <w:rPr>
                <w:del w:id="35873" w:author="Author"/>
              </w:rPr>
            </w:pPr>
            <w:del w:id="35874" w:author="Author">
              <w:r w:rsidRPr="00BE67C3" w:rsidDel="00421D84">
                <w:delText>Full</w:delText>
              </w:r>
            </w:del>
          </w:p>
        </w:tc>
        <w:tc>
          <w:tcPr>
            <w:tcW w:w="830" w:type="dxa"/>
            <w:tcBorders>
              <w:top w:val="single" w:sz="6" w:space="0" w:color="auto"/>
              <w:right w:val="single" w:sz="6" w:space="0" w:color="auto"/>
            </w:tcBorders>
          </w:tcPr>
          <w:p w14:paraId="437F8DFA" w14:textId="77777777" w:rsidR="00A027D8" w:rsidRPr="00BE67C3" w:rsidDel="00421D84" w:rsidRDefault="00A027D8" w:rsidP="00BE28D4">
            <w:pPr>
              <w:pStyle w:val="tabletext11"/>
              <w:suppressAutoHyphens/>
              <w:ind w:right="-45"/>
              <w:rPr>
                <w:del w:id="35875" w:author="Author"/>
              </w:rPr>
            </w:pPr>
          </w:p>
        </w:tc>
        <w:tc>
          <w:tcPr>
            <w:tcW w:w="1450" w:type="dxa"/>
            <w:tcBorders>
              <w:top w:val="single" w:sz="6" w:space="0" w:color="auto"/>
              <w:left w:val="single" w:sz="6" w:space="0" w:color="auto"/>
            </w:tcBorders>
          </w:tcPr>
          <w:p w14:paraId="0F769B0C" w14:textId="77777777" w:rsidR="00A027D8" w:rsidRPr="00BE67C3" w:rsidDel="00421D84" w:rsidRDefault="00A027D8" w:rsidP="00BE28D4">
            <w:pPr>
              <w:pStyle w:val="tabletext11"/>
              <w:suppressAutoHyphens/>
              <w:jc w:val="right"/>
              <w:rPr>
                <w:del w:id="35876" w:author="Author"/>
              </w:rPr>
            </w:pPr>
            <w:del w:id="35877" w:author="Author">
              <w:r w:rsidRPr="00BE67C3" w:rsidDel="00421D84">
                <w:delText>-0.235</w:delText>
              </w:r>
            </w:del>
          </w:p>
        </w:tc>
        <w:tc>
          <w:tcPr>
            <w:tcW w:w="950" w:type="dxa"/>
            <w:tcBorders>
              <w:top w:val="single" w:sz="6" w:space="0" w:color="auto"/>
              <w:right w:val="single" w:sz="6" w:space="0" w:color="auto"/>
            </w:tcBorders>
          </w:tcPr>
          <w:p w14:paraId="5426CC10" w14:textId="77777777" w:rsidR="00A027D8" w:rsidRPr="00BE67C3" w:rsidDel="00421D84" w:rsidRDefault="00A027D8" w:rsidP="00BE28D4">
            <w:pPr>
              <w:pStyle w:val="tabletext11"/>
              <w:suppressAutoHyphens/>
              <w:jc w:val="both"/>
              <w:rPr>
                <w:del w:id="35878" w:author="Author"/>
              </w:rPr>
            </w:pPr>
          </w:p>
        </w:tc>
      </w:tr>
      <w:tr w:rsidR="00A027D8" w:rsidRPr="00BE67C3" w:rsidDel="00421D84" w14:paraId="65F0327D" w14:textId="77777777" w:rsidTr="002F1572">
        <w:trPr>
          <w:cantSplit/>
          <w:trHeight w:val="190"/>
          <w:del w:id="35879" w:author="Author"/>
        </w:trPr>
        <w:tc>
          <w:tcPr>
            <w:tcW w:w="200" w:type="dxa"/>
            <w:tcBorders>
              <w:right w:val="single" w:sz="6" w:space="0" w:color="auto"/>
            </w:tcBorders>
          </w:tcPr>
          <w:p w14:paraId="1E7DA2F2" w14:textId="77777777" w:rsidR="00A027D8" w:rsidRPr="00BE67C3" w:rsidDel="00421D84" w:rsidRDefault="00A027D8" w:rsidP="00BE28D4">
            <w:pPr>
              <w:pStyle w:val="tabletext11"/>
              <w:suppressAutoHyphens/>
              <w:rPr>
                <w:del w:id="35880" w:author="Author"/>
              </w:rPr>
            </w:pPr>
          </w:p>
        </w:tc>
        <w:tc>
          <w:tcPr>
            <w:tcW w:w="960" w:type="dxa"/>
            <w:tcBorders>
              <w:left w:val="single" w:sz="6" w:space="0" w:color="auto"/>
            </w:tcBorders>
          </w:tcPr>
          <w:p w14:paraId="54E0DE47" w14:textId="77777777" w:rsidR="00A027D8" w:rsidRPr="00BE67C3" w:rsidDel="00421D84" w:rsidRDefault="00A027D8" w:rsidP="00BE28D4">
            <w:pPr>
              <w:pStyle w:val="tabletext11"/>
              <w:suppressAutoHyphens/>
              <w:jc w:val="right"/>
              <w:rPr>
                <w:del w:id="35881" w:author="Author"/>
              </w:rPr>
            </w:pPr>
          </w:p>
        </w:tc>
        <w:tc>
          <w:tcPr>
            <w:tcW w:w="610" w:type="dxa"/>
          </w:tcPr>
          <w:p w14:paraId="51BC24C1" w14:textId="77777777" w:rsidR="00A027D8" w:rsidRPr="00BE67C3" w:rsidDel="00421D84" w:rsidRDefault="00A027D8" w:rsidP="00BE28D4">
            <w:pPr>
              <w:pStyle w:val="tabletext11"/>
              <w:suppressAutoHyphens/>
              <w:ind w:right="-45"/>
              <w:jc w:val="right"/>
              <w:rPr>
                <w:del w:id="35882" w:author="Author"/>
              </w:rPr>
            </w:pPr>
            <w:del w:id="35883" w:author="Author">
              <w:r w:rsidRPr="00BE67C3" w:rsidDel="00421D84">
                <w:delText>50</w:delText>
              </w:r>
            </w:del>
          </w:p>
        </w:tc>
        <w:tc>
          <w:tcPr>
            <w:tcW w:w="830" w:type="dxa"/>
            <w:tcBorders>
              <w:right w:val="single" w:sz="6" w:space="0" w:color="auto"/>
            </w:tcBorders>
          </w:tcPr>
          <w:p w14:paraId="39DAED96" w14:textId="77777777" w:rsidR="00A027D8" w:rsidRPr="00BE67C3" w:rsidDel="00421D84" w:rsidRDefault="00A027D8" w:rsidP="00BE28D4">
            <w:pPr>
              <w:pStyle w:val="tabletext11"/>
              <w:suppressAutoHyphens/>
              <w:ind w:right="-45"/>
              <w:rPr>
                <w:del w:id="35884" w:author="Author"/>
              </w:rPr>
            </w:pPr>
          </w:p>
        </w:tc>
        <w:tc>
          <w:tcPr>
            <w:tcW w:w="1450" w:type="dxa"/>
            <w:tcBorders>
              <w:left w:val="single" w:sz="6" w:space="0" w:color="auto"/>
            </w:tcBorders>
          </w:tcPr>
          <w:p w14:paraId="1ED9556E" w14:textId="77777777" w:rsidR="00A027D8" w:rsidRPr="00BE67C3" w:rsidDel="00421D84" w:rsidRDefault="00A027D8" w:rsidP="00BE28D4">
            <w:pPr>
              <w:pStyle w:val="tabletext11"/>
              <w:suppressAutoHyphens/>
              <w:jc w:val="right"/>
              <w:rPr>
                <w:del w:id="35885" w:author="Author"/>
              </w:rPr>
            </w:pPr>
            <w:del w:id="35886" w:author="Author">
              <w:r w:rsidRPr="00BE67C3" w:rsidDel="00421D84">
                <w:delText>-0.214</w:delText>
              </w:r>
            </w:del>
          </w:p>
        </w:tc>
        <w:tc>
          <w:tcPr>
            <w:tcW w:w="950" w:type="dxa"/>
            <w:tcBorders>
              <w:right w:val="single" w:sz="6" w:space="0" w:color="auto"/>
            </w:tcBorders>
          </w:tcPr>
          <w:p w14:paraId="12AF30CF" w14:textId="77777777" w:rsidR="00A027D8" w:rsidRPr="00BE67C3" w:rsidDel="00421D84" w:rsidRDefault="00A027D8" w:rsidP="00BE28D4">
            <w:pPr>
              <w:pStyle w:val="tabletext11"/>
              <w:suppressAutoHyphens/>
              <w:rPr>
                <w:del w:id="35887" w:author="Author"/>
              </w:rPr>
            </w:pPr>
          </w:p>
        </w:tc>
      </w:tr>
      <w:tr w:rsidR="00A027D8" w:rsidRPr="00BE67C3" w:rsidDel="00421D84" w14:paraId="47B67A87" w14:textId="77777777" w:rsidTr="002F1572">
        <w:trPr>
          <w:cantSplit/>
          <w:trHeight w:val="190"/>
          <w:del w:id="35888" w:author="Author"/>
        </w:trPr>
        <w:tc>
          <w:tcPr>
            <w:tcW w:w="200" w:type="dxa"/>
            <w:tcBorders>
              <w:right w:val="single" w:sz="6" w:space="0" w:color="auto"/>
            </w:tcBorders>
          </w:tcPr>
          <w:p w14:paraId="4ACDD594" w14:textId="77777777" w:rsidR="00A027D8" w:rsidRPr="00BE67C3" w:rsidDel="00421D84" w:rsidRDefault="00A027D8" w:rsidP="00BE28D4">
            <w:pPr>
              <w:pStyle w:val="tabletext11"/>
              <w:suppressAutoHyphens/>
              <w:rPr>
                <w:del w:id="35889" w:author="Author"/>
              </w:rPr>
            </w:pPr>
          </w:p>
        </w:tc>
        <w:tc>
          <w:tcPr>
            <w:tcW w:w="960" w:type="dxa"/>
            <w:tcBorders>
              <w:left w:val="single" w:sz="6" w:space="0" w:color="auto"/>
            </w:tcBorders>
          </w:tcPr>
          <w:p w14:paraId="55876562" w14:textId="77777777" w:rsidR="00A027D8" w:rsidRPr="00BE67C3" w:rsidDel="00421D84" w:rsidRDefault="00A027D8" w:rsidP="00BE28D4">
            <w:pPr>
              <w:pStyle w:val="tabletext11"/>
              <w:suppressAutoHyphens/>
              <w:jc w:val="right"/>
              <w:rPr>
                <w:del w:id="35890" w:author="Author"/>
              </w:rPr>
            </w:pPr>
          </w:p>
        </w:tc>
        <w:tc>
          <w:tcPr>
            <w:tcW w:w="610" w:type="dxa"/>
          </w:tcPr>
          <w:p w14:paraId="4649398B" w14:textId="77777777" w:rsidR="00A027D8" w:rsidRPr="00BE67C3" w:rsidDel="00421D84" w:rsidRDefault="00A027D8" w:rsidP="00BE28D4">
            <w:pPr>
              <w:pStyle w:val="tabletext11"/>
              <w:suppressAutoHyphens/>
              <w:ind w:right="-45"/>
              <w:jc w:val="right"/>
              <w:rPr>
                <w:del w:id="35891" w:author="Author"/>
              </w:rPr>
            </w:pPr>
            <w:del w:id="35892" w:author="Author">
              <w:r w:rsidRPr="00BE67C3" w:rsidDel="00421D84">
                <w:delText>100</w:delText>
              </w:r>
            </w:del>
          </w:p>
        </w:tc>
        <w:tc>
          <w:tcPr>
            <w:tcW w:w="830" w:type="dxa"/>
            <w:tcBorders>
              <w:right w:val="single" w:sz="6" w:space="0" w:color="auto"/>
            </w:tcBorders>
          </w:tcPr>
          <w:p w14:paraId="02315447" w14:textId="77777777" w:rsidR="00A027D8" w:rsidRPr="00BE67C3" w:rsidDel="00421D84" w:rsidRDefault="00A027D8" w:rsidP="00BE28D4">
            <w:pPr>
              <w:pStyle w:val="tabletext11"/>
              <w:suppressAutoHyphens/>
              <w:ind w:right="-45"/>
              <w:rPr>
                <w:del w:id="35893" w:author="Author"/>
              </w:rPr>
            </w:pPr>
          </w:p>
        </w:tc>
        <w:tc>
          <w:tcPr>
            <w:tcW w:w="1450" w:type="dxa"/>
            <w:tcBorders>
              <w:left w:val="single" w:sz="6" w:space="0" w:color="auto"/>
            </w:tcBorders>
          </w:tcPr>
          <w:p w14:paraId="397AE5E9" w14:textId="77777777" w:rsidR="00A027D8" w:rsidRPr="00BE67C3" w:rsidDel="00421D84" w:rsidRDefault="00A027D8" w:rsidP="00BE28D4">
            <w:pPr>
              <w:pStyle w:val="tabletext11"/>
              <w:suppressAutoHyphens/>
              <w:jc w:val="right"/>
              <w:rPr>
                <w:del w:id="35894" w:author="Author"/>
              </w:rPr>
            </w:pPr>
            <w:del w:id="35895" w:author="Author">
              <w:r w:rsidRPr="00BE67C3" w:rsidDel="00421D84">
                <w:delText>-0.196</w:delText>
              </w:r>
            </w:del>
          </w:p>
        </w:tc>
        <w:tc>
          <w:tcPr>
            <w:tcW w:w="950" w:type="dxa"/>
            <w:tcBorders>
              <w:right w:val="single" w:sz="6" w:space="0" w:color="auto"/>
            </w:tcBorders>
          </w:tcPr>
          <w:p w14:paraId="3AD2E561" w14:textId="77777777" w:rsidR="00A027D8" w:rsidRPr="00BE67C3" w:rsidDel="00421D84" w:rsidRDefault="00A027D8" w:rsidP="00BE28D4">
            <w:pPr>
              <w:pStyle w:val="tabletext11"/>
              <w:suppressAutoHyphens/>
              <w:rPr>
                <w:del w:id="35896" w:author="Author"/>
              </w:rPr>
            </w:pPr>
          </w:p>
        </w:tc>
      </w:tr>
      <w:tr w:rsidR="00A027D8" w:rsidRPr="00BE67C3" w:rsidDel="00421D84" w14:paraId="3247FC0D" w14:textId="77777777" w:rsidTr="002F1572">
        <w:trPr>
          <w:cantSplit/>
          <w:trHeight w:val="190"/>
          <w:del w:id="35897" w:author="Author"/>
        </w:trPr>
        <w:tc>
          <w:tcPr>
            <w:tcW w:w="200" w:type="dxa"/>
            <w:tcBorders>
              <w:right w:val="single" w:sz="6" w:space="0" w:color="auto"/>
            </w:tcBorders>
          </w:tcPr>
          <w:p w14:paraId="3E87610A" w14:textId="77777777" w:rsidR="00A027D8" w:rsidRPr="00BE67C3" w:rsidDel="00421D84" w:rsidRDefault="00A027D8" w:rsidP="00BE28D4">
            <w:pPr>
              <w:pStyle w:val="tabletext11"/>
              <w:suppressAutoHyphens/>
              <w:rPr>
                <w:del w:id="35898" w:author="Author"/>
              </w:rPr>
            </w:pPr>
          </w:p>
        </w:tc>
        <w:tc>
          <w:tcPr>
            <w:tcW w:w="960" w:type="dxa"/>
            <w:tcBorders>
              <w:left w:val="single" w:sz="6" w:space="0" w:color="auto"/>
            </w:tcBorders>
          </w:tcPr>
          <w:p w14:paraId="6AA287DC" w14:textId="77777777" w:rsidR="00A027D8" w:rsidRPr="00BE67C3" w:rsidDel="00421D84" w:rsidRDefault="00A027D8" w:rsidP="00BE28D4">
            <w:pPr>
              <w:pStyle w:val="tabletext11"/>
              <w:suppressAutoHyphens/>
              <w:jc w:val="right"/>
              <w:rPr>
                <w:del w:id="35899" w:author="Author"/>
              </w:rPr>
            </w:pPr>
          </w:p>
        </w:tc>
        <w:tc>
          <w:tcPr>
            <w:tcW w:w="610" w:type="dxa"/>
          </w:tcPr>
          <w:p w14:paraId="7842EAD8" w14:textId="77777777" w:rsidR="00A027D8" w:rsidRPr="00BE67C3" w:rsidDel="00421D84" w:rsidRDefault="00A027D8" w:rsidP="00BE28D4">
            <w:pPr>
              <w:pStyle w:val="tabletext11"/>
              <w:suppressAutoHyphens/>
              <w:ind w:right="-45"/>
              <w:jc w:val="right"/>
              <w:rPr>
                <w:del w:id="35900" w:author="Author"/>
              </w:rPr>
            </w:pPr>
            <w:del w:id="35901" w:author="Author">
              <w:r w:rsidRPr="00BE67C3" w:rsidDel="00421D84">
                <w:delText>200</w:delText>
              </w:r>
            </w:del>
          </w:p>
        </w:tc>
        <w:tc>
          <w:tcPr>
            <w:tcW w:w="830" w:type="dxa"/>
            <w:tcBorders>
              <w:right w:val="single" w:sz="6" w:space="0" w:color="auto"/>
            </w:tcBorders>
          </w:tcPr>
          <w:p w14:paraId="3A385E33" w14:textId="77777777" w:rsidR="00A027D8" w:rsidRPr="00BE67C3" w:rsidDel="00421D84" w:rsidRDefault="00A027D8" w:rsidP="00BE28D4">
            <w:pPr>
              <w:pStyle w:val="tabletext11"/>
              <w:suppressAutoHyphens/>
              <w:ind w:right="-45"/>
              <w:rPr>
                <w:del w:id="35902" w:author="Author"/>
              </w:rPr>
            </w:pPr>
          </w:p>
        </w:tc>
        <w:tc>
          <w:tcPr>
            <w:tcW w:w="1450" w:type="dxa"/>
            <w:tcBorders>
              <w:left w:val="single" w:sz="6" w:space="0" w:color="auto"/>
            </w:tcBorders>
          </w:tcPr>
          <w:p w14:paraId="1F829C93" w14:textId="77777777" w:rsidR="00A027D8" w:rsidRPr="00BE67C3" w:rsidDel="00421D84" w:rsidRDefault="00A027D8" w:rsidP="00BE28D4">
            <w:pPr>
              <w:pStyle w:val="tabletext11"/>
              <w:suppressAutoHyphens/>
              <w:jc w:val="right"/>
              <w:rPr>
                <w:del w:id="35903" w:author="Author"/>
              </w:rPr>
            </w:pPr>
            <w:del w:id="35904" w:author="Author">
              <w:r w:rsidRPr="00BE67C3" w:rsidDel="00421D84">
                <w:delText>-0.165</w:delText>
              </w:r>
            </w:del>
          </w:p>
        </w:tc>
        <w:tc>
          <w:tcPr>
            <w:tcW w:w="950" w:type="dxa"/>
            <w:tcBorders>
              <w:right w:val="single" w:sz="6" w:space="0" w:color="auto"/>
            </w:tcBorders>
          </w:tcPr>
          <w:p w14:paraId="70BD8944" w14:textId="77777777" w:rsidR="00A027D8" w:rsidRPr="00BE67C3" w:rsidDel="00421D84" w:rsidRDefault="00A027D8" w:rsidP="00BE28D4">
            <w:pPr>
              <w:pStyle w:val="tabletext11"/>
              <w:suppressAutoHyphens/>
              <w:rPr>
                <w:del w:id="35905" w:author="Author"/>
              </w:rPr>
            </w:pPr>
          </w:p>
        </w:tc>
      </w:tr>
      <w:tr w:rsidR="00A027D8" w:rsidRPr="00BE67C3" w:rsidDel="00421D84" w14:paraId="50D41549" w14:textId="77777777" w:rsidTr="002F1572">
        <w:trPr>
          <w:cantSplit/>
          <w:trHeight w:val="190"/>
          <w:del w:id="35906" w:author="Author"/>
        </w:trPr>
        <w:tc>
          <w:tcPr>
            <w:tcW w:w="200" w:type="dxa"/>
            <w:tcBorders>
              <w:right w:val="single" w:sz="6" w:space="0" w:color="auto"/>
            </w:tcBorders>
          </w:tcPr>
          <w:p w14:paraId="0E9D4C6D" w14:textId="77777777" w:rsidR="00A027D8" w:rsidRPr="00BE67C3" w:rsidDel="00421D84" w:rsidRDefault="00A027D8" w:rsidP="00BE28D4">
            <w:pPr>
              <w:pStyle w:val="tabletext11"/>
              <w:suppressAutoHyphens/>
              <w:rPr>
                <w:del w:id="35907" w:author="Author"/>
              </w:rPr>
            </w:pPr>
          </w:p>
        </w:tc>
        <w:tc>
          <w:tcPr>
            <w:tcW w:w="960" w:type="dxa"/>
            <w:tcBorders>
              <w:left w:val="single" w:sz="6" w:space="0" w:color="auto"/>
            </w:tcBorders>
          </w:tcPr>
          <w:p w14:paraId="4389B2EF" w14:textId="77777777" w:rsidR="00A027D8" w:rsidRPr="00BE67C3" w:rsidDel="00421D84" w:rsidRDefault="00A027D8" w:rsidP="00BE28D4">
            <w:pPr>
              <w:pStyle w:val="tabletext11"/>
              <w:suppressAutoHyphens/>
              <w:jc w:val="right"/>
              <w:rPr>
                <w:del w:id="35908" w:author="Author"/>
              </w:rPr>
            </w:pPr>
          </w:p>
        </w:tc>
        <w:tc>
          <w:tcPr>
            <w:tcW w:w="610" w:type="dxa"/>
          </w:tcPr>
          <w:p w14:paraId="14A263A7" w14:textId="77777777" w:rsidR="00A027D8" w:rsidRPr="00BE67C3" w:rsidDel="00421D84" w:rsidRDefault="00A027D8" w:rsidP="00BE28D4">
            <w:pPr>
              <w:pStyle w:val="tabletext11"/>
              <w:suppressAutoHyphens/>
              <w:ind w:right="-45"/>
              <w:jc w:val="right"/>
              <w:rPr>
                <w:del w:id="35909" w:author="Author"/>
              </w:rPr>
            </w:pPr>
            <w:del w:id="35910" w:author="Author">
              <w:r w:rsidRPr="00BE67C3" w:rsidDel="00421D84">
                <w:delText>250</w:delText>
              </w:r>
            </w:del>
          </w:p>
        </w:tc>
        <w:tc>
          <w:tcPr>
            <w:tcW w:w="830" w:type="dxa"/>
            <w:tcBorders>
              <w:right w:val="single" w:sz="6" w:space="0" w:color="auto"/>
            </w:tcBorders>
          </w:tcPr>
          <w:p w14:paraId="34D5B591" w14:textId="77777777" w:rsidR="00A027D8" w:rsidRPr="00BE67C3" w:rsidDel="00421D84" w:rsidRDefault="00A027D8" w:rsidP="00BE28D4">
            <w:pPr>
              <w:pStyle w:val="tabletext11"/>
              <w:suppressAutoHyphens/>
              <w:ind w:right="-45"/>
              <w:rPr>
                <w:del w:id="35911" w:author="Author"/>
              </w:rPr>
            </w:pPr>
          </w:p>
        </w:tc>
        <w:tc>
          <w:tcPr>
            <w:tcW w:w="1450" w:type="dxa"/>
            <w:tcBorders>
              <w:left w:val="single" w:sz="6" w:space="0" w:color="auto"/>
            </w:tcBorders>
          </w:tcPr>
          <w:p w14:paraId="05A3427D" w14:textId="77777777" w:rsidR="00A027D8" w:rsidRPr="00BE67C3" w:rsidDel="00421D84" w:rsidRDefault="00A027D8" w:rsidP="00BE28D4">
            <w:pPr>
              <w:pStyle w:val="tabletext11"/>
              <w:suppressAutoHyphens/>
              <w:jc w:val="right"/>
              <w:rPr>
                <w:del w:id="35912" w:author="Author"/>
              </w:rPr>
            </w:pPr>
            <w:del w:id="35913" w:author="Author">
              <w:r w:rsidRPr="00BE67C3" w:rsidDel="00421D84">
                <w:delText>-0.149</w:delText>
              </w:r>
            </w:del>
          </w:p>
        </w:tc>
        <w:tc>
          <w:tcPr>
            <w:tcW w:w="950" w:type="dxa"/>
            <w:tcBorders>
              <w:right w:val="single" w:sz="6" w:space="0" w:color="auto"/>
            </w:tcBorders>
          </w:tcPr>
          <w:p w14:paraId="633A5B79" w14:textId="77777777" w:rsidR="00A027D8" w:rsidRPr="00BE67C3" w:rsidDel="00421D84" w:rsidRDefault="00A027D8" w:rsidP="00BE28D4">
            <w:pPr>
              <w:pStyle w:val="tabletext11"/>
              <w:suppressAutoHyphens/>
              <w:rPr>
                <w:del w:id="35914" w:author="Author"/>
              </w:rPr>
            </w:pPr>
          </w:p>
        </w:tc>
      </w:tr>
      <w:tr w:rsidR="00A027D8" w:rsidRPr="00BE67C3" w:rsidDel="00421D84" w14:paraId="0FE04C9E" w14:textId="77777777" w:rsidTr="002F1572">
        <w:trPr>
          <w:cantSplit/>
          <w:trHeight w:val="190"/>
          <w:del w:id="35915" w:author="Author"/>
        </w:trPr>
        <w:tc>
          <w:tcPr>
            <w:tcW w:w="200" w:type="dxa"/>
            <w:tcBorders>
              <w:right w:val="single" w:sz="6" w:space="0" w:color="auto"/>
            </w:tcBorders>
          </w:tcPr>
          <w:p w14:paraId="734173AC" w14:textId="77777777" w:rsidR="00A027D8" w:rsidRPr="00BE67C3" w:rsidDel="00421D84" w:rsidRDefault="00A027D8" w:rsidP="00BE28D4">
            <w:pPr>
              <w:pStyle w:val="tabletext11"/>
              <w:suppressAutoHyphens/>
              <w:rPr>
                <w:del w:id="35916" w:author="Author"/>
              </w:rPr>
            </w:pPr>
          </w:p>
        </w:tc>
        <w:tc>
          <w:tcPr>
            <w:tcW w:w="960" w:type="dxa"/>
            <w:tcBorders>
              <w:left w:val="single" w:sz="6" w:space="0" w:color="auto"/>
            </w:tcBorders>
          </w:tcPr>
          <w:p w14:paraId="30FF8BBD" w14:textId="77777777" w:rsidR="00A027D8" w:rsidRPr="00BE67C3" w:rsidDel="00421D84" w:rsidRDefault="00A027D8" w:rsidP="00BE28D4">
            <w:pPr>
              <w:pStyle w:val="tabletext11"/>
              <w:suppressAutoHyphens/>
              <w:jc w:val="right"/>
              <w:rPr>
                <w:del w:id="35917" w:author="Author"/>
              </w:rPr>
            </w:pPr>
          </w:p>
        </w:tc>
        <w:tc>
          <w:tcPr>
            <w:tcW w:w="610" w:type="dxa"/>
          </w:tcPr>
          <w:p w14:paraId="56A0AE0C" w14:textId="77777777" w:rsidR="00A027D8" w:rsidRPr="00BE67C3" w:rsidDel="00421D84" w:rsidRDefault="00A027D8" w:rsidP="00BE28D4">
            <w:pPr>
              <w:pStyle w:val="tabletext11"/>
              <w:suppressAutoHyphens/>
              <w:ind w:right="-45"/>
              <w:jc w:val="right"/>
              <w:rPr>
                <w:del w:id="35918" w:author="Author"/>
              </w:rPr>
            </w:pPr>
            <w:del w:id="35919" w:author="Author">
              <w:r w:rsidRPr="00BE67C3" w:rsidDel="00421D84">
                <w:delText>500</w:delText>
              </w:r>
            </w:del>
          </w:p>
        </w:tc>
        <w:tc>
          <w:tcPr>
            <w:tcW w:w="830" w:type="dxa"/>
            <w:tcBorders>
              <w:right w:val="single" w:sz="6" w:space="0" w:color="auto"/>
            </w:tcBorders>
          </w:tcPr>
          <w:p w14:paraId="6D41DAC6" w14:textId="77777777" w:rsidR="00A027D8" w:rsidRPr="00BE67C3" w:rsidDel="00421D84" w:rsidRDefault="00A027D8" w:rsidP="00BE28D4">
            <w:pPr>
              <w:pStyle w:val="tabletext11"/>
              <w:suppressAutoHyphens/>
              <w:ind w:right="-45"/>
              <w:rPr>
                <w:del w:id="35920" w:author="Author"/>
              </w:rPr>
            </w:pPr>
          </w:p>
        </w:tc>
        <w:tc>
          <w:tcPr>
            <w:tcW w:w="1450" w:type="dxa"/>
            <w:tcBorders>
              <w:left w:val="single" w:sz="6" w:space="0" w:color="auto"/>
            </w:tcBorders>
          </w:tcPr>
          <w:p w14:paraId="1272C4A9" w14:textId="77777777" w:rsidR="00A027D8" w:rsidRPr="00BE67C3" w:rsidDel="00421D84" w:rsidRDefault="00A027D8" w:rsidP="00BE28D4">
            <w:pPr>
              <w:pStyle w:val="tabletext11"/>
              <w:suppressAutoHyphens/>
              <w:jc w:val="right"/>
              <w:rPr>
                <w:del w:id="35921" w:author="Author"/>
              </w:rPr>
            </w:pPr>
            <w:del w:id="35922" w:author="Author">
              <w:r w:rsidRPr="00BE67C3" w:rsidDel="00421D84">
                <w:delText>-0.093</w:delText>
              </w:r>
            </w:del>
          </w:p>
        </w:tc>
        <w:tc>
          <w:tcPr>
            <w:tcW w:w="950" w:type="dxa"/>
            <w:tcBorders>
              <w:right w:val="single" w:sz="6" w:space="0" w:color="auto"/>
            </w:tcBorders>
          </w:tcPr>
          <w:p w14:paraId="57EF3C11" w14:textId="77777777" w:rsidR="00A027D8" w:rsidRPr="00BE67C3" w:rsidDel="00421D84" w:rsidRDefault="00A027D8" w:rsidP="00BE28D4">
            <w:pPr>
              <w:pStyle w:val="tabletext11"/>
              <w:suppressAutoHyphens/>
              <w:rPr>
                <w:del w:id="35923" w:author="Author"/>
              </w:rPr>
            </w:pPr>
          </w:p>
        </w:tc>
      </w:tr>
      <w:tr w:rsidR="00A027D8" w:rsidRPr="00BE67C3" w:rsidDel="00421D84" w14:paraId="13804F70" w14:textId="77777777" w:rsidTr="002F1572">
        <w:trPr>
          <w:cantSplit/>
          <w:trHeight w:val="190"/>
          <w:del w:id="35924" w:author="Author"/>
        </w:trPr>
        <w:tc>
          <w:tcPr>
            <w:tcW w:w="200" w:type="dxa"/>
            <w:tcBorders>
              <w:right w:val="single" w:sz="6" w:space="0" w:color="auto"/>
            </w:tcBorders>
          </w:tcPr>
          <w:p w14:paraId="2AE80737" w14:textId="77777777" w:rsidR="00A027D8" w:rsidRPr="00BE67C3" w:rsidDel="00421D84" w:rsidRDefault="00A027D8" w:rsidP="00BE28D4">
            <w:pPr>
              <w:pStyle w:val="tabletext11"/>
              <w:suppressAutoHyphens/>
              <w:rPr>
                <w:del w:id="35925" w:author="Author"/>
              </w:rPr>
            </w:pPr>
          </w:p>
        </w:tc>
        <w:tc>
          <w:tcPr>
            <w:tcW w:w="960" w:type="dxa"/>
            <w:tcBorders>
              <w:left w:val="single" w:sz="6" w:space="0" w:color="auto"/>
            </w:tcBorders>
          </w:tcPr>
          <w:p w14:paraId="22699D34" w14:textId="77777777" w:rsidR="00A027D8" w:rsidRPr="00BE67C3" w:rsidDel="00421D84" w:rsidRDefault="00A027D8" w:rsidP="00BE28D4">
            <w:pPr>
              <w:pStyle w:val="tabletext11"/>
              <w:suppressAutoHyphens/>
              <w:jc w:val="right"/>
              <w:rPr>
                <w:del w:id="35926" w:author="Author"/>
              </w:rPr>
            </w:pPr>
          </w:p>
        </w:tc>
        <w:tc>
          <w:tcPr>
            <w:tcW w:w="610" w:type="dxa"/>
          </w:tcPr>
          <w:p w14:paraId="48C08DA9" w14:textId="77777777" w:rsidR="00A027D8" w:rsidRPr="00BE67C3" w:rsidDel="00421D84" w:rsidRDefault="00A027D8" w:rsidP="00BE28D4">
            <w:pPr>
              <w:pStyle w:val="tabletext11"/>
              <w:suppressAutoHyphens/>
              <w:ind w:right="-45"/>
              <w:jc w:val="right"/>
              <w:rPr>
                <w:del w:id="35927" w:author="Author"/>
              </w:rPr>
            </w:pPr>
            <w:del w:id="35928" w:author="Author">
              <w:r w:rsidRPr="00BE67C3" w:rsidDel="00421D84">
                <w:delText>1,000</w:delText>
              </w:r>
            </w:del>
          </w:p>
        </w:tc>
        <w:tc>
          <w:tcPr>
            <w:tcW w:w="830" w:type="dxa"/>
            <w:tcBorders>
              <w:right w:val="single" w:sz="6" w:space="0" w:color="auto"/>
            </w:tcBorders>
          </w:tcPr>
          <w:p w14:paraId="1E0767F6" w14:textId="77777777" w:rsidR="00A027D8" w:rsidRPr="00BE67C3" w:rsidDel="00421D84" w:rsidRDefault="00A027D8" w:rsidP="00BE28D4">
            <w:pPr>
              <w:pStyle w:val="tabletext11"/>
              <w:suppressAutoHyphens/>
              <w:ind w:right="-45"/>
              <w:rPr>
                <w:del w:id="35929" w:author="Author"/>
              </w:rPr>
            </w:pPr>
          </w:p>
        </w:tc>
        <w:tc>
          <w:tcPr>
            <w:tcW w:w="1450" w:type="dxa"/>
            <w:tcBorders>
              <w:left w:val="single" w:sz="6" w:space="0" w:color="auto"/>
            </w:tcBorders>
          </w:tcPr>
          <w:p w14:paraId="1D2BFA7F" w14:textId="77777777" w:rsidR="00A027D8" w:rsidRPr="00BE67C3" w:rsidDel="00421D84" w:rsidRDefault="00A027D8" w:rsidP="00BE28D4">
            <w:pPr>
              <w:pStyle w:val="tabletext11"/>
              <w:suppressAutoHyphens/>
              <w:jc w:val="right"/>
              <w:rPr>
                <w:del w:id="35930" w:author="Author"/>
              </w:rPr>
            </w:pPr>
            <w:del w:id="35931" w:author="Author">
              <w:r w:rsidRPr="00BE67C3" w:rsidDel="00421D84">
                <w:delText>0.001</w:delText>
              </w:r>
            </w:del>
          </w:p>
        </w:tc>
        <w:tc>
          <w:tcPr>
            <w:tcW w:w="950" w:type="dxa"/>
            <w:tcBorders>
              <w:right w:val="single" w:sz="6" w:space="0" w:color="auto"/>
            </w:tcBorders>
          </w:tcPr>
          <w:p w14:paraId="3B35A178" w14:textId="77777777" w:rsidR="00A027D8" w:rsidRPr="00BE67C3" w:rsidDel="00421D84" w:rsidRDefault="00A027D8" w:rsidP="00BE28D4">
            <w:pPr>
              <w:pStyle w:val="tabletext11"/>
              <w:suppressAutoHyphens/>
              <w:rPr>
                <w:del w:id="35932" w:author="Author"/>
              </w:rPr>
            </w:pPr>
          </w:p>
        </w:tc>
      </w:tr>
      <w:tr w:rsidR="00A027D8" w:rsidRPr="00BE67C3" w:rsidDel="00421D84" w14:paraId="50F42C96" w14:textId="77777777" w:rsidTr="002F1572">
        <w:trPr>
          <w:cantSplit/>
          <w:trHeight w:val="190"/>
          <w:del w:id="35933" w:author="Author"/>
        </w:trPr>
        <w:tc>
          <w:tcPr>
            <w:tcW w:w="200" w:type="dxa"/>
            <w:tcBorders>
              <w:right w:val="single" w:sz="6" w:space="0" w:color="auto"/>
            </w:tcBorders>
          </w:tcPr>
          <w:p w14:paraId="3C74432B" w14:textId="77777777" w:rsidR="00A027D8" w:rsidRPr="00BE67C3" w:rsidDel="00421D84" w:rsidRDefault="00A027D8" w:rsidP="00BE28D4">
            <w:pPr>
              <w:pStyle w:val="tabletext11"/>
              <w:suppressAutoHyphens/>
              <w:rPr>
                <w:del w:id="35934" w:author="Author"/>
              </w:rPr>
            </w:pPr>
          </w:p>
        </w:tc>
        <w:tc>
          <w:tcPr>
            <w:tcW w:w="960" w:type="dxa"/>
            <w:tcBorders>
              <w:left w:val="single" w:sz="6" w:space="0" w:color="auto"/>
            </w:tcBorders>
          </w:tcPr>
          <w:p w14:paraId="5341AD66" w14:textId="77777777" w:rsidR="00A027D8" w:rsidRPr="00BE67C3" w:rsidDel="00421D84" w:rsidRDefault="00A027D8" w:rsidP="00BE28D4">
            <w:pPr>
              <w:pStyle w:val="tabletext11"/>
              <w:suppressAutoHyphens/>
              <w:jc w:val="right"/>
              <w:rPr>
                <w:del w:id="35935" w:author="Author"/>
              </w:rPr>
            </w:pPr>
          </w:p>
        </w:tc>
        <w:tc>
          <w:tcPr>
            <w:tcW w:w="610" w:type="dxa"/>
          </w:tcPr>
          <w:p w14:paraId="19A607A9" w14:textId="77777777" w:rsidR="00A027D8" w:rsidRPr="00BE67C3" w:rsidDel="00421D84" w:rsidRDefault="00A027D8" w:rsidP="00BE28D4">
            <w:pPr>
              <w:pStyle w:val="tabletext11"/>
              <w:suppressAutoHyphens/>
              <w:ind w:right="-45"/>
              <w:jc w:val="right"/>
              <w:rPr>
                <w:del w:id="35936" w:author="Author"/>
              </w:rPr>
            </w:pPr>
            <w:del w:id="35937" w:author="Author">
              <w:r w:rsidRPr="00BE67C3" w:rsidDel="00421D84">
                <w:delText>2,000</w:delText>
              </w:r>
            </w:del>
          </w:p>
        </w:tc>
        <w:tc>
          <w:tcPr>
            <w:tcW w:w="830" w:type="dxa"/>
            <w:tcBorders>
              <w:right w:val="single" w:sz="6" w:space="0" w:color="auto"/>
            </w:tcBorders>
          </w:tcPr>
          <w:p w14:paraId="11809D90" w14:textId="77777777" w:rsidR="00A027D8" w:rsidRPr="00BE67C3" w:rsidDel="00421D84" w:rsidRDefault="00A027D8" w:rsidP="00BE28D4">
            <w:pPr>
              <w:pStyle w:val="tabletext11"/>
              <w:suppressAutoHyphens/>
              <w:ind w:right="-45"/>
              <w:rPr>
                <w:del w:id="35938" w:author="Author"/>
              </w:rPr>
            </w:pPr>
          </w:p>
        </w:tc>
        <w:tc>
          <w:tcPr>
            <w:tcW w:w="1450" w:type="dxa"/>
            <w:tcBorders>
              <w:left w:val="single" w:sz="6" w:space="0" w:color="auto"/>
            </w:tcBorders>
          </w:tcPr>
          <w:p w14:paraId="0E295583" w14:textId="77777777" w:rsidR="00A027D8" w:rsidRPr="00BE67C3" w:rsidDel="00421D84" w:rsidRDefault="00A027D8" w:rsidP="00BE28D4">
            <w:pPr>
              <w:pStyle w:val="tabletext11"/>
              <w:suppressAutoHyphens/>
              <w:jc w:val="right"/>
              <w:rPr>
                <w:del w:id="35939" w:author="Author"/>
              </w:rPr>
            </w:pPr>
            <w:del w:id="35940" w:author="Author">
              <w:r w:rsidRPr="00BE67C3" w:rsidDel="00421D84">
                <w:delText>0.167</w:delText>
              </w:r>
            </w:del>
          </w:p>
        </w:tc>
        <w:tc>
          <w:tcPr>
            <w:tcW w:w="950" w:type="dxa"/>
            <w:tcBorders>
              <w:right w:val="single" w:sz="6" w:space="0" w:color="auto"/>
            </w:tcBorders>
          </w:tcPr>
          <w:p w14:paraId="62C23EE8" w14:textId="77777777" w:rsidR="00A027D8" w:rsidRPr="00BE67C3" w:rsidDel="00421D84" w:rsidRDefault="00A027D8" w:rsidP="00BE28D4">
            <w:pPr>
              <w:pStyle w:val="tabletext11"/>
              <w:suppressAutoHyphens/>
              <w:rPr>
                <w:del w:id="35941" w:author="Author"/>
              </w:rPr>
            </w:pPr>
          </w:p>
        </w:tc>
      </w:tr>
      <w:tr w:rsidR="00A027D8" w:rsidRPr="00BE67C3" w:rsidDel="00421D84" w14:paraId="7D880968" w14:textId="77777777" w:rsidTr="002F1572">
        <w:trPr>
          <w:cantSplit/>
          <w:trHeight w:val="190"/>
          <w:del w:id="35942" w:author="Author"/>
        </w:trPr>
        <w:tc>
          <w:tcPr>
            <w:tcW w:w="200" w:type="dxa"/>
            <w:tcBorders>
              <w:right w:val="single" w:sz="6" w:space="0" w:color="auto"/>
            </w:tcBorders>
          </w:tcPr>
          <w:p w14:paraId="425F5C52" w14:textId="77777777" w:rsidR="00A027D8" w:rsidRPr="00BE67C3" w:rsidDel="00421D84" w:rsidRDefault="00A027D8" w:rsidP="00BE28D4">
            <w:pPr>
              <w:pStyle w:val="tabletext11"/>
              <w:suppressAutoHyphens/>
              <w:rPr>
                <w:del w:id="35943" w:author="Author"/>
              </w:rPr>
            </w:pPr>
          </w:p>
        </w:tc>
        <w:tc>
          <w:tcPr>
            <w:tcW w:w="960" w:type="dxa"/>
            <w:tcBorders>
              <w:left w:val="single" w:sz="6" w:space="0" w:color="auto"/>
            </w:tcBorders>
          </w:tcPr>
          <w:p w14:paraId="5F6589DB" w14:textId="77777777" w:rsidR="00A027D8" w:rsidRPr="00BE67C3" w:rsidDel="00421D84" w:rsidRDefault="00A027D8" w:rsidP="00BE28D4">
            <w:pPr>
              <w:pStyle w:val="tabletext11"/>
              <w:suppressAutoHyphens/>
              <w:jc w:val="right"/>
              <w:rPr>
                <w:del w:id="35944" w:author="Author"/>
              </w:rPr>
            </w:pPr>
          </w:p>
        </w:tc>
        <w:tc>
          <w:tcPr>
            <w:tcW w:w="610" w:type="dxa"/>
          </w:tcPr>
          <w:p w14:paraId="55668F1E" w14:textId="77777777" w:rsidR="00A027D8" w:rsidRPr="00BE67C3" w:rsidDel="00421D84" w:rsidRDefault="00A027D8" w:rsidP="00BE28D4">
            <w:pPr>
              <w:pStyle w:val="tabletext11"/>
              <w:suppressAutoHyphens/>
              <w:ind w:right="-45"/>
              <w:jc w:val="right"/>
              <w:rPr>
                <w:del w:id="35945" w:author="Author"/>
              </w:rPr>
            </w:pPr>
            <w:del w:id="35946" w:author="Author">
              <w:r w:rsidRPr="00BE67C3" w:rsidDel="00421D84">
                <w:delText>3,000</w:delText>
              </w:r>
            </w:del>
          </w:p>
        </w:tc>
        <w:tc>
          <w:tcPr>
            <w:tcW w:w="830" w:type="dxa"/>
            <w:tcBorders>
              <w:right w:val="single" w:sz="6" w:space="0" w:color="auto"/>
            </w:tcBorders>
          </w:tcPr>
          <w:p w14:paraId="5A8D55B4" w14:textId="77777777" w:rsidR="00A027D8" w:rsidRPr="00BE67C3" w:rsidDel="00421D84" w:rsidRDefault="00A027D8" w:rsidP="00BE28D4">
            <w:pPr>
              <w:pStyle w:val="tabletext11"/>
              <w:suppressAutoHyphens/>
              <w:ind w:right="-45"/>
              <w:rPr>
                <w:del w:id="35947" w:author="Author"/>
              </w:rPr>
            </w:pPr>
          </w:p>
        </w:tc>
        <w:tc>
          <w:tcPr>
            <w:tcW w:w="1450" w:type="dxa"/>
            <w:tcBorders>
              <w:left w:val="single" w:sz="6" w:space="0" w:color="auto"/>
            </w:tcBorders>
          </w:tcPr>
          <w:p w14:paraId="7B1DB221" w14:textId="77777777" w:rsidR="00A027D8" w:rsidRPr="00BE67C3" w:rsidDel="00421D84" w:rsidRDefault="00A027D8" w:rsidP="00BE28D4">
            <w:pPr>
              <w:pStyle w:val="tabletext11"/>
              <w:suppressAutoHyphens/>
              <w:jc w:val="right"/>
              <w:rPr>
                <w:del w:id="35948" w:author="Author"/>
              </w:rPr>
            </w:pPr>
            <w:del w:id="35949" w:author="Author">
              <w:r w:rsidRPr="00BE67C3" w:rsidDel="00421D84">
                <w:delText>0.318</w:delText>
              </w:r>
            </w:del>
          </w:p>
        </w:tc>
        <w:tc>
          <w:tcPr>
            <w:tcW w:w="950" w:type="dxa"/>
            <w:tcBorders>
              <w:right w:val="single" w:sz="6" w:space="0" w:color="auto"/>
            </w:tcBorders>
          </w:tcPr>
          <w:p w14:paraId="3D4790BA" w14:textId="77777777" w:rsidR="00A027D8" w:rsidRPr="00BE67C3" w:rsidDel="00421D84" w:rsidRDefault="00A027D8" w:rsidP="00BE28D4">
            <w:pPr>
              <w:pStyle w:val="tabletext11"/>
              <w:suppressAutoHyphens/>
              <w:rPr>
                <w:del w:id="35950" w:author="Author"/>
              </w:rPr>
            </w:pPr>
          </w:p>
        </w:tc>
      </w:tr>
      <w:tr w:rsidR="00A027D8" w:rsidRPr="00BE67C3" w:rsidDel="00421D84" w14:paraId="374CDFD5" w14:textId="77777777" w:rsidTr="002F1572">
        <w:trPr>
          <w:cantSplit/>
          <w:trHeight w:val="190"/>
          <w:del w:id="35951" w:author="Author"/>
        </w:trPr>
        <w:tc>
          <w:tcPr>
            <w:tcW w:w="200" w:type="dxa"/>
            <w:tcBorders>
              <w:right w:val="single" w:sz="6" w:space="0" w:color="auto"/>
            </w:tcBorders>
          </w:tcPr>
          <w:p w14:paraId="66DDD2D0" w14:textId="77777777" w:rsidR="00A027D8" w:rsidRPr="00BE67C3" w:rsidDel="00421D84" w:rsidRDefault="00A027D8" w:rsidP="00BE28D4">
            <w:pPr>
              <w:pStyle w:val="tabletext11"/>
              <w:suppressAutoHyphens/>
              <w:rPr>
                <w:del w:id="35952" w:author="Author"/>
              </w:rPr>
            </w:pPr>
          </w:p>
        </w:tc>
        <w:tc>
          <w:tcPr>
            <w:tcW w:w="960" w:type="dxa"/>
            <w:tcBorders>
              <w:left w:val="single" w:sz="6" w:space="0" w:color="auto"/>
              <w:bottom w:val="single" w:sz="6" w:space="0" w:color="auto"/>
            </w:tcBorders>
          </w:tcPr>
          <w:p w14:paraId="66ED7577" w14:textId="77777777" w:rsidR="00A027D8" w:rsidRPr="00BE67C3" w:rsidDel="00421D84" w:rsidRDefault="00A027D8" w:rsidP="00BE28D4">
            <w:pPr>
              <w:pStyle w:val="tabletext11"/>
              <w:suppressAutoHyphens/>
              <w:jc w:val="right"/>
              <w:rPr>
                <w:del w:id="35953" w:author="Author"/>
              </w:rPr>
            </w:pPr>
          </w:p>
        </w:tc>
        <w:tc>
          <w:tcPr>
            <w:tcW w:w="610" w:type="dxa"/>
            <w:tcBorders>
              <w:bottom w:val="single" w:sz="6" w:space="0" w:color="auto"/>
            </w:tcBorders>
          </w:tcPr>
          <w:p w14:paraId="3EC03265" w14:textId="77777777" w:rsidR="00A027D8" w:rsidRPr="00BE67C3" w:rsidDel="00421D84" w:rsidRDefault="00A027D8" w:rsidP="00BE28D4">
            <w:pPr>
              <w:pStyle w:val="tabletext11"/>
              <w:suppressAutoHyphens/>
              <w:ind w:right="-45"/>
              <w:jc w:val="right"/>
              <w:rPr>
                <w:del w:id="35954" w:author="Author"/>
              </w:rPr>
            </w:pPr>
            <w:del w:id="35955" w:author="Author">
              <w:r w:rsidRPr="00BE67C3" w:rsidDel="00421D84">
                <w:delText>5,000</w:delText>
              </w:r>
            </w:del>
          </w:p>
        </w:tc>
        <w:tc>
          <w:tcPr>
            <w:tcW w:w="830" w:type="dxa"/>
            <w:tcBorders>
              <w:bottom w:val="single" w:sz="6" w:space="0" w:color="auto"/>
              <w:right w:val="single" w:sz="6" w:space="0" w:color="auto"/>
            </w:tcBorders>
          </w:tcPr>
          <w:p w14:paraId="6E5A1033" w14:textId="77777777" w:rsidR="00A027D8" w:rsidRPr="00BE67C3" w:rsidDel="00421D84" w:rsidRDefault="00A027D8" w:rsidP="00BE28D4">
            <w:pPr>
              <w:pStyle w:val="tabletext11"/>
              <w:suppressAutoHyphens/>
              <w:ind w:right="-45"/>
              <w:rPr>
                <w:del w:id="35956" w:author="Author"/>
              </w:rPr>
            </w:pPr>
          </w:p>
        </w:tc>
        <w:tc>
          <w:tcPr>
            <w:tcW w:w="1450" w:type="dxa"/>
            <w:tcBorders>
              <w:left w:val="single" w:sz="6" w:space="0" w:color="auto"/>
              <w:bottom w:val="single" w:sz="6" w:space="0" w:color="auto"/>
            </w:tcBorders>
          </w:tcPr>
          <w:p w14:paraId="102C679F" w14:textId="77777777" w:rsidR="00A027D8" w:rsidRPr="00BE67C3" w:rsidDel="00421D84" w:rsidRDefault="00A027D8" w:rsidP="00BE28D4">
            <w:pPr>
              <w:pStyle w:val="tabletext11"/>
              <w:suppressAutoHyphens/>
              <w:jc w:val="right"/>
              <w:rPr>
                <w:del w:id="35957" w:author="Author"/>
              </w:rPr>
            </w:pPr>
            <w:del w:id="35958" w:author="Author">
              <w:r w:rsidRPr="00BE67C3" w:rsidDel="00421D84">
                <w:delText>0.542</w:delText>
              </w:r>
            </w:del>
          </w:p>
        </w:tc>
        <w:tc>
          <w:tcPr>
            <w:tcW w:w="950" w:type="dxa"/>
            <w:tcBorders>
              <w:bottom w:val="single" w:sz="6" w:space="0" w:color="auto"/>
              <w:right w:val="single" w:sz="6" w:space="0" w:color="auto"/>
            </w:tcBorders>
          </w:tcPr>
          <w:p w14:paraId="128FF23E" w14:textId="77777777" w:rsidR="00A027D8" w:rsidRPr="00BE67C3" w:rsidDel="00421D84" w:rsidRDefault="00A027D8" w:rsidP="00BE28D4">
            <w:pPr>
              <w:pStyle w:val="tabletext11"/>
              <w:suppressAutoHyphens/>
              <w:rPr>
                <w:del w:id="35959" w:author="Author"/>
              </w:rPr>
            </w:pPr>
          </w:p>
        </w:tc>
      </w:tr>
    </w:tbl>
    <w:p w14:paraId="1B33C7C5" w14:textId="77777777" w:rsidR="00A027D8" w:rsidRPr="00BE67C3" w:rsidDel="00421D84" w:rsidRDefault="00A027D8" w:rsidP="00BE28D4">
      <w:pPr>
        <w:pStyle w:val="tablecaption"/>
        <w:suppressAutoHyphens/>
        <w:rPr>
          <w:del w:id="35960" w:author="Author"/>
        </w:rPr>
      </w:pPr>
      <w:del w:id="35961" w:author="Author">
        <w:r w:rsidRPr="00BE67C3" w:rsidDel="00421D84">
          <w:lastRenderedPageBreak/>
          <w:delText>Table 98.B.1.b.(1)(c) Trucks, Tractors And Trailers And All Autos Except Zone-rated Risks Comprehensive Coverage Deductible Factors – All Perils With Full Safety Glass Coverage</w:delText>
        </w:r>
      </w:del>
    </w:p>
    <w:p w14:paraId="2C839ECB" w14:textId="77777777" w:rsidR="00A027D8" w:rsidRPr="00BE67C3" w:rsidDel="00421D84" w:rsidRDefault="00A027D8" w:rsidP="00BE28D4">
      <w:pPr>
        <w:pStyle w:val="isonormal"/>
        <w:suppressAutoHyphens/>
        <w:rPr>
          <w:del w:id="35962" w:author="Author"/>
        </w:rPr>
      </w:pPr>
    </w:p>
    <w:p w14:paraId="506F9D7F" w14:textId="77777777" w:rsidR="00A027D8" w:rsidRPr="00BE67C3" w:rsidDel="00421D84" w:rsidRDefault="00A027D8" w:rsidP="00BE28D4">
      <w:pPr>
        <w:pStyle w:val="outlinehd6"/>
        <w:suppressAutoHyphens/>
        <w:rPr>
          <w:del w:id="35963" w:author="Author"/>
        </w:rPr>
      </w:pPr>
      <w:del w:id="35964" w:author="Author">
        <w:r w:rsidRPr="00BE67C3" w:rsidDel="00421D84">
          <w:tab/>
          <w:delText>(d)</w:delText>
        </w:r>
        <w:r w:rsidRPr="00BE67C3" w:rsidDel="00421D84">
          <w:tab/>
          <w:delText>Trucks, Tractors And Trailers And All Autos Except Zone-rated Risks – Theft, Mischief Or Vandalism With Full Safety Glass Coverage</w:delText>
        </w:r>
      </w:del>
    </w:p>
    <w:p w14:paraId="64FA037A" w14:textId="77777777" w:rsidR="00A027D8" w:rsidRPr="00BE67C3" w:rsidDel="00421D84" w:rsidRDefault="00A027D8" w:rsidP="00BE28D4">
      <w:pPr>
        <w:pStyle w:val="space4"/>
        <w:suppressAutoHyphens/>
        <w:rPr>
          <w:del w:id="3596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619AD476" w14:textId="77777777" w:rsidTr="002F1572">
        <w:trPr>
          <w:cantSplit/>
          <w:trHeight w:val="190"/>
          <w:del w:id="35966" w:author="Author"/>
        </w:trPr>
        <w:tc>
          <w:tcPr>
            <w:tcW w:w="200" w:type="dxa"/>
          </w:tcPr>
          <w:p w14:paraId="66644033" w14:textId="77777777" w:rsidR="00A027D8" w:rsidRPr="00BE67C3" w:rsidDel="00421D84" w:rsidRDefault="00A027D8" w:rsidP="00BE28D4">
            <w:pPr>
              <w:pStyle w:val="tablehead"/>
              <w:suppressAutoHyphens/>
              <w:rPr>
                <w:del w:id="3596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EFFDF69" w14:textId="77777777" w:rsidR="00A027D8" w:rsidRPr="00BE67C3" w:rsidDel="00421D84" w:rsidRDefault="00A027D8" w:rsidP="00BE28D4">
            <w:pPr>
              <w:pStyle w:val="tablehead"/>
              <w:suppressAutoHyphens/>
              <w:rPr>
                <w:del w:id="35968" w:author="Author"/>
              </w:rPr>
            </w:pPr>
            <w:del w:id="35969"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92A94CA" w14:textId="77777777" w:rsidR="00A027D8" w:rsidRPr="00BE67C3" w:rsidDel="00421D84" w:rsidRDefault="00A027D8" w:rsidP="00BE28D4">
            <w:pPr>
              <w:pStyle w:val="tablehead"/>
              <w:suppressAutoHyphens/>
              <w:rPr>
                <w:del w:id="35970" w:author="Author"/>
              </w:rPr>
            </w:pPr>
            <w:del w:id="35971" w:author="Author">
              <w:r w:rsidRPr="00BE67C3" w:rsidDel="00421D84">
                <w:delText>Factor</w:delText>
              </w:r>
            </w:del>
          </w:p>
        </w:tc>
      </w:tr>
      <w:tr w:rsidR="00A027D8" w:rsidRPr="00BE67C3" w:rsidDel="00421D84" w14:paraId="2233563B" w14:textId="77777777" w:rsidTr="002F1572">
        <w:trPr>
          <w:cantSplit/>
          <w:trHeight w:val="190"/>
          <w:del w:id="35972" w:author="Author"/>
        </w:trPr>
        <w:tc>
          <w:tcPr>
            <w:tcW w:w="200" w:type="dxa"/>
            <w:tcBorders>
              <w:right w:val="single" w:sz="6" w:space="0" w:color="auto"/>
            </w:tcBorders>
          </w:tcPr>
          <w:p w14:paraId="0BD58CDC" w14:textId="77777777" w:rsidR="00A027D8" w:rsidRPr="00BE67C3" w:rsidDel="00421D84" w:rsidRDefault="00A027D8" w:rsidP="00BE28D4">
            <w:pPr>
              <w:pStyle w:val="tabletext11"/>
              <w:suppressAutoHyphens/>
              <w:rPr>
                <w:del w:id="35973" w:author="Author"/>
              </w:rPr>
            </w:pPr>
          </w:p>
        </w:tc>
        <w:tc>
          <w:tcPr>
            <w:tcW w:w="970" w:type="dxa"/>
            <w:tcBorders>
              <w:top w:val="single" w:sz="6" w:space="0" w:color="auto"/>
              <w:left w:val="single" w:sz="6" w:space="0" w:color="auto"/>
            </w:tcBorders>
          </w:tcPr>
          <w:p w14:paraId="1A898D2B" w14:textId="77777777" w:rsidR="00A027D8" w:rsidRPr="00BE67C3" w:rsidDel="00421D84" w:rsidRDefault="00A027D8" w:rsidP="00BE28D4">
            <w:pPr>
              <w:pStyle w:val="tabletext11"/>
              <w:suppressAutoHyphens/>
              <w:jc w:val="right"/>
              <w:rPr>
                <w:del w:id="35974" w:author="Author"/>
              </w:rPr>
            </w:pPr>
            <w:del w:id="35975" w:author="Author">
              <w:r w:rsidRPr="00BE67C3" w:rsidDel="00421D84">
                <w:delText>$</w:delText>
              </w:r>
            </w:del>
          </w:p>
        </w:tc>
        <w:tc>
          <w:tcPr>
            <w:tcW w:w="600" w:type="dxa"/>
            <w:tcBorders>
              <w:top w:val="single" w:sz="6" w:space="0" w:color="auto"/>
            </w:tcBorders>
          </w:tcPr>
          <w:p w14:paraId="29F97BC5" w14:textId="77777777" w:rsidR="00A027D8" w:rsidRPr="00BE67C3" w:rsidDel="00421D84" w:rsidRDefault="00A027D8" w:rsidP="00BE28D4">
            <w:pPr>
              <w:pStyle w:val="tabletext11"/>
              <w:suppressAutoHyphens/>
              <w:ind w:right="-45"/>
              <w:jc w:val="right"/>
              <w:rPr>
                <w:del w:id="35976" w:author="Author"/>
              </w:rPr>
            </w:pPr>
            <w:del w:id="35977" w:author="Author">
              <w:r w:rsidRPr="00BE67C3" w:rsidDel="00421D84">
                <w:delText>Full</w:delText>
              </w:r>
            </w:del>
          </w:p>
        </w:tc>
        <w:tc>
          <w:tcPr>
            <w:tcW w:w="830" w:type="dxa"/>
            <w:tcBorders>
              <w:top w:val="single" w:sz="6" w:space="0" w:color="auto"/>
              <w:left w:val="nil"/>
              <w:right w:val="single" w:sz="6" w:space="0" w:color="auto"/>
            </w:tcBorders>
          </w:tcPr>
          <w:p w14:paraId="630E038A" w14:textId="77777777" w:rsidR="00A027D8" w:rsidRPr="00BE67C3" w:rsidDel="00421D84" w:rsidRDefault="00A027D8" w:rsidP="00BE28D4">
            <w:pPr>
              <w:pStyle w:val="tabletext11"/>
              <w:tabs>
                <w:tab w:val="decimal" w:pos="500"/>
              </w:tabs>
              <w:suppressAutoHyphens/>
              <w:ind w:right="-45"/>
              <w:rPr>
                <w:del w:id="35978" w:author="Author"/>
              </w:rPr>
            </w:pPr>
          </w:p>
        </w:tc>
        <w:tc>
          <w:tcPr>
            <w:tcW w:w="1450" w:type="dxa"/>
            <w:tcBorders>
              <w:top w:val="single" w:sz="6" w:space="0" w:color="auto"/>
              <w:left w:val="single" w:sz="6" w:space="0" w:color="auto"/>
            </w:tcBorders>
          </w:tcPr>
          <w:p w14:paraId="2BAAB035" w14:textId="77777777" w:rsidR="00A027D8" w:rsidRPr="00BE67C3" w:rsidDel="00421D84" w:rsidRDefault="00A027D8" w:rsidP="00BE28D4">
            <w:pPr>
              <w:pStyle w:val="tabletext11"/>
              <w:suppressAutoHyphens/>
              <w:jc w:val="right"/>
              <w:rPr>
                <w:del w:id="35979" w:author="Author"/>
              </w:rPr>
            </w:pPr>
            <w:del w:id="35980" w:author="Author">
              <w:r w:rsidRPr="00BE67C3" w:rsidDel="00421D84">
                <w:delText>-0.235</w:delText>
              </w:r>
            </w:del>
          </w:p>
        </w:tc>
        <w:tc>
          <w:tcPr>
            <w:tcW w:w="950" w:type="dxa"/>
            <w:tcBorders>
              <w:top w:val="single" w:sz="6" w:space="0" w:color="auto"/>
              <w:right w:val="single" w:sz="6" w:space="0" w:color="auto"/>
            </w:tcBorders>
          </w:tcPr>
          <w:p w14:paraId="4E36AA62" w14:textId="77777777" w:rsidR="00A027D8" w:rsidRPr="00BE67C3" w:rsidDel="00421D84" w:rsidRDefault="00A027D8" w:rsidP="00BE28D4">
            <w:pPr>
              <w:pStyle w:val="tabletext11"/>
              <w:suppressAutoHyphens/>
              <w:jc w:val="center"/>
              <w:rPr>
                <w:del w:id="35981" w:author="Author"/>
              </w:rPr>
            </w:pPr>
          </w:p>
        </w:tc>
      </w:tr>
      <w:tr w:rsidR="00A027D8" w:rsidRPr="00BE67C3" w:rsidDel="00421D84" w14:paraId="06BE819B" w14:textId="77777777" w:rsidTr="002F1572">
        <w:trPr>
          <w:cantSplit/>
          <w:trHeight w:val="190"/>
          <w:del w:id="35982" w:author="Author"/>
        </w:trPr>
        <w:tc>
          <w:tcPr>
            <w:tcW w:w="200" w:type="dxa"/>
            <w:tcBorders>
              <w:right w:val="single" w:sz="6" w:space="0" w:color="auto"/>
            </w:tcBorders>
          </w:tcPr>
          <w:p w14:paraId="267FED1A" w14:textId="77777777" w:rsidR="00A027D8" w:rsidRPr="00BE67C3" w:rsidDel="00421D84" w:rsidRDefault="00A027D8" w:rsidP="00BE28D4">
            <w:pPr>
              <w:pStyle w:val="tabletext11"/>
              <w:suppressAutoHyphens/>
              <w:rPr>
                <w:del w:id="35983" w:author="Author"/>
              </w:rPr>
            </w:pPr>
          </w:p>
        </w:tc>
        <w:tc>
          <w:tcPr>
            <w:tcW w:w="970" w:type="dxa"/>
            <w:tcBorders>
              <w:left w:val="single" w:sz="6" w:space="0" w:color="auto"/>
            </w:tcBorders>
          </w:tcPr>
          <w:p w14:paraId="14B7C5DB" w14:textId="77777777" w:rsidR="00A027D8" w:rsidRPr="00BE67C3" w:rsidDel="00421D84" w:rsidRDefault="00A027D8" w:rsidP="00BE28D4">
            <w:pPr>
              <w:pStyle w:val="tabletext11"/>
              <w:suppressAutoHyphens/>
              <w:jc w:val="right"/>
              <w:rPr>
                <w:del w:id="35984" w:author="Author"/>
              </w:rPr>
            </w:pPr>
          </w:p>
        </w:tc>
        <w:tc>
          <w:tcPr>
            <w:tcW w:w="600" w:type="dxa"/>
          </w:tcPr>
          <w:p w14:paraId="692E1A01" w14:textId="77777777" w:rsidR="00A027D8" w:rsidRPr="00BE67C3" w:rsidDel="00421D84" w:rsidRDefault="00A027D8" w:rsidP="00BE28D4">
            <w:pPr>
              <w:pStyle w:val="tabletext11"/>
              <w:suppressAutoHyphens/>
              <w:ind w:right="-45"/>
              <w:jc w:val="right"/>
              <w:rPr>
                <w:del w:id="35985" w:author="Author"/>
              </w:rPr>
            </w:pPr>
            <w:del w:id="35986" w:author="Author">
              <w:r w:rsidRPr="00BE67C3" w:rsidDel="00421D84">
                <w:delText>50</w:delText>
              </w:r>
            </w:del>
          </w:p>
        </w:tc>
        <w:tc>
          <w:tcPr>
            <w:tcW w:w="830" w:type="dxa"/>
            <w:tcBorders>
              <w:right w:val="single" w:sz="6" w:space="0" w:color="auto"/>
            </w:tcBorders>
          </w:tcPr>
          <w:p w14:paraId="28A88217" w14:textId="77777777" w:rsidR="00A027D8" w:rsidRPr="00BE67C3" w:rsidDel="00421D84" w:rsidRDefault="00A027D8" w:rsidP="00BE28D4">
            <w:pPr>
              <w:pStyle w:val="tabletext11"/>
              <w:suppressAutoHyphens/>
              <w:ind w:right="-45"/>
              <w:rPr>
                <w:del w:id="35987" w:author="Author"/>
              </w:rPr>
            </w:pPr>
          </w:p>
        </w:tc>
        <w:tc>
          <w:tcPr>
            <w:tcW w:w="1450" w:type="dxa"/>
            <w:tcBorders>
              <w:left w:val="single" w:sz="6" w:space="0" w:color="auto"/>
            </w:tcBorders>
          </w:tcPr>
          <w:p w14:paraId="63936B25" w14:textId="77777777" w:rsidR="00A027D8" w:rsidRPr="00BE67C3" w:rsidDel="00421D84" w:rsidRDefault="00A027D8" w:rsidP="00BE28D4">
            <w:pPr>
              <w:pStyle w:val="tabletext11"/>
              <w:suppressAutoHyphens/>
              <w:jc w:val="right"/>
              <w:rPr>
                <w:del w:id="35988" w:author="Author"/>
              </w:rPr>
            </w:pPr>
            <w:del w:id="35989" w:author="Author">
              <w:r w:rsidRPr="00BE67C3" w:rsidDel="00421D84">
                <w:delText>-0.232</w:delText>
              </w:r>
            </w:del>
          </w:p>
        </w:tc>
        <w:tc>
          <w:tcPr>
            <w:tcW w:w="950" w:type="dxa"/>
            <w:tcBorders>
              <w:right w:val="single" w:sz="6" w:space="0" w:color="auto"/>
            </w:tcBorders>
          </w:tcPr>
          <w:p w14:paraId="29824C86" w14:textId="77777777" w:rsidR="00A027D8" w:rsidRPr="00BE67C3" w:rsidDel="00421D84" w:rsidRDefault="00A027D8" w:rsidP="00BE28D4">
            <w:pPr>
              <w:pStyle w:val="tabletext11"/>
              <w:suppressAutoHyphens/>
              <w:jc w:val="center"/>
              <w:rPr>
                <w:del w:id="35990" w:author="Author"/>
              </w:rPr>
            </w:pPr>
          </w:p>
        </w:tc>
      </w:tr>
      <w:tr w:rsidR="00A027D8" w:rsidRPr="00BE67C3" w:rsidDel="00421D84" w14:paraId="62D383AB" w14:textId="77777777" w:rsidTr="002F1572">
        <w:trPr>
          <w:cantSplit/>
          <w:trHeight w:val="190"/>
          <w:del w:id="35991" w:author="Author"/>
        </w:trPr>
        <w:tc>
          <w:tcPr>
            <w:tcW w:w="200" w:type="dxa"/>
            <w:tcBorders>
              <w:right w:val="single" w:sz="6" w:space="0" w:color="auto"/>
            </w:tcBorders>
          </w:tcPr>
          <w:p w14:paraId="557ED161" w14:textId="77777777" w:rsidR="00A027D8" w:rsidRPr="00BE67C3" w:rsidDel="00421D84" w:rsidRDefault="00A027D8" w:rsidP="00BE28D4">
            <w:pPr>
              <w:pStyle w:val="tabletext11"/>
              <w:suppressAutoHyphens/>
              <w:rPr>
                <w:del w:id="35992" w:author="Author"/>
              </w:rPr>
            </w:pPr>
          </w:p>
        </w:tc>
        <w:tc>
          <w:tcPr>
            <w:tcW w:w="970" w:type="dxa"/>
            <w:tcBorders>
              <w:left w:val="single" w:sz="6" w:space="0" w:color="auto"/>
            </w:tcBorders>
          </w:tcPr>
          <w:p w14:paraId="7D33474F" w14:textId="77777777" w:rsidR="00A027D8" w:rsidRPr="00BE67C3" w:rsidDel="00421D84" w:rsidRDefault="00A027D8" w:rsidP="00BE28D4">
            <w:pPr>
              <w:pStyle w:val="tabletext11"/>
              <w:suppressAutoHyphens/>
              <w:jc w:val="right"/>
              <w:rPr>
                <w:del w:id="35993" w:author="Author"/>
              </w:rPr>
            </w:pPr>
          </w:p>
        </w:tc>
        <w:tc>
          <w:tcPr>
            <w:tcW w:w="600" w:type="dxa"/>
          </w:tcPr>
          <w:p w14:paraId="33439012" w14:textId="77777777" w:rsidR="00A027D8" w:rsidRPr="00BE67C3" w:rsidDel="00421D84" w:rsidRDefault="00A027D8" w:rsidP="00BE28D4">
            <w:pPr>
              <w:pStyle w:val="tabletext11"/>
              <w:suppressAutoHyphens/>
              <w:ind w:right="-45"/>
              <w:jc w:val="right"/>
              <w:rPr>
                <w:del w:id="35994" w:author="Author"/>
              </w:rPr>
            </w:pPr>
            <w:del w:id="35995" w:author="Author">
              <w:r w:rsidRPr="00BE67C3" w:rsidDel="00421D84">
                <w:delText>100</w:delText>
              </w:r>
            </w:del>
          </w:p>
        </w:tc>
        <w:tc>
          <w:tcPr>
            <w:tcW w:w="830" w:type="dxa"/>
            <w:tcBorders>
              <w:right w:val="single" w:sz="6" w:space="0" w:color="auto"/>
            </w:tcBorders>
          </w:tcPr>
          <w:p w14:paraId="41FACB72" w14:textId="77777777" w:rsidR="00A027D8" w:rsidRPr="00BE67C3" w:rsidDel="00421D84" w:rsidRDefault="00A027D8" w:rsidP="00BE28D4">
            <w:pPr>
              <w:pStyle w:val="tabletext11"/>
              <w:suppressAutoHyphens/>
              <w:ind w:right="-45"/>
              <w:rPr>
                <w:del w:id="35996" w:author="Author"/>
              </w:rPr>
            </w:pPr>
          </w:p>
        </w:tc>
        <w:tc>
          <w:tcPr>
            <w:tcW w:w="1450" w:type="dxa"/>
            <w:tcBorders>
              <w:left w:val="single" w:sz="6" w:space="0" w:color="auto"/>
            </w:tcBorders>
          </w:tcPr>
          <w:p w14:paraId="4D5BA423" w14:textId="77777777" w:rsidR="00A027D8" w:rsidRPr="00BE67C3" w:rsidDel="00421D84" w:rsidRDefault="00A027D8" w:rsidP="00BE28D4">
            <w:pPr>
              <w:pStyle w:val="tabletext11"/>
              <w:suppressAutoHyphens/>
              <w:jc w:val="right"/>
              <w:rPr>
                <w:del w:id="35997" w:author="Author"/>
              </w:rPr>
            </w:pPr>
            <w:del w:id="35998" w:author="Author">
              <w:r w:rsidRPr="00BE67C3" w:rsidDel="00421D84">
                <w:delText>-0.231</w:delText>
              </w:r>
            </w:del>
          </w:p>
        </w:tc>
        <w:tc>
          <w:tcPr>
            <w:tcW w:w="950" w:type="dxa"/>
            <w:tcBorders>
              <w:right w:val="single" w:sz="6" w:space="0" w:color="auto"/>
            </w:tcBorders>
          </w:tcPr>
          <w:p w14:paraId="4FB4B6BE" w14:textId="77777777" w:rsidR="00A027D8" w:rsidRPr="00BE67C3" w:rsidDel="00421D84" w:rsidRDefault="00A027D8" w:rsidP="00BE28D4">
            <w:pPr>
              <w:pStyle w:val="tabletext11"/>
              <w:suppressAutoHyphens/>
              <w:jc w:val="center"/>
              <w:rPr>
                <w:del w:id="35999" w:author="Author"/>
              </w:rPr>
            </w:pPr>
          </w:p>
        </w:tc>
      </w:tr>
      <w:tr w:rsidR="00A027D8" w:rsidRPr="00BE67C3" w:rsidDel="00421D84" w14:paraId="20FB2E3C" w14:textId="77777777" w:rsidTr="002F1572">
        <w:trPr>
          <w:cantSplit/>
          <w:trHeight w:val="190"/>
          <w:del w:id="36000" w:author="Author"/>
        </w:trPr>
        <w:tc>
          <w:tcPr>
            <w:tcW w:w="200" w:type="dxa"/>
            <w:tcBorders>
              <w:right w:val="single" w:sz="6" w:space="0" w:color="auto"/>
            </w:tcBorders>
          </w:tcPr>
          <w:p w14:paraId="676F1F7E" w14:textId="77777777" w:rsidR="00A027D8" w:rsidRPr="00BE67C3" w:rsidDel="00421D84" w:rsidRDefault="00A027D8" w:rsidP="00BE28D4">
            <w:pPr>
              <w:pStyle w:val="tabletext11"/>
              <w:suppressAutoHyphens/>
              <w:rPr>
                <w:del w:id="36001" w:author="Author"/>
              </w:rPr>
            </w:pPr>
          </w:p>
        </w:tc>
        <w:tc>
          <w:tcPr>
            <w:tcW w:w="970" w:type="dxa"/>
            <w:tcBorders>
              <w:left w:val="single" w:sz="6" w:space="0" w:color="auto"/>
            </w:tcBorders>
          </w:tcPr>
          <w:p w14:paraId="2D1825F4" w14:textId="77777777" w:rsidR="00A027D8" w:rsidRPr="00BE67C3" w:rsidDel="00421D84" w:rsidRDefault="00A027D8" w:rsidP="00BE28D4">
            <w:pPr>
              <w:pStyle w:val="tabletext11"/>
              <w:suppressAutoHyphens/>
              <w:jc w:val="right"/>
              <w:rPr>
                <w:del w:id="36002" w:author="Author"/>
              </w:rPr>
            </w:pPr>
          </w:p>
        </w:tc>
        <w:tc>
          <w:tcPr>
            <w:tcW w:w="600" w:type="dxa"/>
          </w:tcPr>
          <w:p w14:paraId="1274BAD0" w14:textId="77777777" w:rsidR="00A027D8" w:rsidRPr="00BE67C3" w:rsidDel="00421D84" w:rsidRDefault="00A027D8" w:rsidP="00BE28D4">
            <w:pPr>
              <w:pStyle w:val="tabletext11"/>
              <w:suppressAutoHyphens/>
              <w:ind w:right="-45"/>
              <w:jc w:val="right"/>
              <w:rPr>
                <w:del w:id="36003" w:author="Author"/>
              </w:rPr>
            </w:pPr>
            <w:del w:id="36004" w:author="Author">
              <w:r w:rsidRPr="00BE67C3" w:rsidDel="00421D84">
                <w:delText>200</w:delText>
              </w:r>
            </w:del>
          </w:p>
        </w:tc>
        <w:tc>
          <w:tcPr>
            <w:tcW w:w="830" w:type="dxa"/>
            <w:tcBorders>
              <w:right w:val="single" w:sz="6" w:space="0" w:color="auto"/>
            </w:tcBorders>
          </w:tcPr>
          <w:p w14:paraId="232F87BE" w14:textId="77777777" w:rsidR="00A027D8" w:rsidRPr="00BE67C3" w:rsidDel="00421D84" w:rsidRDefault="00A027D8" w:rsidP="00BE28D4">
            <w:pPr>
              <w:pStyle w:val="tabletext11"/>
              <w:suppressAutoHyphens/>
              <w:ind w:right="-45"/>
              <w:rPr>
                <w:del w:id="36005" w:author="Author"/>
              </w:rPr>
            </w:pPr>
          </w:p>
        </w:tc>
        <w:tc>
          <w:tcPr>
            <w:tcW w:w="1450" w:type="dxa"/>
            <w:tcBorders>
              <w:left w:val="single" w:sz="6" w:space="0" w:color="auto"/>
            </w:tcBorders>
          </w:tcPr>
          <w:p w14:paraId="7177571E" w14:textId="77777777" w:rsidR="00A027D8" w:rsidRPr="00BE67C3" w:rsidDel="00421D84" w:rsidRDefault="00A027D8" w:rsidP="00BE28D4">
            <w:pPr>
              <w:pStyle w:val="tabletext11"/>
              <w:suppressAutoHyphens/>
              <w:jc w:val="right"/>
              <w:rPr>
                <w:del w:id="36006" w:author="Author"/>
              </w:rPr>
            </w:pPr>
            <w:del w:id="36007" w:author="Author">
              <w:r w:rsidRPr="00BE67C3" w:rsidDel="00421D84">
                <w:delText>-0.230</w:delText>
              </w:r>
            </w:del>
          </w:p>
        </w:tc>
        <w:tc>
          <w:tcPr>
            <w:tcW w:w="950" w:type="dxa"/>
            <w:tcBorders>
              <w:right w:val="single" w:sz="6" w:space="0" w:color="auto"/>
            </w:tcBorders>
          </w:tcPr>
          <w:p w14:paraId="0A56049A" w14:textId="77777777" w:rsidR="00A027D8" w:rsidRPr="00BE67C3" w:rsidDel="00421D84" w:rsidRDefault="00A027D8" w:rsidP="00BE28D4">
            <w:pPr>
              <w:pStyle w:val="tabletext11"/>
              <w:suppressAutoHyphens/>
              <w:jc w:val="center"/>
              <w:rPr>
                <w:del w:id="36008" w:author="Author"/>
              </w:rPr>
            </w:pPr>
          </w:p>
        </w:tc>
      </w:tr>
      <w:tr w:rsidR="00A027D8" w:rsidRPr="00BE67C3" w:rsidDel="00421D84" w14:paraId="7D1B7EDF" w14:textId="77777777" w:rsidTr="002F1572">
        <w:trPr>
          <w:cantSplit/>
          <w:trHeight w:val="190"/>
          <w:del w:id="36009" w:author="Author"/>
        </w:trPr>
        <w:tc>
          <w:tcPr>
            <w:tcW w:w="200" w:type="dxa"/>
            <w:tcBorders>
              <w:right w:val="single" w:sz="6" w:space="0" w:color="auto"/>
            </w:tcBorders>
          </w:tcPr>
          <w:p w14:paraId="5F2986AA" w14:textId="77777777" w:rsidR="00A027D8" w:rsidRPr="00BE67C3" w:rsidDel="00421D84" w:rsidRDefault="00A027D8" w:rsidP="00BE28D4">
            <w:pPr>
              <w:pStyle w:val="tabletext11"/>
              <w:suppressAutoHyphens/>
              <w:rPr>
                <w:del w:id="36010" w:author="Author"/>
              </w:rPr>
            </w:pPr>
          </w:p>
        </w:tc>
        <w:tc>
          <w:tcPr>
            <w:tcW w:w="970" w:type="dxa"/>
            <w:tcBorders>
              <w:left w:val="single" w:sz="6" w:space="0" w:color="auto"/>
            </w:tcBorders>
          </w:tcPr>
          <w:p w14:paraId="572023EA" w14:textId="77777777" w:rsidR="00A027D8" w:rsidRPr="00BE67C3" w:rsidDel="00421D84" w:rsidRDefault="00A027D8" w:rsidP="00BE28D4">
            <w:pPr>
              <w:pStyle w:val="tabletext11"/>
              <w:suppressAutoHyphens/>
              <w:jc w:val="right"/>
              <w:rPr>
                <w:del w:id="36011" w:author="Author"/>
              </w:rPr>
            </w:pPr>
          </w:p>
        </w:tc>
        <w:tc>
          <w:tcPr>
            <w:tcW w:w="600" w:type="dxa"/>
          </w:tcPr>
          <w:p w14:paraId="070EA107" w14:textId="77777777" w:rsidR="00A027D8" w:rsidRPr="00BE67C3" w:rsidDel="00421D84" w:rsidRDefault="00A027D8" w:rsidP="00BE28D4">
            <w:pPr>
              <w:pStyle w:val="tabletext11"/>
              <w:suppressAutoHyphens/>
              <w:ind w:right="-45"/>
              <w:jc w:val="right"/>
              <w:rPr>
                <w:del w:id="36012" w:author="Author"/>
              </w:rPr>
            </w:pPr>
            <w:del w:id="36013" w:author="Author">
              <w:r w:rsidRPr="00BE67C3" w:rsidDel="00421D84">
                <w:delText>250</w:delText>
              </w:r>
            </w:del>
          </w:p>
        </w:tc>
        <w:tc>
          <w:tcPr>
            <w:tcW w:w="830" w:type="dxa"/>
            <w:tcBorders>
              <w:right w:val="single" w:sz="6" w:space="0" w:color="auto"/>
            </w:tcBorders>
          </w:tcPr>
          <w:p w14:paraId="574434ED" w14:textId="77777777" w:rsidR="00A027D8" w:rsidRPr="00BE67C3" w:rsidDel="00421D84" w:rsidRDefault="00A027D8" w:rsidP="00BE28D4">
            <w:pPr>
              <w:pStyle w:val="tabletext11"/>
              <w:suppressAutoHyphens/>
              <w:ind w:right="-45"/>
              <w:rPr>
                <w:del w:id="36014" w:author="Author"/>
              </w:rPr>
            </w:pPr>
          </w:p>
        </w:tc>
        <w:tc>
          <w:tcPr>
            <w:tcW w:w="1450" w:type="dxa"/>
            <w:tcBorders>
              <w:left w:val="single" w:sz="6" w:space="0" w:color="auto"/>
            </w:tcBorders>
          </w:tcPr>
          <w:p w14:paraId="6EAF4874" w14:textId="77777777" w:rsidR="00A027D8" w:rsidRPr="00BE67C3" w:rsidDel="00421D84" w:rsidRDefault="00A027D8" w:rsidP="00BE28D4">
            <w:pPr>
              <w:pStyle w:val="tabletext11"/>
              <w:suppressAutoHyphens/>
              <w:jc w:val="right"/>
              <w:rPr>
                <w:del w:id="36015" w:author="Author"/>
              </w:rPr>
            </w:pPr>
            <w:del w:id="36016" w:author="Author">
              <w:r w:rsidRPr="00BE67C3" w:rsidDel="00421D84">
                <w:delText>-0.229</w:delText>
              </w:r>
            </w:del>
          </w:p>
        </w:tc>
        <w:tc>
          <w:tcPr>
            <w:tcW w:w="950" w:type="dxa"/>
            <w:tcBorders>
              <w:right w:val="single" w:sz="6" w:space="0" w:color="auto"/>
            </w:tcBorders>
          </w:tcPr>
          <w:p w14:paraId="557B7A9B" w14:textId="77777777" w:rsidR="00A027D8" w:rsidRPr="00BE67C3" w:rsidDel="00421D84" w:rsidRDefault="00A027D8" w:rsidP="00BE28D4">
            <w:pPr>
              <w:pStyle w:val="tabletext11"/>
              <w:suppressAutoHyphens/>
              <w:jc w:val="center"/>
              <w:rPr>
                <w:del w:id="36017" w:author="Author"/>
              </w:rPr>
            </w:pPr>
          </w:p>
        </w:tc>
      </w:tr>
      <w:tr w:rsidR="00A027D8" w:rsidRPr="00BE67C3" w:rsidDel="00421D84" w14:paraId="7CEA3125" w14:textId="77777777" w:rsidTr="002F1572">
        <w:trPr>
          <w:cantSplit/>
          <w:trHeight w:val="190"/>
          <w:del w:id="36018" w:author="Author"/>
        </w:trPr>
        <w:tc>
          <w:tcPr>
            <w:tcW w:w="200" w:type="dxa"/>
            <w:tcBorders>
              <w:right w:val="single" w:sz="6" w:space="0" w:color="auto"/>
            </w:tcBorders>
          </w:tcPr>
          <w:p w14:paraId="22DF26CD" w14:textId="77777777" w:rsidR="00A027D8" w:rsidRPr="00BE67C3" w:rsidDel="00421D84" w:rsidRDefault="00A027D8" w:rsidP="00BE28D4">
            <w:pPr>
              <w:pStyle w:val="tabletext11"/>
              <w:suppressAutoHyphens/>
              <w:rPr>
                <w:del w:id="36019" w:author="Author"/>
              </w:rPr>
            </w:pPr>
          </w:p>
        </w:tc>
        <w:tc>
          <w:tcPr>
            <w:tcW w:w="970" w:type="dxa"/>
            <w:tcBorders>
              <w:left w:val="single" w:sz="6" w:space="0" w:color="auto"/>
            </w:tcBorders>
          </w:tcPr>
          <w:p w14:paraId="65E04EA0" w14:textId="77777777" w:rsidR="00A027D8" w:rsidRPr="00BE67C3" w:rsidDel="00421D84" w:rsidRDefault="00A027D8" w:rsidP="00BE28D4">
            <w:pPr>
              <w:pStyle w:val="tabletext11"/>
              <w:suppressAutoHyphens/>
              <w:jc w:val="right"/>
              <w:rPr>
                <w:del w:id="36020" w:author="Author"/>
              </w:rPr>
            </w:pPr>
          </w:p>
        </w:tc>
        <w:tc>
          <w:tcPr>
            <w:tcW w:w="600" w:type="dxa"/>
          </w:tcPr>
          <w:p w14:paraId="69354D41" w14:textId="77777777" w:rsidR="00A027D8" w:rsidRPr="00BE67C3" w:rsidDel="00421D84" w:rsidRDefault="00A027D8" w:rsidP="00BE28D4">
            <w:pPr>
              <w:pStyle w:val="tabletext11"/>
              <w:suppressAutoHyphens/>
              <w:ind w:right="-45"/>
              <w:jc w:val="right"/>
              <w:rPr>
                <w:del w:id="36021" w:author="Author"/>
              </w:rPr>
            </w:pPr>
            <w:del w:id="36022" w:author="Author">
              <w:r w:rsidRPr="00BE67C3" w:rsidDel="00421D84">
                <w:delText>500</w:delText>
              </w:r>
            </w:del>
          </w:p>
        </w:tc>
        <w:tc>
          <w:tcPr>
            <w:tcW w:w="830" w:type="dxa"/>
            <w:tcBorders>
              <w:right w:val="single" w:sz="6" w:space="0" w:color="auto"/>
            </w:tcBorders>
          </w:tcPr>
          <w:p w14:paraId="3CE19D7E" w14:textId="77777777" w:rsidR="00A027D8" w:rsidRPr="00BE67C3" w:rsidDel="00421D84" w:rsidRDefault="00A027D8" w:rsidP="00BE28D4">
            <w:pPr>
              <w:pStyle w:val="tabletext11"/>
              <w:suppressAutoHyphens/>
              <w:ind w:right="-45"/>
              <w:rPr>
                <w:del w:id="36023" w:author="Author"/>
              </w:rPr>
            </w:pPr>
          </w:p>
        </w:tc>
        <w:tc>
          <w:tcPr>
            <w:tcW w:w="1450" w:type="dxa"/>
            <w:tcBorders>
              <w:left w:val="single" w:sz="6" w:space="0" w:color="auto"/>
            </w:tcBorders>
          </w:tcPr>
          <w:p w14:paraId="3663AD50" w14:textId="77777777" w:rsidR="00A027D8" w:rsidRPr="00BE67C3" w:rsidDel="00421D84" w:rsidRDefault="00A027D8" w:rsidP="00BE28D4">
            <w:pPr>
              <w:pStyle w:val="tabletext11"/>
              <w:suppressAutoHyphens/>
              <w:jc w:val="right"/>
              <w:rPr>
                <w:del w:id="36024" w:author="Author"/>
              </w:rPr>
            </w:pPr>
            <w:del w:id="36025" w:author="Author">
              <w:r w:rsidRPr="00BE67C3" w:rsidDel="00421D84">
                <w:delText>-0.227</w:delText>
              </w:r>
            </w:del>
          </w:p>
        </w:tc>
        <w:tc>
          <w:tcPr>
            <w:tcW w:w="950" w:type="dxa"/>
            <w:tcBorders>
              <w:right w:val="single" w:sz="6" w:space="0" w:color="auto"/>
            </w:tcBorders>
          </w:tcPr>
          <w:p w14:paraId="28FC94EE" w14:textId="77777777" w:rsidR="00A027D8" w:rsidRPr="00BE67C3" w:rsidDel="00421D84" w:rsidRDefault="00A027D8" w:rsidP="00BE28D4">
            <w:pPr>
              <w:pStyle w:val="tabletext11"/>
              <w:suppressAutoHyphens/>
              <w:jc w:val="center"/>
              <w:rPr>
                <w:del w:id="36026" w:author="Author"/>
              </w:rPr>
            </w:pPr>
          </w:p>
        </w:tc>
      </w:tr>
      <w:tr w:rsidR="00A027D8" w:rsidRPr="00BE67C3" w:rsidDel="00421D84" w14:paraId="0F726865" w14:textId="77777777" w:rsidTr="002F1572">
        <w:trPr>
          <w:cantSplit/>
          <w:trHeight w:val="190"/>
          <w:del w:id="36027" w:author="Author"/>
        </w:trPr>
        <w:tc>
          <w:tcPr>
            <w:tcW w:w="200" w:type="dxa"/>
            <w:tcBorders>
              <w:right w:val="single" w:sz="6" w:space="0" w:color="auto"/>
            </w:tcBorders>
          </w:tcPr>
          <w:p w14:paraId="3F6C4B9B" w14:textId="77777777" w:rsidR="00A027D8" w:rsidRPr="00BE67C3" w:rsidDel="00421D84" w:rsidRDefault="00A027D8" w:rsidP="00BE28D4">
            <w:pPr>
              <w:pStyle w:val="tabletext11"/>
              <w:suppressAutoHyphens/>
              <w:rPr>
                <w:del w:id="36028" w:author="Author"/>
              </w:rPr>
            </w:pPr>
          </w:p>
        </w:tc>
        <w:tc>
          <w:tcPr>
            <w:tcW w:w="970" w:type="dxa"/>
            <w:tcBorders>
              <w:left w:val="single" w:sz="6" w:space="0" w:color="auto"/>
            </w:tcBorders>
          </w:tcPr>
          <w:p w14:paraId="389D5A31" w14:textId="77777777" w:rsidR="00A027D8" w:rsidRPr="00BE67C3" w:rsidDel="00421D84" w:rsidRDefault="00A027D8" w:rsidP="00BE28D4">
            <w:pPr>
              <w:pStyle w:val="tabletext11"/>
              <w:suppressAutoHyphens/>
              <w:jc w:val="right"/>
              <w:rPr>
                <w:del w:id="36029" w:author="Author"/>
              </w:rPr>
            </w:pPr>
          </w:p>
        </w:tc>
        <w:tc>
          <w:tcPr>
            <w:tcW w:w="600" w:type="dxa"/>
          </w:tcPr>
          <w:p w14:paraId="0799DE53" w14:textId="77777777" w:rsidR="00A027D8" w:rsidRPr="00BE67C3" w:rsidDel="00421D84" w:rsidRDefault="00A027D8" w:rsidP="00BE28D4">
            <w:pPr>
              <w:pStyle w:val="tabletext11"/>
              <w:suppressAutoHyphens/>
              <w:ind w:right="-45"/>
              <w:jc w:val="right"/>
              <w:rPr>
                <w:del w:id="36030" w:author="Author"/>
              </w:rPr>
            </w:pPr>
            <w:del w:id="36031" w:author="Author">
              <w:r w:rsidRPr="00BE67C3" w:rsidDel="00421D84">
                <w:delText>1,000</w:delText>
              </w:r>
            </w:del>
          </w:p>
        </w:tc>
        <w:tc>
          <w:tcPr>
            <w:tcW w:w="830" w:type="dxa"/>
            <w:tcBorders>
              <w:right w:val="single" w:sz="6" w:space="0" w:color="auto"/>
            </w:tcBorders>
          </w:tcPr>
          <w:p w14:paraId="34F2C56F" w14:textId="77777777" w:rsidR="00A027D8" w:rsidRPr="00BE67C3" w:rsidDel="00421D84" w:rsidRDefault="00A027D8" w:rsidP="00BE28D4">
            <w:pPr>
              <w:pStyle w:val="tabletext11"/>
              <w:suppressAutoHyphens/>
              <w:ind w:right="-45"/>
              <w:rPr>
                <w:del w:id="36032" w:author="Author"/>
              </w:rPr>
            </w:pPr>
          </w:p>
        </w:tc>
        <w:tc>
          <w:tcPr>
            <w:tcW w:w="1450" w:type="dxa"/>
            <w:tcBorders>
              <w:left w:val="single" w:sz="6" w:space="0" w:color="auto"/>
            </w:tcBorders>
          </w:tcPr>
          <w:p w14:paraId="608CFE67" w14:textId="77777777" w:rsidR="00A027D8" w:rsidRPr="00BE67C3" w:rsidDel="00421D84" w:rsidRDefault="00A027D8" w:rsidP="00BE28D4">
            <w:pPr>
              <w:pStyle w:val="tabletext11"/>
              <w:suppressAutoHyphens/>
              <w:jc w:val="right"/>
              <w:rPr>
                <w:del w:id="36033" w:author="Author"/>
              </w:rPr>
            </w:pPr>
            <w:del w:id="36034" w:author="Author">
              <w:r w:rsidRPr="00BE67C3" w:rsidDel="00421D84">
                <w:delText>-0.225</w:delText>
              </w:r>
            </w:del>
          </w:p>
        </w:tc>
        <w:tc>
          <w:tcPr>
            <w:tcW w:w="950" w:type="dxa"/>
            <w:tcBorders>
              <w:right w:val="single" w:sz="6" w:space="0" w:color="auto"/>
            </w:tcBorders>
          </w:tcPr>
          <w:p w14:paraId="1C088F69" w14:textId="77777777" w:rsidR="00A027D8" w:rsidRPr="00BE67C3" w:rsidDel="00421D84" w:rsidRDefault="00A027D8" w:rsidP="00BE28D4">
            <w:pPr>
              <w:pStyle w:val="tabletext11"/>
              <w:suppressAutoHyphens/>
              <w:jc w:val="center"/>
              <w:rPr>
                <w:del w:id="36035" w:author="Author"/>
              </w:rPr>
            </w:pPr>
          </w:p>
        </w:tc>
      </w:tr>
      <w:tr w:rsidR="00A027D8" w:rsidRPr="00BE67C3" w:rsidDel="00421D84" w14:paraId="44F85887" w14:textId="77777777" w:rsidTr="002F1572">
        <w:trPr>
          <w:cantSplit/>
          <w:trHeight w:val="190"/>
          <w:del w:id="36036" w:author="Author"/>
        </w:trPr>
        <w:tc>
          <w:tcPr>
            <w:tcW w:w="200" w:type="dxa"/>
            <w:tcBorders>
              <w:right w:val="single" w:sz="6" w:space="0" w:color="auto"/>
            </w:tcBorders>
          </w:tcPr>
          <w:p w14:paraId="331B957A" w14:textId="77777777" w:rsidR="00A027D8" w:rsidRPr="00BE67C3" w:rsidDel="00421D84" w:rsidRDefault="00A027D8" w:rsidP="00BE28D4">
            <w:pPr>
              <w:pStyle w:val="tabletext11"/>
              <w:suppressAutoHyphens/>
              <w:rPr>
                <w:del w:id="36037" w:author="Author"/>
              </w:rPr>
            </w:pPr>
          </w:p>
        </w:tc>
        <w:tc>
          <w:tcPr>
            <w:tcW w:w="970" w:type="dxa"/>
            <w:tcBorders>
              <w:left w:val="single" w:sz="6" w:space="0" w:color="auto"/>
            </w:tcBorders>
          </w:tcPr>
          <w:p w14:paraId="4442384B" w14:textId="77777777" w:rsidR="00A027D8" w:rsidRPr="00BE67C3" w:rsidDel="00421D84" w:rsidRDefault="00A027D8" w:rsidP="00BE28D4">
            <w:pPr>
              <w:pStyle w:val="tabletext11"/>
              <w:suppressAutoHyphens/>
              <w:jc w:val="right"/>
              <w:rPr>
                <w:del w:id="36038" w:author="Author"/>
              </w:rPr>
            </w:pPr>
          </w:p>
        </w:tc>
        <w:tc>
          <w:tcPr>
            <w:tcW w:w="600" w:type="dxa"/>
          </w:tcPr>
          <w:p w14:paraId="3B768052" w14:textId="77777777" w:rsidR="00A027D8" w:rsidRPr="00BE67C3" w:rsidDel="00421D84" w:rsidRDefault="00A027D8" w:rsidP="00BE28D4">
            <w:pPr>
              <w:pStyle w:val="tabletext11"/>
              <w:suppressAutoHyphens/>
              <w:ind w:right="-45"/>
              <w:jc w:val="right"/>
              <w:rPr>
                <w:del w:id="36039" w:author="Author"/>
              </w:rPr>
            </w:pPr>
            <w:del w:id="36040" w:author="Author">
              <w:r w:rsidRPr="00BE67C3" w:rsidDel="00421D84">
                <w:delText>2,000</w:delText>
              </w:r>
            </w:del>
          </w:p>
        </w:tc>
        <w:tc>
          <w:tcPr>
            <w:tcW w:w="830" w:type="dxa"/>
            <w:tcBorders>
              <w:right w:val="single" w:sz="6" w:space="0" w:color="auto"/>
            </w:tcBorders>
          </w:tcPr>
          <w:p w14:paraId="4C2592EB" w14:textId="77777777" w:rsidR="00A027D8" w:rsidRPr="00BE67C3" w:rsidDel="00421D84" w:rsidRDefault="00A027D8" w:rsidP="00BE28D4">
            <w:pPr>
              <w:pStyle w:val="tabletext11"/>
              <w:suppressAutoHyphens/>
              <w:ind w:right="-45"/>
              <w:rPr>
                <w:del w:id="36041" w:author="Author"/>
              </w:rPr>
            </w:pPr>
          </w:p>
        </w:tc>
        <w:tc>
          <w:tcPr>
            <w:tcW w:w="1450" w:type="dxa"/>
            <w:tcBorders>
              <w:left w:val="single" w:sz="6" w:space="0" w:color="auto"/>
            </w:tcBorders>
          </w:tcPr>
          <w:p w14:paraId="58822600" w14:textId="77777777" w:rsidR="00A027D8" w:rsidRPr="00BE67C3" w:rsidDel="00421D84" w:rsidRDefault="00A027D8" w:rsidP="00BE28D4">
            <w:pPr>
              <w:pStyle w:val="tabletext11"/>
              <w:suppressAutoHyphens/>
              <w:jc w:val="right"/>
              <w:rPr>
                <w:del w:id="36042" w:author="Author"/>
              </w:rPr>
            </w:pPr>
            <w:del w:id="36043" w:author="Author">
              <w:r w:rsidRPr="00BE67C3" w:rsidDel="00421D84">
                <w:delText>-0.223</w:delText>
              </w:r>
            </w:del>
          </w:p>
        </w:tc>
        <w:tc>
          <w:tcPr>
            <w:tcW w:w="950" w:type="dxa"/>
            <w:tcBorders>
              <w:right w:val="single" w:sz="6" w:space="0" w:color="auto"/>
            </w:tcBorders>
          </w:tcPr>
          <w:p w14:paraId="13F8A5AB" w14:textId="77777777" w:rsidR="00A027D8" w:rsidRPr="00BE67C3" w:rsidDel="00421D84" w:rsidRDefault="00A027D8" w:rsidP="00BE28D4">
            <w:pPr>
              <w:pStyle w:val="tabletext11"/>
              <w:suppressAutoHyphens/>
              <w:jc w:val="center"/>
              <w:rPr>
                <w:del w:id="36044" w:author="Author"/>
              </w:rPr>
            </w:pPr>
          </w:p>
        </w:tc>
      </w:tr>
      <w:tr w:rsidR="00A027D8" w:rsidRPr="00BE67C3" w:rsidDel="00421D84" w14:paraId="6B42B280" w14:textId="77777777" w:rsidTr="002F1572">
        <w:trPr>
          <w:cantSplit/>
          <w:trHeight w:val="190"/>
          <w:del w:id="36045" w:author="Author"/>
        </w:trPr>
        <w:tc>
          <w:tcPr>
            <w:tcW w:w="200" w:type="dxa"/>
            <w:tcBorders>
              <w:right w:val="single" w:sz="6" w:space="0" w:color="auto"/>
            </w:tcBorders>
          </w:tcPr>
          <w:p w14:paraId="066910DB" w14:textId="77777777" w:rsidR="00A027D8" w:rsidRPr="00BE67C3" w:rsidDel="00421D84" w:rsidRDefault="00A027D8" w:rsidP="00BE28D4">
            <w:pPr>
              <w:pStyle w:val="tabletext11"/>
              <w:suppressAutoHyphens/>
              <w:rPr>
                <w:del w:id="36046" w:author="Author"/>
              </w:rPr>
            </w:pPr>
          </w:p>
        </w:tc>
        <w:tc>
          <w:tcPr>
            <w:tcW w:w="970" w:type="dxa"/>
            <w:tcBorders>
              <w:left w:val="single" w:sz="6" w:space="0" w:color="auto"/>
            </w:tcBorders>
          </w:tcPr>
          <w:p w14:paraId="07B864EC" w14:textId="77777777" w:rsidR="00A027D8" w:rsidRPr="00BE67C3" w:rsidDel="00421D84" w:rsidRDefault="00A027D8" w:rsidP="00BE28D4">
            <w:pPr>
              <w:pStyle w:val="tabletext11"/>
              <w:suppressAutoHyphens/>
              <w:jc w:val="right"/>
              <w:rPr>
                <w:del w:id="36047" w:author="Author"/>
              </w:rPr>
            </w:pPr>
          </w:p>
        </w:tc>
        <w:tc>
          <w:tcPr>
            <w:tcW w:w="600" w:type="dxa"/>
          </w:tcPr>
          <w:p w14:paraId="48047086" w14:textId="77777777" w:rsidR="00A027D8" w:rsidRPr="00BE67C3" w:rsidDel="00421D84" w:rsidRDefault="00A027D8" w:rsidP="00BE28D4">
            <w:pPr>
              <w:pStyle w:val="tabletext11"/>
              <w:suppressAutoHyphens/>
              <w:ind w:right="-45"/>
              <w:jc w:val="right"/>
              <w:rPr>
                <w:del w:id="36048" w:author="Author"/>
              </w:rPr>
            </w:pPr>
            <w:del w:id="36049" w:author="Author">
              <w:r w:rsidRPr="00BE67C3" w:rsidDel="00421D84">
                <w:delText>3,000</w:delText>
              </w:r>
            </w:del>
          </w:p>
        </w:tc>
        <w:tc>
          <w:tcPr>
            <w:tcW w:w="830" w:type="dxa"/>
            <w:tcBorders>
              <w:right w:val="single" w:sz="6" w:space="0" w:color="auto"/>
            </w:tcBorders>
          </w:tcPr>
          <w:p w14:paraId="6D5DA6C2" w14:textId="77777777" w:rsidR="00A027D8" w:rsidRPr="00BE67C3" w:rsidDel="00421D84" w:rsidRDefault="00A027D8" w:rsidP="00BE28D4">
            <w:pPr>
              <w:pStyle w:val="tabletext11"/>
              <w:suppressAutoHyphens/>
              <w:ind w:right="-45"/>
              <w:rPr>
                <w:del w:id="36050" w:author="Author"/>
              </w:rPr>
            </w:pPr>
          </w:p>
        </w:tc>
        <w:tc>
          <w:tcPr>
            <w:tcW w:w="1450" w:type="dxa"/>
            <w:tcBorders>
              <w:left w:val="single" w:sz="6" w:space="0" w:color="auto"/>
            </w:tcBorders>
          </w:tcPr>
          <w:p w14:paraId="3CD357C3" w14:textId="77777777" w:rsidR="00A027D8" w:rsidRPr="00BE67C3" w:rsidDel="00421D84" w:rsidRDefault="00A027D8" w:rsidP="00BE28D4">
            <w:pPr>
              <w:pStyle w:val="tabletext11"/>
              <w:suppressAutoHyphens/>
              <w:jc w:val="right"/>
              <w:rPr>
                <w:del w:id="36051" w:author="Author"/>
              </w:rPr>
            </w:pPr>
            <w:del w:id="36052" w:author="Author">
              <w:r w:rsidRPr="00BE67C3" w:rsidDel="00421D84">
                <w:delText>-0.221</w:delText>
              </w:r>
            </w:del>
          </w:p>
        </w:tc>
        <w:tc>
          <w:tcPr>
            <w:tcW w:w="950" w:type="dxa"/>
            <w:tcBorders>
              <w:right w:val="single" w:sz="6" w:space="0" w:color="auto"/>
            </w:tcBorders>
          </w:tcPr>
          <w:p w14:paraId="12DAB447" w14:textId="77777777" w:rsidR="00A027D8" w:rsidRPr="00BE67C3" w:rsidDel="00421D84" w:rsidRDefault="00A027D8" w:rsidP="00BE28D4">
            <w:pPr>
              <w:pStyle w:val="tabletext11"/>
              <w:suppressAutoHyphens/>
              <w:jc w:val="center"/>
              <w:rPr>
                <w:del w:id="36053" w:author="Author"/>
              </w:rPr>
            </w:pPr>
          </w:p>
        </w:tc>
      </w:tr>
      <w:tr w:rsidR="00A027D8" w:rsidRPr="00BE67C3" w:rsidDel="00421D84" w14:paraId="71DD378A" w14:textId="77777777" w:rsidTr="002F1572">
        <w:trPr>
          <w:cantSplit/>
          <w:trHeight w:val="190"/>
          <w:del w:id="36054" w:author="Author"/>
        </w:trPr>
        <w:tc>
          <w:tcPr>
            <w:tcW w:w="200" w:type="dxa"/>
            <w:tcBorders>
              <w:right w:val="single" w:sz="6" w:space="0" w:color="auto"/>
            </w:tcBorders>
          </w:tcPr>
          <w:p w14:paraId="78C6C6DE" w14:textId="77777777" w:rsidR="00A027D8" w:rsidRPr="00BE67C3" w:rsidDel="00421D84" w:rsidRDefault="00A027D8" w:rsidP="00BE28D4">
            <w:pPr>
              <w:pStyle w:val="tabletext11"/>
              <w:suppressAutoHyphens/>
              <w:rPr>
                <w:del w:id="36055" w:author="Author"/>
              </w:rPr>
            </w:pPr>
          </w:p>
        </w:tc>
        <w:tc>
          <w:tcPr>
            <w:tcW w:w="970" w:type="dxa"/>
            <w:tcBorders>
              <w:left w:val="single" w:sz="6" w:space="0" w:color="auto"/>
              <w:bottom w:val="single" w:sz="6" w:space="0" w:color="auto"/>
            </w:tcBorders>
          </w:tcPr>
          <w:p w14:paraId="7CC821EA" w14:textId="77777777" w:rsidR="00A027D8" w:rsidRPr="00BE67C3" w:rsidDel="00421D84" w:rsidRDefault="00A027D8" w:rsidP="00BE28D4">
            <w:pPr>
              <w:pStyle w:val="tabletext11"/>
              <w:suppressAutoHyphens/>
              <w:jc w:val="right"/>
              <w:rPr>
                <w:del w:id="36056" w:author="Author"/>
              </w:rPr>
            </w:pPr>
          </w:p>
        </w:tc>
        <w:tc>
          <w:tcPr>
            <w:tcW w:w="600" w:type="dxa"/>
            <w:tcBorders>
              <w:bottom w:val="single" w:sz="6" w:space="0" w:color="auto"/>
            </w:tcBorders>
          </w:tcPr>
          <w:p w14:paraId="24CA042C" w14:textId="77777777" w:rsidR="00A027D8" w:rsidRPr="00BE67C3" w:rsidDel="00421D84" w:rsidRDefault="00A027D8" w:rsidP="00BE28D4">
            <w:pPr>
              <w:pStyle w:val="tabletext11"/>
              <w:suppressAutoHyphens/>
              <w:ind w:right="-45"/>
              <w:jc w:val="right"/>
              <w:rPr>
                <w:del w:id="36057" w:author="Author"/>
              </w:rPr>
            </w:pPr>
            <w:del w:id="36058" w:author="Author">
              <w:r w:rsidRPr="00BE67C3" w:rsidDel="00421D84">
                <w:delText>5,000</w:delText>
              </w:r>
            </w:del>
          </w:p>
        </w:tc>
        <w:tc>
          <w:tcPr>
            <w:tcW w:w="830" w:type="dxa"/>
            <w:tcBorders>
              <w:bottom w:val="single" w:sz="6" w:space="0" w:color="auto"/>
              <w:right w:val="single" w:sz="6" w:space="0" w:color="auto"/>
            </w:tcBorders>
          </w:tcPr>
          <w:p w14:paraId="750ED0B1" w14:textId="77777777" w:rsidR="00A027D8" w:rsidRPr="00BE67C3" w:rsidDel="00421D84" w:rsidRDefault="00A027D8" w:rsidP="00BE28D4">
            <w:pPr>
              <w:pStyle w:val="tabletext11"/>
              <w:suppressAutoHyphens/>
              <w:ind w:right="-45"/>
              <w:rPr>
                <w:del w:id="36059" w:author="Author"/>
              </w:rPr>
            </w:pPr>
          </w:p>
        </w:tc>
        <w:tc>
          <w:tcPr>
            <w:tcW w:w="1450" w:type="dxa"/>
            <w:tcBorders>
              <w:left w:val="single" w:sz="6" w:space="0" w:color="auto"/>
              <w:bottom w:val="single" w:sz="6" w:space="0" w:color="auto"/>
            </w:tcBorders>
          </w:tcPr>
          <w:p w14:paraId="546905CB" w14:textId="77777777" w:rsidR="00A027D8" w:rsidRPr="00BE67C3" w:rsidDel="00421D84" w:rsidRDefault="00A027D8" w:rsidP="00BE28D4">
            <w:pPr>
              <w:pStyle w:val="tabletext11"/>
              <w:suppressAutoHyphens/>
              <w:jc w:val="right"/>
              <w:rPr>
                <w:del w:id="36060" w:author="Author"/>
              </w:rPr>
            </w:pPr>
            <w:del w:id="36061" w:author="Author">
              <w:r w:rsidRPr="00BE67C3" w:rsidDel="00421D84">
                <w:delText>-0.219</w:delText>
              </w:r>
            </w:del>
          </w:p>
        </w:tc>
        <w:tc>
          <w:tcPr>
            <w:tcW w:w="950" w:type="dxa"/>
            <w:tcBorders>
              <w:bottom w:val="single" w:sz="6" w:space="0" w:color="auto"/>
              <w:right w:val="single" w:sz="6" w:space="0" w:color="auto"/>
            </w:tcBorders>
          </w:tcPr>
          <w:p w14:paraId="5C102160" w14:textId="77777777" w:rsidR="00A027D8" w:rsidRPr="00BE67C3" w:rsidDel="00421D84" w:rsidRDefault="00A027D8" w:rsidP="00BE28D4">
            <w:pPr>
              <w:pStyle w:val="tabletext11"/>
              <w:suppressAutoHyphens/>
              <w:jc w:val="center"/>
              <w:rPr>
                <w:del w:id="36062" w:author="Author"/>
              </w:rPr>
            </w:pPr>
          </w:p>
        </w:tc>
      </w:tr>
    </w:tbl>
    <w:p w14:paraId="4EA896E7" w14:textId="77777777" w:rsidR="00A027D8" w:rsidRPr="00BE67C3" w:rsidDel="00421D84" w:rsidRDefault="00A027D8" w:rsidP="00BE28D4">
      <w:pPr>
        <w:pStyle w:val="tablecaption"/>
        <w:suppressAutoHyphens/>
        <w:rPr>
          <w:del w:id="36063" w:author="Author"/>
        </w:rPr>
      </w:pPr>
      <w:del w:id="36064" w:author="Author">
        <w:r w:rsidRPr="00BE67C3" w:rsidDel="00421D84">
          <w:delText>Table 98.B.1.b.(1)(d) Trucks, Tractors And Trailers And All Autos Except Zone-rated Risks Comprehensive Coverage Deductible Factors – Theft, Mischief Or Vandalism With Full Safety Glass Coverage</w:delText>
        </w:r>
      </w:del>
    </w:p>
    <w:p w14:paraId="34B1F9CE" w14:textId="77777777" w:rsidR="00A027D8" w:rsidRPr="00BE67C3" w:rsidDel="00421D84" w:rsidRDefault="00A027D8" w:rsidP="00BE28D4">
      <w:pPr>
        <w:pStyle w:val="isonormal"/>
        <w:suppressAutoHyphens/>
        <w:rPr>
          <w:del w:id="36065" w:author="Author"/>
        </w:rPr>
      </w:pPr>
    </w:p>
    <w:p w14:paraId="2AC91E2B" w14:textId="77777777" w:rsidR="00A027D8" w:rsidRPr="00BE67C3" w:rsidDel="00421D84" w:rsidRDefault="00A027D8" w:rsidP="00BE28D4">
      <w:pPr>
        <w:pStyle w:val="outlinehd5"/>
        <w:suppressAutoHyphens/>
        <w:rPr>
          <w:del w:id="36066" w:author="Author"/>
        </w:rPr>
      </w:pPr>
      <w:del w:id="36067" w:author="Author">
        <w:r w:rsidRPr="00BE67C3" w:rsidDel="00421D84">
          <w:tab/>
          <w:delText>(2)</w:delText>
        </w:r>
        <w:r w:rsidRPr="00BE67C3" w:rsidDel="00421D84">
          <w:tab/>
          <w:delText>Comprehensive Coverage Without Full Safety Glass Coverage</w:delText>
        </w:r>
      </w:del>
    </w:p>
    <w:p w14:paraId="0097124B" w14:textId="77777777" w:rsidR="00A027D8" w:rsidRPr="00BE67C3" w:rsidDel="00421D84" w:rsidRDefault="00A027D8" w:rsidP="00BE28D4">
      <w:pPr>
        <w:pStyle w:val="outlinehd6"/>
        <w:suppressAutoHyphens/>
        <w:rPr>
          <w:del w:id="36068" w:author="Author"/>
        </w:rPr>
      </w:pPr>
      <w:del w:id="36069" w:author="Author">
        <w:r w:rsidRPr="00BE67C3" w:rsidDel="00421D84">
          <w:tab/>
          <w:delText>(a)</w:delText>
        </w:r>
        <w:r w:rsidRPr="00BE67C3" w:rsidDel="00421D84">
          <w:tab/>
          <w:delText>Private Passenger Types – All Perils Without Full Safety Glass Coverage</w:delText>
        </w:r>
      </w:del>
    </w:p>
    <w:p w14:paraId="3EA58357" w14:textId="77777777" w:rsidR="00A027D8" w:rsidRPr="00BE67C3" w:rsidDel="00421D84" w:rsidRDefault="00A027D8" w:rsidP="00BE28D4">
      <w:pPr>
        <w:pStyle w:val="space4"/>
        <w:suppressAutoHyphens/>
        <w:rPr>
          <w:del w:id="360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47C6D74F" w14:textId="77777777" w:rsidTr="002F1572">
        <w:trPr>
          <w:cantSplit/>
          <w:trHeight w:val="190"/>
          <w:del w:id="36071" w:author="Author"/>
        </w:trPr>
        <w:tc>
          <w:tcPr>
            <w:tcW w:w="200" w:type="dxa"/>
          </w:tcPr>
          <w:p w14:paraId="6EAC6E01" w14:textId="77777777" w:rsidR="00A027D8" w:rsidRPr="00BE67C3" w:rsidDel="00421D84" w:rsidRDefault="00A027D8" w:rsidP="00BE28D4">
            <w:pPr>
              <w:pStyle w:val="tablehead"/>
              <w:suppressAutoHyphens/>
              <w:rPr>
                <w:del w:id="3607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8051A04" w14:textId="77777777" w:rsidR="00A027D8" w:rsidRPr="00BE67C3" w:rsidDel="00421D84" w:rsidRDefault="00A027D8" w:rsidP="00BE28D4">
            <w:pPr>
              <w:pStyle w:val="tablehead"/>
              <w:suppressAutoHyphens/>
              <w:rPr>
                <w:del w:id="36073" w:author="Author"/>
              </w:rPr>
            </w:pPr>
            <w:del w:id="36074"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6C3FCD2" w14:textId="77777777" w:rsidR="00A027D8" w:rsidRPr="00BE67C3" w:rsidDel="00421D84" w:rsidRDefault="00A027D8" w:rsidP="00BE28D4">
            <w:pPr>
              <w:pStyle w:val="tablehead"/>
              <w:suppressAutoHyphens/>
              <w:rPr>
                <w:del w:id="36075" w:author="Author"/>
              </w:rPr>
            </w:pPr>
            <w:del w:id="36076" w:author="Author">
              <w:r w:rsidRPr="00BE67C3" w:rsidDel="00421D84">
                <w:delText>Factor</w:delText>
              </w:r>
            </w:del>
          </w:p>
        </w:tc>
      </w:tr>
      <w:tr w:rsidR="00A027D8" w:rsidRPr="00BE67C3" w:rsidDel="00421D84" w14:paraId="46BA1D43" w14:textId="77777777" w:rsidTr="002F1572">
        <w:trPr>
          <w:cantSplit/>
          <w:trHeight w:val="190"/>
          <w:del w:id="36077" w:author="Author"/>
        </w:trPr>
        <w:tc>
          <w:tcPr>
            <w:tcW w:w="200" w:type="dxa"/>
            <w:tcBorders>
              <w:right w:val="single" w:sz="6" w:space="0" w:color="auto"/>
            </w:tcBorders>
          </w:tcPr>
          <w:p w14:paraId="323ED56E" w14:textId="77777777" w:rsidR="00A027D8" w:rsidRPr="00BE67C3" w:rsidDel="00421D84" w:rsidRDefault="00A027D8" w:rsidP="00BE28D4">
            <w:pPr>
              <w:pStyle w:val="tabletext11"/>
              <w:suppressAutoHyphens/>
              <w:rPr>
                <w:del w:id="36078" w:author="Author"/>
              </w:rPr>
            </w:pPr>
          </w:p>
        </w:tc>
        <w:tc>
          <w:tcPr>
            <w:tcW w:w="970" w:type="dxa"/>
            <w:tcBorders>
              <w:top w:val="single" w:sz="6" w:space="0" w:color="auto"/>
              <w:left w:val="single" w:sz="6" w:space="0" w:color="auto"/>
            </w:tcBorders>
          </w:tcPr>
          <w:p w14:paraId="2F8EADBC" w14:textId="77777777" w:rsidR="00A027D8" w:rsidRPr="00BE67C3" w:rsidDel="00421D84" w:rsidRDefault="00A027D8" w:rsidP="00BE28D4">
            <w:pPr>
              <w:pStyle w:val="tabletext11"/>
              <w:suppressAutoHyphens/>
              <w:jc w:val="right"/>
              <w:rPr>
                <w:del w:id="36079" w:author="Author"/>
              </w:rPr>
            </w:pPr>
            <w:del w:id="36080" w:author="Author">
              <w:r w:rsidRPr="00BE67C3" w:rsidDel="00421D84">
                <w:delText>$</w:delText>
              </w:r>
            </w:del>
          </w:p>
        </w:tc>
        <w:tc>
          <w:tcPr>
            <w:tcW w:w="600" w:type="dxa"/>
            <w:tcBorders>
              <w:top w:val="single" w:sz="6" w:space="0" w:color="auto"/>
            </w:tcBorders>
          </w:tcPr>
          <w:p w14:paraId="0FABD7CC" w14:textId="77777777" w:rsidR="00A027D8" w:rsidRPr="00BE67C3" w:rsidDel="00421D84" w:rsidRDefault="00A027D8" w:rsidP="00BE28D4">
            <w:pPr>
              <w:pStyle w:val="tabletext11"/>
              <w:suppressAutoHyphens/>
              <w:ind w:right="-45"/>
              <w:jc w:val="right"/>
              <w:rPr>
                <w:del w:id="36081" w:author="Author"/>
              </w:rPr>
            </w:pPr>
            <w:del w:id="36082" w:author="Author">
              <w:r w:rsidRPr="00BE67C3" w:rsidDel="00421D84">
                <w:delText>Full</w:delText>
              </w:r>
            </w:del>
          </w:p>
        </w:tc>
        <w:tc>
          <w:tcPr>
            <w:tcW w:w="830" w:type="dxa"/>
            <w:tcBorders>
              <w:top w:val="single" w:sz="6" w:space="0" w:color="auto"/>
              <w:left w:val="nil"/>
              <w:right w:val="single" w:sz="6" w:space="0" w:color="auto"/>
            </w:tcBorders>
          </w:tcPr>
          <w:p w14:paraId="4E82600F" w14:textId="77777777" w:rsidR="00A027D8" w:rsidRPr="00BE67C3" w:rsidDel="00421D84" w:rsidRDefault="00A027D8" w:rsidP="00BE28D4">
            <w:pPr>
              <w:pStyle w:val="tabletext11"/>
              <w:tabs>
                <w:tab w:val="decimal" w:pos="500"/>
              </w:tabs>
              <w:suppressAutoHyphens/>
              <w:ind w:right="-45"/>
              <w:rPr>
                <w:del w:id="36083" w:author="Author"/>
              </w:rPr>
            </w:pPr>
          </w:p>
        </w:tc>
        <w:tc>
          <w:tcPr>
            <w:tcW w:w="1450" w:type="dxa"/>
            <w:tcBorders>
              <w:top w:val="single" w:sz="6" w:space="0" w:color="auto"/>
              <w:left w:val="single" w:sz="6" w:space="0" w:color="auto"/>
            </w:tcBorders>
          </w:tcPr>
          <w:p w14:paraId="7AAC0D11" w14:textId="77777777" w:rsidR="00A027D8" w:rsidRPr="00BE67C3" w:rsidDel="00421D84" w:rsidRDefault="00A027D8" w:rsidP="00BE28D4">
            <w:pPr>
              <w:pStyle w:val="tabletext11"/>
              <w:suppressAutoHyphens/>
              <w:jc w:val="right"/>
              <w:rPr>
                <w:del w:id="36084" w:author="Author"/>
              </w:rPr>
            </w:pPr>
            <w:del w:id="36085" w:author="Author">
              <w:r w:rsidRPr="00BE67C3" w:rsidDel="00421D84">
                <w:delText>-0.264</w:delText>
              </w:r>
            </w:del>
          </w:p>
        </w:tc>
        <w:tc>
          <w:tcPr>
            <w:tcW w:w="950" w:type="dxa"/>
            <w:tcBorders>
              <w:top w:val="single" w:sz="6" w:space="0" w:color="auto"/>
              <w:right w:val="single" w:sz="6" w:space="0" w:color="auto"/>
            </w:tcBorders>
          </w:tcPr>
          <w:p w14:paraId="357E3B6A" w14:textId="77777777" w:rsidR="00A027D8" w:rsidRPr="00BE67C3" w:rsidDel="00421D84" w:rsidRDefault="00A027D8" w:rsidP="00BE28D4">
            <w:pPr>
              <w:pStyle w:val="tabletext11"/>
              <w:suppressAutoHyphens/>
              <w:jc w:val="center"/>
              <w:rPr>
                <w:del w:id="36086" w:author="Author"/>
              </w:rPr>
            </w:pPr>
          </w:p>
        </w:tc>
      </w:tr>
      <w:tr w:rsidR="00A027D8" w:rsidRPr="00BE67C3" w:rsidDel="00421D84" w14:paraId="6F340C88" w14:textId="77777777" w:rsidTr="002F1572">
        <w:trPr>
          <w:cantSplit/>
          <w:trHeight w:val="190"/>
          <w:del w:id="36087" w:author="Author"/>
        </w:trPr>
        <w:tc>
          <w:tcPr>
            <w:tcW w:w="200" w:type="dxa"/>
            <w:tcBorders>
              <w:right w:val="single" w:sz="6" w:space="0" w:color="auto"/>
            </w:tcBorders>
          </w:tcPr>
          <w:p w14:paraId="6D015F51" w14:textId="77777777" w:rsidR="00A027D8" w:rsidRPr="00BE67C3" w:rsidDel="00421D84" w:rsidRDefault="00A027D8" w:rsidP="00BE28D4">
            <w:pPr>
              <w:pStyle w:val="tabletext11"/>
              <w:suppressAutoHyphens/>
              <w:rPr>
                <w:del w:id="36088" w:author="Author"/>
              </w:rPr>
            </w:pPr>
          </w:p>
        </w:tc>
        <w:tc>
          <w:tcPr>
            <w:tcW w:w="970" w:type="dxa"/>
            <w:tcBorders>
              <w:left w:val="single" w:sz="6" w:space="0" w:color="auto"/>
            </w:tcBorders>
          </w:tcPr>
          <w:p w14:paraId="68B2874E" w14:textId="77777777" w:rsidR="00A027D8" w:rsidRPr="00BE67C3" w:rsidDel="00421D84" w:rsidRDefault="00A027D8" w:rsidP="00BE28D4">
            <w:pPr>
              <w:pStyle w:val="tabletext11"/>
              <w:suppressAutoHyphens/>
              <w:jc w:val="right"/>
              <w:rPr>
                <w:del w:id="36089" w:author="Author"/>
              </w:rPr>
            </w:pPr>
          </w:p>
        </w:tc>
        <w:tc>
          <w:tcPr>
            <w:tcW w:w="600" w:type="dxa"/>
          </w:tcPr>
          <w:p w14:paraId="23FDB64C" w14:textId="77777777" w:rsidR="00A027D8" w:rsidRPr="00BE67C3" w:rsidDel="00421D84" w:rsidRDefault="00A027D8" w:rsidP="00BE28D4">
            <w:pPr>
              <w:pStyle w:val="tabletext11"/>
              <w:suppressAutoHyphens/>
              <w:ind w:right="-45"/>
              <w:jc w:val="right"/>
              <w:rPr>
                <w:del w:id="36090" w:author="Author"/>
              </w:rPr>
            </w:pPr>
            <w:del w:id="36091" w:author="Author">
              <w:r w:rsidRPr="00BE67C3" w:rsidDel="00421D84">
                <w:delText>50</w:delText>
              </w:r>
            </w:del>
          </w:p>
        </w:tc>
        <w:tc>
          <w:tcPr>
            <w:tcW w:w="830" w:type="dxa"/>
            <w:tcBorders>
              <w:right w:val="single" w:sz="6" w:space="0" w:color="auto"/>
            </w:tcBorders>
          </w:tcPr>
          <w:p w14:paraId="574737DB" w14:textId="77777777" w:rsidR="00A027D8" w:rsidRPr="00BE67C3" w:rsidDel="00421D84" w:rsidRDefault="00A027D8" w:rsidP="00BE28D4">
            <w:pPr>
              <w:pStyle w:val="tabletext11"/>
              <w:suppressAutoHyphens/>
              <w:ind w:right="-45"/>
              <w:rPr>
                <w:del w:id="36092" w:author="Author"/>
              </w:rPr>
            </w:pPr>
          </w:p>
        </w:tc>
        <w:tc>
          <w:tcPr>
            <w:tcW w:w="1450" w:type="dxa"/>
            <w:tcBorders>
              <w:left w:val="single" w:sz="6" w:space="0" w:color="auto"/>
            </w:tcBorders>
          </w:tcPr>
          <w:p w14:paraId="6236B9E1" w14:textId="77777777" w:rsidR="00A027D8" w:rsidRPr="00BE67C3" w:rsidDel="00421D84" w:rsidRDefault="00A027D8" w:rsidP="00BE28D4">
            <w:pPr>
              <w:pStyle w:val="tabletext11"/>
              <w:suppressAutoHyphens/>
              <w:jc w:val="right"/>
              <w:rPr>
                <w:del w:id="36093" w:author="Author"/>
              </w:rPr>
            </w:pPr>
            <w:del w:id="36094" w:author="Author">
              <w:r w:rsidRPr="00BE67C3" w:rsidDel="00421D84">
                <w:delText>-0.244</w:delText>
              </w:r>
            </w:del>
          </w:p>
        </w:tc>
        <w:tc>
          <w:tcPr>
            <w:tcW w:w="950" w:type="dxa"/>
            <w:tcBorders>
              <w:right w:val="single" w:sz="6" w:space="0" w:color="auto"/>
            </w:tcBorders>
          </w:tcPr>
          <w:p w14:paraId="6885C71A" w14:textId="77777777" w:rsidR="00A027D8" w:rsidRPr="00BE67C3" w:rsidDel="00421D84" w:rsidRDefault="00A027D8" w:rsidP="00BE28D4">
            <w:pPr>
              <w:pStyle w:val="tabletext11"/>
              <w:suppressAutoHyphens/>
              <w:jc w:val="center"/>
              <w:rPr>
                <w:del w:id="36095" w:author="Author"/>
              </w:rPr>
            </w:pPr>
          </w:p>
        </w:tc>
      </w:tr>
      <w:tr w:rsidR="00A027D8" w:rsidRPr="00BE67C3" w:rsidDel="00421D84" w14:paraId="17FE39FB" w14:textId="77777777" w:rsidTr="002F1572">
        <w:trPr>
          <w:cantSplit/>
          <w:trHeight w:val="190"/>
          <w:del w:id="36096" w:author="Author"/>
        </w:trPr>
        <w:tc>
          <w:tcPr>
            <w:tcW w:w="200" w:type="dxa"/>
            <w:tcBorders>
              <w:right w:val="single" w:sz="6" w:space="0" w:color="auto"/>
            </w:tcBorders>
          </w:tcPr>
          <w:p w14:paraId="3AD1A050" w14:textId="77777777" w:rsidR="00A027D8" w:rsidRPr="00BE67C3" w:rsidDel="00421D84" w:rsidRDefault="00A027D8" w:rsidP="00BE28D4">
            <w:pPr>
              <w:pStyle w:val="tabletext11"/>
              <w:suppressAutoHyphens/>
              <w:rPr>
                <w:del w:id="36097" w:author="Author"/>
              </w:rPr>
            </w:pPr>
          </w:p>
        </w:tc>
        <w:tc>
          <w:tcPr>
            <w:tcW w:w="970" w:type="dxa"/>
            <w:tcBorders>
              <w:left w:val="single" w:sz="6" w:space="0" w:color="auto"/>
            </w:tcBorders>
          </w:tcPr>
          <w:p w14:paraId="16FFEDEA" w14:textId="77777777" w:rsidR="00A027D8" w:rsidRPr="00BE67C3" w:rsidDel="00421D84" w:rsidRDefault="00A027D8" w:rsidP="00BE28D4">
            <w:pPr>
              <w:pStyle w:val="tabletext11"/>
              <w:suppressAutoHyphens/>
              <w:jc w:val="right"/>
              <w:rPr>
                <w:del w:id="36098" w:author="Author"/>
              </w:rPr>
            </w:pPr>
          </w:p>
        </w:tc>
        <w:tc>
          <w:tcPr>
            <w:tcW w:w="600" w:type="dxa"/>
          </w:tcPr>
          <w:p w14:paraId="7356DD1B" w14:textId="77777777" w:rsidR="00A027D8" w:rsidRPr="00BE67C3" w:rsidDel="00421D84" w:rsidRDefault="00A027D8" w:rsidP="00BE28D4">
            <w:pPr>
              <w:pStyle w:val="tabletext11"/>
              <w:suppressAutoHyphens/>
              <w:ind w:right="-45"/>
              <w:jc w:val="right"/>
              <w:rPr>
                <w:del w:id="36099" w:author="Author"/>
              </w:rPr>
            </w:pPr>
            <w:del w:id="36100" w:author="Author">
              <w:r w:rsidRPr="00BE67C3" w:rsidDel="00421D84">
                <w:delText>100</w:delText>
              </w:r>
            </w:del>
          </w:p>
        </w:tc>
        <w:tc>
          <w:tcPr>
            <w:tcW w:w="830" w:type="dxa"/>
            <w:tcBorders>
              <w:right w:val="single" w:sz="6" w:space="0" w:color="auto"/>
            </w:tcBorders>
          </w:tcPr>
          <w:p w14:paraId="666D505D" w14:textId="77777777" w:rsidR="00A027D8" w:rsidRPr="00BE67C3" w:rsidDel="00421D84" w:rsidRDefault="00A027D8" w:rsidP="00BE28D4">
            <w:pPr>
              <w:pStyle w:val="tabletext11"/>
              <w:suppressAutoHyphens/>
              <w:ind w:right="-45"/>
              <w:rPr>
                <w:del w:id="36101" w:author="Author"/>
              </w:rPr>
            </w:pPr>
          </w:p>
        </w:tc>
        <w:tc>
          <w:tcPr>
            <w:tcW w:w="1450" w:type="dxa"/>
            <w:tcBorders>
              <w:left w:val="single" w:sz="6" w:space="0" w:color="auto"/>
            </w:tcBorders>
          </w:tcPr>
          <w:p w14:paraId="0AB0EDDC" w14:textId="77777777" w:rsidR="00A027D8" w:rsidRPr="00BE67C3" w:rsidDel="00421D84" w:rsidRDefault="00A027D8" w:rsidP="00BE28D4">
            <w:pPr>
              <w:pStyle w:val="tabletext11"/>
              <w:suppressAutoHyphens/>
              <w:jc w:val="right"/>
              <w:rPr>
                <w:del w:id="36102" w:author="Author"/>
              </w:rPr>
            </w:pPr>
            <w:del w:id="36103" w:author="Author">
              <w:r w:rsidRPr="00BE67C3" w:rsidDel="00421D84">
                <w:delText>-0.216</w:delText>
              </w:r>
            </w:del>
          </w:p>
        </w:tc>
        <w:tc>
          <w:tcPr>
            <w:tcW w:w="950" w:type="dxa"/>
            <w:tcBorders>
              <w:right w:val="single" w:sz="6" w:space="0" w:color="auto"/>
            </w:tcBorders>
          </w:tcPr>
          <w:p w14:paraId="40A1BDE1" w14:textId="77777777" w:rsidR="00A027D8" w:rsidRPr="00BE67C3" w:rsidDel="00421D84" w:rsidRDefault="00A027D8" w:rsidP="00BE28D4">
            <w:pPr>
              <w:pStyle w:val="tabletext11"/>
              <w:suppressAutoHyphens/>
              <w:jc w:val="center"/>
              <w:rPr>
                <w:del w:id="36104" w:author="Author"/>
              </w:rPr>
            </w:pPr>
          </w:p>
        </w:tc>
      </w:tr>
      <w:tr w:rsidR="00A027D8" w:rsidRPr="00BE67C3" w:rsidDel="00421D84" w14:paraId="6B614029" w14:textId="77777777" w:rsidTr="002F1572">
        <w:trPr>
          <w:cantSplit/>
          <w:trHeight w:val="190"/>
          <w:del w:id="36105" w:author="Author"/>
        </w:trPr>
        <w:tc>
          <w:tcPr>
            <w:tcW w:w="200" w:type="dxa"/>
            <w:tcBorders>
              <w:right w:val="single" w:sz="6" w:space="0" w:color="auto"/>
            </w:tcBorders>
          </w:tcPr>
          <w:p w14:paraId="0F03127A" w14:textId="77777777" w:rsidR="00A027D8" w:rsidRPr="00BE67C3" w:rsidDel="00421D84" w:rsidRDefault="00A027D8" w:rsidP="00BE28D4">
            <w:pPr>
              <w:pStyle w:val="tabletext11"/>
              <w:suppressAutoHyphens/>
              <w:rPr>
                <w:del w:id="36106" w:author="Author"/>
              </w:rPr>
            </w:pPr>
          </w:p>
        </w:tc>
        <w:tc>
          <w:tcPr>
            <w:tcW w:w="970" w:type="dxa"/>
            <w:tcBorders>
              <w:left w:val="single" w:sz="6" w:space="0" w:color="auto"/>
            </w:tcBorders>
          </w:tcPr>
          <w:p w14:paraId="03E87FF5" w14:textId="77777777" w:rsidR="00A027D8" w:rsidRPr="00BE67C3" w:rsidDel="00421D84" w:rsidRDefault="00A027D8" w:rsidP="00BE28D4">
            <w:pPr>
              <w:pStyle w:val="tabletext11"/>
              <w:suppressAutoHyphens/>
              <w:jc w:val="right"/>
              <w:rPr>
                <w:del w:id="36107" w:author="Author"/>
              </w:rPr>
            </w:pPr>
          </w:p>
        </w:tc>
        <w:tc>
          <w:tcPr>
            <w:tcW w:w="600" w:type="dxa"/>
          </w:tcPr>
          <w:p w14:paraId="09817EDF" w14:textId="77777777" w:rsidR="00A027D8" w:rsidRPr="00BE67C3" w:rsidDel="00421D84" w:rsidRDefault="00A027D8" w:rsidP="00BE28D4">
            <w:pPr>
              <w:pStyle w:val="tabletext11"/>
              <w:suppressAutoHyphens/>
              <w:ind w:right="-45"/>
              <w:jc w:val="right"/>
              <w:rPr>
                <w:del w:id="36108" w:author="Author"/>
              </w:rPr>
            </w:pPr>
            <w:del w:id="36109" w:author="Author">
              <w:r w:rsidRPr="00BE67C3" w:rsidDel="00421D84">
                <w:delText>200</w:delText>
              </w:r>
            </w:del>
          </w:p>
        </w:tc>
        <w:tc>
          <w:tcPr>
            <w:tcW w:w="830" w:type="dxa"/>
            <w:tcBorders>
              <w:right w:val="single" w:sz="6" w:space="0" w:color="auto"/>
            </w:tcBorders>
          </w:tcPr>
          <w:p w14:paraId="47ECF293" w14:textId="77777777" w:rsidR="00A027D8" w:rsidRPr="00BE67C3" w:rsidDel="00421D84" w:rsidRDefault="00A027D8" w:rsidP="00BE28D4">
            <w:pPr>
              <w:pStyle w:val="tabletext11"/>
              <w:suppressAutoHyphens/>
              <w:ind w:right="-45"/>
              <w:rPr>
                <w:del w:id="36110" w:author="Author"/>
              </w:rPr>
            </w:pPr>
          </w:p>
        </w:tc>
        <w:tc>
          <w:tcPr>
            <w:tcW w:w="1450" w:type="dxa"/>
            <w:tcBorders>
              <w:left w:val="single" w:sz="6" w:space="0" w:color="auto"/>
            </w:tcBorders>
          </w:tcPr>
          <w:p w14:paraId="6822C8C4" w14:textId="77777777" w:rsidR="00A027D8" w:rsidRPr="00BE67C3" w:rsidDel="00421D84" w:rsidRDefault="00A027D8" w:rsidP="00BE28D4">
            <w:pPr>
              <w:pStyle w:val="tabletext11"/>
              <w:suppressAutoHyphens/>
              <w:jc w:val="right"/>
              <w:rPr>
                <w:del w:id="36111" w:author="Author"/>
              </w:rPr>
            </w:pPr>
            <w:del w:id="36112" w:author="Author">
              <w:r w:rsidRPr="00BE67C3" w:rsidDel="00421D84">
                <w:delText>-0.152</w:delText>
              </w:r>
            </w:del>
          </w:p>
        </w:tc>
        <w:tc>
          <w:tcPr>
            <w:tcW w:w="950" w:type="dxa"/>
            <w:tcBorders>
              <w:right w:val="single" w:sz="6" w:space="0" w:color="auto"/>
            </w:tcBorders>
          </w:tcPr>
          <w:p w14:paraId="197CFF77" w14:textId="77777777" w:rsidR="00A027D8" w:rsidRPr="00BE67C3" w:rsidDel="00421D84" w:rsidRDefault="00A027D8" w:rsidP="00BE28D4">
            <w:pPr>
              <w:pStyle w:val="tabletext11"/>
              <w:suppressAutoHyphens/>
              <w:jc w:val="center"/>
              <w:rPr>
                <w:del w:id="36113" w:author="Author"/>
              </w:rPr>
            </w:pPr>
          </w:p>
        </w:tc>
      </w:tr>
      <w:tr w:rsidR="00A027D8" w:rsidRPr="00BE67C3" w:rsidDel="00421D84" w14:paraId="5103492B" w14:textId="77777777" w:rsidTr="002F1572">
        <w:trPr>
          <w:cantSplit/>
          <w:trHeight w:val="190"/>
          <w:del w:id="36114" w:author="Author"/>
        </w:trPr>
        <w:tc>
          <w:tcPr>
            <w:tcW w:w="200" w:type="dxa"/>
            <w:tcBorders>
              <w:right w:val="single" w:sz="6" w:space="0" w:color="auto"/>
            </w:tcBorders>
          </w:tcPr>
          <w:p w14:paraId="0CE74D20" w14:textId="77777777" w:rsidR="00A027D8" w:rsidRPr="00BE67C3" w:rsidDel="00421D84" w:rsidRDefault="00A027D8" w:rsidP="00BE28D4">
            <w:pPr>
              <w:pStyle w:val="tabletext11"/>
              <w:suppressAutoHyphens/>
              <w:rPr>
                <w:del w:id="36115" w:author="Author"/>
              </w:rPr>
            </w:pPr>
          </w:p>
        </w:tc>
        <w:tc>
          <w:tcPr>
            <w:tcW w:w="970" w:type="dxa"/>
            <w:tcBorders>
              <w:left w:val="single" w:sz="6" w:space="0" w:color="auto"/>
            </w:tcBorders>
          </w:tcPr>
          <w:p w14:paraId="20866B37" w14:textId="77777777" w:rsidR="00A027D8" w:rsidRPr="00BE67C3" w:rsidDel="00421D84" w:rsidRDefault="00A027D8" w:rsidP="00BE28D4">
            <w:pPr>
              <w:pStyle w:val="tabletext11"/>
              <w:suppressAutoHyphens/>
              <w:jc w:val="right"/>
              <w:rPr>
                <w:del w:id="36116" w:author="Author"/>
              </w:rPr>
            </w:pPr>
          </w:p>
        </w:tc>
        <w:tc>
          <w:tcPr>
            <w:tcW w:w="600" w:type="dxa"/>
          </w:tcPr>
          <w:p w14:paraId="5FCBE55C" w14:textId="77777777" w:rsidR="00A027D8" w:rsidRPr="00BE67C3" w:rsidDel="00421D84" w:rsidRDefault="00A027D8" w:rsidP="00BE28D4">
            <w:pPr>
              <w:pStyle w:val="tabletext11"/>
              <w:suppressAutoHyphens/>
              <w:ind w:right="-45"/>
              <w:jc w:val="right"/>
              <w:rPr>
                <w:del w:id="36117" w:author="Author"/>
              </w:rPr>
            </w:pPr>
            <w:del w:id="36118" w:author="Author">
              <w:r w:rsidRPr="00BE67C3" w:rsidDel="00421D84">
                <w:delText>250</w:delText>
              </w:r>
            </w:del>
          </w:p>
        </w:tc>
        <w:tc>
          <w:tcPr>
            <w:tcW w:w="830" w:type="dxa"/>
            <w:tcBorders>
              <w:right w:val="single" w:sz="6" w:space="0" w:color="auto"/>
            </w:tcBorders>
          </w:tcPr>
          <w:p w14:paraId="2C2AE618" w14:textId="77777777" w:rsidR="00A027D8" w:rsidRPr="00BE67C3" w:rsidDel="00421D84" w:rsidRDefault="00A027D8" w:rsidP="00BE28D4">
            <w:pPr>
              <w:pStyle w:val="tabletext11"/>
              <w:suppressAutoHyphens/>
              <w:ind w:right="-45"/>
              <w:rPr>
                <w:del w:id="36119" w:author="Author"/>
              </w:rPr>
            </w:pPr>
          </w:p>
        </w:tc>
        <w:tc>
          <w:tcPr>
            <w:tcW w:w="1450" w:type="dxa"/>
            <w:tcBorders>
              <w:left w:val="single" w:sz="6" w:space="0" w:color="auto"/>
            </w:tcBorders>
          </w:tcPr>
          <w:p w14:paraId="04CA013C" w14:textId="77777777" w:rsidR="00A027D8" w:rsidRPr="00BE67C3" w:rsidDel="00421D84" w:rsidRDefault="00A027D8" w:rsidP="00BE28D4">
            <w:pPr>
              <w:pStyle w:val="tabletext11"/>
              <w:suppressAutoHyphens/>
              <w:jc w:val="right"/>
              <w:rPr>
                <w:del w:id="36120" w:author="Author"/>
              </w:rPr>
            </w:pPr>
            <w:del w:id="36121" w:author="Author">
              <w:r w:rsidRPr="00BE67C3" w:rsidDel="00421D84">
                <w:delText>-0.120</w:delText>
              </w:r>
            </w:del>
          </w:p>
        </w:tc>
        <w:tc>
          <w:tcPr>
            <w:tcW w:w="950" w:type="dxa"/>
            <w:tcBorders>
              <w:right w:val="single" w:sz="6" w:space="0" w:color="auto"/>
            </w:tcBorders>
          </w:tcPr>
          <w:p w14:paraId="549E1E75" w14:textId="77777777" w:rsidR="00A027D8" w:rsidRPr="00BE67C3" w:rsidDel="00421D84" w:rsidRDefault="00A027D8" w:rsidP="00BE28D4">
            <w:pPr>
              <w:pStyle w:val="tabletext11"/>
              <w:suppressAutoHyphens/>
              <w:jc w:val="center"/>
              <w:rPr>
                <w:del w:id="36122" w:author="Author"/>
              </w:rPr>
            </w:pPr>
          </w:p>
        </w:tc>
      </w:tr>
      <w:tr w:rsidR="00A027D8" w:rsidRPr="00BE67C3" w:rsidDel="00421D84" w14:paraId="0034B2C8" w14:textId="77777777" w:rsidTr="002F1572">
        <w:trPr>
          <w:cantSplit/>
          <w:trHeight w:val="190"/>
          <w:del w:id="36123" w:author="Author"/>
        </w:trPr>
        <w:tc>
          <w:tcPr>
            <w:tcW w:w="200" w:type="dxa"/>
            <w:tcBorders>
              <w:right w:val="single" w:sz="6" w:space="0" w:color="auto"/>
            </w:tcBorders>
          </w:tcPr>
          <w:p w14:paraId="061AC839" w14:textId="77777777" w:rsidR="00A027D8" w:rsidRPr="00BE67C3" w:rsidDel="00421D84" w:rsidRDefault="00A027D8" w:rsidP="00BE28D4">
            <w:pPr>
              <w:pStyle w:val="tabletext11"/>
              <w:suppressAutoHyphens/>
              <w:rPr>
                <w:del w:id="36124" w:author="Author"/>
              </w:rPr>
            </w:pPr>
          </w:p>
        </w:tc>
        <w:tc>
          <w:tcPr>
            <w:tcW w:w="970" w:type="dxa"/>
            <w:tcBorders>
              <w:left w:val="single" w:sz="6" w:space="0" w:color="auto"/>
            </w:tcBorders>
          </w:tcPr>
          <w:p w14:paraId="4C7FDEC4" w14:textId="77777777" w:rsidR="00A027D8" w:rsidRPr="00BE67C3" w:rsidDel="00421D84" w:rsidRDefault="00A027D8" w:rsidP="00BE28D4">
            <w:pPr>
              <w:pStyle w:val="tabletext11"/>
              <w:suppressAutoHyphens/>
              <w:jc w:val="right"/>
              <w:rPr>
                <w:del w:id="36125" w:author="Author"/>
              </w:rPr>
            </w:pPr>
          </w:p>
        </w:tc>
        <w:tc>
          <w:tcPr>
            <w:tcW w:w="600" w:type="dxa"/>
          </w:tcPr>
          <w:p w14:paraId="6091D78C" w14:textId="77777777" w:rsidR="00A027D8" w:rsidRPr="00BE67C3" w:rsidDel="00421D84" w:rsidRDefault="00A027D8" w:rsidP="00BE28D4">
            <w:pPr>
              <w:pStyle w:val="tabletext11"/>
              <w:suppressAutoHyphens/>
              <w:ind w:right="-45"/>
              <w:jc w:val="right"/>
              <w:rPr>
                <w:del w:id="36126" w:author="Author"/>
              </w:rPr>
            </w:pPr>
            <w:del w:id="36127" w:author="Author">
              <w:r w:rsidRPr="00BE67C3" w:rsidDel="00421D84">
                <w:delText>500</w:delText>
              </w:r>
            </w:del>
          </w:p>
        </w:tc>
        <w:tc>
          <w:tcPr>
            <w:tcW w:w="830" w:type="dxa"/>
            <w:tcBorders>
              <w:right w:val="single" w:sz="6" w:space="0" w:color="auto"/>
            </w:tcBorders>
          </w:tcPr>
          <w:p w14:paraId="56070799" w14:textId="77777777" w:rsidR="00A027D8" w:rsidRPr="00BE67C3" w:rsidDel="00421D84" w:rsidRDefault="00A027D8" w:rsidP="00BE28D4">
            <w:pPr>
              <w:pStyle w:val="tabletext11"/>
              <w:suppressAutoHyphens/>
              <w:ind w:right="-45"/>
              <w:rPr>
                <w:del w:id="36128" w:author="Author"/>
              </w:rPr>
            </w:pPr>
          </w:p>
        </w:tc>
        <w:tc>
          <w:tcPr>
            <w:tcW w:w="1450" w:type="dxa"/>
            <w:tcBorders>
              <w:left w:val="single" w:sz="6" w:space="0" w:color="auto"/>
            </w:tcBorders>
          </w:tcPr>
          <w:p w14:paraId="66BB6E71" w14:textId="77777777" w:rsidR="00A027D8" w:rsidRPr="00BE67C3" w:rsidDel="00421D84" w:rsidRDefault="00A027D8" w:rsidP="00BE28D4">
            <w:pPr>
              <w:pStyle w:val="tabletext11"/>
              <w:suppressAutoHyphens/>
              <w:jc w:val="right"/>
              <w:rPr>
                <w:del w:id="36129" w:author="Author"/>
              </w:rPr>
            </w:pPr>
            <w:del w:id="36130" w:author="Author">
              <w:r w:rsidRPr="00BE67C3" w:rsidDel="00421D84">
                <w:delText>0.005</w:delText>
              </w:r>
            </w:del>
          </w:p>
        </w:tc>
        <w:tc>
          <w:tcPr>
            <w:tcW w:w="950" w:type="dxa"/>
            <w:tcBorders>
              <w:right w:val="single" w:sz="6" w:space="0" w:color="auto"/>
            </w:tcBorders>
          </w:tcPr>
          <w:p w14:paraId="3F88DA8A" w14:textId="77777777" w:rsidR="00A027D8" w:rsidRPr="00BE67C3" w:rsidDel="00421D84" w:rsidRDefault="00A027D8" w:rsidP="00BE28D4">
            <w:pPr>
              <w:pStyle w:val="tabletext11"/>
              <w:suppressAutoHyphens/>
              <w:jc w:val="center"/>
              <w:rPr>
                <w:del w:id="36131" w:author="Author"/>
              </w:rPr>
            </w:pPr>
          </w:p>
        </w:tc>
      </w:tr>
      <w:tr w:rsidR="00A027D8" w:rsidRPr="00BE67C3" w:rsidDel="00421D84" w14:paraId="14B71DCB" w14:textId="77777777" w:rsidTr="002F1572">
        <w:trPr>
          <w:cantSplit/>
          <w:trHeight w:val="190"/>
          <w:del w:id="36132" w:author="Author"/>
        </w:trPr>
        <w:tc>
          <w:tcPr>
            <w:tcW w:w="200" w:type="dxa"/>
            <w:tcBorders>
              <w:right w:val="single" w:sz="6" w:space="0" w:color="auto"/>
            </w:tcBorders>
          </w:tcPr>
          <w:p w14:paraId="00BB638C" w14:textId="77777777" w:rsidR="00A027D8" w:rsidRPr="00BE67C3" w:rsidDel="00421D84" w:rsidRDefault="00A027D8" w:rsidP="00BE28D4">
            <w:pPr>
              <w:pStyle w:val="tabletext11"/>
              <w:suppressAutoHyphens/>
              <w:rPr>
                <w:del w:id="36133" w:author="Author"/>
              </w:rPr>
            </w:pPr>
          </w:p>
        </w:tc>
        <w:tc>
          <w:tcPr>
            <w:tcW w:w="970" w:type="dxa"/>
            <w:tcBorders>
              <w:left w:val="single" w:sz="6" w:space="0" w:color="auto"/>
            </w:tcBorders>
          </w:tcPr>
          <w:p w14:paraId="2FE6B0E0" w14:textId="77777777" w:rsidR="00A027D8" w:rsidRPr="00BE67C3" w:rsidDel="00421D84" w:rsidRDefault="00A027D8" w:rsidP="00BE28D4">
            <w:pPr>
              <w:pStyle w:val="tabletext11"/>
              <w:suppressAutoHyphens/>
              <w:jc w:val="right"/>
              <w:rPr>
                <w:del w:id="36134" w:author="Author"/>
              </w:rPr>
            </w:pPr>
          </w:p>
        </w:tc>
        <w:tc>
          <w:tcPr>
            <w:tcW w:w="600" w:type="dxa"/>
          </w:tcPr>
          <w:p w14:paraId="401C605F" w14:textId="77777777" w:rsidR="00A027D8" w:rsidRPr="00BE67C3" w:rsidDel="00421D84" w:rsidRDefault="00A027D8" w:rsidP="00BE28D4">
            <w:pPr>
              <w:pStyle w:val="tabletext11"/>
              <w:suppressAutoHyphens/>
              <w:ind w:right="-45"/>
              <w:jc w:val="right"/>
              <w:rPr>
                <w:del w:id="36135" w:author="Author"/>
              </w:rPr>
            </w:pPr>
            <w:del w:id="36136" w:author="Author">
              <w:r w:rsidRPr="00BE67C3" w:rsidDel="00421D84">
                <w:delText>1,000</w:delText>
              </w:r>
            </w:del>
          </w:p>
        </w:tc>
        <w:tc>
          <w:tcPr>
            <w:tcW w:w="830" w:type="dxa"/>
            <w:tcBorders>
              <w:right w:val="single" w:sz="6" w:space="0" w:color="auto"/>
            </w:tcBorders>
          </w:tcPr>
          <w:p w14:paraId="1BA9F741" w14:textId="77777777" w:rsidR="00A027D8" w:rsidRPr="00BE67C3" w:rsidDel="00421D84" w:rsidRDefault="00A027D8" w:rsidP="00BE28D4">
            <w:pPr>
              <w:pStyle w:val="tabletext11"/>
              <w:suppressAutoHyphens/>
              <w:ind w:right="-45"/>
              <w:rPr>
                <w:del w:id="36137" w:author="Author"/>
              </w:rPr>
            </w:pPr>
          </w:p>
        </w:tc>
        <w:tc>
          <w:tcPr>
            <w:tcW w:w="1450" w:type="dxa"/>
            <w:tcBorders>
              <w:left w:val="single" w:sz="6" w:space="0" w:color="auto"/>
            </w:tcBorders>
          </w:tcPr>
          <w:p w14:paraId="627F2AD0" w14:textId="77777777" w:rsidR="00A027D8" w:rsidRPr="00BE67C3" w:rsidDel="00421D84" w:rsidRDefault="00A027D8" w:rsidP="00BE28D4">
            <w:pPr>
              <w:pStyle w:val="tabletext11"/>
              <w:suppressAutoHyphens/>
              <w:jc w:val="right"/>
              <w:rPr>
                <w:del w:id="36138" w:author="Author"/>
              </w:rPr>
            </w:pPr>
            <w:del w:id="36139" w:author="Author">
              <w:r w:rsidRPr="00BE67C3" w:rsidDel="00421D84">
                <w:delText>0.168</w:delText>
              </w:r>
            </w:del>
          </w:p>
        </w:tc>
        <w:tc>
          <w:tcPr>
            <w:tcW w:w="950" w:type="dxa"/>
            <w:tcBorders>
              <w:right w:val="single" w:sz="6" w:space="0" w:color="auto"/>
            </w:tcBorders>
          </w:tcPr>
          <w:p w14:paraId="439A623A" w14:textId="77777777" w:rsidR="00A027D8" w:rsidRPr="00BE67C3" w:rsidDel="00421D84" w:rsidRDefault="00A027D8" w:rsidP="00BE28D4">
            <w:pPr>
              <w:pStyle w:val="tabletext11"/>
              <w:suppressAutoHyphens/>
              <w:jc w:val="center"/>
              <w:rPr>
                <w:del w:id="36140" w:author="Author"/>
              </w:rPr>
            </w:pPr>
          </w:p>
        </w:tc>
      </w:tr>
      <w:tr w:rsidR="00A027D8" w:rsidRPr="00BE67C3" w:rsidDel="00421D84" w14:paraId="6D9BA9EA" w14:textId="77777777" w:rsidTr="002F1572">
        <w:trPr>
          <w:cantSplit/>
          <w:trHeight w:val="190"/>
          <w:del w:id="36141" w:author="Author"/>
        </w:trPr>
        <w:tc>
          <w:tcPr>
            <w:tcW w:w="200" w:type="dxa"/>
            <w:tcBorders>
              <w:right w:val="single" w:sz="6" w:space="0" w:color="auto"/>
            </w:tcBorders>
          </w:tcPr>
          <w:p w14:paraId="4FFEBC9A" w14:textId="77777777" w:rsidR="00A027D8" w:rsidRPr="00BE67C3" w:rsidDel="00421D84" w:rsidRDefault="00A027D8" w:rsidP="00BE28D4">
            <w:pPr>
              <w:pStyle w:val="tabletext11"/>
              <w:suppressAutoHyphens/>
              <w:rPr>
                <w:del w:id="36142" w:author="Author"/>
              </w:rPr>
            </w:pPr>
          </w:p>
        </w:tc>
        <w:tc>
          <w:tcPr>
            <w:tcW w:w="970" w:type="dxa"/>
            <w:tcBorders>
              <w:left w:val="single" w:sz="6" w:space="0" w:color="auto"/>
            </w:tcBorders>
          </w:tcPr>
          <w:p w14:paraId="7A964133" w14:textId="77777777" w:rsidR="00A027D8" w:rsidRPr="00BE67C3" w:rsidDel="00421D84" w:rsidRDefault="00A027D8" w:rsidP="00BE28D4">
            <w:pPr>
              <w:pStyle w:val="tabletext11"/>
              <w:suppressAutoHyphens/>
              <w:jc w:val="right"/>
              <w:rPr>
                <w:del w:id="36143" w:author="Author"/>
              </w:rPr>
            </w:pPr>
          </w:p>
        </w:tc>
        <w:tc>
          <w:tcPr>
            <w:tcW w:w="600" w:type="dxa"/>
          </w:tcPr>
          <w:p w14:paraId="715038E3" w14:textId="77777777" w:rsidR="00A027D8" w:rsidRPr="00BE67C3" w:rsidDel="00421D84" w:rsidRDefault="00A027D8" w:rsidP="00BE28D4">
            <w:pPr>
              <w:pStyle w:val="tabletext11"/>
              <w:suppressAutoHyphens/>
              <w:ind w:right="-45"/>
              <w:jc w:val="right"/>
              <w:rPr>
                <w:del w:id="36144" w:author="Author"/>
              </w:rPr>
            </w:pPr>
            <w:del w:id="36145" w:author="Author">
              <w:r w:rsidRPr="00BE67C3" w:rsidDel="00421D84">
                <w:delText>2,000</w:delText>
              </w:r>
            </w:del>
          </w:p>
        </w:tc>
        <w:tc>
          <w:tcPr>
            <w:tcW w:w="830" w:type="dxa"/>
            <w:tcBorders>
              <w:right w:val="single" w:sz="6" w:space="0" w:color="auto"/>
            </w:tcBorders>
          </w:tcPr>
          <w:p w14:paraId="2DA343F1" w14:textId="77777777" w:rsidR="00A027D8" w:rsidRPr="00BE67C3" w:rsidDel="00421D84" w:rsidRDefault="00A027D8" w:rsidP="00BE28D4">
            <w:pPr>
              <w:pStyle w:val="tabletext11"/>
              <w:suppressAutoHyphens/>
              <w:ind w:right="-45"/>
              <w:rPr>
                <w:del w:id="36146" w:author="Author"/>
              </w:rPr>
            </w:pPr>
          </w:p>
        </w:tc>
        <w:tc>
          <w:tcPr>
            <w:tcW w:w="1450" w:type="dxa"/>
            <w:tcBorders>
              <w:left w:val="single" w:sz="6" w:space="0" w:color="auto"/>
            </w:tcBorders>
          </w:tcPr>
          <w:p w14:paraId="6B72488B" w14:textId="77777777" w:rsidR="00A027D8" w:rsidRPr="00BE67C3" w:rsidDel="00421D84" w:rsidRDefault="00A027D8" w:rsidP="00BE28D4">
            <w:pPr>
              <w:pStyle w:val="tabletext11"/>
              <w:suppressAutoHyphens/>
              <w:jc w:val="right"/>
              <w:rPr>
                <w:del w:id="36147" w:author="Author"/>
              </w:rPr>
            </w:pPr>
            <w:del w:id="36148" w:author="Author">
              <w:r w:rsidRPr="00BE67C3" w:rsidDel="00421D84">
                <w:delText>0.382</w:delText>
              </w:r>
            </w:del>
          </w:p>
        </w:tc>
        <w:tc>
          <w:tcPr>
            <w:tcW w:w="950" w:type="dxa"/>
            <w:tcBorders>
              <w:right w:val="single" w:sz="6" w:space="0" w:color="auto"/>
            </w:tcBorders>
          </w:tcPr>
          <w:p w14:paraId="1A55EE17" w14:textId="77777777" w:rsidR="00A027D8" w:rsidRPr="00BE67C3" w:rsidDel="00421D84" w:rsidRDefault="00A027D8" w:rsidP="00BE28D4">
            <w:pPr>
              <w:pStyle w:val="tabletext11"/>
              <w:suppressAutoHyphens/>
              <w:jc w:val="center"/>
              <w:rPr>
                <w:del w:id="36149" w:author="Author"/>
              </w:rPr>
            </w:pPr>
          </w:p>
        </w:tc>
      </w:tr>
      <w:tr w:rsidR="00A027D8" w:rsidRPr="00BE67C3" w:rsidDel="00421D84" w14:paraId="149A343D" w14:textId="77777777" w:rsidTr="002F1572">
        <w:trPr>
          <w:cantSplit/>
          <w:trHeight w:val="190"/>
          <w:del w:id="36150" w:author="Author"/>
        </w:trPr>
        <w:tc>
          <w:tcPr>
            <w:tcW w:w="200" w:type="dxa"/>
            <w:tcBorders>
              <w:right w:val="single" w:sz="6" w:space="0" w:color="auto"/>
            </w:tcBorders>
          </w:tcPr>
          <w:p w14:paraId="07D273BE" w14:textId="77777777" w:rsidR="00A027D8" w:rsidRPr="00BE67C3" w:rsidDel="00421D84" w:rsidRDefault="00A027D8" w:rsidP="00BE28D4">
            <w:pPr>
              <w:pStyle w:val="tabletext11"/>
              <w:suppressAutoHyphens/>
              <w:rPr>
                <w:del w:id="36151" w:author="Author"/>
              </w:rPr>
            </w:pPr>
          </w:p>
        </w:tc>
        <w:tc>
          <w:tcPr>
            <w:tcW w:w="970" w:type="dxa"/>
            <w:tcBorders>
              <w:left w:val="single" w:sz="6" w:space="0" w:color="auto"/>
            </w:tcBorders>
          </w:tcPr>
          <w:p w14:paraId="2FAEEBB5" w14:textId="77777777" w:rsidR="00A027D8" w:rsidRPr="00BE67C3" w:rsidDel="00421D84" w:rsidRDefault="00A027D8" w:rsidP="00BE28D4">
            <w:pPr>
              <w:pStyle w:val="tabletext11"/>
              <w:suppressAutoHyphens/>
              <w:jc w:val="right"/>
              <w:rPr>
                <w:del w:id="36152" w:author="Author"/>
              </w:rPr>
            </w:pPr>
          </w:p>
        </w:tc>
        <w:tc>
          <w:tcPr>
            <w:tcW w:w="600" w:type="dxa"/>
          </w:tcPr>
          <w:p w14:paraId="6495549F" w14:textId="77777777" w:rsidR="00A027D8" w:rsidRPr="00BE67C3" w:rsidDel="00421D84" w:rsidRDefault="00A027D8" w:rsidP="00BE28D4">
            <w:pPr>
              <w:pStyle w:val="tabletext11"/>
              <w:suppressAutoHyphens/>
              <w:ind w:right="-45"/>
              <w:jc w:val="right"/>
              <w:rPr>
                <w:del w:id="36153" w:author="Author"/>
              </w:rPr>
            </w:pPr>
            <w:del w:id="36154" w:author="Author">
              <w:r w:rsidRPr="00BE67C3" w:rsidDel="00421D84">
                <w:delText>3,000</w:delText>
              </w:r>
            </w:del>
          </w:p>
        </w:tc>
        <w:tc>
          <w:tcPr>
            <w:tcW w:w="830" w:type="dxa"/>
            <w:tcBorders>
              <w:right w:val="single" w:sz="6" w:space="0" w:color="auto"/>
            </w:tcBorders>
          </w:tcPr>
          <w:p w14:paraId="4FDC37BF" w14:textId="77777777" w:rsidR="00A027D8" w:rsidRPr="00BE67C3" w:rsidDel="00421D84" w:rsidRDefault="00A027D8" w:rsidP="00BE28D4">
            <w:pPr>
              <w:pStyle w:val="tabletext11"/>
              <w:suppressAutoHyphens/>
              <w:ind w:right="-45"/>
              <w:rPr>
                <w:del w:id="36155" w:author="Author"/>
              </w:rPr>
            </w:pPr>
          </w:p>
        </w:tc>
        <w:tc>
          <w:tcPr>
            <w:tcW w:w="1450" w:type="dxa"/>
            <w:tcBorders>
              <w:left w:val="single" w:sz="6" w:space="0" w:color="auto"/>
            </w:tcBorders>
          </w:tcPr>
          <w:p w14:paraId="4E536803" w14:textId="77777777" w:rsidR="00A027D8" w:rsidRPr="00BE67C3" w:rsidDel="00421D84" w:rsidRDefault="00A027D8" w:rsidP="00BE28D4">
            <w:pPr>
              <w:pStyle w:val="tabletext11"/>
              <w:suppressAutoHyphens/>
              <w:jc w:val="right"/>
              <w:rPr>
                <w:del w:id="36156" w:author="Author"/>
              </w:rPr>
            </w:pPr>
            <w:del w:id="36157" w:author="Author">
              <w:r w:rsidRPr="00BE67C3" w:rsidDel="00421D84">
                <w:delText>0.567</w:delText>
              </w:r>
            </w:del>
          </w:p>
        </w:tc>
        <w:tc>
          <w:tcPr>
            <w:tcW w:w="950" w:type="dxa"/>
            <w:tcBorders>
              <w:right w:val="single" w:sz="6" w:space="0" w:color="auto"/>
            </w:tcBorders>
          </w:tcPr>
          <w:p w14:paraId="70CA1BD2" w14:textId="77777777" w:rsidR="00A027D8" w:rsidRPr="00BE67C3" w:rsidDel="00421D84" w:rsidRDefault="00A027D8" w:rsidP="00BE28D4">
            <w:pPr>
              <w:pStyle w:val="tabletext11"/>
              <w:suppressAutoHyphens/>
              <w:jc w:val="center"/>
              <w:rPr>
                <w:del w:id="36158" w:author="Author"/>
              </w:rPr>
            </w:pPr>
          </w:p>
        </w:tc>
      </w:tr>
      <w:tr w:rsidR="00A027D8" w:rsidRPr="00BE67C3" w:rsidDel="00421D84" w14:paraId="7AC77EFB" w14:textId="77777777" w:rsidTr="002F1572">
        <w:trPr>
          <w:cantSplit/>
          <w:trHeight w:val="190"/>
          <w:del w:id="36159" w:author="Author"/>
        </w:trPr>
        <w:tc>
          <w:tcPr>
            <w:tcW w:w="200" w:type="dxa"/>
            <w:tcBorders>
              <w:right w:val="single" w:sz="6" w:space="0" w:color="auto"/>
            </w:tcBorders>
          </w:tcPr>
          <w:p w14:paraId="7AD2BFD4" w14:textId="77777777" w:rsidR="00A027D8" w:rsidRPr="00BE67C3" w:rsidDel="00421D84" w:rsidRDefault="00A027D8" w:rsidP="00BE28D4">
            <w:pPr>
              <w:pStyle w:val="tabletext11"/>
              <w:suppressAutoHyphens/>
              <w:rPr>
                <w:del w:id="36160" w:author="Author"/>
              </w:rPr>
            </w:pPr>
          </w:p>
        </w:tc>
        <w:tc>
          <w:tcPr>
            <w:tcW w:w="970" w:type="dxa"/>
            <w:tcBorders>
              <w:left w:val="single" w:sz="6" w:space="0" w:color="auto"/>
              <w:bottom w:val="single" w:sz="6" w:space="0" w:color="auto"/>
            </w:tcBorders>
          </w:tcPr>
          <w:p w14:paraId="021626A6" w14:textId="77777777" w:rsidR="00A027D8" w:rsidRPr="00BE67C3" w:rsidDel="00421D84" w:rsidRDefault="00A027D8" w:rsidP="00BE28D4">
            <w:pPr>
              <w:pStyle w:val="tabletext11"/>
              <w:suppressAutoHyphens/>
              <w:jc w:val="right"/>
              <w:rPr>
                <w:del w:id="36161" w:author="Author"/>
              </w:rPr>
            </w:pPr>
          </w:p>
        </w:tc>
        <w:tc>
          <w:tcPr>
            <w:tcW w:w="600" w:type="dxa"/>
            <w:tcBorders>
              <w:bottom w:val="single" w:sz="6" w:space="0" w:color="auto"/>
            </w:tcBorders>
          </w:tcPr>
          <w:p w14:paraId="26D560E2" w14:textId="77777777" w:rsidR="00A027D8" w:rsidRPr="00BE67C3" w:rsidDel="00421D84" w:rsidRDefault="00A027D8" w:rsidP="00BE28D4">
            <w:pPr>
              <w:pStyle w:val="tabletext11"/>
              <w:suppressAutoHyphens/>
              <w:ind w:right="-45"/>
              <w:jc w:val="right"/>
              <w:rPr>
                <w:del w:id="36162" w:author="Author"/>
              </w:rPr>
            </w:pPr>
            <w:del w:id="36163" w:author="Author">
              <w:r w:rsidRPr="00BE67C3" w:rsidDel="00421D84">
                <w:delText>5,000</w:delText>
              </w:r>
            </w:del>
          </w:p>
        </w:tc>
        <w:tc>
          <w:tcPr>
            <w:tcW w:w="830" w:type="dxa"/>
            <w:tcBorders>
              <w:bottom w:val="single" w:sz="6" w:space="0" w:color="auto"/>
              <w:right w:val="single" w:sz="6" w:space="0" w:color="auto"/>
            </w:tcBorders>
          </w:tcPr>
          <w:p w14:paraId="62F288E1" w14:textId="77777777" w:rsidR="00A027D8" w:rsidRPr="00BE67C3" w:rsidDel="00421D84" w:rsidRDefault="00A027D8" w:rsidP="00BE28D4">
            <w:pPr>
              <w:pStyle w:val="tabletext11"/>
              <w:suppressAutoHyphens/>
              <w:ind w:right="-45"/>
              <w:rPr>
                <w:del w:id="36164" w:author="Author"/>
              </w:rPr>
            </w:pPr>
          </w:p>
        </w:tc>
        <w:tc>
          <w:tcPr>
            <w:tcW w:w="1450" w:type="dxa"/>
            <w:tcBorders>
              <w:left w:val="single" w:sz="6" w:space="0" w:color="auto"/>
              <w:bottom w:val="single" w:sz="6" w:space="0" w:color="auto"/>
            </w:tcBorders>
          </w:tcPr>
          <w:p w14:paraId="0D7A1B39" w14:textId="77777777" w:rsidR="00A027D8" w:rsidRPr="00BE67C3" w:rsidDel="00421D84" w:rsidRDefault="00A027D8" w:rsidP="00BE28D4">
            <w:pPr>
              <w:pStyle w:val="tabletext11"/>
              <w:suppressAutoHyphens/>
              <w:jc w:val="right"/>
              <w:rPr>
                <w:del w:id="36165" w:author="Author"/>
              </w:rPr>
            </w:pPr>
            <w:del w:id="36166" w:author="Author">
              <w:r w:rsidRPr="00BE67C3" w:rsidDel="00421D84">
                <w:delText>0.824</w:delText>
              </w:r>
            </w:del>
          </w:p>
        </w:tc>
        <w:tc>
          <w:tcPr>
            <w:tcW w:w="950" w:type="dxa"/>
            <w:tcBorders>
              <w:bottom w:val="single" w:sz="6" w:space="0" w:color="auto"/>
              <w:right w:val="single" w:sz="6" w:space="0" w:color="auto"/>
            </w:tcBorders>
          </w:tcPr>
          <w:p w14:paraId="20731A5F" w14:textId="77777777" w:rsidR="00A027D8" w:rsidRPr="00BE67C3" w:rsidDel="00421D84" w:rsidRDefault="00A027D8" w:rsidP="00BE28D4">
            <w:pPr>
              <w:pStyle w:val="tabletext11"/>
              <w:suppressAutoHyphens/>
              <w:jc w:val="center"/>
              <w:rPr>
                <w:del w:id="36167" w:author="Author"/>
              </w:rPr>
            </w:pPr>
          </w:p>
        </w:tc>
      </w:tr>
    </w:tbl>
    <w:p w14:paraId="525F6688" w14:textId="77777777" w:rsidR="00A027D8" w:rsidRPr="00BE67C3" w:rsidDel="00421D84" w:rsidRDefault="00A027D8" w:rsidP="00BE28D4">
      <w:pPr>
        <w:pStyle w:val="tablecaption"/>
        <w:suppressAutoHyphens/>
        <w:rPr>
          <w:del w:id="36168" w:author="Author"/>
        </w:rPr>
      </w:pPr>
      <w:del w:id="36169" w:author="Author">
        <w:r w:rsidRPr="00BE67C3" w:rsidDel="00421D84">
          <w:delText>Table 98.B.1.b.(2)(a)(v.2) Private Passenger Types Comprehensive Coverage Deductible Factors – All Perils Without Full Safety Glass Coverage</w:delText>
        </w:r>
      </w:del>
    </w:p>
    <w:p w14:paraId="30ED5948" w14:textId="77777777" w:rsidR="00A027D8" w:rsidRPr="00BE67C3" w:rsidDel="00421D84" w:rsidRDefault="00A027D8" w:rsidP="00BE28D4">
      <w:pPr>
        <w:pStyle w:val="isonormal"/>
        <w:suppressAutoHyphens/>
        <w:rPr>
          <w:del w:id="36170" w:author="Author"/>
        </w:rPr>
      </w:pPr>
    </w:p>
    <w:p w14:paraId="1C86EBE3" w14:textId="77777777" w:rsidR="00A027D8" w:rsidRPr="00BE67C3" w:rsidDel="00421D84" w:rsidRDefault="00A027D8" w:rsidP="00BE28D4">
      <w:pPr>
        <w:pStyle w:val="outlinehd6"/>
        <w:suppressAutoHyphens/>
        <w:rPr>
          <w:del w:id="36171" w:author="Author"/>
        </w:rPr>
      </w:pPr>
      <w:del w:id="36172" w:author="Author">
        <w:r w:rsidRPr="00BE67C3" w:rsidDel="00421D84">
          <w:tab/>
          <w:delText>(b)</w:delText>
        </w:r>
        <w:r w:rsidRPr="00BE67C3" w:rsidDel="00421D84">
          <w:tab/>
          <w:delText>Private Passenger Types – Theft, Mischief Or Vandalism Without Full Safety Glass Coverage</w:delText>
        </w:r>
      </w:del>
    </w:p>
    <w:p w14:paraId="7F1416F0" w14:textId="77777777" w:rsidR="00A027D8" w:rsidRPr="00BE67C3" w:rsidDel="00421D84" w:rsidRDefault="00A027D8" w:rsidP="00BE28D4">
      <w:pPr>
        <w:pStyle w:val="space4"/>
        <w:suppressAutoHyphens/>
        <w:rPr>
          <w:del w:id="361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4022D43C" w14:textId="77777777" w:rsidTr="002F1572">
        <w:trPr>
          <w:cantSplit/>
          <w:trHeight w:val="190"/>
          <w:del w:id="36174" w:author="Author"/>
        </w:trPr>
        <w:tc>
          <w:tcPr>
            <w:tcW w:w="200" w:type="dxa"/>
          </w:tcPr>
          <w:p w14:paraId="40C0ED39" w14:textId="77777777" w:rsidR="00A027D8" w:rsidRPr="00BE67C3" w:rsidDel="00421D84" w:rsidRDefault="00A027D8" w:rsidP="00BE28D4">
            <w:pPr>
              <w:pStyle w:val="tablehead"/>
              <w:suppressAutoHyphens/>
              <w:rPr>
                <w:del w:id="3617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4597D3F" w14:textId="77777777" w:rsidR="00A027D8" w:rsidRPr="00BE67C3" w:rsidDel="00421D84" w:rsidRDefault="00A027D8" w:rsidP="00BE28D4">
            <w:pPr>
              <w:pStyle w:val="tablehead"/>
              <w:suppressAutoHyphens/>
              <w:rPr>
                <w:del w:id="36176" w:author="Author"/>
              </w:rPr>
            </w:pPr>
            <w:del w:id="36177"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826B60D" w14:textId="77777777" w:rsidR="00A027D8" w:rsidRPr="00BE67C3" w:rsidDel="00421D84" w:rsidRDefault="00A027D8" w:rsidP="00BE28D4">
            <w:pPr>
              <w:pStyle w:val="tablehead"/>
              <w:suppressAutoHyphens/>
              <w:rPr>
                <w:del w:id="36178" w:author="Author"/>
              </w:rPr>
            </w:pPr>
            <w:del w:id="36179" w:author="Author">
              <w:r w:rsidRPr="00BE67C3" w:rsidDel="00421D84">
                <w:delText>Factor</w:delText>
              </w:r>
            </w:del>
          </w:p>
        </w:tc>
      </w:tr>
      <w:tr w:rsidR="00A027D8" w:rsidRPr="00BE67C3" w:rsidDel="00421D84" w14:paraId="618EF047" w14:textId="77777777" w:rsidTr="002F1572">
        <w:trPr>
          <w:cantSplit/>
          <w:trHeight w:val="190"/>
          <w:del w:id="36180" w:author="Author"/>
        </w:trPr>
        <w:tc>
          <w:tcPr>
            <w:tcW w:w="200" w:type="dxa"/>
            <w:tcBorders>
              <w:right w:val="single" w:sz="6" w:space="0" w:color="auto"/>
            </w:tcBorders>
          </w:tcPr>
          <w:p w14:paraId="1334CE87" w14:textId="77777777" w:rsidR="00A027D8" w:rsidRPr="00BE67C3" w:rsidDel="00421D84" w:rsidRDefault="00A027D8" w:rsidP="00BE28D4">
            <w:pPr>
              <w:pStyle w:val="tabletext11"/>
              <w:suppressAutoHyphens/>
              <w:rPr>
                <w:del w:id="36181" w:author="Author"/>
              </w:rPr>
            </w:pPr>
          </w:p>
        </w:tc>
        <w:tc>
          <w:tcPr>
            <w:tcW w:w="970" w:type="dxa"/>
            <w:tcBorders>
              <w:top w:val="single" w:sz="6" w:space="0" w:color="auto"/>
              <w:left w:val="single" w:sz="6" w:space="0" w:color="auto"/>
            </w:tcBorders>
          </w:tcPr>
          <w:p w14:paraId="6BE3C484" w14:textId="77777777" w:rsidR="00A027D8" w:rsidRPr="00BE67C3" w:rsidDel="00421D84" w:rsidRDefault="00A027D8" w:rsidP="00BE28D4">
            <w:pPr>
              <w:pStyle w:val="tabletext11"/>
              <w:suppressAutoHyphens/>
              <w:jc w:val="right"/>
              <w:rPr>
                <w:del w:id="36182" w:author="Author"/>
              </w:rPr>
            </w:pPr>
            <w:del w:id="36183" w:author="Author">
              <w:r w:rsidRPr="00BE67C3" w:rsidDel="00421D84">
                <w:delText>$</w:delText>
              </w:r>
            </w:del>
          </w:p>
        </w:tc>
        <w:tc>
          <w:tcPr>
            <w:tcW w:w="600" w:type="dxa"/>
            <w:tcBorders>
              <w:top w:val="single" w:sz="6" w:space="0" w:color="auto"/>
            </w:tcBorders>
          </w:tcPr>
          <w:p w14:paraId="1BF6F3FE" w14:textId="77777777" w:rsidR="00A027D8" w:rsidRPr="00BE67C3" w:rsidDel="00421D84" w:rsidRDefault="00A027D8" w:rsidP="00BE28D4">
            <w:pPr>
              <w:pStyle w:val="tabletext11"/>
              <w:suppressAutoHyphens/>
              <w:ind w:right="-45"/>
              <w:jc w:val="right"/>
              <w:rPr>
                <w:del w:id="36184" w:author="Author"/>
              </w:rPr>
            </w:pPr>
            <w:del w:id="36185" w:author="Author">
              <w:r w:rsidRPr="00BE67C3" w:rsidDel="00421D84">
                <w:delText>Full</w:delText>
              </w:r>
            </w:del>
          </w:p>
        </w:tc>
        <w:tc>
          <w:tcPr>
            <w:tcW w:w="830" w:type="dxa"/>
            <w:tcBorders>
              <w:top w:val="single" w:sz="6" w:space="0" w:color="auto"/>
              <w:left w:val="nil"/>
              <w:right w:val="single" w:sz="6" w:space="0" w:color="auto"/>
            </w:tcBorders>
          </w:tcPr>
          <w:p w14:paraId="6BFB0A72" w14:textId="77777777" w:rsidR="00A027D8" w:rsidRPr="00BE67C3" w:rsidDel="00421D84" w:rsidRDefault="00A027D8" w:rsidP="00BE28D4">
            <w:pPr>
              <w:pStyle w:val="tabletext11"/>
              <w:tabs>
                <w:tab w:val="decimal" w:pos="500"/>
              </w:tabs>
              <w:suppressAutoHyphens/>
              <w:ind w:right="-45"/>
              <w:rPr>
                <w:del w:id="36186" w:author="Author"/>
              </w:rPr>
            </w:pPr>
          </w:p>
        </w:tc>
        <w:tc>
          <w:tcPr>
            <w:tcW w:w="1450" w:type="dxa"/>
            <w:tcBorders>
              <w:top w:val="single" w:sz="6" w:space="0" w:color="auto"/>
              <w:left w:val="single" w:sz="6" w:space="0" w:color="auto"/>
            </w:tcBorders>
          </w:tcPr>
          <w:p w14:paraId="18CCB9F1" w14:textId="77777777" w:rsidR="00A027D8" w:rsidRPr="00BE67C3" w:rsidDel="00421D84" w:rsidRDefault="00A027D8" w:rsidP="00BE28D4">
            <w:pPr>
              <w:pStyle w:val="tabletext11"/>
              <w:suppressAutoHyphens/>
              <w:jc w:val="right"/>
              <w:rPr>
                <w:del w:id="36187" w:author="Author"/>
              </w:rPr>
            </w:pPr>
            <w:del w:id="36188" w:author="Author">
              <w:r w:rsidRPr="00BE67C3" w:rsidDel="00421D84">
                <w:delText>-0.264</w:delText>
              </w:r>
            </w:del>
          </w:p>
        </w:tc>
        <w:tc>
          <w:tcPr>
            <w:tcW w:w="950" w:type="dxa"/>
            <w:tcBorders>
              <w:top w:val="single" w:sz="6" w:space="0" w:color="auto"/>
              <w:right w:val="single" w:sz="6" w:space="0" w:color="auto"/>
            </w:tcBorders>
          </w:tcPr>
          <w:p w14:paraId="01061637" w14:textId="77777777" w:rsidR="00A027D8" w:rsidRPr="00BE67C3" w:rsidDel="00421D84" w:rsidRDefault="00A027D8" w:rsidP="00BE28D4">
            <w:pPr>
              <w:pStyle w:val="tabletext11"/>
              <w:suppressAutoHyphens/>
              <w:jc w:val="center"/>
              <w:rPr>
                <w:del w:id="36189" w:author="Author"/>
              </w:rPr>
            </w:pPr>
          </w:p>
        </w:tc>
      </w:tr>
      <w:tr w:rsidR="00A027D8" w:rsidRPr="00BE67C3" w:rsidDel="00421D84" w14:paraId="6CD957D7" w14:textId="77777777" w:rsidTr="002F1572">
        <w:trPr>
          <w:cantSplit/>
          <w:trHeight w:val="190"/>
          <w:del w:id="36190" w:author="Author"/>
        </w:trPr>
        <w:tc>
          <w:tcPr>
            <w:tcW w:w="200" w:type="dxa"/>
            <w:tcBorders>
              <w:right w:val="single" w:sz="6" w:space="0" w:color="auto"/>
            </w:tcBorders>
          </w:tcPr>
          <w:p w14:paraId="43A4CBC1" w14:textId="77777777" w:rsidR="00A027D8" w:rsidRPr="00BE67C3" w:rsidDel="00421D84" w:rsidRDefault="00A027D8" w:rsidP="00BE28D4">
            <w:pPr>
              <w:pStyle w:val="tabletext11"/>
              <w:suppressAutoHyphens/>
              <w:rPr>
                <w:del w:id="36191" w:author="Author"/>
              </w:rPr>
            </w:pPr>
          </w:p>
        </w:tc>
        <w:tc>
          <w:tcPr>
            <w:tcW w:w="970" w:type="dxa"/>
            <w:tcBorders>
              <w:left w:val="single" w:sz="6" w:space="0" w:color="auto"/>
            </w:tcBorders>
          </w:tcPr>
          <w:p w14:paraId="24298900" w14:textId="77777777" w:rsidR="00A027D8" w:rsidRPr="00BE67C3" w:rsidDel="00421D84" w:rsidRDefault="00A027D8" w:rsidP="00BE28D4">
            <w:pPr>
              <w:pStyle w:val="tabletext11"/>
              <w:suppressAutoHyphens/>
              <w:jc w:val="right"/>
              <w:rPr>
                <w:del w:id="36192" w:author="Author"/>
              </w:rPr>
            </w:pPr>
          </w:p>
        </w:tc>
        <w:tc>
          <w:tcPr>
            <w:tcW w:w="600" w:type="dxa"/>
          </w:tcPr>
          <w:p w14:paraId="68798F54" w14:textId="77777777" w:rsidR="00A027D8" w:rsidRPr="00BE67C3" w:rsidDel="00421D84" w:rsidRDefault="00A027D8" w:rsidP="00BE28D4">
            <w:pPr>
              <w:pStyle w:val="tabletext11"/>
              <w:suppressAutoHyphens/>
              <w:ind w:right="-45"/>
              <w:jc w:val="right"/>
              <w:rPr>
                <w:del w:id="36193" w:author="Author"/>
              </w:rPr>
            </w:pPr>
            <w:del w:id="36194" w:author="Author">
              <w:r w:rsidRPr="00BE67C3" w:rsidDel="00421D84">
                <w:delText>50</w:delText>
              </w:r>
            </w:del>
          </w:p>
        </w:tc>
        <w:tc>
          <w:tcPr>
            <w:tcW w:w="830" w:type="dxa"/>
            <w:tcBorders>
              <w:right w:val="single" w:sz="6" w:space="0" w:color="auto"/>
            </w:tcBorders>
          </w:tcPr>
          <w:p w14:paraId="1A7C6A8D" w14:textId="77777777" w:rsidR="00A027D8" w:rsidRPr="00BE67C3" w:rsidDel="00421D84" w:rsidRDefault="00A027D8" w:rsidP="00BE28D4">
            <w:pPr>
              <w:pStyle w:val="tabletext11"/>
              <w:suppressAutoHyphens/>
              <w:ind w:right="-45"/>
              <w:rPr>
                <w:del w:id="36195" w:author="Author"/>
              </w:rPr>
            </w:pPr>
          </w:p>
        </w:tc>
        <w:tc>
          <w:tcPr>
            <w:tcW w:w="1450" w:type="dxa"/>
            <w:tcBorders>
              <w:left w:val="single" w:sz="6" w:space="0" w:color="auto"/>
            </w:tcBorders>
          </w:tcPr>
          <w:p w14:paraId="32105F51" w14:textId="77777777" w:rsidR="00A027D8" w:rsidRPr="00BE67C3" w:rsidDel="00421D84" w:rsidRDefault="00A027D8" w:rsidP="00BE28D4">
            <w:pPr>
              <w:pStyle w:val="tabletext11"/>
              <w:suppressAutoHyphens/>
              <w:jc w:val="right"/>
              <w:rPr>
                <w:del w:id="36196" w:author="Author"/>
              </w:rPr>
            </w:pPr>
            <w:del w:id="36197" w:author="Author">
              <w:r w:rsidRPr="00BE67C3" w:rsidDel="00421D84">
                <w:delText>-0.263</w:delText>
              </w:r>
            </w:del>
          </w:p>
        </w:tc>
        <w:tc>
          <w:tcPr>
            <w:tcW w:w="950" w:type="dxa"/>
            <w:tcBorders>
              <w:right w:val="single" w:sz="6" w:space="0" w:color="auto"/>
            </w:tcBorders>
          </w:tcPr>
          <w:p w14:paraId="392573D4" w14:textId="77777777" w:rsidR="00A027D8" w:rsidRPr="00BE67C3" w:rsidDel="00421D84" w:rsidRDefault="00A027D8" w:rsidP="00BE28D4">
            <w:pPr>
              <w:pStyle w:val="tabletext11"/>
              <w:suppressAutoHyphens/>
              <w:jc w:val="center"/>
              <w:rPr>
                <w:del w:id="36198" w:author="Author"/>
              </w:rPr>
            </w:pPr>
          </w:p>
        </w:tc>
      </w:tr>
      <w:tr w:rsidR="00A027D8" w:rsidRPr="00BE67C3" w:rsidDel="00421D84" w14:paraId="52A70FA8" w14:textId="77777777" w:rsidTr="002F1572">
        <w:trPr>
          <w:cantSplit/>
          <w:trHeight w:val="190"/>
          <w:del w:id="36199" w:author="Author"/>
        </w:trPr>
        <w:tc>
          <w:tcPr>
            <w:tcW w:w="200" w:type="dxa"/>
            <w:tcBorders>
              <w:right w:val="single" w:sz="6" w:space="0" w:color="auto"/>
            </w:tcBorders>
          </w:tcPr>
          <w:p w14:paraId="690BCC6A" w14:textId="77777777" w:rsidR="00A027D8" w:rsidRPr="00BE67C3" w:rsidDel="00421D84" w:rsidRDefault="00A027D8" w:rsidP="00BE28D4">
            <w:pPr>
              <w:pStyle w:val="tabletext11"/>
              <w:suppressAutoHyphens/>
              <w:rPr>
                <w:del w:id="36200" w:author="Author"/>
              </w:rPr>
            </w:pPr>
          </w:p>
        </w:tc>
        <w:tc>
          <w:tcPr>
            <w:tcW w:w="970" w:type="dxa"/>
            <w:tcBorders>
              <w:left w:val="single" w:sz="6" w:space="0" w:color="auto"/>
            </w:tcBorders>
          </w:tcPr>
          <w:p w14:paraId="04ADDB59" w14:textId="77777777" w:rsidR="00A027D8" w:rsidRPr="00BE67C3" w:rsidDel="00421D84" w:rsidRDefault="00A027D8" w:rsidP="00BE28D4">
            <w:pPr>
              <w:pStyle w:val="tabletext11"/>
              <w:suppressAutoHyphens/>
              <w:jc w:val="right"/>
              <w:rPr>
                <w:del w:id="36201" w:author="Author"/>
              </w:rPr>
            </w:pPr>
          </w:p>
        </w:tc>
        <w:tc>
          <w:tcPr>
            <w:tcW w:w="600" w:type="dxa"/>
          </w:tcPr>
          <w:p w14:paraId="1CC49AD5" w14:textId="77777777" w:rsidR="00A027D8" w:rsidRPr="00BE67C3" w:rsidDel="00421D84" w:rsidRDefault="00A027D8" w:rsidP="00BE28D4">
            <w:pPr>
              <w:pStyle w:val="tabletext11"/>
              <w:suppressAutoHyphens/>
              <w:ind w:right="-45"/>
              <w:jc w:val="right"/>
              <w:rPr>
                <w:del w:id="36202" w:author="Author"/>
              </w:rPr>
            </w:pPr>
            <w:del w:id="36203" w:author="Author">
              <w:r w:rsidRPr="00BE67C3" w:rsidDel="00421D84">
                <w:delText>100</w:delText>
              </w:r>
            </w:del>
          </w:p>
        </w:tc>
        <w:tc>
          <w:tcPr>
            <w:tcW w:w="830" w:type="dxa"/>
            <w:tcBorders>
              <w:right w:val="single" w:sz="6" w:space="0" w:color="auto"/>
            </w:tcBorders>
          </w:tcPr>
          <w:p w14:paraId="3D74AB61" w14:textId="77777777" w:rsidR="00A027D8" w:rsidRPr="00BE67C3" w:rsidDel="00421D84" w:rsidRDefault="00A027D8" w:rsidP="00BE28D4">
            <w:pPr>
              <w:pStyle w:val="tabletext11"/>
              <w:suppressAutoHyphens/>
              <w:ind w:right="-45"/>
              <w:rPr>
                <w:del w:id="36204" w:author="Author"/>
              </w:rPr>
            </w:pPr>
          </w:p>
        </w:tc>
        <w:tc>
          <w:tcPr>
            <w:tcW w:w="1450" w:type="dxa"/>
            <w:tcBorders>
              <w:left w:val="single" w:sz="6" w:space="0" w:color="auto"/>
            </w:tcBorders>
          </w:tcPr>
          <w:p w14:paraId="3FDF8573" w14:textId="77777777" w:rsidR="00A027D8" w:rsidRPr="00BE67C3" w:rsidDel="00421D84" w:rsidRDefault="00A027D8" w:rsidP="00BE28D4">
            <w:pPr>
              <w:pStyle w:val="tabletext11"/>
              <w:suppressAutoHyphens/>
              <w:jc w:val="right"/>
              <w:rPr>
                <w:del w:id="36205" w:author="Author"/>
              </w:rPr>
            </w:pPr>
            <w:del w:id="36206" w:author="Author">
              <w:r w:rsidRPr="00BE67C3" w:rsidDel="00421D84">
                <w:delText>-0.262</w:delText>
              </w:r>
            </w:del>
          </w:p>
        </w:tc>
        <w:tc>
          <w:tcPr>
            <w:tcW w:w="950" w:type="dxa"/>
            <w:tcBorders>
              <w:right w:val="single" w:sz="6" w:space="0" w:color="auto"/>
            </w:tcBorders>
          </w:tcPr>
          <w:p w14:paraId="7D0F651D" w14:textId="77777777" w:rsidR="00A027D8" w:rsidRPr="00BE67C3" w:rsidDel="00421D84" w:rsidRDefault="00A027D8" w:rsidP="00BE28D4">
            <w:pPr>
              <w:pStyle w:val="tabletext11"/>
              <w:suppressAutoHyphens/>
              <w:jc w:val="center"/>
              <w:rPr>
                <w:del w:id="36207" w:author="Author"/>
              </w:rPr>
            </w:pPr>
          </w:p>
        </w:tc>
      </w:tr>
      <w:tr w:rsidR="00A027D8" w:rsidRPr="00BE67C3" w:rsidDel="00421D84" w14:paraId="7E66D8E1" w14:textId="77777777" w:rsidTr="002F1572">
        <w:trPr>
          <w:cantSplit/>
          <w:trHeight w:val="190"/>
          <w:del w:id="36208" w:author="Author"/>
        </w:trPr>
        <w:tc>
          <w:tcPr>
            <w:tcW w:w="200" w:type="dxa"/>
            <w:tcBorders>
              <w:right w:val="single" w:sz="6" w:space="0" w:color="auto"/>
            </w:tcBorders>
          </w:tcPr>
          <w:p w14:paraId="6E107F43" w14:textId="77777777" w:rsidR="00A027D8" w:rsidRPr="00BE67C3" w:rsidDel="00421D84" w:rsidRDefault="00A027D8" w:rsidP="00BE28D4">
            <w:pPr>
              <w:pStyle w:val="tabletext11"/>
              <w:suppressAutoHyphens/>
              <w:rPr>
                <w:del w:id="36209" w:author="Author"/>
              </w:rPr>
            </w:pPr>
          </w:p>
        </w:tc>
        <w:tc>
          <w:tcPr>
            <w:tcW w:w="970" w:type="dxa"/>
            <w:tcBorders>
              <w:left w:val="single" w:sz="6" w:space="0" w:color="auto"/>
            </w:tcBorders>
          </w:tcPr>
          <w:p w14:paraId="09EF2860" w14:textId="77777777" w:rsidR="00A027D8" w:rsidRPr="00BE67C3" w:rsidDel="00421D84" w:rsidRDefault="00A027D8" w:rsidP="00BE28D4">
            <w:pPr>
              <w:pStyle w:val="tabletext11"/>
              <w:suppressAutoHyphens/>
              <w:jc w:val="right"/>
              <w:rPr>
                <w:del w:id="36210" w:author="Author"/>
              </w:rPr>
            </w:pPr>
          </w:p>
        </w:tc>
        <w:tc>
          <w:tcPr>
            <w:tcW w:w="600" w:type="dxa"/>
          </w:tcPr>
          <w:p w14:paraId="36ECA83E" w14:textId="77777777" w:rsidR="00A027D8" w:rsidRPr="00BE67C3" w:rsidDel="00421D84" w:rsidRDefault="00A027D8" w:rsidP="00BE28D4">
            <w:pPr>
              <w:pStyle w:val="tabletext11"/>
              <w:suppressAutoHyphens/>
              <w:ind w:right="-45"/>
              <w:jc w:val="right"/>
              <w:rPr>
                <w:del w:id="36211" w:author="Author"/>
              </w:rPr>
            </w:pPr>
            <w:del w:id="36212" w:author="Author">
              <w:r w:rsidRPr="00BE67C3" w:rsidDel="00421D84">
                <w:delText>200</w:delText>
              </w:r>
            </w:del>
          </w:p>
        </w:tc>
        <w:tc>
          <w:tcPr>
            <w:tcW w:w="830" w:type="dxa"/>
            <w:tcBorders>
              <w:right w:val="single" w:sz="6" w:space="0" w:color="auto"/>
            </w:tcBorders>
          </w:tcPr>
          <w:p w14:paraId="2FFF234C" w14:textId="77777777" w:rsidR="00A027D8" w:rsidRPr="00BE67C3" w:rsidDel="00421D84" w:rsidRDefault="00A027D8" w:rsidP="00BE28D4">
            <w:pPr>
              <w:pStyle w:val="tabletext11"/>
              <w:suppressAutoHyphens/>
              <w:ind w:right="-45"/>
              <w:rPr>
                <w:del w:id="36213" w:author="Author"/>
              </w:rPr>
            </w:pPr>
          </w:p>
        </w:tc>
        <w:tc>
          <w:tcPr>
            <w:tcW w:w="1450" w:type="dxa"/>
            <w:tcBorders>
              <w:left w:val="single" w:sz="6" w:space="0" w:color="auto"/>
            </w:tcBorders>
          </w:tcPr>
          <w:p w14:paraId="69F9ED1A" w14:textId="77777777" w:rsidR="00A027D8" w:rsidRPr="00BE67C3" w:rsidDel="00421D84" w:rsidRDefault="00A027D8" w:rsidP="00BE28D4">
            <w:pPr>
              <w:pStyle w:val="tabletext11"/>
              <w:suppressAutoHyphens/>
              <w:jc w:val="right"/>
              <w:rPr>
                <w:del w:id="36214" w:author="Author"/>
              </w:rPr>
            </w:pPr>
            <w:del w:id="36215" w:author="Author">
              <w:r w:rsidRPr="00BE67C3" w:rsidDel="00421D84">
                <w:delText>-0.261</w:delText>
              </w:r>
            </w:del>
          </w:p>
        </w:tc>
        <w:tc>
          <w:tcPr>
            <w:tcW w:w="950" w:type="dxa"/>
            <w:tcBorders>
              <w:right w:val="single" w:sz="6" w:space="0" w:color="auto"/>
            </w:tcBorders>
          </w:tcPr>
          <w:p w14:paraId="3409FE20" w14:textId="77777777" w:rsidR="00A027D8" w:rsidRPr="00BE67C3" w:rsidDel="00421D84" w:rsidRDefault="00A027D8" w:rsidP="00BE28D4">
            <w:pPr>
              <w:pStyle w:val="tabletext11"/>
              <w:suppressAutoHyphens/>
              <w:jc w:val="center"/>
              <w:rPr>
                <w:del w:id="36216" w:author="Author"/>
              </w:rPr>
            </w:pPr>
          </w:p>
        </w:tc>
      </w:tr>
      <w:tr w:rsidR="00A027D8" w:rsidRPr="00BE67C3" w:rsidDel="00421D84" w14:paraId="1F28380E" w14:textId="77777777" w:rsidTr="002F1572">
        <w:trPr>
          <w:cantSplit/>
          <w:trHeight w:val="190"/>
          <w:del w:id="36217" w:author="Author"/>
        </w:trPr>
        <w:tc>
          <w:tcPr>
            <w:tcW w:w="200" w:type="dxa"/>
            <w:tcBorders>
              <w:right w:val="single" w:sz="6" w:space="0" w:color="auto"/>
            </w:tcBorders>
          </w:tcPr>
          <w:p w14:paraId="4A9B25FA" w14:textId="77777777" w:rsidR="00A027D8" w:rsidRPr="00BE67C3" w:rsidDel="00421D84" w:rsidRDefault="00A027D8" w:rsidP="00BE28D4">
            <w:pPr>
              <w:pStyle w:val="tabletext11"/>
              <w:suppressAutoHyphens/>
              <w:rPr>
                <w:del w:id="36218" w:author="Author"/>
              </w:rPr>
            </w:pPr>
          </w:p>
        </w:tc>
        <w:tc>
          <w:tcPr>
            <w:tcW w:w="970" w:type="dxa"/>
            <w:tcBorders>
              <w:left w:val="single" w:sz="6" w:space="0" w:color="auto"/>
            </w:tcBorders>
          </w:tcPr>
          <w:p w14:paraId="3D0CB393" w14:textId="77777777" w:rsidR="00A027D8" w:rsidRPr="00BE67C3" w:rsidDel="00421D84" w:rsidRDefault="00A027D8" w:rsidP="00BE28D4">
            <w:pPr>
              <w:pStyle w:val="tabletext11"/>
              <w:suppressAutoHyphens/>
              <w:jc w:val="right"/>
              <w:rPr>
                <w:del w:id="36219" w:author="Author"/>
              </w:rPr>
            </w:pPr>
          </w:p>
        </w:tc>
        <w:tc>
          <w:tcPr>
            <w:tcW w:w="600" w:type="dxa"/>
          </w:tcPr>
          <w:p w14:paraId="2B51DA62" w14:textId="77777777" w:rsidR="00A027D8" w:rsidRPr="00BE67C3" w:rsidDel="00421D84" w:rsidRDefault="00A027D8" w:rsidP="00BE28D4">
            <w:pPr>
              <w:pStyle w:val="tabletext11"/>
              <w:suppressAutoHyphens/>
              <w:ind w:right="-45"/>
              <w:jc w:val="right"/>
              <w:rPr>
                <w:del w:id="36220" w:author="Author"/>
              </w:rPr>
            </w:pPr>
            <w:del w:id="36221" w:author="Author">
              <w:r w:rsidRPr="00BE67C3" w:rsidDel="00421D84">
                <w:delText>250</w:delText>
              </w:r>
            </w:del>
          </w:p>
        </w:tc>
        <w:tc>
          <w:tcPr>
            <w:tcW w:w="830" w:type="dxa"/>
            <w:tcBorders>
              <w:right w:val="single" w:sz="6" w:space="0" w:color="auto"/>
            </w:tcBorders>
          </w:tcPr>
          <w:p w14:paraId="7E339C1E" w14:textId="77777777" w:rsidR="00A027D8" w:rsidRPr="00BE67C3" w:rsidDel="00421D84" w:rsidRDefault="00A027D8" w:rsidP="00BE28D4">
            <w:pPr>
              <w:pStyle w:val="tabletext11"/>
              <w:suppressAutoHyphens/>
              <w:ind w:right="-45"/>
              <w:rPr>
                <w:del w:id="36222" w:author="Author"/>
              </w:rPr>
            </w:pPr>
          </w:p>
        </w:tc>
        <w:tc>
          <w:tcPr>
            <w:tcW w:w="1450" w:type="dxa"/>
            <w:tcBorders>
              <w:left w:val="single" w:sz="6" w:space="0" w:color="auto"/>
            </w:tcBorders>
          </w:tcPr>
          <w:p w14:paraId="1CF925C9" w14:textId="77777777" w:rsidR="00A027D8" w:rsidRPr="00BE67C3" w:rsidDel="00421D84" w:rsidRDefault="00A027D8" w:rsidP="00BE28D4">
            <w:pPr>
              <w:pStyle w:val="tabletext11"/>
              <w:suppressAutoHyphens/>
              <w:jc w:val="right"/>
              <w:rPr>
                <w:del w:id="36223" w:author="Author"/>
              </w:rPr>
            </w:pPr>
            <w:del w:id="36224" w:author="Author">
              <w:r w:rsidRPr="00BE67C3" w:rsidDel="00421D84">
                <w:delText>-0.260</w:delText>
              </w:r>
            </w:del>
          </w:p>
        </w:tc>
        <w:tc>
          <w:tcPr>
            <w:tcW w:w="950" w:type="dxa"/>
            <w:tcBorders>
              <w:right w:val="single" w:sz="6" w:space="0" w:color="auto"/>
            </w:tcBorders>
          </w:tcPr>
          <w:p w14:paraId="1D2B3F4D" w14:textId="77777777" w:rsidR="00A027D8" w:rsidRPr="00BE67C3" w:rsidDel="00421D84" w:rsidRDefault="00A027D8" w:rsidP="00BE28D4">
            <w:pPr>
              <w:pStyle w:val="tabletext11"/>
              <w:suppressAutoHyphens/>
              <w:jc w:val="center"/>
              <w:rPr>
                <w:del w:id="36225" w:author="Author"/>
              </w:rPr>
            </w:pPr>
          </w:p>
        </w:tc>
      </w:tr>
      <w:tr w:rsidR="00A027D8" w:rsidRPr="00BE67C3" w:rsidDel="00421D84" w14:paraId="2797CE45" w14:textId="77777777" w:rsidTr="002F1572">
        <w:trPr>
          <w:cantSplit/>
          <w:trHeight w:val="190"/>
          <w:del w:id="36226" w:author="Author"/>
        </w:trPr>
        <w:tc>
          <w:tcPr>
            <w:tcW w:w="200" w:type="dxa"/>
            <w:tcBorders>
              <w:right w:val="single" w:sz="6" w:space="0" w:color="auto"/>
            </w:tcBorders>
          </w:tcPr>
          <w:p w14:paraId="64FB24B6" w14:textId="77777777" w:rsidR="00A027D8" w:rsidRPr="00BE67C3" w:rsidDel="00421D84" w:rsidRDefault="00A027D8" w:rsidP="00BE28D4">
            <w:pPr>
              <w:pStyle w:val="tabletext11"/>
              <w:suppressAutoHyphens/>
              <w:rPr>
                <w:del w:id="36227" w:author="Author"/>
              </w:rPr>
            </w:pPr>
          </w:p>
        </w:tc>
        <w:tc>
          <w:tcPr>
            <w:tcW w:w="970" w:type="dxa"/>
            <w:tcBorders>
              <w:left w:val="single" w:sz="6" w:space="0" w:color="auto"/>
            </w:tcBorders>
          </w:tcPr>
          <w:p w14:paraId="11BC39BB" w14:textId="77777777" w:rsidR="00A027D8" w:rsidRPr="00BE67C3" w:rsidDel="00421D84" w:rsidRDefault="00A027D8" w:rsidP="00BE28D4">
            <w:pPr>
              <w:pStyle w:val="tabletext11"/>
              <w:suppressAutoHyphens/>
              <w:jc w:val="right"/>
              <w:rPr>
                <w:del w:id="36228" w:author="Author"/>
              </w:rPr>
            </w:pPr>
          </w:p>
        </w:tc>
        <w:tc>
          <w:tcPr>
            <w:tcW w:w="600" w:type="dxa"/>
          </w:tcPr>
          <w:p w14:paraId="7CFF65B7" w14:textId="77777777" w:rsidR="00A027D8" w:rsidRPr="00BE67C3" w:rsidDel="00421D84" w:rsidRDefault="00A027D8" w:rsidP="00BE28D4">
            <w:pPr>
              <w:pStyle w:val="tabletext11"/>
              <w:suppressAutoHyphens/>
              <w:ind w:right="-45"/>
              <w:jc w:val="right"/>
              <w:rPr>
                <w:del w:id="36229" w:author="Author"/>
              </w:rPr>
            </w:pPr>
            <w:del w:id="36230" w:author="Author">
              <w:r w:rsidRPr="00BE67C3" w:rsidDel="00421D84">
                <w:delText>500</w:delText>
              </w:r>
            </w:del>
          </w:p>
        </w:tc>
        <w:tc>
          <w:tcPr>
            <w:tcW w:w="830" w:type="dxa"/>
            <w:tcBorders>
              <w:right w:val="single" w:sz="6" w:space="0" w:color="auto"/>
            </w:tcBorders>
          </w:tcPr>
          <w:p w14:paraId="6CEE12D1" w14:textId="77777777" w:rsidR="00A027D8" w:rsidRPr="00BE67C3" w:rsidDel="00421D84" w:rsidRDefault="00A027D8" w:rsidP="00BE28D4">
            <w:pPr>
              <w:pStyle w:val="tabletext11"/>
              <w:suppressAutoHyphens/>
              <w:ind w:right="-45"/>
              <w:rPr>
                <w:del w:id="36231" w:author="Author"/>
              </w:rPr>
            </w:pPr>
          </w:p>
        </w:tc>
        <w:tc>
          <w:tcPr>
            <w:tcW w:w="1450" w:type="dxa"/>
            <w:tcBorders>
              <w:left w:val="single" w:sz="6" w:space="0" w:color="auto"/>
            </w:tcBorders>
          </w:tcPr>
          <w:p w14:paraId="0454C727" w14:textId="77777777" w:rsidR="00A027D8" w:rsidRPr="00BE67C3" w:rsidDel="00421D84" w:rsidRDefault="00A027D8" w:rsidP="00BE28D4">
            <w:pPr>
              <w:pStyle w:val="tabletext11"/>
              <w:suppressAutoHyphens/>
              <w:jc w:val="right"/>
              <w:rPr>
                <w:del w:id="36232" w:author="Author"/>
              </w:rPr>
            </w:pPr>
            <w:del w:id="36233" w:author="Author">
              <w:r w:rsidRPr="00BE67C3" w:rsidDel="00421D84">
                <w:delText>-0.259</w:delText>
              </w:r>
            </w:del>
          </w:p>
        </w:tc>
        <w:tc>
          <w:tcPr>
            <w:tcW w:w="950" w:type="dxa"/>
            <w:tcBorders>
              <w:right w:val="single" w:sz="6" w:space="0" w:color="auto"/>
            </w:tcBorders>
          </w:tcPr>
          <w:p w14:paraId="4368D3F2" w14:textId="77777777" w:rsidR="00A027D8" w:rsidRPr="00BE67C3" w:rsidDel="00421D84" w:rsidRDefault="00A027D8" w:rsidP="00BE28D4">
            <w:pPr>
              <w:pStyle w:val="tabletext11"/>
              <w:suppressAutoHyphens/>
              <w:jc w:val="center"/>
              <w:rPr>
                <w:del w:id="36234" w:author="Author"/>
              </w:rPr>
            </w:pPr>
          </w:p>
        </w:tc>
      </w:tr>
      <w:tr w:rsidR="00A027D8" w:rsidRPr="00BE67C3" w:rsidDel="00421D84" w14:paraId="7561A978" w14:textId="77777777" w:rsidTr="002F1572">
        <w:trPr>
          <w:cantSplit/>
          <w:trHeight w:val="190"/>
          <w:del w:id="36235" w:author="Author"/>
        </w:trPr>
        <w:tc>
          <w:tcPr>
            <w:tcW w:w="200" w:type="dxa"/>
            <w:tcBorders>
              <w:right w:val="single" w:sz="6" w:space="0" w:color="auto"/>
            </w:tcBorders>
          </w:tcPr>
          <w:p w14:paraId="05D1015D" w14:textId="77777777" w:rsidR="00A027D8" w:rsidRPr="00BE67C3" w:rsidDel="00421D84" w:rsidRDefault="00A027D8" w:rsidP="00BE28D4">
            <w:pPr>
              <w:pStyle w:val="tabletext11"/>
              <w:suppressAutoHyphens/>
              <w:rPr>
                <w:del w:id="36236" w:author="Author"/>
              </w:rPr>
            </w:pPr>
          </w:p>
        </w:tc>
        <w:tc>
          <w:tcPr>
            <w:tcW w:w="970" w:type="dxa"/>
            <w:tcBorders>
              <w:left w:val="single" w:sz="6" w:space="0" w:color="auto"/>
            </w:tcBorders>
          </w:tcPr>
          <w:p w14:paraId="3E2E0D86" w14:textId="77777777" w:rsidR="00A027D8" w:rsidRPr="00BE67C3" w:rsidDel="00421D84" w:rsidRDefault="00A027D8" w:rsidP="00BE28D4">
            <w:pPr>
              <w:pStyle w:val="tabletext11"/>
              <w:suppressAutoHyphens/>
              <w:jc w:val="right"/>
              <w:rPr>
                <w:del w:id="36237" w:author="Author"/>
              </w:rPr>
            </w:pPr>
          </w:p>
        </w:tc>
        <w:tc>
          <w:tcPr>
            <w:tcW w:w="600" w:type="dxa"/>
          </w:tcPr>
          <w:p w14:paraId="07C9A520" w14:textId="77777777" w:rsidR="00A027D8" w:rsidRPr="00BE67C3" w:rsidDel="00421D84" w:rsidRDefault="00A027D8" w:rsidP="00BE28D4">
            <w:pPr>
              <w:pStyle w:val="tabletext11"/>
              <w:suppressAutoHyphens/>
              <w:ind w:right="-45"/>
              <w:jc w:val="right"/>
              <w:rPr>
                <w:del w:id="36238" w:author="Author"/>
              </w:rPr>
            </w:pPr>
            <w:del w:id="36239" w:author="Author">
              <w:r w:rsidRPr="00BE67C3" w:rsidDel="00421D84">
                <w:delText>1,000</w:delText>
              </w:r>
            </w:del>
          </w:p>
        </w:tc>
        <w:tc>
          <w:tcPr>
            <w:tcW w:w="830" w:type="dxa"/>
            <w:tcBorders>
              <w:right w:val="single" w:sz="6" w:space="0" w:color="auto"/>
            </w:tcBorders>
          </w:tcPr>
          <w:p w14:paraId="5DD06F20" w14:textId="77777777" w:rsidR="00A027D8" w:rsidRPr="00BE67C3" w:rsidDel="00421D84" w:rsidRDefault="00A027D8" w:rsidP="00BE28D4">
            <w:pPr>
              <w:pStyle w:val="tabletext11"/>
              <w:suppressAutoHyphens/>
              <w:ind w:right="-45"/>
              <w:rPr>
                <w:del w:id="36240" w:author="Author"/>
              </w:rPr>
            </w:pPr>
          </w:p>
        </w:tc>
        <w:tc>
          <w:tcPr>
            <w:tcW w:w="1450" w:type="dxa"/>
            <w:tcBorders>
              <w:left w:val="single" w:sz="6" w:space="0" w:color="auto"/>
            </w:tcBorders>
          </w:tcPr>
          <w:p w14:paraId="204408CD" w14:textId="77777777" w:rsidR="00A027D8" w:rsidRPr="00BE67C3" w:rsidDel="00421D84" w:rsidRDefault="00A027D8" w:rsidP="00BE28D4">
            <w:pPr>
              <w:pStyle w:val="tabletext11"/>
              <w:suppressAutoHyphens/>
              <w:jc w:val="right"/>
              <w:rPr>
                <w:del w:id="36241" w:author="Author"/>
              </w:rPr>
            </w:pPr>
            <w:del w:id="36242" w:author="Author">
              <w:r w:rsidRPr="00BE67C3" w:rsidDel="00421D84">
                <w:delText>-0.255</w:delText>
              </w:r>
            </w:del>
          </w:p>
        </w:tc>
        <w:tc>
          <w:tcPr>
            <w:tcW w:w="950" w:type="dxa"/>
            <w:tcBorders>
              <w:right w:val="single" w:sz="6" w:space="0" w:color="auto"/>
            </w:tcBorders>
          </w:tcPr>
          <w:p w14:paraId="6D1262B5" w14:textId="77777777" w:rsidR="00A027D8" w:rsidRPr="00BE67C3" w:rsidDel="00421D84" w:rsidRDefault="00A027D8" w:rsidP="00BE28D4">
            <w:pPr>
              <w:pStyle w:val="tabletext11"/>
              <w:suppressAutoHyphens/>
              <w:jc w:val="center"/>
              <w:rPr>
                <w:del w:id="36243" w:author="Author"/>
              </w:rPr>
            </w:pPr>
          </w:p>
        </w:tc>
      </w:tr>
      <w:tr w:rsidR="00A027D8" w:rsidRPr="00BE67C3" w:rsidDel="00421D84" w14:paraId="1CD9717C" w14:textId="77777777" w:rsidTr="002F1572">
        <w:trPr>
          <w:cantSplit/>
          <w:trHeight w:val="190"/>
          <w:del w:id="36244" w:author="Author"/>
        </w:trPr>
        <w:tc>
          <w:tcPr>
            <w:tcW w:w="200" w:type="dxa"/>
            <w:tcBorders>
              <w:right w:val="single" w:sz="6" w:space="0" w:color="auto"/>
            </w:tcBorders>
          </w:tcPr>
          <w:p w14:paraId="3EAF5A34" w14:textId="77777777" w:rsidR="00A027D8" w:rsidRPr="00BE67C3" w:rsidDel="00421D84" w:rsidRDefault="00A027D8" w:rsidP="00BE28D4">
            <w:pPr>
              <w:pStyle w:val="tabletext11"/>
              <w:suppressAutoHyphens/>
              <w:rPr>
                <w:del w:id="36245" w:author="Author"/>
              </w:rPr>
            </w:pPr>
          </w:p>
        </w:tc>
        <w:tc>
          <w:tcPr>
            <w:tcW w:w="970" w:type="dxa"/>
            <w:tcBorders>
              <w:left w:val="single" w:sz="6" w:space="0" w:color="auto"/>
            </w:tcBorders>
          </w:tcPr>
          <w:p w14:paraId="68244F3C" w14:textId="77777777" w:rsidR="00A027D8" w:rsidRPr="00BE67C3" w:rsidDel="00421D84" w:rsidRDefault="00A027D8" w:rsidP="00BE28D4">
            <w:pPr>
              <w:pStyle w:val="tabletext11"/>
              <w:suppressAutoHyphens/>
              <w:jc w:val="right"/>
              <w:rPr>
                <w:del w:id="36246" w:author="Author"/>
              </w:rPr>
            </w:pPr>
          </w:p>
        </w:tc>
        <w:tc>
          <w:tcPr>
            <w:tcW w:w="600" w:type="dxa"/>
          </w:tcPr>
          <w:p w14:paraId="5400A28A" w14:textId="77777777" w:rsidR="00A027D8" w:rsidRPr="00BE67C3" w:rsidDel="00421D84" w:rsidRDefault="00A027D8" w:rsidP="00BE28D4">
            <w:pPr>
              <w:pStyle w:val="tabletext11"/>
              <w:suppressAutoHyphens/>
              <w:ind w:right="-45"/>
              <w:jc w:val="right"/>
              <w:rPr>
                <w:del w:id="36247" w:author="Author"/>
              </w:rPr>
            </w:pPr>
            <w:del w:id="36248" w:author="Author">
              <w:r w:rsidRPr="00BE67C3" w:rsidDel="00421D84">
                <w:delText>2,000</w:delText>
              </w:r>
            </w:del>
          </w:p>
        </w:tc>
        <w:tc>
          <w:tcPr>
            <w:tcW w:w="830" w:type="dxa"/>
            <w:tcBorders>
              <w:right w:val="single" w:sz="6" w:space="0" w:color="auto"/>
            </w:tcBorders>
          </w:tcPr>
          <w:p w14:paraId="376857A2" w14:textId="77777777" w:rsidR="00A027D8" w:rsidRPr="00BE67C3" w:rsidDel="00421D84" w:rsidRDefault="00A027D8" w:rsidP="00BE28D4">
            <w:pPr>
              <w:pStyle w:val="tabletext11"/>
              <w:suppressAutoHyphens/>
              <w:ind w:right="-45"/>
              <w:rPr>
                <w:del w:id="36249" w:author="Author"/>
              </w:rPr>
            </w:pPr>
          </w:p>
        </w:tc>
        <w:tc>
          <w:tcPr>
            <w:tcW w:w="1450" w:type="dxa"/>
            <w:tcBorders>
              <w:left w:val="single" w:sz="6" w:space="0" w:color="auto"/>
            </w:tcBorders>
          </w:tcPr>
          <w:p w14:paraId="38F6B0FA" w14:textId="77777777" w:rsidR="00A027D8" w:rsidRPr="00BE67C3" w:rsidDel="00421D84" w:rsidRDefault="00A027D8" w:rsidP="00BE28D4">
            <w:pPr>
              <w:pStyle w:val="tabletext11"/>
              <w:suppressAutoHyphens/>
              <w:jc w:val="right"/>
              <w:rPr>
                <w:del w:id="36250" w:author="Author"/>
              </w:rPr>
            </w:pPr>
            <w:del w:id="36251" w:author="Author">
              <w:r w:rsidRPr="00BE67C3" w:rsidDel="00421D84">
                <w:delText>-0.244</w:delText>
              </w:r>
            </w:del>
          </w:p>
        </w:tc>
        <w:tc>
          <w:tcPr>
            <w:tcW w:w="950" w:type="dxa"/>
            <w:tcBorders>
              <w:right w:val="single" w:sz="6" w:space="0" w:color="auto"/>
            </w:tcBorders>
          </w:tcPr>
          <w:p w14:paraId="6AF03977" w14:textId="77777777" w:rsidR="00A027D8" w:rsidRPr="00BE67C3" w:rsidDel="00421D84" w:rsidRDefault="00A027D8" w:rsidP="00BE28D4">
            <w:pPr>
              <w:pStyle w:val="tabletext11"/>
              <w:suppressAutoHyphens/>
              <w:jc w:val="center"/>
              <w:rPr>
                <w:del w:id="36252" w:author="Author"/>
              </w:rPr>
            </w:pPr>
          </w:p>
        </w:tc>
      </w:tr>
      <w:tr w:rsidR="00A027D8" w:rsidRPr="00BE67C3" w:rsidDel="00421D84" w14:paraId="2AC65A94" w14:textId="77777777" w:rsidTr="002F1572">
        <w:trPr>
          <w:cantSplit/>
          <w:trHeight w:val="190"/>
          <w:del w:id="36253" w:author="Author"/>
        </w:trPr>
        <w:tc>
          <w:tcPr>
            <w:tcW w:w="200" w:type="dxa"/>
            <w:tcBorders>
              <w:right w:val="single" w:sz="6" w:space="0" w:color="auto"/>
            </w:tcBorders>
          </w:tcPr>
          <w:p w14:paraId="5CE36136" w14:textId="77777777" w:rsidR="00A027D8" w:rsidRPr="00BE67C3" w:rsidDel="00421D84" w:rsidRDefault="00A027D8" w:rsidP="00BE28D4">
            <w:pPr>
              <w:pStyle w:val="tabletext11"/>
              <w:suppressAutoHyphens/>
              <w:rPr>
                <w:del w:id="36254" w:author="Author"/>
              </w:rPr>
            </w:pPr>
          </w:p>
        </w:tc>
        <w:tc>
          <w:tcPr>
            <w:tcW w:w="970" w:type="dxa"/>
            <w:tcBorders>
              <w:left w:val="single" w:sz="6" w:space="0" w:color="auto"/>
            </w:tcBorders>
          </w:tcPr>
          <w:p w14:paraId="1A15332E" w14:textId="77777777" w:rsidR="00A027D8" w:rsidRPr="00BE67C3" w:rsidDel="00421D84" w:rsidRDefault="00A027D8" w:rsidP="00BE28D4">
            <w:pPr>
              <w:pStyle w:val="tabletext11"/>
              <w:suppressAutoHyphens/>
              <w:jc w:val="right"/>
              <w:rPr>
                <w:del w:id="36255" w:author="Author"/>
              </w:rPr>
            </w:pPr>
          </w:p>
        </w:tc>
        <w:tc>
          <w:tcPr>
            <w:tcW w:w="600" w:type="dxa"/>
          </w:tcPr>
          <w:p w14:paraId="3A592807" w14:textId="77777777" w:rsidR="00A027D8" w:rsidRPr="00BE67C3" w:rsidDel="00421D84" w:rsidRDefault="00A027D8" w:rsidP="00BE28D4">
            <w:pPr>
              <w:pStyle w:val="tabletext11"/>
              <w:suppressAutoHyphens/>
              <w:ind w:right="-45"/>
              <w:jc w:val="right"/>
              <w:rPr>
                <w:del w:id="36256" w:author="Author"/>
              </w:rPr>
            </w:pPr>
            <w:del w:id="36257" w:author="Author">
              <w:r w:rsidRPr="00BE67C3" w:rsidDel="00421D84">
                <w:delText>3,000</w:delText>
              </w:r>
            </w:del>
          </w:p>
        </w:tc>
        <w:tc>
          <w:tcPr>
            <w:tcW w:w="830" w:type="dxa"/>
            <w:tcBorders>
              <w:right w:val="single" w:sz="6" w:space="0" w:color="auto"/>
            </w:tcBorders>
          </w:tcPr>
          <w:p w14:paraId="096176DA" w14:textId="77777777" w:rsidR="00A027D8" w:rsidRPr="00BE67C3" w:rsidDel="00421D84" w:rsidRDefault="00A027D8" w:rsidP="00BE28D4">
            <w:pPr>
              <w:pStyle w:val="tabletext11"/>
              <w:suppressAutoHyphens/>
              <w:ind w:right="-45"/>
              <w:rPr>
                <w:del w:id="36258" w:author="Author"/>
              </w:rPr>
            </w:pPr>
          </w:p>
        </w:tc>
        <w:tc>
          <w:tcPr>
            <w:tcW w:w="1450" w:type="dxa"/>
            <w:tcBorders>
              <w:left w:val="single" w:sz="6" w:space="0" w:color="auto"/>
            </w:tcBorders>
          </w:tcPr>
          <w:p w14:paraId="7B1948A8" w14:textId="77777777" w:rsidR="00A027D8" w:rsidRPr="00BE67C3" w:rsidDel="00421D84" w:rsidRDefault="00A027D8" w:rsidP="00BE28D4">
            <w:pPr>
              <w:pStyle w:val="tabletext11"/>
              <w:suppressAutoHyphens/>
              <w:jc w:val="right"/>
              <w:rPr>
                <w:del w:id="36259" w:author="Author"/>
              </w:rPr>
            </w:pPr>
            <w:del w:id="36260" w:author="Author">
              <w:r w:rsidRPr="00BE67C3" w:rsidDel="00421D84">
                <w:delText>-0.240</w:delText>
              </w:r>
            </w:del>
          </w:p>
        </w:tc>
        <w:tc>
          <w:tcPr>
            <w:tcW w:w="950" w:type="dxa"/>
            <w:tcBorders>
              <w:right w:val="single" w:sz="6" w:space="0" w:color="auto"/>
            </w:tcBorders>
          </w:tcPr>
          <w:p w14:paraId="14054F78" w14:textId="77777777" w:rsidR="00A027D8" w:rsidRPr="00BE67C3" w:rsidDel="00421D84" w:rsidRDefault="00A027D8" w:rsidP="00BE28D4">
            <w:pPr>
              <w:pStyle w:val="tabletext11"/>
              <w:suppressAutoHyphens/>
              <w:jc w:val="center"/>
              <w:rPr>
                <w:del w:id="36261" w:author="Author"/>
              </w:rPr>
            </w:pPr>
          </w:p>
        </w:tc>
      </w:tr>
      <w:tr w:rsidR="00A027D8" w:rsidRPr="00BE67C3" w:rsidDel="00421D84" w14:paraId="2D5A3A93" w14:textId="77777777" w:rsidTr="002F1572">
        <w:trPr>
          <w:cantSplit/>
          <w:trHeight w:val="190"/>
          <w:del w:id="36262" w:author="Author"/>
        </w:trPr>
        <w:tc>
          <w:tcPr>
            <w:tcW w:w="200" w:type="dxa"/>
            <w:tcBorders>
              <w:right w:val="single" w:sz="6" w:space="0" w:color="auto"/>
            </w:tcBorders>
          </w:tcPr>
          <w:p w14:paraId="168DAB25" w14:textId="77777777" w:rsidR="00A027D8" w:rsidRPr="00BE67C3" w:rsidDel="00421D84" w:rsidRDefault="00A027D8" w:rsidP="00BE28D4">
            <w:pPr>
              <w:pStyle w:val="tabletext11"/>
              <w:suppressAutoHyphens/>
              <w:rPr>
                <w:del w:id="36263" w:author="Author"/>
              </w:rPr>
            </w:pPr>
          </w:p>
        </w:tc>
        <w:tc>
          <w:tcPr>
            <w:tcW w:w="970" w:type="dxa"/>
            <w:tcBorders>
              <w:left w:val="single" w:sz="6" w:space="0" w:color="auto"/>
              <w:bottom w:val="single" w:sz="6" w:space="0" w:color="auto"/>
            </w:tcBorders>
          </w:tcPr>
          <w:p w14:paraId="53EB79F0" w14:textId="77777777" w:rsidR="00A027D8" w:rsidRPr="00BE67C3" w:rsidDel="00421D84" w:rsidRDefault="00A027D8" w:rsidP="00BE28D4">
            <w:pPr>
              <w:pStyle w:val="tabletext11"/>
              <w:suppressAutoHyphens/>
              <w:jc w:val="right"/>
              <w:rPr>
                <w:del w:id="36264" w:author="Author"/>
              </w:rPr>
            </w:pPr>
          </w:p>
        </w:tc>
        <w:tc>
          <w:tcPr>
            <w:tcW w:w="600" w:type="dxa"/>
            <w:tcBorders>
              <w:bottom w:val="single" w:sz="6" w:space="0" w:color="auto"/>
            </w:tcBorders>
          </w:tcPr>
          <w:p w14:paraId="0BB1E1AE" w14:textId="77777777" w:rsidR="00A027D8" w:rsidRPr="00BE67C3" w:rsidDel="00421D84" w:rsidRDefault="00A027D8" w:rsidP="00BE28D4">
            <w:pPr>
              <w:pStyle w:val="tabletext11"/>
              <w:suppressAutoHyphens/>
              <w:ind w:right="-45"/>
              <w:jc w:val="right"/>
              <w:rPr>
                <w:del w:id="36265" w:author="Author"/>
              </w:rPr>
            </w:pPr>
            <w:del w:id="36266" w:author="Author">
              <w:r w:rsidRPr="00BE67C3" w:rsidDel="00421D84">
                <w:delText>5,000</w:delText>
              </w:r>
            </w:del>
          </w:p>
        </w:tc>
        <w:tc>
          <w:tcPr>
            <w:tcW w:w="830" w:type="dxa"/>
            <w:tcBorders>
              <w:bottom w:val="single" w:sz="6" w:space="0" w:color="auto"/>
              <w:right w:val="single" w:sz="6" w:space="0" w:color="auto"/>
            </w:tcBorders>
          </w:tcPr>
          <w:p w14:paraId="422B7C7E" w14:textId="77777777" w:rsidR="00A027D8" w:rsidRPr="00BE67C3" w:rsidDel="00421D84" w:rsidRDefault="00A027D8" w:rsidP="00BE28D4">
            <w:pPr>
              <w:pStyle w:val="tabletext11"/>
              <w:suppressAutoHyphens/>
              <w:ind w:right="-45"/>
              <w:rPr>
                <w:del w:id="36267" w:author="Author"/>
              </w:rPr>
            </w:pPr>
          </w:p>
        </w:tc>
        <w:tc>
          <w:tcPr>
            <w:tcW w:w="1450" w:type="dxa"/>
            <w:tcBorders>
              <w:left w:val="single" w:sz="6" w:space="0" w:color="auto"/>
              <w:bottom w:val="single" w:sz="6" w:space="0" w:color="auto"/>
            </w:tcBorders>
          </w:tcPr>
          <w:p w14:paraId="1953D507" w14:textId="77777777" w:rsidR="00A027D8" w:rsidRPr="00BE67C3" w:rsidDel="00421D84" w:rsidRDefault="00A027D8" w:rsidP="00BE28D4">
            <w:pPr>
              <w:pStyle w:val="tabletext11"/>
              <w:suppressAutoHyphens/>
              <w:jc w:val="right"/>
              <w:rPr>
                <w:del w:id="36268" w:author="Author"/>
              </w:rPr>
            </w:pPr>
            <w:del w:id="36269" w:author="Author">
              <w:r w:rsidRPr="00BE67C3" w:rsidDel="00421D84">
                <w:delText>-0.230</w:delText>
              </w:r>
            </w:del>
          </w:p>
        </w:tc>
        <w:tc>
          <w:tcPr>
            <w:tcW w:w="950" w:type="dxa"/>
            <w:tcBorders>
              <w:bottom w:val="single" w:sz="6" w:space="0" w:color="auto"/>
              <w:right w:val="single" w:sz="6" w:space="0" w:color="auto"/>
            </w:tcBorders>
          </w:tcPr>
          <w:p w14:paraId="40202C8F" w14:textId="77777777" w:rsidR="00A027D8" w:rsidRPr="00BE67C3" w:rsidDel="00421D84" w:rsidRDefault="00A027D8" w:rsidP="00BE28D4">
            <w:pPr>
              <w:pStyle w:val="tabletext11"/>
              <w:suppressAutoHyphens/>
              <w:jc w:val="center"/>
              <w:rPr>
                <w:del w:id="36270" w:author="Author"/>
              </w:rPr>
            </w:pPr>
          </w:p>
        </w:tc>
      </w:tr>
    </w:tbl>
    <w:p w14:paraId="7985DDF5" w14:textId="77777777" w:rsidR="00A027D8" w:rsidRPr="00BE67C3" w:rsidDel="00421D84" w:rsidRDefault="00A027D8" w:rsidP="00BE28D4">
      <w:pPr>
        <w:pStyle w:val="tablecaption"/>
        <w:suppressAutoHyphens/>
        <w:rPr>
          <w:del w:id="36271" w:author="Author"/>
        </w:rPr>
      </w:pPr>
      <w:del w:id="36272" w:author="Author">
        <w:r w:rsidRPr="00BE67C3" w:rsidDel="00421D84">
          <w:delText>Table 98.B.1.b.(2)(b)(v.2) Private Passenger Types Comprehensive Coverage Deductible Factors – Theft, Mischief Or Vandalism Without Full Safety Glass Coverage</w:delText>
        </w:r>
      </w:del>
    </w:p>
    <w:p w14:paraId="1FA107ED" w14:textId="77777777" w:rsidR="00A027D8" w:rsidRPr="00BE67C3" w:rsidDel="00421D84" w:rsidRDefault="00A027D8" w:rsidP="00BE28D4">
      <w:pPr>
        <w:pStyle w:val="isonormal"/>
        <w:suppressAutoHyphens/>
        <w:rPr>
          <w:del w:id="36273" w:author="Author"/>
        </w:rPr>
      </w:pPr>
    </w:p>
    <w:p w14:paraId="7FB9D5C0" w14:textId="77777777" w:rsidR="00A027D8" w:rsidRPr="00BE67C3" w:rsidDel="00421D84" w:rsidRDefault="00A027D8" w:rsidP="00BE28D4">
      <w:pPr>
        <w:pStyle w:val="outlinehd6"/>
        <w:suppressAutoHyphens/>
        <w:rPr>
          <w:del w:id="36274" w:author="Author"/>
        </w:rPr>
      </w:pPr>
      <w:del w:id="36275" w:author="Author">
        <w:r w:rsidRPr="00BE67C3" w:rsidDel="00421D84">
          <w:lastRenderedPageBreak/>
          <w:tab/>
          <w:delText>(c)</w:delText>
        </w:r>
        <w:r w:rsidRPr="00BE67C3" w:rsidDel="00421D84">
          <w:tab/>
          <w:delText>Trucks, Tractors And Trailers And All Autos Except Zone-rated Risks – All Perils Without Full Safety Glass Coverage</w:delText>
        </w:r>
      </w:del>
    </w:p>
    <w:p w14:paraId="174A31F8" w14:textId="77777777" w:rsidR="00A027D8" w:rsidRPr="00BE67C3" w:rsidDel="00421D84" w:rsidRDefault="00A027D8" w:rsidP="00BE28D4">
      <w:pPr>
        <w:pStyle w:val="space4"/>
        <w:suppressAutoHyphens/>
        <w:rPr>
          <w:del w:id="3627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06FE938D" w14:textId="77777777" w:rsidTr="002F1572">
        <w:trPr>
          <w:cantSplit/>
          <w:trHeight w:val="190"/>
          <w:del w:id="36277" w:author="Author"/>
        </w:trPr>
        <w:tc>
          <w:tcPr>
            <w:tcW w:w="200" w:type="dxa"/>
          </w:tcPr>
          <w:p w14:paraId="146BBD74" w14:textId="77777777" w:rsidR="00A027D8" w:rsidRPr="00BE67C3" w:rsidDel="00421D84" w:rsidRDefault="00A027D8" w:rsidP="00BE28D4">
            <w:pPr>
              <w:pStyle w:val="tablehead"/>
              <w:suppressAutoHyphens/>
              <w:rPr>
                <w:del w:id="3627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44FD420" w14:textId="77777777" w:rsidR="00A027D8" w:rsidRPr="00BE67C3" w:rsidDel="00421D84" w:rsidRDefault="00A027D8" w:rsidP="00BE28D4">
            <w:pPr>
              <w:pStyle w:val="tablehead"/>
              <w:suppressAutoHyphens/>
              <w:rPr>
                <w:del w:id="36279" w:author="Author"/>
              </w:rPr>
            </w:pPr>
            <w:del w:id="36280"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5897FF5" w14:textId="77777777" w:rsidR="00A027D8" w:rsidRPr="00BE67C3" w:rsidDel="00421D84" w:rsidRDefault="00A027D8" w:rsidP="00BE28D4">
            <w:pPr>
              <w:pStyle w:val="tablehead"/>
              <w:suppressAutoHyphens/>
              <w:rPr>
                <w:del w:id="36281" w:author="Author"/>
              </w:rPr>
            </w:pPr>
            <w:del w:id="36282" w:author="Author">
              <w:r w:rsidRPr="00BE67C3" w:rsidDel="00421D84">
                <w:delText>Factor</w:delText>
              </w:r>
            </w:del>
          </w:p>
        </w:tc>
      </w:tr>
      <w:tr w:rsidR="00A027D8" w:rsidRPr="00BE67C3" w:rsidDel="00421D84" w14:paraId="38322301" w14:textId="77777777" w:rsidTr="002F1572">
        <w:trPr>
          <w:cantSplit/>
          <w:trHeight w:val="190"/>
          <w:del w:id="36283" w:author="Author"/>
        </w:trPr>
        <w:tc>
          <w:tcPr>
            <w:tcW w:w="200" w:type="dxa"/>
            <w:tcBorders>
              <w:right w:val="single" w:sz="6" w:space="0" w:color="auto"/>
            </w:tcBorders>
          </w:tcPr>
          <w:p w14:paraId="6F6F4EE1" w14:textId="77777777" w:rsidR="00A027D8" w:rsidRPr="00BE67C3" w:rsidDel="00421D84" w:rsidRDefault="00A027D8" w:rsidP="00BE28D4">
            <w:pPr>
              <w:pStyle w:val="tabletext11"/>
              <w:suppressAutoHyphens/>
              <w:rPr>
                <w:del w:id="36284" w:author="Author"/>
              </w:rPr>
            </w:pPr>
          </w:p>
        </w:tc>
        <w:tc>
          <w:tcPr>
            <w:tcW w:w="970" w:type="dxa"/>
            <w:tcBorders>
              <w:top w:val="single" w:sz="6" w:space="0" w:color="auto"/>
              <w:left w:val="single" w:sz="6" w:space="0" w:color="auto"/>
            </w:tcBorders>
          </w:tcPr>
          <w:p w14:paraId="1C31F298" w14:textId="77777777" w:rsidR="00A027D8" w:rsidRPr="00BE67C3" w:rsidDel="00421D84" w:rsidRDefault="00A027D8" w:rsidP="00BE28D4">
            <w:pPr>
              <w:pStyle w:val="tabletext11"/>
              <w:suppressAutoHyphens/>
              <w:jc w:val="right"/>
              <w:rPr>
                <w:del w:id="36285" w:author="Author"/>
              </w:rPr>
            </w:pPr>
            <w:del w:id="36286" w:author="Author">
              <w:r w:rsidRPr="00BE67C3" w:rsidDel="00421D84">
                <w:delText>$</w:delText>
              </w:r>
            </w:del>
          </w:p>
        </w:tc>
        <w:tc>
          <w:tcPr>
            <w:tcW w:w="600" w:type="dxa"/>
            <w:tcBorders>
              <w:top w:val="single" w:sz="6" w:space="0" w:color="auto"/>
            </w:tcBorders>
          </w:tcPr>
          <w:p w14:paraId="43347794" w14:textId="77777777" w:rsidR="00A027D8" w:rsidRPr="00BE67C3" w:rsidDel="00421D84" w:rsidRDefault="00A027D8" w:rsidP="00BE28D4">
            <w:pPr>
              <w:pStyle w:val="tabletext11"/>
              <w:suppressAutoHyphens/>
              <w:ind w:right="-45"/>
              <w:jc w:val="right"/>
              <w:rPr>
                <w:del w:id="36287" w:author="Author"/>
              </w:rPr>
            </w:pPr>
            <w:del w:id="36288" w:author="Author">
              <w:r w:rsidRPr="00BE67C3" w:rsidDel="00421D84">
                <w:delText>Full</w:delText>
              </w:r>
            </w:del>
          </w:p>
        </w:tc>
        <w:tc>
          <w:tcPr>
            <w:tcW w:w="830" w:type="dxa"/>
            <w:tcBorders>
              <w:top w:val="single" w:sz="6" w:space="0" w:color="auto"/>
              <w:left w:val="nil"/>
              <w:right w:val="single" w:sz="6" w:space="0" w:color="auto"/>
            </w:tcBorders>
          </w:tcPr>
          <w:p w14:paraId="4EDC31BF" w14:textId="77777777" w:rsidR="00A027D8" w:rsidRPr="00BE67C3" w:rsidDel="00421D84" w:rsidRDefault="00A027D8" w:rsidP="00BE28D4">
            <w:pPr>
              <w:pStyle w:val="tabletext11"/>
              <w:tabs>
                <w:tab w:val="decimal" w:pos="500"/>
              </w:tabs>
              <w:suppressAutoHyphens/>
              <w:ind w:right="-45"/>
              <w:rPr>
                <w:del w:id="36289" w:author="Author"/>
              </w:rPr>
            </w:pPr>
          </w:p>
        </w:tc>
        <w:tc>
          <w:tcPr>
            <w:tcW w:w="1450" w:type="dxa"/>
            <w:tcBorders>
              <w:top w:val="single" w:sz="6" w:space="0" w:color="auto"/>
              <w:left w:val="single" w:sz="6" w:space="0" w:color="auto"/>
            </w:tcBorders>
          </w:tcPr>
          <w:p w14:paraId="706D4313" w14:textId="77777777" w:rsidR="00A027D8" w:rsidRPr="00BE67C3" w:rsidDel="00421D84" w:rsidRDefault="00A027D8" w:rsidP="00BE28D4">
            <w:pPr>
              <w:pStyle w:val="tabletext11"/>
              <w:suppressAutoHyphens/>
              <w:jc w:val="right"/>
              <w:rPr>
                <w:del w:id="36290" w:author="Author"/>
              </w:rPr>
            </w:pPr>
            <w:del w:id="36291" w:author="Author">
              <w:r w:rsidRPr="00BE67C3" w:rsidDel="00421D84">
                <w:delText>-0.235</w:delText>
              </w:r>
            </w:del>
          </w:p>
        </w:tc>
        <w:tc>
          <w:tcPr>
            <w:tcW w:w="950" w:type="dxa"/>
            <w:tcBorders>
              <w:top w:val="single" w:sz="6" w:space="0" w:color="auto"/>
              <w:right w:val="single" w:sz="6" w:space="0" w:color="auto"/>
            </w:tcBorders>
          </w:tcPr>
          <w:p w14:paraId="2AB3362D" w14:textId="77777777" w:rsidR="00A027D8" w:rsidRPr="00BE67C3" w:rsidDel="00421D84" w:rsidRDefault="00A027D8" w:rsidP="00BE28D4">
            <w:pPr>
              <w:pStyle w:val="tabletext11"/>
              <w:suppressAutoHyphens/>
              <w:jc w:val="center"/>
              <w:rPr>
                <w:del w:id="36292" w:author="Author"/>
              </w:rPr>
            </w:pPr>
          </w:p>
        </w:tc>
      </w:tr>
      <w:tr w:rsidR="00A027D8" w:rsidRPr="00BE67C3" w:rsidDel="00421D84" w14:paraId="33BE3A45" w14:textId="77777777" w:rsidTr="002F1572">
        <w:trPr>
          <w:cantSplit/>
          <w:trHeight w:val="190"/>
          <w:del w:id="36293" w:author="Author"/>
        </w:trPr>
        <w:tc>
          <w:tcPr>
            <w:tcW w:w="200" w:type="dxa"/>
            <w:tcBorders>
              <w:right w:val="single" w:sz="6" w:space="0" w:color="auto"/>
            </w:tcBorders>
          </w:tcPr>
          <w:p w14:paraId="7675C237" w14:textId="77777777" w:rsidR="00A027D8" w:rsidRPr="00BE67C3" w:rsidDel="00421D84" w:rsidRDefault="00A027D8" w:rsidP="00BE28D4">
            <w:pPr>
              <w:pStyle w:val="tabletext11"/>
              <w:suppressAutoHyphens/>
              <w:rPr>
                <w:del w:id="36294" w:author="Author"/>
              </w:rPr>
            </w:pPr>
          </w:p>
        </w:tc>
        <w:tc>
          <w:tcPr>
            <w:tcW w:w="970" w:type="dxa"/>
            <w:tcBorders>
              <w:left w:val="single" w:sz="6" w:space="0" w:color="auto"/>
            </w:tcBorders>
          </w:tcPr>
          <w:p w14:paraId="1EA8A48E" w14:textId="77777777" w:rsidR="00A027D8" w:rsidRPr="00BE67C3" w:rsidDel="00421D84" w:rsidRDefault="00A027D8" w:rsidP="00BE28D4">
            <w:pPr>
              <w:pStyle w:val="tabletext11"/>
              <w:suppressAutoHyphens/>
              <w:jc w:val="right"/>
              <w:rPr>
                <w:del w:id="36295" w:author="Author"/>
              </w:rPr>
            </w:pPr>
          </w:p>
        </w:tc>
        <w:tc>
          <w:tcPr>
            <w:tcW w:w="600" w:type="dxa"/>
          </w:tcPr>
          <w:p w14:paraId="46BD96B4" w14:textId="77777777" w:rsidR="00A027D8" w:rsidRPr="00BE67C3" w:rsidDel="00421D84" w:rsidRDefault="00A027D8" w:rsidP="00BE28D4">
            <w:pPr>
              <w:pStyle w:val="tabletext11"/>
              <w:suppressAutoHyphens/>
              <w:ind w:right="-45"/>
              <w:jc w:val="right"/>
              <w:rPr>
                <w:del w:id="36296" w:author="Author"/>
              </w:rPr>
            </w:pPr>
            <w:del w:id="36297" w:author="Author">
              <w:r w:rsidRPr="00BE67C3" w:rsidDel="00421D84">
                <w:delText>50</w:delText>
              </w:r>
            </w:del>
          </w:p>
        </w:tc>
        <w:tc>
          <w:tcPr>
            <w:tcW w:w="830" w:type="dxa"/>
            <w:tcBorders>
              <w:right w:val="single" w:sz="6" w:space="0" w:color="auto"/>
            </w:tcBorders>
          </w:tcPr>
          <w:p w14:paraId="724B5D4A" w14:textId="77777777" w:rsidR="00A027D8" w:rsidRPr="00BE67C3" w:rsidDel="00421D84" w:rsidRDefault="00A027D8" w:rsidP="00BE28D4">
            <w:pPr>
              <w:pStyle w:val="tabletext11"/>
              <w:suppressAutoHyphens/>
              <w:ind w:right="-45"/>
              <w:rPr>
                <w:del w:id="36298" w:author="Author"/>
              </w:rPr>
            </w:pPr>
          </w:p>
        </w:tc>
        <w:tc>
          <w:tcPr>
            <w:tcW w:w="1450" w:type="dxa"/>
            <w:tcBorders>
              <w:left w:val="single" w:sz="6" w:space="0" w:color="auto"/>
            </w:tcBorders>
          </w:tcPr>
          <w:p w14:paraId="5046E149" w14:textId="77777777" w:rsidR="00A027D8" w:rsidRPr="00BE67C3" w:rsidDel="00421D84" w:rsidRDefault="00A027D8" w:rsidP="00BE28D4">
            <w:pPr>
              <w:pStyle w:val="tabletext11"/>
              <w:suppressAutoHyphens/>
              <w:jc w:val="right"/>
              <w:rPr>
                <w:del w:id="36299" w:author="Author"/>
              </w:rPr>
            </w:pPr>
            <w:del w:id="36300" w:author="Author">
              <w:r w:rsidRPr="00BE67C3" w:rsidDel="00421D84">
                <w:delText>-0.209</w:delText>
              </w:r>
            </w:del>
          </w:p>
        </w:tc>
        <w:tc>
          <w:tcPr>
            <w:tcW w:w="950" w:type="dxa"/>
            <w:tcBorders>
              <w:right w:val="single" w:sz="6" w:space="0" w:color="auto"/>
            </w:tcBorders>
          </w:tcPr>
          <w:p w14:paraId="4A3D7BAB" w14:textId="77777777" w:rsidR="00A027D8" w:rsidRPr="00BE67C3" w:rsidDel="00421D84" w:rsidRDefault="00A027D8" w:rsidP="00BE28D4">
            <w:pPr>
              <w:pStyle w:val="tabletext11"/>
              <w:suppressAutoHyphens/>
              <w:jc w:val="center"/>
              <w:rPr>
                <w:del w:id="36301" w:author="Author"/>
              </w:rPr>
            </w:pPr>
          </w:p>
        </w:tc>
      </w:tr>
      <w:tr w:rsidR="00A027D8" w:rsidRPr="00BE67C3" w:rsidDel="00421D84" w14:paraId="63527CD2" w14:textId="77777777" w:rsidTr="002F1572">
        <w:trPr>
          <w:cantSplit/>
          <w:trHeight w:val="190"/>
          <w:del w:id="36302" w:author="Author"/>
        </w:trPr>
        <w:tc>
          <w:tcPr>
            <w:tcW w:w="200" w:type="dxa"/>
            <w:tcBorders>
              <w:right w:val="single" w:sz="6" w:space="0" w:color="auto"/>
            </w:tcBorders>
          </w:tcPr>
          <w:p w14:paraId="23CE392B" w14:textId="77777777" w:rsidR="00A027D8" w:rsidRPr="00BE67C3" w:rsidDel="00421D84" w:rsidRDefault="00A027D8" w:rsidP="00BE28D4">
            <w:pPr>
              <w:pStyle w:val="tabletext11"/>
              <w:suppressAutoHyphens/>
              <w:rPr>
                <w:del w:id="36303" w:author="Author"/>
              </w:rPr>
            </w:pPr>
          </w:p>
        </w:tc>
        <w:tc>
          <w:tcPr>
            <w:tcW w:w="970" w:type="dxa"/>
            <w:tcBorders>
              <w:left w:val="single" w:sz="6" w:space="0" w:color="auto"/>
            </w:tcBorders>
          </w:tcPr>
          <w:p w14:paraId="3973E0C4" w14:textId="77777777" w:rsidR="00A027D8" w:rsidRPr="00BE67C3" w:rsidDel="00421D84" w:rsidRDefault="00A027D8" w:rsidP="00BE28D4">
            <w:pPr>
              <w:pStyle w:val="tabletext11"/>
              <w:suppressAutoHyphens/>
              <w:jc w:val="right"/>
              <w:rPr>
                <w:del w:id="36304" w:author="Author"/>
              </w:rPr>
            </w:pPr>
          </w:p>
        </w:tc>
        <w:tc>
          <w:tcPr>
            <w:tcW w:w="600" w:type="dxa"/>
          </w:tcPr>
          <w:p w14:paraId="2D82973F" w14:textId="77777777" w:rsidR="00A027D8" w:rsidRPr="00BE67C3" w:rsidDel="00421D84" w:rsidRDefault="00A027D8" w:rsidP="00BE28D4">
            <w:pPr>
              <w:pStyle w:val="tabletext11"/>
              <w:suppressAutoHyphens/>
              <w:ind w:right="-45"/>
              <w:jc w:val="right"/>
              <w:rPr>
                <w:del w:id="36305" w:author="Author"/>
              </w:rPr>
            </w:pPr>
            <w:del w:id="36306" w:author="Author">
              <w:r w:rsidRPr="00BE67C3" w:rsidDel="00421D84">
                <w:delText>100</w:delText>
              </w:r>
            </w:del>
          </w:p>
        </w:tc>
        <w:tc>
          <w:tcPr>
            <w:tcW w:w="830" w:type="dxa"/>
            <w:tcBorders>
              <w:right w:val="single" w:sz="6" w:space="0" w:color="auto"/>
            </w:tcBorders>
          </w:tcPr>
          <w:p w14:paraId="05F10FC7" w14:textId="77777777" w:rsidR="00A027D8" w:rsidRPr="00BE67C3" w:rsidDel="00421D84" w:rsidRDefault="00A027D8" w:rsidP="00BE28D4">
            <w:pPr>
              <w:pStyle w:val="tabletext11"/>
              <w:suppressAutoHyphens/>
              <w:ind w:right="-45"/>
              <w:rPr>
                <w:del w:id="36307" w:author="Author"/>
              </w:rPr>
            </w:pPr>
          </w:p>
        </w:tc>
        <w:tc>
          <w:tcPr>
            <w:tcW w:w="1450" w:type="dxa"/>
            <w:tcBorders>
              <w:left w:val="single" w:sz="6" w:space="0" w:color="auto"/>
            </w:tcBorders>
          </w:tcPr>
          <w:p w14:paraId="0BF6E823" w14:textId="77777777" w:rsidR="00A027D8" w:rsidRPr="00BE67C3" w:rsidDel="00421D84" w:rsidRDefault="00A027D8" w:rsidP="00BE28D4">
            <w:pPr>
              <w:pStyle w:val="tabletext11"/>
              <w:suppressAutoHyphens/>
              <w:jc w:val="right"/>
              <w:rPr>
                <w:del w:id="36308" w:author="Author"/>
              </w:rPr>
            </w:pPr>
            <w:del w:id="36309" w:author="Author">
              <w:r w:rsidRPr="00BE67C3" w:rsidDel="00421D84">
                <w:delText>-0.182</w:delText>
              </w:r>
            </w:del>
          </w:p>
        </w:tc>
        <w:tc>
          <w:tcPr>
            <w:tcW w:w="950" w:type="dxa"/>
            <w:tcBorders>
              <w:right w:val="single" w:sz="6" w:space="0" w:color="auto"/>
            </w:tcBorders>
          </w:tcPr>
          <w:p w14:paraId="1A344BF4" w14:textId="77777777" w:rsidR="00A027D8" w:rsidRPr="00BE67C3" w:rsidDel="00421D84" w:rsidRDefault="00A027D8" w:rsidP="00BE28D4">
            <w:pPr>
              <w:pStyle w:val="tabletext11"/>
              <w:suppressAutoHyphens/>
              <w:jc w:val="center"/>
              <w:rPr>
                <w:del w:id="36310" w:author="Author"/>
              </w:rPr>
            </w:pPr>
          </w:p>
        </w:tc>
      </w:tr>
      <w:tr w:rsidR="00A027D8" w:rsidRPr="00BE67C3" w:rsidDel="00421D84" w14:paraId="3BF39AE6" w14:textId="77777777" w:rsidTr="002F1572">
        <w:trPr>
          <w:cantSplit/>
          <w:trHeight w:val="190"/>
          <w:del w:id="36311" w:author="Author"/>
        </w:trPr>
        <w:tc>
          <w:tcPr>
            <w:tcW w:w="200" w:type="dxa"/>
            <w:tcBorders>
              <w:right w:val="single" w:sz="6" w:space="0" w:color="auto"/>
            </w:tcBorders>
          </w:tcPr>
          <w:p w14:paraId="6E8B726E" w14:textId="77777777" w:rsidR="00A027D8" w:rsidRPr="00BE67C3" w:rsidDel="00421D84" w:rsidRDefault="00A027D8" w:rsidP="00BE28D4">
            <w:pPr>
              <w:pStyle w:val="tabletext11"/>
              <w:suppressAutoHyphens/>
              <w:rPr>
                <w:del w:id="36312" w:author="Author"/>
              </w:rPr>
            </w:pPr>
          </w:p>
        </w:tc>
        <w:tc>
          <w:tcPr>
            <w:tcW w:w="970" w:type="dxa"/>
            <w:tcBorders>
              <w:left w:val="single" w:sz="6" w:space="0" w:color="auto"/>
            </w:tcBorders>
          </w:tcPr>
          <w:p w14:paraId="76B1E69C" w14:textId="77777777" w:rsidR="00A027D8" w:rsidRPr="00BE67C3" w:rsidDel="00421D84" w:rsidRDefault="00A027D8" w:rsidP="00BE28D4">
            <w:pPr>
              <w:pStyle w:val="tabletext11"/>
              <w:suppressAutoHyphens/>
              <w:jc w:val="right"/>
              <w:rPr>
                <w:del w:id="36313" w:author="Author"/>
              </w:rPr>
            </w:pPr>
          </w:p>
        </w:tc>
        <w:tc>
          <w:tcPr>
            <w:tcW w:w="600" w:type="dxa"/>
          </w:tcPr>
          <w:p w14:paraId="21E8EA3B" w14:textId="77777777" w:rsidR="00A027D8" w:rsidRPr="00BE67C3" w:rsidDel="00421D84" w:rsidRDefault="00A027D8" w:rsidP="00BE28D4">
            <w:pPr>
              <w:pStyle w:val="tabletext11"/>
              <w:suppressAutoHyphens/>
              <w:ind w:right="-45"/>
              <w:jc w:val="right"/>
              <w:rPr>
                <w:del w:id="36314" w:author="Author"/>
              </w:rPr>
            </w:pPr>
            <w:del w:id="36315" w:author="Author">
              <w:r w:rsidRPr="00BE67C3" w:rsidDel="00421D84">
                <w:delText>200</w:delText>
              </w:r>
            </w:del>
          </w:p>
        </w:tc>
        <w:tc>
          <w:tcPr>
            <w:tcW w:w="830" w:type="dxa"/>
            <w:tcBorders>
              <w:right w:val="single" w:sz="6" w:space="0" w:color="auto"/>
            </w:tcBorders>
          </w:tcPr>
          <w:p w14:paraId="7F6EA123" w14:textId="77777777" w:rsidR="00A027D8" w:rsidRPr="00BE67C3" w:rsidDel="00421D84" w:rsidRDefault="00A027D8" w:rsidP="00BE28D4">
            <w:pPr>
              <w:pStyle w:val="tabletext11"/>
              <w:suppressAutoHyphens/>
              <w:ind w:right="-45"/>
              <w:rPr>
                <w:del w:id="36316" w:author="Author"/>
              </w:rPr>
            </w:pPr>
          </w:p>
        </w:tc>
        <w:tc>
          <w:tcPr>
            <w:tcW w:w="1450" w:type="dxa"/>
            <w:tcBorders>
              <w:left w:val="single" w:sz="6" w:space="0" w:color="auto"/>
            </w:tcBorders>
          </w:tcPr>
          <w:p w14:paraId="5228B566" w14:textId="77777777" w:rsidR="00A027D8" w:rsidRPr="00BE67C3" w:rsidDel="00421D84" w:rsidRDefault="00A027D8" w:rsidP="00BE28D4">
            <w:pPr>
              <w:pStyle w:val="tabletext11"/>
              <w:suppressAutoHyphens/>
              <w:jc w:val="right"/>
              <w:rPr>
                <w:del w:id="36317" w:author="Author"/>
              </w:rPr>
            </w:pPr>
            <w:del w:id="36318" w:author="Author">
              <w:r w:rsidRPr="00BE67C3" w:rsidDel="00421D84">
                <w:delText>-0.122</w:delText>
              </w:r>
            </w:del>
          </w:p>
        </w:tc>
        <w:tc>
          <w:tcPr>
            <w:tcW w:w="950" w:type="dxa"/>
            <w:tcBorders>
              <w:right w:val="single" w:sz="6" w:space="0" w:color="auto"/>
            </w:tcBorders>
          </w:tcPr>
          <w:p w14:paraId="7EC3E34A" w14:textId="77777777" w:rsidR="00A027D8" w:rsidRPr="00BE67C3" w:rsidDel="00421D84" w:rsidRDefault="00A027D8" w:rsidP="00BE28D4">
            <w:pPr>
              <w:pStyle w:val="tabletext11"/>
              <w:suppressAutoHyphens/>
              <w:jc w:val="center"/>
              <w:rPr>
                <w:del w:id="36319" w:author="Author"/>
              </w:rPr>
            </w:pPr>
          </w:p>
        </w:tc>
      </w:tr>
      <w:tr w:rsidR="00A027D8" w:rsidRPr="00BE67C3" w:rsidDel="00421D84" w14:paraId="1865A15F" w14:textId="77777777" w:rsidTr="002F1572">
        <w:trPr>
          <w:cantSplit/>
          <w:trHeight w:val="190"/>
          <w:del w:id="36320" w:author="Author"/>
        </w:trPr>
        <w:tc>
          <w:tcPr>
            <w:tcW w:w="200" w:type="dxa"/>
            <w:tcBorders>
              <w:right w:val="single" w:sz="6" w:space="0" w:color="auto"/>
            </w:tcBorders>
          </w:tcPr>
          <w:p w14:paraId="0B8A3DB4" w14:textId="77777777" w:rsidR="00A027D8" w:rsidRPr="00BE67C3" w:rsidDel="00421D84" w:rsidRDefault="00A027D8" w:rsidP="00BE28D4">
            <w:pPr>
              <w:pStyle w:val="tabletext11"/>
              <w:suppressAutoHyphens/>
              <w:rPr>
                <w:del w:id="36321" w:author="Author"/>
              </w:rPr>
            </w:pPr>
          </w:p>
        </w:tc>
        <w:tc>
          <w:tcPr>
            <w:tcW w:w="970" w:type="dxa"/>
            <w:tcBorders>
              <w:left w:val="single" w:sz="6" w:space="0" w:color="auto"/>
            </w:tcBorders>
          </w:tcPr>
          <w:p w14:paraId="516DD531" w14:textId="77777777" w:rsidR="00A027D8" w:rsidRPr="00BE67C3" w:rsidDel="00421D84" w:rsidRDefault="00A027D8" w:rsidP="00BE28D4">
            <w:pPr>
              <w:pStyle w:val="tabletext11"/>
              <w:suppressAutoHyphens/>
              <w:jc w:val="right"/>
              <w:rPr>
                <w:del w:id="36322" w:author="Author"/>
              </w:rPr>
            </w:pPr>
          </w:p>
        </w:tc>
        <w:tc>
          <w:tcPr>
            <w:tcW w:w="600" w:type="dxa"/>
          </w:tcPr>
          <w:p w14:paraId="7D98987B" w14:textId="77777777" w:rsidR="00A027D8" w:rsidRPr="00BE67C3" w:rsidDel="00421D84" w:rsidRDefault="00A027D8" w:rsidP="00BE28D4">
            <w:pPr>
              <w:pStyle w:val="tabletext11"/>
              <w:suppressAutoHyphens/>
              <w:ind w:right="-45"/>
              <w:jc w:val="right"/>
              <w:rPr>
                <w:del w:id="36323" w:author="Author"/>
              </w:rPr>
            </w:pPr>
            <w:del w:id="36324" w:author="Author">
              <w:r w:rsidRPr="00BE67C3" w:rsidDel="00421D84">
                <w:delText>250</w:delText>
              </w:r>
            </w:del>
          </w:p>
        </w:tc>
        <w:tc>
          <w:tcPr>
            <w:tcW w:w="830" w:type="dxa"/>
            <w:tcBorders>
              <w:right w:val="single" w:sz="6" w:space="0" w:color="auto"/>
            </w:tcBorders>
          </w:tcPr>
          <w:p w14:paraId="621EA529" w14:textId="77777777" w:rsidR="00A027D8" w:rsidRPr="00BE67C3" w:rsidDel="00421D84" w:rsidRDefault="00A027D8" w:rsidP="00BE28D4">
            <w:pPr>
              <w:pStyle w:val="tabletext11"/>
              <w:suppressAutoHyphens/>
              <w:ind w:right="-45"/>
              <w:rPr>
                <w:del w:id="36325" w:author="Author"/>
              </w:rPr>
            </w:pPr>
          </w:p>
        </w:tc>
        <w:tc>
          <w:tcPr>
            <w:tcW w:w="1450" w:type="dxa"/>
            <w:tcBorders>
              <w:left w:val="single" w:sz="6" w:space="0" w:color="auto"/>
            </w:tcBorders>
          </w:tcPr>
          <w:p w14:paraId="4CB3071C" w14:textId="77777777" w:rsidR="00A027D8" w:rsidRPr="00BE67C3" w:rsidDel="00421D84" w:rsidRDefault="00A027D8" w:rsidP="00BE28D4">
            <w:pPr>
              <w:pStyle w:val="tabletext11"/>
              <w:suppressAutoHyphens/>
              <w:jc w:val="right"/>
              <w:rPr>
                <w:del w:id="36326" w:author="Author"/>
              </w:rPr>
            </w:pPr>
            <w:del w:id="36327" w:author="Author">
              <w:r w:rsidRPr="00BE67C3" w:rsidDel="00421D84">
                <w:delText>-0.094</w:delText>
              </w:r>
            </w:del>
          </w:p>
        </w:tc>
        <w:tc>
          <w:tcPr>
            <w:tcW w:w="950" w:type="dxa"/>
            <w:tcBorders>
              <w:right w:val="single" w:sz="6" w:space="0" w:color="auto"/>
            </w:tcBorders>
          </w:tcPr>
          <w:p w14:paraId="0B24A89F" w14:textId="77777777" w:rsidR="00A027D8" w:rsidRPr="00BE67C3" w:rsidDel="00421D84" w:rsidRDefault="00A027D8" w:rsidP="00BE28D4">
            <w:pPr>
              <w:pStyle w:val="tabletext11"/>
              <w:suppressAutoHyphens/>
              <w:jc w:val="center"/>
              <w:rPr>
                <w:del w:id="36328" w:author="Author"/>
              </w:rPr>
            </w:pPr>
          </w:p>
        </w:tc>
      </w:tr>
      <w:tr w:rsidR="00A027D8" w:rsidRPr="00BE67C3" w:rsidDel="00421D84" w14:paraId="09CA37CE" w14:textId="77777777" w:rsidTr="002F1572">
        <w:trPr>
          <w:cantSplit/>
          <w:trHeight w:val="190"/>
          <w:del w:id="36329" w:author="Author"/>
        </w:trPr>
        <w:tc>
          <w:tcPr>
            <w:tcW w:w="200" w:type="dxa"/>
            <w:tcBorders>
              <w:right w:val="single" w:sz="6" w:space="0" w:color="auto"/>
            </w:tcBorders>
          </w:tcPr>
          <w:p w14:paraId="0DEC898A" w14:textId="77777777" w:rsidR="00A027D8" w:rsidRPr="00BE67C3" w:rsidDel="00421D84" w:rsidRDefault="00A027D8" w:rsidP="00BE28D4">
            <w:pPr>
              <w:pStyle w:val="tabletext11"/>
              <w:suppressAutoHyphens/>
              <w:rPr>
                <w:del w:id="36330" w:author="Author"/>
              </w:rPr>
            </w:pPr>
          </w:p>
        </w:tc>
        <w:tc>
          <w:tcPr>
            <w:tcW w:w="970" w:type="dxa"/>
            <w:tcBorders>
              <w:left w:val="single" w:sz="6" w:space="0" w:color="auto"/>
            </w:tcBorders>
          </w:tcPr>
          <w:p w14:paraId="4665264F" w14:textId="77777777" w:rsidR="00A027D8" w:rsidRPr="00BE67C3" w:rsidDel="00421D84" w:rsidRDefault="00A027D8" w:rsidP="00BE28D4">
            <w:pPr>
              <w:pStyle w:val="tabletext11"/>
              <w:suppressAutoHyphens/>
              <w:jc w:val="right"/>
              <w:rPr>
                <w:del w:id="36331" w:author="Author"/>
              </w:rPr>
            </w:pPr>
          </w:p>
        </w:tc>
        <w:tc>
          <w:tcPr>
            <w:tcW w:w="600" w:type="dxa"/>
          </w:tcPr>
          <w:p w14:paraId="317B80DD" w14:textId="77777777" w:rsidR="00A027D8" w:rsidRPr="00BE67C3" w:rsidDel="00421D84" w:rsidRDefault="00A027D8" w:rsidP="00BE28D4">
            <w:pPr>
              <w:pStyle w:val="tabletext11"/>
              <w:suppressAutoHyphens/>
              <w:ind w:right="-45"/>
              <w:jc w:val="right"/>
              <w:rPr>
                <w:del w:id="36332" w:author="Author"/>
              </w:rPr>
            </w:pPr>
            <w:del w:id="36333" w:author="Author">
              <w:r w:rsidRPr="00BE67C3" w:rsidDel="00421D84">
                <w:delText>500</w:delText>
              </w:r>
            </w:del>
          </w:p>
        </w:tc>
        <w:tc>
          <w:tcPr>
            <w:tcW w:w="830" w:type="dxa"/>
            <w:tcBorders>
              <w:right w:val="single" w:sz="6" w:space="0" w:color="auto"/>
            </w:tcBorders>
          </w:tcPr>
          <w:p w14:paraId="6A0B61CB" w14:textId="77777777" w:rsidR="00A027D8" w:rsidRPr="00BE67C3" w:rsidDel="00421D84" w:rsidRDefault="00A027D8" w:rsidP="00BE28D4">
            <w:pPr>
              <w:pStyle w:val="tabletext11"/>
              <w:suppressAutoHyphens/>
              <w:ind w:right="-45"/>
              <w:rPr>
                <w:del w:id="36334" w:author="Author"/>
              </w:rPr>
            </w:pPr>
          </w:p>
        </w:tc>
        <w:tc>
          <w:tcPr>
            <w:tcW w:w="1450" w:type="dxa"/>
            <w:tcBorders>
              <w:left w:val="single" w:sz="6" w:space="0" w:color="auto"/>
            </w:tcBorders>
          </w:tcPr>
          <w:p w14:paraId="51B39BD6" w14:textId="77777777" w:rsidR="00A027D8" w:rsidRPr="00BE67C3" w:rsidDel="00421D84" w:rsidRDefault="00A027D8" w:rsidP="00BE28D4">
            <w:pPr>
              <w:pStyle w:val="tabletext11"/>
              <w:suppressAutoHyphens/>
              <w:jc w:val="right"/>
              <w:rPr>
                <w:del w:id="36335" w:author="Author"/>
              </w:rPr>
            </w:pPr>
            <w:del w:id="36336" w:author="Author">
              <w:r w:rsidRPr="00BE67C3" w:rsidDel="00421D84">
                <w:delText>0.006</w:delText>
              </w:r>
            </w:del>
          </w:p>
        </w:tc>
        <w:tc>
          <w:tcPr>
            <w:tcW w:w="950" w:type="dxa"/>
            <w:tcBorders>
              <w:right w:val="single" w:sz="6" w:space="0" w:color="auto"/>
            </w:tcBorders>
          </w:tcPr>
          <w:p w14:paraId="726E3A94" w14:textId="77777777" w:rsidR="00A027D8" w:rsidRPr="00BE67C3" w:rsidDel="00421D84" w:rsidRDefault="00A027D8" w:rsidP="00BE28D4">
            <w:pPr>
              <w:pStyle w:val="tabletext11"/>
              <w:suppressAutoHyphens/>
              <w:jc w:val="center"/>
              <w:rPr>
                <w:del w:id="36337" w:author="Author"/>
              </w:rPr>
            </w:pPr>
          </w:p>
        </w:tc>
      </w:tr>
      <w:tr w:rsidR="00A027D8" w:rsidRPr="00BE67C3" w:rsidDel="00421D84" w14:paraId="490E24A5" w14:textId="77777777" w:rsidTr="002F1572">
        <w:trPr>
          <w:cantSplit/>
          <w:trHeight w:val="190"/>
          <w:del w:id="36338" w:author="Author"/>
        </w:trPr>
        <w:tc>
          <w:tcPr>
            <w:tcW w:w="200" w:type="dxa"/>
            <w:tcBorders>
              <w:right w:val="single" w:sz="6" w:space="0" w:color="auto"/>
            </w:tcBorders>
          </w:tcPr>
          <w:p w14:paraId="2DCB8D03" w14:textId="77777777" w:rsidR="00A027D8" w:rsidRPr="00BE67C3" w:rsidDel="00421D84" w:rsidRDefault="00A027D8" w:rsidP="00BE28D4">
            <w:pPr>
              <w:pStyle w:val="tabletext11"/>
              <w:suppressAutoHyphens/>
              <w:rPr>
                <w:del w:id="36339" w:author="Author"/>
              </w:rPr>
            </w:pPr>
          </w:p>
        </w:tc>
        <w:tc>
          <w:tcPr>
            <w:tcW w:w="970" w:type="dxa"/>
            <w:tcBorders>
              <w:left w:val="single" w:sz="6" w:space="0" w:color="auto"/>
            </w:tcBorders>
          </w:tcPr>
          <w:p w14:paraId="74ED8840" w14:textId="77777777" w:rsidR="00A027D8" w:rsidRPr="00BE67C3" w:rsidDel="00421D84" w:rsidRDefault="00A027D8" w:rsidP="00BE28D4">
            <w:pPr>
              <w:pStyle w:val="tabletext11"/>
              <w:suppressAutoHyphens/>
              <w:jc w:val="right"/>
              <w:rPr>
                <w:del w:id="36340" w:author="Author"/>
              </w:rPr>
            </w:pPr>
          </w:p>
        </w:tc>
        <w:tc>
          <w:tcPr>
            <w:tcW w:w="600" w:type="dxa"/>
          </w:tcPr>
          <w:p w14:paraId="5790E91F" w14:textId="77777777" w:rsidR="00A027D8" w:rsidRPr="00BE67C3" w:rsidDel="00421D84" w:rsidRDefault="00A027D8" w:rsidP="00BE28D4">
            <w:pPr>
              <w:pStyle w:val="tabletext11"/>
              <w:suppressAutoHyphens/>
              <w:ind w:right="-45"/>
              <w:jc w:val="right"/>
              <w:rPr>
                <w:del w:id="36341" w:author="Author"/>
              </w:rPr>
            </w:pPr>
            <w:del w:id="36342" w:author="Author">
              <w:r w:rsidRPr="00BE67C3" w:rsidDel="00421D84">
                <w:delText>1,000</w:delText>
              </w:r>
            </w:del>
          </w:p>
        </w:tc>
        <w:tc>
          <w:tcPr>
            <w:tcW w:w="830" w:type="dxa"/>
            <w:tcBorders>
              <w:right w:val="single" w:sz="6" w:space="0" w:color="auto"/>
            </w:tcBorders>
          </w:tcPr>
          <w:p w14:paraId="6D4C3D6D" w14:textId="77777777" w:rsidR="00A027D8" w:rsidRPr="00BE67C3" w:rsidDel="00421D84" w:rsidRDefault="00A027D8" w:rsidP="00BE28D4">
            <w:pPr>
              <w:pStyle w:val="tabletext11"/>
              <w:suppressAutoHyphens/>
              <w:ind w:right="-45"/>
              <w:rPr>
                <w:del w:id="36343" w:author="Author"/>
              </w:rPr>
            </w:pPr>
          </w:p>
        </w:tc>
        <w:tc>
          <w:tcPr>
            <w:tcW w:w="1450" w:type="dxa"/>
            <w:tcBorders>
              <w:left w:val="single" w:sz="6" w:space="0" w:color="auto"/>
            </w:tcBorders>
          </w:tcPr>
          <w:p w14:paraId="20DD5F68" w14:textId="77777777" w:rsidR="00A027D8" w:rsidRPr="00BE67C3" w:rsidDel="00421D84" w:rsidRDefault="00A027D8" w:rsidP="00BE28D4">
            <w:pPr>
              <w:pStyle w:val="tabletext11"/>
              <w:suppressAutoHyphens/>
              <w:jc w:val="right"/>
              <w:rPr>
                <w:del w:id="36344" w:author="Author"/>
              </w:rPr>
            </w:pPr>
            <w:del w:id="36345" w:author="Author">
              <w:r w:rsidRPr="00BE67C3" w:rsidDel="00421D84">
                <w:delText>0.133</w:delText>
              </w:r>
            </w:del>
          </w:p>
        </w:tc>
        <w:tc>
          <w:tcPr>
            <w:tcW w:w="950" w:type="dxa"/>
            <w:tcBorders>
              <w:right w:val="single" w:sz="6" w:space="0" w:color="auto"/>
            </w:tcBorders>
          </w:tcPr>
          <w:p w14:paraId="67A1E654" w14:textId="77777777" w:rsidR="00A027D8" w:rsidRPr="00BE67C3" w:rsidDel="00421D84" w:rsidRDefault="00A027D8" w:rsidP="00BE28D4">
            <w:pPr>
              <w:pStyle w:val="tabletext11"/>
              <w:suppressAutoHyphens/>
              <w:jc w:val="center"/>
              <w:rPr>
                <w:del w:id="36346" w:author="Author"/>
              </w:rPr>
            </w:pPr>
          </w:p>
        </w:tc>
      </w:tr>
      <w:tr w:rsidR="00A027D8" w:rsidRPr="00BE67C3" w:rsidDel="00421D84" w14:paraId="3E5E4B94" w14:textId="77777777" w:rsidTr="002F1572">
        <w:trPr>
          <w:cantSplit/>
          <w:trHeight w:val="190"/>
          <w:del w:id="36347" w:author="Author"/>
        </w:trPr>
        <w:tc>
          <w:tcPr>
            <w:tcW w:w="200" w:type="dxa"/>
            <w:tcBorders>
              <w:right w:val="single" w:sz="6" w:space="0" w:color="auto"/>
            </w:tcBorders>
          </w:tcPr>
          <w:p w14:paraId="3EA098A5" w14:textId="77777777" w:rsidR="00A027D8" w:rsidRPr="00BE67C3" w:rsidDel="00421D84" w:rsidRDefault="00A027D8" w:rsidP="00BE28D4">
            <w:pPr>
              <w:pStyle w:val="tabletext11"/>
              <w:suppressAutoHyphens/>
              <w:rPr>
                <w:del w:id="36348" w:author="Author"/>
              </w:rPr>
            </w:pPr>
          </w:p>
        </w:tc>
        <w:tc>
          <w:tcPr>
            <w:tcW w:w="970" w:type="dxa"/>
            <w:tcBorders>
              <w:left w:val="single" w:sz="6" w:space="0" w:color="auto"/>
            </w:tcBorders>
          </w:tcPr>
          <w:p w14:paraId="320CCF74" w14:textId="77777777" w:rsidR="00A027D8" w:rsidRPr="00BE67C3" w:rsidDel="00421D84" w:rsidRDefault="00A027D8" w:rsidP="00BE28D4">
            <w:pPr>
              <w:pStyle w:val="tabletext11"/>
              <w:suppressAutoHyphens/>
              <w:jc w:val="right"/>
              <w:rPr>
                <w:del w:id="36349" w:author="Author"/>
              </w:rPr>
            </w:pPr>
          </w:p>
        </w:tc>
        <w:tc>
          <w:tcPr>
            <w:tcW w:w="600" w:type="dxa"/>
          </w:tcPr>
          <w:p w14:paraId="307F62FE" w14:textId="77777777" w:rsidR="00A027D8" w:rsidRPr="00BE67C3" w:rsidDel="00421D84" w:rsidRDefault="00A027D8" w:rsidP="00BE28D4">
            <w:pPr>
              <w:pStyle w:val="tabletext11"/>
              <w:suppressAutoHyphens/>
              <w:ind w:right="-45"/>
              <w:jc w:val="right"/>
              <w:rPr>
                <w:del w:id="36350" w:author="Author"/>
              </w:rPr>
            </w:pPr>
            <w:del w:id="36351" w:author="Author">
              <w:r w:rsidRPr="00BE67C3" w:rsidDel="00421D84">
                <w:delText>2,000</w:delText>
              </w:r>
            </w:del>
          </w:p>
        </w:tc>
        <w:tc>
          <w:tcPr>
            <w:tcW w:w="830" w:type="dxa"/>
            <w:tcBorders>
              <w:right w:val="single" w:sz="6" w:space="0" w:color="auto"/>
            </w:tcBorders>
          </w:tcPr>
          <w:p w14:paraId="2205798D" w14:textId="77777777" w:rsidR="00A027D8" w:rsidRPr="00BE67C3" w:rsidDel="00421D84" w:rsidRDefault="00A027D8" w:rsidP="00BE28D4">
            <w:pPr>
              <w:pStyle w:val="tabletext11"/>
              <w:suppressAutoHyphens/>
              <w:ind w:right="-45"/>
              <w:rPr>
                <w:del w:id="36352" w:author="Author"/>
              </w:rPr>
            </w:pPr>
          </w:p>
        </w:tc>
        <w:tc>
          <w:tcPr>
            <w:tcW w:w="1450" w:type="dxa"/>
            <w:tcBorders>
              <w:left w:val="single" w:sz="6" w:space="0" w:color="auto"/>
            </w:tcBorders>
          </w:tcPr>
          <w:p w14:paraId="4714D071" w14:textId="77777777" w:rsidR="00A027D8" w:rsidRPr="00BE67C3" w:rsidDel="00421D84" w:rsidRDefault="00A027D8" w:rsidP="00BE28D4">
            <w:pPr>
              <w:pStyle w:val="tabletext11"/>
              <w:suppressAutoHyphens/>
              <w:jc w:val="right"/>
              <w:rPr>
                <w:del w:id="36353" w:author="Author"/>
              </w:rPr>
            </w:pPr>
            <w:del w:id="36354" w:author="Author">
              <w:r w:rsidRPr="00BE67C3" w:rsidDel="00421D84">
                <w:delText>0.323</w:delText>
              </w:r>
            </w:del>
          </w:p>
        </w:tc>
        <w:tc>
          <w:tcPr>
            <w:tcW w:w="950" w:type="dxa"/>
            <w:tcBorders>
              <w:right w:val="single" w:sz="6" w:space="0" w:color="auto"/>
            </w:tcBorders>
          </w:tcPr>
          <w:p w14:paraId="048D5E10" w14:textId="77777777" w:rsidR="00A027D8" w:rsidRPr="00BE67C3" w:rsidDel="00421D84" w:rsidRDefault="00A027D8" w:rsidP="00BE28D4">
            <w:pPr>
              <w:pStyle w:val="tabletext11"/>
              <w:suppressAutoHyphens/>
              <w:jc w:val="center"/>
              <w:rPr>
                <w:del w:id="36355" w:author="Author"/>
              </w:rPr>
            </w:pPr>
          </w:p>
        </w:tc>
      </w:tr>
      <w:tr w:rsidR="00A027D8" w:rsidRPr="00BE67C3" w:rsidDel="00421D84" w14:paraId="108465C3" w14:textId="77777777" w:rsidTr="002F1572">
        <w:trPr>
          <w:cantSplit/>
          <w:trHeight w:val="190"/>
          <w:del w:id="36356" w:author="Author"/>
        </w:trPr>
        <w:tc>
          <w:tcPr>
            <w:tcW w:w="200" w:type="dxa"/>
            <w:tcBorders>
              <w:right w:val="single" w:sz="6" w:space="0" w:color="auto"/>
            </w:tcBorders>
          </w:tcPr>
          <w:p w14:paraId="42863658" w14:textId="77777777" w:rsidR="00A027D8" w:rsidRPr="00BE67C3" w:rsidDel="00421D84" w:rsidRDefault="00A027D8" w:rsidP="00BE28D4">
            <w:pPr>
              <w:pStyle w:val="tabletext11"/>
              <w:suppressAutoHyphens/>
              <w:rPr>
                <w:del w:id="36357" w:author="Author"/>
              </w:rPr>
            </w:pPr>
          </w:p>
        </w:tc>
        <w:tc>
          <w:tcPr>
            <w:tcW w:w="970" w:type="dxa"/>
            <w:tcBorders>
              <w:left w:val="single" w:sz="6" w:space="0" w:color="auto"/>
            </w:tcBorders>
          </w:tcPr>
          <w:p w14:paraId="31DFB60C" w14:textId="77777777" w:rsidR="00A027D8" w:rsidRPr="00BE67C3" w:rsidDel="00421D84" w:rsidRDefault="00A027D8" w:rsidP="00BE28D4">
            <w:pPr>
              <w:pStyle w:val="tabletext11"/>
              <w:suppressAutoHyphens/>
              <w:jc w:val="right"/>
              <w:rPr>
                <w:del w:id="36358" w:author="Author"/>
              </w:rPr>
            </w:pPr>
          </w:p>
        </w:tc>
        <w:tc>
          <w:tcPr>
            <w:tcW w:w="600" w:type="dxa"/>
          </w:tcPr>
          <w:p w14:paraId="6E57A94C" w14:textId="77777777" w:rsidR="00A027D8" w:rsidRPr="00BE67C3" w:rsidDel="00421D84" w:rsidRDefault="00A027D8" w:rsidP="00BE28D4">
            <w:pPr>
              <w:pStyle w:val="tabletext11"/>
              <w:suppressAutoHyphens/>
              <w:ind w:right="-45"/>
              <w:jc w:val="right"/>
              <w:rPr>
                <w:del w:id="36359" w:author="Author"/>
              </w:rPr>
            </w:pPr>
            <w:del w:id="36360" w:author="Author">
              <w:r w:rsidRPr="00BE67C3" w:rsidDel="00421D84">
                <w:delText>3,000</w:delText>
              </w:r>
            </w:del>
          </w:p>
        </w:tc>
        <w:tc>
          <w:tcPr>
            <w:tcW w:w="830" w:type="dxa"/>
            <w:tcBorders>
              <w:right w:val="single" w:sz="6" w:space="0" w:color="auto"/>
            </w:tcBorders>
          </w:tcPr>
          <w:p w14:paraId="3406B8A1" w14:textId="77777777" w:rsidR="00A027D8" w:rsidRPr="00BE67C3" w:rsidDel="00421D84" w:rsidRDefault="00A027D8" w:rsidP="00BE28D4">
            <w:pPr>
              <w:pStyle w:val="tabletext11"/>
              <w:suppressAutoHyphens/>
              <w:ind w:right="-45"/>
              <w:rPr>
                <w:del w:id="36361" w:author="Author"/>
              </w:rPr>
            </w:pPr>
          </w:p>
        </w:tc>
        <w:tc>
          <w:tcPr>
            <w:tcW w:w="1450" w:type="dxa"/>
            <w:tcBorders>
              <w:left w:val="single" w:sz="6" w:space="0" w:color="auto"/>
            </w:tcBorders>
          </w:tcPr>
          <w:p w14:paraId="00E5C13F" w14:textId="77777777" w:rsidR="00A027D8" w:rsidRPr="00BE67C3" w:rsidDel="00421D84" w:rsidRDefault="00A027D8" w:rsidP="00BE28D4">
            <w:pPr>
              <w:pStyle w:val="tabletext11"/>
              <w:suppressAutoHyphens/>
              <w:jc w:val="right"/>
              <w:rPr>
                <w:del w:id="36362" w:author="Author"/>
              </w:rPr>
            </w:pPr>
            <w:del w:id="36363" w:author="Author">
              <w:r w:rsidRPr="00BE67C3" w:rsidDel="00421D84">
                <w:delText>0.477</w:delText>
              </w:r>
            </w:del>
          </w:p>
        </w:tc>
        <w:tc>
          <w:tcPr>
            <w:tcW w:w="950" w:type="dxa"/>
            <w:tcBorders>
              <w:right w:val="single" w:sz="6" w:space="0" w:color="auto"/>
            </w:tcBorders>
          </w:tcPr>
          <w:p w14:paraId="09334FAD" w14:textId="77777777" w:rsidR="00A027D8" w:rsidRPr="00BE67C3" w:rsidDel="00421D84" w:rsidRDefault="00A027D8" w:rsidP="00BE28D4">
            <w:pPr>
              <w:pStyle w:val="tabletext11"/>
              <w:suppressAutoHyphens/>
              <w:jc w:val="center"/>
              <w:rPr>
                <w:del w:id="36364" w:author="Author"/>
              </w:rPr>
            </w:pPr>
          </w:p>
        </w:tc>
      </w:tr>
      <w:tr w:rsidR="00A027D8" w:rsidRPr="00BE67C3" w:rsidDel="00421D84" w14:paraId="70536EB0" w14:textId="77777777" w:rsidTr="002F1572">
        <w:trPr>
          <w:cantSplit/>
          <w:trHeight w:val="190"/>
          <w:del w:id="36365" w:author="Author"/>
        </w:trPr>
        <w:tc>
          <w:tcPr>
            <w:tcW w:w="200" w:type="dxa"/>
            <w:tcBorders>
              <w:right w:val="single" w:sz="6" w:space="0" w:color="auto"/>
            </w:tcBorders>
          </w:tcPr>
          <w:p w14:paraId="42409483" w14:textId="77777777" w:rsidR="00A027D8" w:rsidRPr="00BE67C3" w:rsidDel="00421D84" w:rsidRDefault="00A027D8" w:rsidP="00BE28D4">
            <w:pPr>
              <w:pStyle w:val="tabletext11"/>
              <w:suppressAutoHyphens/>
              <w:rPr>
                <w:del w:id="36366" w:author="Author"/>
              </w:rPr>
            </w:pPr>
          </w:p>
        </w:tc>
        <w:tc>
          <w:tcPr>
            <w:tcW w:w="970" w:type="dxa"/>
            <w:tcBorders>
              <w:left w:val="single" w:sz="6" w:space="0" w:color="auto"/>
              <w:bottom w:val="single" w:sz="6" w:space="0" w:color="auto"/>
            </w:tcBorders>
          </w:tcPr>
          <w:p w14:paraId="428E3D4B" w14:textId="77777777" w:rsidR="00A027D8" w:rsidRPr="00BE67C3" w:rsidDel="00421D84" w:rsidRDefault="00A027D8" w:rsidP="00BE28D4">
            <w:pPr>
              <w:pStyle w:val="tabletext11"/>
              <w:suppressAutoHyphens/>
              <w:jc w:val="right"/>
              <w:rPr>
                <w:del w:id="36367" w:author="Author"/>
              </w:rPr>
            </w:pPr>
          </w:p>
        </w:tc>
        <w:tc>
          <w:tcPr>
            <w:tcW w:w="600" w:type="dxa"/>
            <w:tcBorders>
              <w:bottom w:val="single" w:sz="6" w:space="0" w:color="auto"/>
            </w:tcBorders>
          </w:tcPr>
          <w:p w14:paraId="65D2445B" w14:textId="77777777" w:rsidR="00A027D8" w:rsidRPr="00BE67C3" w:rsidDel="00421D84" w:rsidRDefault="00A027D8" w:rsidP="00BE28D4">
            <w:pPr>
              <w:pStyle w:val="tabletext11"/>
              <w:suppressAutoHyphens/>
              <w:ind w:right="-45"/>
              <w:jc w:val="right"/>
              <w:rPr>
                <w:del w:id="36368" w:author="Author"/>
              </w:rPr>
            </w:pPr>
            <w:del w:id="36369" w:author="Author">
              <w:r w:rsidRPr="00BE67C3" w:rsidDel="00421D84">
                <w:delText>5,000</w:delText>
              </w:r>
            </w:del>
          </w:p>
        </w:tc>
        <w:tc>
          <w:tcPr>
            <w:tcW w:w="830" w:type="dxa"/>
            <w:tcBorders>
              <w:bottom w:val="single" w:sz="6" w:space="0" w:color="auto"/>
              <w:right w:val="single" w:sz="6" w:space="0" w:color="auto"/>
            </w:tcBorders>
          </w:tcPr>
          <w:p w14:paraId="4E95364B" w14:textId="77777777" w:rsidR="00A027D8" w:rsidRPr="00BE67C3" w:rsidDel="00421D84" w:rsidRDefault="00A027D8" w:rsidP="00BE28D4">
            <w:pPr>
              <w:pStyle w:val="tabletext11"/>
              <w:suppressAutoHyphens/>
              <w:ind w:right="-45"/>
              <w:rPr>
                <w:del w:id="36370" w:author="Author"/>
              </w:rPr>
            </w:pPr>
          </w:p>
        </w:tc>
        <w:tc>
          <w:tcPr>
            <w:tcW w:w="1450" w:type="dxa"/>
            <w:tcBorders>
              <w:left w:val="single" w:sz="6" w:space="0" w:color="auto"/>
              <w:bottom w:val="single" w:sz="6" w:space="0" w:color="auto"/>
            </w:tcBorders>
          </w:tcPr>
          <w:p w14:paraId="4D50AFEA" w14:textId="77777777" w:rsidR="00A027D8" w:rsidRPr="00BE67C3" w:rsidDel="00421D84" w:rsidRDefault="00A027D8" w:rsidP="00BE28D4">
            <w:pPr>
              <w:pStyle w:val="tabletext11"/>
              <w:suppressAutoHyphens/>
              <w:jc w:val="right"/>
              <w:rPr>
                <w:del w:id="36371" w:author="Author"/>
              </w:rPr>
            </w:pPr>
            <w:del w:id="36372" w:author="Author">
              <w:r w:rsidRPr="00BE67C3" w:rsidDel="00421D84">
                <w:delText>0.699</w:delText>
              </w:r>
            </w:del>
          </w:p>
        </w:tc>
        <w:tc>
          <w:tcPr>
            <w:tcW w:w="950" w:type="dxa"/>
            <w:tcBorders>
              <w:bottom w:val="single" w:sz="6" w:space="0" w:color="auto"/>
              <w:right w:val="single" w:sz="6" w:space="0" w:color="auto"/>
            </w:tcBorders>
          </w:tcPr>
          <w:p w14:paraId="2B798797" w14:textId="77777777" w:rsidR="00A027D8" w:rsidRPr="00BE67C3" w:rsidDel="00421D84" w:rsidRDefault="00A027D8" w:rsidP="00BE28D4">
            <w:pPr>
              <w:pStyle w:val="tabletext11"/>
              <w:suppressAutoHyphens/>
              <w:jc w:val="center"/>
              <w:rPr>
                <w:del w:id="36373" w:author="Author"/>
              </w:rPr>
            </w:pPr>
          </w:p>
        </w:tc>
      </w:tr>
    </w:tbl>
    <w:p w14:paraId="4BCA570A" w14:textId="77777777" w:rsidR="00A027D8" w:rsidRPr="00BE67C3" w:rsidDel="00421D84" w:rsidRDefault="00A027D8" w:rsidP="00BE28D4">
      <w:pPr>
        <w:pStyle w:val="tablecaption"/>
        <w:suppressAutoHyphens/>
        <w:rPr>
          <w:del w:id="36374" w:author="Author"/>
        </w:rPr>
      </w:pPr>
      <w:del w:id="36375" w:author="Author">
        <w:r w:rsidRPr="00BE67C3" w:rsidDel="00421D84">
          <w:delText>Table 98.B.1.b.(2)(c) Trucks, Tractors And Trailers And All Autos Except Zone-rated Risks Comprehensive Coverage Deductible Factors – All Perils Without Full Safety Glass Coverage</w:delText>
        </w:r>
      </w:del>
    </w:p>
    <w:p w14:paraId="2C79F346" w14:textId="77777777" w:rsidR="00A027D8" w:rsidRPr="00BE67C3" w:rsidDel="00421D84" w:rsidRDefault="00A027D8" w:rsidP="00BE28D4">
      <w:pPr>
        <w:pStyle w:val="isonormal"/>
        <w:suppressAutoHyphens/>
        <w:rPr>
          <w:del w:id="36376" w:author="Author"/>
        </w:rPr>
      </w:pPr>
    </w:p>
    <w:p w14:paraId="5D7699B2" w14:textId="77777777" w:rsidR="00A027D8" w:rsidRPr="00BE67C3" w:rsidDel="00421D84" w:rsidRDefault="00A027D8" w:rsidP="00BE28D4">
      <w:pPr>
        <w:pStyle w:val="outlinehd6"/>
        <w:suppressAutoHyphens/>
        <w:rPr>
          <w:del w:id="36377" w:author="Author"/>
        </w:rPr>
      </w:pPr>
      <w:del w:id="36378" w:author="Author">
        <w:r w:rsidRPr="00BE67C3" w:rsidDel="00421D84">
          <w:tab/>
          <w:delText>(d)</w:delText>
        </w:r>
        <w:r w:rsidRPr="00BE67C3" w:rsidDel="00421D84">
          <w:tab/>
          <w:delText>Trucks, Tractors And Trailers And All Autos Except Zone-rated Risks – Theft, Mischief Or Vandalism Without Full Safety Glass Coverage</w:delText>
        </w:r>
      </w:del>
    </w:p>
    <w:p w14:paraId="29F336A1" w14:textId="77777777" w:rsidR="00A027D8" w:rsidRPr="00BE67C3" w:rsidDel="00421D84" w:rsidRDefault="00A027D8" w:rsidP="00BE28D4">
      <w:pPr>
        <w:pStyle w:val="space4"/>
        <w:suppressAutoHyphens/>
        <w:rPr>
          <w:del w:id="363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57F21576" w14:textId="77777777" w:rsidTr="002F1572">
        <w:trPr>
          <w:cantSplit/>
          <w:trHeight w:val="190"/>
          <w:del w:id="36380" w:author="Author"/>
        </w:trPr>
        <w:tc>
          <w:tcPr>
            <w:tcW w:w="200" w:type="dxa"/>
          </w:tcPr>
          <w:p w14:paraId="728386B7" w14:textId="77777777" w:rsidR="00A027D8" w:rsidRPr="00BE67C3" w:rsidDel="00421D84" w:rsidRDefault="00A027D8" w:rsidP="00BE28D4">
            <w:pPr>
              <w:pStyle w:val="tablehead"/>
              <w:suppressAutoHyphens/>
              <w:rPr>
                <w:del w:id="3638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AD41E94" w14:textId="77777777" w:rsidR="00A027D8" w:rsidRPr="00BE67C3" w:rsidDel="00421D84" w:rsidRDefault="00A027D8" w:rsidP="00BE28D4">
            <w:pPr>
              <w:pStyle w:val="tablehead"/>
              <w:suppressAutoHyphens/>
              <w:rPr>
                <w:del w:id="36382" w:author="Author"/>
              </w:rPr>
            </w:pPr>
            <w:del w:id="36383"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6A5F698" w14:textId="77777777" w:rsidR="00A027D8" w:rsidRPr="00BE67C3" w:rsidDel="00421D84" w:rsidRDefault="00A027D8" w:rsidP="00BE28D4">
            <w:pPr>
              <w:pStyle w:val="tablehead"/>
              <w:suppressAutoHyphens/>
              <w:rPr>
                <w:del w:id="36384" w:author="Author"/>
              </w:rPr>
            </w:pPr>
            <w:del w:id="36385" w:author="Author">
              <w:r w:rsidRPr="00BE67C3" w:rsidDel="00421D84">
                <w:delText>Factor</w:delText>
              </w:r>
            </w:del>
          </w:p>
        </w:tc>
      </w:tr>
      <w:tr w:rsidR="00A027D8" w:rsidRPr="00BE67C3" w:rsidDel="00421D84" w14:paraId="5F0631E4" w14:textId="77777777" w:rsidTr="002F1572">
        <w:trPr>
          <w:cantSplit/>
          <w:trHeight w:val="190"/>
          <w:del w:id="36386" w:author="Author"/>
        </w:trPr>
        <w:tc>
          <w:tcPr>
            <w:tcW w:w="200" w:type="dxa"/>
            <w:tcBorders>
              <w:right w:val="single" w:sz="6" w:space="0" w:color="auto"/>
            </w:tcBorders>
          </w:tcPr>
          <w:p w14:paraId="7D2E2D99" w14:textId="77777777" w:rsidR="00A027D8" w:rsidRPr="00BE67C3" w:rsidDel="00421D84" w:rsidRDefault="00A027D8" w:rsidP="00BE28D4">
            <w:pPr>
              <w:pStyle w:val="tabletext11"/>
              <w:suppressAutoHyphens/>
              <w:rPr>
                <w:del w:id="36387" w:author="Author"/>
              </w:rPr>
            </w:pPr>
          </w:p>
        </w:tc>
        <w:tc>
          <w:tcPr>
            <w:tcW w:w="970" w:type="dxa"/>
            <w:tcBorders>
              <w:top w:val="single" w:sz="6" w:space="0" w:color="auto"/>
              <w:left w:val="single" w:sz="6" w:space="0" w:color="auto"/>
            </w:tcBorders>
          </w:tcPr>
          <w:p w14:paraId="6F984FB3" w14:textId="77777777" w:rsidR="00A027D8" w:rsidRPr="00BE67C3" w:rsidDel="00421D84" w:rsidRDefault="00A027D8" w:rsidP="00BE28D4">
            <w:pPr>
              <w:pStyle w:val="tabletext11"/>
              <w:suppressAutoHyphens/>
              <w:jc w:val="right"/>
              <w:rPr>
                <w:del w:id="36388" w:author="Author"/>
              </w:rPr>
            </w:pPr>
            <w:del w:id="36389" w:author="Author">
              <w:r w:rsidRPr="00BE67C3" w:rsidDel="00421D84">
                <w:delText>$</w:delText>
              </w:r>
            </w:del>
          </w:p>
        </w:tc>
        <w:tc>
          <w:tcPr>
            <w:tcW w:w="600" w:type="dxa"/>
            <w:tcBorders>
              <w:top w:val="single" w:sz="6" w:space="0" w:color="auto"/>
            </w:tcBorders>
          </w:tcPr>
          <w:p w14:paraId="41366F74" w14:textId="77777777" w:rsidR="00A027D8" w:rsidRPr="00BE67C3" w:rsidDel="00421D84" w:rsidRDefault="00A027D8" w:rsidP="00BE28D4">
            <w:pPr>
              <w:pStyle w:val="tabletext11"/>
              <w:suppressAutoHyphens/>
              <w:ind w:right="-45"/>
              <w:jc w:val="right"/>
              <w:rPr>
                <w:del w:id="36390" w:author="Author"/>
              </w:rPr>
            </w:pPr>
            <w:del w:id="36391" w:author="Author">
              <w:r w:rsidRPr="00BE67C3" w:rsidDel="00421D84">
                <w:delText>Full</w:delText>
              </w:r>
            </w:del>
          </w:p>
        </w:tc>
        <w:tc>
          <w:tcPr>
            <w:tcW w:w="830" w:type="dxa"/>
            <w:tcBorders>
              <w:top w:val="single" w:sz="6" w:space="0" w:color="auto"/>
              <w:left w:val="nil"/>
              <w:right w:val="single" w:sz="6" w:space="0" w:color="auto"/>
            </w:tcBorders>
          </w:tcPr>
          <w:p w14:paraId="605E7E7E" w14:textId="77777777" w:rsidR="00A027D8" w:rsidRPr="00BE67C3" w:rsidDel="00421D84" w:rsidRDefault="00A027D8" w:rsidP="00BE28D4">
            <w:pPr>
              <w:pStyle w:val="tabletext11"/>
              <w:tabs>
                <w:tab w:val="decimal" w:pos="500"/>
              </w:tabs>
              <w:suppressAutoHyphens/>
              <w:ind w:right="-45"/>
              <w:rPr>
                <w:del w:id="36392" w:author="Author"/>
              </w:rPr>
            </w:pPr>
          </w:p>
        </w:tc>
        <w:tc>
          <w:tcPr>
            <w:tcW w:w="1450" w:type="dxa"/>
            <w:tcBorders>
              <w:top w:val="single" w:sz="6" w:space="0" w:color="auto"/>
              <w:left w:val="single" w:sz="6" w:space="0" w:color="auto"/>
            </w:tcBorders>
          </w:tcPr>
          <w:p w14:paraId="2427A14F" w14:textId="77777777" w:rsidR="00A027D8" w:rsidRPr="00BE67C3" w:rsidDel="00421D84" w:rsidRDefault="00A027D8" w:rsidP="00BE28D4">
            <w:pPr>
              <w:pStyle w:val="tabletext11"/>
              <w:suppressAutoHyphens/>
              <w:jc w:val="right"/>
              <w:rPr>
                <w:del w:id="36393" w:author="Author"/>
              </w:rPr>
            </w:pPr>
            <w:del w:id="36394" w:author="Author">
              <w:r w:rsidRPr="00BE67C3" w:rsidDel="00421D84">
                <w:delText>-0.235</w:delText>
              </w:r>
            </w:del>
          </w:p>
        </w:tc>
        <w:tc>
          <w:tcPr>
            <w:tcW w:w="950" w:type="dxa"/>
            <w:tcBorders>
              <w:top w:val="single" w:sz="6" w:space="0" w:color="auto"/>
              <w:right w:val="single" w:sz="6" w:space="0" w:color="auto"/>
            </w:tcBorders>
          </w:tcPr>
          <w:p w14:paraId="1F641F01" w14:textId="77777777" w:rsidR="00A027D8" w:rsidRPr="00BE67C3" w:rsidDel="00421D84" w:rsidRDefault="00A027D8" w:rsidP="00BE28D4">
            <w:pPr>
              <w:pStyle w:val="tabletext11"/>
              <w:suppressAutoHyphens/>
              <w:jc w:val="center"/>
              <w:rPr>
                <w:del w:id="36395" w:author="Author"/>
              </w:rPr>
            </w:pPr>
          </w:p>
        </w:tc>
      </w:tr>
      <w:tr w:rsidR="00A027D8" w:rsidRPr="00BE67C3" w:rsidDel="00421D84" w14:paraId="470BB396" w14:textId="77777777" w:rsidTr="002F1572">
        <w:trPr>
          <w:cantSplit/>
          <w:trHeight w:val="190"/>
          <w:del w:id="36396" w:author="Author"/>
        </w:trPr>
        <w:tc>
          <w:tcPr>
            <w:tcW w:w="200" w:type="dxa"/>
            <w:tcBorders>
              <w:right w:val="single" w:sz="6" w:space="0" w:color="auto"/>
            </w:tcBorders>
          </w:tcPr>
          <w:p w14:paraId="0BB4F171" w14:textId="77777777" w:rsidR="00A027D8" w:rsidRPr="00BE67C3" w:rsidDel="00421D84" w:rsidRDefault="00A027D8" w:rsidP="00BE28D4">
            <w:pPr>
              <w:pStyle w:val="tabletext11"/>
              <w:suppressAutoHyphens/>
              <w:rPr>
                <w:del w:id="36397" w:author="Author"/>
              </w:rPr>
            </w:pPr>
          </w:p>
        </w:tc>
        <w:tc>
          <w:tcPr>
            <w:tcW w:w="970" w:type="dxa"/>
            <w:tcBorders>
              <w:left w:val="single" w:sz="6" w:space="0" w:color="auto"/>
            </w:tcBorders>
          </w:tcPr>
          <w:p w14:paraId="379F27F6" w14:textId="77777777" w:rsidR="00A027D8" w:rsidRPr="00BE67C3" w:rsidDel="00421D84" w:rsidRDefault="00A027D8" w:rsidP="00BE28D4">
            <w:pPr>
              <w:pStyle w:val="tabletext11"/>
              <w:suppressAutoHyphens/>
              <w:jc w:val="right"/>
              <w:rPr>
                <w:del w:id="36398" w:author="Author"/>
              </w:rPr>
            </w:pPr>
          </w:p>
        </w:tc>
        <w:tc>
          <w:tcPr>
            <w:tcW w:w="600" w:type="dxa"/>
          </w:tcPr>
          <w:p w14:paraId="6FCCCCC6" w14:textId="77777777" w:rsidR="00A027D8" w:rsidRPr="00BE67C3" w:rsidDel="00421D84" w:rsidRDefault="00A027D8" w:rsidP="00BE28D4">
            <w:pPr>
              <w:pStyle w:val="tabletext11"/>
              <w:suppressAutoHyphens/>
              <w:ind w:right="-45"/>
              <w:jc w:val="right"/>
              <w:rPr>
                <w:del w:id="36399" w:author="Author"/>
              </w:rPr>
            </w:pPr>
            <w:del w:id="36400" w:author="Author">
              <w:r w:rsidRPr="00BE67C3" w:rsidDel="00421D84">
                <w:delText>50</w:delText>
              </w:r>
            </w:del>
          </w:p>
        </w:tc>
        <w:tc>
          <w:tcPr>
            <w:tcW w:w="830" w:type="dxa"/>
            <w:tcBorders>
              <w:right w:val="single" w:sz="6" w:space="0" w:color="auto"/>
            </w:tcBorders>
          </w:tcPr>
          <w:p w14:paraId="1ED8C1EA" w14:textId="77777777" w:rsidR="00A027D8" w:rsidRPr="00BE67C3" w:rsidDel="00421D84" w:rsidRDefault="00A027D8" w:rsidP="00BE28D4">
            <w:pPr>
              <w:pStyle w:val="tabletext11"/>
              <w:suppressAutoHyphens/>
              <w:ind w:right="-45"/>
              <w:rPr>
                <w:del w:id="36401" w:author="Author"/>
              </w:rPr>
            </w:pPr>
          </w:p>
        </w:tc>
        <w:tc>
          <w:tcPr>
            <w:tcW w:w="1450" w:type="dxa"/>
            <w:tcBorders>
              <w:left w:val="single" w:sz="6" w:space="0" w:color="auto"/>
            </w:tcBorders>
          </w:tcPr>
          <w:p w14:paraId="7C93FCC1" w14:textId="77777777" w:rsidR="00A027D8" w:rsidRPr="00BE67C3" w:rsidDel="00421D84" w:rsidRDefault="00A027D8" w:rsidP="00BE28D4">
            <w:pPr>
              <w:pStyle w:val="tabletext11"/>
              <w:suppressAutoHyphens/>
              <w:jc w:val="right"/>
              <w:rPr>
                <w:del w:id="36402" w:author="Author"/>
              </w:rPr>
            </w:pPr>
            <w:del w:id="36403" w:author="Author">
              <w:r w:rsidRPr="00BE67C3" w:rsidDel="00421D84">
                <w:delText>-0.230</w:delText>
              </w:r>
            </w:del>
          </w:p>
        </w:tc>
        <w:tc>
          <w:tcPr>
            <w:tcW w:w="950" w:type="dxa"/>
            <w:tcBorders>
              <w:right w:val="single" w:sz="6" w:space="0" w:color="auto"/>
            </w:tcBorders>
          </w:tcPr>
          <w:p w14:paraId="545474A5" w14:textId="77777777" w:rsidR="00A027D8" w:rsidRPr="00BE67C3" w:rsidDel="00421D84" w:rsidRDefault="00A027D8" w:rsidP="00BE28D4">
            <w:pPr>
              <w:pStyle w:val="tabletext11"/>
              <w:suppressAutoHyphens/>
              <w:jc w:val="center"/>
              <w:rPr>
                <w:del w:id="36404" w:author="Author"/>
              </w:rPr>
            </w:pPr>
          </w:p>
        </w:tc>
      </w:tr>
      <w:tr w:rsidR="00A027D8" w:rsidRPr="00BE67C3" w:rsidDel="00421D84" w14:paraId="4FA163ED" w14:textId="77777777" w:rsidTr="002F1572">
        <w:trPr>
          <w:cantSplit/>
          <w:trHeight w:val="190"/>
          <w:del w:id="36405" w:author="Author"/>
        </w:trPr>
        <w:tc>
          <w:tcPr>
            <w:tcW w:w="200" w:type="dxa"/>
            <w:tcBorders>
              <w:right w:val="single" w:sz="6" w:space="0" w:color="auto"/>
            </w:tcBorders>
          </w:tcPr>
          <w:p w14:paraId="26F54C92" w14:textId="77777777" w:rsidR="00A027D8" w:rsidRPr="00BE67C3" w:rsidDel="00421D84" w:rsidRDefault="00A027D8" w:rsidP="00BE28D4">
            <w:pPr>
              <w:pStyle w:val="tabletext11"/>
              <w:suppressAutoHyphens/>
              <w:rPr>
                <w:del w:id="36406" w:author="Author"/>
              </w:rPr>
            </w:pPr>
          </w:p>
        </w:tc>
        <w:tc>
          <w:tcPr>
            <w:tcW w:w="970" w:type="dxa"/>
            <w:tcBorders>
              <w:left w:val="single" w:sz="6" w:space="0" w:color="auto"/>
            </w:tcBorders>
          </w:tcPr>
          <w:p w14:paraId="2B875708" w14:textId="77777777" w:rsidR="00A027D8" w:rsidRPr="00BE67C3" w:rsidDel="00421D84" w:rsidRDefault="00A027D8" w:rsidP="00BE28D4">
            <w:pPr>
              <w:pStyle w:val="tabletext11"/>
              <w:suppressAutoHyphens/>
              <w:jc w:val="right"/>
              <w:rPr>
                <w:del w:id="36407" w:author="Author"/>
              </w:rPr>
            </w:pPr>
          </w:p>
        </w:tc>
        <w:tc>
          <w:tcPr>
            <w:tcW w:w="600" w:type="dxa"/>
          </w:tcPr>
          <w:p w14:paraId="02228728" w14:textId="77777777" w:rsidR="00A027D8" w:rsidRPr="00BE67C3" w:rsidDel="00421D84" w:rsidRDefault="00A027D8" w:rsidP="00BE28D4">
            <w:pPr>
              <w:pStyle w:val="tabletext11"/>
              <w:suppressAutoHyphens/>
              <w:ind w:right="-45"/>
              <w:jc w:val="right"/>
              <w:rPr>
                <w:del w:id="36408" w:author="Author"/>
              </w:rPr>
            </w:pPr>
            <w:del w:id="36409" w:author="Author">
              <w:r w:rsidRPr="00BE67C3" w:rsidDel="00421D84">
                <w:delText>100</w:delText>
              </w:r>
            </w:del>
          </w:p>
        </w:tc>
        <w:tc>
          <w:tcPr>
            <w:tcW w:w="830" w:type="dxa"/>
            <w:tcBorders>
              <w:right w:val="single" w:sz="6" w:space="0" w:color="auto"/>
            </w:tcBorders>
          </w:tcPr>
          <w:p w14:paraId="01A7B452" w14:textId="77777777" w:rsidR="00A027D8" w:rsidRPr="00BE67C3" w:rsidDel="00421D84" w:rsidRDefault="00A027D8" w:rsidP="00BE28D4">
            <w:pPr>
              <w:pStyle w:val="tabletext11"/>
              <w:suppressAutoHyphens/>
              <w:ind w:right="-45"/>
              <w:rPr>
                <w:del w:id="36410" w:author="Author"/>
              </w:rPr>
            </w:pPr>
          </w:p>
        </w:tc>
        <w:tc>
          <w:tcPr>
            <w:tcW w:w="1450" w:type="dxa"/>
            <w:tcBorders>
              <w:left w:val="single" w:sz="6" w:space="0" w:color="auto"/>
            </w:tcBorders>
          </w:tcPr>
          <w:p w14:paraId="19BD5668" w14:textId="77777777" w:rsidR="00A027D8" w:rsidRPr="00BE67C3" w:rsidDel="00421D84" w:rsidRDefault="00A027D8" w:rsidP="00BE28D4">
            <w:pPr>
              <w:pStyle w:val="tabletext11"/>
              <w:suppressAutoHyphens/>
              <w:jc w:val="right"/>
              <w:rPr>
                <w:del w:id="36411" w:author="Author"/>
              </w:rPr>
            </w:pPr>
            <w:del w:id="36412" w:author="Author">
              <w:r w:rsidRPr="00BE67C3" w:rsidDel="00421D84">
                <w:delText>-0.229</w:delText>
              </w:r>
            </w:del>
          </w:p>
        </w:tc>
        <w:tc>
          <w:tcPr>
            <w:tcW w:w="950" w:type="dxa"/>
            <w:tcBorders>
              <w:right w:val="single" w:sz="6" w:space="0" w:color="auto"/>
            </w:tcBorders>
          </w:tcPr>
          <w:p w14:paraId="0FA88921" w14:textId="77777777" w:rsidR="00A027D8" w:rsidRPr="00BE67C3" w:rsidDel="00421D84" w:rsidRDefault="00A027D8" w:rsidP="00BE28D4">
            <w:pPr>
              <w:pStyle w:val="tabletext11"/>
              <w:suppressAutoHyphens/>
              <w:jc w:val="center"/>
              <w:rPr>
                <w:del w:id="36413" w:author="Author"/>
              </w:rPr>
            </w:pPr>
          </w:p>
        </w:tc>
      </w:tr>
      <w:tr w:rsidR="00A027D8" w:rsidRPr="00BE67C3" w:rsidDel="00421D84" w14:paraId="598A835A" w14:textId="77777777" w:rsidTr="002F1572">
        <w:trPr>
          <w:cantSplit/>
          <w:trHeight w:val="190"/>
          <w:del w:id="36414" w:author="Author"/>
        </w:trPr>
        <w:tc>
          <w:tcPr>
            <w:tcW w:w="200" w:type="dxa"/>
            <w:tcBorders>
              <w:right w:val="single" w:sz="6" w:space="0" w:color="auto"/>
            </w:tcBorders>
          </w:tcPr>
          <w:p w14:paraId="7D835C2F" w14:textId="77777777" w:rsidR="00A027D8" w:rsidRPr="00BE67C3" w:rsidDel="00421D84" w:rsidRDefault="00A027D8" w:rsidP="00BE28D4">
            <w:pPr>
              <w:pStyle w:val="tabletext11"/>
              <w:suppressAutoHyphens/>
              <w:rPr>
                <w:del w:id="36415" w:author="Author"/>
              </w:rPr>
            </w:pPr>
          </w:p>
        </w:tc>
        <w:tc>
          <w:tcPr>
            <w:tcW w:w="970" w:type="dxa"/>
            <w:tcBorders>
              <w:left w:val="single" w:sz="6" w:space="0" w:color="auto"/>
            </w:tcBorders>
          </w:tcPr>
          <w:p w14:paraId="3374685E" w14:textId="77777777" w:rsidR="00A027D8" w:rsidRPr="00BE67C3" w:rsidDel="00421D84" w:rsidRDefault="00A027D8" w:rsidP="00BE28D4">
            <w:pPr>
              <w:pStyle w:val="tabletext11"/>
              <w:suppressAutoHyphens/>
              <w:jc w:val="right"/>
              <w:rPr>
                <w:del w:id="36416" w:author="Author"/>
              </w:rPr>
            </w:pPr>
          </w:p>
        </w:tc>
        <w:tc>
          <w:tcPr>
            <w:tcW w:w="600" w:type="dxa"/>
          </w:tcPr>
          <w:p w14:paraId="13D4AA34" w14:textId="77777777" w:rsidR="00A027D8" w:rsidRPr="00BE67C3" w:rsidDel="00421D84" w:rsidRDefault="00A027D8" w:rsidP="00BE28D4">
            <w:pPr>
              <w:pStyle w:val="tabletext11"/>
              <w:suppressAutoHyphens/>
              <w:ind w:right="-45"/>
              <w:jc w:val="right"/>
              <w:rPr>
                <w:del w:id="36417" w:author="Author"/>
              </w:rPr>
            </w:pPr>
            <w:del w:id="36418" w:author="Author">
              <w:r w:rsidRPr="00BE67C3" w:rsidDel="00421D84">
                <w:delText>200</w:delText>
              </w:r>
            </w:del>
          </w:p>
        </w:tc>
        <w:tc>
          <w:tcPr>
            <w:tcW w:w="830" w:type="dxa"/>
            <w:tcBorders>
              <w:right w:val="single" w:sz="6" w:space="0" w:color="auto"/>
            </w:tcBorders>
          </w:tcPr>
          <w:p w14:paraId="60924E60" w14:textId="77777777" w:rsidR="00A027D8" w:rsidRPr="00BE67C3" w:rsidDel="00421D84" w:rsidRDefault="00A027D8" w:rsidP="00BE28D4">
            <w:pPr>
              <w:pStyle w:val="tabletext11"/>
              <w:suppressAutoHyphens/>
              <w:ind w:right="-45"/>
              <w:rPr>
                <w:del w:id="36419" w:author="Author"/>
              </w:rPr>
            </w:pPr>
          </w:p>
        </w:tc>
        <w:tc>
          <w:tcPr>
            <w:tcW w:w="1450" w:type="dxa"/>
            <w:tcBorders>
              <w:left w:val="single" w:sz="6" w:space="0" w:color="auto"/>
            </w:tcBorders>
          </w:tcPr>
          <w:p w14:paraId="67D5AFA2" w14:textId="77777777" w:rsidR="00A027D8" w:rsidRPr="00BE67C3" w:rsidDel="00421D84" w:rsidRDefault="00A027D8" w:rsidP="00BE28D4">
            <w:pPr>
              <w:pStyle w:val="tabletext11"/>
              <w:suppressAutoHyphens/>
              <w:jc w:val="right"/>
              <w:rPr>
                <w:del w:id="36420" w:author="Author"/>
              </w:rPr>
            </w:pPr>
            <w:del w:id="36421" w:author="Author">
              <w:r w:rsidRPr="00BE67C3" w:rsidDel="00421D84">
                <w:delText>-0.226</w:delText>
              </w:r>
            </w:del>
          </w:p>
        </w:tc>
        <w:tc>
          <w:tcPr>
            <w:tcW w:w="950" w:type="dxa"/>
            <w:tcBorders>
              <w:right w:val="single" w:sz="6" w:space="0" w:color="auto"/>
            </w:tcBorders>
          </w:tcPr>
          <w:p w14:paraId="0BBFD63C" w14:textId="77777777" w:rsidR="00A027D8" w:rsidRPr="00BE67C3" w:rsidDel="00421D84" w:rsidRDefault="00A027D8" w:rsidP="00BE28D4">
            <w:pPr>
              <w:pStyle w:val="tabletext11"/>
              <w:suppressAutoHyphens/>
              <w:jc w:val="center"/>
              <w:rPr>
                <w:del w:id="36422" w:author="Author"/>
              </w:rPr>
            </w:pPr>
          </w:p>
        </w:tc>
      </w:tr>
      <w:tr w:rsidR="00A027D8" w:rsidRPr="00BE67C3" w:rsidDel="00421D84" w14:paraId="5810AF48" w14:textId="77777777" w:rsidTr="002F1572">
        <w:trPr>
          <w:cantSplit/>
          <w:trHeight w:val="190"/>
          <w:del w:id="36423" w:author="Author"/>
        </w:trPr>
        <w:tc>
          <w:tcPr>
            <w:tcW w:w="200" w:type="dxa"/>
            <w:tcBorders>
              <w:right w:val="single" w:sz="6" w:space="0" w:color="auto"/>
            </w:tcBorders>
          </w:tcPr>
          <w:p w14:paraId="31DDFF72" w14:textId="77777777" w:rsidR="00A027D8" w:rsidRPr="00BE67C3" w:rsidDel="00421D84" w:rsidRDefault="00A027D8" w:rsidP="00BE28D4">
            <w:pPr>
              <w:pStyle w:val="tabletext11"/>
              <w:suppressAutoHyphens/>
              <w:rPr>
                <w:del w:id="36424" w:author="Author"/>
              </w:rPr>
            </w:pPr>
          </w:p>
        </w:tc>
        <w:tc>
          <w:tcPr>
            <w:tcW w:w="970" w:type="dxa"/>
            <w:tcBorders>
              <w:left w:val="single" w:sz="6" w:space="0" w:color="auto"/>
            </w:tcBorders>
          </w:tcPr>
          <w:p w14:paraId="2C9D7389" w14:textId="77777777" w:rsidR="00A027D8" w:rsidRPr="00BE67C3" w:rsidDel="00421D84" w:rsidRDefault="00A027D8" w:rsidP="00BE28D4">
            <w:pPr>
              <w:pStyle w:val="tabletext11"/>
              <w:suppressAutoHyphens/>
              <w:jc w:val="right"/>
              <w:rPr>
                <w:del w:id="36425" w:author="Author"/>
              </w:rPr>
            </w:pPr>
          </w:p>
        </w:tc>
        <w:tc>
          <w:tcPr>
            <w:tcW w:w="600" w:type="dxa"/>
          </w:tcPr>
          <w:p w14:paraId="2F660E4F" w14:textId="77777777" w:rsidR="00A027D8" w:rsidRPr="00BE67C3" w:rsidDel="00421D84" w:rsidRDefault="00A027D8" w:rsidP="00BE28D4">
            <w:pPr>
              <w:pStyle w:val="tabletext11"/>
              <w:suppressAutoHyphens/>
              <w:ind w:right="-45"/>
              <w:jc w:val="right"/>
              <w:rPr>
                <w:del w:id="36426" w:author="Author"/>
              </w:rPr>
            </w:pPr>
            <w:del w:id="36427" w:author="Author">
              <w:r w:rsidRPr="00BE67C3" w:rsidDel="00421D84">
                <w:delText>250</w:delText>
              </w:r>
            </w:del>
          </w:p>
        </w:tc>
        <w:tc>
          <w:tcPr>
            <w:tcW w:w="830" w:type="dxa"/>
            <w:tcBorders>
              <w:right w:val="single" w:sz="6" w:space="0" w:color="auto"/>
            </w:tcBorders>
          </w:tcPr>
          <w:p w14:paraId="793FC7BC" w14:textId="77777777" w:rsidR="00A027D8" w:rsidRPr="00BE67C3" w:rsidDel="00421D84" w:rsidRDefault="00A027D8" w:rsidP="00BE28D4">
            <w:pPr>
              <w:pStyle w:val="tabletext11"/>
              <w:suppressAutoHyphens/>
              <w:ind w:right="-45"/>
              <w:rPr>
                <w:del w:id="36428" w:author="Author"/>
              </w:rPr>
            </w:pPr>
          </w:p>
        </w:tc>
        <w:tc>
          <w:tcPr>
            <w:tcW w:w="1450" w:type="dxa"/>
            <w:tcBorders>
              <w:left w:val="single" w:sz="6" w:space="0" w:color="auto"/>
            </w:tcBorders>
          </w:tcPr>
          <w:p w14:paraId="1EDE6BBD" w14:textId="77777777" w:rsidR="00A027D8" w:rsidRPr="00BE67C3" w:rsidDel="00421D84" w:rsidRDefault="00A027D8" w:rsidP="00BE28D4">
            <w:pPr>
              <w:pStyle w:val="tabletext11"/>
              <w:suppressAutoHyphens/>
              <w:jc w:val="right"/>
              <w:rPr>
                <w:del w:id="36429" w:author="Author"/>
              </w:rPr>
            </w:pPr>
            <w:del w:id="36430" w:author="Author">
              <w:r w:rsidRPr="00BE67C3" w:rsidDel="00421D84">
                <w:delText>-0.224</w:delText>
              </w:r>
            </w:del>
          </w:p>
        </w:tc>
        <w:tc>
          <w:tcPr>
            <w:tcW w:w="950" w:type="dxa"/>
            <w:tcBorders>
              <w:right w:val="single" w:sz="6" w:space="0" w:color="auto"/>
            </w:tcBorders>
          </w:tcPr>
          <w:p w14:paraId="55D7EFA0" w14:textId="77777777" w:rsidR="00A027D8" w:rsidRPr="00BE67C3" w:rsidDel="00421D84" w:rsidRDefault="00A027D8" w:rsidP="00BE28D4">
            <w:pPr>
              <w:pStyle w:val="tabletext11"/>
              <w:suppressAutoHyphens/>
              <w:jc w:val="center"/>
              <w:rPr>
                <w:del w:id="36431" w:author="Author"/>
              </w:rPr>
            </w:pPr>
          </w:p>
        </w:tc>
      </w:tr>
      <w:tr w:rsidR="00A027D8" w:rsidRPr="00BE67C3" w:rsidDel="00421D84" w14:paraId="506C6356" w14:textId="77777777" w:rsidTr="002F1572">
        <w:trPr>
          <w:cantSplit/>
          <w:trHeight w:val="190"/>
          <w:del w:id="36432" w:author="Author"/>
        </w:trPr>
        <w:tc>
          <w:tcPr>
            <w:tcW w:w="200" w:type="dxa"/>
            <w:tcBorders>
              <w:right w:val="single" w:sz="6" w:space="0" w:color="auto"/>
            </w:tcBorders>
          </w:tcPr>
          <w:p w14:paraId="1321350D" w14:textId="77777777" w:rsidR="00A027D8" w:rsidRPr="00BE67C3" w:rsidDel="00421D84" w:rsidRDefault="00A027D8" w:rsidP="00BE28D4">
            <w:pPr>
              <w:pStyle w:val="tabletext11"/>
              <w:suppressAutoHyphens/>
              <w:rPr>
                <w:del w:id="36433" w:author="Author"/>
              </w:rPr>
            </w:pPr>
          </w:p>
        </w:tc>
        <w:tc>
          <w:tcPr>
            <w:tcW w:w="970" w:type="dxa"/>
            <w:tcBorders>
              <w:left w:val="single" w:sz="6" w:space="0" w:color="auto"/>
            </w:tcBorders>
          </w:tcPr>
          <w:p w14:paraId="7BFCE9AB" w14:textId="77777777" w:rsidR="00A027D8" w:rsidRPr="00BE67C3" w:rsidDel="00421D84" w:rsidRDefault="00A027D8" w:rsidP="00BE28D4">
            <w:pPr>
              <w:pStyle w:val="tabletext11"/>
              <w:suppressAutoHyphens/>
              <w:jc w:val="right"/>
              <w:rPr>
                <w:del w:id="36434" w:author="Author"/>
              </w:rPr>
            </w:pPr>
          </w:p>
        </w:tc>
        <w:tc>
          <w:tcPr>
            <w:tcW w:w="600" w:type="dxa"/>
          </w:tcPr>
          <w:p w14:paraId="309D3CEF" w14:textId="77777777" w:rsidR="00A027D8" w:rsidRPr="00BE67C3" w:rsidDel="00421D84" w:rsidRDefault="00A027D8" w:rsidP="00BE28D4">
            <w:pPr>
              <w:pStyle w:val="tabletext11"/>
              <w:suppressAutoHyphens/>
              <w:ind w:right="-45"/>
              <w:jc w:val="right"/>
              <w:rPr>
                <w:del w:id="36435" w:author="Author"/>
              </w:rPr>
            </w:pPr>
            <w:del w:id="36436" w:author="Author">
              <w:r w:rsidRPr="00BE67C3" w:rsidDel="00421D84">
                <w:delText>500</w:delText>
              </w:r>
            </w:del>
          </w:p>
        </w:tc>
        <w:tc>
          <w:tcPr>
            <w:tcW w:w="830" w:type="dxa"/>
            <w:tcBorders>
              <w:right w:val="single" w:sz="6" w:space="0" w:color="auto"/>
            </w:tcBorders>
          </w:tcPr>
          <w:p w14:paraId="1B376163" w14:textId="77777777" w:rsidR="00A027D8" w:rsidRPr="00BE67C3" w:rsidDel="00421D84" w:rsidRDefault="00A027D8" w:rsidP="00BE28D4">
            <w:pPr>
              <w:pStyle w:val="tabletext11"/>
              <w:suppressAutoHyphens/>
              <w:ind w:right="-45"/>
              <w:rPr>
                <w:del w:id="36437" w:author="Author"/>
              </w:rPr>
            </w:pPr>
          </w:p>
        </w:tc>
        <w:tc>
          <w:tcPr>
            <w:tcW w:w="1450" w:type="dxa"/>
            <w:tcBorders>
              <w:left w:val="single" w:sz="6" w:space="0" w:color="auto"/>
            </w:tcBorders>
          </w:tcPr>
          <w:p w14:paraId="369FCE29" w14:textId="77777777" w:rsidR="00A027D8" w:rsidRPr="00BE67C3" w:rsidDel="00421D84" w:rsidRDefault="00A027D8" w:rsidP="00BE28D4">
            <w:pPr>
              <w:pStyle w:val="tabletext11"/>
              <w:suppressAutoHyphens/>
              <w:jc w:val="right"/>
              <w:rPr>
                <w:del w:id="36438" w:author="Author"/>
              </w:rPr>
            </w:pPr>
            <w:del w:id="36439" w:author="Author">
              <w:r w:rsidRPr="00BE67C3" w:rsidDel="00421D84">
                <w:delText>-0.220</w:delText>
              </w:r>
            </w:del>
          </w:p>
        </w:tc>
        <w:tc>
          <w:tcPr>
            <w:tcW w:w="950" w:type="dxa"/>
            <w:tcBorders>
              <w:right w:val="single" w:sz="6" w:space="0" w:color="auto"/>
            </w:tcBorders>
          </w:tcPr>
          <w:p w14:paraId="2BB4C167" w14:textId="77777777" w:rsidR="00A027D8" w:rsidRPr="00BE67C3" w:rsidDel="00421D84" w:rsidRDefault="00A027D8" w:rsidP="00BE28D4">
            <w:pPr>
              <w:pStyle w:val="tabletext11"/>
              <w:suppressAutoHyphens/>
              <w:jc w:val="center"/>
              <w:rPr>
                <w:del w:id="36440" w:author="Author"/>
              </w:rPr>
            </w:pPr>
          </w:p>
        </w:tc>
      </w:tr>
      <w:tr w:rsidR="00A027D8" w:rsidRPr="00BE67C3" w:rsidDel="00421D84" w14:paraId="2A0276B1" w14:textId="77777777" w:rsidTr="002F1572">
        <w:trPr>
          <w:cantSplit/>
          <w:trHeight w:val="190"/>
          <w:del w:id="36441" w:author="Author"/>
        </w:trPr>
        <w:tc>
          <w:tcPr>
            <w:tcW w:w="200" w:type="dxa"/>
            <w:tcBorders>
              <w:right w:val="single" w:sz="6" w:space="0" w:color="auto"/>
            </w:tcBorders>
          </w:tcPr>
          <w:p w14:paraId="692BA8B1" w14:textId="77777777" w:rsidR="00A027D8" w:rsidRPr="00BE67C3" w:rsidDel="00421D84" w:rsidRDefault="00A027D8" w:rsidP="00BE28D4">
            <w:pPr>
              <w:pStyle w:val="tabletext11"/>
              <w:suppressAutoHyphens/>
              <w:rPr>
                <w:del w:id="36442" w:author="Author"/>
              </w:rPr>
            </w:pPr>
          </w:p>
        </w:tc>
        <w:tc>
          <w:tcPr>
            <w:tcW w:w="970" w:type="dxa"/>
            <w:tcBorders>
              <w:left w:val="single" w:sz="6" w:space="0" w:color="auto"/>
            </w:tcBorders>
          </w:tcPr>
          <w:p w14:paraId="4AF36EF5" w14:textId="77777777" w:rsidR="00A027D8" w:rsidRPr="00BE67C3" w:rsidDel="00421D84" w:rsidRDefault="00A027D8" w:rsidP="00BE28D4">
            <w:pPr>
              <w:pStyle w:val="tabletext11"/>
              <w:suppressAutoHyphens/>
              <w:jc w:val="right"/>
              <w:rPr>
                <w:del w:id="36443" w:author="Author"/>
              </w:rPr>
            </w:pPr>
          </w:p>
        </w:tc>
        <w:tc>
          <w:tcPr>
            <w:tcW w:w="600" w:type="dxa"/>
          </w:tcPr>
          <w:p w14:paraId="77F492FA" w14:textId="77777777" w:rsidR="00A027D8" w:rsidRPr="00BE67C3" w:rsidDel="00421D84" w:rsidRDefault="00A027D8" w:rsidP="00BE28D4">
            <w:pPr>
              <w:pStyle w:val="tabletext11"/>
              <w:suppressAutoHyphens/>
              <w:ind w:right="-45"/>
              <w:jc w:val="right"/>
              <w:rPr>
                <w:del w:id="36444" w:author="Author"/>
              </w:rPr>
            </w:pPr>
            <w:del w:id="36445" w:author="Author">
              <w:r w:rsidRPr="00BE67C3" w:rsidDel="00421D84">
                <w:delText>1,000</w:delText>
              </w:r>
            </w:del>
          </w:p>
        </w:tc>
        <w:tc>
          <w:tcPr>
            <w:tcW w:w="830" w:type="dxa"/>
            <w:tcBorders>
              <w:right w:val="single" w:sz="6" w:space="0" w:color="auto"/>
            </w:tcBorders>
          </w:tcPr>
          <w:p w14:paraId="7CB78930" w14:textId="77777777" w:rsidR="00A027D8" w:rsidRPr="00BE67C3" w:rsidDel="00421D84" w:rsidRDefault="00A027D8" w:rsidP="00BE28D4">
            <w:pPr>
              <w:pStyle w:val="tabletext11"/>
              <w:suppressAutoHyphens/>
              <w:ind w:right="-45"/>
              <w:rPr>
                <w:del w:id="36446" w:author="Author"/>
              </w:rPr>
            </w:pPr>
          </w:p>
        </w:tc>
        <w:tc>
          <w:tcPr>
            <w:tcW w:w="1450" w:type="dxa"/>
            <w:tcBorders>
              <w:left w:val="single" w:sz="6" w:space="0" w:color="auto"/>
            </w:tcBorders>
          </w:tcPr>
          <w:p w14:paraId="2816E6C2" w14:textId="77777777" w:rsidR="00A027D8" w:rsidRPr="00BE67C3" w:rsidDel="00421D84" w:rsidRDefault="00A027D8" w:rsidP="00BE28D4">
            <w:pPr>
              <w:pStyle w:val="tabletext11"/>
              <w:suppressAutoHyphens/>
              <w:jc w:val="right"/>
              <w:rPr>
                <w:del w:id="36447" w:author="Author"/>
              </w:rPr>
            </w:pPr>
            <w:del w:id="36448" w:author="Author">
              <w:r w:rsidRPr="00BE67C3" w:rsidDel="00421D84">
                <w:delText>-0.217</w:delText>
              </w:r>
            </w:del>
          </w:p>
        </w:tc>
        <w:tc>
          <w:tcPr>
            <w:tcW w:w="950" w:type="dxa"/>
            <w:tcBorders>
              <w:right w:val="single" w:sz="6" w:space="0" w:color="auto"/>
            </w:tcBorders>
          </w:tcPr>
          <w:p w14:paraId="119F5EBF" w14:textId="77777777" w:rsidR="00A027D8" w:rsidRPr="00BE67C3" w:rsidDel="00421D84" w:rsidRDefault="00A027D8" w:rsidP="00BE28D4">
            <w:pPr>
              <w:pStyle w:val="tabletext11"/>
              <w:suppressAutoHyphens/>
              <w:jc w:val="center"/>
              <w:rPr>
                <w:del w:id="36449" w:author="Author"/>
              </w:rPr>
            </w:pPr>
          </w:p>
        </w:tc>
      </w:tr>
      <w:tr w:rsidR="00A027D8" w:rsidRPr="00BE67C3" w:rsidDel="00421D84" w14:paraId="622C93A2" w14:textId="77777777" w:rsidTr="002F1572">
        <w:trPr>
          <w:cantSplit/>
          <w:trHeight w:val="190"/>
          <w:del w:id="36450" w:author="Author"/>
        </w:trPr>
        <w:tc>
          <w:tcPr>
            <w:tcW w:w="200" w:type="dxa"/>
            <w:tcBorders>
              <w:right w:val="single" w:sz="6" w:space="0" w:color="auto"/>
            </w:tcBorders>
          </w:tcPr>
          <w:p w14:paraId="3B902BB5" w14:textId="77777777" w:rsidR="00A027D8" w:rsidRPr="00BE67C3" w:rsidDel="00421D84" w:rsidRDefault="00A027D8" w:rsidP="00BE28D4">
            <w:pPr>
              <w:pStyle w:val="tabletext11"/>
              <w:suppressAutoHyphens/>
              <w:rPr>
                <w:del w:id="36451" w:author="Author"/>
              </w:rPr>
            </w:pPr>
          </w:p>
        </w:tc>
        <w:tc>
          <w:tcPr>
            <w:tcW w:w="970" w:type="dxa"/>
            <w:tcBorders>
              <w:left w:val="single" w:sz="6" w:space="0" w:color="auto"/>
            </w:tcBorders>
          </w:tcPr>
          <w:p w14:paraId="24E99C91" w14:textId="77777777" w:rsidR="00A027D8" w:rsidRPr="00BE67C3" w:rsidDel="00421D84" w:rsidRDefault="00A027D8" w:rsidP="00BE28D4">
            <w:pPr>
              <w:pStyle w:val="tabletext11"/>
              <w:suppressAutoHyphens/>
              <w:jc w:val="right"/>
              <w:rPr>
                <w:del w:id="36452" w:author="Author"/>
              </w:rPr>
            </w:pPr>
          </w:p>
        </w:tc>
        <w:tc>
          <w:tcPr>
            <w:tcW w:w="600" w:type="dxa"/>
          </w:tcPr>
          <w:p w14:paraId="31282A0A" w14:textId="77777777" w:rsidR="00A027D8" w:rsidRPr="00BE67C3" w:rsidDel="00421D84" w:rsidRDefault="00A027D8" w:rsidP="00BE28D4">
            <w:pPr>
              <w:pStyle w:val="tabletext11"/>
              <w:suppressAutoHyphens/>
              <w:ind w:right="-45"/>
              <w:jc w:val="right"/>
              <w:rPr>
                <w:del w:id="36453" w:author="Author"/>
              </w:rPr>
            </w:pPr>
            <w:del w:id="36454" w:author="Author">
              <w:r w:rsidRPr="00BE67C3" w:rsidDel="00421D84">
                <w:delText>2,000</w:delText>
              </w:r>
            </w:del>
          </w:p>
        </w:tc>
        <w:tc>
          <w:tcPr>
            <w:tcW w:w="830" w:type="dxa"/>
            <w:tcBorders>
              <w:right w:val="single" w:sz="6" w:space="0" w:color="auto"/>
            </w:tcBorders>
          </w:tcPr>
          <w:p w14:paraId="6CE1806C" w14:textId="77777777" w:rsidR="00A027D8" w:rsidRPr="00BE67C3" w:rsidDel="00421D84" w:rsidRDefault="00A027D8" w:rsidP="00BE28D4">
            <w:pPr>
              <w:pStyle w:val="tabletext11"/>
              <w:suppressAutoHyphens/>
              <w:ind w:right="-45"/>
              <w:rPr>
                <w:del w:id="36455" w:author="Author"/>
              </w:rPr>
            </w:pPr>
          </w:p>
        </w:tc>
        <w:tc>
          <w:tcPr>
            <w:tcW w:w="1450" w:type="dxa"/>
            <w:tcBorders>
              <w:left w:val="single" w:sz="6" w:space="0" w:color="auto"/>
            </w:tcBorders>
          </w:tcPr>
          <w:p w14:paraId="22089151" w14:textId="77777777" w:rsidR="00A027D8" w:rsidRPr="00BE67C3" w:rsidDel="00421D84" w:rsidRDefault="00A027D8" w:rsidP="00BE28D4">
            <w:pPr>
              <w:pStyle w:val="tabletext11"/>
              <w:suppressAutoHyphens/>
              <w:jc w:val="right"/>
              <w:rPr>
                <w:del w:id="36456" w:author="Author"/>
              </w:rPr>
            </w:pPr>
            <w:del w:id="36457" w:author="Author">
              <w:r w:rsidRPr="00BE67C3" w:rsidDel="00421D84">
                <w:delText>-0.212</w:delText>
              </w:r>
            </w:del>
          </w:p>
        </w:tc>
        <w:tc>
          <w:tcPr>
            <w:tcW w:w="950" w:type="dxa"/>
            <w:tcBorders>
              <w:right w:val="single" w:sz="6" w:space="0" w:color="auto"/>
            </w:tcBorders>
          </w:tcPr>
          <w:p w14:paraId="3DBBA16C" w14:textId="77777777" w:rsidR="00A027D8" w:rsidRPr="00BE67C3" w:rsidDel="00421D84" w:rsidRDefault="00A027D8" w:rsidP="00BE28D4">
            <w:pPr>
              <w:pStyle w:val="tabletext11"/>
              <w:suppressAutoHyphens/>
              <w:jc w:val="center"/>
              <w:rPr>
                <w:del w:id="36458" w:author="Author"/>
              </w:rPr>
            </w:pPr>
          </w:p>
        </w:tc>
      </w:tr>
      <w:tr w:rsidR="00A027D8" w:rsidRPr="00BE67C3" w:rsidDel="00421D84" w14:paraId="4B8F2CEB" w14:textId="77777777" w:rsidTr="002F1572">
        <w:trPr>
          <w:cantSplit/>
          <w:trHeight w:val="190"/>
          <w:del w:id="36459" w:author="Author"/>
        </w:trPr>
        <w:tc>
          <w:tcPr>
            <w:tcW w:w="200" w:type="dxa"/>
            <w:tcBorders>
              <w:right w:val="single" w:sz="6" w:space="0" w:color="auto"/>
            </w:tcBorders>
          </w:tcPr>
          <w:p w14:paraId="6328A12A" w14:textId="77777777" w:rsidR="00A027D8" w:rsidRPr="00BE67C3" w:rsidDel="00421D84" w:rsidRDefault="00A027D8" w:rsidP="00BE28D4">
            <w:pPr>
              <w:pStyle w:val="tabletext11"/>
              <w:suppressAutoHyphens/>
              <w:rPr>
                <w:del w:id="36460" w:author="Author"/>
              </w:rPr>
            </w:pPr>
          </w:p>
        </w:tc>
        <w:tc>
          <w:tcPr>
            <w:tcW w:w="970" w:type="dxa"/>
            <w:tcBorders>
              <w:left w:val="single" w:sz="6" w:space="0" w:color="auto"/>
            </w:tcBorders>
          </w:tcPr>
          <w:p w14:paraId="28BBB701" w14:textId="77777777" w:rsidR="00A027D8" w:rsidRPr="00BE67C3" w:rsidDel="00421D84" w:rsidRDefault="00A027D8" w:rsidP="00BE28D4">
            <w:pPr>
              <w:pStyle w:val="tabletext11"/>
              <w:suppressAutoHyphens/>
              <w:jc w:val="right"/>
              <w:rPr>
                <w:del w:id="36461" w:author="Author"/>
              </w:rPr>
            </w:pPr>
          </w:p>
        </w:tc>
        <w:tc>
          <w:tcPr>
            <w:tcW w:w="600" w:type="dxa"/>
          </w:tcPr>
          <w:p w14:paraId="446866AC" w14:textId="77777777" w:rsidR="00A027D8" w:rsidRPr="00BE67C3" w:rsidDel="00421D84" w:rsidRDefault="00A027D8" w:rsidP="00BE28D4">
            <w:pPr>
              <w:pStyle w:val="tabletext11"/>
              <w:suppressAutoHyphens/>
              <w:ind w:right="-45"/>
              <w:jc w:val="right"/>
              <w:rPr>
                <w:del w:id="36462" w:author="Author"/>
              </w:rPr>
            </w:pPr>
            <w:del w:id="36463" w:author="Author">
              <w:r w:rsidRPr="00BE67C3" w:rsidDel="00421D84">
                <w:delText>3,000</w:delText>
              </w:r>
            </w:del>
          </w:p>
        </w:tc>
        <w:tc>
          <w:tcPr>
            <w:tcW w:w="830" w:type="dxa"/>
            <w:tcBorders>
              <w:right w:val="single" w:sz="6" w:space="0" w:color="auto"/>
            </w:tcBorders>
          </w:tcPr>
          <w:p w14:paraId="7437AEFF" w14:textId="77777777" w:rsidR="00A027D8" w:rsidRPr="00BE67C3" w:rsidDel="00421D84" w:rsidRDefault="00A027D8" w:rsidP="00BE28D4">
            <w:pPr>
              <w:pStyle w:val="tabletext11"/>
              <w:suppressAutoHyphens/>
              <w:ind w:right="-45"/>
              <w:rPr>
                <w:del w:id="36464" w:author="Author"/>
              </w:rPr>
            </w:pPr>
          </w:p>
        </w:tc>
        <w:tc>
          <w:tcPr>
            <w:tcW w:w="1450" w:type="dxa"/>
            <w:tcBorders>
              <w:left w:val="single" w:sz="6" w:space="0" w:color="auto"/>
            </w:tcBorders>
          </w:tcPr>
          <w:p w14:paraId="174156AA" w14:textId="77777777" w:rsidR="00A027D8" w:rsidRPr="00BE67C3" w:rsidDel="00421D84" w:rsidRDefault="00A027D8" w:rsidP="00BE28D4">
            <w:pPr>
              <w:pStyle w:val="tabletext11"/>
              <w:suppressAutoHyphens/>
              <w:jc w:val="right"/>
              <w:rPr>
                <w:del w:id="36465" w:author="Author"/>
              </w:rPr>
            </w:pPr>
            <w:del w:id="36466" w:author="Author">
              <w:r w:rsidRPr="00BE67C3" w:rsidDel="00421D84">
                <w:delText>-0.197</w:delText>
              </w:r>
            </w:del>
          </w:p>
        </w:tc>
        <w:tc>
          <w:tcPr>
            <w:tcW w:w="950" w:type="dxa"/>
            <w:tcBorders>
              <w:right w:val="single" w:sz="6" w:space="0" w:color="auto"/>
            </w:tcBorders>
          </w:tcPr>
          <w:p w14:paraId="40A66C22" w14:textId="77777777" w:rsidR="00A027D8" w:rsidRPr="00BE67C3" w:rsidDel="00421D84" w:rsidRDefault="00A027D8" w:rsidP="00BE28D4">
            <w:pPr>
              <w:pStyle w:val="tabletext11"/>
              <w:suppressAutoHyphens/>
              <w:jc w:val="center"/>
              <w:rPr>
                <w:del w:id="36467" w:author="Author"/>
              </w:rPr>
            </w:pPr>
          </w:p>
        </w:tc>
      </w:tr>
      <w:tr w:rsidR="00A027D8" w:rsidRPr="00BE67C3" w:rsidDel="00421D84" w14:paraId="34B7AAC1" w14:textId="77777777" w:rsidTr="002F1572">
        <w:trPr>
          <w:cantSplit/>
          <w:trHeight w:val="190"/>
          <w:del w:id="36468" w:author="Author"/>
        </w:trPr>
        <w:tc>
          <w:tcPr>
            <w:tcW w:w="200" w:type="dxa"/>
            <w:tcBorders>
              <w:right w:val="single" w:sz="6" w:space="0" w:color="auto"/>
            </w:tcBorders>
          </w:tcPr>
          <w:p w14:paraId="4EBB01AC" w14:textId="77777777" w:rsidR="00A027D8" w:rsidRPr="00BE67C3" w:rsidDel="00421D84" w:rsidRDefault="00A027D8" w:rsidP="00BE28D4">
            <w:pPr>
              <w:pStyle w:val="tabletext11"/>
              <w:suppressAutoHyphens/>
              <w:rPr>
                <w:del w:id="36469" w:author="Author"/>
              </w:rPr>
            </w:pPr>
          </w:p>
        </w:tc>
        <w:tc>
          <w:tcPr>
            <w:tcW w:w="970" w:type="dxa"/>
            <w:tcBorders>
              <w:left w:val="single" w:sz="6" w:space="0" w:color="auto"/>
              <w:bottom w:val="single" w:sz="6" w:space="0" w:color="auto"/>
            </w:tcBorders>
          </w:tcPr>
          <w:p w14:paraId="773BF634" w14:textId="77777777" w:rsidR="00A027D8" w:rsidRPr="00BE67C3" w:rsidDel="00421D84" w:rsidRDefault="00A027D8" w:rsidP="00BE28D4">
            <w:pPr>
              <w:pStyle w:val="tabletext11"/>
              <w:suppressAutoHyphens/>
              <w:jc w:val="right"/>
              <w:rPr>
                <w:del w:id="36470" w:author="Author"/>
              </w:rPr>
            </w:pPr>
          </w:p>
        </w:tc>
        <w:tc>
          <w:tcPr>
            <w:tcW w:w="600" w:type="dxa"/>
            <w:tcBorders>
              <w:bottom w:val="single" w:sz="6" w:space="0" w:color="auto"/>
            </w:tcBorders>
          </w:tcPr>
          <w:p w14:paraId="5261171C" w14:textId="77777777" w:rsidR="00A027D8" w:rsidRPr="00BE67C3" w:rsidDel="00421D84" w:rsidRDefault="00A027D8" w:rsidP="00BE28D4">
            <w:pPr>
              <w:pStyle w:val="tabletext11"/>
              <w:suppressAutoHyphens/>
              <w:ind w:right="-45"/>
              <w:jc w:val="right"/>
              <w:rPr>
                <w:del w:id="36471" w:author="Author"/>
              </w:rPr>
            </w:pPr>
            <w:del w:id="36472" w:author="Author">
              <w:r w:rsidRPr="00BE67C3" w:rsidDel="00421D84">
                <w:delText>5,000</w:delText>
              </w:r>
            </w:del>
          </w:p>
        </w:tc>
        <w:tc>
          <w:tcPr>
            <w:tcW w:w="830" w:type="dxa"/>
            <w:tcBorders>
              <w:bottom w:val="single" w:sz="6" w:space="0" w:color="auto"/>
              <w:right w:val="single" w:sz="6" w:space="0" w:color="auto"/>
            </w:tcBorders>
          </w:tcPr>
          <w:p w14:paraId="71C06E80" w14:textId="77777777" w:rsidR="00A027D8" w:rsidRPr="00BE67C3" w:rsidDel="00421D84" w:rsidRDefault="00A027D8" w:rsidP="00BE28D4">
            <w:pPr>
              <w:pStyle w:val="tabletext11"/>
              <w:suppressAutoHyphens/>
              <w:ind w:right="-45"/>
              <w:rPr>
                <w:del w:id="36473" w:author="Author"/>
              </w:rPr>
            </w:pPr>
          </w:p>
        </w:tc>
        <w:tc>
          <w:tcPr>
            <w:tcW w:w="1450" w:type="dxa"/>
            <w:tcBorders>
              <w:left w:val="single" w:sz="6" w:space="0" w:color="auto"/>
              <w:bottom w:val="single" w:sz="6" w:space="0" w:color="auto"/>
            </w:tcBorders>
          </w:tcPr>
          <w:p w14:paraId="7E5C22D3" w14:textId="77777777" w:rsidR="00A027D8" w:rsidRPr="00BE67C3" w:rsidDel="00421D84" w:rsidRDefault="00A027D8" w:rsidP="00BE28D4">
            <w:pPr>
              <w:pStyle w:val="tabletext11"/>
              <w:suppressAutoHyphens/>
              <w:jc w:val="right"/>
              <w:rPr>
                <w:del w:id="36474" w:author="Author"/>
              </w:rPr>
            </w:pPr>
            <w:del w:id="36475" w:author="Author">
              <w:r w:rsidRPr="00BE67C3" w:rsidDel="00421D84">
                <w:delText>-0.154</w:delText>
              </w:r>
            </w:del>
          </w:p>
        </w:tc>
        <w:tc>
          <w:tcPr>
            <w:tcW w:w="950" w:type="dxa"/>
            <w:tcBorders>
              <w:bottom w:val="single" w:sz="6" w:space="0" w:color="auto"/>
              <w:right w:val="single" w:sz="6" w:space="0" w:color="auto"/>
            </w:tcBorders>
          </w:tcPr>
          <w:p w14:paraId="2FB10272" w14:textId="77777777" w:rsidR="00A027D8" w:rsidRPr="00BE67C3" w:rsidDel="00421D84" w:rsidRDefault="00A027D8" w:rsidP="00BE28D4">
            <w:pPr>
              <w:pStyle w:val="tabletext11"/>
              <w:suppressAutoHyphens/>
              <w:jc w:val="center"/>
              <w:rPr>
                <w:del w:id="36476" w:author="Author"/>
              </w:rPr>
            </w:pPr>
          </w:p>
        </w:tc>
      </w:tr>
    </w:tbl>
    <w:p w14:paraId="051E71B4" w14:textId="77777777" w:rsidR="00A027D8" w:rsidRPr="00BE67C3" w:rsidDel="00421D84" w:rsidRDefault="00A027D8" w:rsidP="00BE28D4">
      <w:pPr>
        <w:pStyle w:val="tablecaption"/>
        <w:suppressAutoHyphens/>
        <w:rPr>
          <w:del w:id="36477" w:author="Author"/>
        </w:rPr>
      </w:pPr>
      <w:del w:id="36478" w:author="Author">
        <w:r w:rsidRPr="00BE67C3" w:rsidDel="00421D84">
          <w:delText>Table 98.B.1.b.(2)(d) Trucks, Tractors And Trailers And All Autos Except Zone-rated Risks Comprehensive Coverage Deductible Factors – Theft, Mischief Or Vandalism Without Full Safety Glass</w:delText>
        </w:r>
      </w:del>
    </w:p>
    <w:p w14:paraId="7BFCB3B8" w14:textId="77777777" w:rsidR="00A027D8" w:rsidRPr="00BE67C3" w:rsidDel="00421D84" w:rsidRDefault="00A027D8" w:rsidP="00BE28D4">
      <w:pPr>
        <w:pStyle w:val="isonormal"/>
        <w:suppressAutoHyphens/>
        <w:rPr>
          <w:del w:id="36479" w:author="Author"/>
        </w:rPr>
      </w:pPr>
    </w:p>
    <w:p w14:paraId="288795ED" w14:textId="77777777" w:rsidR="00A027D8" w:rsidRPr="00BE67C3" w:rsidDel="00421D84" w:rsidRDefault="00A027D8" w:rsidP="00BE28D4">
      <w:pPr>
        <w:pStyle w:val="outlinehd5"/>
        <w:suppressAutoHyphens/>
        <w:rPr>
          <w:del w:id="36480" w:author="Author"/>
        </w:rPr>
      </w:pPr>
      <w:del w:id="36481" w:author="Author">
        <w:r w:rsidRPr="00BE67C3" w:rsidDel="00421D84">
          <w:tab/>
          <w:delText>(3)</w:delText>
        </w:r>
        <w:r w:rsidRPr="00BE67C3" w:rsidDel="00421D84">
          <w:tab/>
          <w:delText>Collision Coverage</w:delText>
        </w:r>
      </w:del>
    </w:p>
    <w:p w14:paraId="748F7724" w14:textId="77777777" w:rsidR="00A027D8" w:rsidRPr="00BE67C3" w:rsidDel="00421D84" w:rsidRDefault="00A027D8" w:rsidP="00BE28D4">
      <w:pPr>
        <w:pStyle w:val="outlinehd6"/>
        <w:suppressAutoHyphens/>
        <w:rPr>
          <w:del w:id="36482" w:author="Author"/>
        </w:rPr>
      </w:pPr>
      <w:del w:id="36483" w:author="Author">
        <w:r w:rsidRPr="00BE67C3" w:rsidDel="00421D84">
          <w:tab/>
          <w:delText>(a)</w:delText>
        </w:r>
        <w:r w:rsidRPr="00BE67C3" w:rsidDel="00421D84">
          <w:tab/>
          <w:delText>Private Passenger Types</w:delText>
        </w:r>
      </w:del>
    </w:p>
    <w:p w14:paraId="3EDA9C4F" w14:textId="77777777" w:rsidR="00A027D8" w:rsidRPr="00BE67C3" w:rsidDel="00421D84" w:rsidRDefault="00A027D8" w:rsidP="00BE28D4">
      <w:pPr>
        <w:pStyle w:val="space4"/>
        <w:suppressAutoHyphens/>
        <w:rPr>
          <w:del w:id="364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A027D8" w:rsidRPr="00BE67C3" w:rsidDel="00421D84" w14:paraId="7B9A2B53" w14:textId="77777777" w:rsidTr="002F1572">
        <w:trPr>
          <w:cantSplit/>
          <w:trHeight w:val="190"/>
          <w:del w:id="36485" w:author="Author"/>
        </w:trPr>
        <w:tc>
          <w:tcPr>
            <w:tcW w:w="200" w:type="dxa"/>
          </w:tcPr>
          <w:p w14:paraId="63AB62D5" w14:textId="77777777" w:rsidR="00A027D8" w:rsidRPr="00BE67C3" w:rsidDel="00421D84" w:rsidRDefault="00A027D8" w:rsidP="00BE28D4">
            <w:pPr>
              <w:pStyle w:val="tablehead"/>
              <w:suppressAutoHyphens/>
              <w:rPr>
                <w:del w:id="3648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0FB60F1" w14:textId="77777777" w:rsidR="00A027D8" w:rsidRPr="00BE67C3" w:rsidDel="00421D84" w:rsidRDefault="00A027D8" w:rsidP="00BE28D4">
            <w:pPr>
              <w:pStyle w:val="tablehead"/>
              <w:suppressAutoHyphens/>
              <w:rPr>
                <w:del w:id="36487" w:author="Author"/>
              </w:rPr>
            </w:pPr>
            <w:del w:id="36488"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6C2D60B" w14:textId="77777777" w:rsidR="00A027D8" w:rsidRPr="00BE67C3" w:rsidDel="00421D84" w:rsidRDefault="00A027D8" w:rsidP="00BE28D4">
            <w:pPr>
              <w:pStyle w:val="tablehead"/>
              <w:suppressAutoHyphens/>
              <w:rPr>
                <w:del w:id="36489" w:author="Author"/>
              </w:rPr>
            </w:pPr>
            <w:del w:id="36490" w:author="Author">
              <w:r w:rsidRPr="00BE67C3" w:rsidDel="00421D84">
                <w:delText>Factor</w:delText>
              </w:r>
            </w:del>
          </w:p>
        </w:tc>
      </w:tr>
      <w:tr w:rsidR="00A027D8" w:rsidRPr="00BE67C3" w:rsidDel="00421D84" w14:paraId="23F2B4DD" w14:textId="77777777" w:rsidTr="002F1572">
        <w:trPr>
          <w:cantSplit/>
          <w:trHeight w:val="190"/>
          <w:del w:id="36491" w:author="Author"/>
        </w:trPr>
        <w:tc>
          <w:tcPr>
            <w:tcW w:w="200" w:type="dxa"/>
            <w:tcBorders>
              <w:right w:val="single" w:sz="6" w:space="0" w:color="auto"/>
            </w:tcBorders>
          </w:tcPr>
          <w:p w14:paraId="647D0C5B" w14:textId="77777777" w:rsidR="00A027D8" w:rsidRPr="00BE67C3" w:rsidDel="00421D84" w:rsidRDefault="00A027D8" w:rsidP="00BE28D4">
            <w:pPr>
              <w:pStyle w:val="tabletext11"/>
              <w:suppressAutoHyphens/>
              <w:rPr>
                <w:del w:id="36492" w:author="Author"/>
              </w:rPr>
            </w:pPr>
          </w:p>
        </w:tc>
        <w:tc>
          <w:tcPr>
            <w:tcW w:w="960" w:type="dxa"/>
            <w:tcBorders>
              <w:top w:val="single" w:sz="6" w:space="0" w:color="auto"/>
              <w:left w:val="single" w:sz="6" w:space="0" w:color="auto"/>
            </w:tcBorders>
          </w:tcPr>
          <w:p w14:paraId="2C4FECFB" w14:textId="77777777" w:rsidR="00A027D8" w:rsidRPr="00BE67C3" w:rsidDel="00421D84" w:rsidRDefault="00A027D8" w:rsidP="00BE28D4">
            <w:pPr>
              <w:pStyle w:val="tabletext11"/>
              <w:suppressAutoHyphens/>
              <w:jc w:val="right"/>
              <w:rPr>
                <w:del w:id="36493" w:author="Author"/>
              </w:rPr>
            </w:pPr>
            <w:del w:id="36494" w:author="Author">
              <w:r w:rsidRPr="00BE67C3" w:rsidDel="00421D84">
                <w:delText>$</w:delText>
              </w:r>
            </w:del>
          </w:p>
        </w:tc>
        <w:tc>
          <w:tcPr>
            <w:tcW w:w="610" w:type="dxa"/>
            <w:tcBorders>
              <w:top w:val="single" w:sz="6" w:space="0" w:color="auto"/>
            </w:tcBorders>
          </w:tcPr>
          <w:p w14:paraId="11431E92" w14:textId="77777777" w:rsidR="00A027D8" w:rsidRPr="00BE67C3" w:rsidDel="00421D84" w:rsidRDefault="00A027D8" w:rsidP="00BE28D4">
            <w:pPr>
              <w:pStyle w:val="tabletext11"/>
              <w:suppressAutoHyphens/>
              <w:ind w:right="-45"/>
              <w:jc w:val="right"/>
              <w:rPr>
                <w:del w:id="36495" w:author="Author"/>
              </w:rPr>
            </w:pPr>
            <w:del w:id="36496" w:author="Author">
              <w:r w:rsidRPr="00BE67C3" w:rsidDel="00421D84">
                <w:delText>50</w:delText>
              </w:r>
            </w:del>
          </w:p>
        </w:tc>
        <w:tc>
          <w:tcPr>
            <w:tcW w:w="830" w:type="dxa"/>
            <w:tcBorders>
              <w:top w:val="single" w:sz="6" w:space="0" w:color="auto"/>
              <w:right w:val="single" w:sz="6" w:space="0" w:color="auto"/>
            </w:tcBorders>
          </w:tcPr>
          <w:p w14:paraId="56F88228" w14:textId="77777777" w:rsidR="00A027D8" w:rsidRPr="00BE67C3" w:rsidDel="00421D84" w:rsidRDefault="00A027D8" w:rsidP="00BE28D4">
            <w:pPr>
              <w:pStyle w:val="tabletext11"/>
              <w:suppressAutoHyphens/>
              <w:ind w:right="-45"/>
              <w:jc w:val="right"/>
              <w:rPr>
                <w:del w:id="36497" w:author="Author"/>
              </w:rPr>
            </w:pPr>
          </w:p>
        </w:tc>
        <w:tc>
          <w:tcPr>
            <w:tcW w:w="1450" w:type="dxa"/>
            <w:tcBorders>
              <w:top w:val="single" w:sz="6" w:space="0" w:color="auto"/>
              <w:left w:val="single" w:sz="6" w:space="0" w:color="auto"/>
            </w:tcBorders>
          </w:tcPr>
          <w:p w14:paraId="16A61E70" w14:textId="77777777" w:rsidR="00A027D8" w:rsidRPr="00BE67C3" w:rsidDel="00421D84" w:rsidRDefault="00A027D8" w:rsidP="00BE28D4">
            <w:pPr>
              <w:pStyle w:val="tabletext11"/>
              <w:suppressAutoHyphens/>
              <w:jc w:val="right"/>
              <w:rPr>
                <w:del w:id="36498" w:author="Author"/>
              </w:rPr>
            </w:pPr>
            <w:del w:id="36499" w:author="Author">
              <w:r w:rsidRPr="00BE67C3" w:rsidDel="00421D84">
                <w:delText>-0.130</w:delText>
              </w:r>
            </w:del>
          </w:p>
        </w:tc>
        <w:tc>
          <w:tcPr>
            <w:tcW w:w="950" w:type="dxa"/>
            <w:tcBorders>
              <w:top w:val="single" w:sz="6" w:space="0" w:color="auto"/>
              <w:right w:val="single" w:sz="6" w:space="0" w:color="auto"/>
            </w:tcBorders>
          </w:tcPr>
          <w:p w14:paraId="7DEA635C" w14:textId="77777777" w:rsidR="00A027D8" w:rsidRPr="00BE67C3" w:rsidDel="00421D84" w:rsidRDefault="00A027D8" w:rsidP="00BE28D4">
            <w:pPr>
              <w:pStyle w:val="tabletext11"/>
              <w:suppressAutoHyphens/>
              <w:jc w:val="right"/>
              <w:rPr>
                <w:del w:id="36500" w:author="Author"/>
              </w:rPr>
            </w:pPr>
          </w:p>
        </w:tc>
      </w:tr>
      <w:tr w:rsidR="00A027D8" w:rsidRPr="00BE67C3" w:rsidDel="00421D84" w14:paraId="17241E1E" w14:textId="77777777" w:rsidTr="002F1572">
        <w:trPr>
          <w:cantSplit/>
          <w:trHeight w:val="190"/>
          <w:del w:id="36501" w:author="Author"/>
        </w:trPr>
        <w:tc>
          <w:tcPr>
            <w:tcW w:w="200" w:type="dxa"/>
            <w:tcBorders>
              <w:right w:val="single" w:sz="6" w:space="0" w:color="auto"/>
            </w:tcBorders>
          </w:tcPr>
          <w:p w14:paraId="31114041" w14:textId="77777777" w:rsidR="00A027D8" w:rsidRPr="00BE67C3" w:rsidDel="00421D84" w:rsidRDefault="00A027D8" w:rsidP="00BE28D4">
            <w:pPr>
              <w:pStyle w:val="tabletext11"/>
              <w:suppressAutoHyphens/>
              <w:rPr>
                <w:del w:id="36502" w:author="Author"/>
              </w:rPr>
            </w:pPr>
          </w:p>
        </w:tc>
        <w:tc>
          <w:tcPr>
            <w:tcW w:w="960" w:type="dxa"/>
            <w:tcBorders>
              <w:left w:val="single" w:sz="6" w:space="0" w:color="auto"/>
            </w:tcBorders>
          </w:tcPr>
          <w:p w14:paraId="7DDAB967" w14:textId="77777777" w:rsidR="00A027D8" w:rsidRPr="00BE67C3" w:rsidDel="00421D84" w:rsidRDefault="00A027D8" w:rsidP="00BE28D4">
            <w:pPr>
              <w:pStyle w:val="tabletext11"/>
              <w:suppressAutoHyphens/>
              <w:jc w:val="right"/>
              <w:rPr>
                <w:del w:id="36503" w:author="Author"/>
              </w:rPr>
            </w:pPr>
          </w:p>
        </w:tc>
        <w:tc>
          <w:tcPr>
            <w:tcW w:w="610" w:type="dxa"/>
          </w:tcPr>
          <w:p w14:paraId="4B07A2AC" w14:textId="77777777" w:rsidR="00A027D8" w:rsidRPr="00BE67C3" w:rsidDel="00421D84" w:rsidRDefault="00A027D8" w:rsidP="00BE28D4">
            <w:pPr>
              <w:pStyle w:val="tabletext11"/>
              <w:suppressAutoHyphens/>
              <w:ind w:right="-45"/>
              <w:jc w:val="right"/>
              <w:rPr>
                <w:del w:id="36504" w:author="Author"/>
              </w:rPr>
            </w:pPr>
            <w:del w:id="36505" w:author="Author">
              <w:r w:rsidRPr="00BE67C3" w:rsidDel="00421D84">
                <w:delText>100</w:delText>
              </w:r>
            </w:del>
          </w:p>
        </w:tc>
        <w:tc>
          <w:tcPr>
            <w:tcW w:w="830" w:type="dxa"/>
            <w:tcBorders>
              <w:right w:val="single" w:sz="6" w:space="0" w:color="auto"/>
            </w:tcBorders>
          </w:tcPr>
          <w:p w14:paraId="7EF87CDE" w14:textId="77777777" w:rsidR="00A027D8" w:rsidRPr="00BE67C3" w:rsidDel="00421D84" w:rsidRDefault="00A027D8" w:rsidP="00BE28D4">
            <w:pPr>
              <w:pStyle w:val="tabletext11"/>
              <w:suppressAutoHyphens/>
              <w:ind w:right="-45"/>
              <w:jc w:val="right"/>
              <w:rPr>
                <w:del w:id="36506" w:author="Author"/>
              </w:rPr>
            </w:pPr>
          </w:p>
        </w:tc>
        <w:tc>
          <w:tcPr>
            <w:tcW w:w="1450" w:type="dxa"/>
            <w:tcBorders>
              <w:left w:val="single" w:sz="6" w:space="0" w:color="auto"/>
            </w:tcBorders>
          </w:tcPr>
          <w:p w14:paraId="1DDB4F6E" w14:textId="77777777" w:rsidR="00A027D8" w:rsidRPr="00BE67C3" w:rsidDel="00421D84" w:rsidRDefault="00A027D8" w:rsidP="00BE28D4">
            <w:pPr>
              <w:pStyle w:val="tabletext11"/>
              <w:suppressAutoHyphens/>
              <w:jc w:val="right"/>
              <w:rPr>
                <w:del w:id="36507" w:author="Author"/>
              </w:rPr>
            </w:pPr>
            <w:del w:id="36508" w:author="Author">
              <w:r w:rsidRPr="00BE67C3" w:rsidDel="00421D84">
                <w:delText>-0.110</w:delText>
              </w:r>
            </w:del>
          </w:p>
        </w:tc>
        <w:tc>
          <w:tcPr>
            <w:tcW w:w="950" w:type="dxa"/>
            <w:tcBorders>
              <w:right w:val="single" w:sz="6" w:space="0" w:color="auto"/>
            </w:tcBorders>
          </w:tcPr>
          <w:p w14:paraId="0182EF54" w14:textId="77777777" w:rsidR="00A027D8" w:rsidRPr="00BE67C3" w:rsidDel="00421D84" w:rsidRDefault="00A027D8" w:rsidP="00BE28D4">
            <w:pPr>
              <w:pStyle w:val="tabletext11"/>
              <w:suppressAutoHyphens/>
              <w:jc w:val="right"/>
              <w:rPr>
                <w:del w:id="36509" w:author="Author"/>
              </w:rPr>
            </w:pPr>
          </w:p>
        </w:tc>
      </w:tr>
      <w:tr w:rsidR="00A027D8" w:rsidRPr="00BE67C3" w:rsidDel="00421D84" w14:paraId="5F7F70A0" w14:textId="77777777" w:rsidTr="002F1572">
        <w:trPr>
          <w:cantSplit/>
          <w:trHeight w:val="190"/>
          <w:del w:id="36510" w:author="Author"/>
        </w:trPr>
        <w:tc>
          <w:tcPr>
            <w:tcW w:w="200" w:type="dxa"/>
            <w:tcBorders>
              <w:right w:val="single" w:sz="6" w:space="0" w:color="auto"/>
            </w:tcBorders>
          </w:tcPr>
          <w:p w14:paraId="5FA42C01" w14:textId="77777777" w:rsidR="00A027D8" w:rsidRPr="00BE67C3" w:rsidDel="00421D84" w:rsidRDefault="00A027D8" w:rsidP="00BE28D4">
            <w:pPr>
              <w:pStyle w:val="tabletext11"/>
              <w:suppressAutoHyphens/>
              <w:rPr>
                <w:del w:id="36511" w:author="Author"/>
              </w:rPr>
            </w:pPr>
          </w:p>
        </w:tc>
        <w:tc>
          <w:tcPr>
            <w:tcW w:w="960" w:type="dxa"/>
            <w:tcBorders>
              <w:left w:val="single" w:sz="6" w:space="0" w:color="auto"/>
            </w:tcBorders>
          </w:tcPr>
          <w:p w14:paraId="3839162A" w14:textId="77777777" w:rsidR="00A027D8" w:rsidRPr="00BE67C3" w:rsidDel="00421D84" w:rsidRDefault="00A027D8" w:rsidP="00BE28D4">
            <w:pPr>
              <w:pStyle w:val="tabletext11"/>
              <w:suppressAutoHyphens/>
              <w:jc w:val="right"/>
              <w:rPr>
                <w:del w:id="36512" w:author="Author"/>
              </w:rPr>
            </w:pPr>
          </w:p>
        </w:tc>
        <w:tc>
          <w:tcPr>
            <w:tcW w:w="610" w:type="dxa"/>
          </w:tcPr>
          <w:p w14:paraId="01142BB8" w14:textId="77777777" w:rsidR="00A027D8" w:rsidRPr="00BE67C3" w:rsidDel="00421D84" w:rsidRDefault="00A027D8" w:rsidP="00BE28D4">
            <w:pPr>
              <w:pStyle w:val="tabletext11"/>
              <w:suppressAutoHyphens/>
              <w:ind w:right="-45"/>
              <w:jc w:val="right"/>
              <w:rPr>
                <w:del w:id="36513" w:author="Author"/>
              </w:rPr>
            </w:pPr>
            <w:del w:id="36514" w:author="Author">
              <w:r w:rsidRPr="00BE67C3" w:rsidDel="00421D84">
                <w:delText>200</w:delText>
              </w:r>
            </w:del>
          </w:p>
        </w:tc>
        <w:tc>
          <w:tcPr>
            <w:tcW w:w="830" w:type="dxa"/>
            <w:tcBorders>
              <w:right w:val="single" w:sz="6" w:space="0" w:color="auto"/>
            </w:tcBorders>
          </w:tcPr>
          <w:p w14:paraId="7DDDD8E1" w14:textId="77777777" w:rsidR="00A027D8" w:rsidRPr="00BE67C3" w:rsidDel="00421D84" w:rsidRDefault="00A027D8" w:rsidP="00BE28D4">
            <w:pPr>
              <w:pStyle w:val="tabletext11"/>
              <w:suppressAutoHyphens/>
              <w:ind w:right="-45"/>
              <w:jc w:val="right"/>
              <w:rPr>
                <w:del w:id="36515" w:author="Author"/>
              </w:rPr>
            </w:pPr>
          </w:p>
        </w:tc>
        <w:tc>
          <w:tcPr>
            <w:tcW w:w="1450" w:type="dxa"/>
            <w:tcBorders>
              <w:left w:val="single" w:sz="6" w:space="0" w:color="auto"/>
            </w:tcBorders>
          </w:tcPr>
          <w:p w14:paraId="42D621EE" w14:textId="77777777" w:rsidR="00A027D8" w:rsidRPr="00BE67C3" w:rsidDel="00421D84" w:rsidRDefault="00A027D8" w:rsidP="00BE28D4">
            <w:pPr>
              <w:pStyle w:val="tabletext11"/>
              <w:suppressAutoHyphens/>
              <w:jc w:val="right"/>
              <w:rPr>
                <w:del w:id="36516" w:author="Author"/>
              </w:rPr>
            </w:pPr>
            <w:del w:id="36517" w:author="Author">
              <w:r w:rsidRPr="00BE67C3" w:rsidDel="00421D84">
                <w:delText>-0.080</w:delText>
              </w:r>
            </w:del>
          </w:p>
        </w:tc>
        <w:tc>
          <w:tcPr>
            <w:tcW w:w="950" w:type="dxa"/>
            <w:tcBorders>
              <w:right w:val="single" w:sz="6" w:space="0" w:color="auto"/>
            </w:tcBorders>
          </w:tcPr>
          <w:p w14:paraId="2BE085F2" w14:textId="77777777" w:rsidR="00A027D8" w:rsidRPr="00BE67C3" w:rsidDel="00421D84" w:rsidRDefault="00A027D8" w:rsidP="00BE28D4">
            <w:pPr>
              <w:pStyle w:val="tabletext11"/>
              <w:suppressAutoHyphens/>
              <w:jc w:val="right"/>
              <w:rPr>
                <w:del w:id="36518" w:author="Author"/>
              </w:rPr>
            </w:pPr>
          </w:p>
        </w:tc>
      </w:tr>
      <w:tr w:rsidR="00A027D8" w:rsidRPr="00BE67C3" w:rsidDel="00421D84" w14:paraId="2099B551" w14:textId="77777777" w:rsidTr="002F1572">
        <w:trPr>
          <w:cantSplit/>
          <w:trHeight w:val="190"/>
          <w:del w:id="36519" w:author="Author"/>
        </w:trPr>
        <w:tc>
          <w:tcPr>
            <w:tcW w:w="200" w:type="dxa"/>
            <w:tcBorders>
              <w:right w:val="single" w:sz="6" w:space="0" w:color="auto"/>
            </w:tcBorders>
          </w:tcPr>
          <w:p w14:paraId="3710908E" w14:textId="77777777" w:rsidR="00A027D8" w:rsidRPr="00BE67C3" w:rsidDel="00421D84" w:rsidRDefault="00A027D8" w:rsidP="00BE28D4">
            <w:pPr>
              <w:pStyle w:val="tabletext11"/>
              <w:suppressAutoHyphens/>
              <w:rPr>
                <w:del w:id="36520" w:author="Author"/>
              </w:rPr>
            </w:pPr>
          </w:p>
        </w:tc>
        <w:tc>
          <w:tcPr>
            <w:tcW w:w="960" w:type="dxa"/>
            <w:tcBorders>
              <w:left w:val="single" w:sz="6" w:space="0" w:color="auto"/>
            </w:tcBorders>
          </w:tcPr>
          <w:p w14:paraId="118656AE" w14:textId="77777777" w:rsidR="00A027D8" w:rsidRPr="00BE67C3" w:rsidDel="00421D84" w:rsidRDefault="00A027D8" w:rsidP="00BE28D4">
            <w:pPr>
              <w:pStyle w:val="tabletext11"/>
              <w:suppressAutoHyphens/>
              <w:jc w:val="right"/>
              <w:rPr>
                <w:del w:id="36521" w:author="Author"/>
              </w:rPr>
            </w:pPr>
          </w:p>
        </w:tc>
        <w:tc>
          <w:tcPr>
            <w:tcW w:w="610" w:type="dxa"/>
          </w:tcPr>
          <w:p w14:paraId="69B80270" w14:textId="77777777" w:rsidR="00A027D8" w:rsidRPr="00BE67C3" w:rsidDel="00421D84" w:rsidRDefault="00A027D8" w:rsidP="00BE28D4">
            <w:pPr>
              <w:pStyle w:val="tabletext11"/>
              <w:suppressAutoHyphens/>
              <w:ind w:right="-45"/>
              <w:jc w:val="right"/>
              <w:rPr>
                <w:del w:id="36522" w:author="Author"/>
              </w:rPr>
            </w:pPr>
            <w:del w:id="36523" w:author="Author">
              <w:r w:rsidRPr="00BE67C3" w:rsidDel="00421D84">
                <w:delText>250</w:delText>
              </w:r>
            </w:del>
          </w:p>
        </w:tc>
        <w:tc>
          <w:tcPr>
            <w:tcW w:w="830" w:type="dxa"/>
            <w:tcBorders>
              <w:right w:val="single" w:sz="6" w:space="0" w:color="auto"/>
            </w:tcBorders>
          </w:tcPr>
          <w:p w14:paraId="5342697D" w14:textId="77777777" w:rsidR="00A027D8" w:rsidRPr="00BE67C3" w:rsidDel="00421D84" w:rsidRDefault="00A027D8" w:rsidP="00BE28D4">
            <w:pPr>
              <w:pStyle w:val="tabletext11"/>
              <w:suppressAutoHyphens/>
              <w:ind w:right="-45"/>
              <w:jc w:val="right"/>
              <w:rPr>
                <w:del w:id="36524" w:author="Author"/>
              </w:rPr>
            </w:pPr>
          </w:p>
        </w:tc>
        <w:tc>
          <w:tcPr>
            <w:tcW w:w="1450" w:type="dxa"/>
            <w:tcBorders>
              <w:left w:val="single" w:sz="6" w:space="0" w:color="auto"/>
            </w:tcBorders>
          </w:tcPr>
          <w:p w14:paraId="35D5C258" w14:textId="77777777" w:rsidR="00A027D8" w:rsidRPr="00BE67C3" w:rsidDel="00421D84" w:rsidRDefault="00A027D8" w:rsidP="00BE28D4">
            <w:pPr>
              <w:pStyle w:val="tabletext11"/>
              <w:suppressAutoHyphens/>
              <w:jc w:val="right"/>
              <w:rPr>
                <w:del w:id="36525" w:author="Author"/>
              </w:rPr>
            </w:pPr>
            <w:del w:id="36526" w:author="Author">
              <w:r w:rsidRPr="00BE67C3" w:rsidDel="00421D84">
                <w:delText>-0.070</w:delText>
              </w:r>
            </w:del>
          </w:p>
        </w:tc>
        <w:tc>
          <w:tcPr>
            <w:tcW w:w="950" w:type="dxa"/>
            <w:tcBorders>
              <w:right w:val="single" w:sz="6" w:space="0" w:color="auto"/>
            </w:tcBorders>
          </w:tcPr>
          <w:p w14:paraId="648D6CF4" w14:textId="77777777" w:rsidR="00A027D8" w:rsidRPr="00BE67C3" w:rsidDel="00421D84" w:rsidRDefault="00A027D8" w:rsidP="00BE28D4">
            <w:pPr>
              <w:pStyle w:val="tabletext11"/>
              <w:suppressAutoHyphens/>
              <w:jc w:val="right"/>
              <w:rPr>
                <w:del w:id="36527" w:author="Author"/>
              </w:rPr>
            </w:pPr>
          </w:p>
        </w:tc>
      </w:tr>
      <w:tr w:rsidR="00A027D8" w:rsidRPr="00BE67C3" w:rsidDel="00421D84" w14:paraId="6F8A8944" w14:textId="77777777" w:rsidTr="002F1572">
        <w:trPr>
          <w:cantSplit/>
          <w:trHeight w:val="190"/>
          <w:del w:id="36528" w:author="Author"/>
        </w:trPr>
        <w:tc>
          <w:tcPr>
            <w:tcW w:w="200" w:type="dxa"/>
            <w:tcBorders>
              <w:right w:val="single" w:sz="6" w:space="0" w:color="auto"/>
            </w:tcBorders>
          </w:tcPr>
          <w:p w14:paraId="43CDB4C0" w14:textId="77777777" w:rsidR="00A027D8" w:rsidRPr="00BE67C3" w:rsidDel="00421D84" w:rsidRDefault="00A027D8" w:rsidP="00BE28D4">
            <w:pPr>
              <w:pStyle w:val="tabletext11"/>
              <w:suppressAutoHyphens/>
              <w:rPr>
                <w:del w:id="36529" w:author="Author"/>
              </w:rPr>
            </w:pPr>
          </w:p>
        </w:tc>
        <w:tc>
          <w:tcPr>
            <w:tcW w:w="960" w:type="dxa"/>
            <w:tcBorders>
              <w:left w:val="single" w:sz="6" w:space="0" w:color="auto"/>
            </w:tcBorders>
          </w:tcPr>
          <w:p w14:paraId="459BF8CD" w14:textId="77777777" w:rsidR="00A027D8" w:rsidRPr="00BE67C3" w:rsidDel="00421D84" w:rsidRDefault="00A027D8" w:rsidP="00BE28D4">
            <w:pPr>
              <w:pStyle w:val="tabletext11"/>
              <w:suppressAutoHyphens/>
              <w:jc w:val="right"/>
              <w:rPr>
                <w:del w:id="36530" w:author="Author"/>
              </w:rPr>
            </w:pPr>
          </w:p>
        </w:tc>
        <w:tc>
          <w:tcPr>
            <w:tcW w:w="610" w:type="dxa"/>
          </w:tcPr>
          <w:p w14:paraId="0BA49C27" w14:textId="77777777" w:rsidR="00A027D8" w:rsidRPr="00BE67C3" w:rsidDel="00421D84" w:rsidRDefault="00A027D8" w:rsidP="00BE28D4">
            <w:pPr>
              <w:pStyle w:val="tabletext11"/>
              <w:suppressAutoHyphens/>
              <w:ind w:right="-45"/>
              <w:jc w:val="right"/>
              <w:rPr>
                <w:del w:id="36531" w:author="Author"/>
              </w:rPr>
            </w:pPr>
            <w:del w:id="36532" w:author="Author">
              <w:r w:rsidRPr="00BE67C3" w:rsidDel="00421D84">
                <w:delText>500</w:delText>
              </w:r>
            </w:del>
          </w:p>
        </w:tc>
        <w:tc>
          <w:tcPr>
            <w:tcW w:w="830" w:type="dxa"/>
            <w:tcBorders>
              <w:right w:val="single" w:sz="6" w:space="0" w:color="auto"/>
            </w:tcBorders>
          </w:tcPr>
          <w:p w14:paraId="4507492D" w14:textId="77777777" w:rsidR="00A027D8" w:rsidRPr="00BE67C3" w:rsidDel="00421D84" w:rsidRDefault="00A027D8" w:rsidP="00BE28D4">
            <w:pPr>
              <w:pStyle w:val="tabletext11"/>
              <w:suppressAutoHyphens/>
              <w:ind w:right="-45"/>
              <w:jc w:val="right"/>
              <w:rPr>
                <w:del w:id="36533" w:author="Author"/>
              </w:rPr>
            </w:pPr>
          </w:p>
        </w:tc>
        <w:tc>
          <w:tcPr>
            <w:tcW w:w="1450" w:type="dxa"/>
            <w:tcBorders>
              <w:left w:val="single" w:sz="6" w:space="0" w:color="auto"/>
            </w:tcBorders>
          </w:tcPr>
          <w:p w14:paraId="438F285A" w14:textId="77777777" w:rsidR="00A027D8" w:rsidRPr="00BE67C3" w:rsidDel="00421D84" w:rsidRDefault="00A027D8" w:rsidP="00BE28D4">
            <w:pPr>
              <w:pStyle w:val="tabletext11"/>
              <w:suppressAutoHyphens/>
              <w:jc w:val="right"/>
              <w:rPr>
                <w:del w:id="36534" w:author="Author"/>
              </w:rPr>
            </w:pPr>
            <w:del w:id="36535" w:author="Author">
              <w:r w:rsidRPr="00BE67C3" w:rsidDel="00421D84">
                <w:delText>0.000</w:delText>
              </w:r>
            </w:del>
          </w:p>
        </w:tc>
        <w:tc>
          <w:tcPr>
            <w:tcW w:w="950" w:type="dxa"/>
            <w:tcBorders>
              <w:right w:val="single" w:sz="6" w:space="0" w:color="auto"/>
            </w:tcBorders>
          </w:tcPr>
          <w:p w14:paraId="660BD8D6" w14:textId="77777777" w:rsidR="00A027D8" w:rsidRPr="00BE67C3" w:rsidDel="00421D84" w:rsidRDefault="00A027D8" w:rsidP="00BE28D4">
            <w:pPr>
              <w:pStyle w:val="tabletext11"/>
              <w:suppressAutoHyphens/>
              <w:jc w:val="right"/>
              <w:rPr>
                <w:del w:id="36536" w:author="Author"/>
              </w:rPr>
            </w:pPr>
          </w:p>
        </w:tc>
      </w:tr>
      <w:tr w:rsidR="00A027D8" w:rsidRPr="00BE67C3" w:rsidDel="00421D84" w14:paraId="20B85ADC" w14:textId="77777777" w:rsidTr="002F1572">
        <w:trPr>
          <w:cantSplit/>
          <w:trHeight w:val="190"/>
          <w:del w:id="36537" w:author="Author"/>
        </w:trPr>
        <w:tc>
          <w:tcPr>
            <w:tcW w:w="200" w:type="dxa"/>
            <w:tcBorders>
              <w:right w:val="single" w:sz="6" w:space="0" w:color="auto"/>
            </w:tcBorders>
          </w:tcPr>
          <w:p w14:paraId="30C0FBC0" w14:textId="77777777" w:rsidR="00A027D8" w:rsidRPr="00BE67C3" w:rsidDel="00421D84" w:rsidRDefault="00A027D8" w:rsidP="00BE28D4">
            <w:pPr>
              <w:pStyle w:val="tabletext11"/>
              <w:suppressAutoHyphens/>
              <w:rPr>
                <w:del w:id="36538" w:author="Author"/>
              </w:rPr>
            </w:pPr>
          </w:p>
        </w:tc>
        <w:tc>
          <w:tcPr>
            <w:tcW w:w="960" w:type="dxa"/>
            <w:tcBorders>
              <w:left w:val="single" w:sz="6" w:space="0" w:color="auto"/>
            </w:tcBorders>
          </w:tcPr>
          <w:p w14:paraId="7686CCF0" w14:textId="77777777" w:rsidR="00A027D8" w:rsidRPr="00BE67C3" w:rsidDel="00421D84" w:rsidRDefault="00A027D8" w:rsidP="00BE28D4">
            <w:pPr>
              <w:pStyle w:val="tabletext11"/>
              <w:suppressAutoHyphens/>
              <w:jc w:val="right"/>
              <w:rPr>
                <w:del w:id="36539" w:author="Author"/>
              </w:rPr>
            </w:pPr>
          </w:p>
        </w:tc>
        <w:tc>
          <w:tcPr>
            <w:tcW w:w="610" w:type="dxa"/>
          </w:tcPr>
          <w:p w14:paraId="2C710B60" w14:textId="77777777" w:rsidR="00A027D8" w:rsidRPr="00BE67C3" w:rsidDel="00421D84" w:rsidRDefault="00A027D8" w:rsidP="00BE28D4">
            <w:pPr>
              <w:pStyle w:val="tabletext11"/>
              <w:suppressAutoHyphens/>
              <w:ind w:right="-45"/>
              <w:jc w:val="right"/>
              <w:rPr>
                <w:del w:id="36540" w:author="Author"/>
              </w:rPr>
            </w:pPr>
            <w:del w:id="36541" w:author="Author">
              <w:r w:rsidRPr="00BE67C3" w:rsidDel="00421D84">
                <w:delText>1,000</w:delText>
              </w:r>
            </w:del>
          </w:p>
        </w:tc>
        <w:tc>
          <w:tcPr>
            <w:tcW w:w="830" w:type="dxa"/>
            <w:tcBorders>
              <w:right w:val="single" w:sz="6" w:space="0" w:color="auto"/>
            </w:tcBorders>
          </w:tcPr>
          <w:p w14:paraId="07CE22D7" w14:textId="77777777" w:rsidR="00A027D8" w:rsidRPr="00BE67C3" w:rsidDel="00421D84" w:rsidRDefault="00A027D8" w:rsidP="00BE28D4">
            <w:pPr>
              <w:pStyle w:val="tabletext11"/>
              <w:suppressAutoHyphens/>
              <w:ind w:right="-45"/>
              <w:jc w:val="right"/>
              <w:rPr>
                <w:del w:id="36542" w:author="Author"/>
              </w:rPr>
            </w:pPr>
          </w:p>
        </w:tc>
        <w:tc>
          <w:tcPr>
            <w:tcW w:w="1450" w:type="dxa"/>
            <w:tcBorders>
              <w:left w:val="single" w:sz="6" w:space="0" w:color="auto"/>
            </w:tcBorders>
          </w:tcPr>
          <w:p w14:paraId="0A1B5818" w14:textId="77777777" w:rsidR="00A027D8" w:rsidRPr="00BE67C3" w:rsidDel="00421D84" w:rsidRDefault="00A027D8" w:rsidP="00BE28D4">
            <w:pPr>
              <w:pStyle w:val="tabletext11"/>
              <w:suppressAutoHyphens/>
              <w:jc w:val="right"/>
              <w:rPr>
                <w:del w:id="36543" w:author="Author"/>
              </w:rPr>
            </w:pPr>
            <w:del w:id="36544" w:author="Author">
              <w:r w:rsidRPr="00BE67C3" w:rsidDel="00421D84">
                <w:delText>0.110</w:delText>
              </w:r>
            </w:del>
          </w:p>
        </w:tc>
        <w:tc>
          <w:tcPr>
            <w:tcW w:w="950" w:type="dxa"/>
            <w:tcBorders>
              <w:right w:val="single" w:sz="6" w:space="0" w:color="auto"/>
            </w:tcBorders>
          </w:tcPr>
          <w:p w14:paraId="560F36DB" w14:textId="77777777" w:rsidR="00A027D8" w:rsidRPr="00BE67C3" w:rsidDel="00421D84" w:rsidRDefault="00A027D8" w:rsidP="00BE28D4">
            <w:pPr>
              <w:pStyle w:val="tabletext11"/>
              <w:suppressAutoHyphens/>
              <w:jc w:val="right"/>
              <w:rPr>
                <w:del w:id="36545" w:author="Author"/>
              </w:rPr>
            </w:pPr>
          </w:p>
        </w:tc>
      </w:tr>
      <w:tr w:rsidR="00A027D8" w:rsidRPr="00BE67C3" w:rsidDel="00421D84" w14:paraId="41FBEFBA" w14:textId="77777777" w:rsidTr="002F1572">
        <w:trPr>
          <w:cantSplit/>
          <w:trHeight w:val="190"/>
          <w:del w:id="36546" w:author="Author"/>
        </w:trPr>
        <w:tc>
          <w:tcPr>
            <w:tcW w:w="200" w:type="dxa"/>
            <w:tcBorders>
              <w:right w:val="single" w:sz="6" w:space="0" w:color="auto"/>
            </w:tcBorders>
          </w:tcPr>
          <w:p w14:paraId="5B826198" w14:textId="77777777" w:rsidR="00A027D8" w:rsidRPr="00BE67C3" w:rsidDel="00421D84" w:rsidRDefault="00A027D8" w:rsidP="00BE28D4">
            <w:pPr>
              <w:pStyle w:val="tabletext11"/>
              <w:suppressAutoHyphens/>
              <w:rPr>
                <w:del w:id="36547" w:author="Author"/>
              </w:rPr>
            </w:pPr>
          </w:p>
        </w:tc>
        <w:tc>
          <w:tcPr>
            <w:tcW w:w="960" w:type="dxa"/>
            <w:tcBorders>
              <w:left w:val="single" w:sz="6" w:space="0" w:color="auto"/>
            </w:tcBorders>
          </w:tcPr>
          <w:p w14:paraId="33E6DC7C" w14:textId="77777777" w:rsidR="00A027D8" w:rsidRPr="00BE67C3" w:rsidDel="00421D84" w:rsidRDefault="00A027D8" w:rsidP="00BE28D4">
            <w:pPr>
              <w:pStyle w:val="tabletext11"/>
              <w:suppressAutoHyphens/>
              <w:jc w:val="right"/>
              <w:rPr>
                <w:del w:id="36548" w:author="Author"/>
              </w:rPr>
            </w:pPr>
          </w:p>
        </w:tc>
        <w:tc>
          <w:tcPr>
            <w:tcW w:w="610" w:type="dxa"/>
          </w:tcPr>
          <w:p w14:paraId="3AA559D6" w14:textId="77777777" w:rsidR="00A027D8" w:rsidRPr="00BE67C3" w:rsidDel="00421D84" w:rsidRDefault="00A027D8" w:rsidP="00BE28D4">
            <w:pPr>
              <w:pStyle w:val="tabletext11"/>
              <w:suppressAutoHyphens/>
              <w:ind w:right="-45"/>
              <w:jc w:val="right"/>
              <w:rPr>
                <w:del w:id="36549" w:author="Author"/>
              </w:rPr>
            </w:pPr>
            <w:del w:id="36550" w:author="Author">
              <w:r w:rsidRPr="00BE67C3" w:rsidDel="00421D84">
                <w:delText>2,000</w:delText>
              </w:r>
            </w:del>
          </w:p>
        </w:tc>
        <w:tc>
          <w:tcPr>
            <w:tcW w:w="830" w:type="dxa"/>
            <w:tcBorders>
              <w:right w:val="single" w:sz="6" w:space="0" w:color="auto"/>
            </w:tcBorders>
          </w:tcPr>
          <w:p w14:paraId="747449F2" w14:textId="77777777" w:rsidR="00A027D8" w:rsidRPr="00BE67C3" w:rsidDel="00421D84" w:rsidRDefault="00A027D8" w:rsidP="00BE28D4">
            <w:pPr>
              <w:pStyle w:val="tabletext11"/>
              <w:suppressAutoHyphens/>
              <w:ind w:right="-45"/>
              <w:jc w:val="right"/>
              <w:rPr>
                <w:del w:id="36551" w:author="Author"/>
              </w:rPr>
            </w:pPr>
          </w:p>
        </w:tc>
        <w:tc>
          <w:tcPr>
            <w:tcW w:w="1450" w:type="dxa"/>
            <w:tcBorders>
              <w:left w:val="single" w:sz="6" w:space="0" w:color="auto"/>
            </w:tcBorders>
          </w:tcPr>
          <w:p w14:paraId="2C45B5A3" w14:textId="77777777" w:rsidR="00A027D8" w:rsidRPr="00BE67C3" w:rsidDel="00421D84" w:rsidRDefault="00A027D8" w:rsidP="00BE28D4">
            <w:pPr>
              <w:pStyle w:val="tabletext11"/>
              <w:suppressAutoHyphens/>
              <w:jc w:val="right"/>
              <w:rPr>
                <w:del w:id="36552" w:author="Author"/>
              </w:rPr>
            </w:pPr>
            <w:del w:id="36553" w:author="Author">
              <w:r w:rsidRPr="00BE67C3" w:rsidDel="00421D84">
                <w:delText>0.260</w:delText>
              </w:r>
            </w:del>
          </w:p>
        </w:tc>
        <w:tc>
          <w:tcPr>
            <w:tcW w:w="950" w:type="dxa"/>
            <w:tcBorders>
              <w:right w:val="single" w:sz="6" w:space="0" w:color="auto"/>
            </w:tcBorders>
          </w:tcPr>
          <w:p w14:paraId="0955F746" w14:textId="77777777" w:rsidR="00A027D8" w:rsidRPr="00BE67C3" w:rsidDel="00421D84" w:rsidRDefault="00A027D8" w:rsidP="00BE28D4">
            <w:pPr>
              <w:pStyle w:val="tabletext11"/>
              <w:suppressAutoHyphens/>
              <w:jc w:val="right"/>
              <w:rPr>
                <w:del w:id="36554" w:author="Author"/>
              </w:rPr>
            </w:pPr>
          </w:p>
        </w:tc>
      </w:tr>
      <w:tr w:rsidR="00A027D8" w:rsidRPr="00BE67C3" w:rsidDel="00421D84" w14:paraId="11869285" w14:textId="77777777" w:rsidTr="002F1572">
        <w:trPr>
          <w:cantSplit/>
          <w:trHeight w:val="190"/>
          <w:del w:id="36555" w:author="Author"/>
        </w:trPr>
        <w:tc>
          <w:tcPr>
            <w:tcW w:w="200" w:type="dxa"/>
            <w:tcBorders>
              <w:right w:val="single" w:sz="6" w:space="0" w:color="auto"/>
            </w:tcBorders>
          </w:tcPr>
          <w:p w14:paraId="79288E5B" w14:textId="77777777" w:rsidR="00A027D8" w:rsidRPr="00BE67C3" w:rsidDel="00421D84" w:rsidRDefault="00A027D8" w:rsidP="00BE28D4">
            <w:pPr>
              <w:pStyle w:val="tabletext11"/>
              <w:suppressAutoHyphens/>
              <w:rPr>
                <w:del w:id="36556" w:author="Author"/>
              </w:rPr>
            </w:pPr>
          </w:p>
        </w:tc>
        <w:tc>
          <w:tcPr>
            <w:tcW w:w="960" w:type="dxa"/>
            <w:tcBorders>
              <w:left w:val="single" w:sz="6" w:space="0" w:color="auto"/>
            </w:tcBorders>
          </w:tcPr>
          <w:p w14:paraId="23EA2675" w14:textId="77777777" w:rsidR="00A027D8" w:rsidRPr="00BE67C3" w:rsidDel="00421D84" w:rsidRDefault="00A027D8" w:rsidP="00BE28D4">
            <w:pPr>
              <w:pStyle w:val="tabletext11"/>
              <w:suppressAutoHyphens/>
              <w:jc w:val="right"/>
              <w:rPr>
                <w:del w:id="36557" w:author="Author"/>
              </w:rPr>
            </w:pPr>
          </w:p>
        </w:tc>
        <w:tc>
          <w:tcPr>
            <w:tcW w:w="610" w:type="dxa"/>
          </w:tcPr>
          <w:p w14:paraId="68D21178" w14:textId="77777777" w:rsidR="00A027D8" w:rsidRPr="00BE67C3" w:rsidDel="00421D84" w:rsidRDefault="00A027D8" w:rsidP="00BE28D4">
            <w:pPr>
              <w:pStyle w:val="tabletext11"/>
              <w:suppressAutoHyphens/>
              <w:ind w:right="-45"/>
              <w:jc w:val="right"/>
              <w:rPr>
                <w:del w:id="36558" w:author="Author"/>
              </w:rPr>
            </w:pPr>
            <w:del w:id="36559" w:author="Author">
              <w:r w:rsidRPr="00BE67C3" w:rsidDel="00421D84">
                <w:delText>3,000</w:delText>
              </w:r>
            </w:del>
          </w:p>
        </w:tc>
        <w:tc>
          <w:tcPr>
            <w:tcW w:w="830" w:type="dxa"/>
            <w:tcBorders>
              <w:right w:val="single" w:sz="6" w:space="0" w:color="auto"/>
            </w:tcBorders>
          </w:tcPr>
          <w:p w14:paraId="5DF526EC" w14:textId="77777777" w:rsidR="00A027D8" w:rsidRPr="00BE67C3" w:rsidDel="00421D84" w:rsidRDefault="00A027D8" w:rsidP="00BE28D4">
            <w:pPr>
              <w:pStyle w:val="tabletext11"/>
              <w:suppressAutoHyphens/>
              <w:ind w:right="-45"/>
              <w:jc w:val="right"/>
              <w:rPr>
                <w:del w:id="36560" w:author="Author"/>
              </w:rPr>
            </w:pPr>
          </w:p>
        </w:tc>
        <w:tc>
          <w:tcPr>
            <w:tcW w:w="1450" w:type="dxa"/>
            <w:tcBorders>
              <w:left w:val="single" w:sz="6" w:space="0" w:color="auto"/>
            </w:tcBorders>
          </w:tcPr>
          <w:p w14:paraId="20E30F04" w14:textId="77777777" w:rsidR="00A027D8" w:rsidRPr="00BE67C3" w:rsidDel="00421D84" w:rsidRDefault="00A027D8" w:rsidP="00BE28D4">
            <w:pPr>
              <w:pStyle w:val="tabletext11"/>
              <w:suppressAutoHyphens/>
              <w:jc w:val="right"/>
              <w:rPr>
                <w:del w:id="36561" w:author="Author"/>
              </w:rPr>
            </w:pPr>
            <w:del w:id="36562" w:author="Author">
              <w:r w:rsidRPr="00BE67C3" w:rsidDel="00421D84">
                <w:delText>0.390</w:delText>
              </w:r>
            </w:del>
          </w:p>
        </w:tc>
        <w:tc>
          <w:tcPr>
            <w:tcW w:w="950" w:type="dxa"/>
            <w:tcBorders>
              <w:right w:val="single" w:sz="6" w:space="0" w:color="auto"/>
            </w:tcBorders>
          </w:tcPr>
          <w:p w14:paraId="41C3D9C8" w14:textId="77777777" w:rsidR="00A027D8" w:rsidRPr="00BE67C3" w:rsidDel="00421D84" w:rsidRDefault="00A027D8" w:rsidP="00BE28D4">
            <w:pPr>
              <w:pStyle w:val="tabletext11"/>
              <w:suppressAutoHyphens/>
              <w:jc w:val="right"/>
              <w:rPr>
                <w:del w:id="36563" w:author="Author"/>
              </w:rPr>
            </w:pPr>
          </w:p>
        </w:tc>
      </w:tr>
      <w:tr w:rsidR="00A027D8" w:rsidRPr="00BE67C3" w:rsidDel="00421D84" w14:paraId="5BAAB098" w14:textId="77777777" w:rsidTr="002F1572">
        <w:trPr>
          <w:cantSplit/>
          <w:trHeight w:val="190"/>
          <w:del w:id="36564" w:author="Author"/>
        </w:trPr>
        <w:tc>
          <w:tcPr>
            <w:tcW w:w="200" w:type="dxa"/>
            <w:tcBorders>
              <w:right w:val="single" w:sz="6" w:space="0" w:color="auto"/>
            </w:tcBorders>
          </w:tcPr>
          <w:p w14:paraId="72AFA904" w14:textId="77777777" w:rsidR="00A027D8" w:rsidRPr="00BE67C3" w:rsidDel="00421D84" w:rsidRDefault="00A027D8" w:rsidP="00BE28D4">
            <w:pPr>
              <w:pStyle w:val="tabletext11"/>
              <w:suppressAutoHyphens/>
              <w:rPr>
                <w:del w:id="36565" w:author="Author"/>
              </w:rPr>
            </w:pPr>
          </w:p>
        </w:tc>
        <w:tc>
          <w:tcPr>
            <w:tcW w:w="960" w:type="dxa"/>
            <w:tcBorders>
              <w:left w:val="single" w:sz="6" w:space="0" w:color="auto"/>
              <w:bottom w:val="single" w:sz="6" w:space="0" w:color="auto"/>
            </w:tcBorders>
          </w:tcPr>
          <w:p w14:paraId="57F40134" w14:textId="77777777" w:rsidR="00A027D8" w:rsidRPr="00BE67C3" w:rsidDel="00421D84" w:rsidRDefault="00A027D8" w:rsidP="00BE28D4">
            <w:pPr>
              <w:pStyle w:val="tabletext11"/>
              <w:suppressAutoHyphens/>
              <w:jc w:val="right"/>
              <w:rPr>
                <w:del w:id="36566" w:author="Author"/>
              </w:rPr>
            </w:pPr>
          </w:p>
        </w:tc>
        <w:tc>
          <w:tcPr>
            <w:tcW w:w="610" w:type="dxa"/>
            <w:tcBorders>
              <w:bottom w:val="single" w:sz="6" w:space="0" w:color="auto"/>
            </w:tcBorders>
          </w:tcPr>
          <w:p w14:paraId="46DF0061" w14:textId="77777777" w:rsidR="00A027D8" w:rsidRPr="00BE67C3" w:rsidDel="00421D84" w:rsidRDefault="00A027D8" w:rsidP="00BE28D4">
            <w:pPr>
              <w:pStyle w:val="tabletext11"/>
              <w:suppressAutoHyphens/>
              <w:ind w:right="-45"/>
              <w:jc w:val="right"/>
              <w:rPr>
                <w:del w:id="36567" w:author="Author"/>
              </w:rPr>
            </w:pPr>
            <w:del w:id="36568" w:author="Author">
              <w:r w:rsidRPr="00BE67C3" w:rsidDel="00421D84">
                <w:delText>5,000</w:delText>
              </w:r>
            </w:del>
          </w:p>
        </w:tc>
        <w:tc>
          <w:tcPr>
            <w:tcW w:w="830" w:type="dxa"/>
            <w:tcBorders>
              <w:bottom w:val="single" w:sz="6" w:space="0" w:color="auto"/>
              <w:right w:val="single" w:sz="6" w:space="0" w:color="auto"/>
            </w:tcBorders>
          </w:tcPr>
          <w:p w14:paraId="741E76EE" w14:textId="77777777" w:rsidR="00A027D8" w:rsidRPr="00BE67C3" w:rsidDel="00421D84" w:rsidRDefault="00A027D8" w:rsidP="00BE28D4">
            <w:pPr>
              <w:pStyle w:val="tabletext11"/>
              <w:suppressAutoHyphens/>
              <w:ind w:right="-45"/>
              <w:jc w:val="right"/>
              <w:rPr>
                <w:del w:id="36569" w:author="Author"/>
              </w:rPr>
            </w:pPr>
          </w:p>
        </w:tc>
        <w:tc>
          <w:tcPr>
            <w:tcW w:w="1450" w:type="dxa"/>
            <w:tcBorders>
              <w:left w:val="single" w:sz="6" w:space="0" w:color="auto"/>
              <w:bottom w:val="single" w:sz="6" w:space="0" w:color="auto"/>
            </w:tcBorders>
          </w:tcPr>
          <w:p w14:paraId="4FC585AA" w14:textId="77777777" w:rsidR="00A027D8" w:rsidRPr="00BE67C3" w:rsidDel="00421D84" w:rsidRDefault="00A027D8" w:rsidP="00BE28D4">
            <w:pPr>
              <w:pStyle w:val="tabletext11"/>
              <w:suppressAutoHyphens/>
              <w:jc w:val="right"/>
              <w:rPr>
                <w:del w:id="36570" w:author="Author"/>
              </w:rPr>
            </w:pPr>
            <w:del w:id="36571" w:author="Author">
              <w:r w:rsidRPr="00BE67C3" w:rsidDel="00421D84">
                <w:delText>0.560</w:delText>
              </w:r>
            </w:del>
          </w:p>
        </w:tc>
        <w:tc>
          <w:tcPr>
            <w:tcW w:w="950" w:type="dxa"/>
            <w:tcBorders>
              <w:bottom w:val="single" w:sz="6" w:space="0" w:color="auto"/>
              <w:right w:val="single" w:sz="6" w:space="0" w:color="auto"/>
            </w:tcBorders>
          </w:tcPr>
          <w:p w14:paraId="67A5B8AD" w14:textId="77777777" w:rsidR="00A027D8" w:rsidRPr="00BE67C3" w:rsidDel="00421D84" w:rsidRDefault="00A027D8" w:rsidP="00BE28D4">
            <w:pPr>
              <w:pStyle w:val="tabletext11"/>
              <w:suppressAutoHyphens/>
              <w:jc w:val="right"/>
              <w:rPr>
                <w:del w:id="36572" w:author="Author"/>
              </w:rPr>
            </w:pPr>
          </w:p>
        </w:tc>
      </w:tr>
    </w:tbl>
    <w:p w14:paraId="3E4598B3" w14:textId="77777777" w:rsidR="00A027D8" w:rsidRPr="00BE67C3" w:rsidDel="00421D84" w:rsidRDefault="00A027D8" w:rsidP="00BE28D4">
      <w:pPr>
        <w:pStyle w:val="tablecaption"/>
        <w:suppressAutoHyphens/>
        <w:rPr>
          <w:del w:id="36573" w:author="Author"/>
        </w:rPr>
      </w:pPr>
      <w:del w:id="36574" w:author="Author">
        <w:r w:rsidRPr="00BE67C3" w:rsidDel="00421D84">
          <w:delText>Table 98.B.1.b.(3)(a) Private Passenger Types Collision Coverage Deductible Factors</w:delText>
        </w:r>
      </w:del>
    </w:p>
    <w:p w14:paraId="0EFFF0EF" w14:textId="77777777" w:rsidR="00A027D8" w:rsidRPr="00BE67C3" w:rsidDel="00421D84" w:rsidRDefault="00A027D8" w:rsidP="00BE28D4">
      <w:pPr>
        <w:pStyle w:val="isonormal"/>
        <w:suppressAutoHyphens/>
        <w:rPr>
          <w:del w:id="36575" w:author="Author"/>
        </w:rPr>
      </w:pPr>
    </w:p>
    <w:p w14:paraId="0BCAB581" w14:textId="77777777" w:rsidR="00A027D8" w:rsidRPr="00BE67C3" w:rsidDel="00421D84" w:rsidRDefault="00A027D8" w:rsidP="00BE28D4">
      <w:pPr>
        <w:pStyle w:val="outlinehd6"/>
        <w:suppressAutoHyphens/>
        <w:rPr>
          <w:del w:id="36576" w:author="Author"/>
        </w:rPr>
      </w:pPr>
      <w:del w:id="36577" w:author="Author">
        <w:r w:rsidRPr="00BE67C3" w:rsidDel="00421D84">
          <w:tab/>
          <w:delText>(b)</w:delText>
        </w:r>
        <w:r w:rsidRPr="00BE67C3" w:rsidDel="00421D84">
          <w:tab/>
          <w:delText>Trucks, Tractors And Trailers And All Autos Except Zone-rated Risks</w:delText>
        </w:r>
      </w:del>
    </w:p>
    <w:p w14:paraId="7AA1BD92" w14:textId="77777777" w:rsidR="00A027D8" w:rsidRPr="00BE67C3" w:rsidDel="00421D84" w:rsidRDefault="00A027D8" w:rsidP="00BE28D4">
      <w:pPr>
        <w:pStyle w:val="space4"/>
        <w:suppressAutoHyphens/>
        <w:rPr>
          <w:del w:id="3657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A027D8" w:rsidRPr="00BE67C3" w:rsidDel="00421D84" w14:paraId="326E04AF" w14:textId="77777777" w:rsidTr="002F1572">
        <w:trPr>
          <w:trHeight w:val="190"/>
          <w:del w:id="36579" w:author="Author"/>
        </w:trPr>
        <w:tc>
          <w:tcPr>
            <w:tcW w:w="200" w:type="dxa"/>
          </w:tcPr>
          <w:p w14:paraId="29F29495" w14:textId="77777777" w:rsidR="00A027D8" w:rsidRPr="00BE67C3" w:rsidDel="00421D84" w:rsidRDefault="00A027D8" w:rsidP="00BE28D4">
            <w:pPr>
              <w:pStyle w:val="tablehead"/>
              <w:suppressAutoHyphens/>
              <w:rPr>
                <w:del w:id="36580"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5A3AEC6C" w14:textId="77777777" w:rsidR="00A027D8" w:rsidRPr="00BE67C3" w:rsidDel="00421D84" w:rsidRDefault="00A027D8" w:rsidP="00BE28D4">
            <w:pPr>
              <w:pStyle w:val="tablehead"/>
              <w:suppressAutoHyphens/>
              <w:rPr>
                <w:del w:id="36581" w:author="Author"/>
              </w:rPr>
            </w:pPr>
            <w:del w:id="36582" w:author="Author">
              <w:r w:rsidRPr="00BE67C3" w:rsidDel="00421D84">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18CD256" w14:textId="77777777" w:rsidR="00A027D8" w:rsidRPr="00BE67C3" w:rsidDel="00421D84" w:rsidRDefault="00A027D8" w:rsidP="00BE28D4">
            <w:pPr>
              <w:pStyle w:val="tablehead"/>
              <w:suppressAutoHyphens/>
              <w:rPr>
                <w:del w:id="36583" w:author="Author"/>
              </w:rPr>
            </w:pPr>
            <w:del w:id="36584" w:author="Author">
              <w:r w:rsidRPr="00BE67C3" w:rsidDel="00421D84">
                <w:delText>Factor</w:delText>
              </w:r>
            </w:del>
          </w:p>
        </w:tc>
      </w:tr>
      <w:tr w:rsidR="00A027D8" w:rsidRPr="00BE67C3" w:rsidDel="00421D84" w14:paraId="72E99270" w14:textId="77777777" w:rsidTr="002F1572">
        <w:trPr>
          <w:trHeight w:val="190"/>
          <w:del w:id="36585" w:author="Author"/>
        </w:trPr>
        <w:tc>
          <w:tcPr>
            <w:tcW w:w="200" w:type="dxa"/>
            <w:tcBorders>
              <w:right w:val="single" w:sz="6" w:space="0" w:color="auto"/>
            </w:tcBorders>
          </w:tcPr>
          <w:p w14:paraId="41B68670" w14:textId="77777777" w:rsidR="00A027D8" w:rsidRPr="00BE67C3" w:rsidDel="00421D84" w:rsidRDefault="00A027D8" w:rsidP="00BE28D4">
            <w:pPr>
              <w:pStyle w:val="tabletext11"/>
              <w:suppressAutoHyphens/>
              <w:rPr>
                <w:del w:id="36586" w:author="Author"/>
              </w:rPr>
            </w:pPr>
          </w:p>
        </w:tc>
        <w:tc>
          <w:tcPr>
            <w:tcW w:w="960" w:type="dxa"/>
            <w:tcBorders>
              <w:top w:val="single" w:sz="6" w:space="0" w:color="auto"/>
              <w:left w:val="single" w:sz="6" w:space="0" w:color="auto"/>
            </w:tcBorders>
          </w:tcPr>
          <w:p w14:paraId="125060DD" w14:textId="77777777" w:rsidR="00A027D8" w:rsidRPr="00BE67C3" w:rsidDel="00421D84" w:rsidRDefault="00A027D8" w:rsidP="00BE28D4">
            <w:pPr>
              <w:pStyle w:val="tabletext11"/>
              <w:suppressAutoHyphens/>
              <w:jc w:val="right"/>
              <w:rPr>
                <w:del w:id="36587" w:author="Author"/>
              </w:rPr>
            </w:pPr>
            <w:del w:id="36588" w:author="Author">
              <w:r w:rsidRPr="00BE67C3" w:rsidDel="00421D84">
                <w:delText>$</w:delText>
              </w:r>
            </w:del>
          </w:p>
        </w:tc>
        <w:tc>
          <w:tcPr>
            <w:tcW w:w="1440" w:type="dxa"/>
            <w:tcBorders>
              <w:top w:val="single" w:sz="6" w:space="0" w:color="auto"/>
              <w:right w:val="single" w:sz="6" w:space="0" w:color="auto"/>
            </w:tcBorders>
          </w:tcPr>
          <w:p w14:paraId="30A0C086" w14:textId="77777777" w:rsidR="00A027D8" w:rsidRPr="00BE67C3" w:rsidDel="00421D84" w:rsidRDefault="00A027D8" w:rsidP="00BE28D4">
            <w:pPr>
              <w:pStyle w:val="tabletext11"/>
              <w:tabs>
                <w:tab w:val="decimal" w:pos="560"/>
              </w:tabs>
              <w:suppressAutoHyphens/>
              <w:ind w:right="-45"/>
              <w:rPr>
                <w:del w:id="36589" w:author="Author"/>
              </w:rPr>
            </w:pPr>
            <w:del w:id="36590" w:author="Author">
              <w:r w:rsidRPr="00BE67C3" w:rsidDel="00421D84">
                <w:delText>50</w:delText>
              </w:r>
            </w:del>
          </w:p>
        </w:tc>
        <w:tc>
          <w:tcPr>
            <w:tcW w:w="2400" w:type="dxa"/>
            <w:tcBorders>
              <w:top w:val="single" w:sz="6" w:space="0" w:color="auto"/>
              <w:left w:val="single" w:sz="6" w:space="0" w:color="auto"/>
              <w:right w:val="single" w:sz="6" w:space="0" w:color="auto"/>
            </w:tcBorders>
          </w:tcPr>
          <w:p w14:paraId="22069E09" w14:textId="77777777" w:rsidR="00A027D8" w:rsidRPr="00BE67C3" w:rsidDel="00421D84" w:rsidRDefault="00A027D8" w:rsidP="00BE28D4">
            <w:pPr>
              <w:pStyle w:val="tabletext11"/>
              <w:tabs>
                <w:tab w:val="decimal" w:pos="1040"/>
              </w:tabs>
              <w:suppressAutoHyphens/>
              <w:rPr>
                <w:del w:id="36591" w:author="Author"/>
              </w:rPr>
            </w:pPr>
            <w:del w:id="36592" w:author="Author">
              <w:r w:rsidRPr="00BE67C3" w:rsidDel="00421D84">
                <w:delText>-0.120</w:delText>
              </w:r>
            </w:del>
          </w:p>
        </w:tc>
      </w:tr>
      <w:tr w:rsidR="00A027D8" w:rsidRPr="00BE67C3" w:rsidDel="00421D84" w14:paraId="50D65188" w14:textId="77777777" w:rsidTr="002F1572">
        <w:trPr>
          <w:trHeight w:val="190"/>
          <w:del w:id="36593" w:author="Author"/>
        </w:trPr>
        <w:tc>
          <w:tcPr>
            <w:tcW w:w="200" w:type="dxa"/>
            <w:tcBorders>
              <w:right w:val="single" w:sz="6" w:space="0" w:color="auto"/>
            </w:tcBorders>
          </w:tcPr>
          <w:p w14:paraId="05A3C45C" w14:textId="77777777" w:rsidR="00A027D8" w:rsidRPr="00BE67C3" w:rsidDel="00421D84" w:rsidRDefault="00A027D8" w:rsidP="00BE28D4">
            <w:pPr>
              <w:pStyle w:val="tabletext11"/>
              <w:suppressAutoHyphens/>
              <w:rPr>
                <w:del w:id="36594" w:author="Author"/>
              </w:rPr>
            </w:pPr>
          </w:p>
        </w:tc>
        <w:tc>
          <w:tcPr>
            <w:tcW w:w="960" w:type="dxa"/>
            <w:tcBorders>
              <w:left w:val="single" w:sz="6" w:space="0" w:color="auto"/>
            </w:tcBorders>
          </w:tcPr>
          <w:p w14:paraId="76B09FA9" w14:textId="77777777" w:rsidR="00A027D8" w:rsidRPr="00BE67C3" w:rsidDel="00421D84" w:rsidRDefault="00A027D8" w:rsidP="00BE28D4">
            <w:pPr>
              <w:pStyle w:val="tabletext11"/>
              <w:suppressAutoHyphens/>
              <w:jc w:val="right"/>
              <w:rPr>
                <w:del w:id="36595" w:author="Author"/>
              </w:rPr>
            </w:pPr>
          </w:p>
        </w:tc>
        <w:tc>
          <w:tcPr>
            <w:tcW w:w="1440" w:type="dxa"/>
            <w:tcBorders>
              <w:right w:val="single" w:sz="6" w:space="0" w:color="auto"/>
            </w:tcBorders>
          </w:tcPr>
          <w:p w14:paraId="70EA16F8" w14:textId="77777777" w:rsidR="00A027D8" w:rsidRPr="00BE67C3" w:rsidDel="00421D84" w:rsidRDefault="00A027D8" w:rsidP="00BE28D4">
            <w:pPr>
              <w:pStyle w:val="tabletext11"/>
              <w:tabs>
                <w:tab w:val="decimal" w:pos="560"/>
              </w:tabs>
              <w:suppressAutoHyphens/>
              <w:ind w:right="-45"/>
              <w:rPr>
                <w:del w:id="36596" w:author="Author"/>
              </w:rPr>
            </w:pPr>
            <w:del w:id="36597" w:author="Author">
              <w:r w:rsidRPr="00BE67C3" w:rsidDel="00421D84">
                <w:delText>100</w:delText>
              </w:r>
            </w:del>
          </w:p>
        </w:tc>
        <w:tc>
          <w:tcPr>
            <w:tcW w:w="2400" w:type="dxa"/>
            <w:tcBorders>
              <w:left w:val="single" w:sz="6" w:space="0" w:color="auto"/>
              <w:right w:val="single" w:sz="6" w:space="0" w:color="auto"/>
            </w:tcBorders>
          </w:tcPr>
          <w:p w14:paraId="5F801C9B" w14:textId="77777777" w:rsidR="00A027D8" w:rsidRPr="00BE67C3" w:rsidDel="00421D84" w:rsidRDefault="00A027D8" w:rsidP="00BE28D4">
            <w:pPr>
              <w:pStyle w:val="tabletext11"/>
              <w:tabs>
                <w:tab w:val="decimal" w:pos="1040"/>
              </w:tabs>
              <w:suppressAutoHyphens/>
              <w:rPr>
                <w:del w:id="36598" w:author="Author"/>
              </w:rPr>
            </w:pPr>
            <w:del w:id="36599" w:author="Author">
              <w:r w:rsidRPr="00BE67C3" w:rsidDel="00421D84">
                <w:delText>-0.110</w:delText>
              </w:r>
            </w:del>
          </w:p>
        </w:tc>
      </w:tr>
      <w:tr w:rsidR="00A027D8" w:rsidRPr="00BE67C3" w:rsidDel="00421D84" w14:paraId="6751E28D" w14:textId="77777777" w:rsidTr="002F1572">
        <w:trPr>
          <w:trHeight w:val="190"/>
          <w:del w:id="36600" w:author="Author"/>
        </w:trPr>
        <w:tc>
          <w:tcPr>
            <w:tcW w:w="200" w:type="dxa"/>
            <w:tcBorders>
              <w:right w:val="single" w:sz="6" w:space="0" w:color="auto"/>
            </w:tcBorders>
          </w:tcPr>
          <w:p w14:paraId="4902A579" w14:textId="77777777" w:rsidR="00A027D8" w:rsidRPr="00BE67C3" w:rsidDel="00421D84" w:rsidRDefault="00A027D8" w:rsidP="00BE28D4">
            <w:pPr>
              <w:pStyle w:val="tabletext11"/>
              <w:suppressAutoHyphens/>
              <w:rPr>
                <w:del w:id="36601" w:author="Author"/>
              </w:rPr>
            </w:pPr>
          </w:p>
        </w:tc>
        <w:tc>
          <w:tcPr>
            <w:tcW w:w="960" w:type="dxa"/>
            <w:tcBorders>
              <w:left w:val="single" w:sz="6" w:space="0" w:color="auto"/>
            </w:tcBorders>
          </w:tcPr>
          <w:p w14:paraId="0592EF59" w14:textId="77777777" w:rsidR="00A027D8" w:rsidRPr="00BE67C3" w:rsidDel="00421D84" w:rsidRDefault="00A027D8" w:rsidP="00BE28D4">
            <w:pPr>
              <w:pStyle w:val="tabletext11"/>
              <w:suppressAutoHyphens/>
              <w:jc w:val="right"/>
              <w:rPr>
                <w:del w:id="36602" w:author="Author"/>
              </w:rPr>
            </w:pPr>
          </w:p>
        </w:tc>
        <w:tc>
          <w:tcPr>
            <w:tcW w:w="1440" w:type="dxa"/>
            <w:tcBorders>
              <w:right w:val="single" w:sz="6" w:space="0" w:color="auto"/>
            </w:tcBorders>
          </w:tcPr>
          <w:p w14:paraId="70F4DB62" w14:textId="77777777" w:rsidR="00A027D8" w:rsidRPr="00BE67C3" w:rsidDel="00421D84" w:rsidRDefault="00A027D8" w:rsidP="00BE28D4">
            <w:pPr>
              <w:pStyle w:val="tabletext11"/>
              <w:tabs>
                <w:tab w:val="decimal" w:pos="560"/>
              </w:tabs>
              <w:suppressAutoHyphens/>
              <w:ind w:right="-45"/>
              <w:rPr>
                <w:del w:id="36603" w:author="Author"/>
              </w:rPr>
            </w:pPr>
            <w:del w:id="36604" w:author="Author">
              <w:r w:rsidRPr="00BE67C3" w:rsidDel="00421D84">
                <w:delText>250</w:delText>
              </w:r>
            </w:del>
          </w:p>
        </w:tc>
        <w:tc>
          <w:tcPr>
            <w:tcW w:w="2400" w:type="dxa"/>
            <w:tcBorders>
              <w:left w:val="single" w:sz="6" w:space="0" w:color="auto"/>
              <w:right w:val="single" w:sz="6" w:space="0" w:color="auto"/>
            </w:tcBorders>
          </w:tcPr>
          <w:p w14:paraId="7C912553" w14:textId="77777777" w:rsidR="00A027D8" w:rsidRPr="00BE67C3" w:rsidDel="00421D84" w:rsidRDefault="00A027D8" w:rsidP="00BE28D4">
            <w:pPr>
              <w:pStyle w:val="tabletext11"/>
              <w:tabs>
                <w:tab w:val="decimal" w:pos="1040"/>
              </w:tabs>
              <w:suppressAutoHyphens/>
              <w:rPr>
                <w:del w:id="36605" w:author="Author"/>
              </w:rPr>
            </w:pPr>
            <w:del w:id="36606" w:author="Author">
              <w:r w:rsidRPr="00BE67C3" w:rsidDel="00421D84">
                <w:delText>-0.065</w:delText>
              </w:r>
            </w:del>
          </w:p>
        </w:tc>
      </w:tr>
      <w:tr w:rsidR="00A027D8" w:rsidRPr="00BE67C3" w:rsidDel="00421D84" w14:paraId="7987701F" w14:textId="77777777" w:rsidTr="002F1572">
        <w:trPr>
          <w:trHeight w:val="190"/>
          <w:del w:id="36607" w:author="Author"/>
        </w:trPr>
        <w:tc>
          <w:tcPr>
            <w:tcW w:w="200" w:type="dxa"/>
            <w:tcBorders>
              <w:right w:val="single" w:sz="6" w:space="0" w:color="auto"/>
            </w:tcBorders>
          </w:tcPr>
          <w:p w14:paraId="4B6D2FBC" w14:textId="77777777" w:rsidR="00A027D8" w:rsidRPr="00BE67C3" w:rsidDel="00421D84" w:rsidRDefault="00A027D8" w:rsidP="00BE28D4">
            <w:pPr>
              <w:pStyle w:val="tabletext11"/>
              <w:suppressAutoHyphens/>
              <w:rPr>
                <w:del w:id="36608" w:author="Author"/>
              </w:rPr>
            </w:pPr>
          </w:p>
        </w:tc>
        <w:tc>
          <w:tcPr>
            <w:tcW w:w="960" w:type="dxa"/>
            <w:tcBorders>
              <w:left w:val="single" w:sz="6" w:space="0" w:color="auto"/>
            </w:tcBorders>
          </w:tcPr>
          <w:p w14:paraId="36CD2A72" w14:textId="77777777" w:rsidR="00A027D8" w:rsidRPr="00BE67C3" w:rsidDel="00421D84" w:rsidRDefault="00A027D8" w:rsidP="00BE28D4">
            <w:pPr>
              <w:pStyle w:val="tabletext11"/>
              <w:suppressAutoHyphens/>
              <w:jc w:val="right"/>
              <w:rPr>
                <w:del w:id="36609" w:author="Author"/>
              </w:rPr>
            </w:pPr>
          </w:p>
        </w:tc>
        <w:tc>
          <w:tcPr>
            <w:tcW w:w="1440" w:type="dxa"/>
            <w:tcBorders>
              <w:right w:val="single" w:sz="6" w:space="0" w:color="auto"/>
            </w:tcBorders>
          </w:tcPr>
          <w:p w14:paraId="77E22782" w14:textId="77777777" w:rsidR="00A027D8" w:rsidRPr="00BE67C3" w:rsidDel="00421D84" w:rsidRDefault="00A027D8" w:rsidP="00BE28D4">
            <w:pPr>
              <w:pStyle w:val="tabletext11"/>
              <w:tabs>
                <w:tab w:val="decimal" w:pos="560"/>
              </w:tabs>
              <w:suppressAutoHyphens/>
              <w:ind w:right="-45"/>
              <w:rPr>
                <w:del w:id="36610" w:author="Author"/>
              </w:rPr>
            </w:pPr>
            <w:del w:id="36611" w:author="Author">
              <w:r w:rsidRPr="00BE67C3" w:rsidDel="00421D84">
                <w:delText>500</w:delText>
              </w:r>
            </w:del>
          </w:p>
        </w:tc>
        <w:tc>
          <w:tcPr>
            <w:tcW w:w="2400" w:type="dxa"/>
            <w:tcBorders>
              <w:left w:val="single" w:sz="6" w:space="0" w:color="auto"/>
              <w:right w:val="single" w:sz="6" w:space="0" w:color="auto"/>
            </w:tcBorders>
          </w:tcPr>
          <w:p w14:paraId="3A12AD19" w14:textId="77777777" w:rsidR="00A027D8" w:rsidRPr="00BE67C3" w:rsidDel="00421D84" w:rsidRDefault="00A027D8" w:rsidP="00BE28D4">
            <w:pPr>
              <w:pStyle w:val="tabletext11"/>
              <w:tabs>
                <w:tab w:val="decimal" w:pos="1040"/>
              </w:tabs>
              <w:suppressAutoHyphens/>
              <w:rPr>
                <w:del w:id="36612" w:author="Author"/>
              </w:rPr>
            </w:pPr>
            <w:del w:id="36613" w:author="Author">
              <w:r w:rsidRPr="00BE67C3" w:rsidDel="00421D84">
                <w:delText>0.000</w:delText>
              </w:r>
            </w:del>
          </w:p>
        </w:tc>
      </w:tr>
      <w:tr w:rsidR="00A027D8" w:rsidRPr="00BE67C3" w:rsidDel="00421D84" w14:paraId="6ED41723" w14:textId="77777777" w:rsidTr="002F1572">
        <w:trPr>
          <w:trHeight w:val="190"/>
          <w:del w:id="36614" w:author="Author"/>
        </w:trPr>
        <w:tc>
          <w:tcPr>
            <w:tcW w:w="200" w:type="dxa"/>
            <w:tcBorders>
              <w:right w:val="single" w:sz="6" w:space="0" w:color="auto"/>
            </w:tcBorders>
          </w:tcPr>
          <w:p w14:paraId="5BE53F82" w14:textId="77777777" w:rsidR="00A027D8" w:rsidRPr="00BE67C3" w:rsidDel="00421D84" w:rsidRDefault="00A027D8" w:rsidP="00BE28D4">
            <w:pPr>
              <w:pStyle w:val="tabletext11"/>
              <w:suppressAutoHyphens/>
              <w:rPr>
                <w:del w:id="36615" w:author="Author"/>
              </w:rPr>
            </w:pPr>
          </w:p>
        </w:tc>
        <w:tc>
          <w:tcPr>
            <w:tcW w:w="960" w:type="dxa"/>
            <w:tcBorders>
              <w:left w:val="single" w:sz="6" w:space="0" w:color="auto"/>
            </w:tcBorders>
          </w:tcPr>
          <w:p w14:paraId="04C24DF3" w14:textId="77777777" w:rsidR="00A027D8" w:rsidRPr="00BE67C3" w:rsidDel="00421D84" w:rsidRDefault="00A027D8" w:rsidP="00BE28D4">
            <w:pPr>
              <w:pStyle w:val="tabletext11"/>
              <w:suppressAutoHyphens/>
              <w:jc w:val="right"/>
              <w:rPr>
                <w:del w:id="36616" w:author="Author"/>
              </w:rPr>
            </w:pPr>
          </w:p>
        </w:tc>
        <w:tc>
          <w:tcPr>
            <w:tcW w:w="1440" w:type="dxa"/>
            <w:tcBorders>
              <w:right w:val="single" w:sz="6" w:space="0" w:color="auto"/>
            </w:tcBorders>
          </w:tcPr>
          <w:p w14:paraId="2D351016" w14:textId="77777777" w:rsidR="00A027D8" w:rsidRPr="00BE67C3" w:rsidDel="00421D84" w:rsidRDefault="00A027D8" w:rsidP="00BE28D4">
            <w:pPr>
              <w:pStyle w:val="tabletext11"/>
              <w:tabs>
                <w:tab w:val="decimal" w:pos="560"/>
              </w:tabs>
              <w:suppressAutoHyphens/>
              <w:ind w:right="-45"/>
              <w:rPr>
                <w:del w:id="36617" w:author="Author"/>
              </w:rPr>
            </w:pPr>
            <w:del w:id="36618" w:author="Author">
              <w:r w:rsidRPr="00BE67C3" w:rsidDel="00421D84">
                <w:delText>1,000</w:delText>
              </w:r>
            </w:del>
          </w:p>
        </w:tc>
        <w:tc>
          <w:tcPr>
            <w:tcW w:w="2400" w:type="dxa"/>
            <w:tcBorders>
              <w:left w:val="single" w:sz="6" w:space="0" w:color="auto"/>
              <w:right w:val="single" w:sz="6" w:space="0" w:color="auto"/>
            </w:tcBorders>
          </w:tcPr>
          <w:p w14:paraId="67B6E74B" w14:textId="77777777" w:rsidR="00A027D8" w:rsidRPr="00BE67C3" w:rsidDel="00421D84" w:rsidRDefault="00A027D8" w:rsidP="00BE28D4">
            <w:pPr>
              <w:pStyle w:val="tabletext11"/>
              <w:tabs>
                <w:tab w:val="decimal" w:pos="1040"/>
              </w:tabs>
              <w:suppressAutoHyphens/>
              <w:rPr>
                <w:del w:id="36619" w:author="Author"/>
              </w:rPr>
            </w:pPr>
            <w:del w:id="36620" w:author="Author">
              <w:r w:rsidRPr="00BE67C3" w:rsidDel="00421D84">
                <w:delText>0.120</w:delText>
              </w:r>
            </w:del>
          </w:p>
        </w:tc>
      </w:tr>
      <w:tr w:rsidR="00A027D8" w:rsidRPr="00BE67C3" w:rsidDel="00421D84" w14:paraId="25A9CC4A" w14:textId="77777777" w:rsidTr="002F1572">
        <w:trPr>
          <w:trHeight w:val="190"/>
          <w:del w:id="36621" w:author="Author"/>
        </w:trPr>
        <w:tc>
          <w:tcPr>
            <w:tcW w:w="200" w:type="dxa"/>
            <w:tcBorders>
              <w:right w:val="single" w:sz="6" w:space="0" w:color="auto"/>
            </w:tcBorders>
          </w:tcPr>
          <w:p w14:paraId="59889352" w14:textId="77777777" w:rsidR="00A027D8" w:rsidRPr="00BE67C3" w:rsidDel="00421D84" w:rsidRDefault="00A027D8" w:rsidP="00BE28D4">
            <w:pPr>
              <w:pStyle w:val="tabletext11"/>
              <w:suppressAutoHyphens/>
              <w:rPr>
                <w:del w:id="36622" w:author="Author"/>
              </w:rPr>
            </w:pPr>
          </w:p>
        </w:tc>
        <w:tc>
          <w:tcPr>
            <w:tcW w:w="960" w:type="dxa"/>
            <w:tcBorders>
              <w:left w:val="single" w:sz="6" w:space="0" w:color="auto"/>
            </w:tcBorders>
          </w:tcPr>
          <w:p w14:paraId="6788A97F" w14:textId="77777777" w:rsidR="00A027D8" w:rsidRPr="00BE67C3" w:rsidDel="00421D84" w:rsidRDefault="00A027D8" w:rsidP="00BE28D4">
            <w:pPr>
              <w:pStyle w:val="tabletext11"/>
              <w:suppressAutoHyphens/>
              <w:jc w:val="right"/>
              <w:rPr>
                <w:del w:id="36623" w:author="Author"/>
              </w:rPr>
            </w:pPr>
          </w:p>
        </w:tc>
        <w:tc>
          <w:tcPr>
            <w:tcW w:w="1440" w:type="dxa"/>
            <w:tcBorders>
              <w:right w:val="single" w:sz="6" w:space="0" w:color="auto"/>
            </w:tcBorders>
          </w:tcPr>
          <w:p w14:paraId="00DB5EE2" w14:textId="77777777" w:rsidR="00A027D8" w:rsidRPr="00BE67C3" w:rsidDel="00421D84" w:rsidRDefault="00A027D8" w:rsidP="00BE28D4">
            <w:pPr>
              <w:pStyle w:val="tabletext11"/>
              <w:tabs>
                <w:tab w:val="decimal" w:pos="560"/>
              </w:tabs>
              <w:suppressAutoHyphens/>
              <w:ind w:right="-45"/>
              <w:rPr>
                <w:del w:id="36624" w:author="Author"/>
              </w:rPr>
            </w:pPr>
            <w:del w:id="36625" w:author="Author">
              <w:r w:rsidRPr="00BE67C3" w:rsidDel="00421D84">
                <w:delText>2,000</w:delText>
              </w:r>
            </w:del>
          </w:p>
        </w:tc>
        <w:tc>
          <w:tcPr>
            <w:tcW w:w="2400" w:type="dxa"/>
            <w:tcBorders>
              <w:left w:val="single" w:sz="6" w:space="0" w:color="auto"/>
              <w:right w:val="single" w:sz="6" w:space="0" w:color="auto"/>
            </w:tcBorders>
          </w:tcPr>
          <w:p w14:paraId="7AD3AD3C" w14:textId="77777777" w:rsidR="00A027D8" w:rsidRPr="00BE67C3" w:rsidDel="00421D84" w:rsidRDefault="00A027D8" w:rsidP="00BE28D4">
            <w:pPr>
              <w:pStyle w:val="tabletext11"/>
              <w:tabs>
                <w:tab w:val="decimal" w:pos="1040"/>
              </w:tabs>
              <w:suppressAutoHyphens/>
              <w:rPr>
                <w:del w:id="36626" w:author="Author"/>
              </w:rPr>
            </w:pPr>
            <w:del w:id="36627" w:author="Author">
              <w:r w:rsidRPr="00BE67C3" w:rsidDel="00421D84">
                <w:delText>0.320</w:delText>
              </w:r>
            </w:del>
          </w:p>
        </w:tc>
      </w:tr>
      <w:tr w:rsidR="00A027D8" w:rsidRPr="00BE67C3" w:rsidDel="00421D84" w14:paraId="231E2F5C" w14:textId="77777777" w:rsidTr="002F1572">
        <w:trPr>
          <w:trHeight w:val="190"/>
          <w:del w:id="36628" w:author="Author"/>
        </w:trPr>
        <w:tc>
          <w:tcPr>
            <w:tcW w:w="200" w:type="dxa"/>
            <w:tcBorders>
              <w:right w:val="single" w:sz="6" w:space="0" w:color="auto"/>
            </w:tcBorders>
          </w:tcPr>
          <w:p w14:paraId="7E0EEAB3" w14:textId="77777777" w:rsidR="00A027D8" w:rsidRPr="00BE67C3" w:rsidDel="00421D84" w:rsidRDefault="00A027D8" w:rsidP="00BE28D4">
            <w:pPr>
              <w:pStyle w:val="tabletext11"/>
              <w:suppressAutoHyphens/>
              <w:rPr>
                <w:del w:id="36629" w:author="Author"/>
              </w:rPr>
            </w:pPr>
          </w:p>
        </w:tc>
        <w:tc>
          <w:tcPr>
            <w:tcW w:w="960" w:type="dxa"/>
            <w:tcBorders>
              <w:left w:val="single" w:sz="6" w:space="0" w:color="auto"/>
            </w:tcBorders>
          </w:tcPr>
          <w:p w14:paraId="1D4EE198" w14:textId="77777777" w:rsidR="00A027D8" w:rsidRPr="00BE67C3" w:rsidDel="00421D84" w:rsidRDefault="00A027D8" w:rsidP="00BE28D4">
            <w:pPr>
              <w:pStyle w:val="tabletext11"/>
              <w:suppressAutoHyphens/>
              <w:jc w:val="right"/>
              <w:rPr>
                <w:del w:id="36630" w:author="Author"/>
              </w:rPr>
            </w:pPr>
          </w:p>
        </w:tc>
        <w:tc>
          <w:tcPr>
            <w:tcW w:w="1440" w:type="dxa"/>
            <w:tcBorders>
              <w:right w:val="single" w:sz="6" w:space="0" w:color="auto"/>
            </w:tcBorders>
          </w:tcPr>
          <w:p w14:paraId="763154C4" w14:textId="77777777" w:rsidR="00A027D8" w:rsidRPr="00BE67C3" w:rsidDel="00421D84" w:rsidRDefault="00A027D8" w:rsidP="00BE28D4">
            <w:pPr>
              <w:pStyle w:val="tabletext11"/>
              <w:tabs>
                <w:tab w:val="decimal" w:pos="560"/>
              </w:tabs>
              <w:suppressAutoHyphens/>
              <w:ind w:right="-45"/>
              <w:rPr>
                <w:del w:id="36631" w:author="Author"/>
              </w:rPr>
            </w:pPr>
            <w:del w:id="36632" w:author="Author">
              <w:r w:rsidRPr="00BE67C3" w:rsidDel="00421D84">
                <w:delText>3,000</w:delText>
              </w:r>
            </w:del>
          </w:p>
        </w:tc>
        <w:tc>
          <w:tcPr>
            <w:tcW w:w="2400" w:type="dxa"/>
            <w:tcBorders>
              <w:left w:val="single" w:sz="6" w:space="0" w:color="auto"/>
              <w:right w:val="single" w:sz="6" w:space="0" w:color="auto"/>
            </w:tcBorders>
          </w:tcPr>
          <w:p w14:paraId="5D8DC728" w14:textId="77777777" w:rsidR="00A027D8" w:rsidRPr="00BE67C3" w:rsidDel="00421D84" w:rsidRDefault="00A027D8" w:rsidP="00BE28D4">
            <w:pPr>
              <w:pStyle w:val="tabletext11"/>
              <w:tabs>
                <w:tab w:val="decimal" w:pos="1040"/>
              </w:tabs>
              <w:suppressAutoHyphens/>
              <w:rPr>
                <w:del w:id="36633" w:author="Author"/>
              </w:rPr>
            </w:pPr>
            <w:del w:id="36634" w:author="Author">
              <w:r w:rsidRPr="00BE67C3" w:rsidDel="00421D84">
                <w:delText>0.450</w:delText>
              </w:r>
            </w:del>
          </w:p>
        </w:tc>
      </w:tr>
      <w:tr w:rsidR="00A027D8" w:rsidRPr="00BE67C3" w:rsidDel="00421D84" w14:paraId="6BB848FB" w14:textId="77777777" w:rsidTr="002F1572">
        <w:trPr>
          <w:trHeight w:val="190"/>
          <w:del w:id="36635" w:author="Author"/>
        </w:trPr>
        <w:tc>
          <w:tcPr>
            <w:tcW w:w="200" w:type="dxa"/>
            <w:tcBorders>
              <w:right w:val="single" w:sz="6" w:space="0" w:color="auto"/>
            </w:tcBorders>
          </w:tcPr>
          <w:p w14:paraId="580BB07E" w14:textId="77777777" w:rsidR="00A027D8" w:rsidRPr="00BE67C3" w:rsidDel="00421D84" w:rsidRDefault="00A027D8" w:rsidP="00BE28D4">
            <w:pPr>
              <w:pStyle w:val="tabletext11"/>
              <w:suppressAutoHyphens/>
              <w:rPr>
                <w:del w:id="36636" w:author="Author"/>
              </w:rPr>
            </w:pPr>
          </w:p>
        </w:tc>
        <w:tc>
          <w:tcPr>
            <w:tcW w:w="960" w:type="dxa"/>
            <w:tcBorders>
              <w:left w:val="single" w:sz="6" w:space="0" w:color="auto"/>
              <w:bottom w:val="single" w:sz="6" w:space="0" w:color="auto"/>
            </w:tcBorders>
          </w:tcPr>
          <w:p w14:paraId="537EA3F8" w14:textId="77777777" w:rsidR="00A027D8" w:rsidRPr="00BE67C3" w:rsidDel="00421D84" w:rsidRDefault="00A027D8" w:rsidP="00BE28D4">
            <w:pPr>
              <w:pStyle w:val="tabletext11"/>
              <w:suppressAutoHyphens/>
              <w:jc w:val="right"/>
              <w:rPr>
                <w:del w:id="36637" w:author="Author"/>
              </w:rPr>
            </w:pPr>
          </w:p>
        </w:tc>
        <w:tc>
          <w:tcPr>
            <w:tcW w:w="1440" w:type="dxa"/>
            <w:tcBorders>
              <w:bottom w:val="single" w:sz="6" w:space="0" w:color="auto"/>
              <w:right w:val="single" w:sz="6" w:space="0" w:color="auto"/>
            </w:tcBorders>
          </w:tcPr>
          <w:p w14:paraId="3C6544E6" w14:textId="77777777" w:rsidR="00A027D8" w:rsidRPr="00BE67C3" w:rsidDel="00421D84" w:rsidRDefault="00A027D8" w:rsidP="00BE28D4">
            <w:pPr>
              <w:pStyle w:val="tabletext11"/>
              <w:tabs>
                <w:tab w:val="decimal" w:pos="560"/>
              </w:tabs>
              <w:suppressAutoHyphens/>
              <w:ind w:right="-45"/>
              <w:rPr>
                <w:del w:id="36638" w:author="Author"/>
              </w:rPr>
            </w:pPr>
            <w:del w:id="36639" w:author="Author">
              <w:r w:rsidRPr="00BE67C3" w:rsidDel="00421D84">
                <w:delText>5,000</w:delText>
              </w:r>
            </w:del>
          </w:p>
        </w:tc>
        <w:tc>
          <w:tcPr>
            <w:tcW w:w="2400" w:type="dxa"/>
            <w:tcBorders>
              <w:left w:val="single" w:sz="6" w:space="0" w:color="auto"/>
              <w:bottom w:val="single" w:sz="6" w:space="0" w:color="auto"/>
              <w:right w:val="single" w:sz="6" w:space="0" w:color="auto"/>
            </w:tcBorders>
          </w:tcPr>
          <w:p w14:paraId="1411034C" w14:textId="77777777" w:rsidR="00A027D8" w:rsidRPr="00BE67C3" w:rsidDel="00421D84" w:rsidRDefault="00A027D8" w:rsidP="00BE28D4">
            <w:pPr>
              <w:pStyle w:val="tabletext11"/>
              <w:tabs>
                <w:tab w:val="decimal" w:pos="1040"/>
              </w:tabs>
              <w:suppressAutoHyphens/>
              <w:rPr>
                <w:del w:id="36640" w:author="Author"/>
              </w:rPr>
            </w:pPr>
            <w:del w:id="36641" w:author="Author">
              <w:r w:rsidRPr="00BE67C3" w:rsidDel="00421D84">
                <w:delText>0.570</w:delText>
              </w:r>
            </w:del>
          </w:p>
        </w:tc>
      </w:tr>
    </w:tbl>
    <w:p w14:paraId="17D4C53D" w14:textId="77777777" w:rsidR="00A027D8" w:rsidRPr="00BE67C3" w:rsidDel="00421D84" w:rsidRDefault="00A027D8" w:rsidP="00BE28D4">
      <w:pPr>
        <w:pStyle w:val="tablecaption"/>
        <w:suppressAutoHyphens/>
        <w:rPr>
          <w:del w:id="36642" w:author="Author"/>
        </w:rPr>
      </w:pPr>
      <w:del w:id="36643" w:author="Author">
        <w:r w:rsidRPr="00BE67C3" w:rsidDel="00421D84">
          <w:delText>Table 98.B.1.b.(3)(b) Trucks, Tractors And Trailers And All Autos Except Zone-rated Risks Collision Coverage Deductible Factors</w:delText>
        </w:r>
      </w:del>
    </w:p>
    <w:p w14:paraId="589F78F8" w14:textId="77777777" w:rsidR="00A027D8" w:rsidRPr="00BE67C3" w:rsidDel="00421D84" w:rsidRDefault="00A027D8" w:rsidP="00BE28D4">
      <w:pPr>
        <w:pStyle w:val="isonormal"/>
        <w:suppressAutoHyphens/>
        <w:rPr>
          <w:del w:id="36644" w:author="Author"/>
        </w:rPr>
      </w:pPr>
    </w:p>
    <w:p w14:paraId="78F0AAB1" w14:textId="77777777" w:rsidR="00A027D8" w:rsidRPr="00BE67C3" w:rsidDel="00421D84" w:rsidRDefault="00A027D8" w:rsidP="00BE28D4">
      <w:pPr>
        <w:pStyle w:val="outlinehd5"/>
        <w:suppressAutoHyphens/>
        <w:rPr>
          <w:del w:id="36645" w:author="Author"/>
        </w:rPr>
      </w:pPr>
      <w:del w:id="36646" w:author="Author">
        <w:r w:rsidRPr="00BE67C3" w:rsidDel="00421D84">
          <w:tab/>
          <w:delText>(4)</w:delText>
        </w:r>
        <w:r w:rsidRPr="00BE67C3" w:rsidDel="00421D84">
          <w:tab/>
          <w:delText>Specified Causes Of Loss</w:delText>
        </w:r>
      </w:del>
    </w:p>
    <w:p w14:paraId="43D13805" w14:textId="77777777" w:rsidR="00A027D8" w:rsidRPr="00BE67C3" w:rsidDel="00421D84" w:rsidRDefault="00A027D8" w:rsidP="00BE28D4">
      <w:pPr>
        <w:pStyle w:val="outlinehd6"/>
        <w:suppressAutoHyphens/>
        <w:rPr>
          <w:del w:id="36647" w:author="Author"/>
        </w:rPr>
      </w:pPr>
      <w:del w:id="36648" w:author="Author">
        <w:r w:rsidRPr="00BE67C3" w:rsidDel="00421D84">
          <w:tab/>
          <w:delText>(a)</w:delText>
        </w:r>
        <w:r w:rsidRPr="00BE67C3" w:rsidDel="00421D84">
          <w:tab/>
          <w:delText>Private Passenger Types</w:delText>
        </w:r>
      </w:del>
    </w:p>
    <w:p w14:paraId="4C5EEB10" w14:textId="77777777" w:rsidR="00A027D8" w:rsidRPr="00BE67C3" w:rsidDel="00421D84" w:rsidRDefault="00A027D8" w:rsidP="00BE28D4">
      <w:pPr>
        <w:pStyle w:val="space4"/>
        <w:suppressAutoHyphens/>
        <w:rPr>
          <w:del w:id="366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2ECB0841" w14:textId="77777777" w:rsidTr="002F1572">
        <w:trPr>
          <w:cantSplit/>
          <w:trHeight w:val="190"/>
          <w:del w:id="36650" w:author="Author"/>
        </w:trPr>
        <w:tc>
          <w:tcPr>
            <w:tcW w:w="200" w:type="dxa"/>
          </w:tcPr>
          <w:p w14:paraId="706C9715" w14:textId="77777777" w:rsidR="00A027D8" w:rsidRPr="00BE67C3" w:rsidDel="00421D84" w:rsidRDefault="00A027D8" w:rsidP="00BE28D4">
            <w:pPr>
              <w:pStyle w:val="tablehead"/>
              <w:suppressAutoHyphens/>
              <w:rPr>
                <w:del w:id="3665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0ECEB68" w14:textId="77777777" w:rsidR="00A027D8" w:rsidRPr="00BE67C3" w:rsidDel="00421D84" w:rsidRDefault="00A027D8" w:rsidP="00BE28D4">
            <w:pPr>
              <w:pStyle w:val="tablehead"/>
              <w:suppressAutoHyphens/>
              <w:rPr>
                <w:del w:id="36652" w:author="Author"/>
              </w:rPr>
            </w:pPr>
            <w:del w:id="36653"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C0FA21C" w14:textId="77777777" w:rsidR="00A027D8" w:rsidRPr="00BE67C3" w:rsidDel="00421D84" w:rsidRDefault="00A027D8" w:rsidP="00BE28D4">
            <w:pPr>
              <w:pStyle w:val="tablehead"/>
              <w:suppressAutoHyphens/>
              <w:rPr>
                <w:del w:id="36654" w:author="Author"/>
              </w:rPr>
            </w:pPr>
            <w:del w:id="36655" w:author="Author">
              <w:r w:rsidRPr="00BE67C3" w:rsidDel="00421D84">
                <w:delText>Factor</w:delText>
              </w:r>
            </w:del>
          </w:p>
        </w:tc>
      </w:tr>
      <w:tr w:rsidR="00A027D8" w:rsidRPr="00BE67C3" w:rsidDel="00421D84" w14:paraId="490BAA83" w14:textId="77777777" w:rsidTr="002F1572">
        <w:trPr>
          <w:cantSplit/>
          <w:trHeight w:val="190"/>
          <w:del w:id="36656" w:author="Author"/>
        </w:trPr>
        <w:tc>
          <w:tcPr>
            <w:tcW w:w="200" w:type="dxa"/>
            <w:tcBorders>
              <w:right w:val="single" w:sz="6" w:space="0" w:color="auto"/>
            </w:tcBorders>
          </w:tcPr>
          <w:p w14:paraId="3E0877A9" w14:textId="77777777" w:rsidR="00A027D8" w:rsidRPr="00BE67C3" w:rsidDel="00421D84" w:rsidRDefault="00A027D8" w:rsidP="00BE28D4">
            <w:pPr>
              <w:pStyle w:val="tabletext11"/>
              <w:suppressAutoHyphens/>
              <w:rPr>
                <w:del w:id="36657" w:author="Author"/>
              </w:rPr>
            </w:pPr>
          </w:p>
        </w:tc>
        <w:tc>
          <w:tcPr>
            <w:tcW w:w="970" w:type="dxa"/>
            <w:tcBorders>
              <w:top w:val="single" w:sz="6" w:space="0" w:color="auto"/>
              <w:left w:val="single" w:sz="6" w:space="0" w:color="auto"/>
            </w:tcBorders>
          </w:tcPr>
          <w:p w14:paraId="65E36443" w14:textId="77777777" w:rsidR="00A027D8" w:rsidRPr="00BE67C3" w:rsidDel="00421D84" w:rsidRDefault="00A027D8" w:rsidP="00BE28D4">
            <w:pPr>
              <w:pStyle w:val="tabletext11"/>
              <w:suppressAutoHyphens/>
              <w:jc w:val="right"/>
              <w:rPr>
                <w:del w:id="36658" w:author="Author"/>
              </w:rPr>
            </w:pPr>
            <w:del w:id="36659" w:author="Author">
              <w:r w:rsidRPr="00BE67C3" w:rsidDel="00421D84">
                <w:delText>$</w:delText>
              </w:r>
            </w:del>
          </w:p>
        </w:tc>
        <w:tc>
          <w:tcPr>
            <w:tcW w:w="600" w:type="dxa"/>
            <w:tcBorders>
              <w:top w:val="single" w:sz="6" w:space="0" w:color="auto"/>
            </w:tcBorders>
          </w:tcPr>
          <w:p w14:paraId="5F8A3E52" w14:textId="77777777" w:rsidR="00A027D8" w:rsidRPr="00BE67C3" w:rsidDel="00421D84" w:rsidRDefault="00A027D8" w:rsidP="00BE28D4">
            <w:pPr>
              <w:pStyle w:val="tabletext11"/>
              <w:suppressAutoHyphens/>
              <w:ind w:right="-45"/>
              <w:jc w:val="right"/>
              <w:rPr>
                <w:del w:id="36660" w:author="Author"/>
              </w:rPr>
            </w:pPr>
            <w:del w:id="36661" w:author="Author">
              <w:r w:rsidRPr="00BE67C3" w:rsidDel="00421D84">
                <w:delText>Full</w:delText>
              </w:r>
            </w:del>
          </w:p>
        </w:tc>
        <w:tc>
          <w:tcPr>
            <w:tcW w:w="830" w:type="dxa"/>
            <w:tcBorders>
              <w:top w:val="single" w:sz="6" w:space="0" w:color="auto"/>
              <w:left w:val="nil"/>
              <w:right w:val="single" w:sz="6" w:space="0" w:color="auto"/>
            </w:tcBorders>
          </w:tcPr>
          <w:p w14:paraId="5585C3C7" w14:textId="77777777" w:rsidR="00A027D8" w:rsidRPr="00BE67C3" w:rsidDel="00421D84" w:rsidRDefault="00A027D8" w:rsidP="00BE28D4">
            <w:pPr>
              <w:pStyle w:val="tabletext11"/>
              <w:tabs>
                <w:tab w:val="decimal" w:pos="500"/>
              </w:tabs>
              <w:suppressAutoHyphens/>
              <w:ind w:right="-45"/>
              <w:rPr>
                <w:del w:id="36662" w:author="Author"/>
              </w:rPr>
            </w:pPr>
          </w:p>
        </w:tc>
        <w:tc>
          <w:tcPr>
            <w:tcW w:w="1450" w:type="dxa"/>
            <w:tcBorders>
              <w:top w:val="single" w:sz="6" w:space="0" w:color="auto"/>
              <w:left w:val="single" w:sz="6" w:space="0" w:color="auto"/>
            </w:tcBorders>
          </w:tcPr>
          <w:p w14:paraId="07B48A07" w14:textId="77777777" w:rsidR="00A027D8" w:rsidRPr="00BE67C3" w:rsidDel="00421D84" w:rsidRDefault="00A027D8" w:rsidP="00BE28D4">
            <w:pPr>
              <w:pStyle w:val="tabletext11"/>
              <w:suppressAutoHyphens/>
              <w:jc w:val="right"/>
              <w:rPr>
                <w:del w:id="36663" w:author="Author"/>
              </w:rPr>
            </w:pPr>
            <w:del w:id="36664" w:author="Author">
              <w:r w:rsidRPr="00BE67C3" w:rsidDel="00421D84">
                <w:delText>0.000</w:delText>
              </w:r>
            </w:del>
          </w:p>
        </w:tc>
        <w:tc>
          <w:tcPr>
            <w:tcW w:w="950" w:type="dxa"/>
            <w:tcBorders>
              <w:top w:val="single" w:sz="6" w:space="0" w:color="auto"/>
              <w:right w:val="single" w:sz="6" w:space="0" w:color="auto"/>
            </w:tcBorders>
          </w:tcPr>
          <w:p w14:paraId="341FF520" w14:textId="77777777" w:rsidR="00A027D8" w:rsidRPr="00BE67C3" w:rsidDel="00421D84" w:rsidRDefault="00A027D8" w:rsidP="00BE28D4">
            <w:pPr>
              <w:pStyle w:val="tabletext11"/>
              <w:suppressAutoHyphens/>
              <w:jc w:val="center"/>
              <w:rPr>
                <w:del w:id="36665" w:author="Author"/>
              </w:rPr>
            </w:pPr>
          </w:p>
        </w:tc>
      </w:tr>
      <w:tr w:rsidR="00A027D8" w:rsidRPr="00BE67C3" w:rsidDel="00421D84" w14:paraId="10120805" w14:textId="77777777" w:rsidTr="002F1572">
        <w:trPr>
          <w:cantSplit/>
          <w:trHeight w:val="190"/>
          <w:del w:id="36666" w:author="Author"/>
        </w:trPr>
        <w:tc>
          <w:tcPr>
            <w:tcW w:w="200" w:type="dxa"/>
            <w:tcBorders>
              <w:right w:val="single" w:sz="6" w:space="0" w:color="auto"/>
            </w:tcBorders>
          </w:tcPr>
          <w:p w14:paraId="5F992DEB" w14:textId="77777777" w:rsidR="00A027D8" w:rsidRPr="00BE67C3" w:rsidDel="00421D84" w:rsidRDefault="00A027D8" w:rsidP="00BE28D4">
            <w:pPr>
              <w:pStyle w:val="tabletext11"/>
              <w:suppressAutoHyphens/>
              <w:rPr>
                <w:del w:id="36667" w:author="Author"/>
              </w:rPr>
            </w:pPr>
          </w:p>
        </w:tc>
        <w:tc>
          <w:tcPr>
            <w:tcW w:w="970" w:type="dxa"/>
            <w:tcBorders>
              <w:left w:val="single" w:sz="6" w:space="0" w:color="auto"/>
            </w:tcBorders>
          </w:tcPr>
          <w:p w14:paraId="12837168" w14:textId="77777777" w:rsidR="00A027D8" w:rsidRPr="00BE67C3" w:rsidDel="00421D84" w:rsidRDefault="00A027D8" w:rsidP="00BE28D4">
            <w:pPr>
              <w:pStyle w:val="tabletext11"/>
              <w:suppressAutoHyphens/>
              <w:jc w:val="right"/>
              <w:rPr>
                <w:del w:id="36668" w:author="Author"/>
              </w:rPr>
            </w:pPr>
          </w:p>
        </w:tc>
        <w:tc>
          <w:tcPr>
            <w:tcW w:w="600" w:type="dxa"/>
          </w:tcPr>
          <w:p w14:paraId="57A25EDF" w14:textId="77777777" w:rsidR="00A027D8" w:rsidRPr="00BE67C3" w:rsidDel="00421D84" w:rsidRDefault="00A027D8" w:rsidP="00BE28D4">
            <w:pPr>
              <w:pStyle w:val="tabletext11"/>
              <w:suppressAutoHyphens/>
              <w:ind w:right="-45"/>
              <w:jc w:val="right"/>
              <w:rPr>
                <w:del w:id="36669" w:author="Author"/>
              </w:rPr>
            </w:pPr>
            <w:del w:id="36670" w:author="Author">
              <w:r w:rsidRPr="00BE67C3" w:rsidDel="00421D84">
                <w:delText>50</w:delText>
              </w:r>
            </w:del>
          </w:p>
        </w:tc>
        <w:tc>
          <w:tcPr>
            <w:tcW w:w="830" w:type="dxa"/>
            <w:tcBorders>
              <w:right w:val="single" w:sz="6" w:space="0" w:color="auto"/>
            </w:tcBorders>
          </w:tcPr>
          <w:p w14:paraId="0B1E84C8" w14:textId="77777777" w:rsidR="00A027D8" w:rsidRPr="00BE67C3" w:rsidDel="00421D84" w:rsidRDefault="00A027D8" w:rsidP="00BE28D4">
            <w:pPr>
              <w:pStyle w:val="tabletext11"/>
              <w:suppressAutoHyphens/>
              <w:ind w:right="-45"/>
              <w:rPr>
                <w:del w:id="36671" w:author="Author"/>
              </w:rPr>
            </w:pPr>
          </w:p>
        </w:tc>
        <w:tc>
          <w:tcPr>
            <w:tcW w:w="1450" w:type="dxa"/>
            <w:tcBorders>
              <w:left w:val="single" w:sz="6" w:space="0" w:color="auto"/>
            </w:tcBorders>
          </w:tcPr>
          <w:p w14:paraId="2CD8921F" w14:textId="77777777" w:rsidR="00A027D8" w:rsidRPr="00BE67C3" w:rsidDel="00421D84" w:rsidRDefault="00A027D8" w:rsidP="00BE28D4">
            <w:pPr>
              <w:pStyle w:val="tabletext11"/>
              <w:suppressAutoHyphens/>
              <w:jc w:val="right"/>
              <w:rPr>
                <w:del w:id="36672" w:author="Author"/>
              </w:rPr>
            </w:pPr>
            <w:del w:id="36673" w:author="Author">
              <w:r w:rsidRPr="00BE67C3" w:rsidDel="00421D84">
                <w:delText>0.007</w:delText>
              </w:r>
            </w:del>
          </w:p>
        </w:tc>
        <w:tc>
          <w:tcPr>
            <w:tcW w:w="950" w:type="dxa"/>
            <w:tcBorders>
              <w:right w:val="single" w:sz="6" w:space="0" w:color="auto"/>
            </w:tcBorders>
          </w:tcPr>
          <w:p w14:paraId="0B6A8236" w14:textId="77777777" w:rsidR="00A027D8" w:rsidRPr="00BE67C3" w:rsidDel="00421D84" w:rsidRDefault="00A027D8" w:rsidP="00BE28D4">
            <w:pPr>
              <w:pStyle w:val="tabletext11"/>
              <w:suppressAutoHyphens/>
              <w:jc w:val="center"/>
              <w:rPr>
                <w:del w:id="36674" w:author="Author"/>
              </w:rPr>
            </w:pPr>
          </w:p>
        </w:tc>
      </w:tr>
      <w:tr w:rsidR="00A027D8" w:rsidRPr="00BE67C3" w:rsidDel="00421D84" w14:paraId="0E633840" w14:textId="77777777" w:rsidTr="002F1572">
        <w:trPr>
          <w:cantSplit/>
          <w:trHeight w:val="190"/>
          <w:del w:id="36675" w:author="Author"/>
        </w:trPr>
        <w:tc>
          <w:tcPr>
            <w:tcW w:w="200" w:type="dxa"/>
            <w:tcBorders>
              <w:right w:val="single" w:sz="6" w:space="0" w:color="auto"/>
            </w:tcBorders>
          </w:tcPr>
          <w:p w14:paraId="1ECA5659" w14:textId="77777777" w:rsidR="00A027D8" w:rsidRPr="00BE67C3" w:rsidDel="00421D84" w:rsidRDefault="00A027D8" w:rsidP="00BE28D4">
            <w:pPr>
              <w:pStyle w:val="tabletext11"/>
              <w:suppressAutoHyphens/>
              <w:rPr>
                <w:del w:id="36676" w:author="Author"/>
              </w:rPr>
            </w:pPr>
          </w:p>
        </w:tc>
        <w:tc>
          <w:tcPr>
            <w:tcW w:w="970" w:type="dxa"/>
            <w:tcBorders>
              <w:left w:val="single" w:sz="6" w:space="0" w:color="auto"/>
            </w:tcBorders>
          </w:tcPr>
          <w:p w14:paraId="535F6674" w14:textId="77777777" w:rsidR="00A027D8" w:rsidRPr="00BE67C3" w:rsidDel="00421D84" w:rsidRDefault="00A027D8" w:rsidP="00BE28D4">
            <w:pPr>
              <w:pStyle w:val="tabletext11"/>
              <w:suppressAutoHyphens/>
              <w:jc w:val="right"/>
              <w:rPr>
                <w:del w:id="36677" w:author="Author"/>
              </w:rPr>
            </w:pPr>
          </w:p>
        </w:tc>
        <w:tc>
          <w:tcPr>
            <w:tcW w:w="600" w:type="dxa"/>
          </w:tcPr>
          <w:p w14:paraId="0DEA4CFB" w14:textId="77777777" w:rsidR="00A027D8" w:rsidRPr="00BE67C3" w:rsidDel="00421D84" w:rsidRDefault="00A027D8" w:rsidP="00BE28D4">
            <w:pPr>
              <w:pStyle w:val="tabletext11"/>
              <w:suppressAutoHyphens/>
              <w:ind w:right="-45"/>
              <w:jc w:val="right"/>
              <w:rPr>
                <w:del w:id="36678" w:author="Author"/>
              </w:rPr>
            </w:pPr>
            <w:del w:id="36679" w:author="Author">
              <w:r w:rsidRPr="00BE67C3" w:rsidDel="00421D84">
                <w:delText>100</w:delText>
              </w:r>
            </w:del>
          </w:p>
        </w:tc>
        <w:tc>
          <w:tcPr>
            <w:tcW w:w="830" w:type="dxa"/>
            <w:tcBorders>
              <w:right w:val="single" w:sz="6" w:space="0" w:color="auto"/>
            </w:tcBorders>
          </w:tcPr>
          <w:p w14:paraId="7097EEAE" w14:textId="77777777" w:rsidR="00A027D8" w:rsidRPr="00BE67C3" w:rsidDel="00421D84" w:rsidRDefault="00A027D8" w:rsidP="00BE28D4">
            <w:pPr>
              <w:pStyle w:val="tabletext11"/>
              <w:suppressAutoHyphens/>
              <w:ind w:right="-45"/>
              <w:rPr>
                <w:del w:id="36680" w:author="Author"/>
              </w:rPr>
            </w:pPr>
          </w:p>
        </w:tc>
        <w:tc>
          <w:tcPr>
            <w:tcW w:w="1450" w:type="dxa"/>
            <w:tcBorders>
              <w:left w:val="single" w:sz="6" w:space="0" w:color="auto"/>
            </w:tcBorders>
          </w:tcPr>
          <w:p w14:paraId="0FAC7D94" w14:textId="77777777" w:rsidR="00A027D8" w:rsidRPr="00BE67C3" w:rsidDel="00421D84" w:rsidRDefault="00A027D8" w:rsidP="00BE28D4">
            <w:pPr>
              <w:pStyle w:val="tabletext11"/>
              <w:suppressAutoHyphens/>
              <w:jc w:val="right"/>
              <w:rPr>
                <w:del w:id="36681" w:author="Author"/>
              </w:rPr>
            </w:pPr>
            <w:del w:id="36682" w:author="Author">
              <w:r w:rsidRPr="00BE67C3" w:rsidDel="00421D84">
                <w:delText>0.014</w:delText>
              </w:r>
            </w:del>
          </w:p>
        </w:tc>
        <w:tc>
          <w:tcPr>
            <w:tcW w:w="950" w:type="dxa"/>
            <w:tcBorders>
              <w:right w:val="single" w:sz="6" w:space="0" w:color="auto"/>
            </w:tcBorders>
          </w:tcPr>
          <w:p w14:paraId="675A4DB0" w14:textId="77777777" w:rsidR="00A027D8" w:rsidRPr="00BE67C3" w:rsidDel="00421D84" w:rsidRDefault="00A027D8" w:rsidP="00BE28D4">
            <w:pPr>
              <w:pStyle w:val="tabletext11"/>
              <w:suppressAutoHyphens/>
              <w:jc w:val="center"/>
              <w:rPr>
                <w:del w:id="36683" w:author="Author"/>
              </w:rPr>
            </w:pPr>
          </w:p>
        </w:tc>
      </w:tr>
      <w:tr w:rsidR="00A027D8" w:rsidRPr="00BE67C3" w:rsidDel="00421D84" w14:paraId="4EB7101E" w14:textId="77777777" w:rsidTr="002F1572">
        <w:trPr>
          <w:cantSplit/>
          <w:trHeight w:val="190"/>
          <w:del w:id="36684" w:author="Author"/>
        </w:trPr>
        <w:tc>
          <w:tcPr>
            <w:tcW w:w="200" w:type="dxa"/>
            <w:tcBorders>
              <w:right w:val="single" w:sz="6" w:space="0" w:color="auto"/>
            </w:tcBorders>
          </w:tcPr>
          <w:p w14:paraId="0F71A487" w14:textId="77777777" w:rsidR="00A027D8" w:rsidRPr="00BE67C3" w:rsidDel="00421D84" w:rsidRDefault="00A027D8" w:rsidP="00BE28D4">
            <w:pPr>
              <w:pStyle w:val="tabletext11"/>
              <w:suppressAutoHyphens/>
              <w:rPr>
                <w:del w:id="36685" w:author="Author"/>
              </w:rPr>
            </w:pPr>
          </w:p>
        </w:tc>
        <w:tc>
          <w:tcPr>
            <w:tcW w:w="970" w:type="dxa"/>
            <w:tcBorders>
              <w:left w:val="single" w:sz="6" w:space="0" w:color="auto"/>
            </w:tcBorders>
          </w:tcPr>
          <w:p w14:paraId="15C18824" w14:textId="77777777" w:rsidR="00A027D8" w:rsidRPr="00BE67C3" w:rsidDel="00421D84" w:rsidRDefault="00A027D8" w:rsidP="00BE28D4">
            <w:pPr>
              <w:pStyle w:val="tabletext11"/>
              <w:suppressAutoHyphens/>
              <w:jc w:val="right"/>
              <w:rPr>
                <w:del w:id="36686" w:author="Author"/>
              </w:rPr>
            </w:pPr>
          </w:p>
        </w:tc>
        <w:tc>
          <w:tcPr>
            <w:tcW w:w="600" w:type="dxa"/>
          </w:tcPr>
          <w:p w14:paraId="3C90904A" w14:textId="77777777" w:rsidR="00A027D8" w:rsidRPr="00BE67C3" w:rsidDel="00421D84" w:rsidRDefault="00A027D8" w:rsidP="00BE28D4">
            <w:pPr>
              <w:pStyle w:val="tabletext11"/>
              <w:suppressAutoHyphens/>
              <w:ind w:right="-45"/>
              <w:jc w:val="right"/>
              <w:rPr>
                <w:del w:id="36687" w:author="Author"/>
              </w:rPr>
            </w:pPr>
            <w:del w:id="36688" w:author="Author">
              <w:r w:rsidRPr="00BE67C3" w:rsidDel="00421D84">
                <w:delText>200</w:delText>
              </w:r>
            </w:del>
          </w:p>
        </w:tc>
        <w:tc>
          <w:tcPr>
            <w:tcW w:w="830" w:type="dxa"/>
            <w:tcBorders>
              <w:right w:val="single" w:sz="6" w:space="0" w:color="auto"/>
            </w:tcBorders>
          </w:tcPr>
          <w:p w14:paraId="10FC3E1A" w14:textId="77777777" w:rsidR="00A027D8" w:rsidRPr="00BE67C3" w:rsidDel="00421D84" w:rsidRDefault="00A027D8" w:rsidP="00BE28D4">
            <w:pPr>
              <w:pStyle w:val="tabletext11"/>
              <w:suppressAutoHyphens/>
              <w:ind w:right="-45"/>
              <w:rPr>
                <w:del w:id="36689" w:author="Author"/>
              </w:rPr>
            </w:pPr>
          </w:p>
        </w:tc>
        <w:tc>
          <w:tcPr>
            <w:tcW w:w="1450" w:type="dxa"/>
            <w:tcBorders>
              <w:left w:val="single" w:sz="6" w:space="0" w:color="auto"/>
            </w:tcBorders>
          </w:tcPr>
          <w:p w14:paraId="37E72F68" w14:textId="77777777" w:rsidR="00A027D8" w:rsidRPr="00BE67C3" w:rsidDel="00421D84" w:rsidRDefault="00A027D8" w:rsidP="00BE28D4">
            <w:pPr>
              <w:pStyle w:val="tabletext11"/>
              <w:suppressAutoHyphens/>
              <w:jc w:val="right"/>
              <w:rPr>
                <w:del w:id="36690" w:author="Author"/>
              </w:rPr>
            </w:pPr>
            <w:del w:id="36691" w:author="Author">
              <w:r w:rsidRPr="00BE67C3" w:rsidDel="00421D84">
                <w:delText>0.027</w:delText>
              </w:r>
            </w:del>
          </w:p>
        </w:tc>
        <w:tc>
          <w:tcPr>
            <w:tcW w:w="950" w:type="dxa"/>
            <w:tcBorders>
              <w:right w:val="single" w:sz="6" w:space="0" w:color="auto"/>
            </w:tcBorders>
          </w:tcPr>
          <w:p w14:paraId="3B1278F5" w14:textId="77777777" w:rsidR="00A027D8" w:rsidRPr="00BE67C3" w:rsidDel="00421D84" w:rsidRDefault="00A027D8" w:rsidP="00BE28D4">
            <w:pPr>
              <w:pStyle w:val="tabletext11"/>
              <w:suppressAutoHyphens/>
              <w:jc w:val="center"/>
              <w:rPr>
                <w:del w:id="36692" w:author="Author"/>
              </w:rPr>
            </w:pPr>
          </w:p>
        </w:tc>
      </w:tr>
      <w:tr w:rsidR="00A027D8" w:rsidRPr="00BE67C3" w:rsidDel="00421D84" w14:paraId="181412B7" w14:textId="77777777" w:rsidTr="002F1572">
        <w:trPr>
          <w:cantSplit/>
          <w:trHeight w:val="190"/>
          <w:del w:id="36693" w:author="Author"/>
        </w:trPr>
        <w:tc>
          <w:tcPr>
            <w:tcW w:w="200" w:type="dxa"/>
            <w:tcBorders>
              <w:right w:val="single" w:sz="6" w:space="0" w:color="auto"/>
            </w:tcBorders>
          </w:tcPr>
          <w:p w14:paraId="5FF222D1" w14:textId="77777777" w:rsidR="00A027D8" w:rsidRPr="00BE67C3" w:rsidDel="00421D84" w:rsidRDefault="00A027D8" w:rsidP="00BE28D4">
            <w:pPr>
              <w:pStyle w:val="tabletext11"/>
              <w:suppressAutoHyphens/>
              <w:rPr>
                <w:del w:id="36694" w:author="Author"/>
              </w:rPr>
            </w:pPr>
          </w:p>
        </w:tc>
        <w:tc>
          <w:tcPr>
            <w:tcW w:w="970" w:type="dxa"/>
            <w:tcBorders>
              <w:left w:val="single" w:sz="6" w:space="0" w:color="auto"/>
            </w:tcBorders>
          </w:tcPr>
          <w:p w14:paraId="672E968C" w14:textId="77777777" w:rsidR="00A027D8" w:rsidRPr="00BE67C3" w:rsidDel="00421D84" w:rsidRDefault="00A027D8" w:rsidP="00BE28D4">
            <w:pPr>
              <w:pStyle w:val="tabletext11"/>
              <w:suppressAutoHyphens/>
              <w:jc w:val="right"/>
              <w:rPr>
                <w:del w:id="36695" w:author="Author"/>
              </w:rPr>
            </w:pPr>
          </w:p>
        </w:tc>
        <w:tc>
          <w:tcPr>
            <w:tcW w:w="600" w:type="dxa"/>
          </w:tcPr>
          <w:p w14:paraId="015264E9" w14:textId="77777777" w:rsidR="00A027D8" w:rsidRPr="00BE67C3" w:rsidDel="00421D84" w:rsidRDefault="00A027D8" w:rsidP="00BE28D4">
            <w:pPr>
              <w:pStyle w:val="tabletext11"/>
              <w:suppressAutoHyphens/>
              <w:ind w:right="-45"/>
              <w:jc w:val="right"/>
              <w:rPr>
                <w:del w:id="36696" w:author="Author"/>
              </w:rPr>
            </w:pPr>
            <w:del w:id="36697" w:author="Author">
              <w:r w:rsidRPr="00BE67C3" w:rsidDel="00421D84">
                <w:delText>250</w:delText>
              </w:r>
            </w:del>
          </w:p>
        </w:tc>
        <w:tc>
          <w:tcPr>
            <w:tcW w:w="830" w:type="dxa"/>
            <w:tcBorders>
              <w:right w:val="single" w:sz="6" w:space="0" w:color="auto"/>
            </w:tcBorders>
          </w:tcPr>
          <w:p w14:paraId="50F5EF46" w14:textId="77777777" w:rsidR="00A027D8" w:rsidRPr="00BE67C3" w:rsidDel="00421D84" w:rsidRDefault="00A027D8" w:rsidP="00BE28D4">
            <w:pPr>
              <w:pStyle w:val="tabletext11"/>
              <w:suppressAutoHyphens/>
              <w:ind w:right="-45"/>
              <w:rPr>
                <w:del w:id="36698" w:author="Author"/>
              </w:rPr>
            </w:pPr>
          </w:p>
        </w:tc>
        <w:tc>
          <w:tcPr>
            <w:tcW w:w="1450" w:type="dxa"/>
            <w:tcBorders>
              <w:left w:val="single" w:sz="6" w:space="0" w:color="auto"/>
            </w:tcBorders>
          </w:tcPr>
          <w:p w14:paraId="05E925DA" w14:textId="77777777" w:rsidR="00A027D8" w:rsidRPr="00BE67C3" w:rsidDel="00421D84" w:rsidRDefault="00A027D8" w:rsidP="00BE28D4">
            <w:pPr>
              <w:pStyle w:val="tabletext11"/>
              <w:suppressAutoHyphens/>
              <w:jc w:val="right"/>
              <w:rPr>
                <w:del w:id="36699" w:author="Author"/>
              </w:rPr>
            </w:pPr>
            <w:del w:id="36700" w:author="Author">
              <w:r w:rsidRPr="00BE67C3" w:rsidDel="00421D84">
                <w:delText>0.034</w:delText>
              </w:r>
            </w:del>
          </w:p>
        </w:tc>
        <w:tc>
          <w:tcPr>
            <w:tcW w:w="950" w:type="dxa"/>
            <w:tcBorders>
              <w:right w:val="single" w:sz="6" w:space="0" w:color="auto"/>
            </w:tcBorders>
          </w:tcPr>
          <w:p w14:paraId="5C5DDDD5" w14:textId="77777777" w:rsidR="00A027D8" w:rsidRPr="00BE67C3" w:rsidDel="00421D84" w:rsidRDefault="00A027D8" w:rsidP="00BE28D4">
            <w:pPr>
              <w:pStyle w:val="tabletext11"/>
              <w:suppressAutoHyphens/>
              <w:jc w:val="center"/>
              <w:rPr>
                <w:del w:id="36701" w:author="Author"/>
              </w:rPr>
            </w:pPr>
          </w:p>
        </w:tc>
      </w:tr>
      <w:tr w:rsidR="00A027D8" w:rsidRPr="00BE67C3" w:rsidDel="00421D84" w14:paraId="2FA52763" w14:textId="77777777" w:rsidTr="002F1572">
        <w:trPr>
          <w:cantSplit/>
          <w:trHeight w:val="190"/>
          <w:del w:id="36702" w:author="Author"/>
        </w:trPr>
        <w:tc>
          <w:tcPr>
            <w:tcW w:w="200" w:type="dxa"/>
            <w:tcBorders>
              <w:right w:val="single" w:sz="6" w:space="0" w:color="auto"/>
            </w:tcBorders>
          </w:tcPr>
          <w:p w14:paraId="551EC441" w14:textId="77777777" w:rsidR="00A027D8" w:rsidRPr="00BE67C3" w:rsidDel="00421D84" w:rsidRDefault="00A027D8" w:rsidP="00BE28D4">
            <w:pPr>
              <w:pStyle w:val="tabletext11"/>
              <w:suppressAutoHyphens/>
              <w:rPr>
                <w:del w:id="36703" w:author="Author"/>
              </w:rPr>
            </w:pPr>
          </w:p>
        </w:tc>
        <w:tc>
          <w:tcPr>
            <w:tcW w:w="970" w:type="dxa"/>
            <w:tcBorders>
              <w:left w:val="single" w:sz="6" w:space="0" w:color="auto"/>
            </w:tcBorders>
          </w:tcPr>
          <w:p w14:paraId="185BE049" w14:textId="77777777" w:rsidR="00A027D8" w:rsidRPr="00BE67C3" w:rsidDel="00421D84" w:rsidRDefault="00A027D8" w:rsidP="00BE28D4">
            <w:pPr>
              <w:pStyle w:val="tabletext11"/>
              <w:suppressAutoHyphens/>
              <w:jc w:val="right"/>
              <w:rPr>
                <w:del w:id="36704" w:author="Author"/>
              </w:rPr>
            </w:pPr>
          </w:p>
        </w:tc>
        <w:tc>
          <w:tcPr>
            <w:tcW w:w="600" w:type="dxa"/>
          </w:tcPr>
          <w:p w14:paraId="17B80EDD" w14:textId="77777777" w:rsidR="00A027D8" w:rsidRPr="00BE67C3" w:rsidDel="00421D84" w:rsidRDefault="00A027D8" w:rsidP="00BE28D4">
            <w:pPr>
              <w:pStyle w:val="tabletext11"/>
              <w:suppressAutoHyphens/>
              <w:ind w:right="-45"/>
              <w:jc w:val="right"/>
              <w:rPr>
                <w:del w:id="36705" w:author="Author"/>
              </w:rPr>
            </w:pPr>
            <w:del w:id="36706" w:author="Author">
              <w:r w:rsidRPr="00BE67C3" w:rsidDel="00421D84">
                <w:delText>500</w:delText>
              </w:r>
            </w:del>
          </w:p>
        </w:tc>
        <w:tc>
          <w:tcPr>
            <w:tcW w:w="830" w:type="dxa"/>
            <w:tcBorders>
              <w:right w:val="single" w:sz="6" w:space="0" w:color="auto"/>
            </w:tcBorders>
          </w:tcPr>
          <w:p w14:paraId="0B1EEC8F" w14:textId="77777777" w:rsidR="00A027D8" w:rsidRPr="00BE67C3" w:rsidDel="00421D84" w:rsidRDefault="00A027D8" w:rsidP="00BE28D4">
            <w:pPr>
              <w:pStyle w:val="tabletext11"/>
              <w:suppressAutoHyphens/>
              <w:ind w:right="-45"/>
              <w:rPr>
                <w:del w:id="36707" w:author="Author"/>
              </w:rPr>
            </w:pPr>
          </w:p>
        </w:tc>
        <w:tc>
          <w:tcPr>
            <w:tcW w:w="1450" w:type="dxa"/>
            <w:tcBorders>
              <w:left w:val="single" w:sz="6" w:space="0" w:color="auto"/>
            </w:tcBorders>
          </w:tcPr>
          <w:p w14:paraId="3C65ED3C" w14:textId="77777777" w:rsidR="00A027D8" w:rsidRPr="00BE67C3" w:rsidDel="00421D84" w:rsidRDefault="00A027D8" w:rsidP="00BE28D4">
            <w:pPr>
              <w:pStyle w:val="tabletext11"/>
              <w:suppressAutoHyphens/>
              <w:jc w:val="right"/>
              <w:rPr>
                <w:del w:id="36708" w:author="Author"/>
              </w:rPr>
            </w:pPr>
            <w:del w:id="36709" w:author="Author">
              <w:r w:rsidRPr="00BE67C3" w:rsidDel="00421D84">
                <w:delText>0.063</w:delText>
              </w:r>
            </w:del>
          </w:p>
        </w:tc>
        <w:tc>
          <w:tcPr>
            <w:tcW w:w="950" w:type="dxa"/>
            <w:tcBorders>
              <w:right w:val="single" w:sz="6" w:space="0" w:color="auto"/>
            </w:tcBorders>
          </w:tcPr>
          <w:p w14:paraId="2D4AF4FC" w14:textId="77777777" w:rsidR="00A027D8" w:rsidRPr="00BE67C3" w:rsidDel="00421D84" w:rsidRDefault="00A027D8" w:rsidP="00BE28D4">
            <w:pPr>
              <w:pStyle w:val="tabletext11"/>
              <w:suppressAutoHyphens/>
              <w:jc w:val="center"/>
              <w:rPr>
                <w:del w:id="36710" w:author="Author"/>
              </w:rPr>
            </w:pPr>
          </w:p>
        </w:tc>
      </w:tr>
      <w:tr w:rsidR="00A027D8" w:rsidRPr="00BE67C3" w:rsidDel="00421D84" w14:paraId="0EC11C0B" w14:textId="77777777" w:rsidTr="002F1572">
        <w:trPr>
          <w:cantSplit/>
          <w:trHeight w:val="190"/>
          <w:del w:id="36711" w:author="Author"/>
        </w:trPr>
        <w:tc>
          <w:tcPr>
            <w:tcW w:w="200" w:type="dxa"/>
            <w:tcBorders>
              <w:right w:val="single" w:sz="6" w:space="0" w:color="auto"/>
            </w:tcBorders>
          </w:tcPr>
          <w:p w14:paraId="6DE4D183" w14:textId="77777777" w:rsidR="00A027D8" w:rsidRPr="00BE67C3" w:rsidDel="00421D84" w:rsidRDefault="00A027D8" w:rsidP="00BE28D4">
            <w:pPr>
              <w:pStyle w:val="tabletext11"/>
              <w:suppressAutoHyphens/>
              <w:rPr>
                <w:del w:id="36712" w:author="Author"/>
              </w:rPr>
            </w:pPr>
          </w:p>
        </w:tc>
        <w:tc>
          <w:tcPr>
            <w:tcW w:w="970" w:type="dxa"/>
            <w:tcBorders>
              <w:left w:val="single" w:sz="6" w:space="0" w:color="auto"/>
            </w:tcBorders>
          </w:tcPr>
          <w:p w14:paraId="7E46728A" w14:textId="77777777" w:rsidR="00A027D8" w:rsidRPr="00BE67C3" w:rsidDel="00421D84" w:rsidRDefault="00A027D8" w:rsidP="00BE28D4">
            <w:pPr>
              <w:pStyle w:val="tabletext11"/>
              <w:suppressAutoHyphens/>
              <w:jc w:val="right"/>
              <w:rPr>
                <w:del w:id="36713" w:author="Author"/>
              </w:rPr>
            </w:pPr>
          </w:p>
        </w:tc>
        <w:tc>
          <w:tcPr>
            <w:tcW w:w="600" w:type="dxa"/>
          </w:tcPr>
          <w:p w14:paraId="6FA52452" w14:textId="77777777" w:rsidR="00A027D8" w:rsidRPr="00BE67C3" w:rsidDel="00421D84" w:rsidRDefault="00A027D8" w:rsidP="00BE28D4">
            <w:pPr>
              <w:pStyle w:val="tabletext11"/>
              <w:suppressAutoHyphens/>
              <w:ind w:right="-45"/>
              <w:jc w:val="right"/>
              <w:rPr>
                <w:del w:id="36714" w:author="Author"/>
              </w:rPr>
            </w:pPr>
            <w:del w:id="36715" w:author="Author">
              <w:r w:rsidRPr="00BE67C3" w:rsidDel="00421D84">
                <w:delText>1,000</w:delText>
              </w:r>
            </w:del>
          </w:p>
        </w:tc>
        <w:tc>
          <w:tcPr>
            <w:tcW w:w="830" w:type="dxa"/>
            <w:tcBorders>
              <w:right w:val="single" w:sz="6" w:space="0" w:color="auto"/>
            </w:tcBorders>
          </w:tcPr>
          <w:p w14:paraId="2D6F584C" w14:textId="77777777" w:rsidR="00A027D8" w:rsidRPr="00BE67C3" w:rsidDel="00421D84" w:rsidRDefault="00A027D8" w:rsidP="00BE28D4">
            <w:pPr>
              <w:pStyle w:val="tabletext11"/>
              <w:suppressAutoHyphens/>
              <w:ind w:right="-45"/>
              <w:rPr>
                <w:del w:id="36716" w:author="Author"/>
              </w:rPr>
            </w:pPr>
          </w:p>
        </w:tc>
        <w:tc>
          <w:tcPr>
            <w:tcW w:w="1450" w:type="dxa"/>
            <w:tcBorders>
              <w:left w:val="single" w:sz="6" w:space="0" w:color="auto"/>
            </w:tcBorders>
          </w:tcPr>
          <w:p w14:paraId="239B34DA" w14:textId="77777777" w:rsidR="00A027D8" w:rsidRPr="00BE67C3" w:rsidDel="00421D84" w:rsidRDefault="00A027D8" w:rsidP="00BE28D4">
            <w:pPr>
              <w:pStyle w:val="tabletext11"/>
              <w:suppressAutoHyphens/>
              <w:jc w:val="right"/>
              <w:rPr>
                <w:del w:id="36717" w:author="Author"/>
              </w:rPr>
            </w:pPr>
            <w:del w:id="36718" w:author="Author">
              <w:r w:rsidRPr="00BE67C3" w:rsidDel="00421D84">
                <w:delText>0.124</w:delText>
              </w:r>
            </w:del>
          </w:p>
        </w:tc>
        <w:tc>
          <w:tcPr>
            <w:tcW w:w="950" w:type="dxa"/>
            <w:tcBorders>
              <w:right w:val="single" w:sz="6" w:space="0" w:color="auto"/>
            </w:tcBorders>
          </w:tcPr>
          <w:p w14:paraId="14474F7D" w14:textId="77777777" w:rsidR="00A027D8" w:rsidRPr="00BE67C3" w:rsidDel="00421D84" w:rsidRDefault="00A027D8" w:rsidP="00BE28D4">
            <w:pPr>
              <w:pStyle w:val="tabletext11"/>
              <w:suppressAutoHyphens/>
              <w:jc w:val="center"/>
              <w:rPr>
                <w:del w:id="36719" w:author="Author"/>
              </w:rPr>
            </w:pPr>
          </w:p>
        </w:tc>
      </w:tr>
      <w:tr w:rsidR="00A027D8" w:rsidRPr="00BE67C3" w:rsidDel="00421D84" w14:paraId="16F6521A" w14:textId="77777777" w:rsidTr="002F1572">
        <w:trPr>
          <w:cantSplit/>
          <w:trHeight w:val="190"/>
          <w:del w:id="36720" w:author="Author"/>
        </w:trPr>
        <w:tc>
          <w:tcPr>
            <w:tcW w:w="200" w:type="dxa"/>
            <w:tcBorders>
              <w:right w:val="single" w:sz="6" w:space="0" w:color="auto"/>
            </w:tcBorders>
          </w:tcPr>
          <w:p w14:paraId="215D9D3A" w14:textId="77777777" w:rsidR="00A027D8" w:rsidRPr="00BE67C3" w:rsidDel="00421D84" w:rsidRDefault="00A027D8" w:rsidP="00BE28D4">
            <w:pPr>
              <w:pStyle w:val="tabletext11"/>
              <w:suppressAutoHyphens/>
              <w:rPr>
                <w:del w:id="36721" w:author="Author"/>
              </w:rPr>
            </w:pPr>
          </w:p>
        </w:tc>
        <w:tc>
          <w:tcPr>
            <w:tcW w:w="970" w:type="dxa"/>
            <w:tcBorders>
              <w:left w:val="single" w:sz="6" w:space="0" w:color="auto"/>
            </w:tcBorders>
          </w:tcPr>
          <w:p w14:paraId="1F657BA3" w14:textId="77777777" w:rsidR="00A027D8" w:rsidRPr="00BE67C3" w:rsidDel="00421D84" w:rsidRDefault="00A027D8" w:rsidP="00BE28D4">
            <w:pPr>
              <w:pStyle w:val="tabletext11"/>
              <w:suppressAutoHyphens/>
              <w:jc w:val="right"/>
              <w:rPr>
                <w:del w:id="36722" w:author="Author"/>
              </w:rPr>
            </w:pPr>
          </w:p>
        </w:tc>
        <w:tc>
          <w:tcPr>
            <w:tcW w:w="600" w:type="dxa"/>
          </w:tcPr>
          <w:p w14:paraId="1344CD39" w14:textId="77777777" w:rsidR="00A027D8" w:rsidRPr="00BE67C3" w:rsidDel="00421D84" w:rsidRDefault="00A027D8" w:rsidP="00BE28D4">
            <w:pPr>
              <w:pStyle w:val="tabletext11"/>
              <w:suppressAutoHyphens/>
              <w:ind w:right="-45"/>
              <w:jc w:val="right"/>
              <w:rPr>
                <w:del w:id="36723" w:author="Author"/>
              </w:rPr>
            </w:pPr>
            <w:del w:id="36724" w:author="Author">
              <w:r w:rsidRPr="00BE67C3" w:rsidDel="00421D84">
                <w:delText>2,000</w:delText>
              </w:r>
            </w:del>
          </w:p>
        </w:tc>
        <w:tc>
          <w:tcPr>
            <w:tcW w:w="830" w:type="dxa"/>
            <w:tcBorders>
              <w:right w:val="single" w:sz="6" w:space="0" w:color="auto"/>
            </w:tcBorders>
          </w:tcPr>
          <w:p w14:paraId="5181AF3D" w14:textId="77777777" w:rsidR="00A027D8" w:rsidRPr="00BE67C3" w:rsidDel="00421D84" w:rsidRDefault="00A027D8" w:rsidP="00BE28D4">
            <w:pPr>
              <w:pStyle w:val="tabletext11"/>
              <w:suppressAutoHyphens/>
              <w:ind w:right="-45"/>
              <w:rPr>
                <w:del w:id="36725" w:author="Author"/>
              </w:rPr>
            </w:pPr>
          </w:p>
        </w:tc>
        <w:tc>
          <w:tcPr>
            <w:tcW w:w="1450" w:type="dxa"/>
            <w:tcBorders>
              <w:left w:val="single" w:sz="6" w:space="0" w:color="auto"/>
            </w:tcBorders>
          </w:tcPr>
          <w:p w14:paraId="772CA574" w14:textId="77777777" w:rsidR="00A027D8" w:rsidRPr="00BE67C3" w:rsidDel="00421D84" w:rsidRDefault="00A027D8" w:rsidP="00BE28D4">
            <w:pPr>
              <w:pStyle w:val="tabletext11"/>
              <w:suppressAutoHyphens/>
              <w:jc w:val="right"/>
              <w:rPr>
                <w:del w:id="36726" w:author="Author"/>
              </w:rPr>
            </w:pPr>
            <w:del w:id="36727" w:author="Author">
              <w:r w:rsidRPr="00BE67C3" w:rsidDel="00421D84">
                <w:delText>0.236</w:delText>
              </w:r>
            </w:del>
          </w:p>
        </w:tc>
        <w:tc>
          <w:tcPr>
            <w:tcW w:w="950" w:type="dxa"/>
            <w:tcBorders>
              <w:right w:val="single" w:sz="6" w:space="0" w:color="auto"/>
            </w:tcBorders>
          </w:tcPr>
          <w:p w14:paraId="06D43B5F" w14:textId="77777777" w:rsidR="00A027D8" w:rsidRPr="00BE67C3" w:rsidDel="00421D84" w:rsidRDefault="00A027D8" w:rsidP="00BE28D4">
            <w:pPr>
              <w:pStyle w:val="tabletext11"/>
              <w:suppressAutoHyphens/>
              <w:jc w:val="center"/>
              <w:rPr>
                <w:del w:id="36728" w:author="Author"/>
              </w:rPr>
            </w:pPr>
          </w:p>
        </w:tc>
      </w:tr>
      <w:tr w:rsidR="00A027D8" w:rsidRPr="00BE67C3" w:rsidDel="00421D84" w14:paraId="503E5AD6" w14:textId="77777777" w:rsidTr="002F1572">
        <w:trPr>
          <w:cantSplit/>
          <w:trHeight w:val="190"/>
          <w:del w:id="36729" w:author="Author"/>
        </w:trPr>
        <w:tc>
          <w:tcPr>
            <w:tcW w:w="200" w:type="dxa"/>
            <w:tcBorders>
              <w:right w:val="single" w:sz="6" w:space="0" w:color="auto"/>
            </w:tcBorders>
          </w:tcPr>
          <w:p w14:paraId="02B877D5" w14:textId="77777777" w:rsidR="00A027D8" w:rsidRPr="00BE67C3" w:rsidDel="00421D84" w:rsidRDefault="00A027D8" w:rsidP="00BE28D4">
            <w:pPr>
              <w:pStyle w:val="tabletext11"/>
              <w:suppressAutoHyphens/>
              <w:rPr>
                <w:del w:id="36730" w:author="Author"/>
              </w:rPr>
            </w:pPr>
          </w:p>
        </w:tc>
        <w:tc>
          <w:tcPr>
            <w:tcW w:w="970" w:type="dxa"/>
            <w:tcBorders>
              <w:left w:val="single" w:sz="6" w:space="0" w:color="auto"/>
            </w:tcBorders>
          </w:tcPr>
          <w:p w14:paraId="79D9C552" w14:textId="77777777" w:rsidR="00A027D8" w:rsidRPr="00BE67C3" w:rsidDel="00421D84" w:rsidRDefault="00A027D8" w:rsidP="00BE28D4">
            <w:pPr>
              <w:pStyle w:val="tabletext11"/>
              <w:suppressAutoHyphens/>
              <w:jc w:val="right"/>
              <w:rPr>
                <w:del w:id="36731" w:author="Author"/>
              </w:rPr>
            </w:pPr>
          </w:p>
        </w:tc>
        <w:tc>
          <w:tcPr>
            <w:tcW w:w="600" w:type="dxa"/>
          </w:tcPr>
          <w:p w14:paraId="3273DBAB" w14:textId="77777777" w:rsidR="00A027D8" w:rsidRPr="00BE67C3" w:rsidDel="00421D84" w:rsidRDefault="00A027D8" w:rsidP="00BE28D4">
            <w:pPr>
              <w:pStyle w:val="tabletext11"/>
              <w:suppressAutoHyphens/>
              <w:ind w:right="-45"/>
              <w:jc w:val="right"/>
              <w:rPr>
                <w:del w:id="36732" w:author="Author"/>
              </w:rPr>
            </w:pPr>
            <w:del w:id="36733" w:author="Author">
              <w:r w:rsidRPr="00BE67C3" w:rsidDel="00421D84">
                <w:delText>3,000</w:delText>
              </w:r>
            </w:del>
          </w:p>
        </w:tc>
        <w:tc>
          <w:tcPr>
            <w:tcW w:w="830" w:type="dxa"/>
            <w:tcBorders>
              <w:right w:val="single" w:sz="6" w:space="0" w:color="auto"/>
            </w:tcBorders>
          </w:tcPr>
          <w:p w14:paraId="21BF09DD" w14:textId="77777777" w:rsidR="00A027D8" w:rsidRPr="00BE67C3" w:rsidDel="00421D84" w:rsidRDefault="00A027D8" w:rsidP="00BE28D4">
            <w:pPr>
              <w:pStyle w:val="tabletext11"/>
              <w:suppressAutoHyphens/>
              <w:ind w:right="-45"/>
              <w:rPr>
                <w:del w:id="36734" w:author="Author"/>
              </w:rPr>
            </w:pPr>
          </w:p>
        </w:tc>
        <w:tc>
          <w:tcPr>
            <w:tcW w:w="1450" w:type="dxa"/>
            <w:tcBorders>
              <w:left w:val="single" w:sz="6" w:space="0" w:color="auto"/>
            </w:tcBorders>
          </w:tcPr>
          <w:p w14:paraId="38EA157D" w14:textId="77777777" w:rsidR="00A027D8" w:rsidRPr="00BE67C3" w:rsidDel="00421D84" w:rsidRDefault="00A027D8" w:rsidP="00BE28D4">
            <w:pPr>
              <w:pStyle w:val="tabletext11"/>
              <w:suppressAutoHyphens/>
              <w:jc w:val="right"/>
              <w:rPr>
                <w:del w:id="36735" w:author="Author"/>
              </w:rPr>
            </w:pPr>
            <w:del w:id="36736" w:author="Author">
              <w:r w:rsidRPr="00BE67C3" w:rsidDel="00421D84">
                <w:delText>0.354</w:delText>
              </w:r>
            </w:del>
          </w:p>
        </w:tc>
        <w:tc>
          <w:tcPr>
            <w:tcW w:w="950" w:type="dxa"/>
            <w:tcBorders>
              <w:right w:val="single" w:sz="6" w:space="0" w:color="auto"/>
            </w:tcBorders>
          </w:tcPr>
          <w:p w14:paraId="07472AB7" w14:textId="77777777" w:rsidR="00A027D8" w:rsidRPr="00BE67C3" w:rsidDel="00421D84" w:rsidRDefault="00A027D8" w:rsidP="00BE28D4">
            <w:pPr>
              <w:pStyle w:val="tabletext11"/>
              <w:suppressAutoHyphens/>
              <w:jc w:val="center"/>
              <w:rPr>
                <w:del w:id="36737" w:author="Author"/>
              </w:rPr>
            </w:pPr>
          </w:p>
        </w:tc>
      </w:tr>
      <w:tr w:rsidR="00A027D8" w:rsidRPr="00BE67C3" w:rsidDel="00421D84" w14:paraId="008193CE" w14:textId="77777777" w:rsidTr="002F1572">
        <w:trPr>
          <w:cantSplit/>
          <w:trHeight w:val="190"/>
          <w:del w:id="36738" w:author="Author"/>
        </w:trPr>
        <w:tc>
          <w:tcPr>
            <w:tcW w:w="200" w:type="dxa"/>
            <w:tcBorders>
              <w:right w:val="single" w:sz="6" w:space="0" w:color="auto"/>
            </w:tcBorders>
          </w:tcPr>
          <w:p w14:paraId="032FB1F7" w14:textId="77777777" w:rsidR="00A027D8" w:rsidRPr="00BE67C3" w:rsidDel="00421D84" w:rsidRDefault="00A027D8" w:rsidP="00BE28D4">
            <w:pPr>
              <w:pStyle w:val="tabletext11"/>
              <w:suppressAutoHyphens/>
              <w:rPr>
                <w:del w:id="36739" w:author="Author"/>
              </w:rPr>
            </w:pPr>
          </w:p>
        </w:tc>
        <w:tc>
          <w:tcPr>
            <w:tcW w:w="970" w:type="dxa"/>
            <w:tcBorders>
              <w:left w:val="single" w:sz="6" w:space="0" w:color="auto"/>
              <w:bottom w:val="single" w:sz="6" w:space="0" w:color="auto"/>
            </w:tcBorders>
          </w:tcPr>
          <w:p w14:paraId="57CB0B9F" w14:textId="77777777" w:rsidR="00A027D8" w:rsidRPr="00BE67C3" w:rsidDel="00421D84" w:rsidRDefault="00A027D8" w:rsidP="00BE28D4">
            <w:pPr>
              <w:pStyle w:val="tabletext11"/>
              <w:suppressAutoHyphens/>
              <w:jc w:val="right"/>
              <w:rPr>
                <w:del w:id="36740" w:author="Author"/>
              </w:rPr>
            </w:pPr>
          </w:p>
        </w:tc>
        <w:tc>
          <w:tcPr>
            <w:tcW w:w="600" w:type="dxa"/>
            <w:tcBorders>
              <w:bottom w:val="single" w:sz="6" w:space="0" w:color="auto"/>
            </w:tcBorders>
          </w:tcPr>
          <w:p w14:paraId="2389CA20" w14:textId="77777777" w:rsidR="00A027D8" w:rsidRPr="00BE67C3" w:rsidDel="00421D84" w:rsidRDefault="00A027D8" w:rsidP="00BE28D4">
            <w:pPr>
              <w:pStyle w:val="tabletext11"/>
              <w:suppressAutoHyphens/>
              <w:ind w:right="-45"/>
              <w:jc w:val="right"/>
              <w:rPr>
                <w:del w:id="36741" w:author="Author"/>
              </w:rPr>
            </w:pPr>
            <w:del w:id="36742" w:author="Author">
              <w:r w:rsidRPr="00BE67C3" w:rsidDel="00421D84">
                <w:delText>5,000</w:delText>
              </w:r>
            </w:del>
          </w:p>
        </w:tc>
        <w:tc>
          <w:tcPr>
            <w:tcW w:w="830" w:type="dxa"/>
            <w:tcBorders>
              <w:bottom w:val="single" w:sz="6" w:space="0" w:color="auto"/>
              <w:right w:val="single" w:sz="6" w:space="0" w:color="auto"/>
            </w:tcBorders>
          </w:tcPr>
          <w:p w14:paraId="781C05AA" w14:textId="77777777" w:rsidR="00A027D8" w:rsidRPr="00BE67C3" w:rsidDel="00421D84" w:rsidRDefault="00A027D8" w:rsidP="00BE28D4">
            <w:pPr>
              <w:pStyle w:val="tabletext11"/>
              <w:suppressAutoHyphens/>
              <w:ind w:right="-45"/>
              <w:rPr>
                <w:del w:id="36743" w:author="Author"/>
              </w:rPr>
            </w:pPr>
          </w:p>
        </w:tc>
        <w:tc>
          <w:tcPr>
            <w:tcW w:w="1450" w:type="dxa"/>
            <w:tcBorders>
              <w:left w:val="single" w:sz="6" w:space="0" w:color="auto"/>
              <w:bottom w:val="single" w:sz="6" w:space="0" w:color="auto"/>
            </w:tcBorders>
          </w:tcPr>
          <w:p w14:paraId="66123501" w14:textId="77777777" w:rsidR="00A027D8" w:rsidRPr="00BE67C3" w:rsidDel="00421D84" w:rsidRDefault="00A027D8" w:rsidP="00BE28D4">
            <w:pPr>
              <w:pStyle w:val="tabletext11"/>
              <w:suppressAutoHyphens/>
              <w:jc w:val="right"/>
              <w:rPr>
                <w:del w:id="36744" w:author="Author"/>
              </w:rPr>
            </w:pPr>
            <w:del w:id="36745" w:author="Author">
              <w:r w:rsidRPr="00BE67C3" w:rsidDel="00421D84">
                <w:delText>0.536</w:delText>
              </w:r>
            </w:del>
          </w:p>
        </w:tc>
        <w:tc>
          <w:tcPr>
            <w:tcW w:w="950" w:type="dxa"/>
            <w:tcBorders>
              <w:bottom w:val="single" w:sz="6" w:space="0" w:color="auto"/>
              <w:right w:val="single" w:sz="6" w:space="0" w:color="auto"/>
            </w:tcBorders>
          </w:tcPr>
          <w:p w14:paraId="63885714" w14:textId="77777777" w:rsidR="00A027D8" w:rsidRPr="00BE67C3" w:rsidDel="00421D84" w:rsidRDefault="00A027D8" w:rsidP="00BE28D4">
            <w:pPr>
              <w:pStyle w:val="tabletext11"/>
              <w:suppressAutoHyphens/>
              <w:jc w:val="center"/>
              <w:rPr>
                <w:del w:id="36746" w:author="Author"/>
              </w:rPr>
            </w:pPr>
          </w:p>
        </w:tc>
      </w:tr>
    </w:tbl>
    <w:p w14:paraId="060FEAC8" w14:textId="77777777" w:rsidR="00A027D8" w:rsidRPr="00BE67C3" w:rsidDel="00421D84" w:rsidRDefault="00A027D8" w:rsidP="00BE28D4">
      <w:pPr>
        <w:pStyle w:val="tablecaption"/>
        <w:suppressAutoHyphens/>
        <w:rPr>
          <w:del w:id="36747" w:author="Author"/>
        </w:rPr>
      </w:pPr>
      <w:del w:id="36748" w:author="Author">
        <w:r w:rsidRPr="00BE67C3" w:rsidDel="00421D84">
          <w:delText>Table 98.B.1.b.(4)(a) Private Passenger Types Specified Causes Of Loss Deductible Factors</w:delText>
        </w:r>
      </w:del>
    </w:p>
    <w:p w14:paraId="2BAE9CD4" w14:textId="77777777" w:rsidR="00A027D8" w:rsidRPr="00BE67C3" w:rsidDel="00421D84" w:rsidRDefault="00A027D8" w:rsidP="00BE28D4">
      <w:pPr>
        <w:pStyle w:val="isonormal"/>
        <w:suppressAutoHyphens/>
        <w:rPr>
          <w:del w:id="36749" w:author="Author"/>
        </w:rPr>
      </w:pPr>
    </w:p>
    <w:p w14:paraId="64C32964" w14:textId="77777777" w:rsidR="00A027D8" w:rsidRPr="00BE67C3" w:rsidDel="00421D84" w:rsidRDefault="00A027D8" w:rsidP="00BE28D4">
      <w:pPr>
        <w:pStyle w:val="outlinehd6"/>
        <w:suppressAutoHyphens/>
        <w:rPr>
          <w:del w:id="36750" w:author="Author"/>
        </w:rPr>
      </w:pPr>
      <w:del w:id="36751" w:author="Author">
        <w:r w:rsidRPr="00BE67C3" w:rsidDel="00421D84">
          <w:tab/>
          <w:delText>(b)</w:delText>
        </w:r>
        <w:r w:rsidRPr="00BE67C3" w:rsidDel="00421D84">
          <w:tab/>
          <w:delText>Trucks, Tractors And Trailers And All Autos Except Zone-rated Risks</w:delText>
        </w:r>
      </w:del>
    </w:p>
    <w:p w14:paraId="2E17E0F8" w14:textId="77777777" w:rsidR="00A027D8" w:rsidRPr="00BE67C3" w:rsidDel="00421D84" w:rsidRDefault="00A027D8" w:rsidP="00BE28D4">
      <w:pPr>
        <w:pStyle w:val="space4"/>
        <w:suppressAutoHyphens/>
        <w:rPr>
          <w:del w:id="3675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A027D8" w:rsidRPr="00BE67C3" w:rsidDel="00421D84" w14:paraId="1F34AF5D" w14:textId="77777777" w:rsidTr="002F1572">
        <w:trPr>
          <w:cantSplit/>
          <w:trHeight w:val="190"/>
          <w:del w:id="36753" w:author="Author"/>
        </w:trPr>
        <w:tc>
          <w:tcPr>
            <w:tcW w:w="200" w:type="dxa"/>
          </w:tcPr>
          <w:p w14:paraId="651E6102" w14:textId="77777777" w:rsidR="00A027D8" w:rsidRPr="00BE67C3" w:rsidDel="00421D84" w:rsidRDefault="00A027D8" w:rsidP="00BE28D4">
            <w:pPr>
              <w:pStyle w:val="tablehead"/>
              <w:suppressAutoHyphens/>
              <w:rPr>
                <w:del w:id="3675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97C7E8A" w14:textId="77777777" w:rsidR="00A027D8" w:rsidRPr="00BE67C3" w:rsidDel="00421D84" w:rsidRDefault="00A027D8" w:rsidP="00BE28D4">
            <w:pPr>
              <w:pStyle w:val="tablehead"/>
              <w:suppressAutoHyphens/>
              <w:rPr>
                <w:del w:id="36755" w:author="Author"/>
              </w:rPr>
            </w:pPr>
            <w:del w:id="36756"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80F54CB" w14:textId="77777777" w:rsidR="00A027D8" w:rsidRPr="00BE67C3" w:rsidDel="00421D84" w:rsidRDefault="00A027D8" w:rsidP="00BE28D4">
            <w:pPr>
              <w:pStyle w:val="tablehead"/>
              <w:suppressAutoHyphens/>
              <w:rPr>
                <w:del w:id="36757" w:author="Author"/>
              </w:rPr>
            </w:pPr>
            <w:del w:id="36758" w:author="Author">
              <w:r w:rsidRPr="00BE67C3" w:rsidDel="00421D84">
                <w:delText>Factor</w:delText>
              </w:r>
            </w:del>
          </w:p>
        </w:tc>
      </w:tr>
      <w:tr w:rsidR="00A027D8" w:rsidRPr="00BE67C3" w:rsidDel="00421D84" w14:paraId="650B959F" w14:textId="77777777" w:rsidTr="002F1572">
        <w:trPr>
          <w:cantSplit/>
          <w:trHeight w:val="190"/>
          <w:del w:id="36759" w:author="Author"/>
        </w:trPr>
        <w:tc>
          <w:tcPr>
            <w:tcW w:w="200" w:type="dxa"/>
            <w:tcBorders>
              <w:right w:val="single" w:sz="6" w:space="0" w:color="auto"/>
            </w:tcBorders>
          </w:tcPr>
          <w:p w14:paraId="43383E6E" w14:textId="77777777" w:rsidR="00A027D8" w:rsidRPr="00BE67C3" w:rsidDel="00421D84" w:rsidRDefault="00A027D8" w:rsidP="00BE28D4">
            <w:pPr>
              <w:pStyle w:val="tabletext11"/>
              <w:suppressAutoHyphens/>
              <w:rPr>
                <w:del w:id="36760" w:author="Author"/>
              </w:rPr>
            </w:pPr>
          </w:p>
        </w:tc>
        <w:tc>
          <w:tcPr>
            <w:tcW w:w="970" w:type="dxa"/>
            <w:tcBorders>
              <w:top w:val="single" w:sz="6" w:space="0" w:color="auto"/>
              <w:left w:val="single" w:sz="6" w:space="0" w:color="auto"/>
            </w:tcBorders>
          </w:tcPr>
          <w:p w14:paraId="5FBFCBEA" w14:textId="77777777" w:rsidR="00A027D8" w:rsidRPr="00BE67C3" w:rsidDel="00421D84" w:rsidRDefault="00A027D8" w:rsidP="00BE28D4">
            <w:pPr>
              <w:pStyle w:val="tabletext11"/>
              <w:suppressAutoHyphens/>
              <w:jc w:val="right"/>
              <w:rPr>
                <w:del w:id="36761" w:author="Author"/>
              </w:rPr>
            </w:pPr>
            <w:del w:id="36762" w:author="Author">
              <w:r w:rsidRPr="00BE67C3" w:rsidDel="00421D84">
                <w:delText>$</w:delText>
              </w:r>
            </w:del>
          </w:p>
        </w:tc>
        <w:tc>
          <w:tcPr>
            <w:tcW w:w="600" w:type="dxa"/>
            <w:tcBorders>
              <w:top w:val="single" w:sz="6" w:space="0" w:color="auto"/>
            </w:tcBorders>
          </w:tcPr>
          <w:p w14:paraId="5BFEB48F" w14:textId="77777777" w:rsidR="00A027D8" w:rsidRPr="00BE67C3" w:rsidDel="00421D84" w:rsidRDefault="00A027D8" w:rsidP="00BE28D4">
            <w:pPr>
              <w:pStyle w:val="tabletext11"/>
              <w:suppressAutoHyphens/>
              <w:ind w:right="-45"/>
              <w:jc w:val="right"/>
              <w:rPr>
                <w:del w:id="36763" w:author="Author"/>
              </w:rPr>
            </w:pPr>
            <w:del w:id="36764" w:author="Author">
              <w:r w:rsidRPr="00BE67C3" w:rsidDel="00421D84">
                <w:delText>Full</w:delText>
              </w:r>
            </w:del>
          </w:p>
        </w:tc>
        <w:tc>
          <w:tcPr>
            <w:tcW w:w="830" w:type="dxa"/>
            <w:tcBorders>
              <w:top w:val="single" w:sz="6" w:space="0" w:color="auto"/>
              <w:left w:val="nil"/>
              <w:right w:val="single" w:sz="6" w:space="0" w:color="auto"/>
            </w:tcBorders>
          </w:tcPr>
          <w:p w14:paraId="5561C902" w14:textId="77777777" w:rsidR="00A027D8" w:rsidRPr="00BE67C3" w:rsidDel="00421D84" w:rsidRDefault="00A027D8" w:rsidP="00BE28D4">
            <w:pPr>
              <w:pStyle w:val="tabletext11"/>
              <w:tabs>
                <w:tab w:val="decimal" w:pos="500"/>
              </w:tabs>
              <w:suppressAutoHyphens/>
              <w:ind w:right="-45"/>
              <w:rPr>
                <w:del w:id="36765" w:author="Author"/>
              </w:rPr>
            </w:pPr>
          </w:p>
        </w:tc>
        <w:tc>
          <w:tcPr>
            <w:tcW w:w="1450" w:type="dxa"/>
            <w:tcBorders>
              <w:top w:val="single" w:sz="6" w:space="0" w:color="auto"/>
              <w:left w:val="single" w:sz="6" w:space="0" w:color="auto"/>
            </w:tcBorders>
          </w:tcPr>
          <w:p w14:paraId="2369439F" w14:textId="77777777" w:rsidR="00A027D8" w:rsidRPr="00BE67C3" w:rsidDel="00421D84" w:rsidRDefault="00A027D8" w:rsidP="00BE28D4">
            <w:pPr>
              <w:pStyle w:val="tabletext11"/>
              <w:suppressAutoHyphens/>
              <w:jc w:val="right"/>
              <w:rPr>
                <w:del w:id="36766" w:author="Author"/>
              </w:rPr>
            </w:pPr>
            <w:del w:id="36767" w:author="Author">
              <w:r w:rsidRPr="00BE67C3" w:rsidDel="00421D84">
                <w:delText>0.000</w:delText>
              </w:r>
            </w:del>
          </w:p>
        </w:tc>
        <w:tc>
          <w:tcPr>
            <w:tcW w:w="950" w:type="dxa"/>
            <w:tcBorders>
              <w:top w:val="single" w:sz="6" w:space="0" w:color="auto"/>
              <w:right w:val="single" w:sz="6" w:space="0" w:color="auto"/>
            </w:tcBorders>
          </w:tcPr>
          <w:p w14:paraId="1853E1D6" w14:textId="77777777" w:rsidR="00A027D8" w:rsidRPr="00BE67C3" w:rsidDel="00421D84" w:rsidRDefault="00A027D8" w:rsidP="00BE28D4">
            <w:pPr>
              <w:pStyle w:val="tabletext11"/>
              <w:suppressAutoHyphens/>
              <w:jc w:val="center"/>
              <w:rPr>
                <w:del w:id="36768" w:author="Author"/>
              </w:rPr>
            </w:pPr>
          </w:p>
        </w:tc>
      </w:tr>
      <w:tr w:rsidR="00A027D8" w:rsidRPr="00BE67C3" w:rsidDel="00421D84" w14:paraId="39396749" w14:textId="77777777" w:rsidTr="002F1572">
        <w:trPr>
          <w:cantSplit/>
          <w:trHeight w:val="190"/>
          <w:del w:id="36769" w:author="Author"/>
        </w:trPr>
        <w:tc>
          <w:tcPr>
            <w:tcW w:w="200" w:type="dxa"/>
            <w:tcBorders>
              <w:right w:val="single" w:sz="6" w:space="0" w:color="auto"/>
            </w:tcBorders>
          </w:tcPr>
          <w:p w14:paraId="0877EE86" w14:textId="77777777" w:rsidR="00A027D8" w:rsidRPr="00BE67C3" w:rsidDel="00421D84" w:rsidRDefault="00A027D8" w:rsidP="00BE28D4">
            <w:pPr>
              <w:pStyle w:val="tabletext11"/>
              <w:suppressAutoHyphens/>
              <w:rPr>
                <w:del w:id="36770" w:author="Author"/>
              </w:rPr>
            </w:pPr>
          </w:p>
        </w:tc>
        <w:tc>
          <w:tcPr>
            <w:tcW w:w="970" w:type="dxa"/>
            <w:tcBorders>
              <w:left w:val="single" w:sz="6" w:space="0" w:color="auto"/>
            </w:tcBorders>
          </w:tcPr>
          <w:p w14:paraId="7C064485" w14:textId="77777777" w:rsidR="00A027D8" w:rsidRPr="00BE67C3" w:rsidDel="00421D84" w:rsidRDefault="00A027D8" w:rsidP="00BE28D4">
            <w:pPr>
              <w:pStyle w:val="tabletext11"/>
              <w:suppressAutoHyphens/>
              <w:jc w:val="right"/>
              <w:rPr>
                <w:del w:id="36771" w:author="Author"/>
              </w:rPr>
            </w:pPr>
          </w:p>
        </w:tc>
        <w:tc>
          <w:tcPr>
            <w:tcW w:w="600" w:type="dxa"/>
          </w:tcPr>
          <w:p w14:paraId="177FAB37" w14:textId="77777777" w:rsidR="00A027D8" w:rsidRPr="00BE67C3" w:rsidDel="00421D84" w:rsidRDefault="00A027D8" w:rsidP="00BE28D4">
            <w:pPr>
              <w:pStyle w:val="tabletext11"/>
              <w:suppressAutoHyphens/>
              <w:ind w:right="-45"/>
              <w:jc w:val="right"/>
              <w:rPr>
                <w:del w:id="36772" w:author="Author"/>
              </w:rPr>
            </w:pPr>
            <w:del w:id="36773" w:author="Author">
              <w:r w:rsidRPr="00BE67C3" w:rsidDel="00421D84">
                <w:delText>50</w:delText>
              </w:r>
            </w:del>
          </w:p>
        </w:tc>
        <w:tc>
          <w:tcPr>
            <w:tcW w:w="830" w:type="dxa"/>
            <w:tcBorders>
              <w:right w:val="single" w:sz="6" w:space="0" w:color="auto"/>
            </w:tcBorders>
          </w:tcPr>
          <w:p w14:paraId="17D80B10" w14:textId="77777777" w:rsidR="00A027D8" w:rsidRPr="00BE67C3" w:rsidDel="00421D84" w:rsidRDefault="00A027D8" w:rsidP="00BE28D4">
            <w:pPr>
              <w:pStyle w:val="tabletext11"/>
              <w:suppressAutoHyphens/>
              <w:ind w:right="-45"/>
              <w:rPr>
                <w:del w:id="36774" w:author="Author"/>
              </w:rPr>
            </w:pPr>
          </w:p>
        </w:tc>
        <w:tc>
          <w:tcPr>
            <w:tcW w:w="1450" w:type="dxa"/>
            <w:tcBorders>
              <w:left w:val="single" w:sz="6" w:space="0" w:color="auto"/>
            </w:tcBorders>
          </w:tcPr>
          <w:p w14:paraId="562D337C" w14:textId="77777777" w:rsidR="00A027D8" w:rsidRPr="00BE67C3" w:rsidDel="00421D84" w:rsidRDefault="00A027D8" w:rsidP="00BE28D4">
            <w:pPr>
              <w:pStyle w:val="tabletext11"/>
              <w:suppressAutoHyphens/>
              <w:jc w:val="right"/>
              <w:rPr>
                <w:del w:id="36775" w:author="Author"/>
              </w:rPr>
            </w:pPr>
            <w:del w:id="36776" w:author="Author">
              <w:r w:rsidRPr="00BE67C3" w:rsidDel="00421D84">
                <w:delText>0.006</w:delText>
              </w:r>
            </w:del>
          </w:p>
        </w:tc>
        <w:tc>
          <w:tcPr>
            <w:tcW w:w="950" w:type="dxa"/>
            <w:tcBorders>
              <w:right w:val="single" w:sz="6" w:space="0" w:color="auto"/>
            </w:tcBorders>
          </w:tcPr>
          <w:p w14:paraId="1F1D119D" w14:textId="77777777" w:rsidR="00A027D8" w:rsidRPr="00BE67C3" w:rsidDel="00421D84" w:rsidRDefault="00A027D8" w:rsidP="00BE28D4">
            <w:pPr>
              <w:pStyle w:val="tabletext11"/>
              <w:suppressAutoHyphens/>
              <w:jc w:val="center"/>
              <w:rPr>
                <w:del w:id="36777" w:author="Author"/>
              </w:rPr>
            </w:pPr>
          </w:p>
        </w:tc>
      </w:tr>
      <w:tr w:rsidR="00A027D8" w:rsidRPr="00BE67C3" w:rsidDel="00421D84" w14:paraId="1DE81163" w14:textId="77777777" w:rsidTr="002F1572">
        <w:trPr>
          <w:cantSplit/>
          <w:trHeight w:val="190"/>
          <w:del w:id="36778" w:author="Author"/>
        </w:trPr>
        <w:tc>
          <w:tcPr>
            <w:tcW w:w="200" w:type="dxa"/>
            <w:tcBorders>
              <w:right w:val="single" w:sz="6" w:space="0" w:color="auto"/>
            </w:tcBorders>
          </w:tcPr>
          <w:p w14:paraId="6A3C3EA6" w14:textId="77777777" w:rsidR="00A027D8" w:rsidRPr="00BE67C3" w:rsidDel="00421D84" w:rsidRDefault="00A027D8" w:rsidP="00BE28D4">
            <w:pPr>
              <w:pStyle w:val="tabletext11"/>
              <w:suppressAutoHyphens/>
              <w:rPr>
                <w:del w:id="36779" w:author="Author"/>
              </w:rPr>
            </w:pPr>
          </w:p>
        </w:tc>
        <w:tc>
          <w:tcPr>
            <w:tcW w:w="970" w:type="dxa"/>
            <w:tcBorders>
              <w:left w:val="single" w:sz="6" w:space="0" w:color="auto"/>
            </w:tcBorders>
          </w:tcPr>
          <w:p w14:paraId="243C4C0F" w14:textId="77777777" w:rsidR="00A027D8" w:rsidRPr="00BE67C3" w:rsidDel="00421D84" w:rsidRDefault="00A027D8" w:rsidP="00BE28D4">
            <w:pPr>
              <w:pStyle w:val="tabletext11"/>
              <w:suppressAutoHyphens/>
              <w:jc w:val="right"/>
              <w:rPr>
                <w:del w:id="36780" w:author="Author"/>
              </w:rPr>
            </w:pPr>
          </w:p>
        </w:tc>
        <w:tc>
          <w:tcPr>
            <w:tcW w:w="600" w:type="dxa"/>
          </w:tcPr>
          <w:p w14:paraId="383EA88D" w14:textId="77777777" w:rsidR="00A027D8" w:rsidRPr="00BE67C3" w:rsidDel="00421D84" w:rsidRDefault="00A027D8" w:rsidP="00BE28D4">
            <w:pPr>
              <w:pStyle w:val="tabletext11"/>
              <w:suppressAutoHyphens/>
              <w:ind w:right="-45"/>
              <w:jc w:val="right"/>
              <w:rPr>
                <w:del w:id="36781" w:author="Author"/>
              </w:rPr>
            </w:pPr>
            <w:del w:id="36782" w:author="Author">
              <w:r w:rsidRPr="00BE67C3" w:rsidDel="00421D84">
                <w:delText>100</w:delText>
              </w:r>
            </w:del>
          </w:p>
        </w:tc>
        <w:tc>
          <w:tcPr>
            <w:tcW w:w="830" w:type="dxa"/>
            <w:tcBorders>
              <w:right w:val="single" w:sz="6" w:space="0" w:color="auto"/>
            </w:tcBorders>
          </w:tcPr>
          <w:p w14:paraId="56D4FF8A" w14:textId="77777777" w:rsidR="00A027D8" w:rsidRPr="00BE67C3" w:rsidDel="00421D84" w:rsidRDefault="00A027D8" w:rsidP="00BE28D4">
            <w:pPr>
              <w:pStyle w:val="tabletext11"/>
              <w:suppressAutoHyphens/>
              <w:ind w:right="-45"/>
              <w:rPr>
                <w:del w:id="36783" w:author="Author"/>
              </w:rPr>
            </w:pPr>
          </w:p>
        </w:tc>
        <w:tc>
          <w:tcPr>
            <w:tcW w:w="1450" w:type="dxa"/>
            <w:tcBorders>
              <w:left w:val="single" w:sz="6" w:space="0" w:color="auto"/>
            </w:tcBorders>
          </w:tcPr>
          <w:p w14:paraId="445C3490" w14:textId="77777777" w:rsidR="00A027D8" w:rsidRPr="00BE67C3" w:rsidDel="00421D84" w:rsidRDefault="00A027D8" w:rsidP="00BE28D4">
            <w:pPr>
              <w:pStyle w:val="tabletext11"/>
              <w:suppressAutoHyphens/>
              <w:jc w:val="right"/>
              <w:rPr>
                <w:del w:id="36784" w:author="Author"/>
              </w:rPr>
            </w:pPr>
            <w:del w:id="36785" w:author="Author">
              <w:r w:rsidRPr="00BE67C3" w:rsidDel="00421D84">
                <w:delText>0.012</w:delText>
              </w:r>
            </w:del>
          </w:p>
        </w:tc>
        <w:tc>
          <w:tcPr>
            <w:tcW w:w="950" w:type="dxa"/>
            <w:tcBorders>
              <w:right w:val="single" w:sz="6" w:space="0" w:color="auto"/>
            </w:tcBorders>
          </w:tcPr>
          <w:p w14:paraId="20595394" w14:textId="77777777" w:rsidR="00A027D8" w:rsidRPr="00BE67C3" w:rsidDel="00421D84" w:rsidRDefault="00A027D8" w:rsidP="00BE28D4">
            <w:pPr>
              <w:pStyle w:val="tabletext11"/>
              <w:suppressAutoHyphens/>
              <w:jc w:val="center"/>
              <w:rPr>
                <w:del w:id="36786" w:author="Author"/>
              </w:rPr>
            </w:pPr>
          </w:p>
        </w:tc>
      </w:tr>
      <w:tr w:rsidR="00A027D8" w:rsidRPr="00BE67C3" w:rsidDel="00421D84" w14:paraId="1E2A1043" w14:textId="77777777" w:rsidTr="002F1572">
        <w:trPr>
          <w:cantSplit/>
          <w:trHeight w:val="190"/>
          <w:del w:id="36787" w:author="Author"/>
        </w:trPr>
        <w:tc>
          <w:tcPr>
            <w:tcW w:w="200" w:type="dxa"/>
            <w:tcBorders>
              <w:right w:val="single" w:sz="6" w:space="0" w:color="auto"/>
            </w:tcBorders>
          </w:tcPr>
          <w:p w14:paraId="6AEFB46A" w14:textId="77777777" w:rsidR="00A027D8" w:rsidRPr="00BE67C3" w:rsidDel="00421D84" w:rsidRDefault="00A027D8" w:rsidP="00BE28D4">
            <w:pPr>
              <w:pStyle w:val="tabletext11"/>
              <w:suppressAutoHyphens/>
              <w:rPr>
                <w:del w:id="36788" w:author="Author"/>
              </w:rPr>
            </w:pPr>
          </w:p>
        </w:tc>
        <w:tc>
          <w:tcPr>
            <w:tcW w:w="970" w:type="dxa"/>
            <w:tcBorders>
              <w:left w:val="single" w:sz="6" w:space="0" w:color="auto"/>
            </w:tcBorders>
          </w:tcPr>
          <w:p w14:paraId="08E94238" w14:textId="77777777" w:rsidR="00A027D8" w:rsidRPr="00BE67C3" w:rsidDel="00421D84" w:rsidRDefault="00A027D8" w:rsidP="00BE28D4">
            <w:pPr>
              <w:pStyle w:val="tabletext11"/>
              <w:suppressAutoHyphens/>
              <w:jc w:val="right"/>
              <w:rPr>
                <w:del w:id="36789" w:author="Author"/>
              </w:rPr>
            </w:pPr>
          </w:p>
        </w:tc>
        <w:tc>
          <w:tcPr>
            <w:tcW w:w="600" w:type="dxa"/>
          </w:tcPr>
          <w:p w14:paraId="779E0D9F" w14:textId="77777777" w:rsidR="00A027D8" w:rsidRPr="00BE67C3" w:rsidDel="00421D84" w:rsidRDefault="00A027D8" w:rsidP="00BE28D4">
            <w:pPr>
              <w:pStyle w:val="tabletext11"/>
              <w:suppressAutoHyphens/>
              <w:ind w:right="-45"/>
              <w:jc w:val="right"/>
              <w:rPr>
                <w:del w:id="36790" w:author="Author"/>
              </w:rPr>
            </w:pPr>
            <w:del w:id="36791" w:author="Author">
              <w:r w:rsidRPr="00BE67C3" w:rsidDel="00421D84">
                <w:delText>200</w:delText>
              </w:r>
            </w:del>
          </w:p>
        </w:tc>
        <w:tc>
          <w:tcPr>
            <w:tcW w:w="830" w:type="dxa"/>
            <w:tcBorders>
              <w:right w:val="single" w:sz="6" w:space="0" w:color="auto"/>
            </w:tcBorders>
          </w:tcPr>
          <w:p w14:paraId="057D7E35" w14:textId="77777777" w:rsidR="00A027D8" w:rsidRPr="00BE67C3" w:rsidDel="00421D84" w:rsidRDefault="00A027D8" w:rsidP="00BE28D4">
            <w:pPr>
              <w:pStyle w:val="tabletext11"/>
              <w:suppressAutoHyphens/>
              <w:ind w:right="-45"/>
              <w:rPr>
                <w:del w:id="36792" w:author="Author"/>
              </w:rPr>
            </w:pPr>
          </w:p>
        </w:tc>
        <w:tc>
          <w:tcPr>
            <w:tcW w:w="1450" w:type="dxa"/>
            <w:tcBorders>
              <w:left w:val="single" w:sz="6" w:space="0" w:color="auto"/>
            </w:tcBorders>
          </w:tcPr>
          <w:p w14:paraId="3A5F6B08" w14:textId="77777777" w:rsidR="00A027D8" w:rsidRPr="00BE67C3" w:rsidDel="00421D84" w:rsidRDefault="00A027D8" w:rsidP="00BE28D4">
            <w:pPr>
              <w:pStyle w:val="tabletext11"/>
              <w:suppressAutoHyphens/>
              <w:jc w:val="right"/>
              <w:rPr>
                <w:del w:id="36793" w:author="Author"/>
              </w:rPr>
            </w:pPr>
            <w:del w:id="36794" w:author="Author">
              <w:r w:rsidRPr="00BE67C3" w:rsidDel="00421D84">
                <w:delText>0.025</w:delText>
              </w:r>
            </w:del>
          </w:p>
        </w:tc>
        <w:tc>
          <w:tcPr>
            <w:tcW w:w="950" w:type="dxa"/>
            <w:tcBorders>
              <w:right w:val="single" w:sz="6" w:space="0" w:color="auto"/>
            </w:tcBorders>
          </w:tcPr>
          <w:p w14:paraId="7999D916" w14:textId="77777777" w:rsidR="00A027D8" w:rsidRPr="00BE67C3" w:rsidDel="00421D84" w:rsidRDefault="00A027D8" w:rsidP="00BE28D4">
            <w:pPr>
              <w:pStyle w:val="tabletext11"/>
              <w:suppressAutoHyphens/>
              <w:jc w:val="center"/>
              <w:rPr>
                <w:del w:id="36795" w:author="Author"/>
              </w:rPr>
            </w:pPr>
          </w:p>
        </w:tc>
      </w:tr>
      <w:tr w:rsidR="00A027D8" w:rsidRPr="00BE67C3" w:rsidDel="00421D84" w14:paraId="25E16C0B" w14:textId="77777777" w:rsidTr="002F1572">
        <w:trPr>
          <w:cantSplit/>
          <w:trHeight w:val="190"/>
          <w:del w:id="36796" w:author="Author"/>
        </w:trPr>
        <w:tc>
          <w:tcPr>
            <w:tcW w:w="200" w:type="dxa"/>
            <w:tcBorders>
              <w:right w:val="single" w:sz="6" w:space="0" w:color="auto"/>
            </w:tcBorders>
          </w:tcPr>
          <w:p w14:paraId="4EBEAA23" w14:textId="77777777" w:rsidR="00A027D8" w:rsidRPr="00BE67C3" w:rsidDel="00421D84" w:rsidRDefault="00A027D8" w:rsidP="00BE28D4">
            <w:pPr>
              <w:pStyle w:val="tabletext11"/>
              <w:suppressAutoHyphens/>
              <w:rPr>
                <w:del w:id="36797" w:author="Author"/>
              </w:rPr>
            </w:pPr>
          </w:p>
        </w:tc>
        <w:tc>
          <w:tcPr>
            <w:tcW w:w="970" w:type="dxa"/>
            <w:tcBorders>
              <w:left w:val="single" w:sz="6" w:space="0" w:color="auto"/>
            </w:tcBorders>
          </w:tcPr>
          <w:p w14:paraId="0391EBB7" w14:textId="77777777" w:rsidR="00A027D8" w:rsidRPr="00BE67C3" w:rsidDel="00421D84" w:rsidRDefault="00A027D8" w:rsidP="00BE28D4">
            <w:pPr>
              <w:pStyle w:val="tabletext11"/>
              <w:suppressAutoHyphens/>
              <w:jc w:val="right"/>
              <w:rPr>
                <w:del w:id="36798" w:author="Author"/>
              </w:rPr>
            </w:pPr>
          </w:p>
        </w:tc>
        <w:tc>
          <w:tcPr>
            <w:tcW w:w="600" w:type="dxa"/>
          </w:tcPr>
          <w:p w14:paraId="100C8DA5" w14:textId="77777777" w:rsidR="00A027D8" w:rsidRPr="00BE67C3" w:rsidDel="00421D84" w:rsidRDefault="00A027D8" w:rsidP="00BE28D4">
            <w:pPr>
              <w:pStyle w:val="tabletext11"/>
              <w:suppressAutoHyphens/>
              <w:ind w:right="-45"/>
              <w:jc w:val="right"/>
              <w:rPr>
                <w:del w:id="36799" w:author="Author"/>
              </w:rPr>
            </w:pPr>
            <w:del w:id="36800" w:author="Author">
              <w:r w:rsidRPr="00BE67C3" w:rsidDel="00421D84">
                <w:delText>250</w:delText>
              </w:r>
            </w:del>
          </w:p>
        </w:tc>
        <w:tc>
          <w:tcPr>
            <w:tcW w:w="830" w:type="dxa"/>
            <w:tcBorders>
              <w:right w:val="single" w:sz="6" w:space="0" w:color="auto"/>
            </w:tcBorders>
          </w:tcPr>
          <w:p w14:paraId="4CA2B554" w14:textId="77777777" w:rsidR="00A027D8" w:rsidRPr="00BE67C3" w:rsidDel="00421D84" w:rsidRDefault="00A027D8" w:rsidP="00BE28D4">
            <w:pPr>
              <w:pStyle w:val="tabletext11"/>
              <w:suppressAutoHyphens/>
              <w:ind w:right="-45"/>
              <w:rPr>
                <w:del w:id="36801" w:author="Author"/>
              </w:rPr>
            </w:pPr>
          </w:p>
        </w:tc>
        <w:tc>
          <w:tcPr>
            <w:tcW w:w="1450" w:type="dxa"/>
            <w:tcBorders>
              <w:left w:val="single" w:sz="6" w:space="0" w:color="auto"/>
            </w:tcBorders>
          </w:tcPr>
          <w:p w14:paraId="19132ECF" w14:textId="77777777" w:rsidR="00A027D8" w:rsidRPr="00BE67C3" w:rsidDel="00421D84" w:rsidRDefault="00A027D8" w:rsidP="00BE28D4">
            <w:pPr>
              <w:pStyle w:val="tabletext11"/>
              <w:suppressAutoHyphens/>
              <w:jc w:val="right"/>
              <w:rPr>
                <w:del w:id="36802" w:author="Author"/>
              </w:rPr>
            </w:pPr>
            <w:del w:id="36803" w:author="Author">
              <w:r w:rsidRPr="00BE67C3" w:rsidDel="00421D84">
                <w:delText>0.031</w:delText>
              </w:r>
            </w:del>
          </w:p>
        </w:tc>
        <w:tc>
          <w:tcPr>
            <w:tcW w:w="950" w:type="dxa"/>
            <w:tcBorders>
              <w:right w:val="single" w:sz="6" w:space="0" w:color="auto"/>
            </w:tcBorders>
          </w:tcPr>
          <w:p w14:paraId="0FF78621" w14:textId="77777777" w:rsidR="00A027D8" w:rsidRPr="00BE67C3" w:rsidDel="00421D84" w:rsidRDefault="00A027D8" w:rsidP="00BE28D4">
            <w:pPr>
              <w:pStyle w:val="tabletext11"/>
              <w:suppressAutoHyphens/>
              <w:jc w:val="center"/>
              <w:rPr>
                <w:del w:id="36804" w:author="Author"/>
              </w:rPr>
            </w:pPr>
          </w:p>
        </w:tc>
      </w:tr>
      <w:tr w:rsidR="00A027D8" w:rsidRPr="00BE67C3" w:rsidDel="00421D84" w14:paraId="74C34DF1" w14:textId="77777777" w:rsidTr="002F1572">
        <w:trPr>
          <w:cantSplit/>
          <w:trHeight w:val="190"/>
          <w:del w:id="36805" w:author="Author"/>
        </w:trPr>
        <w:tc>
          <w:tcPr>
            <w:tcW w:w="200" w:type="dxa"/>
            <w:tcBorders>
              <w:right w:val="single" w:sz="6" w:space="0" w:color="auto"/>
            </w:tcBorders>
          </w:tcPr>
          <w:p w14:paraId="53FAA37C" w14:textId="77777777" w:rsidR="00A027D8" w:rsidRPr="00BE67C3" w:rsidDel="00421D84" w:rsidRDefault="00A027D8" w:rsidP="00BE28D4">
            <w:pPr>
              <w:pStyle w:val="tabletext11"/>
              <w:suppressAutoHyphens/>
              <w:rPr>
                <w:del w:id="36806" w:author="Author"/>
              </w:rPr>
            </w:pPr>
          </w:p>
        </w:tc>
        <w:tc>
          <w:tcPr>
            <w:tcW w:w="970" w:type="dxa"/>
            <w:tcBorders>
              <w:left w:val="single" w:sz="6" w:space="0" w:color="auto"/>
            </w:tcBorders>
          </w:tcPr>
          <w:p w14:paraId="515E9C72" w14:textId="77777777" w:rsidR="00A027D8" w:rsidRPr="00BE67C3" w:rsidDel="00421D84" w:rsidRDefault="00A027D8" w:rsidP="00BE28D4">
            <w:pPr>
              <w:pStyle w:val="tabletext11"/>
              <w:suppressAutoHyphens/>
              <w:jc w:val="right"/>
              <w:rPr>
                <w:del w:id="36807" w:author="Author"/>
              </w:rPr>
            </w:pPr>
          </w:p>
        </w:tc>
        <w:tc>
          <w:tcPr>
            <w:tcW w:w="600" w:type="dxa"/>
          </w:tcPr>
          <w:p w14:paraId="35A4976F" w14:textId="77777777" w:rsidR="00A027D8" w:rsidRPr="00BE67C3" w:rsidDel="00421D84" w:rsidRDefault="00A027D8" w:rsidP="00BE28D4">
            <w:pPr>
              <w:pStyle w:val="tabletext11"/>
              <w:suppressAutoHyphens/>
              <w:ind w:right="-45"/>
              <w:jc w:val="right"/>
              <w:rPr>
                <w:del w:id="36808" w:author="Author"/>
              </w:rPr>
            </w:pPr>
            <w:del w:id="36809" w:author="Author">
              <w:r w:rsidRPr="00BE67C3" w:rsidDel="00421D84">
                <w:delText>500</w:delText>
              </w:r>
            </w:del>
          </w:p>
        </w:tc>
        <w:tc>
          <w:tcPr>
            <w:tcW w:w="830" w:type="dxa"/>
            <w:tcBorders>
              <w:right w:val="single" w:sz="6" w:space="0" w:color="auto"/>
            </w:tcBorders>
          </w:tcPr>
          <w:p w14:paraId="065244E2" w14:textId="77777777" w:rsidR="00A027D8" w:rsidRPr="00BE67C3" w:rsidDel="00421D84" w:rsidRDefault="00A027D8" w:rsidP="00BE28D4">
            <w:pPr>
              <w:pStyle w:val="tabletext11"/>
              <w:suppressAutoHyphens/>
              <w:ind w:right="-45"/>
              <w:rPr>
                <w:del w:id="36810" w:author="Author"/>
              </w:rPr>
            </w:pPr>
          </w:p>
        </w:tc>
        <w:tc>
          <w:tcPr>
            <w:tcW w:w="1450" w:type="dxa"/>
            <w:tcBorders>
              <w:left w:val="single" w:sz="6" w:space="0" w:color="auto"/>
            </w:tcBorders>
          </w:tcPr>
          <w:p w14:paraId="1D29577D" w14:textId="77777777" w:rsidR="00A027D8" w:rsidRPr="00BE67C3" w:rsidDel="00421D84" w:rsidRDefault="00A027D8" w:rsidP="00BE28D4">
            <w:pPr>
              <w:pStyle w:val="tabletext11"/>
              <w:suppressAutoHyphens/>
              <w:jc w:val="right"/>
              <w:rPr>
                <w:del w:id="36811" w:author="Author"/>
              </w:rPr>
            </w:pPr>
            <w:del w:id="36812" w:author="Author">
              <w:r w:rsidRPr="00BE67C3" w:rsidDel="00421D84">
                <w:delText>0.059</w:delText>
              </w:r>
            </w:del>
          </w:p>
        </w:tc>
        <w:tc>
          <w:tcPr>
            <w:tcW w:w="950" w:type="dxa"/>
            <w:tcBorders>
              <w:right w:val="single" w:sz="6" w:space="0" w:color="auto"/>
            </w:tcBorders>
          </w:tcPr>
          <w:p w14:paraId="560E1187" w14:textId="77777777" w:rsidR="00A027D8" w:rsidRPr="00BE67C3" w:rsidDel="00421D84" w:rsidRDefault="00A027D8" w:rsidP="00BE28D4">
            <w:pPr>
              <w:pStyle w:val="tabletext11"/>
              <w:suppressAutoHyphens/>
              <w:jc w:val="center"/>
              <w:rPr>
                <w:del w:id="36813" w:author="Author"/>
              </w:rPr>
            </w:pPr>
          </w:p>
        </w:tc>
      </w:tr>
      <w:tr w:rsidR="00A027D8" w:rsidRPr="00BE67C3" w:rsidDel="00421D84" w14:paraId="4F8B5678" w14:textId="77777777" w:rsidTr="002F1572">
        <w:trPr>
          <w:cantSplit/>
          <w:trHeight w:val="190"/>
          <w:del w:id="36814" w:author="Author"/>
        </w:trPr>
        <w:tc>
          <w:tcPr>
            <w:tcW w:w="200" w:type="dxa"/>
            <w:tcBorders>
              <w:right w:val="single" w:sz="6" w:space="0" w:color="auto"/>
            </w:tcBorders>
          </w:tcPr>
          <w:p w14:paraId="039217F5" w14:textId="77777777" w:rsidR="00A027D8" w:rsidRPr="00BE67C3" w:rsidDel="00421D84" w:rsidRDefault="00A027D8" w:rsidP="00BE28D4">
            <w:pPr>
              <w:pStyle w:val="tabletext11"/>
              <w:suppressAutoHyphens/>
              <w:rPr>
                <w:del w:id="36815" w:author="Author"/>
              </w:rPr>
            </w:pPr>
          </w:p>
        </w:tc>
        <w:tc>
          <w:tcPr>
            <w:tcW w:w="970" w:type="dxa"/>
            <w:tcBorders>
              <w:left w:val="single" w:sz="6" w:space="0" w:color="auto"/>
            </w:tcBorders>
          </w:tcPr>
          <w:p w14:paraId="16ADB9CB" w14:textId="77777777" w:rsidR="00A027D8" w:rsidRPr="00BE67C3" w:rsidDel="00421D84" w:rsidRDefault="00A027D8" w:rsidP="00BE28D4">
            <w:pPr>
              <w:pStyle w:val="tabletext11"/>
              <w:suppressAutoHyphens/>
              <w:jc w:val="right"/>
              <w:rPr>
                <w:del w:id="36816" w:author="Author"/>
              </w:rPr>
            </w:pPr>
          </w:p>
        </w:tc>
        <w:tc>
          <w:tcPr>
            <w:tcW w:w="600" w:type="dxa"/>
          </w:tcPr>
          <w:p w14:paraId="21BD6588" w14:textId="77777777" w:rsidR="00A027D8" w:rsidRPr="00BE67C3" w:rsidDel="00421D84" w:rsidRDefault="00A027D8" w:rsidP="00BE28D4">
            <w:pPr>
              <w:pStyle w:val="tabletext11"/>
              <w:suppressAutoHyphens/>
              <w:ind w:right="-45"/>
              <w:jc w:val="right"/>
              <w:rPr>
                <w:del w:id="36817" w:author="Author"/>
              </w:rPr>
            </w:pPr>
            <w:del w:id="36818" w:author="Author">
              <w:r w:rsidRPr="00BE67C3" w:rsidDel="00421D84">
                <w:delText>1,000</w:delText>
              </w:r>
            </w:del>
          </w:p>
        </w:tc>
        <w:tc>
          <w:tcPr>
            <w:tcW w:w="830" w:type="dxa"/>
            <w:tcBorders>
              <w:right w:val="single" w:sz="6" w:space="0" w:color="auto"/>
            </w:tcBorders>
          </w:tcPr>
          <w:p w14:paraId="79ECE280" w14:textId="77777777" w:rsidR="00A027D8" w:rsidRPr="00BE67C3" w:rsidDel="00421D84" w:rsidRDefault="00A027D8" w:rsidP="00BE28D4">
            <w:pPr>
              <w:pStyle w:val="tabletext11"/>
              <w:suppressAutoHyphens/>
              <w:ind w:right="-45"/>
              <w:rPr>
                <w:del w:id="36819" w:author="Author"/>
              </w:rPr>
            </w:pPr>
          </w:p>
        </w:tc>
        <w:tc>
          <w:tcPr>
            <w:tcW w:w="1450" w:type="dxa"/>
            <w:tcBorders>
              <w:left w:val="single" w:sz="6" w:space="0" w:color="auto"/>
            </w:tcBorders>
          </w:tcPr>
          <w:p w14:paraId="0FBA4F60" w14:textId="77777777" w:rsidR="00A027D8" w:rsidRPr="00BE67C3" w:rsidDel="00421D84" w:rsidRDefault="00A027D8" w:rsidP="00BE28D4">
            <w:pPr>
              <w:pStyle w:val="tabletext11"/>
              <w:suppressAutoHyphens/>
              <w:jc w:val="right"/>
              <w:rPr>
                <w:del w:id="36820" w:author="Author"/>
              </w:rPr>
            </w:pPr>
            <w:del w:id="36821" w:author="Author">
              <w:r w:rsidRPr="00BE67C3" w:rsidDel="00421D84">
                <w:delText>0.121</w:delText>
              </w:r>
            </w:del>
          </w:p>
        </w:tc>
        <w:tc>
          <w:tcPr>
            <w:tcW w:w="950" w:type="dxa"/>
            <w:tcBorders>
              <w:right w:val="single" w:sz="6" w:space="0" w:color="auto"/>
            </w:tcBorders>
          </w:tcPr>
          <w:p w14:paraId="7983C78D" w14:textId="77777777" w:rsidR="00A027D8" w:rsidRPr="00BE67C3" w:rsidDel="00421D84" w:rsidRDefault="00A027D8" w:rsidP="00BE28D4">
            <w:pPr>
              <w:pStyle w:val="tabletext11"/>
              <w:suppressAutoHyphens/>
              <w:jc w:val="center"/>
              <w:rPr>
                <w:del w:id="36822" w:author="Author"/>
              </w:rPr>
            </w:pPr>
          </w:p>
        </w:tc>
      </w:tr>
      <w:tr w:rsidR="00A027D8" w:rsidRPr="00BE67C3" w:rsidDel="00421D84" w14:paraId="1F8E4B57" w14:textId="77777777" w:rsidTr="002F1572">
        <w:trPr>
          <w:cantSplit/>
          <w:trHeight w:val="190"/>
          <w:del w:id="36823" w:author="Author"/>
        </w:trPr>
        <w:tc>
          <w:tcPr>
            <w:tcW w:w="200" w:type="dxa"/>
            <w:tcBorders>
              <w:right w:val="single" w:sz="6" w:space="0" w:color="auto"/>
            </w:tcBorders>
          </w:tcPr>
          <w:p w14:paraId="2F812950" w14:textId="77777777" w:rsidR="00A027D8" w:rsidRPr="00BE67C3" w:rsidDel="00421D84" w:rsidRDefault="00A027D8" w:rsidP="00BE28D4">
            <w:pPr>
              <w:pStyle w:val="tabletext11"/>
              <w:suppressAutoHyphens/>
              <w:rPr>
                <w:del w:id="36824" w:author="Author"/>
              </w:rPr>
            </w:pPr>
          </w:p>
        </w:tc>
        <w:tc>
          <w:tcPr>
            <w:tcW w:w="970" w:type="dxa"/>
            <w:tcBorders>
              <w:left w:val="single" w:sz="6" w:space="0" w:color="auto"/>
            </w:tcBorders>
          </w:tcPr>
          <w:p w14:paraId="091AB53D" w14:textId="77777777" w:rsidR="00A027D8" w:rsidRPr="00BE67C3" w:rsidDel="00421D84" w:rsidRDefault="00A027D8" w:rsidP="00BE28D4">
            <w:pPr>
              <w:pStyle w:val="tabletext11"/>
              <w:suppressAutoHyphens/>
              <w:jc w:val="right"/>
              <w:rPr>
                <w:del w:id="36825" w:author="Author"/>
              </w:rPr>
            </w:pPr>
          </w:p>
        </w:tc>
        <w:tc>
          <w:tcPr>
            <w:tcW w:w="600" w:type="dxa"/>
          </w:tcPr>
          <w:p w14:paraId="60A78A19" w14:textId="77777777" w:rsidR="00A027D8" w:rsidRPr="00BE67C3" w:rsidDel="00421D84" w:rsidRDefault="00A027D8" w:rsidP="00BE28D4">
            <w:pPr>
              <w:pStyle w:val="tabletext11"/>
              <w:suppressAutoHyphens/>
              <w:ind w:right="-45"/>
              <w:jc w:val="right"/>
              <w:rPr>
                <w:del w:id="36826" w:author="Author"/>
              </w:rPr>
            </w:pPr>
            <w:del w:id="36827" w:author="Author">
              <w:r w:rsidRPr="00BE67C3" w:rsidDel="00421D84">
                <w:delText>2,000</w:delText>
              </w:r>
            </w:del>
          </w:p>
        </w:tc>
        <w:tc>
          <w:tcPr>
            <w:tcW w:w="830" w:type="dxa"/>
            <w:tcBorders>
              <w:right w:val="single" w:sz="6" w:space="0" w:color="auto"/>
            </w:tcBorders>
          </w:tcPr>
          <w:p w14:paraId="1669CFFB" w14:textId="77777777" w:rsidR="00A027D8" w:rsidRPr="00BE67C3" w:rsidDel="00421D84" w:rsidRDefault="00A027D8" w:rsidP="00BE28D4">
            <w:pPr>
              <w:pStyle w:val="tabletext11"/>
              <w:suppressAutoHyphens/>
              <w:ind w:right="-45"/>
              <w:rPr>
                <w:del w:id="36828" w:author="Author"/>
              </w:rPr>
            </w:pPr>
          </w:p>
        </w:tc>
        <w:tc>
          <w:tcPr>
            <w:tcW w:w="1450" w:type="dxa"/>
            <w:tcBorders>
              <w:left w:val="single" w:sz="6" w:space="0" w:color="auto"/>
            </w:tcBorders>
          </w:tcPr>
          <w:p w14:paraId="745C7D10" w14:textId="77777777" w:rsidR="00A027D8" w:rsidRPr="00BE67C3" w:rsidDel="00421D84" w:rsidRDefault="00A027D8" w:rsidP="00BE28D4">
            <w:pPr>
              <w:pStyle w:val="tabletext11"/>
              <w:suppressAutoHyphens/>
              <w:jc w:val="right"/>
              <w:rPr>
                <w:del w:id="36829" w:author="Author"/>
              </w:rPr>
            </w:pPr>
            <w:del w:id="36830" w:author="Author">
              <w:r w:rsidRPr="00BE67C3" w:rsidDel="00421D84">
                <w:delText>0.253</w:delText>
              </w:r>
            </w:del>
          </w:p>
        </w:tc>
        <w:tc>
          <w:tcPr>
            <w:tcW w:w="950" w:type="dxa"/>
            <w:tcBorders>
              <w:right w:val="single" w:sz="6" w:space="0" w:color="auto"/>
            </w:tcBorders>
          </w:tcPr>
          <w:p w14:paraId="1B36C773" w14:textId="77777777" w:rsidR="00A027D8" w:rsidRPr="00BE67C3" w:rsidDel="00421D84" w:rsidRDefault="00A027D8" w:rsidP="00BE28D4">
            <w:pPr>
              <w:pStyle w:val="tabletext11"/>
              <w:suppressAutoHyphens/>
              <w:jc w:val="center"/>
              <w:rPr>
                <w:del w:id="36831" w:author="Author"/>
              </w:rPr>
            </w:pPr>
          </w:p>
        </w:tc>
      </w:tr>
      <w:tr w:rsidR="00A027D8" w:rsidRPr="00BE67C3" w:rsidDel="00421D84" w14:paraId="380B0635" w14:textId="77777777" w:rsidTr="002F1572">
        <w:trPr>
          <w:cantSplit/>
          <w:trHeight w:val="190"/>
          <w:del w:id="36832" w:author="Author"/>
        </w:trPr>
        <w:tc>
          <w:tcPr>
            <w:tcW w:w="200" w:type="dxa"/>
            <w:tcBorders>
              <w:right w:val="single" w:sz="6" w:space="0" w:color="auto"/>
            </w:tcBorders>
          </w:tcPr>
          <w:p w14:paraId="30ED03CD" w14:textId="77777777" w:rsidR="00A027D8" w:rsidRPr="00BE67C3" w:rsidDel="00421D84" w:rsidRDefault="00A027D8" w:rsidP="00BE28D4">
            <w:pPr>
              <w:pStyle w:val="tabletext11"/>
              <w:suppressAutoHyphens/>
              <w:rPr>
                <w:del w:id="36833" w:author="Author"/>
              </w:rPr>
            </w:pPr>
          </w:p>
        </w:tc>
        <w:tc>
          <w:tcPr>
            <w:tcW w:w="970" w:type="dxa"/>
            <w:tcBorders>
              <w:left w:val="single" w:sz="6" w:space="0" w:color="auto"/>
            </w:tcBorders>
          </w:tcPr>
          <w:p w14:paraId="0FB795FC" w14:textId="77777777" w:rsidR="00A027D8" w:rsidRPr="00BE67C3" w:rsidDel="00421D84" w:rsidRDefault="00A027D8" w:rsidP="00BE28D4">
            <w:pPr>
              <w:pStyle w:val="tabletext11"/>
              <w:suppressAutoHyphens/>
              <w:jc w:val="right"/>
              <w:rPr>
                <w:del w:id="36834" w:author="Author"/>
              </w:rPr>
            </w:pPr>
          </w:p>
        </w:tc>
        <w:tc>
          <w:tcPr>
            <w:tcW w:w="600" w:type="dxa"/>
          </w:tcPr>
          <w:p w14:paraId="1101951B" w14:textId="77777777" w:rsidR="00A027D8" w:rsidRPr="00BE67C3" w:rsidDel="00421D84" w:rsidRDefault="00A027D8" w:rsidP="00BE28D4">
            <w:pPr>
              <w:pStyle w:val="tabletext11"/>
              <w:suppressAutoHyphens/>
              <w:ind w:right="-45"/>
              <w:jc w:val="right"/>
              <w:rPr>
                <w:del w:id="36835" w:author="Author"/>
              </w:rPr>
            </w:pPr>
            <w:del w:id="36836" w:author="Author">
              <w:r w:rsidRPr="00BE67C3" w:rsidDel="00421D84">
                <w:delText>3,000</w:delText>
              </w:r>
            </w:del>
          </w:p>
        </w:tc>
        <w:tc>
          <w:tcPr>
            <w:tcW w:w="830" w:type="dxa"/>
            <w:tcBorders>
              <w:right w:val="single" w:sz="6" w:space="0" w:color="auto"/>
            </w:tcBorders>
          </w:tcPr>
          <w:p w14:paraId="04C1D4E6" w14:textId="77777777" w:rsidR="00A027D8" w:rsidRPr="00BE67C3" w:rsidDel="00421D84" w:rsidRDefault="00A027D8" w:rsidP="00BE28D4">
            <w:pPr>
              <w:pStyle w:val="tabletext11"/>
              <w:suppressAutoHyphens/>
              <w:ind w:right="-45"/>
              <w:rPr>
                <w:del w:id="36837" w:author="Author"/>
              </w:rPr>
            </w:pPr>
          </w:p>
        </w:tc>
        <w:tc>
          <w:tcPr>
            <w:tcW w:w="1450" w:type="dxa"/>
            <w:tcBorders>
              <w:left w:val="single" w:sz="6" w:space="0" w:color="auto"/>
            </w:tcBorders>
          </w:tcPr>
          <w:p w14:paraId="1B1135DA" w14:textId="77777777" w:rsidR="00A027D8" w:rsidRPr="00BE67C3" w:rsidDel="00421D84" w:rsidRDefault="00A027D8" w:rsidP="00BE28D4">
            <w:pPr>
              <w:pStyle w:val="tabletext11"/>
              <w:suppressAutoHyphens/>
              <w:jc w:val="right"/>
              <w:rPr>
                <w:del w:id="36838" w:author="Author"/>
              </w:rPr>
            </w:pPr>
            <w:del w:id="36839" w:author="Author">
              <w:r w:rsidRPr="00BE67C3" w:rsidDel="00421D84">
                <w:delText>0.372</w:delText>
              </w:r>
            </w:del>
          </w:p>
        </w:tc>
        <w:tc>
          <w:tcPr>
            <w:tcW w:w="950" w:type="dxa"/>
            <w:tcBorders>
              <w:right w:val="single" w:sz="6" w:space="0" w:color="auto"/>
            </w:tcBorders>
          </w:tcPr>
          <w:p w14:paraId="7E4BABCE" w14:textId="77777777" w:rsidR="00A027D8" w:rsidRPr="00BE67C3" w:rsidDel="00421D84" w:rsidRDefault="00A027D8" w:rsidP="00BE28D4">
            <w:pPr>
              <w:pStyle w:val="tabletext11"/>
              <w:suppressAutoHyphens/>
              <w:jc w:val="center"/>
              <w:rPr>
                <w:del w:id="36840" w:author="Author"/>
              </w:rPr>
            </w:pPr>
          </w:p>
        </w:tc>
      </w:tr>
      <w:tr w:rsidR="00A027D8" w:rsidRPr="00BE67C3" w:rsidDel="00421D84" w14:paraId="6BE8BAD8" w14:textId="77777777" w:rsidTr="002F1572">
        <w:trPr>
          <w:cantSplit/>
          <w:trHeight w:val="190"/>
          <w:del w:id="36841" w:author="Author"/>
        </w:trPr>
        <w:tc>
          <w:tcPr>
            <w:tcW w:w="200" w:type="dxa"/>
            <w:tcBorders>
              <w:right w:val="single" w:sz="6" w:space="0" w:color="auto"/>
            </w:tcBorders>
          </w:tcPr>
          <w:p w14:paraId="19F9E936" w14:textId="77777777" w:rsidR="00A027D8" w:rsidRPr="00BE67C3" w:rsidDel="00421D84" w:rsidRDefault="00A027D8" w:rsidP="00BE28D4">
            <w:pPr>
              <w:pStyle w:val="tabletext11"/>
              <w:suppressAutoHyphens/>
              <w:rPr>
                <w:del w:id="36842" w:author="Author"/>
              </w:rPr>
            </w:pPr>
          </w:p>
        </w:tc>
        <w:tc>
          <w:tcPr>
            <w:tcW w:w="970" w:type="dxa"/>
            <w:tcBorders>
              <w:left w:val="single" w:sz="6" w:space="0" w:color="auto"/>
              <w:bottom w:val="single" w:sz="6" w:space="0" w:color="auto"/>
            </w:tcBorders>
          </w:tcPr>
          <w:p w14:paraId="23747ACF" w14:textId="77777777" w:rsidR="00A027D8" w:rsidRPr="00BE67C3" w:rsidDel="00421D84" w:rsidRDefault="00A027D8" w:rsidP="00BE28D4">
            <w:pPr>
              <w:pStyle w:val="tabletext11"/>
              <w:suppressAutoHyphens/>
              <w:jc w:val="right"/>
              <w:rPr>
                <w:del w:id="36843" w:author="Author"/>
              </w:rPr>
            </w:pPr>
          </w:p>
        </w:tc>
        <w:tc>
          <w:tcPr>
            <w:tcW w:w="600" w:type="dxa"/>
            <w:tcBorders>
              <w:bottom w:val="single" w:sz="6" w:space="0" w:color="auto"/>
            </w:tcBorders>
          </w:tcPr>
          <w:p w14:paraId="469827E6" w14:textId="77777777" w:rsidR="00A027D8" w:rsidRPr="00BE67C3" w:rsidDel="00421D84" w:rsidRDefault="00A027D8" w:rsidP="00BE28D4">
            <w:pPr>
              <w:pStyle w:val="tabletext11"/>
              <w:suppressAutoHyphens/>
              <w:ind w:right="-45"/>
              <w:jc w:val="right"/>
              <w:rPr>
                <w:del w:id="36844" w:author="Author"/>
              </w:rPr>
            </w:pPr>
            <w:del w:id="36845" w:author="Author">
              <w:r w:rsidRPr="00BE67C3" w:rsidDel="00421D84">
                <w:delText>5,000</w:delText>
              </w:r>
            </w:del>
          </w:p>
        </w:tc>
        <w:tc>
          <w:tcPr>
            <w:tcW w:w="830" w:type="dxa"/>
            <w:tcBorders>
              <w:bottom w:val="single" w:sz="6" w:space="0" w:color="auto"/>
              <w:right w:val="single" w:sz="6" w:space="0" w:color="auto"/>
            </w:tcBorders>
          </w:tcPr>
          <w:p w14:paraId="563F6E15" w14:textId="77777777" w:rsidR="00A027D8" w:rsidRPr="00BE67C3" w:rsidDel="00421D84" w:rsidRDefault="00A027D8" w:rsidP="00BE28D4">
            <w:pPr>
              <w:pStyle w:val="tabletext11"/>
              <w:suppressAutoHyphens/>
              <w:ind w:right="-45"/>
              <w:rPr>
                <w:del w:id="36846" w:author="Author"/>
              </w:rPr>
            </w:pPr>
          </w:p>
        </w:tc>
        <w:tc>
          <w:tcPr>
            <w:tcW w:w="1450" w:type="dxa"/>
            <w:tcBorders>
              <w:left w:val="single" w:sz="6" w:space="0" w:color="auto"/>
              <w:bottom w:val="single" w:sz="6" w:space="0" w:color="auto"/>
            </w:tcBorders>
          </w:tcPr>
          <w:p w14:paraId="5A6EF910" w14:textId="77777777" w:rsidR="00A027D8" w:rsidRPr="00BE67C3" w:rsidDel="00421D84" w:rsidRDefault="00A027D8" w:rsidP="00BE28D4">
            <w:pPr>
              <w:pStyle w:val="tabletext11"/>
              <w:suppressAutoHyphens/>
              <w:jc w:val="right"/>
              <w:rPr>
                <w:del w:id="36847" w:author="Author"/>
              </w:rPr>
            </w:pPr>
            <w:del w:id="36848" w:author="Author">
              <w:r w:rsidRPr="00BE67C3" w:rsidDel="00421D84">
                <w:delText>0.551</w:delText>
              </w:r>
            </w:del>
          </w:p>
        </w:tc>
        <w:tc>
          <w:tcPr>
            <w:tcW w:w="950" w:type="dxa"/>
            <w:tcBorders>
              <w:bottom w:val="single" w:sz="6" w:space="0" w:color="auto"/>
              <w:right w:val="single" w:sz="6" w:space="0" w:color="auto"/>
            </w:tcBorders>
          </w:tcPr>
          <w:p w14:paraId="6E55C80E" w14:textId="77777777" w:rsidR="00A027D8" w:rsidRPr="00BE67C3" w:rsidDel="00421D84" w:rsidRDefault="00A027D8" w:rsidP="00BE28D4">
            <w:pPr>
              <w:pStyle w:val="tabletext11"/>
              <w:suppressAutoHyphens/>
              <w:jc w:val="center"/>
              <w:rPr>
                <w:del w:id="36849" w:author="Author"/>
              </w:rPr>
            </w:pPr>
          </w:p>
        </w:tc>
      </w:tr>
    </w:tbl>
    <w:p w14:paraId="5A54D0C0" w14:textId="77777777" w:rsidR="00A027D8" w:rsidRPr="00BE67C3" w:rsidDel="00421D84" w:rsidRDefault="00A027D8" w:rsidP="00BE28D4">
      <w:pPr>
        <w:pStyle w:val="tablecaption"/>
        <w:suppressAutoHyphens/>
        <w:rPr>
          <w:del w:id="36850" w:author="Author"/>
        </w:rPr>
      </w:pPr>
      <w:del w:id="36851" w:author="Author">
        <w:r w:rsidRPr="00BE67C3" w:rsidDel="00421D84">
          <w:delText>Table 98.B.1.b.(4)(b) Trucks, Tractors And Trailers And All Autos Except Zone-rated Risks Specified Causes Of Loss Deductible Factors</w:delText>
        </w:r>
      </w:del>
    </w:p>
    <w:p w14:paraId="02D93F54" w14:textId="77777777" w:rsidR="00A027D8" w:rsidRPr="00BE67C3" w:rsidDel="00421D84" w:rsidRDefault="00A027D8" w:rsidP="00BE28D4">
      <w:pPr>
        <w:pStyle w:val="isonormal"/>
        <w:suppressAutoHyphens/>
        <w:rPr>
          <w:del w:id="36852" w:author="Author"/>
        </w:rPr>
      </w:pPr>
    </w:p>
    <w:p w14:paraId="635F2A5E" w14:textId="77777777" w:rsidR="00A027D8" w:rsidRPr="00BE67C3" w:rsidDel="00421D84" w:rsidRDefault="00A027D8" w:rsidP="00BE28D4">
      <w:pPr>
        <w:pStyle w:val="outlinehd3"/>
        <w:suppressAutoHyphens/>
        <w:rPr>
          <w:del w:id="36853" w:author="Author"/>
        </w:rPr>
      </w:pPr>
      <w:del w:id="36854" w:author="Author">
        <w:r w:rsidRPr="00BE67C3" w:rsidDel="00421D84">
          <w:tab/>
          <w:delText>2.</w:delText>
        </w:r>
        <w:r w:rsidRPr="00BE67C3" w:rsidDel="00421D84">
          <w:tab/>
          <w:delText>Zone-rated Risks</w:delText>
        </w:r>
      </w:del>
    </w:p>
    <w:p w14:paraId="54E94279" w14:textId="77777777" w:rsidR="00A027D8" w:rsidRPr="00BE67C3" w:rsidDel="00421D84" w:rsidRDefault="00A027D8" w:rsidP="00BE28D4">
      <w:pPr>
        <w:pStyle w:val="outlinehd4"/>
        <w:suppressAutoHyphens/>
        <w:rPr>
          <w:del w:id="36855" w:author="Author"/>
        </w:rPr>
      </w:pPr>
      <w:del w:id="36856" w:author="Author">
        <w:r w:rsidRPr="00BE67C3" w:rsidDel="00421D84">
          <w:tab/>
          <w:delText>a.</w:delText>
        </w:r>
        <w:r w:rsidRPr="00BE67C3" w:rsidDel="00421D84">
          <w:tab/>
          <w:delText>Computation Procedures</w:delText>
        </w:r>
      </w:del>
    </w:p>
    <w:p w14:paraId="13A80323" w14:textId="77777777" w:rsidR="00A027D8" w:rsidRPr="00BE67C3" w:rsidDel="00421D84" w:rsidRDefault="00A027D8" w:rsidP="00BE28D4">
      <w:pPr>
        <w:pStyle w:val="outlinetxt5"/>
        <w:suppressAutoHyphens/>
        <w:rPr>
          <w:del w:id="36857" w:author="Author"/>
        </w:rPr>
      </w:pPr>
      <w:del w:id="36858" w:author="Author">
        <w:r w:rsidRPr="00BE67C3" w:rsidDel="00421D84">
          <w:tab/>
        </w:r>
        <w:r w:rsidRPr="00BE67C3" w:rsidDel="00421D84">
          <w:rPr>
            <w:b/>
          </w:rPr>
          <w:delText>(1)</w:delText>
        </w:r>
        <w:r w:rsidRPr="00BE67C3" w:rsidDel="00421D84">
          <w:tab/>
          <w:delText>Determine the base loss cost.</w:delText>
        </w:r>
      </w:del>
    </w:p>
    <w:p w14:paraId="2F8D0DC3" w14:textId="77777777" w:rsidR="00A027D8" w:rsidRPr="00BE67C3" w:rsidDel="00421D84" w:rsidRDefault="00A027D8" w:rsidP="00BE28D4">
      <w:pPr>
        <w:pStyle w:val="outlinetxt5"/>
        <w:suppressAutoHyphens/>
        <w:rPr>
          <w:del w:id="36859" w:author="Author"/>
        </w:rPr>
      </w:pPr>
      <w:del w:id="36860" w:author="Author">
        <w:r w:rsidRPr="00BE67C3" w:rsidDel="00421D84">
          <w:tab/>
        </w:r>
        <w:r w:rsidRPr="00BE67C3" w:rsidDel="00421D84">
          <w:rPr>
            <w:b/>
          </w:rPr>
          <w:delText>(2)</w:delText>
        </w:r>
        <w:r w:rsidRPr="00BE67C3" w:rsidDel="00421D84">
          <w:tab/>
          <w:delText xml:space="preserve">Use Rule </w:delText>
        </w:r>
        <w:r w:rsidRPr="00BE67C3" w:rsidDel="00421D84">
          <w:rPr>
            <w:b/>
            <w:bCs/>
          </w:rPr>
          <w:delText>101.</w:delText>
        </w:r>
        <w:r w:rsidRPr="00BE67C3" w:rsidDel="00421D84">
          <w:delText xml:space="preserve"> to determine the factor for the age group of the auto being rated. For exposures rated on a stated amount basis, the Age Group factor is always 1.00.</w:delText>
        </w:r>
      </w:del>
    </w:p>
    <w:p w14:paraId="5155C695" w14:textId="77777777" w:rsidR="00A027D8" w:rsidRPr="00BE67C3" w:rsidDel="00421D84" w:rsidRDefault="00A027D8" w:rsidP="00BE28D4">
      <w:pPr>
        <w:pStyle w:val="outlinetxt5"/>
        <w:suppressAutoHyphens/>
        <w:rPr>
          <w:del w:id="36861" w:author="Author"/>
        </w:rPr>
      </w:pPr>
      <w:del w:id="36862" w:author="Author">
        <w:r w:rsidRPr="00BE67C3" w:rsidDel="00421D84">
          <w:tab/>
        </w:r>
        <w:r w:rsidRPr="00BE67C3" w:rsidDel="00421D84">
          <w:rPr>
            <w:b/>
          </w:rPr>
          <w:delText>(3)</w:delText>
        </w:r>
        <w:r w:rsidRPr="00BE67C3" w:rsidDel="00421D84">
          <w:tab/>
          <w:delText>Multiply the base loss cost by the Age Group factor.</w:delText>
        </w:r>
      </w:del>
    </w:p>
    <w:p w14:paraId="62B02CAD" w14:textId="77777777" w:rsidR="00A027D8" w:rsidRPr="00BE67C3" w:rsidDel="00421D84" w:rsidRDefault="00A027D8" w:rsidP="00BE28D4">
      <w:pPr>
        <w:pStyle w:val="outlinetxt5"/>
        <w:suppressAutoHyphens/>
        <w:rPr>
          <w:del w:id="36863" w:author="Author"/>
        </w:rPr>
      </w:pPr>
      <w:del w:id="36864" w:author="Author">
        <w:r w:rsidRPr="00BE67C3" w:rsidDel="00421D84">
          <w:tab/>
        </w:r>
        <w:r w:rsidRPr="00BE67C3" w:rsidDel="00421D84">
          <w:rPr>
            <w:b/>
          </w:rPr>
          <w:delText>(4)</w:delText>
        </w:r>
        <w:r w:rsidRPr="00BE67C3" w:rsidDel="00421D84">
          <w:rPr>
            <w:b/>
          </w:rPr>
          <w:tab/>
        </w:r>
        <w:r w:rsidRPr="00BE67C3" w:rsidDel="00421D84">
          <w:delText xml:space="preserve">Use Rule </w:delText>
        </w:r>
        <w:r w:rsidRPr="00BE67C3" w:rsidDel="00421D84">
          <w:rPr>
            <w:b/>
          </w:rPr>
          <w:delText>101.</w:delText>
        </w:r>
        <w:r w:rsidRPr="00BE67C3" w:rsidDel="00421D84">
          <w:delText xml:space="preserve"> to determine the factor for the original cost new of the auto being rated.</w:delText>
        </w:r>
      </w:del>
    </w:p>
    <w:p w14:paraId="1BAECDEE" w14:textId="77777777" w:rsidR="00A027D8" w:rsidRPr="00BE67C3" w:rsidDel="00421D84" w:rsidRDefault="00A027D8" w:rsidP="00BE28D4">
      <w:pPr>
        <w:pStyle w:val="outlinetxt5"/>
        <w:suppressAutoHyphens/>
        <w:rPr>
          <w:del w:id="36865" w:author="Author"/>
        </w:rPr>
      </w:pPr>
      <w:del w:id="36866" w:author="Author">
        <w:r w:rsidRPr="00BE67C3" w:rsidDel="00421D84">
          <w:tab/>
        </w:r>
        <w:r w:rsidRPr="00BE67C3" w:rsidDel="00421D84">
          <w:rPr>
            <w:b/>
          </w:rPr>
          <w:delText>(5)</w:delText>
        </w:r>
        <w:r w:rsidRPr="00BE67C3" w:rsidDel="00421D84">
          <w:tab/>
          <w:delText>Subtract the applicable factor for the deductible desired from the Original Cost New factor.</w:delText>
        </w:r>
      </w:del>
    </w:p>
    <w:p w14:paraId="1C1ED837" w14:textId="77777777" w:rsidR="00A027D8" w:rsidRPr="00BE67C3" w:rsidDel="00421D84" w:rsidRDefault="00A027D8" w:rsidP="00BE28D4">
      <w:pPr>
        <w:pStyle w:val="outlinetxt5"/>
        <w:suppressAutoHyphens/>
        <w:rPr>
          <w:del w:id="36867" w:author="Author"/>
        </w:rPr>
      </w:pPr>
      <w:del w:id="36868" w:author="Author">
        <w:r w:rsidRPr="00BE67C3" w:rsidDel="00421D84">
          <w:tab/>
        </w:r>
        <w:r w:rsidRPr="00BE67C3" w:rsidDel="00421D84">
          <w:rPr>
            <w:b/>
          </w:rPr>
          <w:delText>(6)</w:delText>
        </w:r>
        <w:r w:rsidRPr="00BE67C3" w:rsidDel="00421D84">
          <w:tab/>
          <w:delText xml:space="preserve">Multiply the result of Paragraph </w:delText>
        </w:r>
        <w:r w:rsidRPr="00BE67C3" w:rsidDel="00421D84">
          <w:rPr>
            <w:b/>
          </w:rPr>
          <w:delText>B.2.a.(3)</w:delText>
        </w:r>
        <w:r w:rsidRPr="00BE67C3" w:rsidDel="00421D84">
          <w:delText xml:space="preserve"> by the result of Paragraph </w:delText>
        </w:r>
        <w:r w:rsidRPr="00BE67C3" w:rsidDel="00421D84">
          <w:rPr>
            <w:b/>
          </w:rPr>
          <w:delText>B.2.a.(5).</w:delText>
        </w:r>
        <w:r w:rsidRPr="00BE67C3" w:rsidDel="00421D84">
          <w:delText xml:space="preserve"> Alternatively, the following equation will give the appropriate loss cost for every desired deductible:</w:delText>
        </w:r>
      </w:del>
    </w:p>
    <w:p w14:paraId="665964A9" w14:textId="77777777" w:rsidR="00A027D8" w:rsidRPr="00BE67C3" w:rsidDel="00421D84" w:rsidRDefault="00A027D8" w:rsidP="00BE28D4">
      <w:pPr>
        <w:pStyle w:val="blocktext6"/>
        <w:suppressAutoHyphens/>
        <w:rPr>
          <w:del w:id="36869" w:author="Author"/>
        </w:rPr>
      </w:pPr>
      <w:del w:id="36870" w:author="Author">
        <w:r w:rsidRPr="00BE67C3" w:rsidDel="00421D84">
          <w:delText xml:space="preserve">Base loss cost x Age Group factor from Rule </w:delText>
        </w:r>
        <w:r w:rsidRPr="00BE67C3" w:rsidDel="00421D84">
          <w:rPr>
            <w:b/>
            <w:bCs/>
          </w:rPr>
          <w:delText>101.</w:delText>
        </w:r>
        <w:r w:rsidRPr="00BE67C3" w:rsidDel="00421D84">
          <w:delText xml:space="preserve"> x (Original Cost New factor – deductible factor from Rule </w:delText>
        </w:r>
        <w:r w:rsidRPr="00BE67C3" w:rsidDel="00421D84">
          <w:rPr>
            <w:b/>
          </w:rPr>
          <w:delText>98.</w:delText>
        </w:r>
        <w:r w:rsidRPr="00BE67C3" w:rsidDel="00421D84">
          <w:delText>).</w:delText>
        </w:r>
      </w:del>
    </w:p>
    <w:p w14:paraId="0E778775" w14:textId="77777777" w:rsidR="00A027D8" w:rsidRPr="00BE67C3" w:rsidDel="00421D84" w:rsidRDefault="00A027D8" w:rsidP="00BE28D4">
      <w:pPr>
        <w:pStyle w:val="outlinetxt5"/>
        <w:suppressAutoHyphens/>
        <w:rPr>
          <w:del w:id="36871" w:author="Author"/>
        </w:rPr>
      </w:pPr>
      <w:del w:id="36872" w:author="Author">
        <w:r w:rsidRPr="00BE67C3" w:rsidDel="00421D84">
          <w:lastRenderedPageBreak/>
          <w:tab/>
        </w:r>
        <w:r w:rsidRPr="00BE67C3" w:rsidDel="00421D84">
          <w:rPr>
            <w:b/>
          </w:rPr>
          <w:delText>(7)</w:delText>
        </w:r>
        <w:r w:rsidRPr="00BE67C3" w:rsidDel="00421D84">
          <w:tab/>
          <w:delText>If the deductible factor is greater than the Original Cost New factor, refer to company.</w:delText>
        </w:r>
      </w:del>
    </w:p>
    <w:p w14:paraId="1A9441BD" w14:textId="77777777" w:rsidR="00A027D8" w:rsidRPr="00BE67C3" w:rsidDel="00421D84" w:rsidRDefault="00A027D8" w:rsidP="00BE28D4">
      <w:pPr>
        <w:pStyle w:val="outlinehd4"/>
        <w:suppressAutoHyphens/>
        <w:rPr>
          <w:del w:id="36873" w:author="Author"/>
        </w:rPr>
      </w:pPr>
      <w:del w:id="36874" w:author="Author">
        <w:r w:rsidRPr="00BE67C3" w:rsidDel="00421D84">
          <w:tab/>
          <w:delText>b.</w:delText>
        </w:r>
        <w:r w:rsidRPr="00BE67C3" w:rsidDel="00421D84">
          <w:tab/>
          <w:delText>Deductible Factors</w:delText>
        </w:r>
      </w:del>
    </w:p>
    <w:p w14:paraId="44AAA5E9" w14:textId="77777777" w:rsidR="00A027D8" w:rsidRPr="00BE67C3" w:rsidDel="00421D84" w:rsidRDefault="00A027D8" w:rsidP="00BE28D4">
      <w:pPr>
        <w:pStyle w:val="outlinehd5"/>
        <w:suppressAutoHyphens/>
        <w:rPr>
          <w:del w:id="36875" w:author="Author"/>
        </w:rPr>
      </w:pPr>
      <w:del w:id="36876" w:author="Author">
        <w:r w:rsidRPr="00BE67C3" w:rsidDel="00421D84">
          <w:tab/>
          <w:delText>(1)</w:delText>
        </w:r>
        <w:r w:rsidRPr="00BE67C3" w:rsidDel="00421D84">
          <w:tab/>
          <w:delText>Comprehensive Coverage – With Full Safety Glass Coverage</w:delText>
        </w:r>
      </w:del>
    </w:p>
    <w:p w14:paraId="61ABA29A" w14:textId="77777777" w:rsidR="00A027D8" w:rsidRPr="00BE67C3" w:rsidDel="00421D84" w:rsidRDefault="00A027D8" w:rsidP="00BE28D4">
      <w:pPr>
        <w:pStyle w:val="outlinehd6"/>
        <w:suppressAutoHyphens/>
        <w:rPr>
          <w:del w:id="36877" w:author="Author"/>
        </w:rPr>
      </w:pPr>
      <w:del w:id="36878" w:author="Author">
        <w:r w:rsidRPr="00BE67C3" w:rsidDel="00421D84">
          <w:tab/>
          <w:delText>(a)</w:delText>
        </w:r>
        <w:r w:rsidRPr="00BE67C3" w:rsidDel="00421D84">
          <w:tab/>
          <w:delText>All Perils With Full Safety Glass Coverage</w:delText>
        </w:r>
      </w:del>
    </w:p>
    <w:p w14:paraId="1089C850" w14:textId="77777777" w:rsidR="00A027D8" w:rsidRPr="00BE67C3" w:rsidDel="00421D84" w:rsidRDefault="00A027D8" w:rsidP="00BE28D4">
      <w:pPr>
        <w:pStyle w:val="space4"/>
        <w:suppressAutoHyphens/>
        <w:rPr>
          <w:del w:id="368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A027D8" w:rsidRPr="00BE67C3" w:rsidDel="00421D84" w14:paraId="74382C60" w14:textId="77777777" w:rsidTr="002F1572">
        <w:trPr>
          <w:cantSplit/>
          <w:trHeight w:val="190"/>
          <w:del w:id="36880" w:author="Author"/>
        </w:trPr>
        <w:tc>
          <w:tcPr>
            <w:tcW w:w="200" w:type="dxa"/>
          </w:tcPr>
          <w:p w14:paraId="10D65ACA" w14:textId="77777777" w:rsidR="00A027D8" w:rsidRPr="00BE67C3" w:rsidDel="00421D84" w:rsidRDefault="00A027D8" w:rsidP="00BE28D4">
            <w:pPr>
              <w:pStyle w:val="tablehead"/>
              <w:suppressAutoHyphens/>
              <w:rPr>
                <w:del w:id="3688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A65B3EE" w14:textId="77777777" w:rsidR="00A027D8" w:rsidRPr="00BE67C3" w:rsidDel="00421D84" w:rsidRDefault="00A027D8" w:rsidP="00BE28D4">
            <w:pPr>
              <w:pStyle w:val="tablehead"/>
              <w:suppressAutoHyphens/>
              <w:rPr>
                <w:del w:id="36882" w:author="Author"/>
              </w:rPr>
            </w:pPr>
            <w:del w:id="36883" w:author="Author">
              <w:r w:rsidRPr="00BE67C3" w:rsidDel="00421D8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AB45BF1" w14:textId="77777777" w:rsidR="00A027D8" w:rsidRPr="00BE67C3" w:rsidDel="00421D84" w:rsidRDefault="00A027D8" w:rsidP="00BE28D4">
            <w:pPr>
              <w:pStyle w:val="tablehead"/>
              <w:suppressAutoHyphens/>
              <w:rPr>
                <w:del w:id="36884" w:author="Author"/>
              </w:rPr>
            </w:pPr>
            <w:del w:id="36885" w:author="Author">
              <w:r w:rsidRPr="00BE67C3" w:rsidDel="00421D84">
                <w:delText>Factor</w:delText>
              </w:r>
            </w:del>
          </w:p>
        </w:tc>
      </w:tr>
      <w:tr w:rsidR="00A027D8" w:rsidRPr="00BE67C3" w:rsidDel="00421D84" w14:paraId="491CD64D" w14:textId="77777777" w:rsidTr="002F1572">
        <w:trPr>
          <w:cantSplit/>
          <w:trHeight w:val="190"/>
          <w:del w:id="36886" w:author="Author"/>
        </w:trPr>
        <w:tc>
          <w:tcPr>
            <w:tcW w:w="200" w:type="dxa"/>
            <w:tcBorders>
              <w:right w:val="single" w:sz="6" w:space="0" w:color="auto"/>
            </w:tcBorders>
          </w:tcPr>
          <w:p w14:paraId="2A0B5A95" w14:textId="77777777" w:rsidR="00A027D8" w:rsidRPr="00BE67C3" w:rsidDel="00421D84" w:rsidRDefault="00A027D8" w:rsidP="00BE28D4">
            <w:pPr>
              <w:pStyle w:val="tabletext11"/>
              <w:suppressAutoHyphens/>
              <w:rPr>
                <w:del w:id="36887" w:author="Author"/>
              </w:rPr>
            </w:pPr>
          </w:p>
        </w:tc>
        <w:tc>
          <w:tcPr>
            <w:tcW w:w="960" w:type="dxa"/>
            <w:tcBorders>
              <w:top w:val="single" w:sz="6" w:space="0" w:color="auto"/>
              <w:left w:val="single" w:sz="6" w:space="0" w:color="auto"/>
            </w:tcBorders>
          </w:tcPr>
          <w:p w14:paraId="109EDBC6" w14:textId="77777777" w:rsidR="00A027D8" w:rsidRPr="00BE67C3" w:rsidDel="00421D84" w:rsidRDefault="00A027D8" w:rsidP="00BE28D4">
            <w:pPr>
              <w:pStyle w:val="tabletext11"/>
              <w:suppressAutoHyphens/>
              <w:jc w:val="right"/>
              <w:rPr>
                <w:del w:id="36888" w:author="Author"/>
              </w:rPr>
            </w:pPr>
            <w:del w:id="36889" w:author="Author">
              <w:r w:rsidRPr="00BE67C3" w:rsidDel="00421D84">
                <w:delText>$</w:delText>
              </w:r>
            </w:del>
          </w:p>
        </w:tc>
        <w:tc>
          <w:tcPr>
            <w:tcW w:w="610" w:type="dxa"/>
            <w:tcBorders>
              <w:top w:val="single" w:sz="6" w:space="0" w:color="auto"/>
            </w:tcBorders>
          </w:tcPr>
          <w:p w14:paraId="39620602" w14:textId="77777777" w:rsidR="00A027D8" w:rsidRPr="00BE67C3" w:rsidDel="00421D84" w:rsidRDefault="00A027D8" w:rsidP="00BE28D4">
            <w:pPr>
              <w:pStyle w:val="tabletext11"/>
              <w:suppressAutoHyphens/>
              <w:ind w:right="-45"/>
              <w:jc w:val="right"/>
              <w:rPr>
                <w:del w:id="36890" w:author="Author"/>
              </w:rPr>
            </w:pPr>
            <w:del w:id="36891" w:author="Author">
              <w:r w:rsidRPr="00BE67C3" w:rsidDel="00421D84">
                <w:delText>Full</w:delText>
              </w:r>
            </w:del>
          </w:p>
        </w:tc>
        <w:tc>
          <w:tcPr>
            <w:tcW w:w="830" w:type="dxa"/>
            <w:tcBorders>
              <w:top w:val="single" w:sz="6" w:space="0" w:color="auto"/>
              <w:right w:val="single" w:sz="6" w:space="0" w:color="auto"/>
            </w:tcBorders>
          </w:tcPr>
          <w:p w14:paraId="008D54B8" w14:textId="77777777" w:rsidR="00A027D8" w:rsidRPr="00BE67C3" w:rsidDel="00421D84" w:rsidRDefault="00A027D8" w:rsidP="00BE28D4">
            <w:pPr>
              <w:pStyle w:val="tabletext11"/>
              <w:suppressAutoHyphens/>
              <w:ind w:right="-45"/>
              <w:rPr>
                <w:del w:id="36892" w:author="Author"/>
              </w:rPr>
            </w:pPr>
          </w:p>
        </w:tc>
        <w:tc>
          <w:tcPr>
            <w:tcW w:w="1450" w:type="dxa"/>
            <w:tcBorders>
              <w:top w:val="single" w:sz="6" w:space="0" w:color="auto"/>
              <w:left w:val="single" w:sz="6" w:space="0" w:color="auto"/>
            </w:tcBorders>
          </w:tcPr>
          <w:p w14:paraId="48F7D017" w14:textId="77777777" w:rsidR="00A027D8" w:rsidRPr="00BE67C3" w:rsidDel="00421D84" w:rsidRDefault="00A027D8" w:rsidP="00BE28D4">
            <w:pPr>
              <w:pStyle w:val="tabletext11"/>
              <w:suppressAutoHyphens/>
              <w:jc w:val="right"/>
              <w:rPr>
                <w:del w:id="36893" w:author="Author"/>
              </w:rPr>
            </w:pPr>
            <w:del w:id="36894" w:author="Author">
              <w:r w:rsidRPr="00BE67C3" w:rsidDel="00421D84">
                <w:delText>-0.235</w:delText>
              </w:r>
            </w:del>
          </w:p>
        </w:tc>
        <w:tc>
          <w:tcPr>
            <w:tcW w:w="950" w:type="dxa"/>
            <w:tcBorders>
              <w:top w:val="single" w:sz="6" w:space="0" w:color="auto"/>
              <w:right w:val="single" w:sz="6" w:space="0" w:color="auto"/>
            </w:tcBorders>
          </w:tcPr>
          <w:p w14:paraId="65F6D381" w14:textId="77777777" w:rsidR="00A027D8" w:rsidRPr="00BE67C3" w:rsidDel="00421D84" w:rsidRDefault="00A027D8" w:rsidP="00BE28D4">
            <w:pPr>
              <w:pStyle w:val="tabletext11"/>
              <w:tabs>
                <w:tab w:val="decimal" w:pos="1040"/>
              </w:tabs>
              <w:suppressAutoHyphens/>
              <w:rPr>
                <w:del w:id="36895" w:author="Author"/>
              </w:rPr>
            </w:pPr>
          </w:p>
        </w:tc>
      </w:tr>
      <w:tr w:rsidR="00A027D8" w:rsidRPr="00BE67C3" w:rsidDel="00421D84" w14:paraId="3DF13A05" w14:textId="77777777" w:rsidTr="002F1572">
        <w:trPr>
          <w:cantSplit/>
          <w:trHeight w:val="190"/>
          <w:del w:id="36896" w:author="Author"/>
        </w:trPr>
        <w:tc>
          <w:tcPr>
            <w:tcW w:w="200" w:type="dxa"/>
            <w:tcBorders>
              <w:right w:val="single" w:sz="6" w:space="0" w:color="auto"/>
            </w:tcBorders>
          </w:tcPr>
          <w:p w14:paraId="72562B06" w14:textId="77777777" w:rsidR="00A027D8" w:rsidRPr="00BE67C3" w:rsidDel="00421D84" w:rsidRDefault="00A027D8" w:rsidP="00BE28D4">
            <w:pPr>
              <w:pStyle w:val="tabletext11"/>
              <w:suppressAutoHyphens/>
              <w:rPr>
                <w:del w:id="36897" w:author="Author"/>
              </w:rPr>
            </w:pPr>
          </w:p>
        </w:tc>
        <w:tc>
          <w:tcPr>
            <w:tcW w:w="960" w:type="dxa"/>
            <w:tcBorders>
              <w:left w:val="single" w:sz="6" w:space="0" w:color="auto"/>
            </w:tcBorders>
          </w:tcPr>
          <w:p w14:paraId="6EBD8A53" w14:textId="77777777" w:rsidR="00A027D8" w:rsidRPr="00BE67C3" w:rsidDel="00421D84" w:rsidRDefault="00A027D8" w:rsidP="00BE28D4">
            <w:pPr>
              <w:pStyle w:val="tabletext11"/>
              <w:suppressAutoHyphens/>
              <w:jc w:val="right"/>
              <w:rPr>
                <w:del w:id="36898" w:author="Author"/>
              </w:rPr>
            </w:pPr>
          </w:p>
        </w:tc>
        <w:tc>
          <w:tcPr>
            <w:tcW w:w="610" w:type="dxa"/>
          </w:tcPr>
          <w:p w14:paraId="787089CF" w14:textId="77777777" w:rsidR="00A027D8" w:rsidRPr="00BE67C3" w:rsidDel="00421D84" w:rsidRDefault="00A027D8" w:rsidP="00BE28D4">
            <w:pPr>
              <w:pStyle w:val="tabletext11"/>
              <w:suppressAutoHyphens/>
              <w:ind w:right="-45"/>
              <w:jc w:val="right"/>
              <w:rPr>
                <w:del w:id="36899" w:author="Author"/>
              </w:rPr>
            </w:pPr>
            <w:del w:id="36900" w:author="Author">
              <w:r w:rsidRPr="00BE67C3" w:rsidDel="00421D84">
                <w:delText>50</w:delText>
              </w:r>
            </w:del>
          </w:p>
        </w:tc>
        <w:tc>
          <w:tcPr>
            <w:tcW w:w="830" w:type="dxa"/>
            <w:tcBorders>
              <w:right w:val="single" w:sz="6" w:space="0" w:color="auto"/>
            </w:tcBorders>
          </w:tcPr>
          <w:p w14:paraId="1063CD8D" w14:textId="77777777" w:rsidR="00A027D8" w:rsidRPr="00BE67C3" w:rsidDel="00421D84" w:rsidRDefault="00A027D8" w:rsidP="00BE28D4">
            <w:pPr>
              <w:pStyle w:val="tabletext11"/>
              <w:suppressAutoHyphens/>
              <w:ind w:right="-45"/>
              <w:rPr>
                <w:del w:id="36901" w:author="Author"/>
              </w:rPr>
            </w:pPr>
          </w:p>
        </w:tc>
        <w:tc>
          <w:tcPr>
            <w:tcW w:w="1450" w:type="dxa"/>
            <w:tcBorders>
              <w:left w:val="single" w:sz="6" w:space="0" w:color="auto"/>
            </w:tcBorders>
          </w:tcPr>
          <w:p w14:paraId="5FD15DBB" w14:textId="77777777" w:rsidR="00A027D8" w:rsidRPr="00BE67C3" w:rsidDel="00421D84" w:rsidRDefault="00A027D8" w:rsidP="00BE28D4">
            <w:pPr>
              <w:pStyle w:val="tabletext11"/>
              <w:suppressAutoHyphens/>
              <w:jc w:val="right"/>
              <w:rPr>
                <w:del w:id="36902" w:author="Author"/>
              </w:rPr>
            </w:pPr>
            <w:del w:id="36903" w:author="Author">
              <w:r w:rsidRPr="00BE67C3" w:rsidDel="00421D84">
                <w:delText>-0.214</w:delText>
              </w:r>
            </w:del>
          </w:p>
        </w:tc>
        <w:tc>
          <w:tcPr>
            <w:tcW w:w="950" w:type="dxa"/>
            <w:tcBorders>
              <w:right w:val="single" w:sz="6" w:space="0" w:color="auto"/>
            </w:tcBorders>
          </w:tcPr>
          <w:p w14:paraId="7E05C205" w14:textId="77777777" w:rsidR="00A027D8" w:rsidRPr="00BE67C3" w:rsidDel="00421D84" w:rsidRDefault="00A027D8" w:rsidP="00BE28D4">
            <w:pPr>
              <w:pStyle w:val="tabletext11"/>
              <w:suppressAutoHyphens/>
              <w:jc w:val="right"/>
              <w:rPr>
                <w:del w:id="36904" w:author="Author"/>
              </w:rPr>
            </w:pPr>
          </w:p>
        </w:tc>
      </w:tr>
      <w:tr w:rsidR="00A027D8" w:rsidRPr="00BE67C3" w:rsidDel="00421D84" w14:paraId="1BCBD4F0" w14:textId="77777777" w:rsidTr="002F1572">
        <w:trPr>
          <w:cantSplit/>
          <w:trHeight w:val="190"/>
          <w:del w:id="36905" w:author="Author"/>
        </w:trPr>
        <w:tc>
          <w:tcPr>
            <w:tcW w:w="200" w:type="dxa"/>
            <w:tcBorders>
              <w:right w:val="single" w:sz="6" w:space="0" w:color="auto"/>
            </w:tcBorders>
          </w:tcPr>
          <w:p w14:paraId="6A4BA390" w14:textId="77777777" w:rsidR="00A027D8" w:rsidRPr="00BE67C3" w:rsidDel="00421D84" w:rsidRDefault="00A027D8" w:rsidP="00BE28D4">
            <w:pPr>
              <w:pStyle w:val="tabletext11"/>
              <w:suppressAutoHyphens/>
              <w:rPr>
                <w:del w:id="36906" w:author="Author"/>
              </w:rPr>
            </w:pPr>
          </w:p>
        </w:tc>
        <w:tc>
          <w:tcPr>
            <w:tcW w:w="960" w:type="dxa"/>
            <w:tcBorders>
              <w:left w:val="single" w:sz="6" w:space="0" w:color="auto"/>
            </w:tcBorders>
          </w:tcPr>
          <w:p w14:paraId="72CEABAB" w14:textId="77777777" w:rsidR="00A027D8" w:rsidRPr="00BE67C3" w:rsidDel="00421D84" w:rsidRDefault="00A027D8" w:rsidP="00BE28D4">
            <w:pPr>
              <w:pStyle w:val="tabletext11"/>
              <w:suppressAutoHyphens/>
              <w:jc w:val="right"/>
              <w:rPr>
                <w:del w:id="36907" w:author="Author"/>
              </w:rPr>
            </w:pPr>
          </w:p>
        </w:tc>
        <w:tc>
          <w:tcPr>
            <w:tcW w:w="610" w:type="dxa"/>
          </w:tcPr>
          <w:p w14:paraId="7D9CAF96" w14:textId="77777777" w:rsidR="00A027D8" w:rsidRPr="00BE67C3" w:rsidDel="00421D84" w:rsidRDefault="00A027D8" w:rsidP="00BE28D4">
            <w:pPr>
              <w:pStyle w:val="tabletext11"/>
              <w:suppressAutoHyphens/>
              <w:ind w:right="-45"/>
              <w:jc w:val="right"/>
              <w:rPr>
                <w:del w:id="36908" w:author="Author"/>
              </w:rPr>
            </w:pPr>
            <w:del w:id="36909" w:author="Author">
              <w:r w:rsidRPr="00BE67C3" w:rsidDel="00421D84">
                <w:delText>100</w:delText>
              </w:r>
            </w:del>
          </w:p>
        </w:tc>
        <w:tc>
          <w:tcPr>
            <w:tcW w:w="830" w:type="dxa"/>
            <w:tcBorders>
              <w:right w:val="single" w:sz="6" w:space="0" w:color="auto"/>
            </w:tcBorders>
          </w:tcPr>
          <w:p w14:paraId="7F09000E" w14:textId="77777777" w:rsidR="00A027D8" w:rsidRPr="00BE67C3" w:rsidDel="00421D84" w:rsidRDefault="00A027D8" w:rsidP="00BE28D4">
            <w:pPr>
              <w:pStyle w:val="tabletext11"/>
              <w:suppressAutoHyphens/>
              <w:ind w:right="-45"/>
              <w:rPr>
                <w:del w:id="36910" w:author="Author"/>
              </w:rPr>
            </w:pPr>
          </w:p>
        </w:tc>
        <w:tc>
          <w:tcPr>
            <w:tcW w:w="1450" w:type="dxa"/>
            <w:tcBorders>
              <w:left w:val="single" w:sz="6" w:space="0" w:color="auto"/>
            </w:tcBorders>
          </w:tcPr>
          <w:p w14:paraId="17540EF3" w14:textId="77777777" w:rsidR="00A027D8" w:rsidRPr="00BE67C3" w:rsidDel="00421D84" w:rsidRDefault="00A027D8" w:rsidP="00BE28D4">
            <w:pPr>
              <w:pStyle w:val="tabletext11"/>
              <w:suppressAutoHyphens/>
              <w:jc w:val="right"/>
              <w:rPr>
                <w:del w:id="36911" w:author="Author"/>
              </w:rPr>
            </w:pPr>
            <w:del w:id="36912" w:author="Author">
              <w:r w:rsidRPr="00BE67C3" w:rsidDel="00421D84">
                <w:delText>-0.196</w:delText>
              </w:r>
            </w:del>
          </w:p>
        </w:tc>
        <w:tc>
          <w:tcPr>
            <w:tcW w:w="950" w:type="dxa"/>
            <w:tcBorders>
              <w:right w:val="single" w:sz="6" w:space="0" w:color="auto"/>
            </w:tcBorders>
          </w:tcPr>
          <w:p w14:paraId="0ECE4F7B" w14:textId="77777777" w:rsidR="00A027D8" w:rsidRPr="00BE67C3" w:rsidDel="00421D84" w:rsidRDefault="00A027D8" w:rsidP="00BE28D4">
            <w:pPr>
              <w:pStyle w:val="tabletext11"/>
              <w:suppressAutoHyphens/>
              <w:jc w:val="right"/>
              <w:rPr>
                <w:del w:id="36913" w:author="Author"/>
              </w:rPr>
            </w:pPr>
          </w:p>
        </w:tc>
      </w:tr>
      <w:tr w:rsidR="00A027D8" w:rsidRPr="00BE67C3" w:rsidDel="00421D84" w14:paraId="5A02F8BD" w14:textId="77777777" w:rsidTr="002F1572">
        <w:trPr>
          <w:cantSplit/>
          <w:trHeight w:val="190"/>
          <w:del w:id="36914" w:author="Author"/>
        </w:trPr>
        <w:tc>
          <w:tcPr>
            <w:tcW w:w="200" w:type="dxa"/>
            <w:tcBorders>
              <w:right w:val="single" w:sz="6" w:space="0" w:color="auto"/>
            </w:tcBorders>
          </w:tcPr>
          <w:p w14:paraId="75B4B7F4" w14:textId="77777777" w:rsidR="00A027D8" w:rsidRPr="00BE67C3" w:rsidDel="00421D84" w:rsidRDefault="00A027D8" w:rsidP="00BE28D4">
            <w:pPr>
              <w:pStyle w:val="tabletext11"/>
              <w:suppressAutoHyphens/>
              <w:rPr>
                <w:del w:id="36915" w:author="Author"/>
              </w:rPr>
            </w:pPr>
          </w:p>
        </w:tc>
        <w:tc>
          <w:tcPr>
            <w:tcW w:w="960" w:type="dxa"/>
            <w:tcBorders>
              <w:left w:val="single" w:sz="6" w:space="0" w:color="auto"/>
            </w:tcBorders>
          </w:tcPr>
          <w:p w14:paraId="3101F165" w14:textId="77777777" w:rsidR="00A027D8" w:rsidRPr="00BE67C3" w:rsidDel="00421D84" w:rsidRDefault="00A027D8" w:rsidP="00BE28D4">
            <w:pPr>
              <w:pStyle w:val="tabletext11"/>
              <w:suppressAutoHyphens/>
              <w:jc w:val="right"/>
              <w:rPr>
                <w:del w:id="36916" w:author="Author"/>
              </w:rPr>
            </w:pPr>
          </w:p>
        </w:tc>
        <w:tc>
          <w:tcPr>
            <w:tcW w:w="610" w:type="dxa"/>
          </w:tcPr>
          <w:p w14:paraId="32967CF2" w14:textId="77777777" w:rsidR="00A027D8" w:rsidRPr="00BE67C3" w:rsidDel="00421D84" w:rsidRDefault="00A027D8" w:rsidP="00BE28D4">
            <w:pPr>
              <w:pStyle w:val="tabletext11"/>
              <w:suppressAutoHyphens/>
              <w:ind w:right="-45"/>
              <w:jc w:val="right"/>
              <w:rPr>
                <w:del w:id="36917" w:author="Author"/>
              </w:rPr>
            </w:pPr>
            <w:del w:id="36918" w:author="Author">
              <w:r w:rsidRPr="00BE67C3" w:rsidDel="00421D84">
                <w:delText>200</w:delText>
              </w:r>
            </w:del>
          </w:p>
        </w:tc>
        <w:tc>
          <w:tcPr>
            <w:tcW w:w="830" w:type="dxa"/>
            <w:tcBorders>
              <w:right w:val="single" w:sz="6" w:space="0" w:color="auto"/>
            </w:tcBorders>
          </w:tcPr>
          <w:p w14:paraId="52440DCE" w14:textId="77777777" w:rsidR="00A027D8" w:rsidRPr="00BE67C3" w:rsidDel="00421D84" w:rsidRDefault="00A027D8" w:rsidP="00BE28D4">
            <w:pPr>
              <w:pStyle w:val="tabletext11"/>
              <w:suppressAutoHyphens/>
              <w:ind w:right="-45"/>
              <w:rPr>
                <w:del w:id="36919" w:author="Author"/>
              </w:rPr>
            </w:pPr>
          </w:p>
        </w:tc>
        <w:tc>
          <w:tcPr>
            <w:tcW w:w="1450" w:type="dxa"/>
            <w:tcBorders>
              <w:left w:val="single" w:sz="6" w:space="0" w:color="auto"/>
            </w:tcBorders>
          </w:tcPr>
          <w:p w14:paraId="17D27307" w14:textId="77777777" w:rsidR="00A027D8" w:rsidRPr="00BE67C3" w:rsidDel="00421D84" w:rsidRDefault="00A027D8" w:rsidP="00BE28D4">
            <w:pPr>
              <w:pStyle w:val="tabletext11"/>
              <w:suppressAutoHyphens/>
              <w:jc w:val="right"/>
              <w:rPr>
                <w:del w:id="36920" w:author="Author"/>
              </w:rPr>
            </w:pPr>
            <w:del w:id="36921" w:author="Author">
              <w:r w:rsidRPr="00BE67C3" w:rsidDel="00421D84">
                <w:delText>-0.165</w:delText>
              </w:r>
            </w:del>
          </w:p>
        </w:tc>
        <w:tc>
          <w:tcPr>
            <w:tcW w:w="950" w:type="dxa"/>
            <w:tcBorders>
              <w:right w:val="single" w:sz="6" w:space="0" w:color="auto"/>
            </w:tcBorders>
          </w:tcPr>
          <w:p w14:paraId="7F938930" w14:textId="77777777" w:rsidR="00A027D8" w:rsidRPr="00BE67C3" w:rsidDel="00421D84" w:rsidRDefault="00A027D8" w:rsidP="00BE28D4">
            <w:pPr>
              <w:pStyle w:val="tabletext11"/>
              <w:suppressAutoHyphens/>
              <w:jc w:val="right"/>
              <w:rPr>
                <w:del w:id="36922" w:author="Author"/>
              </w:rPr>
            </w:pPr>
          </w:p>
        </w:tc>
      </w:tr>
      <w:tr w:rsidR="00A027D8" w:rsidRPr="00BE67C3" w:rsidDel="00421D84" w14:paraId="7062FF0F" w14:textId="77777777" w:rsidTr="002F1572">
        <w:trPr>
          <w:cantSplit/>
          <w:trHeight w:val="190"/>
          <w:del w:id="36923" w:author="Author"/>
        </w:trPr>
        <w:tc>
          <w:tcPr>
            <w:tcW w:w="200" w:type="dxa"/>
            <w:tcBorders>
              <w:right w:val="single" w:sz="6" w:space="0" w:color="auto"/>
            </w:tcBorders>
          </w:tcPr>
          <w:p w14:paraId="3F0D3FB4" w14:textId="77777777" w:rsidR="00A027D8" w:rsidRPr="00BE67C3" w:rsidDel="00421D84" w:rsidRDefault="00A027D8" w:rsidP="00BE28D4">
            <w:pPr>
              <w:pStyle w:val="tabletext11"/>
              <w:suppressAutoHyphens/>
              <w:rPr>
                <w:del w:id="36924" w:author="Author"/>
              </w:rPr>
            </w:pPr>
          </w:p>
        </w:tc>
        <w:tc>
          <w:tcPr>
            <w:tcW w:w="960" w:type="dxa"/>
            <w:tcBorders>
              <w:left w:val="single" w:sz="6" w:space="0" w:color="auto"/>
            </w:tcBorders>
          </w:tcPr>
          <w:p w14:paraId="7A51BC72" w14:textId="77777777" w:rsidR="00A027D8" w:rsidRPr="00BE67C3" w:rsidDel="00421D84" w:rsidRDefault="00A027D8" w:rsidP="00BE28D4">
            <w:pPr>
              <w:pStyle w:val="tabletext11"/>
              <w:suppressAutoHyphens/>
              <w:jc w:val="right"/>
              <w:rPr>
                <w:del w:id="36925" w:author="Author"/>
              </w:rPr>
            </w:pPr>
          </w:p>
        </w:tc>
        <w:tc>
          <w:tcPr>
            <w:tcW w:w="610" w:type="dxa"/>
          </w:tcPr>
          <w:p w14:paraId="2CB75C5F" w14:textId="77777777" w:rsidR="00A027D8" w:rsidRPr="00BE67C3" w:rsidDel="00421D84" w:rsidRDefault="00A027D8" w:rsidP="00BE28D4">
            <w:pPr>
              <w:pStyle w:val="tabletext11"/>
              <w:suppressAutoHyphens/>
              <w:ind w:right="-45"/>
              <w:jc w:val="right"/>
              <w:rPr>
                <w:del w:id="36926" w:author="Author"/>
              </w:rPr>
            </w:pPr>
            <w:del w:id="36927" w:author="Author">
              <w:r w:rsidRPr="00BE67C3" w:rsidDel="00421D84">
                <w:delText>250</w:delText>
              </w:r>
            </w:del>
          </w:p>
        </w:tc>
        <w:tc>
          <w:tcPr>
            <w:tcW w:w="830" w:type="dxa"/>
            <w:tcBorders>
              <w:right w:val="single" w:sz="6" w:space="0" w:color="auto"/>
            </w:tcBorders>
          </w:tcPr>
          <w:p w14:paraId="115F8534" w14:textId="77777777" w:rsidR="00A027D8" w:rsidRPr="00BE67C3" w:rsidDel="00421D84" w:rsidRDefault="00A027D8" w:rsidP="00BE28D4">
            <w:pPr>
              <w:pStyle w:val="tabletext11"/>
              <w:suppressAutoHyphens/>
              <w:ind w:right="-45"/>
              <w:rPr>
                <w:del w:id="36928" w:author="Author"/>
              </w:rPr>
            </w:pPr>
          </w:p>
        </w:tc>
        <w:tc>
          <w:tcPr>
            <w:tcW w:w="1450" w:type="dxa"/>
            <w:tcBorders>
              <w:left w:val="single" w:sz="6" w:space="0" w:color="auto"/>
            </w:tcBorders>
          </w:tcPr>
          <w:p w14:paraId="1885C375" w14:textId="77777777" w:rsidR="00A027D8" w:rsidRPr="00BE67C3" w:rsidDel="00421D84" w:rsidRDefault="00A027D8" w:rsidP="00BE28D4">
            <w:pPr>
              <w:pStyle w:val="tabletext11"/>
              <w:suppressAutoHyphens/>
              <w:jc w:val="right"/>
              <w:rPr>
                <w:del w:id="36929" w:author="Author"/>
              </w:rPr>
            </w:pPr>
            <w:del w:id="36930" w:author="Author">
              <w:r w:rsidRPr="00BE67C3" w:rsidDel="00421D84">
                <w:delText>-0.149</w:delText>
              </w:r>
            </w:del>
          </w:p>
        </w:tc>
        <w:tc>
          <w:tcPr>
            <w:tcW w:w="950" w:type="dxa"/>
            <w:tcBorders>
              <w:right w:val="single" w:sz="6" w:space="0" w:color="auto"/>
            </w:tcBorders>
          </w:tcPr>
          <w:p w14:paraId="5EA80F62" w14:textId="77777777" w:rsidR="00A027D8" w:rsidRPr="00BE67C3" w:rsidDel="00421D84" w:rsidRDefault="00A027D8" w:rsidP="00BE28D4">
            <w:pPr>
              <w:pStyle w:val="tabletext11"/>
              <w:suppressAutoHyphens/>
              <w:jc w:val="right"/>
              <w:rPr>
                <w:del w:id="36931" w:author="Author"/>
              </w:rPr>
            </w:pPr>
          </w:p>
        </w:tc>
      </w:tr>
      <w:tr w:rsidR="00A027D8" w:rsidRPr="00BE67C3" w:rsidDel="00421D84" w14:paraId="7B00A8E3" w14:textId="77777777" w:rsidTr="002F1572">
        <w:trPr>
          <w:cantSplit/>
          <w:trHeight w:val="190"/>
          <w:del w:id="36932" w:author="Author"/>
        </w:trPr>
        <w:tc>
          <w:tcPr>
            <w:tcW w:w="200" w:type="dxa"/>
            <w:tcBorders>
              <w:right w:val="single" w:sz="6" w:space="0" w:color="auto"/>
            </w:tcBorders>
          </w:tcPr>
          <w:p w14:paraId="20DFE833" w14:textId="77777777" w:rsidR="00A027D8" w:rsidRPr="00BE67C3" w:rsidDel="00421D84" w:rsidRDefault="00A027D8" w:rsidP="00BE28D4">
            <w:pPr>
              <w:pStyle w:val="tabletext11"/>
              <w:suppressAutoHyphens/>
              <w:rPr>
                <w:del w:id="36933" w:author="Author"/>
              </w:rPr>
            </w:pPr>
          </w:p>
        </w:tc>
        <w:tc>
          <w:tcPr>
            <w:tcW w:w="960" w:type="dxa"/>
            <w:tcBorders>
              <w:left w:val="single" w:sz="6" w:space="0" w:color="auto"/>
            </w:tcBorders>
          </w:tcPr>
          <w:p w14:paraId="48DBA8D8" w14:textId="77777777" w:rsidR="00A027D8" w:rsidRPr="00BE67C3" w:rsidDel="00421D84" w:rsidRDefault="00A027D8" w:rsidP="00BE28D4">
            <w:pPr>
              <w:pStyle w:val="tabletext11"/>
              <w:suppressAutoHyphens/>
              <w:jc w:val="right"/>
              <w:rPr>
                <w:del w:id="36934" w:author="Author"/>
              </w:rPr>
            </w:pPr>
          </w:p>
        </w:tc>
        <w:tc>
          <w:tcPr>
            <w:tcW w:w="610" w:type="dxa"/>
          </w:tcPr>
          <w:p w14:paraId="2DE948C7" w14:textId="77777777" w:rsidR="00A027D8" w:rsidRPr="00BE67C3" w:rsidDel="00421D84" w:rsidRDefault="00A027D8" w:rsidP="00BE28D4">
            <w:pPr>
              <w:pStyle w:val="tabletext11"/>
              <w:suppressAutoHyphens/>
              <w:ind w:right="-45"/>
              <w:jc w:val="right"/>
              <w:rPr>
                <w:del w:id="36935" w:author="Author"/>
              </w:rPr>
            </w:pPr>
            <w:del w:id="36936" w:author="Author">
              <w:r w:rsidRPr="00BE67C3" w:rsidDel="00421D84">
                <w:delText>500</w:delText>
              </w:r>
            </w:del>
          </w:p>
        </w:tc>
        <w:tc>
          <w:tcPr>
            <w:tcW w:w="830" w:type="dxa"/>
            <w:tcBorders>
              <w:right w:val="single" w:sz="6" w:space="0" w:color="auto"/>
            </w:tcBorders>
          </w:tcPr>
          <w:p w14:paraId="6999B9C1" w14:textId="77777777" w:rsidR="00A027D8" w:rsidRPr="00BE67C3" w:rsidDel="00421D84" w:rsidRDefault="00A027D8" w:rsidP="00BE28D4">
            <w:pPr>
              <w:pStyle w:val="tabletext11"/>
              <w:suppressAutoHyphens/>
              <w:ind w:right="-45"/>
              <w:rPr>
                <w:del w:id="36937" w:author="Author"/>
              </w:rPr>
            </w:pPr>
          </w:p>
        </w:tc>
        <w:tc>
          <w:tcPr>
            <w:tcW w:w="1450" w:type="dxa"/>
            <w:tcBorders>
              <w:left w:val="single" w:sz="6" w:space="0" w:color="auto"/>
            </w:tcBorders>
          </w:tcPr>
          <w:p w14:paraId="49781B8C" w14:textId="77777777" w:rsidR="00A027D8" w:rsidRPr="00BE67C3" w:rsidDel="00421D84" w:rsidRDefault="00A027D8" w:rsidP="00BE28D4">
            <w:pPr>
              <w:pStyle w:val="tabletext11"/>
              <w:suppressAutoHyphens/>
              <w:jc w:val="right"/>
              <w:rPr>
                <w:del w:id="36938" w:author="Author"/>
              </w:rPr>
            </w:pPr>
            <w:del w:id="36939" w:author="Author">
              <w:r w:rsidRPr="00BE67C3" w:rsidDel="00421D84">
                <w:delText>-0.093</w:delText>
              </w:r>
            </w:del>
          </w:p>
        </w:tc>
        <w:tc>
          <w:tcPr>
            <w:tcW w:w="950" w:type="dxa"/>
            <w:tcBorders>
              <w:right w:val="single" w:sz="6" w:space="0" w:color="auto"/>
            </w:tcBorders>
          </w:tcPr>
          <w:p w14:paraId="1FC59C0F" w14:textId="77777777" w:rsidR="00A027D8" w:rsidRPr="00BE67C3" w:rsidDel="00421D84" w:rsidRDefault="00A027D8" w:rsidP="00BE28D4">
            <w:pPr>
              <w:pStyle w:val="tabletext11"/>
              <w:suppressAutoHyphens/>
              <w:jc w:val="right"/>
              <w:rPr>
                <w:del w:id="36940" w:author="Author"/>
              </w:rPr>
            </w:pPr>
          </w:p>
        </w:tc>
      </w:tr>
      <w:tr w:rsidR="00A027D8" w:rsidRPr="00BE67C3" w:rsidDel="00421D84" w14:paraId="55137387" w14:textId="77777777" w:rsidTr="002F1572">
        <w:trPr>
          <w:cantSplit/>
          <w:trHeight w:val="190"/>
          <w:del w:id="36941" w:author="Author"/>
        </w:trPr>
        <w:tc>
          <w:tcPr>
            <w:tcW w:w="200" w:type="dxa"/>
            <w:tcBorders>
              <w:right w:val="single" w:sz="6" w:space="0" w:color="auto"/>
            </w:tcBorders>
          </w:tcPr>
          <w:p w14:paraId="635C0A91" w14:textId="77777777" w:rsidR="00A027D8" w:rsidRPr="00BE67C3" w:rsidDel="00421D84" w:rsidRDefault="00A027D8" w:rsidP="00BE28D4">
            <w:pPr>
              <w:pStyle w:val="tabletext11"/>
              <w:suppressAutoHyphens/>
              <w:rPr>
                <w:del w:id="36942" w:author="Author"/>
              </w:rPr>
            </w:pPr>
          </w:p>
        </w:tc>
        <w:tc>
          <w:tcPr>
            <w:tcW w:w="960" w:type="dxa"/>
            <w:tcBorders>
              <w:left w:val="single" w:sz="6" w:space="0" w:color="auto"/>
            </w:tcBorders>
          </w:tcPr>
          <w:p w14:paraId="5D0E517D" w14:textId="77777777" w:rsidR="00A027D8" w:rsidRPr="00BE67C3" w:rsidDel="00421D84" w:rsidRDefault="00A027D8" w:rsidP="00BE28D4">
            <w:pPr>
              <w:pStyle w:val="tabletext11"/>
              <w:suppressAutoHyphens/>
              <w:jc w:val="right"/>
              <w:rPr>
                <w:del w:id="36943" w:author="Author"/>
              </w:rPr>
            </w:pPr>
          </w:p>
        </w:tc>
        <w:tc>
          <w:tcPr>
            <w:tcW w:w="610" w:type="dxa"/>
          </w:tcPr>
          <w:p w14:paraId="09590912" w14:textId="77777777" w:rsidR="00A027D8" w:rsidRPr="00BE67C3" w:rsidDel="00421D84" w:rsidRDefault="00A027D8" w:rsidP="00BE28D4">
            <w:pPr>
              <w:pStyle w:val="tabletext11"/>
              <w:suppressAutoHyphens/>
              <w:ind w:right="-45"/>
              <w:jc w:val="right"/>
              <w:rPr>
                <w:del w:id="36944" w:author="Author"/>
              </w:rPr>
            </w:pPr>
            <w:del w:id="36945" w:author="Author">
              <w:r w:rsidRPr="00BE67C3" w:rsidDel="00421D84">
                <w:delText>1,000</w:delText>
              </w:r>
            </w:del>
          </w:p>
        </w:tc>
        <w:tc>
          <w:tcPr>
            <w:tcW w:w="830" w:type="dxa"/>
            <w:tcBorders>
              <w:right w:val="single" w:sz="6" w:space="0" w:color="auto"/>
            </w:tcBorders>
          </w:tcPr>
          <w:p w14:paraId="37BDB727" w14:textId="77777777" w:rsidR="00A027D8" w:rsidRPr="00BE67C3" w:rsidDel="00421D84" w:rsidRDefault="00A027D8" w:rsidP="00BE28D4">
            <w:pPr>
              <w:pStyle w:val="tabletext11"/>
              <w:suppressAutoHyphens/>
              <w:ind w:right="-45"/>
              <w:rPr>
                <w:del w:id="36946" w:author="Author"/>
              </w:rPr>
            </w:pPr>
          </w:p>
        </w:tc>
        <w:tc>
          <w:tcPr>
            <w:tcW w:w="1450" w:type="dxa"/>
            <w:tcBorders>
              <w:left w:val="single" w:sz="6" w:space="0" w:color="auto"/>
            </w:tcBorders>
          </w:tcPr>
          <w:p w14:paraId="0428352E" w14:textId="77777777" w:rsidR="00A027D8" w:rsidRPr="00BE67C3" w:rsidDel="00421D84" w:rsidRDefault="00A027D8" w:rsidP="00BE28D4">
            <w:pPr>
              <w:pStyle w:val="tabletext11"/>
              <w:suppressAutoHyphens/>
              <w:jc w:val="right"/>
              <w:rPr>
                <w:del w:id="36947" w:author="Author"/>
              </w:rPr>
            </w:pPr>
            <w:del w:id="36948" w:author="Author">
              <w:r w:rsidRPr="00BE67C3" w:rsidDel="00421D84">
                <w:delText>0.001</w:delText>
              </w:r>
            </w:del>
          </w:p>
        </w:tc>
        <w:tc>
          <w:tcPr>
            <w:tcW w:w="950" w:type="dxa"/>
            <w:tcBorders>
              <w:right w:val="single" w:sz="6" w:space="0" w:color="auto"/>
            </w:tcBorders>
          </w:tcPr>
          <w:p w14:paraId="158CC94E" w14:textId="77777777" w:rsidR="00A027D8" w:rsidRPr="00BE67C3" w:rsidDel="00421D84" w:rsidRDefault="00A027D8" w:rsidP="00BE28D4">
            <w:pPr>
              <w:pStyle w:val="tabletext11"/>
              <w:suppressAutoHyphens/>
              <w:jc w:val="right"/>
              <w:rPr>
                <w:del w:id="36949" w:author="Author"/>
              </w:rPr>
            </w:pPr>
          </w:p>
        </w:tc>
      </w:tr>
      <w:tr w:rsidR="00A027D8" w:rsidRPr="00BE67C3" w:rsidDel="00421D84" w14:paraId="77A18E78" w14:textId="77777777" w:rsidTr="002F1572">
        <w:trPr>
          <w:cantSplit/>
          <w:trHeight w:val="190"/>
          <w:del w:id="36950" w:author="Author"/>
        </w:trPr>
        <w:tc>
          <w:tcPr>
            <w:tcW w:w="200" w:type="dxa"/>
            <w:tcBorders>
              <w:right w:val="single" w:sz="6" w:space="0" w:color="auto"/>
            </w:tcBorders>
          </w:tcPr>
          <w:p w14:paraId="6643D2BD" w14:textId="77777777" w:rsidR="00A027D8" w:rsidRPr="00BE67C3" w:rsidDel="00421D84" w:rsidRDefault="00A027D8" w:rsidP="00BE28D4">
            <w:pPr>
              <w:pStyle w:val="tabletext11"/>
              <w:suppressAutoHyphens/>
              <w:rPr>
                <w:del w:id="36951" w:author="Author"/>
              </w:rPr>
            </w:pPr>
          </w:p>
        </w:tc>
        <w:tc>
          <w:tcPr>
            <w:tcW w:w="960" w:type="dxa"/>
            <w:tcBorders>
              <w:left w:val="single" w:sz="6" w:space="0" w:color="auto"/>
            </w:tcBorders>
          </w:tcPr>
          <w:p w14:paraId="52F88E8D" w14:textId="77777777" w:rsidR="00A027D8" w:rsidRPr="00BE67C3" w:rsidDel="00421D84" w:rsidRDefault="00A027D8" w:rsidP="00BE28D4">
            <w:pPr>
              <w:pStyle w:val="tabletext11"/>
              <w:suppressAutoHyphens/>
              <w:jc w:val="right"/>
              <w:rPr>
                <w:del w:id="36952" w:author="Author"/>
              </w:rPr>
            </w:pPr>
          </w:p>
        </w:tc>
        <w:tc>
          <w:tcPr>
            <w:tcW w:w="610" w:type="dxa"/>
          </w:tcPr>
          <w:p w14:paraId="248194A9" w14:textId="77777777" w:rsidR="00A027D8" w:rsidRPr="00BE67C3" w:rsidDel="00421D84" w:rsidRDefault="00A027D8" w:rsidP="00BE28D4">
            <w:pPr>
              <w:pStyle w:val="tabletext11"/>
              <w:suppressAutoHyphens/>
              <w:ind w:right="-45"/>
              <w:jc w:val="right"/>
              <w:rPr>
                <w:del w:id="36953" w:author="Author"/>
              </w:rPr>
            </w:pPr>
            <w:del w:id="36954" w:author="Author">
              <w:r w:rsidRPr="00BE67C3" w:rsidDel="00421D84">
                <w:delText>2,000</w:delText>
              </w:r>
            </w:del>
          </w:p>
        </w:tc>
        <w:tc>
          <w:tcPr>
            <w:tcW w:w="830" w:type="dxa"/>
            <w:tcBorders>
              <w:right w:val="single" w:sz="6" w:space="0" w:color="auto"/>
            </w:tcBorders>
          </w:tcPr>
          <w:p w14:paraId="1A30DE48" w14:textId="77777777" w:rsidR="00A027D8" w:rsidRPr="00BE67C3" w:rsidDel="00421D84" w:rsidRDefault="00A027D8" w:rsidP="00BE28D4">
            <w:pPr>
              <w:pStyle w:val="tabletext11"/>
              <w:suppressAutoHyphens/>
              <w:ind w:right="-45"/>
              <w:rPr>
                <w:del w:id="36955" w:author="Author"/>
              </w:rPr>
            </w:pPr>
          </w:p>
        </w:tc>
        <w:tc>
          <w:tcPr>
            <w:tcW w:w="1450" w:type="dxa"/>
            <w:tcBorders>
              <w:left w:val="single" w:sz="6" w:space="0" w:color="auto"/>
            </w:tcBorders>
          </w:tcPr>
          <w:p w14:paraId="5FCC1D30" w14:textId="77777777" w:rsidR="00A027D8" w:rsidRPr="00BE67C3" w:rsidDel="00421D84" w:rsidRDefault="00A027D8" w:rsidP="00BE28D4">
            <w:pPr>
              <w:pStyle w:val="tabletext11"/>
              <w:suppressAutoHyphens/>
              <w:jc w:val="right"/>
              <w:rPr>
                <w:del w:id="36956" w:author="Author"/>
              </w:rPr>
            </w:pPr>
            <w:del w:id="36957" w:author="Author">
              <w:r w:rsidRPr="00BE67C3" w:rsidDel="00421D84">
                <w:delText>0.167</w:delText>
              </w:r>
            </w:del>
          </w:p>
        </w:tc>
        <w:tc>
          <w:tcPr>
            <w:tcW w:w="950" w:type="dxa"/>
            <w:tcBorders>
              <w:right w:val="single" w:sz="6" w:space="0" w:color="auto"/>
            </w:tcBorders>
          </w:tcPr>
          <w:p w14:paraId="34889AA5" w14:textId="77777777" w:rsidR="00A027D8" w:rsidRPr="00BE67C3" w:rsidDel="00421D84" w:rsidRDefault="00A027D8" w:rsidP="00BE28D4">
            <w:pPr>
              <w:pStyle w:val="tabletext11"/>
              <w:suppressAutoHyphens/>
              <w:jc w:val="right"/>
              <w:rPr>
                <w:del w:id="36958" w:author="Author"/>
              </w:rPr>
            </w:pPr>
          </w:p>
        </w:tc>
      </w:tr>
      <w:tr w:rsidR="00A027D8" w:rsidRPr="00BE67C3" w:rsidDel="00421D84" w14:paraId="70A64099" w14:textId="77777777" w:rsidTr="002F1572">
        <w:trPr>
          <w:cantSplit/>
          <w:trHeight w:val="190"/>
          <w:del w:id="36959" w:author="Author"/>
        </w:trPr>
        <w:tc>
          <w:tcPr>
            <w:tcW w:w="200" w:type="dxa"/>
            <w:tcBorders>
              <w:right w:val="single" w:sz="6" w:space="0" w:color="auto"/>
            </w:tcBorders>
          </w:tcPr>
          <w:p w14:paraId="0BE38C54" w14:textId="77777777" w:rsidR="00A027D8" w:rsidRPr="00BE67C3" w:rsidDel="00421D84" w:rsidRDefault="00A027D8" w:rsidP="00BE28D4">
            <w:pPr>
              <w:pStyle w:val="tabletext11"/>
              <w:suppressAutoHyphens/>
              <w:rPr>
                <w:del w:id="36960" w:author="Author"/>
              </w:rPr>
            </w:pPr>
          </w:p>
        </w:tc>
        <w:tc>
          <w:tcPr>
            <w:tcW w:w="960" w:type="dxa"/>
            <w:tcBorders>
              <w:left w:val="single" w:sz="6" w:space="0" w:color="auto"/>
            </w:tcBorders>
          </w:tcPr>
          <w:p w14:paraId="338B3A5F" w14:textId="77777777" w:rsidR="00A027D8" w:rsidRPr="00BE67C3" w:rsidDel="00421D84" w:rsidRDefault="00A027D8" w:rsidP="00BE28D4">
            <w:pPr>
              <w:pStyle w:val="tabletext11"/>
              <w:suppressAutoHyphens/>
              <w:jc w:val="right"/>
              <w:rPr>
                <w:del w:id="36961" w:author="Author"/>
              </w:rPr>
            </w:pPr>
          </w:p>
        </w:tc>
        <w:tc>
          <w:tcPr>
            <w:tcW w:w="610" w:type="dxa"/>
          </w:tcPr>
          <w:p w14:paraId="7F4B2FC4" w14:textId="77777777" w:rsidR="00A027D8" w:rsidRPr="00BE67C3" w:rsidDel="00421D84" w:rsidRDefault="00A027D8" w:rsidP="00BE28D4">
            <w:pPr>
              <w:pStyle w:val="tabletext11"/>
              <w:suppressAutoHyphens/>
              <w:ind w:right="-45"/>
              <w:jc w:val="right"/>
              <w:rPr>
                <w:del w:id="36962" w:author="Author"/>
              </w:rPr>
            </w:pPr>
            <w:del w:id="36963" w:author="Author">
              <w:r w:rsidRPr="00BE67C3" w:rsidDel="00421D84">
                <w:delText>3,000</w:delText>
              </w:r>
            </w:del>
          </w:p>
        </w:tc>
        <w:tc>
          <w:tcPr>
            <w:tcW w:w="830" w:type="dxa"/>
            <w:tcBorders>
              <w:right w:val="single" w:sz="6" w:space="0" w:color="auto"/>
            </w:tcBorders>
          </w:tcPr>
          <w:p w14:paraId="02746991" w14:textId="77777777" w:rsidR="00A027D8" w:rsidRPr="00BE67C3" w:rsidDel="00421D84" w:rsidRDefault="00A027D8" w:rsidP="00BE28D4">
            <w:pPr>
              <w:pStyle w:val="tabletext11"/>
              <w:suppressAutoHyphens/>
              <w:ind w:right="-45"/>
              <w:rPr>
                <w:del w:id="36964" w:author="Author"/>
              </w:rPr>
            </w:pPr>
          </w:p>
        </w:tc>
        <w:tc>
          <w:tcPr>
            <w:tcW w:w="1450" w:type="dxa"/>
            <w:tcBorders>
              <w:left w:val="single" w:sz="6" w:space="0" w:color="auto"/>
            </w:tcBorders>
          </w:tcPr>
          <w:p w14:paraId="4702A0CA" w14:textId="77777777" w:rsidR="00A027D8" w:rsidRPr="00BE67C3" w:rsidDel="00421D84" w:rsidRDefault="00A027D8" w:rsidP="00BE28D4">
            <w:pPr>
              <w:pStyle w:val="tabletext11"/>
              <w:suppressAutoHyphens/>
              <w:jc w:val="right"/>
              <w:rPr>
                <w:del w:id="36965" w:author="Author"/>
              </w:rPr>
            </w:pPr>
            <w:del w:id="36966" w:author="Author">
              <w:r w:rsidRPr="00BE67C3" w:rsidDel="00421D84">
                <w:delText>0.318</w:delText>
              </w:r>
            </w:del>
          </w:p>
        </w:tc>
        <w:tc>
          <w:tcPr>
            <w:tcW w:w="950" w:type="dxa"/>
            <w:tcBorders>
              <w:right w:val="single" w:sz="6" w:space="0" w:color="auto"/>
            </w:tcBorders>
          </w:tcPr>
          <w:p w14:paraId="4ADF394E" w14:textId="77777777" w:rsidR="00A027D8" w:rsidRPr="00BE67C3" w:rsidDel="00421D84" w:rsidRDefault="00A027D8" w:rsidP="00BE28D4">
            <w:pPr>
              <w:pStyle w:val="tabletext11"/>
              <w:suppressAutoHyphens/>
              <w:jc w:val="right"/>
              <w:rPr>
                <w:del w:id="36967" w:author="Author"/>
              </w:rPr>
            </w:pPr>
          </w:p>
        </w:tc>
      </w:tr>
      <w:tr w:rsidR="00A027D8" w:rsidRPr="00BE67C3" w:rsidDel="00421D84" w14:paraId="0B22579F" w14:textId="77777777" w:rsidTr="002F1572">
        <w:trPr>
          <w:cantSplit/>
          <w:trHeight w:val="190"/>
          <w:del w:id="36968" w:author="Author"/>
        </w:trPr>
        <w:tc>
          <w:tcPr>
            <w:tcW w:w="200" w:type="dxa"/>
            <w:tcBorders>
              <w:right w:val="single" w:sz="6" w:space="0" w:color="auto"/>
            </w:tcBorders>
          </w:tcPr>
          <w:p w14:paraId="35091090" w14:textId="77777777" w:rsidR="00A027D8" w:rsidRPr="00BE67C3" w:rsidDel="00421D84" w:rsidRDefault="00A027D8" w:rsidP="00BE28D4">
            <w:pPr>
              <w:pStyle w:val="tabletext11"/>
              <w:suppressAutoHyphens/>
              <w:rPr>
                <w:del w:id="36969" w:author="Author"/>
              </w:rPr>
            </w:pPr>
          </w:p>
        </w:tc>
        <w:tc>
          <w:tcPr>
            <w:tcW w:w="960" w:type="dxa"/>
            <w:tcBorders>
              <w:left w:val="single" w:sz="6" w:space="0" w:color="auto"/>
              <w:bottom w:val="single" w:sz="6" w:space="0" w:color="auto"/>
            </w:tcBorders>
          </w:tcPr>
          <w:p w14:paraId="37CD3C34" w14:textId="77777777" w:rsidR="00A027D8" w:rsidRPr="00BE67C3" w:rsidDel="00421D84" w:rsidRDefault="00A027D8" w:rsidP="00BE28D4">
            <w:pPr>
              <w:pStyle w:val="tabletext11"/>
              <w:suppressAutoHyphens/>
              <w:jc w:val="right"/>
              <w:rPr>
                <w:del w:id="36970" w:author="Author"/>
              </w:rPr>
            </w:pPr>
          </w:p>
        </w:tc>
        <w:tc>
          <w:tcPr>
            <w:tcW w:w="610" w:type="dxa"/>
            <w:tcBorders>
              <w:bottom w:val="single" w:sz="6" w:space="0" w:color="auto"/>
            </w:tcBorders>
          </w:tcPr>
          <w:p w14:paraId="578B7333" w14:textId="77777777" w:rsidR="00A027D8" w:rsidRPr="00BE67C3" w:rsidDel="00421D84" w:rsidRDefault="00A027D8" w:rsidP="00BE28D4">
            <w:pPr>
              <w:pStyle w:val="tabletext11"/>
              <w:suppressAutoHyphens/>
              <w:ind w:right="-45"/>
              <w:jc w:val="right"/>
              <w:rPr>
                <w:del w:id="36971" w:author="Author"/>
              </w:rPr>
            </w:pPr>
            <w:del w:id="36972" w:author="Author">
              <w:r w:rsidRPr="00BE67C3" w:rsidDel="00421D84">
                <w:delText>5,000</w:delText>
              </w:r>
            </w:del>
          </w:p>
        </w:tc>
        <w:tc>
          <w:tcPr>
            <w:tcW w:w="830" w:type="dxa"/>
            <w:tcBorders>
              <w:bottom w:val="single" w:sz="6" w:space="0" w:color="auto"/>
              <w:right w:val="single" w:sz="6" w:space="0" w:color="auto"/>
            </w:tcBorders>
          </w:tcPr>
          <w:p w14:paraId="1BCF6357" w14:textId="77777777" w:rsidR="00A027D8" w:rsidRPr="00BE67C3" w:rsidDel="00421D84" w:rsidRDefault="00A027D8" w:rsidP="00BE28D4">
            <w:pPr>
              <w:pStyle w:val="tabletext11"/>
              <w:suppressAutoHyphens/>
              <w:ind w:right="-45"/>
              <w:rPr>
                <w:del w:id="36973" w:author="Author"/>
              </w:rPr>
            </w:pPr>
          </w:p>
        </w:tc>
        <w:tc>
          <w:tcPr>
            <w:tcW w:w="1450" w:type="dxa"/>
            <w:tcBorders>
              <w:left w:val="single" w:sz="6" w:space="0" w:color="auto"/>
              <w:bottom w:val="single" w:sz="6" w:space="0" w:color="auto"/>
            </w:tcBorders>
          </w:tcPr>
          <w:p w14:paraId="7E22C516" w14:textId="77777777" w:rsidR="00A027D8" w:rsidRPr="00BE67C3" w:rsidDel="00421D84" w:rsidRDefault="00A027D8" w:rsidP="00BE28D4">
            <w:pPr>
              <w:pStyle w:val="tabletext11"/>
              <w:suppressAutoHyphens/>
              <w:jc w:val="right"/>
              <w:rPr>
                <w:del w:id="36974" w:author="Author"/>
              </w:rPr>
            </w:pPr>
            <w:del w:id="36975" w:author="Author">
              <w:r w:rsidRPr="00BE67C3" w:rsidDel="00421D84">
                <w:delText>0.542</w:delText>
              </w:r>
            </w:del>
          </w:p>
        </w:tc>
        <w:tc>
          <w:tcPr>
            <w:tcW w:w="950" w:type="dxa"/>
            <w:tcBorders>
              <w:bottom w:val="single" w:sz="6" w:space="0" w:color="auto"/>
              <w:right w:val="single" w:sz="6" w:space="0" w:color="auto"/>
            </w:tcBorders>
          </w:tcPr>
          <w:p w14:paraId="16EFDDF2" w14:textId="77777777" w:rsidR="00A027D8" w:rsidRPr="00BE67C3" w:rsidDel="00421D84" w:rsidRDefault="00A027D8" w:rsidP="00BE28D4">
            <w:pPr>
              <w:pStyle w:val="tabletext11"/>
              <w:suppressAutoHyphens/>
              <w:jc w:val="right"/>
              <w:rPr>
                <w:del w:id="36976" w:author="Author"/>
              </w:rPr>
            </w:pPr>
          </w:p>
        </w:tc>
      </w:tr>
    </w:tbl>
    <w:p w14:paraId="3F8825E9" w14:textId="77777777" w:rsidR="00A027D8" w:rsidRPr="00BE67C3" w:rsidDel="00421D84" w:rsidRDefault="00A027D8" w:rsidP="00BE28D4">
      <w:pPr>
        <w:pStyle w:val="tablecaption"/>
        <w:suppressAutoHyphens/>
        <w:rPr>
          <w:del w:id="36977" w:author="Author"/>
        </w:rPr>
      </w:pPr>
      <w:del w:id="36978" w:author="Author">
        <w:r w:rsidRPr="00BE67C3" w:rsidDel="00421D84">
          <w:delText>Table 98.B.2.b.(1)(a) Zone-rated Risks Comprehensive Coverage Deductible Factors – All Perils With Full Safety Glass Coverage</w:delText>
        </w:r>
      </w:del>
    </w:p>
    <w:p w14:paraId="6523297E" w14:textId="77777777" w:rsidR="00A027D8" w:rsidRPr="00BE67C3" w:rsidDel="00421D84" w:rsidRDefault="00A027D8" w:rsidP="00BE28D4">
      <w:pPr>
        <w:pStyle w:val="isonormal"/>
        <w:suppressAutoHyphens/>
        <w:rPr>
          <w:del w:id="36979" w:author="Author"/>
        </w:rPr>
      </w:pPr>
    </w:p>
    <w:p w14:paraId="10FBBC6A" w14:textId="77777777" w:rsidR="00A027D8" w:rsidRPr="00BE67C3" w:rsidDel="00421D84" w:rsidRDefault="00A027D8" w:rsidP="00BE28D4">
      <w:pPr>
        <w:pStyle w:val="outlinehd6"/>
        <w:suppressAutoHyphens/>
        <w:rPr>
          <w:del w:id="36980" w:author="Author"/>
        </w:rPr>
      </w:pPr>
      <w:del w:id="36981" w:author="Author">
        <w:r w:rsidRPr="00BE67C3" w:rsidDel="00421D84">
          <w:tab/>
          <w:delText>(b)</w:delText>
        </w:r>
        <w:r w:rsidRPr="00BE67C3" w:rsidDel="00421D84">
          <w:tab/>
          <w:delText>Theft, Mischief Or Vandalism With Full Safety Glass Coverage</w:delText>
        </w:r>
      </w:del>
    </w:p>
    <w:p w14:paraId="2477E8BB" w14:textId="77777777" w:rsidR="00A027D8" w:rsidRPr="00BE67C3" w:rsidDel="00421D84" w:rsidRDefault="00A027D8" w:rsidP="00BE28D4">
      <w:pPr>
        <w:pStyle w:val="space4"/>
        <w:suppressAutoHyphens/>
        <w:rPr>
          <w:del w:id="36982"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A027D8" w:rsidRPr="00BE67C3" w:rsidDel="00421D84" w14:paraId="542BE8A4" w14:textId="77777777" w:rsidTr="002F1572">
        <w:trPr>
          <w:cantSplit/>
          <w:trHeight w:val="190"/>
          <w:del w:id="36983" w:author="Author"/>
        </w:trPr>
        <w:tc>
          <w:tcPr>
            <w:tcW w:w="200" w:type="dxa"/>
            <w:tcBorders>
              <w:top w:val="nil"/>
              <w:left w:val="nil"/>
              <w:bottom w:val="nil"/>
            </w:tcBorders>
          </w:tcPr>
          <w:p w14:paraId="27280695" w14:textId="77777777" w:rsidR="00A027D8" w:rsidRPr="00BE67C3" w:rsidDel="00421D84" w:rsidRDefault="00A027D8" w:rsidP="00BE28D4">
            <w:pPr>
              <w:pStyle w:val="tablehead"/>
              <w:suppressAutoHyphens/>
              <w:rPr>
                <w:del w:id="36984" w:author="Author"/>
              </w:rPr>
            </w:pPr>
          </w:p>
        </w:tc>
        <w:tc>
          <w:tcPr>
            <w:tcW w:w="2400" w:type="dxa"/>
            <w:gridSpan w:val="3"/>
            <w:tcBorders>
              <w:bottom w:val="single" w:sz="6" w:space="0" w:color="auto"/>
            </w:tcBorders>
          </w:tcPr>
          <w:p w14:paraId="459141E5" w14:textId="77777777" w:rsidR="00A027D8" w:rsidRPr="00BE67C3" w:rsidDel="00421D84" w:rsidRDefault="00A027D8" w:rsidP="00BE28D4">
            <w:pPr>
              <w:pStyle w:val="tablehead"/>
              <w:suppressAutoHyphens/>
              <w:rPr>
                <w:del w:id="36985" w:author="Author"/>
              </w:rPr>
            </w:pPr>
            <w:del w:id="36986" w:author="Author">
              <w:r w:rsidRPr="00BE67C3" w:rsidDel="00421D84">
                <w:delText>Deductible</w:delText>
              </w:r>
            </w:del>
          </w:p>
        </w:tc>
        <w:tc>
          <w:tcPr>
            <w:tcW w:w="2400" w:type="dxa"/>
            <w:gridSpan w:val="2"/>
            <w:tcBorders>
              <w:bottom w:val="single" w:sz="6" w:space="0" w:color="auto"/>
            </w:tcBorders>
          </w:tcPr>
          <w:p w14:paraId="7099B7C5" w14:textId="77777777" w:rsidR="00A027D8" w:rsidRPr="00BE67C3" w:rsidDel="00421D84" w:rsidRDefault="00A027D8" w:rsidP="00BE28D4">
            <w:pPr>
              <w:pStyle w:val="tablehead"/>
              <w:suppressAutoHyphens/>
              <w:rPr>
                <w:del w:id="36987" w:author="Author"/>
              </w:rPr>
            </w:pPr>
            <w:del w:id="36988" w:author="Author">
              <w:r w:rsidRPr="00BE67C3" w:rsidDel="00421D84">
                <w:delText>Factor</w:delText>
              </w:r>
            </w:del>
          </w:p>
        </w:tc>
      </w:tr>
      <w:tr w:rsidR="00A027D8" w:rsidRPr="00BE67C3" w:rsidDel="00421D84" w14:paraId="5A18BFC7" w14:textId="77777777" w:rsidTr="002F1572">
        <w:trPr>
          <w:cantSplit/>
          <w:trHeight w:val="190"/>
          <w:del w:id="36989" w:author="Author"/>
        </w:trPr>
        <w:tc>
          <w:tcPr>
            <w:tcW w:w="200" w:type="dxa"/>
            <w:tcBorders>
              <w:top w:val="nil"/>
              <w:left w:val="nil"/>
              <w:bottom w:val="nil"/>
            </w:tcBorders>
          </w:tcPr>
          <w:p w14:paraId="3388C0F5" w14:textId="77777777" w:rsidR="00A027D8" w:rsidRPr="00BE67C3" w:rsidDel="00421D84" w:rsidRDefault="00A027D8" w:rsidP="00BE28D4">
            <w:pPr>
              <w:pStyle w:val="tabletext11"/>
              <w:suppressAutoHyphens/>
              <w:rPr>
                <w:del w:id="36990" w:author="Author"/>
              </w:rPr>
            </w:pPr>
          </w:p>
        </w:tc>
        <w:tc>
          <w:tcPr>
            <w:tcW w:w="960" w:type="dxa"/>
            <w:tcBorders>
              <w:bottom w:val="nil"/>
              <w:right w:val="nil"/>
            </w:tcBorders>
          </w:tcPr>
          <w:p w14:paraId="205F47A1" w14:textId="77777777" w:rsidR="00A027D8" w:rsidRPr="00BE67C3" w:rsidDel="00421D84" w:rsidRDefault="00A027D8" w:rsidP="00BE28D4">
            <w:pPr>
              <w:pStyle w:val="tabletext11"/>
              <w:suppressAutoHyphens/>
              <w:jc w:val="right"/>
              <w:rPr>
                <w:del w:id="36991" w:author="Author"/>
              </w:rPr>
            </w:pPr>
            <w:del w:id="36992" w:author="Author">
              <w:r w:rsidRPr="00BE67C3" w:rsidDel="00421D84">
                <w:delText>$</w:delText>
              </w:r>
            </w:del>
          </w:p>
        </w:tc>
        <w:tc>
          <w:tcPr>
            <w:tcW w:w="610" w:type="dxa"/>
            <w:tcBorders>
              <w:left w:val="nil"/>
              <w:bottom w:val="nil"/>
              <w:right w:val="nil"/>
            </w:tcBorders>
          </w:tcPr>
          <w:p w14:paraId="024BB00D" w14:textId="77777777" w:rsidR="00A027D8" w:rsidRPr="00BE67C3" w:rsidDel="00421D84" w:rsidRDefault="00A027D8" w:rsidP="00BE28D4">
            <w:pPr>
              <w:pStyle w:val="tabletext11"/>
              <w:suppressAutoHyphens/>
              <w:ind w:right="-45"/>
              <w:jc w:val="right"/>
              <w:rPr>
                <w:del w:id="36993" w:author="Author"/>
              </w:rPr>
            </w:pPr>
            <w:del w:id="36994" w:author="Author">
              <w:r w:rsidRPr="00BE67C3" w:rsidDel="00421D84">
                <w:delText>Full</w:delText>
              </w:r>
            </w:del>
          </w:p>
        </w:tc>
        <w:tc>
          <w:tcPr>
            <w:tcW w:w="830" w:type="dxa"/>
            <w:tcBorders>
              <w:left w:val="nil"/>
              <w:bottom w:val="nil"/>
            </w:tcBorders>
          </w:tcPr>
          <w:p w14:paraId="2CAD9DEB" w14:textId="77777777" w:rsidR="00A027D8" w:rsidRPr="00BE67C3" w:rsidDel="00421D84" w:rsidRDefault="00A027D8" w:rsidP="00BE28D4">
            <w:pPr>
              <w:pStyle w:val="tabletext11"/>
              <w:suppressAutoHyphens/>
              <w:ind w:right="-45"/>
              <w:rPr>
                <w:del w:id="36995" w:author="Author"/>
              </w:rPr>
            </w:pPr>
          </w:p>
        </w:tc>
        <w:tc>
          <w:tcPr>
            <w:tcW w:w="1450" w:type="dxa"/>
            <w:tcBorders>
              <w:bottom w:val="nil"/>
              <w:right w:val="nil"/>
            </w:tcBorders>
          </w:tcPr>
          <w:p w14:paraId="1B9006E2" w14:textId="77777777" w:rsidR="00A027D8" w:rsidRPr="00BE67C3" w:rsidDel="00421D84" w:rsidRDefault="00A027D8" w:rsidP="00BE28D4">
            <w:pPr>
              <w:pStyle w:val="tabletext11"/>
              <w:suppressAutoHyphens/>
              <w:jc w:val="right"/>
              <w:rPr>
                <w:del w:id="36996" w:author="Author"/>
              </w:rPr>
            </w:pPr>
            <w:del w:id="36997" w:author="Author">
              <w:r w:rsidRPr="00BE67C3" w:rsidDel="00421D84">
                <w:delText>-0.235</w:delText>
              </w:r>
            </w:del>
          </w:p>
        </w:tc>
        <w:tc>
          <w:tcPr>
            <w:tcW w:w="950" w:type="dxa"/>
            <w:tcBorders>
              <w:left w:val="nil"/>
              <w:bottom w:val="nil"/>
            </w:tcBorders>
          </w:tcPr>
          <w:p w14:paraId="7F64D3A8" w14:textId="77777777" w:rsidR="00A027D8" w:rsidRPr="00BE67C3" w:rsidDel="00421D84" w:rsidRDefault="00A027D8" w:rsidP="00BE28D4">
            <w:pPr>
              <w:pStyle w:val="tabletext11"/>
              <w:tabs>
                <w:tab w:val="decimal" w:pos="1040"/>
              </w:tabs>
              <w:suppressAutoHyphens/>
              <w:rPr>
                <w:del w:id="36998" w:author="Author"/>
              </w:rPr>
            </w:pPr>
          </w:p>
        </w:tc>
      </w:tr>
      <w:tr w:rsidR="00A027D8" w:rsidRPr="00BE67C3" w:rsidDel="00421D84" w14:paraId="006E60E2" w14:textId="77777777" w:rsidTr="002F1572">
        <w:trPr>
          <w:cantSplit/>
          <w:trHeight w:val="190"/>
          <w:del w:id="36999" w:author="Author"/>
        </w:trPr>
        <w:tc>
          <w:tcPr>
            <w:tcW w:w="200" w:type="dxa"/>
            <w:tcBorders>
              <w:top w:val="nil"/>
              <w:left w:val="nil"/>
              <w:bottom w:val="nil"/>
            </w:tcBorders>
          </w:tcPr>
          <w:p w14:paraId="028216EE" w14:textId="77777777" w:rsidR="00A027D8" w:rsidRPr="00BE67C3" w:rsidDel="00421D84" w:rsidRDefault="00A027D8" w:rsidP="00BE28D4">
            <w:pPr>
              <w:pStyle w:val="tabletext11"/>
              <w:suppressAutoHyphens/>
              <w:rPr>
                <w:del w:id="37000" w:author="Author"/>
              </w:rPr>
            </w:pPr>
          </w:p>
        </w:tc>
        <w:tc>
          <w:tcPr>
            <w:tcW w:w="960" w:type="dxa"/>
            <w:tcBorders>
              <w:top w:val="nil"/>
              <w:bottom w:val="nil"/>
              <w:right w:val="nil"/>
            </w:tcBorders>
          </w:tcPr>
          <w:p w14:paraId="53B64F93" w14:textId="77777777" w:rsidR="00A027D8" w:rsidRPr="00BE67C3" w:rsidDel="00421D84" w:rsidRDefault="00A027D8" w:rsidP="00BE28D4">
            <w:pPr>
              <w:pStyle w:val="tabletext11"/>
              <w:suppressAutoHyphens/>
              <w:jc w:val="right"/>
              <w:rPr>
                <w:del w:id="37001" w:author="Author"/>
              </w:rPr>
            </w:pPr>
          </w:p>
        </w:tc>
        <w:tc>
          <w:tcPr>
            <w:tcW w:w="610" w:type="dxa"/>
            <w:tcBorders>
              <w:top w:val="nil"/>
              <w:left w:val="nil"/>
              <w:bottom w:val="nil"/>
              <w:right w:val="nil"/>
            </w:tcBorders>
          </w:tcPr>
          <w:p w14:paraId="14178D34" w14:textId="77777777" w:rsidR="00A027D8" w:rsidRPr="00BE67C3" w:rsidDel="00421D84" w:rsidRDefault="00A027D8" w:rsidP="00BE28D4">
            <w:pPr>
              <w:pStyle w:val="tabletext11"/>
              <w:suppressAutoHyphens/>
              <w:ind w:right="-45"/>
              <w:jc w:val="right"/>
              <w:rPr>
                <w:del w:id="37002" w:author="Author"/>
              </w:rPr>
            </w:pPr>
            <w:del w:id="37003" w:author="Author">
              <w:r w:rsidRPr="00BE67C3" w:rsidDel="00421D84">
                <w:delText>50</w:delText>
              </w:r>
            </w:del>
          </w:p>
        </w:tc>
        <w:tc>
          <w:tcPr>
            <w:tcW w:w="830" w:type="dxa"/>
            <w:tcBorders>
              <w:top w:val="nil"/>
              <w:left w:val="nil"/>
              <w:bottom w:val="nil"/>
            </w:tcBorders>
          </w:tcPr>
          <w:p w14:paraId="6690C35A" w14:textId="77777777" w:rsidR="00A027D8" w:rsidRPr="00BE67C3" w:rsidDel="00421D84" w:rsidRDefault="00A027D8" w:rsidP="00BE28D4">
            <w:pPr>
              <w:pStyle w:val="tabletext11"/>
              <w:suppressAutoHyphens/>
              <w:ind w:right="-45"/>
              <w:rPr>
                <w:del w:id="37004" w:author="Author"/>
              </w:rPr>
            </w:pPr>
          </w:p>
        </w:tc>
        <w:tc>
          <w:tcPr>
            <w:tcW w:w="1450" w:type="dxa"/>
            <w:tcBorders>
              <w:top w:val="nil"/>
              <w:bottom w:val="nil"/>
              <w:right w:val="nil"/>
            </w:tcBorders>
          </w:tcPr>
          <w:p w14:paraId="5AA34E20" w14:textId="77777777" w:rsidR="00A027D8" w:rsidRPr="00BE67C3" w:rsidDel="00421D84" w:rsidRDefault="00A027D8" w:rsidP="00BE28D4">
            <w:pPr>
              <w:pStyle w:val="tabletext11"/>
              <w:suppressAutoHyphens/>
              <w:jc w:val="right"/>
              <w:rPr>
                <w:del w:id="37005" w:author="Author"/>
              </w:rPr>
            </w:pPr>
            <w:del w:id="37006" w:author="Author">
              <w:r w:rsidRPr="00BE67C3" w:rsidDel="00421D84">
                <w:delText>-0.232</w:delText>
              </w:r>
            </w:del>
          </w:p>
        </w:tc>
        <w:tc>
          <w:tcPr>
            <w:tcW w:w="950" w:type="dxa"/>
            <w:tcBorders>
              <w:top w:val="nil"/>
              <w:left w:val="nil"/>
              <w:bottom w:val="nil"/>
            </w:tcBorders>
          </w:tcPr>
          <w:p w14:paraId="45F91A2F" w14:textId="77777777" w:rsidR="00A027D8" w:rsidRPr="00BE67C3" w:rsidDel="00421D84" w:rsidRDefault="00A027D8" w:rsidP="00BE28D4">
            <w:pPr>
              <w:pStyle w:val="tabletext11"/>
              <w:suppressAutoHyphens/>
              <w:jc w:val="right"/>
              <w:rPr>
                <w:del w:id="37007" w:author="Author"/>
              </w:rPr>
            </w:pPr>
          </w:p>
        </w:tc>
      </w:tr>
      <w:tr w:rsidR="00A027D8" w:rsidRPr="00BE67C3" w:rsidDel="00421D84" w14:paraId="190BA69E" w14:textId="77777777" w:rsidTr="002F1572">
        <w:trPr>
          <w:cantSplit/>
          <w:trHeight w:val="190"/>
          <w:del w:id="37008" w:author="Author"/>
        </w:trPr>
        <w:tc>
          <w:tcPr>
            <w:tcW w:w="200" w:type="dxa"/>
            <w:tcBorders>
              <w:top w:val="nil"/>
              <w:left w:val="nil"/>
              <w:bottom w:val="nil"/>
            </w:tcBorders>
          </w:tcPr>
          <w:p w14:paraId="25876F7B" w14:textId="77777777" w:rsidR="00A027D8" w:rsidRPr="00BE67C3" w:rsidDel="00421D84" w:rsidRDefault="00A027D8" w:rsidP="00BE28D4">
            <w:pPr>
              <w:pStyle w:val="tabletext11"/>
              <w:suppressAutoHyphens/>
              <w:rPr>
                <w:del w:id="37009" w:author="Author"/>
              </w:rPr>
            </w:pPr>
          </w:p>
        </w:tc>
        <w:tc>
          <w:tcPr>
            <w:tcW w:w="960" w:type="dxa"/>
            <w:tcBorders>
              <w:top w:val="nil"/>
              <w:bottom w:val="nil"/>
              <w:right w:val="nil"/>
            </w:tcBorders>
          </w:tcPr>
          <w:p w14:paraId="57CC900F" w14:textId="77777777" w:rsidR="00A027D8" w:rsidRPr="00BE67C3" w:rsidDel="00421D84" w:rsidRDefault="00A027D8" w:rsidP="00BE28D4">
            <w:pPr>
              <w:pStyle w:val="tabletext11"/>
              <w:suppressAutoHyphens/>
              <w:jc w:val="right"/>
              <w:rPr>
                <w:del w:id="37010" w:author="Author"/>
              </w:rPr>
            </w:pPr>
          </w:p>
        </w:tc>
        <w:tc>
          <w:tcPr>
            <w:tcW w:w="610" w:type="dxa"/>
            <w:tcBorders>
              <w:top w:val="nil"/>
              <w:left w:val="nil"/>
              <w:bottom w:val="nil"/>
              <w:right w:val="nil"/>
            </w:tcBorders>
          </w:tcPr>
          <w:p w14:paraId="5DBF74A3" w14:textId="77777777" w:rsidR="00A027D8" w:rsidRPr="00BE67C3" w:rsidDel="00421D84" w:rsidRDefault="00A027D8" w:rsidP="00BE28D4">
            <w:pPr>
              <w:pStyle w:val="tabletext11"/>
              <w:suppressAutoHyphens/>
              <w:ind w:right="-45"/>
              <w:jc w:val="right"/>
              <w:rPr>
                <w:del w:id="37011" w:author="Author"/>
              </w:rPr>
            </w:pPr>
            <w:del w:id="37012" w:author="Author">
              <w:r w:rsidRPr="00BE67C3" w:rsidDel="00421D84">
                <w:delText>100</w:delText>
              </w:r>
            </w:del>
          </w:p>
        </w:tc>
        <w:tc>
          <w:tcPr>
            <w:tcW w:w="830" w:type="dxa"/>
            <w:tcBorders>
              <w:top w:val="nil"/>
              <w:left w:val="nil"/>
              <w:bottom w:val="nil"/>
            </w:tcBorders>
          </w:tcPr>
          <w:p w14:paraId="14EA8A01" w14:textId="77777777" w:rsidR="00A027D8" w:rsidRPr="00BE67C3" w:rsidDel="00421D84" w:rsidRDefault="00A027D8" w:rsidP="00BE28D4">
            <w:pPr>
              <w:pStyle w:val="tabletext11"/>
              <w:suppressAutoHyphens/>
              <w:ind w:right="-45"/>
              <w:rPr>
                <w:del w:id="37013" w:author="Author"/>
              </w:rPr>
            </w:pPr>
          </w:p>
        </w:tc>
        <w:tc>
          <w:tcPr>
            <w:tcW w:w="1450" w:type="dxa"/>
            <w:tcBorders>
              <w:top w:val="nil"/>
              <w:bottom w:val="nil"/>
              <w:right w:val="nil"/>
            </w:tcBorders>
          </w:tcPr>
          <w:p w14:paraId="04BCF45A" w14:textId="77777777" w:rsidR="00A027D8" w:rsidRPr="00BE67C3" w:rsidDel="00421D84" w:rsidRDefault="00A027D8" w:rsidP="00BE28D4">
            <w:pPr>
              <w:pStyle w:val="tabletext11"/>
              <w:suppressAutoHyphens/>
              <w:jc w:val="right"/>
              <w:rPr>
                <w:del w:id="37014" w:author="Author"/>
              </w:rPr>
            </w:pPr>
            <w:del w:id="37015" w:author="Author">
              <w:r w:rsidRPr="00BE67C3" w:rsidDel="00421D84">
                <w:delText>-0.231</w:delText>
              </w:r>
            </w:del>
          </w:p>
        </w:tc>
        <w:tc>
          <w:tcPr>
            <w:tcW w:w="950" w:type="dxa"/>
            <w:tcBorders>
              <w:top w:val="nil"/>
              <w:left w:val="nil"/>
              <w:bottom w:val="nil"/>
            </w:tcBorders>
          </w:tcPr>
          <w:p w14:paraId="5FF6C5B5" w14:textId="77777777" w:rsidR="00A027D8" w:rsidRPr="00BE67C3" w:rsidDel="00421D84" w:rsidRDefault="00A027D8" w:rsidP="00BE28D4">
            <w:pPr>
              <w:pStyle w:val="tabletext11"/>
              <w:suppressAutoHyphens/>
              <w:jc w:val="right"/>
              <w:rPr>
                <w:del w:id="37016" w:author="Author"/>
              </w:rPr>
            </w:pPr>
          </w:p>
        </w:tc>
      </w:tr>
      <w:tr w:rsidR="00A027D8" w:rsidRPr="00BE67C3" w:rsidDel="00421D84" w14:paraId="4E7B3CB0" w14:textId="77777777" w:rsidTr="002F1572">
        <w:trPr>
          <w:cantSplit/>
          <w:trHeight w:val="190"/>
          <w:del w:id="37017" w:author="Author"/>
        </w:trPr>
        <w:tc>
          <w:tcPr>
            <w:tcW w:w="200" w:type="dxa"/>
            <w:tcBorders>
              <w:top w:val="nil"/>
              <w:left w:val="nil"/>
              <w:bottom w:val="nil"/>
            </w:tcBorders>
          </w:tcPr>
          <w:p w14:paraId="6F03CA85" w14:textId="77777777" w:rsidR="00A027D8" w:rsidRPr="00BE67C3" w:rsidDel="00421D84" w:rsidRDefault="00A027D8" w:rsidP="00BE28D4">
            <w:pPr>
              <w:pStyle w:val="tabletext11"/>
              <w:suppressAutoHyphens/>
              <w:rPr>
                <w:del w:id="37018" w:author="Author"/>
              </w:rPr>
            </w:pPr>
          </w:p>
        </w:tc>
        <w:tc>
          <w:tcPr>
            <w:tcW w:w="960" w:type="dxa"/>
            <w:tcBorders>
              <w:top w:val="nil"/>
              <w:bottom w:val="nil"/>
              <w:right w:val="nil"/>
            </w:tcBorders>
          </w:tcPr>
          <w:p w14:paraId="7F7D4952" w14:textId="77777777" w:rsidR="00A027D8" w:rsidRPr="00BE67C3" w:rsidDel="00421D84" w:rsidRDefault="00A027D8" w:rsidP="00BE28D4">
            <w:pPr>
              <w:pStyle w:val="tabletext11"/>
              <w:suppressAutoHyphens/>
              <w:jc w:val="right"/>
              <w:rPr>
                <w:del w:id="37019" w:author="Author"/>
              </w:rPr>
            </w:pPr>
          </w:p>
        </w:tc>
        <w:tc>
          <w:tcPr>
            <w:tcW w:w="610" w:type="dxa"/>
            <w:tcBorders>
              <w:top w:val="nil"/>
              <w:left w:val="nil"/>
              <w:bottom w:val="nil"/>
              <w:right w:val="nil"/>
            </w:tcBorders>
          </w:tcPr>
          <w:p w14:paraId="0472DC7C" w14:textId="77777777" w:rsidR="00A027D8" w:rsidRPr="00BE67C3" w:rsidDel="00421D84" w:rsidRDefault="00A027D8" w:rsidP="00BE28D4">
            <w:pPr>
              <w:pStyle w:val="tabletext11"/>
              <w:suppressAutoHyphens/>
              <w:ind w:right="-45"/>
              <w:jc w:val="right"/>
              <w:rPr>
                <w:del w:id="37020" w:author="Author"/>
              </w:rPr>
            </w:pPr>
            <w:del w:id="37021" w:author="Author">
              <w:r w:rsidRPr="00BE67C3" w:rsidDel="00421D84">
                <w:delText>200</w:delText>
              </w:r>
            </w:del>
          </w:p>
        </w:tc>
        <w:tc>
          <w:tcPr>
            <w:tcW w:w="830" w:type="dxa"/>
            <w:tcBorders>
              <w:top w:val="nil"/>
              <w:left w:val="nil"/>
              <w:bottom w:val="nil"/>
            </w:tcBorders>
          </w:tcPr>
          <w:p w14:paraId="458120BE" w14:textId="77777777" w:rsidR="00A027D8" w:rsidRPr="00BE67C3" w:rsidDel="00421D84" w:rsidRDefault="00A027D8" w:rsidP="00BE28D4">
            <w:pPr>
              <w:pStyle w:val="tabletext11"/>
              <w:suppressAutoHyphens/>
              <w:ind w:right="-45"/>
              <w:rPr>
                <w:del w:id="37022" w:author="Author"/>
              </w:rPr>
            </w:pPr>
          </w:p>
        </w:tc>
        <w:tc>
          <w:tcPr>
            <w:tcW w:w="1450" w:type="dxa"/>
            <w:tcBorders>
              <w:top w:val="nil"/>
              <w:bottom w:val="nil"/>
              <w:right w:val="nil"/>
            </w:tcBorders>
          </w:tcPr>
          <w:p w14:paraId="05D1EC7F" w14:textId="77777777" w:rsidR="00A027D8" w:rsidRPr="00BE67C3" w:rsidDel="00421D84" w:rsidRDefault="00A027D8" w:rsidP="00BE28D4">
            <w:pPr>
              <w:pStyle w:val="tabletext11"/>
              <w:suppressAutoHyphens/>
              <w:jc w:val="right"/>
              <w:rPr>
                <w:del w:id="37023" w:author="Author"/>
              </w:rPr>
            </w:pPr>
            <w:del w:id="37024" w:author="Author">
              <w:r w:rsidRPr="00BE67C3" w:rsidDel="00421D84">
                <w:delText>-0.230</w:delText>
              </w:r>
            </w:del>
          </w:p>
        </w:tc>
        <w:tc>
          <w:tcPr>
            <w:tcW w:w="950" w:type="dxa"/>
            <w:tcBorders>
              <w:top w:val="nil"/>
              <w:left w:val="nil"/>
              <w:bottom w:val="nil"/>
            </w:tcBorders>
          </w:tcPr>
          <w:p w14:paraId="616A84F3" w14:textId="77777777" w:rsidR="00A027D8" w:rsidRPr="00BE67C3" w:rsidDel="00421D84" w:rsidRDefault="00A027D8" w:rsidP="00BE28D4">
            <w:pPr>
              <w:pStyle w:val="tabletext11"/>
              <w:suppressAutoHyphens/>
              <w:jc w:val="right"/>
              <w:rPr>
                <w:del w:id="37025" w:author="Author"/>
              </w:rPr>
            </w:pPr>
          </w:p>
        </w:tc>
      </w:tr>
      <w:tr w:rsidR="00A027D8" w:rsidRPr="00BE67C3" w:rsidDel="00421D84" w14:paraId="10193E2E" w14:textId="77777777" w:rsidTr="002F1572">
        <w:trPr>
          <w:cantSplit/>
          <w:trHeight w:val="190"/>
          <w:del w:id="37026" w:author="Author"/>
        </w:trPr>
        <w:tc>
          <w:tcPr>
            <w:tcW w:w="200" w:type="dxa"/>
            <w:tcBorders>
              <w:top w:val="nil"/>
              <w:left w:val="nil"/>
              <w:bottom w:val="nil"/>
            </w:tcBorders>
          </w:tcPr>
          <w:p w14:paraId="68D400AE" w14:textId="77777777" w:rsidR="00A027D8" w:rsidRPr="00BE67C3" w:rsidDel="00421D84" w:rsidRDefault="00A027D8" w:rsidP="00BE28D4">
            <w:pPr>
              <w:pStyle w:val="tabletext11"/>
              <w:suppressAutoHyphens/>
              <w:rPr>
                <w:del w:id="37027" w:author="Author"/>
              </w:rPr>
            </w:pPr>
          </w:p>
        </w:tc>
        <w:tc>
          <w:tcPr>
            <w:tcW w:w="960" w:type="dxa"/>
            <w:tcBorders>
              <w:top w:val="nil"/>
              <w:bottom w:val="nil"/>
              <w:right w:val="nil"/>
            </w:tcBorders>
          </w:tcPr>
          <w:p w14:paraId="282AFDC3" w14:textId="77777777" w:rsidR="00A027D8" w:rsidRPr="00BE67C3" w:rsidDel="00421D84" w:rsidRDefault="00A027D8" w:rsidP="00BE28D4">
            <w:pPr>
              <w:pStyle w:val="tabletext11"/>
              <w:suppressAutoHyphens/>
              <w:jc w:val="right"/>
              <w:rPr>
                <w:del w:id="37028" w:author="Author"/>
              </w:rPr>
            </w:pPr>
          </w:p>
        </w:tc>
        <w:tc>
          <w:tcPr>
            <w:tcW w:w="610" w:type="dxa"/>
            <w:tcBorders>
              <w:top w:val="nil"/>
              <w:left w:val="nil"/>
              <w:bottom w:val="nil"/>
              <w:right w:val="nil"/>
            </w:tcBorders>
          </w:tcPr>
          <w:p w14:paraId="1455E08F" w14:textId="77777777" w:rsidR="00A027D8" w:rsidRPr="00BE67C3" w:rsidDel="00421D84" w:rsidRDefault="00A027D8" w:rsidP="00BE28D4">
            <w:pPr>
              <w:pStyle w:val="tabletext11"/>
              <w:suppressAutoHyphens/>
              <w:ind w:right="-45"/>
              <w:jc w:val="right"/>
              <w:rPr>
                <w:del w:id="37029" w:author="Author"/>
              </w:rPr>
            </w:pPr>
            <w:del w:id="37030" w:author="Author">
              <w:r w:rsidRPr="00BE67C3" w:rsidDel="00421D84">
                <w:delText>250</w:delText>
              </w:r>
            </w:del>
          </w:p>
        </w:tc>
        <w:tc>
          <w:tcPr>
            <w:tcW w:w="830" w:type="dxa"/>
            <w:tcBorders>
              <w:top w:val="nil"/>
              <w:left w:val="nil"/>
              <w:bottom w:val="nil"/>
            </w:tcBorders>
          </w:tcPr>
          <w:p w14:paraId="3D9482B3" w14:textId="77777777" w:rsidR="00A027D8" w:rsidRPr="00BE67C3" w:rsidDel="00421D84" w:rsidRDefault="00A027D8" w:rsidP="00BE28D4">
            <w:pPr>
              <w:pStyle w:val="tabletext11"/>
              <w:suppressAutoHyphens/>
              <w:ind w:right="-45"/>
              <w:rPr>
                <w:del w:id="37031" w:author="Author"/>
              </w:rPr>
            </w:pPr>
          </w:p>
        </w:tc>
        <w:tc>
          <w:tcPr>
            <w:tcW w:w="1450" w:type="dxa"/>
            <w:tcBorders>
              <w:top w:val="nil"/>
              <w:bottom w:val="nil"/>
              <w:right w:val="nil"/>
            </w:tcBorders>
          </w:tcPr>
          <w:p w14:paraId="0566E213" w14:textId="77777777" w:rsidR="00A027D8" w:rsidRPr="00BE67C3" w:rsidDel="00421D84" w:rsidRDefault="00A027D8" w:rsidP="00BE28D4">
            <w:pPr>
              <w:pStyle w:val="tabletext11"/>
              <w:suppressAutoHyphens/>
              <w:jc w:val="right"/>
              <w:rPr>
                <w:del w:id="37032" w:author="Author"/>
              </w:rPr>
            </w:pPr>
            <w:del w:id="37033" w:author="Author">
              <w:r w:rsidRPr="00BE67C3" w:rsidDel="00421D84">
                <w:delText>-0.229</w:delText>
              </w:r>
            </w:del>
          </w:p>
        </w:tc>
        <w:tc>
          <w:tcPr>
            <w:tcW w:w="950" w:type="dxa"/>
            <w:tcBorders>
              <w:top w:val="nil"/>
              <w:left w:val="nil"/>
              <w:bottom w:val="nil"/>
            </w:tcBorders>
          </w:tcPr>
          <w:p w14:paraId="56FBAC99" w14:textId="77777777" w:rsidR="00A027D8" w:rsidRPr="00BE67C3" w:rsidDel="00421D84" w:rsidRDefault="00A027D8" w:rsidP="00BE28D4">
            <w:pPr>
              <w:pStyle w:val="tabletext11"/>
              <w:suppressAutoHyphens/>
              <w:jc w:val="right"/>
              <w:rPr>
                <w:del w:id="37034" w:author="Author"/>
              </w:rPr>
            </w:pPr>
          </w:p>
        </w:tc>
      </w:tr>
      <w:tr w:rsidR="00A027D8" w:rsidRPr="00BE67C3" w:rsidDel="00421D84" w14:paraId="7387C0A5" w14:textId="77777777" w:rsidTr="002F1572">
        <w:trPr>
          <w:cantSplit/>
          <w:trHeight w:val="190"/>
          <w:del w:id="37035" w:author="Author"/>
        </w:trPr>
        <w:tc>
          <w:tcPr>
            <w:tcW w:w="200" w:type="dxa"/>
            <w:tcBorders>
              <w:top w:val="nil"/>
              <w:left w:val="nil"/>
              <w:bottom w:val="nil"/>
            </w:tcBorders>
          </w:tcPr>
          <w:p w14:paraId="337320F6" w14:textId="77777777" w:rsidR="00A027D8" w:rsidRPr="00BE67C3" w:rsidDel="00421D84" w:rsidRDefault="00A027D8" w:rsidP="00BE28D4">
            <w:pPr>
              <w:pStyle w:val="tabletext11"/>
              <w:suppressAutoHyphens/>
              <w:rPr>
                <w:del w:id="37036" w:author="Author"/>
              </w:rPr>
            </w:pPr>
          </w:p>
        </w:tc>
        <w:tc>
          <w:tcPr>
            <w:tcW w:w="960" w:type="dxa"/>
            <w:tcBorders>
              <w:top w:val="nil"/>
              <w:bottom w:val="nil"/>
              <w:right w:val="nil"/>
            </w:tcBorders>
          </w:tcPr>
          <w:p w14:paraId="62C44453" w14:textId="77777777" w:rsidR="00A027D8" w:rsidRPr="00BE67C3" w:rsidDel="00421D84" w:rsidRDefault="00A027D8" w:rsidP="00BE28D4">
            <w:pPr>
              <w:pStyle w:val="tabletext11"/>
              <w:suppressAutoHyphens/>
              <w:jc w:val="right"/>
              <w:rPr>
                <w:del w:id="37037" w:author="Author"/>
              </w:rPr>
            </w:pPr>
          </w:p>
        </w:tc>
        <w:tc>
          <w:tcPr>
            <w:tcW w:w="610" w:type="dxa"/>
            <w:tcBorders>
              <w:top w:val="nil"/>
              <w:left w:val="nil"/>
              <w:bottom w:val="nil"/>
              <w:right w:val="nil"/>
            </w:tcBorders>
          </w:tcPr>
          <w:p w14:paraId="1E7DFE85" w14:textId="77777777" w:rsidR="00A027D8" w:rsidRPr="00BE67C3" w:rsidDel="00421D84" w:rsidRDefault="00A027D8" w:rsidP="00BE28D4">
            <w:pPr>
              <w:pStyle w:val="tabletext11"/>
              <w:suppressAutoHyphens/>
              <w:ind w:right="-45"/>
              <w:jc w:val="right"/>
              <w:rPr>
                <w:del w:id="37038" w:author="Author"/>
              </w:rPr>
            </w:pPr>
            <w:del w:id="37039" w:author="Author">
              <w:r w:rsidRPr="00BE67C3" w:rsidDel="00421D84">
                <w:delText>500</w:delText>
              </w:r>
            </w:del>
          </w:p>
        </w:tc>
        <w:tc>
          <w:tcPr>
            <w:tcW w:w="830" w:type="dxa"/>
            <w:tcBorders>
              <w:top w:val="nil"/>
              <w:left w:val="nil"/>
              <w:bottom w:val="nil"/>
            </w:tcBorders>
          </w:tcPr>
          <w:p w14:paraId="6299EA0A" w14:textId="77777777" w:rsidR="00A027D8" w:rsidRPr="00BE67C3" w:rsidDel="00421D84" w:rsidRDefault="00A027D8" w:rsidP="00BE28D4">
            <w:pPr>
              <w:pStyle w:val="tabletext11"/>
              <w:suppressAutoHyphens/>
              <w:ind w:right="-45"/>
              <w:rPr>
                <w:del w:id="37040" w:author="Author"/>
              </w:rPr>
            </w:pPr>
          </w:p>
        </w:tc>
        <w:tc>
          <w:tcPr>
            <w:tcW w:w="1450" w:type="dxa"/>
            <w:tcBorders>
              <w:top w:val="nil"/>
              <w:bottom w:val="nil"/>
              <w:right w:val="nil"/>
            </w:tcBorders>
          </w:tcPr>
          <w:p w14:paraId="45B4648A" w14:textId="77777777" w:rsidR="00A027D8" w:rsidRPr="00BE67C3" w:rsidDel="00421D84" w:rsidRDefault="00A027D8" w:rsidP="00BE28D4">
            <w:pPr>
              <w:pStyle w:val="tabletext11"/>
              <w:suppressAutoHyphens/>
              <w:jc w:val="right"/>
              <w:rPr>
                <w:del w:id="37041" w:author="Author"/>
              </w:rPr>
            </w:pPr>
            <w:del w:id="37042" w:author="Author">
              <w:r w:rsidRPr="00BE67C3" w:rsidDel="00421D84">
                <w:delText>-0.227</w:delText>
              </w:r>
            </w:del>
          </w:p>
        </w:tc>
        <w:tc>
          <w:tcPr>
            <w:tcW w:w="950" w:type="dxa"/>
            <w:tcBorders>
              <w:top w:val="nil"/>
              <w:left w:val="nil"/>
              <w:bottom w:val="nil"/>
            </w:tcBorders>
          </w:tcPr>
          <w:p w14:paraId="3481D2FB" w14:textId="77777777" w:rsidR="00A027D8" w:rsidRPr="00BE67C3" w:rsidDel="00421D84" w:rsidRDefault="00A027D8" w:rsidP="00BE28D4">
            <w:pPr>
              <w:pStyle w:val="tabletext11"/>
              <w:suppressAutoHyphens/>
              <w:jc w:val="right"/>
              <w:rPr>
                <w:del w:id="37043" w:author="Author"/>
              </w:rPr>
            </w:pPr>
          </w:p>
        </w:tc>
      </w:tr>
      <w:tr w:rsidR="00A027D8" w:rsidRPr="00BE67C3" w:rsidDel="00421D84" w14:paraId="71022914" w14:textId="77777777" w:rsidTr="002F1572">
        <w:trPr>
          <w:cantSplit/>
          <w:trHeight w:val="190"/>
          <w:del w:id="37044" w:author="Author"/>
        </w:trPr>
        <w:tc>
          <w:tcPr>
            <w:tcW w:w="200" w:type="dxa"/>
            <w:tcBorders>
              <w:top w:val="nil"/>
              <w:left w:val="nil"/>
              <w:bottom w:val="nil"/>
            </w:tcBorders>
          </w:tcPr>
          <w:p w14:paraId="39F67580" w14:textId="77777777" w:rsidR="00A027D8" w:rsidRPr="00BE67C3" w:rsidDel="00421D84" w:rsidRDefault="00A027D8" w:rsidP="00BE28D4">
            <w:pPr>
              <w:pStyle w:val="tabletext11"/>
              <w:suppressAutoHyphens/>
              <w:rPr>
                <w:del w:id="37045" w:author="Author"/>
              </w:rPr>
            </w:pPr>
          </w:p>
        </w:tc>
        <w:tc>
          <w:tcPr>
            <w:tcW w:w="960" w:type="dxa"/>
            <w:tcBorders>
              <w:top w:val="nil"/>
              <w:bottom w:val="nil"/>
              <w:right w:val="nil"/>
            </w:tcBorders>
          </w:tcPr>
          <w:p w14:paraId="3F067735" w14:textId="77777777" w:rsidR="00A027D8" w:rsidRPr="00BE67C3" w:rsidDel="00421D84" w:rsidRDefault="00A027D8" w:rsidP="00BE28D4">
            <w:pPr>
              <w:pStyle w:val="tabletext11"/>
              <w:suppressAutoHyphens/>
              <w:jc w:val="right"/>
              <w:rPr>
                <w:del w:id="37046" w:author="Author"/>
              </w:rPr>
            </w:pPr>
          </w:p>
        </w:tc>
        <w:tc>
          <w:tcPr>
            <w:tcW w:w="610" w:type="dxa"/>
            <w:tcBorders>
              <w:top w:val="nil"/>
              <w:left w:val="nil"/>
              <w:bottom w:val="nil"/>
              <w:right w:val="nil"/>
            </w:tcBorders>
          </w:tcPr>
          <w:p w14:paraId="7617FF92" w14:textId="77777777" w:rsidR="00A027D8" w:rsidRPr="00BE67C3" w:rsidDel="00421D84" w:rsidRDefault="00A027D8" w:rsidP="00BE28D4">
            <w:pPr>
              <w:pStyle w:val="tabletext11"/>
              <w:suppressAutoHyphens/>
              <w:ind w:right="-45"/>
              <w:jc w:val="right"/>
              <w:rPr>
                <w:del w:id="37047" w:author="Author"/>
              </w:rPr>
            </w:pPr>
            <w:del w:id="37048" w:author="Author">
              <w:r w:rsidRPr="00BE67C3" w:rsidDel="00421D84">
                <w:delText>1,000</w:delText>
              </w:r>
            </w:del>
          </w:p>
        </w:tc>
        <w:tc>
          <w:tcPr>
            <w:tcW w:w="830" w:type="dxa"/>
            <w:tcBorders>
              <w:top w:val="nil"/>
              <w:left w:val="nil"/>
              <w:bottom w:val="nil"/>
            </w:tcBorders>
          </w:tcPr>
          <w:p w14:paraId="11B483A5" w14:textId="77777777" w:rsidR="00A027D8" w:rsidRPr="00BE67C3" w:rsidDel="00421D84" w:rsidRDefault="00A027D8" w:rsidP="00BE28D4">
            <w:pPr>
              <w:pStyle w:val="tabletext11"/>
              <w:suppressAutoHyphens/>
              <w:ind w:right="-45"/>
              <w:rPr>
                <w:del w:id="37049" w:author="Author"/>
              </w:rPr>
            </w:pPr>
          </w:p>
        </w:tc>
        <w:tc>
          <w:tcPr>
            <w:tcW w:w="1450" w:type="dxa"/>
            <w:tcBorders>
              <w:top w:val="nil"/>
              <w:bottom w:val="nil"/>
              <w:right w:val="nil"/>
            </w:tcBorders>
          </w:tcPr>
          <w:p w14:paraId="552B114E" w14:textId="77777777" w:rsidR="00A027D8" w:rsidRPr="00BE67C3" w:rsidDel="00421D84" w:rsidRDefault="00A027D8" w:rsidP="00BE28D4">
            <w:pPr>
              <w:pStyle w:val="tabletext11"/>
              <w:suppressAutoHyphens/>
              <w:jc w:val="right"/>
              <w:rPr>
                <w:del w:id="37050" w:author="Author"/>
              </w:rPr>
            </w:pPr>
            <w:del w:id="37051" w:author="Author">
              <w:r w:rsidRPr="00BE67C3" w:rsidDel="00421D84">
                <w:delText>-0.225</w:delText>
              </w:r>
            </w:del>
          </w:p>
        </w:tc>
        <w:tc>
          <w:tcPr>
            <w:tcW w:w="950" w:type="dxa"/>
            <w:tcBorders>
              <w:top w:val="nil"/>
              <w:left w:val="nil"/>
              <w:bottom w:val="nil"/>
            </w:tcBorders>
          </w:tcPr>
          <w:p w14:paraId="7043B84C" w14:textId="77777777" w:rsidR="00A027D8" w:rsidRPr="00BE67C3" w:rsidDel="00421D84" w:rsidRDefault="00A027D8" w:rsidP="00BE28D4">
            <w:pPr>
              <w:pStyle w:val="tabletext11"/>
              <w:suppressAutoHyphens/>
              <w:jc w:val="right"/>
              <w:rPr>
                <w:del w:id="37052" w:author="Author"/>
              </w:rPr>
            </w:pPr>
          </w:p>
        </w:tc>
      </w:tr>
      <w:tr w:rsidR="00A027D8" w:rsidRPr="00BE67C3" w:rsidDel="00421D84" w14:paraId="04614120" w14:textId="77777777" w:rsidTr="002F1572">
        <w:trPr>
          <w:cantSplit/>
          <w:trHeight w:val="190"/>
          <w:del w:id="37053" w:author="Author"/>
        </w:trPr>
        <w:tc>
          <w:tcPr>
            <w:tcW w:w="200" w:type="dxa"/>
            <w:tcBorders>
              <w:top w:val="nil"/>
              <w:left w:val="nil"/>
              <w:bottom w:val="nil"/>
            </w:tcBorders>
          </w:tcPr>
          <w:p w14:paraId="7AEECCA3" w14:textId="77777777" w:rsidR="00A027D8" w:rsidRPr="00BE67C3" w:rsidDel="00421D84" w:rsidRDefault="00A027D8" w:rsidP="00BE28D4">
            <w:pPr>
              <w:pStyle w:val="tabletext11"/>
              <w:suppressAutoHyphens/>
              <w:rPr>
                <w:del w:id="37054" w:author="Author"/>
              </w:rPr>
            </w:pPr>
          </w:p>
        </w:tc>
        <w:tc>
          <w:tcPr>
            <w:tcW w:w="960" w:type="dxa"/>
            <w:tcBorders>
              <w:top w:val="nil"/>
              <w:bottom w:val="nil"/>
              <w:right w:val="nil"/>
            </w:tcBorders>
          </w:tcPr>
          <w:p w14:paraId="362D8A78" w14:textId="77777777" w:rsidR="00A027D8" w:rsidRPr="00BE67C3" w:rsidDel="00421D84" w:rsidRDefault="00A027D8" w:rsidP="00BE28D4">
            <w:pPr>
              <w:pStyle w:val="tabletext11"/>
              <w:suppressAutoHyphens/>
              <w:jc w:val="right"/>
              <w:rPr>
                <w:del w:id="37055" w:author="Author"/>
              </w:rPr>
            </w:pPr>
          </w:p>
        </w:tc>
        <w:tc>
          <w:tcPr>
            <w:tcW w:w="610" w:type="dxa"/>
            <w:tcBorders>
              <w:top w:val="nil"/>
              <w:left w:val="nil"/>
              <w:bottom w:val="nil"/>
              <w:right w:val="nil"/>
            </w:tcBorders>
          </w:tcPr>
          <w:p w14:paraId="0C25DDD0" w14:textId="77777777" w:rsidR="00A027D8" w:rsidRPr="00BE67C3" w:rsidDel="00421D84" w:rsidRDefault="00A027D8" w:rsidP="00BE28D4">
            <w:pPr>
              <w:pStyle w:val="tabletext11"/>
              <w:suppressAutoHyphens/>
              <w:ind w:right="-45"/>
              <w:jc w:val="right"/>
              <w:rPr>
                <w:del w:id="37056" w:author="Author"/>
              </w:rPr>
            </w:pPr>
            <w:del w:id="37057" w:author="Author">
              <w:r w:rsidRPr="00BE67C3" w:rsidDel="00421D84">
                <w:delText>2,000</w:delText>
              </w:r>
            </w:del>
          </w:p>
        </w:tc>
        <w:tc>
          <w:tcPr>
            <w:tcW w:w="830" w:type="dxa"/>
            <w:tcBorders>
              <w:top w:val="nil"/>
              <w:left w:val="nil"/>
              <w:bottom w:val="nil"/>
            </w:tcBorders>
          </w:tcPr>
          <w:p w14:paraId="23BB1B3A" w14:textId="77777777" w:rsidR="00A027D8" w:rsidRPr="00BE67C3" w:rsidDel="00421D84" w:rsidRDefault="00A027D8" w:rsidP="00BE28D4">
            <w:pPr>
              <w:pStyle w:val="tabletext11"/>
              <w:suppressAutoHyphens/>
              <w:ind w:right="-45"/>
              <w:rPr>
                <w:del w:id="37058" w:author="Author"/>
              </w:rPr>
            </w:pPr>
          </w:p>
        </w:tc>
        <w:tc>
          <w:tcPr>
            <w:tcW w:w="1450" w:type="dxa"/>
            <w:tcBorders>
              <w:top w:val="nil"/>
              <w:bottom w:val="nil"/>
              <w:right w:val="nil"/>
            </w:tcBorders>
          </w:tcPr>
          <w:p w14:paraId="5C104F6B" w14:textId="77777777" w:rsidR="00A027D8" w:rsidRPr="00BE67C3" w:rsidDel="00421D84" w:rsidRDefault="00A027D8" w:rsidP="00BE28D4">
            <w:pPr>
              <w:pStyle w:val="tabletext11"/>
              <w:suppressAutoHyphens/>
              <w:jc w:val="right"/>
              <w:rPr>
                <w:del w:id="37059" w:author="Author"/>
              </w:rPr>
            </w:pPr>
            <w:del w:id="37060" w:author="Author">
              <w:r w:rsidRPr="00BE67C3" w:rsidDel="00421D84">
                <w:delText>-0.223</w:delText>
              </w:r>
            </w:del>
          </w:p>
        </w:tc>
        <w:tc>
          <w:tcPr>
            <w:tcW w:w="950" w:type="dxa"/>
            <w:tcBorders>
              <w:top w:val="nil"/>
              <w:left w:val="nil"/>
              <w:bottom w:val="nil"/>
            </w:tcBorders>
          </w:tcPr>
          <w:p w14:paraId="78C3A36B" w14:textId="77777777" w:rsidR="00A027D8" w:rsidRPr="00BE67C3" w:rsidDel="00421D84" w:rsidRDefault="00A027D8" w:rsidP="00BE28D4">
            <w:pPr>
              <w:pStyle w:val="tabletext11"/>
              <w:suppressAutoHyphens/>
              <w:jc w:val="right"/>
              <w:rPr>
                <w:del w:id="37061" w:author="Author"/>
              </w:rPr>
            </w:pPr>
          </w:p>
        </w:tc>
      </w:tr>
      <w:tr w:rsidR="00A027D8" w:rsidRPr="00BE67C3" w:rsidDel="00421D84" w14:paraId="6320810A" w14:textId="77777777" w:rsidTr="002F1572">
        <w:trPr>
          <w:cantSplit/>
          <w:trHeight w:val="190"/>
          <w:del w:id="37062" w:author="Author"/>
        </w:trPr>
        <w:tc>
          <w:tcPr>
            <w:tcW w:w="200" w:type="dxa"/>
            <w:tcBorders>
              <w:top w:val="nil"/>
              <w:left w:val="nil"/>
              <w:bottom w:val="nil"/>
            </w:tcBorders>
          </w:tcPr>
          <w:p w14:paraId="220C28D7" w14:textId="77777777" w:rsidR="00A027D8" w:rsidRPr="00BE67C3" w:rsidDel="00421D84" w:rsidRDefault="00A027D8" w:rsidP="00BE28D4">
            <w:pPr>
              <w:pStyle w:val="tabletext11"/>
              <w:suppressAutoHyphens/>
              <w:rPr>
                <w:del w:id="37063" w:author="Author"/>
              </w:rPr>
            </w:pPr>
          </w:p>
        </w:tc>
        <w:tc>
          <w:tcPr>
            <w:tcW w:w="960" w:type="dxa"/>
            <w:tcBorders>
              <w:top w:val="nil"/>
              <w:bottom w:val="nil"/>
              <w:right w:val="nil"/>
            </w:tcBorders>
          </w:tcPr>
          <w:p w14:paraId="47878D22" w14:textId="77777777" w:rsidR="00A027D8" w:rsidRPr="00BE67C3" w:rsidDel="00421D84" w:rsidRDefault="00A027D8" w:rsidP="00BE28D4">
            <w:pPr>
              <w:pStyle w:val="tabletext11"/>
              <w:suppressAutoHyphens/>
              <w:jc w:val="right"/>
              <w:rPr>
                <w:del w:id="37064" w:author="Author"/>
              </w:rPr>
            </w:pPr>
          </w:p>
        </w:tc>
        <w:tc>
          <w:tcPr>
            <w:tcW w:w="610" w:type="dxa"/>
            <w:tcBorders>
              <w:top w:val="nil"/>
              <w:left w:val="nil"/>
              <w:bottom w:val="nil"/>
              <w:right w:val="nil"/>
            </w:tcBorders>
          </w:tcPr>
          <w:p w14:paraId="363E20B4" w14:textId="77777777" w:rsidR="00A027D8" w:rsidRPr="00BE67C3" w:rsidDel="00421D84" w:rsidRDefault="00A027D8" w:rsidP="00BE28D4">
            <w:pPr>
              <w:pStyle w:val="tabletext11"/>
              <w:suppressAutoHyphens/>
              <w:ind w:right="-45"/>
              <w:jc w:val="right"/>
              <w:rPr>
                <w:del w:id="37065" w:author="Author"/>
              </w:rPr>
            </w:pPr>
            <w:del w:id="37066" w:author="Author">
              <w:r w:rsidRPr="00BE67C3" w:rsidDel="00421D84">
                <w:delText>3,000</w:delText>
              </w:r>
            </w:del>
          </w:p>
        </w:tc>
        <w:tc>
          <w:tcPr>
            <w:tcW w:w="830" w:type="dxa"/>
            <w:tcBorders>
              <w:top w:val="nil"/>
              <w:left w:val="nil"/>
              <w:bottom w:val="nil"/>
            </w:tcBorders>
          </w:tcPr>
          <w:p w14:paraId="08795A95" w14:textId="77777777" w:rsidR="00A027D8" w:rsidRPr="00BE67C3" w:rsidDel="00421D84" w:rsidRDefault="00A027D8" w:rsidP="00BE28D4">
            <w:pPr>
              <w:pStyle w:val="tabletext11"/>
              <w:suppressAutoHyphens/>
              <w:ind w:right="-45"/>
              <w:rPr>
                <w:del w:id="37067" w:author="Author"/>
              </w:rPr>
            </w:pPr>
          </w:p>
        </w:tc>
        <w:tc>
          <w:tcPr>
            <w:tcW w:w="1450" w:type="dxa"/>
            <w:tcBorders>
              <w:top w:val="nil"/>
              <w:bottom w:val="nil"/>
              <w:right w:val="nil"/>
            </w:tcBorders>
          </w:tcPr>
          <w:p w14:paraId="3294BAA8" w14:textId="77777777" w:rsidR="00A027D8" w:rsidRPr="00BE67C3" w:rsidDel="00421D84" w:rsidRDefault="00A027D8" w:rsidP="00BE28D4">
            <w:pPr>
              <w:pStyle w:val="tabletext11"/>
              <w:suppressAutoHyphens/>
              <w:jc w:val="right"/>
              <w:rPr>
                <w:del w:id="37068" w:author="Author"/>
              </w:rPr>
            </w:pPr>
            <w:del w:id="37069" w:author="Author">
              <w:r w:rsidRPr="00BE67C3" w:rsidDel="00421D84">
                <w:delText>-0.221</w:delText>
              </w:r>
            </w:del>
          </w:p>
        </w:tc>
        <w:tc>
          <w:tcPr>
            <w:tcW w:w="950" w:type="dxa"/>
            <w:tcBorders>
              <w:top w:val="nil"/>
              <w:left w:val="nil"/>
              <w:bottom w:val="nil"/>
            </w:tcBorders>
          </w:tcPr>
          <w:p w14:paraId="0EC97F2C" w14:textId="77777777" w:rsidR="00A027D8" w:rsidRPr="00BE67C3" w:rsidDel="00421D84" w:rsidRDefault="00A027D8" w:rsidP="00BE28D4">
            <w:pPr>
              <w:pStyle w:val="tabletext11"/>
              <w:suppressAutoHyphens/>
              <w:jc w:val="right"/>
              <w:rPr>
                <w:del w:id="37070" w:author="Author"/>
              </w:rPr>
            </w:pPr>
          </w:p>
        </w:tc>
      </w:tr>
      <w:tr w:rsidR="00A027D8" w:rsidRPr="00BE67C3" w:rsidDel="00421D84" w14:paraId="5C800362" w14:textId="77777777" w:rsidTr="002F1572">
        <w:trPr>
          <w:cantSplit/>
          <w:trHeight w:val="190"/>
          <w:del w:id="37071" w:author="Author"/>
        </w:trPr>
        <w:tc>
          <w:tcPr>
            <w:tcW w:w="200" w:type="dxa"/>
            <w:tcBorders>
              <w:top w:val="nil"/>
              <w:left w:val="nil"/>
              <w:bottom w:val="nil"/>
            </w:tcBorders>
          </w:tcPr>
          <w:p w14:paraId="71035677" w14:textId="77777777" w:rsidR="00A027D8" w:rsidRPr="00BE67C3" w:rsidDel="00421D84" w:rsidRDefault="00A027D8" w:rsidP="00BE28D4">
            <w:pPr>
              <w:pStyle w:val="tabletext11"/>
              <w:suppressAutoHyphens/>
              <w:rPr>
                <w:del w:id="37072" w:author="Author"/>
              </w:rPr>
            </w:pPr>
          </w:p>
        </w:tc>
        <w:tc>
          <w:tcPr>
            <w:tcW w:w="960" w:type="dxa"/>
            <w:tcBorders>
              <w:top w:val="nil"/>
              <w:right w:val="nil"/>
            </w:tcBorders>
          </w:tcPr>
          <w:p w14:paraId="2818FA69" w14:textId="77777777" w:rsidR="00A027D8" w:rsidRPr="00BE67C3" w:rsidDel="00421D84" w:rsidRDefault="00A027D8" w:rsidP="00BE28D4">
            <w:pPr>
              <w:pStyle w:val="tabletext11"/>
              <w:suppressAutoHyphens/>
              <w:jc w:val="right"/>
              <w:rPr>
                <w:del w:id="37073" w:author="Author"/>
              </w:rPr>
            </w:pPr>
          </w:p>
        </w:tc>
        <w:tc>
          <w:tcPr>
            <w:tcW w:w="610" w:type="dxa"/>
            <w:tcBorders>
              <w:top w:val="nil"/>
              <w:left w:val="nil"/>
              <w:right w:val="nil"/>
            </w:tcBorders>
          </w:tcPr>
          <w:p w14:paraId="614B4644" w14:textId="77777777" w:rsidR="00A027D8" w:rsidRPr="00BE67C3" w:rsidDel="00421D84" w:rsidRDefault="00A027D8" w:rsidP="00BE28D4">
            <w:pPr>
              <w:pStyle w:val="tabletext11"/>
              <w:suppressAutoHyphens/>
              <w:ind w:right="-45"/>
              <w:jc w:val="right"/>
              <w:rPr>
                <w:del w:id="37074" w:author="Author"/>
              </w:rPr>
            </w:pPr>
            <w:del w:id="37075" w:author="Author">
              <w:r w:rsidRPr="00BE67C3" w:rsidDel="00421D84">
                <w:delText>5,000</w:delText>
              </w:r>
            </w:del>
          </w:p>
        </w:tc>
        <w:tc>
          <w:tcPr>
            <w:tcW w:w="830" w:type="dxa"/>
            <w:tcBorders>
              <w:top w:val="nil"/>
              <w:left w:val="nil"/>
            </w:tcBorders>
          </w:tcPr>
          <w:p w14:paraId="1FD37A6B" w14:textId="77777777" w:rsidR="00A027D8" w:rsidRPr="00BE67C3" w:rsidDel="00421D84" w:rsidRDefault="00A027D8" w:rsidP="00BE28D4">
            <w:pPr>
              <w:pStyle w:val="tabletext11"/>
              <w:suppressAutoHyphens/>
              <w:ind w:right="-45"/>
              <w:rPr>
                <w:del w:id="37076" w:author="Author"/>
              </w:rPr>
            </w:pPr>
          </w:p>
        </w:tc>
        <w:tc>
          <w:tcPr>
            <w:tcW w:w="1450" w:type="dxa"/>
            <w:tcBorders>
              <w:top w:val="nil"/>
              <w:right w:val="nil"/>
            </w:tcBorders>
          </w:tcPr>
          <w:p w14:paraId="0F0C1AF0" w14:textId="77777777" w:rsidR="00A027D8" w:rsidRPr="00BE67C3" w:rsidDel="00421D84" w:rsidRDefault="00A027D8" w:rsidP="00BE28D4">
            <w:pPr>
              <w:pStyle w:val="tabletext11"/>
              <w:suppressAutoHyphens/>
              <w:jc w:val="right"/>
              <w:rPr>
                <w:del w:id="37077" w:author="Author"/>
              </w:rPr>
            </w:pPr>
            <w:del w:id="37078" w:author="Author">
              <w:r w:rsidRPr="00BE67C3" w:rsidDel="00421D84">
                <w:delText>-0.219</w:delText>
              </w:r>
            </w:del>
          </w:p>
        </w:tc>
        <w:tc>
          <w:tcPr>
            <w:tcW w:w="950" w:type="dxa"/>
            <w:tcBorders>
              <w:top w:val="nil"/>
              <w:left w:val="nil"/>
            </w:tcBorders>
          </w:tcPr>
          <w:p w14:paraId="5E722847" w14:textId="77777777" w:rsidR="00A027D8" w:rsidRPr="00BE67C3" w:rsidDel="00421D84" w:rsidRDefault="00A027D8" w:rsidP="00BE28D4">
            <w:pPr>
              <w:pStyle w:val="tabletext11"/>
              <w:suppressAutoHyphens/>
              <w:jc w:val="right"/>
              <w:rPr>
                <w:del w:id="37079" w:author="Author"/>
              </w:rPr>
            </w:pPr>
          </w:p>
        </w:tc>
      </w:tr>
    </w:tbl>
    <w:p w14:paraId="360EAD67" w14:textId="77777777" w:rsidR="00A027D8" w:rsidRPr="00BE67C3" w:rsidDel="00421D84" w:rsidRDefault="00A027D8" w:rsidP="00BE28D4">
      <w:pPr>
        <w:pStyle w:val="tablecaption"/>
        <w:suppressAutoHyphens/>
        <w:rPr>
          <w:del w:id="37080" w:author="Author"/>
        </w:rPr>
      </w:pPr>
      <w:del w:id="37081" w:author="Author">
        <w:r w:rsidRPr="00BE67C3" w:rsidDel="00421D84">
          <w:delText>Table 98.B.2.b.(1)(b) Zone-rated Risks Comprehensive Coverage Deductible Factors – Theft, Mischief Or Vandalism With Full Safety Glass Coverage</w:delText>
        </w:r>
      </w:del>
    </w:p>
    <w:p w14:paraId="6C1F2A59" w14:textId="77777777" w:rsidR="00A027D8" w:rsidRPr="00BE67C3" w:rsidDel="00421D84" w:rsidRDefault="00A027D8" w:rsidP="00BE28D4">
      <w:pPr>
        <w:pStyle w:val="isonormal"/>
        <w:suppressAutoHyphens/>
        <w:rPr>
          <w:del w:id="37082" w:author="Author"/>
        </w:rPr>
      </w:pPr>
    </w:p>
    <w:p w14:paraId="02A881AF" w14:textId="77777777" w:rsidR="00A027D8" w:rsidRPr="00BE67C3" w:rsidDel="00421D84" w:rsidRDefault="00A027D8" w:rsidP="00BE28D4">
      <w:pPr>
        <w:pStyle w:val="outlinehd5"/>
        <w:suppressAutoHyphens/>
        <w:rPr>
          <w:del w:id="37083" w:author="Author"/>
        </w:rPr>
      </w:pPr>
      <w:del w:id="37084" w:author="Author">
        <w:r w:rsidRPr="00BE67C3" w:rsidDel="00421D84">
          <w:tab/>
          <w:delText>(2)</w:delText>
        </w:r>
        <w:r w:rsidRPr="00BE67C3" w:rsidDel="00421D84">
          <w:tab/>
          <w:delText xml:space="preserve">Comprehensive Coverage </w:delText>
        </w:r>
        <w:r w:rsidRPr="00BE67C3" w:rsidDel="00421D84">
          <w:rPr>
            <w:rFonts w:cs="Arial"/>
          </w:rPr>
          <w:delText>–</w:delText>
        </w:r>
        <w:r w:rsidRPr="00BE67C3" w:rsidDel="00421D84">
          <w:delText xml:space="preserve"> Without Full Safety Glass Coverage</w:delText>
        </w:r>
      </w:del>
    </w:p>
    <w:p w14:paraId="1583D90A" w14:textId="77777777" w:rsidR="00A027D8" w:rsidRPr="00BE67C3" w:rsidDel="00421D84" w:rsidRDefault="00A027D8" w:rsidP="00BE28D4">
      <w:pPr>
        <w:pStyle w:val="outlinehd6"/>
        <w:suppressAutoHyphens/>
        <w:rPr>
          <w:del w:id="37085" w:author="Author"/>
        </w:rPr>
      </w:pPr>
      <w:del w:id="37086" w:author="Author">
        <w:r w:rsidRPr="00BE67C3" w:rsidDel="00421D84">
          <w:tab/>
          <w:delText>(a)</w:delText>
        </w:r>
        <w:r w:rsidRPr="00BE67C3" w:rsidDel="00421D84">
          <w:tab/>
          <w:delText>All Perils Without Full Safety Glass Coverage</w:delText>
        </w:r>
      </w:del>
    </w:p>
    <w:p w14:paraId="7E2A0C87" w14:textId="77777777" w:rsidR="00A027D8" w:rsidRPr="00BE67C3" w:rsidDel="00421D84" w:rsidRDefault="00A027D8" w:rsidP="00BE28D4">
      <w:pPr>
        <w:pStyle w:val="space4"/>
        <w:suppressAutoHyphens/>
        <w:rPr>
          <w:del w:id="3708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A027D8" w:rsidRPr="00BE67C3" w:rsidDel="00421D84" w14:paraId="36FE02BA" w14:textId="77777777" w:rsidTr="002F1572">
        <w:trPr>
          <w:cantSplit/>
          <w:trHeight w:val="190"/>
          <w:del w:id="37088" w:author="Author"/>
        </w:trPr>
        <w:tc>
          <w:tcPr>
            <w:tcW w:w="200" w:type="dxa"/>
          </w:tcPr>
          <w:p w14:paraId="2E2F9B38" w14:textId="77777777" w:rsidR="00A027D8" w:rsidRPr="00BE67C3" w:rsidDel="00421D84" w:rsidRDefault="00A027D8" w:rsidP="00BE28D4">
            <w:pPr>
              <w:pStyle w:val="tablehead"/>
              <w:suppressAutoHyphens/>
              <w:rPr>
                <w:del w:id="37089"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736276B4" w14:textId="77777777" w:rsidR="00A027D8" w:rsidRPr="00BE67C3" w:rsidDel="00421D84" w:rsidRDefault="00A027D8" w:rsidP="00BE28D4">
            <w:pPr>
              <w:pStyle w:val="tablehead"/>
              <w:suppressAutoHyphens/>
              <w:rPr>
                <w:del w:id="37090" w:author="Author"/>
              </w:rPr>
            </w:pPr>
            <w:del w:id="37091" w:author="Author">
              <w:r w:rsidRPr="00BE67C3" w:rsidDel="00421D84">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370BC8C" w14:textId="77777777" w:rsidR="00A027D8" w:rsidRPr="00BE67C3" w:rsidDel="00421D84" w:rsidRDefault="00A027D8" w:rsidP="00BE28D4">
            <w:pPr>
              <w:pStyle w:val="tablehead"/>
              <w:suppressAutoHyphens/>
              <w:rPr>
                <w:del w:id="37092" w:author="Author"/>
              </w:rPr>
            </w:pPr>
            <w:del w:id="37093" w:author="Author">
              <w:r w:rsidRPr="00BE67C3" w:rsidDel="00421D84">
                <w:delText>Factor</w:delText>
              </w:r>
            </w:del>
          </w:p>
        </w:tc>
      </w:tr>
      <w:tr w:rsidR="00A027D8" w:rsidRPr="00BE67C3" w:rsidDel="00421D84" w14:paraId="73852424" w14:textId="77777777" w:rsidTr="002F1572">
        <w:trPr>
          <w:cantSplit/>
          <w:trHeight w:val="190"/>
          <w:del w:id="37094" w:author="Author"/>
        </w:trPr>
        <w:tc>
          <w:tcPr>
            <w:tcW w:w="200" w:type="dxa"/>
            <w:tcBorders>
              <w:right w:val="single" w:sz="6" w:space="0" w:color="auto"/>
            </w:tcBorders>
          </w:tcPr>
          <w:p w14:paraId="49BB786E" w14:textId="77777777" w:rsidR="00A027D8" w:rsidRPr="00BE67C3" w:rsidDel="00421D84" w:rsidRDefault="00A027D8" w:rsidP="00BE28D4">
            <w:pPr>
              <w:pStyle w:val="tabletext11"/>
              <w:suppressAutoHyphens/>
              <w:rPr>
                <w:del w:id="37095" w:author="Author"/>
              </w:rPr>
            </w:pPr>
          </w:p>
        </w:tc>
        <w:tc>
          <w:tcPr>
            <w:tcW w:w="960" w:type="dxa"/>
            <w:tcBorders>
              <w:top w:val="single" w:sz="6" w:space="0" w:color="auto"/>
              <w:left w:val="single" w:sz="6" w:space="0" w:color="auto"/>
            </w:tcBorders>
          </w:tcPr>
          <w:p w14:paraId="3807EC27" w14:textId="77777777" w:rsidR="00A027D8" w:rsidRPr="00BE67C3" w:rsidDel="00421D84" w:rsidRDefault="00A027D8" w:rsidP="00BE28D4">
            <w:pPr>
              <w:pStyle w:val="tabletext11"/>
              <w:suppressAutoHyphens/>
              <w:jc w:val="right"/>
              <w:rPr>
                <w:del w:id="37096" w:author="Author"/>
              </w:rPr>
            </w:pPr>
            <w:del w:id="37097" w:author="Author">
              <w:r w:rsidRPr="00BE67C3" w:rsidDel="00421D84">
                <w:delText>$</w:delText>
              </w:r>
            </w:del>
          </w:p>
        </w:tc>
        <w:tc>
          <w:tcPr>
            <w:tcW w:w="1440" w:type="dxa"/>
            <w:tcBorders>
              <w:top w:val="single" w:sz="6" w:space="0" w:color="auto"/>
              <w:right w:val="single" w:sz="6" w:space="0" w:color="auto"/>
            </w:tcBorders>
          </w:tcPr>
          <w:p w14:paraId="22FB65FE" w14:textId="77777777" w:rsidR="00A027D8" w:rsidRPr="00BE67C3" w:rsidDel="00421D84" w:rsidRDefault="00A027D8" w:rsidP="00BE28D4">
            <w:pPr>
              <w:pStyle w:val="tabletext11"/>
              <w:tabs>
                <w:tab w:val="decimal" w:pos="560"/>
              </w:tabs>
              <w:suppressAutoHyphens/>
              <w:ind w:right="-45"/>
              <w:rPr>
                <w:del w:id="37098" w:author="Author"/>
              </w:rPr>
            </w:pPr>
            <w:del w:id="37099" w:author="Author">
              <w:r w:rsidRPr="00BE67C3" w:rsidDel="00421D84">
                <w:delText>Full</w:delText>
              </w:r>
            </w:del>
          </w:p>
        </w:tc>
        <w:tc>
          <w:tcPr>
            <w:tcW w:w="2400" w:type="dxa"/>
            <w:tcBorders>
              <w:top w:val="single" w:sz="6" w:space="0" w:color="auto"/>
              <w:left w:val="single" w:sz="6" w:space="0" w:color="auto"/>
              <w:right w:val="single" w:sz="6" w:space="0" w:color="auto"/>
            </w:tcBorders>
          </w:tcPr>
          <w:p w14:paraId="2184823D" w14:textId="77777777" w:rsidR="00A027D8" w:rsidRPr="00BE67C3" w:rsidDel="00421D84" w:rsidRDefault="00A027D8" w:rsidP="00BE28D4">
            <w:pPr>
              <w:pStyle w:val="tabletext11"/>
              <w:tabs>
                <w:tab w:val="decimal" w:pos="1000"/>
              </w:tabs>
              <w:suppressAutoHyphens/>
              <w:ind w:right="-45"/>
              <w:rPr>
                <w:del w:id="37100" w:author="Author"/>
              </w:rPr>
            </w:pPr>
            <w:del w:id="37101" w:author="Author">
              <w:r w:rsidRPr="00BE67C3" w:rsidDel="00421D84">
                <w:delText>-0.235</w:delText>
              </w:r>
            </w:del>
          </w:p>
        </w:tc>
      </w:tr>
      <w:tr w:rsidR="00A027D8" w:rsidRPr="00BE67C3" w:rsidDel="00421D84" w14:paraId="4641DB00" w14:textId="77777777" w:rsidTr="002F1572">
        <w:trPr>
          <w:cantSplit/>
          <w:trHeight w:val="190"/>
          <w:del w:id="37102" w:author="Author"/>
        </w:trPr>
        <w:tc>
          <w:tcPr>
            <w:tcW w:w="200" w:type="dxa"/>
            <w:tcBorders>
              <w:right w:val="single" w:sz="6" w:space="0" w:color="auto"/>
            </w:tcBorders>
          </w:tcPr>
          <w:p w14:paraId="55C86BF1" w14:textId="77777777" w:rsidR="00A027D8" w:rsidRPr="00BE67C3" w:rsidDel="00421D84" w:rsidRDefault="00A027D8" w:rsidP="00BE28D4">
            <w:pPr>
              <w:pStyle w:val="tabletext11"/>
              <w:suppressAutoHyphens/>
              <w:rPr>
                <w:del w:id="37103" w:author="Author"/>
              </w:rPr>
            </w:pPr>
          </w:p>
        </w:tc>
        <w:tc>
          <w:tcPr>
            <w:tcW w:w="960" w:type="dxa"/>
            <w:tcBorders>
              <w:left w:val="single" w:sz="6" w:space="0" w:color="auto"/>
            </w:tcBorders>
          </w:tcPr>
          <w:p w14:paraId="04E1E7ED" w14:textId="77777777" w:rsidR="00A027D8" w:rsidRPr="00BE67C3" w:rsidDel="00421D84" w:rsidRDefault="00A027D8" w:rsidP="00BE28D4">
            <w:pPr>
              <w:pStyle w:val="tabletext11"/>
              <w:suppressAutoHyphens/>
              <w:jc w:val="right"/>
              <w:rPr>
                <w:del w:id="37104" w:author="Author"/>
              </w:rPr>
            </w:pPr>
          </w:p>
        </w:tc>
        <w:tc>
          <w:tcPr>
            <w:tcW w:w="1440" w:type="dxa"/>
            <w:tcBorders>
              <w:right w:val="single" w:sz="6" w:space="0" w:color="auto"/>
            </w:tcBorders>
          </w:tcPr>
          <w:p w14:paraId="698B2DBC" w14:textId="77777777" w:rsidR="00A027D8" w:rsidRPr="00BE67C3" w:rsidDel="00421D84" w:rsidRDefault="00A027D8" w:rsidP="00BE28D4">
            <w:pPr>
              <w:pStyle w:val="tabletext11"/>
              <w:tabs>
                <w:tab w:val="decimal" w:pos="560"/>
              </w:tabs>
              <w:suppressAutoHyphens/>
              <w:ind w:right="-45"/>
              <w:rPr>
                <w:del w:id="37105" w:author="Author"/>
              </w:rPr>
            </w:pPr>
            <w:del w:id="37106" w:author="Author">
              <w:r w:rsidRPr="00BE67C3" w:rsidDel="00421D84">
                <w:delText>50</w:delText>
              </w:r>
            </w:del>
          </w:p>
        </w:tc>
        <w:tc>
          <w:tcPr>
            <w:tcW w:w="2400" w:type="dxa"/>
            <w:tcBorders>
              <w:left w:val="single" w:sz="6" w:space="0" w:color="auto"/>
              <w:right w:val="single" w:sz="6" w:space="0" w:color="auto"/>
            </w:tcBorders>
          </w:tcPr>
          <w:p w14:paraId="1B667FCF" w14:textId="77777777" w:rsidR="00A027D8" w:rsidRPr="00BE67C3" w:rsidDel="00421D84" w:rsidRDefault="00A027D8" w:rsidP="00BE28D4">
            <w:pPr>
              <w:pStyle w:val="tabletext11"/>
              <w:tabs>
                <w:tab w:val="decimal" w:pos="1000"/>
              </w:tabs>
              <w:suppressAutoHyphens/>
              <w:ind w:right="-45"/>
              <w:rPr>
                <w:del w:id="37107" w:author="Author"/>
              </w:rPr>
            </w:pPr>
            <w:del w:id="37108" w:author="Author">
              <w:r w:rsidRPr="00BE67C3" w:rsidDel="00421D84">
                <w:delText>-0.209</w:delText>
              </w:r>
            </w:del>
          </w:p>
        </w:tc>
      </w:tr>
      <w:tr w:rsidR="00A027D8" w:rsidRPr="00BE67C3" w:rsidDel="00421D84" w14:paraId="76A50601" w14:textId="77777777" w:rsidTr="002F1572">
        <w:trPr>
          <w:cantSplit/>
          <w:trHeight w:val="190"/>
          <w:del w:id="37109" w:author="Author"/>
        </w:trPr>
        <w:tc>
          <w:tcPr>
            <w:tcW w:w="200" w:type="dxa"/>
            <w:tcBorders>
              <w:right w:val="single" w:sz="6" w:space="0" w:color="auto"/>
            </w:tcBorders>
          </w:tcPr>
          <w:p w14:paraId="677B6EAE" w14:textId="77777777" w:rsidR="00A027D8" w:rsidRPr="00BE67C3" w:rsidDel="00421D84" w:rsidRDefault="00A027D8" w:rsidP="00BE28D4">
            <w:pPr>
              <w:pStyle w:val="tabletext11"/>
              <w:suppressAutoHyphens/>
              <w:rPr>
                <w:del w:id="37110" w:author="Author"/>
              </w:rPr>
            </w:pPr>
          </w:p>
        </w:tc>
        <w:tc>
          <w:tcPr>
            <w:tcW w:w="960" w:type="dxa"/>
            <w:tcBorders>
              <w:left w:val="single" w:sz="6" w:space="0" w:color="auto"/>
            </w:tcBorders>
          </w:tcPr>
          <w:p w14:paraId="055207B2" w14:textId="77777777" w:rsidR="00A027D8" w:rsidRPr="00BE67C3" w:rsidDel="00421D84" w:rsidRDefault="00A027D8" w:rsidP="00BE28D4">
            <w:pPr>
              <w:pStyle w:val="tabletext11"/>
              <w:suppressAutoHyphens/>
              <w:jc w:val="right"/>
              <w:rPr>
                <w:del w:id="37111" w:author="Author"/>
              </w:rPr>
            </w:pPr>
          </w:p>
        </w:tc>
        <w:tc>
          <w:tcPr>
            <w:tcW w:w="1440" w:type="dxa"/>
            <w:tcBorders>
              <w:right w:val="single" w:sz="6" w:space="0" w:color="auto"/>
            </w:tcBorders>
          </w:tcPr>
          <w:p w14:paraId="36FDDC28" w14:textId="77777777" w:rsidR="00A027D8" w:rsidRPr="00BE67C3" w:rsidDel="00421D84" w:rsidRDefault="00A027D8" w:rsidP="00BE28D4">
            <w:pPr>
              <w:pStyle w:val="tabletext11"/>
              <w:tabs>
                <w:tab w:val="decimal" w:pos="560"/>
              </w:tabs>
              <w:suppressAutoHyphens/>
              <w:ind w:right="-45"/>
              <w:rPr>
                <w:del w:id="37112" w:author="Author"/>
              </w:rPr>
            </w:pPr>
            <w:del w:id="37113" w:author="Author">
              <w:r w:rsidRPr="00BE67C3" w:rsidDel="00421D84">
                <w:delText>100</w:delText>
              </w:r>
            </w:del>
          </w:p>
        </w:tc>
        <w:tc>
          <w:tcPr>
            <w:tcW w:w="2400" w:type="dxa"/>
            <w:tcBorders>
              <w:left w:val="single" w:sz="6" w:space="0" w:color="auto"/>
              <w:right w:val="single" w:sz="6" w:space="0" w:color="auto"/>
            </w:tcBorders>
          </w:tcPr>
          <w:p w14:paraId="43F3AF9D" w14:textId="77777777" w:rsidR="00A027D8" w:rsidRPr="00BE67C3" w:rsidDel="00421D84" w:rsidRDefault="00A027D8" w:rsidP="00BE28D4">
            <w:pPr>
              <w:pStyle w:val="tabletext11"/>
              <w:tabs>
                <w:tab w:val="decimal" w:pos="1000"/>
              </w:tabs>
              <w:suppressAutoHyphens/>
              <w:ind w:right="-45"/>
              <w:rPr>
                <w:del w:id="37114" w:author="Author"/>
              </w:rPr>
            </w:pPr>
            <w:del w:id="37115" w:author="Author">
              <w:r w:rsidRPr="00BE67C3" w:rsidDel="00421D84">
                <w:delText>-0.182</w:delText>
              </w:r>
            </w:del>
          </w:p>
        </w:tc>
      </w:tr>
      <w:tr w:rsidR="00A027D8" w:rsidRPr="00BE67C3" w:rsidDel="00421D84" w14:paraId="6A157ABC" w14:textId="77777777" w:rsidTr="002F1572">
        <w:trPr>
          <w:cantSplit/>
          <w:trHeight w:val="190"/>
          <w:del w:id="37116" w:author="Author"/>
        </w:trPr>
        <w:tc>
          <w:tcPr>
            <w:tcW w:w="200" w:type="dxa"/>
            <w:tcBorders>
              <w:right w:val="single" w:sz="6" w:space="0" w:color="auto"/>
            </w:tcBorders>
          </w:tcPr>
          <w:p w14:paraId="33E44AC0" w14:textId="77777777" w:rsidR="00A027D8" w:rsidRPr="00BE67C3" w:rsidDel="00421D84" w:rsidRDefault="00A027D8" w:rsidP="00BE28D4">
            <w:pPr>
              <w:pStyle w:val="tabletext11"/>
              <w:suppressAutoHyphens/>
              <w:rPr>
                <w:del w:id="37117" w:author="Author"/>
              </w:rPr>
            </w:pPr>
          </w:p>
        </w:tc>
        <w:tc>
          <w:tcPr>
            <w:tcW w:w="960" w:type="dxa"/>
            <w:tcBorders>
              <w:left w:val="single" w:sz="6" w:space="0" w:color="auto"/>
            </w:tcBorders>
          </w:tcPr>
          <w:p w14:paraId="5814814A" w14:textId="77777777" w:rsidR="00A027D8" w:rsidRPr="00BE67C3" w:rsidDel="00421D84" w:rsidRDefault="00A027D8" w:rsidP="00BE28D4">
            <w:pPr>
              <w:pStyle w:val="tabletext11"/>
              <w:suppressAutoHyphens/>
              <w:jc w:val="right"/>
              <w:rPr>
                <w:del w:id="37118" w:author="Author"/>
              </w:rPr>
            </w:pPr>
          </w:p>
        </w:tc>
        <w:tc>
          <w:tcPr>
            <w:tcW w:w="1440" w:type="dxa"/>
            <w:tcBorders>
              <w:right w:val="single" w:sz="6" w:space="0" w:color="auto"/>
            </w:tcBorders>
          </w:tcPr>
          <w:p w14:paraId="25B0D00C" w14:textId="77777777" w:rsidR="00A027D8" w:rsidRPr="00BE67C3" w:rsidDel="00421D84" w:rsidRDefault="00A027D8" w:rsidP="00BE28D4">
            <w:pPr>
              <w:pStyle w:val="tabletext11"/>
              <w:tabs>
                <w:tab w:val="decimal" w:pos="560"/>
              </w:tabs>
              <w:suppressAutoHyphens/>
              <w:ind w:right="-45"/>
              <w:rPr>
                <w:del w:id="37119" w:author="Author"/>
              </w:rPr>
            </w:pPr>
            <w:del w:id="37120" w:author="Author">
              <w:r w:rsidRPr="00BE67C3" w:rsidDel="00421D84">
                <w:delText>200</w:delText>
              </w:r>
            </w:del>
          </w:p>
        </w:tc>
        <w:tc>
          <w:tcPr>
            <w:tcW w:w="2400" w:type="dxa"/>
            <w:tcBorders>
              <w:left w:val="single" w:sz="6" w:space="0" w:color="auto"/>
              <w:right w:val="single" w:sz="6" w:space="0" w:color="auto"/>
            </w:tcBorders>
          </w:tcPr>
          <w:p w14:paraId="0B2A1FE0" w14:textId="77777777" w:rsidR="00A027D8" w:rsidRPr="00BE67C3" w:rsidDel="00421D84" w:rsidRDefault="00A027D8" w:rsidP="00BE28D4">
            <w:pPr>
              <w:pStyle w:val="tabletext11"/>
              <w:tabs>
                <w:tab w:val="decimal" w:pos="1000"/>
              </w:tabs>
              <w:suppressAutoHyphens/>
              <w:ind w:right="-45"/>
              <w:rPr>
                <w:del w:id="37121" w:author="Author"/>
              </w:rPr>
            </w:pPr>
            <w:del w:id="37122" w:author="Author">
              <w:r w:rsidRPr="00BE67C3" w:rsidDel="00421D84">
                <w:delText>-0.122</w:delText>
              </w:r>
            </w:del>
          </w:p>
        </w:tc>
      </w:tr>
      <w:tr w:rsidR="00A027D8" w:rsidRPr="00BE67C3" w:rsidDel="00421D84" w14:paraId="15531533" w14:textId="77777777" w:rsidTr="002F1572">
        <w:trPr>
          <w:cantSplit/>
          <w:trHeight w:val="190"/>
          <w:del w:id="37123" w:author="Author"/>
        </w:trPr>
        <w:tc>
          <w:tcPr>
            <w:tcW w:w="200" w:type="dxa"/>
            <w:tcBorders>
              <w:right w:val="single" w:sz="6" w:space="0" w:color="auto"/>
            </w:tcBorders>
          </w:tcPr>
          <w:p w14:paraId="55127E80" w14:textId="77777777" w:rsidR="00A027D8" w:rsidRPr="00BE67C3" w:rsidDel="00421D84" w:rsidRDefault="00A027D8" w:rsidP="00BE28D4">
            <w:pPr>
              <w:pStyle w:val="tabletext11"/>
              <w:suppressAutoHyphens/>
              <w:rPr>
                <w:del w:id="37124" w:author="Author"/>
              </w:rPr>
            </w:pPr>
          </w:p>
        </w:tc>
        <w:tc>
          <w:tcPr>
            <w:tcW w:w="960" w:type="dxa"/>
            <w:tcBorders>
              <w:left w:val="single" w:sz="6" w:space="0" w:color="auto"/>
            </w:tcBorders>
          </w:tcPr>
          <w:p w14:paraId="418BC62C" w14:textId="77777777" w:rsidR="00A027D8" w:rsidRPr="00BE67C3" w:rsidDel="00421D84" w:rsidRDefault="00A027D8" w:rsidP="00BE28D4">
            <w:pPr>
              <w:pStyle w:val="tabletext11"/>
              <w:suppressAutoHyphens/>
              <w:jc w:val="right"/>
              <w:rPr>
                <w:del w:id="37125" w:author="Author"/>
              </w:rPr>
            </w:pPr>
          </w:p>
        </w:tc>
        <w:tc>
          <w:tcPr>
            <w:tcW w:w="1440" w:type="dxa"/>
            <w:tcBorders>
              <w:right w:val="single" w:sz="6" w:space="0" w:color="auto"/>
            </w:tcBorders>
          </w:tcPr>
          <w:p w14:paraId="2A3E5F60" w14:textId="77777777" w:rsidR="00A027D8" w:rsidRPr="00BE67C3" w:rsidDel="00421D84" w:rsidRDefault="00A027D8" w:rsidP="00BE28D4">
            <w:pPr>
              <w:pStyle w:val="tabletext11"/>
              <w:tabs>
                <w:tab w:val="decimal" w:pos="560"/>
              </w:tabs>
              <w:suppressAutoHyphens/>
              <w:ind w:right="-45"/>
              <w:rPr>
                <w:del w:id="37126" w:author="Author"/>
              </w:rPr>
            </w:pPr>
            <w:del w:id="37127" w:author="Author">
              <w:r w:rsidRPr="00BE67C3" w:rsidDel="00421D84">
                <w:delText>250</w:delText>
              </w:r>
            </w:del>
          </w:p>
        </w:tc>
        <w:tc>
          <w:tcPr>
            <w:tcW w:w="2400" w:type="dxa"/>
            <w:tcBorders>
              <w:left w:val="single" w:sz="6" w:space="0" w:color="auto"/>
              <w:right w:val="single" w:sz="6" w:space="0" w:color="auto"/>
            </w:tcBorders>
          </w:tcPr>
          <w:p w14:paraId="35DDB41A" w14:textId="77777777" w:rsidR="00A027D8" w:rsidRPr="00BE67C3" w:rsidDel="00421D84" w:rsidRDefault="00A027D8" w:rsidP="00BE28D4">
            <w:pPr>
              <w:pStyle w:val="tabletext11"/>
              <w:tabs>
                <w:tab w:val="decimal" w:pos="1000"/>
              </w:tabs>
              <w:suppressAutoHyphens/>
              <w:ind w:right="-45"/>
              <w:rPr>
                <w:del w:id="37128" w:author="Author"/>
              </w:rPr>
            </w:pPr>
            <w:del w:id="37129" w:author="Author">
              <w:r w:rsidRPr="00BE67C3" w:rsidDel="00421D84">
                <w:delText>-0.094</w:delText>
              </w:r>
            </w:del>
          </w:p>
        </w:tc>
      </w:tr>
      <w:tr w:rsidR="00A027D8" w:rsidRPr="00BE67C3" w:rsidDel="00421D84" w14:paraId="02C2192E" w14:textId="77777777" w:rsidTr="002F1572">
        <w:trPr>
          <w:cantSplit/>
          <w:trHeight w:val="190"/>
          <w:del w:id="37130" w:author="Author"/>
        </w:trPr>
        <w:tc>
          <w:tcPr>
            <w:tcW w:w="200" w:type="dxa"/>
            <w:tcBorders>
              <w:right w:val="single" w:sz="6" w:space="0" w:color="auto"/>
            </w:tcBorders>
          </w:tcPr>
          <w:p w14:paraId="2F611182" w14:textId="77777777" w:rsidR="00A027D8" w:rsidRPr="00BE67C3" w:rsidDel="00421D84" w:rsidRDefault="00A027D8" w:rsidP="00BE28D4">
            <w:pPr>
              <w:pStyle w:val="tabletext11"/>
              <w:suppressAutoHyphens/>
              <w:rPr>
                <w:del w:id="37131" w:author="Author"/>
              </w:rPr>
            </w:pPr>
          </w:p>
        </w:tc>
        <w:tc>
          <w:tcPr>
            <w:tcW w:w="960" w:type="dxa"/>
            <w:tcBorders>
              <w:left w:val="single" w:sz="6" w:space="0" w:color="auto"/>
            </w:tcBorders>
          </w:tcPr>
          <w:p w14:paraId="39E962BF" w14:textId="77777777" w:rsidR="00A027D8" w:rsidRPr="00BE67C3" w:rsidDel="00421D84" w:rsidRDefault="00A027D8" w:rsidP="00BE28D4">
            <w:pPr>
              <w:pStyle w:val="tabletext11"/>
              <w:suppressAutoHyphens/>
              <w:jc w:val="right"/>
              <w:rPr>
                <w:del w:id="37132" w:author="Author"/>
              </w:rPr>
            </w:pPr>
          </w:p>
        </w:tc>
        <w:tc>
          <w:tcPr>
            <w:tcW w:w="1440" w:type="dxa"/>
            <w:tcBorders>
              <w:right w:val="single" w:sz="6" w:space="0" w:color="auto"/>
            </w:tcBorders>
          </w:tcPr>
          <w:p w14:paraId="497E0DE8" w14:textId="77777777" w:rsidR="00A027D8" w:rsidRPr="00BE67C3" w:rsidDel="00421D84" w:rsidRDefault="00A027D8" w:rsidP="00BE28D4">
            <w:pPr>
              <w:pStyle w:val="tabletext11"/>
              <w:tabs>
                <w:tab w:val="decimal" w:pos="560"/>
              </w:tabs>
              <w:suppressAutoHyphens/>
              <w:ind w:right="-45"/>
              <w:rPr>
                <w:del w:id="37133" w:author="Author"/>
              </w:rPr>
            </w:pPr>
            <w:del w:id="37134" w:author="Author">
              <w:r w:rsidRPr="00BE67C3" w:rsidDel="00421D84">
                <w:delText>500</w:delText>
              </w:r>
            </w:del>
          </w:p>
        </w:tc>
        <w:tc>
          <w:tcPr>
            <w:tcW w:w="2400" w:type="dxa"/>
            <w:tcBorders>
              <w:left w:val="single" w:sz="6" w:space="0" w:color="auto"/>
              <w:right w:val="single" w:sz="6" w:space="0" w:color="auto"/>
            </w:tcBorders>
          </w:tcPr>
          <w:p w14:paraId="03E852EE" w14:textId="77777777" w:rsidR="00A027D8" w:rsidRPr="00BE67C3" w:rsidDel="00421D84" w:rsidRDefault="00A027D8" w:rsidP="00BE28D4">
            <w:pPr>
              <w:pStyle w:val="tabletext11"/>
              <w:tabs>
                <w:tab w:val="decimal" w:pos="1000"/>
              </w:tabs>
              <w:suppressAutoHyphens/>
              <w:ind w:right="-45"/>
              <w:rPr>
                <w:del w:id="37135" w:author="Author"/>
              </w:rPr>
            </w:pPr>
            <w:del w:id="37136" w:author="Author">
              <w:r w:rsidRPr="00BE67C3" w:rsidDel="00421D84">
                <w:delText>0.006</w:delText>
              </w:r>
            </w:del>
          </w:p>
        </w:tc>
      </w:tr>
      <w:tr w:rsidR="00A027D8" w:rsidRPr="00BE67C3" w:rsidDel="00421D84" w14:paraId="0B97F7D2" w14:textId="77777777" w:rsidTr="002F1572">
        <w:trPr>
          <w:cantSplit/>
          <w:trHeight w:val="190"/>
          <w:del w:id="37137" w:author="Author"/>
        </w:trPr>
        <w:tc>
          <w:tcPr>
            <w:tcW w:w="200" w:type="dxa"/>
            <w:tcBorders>
              <w:right w:val="single" w:sz="6" w:space="0" w:color="auto"/>
            </w:tcBorders>
          </w:tcPr>
          <w:p w14:paraId="6B4CAD56" w14:textId="77777777" w:rsidR="00A027D8" w:rsidRPr="00BE67C3" w:rsidDel="00421D84" w:rsidRDefault="00A027D8" w:rsidP="00BE28D4">
            <w:pPr>
              <w:pStyle w:val="tabletext11"/>
              <w:suppressAutoHyphens/>
              <w:rPr>
                <w:del w:id="37138" w:author="Author"/>
              </w:rPr>
            </w:pPr>
          </w:p>
        </w:tc>
        <w:tc>
          <w:tcPr>
            <w:tcW w:w="960" w:type="dxa"/>
            <w:tcBorders>
              <w:left w:val="single" w:sz="6" w:space="0" w:color="auto"/>
            </w:tcBorders>
          </w:tcPr>
          <w:p w14:paraId="77A29BDA" w14:textId="77777777" w:rsidR="00A027D8" w:rsidRPr="00BE67C3" w:rsidDel="00421D84" w:rsidRDefault="00A027D8" w:rsidP="00BE28D4">
            <w:pPr>
              <w:pStyle w:val="tabletext11"/>
              <w:suppressAutoHyphens/>
              <w:jc w:val="right"/>
              <w:rPr>
                <w:del w:id="37139" w:author="Author"/>
              </w:rPr>
            </w:pPr>
          </w:p>
        </w:tc>
        <w:tc>
          <w:tcPr>
            <w:tcW w:w="1440" w:type="dxa"/>
            <w:tcBorders>
              <w:right w:val="single" w:sz="6" w:space="0" w:color="auto"/>
            </w:tcBorders>
          </w:tcPr>
          <w:p w14:paraId="3441E26C" w14:textId="77777777" w:rsidR="00A027D8" w:rsidRPr="00BE67C3" w:rsidDel="00421D84" w:rsidRDefault="00A027D8" w:rsidP="00BE28D4">
            <w:pPr>
              <w:pStyle w:val="tabletext11"/>
              <w:tabs>
                <w:tab w:val="decimal" w:pos="560"/>
              </w:tabs>
              <w:suppressAutoHyphens/>
              <w:ind w:right="-45"/>
              <w:rPr>
                <w:del w:id="37140" w:author="Author"/>
              </w:rPr>
            </w:pPr>
            <w:del w:id="37141" w:author="Author">
              <w:r w:rsidRPr="00BE67C3" w:rsidDel="00421D84">
                <w:delText>1,000</w:delText>
              </w:r>
            </w:del>
          </w:p>
        </w:tc>
        <w:tc>
          <w:tcPr>
            <w:tcW w:w="2400" w:type="dxa"/>
            <w:tcBorders>
              <w:left w:val="single" w:sz="6" w:space="0" w:color="auto"/>
              <w:right w:val="single" w:sz="6" w:space="0" w:color="auto"/>
            </w:tcBorders>
          </w:tcPr>
          <w:p w14:paraId="5E98162F" w14:textId="77777777" w:rsidR="00A027D8" w:rsidRPr="00BE67C3" w:rsidDel="00421D84" w:rsidRDefault="00A027D8" w:rsidP="00BE28D4">
            <w:pPr>
              <w:pStyle w:val="tabletext11"/>
              <w:tabs>
                <w:tab w:val="decimal" w:pos="1000"/>
              </w:tabs>
              <w:suppressAutoHyphens/>
              <w:ind w:right="-45"/>
              <w:rPr>
                <w:del w:id="37142" w:author="Author"/>
              </w:rPr>
            </w:pPr>
            <w:del w:id="37143" w:author="Author">
              <w:r w:rsidRPr="00BE67C3" w:rsidDel="00421D84">
                <w:delText>0.133</w:delText>
              </w:r>
            </w:del>
          </w:p>
        </w:tc>
      </w:tr>
      <w:tr w:rsidR="00A027D8" w:rsidRPr="00BE67C3" w:rsidDel="00421D84" w14:paraId="301BCA89" w14:textId="77777777" w:rsidTr="002F1572">
        <w:trPr>
          <w:cantSplit/>
          <w:trHeight w:val="190"/>
          <w:del w:id="37144" w:author="Author"/>
        </w:trPr>
        <w:tc>
          <w:tcPr>
            <w:tcW w:w="200" w:type="dxa"/>
            <w:tcBorders>
              <w:right w:val="single" w:sz="6" w:space="0" w:color="auto"/>
            </w:tcBorders>
          </w:tcPr>
          <w:p w14:paraId="600AF899" w14:textId="77777777" w:rsidR="00A027D8" w:rsidRPr="00BE67C3" w:rsidDel="00421D84" w:rsidRDefault="00A027D8" w:rsidP="00BE28D4">
            <w:pPr>
              <w:pStyle w:val="tabletext11"/>
              <w:suppressAutoHyphens/>
              <w:rPr>
                <w:del w:id="37145" w:author="Author"/>
              </w:rPr>
            </w:pPr>
          </w:p>
        </w:tc>
        <w:tc>
          <w:tcPr>
            <w:tcW w:w="960" w:type="dxa"/>
            <w:tcBorders>
              <w:left w:val="single" w:sz="6" w:space="0" w:color="auto"/>
            </w:tcBorders>
          </w:tcPr>
          <w:p w14:paraId="1FEFE019" w14:textId="77777777" w:rsidR="00A027D8" w:rsidRPr="00BE67C3" w:rsidDel="00421D84" w:rsidRDefault="00A027D8" w:rsidP="00BE28D4">
            <w:pPr>
              <w:pStyle w:val="tabletext11"/>
              <w:suppressAutoHyphens/>
              <w:jc w:val="right"/>
              <w:rPr>
                <w:del w:id="37146" w:author="Author"/>
              </w:rPr>
            </w:pPr>
          </w:p>
        </w:tc>
        <w:tc>
          <w:tcPr>
            <w:tcW w:w="1440" w:type="dxa"/>
            <w:tcBorders>
              <w:right w:val="single" w:sz="6" w:space="0" w:color="auto"/>
            </w:tcBorders>
          </w:tcPr>
          <w:p w14:paraId="5074E2BE" w14:textId="77777777" w:rsidR="00A027D8" w:rsidRPr="00BE67C3" w:rsidDel="00421D84" w:rsidRDefault="00A027D8" w:rsidP="00BE28D4">
            <w:pPr>
              <w:pStyle w:val="tabletext11"/>
              <w:tabs>
                <w:tab w:val="decimal" w:pos="560"/>
              </w:tabs>
              <w:suppressAutoHyphens/>
              <w:ind w:right="-45"/>
              <w:rPr>
                <w:del w:id="37147" w:author="Author"/>
              </w:rPr>
            </w:pPr>
            <w:del w:id="37148" w:author="Author">
              <w:r w:rsidRPr="00BE67C3" w:rsidDel="00421D84">
                <w:delText>2,000</w:delText>
              </w:r>
            </w:del>
          </w:p>
        </w:tc>
        <w:tc>
          <w:tcPr>
            <w:tcW w:w="2400" w:type="dxa"/>
            <w:tcBorders>
              <w:left w:val="single" w:sz="6" w:space="0" w:color="auto"/>
              <w:right w:val="single" w:sz="6" w:space="0" w:color="auto"/>
            </w:tcBorders>
          </w:tcPr>
          <w:p w14:paraId="2F2B6DB0" w14:textId="77777777" w:rsidR="00A027D8" w:rsidRPr="00BE67C3" w:rsidDel="00421D84" w:rsidRDefault="00A027D8" w:rsidP="00BE28D4">
            <w:pPr>
              <w:pStyle w:val="tabletext11"/>
              <w:tabs>
                <w:tab w:val="decimal" w:pos="1000"/>
              </w:tabs>
              <w:suppressAutoHyphens/>
              <w:ind w:right="-45"/>
              <w:rPr>
                <w:del w:id="37149" w:author="Author"/>
              </w:rPr>
            </w:pPr>
            <w:del w:id="37150" w:author="Author">
              <w:r w:rsidRPr="00BE67C3" w:rsidDel="00421D84">
                <w:delText>0.323</w:delText>
              </w:r>
            </w:del>
          </w:p>
        </w:tc>
      </w:tr>
      <w:tr w:rsidR="00A027D8" w:rsidRPr="00BE67C3" w:rsidDel="00421D84" w14:paraId="04397B88" w14:textId="77777777" w:rsidTr="002F1572">
        <w:trPr>
          <w:cantSplit/>
          <w:trHeight w:val="190"/>
          <w:del w:id="37151" w:author="Author"/>
        </w:trPr>
        <w:tc>
          <w:tcPr>
            <w:tcW w:w="200" w:type="dxa"/>
            <w:tcBorders>
              <w:right w:val="single" w:sz="6" w:space="0" w:color="auto"/>
            </w:tcBorders>
          </w:tcPr>
          <w:p w14:paraId="3535BC31" w14:textId="77777777" w:rsidR="00A027D8" w:rsidRPr="00BE67C3" w:rsidDel="00421D84" w:rsidRDefault="00A027D8" w:rsidP="00BE28D4">
            <w:pPr>
              <w:pStyle w:val="tabletext11"/>
              <w:suppressAutoHyphens/>
              <w:rPr>
                <w:del w:id="37152" w:author="Author"/>
              </w:rPr>
            </w:pPr>
          </w:p>
        </w:tc>
        <w:tc>
          <w:tcPr>
            <w:tcW w:w="960" w:type="dxa"/>
            <w:tcBorders>
              <w:left w:val="single" w:sz="6" w:space="0" w:color="auto"/>
            </w:tcBorders>
          </w:tcPr>
          <w:p w14:paraId="69817625" w14:textId="77777777" w:rsidR="00A027D8" w:rsidRPr="00BE67C3" w:rsidDel="00421D84" w:rsidRDefault="00A027D8" w:rsidP="00BE28D4">
            <w:pPr>
              <w:pStyle w:val="tabletext11"/>
              <w:suppressAutoHyphens/>
              <w:jc w:val="right"/>
              <w:rPr>
                <w:del w:id="37153" w:author="Author"/>
              </w:rPr>
            </w:pPr>
          </w:p>
        </w:tc>
        <w:tc>
          <w:tcPr>
            <w:tcW w:w="1440" w:type="dxa"/>
            <w:tcBorders>
              <w:right w:val="single" w:sz="6" w:space="0" w:color="auto"/>
            </w:tcBorders>
          </w:tcPr>
          <w:p w14:paraId="269E5B2F" w14:textId="77777777" w:rsidR="00A027D8" w:rsidRPr="00BE67C3" w:rsidDel="00421D84" w:rsidRDefault="00A027D8" w:rsidP="00BE28D4">
            <w:pPr>
              <w:pStyle w:val="tabletext11"/>
              <w:tabs>
                <w:tab w:val="decimal" w:pos="560"/>
              </w:tabs>
              <w:suppressAutoHyphens/>
              <w:ind w:right="-45"/>
              <w:rPr>
                <w:del w:id="37154" w:author="Author"/>
              </w:rPr>
            </w:pPr>
            <w:del w:id="37155" w:author="Author">
              <w:r w:rsidRPr="00BE67C3" w:rsidDel="00421D84">
                <w:delText>3,000</w:delText>
              </w:r>
            </w:del>
          </w:p>
        </w:tc>
        <w:tc>
          <w:tcPr>
            <w:tcW w:w="2400" w:type="dxa"/>
            <w:tcBorders>
              <w:left w:val="single" w:sz="6" w:space="0" w:color="auto"/>
              <w:right w:val="single" w:sz="6" w:space="0" w:color="auto"/>
            </w:tcBorders>
          </w:tcPr>
          <w:p w14:paraId="241CE993" w14:textId="77777777" w:rsidR="00A027D8" w:rsidRPr="00BE67C3" w:rsidDel="00421D84" w:rsidRDefault="00A027D8" w:rsidP="00BE28D4">
            <w:pPr>
              <w:pStyle w:val="tabletext11"/>
              <w:tabs>
                <w:tab w:val="decimal" w:pos="1000"/>
              </w:tabs>
              <w:suppressAutoHyphens/>
              <w:ind w:right="-45"/>
              <w:rPr>
                <w:del w:id="37156" w:author="Author"/>
              </w:rPr>
            </w:pPr>
            <w:del w:id="37157" w:author="Author">
              <w:r w:rsidRPr="00BE67C3" w:rsidDel="00421D84">
                <w:delText>0.477</w:delText>
              </w:r>
            </w:del>
          </w:p>
        </w:tc>
      </w:tr>
      <w:tr w:rsidR="00A027D8" w:rsidRPr="00BE67C3" w:rsidDel="00421D84" w14:paraId="103764C9" w14:textId="77777777" w:rsidTr="002F1572">
        <w:trPr>
          <w:cantSplit/>
          <w:trHeight w:val="190"/>
          <w:del w:id="37158" w:author="Author"/>
        </w:trPr>
        <w:tc>
          <w:tcPr>
            <w:tcW w:w="200" w:type="dxa"/>
            <w:tcBorders>
              <w:right w:val="single" w:sz="6" w:space="0" w:color="auto"/>
            </w:tcBorders>
          </w:tcPr>
          <w:p w14:paraId="2C44BCB1" w14:textId="77777777" w:rsidR="00A027D8" w:rsidRPr="00BE67C3" w:rsidDel="00421D84" w:rsidRDefault="00A027D8" w:rsidP="00BE28D4">
            <w:pPr>
              <w:pStyle w:val="tabletext11"/>
              <w:suppressAutoHyphens/>
              <w:rPr>
                <w:del w:id="37159" w:author="Author"/>
              </w:rPr>
            </w:pPr>
          </w:p>
        </w:tc>
        <w:tc>
          <w:tcPr>
            <w:tcW w:w="960" w:type="dxa"/>
            <w:tcBorders>
              <w:left w:val="single" w:sz="6" w:space="0" w:color="auto"/>
              <w:bottom w:val="single" w:sz="6" w:space="0" w:color="auto"/>
            </w:tcBorders>
          </w:tcPr>
          <w:p w14:paraId="64079330" w14:textId="77777777" w:rsidR="00A027D8" w:rsidRPr="00BE67C3" w:rsidDel="00421D84" w:rsidRDefault="00A027D8" w:rsidP="00BE28D4">
            <w:pPr>
              <w:pStyle w:val="tabletext11"/>
              <w:suppressAutoHyphens/>
              <w:jc w:val="right"/>
              <w:rPr>
                <w:del w:id="37160" w:author="Author"/>
              </w:rPr>
            </w:pPr>
          </w:p>
        </w:tc>
        <w:tc>
          <w:tcPr>
            <w:tcW w:w="1440" w:type="dxa"/>
            <w:tcBorders>
              <w:bottom w:val="single" w:sz="6" w:space="0" w:color="auto"/>
              <w:right w:val="single" w:sz="6" w:space="0" w:color="auto"/>
            </w:tcBorders>
          </w:tcPr>
          <w:p w14:paraId="11A67DD2" w14:textId="77777777" w:rsidR="00A027D8" w:rsidRPr="00BE67C3" w:rsidDel="00421D84" w:rsidRDefault="00A027D8" w:rsidP="00BE28D4">
            <w:pPr>
              <w:pStyle w:val="tabletext11"/>
              <w:tabs>
                <w:tab w:val="decimal" w:pos="560"/>
              </w:tabs>
              <w:suppressAutoHyphens/>
              <w:ind w:right="-45"/>
              <w:rPr>
                <w:del w:id="37161" w:author="Author"/>
              </w:rPr>
            </w:pPr>
            <w:del w:id="37162" w:author="Author">
              <w:r w:rsidRPr="00BE67C3" w:rsidDel="00421D84">
                <w:delText>5,000</w:delText>
              </w:r>
            </w:del>
          </w:p>
        </w:tc>
        <w:tc>
          <w:tcPr>
            <w:tcW w:w="2400" w:type="dxa"/>
            <w:tcBorders>
              <w:left w:val="single" w:sz="6" w:space="0" w:color="auto"/>
              <w:bottom w:val="single" w:sz="6" w:space="0" w:color="auto"/>
              <w:right w:val="single" w:sz="6" w:space="0" w:color="auto"/>
            </w:tcBorders>
          </w:tcPr>
          <w:p w14:paraId="3B358B8D" w14:textId="77777777" w:rsidR="00A027D8" w:rsidRPr="00BE67C3" w:rsidDel="00421D84" w:rsidRDefault="00A027D8" w:rsidP="00BE28D4">
            <w:pPr>
              <w:pStyle w:val="tabletext11"/>
              <w:tabs>
                <w:tab w:val="decimal" w:pos="1000"/>
              </w:tabs>
              <w:suppressAutoHyphens/>
              <w:ind w:right="-45"/>
              <w:rPr>
                <w:del w:id="37163" w:author="Author"/>
              </w:rPr>
            </w:pPr>
            <w:del w:id="37164" w:author="Author">
              <w:r w:rsidRPr="00BE67C3" w:rsidDel="00421D84">
                <w:delText>0.699</w:delText>
              </w:r>
            </w:del>
          </w:p>
        </w:tc>
      </w:tr>
    </w:tbl>
    <w:p w14:paraId="38222E37" w14:textId="77777777" w:rsidR="00A027D8" w:rsidRPr="00BE67C3" w:rsidDel="00421D84" w:rsidRDefault="00A027D8" w:rsidP="00BE28D4">
      <w:pPr>
        <w:pStyle w:val="tablecaption"/>
        <w:suppressAutoHyphens/>
        <w:rPr>
          <w:del w:id="37165" w:author="Author"/>
        </w:rPr>
      </w:pPr>
      <w:del w:id="37166" w:author="Author">
        <w:r w:rsidRPr="00BE67C3" w:rsidDel="00421D84">
          <w:delText>Table 98.B.2.b.(2)(a) Zone-rated Risks Comprehensive Coverage Deductible Factors – All Perils Without Full Safety Glass Coverage</w:delText>
        </w:r>
      </w:del>
    </w:p>
    <w:p w14:paraId="1253BA7E" w14:textId="77777777" w:rsidR="00A027D8" w:rsidRPr="00BE67C3" w:rsidDel="00421D84" w:rsidRDefault="00A027D8" w:rsidP="00BE28D4">
      <w:pPr>
        <w:pStyle w:val="isonormal"/>
        <w:suppressAutoHyphens/>
        <w:rPr>
          <w:del w:id="37167" w:author="Author"/>
        </w:rPr>
      </w:pPr>
    </w:p>
    <w:p w14:paraId="31262454" w14:textId="77777777" w:rsidR="00A027D8" w:rsidRPr="00BE67C3" w:rsidDel="00421D84" w:rsidRDefault="00A027D8" w:rsidP="00BE28D4">
      <w:pPr>
        <w:pStyle w:val="outlinehd6"/>
        <w:suppressAutoHyphens/>
        <w:rPr>
          <w:del w:id="37168" w:author="Author"/>
        </w:rPr>
      </w:pPr>
      <w:del w:id="37169" w:author="Author">
        <w:r w:rsidRPr="00BE67C3" w:rsidDel="00421D84">
          <w:tab/>
          <w:delText>(b)</w:delText>
        </w:r>
        <w:r w:rsidRPr="00BE67C3" w:rsidDel="00421D84">
          <w:tab/>
          <w:delText>Theft, Mischief Or Vandalism Without Full Safety Glass Coverage</w:delText>
        </w:r>
      </w:del>
    </w:p>
    <w:p w14:paraId="1F4C78F8" w14:textId="77777777" w:rsidR="00A027D8" w:rsidRPr="00BE67C3" w:rsidDel="00421D84" w:rsidRDefault="00A027D8" w:rsidP="00BE28D4">
      <w:pPr>
        <w:pStyle w:val="space4"/>
        <w:suppressAutoHyphens/>
        <w:rPr>
          <w:del w:id="371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A027D8" w:rsidRPr="00BE67C3" w:rsidDel="00421D84" w14:paraId="486D19E7" w14:textId="77777777" w:rsidTr="002F1572">
        <w:trPr>
          <w:cantSplit/>
          <w:trHeight w:val="190"/>
          <w:del w:id="37171" w:author="Author"/>
        </w:trPr>
        <w:tc>
          <w:tcPr>
            <w:tcW w:w="200" w:type="dxa"/>
            <w:tcBorders>
              <w:right w:val="single" w:sz="6" w:space="0" w:color="auto"/>
            </w:tcBorders>
          </w:tcPr>
          <w:p w14:paraId="53C97C63" w14:textId="77777777" w:rsidR="00A027D8" w:rsidRPr="00BE67C3" w:rsidDel="00421D84" w:rsidRDefault="00A027D8" w:rsidP="00BE28D4">
            <w:pPr>
              <w:pStyle w:val="tablehead"/>
              <w:suppressAutoHyphens/>
              <w:rPr>
                <w:del w:id="37172"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73B5C7F0" w14:textId="77777777" w:rsidR="00A027D8" w:rsidRPr="00BE67C3" w:rsidDel="00421D84" w:rsidRDefault="00A027D8" w:rsidP="00BE28D4">
            <w:pPr>
              <w:pStyle w:val="tablehead"/>
              <w:suppressAutoHyphens/>
              <w:rPr>
                <w:del w:id="37173" w:author="Author"/>
              </w:rPr>
            </w:pPr>
            <w:del w:id="37174" w:author="Author">
              <w:r w:rsidRPr="00BE67C3" w:rsidDel="00421D84">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1FC44A8F" w14:textId="77777777" w:rsidR="00A027D8" w:rsidRPr="00BE67C3" w:rsidDel="00421D84" w:rsidRDefault="00A027D8" w:rsidP="00BE28D4">
            <w:pPr>
              <w:pStyle w:val="tablehead"/>
              <w:suppressAutoHyphens/>
              <w:rPr>
                <w:del w:id="37175" w:author="Author"/>
              </w:rPr>
            </w:pPr>
            <w:del w:id="37176" w:author="Author">
              <w:r w:rsidRPr="00BE67C3" w:rsidDel="00421D84">
                <w:delText>Factor</w:delText>
              </w:r>
            </w:del>
          </w:p>
        </w:tc>
      </w:tr>
      <w:tr w:rsidR="00A027D8" w:rsidRPr="00BE67C3" w:rsidDel="00421D84" w14:paraId="51B894D9" w14:textId="77777777" w:rsidTr="002F1572">
        <w:trPr>
          <w:cantSplit/>
          <w:trHeight w:val="190"/>
          <w:del w:id="37177" w:author="Author"/>
        </w:trPr>
        <w:tc>
          <w:tcPr>
            <w:tcW w:w="200" w:type="dxa"/>
            <w:tcBorders>
              <w:right w:val="single" w:sz="6" w:space="0" w:color="auto"/>
            </w:tcBorders>
          </w:tcPr>
          <w:p w14:paraId="1C879779" w14:textId="77777777" w:rsidR="00A027D8" w:rsidRPr="00BE67C3" w:rsidDel="00421D84" w:rsidRDefault="00A027D8" w:rsidP="00BE28D4">
            <w:pPr>
              <w:pStyle w:val="tabletext11"/>
              <w:suppressAutoHyphens/>
              <w:rPr>
                <w:del w:id="37178" w:author="Author"/>
              </w:rPr>
            </w:pPr>
          </w:p>
        </w:tc>
        <w:tc>
          <w:tcPr>
            <w:tcW w:w="960" w:type="dxa"/>
            <w:tcBorders>
              <w:top w:val="single" w:sz="4" w:space="0" w:color="auto"/>
              <w:left w:val="single" w:sz="6" w:space="0" w:color="auto"/>
            </w:tcBorders>
          </w:tcPr>
          <w:p w14:paraId="18CACDA8" w14:textId="77777777" w:rsidR="00A027D8" w:rsidRPr="00BE67C3" w:rsidDel="00421D84" w:rsidRDefault="00A027D8" w:rsidP="00BE28D4">
            <w:pPr>
              <w:pStyle w:val="tabletext11"/>
              <w:suppressAutoHyphens/>
              <w:jc w:val="right"/>
              <w:rPr>
                <w:del w:id="37179" w:author="Author"/>
              </w:rPr>
            </w:pPr>
            <w:del w:id="37180" w:author="Author">
              <w:r w:rsidRPr="00BE67C3" w:rsidDel="00421D84">
                <w:delText>$</w:delText>
              </w:r>
            </w:del>
          </w:p>
        </w:tc>
        <w:tc>
          <w:tcPr>
            <w:tcW w:w="1440" w:type="dxa"/>
            <w:tcBorders>
              <w:top w:val="single" w:sz="4" w:space="0" w:color="auto"/>
              <w:right w:val="single" w:sz="6" w:space="0" w:color="auto"/>
            </w:tcBorders>
          </w:tcPr>
          <w:p w14:paraId="3740718F" w14:textId="77777777" w:rsidR="00A027D8" w:rsidRPr="00BE67C3" w:rsidDel="00421D84" w:rsidRDefault="00A027D8" w:rsidP="00BE28D4">
            <w:pPr>
              <w:pStyle w:val="tabletext11"/>
              <w:tabs>
                <w:tab w:val="decimal" w:pos="560"/>
              </w:tabs>
              <w:suppressAutoHyphens/>
              <w:ind w:right="-45"/>
              <w:rPr>
                <w:del w:id="37181" w:author="Author"/>
              </w:rPr>
            </w:pPr>
            <w:del w:id="37182" w:author="Author">
              <w:r w:rsidRPr="00BE67C3" w:rsidDel="00421D84">
                <w:delText>Full</w:delText>
              </w:r>
            </w:del>
          </w:p>
        </w:tc>
        <w:tc>
          <w:tcPr>
            <w:tcW w:w="2400" w:type="dxa"/>
            <w:tcBorders>
              <w:top w:val="single" w:sz="4" w:space="0" w:color="auto"/>
              <w:left w:val="single" w:sz="6" w:space="0" w:color="auto"/>
              <w:right w:val="single" w:sz="6" w:space="0" w:color="auto"/>
            </w:tcBorders>
          </w:tcPr>
          <w:p w14:paraId="3E515863" w14:textId="77777777" w:rsidR="00A027D8" w:rsidRPr="00BE67C3" w:rsidDel="00421D84" w:rsidRDefault="00A027D8" w:rsidP="00BE28D4">
            <w:pPr>
              <w:pStyle w:val="tabletext11"/>
              <w:tabs>
                <w:tab w:val="decimal" w:pos="1000"/>
              </w:tabs>
              <w:suppressAutoHyphens/>
              <w:ind w:right="-45"/>
              <w:rPr>
                <w:del w:id="37183" w:author="Author"/>
              </w:rPr>
            </w:pPr>
            <w:del w:id="37184" w:author="Author">
              <w:r w:rsidRPr="00BE67C3" w:rsidDel="00421D84">
                <w:delText>-0.235</w:delText>
              </w:r>
            </w:del>
          </w:p>
        </w:tc>
      </w:tr>
      <w:tr w:rsidR="00A027D8" w:rsidRPr="00BE67C3" w:rsidDel="00421D84" w14:paraId="6F7E7762" w14:textId="77777777" w:rsidTr="002F1572">
        <w:trPr>
          <w:cantSplit/>
          <w:trHeight w:val="190"/>
          <w:del w:id="37185" w:author="Author"/>
        </w:trPr>
        <w:tc>
          <w:tcPr>
            <w:tcW w:w="200" w:type="dxa"/>
            <w:tcBorders>
              <w:right w:val="single" w:sz="6" w:space="0" w:color="auto"/>
            </w:tcBorders>
          </w:tcPr>
          <w:p w14:paraId="31331C3A" w14:textId="77777777" w:rsidR="00A027D8" w:rsidRPr="00BE67C3" w:rsidDel="00421D84" w:rsidRDefault="00A027D8" w:rsidP="00BE28D4">
            <w:pPr>
              <w:pStyle w:val="tabletext11"/>
              <w:suppressAutoHyphens/>
              <w:rPr>
                <w:del w:id="37186" w:author="Author"/>
              </w:rPr>
            </w:pPr>
          </w:p>
        </w:tc>
        <w:tc>
          <w:tcPr>
            <w:tcW w:w="960" w:type="dxa"/>
            <w:tcBorders>
              <w:left w:val="single" w:sz="6" w:space="0" w:color="auto"/>
            </w:tcBorders>
          </w:tcPr>
          <w:p w14:paraId="10CEBD48" w14:textId="77777777" w:rsidR="00A027D8" w:rsidRPr="00BE67C3" w:rsidDel="00421D84" w:rsidRDefault="00A027D8" w:rsidP="00BE28D4">
            <w:pPr>
              <w:pStyle w:val="tabletext11"/>
              <w:suppressAutoHyphens/>
              <w:jc w:val="right"/>
              <w:rPr>
                <w:del w:id="37187" w:author="Author"/>
              </w:rPr>
            </w:pPr>
          </w:p>
        </w:tc>
        <w:tc>
          <w:tcPr>
            <w:tcW w:w="1440" w:type="dxa"/>
            <w:tcBorders>
              <w:right w:val="single" w:sz="6" w:space="0" w:color="auto"/>
            </w:tcBorders>
          </w:tcPr>
          <w:p w14:paraId="66402F52" w14:textId="77777777" w:rsidR="00A027D8" w:rsidRPr="00BE67C3" w:rsidDel="00421D84" w:rsidRDefault="00A027D8" w:rsidP="00BE28D4">
            <w:pPr>
              <w:pStyle w:val="tabletext11"/>
              <w:tabs>
                <w:tab w:val="decimal" w:pos="560"/>
              </w:tabs>
              <w:suppressAutoHyphens/>
              <w:ind w:right="-45"/>
              <w:rPr>
                <w:del w:id="37188" w:author="Author"/>
              </w:rPr>
            </w:pPr>
            <w:del w:id="37189" w:author="Author">
              <w:r w:rsidRPr="00BE67C3" w:rsidDel="00421D84">
                <w:delText>50</w:delText>
              </w:r>
            </w:del>
          </w:p>
        </w:tc>
        <w:tc>
          <w:tcPr>
            <w:tcW w:w="2400" w:type="dxa"/>
            <w:tcBorders>
              <w:left w:val="single" w:sz="6" w:space="0" w:color="auto"/>
              <w:right w:val="single" w:sz="6" w:space="0" w:color="auto"/>
            </w:tcBorders>
          </w:tcPr>
          <w:p w14:paraId="47645785" w14:textId="77777777" w:rsidR="00A027D8" w:rsidRPr="00BE67C3" w:rsidDel="00421D84" w:rsidRDefault="00A027D8" w:rsidP="00BE28D4">
            <w:pPr>
              <w:pStyle w:val="tabletext11"/>
              <w:tabs>
                <w:tab w:val="decimal" w:pos="1000"/>
              </w:tabs>
              <w:suppressAutoHyphens/>
              <w:ind w:right="-45"/>
              <w:rPr>
                <w:del w:id="37190" w:author="Author"/>
              </w:rPr>
            </w:pPr>
            <w:del w:id="37191" w:author="Author">
              <w:r w:rsidRPr="00BE67C3" w:rsidDel="00421D84">
                <w:delText>-0.230</w:delText>
              </w:r>
            </w:del>
          </w:p>
        </w:tc>
      </w:tr>
      <w:tr w:rsidR="00A027D8" w:rsidRPr="00BE67C3" w:rsidDel="00421D84" w14:paraId="4F39B1C6" w14:textId="77777777" w:rsidTr="002F1572">
        <w:trPr>
          <w:cantSplit/>
          <w:trHeight w:val="190"/>
          <w:del w:id="37192" w:author="Author"/>
        </w:trPr>
        <w:tc>
          <w:tcPr>
            <w:tcW w:w="200" w:type="dxa"/>
            <w:tcBorders>
              <w:right w:val="single" w:sz="6" w:space="0" w:color="auto"/>
            </w:tcBorders>
          </w:tcPr>
          <w:p w14:paraId="61B6E449" w14:textId="77777777" w:rsidR="00A027D8" w:rsidRPr="00BE67C3" w:rsidDel="00421D84" w:rsidRDefault="00A027D8" w:rsidP="00BE28D4">
            <w:pPr>
              <w:pStyle w:val="tabletext11"/>
              <w:suppressAutoHyphens/>
              <w:rPr>
                <w:del w:id="37193" w:author="Author"/>
              </w:rPr>
            </w:pPr>
          </w:p>
        </w:tc>
        <w:tc>
          <w:tcPr>
            <w:tcW w:w="960" w:type="dxa"/>
            <w:tcBorders>
              <w:left w:val="single" w:sz="6" w:space="0" w:color="auto"/>
            </w:tcBorders>
          </w:tcPr>
          <w:p w14:paraId="40609DC2" w14:textId="77777777" w:rsidR="00A027D8" w:rsidRPr="00BE67C3" w:rsidDel="00421D84" w:rsidRDefault="00A027D8" w:rsidP="00BE28D4">
            <w:pPr>
              <w:pStyle w:val="tabletext11"/>
              <w:suppressAutoHyphens/>
              <w:jc w:val="right"/>
              <w:rPr>
                <w:del w:id="37194" w:author="Author"/>
              </w:rPr>
            </w:pPr>
          </w:p>
        </w:tc>
        <w:tc>
          <w:tcPr>
            <w:tcW w:w="1440" w:type="dxa"/>
            <w:tcBorders>
              <w:right w:val="single" w:sz="6" w:space="0" w:color="auto"/>
            </w:tcBorders>
          </w:tcPr>
          <w:p w14:paraId="55910221" w14:textId="77777777" w:rsidR="00A027D8" w:rsidRPr="00BE67C3" w:rsidDel="00421D84" w:rsidRDefault="00A027D8" w:rsidP="00BE28D4">
            <w:pPr>
              <w:pStyle w:val="tabletext11"/>
              <w:tabs>
                <w:tab w:val="decimal" w:pos="560"/>
              </w:tabs>
              <w:suppressAutoHyphens/>
              <w:ind w:right="-45"/>
              <w:rPr>
                <w:del w:id="37195" w:author="Author"/>
              </w:rPr>
            </w:pPr>
            <w:del w:id="37196" w:author="Author">
              <w:r w:rsidRPr="00BE67C3" w:rsidDel="00421D84">
                <w:delText>100</w:delText>
              </w:r>
            </w:del>
          </w:p>
        </w:tc>
        <w:tc>
          <w:tcPr>
            <w:tcW w:w="2400" w:type="dxa"/>
            <w:tcBorders>
              <w:left w:val="single" w:sz="6" w:space="0" w:color="auto"/>
              <w:right w:val="single" w:sz="6" w:space="0" w:color="auto"/>
            </w:tcBorders>
          </w:tcPr>
          <w:p w14:paraId="370B7FFC" w14:textId="77777777" w:rsidR="00A027D8" w:rsidRPr="00BE67C3" w:rsidDel="00421D84" w:rsidRDefault="00A027D8" w:rsidP="00BE28D4">
            <w:pPr>
              <w:pStyle w:val="tabletext11"/>
              <w:tabs>
                <w:tab w:val="decimal" w:pos="1000"/>
              </w:tabs>
              <w:suppressAutoHyphens/>
              <w:ind w:right="-45"/>
              <w:rPr>
                <w:del w:id="37197" w:author="Author"/>
              </w:rPr>
            </w:pPr>
            <w:del w:id="37198" w:author="Author">
              <w:r w:rsidRPr="00BE67C3" w:rsidDel="00421D84">
                <w:delText>-0.229</w:delText>
              </w:r>
            </w:del>
          </w:p>
        </w:tc>
      </w:tr>
      <w:tr w:rsidR="00A027D8" w:rsidRPr="00BE67C3" w:rsidDel="00421D84" w14:paraId="3C0DA1AF" w14:textId="77777777" w:rsidTr="002F1572">
        <w:trPr>
          <w:cantSplit/>
          <w:trHeight w:val="190"/>
          <w:del w:id="37199" w:author="Author"/>
        </w:trPr>
        <w:tc>
          <w:tcPr>
            <w:tcW w:w="200" w:type="dxa"/>
            <w:tcBorders>
              <w:right w:val="single" w:sz="6" w:space="0" w:color="auto"/>
            </w:tcBorders>
          </w:tcPr>
          <w:p w14:paraId="7365E0DA" w14:textId="77777777" w:rsidR="00A027D8" w:rsidRPr="00BE67C3" w:rsidDel="00421D84" w:rsidRDefault="00A027D8" w:rsidP="00BE28D4">
            <w:pPr>
              <w:pStyle w:val="tabletext11"/>
              <w:suppressAutoHyphens/>
              <w:rPr>
                <w:del w:id="37200" w:author="Author"/>
              </w:rPr>
            </w:pPr>
          </w:p>
        </w:tc>
        <w:tc>
          <w:tcPr>
            <w:tcW w:w="960" w:type="dxa"/>
            <w:tcBorders>
              <w:left w:val="single" w:sz="6" w:space="0" w:color="auto"/>
            </w:tcBorders>
          </w:tcPr>
          <w:p w14:paraId="267008ED" w14:textId="77777777" w:rsidR="00A027D8" w:rsidRPr="00BE67C3" w:rsidDel="00421D84" w:rsidRDefault="00A027D8" w:rsidP="00BE28D4">
            <w:pPr>
              <w:pStyle w:val="tabletext11"/>
              <w:suppressAutoHyphens/>
              <w:jc w:val="right"/>
              <w:rPr>
                <w:del w:id="37201" w:author="Author"/>
              </w:rPr>
            </w:pPr>
          </w:p>
        </w:tc>
        <w:tc>
          <w:tcPr>
            <w:tcW w:w="1440" w:type="dxa"/>
            <w:tcBorders>
              <w:right w:val="single" w:sz="6" w:space="0" w:color="auto"/>
            </w:tcBorders>
          </w:tcPr>
          <w:p w14:paraId="33133E25" w14:textId="77777777" w:rsidR="00A027D8" w:rsidRPr="00BE67C3" w:rsidDel="00421D84" w:rsidRDefault="00A027D8" w:rsidP="00BE28D4">
            <w:pPr>
              <w:pStyle w:val="tabletext11"/>
              <w:tabs>
                <w:tab w:val="decimal" w:pos="560"/>
              </w:tabs>
              <w:suppressAutoHyphens/>
              <w:ind w:right="-45"/>
              <w:rPr>
                <w:del w:id="37202" w:author="Author"/>
              </w:rPr>
            </w:pPr>
            <w:del w:id="37203" w:author="Author">
              <w:r w:rsidRPr="00BE67C3" w:rsidDel="00421D84">
                <w:delText>200</w:delText>
              </w:r>
            </w:del>
          </w:p>
        </w:tc>
        <w:tc>
          <w:tcPr>
            <w:tcW w:w="2400" w:type="dxa"/>
            <w:tcBorders>
              <w:left w:val="single" w:sz="6" w:space="0" w:color="auto"/>
              <w:right w:val="single" w:sz="6" w:space="0" w:color="auto"/>
            </w:tcBorders>
          </w:tcPr>
          <w:p w14:paraId="0443E750" w14:textId="77777777" w:rsidR="00A027D8" w:rsidRPr="00BE67C3" w:rsidDel="00421D84" w:rsidRDefault="00A027D8" w:rsidP="00BE28D4">
            <w:pPr>
              <w:pStyle w:val="tabletext11"/>
              <w:tabs>
                <w:tab w:val="decimal" w:pos="1000"/>
              </w:tabs>
              <w:suppressAutoHyphens/>
              <w:ind w:right="-45"/>
              <w:rPr>
                <w:del w:id="37204" w:author="Author"/>
              </w:rPr>
            </w:pPr>
            <w:del w:id="37205" w:author="Author">
              <w:r w:rsidRPr="00BE67C3" w:rsidDel="00421D84">
                <w:delText>-0.226</w:delText>
              </w:r>
            </w:del>
          </w:p>
        </w:tc>
      </w:tr>
      <w:tr w:rsidR="00A027D8" w:rsidRPr="00BE67C3" w:rsidDel="00421D84" w14:paraId="550223FB" w14:textId="77777777" w:rsidTr="002F1572">
        <w:trPr>
          <w:cantSplit/>
          <w:trHeight w:val="190"/>
          <w:del w:id="37206" w:author="Author"/>
        </w:trPr>
        <w:tc>
          <w:tcPr>
            <w:tcW w:w="200" w:type="dxa"/>
            <w:tcBorders>
              <w:right w:val="single" w:sz="6" w:space="0" w:color="auto"/>
            </w:tcBorders>
          </w:tcPr>
          <w:p w14:paraId="72008432" w14:textId="77777777" w:rsidR="00A027D8" w:rsidRPr="00BE67C3" w:rsidDel="00421D84" w:rsidRDefault="00A027D8" w:rsidP="00BE28D4">
            <w:pPr>
              <w:pStyle w:val="tabletext11"/>
              <w:suppressAutoHyphens/>
              <w:rPr>
                <w:del w:id="37207" w:author="Author"/>
              </w:rPr>
            </w:pPr>
          </w:p>
        </w:tc>
        <w:tc>
          <w:tcPr>
            <w:tcW w:w="960" w:type="dxa"/>
            <w:tcBorders>
              <w:left w:val="single" w:sz="6" w:space="0" w:color="auto"/>
            </w:tcBorders>
          </w:tcPr>
          <w:p w14:paraId="18DC7943" w14:textId="77777777" w:rsidR="00A027D8" w:rsidRPr="00BE67C3" w:rsidDel="00421D84" w:rsidRDefault="00A027D8" w:rsidP="00BE28D4">
            <w:pPr>
              <w:pStyle w:val="tabletext11"/>
              <w:suppressAutoHyphens/>
              <w:jc w:val="right"/>
              <w:rPr>
                <w:del w:id="37208" w:author="Author"/>
              </w:rPr>
            </w:pPr>
          </w:p>
        </w:tc>
        <w:tc>
          <w:tcPr>
            <w:tcW w:w="1440" w:type="dxa"/>
            <w:tcBorders>
              <w:right w:val="single" w:sz="6" w:space="0" w:color="auto"/>
            </w:tcBorders>
          </w:tcPr>
          <w:p w14:paraId="5D24C5FF" w14:textId="77777777" w:rsidR="00A027D8" w:rsidRPr="00BE67C3" w:rsidDel="00421D84" w:rsidRDefault="00A027D8" w:rsidP="00BE28D4">
            <w:pPr>
              <w:pStyle w:val="tabletext11"/>
              <w:tabs>
                <w:tab w:val="decimal" w:pos="560"/>
              </w:tabs>
              <w:suppressAutoHyphens/>
              <w:ind w:right="-45"/>
              <w:rPr>
                <w:del w:id="37209" w:author="Author"/>
              </w:rPr>
            </w:pPr>
            <w:del w:id="37210" w:author="Author">
              <w:r w:rsidRPr="00BE67C3" w:rsidDel="00421D84">
                <w:delText>250</w:delText>
              </w:r>
            </w:del>
          </w:p>
        </w:tc>
        <w:tc>
          <w:tcPr>
            <w:tcW w:w="2400" w:type="dxa"/>
            <w:tcBorders>
              <w:left w:val="single" w:sz="6" w:space="0" w:color="auto"/>
              <w:right w:val="single" w:sz="6" w:space="0" w:color="auto"/>
            </w:tcBorders>
          </w:tcPr>
          <w:p w14:paraId="66CCAC7D" w14:textId="77777777" w:rsidR="00A027D8" w:rsidRPr="00BE67C3" w:rsidDel="00421D84" w:rsidRDefault="00A027D8" w:rsidP="00BE28D4">
            <w:pPr>
              <w:pStyle w:val="tabletext11"/>
              <w:tabs>
                <w:tab w:val="decimal" w:pos="1000"/>
              </w:tabs>
              <w:suppressAutoHyphens/>
              <w:ind w:right="-45"/>
              <w:rPr>
                <w:del w:id="37211" w:author="Author"/>
              </w:rPr>
            </w:pPr>
            <w:del w:id="37212" w:author="Author">
              <w:r w:rsidRPr="00BE67C3" w:rsidDel="00421D84">
                <w:delText>-0.224</w:delText>
              </w:r>
            </w:del>
          </w:p>
        </w:tc>
      </w:tr>
      <w:tr w:rsidR="00A027D8" w:rsidRPr="00BE67C3" w:rsidDel="00421D84" w14:paraId="424E43DD" w14:textId="77777777" w:rsidTr="002F1572">
        <w:trPr>
          <w:cantSplit/>
          <w:trHeight w:val="190"/>
          <w:del w:id="37213" w:author="Author"/>
        </w:trPr>
        <w:tc>
          <w:tcPr>
            <w:tcW w:w="200" w:type="dxa"/>
            <w:tcBorders>
              <w:right w:val="single" w:sz="6" w:space="0" w:color="auto"/>
            </w:tcBorders>
          </w:tcPr>
          <w:p w14:paraId="4E2B3597" w14:textId="77777777" w:rsidR="00A027D8" w:rsidRPr="00BE67C3" w:rsidDel="00421D84" w:rsidRDefault="00A027D8" w:rsidP="00BE28D4">
            <w:pPr>
              <w:pStyle w:val="tabletext11"/>
              <w:suppressAutoHyphens/>
              <w:rPr>
                <w:del w:id="37214" w:author="Author"/>
              </w:rPr>
            </w:pPr>
          </w:p>
        </w:tc>
        <w:tc>
          <w:tcPr>
            <w:tcW w:w="960" w:type="dxa"/>
            <w:tcBorders>
              <w:left w:val="single" w:sz="6" w:space="0" w:color="auto"/>
            </w:tcBorders>
          </w:tcPr>
          <w:p w14:paraId="6AB3C0CA" w14:textId="77777777" w:rsidR="00A027D8" w:rsidRPr="00BE67C3" w:rsidDel="00421D84" w:rsidRDefault="00A027D8" w:rsidP="00BE28D4">
            <w:pPr>
              <w:pStyle w:val="tabletext11"/>
              <w:suppressAutoHyphens/>
              <w:jc w:val="right"/>
              <w:rPr>
                <w:del w:id="37215" w:author="Author"/>
              </w:rPr>
            </w:pPr>
          </w:p>
        </w:tc>
        <w:tc>
          <w:tcPr>
            <w:tcW w:w="1440" w:type="dxa"/>
            <w:tcBorders>
              <w:right w:val="single" w:sz="6" w:space="0" w:color="auto"/>
            </w:tcBorders>
          </w:tcPr>
          <w:p w14:paraId="0CF7E48C" w14:textId="77777777" w:rsidR="00A027D8" w:rsidRPr="00BE67C3" w:rsidDel="00421D84" w:rsidRDefault="00A027D8" w:rsidP="00BE28D4">
            <w:pPr>
              <w:pStyle w:val="tabletext11"/>
              <w:tabs>
                <w:tab w:val="decimal" w:pos="560"/>
              </w:tabs>
              <w:suppressAutoHyphens/>
              <w:ind w:right="-45"/>
              <w:rPr>
                <w:del w:id="37216" w:author="Author"/>
              </w:rPr>
            </w:pPr>
            <w:del w:id="37217" w:author="Author">
              <w:r w:rsidRPr="00BE67C3" w:rsidDel="00421D84">
                <w:delText>500</w:delText>
              </w:r>
            </w:del>
          </w:p>
        </w:tc>
        <w:tc>
          <w:tcPr>
            <w:tcW w:w="2400" w:type="dxa"/>
            <w:tcBorders>
              <w:left w:val="single" w:sz="6" w:space="0" w:color="auto"/>
              <w:right w:val="single" w:sz="6" w:space="0" w:color="auto"/>
            </w:tcBorders>
          </w:tcPr>
          <w:p w14:paraId="1D077633" w14:textId="77777777" w:rsidR="00A027D8" w:rsidRPr="00BE67C3" w:rsidDel="00421D84" w:rsidRDefault="00A027D8" w:rsidP="00BE28D4">
            <w:pPr>
              <w:pStyle w:val="tabletext11"/>
              <w:tabs>
                <w:tab w:val="decimal" w:pos="1000"/>
              </w:tabs>
              <w:suppressAutoHyphens/>
              <w:ind w:right="-45"/>
              <w:rPr>
                <w:del w:id="37218" w:author="Author"/>
              </w:rPr>
            </w:pPr>
            <w:del w:id="37219" w:author="Author">
              <w:r w:rsidRPr="00BE67C3" w:rsidDel="00421D84">
                <w:delText>-0.220</w:delText>
              </w:r>
            </w:del>
          </w:p>
        </w:tc>
      </w:tr>
      <w:tr w:rsidR="00A027D8" w:rsidRPr="00BE67C3" w:rsidDel="00421D84" w14:paraId="7701099E" w14:textId="77777777" w:rsidTr="002F1572">
        <w:trPr>
          <w:cantSplit/>
          <w:trHeight w:val="190"/>
          <w:del w:id="37220" w:author="Author"/>
        </w:trPr>
        <w:tc>
          <w:tcPr>
            <w:tcW w:w="200" w:type="dxa"/>
            <w:tcBorders>
              <w:right w:val="single" w:sz="6" w:space="0" w:color="auto"/>
            </w:tcBorders>
          </w:tcPr>
          <w:p w14:paraId="4F8E5E1C" w14:textId="77777777" w:rsidR="00A027D8" w:rsidRPr="00BE67C3" w:rsidDel="00421D84" w:rsidRDefault="00A027D8" w:rsidP="00BE28D4">
            <w:pPr>
              <w:pStyle w:val="tabletext11"/>
              <w:suppressAutoHyphens/>
              <w:rPr>
                <w:del w:id="37221" w:author="Author"/>
              </w:rPr>
            </w:pPr>
          </w:p>
        </w:tc>
        <w:tc>
          <w:tcPr>
            <w:tcW w:w="960" w:type="dxa"/>
            <w:tcBorders>
              <w:left w:val="single" w:sz="6" w:space="0" w:color="auto"/>
            </w:tcBorders>
          </w:tcPr>
          <w:p w14:paraId="23BD366F" w14:textId="77777777" w:rsidR="00A027D8" w:rsidRPr="00BE67C3" w:rsidDel="00421D84" w:rsidRDefault="00A027D8" w:rsidP="00BE28D4">
            <w:pPr>
              <w:pStyle w:val="tabletext11"/>
              <w:suppressAutoHyphens/>
              <w:jc w:val="right"/>
              <w:rPr>
                <w:del w:id="37222" w:author="Author"/>
              </w:rPr>
            </w:pPr>
          </w:p>
        </w:tc>
        <w:tc>
          <w:tcPr>
            <w:tcW w:w="1440" w:type="dxa"/>
            <w:tcBorders>
              <w:right w:val="single" w:sz="6" w:space="0" w:color="auto"/>
            </w:tcBorders>
          </w:tcPr>
          <w:p w14:paraId="2CDE0722" w14:textId="77777777" w:rsidR="00A027D8" w:rsidRPr="00BE67C3" w:rsidDel="00421D84" w:rsidRDefault="00A027D8" w:rsidP="00BE28D4">
            <w:pPr>
              <w:pStyle w:val="tabletext11"/>
              <w:tabs>
                <w:tab w:val="decimal" w:pos="560"/>
              </w:tabs>
              <w:suppressAutoHyphens/>
              <w:ind w:right="-45"/>
              <w:rPr>
                <w:del w:id="37223" w:author="Author"/>
              </w:rPr>
            </w:pPr>
            <w:del w:id="37224" w:author="Author">
              <w:r w:rsidRPr="00BE67C3" w:rsidDel="00421D84">
                <w:delText>1,000</w:delText>
              </w:r>
            </w:del>
          </w:p>
        </w:tc>
        <w:tc>
          <w:tcPr>
            <w:tcW w:w="2400" w:type="dxa"/>
            <w:tcBorders>
              <w:left w:val="single" w:sz="6" w:space="0" w:color="auto"/>
              <w:right w:val="single" w:sz="6" w:space="0" w:color="auto"/>
            </w:tcBorders>
          </w:tcPr>
          <w:p w14:paraId="5CC46FC7" w14:textId="77777777" w:rsidR="00A027D8" w:rsidRPr="00BE67C3" w:rsidDel="00421D84" w:rsidRDefault="00A027D8" w:rsidP="00BE28D4">
            <w:pPr>
              <w:pStyle w:val="tabletext11"/>
              <w:tabs>
                <w:tab w:val="decimal" w:pos="1000"/>
              </w:tabs>
              <w:suppressAutoHyphens/>
              <w:ind w:right="-45"/>
              <w:rPr>
                <w:del w:id="37225" w:author="Author"/>
              </w:rPr>
            </w:pPr>
            <w:del w:id="37226" w:author="Author">
              <w:r w:rsidRPr="00BE67C3" w:rsidDel="00421D84">
                <w:delText>-0.217</w:delText>
              </w:r>
            </w:del>
          </w:p>
        </w:tc>
      </w:tr>
      <w:tr w:rsidR="00A027D8" w:rsidRPr="00BE67C3" w:rsidDel="00421D84" w14:paraId="5C8CC0AD" w14:textId="77777777" w:rsidTr="002F1572">
        <w:trPr>
          <w:cantSplit/>
          <w:trHeight w:val="190"/>
          <w:del w:id="37227" w:author="Author"/>
        </w:trPr>
        <w:tc>
          <w:tcPr>
            <w:tcW w:w="200" w:type="dxa"/>
            <w:tcBorders>
              <w:right w:val="single" w:sz="6" w:space="0" w:color="auto"/>
            </w:tcBorders>
          </w:tcPr>
          <w:p w14:paraId="7DDAFAEA" w14:textId="77777777" w:rsidR="00A027D8" w:rsidRPr="00BE67C3" w:rsidDel="00421D84" w:rsidRDefault="00A027D8" w:rsidP="00BE28D4">
            <w:pPr>
              <w:pStyle w:val="tabletext11"/>
              <w:suppressAutoHyphens/>
              <w:rPr>
                <w:del w:id="37228" w:author="Author"/>
              </w:rPr>
            </w:pPr>
          </w:p>
        </w:tc>
        <w:tc>
          <w:tcPr>
            <w:tcW w:w="960" w:type="dxa"/>
            <w:tcBorders>
              <w:left w:val="single" w:sz="6" w:space="0" w:color="auto"/>
            </w:tcBorders>
          </w:tcPr>
          <w:p w14:paraId="54D8E169" w14:textId="77777777" w:rsidR="00A027D8" w:rsidRPr="00BE67C3" w:rsidDel="00421D84" w:rsidRDefault="00A027D8" w:rsidP="00BE28D4">
            <w:pPr>
              <w:pStyle w:val="tabletext11"/>
              <w:suppressAutoHyphens/>
              <w:jc w:val="right"/>
              <w:rPr>
                <w:del w:id="37229" w:author="Author"/>
              </w:rPr>
            </w:pPr>
          </w:p>
        </w:tc>
        <w:tc>
          <w:tcPr>
            <w:tcW w:w="1440" w:type="dxa"/>
            <w:tcBorders>
              <w:right w:val="single" w:sz="6" w:space="0" w:color="auto"/>
            </w:tcBorders>
          </w:tcPr>
          <w:p w14:paraId="1F4C6378" w14:textId="77777777" w:rsidR="00A027D8" w:rsidRPr="00BE67C3" w:rsidDel="00421D84" w:rsidRDefault="00A027D8" w:rsidP="00BE28D4">
            <w:pPr>
              <w:pStyle w:val="tabletext11"/>
              <w:tabs>
                <w:tab w:val="decimal" w:pos="560"/>
              </w:tabs>
              <w:suppressAutoHyphens/>
              <w:ind w:right="-45"/>
              <w:rPr>
                <w:del w:id="37230" w:author="Author"/>
              </w:rPr>
            </w:pPr>
            <w:del w:id="37231" w:author="Author">
              <w:r w:rsidRPr="00BE67C3" w:rsidDel="00421D84">
                <w:delText>2,000</w:delText>
              </w:r>
            </w:del>
          </w:p>
        </w:tc>
        <w:tc>
          <w:tcPr>
            <w:tcW w:w="2400" w:type="dxa"/>
            <w:tcBorders>
              <w:left w:val="single" w:sz="6" w:space="0" w:color="auto"/>
              <w:right w:val="single" w:sz="6" w:space="0" w:color="auto"/>
            </w:tcBorders>
          </w:tcPr>
          <w:p w14:paraId="5090C2C4" w14:textId="77777777" w:rsidR="00A027D8" w:rsidRPr="00BE67C3" w:rsidDel="00421D84" w:rsidRDefault="00A027D8" w:rsidP="00BE28D4">
            <w:pPr>
              <w:pStyle w:val="tabletext11"/>
              <w:tabs>
                <w:tab w:val="decimal" w:pos="1000"/>
              </w:tabs>
              <w:suppressAutoHyphens/>
              <w:ind w:right="-45"/>
              <w:rPr>
                <w:del w:id="37232" w:author="Author"/>
              </w:rPr>
            </w:pPr>
            <w:del w:id="37233" w:author="Author">
              <w:r w:rsidRPr="00BE67C3" w:rsidDel="00421D84">
                <w:delText>-0.212</w:delText>
              </w:r>
            </w:del>
          </w:p>
        </w:tc>
      </w:tr>
      <w:tr w:rsidR="00A027D8" w:rsidRPr="00BE67C3" w:rsidDel="00421D84" w14:paraId="54475B3C" w14:textId="77777777" w:rsidTr="002F1572">
        <w:trPr>
          <w:cantSplit/>
          <w:trHeight w:val="190"/>
          <w:del w:id="37234" w:author="Author"/>
        </w:trPr>
        <w:tc>
          <w:tcPr>
            <w:tcW w:w="200" w:type="dxa"/>
            <w:tcBorders>
              <w:right w:val="single" w:sz="6" w:space="0" w:color="auto"/>
            </w:tcBorders>
          </w:tcPr>
          <w:p w14:paraId="1EC8A722" w14:textId="77777777" w:rsidR="00A027D8" w:rsidRPr="00BE67C3" w:rsidDel="00421D84" w:rsidRDefault="00A027D8" w:rsidP="00BE28D4">
            <w:pPr>
              <w:pStyle w:val="tabletext11"/>
              <w:suppressAutoHyphens/>
              <w:rPr>
                <w:del w:id="37235" w:author="Author"/>
              </w:rPr>
            </w:pPr>
          </w:p>
        </w:tc>
        <w:tc>
          <w:tcPr>
            <w:tcW w:w="960" w:type="dxa"/>
            <w:tcBorders>
              <w:left w:val="single" w:sz="6" w:space="0" w:color="auto"/>
            </w:tcBorders>
          </w:tcPr>
          <w:p w14:paraId="12C0879D" w14:textId="77777777" w:rsidR="00A027D8" w:rsidRPr="00BE67C3" w:rsidDel="00421D84" w:rsidRDefault="00A027D8" w:rsidP="00BE28D4">
            <w:pPr>
              <w:pStyle w:val="tabletext11"/>
              <w:suppressAutoHyphens/>
              <w:jc w:val="right"/>
              <w:rPr>
                <w:del w:id="37236" w:author="Author"/>
              </w:rPr>
            </w:pPr>
          </w:p>
        </w:tc>
        <w:tc>
          <w:tcPr>
            <w:tcW w:w="1440" w:type="dxa"/>
            <w:tcBorders>
              <w:right w:val="single" w:sz="6" w:space="0" w:color="auto"/>
            </w:tcBorders>
          </w:tcPr>
          <w:p w14:paraId="7F1F57B7" w14:textId="77777777" w:rsidR="00A027D8" w:rsidRPr="00BE67C3" w:rsidDel="00421D84" w:rsidRDefault="00A027D8" w:rsidP="00BE28D4">
            <w:pPr>
              <w:pStyle w:val="tabletext11"/>
              <w:tabs>
                <w:tab w:val="decimal" w:pos="560"/>
              </w:tabs>
              <w:suppressAutoHyphens/>
              <w:ind w:right="-45"/>
              <w:rPr>
                <w:del w:id="37237" w:author="Author"/>
              </w:rPr>
            </w:pPr>
            <w:del w:id="37238" w:author="Author">
              <w:r w:rsidRPr="00BE67C3" w:rsidDel="00421D84">
                <w:delText>3,000</w:delText>
              </w:r>
            </w:del>
          </w:p>
        </w:tc>
        <w:tc>
          <w:tcPr>
            <w:tcW w:w="2400" w:type="dxa"/>
            <w:tcBorders>
              <w:left w:val="single" w:sz="6" w:space="0" w:color="auto"/>
              <w:right w:val="single" w:sz="6" w:space="0" w:color="auto"/>
            </w:tcBorders>
          </w:tcPr>
          <w:p w14:paraId="707504D5" w14:textId="77777777" w:rsidR="00A027D8" w:rsidRPr="00BE67C3" w:rsidDel="00421D84" w:rsidRDefault="00A027D8" w:rsidP="00BE28D4">
            <w:pPr>
              <w:pStyle w:val="tabletext11"/>
              <w:tabs>
                <w:tab w:val="decimal" w:pos="1000"/>
              </w:tabs>
              <w:suppressAutoHyphens/>
              <w:ind w:right="-45"/>
              <w:rPr>
                <w:del w:id="37239" w:author="Author"/>
              </w:rPr>
            </w:pPr>
            <w:del w:id="37240" w:author="Author">
              <w:r w:rsidRPr="00BE67C3" w:rsidDel="00421D84">
                <w:delText>-0.197</w:delText>
              </w:r>
            </w:del>
          </w:p>
        </w:tc>
      </w:tr>
      <w:tr w:rsidR="00A027D8" w:rsidRPr="00BE67C3" w:rsidDel="00421D84" w14:paraId="395F6C9D" w14:textId="77777777" w:rsidTr="002F1572">
        <w:trPr>
          <w:cantSplit/>
          <w:trHeight w:val="190"/>
          <w:del w:id="37241" w:author="Author"/>
        </w:trPr>
        <w:tc>
          <w:tcPr>
            <w:tcW w:w="200" w:type="dxa"/>
            <w:tcBorders>
              <w:right w:val="single" w:sz="6" w:space="0" w:color="auto"/>
            </w:tcBorders>
          </w:tcPr>
          <w:p w14:paraId="5083F060" w14:textId="77777777" w:rsidR="00A027D8" w:rsidRPr="00BE67C3" w:rsidDel="00421D84" w:rsidRDefault="00A027D8" w:rsidP="00BE28D4">
            <w:pPr>
              <w:pStyle w:val="tabletext11"/>
              <w:suppressAutoHyphens/>
              <w:rPr>
                <w:del w:id="37242" w:author="Author"/>
              </w:rPr>
            </w:pPr>
          </w:p>
        </w:tc>
        <w:tc>
          <w:tcPr>
            <w:tcW w:w="960" w:type="dxa"/>
            <w:tcBorders>
              <w:left w:val="single" w:sz="6" w:space="0" w:color="auto"/>
              <w:bottom w:val="single" w:sz="6" w:space="0" w:color="auto"/>
            </w:tcBorders>
          </w:tcPr>
          <w:p w14:paraId="70A97C12" w14:textId="77777777" w:rsidR="00A027D8" w:rsidRPr="00BE67C3" w:rsidDel="00421D84" w:rsidRDefault="00A027D8" w:rsidP="00BE28D4">
            <w:pPr>
              <w:pStyle w:val="tabletext11"/>
              <w:suppressAutoHyphens/>
              <w:jc w:val="right"/>
              <w:rPr>
                <w:del w:id="37243" w:author="Author"/>
              </w:rPr>
            </w:pPr>
          </w:p>
        </w:tc>
        <w:tc>
          <w:tcPr>
            <w:tcW w:w="1440" w:type="dxa"/>
            <w:tcBorders>
              <w:bottom w:val="single" w:sz="6" w:space="0" w:color="auto"/>
              <w:right w:val="single" w:sz="6" w:space="0" w:color="auto"/>
            </w:tcBorders>
          </w:tcPr>
          <w:p w14:paraId="3109BFA4" w14:textId="77777777" w:rsidR="00A027D8" w:rsidRPr="00BE67C3" w:rsidDel="00421D84" w:rsidRDefault="00A027D8" w:rsidP="00BE28D4">
            <w:pPr>
              <w:pStyle w:val="tabletext11"/>
              <w:tabs>
                <w:tab w:val="decimal" w:pos="560"/>
              </w:tabs>
              <w:suppressAutoHyphens/>
              <w:ind w:right="-45"/>
              <w:rPr>
                <w:del w:id="37244" w:author="Author"/>
              </w:rPr>
            </w:pPr>
            <w:del w:id="37245" w:author="Author">
              <w:r w:rsidRPr="00BE67C3" w:rsidDel="00421D84">
                <w:delText>5,000</w:delText>
              </w:r>
            </w:del>
          </w:p>
        </w:tc>
        <w:tc>
          <w:tcPr>
            <w:tcW w:w="2400" w:type="dxa"/>
            <w:tcBorders>
              <w:left w:val="single" w:sz="6" w:space="0" w:color="auto"/>
              <w:bottom w:val="single" w:sz="6" w:space="0" w:color="auto"/>
              <w:right w:val="single" w:sz="6" w:space="0" w:color="auto"/>
            </w:tcBorders>
          </w:tcPr>
          <w:p w14:paraId="5E09CF37" w14:textId="77777777" w:rsidR="00A027D8" w:rsidRPr="00BE67C3" w:rsidDel="00421D84" w:rsidRDefault="00A027D8" w:rsidP="00BE28D4">
            <w:pPr>
              <w:pStyle w:val="tabletext11"/>
              <w:tabs>
                <w:tab w:val="decimal" w:pos="1000"/>
              </w:tabs>
              <w:suppressAutoHyphens/>
              <w:ind w:right="-45"/>
              <w:rPr>
                <w:del w:id="37246" w:author="Author"/>
              </w:rPr>
            </w:pPr>
            <w:del w:id="37247" w:author="Author">
              <w:r w:rsidRPr="00BE67C3" w:rsidDel="00421D84">
                <w:delText>-0.154</w:delText>
              </w:r>
            </w:del>
          </w:p>
        </w:tc>
      </w:tr>
    </w:tbl>
    <w:p w14:paraId="1CD691A3" w14:textId="77777777" w:rsidR="00A027D8" w:rsidRPr="00BE67C3" w:rsidDel="00421D84" w:rsidRDefault="00A027D8" w:rsidP="00BE28D4">
      <w:pPr>
        <w:pStyle w:val="tablecaption"/>
        <w:suppressAutoHyphens/>
        <w:rPr>
          <w:del w:id="37248" w:author="Author"/>
        </w:rPr>
      </w:pPr>
      <w:del w:id="37249" w:author="Author">
        <w:r w:rsidRPr="00BE67C3" w:rsidDel="00421D84">
          <w:delText>Table 98.B.2.b.(2)(b) Zone-rated Risks Comprehensive Coverage Deductible Factors – Theft, Mischief Or Vandalism Without Full Safety Glass Coverage</w:delText>
        </w:r>
      </w:del>
    </w:p>
    <w:p w14:paraId="6E9DE271" w14:textId="77777777" w:rsidR="00A027D8" w:rsidRPr="00BE67C3" w:rsidDel="00421D84" w:rsidRDefault="00A027D8" w:rsidP="00BE28D4">
      <w:pPr>
        <w:pStyle w:val="isonormal"/>
        <w:suppressAutoHyphens/>
        <w:rPr>
          <w:del w:id="37250" w:author="Author"/>
        </w:rPr>
      </w:pPr>
    </w:p>
    <w:p w14:paraId="3A050D26" w14:textId="77777777" w:rsidR="00A027D8" w:rsidRPr="00BE67C3" w:rsidDel="00421D84" w:rsidRDefault="00A027D8" w:rsidP="00BE28D4">
      <w:pPr>
        <w:pStyle w:val="outlinehd5"/>
        <w:suppressAutoHyphens/>
        <w:rPr>
          <w:del w:id="37251" w:author="Author"/>
        </w:rPr>
      </w:pPr>
      <w:del w:id="37252" w:author="Author">
        <w:r w:rsidRPr="00BE67C3" w:rsidDel="00421D84">
          <w:tab/>
          <w:delText>(3)</w:delText>
        </w:r>
        <w:r w:rsidRPr="00BE67C3" w:rsidDel="00421D84">
          <w:tab/>
          <w:delText>Collision Coverage</w:delText>
        </w:r>
      </w:del>
    </w:p>
    <w:p w14:paraId="6ED64DA2" w14:textId="77777777" w:rsidR="00A027D8" w:rsidRPr="00BE67C3" w:rsidDel="00421D84" w:rsidRDefault="00A027D8" w:rsidP="00BE28D4">
      <w:pPr>
        <w:pStyle w:val="space4"/>
        <w:suppressAutoHyphens/>
        <w:rPr>
          <w:del w:id="372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A027D8" w:rsidRPr="00BE67C3" w:rsidDel="00421D84" w14:paraId="29F28478" w14:textId="77777777" w:rsidTr="002F1572">
        <w:trPr>
          <w:cantSplit/>
          <w:trHeight w:val="190"/>
          <w:del w:id="37254" w:author="Author"/>
        </w:trPr>
        <w:tc>
          <w:tcPr>
            <w:tcW w:w="200" w:type="dxa"/>
          </w:tcPr>
          <w:p w14:paraId="2E6D3018" w14:textId="77777777" w:rsidR="00A027D8" w:rsidRPr="00BE67C3" w:rsidDel="00421D84" w:rsidRDefault="00A027D8" w:rsidP="00BE28D4">
            <w:pPr>
              <w:pStyle w:val="tablehead"/>
              <w:suppressAutoHyphens/>
              <w:rPr>
                <w:del w:id="37255"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2DDAE675" w14:textId="77777777" w:rsidR="00A027D8" w:rsidRPr="00BE67C3" w:rsidDel="00421D84" w:rsidRDefault="00A027D8" w:rsidP="00BE28D4">
            <w:pPr>
              <w:pStyle w:val="tablehead"/>
              <w:suppressAutoHyphens/>
              <w:rPr>
                <w:del w:id="37256" w:author="Author"/>
              </w:rPr>
            </w:pPr>
            <w:del w:id="37257" w:author="Author">
              <w:r w:rsidRPr="00BE67C3" w:rsidDel="00421D84">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41C7D2E5" w14:textId="77777777" w:rsidR="00A027D8" w:rsidRPr="00BE67C3" w:rsidDel="00421D84" w:rsidRDefault="00A027D8" w:rsidP="00BE28D4">
            <w:pPr>
              <w:pStyle w:val="tablehead"/>
              <w:suppressAutoHyphens/>
              <w:rPr>
                <w:del w:id="37258" w:author="Author"/>
              </w:rPr>
            </w:pPr>
            <w:del w:id="37259" w:author="Author">
              <w:r w:rsidRPr="00BE67C3" w:rsidDel="00421D84">
                <w:delText>Factor</w:delText>
              </w:r>
            </w:del>
          </w:p>
        </w:tc>
      </w:tr>
      <w:tr w:rsidR="00A027D8" w:rsidRPr="00BE67C3" w:rsidDel="00421D84" w14:paraId="1683C3E2" w14:textId="77777777" w:rsidTr="002F1572">
        <w:trPr>
          <w:cantSplit/>
          <w:trHeight w:val="190"/>
          <w:del w:id="37260" w:author="Author"/>
        </w:trPr>
        <w:tc>
          <w:tcPr>
            <w:tcW w:w="200" w:type="dxa"/>
            <w:tcBorders>
              <w:right w:val="single" w:sz="6" w:space="0" w:color="auto"/>
            </w:tcBorders>
          </w:tcPr>
          <w:p w14:paraId="57D0AAF0" w14:textId="77777777" w:rsidR="00A027D8" w:rsidRPr="00BE67C3" w:rsidDel="00421D84" w:rsidRDefault="00A027D8" w:rsidP="00BE28D4">
            <w:pPr>
              <w:pStyle w:val="tabletext11"/>
              <w:suppressAutoHyphens/>
              <w:rPr>
                <w:del w:id="37261" w:author="Author"/>
              </w:rPr>
            </w:pPr>
          </w:p>
        </w:tc>
        <w:tc>
          <w:tcPr>
            <w:tcW w:w="960" w:type="dxa"/>
            <w:tcBorders>
              <w:top w:val="single" w:sz="6" w:space="0" w:color="auto"/>
              <w:left w:val="single" w:sz="6" w:space="0" w:color="auto"/>
            </w:tcBorders>
          </w:tcPr>
          <w:p w14:paraId="7B3A8DA1" w14:textId="77777777" w:rsidR="00A027D8" w:rsidRPr="00BE67C3" w:rsidDel="00421D84" w:rsidRDefault="00A027D8" w:rsidP="00BE28D4">
            <w:pPr>
              <w:pStyle w:val="tabletext11"/>
              <w:suppressAutoHyphens/>
              <w:jc w:val="right"/>
              <w:rPr>
                <w:del w:id="37262" w:author="Author"/>
              </w:rPr>
            </w:pPr>
            <w:del w:id="37263" w:author="Author">
              <w:r w:rsidRPr="00BE67C3" w:rsidDel="00421D84">
                <w:delText>$</w:delText>
              </w:r>
            </w:del>
          </w:p>
        </w:tc>
        <w:tc>
          <w:tcPr>
            <w:tcW w:w="1440" w:type="dxa"/>
            <w:tcBorders>
              <w:top w:val="single" w:sz="6" w:space="0" w:color="auto"/>
              <w:right w:val="single" w:sz="6" w:space="0" w:color="auto"/>
            </w:tcBorders>
          </w:tcPr>
          <w:p w14:paraId="10584E88" w14:textId="77777777" w:rsidR="00A027D8" w:rsidRPr="00BE67C3" w:rsidDel="00421D84" w:rsidRDefault="00A027D8" w:rsidP="00BE28D4">
            <w:pPr>
              <w:pStyle w:val="tabletext11"/>
              <w:tabs>
                <w:tab w:val="decimal" w:pos="560"/>
              </w:tabs>
              <w:suppressAutoHyphens/>
              <w:ind w:right="-45"/>
              <w:rPr>
                <w:del w:id="37264" w:author="Author"/>
              </w:rPr>
            </w:pPr>
            <w:del w:id="37265" w:author="Author">
              <w:r w:rsidRPr="00BE67C3" w:rsidDel="00421D84">
                <w:delText>50</w:delText>
              </w:r>
            </w:del>
          </w:p>
        </w:tc>
        <w:tc>
          <w:tcPr>
            <w:tcW w:w="2400" w:type="dxa"/>
            <w:tcBorders>
              <w:top w:val="single" w:sz="6" w:space="0" w:color="auto"/>
              <w:left w:val="single" w:sz="6" w:space="0" w:color="auto"/>
              <w:right w:val="single" w:sz="6" w:space="0" w:color="auto"/>
            </w:tcBorders>
          </w:tcPr>
          <w:p w14:paraId="26C96065" w14:textId="77777777" w:rsidR="00A027D8" w:rsidRPr="00BE67C3" w:rsidDel="00421D84" w:rsidRDefault="00A027D8" w:rsidP="00BE28D4">
            <w:pPr>
              <w:pStyle w:val="tabletext11"/>
              <w:tabs>
                <w:tab w:val="decimal" w:pos="1000"/>
              </w:tabs>
              <w:suppressAutoHyphens/>
              <w:ind w:right="-45"/>
              <w:rPr>
                <w:del w:id="37266" w:author="Author"/>
              </w:rPr>
            </w:pPr>
            <w:del w:id="37267" w:author="Author">
              <w:r w:rsidRPr="00BE67C3" w:rsidDel="00421D84">
                <w:delText>-0.120</w:delText>
              </w:r>
            </w:del>
          </w:p>
        </w:tc>
      </w:tr>
      <w:tr w:rsidR="00A027D8" w:rsidRPr="00BE67C3" w:rsidDel="00421D84" w14:paraId="6C6702B1" w14:textId="77777777" w:rsidTr="002F1572">
        <w:trPr>
          <w:cantSplit/>
          <w:trHeight w:val="190"/>
          <w:del w:id="37268" w:author="Author"/>
        </w:trPr>
        <w:tc>
          <w:tcPr>
            <w:tcW w:w="200" w:type="dxa"/>
            <w:tcBorders>
              <w:right w:val="single" w:sz="6" w:space="0" w:color="auto"/>
            </w:tcBorders>
          </w:tcPr>
          <w:p w14:paraId="57FE69A0" w14:textId="77777777" w:rsidR="00A027D8" w:rsidRPr="00BE67C3" w:rsidDel="00421D84" w:rsidRDefault="00A027D8" w:rsidP="00BE28D4">
            <w:pPr>
              <w:pStyle w:val="tabletext11"/>
              <w:suppressAutoHyphens/>
              <w:rPr>
                <w:del w:id="37269" w:author="Author"/>
              </w:rPr>
            </w:pPr>
          </w:p>
        </w:tc>
        <w:tc>
          <w:tcPr>
            <w:tcW w:w="960" w:type="dxa"/>
            <w:tcBorders>
              <w:left w:val="single" w:sz="6" w:space="0" w:color="auto"/>
            </w:tcBorders>
          </w:tcPr>
          <w:p w14:paraId="562705A0" w14:textId="77777777" w:rsidR="00A027D8" w:rsidRPr="00BE67C3" w:rsidDel="00421D84" w:rsidRDefault="00A027D8" w:rsidP="00BE28D4">
            <w:pPr>
              <w:pStyle w:val="tabletext11"/>
              <w:suppressAutoHyphens/>
              <w:jc w:val="right"/>
              <w:rPr>
                <w:del w:id="37270" w:author="Author"/>
              </w:rPr>
            </w:pPr>
          </w:p>
        </w:tc>
        <w:tc>
          <w:tcPr>
            <w:tcW w:w="1440" w:type="dxa"/>
            <w:tcBorders>
              <w:right w:val="single" w:sz="6" w:space="0" w:color="auto"/>
            </w:tcBorders>
          </w:tcPr>
          <w:p w14:paraId="320FB78C" w14:textId="77777777" w:rsidR="00A027D8" w:rsidRPr="00BE67C3" w:rsidDel="00421D84" w:rsidRDefault="00A027D8" w:rsidP="00BE28D4">
            <w:pPr>
              <w:pStyle w:val="tabletext11"/>
              <w:tabs>
                <w:tab w:val="decimal" w:pos="560"/>
              </w:tabs>
              <w:suppressAutoHyphens/>
              <w:ind w:right="-45"/>
              <w:rPr>
                <w:del w:id="37271" w:author="Author"/>
              </w:rPr>
            </w:pPr>
            <w:del w:id="37272" w:author="Author">
              <w:r w:rsidRPr="00BE67C3" w:rsidDel="00421D84">
                <w:delText>100</w:delText>
              </w:r>
            </w:del>
          </w:p>
        </w:tc>
        <w:tc>
          <w:tcPr>
            <w:tcW w:w="2400" w:type="dxa"/>
            <w:tcBorders>
              <w:left w:val="single" w:sz="6" w:space="0" w:color="auto"/>
              <w:right w:val="single" w:sz="6" w:space="0" w:color="auto"/>
            </w:tcBorders>
          </w:tcPr>
          <w:p w14:paraId="20014955" w14:textId="77777777" w:rsidR="00A027D8" w:rsidRPr="00BE67C3" w:rsidDel="00421D84" w:rsidRDefault="00A027D8" w:rsidP="00BE28D4">
            <w:pPr>
              <w:pStyle w:val="tabletext11"/>
              <w:tabs>
                <w:tab w:val="decimal" w:pos="1000"/>
              </w:tabs>
              <w:suppressAutoHyphens/>
              <w:ind w:right="-45"/>
              <w:rPr>
                <w:del w:id="37273" w:author="Author"/>
              </w:rPr>
            </w:pPr>
            <w:del w:id="37274" w:author="Author">
              <w:r w:rsidRPr="00BE67C3" w:rsidDel="00421D84">
                <w:delText>-0.110</w:delText>
              </w:r>
            </w:del>
          </w:p>
        </w:tc>
      </w:tr>
      <w:tr w:rsidR="00A027D8" w:rsidRPr="00BE67C3" w:rsidDel="00421D84" w14:paraId="0AD63358" w14:textId="77777777" w:rsidTr="002F1572">
        <w:trPr>
          <w:cantSplit/>
          <w:trHeight w:val="190"/>
          <w:del w:id="37275" w:author="Author"/>
        </w:trPr>
        <w:tc>
          <w:tcPr>
            <w:tcW w:w="200" w:type="dxa"/>
            <w:tcBorders>
              <w:right w:val="single" w:sz="6" w:space="0" w:color="auto"/>
            </w:tcBorders>
          </w:tcPr>
          <w:p w14:paraId="46DF1EB6" w14:textId="77777777" w:rsidR="00A027D8" w:rsidRPr="00BE67C3" w:rsidDel="00421D84" w:rsidRDefault="00A027D8" w:rsidP="00BE28D4">
            <w:pPr>
              <w:pStyle w:val="tabletext11"/>
              <w:suppressAutoHyphens/>
              <w:rPr>
                <w:del w:id="37276" w:author="Author"/>
              </w:rPr>
            </w:pPr>
          </w:p>
        </w:tc>
        <w:tc>
          <w:tcPr>
            <w:tcW w:w="960" w:type="dxa"/>
            <w:tcBorders>
              <w:left w:val="single" w:sz="6" w:space="0" w:color="auto"/>
            </w:tcBorders>
          </w:tcPr>
          <w:p w14:paraId="78AA00DC" w14:textId="77777777" w:rsidR="00A027D8" w:rsidRPr="00BE67C3" w:rsidDel="00421D84" w:rsidRDefault="00A027D8" w:rsidP="00BE28D4">
            <w:pPr>
              <w:pStyle w:val="tabletext11"/>
              <w:suppressAutoHyphens/>
              <w:jc w:val="right"/>
              <w:rPr>
                <w:del w:id="37277" w:author="Author"/>
              </w:rPr>
            </w:pPr>
          </w:p>
        </w:tc>
        <w:tc>
          <w:tcPr>
            <w:tcW w:w="1440" w:type="dxa"/>
            <w:tcBorders>
              <w:right w:val="single" w:sz="6" w:space="0" w:color="auto"/>
            </w:tcBorders>
          </w:tcPr>
          <w:p w14:paraId="2CEFE279" w14:textId="77777777" w:rsidR="00A027D8" w:rsidRPr="00BE67C3" w:rsidDel="00421D84" w:rsidRDefault="00A027D8" w:rsidP="00BE28D4">
            <w:pPr>
              <w:pStyle w:val="tabletext11"/>
              <w:tabs>
                <w:tab w:val="decimal" w:pos="560"/>
              </w:tabs>
              <w:suppressAutoHyphens/>
              <w:ind w:right="-45"/>
              <w:rPr>
                <w:del w:id="37278" w:author="Author"/>
              </w:rPr>
            </w:pPr>
            <w:del w:id="37279" w:author="Author">
              <w:r w:rsidRPr="00BE67C3" w:rsidDel="00421D84">
                <w:delText>250</w:delText>
              </w:r>
            </w:del>
          </w:p>
        </w:tc>
        <w:tc>
          <w:tcPr>
            <w:tcW w:w="2400" w:type="dxa"/>
            <w:tcBorders>
              <w:left w:val="single" w:sz="6" w:space="0" w:color="auto"/>
              <w:right w:val="single" w:sz="6" w:space="0" w:color="auto"/>
            </w:tcBorders>
          </w:tcPr>
          <w:p w14:paraId="09CFFAD3" w14:textId="77777777" w:rsidR="00A027D8" w:rsidRPr="00BE67C3" w:rsidDel="00421D84" w:rsidRDefault="00A027D8" w:rsidP="00BE28D4">
            <w:pPr>
              <w:pStyle w:val="tabletext11"/>
              <w:tabs>
                <w:tab w:val="decimal" w:pos="1000"/>
              </w:tabs>
              <w:suppressAutoHyphens/>
              <w:ind w:right="-45"/>
              <w:rPr>
                <w:del w:id="37280" w:author="Author"/>
              </w:rPr>
            </w:pPr>
            <w:del w:id="37281" w:author="Author">
              <w:r w:rsidRPr="00BE67C3" w:rsidDel="00421D84">
                <w:delText>-0.065</w:delText>
              </w:r>
            </w:del>
          </w:p>
        </w:tc>
      </w:tr>
      <w:tr w:rsidR="00A027D8" w:rsidRPr="00BE67C3" w:rsidDel="00421D84" w14:paraId="00AB9170" w14:textId="77777777" w:rsidTr="002F1572">
        <w:trPr>
          <w:cantSplit/>
          <w:trHeight w:val="190"/>
          <w:del w:id="37282" w:author="Author"/>
        </w:trPr>
        <w:tc>
          <w:tcPr>
            <w:tcW w:w="200" w:type="dxa"/>
            <w:tcBorders>
              <w:right w:val="single" w:sz="6" w:space="0" w:color="auto"/>
            </w:tcBorders>
          </w:tcPr>
          <w:p w14:paraId="567C5D68" w14:textId="77777777" w:rsidR="00A027D8" w:rsidRPr="00BE67C3" w:rsidDel="00421D84" w:rsidRDefault="00A027D8" w:rsidP="00BE28D4">
            <w:pPr>
              <w:pStyle w:val="tabletext11"/>
              <w:suppressAutoHyphens/>
              <w:rPr>
                <w:del w:id="37283" w:author="Author"/>
              </w:rPr>
            </w:pPr>
          </w:p>
        </w:tc>
        <w:tc>
          <w:tcPr>
            <w:tcW w:w="960" w:type="dxa"/>
            <w:tcBorders>
              <w:left w:val="single" w:sz="6" w:space="0" w:color="auto"/>
            </w:tcBorders>
          </w:tcPr>
          <w:p w14:paraId="7C183F96" w14:textId="77777777" w:rsidR="00A027D8" w:rsidRPr="00BE67C3" w:rsidDel="00421D84" w:rsidRDefault="00A027D8" w:rsidP="00BE28D4">
            <w:pPr>
              <w:pStyle w:val="tabletext11"/>
              <w:suppressAutoHyphens/>
              <w:jc w:val="right"/>
              <w:rPr>
                <w:del w:id="37284" w:author="Author"/>
              </w:rPr>
            </w:pPr>
          </w:p>
        </w:tc>
        <w:tc>
          <w:tcPr>
            <w:tcW w:w="1440" w:type="dxa"/>
            <w:tcBorders>
              <w:right w:val="single" w:sz="6" w:space="0" w:color="auto"/>
            </w:tcBorders>
          </w:tcPr>
          <w:p w14:paraId="494C5168" w14:textId="77777777" w:rsidR="00A027D8" w:rsidRPr="00BE67C3" w:rsidDel="00421D84" w:rsidRDefault="00A027D8" w:rsidP="00BE28D4">
            <w:pPr>
              <w:pStyle w:val="tabletext11"/>
              <w:tabs>
                <w:tab w:val="decimal" w:pos="560"/>
              </w:tabs>
              <w:suppressAutoHyphens/>
              <w:ind w:right="-45"/>
              <w:rPr>
                <w:del w:id="37285" w:author="Author"/>
              </w:rPr>
            </w:pPr>
            <w:del w:id="37286" w:author="Author">
              <w:r w:rsidRPr="00BE67C3" w:rsidDel="00421D84">
                <w:delText>500</w:delText>
              </w:r>
            </w:del>
          </w:p>
        </w:tc>
        <w:tc>
          <w:tcPr>
            <w:tcW w:w="2400" w:type="dxa"/>
            <w:tcBorders>
              <w:left w:val="single" w:sz="6" w:space="0" w:color="auto"/>
              <w:right w:val="single" w:sz="6" w:space="0" w:color="auto"/>
            </w:tcBorders>
          </w:tcPr>
          <w:p w14:paraId="0FDBDCA0" w14:textId="77777777" w:rsidR="00A027D8" w:rsidRPr="00BE67C3" w:rsidDel="00421D84" w:rsidRDefault="00A027D8" w:rsidP="00BE28D4">
            <w:pPr>
              <w:pStyle w:val="tabletext11"/>
              <w:tabs>
                <w:tab w:val="decimal" w:pos="1000"/>
              </w:tabs>
              <w:suppressAutoHyphens/>
              <w:ind w:right="-45"/>
              <w:rPr>
                <w:del w:id="37287" w:author="Author"/>
              </w:rPr>
            </w:pPr>
            <w:del w:id="37288" w:author="Author">
              <w:r w:rsidRPr="00BE67C3" w:rsidDel="00421D84">
                <w:delText>0.000</w:delText>
              </w:r>
            </w:del>
          </w:p>
        </w:tc>
      </w:tr>
      <w:tr w:rsidR="00A027D8" w:rsidRPr="00BE67C3" w:rsidDel="00421D84" w14:paraId="163D0D0C" w14:textId="77777777" w:rsidTr="002F1572">
        <w:trPr>
          <w:cantSplit/>
          <w:trHeight w:val="190"/>
          <w:del w:id="37289" w:author="Author"/>
        </w:trPr>
        <w:tc>
          <w:tcPr>
            <w:tcW w:w="200" w:type="dxa"/>
            <w:tcBorders>
              <w:right w:val="single" w:sz="6" w:space="0" w:color="auto"/>
            </w:tcBorders>
          </w:tcPr>
          <w:p w14:paraId="50F728B7" w14:textId="77777777" w:rsidR="00A027D8" w:rsidRPr="00BE67C3" w:rsidDel="00421D84" w:rsidRDefault="00A027D8" w:rsidP="00BE28D4">
            <w:pPr>
              <w:pStyle w:val="tabletext11"/>
              <w:suppressAutoHyphens/>
              <w:rPr>
                <w:del w:id="37290" w:author="Author"/>
              </w:rPr>
            </w:pPr>
          </w:p>
        </w:tc>
        <w:tc>
          <w:tcPr>
            <w:tcW w:w="960" w:type="dxa"/>
            <w:tcBorders>
              <w:left w:val="single" w:sz="6" w:space="0" w:color="auto"/>
            </w:tcBorders>
          </w:tcPr>
          <w:p w14:paraId="34E1C2B5" w14:textId="77777777" w:rsidR="00A027D8" w:rsidRPr="00BE67C3" w:rsidDel="00421D84" w:rsidRDefault="00A027D8" w:rsidP="00BE28D4">
            <w:pPr>
              <w:pStyle w:val="tabletext11"/>
              <w:suppressAutoHyphens/>
              <w:jc w:val="right"/>
              <w:rPr>
                <w:del w:id="37291" w:author="Author"/>
              </w:rPr>
            </w:pPr>
          </w:p>
        </w:tc>
        <w:tc>
          <w:tcPr>
            <w:tcW w:w="1440" w:type="dxa"/>
            <w:tcBorders>
              <w:right w:val="single" w:sz="6" w:space="0" w:color="auto"/>
            </w:tcBorders>
          </w:tcPr>
          <w:p w14:paraId="53F770F8" w14:textId="77777777" w:rsidR="00A027D8" w:rsidRPr="00BE67C3" w:rsidDel="00421D84" w:rsidRDefault="00A027D8" w:rsidP="00BE28D4">
            <w:pPr>
              <w:pStyle w:val="tabletext11"/>
              <w:tabs>
                <w:tab w:val="decimal" w:pos="560"/>
              </w:tabs>
              <w:suppressAutoHyphens/>
              <w:ind w:right="-45"/>
              <w:rPr>
                <w:del w:id="37292" w:author="Author"/>
              </w:rPr>
            </w:pPr>
            <w:del w:id="37293" w:author="Author">
              <w:r w:rsidRPr="00BE67C3" w:rsidDel="00421D84">
                <w:delText>1,000</w:delText>
              </w:r>
            </w:del>
          </w:p>
        </w:tc>
        <w:tc>
          <w:tcPr>
            <w:tcW w:w="2400" w:type="dxa"/>
            <w:tcBorders>
              <w:left w:val="single" w:sz="6" w:space="0" w:color="auto"/>
              <w:right w:val="single" w:sz="6" w:space="0" w:color="auto"/>
            </w:tcBorders>
          </w:tcPr>
          <w:p w14:paraId="56B5C46A" w14:textId="77777777" w:rsidR="00A027D8" w:rsidRPr="00BE67C3" w:rsidDel="00421D84" w:rsidRDefault="00A027D8" w:rsidP="00BE28D4">
            <w:pPr>
              <w:pStyle w:val="tabletext11"/>
              <w:tabs>
                <w:tab w:val="decimal" w:pos="1000"/>
              </w:tabs>
              <w:suppressAutoHyphens/>
              <w:ind w:right="-45"/>
              <w:rPr>
                <w:del w:id="37294" w:author="Author"/>
              </w:rPr>
            </w:pPr>
            <w:del w:id="37295" w:author="Author">
              <w:r w:rsidRPr="00BE67C3" w:rsidDel="00421D84">
                <w:delText>0.120</w:delText>
              </w:r>
            </w:del>
          </w:p>
        </w:tc>
      </w:tr>
      <w:tr w:rsidR="00A027D8" w:rsidRPr="00BE67C3" w:rsidDel="00421D84" w14:paraId="7AC3EC90" w14:textId="77777777" w:rsidTr="002F1572">
        <w:trPr>
          <w:cantSplit/>
          <w:trHeight w:val="190"/>
          <w:del w:id="37296" w:author="Author"/>
        </w:trPr>
        <w:tc>
          <w:tcPr>
            <w:tcW w:w="200" w:type="dxa"/>
            <w:tcBorders>
              <w:right w:val="single" w:sz="6" w:space="0" w:color="auto"/>
            </w:tcBorders>
          </w:tcPr>
          <w:p w14:paraId="3F2A4679" w14:textId="77777777" w:rsidR="00A027D8" w:rsidRPr="00BE67C3" w:rsidDel="00421D84" w:rsidRDefault="00A027D8" w:rsidP="00BE28D4">
            <w:pPr>
              <w:pStyle w:val="tabletext11"/>
              <w:suppressAutoHyphens/>
              <w:rPr>
                <w:del w:id="37297" w:author="Author"/>
              </w:rPr>
            </w:pPr>
          </w:p>
        </w:tc>
        <w:tc>
          <w:tcPr>
            <w:tcW w:w="960" w:type="dxa"/>
            <w:tcBorders>
              <w:left w:val="single" w:sz="6" w:space="0" w:color="auto"/>
            </w:tcBorders>
          </w:tcPr>
          <w:p w14:paraId="53DE63E0" w14:textId="77777777" w:rsidR="00A027D8" w:rsidRPr="00BE67C3" w:rsidDel="00421D84" w:rsidRDefault="00A027D8" w:rsidP="00BE28D4">
            <w:pPr>
              <w:pStyle w:val="tabletext11"/>
              <w:suppressAutoHyphens/>
              <w:jc w:val="right"/>
              <w:rPr>
                <w:del w:id="37298" w:author="Author"/>
              </w:rPr>
            </w:pPr>
          </w:p>
        </w:tc>
        <w:tc>
          <w:tcPr>
            <w:tcW w:w="1440" w:type="dxa"/>
            <w:tcBorders>
              <w:right w:val="single" w:sz="6" w:space="0" w:color="auto"/>
            </w:tcBorders>
          </w:tcPr>
          <w:p w14:paraId="15AA7300" w14:textId="77777777" w:rsidR="00A027D8" w:rsidRPr="00BE67C3" w:rsidDel="00421D84" w:rsidRDefault="00A027D8" w:rsidP="00BE28D4">
            <w:pPr>
              <w:pStyle w:val="tabletext11"/>
              <w:tabs>
                <w:tab w:val="decimal" w:pos="560"/>
              </w:tabs>
              <w:suppressAutoHyphens/>
              <w:ind w:right="-45"/>
              <w:rPr>
                <w:del w:id="37299" w:author="Author"/>
              </w:rPr>
            </w:pPr>
            <w:del w:id="37300" w:author="Author">
              <w:r w:rsidRPr="00BE67C3" w:rsidDel="00421D84">
                <w:delText>2,000</w:delText>
              </w:r>
            </w:del>
          </w:p>
        </w:tc>
        <w:tc>
          <w:tcPr>
            <w:tcW w:w="2400" w:type="dxa"/>
            <w:tcBorders>
              <w:left w:val="single" w:sz="6" w:space="0" w:color="auto"/>
              <w:right w:val="single" w:sz="6" w:space="0" w:color="auto"/>
            </w:tcBorders>
          </w:tcPr>
          <w:p w14:paraId="470A8CAF" w14:textId="77777777" w:rsidR="00A027D8" w:rsidRPr="00BE67C3" w:rsidDel="00421D84" w:rsidRDefault="00A027D8" w:rsidP="00BE28D4">
            <w:pPr>
              <w:pStyle w:val="tabletext11"/>
              <w:tabs>
                <w:tab w:val="decimal" w:pos="1000"/>
              </w:tabs>
              <w:suppressAutoHyphens/>
              <w:ind w:right="-45"/>
              <w:rPr>
                <w:del w:id="37301" w:author="Author"/>
              </w:rPr>
            </w:pPr>
            <w:del w:id="37302" w:author="Author">
              <w:r w:rsidRPr="00BE67C3" w:rsidDel="00421D84">
                <w:delText>0.320</w:delText>
              </w:r>
            </w:del>
          </w:p>
        </w:tc>
      </w:tr>
      <w:tr w:rsidR="00A027D8" w:rsidRPr="00BE67C3" w:rsidDel="00421D84" w14:paraId="4D7083B1" w14:textId="77777777" w:rsidTr="002F1572">
        <w:trPr>
          <w:cantSplit/>
          <w:trHeight w:val="190"/>
          <w:del w:id="37303" w:author="Author"/>
        </w:trPr>
        <w:tc>
          <w:tcPr>
            <w:tcW w:w="200" w:type="dxa"/>
            <w:tcBorders>
              <w:right w:val="single" w:sz="6" w:space="0" w:color="auto"/>
            </w:tcBorders>
          </w:tcPr>
          <w:p w14:paraId="49574C18" w14:textId="77777777" w:rsidR="00A027D8" w:rsidRPr="00BE67C3" w:rsidDel="00421D84" w:rsidRDefault="00A027D8" w:rsidP="00BE28D4">
            <w:pPr>
              <w:pStyle w:val="tabletext11"/>
              <w:suppressAutoHyphens/>
              <w:rPr>
                <w:del w:id="37304" w:author="Author"/>
              </w:rPr>
            </w:pPr>
          </w:p>
        </w:tc>
        <w:tc>
          <w:tcPr>
            <w:tcW w:w="960" w:type="dxa"/>
            <w:tcBorders>
              <w:left w:val="single" w:sz="6" w:space="0" w:color="auto"/>
            </w:tcBorders>
          </w:tcPr>
          <w:p w14:paraId="350F1142" w14:textId="77777777" w:rsidR="00A027D8" w:rsidRPr="00BE67C3" w:rsidDel="00421D84" w:rsidRDefault="00A027D8" w:rsidP="00BE28D4">
            <w:pPr>
              <w:pStyle w:val="tabletext11"/>
              <w:suppressAutoHyphens/>
              <w:jc w:val="right"/>
              <w:rPr>
                <w:del w:id="37305" w:author="Author"/>
              </w:rPr>
            </w:pPr>
          </w:p>
        </w:tc>
        <w:tc>
          <w:tcPr>
            <w:tcW w:w="1440" w:type="dxa"/>
            <w:tcBorders>
              <w:right w:val="single" w:sz="6" w:space="0" w:color="auto"/>
            </w:tcBorders>
          </w:tcPr>
          <w:p w14:paraId="1E15D0F8" w14:textId="77777777" w:rsidR="00A027D8" w:rsidRPr="00BE67C3" w:rsidDel="00421D84" w:rsidRDefault="00A027D8" w:rsidP="00BE28D4">
            <w:pPr>
              <w:pStyle w:val="tabletext11"/>
              <w:tabs>
                <w:tab w:val="decimal" w:pos="560"/>
              </w:tabs>
              <w:suppressAutoHyphens/>
              <w:ind w:right="-45"/>
              <w:rPr>
                <w:del w:id="37306" w:author="Author"/>
              </w:rPr>
            </w:pPr>
            <w:del w:id="37307" w:author="Author">
              <w:r w:rsidRPr="00BE67C3" w:rsidDel="00421D84">
                <w:delText>3,000</w:delText>
              </w:r>
            </w:del>
          </w:p>
        </w:tc>
        <w:tc>
          <w:tcPr>
            <w:tcW w:w="2400" w:type="dxa"/>
            <w:tcBorders>
              <w:left w:val="single" w:sz="6" w:space="0" w:color="auto"/>
              <w:right w:val="single" w:sz="6" w:space="0" w:color="auto"/>
            </w:tcBorders>
          </w:tcPr>
          <w:p w14:paraId="45FE7237" w14:textId="77777777" w:rsidR="00A027D8" w:rsidRPr="00BE67C3" w:rsidDel="00421D84" w:rsidRDefault="00A027D8" w:rsidP="00BE28D4">
            <w:pPr>
              <w:pStyle w:val="tabletext11"/>
              <w:tabs>
                <w:tab w:val="decimal" w:pos="1000"/>
              </w:tabs>
              <w:suppressAutoHyphens/>
              <w:ind w:right="-45"/>
              <w:rPr>
                <w:del w:id="37308" w:author="Author"/>
              </w:rPr>
            </w:pPr>
            <w:del w:id="37309" w:author="Author">
              <w:r w:rsidRPr="00BE67C3" w:rsidDel="00421D84">
                <w:delText>0.450</w:delText>
              </w:r>
            </w:del>
          </w:p>
        </w:tc>
      </w:tr>
      <w:tr w:rsidR="00A027D8" w:rsidRPr="00BE67C3" w:rsidDel="00421D84" w14:paraId="2B2298BC" w14:textId="77777777" w:rsidTr="002F1572">
        <w:trPr>
          <w:cantSplit/>
          <w:trHeight w:val="190"/>
          <w:del w:id="37310" w:author="Author"/>
        </w:trPr>
        <w:tc>
          <w:tcPr>
            <w:tcW w:w="200" w:type="dxa"/>
            <w:tcBorders>
              <w:right w:val="single" w:sz="6" w:space="0" w:color="auto"/>
            </w:tcBorders>
          </w:tcPr>
          <w:p w14:paraId="707903BA" w14:textId="77777777" w:rsidR="00A027D8" w:rsidRPr="00BE67C3" w:rsidDel="00421D84" w:rsidRDefault="00A027D8" w:rsidP="00BE28D4">
            <w:pPr>
              <w:pStyle w:val="tabletext11"/>
              <w:suppressAutoHyphens/>
              <w:rPr>
                <w:del w:id="37311" w:author="Author"/>
              </w:rPr>
            </w:pPr>
          </w:p>
        </w:tc>
        <w:tc>
          <w:tcPr>
            <w:tcW w:w="960" w:type="dxa"/>
            <w:tcBorders>
              <w:left w:val="single" w:sz="6" w:space="0" w:color="auto"/>
              <w:bottom w:val="single" w:sz="6" w:space="0" w:color="auto"/>
            </w:tcBorders>
          </w:tcPr>
          <w:p w14:paraId="6D90DC05" w14:textId="77777777" w:rsidR="00A027D8" w:rsidRPr="00BE67C3" w:rsidDel="00421D84" w:rsidRDefault="00A027D8" w:rsidP="00BE28D4">
            <w:pPr>
              <w:pStyle w:val="tabletext11"/>
              <w:suppressAutoHyphens/>
              <w:jc w:val="right"/>
              <w:rPr>
                <w:del w:id="37312" w:author="Author"/>
              </w:rPr>
            </w:pPr>
          </w:p>
        </w:tc>
        <w:tc>
          <w:tcPr>
            <w:tcW w:w="1440" w:type="dxa"/>
            <w:tcBorders>
              <w:bottom w:val="single" w:sz="6" w:space="0" w:color="auto"/>
              <w:right w:val="single" w:sz="6" w:space="0" w:color="auto"/>
            </w:tcBorders>
          </w:tcPr>
          <w:p w14:paraId="6955A9EB" w14:textId="77777777" w:rsidR="00A027D8" w:rsidRPr="00BE67C3" w:rsidDel="00421D84" w:rsidRDefault="00A027D8" w:rsidP="00BE28D4">
            <w:pPr>
              <w:pStyle w:val="tabletext11"/>
              <w:tabs>
                <w:tab w:val="decimal" w:pos="560"/>
              </w:tabs>
              <w:suppressAutoHyphens/>
              <w:ind w:right="-45"/>
              <w:rPr>
                <w:del w:id="37313" w:author="Author"/>
              </w:rPr>
            </w:pPr>
            <w:del w:id="37314" w:author="Author">
              <w:r w:rsidRPr="00BE67C3" w:rsidDel="00421D84">
                <w:delText>5,000</w:delText>
              </w:r>
            </w:del>
          </w:p>
        </w:tc>
        <w:tc>
          <w:tcPr>
            <w:tcW w:w="2400" w:type="dxa"/>
            <w:tcBorders>
              <w:left w:val="single" w:sz="6" w:space="0" w:color="auto"/>
              <w:bottom w:val="single" w:sz="6" w:space="0" w:color="auto"/>
              <w:right w:val="single" w:sz="6" w:space="0" w:color="auto"/>
            </w:tcBorders>
          </w:tcPr>
          <w:p w14:paraId="16649130" w14:textId="77777777" w:rsidR="00A027D8" w:rsidRPr="00BE67C3" w:rsidDel="00421D84" w:rsidRDefault="00A027D8" w:rsidP="00BE28D4">
            <w:pPr>
              <w:pStyle w:val="tabletext11"/>
              <w:tabs>
                <w:tab w:val="decimal" w:pos="1000"/>
              </w:tabs>
              <w:suppressAutoHyphens/>
              <w:ind w:right="-45"/>
              <w:rPr>
                <w:del w:id="37315" w:author="Author"/>
              </w:rPr>
            </w:pPr>
            <w:del w:id="37316" w:author="Author">
              <w:r w:rsidRPr="00BE67C3" w:rsidDel="00421D84">
                <w:delText>0.570</w:delText>
              </w:r>
            </w:del>
          </w:p>
        </w:tc>
      </w:tr>
    </w:tbl>
    <w:p w14:paraId="694A23E9" w14:textId="77777777" w:rsidR="00A027D8" w:rsidRPr="00BE67C3" w:rsidDel="00421D84" w:rsidRDefault="00A027D8" w:rsidP="00BE28D4">
      <w:pPr>
        <w:pStyle w:val="tablecaption"/>
        <w:suppressAutoHyphens/>
        <w:rPr>
          <w:del w:id="37317" w:author="Author"/>
        </w:rPr>
      </w:pPr>
      <w:del w:id="37318" w:author="Author">
        <w:r w:rsidRPr="00BE67C3" w:rsidDel="00421D84">
          <w:delText>Table 98.B.2.b.(3) Zone-rated Risks Collision Coverage Deductible Factors</w:delText>
        </w:r>
      </w:del>
    </w:p>
    <w:p w14:paraId="5C5083A6" w14:textId="77777777" w:rsidR="00A027D8" w:rsidRPr="00BE67C3" w:rsidDel="00421D84" w:rsidRDefault="00A027D8" w:rsidP="00BE28D4">
      <w:pPr>
        <w:pStyle w:val="isonormal"/>
        <w:suppressAutoHyphens/>
        <w:rPr>
          <w:del w:id="37319" w:author="Author"/>
        </w:rPr>
      </w:pPr>
    </w:p>
    <w:p w14:paraId="17D767A0" w14:textId="77777777" w:rsidR="00A027D8" w:rsidRPr="00BE67C3" w:rsidDel="00421D84" w:rsidRDefault="00A027D8" w:rsidP="00BE28D4">
      <w:pPr>
        <w:pStyle w:val="outlinehd3"/>
        <w:suppressAutoHyphens/>
        <w:rPr>
          <w:del w:id="37320" w:author="Author"/>
        </w:rPr>
      </w:pPr>
      <w:del w:id="37321" w:author="Author">
        <w:r w:rsidRPr="00BE67C3" w:rsidDel="00421D84">
          <w:tab/>
          <w:delText>3.</w:delText>
        </w:r>
        <w:r w:rsidRPr="00BE67C3" w:rsidDel="00421D84">
          <w:tab/>
          <w:delText>Auto Dealers Blanket Collision Coverage</w:delText>
        </w:r>
      </w:del>
    </w:p>
    <w:p w14:paraId="3DAF2351" w14:textId="77777777" w:rsidR="00A027D8" w:rsidRPr="00BE67C3" w:rsidDel="00421D84" w:rsidRDefault="00A027D8" w:rsidP="00BE28D4">
      <w:pPr>
        <w:pStyle w:val="outlinetxt4"/>
        <w:suppressAutoHyphens/>
        <w:rPr>
          <w:del w:id="37322" w:author="Author"/>
        </w:rPr>
      </w:pPr>
      <w:del w:id="37323" w:author="Author">
        <w:r w:rsidRPr="00BE67C3" w:rsidDel="00421D84">
          <w:tab/>
        </w:r>
        <w:r w:rsidRPr="00BE67C3" w:rsidDel="00421D84">
          <w:rPr>
            <w:b/>
          </w:rPr>
          <w:delText>a.</w:delText>
        </w:r>
        <w:r w:rsidRPr="00BE67C3" w:rsidDel="00421D84">
          <w:tab/>
          <w:delText>For $500 deductible, multiply the $250 deductible Collision Coverage premium by the following factor:</w:delText>
        </w:r>
      </w:del>
    </w:p>
    <w:p w14:paraId="02EAAB21" w14:textId="77777777" w:rsidR="00A027D8" w:rsidRPr="00BE67C3" w:rsidDel="00421D84" w:rsidRDefault="00A027D8" w:rsidP="00BE28D4">
      <w:pPr>
        <w:pStyle w:val="space4"/>
        <w:suppressAutoHyphens/>
        <w:rPr>
          <w:del w:id="373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27D8" w:rsidRPr="00BE67C3" w:rsidDel="00421D84" w14:paraId="7345BF31" w14:textId="77777777" w:rsidTr="002F1572">
        <w:trPr>
          <w:cantSplit/>
          <w:trHeight w:val="190"/>
          <w:del w:id="37325" w:author="Author"/>
        </w:trPr>
        <w:tc>
          <w:tcPr>
            <w:tcW w:w="200" w:type="dxa"/>
            <w:tcBorders>
              <w:top w:val="nil"/>
              <w:left w:val="nil"/>
              <w:bottom w:val="nil"/>
              <w:right w:val="nil"/>
            </w:tcBorders>
          </w:tcPr>
          <w:p w14:paraId="7FB3B626" w14:textId="77777777" w:rsidR="00A027D8" w:rsidRPr="00BE67C3" w:rsidDel="00421D84" w:rsidRDefault="00A027D8" w:rsidP="00BE28D4">
            <w:pPr>
              <w:pStyle w:val="tablehead"/>
              <w:suppressAutoHyphens/>
              <w:rPr>
                <w:del w:id="37326" w:author="Author"/>
              </w:rPr>
            </w:pPr>
          </w:p>
        </w:tc>
        <w:tc>
          <w:tcPr>
            <w:tcW w:w="4800" w:type="dxa"/>
            <w:tcBorders>
              <w:top w:val="single" w:sz="6" w:space="0" w:color="auto"/>
              <w:left w:val="single" w:sz="6" w:space="0" w:color="auto"/>
              <w:bottom w:val="single" w:sz="6" w:space="0" w:color="auto"/>
              <w:right w:val="single" w:sz="6" w:space="0" w:color="auto"/>
            </w:tcBorders>
          </w:tcPr>
          <w:p w14:paraId="2C5FD39B" w14:textId="77777777" w:rsidR="00A027D8" w:rsidRPr="00BE67C3" w:rsidDel="00421D84" w:rsidRDefault="00A027D8" w:rsidP="00BE28D4">
            <w:pPr>
              <w:pStyle w:val="tablehead"/>
              <w:suppressAutoHyphens/>
              <w:rPr>
                <w:del w:id="37327" w:author="Author"/>
              </w:rPr>
            </w:pPr>
            <w:del w:id="37328" w:author="Author">
              <w:r w:rsidRPr="00BE67C3" w:rsidDel="00421D84">
                <w:delText>Factor</w:delText>
              </w:r>
            </w:del>
          </w:p>
        </w:tc>
      </w:tr>
      <w:tr w:rsidR="00A027D8" w:rsidRPr="00BE67C3" w:rsidDel="00421D84" w14:paraId="4B2A7E4B" w14:textId="77777777" w:rsidTr="002F1572">
        <w:trPr>
          <w:cantSplit/>
          <w:trHeight w:val="190"/>
          <w:del w:id="37329" w:author="Author"/>
        </w:trPr>
        <w:tc>
          <w:tcPr>
            <w:tcW w:w="200" w:type="dxa"/>
            <w:tcBorders>
              <w:top w:val="nil"/>
              <w:left w:val="nil"/>
              <w:bottom w:val="nil"/>
              <w:right w:val="nil"/>
            </w:tcBorders>
          </w:tcPr>
          <w:p w14:paraId="55C4AB7E" w14:textId="77777777" w:rsidR="00A027D8" w:rsidRPr="00BE67C3" w:rsidDel="00421D84" w:rsidRDefault="00A027D8" w:rsidP="00BE28D4">
            <w:pPr>
              <w:pStyle w:val="tabletext11"/>
              <w:suppressAutoHyphens/>
              <w:jc w:val="center"/>
              <w:rPr>
                <w:del w:id="37330" w:author="Author"/>
              </w:rPr>
            </w:pPr>
          </w:p>
        </w:tc>
        <w:tc>
          <w:tcPr>
            <w:tcW w:w="4800" w:type="dxa"/>
            <w:tcBorders>
              <w:top w:val="single" w:sz="6" w:space="0" w:color="auto"/>
              <w:left w:val="single" w:sz="6" w:space="0" w:color="auto"/>
              <w:bottom w:val="single" w:sz="6" w:space="0" w:color="auto"/>
              <w:right w:val="single" w:sz="6" w:space="0" w:color="auto"/>
            </w:tcBorders>
          </w:tcPr>
          <w:p w14:paraId="74F3E1CD" w14:textId="77777777" w:rsidR="00A027D8" w:rsidRPr="00BE67C3" w:rsidDel="00421D84" w:rsidRDefault="00A027D8" w:rsidP="00BE28D4">
            <w:pPr>
              <w:pStyle w:val="tabletext11"/>
              <w:tabs>
                <w:tab w:val="decimal" w:pos="2240"/>
              </w:tabs>
              <w:suppressAutoHyphens/>
              <w:rPr>
                <w:del w:id="37331" w:author="Author"/>
              </w:rPr>
            </w:pPr>
            <w:del w:id="37332" w:author="Author">
              <w:r w:rsidRPr="00BE67C3" w:rsidDel="00421D84">
                <w:delText>.65</w:delText>
              </w:r>
            </w:del>
          </w:p>
        </w:tc>
      </w:tr>
    </w:tbl>
    <w:p w14:paraId="383BD0CC" w14:textId="77777777" w:rsidR="00A027D8" w:rsidRPr="00BE67C3" w:rsidDel="00421D84" w:rsidRDefault="00A027D8" w:rsidP="00BE28D4">
      <w:pPr>
        <w:pStyle w:val="tablecaption"/>
        <w:suppressAutoHyphens/>
        <w:rPr>
          <w:del w:id="37333" w:author="Author"/>
        </w:rPr>
      </w:pPr>
      <w:del w:id="37334" w:author="Author">
        <w:r w:rsidRPr="00BE67C3" w:rsidDel="00421D84">
          <w:delText>Table 98.B.3.a.</w:delText>
        </w:r>
        <w:r w:rsidRPr="00BE67C3" w:rsidDel="00421D84">
          <w:rPr>
            <w:rStyle w:val="tablelink"/>
            <w:b/>
            <w:color w:val="000000"/>
          </w:rPr>
          <w:delText xml:space="preserve"> Auto Dealers</w:delText>
        </w:r>
        <w:r w:rsidRPr="00BE67C3" w:rsidDel="00421D84">
          <w:delText xml:space="preserve"> Blanket Collision Coverage – </w:delText>
        </w:r>
        <w:r w:rsidRPr="00BE67C3" w:rsidDel="00421D84">
          <w:rPr>
            <w:rStyle w:val="tablelink"/>
            <w:b/>
            <w:color w:val="000000"/>
          </w:rPr>
          <w:delText>$500 Deductible Factor</w:delText>
        </w:r>
      </w:del>
    </w:p>
    <w:p w14:paraId="69C5FBDF" w14:textId="77777777" w:rsidR="00A027D8" w:rsidRPr="00BE67C3" w:rsidDel="00421D84" w:rsidRDefault="00A027D8" w:rsidP="00BE28D4">
      <w:pPr>
        <w:pStyle w:val="isonormal"/>
        <w:suppressAutoHyphens/>
        <w:rPr>
          <w:del w:id="37335" w:author="Author"/>
        </w:rPr>
      </w:pPr>
    </w:p>
    <w:p w14:paraId="6B5C8B14" w14:textId="77777777" w:rsidR="00A027D8" w:rsidRPr="00BE67C3" w:rsidDel="00421D84" w:rsidRDefault="00A027D8" w:rsidP="00BE28D4">
      <w:pPr>
        <w:pStyle w:val="outlinetxt4"/>
        <w:suppressAutoHyphens/>
        <w:rPr>
          <w:del w:id="37336" w:author="Author"/>
        </w:rPr>
      </w:pPr>
      <w:del w:id="37337" w:author="Author">
        <w:r w:rsidRPr="00BE67C3" w:rsidDel="00421D84">
          <w:tab/>
        </w:r>
        <w:r w:rsidRPr="00BE67C3" w:rsidDel="00421D84">
          <w:rPr>
            <w:b/>
          </w:rPr>
          <w:delText>b.</w:delText>
        </w:r>
        <w:r w:rsidRPr="00BE67C3" w:rsidDel="00421D84">
          <w:tab/>
          <w:delText>For $1,000 deductible, multiply the $250 deductible Collision Coverage premium by the following factor:</w:delText>
        </w:r>
      </w:del>
    </w:p>
    <w:p w14:paraId="58505BC6" w14:textId="77777777" w:rsidR="00A027D8" w:rsidRPr="00BE67C3" w:rsidDel="00421D84" w:rsidRDefault="00A027D8" w:rsidP="00BE28D4">
      <w:pPr>
        <w:pStyle w:val="space4"/>
        <w:suppressAutoHyphens/>
        <w:rPr>
          <w:del w:id="373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A027D8" w:rsidRPr="00BE67C3" w:rsidDel="00421D84" w14:paraId="58706610" w14:textId="77777777" w:rsidTr="002F1572">
        <w:trPr>
          <w:cantSplit/>
          <w:trHeight w:val="190"/>
          <w:del w:id="37339" w:author="Author"/>
        </w:trPr>
        <w:tc>
          <w:tcPr>
            <w:tcW w:w="200" w:type="dxa"/>
            <w:tcBorders>
              <w:top w:val="nil"/>
              <w:left w:val="nil"/>
              <w:bottom w:val="nil"/>
              <w:right w:val="nil"/>
            </w:tcBorders>
          </w:tcPr>
          <w:p w14:paraId="1DDDAF25" w14:textId="77777777" w:rsidR="00A027D8" w:rsidRPr="00BE67C3" w:rsidDel="00421D84" w:rsidRDefault="00A027D8" w:rsidP="00BE28D4">
            <w:pPr>
              <w:pStyle w:val="tablehead"/>
              <w:suppressAutoHyphens/>
              <w:rPr>
                <w:del w:id="37340" w:author="Author"/>
              </w:rPr>
            </w:pPr>
          </w:p>
        </w:tc>
        <w:tc>
          <w:tcPr>
            <w:tcW w:w="4800" w:type="dxa"/>
            <w:tcBorders>
              <w:top w:val="single" w:sz="6" w:space="0" w:color="auto"/>
              <w:left w:val="single" w:sz="6" w:space="0" w:color="auto"/>
              <w:bottom w:val="single" w:sz="6" w:space="0" w:color="auto"/>
              <w:right w:val="single" w:sz="6" w:space="0" w:color="auto"/>
            </w:tcBorders>
          </w:tcPr>
          <w:p w14:paraId="5C94EDB7" w14:textId="77777777" w:rsidR="00A027D8" w:rsidRPr="00BE67C3" w:rsidDel="00421D84" w:rsidRDefault="00A027D8" w:rsidP="00BE28D4">
            <w:pPr>
              <w:pStyle w:val="tablehead"/>
              <w:suppressAutoHyphens/>
              <w:rPr>
                <w:del w:id="37341" w:author="Author"/>
              </w:rPr>
            </w:pPr>
            <w:del w:id="37342" w:author="Author">
              <w:r w:rsidRPr="00BE67C3" w:rsidDel="00421D84">
                <w:delText>Factor</w:delText>
              </w:r>
            </w:del>
          </w:p>
        </w:tc>
      </w:tr>
      <w:tr w:rsidR="00A027D8" w:rsidRPr="00BE67C3" w:rsidDel="00421D84" w14:paraId="6C415A86" w14:textId="77777777" w:rsidTr="002F1572">
        <w:trPr>
          <w:cantSplit/>
          <w:trHeight w:val="190"/>
          <w:del w:id="37343" w:author="Author"/>
        </w:trPr>
        <w:tc>
          <w:tcPr>
            <w:tcW w:w="200" w:type="dxa"/>
            <w:tcBorders>
              <w:top w:val="nil"/>
              <w:left w:val="nil"/>
              <w:bottom w:val="nil"/>
              <w:right w:val="nil"/>
            </w:tcBorders>
          </w:tcPr>
          <w:p w14:paraId="6B0852D2" w14:textId="77777777" w:rsidR="00A027D8" w:rsidRPr="00BE67C3" w:rsidDel="00421D84" w:rsidRDefault="00A027D8" w:rsidP="00BE28D4">
            <w:pPr>
              <w:pStyle w:val="tabletext11"/>
              <w:suppressAutoHyphens/>
              <w:jc w:val="center"/>
              <w:rPr>
                <w:del w:id="37344" w:author="Author"/>
              </w:rPr>
            </w:pPr>
          </w:p>
        </w:tc>
        <w:tc>
          <w:tcPr>
            <w:tcW w:w="4800" w:type="dxa"/>
            <w:tcBorders>
              <w:top w:val="single" w:sz="6" w:space="0" w:color="auto"/>
              <w:left w:val="single" w:sz="6" w:space="0" w:color="auto"/>
              <w:bottom w:val="single" w:sz="6" w:space="0" w:color="auto"/>
              <w:right w:val="single" w:sz="6" w:space="0" w:color="auto"/>
            </w:tcBorders>
          </w:tcPr>
          <w:p w14:paraId="395E286B" w14:textId="77777777" w:rsidR="00A027D8" w:rsidRPr="00BE67C3" w:rsidDel="00421D84" w:rsidRDefault="00A027D8" w:rsidP="00BE28D4">
            <w:pPr>
              <w:pStyle w:val="tabletext11"/>
              <w:tabs>
                <w:tab w:val="decimal" w:pos="2240"/>
              </w:tabs>
              <w:suppressAutoHyphens/>
              <w:rPr>
                <w:del w:id="37345" w:author="Author"/>
              </w:rPr>
            </w:pPr>
            <w:del w:id="37346" w:author="Author">
              <w:r w:rsidRPr="00BE67C3" w:rsidDel="00421D84">
                <w:delText>.35</w:delText>
              </w:r>
            </w:del>
          </w:p>
        </w:tc>
      </w:tr>
    </w:tbl>
    <w:p w14:paraId="223AB5BA" w14:textId="77777777" w:rsidR="00A027D8" w:rsidRPr="00BE67C3" w:rsidDel="00421D84" w:rsidRDefault="00A027D8" w:rsidP="00BE28D4">
      <w:pPr>
        <w:pStyle w:val="tablecaption"/>
        <w:suppressAutoHyphens/>
        <w:rPr>
          <w:del w:id="37347" w:author="Author"/>
        </w:rPr>
      </w:pPr>
      <w:del w:id="37348" w:author="Author">
        <w:r w:rsidRPr="00BE67C3" w:rsidDel="00421D84">
          <w:delText>Table 98.B.3.b.</w:delText>
        </w:r>
        <w:r w:rsidRPr="00BE67C3" w:rsidDel="00421D84">
          <w:rPr>
            <w:rStyle w:val="tablelink"/>
            <w:b/>
            <w:color w:val="000000"/>
          </w:rPr>
          <w:delText xml:space="preserve"> </w:delText>
        </w:r>
        <w:r w:rsidRPr="00BE67C3" w:rsidDel="00421D84">
          <w:delText xml:space="preserve">Auto Dealers Blanket Collision Coverage – </w:delText>
        </w:r>
        <w:r w:rsidRPr="00BE67C3" w:rsidDel="00421D84">
          <w:rPr>
            <w:rStyle w:val="tablelink"/>
            <w:b/>
            <w:color w:val="000000"/>
          </w:rPr>
          <w:delText>$1,000 Deductible Factor</w:delText>
        </w:r>
      </w:del>
    </w:p>
    <w:p w14:paraId="415A5B8A" w14:textId="77777777" w:rsidR="00A027D8" w:rsidRPr="00BE67C3" w:rsidDel="00421D84" w:rsidRDefault="00A027D8" w:rsidP="00BE28D4">
      <w:pPr>
        <w:pStyle w:val="isonormal"/>
        <w:suppressAutoHyphens/>
        <w:rPr>
          <w:del w:id="37349" w:author="Author"/>
        </w:rPr>
      </w:pPr>
    </w:p>
    <w:p w14:paraId="42769519" w14:textId="77777777" w:rsidR="00A027D8" w:rsidRPr="00BE67C3" w:rsidDel="00421D84" w:rsidRDefault="00A027D8" w:rsidP="00BE28D4">
      <w:pPr>
        <w:pStyle w:val="outlinehd3"/>
        <w:suppressAutoHyphens/>
        <w:rPr>
          <w:del w:id="37350" w:author="Author"/>
        </w:rPr>
      </w:pPr>
      <w:del w:id="37351" w:author="Author">
        <w:r w:rsidRPr="00BE67C3" w:rsidDel="00421D84">
          <w:tab/>
          <w:delText>4.</w:delText>
        </w:r>
        <w:r w:rsidRPr="00BE67C3" w:rsidDel="00421D84">
          <w:tab/>
          <w:delText>Auto Dealers And Garagekeepers Insurance Other Than Collision Coverage</w:delText>
        </w:r>
      </w:del>
    </w:p>
    <w:p w14:paraId="5A42C35C" w14:textId="77777777" w:rsidR="00A027D8" w:rsidRPr="00BE67C3" w:rsidDel="00421D84" w:rsidRDefault="00A027D8" w:rsidP="00BE28D4">
      <w:pPr>
        <w:pStyle w:val="blocktext4"/>
        <w:suppressAutoHyphens/>
        <w:rPr>
          <w:del w:id="37352" w:author="Author"/>
        </w:rPr>
      </w:pPr>
      <w:del w:id="37353" w:author="Author">
        <w:r w:rsidRPr="00BE67C3" w:rsidDel="00421D84">
          <w:delText>Multiply the Other Than Collision Coverage premium by the following selected deductible options:</w:delText>
        </w:r>
      </w:del>
    </w:p>
    <w:p w14:paraId="4E4D941C" w14:textId="77777777" w:rsidR="00A027D8" w:rsidRPr="00BE67C3" w:rsidDel="00421D84" w:rsidRDefault="00A027D8" w:rsidP="00BE28D4">
      <w:pPr>
        <w:pStyle w:val="space4"/>
        <w:suppressAutoHyphens/>
        <w:rPr>
          <w:del w:id="3735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A027D8" w:rsidRPr="00BE67C3" w:rsidDel="00421D84" w14:paraId="5A6852B3" w14:textId="77777777" w:rsidTr="002F1572">
        <w:trPr>
          <w:cantSplit/>
          <w:trHeight w:val="190"/>
          <w:del w:id="37355" w:author="Author"/>
        </w:trPr>
        <w:tc>
          <w:tcPr>
            <w:tcW w:w="200" w:type="dxa"/>
          </w:tcPr>
          <w:p w14:paraId="1137E166" w14:textId="77777777" w:rsidR="00A027D8" w:rsidRPr="00BE67C3" w:rsidDel="00421D84" w:rsidRDefault="00A027D8" w:rsidP="00BE28D4">
            <w:pPr>
              <w:pStyle w:val="tablehead"/>
              <w:suppressAutoHyphens/>
              <w:rPr>
                <w:del w:id="37356" w:author="Author"/>
              </w:rPr>
            </w:pPr>
          </w:p>
        </w:tc>
        <w:tc>
          <w:tcPr>
            <w:tcW w:w="1691" w:type="dxa"/>
            <w:vMerge w:val="restart"/>
            <w:tcBorders>
              <w:top w:val="single" w:sz="6" w:space="0" w:color="auto"/>
              <w:left w:val="single" w:sz="6" w:space="0" w:color="auto"/>
              <w:right w:val="single" w:sz="6" w:space="0" w:color="auto"/>
            </w:tcBorders>
            <w:vAlign w:val="bottom"/>
          </w:tcPr>
          <w:p w14:paraId="27CEB6C3" w14:textId="77777777" w:rsidR="00A027D8" w:rsidRPr="00BE67C3" w:rsidDel="00421D84" w:rsidRDefault="00A027D8" w:rsidP="00BE28D4">
            <w:pPr>
              <w:pStyle w:val="tablehead"/>
              <w:suppressAutoHyphens/>
              <w:rPr>
                <w:del w:id="37357" w:author="Author"/>
              </w:rPr>
            </w:pPr>
            <w:del w:id="37358" w:author="Author">
              <w:r w:rsidRPr="00BE67C3" w:rsidDel="00421D84">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40460CDD" w14:textId="77777777" w:rsidR="00A027D8" w:rsidRPr="00BE67C3" w:rsidDel="00421D84" w:rsidRDefault="00A027D8" w:rsidP="00BE28D4">
            <w:pPr>
              <w:pStyle w:val="tablehead"/>
              <w:suppressAutoHyphens/>
              <w:rPr>
                <w:del w:id="37359" w:author="Author"/>
              </w:rPr>
            </w:pPr>
            <w:del w:id="37360" w:author="Author">
              <w:r w:rsidRPr="00BE67C3" w:rsidDel="00421D84">
                <w:delText>Per Auto And Per Occurrence</w:delText>
              </w:r>
              <w:r w:rsidRPr="00BE67C3" w:rsidDel="00421D84">
                <w:br/>
                <w:delText>Deductible Options</w:delText>
              </w:r>
            </w:del>
          </w:p>
        </w:tc>
      </w:tr>
      <w:tr w:rsidR="00A027D8" w:rsidRPr="00BE67C3" w:rsidDel="00421D84" w14:paraId="5D0B9CEA" w14:textId="77777777" w:rsidTr="002F1572">
        <w:trPr>
          <w:cantSplit/>
          <w:trHeight w:val="190"/>
          <w:del w:id="37361" w:author="Author"/>
        </w:trPr>
        <w:tc>
          <w:tcPr>
            <w:tcW w:w="200" w:type="dxa"/>
          </w:tcPr>
          <w:p w14:paraId="6F3983C0" w14:textId="77777777" w:rsidR="00A027D8" w:rsidRPr="00BE67C3" w:rsidDel="00421D84" w:rsidRDefault="00A027D8" w:rsidP="00BE28D4">
            <w:pPr>
              <w:pStyle w:val="tablehead"/>
              <w:suppressAutoHyphens/>
              <w:rPr>
                <w:del w:id="37362" w:author="Author"/>
              </w:rPr>
            </w:pPr>
          </w:p>
        </w:tc>
        <w:tc>
          <w:tcPr>
            <w:tcW w:w="1691" w:type="dxa"/>
            <w:vMerge/>
            <w:tcBorders>
              <w:left w:val="single" w:sz="6" w:space="0" w:color="auto"/>
              <w:bottom w:val="single" w:sz="6" w:space="0" w:color="auto"/>
              <w:right w:val="single" w:sz="6" w:space="0" w:color="auto"/>
            </w:tcBorders>
          </w:tcPr>
          <w:p w14:paraId="0C805E14" w14:textId="77777777" w:rsidR="00A027D8" w:rsidRPr="00BE67C3" w:rsidDel="00421D84" w:rsidRDefault="00A027D8" w:rsidP="00BE28D4">
            <w:pPr>
              <w:pStyle w:val="tablehead"/>
              <w:suppressAutoHyphens/>
              <w:rPr>
                <w:del w:id="37363" w:author="Author"/>
              </w:rPr>
            </w:pPr>
          </w:p>
        </w:tc>
        <w:tc>
          <w:tcPr>
            <w:tcW w:w="960" w:type="dxa"/>
            <w:tcBorders>
              <w:top w:val="single" w:sz="6" w:space="0" w:color="auto"/>
              <w:left w:val="single" w:sz="6" w:space="0" w:color="auto"/>
              <w:bottom w:val="single" w:sz="6" w:space="0" w:color="auto"/>
              <w:right w:val="single" w:sz="6" w:space="0" w:color="auto"/>
            </w:tcBorders>
          </w:tcPr>
          <w:p w14:paraId="33A5EC86" w14:textId="77777777" w:rsidR="00A027D8" w:rsidRPr="00BE67C3" w:rsidDel="00421D84" w:rsidRDefault="00A027D8" w:rsidP="00BE28D4">
            <w:pPr>
              <w:pStyle w:val="tablehead"/>
              <w:suppressAutoHyphens/>
              <w:rPr>
                <w:del w:id="37364" w:author="Author"/>
              </w:rPr>
            </w:pPr>
            <w:del w:id="37365" w:author="Author">
              <w:r w:rsidRPr="00BE67C3" w:rsidDel="00421D84">
                <w:delText>$100/500</w:delText>
              </w:r>
            </w:del>
          </w:p>
        </w:tc>
        <w:tc>
          <w:tcPr>
            <w:tcW w:w="1080" w:type="dxa"/>
            <w:tcBorders>
              <w:top w:val="single" w:sz="6" w:space="0" w:color="auto"/>
              <w:left w:val="single" w:sz="6" w:space="0" w:color="auto"/>
              <w:bottom w:val="single" w:sz="6" w:space="0" w:color="auto"/>
              <w:right w:val="single" w:sz="6" w:space="0" w:color="auto"/>
            </w:tcBorders>
          </w:tcPr>
          <w:p w14:paraId="7F6FA08D" w14:textId="77777777" w:rsidR="00A027D8" w:rsidRPr="00BE67C3" w:rsidDel="00421D84" w:rsidRDefault="00A027D8" w:rsidP="00BE28D4">
            <w:pPr>
              <w:pStyle w:val="tablehead"/>
              <w:suppressAutoHyphens/>
              <w:rPr>
                <w:del w:id="37366" w:author="Author"/>
              </w:rPr>
            </w:pPr>
            <w:del w:id="37367" w:author="Author">
              <w:r w:rsidRPr="00BE67C3" w:rsidDel="00421D84">
                <w:delText>$250/1,000</w:delText>
              </w:r>
            </w:del>
          </w:p>
        </w:tc>
        <w:tc>
          <w:tcPr>
            <w:tcW w:w="1069" w:type="dxa"/>
            <w:tcBorders>
              <w:top w:val="single" w:sz="6" w:space="0" w:color="auto"/>
              <w:left w:val="single" w:sz="6" w:space="0" w:color="auto"/>
              <w:bottom w:val="single" w:sz="6" w:space="0" w:color="auto"/>
              <w:right w:val="single" w:sz="6" w:space="0" w:color="auto"/>
            </w:tcBorders>
          </w:tcPr>
          <w:p w14:paraId="786F332F" w14:textId="77777777" w:rsidR="00A027D8" w:rsidRPr="00BE67C3" w:rsidDel="00421D84" w:rsidRDefault="00A027D8" w:rsidP="00BE28D4">
            <w:pPr>
              <w:pStyle w:val="tablehead"/>
              <w:suppressAutoHyphens/>
              <w:rPr>
                <w:del w:id="37368" w:author="Author"/>
              </w:rPr>
            </w:pPr>
            <w:del w:id="37369" w:author="Author">
              <w:r w:rsidRPr="00BE67C3" w:rsidDel="00421D84">
                <w:delText>$500/2,500</w:delText>
              </w:r>
            </w:del>
          </w:p>
        </w:tc>
      </w:tr>
      <w:tr w:rsidR="00A027D8" w:rsidRPr="00BE67C3" w:rsidDel="00421D84" w14:paraId="4999DA05" w14:textId="77777777" w:rsidTr="002F1572">
        <w:trPr>
          <w:cantSplit/>
          <w:trHeight w:val="190"/>
          <w:del w:id="37370" w:author="Author"/>
        </w:trPr>
        <w:tc>
          <w:tcPr>
            <w:tcW w:w="200" w:type="dxa"/>
          </w:tcPr>
          <w:p w14:paraId="218FAD2D" w14:textId="77777777" w:rsidR="00A027D8" w:rsidRPr="00BE67C3" w:rsidDel="00421D84" w:rsidRDefault="00A027D8" w:rsidP="00BE28D4">
            <w:pPr>
              <w:pStyle w:val="tabletext11"/>
              <w:suppressAutoHyphens/>
              <w:rPr>
                <w:del w:id="37371" w:author="Author"/>
              </w:rPr>
            </w:pPr>
          </w:p>
        </w:tc>
        <w:tc>
          <w:tcPr>
            <w:tcW w:w="1691" w:type="dxa"/>
            <w:tcBorders>
              <w:top w:val="single" w:sz="6" w:space="0" w:color="auto"/>
              <w:left w:val="single" w:sz="6" w:space="0" w:color="auto"/>
              <w:bottom w:val="single" w:sz="6" w:space="0" w:color="auto"/>
              <w:right w:val="single" w:sz="6" w:space="0" w:color="auto"/>
            </w:tcBorders>
          </w:tcPr>
          <w:p w14:paraId="1FF36DF8" w14:textId="77777777" w:rsidR="00A027D8" w:rsidRPr="00BE67C3" w:rsidDel="00421D84" w:rsidRDefault="00A027D8" w:rsidP="00BE28D4">
            <w:pPr>
              <w:pStyle w:val="tabletext11"/>
              <w:suppressAutoHyphens/>
              <w:rPr>
                <w:del w:id="37372" w:author="Author"/>
              </w:rPr>
            </w:pPr>
            <w:del w:id="37373" w:author="Author">
              <w:r w:rsidRPr="00BE67C3" w:rsidDel="00421D84">
                <w:delText>Fire Only</w:delText>
              </w:r>
            </w:del>
          </w:p>
        </w:tc>
        <w:tc>
          <w:tcPr>
            <w:tcW w:w="960" w:type="dxa"/>
            <w:tcBorders>
              <w:top w:val="single" w:sz="6" w:space="0" w:color="auto"/>
              <w:left w:val="single" w:sz="6" w:space="0" w:color="auto"/>
              <w:bottom w:val="single" w:sz="6" w:space="0" w:color="auto"/>
              <w:right w:val="single" w:sz="6" w:space="0" w:color="auto"/>
            </w:tcBorders>
          </w:tcPr>
          <w:p w14:paraId="58CE75AB" w14:textId="77777777" w:rsidR="00A027D8" w:rsidRPr="00BE67C3" w:rsidDel="00421D84" w:rsidRDefault="00A027D8" w:rsidP="00BE28D4">
            <w:pPr>
              <w:pStyle w:val="tabletext11"/>
              <w:tabs>
                <w:tab w:val="decimal" w:pos="550"/>
              </w:tabs>
              <w:suppressAutoHyphens/>
              <w:rPr>
                <w:del w:id="37374" w:author="Author"/>
              </w:rPr>
            </w:pPr>
            <w:del w:id="37375" w:author="Author">
              <w:r w:rsidRPr="00BE67C3" w:rsidDel="00421D84">
                <w:delText>N/A</w:delText>
              </w:r>
            </w:del>
          </w:p>
        </w:tc>
        <w:tc>
          <w:tcPr>
            <w:tcW w:w="1080" w:type="dxa"/>
            <w:tcBorders>
              <w:top w:val="single" w:sz="6" w:space="0" w:color="auto"/>
              <w:left w:val="single" w:sz="6" w:space="0" w:color="auto"/>
              <w:bottom w:val="single" w:sz="6" w:space="0" w:color="auto"/>
              <w:right w:val="single" w:sz="6" w:space="0" w:color="auto"/>
            </w:tcBorders>
          </w:tcPr>
          <w:p w14:paraId="03851244" w14:textId="77777777" w:rsidR="00A027D8" w:rsidRPr="00BE67C3" w:rsidDel="00421D84" w:rsidRDefault="00A027D8" w:rsidP="00BE28D4">
            <w:pPr>
              <w:pStyle w:val="tabletext11"/>
              <w:tabs>
                <w:tab w:val="decimal" w:pos="550"/>
              </w:tabs>
              <w:suppressAutoHyphens/>
              <w:rPr>
                <w:del w:id="37376" w:author="Author"/>
              </w:rPr>
            </w:pPr>
            <w:del w:id="37377" w:author="Author">
              <w:r w:rsidRPr="00BE67C3" w:rsidDel="00421D84">
                <w:delText>N/A</w:delText>
              </w:r>
            </w:del>
          </w:p>
        </w:tc>
        <w:tc>
          <w:tcPr>
            <w:tcW w:w="1069" w:type="dxa"/>
            <w:tcBorders>
              <w:top w:val="single" w:sz="6" w:space="0" w:color="auto"/>
              <w:left w:val="single" w:sz="6" w:space="0" w:color="auto"/>
              <w:bottom w:val="single" w:sz="6" w:space="0" w:color="auto"/>
              <w:right w:val="single" w:sz="6" w:space="0" w:color="auto"/>
            </w:tcBorders>
          </w:tcPr>
          <w:p w14:paraId="231A78D2" w14:textId="77777777" w:rsidR="00A027D8" w:rsidRPr="00BE67C3" w:rsidDel="00421D84" w:rsidRDefault="00A027D8" w:rsidP="00BE28D4">
            <w:pPr>
              <w:pStyle w:val="tabletext11"/>
              <w:suppressAutoHyphens/>
              <w:jc w:val="center"/>
              <w:rPr>
                <w:del w:id="37378" w:author="Author"/>
              </w:rPr>
            </w:pPr>
            <w:del w:id="37379" w:author="Author">
              <w:r w:rsidRPr="00BE67C3" w:rsidDel="00421D84">
                <w:delText>N/A</w:delText>
              </w:r>
            </w:del>
          </w:p>
        </w:tc>
      </w:tr>
      <w:tr w:rsidR="00A027D8" w:rsidRPr="00BE67C3" w:rsidDel="00421D84" w14:paraId="6913BE26" w14:textId="77777777" w:rsidTr="002F1572">
        <w:trPr>
          <w:cantSplit/>
          <w:trHeight w:val="190"/>
          <w:del w:id="37380" w:author="Author"/>
        </w:trPr>
        <w:tc>
          <w:tcPr>
            <w:tcW w:w="200" w:type="dxa"/>
          </w:tcPr>
          <w:p w14:paraId="2E4DC177" w14:textId="77777777" w:rsidR="00A027D8" w:rsidRPr="00BE67C3" w:rsidDel="00421D84" w:rsidRDefault="00A027D8" w:rsidP="00BE28D4">
            <w:pPr>
              <w:pStyle w:val="tabletext11"/>
              <w:suppressAutoHyphens/>
              <w:rPr>
                <w:del w:id="37381" w:author="Author"/>
              </w:rPr>
            </w:pPr>
          </w:p>
        </w:tc>
        <w:tc>
          <w:tcPr>
            <w:tcW w:w="1691" w:type="dxa"/>
            <w:tcBorders>
              <w:top w:val="single" w:sz="6" w:space="0" w:color="auto"/>
              <w:left w:val="single" w:sz="6" w:space="0" w:color="auto"/>
              <w:bottom w:val="single" w:sz="6" w:space="0" w:color="auto"/>
              <w:right w:val="single" w:sz="6" w:space="0" w:color="auto"/>
            </w:tcBorders>
          </w:tcPr>
          <w:p w14:paraId="7803CF4A" w14:textId="77777777" w:rsidR="00A027D8" w:rsidRPr="00BE67C3" w:rsidDel="00421D84" w:rsidRDefault="00A027D8" w:rsidP="00BE28D4">
            <w:pPr>
              <w:pStyle w:val="tabletext11"/>
              <w:suppressAutoHyphens/>
              <w:rPr>
                <w:del w:id="37382" w:author="Author"/>
              </w:rPr>
            </w:pPr>
            <w:del w:id="37383" w:author="Author">
              <w:r w:rsidRPr="00BE67C3" w:rsidDel="00421D84">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45343AA6" w14:textId="77777777" w:rsidR="00A027D8" w:rsidRPr="00BE67C3" w:rsidDel="00421D84" w:rsidRDefault="00A027D8" w:rsidP="00BE28D4">
            <w:pPr>
              <w:pStyle w:val="tabletext11"/>
              <w:tabs>
                <w:tab w:val="decimal" w:pos="310"/>
              </w:tabs>
              <w:suppressAutoHyphens/>
              <w:rPr>
                <w:del w:id="37384" w:author="Author"/>
              </w:rPr>
            </w:pPr>
            <w:del w:id="37385" w:author="Author">
              <w:r w:rsidRPr="00BE67C3" w:rsidDel="00421D84">
                <w:delText>1.00</w:delText>
              </w:r>
            </w:del>
          </w:p>
        </w:tc>
        <w:tc>
          <w:tcPr>
            <w:tcW w:w="1080" w:type="dxa"/>
            <w:tcBorders>
              <w:top w:val="single" w:sz="6" w:space="0" w:color="auto"/>
              <w:left w:val="single" w:sz="6" w:space="0" w:color="auto"/>
              <w:bottom w:val="single" w:sz="6" w:space="0" w:color="auto"/>
              <w:right w:val="single" w:sz="6" w:space="0" w:color="auto"/>
            </w:tcBorders>
          </w:tcPr>
          <w:p w14:paraId="7FBADA60" w14:textId="77777777" w:rsidR="00A027D8" w:rsidRPr="00BE67C3" w:rsidDel="00421D84" w:rsidRDefault="00A027D8" w:rsidP="00BE28D4">
            <w:pPr>
              <w:pStyle w:val="tabletext11"/>
              <w:tabs>
                <w:tab w:val="decimal" w:pos="310"/>
              </w:tabs>
              <w:suppressAutoHyphens/>
              <w:rPr>
                <w:del w:id="37386" w:author="Author"/>
              </w:rPr>
            </w:pPr>
            <w:del w:id="37387" w:author="Author">
              <w:r w:rsidRPr="00BE67C3" w:rsidDel="00421D84">
                <w:delText>0.90</w:delText>
              </w:r>
            </w:del>
          </w:p>
        </w:tc>
        <w:tc>
          <w:tcPr>
            <w:tcW w:w="1069" w:type="dxa"/>
            <w:tcBorders>
              <w:top w:val="single" w:sz="6" w:space="0" w:color="auto"/>
              <w:left w:val="single" w:sz="6" w:space="0" w:color="auto"/>
              <w:bottom w:val="single" w:sz="6" w:space="0" w:color="auto"/>
              <w:right w:val="single" w:sz="6" w:space="0" w:color="auto"/>
            </w:tcBorders>
          </w:tcPr>
          <w:p w14:paraId="3E58A08B" w14:textId="77777777" w:rsidR="00A027D8" w:rsidRPr="00BE67C3" w:rsidDel="00421D84" w:rsidRDefault="00A027D8" w:rsidP="00BE28D4">
            <w:pPr>
              <w:pStyle w:val="tabletext11"/>
              <w:suppressAutoHyphens/>
              <w:jc w:val="center"/>
              <w:rPr>
                <w:del w:id="37388" w:author="Author"/>
              </w:rPr>
            </w:pPr>
            <w:del w:id="37389" w:author="Author">
              <w:r w:rsidRPr="00BE67C3" w:rsidDel="00421D84">
                <w:delText>0.75</w:delText>
              </w:r>
            </w:del>
          </w:p>
        </w:tc>
      </w:tr>
      <w:tr w:rsidR="00A027D8" w:rsidRPr="00BE67C3" w:rsidDel="00421D84" w14:paraId="6793ED47" w14:textId="77777777" w:rsidTr="002F1572">
        <w:trPr>
          <w:cantSplit/>
          <w:trHeight w:val="190"/>
          <w:del w:id="37390" w:author="Author"/>
        </w:trPr>
        <w:tc>
          <w:tcPr>
            <w:tcW w:w="200" w:type="dxa"/>
          </w:tcPr>
          <w:p w14:paraId="3572A6D9" w14:textId="77777777" w:rsidR="00A027D8" w:rsidRPr="00BE67C3" w:rsidDel="00421D84" w:rsidRDefault="00A027D8" w:rsidP="00BE28D4">
            <w:pPr>
              <w:pStyle w:val="tabletext11"/>
              <w:suppressAutoHyphens/>
              <w:rPr>
                <w:del w:id="37391" w:author="Author"/>
              </w:rPr>
            </w:pPr>
          </w:p>
        </w:tc>
        <w:tc>
          <w:tcPr>
            <w:tcW w:w="1691" w:type="dxa"/>
            <w:tcBorders>
              <w:top w:val="single" w:sz="6" w:space="0" w:color="auto"/>
              <w:left w:val="single" w:sz="6" w:space="0" w:color="auto"/>
              <w:bottom w:val="single" w:sz="6" w:space="0" w:color="auto"/>
              <w:right w:val="single" w:sz="6" w:space="0" w:color="auto"/>
            </w:tcBorders>
          </w:tcPr>
          <w:p w14:paraId="0A77B405" w14:textId="77777777" w:rsidR="00A027D8" w:rsidRPr="00BE67C3" w:rsidDel="00421D84" w:rsidRDefault="00A027D8" w:rsidP="00BE28D4">
            <w:pPr>
              <w:pStyle w:val="tabletext11"/>
              <w:suppressAutoHyphens/>
              <w:rPr>
                <w:del w:id="37392" w:author="Author"/>
              </w:rPr>
            </w:pPr>
            <w:del w:id="37393" w:author="Author">
              <w:r w:rsidRPr="00BE67C3" w:rsidDel="00421D84">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vAlign w:val="bottom"/>
          </w:tcPr>
          <w:p w14:paraId="2D41C77C" w14:textId="77777777" w:rsidR="00A027D8" w:rsidRPr="00BE67C3" w:rsidDel="00421D84" w:rsidRDefault="00A027D8" w:rsidP="00BE28D4">
            <w:pPr>
              <w:pStyle w:val="tabletext11"/>
              <w:tabs>
                <w:tab w:val="decimal" w:pos="310"/>
              </w:tabs>
              <w:suppressAutoHyphens/>
              <w:rPr>
                <w:del w:id="37394" w:author="Author"/>
              </w:rPr>
            </w:pPr>
            <w:del w:id="37395" w:author="Author">
              <w:r w:rsidRPr="00BE67C3" w:rsidDel="00421D84">
                <w:delText>1.00</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4F8EA534" w14:textId="77777777" w:rsidR="00A027D8" w:rsidRPr="00BE67C3" w:rsidDel="00421D84" w:rsidRDefault="00A027D8" w:rsidP="00BE28D4">
            <w:pPr>
              <w:pStyle w:val="tabletext11"/>
              <w:tabs>
                <w:tab w:val="decimal" w:pos="310"/>
              </w:tabs>
              <w:suppressAutoHyphens/>
              <w:rPr>
                <w:del w:id="37396" w:author="Author"/>
              </w:rPr>
            </w:pPr>
            <w:del w:id="37397" w:author="Author">
              <w:r w:rsidRPr="00BE67C3" w:rsidDel="00421D84">
                <w:delText>0.90</w:delText>
              </w:r>
            </w:del>
          </w:p>
        </w:tc>
        <w:tc>
          <w:tcPr>
            <w:tcW w:w="1069" w:type="dxa"/>
            <w:tcBorders>
              <w:top w:val="single" w:sz="6" w:space="0" w:color="auto"/>
              <w:left w:val="single" w:sz="6" w:space="0" w:color="auto"/>
              <w:bottom w:val="single" w:sz="6" w:space="0" w:color="auto"/>
              <w:right w:val="single" w:sz="6" w:space="0" w:color="auto"/>
            </w:tcBorders>
            <w:vAlign w:val="bottom"/>
          </w:tcPr>
          <w:p w14:paraId="2E64AED5" w14:textId="77777777" w:rsidR="00A027D8" w:rsidRPr="00BE67C3" w:rsidDel="00421D84" w:rsidRDefault="00A027D8" w:rsidP="00BE28D4">
            <w:pPr>
              <w:pStyle w:val="tabletext11"/>
              <w:suppressAutoHyphens/>
              <w:jc w:val="center"/>
              <w:rPr>
                <w:del w:id="37398" w:author="Author"/>
              </w:rPr>
            </w:pPr>
            <w:del w:id="37399" w:author="Author">
              <w:r w:rsidRPr="00BE67C3" w:rsidDel="00421D84">
                <w:delText>0.75</w:delText>
              </w:r>
            </w:del>
          </w:p>
        </w:tc>
      </w:tr>
      <w:tr w:rsidR="00A027D8" w:rsidRPr="00BE67C3" w:rsidDel="00421D84" w14:paraId="3C6873FC" w14:textId="77777777" w:rsidTr="002F1572">
        <w:trPr>
          <w:cantSplit/>
          <w:trHeight w:val="190"/>
          <w:del w:id="37400" w:author="Author"/>
        </w:trPr>
        <w:tc>
          <w:tcPr>
            <w:tcW w:w="200" w:type="dxa"/>
          </w:tcPr>
          <w:p w14:paraId="3102BD12" w14:textId="77777777" w:rsidR="00A027D8" w:rsidRPr="00BE67C3" w:rsidDel="00421D84" w:rsidRDefault="00A027D8" w:rsidP="00BE28D4">
            <w:pPr>
              <w:pStyle w:val="tabletext11"/>
              <w:suppressAutoHyphens/>
              <w:rPr>
                <w:del w:id="37401" w:author="Author"/>
              </w:rPr>
            </w:pPr>
          </w:p>
        </w:tc>
        <w:tc>
          <w:tcPr>
            <w:tcW w:w="1691" w:type="dxa"/>
            <w:tcBorders>
              <w:top w:val="single" w:sz="6" w:space="0" w:color="auto"/>
              <w:left w:val="single" w:sz="6" w:space="0" w:color="auto"/>
              <w:bottom w:val="single" w:sz="6" w:space="0" w:color="auto"/>
              <w:right w:val="single" w:sz="6" w:space="0" w:color="auto"/>
            </w:tcBorders>
          </w:tcPr>
          <w:p w14:paraId="511C342E" w14:textId="77777777" w:rsidR="00A027D8" w:rsidRPr="00BE67C3" w:rsidDel="00421D84" w:rsidRDefault="00A027D8" w:rsidP="00BE28D4">
            <w:pPr>
              <w:pStyle w:val="tabletext11"/>
              <w:suppressAutoHyphens/>
              <w:rPr>
                <w:del w:id="37402" w:author="Author"/>
              </w:rPr>
            </w:pPr>
            <w:del w:id="37403" w:author="Author">
              <w:r w:rsidRPr="00BE67C3" w:rsidDel="00421D84">
                <w:delText>Specified Causes of Loss</w:delText>
              </w:r>
            </w:del>
          </w:p>
        </w:tc>
        <w:tc>
          <w:tcPr>
            <w:tcW w:w="960" w:type="dxa"/>
            <w:tcBorders>
              <w:top w:val="single" w:sz="6" w:space="0" w:color="auto"/>
              <w:left w:val="single" w:sz="6" w:space="0" w:color="auto"/>
              <w:bottom w:val="single" w:sz="6" w:space="0" w:color="auto"/>
              <w:right w:val="single" w:sz="6" w:space="0" w:color="auto"/>
            </w:tcBorders>
            <w:vAlign w:val="bottom"/>
          </w:tcPr>
          <w:p w14:paraId="420A9DFB" w14:textId="77777777" w:rsidR="00A027D8" w:rsidRPr="00BE67C3" w:rsidDel="00421D84" w:rsidRDefault="00A027D8" w:rsidP="00BE28D4">
            <w:pPr>
              <w:pStyle w:val="tabletext11"/>
              <w:tabs>
                <w:tab w:val="decimal" w:pos="310"/>
              </w:tabs>
              <w:suppressAutoHyphens/>
              <w:rPr>
                <w:del w:id="37404" w:author="Author"/>
              </w:rPr>
            </w:pPr>
            <w:del w:id="37405" w:author="Author">
              <w:r w:rsidRPr="00BE67C3" w:rsidDel="00421D84">
                <w:delText>1.00</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2C5B74C9" w14:textId="77777777" w:rsidR="00A027D8" w:rsidRPr="00BE67C3" w:rsidDel="00421D84" w:rsidRDefault="00A027D8" w:rsidP="00BE28D4">
            <w:pPr>
              <w:pStyle w:val="tabletext11"/>
              <w:tabs>
                <w:tab w:val="decimal" w:pos="310"/>
              </w:tabs>
              <w:suppressAutoHyphens/>
              <w:rPr>
                <w:del w:id="37406" w:author="Author"/>
              </w:rPr>
            </w:pPr>
            <w:del w:id="37407" w:author="Author">
              <w:r w:rsidRPr="00BE67C3" w:rsidDel="00421D84">
                <w:delText>0.90</w:delText>
              </w:r>
            </w:del>
          </w:p>
        </w:tc>
        <w:tc>
          <w:tcPr>
            <w:tcW w:w="1069" w:type="dxa"/>
            <w:tcBorders>
              <w:top w:val="single" w:sz="6" w:space="0" w:color="auto"/>
              <w:left w:val="single" w:sz="6" w:space="0" w:color="auto"/>
              <w:bottom w:val="single" w:sz="6" w:space="0" w:color="auto"/>
              <w:right w:val="single" w:sz="6" w:space="0" w:color="auto"/>
            </w:tcBorders>
            <w:vAlign w:val="bottom"/>
          </w:tcPr>
          <w:p w14:paraId="4B9C0B40" w14:textId="77777777" w:rsidR="00A027D8" w:rsidRPr="00BE67C3" w:rsidDel="00421D84" w:rsidRDefault="00A027D8" w:rsidP="00BE28D4">
            <w:pPr>
              <w:pStyle w:val="tabletext11"/>
              <w:suppressAutoHyphens/>
              <w:jc w:val="center"/>
              <w:rPr>
                <w:del w:id="37408" w:author="Author"/>
              </w:rPr>
            </w:pPr>
            <w:del w:id="37409" w:author="Author">
              <w:r w:rsidRPr="00BE67C3" w:rsidDel="00421D84">
                <w:delText>0.75</w:delText>
              </w:r>
            </w:del>
          </w:p>
        </w:tc>
      </w:tr>
      <w:tr w:rsidR="00A027D8" w:rsidRPr="00BE67C3" w:rsidDel="00421D84" w14:paraId="7D42B285" w14:textId="77777777" w:rsidTr="002F1572">
        <w:trPr>
          <w:cantSplit/>
          <w:trHeight w:val="190"/>
          <w:del w:id="37410" w:author="Author"/>
        </w:trPr>
        <w:tc>
          <w:tcPr>
            <w:tcW w:w="200" w:type="dxa"/>
          </w:tcPr>
          <w:p w14:paraId="0E366D4E" w14:textId="77777777" w:rsidR="00A027D8" w:rsidRPr="00BE67C3" w:rsidDel="00421D84" w:rsidRDefault="00A027D8" w:rsidP="00BE28D4">
            <w:pPr>
              <w:pStyle w:val="tabletext11"/>
              <w:suppressAutoHyphens/>
              <w:rPr>
                <w:del w:id="37411" w:author="Author"/>
              </w:rPr>
            </w:pPr>
          </w:p>
        </w:tc>
        <w:tc>
          <w:tcPr>
            <w:tcW w:w="1691" w:type="dxa"/>
            <w:tcBorders>
              <w:top w:val="single" w:sz="6" w:space="0" w:color="auto"/>
              <w:left w:val="single" w:sz="6" w:space="0" w:color="auto"/>
              <w:bottom w:val="single" w:sz="6" w:space="0" w:color="auto"/>
              <w:right w:val="single" w:sz="6" w:space="0" w:color="auto"/>
            </w:tcBorders>
          </w:tcPr>
          <w:p w14:paraId="590C0C3F" w14:textId="77777777" w:rsidR="00A027D8" w:rsidRPr="00BE67C3" w:rsidDel="00421D84" w:rsidRDefault="00A027D8" w:rsidP="00BE28D4">
            <w:pPr>
              <w:pStyle w:val="tabletext11"/>
              <w:suppressAutoHyphens/>
              <w:rPr>
                <w:del w:id="37412" w:author="Author"/>
              </w:rPr>
            </w:pPr>
            <w:del w:id="37413" w:author="Author">
              <w:r w:rsidRPr="00BE67C3" w:rsidDel="00421D84">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3E3EAE98" w14:textId="77777777" w:rsidR="00A027D8" w:rsidRPr="00BE67C3" w:rsidDel="00421D84" w:rsidRDefault="00A027D8" w:rsidP="00BE28D4">
            <w:pPr>
              <w:pStyle w:val="tabletext11"/>
              <w:tabs>
                <w:tab w:val="decimal" w:pos="310"/>
              </w:tabs>
              <w:suppressAutoHyphens/>
              <w:rPr>
                <w:del w:id="37414" w:author="Author"/>
              </w:rPr>
            </w:pPr>
            <w:del w:id="37415" w:author="Author">
              <w:r w:rsidRPr="00BE67C3" w:rsidDel="00421D84">
                <w:delText>1.00</w:delText>
              </w:r>
            </w:del>
          </w:p>
        </w:tc>
        <w:tc>
          <w:tcPr>
            <w:tcW w:w="1080" w:type="dxa"/>
            <w:tcBorders>
              <w:top w:val="single" w:sz="6" w:space="0" w:color="auto"/>
              <w:left w:val="single" w:sz="6" w:space="0" w:color="auto"/>
              <w:bottom w:val="single" w:sz="6" w:space="0" w:color="auto"/>
              <w:right w:val="single" w:sz="6" w:space="0" w:color="auto"/>
            </w:tcBorders>
          </w:tcPr>
          <w:p w14:paraId="05BCD1AB" w14:textId="77777777" w:rsidR="00A027D8" w:rsidRPr="00BE67C3" w:rsidDel="00421D84" w:rsidRDefault="00A027D8" w:rsidP="00BE28D4">
            <w:pPr>
              <w:pStyle w:val="tabletext11"/>
              <w:tabs>
                <w:tab w:val="decimal" w:pos="310"/>
              </w:tabs>
              <w:suppressAutoHyphens/>
              <w:rPr>
                <w:del w:id="37416" w:author="Author"/>
              </w:rPr>
            </w:pPr>
            <w:del w:id="37417" w:author="Author">
              <w:r w:rsidRPr="00BE67C3" w:rsidDel="00421D84">
                <w:delText>0.90</w:delText>
              </w:r>
            </w:del>
          </w:p>
        </w:tc>
        <w:tc>
          <w:tcPr>
            <w:tcW w:w="1069" w:type="dxa"/>
            <w:tcBorders>
              <w:top w:val="single" w:sz="6" w:space="0" w:color="auto"/>
              <w:left w:val="single" w:sz="6" w:space="0" w:color="auto"/>
              <w:bottom w:val="single" w:sz="6" w:space="0" w:color="auto"/>
              <w:right w:val="single" w:sz="6" w:space="0" w:color="auto"/>
            </w:tcBorders>
          </w:tcPr>
          <w:p w14:paraId="37C4356F" w14:textId="77777777" w:rsidR="00A027D8" w:rsidRPr="00BE67C3" w:rsidDel="00421D84" w:rsidRDefault="00A027D8" w:rsidP="00BE28D4">
            <w:pPr>
              <w:pStyle w:val="tabletext11"/>
              <w:suppressAutoHyphens/>
              <w:jc w:val="center"/>
              <w:rPr>
                <w:del w:id="37418" w:author="Author"/>
              </w:rPr>
            </w:pPr>
            <w:del w:id="37419" w:author="Author">
              <w:r w:rsidRPr="00BE67C3" w:rsidDel="00421D84">
                <w:delText>0.75</w:delText>
              </w:r>
            </w:del>
          </w:p>
        </w:tc>
      </w:tr>
    </w:tbl>
    <w:p w14:paraId="02C7984C" w14:textId="77777777" w:rsidR="00A027D8" w:rsidDel="00421D84" w:rsidRDefault="00A027D8" w:rsidP="00BE28D4">
      <w:pPr>
        <w:pStyle w:val="tablecaption"/>
        <w:suppressAutoHyphens/>
        <w:rPr>
          <w:del w:id="37420" w:author="Author"/>
        </w:rPr>
      </w:pPr>
      <w:del w:id="37421" w:author="Author">
        <w:r w:rsidRPr="00BE67C3" w:rsidDel="00421D84">
          <w:lastRenderedPageBreak/>
          <w:delText>Table 98.B.4. Auto Dealers And Garagekeepers Insurance Other Than Collision Coverage Deductible Factors</w:delText>
        </w:r>
      </w:del>
    </w:p>
    <w:p w14:paraId="3E2A5860" w14:textId="77777777" w:rsidR="00A027D8" w:rsidDel="00421D84" w:rsidRDefault="00A027D8" w:rsidP="00BE28D4">
      <w:pPr>
        <w:pStyle w:val="isonormal"/>
        <w:jc w:val="left"/>
        <w:rPr>
          <w:del w:id="37422" w:author="Author"/>
        </w:rPr>
      </w:pPr>
    </w:p>
    <w:p w14:paraId="798D40A0" w14:textId="77777777" w:rsidR="00A027D8" w:rsidDel="00421D84" w:rsidRDefault="00A027D8" w:rsidP="00BE28D4">
      <w:pPr>
        <w:pStyle w:val="isonormal"/>
        <w:rPr>
          <w:del w:id="37423" w:author="Author"/>
        </w:rPr>
        <w:sectPr w:rsidR="00A027D8" w:rsidDel="00421D84" w:rsidSect="00437850">
          <w:pgSz w:w="12240" w:h="15840"/>
          <w:pgMar w:top="1735" w:right="960" w:bottom="1560" w:left="1200" w:header="575" w:footer="480" w:gutter="0"/>
          <w:cols w:space="480"/>
          <w:noEndnote/>
          <w:docGrid w:linePitch="326"/>
        </w:sectPr>
      </w:pPr>
    </w:p>
    <w:p w14:paraId="3AF54498" w14:textId="77777777" w:rsidR="00A027D8" w:rsidRPr="00AD0E8A" w:rsidDel="00421D84" w:rsidRDefault="00A027D8" w:rsidP="00BE28D4">
      <w:pPr>
        <w:pStyle w:val="boxrule"/>
        <w:rPr>
          <w:del w:id="37424" w:author="Author"/>
        </w:rPr>
      </w:pPr>
      <w:del w:id="37425" w:author="Author">
        <w:r w:rsidRPr="00AD0E8A" w:rsidDel="00421D84">
          <w:lastRenderedPageBreak/>
          <w:delText>100.  INCREASED LIABILITY LIMITS</w:delText>
        </w:r>
      </w:del>
    </w:p>
    <w:p w14:paraId="6E554878" w14:textId="77777777" w:rsidR="00A027D8" w:rsidRPr="00AD0E8A" w:rsidDel="00421D84" w:rsidRDefault="00A027D8" w:rsidP="00BE28D4">
      <w:pPr>
        <w:pStyle w:val="blocktext1"/>
        <w:suppressAutoHyphens/>
        <w:rPr>
          <w:del w:id="37426" w:author="Author"/>
        </w:rPr>
      </w:pPr>
      <w:del w:id="37427" w:author="Author">
        <w:r w:rsidRPr="00AD0E8A" w:rsidDel="00421D84">
          <w:delText xml:space="preserve">Paragraph </w:delText>
        </w:r>
        <w:r w:rsidRPr="00AD0E8A" w:rsidDel="00421D84">
          <w:rPr>
            <w:b/>
          </w:rPr>
          <w:delText>B.</w:delText>
        </w:r>
        <w:r w:rsidRPr="00AD0E8A" w:rsidDel="00421D84">
          <w:delText xml:space="preserve"> is replaced by the following:</w:delText>
        </w:r>
      </w:del>
    </w:p>
    <w:p w14:paraId="58CA07D9" w14:textId="77777777" w:rsidR="00A027D8" w:rsidRPr="00AD0E8A" w:rsidDel="00421D84" w:rsidRDefault="00A027D8" w:rsidP="00BE28D4">
      <w:pPr>
        <w:pStyle w:val="space4"/>
        <w:suppressAutoHyphens/>
        <w:rPr>
          <w:del w:id="3742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81"/>
        <w:gridCol w:w="1682"/>
        <w:gridCol w:w="1682"/>
        <w:gridCol w:w="1681"/>
        <w:gridCol w:w="1682"/>
        <w:gridCol w:w="1682"/>
      </w:tblGrid>
      <w:tr w:rsidR="00A027D8" w:rsidRPr="00AD0E8A" w:rsidDel="00421D84" w14:paraId="100FEF0E" w14:textId="77777777" w:rsidTr="002F1572">
        <w:trPr>
          <w:cantSplit/>
          <w:trHeight w:val="190"/>
          <w:del w:id="37429" w:author="Author"/>
        </w:trPr>
        <w:tc>
          <w:tcPr>
            <w:tcW w:w="200" w:type="dxa"/>
            <w:tcBorders>
              <w:top w:val="nil"/>
              <w:left w:val="nil"/>
              <w:bottom w:val="nil"/>
              <w:right w:val="nil"/>
            </w:tcBorders>
          </w:tcPr>
          <w:p w14:paraId="599BEB2B" w14:textId="77777777" w:rsidR="00A027D8" w:rsidRPr="00AD0E8A" w:rsidDel="00421D84" w:rsidRDefault="00A027D8" w:rsidP="00BE28D4">
            <w:pPr>
              <w:pStyle w:val="tablehead"/>
              <w:suppressAutoHyphens/>
              <w:rPr>
                <w:del w:id="37430" w:author="Author"/>
              </w:rPr>
            </w:pPr>
            <w:del w:id="37431" w:author="Author">
              <w:r w:rsidRPr="00AD0E8A" w:rsidDel="00421D84">
                <w:br/>
              </w:r>
              <w:r w:rsidRPr="00AD0E8A" w:rsidDel="00421D84">
                <w:br/>
              </w:r>
              <w:r w:rsidRPr="00AD0E8A" w:rsidDel="00421D84">
                <w:br/>
              </w:r>
              <w:r w:rsidRPr="00AD0E8A" w:rsidDel="00421D84">
                <w:br/>
              </w:r>
              <w:r w:rsidRPr="00AD0E8A" w:rsidDel="00421D84">
                <w:br/>
              </w:r>
              <w:r w:rsidRPr="00AD0E8A" w:rsidDel="00421D84">
                <w:br/>
              </w:r>
            </w:del>
          </w:p>
        </w:tc>
        <w:tc>
          <w:tcPr>
            <w:tcW w:w="1681" w:type="dxa"/>
            <w:tcBorders>
              <w:top w:val="single" w:sz="6" w:space="0" w:color="auto"/>
              <w:left w:val="single" w:sz="6" w:space="0" w:color="auto"/>
              <w:bottom w:val="single" w:sz="6" w:space="0" w:color="auto"/>
              <w:right w:val="single" w:sz="6" w:space="0" w:color="auto"/>
            </w:tcBorders>
          </w:tcPr>
          <w:p w14:paraId="4D99BA92" w14:textId="77777777" w:rsidR="00A027D8" w:rsidRPr="00AD0E8A" w:rsidDel="00421D84" w:rsidRDefault="00A027D8" w:rsidP="00BE28D4">
            <w:pPr>
              <w:pStyle w:val="tablehead"/>
              <w:suppressAutoHyphens/>
              <w:rPr>
                <w:del w:id="37432" w:author="Author"/>
              </w:rPr>
            </w:pPr>
            <w:del w:id="37433" w:author="Author">
              <w:r w:rsidRPr="00AD0E8A" w:rsidDel="00421D84">
                <w:br/>
              </w:r>
              <w:r w:rsidRPr="00AD0E8A" w:rsidDel="00421D84">
                <w:br/>
                <w:delText>Combined</w:delText>
              </w:r>
              <w:r w:rsidRPr="00AD0E8A" w:rsidDel="00421D84">
                <w:br/>
                <w:delText>Single</w:delText>
              </w:r>
              <w:r w:rsidRPr="00AD0E8A" w:rsidDel="00421D84">
                <w:br/>
                <w:delText>Limit Of</w:delText>
              </w:r>
              <w:r w:rsidRPr="00AD0E8A" w:rsidDel="00421D84">
                <w:br/>
                <w:delText>Liability</w:delText>
              </w:r>
              <w:r w:rsidRPr="00AD0E8A" w:rsidDel="00421D84">
                <w:br/>
                <w:delText>(000's)</w:delText>
              </w:r>
            </w:del>
          </w:p>
        </w:tc>
        <w:tc>
          <w:tcPr>
            <w:tcW w:w="1682" w:type="dxa"/>
            <w:tcBorders>
              <w:top w:val="single" w:sz="6" w:space="0" w:color="auto"/>
              <w:left w:val="single" w:sz="6" w:space="0" w:color="auto"/>
              <w:bottom w:val="single" w:sz="6" w:space="0" w:color="auto"/>
              <w:right w:val="single" w:sz="6" w:space="0" w:color="auto"/>
            </w:tcBorders>
          </w:tcPr>
          <w:p w14:paraId="1D9746BD" w14:textId="77777777" w:rsidR="00A027D8" w:rsidRPr="00AD0E8A" w:rsidDel="00421D84" w:rsidRDefault="00A027D8" w:rsidP="00BE28D4">
            <w:pPr>
              <w:pStyle w:val="tablehead"/>
              <w:suppressAutoHyphens/>
              <w:rPr>
                <w:del w:id="37434" w:author="Author"/>
              </w:rPr>
            </w:pPr>
            <w:del w:id="37435" w:author="Author">
              <w:r w:rsidRPr="00AD0E8A" w:rsidDel="00421D84">
                <w:delText>1.</w:delText>
              </w:r>
              <w:r w:rsidRPr="00AD0E8A" w:rsidDel="00421D84">
                <w:br/>
              </w:r>
              <w:r w:rsidRPr="00AD0E8A" w:rsidDel="00421D84">
                <w:br/>
              </w:r>
              <w:r w:rsidRPr="00AD0E8A" w:rsidDel="00421D84">
                <w:br/>
                <w:delText>Light</w:delText>
              </w:r>
              <w:r w:rsidRPr="00AD0E8A" w:rsidDel="00421D84">
                <w:br/>
                <w:delText>And</w:delText>
              </w:r>
              <w:r w:rsidRPr="00AD0E8A" w:rsidDel="00421D84">
                <w:br/>
                <w:delText>Medium</w:delText>
              </w:r>
              <w:r w:rsidRPr="00AD0E8A" w:rsidDel="00421D84">
                <w:br/>
                <w:delText>Trucks</w:delText>
              </w:r>
            </w:del>
          </w:p>
        </w:tc>
        <w:tc>
          <w:tcPr>
            <w:tcW w:w="1682" w:type="dxa"/>
            <w:tcBorders>
              <w:top w:val="single" w:sz="6" w:space="0" w:color="auto"/>
              <w:left w:val="single" w:sz="6" w:space="0" w:color="auto"/>
              <w:bottom w:val="single" w:sz="6" w:space="0" w:color="auto"/>
              <w:right w:val="single" w:sz="6" w:space="0" w:color="auto"/>
            </w:tcBorders>
          </w:tcPr>
          <w:p w14:paraId="4F817004" w14:textId="77777777" w:rsidR="00A027D8" w:rsidRPr="00AD0E8A" w:rsidDel="00421D84" w:rsidRDefault="00A027D8" w:rsidP="00BE28D4">
            <w:pPr>
              <w:pStyle w:val="tablehead"/>
              <w:suppressAutoHyphens/>
              <w:rPr>
                <w:del w:id="37436" w:author="Author"/>
              </w:rPr>
            </w:pPr>
            <w:del w:id="37437" w:author="Author">
              <w:r w:rsidRPr="00AD0E8A" w:rsidDel="00421D84">
                <w:delText>2.</w:delText>
              </w:r>
              <w:r w:rsidRPr="00AD0E8A" w:rsidDel="00421D84">
                <w:br/>
              </w:r>
              <w:r w:rsidRPr="00AD0E8A" w:rsidDel="00421D84">
                <w:br/>
                <w:delText>Heavy</w:delText>
              </w:r>
              <w:r w:rsidRPr="00AD0E8A" w:rsidDel="00421D84">
                <w:br/>
                <w:delText>Trucks</w:delText>
              </w:r>
              <w:r w:rsidRPr="00AD0E8A" w:rsidDel="00421D84">
                <w:br/>
                <w:delText>And</w:delText>
              </w:r>
              <w:r w:rsidRPr="00AD0E8A" w:rsidDel="00421D84">
                <w:br/>
                <w:delText>Truck-</w:delText>
              </w:r>
              <w:r w:rsidRPr="00AD0E8A" w:rsidDel="00421D84">
                <w:br/>
                <w:delText>tractors</w:delText>
              </w:r>
            </w:del>
          </w:p>
        </w:tc>
        <w:tc>
          <w:tcPr>
            <w:tcW w:w="1681" w:type="dxa"/>
            <w:tcBorders>
              <w:top w:val="single" w:sz="6" w:space="0" w:color="auto"/>
              <w:left w:val="single" w:sz="6" w:space="0" w:color="auto"/>
              <w:bottom w:val="single" w:sz="6" w:space="0" w:color="auto"/>
              <w:right w:val="single" w:sz="6" w:space="0" w:color="auto"/>
            </w:tcBorders>
          </w:tcPr>
          <w:p w14:paraId="33B31B80" w14:textId="77777777" w:rsidR="00A027D8" w:rsidRPr="00AD0E8A" w:rsidDel="00421D84" w:rsidRDefault="00A027D8" w:rsidP="00BE28D4">
            <w:pPr>
              <w:pStyle w:val="tablehead"/>
              <w:suppressAutoHyphens/>
              <w:rPr>
                <w:del w:id="37438" w:author="Author"/>
              </w:rPr>
            </w:pPr>
            <w:del w:id="37439" w:author="Author">
              <w:r w:rsidRPr="00AD0E8A" w:rsidDel="00421D84">
                <w:delText>3.</w:delText>
              </w:r>
              <w:r w:rsidRPr="00AD0E8A" w:rsidDel="00421D84">
                <w:br/>
                <w:delText>Extra-</w:delText>
              </w:r>
              <w:r w:rsidRPr="00AD0E8A" w:rsidDel="00421D84">
                <w:br/>
                <w:delText>heavy</w:delText>
              </w:r>
              <w:r w:rsidRPr="00AD0E8A" w:rsidDel="00421D84">
                <w:br/>
                <w:delText>Trucks</w:delText>
              </w:r>
              <w:r w:rsidRPr="00AD0E8A" w:rsidDel="00421D84">
                <w:br/>
                <w:delText>And</w:delText>
              </w:r>
              <w:r w:rsidRPr="00AD0E8A" w:rsidDel="00421D84">
                <w:br/>
                <w:delText>Truck-</w:delText>
              </w:r>
              <w:r w:rsidRPr="00AD0E8A" w:rsidDel="00421D84">
                <w:br/>
                <w:delText>tractors</w:delText>
              </w:r>
            </w:del>
          </w:p>
        </w:tc>
        <w:tc>
          <w:tcPr>
            <w:tcW w:w="1682" w:type="dxa"/>
            <w:tcBorders>
              <w:top w:val="single" w:sz="6" w:space="0" w:color="auto"/>
              <w:left w:val="single" w:sz="6" w:space="0" w:color="auto"/>
              <w:bottom w:val="single" w:sz="6" w:space="0" w:color="auto"/>
              <w:right w:val="single" w:sz="6" w:space="0" w:color="auto"/>
            </w:tcBorders>
          </w:tcPr>
          <w:p w14:paraId="7932D35D" w14:textId="77777777" w:rsidR="00A027D8" w:rsidRPr="00AD0E8A" w:rsidDel="00421D84" w:rsidRDefault="00A027D8" w:rsidP="00BE28D4">
            <w:pPr>
              <w:pStyle w:val="tablehead"/>
              <w:suppressAutoHyphens/>
              <w:rPr>
                <w:del w:id="37440" w:author="Author"/>
              </w:rPr>
            </w:pPr>
            <w:del w:id="37441" w:author="Author">
              <w:r w:rsidRPr="00AD0E8A" w:rsidDel="00421D84">
                <w:delText>4.</w:delText>
              </w:r>
              <w:r w:rsidRPr="00AD0E8A" w:rsidDel="00421D84">
                <w:br/>
              </w:r>
              <w:r w:rsidRPr="00AD0E8A" w:rsidDel="00421D84">
                <w:br/>
                <w:delText>Trucks,</w:delText>
              </w:r>
              <w:r w:rsidRPr="00AD0E8A" w:rsidDel="00421D84">
                <w:br/>
                <w:delText>Tractors</w:delText>
              </w:r>
              <w:r w:rsidRPr="00AD0E8A" w:rsidDel="00421D84">
                <w:br/>
                <w:delText>And</w:delText>
              </w:r>
              <w:r w:rsidRPr="00AD0E8A" w:rsidDel="00421D84">
                <w:br/>
                <w:delText>Trailers</w:delText>
              </w:r>
              <w:r w:rsidRPr="00AD0E8A" w:rsidDel="00421D84">
                <w:br/>
                <w:delText>Zone-rated</w:delText>
              </w:r>
            </w:del>
          </w:p>
        </w:tc>
        <w:tc>
          <w:tcPr>
            <w:tcW w:w="1682" w:type="dxa"/>
            <w:tcBorders>
              <w:top w:val="single" w:sz="6" w:space="0" w:color="auto"/>
              <w:left w:val="single" w:sz="6" w:space="0" w:color="auto"/>
              <w:bottom w:val="single" w:sz="6" w:space="0" w:color="auto"/>
              <w:right w:val="single" w:sz="6" w:space="0" w:color="auto"/>
            </w:tcBorders>
          </w:tcPr>
          <w:p w14:paraId="2DE39D22" w14:textId="77777777" w:rsidR="00A027D8" w:rsidRPr="00AD0E8A" w:rsidDel="00421D84" w:rsidRDefault="00A027D8" w:rsidP="00BE28D4">
            <w:pPr>
              <w:pStyle w:val="tablehead"/>
              <w:suppressAutoHyphens/>
              <w:rPr>
                <w:del w:id="37442" w:author="Author"/>
              </w:rPr>
            </w:pPr>
            <w:del w:id="37443" w:author="Author">
              <w:r w:rsidRPr="00AD0E8A" w:rsidDel="00421D84">
                <w:delText>5.</w:delText>
              </w:r>
              <w:r w:rsidRPr="00AD0E8A" w:rsidDel="00421D84">
                <w:br/>
              </w:r>
              <w:r w:rsidRPr="00AD0E8A" w:rsidDel="00421D84">
                <w:br/>
              </w:r>
              <w:r w:rsidRPr="00AD0E8A" w:rsidDel="00421D84">
                <w:br/>
              </w:r>
              <w:r w:rsidRPr="00AD0E8A" w:rsidDel="00421D84">
                <w:br/>
                <w:delText>All</w:delText>
              </w:r>
              <w:r w:rsidRPr="00AD0E8A" w:rsidDel="00421D84">
                <w:br/>
                <w:delText>Other</w:delText>
              </w:r>
              <w:r w:rsidRPr="00AD0E8A" w:rsidDel="00421D84">
                <w:br/>
                <w:delText>Risks</w:delText>
              </w:r>
            </w:del>
          </w:p>
        </w:tc>
      </w:tr>
      <w:tr w:rsidR="00A027D8" w:rsidRPr="00AD0E8A" w:rsidDel="00421D84" w14:paraId="5C48AAFE" w14:textId="77777777" w:rsidTr="002F1572">
        <w:trPr>
          <w:cantSplit/>
          <w:trHeight w:val="190"/>
          <w:del w:id="37444" w:author="Author"/>
        </w:trPr>
        <w:tc>
          <w:tcPr>
            <w:tcW w:w="200" w:type="dxa"/>
            <w:tcBorders>
              <w:top w:val="nil"/>
              <w:left w:val="nil"/>
              <w:bottom w:val="nil"/>
              <w:right w:val="nil"/>
            </w:tcBorders>
          </w:tcPr>
          <w:p w14:paraId="4E52AD6C" w14:textId="77777777" w:rsidR="00A027D8" w:rsidRPr="00AD0E8A" w:rsidDel="00421D84" w:rsidRDefault="00A027D8" w:rsidP="00BE28D4">
            <w:pPr>
              <w:pStyle w:val="tabletext11"/>
              <w:suppressAutoHyphens/>
              <w:rPr>
                <w:del w:id="37445" w:author="Author"/>
              </w:rPr>
            </w:pPr>
          </w:p>
        </w:tc>
        <w:tc>
          <w:tcPr>
            <w:tcW w:w="1681" w:type="dxa"/>
            <w:tcBorders>
              <w:top w:val="nil"/>
              <w:left w:val="single" w:sz="6" w:space="0" w:color="auto"/>
              <w:bottom w:val="nil"/>
              <w:right w:val="nil"/>
            </w:tcBorders>
          </w:tcPr>
          <w:p w14:paraId="54D3F10F" w14:textId="77777777" w:rsidR="00A027D8" w:rsidRPr="00AD0E8A" w:rsidDel="00421D84" w:rsidRDefault="00A027D8" w:rsidP="00BE28D4">
            <w:pPr>
              <w:pStyle w:val="tabletext11"/>
              <w:tabs>
                <w:tab w:val="decimal" w:pos="900"/>
              </w:tabs>
              <w:suppressAutoHyphens/>
              <w:rPr>
                <w:del w:id="37446" w:author="Author"/>
              </w:rPr>
            </w:pPr>
            <w:del w:id="37447" w:author="Author">
              <w:r w:rsidRPr="00AD0E8A" w:rsidDel="00421D84">
                <w:delText>25</w:delText>
              </w:r>
            </w:del>
          </w:p>
        </w:tc>
        <w:tc>
          <w:tcPr>
            <w:tcW w:w="1682" w:type="dxa"/>
            <w:tcBorders>
              <w:top w:val="nil"/>
              <w:left w:val="single" w:sz="6" w:space="0" w:color="auto"/>
              <w:bottom w:val="nil"/>
              <w:right w:val="single" w:sz="6" w:space="0" w:color="auto"/>
            </w:tcBorders>
          </w:tcPr>
          <w:p w14:paraId="61D3AAB5" w14:textId="77777777" w:rsidR="00A027D8" w:rsidRPr="00AD0E8A" w:rsidDel="00421D84" w:rsidRDefault="00A027D8" w:rsidP="00BE28D4">
            <w:pPr>
              <w:pStyle w:val="tabletext11"/>
              <w:suppressAutoHyphens/>
              <w:jc w:val="center"/>
              <w:rPr>
                <w:del w:id="37448" w:author="Author"/>
              </w:rPr>
            </w:pPr>
            <w:del w:id="37449" w:author="Author">
              <w:r w:rsidRPr="00AD0E8A" w:rsidDel="00421D84">
                <w:delText>0.63</w:delText>
              </w:r>
            </w:del>
          </w:p>
        </w:tc>
        <w:tc>
          <w:tcPr>
            <w:tcW w:w="1682" w:type="dxa"/>
            <w:tcBorders>
              <w:top w:val="nil"/>
              <w:left w:val="single" w:sz="6" w:space="0" w:color="auto"/>
              <w:bottom w:val="nil"/>
              <w:right w:val="single" w:sz="6" w:space="0" w:color="auto"/>
            </w:tcBorders>
          </w:tcPr>
          <w:p w14:paraId="1048CEED" w14:textId="77777777" w:rsidR="00A027D8" w:rsidRPr="00AD0E8A" w:rsidDel="00421D84" w:rsidRDefault="00A027D8" w:rsidP="00BE28D4">
            <w:pPr>
              <w:pStyle w:val="tabletext11"/>
              <w:suppressAutoHyphens/>
              <w:jc w:val="center"/>
              <w:rPr>
                <w:del w:id="37450" w:author="Author"/>
              </w:rPr>
            </w:pPr>
            <w:del w:id="37451" w:author="Author">
              <w:r w:rsidRPr="00AD0E8A" w:rsidDel="00421D84">
                <w:delText>0.64</w:delText>
              </w:r>
            </w:del>
          </w:p>
        </w:tc>
        <w:tc>
          <w:tcPr>
            <w:tcW w:w="1681" w:type="dxa"/>
            <w:tcBorders>
              <w:top w:val="nil"/>
              <w:left w:val="single" w:sz="6" w:space="0" w:color="auto"/>
              <w:bottom w:val="nil"/>
              <w:right w:val="single" w:sz="6" w:space="0" w:color="auto"/>
            </w:tcBorders>
          </w:tcPr>
          <w:p w14:paraId="54372686" w14:textId="77777777" w:rsidR="00A027D8" w:rsidRPr="00AD0E8A" w:rsidDel="00421D84" w:rsidRDefault="00A027D8" w:rsidP="00BE28D4">
            <w:pPr>
              <w:pStyle w:val="tabletext11"/>
              <w:suppressAutoHyphens/>
              <w:jc w:val="center"/>
              <w:rPr>
                <w:del w:id="37452" w:author="Author"/>
              </w:rPr>
            </w:pPr>
            <w:del w:id="37453" w:author="Author">
              <w:r w:rsidRPr="00AD0E8A" w:rsidDel="00421D84">
                <w:delText>0.62</w:delText>
              </w:r>
            </w:del>
          </w:p>
        </w:tc>
        <w:tc>
          <w:tcPr>
            <w:tcW w:w="1682" w:type="dxa"/>
            <w:tcBorders>
              <w:top w:val="nil"/>
              <w:left w:val="single" w:sz="6" w:space="0" w:color="auto"/>
              <w:bottom w:val="nil"/>
              <w:right w:val="single" w:sz="6" w:space="0" w:color="auto"/>
            </w:tcBorders>
          </w:tcPr>
          <w:p w14:paraId="62CDC702" w14:textId="77777777" w:rsidR="00A027D8" w:rsidRPr="00AD0E8A" w:rsidDel="00421D84" w:rsidRDefault="00A027D8" w:rsidP="00BE28D4">
            <w:pPr>
              <w:pStyle w:val="tabletext11"/>
              <w:suppressAutoHyphens/>
              <w:jc w:val="center"/>
              <w:rPr>
                <w:del w:id="37454" w:author="Author"/>
              </w:rPr>
            </w:pPr>
            <w:del w:id="37455" w:author="Author">
              <w:r w:rsidRPr="00AD0E8A" w:rsidDel="00421D84">
                <w:delText>0.65</w:delText>
              </w:r>
            </w:del>
          </w:p>
        </w:tc>
        <w:tc>
          <w:tcPr>
            <w:tcW w:w="1682" w:type="dxa"/>
            <w:tcBorders>
              <w:top w:val="nil"/>
              <w:left w:val="single" w:sz="6" w:space="0" w:color="auto"/>
              <w:bottom w:val="nil"/>
              <w:right w:val="single" w:sz="6" w:space="0" w:color="auto"/>
            </w:tcBorders>
          </w:tcPr>
          <w:p w14:paraId="0B5879E3" w14:textId="77777777" w:rsidR="00A027D8" w:rsidRPr="00AD0E8A" w:rsidDel="00421D84" w:rsidRDefault="00A027D8" w:rsidP="00BE28D4">
            <w:pPr>
              <w:pStyle w:val="tabletext11"/>
              <w:suppressAutoHyphens/>
              <w:jc w:val="center"/>
              <w:rPr>
                <w:del w:id="37456" w:author="Author"/>
              </w:rPr>
            </w:pPr>
            <w:del w:id="37457" w:author="Author">
              <w:r w:rsidRPr="00AD0E8A" w:rsidDel="00421D84">
                <w:delText>0.66</w:delText>
              </w:r>
            </w:del>
          </w:p>
        </w:tc>
      </w:tr>
      <w:tr w:rsidR="00A027D8" w:rsidRPr="00AD0E8A" w:rsidDel="00421D84" w14:paraId="715DB377" w14:textId="77777777" w:rsidTr="002F1572">
        <w:trPr>
          <w:cantSplit/>
          <w:trHeight w:val="190"/>
          <w:del w:id="37458" w:author="Author"/>
        </w:trPr>
        <w:tc>
          <w:tcPr>
            <w:tcW w:w="200" w:type="dxa"/>
            <w:tcBorders>
              <w:top w:val="nil"/>
              <w:left w:val="nil"/>
              <w:bottom w:val="nil"/>
              <w:right w:val="nil"/>
            </w:tcBorders>
          </w:tcPr>
          <w:p w14:paraId="6AD4AE95" w14:textId="77777777" w:rsidR="00A027D8" w:rsidRPr="00AD0E8A" w:rsidDel="00421D84" w:rsidRDefault="00A027D8" w:rsidP="00BE28D4">
            <w:pPr>
              <w:pStyle w:val="tabletext11"/>
              <w:suppressAutoHyphens/>
              <w:rPr>
                <w:del w:id="37459" w:author="Author"/>
              </w:rPr>
            </w:pPr>
          </w:p>
        </w:tc>
        <w:tc>
          <w:tcPr>
            <w:tcW w:w="1681" w:type="dxa"/>
            <w:tcBorders>
              <w:top w:val="nil"/>
              <w:left w:val="single" w:sz="6" w:space="0" w:color="auto"/>
              <w:bottom w:val="nil"/>
              <w:right w:val="nil"/>
            </w:tcBorders>
          </w:tcPr>
          <w:p w14:paraId="7C3A81F0" w14:textId="77777777" w:rsidR="00A027D8" w:rsidRPr="00AD0E8A" w:rsidDel="00421D84" w:rsidRDefault="00A027D8" w:rsidP="00BE28D4">
            <w:pPr>
              <w:pStyle w:val="tabletext11"/>
              <w:tabs>
                <w:tab w:val="decimal" w:pos="900"/>
              </w:tabs>
              <w:suppressAutoHyphens/>
              <w:rPr>
                <w:del w:id="37460" w:author="Author"/>
              </w:rPr>
            </w:pPr>
            <w:del w:id="37461" w:author="Author">
              <w:r w:rsidRPr="00AD0E8A" w:rsidDel="00421D84">
                <w:delText>75</w:delText>
              </w:r>
            </w:del>
          </w:p>
        </w:tc>
        <w:tc>
          <w:tcPr>
            <w:tcW w:w="1682" w:type="dxa"/>
            <w:tcBorders>
              <w:top w:val="nil"/>
              <w:left w:val="single" w:sz="6" w:space="0" w:color="auto"/>
              <w:bottom w:val="nil"/>
              <w:right w:val="single" w:sz="6" w:space="0" w:color="auto"/>
            </w:tcBorders>
          </w:tcPr>
          <w:p w14:paraId="6B97BF1C" w14:textId="77777777" w:rsidR="00A027D8" w:rsidRPr="00AD0E8A" w:rsidDel="00421D84" w:rsidRDefault="00A027D8" w:rsidP="00BE28D4">
            <w:pPr>
              <w:pStyle w:val="tabletext11"/>
              <w:suppressAutoHyphens/>
              <w:jc w:val="center"/>
              <w:rPr>
                <w:del w:id="37462" w:author="Author"/>
              </w:rPr>
            </w:pPr>
            <w:del w:id="37463" w:author="Author">
              <w:r w:rsidRPr="00AD0E8A" w:rsidDel="00421D84">
                <w:delText>0.92</w:delText>
              </w:r>
            </w:del>
          </w:p>
        </w:tc>
        <w:tc>
          <w:tcPr>
            <w:tcW w:w="1682" w:type="dxa"/>
            <w:tcBorders>
              <w:top w:val="nil"/>
              <w:left w:val="single" w:sz="6" w:space="0" w:color="auto"/>
              <w:bottom w:val="nil"/>
              <w:right w:val="single" w:sz="6" w:space="0" w:color="auto"/>
            </w:tcBorders>
          </w:tcPr>
          <w:p w14:paraId="378B76CE" w14:textId="77777777" w:rsidR="00A027D8" w:rsidRPr="00AD0E8A" w:rsidDel="00421D84" w:rsidRDefault="00A027D8" w:rsidP="00BE28D4">
            <w:pPr>
              <w:pStyle w:val="tabletext11"/>
              <w:suppressAutoHyphens/>
              <w:jc w:val="center"/>
              <w:rPr>
                <w:del w:id="37464" w:author="Author"/>
              </w:rPr>
            </w:pPr>
            <w:del w:id="37465" w:author="Author">
              <w:r w:rsidRPr="00AD0E8A" w:rsidDel="00421D84">
                <w:delText>0.91</w:delText>
              </w:r>
            </w:del>
          </w:p>
        </w:tc>
        <w:tc>
          <w:tcPr>
            <w:tcW w:w="1681" w:type="dxa"/>
            <w:tcBorders>
              <w:top w:val="nil"/>
              <w:left w:val="single" w:sz="6" w:space="0" w:color="auto"/>
              <w:bottom w:val="nil"/>
              <w:right w:val="single" w:sz="6" w:space="0" w:color="auto"/>
            </w:tcBorders>
          </w:tcPr>
          <w:p w14:paraId="7C598A62" w14:textId="77777777" w:rsidR="00A027D8" w:rsidRPr="00AD0E8A" w:rsidDel="00421D84" w:rsidRDefault="00A027D8" w:rsidP="00BE28D4">
            <w:pPr>
              <w:pStyle w:val="tabletext11"/>
              <w:suppressAutoHyphens/>
              <w:jc w:val="center"/>
              <w:rPr>
                <w:del w:id="37466" w:author="Author"/>
              </w:rPr>
            </w:pPr>
            <w:del w:id="37467" w:author="Author">
              <w:r w:rsidRPr="00AD0E8A" w:rsidDel="00421D84">
                <w:delText>0.91</w:delText>
              </w:r>
            </w:del>
          </w:p>
        </w:tc>
        <w:tc>
          <w:tcPr>
            <w:tcW w:w="1682" w:type="dxa"/>
            <w:tcBorders>
              <w:top w:val="nil"/>
              <w:left w:val="single" w:sz="6" w:space="0" w:color="auto"/>
              <w:bottom w:val="nil"/>
              <w:right w:val="single" w:sz="6" w:space="0" w:color="auto"/>
            </w:tcBorders>
          </w:tcPr>
          <w:p w14:paraId="121ED1BB" w14:textId="77777777" w:rsidR="00A027D8" w:rsidRPr="00AD0E8A" w:rsidDel="00421D84" w:rsidRDefault="00A027D8" w:rsidP="00BE28D4">
            <w:pPr>
              <w:pStyle w:val="tabletext11"/>
              <w:suppressAutoHyphens/>
              <w:jc w:val="center"/>
              <w:rPr>
                <w:del w:id="37468" w:author="Author"/>
              </w:rPr>
            </w:pPr>
            <w:del w:id="37469" w:author="Author">
              <w:r w:rsidRPr="00AD0E8A" w:rsidDel="00421D84">
                <w:delText>0.92</w:delText>
              </w:r>
            </w:del>
          </w:p>
        </w:tc>
        <w:tc>
          <w:tcPr>
            <w:tcW w:w="1682" w:type="dxa"/>
            <w:tcBorders>
              <w:top w:val="nil"/>
              <w:left w:val="single" w:sz="6" w:space="0" w:color="auto"/>
              <w:bottom w:val="nil"/>
              <w:right w:val="single" w:sz="6" w:space="0" w:color="auto"/>
            </w:tcBorders>
          </w:tcPr>
          <w:p w14:paraId="4360BDC9" w14:textId="77777777" w:rsidR="00A027D8" w:rsidRPr="00AD0E8A" w:rsidDel="00421D84" w:rsidRDefault="00A027D8" w:rsidP="00BE28D4">
            <w:pPr>
              <w:pStyle w:val="tabletext11"/>
              <w:suppressAutoHyphens/>
              <w:jc w:val="center"/>
              <w:rPr>
                <w:del w:id="37470" w:author="Author"/>
              </w:rPr>
            </w:pPr>
            <w:del w:id="37471" w:author="Author">
              <w:r w:rsidRPr="00AD0E8A" w:rsidDel="00421D84">
                <w:delText>0.92</w:delText>
              </w:r>
            </w:del>
          </w:p>
        </w:tc>
      </w:tr>
      <w:tr w:rsidR="00A027D8" w:rsidRPr="00AD0E8A" w:rsidDel="00421D84" w14:paraId="7FA8F25E" w14:textId="77777777" w:rsidTr="002F1572">
        <w:trPr>
          <w:cantSplit/>
          <w:trHeight w:val="190"/>
          <w:del w:id="37472" w:author="Author"/>
        </w:trPr>
        <w:tc>
          <w:tcPr>
            <w:tcW w:w="200" w:type="dxa"/>
            <w:tcBorders>
              <w:top w:val="nil"/>
              <w:left w:val="nil"/>
              <w:bottom w:val="nil"/>
              <w:right w:val="nil"/>
            </w:tcBorders>
          </w:tcPr>
          <w:p w14:paraId="32BAC834" w14:textId="77777777" w:rsidR="00A027D8" w:rsidRPr="00AD0E8A" w:rsidDel="00421D84" w:rsidRDefault="00A027D8" w:rsidP="00BE28D4">
            <w:pPr>
              <w:pStyle w:val="tabletext11"/>
              <w:suppressAutoHyphens/>
              <w:rPr>
                <w:del w:id="37473" w:author="Author"/>
              </w:rPr>
            </w:pPr>
          </w:p>
        </w:tc>
        <w:tc>
          <w:tcPr>
            <w:tcW w:w="1681" w:type="dxa"/>
            <w:tcBorders>
              <w:top w:val="nil"/>
              <w:left w:val="single" w:sz="6" w:space="0" w:color="auto"/>
              <w:bottom w:val="nil"/>
              <w:right w:val="nil"/>
            </w:tcBorders>
          </w:tcPr>
          <w:p w14:paraId="429F42FD" w14:textId="77777777" w:rsidR="00A027D8" w:rsidRPr="00AD0E8A" w:rsidDel="00421D84" w:rsidRDefault="00A027D8" w:rsidP="00BE28D4">
            <w:pPr>
              <w:pStyle w:val="tabletext11"/>
              <w:tabs>
                <w:tab w:val="decimal" w:pos="900"/>
              </w:tabs>
              <w:suppressAutoHyphens/>
              <w:rPr>
                <w:del w:id="37474" w:author="Author"/>
              </w:rPr>
            </w:pPr>
            <w:del w:id="37475" w:author="Author">
              <w:r w:rsidRPr="00AD0E8A" w:rsidDel="00421D84">
                <w:delText>100</w:delText>
              </w:r>
            </w:del>
          </w:p>
        </w:tc>
        <w:tc>
          <w:tcPr>
            <w:tcW w:w="1682" w:type="dxa"/>
            <w:tcBorders>
              <w:top w:val="nil"/>
              <w:left w:val="single" w:sz="6" w:space="0" w:color="auto"/>
              <w:bottom w:val="nil"/>
              <w:right w:val="single" w:sz="6" w:space="0" w:color="auto"/>
            </w:tcBorders>
          </w:tcPr>
          <w:p w14:paraId="72D9C46A" w14:textId="77777777" w:rsidR="00A027D8" w:rsidRPr="00AD0E8A" w:rsidDel="00421D84" w:rsidRDefault="00A027D8" w:rsidP="00BE28D4">
            <w:pPr>
              <w:pStyle w:val="tabletext11"/>
              <w:suppressAutoHyphens/>
              <w:jc w:val="center"/>
              <w:rPr>
                <w:del w:id="37476" w:author="Author"/>
              </w:rPr>
            </w:pPr>
            <w:del w:id="37477" w:author="Author">
              <w:r w:rsidRPr="00AD0E8A" w:rsidDel="00421D84">
                <w:delText>1.00</w:delText>
              </w:r>
            </w:del>
          </w:p>
        </w:tc>
        <w:tc>
          <w:tcPr>
            <w:tcW w:w="1682" w:type="dxa"/>
            <w:tcBorders>
              <w:top w:val="nil"/>
              <w:left w:val="single" w:sz="6" w:space="0" w:color="auto"/>
              <w:bottom w:val="nil"/>
              <w:right w:val="single" w:sz="6" w:space="0" w:color="auto"/>
            </w:tcBorders>
          </w:tcPr>
          <w:p w14:paraId="275114EA" w14:textId="77777777" w:rsidR="00A027D8" w:rsidRPr="00AD0E8A" w:rsidDel="00421D84" w:rsidRDefault="00A027D8" w:rsidP="00BE28D4">
            <w:pPr>
              <w:pStyle w:val="tabletext11"/>
              <w:suppressAutoHyphens/>
              <w:jc w:val="center"/>
              <w:rPr>
                <w:del w:id="37478" w:author="Author"/>
              </w:rPr>
            </w:pPr>
            <w:del w:id="37479" w:author="Author">
              <w:r w:rsidRPr="00AD0E8A" w:rsidDel="00421D84">
                <w:delText>1.00</w:delText>
              </w:r>
            </w:del>
          </w:p>
        </w:tc>
        <w:tc>
          <w:tcPr>
            <w:tcW w:w="1681" w:type="dxa"/>
            <w:tcBorders>
              <w:top w:val="nil"/>
              <w:left w:val="single" w:sz="6" w:space="0" w:color="auto"/>
              <w:bottom w:val="nil"/>
              <w:right w:val="single" w:sz="6" w:space="0" w:color="auto"/>
            </w:tcBorders>
          </w:tcPr>
          <w:p w14:paraId="6C9C18F7" w14:textId="77777777" w:rsidR="00A027D8" w:rsidRPr="00AD0E8A" w:rsidDel="00421D84" w:rsidRDefault="00A027D8" w:rsidP="00BE28D4">
            <w:pPr>
              <w:pStyle w:val="tabletext11"/>
              <w:suppressAutoHyphens/>
              <w:jc w:val="center"/>
              <w:rPr>
                <w:del w:id="37480" w:author="Author"/>
              </w:rPr>
            </w:pPr>
            <w:del w:id="37481" w:author="Author">
              <w:r w:rsidRPr="00AD0E8A" w:rsidDel="00421D84">
                <w:delText>1.00</w:delText>
              </w:r>
            </w:del>
          </w:p>
        </w:tc>
        <w:tc>
          <w:tcPr>
            <w:tcW w:w="1682" w:type="dxa"/>
            <w:tcBorders>
              <w:top w:val="nil"/>
              <w:left w:val="single" w:sz="6" w:space="0" w:color="auto"/>
              <w:bottom w:val="nil"/>
              <w:right w:val="single" w:sz="6" w:space="0" w:color="auto"/>
            </w:tcBorders>
          </w:tcPr>
          <w:p w14:paraId="3B76B245" w14:textId="77777777" w:rsidR="00A027D8" w:rsidRPr="00AD0E8A" w:rsidDel="00421D84" w:rsidRDefault="00A027D8" w:rsidP="00BE28D4">
            <w:pPr>
              <w:pStyle w:val="tabletext11"/>
              <w:suppressAutoHyphens/>
              <w:jc w:val="center"/>
              <w:rPr>
                <w:del w:id="37482" w:author="Author"/>
              </w:rPr>
            </w:pPr>
            <w:del w:id="37483" w:author="Author">
              <w:r w:rsidRPr="00AD0E8A" w:rsidDel="00421D84">
                <w:delText>1.00</w:delText>
              </w:r>
            </w:del>
          </w:p>
        </w:tc>
        <w:tc>
          <w:tcPr>
            <w:tcW w:w="1682" w:type="dxa"/>
            <w:tcBorders>
              <w:top w:val="nil"/>
              <w:left w:val="single" w:sz="6" w:space="0" w:color="auto"/>
              <w:bottom w:val="nil"/>
              <w:right w:val="single" w:sz="6" w:space="0" w:color="auto"/>
            </w:tcBorders>
          </w:tcPr>
          <w:p w14:paraId="53A1C254" w14:textId="77777777" w:rsidR="00A027D8" w:rsidRPr="00AD0E8A" w:rsidDel="00421D84" w:rsidRDefault="00A027D8" w:rsidP="00BE28D4">
            <w:pPr>
              <w:pStyle w:val="tabletext11"/>
              <w:suppressAutoHyphens/>
              <w:jc w:val="center"/>
              <w:rPr>
                <w:del w:id="37484" w:author="Author"/>
              </w:rPr>
            </w:pPr>
            <w:del w:id="37485" w:author="Author">
              <w:r w:rsidRPr="00AD0E8A" w:rsidDel="00421D84">
                <w:delText>1.00</w:delText>
              </w:r>
            </w:del>
          </w:p>
        </w:tc>
      </w:tr>
      <w:tr w:rsidR="00A027D8" w:rsidRPr="00AD0E8A" w:rsidDel="00421D84" w14:paraId="658EBC2D" w14:textId="77777777" w:rsidTr="002F1572">
        <w:trPr>
          <w:cantSplit/>
          <w:trHeight w:val="190"/>
          <w:del w:id="37486" w:author="Author"/>
        </w:trPr>
        <w:tc>
          <w:tcPr>
            <w:tcW w:w="200" w:type="dxa"/>
            <w:tcBorders>
              <w:top w:val="nil"/>
              <w:left w:val="nil"/>
              <w:bottom w:val="nil"/>
              <w:right w:val="nil"/>
            </w:tcBorders>
          </w:tcPr>
          <w:p w14:paraId="0F6708E5" w14:textId="77777777" w:rsidR="00A027D8" w:rsidRPr="00AD0E8A" w:rsidDel="00421D84" w:rsidRDefault="00A027D8" w:rsidP="00BE28D4">
            <w:pPr>
              <w:pStyle w:val="tabletext11"/>
              <w:suppressAutoHyphens/>
              <w:rPr>
                <w:del w:id="37487" w:author="Author"/>
              </w:rPr>
            </w:pPr>
          </w:p>
        </w:tc>
        <w:tc>
          <w:tcPr>
            <w:tcW w:w="1681" w:type="dxa"/>
            <w:tcBorders>
              <w:top w:val="nil"/>
              <w:left w:val="single" w:sz="6" w:space="0" w:color="auto"/>
              <w:bottom w:val="nil"/>
              <w:right w:val="nil"/>
            </w:tcBorders>
          </w:tcPr>
          <w:p w14:paraId="7ECCFFB2" w14:textId="77777777" w:rsidR="00A027D8" w:rsidRPr="00AD0E8A" w:rsidDel="00421D84" w:rsidRDefault="00A027D8" w:rsidP="00BE28D4">
            <w:pPr>
              <w:pStyle w:val="tabletext11"/>
              <w:tabs>
                <w:tab w:val="decimal" w:pos="900"/>
              </w:tabs>
              <w:suppressAutoHyphens/>
              <w:rPr>
                <w:del w:id="37488" w:author="Author"/>
              </w:rPr>
            </w:pPr>
            <w:del w:id="37489" w:author="Author">
              <w:r w:rsidRPr="00AD0E8A" w:rsidDel="00421D84">
                <w:delText>125</w:delText>
              </w:r>
            </w:del>
          </w:p>
        </w:tc>
        <w:tc>
          <w:tcPr>
            <w:tcW w:w="1682" w:type="dxa"/>
            <w:tcBorders>
              <w:top w:val="nil"/>
              <w:left w:val="single" w:sz="6" w:space="0" w:color="auto"/>
              <w:bottom w:val="nil"/>
              <w:right w:val="single" w:sz="6" w:space="0" w:color="auto"/>
            </w:tcBorders>
          </w:tcPr>
          <w:p w14:paraId="197A4CF2" w14:textId="77777777" w:rsidR="00A027D8" w:rsidRPr="00AD0E8A" w:rsidDel="00421D84" w:rsidRDefault="00A027D8" w:rsidP="00BE28D4">
            <w:pPr>
              <w:pStyle w:val="tabletext11"/>
              <w:suppressAutoHyphens/>
              <w:jc w:val="center"/>
              <w:rPr>
                <w:del w:id="37490" w:author="Author"/>
              </w:rPr>
            </w:pPr>
            <w:del w:id="37491" w:author="Author">
              <w:r w:rsidRPr="00AD0E8A" w:rsidDel="00421D84">
                <w:delText>1.07</w:delText>
              </w:r>
            </w:del>
          </w:p>
        </w:tc>
        <w:tc>
          <w:tcPr>
            <w:tcW w:w="1682" w:type="dxa"/>
            <w:tcBorders>
              <w:top w:val="nil"/>
              <w:left w:val="single" w:sz="6" w:space="0" w:color="auto"/>
              <w:bottom w:val="nil"/>
              <w:right w:val="single" w:sz="6" w:space="0" w:color="auto"/>
            </w:tcBorders>
          </w:tcPr>
          <w:p w14:paraId="03E6AE5E" w14:textId="77777777" w:rsidR="00A027D8" w:rsidRPr="00AD0E8A" w:rsidDel="00421D84" w:rsidRDefault="00A027D8" w:rsidP="00BE28D4">
            <w:pPr>
              <w:pStyle w:val="tabletext11"/>
              <w:suppressAutoHyphens/>
              <w:jc w:val="center"/>
              <w:rPr>
                <w:del w:id="37492" w:author="Author"/>
              </w:rPr>
            </w:pPr>
            <w:del w:id="37493" w:author="Author">
              <w:r w:rsidRPr="00AD0E8A" w:rsidDel="00421D84">
                <w:delText>1.07</w:delText>
              </w:r>
            </w:del>
          </w:p>
        </w:tc>
        <w:tc>
          <w:tcPr>
            <w:tcW w:w="1681" w:type="dxa"/>
            <w:tcBorders>
              <w:top w:val="nil"/>
              <w:left w:val="single" w:sz="6" w:space="0" w:color="auto"/>
              <w:bottom w:val="nil"/>
              <w:right w:val="single" w:sz="6" w:space="0" w:color="auto"/>
            </w:tcBorders>
          </w:tcPr>
          <w:p w14:paraId="43BC0671" w14:textId="77777777" w:rsidR="00A027D8" w:rsidRPr="00AD0E8A" w:rsidDel="00421D84" w:rsidRDefault="00A027D8" w:rsidP="00BE28D4">
            <w:pPr>
              <w:pStyle w:val="tabletext11"/>
              <w:suppressAutoHyphens/>
              <w:jc w:val="center"/>
              <w:rPr>
                <w:del w:id="37494" w:author="Author"/>
              </w:rPr>
            </w:pPr>
            <w:del w:id="37495" w:author="Author">
              <w:r w:rsidRPr="00AD0E8A" w:rsidDel="00421D84">
                <w:delText>1.08</w:delText>
              </w:r>
            </w:del>
          </w:p>
        </w:tc>
        <w:tc>
          <w:tcPr>
            <w:tcW w:w="1682" w:type="dxa"/>
            <w:tcBorders>
              <w:top w:val="nil"/>
              <w:left w:val="single" w:sz="6" w:space="0" w:color="auto"/>
              <w:bottom w:val="nil"/>
              <w:right w:val="single" w:sz="6" w:space="0" w:color="auto"/>
            </w:tcBorders>
          </w:tcPr>
          <w:p w14:paraId="1F500308" w14:textId="77777777" w:rsidR="00A027D8" w:rsidRPr="00AD0E8A" w:rsidDel="00421D84" w:rsidRDefault="00A027D8" w:rsidP="00BE28D4">
            <w:pPr>
              <w:pStyle w:val="tabletext11"/>
              <w:suppressAutoHyphens/>
              <w:jc w:val="center"/>
              <w:rPr>
                <w:del w:id="37496" w:author="Author"/>
              </w:rPr>
            </w:pPr>
            <w:del w:id="37497" w:author="Author">
              <w:r w:rsidRPr="00AD0E8A" w:rsidDel="00421D84">
                <w:delText>1.07</w:delText>
              </w:r>
            </w:del>
          </w:p>
        </w:tc>
        <w:tc>
          <w:tcPr>
            <w:tcW w:w="1682" w:type="dxa"/>
            <w:tcBorders>
              <w:top w:val="nil"/>
              <w:left w:val="single" w:sz="6" w:space="0" w:color="auto"/>
              <w:bottom w:val="nil"/>
              <w:right w:val="single" w:sz="6" w:space="0" w:color="auto"/>
            </w:tcBorders>
          </w:tcPr>
          <w:p w14:paraId="5B91058C" w14:textId="77777777" w:rsidR="00A027D8" w:rsidRPr="00AD0E8A" w:rsidDel="00421D84" w:rsidRDefault="00A027D8" w:rsidP="00BE28D4">
            <w:pPr>
              <w:pStyle w:val="tabletext11"/>
              <w:suppressAutoHyphens/>
              <w:jc w:val="center"/>
              <w:rPr>
                <w:del w:id="37498" w:author="Author"/>
              </w:rPr>
            </w:pPr>
            <w:del w:id="37499" w:author="Author">
              <w:r w:rsidRPr="00AD0E8A" w:rsidDel="00421D84">
                <w:delText>1.06</w:delText>
              </w:r>
            </w:del>
          </w:p>
        </w:tc>
      </w:tr>
      <w:tr w:rsidR="00A027D8" w:rsidRPr="00AD0E8A" w:rsidDel="00421D84" w14:paraId="7DA84D58" w14:textId="77777777" w:rsidTr="002F1572">
        <w:trPr>
          <w:cantSplit/>
          <w:trHeight w:val="190"/>
          <w:del w:id="37500" w:author="Author"/>
        </w:trPr>
        <w:tc>
          <w:tcPr>
            <w:tcW w:w="200" w:type="dxa"/>
            <w:tcBorders>
              <w:top w:val="nil"/>
              <w:left w:val="nil"/>
              <w:bottom w:val="nil"/>
              <w:right w:val="nil"/>
            </w:tcBorders>
          </w:tcPr>
          <w:p w14:paraId="2FD5EEE7" w14:textId="77777777" w:rsidR="00A027D8" w:rsidRPr="00AD0E8A" w:rsidDel="00421D84" w:rsidRDefault="00A027D8" w:rsidP="00BE28D4">
            <w:pPr>
              <w:pStyle w:val="tabletext11"/>
              <w:suppressAutoHyphens/>
              <w:rPr>
                <w:del w:id="37501" w:author="Author"/>
              </w:rPr>
            </w:pPr>
          </w:p>
        </w:tc>
        <w:tc>
          <w:tcPr>
            <w:tcW w:w="1681" w:type="dxa"/>
            <w:tcBorders>
              <w:top w:val="nil"/>
              <w:left w:val="single" w:sz="6" w:space="0" w:color="auto"/>
              <w:bottom w:val="nil"/>
              <w:right w:val="nil"/>
            </w:tcBorders>
          </w:tcPr>
          <w:p w14:paraId="3D3AE49E" w14:textId="77777777" w:rsidR="00A027D8" w:rsidRPr="00AD0E8A" w:rsidDel="00421D84" w:rsidRDefault="00A027D8" w:rsidP="00BE28D4">
            <w:pPr>
              <w:pStyle w:val="tabletext11"/>
              <w:tabs>
                <w:tab w:val="decimal" w:pos="900"/>
              </w:tabs>
              <w:suppressAutoHyphens/>
              <w:rPr>
                <w:del w:id="37502" w:author="Author"/>
              </w:rPr>
            </w:pPr>
            <w:del w:id="37503" w:author="Author">
              <w:r w:rsidRPr="00AD0E8A" w:rsidDel="00421D84">
                <w:delText>150</w:delText>
              </w:r>
            </w:del>
          </w:p>
        </w:tc>
        <w:tc>
          <w:tcPr>
            <w:tcW w:w="1682" w:type="dxa"/>
            <w:tcBorders>
              <w:top w:val="nil"/>
              <w:left w:val="single" w:sz="6" w:space="0" w:color="auto"/>
              <w:bottom w:val="nil"/>
              <w:right w:val="single" w:sz="6" w:space="0" w:color="auto"/>
            </w:tcBorders>
          </w:tcPr>
          <w:p w14:paraId="17614CEE" w14:textId="77777777" w:rsidR="00A027D8" w:rsidRPr="00AD0E8A" w:rsidDel="00421D84" w:rsidRDefault="00A027D8" w:rsidP="00BE28D4">
            <w:pPr>
              <w:pStyle w:val="tabletext11"/>
              <w:suppressAutoHyphens/>
              <w:jc w:val="center"/>
              <w:rPr>
                <w:del w:id="37504" w:author="Author"/>
              </w:rPr>
            </w:pPr>
            <w:del w:id="37505" w:author="Author">
              <w:r w:rsidRPr="00AD0E8A" w:rsidDel="00421D84">
                <w:delText>1.13</w:delText>
              </w:r>
            </w:del>
          </w:p>
        </w:tc>
        <w:tc>
          <w:tcPr>
            <w:tcW w:w="1682" w:type="dxa"/>
            <w:tcBorders>
              <w:top w:val="nil"/>
              <w:left w:val="single" w:sz="6" w:space="0" w:color="auto"/>
              <w:bottom w:val="nil"/>
              <w:right w:val="single" w:sz="6" w:space="0" w:color="auto"/>
            </w:tcBorders>
          </w:tcPr>
          <w:p w14:paraId="0AD0FD89" w14:textId="77777777" w:rsidR="00A027D8" w:rsidRPr="00AD0E8A" w:rsidDel="00421D84" w:rsidRDefault="00A027D8" w:rsidP="00BE28D4">
            <w:pPr>
              <w:pStyle w:val="tabletext11"/>
              <w:suppressAutoHyphens/>
              <w:jc w:val="center"/>
              <w:rPr>
                <w:del w:id="37506" w:author="Author"/>
              </w:rPr>
            </w:pPr>
            <w:del w:id="37507" w:author="Author">
              <w:r w:rsidRPr="00AD0E8A" w:rsidDel="00421D84">
                <w:delText>1.14</w:delText>
              </w:r>
            </w:del>
          </w:p>
        </w:tc>
        <w:tc>
          <w:tcPr>
            <w:tcW w:w="1681" w:type="dxa"/>
            <w:tcBorders>
              <w:top w:val="nil"/>
              <w:left w:val="single" w:sz="6" w:space="0" w:color="auto"/>
              <w:bottom w:val="nil"/>
              <w:right w:val="single" w:sz="6" w:space="0" w:color="auto"/>
            </w:tcBorders>
          </w:tcPr>
          <w:p w14:paraId="0E9B37A8" w14:textId="77777777" w:rsidR="00A027D8" w:rsidRPr="00AD0E8A" w:rsidDel="00421D84" w:rsidRDefault="00A027D8" w:rsidP="00BE28D4">
            <w:pPr>
              <w:pStyle w:val="tabletext11"/>
              <w:suppressAutoHyphens/>
              <w:jc w:val="center"/>
              <w:rPr>
                <w:del w:id="37508" w:author="Author"/>
              </w:rPr>
            </w:pPr>
            <w:del w:id="37509" w:author="Author">
              <w:r w:rsidRPr="00AD0E8A" w:rsidDel="00421D84">
                <w:delText>1.14</w:delText>
              </w:r>
            </w:del>
          </w:p>
        </w:tc>
        <w:tc>
          <w:tcPr>
            <w:tcW w:w="1682" w:type="dxa"/>
            <w:tcBorders>
              <w:top w:val="nil"/>
              <w:left w:val="single" w:sz="6" w:space="0" w:color="auto"/>
              <w:bottom w:val="nil"/>
              <w:right w:val="single" w:sz="6" w:space="0" w:color="auto"/>
            </w:tcBorders>
          </w:tcPr>
          <w:p w14:paraId="73B2D50F" w14:textId="77777777" w:rsidR="00A027D8" w:rsidRPr="00AD0E8A" w:rsidDel="00421D84" w:rsidRDefault="00A027D8" w:rsidP="00BE28D4">
            <w:pPr>
              <w:pStyle w:val="tabletext11"/>
              <w:suppressAutoHyphens/>
              <w:jc w:val="center"/>
              <w:rPr>
                <w:del w:id="37510" w:author="Author"/>
              </w:rPr>
            </w:pPr>
            <w:del w:id="37511" w:author="Author">
              <w:r w:rsidRPr="00AD0E8A" w:rsidDel="00421D84">
                <w:delText>1.13</w:delText>
              </w:r>
            </w:del>
          </w:p>
        </w:tc>
        <w:tc>
          <w:tcPr>
            <w:tcW w:w="1682" w:type="dxa"/>
            <w:tcBorders>
              <w:top w:val="nil"/>
              <w:left w:val="single" w:sz="6" w:space="0" w:color="auto"/>
              <w:bottom w:val="nil"/>
              <w:right w:val="single" w:sz="6" w:space="0" w:color="auto"/>
            </w:tcBorders>
          </w:tcPr>
          <w:p w14:paraId="2EA4A706" w14:textId="77777777" w:rsidR="00A027D8" w:rsidRPr="00AD0E8A" w:rsidDel="00421D84" w:rsidRDefault="00A027D8" w:rsidP="00BE28D4">
            <w:pPr>
              <w:pStyle w:val="tabletext11"/>
              <w:suppressAutoHyphens/>
              <w:jc w:val="center"/>
              <w:rPr>
                <w:del w:id="37512" w:author="Author"/>
              </w:rPr>
            </w:pPr>
            <w:del w:id="37513" w:author="Author">
              <w:r w:rsidRPr="00AD0E8A" w:rsidDel="00421D84">
                <w:delText>1.12</w:delText>
              </w:r>
            </w:del>
          </w:p>
        </w:tc>
      </w:tr>
      <w:tr w:rsidR="00A027D8" w:rsidRPr="00AD0E8A" w:rsidDel="00421D84" w14:paraId="257832CF" w14:textId="77777777" w:rsidTr="002F1572">
        <w:trPr>
          <w:cantSplit/>
          <w:trHeight w:val="190"/>
          <w:del w:id="37514" w:author="Author"/>
        </w:trPr>
        <w:tc>
          <w:tcPr>
            <w:tcW w:w="200" w:type="dxa"/>
            <w:tcBorders>
              <w:top w:val="nil"/>
              <w:left w:val="nil"/>
              <w:bottom w:val="nil"/>
              <w:right w:val="nil"/>
            </w:tcBorders>
          </w:tcPr>
          <w:p w14:paraId="3CAC23B4" w14:textId="77777777" w:rsidR="00A027D8" w:rsidRPr="00AD0E8A" w:rsidDel="00421D84" w:rsidRDefault="00A027D8" w:rsidP="00BE28D4">
            <w:pPr>
              <w:pStyle w:val="tabletext11"/>
              <w:suppressAutoHyphens/>
              <w:rPr>
                <w:del w:id="37515" w:author="Author"/>
              </w:rPr>
            </w:pPr>
          </w:p>
        </w:tc>
        <w:tc>
          <w:tcPr>
            <w:tcW w:w="1681" w:type="dxa"/>
            <w:tcBorders>
              <w:top w:val="nil"/>
              <w:left w:val="single" w:sz="6" w:space="0" w:color="auto"/>
              <w:bottom w:val="nil"/>
              <w:right w:val="nil"/>
            </w:tcBorders>
          </w:tcPr>
          <w:p w14:paraId="32E2783F" w14:textId="77777777" w:rsidR="00A027D8" w:rsidRPr="00AD0E8A" w:rsidDel="00421D84" w:rsidRDefault="00A027D8" w:rsidP="00BE28D4">
            <w:pPr>
              <w:pStyle w:val="tabletext11"/>
              <w:tabs>
                <w:tab w:val="decimal" w:pos="900"/>
              </w:tabs>
              <w:suppressAutoHyphens/>
              <w:rPr>
                <w:del w:id="37516" w:author="Author"/>
              </w:rPr>
            </w:pPr>
            <w:del w:id="37517" w:author="Author">
              <w:r w:rsidRPr="00AD0E8A" w:rsidDel="00421D84">
                <w:delText>200</w:delText>
              </w:r>
            </w:del>
          </w:p>
        </w:tc>
        <w:tc>
          <w:tcPr>
            <w:tcW w:w="1682" w:type="dxa"/>
            <w:tcBorders>
              <w:top w:val="nil"/>
              <w:left w:val="single" w:sz="6" w:space="0" w:color="auto"/>
              <w:bottom w:val="nil"/>
              <w:right w:val="single" w:sz="6" w:space="0" w:color="auto"/>
            </w:tcBorders>
          </w:tcPr>
          <w:p w14:paraId="352BEA25" w14:textId="77777777" w:rsidR="00A027D8" w:rsidRPr="00AD0E8A" w:rsidDel="00421D84" w:rsidRDefault="00A027D8" w:rsidP="00BE28D4">
            <w:pPr>
              <w:pStyle w:val="tabletext11"/>
              <w:suppressAutoHyphens/>
              <w:jc w:val="center"/>
              <w:rPr>
                <w:del w:id="37518" w:author="Author"/>
              </w:rPr>
            </w:pPr>
            <w:del w:id="37519" w:author="Author">
              <w:r w:rsidRPr="00AD0E8A" w:rsidDel="00421D84">
                <w:delText>1.22</w:delText>
              </w:r>
            </w:del>
          </w:p>
        </w:tc>
        <w:tc>
          <w:tcPr>
            <w:tcW w:w="1682" w:type="dxa"/>
            <w:tcBorders>
              <w:top w:val="nil"/>
              <w:left w:val="single" w:sz="6" w:space="0" w:color="auto"/>
              <w:bottom w:val="nil"/>
              <w:right w:val="single" w:sz="6" w:space="0" w:color="auto"/>
            </w:tcBorders>
          </w:tcPr>
          <w:p w14:paraId="70C25E70" w14:textId="77777777" w:rsidR="00A027D8" w:rsidRPr="00AD0E8A" w:rsidDel="00421D84" w:rsidRDefault="00A027D8" w:rsidP="00BE28D4">
            <w:pPr>
              <w:pStyle w:val="tabletext11"/>
              <w:suppressAutoHyphens/>
              <w:jc w:val="center"/>
              <w:rPr>
                <w:del w:id="37520" w:author="Author"/>
              </w:rPr>
            </w:pPr>
            <w:del w:id="37521" w:author="Author">
              <w:r w:rsidRPr="00AD0E8A" w:rsidDel="00421D84">
                <w:delText>1.24</w:delText>
              </w:r>
            </w:del>
          </w:p>
        </w:tc>
        <w:tc>
          <w:tcPr>
            <w:tcW w:w="1681" w:type="dxa"/>
            <w:tcBorders>
              <w:top w:val="nil"/>
              <w:left w:val="single" w:sz="6" w:space="0" w:color="auto"/>
              <w:bottom w:val="nil"/>
              <w:right w:val="single" w:sz="6" w:space="0" w:color="auto"/>
            </w:tcBorders>
          </w:tcPr>
          <w:p w14:paraId="6BADD616" w14:textId="77777777" w:rsidR="00A027D8" w:rsidRPr="00AD0E8A" w:rsidDel="00421D84" w:rsidRDefault="00A027D8" w:rsidP="00BE28D4">
            <w:pPr>
              <w:pStyle w:val="tabletext11"/>
              <w:suppressAutoHyphens/>
              <w:jc w:val="center"/>
              <w:rPr>
                <w:del w:id="37522" w:author="Author"/>
              </w:rPr>
            </w:pPr>
            <w:del w:id="37523" w:author="Author">
              <w:r w:rsidRPr="00AD0E8A" w:rsidDel="00421D84">
                <w:delText>1.25</w:delText>
              </w:r>
            </w:del>
          </w:p>
        </w:tc>
        <w:tc>
          <w:tcPr>
            <w:tcW w:w="1682" w:type="dxa"/>
            <w:tcBorders>
              <w:top w:val="nil"/>
              <w:left w:val="single" w:sz="6" w:space="0" w:color="auto"/>
              <w:bottom w:val="nil"/>
              <w:right w:val="single" w:sz="6" w:space="0" w:color="auto"/>
            </w:tcBorders>
          </w:tcPr>
          <w:p w14:paraId="06FAFD50" w14:textId="77777777" w:rsidR="00A027D8" w:rsidRPr="00AD0E8A" w:rsidDel="00421D84" w:rsidRDefault="00A027D8" w:rsidP="00BE28D4">
            <w:pPr>
              <w:pStyle w:val="tabletext11"/>
              <w:suppressAutoHyphens/>
              <w:jc w:val="center"/>
              <w:rPr>
                <w:del w:id="37524" w:author="Author"/>
              </w:rPr>
            </w:pPr>
            <w:del w:id="37525" w:author="Author">
              <w:r w:rsidRPr="00AD0E8A" w:rsidDel="00421D84">
                <w:delText>1.24</w:delText>
              </w:r>
            </w:del>
          </w:p>
        </w:tc>
        <w:tc>
          <w:tcPr>
            <w:tcW w:w="1682" w:type="dxa"/>
            <w:tcBorders>
              <w:top w:val="nil"/>
              <w:left w:val="single" w:sz="6" w:space="0" w:color="auto"/>
              <w:bottom w:val="nil"/>
              <w:right w:val="single" w:sz="6" w:space="0" w:color="auto"/>
            </w:tcBorders>
          </w:tcPr>
          <w:p w14:paraId="65D48827" w14:textId="77777777" w:rsidR="00A027D8" w:rsidRPr="00AD0E8A" w:rsidDel="00421D84" w:rsidRDefault="00A027D8" w:rsidP="00BE28D4">
            <w:pPr>
              <w:pStyle w:val="tabletext11"/>
              <w:suppressAutoHyphens/>
              <w:jc w:val="center"/>
              <w:rPr>
                <w:del w:id="37526" w:author="Author"/>
              </w:rPr>
            </w:pPr>
            <w:del w:id="37527" w:author="Author">
              <w:r w:rsidRPr="00AD0E8A" w:rsidDel="00421D84">
                <w:delText>1.21</w:delText>
              </w:r>
            </w:del>
          </w:p>
        </w:tc>
      </w:tr>
      <w:tr w:rsidR="00A027D8" w:rsidRPr="00AD0E8A" w:rsidDel="00421D84" w14:paraId="23F4C622" w14:textId="77777777" w:rsidTr="002F1572">
        <w:trPr>
          <w:cantSplit/>
          <w:trHeight w:val="190"/>
          <w:del w:id="37528" w:author="Author"/>
        </w:trPr>
        <w:tc>
          <w:tcPr>
            <w:tcW w:w="200" w:type="dxa"/>
            <w:tcBorders>
              <w:top w:val="nil"/>
              <w:left w:val="nil"/>
              <w:bottom w:val="nil"/>
              <w:right w:val="nil"/>
            </w:tcBorders>
          </w:tcPr>
          <w:p w14:paraId="0F420598" w14:textId="77777777" w:rsidR="00A027D8" w:rsidRPr="00AD0E8A" w:rsidDel="00421D84" w:rsidRDefault="00A027D8" w:rsidP="00BE28D4">
            <w:pPr>
              <w:pStyle w:val="tabletext11"/>
              <w:suppressAutoHyphens/>
              <w:rPr>
                <w:del w:id="37529" w:author="Author"/>
              </w:rPr>
            </w:pPr>
          </w:p>
        </w:tc>
        <w:tc>
          <w:tcPr>
            <w:tcW w:w="1681" w:type="dxa"/>
            <w:tcBorders>
              <w:top w:val="nil"/>
              <w:left w:val="single" w:sz="6" w:space="0" w:color="auto"/>
              <w:bottom w:val="nil"/>
              <w:right w:val="nil"/>
            </w:tcBorders>
          </w:tcPr>
          <w:p w14:paraId="72DD5C40" w14:textId="77777777" w:rsidR="00A027D8" w:rsidRPr="00AD0E8A" w:rsidDel="00421D84" w:rsidRDefault="00A027D8" w:rsidP="00BE28D4">
            <w:pPr>
              <w:pStyle w:val="tabletext11"/>
              <w:tabs>
                <w:tab w:val="decimal" w:pos="900"/>
              </w:tabs>
              <w:suppressAutoHyphens/>
              <w:rPr>
                <w:del w:id="37530" w:author="Author"/>
              </w:rPr>
            </w:pPr>
          </w:p>
        </w:tc>
        <w:tc>
          <w:tcPr>
            <w:tcW w:w="1682" w:type="dxa"/>
            <w:tcBorders>
              <w:top w:val="nil"/>
              <w:left w:val="single" w:sz="6" w:space="0" w:color="auto"/>
              <w:bottom w:val="nil"/>
              <w:right w:val="single" w:sz="6" w:space="0" w:color="auto"/>
            </w:tcBorders>
          </w:tcPr>
          <w:p w14:paraId="312900C2" w14:textId="77777777" w:rsidR="00A027D8" w:rsidRPr="00AD0E8A" w:rsidDel="00421D84" w:rsidRDefault="00A027D8" w:rsidP="00BE28D4">
            <w:pPr>
              <w:pStyle w:val="tabletext11"/>
              <w:suppressAutoHyphens/>
              <w:jc w:val="center"/>
              <w:rPr>
                <w:del w:id="37531" w:author="Author"/>
              </w:rPr>
            </w:pPr>
          </w:p>
        </w:tc>
        <w:tc>
          <w:tcPr>
            <w:tcW w:w="1682" w:type="dxa"/>
            <w:tcBorders>
              <w:top w:val="nil"/>
              <w:left w:val="single" w:sz="6" w:space="0" w:color="auto"/>
              <w:bottom w:val="nil"/>
              <w:right w:val="single" w:sz="6" w:space="0" w:color="auto"/>
            </w:tcBorders>
          </w:tcPr>
          <w:p w14:paraId="0D0ECF8C" w14:textId="77777777" w:rsidR="00A027D8" w:rsidRPr="00AD0E8A" w:rsidDel="00421D84" w:rsidRDefault="00A027D8" w:rsidP="00BE28D4">
            <w:pPr>
              <w:pStyle w:val="tabletext11"/>
              <w:suppressAutoHyphens/>
              <w:jc w:val="center"/>
              <w:rPr>
                <w:del w:id="37532" w:author="Author"/>
              </w:rPr>
            </w:pPr>
          </w:p>
        </w:tc>
        <w:tc>
          <w:tcPr>
            <w:tcW w:w="1681" w:type="dxa"/>
            <w:tcBorders>
              <w:top w:val="nil"/>
              <w:left w:val="single" w:sz="6" w:space="0" w:color="auto"/>
              <w:bottom w:val="nil"/>
              <w:right w:val="single" w:sz="6" w:space="0" w:color="auto"/>
            </w:tcBorders>
          </w:tcPr>
          <w:p w14:paraId="0C3CE2C3" w14:textId="77777777" w:rsidR="00A027D8" w:rsidRPr="00AD0E8A" w:rsidDel="00421D84" w:rsidRDefault="00A027D8" w:rsidP="00BE28D4">
            <w:pPr>
              <w:pStyle w:val="tabletext11"/>
              <w:suppressAutoHyphens/>
              <w:jc w:val="center"/>
              <w:rPr>
                <w:del w:id="37533" w:author="Author"/>
              </w:rPr>
            </w:pPr>
          </w:p>
        </w:tc>
        <w:tc>
          <w:tcPr>
            <w:tcW w:w="1682" w:type="dxa"/>
            <w:tcBorders>
              <w:top w:val="nil"/>
              <w:left w:val="single" w:sz="6" w:space="0" w:color="auto"/>
              <w:bottom w:val="nil"/>
              <w:right w:val="single" w:sz="6" w:space="0" w:color="auto"/>
            </w:tcBorders>
          </w:tcPr>
          <w:p w14:paraId="16D40F76" w14:textId="77777777" w:rsidR="00A027D8" w:rsidRPr="00AD0E8A" w:rsidDel="00421D84" w:rsidRDefault="00A027D8" w:rsidP="00BE28D4">
            <w:pPr>
              <w:pStyle w:val="tabletext11"/>
              <w:suppressAutoHyphens/>
              <w:jc w:val="center"/>
              <w:rPr>
                <w:del w:id="37534" w:author="Author"/>
              </w:rPr>
            </w:pPr>
          </w:p>
        </w:tc>
        <w:tc>
          <w:tcPr>
            <w:tcW w:w="1682" w:type="dxa"/>
            <w:tcBorders>
              <w:top w:val="nil"/>
              <w:left w:val="single" w:sz="6" w:space="0" w:color="auto"/>
              <w:bottom w:val="nil"/>
              <w:right w:val="single" w:sz="6" w:space="0" w:color="auto"/>
            </w:tcBorders>
          </w:tcPr>
          <w:p w14:paraId="6061D351" w14:textId="77777777" w:rsidR="00A027D8" w:rsidRPr="00AD0E8A" w:rsidDel="00421D84" w:rsidRDefault="00A027D8" w:rsidP="00BE28D4">
            <w:pPr>
              <w:pStyle w:val="tabletext11"/>
              <w:suppressAutoHyphens/>
              <w:jc w:val="center"/>
              <w:rPr>
                <w:del w:id="37535" w:author="Author"/>
              </w:rPr>
            </w:pPr>
          </w:p>
        </w:tc>
      </w:tr>
      <w:tr w:rsidR="00A027D8" w:rsidRPr="00AD0E8A" w:rsidDel="00421D84" w14:paraId="49CAB6A8" w14:textId="77777777" w:rsidTr="002F1572">
        <w:trPr>
          <w:cantSplit/>
          <w:trHeight w:val="190"/>
          <w:del w:id="37536" w:author="Author"/>
        </w:trPr>
        <w:tc>
          <w:tcPr>
            <w:tcW w:w="200" w:type="dxa"/>
            <w:tcBorders>
              <w:top w:val="nil"/>
              <w:left w:val="nil"/>
              <w:bottom w:val="nil"/>
              <w:right w:val="nil"/>
            </w:tcBorders>
          </w:tcPr>
          <w:p w14:paraId="0061DBED" w14:textId="77777777" w:rsidR="00A027D8" w:rsidRPr="00AD0E8A" w:rsidDel="00421D84" w:rsidRDefault="00A027D8" w:rsidP="00BE28D4">
            <w:pPr>
              <w:pStyle w:val="tabletext11"/>
              <w:suppressAutoHyphens/>
              <w:rPr>
                <w:del w:id="37537" w:author="Author"/>
              </w:rPr>
            </w:pPr>
          </w:p>
        </w:tc>
        <w:tc>
          <w:tcPr>
            <w:tcW w:w="1681" w:type="dxa"/>
            <w:tcBorders>
              <w:top w:val="nil"/>
              <w:left w:val="single" w:sz="6" w:space="0" w:color="auto"/>
              <w:bottom w:val="nil"/>
              <w:right w:val="nil"/>
            </w:tcBorders>
          </w:tcPr>
          <w:p w14:paraId="453EB0D8" w14:textId="77777777" w:rsidR="00A027D8" w:rsidRPr="00AD0E8A" w:rsidDel="00421D84" w:rsidRDefault="00A027D8" w:rsidP="00BE28D4">
            <w:pPr>
              <w:pStyle w:val="tabletext11"/>
              <w:tabs>
                <w:tab w:val="decimal" w:pos="900"/>
              </w:tabs>
              <w:suppressAutoHyphens/>
              <w:rPr>
                <w:del w:id="37538" w:author="Author"/>
              </w:rPr>
            </w:pPr>
            <w:del w:id="37539" w:author="Author">
              <w:r w:rsidRPr="00AD0E8A" w:rsidDel="00421D84">
                <w:delText>250</w:delText>
              </w:r>
            </w:del>
          </w:p>
        </w:tc>
        <w:tc>
          <w:tcPr>
            <w:tcW w:w="1682" w:type="dxa"/>
            <w:tcBorders>
              <w:top w:val="nil"/>
              <w:left w:val="single" w:sz="6" w:space="0" w:color="auto"/>
              <w:bottom w:val="nil"/>
              <w:right w:val="single" w:sz="6" w:space="0" w:color="auto"/>
            </w:tcBorders>
          </w:tcPr>
          <w:p w14:paraId="11132C95" w14:textId="77777777" w:rsidR="00A027D8" w:rsidRPr="00AD0E8A" w:rsidDel="00421D84" w:rsidRDefault="00A027D8" w:rsidP="00BE28D4">
            <w:pPr>
              <w:pStyle w:val="tabletext11"/>
              <w:suppressAutoHyphens/>
              <w:jc w:val="center"/>
              <w:rPr>
                <w:del w:id="37540" w:author="Author"/>
              </w:rPr>
            </w:pPr>
            <w:del w:id="37541" w:author="Author">
              <w:r w:rsidRPr="00AD0E8A" w:rsidDel="00421D84">
                <w:delText>1.30</w:delText>
              </w:r>
            </w:del>
          </w:p>
        </w:tc>
        <w:tc>
          <w:tcPr>
            <w:tcW w:w="1682" w:type="dxa"/>
            <w:tcBorders>
              <w:top w:val="nil"/>
              <w:left w:val="single" w:sz="6" w:space="0" w:color="auto"/>
              <w:bottom w:val="nil"/>
              <w:right w:val="single" w:sz="6" w:space="0" w:color="auto"/>
            </w:tcBorders>
          </w:tcPr>
          <w:p w14:paraId="27A21763" w14:textId="77777777" w:rsidR="00A027D8" w:rsidRPr="00AD0E8A" w:rsidDel="00421D84" w:rsidRDefault="00A027D8" w:rsidP="00BE28D4">
            <w:pPr>
              <w:pStyle w:val="tabletext11"/>
              <w:suppressAutoHyphens/>
              <w:jc w:val="center"/>
              <w:rPr>
                <w:del w:id="37542" w:author="Author"/>
              </w:rPr>
            </w:pPr>
            <w:del w:id="37543" w:author="Author">
              <w:r w:rsidRPr="00AD0E8A" w:rsidDel="00421D84">
                <w:delText>1.33</w:delText>
              </w:r>
            </w:del>
          </w:p>
        </w:tc>
        <w:tc>
          <w:tcPr>
            <w:tcW w:w="1681" w:type="dxa"/>
            <w:tcBorders>
              <w:top w:val="nil"/>
              <w:left w:val="single" w:sz="6" w:space="0" w:color="auto"/>
              <w:bottom w:val="nil"/>
              <w:right w:val="single" w:sz="6" w:space="0" w:color="auto"/>
            </w:tcBorders>
          </w:tcPr>
          <w:p w14:paraId="106800D7" w14:textId="77777777" w:rsidR="00A027D8" w:rsidRPr="00AD0E8A" w:rsidDel="00421D84" w:rsidRDefault="00A027D8" w:rsidP="00BE28D4">
            <w:pPr>
              <w:pStyle w:val="tabletext11"/>
              <w:suppressAutoHyphens/>
              <w:jc w:val="center"/>
              <w:rPr>
                <w:del w:id="37544" w:author="Author"/>
              </w:rPr>
            </w:pPr>
            <w:del w:id="37545" w:author="Author">
              <w:r w:rsidRPr="00AD0E8A" w:rsidDel="00421D84">
                <w:delText>1.34</w:delText>
              </w:r>
            </w:del>
          </w:p>
        </w:tc>
        <w:tc>
          <w:tcPr>
            <w:tcW w:w="1682" w:type="dxa"/>
            <w:tcBorders>
              <w:top w:val="nil"/>
              <w:left w:val="single" w:sz="6" w:space="0" w:color="auto"/>
              <w:bottom w:val="nil"/>
              <w:right w:val="single" w:sz="6" w:space="0" w:color="auto"/>
            </w:tcBorders>
          </w:tcPr>
          <w:p w14:paraId="00F503B6" w14:textId="77777777" w:rsidR="00A027D8" w:rsidRPr="00AD0E8A" w:rsidDel="00421D84" w:rsidRDefault="00A027D8" w:rsidP="00BE28D4">
            <w:pPr>
              <w:pStyle w:val="tabletext11"/>
              <w:suppressAutoHyphens/>
              <w:jc w:val="center"/>
              <w:rPr>
                <w:del w:id="37546" w:author="Author"/>
              </w:rPr>
            </w:pPr>
            <w:del w:id="37547" w:author="Author">
              <w:r w:rsidRPr="00AD0E8A" w:rsidDel="00421D84">
                <w:delText>1.32</w:delText>
              </w:r>
            </w:del>
          </w:p>
        </w:tc>
        <w:tc>
          <w:tcPr>
            <w:tcW w:w="1682" w:type="dxa"/>
            <w:tcBorders>
              <w:top w:val="nil"/>
              <w:left w:val="single" w:sz="6" w:space="0" w:color="auto"/>
              <w:bottom w:val="nil"/>
              <w:right w:val="single" w:sz="6" w:space="0" w:color="auto"/>
            </w:tcBorders>
          </w:tcPr>
          <w:p w14:paraId="529C1B28" w14:textId="77777777" w:rsidR="00A027D8" w:rsidRPr="00AD0E8A" w:rsidDel="00421D84" w:rsidRDefault="00A027D8" w:rsidP="00BE28D4">
            <w:pPr>
              <w:pStyle w:val="tabletext11"/>
              <w:suppressAutoHyphens/>
              <w:jc w:val="center"/>
              <w:rPr>
                <w:del w:id="37548" w:author="Author"/>
              </w:rPr>
            </w:pPr>
            <w:del w:id="37549" w:author="Author">
              <w:r w:rsidRPr="00AD0E8A" w:rsidDel="00421D84">
                <w:delText>1.28</w:delText>
              </w:r>
            </w:del>
          </w:p>
        </w:tc>
      </w:tr>
      <w:tr w:rsidR="00A027D8" w:rsidRPr="00AD0E8A" w:rsidDel="00421D84" w14:paraId="0F09ABDD" w14:textId="77777777" w:rsidTr="002F1572">
        <w:trPr>
          <w:cantSplit/>
          <w:trHeight w:val="190"/>
          <w:del w:id="37550" w:author="Author"/>
        </w:trPr>
        <w:tc>
          <w:tcPr>
            <w:tcW w:w="200" w:type="dxa"/>
            <w:tcBorders>
              <w:top w:val="nil"/>
              <w:left w:val="nil"/>
              <w:bottom w:val="nil"/>
              <w:right w:val="nil"/>
            </w:tcBorders>
          </w:tcPr>
          <w:p w14:paraId="00CE2A45" w14:textId="77777777" w:rsidR="00A027D8" w:rsidRPr="00AD0E8A" w:rsidDel="00421D84" w:rsidRDefault="00A027D8" w:rsidP="00BE28D4">
            <w:pPr>
              <w:pStyle w:val="tabletext11"/>
              <w:suppressAutoHyphens/>
              <w:rPr>
                <w:del w:id="37551" w:author="Author"/>
              </w:rPr>
            </w:pPr>
          </w:p>
        </w:tc>
        <w:tc>
          <w:tcPr>
            <w:tcW w:w="1681" w:type="dxa"/>
            <w:tcBorders>
              <w:top w:val="nil"/>
              <w:left w:val="single" w:sz="6" w:space="0" w:color="auto"/>
              <w:bottom w:val="nil"/>
              <w:right w:val="nil"/>
            </w:tcBorders>
          </w:tcPr>
          <w:p w14:paraId="00384760" w14:textId="77777777" w:rsidR="00A027D8" w:rsidRPr="00AD0E8A" w:rsidDel="00421D84" w:rsidRDefault="00A027D8" w:rsidP="00BE28D4">
            <w:pPr>
              <w:pStyle w:val="tabletext11"/>
              <w:tabs>
                <w:tab w:val="decimal" w:pos="900"/>
              </w:tabs>
              <w:suppressAutoHyphens/>
              <w:rPr>
                <w:del w:id="37552" w:author="Author"/>
              </w:rPr>
            </w:pPr>
            <w:del w:id="37553" w:author="Author">
              <w:r w:rsidRPr="00AD0E8A" w:rsidDel="00421D84">
                <w:delText>300</w:delText>
              </w:r>
            </w:del>
          </w:p>
        </w:tc>
        <w:tc>
          <w:tcPr>
            <w:tcW w:w="1682" w:type="dxa"/>
            <w:tcBorders>
              <w:top w:val="nil"/>
              <w:left w:val="single" w:sz="6" w:space="0" w:color="auto"/>
              <w:bottom w:val="nil"/>
              <w:right w:val="single" w:sz="6" w:space="0" w:color="auto"/>
            </w:tcBorders>
          </w:tcPr>
          <w:p w14:paraId="0A16EB19" w14:textId="77777777" w:rsidR="00A027D8" w:rsidRPr="00AD0E8A" w:rsidDel="00421D84" w:rsidRDefault="00A027D8" w:rsidP="00BE28D4">
            <w:pPr>
              <w:pStyle w:val="tabletext11"/>
              <w:suppressAutoHyphens/>
              <w:jc w:val="center"/>
              <w:rPr>
                <w:del w:id="37554" w:author="Author"/>
              </w:rPr>
            </w:pPr>
            <w:del w:id="37555" w:author="Author">
              <w:r w:rsidRPr="00AD0E8A" w:rsidDel="00421D84">
                <w:delText>1.37</w:delText>
              </w:r>
            </w:del>
          </w:p>
        </w:tc>
        <w:tc>
          <w:tcPr>
            <w:tcW w:w="1682" w:type="dxa"/>
            <w:tcBorders>
              <w:top w:val="nil"/>
              <w:left w:val="single" w:sz="6" w:space="0" w:color="auto"/>
              <w:bottom w:val="nil"/>
              <w:right w:val="single" w:sz="6" w:space="0" w:color="auto"/>
            </w:tcBorders>
          </w:tcPr>
          <w:p w14:paraId="2C45C60E" w14:textId="77777777" w:rsidR="00A027D8" w:rsidRPr="00AD0E8A" w:rsidDel="00421D84" w:rsidRDefault="00A027D8" w:rsidP="00BE28D4">
            <w:pPr>
              <w:pStyle w:val="tabletext11"/>
              <w:suppressAutoHyphens/>
              <w:jc w:val="center"/>
              <w:rPr>
                <w:del w:id="37556" w:author="Author"/>
              </w:rPr>
            </w:pPr>
            <w:del w:id="37557" w:author="Author">
              <w:r w:rsidRPr="00AD0E8A" w:rsidDel="00421D84">
                <w:delText>1.41</w:delText>
              </w:r>
            </w:del>
          </w:p>
        </w:tc>
        <w:tc>
          <w:tcPr>
            <w:tcW w:w="1681" w:type="dxa"/>
            <w:tcBorders>
              <w:top w:val="nil"/>
              <w:left w:val="single" w:sz="6" w:space="0" w:color="auto"/>
              <w:bottom w:val="nil"/>
              <w:right w:val="single" w:sz="6" w:space="0" w:color="auto"/>
            </w:tcBorders>
          </w:tcPr>
          <w:p w14:paraId="0BCBDC5C" w14:textId="77777777" w:rsidR="00A027D8" w:rsidRPr="00AD0E8A" w:rsidDel="00421D84" w:rsidRDefault="00A027D8" w:rsidP="00BE28D4">
            <w:pPr>
              <w:pStyle w:val="tabletext11"/>
              <w:suppressAutoHyphens/>
              <w:jc w:val="center"/>
              <w:rPr>
                <w:del w:id="37558" w:author="Author"/>
              </w:rPr>
            </w:pPr>
            <w:del w:id="37559" w:author="Author">
              <w:r w:rsidRPr="00AD0E8A" w:rsidDel="00421D84">
                <w:delText>1.43</w:delText>
              </w:r>
            </w:del>
          </w:p>
        </w:tc>
        <w:tc>
          <w:tcPr>
            <w:tcW w:w="1682" w:type="dxa"/>
            <w:tcBorders>
              <w:top w:val="nil"/>
              <w:left w:val="single" w:sz="6" w:space="0" w:color="auto"/>
              <w:bottom w:val="nil"/>
              <w:right w:val="single" w:sz="6" w:space="0" w:color="auto"/>
            </w:tcBorders>
          </w:tcPr>
          <w:p w14:paraId="26D15DA9" w14:textId="77777777" w:rsidR="00A027D8" w:rsidRPr="00AD0E8A" w:rsidDel="00421D84" w:rsidRDefault="00A027D8" w:rsidP="00BE28D4">
            <w:pPr>
              <w:pStyle w:val="tabletext11"/>
              <w:suppressAutoHyphens/>
              <w:jc w:val="center"/>
              <w:rPr>
                <w:del w:id="37560" w:author="Author"/>
              </w:rPr>
            </w:pPr>
            <w:del w:id="37561" w:author="Author">
              <w:r w:rsidRPr="00AD0E8A" w:rsidDel="00421D84">
                <w:delText>1.40</w:delText>
              </w:r>
            </w:del>
          </w:p>
        </w:tc>
        <w:tc>
          <w:tcPr>
            <w:tcW w:w="1682" w:type="dxa"/>
            <w:tcBorders>
              <w:top w:val="nil"/>
              <w:left w:val="single" w:sz="6" w:space="0" w:color="auto"/>
              <w:bottom w:val="nil"/>
              <w:right w:val="single" w:sz="6" w:space="0" w:color="auto"/>
            </w:tcBorders>
          </w:tcPr>
          <w:p w14:paraId="4902E4A0" w14:textId="77777777" w:rsidR="00A027D8" w:rsidRPr="00AD0E8A" w:rsidDel="00421D84" w:rsidRDefault="00A027D8" w:rsidP="00BE28D4">
            <w:pPr>
              <w:pStyle w:val="tabletext11"/>
              <w:suppressAutoHyphens/>
              <w:jc w:val="center"/>
              <w:rPr>
                <w:del w:id="37562" w:author="Author"/>
              </w:rPr>
            </w:pPr>
            <w:del w:id="37563" w:author="Author">
              <w:r w:rsidRPr="00AD0E8A" w:rsidDel="00421D84">
                <w:delText>1.34</w:delText>
              </w:r>
            </w:del>
          </w:p>
        </w:tc>
      </w:tr>
      <w:tr w:rsidR="00A027D8" w:rsidRPr="00AD0E8A" w:rsidDel="00421D84" w14:paraId="3FB9F386" w14:textId="77777777" w:rsidTr="002F1572">
        <w:trPr>
          <w:cantSplit/>
          <w:trHeight w:val="190"/>
          <w:del w:id="37564" w:author="Author"/>
        </w:trPr>
        <w:tc>
          <w:tcPr>
            <w:tcW w:w="200" w:type="dxa"/>
            <w:tcBorders>
              <w:top w:val="nil"/>
              <w:left w:val="nil"/>
              <w:bottom w:val="nil"/>
              <w:right w:val="nil"/>
            </w:tcBorders>
          </w:tcPr>
          <w:p w14:paraId="0112F9AE" w14:textId="77777777" w:rsidR="00A027D8" w:rsidRPr="00AD0E8A" w:rsidDel="00421D84" w:rsidRDefault="00A027D8" w:rsidP="00BE28D4">
            <w:pPr>
              <w:pStyle w:val="tabletext11"/>
              <w:suppressAutoHyphens/>
              <w:rPr>
                <w:del w:id="37565" w:author="Author"/>
              </w:rPr>
            </w:pPr>
          </w:p>
        </w:tc>
        <w:tc>
          <w:tcPr>
            <w:tcW w:w="1681" w:type="dxa"/>
            <w:tcBorders>
              <w:top w:val="nil"/>
              <w:left w:val="single" w:sz="6" w:space="0" w:color="auto"/>
              <w:bottom w:val="nil"/>
              <w:right w:val="nil"/>
            </w:tcBorders>
          </w:tcPr>
          <w:p w14:paraId="50014B1F" w14:textId="77777777" w:rsidR="00A027D8" w:rsidRPr="00AD0E8A" w:rsidDel="00421D84" w:rsidRDefault="00A027D8" w:rsidP="00BE28D4">
            <w:pPr>
              <w:pStyle w:val="tabletext11"/>
              <w:tabs>
                <w:tab w:val="decimal" w:pos="900"/>
              </w:tabs>
              <w:suppressAutoHyphens/>
              <w:rPr>
                <w:del w:id="37566" w:author="Author"/>
              </w:rPr>
            </w:pPr>
            <w:del w:id="37567" w:author="Author">
              <w:r w:rsidRPr="00AD0E8A" w:rsidDel="00421D84">
                <w:delText>350</w:delText>
              </w:r>
            </w:del>
          </w:p>
        </w:tc>
        <w:tc>
          <w:tcPr>
            <w:tcW w:w="1682" w:type="dxa"/>
            <w:tcBorders>
              <w:top w:val="nil"/>
              <w:left w:val="single" w:sz="6" w:space="0" w:color="auto"/>
              <w:bottom w:val="nil"/>
              <w:right w:val="single" w:sz="6" w:space="0" w:color="auto"/>
            </w:tcBorders>
          </w:tcPr>
          <w:p w14:paraId="5CABC5F8" w14:textId="77777777" w:rsidR="00A027D8" w:rsidRPr="00AD0E8A" w:rsidDel="00421D84" w:rsidRDefault="00A027D8" w:rsidP="00BE28D4">
            <w:pPr>
              <w:pStyle w:val="tabletext11"/>
              <w:suppressAutoHyphens/>
              <w:jc w:val="center"/>
              <w:rPr>
                <w:del w:id="37568" w:author="Author"/>
              </w:rPr>
            </w:pPr>
            <w:del w:id="37569" w:author="Author">
              <w:r w:rsidRPr="00AD0E8A" w:rsidDel="00421D84">
                <w:delText>1.43</w:delText>
              </w:r>
            </w:del>
          </w:p>
        </w:tc>
        <w:tc>
          <w:tcPr>
            <w:tcW w:w="1682" w:type="dxa"/>
            <w:tcBorders>
              <w:top w:val="nil"/>
              <w:left w:val="single" w:sz="6" w:space="0" w:color="auto"/>
              <w:bottom w:val="nil"/>
              <w:right w:val="single" w:sz="6" w:space="0" w:color="auto"/>
            </w:tcBorders>
          </w:tcPr>
          <w:p w14:paraId="44D69B01" w14:textId="77777777" w:rsidR="00A027D8" w:rsidRPr="00AD0E8A" w:rsidDel="00421D84" w:rsidRDefault="00A027D8" w:rsidP="00BE28D4">
            <w:pPr>
              <w:pStyle w:val="tabletext11"/>
              <w:suppressAutoHyphens/>
              <w:jc w:val="center"/>
              <w:rPr>
                <w:del w:id="37570" w:author="Author"/>
              </w:rPr>
            </w:pPr>
            <w:del w:id="37571" w:author="Author">
              <w:r w:rsidRPr="00AD0E8A" w:rsidDel="00421D84">
                <w:delText>1.48</w:delText>
              </w:r>
            </w:del>
          </w:p>
        </w:tc>
        <w:tc>
          <w:tcPr>
            <w:tcW w:w="1681" w:type="dxa"/>
            <w:tcBorders>
              <w:top w:val="nil"/>
              <w:left w:val="single" w:sz="6" w:space="0" w:color="auto"/>
              <w:bottom w:val="nil"/>
              <w:right w:val="single" w:sz="6" w:space="0" w:color="auto"/>
            </w:tcBorders>
          </w:tcPr>
          <w:p w14:paraId="78053C04" w14:textId="77777777" w:rsidR="00A027D8" w:rsidRPr="00AD0E8A" w:rsidDel="00421D84" w:rsidRDefault="00A027D8" w:rsidP="00BE28D4">
            <w:pPr>
              <w:pStyle w:val="tabletext11"/>
              <w:suppressAutoHyphens/>
              <w:jc w:val="center"/>
              <w:rPr>
                <w:del w:id="37572" w:author="Author"/>
              </w:rPr>
            </w:pPr>
            <w:del w:id="37573" w:author="Author">
              <w:r w:rsidRPr="00AD0E8A" w:rsidDel="00421D84">
                <w:delText>1.50</w:delText>
              </w:r>
            </w:del>
          </w:p>
        </w:tc>
        <w:tc>
          <w:tcPr>
            <w:tcW w:w="1682" w:type="dxa"/>
            <w:tcBorders>
              <w:top w:val="nil"/>
              <w:left w:val="single" w:sz="6" w:space="0" w:color="auto"/>
              <w:bottom w:val="nil"/>
              <w:right w:val="single" w:sz="6" w:space="0" w:color="auto"/>
            </w:tcBorders>
          </w:tcPr>
          <w:p w14:paraId="7BDC70AB" w14:textId="77777777" w:rsidR="00A027D8" w:rsidRPr="00AD0E8A" w:rsidDel="00421D84" w:rsidRDefault="00A027D8" w:rsidP="00BE28D4">
            <w:pPr>
              <w:pStyle w:val="tabletext11"/>
              <w:suppressAutoHyphens/>
              <w:jc w:val="center"/>
              <w:rPr>
                <w:del w:id="37574" w:author="Author"/>
              </w:rPr>
            </w:pPr>
            <w:del w:id="37575" w:author="Author">
              <w:r w:rsidRPr="00AD0E8A" w:rsidDel="00421D84">
                <w:delText>1.47</w:delText>
              </w:r>
            </w:del>
          </w:p>
        </w:tc>
        <w:tc>
          <w:tcPr>
            <w:tcW w:w="1682" w:type="dxa"/>
            <w:tcBorders>
              <w:top w:val="nil"/>
              <w:left w:val="single" w:sz="6" w:space="0" w:color="auto"/>
              <w:bottom w:val="nil"/>
              <w:right w:val="single" w:sz="6" w:space="0" w:color="auto"/>
            </w:tcBorders>
          </w:tcPr>
          <w:p w14:paraId="52DB3CD7" w14:textId="77777777" w:rsidR="00A027D8" w:rsidRPr="00AD0E8A" w:rsidDel="00421D84" w:rsidRDefault="00A027D8" w:rsidP="00BE28D4">
            <w:pPr>
              <w:pStyle w:val="tabletext11"/>
              <w:suppressAutoHyphens/>
              <w:jc w:val="center"/>
              <w:rPr>
                <w:del w:id="37576" w:author="Author"/>
              </w:rPr>
            </w:pPr>
            <w:del w:id="37577" w:author="Author">
              <w:r w:rsidRPr="00AD0E8A" w:rsidDel="00421D84">
                <w:delText>1.40</w:delText>
              </w:r>
            </w:del>
          </w:p>
        </w:tc>
      </w:tr>
      <w:tr w:rsidR="00A027D8" w:rsidRPr="00AD0E8A" w:rsidDel="00421D84" w14:paraId="34D80F65" w14:textId="77777777" w:rsidTr="002F1572">
        <w:trPr>
          <w:cantSplit/>
          <w:trHeight w:val="190"/>
          <w:del w:id="37578" w:author="Author"/>
        </w:trPr>
        <w:tc>
          <w:tcPr>
            <w:tcW w:w="200" w:type="dxa"/>
            <w:tcBorders>
              <w:top w:val="nil"/>
              <w:left w:val="nil"/>
              <w:bottom w:val="nil"/>
              <w:right w:val="nil"/>
            </w:tcBorders>
          </w:tcPr>
          <w:p w14:paraId="5BC03957" w14:textId="77777777" w:rsidR="00A027D8" w:rsidRPr="00AD0E8A" w:rsidDel="00421D84" w:rsidRDefault="00A027D8" w:rsidP="00BE28D4">
            <w:pPr>
              <w:pStyle w:val="tabletext11"/>
              <w:suppressAutoHyphens/>
              <w:rPr>
                <w:del w:id="37579" w:author="Author"/>
              </w:rPr>
            </w:pPr>
          </w:p>
        </w:tc>
        <w:tc>
          <w:tcPr>
            <w:tcW w:w="1681" w:type="dxa"/>
            <w:tcBorders>
              <w:top w:val="nil"/>
              <w:left w:val="single" w:sz="6" w:space="0" w:color="auto"/>
              <w:bottom w:val="nil"/>
              <w:right w:val="nil"/>
            </w:tcBorders>
          </w:tcPr>
          <w:p w14:paraId="78649A64" w14:textId="77777777" w:rsidR="00A027D8" w:rsidRPr="00AD0E8A" w:rsidDel="00421D84" w:rsidRDefault="00A027D8" w:rsidP="00BE28D4">
            <w:pPr>
              <w:pStyle w:val="tabletext11"/>
              <w:tabs>
                <w:tab w:val="decimal" w:pos="900"/>
              </w:tabs>
              <w:suppressAutoHyphens/>
              <w:rPr>
                <w:del w:id="37580" w:author="Author"/>
              </w:rPr>
            </w:pPr>
            <w:del w:id="37581" w:author="Author">
              <w:r w:rsidRPr="00AD0E8A" w:rsidDel="00421D84">
                <w:delText>400</w:delText>
              </w:r>
            </w:del>
          </w:p>
        </w:tc>
        <w:tc>
          <w:tcPr>
            <w:tcW w:w="1682" w:type="dxa"/>
            <w:tcBorders>
              <w:top w:val="nil"/>
              <w:left w:val="single" w:sz="6" w:space="0" w:color="auto"/>
              <w:bottom w:val="nil"/>
              <w:right w:val="single" w:sz="6" w:space="0" w:color="auto"/>
            </w:tcBorders>
          </w:tcPr>
          <w:p w14:paraId="4683DBB9" w14:textId="77777777" w:rsidR="00A027D8" w:rsidRPr="00AD0E8A" w:rsidDel="00421D84" w:rsidRDefault="00A027D8" w:rsidP="00BE28D4">
            <w:pPr>
              <w:pStyle w:val="tabletext11"/>
              <w:suppressAutoHyphens/>
              <w:jc w:val="center"/>
              <w:rPr>
                <w:del w:id="37582" w:author="Author"/>
              </w:rPr>
            </w:pPr>
            <w:del w:id="37583" w:author="Author">
              <w:r w:rsidRPr="00AD0E8A" w:rsidDel="00421D84">
                <w:delText>1.49</w:delText>
              </w:r>
            </w:del>
          </w:p>
        </w:tc>
        <w:tc>
          <w:tcPr>
            <w:tcW w:w="1682" w:type="dxa"/>
            <w:tcBorders>
              <w:top w:val="nil"/>
              <w:left w:val="single" w:sz="6" w:space="0" w:color="auto"/>
              <w:bottom w:val="nil"/>
              <w:right w:val="single" w:sz="6" w:space="0" w:color="auto"/>
            </w:tcBorders>
          </w:tcPr>
          <w:p w14:paraId="4B91298A" w14:textId="77777777" w:rsidR="00A027D8" w:rsidRPr="00AD0E8A" w:rsidDel="00421D84" w:rsidRDefault="00A027D8" w:rsidP="00BE28D4">
            <w:pPr>
              <w:pStyle w:val="tabletext11"/>
              <w:suppressAutoHyphens/>
              <w:jc w:val="center"/>
              <w:rPr>
                <w:del w:id="37584" w:author="Author"/>
              </w:rPr>
            </w:pPr>
            <w:del w:id="37585" w:author="Author">
              <w:r w:rsidRPr="00AD0E8A" w:rsidDel="00421D84">
                <w:delText>1.55</w:delText>
              </w:r>
            </w:del>
          </w:p>
        </w:tc>
        <w:tc>
          <w:tcPr>
            <w:tcW w:w="1681" w:type="dxa"/>
            <w:tcBorders>
              <w:top w:val="nil"/>
              <w:left w:val="single" w:sz="6" w:space="0" w:color="auto"/>
              <w:bottom w:val="nil"/>
              <w:right w:val="single" w:sz="6" w:space="0" w:color="auto"/>
            </w:tcBorders>
          </w:tcPr>
          <w:p w14:paraId="1AF36B1A" w14:textId="77777777" w:rsidR="00A027D8" w:rsidRPr="00AD0E8A" w:rsidDel="00421D84" w:rsidRDefault="00A027D8" w:rsidP="00BE28D4">
            <w:pPr>
              <w:pStyle w:val="tabletext11"/>
              <w:suppressAutoHyphens/>
              <w:jc w:val="center"/>
              <w:rPr>
                <w:del w:id="37586" w:author="Author"/>
              </w:rPr>
            </w:pPr>
            <w:del w:id="37587" w:author="Author">
              <w:r w:rsidRPr="00AD0E8A" w:rsidDel="00421D84">
                <w:delText>1.57</w:delText>
              </w:r>
            </w:del>
          </w:p>
        </w:tc>
        <w:tc>
          <w:tcPr>
            <w:tcW w:w="1682" w:type="dxa"/>
            <w:tcBorders>
              <w:top w:val="nil"/>
              <w:left w:val="single" w:sz="6" w:space="0" w:color="auto"/>
              <w:bottom w:val="nil"/>
              <w:right w:val="single" w:sz="6" w:space="0" w:color="auto"/>
            </w:tcBorders>
          </w:tcPr>
          <w:p w14:paraId="0760815E" w14:textId="77777777" w:rsidR="00A027D8" w:rsidRPr="00AD0E8A" w:rsidDel="00421D84" w:rsidRDefault="00A027D8" w:rsidP="00BE28D4">
            <w:pPr>
              <w:pStyle w:val="tabletext11"/>
              <w:suppressAutoHyphens/>
              <w:jc w:val="center"/>
              <w:rPr>
                <w:del w:id="37588" w:author="Author"/>
              </w:rPr>
            </w:pPr>
            <w:del w:id="37589" w:author="Author">
              <w:r w:rsidRPr="00AD0E8A" w:rsidDel="00421D84">
                <w:delText>1.53</w:delText>
              </w:r>
            </w:del>
          </w:p>
        </w:tc>
        <w:tc>
          <w:tcPr>
            <w:tcW w:w="1682" w:type="dxa"/>
            <w:tcBorders>
              <w:top w:val="nil"/>
              <w:left w:val="single" w:sz="6" w:space="0" w:color="auto"/>
              <w:bottom w:val="nil"/>
              <w:right w:val="single" w:sz="6" w:space="0" w:color="auto"/>
            </w:tcBorders>
          </w:tcPr>
          <w:p w14:paraId="1C4F9A1D" w14:textId="77777777" w:rsidR="00A027D8" w:rsidRPr="00AD0E8A" w:rsidDel="00421D84" w:rsidRDefault="00A027D8" w:rsidP="00BE28D4">
            <w:pPr>
              <w:pStyle w:val="tabletext11"/>
              <w:suppressAutoHyphens/>
              <w:jc w:val="center"/>
              <w:rPr>
                <w:del w:id="37590" w:author="Author"/>
              </w:rPr>
            </w:pPr>
            <w:del w:id="37591" w:author="Author">
              <w:r w:rsidRPr="00AD0E8A" w:rsidDel="00421D84">
                <w:delText>1.45</w:delText>
              </w:r>
            </w:del>
          </w:p>
        </w:tc>
      </w:tr>
      <w:tr w:rsidR="00A027D8" w:rsidRPr="00AD0E8A" w:rsidDel="00421D84" w14:paraId="28722D48" w14:textId="77777777" w:rsidTr="002F1572">
        <w:trPr>
          <w:cantSplit/>
          <w:trHeight w:val="190"/>
          <w:del w:id="37592" w:author="Author"/>
        </w:trPr>
        <w:tc>
          <w:tcPr>
            <w:tcW w:w="200" w:type="dxa"/>
            <w:tcBorders>
              <w:top w:val="nil"/>
              <w:left w:val="nil"/>
              <w:bottom w:val="nil"/>
              <w:right w:val="nil"/>
            </w:tcBorders>
          </w:tcPr>
          <w:p w14:paraId="5FD36CC2" w14:textId="77777777" w:rsidR="00A027D8" w:rsidRPr="00AD0E8A" w:rsidDel="00421D84" w:rsidRDefault="00A027D8" w:rsidP="00BE28D4">
            <w:pPr>
              <w:pStyle w:val="tabletext11"/>
              <w:suppressAutoHyphens/>
              <w:rPr>
                <w:del w:id="37593" w:author="Author"/>
              </w:rPr>
            </w:pPr>
          </w:p>
        </w:tc>
        <w:tc>
          <w:tcPr>
            <w:tcW w:w="1681" w:type="dxa"/>
            <w:tcBorders>
              <w:top w:val="nil"/>
              <w:left w:val="single" w:sz="6" w:space="0" w:color="auto"/>
              <w:bottom w:val="nil"/>
              <w:right w:val="nil"/>
            </w:tcBorders>
          </w:tcPr>
          <w:p w14:paraId="4D002ADD" w14:textId="77777777" w:rsidR="00A027D8" w:rsidRPr="00AD0E8A" w:rsidDel="00421D84" w:rsidRDefault="00A027D8" w:rsidP="00BE28D4">
            <w:pPr>
              <w:pStyle w:val="tabletext11"/>
              <w:tabs>
                <w:tab w:val="decimal" w:pos="900"/>
              </w:tabs>
              <w:suppressAutoHyphens/>
              <w:rPr>
                <w:del w:id="37594" w:author="Author"/>
              </w:rPr>
            </w:pPr>
            <w:del w:id="37595" w:author="Author">
              <w:r w:rsidRPr="00AD0E8A" w:rsidDel="00421D84">
                <w:delText>500</w:delText>
              </w:r>
            </w:del>
          </w:p>
        </w:tc>
        <w:tc>
          <w:tcPr>
            <w:tcW w:w="1682" w:type="dxa"/>
            <w:tcBorders>
              <w:top w:val="nil"/>
              <w:left w:val="single" w:sz="6" w:space="0" w:color="auto"/>
              <w:bottom w:val="nil"/>
              <w:right w:val="single" w:sz="6" w:space="0" w:color="auto"/>
            </w:tcBorders>
          </w:tcPr>
          <w:p w14:paraId="1A7938B4" w14:textId="77777777" w:rsidR="00A027D8" w:rsidRPr="00AD0E8A" w:rsidDel="00421D84" w:rsidRDefault="00A027D8" w:rsidP="00BE28D4">
            <w:pPr>
              <w:pStyle w:val="tabletext11"/>
              <w:suppressAutoHyphens/>
              <w:jc w:val="center"/>
              <w:rPr>
                <w:del w:id="37596" w:author="Author"/>
              </w:rPr>
            </w:pPr>
            <w:del w:id="37597" w:author="Author">
              <w:r w:rsidRPr="00AD0E8A" w:rsidDel="00421D84">
                <w:delText>1.58</w:delText>
              </w:r>
            </w:del>
          </w:p>
        </w:tc>
        <w:tc>
          <w:tcPr>
            <w:tcW w:w="1682" w:type="dxa"/>
            <w:tcBorders>
              <w:top w:val="nil"/>
              <w:left w:val="single" w:sz="6" w:space="0" w:color="auto"/>
              <w:bottom w:val="nil"/>
              <w:right w:val="single" w:sz="6" w:space="0" w:color="auto"/>
            </w:tcBorders>
          </w:tcPr>
          <w:p w14:paraId="378111C1" w14:textId="77777777" w:rsidR="00A027D8" w:rsidRPr="00AD0E8A" w:rsidDel="00421D84" w:rsidRDefault="00A027D8" w:rsidP="00BE28D4">
            <w:pPr>
              <w:pStyle w:val="tabletext11"/>
              <w:suppressAutoHyphens/>
              <w:jc w:val="center"/>
              <w:rPr>
                <w:del w:id="37598" w:author="Author"/>
              </w:rPr>
            </w:pPr>
            <w:del w:id="37599" w:author="Author">
              <w:r w:rsidRPr="00AD0E8A" w:rsidDel="00421D84">
                <w:delText>1.66</w:delText>
              </w:r>
            </w:del>
          </w:p>
        </w:tc>
        <w:tc>
          <w:tcPr>
            <w:tcW w:w="1681" w:type="dxa"/>
            <w:tcBorders>
              <w:top w:val="nil"/>
              <w:left w:val="single" w:sz="6" w:space="0" w:color="auto"/>
              <w:bottom w:val="nil"/>
              <w:right w:val="single" w:sz="6" w:space="0" w:color="auto"/>
            </w:tcBorders>
          </w:tcPr>
          <w:p w14:paraId="6D92F413" w14:textId="77777777" w:rsidR="00A027D8" w:rsidRPr="00AD0E8A" w:rsidDel="00421D84" w:rsidRDefault="00A027D8" w:rsidP="00BE28D4">
            <w:pPr>
              <w:pStyle w:val="tabletext11"/>
              <w:suppressAutoHyphens/>
              <w:jc w:val="center"/>
              <w:rPr>
                <w:del w:id="37600" w:author="Author"/>
              </w:rPr>
            </w:pPr>
            <w:del w:id="37601" w:author="Author">
              <w:r w:rsidRPr="00AD0E8A" w:rsidDel="00421D84">
                <w:delText>1.70</w:delText>
              </w:r>
            </w:del>
          </w:p>
        </w:tc>
        <w:tc>
          <w:tcPr>
            <w:tcW w:w="1682" w:type="dxa"/>
            <w:tcBorders>
              <w:top w:val="nil"/>
              <w:left w:val="single" w:sz="6" w:space="0" w:color="auto"/>
              <w:bottom w:val="nil"/>
              <w:right w:val="single" w:sz="6" w:space="0" w:color="auto"/>
            </w:tcBorders>
          </w:tcPr>
          <w:p w14:paraId="39AA6A60" w14:textId="77777777" w:rsidR="00A027D8" w:rsidRPr="00AD0E8A" w:rsidDel="00421D84" w:rsidRDefault="00A027D8" w:rsidP="00BE28D4">
            <w:pPr>
              <w:pStyle w:val="tabletext11"/>
              <w:suppressAutoHyphens/>
              <w:jc w:val="center"/>
              <w:rPr>
                <w:del w:id="37602" w:author="Author"/>
              </w:rPr>
            </w:pPr>
            <w:del w:id="37603" w:author="Author">
              <w:r w:rsidRPr="00AD0E8A" w:rsidDel="00421D84">
                <w:delText>1.64</w:delText>
              </w:r>
            </w:del>
          </w:p>
        </w:tc>
        <w:tc>
          <w:tcPr>
            <w:tcW w:w="1682" w:type="dxa"/>
            <w:tcBorders>
              <w:top w:val="nil"/>
              <w:left w:val="single" w:sz="6" w:space="0" w:color="auto"/>
              <w:bottom w:val="nil"/>
              <w:right w:val="single" w:sz="6" w:space="0" w:color="auto"/>
            </w:tcBorders>
          </w:tcPr>
          <w:p w14:paraId="59BFA6E3" w14:textId="77777777" w:rsidR="00A027D8" w:rsidRPr="00AD0E8A" w:rsidDel="00421D84" w:rsidRDefault="00A027D8" w:rsidP="00BE28D4">
            <w:pPr>
              <w:pStyle w:val="tabletext11"/>
              <w:suppressAutoHyphens/>
              <w:jc w:val="center"/>
              <w:rPr>
                <w:del w:id="37604" w:author="Author"/>
              </w:rPr>
            </w:pPr>
            <w:del w:id="37605" w:author="Author">
              <w:r w:rsidRPr="00AD0E8A" w:rsidDel="00421D84">
                <w:delText>1.54</w:delText>
              </w:r>
            </w:del>
          </w:p>
        </w:tc>
      </w:tr>
      <w:tr w:rsidR="00A027D8" w:rsidRPr="00AD0E8A" w:rsidDel="00421D84" w14:paraId="375686BE" w14:textId="77777777" w:rsidTr="002F1572">
        <w:trPr>
          <w:cantSplit/>
          <w:trHeight w:val="190"/>
          <w:del w:id="37606" w:author="Author"/>
        </w:trPr>
        <w:tc>
          <w:tcPr>
            <w:tcW w:w="200" w:type="dxa"/>
            <w:tcBorders>
              <w:top w:val="nil"/>
              <w:left w:val="nil"/>
              <w:bottom w:val="nil"/>
              <w:right w:val="nil"/>
            </w:tcBorders>
          </w:tcPr>
          <w:p w14:paraId="3F3FDC54" w14:textId="77777777" w:rsidR="00A027D8" w:rsidRPr="00AD0E8A" w:rsidDel="00421D84" w:rsidRDefault="00A027D8" w:rsidP="00BE28D4">
            <w:pPr>
              <w:pStyle w:val="tabletext11"/>
              <w:suppressAutoHyphens/>
              <w:rPr>
                <w:del w:id="37607" w:author="Author"/>
              </w:rPr>
            </w:pPr>
          </w:p>
        </w:tc>
        <w:tc>
          <w:tcPr>
            <w:tcW w:w="1681" w:type="dxa"/>
            <w:tcBorders>
              <w:top w:val="nil"/>
              <w:left w:val="single" w:sz="6" w:space="0" w:color="auto"/>
              <w:bottom w:val="nil"/>
              <w:right w:val="nil"/>
            </w:tcBorders>
          </w:tcPr>
          <w:p w14:paraId="0FF44CB3" w14:textId="77777777" w:rsidR="00A027D8" w:rsidRPr="00AD0E8A" w:rsidDel="00421D84" w:rsidRDefault="00A027D8" w:rsidP="00BE28D4">
            <w:pPr>
              <w:pStyle w:val="tabletext11"/>
              <w:tabs>
                <w:tab w:val="decimal" w:pos="900"/>
              </w:tabs>
              <w:suppressAutoHyphens/>
              <w:rPr>
                <w:del w:id="37608" w:author="Author"/>
              </w:rPr>
            </w:pPr>
          </w:p>
        </w:tc>
        <w:tc>
          <w:tcPr>
            <w:tcW w:w="1682" w:type="dxa"/>
            <w:tcBorders>
              <w:top w:val="nil"/>
              <w:left w:val="single" w:sz="6" w:space="0" w:color="auto"/>
              <w:bottom w:val="nil"/>
              <w:right w:val="single" w:sz="6" w:space="0" w:color="auto"/>
            </w:tcBorders>
          </w:tcPr>
          <w:p w14:paraId="2A2F1BC3" w14:textId="77777777" w:rsidR="00A027D8" w:rsidRPr="00AD0E8A" w:rsidDel="00421D84" w:rsidRDefault="00A027D8" w:rsidP="00BE28D4">
            <w:pPr>
              <w:pStyle w:val="tabletext11"/>
              <w:suppressAutoHyphens/>
              <w:jc w:val="center"/>
              <w:rPr>
                <w:del w:id="37609" w:author="Author"/>
              </w:rPr>
            </w:pPr>
          </w:p>
        </w:tc>
        <w:tc>
          <w:tcPr>
            <w:tcW w:w="1682" w:type="dxa"/>
            <w:tcBorders>
              <w:top w:val="nil"/>
              <w:left w:val="single" w:sz="6" w:space="0" w:color="auto"/>
              <w:bottom w:val="nil"/>
              <w:right w:val="single" w:sz="6" w:space="0" w:color="auto"/>
            </w:tcBorders>
          </w:tcPr>
          <w:p w14:paraId="6C48CC2C" w14:textId="77777777" w:rsidR="00A027D8" w:rsidRPr="00AD0E8A" w:rsidDel="00421D84" w:rsidRDefault="00A027D8" w:rsidP="00BE28D4">
            <w:pPr>
              <w:pStyle w:val="tabletext11"/>
              <w:suppressAutoHyphens/>
              <w:jc w:val="center"/>
              <w:rPr>
                <w:del w:id="37610" w:author="Author"/>
              </w:rPr>
            </w:pPr>
          </w:p>
        </w:tc>
        <w:tc>
          <w:tcPr>
            <w:tcW w:w="1681" w:type="dxa"/>
            <w:tcBorders>
              <w:top w:val="nil"/>
              <w:left w:val="single" w:sz="6" w:space="0" w:color="auto"/>
              <w:bottom w:val="nil"/>
              <w:right w:val="single" w:sz="6" w:space="0" w:color="auto"/>
            </w:tcBorders>
          </w:tcPr>
          <w:p w14:paraId="3FCDA700" w14:textId="77777777" w:rsidR="00A027D8" w:rsidRPr="00AD0E8A" w:rsidDel="00421D84" w:rsidRDefault="00A027D8" w:rsidP="00BE28D4">
            <w:pPr>
              <w:pStyle w:val="tabletext11"/>
              <w:suppressAutoHyphens/>
              <w:jc w:val="center"/>
              <w:rPr>
                <w:del w:id="37611" w:author="Author"/>
              </w:rPr>
            </w:pPr>
          </w:p>
        </w:tc>
        <w:tc>
          <w:tcPr>
            <w:tcW w:w="1682" w:type="dxa"/>
            <w:tcBorders>
              <w:top w:val="nil"/>
              <w:left w:val="single" w:sz="6" w:space="0" w:color="auto"/>
              <w:bottom w:val="nil"/>
              <w:right w:val="single" w:sz="6" w:space="0" w:color="auto"/>
            </w:tcBorders>
          </w:tcPr>
          <w:p w14:paraId="4F8C7DF2" w14:textId="77777777" w:rsidR="00A027D8" w:rsidRPr="00AD0E8A" w:rsidDel="00421D84" w:rsidRDefault="00A027D8" w:rsidP="00BE28D4">
            <w:pPr>
              <w:pStyle w:val="tabletext11"/>
              <w:suppressAutoHyphens/>
              <w:jc w:val="center"/>
              <w:rPr>
                <w:del w:id="37612" w:author="Author"/>
              </w:rPr>
            </w:pPr>
          </w:p>
        </w:tc>
        <w:tc>
          <w:tcPr>
            <w:tcW w:w="1682" w:type="dxa"/>
            <w:tcBorders>
              <w:top w:val="nil"/>
              <w:left w:val="single" w:sz="6" w:space="0" w:color="auto"/>
              <w:bottom w:val="nil"/>
              <w:right w:val="single" w:sz="6" w:space="0" w:color="auto"/>
            </w:tcBorders>
          </w:tcPr>
          <w:p w14:paraId="5BC889AD" w14:textId="77777777" w:rsidR="00A027D8" w:rsidRPr="00AD0E8A" w:rsidDel="00421D84" w:rsidRDefault="00A027D8" w:rsidP="00BE28D4">
            <w:pPr>
              <w:pStyle w:val="tabletext11"/>
              <w:suppressAutoHyphens/>
              <w:jc w:val="center"/>
              <w:rPr>
                <w:del w:id="37613" w:author="Author"/>
              </w:rPr>
            </w:pPr>
          </w:p>
        </w:tc>
      </w:tr>
      <w:tr w:rsidR="00A027D8" w:rsidRPr="00AD0E8A" w:rsidDel="00421D84" w14:paraId="5991DF9B" w14:textId="77777777" w:rsidTr="002F1572">
        <w:trPr>
          <w:cantSplit/>
          <w:trHeight w:val="190"/>
          <w:del w:id="37614" w:author="Author"/>
        </w:trPr>
        <w:tc>
          <w:tcPr>
            <w:tcW w:w="200" w:type="dxa"/>
            <w:tcBorders>
              <w:top w:val="nil"/>
              <w:left w:val="nil"/>
              <w:bottom w:val="nil"/>
              <w:right w:val="nil"/>
            </w:tcBorders>
          </w:tcPr>
          <w:p w14:paraId="0D7BF926" w14:textId="77777777" w:rsidR="00A027D8" w:rsidRPr="00AD0E8A" w:rsidDel="00421D84" w:rsidRDefault="00A027D8" w:rsidP="00BE28D4">
            <w:pPr>
              <w:pStyle w:val="tabletext11"/>
              <w:suppressAutoHyphens/>
              <w:rPr>
                <w:del w:id="37615" w:author="Author"/>
              </w:rPr>
            </w:pPr>
          </w:p>
        </w:tc>
        <w:tc>
          <w:tcPr>
            <w:tcW w:w="1681" w:type="dxa"/>
            <w:tcBorders>
              <w:top w:val="nil"/>
              <w:left w:val="single" w:sz="6" w:space="0" w:color="auto"/>
              <w:bottom w:val="nil"/>
              <w:right w:val="nil"/>
            </w:tcBorders>
          </w:tcPr>
          <w:p w14:paraId="6811DD47" w14:textId="77777777" w:rsidR="00A027D8" w:rsidRPr="00AD0E8A" w:rsidDel="00421D84" w:rsidRDefault="00A027D8" w:rsidP="00BE28D4">
            <w:pPr>
              <w:pStyle w:val="tabletext11"/>
              <w:tabs>
                <w:tab w:val="decimal" w:pos="900"/>
              </w:tabs>
              <w:suppressAutoHyphens/>
              <w:rPr>
                <w:del w:id="37616" w:author="Author"/>
              </w:rPr>
            </w:pPr>
            <w:del w:id="37617" w:author="Author">
              <w:r w:rsidRPr="00AD0E8A" w:rsidDel="00421D84">
                <w:delText>600</w:delText>
              </w:r>
            </w:del>
          </w:p>
        </w:tc>
        <w:tc>
          <w:tcPr>
            <w:tcW w:w="1682" w:type="dxa"/>
            <w:tcBorders>
              <w:top w:val="nil"/>
              <w:left w:val="single" w:sz="6" w:space="0" w:color="auto"/>
              <w:bottom w:val="nil"/>
              <w:right w:val="single" w:sz="6" w:space="0" w:color="auto"/>
            </w:tcBorders>
          </w:tcPr>
          <w:p w14:paraId="1062C8A9" w14:textId="77777777" w:rsidR="00A027D8" w:rsidRPr="00AD0E8A" w:rsidDel="00421D84" w:rsidRDefault="00A027D8" w:rsidP="00BE28D4">
            <w:pPr>
              <w:pStyle w:val="tabletext11"/>
              <w:suppressAutoHyphens/>
              <w:jc w:val="center"/>
              <w:rPr>
                <w:del w:id="37618" w:author="Author"/>
              </w:rPr>
            </w:pPr>
            <w:del w:id="37619" w:author="Author">
              <w:r w:rsidRPr="00AD0E8A" w:rsidDel="00421D84">
                <w:delText>1.66</w:delText>
              </w:r>
            </w:del>
          </w:p>
        </w:tc>
        <w:tc>
          <w:tcPr>
            <w:tcW w:w="1682" w:type="dxa"/>
            <w:tcBorders>
              <w:top w:val="nil"/>
              <w:left w:val="single" w:sz="6" w:space="0" w:color="auto"/>
              <w:bottom w:val="nil"/>
              <w:right w:val="single" w:sz="6" w:space="0" w:color="auto"/>
            </w:tcBorders>
          </w:tcPr>
          <w:p w14:paraId="38B8A308" w14:textId="77777777" w:rsidR="00A027D8" w:rsidRPr="00AD0E8A" w:rsidDel="00421D84" w:rsidRDefault="00A027D8" w:rsidP="00BE28D4">
            <w:pPr>
              <w:pStyle w:val="tabletext11"/>
              <w:suppressAutoHyphens/>
              <w:jc w:val="center"/>
              <w:rPr>
                <w:del w:id="37620" w:author="Author"/>
              </w:rPr>
            </w:pPr>
            <w:del w:id="37621" w:author="Author">
              <w:r w:rsidRPr="00AD0E8A" w:rsidDel="00421D84">
                <w:delText>1.76</w:delText>
              </w:r>
            </w:del>
          </w:p>
        </w:tc>
        <w:tc>
          <w:tcPr>
            <w:tcW w:w="1681" w:type="dxa"/>
            <w:tcBorders>
              <w:top w:val="nil"/>
              <w:left w:val="single" w:sz="6" w:space="0" w:color="auto"/>
              <w:bottom w:val="nil"/>
              <w:right w:val="single" w:sz="6" w:space="0" w:color="auto"/>
            </w:tcBorders>
          </w:tcPr>
          <w:p w14:paraId="1E53471F" w14:textId="77777777" w:rsidR="00A027D8" w:rsidRPr="00AD0E8A" w:rsidDel="00421D84" w:rsidRDefault="00A027D8" w:rsidP="00BE28D4">
            <w:pPr>
              <w:pStyle w:val="tabletext11"/>
              <w:suppressAutoHyphens/>
              <w:jc w:val="center"/>
              <w:rPr>
                <w:del w:id="37622" w:author="Author"/>
              </w:rPr>
            </w:pPr>
            <w:del w:id="37623" w:author="Author">
              <w:r w:rsidRPr="00AD0E8A" w:rsidDel="00421D84">
                <w:delText>1.80</w:delText>
              </w:r>
            </w:del>
          </w:p>
        </w:tc>
        <w:tc>
          <w:tcPr>
            <w:tcW w:w="1682" w:type="dxa"/>
            <w:tcBorders>
              <w:top w:val="nil"/>
              <w:left w:val="single" w:sz="6" w:space="0" w:color="auto"/>
              <w:bottom w:val="nil"/>
              <w:right w:val="single" w:sz="6" w:space="0" w:color="auto"/>
            </w:tcBorders>
          </w:tcPr>
          <w:p w14:paraId="7BDC223C" w14:textId="77777777" w:rsidR="00A027D8" w:rsidRPr="00AD0E8A" w:rsidDel="00421D84" w:rsidRDefault="00A027D8" w:rsidP="00BE28D4">
            <w:pPr>
              <w:pStyle w:val="tabletext11"/>
              <w:suppressAutoHyphens/>
              <w:jc w:val="center"/>
              <w:rPr>
                <w:del w:id="37624" w:author="Author"/>
              </w:rPr>
            </w:pPr>
            <w:del w:id="37625" w:author="Author">
              <w:r w:rsidRPr="00AD0E8A" w:rsidDel="00421D84">
                <w:delText>1.74</w:delText>
              </w:r>
            </w:del>
          </w:p>
        </w:tc>
        <w:tc>
          <w:tcPr>
            <w:tcW w:w="1682" w:type="dxa"/>
            <w:tcBorders>
              <w:top w:val="nil"/>
              <w:left w:val="single" w:sz="6" w:space="0" w:color="auto"/>
              <w:bottom w:val="nil"/>
              <w:right w:val="single" w:sz="6" w:space="0" w:color="auto"/>
            </w:tcBorders>
          </w:tcPr>
          <w:p w14:paraId="471A5DEB" w14:textId="77777777" w:rsidR="00A027D8" w:rsidRPr="00AD0E8A" w:rsidDel="00421D84" w:rsidRDefault="00A027D8" w:rsidP="00BE28D4">
            <w:pPr>
              <w:pStyle w:val="tabletext11"/>
              <w:suppressAutoHyphens/>
              <w:jc w:val="center"/>
              <w:rPr>
                <w:del w:id="37626" w:author="Author"/>
              </w:rPr>
            </w:pPr>
            <w:del w:id="37627" w:author="Author">
              <w:r w:rsidRPr="00AD0E8A" w:rsidDel="00421D84">
                <w:delText>1.62</w:delText>
              </w:r>
            </w:del>
          </w:p>
        </w:tc>
      </w:tr>
      <w:tr w:rsidR="00A027D8" w:rsidRPr="00AD0E8A" w:rsidDel="00421D84" w14:paraId="13C931D5" w14:textId="77777777" w:rsidTr="002F1572">
        <w:trPr>
          <w:cantSplit/>
          <w:trHeight w:val="190"/>
          <w:del w:id="37628" w:author="Author"/>
        </w:trPr>
        <w:tc>
          <w:tcPr>
            <w:tcW w:w="200" w:type="dxa"/>
            <w:tcBorders>
              <w:top w:val="nil"/>
              <w:left w:val="nil"/>
              <w:bottom w:val="nil"/>
              <w:right w:val="nil"/>
            </w:tcBorders>
          </w:tcPr>
          <w:p w14:paraId="4C3C11FA" w14:textId="77777777" w:rsidR="00A027D8" w:rsidRPr="00AD0E8A" w:rsidDel="00421D84" w:rsidRDefault="00A027D8" w:rsidP="00BE28D4">
            <w:pPr>
              <w:pStyle w:val="tabletext11"/>
              <w:suppressAutoHyphens/>
              <w:rPr>
                <w:del w:id="37629" w:author="Author"/>
              </w:rPr>
            </w:pPr>
          </w:p>
        </w:tc>
        <w:tc>
          <w:tcPr>
            <w:tcW w:w="1681" w:type="dxa"/>
            <w:tcBorders>
              <w:top w:val="nil"/>
              <w:left w:val="single" w:sz="6" w:space="0" w:color="auto"/>
              <w:bottom w:val="nil"/>
              <w:right w:val="nil"/>
            </w:tcBorders>
          </w:tcPr>
          <w:p w14:paraId="378A8767" w14:textId="77777777" w:rsidR="00A027D8" w:rsidRPr="00AD0E8A" w:rsidDel="00421D84" w:rsidRDefault="00A027D8" w:rsidP="00BE28D4">
            <w:pPr>
              <w:pStyle w:val="tabletext11"/>
              <w:tabs>
                <w:tab w:val="decimal" w:pos="900"/>
              </w:tabs>
              <w:suppressAutoHyphens/>
              <w:rPr>
                <w:del w:id="37630" w:author="Author"/>
              </w:rPr>
            </w:pPr>
            <w:del w:id="37631" w:author="Author">
              <w:r w:rsidRPr="00AD0E8A" w:rsidDel="00421D84">
                <w:delText>750</w:delText>
              </w:r>
            </w:del>
          </w:p>
        </w:tc>
        <w:tc>
          <w:tcPr>
            <w:tcW w:w="1682" w:type="dxa"/>
            <w:tcBorders>
              <w:top w:val="nil"/>
              <w:left w:val="single" w:sz="6" w:space="0" w:color="auto"/>
              <w:bottom w:val="nil"/>
              <w:right w:val="single" w:sz="6" w:space="0" w:color="auto"/>
            </w:tcBorders>
          </w:tcPr>
          <w:p w14:paraId="58793D41" w14:textId="77777777" w:rsidR="00A027D8" w:rsidRPr="00AD0E8A" w:rsidDel="00421D84" w:rsidRDefault="00A027D8" w:rsidP="00BE28D4">
            <w:pPr>
              <w:pStyle w:val="tabletext11"/>
              <w:suppressAutoHyphens/>
              <w:jc w:val="center"/>
              <w:rPr>
                <w:del w:id="37632" w:author="Author"/>
              </w:rPr>
            </w:pPr>
            <w:del w:id="37633" w:author="Author">
              <w:r w:rsidRPr="00AD0E8A" w:rsidDel="00421D84">
                <w:delText>1.77</w:delText>
              </w:r>
            </w:del>
          </w:p>
        </w:tc>
        <w:tc>
          <w:tcPr>
            <w:tcW w:w="1682" w:type="dxa"/>
            <w:tcBorders>
              <w:top w:val="nil"/>
              <w:left w:val="single" w:sz="6" w:space="0" w:color="auto"/>
              <w:bottom w:val="nil"/>
              <w:right w:val="single" w:sz="6" w:space="0" w:color="auto"/>
            </w:tcBorders>
          </w:tcPr>
          <w:p w14:paraId="3E2FC15A" w14:textId="77777777" w:rsidR="00A027D8" w:rsidRPr="00AD0E8A" w:rsidDel="00421D84" w:rsidRDefault="00A027D8" w:rsidP="00BE28D4">
            <w:pPr>
              <w:pStyle w:val="tabletext11"/>
              <w:suppressAutoHyphens/>
              <w:jc w:val="center"/>
              <w:rPr>
                <w:del w:id="37634" w:author="Author"/>
              </w:rPr>
            </w:pPr>
            <w:del w:id="37635" w:author="Author">
              <w:r w:rsidRPr="00AD0E8A" w:rsidDel="00421D84">
                <w:delText>1.89</w:delText>
              </w:r>
            </w:del>
          </w:p>
        </w:tc>
        <w:tc>
          <w:tcPr>
            <w:tcW w:w="1681" w:type="dxa"/>
            <w:tcBorders>
              <w:top w:val="nil"/>
              <w:left w:val="single" w:sz="6" w:space="0" w:color="auto"/>
              <w:bottom w:val="nil"/>
              <w:right w:val="single" w:sz="6" w:space="0" w:color="auto"/>
            </w:tcBorders>
          </w:tcPr>
          <w:p w14:paraId="49197243" w14:textId="77777777" w:rsidR="00A027D8" w:rsidRPr="00AD0E8A" w:rsidDel="00421D84" w:rsidRDefault="00A027D8" w:rsidP="00BE28D4">
            <w:pPr>
              <w:pStyle w:val="tabletext11"/>
              <w:suppressAutoHyphens/>
              <w:jc w:val="center"/>
              <w:rPr>
                <w:del w:id="37636" w:author="Author"/>
              </w:rPr>
            </w:pPr>
            <w:del w:id="37637" w:author="Author">
              <w:r w:rsidRPr="00AD0E8A" w:rsidDel="00421D84">
                <w:delText>1.94</w:delText>
              </w:r>
            </w:del>
          </w:p>
        </w:tc>
        <w:tc>
          <w:tcPr>
            <w:tcW w:w="1682" w:type="dxa"/>
            <w:tcBorders>
              <w:top w:val="nil"/>
              <w:left w:val="single" w:sz="6" w:space="0" w:color="auto"/>
              <w:bottom w:val="nil"/>
              <w:right w:val="single" w:sz="6" w:space="0" w:color="auto"/>
            </w:tcBorders>
          </w:tcPr>
          <w:p w14:paraId="704142A3" w14:textId="77777777" w:rsidR="00A027D8" w:rsidRPr="00AD0E8A" w:rsidDel="00421D84" w:rsidRDefault="00A027D8" w:rsidP="00BE28D4">
            <w:pPr>
              <w:pStyle w:val="tabletext11"/>
              <w:suppressAutoHyphens/>
              <w:jc w:val="center"/>
              <w:rPr>
                <w:del w:id="37638" w:author="Author"/>
              </w:rPr>
            </w:pPr>
            <w:del w:id="37639" w:author="Author">
              <w:r w:rsidRPr="00AD0E8A" w:rsidDel="00421D84">
                <w:delText>1.86</w:delText>
              </w:r>
            </w:del>
          </w:p>
        </w:tc>
        <w:tc>
          <w:tcPr>
            <w:tcW w:w="1682" w:type="dxa"/>
            <w:tcBorders>
              <w:top w:val="nil"/>
              <w:left w:val="single" w:sz="6" w:space="0" w:color="auto"/>
              <w:bottom w:val="nil"/>
              <w:right w:val="single" w:sz="6" w:space="0" w:color="auto"/>
            </w:tcBorders>
          </w:tcPr>
          <w:p w14:paraId="12A6604D" w14:textId="77777777" w:rsidR="00A027D8" w:rsidRPr="00AD0E8A" w:rsidDel="00421D84" w:rsidRDefault="00A027D8" w:rsidP="00BE28D4">
            <w:pPr>
              <w:pStyle w:val="tabletext11"/>
              <w:suppressAutoHyphens/>
              <w:jc w:val="center"/>
              <w:rPr>
                <w:del w:id="37640" w:author="Author"/>
              </w:rPr>
            </w:pPr>
            <w:del w:id="37641" w:author="Author">
              <w:r w:rsidRPr="00AD0E8A" w:rsidDel="00421D84">
                <w:delText>1.72</w:delText>
              </w:r>
            </w:del>
          </w:p>
        </w:tc>
      </w:tr>
      <w:tr w:rsidR="00A027D8" w:rsidRPr="00AD0E8A" w:rsidDel="00421D84" w14:paraId="49C5E115" w14:textId="77777777" w:rsidTr="002F1572">
        <w:trPr>
          <w:cantSplit/>
          <w:trHeight w:val="190"/>
          <w:del w:id="37642" w:author="Author"/>
        </w:trPr>
        <w:tc>
          <w:tcPr>
            <w:tcW w:w="200" w:type="dxa"/>
            <w:tcBorders>
              <w:top w:val="nil"/>
              <w:left w:val="nil"/>
              <w:bottom w:val="nil"/>
              <w:right w:val="nil"/>
            </w:tcBorders>
          </w:tcPr>
          <w:p w14:paraId="28897346" w14:textId="77777777" w:rsidR="00A027D8" w:rsidRPr="00AD0E8A" w:rsidDel="00421D84" w:rsidRDefault="00A027D8" w:rsidP="00BE28D4">
            <w:pPr>
              <w:pStyle w:val="tabletext11"/>
              <w:suppressAutoHyphens/>
              <w:rPr>
                <w:del w:id="37643" w:author="Author"/>
              </w:rPr>
            </w:pPr>
          </w:p>
        </w:tc>
        <w:tc>
          <w:tcPr>
            <w:tcW w:w="1681" w:type="dxa"/>
            <w:tcBorders>
              <w:top w:val="nil"/>
              <w:left w:val="single" w:sz="6" w:space="0" w:color="auto"/>
              <w:bottom w:val="nil"/>
              <w:right w:val="nil"/>
            </w:tcBorders>
          </w:tcPr>
          <w:p w14:paraId="3C18156E" w14:textId="77777777" w:rsidR="00A027D8" w:rsidRPr="00AD0E8A" w:rsidDel="00421D84" w:rsidRDefault="00A027D8" w:rsidP="00BE28D4">
            <w:pPr>
              <w:pStyle w:val="tabletext11"/>
              <w:tabs>
                <w:tab w:val="decimal" w:pos="900"/>
              </w:tabs>
              <w:suppressAutoHyphens/>
              <w:rPr>
                <w:del w:id="37644" w:author="Author"/>
              </w:rPr>
            </w:pPr>
            <w:del w:id="37645" w:author="Author">
              <w:r w:rsidRPr="00AD0E8A" w:rsidDel="00421D84">
                <w:delText>1,000</w:delText>
              </w:r>
            </w:del>
          </w:p>
        </w:tc>
        <w:tc>
          <w:tcPr>
            <w:tcW w:w="1682" w:type="dxa"/>
            <w:tcBorders>
              <w:top w:val="nil"/>
              <w:left w:val="single" w:sz="6" w:space="0" w:color="auto"/>
              <w:bottom w:val="nil"/>
              <w:right w:val="single" w:sz="6" w:space="0" w:color="auto"/>
            </w:tcBorders>
          </w:tcPr>
          <w:p w14:paraId="02FADE01" w14:textId="77777777" w:rsidR="00A027D8" w:rsidRPr="00AD0E8A" w:rsidDel="00421D84" w:rsidRDefault="00A027D8" w:rsidP="00BE28D4">
            <w:pPr>
              <w:pStyle w:val="tabletext11"/>
              <w:suppressAutoHyphens/>
              <w:jc w:val="center"/>
              <w:rPr>
                <w:del w:id="37646" w:author="Author"/>
              </w:rPr>
            </w:pPr>
            <w:del w:id="37647" w:author="Author">
              <w:r w:rsidRPr="00AD0E8A" w:rsidDel="00421D84">
                <w:delText>1.90</w:delText>
              </w:r>
            </w:del>
          </w:p>
        </w:tc>
        <w:tc>
          <w:tcPr>
            <w:tcW w:w="1682" w:type="dxa"/>
            <w:tcBorders>
              <w:top w:val="nil"/>
              <w:left w:val="single" w:sz="6" w:space="0" w:color="auto"/>
              <w:bottom w:val="nil"/>
              <w:right w:val="single" w:sz="6" w:space="0" w:color="auto"/>
            </w:tcBorders>
          </w:tcPr>
          <w:p w14:paraId="6D2372F3" w14:textId="77777777" w:rsidR="00A027D8" w:rsidRPr="00AD0E8A" w:rsidDel="00421D84" w:rsidRDefault="00A027D8" w:rsidP="00BE28D4">
            <w:pPr>
              <w:pStyle w:val="tabletext11"/>
              <w:suppressAutoHyphens/>
              <w:jc w:val="center"/>
              <w:rPr>
                <w:del w:id="37648" w:author="Author"/>
              </w:rPr>
            </w:pPr>
            <w:del w:id="37649" w:author="Author">
              <w:r w:rsidRPr="00AD0E8A" w:rsidDel="00421D84">
                <w:delText>2.06</w:delText>
              </w:r>
            </w:del>
          </w:p>
        </w:tc>
        <w:tc>
          <w:tcPr>
            <w:tcW w:w="1681" w:type="dxa"/>
            <w:tcBorders>
              <w:top w:val="nil"/>
              <w:left w:val="single" w:sz="6" w:space="0" w:color="auto"/>
              <w:bottom w:val="nil"/>
              <w:right w:val="single" w:sz="6" w:space="0" w:color="auto"/>
            </w:tcBorders>
          </w:tcPr>
          <w:p w14:paraId="03FDC307" w14:textId="77777777" w:rsidR="00A027D8" w:rsidRPr="00AD0E8A" w:rsidDel="00421D84" w:rsidRDefault="00A027D8" w:rsidP="00BE28D4">
            <w:pPr>
              <w:pStyle w:val="tabletext11"/>
              <w:suppressAutoHyphens/>
              <w:jc w:val="center"/>
              <w:rPr>
                <w:del w:id="37650" w:author="Author"/>
              </w:rPr>
            </w:pPr>
            <w:del w:id="37651" w:author="Author">
              <w:r w:rsidRPr="00AD0E8A" w:rsidDel="00421D84">
                <w:delText>2.12</w:delText>
              </w:r>
            </w:del>
          </w:p>
        </w:tc>
        <w:tc>
          <w:tcPr>
            <w:tcW w:w="1682" w:type="dxa"/>
            <w:tcBorders>
              <w:top w:val="nil"/>
              <w:left w:val="single" w:sz="6" w:space="0" w:color="auto"/>
              <w:bottom w:val="nil"/>
              <w:right w:val="single" w:sz="6" w:space="0" w:color="auto"/>
            </w:tcBorders>
          </w:tcPr>
          <w:p w14:paraId="392F9991" w14:textId="77777777" w:rsidR="00A027D8" w:rsidRPr="00AD0E8A" w:rsidDel="00421D84" w:rsidRDefault="00A027D8" w:rsidP="00BE28D4">
            <w:pPr>
              <w:pStyle w:val="tabletext11"/>
              <w:suppressAutoHyphens/>
              <w:jc w:val="center"/>
              <w:rPr>
                <w:del w:id="37652" w:author="Author"/>
              </w:rPr>
            </w:pPr>
            <w:del w:id="37653" w:author="Author">
              <w:r w:rsidRPr="00AD0E8A" w:rsidDel="00421D84">
                <w:delText>2.02</w:delText>
              </w:r>
            </w:del>
          </w:p>
        </w:tc>
        <w:tc>
          <w:tcPr>
            <w:tcW w:w="1682" w:type="dxa"/>
            <w:tcBorders>
              <w:top w:val="nil"/>
              <w:left w:val="single" w:sz="6" w:space="0" w:color="auto"/>
              <w:bottom w:val="nil"/>
              <w:right w:val="single" w:sz="6" w:space="0" w:color="auto"/>
            </w:tcBorders>
          </w:tcPr>
          <w:p w14:paraId="72232817" w14:textId="77777777" w:rsidR="00A027D8" w:rsidRPr="00AD0E8A" w:rsidDel="00421D84" w:rsidRDefault="00A027D8" w:rsidP="00BE28D4">
            <w:pPr>
              <w:pStyle w:val="tabletext11"/>
              <w:suppressAutoHyphens/>
              <w:jc w:val="center"/>
              <w:rPr>
                <w:del w:id="37654" w:author="Author"/>
              </w:rPr>
            </w:pPr>
            <w:del w:id="37655" w:author="Author">
              <w:r w:rsidRPr="00AD0E8A" w:rsidDel="00421D84">
                <w:delText>1.85</w:delText>
              </w:r>
            </w:del>
          </w:p>
        </w:tc>
      </w:tr>
      <w:tr w:rsidR="00A027D8" w:rsidRPr="00AD0E8A" w:rsidDel="00421D84" w14:paraId="3B5B7A05" w14:textId="77777777" w:rsidTr="002F1572">
        <w:trPr>
          <w:cantSplit/>
          <w:trHeight w:val="190"/>
          <w:del w:id="37656" w:author="Author"/>
        </w:trPr>
        <w:tc>
          <w:tcPr>
            <w:tcW w:w="200" w:type="dxa"/>
            <w:tcBorders>
              <w:top w:val="nil"/>
              <w:left w:val="nil"/>
              <w:bottom w:val="nil"/>
              <w:right w:val="nil"/>
            </w:tcBorders>
          </w:tcPr>
          <w:p w14:paraId="4758BDAB" w14:textId="77777777" w:rsidR="00A027D8" w:rsidRPr="00AD0E8A" w:rsidDel="00421D84" w:rsidRDefault="00A027D8" w:rsidP="00BE28D4">
            <w:pPr>
              <w:pStyle w:val="tabletext11"/>
              <w:suppressAutoHyphens/>
              <w:rPr>
                <w:del w:id="37657" w:author="Author"/>
              </w:rPr>
            </w:pPr>
          </w:p>
        </w:tc>
        <w:tc>
          <w:tcPr>
            <w:tcW w:w="1681" w:type="dxa"/>
            <w:tcBorders>
              <w:top w:val="nil"/>
              <w:left w:val="single" w:sz="6" w:space="0" w:color="auto"/>
              <w:bottom w:val="nil"/>
              <w:right w:val="nil"/>
            </w:tcBorders>
          </w:tcPr>
          <w:p w14:paraId="32711733" w14:textId="77777777" w:rsidR="00A027D8" w:rsidRPr="00AD0E8A" w:rsidDel="00421D84" w:rsidRDefault="00A027D8" w:rsidP="00BE28D4">
            <w:pPr>
              <w:pStyle w:val="tabletext11"/>
              <w:tabs>
                <w:tab w:val="decimal" w:pos="900"/>
              </w:tabs>
              <w:suppressAutoHyphens/>
              <w:rPr>
                <w:del w:id="37658" w:author="Author"/>
              </w:rPr>
            </w:pPr>
            <w:del w:id="37659" w:author="Author">
              <w:r w:rsidRPr="00AD0E8A" w:rsidDel="00421D84">
                <w:delText>1,500</w:delText>
              </w:r>
            </w:del>
          </w:p>
        </w:tc>
        <w:tc>
          <w:tcPr>
            <w:tcW w:w="1682" w:type="dxa"/>
            <w:tcBorders>
              <w:top w:val="nil"/>
              <w:left w:val="single" w:sz="6" w:space="0" w:color="auto"/>
              <w:bottom w:val="nil"/>
              <w:right w:val="single" w:sz="6" w:space="0" w:color="auto"/>
            </w:tcBorders>
          </w:tcPr>
          <w:p w14:paraId="3793BD58" w14:textId="77777777" w:rsidR="00A027D8" w:rsidRPr="00AD0E8A" w:rsidDel="00421D84" w:rsidRDefault="00A027D8" w:rsidP="00BE28D4">
            <w:pPr>
              <w:pStyle w:val="tabletext11"/>
              <w:suppressAutoHyphens/>
              <w:jc w:val="center"/>
              <w:rPr>
                <w:del w:id="37660" w:author="Author"/>
              </w:rPr>
            </w:pPr>
            <w:del w:id="37661" w:author="Author">
              <w:r w:rsidRPr="00AD0E8A" w:rsidDel="00421D84">
                <w:delText>2.10</w:delText>
              </w:r>
            </w:del>
          </w:p>
        </w:tc>
        <w:tc>
          <w:tcPr>
            <w:tcW w:w="1682" w:type="dxa"/>
            <w:tcBorders>
              <w:top w:val="nil"/>
              <w:left w:val="single" w:sz="6" w:space="0" w:color="auto"/>
              <w:bottom w:val="nil"/>
              <w:right w:val="single" w:sz="6" w:space="0" w:color="auto"/>
            </w:tcBorders>
          </w:tcPr>
          <w:p w14:paraId="39D3AD30" w14:textId="77777777" w:rsidR="00A027D8" w:rsidRPr="00AD0E8A" w:rsidDel="00421D84" w:rsidRDefault="00A027D8" w:rsidP="00BE28D4">
            <w:pPr>
              <w:pStyle w:val="tabletext11"/>
              <w:suppressAutoHyphens/>
              <w:jc w:val="center"/>
              <w:rPr>
                <w:del w:id="37662" w:author="Author"/>
              </w:rPr>
            </w:pPr>
            <w:del w:id="37663" w:author="Author">
              <w:r w:rsidRPr="00AD0E8A" w:rsidDel="00421D84">
                <w:delText>2.31</w:delText>
              </w:r>
            </w:del>
          </w:p>
        </w:tc>
        <w:tc>
          <w:tcPr>
            <w:tcW w:w="1681" w:type="dxa"/>
            <w:tcBorders>
              <w:top w:val="nil"/>
              <w:left w:val="single" w:sz="6" w:space="0" w:color="auto"/>
              <w:bottom w:val="nil"/>
              <w:right w:val="single" w:sz="6" w:space="0" w:color="auto"/>
            </w:tcBorders>
          </w:tcPr>
          <w:p w14:paraId="08A7EA93" w14:textId="77777777" w:rsidR="00A027D8" w:rsidRPr="00AD0E8A" w:rsidDel="00421D84" w:rsidRDefault="00A027D8" w:rsidP="00BE28D4">
            <w:pPr>
              <w:pStyle w:val="tabletext11"/>
              <w:suppressAutoHyphens/>
              <w:jc w:val="center"/>
              <w:rPr>
                <w:del w:id="37664" w:author="Author"/>
              </w:rPr>
            </w:pPr>
            <w:del w:id="37665" w:author="Author">
              <w:r w:rsidRPr="00AD0E8A" w:rsidDel="00421D84">
                <w:delText>2.39</w:delText>
              </w:r>
            </w:del>
          </w:p>
        </w:tc>
        <w:tc>
          <w:tcPr>
            <w:tcW w:w="1682" w:type="dxa"/>
            <w:tcBorders>
              <w:top w:val="nil"/>
              <w:left w:val="single" w:sz="6" w:space="0" w:color="auto"/>
              <w:bottom w:val="nil"/>
              <w:right w:val="single" w:sz="6" w:space="0" w:color="auto"/>
            </w:tcBorders>
          </w:tcPr>
          <w:p w14:paraId="2CDEBE9A" w14:textId="77777777" w:rsidR="00A027D8" w:rsidRPr="00AD0E8A" w:rsidDel="00421D84" w:rsidRDefault="00A027D8" w:rsidP="00BE28D4">
            <w:pPr>
              <w:pStyle w:val="tabletext11"/>
              <w:suppressAutoHyphens/>
              <w:jc w:val="center"/>
              <w:rPr>
                <w:del w:id="37666" w:author="Author"/>
              </w:rPr>
            </w:pPr>
            <w:del w:id="37667" w:author="Author">
              <w:r w:rsidRPr="00AD0E8A" w:rsidDel="00421D84">
                <w:delText>2.25</w:delText>
              </w:r>
            </w:del>
          </w:p>
        </w:tc>
        <w:tc>
          <w:tcPr>
            <w:tcW w:w="1682" w:type="dxa"/>
            <w:tcBorders>
              <w:top w:val="nil"/>
              <w:left w:val="single" w:sz="6" w:space="0" w:color="auto"/>
              <w:bottom w:val="nil"/>
              <w:right w:val="single" w:sz="6" w:space="0" w:color="auto"/>
            </w:tcBorders>
          </w:tcPr>
          <w:p w14:paraId="7842F26F" w14:textId="77777777" w:rsidR="00A027D8" w:rsidRPr="00AD0E8A" w:rsidDel="00421D84" w:rsidRDefault="00A027D8" w:rsidP="00BE28D4">
            <w:pPr>
              <w:pStyle w:val="tabletext11"/>
              <w:suppressAutoHyphens/>
              <w:jc w:val="center"/>
              <w:rPr>
                <w:del w:id="37668" w:author="Author"/>
              </w:rPr>
            </w:pPr>
            <w:del w:id="37669" w:author="Author">
              <w:r w:rsidRPr="00AD0E8A" w:rsidDel="00421D84">
                <w:delText>2.04</w:delText>
              </w:r>
            </w:del>
          </w:p>
        </w:tc>
      </w:tr>
      <w:tr w:rsidR="00A027D8" w:rsidRPr="00AD0E8A" w:rsidDel="00421D84" w14:paraId="36F2AD6E" w14:textId="77777777" w:rsidTr="002F1572">
        <w:trPr>
          <w:cantSplit/>
          <w:trHeight w:val="190"/>
          <w:del w:id="37670" w:author="Author"/>
        </w:trPr>
        <w:tc>
          <w:tcPr>
            <w:tcW w:w="200" w:type="dxa"/>
            <w:tcBorders>
              <w:top w:val="nil"/>
              <w:left w:val="nil"/>
              <w:bottom w:val="nil"/>
              <w:right w:val="nil"/>
            </w:tcBorders>
          </w:tcPr>
          <w:p w14:paraId="3F64E8A9" w14:textId="77777777" w:rsidR="00A027D8" w:rsidRPr="00AD0E8A" w:rsidDel="00421D84" w:rsidRDefault="00A027D8" w:rsidP="00BE28D4">
            <w:pPr>
              <w:pStyle w:val="tabletext11"/>
              <w:suppressAutoHyphens/>
              <w:rPr>
                <w:del w:id="37671" w:author="Author"/>
              </w:rPr>
            </w:pPr>
          </w:p>
        </w:tc>
        <w:tc>
          <w:tcPr>
            <w:tcW w:w="1681" w:type="dxa"/>
            <w:tcBorders>
              <w:top w:val="nil"/>
              <w:left w:val="single" w:sz="6" w:space="0" w:color="auto"/>
              <w:bottom w:val="nil"/>
              <w:right w:val="nil"/>
            </w:tcBorders>
          </w:tcPr>
          <w:p w14:paraId="1D3E62E1" w14:textId="77777777" w:rsidR="00A027D8" w:rsidRPr="00AD0E8A" w:rsidDel="00421D84" w:rsidRDefault="00A027D8" w:rsidP="00BE28D4">
            <w:pPr>
              <w:pStyle w:val="tabletext11"/>
              <w:tabs>
                <w:tab w:val="decimal" w:pos="900"/>
              </w:tabs>
              <w:suppressAutoHyphens/>
              <w:rPr>
                <w:del w:id="37672" w:author="Author"/>
              </w:rPr>
            </w:pPr>
            <w:del w:id="37673" w:author="Author">
              <w:r w:rsidRPr="00AD0E8A" w:rsidDel="00421D84">
                <w:delText>2,000</w:delText>
              </w:r>
            </w:del>
          </w:p>
        </w:tc>
        <w:tc>
          <w:tcPr>
            <w:tcW w:w="1682" w:type="dxa"/>
            <w:tcBorders>
              <w:top w:val="nil"/>
              <w:left w:val="single" w:sz="6" w:space="0" w:color="auto"/>
              <w:bottom w:val="nil"/>
              <w:right w:val="single" w:sz="6" w:space="0" w:color="auto"/>
            </w:tcBorders>
          </w:tcPr>
          <w:p w14:paraId="7D641026" w14:textId="77777777" w:rsidR="00A027D8" w:rsidRPr="00AD0E8A" w:rsidDel="00421D84" w:rsidRDefault="00A027D8" w:rsidP="00BE28D4">
            <w:pPr>
              <w:pStyle w:val="tabletext11"/>
              <w:suppressAutoHyphens/>
              <w:jc w:val="center"/>
              <w:rPr>
                <w:del w:id="37674" w:author="Author"/>
              </w:rPr>
            </w:pPr>
            <w:del w:id="37675" w:author="Author">
              <w:r w:rsidRPr="00AD0E8A" w:rsidDel="00421D84">
                <w:delText>2.25</w:delText>
              </w:r>
            </w:del>
          </w:p>
        </w:tc>
        <w:tc>
          <w:tcPr>
            <w:tcW w:w="1682" w:type="dxa"/>
            <w:tcBorders>
              <w:top w:val="nil"/>
              <w:left w:val="single" w:sz="6" w:space="0" w:color="auto"/>
              <w:bottom w:val="nil"/>
              <w:right w:val="single" w:sz="6" w:space="0" w:color="auto"/>
            </w:tcBorders>
          </w:tcPr>
          <w:p w14:paraId="02CC8DC6" w14:textId="77777777" w:rsidR="00A027D8" w:rsidRPr="00AD0E8A" w:rsidDel="00421D84" w:rsidRDefault="00A027D8" w:rsidP="00BE28D4">
            <w:pPr>
              <w:pStyle w:val="tabletext11"/>
              <w:suppressAutoHyphens/>
              <w:jc w:val="center"/>
              <w:rPr>
                <w:del w:id="37676" w:author="Author"/>
              </w:rPr>
            </w:pPr>
            <w:del w:id="37677" w:author="Author">
              <w:r w:rsidRPr="00AD0E8A" w:rsidDel="00421D84">
                <w:delText>2.50</w:delText>
              </w:r>
            </w:del>
          </w:p>
        </w:tc>
        <w:tc>
          <w:tcPr>
            <w:tcW w:w="1681" w:type="dxa"/>
            <w:tcBorders>
              <w:top w:val="nil"/>
              <w:left w:val="single" w:sz="6" w:space="0" w:color="auto"/>
              <w:bottom w:val="nil"/>
              <w:right w:val="single" w:sz="6" w:space="0" w:color="auto"/>
            </w:tcBorders>
          </w:tcPr>
          <w:p w14:paraId="7C67A417" w14:textId="77777777" w:rsidR="00A027D8" w:rsidRPr="00AD0E8A" w:rsidDel="00421D84" w:rsidRDefault="00A027D8" w:rsidP="00BE28D4">
            <w:pPr>
              <w:pStyle w:val="tabletext11"/>
              <w:suppressAutoHyphens/>
              <w:jc w:val="center"/>
              <w:rPr>
                <w:del w:id="37678" w:author="Author"/>
              </w:rPr>
            </w:pPr>
            <w:del w:id="37679" w:author="Author">
              <w:r w:rsidRPr="00AD0E8A" w:rsidDel="00421D84">
                <w:delText>2.60</w:delText>
              </w:r>
            </w:del>
          </w:p>
        </w:tc>
        <w:tc>
          <w:tcPr>
            <w:tcW w:w="1682" w:type="dxa"/>
            <w:tcBorders>
              <w:top w:val="nil"/>
              <w:left w:val="single" w:sz="6" w:space="0" w:color="auto"/>
              <w:bottom w:val="nil"/>
              <w:right w:val="single" w:sz="6" w:space="0" w:color="auto"/>
            </w:tcBorders>
          </w:tcPr>
          <w:p w14:paraId="2F0F0B48" w14:textId="77777777" w:rsidR="00A027D8" w:rsidRPr="00AD0E8A" w:rsidDel="00421D84" w:rsidRDefault="00A027D8" w:rsidP="00BE28D4">
            <w:pPr>
              <w:pStyle w:val="tabletext11"/>
              <w:suppressAutoHyphens/>
              <w:jc w:val="center"/>
              <w:rPr>
                <w:del w:id="37680" w:author="Author"/>
              </w:rPr>
            </w:pPr>
            <w:del w:id="37681" w:author="Author">
              <w:r w:rsidRPr="00AD0E8A" w:rsidDel="00421D84">
                <w:delText>2.41</w:delText>
              </w:r>
            </w:del>
          </w:p>
        </w:tc>
        <w:tc>
          <w:tcPr>
            <w:tcW w:w="1682" w:type="dxa"/>
            <w:tcBorders>
              <w:top w:val="nil"/>
              <w:left w:val="single" w:sz="6" w:space="0" w:color="auto"/>
              <w:bottom w:val="nil"/>
              <w:right w:val="single" w:sz="6" w:space="0" w:color="auto"/>
            </w:tcBorders>
          </w:tcPr>
          <w:p w14:paraId="6F309C8D" w14:textId="77777777" w:rsidR="00A027D8" w:rsidRPr="00AD0E8A" w:rsidDel="00421D84" w:rsidRDefault="00A027D8" w:rsidP="00BE28D4">
            <w:pPr>
              <w:pStyle w:val="tabletext11"/>
              <w:suppressAutoHyphens/>
              <w:jc w:val="center"/>
              <w:rPr>
                <w:del w:id="37682" w:author="Author"/>
              </w:rPr>
            </w:pPr>
            <w:del w:id="37683" w:author="Author">
              <w:r w:rsidRPr="00AD0E8A" w:rsidDel="00421D84">
                <w:delText>2.18</w:delText>
              </w:r>
            </w:del>
          </w:p>
        </w:tc>
      </w:tr>
      <w:tr w:rsidR="00A027D8" w:rsidRPr="00AD0E8A" w:rsidDel="00421D84" w14:paraId="5503A24D" w14:textId="77777777" w:rsidTr="002F1572">
        <w:trPr>
          <w:cantSplit/>
          <w:trHeight w:val="190"/>
          <w:del w:id="37684" w:author="Author"/>
        </w:trPr>
        <w:tc>
          <w:tcPr>
            <w:tcW w:w="200" w:type="dxa"/>
            <w:tcBorders>
              <w:top w:val="nil"/>
              <w:left w:val="nil"/>
              <w:bottom w:val="nil"/>
              <w:right w:val="nil"/>
            </w:tcBorders>
          </w:tcPr>
          <w:p w14:paraId="16F4377F" w14:textId="77777777" w:rsidR="00A027D8" w:rsidRPr="00AD0E8A" w:rsidDel="00421D84" w:rsidRDefault="00A027D8" w:rsidP="00BE28D4">
            <w:pPr>
              <w:pStyle w:val="tabletext11"/>
              <w:suppressAutoHyphens/>
              <w:rPr>
                <w:del w:id="37685" w:author="Author"/>
              </w:rPr>
            </w:pPr>
          </w:p>
        </w:tc>
        <w:tc>
          <w:tcPr>
            <w:tcW w:w="1681" w:type="dxa"/>
            <w:tcBorders>
              <w:top w:val="nil"/>
              <w:left w:val="single" w:sz="6" w:space="0" w:color="auto"/>
              <w:bottom w:val="nil"/>
              <w:right w:val="nil"/>
            </w:tcBorders>
          </w:tcPr>
          <w:p w14:paraId="3201B125" w14:textId="77777777" w:rsidR="00A027D8" w:rsidRPr="00AD0E8A" w:rsidDel="00421D84" w:rsidRDefault="00A027D8" w:rsidP="00BE28D4">
            <w:pPr>
              <w:pStyle w:val="tabletext11"/>
              <w:tabs>
                <w:tab w:val="decimal" w:pos="900"/>
              </w:tabs>
              <w:suppressAutoHyphens/>
              <w:rPr>
                <w:del w:id="37686" w:author="Author"/>
              </w:rPr>
            </w:pPr>
          </w:p>
        </w:tc>
        <w:tc>
          <w:tcPr>
            <w:tcW w:w="1682" w:type="dxa"/>
            <w:tcBorders>
              <w:top w:val="nil"/>
              <w:left w:val="single" w:sz="6" w:space="0" w:color="auto"/>
              <w:bottom w:val="nil"/>
              <w:right w:val="single" w:sz="6" w:space="0" w:color="auto"/>
            </w:tcBorders>
          </w:tcPr>
          <w:p w14:paraId="05F5A027" w14:textId="77777777" w:rsidR="00A027D8" w:rsidRPr="00AD0E8A" w:rsidDel="00421D84" w:rsidRDefault="00A027D8" w:rsidP="00BE28D4">
            <w:pPr>
              <w:pStyle w:val="tabletext11"/>
              <w:suppressAutoHyphens/>
              <w:jc w:val="center"/>
              <w:rPr>
                <w:del w:id="37687" w:author="Author"/>
              </w:rPr>
            </w:pPr>
          </w:p>
        </w:tc>
        <w:tc>
          <w:tcPr>
            <w:tcW w:w="1682" w:type="dxa"/>
            <w:tcBorders>
              <w:top w:val="nil"/>
              <w:left w:val="single" w:sz="6" w:space="0" w:color="auto"/>
              <w:bottom w:val="nil"/>
              <w:right w:val="single" w:sz="6" w:space="0" w:color="auto"/>
            </w:tcBorders>
          </w:tcPr>
          <w:p w14:paraId="3B0DA520" w14:textId="77777777" w:rsidR="00A027D8" w:rsidRPr="00AD0E8A" w:rsidDel="00421D84" w:rsidRDefault="00A027D8" w:rsidP="00BE28D4">
            <w:pPr>
              <w:pStyle w:val="tabletext11"/>
              <w:suppressAutoHyphens/>
              <w:jc w:val="center"/>
              <w:rPr>
                <w:del w:id="37688" w:author="Author"/>
              </w:rPr>
            </w:pPr>
          </w:p>
        </w:tc>
        <w:tc>
          <w:tcPr>
            <w:tcW w:w="1681" w:type="dxa"/>
            <w:tcBorders>
              <w:top w:val="nil"/>
              <w:left w:val="single" w:sz="6" w:space="0" w:color="auto"/>
              <w:bottom w:val="nil"/>
              <w:right w:val="single" w:sz="6" w:space="0" w:color="auto"/>
            </w:tcBorders>
          </w:tcPr>
          <w:p w14:paraId="158495DE" w14:textId="77777777" w:rsidR="00A027D8" w:rsidRPr="00AD0E8A" w:rsidDel="00421D84" w:rsidRDefault="00A027D8" w:rsidP="00BE28D4">
            <w:pPr>
              <w:pStyle w:val="tabletext11"/>
              <w:suppressAutoHyphens/>
              <w:jc w:val="center"/>
              <w:rPr>
                <w:del w:id="37689" w:author="Author"/>
              </w:rPr>
            </w:pPr>
          </w:p>
        </w:tc>
        <w:tc>
          <w:tcPr>
            <w:tcW w:w="1682" w:type="dxa"/>
            <w:tcBorders>
              <w:top w:val="nil"/>
              <w:left w:val="single" w:sz="6" w:space="0" w:color="auto"/>
              <w:bottom w:val="nil"/>
              <w:right w:val="single" w:sz="6" w:space="0" w:color="auto"/>
            </w:tcBorders>
          </w:tcPr>
          <w:p w14:paraId="1A7625F1" w14:textId="77777777" w:rsidR="00A027D8" w:rsidRPr="00AD0E8A" w:rsidDel="00421D84" w:rsidRDefault="00A027D8" w:rsidP="00BE28D4">
            <w:pPr>
              <w:pStyle w:val="tabletext11"/>
              <w:suppressAutoHyphens/>
              <w:jc w:val="center"/>
              <w:rPr>
                <w:del w:id="37690" w:author="Author"/>
              </w:rPr>
            </w:pPr>
          </w:p>
        </w:tc>
        <w:tc>
          <w:tcPr>
            <w:tcW w:w="1682" w:type="dxa"/>
            <w:tcBorders>
              <w:top w:val="nil"/>
              <w:left w:val="single" w:sz="6" w:space="0" w:color="auto"/>
              <w:bottom w:val="nil"/>
              <w:right w:val="single" w:sz="6" w:space="0" w:color="auto"/>
            </w:tcBorders>
          </w:tcPr>
          <w:p w14:paraId="419A3C2F" w14:textId="77777777" w:rsidR="00A027D8" w:rsidRPr="00AD0E8A" w:rsidDel="00421D84" w:rsidRDefault="00A027D8" w:rsidP="00BE28D4">
            <w:pPr>
              <w:pStyle w:val="tabletext11"/>
              <w:suppressAutoHyphens/>
              <w:jc w:val="center"/>
              <w:rPr>
                <w:del w:id="37691" w:author="Author"/>
              </w:rPr>
            </w:pPr>
          </w:p>
        </w:tc>
      </w:tr>
      <w:tr w:rsidR="00A027D8" w:rsidRPr="00AD0E8A" w:rsidDel="00421D84" w14:paraId="397FD6E7" w14:textId="77777777" w:rsidTr="002F1572">
        <w:trPr>
          <w:cantSplit/>
          <w:trHeight w:val="190"/>
          <w:del w:id="37692" w:author="Author"/>
        </w:trPr>
        <w:tc>
          <w:tcPr>
            <w:tcW w:w="200" w:type="dxa"/>
            <w:tcBorders>
              <w:top w:val="nil"/>
              <w:left w:val="nil"/>
              <w:bottom w:val="nil"/>
              <w:right w:val="nil"/>
            </w:tcBorders>
          </w:tcPr>
          <w:p w14:paraId="07764BE7" w14:textId="77777777" w:rsidR="00A027D8" w:rsidRPr="00AD0E8A" w:rsidDel="00421D84" w:rsidRDefault="00A027D8" w:rsidP="00BE28D4">
            <w:pPr>
              <w:pStyle w:val="tabletext11"/>
              <w:suppressAutoHyphens/>
              <w:rPr>
                <w:del w:id="37693" w:author="Author"/>
              </w:rPr>
            </w:pPr>
          </w:p>
        </w:tc>
        <w:tc>
          <w:tcPr>
            <w:tcW w:w="1681" w:type="dxa"/>
            <w:tcBorders>
              <w:top w:val="nil"/>
              <w:left w:val="single" w:sz="6" w:space="0" w:color="auto"/>
              <w:bottom w:val="nil"/>
              <w:right w:val="nil"/>
            </w:tcBorders>
          </w:tcPr>
          <w:p w14:paraId="604A8DEB" w14:textId="77777777" w:rsidR="00A027D8" w:rsidRPr="00AD0E8A" w:rsidDel="00421D84" w:rsidRDefault="00A027D8" w:rsidP="00BE28D4">
            <w:pPr>
              <w:pStyle w:val="tabletext11"/>
              <w:tabs>
                <w:tab w:val="decimal" w:pos="900"/>
              </w:tabs>
              <w:suppressAutoHyphens/>
              <w:rPr>
                <w:del w:id="37694" w:author="Author"/>
              </w:rPr>
            </w:pPr>
            <w:del w:id="37695" w:author="Author">
              <w:r w:rsidRPr="00AD0E8A" w:rsidDel="00421D84">
                <w:delText>2,500</w:delText>
              </w:r>
            </w:del>
          </w:p>
        </w:tc>
        <w:tc>
          <w:tcPr>
            <w:tcW w:w="1682" w:type="dxa"/>
            <w:tcBorders>
              <w:top w:val="nil"/>
              <w:left w:val="single" w:sz="6" w:space="0" w:color="auto"/>
              <w:bottom w:val="nil"/>
              <w:right w:val="single" w:sz="6" w:space="0" w:color="auto"/>
            </w:tcBorders>
          </w:tcPr>
          <w:p w14:paraId="273368A2" w14:textId="77777777" w:rsidR="00A027D8" w:rsidRPr="00AD0E8A" w:rsidDel="00421D84" w:rsidRDefault="00A027D8" w:rsidP="00BE28D4">
            <w:pPr>
              <w:pStyle w:val="tabletext11"/>
              <w:suppressAutoHyphens/>
              <w:jc w:val="center"/>
              <w:rPr>
                <w:del w:id="37696" w:author="Author"/>
              </w:rPr>
            </w:pPr>
            <w:del w:id="37697" w:author="Author">
              <w:r w:rsidRPr="00AD0E8A" w:rsidDel="00421D84">
                <w:delText>2.37</w:delText>
              </w:r>
            </w:del>
          </w:p>
        </w:tc>
        <w:tc>
          <w:tcPr>
            <w:tcW w:w="1682" w:type="dxa"/>
            <w:tcBorders>
              <w:top w:val="nil"/>
              <w:left w:val="single" w:sz="6" w:space="0" w:color="auto"/>
              <w:bottom w:val="nil"/>
              <w:right w:val="single" w:sz="6" w:space="0" w:color="auto"/>
            </w:tcBorders>
          </w:tcPr>
          <w:p w14:paraId="7A41D6C8" w14:textId="77777777" w:rsidR="00A027D8" w:rsidRPr="00AD0E8A" w:rsidDel="00421D84" w:rsidRDefault="00A027D8" w:rsidP="00BE28D4">
            <w:pPr>
              <w:pStyle w:val="tabletext11"/>
              <w:suppressAutoHyphens/>
              <w:jc w:val="center"/>
              <w:rPr>
                <w:del w:id="37698" w:author="Author"/>
              </w:rPr>
            </w:pPr>
            <w:del w:id="37699" w:author="Author">
              <w:r w:rsidRPr="00AD0E8A" w:rsidDel="00421D84">
                <w:delText>2.65</w:delText>
              </w:r>
            </w:del>
          </w:p>
        </w:tc>
        <w:tc>
          <w:tcPr>
            <w:tcW w:w="1681" w:type="dxa"/>
            <w:tcBorders>
              <w:top w:val="nil"/>
              <w:left w:val="single" w:sz="6" w:space="0" w:color="auto"/>
              <w:bottom w:val="nil"/>
              <w:right w:val="single" w:sz="6" w:space="0" w:color="auto"/>
            </w:tcBorders>
          </w:tcPr>
          <w:p w14:paraId="4AD99EE2" w14:textId="77777777" w:rsidR="00A027D8" w:rsidRPr="00AD0E8A" w:rsidDel="00421D84" w:rsidRDefault="00A027D8" w:rsidP="00BE28D4">
            <w:pPr>
              <w:pStyle w:val="tabletext11"/>
              <w:suppressAutoHyphens/>
              <w:jc w:val="center"/>
              <w:rPr>
                <w:del w:id="37700" w:author="Author"/>
              </w:rPr>
            </w:pPr>
            <w:del w:id="37701" w:author="Author">
              <w:r w:rsidRPr="00AD0E8A" w:rsidDel="00421D84">
                <w:delText>2.77</w:delText>
              </w:r>
            </w:del>
          </w:p>
        </w:tc>
        <w:tc>
          <w:tcPr>
            <w:tcW w:w="1682" w:type="dxa"/>
            <w:tcBorders>
              <w:top w:val="nil"/>
              <w:left w:val="single" w:sz="6" w:space="0" w:color="auto"/>
              <w:bottom w:val="nil"/>
              <w:right w:val="single" w:sz="6" w:space="0" w:color="auto"/>
            </w:tcBorders>
          </w:tcPr>
          <w:p w14:paraId="19B1110E" w14:textId="77777777" w:rsidR="00A027D8" w:rsidRPr="00AD0E8A" w:rsidDel="00421D84" w:rsidRDefault="00A027D8" w:rsidP="00BE28D4">
            <w:pPr>
              <w:pStyle w:val="tabletext11"/>
              <w:suppressAutoHyphens/>
              <w:jc w:val="center"/>
              <w:rPr>
                <w:del w:id="37702" w:author="Author"/>
              </w:rPr>
            </w:pPr>
            <w:del w:id="37703" w:author="Author">
              <w:r w:rsidRPr="00AD0E8A" w:rsidDel="00421D84">
                <w:delText>2.54</w:delText>
              </w:r>
            </w:del>
          </w:p>
        </w:tc>
        <w:tc>
          <w:tcPr>
            <w:tcW w:w="1682" w:type="dxa"/>
            <w:tcBorders>
              <w:top w:val="nil"/>
              <w:left w:val="single" w:sz="6" w:space="0" w:color="auto"/>
              <w:bottom w:val="nil"/>
              <w:right w:val="single" w:sz="6" w:space="0" w:color="auto"/>
            </w:tcBorders>
          </w:tcPr>
          <w:p w14:paraId="38E80E78" w14:textId="77777777" w:rsidR="00A027D8" w:rsidRPr="00AD0E8A" w:rsidDel="00421D84" w:rsidRDefault="00A027D8" w:rsidP="00BE28D4">
            <w:pPr>
              <w:pStyle w:val="tabletext11"/>
              <w:suppressAutoHyphens/>
              <w:jc w:val="center"/>
              <w:rPr>
                <w:del w:id="37704" w:author="Author"/>
              </w:rPr>
            </w:pPr>
            <w:del w:id="37705" w:author="Author">
              <w:r w:rsidRPr="00AD0E8A" w:rsidDel="00421D84">
                <w:delText>2.30</w:delText>
              </w:r>
            </w:del>
          </w:p>
        </w:tc>
      </w:tr>
      <w:tr w:rsidR="00A027D8" w:rsidRPr="00AD0E8A" w:rsidDel="00421D84" w14:paraId="73F9356C" w14:textId="77777777" w:rsidTr="002F1572">
        <w:trPr>
          <w:cantSplit/>
          <w:trHeight w:val="190"/>
          <w:del w:id="37706" w:author="Author"/>
        </w:trPr>
        <w:tc>
          <w:tcPr>
            <w:tcW w:w="200" w:type="dxa"/>
            <w:tcBorders>
              <w:top w:val="nil"/>
              <w:left w:val="nil"/>
              <w:bottom w:val="nil"/>
              <w:right w:val="nil"/>
            </w:tcBorders>
          </w:tcPr>
          <w:p w14:paraId="7864366E" w14:textId="77777777" w:rsidR="00A027D8" w:rsidRPr="00AD0E8A" w:rsidDel="00421D84" w:rsidRDefault="00A027D8" w:rsidP="00BE28D4">
            <w:pPr>
              <w:pStyle w:val="tabletext11"/>
              <w:suppressAutoHyphens/>
              <w:rPr>
                <w:del w:id="37707" w:author="Author"/>
              </w:rPr>
            </w:pPr>
          </w:p>
        </w:tc>
        <w:tc>
          <w:tcPr>
            <w:tcW w:w="1681" w:type="dxa"/>
            <w:tcBorders>
              <w:top w:val="nil"/>
              <w:left w:val="single" w:sz="6" w:space="0" w:color="auto"/>
              <w:bottom w:val="nil"/>
              <w:right w:val="nil"/>
            </w:tcBorders>
          </w:tcPr>
          <w:p w14:paraId="378903FC" w14:textId="77777777" w:rsidR="00A027D8" w:rsidRPr="00AD0E8A" w:rsidDel="00421D84" w:rsidRDefault="00A027D8" w:rsidP="00BE28D4">
            <w:pPr>
              <w:pStyle w:val="tabletext11"/>
              <w:tabs>
                <w:tab w:val="decimal" w:pos="900"/>
              </w:tabs>
              <w:suppressAutoHyphens/>
              <w:rPr>
                <w:del w:id="37708" w:author="Author"/>
              </w:rPr>
            </w:pPr>
            <w:del w:id="37709" w:author="Author">
              <w:r w:rsidRPr="00AD0E8A" w:rsidDel="00421D84">
                <w:delText>3,000</w:delText>
              </w:r>
            </w:del>
          </w:p>
        </w:tc>
        <w:tc>
          <w:tcPr>
            <w:tcW w:w="1682" w:type="dxa"/>
            <w:tcBorders>
              <w:top w:val="nil"/>
              <w:left w:val="single" w:sz="6" w:space="0" w:color="auto"/>
              <w:bottom w:val="nil"/>
              <w:right w:val="single" w:sz="6" w:space="0" w:color="auto"/>
            </w:tcBorders>
          </w:tcPr>
          <w:p w14:paraId="1E6AB54A" w14:textId="77777777" w:rsidR="00A027D8" w:rsidRPr="00AD0E8A" w:rsidDel="00421D84" w:rsidRDefault="00A027D8" w:rsidP="00BE28D4">
            <w:pPr>
              <w:pStyle w:val="tabletext11"/>
              <w:suppressAutoHyphens/>
              <w:jc w:val="center"/>
              <w:rPr>
                <w:del w:id="37710" w:author="Author"/>
              </w:rPr>
            </w:pPr>
            <w:del w:id="37711" w:author="Author">
              <w:r w:rsidRPr="00AD0E8A" w:rsidDel="00421D84">
                <w:delText>2.47</w:delText>
              </w:r>
            </w:del>
          </w:p>
        </w:tc>
        <w:tc>
          <w:tcPr>
            <w:tcW w:w="1682" w:type="dxa"/>
            <w:tcBorders>
              <w:top w:val="nil"/>
              <w:left w:val="single" w:sz="6" w:space="0" w:color="auto"/>
              <w:bottom w:val="nil"/>
              <w:right w:val="single" w:sz="6" w:space="0" w:color="auto"/>
            </w:tcBorders>
          </w:tcPr>
          <w:p w14:paraId="7EB98A15" w14:textId="77777777" w:rsidR="00A027D8" w:rsidRPr="00AD0E8A" w:rsidDel="00421D84" w:rsidRDefault="00A027D8" w:rsidP="00BE28D4">
            <w:pPr>
              <w:pStyle w:val="tabletext11"/>
              <w:suppressAutoHyphens/>
              <w:jc w:val="center"/>
              <w:rPr>
                <w:del w:id="37712" w:author="Author"/>
              </w:rPr>
            </w:pPr>
            <w:del w:id="37713" w:author="Author">
              <w:r w:rsidRPr="00AD0E8A" w:rsidDel="00421D84">
                <w:delText>2.79</w:delText>
              </w:r>
            </w:del>
          </w:p>
        </w:tc>
        <w:tc>
          <w:tcPr>
            <w:tcW w:w="1681" w:type="dxa"/>
            <w:tcBorders>
              <w:top w:val="nil"/>
              <w:left w:val="single" w:sz="6" w:space="0" w:color="auto"/>
              <w:bottom w:val="nil"/>
              <w:right w:val="single" w:sz="6" w:space="0" w:color="auto"/>
            </w:tcBorders>
          </w:tcPr>
          <w:p w14:paraId="2EF33C4B" w14:textId="77777777" w:rsidR="00A027D8" w:rsidRPr="00AD0E8A" w:rsidDel="00421D84" w:rsidRDefault="00A027D8" w:rsidP="00BE28D4">
            <w:pPr>
              <w:pStyle w:val="tabletext11"/>
              <w:suppressAutoHyphens/>
              <w:jc w:val="center"/>
              <w:rPr>
                <w:del w:id="37714" w:author="Author"/>
              </w:rPr>
            </w:pPr>
            <w:del w:id="37715" w:author="Author">
              <w:r w:rsidRPr="00AD0E8A" w:rsidDel="00421D84">
                <w:delText>2.92</w:delText>
              </w:r>
            </w:del>
          </w:p>
        </w:tc>
        <w:tc>
          <w:tcPr>
            <w:tcW w:w="1682" w:type="dxa"/>
            <w:tcBorders>
              <w:top w:val="nil"/>
              <w:left w:val="single" w:sz="6" w:space="0" w:color="auto"/>
              <w:bottom w:val="nil"/>
              <w:right w:val="single" w:sz="6" w:space="0" w:color="auto"/>
            </w:tcBorders>
          </w:tcPr>
          <w:p w14:paraId="445CDC0B" w14:textId="77777777" w:rsidR="00A027D8" w:rsidRPr="00AD0E8A" w:rsidDel="00421D84" w:rsidRDefault="00A027D8" w:rsidP="00BE28D4">
            <w:pPr>
              <w:pStyle w:val="tabletext11"/>
              <w:suppressAutoHyphens/>
              <w:jc w:val="center"/>
              <w:rPr>
                <w:del w:id="37716" w:author="Author"/>
              </w:rPr>
            </w:pPr>
            <w:del w:id="37717" w:author="Author">
              <w:r w:rsidRPr="00AD0E8A" w:rsidDel="00421D84">
                <w:delText>2.66</w:delText>
              </w:r>
            </w:del>
          </w:p>
        </w:tc>
        <w:tc>
          <w:tcPr>
            <w:tcW w:w="1682" w:type="dxa"/>
            <w:tcBorders>
              <w:top w:val="nil"/>
              <w:left w:val="single" w:sz="6" w:space="0" w:color="auto"/>
              <w:bottom w:val="nil"/>
              <w:right w:val="single" w:sz="6" w:space="0" w:color="auto"/>
            </w:tcBorders>
          </w:tcPr>
          <w:p w14:paraId="397260D2" w14:textId="77777777" w:rsidR="00A027D8" w:rsidRPr="00AD0E8A" w:rsidDel="00421D84" w:rsidRDefault="00A027D8" w:rsidP="00BE28D4">
            <w:pPr>
              <w:pStyle w:val="tabletext11"/>
              <w:suppressAutoHyphens/>
              <w:jc w:val="center"/>
              <w:rPr>
                <w:del w:id="37718" w:author="Author"/>
              </w:rPr>
            </w:pPr>
            <w:del w:id="37719" w:author="Author">
              <w:r w:rsidRPr="00AD0E8A" w:rsidDel="00421D84">
                <w:delText>2.40</w:delText>
              </w:r>
            </w:del>
          </w:p>
        </w:tc>
      </w:tr>
      <w:tr w:rsidR="00A027D8" w:rsidRPr="00AD0E8A" w:rsidDel="00421D84" w14:paraId="32A92298" w14:textId="77777777" w:rsidTr="002F1572">
        <w:trPr>
          <w:cantSplit/>
          <w:trHeight w:val="190"/>
          <w:del w:id="37720" w:author="Author"/>
        </w:trPr>
        <w:tc>
          <w:tcPr>
            <w:tcW w:w="200" w:type="dxa"/>
            <w:tcBorders>
              <w:top w:val="nil"/>
              <w:left w:val="nil"/>
              <w:bottom w:val="nil"/>
              <w:right w:val="nil"/>
            </w:tcBorders>
          </w:tcPr>
          <w:p w14:paraId="3A8367F8" w14:textId="77777777" w:rsidR="00A027D8" w:rsidRPr="00AD0E8A" w:rsidDel="00421D84" w:rsidRDefault="00A027D8" w:rsidP="00BE28D4">
            <w:pPr>
              <w:pStyle w:val="tabletext11"/>
              <w:suppressAutoHyphens/>
              <w:rPr>
                <w:del w:id="37721" w:author="Author"/>
              </w:rPr>
            </w:pPr>
          </w:p>
        </w:tc>
        <w:tc>
          <w:tcPr>
            <w:tcW w:w="1681" w:type="dxa"/>
            <w:tcBorders>
              <w:top w:val="nil"/>
              <w:left w:val="single" w:sz="6" w:space="0" w:color="auto"/>
              <w:bottom w:val="nil"/>
              <w:right w:val="nil"/>
            </w:tcBorders>
          </w:tcPr>
          <w:p w14:paraId="5E38791F" w14:textId="77777777" w:rsidR="00A027D8" w:rsidRPr="00AD0E8A" w:rsidDel="00421D84" w:rsidRDefault="00A027D8" w:rsidP="00BE28D4">
            <w:pPr>
              <w:pStyle w:val="tabletext11"/>
              <w:tabs>
                <w:tab w:val="decimal" w:pos="900"/>
              </w:tabs>
              <w:suppressAutoHyphens/>
              <w:rPr>
                <w:del w:id="37722" w:author="Author"/>
              </w:rPr>
            </w:pPr>
            <w:del w:id="37723" w:author="Author">
              <w:r w:rsidRPr="00AD0E8A" w:rsidDel="00421D84">
                <w:delText>5,000</w:delText>
              </w:r>
            </w:del>
          </w:p>
        </w:tc>
        <w:tc>
          <w:tcPr>
            <w:tcW w:w="1682" w:type="dxa"/>
            <w:tcBorders>
              <w:top w:val="nil"/>
              <w:left w:val="single" w:sz="6" w:space="0" w:color="auto"/>
              <w:bottom w:val="nil"/>
              <w:right w:val="single" w:sz="6" w:space="0" w:color="auto"/>
            </w:tcBorders>
          </w:tcPr>
          <w:p w14:paraId="378B86E9" w14:textId="77777777" w:rsidR="00A027D8" w:rsidRPr="00AD0E8A" w:rsidDel="00421D84" w:rsidRDefault="00A027D8" w:rsidP="00BE28D4">
            <w:pPr>
              <w:pStyle w:val="tabletext11"/>
              <w:suppressAutoHyphens/>
              <w:jc w:val="center"/>
              <w:rPr>
                <w:del w:id="37724" w:author="Author"/>
              </w:rPr>
            </w:pPr>
            <w:del w:id="37725" w:author="Author">
              <w:r w:rsidRPr="00AD0E8A" w:rsidDel="00421D84">
                <w:delText>2.78</w:delText>
              </w:r>
            </w:del>
          </w:p>
        </w:tc>
        <w:tc>
          <w:tcPr>
            <w:tcW w:w="1682" w:type="dxa"/>
            <w:tcBorders>
              <w:top w:val="nil"/>
              <w:left w:val="single" w:sz="6" w:space="0" w:color="auto"/>
              <w:bottom w:val="nil"/>
              <w:right w:val="single" w:sz="6" w:space="0" w:color="auto"/>
            </w:tcBorders>
          </w:tcPr>
          <w:p w14:paraId="7EC35AA7" w14:textId="77777777" w:rsidR="00A027D8" w:rsidRPr="00AD0E8A" w:rsidDel="00421D84" w:rsidRDefault="00A027D8" w:rsidP="00BE28D4">
            <w:pPr>
              <w:pStyle w:val="tabletext11"/>
              <w:suppressAutoHyphens/>
              <w:jc w:val="center"/>
              <w:rPr>
                <w:del w:id="37726" w:author="Author"/>
              </w:rPr>
            </w:pPr>
            <w:del w:id="37727" w:author="Author">
              <w:r w:rsidRPr="00AD0E8A" w:rsidDel="00421D84">
                <w:delText>3.22</w:delText>
              </w:r>
            </w:del>
          </w:p>
        </w:tc>
        <w:tc>
          <w:tcPr>
            <w:tcW w:w="1681" w:type="dxa"/>
            <w:tcBorders>
              <w:top w:val="nil"/>
              <w:left w:val="single" w:sz="6" w:space="0" w:color="auto"/>
              <w:bottom w:val="nil"/>
              <w:right w:val="single" w:sz="6" w:space="0" w:color="auto"/>
            </w:tcBorders>
          </w:tcPr>
          <w:p w14:paraId="2779B9D9" w14:textId="77777777" w:rsidR="00A027D8" w:rsidRPr="00AD0E8A" w:rsidDel="00421D84" w:rsidRDefault="00A027D8" w:rsidP="00BE28D4">
            <w:pPr>
              <w:pStyle w:val="tabletext11"/>
              <w:suppressAutoHyphens/>
              <w:jc w:val="center"/>
              <w:rPr>
                <w:del w:id="37728" w:author="Author"/>
              </w:rPr>
            </w:pPr>
            <w:del w:id="37729" w:author="Author">
              <w:r w:rsidRPr="00AD0E8A" w:rsidDel="00421D84">
                <w:delText>3.40</w:delText>
              </w:r>
            </w:del>
          </w:p>
        </w:tc>
        <w:tc>
          <w:tcPr>
            <w:tcW w:w="1682" w:type="dxa"/>
            <w:tcBorders>
              <w:top w:val="nil"/>
              <w:left w:val="single" w:sz="6" w:space="0" w:color="auto"/>
              <w:bottom w:val="nil"/>
              <w:right w:val="single" w:sz="6" w:space="0" w:color="auto"/>
            </w:tcBorders>
          </w:tcPr>
          <w:p w14:paraId="03DB7302" w14:textId="77777777" w:rsidR="00A027D8" w:rsidRPr="00AD0E8A" w:rsidDel="00421D84" w:rsidRDefault="00A027D8" w:rsidP="00BE28D4">
            <w:pPr>
              <w:pStyle w:val="tabletext11"/>
              <w:suppressAutoHyphens/>
              <w:jc w:val="center"/>
              <w:rPr>
                <w:del w:id="37730" w:author="Author"/>
              </w:rPr>
            </w:pPr>
            <w:del w:id="37731" w:author="Author">
              <w:r w:rsidRPr="00AD0E8A" w:rsidDel="00421D84">
                <w:delText>3.01</w:delText>
              </w:r>
            </w:del>
          </w:p>
        </w:tc>
        <w:tc>
          <w:tcPr>
            <w:tcW w:w="1682" w:type="dxa"/>
            <w:tcBorders>
              <w:top w:val="nil"/>
              <w:left w:val="single" w:sz="6" w:space="0" w:color="auto"/>
              <w:bottom w:val="nil"/>
              <w:right w:val="single" w:sz="6" w:space="0" w:color="auto"/>
            </w:tcBorders>
          </w:tcPr>
          <w:p w14:paraId="14D7B78C" w14:textId="77777777" w:rsidR="00A027D8" w:rsidRPr="00AD0E8A" w:rsidDel="00421D84" w:rsidRDefault="00A027D8" w:rsidP="00BE28D4">
            <w:pPr>
              <w:pStyle w:val="tabletext11"/>
              <w:suppressAutoHyphens/>
              <w:jc w:val="center"/>
              <w:rPr>
                <w:del w:id="37732" w:author="Author"/>
              </w:rPr>
            </w:pPr>
            <w:del w:id="37733" w:author="Author">
              <w:r w:rsidRPr="00AD0E8A" w:rsidDel="00421D84">
                <w:delText>2.73</w:delText>
              </w:r>
            </w:del>
          </w:p>
        </w:tc>
      </w:tr>
      <w:tr w:rsidR="00A027D8" w:rsidRPr="00AD0E8A" w:rsidDel="00421D84" w14:paraId="40D7D9E9" w14:textId="77777777" w:rsidTr="002F1572">
        <w:trPr>
          <w:cantSplit/>
          <w:trHeight w:val="190"/>
          <w:del w:id="37734" w:author="Author"/>
        </w:trPr>
        <w:tc>
          <w:tcPr>
            <w:tcW w:w="200" w:type="dxa"/>
            <w:tcBorders>
              <w:top w:val="nil"/>
              <w:left w:val="nil"/>
              <w:bottom w:val="nil"/>
              <w:right w:val="nil"/>
            </w:tcBorders>
          </w:tcPr>
          <w:p w14:paraId="1DA0E58E" w14:textId="77777777" w:rsidR="00A027D8" w:rsidRPr="00AD0E8A" w:rsidDel="00421D84" w:rsidRDefault="00A027D8" w:rsidP="00BE28D4">
            <w:pPr>
              <w:pStyle w:val="tabletext11"/>
              <w:suppressAutoHyphens/>
              <w:rPr>
                <w:del w:id="37735" w:author="Author"/>
              </w:rPr>
            </w:pPr>
          </w:p>
        </w:tc>
        <w:tc>
          <w:tcPr>
            <w:tcW w:w="1681" w:type="dxa"/>
            <w:tcBorders>
              <w:top w:val="nil"/>
              <w:left w:val="single" w:sz="6" w:space="0" w:color="auto"/>
              <w:bottom w:val="nil"/>
              <w:right w:val="nil"/>
            </w:tcBorders>
          </w:tcPr>
          <w:p w14:paraId="4093453D" w14:textId="77777777" w:rsidR="00A027D8" w:rsidRPr="00AD0E8A" w:rsidDel="00421D84" w:rsidRDefault="00A027D8" w:rsidP="00BE28D4">
            <w:pPr>
              <w:pStyle w:val="tabletext11"/>
              <w:tabs>
                <w:tab w:val="decimal" w:pos="900"/>
              </w:tabs>
              <w:suppressAutoHyphens/>
              <w:rPr>
                <w:del w:id="37736" w:author="Author"/>
              </w:rPr>
            </w:pPr>
            <w:del w:id="37737" w:author="Author">
              <w:r w:rsidRPr="00AD0E8A" w:rsidDel="00421D84">
                <w:delText>7,500</w:delText>
              </w:r>
            </w:del>
          </w:p>
        </w:tc>
        <w:tc>
          <w:tcPr>
            <w:tcW w:w="1682" w:type="dxa"/>
            <w:tcBorders>
              <w:top w:val="nil"/>
              <w:left w:val="single" w:sz="6" w:space="0" w:color="auto"/>
              <w:bottom w:val="nil"/>
              <w:right w:val="single" w:sz="6" w:space="0" w:color="auto"/>
            </w:tcBorders>
          </w:tcPr>
          <w:p w14:paraId="6CD40807" w14:textId="77777777" w:rsidR="00A027D8" w:rsidRPr="00AD0E8A" w:rsidDel="00421D84" w:rsidRDefault="00A027D8" w:rsidP="00BE28D4">
            <w:pPr>
              <w:pStyle w:val="tabletext11"/>
              <w:suppressAutoHyphens/>
              <w:jc w:val="center"/>
              <w:rPr>
                <w:del w:id="37738" w:author="Author"/>
              </w:rPr>
            </w:pPr>
            <w:del w:id="37739" w:author="Author">
              <w:r w:rsidRPr="00AD0E8A" w:rsidDel="00421D84">
                <w:delText>3.07</w:delText>
              </w:r>
            </w:del>
          </w:p>
        </w:tc>
        <w:tc>
          <w:tcPr>
            <w:tcW w:w="1682" w:type="dxa"/>
            <w:tcBorders>
              <w:top w:val="nil"/>
              <w:left w:val="single" w:sz="6" w:space="0" w:color="auto"/>
              <w:bottom w:val="nil"/>
              <w:right w:val="single" w:sz="6" w:space="0" w:color="auto"/>
            </w:tcBorders>
          </w:tcPr>
          <w:p w14:paraId="1D44F0B4" w14:textId="77777777" w:rsidR="00A027D8" w:rsidRPr="00AD0E8A" w:rsidDel="00421D84" w:rsidRDefault="00A027D8" w:rsidP="00BE28D4">
            <w:pPr>
              <w:pStyle w:val="tabletext11"/>
              <w:suppressAutoHyphens/>
              <w:jc w:val="center"/>
              <w:rPr>
                <w:del w:id="37740" w:author="Author"/>
              </w:rPr>
            </w:pPr>
            <w:del w:id="37741" w:author="Author">
              <w:r w:rsidRPr="00AD0E8A" w:rsidDel="00421D84">
                <w:delText>3.63</w:delText>
              </w:r>
            </w:del>
          </w:p>
        </w:tc>
        <w:tc>
          <w:tcPr>
            <w:tcW w:w="1681" w:type="dxa"/>
            <w:tcBorders>
              <w:top w:val="nil"/>
              <w:left w:val="single" w:sz="6" w:space="0" w:color="auto"/>
              <w:bottom w:val="nil"/>
              <w:right w:val="single" w:sz="6" w:space="0" w:color="auto"/>
            </w:tcBorders>
          </w:tcPr>
          <w:p w14:paraId="78D2DC1D" w14:textId="77777777" w:rsidR="00A027D8" w:rsidRPr="00AD0E8A" w:rsidDel="00421D84" w:rsidRDefault="00A027D8" w:rsidP="00BE28D4">
            <w:pPr>
              <w:pStyle w:val="tabletext11"/>
              <w:suppressAutoHyphens/>
              <w:jc w:val="center"/>
              <w:rPr>
                <w:del w:id="37742" w:author="Author"/>
              </w:rPr>
            </w:pPr>
            <w:del w:id="37743" w:author="Author">
              <w:r w:rsidRPr="00AD0E8A" w:rsidDel="00421D84">
                <w:delText>3.88</w:delText>
              </w:r>
            </w:del>
          </w:p>
        </w:tc>
        <w:tc>
          <w:tcPr>
            <w:tcW w:w="1682" w:type="dxa"/>
            <w:tcBorders>
              <w:top w:val="nil"/>
              <w:left w:val="single" w:sz="6" w:space="0" w:color="auto"/>
              <w:bottom w:val="nil"/>
              <w:right w:val="single" w:sz="6" w:space="0" w:color="auto"/>
            </w:tcBorders>
          </w:tcPr>
          <w:p w14:paraId="4C53439D" w14:textId="77777777" w:rsidR="00A027D8" w:rsidRPr="00AD0E8A" w:rsidDel="00421D84" w:rsidRDefault="00A027D8" w:rsidP="00BE28D4">
            <w:pPr>
              <w:pStyle w:val="tabletext11"/>
              <w:suppressAutoHyphens/>
              <w:jc w:val="center"/>
              <w:rPr>
                <w:del w:id="37744" w:author="Author"/>
              </w:rPr>
            </w:pPr>
            <w:del w:id="37745" w:author="Author">
              <w:r w:rsidRPr="00AD0E8A" w:rsidDel="00421D84">
                <w:delText>3.34</w:delText>
              </w:r>
            </w:del>
          </w:p>
        </w:tc>
        <w:tc>
          <w:tcPr>
            <w:tcW w:w="1682" w:type="dxa"/>
            <w:tcBorders>
              <w:top w:val="nil"/>
              <w:left w:val="single" w:sz="6" w:space="0" w:color="auto"/>
              <w:bottom w:val="nil"/>
              <w:right w:val="single" w:sz="6" w:space="0" w:color="auto"/>
            </w:tcBorders>
          </w:tcPr>
          <w:p w14:paraId="3155BA46" w14:textId="77777777" w:rsidR="00A027D8" w:rsidRPr="00AD0E8A" w:rsidDel="00421D84" w:rsidRDefault="00A027D8" w:rsidP="00BE28D4">
            <w:pPr>
              <w:pStyle w:val="tabletext11"/>
              <w:suppressAutoHyphens/>
              <w:jc w:val="center"/>
              <w:rPr>
                <w:del w:id="37746" w:author="Author"/>
              </w:rPr>
            </w:pPr>
            <w:del w:id="37747" w:author="Author">
              <w:r w:rsidRPr="00AD0E8A" w:rsidDel="00421D84">
                <w:delText>3.05</w:delText>
              </w:r>
            </w:del>
          </w:p>
        </w:tc>
      </w:tr>
      <w:tr w:rsidR="00A027D8" w:rsidRPr="00AD0E8A" w:rsidDel="00421D84" w14:paraId="543FAC43" w14:textId="77777777" w:rsidTr="002F1572">
        <w:trPr>
          <w:cantSplit/>
          <w:trHeight w:val="190"/>
          <w:del w:id="37748" w:author="Author"/>
        </w:trPr>
        <w:tc>
          <w:tcPr>
            <w:tcW w:w="200" w:type="dxa"/>
            <w:tcBorders>
              <w:top w:val="nil"/>
              <w:left w:val="nil"/>
              <w:bottom w:val="nil"/>
              <w:right w:val="nil"/>
            </w:tcBorders>
          </w:tcPr>
          <w:p w14:paraId="33CF8840" w14:textId="77777777" w:rsidR="00A027D8" w:rsidRPr="00AD0E8A" w:rsidDel="00421D84" w:rsidRDefault="00A027D8" w:rsidP="00BE28D4">
            <w:pPr>
              <w:pStyle w:val="tabletext11"/>
              <w:suppressAutoHyphens/>
              <w:rPr>
                <w:del w:id="37749" w:author="Author"/>
              </w:rPr>
            </w:pPr>
          </w:p>
        </w:tc>
        <w:tc>
          <w:tcPr>
            <w:tcW w:w="1681" w:type="dxa"/>
            <w:tcBorders>
              <w:top w:val="nil"/>
              <w:left w:val="single" w:sz="6" w:space="0" w:color="auto"/>
              <w:bottom w:val="single" w:sz="6" w:space="0" w:color="auto"/>
              <w:right w:val="nil"/>
            </w:tcBorders>
          </w:tcPr>
          <w:p w14:paraId="3BAAD977" w14:textId="77777777" w:rsidR="00A027D8" w:rsidRPr="00AD0E8A" w:rsidDel="00421D84" w:rsidRDefault="00A027D8" w:rsidP="00BE28D4">
            <w:pPr>
              <w:pStyle w:val="tabletext11"/>
              <w:tabs>
                <w:tab w:val="decimal" w:pos="900"/>
              </w:tabs>
              <w:suppressAutoHyphens/>
              <w:rPr>
                <w:del w:id="37750" w:author="Author"/>
              </w:rPr>
            </w:pPr>
            <w:del w:id="37751" w:author="Author">
              <w:r w:rsidRPr="00AD0E8A" w:rsidDel="00421D84">
                <w:delText>10,000</w:delText>
              </w:r>
            </w:del>
          </w:p>
        </w:tc>
        <w:tc>
          <w:tcPr>
            <w:tcW w:w="1682" w:type="dxa"/>
            <w:tcBorders>
              <w:top w:val="nil"/>
              <w:left w:val="single" w:sz="6" w:space="0" w:color="auto"/>
              <w:bottom w:val="single" w:sz="6" w:space="0" w:color="auto"/>
              <w:right w:val="single" w:sz="6" w:space="0" w:color="auto"/>
            </w:tcBorders>
          </w:tcPr>
          <w:p w14:paraId="24657862" w14:textId="77777777" w:rsidR="00A027D8" w:rsidRPr="00AD0E8A" w:rsidDel="00421D84" w:rsidRDefault="00A027D8" w:rsidP="00BE28D4">
            <w:pPr>
              <w:pStyle w:val="tabletext11"/>
              <w:suppressAutoHyphens/>
              <w:jc w:val="center"/>
              <w:rPr>
                <w:del w:id="37752" w:author="Author"/>
              </w:rPr>
            </w:pPr>
            <w:del w:id="37753" w:author="Author">
              <w:r w:rsidRPr="00AD0E8A" w:rsidDel="00421D84">
                <w:delText>3.31</w:delText>
              </w:r>
            </w:del>
          </w:p>
        </w:tc>
        <w:tc>
          <w:tcPr>
            <w:tcW w:w="1682" w:type="dxa"/>
            <w:tcBorders>
              <w:top w:val="nil"/>
              <w:left w:val="single" w:sz="6" w:space="0" w:color="auto"/>
              <w:bottom w:val="single" w:sz="6" w:space="0" w:color="auto"/>
              <w:right w:val="single" w:sz="6" w:space="0" w:color="auto"/>
            </w:tcBorders>
          </w:tcPr>
          <w:p w14:paraId="63C80C62" w14:textId="77777777" w:rsidR="00A027D8" w:rsidRPr="00AD0E8A" w:rsidDel="00421D84" w:rsidRDefault="00A027D8" w:rsidP="00BE28D4">
            <w:pPr>
              <w:pStyle w:val="tabletext11"/>
              <w:suppressAutoHyphens/>
              <w:jc w:val="center"/>
              <w:rPr>
                <w:del w:id="37754" w:author="Author"/>
              </w:rPr>
            </w:pPr>
            <w:del w:id="37755" w:author="Author">
              <w:r w:rsidRPr="00AD0E8A" w:rsidDel="00421D84">
                <w:delText>3.99</w:delText>
              </w:r>
            </w:del>
          </w:p>
        </w:tc>
        <w:tc>
          <w:tcPr>
            <w:tcW w:w="1681" w:type="dxa"/>
            <w:tcBorders>
              <w:top w:val="nil"/>
              <w:left w:val="single" w:sz="6" w:space="0" w:color="auto"/>
              <w:bottom w:val="single" w:sz="6" w:space="0" w:color="auto"/>
              <w:right w:val="single" w:sz="6" w:space="0" w:color="auto"/>
            </w:tcBorders>
          </w:tcPr>
          <w:p w14:paraId="0C900211" w14:textId="77777777" w:rsidR="00A027D8" w:rsidRPr="00AD0E8A" w:rsidDel="00421D84" w:rsidRDefault="00A027D8" w:rsidP="00BE28D4">
            <w:pPr>
              <w:pStyle w:val="tabletext11"/>
              <w:suppressAutoHyphens/>
              <w:jc w:val="center"/>
              <w:rPr>
                <w:del w:id="37756" w:author="Author"/>
              </w:rPr>
            </w:pPr>
            <w:del w:id="37757" w:author="Author">
              <w:r w:rsidRPr="00AD0E8A" w:rsidDel="00421D84">
                <w:delText>4.30</w:delText>
              </w:r>
            </w:del>
          </w:p>
        </w:tc>
        <w:tc>
          <w:tcPr>
            <w:tcW w:w="1682" w:type="dxa"/>
            <w:tcBorders>
              <w:top w:val="nil"/>
              <w:left w:val="single" w:sz="6" w:space="0" w:color="auto"/>
              <w:bottom w:val="single" w:sz="6" w:space="0" w:color="auto"/>
              <w:right w:val="single" w:sz="6" w:space="0" w:color="auto"/>
            </w:tcBorders>
          </w:tcPr>
          <w:p w14:paraId="0BAC0053" w14:textId="77777777" w:rsidR="00A027D8" w:rsidRPr="00AD0E8A" w:rsidDel="00421D84" w:rsidRDefault="00A027D8" w:rsidP="00BE28D4">
            <w:pPr>
              <w:pStyle w:val="tabletext11"/>
              <w:suppressAutoHyphens/>
              <w:jc w:val="center"/>
              <w:rPr>
                <w:del w:id="37758" w:author="Author"/>
              </w:rPr>
            </w:pPr>
            <w:del w:id="37759" w:author="Author">
              <w:r w:rsidRPr="00AD0E8A" w:rsidDel="00421D84">
                <w:delText>3.62</w:delText>
              </w:r>
            </w:del>
          </w:p>
        </w:tc>
        <w:tc>
          <w:tcPr>
            <w:tcW w:w="1682" w:type="dxa"/>
            <w:tcBorders>
              <w:top w:val="nil"/>
              <w:left w:val="single" w:sz="6" w:space="0" w:color="auto"/>
              <w:bottom w:val="single" w:sz="6" w:space="0" w:color="auto"/>
              <w:right w:val="single" w:sz="6" w:space="0" w:color="auto"/>
            </w:tcBorders>
          </w:tcPr>
          <w:p w14:paraId="609521D4" w14:textId="77777777" w:rsidR="00A027D8" w:rsidRPr="00AD0E8A" w:rsidDel="00421D84" w:rsidRDefault="00A027D8" w:rsidP="00BE28D4">
            <w:pPr>
              <w:pStyle w:val="tabletext11"/>
              <w:suppressAutoHyphens/>
              <w:jc w:val="center"/>
              <w:rPr>
                <w:del w:id="37760" w:author="Author"/>
              </w:rPr>
            </w:pPr>
            <w:del w:id="37761" w:author="Author">
              <w:r w:rsidRPr="00AD0E8A" w:rsidDel="00421D84">
                <w:delText>3.33</w:delText>
              </w:r>
            </w:del>
          </w:p>
        </w:tc>
      </w:tr>
    </w:tbl>
    <w:p w14:paraId="29C075E9" w14:textId="77777777" w:rsidR="00A027D8" w:rsidDel="00421D84" w:rsidRDefault="00A027D8" w:rsidP="00BE28D4">
      <w:pPr>
        <w:pStyle w:val="tablecaption"/>
        <w:suppressAutoHyphens/>
        <w:rPr>
          <w:del w:id="37762" w:author="Author"/>
        </w:rPr>
      </w:pPr>
      <w:del w:id="37763" w:author="Author">
        <w:r w:rsidRPr="00AD0E8A" w:rsidDel="00421D84">
          <w:delText>Table 100.B. Increased Liability Limits</w:delText>
        </w:r>
      </w:del>
    </w:p>
    <w:p w14:paraId="577830E1" w14:textId="77777777" w:rsidR="00A027D8" w:rsidDel="00421D84" w:rsidRDefault="00A027D8" w:rsidP="00BE28D4">
      <w:pPr>
        <w:pStyle w:val="isonormal"/>
        <w:jc w:val="left"/>
        <w:rPr>
          <w:del w:id="37764" w:author="Author"/>
        </w:rPr>
      </w:pPr>
    </w:p>
    <w:p w14:paraId="38F7FB49" w14:textId="77777777" w:rsidR="00A027D8" w:rsidDel="00421D84" w:rsidRDefault="00A027D8" w:rsidP="00BE28D4">
      <w:pPr>
        <w:pStyle w:val="isonormal"/>
        <w:rPr>
          <w:del w:id="37765" w:author="Author"/>
        </w:rPr>
        <w:sectPr w:rsidR="00A027D8" w:rsidDel="00421D84" w:rsidSect="00437850">
          <w:pgSz w:w="12240" w:h="15840"/>
          <w:pgMar w:top="1735" w:right="960" w:bottom="1560" w:left="1200" w:header="575" w:footer="480" w:gutter="0"/>
          <w:cols w:space="0"/>
          <w:noEndnote/>
          <w:docGrid w:linePitch="245"/>
        </w:sectPr>
      </w:pPr>
    </w:p>
    <w:p w14:paraId="1C6FE74E" w14:textId="77777777" w:rsidR="00A027D8" w:rsidRPr="00E325D4" w:rsidDel="00421D84" w:rsidRDefault="00A027D8" w:rsidP="00BE28D4">
      <w:pPr>
        <w:pStyle w:val="boxrule"/>
        <w:rPr>
          <w:del w:id="37766" w:author="Author"/>
        </w:rPr>
      </w:pPr>
      <w:del w:id="37767" w:author="Author">
        <w:r w:rsidRPr="00E325D4" w:rsidDel="00421D84">
          <w:lastRenderedPageBreak/>
          <w:delText>101.  PHYSICAL DAMAGE COVERAGE RATING PROCEDURES</w:delText>
        </w:r>
      </w:del>
    </w:p>
    <w:p w14:paraId="0C094F44" w14:textId="77777777" w:rsidR="00A027D8" w:rsidRPr="00E325D4" w:rsidDel="00421D84" w:rsidRDefault="00A027D8" w:rsidP="00BE28D4">
      <w:pPr>
        <w:pStyle w:val="blocktext1"/>
        <w:suppressAutoHyphens/>
        <w:rPr>
          <w:del w:id="37768" w:author="Author"/>
        </w:rPr>
      </w:pPr>
      <w:del w:id="37769" w:author="Author">
        <w:r w:rsidRPr="00E325D4" w:rsidDel="00421D84">
          <w:delText xml:space="preserve">Paragraph </w:delText>
        </w:r>
        <w:r w:rsidRPr="00E325D4" w:rsidDel="00421D84">
          <w:rPr>
            <w:b/>
            <w:color w:val="000000"/>
          </w:rPr>
          <w:delText>A.4.</w:delText>
        </w:r>
        <w:r w:rsidRPr="00E325D4" w:rsidDel="00421D84">
          <w:delText xml:space="preserve"> is replaced by the following:</w:delText>
        </w:r>
      </w:del>
    </w:p>
    <w:p w14:paraId="5C329275" w14:textId="77777777" w:rsidR="00A027D8" w:rsidRPr="00E325D4" w:rsidDel="00421D84" w:rsidRDefault="00A027D8" w:rsidP="00BE28D4">
      <w:pPr>
        <w:pStyle w:val="outlinehd2"/>
        <w:suppressAutoHyphens/>
        <w:rPr>
          <w:del w:id="37770" w:author="Author"/>
        </w:rPr>
      </w:pPr>
      <w:del w:id="37771" w:author="Author">
        <w:r w:rsidRPr="00E325D4" w:rsidDel="00421D84">
          <w:tab/>
          <w:delText>A.</w:delText>
        </w:r>
        <w:r w:rsidRPr="00E325D4" w:rsidDel="00421D84">
          <w:tab/>
          <w:delText>Actual Cash Value Premiums</w:delText>
        </w:r>
      </w:del>
    </w:p>
    <w:p w14:paraId="1B297988" w14:textId="77777777" w:rsidR="00A027D8" w:rsidRPr="00E325D4" w:rsidDel="00421D84" w:rsidRDefault="00A027D8" w:rsidP="00BE28D4">
      <w:pPr>
        <w:pStyle w:val="outlinehd3"/>
        <w:suppressAutoHyphens/>
        <w:rPr>
          <w:del w:id="37772" w:author="Author"/>
        </w:rPr>
      </w:pPr>
      <w:del w:id="37773" w:author="Author">
        <w:r w:rsidRPr="00E325D4" w:rsidDel="00421D84">
          <w:tab/>
          <w:delText>4.</w:delText>
        </w:r>
        <w:r w:rsidRPr="00E325D4" w:rsidDel="00421D84">
          <w:tab/>
          <w:delText>Premium Computation</w:delText>
        </w:r>
      </w:del>
    </w:p>
    <w:p w14:paraId="212826E2" w14:textId="77777777" w:rsidR="00A027D8" w:rsidRPr="00E325D4" w:rsidDel="00421D84" w:rsidRDefault="00A027D8" w:rsidP="00BE28D4">
      <w:pPr>
        <w:pStyle w:val="outlinehd4"/>
        <w:suppressAutoHyphens/>
        <w:rPr>
          <w:del w:id="37774" w:author="Author"/>
        </w:rPr>
      </w:pPr>
      <w:del w:id="37775" w:author="Author">
        <w:r w:rsidRPr="00E325D4" w:rsidDel="00421D84">
          <w:tab/>
          <w:delText>a.</w:delText>
        </w:r>
        <w:r w:rsidRPr="00E325D4" w:rsidDel="00421D84">
          <w:tab/>
          <w:delText>Base Premium Development</w:delText>
        </w:r>
      </w:del>
    </w:p>
    <w:p w14:paraId="1C6862BA" w14:textId="77777777" w:rsidR="00A027D8" w:rsidRPr="00E325D4" w:rsidDel="00421D84" w:rsidRDefault="00A027D8" w:rsidP="00BE28D4">
      <w:pPr>
        <w:pStyle w:val="blocktext5"/>
        <w:suppressAutoHyphens/>
        <w:rPr>
          <w:del w:id="37776" w:author="Author"/>
        </w:rPr>
      </w:pPr>
      <w:del w:id="37777" w:author="Author">
        <w:r w:rsidRPr="00E325D4" w:rsidDel="00421D84">
          <w:delText>The physical damage base loss costs do not include the application of the following factors necessary to reflect the applicable original cost new and age group. Thus, in order to develop the base premium:</w:delText>
        </w:r>
      </w:del>
    </w:p>
    <w:p w14:paraId="6BA03D01" w14:textId="77777777" w:rsidR="00A027D8" w:rsidRPr="00E325D4" w:rsidDel="00421D84" w:rsidRDefault="00A027D8" w:rsidP="00BE28D4">
      <w:pPr>
        <w:pStyle w:val="outlinetxt5"/>
        <w:suppressAutoHyphens/>
        <w:rPr>
          <w:del w:id="37778" w:author="Author"/>
        </w:rPr>
      </w:pPr>
      <w:del w:id="37779" w:author="Author">
        <w:r w:rsidRPr="00E325D4" w:rsidDel="00421D84">
          <w:tab/>
        </w:r>
        <w:r w:rsidRPr="00E325D4" w:rsidDel="00421D84">
          <w:sym w:font="Wingdings" w:char="F06C"/>
        </w:r>
        <w:r w:rsidRPr="00E325D4" w:rsidDel="00421D84">
          <w:tab/>
          <w:delText>Multiply the base loss cost for the desired Physical Damage Coverage by the appropriate Original Cost New factor, then</w:delText>
        </w:r>
      </w:del>
    </w:p>
    <w:p w14:paraId="7D513B7B" w14:textId="77777777" w:rsidR="00A027D8" w:rsidRPr="00E325D4" w:rsidDel="00421D84" w:rsidRDefault="00A027D8" w:rsidP="00BE28D4">
      <w:pPr>
        <w:pStyle w:val="outlinetxt5"/>
        <w:suppressAutoHyphens/>
        <w:rPr>
          <w:del w:id="37780" w:author="Author"/>
        </w:rPr>
      </w:pPr>
      <w:del w:id="37781" w:author="Author">
        <w:r w:rsidRPr="00E325D4" w:rsidDel="00421D84">
          <w:rPr>
            <w:b/>
          </w:rPr>
          <w:tab/>
        </w:r>
        <w:r w:rsidRPr="00E325D4" w:rsidDel="00421D84">
          <w:sym w:font="Wingdings" w:char="F06C"/>
        </w:r>
        <w:r w:rsidRPr="00E325D4" w:rsidDel="00421D84">
          <w:rPr>
            <w:b/>
          </w:rPr>
          <w:tab/>
        </w:r>
        <w:r w:rsidRPr="00E325D4" w:rsidDel="00421D84">
          <w:delText>Multiply the result by the appropriate Age Group factor.</w:delText>
        </w:r>
      </w:del>
    </w:p>
    <w:p w14:paraId="3063E215" w14:textId="77777777" w:rsidR="00A027D8" w:rsidRPr="00E325D4" w:rsidDel="00421D84" w:rsidRDefault="00A027D8" w:rsidP="00BE28D4">
      <w:pPr>
        <w:pStyle w:val="outlinehd5"/>
        <w:suppressAutoHyphens/>
        <w:rPr>
          <w:del w:id="37782" w:author="Author"/>
        </w:rPr>
      </w:pPr>
      <w:del w:id="37783" w:author="Author">
        <w:r w:rsidRPr="00E325D4" w:rsidDel="00421D84">
          <w:tab/>
          <w:delText>(1)</w:delText>
        </w:r>
        <w:r w:rsidRPr="00E325D4" w:rsidDel="00421D84">
          <w:tab/>
          <w:delText>Trucks, Tractors And Trailers And Public Autos</w:delText>
        </w:r>
      </w:del>
    </w:p>
    <w:p w14:paraId="02E517F9" w14:textId="77777777" w:rsidR="00A027D8" w:rsidRPr="00E325D4" w:rsidDel="00421D84" w:rsidRDefault="00A027D8" w:rsidP="00BE28D4">
      <w:pPr>
        <w:pStyle w:val="outlinehd6"/>
        <w:suppressAutoHyphens/>
        <w:rPr>
          <w:del w:id="37784" w:author="Author"/>
        </w:rPr>
      </w:pPr>
      <w:del w:id="37785" w:author="Author">
        <w:r w:rsidRPr="00E325D4" w:rsidDel="00421D84">
          <w:tab/>
          <w:delText>(a)</w:delText>
        </w:r>
        <w:r w:rsidRPr="00E325D4" w:rsidDel="00421D84">
          <w:tab/>
          <w:delText>Original Cost New Factors</w:delText>
        </w:r>
      </w:del>
    </w:p>
    <w:p w14:paraId="29D564DB" w14:textId="77777777" w:rsidR="00A027D8" w:rsidRPr="00E325D4" w:rsidDel="00421D84" w:rsidRDefault="00A027D8" w:rsidP="00BE28D4">
      <w:pPr>
        <w:pStyle w:val="space4"/>
        <w:suppressAutoHyphens/>
        <w:rPr>
          <w:del w:id="3778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A027D8" w:rsidRPr="00E325D4" w:rsidDel="00421D84" w14:paraId="39679A04" w14:textId="77777777" w:rsidTr="002F1572">
        <w:trPr>
          <w:cantSplit/>
          <w:trHeight w:val="190"/>
          <w:del w:id="37787" w:author="Author"/>
        </w:trPr>
        <w:tc>
          <w:tcPr>
            <w:tcW w:w="200" w:type="dxa"/>
            <w:tcBorders>
              <w:top w:val="nil"/>
              <w:left w:val="nil"/>
              <w:bottom w:val="nil"/>
              <w:right w:val="nil"/>
            </w:tcBorders>
          </w:tcPr>
          <w:p w14:paraId="7A8ADE47" w14:textId="77777777" w:rsidR="00A027D8" w:rsidRPr="00E325D4" w:rsidDel="00421D84" w:rsidRDefault="00A027D8" w:rsidP="00BE28D4">
            <w:pPr>
              <w:pStyle w:val="tablehead"/>
              <w:suppressAutoHyphens/>
              <w:rPr>
                <w:del w:id="37788" w:author="Author"/>
              </w:rPr>
            </w:pPr>
            <w:del w:id="37789" w:author="Author">
              <w:r w:rsidRPr="00E325D4" w:rsidDel="00421D84">
                <w:br/>
              </w:r>
              <w:r w:rsidRPr="00E325D4" w:rsidDel="00421D84">
                <w:br/>
              </w:r>
            </w:del>
          </w:p>
        </w:tc>
        <w:tc>
          <w:tcPr>
            <w:tcW w:w="1900" w:type="dxa"/>
            <w:gridSpan w:val="6"/>
            <w:tcBorders>
              <w:top w:val="single" w:sz="6" w:space="0" w:color="auto"/>
              <w:left w:val="single" w:sz="6" w:space="0" w:color="auto"/>
              <w:bottom w:val="single" w:sz="6" w:space="0" w:color="auto"/>
              <w:right w:val="single" w:sz="6" w:space="0" w:color="auto"/>
            </w:tcBorders>
            <w:vAlign w:val="bottom"/>
          </w:tcPr>
          <w:p w14:paraId="3C7E4DE4" w14:textId="77777777" w:rsidR="00A027D8" w:rsidRPr="00E325D4" w:rsidDel="00421D84" w:rsidRDefault="00A027D8" w:rsidP="00BE28D4">
            <w:pPr>
              <w:pStyle w:val="tablehead"/>
              <w:suppressAutoHyphens/>
              <w:rPr>
                <w:del w:id="37790" w:author="Author"/>
              </w:rPr>
            </w:pPr>
            <w:del w:id="37791" w:author="Author">
              <w:r w:rsidRPr="00E325D4" w:rsidDel="00421D84">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547F06A8" w14:textId="77777777" w:rsidR="00A027D8" w:rsidRPr="00E325D4" w:rsidDel="00421D84" w:rsidRDefault="00A027D8" w:rsidP="00BE28D4">
            <w:pPr>
              <w:pStyle w:val="tablehead"/>
              <w:suppressAutoHyphens/>
              <w:rPr>
                <w:del w:id="37792" w:author="Author"/>
                <w:b w:val="0"/>
              </w:rPr>
            </w:pPr>
            <w:del w:id="37793" w:author="Author">
              <w:r w:rsidRPr="00E325D4" w:rsidDel="00421D84">
                <w:delText>Comprehensive</w:delText>
              </w:r>
              <w:r w:rsidRPr="00E325D4" w:rsidDel="00421D84">
                <w:br/>
                <w:delText>And Specified</w:delText>
              </w:r>
              <w:r w:rsidRPr="00E325D4" w:rsidDel="00421D84">
                <w:br/>
                <w:delText>Causes Of Loss</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282F4B47" w14:textId="77777777" w:rsidR="00A027D8" w:rsidRPr="00E325D4" w:rsidDel="00421D84" w:rsidRDefault="00A027D8" w:rsidP="00BE28D4">
            <w:pPr>
              <w:pStyle w:val="tablehead"/>
              <w:suppressAutoHyphens/>
              <w:rPr>
                <w:del w:id="37794" w:author="Author"/>
                <w:b w:val="0"/>
              </w:rPr>
            </w:pPr>
            <w:del w:id="37795" w:author="Author">
              <w:r w:rsidRPr="00E325D4" w:rsidDel="00421D84">
                <w:delText>Collision</w:delText>
              </w:r>
            </w:del>
          </w:p>
        </w:tc>
      </w:tr>
      <w:tr w:rsidR="00A027D8" w:rsidRPr="00E325D4" w:rsidDel="00421D84" w14:paraId="4A1C5FB6" w14:textId="77777777" w:rsidTr="002F1572">
        <w:trPr>
          <w:cantSplit/>
          <w:trHeight w:val="190"/>
          <w:del w:id="37796" w:author="Author"/>
        </w:trPr>
        <w:tc>
          <w:tcPr>
            <w:tcW w:w="200" w:type="dxa"/>
            <w:tcBorders>
              <w:top w:val="nil"/>
              <w:left w:val="nil"/>
              <w:bottom w:val="nil"/>
              <w:right w:val="nil"/>
            </w:tcBorders>
          </w:tcPr>
          <w:p w14:paraId="568C6045" w14:textId="77777777" w:rsidR="00A027D8" w:rsidRPr="00E325D4" w:rsidDel="00421D84" w:rsidRDefault="00A027D8" w:rsidP="00BE28D4">
            <w:pPr>
              <w:pStyle w:val="tabletext11"/>
              <w:suppressAutoHyphens/>
              <w:rPr>
                <w:del w:id="37797" w:author="Author"/>
              </w:rPr>
            </w:pPr>
          </w:p>
        </w:tc>
        <w:tc>
          <w:tcPr>
            <w:tcW w:w="300" w:type="dxa"/>
            <w:gridSpan w:val="2"/>
            <w:tcBorders>
              <w:top w:val="single" w:sz="6" w:space="0" w:color="auto"/>
              <w:left w:val="single" w:sz="6" w:space="0" w:color="auto"/>
              <w:bottom w:val="nil"/>
              <w:right w:val="nil"/>
            </w:tcBorders>
          </w:tcPr>
          <w:p w14:paraId="62562895" w14:textId="77777777" w:rsidR="00A027D8" w:rsidRPr="00E325D4" w:rsidDel="00421D84" w:rsidRDefault="00A027D8" w:rsidP="00BE28D4">
            <w:pPr>
              <w:pStyle w:val="tabletext11"/>
              <w:suppressAutoHyphens/>
              <w:jc w:val="right"/>
              <w:rPr>
                <w:del w:id="37798" w:author="Author"/>
              </w:rPr>
            </w:pPr>
            <w:del w:id="37799" w:author="Author">
              <w:r w:rsidRPr="00E325D4" w:rsidDel="00421D84">
                <w:delText>$</w:delText>
              </w:r>
            </w:del>
          </w:p>
        </w:tc>
        <w:tc>
          <w:tcPr>
            <w:tcW w:w="700" w:type="dxa"/>
            <w:gridSpan w:val="2"/>
            <w:tcBorders>
              <w:top w:val="single" w:sz="6" w:space="0" w:color="auto"/>
              <w:left w:val="nil"/>
              <w:bottom w:val="nil"/>
              <w:right w:val="nil"/>
            </w:tcBorders>
          </w:tcPr>
          <w:p w14:paraId="1E5FBD17" w14:textId="77777777" w:rsidR="00A027D8" w:rsidRPr="00E325D4" w:rsidDel="00421D84" w:rsidRDefault="00A027D8" w:rsidP="00BE28D4">
            <w:pPr>
              <w:pStyle w:val="tabletext11"/>
              <w:tabs>
                <w:tab w:val="decimal" w:pos="560"/>
              </w:tabs>
              <w:suppressAutoHyphens/>
              <w:rPr>
                <w:del w:id="37800" w:author="Author"/>
              </w:rPr>
            </w:pPr>
            <w:del w:id="37801" w:author="Author">
              <w:r w:rsidRPr="00E325D4" w:rsidDel="00421D84">
                <w:delText>0</w:delText>
              </w:r>
            </w:del>
          </w:p>
        </w:tc>
        <w:tc>
          <w:tcPr>
            <w:tcW w:w="200" w:type="dxa"/>
            <w:tcBorders>
              <w:top w:val="single" w:sz="6" w:space="0" w:color="auto"/>
              <w:left w:val="nil"/>
              <w:bottom w:val="nil"/>
              <w:right w:val="nil"/>
            </w:tcBorders>
          </w:tcPr>
          <w:p w14:paraId="59E5D07A" w14:textId="77777777" w:rsidR="00A027D8" w:rsidRPr="00E325D4" w:rsidDel="00421D84" w:rsidRDefault="00A027D8" w:rsidP="00BE28D4">
            <w:pPr>
              <w:pStyle w:val="tabletext11"/>
              <w:suppressAutoHyphens/>
              <w:jc w:val="center"/>
              <w:rPr>
                <w:del w:id="37802" w:author="Author"/>
              </w:rPr>
            </w:pPr>
            <w:del w:id="37803" w:author="Author">
              <w:r w:rsidRPr="00E325D4" w:rsidDel="00421D84">
                <w:delText>–</w:delText>
              </w:r>
            </w:del>
          </w:p>
        </w:tc>
        <w:tc>
          <w:tcPr>
            <w:tcW w:w="700" w:type="dxa"/>
            <w:tcBorders>
              <w:top w:val="single" w:sz="6" w:space="0" w:color="auto"/>
              <w:left w:val="nil"/>
              <w:bottom w:val="nil"/>
              <w:right w:val="single" w:sz="6" w:space="0" w:color="auto"/>
            </w:tcBorders>
          </w:tcPr>
          <w:p w14:paraId="607BD034" w14:textId="77777777" w:rsidR="00A027D8" w:rsidRPr="00E325D4" w:rsidDel="00421D84" w:rsidRDefault="00A027D8" w:rsidP="00BE28D4">
            <w:pPr>
              <w:pStyle w:val="tabletext11"/>
              <w:tabs>
                <w:tab w:val="decimal" w:pos="520"/>
              </w:tabs>
              <w:suppressAutoHyphens/>
              <w:rPr>
                <w:del w:id="37804" w:author="Author"/>
              </w:rPr>
            </w:pPr>
            <w:del w:id="37805" w:author="Author">
              <w:r w:rsidRPr="00E325D4" w:rsidDel="00421D84">
                <w:delText>4500</w:delText>
              </w:r>
            </w:del>
          </w:p>
        </w:tc>
        <w:tc>
          <w:tcPr>
            <w:tcW w:w="1600" w:type="dxa"/>
            <w:tcBorders>
              <w:top w:val="single" w:sz="6" w:space="0" w:color="auto"/>
              <w:left w:val="single" w:sz="6" w:space="0" w:color="auto"/>
              <w:bottom w:val="single" w:sz="6" w:space="0" w:color="auto"/>
              <w:right w:val="single" w:sz="6" w:space="0" w:color="auto"/>
            </w:tcBorders>
          </w:tcPr>
          <w:p w14:paraId="08EF4CB6" w14:textId="77777777" w:rsidR="00A027D8" w:rsidRPr="00E325D4" w:rsidDel="00421D84" w:rsidRDefault="00A027D8" w:rsidP="00BE28D4">
            <w:pPr>
              <w:pStyle w:val="tabletext11"/>
              <w:tabs>
                <w:tab w:val="decimal" w:pos="660"/>
              </w:tabs>
              <w:suppressAutoHyphens/>
              <w:rPr>
                <w:del w:id="37806" w:author="Author"/>
              </w:rPr>
            </w:pPr>
            <w:del w:id="37807" w:author="Author">
              <w:r w:rsidRPr="00E325D4" w:rsidDel="00421D84">
                <w:delText>0.50</w:delText>
              </w:r>
            </w:del>
          </w:p>
        </w:tc>
        <w:tc>
          <w:tcPr>
            <w:tcW w:w="1300" w:type="dxa"/>
            <w:tcBorders>
              <w:top w:val="single" w:sz="6" w:space="0" w:color="auto"/>
              <w:left w:val="single" w:sz="6" w:space="0" w:color="auto"/>
              <w:bottom w:val="single" w:sz="6" w:space="0" w:color="auto"/>
              <w:right w:val="single" w:sz="6" w:space="0" w:color="auto"/>
            </w:tcBorders>
          </w:tcPr>
          <w:p w14:paraId="5F5E9238" w14:textId="77777777" w:rsidR="00A027D8" w:rsidRPr="00E325D4" w:rsidDel="00421D84" w:rsidRDefault="00A027D8" w:rsidP="00BE28D4">
            <w:pPr>
              <w:pStyle w:val="tabletext11"/>
              <w:tabs>
                <w:tab w:val="decimal" w:pos="560"/>
              </w:tabs>
              <w:suppressAutoHyphens/>
              <w:rPr>
                <w:del w:id="37808" w:author="Author"/>
              </w:rPr>
            </w:pPr>
            <w:del w:id="37809" w:author="Author">
              <w:r w:rsidRPr="00E325D4" w:rsidDel="00421D84">
                <w:delText>0.36</w:delText>
              </w:r>
            </w:del>
          </w:p>
        </w:tc>
      </w:tr>
      <w:tr w:rsidR="00A027D8" w:rsidRPr="00E325D4" w:rsidDel="00421D84" w14:paraId="1F465D3E" w14:textId="77777777" w:rsidTr="002F1572">
        <w:trPr>
          <w:cantSplit/>
          <w:trHeight w:val="190"/>
          <w:del w:id="37810" w:author="Author"/>
        </w:trPr>
        <w:tc>
          <w:tcPr>
            <w:tcW w:w="200" w:type="dxa"/>
            <w:tcBorders>
              <w:top w:val="nil"/>
              <w:left w:val="nil"/>
              <w:bottom w:val="nil"/>
              <w:right w:val="nil"/>
            </w:tcBorders>
          </w:tcPr>
          <w:p w14:paraId="3D909C23" w14:textId="77777777" w:rsidR="00A027D8" w:rsidRPr="00E325D4" w:rsidDel="00421D84" w:rsidRDefault="00A027D8" w:rsidP="00BE28D4">
            <w:pPr>
              <w:pStyle w:val="tabletext11"/>
              <w:suppressAutoHyphens/>
              <w:rPr>
                <w:del w:id="37811" w:author="Author"/>
              </w:rPr>
            </w:pPr>
          </w:p>
        </w:tc>
        <w:tc>
          <w:tcPr>
            <w:tcW w:w="300" w:type="dxa"/>
            <w:gridSpan w:val="2"/>
            <w:tcBorders>
              <w:top w:val="single" w:sz="6" w:space="0" w:color="auto"/>
              <w:left w:val="single" w:sz="6" w:space="0" w:color="auto"/>
              <w:bottom w:val="nil"/>
              <w:right w:val="nil"/>
            </w:tcBorders>
          </w:tcPr>
          <w:p w14:paraId="6FC2CE71" w14:textId="77777777" w:rsidR="00A027D8" w:rsidRPr="00E325D4" w:rsidDel="00421D84" w:rsidRDefault="00A027D8" w:rsidP="00BE28D4">
            <w:pPr>
              <w:pStyle w:val="tabletext11"/>
              <w:suppressAutoHyphens/>
              <w:jc w:val="center"/>
              <w:rPr>
                <w:del w:id="37812" w:author="Author"/>
              </w:rPr>
            </w:pPr>
          </w:p>
        </w:tc>
        <w:tc>
          <w:tcPr>
            <w:tcW w:w="700" w:type="dxa"/>
            <w:gridSpan w:val="2"/>
            <w:tcBorders>
              <w:top w:val="single" w:sz="6" w:space="0" w:color="auto"/>
              <w:left w:val="nil"/>
              <w:bottom w:val="nil"/>
              <w:right w:val="nil"/>
            </w:tcBorders>
          </w:tcPr>
          <w:p w14:paraId="1F76BC30" w14:textId="77777777" w:rsidR="00A027D8" w:rsidRPr="00E325D4" w:rsidDel="00421D84" w:rsidRDefault="00A027D8" w:rsidP="00BE28D4">
            <w:pPr>
              <w:pStyle w:val="tabletext11"/>
              <w:tabs>
                <w:tab w:val="decimal" w:pos="560"/>
              </w:tabs>
              <w:suppressAutoHyphens/>
              <w:rPr>
                <w:del w:id="37813" w:author="Author"/>
              </w:rPr>
            </w:pPr>
            <w:del w:id="37814" w:author="Author">
              <w:r w:rsidRPr="00E325D4" w:rsidDel="00421D84">
                <w:delText>4501</w:delText>
              </w:r>
            </w:del>
          </w:p>
        </w:tc>
        <w:tc>
          <w:tcPr>
            <w:tcW w:w="200" w:type="dxa"/>
            <w:tcBorders>
              <w:top w:val="single" w:sz="6" w:space="0" w:color="auto"/>
              <w:left w:val="nil"/>
              <w:bottom w:val="nil"/>
              <w:right w:val="nil"/>
            </w:tcBorders>
          </w:tcPr>
          <w:p w14:paraId="291E5016" w14:textId="77777777" w:rsidR="00A027D8" w:rsidRPr="00E325D4" w:rsidDel="00421D84" w:rsidRDefault="00A027D8" w:rsidP="00BE28D4">
            <w:pPr>
              <w:pStyle w:val="tabletext11"/>
              <w:suppressAutoHyphens/>
              <w:jc w:val="center"/>
              <w:rPr>
                <w:del w:id="37815" w:author="Author"/>
              </w:rPr>
            </w:pPr>
            <w:del w:id="37816" w:author="Author">
              <w:r w:rsidRPr="00E325D4" w:rsidDel="00421D84">
                <w:delText>–</w:delText>
              </w:r>
            </w:del>
          </w:p>
        </w:tc>
        <w:tc>
          <w:tcPr>
            <w:tcW w:w="700" w:type="dxa"/>
            <w:tcBorders>
              <w:top w:val="single" w:sz="6" w:space="0" w:color="auto"/>
              <w:left w:val="nil"/>
              <w:bottom w:val="nil"/>
              <w:right w:val="single" w:sz="6" w:space="0" w:color="auto"/>
            </w:tcBorders>
          </w:tcPr>
          <w:p w14:paraId="0AF31CE2" w14:textId="77777777" w:rsidR="00A027D8" w:rsidRPr="00E325D4" w:rsidDel="00421D84" w:rsidRDefault="00A027D8" w:rsidP="00BE28D4">
            <w:pPr>
              <w:pStyle w:val="tabletext11"/>
              <w:tabs>
                <w:tab w:val="decimal" w:pos="520"/>
              </w:tabs>
              <w:suppressAutoHyphens/>
              <w:rPr>
                <w:del w:id="37817" w:author="Author"/>
              </w:rPr>
            </w:pPr>
            <w:del w:id="37818" w:author="Author">
              <w:r w:rsidRPr="00E325D4" w:rsidDel="00421D84">
                <w:delText>6000</w:delText>
              </w:r>
            </w:del>
          </w:p>
        </w:tc>
        <w:tc>
          <w:tcPr>
            <w:tcW w:w="1600" w:type="dxa"/>
            <w:tcBorders>
              <w:top w:val="single" w:sz="6" w:space="0" w:color="auto"/>
              <w:left w:val="single" w:sz="6" w:space="0" w:color="auto"/>
              <w:bottom w:val="single" w:sz="6" w:space="0" w:color="auto"/>
              <w:right w:val="single" w:sz="6" w:space="0" w:color="auto"/>
            </w:tcBorders>
          </w:tcPr>
          <w:p w14:paraId="2BA7C91E" w14:textId="77777777" w:rsidR="00A027D8" w:rsidRPr="00E325D4" w:rsidDel="00421D84" w:rsidRDefault="00A027D8" w:rsidP="00BE28D4">
            <w:pPr>
              <w:pStyle w:val="tabletext11"/>
              <w:tabs>
                <w:tab w:val="decimal" w:pos="660"/>
              </w:tabs>
              <w:suppressAutoHyphens/>
              <w:rPr>
                <w:del w:id="37819" w:author="Author"/>
              </w:rPr>
            </w:pPr>
            <w:del w:id="37820" w:author="Author">
              <w:r w:rsidRPr="00E325D4" w:rsidDel="00421D84">
                <w:delText>0.65</w:delText>
              </w:r>
            </w:del>
          </w:p>
        </w:tc>
        <w:tc>
          <w:tcPr>
            <w:tcW w:w="1300" w:type="dxa"/>
            <w:tcBorders>
              <w:top w:val="single" w:sz="6" w:space="0" w:color="auto"/>
              <w:left w:val="single" w:sz="6" w:space="0" w:color="auto"/>
              <w:bottom w:val="single" w:sz="6" w:space="0" w:color="auto"/>
              <w:right w:val="single" w:sz="6" w:space="0" w:color="auto"/>
            </w:tcBorders>
          </w:tcPr>
          <w:p w14:paraId="5EDB5485" w14:textId="77777777" w:rsidR="00A027D8" w:rsidRPr="00E325D4" w:rsidDel="00421D84" w:rsidRDefault="00A027D8" w:rsidP="00BE28D4">
            <w:pPr>
              <w:pStyle w:val="tabletext11"/>
              <w:tabs>
                <w:tab w:val="decimal" w:pos="560"/>
              </w:tabs>
              <w:suppressAutoHyphens/>
              <w:rPr>
                <w:del w:id="37821" w:author="Author"/>
              </w:rPr>
            </w:pPr>
            <w:del w:id="37822" w:author="Author">
              <w:r w:rsidRPr="00E325D4" w:rsidDel="00421D84">
                <w:delText>0.40</w:delText>
              </w:r>
            </w:del>
          </w:p>
        </w:tc>
      </w:tr>
      <w:tr w:rsidR="00A027D8" w:rsidRPr="00E325D4" w:rsidDel="00421D84" w14:paraId="717363B0" w14:textId="77777777" w:rsidTr="002F1572">
        <w:trPr>
          <w:cantSplit/>
          <w:trHeight w:val="190"/>
          <w:del w:id="37823" w:author="Author"/>
        </w:trPr>
        <w:tc>
          <w:tcPr>
            <w:tcW w:w="200" w:type="dxa"/>
            <w:tcBorders>
              <w:top w:val="nil"/>
              <w:left w:val="nil"/>
              <w:bottom w:val="nil"/>
              <w:right w:val="nil"/>
            </w:tcBorders>
          </w:tcPr>
          <w:p w14:paraId="6973CEB7" w14:textId="77777777" w:rsidR="00A027D8" w:rsidRPr="00E325D4" w:rsidDel="00421D84" w:rsidRDefault="00A027D8" w:rsidP="00BE28D4">
            <w:pPr>
              <w:pStyle w:val="tabletext11"/>
              <w:suppressAutoHyphens/>
              <w:rPr>
                <w:del w:id="37824" w:author="Author"/>
              </w:rPr>
            </w:pPr>
          </w:p>
        </w:tc>
        <w:tc>
          <w:tcPr>
            <w:tcW w:w="300" w:type="dxa"/>
            <w:gridSpan w:val="2"/>
            <w:tcBorders>
              <w:top w:val="single" w:sz="6" w:space="0" w:color="auto"/>
              <w:left w:val="single" w:sz="6" w:space="0" w:color="auto"/>
              <w:bottom w:val="nil"/>
              <w:right w:val="nil"/>
            </w:tcBorders>
          </w:tcPr>
          <w:p w14:paraId="1ACE2F5B" w14:textId="77777777" w:rsidR="00A027D8" w:rsidRPr="00E325D4" w:rsidDel="00421D84" w:rsidRDefault="00A027D8" w:rsidP="00BE28D4">
            <w:pPr>
              <w:pStyle w:val="tabletext11"/>
              <w:suppressAutoHyphens/>
              <w:jc w:val="center"/>
              <w:rPr>
                <w:del w:id="37825" w:author="Author"/>
              </w:rPr>
            </w:pPr>
          </w:p>
        </w:tc>
        <w:tc>
          <w:tcPr>
            <w:tcW w:w="700" w:type="dxa"/>
            <w:gridSpan w:val="2"/>
            <w:tcBorders>
              <w:top w:val="single" w:sz="6" w:space="0" w:color="auto"/>
              <w:left w:val="nil"/>
              <w:bottom w:val="nil"/>
              <w:right w:val="nil"/>
            </w:tcBorders>
          </w:tcPr>
          <w:p w14:paraId="72FB669C" w14:textId="77777777" w:rsidR="00A027D8" w:rsidRPr="00E325D4" w:rsidDel="00421D84" w:rsidRDefault="00A027D8" w:rsidP="00BE28D4">
            <w:pPr>
              <w:pStyle w:val="tabletext11"/>
              <w:tabs>
                <w:tab w:val="decimal" w:pos="560"/>
              </w:tabs>
              <w:suppressAutoHyphens/>
              <w:rPr>
                <w:del w:id="37826" w:author="Author"/>
              </w:rPr>
            </w:pPr>
            <w:del w:id="37827" w:author="Author">
              <w:r w:rsidRPr="00E325D4" w:rsidDel="00421D84">
                <w:delText>6001</w:delText>
              </w:r>
            </w:del>
          </w:p>
        </w:tc>
        <w:tc>
          <w:tcPr>
            <w:tcW w:w="200" w:type="dxa"/>
            <w:tcBorders>
              <w:top w:val="single" w:sz="6" w:space="0" w:color="auto"/>
              <w:left w:val="nil"/>
              <w:bottom w:val="nil"/>
              <w:right w:val="nil"/>
            </w:tcBorders>
          </w:tcPr>
          <w:p w14:paraId="319C637C" w14:textId="77777777" w:rsidR="00A027D8" w:rsidRPr="00E325D4" w:rsidDel="00421D84" w:rsidRDefault="00A027D8" w:rsidP="00BE28D4">
            <w:pPr>
              <w:pStyle w:val="tabletext11"/>
              <w:suppressAutoHyphens/>
              <w:jc w:val="center"/>
              <w:rPr>
                <w:del w:id="37828" w:author="Author"/>
              </w:rPr>
            </w:pPr>
            <w:del w:id="37829" w:author="Author">
              <w:r w:rsidRPr="00E325D4" w:rsidDel="00421D84">
                <w:delText>–</w:delText>
              </w:r>
            </w:del>
          </w:p>
        </w:tc>
        <w:tc>
          <w:tcPr>
            <w:tcW w:w="700" w:type="dxa"/>
            <w:tcBorders>
              <w:top w:val="single" w:sz="6" w:space="0" w:color="auto"/>
              <w:left w:val="nil"/>
              <w:bottom w:val="nil"/>
              <w:right w:val="single" w:sz="6" w:space="0" w:color="auto"/>
            </w:tcBorders>
          </w:tcPr>
          <w:p w14:paraId="57A16CC7" w14:textId="77777777" w:rsidR="00A027D8" w:rsidRPr="00E325D4" w:rsidDel="00421D84" w:rsidRDefault="00A027D8" w:rsidP="00BE28D4">
            <w:pPr>
              <w:pStyle w:val="tabletext11"/>
              <w:tabs>
                <w:tab w:val="decimal" w:pos="520"/>
              </w:tabs>
              <w:suppressAutoHyphens/>
              <w:rPr>
                <w:del w:id="37830" w:author="Author"/>
              </w:rPr>
            </w:pPr>
            <w:del w:id="37831" w:author="Author">
              <w:r w:rsidRPr="00E325D4" w:rsidDel="00421D84">
                <w:delText>8000</w:delText>
              </w:r>
            </w:del>
          </w:p>
        </w:tc>
        <w:tc>
          <w:tcPr>
            <w:tcW w:w="1600" w:type="dxa"/>
            <w:tcBorders>
              <w:top w:val="single" w:sz="6" w:space="0" w:color="auto"/>
              <w:left w:val="single" w:sz="6" w:space="0" w:color="auto"/>
              <w:bottom w:val="single" w:sz="6" w:space="0" w:color="auto"/>
              <w:right w:val="single" w:sz="6" w:space="0" w:color="auto"/>
            </w:tcBorders>
          </w:tcPr>
          <w:p w14:paraId="66D6FB3D" w14:textId="77777777" w:rsidR="00A027D8" w:rsidRPr="00E325D4" w:rsidDel="00421D84" w:rsidRDefault="00A027D8" w:rsidP="00BE28D4">
            <w:pPr>
              <w:pStyle w:val="tabletext11"/>
              <w:tabs>
                <w:tab w:val="decimal" w:pos="660"/>
              </w:tabs>
              <w:suppressAutoHyphens/>
              <w:rPr>
                <w:del w:id="37832" w:author="Author"/>
              </w:rPr>
            </w:pPr>
            <w:del w:id="37833" w:author="Author">
              <w:r w:rsidRPr="00E325D4" w:rsidDel="00421D84">
                <w:delText>0.75</w:delText>
              </w:r>
            </w:del>
          </w:p>
        </w:tc>
        <w:tc>
          <w:tcPr>
            <w:tcW w:w="1300" w:type="dxa"/>
            <w:tcBorders>
              <w:top w:val="single" w:sz="6" w:space="0" w:color="auto"/>
              <w:left w:val="single" w:sz="6" w:space="0" w:color="auto"/>
              <w:bottom w:val="single" w:sz="6" w:space="0" w:color="auto"/>
              <w:right w:val="single" w:sz="6" w:space="0" w:color="auto"/>
            </w:tcBorders>
          </w:tcPr>
          <w:p w14:paraId="6071310B" w14:textId="77777777" w:rsidR="00A027D8" w:rsidRPr="00E325D4" w:rsidDel="00421D84" w:rsidRDefault="00A027D8" w:rsidP="00BE28D4">
            <w:pPr>
              <w:pStyle w:val="tabletext11"/>
              <w:tabs>
                <w:tab w:val="decimal" w:pos="560"/>
              </w:tabs>
              <w:suppressAutoHyphens/>
              <w:rPr>
                <w:del w:id="37834" w:author="Author"/>
              </w:rPr>
            </w:pPr>
            <w:del w:id="37835" w:author="Author">
              <w:r w:rsidRPr="00E325D4" w:rsidDel="00421D84">
                <w:delText>0.45</w:delText>
              </w:r>
            </w:del>
          </w:p>
        </w:tc>
      </w:tr>
      <w:tr w:rsidR="00A027D8" w:rsidRPr="00E325D4" w:rsidDel="00421D84" w14:paraId="04DE9A0F" w14:textId="77777777" w:rsidTr="002F1572">
        <w:trPr>
          <w:cantSplit/>
          <w:trHeight w:val="190"/>
          <w:del w:id="37836" w:author="Author"/>
        </w:trPr>
        <w:tc>
          <w:tcPr>
            <w:tcW w:w="200" w:type="dxa"/>
            <w:tcBorders>
              <w:top w:val="nil"/>
              <w:left w:val="nil"/>
              <w:bottom w:val="nil"/>
              <w:right w:val="nil"/>
            </w:tcBorders>
          </w:tcPr>
          <w:p w14:paraId="72C437F8" w14:textId="77777777" w:rsidR="00A027D8" w:rsidRPr="00E325D4" w:rsidDel="00421D84" w:rsidRDefault="00A027D8" w:rsidP="00BE28D4">
            <w:pPr>
              <w:pStyle w:val="tabletext11"/>
              <w:suppressAutoHyphens/>
              <w:rPr>
                <w:del w:id="37837" w:author="Author"/>
              </w:rPr>
            </w:pPr>
          </w:p>
        </w:tc>
        <w:tc>
          <w:tcPr>
            <w:tcW w:w="300" w:type="dxa"/>
            <w:gridSpan w:val="2"/>
            <w:tcBorders>
              <w:top w:val="single" w:sz="6" w:space="0" w:color="auto"/>
              <w:left w:val="single" w:sz="6" w:space="0" w:color="auto"/>
              <w:bottom w:val="nil"/>
              <w:right w:val="nil"/>
            </w:tcBorders>
          </w:tcPr>
          <w:p w14:paraId="6CA4079F" w14:textId="77777777" w:rsidR="00A027D8" w:rsidRPr="00E325D4" w:rsidDel="00421D84" w:rsidRDefault="00A027D8" w:rsidP="00BE28D4">
            <w:pPr>
              <w:pStyle w:val="tabletext11"/>
              <w:suppressAutoHyphens/>
              <w:jc w:val="center"/>
              <w:rPr>
                <w:del w:id="37838" w:author="Author"/>
              </w:rPr>
            </w:pPr>
          </w:p>
        </w:tc>
        <w:tc>
          <w:tcPr>
            <w:tcW w:w="700" w:type="dxa"/>
            <w:gridSpan w:val="2"/>
            <w:tcBorders>
              <w:top w:val="single" w:sz="6" w:space="0" w:color="auto"/>
              <w:left w:val="nil"/>
              <w:bottom w:val="nil"/>
              <w:right w:val="nil"/>
            </w:tcBorders>
          </w:tcPr>
          <w:p w14:paraId="6BC55991" w14:textId="77777777" w:rsidR="00A027D8" w:rsidRPr="00E325D4" w:rsidDel="00421D84" w:rsidRDefault="00A027D8" w:rsidP="00BE28D4">
            <w:pPr>
              <w:pStyle w:val="tabletext11"/>
              <w:tabs>
                <w:tab w:val="decimal" w:pos="560"/>
              </w:tabs>
              <w:suppressAutoHyphens/>
              <w:rPr>
                <w:del w:id="37839" w:author="Author"/>
              </w:rPr>
            </w:pPr>
            <w:del w:id="37840" w:author="Author">
              <w:r w:rsidRPr="00E325D4" w:rsidDel="00421D84">
                <w:delText>8001</w:delText>
              </w:r>
            </w:del>
          </w:p>
        </w:tc>
        <w:tc>
          <w:tcPr>
            <w:tcW w:w="200" w:type="dxa"/>
            <w:tcBorders>
              <w:top w:val="single" w:sz="6" w:space="0" w:color="auto"/>
              <w:left w:val="nil"/>
              <w:bottom w:val="nil"/>
              <w:right w:val="nil"/>
            </w:tcBorders>
          </w:tcPr>
          <w:p w14:paraId="0D0A04CB" w14:textId="77777777" w:rsidR="00A027D8" w:rsidRPr="00E325D4" w:rsidDel="00421D84" w:rsidRDefault="00A027D8" w:rsidP="00BE28D4">
            <w:pPr>
              <w:pStyle w:val="tabletext11"/>
              <w:suppressAutoHyphens/>
              <w:jc w:val="center"/>
              <w:rPr>
                <w:del w:id="37841" w:author="Author"/>
              </w:rPr>
            </w:pPr>
            <w:del w:id="37842" w:author="Author">
              <w:r w:rsidRPr="00E325D4" w:rsidDel="00421D84">
                <w:delText>–</w:delText>
              </w:r>
            </w:del>
          </w:p>
        </w:tc>
        <w:tc>
          <w:tcPr>
            <w:tcW w:w="700" w:type="dxa"/>
            <w:tcBorders>
              <w:top w:val="single" w:sz="6" w:space="0" w:color="auto"/>
              <w:left w:val="nil"/>
              <w:bottom w:val="nil"/>
              <w:right w:val="single" w:sz="6" w:space="0" w:color="auto"/>
            </w:tcBorders>
          </w:tcPr>
          <w:p w14:paraId="54668FA0" w14:textId="77777777" w:rsidR="00A027D8" w:rsidRPr="00E325D4" w:rsidDel="00421D84" w:rsidRDefault="00A027D8" w:rsidP="00BE28D4">
            <w:pPr>
              <w:pStyle w:val="tabletext11"/>
              <w:tabs>
                <w:tab w:val="decimal" w:pos="520"/>
              </w:tabs>
              <w:suppressAutoHyphens/>
              <w:rPr>
                <w:del w:id="37843" w:author="Author"/>
              </w:rPr>
            </w:pPr>
            <w:del w:id="37844" w:author="Author">
              <w:r w:rsidRPr="00E325D4" w:rsidDel="00421D84">
                <w:delText>10000</w:delText>
              </w:r>
            </w:del>
          </w:p>
        </w:tc>
        <w:tc>
          <w:tcPr>
            <w:tcW w:w="1600" w:type="dxa"/>
            <w:tcBorders>
              <w:top w:val="single" w:sz="6" w:space="0" w:color="auto"/>
              <w:left w:val="single" w:sz="6" w:space="0" w:color="auto"/>
              <w:bottom w:val="single" w:sz="6" w:space="0" w:color="auto"/>
              <w:right w:val="single" w:sz="6" w:space="0" w:color="auto"/>
            </w:tcBorders>
          </w:tcPr>
          <w:p w14:paraId="7DA0C995" w14:textId="77777777" w:rsidR="00A027D8" w:rsidRPr="00E325D4" w:rsidDel="00421D84" w:rsidRDefault="00A027D8" w:rsidP="00BE28D4">
            <w:pPr>
              <w:pStyle w:val="tabletext11"/>
              <w:tabs>
                <w:tab w:val="decimal" w:pos="660"/>
              </w:tabs>
              <w:suppressAutoHyphens/>
              <w:rPr>
                <w:del w:id="37845" w:author="Author"/>
              </w:rPr>
            </w:pPr>
            <w:del w:id="37846" w:author="Author">
              <w:r w:rsidRPr="00E325D4" w:rsidDel="00421D84">
                <w:delText>0.85</w:delText>
              </w:r>
            </w:del>
          </w:p>
        </w:tc>
        <w:tc>
          <w:tcPr>
            <w:tcW w:w="1300" w:type="dxa"/>
            <w:tcBorders>
              <w:top w:val="single" w:sz="6" w:space="0" w:color="auto"/>
              <w:left w:val="single" w:sz="6" w:space="0" w:color="auto"/>
              <w:bottom w:val="single" w:sz="6" w:space="0" w:color="auto"/>
              <w:right w:val="single" w:sz="6" w:space="0" w:color="auto"/>
            </w:tcBorders>
          </w:tcPr>
          <w:p w14:paraId="1C625EE1" w14:textId="77777777" w:rsidR="00A027D8" w:rsidRPr="00E325D4" w:rsidDel="00421D84" w:rsidRDefault="00A027D8" w:rsidP="00BE28D4">
            <w:pPr>
              <w:pStyle w:val="tabletext11"/>
              <w:tabs>
                <w:tab w:val="decimal" w:pos="560"/>
              </w:tabs>
              <w:suppressAutoHyphens/>
              <w:rPr>
                <w:del w:id="37847" w:author="Author"/>
              </w:rPr>
            </w:pPr>
            <w:del w:id="37848" w:author="Author">
              <w:r w:rsidRPr="00E325D4" w:rsidDel="00421D84">
                <w:delText>0.70</w:delText>
              </w:r>
            </w:del>
          </w:p>
        </w:tc>
      </w:tr>
      <w:tr w:rsidR="00A027D8" w:rsidRPr="00E325D4" w:rsidDel="00421D84" w14:paraId="70E1AF23" w14:textId="77777777" w:rsidTr="002F1572">
        <w:trPr>
          <w:cantSplit/>
          <w:trHeight w:val="190"/>
          <w:del w:id="37849" w:author="Author"/>
        </w:trPr>
        <w:tc>
          <w:tcPr>
            <w:tcW w:w="200" w:type="dxa"/>
            <w:tcBorders>
              <w:top w:val="nil"/>
              <w:left w:val="nil"/>
              <w:bottom w:val="nil"/>
              <w:right w:val="nil"/>
            </w:tcBorders>
          </w:tcPr>
          <w:p w14:paraId="6AC8ED64" w14:textId="77777777" w:rsidR="00A027D8" w:rsidRPr="00E325D4" w:rsidDel="00421D84" w:rsidRDefault="00A027D8" w:rsidP="00BE28D4">
            <w:pPr>
              <w:pStyle w:val="tabletext11"/>
              <w:suppressAutoHyphens/>
              <w:rPr>
                <w:del w:id="37850" w:author="Author"/>
              </w:rPr>
            </w:pPr>
          </w:p>
        </w:tc>
        <w:tc>
          <w:tcPr>
            <w:tcW w:w="300" w:type="dxa"/>
            <w:gridSpan w:val="2"/>
            <w:tcBorders>
              <w:top w:val="single" w:sz="6" w:space="0" w:color="auto"/>
              <w:left w:val="single" w:sz="6" w:space="0" w:color="auto"/>
              <w:bottom w:val="nil"/>
              <w:right w:val="nil"/>
            </w:tcBorders>
          </w:tcPr>
          <w:p w14:paraId="3947FB28" w14:textId="77777777" w:rsidR="00A027D8" w:rsidRPr="00E325D4" w:rsidDel="00421D84" w:rsidRDefault="00A027D8" w:rsidP="00BE28D4">
            <w:pPr>
              <w:pStyle w:val="tabletext11"/>
              <w:suppressAutoHyphens/>
              <w:jc w:val="center"/>
              <w:rPr>
                <w:del w:id="37851" w:author="Author"/>
              </w:rPr>
            </w:pPr>
          </w:p>
        </w:tc>
        <w:tc>
          <w:tcPr>
            <w:tcW w:w="700" w:type="dxa"/>
            <w:gridSpan w:val="2"/>
            <w:tcBorders>
              <w:top w:val="single" w:sz="6" w:space="0" w:color="auto"/>
              <w:left w:val="nil"/>
              <w:bottom w:val="nil"/>
              <w:right w:val="nil"/>
            </w:tcBorders>
          </w:tcPr>
          <w:p w14:paraId="197B01AE" w14:textId="77777777" w:rsidR="00A027D8" w:rsidRPr="00E325D4" w:rsidDel="00421D84" w:rsidRDefault="00A027D8" w:rsidP="00BE28D4">
            <w:pPr>
              <w:pStyle w:val="tabletext11"/>
              <w:tabs>
                <w:tab w:val="decimal" w:pos="560"/>
              </w:tabs>
              <w:suppressAutoHyphens/>
              <w:rPr>
                <w:del w:id="37852" w:author="Author"/>
              </w:rPr>
            </w:pPr>
            <w:del w:id="37853" w:author="Author">
              <w:r w:rsidRPr="00E325D4" w:rsidDel="00421D84">
                <w:delText>10001</w:delText>
              </w:r>
            </w:del>
          </w:p>
        </w:tc>
        <w:tc>
          <w:tcPr>
            <w:tcW w:w="200" w:type="dxa"/>
            <w:tcBorders>
              <w:top w:val="single" w:sz="6" w:space="0" w:color="auto"/>
              <w:left w:val="nil"/>
              <w:bottom w:val="nil"/>
              <w:right w:val="nil"/>
            </w:tcBorders>
          </w:tcPr>
          <w:p w14:paraId="1EFC2304" w14:textId="77777777" w:rsidR="00A027D8" w:rsidRPr="00E325D4" w:rsidDel="00421D84" w:rsidRDefault="00A027D8" w:rsidP="00BE28D4">
            <w:pPr>
              <w:pStyle w:val="tabletext11"/>
              <w:suppressAutoHyphens/>
              <w:jc w:val="center"/>
              <w:rPr>
                <w:del w:id="37854" w:author="Author"/>
              </w:rPr>
            </w:pPr>
            <w:del w:id="37855" w:author="Author">
              <w:r w:rsidRPr="00E325D4" w:rsidDel="00421D84">
                <w:delText>–</w:delText>
              </w:r>
            </w:del>
          </w:p>
        </w:tc>
        <w:tc>
          <w:tcPr>
            <w:tcW w:w="700" w:type="dxa"/>
            <w:tcBorders>
              <w:top w:val="single" w:sz="6" w:space="0" w:color="auto"/>
              <w:left w:val="nil"/>
              <w:bottom w:val="nil"/>
              <w:right w:val="single" w:sz="6" w:space="0" w:color="auto"/>
            </w:tcBorders>
          </w:tcPr>
          <w:p w14:paraId="49D809C6" w14:textId="77777777" w:rsidR="00A027D8" w:rsidRPr="00E325D4" w:rsidDel="00421D84" w:rsidRDefault="00A027D8" w:rsidP="00BE28D4">
            <w:pPr>
              <w:pStyle w:val="tabletext11"/>
              <w:tabs>
                <w:tab w:val="decimal" w:pos="520"/>
              </w:tabs>
              <w:suppressAutoHyphens/>
              <w:rPr>
                <w:del w:id="37856" w:author="Author"/>
              </w:rPr>
            </w:pPr>
            <w:del w:id="37857" w:author="Author">
              <w:r w:rsidRPr="00E325D4" w:rsidDel="00421D84">
                <w:delText>15000</w:delText>
              </w:r>
            </w:del>
          </w:p>
        </w:tc>
        <w:tc>
          <w:tcPr>
            <w:tcW w:w="1600" w:type="dxa"/>
            <w:tcBorders>
              <w:top w:val="single" w:sz="6" w:space="0" w:color="auto"/>
              <w:left w:val="single" w:sz="6" w:space="0" w:color="auto"/>
              <w:bottom w:val="single" w:sz="6" w:space="0" w:color="auto"/>
              <w:right w:val="single" w:sz="6" w:space="0" w:color="auto"/>
            </w:tcBorders>
          </w:tcPr>
          <w:p w14:paraId="7FFBC90B" w14:textId="77777777" w:rsidR="00A027D8" w:rsidRPr="00E325D4" w:rsidDel="00421D84" w:rsidRDefault="00A027D8" w:rsidP="00BE28D4">
            <w:pPr>
              <w:pStyle w:val="tabletext11"/>
              <w:tabs>
                <w:tab w:val="decimal" w:pos="660"/>
              </w:tabs>
              <w:suppressAutoHyphens/>
              <w:rPr>
                <w:del w:id="37858" w:author="Author"/>
              </w:rPr>
            </w:pPr>
            <w:del w:id="37859" w:author="Author">
              <w:r w:rsidRPr="00E325D4" w:rsidDel="00421D84">
                <w:delText>0.90</w:delText>
              </w:r>
            </w:del>
          </w:p>
        </w:tc>
        <w:tc>
          <w:tcPr>
            <w:tcW w:w="1300" w:type="dxa"/>
            <w:tcBorders>
              <w:top w:val="single" w:sz="6" w:space="0" w:color="auto"/>
              <w:left w:val="single" w:sz="6" w:space="0" w:color="auto"/>
              <w:bottom w:val="single" w:sz="6" w:space="0" w:color="auto"/>
              <w:right w:val="single" w:sz="6" w:space="0" w:color="auto"/>
            </w:tcBorders>
          </w:tcPr>
          <w:p w14:paraId="795C9C36" w14:textId="77777777" w:rsidR="00A027D8" w:rsidRPr="00E325D4" w:rsidDel="00421D84" w:rsidRDefault="00A027D8" w:rsidP="00BE28D4">
            <w:pPr>
              <w:pStyle w:val="tabletext11"/>
              <w:tabs>
                <w:tab w:val="decimal" w:pos="560"/>
              </w:tabs>
              <w:suppressAutoHyphens/>
              <w:rPr>
                <w:del w:id="37860" w:author="Author"/>
              </w:rPr>
            </w:pPr>
            <w:del w:id="37861" w:author="Author">
              <w:r w:rsidRPr="00E325D4" w:rsidDel="00421D84">
                <w:delText>0.88</w:delText>
              </w:r>
            </w:del>
          </w:p>
        </w:tc>
      </w:tr>
      <w:tr w:rsidR="00A027D8" w:rsidRPr="00E325D4" w:rsidDel="00421D84" w14:paraId="570D4AE4" w14:textId="77777777" w:rsidTr="002F1572">
        <w:trPr>
          <w:cantSplit/>
          <w:trHeight w:val="190"/>
          <w:del w:id="37862" w:author="Author"/>
        </w:trPr>
        <w:tc>
          <w:tcPr>
            <w:tcW w:w="200" w:type="dxa"/>
            <w:tcBorders>
              <w:top w:val="nil"/>
              <w:left w:val="nil"/>
              <w:bottom w:val="nil"/>
              <w:right w:val="nil"/>
            </w:tcBorders>
          </w:tcPr>
          <w:p w14:paraId="1D08C4BB" w14:textId="77777777" w:rsidR="00A027D8" w:rsidRPr="00E325D4" w:rsidDel="00421D84" w:rsidRDefault="00A027D8" w:rsidP="00BE28D4">
            <w:pPr>
              <w:pStyle w:val="tabletext11"/>
              <w:suppressAutoHyphens/>
              <w:rPr>
                <w:del w:id="37863" w:author="Author"/>
              </w:rPr>
            </w:pPr>
          </w:p>
        </w:tc>
        <w:tc>
          <w:tcPr>
            <w:tcW w:w="300" w:type="dxa"/>
            <w:gridSpan w:val="2"/>
            <w:tcBorders>
              <w:top w:val="single" w:sz="6" w:space="0" w:color="auto"/>
              <w:left w:val="single" w:sz="6" w:space="0" w:color="auto"/>
              <w:bottom w:val="nil"/>
              <w:right w:val="nil"/>
            </w:tcBorders>
          </w:tcPr>
          <w:p w14:paraId="74700CE0" w14:textId="77777777" w:rsidR="00A027D8" w:rsidRPr="00E325D4" w:rsidDel="00421D84" w:rsidRDefault="00A027D8" w:rsidP="00BE28D4">
            <w:pPr>
              <w:pStyle w:val="tabletext11"/>
              <w:suppressAutoHyphens/>
              <w:jc w:val="center"/>
              <w:rPr>
                <w:del w:id="37864" w:author="Author"/>
              </w:rPr>
            </w:pPr>
          </w:p>
        </w:tc>
        <w:tc>
          <w:tcPr>
            <w:tcW w:w="700" w:type="dxa"/>
            <w:gridSpan w:val="2"/>
            <w:tcBorders>
              <w:top w:val="single" w:sz="6" w:space="0" w:color="auto"/>
              <w:left w:val="nil"/>
              <w:bottom w:val="nil"/>
              <w:right w:val="nil"/>
            </w:tcBorders>
          </w:tcPr>
          <w:p w14:paraId="09AAF081" w14:textId="77777777" w:rsidR="00A027D8" w:rsidRPr="00E325D4" w:rsidDel="00421D84" w:rsidRDefault="00A027D8" w:rsidP="00BE28D4">
            <w:pPr>
              <w:pStyle w:val="tabletext11"/>
              <w:tabs>
                <w:tab w:val="decimal" w:pos="560"/>
              </w:tabs>
              <w:suppressAutoHyphens/>
              <w:rPr>
                <w:del w:id="37865" w:author="Author"/>
              </w:rPr>
            </w:pPr>
            <w:del w:id="37866" w:author="Author">
              <w:r w:rsidRPr="00E325D4" w:rsidDel="00421D84">
                <w:delText>15001</w:delText>
              </w:r>
            </w:del>
          </w:p>
        </w:tc>
        <w:tc>
          <w:tcPr>
            <w:tcW w:w="200" w:type="dxa"/>
            <w:tcBorders>
              <w:top w:val="single" w:sz="6" w:space="0" w:color="auto"/>
              <w:left w:val="nil"/>
              <w:bottom w:val="nil"/>
              <w:right w:val="nil"/>
            </w:tcBorders>
          </w:tcPr>
          <w:p w14:paraId="7DD9338A" w14:textId="77777777" w:rsidR="00A027D8" w:rsidRPr="00E325D4" w:rsidDel="00421D84" w:rsidRDefault="00A027D8" w:rsidP="00BE28D4">
            <w:pPr>
              <w:pStyle w:val="tabletext11"/>
              <w:suppressAutoHyphens/>
              <w:jc w:val="center"/>
              <w:rPr>
                <w:del w:id="37867" w:author="Author"/>
              </w:rPr>
            </w:pPr>
            <w:del w:id="37868" w:author="Author">
              <w:r w:rsidRPr="00E325D4" w:rsidDel="00421D84">
                <w:delText>–</w:delText>
              </w:r>
            </w:del>
          </w:p>
        </w:tc>
        <w:tc>
          <w:tcPr>
            <w:tcW w:w="700" w:type="dxa"/>
            <w:tcBorders>
              <w:top w:val="single" w:sz="6" w:space="0" w:color="auto"/>
              <w:left w:val="nil"/>
              <w:bottom w:val="nil"/>
              <w:right w:val="single" w:sz="6" w:space="0" w:color="auto"/>
            </w:tcBorders>
          </w:tcPr>
          <w:p w14:paraId="109B3B8F" w14:textId="77777777" w:rsidR="00A027D8" w:rsidRPr="00E325D4" w:rsidDel="00421D84" w:rsidRDefault="00A027D8" w:rsidP="00BE28D4">
            <w:pPr>
              <w:pStyle w:val="tabletext11"/>
              <w:tabs>
                <w:tab w:val="decimal" w:pos="520"/>
              </w:tabs>
              <w:suppressAutoHyphens/>
              <w:rPr>
                <w:del w:id="37869" w:author="Author"/>
              </w:rPr>
            </w:pPr>
            <w:del w:id="37870" w:author="Author">
              <w:r w:rsidRPr="00E325D4" w:rsidDel="00421D84">
                <w:delText>20000</w:delText>
              </w:r>
            </w:del>
          </w:p>
        </w:tc>
        <w:tc>
          <w:tcPr>
            <w:tcW w:w="1600" w:type="dxa"/>
            <w:tcBorders>
              <w:top w:val="single" w:sz="6" w:space="0" w:color="auto"/>
              <w:left w:val="single" w:sz="6" w:space="0" w:color="auto"/>
              <w:bottom w:val="single" w:sz="6" w:space="0" w:color="auto"/>
              <w:right w:val="single" w:sz="6" w:space="0" w:color="auto"/>
            </w:tcBorders>
          </w:tcPr>
          <w:p w14:paraId="2E488B55" w14:textId="77777777" w:rsidR="00A027D8" w:rsidRPr="00E325D4" w:rsidDel="00421D84" w:rsidRDefault="00A027D8" w:rsidP="00BE28D4">
            <w:pPr>
              <w:pStyle w:val="tabletext11"/>
              <w:tabs>
                <w:tab w:val="decimal" w:pos="660"/>
              </w:tabs>
              <w:suppressAutoHyphens/>
              <w:rPr>
                <w:del w:id="37871" w:author="Author"/>
              </w:rPr>
            </w:pPr>
            <w:del w:id="37872" w:author="Author">
              <w:r w:rsidRPr="00E325D4" w:rsidDel="00421D84">
                <w:delText>1.00</w:delText>
              </w:r>
            </w:del>
          </w:p>
        </w:tc>
        <w:tc>
          <w:tcPr>
            <w:tcW w:w="1300" w:type="dxa"/>
            <w:tcBorders>
              <w:top w:val="single" w:sz="6" w:space="0" w:color="auto"/>
              <w:left w:val="single" w:sz="6" w:space="0" w:color="auto"/>
              <w:bottom w:val="single" w:sz="6" w:space="0" w:color="auto"/>
              <w:right w:val="single" w:sz="6" w:space="0" w:color="auto"/>
            </w:tcBorders>
          </w:tcPr>
          <w:p w14:paraId="30160011" w14:textId="77777777" w:rsidR="00A027D8" w:rsidRPr="00E325D4" w:rsidDel="00421D84" w:rsidRDefault="00A027D8" w:rsidP="00BE28D4">
            <w:pPr>
              <w:pStyle w:val="tabletext11"/>
              <w:tabs>
                <w:tab w:val="decimal" w:pos="560"/>
              </w:tabs>
              <w:suppressAutoHyphens/>
              <w:rPr>
                <w:del w:id="37873" w:author="Author"/>
              </w:rPr>
            </w:pPr>
            <w:del w:id="37874" w:author="Author">
              <w:r w:rsidRPr="00E325D4" w:rsidDel="00421D84">
                <w:delText>1.00</w:delText>
              </w:r>
            </w:del>
          </w:p>
        </w:tc>
      </w:tr>
      <w:tr w:rsidR="00A027D8" w:rsidRPr="00E325D4" w:rsidDel="00421D84" w14:paraId="7B925A1F" w14:textId="77777777" w:rsidTr="002F1572">
        <w:trPr>
          <w:cantSplit/>
          <w:trHeight w:val="190"/>
          <w:del w:id="37875" w:author="Author"/>
        </w:trPr>
        <w:tc>
          <w:tcPr>
            <w:tcW w:w="200" w:type="dxa"/>
            <w:tcBorders>
              <w:top w:val="nil"/>
              <w:left w:val="nil"/>
              <w:bottom w:val="nil"/>
              <w:right w:val="nil"/>
            </w:tcBorders>
          </w:tcPr>
          <w:p w14:paraId="33FEE7F1" w14:textId="77777777" w:rsidR="00A027D8" w:rsidRPr="00E325D4" w:rsidDel="00421D84" w:rsidRDefault="00A027D8" w:rsidP="00BE28D4">
            <w:pPr>
              <w:pStyle w:val="tabletext11"/>
              <w:suppressAutoHyphens/>
              <w:rPr>
                <w:del w:id="37876" w:author="Author"/>
              </w:rPr>
            </w:pPr>
          </w:p>
        </w:tc>
        <w:tc>
          <w:tcPr>
            <w:tcW w:w="300" w:type="dxa"/>
            <w:gridSpan w:val="2"/>
            <w:tcBorders>
              <w:top w:val="single" w:sz="6" w:space="0" w:color="auto"/>
              <w:left w:val="single" w:sz="6" w:space="0" w:color="auto"/>
              <w:bottom w:val="nil"/>
              <w:right w:val="nil"/>
            </w:tcBorders>
          </w:tcPr>
          <w:p w14:paraId="5514DD98" w14:textId="77777777" w:rsidR="00A027D8" w:rsidRPr="00E325D4" w:rsidDel="00421D84" w:rsidRDefault="00A027D8" w:rsidP="00BE28D4">
            <w:pPr>
              <w:pStyle w:val="tabletext11"/>
              <w:suppressAutoHyphens/>
              <w:jc w:val="center"/>
              <w:rPr>
                <w:del w:id="37877" w:author="Author"/>
              </w:rPr>
            </w:pPr>
          </w:p>
        </w:tc>
        <w:tc>
          <w:tcPr>
            <w:tcW w:w="700" w:type="dxa"/>
            <w:gridSpan w:val="2"/>
            <w:tcBorders>
              <w:top w:val="single" w:sz="6" w:space="0" w:color="auto"/>
              <w:left w:val="nil"/>
              <w:bottom w:val="nil"/>
              <w:right w:val="nil"/>
            </w:tcBorders>
          </w:tcPr>
          <w:p w14:paraId="1C85F048" w14:textId="77777777" w:rsidR="00A027D8" w:rsidRPr="00E325D4" w:rsidDel="00421D84" w:rsidRDefault="00A027D8" w:rsidP="00BE28D4">
            <w:pPr>
              <w:pStyle w:val="tabletext11"/>
              <w:tabs>
                <w:tab w:val="decimal" w:pos="560"/>
              </w:tabs>
              <w:suppressAutoHyphens/>
              <w:rPr>
                <w:del w:id="37878" w:author="Author"/>
              </w:rPr>
            </w:pPr>
            <w:del w:id="37879" w:author="Author">
              <w:r w:rsidRPr="00E325D4" w:rsidDel="00421D84">
                <w:delText>20001</w:delText>
              </w:r>
            </w:del>
          </w:p>
        </w:tc>
        <w:tc>
          <w:tcPr>
            <w:tcW w:w="200" w:type="dxa"/>
            <w:tcBorders>
              <w:top w:val="single" w:sz="6" w:space="0" w:color="auto"/>
              <w:left w:val="nil"/>
              <w:bottom w:val="nil"/>
              <w:right w:val="nil"/>
            </w:tcBorders>
          </w:tcPr>
          <w:p w14:paraId="595FA863" w14:textId="77777777" w:rsidR="00A027D8" w:rsidRPr="00E325D4" w:rsidDel="00421D84" w:rsidRDefault="00A027D8" w:rsidP="00BE28D4">
            <w:pPr>
              <w:pStyle w:val="tabletext11"/>
              <w:suppressAutoHyphens/>
              <w:jc w:val="center"/>
              <w:rPr>
                <w:del w:id="37880" w:author="Author"/>
              </w:rPr>
            </w:pPr>
            <w:del w:id="37881" w:author="Author">
              <w:r w:rsidRPr="00E325D4" w:rsidDel="00421D84">
                <w:delText>–</w:delText>
              </w:r>
            </w:del>
          </w:p>
        </w:tc>
        <w:tc>
          <w:tcPr>
            <w:tcW w:w="700" w:type="dxa"/>
            <w:tcBorders>
              <w:top w:val="single" w:sz="6" w:space="0" w:color="auto"/>
              <w:left w:val="nil"/>
              <w:bottom w:val="nil"/>
              <w:right w:val="single" w:sz="6" w:space="0" w:color="auto"/>
            </w:tcBorders>
          </w:tcPr>
          <w:p w14:paraId="45CBBA94" w14:textId="77777777" w:rsidR="00A027D8" w:rsidRPr="00E325D4" w:rsidDel="00421D84" w:rsidRDefault="00A027D8" w:rsidP="00BE28D4">
            <w:pPr>
              <w:pStyle w:val="tabletext11"/>
              <w:tabs>
                <w:tab w:val="decimal" w:pos="520"/>
              </w:tabs>
              <w:suppressAutoHyphens/>
              <w:rPr>
                <w:del w:id="37882" w:author="Author"/>
              </w:rPr>
            </w:pPr>
            <w:del w:id="37883" w:author="Author">
              <w:r w:rsidRPr="00E325D4" w:rsidDel="00421D84">
                <w:delText>25000</w:delText>
              </w:r>
            </w:del>
          </w:p>
        </w:tc>
        <w:tc>
          <w:tcPr>
            <w:tcW w:w="1600" w:type="dxa"/>
            <w:tcBorders>
              <w:top w:val="single" w:sz="6" w:space="0" w:color="auto"/>
              <w:left w:val="single" w:sz="6" w:space="0" w:color="auto"/>
              <w:bottom w:val="single" w:sz="6" w:space="0" w:color="auto"/>
              <w:right w:val="single" w:sz="6" w:space="0" w:color="auto"/>
            </w:tcBorders>
          </w:tcPr>
          <w:p w14:paraId="33C186B9" w14:textId="77777777" w:rsidR="00A027D8" w:rsidRPr="00E325D4" w:rsidDel="00421D84" w:rsidRDefault="00A027D8" w:rsidP="00BE28D4">
            <w:pPr>
              <w:pStyle w:val="tabletext11"/>
              <w:tabs>
                <w:tab w:val="decimal" w:pos="660"/>
              </w:tabs>
              <w:suppressAutoHyphens/>
              <w:rPr>
                <w:del w:id="37884" w:author="Author"/>
              </w:rPr>
            </w:pPr>
            <w:del w:id="37885" w:author="Author">
              <w:r w:rsidRPr="00E325D4" w:rsidDel="00421D84">
                <w:delText>1.07</w:delText>
              </w:r>
            </w:del>
          </w:p>
        </w:tc>
        <w:tc>
          <w:tcPr>
            <w:tcW w:w="1300" w:type="dxa"/>
            <w:tcBorders>
              <w:top w:val="single" w:sz="6" w:space="0" w:color="auto"/>
              <w:left w:val="single" w:sz="6" w:space="0" w:color="auto"/>
              <w:bottom w:val="single" w:sz="6" w:space="0" w:color="auto"/>
              <w:right w:val="single" w:sz="6" w:space="0" w:color="auto"/>
            </w:tcBorders>
          </w:tcPr>
          <w:p w14:paraId="225A4193" w14:textId="77777777" w:rsidR="00A027D8" w:rsidRPr="00E325D4" w:rsidDel="00421D84" w:rsidRDefault="00A027D8" w:rsidP="00BE28D4">
            <w:pPr>
              <w:pStyle w:val="tabletext11"/>
              <w:tabs>
                <w:tab w:val="decimal" w:pos="560"/>
              </w:tabs>
              <w:suppressAutoHyphens/>
              <w:rPr>
                <w:del w:id="37886" w:author="Author"/>
              </w:rPr>
            </w:pPr>
            <w:del w:id="37887" w:author="Author">
              <w:r w:rsidRPr="00E325D4" w:rsidDel="00421D84">
                <w:delText>1.06</w:delText>
              </w:r>
            </w:del>
          </w:p>
        </w:tc>
      </w:tr>
      <w:tr w:rsidR="00A027D8" w:rsidRPr="00E325D4" w:rsidDel="00421D84" w14:paraId="49A21F11" w14:textId="77777777" w:rsidTr="002F1572">
        <w:trPr>
          <w:cantSplit/>
          <w:trHeight w:val="190"/>
          <w:del w:id="37888" w:author="Author"/>
        </w:trPr>
        <w:tc>
          <w:tcPr>
            <w:tcW w:w="200" w:type="dxa"/>
            <w:tcBorders>
              <w:top w:val="nil"/>
              <w:left w:val="nil"/>
              <w:bottom w:val="nil"/>
              <w:right w:val="nil"/>
            </w:tcBorders>
          </w:tcPr>
          <w:p w14:paraId="38986088" w14:textId="77777777" w:rsidR="00A027D8" w:rsidRPr="00E325D4" w:rsidDel="00421D84" w:rsidRDefault="00A027D8" w:rsidP="00BE28D4">
            <w:pPr>
              <w:pStyle w:val="tabletext11"/>
              <w:suppressAutoHyphens/>
              <w:rPr>
                <w:del w:id="37889" w:author="Author"/>
              </w:rPr>
            </w:pPr>
          </w:p>
        </w:tc>
        <w:tc>
          <w:tcPr>
            <w:tcW w:w="300" w:type="dxa"/>
            <w:gridSpan w:val="2"/>
            <w:tcBorders>
              <w:top w:val="single" w:sz="6" w:space="0" w:color="auto"/>
              <w:left w:val="single" w:sz="6" w:space="0" w:color="auto"/>
              <w:bottom w:val="nil"/>
              <w:right w:val="nil"/>
            </w:tcBorders>
          </w:tcPr>
          <w:p w14:paraId="48BC1241" w14:textId="77777777" w:rsidR="00A027D8" w:rsidRPr="00E325D4" w:rsidDel="00421D84" w:rsidRDefault="00A027D8" w:rsidP="00BE28D4">
            <w:pPr>
              <w:pStyle w:val="tabletext11"/>
              <w:suppressAutoHyphens/>
              <w:jc w:val="center"/>
              <w:rPr>
                <w:del w:id="37890" w:author="Author"/>
              </w:rPr>
            </w:pPr>
          </w:p>
        </w:tc>
        <w:tc>
          <w:tcPr>
            <w:tcW w:w="700" w:type="dxa"/>
            <w:gridSpan w:val="2"/>
            <w:tcBorders>
              <w:top w:val="single" w:sz="6" w:space="0" w:color="auto"/>
              <w:left w:val="nil"/>
              <w:bottom w:val="nil"/>
              <w:right w:val="nil"/>
            </w:tcBorders>
          </w:tcPr>
          <w:p w14:paraId="72152113" w14:textId="77777777" w:rsidR="00A027D8" w:rsidRPr="00E325D4" w:rsidDel="00421D84" w:rsidRDefault="00A027D8" w:rsidP="00BE28D4">
            <w:pPr>
              <w:pStyle w:val="tabletext11"/>
              <w:tabs>
                <w:tab w:val="decimal" w:pos="560"/>
              </w:tabs>
              <w:suppressAutoHyphens/>
              <w:rPr>
                <w:del w:id="37891" w:author="Author"/>
              </w:rPr>
            </w:pPr>
            <w:del w:id="37892" w:author="Author">
              <w:r w:rsidRPr="00E325D4" w:rsidDel="00421D84">
                <w:delText>25001</w:delText>
              </w:r>
            </w:del>
          </w:p>
        </w:tc>
        <w:tc>
          <w:tcPr>
            <w:tcW w:w="200" w:type="dxa"/>
            <w:tcBorders>
              <w:top w:val="single" w:sz="6" w:space="0" w:color="auto"/>
              <w:left w:val="nil"/>
              <w:bottom w:val="nil"/>
              <w:right w:val="nil"/>
            </w:tcBorders>
          </w:tcPr>
          <w:p w14:paraId="2FA2D176" w14:textId="77777777" w:rsidR="00A027D8" w:rsidRPr="00E325D4" w:rsidDel="00421D84" w:rsidRDefault="00A027D8" w:rsidP="00BE28D4">
            <w:pPr>
              <w:pStyle w:val="tabletext11"/>
              <w:suppressAutoHyphens/>
              <w:jc w:val="center"/>
              <w:rPr>
                <w:del w:id="37893" w:author="Author"/>
              </w:rPr>
            </w:pPr>
            <w:del w:id="37894" w:author="Author">
              <w:r w:rsidRPr="00E325D4" w:rsidDel="00421D84">
                <w:delText>–</w:delText>
              </w:r>
            </w:del>
          </w:p>
        </w:tc>
        <w:tc>
          <w:tcPr>
            <w:tcW w:w="700" w:type="dxa"/>
            <w:tcBorders>
              <w:top w:val="single" w:sz="6" w:space="0" w:color="auto"/>
              <w:left w:val="nil"/>
              <w:bottom w:val="nil"/>
              <w:right w:val="single" w:sz="6" w:space="0" w:color="auto"/>
            </w:tcBorders>
          </w:tcPr>
          <w:p w14:paraId="144A6394" w14:textId="77777777" w:rsidR="00A027D8" w:rsidRPr="00E325D4" w:rsidDel="00421D84" w:rsidRDefault="00A027D8" w:rsidP="00BE28D4">
            <w:pPr>
              <w:pStyle w:val="tabletext11"/>
              <w:tabs>
                <w:tab w:val="decimal" w:pos="520"/>
              </w:tabs>
              <w:suppressAutoHyphens/>
              <w:rPr>
                <w:del w:id="37895" w:author="Author"/>
              </w:rPr>
            </w:pPr>
            <w:del w:id="37896" w:author="Author">
              <w:r w:rsidRPr="00E325D4" w:rsidDel="00421D84">
                <w:delText>40000</w:delText>
              </w:r>
            </w:del>
          </w:p>
        </w:tc>
        <w:tc>
          <w:tcPr>
            <w:tcW w:w="1600" w:type="dxa"/>
            <w:tcBorders>
              <w:top w:val="single" w:sz="6" w:space="0" w:color="auto"/>
              <w:left w:val="single" w:sz="6" w:space="0" w:color="auto"/>
              <w:bottom w:val="single" w:sz="6" w:space="0" w:color="auto"/>
              <w:right w:val="single" w:sz="6" w:space="0" w:color="auto"/>
            </w:tcBorders>
          </w:tcPr>
          <w:p w14:paraId="04DAD1BA" w14:textId="77777777" w:rsidR="00A027D8" w:rsidRPr="00E325D4" w:rsidDel="00421D84" w:rsidRDefault="00A027D8" w:rsidP="00BE28D4">
            <w:pPr>
              <w:pStyle w:val="tabletext11"/>
              <w:tabs>
                <w:tab w:val="decimal" w:pos="660"/>
              </w:tabs>
              <w:suppressAutoHyphens/>
              <w:rPr>
                <w:del w:id="37897" w:author="Author"/>
              </w:rPr>
            </w:pPr>
            <w:del w:id="37898" w:author="Author">
              <w:r w:rsidRPr="00E325D4" w:rsidDel="00421D84">
                <w:delText>1.30</w:delText>
              </w:r>
            </w:del>
          </w:p>
        </w:tc>
        <w:tc>
          <w:tcPr>
            <w:tcW w:w="1300" w:type="dxa"/>
            <w:tcBorders>
              <w:top w:val="single" w:sz="6" w:space="0" w:color="auto"/>
              <w:left w:val="single" w:sz="6" w:space="0" w:color="auto"/>
              <w:bottom w:val="single" w:sz="6" w:space="0" w:color="auto"/>
              <w:right w:val="single" w:sz="6" w:space="0" w:color="auto"/>
            </w:tcBorders>
          </w:tcPr>
          <w:p w14:paraId="59AC7F72" w14:textId="77777777" w:rsidR="00A027D8" w:rsidRPr="00E325D4" w:rsidDel="00421D84" w:rsidRDefault="00A027D8" w:rsidP="00BE28D4">
            <w:pPr>
              <w:pStyle w:val="tabletext11"/>
              <w:tabs>
                <w:tab w:val="decimal" w:pos="560"/>
              </w:tabs>
              <w:suppressAutoHyphens/>
              <w:rPr>
                <w:del w:id="37899" w:author="Author"/>
              </w:rPr>
            </w:pPr>
            <w:del w:id="37900" w:author="Author">
              <w:r w:rsidRPr="00E325D4" w:rsidDel="00421D84">
                <w:delText>1.35</w:delText>
              </w:r>
            </w:del>
          </w:p>
        </w:tc>
      </w:tr>
      <w:tr w:rsidR="00A027D8" w:rsidRPr="00E325D4" w:rsidDel="00421D84" w14:paraId="7A0596BB" w14:textId="77777777" w:rsidTr="002F1572">
        <w:trPr>
          <w:cantSplit/>
          <w:trHeight w:val="190"/>
          <w:del w:id="37901" w:author="Author"/>
        </w:trPr>
        <w:tc>
          <w:tcPr>
            <w:tcW w:w="200" w:type="dxa"/>
            <w:tcBorders>
              <w:top w:val="nil"/>
              <w:left w:val="nil"/>
              <w:bottom w:val="nil"/>
              <w:right w:val="nil"/>
            </w:tcBorders>
          </w:tcPr>
          <w:p w14:paraId="6B8EA32B" w14:textId="77777777" w:rsidR="00A027D8" w:rsidRPr="00E325D4" w:rsidDel="00421D84" w:rsidRDefault="00A027D8" w:rsidP="00BE28D4">
            <w:pPr>
              <w:pStyle w:val="tabletext11"/>
              <w:suppressAutoHyphens/>
              <w:rPr>
                <w:del w:id="37902" w:author="Author"/>
              </w:rPr>
            </w:pPr>
          </w:p>
        </w:tc>
        <w:tc>
          <w:tcPr>
            <w:tcW w:w="300" w:type="dxa"/>
            <w:gridSpan w:val="2"/>
            <w:tcBorders>
              <w:top w:val="single" w:sz="6" w:space="0" w:color="auto"/>
              <w:left w:val="single" w:sz="6" w:space="0" w:color="auto"/>
              <w:bottom w:val="nil"/>
              <w:right w:val="nil"/>
            </w:tcBorders>
          </w:tcPr>
          <w:p w14:paraId="5A169A36" w14:textId="77777777" w:rsidR="00A027D8" w:rsidRPr="00E325D4" w:rsidDel="00421D84" w:rsidRDefault="00A027D8" w:rsidP="00BE28D4">
            <w:pPr>
              <w:pStyle w:val="tabletext11"/>
              <w:suppressAutoHyphens/>
              <w:jc w:val="center"/>
              <w:rPr>
                <w:del w:id="37903" w:author="Author"/>
              </w:rPr>
            </w:pPr>
          </w:p>
        </w:tc>
        <w:tc>
          <w:tcPr>
            <w:tcW w:w="700" w:type="dxa"/>
            <w:gridSpan w:val="2"/>
            <w:tcBorders>
              <w:top w:val="single" w:sz="6" w:space="0" w:color="auto"/>
              <w:left w:val="nil"/>
              <w:bottom w:val="nil"/>
              <w:right w:val="nil"/>
            </w:tcBorders>
          </w:tcPr>
          <w:p w14:paraId="3026F18B" w14:textId="77777777" w:rsidR="00A027D8" w:rsidRPr="00E325D4" w:rsidDel="00421D84" w:rsidRDefault="00A027D8" w:rsidP="00BE28D4">
            <w:pPr>
              <w:pStyle w:val="tabletext11"/>
              <w:tabs>
                <w:tab w:val="decimal" w:pos="560"/>
              </w:tabs>
              <w:suppressAutoHyphens/>
              <w:rPr>
                <w:del w:id="37904" w:author="Author"/>
              </w:rPr>
            </w:pPr>
            <w:del w:id="37905" w:author="Author">
              <w:r w:rsidRPr="00E325D4" w:rsidDel="00421D84">
                <w:delText>40001</w:delText>
              </w:r>
            </w:del>
          </w:p>
        </w:tc>
        <w:tc>
          <w:tcPr>
            <w:tcW w:w="200" w:type="dxa"/>
            <w:tcBorders>
              <w:top w:val="single" w:sz="6" w:space="0" w:color="auto"/>
              <w:left w:val="nil"/>
              <w:bottom w:val="nil"/>
              <w:right w:val="nil"/>
            </w:tcBorders>
          </w:tcPr>
          <w:p w14:paraId="610D38DC" w14:textId="77777777" w:rsidR="00A027D8" w:rsidRPr="00E325D4" w:rsidDel="00421D84" w:rsidRDefault="00A027D8" w:rsidP="00BE28D4">
            <w:pPr>
              <w:pStyle w:val="tabletext11"/>
              <w:suppressAutoHyphens/>
              <w:jc w:val="center"/>
              <w:rPr>
                <w:del w:id="37906" w:author="Author"/>
              </w:rPr>
            </w:pPr>
            <w:del w:id="37907" w:author="Author">
              <w:r w:rsidRPr="00E325D4" w:rsidDel="00421D84">
                <w:delText>–</w:delText>
              </w:r>
            </w:del>
          </w:p>
        </w:tc>
        <w:tc>
          <w:tcPr>
            <w:tcW w:w="700" w:type="dxa"/>
            <w:tcBorders>
              <w:top w:val="single" w:sz="6" w:space="0" w:color="auto"/>
              <w:left w:val="nil"/>
              <w:bottom w:val="nil"/>
              <w:right w:val="single" w:sz="6" w:space="0" w:color="auto"/>
            </w:tcBorders>
          </w:tcPr>
          <w:p w14:paraId="534B482E" w14:textId="77777777" w:rsidR="00A027D8" w:rsidRPr="00E325D4" w:rsidDel="00421D84" w:rsidRDefault="00A027D8" w:rsidP="00BE28D4">
            <w:pPr>
              <w:pStyle w:val="tabletext11"/>
              <w:tabs>
                <w:tab w:val="decimal" w:pos="520"/>
              </w:tabs>
              <w:suppressAutoHyphens/>
              <w:rPr>
                <w:del w:id="37908" w:author="Author"/>
              </w:rPr>
            </w:pPr>
            <w:del w:id="37909" w:author="Author">
              <w:r w:rsidRPr="00E325D4" w:rsidDel="00421D84">
                <w:delText>65000</w:delText>
              </w:r>
            </w:del>
          </w:p>
        </w:tc>
        <w:tc>
          <w:tcPr>
            <w:tcW w:w="1600" w:type="dxa"/>
            <w:tcBorders>
              <w:top w:val="single" w:sz="6" w:space="0" w:color="auto"/>
              <w:left w:val="single" w:sz="6" w:space="0" w:color="auto"/>
              <w:bottom w:val="single" w:sz="6" w:space="0" w:color="auto"/>
              <w:right w:val="single" w:sz="6" w:space="0" w:color="auto"/>
            </w:tcBorders>
          </w:tcPr>
          <w:p w14:paraId="0A1CFB02" w14:textId="77777777" w:rsidR="00A027D8" w:rsidRPr="00E325D4" w:rsidDel="00421D84" w:rsidRDefault="00A027D8" w:rsidP="00BE28D4">
            <w:pPr>
              <w:pStyle w:val="tabletext11"/>
              <w:tabs>
                <w:tab w:val="decimal" w:pos="660"/>
              </w:tabs>
              <w:suppressAutoHyphens/>
              <w:rPr>
                <w:del w:id="37910" w:author="Author"/>
              </w:rPr>
            </w:pPr>
            <w:del w:id="37911" w:author="Author">
              <w:r w:rsidRPr="00E325D4" w:rsidDel="00421D84">
                <w:delText>1.55</w:delText>
              </w:r>
            </w:del>
          </w:p>
        </w:tc>
        <w:tc>
          <w:tcPr>
            <w:tcW w:w="1300" w:type="dxa"/>
            <w:tcBorders>
              <w:top w:val="single" w:sz="6" w:space="0" w:color="auto"/>
              <w:left w:val="single" w:sz="6" w:space="0" w:color="auto"/>
              <w:bottom w:val="single" w:sz="6" w:space="0" w:color="auto"/>
              <w:right w:val="single" w:sz="6" w:space="0" w:color="auto"/>
            </w:tcBorders>
          </w:tcPr>
          <w:p w14:paraId="14D63D97" w14:textId="77777777" w:rsidR="00A027D8" w:rsidRPr="00E325D4" w:rsidDel="00421D84" w:rsidRDefault="00A027D8" w:rsidP="00BE28D4">
            <w:pPr>
              <w:pStyle w:val="tabletext11"/>
              <w:tabs>
                <w:tab w:val="decimal" w:pos="560"/>
              </w:tabs>
              <w:suppressAutoHyphens/>
              <w:rPr>
                <w:del w:id="37912" w:author="Author"/>
              </w:rPr>
            </w:pPr>
            <w:del w:id="37913" w:author="Author">
              <w:r w:rsidRPr="00E325D4" w:rsidDel="00421D84">
                <w:delText>1.90</w:delText>
              </w:r>
            </w:del>
          </w:p>
        </w:tc>
      </w:tr>
      <w:tr w:rsidR="00A027D8" w:rsidRPr="00E325D4" w:rsidDel="00421D84" w14:paraId="45713048" w14:textId="77777777" w:rsidTr="002F1572">
        <w:trPr>
          <w:cantSplit/>
          <w:trHeight w:val="190"/>
          <w:del w:id="37914" w:author="Author"/>
        </w:trPr>
        <w:tc>
          <w:tcPr>
            <w:tcW w:w="200" w:type="dxa"/>
            <w:tcBorders>
              <w:top w:val="nil"/>
              <w:left w:val="nil"/>
              <w:bottom w:val="nil"/>
              <w:right w:val="nil"/>
            </w:tcBorders>
          </w:tcPr>
          <w:p w14:paraId="43746BB6" w14:textId="77777777" w:rsidR="00A027D8" w:rsidRPr="00E325D4" w:rsidDel="00421D84" w:rsidRDefault="00A027D8" w:rsidP="00BE28D4">
            <w:pPr>
              <w:pStyle w:val="tabletext11"/>
              <w:suppressAutoHyphens/>
              <w:rPr>
                <w:del w:id="37915" w:author="Author"/>
              </w:rPr>
            </w:pPr>
          </w:p>
        </w:tc>
        <w:tc>
          <w:tcPr>
            <w:tcW w:w="300" w:type="dxa"/>
            <w:gridSpan w:val="2"/>
            <w:tcBorders>
              <w:top w:val="single" w:sz="6" w:space="0" w:color="auto"/>
              <w:left w:val="single" w:sz="6" w:space="0" w:color="auto"/>
              <w:bottom w:val="single" w:sz="6" w:space="0" w:color="auto"/>
              <w:right w:val="nil"/>
            </w:tcBorders>
          </w:tcPr>
          <w:p w14:paraId="6454EE9F" w14:textId="77777777" w:rsidR="00A027D8" w:rsidRPr="00E325D4" w:rsidDel="00421D84" w:rsidRDefault="00A027D8" w:rsidP="00BE28D4">
            <w:pPr>
              <w:pStyle w:val="tabletext11"/>
              <w:suppressAutoHyphens/>
              <w:jc w:val="center"/>
              <w:rPr>
                <w:del w:id="37916" w:author="Author"/>
              </w:rPr>
            </w:pPr>
          </w:p>
        </w:tc>
        <w:tc>
          <w:tcPr>
            <w:tcW w:w="700" w:type="dxa"/>
            <w:gridSpan w:val="2"/>
            <w:tcBorders>
              <w:top w:val="single" w:sz="6" w:space="0" w:color="auto"/>
              <w:left w:val="nil"/>
              <w:bottom w:val="single" w:sz="6" w:space="0" w:color="auto"/>
              <w:right w:val="nil"/>
            </w:tcBorders>
          </w:tcPr>
          <w:p w14:paraId="29532ADF" w14:textId="77777777" w:rsidR="00A027D8" w:rsidRPr="00E325D4" w:rsidDel="00421D84" w:rsidRDefault="00A027D8" w:rsidP="00BE28D4">
            <w:pPr>
              <w:pStyle w:val="tabletext11"/>
              <w:tabs>
                <w:tab w:val="decimal" w:pos="560"/>
              </w:tabs>
              <w:suppressAutoHyphens/>
              <w:rPr>
                <w:del w:id="37917" w:author="Author"/>
              </w:rPr>
            </w:pPr>
            <w:del w:id="37918" w:author="Author">
              <w:r w:rsidRPr="00E325D4" w:rsidDel="00421D84">
                <w:delText>65001</w:delText>
              </w:r>
            </w:del>
          </w:p>
        </w:tc>
        <w:tc>
          <w:tcPr>
            <w:tcW w:w="200" w:type="dxa"/>
            <w:tcBorders>
              <w:top w:val="single" w:sz="6" w:space="0" w:color="auto"/>
              <w:left w:val="nil"/>
              <w:bottom w:val="single" w:sz="6" w:space="0" w:color="auto"/>
              <w:right w:val="nil"/>
            </w:tcBorders>
          </w:tcPr>
          <w:p w14:paraId="76A07012" w14:textId="77777777" w:rsidR="00A027D8" w:rsidRPr="00E325D4" w:rsidDel="00421D84" w:rsidRDefault="00A027D8" w:rsidP="00BE28D4">
            <w:pPr>
              <w:pStyle w:val="tabletext11"/>
              <w:suppressAutoHyphens/>
              <w:jc w:val="center"/>
              <w:rPr>
                <w:del w:id="37919" w:author="Author"/>
              </w:rPr>
            </w:pPr>
            <w:del w:id="37920" w:author="Author">
              <w:r w:rsidRPr="00E325D4" w:rsidDel="00421D84">
                <w:delText>–</w:delText>
              </w:r>
            </w:del>
          </w:p>
        </w:tc>
        <w:tc>
          <w:tcPr>
            <w:tcW w:w="700" w:type="dxa"/>
            <w:tcBorders>
              <w:top w:val="single" w:sz="6" w:space="0" w:color="auto"/>
              <w:left w:val="nil"/>
              <w:bottom w:val="single" w:sz="6" w:space="0" w:color="auto"/>
              <w:right w:val="single" w:sz="6" w:space="0" w:color="auto"/>
            </w:tcBorders>
          </w:tcPr>
          <w:p w14:paraId="03F85230" w14:textId="77777777" w:rsidR="00A027D8" w:rsidRPr="00E325D4" w:rsidDel="00421D84" w:rsidRDefault="00A027D8" w:rsidP="00BE28D4">
            <w:pPr>
              <w:pStyle w:val="tabletext11"/>
              <w:tabs>
                <w:tab w:val="decimal" w:pos="520"/>
              </w:tabs>
              <w:suppressAutoHyphens/>
              <w:rPr>
                <w:del w:id="37921" w:author="Author"/>
              </w:rPr>
            </w:pPr>
            <w:del w:id="37922" w:author="Author">
              <w:r w:rsidRPr="00E325D4" w:rsidDel="00421D84">
                <w:delText>90000</w:delText>
              </w:r>
            </w:del>
          </w:p>
        </w:tc>
        <w:tc>
          <w:tcPr>
            <w:tcW w:w="1600" w:type="dxa"/>
            <w:tcBorders>
              <w:top w:val="single" w:sz="6" w:space="0" w:color="auto"/>
              <w:left w:val="single" w:sz="6" w:space="0" w:color="auto"/>
              <w:bottom w:val="single" w:sz="6" w:space="0" w:color="auto"/>
              <w:right w:val="single" w:sz="6" w:space="0" w:color="auto"/>
            </w:tcBorders>
          </w:tcPr>
          <w:p w14:paraId="6875A16D" w14:textId="77777777" w:rsidR="00A027D8" w:rsidRPr="00E325D4" w:rsidDel="00421D84" w:rsidRDefault="00A027D8" w:rsidP="00BE28D4">
            <w:pPr>
              <w:pStyle w:val="tabletext11"/>
              <w:tabs>
                <w:tab w:val="decimal" w:pos="660"/>
              </w:tabs>
              <w:suppressAutoHyphens/>
              <w:rPr>
                <w:del w:id="37923" w:author="Author"/>
              </w:rPr>
            </w:pPr>
            <w:del w:id="37924" w:author="Author">
              <w:r w:rsidRPr="00E325D4" w:rsidDel="00421D84">
                <w:delText>1.70</w:delText>
              </w:r>
            </w:del>
          </w:p>
        </w:tc>
        <w:tc>
          <w:tcPr>
            <w:tcW w:w="1300" w:type="dxa"/>
            <w:tcBorders>
              <w:top w:val="single" w:sz="6" w:space="0" w:color="auto"/>
              <w:left w:val="single" w:sz="6" w:space="0" w:color="auto"/>
              <w:bottom w:val="single" w:sz="6" w:space="0" w:color="auto"/>
              <w:right w:val="single" w:sz="6" w:space="0" w:color="auto"/>
            </w:tcBorders>
          </w:tcPr>
          <w:p w14:paraId="03BEAFF6" w14:textId="77777777" w:rsidR="00A027D8" w:rsidRPr="00E325D4" w:rsidDel="00421D84" w:rsidRDefault="00A027D8" w:rsidP="00BE28D4">
            <w:pPr>
              <w:pStyle w:val="tabletext11"/>
              <w:tabs>
                <w:tab w:val="decimal" w:pos="560"/>
              </w:tabs>
              <w:suppressAutoHyphens/>
              <w:rPr>
                <w:del w:id="37925" w:author="Author"/>
              </w:rPr>
            </w:pPr>
            <w:del w:id="37926" w:author="Author">
              <w:r w:rsidRPr="00E325D4" w:rsidDel="00421D84">
                <w:delText>2.60</w:delText>
              </w:r>
            </w:del>
          </w:p>
        </w:tc>
      </w:tr>
      <w:tr w:rsidR="00A027D8" w:rsidRPr="00E325D4" w:rsidDel="00421D84" w14:paraId="648C2671" w14:textId="77777777" w:rsidTr="002F1572">
        <w:trPr>
          <w:cantSplit/>
          <w:trHeight w:val="190"/>
          <w:del w:id="37927" w:author="Author"/>
        </w:trPr>
        <w:tc>
          <w:tcPr>
            <w:tcW w:w="200" w:type="dxa"/>
            <w:tcBorders>
              <w:top w:val="nil"/>
              <w:left w:val="nil"/>
              <w:bottom w:val="nil"/>
              <w:right w:val="nil"/>
            </w:tcBorders>
          </w:tcPr>
          <w:p w14:paraId="225611AD" w14:textId="77777777" w:rsidR="00A027D8" w:rsidRPr="00E325D4" w:rsidDel="00421D84" w:rsidRDefault="00A027D8" w:rsidP="00BE28D4">
            <w:pPr>
              <w:pStyle w:val="tabletext11"/>
              <w:suppressAutoHyphens/>
              <w:rPr>
                <w:del w:id="37928" w:author="Author"/>
              </w:rPr>
            </w:pPr>
            <w:del w:id="37929" w:author="Author">
              <w:r w:rsidRPr="00E325D4" w:rsidDel="00421D84">
                <w:br/>
              </w:r>
            </w:del>
          </w:p>
        </w:tc>
        <w:tc>
          <w:tcPr>
            <w:tcW w:w="1900" w:type="dxa"/>
            <w:gridSpan w:val="6"/>
            <w:tcBorders>
              <w:top w:val="nil"/>
              <w:left w:val="single" w:sz="6" w:space="0" w:color="auto"/>
              <w:bottom w:val="single" w:sz="6" w:space="0" w:color="auto"/>
              <w:right w:val="nil"/>
            </w:tcBorders>
          </w:tcPr>
          <w:p w14:paraId="5AF0D351" w14:textId="77777777" w:rsidR="00A027D8" w:rsidRPr="00E325D4" w:rsidDel="00421D84" w:rsidRDefault="00A027D8" w:rsidP="00BE28D4">
            <w:pPr>
              <w:pStyle w:val="tabletext11"/>
              <w:suppressAutoHyphens/>
              <w:rPr>
                <w:del w:id="37930" w:author="Author"/>
              </w:rPr>
            </w:pPr>
            <w:del w:id="37931" w:author="Author">
              <w:r w:rsidRPr="00E325D4" w:rsidDel="00421D84">
                <w:delText>Each Additional $1000 over $90000</w:delText>
              </w:r>
              <w:r w:rsidRPr="00E325D4" w:rsidDel="00421D84">
                <w:rPr>
                  <w:szCs w:val="18"/>
                </w:rPr>
                <w:sym w:font="Symbol" w:char="F02A"/>
              </w:r>
            </w:del>
          </w:p>
        </w:tc>
        <w:tc>
          <w:tcPr>
            <w:tcW w:w="1600" w:type="dxa"/>
            <w:tcBorders>
              <w:top w:val="single" w:sz="6" w:space="0" w:color="auto"/>
              <w:left w:val="single" w:sz="6" w:space="0" w:color="auto"/>
              <w:bottom w:val="single" w:sz="6" w:space="0" w:color="auto"/>
              <w:right w:val="single" w:sz="6" w:space="0" w:color="auto"/>
            </w:tcBorders>
            <w:vAlign w:val="bottom"/>
          </w:tcPr>
          <w:p w14:paraId="63E7B07A" w14:textId="77777777" w:rsidR="00A027D8" w:rsidRPr="00E325D4" w:rsidDel="00421D84" w:rsidRDefault="00A027D8" w:rsidP="00BE28D4">
            <w:pPr>
              <w:pStyle w:val="tabletext11"/>
              <w:tabs>
                <w:tab w:val="decimal" w:pos="660"/>
              </w:tabs>
              <w:suppressAutoHyphens/>
              <w:rPr>
                <w:del w:id="37932" w:author="Author"/>
              </w:rPr>
            </w:pPr>
            <w:del w:id="37933" w:author="Author">
              <w:r w:rsidRPr="00E325D4" w:rsidDel="00421D84">
                <w:delText>0.007</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4A6A214B" w14:textId="77777777" w:rsidR="00A027D8" w:rsidRPr="00E325D4" w:rsidDel="00421D84" w:rsidRDefault="00A027D8" w:rsidP="00BE28D4">
            <w:pPr>
              <w:pStyle w:val="tabletext11"/>
              <w:tabs>
                <w:tab w:val="decimal" w:pos="560"/>
              </w:tabs>
              <w:suppressAutoHyphens/>
              <w:rPr>
                <w:del w:id="37934" w:author="Author"/>
              </w:rPr>
            </w:pPr>
            <w:del w:id="37935" w:author="Author">
              <w:r w:rsidRPr="00E325D4" w:rsidDel="00421D84">
                <w:delText>0.025</w:delText>
              </w:r>
            </w:del>
          </w:p>
        </w:tc>
      </w:tr>
      <w:tr w:rsidR="00A027D8" w:rsidRPr="00E325D4" w:rsidDel="00421D84" w14:paraId="08796BCF" w14:textId="77777777" w:rsidTr="002F1572">
        <w:trPr>
          <w:cantSplit/>
          <w:trHeight w:val="190"/>
          <w:del w:id="37936" w:author="Author"/>
        </w:trPr>
        <w:tc>
          <w:tcPr>
            <w:tcW w:w="200" w:type="dxa"/>
            <w:tcBorders>
              <w:top w:val="nil"/>
              <w:left w:val="nil"/>
              <w:bottom w:val="nil"/>
              <w:right w:val="nil"/>
            </w:tcBorders>
          </w:tcPr>
          <w:p w14:paraId="6FABA1FA" w14:textId="77777777" w:rsidR="00A027D8" w:rsidRPr="00E325D4" w:rsidDel="00421D84" w:rsidRDefault="00A027D8" w:rsidP="00BE28D4">
            <w:pPr>
              <w:pStyle w:val="tabletext11"/>
              <w:suppressAutoHyphens/>
              <w:rPr>
                <w:del w:id="37937" w:author="Author"/>
              </w:rPr>
            </w:pPr>
          </w:p>
        </w:tc>
        <w:tc>
          <w:tcPr>
            <w:tcW w:w="200" w:type="dxa"/>
            <w:tcBorders>
              <w:top w:val="single" w:sz="6" w:space="0" w:color="auto"/>
              <w:left w:val="single" w:sz="6" w:space="0" w:color="auto"/>
              <w:bottom w:val="nil"/>
              <w:right w:val="nil"/>
            </w:tcBorders>
          </w:tcPr>
          <w:p w14:paraId="2671E75D" w14:textId="77777777" w:rsidR="00A027D8" w:rsidRPr="00E325D4" w:rsidDel="00421D84" w:rsidRDefault="00A027D8" w:rsidP="00BE28D4">
            <w:pPr>
              <w:pStyle w:val="tabletext11"/>
              <w:suppressAutoHyphens/>
              <w:rPr>
                <w:del w:id="37938" w:author="Author"/>
              </w:rPr>
            </w:pPr>
            <w:del w:id="37939" w:author="Author">
              <w:r w:rsidRPr="00E325D4" w:rsidDel="00421D84">
                <w:sym w:font="Symbol" w:char="F02A"/>
              </w:r>
            </w:del>
          </w:p>
        </w:tc>
        <w:tc>
          <w:tcPr>
            <w:tcW w:w="4600" w:type="dxa"/>
            <w:gridSpan w:val="7"/>
            <w:tcBorders>
              <w:top w:val="single" w:sz="6" w:space="0" w:color="auto"/>
              <w:left w:val="nil"/>
              <w:bottom w:val="nil"/>
              <w:right w:val="single" w:sz="6" w:space="0" w:color="auto"/>
            </w:tcBorders>
          </w:tcPr>
          <w:p w14:paraId="7AC591DB" w14:textId="77777777" w:rsidR="00A027D8" w:rsidRPr="00E325D4" w:rsidDel="00421D84" w:rsidRDefault="00A027D8" w:rsidP="00BE28D4">
            <w:pPr>
              <w:pStyle w:val="tabletext11"/>
              <w:suppressAutoHyphens/>
              <w:rPr>
                <w:del w:id="37940" w:author="Author"/>
              </w:rPr>
            </w:pPr>
            <w:del w:id="37941" w:author="Author">
              <w:r w:rsidRPr="00E325D4" w:rsidDel="00421D84">
                <w:delText>For autos with an original cost new in excess of $90000:</w:delText>
              </w:r>
            </w:del>
          </w:p>
        </w:tc>
      </w:tr>
      <w:tr w:rsidR="00A027D8" w:rsidRPr="00E325D4" w:rsidDel="00421D84" w14:paraId="1AA912F1" w14:textId="77777777" w:rsidTr="002F1572">
        <w:trPr>
          <w:cantSplit/>
          <w:trHeight w:val="190"/>
          <w:del w:id="37942" w:author="Author"/>
        </w:trPr>
        <w:tc>
          <w:tcPr>
            <w:tcW w:w="200" w:type="dxa"/>
            <w:tcBorders>
              <w:top w:val="nil"/>
              <w:left w:val="nil"/>
              <w:bottom w:val="nil"/>
              <w:right w:val="nil"/>
            </w:tcBorders>
          </w:tcPr>
          <w:p w14:paraId="35299162" w14:textId="77777777" w:rsidR="00A027D8" w:rsidRPr="00E325D4" w:rsidDel="00421D84" w:rsidRDefault="00A027D8" w:rsidP="00BE28D4">
            <w:pPr>
              <w:pStyle w:val="tabletext11"/>
              <w:suppressAutoHyphens/>
              <w:rPr>
                <w:del w:id="37943" w:author="Author"/>
              </w:rPr>
            </w:pPr>
          </w:p>
        </w:tc>
        <w:tc>
          <w:tcPr>
            <w:tcW w:w="200" w:type="dxa"/>
            <w:tcBorders>
              <w:top w:val="nil"/>
              <w:left w:val="single" w:sz="6" w:space="0" w:color="auto"/>
              <w:bottom w:val="nil"/>
              <w:right w:val="nil"/>
            </w:tcBorders>
          </w:tcPr>
          <w:p w14:paraId="16BB2463" w14:textId="77777777" w:rsidR="00A027D8" w:rsidRPr="00E325D4" w:rsidDel="00421D84" w:rsidRDefault="00A027D8" w:rsidP="00BE28D4">
            <w:pPr>
              <w:pStyle w:val="tabletext11"/>
              <w:suppressAutoHyphens/>
              <w:rPr>
                <w:del w:id="37944" w:author="Author"/>
              </w:rPr>
            </w:pPr>
          </w:p>
        </w:tc>
        <w:tc>
          <w:tcPr>
            <w:tcW w:w="400" w:type="dxa"/>
            <w:gridSpan w:val="2"/>
            <w:tcBorders>
              <w:top w:val="nil"/>
              <w:left w:val="nil"/>
              <w:bottom w:val="nil"/>
              <w:right w:val="nil"/>
            </w:tcBorders>
          </w:tcPr>
          <w:p w14:paraId="246F9DE4" w14:textId="77777777" w:rsidR="00A027D8" w:rsidRPr="00E325D4" w:rsidDel="00421D84" w:rsidRDefault="00A027D8" w:rsidP="00BE28D4">
            <w:pPr>
              <w:pStyle w:val="tabletext11"/>
              <w:suppressAutoHyphens/>
              <w:rPr>
                <w:del w:id="37945" w:author="Author"/>
              </w:rPr>
            </w:pPr>
            <w:del w:id="37946" w:author="Author">
              <w:r w:rsidRPr="00E325D4" w:rsidDel="00421D84">
                <w:delText>(i)</w:delText>
              </w:r>
            </w:del>
          </w:p>
        </w:tc>
        <w:tc>
          <w:tcPr>
            <w:tcW w:w="4200" w:type="dxa"/>
            <w:gridSpan w:val="5"/>
            <w:tcBorders>
              <w:top w:val="nil"/>
              <w:left w:val="nil"/>
              <w:bottom w:val="nil"/>
              <w:right w:val="single" w:sz="6" w:space="0" w:color="auto"/>
            </w:tcBorders>
          </w:tcPr>
          <w:p w14:paraId="690908F2" w14:textId="77777777" w:rsidR="00A027D8" w:rsidRPr="00E325D4" w:rsidDel="00421D84" w:rsidRDefault="00A027D8" w:rsidP="00BE28D4">
            <w:pPr>
              <w:pStyle w:val="tabletext11"/>
              <w:suppressAutoHyphens/>
              <w:rPr>
                <w:del w:id="37947" w:author="Author"/>
              </w:rPr>
            </w:pPr>
            <w:del w:id="37948" w:author="Author">
              <w:r w:rsidRPr="00E325D4" w:rsidDel="00421D84">
                <w:delText>Subtract 90000 from the original cost new.</w:delText>
              </w:r>
            </w:del>
          </w:p>
        </w:tc>
      </w:tr>
      <w:tr w:rsidR="00A027D8" w:rsidRPr="00E325D4" w:rsidDel="00421D84" w14:paraId="5C8C044A" w14:textId="77777777" w:rsidTr="002F1572">
        <w:trPr>
          <w:cantSplit/>
          <w:trHeight w:val="190"/>
          <w:del w:id="37949" w:author="Author"/>
        </w:trPr>
        <w:tc>
          <w:tcPr>
            <w:tcW w:w="200" w:type="dxa"/>
            <w:tcBorders>
              <w:top w:val="nil"/>
              <w:left w:val="nil"/>
              <w:bottom w:val="nil"/>
              <w:right w:val="nil"/>
            </w:tcBorders>
          </w:tcPr>
          <w:p w14:paraId="63487806" w14:textId="77777777" w:rsidR="00A027D8" w:rsidRPr="00E325D4" w:rsidDel="00421D84" w:rsidRDefault="00A027D8" w:rsidP="00BE28D4">
            <w:pPr>
              <w:pStyle w:val="tabletext11"/>
              <w:suppressAutoHyphens/>
              <w:rPr>
                <w:del w:id="37950" w:author="Author"/>
              </w:rPr>
            </w:pPr>
          </w:p>
        </w:tc>
        <w:tc>
          <w:tcPr>
            <w:tcW w:w="200" w:type="dxa"/>
            <w:tcBorders>
              <w:top w:val="nil"/>
              <w:left w:val="single" w:sz="6" w:space="0" w:color="auto"/>
              <w:bottom w:val="nil"/>
              <w:right w:val="nil"/>
            </w:tcBorders>
          </w:tcPr>
          <w:p w14:paraId="6E315B2A" w14:textId="77777777" w:rsidR="00A027D8" w:rsidRPr="00E325D4" w:rsidDel="00421D84" w:rsidRDefault="00A027D8" w:rsidP="00BE28D4">
            <w:pPr>
              <w:pStyle w:val="tabletext11"/>
              <w:suppressAutoHyphens/>
              <w:rPr>
                <w:del w:id="37951" w:author="Author"/>
              </w:rPr>
            </w:pPr>
          </w:p>
        </w:tc>
        <w:tc>
          <w:tcPr>
            <w:tcW w:w="400" w:type="dxa"/>
            <w:gridSpan w:val="2"/>
            <w:tcBorders>
              <w:top w:val="nil"/>
              <w:left w:val="nil"/>
              <w:bottom w:val="nil"/>
              <w:right w:val="nil"/>
            </w:tcBorders>
          </w:tcPr>
          <w:p w14:paraId="7683440E" w14:textId="77777777" w:rsidR="00A027D8" w:rsidRPr="00E325D4" w:rsidDel="00421D84" w:rsidRDefault="00A027D8" w:rsidP="00BE28D4">
            <w:pPr>
              <w:pStyle w:val="tabletext11"/>
              <w:suppressAutoHyphens/>
              <w:rPr>
                <w:del w:id="37952" w:author="Author"/>
              </w:rPr>
            </w:pPr>
            <w:del w:id="37953" w:author="Author">
              <w:r w:rsidRPr="00E325D4" w:rsidDel="00421D84">
                <w:delText>(ii)</w:delText>
              </w:r>
            </w:del>
          </w:p>
        </w:tc>
        <w:tc>
          <w:tcPr>
            <w:tcW w:w="4200" w:type="dxa"/>
            <w:gridSpan w:val="5"/>
            <w:tcBorders>
              <w:top w:val="nil"/>
              <w:left w:val="nil"/>
              <w:bottom w:val="nil"/>
              <w:right w:val="single" w:sz="6" w:space="0" w:color="auto"/>
            </w:tcBorders>
          </w:tcPr>
          <w:p w14:paraId="24D6B936" w14:textId="77777777" w:rsidR="00A027D8" w:rsidRPr="00E325D4" w:rsidDel="00421D84" w:rsidRDefault="00A027D8" w:rsidP="00BE28D4">
            <w:pPr>
              <w:pStyle w:val="tabletext11"/>
              <w:suppressAutoHyphens/>
              <w:rPr>
                <w:del w:id="37954" w:author="Author"/>
              </w:rPr>
            </w:pPr>
            <w:del w:id="37955" w:author="Author">
              <w:r w:rsidRPr="00E325D4" w:rsidDel="00421D84">
                <w:delText>Divide the result by 1000.</w:delText>
              </w:r>
            </w:del>
          </w:p>
        </w:tc>
      </w:tr>
      <w:tr w:rsidR="00A027D8" w:rsidRPr="00E325D4" w:rsidDel="00421D84" w14:paraId="5D2A6A6B" w14:textId="77777777" w:rsidTr="002F1572">
        <w:trPr>
          <w:cantSplit/>
          <w:trHeight w:val="190"/>
          <w:del w:id="37956" w:author="Author"/>
        </w:trPr>
        <w:tc>
          <w:tcPr>
            <w:tcW w:w="200" w:type="dxa"/>
            <w:tcBorders>
              <w:top w:val="nil"/>
              <w:left w:val="nil"/>
              <w:bottom w:val="nil"/>
              <w:right w:val="nil"/>
            </w:tcBorders>
          </w:tcPr>
          <w:p w14:paraId="028D6327" w14:textId="77777777" w:rsidR="00A027D8" w:rsidRPr="00E325D4" w:rsidDel="00421D84" w:rsidRDefault="00A027D8" w:rsidP="00BE28D4">
            <w:pPr>
              <w:pStyle w:val="tabletext11"/>
              <w:suppressAutoHyphens/>
              <w:rPr>
                <w:del w:id="37957" w:author="Author"/>
              </w:rPr>
            </w:pPr>
            <w:del w:id="37958" w:author="Author">
              <w:r w:rsidRPr="00E325D4" w:rsidDel="00421D84">
                <w:br/>
              </w:r>
            </w:del>
          </w:p>
        </w:tc>
        <w:tc>
          <w:tcPr>
            <w:tcW w:w="200" w:type="dxa"/>
            <w:tcBorders>
              <w:top w:val="nil"/>
              <w:left w:val="single" w:sz="6" w:space="0" w:color="auto"/>
              <w:bottom w:val="nil"/>
              <w:right w:val="nil"/>
            </w:tcBorders>
          </w:tcPr>
          <w:p w14:paraId="05218199" w14:textId="77777777" w:rsidR="00A027D8" w:rsidRPr="00E325D4" w:rsidDel="00421D84" w:rsidRDefault="00A027D8" w:rsidP="00BE28D4">
            <w:pPr>
              <w:pStyle w:val="tabletext11"/>
              <w:suppressAutoHyphens/>
              <w:rPr>
                <w:del w:id="37959" w:author="Author"/>
              </w:rPr>
            </w:pPr>
            <w:del w:id="37960" w:author="Author">
              <w:r w:rsidRPr="00E325D4" w:rsidDel="00421D84">
                <w:br/>
              </w:r>
            </w:del>
          </w:p>
        </w:tc>
        <w:tc>
          <w:tcPr>
            <w:tcW w:w="400" w:type="dxa"/>
            <w:gridSpan w:val="2"/>
            <w:tcBorders>
              <w:top w:val="nil"/>
              <w:left w:val="nil"/>
              <w:bottom w:val="nil"/>
              <w:right w:val="nil"/>
            </w:tcBorders>
          </w:tcPr>
          <w:p w14:paraId="7175876C" w14:textId="77777777" w:rsidR="00A027D8" w:rsidRPr="00E325D4" w:rsidDel="00421D84" w:rsidRDefault="00A027D8" w:rsidP="00BE28D4">
            <w:pPr>
              <w:pStyle w:val="tabletext11"/>
              <w:suppressAutoHyphens/>
              <w:rPr>
                <w:del w:id="37961" w:author="Author"/>
              </w:rPr>
            </w:pPr>
            <w:del w:id="37962" w:author="Author">
              <w:r w:rsidRPr="00E325D4" w:rsidDel="00421D84">
                <w:delText>(iii)</w:delText>
              </w:r>
              <w:r w:rsidRPr="00E325D4" w:rsidDel="00421D84">
                <w:br/>
              </w:r>
            </w:del>
          </w:p>
        </w:tc>
        <w:tc>
          <w:tcPr>
            <w:tcW w:w="4200" w:type="dxa"/>
            <w:gridSpan w:val="5"/>
            <w:tcBorders>
              <w:top w:val="nil"/>
              <w:left w:val="nil"/>
              <w:bottom w:val="nil"/>
              <w:right w:val="single" w:sz="6" w:space="0" w:color="auto"/>
            </w:tcBorders>
          </w:tcPr>
          <w:p w14:paraId="44D93DF3" w14:textId="77777777" w:rsidR="00A027D8" w:rsidRPr="00E325D4" w:rsidDel="00421D84" w:rsidRDefault="00A027D8" w:rsidP="00BE28D4">
            <w:pPr>
              <w:pStyle w:val="tabletext11"/>
              <w:suppressAutoHyphens/>
              <w:rPr>
                <w:del w:id="37963" w:author="Author"/>
              </w:rPr>
            </w:pPr>
            <w:del w:id="37964" w:author="Author">
              <w:r w:rsidRPr="00E325D4" w:rsidDel="00421D84">
                <w:delText>Multiply by the appropriate "Each Additional $1000 over $90000" factor.</w:delText>
              </w:r>
            </w:del>
          </w:p>
        </w:tc>
      </w:tr>
      <w:tr w:rsidR="00A027D8" w:rsidRPr="00E325D4" w:rsidDel="00421D84" w14:paraId="5FC79925" w14:textId="77777777" w:rsidTr="002F1572">
        <w:trPr>
          <w:cantSplit/>
          <w:trHeight w:val="190"/>
          <w:del w:id="37965" w:author="Author"/>
        </w:trPr>
        <w:tc>
          <w:tcPr>
            <w:tcW w:w="200" w:type="dxa"/>
            <w:tcBorders>
              <w:top w:val="nil"/>
              <w:left w:val="nil"/>
              <w:bottom w:val="nil"/>
              <w:right w:val="nil"/>
            </w:tcBorders>
          </w:tcPr>
          <w:p w14:paraId="3F416E3A" w14:textId="77777777" w:rsidR="00A027D8" w:rsidRPr="00E325D4" w:rsidDel="00421D84" w:rsidRDefault="00A027D8" w:rsidP="00BE28D4">
            <w:pPr>
              <w:pStyle w:val="tabletext11"/>
              <w:suppressAutoHyphens/>
              <w:rPr>
                <w:del w:id="37966" w:author="Author"/>
              </w:rPr>
            </w:pPr>
            <w:del w:id="37967" w:author="Author">
              <w:r w:rsidRPr="00E325D4" w:rsidDel="00421D84">
                <w:br/>
              </w:r>
            </w:del>
          </w:p>
        </w:tc>
        <w:tc>
          <w:tcPr>
            <w:tcW w:w="200" w:type="dxa"/>
            <w:tcBorders>
              <w:top w:val="nil"/>
              <w:left w:val="single" w:sz="6" w:space="0" w:color="auto"/>
              <w:bottom w:val="single" w:sz="6" w:space="0" w:color="auto"/>
              <w:right w:val="nil"/>
            </w:tcBorders>
          </w:tcPr>
          <w:p w14:paraId="4C2E7B5D" w14:textId="77777777" w:rsidR="00A027D8" w:rsidRPr="00E325D4" w:rsidDel="00421D84" w:rsidRDefault="00A027D8" w:rsidP="00BE28D4">
            <w:pPr>
              <w:pStyle w:val="tabletext11"/>
              <w:suppressAutoHyphens/>
              <w:rPr>
                <w:del w:id="37968" w:author="Author"/>
              </w:rPr>
            </w:pPr>
            <w:del w:id="37969" w:author="Author">
              <w:r w:rsidRPr="00E325D4" w:rsidDel="00421D84">
                <w:br/>
              </w:r>
            </w:del>
          </w:p>
        </w:tc>
        <w:tc>
          <w:tcPr>
            <w:tcW w:w="400" w:type="dxa"/>
            <w:gridSpan w:val="2"/>
            <w:tcBorders>
              <w:top w:val="nil"/>
              <w:left w:val="nil"/>
              <w:bottom w:val="single" w:sz="6" w:space="0" w:color="auto"/>
              <w:right w:val="nil"/>
            </w:tcBorders>
          </w:tcPr>
          <w:p w14:paraId="2E3F85E3" w14:textId="77777777" w:rsidR="00A027D8" w:rsidRPr="00E325D4" w:rsidDel="00421D84" w:rsidRDefault="00A027D8" w:rsidP="00BE28D4">
            <w:pPr>
              <w:pStyle w:val="tabletext11"/>
              <w:suppressAutoHyphens/>
              <w:rPr>
                <w:del w:id="37970" w:author="Author"/>
              </w:rPr>
            </w:pPr>
            <w:del w:id="37971" w:author="Author">
              <w:r w:rsidRPr="00E325D4" w:rsidDel="00421D84">
                <w:delText>(iv)</w:delText>
              </w:r>
              <w:r w:rsidRPr="00E325D4" w:rsidDel="00421D84">
                <w:br/>
              </w:r>
            </w:del>
          </w:p>
        </w:tc>
        <w:tc>
          <w:tcPr>
            <w:tcW w:w="4200" w:type="dxa"/>
            <w:gridSpan w:val="5"/>
            <w:tcBorders>
              <w:top w:val="nil"/>
              <w:left w:val="nil"/>
              <w:bottom w:val="single" w:sz="6" w:space="0" w:color="auto"/>
              <w:right w:val="single" w:sz="6" w:space="0" w:color="auto"/>
            </w:tcBorders>
          </w:tcPr>
          <w:p w14:paraId="56002CE8" w14:textId="77777777" w:rsidR="00A027D8" w:rsidRPr="00E325D4" w:rsidDel="00421D84" w:rsidRDefault="00A027D8" w:rsidP="00BE28D4">
            <w:pPr>
              <w:pStyle w:val="tabletext11"/>
              <w:suppressAutoHyphens/>
              <w:rPr>
                <w:del w:id="37972" w:author="Author"/>
              </w:rPr>
            </w:pPr>
            <w:del w:id="37973" w:author="Author">
              <w:r w:rsidRPr="00E325D4" w:rsidDel="00421D84">
                <w:delText>Add the result to the appropriate 65001 – 90000 factor.</w:delText>
              </w:r>
            </w:del>
          </w:p>
        </w:tc>
      </w:tr>
    </w:tbl>
    <w:p w14:paraId="074B0A9E" w14:textId="77777777" w:rsidR="00A027D8" w:rsidRPr="00E325D4" w:rsidDel="00421D84" w:rsidRDefault="00A027D8" w:rsidP="00BE28D4">
      <w:pPr>
        <w:pStyle w:val="tablecaption"/>
        <w:suppressAutoHyphens/>
        <w:rPr>
          <w:del w:id="37974" w:author="Author"/>
        </w:rPr>
      </w:pPr>
      <w:del w:id="37975" w:author="Author">
        <w:r w:rsidRPr="00E325D4" w:rsidDel="00421D84">
          <w:delText>Table 101.A.4.a.(1)(a) Trucks, Tractors And Trailers And Public Autos Original Cost New Factors</w:delText>
        </w:r>
      </w:del>
    </w:p>
    <w:p w14:paraId="64E311A2" w14:textId="77777777" w:rsidR="00A027D8" w:rsidRPr="00E325D4" w:rsidDel="00421D84" w:rsidRDefault="00A027D8" w:rsidP="00BE28D4">
      <w:pPr>
        <w:pStyle w:val="isonormal"/>
        <w:suppressAutoHyphens/>
        <w:rPr>
          <w:del w:id="37976" w:author="Author"/>
        </w:rPr>
      </w:pPr>
    </w:p>
    <w:p w14:paraId="76286391" w14:textId="77777777" w:rsidR="00A027D8" w:rsidRPr="00E325D4" w:rsidDel="00421D84" w:rsidRDefault="00A027D8" w:rsidP="00BE28D4">
      <w:pPr>
        <w:pStyle w:val="outlinehd6"/>
        <w:suppressAutoHyphens/>
        <w:rPr>
          <w:del w:id="37977" w:author="Author"/>
        </w:rPr>
      </w:pPr>
      <w:del w:id="37978" w:author="Author">
        <w:r w:rsidRPr="00E325D4" w:rsidDel="00421D84">
          <w:tab/>
          <w:delText>(b)</w:delText>
        </w:r>
        <w:r w:rsidRPr="00E325D4" w:rsidDel="00421D84">
          <w:tab/>
          <w:delText>Age Group Factors</w:delText>
        </w:r>
      </w:del>
    </w:p>
    <w:p w14:paraId="0680AB37" w14:textId="77777777" w:rsidR="00A027D8" w:rsidRPr="00E325D4" w:rsidDel="00421D84" w:rsidRDefault="00A027D8" w:rsidP="00BE28D4">
      <w:pPr>
        <w:pStyle w:val="space4"/>
        <w:suppressAutoHyphens/>
        <w:rPr>
          <w:del w:id="3797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A027D8" w:rsidRPr="00E325D4" w:rsidDel="00421D84" w14:paraId="4EC44A5F" w14:textId="77777777" w:rsidTr="002F1572">
        <w:trPr>
          <w:cantSplit/>
          <w:trHeight w:val="190"/>
          <w:del w:id="37980" w:author="Author"/>
        </w:trPr>
        <w:tc>
          <w:tcPr>
            <w:tcW w:w="200" w:type="dxa"/>
            <w:tcBorders>
              <w:top w:val="nil"/>
              <w:left w:val="nil"/>
              <w:bottom w:val="nil"/>
              <w:right w:val="nil"/>
            </w:tcBorders>
          </w:tcPr>
          <w:p w14:paraId="11350213" w14:textId="77777777" w:rsidR="00A027D8" w:rsidRPr="00E325D4" w:rsidDel="00421D84" w:rsidRDefault="00A027D8" w:rsidP="00BE28D4">
            <w:pPr>
              <w:pStyle w:val="tablehead"/>
              <w:suppressAutoHyphens/>
              <w:rPr>
                <w:del w:id="37981" w:author="Author"/>
              </w:rPr>
            </w:pPr>
            <w:del w:id="37982" w:author="Author">
              <w:r w:rsidRPr="00E325D4" w:rsidDel="00421D84">
                <w:br/>
              </w:r>
              <w:r w:rsidRPr="00E325D4" w:rsidDel="00421D84">
                <w:br/>
              </w:r>
            </w:del>
          </w:p>
        </w:tc>
        <w:tc>
          <w:tcPr>
            <w:tcW w:w="2320" w:type="dxa"/>
            <w:tcBorders>
              <w:top w:val="single" w:sz="6" w:space="0" w:color="auto"/>
              <w:left w:val="single" w:sz="6" w:space="0" w:color="auto"/>
              <w:bottom w:val="single" w:sz="6" w:space="0" w:color="auto"/>
              <w:right w:val="single" w:sz="6" w:space="0" w:color="auto"/>
            </w:tcBorders>
            <w:vAlign w:val="bottom"/>
          </w:tcPr>
          <w:p w14:paraId="399D4302" w14:textId="77777777" w:rsidR="00A027D8" w:rsidRPr="00E325D4" w:rsidDel="00421D84" w:rsidRDefault="00A027D8" w:rsidP="00BE28D4">
            <w:pPr>
              <w:pStyle w:val="tablehead"/>
              <w:suppressAutoHyphens/>
              <w:rPr>
                <w:del w:id="37983" w:author="Author"/>
              </w:rPr>
            </w:pPr>
            <w:del w:id="37984" w:author="Author">
              <w:r w:rsidRPr="00E325D4" w:rsidDel="00421D84">
                <w:delText>Age Group</w:delText>
              </w:r>
            </w:del>
          </w:p>
        </w:tc>
        <w:tc>
          <w:tcPr>
            <w:tcW w:w="1560" w:type="dxa"/>
            <w:tcBorders>
              <w:top w:val="single" w:sz="6" w:space="0" w:color="auto"/>
              <w:left w:val="single" w:sz="6" w:space="0" w:color="auto"/>
              <w:bottom w:val="single" w:sz="6" w:space="0" w:color="auto"/>
              <w:right w:val="single" w:sz="6" w:space="0" w:color="auto"/>
            </w:tcBorders>
          </w:tcPr>
          <w:p w14:paraId="61206EBA" w14:textId="77777777" w:rsidR="00A027D8" w:rsidRPr="00E325D4" w:rsidDel="00421D84" w:rsidRDefault="00A027D8" w:rsidP="00BE28D4">
            <w:pPr>
              <w:pStyle w:val="tablehead"/>
              <w:suppressAutoHyphens/>
              <w:rPr>
                <w:del w:id="37985" w:author="Author"/>
                <w:b w:val="0"/>
              </w:rPr>
            </w:pPr>
            <w:del w:id="37986" w:author="Author">
              <w:r w:rsidRPr="00E325D4" w:rsidDel="00421D84">
                <w:delText>Comprehensive</w:delText>
              </w:r>
              <w:r w:rsidRPr="00E325D4" w:rsidDel="00421D84">
                <w:br/>
                <w:delText>And Specified</w:delText>
              </w:r>
              <w:r w:rsidRPr="00E325D4" w:rsidDel="00421D84">
                <w:br/>
                <w:delText>Causes Of Loss</w:delText>
              </w:r>
            </w:del>
          </w:p>
        </w:tc>
        <w:tc>
          <w:tcPr>
            <w:tcW w:w="920" w:type="dxa"/>
            <w:tcBorders>
              <w:top w:val="single" w:sz="6" w:space="0" w:color="auto"/>
              <w:left w:val="single" w:sz="6" w:space="0" w:color="auto"/>
              <w:bottom w:val="single" w:sz="6" w:space="0" w:color="auto"/>
              <w:right w:val="single" w:sz="6" w:space="0" w:color="auto"/>
            </w:tcBorders>
            <w:vAlign w:val="bottom"/>
          </w:tcPr>
          <w:p w14:paraId="3444CEF5" w14:textId="77777777" w:rsidR="00A027D8" w:rsidRPr="00E325D4" w:rsidDel="00421D84" w:rsidRDefault="00A027D8" w:rsidP="00BE28D4">
            <w:pPr>
              <w:pStyle w:val="tablehead"/>
              <w:suppressAutoHyphens/>
              <w:rPr>
                <w:del w:id="37987" w:author="Author"/>
                <w:b w:val="0"/>
              </w:rPr>
            </w:pPr>
            <w:del w:id="37988" w:author="Author">
              <w:r w:rsidRPr="00E325D4" w:rsidDel="00421D84">
                <w:delText>Collision</w:delText>
              </w:r>
            </w:del>
          </w:p>
        </w:tc>
      </w:tr>
      <w:tr w:rsidR="00A027D8" w:rsidRPr="00E325D4" w:rsidDel="00421D84" w14:paraId="4BBA7A87" w14:textId="77777777" w:rsidTr="002F1572">
        <w:trPr>
          <w:cantSplit/>
          <w:trHeight w:val="190"/>
          <w:del w:id="37989" w:author="Author"/>
        </w:trPr>
        <w:tc>
          <w:tcPr>
            <w:tcW w:w="200" w:type="dxa"/>
            <w:tcBorders>
              <w:top w:val="nil"/>
              <w:left w:val="nil"/>
              <w:bottom w:val="nil"/>
              <w:right w:val="nil"/>
            </w:tcBorders>
          </w:tcPr>
          <w:p w14:paraId="5B65EF48" w14:textId="77777777" w:rsidR="00A027D8" w:rsidRPr="00E325D4" w:rsidDel="00421D84" w:rsidRDefault="00A027D8" w:rsidP="00BE28D4">
            <w:pPr>
              <w:pStyle w:val="tabletext11"/>
              <w:suppressAutoHyphens/>
              <w:rPr>
                <w:del w:id="37990" w:author="Author"/>
              </w:rPr>
            </w:pPr>
          </w:p>
        </w:tc>
        <w:tc>
          <w:tcPr>
            <w:tcW w:w="2320" w:type="dxa"/>
            <w:tcBorders>
              <w:top w:val="single" w:sz="6" w:space="0" w:color="auto"/>
              <w:left w:val="single" w:sz="6" w:space="0" w:color="auto"/>
              <w:bottom w:val="single" w:sz="6" w:space="0" w:color="auto"/>
              <w:right w:val="single" w:sz="6" w:space="0" w:color="auto"/>
            </w:tcBorders>
          </w:tcPr>
          <w:p w14:paraId="70999603" w14:textId="77777777" w:rsidR="00A027D8" w:rsidRPr="00E325D4" w:rsidDel="00421D84" w:rsidRDefault="00A027D8" w:rsidP="00BE28D4">
            <w:pPr>
              <w:pStyle w:val="tabletext11"/>
              <w:suppressAutoHyphens/>
              <w:rPr>
                <w:del w:id="37991" w:author="Author"/>
              </w:rPr>
            </w:pPr>
            <w:del w:id="37992" w:author="Author">
              <w:r w:rsidRPr="00E325D4" w:rsidDel="00421D84">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4F1CF0C4" w14:textId="77777777" w:rsidR="00A027D8" w:rsidRPr="00E325D4" w:rsidDel="00421D84" w:rsidRDefault="00A027D8" w:rsidP="00BE28D4">
            <w:pPr>
              <w:pStyle w:val="tabletext11"/>
              <w:tabs>
                <w:tab w:val="decimal" w:pos="660"/>
              </w:tabs>
              <w:suppressAutoHyphens/>
              <w:rPr>
                <w:del w:id="37993" w:author="Author"/>
              </w:rPr>
            </w:pPr>
            <w:del w:id="37994"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244D7CD3" w14:textId="77777777" w:rsidR="00A027D8" w:rsidRPr="00E325D4" w:rsidDel="00421D84" w:rsidRDefault="00A027D8" w:rsidP="00BE28D4">
            <w:pPr>
              <w:pStyle w:val="tabletext11"/>
              <w:tabs>
                <w:tab w:val="decimal" w:pos="310"/>
              </w:tabs>
              <w:suppressAutoHyphens/>
              <w:rPr>
                <w:del w:id="37995" w:author="Author"/>
              </w:rPr>
            </w:pPr>
            <w:del w:id="37996" w:author="Author">
              <w:r w:rsidRPr="00E325D4" w:rsidDel="00421D84">
                <w:delText>1.00</w:delText>
              </w:r>
            </w:del>
          </w:p>
        </w:tc>
      </w:tr>
      <w:tr w:rsidR="00A027D8" w:rsidRPr="00E325D4" w:rsidDel="00421D84" w14:paraId="60D8633F" w14:textId="77777777" w:rsidTr="002F1572">
        <w:trPr>
          <w:cantSplit/>
          <w:trHeight w:val="190"/>
          <w:del w:id="37997" w:author="Author"/>
        </w:trPr>
        <w:tc>
          <w:tcPr>
            <w:tcW w:w="200" w:type="dxa"/>
            <w:tcBorders>
              <w:top w:val="nil"/>
              <w:left w:val="nil"/>
              <w:bottom w:val="nil"/>
              <w:right w:val="nil"/>
            </w:tcBorders>
          </w:tcPr>
          <w:p w14:paraId="4BFB58A5" w14:textId="77777777" w:rsidR="00A027D8" w:rsidRPr="00E325D4" w:rsidDel="00421D84" w:rsidRDefault="00A027D8" w:rsidP="00BE28D4">
            <w:pPr>
              <w:pStyle w:val="tabletext11"/>
              <w:suppressAutoHyphens/>
              <w:rPr>
                <w:del w:id="37998" w:author="Author"/>
              </w:rPr>
            </w:pPr>
          </w:p>
        </w:tc>
        <w:tc>
          <w:tcPr>
            <w:tcW w:w="2320" w:type="dxa"/>
            <w:tcBorders>
              <w:top w:val="single" w:sz="6" w:space="0" w:color="auto"/>
              <w:left w:val="single" w:sz="6" w:space="0" w:color="auto"/>
              <w:bottom w:val="single" w:sz="6" w:space="0" w:color="auto"/>
              <w:right w:val="single" w:sz="6" w:space="0" w:color="auto"/>
            </w:tcBorders>
          </w:tcPr>
          <w:p w14:paraId="04849659" w14:textId="77777777" w:rsidR="00A027D8" w:rsidRPr="00E325D4" w:rsidDel="00421D84" w:rsidRDefault="00A027D8" w:rsidP="00BE28D4">
            <w:pPr>
              <w:pStyle w:val="tabletext11"/>
              <w:suppressAutoHyphens/>
              <w:rPr>
                <w:del w:id="37999" w:author="Author"/>
              </w:rPr>
            </w:pPr>
            <w:del w:id="38000" w:author="Author">
              <w:r w:rsidRPr="00E325D4" w:rsidDel="00421D84">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D889717" w14:textId="77777777" w:rsidR="00A027D8" w:rsidRPr="00E325D4" w:rsidDel="00421D84" w:rsidRDefault="00A027D8" w:rsidP="00BE28D4">
            <w:pPr>
              <w:pStyle w:val="tabletext11"/>
              <w:tabs>
                <w:tab w:val="decimal" w:pos="660"/>
              </w:tabs>
              <w:suppressAutoHyphens/>
              <w:rPr>
                <w:del w:id="38001" w:author="Author"/>
              </w:rPr>
            </w:pPr>
            <w:del w:id="38002"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2C19477D" w14:textId="77777777" w:rsidR="00A027D8" w:rsidRPr="00E325D4" w:rsidDel="00421D84" w:rsidRDefault="00A027D8" w:rsidP="00BE28D4">
            <w:pPr>
              <w:pStyle w:val="tabletext11"/>
              <w:tabs>
                <w:tab w:val="decimal" w:pos="310"/>
              </w:tabs>
              <w:suppressAutoHyphens/>
              <w:rPr>
                <w:del w:id="38003" w:author="Author"/>
              </w:rPr>
            </w:pPr>
            <w:del w:id="38004" w:author="Author">
              <w:r w:rsidRPr="00E325D4" w:rsidDel="00421D84">
                <w:delText>1.00</w:delText>
              </w:r>
            </w:del>
          </w:p>
        </w:tc>
      </w:tr>
      <w:tr w:rsidR="00A027D8" w:rsidRPr="00E325D4" w:rsidDel="00421D84" w14:paraId="67D68483" w14:textId="77777777" w:rsidTr="002F1572">
        <w:trPr>
          <w:cantSplit/>
          <w:trHeight w:val="190"/>
          <w:del w:id="38005" w:author="Author"/>
        </w:trPr>
        <w:tc>
          <w:tcPr>
            <w:tcW w:w="200" w:type="dxa"/>
            <w:tcBorders>
              <w:top w:val="nil"/>
              <w:left w:val="nil"/>
              <w:bottom w:val="nil"/>
              <w:right w:val="nil"/>
            </w:tcBorders>
          </w:tcPr>
          <w:p w14:paraId="686443BF" w14:textId="77777777" w:rsidR="00A027D8" w:rsidRPr="00E325D4" w:rsidDel="00421D84" w:rsidRDefault="00A027D8" w:rsidP="00BE28D4">
            <w:pPr>
              <w:pStyle w:val="tabletext11"/>
              <w:suppressAutoHyphens/>
              <w:rPr>
                <w:del w:id="38006" w:author="Author"/>
              </w:rPr>
            </w:pPr>
          </w:p>
        </w:tc>
        <w:tc>
          <w:tcPr>
            <w:tcW w:w="2320" w:type="dxa"/>
            <w:tcBorders>
              <w:top w:val="single" w:sz="6" w:space="0" w:color="auto"/>
              <w:left w:val="single" w:sz="6" w:space="0" w:color="auto"/>
              <w:bottom w:val="single" w:sz="6" w:space="0" w:color="auto"/>
              <w:right w:val="single" w:sz="6" w:space="0" w:color="auto"/>
            </w:tcBorders>
          </w:tcPr>
          <w:p w14:paraId="6987EAC0" w14:textId="77777777" w:rsidR="00A027D8" w:rsidRPr="00E325D4" w:rsidDel="00421D84" w:rsidRDefault="00A027D8" w:rsidP="00BE28D4">
            <w:pPr>
              <w:pStyle w:val="tabletext11"/>
              <w:suppressAutoHyphens/>
              <w:rPr>
                <w:del w:id="38007" w:author="Author"/>
              </w:rPr>
            </w:pPr>
            <w:del w:id="38008" w:author="Author">
              <w:r w:rsidRPr="00E325D4" w:rsidDel="00421D84">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E45A4F7" w14:textId="77777777" w:rsidR="00A027D8" w:rsidRPr="00E325D4" w:rsidDel="00421D84" w:rsidRDefault="00A027D8" w:rsidP="00BE28D4">
            <w:pPr>
              <w:pStyle w:val="tabletext11"/>
              <w:tabs>
                <w:tab w:val="decimal" w:pos="660"/>
              </w:tabs>
              <w:suppressAutoHyphens/>
              <w:rPr>
                <w:del w:id="38009" w:author="Author"/>
              </w:rPr>
            </w:pPr>
            <w:del w:id="38010"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70D649B4" w14:textId="77777777" w:rsidR="00A027D8" w:rsidRPr="00E325D4" w:rsidDel="00421D84" w:rsidRDefault="00A027D8" w:rsidP="00BE28D4">
            <w:pPr>
              <w:pStyle w:val="tabletext11"/>
              <w:tabs>
                <w:tab w:val="decimal" w:pos="310"/>
              </w:tabs>
              <w:suppressAutoHyphens/>
              <w:rPr>
                <w:del w:id="38011" w:author="Author"/>
              </w:rPr>
            </w:pPr>
            <w:del w:id="38012" w:author="Author">
              <w:r w:rsidRPr="00E325D4" w:rsidDel="00421D84">
                <w:delText>1.00</w:delText>
              </w:r>
            </w:del>
          </w:p>
        </w:tc>
      </w:tr>
      <w:tr w:rsidR="00A027D8" w:rsidRPr="00E325D4" w:rsidDel="00421D84" w14:paraId="0C071C13" w14:textId="77777777" w:rsidTr="002F1572">
        <w:trPr>
          <w:cantSplit/>
          <w:trHeight w:val="190"/>
          <w:del w:id="38013" w:author="Author"/>
        </w:trPr>
        <w:tc>
          <w:tcPr>
            <w:tcW w:w="200" w:type="dxa"/>
            <w:tcBorders>
              <w:top w:val="nil"/>
              <w:left w:val="nil"/>
              <w:bottom w:val="nil"/>
              <w:right w:val="nil"/>
            </w:tcBorders>
          </w:tcPr>
          <w:p w14:paraId="2BA674D3" w14:textId="77777777" w:rsidR="00A027D8" w:rsidRPr="00E325D4" w:rsidDel="00421D84" w:rsidRDefault="00A027D8" w:rsidP="00BE28D4">
            <w:pPr>
              <w:pStyle w:val="tabletext11"/>
              <w:suppressAutoHyphens/>
              <w:rPr>
                <w:del w:id="38014" w:author="Author"/>
              </w:rPr>
            </w:pPr>
          </w:p>
        </w:tc>
        <w:tc>
          <w:tcPr>
            <w:tcW w:w="2320" w:type="dxa"/>
            <w:tcBorders>
              <w:top w:val="single" w:sz="6" w:space="0" w:color="auto"/>
              <w:left w:val="single" w:sz="6" w:space="0" w:color="auto"/>
              <w:bottom w:val="single" w:sz="6" w:space="0" w:color="auto"/>
              <w:right w:val="single" w:sz="6" w:space="0" w:color="auto"/>
            </w:tcBorders>
          </w:tcPr>
          <w:p w14:paraId="2BDC9753" w14:textId="77777777" w:rsidR="00A027D8" w:rsidRPr="00E325D4" w:rsidDel="00421D84" w:rsidRDefault="00A027D8" w:rsidP="00BE28D4">
            <w:pPr>
              <w:pStyle w:val="tabletext11"/>
              <w:suppressAutoHyphens/>
              <w:rPr>
                <w:del w:id="38015" w:author="Author"/>
              </w:rPr>
            </w:pPr>
            <w:del w:id="38016" w:author="Author">
              <w:r w:rsidRPr="00E325D4" w:rsidDel="00421D84">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8A6085E" w14:textId="77777777" w:rsidR="00A027D8" w:rsidRPr="00E325D4" w:rsidDel="00421D84" w:rsidRDefault="00A027D8" w:rsidP="00BE28D4">
            <w:pPr>
              <w:pStyle w:val="tabletext11"/>
              <w:tabs>
                <w:tab w:val="decimal" w:pos="660"/>
              </w:tabs>
              <w:suppressAutoHyphens/>
              <w:rPr>
                <w:del w:id="38017" w:author="Author"/>
              </w:rPr>
            </w:pPr>
            <w:del w:id="38018" w:author="Author">
              <w:r w:rsidRPr="00E325D4" w:rsidDel="00421D84">
                <w:delText>0.95</w:delText>
              </w:r>
            </w:del>
          </w:p>
        </w:tc>
        <w:tc>
          <w:tcPr>
            <w:tcW w:w="920" w:type="dxa"/>
            <w:tcBorders>
              <w:top w:val="single" w:sz="6" w:space="0" w:color="auto"/>
              <w:left w:val="single" w:sz="6" w:space="0" w:color="auto"/>
              <w:bottom w:val="single" w:sz="6" w:space="0" w:color="auto"/>
              <w:right w:val="single" w:sz="6" w:space="0" w:color="auto"/>
            </w:tcBorders>
          </w:tcPr>
          <w:p w14:paraId="249BE75A" w14:textId="77777777" w:rsidR="00A027D8" w:rsidRPr="00E325D4" w:rsidDel="00421D84" w:rsidRDefault="00A027D8" w:rsidP="00BE28D4">
            <w:pPr>
              <w:pStyle w:val="tabletext11"/>
              <w:tabs>
                <w:tab w:val="decimal" w:pos="310"/>
              </w:tabs>
              <w:suppressAutoHyphens/>
              <w:rPr>
                <w:del w:id="38019" w:author="Author"/>
              </w:rPr>
            </w:pPr>
            <w:del w:id="38020" w:author="Author">
              <w:r w:rsidRPr="00E325D4" w:rsidDel="00421D84">
                <w:delText>0.95</w:delText>
              </w:r>
            </w:del>
          </w:p>
        </w:tc>
      </w:tr>
      <w:tr w:rsidR="00A027D8" w:rsidRPr="00E325D4" w:rsidDel="00421D84" w14:paraId="40978F9E" w14:textId="77777777" w:rsidTr="002F1572">
        <w:trPr>
          <w:cantSplit/>
          <w:trHeight w:val="190"/>
          <w:del w:id="38021" w:author="Author"/>
        </w:trPr>
        <w:tc>
          <w:tcPr>
            <w:tcW w:w="200" w:type="dxa"/>
            <w:tcBorders>
              <w:top w:val="nil"/>
              <w:left w:val="nil"/>
              <w:bottom w:val="nil"/>
              <w:right w:val="nil"/>
            </w:tcBorders>
          </w:tcPr>
          <w:p w14:paraId="07CCB71C" w14:textId="77777777" w:rsidR="00A027D8" w:rsidRPr="00E325D4" w:rsidDel="00421D84" w:rsidRDefault="00A027D8" w:rsidP="00BE28D4">
            <w:pPr>
              <w:pStyle w:val="tabletext11"/>
              <w:suppressAutoHyphens/>
              <w:rPr>
                <w:del w:id="38022" w:author="Author"/>
              </w:rPr>
            </w:pPr>
          </w:p>
        </w:tc>
        <w:tc>
          <w:tcPr>
            <w:tcW w:w="2320" w:type="dxa"/>
            <w:tcBorders>
              <w:top w:val="single" w:sz="6" w:space="0" w:color="auto"/>
              <w:left w:val="single" w:sz="6" w:space="0" w:color="auto"/>
              <w:bottom w:val="single" w:sz="6" w:space="0" w:color="auto"/>
              <w:right w:val="single" w:sz="6" w:space="0" w:color="auto"/>
            </w:tcBorders>
          </w:tcPr>
          <w:p w14:paraId="5399551C" w14:textId="77777777" w:rsidR="00A027D8" w:rsidRPr="00E325D4" w:rsidDel="00421D84" w:rsidRDefault="00A027D8" w:rsidP="00BE28D4">
            <w:pPr>
              <w:pStyle w:val="tabletext11"/>
              <w:suppressAutoHyphens/>
              <w:rPr>
                <w:del w:id="38023" w:author="Author"/>
              </w:rPr>
            </w:pPr>
            <w:del w:id="38024" w:author="Author">
              <w:r w:rsidRPr="00E325D4" w:rsidDel="00421D84">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C62E5E5" w14:textId="77777777" w:rsidR="00A027D8" w:rsidRPr="00E325D4" w:rsidDel="00421D84" w:rsidRDefault="00A027D8" w:rsidP="00BE28D4">
            <w:pPr>
              <w:pStyle w:val="tabletext11"/>
              <w:tabs>
                <w:tab w:val="decimal" w:pos="660"/>
              </w:tabs>
              <w:suppressAutoHyphens/>
              <w:rPr>
                <w:del w:id="38025" w:author="Author"/>
              </w:rPr>
            </w:pPr>
            <w:del w:id="38026" w:author="Author">
              <w:r w:rsidRPr="00E325D4" w:rsidDel="00421D84">
                <w:delText>0.90</w:delText>
              </w:r>
            </w:del>
          </w:p>
        </w:tc>
        <w:tc>
          <w:tcPr>
            <w:tcW w:w="920" w:type="dxa"/>
            <w:tcBorders>
              <w:top w:val="single" w:sz="6" w:space="0" w:color="auto"/>
              <w:left w:val="single" w:sz="6" w:space="0" w:color="auto"/>
              <w:bottom w:val="single" w:sz="6" w:space="0" w:color="auto"/>
              <w:right w:val="single" w:sz="6" w:space="0" w:color="auto"/>
            </w:tcBorders>
          </w:tcPr>
          <w:p w14:paraId="391A4A0C" w14:textId="77777777" w:rsidR="00A027D8" w:rsidRPr="00E325D4" w:rsidDel="00421D84" w:rsidRDefault="00A027D8" w:rsidP="00BE28D4">
            <w:pPr>
              <w:pStyle w:val="tabletext11"/>
              <w:tabs>
                <w:tab w:val="decimal" w:pos="310"/>
              </w:tabs>
              <w:suppressAutoHyphens/>
              <w:rPr>
                <w:del w:id="38027" w:author="Author"/>
              </w:rPr>
            </w:pPr>
            <w:del w:id="38028" w:author="Author">
              <w:r w:rsidRPr="00E325D4" w:rsidDel="00421D84">
                <w:delText>0.90</w:delText>
              </w:r>
            </w:del>
          </w:p>
        </w:tc>
      </w:tr>
      <w:tr w:rsidR="00A027D8" w:rsidRPr="00E325D4" w:rsidDel="00421D84" w14:paraId="76E05FF4" w14:textId="77777777" w:rsidTr="002F1572">
        <w:trPr>
          <w:cantSplit/>
          <w:trHeight w:val="190"/>
          <w:del w:id="38029" w:author="Author"/>
        </w:trPr>
        <w:tc>
          <w:tcPr>
            <w:tcW w:w="200" w:type="dxa"/>
            <w:tcBorders>
              <w:top w:val="nil"/>
              <w:left w:val="nil"/>
              <w:bottom w:val="nil"/>
              <w:right w:val="nil"/>
            </w:tcBorders>
          </w:tcPr>
          <w:p w14:paraId="116D7166" w14:textId="77777777" w:rsidR="00A027D8" w:rsidRPr="00E325D4" w:rsidDel="00421D84" w:rsidRDefault="00A027D8" w:rsidP="00BE28D4">
            <w:pPr>
              <w:pStyle w:val="tabletext11"/>
              <w:suppressAutoHyphens/>
              <w:rPr>
                <w:del w:id="38030" w:author="Author"/>
              </w:rPr>
            </w:pPr>
          </w:p>
        </w:tc>
        <w:tc>
          <w:tcPr>
            <w:tcW w:w="2320" w:type="dxa"/>
            <w:tcBorders>
              <w:top w:val="single" w:sz="6" w:space="0" w:color="auto"/>
              <w:left w:val="single" w:sz="6" w:space="0" w:color="auto"/>
              <w:bottom w:val="single" w:sz="6" w:space="0" w:color="auto"/>
              <w:right w:val="single" w:sz="6" w:space="0" w:color="auto"/>
            </w:tcBorders>
          </w:tcPr>
          <w:p w14:paraId="2EA41718" w14:textId="77777777" w:rsidR="00A027D8" w:rsidRPr="00E325D4" w:rsidDel="00421D84" w:rsidRDefault="00A027D8" w:rsidP="00BE28D4">
            <w:pPr>
              <w:pStyle w:val="tabletext11"/>
              <w:suppressAutoHyphens/>
              <w:rPr>
                <w:del w:id="38031" w:author="Author"/>
              </w:rPr>
            </w:pPr>
            <w:del w:id="38032" w:author="Author">
              <w:r w:rsidRPr="00E325D4" w:rsidDel="00421D84">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816C0AB" w14:textId="77777777" w:rsidR="00A027D8" w:rsidRPr="00E325D4" w:rsidDel="00421D84" w:rsidRDefault="00A027D8" w:rsidP="00BE28D4">
            <w:pPr>
              <w:pStyle w:val="tabletext11"/>
              <w:tabs>
                <w:tab w:val="decimal" w:pos="660"/>
              </w:tabs>
              <w:suppressAutoHyphens/>
              <w:rPr>
                <w:del w:id="38033" w:author="Author"/>
              </w:rPr>
            </w:pPr>
            <w:del w:id="38034" w:author="Author">
              <w:r w:rsidRPr="00E325D4" w:rsidDel="00421D84">
                <w:delText>0.80</w:delText>
              </w:r>
            </w:del>
          </w:p>
        </w:tc>
        <w:tc>
          <w:tcPr>
            <w:tcW w:w="920" w:type="dxa"/>
            <w:tcBorders>
              <w:top w:val="single" w:sz="6" w:space="0" w:color="auto"/>
              <w:left w:val="single" w:sz="6" w:space="0" w:color="auto"/>
              <w:bottom w:val="single" w:sz="6" w:space="0" w:color="auto"/>
              <w:right w:val="single" w:sz="6" w:space="0" w:color="auto"/>
            </w:tcBorders>
          </w:tcPr>
          <w:p w14:paraId="4BEA4EDD" w14:textId="77777777" w:rsidR="00A027D8" w:rsidRPr="00E325D4" w:rsidDel="00421D84" w:rsidRDefault="00A027D8" w:rsidP="00BE28D4">
            <w:pPr>
              <w:pStyle w:val="tabletext11"/>
              <w:tabs>
                <w:tab w:val="decimal" w:pos="310"/>
              </w:tabs>
              <w:suppressAutoHyphens/>
              <w:rPr>
                <w:del w:id="38035" w:author="Author"/>
              </w:rPr>
            </w:pPr>
            <w:del w:id="38036" w:author="Author">
              <w:r w:rsidRPr="00E325D4" w:rsidDel="00421D84">
                <w:delText>0.80</w:delText>
              </w:r>
            </w:del>
          </w:p>
        </w:tc>
      </w:tr>
      <w:tr w:rsidR="00A027D8" w:rsidRPr="00E325D4" w:rsidDel="00421D84" w14:paraId="2D35FC5D" w14:textId="77777777" w:rsidTr="002F1572">
        <w:trPr>
          <w:cantSplit/>
          <w:trHeight w:val="190"/>
          <w:del w:id="38037" w:author="Author"/>
        </w:trPr>
        <w:tc>
          <w:tcPr>
            <w:tcW w:w="200" w:type="dxa"/>
            <w:tcBorders>
              <w:top w:val="nil"/>
              <w:left w:val="nil"/>
              <w:bottom w:val="nil"/>
              <w:right w:val="nil"/>
            </w:tcBorders>
          </w:tcPr>
          <w:p w14:paraId="18CE1485" w14:textId="77777777" w:rsidR="00A027D8" w:rsidRPr="00E325D4" w:rsidDel="00421D84" w:rsidRDefault="00A027D8" w:rsidP="00BE28D4">
            <w:pPr>
              <w:pStyle w:val="tabletext11"/>
              <w:suppressAutoHyphens/>
              <w:rPr>
                <w:del w:id="38038" w:author="Author"/>
              </w:rPr>
            </w:pPr>
          </w:p>
        </w:tc>
        <w:tc>
          <w:tcPr>
            <w:tcW w:w="2320" w:type="dxa"/>
            <w:tcBorders>
              <w:top w:val="single" w:sz="6" w:space="0" w:color="auto"/>
              <w:left w:val="single" w:sz="6" w:space="0" w:color="auto"/>
              <w:bottom w:val="single" w:sz="6" w:space="0" w:color="auto"/>
              <w:right w:val="single" w:sz="6" w:space="0" w:color="auto"/>
            </w:tcBorders>
          </w:tcPr>
          <w:p w14:paraId="34F5F5FA" w14:textId="77777777" w:rsidR="00A027D8" w:rsidRPr="00E325D4" w:rsidDel="00421D84" w:rsidRDefault="00A027D8" w:rsidP="00BE28D4">
            <w:pPr>
              <w:pStyle w:val="tabletext11"/>
              <w:suppressAutoHyphens/>
              <w:rPr>
                <w:del w:id="38039" w:author="Author"/>
              </w:rPr>
            </w:pPr>
            <w:del w:id="38040" w:author="Author">
              <w:r w:rsidRPr="00E325D4" w:rsidDel="00421D84">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AEA527B" w14:textId="77777777" w:rsidR="00A027D8" w:rsidRPr="00E325D4" w:rsidDel="00421D84" w:rsidRDefault="00A027D8" w:rsidP="00BE28D4">
            <w:pPr>
              <w:pStyle w:val="tabletext11"/>
              <w:tabs>
                <w:tab w:val="decimal" w:pos="660"/>
              </w:tabs>
              <w:suppressAutoHyphens/>
              <w:rPr>
                <w:del w:id="38041" w:author="Author"/>
              </w:rPr>
            </w:pPr>
            <w:del w:id="38042" w:author="Author">
              <w:r w:rsidRPr="00E325D4" w:rsidDel="00421D84">
                <w:delText>0.80</w:delText>
              </w:r>
            </w:del>
          </w:p>
        </w:tc>
        <w:tc>
          <w:tcPr>
            <w:tcW w:w="920" w:type="dxa"/>
            <w:tcBorders>
              <w:top w:val="single" w:sz="6" w:space="0" w:color="auto"/>
              <w:left w:val="single" w:sz="6" w:space="0" w:color="auto"/>
              <w:bottom w:val="single" w:sz="6" w:space="0" w:color="auto"/>
              <w:right w:val="single" w:sz="6" w:space="0" w:color="auto"/>
            </w:tcBorders>
          </w:tcPr>
          <w:p w14:paraId="6A6B30A4" w14:textId="77777777" w:rsidR="00A027D8" w:rsidRPr="00E325D4" w:rsidDel="00421D84" w:rsidRDefault="00A027D8" w:rsidP="00BE28D4">
            <w:pPr>
              <w:pStyle w:val="tabletext11"/>
              <w:tabs>
                <w:tab w:val="decimal" w:pos="310"/>
              </w:tabs>
              <w:suppressAutoHyphens/>
              <w:rPr>
                <w:del w:id="38043" w:author="Author"/>
              </w:rPr>
            </w:pPr>
            <w:del w:id="38044" w:author="Author">
              <w:r w:rsidRPr="00E325D4" w:rsidDel="00421D84">
                <w:delText>0.75</w:delText>
              </w:r>
            </w:del>
          </w:p>
        </w:tc>
      </w:tr>
      <w:tr w:rsidR="00A027D8" w:rsidRPr="00E325D4" w:rsidDel="00421D84" w14:paraId="3D88756C" w14:textId="77777777" w:rsidTr="002F1572">
        <w:trPr>
          <w:cantSplit/>
          <w:trHeight w:val="190"/>
          <w:del w:id="38045" w:author="Author"/>
        </w:trPr>
        <w:tc>
          <w:tcPr>
            <w:tcW w:w="200" w:type="dxa"/>
            <w:tcBorders>
              <w:top w:val="nil"/>
              <w:left w:val="nil"/>
              <w:bottom w:val="nil"/>
              <w:right w:val="nil"/>
            </w:tcBorders>
          </w:tcPr>
          <w:p w14:paraId="0B1F4E23" w14:textId="77777777" w:rsidR="00A027D8" w:rsidRPr="00E325D4" w:rsidDel="00421D84" w:rsidRDefault="00A027D8" w:rsidP="00BE28D4">
            <w:pPr>
              <w:pStyle w:val="tabletext11"/>
              <w:suppressAutoHyphens/>
              <w:rPr>
                <w:del w:id="38046" w:author="Author"/>
              </w:rPr>
            </w:pPr>
          </w:p>
        </w:tc>
        <w:tc>
          <w:tcPr>
            <w:tcW w:w="2320" w:type="dxa"/>
            <w:tcBorders>
              <w:top w:val="single" w:sz="6" w:space="0" w:color="auto"/>
              <w:left w:val="single" w:sz="6" w:space="0" w:color="auto"/>
              <w:bottom w:val="single" w:sz="6" w:space="0" w:color="auto"/>
              <w:right w:val="single" w:sz="6" w:space="0" w:color="auto"/>
            </w:tcBorders>
          </w:tcPr>
          <w:p w14:paraId="4B0539BB" w14:textId="77777777" w:rsidR="00A027D8" w:rsidRPr="00E325D4" w:rsidDel="00421D84" w:rsidRDefault="00A027D8" w:rsidP="00BE28D4">
            <w:pPr>
              <w:pStyle w:val="tabletext11"/>
              <w:suppressAutoHyphens/>
              <w:rPr>
                <w:del w:id="38047" w:author="Author"/>
              </w:rPr>
            </w:pPr>
            <w:del w:id="38048" w:author="Author">
              <w:r w:rsidRPr="00E325D4" w:rsidDel="00421D84">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2848A6F" w14:textId="77777777" w:rsidR="00A027D8" w:rsidRPr="00E325D4" w:rsidDel="00421D84" w:rsidRDefault="00A027D8" w:rsidP="00BE28D4">
            <w:pPr>
              <w:pStyle w:val="tabletext11"/>
              <w:tabs>
                <w:tab w:val="decimal" w:pos="660"/>
              </w:tabs>
              <w:suppressAutoHyphens/>
              <w:rPr>
                <w:del w:id="38049" w:author="Author"/>
              </w:rPr>
            </w:pPr>
            <w:del w:id="38050" w:author="Author">
              <w:r w:rsidRPr="00E325D4" w:rsidDel="00421D84">
                <w:delText>0.75</w:delText>
              </w:r>
            </w:del>
          </w:p>
        </w:tc>
        <w:tc>
          <w:tcPr>
            <w:tcW w:w="920" w:type="dxa"/>
            <w:tcBorders>
              <w:top w:val="single" w:sz="6" w:space="0" w:color="auto"/>
              <w:left w:val="single" w:sz="6" w:space="0" w:color="auto"/>
              <w:bottom w:val="single" w:sz="6" w:space="0" w:color="auto"/>
              <w:right w:val="single" w:sz="6" w:space="0" w:color="auto"/>
            </w:tcBorders>
          </w:tcPr>
          <w:p w14:paraId="51BF9373" w14:textId="77777777" w:rsidR="00A027D8" w:rsidRPr="00E325D4" w:rsidDel="00421D84" w:rsidRDefault="00A027D8" w:rsidP="00BE28D4">
            <w:pPr>
              <w:pStyle w:val="tabletext11"/>
              <w:tabs>
                <w:tab w:val="decimal" w:pos="310"/>
              </w:tabs>
              <w:suppressAutoHyphens/>
              <w:rPr>
                <w:del w:id="38051" w:author="Author"/>
              </w:rPr>
            </w:pPr>
            <w:del w:id="38052" w:author="Author">
              <w:r w:rsidRPr="00E325D4" w:rsidDel="00421D84">
                <w:delText>0.65</w:delText>
              </w:r>
            </w:del>
          </w:p>
        </w:tc>
      </w:tr>
      <w:tr w:rsidR="00A027D8" w:rsidRPr="00E325D4" w:rsidDel="00421D84" w14:paraId="3B464443" w14:textId="77777777" w:rsidTr="002F1572">
        <w:trPr>
          <w:cantSplit/>
          <w:trHeight w:val="190"/>
          <w:del w:id="38053" w:author="Author"/>
        </w:trPr>
        <w:tc>
          <w:tcPr>
            <w:tcW w:w="200" w:type="dxa"/>
            <w:tcBorders>
              <w:top w:val="nil"/>
              <w:left w:val="nil"/>
              <w:bottom w:val="nil"/>
              <w:right w:val="nil"/>
            </w:tcBorders>
          </w:tcPr>
          <w:p w14:paraId="370D977D" w14:textId="77777777" w:rsidR="00A027D8" w:rsidRPr="00E325D4" w:rsidDel="00421D84" w:rsidRDefault="00A027D8" w:rsidP="00BE28D4">
            <w:pPr>
              <w:pStyle w:val="tabletext11"/>
              <w:suppressAutoHyphens/>
              <w:rPr>
                <w:del w:id="38054" w:author="Author"/>
              </w:rPr>
            </w:pPr>
          </w:p>
        </w:tc>
        <w:tc>
          <w:tcPr>
            <w:tcW w:w="2320" w:type="dxa"/>
            <w:tcBorders>
              <w:top w:val="single" w:sz="6" w:space="0" w:color="auto"/>
              <w:left w:val="single" w:sz="6" w:space="0" w:color="auto"/>
              <w:bottom w:val="single" w:sz="6" w:space="0" w:color="auto"/>
              <w:right w:val="single" w:sz="6" w:space="0" w:color="auto"/>
            </w:tcBorders>
          </w:tcPr>
          <w:p w14:paraId="1F79556D" w14:textId="77777777" w:rsidR="00A027D8" w:rsidRPr="00E325D4" w:rsidDel="00421D84" w:rsidRDefault="00A027D8" w:rsidP="00BE28D4">
            <w:pPr>
              <w:pStyle w:val="tabletext11"/>
              <w:suppressAutoHyphens/>
              <w:rPr>
                <w:del w:id="38055" w:author="Author"/>
              </w:rPr>
            </w:pPr>
            <w:del w:id="38056" w:author="Author">
              <w:r w:rsidRPr="00E325D4" w:rsidDel="00421D84">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CCF0739" w14:textId="77777777" w:rsidR="00A027D8" w:rsidRPr="00E325D4" w:rsidDel="00421D84" w:rsidRDefault="00A027D8" w:rsidP="00BE28D4">
            <w:pPr>
              <w:pStyle w:val="tabletext11"/>
              <w:tabs>
                <w:tab w:val="decimal" w:pos="660"/>
              </w:tabs>
              <w:suppressAutoHyphens/>
              <w:rPr>
                <w:del w:id="38057" w:author="Author"/>
              </w:rPr>
            </w:pPr>
            <w:del w:id="38058" w:author="Author">
              <w:r w:rsidRPr="00E325D4" w:rsidDel="00421D84">
                <w:delText>0.75</w:delText>
              </w:r>
            </w:del>
          </w:p>
        </w:tc>
        <w:tc>
          <w:tcPr>
            <w:tcW w:w="920" w:type="dxa"/>
            <w:tcBorders>
              <w:top w:val="single" w:sz="6" w:space="0" w:color="auto"/>
              <w:left w:val="single" w:sz="6" w:space="0" w:color="auto"/>
              <w:bottom w:val="single" w:sz="6" w:space="0" w:color="auto"/>
              <w:right w:val="single" w:sz="6" w:space="0" w:color="auto"/>
            </w:tcBorders>
          </w:tcPr>
          <w:p w14:paraId="7D54DA43" w14:textId="77777777" w:rsidR="00A027D8" w:rsidRPr="00E325D4" w:rsidDel="00421D84" w:rsidRDefault="00A027D8" w:rsidP="00BE28D4">
            <w:pPr>
              <w:pStyle w:val="tabletext11"/>
              <w:tabs>
                <w:tab w:val="decimal" w:pos="310"/>
              </w:tabs>
              <w:suppressAutoHyphens/>
              <w:rPr>
                <w:del w:id="38059" w:author="Author"/>
              </w:rPr>
            </w:pPr>
            <w:del w:id="38060" w:author="Author">
              <w:r w:rsidRPr="00E325D4" w:rsidDel="00421D84">
                <w:delText>0.60</w:delText>
              </w:r>
            </w:del>
          </w:p>
        </w:tc>
      </w:tr>
      <w:tr w:rsidR="00A027D8" w:rsidRPr="00E325D4" w:rsidDel="00421D84" w14:paraId="71BB8FBC" w14:textId="77777777" w:rsidTr="002F1572">
        <w:trPr>
          <w:cantSplit/>
          <w:trHeight w:val="190"/>
          <w:del w:id="38061" w:author="Author"/>
        </w:trPr>
        <w:tc>
          <w:tcPr>
            <w:tcW w:w="200" w:type="dxa"/>
            <w:tcBorders>
              <w:top w:val="nil"/>
              <w:left w:val="nil"/>
              <w:bottom w:val="nil"/>
              <w:right w:val="nil"/>
            </w:tcBorders>
          </w:tcPr>
          <w:p w14:paraId="11B58500" w14:textId="77777777" w:rsidR="00A027D8" w:rsidRPr="00E325D4" w:rsidDel="00421D84" w:rsidRDefault="00A027D8" w:rsidP="00BE28D4">
            <w:pPr>
              <w:pStyle w:val="tabletext11"/>
              <w:suppressAutoHyphens/>
              <w:rPr>
                <w:del w:id="38062" w:author="Author"/>
              </w:rPr>
            </w:pPr>
          </w:p>
        </w:tc>
        <w:tc>
          <w:tcPr>
            <w:tcW w:w="2320" w:type="dxa"/>
            <w:tcBorders>
              <w:top w:val="single" w:sz="6" w:space="0" w:color="auto"/>
              <w:left w:val="single" w:sz="6" w:space="0" w:color="auto"/>
              <w:bottom w:val="single" w:sz="6" w:space="0" w:color="auto"/>
              <w:right w:val="single" w:sz="6" w:space="0" w:color="auto"/>
            </w:tcBorders>
          </w:tcPr>
          <w:p w14:paraId="7BBC0F7D" w14:textId="77777777" w:rsidR="00A027D8" w:rsidRPr="00E325D4" w:rsidDel="00421D84" w:rsidRDefault="00A027D8" w:rsidP="00BE28D4">
            <w:pPr>
              <w:pStyle w:val="tabletext11"/>
              <w:suppressAutoHyphens/>
              <w:rPr>
                <w:del w:id="38063" w:author="Author"/>
              </w:rPr>
            </w:pPr>
            <w:del w:id="38064" w:author="Author">
              <w:r w:rsidRPr="00E325D4" w:rsidDel="00421D84">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8AB1AFA" w14:textId="77777777" w:rsidR="00A027D8" w:rsidRPr="00E325D4" w:rsidDel="00421D84" w:rsidRDefault="00A027D8" w:rsidP="00BE28D4">
            <w:pPr>
              <w:pStyle w:val="tabletext11"/>
              <w:tabs>
                <w:tab w:val="decimal" w:pos="660"/>
              </w:tabs>
              <w:suppressAutoHyphens/>
              <w:rPr>
                <w:del w:id="38065" w:author="Author"/>
              </w:rPr>
            </w:pPr>
            <w:del w:id="38066" w:author="Author">
              <w:r w:rsidRPr="00E325D4" w:rsidDel="00421D84">
                <w:delText>0.70</w:delText>
              </w:r>
            </w:del>
          </w:p>
        </w:tc>
        <w:tc>
          <w:tcPr>
            <w:tcW w:w="920" w:type="dxa"/>
            <w:tcBorders>
              <w:top w:val="single" w:sz="6" w:space="0" w:color="auto"/>
              <w:left w:val="single" w:sz="6" w:space="0" w:color="auto"/>
              <w:bottom w:val="single" w:sz="6" w:space="0" w:color="auto"/>
              <w:right w:val="single" w:sz="6" w:space="0" w:color="auto"/>
            </w:tcBorders>
          </w:tcPr>
          <w:p w14:paraId="5736F0AA" w14:textId="77777777" w:rsidR="00A027D8" w:rsidRPr="00E325D4" w:rsidDel="00421D84" w:rsidRDefault="00A027D8" w:rsidP="00BE28D4">
            <w:pPr>
              <w:pStyle w:val="tabletext11"/>
              <w:tabs>
                <w:tab w:val="decimal" w:pos="310"/>
              </w:tabs>
              <w:suppressAutoHyphens/>
              <w:rPr>
                <w:del w:id="38067" w:author="Author"/>
              </w:rPr>
            </w:pPr>
            <w:del w:id="38068" w:author="Author">
              <w:r w:rsidRPr="00E325D4" w:rsidDel="00421D84">
                <w:delText>0.55</w:delText>
              </w:r>
            </w:del>
          </w:p>
        </w:tc>
      </w:tr>
      <w:tr w:rsidR="00A027D8" w:rsidRPr="00E325D4" w:rsidDel="00421D84" w14:paraId="784D7C7D" w14:textId="77777777" w:rsidTr="002F1572">
        <w:trPr>
          <w:cantSplit/>
          <w:trHeight w:val="190"/>
          <w:del w:id="38069" w:author="Author"/>
        </w:trPr>
        <w:tc>
          <w:tcPr>
            <w:tcW w:w="200" w:type="dxa"/>
            <w:tcBorders>
              <w:top w:val="nil"/>
              <w:left w:val="nil"/>
              <w:bottom w:val="nil"/>
              <w:right w:val="nil"/>
            </w:tcBorders>
          </w:tcPr>
          <w:p w14:paraId="4386014E" w14:textId="77777777" w:rsidR="00A027D8" w:rsidRPr="00E325D4" w:rsidDel="00421D84" w:rsidRDefault="00A027D8" w:rsidP="00BE28D4">
            <w:pPr>
              <w:pStyle w:val="tabletext11"/>
              <w:suppressAutoHyphens/>
              <w:rPr>
                <w:del w:id="38070" w:author="Author"/>
              </w:rPr>
            </w:pPr>
          </w:p>
        </w:tc>
        <w:tc>
          <w:tcPr>
            <w:tcW w:w="2320" w:type="dxa"/>
            <w:tcBorders>
              <w:top w:val="single" w:sz="6" w:space="0" w:color="auto"/>
              <w:left w:val="single" w:sz="6" w:space="0" w:color="auto"/>
              <w:bottom w:val="single" w:sz="6" w:space="0" w:color="auto"/>
              <w:right w:val="single" w:sz="6" w:space="0" w:color="auto"/>
            </w:tcBorders>
          </w:tcPr>
          <w:p w14:paraId="06ECD74B" w14:textId="77777777" w:rsidR="00A027D8" w:rsidRPr="00E325D4" w:rsidDel="00421D84" w:rsidRDefault="00A027D8" w:rsidP="00BE28D4">
            <w:pPr>
              <w:pStyle w:val="tabletext11"/>
              <w:suppressAutoHyphens/>
              <w:rPr>
                <w:del w:id="38071" w:author="Author"/>
              </w:rPr>
            </w:pPr>
            <w:del w:id="38072" w:author="Author">
              <w:r w:rsidRPr="00E325D4" w:rsidDel="00421D84">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70C1670" w14:textId="77777777" w:rsidR="00A027D8" w:rsidRPr="00E325D4" w:rsidDel="00421D84" w:rsidRDefault="00A027D8" w:rsidP="00BE28D4">
            <w:pPr>
              <w:pStyle w:val="tabletext11"/>
              <w:tabs>
                <w:tab w:val="decimal" w:pos="660"/>
              </w:tabs>
              <w:suppressAutoHyphens/>
              <w:rPr>
                <w:del w:id="38073" w:author="Author"/>
              </w:rPr>
            </w:pPr>
            <w:del w:id="38074" w:author="Author">
              <w:r w:rsidRPr="00E325D4" w:rsidDel="00421D84">
                <w:delText>0.65</w:delText>
              </w:r>
            </w:del>
          </w:p>
        </w:tc>
        <w:tc>
          <w:tcPr>
            <w:tcW w:w="920" w:type="dxa"/>
            <w:tcBorders>
              <w:top w:val="single" w:sz="6" w:space="0" w:color="auto"/>
              <w:left w:val="single" w:sz="6" w:space="0" w:color="auto"/>
              <w:bottom w:val="single" w:sz="6" w:space="0" w:color="auto"/>
              <w:right w:val="single" w:sz="6" w:space="0" w:color="auto"/>
            </w:tcBorders>
          </w:tcPr>
          <w:p w14:paraId="35C59763" w14:textId="77777777" w:rsidR="00A027D8" w:rsidRPr="00E325D4" w:rsidDel="00421D84" w:rsidRDefault="00A027D8" w:rsidP="00BE28D4">
            <w:pPr>
              <w:pStyle w:val="tabletext11"/>
              <w:tabs>
                <w:tab w:val="decimal" w:pos="310"/>
              </w:tabs>
              <w:suppressAutoHyphens/>
              <w:rPr>
                <w:del w:id="38075" w:author="Author"/>
              </w:rPr>
            </w:pPr>
            <w:del w:id="38076" w:author="Author">
              <w:r w:rsidRPr="00E325D4" w:rsidDel="00421D84">
                <w:delText>0.50</w:delText>
              </w:r>
            </w:del>
          </w:p>
        </w:tc>
      </w:tr>
      <w:tr w:rsidR="00A027D8" w:rsidRPr="00E325D4" w:rsidDel="00421D84" w14:paraId="541922CA" w14:textId="77777777" w:rsidTr="002F1572">
        <w:trPr>
          <w:cantSplit/>
          <w:trHeight w:val="190"/>
          <w:del w:id="38077" w:author="Author"/>
        </w:trPr>
        <w:tc>
          <w:tcPr>
            <w:tcW w:w="200" w:type="dxa"/>
            <w:tcBorders>
              <w:top w:val="nil"/>
              <w:left w:val="nil"/>
              <w:bottom w:val="nil"/>
              <w:right w:val="nil"/>
            </w:tcBorders>
          </w:tcPr>
          <w:p w14:paraId="4FADCB35" w14:textId="77777777" w:rsidR="00A027D8" w:rsidRPr="00E325D4" w:rsidDel="00421D84" w:rsidRDefault="00A027D8" w:rsidP="00BE28D4">
            <w:pPr>
              <w:pStyle w:val="tabletext11"/>
              <w:suppressAutoHyphens/>
              <w:rPr>
                <w:del w:id="38078" w:author="Author"/>
              </w:rPr>
            </w:pPr>
            <w:del w:id="38079" w:author="Author">
              <w:r w:rsidRPr="00E325D4" w:rsidDel="00421D84">
                <w:br/>
              </w:r>
            </w:del>
          </w:p>
        </w:tc>
        <w:tc>
          <w:tcPr>
            <w:tcW w:w="2320" w:type="dxa"/>
            <w:tcBorders>
              <w:top w:val="single" w:sz="6" w:space="0" w:color="auto"/>
              <w:left w:val="single" w:sz="6" w:space="0" w:color="auto"/>
              <w:bottom w:val="single" w:sz="6" w:space="0" w:color="auto"/>
              <w:right w:val="single" w:sz="6" w:space="0" w:color="auto"/>
            </w:tcBorders>
          </w:tcPr>
          <w:p w14:paraId="59599D93" w14:textId="77777777" w:rsidR="00A027D8" w:rsidRPr="00E325D4" w:rsidDel="00421D84" w:rsidRDefault="00A027D8" w:rsidP="00BE28D4">
            <w:pPr>
              <w:pStyle w:val="tabletext11"/>
              <w:suppressAutoHyphens/>
              <w:rPr>
                <w:del w:id="38080" w:author="Author"/>
              </w:rPr>
            </w:pPr>
            <w:del w:id="38081" w:author="Author">
              <w:r w:rsidRPr="00E325D4" w:rsidDel="00421D84">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5DFEEAC4" w14:textId="77777777" w:rsidR="00A027D8" w:rsidRPr="00E325D4" w:rsidDel="00421D84" w:rsidRDefault="00A027D8" w:rsidP="00BE28D4">
            <w:pPr>
              <w:pStyle w:val="tabletext11"/>
              <w:tabs>
                <w:tab w:val="decimal" w:pos="660"/>
              </w:tabs>
              <w:suppressAutoHyphens/>
              <w:rPr>
                <w:del w:id="38082" w:author="Author"/>
              </w:rPr>
            </w:pPr>
            <w:del w:id="38083" w:author="Author">
              <w:r w:rsidRPr="00E325D4" w:rsidDel="00421D84">
                <w:delText>0.50</w:delText>
              </w:r>
            </w:del>
          </w:p>
        </w:tc>
        <w:tc>
          <w:tcPr>
            <w:tcW w:w="920" w:type="dxa"/>
            <w:tcBorders>
              <w:top w:val="single" w:sz="6" w:space="0" w:color="auto"/>
              <w:left w:val="single" w:sz="6" w:space="0" w:color="auto"/>
              <w:bottom w:val="single" w:sz="6" w:space="0" w:color="auto"/>
              <w:right w:val="single" w:sz="6" w:space="0" w:color="auto"/>
            </w:tcBorders>
            <w:vAlign w:val="bottom"/>
          </w:tcPr>
          <w:p w14:paraId="17813D4B" w14:textId="77777777" w:rsidR="00A027D8" w:rsidRPr="00E325D4" w:rsidDel="00421D84" w:rsidRDefault="00A027D8" w:rsidP="00BE28D4">
            <w:pPr>
              <w:pStyle w:val="tabletext11"/>
              <w:tabs>
                <w:tab w:val="decimal" w:pos="310"/>
              </w:tabs>
              <w:suppressAutoHyphens/>
              <w:rPr>
                <w:del w:id="38084" w:author="Author"/>
              </w:rPr>
            </w:pPr>
            <w:del w:id="38085" w:author="Author">
              <w:r w:rsidRPr="00E325D4" w:rsidDel="00421D84">
                <w:delText>0.40</w:delText>
              </w:r>
            </w:del>
          </w:p>
        </w:tc>
      </w:tr>
    </w:tbl>
    <w:p w14:paraId="6358703B" w14:textId="77777777" w:rsidR="00A027D8" w:rsidRPr="00E325D4" w:rsidDel="00421D84" w:rsidRDefault="00A027D8" w:rsidP="00BE28D4">
      <w:pPr>
        <w:pStyle w:val="tablecaption"/>
        <w:suppressAutoHyphens/>
        <w:rPr>
          <w:del w:id="38086" w:author="Author"/>
        </w:rPr>
      </w:pPr>
      <w:del w:id="38087" w:author="Author">
        <w:r w:rsidRPr="00E325D4" w:rsidDel="00421D84">
          <w:delText>Table 101.A.4.a.(1)(b) Trucks, Tractors And Trailers And Public Autos Age Group Factors</w:delText>
        </w:r>
      </w:del>
    </w:p>
    <w:p w14:paraId="52D660E6" w14:textId="77777777" w:rsidR="00A027D8" w:rsidRPr="00E325D4" w:rsidDel="00421D84" w:rsidRDefault="00A027D8" w:rsidP="00BE28D4">
      <w:pPr>
        <w:pStyle w:val="isonormal"/>
        <w:suppressAutoHyphens/>
        <w:rPr>
          <w:del w:id="38088" w:author="Author"/>
        </w:rPr>
      </w:pPr>
    </w:p>
    <w:p w14:paraId="05502CC1" w14:textId="77777777" w:rsidR="00A027D8" w:rsidRPr="00E325D4" w:rsidDel="00421D84" w:rsidRDefault="00A027D8" w:rsidP="00BE28D4">
      <w:pPr>
        <w:pStyle w:val="outlinehd5"/>
        <w:suppressAutoHyphens/>
        <w:rPr>
          <w:del w:id="38089" w:author="Author"/>
        </w:rPr>
      </w:pPr>
      <w:del w:id="38090" w:author="Author">
        <w:r w:rsidRPr="00E325D4" w:rsidDel="00421D84">
          <w:tab/>
          <w:delText>(2)</w:delText>
        </w:r>
        <w:r w:rsidRPr="00E325D4" w:rsidDel="00421D84">
          <w:tab/>
          <w:delText>Private Passenger Types</w:delText>
        </w:r>
      </w:del>
    </w:p>
    <w:p w14:paraId="6FD18961" w14:textId="77777777" w:rsidR="00A027D8" w:rsidRPr="00E325D4" w:rsidDel="00421D84" w:rsidRDefault="00A027D8" w:rsidP="00BE28D4">
      <w:pPr>
        <w:pStyle w:val="outlinehd6"/>
        <w:suppressAutoHyphens/>
        <w:rPr>
          <w:del w:id="38091" w:author="Author"/>
        </w:rPr>
      </w:pPr>
      <w:del w:id="38092" w:author="Author">
        <w:r w:rsidRPr="00E325D4" w:rsidDel="00421D84">
          <w:tab/>
          <w:delText>(a)</w:delText>
        </w:r>
        <w:r w:rsidRPr="00E325D4" w:rsidDel="00421D84">
          <w:tab/>
          <w:delText>Original Cost New Factors</w:delText>
        </w:r>
      </w:del>
    </w:p>
    <w:p w14:paraId="549040F4" w14:textId="77777777" w:rsidR="00A027D8" w:rsidRPr="00E325D4" w:rsidDel="00421D84" w:rsidRDefault="00A027D8" w:rsidP="00BE28D4">
      <w:pPr>
        <w:pStyle w:val="space4"/>
        <w:suppressAutoHyphens/>
        <w:rPr>
          <w:del w:id="3809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A027D8" w:rsidRPr="00E325D4" w:rsidDel="00421D84" w14:paraId="411A3BB3" w14:textId="77777777" w:rsidTr="002F1572">
        <w:trPr>
          <w:cantSplit/>
          <w:trHeight w:val="190"/>
          <w:del w:id="38094" w:author="Author"/>
        </w:trPr>
        <w:tc>
          <w:tcPr>
            <w:tcW w:w="200" w:type="dxa"/>
            <w:tcBorders>
              <w:top w:val="nil"/>
              <w:left w:val="nil"/>
              <w:bottom w:val="nil"/>
              <w:right w:val="nil"/>
            </w:tcBorders>
          </w:tcPr>
          <w:p w14:paraId="3D18AE14" w14:textId="77777777" w:rsidR="00A027D8" w:rsidRPr="00E325D4" w:rsidDel="00421D84" w:rsidRDefault="00A027D8" w:rsidP="00BE28D4">
            <w:pPr>
              <w:pStyle w:val="tablehead"/>
              <w:suppressAutoHyphens/>
              <w:rPr>
                <w:del w:id="38095"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76DAFC25" w14:textId="77777777" w:rsidR="00A027D8" w:rsidRPr="00E325D4" w:rsidDel="00421D84" w:rsidRDefault="00A027D8" w:rsidP="00BE28D4">
            <w:pPr>
              <w:pStyle w:val="tablehead"/>
              <w:suppressAutoHyphens/>
              <w:rPr>
                <w:del w:id="38096" w:author="Author"/>
              </w:rPr>
            </w:pPr>
            <w:del w:id="38097" w:author="Author">
              <w:r w:rsidRPr="00E325D4" w:rsidDel="00421D84">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4A081133" w14:textId="77777777" w:rsidR="00A027D8" w:rsidRPr="00E325D4" w:rsidDel="00421D84" w:rsidRDefault="00A027D8" w:rsidP="00BE28D4">
            <w:pPr>
              <w:pStyle w:val="tablehead"/>
              <w:suppressAutoHyphens/>
              <w:rPr>
                <w:del w:id="38098" w:author="Author"/>
                <w:b w:val="0"/>
              </w:rPr>
            </w:pPr>
            <w:del w:id="38099" w:author="Author">
              <w:r w:rsidRPr="00E325D4" w:rsidDel="00421D84">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3288B1D0" w14:textId="77777777" w:rsidR="00A027D8" w:rsidRPr="00E325D4" w:rsidDel="00421D84" w:rsidRDefault="00A027D8" w:rsidP="00BE28D4">
            <w:pPr>
              <w:pStyle w:val="tablehead"/>
              <w:suppressAutoHyphens/>
              <w:rPr>
                <w:del w:id="38100" w:author="Author"/>
                <w:b w:val="0"/>
              </w:rPr>
            </w:pPr>
            <w:del w:id="38101" w:author="Author">
              <w:r w:rsidRPr="00E325D4" w:rsidDel="00421D84">
                <w:delText>Collision</w:delText>
              </w:r>
            </w:del>
          </w:p>
        </w:tc>
      </w:tr>
      <w:tr w:rsidR="00A027D8" w:rsidRPr="00E325D4" w:rsidDel="00421D84" w14:paraId="5E004233" w14:textId="77777777" w:rsidTr="002F1572">
        <w:trPr>
          <w:cantSplit/>
          <w:trHeight w:val="190"/>
          <w:del w:id="38102" w:author="Author"/>
        </w:trPr>
        <w:tc>
          <w:tcPr>
            <w:tcW w:w="200" w:type="dxa"/>
            <w:tcBorders>
              <w:top w:val="nil"/>
              <w:left w:val="nil"/>
              <w:bottom w:val="nil"/>
              <w:right w:val="nil"/>
            </w:tcBorders>
          </w:tcPr>
          <w:p w14:paraId="26711247" w14:textId="77777777" w:rsidR="00A027D8" w:rsidRPr="00E325D4" w:rsidDel="00421D84" w:rsidRDefault="00A027D8" w:rsidP="00BE28D4">
            <w:pPr>
              <w:pStyle w:val="tabletext11"/>
              <w:suppressAutoHyphens/>
              <w:rPr>
                <w:del w:id="38103" w:author="Author"/>
              </w:rPr>
            </w:pPr>
          </w:p>
        </w:tc>
        <w:tc>
          <w:tcPr>
            <w:tcW w:w="300" w:type="dxa"/>
            <w:gridSpan w:val="2"/>
            <w:tcBorders>
              <w:top w:val="single" w:sz="6" w:space="0" w:color="auto"/>
              <w:left w:val="single" w:sz="6" w:space="0" w:color="auto"/>
              <w:bottom w:val="nil"/>
              <w:right w:val="nil"/>
            </w:tcBorders>
          </w:tcPr>
          <w:p w14:paraId="5AD6F5DF" w14:textId="77777777" w:rsidR="00A027D8" w:rsidRPr="00E325D4" w:rsidDel="00421D84" w:rsidRDefault="00A027D8" w:rsidP="00BE28D4">
            <w:pPr>
              <w:pStyle w:val="tabletext11"/>
              <w:suppressAutoHyphens/>
              <w:jc w:val="right"/>
              <w:rPr>
                <w:del w:id="38104" w:author="Author"/>
              </w:rPr>
            </w:pPr>
            <w:del w:id="38105" w:author="Author">
              <w:r w:rsidRPr="00E325D4" w:rsidDel="00421D84">
                <w:delText>$</w:delText>
              </w:r>
            </w:del>
          </w:p>
        </w:tc>
        <w:tc>
          <w:tcPr>
            <w:tcW w:w="700" w:type="dxa"/>
            <w:gridSpan w:val="2"/>
            <w:tcBorders>
              <w:top w:val="single" w:sz="6" w:space="0" w:color="auto"/>
              <w:left w:val="nil"/>
              <w:bottom w:val="nil"/>
              <w:right w:val="nil"/>
            </w:tcBorders>
          </w:tcPr>
          <w:p w14:paraId="03A3622D" w14:textId="77777777" w:rsidR="00A027D8" w:rsidRPr="00E325D4" w:rsidDel="00421D84" w:rsidRDefault="00A027D8" w:rsidP="00BE28D4">
            <w:pPr>
              <w:pStyle w:val="tabletext11"/>
              <w:tabs>
                <w:tab w:val="decimal" w:pos="560"/>
              </w:tabs>
              <w:suppressAutoHyphens/>
              <w:rPr>
                <w:del w:id="38106" w:author="Author"/>
              </w:rPr>
            </w:pPr>
            <w:del w:id="38107" w:author="Author">
              <w:r w:rsidRPr="00E325D4" w:rsidDel="00421D84">
                <w:delText>0</w:delText>
              </w:r>
            </w:del>
          </w:p>
        </w:tc>
        <w:tc>
          <w:tcPr>
            <w:tcW w:w="200" w:type="dxa"/>
            <w:tcBorders>
              <w:top w:val="single" w:sz="6" w:space="0" w:color="auto"/>
              <w:left w:val="nil"/>
              <w:bottom w:val="nil"/>
              <w:right w:val="nil"/>
            </w:tcBorders>
          </w:tcPr>
          <w:p w14:paraId="2DFA1CFC" w14:textId="77777777" w:rsidR="00A027D8" w:rsidRPr="00E325D4" w:rsidDel="00421D84" w:rsidRDefault="00A027D8" w:rsidP="00BE28D4">
            <w:pPr>
              <w:pStyle w:val="tabletext11"/>
              <w:suppressAutoHyphens/>
              <w:jc w:val="center"/>
              <w:rPr>
                <w:del w:id="38108" w:author="Author"/>
              </w:rPr>
            </w:pPr>
            <w:del w:id="38109" w:author="Author">
              <w:r w:rsidRPr="00E325D4" w:rsidDel="00421D84">
                <w:delText>–</w:delText>
              </w:r>
            </w:del>
          </w:p>
        </w:tc>
        <w:tc>
          <w:tcPr>
            <w:tcW w:w="700" w:type="dxa"/>
            <w:tcBorders>
              <w:top w:val="single" w:sz="6" w:space="0" w:color="auto"/>
              <w:left w:val="nil"/>
              <w:bottom w:val="nil"/>
              <w:right w:val="single" w:sz="6" w:space="0" w:color="auto"/>
            </w:tcBorders>
          </w:tcPr>
          <w:p w14:paraId="6F36B1B5" w14:textId="77777777" w:rsidR="00A027D8" w:rsidRPr="00E325D4" w:rsidDel="00421D84" w:rsidRDefault="00A027D8" w:rsidP="00BE28D4">
            <w:pPr>
              <w:pStyle w:val="tabletext11"/>
              <w:tabs>
                <w:tab w:val="decimal" w:pos="520"/>
              </w:tabs>
              <w:suppressAutoHyphens/>
              <w:rPr>
                <w:del w:id="38110" w:author="Author"/>
              </w:rPr>
            </w:pPr>
            <w:del w:id="38111" w:author="Author">
              <w:r w:rsidRPr="00E325D4" w:rsidDel="00421D84">
                <w:delText>4500</w:delText>
              </w:r>
            </w:del>
          </w:p>
        </w:tc>
        <w:tc>
          <w:tcPr>
            <w:tcW w:w="1600" w:type="dxa"/>
            <w:tcBorders>
              <w:top w:val="single" w:sz="6" w:space="0" w:color="auto"/>
              <w:left w:val="single" w:sz="6" w:space="0" w:color="auto"/>
              <w:bottom w:val="single" w:sz="6" w:space="0" w:color="auto"/>
              <w:right w:val="single" w:sz="6" w:space="0" w:color="auto"/>
            </w:tcBorders>
          </w:tcPr>
          <w:p w14:paraId="204C5582" w14:textId="77777777" w:rsidR="00A027D8" w:rsidRPr="00E325D4" w:rsidDel="00421D84" w:rsidRDefault="00A027D8" w:rsidP="00BE28D4">
            <w:pPr>
              <w:pStyle w:val="tabletext11"/>
              <w:tabs>
                <w:tab w:val="decimal" w:pos="660"/>
              </w:tabs>
              <w:suppressAutoHyphens/>
              <w:rPr>
                <w:del w:id="38112" w:author="Author"/>
              </w:rPr>
            </w:pPr>
            <w:del w:id="38113" w:author="Author">
              <w:r w:rsidRPr="00E325D4" w:rsidDel="00421D84">
                <w:delText>0.50</w:delText>
              </w:r>
            </w:del>
          </w:p>
        </w:tc>
        <w:tc>
          <w:tcPr>
            <w:tcW w:w="1300" w:type="dxa"/>
            <w:tcBorders>
              <w:top w:val="single" w:sz="6" w:space="0" w:color="auto"/>
              <w:left w:val="single" w:sz="6" w:space="0" w:color="auto"/>
              <w:bottom w:val="single" w:sz="6" w:space="0" w:color="auto"/>
              <w:right w:val="single" w:sz="6" w:space="0" w:color="auto"/>
            </w:tcBorders>
          </w:tcPr>
          <w:p w14:paraId="2B790D4E" w14:textId="77777777" w:rsidR="00A027D8" w:rsidRPr="00E325D4" w:rsidDel="00421D84" w:rsidRDefault="00A027D8" w:rsidP="00BE28D4">
            <w:pPr>
              <w:pStyle w:val="tabletext11"/>
              <w:tabs>
                <w:tab w:val="decimal" w:pos="500"/>
              </w:tabs>
              <w:suppressAutoHyphens/>
              <w:rPr>
                <w:del w:id="38114" w:author="Author"/>
              </w:rPr>
            </w:pPr>
            <w:del w:id="38115" w:author="Author">
              <w:r w:rsidRPr="00E325D4" w:rsidDel="00421D84">
                <w:delText>0.50</w:delText>
              </w:r>
            </w:del>
          </w:p>
        </w:tc>
      </w:tr>
      <w:tr w:rsidR="00A027D8" w:rsidRPr="00E325D4" w:rsidDel="00421D84" w14:paraId="55D0505A" w14:textId="77777777" w:rsidTr="002F1572">
        <w:trPr>
          <w:cantSplit/>
          <w:trHeight w:val="190"/>
          <w:del w:id="38116" w:author="Author"/>
        </w:trPr>
        <w:tc>
          <w:tcPr>
            <w:tcW w:w="200" w:type="dxa"/>
            <w:tcBorders>
              <w:top w:val="nil"/>
              <w:left w:val="nil"/>
              <w:bottom w:val="nil"/>
              <w:right w:val="nil"/>
            </w:tcBorders>
          </w:tcPr>
          <w:p w14:paraId="4AF888B3" w14:textId="77777777" w:rsidR="00A027D8" w:rsidRPr="00E325D4" w:rsidDel="00421D84" w:rsidRDefault="00A027D8" w:rsidP="00BE28D4">
            <w:pPr>
              <w:pStyle w:val="tabletext11"/>
              <w:suppressAutoHyphens/>
              <w:rPr>
                <w:del w:id="38117" w:author="Author"/>
              </w:rPr>
            </w:pPr>
          </w:p>
        </w:tc>
        <w:tc>
          <w:tcPr>
            <w:tcW w:w="300" w:type="dxa"/>
            <w:gridSpan w:val="2"/>
            <w:tcBorders>
              <w:top w:val="single" w:sz="6" w:space="0" w:color="auto"/>
              <w:left w:val="single" w:sz="6" w:space="0" w:color="auto"/>
              <w:bottom w:val="nil"/>
              <w:right w:val="nil"/>
            </w:tcBorders>
          </w:tcPr>
          <w:p w14:paraId="3BA123A1" w14:textId="77777777" w:rsidR="00A027D8" w:rsidRPr="00E325D4" w:rsidDel="00421D84" w:rsidRDefault="00A027D8" w:rsidP="00BE28D4">
            <w:pPr>
              <w:pStyle w:val="tabletext11"/>
              <w:suppressAutoHyphens/>
              <w:jc w:val="center"/>
              <w:rPr>
                <w:del w:id="38118" w:author="Author"/>
              </w:rPr>
            </w:pPr>
          </w:p>
        </w:tc>
        <w:tc>
          <w:tcPr>
            <w:tcW w:w="700" w:type="dxa"/>
            <w:gridSpan w:val="2"/>
            <w:tcBorders>
              <w:top w:val="single" w:sz="6" w:space="0" w:color="auto"/>
              <w:left w:val="nil"/>
              <w:bottom w:val="nil"/>
              <w:right w:val="nil"/>
            </w:tcBorders>
          </w:tcPr>
          <w:p w14:paraId="2FE0A0D8" w14:textId="77777777" w:rsidR="00A027D8" w:rsidRPr="00E325D4" w:rsidDel="00421D84" w:rsidRDefault="00A027D8" w:rsidP="00BE28D4">
            <w:pPr>
              <w:pStyle w:val="tabletext11"/>
              <w:tabs>
                <w:tab w:val="decimal" w:pos="560"/>
              </w:tabs>
              <w:suppressAutoHyphens/>
              <w:rPr>
                <w:del w:id="38119" w:author="Author"/>
              </w:rPr>
            </w:pPr>
            <w:del w:id="38120" w:author="Author">
              <w:r w:rsidRPr="00E325D4" w:rsidDel="00421D84">
                <w:delText>4501</w:delText>
              </w:r>
            </w:del>
          </w:p>
        </w:tc>
        <w:tc>
          <w:tcPr>
            <w:tcW w:w="200" w:type="dxa"/>
            <w:tcBorders>
              <w:top w:val="single" w:sz="6" w:space="0" w:color="auto"/>
              <w:left w:val="nil"/>
              <w:bottom w:val="nil"/>
              <w:right w:val="nil"/>
            </w:tcBorders>
          </w:tcPr>
          <w:p w14:paraId="578751A3" w14:textId="77777777" w:rsidR="00A027D8" w:rsidRPr="00E325D4" w:rsidDel="00421D84" w:rsidRDefault="00A027D8" w:rsidP="00BE28D4">
            <w:pPr>
              <w:pStyle w:val="tabletext11"/>
              <w:suppressAutoHyphens/>
              <w:jc w:val="center"/>
              <w:rPr>
                <w:del w:id="38121" w:author="Author"/>
              </w:rPr>
            </w:pPr>
            <w:del w:id="38122" w:author="Author">
              <w:r w:rsidRPr="00E325D4" w:rsidDel="00421D84">
                <w:delText>–</w:delText>
              </w:r>
            </w:del>
          </w:p>
        </w:tc>
        <w:tc>
          <w:tcPr>
            <w:tcW w:w="700" w:type="dxa"/>
            <w:tcBorders>
              <w:top w:val="single" w:sz="6" w:space="0" w:color="auto"/>
              <w:left w:val="nil"/>
              <w:bottom w:val="nil"/>
              <w:right w:val="single" w:sz="6" w:space="0" w:color="auto"/>
            </w:tcBorders>
          </w:tcPr>
          <w:p w14:paraId="7D53CBE1" w14:textId="77777777" w:rsidR="00A027D8" w:rsidRPr="00E325D4" w:rsidDel="00421D84" w:rsidRDefault="00A027D8" w:rsidP="00BE28D4">
            <w:pPr>
              <w:pStyle w:val="tabletext11"/>
              <w:tabs>
                <w:tab w:val="decimal" w:pos="520"/>
              </w:tabs>
              <w:suppressAutoHyphens/>
              <w:rPr>
                <w:del w:id="38123" w:author="Author"/>
              </w:rPr>
            </w:pPr>
            <w:del w:id="38124" w:author="Author">
              <w:r w:rsidRPr="00E325D4" w:rsidDel="00421D84">
                <w:delText>6000</w:delText>
              </w:r>
            </w:del>
          </w:p>
        </w:tc>
        <w:tc>
          <w:tcPr>
            <w:tcW w:w="1600" w:type="dxa"/>
            <w:tcBorders>
              <w:top w:val="single" w:sz="6" w:space="0" w:color="auto"/>
              <w:left w:val="single" w:sz="6" w:space="0" w:color="auto"/>
              <w:bottom w:val="single" w:sz="6" w:space="0" w:color="auto"/>
              <w:right w:val="single" w:sz="6" w:space="0" w:color="auto"/>
            </w:tcBorders>
          </w:tcPr>
          <w:p w14:paraId="12C165A3" w14:textId="77777777" w:rsidR="00A027D8" w:rsidRPr="00E325D4" w:rsidDel="00421D84" w:rsidRDefault="00A027D8" w:rsidP="00BE28D4">
            <w:pPr>
              <w:pStyle w:val="tabletext11"/>
              <w:tabs>
                <w:tab w:val="decimal" w:pos="660"/>
              </w:tabs>
              <w:suppressAutoHyphens/>
              <w:rPr>
                <w:del w:id="38125" w:author="Author"/>
              </w:rPr>
            </w:pPr>
            <w:del w:id="38126" w:author="Author">
              <w:r w:rsidRPr="00E325D4" w:rsidDel="00421D84">
                <w:delText>0.60</w:delText>
              </w:r>
            </w:del>
          </w:p>
        </w:tc>
        <w:tc>
          <w:tcPr>
            <w:tcW w:w="1300" w:type="dxa"/>
            <w:tcBorders>
              <w:top w:val="single" w:sz="6" w:space="0" w:color="auto"/>
              <w:left w:val="single" w:sz="6" w:space="0" w:color="auto"/>
              <w:bottom w:val="single" w:sz="6" w:space="0" w:color="auto"/>
              <w:right w:val="single" w:sz="6" w:space="0" w:color="auto"/>
            </w:tcBorders>
          </w:tcPr>
          <w:p w14:paraId="2064CB19" w14:textId="77777777" w:rsidR="00A027D8" w:rsidRPr="00E325D4" w:rsidDel="00421D84" w:rsidRDefault="00A027D8" w:rsidP="00BE28D4">
            <w:pPr>
              <w:pStyle w:val="tabletext11"/>
              <w:tabs>
                <w:tab w:val="decimal" w:pos="500"/>
              </w:tabs>
              <w:suppressAutoHyphens/>
              <w:rPr>
                <w:del w:id="38127" w:author="Author"/>
              </w:rPr>
            </w:pPr>
            <w:del w:id="38128" w:author="Author">
              <w:r w:rsidRPr="00E325D4" w:rsidDel="00421D84">
                <w:delText>0.60</w:delText>
              </w:r>
            </w:del>
          </w:p>
        </w:tc>
      </w:tr>
      <w:tr w:rsidR="00A027D8" w:rsidRPr="00E325D4" w:rsidDel="00421D84" w14:paraId="771A6292" w14:textId="77777777" w:rsidTr="002F1572">
        <w:trPr>
          <w:cantSplit/>
          <w:trHeight w:val="190"/>
          <w:del w:id="38129" w:author="Author"/>
        </w:trPr>
        <w:tc>
          <w:tcPr>
            <w:tcW w:w="200" w:type="dxa"/>
            <w:tcBorders>
              <w:top w:val="nil"/>
              <w:left w:val="nil"/>
              <w:bottom w:val="nil"/>
              <w:right w:val="nil"/>
            </w:tcBorders>
          </w:tcPr>
          <w:p w14:paraId="33A77778" w14:textId="77777777" w:rsidR="00A027D8" w:rsidRPr="00E325D4" w:rsidDel="00421D84" w:rsidRDefault="00A027D8" w:rsidP="00BE28D4">
            <w:pPr>
              <w:pStyle w:val="tabletext11"/>
              <w:suppressAutoHyphens/>
              <w:rPr>
                <w:del w:id="38130" w:author="Author"/>
              </w:rPr>
            </w:pPr>
          </w:p>
        </w:tc>
        <w:tc>
          <w:tcPr>
            <w:tcW w:w="300" w:type="dxa"/>
            <w:gridSpan w:val="2"/>
            <w:tcBorders>
              <w:top w:val="single" w:sz="6" w:space="0" w:color="auto"/>
              <w:left w:val="single" w:sz="6" w:space="0" w:color="auto"/>
              <w:bottom w:val="nil"/>
              <w:right w:val="nil"/>
            </w:tcBorders>
          </w:tcPr>
          <w:p w14:paraId="3A9F0A37" w14:textId="77777777" w:rsidR="00A027D8" w:rsidRPr="00E325D4" w:rsidDel="00421D84" w:rsidRDefault="00A027D8" w:rsidP="00BE28D4">
            <w:pPr>
              <w:pStyle w:val="tabletext11"/>
              <w:suppressAutoHyphens/>
              <w:jc w:val="center"/>
              <w:rPr>
                <w:del w:id="38131" w:author="Author"/>
              </w:rPr>
            </w:pPr>
          </w:p>
        </w:tc>
        <w:tc>
          <w:tcPr>
            <w:tcW w:w="700" w:type="dxa"/>
            <w:gridSpan w:val="2"/>
            <w:tcBorders>
              <w:top w:val="single" w:sz="6" w:space="0" w:color="auto"/>
              <w:left w:val="nil"/>
              <w:bottom w:val="nil"/>
              <w:right w:val="nil"/>
            </w:tcBorders>
          </w:tcPr>
          <w:p w14:paraId="0257AEBC" w14:textId="77777777" w:rsidR="00A027D8" w:rsidRPr="00E325D4" w:rsidDel="00421D84" w:rsidRDefault="00A027D8" w:rsidP="00BE28D4">
            <w:pPr>
              <w:pStyle w:val="tabletext11"/>
              <w:tabs>
                <w:tab w:val="decimal" w:pos="560"/>
              </w:tabs>
              <w:suppressAutoHyphens/>
              <w:rPr>
                <w:del w:id="38132" w:author="Author"/>
              </w:rPr>
            </w:pPr>
            <w:del w:id="38133" w:author="Author">
              <w:r w:rsidRPr="00E325D4" w:rsidDel="00421D84">
                <w:delText>6001</w:delText>
              </w:r>
            </w:del>
          </w:p>
        </w:tc>
        <w:tc>
          <w:tcPr>
            <w:tcW w:w="200" w:type="dxa"/>
            <w:tcBorders>
              <w:top w:val="single" w:sz="6" w:space="0" w:color="auto"/>
              <w:left w:val="nil"/>
              <w:bottom w:val="nil"/>
              <w:right w:val="nil"/>
            </w:tcBorders>
          </w:tcPr>
          <w:p w14:paraId="78D71219" w14:textId="77777777" w:rsidR="00A027D8" w:rsidRPr="00E325D4" w:rsidDel="00421D84" w:rsidRDefault="00A027D8" w:rsidP="00BE28D4">
            <w:pPr>
              <w:pStyle w:val="tabletext11"/>
              <w:suppressAutoHyphens/>
              <w:jc w:val="center"/>
              <w:rPr>
                <w:del w:id="38134" w:author="Author"/>
              </w:rPr>
            </w:pPr>
            <w:del w:id="38135" w:author="Author">
              <w:r w:rsidRPr="00E325D4" w:rsidDel="00421D84">
                <w:delText>–</w:delText>
              </w:r>
            </w:del>
          </w:p>
        </w:tc>
        <w:tc>
          <w:tcPr>
            <w:tcW w:w="700" w:type="dxa"/>
            <w:tcBorders>
              <w:top w:val="single" w:sz="6" w:space="0" w:color="auto"/>
              <w:left w:val="nil"/>
              <w:bottom w:val="nil"/>
              <w:right w:val="single" w:sz="6" w:space="0" w:color="auto"/>
            </w:tcBorders>
          </w:tcPr>
          <w:p w14:paraId="6DDE44F0" w14:textId="77777777" w:rsidR="00A027D8" w:rsidRPr="00E325D4" w:rsidDel="00421D84" w:rsidRDefault="00A027D8" w:rsidP="00BE28D4">
            <w:pPr>
              <w:pStyle w:val="tabletext11"/>
              <w:tabs>
                <w:tab w:val="decimal" w:pos="520"/>
              </w:tabs>
              <w:suppressAutoHyphens/>
              <w:rPr>
                <w:del w:id="38136" w:author="Author"/>
              </w:rPr>
            </w:pPr>
            <w:del w:id="38137" w:author="Author">
              <w:r w:rsidRPr="00E325D4" w:rsidDel="00421D84">
                <w:delText>8000</w:delText>
              </w:r>
            </w:del>
          </w:p>
        </w:tc>
        <w:tc>
          <w:tcPr>
            <w:tcW w:w="1600" w:type="dxa"/>
            <w:tcBorders>
              <w:top w:val="single" w:sz="6" w:space="0" w:color="auto"/>
              <w:left w:val="single" w:sz="6" w:space="0" w:color="auto"/>
              <w:bottom w:val="single" w:sz="6" w:space="0" w:color="auto"/>
              <w:right w:val="single" w:sz="6" w:space="0" w:color="auto"/>
            </w:tcBorders>
          </w:tcPr>
          <w:p w14:paraId="0307A5B3" w14:textId="77777777" w:rsidR="00A027D8" w:rsidRPr="00E325D4" w:rsidDel="00421D84" w:rsidRDefault="00A027D8" w:rsidP="00BE28D4">
            <w:pPr>
              <w:pStyle w:val="tabletext11"/>
              <w:tabs>
                <w:tab w:val="decimal" w:pos="660"/>
              </w:tabs>
              <w:suppressAutoHyphens/>
              <w:rPr>
                <w:del w:id="38138" w:author="Author"/>
              </w:rPr>
            </w:pPr>
            <w:del w:id="38139" w:author="Author">
              <w:r w:rsidRPr="00E325D4" w:rsidDel="00421D84">
                <w:delText>0.70</w:delText>
              </w:r>
            </w:del>
          </w:p>
        </w:tc>
        <w:tc>
          <w:tcPr>
            <w:tcW w:w="1300" w:type="dxa"/>
            <w:tcBorders>
              <w:top w:val="single" w:sz="6" w:space="0" w:color="auto"/>
              <w:left w:val="single" w:sz="6" w:space="0" w:color="auto"/>
              <w:bottom w:val="single" w:sz="6" w:space="0" w:color="auto"/>
              <w:right w:val="single" w:sz="6" w:space="0" w:color="auto"/>
            </w:tcBorders>
          </w:tcPr>
          <w:p w14:paraId="576C76E7" w14:textId="77777777" w:rsidR="00A027D8" w:rsidRPr="00E325D4" w:rsidDel="00421D84" w:rsidRDefault="00A027D8" w:rsidP="00BE28D4">
            <w:pPr>
              <w:pStyle w:val="tabletext11"/>
              <w:tabs>
                <w:tab w:val="decimal" w:pos="500"/>
              </w:tabs>
              <w:suppressAutoHyphens/>
              <w:rPr>
                <w:del w:id="38140" w:author="Author"/>
              </w:rPr>
            </w:pPr>
            <w:del w:id="38141" w:author="Author">
              <w:r w:rsidRPr="00E325D4" w:rsidDel="00421D84">
                <w:delText>0.70</w:delText>
              </w:r>
            </w:del>
          </w:p>
        </w:tc>
      </w:tr>
      <w:tr w:rsidR="00A027D8" w:rsidRPr="00E325D4" w:rsidDel="00421D84" w14:paraId="298E9275" w14:textId="77777777" w:rsidTr="002F1572">
        <w:trPr>
          <w:cantSplit/>
          <w:trHeight w:val="190"/>
          <w:del w:id="38142" w:author="Author"/>
        </w:trPr>
        <w:tc>
          <w:tcPr>
            <w:tcW w:w="200" w:type="dxa"/>
            <w:tcBorders>
              <w:top w:val="nil"/>
              <w:left w:val="nil"/>
              <w:bottom w:val="nil"/>
              <w:right w:val="nil"/>
            </w:tcBorders>
          </w:tcPr>
          <w:p w14:paraId="4A446609" w14:textId="77777777" w:rsidR="00A027D8" w:rsidRPr="00E325D4" w:rsidDel="00421D84" w:rsidRDefault="00A027D8" w:rsidP="00BE28D4">
            <w:pPr>
              <w:pStyle w:val="tabletext11"/>
              <w:suppressAutoHyphens/>
              <w:rPr>
                <w:del w:id="38143" w:author="Author"/>
              </w:rPr>
            </w:pPr>
          </w:p>
        </w:tc>
        <w:tc>
          <w:tcPr>
            <w:tcW w:w="300" w:type="dxa"/>
            <w:gridSpan w:val="2"/>
            <w:tcBorders>
              <w:top w:val="single" w:sz="6" w:space="0" w:color="auto"/>
              <w:left w:val="single" w:sz="6" w:space="0" w:color="auto"/>
              <w:bottom w:val="nil"/>
              <w:right w:val="nil"/>
            </w:tcBorders>
          </w:tcPr>
          <w:p w14:paraId="3D0B4FCC" w14:textId="77777777" w:rsidR="00A027D8" w:rsidRPr="00E325D4" w:rsidDel="00421D84" w:rsidRDefault="00A027D8" w:rsidP="00BE28D4">
            <w:pPr>
              <w:pStyle w:val="tabletext11"/>
              <w:suppressAutoHyphens/>
              <w:jc w:val="center"/>
              <w:rPr>
                <w:del w:id="38144" w:author="Author"/>
              </w:rPr>
            </w:pPr>
          </w:p>
        </w:tc>
        <w:tc>
          <w:tcPr>
            <w:tcW w:w="700" w:type="dxa"/>
            <w:gridSpan w:val="2"/>
            <w:tcBorders>
              <w:top w:val="single" w:sz="6" w:space="0" w:color="auto"/>
              <w:left w:val="nil"/>
              <w:bottom w:val="nil"/>
              <w:right w:val="nil"/>
            </w:tcBorders>
          </w:tcPr>
          <w:p w14:paraId="7601077E" w14:textId="77777777" w:rsidR="00A027D8" w:rsidRPr="00E325D4" w:rsidDel="00421D84" w:rsidRDefault="00A027D8" w:rsidP="00BE28D4">
            <w:pPr>
              <w:pStyle w:val="tabletext11"/>
              <w:tabs>
                <w:tab w:val="decimal" w:pos="560"/>
              </w:tabs>
              <w:suppressAutoHyphens/>
              <w:rPr>
                <w:del w:id="38145" w:author="Author"/>
              </w:rPr>
            </w:pPr>
            <w:del w:id="38146" w:author="Author">
              <w:r w:rsidRPr="00E325D4" w:rsidDel="00421D84">
                <w:delText>8001</w:delText>
              </w:r>
            </w:del>
          </w:p>
        </w:tc>
        <w:tc>
          <w:tcPr>
            <w:tcW w:w="200" w:type="dxa"/>
            <w:tcBorders>
              <w:top w:val="single" w:sz="6" w:space="0" w:color="auto"/>
              <w:left w:val="nil"/>
              <w:bottom w:val="nil"/>
              <w:right w:val="nil"/>
            </w:tcBorders>
          </w:tcPr>
          <w:p w14:paraId="20896A6E" w14:textId="77777777" w:rsidR="00A027D8" w:rsidRPr="00E325D4" w:rsidDel="00421D84" w:rsidRDefault="00A027D8" w:rsidP="00BE28D4">
            <w:pPr>
              <w:pStyle w:val="tabletext11"/>
              <w:suppressAutoHyphens/>
              <w:jc w:val="center"/>
              <w:rPr>
                <w:del w:id="38147" w:author="Author"/>
              </w:rPr>
            </w:pPr>
            <w:del w:id="38148" w:author="Author">
              <w:r w:rsidRPr="00E325D4" w:rsidDel="00421D84">
                <w:delText>–</w:delText>
              </w:r>
            </w:del>
          </w:p>
        </w:tc>
        <w:tc>
          <w:tcPr>
            <w:tcW w:w="700" w:type="dxa"/>
            <w:tcBorders>
              <w:top w:val="single" w:sz="6" w:space="0" w:color="auto"/>
              <w:left w:val="nil"/>
              <w:bottom w:val="nil"/>
              <w:right w:val="single" w:sz="6" w:space="0" w:color="auto"/>
            </w:tcBorders>
          </w:tcPr>
          <w:p w14:paraId="52C4C8F7" w14:textId="77777777" w:rsidR="00A027D8" w:rsidRPr="00E325D4" w:rsidDel="00421D84" w:rsidRDefault="00A027D8" w:rsidP="00BE28D4">
            <w:pPr>
              <w:pStyle w:val="tabletext11"/>
              <w:tabs>
                <w:tab w:val="decimal" w:pos="520"/>
              </w:tabs>
              <w:suppressAutoHyphens/>
              <w:rPr>
                <w:del w:id="38149" w:author="Author"/>
              </w:rPr>
            </w:pPr>
            <w:del w:id="38150" w:author="Author">
              <w:r w:rsidRPr="00E325D4" w:rsidDel="00421D84">
                <w:delText>10000</w:delText>
              </w:r>
            </w:del>
          </w:p>
        </w:tc>
        <w:tc>
          <w:tcPr>
            <w:tcW w:w="1600" w:type="dxa"/>
            <w:tcBorders>
              <w:top w:val="single" w:sz="6" w:space="0" w:color="auto"/>
              <w:left w:val="single" w:sz="6" w:space="0" w:color="auto"/>
              <w:bottom w:val="single" w:sz="6" w:space="0" w:color="auto"/>
              <w:right w:val="single" w:sz="6" w:space="0" w:color="auto"/>
            </w:tcBorders>
          </w:tcPr>
          <w:p w14:paraId="625E7EC0" w14:textId="77777777" w:rsidR="00A027D8" w:rsidRPr="00E325D4" w:rsidDel="00421D84" w:rsidRDefault="00A027D8" w:rsidP="00BE28D4">
            <w:pPr>
              <w:pStyle w:val="tabletext11"/>
              <w:tabs>
                <w:tab w:val="decimal" w:pos="660"/>
              </w:tabs>
              <w:suppressAutoHyphens/>
              <w:rPr>
                <w:del w:id="38151" w:author="Author"/>
              </w:rPr>
            </w:pPr>
            <w:del w:id="38152" w:author="Author">
              <w:r w:rsidRPr="00E325D4" w:rsidDel="00421D84">
                <w:delText>0.80</w:delText>
              </w:r>
            </w:del>
          </w:p>
        </w:tc>
        <w:tc>
          <w:tcPr>
            <w:tcW w:w="1300" w:type="dxa"/>
            <w:tcBorders>
              <w:top w:val="single" w:sz="6" w:space="0" w:color="auto"/>
              <w:left w:val="single" w:sz="6" w:space="0" w:color="auto"/>
              <w:bottom w:val="single" w:sz="6" w:space="0" w:color="auto"/>
              <w:right w:val="single" w:sz="6" w:space="0" w:color="auto"/>
            </w:tcBorders>
          </w:tcPr>
          <w:p w14:paraId="5E316F7A" w14:textId="77777777" w:rsidR="00A027D8" w:rsidRPr="00E325D4" w:rsidDel="00421D84" w:rsidRDefault="00A027D8" w:rsidP="00BE28D4">
            <w:pPr>
              <w:pStyle w:val="tabletext11"/>
              <w:tabs>
                <w:tab w:val="decimal" w:pos="500"/>
              </w:tabs>
              <w:suppressAutoHyphens/>
              <w:rPr>
                <w:del w:id="38153" w:author="Author"/>
              </w:rPr>
            </w:pPr>
            <w:del w:id="38154" w:author="Author">
              <w:r w:rsidRPr="00E325D4" w:rsidDel="00421D84">
                <w:delText>0.90</w:delText>
              </w:r>
            </w:del>
          </w:p>
        </w:tc>
      </w:tr>
      <w:tr w:rsidR="00A027D8" w:rsidRPr="00E325D4" w:rsidDel="00421D84" w14:paraId="3239A691" w14:textId="77777777" w:rsidTr="002F1572">
        <w:trPr>
          <w:cantSplit/>
          <w:trHeight w:val="190"/>
          <w:del w:id="38155" w:author="Author"/>
        </w:trPr>
        <w:tc>
          <w:tcPr>
            <w:tcW w:w="200" w:type="dxa"/>
            <w:tcBorders>
              <w:top w:val="nil"/>
              <w:left w:val="nil"/>
              <w:bottom w:val="nil"/>
              <w:right w:val="nil"/>
            </w:tcBorders>
          </w:tcPr>
          <w:p w14:paraId="5D956500" w14:textId="77777777" w:rsidR="00A027D8" w:rsidRPr="00E325D4" w:rsidDel="00421D84" w:rsidRDefault="00A027D8" w:rsidP="00BE28D4">
            <w:pPr>
              <w:pStyle w:val="tabletext11"/>
              <w:suppressAutoHyphens/>
              <w:rPr>
                <w:del w:id="38156" w:author="Author"/>
              </w:rPr>
            </w:pPr>
          </w:p>
        </w:tc>
        <w:tc>
          <w:tcPr>
            <w:tcW w:w="300" w:type="dxa"/>
            <w:gridSpan w:val="2"/>
            <w:tcBorders>
              <w:top w:val="single" w:sz="6" w:space="0" w:color="auto"/>
              <w:left w:val="single" w:sz="6" w:space="0" w:color="auto"/>
              <w:bottom w:val="nil"/>
              <w:right w:val="nil"/>
            </w:tcBorders>
          </w:tcPr>
          <w:p w14:paraId="47508A50" w14:textId="77777777" w:rsidR="00A027D8" w:rsidRPr="00E325D4" w:rsidDel="00421D84" w:rsidRDefault="00A027D8" w:rsidP="00BE28D4">
            <w:pPr>
              <w:pStyle w:val="tabletext11"/>
              <w:suppressAutoHyphens/>
              <w:jc w:val="center"/>
              <w:rPr>
                <w:del w:id="38157" w:author="Author"/>
              </w:rPr>
            </w:pPr>
          </w:p>
        </w:tc>
        <w:tc>
          <w:tcPr>
            <w:tcW w:w="700" w:type="dxa"/>
            <w:gridSpan w:val="2"/>
            <w:tcBorders>
              <w:top w:val="single" w:sz="6" w:space="0" w:color="auto"/>
              <w:left w:val="nil"/>
              <w:bottom w:val="nil"/>
              <w:right w:val="nil"/>
            </w:tcBorders>
          </w:tcPr>
          <w:p w14:paraId="77D70CAE" w14:textId="77777777" w:rsidR="00A027D8" w:rsidRPr="00E325D4" w:rsidDel="00421D84" w:rsidRDefault="00A027D8" w:rsidP="00BE28D4">
            <w:pPr>
              <w:pStyle w:val="tabletext11"/>
              <w:tabs>
                <w:tab w:val="decimal" w:pos="560"/>
              </w:tabs>
              <w:suppressAutoHyphens/>
              <w:rPr>
                <w:del w:id="38158" w:author="Author"/>
              </w:rPr>
            </w:pPr>
            <w:del w:id="38159" w:author="Author">
              <w:r w:rsidRPr="00E325D4" w:rsidDel="00421D84">
                <w:delText>10001</w:delText>
              </w:r>
            </w:del>
          </w:p>
        </w:tc>
        <w:tc>
          <w:tcPr>
            <w:tcW w:w="200" w:type="dxa"/>
            <w:tcBorders>
              <w:top w:val="single" w:sz="6" w:space="0" w:color="auto"/>
              <w:left w:val="nil"/>
              <w:bottom w:val="nil"/>
              <w:right w:val="nil"/>
            </w:tcBorders>
          </w:tcPr>
          <w:p w14:paraId="100E6573" w14:textId="77777777" w:rsidR="00A027D8" w:rsidRPr="00E325D4" w:rsidDel="00421D84" w:rsidRDefault="00A027D8" w:rsidP="00BE28D4">
            <w:pPr>
              <w:pStyle w:val="tabletext11"/>
              <w:suppressAutoHyphens/>
              <w:jc w:val="center"/>
              <w:rPr>
                <w:del w:id="38160" w:author="Author"/>
              </w:rPr>
            </w:pPr>
            <w:del w:id="38161" w:author="Author">
              <w:r w:rsidRPr="00E325D4" w:rsidDel="00421D84">
                <w:delText>–</w:delText>
              </w:r>
            </w:del>
          </w:p>
        </w:tc>
        <w:tc>
          <w:tcPr>
            <w:tcW w:w="700" w:type="dxa"/>
            <w:tcBorders>
              <w:top w:val="single" w:sz="6" w:space="0" w:color="auto"/>
              <w:left w:val="nil"/>
              <w:bottom w:val="nil"/>
              <w:right w:val="single" w:sz="6" w:space="0" w:color="auto"/>
            </w:tcBorders>
          </w:tcPr>
          <w:p w14:paraId="1356B888" w14:textId="77777777" w:rsidR="00A027D8" w:rsidRPr="00E325D4" w:rsidDel="00421D84" w:rsidRDefault="00A027D8" w:rsidP="00BE28D4">
            <w:pPr>
              <w:pStyle w:val="tabletext11"/>
              <w:tabs>
                <w:tab w:val="decimal" w:pos="520"/>
              </w:tabs>
              <w:suppressAutoHyphens/>
              <w:rPr>
                <w:del w:id="38162" w:author="Author"/>
              </w:rPr>
            </w:pPr>
            <w:del w:id="38163" w:author="Author">
              <w:r w:rsidRPr="00E325D4" w:rsidDel="00421D84">
                <w:delText>15000</w:delText>
              </w:r>
            </w:del>
          </w:p>
        </w:tc>
        <w:tc>
          <w:tcPr>
            <w:tcW w:w="1600" w:type="dxa"/>
            <w:tcBorders>
              <w:top w:val="single" w:sz="6" w:space="0" w:color="auto"/>
              <w:left w:val="single" w:sz="6" w:space="0" w:color="auto"/>
              <w:bottom w:val="single" w:sz="6" w:space="0" w:color="auto"/>
              <w:right w:val="single" w:sz="6" w:space="0" w:color="auto"/>
            </w:tcBorders>
          </w:tcPr>
          <w:p w14:paraId="00F20563" w14:textId="77777777" w:rsidR="00A027D8" w:rsidRPr="00E325D4" w:rsidDel="00421D84" w:rsidRDefault="00A027D8" w:rsidP="00BE28D4">
            <w:pPr>
              <w:pStyle w:val="tabletext11"/>
              <w:tabs>
                <w:tab w:val="decimal" w:pos="660"/>
              </w:tabs>
              <w:suppressAutoHyphens/>
              <w:rPr>
                <w:del w:id="38164" w:author="Author"/>
              </w:rPr>
            </w:pPr>
            <w:del w:id="38165" w:author="Author">
              <w:r w:rsidRPr="00E325D4" w:rsidDel="00421D84">
                <w:delText>0.90</w:delText>
              </w:r>
            </w:del>
          </w:p>
        </w:tc>
        <w:tc>
          <w:tcPr>
            <w:tcW w:w="1300" w:type="dxa"/>
            <w:tcBorders>
              <w:top w:val="single" w:sz="6" w:space="0" w:color="auto"/>
              <w:left w:val="single" w:sz="6" w:space="0" w:color="auto"/>
              <w:bottom w:val="single" w:sz="6" w:space="0" w:color="auto"/>
              <w:right w:val="single" w:sz="6" w:space="0" w:color="auto"/>
            </w:tcBorders>
          </w:tcPr>
          <w:p w14:paraId="5FC5617B" w14:textId="77777777" w:rsidR="00A027D8" w:rsidRPr="00E325D4" w:rsidDel="00421D84" w:rsidRDefault="00A027D8" w:rsidP="00BE28D4">
            <w:pPr>
              <w:pStyle w:val="tabletext11"/>
              <w:tabs>
                <w:tab w:val="decimal" w:pos="500"/>
              </w:tabs>
              <w:suppressAutoHyphens/>
              <w:rPr>
                <w:del w:id="38166" w:author="Author"/>
              </w:rPr>
            </w:pPr>
            <w:del w:id="38167" w:author="Author">
              <w:r w:rsidRPr="00E325D4" w:rsidDel="00421D84">
                <w:delText>0.95</w:delText>
              </w:r>
            </w:del>
          </w:p>
        </w:tc>
      </w:tr>
      <w:tr w:rsidR="00A027D8" w:rsidRPr="00E325D4" w:rsidDel="00421D84" w14:paraId="141EB284" w14:textId="77777777" w:rsidTr="002F1572">
        <w:trPr>
          <w:cantSplit/>
          <w:trHeight w:val="190"/>
          <w:del w:id="38168" w:author="Author"/>
        </w:trPr>
        <w:tc>
          <w:tcPr>
            <w:tcW w:w="200" w:type="dxa"/>
            <w:tcBorders>
              <w:top w:val="nil"/>
              <w:left w:val="nil"/>
              <w:bottom w:val="nil"/>
              <w:right w:val="nil"/>
            </w:tcBorders>
          </w:tcPr>
          <w:p w14:paraId="68B7E9C8" w14:textId="77777777" w:rsidR="00A027D8" w:rsidRPr="00E325D4" w:rsidDel="00421D84" w:rsidRDefault="00A027D8" w:rsidP="00BE28D4">
            <w:pPr>
              <w:pStyle w:val="tabletext11"/>
              <w:suppressAutoHyphens/>
              <w:rPr>
                <w:del w:id="38169" w:author="Author"/>
              </w:rPr>
            </w:pPr>
          </w:p>
        </w:tc>
        <w:tc>
          <w:tcPr>
            <w:tcW w:w="300" w:type="dxa"/>
            <w:gridSpan w:val="2"/>
            <w:tcBorders>
              <w:top w:val="single" w:sz="6" w:space="0" w:color="auto"/>
              <w:left w:val="single" w:sz="6" w:space="0" w:color="auto"/>
              <w:bottom w:val="nil"/>
              <w:right w:val="nil"/>
            </w:tcBorders>
          </w:tcPr>
          <w:p w14:paraId="72908714" w14:textId="77777777" w:rsidR="00A027D8" w:rsidRPr="00E325D4" w:rsidDel="00421D84" w:rsidRDefault="00A027D8" w:rsidP="00BE28D4">
            <w:pPr>
              <w:pStyle w:val="tabletext11"/>
              <w:suppressAutoHyphens/>
              <w:jc w:val="center"/>
              <w:rPr>
                <w:del w:id="38170" w:author="Author"/>
              </w:rPr>
            </w:pPr>
          </w:p>
        </w:tc>
        <w:tc>
          <w:tcPr>
            <w:tcW w:w="700" w:type="dxa"/>
            <w:gridSpan w:val="2"/>
            <w:tcBorders>
              <w:top w:val="single" w:sz="6" w:space="0" w:color="auto"/>
              <w:left w:val="nil"/>
              <w:bottom w:val="nil"/>
              <w:right w:val="nil"/>
            </w:tcBorders>
          </w:tcPr>
          <w:p w14:paraId="2D9AF9E9" w14:textId="77777777" w:rsidR="00A027D8" w:rsidRPr="00E325D4" w:rsidDel="00421D84" w:rsidRDefault="00A027D8" w:rsidP="00BE28D4">
            <w:pPr>
              <w:pStyle w:val="tabletext11"/>
              <w:tabs>
                <w:tab w:val="decimal" w:pos="560"/>
              </w:tabs>
              <w:suppressAutoHyphens/>
              <w:rPr>
                <w:del w:id="38171" w:author="Author"/>
              </w:rPr>
            </w:pPr>
            <w:del w:id="38172" w:author="Author">
              <w:r w:rsidRPr="00E325D4" w:rsidDel="00421D84">
                <w:delText>15001</w:delText>
              </w:r>
            </w:del>
          </w:p>
        </w:tc>
        <w:tc>
          <w:tcPr>
            <w:tcW w:w="200" w:type="dxa"/>
            <w:tcBorders>
              <w:top w:val="single" w:sz="6" w:space="0" w:color="auto"/>
              <w:left w:val="nil"/>
              <w:bottom w:val="nil"/>
              <w:right w:val="nil"/>
            </w:tcBorders>
          </w:tcPr>
          <w:p w14:paraId="2D722BFF" w14:textId="77777777" w:rsidR="00A027D8" w:rsidRPr="00E325D4" w:rsidDel="00421D84" w:rsidRDefault="00A027D8" w:rsidP="00BE28D4">
            <w:pPr>
              <w:pStyle w:val="tabletext11"/>
              <w:suppressAutoHyphens/>
              <w:jc w:val="center"/>
              <w:rPr>
                <w:del w:id="38173" w:author="Author"/>
              </w:rPr>
            </w:pPr>
            <w:del w:id="38174" w:author="Author">
              <w:r w:rsidRPr="00E325D4" w:rsidDel="00421D84">
                <w:delText>–</w:delText>
              </w:r>
            </w:del>
          </w:p>
        </w:tc>
        <w:tc>
          <w:tcPr>
            <w:tcW w:w="700" w:type="dxa"/>
            <w:tcBorders>
              <w:top w:val="single" w:sz="6" w:space="0" w:color="auto"/>
              <w:left w:val="nil"/>
              <w:bottom w:val="nil"/>
              <w:right w:val="single" w:sz="6" w:space="0" w:color="auto"/>
            </w:tcBorders>
          </w:tcPr>
          <w:p w14:paraId="100EB300" w14:textId="77777777" w:rsidR="00A027D8" w:rsidRPr="00E325D4" w:rsidDel="00421D84" w:rsidRDefault="00A027D8" w:rsidP="00BE28D4">
            <w:pPr>
              <w:pStyle w:val="tabletext11"/>
              <w:tabs>
                <w:tab w:val="decimal" w:pos="520"/>
              </w:tabs>
              <w:suppressAutoHyphens/>
              <w:rPr>
                <w:del w:id="38175" w:author="Author"/>
              </w:rPr>
            </w:pPr>
            <w:del w:id="38176" w:author="Author">
              <w:r w:rsidRPr="00E325D4" w:rsidDel="00421D84">
                <w:delText>20000</w:delText>
              </w:r>
            </w:del>
          </w:p>
        </w:tc>
        <w:tc>
          <w:tcPr>
            <w:tcW w:w="1600" w:type="dxa"/>
            <w:tcBorders>
              <w:top w:val="single" w:sz="6" w:space="0" w:color="auto"/>
              <w:left w:val="single" w:sz="6" w:space="0" w:color="auto"/>
              <w:bottom w:val="single" w:sz="6" w:space="0" w:color="auto"/>
              <w:right w:val="single" w:sz="6" w:space="0" w:color="auto"/>
            </w:tcBorders>
          </w:tcPr>
          <w:p w14:paraId="1EF5C6EB" w14:textId="77777777" w:rsidR="00A027D8" w:rsidRPr="00E325D4" w:rsidDel="00421D84" w:rsidRDefault="00A027D8" w:rsidP="00BE28D4">
            <w:pPr>
              <w:pStyle w:val="tabletext11"/>
              <w:tabs>
                <w:tab w:val="decimal" w:pos="660"/>
              </w:tabs>
              <w:suppressAutoHyphens/>
              <w:rPr>
                <w:del w:id="38177" w:author="Author"/>
              </w:rPr>
            </w:pPr>
            <w:del w:id="38178" w:author="Author">
              <w:r w:rsidRPr="00E325D4" w:rsidDel="00421D84">
                <w:delText>1.00</w:delText>
              </w:r>
            </w:del>
          </w:p>
        </w:tc>
        <w:tc>
          <w:tcPr>
            <w:tcW w:w="1300" w:type="dxa"/>
            <w:tcBorders>
              <w:top w:val="single" w:sz="6" w:space="0" w:color="auto"/>
              <w:left w:val="single" w:sz="6" w:space="0" w:color="auto"/>
              <w:bottom w:val="single" w:sz="6" w:space="0" w:color="auto"/>
              <w:right w:val="single" w:sz="6" w:space="0" w:color="auto"/>
            </w:tcBorders>
          </w:tcPr>
          <w:p w14:paraId="55DCD686" w14:textId="77777777" w:rsidR="00A027D8" w:rsidRPr="00E325D4" w:rsidDel="00421D84" w:rsidRDefault="00A027D8" w:rsidP="00BE28D4">
            <w:pPr>
              <w:pStyle w:val="tabletext11"/>
              <w:tabs>
                <w:tab w:val="decimal" w:pos="500"/>
              </w:tabs>
              <w:suppressAutoHyphens/>
              <w:rPr>
                <w:del w:id="38179" w:author="Author"/>
              </w:rPr>
            </w:pPr>
            <w:del w:id="38180" w:author="Author">
              <w:r w:rsidRPr="00E325D4" w:rsidDel="00421D84">
                <w:delText>1.00</w:delText>
              </w:r>
            </w:del>
          </w:p>
        </w:tc>
      </w:tr>
      <w:tr w:rsidR="00A027D8" w:rsidRPr="00E325D4" w:rsidDel="00421D84" w14:paraId="71908ECD" w14:textId="77777777" w:rsidTr="002F1572">
        <w:trPr>
          <w:cantSplit/>
          <w:trHeight w:val="190"/>
          <w:del w:id="38181" w:author="Author"/>
        </w:trPr>
        <w:tc>
          <w:tcPr>
            <w:tcW w:w="200" w:type="dxa"/>
            <w:tcBorders>
              <w:top w:val="nil"/>
              <w:left w:val="nil"/>
              <w:bottom w:val="nil"/>
              <w:right w:val="nil"/>
            </w:tcBorders>
          </w:tcPr>
          <w:p w14:paraId="78B331A4" w14:textId="77777777" w:rsidR="00A027D8" w:rsidRPr="00E325D4" w:rsidDel="00421D84" w:rsidRDefault="00A027D8" w:rsidP="00BE28D4">
            <w:pPr>
              <w:pStyle w:val="tabletext11"/>
              <w:suppressAutoHyphens/>
              <w:rPr>
                <w:del w:id="38182" w:author="Author"/>
              </w:rPr>
            </w:pPr>
          </w:p>
        </w:tc>
        <w:tc>
          <w:tcPr>
            <w:tcW w:w="300" w:type="dxa"/>
            <w:gridSpan w:val="2"/>
            <w:tcBorders>
              <w:top w:val="single" w:sz="6" w:space="0" w:color="auto"/>
              <w:left w:val="single" w:sz="6" w:space="0" w:color="auto"/>
              <w:bottom w:val="nil"/>
              <w:right w:val="nil"/>
            </w:tcBorders>
          </w:tcPr>
          <w:p w14:paraId="0D84498E" w14:textId="77777777" w:rsidR="00A027D8" w:rsidRPr="00E325D4" w:rsidDel="00421D84" w:rsidRDefault="00A027D8" w:rsidP="00BE28D4">
            <w:pPr>
              <w:pStyle w:val="tabletext11"/>
              <w:suppressAutoHyphens/>
              <w:jc w:val="center"/>
              <w:rPr>
                <w:del w:id="38183" w:author="Author"/>
              </w:rPr>
            </w:pPr>
          </w:p>
        </w:tc>
        <w:tc>
          <w:tcPr>
            <w:tcW w:w="700" w:type="dxa"/>
            <w:gridSpan w:val="2"/>
            <w:tcBorders>
              <w:top w:val="single" w:sz="6" w:space="0" w:color="auto"/>
              <w:left w:val="nil"/>
              <w:bottom w:val="nil"/>
              <w:right w:val="nil"/>
            </w:tcBorders>
          </w:tcPr>
          <w:p w14:paraId="2706927F" w14:textId="77777777" w:rsidR="00A027D8" w:rsidRPr="00E325D4" w:rsidDel="00421D84" w:rsidRDefault="00A027D8" w:rsidP="00BE28D4">
            <w:pPr>
              <w:pStyle w:val="tabletext11"/>
              <w:tabs>
                <w:tab w:val="decimal" w:pos="560"/>
              </w:tabs>
              <w:suppressAutoHyphens/>
              <w:rPr>
                <w:del w:id="38184" w:author="Author"/>
              </w:rPr>
            </w:pPr>
            <w:del w:id="38185" w:author="Author">
              <w:r w:rsidRPr="00E325D4" w:rsidDel="00421D84">
                <w:delText>20001</w:delText>
              </w:r>
            </w:del>
          </w:p>
        </w:tc>
        <w:tc>
          <w:tcPr>
            <w:tcW w:w="200" w:type="dxa"/>
            <w:tcBorders>
              <w:top w:val="single" w:sz="6" w:space="0" w:color="auto"/>
              <w:left w:val="nil"/>
              <w:bottom w:val="nil"/>
              <w:right w:val="nil"/>
            </w:tcBorders>
          </w:tcPr>
          <w:p w14:paraId="422ED7AC" w14:textId="77777777" w:rsidR="00A027D8" w:rsidRPr="00E325D4" w:rsidDel="00421D84" w:rsidRDefault="00A027D8" w:rsidP="00BE28D4">
            <w:pPr>
              <w:pStyle w:val="tabletext11"/>
              <w:suppressAutoHyphens/>
              <w:jc w:val="center"/>
              <w:rPr>
                <w:del w:id="38186" w:author="Author"/>
              </w:rPr>
            </w:pPr>
            <w:del w:id="38187" w:author="Author">
              <w:r w:rsidRPr="00E325D4" w:rsidDel="00421D84">
                <w:delText>–</w:delText>
              </w:r>
            </w:del>
          </w:p>
        </w:tc>
        <w:tc>
          <w:tcPr>
            <w:tcW w:w="700" w:type="dxa"/>
            <w:tcBorders>
              <w:top w:val="single" w:sz="6" w:space="0" w:color="auto"/>
              <w:left w:val="nil"/>
              <w:bottom w:val="nil"/>
              <w:right w:val="single" w:sz="6" w:space="0" w:color="auto"/>
            </w:tcBorders>
          </w:tcPr>
          <w:p w14:paraId="1A14AA8B" w14:textId="77777777" w:rsidR="00A027D8" w:rsidRPr="00E325D4" w:rsidDel="00421D84" w:rsidRDefault="00A027D8" w:rsidP="00BE28D4">
            <w:pPr>
              <w:pStyle w:val="tabletext11"/>
              <w:tabs>
                <w:tab w:val="decimal" w:pos="520"/>
              </w:tabs>
              <w:suppressAutoHyphens/>
              <w:rPr>
                <w:del w:id="38188" w:author="Author"/>
              </w:rPr>
            </w:pPr>
            <w:del w:id="38189" w:author="Author">
              <w:r w:rsidRPr="00E325D4" w:rsidDel="00421D84">
                <w:delText>25000</w:delText>
              </w:r>
            </w:del>
          </w:p>
        </w:tc>
        <w:tc>
          <w:tcPr>
            <w:tcW w:w="1600" w:type="dxa"/>
            <w:tcBorders>
              <w:top w:val="single" w:sz="6" w:space="0" w:color="auto"/>
              <w:left w:val="single" w:sz="6" w:space="0" w:color="auto"/>
              <w:bottom w:val="single" w:sz="6" w:space="0" w:color="auto"/>
              <w:right w:val="single" w:sz="6" w:space="0" w:color="auto"/>
            </w:tcBorders>
          </w:tcPr>
          <w:p w14:paraId="25DF4DCC" w14:textId="77777777" w:rsidR="00A027D8" w:rsidRPr="00E325D4" w:rsidDel="00421D84" w:rsidRDefault="00A027D8" w:rsidP="00BE28D4">
            <w:pPr>
              <w:pStyle w:val="tabletext11"/>
              <w:tabs>
                <w:tab w:val="decimal" w:pos="660"/>
              </w:tabs>
              <w:suppressAutoHyphens/>
              <w:rPr>
                <w:del w:id="38190" w:author="Author"/>
              </w:rPr>
            </w:pPr>
            <w:del w:id="38191" w:author="Author">
              <w:r w:rsidRPr="00E325D4" w:rsidDel="00421D84">
                <w:delText>1.12</w:delText>
              </w:r>
            </w:del>
          </w:p>
        </w:tc>
        <w:tc>
          <w:tcPr>
            <w:tcW w:w="1300" w:type="dxa"/>
            <w:tcBorders>
              <w:top w:val="single" w:sz="6" w:space="0" w:color="auto"/>
              <w:left w:val="single" w:sz="6" w:space="0" w:color="auto"/>
              <w:bottom w:val="single" w:sz="6" w:space="0" w:color="auto"/>
              <w:right w:val="single" w:sz="6" w:space="0" w:color="auto"/>
            </w:tcBorders>
          </w:tcPr>
          <w:p w14:paraId="02B8408A" w14:textId="77777777" w:rsidR="00A027D8" w:rsidRPr="00E325D4" w:rsidDel="00421D84" w:rsidRDefault="00A027D8" w:rsidP="00BE28D4">
            <w:pPr>
              <w:pStyle w:val="tabletext11"/>
              <w:tabs>
                <w:tab w:val="decimal" w:pos="500"/>
              </w:tabs>
              <w:suppressAutoHyphens/>
              <w:rPr>
                <w:del w:id="38192" w:author="Author"/>
              </w:rPr>
            </w:pPr>
            <w:del w:id="38193" w:author="Author">
              <w:r w:rsidRPr="00E325D4" w:rsidDel="00421D84">
                <w:delText>1.05</w:delText>
              </w:r>
            </w:del>
          </w:p>
        </w:tc>
      </w:tr>
      <w:tr w:rsidR="00A027D8" w:rsidRPr="00E325D4" w:rsidDel="00421D84" w14:paraId="2C6527B3" w14:textId="77777777" w:rsidTr="002F1572">
        <w:trPr>
          <w:cantSplit/>
          <w:trHeight w:val="190"/>
          <w:del w:id="38194" w:author="Author"/>
        </w:trPr>
        <w:tc>
          <w:tcPr>
            <w:tcW w:w="200" w:type="dxa"/>
            <w:tcBorders>
              <w:top w:val="nil"/>
              <w:left w:val="nil"/>
              <w:bottom w:val="nil"/>
              <w:right w:val="nil"/>
            </w:tcBorders>
          </w:tcPr>
          <w:p w14:paraId="51C32FCE" w14:textId="77777777" w:rsidR="00A027D8" w:rsidRPr="00E325D4" w:rsidDel="00421D84" w:rsidRDefault="00A027D8" w:rsidP="00BE28D4">
            <w:pPr>
              <w:pStyle w:val="tabletext11"/>
              <w:suppressAutoHyphens/>
              <w:rPr>
                <w:del w:id="38195" w:author="Author"/>
              </w:rPr>
            </w:pPr>
          </w:p>
        </w:tc>
        <w:tc>
          <w:tcPr>
            <w:tcW w:w="300" w:type="dxa"/>
            <w:gridSpan w:val="2"/>
            <w:tcBorders>
              <w:top w:val="single" w:sz="6" w:space="0" w:color="auto"/>
              <w:left w:val="single" w:sz="6" w:space="0" w:color="auto"/>
              <w:bottom w:val="nil"/>
              <w:right w:val="nil"/>
            </w:tcBorders>
          </w:tcPr>
          <w:p w14:paraId="480DE0CE" w14:textId="77777777" w:rsidR="00A027D8" w:rsidRPr="00E325D4" w:rsidDel="00421D84" w:rsidRDefault="00A027D8" w:rsidP="00BE28D4">
            <w:pPr>
              <w:pStyle w:val="tabletext11"/>
              <w:suppressAutoHyphens/>
              <w:jc w:val="center"/>
              <w:rPr>
                <w:del w:id="38196" w:author="Author"/>
              </w:rPr>
            </w:pPr>
          </w:p>
        </w:tc>
        <w:tc>
          <w:tcPr>
            <w:tcW w:w="700" w:type="dxa"/>
            <w:gridSpan w:val="2"/>
            <w:tcBorders>
              <w:top w:val="single" w:sz="6" w:space="0" w:color="auto"/>
              <w:left w:val="nil"/>
              <w:bottom w:val="nil"/>
              <w:right w:val="nil"/>
            </w:tcBorders>
          </w:tcPr>
          <w:p w14:paraId="5776190C" w14:textId="77777777" w:rsidR="00A027D8" w:rsidRPr="00E325D4" w:rsidDel="00421D84" w:rsidRDefault="00A027D8" w:rsidP="00BE28D4">
            <w:pPr>
              <w:pStyle w:val="tabletext11"/>
              <w:tabs>
                <w:tab w:val="decimal" w:pos="560"/>
              </w:tabs>
              <w:suppressAutoHyphens/>
              <w:rPr>
                <w:del w:id="38197" w:author="Author"/>
              </w:rPr>
            </w:pPr>
            <w:del w:id="38198" w:author="Author">
              <w:r w:rsidRPr="00E325D4" w:rsidDel="00421D84">
                <w:delText>25001</w:delText>
              </w:r>
            </w:del>
          </w:p>
        </w:tc>
        <w:tc>
          <w:tcPr>
            <w:tcW w:w="200" w:type="dxa"/>
            <w:tcBorders>
              <w:top w:val="single" w:sz="6" w:space="0" w:color="auto"/>
              <w:left w:val="nil"/>
              <w:bottom w:val="nil"/>
              <w:right w:val="nil"/>
            </w:tcBorders>
          </w:tcPr>
          <w:p w14:paraId="68ABD5DF" w14:textId="77777777" w:rsidR="00A027D8" w:rsidRPr="00E325D4" w:rsidDel="00421D84" w:rsidRDefault="00A027D8" w:rsidP="00BE28D4">
            <w:pPr>
              <w:pStyle w:val="tabletext11"/>
              <w:suppressAutoHyphens/>
              <w:jc w:val="center"/>
              <w:rPr>
                <w:del w:id="38199" w:author="Author"/>
              </w:rPr>
            </w:pPr>
            <w:del w:id="38200" w:author="Author">
              <w:r w:rsidRPr="00E325D4" w:rsidDel="00421D84">
                <w:delText>–</w:delText>
              </w:r>
            </w:del>
          </w:p>
        </w:tc>
        <w:tc>
          <w:tcPr>
            <w:tcW w:w="700" w:type="dxa"/>
            <w:tcBorders>
              <w:top w:val="single" w:sz="6" w:space="0" w:color="auto"/>
              <w:left w:val="nil"/>
              <w:bottom w:val="nil"/>
              <w:right w:val="single" w:sz="6" w:space="0" w:color="auto"/>
            </w:tcBorders>
          </w:tcPr>
          <w:p w14:paraId="2338B729" w14:textId="77777777" w:rsidR="00A027D8" w:rsidRPr="00E325D4" w:rsidDel="00421D84" w:rsidRDefault="00A027D8" w:rsidP="00BE28D4">
            <w:pPr>
              <w:pStyle w:val="tabletext11"/>
              <w:tabs>
                <w:tab w:val="decimal" w:pos="520"/>
              </w:tabs>
              <w:suppressAutoHyphens/>
              <w:rPr>
                <w:del w:id="38201" w:author="Author"/>
              </w:rPr>
            </w:pPr>
            <w:del w:id="38202" w:author="Author">
              <w:r w:rsidRPr="00E325D4" w:rsidDel="00421D84">
                <w:delText>40000</w:delText>
              </w:r>
            </w:del>
          </w:p>
        </w:tc>
        <w:tc>
          <w:tcPr>
            <w:tcW w:w="1600" w:type="dxa"/>
            <w:tcBorders>
              <w:top w:val="single" w:sz="6" w:space="0" w:color="auto"/>
              <w:left w:val="single" w:sz="6" w:space="0" w:color="auto"/>
              <w:bottom w:val="single" w:sz="6" w:space="0" w:color="auto"/>
              <w:right w:val="single" w:sz="6" w:space="0" w:color="auto"/>
            </w:tcBorders>
          </w:tcPr>
          <w:p w14:paraId="51D76FFE" w14:textId="77777777" w:rsidR="00A027D8" w:rsidRPr="00E325D4" w:rsidDel="00421D84" w:rsidRDefault="00A027D8" w:rsidP="00BE28D4">
            <w:pPr>
              <w:pStyle w:val="tabletext11"/>
              <w:tabs>
                <w:tab w:val="decimal" w:pos="660"/>
              </w:tabs>
              <w:suppressAutoHyphens/>
              <w:rPr>
                <w:del w:id="38203" w:author="Author"/>
              </w:rPr>
            </w:pPr>
            <w:del w:id="38204" w:author="Author">
              <w:r w:rsidRPr="00E325D4" w:rsidDel="00421D84">
                <w:delText>1.25</w:delText>
              </w:r>
            </w:del>
          </w:p>
        </w:tc>
        <w:tc>
          <w:tcPr>
            <w:tcW w:w="1300" w:type="dxa"/>
            <w:tcBorders>
              <w:top w:val="single" w:sz="6" w:space="0" w:color="auto"/>
              <w:left w:val="single" w:sz="6" w:space="0" w:color="auto"/>
              <w:bottom w:val="single" w:sz="6" w:space="0" w:color="auto"/>
              <w:right w:val="single" w:sz="6" w:space="0" w:color="auto"/>
            </w:tcBorders>
          </w:tcPr>
          <w:p w14:paraId="50F043C8" w14:textId="77777777" w:rsidR="00A027D8" w:rsidRPr="00E325D4" w:rsidDel="00421D84" w:rsidRDefault="00A027D8" w:rsidP="00BE28D4">
            <w:pPr>
              <w:pStyle w:val="tabletext11"/>
              <w:tabs>
                <w:tab w:val="decimal" w:pos="500"/>
              </w:tabs>
              <w:suppressAutoHyphens/>
              <w:rPr>
                <w:del w:id="38205" w:author="Author"/>
              </w:rPr>
            </w:pPr>
            <w:del w:id="38206" w:author="Author">
              <w:r w:rsidRPr="00E325D4" w:rsidDel="00421D84">
                <w:delText>1.10</w:delText>
              </w:r>
            </w:del>
          </w:p>
        </w:tc>
      </w:tr>
      <w:tr w:rsidR="00A027D8" w:rsidRPr="00E325D4" w:rsidDel="00421D84" w14:paraId="3A215A18" w14:textId="77777777" w:rsidTr="002F1572">
        <w:trPr>
          <w:cantSplit/>
          <w:trHeight w:val="190"/>
          <w:del w:id="38207" w:author="Author"/>
        </w:trPr>
        <w:tc>
          <w:tcPr>
            <w:tcW w:w="200" w:type="dxa"/>
            <w:tcBorders>
              <w:top w:val="nil"/>
              <w:left w:val="nil"/>
              <w:bottom w:val="nil"/>
              <w:right w:val="nil"/>
            </w:tcBorders>
          </w:tcPr>
          <w:p w14:paraId="3FB0C1EA" w14:textId="77777777" w:rsidR="00A027D8" w:rsidRPr="00E325D4" w:rsidDel="00421D84" w:rsidRDefault="00A027D8" w:rsidP="00BE28D4">
            <w:pPr>
              <w:pStyle w:val="tabletext11"/>
              <w:suppressAutoHyphens/>
              <w:rPr>
                <w:del w:id="38208" w:author="Author"/>
              </w:rPr>
            </w:pPr>
          </w:p>
        </w:tc>
        <w:tc>
          <w:tcPr>
            <w:tcW w:w="300" w:type="dxa"/>
            <w:gridSpan w:val="2"/>
            <w:tcBorders>
              <w:top w:val="single" w:sz="6" w:space="0" w:color="auto"/>
              <w:left w:val="single" w:sz="6" w:space="0" w:color="auto"/>
              <w:bottom w:val="nil"/>
              <w:right w:val="nil"/>
            </w:tcBorders>
          </w:tcPr>
          <w:p w14:paraId="7B0BF736" w14:textId="77777777" w:rsidR="00A027D8" w:rsidRPr="00E325D4" w:rsidDel="00421D84" w:rsidRDefault="00A027D8" w:rsidP="00BE28D4">
            <w:pPr>
              <w:pStyle w:val="tabletext11"/>
              <w:suppressAutoHyphens/>
              <w:jc w:val="center"/>
              <w:rPr>
                <w:del w:id="38209" w:author="Author"/>
              </w:rPr>
            </w:pPr>
          </w:p>
        </w:tc>
        <w:tc>
          <w:tcPr>
            <w:tcW w:w="700" w:type="dxa"/>
            <w:gridSpan w:val="2"/>
            <w:tcBorders>
              <w:top w:val="single" w:sz="6" w:space="0" w:color="auto"/>
              <w:left w:val="nil"/>
              <w:bottom w:val="nil"/>
              <w:right w:val="nil"/>
            </w:tcBorders>
          </w:tcPr>
          <w:p w14:paraId="1517BE38" w14:textId="77777777" w:rsidR="00A027D8" w:rsidRPr="00E325D4" w:rsidDel="00421D84" w:rsidRDefault="00A027D8" w:rsidP="00BE28D4">
            <w:pPr>
              <w:pStyle w:val="tabletext11"/>
              <w:tabs>
                <w:tab w:val="decimal" w:pos="560"/>
              </w:tabs>
              <w:suppressAutoHyphens/>
              <w:rPr>
                <w:del w:id="38210" w:author="Author"/>
              </w:rPr>
            </w:pPr>
            <w:del w:id="38211" w:author="Author">
              <w:r w:rsidRPr="00E325D4" w:rsidDel="00421D84">
                <w:delText>40001</w:delText>
              </w:r>
            </w:del>
          </w:p>
        </w:tc>
        <w:tc>
          <w:tcPr>
            <w:tcW w:w="200" w:type="dxa"/>
            <w:tcBorders>
              <w:top w:val="single" w:sz="6" w:space="0" w:color="auto"/>
              <w:left w:val="nil"/>
              <w:bottom w:val="nil"/>
              <w:right w:val="nil"/>
            </w:tcBorders>
          </w:tcPr>
          <w:p w14:paraId="4AE91786" w14:textId="77777777" w:rsidR="00A027D8" w:rsidRPr="00E325D4" w:rsidDel="00421D84" w:rsidRDefault="00A027D8" w:rsidP="00BE28D4">
            <w:pPr>
              <w:pStyle w:val="tabletext11"/>
              <w:suppressAutoHyphens/>
              <w:jc w:val="center"/>
              <w:rPr>
                <w:del w:id="38212" w:author="Author"/>
              </w:rPr>
            </w:pPr>
            <w:del w:id="38213" w:author="Author">
              <w:r w:rsidRPr="00E325D4" w:rsidDel="00421D84">
                <w:delText>–</w:delText>
              </w:r>
            </w:del>
          </w:p>
        </w:tc>
        <w:tc>
          <w:tcPr>
            <w:tcW w:w="700" w:type="dxa"/>
            <w:tcBorders>
              <w:top w:val="single" w:sz="6" w:space="0" w:color="auto"/>
              <w:left w:val="nil"/>
              <w:bottom w:val="nil"/>
              <w:right w:val="single" w:sz="6" w:space="0" w:color="auto"/>
            </w:tcBorders>
          </w:tcPr>
          <w:p w14:paraId="6B385DD2" w14:textId="77777777" w:rsidR="00A027D8" w:rsidRPr="00E325D4" w:rsidDel="00421D84" w:rsidRDefault="00A027D8" w:rsidP="00BE28D4">
            <w:pPr>
              <w:pStyle w:val="tabletext11"/>
              <w:tabs>
                <w:tab w:val="decimal" w:pos="520"/>
              </w:tabs>
              <w:suppressAutoHyphens/>
              <w:rPr>
                <w:del w:id="38214" w:author="Author"/>
              </w:rPr>
            </w:pPr>
            <w:del w:id="38215" w:author="Author">
              <w:r w:rsidRPr="00E325D4" w:rsidDel="00421D84">
                <w:delText>65000</w:delText>
              </w:r>
            </w:del>
          </w:p>
        </w:tc>
        <w:tc>
          <w:tcPr>
            <w:tcW w:w="1600" w:type="dxa"/>
            <w:tcBorders>
              <w:top w:val="single" w:sz="6" w:space="0" w:color="auto"/>
              <w:left w:val="single" w:sz="6" w:space="0" w:color="auto"/>
              <w:bottom w:val="single" w:sz="6" w:space="0" w:color="auto"/>
              <w:right w:val="single" w:sz="6" w:space="0" w:color="auto"/>
            </w:tcBorders>
          </w:tcPr>
          <w:p w14:paraId="6C7441F0" w14:textId="77777777" w:rsidR="00A027D8" w:rsidRPr="00E325D4" w:rsidDel="00421D84" w:rsidRDefault="00A027D8" w:rsidP="00BE28D4">
            <w:pPr>
              <w:pStyle w:val="tabletext11"/>
              <w:tabs>
                <w:tab w:val="decimal" w:pos="660"/>
              </w:tabs>
              <w:suppressAutoHyphens/>
              <w:rPr>
                <w:del w:id="38216" w:author="Author"/>
              </w:rPr>
            </w:pPr>
            <w:del w:id="38217" w:author="Author">
              <w:r w:rsidRPr="00E325D4" w:rsidDel="00421D84">
                <w:delText>1.60</w:delText>
              </w:r>
            </w:del>
          </w:p>
        </w:tc>
        <w:tc>
          <w:tcPr>
            <w:tcW w:w="1300" w:type="dxa"/>
            <w:tcBorders>
              <w:top w:val="single" w:sz="6" w:space="0" w:color="auto"/>
              <w:left w:val="single" w:sz="6" w:space="0" w:color="auto"/>
              <w:bottom w:val="single" w:sz="6" w:space="0" w:color="auto"/>
              <w:right w:val="single" w:sz="6" w:space="0" w:color="auto"/>
            </w:tcBorders>
          </w:tcPr>
          <w:p w14:paraId="43128FBF" w14:textId="77777777" w:rsidR="00A027D8" w:rsidRPr="00E325D4" w:rsidDel="00421D84" w:rsidRDefault="00A027D8" w:rsidP="00BE28D4">
            <w:pPr>
              <w:pStyle w:val="tabletext11"/>
              <w:tabs>
                <w:tab w:val="decimal" w:pos="500"/>
              </w:tabs>
              <w:suppressAutoHyphens/>
              <w:rPr>
                <w:del w:id="38218" w:author="Author"/>
              </w:rPr>
            </w:pPr>
            <w:del w:id="38219" w:author="Author">
              <w:r w:rsidRPr="00E325D4" w:rsidDel="00421D84">
                <w:delText>1.25</w:delText>
              </w:r>
            </w:del>
          </w:p>
        </w:tc>
      </w:tr>
      <w:tr w:rsidR="00A027D8" w:rsidRPr="00E325D4" w:rsidDel="00421D84" w14:paraId="4EB989D3" w14:textId="77777777" w:rsidTr="002F1572">
        <w:trPr>
          <w:cantSplit/>
          <w:trHeight w:val="190"/>
          <w:del w:id="38220" w:author="Author"/>
        </w:trPr>
        <w:tc>
          <w:tcPr>
            <w:tcW w:w="200" w:type="dxa"/>
            <w:tcBorders>
              <w:top w:val="nil"/>
              <w:left w:val="nil"/>
              <w:bottom w:val="nil"/>
              <w:right w:val="nil"/>
            </w:tcBorders>
          </w:tcPr>
          <w:p w14:paraId="2C8A1E0A" w14:textId="77777777" w:rsidR="00A027D8" w:rsidRPr="00E325D4" w:rsidDel="00421D84" w:rsidRDefault="00A027D8" w:rsidP="00BE28D4">
            <w:pPr>
              <w:pStyle w:val="tabletext11"/>
              <w:suppressAutoHyphens/>
              <w:rPr>
                <w:del w:id="38221" w:author="Author"/>
              </w:rPr>
            </w:pPr>
          </w:p>
        </w:tc>
        <w:tc>
          <w:tcPr>
            <w:tcW w:w="300" w:type="dxa"/>
            <w:gridSpan w:val="2"/>
            <w:tcBorders>
              <w:top w:val="single" w:sz="6" w:space="0" w:color="auto"/>
              <w:left w:val="single" w:sz="6" w:space="0" w:color="auto"/>
              <w:bottom w:val="single" w:sz="6" w:space="0" w:color="auto"/>
              <w:right w:val="nil"/>
            </w:tcBorders>
          </w:tcPr>
          <w:p w14:paraId="49AF3EDF" w14:textId="77777777" w:rsidR="00A027D8" w:rsidRPr="00E325D4" w:rsidDel="00421D84" w:rsidRDefault="00A027D8" w:rsidP="00BE28D4">
            <w:pPr>
              <w:pStyle w:val="tabletext11"/>
              <w:suppressAutoHyphens/>
              <w:jc w:val="center"/>
              <w:rPr>
                <w:del w:id="38222" w:author="Author"/>
              </w:rPr>
            </w:pPr>
          </w:p>
        </w:tc>
        <w:tc>
          <w:tcPr>
            <w:tcW w:w="700" w:type="dxa"/>
            <w:gridSpan w:val="2"/>
            <w:tcBorders>
              <w:top w:val="single" w:sz="6" w:space="0" w:color="auto"/>
              <w:left w:val="nil"/>
              <w:bottom w:val="single" w:sz="6" w:space="0" w:color="auto"/>
              <w:right w:val="nil"/>
            </w:tcBorders>
          </w:tcPr>
          <w:p w14:paraId="630BD7A9" w14:textId="77777777" w:rsidR="00A027D8" w:rsidRPr="00E325D4" w:rsidDel="00421D84" w:rsidRDefault="00A027D8" w:rsidP="00BE28D4">
            <w:pPr>
              <w:pStyle w:val="tabletext11"/>
              <w:tabs>
                <w:tab w:val="decimal" w:pos="560"/>
              </w:tabs>
              <w:suppressAutoHyphens/>
              <w:rPr>
                <w:del w:id="38223" w:author="Author"/>
              </w:rPr>
            </w:pPr>
            <w:del w:id="38224" w:author="Author">
              <w:r w:rsidRPr="00E325D4" w:rsidDel="00421D84">
                <w:delText>65001</w:delText>
              </w:r>
            </w:del>
          </w:p>
        </w:tc>
        <w:tc>
          <w:tcPr>
            <w:tcW w:w="200" w:type="dxa"/>
            <w:tcBorders>
              <w:top w:val="single" w:sz="6" w:space="0" w:color="auto"/>
              <w:left w:val="nil"/>
              <w:bottom w:val="single" w:sz="6" w:space="0" w:color="auto"/>
              <w:right w:val="nil"/>
            </w:tcBorders>
          </w:tcPr>
          <w:p w14:paraId="585D68C0" w14:textId="77777777" w:rsidR="00A027D8" w:rsidRPr="00E325D4" w:rsidDel="00421D84" w:rsidRDefault="00A027D8" w:rsidP="00BE28D4">
            <w:pPr>
              <w:pStyle w:val="tabletext11"/>
              <w:suppressAutoHyphens/>
              <w:jc w:val="center"/>
              <w:rPr>
                <w:del w:id="38225" w:author="Author"/>
              </w:rPr>
            </w:pPr>
            <w:del w:id="38226" w:author="Author">
              <w:r w:rsidRPr="00E325D4" w:rsidDel="00421D84">
                <w:delText>–</w:delText>
              </w:r>
            </w:del>
          </w:p>
        </w:tc>
        <w:tc>
          <w:tcPr>
            <w:tcW w:w="700" w:type="dxa"/>
            <w:tcBorders>
              <w:top w:val="single" w:sz="6" w:space="0" w:color="auto"/>
              <w:left w:val="nil"/>
              <w:bottom w:val="single" w:sz="6" w:space="0" w:color="auto"/>
              <w:right w:val="single" w:sz="6" w:space="0" w:color="auto"/>
            </w:tcBorders>
          </w:tcPr>
          <w:p w14:paraId="12887F58" w14:textId="77777777" w:rsidR="00A027D8" w:rsidRPr="00E325D4" w:rsidDel="00421D84" w:rsidRDefault="00A027D8" w:rsidP="00BE28D4">
            <w:pPr>
              <w:pStyle w:val="tabletext11"/>
              <w:tabs>
                <w:tab w:val="decimal" w:pos="520"/>
              </w:tabs>
              <w:suppressAutoHyphens/>
              <w:rPr>
                <w:del w:id="38227" w:author="Author"/>
              </w:rPr>
            </w:pPr>
            <w:del w:id="38228" w:author="Author">
              <w:r w:rsidRPr="00E325D4" w:rsidDel="00421D84">
                <w:delText>90000</w:delText>
              </w:r>
            </w:del>
          </w:p>
        </w:tc>
        <w:tc>
          <w:tcPr>
            <w:tcW w:w="1600" w:type="dxa"/>
            <w:tcBorders>
              <w:top w:val="single" w:sz="6" w:space="0" w:color="auto"/>
              <w:left w:val="single" w:sz="6" w:space="0" w:color="auto"/>
              <w:bottom w:val="single" w:sz="6" w:space="0" w:color="auto"/>
              <w:right w:val="single" w:sz="6" w:space="0" w:color="auto"/>
            </w:tcBorders>
          </w:tcPr>
          <w:p w14:paraId="198A1489" w14:textId="77777777" w:rsidR="00A027D8" w:rsidRPr="00E325D4" w:rsidDel="00421D84" w:rsidRDefault="00A027D8" w:rsidP="00BE28D4">
            <w:pPr>
              <w:pStyle w:val="tabletext11"/>
              <w:tabs>
                <w:tab w:val="decimal" w:pos="660"/>
              </w:tabs>
              <w:suppressAutoHyphens/>
              <w:rPr>
                <w:del w:id="38229" w:author="Author"/>
              </w:rPr>
            </w:pPr>
            <w:del w:id="38230" w:author="Author">
              <w:r w:rsidRPr="00E325D4" w:rsidDel="00421D84">
                <w:delText>2.20</w:delText>
              </w:r>
            </w:del>
          </w:p>
        </w:tc>
        <w:tc>
          <w:tcPr>
            <w:tcW w:w="1300" w:type="dxa"/>
            <w:tcBorders>
              <w:top w:val="single" w:sz="6" w:space="0" w:color="auto"/>
              <w:left w:val="single" w:sz="6" w:space="0" w:color="auto"/>
              <w:bottom w:val="single" w:sz="6" w:space="0" w:color="auto"/>
              <w:right w:val="single" w:sz="6" w:space="0" w:color="auto"/>
            </w:tcBorders>
          </w:tcPr>
          <w:p w14:paraId="61427CC5" w14:textId="77777777" w:rsidR="00A027D8" w:rsidRPr="00E325D4" w:rsidDel="00421D84" w:rsidRDefault="00A027D8" w:rsidP="00BE28D4">
            <w:pPr>
              <w:pStyle w:val="tabletext11"/>
              <w:tabs>
                <w:tab w:val="decimal" w:pos="500"/>
              </w:tabs>
              <w:suppressAutoHyphens/>
              <w:rPr>
                <w:del w:id="38231" w:author="Author"/>
              </w:rPr>
            </w:pPr>
            <w:del w:id="38232" w:author="Author">
              <w:r w:rsidRPr="00E325D4" w:rsidDel="00421D84">
                <w:delText>1.70</w:delText>
              </w:r>
            </w:del>
          </w:p>
        </w:tc>
      </w:tr>
      <w:tr w:rsidR="00A027D8" w:rsidRPr="00E325D4" w:rsidDel="00421D84" w14:paraId="24C2E04E" w14:textId="77777777" w:rsidTr="002F1572">
        <w:trPr>
          <w:cantSplit/>
          <w:trHeight w:val="190"/>
          <w:del w:id="38233" w:author="Author"/>
        </w:trPr>
        <w:tc>
          <w:tcPr>
            <w:tcW w:w="200" w:type="dxa"/>
            <w:tcBorders>
              <w:top w:val="nil"/>
              <w:left w:val="nil"/>
              <w:bottom w:val="nil"/>
              <w:right w:val="nil"/>
            </w:tcBorders>
          </w:tcPr>
          <w:p w14:paraId="3EE951F2" w14:textId="77777777" w:rsidR="00A027D8" w:rsidRPr="00E325D4" w:rsidDel="00421D84" w:rsidRDefault="00A027D8" w:rsidP="00BE28D4">
            <w:pPr>
              <w:pStyle w:val="tabletext11"/>
              <w:suppressAutoHyphens/>
              <w:rPr>
                <w:del w:id="38234" w:author="Author"/>
              </w:rPr>
            </w:pPr>
            <w:del w:id="38235" w:author="Author">
              <w:r w:rsidRPr="00E325D4" w:rsidDel="00421D84">
                <w:br/>
              </w:r>
            </w:del>
          </w:p>
        </w:tc>
        <w:tc>
          <w:tcPr>
            <w:tcW w:w="1900" w:type="dxa"/>
            <w:gridSpan w:val="6"/>
            <w:tcBorders>
              <w:top w:val="nil"/>
              <w:left w:val="single" w:sz="6" w:space="0" w:color="auto"/>
              <w:bottom w:val="single" w:sz="6" w:space="0" w:color="auto"/>
              <w:right w:val="nil"/>
            </w:tcBorders>
          </w:tcPr>
          <w:p w14:paraId="17F99924" w14:textId="77777777" w:rsidR="00A027D8" w:rsidRPr="00E325D4" w:rsidDel="00421D84" w:rsidRDefault="00A027D8" w:rsidP="00BE28D4">
            <w:pPr>
              <w:pStyle w:val="tabletext11"/>
              <w:suppressAutoHyphens/>
              <w:rPr>
                <w:del w:id="38236" w:author="Author"/>
                <w:szCs w:val="18"/>
              </w:rPr>
            </w:pPr>
            <w:del w:id="38237" w:author="Author">
              <w:r w:rsidRPr="00E325D4" w:rsidDel="00421D84">
                <w:delText>Each Additional $1000 over $90000</w:delText>
              </w:r>
              <w:r w:rsidRPr="00E325D4" w:rsidDel="00421D84">
                <w:rPr>
                  <w:szCs w:val="18"/>
                </w:rPr>
                <w:sym w:font="Symbol" w:char="F02A"/>
              </w:r>
            </w:del>
          </w:p>
        </w:tc>
        <w:tc>
          <w:tcPr>
            <w:tcW w:w="1600" w:type="dxa"/>
            <w:tcBorders>
              <w:top w:val="single" w:sz="6" w:space="0" w:color="auto"/>
              <w:left w:val="single" w:sz="6" w:space="0" w:color="auto"/>
              <w:bottom w:val="single" w:sz="6" w:space="0" w:color="auto"/>
              <w:right w:val="single" w:sz="6" w:space="0" w:color="auto"/>
            </w:tcBorders>
            <w:vAlign w:val="bottom"/>
          </w:tcPr>
          <w:p w14:paraId="5D74C6F4" w14:textId="77777777" w:rsidR="00A027D8" w:rsidRPr="00E325D4" w:rsidDel="00421D84" w:rsidRDefault="00A027D8" w:rsidP="00BE28D4">
            <w:pPr>
              <w:pStyle w:val="tabletext11"/>
              <w:tabs>
                <w:tab w:val="decimal" w:pos="660"/>
              </w:tabs>
              <w:suppressAutoHyphens/>
              <w:rPr>
                <w:del w:id="38238" w:author="Author"/>
              </w:rPr>
            </w:pPr>
            <w:del w:id="38239" w:author="Author">
              <w:r w:rsidRPr="00E325D4" w:rsidDel="00421D84">
                <w:delText>0.020</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6401666A" w14:textId="77777777" w:rsidR="00A027D8" w:rsidRPr="00E325D4" w:rsidDel="00421D84" w:rsidRDefault="00A027D8" w:rsidP="00BE28D4">
            <w:pPr>
              <w:pStyle w:val="tabletext11"/>
              <w:tabs>
                <w:tab w:val="decimal" w:pos="500"/>
              </w:tabs>
              <w:suppressAutoHyphens/>
              <w:rPr>
                <w:del w:id="38240" w:author="Author"/>
              </w:rPr>
            </w:pPr>
            <w:del w:id="38241" w:author="Author">
              <w:r w:rsidRPr="00E325D4" w:rsidDel="00421D84">
                <w:delText>0.01</w:delText>
              </w:r>
            </w:del>
          </w:p>
        </w:tc>
      </w:tr>
      <w:tr w:rsidR="00A027D8" w:rsidRPr="00E325D4" w:rsidDel="00421D84" w14:paraId="687BCF8C" w14:textId="77777777" w:rsidTr="002F1572">
        <w:trPr>
          <w:cantSplit/>
          <w:trHeight w:val="190"/>
          <w:del w:id="38242" w:author="Author"/>
        </w:trPr>
        <w:tc>
          <w:tcPr>
            <w:tcW w:w="200" w:type="dxa"/>
            <w:tcBorders>
              <w:top w:val="nil"/>
              <w:left w:val="nil"/>
              <w:bottom w:val="nil"/>
              <w:right w:val="nil"/>
            </w:tcBorders>
          </w:tcPr>
          <w:p w14:paraId="6323C41C" w14:textId="77777777" w:rsidR="00A027D8" w:rsidRPr="00E325D4" w:rsidDel="00421D84" w:rsidRDefault="00A027D8" w:rsidP="00BE28D4">
            <w:pPr>
              <w:pStyle w:val="tabletext11"/>
              <w:suppressAutoHyphens/>
              <w:rPr>
                <w:del w:id="38243" w:author="Author"/>
              </w:rPr>
            </w:pPr>
          </w:p>
        </w:tc>
        <w:tc>
          <w:tcPr>
            <w:tcW w:w="200" w:type="dxa"/>
            <w:tcBorders>
              <w:top w:val="single" w:sz="6" w:space="0" w:color="auto"/>
              <w:left w:val="single" w:sz="6" w:space="0" w:color="auto"/>
              <w:bottom w:val="nil"/>
              <w:right w:val="nil"/>
            </w:tcBorders>
          </w:tcPr>
          <w:p w14:paraId="6E2753B7" w14:textId="77777777" w:rsidR="00A027D8" w:rsidRPr="00E325D4" w:rsidDel="00421D84" w:rsidRDefault="00A027D8" w:rsidP="00BE28D4">
            <w:pPr>
              <w:pStyle w:val="tabletext11"/>
              <w:suppressAutoHyphens/>
              <w:rPr>
                <w:del w:id="38244" w:author="Author"/>
              </w:rPr>
            </w:pPr>
            <w:del w:id="38245" w:author="Author">
              <w:r w:rsidRPr="00E325D4" w:rsidDel="00421D84">
                <w:sym w:font="Symbol" w:char="F02A"/>
              </w:r>
            </w:del>
          </w:p>
        </w:tc>
        <w:tc>
          <w:tcPr>
            <w:tcW w:w="4600" w:type="dxa"/>
            <w:gridSpan w:val="7"/>
            <w:tcBorders>
              <w:top w:val="single" w:sz="6" w:space="0" w:color="auto"/>
              <w:left w:val="nil"/>
              <w:bottom w:val="nil"/>
              <w:right w:val="single" w:sz="6" w:space="0" w:color="auto"/>
            </w:tcBorders>
          </w:tcPr>
          <w:p w14:paraId="75C382BF" w14:textId="77777777" w:rsidR="00A027D8" w:rsidRPr="00E325D4" w:rsidDel="00421D84" w:rsidRDefault="00A027D8" w:rsidP="00BE28D4">
            <w:pPr>
              <w:pStyle w:val="tabletext11"/>
              <w:suppressAutoHyphens/>
              <w:rPr>
                <w:del w:id="38246" w:author="Author"/>
              </w:rPr>
            </w:pPr>
            <w:del w:id="38247" w:author="Author">
              <w:r w:rsidRPr="00E325D4" w:rsidDel="00421D84">
                <w:delText>For autos with an original cost new in excess of $90000:</w:delText>
              </w:r>
            </w:del>
          </w:p>
        </w:tc>
      </w:tr>
      <w:tr w:rsidR="00A027D8" w:rsidRPr="00E325D4" w:rsidDel="00421D84" w14:paraId="688B1BB4" w14:textId="77777777" w:rsidTr="002F1572">
        <w:trPr>
          <w:cantSplit/>
          <w:trHeight w:val="190"/>
          <w:del w:id="38248" w:author="Author"/>
        </w:trPr>
        <w:tc>
          <w:tcPr>
            <w:tcW w:w="200" w:type="dxa"/>
            <w:tcBorders>
              <w:top w:val="nil"/>
              <w:left w:val="nil"/>
              <w:bottom w:val="nil"/>
              <w:right w:val="nil"/>
            </w:tcBorders>
          </w:tcPr>
          <w:p w14:paraId="70D618EE" w14:textId="77777777" w:rsidR="00A027D8" w:rsidRPr="00E325D4" w:rsidDel="00421D84" w:rsidRDefault="00A027D8" w:rsidP="00BE28D4">
            <w:pPr>
              <w:pStyle w:val="tabletext11"/>
              <w:suppressAutoHyphens/>
              <w:rPr>
                <w:del w:id="38249" w:author="Author"/>
              </w:rPr>
            </w:pPr>
          </w:p>
        </w:tc>
        <w:tc>
          <w:tcPr>
            <w:tcW w:w="200" w:type="dxa"/>
            <w:tcBorders>
              <w:top w:val="nil"/>
              <w:left w:val="single" w:sz="6" w:space="0" w:color="auto"/>
              <w:bottom w:val="nil"/>
              <w:right w:val="nil"/>
            </w:tcBorders>
          </w:tcPr>
          <w:p w14:paraId="608751F4" w14:textId="77777777" w:rsidR="00A027D8" w:rsidRPr="00E325D4" w:rsidDel="00421D84" w:rsidRDefault="00A027D8" w:rsidP="00BE28D4">
            <w:pPr>
              <w:pStyle w:val="tabletext11"/>
              <w:suppressAutoHyphens/>
              <w:rPr>
                <w:del w:id="38250" w:author="Author"/>
              </w:rPr>
            </w:pPr>
          </w:p>
        </w:tc>
        <w:tc>
          <w:tcPr>
            <w:tcW w:w="400" w:type="dxa"/>
            <w:gridSpan w:val="2"/>
            <w:tcBorders>
              <w:top w:val="nil"/>
              <w:left w:val="nil"/>
              <w:bottom w:val="nil"/>
              <w:right w:val="nil"/>
            </w:tcBorders>
          </w:tcPr>
          <w:p w14:paraId="425FE245" w14:textId="77777777" w:rsidR="00A027D8" w:rsidRPr="00E325D4" w:rsidDel="00421D84" w:rsidRDefault="00A027D8" w:rsidP="00BE28D4">
            <w:pPr>
              <w:pStyle w:val="tabletext11"/>
              <w:suppressAutoHyphens/>
              <w:rPr>
                <w:del w:id="38251" w:author="Author"/>
              </w:rPr>
            </w:pPr>
            <w:del w:id="38252" w:author="Author">
              <w:r w:rsidRPr="00E325D4" w:rsidDel="00421D84">
                <w:delText>(i)</w:delText>
              </w:r>
            </w:del>
          </w:p>
        </w:tc>
        <w:tc>
          <w:tcPr>
            <w:tcW w:w="4200" w:type="dxa"/>
            <w:gridSpan w:val="5"/>
            <w:tcBorders>
              <w:top w:val="nil"/>
              <w:left w:val="nil"/>
              <w:bottom w:val="nil"/>
              <w:right w:val="single" w:sz="6" w:space="0" w:color="auto"/>
            </w:tcBorders>
          </w:tcPr>
          <w:p w14:paraId="737848BB" w14:textId="77777777" w:rsidR="00A027D8" w:rsidRPr="00E325D4" w:rsidDel="00421D84" w:rsidRDefault="00A027D8" w:rsidP="00BE28D4">
            <w:pPr>
              <w:pStyle w:val="tabletext11"/>
              <w:suppressAutoHyphens/>
              <w:rPr>
                <w:del w:id="38253" w:author="Author"/>
              </w:rPr>
            </w:pPr>
            <w:del w:id="38254" w:author="Author">
              <w:r w:rsidRPr="00E325D4" w:rsidDel="00421D84">
                <w:delText>Subtract 90000 from the original cost new.</w:delText>
              </w:r>
            </w:del>
          </w:p>
        </w:tc>
      </w:tr>
      <w:tr w:rsidR="00A027D8" w:rsidRPr="00E325D4" w:rsidDel="00421D84" w14:paraId="0F3DEBCB" w14:textId="77777777" w:rsidTr="002F1572">
        <w:trPr>
          <w:cantSplit/>
          <w:trHeight w:val="190"/>
          <w:del w:id="38255" w:author="Author"/>
        </w:trPr>
        <w:tc>
          <w:tcPr>
            <w:tcW w:w="200" w:type="dxa"/>
            <w:tcBorders>
              <w:top w:val="nil"/>
              <w:left w:val="nil"/>
              <w:bottom w:val="nil"/>
              <w:right w:val="nil"/>
            </w:tcBorders>
          </w:tcPr>
          <w:p w14:paraId="3BB2A647" w14:textId="77777777" w:rsidR="00A027D8" w:rsidRPr="00E325D4" w:rsidDel="00421D84" w:rsidRDefault="00A027D8" w:rsidP="00BE28D4">
            <w:pPr>
              <w:pStyle w:val="tabletext11"/>
              <w:suppressAutoHyphens/>
              <w:rPr>
                <w:del w:id="38256" w:author="Author"/>
              </w:rPr>
            </w:pPr>
          </w:p>
        </w:tc>
        <w:tc>
          <w:tcPr>
            <w:tcW w:w="200" w:type="dxa"/>
            <w:tcBorders>
              <w:top w:val="nil"/>
              <w:left w:val="single" w:sz="6" w:space="0" w:color="auto"/>
              <w:bottom w:val="nil"/>
              <w:right w:val="nil"/>
            </w:tcBorders>
          </w:tcPr>
          <w:p w14:paraId="4FA1BC1F" w14:textId="77777777" w:rsidR="00A027D8" w:rsidRPr="00E325D4" w:rsidDel="00421D84" w:rsidRDefault="00A027D8" w:rsidP="00BE28D4">
            <w:pPr>
              <w:pStyle w:val="tabletext11"/>
              <w:suppressAutoHyphens/>
              <w:rPr>
                <w:del w:id="38257" w:author="Author"/>
              </w:rPr>
            </w:pPr>
          </w:p>
        </w:tc>
        <w:tc>
          <w:tcPr>
            <w:tcW w:w="400" w:type="dxa"/>
            <w:gridSpan w:val="2"/>
            <w:tcBorders>
              <w:top w:val="nil"/>
              <w:left w:val="nil"/>
              <w:bottom w:val="nil"/>
              <w:right w:val="nil"/>
            </w:tcBorders>
          </w:tcPr>
          <w:p w14:paraId="0ABAD24C" w14:textId="77777777" w:rsidR="00A027D8" w:rsidRPr="00E325D4" w:rsidDel="00421D84" w:rsidRDefault="00A027D8" w:rsidP="00BE28D4">
            <w:pPr>
              <w:pStyle w:val="tabletext11"/>
              <w:suppressAutoHyphens/>
              <w:rPr>
                <w:del w:id="38258" w:author="Author"/>
              </w:rPr>
            </w:pPr>
            <w:del w:id="38259" w:author="Author">
              <w:r w:rsidRPr="00E325D4" w:rsidDel="00421D84">
                <w:delText>(ii)</w:delText>
              </w:r>
            </w:del>
          </w:p>
        </w:tc>
        <w:tc>
          <w:tcPr>
            <w:tcW w:w="4200" w:type="dxa"/>
            <w:gridSpan w:val="5"/>
            <w:tcBorders>
              <w:top w:val="nil"/>
              <w:left w:val="nil"/>
              <w:bottom w:val="nil"/>
              <w:right w:val="single" w:sz="6" w:space="0" w:color="auto"/>
            </w:tcBorders>
          </w:tcPr>
          <w:p w14:paraId="3C2269B4" w14:textId="77777777" w:rsidR="00A027D8" w:rsidRPr="00E325D4" w:rsidDel="00421D84" w:rsidRDefault="00A027D8" w:rsidP="00BE28D4">
            <w:pPr>
              <w:pStyle w:val="tabletext11"/>
              <w:suppressAutoHyphens/>
              <w:rPr>
                <w:del w:id="38260" w:author="Author"/>
              </w:rPr>
            </w:pPr>
            <w:del w:id="38261" w:author="Author">
              <w:r w:rsidRPr="00E325D4" w:rsidDel="00421D84">
                <w:delText>Divide the result by 1000.</w:delText>
              </w:r>
            </w:del>
          </w:p>
        </w:tc>
      </w:tr>
      <w:tr w:rsidR="00A027D8" w:rsidRPr="00E325D4" w:rsidDel="00421D84" w14:paraId="3CD0B528" w14:textId="77777777" w:rsidTr="002F1572">
        <w:trPr>
          <w:cantSplit/>
          <w:trHeight w:val="190"/>
          <w:del w:id="38262" w:author="Author"/>
        </w:trPr>
        <w:tc>
          <w:tcPr>
            <w:tcW w:w="200" w:type="dxa"/>
            <w:tcBorders>
              <w:top w:val="nil"/>
              <w:left w:val="nil"/>
              <w:bottom w:val="nil"/>
              <w:right w:val="nil"/>
            </w:tcBorders>
          </w:tcPr>
          <w:p w14:paraId="558B9693" w14:textId="77777777" w:rsidR="00A027D8" w:rsidRPr="00E325D4" w:rsidDel="00421D84" w:rsidRDefault="00A027D8" w:rsidP="00BE28D4">
            <w:pPr>
              <w:pStyle w:val="tabletext11"/>
              <w:suppressAutoHyphens/>
              <w:rPr>
                <w:del w:id="38263" w:author="Author"/>
              </w:rPr>
            </w:pPr>
            <w:del w:id="38264" w:author="Author">
              <w:r w:rsidRPr="00E325D4" w:rsidDel="00421D84">
                <w:br/>
              </w:r>
            </w:del>
          </w:p>
        </w:tc>
        <w:tc>
          <w:tcPr>
            <w:tcW w:w="200" w:type="dxa"/>
            <w:tcBorders>
              <w:top w:val="nil"/>
              <w:left w:val="single" w:sz="6" w:space="0" w:color="auto"/>
              <w:bottom w:val="nil"/>
              <w:right w:val="nil"/>
            </w:tcBorders>
          </w:tcPr>
          <w:p w14:paraId="671C5859" w14:textId="77777777" w:rsidR="00A027D8" w:rsidRPr="00E325D4" w:rsidDel="00421D84" w:rsidRDefault="00A027D8" w:rsidP="00BE28D4">
            <w:pPr>
              <w:pStyle w:val="tabletext11"/>
              <w:suppressAutoHyphens/>
              <w:rPr>
                <w:del w:id="38265" w:author="Author"/>
              </w:rPr>
            </w:pPr>
            <w:del w:id="38266" w:author="Author">
              <w:r w:rsidRPr="00E325D4" w:rsidDel="00421D84">
                <w:br/>
              </w:r>
            </w:del>
          </w:p>
        </w:tc>
        <w:tc>
          <w:tcPr>
            <w:tcW w:w="400" w:type="dxa"/>
            <w:gridSpan w:val="2"/>
            <w:tcBorders>
              <w:top w:val="nil"/>
              <w:left w:val="nil"/>
              <w:bottom w:val="nil"/>
              <w:right w:val="nil"/>
            </w:tcBorders>
          </w:tcPr>
          <w:p w14:paraId="45762B18" w14:textId="77777777" w:rsidR="00A027D8" w:rsidRPr="00E325D4" w:rsidDel="00421D84" w:rsidRDefault="00A027D8" w:rsidP="00BE28D4">
            <w:pPr>
              <w:pStyle w:val="tabletext11"/>
              <w:suppressAutoHyphens/>
              <w:rPr>
                <w:del w:id="38267" w:author="Author"/>
              </w:rPr>
            </w:pPr>
            <w:del w:id="38268" w:author="Author">
              <w:r w:rsidRPr="00E325D4" w:rsidDel="00421D84">
                <w:delText>(iii)</w:delText>
              </w:r>
              <w:r w:rsidRPr="00E325D4" w:rsidDel="00421D84">
                <w:br/>
              </w:r>
            </w:del>
          </w:p>
        </w:tc>
        <w:tc>
          <w:tcPr>
            <w:tcW w:w="4200" w:type="dxa"/>
            <w:gridSpan w:val="5"/>
            <w:tcBorders>
              <w:top w:val="nil"/>
              <w:left w:val="nil"/>
              <w:bottom w:val="nil"/>
              <w:right w:val="single" w:sz="6" w:space="0" w:color="auto"/>
            </w:tcBorders>
          </w:tcPr>
          <w:p w14:paraId="61600C9C" w14:textId="77777777" w:rsidR="00A027D8" w:rsidRPr="00E325D4" w:rsidDel="00421D84" w:rsidRDefault="00A027D8" w:rsidP="00BE28D4">
            <w:pPr>
              <w:pStyle w:val="tabletext11"/>
              <w:suppressAutoHyphens/>
              <w:rPr>
                <w:del w:id="38269" w:author="Author"/>
              </w:rPr>
            </w:pPr>
            <w:del w:id="38270" w:author="Author">
              <w:r w:rsidRPr="00E325D4" w:rsidDel="00421D84">
                <w:delText>Multiply by the appropriate "Each Additional $1000 over $90000" factor.</w:delText>
              </w:r>
            </w:del>
          </w:p>
        </w:tc>
      </w:tr>
      <w:tr w:rsidR="00A027D8" w:rsidRPr="00E325D4" w:rsidDel="00421D84" w14:paraId="146A6505" w14:textId="77777777" w:rsidTr="002F1572">
        <w:trPr>
          <w:cantSplit/>
          <w:trHeight w:val="190"/>
          <w:del w:id="38271" w:author="Author"/>
        </w:trPr>
        <w:tc>
          <w:tcPr>
            <w:tcW w:w="200" w:type="dxa"/>
            <w:tcBorders>
              <w:top w:val="nil"/>
              <w:left w:val="nil"/>
              <w:bottom w:val="nil"/>
              <w:right w:val="nil"/>
            </w:tcBorders>
          </w:tcPr>
          <w:p w14:paraId="2DC29C5E" w14:textId="77777777" w:rsidR="00A027D8" w:rsidRPr="00E325D4" w:rsidDel="00421D84" w:rsidRDefault="00A027D8" w:rsidP="00BE28D4">
            <w:pPr>
              <w:pStyle w:val="tabletext11"/>
              <w:suppressAutoHyphens/>
              <w:rPr>
                <w:del w:id="38272" w:author="Author"/>
              </w:rPr>
            </w:pPr>
            <w:del w:id="38273" w:author="Author">
              <w:r w:rsidRPr="00E325D4" w:rsidDel="00421D84">
                <w:br/>
              </w:r>
            </w:del>
          </w:p>
        </w:tc>
        <w:tc>
          <w:tcPr>
            <w:tcW w:w="200" w:type="dxa"/>
            <w:tcBorders>
              <w:top w:val="nil"/>
              <w:left w:val="single" w:sz="6" w:space="0" w:color="auto"/>
              <w:bottom w:val="single" w:sz="6" w:space="0" w:color="auto"/>
              <w:right w:val="nil"/>
            </w:tcBorders>
          </w:tcPr>
          <w:p w14:paraId="1DF59E03" w14:textId="77777777" w:rsidR="00A027D8" w:rsidRPr="00E325D4" w:rsidDel="00421D84" w:rsidRDefault="00A027D8" w:rsidP="00BE28D4">
            <w:pPr>
              <w:pStyle w:val="tabletext11"/>
              <w:suppressAutoHyphens/>
              <w:rPr>
                <w:del w:id="38274" w:author="Author"/>
              </w:rPr>
            </w:pPr>
            <w:del w:id="38275" w:author="Author">
              <w:r w:rsidRPr="00E325D4" w:rsidDel="00421D84">
                <w:br/>
              </w:r>
            </w:del>
          </w:p>
        </w:tc>
        <w:tc>
          <w:tcPr>
            <w:tcW w:w="400" w:type="dxa"/>
            <w:gridSpan w:val="2"/>
            <w:tcBorders>
              <w:top w:val="nil"/>
              <w:left w:val="nil"/>
              <w:bottom w:val="single" w:sz="6" w:space="0" w:color="auto"/>
              <w:right w:val="nil"/>
            </w:tcBorders>
          </w:tcPr>
          <w:p w14:paraId="72BBA716" w14:textId="77777777" w:rsidR="00A027D8" w:rsidRPr="00E325D4" w:rsidDel="00421D84" w:rsidRDefault="00A027D8" w:rsidP="00BE28D4">
            <w:pPr>
              <w:pStyle w:val="tabletext11"/>
              <w:suppressAutoHyphens/>
              <w:rPr>
                <w:del w:id="38276" w:author="Author"/>
              </w:rPr>
            </w:pPr>
            <w:del w:id="38277" w:author="Author">
              <w:r w:rsidRPr="00E325D4" w:rsidDel="00421D84">
                <w:delText>(iv)</w:delText>
              </w:r>
              <w:r w:rsidRPr="00E325D4" w:rsidDel="00421D84">
                <w:br/>
              </w:r>
            </w:del>
          </w:p>
        </w:tc>
        <w:tc>
          <w:tcPr>
            <w:tcW w:w="4200" w:type="dxa"/>
            <w:gridSpan w:val="5"/>
            <w:tcBorders>
              <w:top w:val="nil"/>
              <w:left w:val="nil"/>
              <w:bottom w:val="single" w:sz="6" w:space="0" w:color="auto"/>
              <w:right w:val="single" w:sz="6" w:space="0" w:color="auto"/>
            </w:tcBorders>
          </w:tcPr>
          <w:p w14:paraId="2405FA91" w14:textId="77777777" w:rsidR="00A027D8" w:rsidRPr="00E325D4" w:rsidDel="00421D84" w:rsidRDefault="00A027D8" w:rsidP="00BE28D4">
            <w:pPr>
              <w:pStyle w:val="tabletext11"/>
              <w:suppressAutoHyphens/>
              <w:rPr>
                <w:del w:id="38278" w:author="Author"/>
              </w:rPr>
            </w:pPr>
            <w:del w:id="38279" w:author="Author">
              <w:r w:rsidRPr="00E325D4" w:rsidDel="00421D84">
                <w:delText>Add the result to the appropriate 65001 – 90000 factor.</w:delText>
              </w:r>
            </w:del>
          </w:p>
        </w:tc>
      </w:tr>
    </w:tbl>
    <w:p w14:paraId="50B22A36" w14:textId="77777777" w:rsidR="00A027D8" w:rsidRPr="00E325D4" w:rsidDel="00421D84" w:rsidRDefault="00A027D8" w:rsidP="00BE28D4">
      <w:pPr>
        <w:pStyle w:val="tablecaption"/>
        <w:suppressAutoHyphens/>
        <w:rPr>
          <w:del w:id="38280" w:author="Author"/>
        </w:rPr>
      </w:pPr>
      <w:del w:id="38281" w:author="Author">
        <w:r w:rsidRPr="00E325D4" w:rsidDel="00421D84">
          <w:delText>Table 101.A.4.a.(2)(a) Private Passenger Types Original Cost New Factors</w:delText>
        </w:r>
      </w:del>
    </w:p>
    <w:p w14:paraId="5E0A38B3" w14:textId="77777777" w:rsidR="00A027D8" w:rsidRPr="00E325D4" w:rsidDel="00421D84" w:rsidRDefault="00A027D8" w:rsidP="00BE28D4">
      <w:pPr>
        <w:pStyle w:val="isonormal"/>
        <w:suppressAutoHyphens/>
        <w:rPr>
          <w:del w:id="38282" w:author="Author"/>
        </w:rPr>
      </w:pPr>
    </w:p>
    <w:p w14:paraId="492E181F" w14:textId="77777777" w:rsidR="00A027D8" w:rsidRPr="00E325D4" w:rsidDel="00421D84" w:rsidRDefault="00A027D8" w:rsidP="00BE28D4">
      <w:pPr>
        <w:pStyle w:val="outlinehd6"/>
        <w:suppressAutoHyphens/>
        <w:rPr>
          <w:del w:id="38283" w:author="Author"/>
        </w:rPr>
      </w:pPr>
      <w:del w:id="38284" w:author="Author">
        <w:r w:rsidRPr="00E325D4" w:rsidDel="00421D84">
          <w:tab/>
          <w:delText>(b)</w:delText>
        </w:r>
        <w:r w:rsidRPr="00E325D4" w:rsidDel="00421D84">
          <w:tab/>
          <w:delText>Age Group Factors</w:delText>
        </w:r>
      </w:del>
    </w:p>
    <w:p w14:paraId="08604916" w14:textId="77777777" w:rsidR="00A027D8" w:rsidRPr="00E325D4" w:rsidDel="00421D84" w:rsidRDefault="00A027D8" w:rsidP="00BE28D4">
      <w:pPr>
        <w:pStyle w:val="space4"/>
        <w:suppressAutoHyphens/>
        <w:rPr>
          <w:del w:id="3828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A027D8" w:rsidRPr="00E325D4" w:rsidDel="00421D84" w14:paraId="22BA1362" w14:textId="77777777" w:rsidTr="002F1572">
        <w:trPr>
          <w:cantSplit/>
          <w:trHeight w:val="190"/>
          <w:del w:id="38286" w:author="Author"/>
        </w:trPr>
        <w:tc>
          <w:tcPr>
            <w:tcW w:w="200" w:type="dxa"/>
            <w:tcBorders>
              <w:top w:val="nil"/>
              <w:left w:val="nil"/>
              <w:bottom w:val="nil"/>
              <w:right w:val="nil"/>
            </w:tcBorders>
          </w:tcPr>
          <w:p w14:paraId="70E09314" w14:textId="77777777" w:rsidR="00A027D8" w:rsidRPr="00E325D4" w:rsidDel="00421D84" w:rsidRDefault="00A027D8" w:rsidP="00BE28D4">
            <w:pPr>
              <w:pStyle w:val="tablehead"/>
              <w:suppressAutoHyphens/>
              <w:rPr>
                <w:del w:id="38287" w:author="Author"/>
              </w:rPr>
            </w:pPr>
          </w:p>
        </w:tc>
        <w:tc>
          <w:tcPr>
            <w:tcW w:w="2320" w:type="dxa"/>
            <w:tcBorders>
              <w:top w:val="single" w:sz="6" w:space="0" w:color="auto"/>
              <w:left w:val="single" w:sz="6" w:space="0" w:color="auto"/>
              <w:bottom w:val="single" w:sz="6" w:space="0" w:color="auto"/>
              <w:right w:val="single" w:sz="6" w:space="0" w:color="auto"/>
            </w:tcBorders>
          </w:tcPr>
          <w:p w14:paraId="7277480B" w14:textId="77777777" w:rsidR="00A027D8" w:rsidRPr="00E325D4" w:rsidDel="00421D84" w:rsidRDefault="00A027D8" w:rsidP="00BE28D4">
            <w:pPr>
              <w:pStyle w:val="tablehead"/>
              <w:suppressAutoHyphens/>
              <w:rPr>
                <w:del w:id="38288" w:author="Author"/>
              </w:rPr>
            </w:pPr>
            <w:del w:id="38289" w:author="Author">
              <w:r w:rsidRPr="00E325D4" w:rsidDel="00421D84">
                <w:delText>Age Group</w:delText>
              </w:r>
            </w:del>
          </w:p>
        </w:tc>
        <w:tc>
          <w:tcPr>
            <w:tcW w:w="1560" w:type="dxa"/>
            <w:tcBorders>
              <w:top w:val="single" w:sz="6" w:space="0" w:color="auto"/>
              <w:left w:val="single" w:sz="6" w:space="0" w:color="auto"/>
              <w:bottom w:val="single" w:sz="6" w:space="0" w:color="auto"/>
              <w:right w:val="single" w:sz="6" w:space="0" w:color="auto"/>
            </w:tcBorders>
          </w:tcPr>
          <w:p w14:paraId="6513CFD8" w14:textId="77777777" w:rsidR="00A027D8" w:rsidRPr="00E325D4" w:rsidDel="00421D84" w:rsidRDefault="00A027D8" w:rsidP="00BE28D4">
            <w:pPr>
              <w:pStyle w:val="tablehead"/>
              <w:suppressAutoHyphens/>
              <w:rPr>
                <w:del w:id="38290" w:author="Author"/>
                <w:b w:val="0"/>
              </w:rPr>
            </w:pPr>
            <w:del w:id="38291" w:author="Author">
              <w:r w:rsidRPr="00E325D4" w:rsidDel="00421D84">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4419896E" w14:textId="77777777" w:rsidR="00A027D8" w:rsidRPr="00E325D4" w:rsidDel="00421D84" w:rsidRDefault="00A027D8" w:rsidP="00BE28D4">
            <w:pPr>
              <w:pStyle w:val="tablehead"/>
              <w:suppressAutoHyphens/>
              <w:rPr>
                <w:del w:id="38292" w:author="Author"/>
                <w:b w:val="0"/>
              </w:rPr>
            </w:pPr>
            <w:del w:id="38293" w:author="Author">
              <w:r w:rsidRPr="00E325D4" w:rsidDel="00421D84">
                <w:delText>Collision</w:delText>
              </w:r>
            </w:del>
          </w:p>
        </w:tc>
      </w:tr>
      <w:tr w:rsidR="00A027D8" w:rsidRPr="00E325D4" w:rsidDel="00421D84" w14:paraId="741F710D" w14:textId="77777777" w:rsidTr="002F1572">
        <w:trPr>
          <w:cantSplit/>
          <w:trHeight w:val="190"/>
          <w:del w:id="38294" w:author="Author"/>
        </w:trPr>
        <w:tc>
          <w:tcPr>
            <w:tcW w:w="200" w:type="dxa"/>
            <w:tcBorders>
              <w:top w:val="nil"/>
              <w:left w:val="nil"/>
              <w:bottom w:val="nil"/>
              <w:right w:val="nil"/>
            </w:tcBorders>
          </w:tcPr>
          <w:p w14:paraId="578668F2" w14:textId="77777777" w:rsidR="00A027D8" w:rsidRPr="00E325D4" w:rsidDel="00421D84" w:rsidRDefault="00A027D8" w:rsidP="00BE28D4">
            <w:pPr>
              <w:pStyle w:val="tabletext11"/>
              <w:suppressAutoHyphens/>
              <w:rPr>
                <w:del w:id="38295" w:author="Author"/>
              </w:rPr>
            </w:pPr>
          </w:p>
        </w:tc>
        <w:tc>
          <w:tcPr>
            <w:tcW w:w="2320" w:type="dxa"/>
            <w:tcBorders>
              <w:top w:val="single" w:sz="6" w:space="0" w:color="auto"/>
              <w:left w:val="single" w:sz="6" w:space="0" w:color="auto"/>
              <w:bottom w:val="single" w:sz="6" w:space="0" w:color="auto"/>
              <w:right w:val="single" w:sz="6" w:space="0" w:color="auto"/>
            </w:tcBorders>
          </w:tcPr>
          <w:p w14:paraId="5A74FDA7" w14:textId="77777777" w:rsidR="00A027D8" w:rsidRPr="00E325D4" w:rsidDel="00421D84" w:rsidRDefault="00A027D8" w:rsidP="00BE28D4">
            <w:pPr>
              <w:pStyle w:val="tabletext11"/>
              <w:suppressAutoHyphens/>
              <w:rPr>
                <w:del w:id="38296" w:author="Author"/>
              </w:rPr>
            </w:pPr>
            <w:del w:id="38297" w:author="Author">
              <w:r w:rsidRPr="00E325D4" w:rsidDel="00421D84">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5533E587" w14:textId="77777777" w:rsidR="00A027D8" w:rsidRPr="00E325D4" w:rsidDel="00421D84" w:rsidRDefault="00A027D8" w:rsidP="00BE28D4">
            <w:pPr>
              <w:pStyle w:val="tabletext11"/>
              <w:tabs>
                <w:tab w:val="decimal" w:pos="660"/>
              </w:tabs>
              <w:suppressAutoHyphens/>
              <w:rPr>
                <w:del w:id="38298" w:author="Author"/>
              </w:rPr>
            </w:pPr>
            <w:del w:id="38299"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42F96188" w14:textId="77777777" w:rsidR="00A027D8" w:rsidRPr="00E325D4" w:rsidDel="00421D84" w:rsidRDefault="00A027D8" w:rsidP="00BE28D4">
            <w:pPr>
              <w:pStyle w:val="tabletext11"/>
              <w:tabs>
                <w:tab w:val="decimal" w:pos="310"/>
              </w:tabs>
              <w:suppressAutoHyphens/>
              <w:rPr>
                <w:del w:id="38300" w:author="Author"/>
              </w:rPr>
            </w:pPr>
            <w:del w:id="38301" w:author="Author">
              <w:r w:rsidRPr="00E325D4" w:rsidDel="00421D84">
                <w:delText>1.00</w:delText>
              </w:r>
            </w:del>
          </w:p>
        </w:tc>
      </w:tr>
      <w:tr w:rsidR="00A027D8" w:rsidRPr="00E325D4" w:rsidDel="00421D84" w14:paraId="03247E9C" w14:textId="77777777" w:rsidTr="002F1572">
        <w:trPr>
          <w:cantSplit/>
          <w:trHeight w:val="190"/>
          <w:del w:id="38302" w:author="Author"/>
        </w:trPr>
        <w:tc>
          <w:tcPr>
            <w:tcW w:w="200" w:type="dxa"/>
            <w:tcBorders>
              <w:top w:val="nil"/>
              <w:left w:val="nil"/>
              <w:bottom w:val="nil"/>
              <w:right w:val="nil"/>
            </w:tcBorders>
          </w:tcPr>
          <w:p w14:paraId="7540E6F9" w14:textId="77777777" w:rsidR="00A027D8" w:rsidRPr="00E325D4" w:rsidDel="00421D84" w:rsidRDefault="00A027D8" w:rsidP="00BE28D4">
            <w:pPr>
              <w:pStyle w:val="tabletext11"/>
              <w:suppressAutoHyphens/>
              <w:rPr>
                <w:del w:id="38303" w:author="Author"/>
              </w:rPr>
            </w:pPr>
          </w:p>
        </w:tc>
        <w:tc>
          <w:tcPr>
            <w:tcW w:w="2320" w:type="dxa"/>
            <w:tcBorders>
              <w:top w:val="single" w:sz="6" w:space="0" w:color="auto"/>
              <w:left w:val="single" w:sz="6" w:space="0" w:color="auto"/>
              <w:bottom w:val="single" w:sz="6" w:space="0" w:color="auto"/>
              <w:right w:val="single" w:sz="6" w:space="0" w:color="auto"/>
            </w:tcBorders>
          </w:tcPr>
          <w:p w14:paraId="55E9C3FC" w14:textId="77777777" w:rsidR="00A027D8" w:rsidRPr="00E325D4" w:rsidDel="00421D84" w:rsidRDefault="00A027D8" w:rsidP="00BE28D4">
            <w:pPr>
              <w:pStyle w:val="tabletext11"/>
              <w:suppressAutoHyphens/>
              <w:rPr>
                <w:del w:id="38304" w:author="Author"/>
              </w:rPr>
            </w:pPr>
            <w:del w:id="38305" w:author="Author">
              <w:r w:rsidRPr="00E325D4" w:rsidDel="00421D84">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410792F" w14:textId="77777777" w:rsidR="00A027D8" w:rsidRPr="00E325D4" w:rsidDel="00421D84" w:rsidRDefault="00A027D8" w:rsidP="00BE28D4">
            <w:pPr>
              <w:pStyle w:val="tabletext11"/>
              <w:tabs>
                <w:tab w:val="decimal" w:pos="660"/>
              </w:tabs>
              <w:suppressAutoHyphens/>
              <w:rPr>
                <w:del w:id="38306" w:author="Author"/>
              </w:rPr>
            </w:pPr>
            <w:del w:id="38307"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0705C35D" w14:textId="77777777" w:rsidR="00A027D8" w:rsidRPr="00E325D4" w:rsidDel="00421D84" w:rsidRDefault="00A027D8" w:rsidP="00BE28D4">
            <w:pPr>
              <w:pStyle w:val="tabletext11"/>
              <w:tabs>
                <w:tab w:val="decimal" w:pos="310"/>
              </w:tabs>
              <w:suppressAutoHyphens/>
              <w:rPr>
                <w:del w:id="38308" w:author="Author"/>
              </w:rPr>
            </w:pPr>
            <w:del w:id="38309" w:author="Author">
              <w:r w:rsidRPr="00E325D4" w:rsidDel="00421D84">
                <w:delText>0.95</w:delText>
              </w:r>
            </w:del>
          </w:p>
        </w:tc>
      </w:tr>
      <w:tr w:rsidR="00A027D8" w:rsidRPr="00E325D4" w:rsidDel="00421D84" w14:paraId="52107E0A" w14:textId="77777777" w:rsidTr="002F1572">
        <w:trPr>
          <w:cantSplit/>
          <w:trHeight w:val="190"/>
          <w:del w:id="38310" w:author="Author"/>
        </w:trPr>
        <w:tc>
          <w:tcPr>
            <w:tcW w:w="200" w:type="dxa"/>
            <w:tcBorders>
              <w:top w:val="nil"/>
              <w:left w:val="nil"/>
              <w:bottom w:val="nil"/>
              <w:right w:val="nil"/>
            </w:tcBorders>
          </w:tcPr>
          <w:p w14:paraId="2A19E683" w14:textId="77777777" w:rsidR="00A027D8" w:rsidRPr="00E325D4" w:rsidDel="00421D84" w:rsidRDefault="00A027D8" w:rsidP="00BE28D4">
            <w:pPr>
              <w:pStyle w:val="tabletext11"/>
              <w:suppressAutoHyphens/>
              <w:rPr>
                <w:del w:id="38311" w:author="Author"/>
              </w:rPr>
            </w:pPr>
          </w:p>
        </w:tc>
        <w:tc>
          <w:tcPr>
            <w:tcW w:w="2320" w:type="dxa"/>
            <w:tcBorders>
              <w:top w:val="single" w:sz="6" w:space="0" w:color="auto"/>
              <w:left w:val="single" w:sz="6" w:space="0" w:color="auto"/>
              <w:bottom w:val="single" w:sz="6" w:space="0" w:color="auto"/>
              <w:right w:val="single" w:sz="6" w:space="0" w:color="auto"/>
            </w:tcBorders>
          </w:tcPr>
          <w:p w14:paraId="3EAD0024" w14:textId="77777777" w:rsidR="00A027D8" w:rsidRPr="00E325D4" w:rsidDel="00421D84" w:rsidRDefault="00A027D8" w:rsidP="00BE28D4">
            <w:pPr>
              <w:pStyle w:val="tabletext11"/>
              <w:suppressAutoHyphens/>
              <w:rPr>
                <w:del w:id="38312" w:author="Author"/>
              </w:rPr>
            </w:pPr>
            <w:del w:id="38313" w:author="Author">
              <w:r w:rsidRPr="00E325D4" w:rsidDel="00421D84">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DEB39AD" w14:textId="77777777" w:rsidR="00A027D8" w:rsidRPr="00E325D4" w:rsidDel="00421D84" w:rsidRDefault="00A027D8" w:rsidP="00BE28D4">
            <w:pPr>
              <w:pStyle w:val="tabletext11"/>
              <w:tabs>
                <w:tab w:val="decimal" w:pos="660"/>
              </w:tabs>
              <w:suppressAutoHyphens/>
              <w:rPr>
                <w:del w:id="38314" w:author="Author"/>
              </w:rPr>
            </w:pPr>
            <w:del w:id="38315"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14105819" w14:textId="77777777" w:rsidR="00A027D8" w:rsidRPr="00E325D4" w:rsidDel="00421D84" w:rsidRDefault="00A027D8" w:rsidP="00BE28D4">
            <w:pPr>
              <w:pStyle w:val="tabletext11"/>
              <w:tabs>
                <w:tab w:val="decimal" w:pos="310"/>
              </w:tabs>
              <w:suppressAutoHyphens/>
              <w:rPr>
                <w:del w:id="38316" w:author="Author"/>
              </w:rPr>
            </w:pPr>
            <w:del w:id="38317" w:author="Author">
              <w:r w:rsidRPr="00E325D4" w:rsidDel="00421D84">
                <w:delText>0.95</w:delText>
              </w:r>
            </w:del>
          </w:p>
        </w:tc>
      </w:tr>
      <w:tr w:rsidR="00A027D8" w:rsidRPr="00E325D4" w:rsidDel="00421D84" w14:paraId="28DD9311" w14:textId="77777777" w:rsidTr="002F1572">
        <w:trPr>
          <w:cantSplit/>
          <w:trHeight w:val="190"/>
          <w:del w:id="38318" w:author="Author"/>
        </w:trPr>
        <w:tc>
          <w:tcPr>
            <w:tcW w:w="200" w:type="dxa"/>
            <w:tcBorders>
              <w:top w:val="nil"/>
              <w:left w:val="nil"/>
              <w:bottom w:val="nil"/>
              <w:right w:val="nil"/>
            </w:tcBorders>
          </w:tcPr>
          <w:p w14:paraId="5DC01FFF" w14:textId="77777777" w:rsidR="00A027D8" w:rsidRPr="00E325D4" w:rsidDel="00421D84" w:rsidRDefault="00A027D8" w:rsidP="00BE28D4">
            <w:pPr>
              <w:pStyle w:val="tabletext11"/>
              <w:suppressAutoHyphens/>
              <w:rPr>
                <w:del w:id="38319" w:author="Author"/>
              </w:rPr>
            </w:pPr>
          </w:p>
        </w:tc>
        <w:tc>
          <w:tcPr>
            <w:tcW w:w="2320" w:type="dxa"/>
            <w:tcBorders>
              <w:top w:val="single" w:sz="6" w:space="0" w:color="auto"/>
              <w:left w:val="single" w:sz="6" w:space="0" w:color="auto"/>
              <w:bottom w:val="single" w:sz="6" w:space="0" w:color="auto"/>
              <w:right w:val="single" w:sz="6" w:space="0" w:color="auto"/>
            </w:tcBorders>
          </w:tcPr>
          <w:p w14:paraId="2E9855BA" w14:textId="77777777" w:rsidR="00A027D8" w:rsidRPr="00E325D4" w:rsidDel="00421D84" w:rsidRDefault="00A027D8" w:rsidP="00BE28D4">
            <w:pPr>
              <w:pStyle w:val="tabletext11"/>
              <w:suppressAutoHyphens/>
              <w:rPr>
                <w:del w:id="38320" w:author="Author"/>
              </w:rPr>
            </w:pPr>
            <w:del w:id="38321" w:author="Author">
              <w:r w:rsidRPr="00E325D4" w:rsidDel="00421D84">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51D7D1D" w14:textId="77777777" w:rsidR="00A027D8" w:rsidRPr="00E325D4" w:rsidDel="00421D84" w:rsidRDefault="00A027D8" w:rsidP="00BE28D4">
            <w:pPr>
              <w:pStyle w:val="tabletext11"/>
              <w:tabs>
                <w:tab w:val="decimal" w:pos="660"/>
              </w:tabs>
              <w:suppressAutoHyphens/>
              <w:rPr>
                <w:del w:id="38322" w:author="Author"/>
              </w:rPr>
            </w:pPr>
            <w:del w:id="38323" w:author="Author">
              <w:r w:rsidRPr="00E325D4" w:rsidDel="00421D84">
                <w:delText>0.95</w:delText>
              </w:r>
            </w:del>
          </w:p>
        </w:tc>
        <w:tc>
          <w:tcPr>
            <w:tcW w:w="920" w:type="dxa"/>
            <w:tcBorders>
              <w:top w:val="single" w:sz="6" w:space="0" w:color="auto"/>
              <w:left w:val="single" w:sz="6" w:space="0" w:color="auto"/>
              <w:bottom w:val="single" w:sz="6" w:space="0" w:color="auto"/>
              <w:right w:val="single" w:sz="6" w:space="0" w:color="auto"/>
            </w:tcBorders>
          </w:tcPr>
          <w:p w14:paraId="77559261" w14:textId="77777777" w:rsidR="00A027D8" w:rsidRPr="00E325D4" w:rsidDel="00421D84" w:rsidRDefault="00A027D8" w:rsidP="00BE28D4">
            <w:pPr>
              <w:pStyle w:val="tabletext11"/>
              <w:tabs>
                <w:tab w:val="decimal" w:pos="310"/>
              </w:tabs>
              <w:suppressAutoHyphens/>
              <w:rPr>
                <w:del w:id="38324" w:author="Author"/>
              </w:rPr>
            </w:pPr>
            <w:del w:id="38325" w:author="Author">
              <w:r w:rsidRPr="00E325D4" w:rsidDel="00421D84">
                <w:delText>0.85</w:delText>
              </w:r>
            </w:del>
          </w:p>
        </w:tc>
      </w:tr>
      <w:tr w:rsidR="00A027D8" w:rsidRPr="00E325D4" w:rsidDel="00421D84" w14:paraId="75D4D0D2" w14:textId="77777777" w:rsidTr="002F1572">
        <w:trPr>
          <w:cantSplit/>
          <w:trHeight w:val="190"/>
          <w:del w:id="38326" w:author="Author"/>
        </w:trPr>
        <w:tc>
          <w:tcPr>
            <w:tcW w:w="200" w:type="dxa"/>
            <w:tcBorders>
              <w:top w:val="nil"/>
              <w:left w:val="nil"/>
              <w:bottom w:val="nil"/>
              <w:right w:val="nil"/>
            </w:tcBorders>
          </w:tcPr>
          <w:p w14:paraId="575FC885" w14:textId="77777777" w:rsidR="00A027D8" w:rsidRPr="00E325D4" w:rsidDel="00421D84" w:rsidRDefault="00A027D8" w:rsidP="00BE28D4">
            <w:pPr>
              <w:pStyle w:val="tabletext11"/>
              <w:suppressAutoHyphens/>
              <w:rPr>
                <w:del w:id="38327" w:author="Author"/>
              </w:rPr>
            </w:pPr>
          </w:p>
        </w:tc>
        <w:tc>
          <w:tcPr>
            <w:tcW w:w="2320" w:type="dxa"/>
            <w:tcBorders>
              <w:top w:val="single" w:sz="6" w:space="0" w:color="auto"/>
              <w:left w:val="single" w:sz="6" w:space="0" w:color="auto"/>
              <w:bottom w:val="single" w:sz="6" w:space="0" w:color="auto"/>
              <w:right w:val="single" w:sz="6" w:space="0" w:color="auto"/>
            </w:tcBorders>
          </w:tcPr>
          <w:p w14:paraId="109C6BE3" w14:textId="77777777" w:rsidR="00A027D8" w:rsidRPr="00E325D4" w:rsidDel="00421D84" w:rsidRDefault="00A027D8" w:rsidP="00BE28D4">
            <w:pPr>
              <w:pStyle w:val="tabletext11"/>
              <w:suppressAutoHyphens/>
              <w:rPr>
                <w:del w:id="38328" w:author="Author"/>
              </w:rPr>
            </w:pPr>
            <w:del w:id="38329" w:author="Author">
              <w:r w:rsidRPr="00E325D4" w:rsidDel="00421D84">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BE3A793" w14:textId="77777777" w:rsidR="00A027D8" w:rsidRPr="00E325D4" w:rsidDel="00421D84" w:rsidRDefault="00A027D8" w:rsidP="00BE28D4">
            <w:pPr>
              <w:pStyle w:val="tabletext11"/>
              <w:tabs>
                <w:tab w:val="decimal" w:pos="660"/>
              </w:tabs>
              <w:suppressAutoHyphens/>
              <w:rPr>
                <w:del w:id="38330" w:author="Author"/>
              </w:rPr>
            </w:pPr>
            <w:del w:id="38331" w:author="Author">
              <w:r w:rsidRPr="00E325D4" w:rsidDel="00421D84">
                <w:delText>0.90</w:delText>
              </w:r>
            </w:del>
          </w:p>
        </w:tc>
        <w:tc>
          <w:tcPr>
            <w:tcW w:w="920" w:type="dxa"/>
            <w:tcBorders>
              <w:top w:val="single" w:sz="6" w:space="0" w:color="auto"/>
              <w:left w:val="single" w:sz="6" w:space="0" w:color="auto"/>
              <w:bottom w:val="single" w:sz="6" w:space="0" w:color="auto"/>
              <w:right w:val="single" w:sz="6" w:space="0" w:color="auto"/>
            </w:tcBorders>
          </w:tcPr>
          <w:p w14:paraId="47A09083" w14:textId="77777777" w:rsidR="00A027D8" w:rsidRPr="00E325D4" w:rsidDel="00421D84" w:rsidRDefault="00A027D8" w:rsidP="00BE28D4">
            <w:pPr>
              <w:pStyle w:val="tabletext11"/>
              <w:tabs>
                <w:tab w:val="decimal" w:pos="310"/>
              </w:tabs>
              <w:suppressAutoHyphens/>
              <w:rPr>
                <w:del w:id="38332" w:author="Author"/>
              </w:rPr>
            </w:pPr>
            <w:del w:id="38333" w:author="Author">
              <w:r w:rsidRPr="00E325D4" w:rsidDel="00421D84">
                <w:delText>0.80</w:delText>
              </w:r>
            </w:del>
          </w:p>
        </w:tc>
      </w:tr>
      <w:tr w:rsidR="00A027D8" w:rsidRPr="00E325D4" w:rsidDel="00421D84" w14:paraId="51086AAE" w14:textId="77777777" w:rsidTr="002F1572">
        <w:trPr>
          <w:cantSplit/>
          <w:trHeight w:val="190"/>
          <w:del w:id="38334" w:author="Author"/>
        </w:trPr>
        <w:tc>
          <w:tcPr>
            <w:tcW w:w="200" w:type="dxa"/>
            <w:tcBorders>
              <w:top w:val="nil"/>
              <w:left w:val="nil"/>
              <w:bottom w:val="nil"/>
              <w:right w:val="nil"/>
            </w:tcBorders>
          </w:tcPr>
          <w:p w14:paraId="005C0353" w14:textId="77777777" w:rsidR="00A027D8" w:rsidRPr="00E325D4" w:rsidDel="00421D84" w:rsidRDefault="00A027D8" w:rsidP="00BE28D4">
            <w:pPr>
              <w:pStyle w:val="tabletext11"/>
              <w:suppressAutoHyphens/>
              <w:rPr>
                <w:del w:id="38335" w:author="Author"/>
              </w:rPr>
            </w:pPr>
          </w:p>
        </w:tc>
        <w:tc>
          <w:tcPr>
            <w:tcW w:w="2320" w:type="dxa"/>
            <w:tcBorders>
              <w:top w:val="single" w:sz="6" w:space="0" w:color="auto"/>
              <w:left w:val="single" w:sz="6" w:space="0" w:color="auto"/>
              <w:bottom w:val="single" w:sz="6" w:space="0" w:color="auto"/>
              <w:right w:val="single" w:sz="6" w:space="0" w:color="auto"/>
            </w:tcBorders>
          </w:tcPr>
          <w:p w14:paraId="64F84484" w14:textId="77777777" w:rsidR="00A027D8" w:rsidRPr="00E325D4" w:rsidDel="00421D84" w:rsidRDefault="00A027D8" w:rsidP="00BE28D4">
            <w:pPr>
              <w:pStyle w:val="tabletext11"/>
              <w:suppressAutoHyphens/>
              <w:rPr>
                <w:del w:id="38336" w:author="Author"/>
              </w:rPr>
            </w:pPr>
            <w:del w:id="38337" w:author="Author">
              <w:r w:rsidRPr="00E325D4" w:rsidDel="00421D84">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3697318" w14:textId="77777777" w:rsidR="00A027D8" w:rsidRPr="00E325D4" w:rsidDel="00421D84" w:rsidRDefault="00A027D8" w:rsidP="00BE28D4">
            <w:pPr>
              <w:pStyle w:val="tabletext11"/>
              <w:tabs>
                <w:tab w:val="decimal" w:pos="660"/>
              </w:tabs>
              <w:suppressAutoHyphens/>
              <w:rPr>
                <w:del w:id="38338" w:author="Author"/>
              </w:rPr>
            </w:pPr>
            <w:del w:id="38339" w:author="Author">
              <w:r w:rsidRPr="00E325D4" w:rsidDel="00421D84">
                <w:delText>0.85</w:delText>
              </w:r>
            </w:del>
          </w:p>
        </w:tc>
        <w:tc>
          <w:tcPr>
            <w:tcW w:w="920" w:type="dxa"/>
            <w:tcBorders>
              <w:top w:val="single" w:sz="6" w:space="0" w:color="auto"/>
              <w:left w:val="single" w:sz="6" w:space="0" w:color="auto"/>
              <w:bottom w:val="single" w:sz="6" w:space="0" w:color="auto"/>
              <w:right w:val="single" w:sz="6" w:space="0" w:color="auto"/>
            </w:tcBorders>
          </w:tcPr>
          <w:p w14:paraId="1F711A3D" w14:textId="77777777" w:rsidR="00A027D8" w:rsidRPr="00E325D4" w:rsidDel="00421D84" w:rsidRDefault="00A027D8" w:rsidP="00BE28D4">
            <w:pPr>
              <w:pStyle w:val="tabletext11"/>
              <w:tabs>
                <w:tab w:val="decimal" w:pos="310"/>
              </w:tabs>
              <w:suppressAutoHyphens/>
              <w:rPr>
                <w:del w:id="38340" w:author="Author"/>
              </w:rPr>
            </w:pPr>
            <w:del w:id="38341" w:author="Author">
              <w:r w:rsidRPr="00E325D4" w:rsidDel="00421D84">
                <w:delText>0.75</w:delText>
              </w:r>
            </w:del>
          </w:p>
        </w:tc>
      </w:tr>
      <w:tr w:rsidR="00A027D8" w:rsidRPr="00E325D4" w:rsidDel="00421D84" w14:paraId="200F16A6" w14:textId="77777777" w:rsidTr="002F1572">
        <w:trPr>
          <w:cantSplit/>
          <w:trHeight w:val="190"/>
          <w:del w:id="38342" w:author="Author"/>
        </w:trPr>
        <w:tc>
          <w:tcPr>
            <w:tcW w:w="200" w:type="dxa"/>
            <w:tcBorders>
              <w:top w:val="nil"/>
              <w:left w:val="nil"/>
              <w:bottom w:val="nil"/>
              <w:right w:val="nil"/>
            </w:tcBorders>
          </w:tcPr>
          <w:p w14:paraId="4AF16ADB" w14:textId="77777777" w:rsidR="00A027D8" w:rsidRPr="00E325D4" w:rsidDel="00421D84" w:rsidRDefault="00A027D8" w:rsidP="00BE28D4">
            <w:pPr>
              <w:pStyle w:val="tabletext11"/>
              <w:suppressAutoHyphens/>
              <w:rPr>
                <w:del w:id="38343" w:author="Author"/>
              </w:rPr>
            </w:pPr>
          </w:p>
        </w:tc>
        <w:tc>
          <w:tcPr>
            <w:tcW w:w="2320" w:type="dxa"/>
            <w:tcBorders>
              <w:top w:val="single" w:sz="6" w:space="0" w:color="auto"/>
              <w:left w:val="single" w:sz="6" w:space="0" w:color="auto"/>
              <w:bottom w:val="single" w:sz="6" w:space="0" w:color="auto"/>
              <w:right w:val="single" w:sz="6" w:space="0" w:color="auto"/>
            </w:tcBorders>
          </w:tcPr>
          <w:p w14:paraId="2A9D1EA3" w14:textId="77777777" w:rsidR="00A027D8" w:rsidRPr="00E325D4" w:rsidDel="00421D84" w:rsidRDefault="00A027D8" w:rsidP="00BE28D4">
            <w:pPr>
              <w:pStyle w:val="tabletext11"/>
              <w:suppressAutoHyphens/>
              <w:rPr>
                <w:del w:id="38344" w:author="Author"/>
              </w:rPr>
            </w:pPr>
            <w:del w:id="38345" w:author="Author">
              <w:r w:rsidRPr="00E325D4" w:rsidDel="00421D84">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8AD2D34" w14:textId="77777777" w:rsidR="00A027D8" w:rsidRPr="00E325D4" w:rsidDel="00421D84" w:rsidRDefault="00A027D8" w:rsidP="00BE28D4">
            <w:pPr>
              <w:pStyle w:val="tabletext11"/>
              <w:tabs>
                <w:tab w:val="decimal" w:pos="660"/>
              </w:tabs>
              <w:suppressAutoHyphens/>
              <w:rPr>
                <w:del w:id="38346" w:author="Author"/>
              </w:rPr>
            </w:pPr>
            <w:del w:id="38347" w:author="Author">
              <w:r w:rsidRPr="00E325D4" w:rsidDel="00421D84">
                <w:delText>0.80</w:delText>
              </w:r>
            </w:del>
          </w:p>
        </w:tc>
        <w:tc>
          <w:tcPr>
            <w:tcW w:w="920" w:type="dxa"/>
            <w:tcBorders>
              <w:top w:val="single" w:sz="6" w:space="0" w:color="auto"/>
              <w:left w:val="single" w:sz="6" w:space="0" w:color="auto"/>
              <w:bottom w:val="single" w:sz="6" w:space="0" w:color="auto"/>
              <w:right w:val="single" w:sz="6" w:space="0" w:color="auto"/>
            </w:tcBorders>
          </w:tcPr>
          <w:p w14:paraId="56AC0380" w14:textId="77777777" w:rsidR="00A027D8" w:rsidRPr="00E325D4" w:rsidDel="00421D84" w:rsidRDefault="00A027D8" w:rsidP="00BE28D4">
            <w:pPr>
              <w:pStyle w:val="tabletext11"/>
              <w:tabs>
                <w:tab w:val="decimal" w:pos="310"/>
              </w:tabs>
              <w:suppressAutoHyphens/>
              <w:rPr>
                <w:del w:id="38348" w:author="Author"/>
              </w:rPr>
            </w:pPr>
            <w:del w:id="38349" w:author="Author">
              <w:r w:rsidRPr="00E325D4" w:rsidDel="00421D84">
                <w:delText>0.70</w:delText>
              </w:r>
            </w:del>
          </w:p>
        </w:tc>
      </w:tr>
      <w:tr w:rsidR="00A027D8" w:rsidRPr="00E325D4" w:rsidDel="00421D84" w14:paraId="2A71F54B" w14:textId="77777777" w:rsidTr="002F1572">
        <w:trPr>
          <w:cantSplit/>
          <w:trHeight w:val="190"/>
          <w:del w:id="38350" w:author="Author"/>
        </w:trPr>
        <w:tc>
          <w:tcPr>
            <w:tcW w:w="200" w:type="dxa"/>
            <w:tcBorders>
              <w:top w:val="nil"/>
              <w:left w:val="nil"/>
              <w:bottom w:val="nil"/>
              <w:right w:val="nil"/>
            </w:tcBorders>
          </w:tcPr>
          <w:p w14:paraId="7DE4AD47" w14:textId="77777777" w:rsidR="00A027D8" w:rsidRPr="00E325D4" w:rsidDel="00421D84" w:rsidRDefault="00A027D8" w:rsidP="00BE28D4">
            <w:pPr>
              <w:pStyle w:val="tabletext11"/>
              <w:suppressAutoHyphens/>
              <w:rPr>
                <w:del w:id="38351" w:author="Author"/>
              </w:rPr>
            </w:pPr>
          </w:p>
        </w:tc>
        <w:tc>
          <w:tcPr>
            <w:tcW w:w="2320" w:type="dxa"/>
            <w:tcBorders>
              <w:top w:val="single" w:sz="6" w:space="0" w:color="auto"/>
              <w:left w:val="single" w:sz="6" w:space="0" w:color="auto"/>
              <w:bottom w:val="single" w:sz="6" w:space="0" w:color="auto"/>
              <w:right w:val="single" w:sz="6" w:space="0" w:color="auto"/>
            </w:tcBorders>
          </w:tcPr>
          <w:p w14:paraId="48D867DE" w14:textId="77777777" w:rsidR="00A027D8" w:rsidRPr="00E325D4" w:rsidDel="00421D84" w:rsidRDefault="00A027D8" w:rsidP="00BE28D4">
            <w:pPr>
              <w:pStyle w:val="tabletext11"/>
              <w:suppressAutoHyphens/>
              <w:rPr>
                <w:del w:id="38352" w:author="Author"/>
              </w:rPr>
            </w:pPr>
            <w:del w:id="38353" w:author="Author">
              <w:r w:rsidRPr="00E325D4" w:rsidDel="00421D84">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11578DB" w14:textId="77777777" w:rsidR="00A027D8" w:rsidRPr="00E325D4" w:rsidDel="00421D84" w:rsidRDefault="00A027D8" w:rsidP="00BE28D4">
            <w:pPr>
              <w:pStyle w:val="tabletext11"/>
              <w:tabs>
                <w:tab w:val="decimal" w:pos="660"/>
              </w:tabs>
              <w:suppressAutoHyphens/>
              <w:rPr>
                <w:del w:id="38354" w:author="Author"/>
              </w:rPr>
            </w:pPr>
            <w:del w:id="38355" w:author="Author">
              <w:r w:rsidRPr="00E325D4" w:rsidDel="00421D84">
                <w:delText>0.75</w:delText>
              </w:r>
            </w:del>
          </w:p>
        </w:tc>
        <w:tc>
          <w:tcPr>
            <w:tcW w:w="920" w:type="dxa"/>
            <w:tcBorders>
              <w:top w:val="single" w:sz="6" w:space="0" w:color="auto"/>
              <w:left w:val="single" w:sz="6" w:space="0" w:color="auto"/>
              <w:bottom w:val="single" w:sz="6" w:space="0" w:color="auto"/>
              <w:right w:val="single" w:sz="6" w:space="0" w:color="auto"/>
            </w:tcBorders>
          </w:tcPr>
          <w:p w14:paraId="1FCA2ECB" w14:textId="77777777" w:rsidR="00A027D8" w:rsidRPr="00E325D4" w:rsidDel="00421D84" w:rsidRDefault="00A027D8" w:rsidP="00BE28D4">
            <w:pPr>
              <w:pStyle w:val="tabletext11"/>
              <w:tabs>
                <w:tab w:val="decimal" w:pos="310"/>
              </w:tabs>
              <w:suppressAutoHyphens/>
              <w:rPr>
                <w:del w:id="38356" w:author="Author"/>
              </w:rPr>
            </w:pPr>
            <w:del w:id="38357" w:author="Author">
              <w:r w:rsidRPr="00E325D4" w:rsidDel="00421D84">
                <w:delText>0.60</w:delText>
              </w:r>
            </w:del>
          </w:p>
        </w:tc>
      </w:tr>
      <w:tr w:rsidR="00A027D8" w:rsidRPr="00E325D4" w:rsidDel="00421D84" w14:paraId="20507CA0" w14:textId="77777777" w:rsidTr="002F1572">
        <w:trPr>
          <w:cantSplit/>
          <w:trHeight w:val="190"/>
          <w:del w:id="38358" w:author="Author"/>
        </w:trPr>
        <w:tc>
          <w:tcPr>
            <w:tcW w:w="200" w:type="dxa"/>
            <w:tcBorders>
              <w:top w:val="nil"/>
              <w:left w:val="nil"/>
              <w:bottom w:val="nil"/>
              <w:right w:val="nil"/>
            </w:tcBorders>
          </w:tcPr>
          <w:p w14:paraId="70DC0606" w14:textId="77777777" w:rsidR="00A027D8" w:rsidRPr="00E325D4" w:rsidDel="00421D84" w:rsidRDefault="00A027D8" w:rsidP="00BE28D4">
            <w:pPr>
              <w:pStyle w:val="tabletext11"/>
              <w:suppressAutoHyphens/>
              <w:rPr>
                <w:del w:id="38359" w:author="Author"/>
              </w:rPr>
            </w:pPr>
          </w:p>
        </w:tc>
        <w:tc>
          <w:tcPr>
            <w:tcW w:w="2320" w:type="dxa"/>
            <w:tcBorders>
              <w:top w:val="single" w:sz="6" w:space="0" w:color="auto"/>
              <w:left w:val="single" w:sz="6" w:space="0" w:color="auto"/>
              <w:bottom w:val="single" w:sz="6" w:space="0" w:color="auto"/>
              <w:right w:val="single" w:sz="6" w:space="0" w:color="auto"/>
            </w:tcBorders>
          </w:tcPr>
          <w:p w14:paraId="43E014D5" w14:textId="77777777" w:rsidR="00A027D8" w:rsidRPr="00E325D4" w:rsidDel="00421D84" w:rsidRDefault="00A027D8" w:rsidP="00BE28D4">
            <w:pPr>
              <w:pStyle w:val="tabletext11"/>
              <w:suppressAutoHyphens/>
              <w:rPr>
                <w:del w:id="38360" w:author="Author"/>
              </w:rPr>
            </w:pPr>
            <w:del w:id="38361" w:author="Author">
              <w:r w:rsidRPr="00E325D4" w:rsidDel="00421D84">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68C0494" w14:textId="77777777" w:rsidR="00A027D8" w:rsidRPr="00E325D4" w:rsidDel="00421D84" w:rsidRDefault="00A027D8" w:rsidP="00BE28D4">
            <w:pPr>
              <w:pStyle w:val="tabletext11"/>
              <w:tabs>
                <w:tab w:val="decimal" w:pos="660"/>
              </w:tabs>
              <w:suppressAutoHyphens/>
              <w:rPr>
                <w:del w:id="38362" w:author="Author"/>
              </w:rPr>
            </w:pPr>
            <w:del w:id="38363" w:author="Author">
              <w:r w:rsidRPr="00E325D4" w:rsidDel="00421D84">
                <w:delText>0.65</w:delText>
              </w:r>
            </w:del>
          </w:p>
        </w:tc>
        <w:tc>
          <w:tcPr>
            <w:tcW w:w="920" w:type="dxa"/>
            <w:tcBorders>
              <w:top w:val="single" w:sz="6" w:space="0" w:color="auto"/>
              <w:left w:val="single" w:sz="6" w:space="0" w:color="auto"/>
              <w:bottom w:val="single" w:sz="6" w:space="0" w:color="auto"/>
              <w:right w:val="single" w:sz="6" w:space="0" w:color="auto"/>
            </w:tcBorders>
          </w:tcPr>
          <w:p w14:paraId="44984309" w14:textId="77777777" w:rsidR="00A027D8" w:rsidRPr="00E325D4" w:rsidDel="00421D84" w:rsidRDefault="00A027D8" w:rsidP="00BE28D4">
            <w:pPr>
              <w:pStyle w:val="tabletext11"/>
              <w:tabs>
                <w:tab w:val="decimal" w:pos="310"/>
              </w:tabs>
              <w:suppressAutoHyphens/>
              <w:rPr>
                <w:del w:id="38364" w:author="Author"/>
              </w:rPr>
            </w:pPr>
            <w:del w:id="38365" w:author="Author">
              <w:r w:rsidRPr="00E325D4" w:rsidDel="00421D84">
                <w:delText>0.55</w:delText>
              </w:r>
            </w:del>
          </w:p>
        </w:tc>
      </w:tr>
      <w:tr w:rsidR="00A027D8" w:rsidRPr="00E325D4" w:rsidDel="00421D84" w14:paraId="007955C5" w14:textId="77777777" w:rsidTr="002F1572">
        <w:trPr>
          <w:cantSplit/>
          <w:trHeight w:val="190"/>
          <w:del w:id="38366" w:author="Author"/>
        </w:trPr>
        <w:tc>
          <w:tcPr>
            <w:tcW w:w="200" w:type="dxa"/>
            <w:tcBorders>
              <w:top w:val="nil"/>
              <w:left w:val="nil"/>
              <w:bottom w:val="nil"/>
              <w:right w:val="nil"/>
            </w:tcBorders>
          </w:tcPr>
          <w:p w14:paraId="4AC9BD1F" w14:textId="77777777" w:rsidR="00A027D8" w:rsidRPr="00E325D4" w:rsidDel="00421D84" w:rsidRDefault="00A027D8" w:rsidP="00BE28D4">
            <w:pPr>
              <w:pStyle w:val="tabletext11"/>
              <w:suppressAutoHyphens/>
              <w:rPr>
                <w:del w:id="38367" w:author="Author"/>
              </w:rPr>
            </w:pPr>
          </w:p>
        </w:tc>
        <w:tc>
          <w:tcPr>
            <w:tcW w:w="2320" w:type="dxa"/>
            <w:tcBorders>
              <w:top w:val="single" w:sz="6" w:space="0" w:color="auto"/>
              <w:left w:val="single" w:sz="6" w:space="0" w:color="auto"/>
              <w:bottom w:val="single" w:sz="6" w:space="0" w:color="auto"/>
              <w:right w:val="single" w:sz="6" w:space="0" w:color="auto"/>
            </w:tcBorders>
          </w:tcPr>
          <w:p w14:paraId="3869348A" w14:textId="77777777" w:rsidR="00A027D8" w:rsidRPr="00E325D4" w:rsidDel="00421D84" w:rsidRDefault="00A027D8" w:rsidP="00BE28D4">
            <w:pPr>
              <w:pStyle w:val="tabletext11"/>
              <w:suppressAutoHyphens/>
              <w:rPr>
                <w:del w:id="38368" w:author="Author"/>
              </w:rPr>
            </w:pPr>
            <w:del w:id="38369" w:author="Author">
              <w:r w:rsidRPr="00E325D4" w:rsidDel="00421D84">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71169A6" w14:textId="77777777" w:rsidR="00A027D8" w:rsidRPr="00E325D4" w:rsidDel="00421D84" w:rsidRDefault="00A027D8" w:rsidP="00BE28D4">
            <w:pPr>
              <w:pStyle w:val="tabletext11"/>
              <w:tabs>
                <w:tab w:val="decimal" w:pos="660"/>
              </w:tabs>
              <w:suppressAutoHyphens/>
              <w:rPr>
                <w:del w:id="38370" w:author="Author"/>
              </w:rPr>
            </w:pPr>
            <w:del w:id="38371" w:author="Author">
              <w:r w:rsidRPr="00E325D4" w:rsidDel="00421D84">
                <w:delText>0.60</w:delText>
              </w:r>
            </w:del>
          </w:p>
        </w:tc>
        <w:tc>
          <w:tcPr>
            <w:tcW w:w="920" w:type="dxa"/>
            <w:tcBorders>
              <w:top w:val="single" w:sz="6" w:space="0" w:color="auto"/>
              <w:left w:val="single" w:sz="6" w:space="0" w:color="auto"/>
              <w:bottom w:val="single" w:sz="6" w:space="0" w:color="auto"/>
              <w:right w:val="single" w:sz="6" w:space="0" w:color="auto"/>
            </w:tcBorders>
          </w:tcPr>
          <w:p w14:paraId="320EE524" w14:textId="77777777" w:rsidR="00A027D8" w:rsidRPr="00E325D4" w:rsidDel="00421D84" w:rsidRDefault="00A027D8" w:rsidP="00BE28D4">
            <w:pPr>
              <w:pStyle w:val="tabletext11"/>
              <w:tabs>
                <w:tab w:val="decimal" w:pos="310"/>
              </w:tabs>
              <w:suppressAutoHyphens/>
              <w:rPr>
                <w:del w:id="38372" w:author="Author"/>
              </w:rPr>
            </w:pPr>
            <w:del w:id="38373" w:author="Author">
              <w:r w:rsidRPr="00E325D4" w:rsidDel="00421D84">
                <w:delText>0.50</w:delText>
              </w:r>
            </w:del>
          </w:p>
        </w:tc>
      </w:tr>
      <w:tr w:rsidR="00A027D8" w:rsidRPr="00E325D4" w:rsidDel="00421D84" w14:paraId="6D5F388F" w14:textId="77777777" w:rsidTr="002F1572">
        <w:trPr>
          <w:cantSplit/>
          <w:trHeight w:val="190"/>
          <w:del w:id="38374" w:author="Author"/>
        </w:trPr>
        <w:tc>
          <w:tcPr>
            <w:tcW w:w="200" w:type="dxa"/>
            <w:tcBorders>
              <w:top w:val="nil"/>
              <w:left w:val="nil"/>
              <w:bottom w:val="nil"/>
              <w:right w:val="nil"/>
            </w:tcBorders>
          </w:tcPr>
          <w:p w14:paraId="49DC292D" w14:textId="77777777" w:rsidR="00A027D8" w:rsidRPr="00E325D4" w:rsidDel="00421D84" w:rsidRDefault="00A027D8" w:rsidP="00BE28D4">
            <w:pPr>
              <w:pStyle w:val="tabletext11"/>
              <w:suppressAutoHyphens/>
              <w:rPr>
                <w:del w:id="38375" w:author="Author"/>
              </w:rPr>
            </w:pPr>
          </w:p>
        </w:tc>
        <w:tc>
          <w:tcPr>
            <w:tcW w:w="2320" w:type="dxa"/>
            <w:tcBorders>
              <w:top w:val="single" w:sz="6" w:space="0" w:color="auto"/>
              <w:left w:val="single" w:sz="6" w:space="0" w:color="auto"/>
              <w:bottom w:val="single" w:sz="6" w:space="0" w:color="auto"/>
              <w:right w:val="single" w:sz="6" w:space="0" w:color="auto"/>
            </w:tcBorders>
          </w:tcPr>
          <w:p w14:paraId="1E248F8C" w14:textId="77777777" w:rsidR="00A027D8" w:rsidRPr="00E325D4" w:rsidDel="00421D84" w:rsidRDefault="00A027D8" w:rsidP="00BE28D4">
            <w:pPr>
              <w:pStyle w:val="tabletext11"/>
              <w:suppressAutoHyphens/>
              <w:rPr>
                <w:del w:id="38376" w:author="Author"/>
              </w:rPr>
            </w:pPr>
            <w:del w:id="38377" w:author="Author">
              <w:r w:rsidRPr="00E325D4" w:rsidDel="00421D84">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BA3B7E3" w14:textId="77777777" w:rsidR="00A027D8" w:rsidRPr="00E325D4" w:rsidDel="00421D84" w:rsidRDefault="00A027D8" w:rsidP="00BE28D4">
            <w:pPr>
              <w:pStyle w:val="tabletext11"/>
              <w:tabs>
                <w:tab w:val="decimal" w:pos="660"/>
              </w:tabs>
              <w:suppressAutoHyphens/>
              <w:rPr>
                <w:del w:id="38378" w:author="Author"/>
              </w:rPr>
            </w:pPr>
            <w:del w:id="38379" w:author="Author">
              <w:r w:rsidRPr="00E325D4" w:rsidDel="00421D84">
                <w:delText>0.55</w:delText>
              </w:r>
            </w:del>
          </w:p>
        </w:tc>
        <w:tc>
          <w:tcPr>
            <w:tcW w:w="920" w:type="dxa"/>
            <w:tcBorders>
              <w:top w:val="single" w:sz="6" w:space="0" w:color="auto"/>
              <w:left w:val="single" w:sz="6" w:space="0" w:color="auto"/>
              <w:bottom w:val="single" w:sz="6" w:space="0" w:color="auto"/>
              <w:right w:val="single" w:sz="6" w:space="0" w:color="auto"/>
            </w:tcBorders>
          </w:tcPr>
          <w:p w14:paraId="52D26AFC" w14:textId="77777777" w:rsidR="00A027D8" w:rsidRPr="00E325D4" w:rsidDel="00421D84" w:rsidRDefault="00A027D8" w:rsidP="00BE28D4">
            <w:pPr>
              <w:pStyle w:val="tabletext11"/>
              <w:tabs>
                <w:tab w:val="decimal" w:pos="310"/>
              </w:tabs>
              <w:suppressAutoHyphens/>
              <w:rPr>
                <w:del w:id="38380" w:author="Author"/>
              </w:rPr>
            </w:pPr>
            <w:del w:id="38381" w:author="Author">
              <w:r w:rsidRPr="00E325D4" w:rsidDel="00421D84">
                <w:delText>0.45</w:delText>
              </w:r>
            </w:del>
          </w:p>
        </w:tc>
      </w:tr>
      <w:tr w:rsidR="00A027D8" w:rsidRPr="00E325D4" w:rsidDel="00421D84" w14:paraId="6CD99284" w14:textId="77777777" w:rsidTr="002F1572">
        <w:trPr>
          <w:cantSplit/>
          <w:trHeight w:val="190"/>
          <w:del w:id="38382" w:author="Author"/>
        </w:trPr>
        <w:tc>
          <w:tcPr>
            <w:tcW w:w="200" w:type="dxa"/>
            <w:tcBorders>
              <w:top w:val="nil"/>
              <w:left w:val="nil"/>
              <w:bottom w:val="nil"/>
              <w:right w:val="nil"/>
            </w:tcBorders>
          </w:tcPr>
          <w:p w14:paraId="7909BF2E" w14:textId="77777777" w:rsidR="00A027D8" w:rsidRPr="00E325D4" w:rsidDel="00421D84" w:rsidRDefault="00A027D8" w:rsidP="00BE28D4">
            <w:pPr>
              <w:pStyle w:val="tabletext11"/>
              <w:suppressAutoHyphens/>
              <w:rPr>
                <w:del w:id="38383" w:author="Author"/>
              </w:rPr>
            </w:pPr>
            <w:del w:id="38384" w:author="Author">
              <w:r w:rsidRPr="00E325D4" w:rsidDel="00421D84">
                <w:br/>
              </w:r>
            </w:del>
          </w:p>
        </w:tc>
        <w:tc>
          <w:tcPr>
            <w:tcW w:w="2320" w:type="dxa"/>
            <w:tcBorders>
              <w:top w:val="single" w:sz="6" w:space="0" w:color="auto"/>
              <w:left w:val="single" w:sz="6" w:space="0" w:color="auto"/>
              <w:bottom w:val="single" w:sz="6" w:space="0" w:color="auto"/>
              <w:right w:val="single" w:sz="6" w:space="0" w:color="auto"/>
            </w:tcBorders>
          </w:tcPr>
          <w:p w14:paraId="05F84405" w14:textId="77777777" w:rsidR="00A027D8" w:rsidRPr="00E325D4" w:rsidDel="00421D84" w:rsidRDefault="00A027D8" w:rsidP="00BE28D4">
            <w:pPr>
              <w:pStyle w:val="tabletext11"/>
              <w:suppressAutoHyphens/>
              <w:rPr>
                <w:del w:id="38385" w:author="Author"/>
              </w:rPr>
            </w:pPr>
            <w:del w:id="38386" w:author="Author">
              <w:r w:rsidRPr="00E325D4" w:rsidDel="00421D84">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2056347B" w14:textId="77777777" w:rsidR="00A027D8" w:rsidRPr="00E325D4" w:rsidDel="00421D84" w:rsidRDefault="00A027D8" w:rsidP="00BE28D4">
            <w:pPr>
              <w:pStyle w:val="tabletext11"/>
              <w:tabs>
                <w:tab w:val="decimal" w:pos="660"/>
              </w:tabs>
              <w:suppressAutoHyphens/>
              <w:rPr>
                <w:del w:id="38387" w:author="Author"/>
              </w:rPr>
            </w:pPr>
            <w:del w:id="38388" w:author="Author">
              <w:r w:rsidRPr="00E325D4" w:rsidDel="00421D84">
                <w:delText>0.45</w:delText>
              </w:r>
            </w:del>
          </w:p>
        </w:tc>
        <w:tc>
          <w:tcPr>
            <w:tcW w:w="920" w:type="dxa"/>
            <w:tcBorders>
              <w:top w:val="single" w:sz="6" w:space="0" w:color="auto"/>
              <w:left w:val="single" w:sz="6" w:space="0" w:color="auto"/>
              <w:bottom w:val="single" w:sz="6" w:space="0" w:color="auto"/>
              <w:right w:val="single" w:sz="6" w:space="0" w:color="auto"/>
            </w:tcBorders>
            <w:vAlign w:val="bottom"/>
          </w:tcPr>
          <w:p w14:paraId="26282329" w14:textId="77777777" w:rsidR="00A027D8" w:rsidRPr="00E325D4" w:rsidDel="00421D84" w:rsidRDefault="00A027D8" w:rsidP="00BE28D4">
            <w:pPr>
              <w:pStyle w:val="tabletext11"/>
              <w:tabs>
                <w:tab w:val="decimal" w:pos="310"/>
              </w:tabs>
              <w:suppressAutoHyphens/>
              <w:rPr>
                <w:del w:id="38389" w:author="Author"/>
              </w:rPr>
            </w:pPr>
            <w:del w:id="38390" w:author="Author">
              <w:r w:rsidRPr="00E325D4" w:rsidDel="00421D84">
                <w:delText>0.35</w:delText>
              </w:r>
            </w:del>
          </w:p>
        </w:tc>
      </w:tr>
    </w:tbl>
    <w:p w14:paraId="71D6BBC0" w14:textId="77777777" w:rsidR="00A027D8" w:rsidRPr="00E325D4" w:rsidDel="00421D84" w:rsidRDefault="00A027D8" w:rsidP="00BE28D4">
      <w:pPr>
        <w:pStyle w:val="tablecaption"/>
        <w:suppressAutoHyphens/>
        <w:rPr>
          <w:del w:id="38391" w:author="Author"/>
        </w:rPr>
      </w:pPr>
      <w:del w:id="38392" w:author="Author">
        <w:r w:rsidRPr="00E325D4" w:rsidDel="00421D84">
          <w:delText>Table 101.A.4.a.(2)(b) Private Passenger Types Age Group Factors</w:delText>
        </w:r>
      </w:del>
    </w:p>
    <w:p w14:paraId="55EDA0DF" w14:textId="77777777" w:rsidR="00A027D8" w:rsidRPr="00E325D4" w:rsidDel="00421D84" w:rsidRDefault="00A027D8" w:rsidP="00BE28D4">
      <w:pPr>
        <w:pStyle w:val="isonormal"/>
        <w:suppressAutoHyphens/>
        <w:rPr>
          <w:del w:id="38393" w:author="Author"/>
        </w:rPr>
      </w:pPr>
    </w:p>
    <w:p w14:paraId="1841690D" w14:textId="77777777" w:rsidR="00A027D8" w:rsidRPr="00E325D4" w:rsidDel="00421D84" w:rsidRDefault="00A027D8" w:rsidP="00BE28D4">
      <w:pPr>
        <w:pStyle w:val="outlinehd5"/>
        <w:suppressAutoHyphens/>
        <w:rPr>
          <w:del w:id="38394" w:author="Author"/>
        </w:rPr>
      </w:pPr>
      <w:del w:id="38395" w:author="Author">
        <w:r w:rsidRPr="00E325D4" w:rsidDel="00421D84">
          <w:tab/>
          <w:delText>(3)</w:delText>
        </w:r>
        <w:r w:rsidRPr="00E325D4" w:rsidDel="00421D84">
          <w:tab/>
          <w:delText>Auto Dealers</w:delText>
        </w:r>
      </w:del>
    </w:p>
    <w:p w14:paraId="2067C9A1" w14:textId="77777777" w:rsidR="00A027D8" w:rsidRPr="00E325D4" w:rsidDel="00421D84" w:rsidRDefault="00A027D8" w:rsidP="00BE28D4">
      <w:pPr>
        <w:pStyle w:val="blocktext6"/>
        <w:suppressAutoHyphens/>
        <w:rPr>
          <w:del w:id="38396" w:author="Author"/>
        </w:rPr>
      </w:pPr>
      <w:del w:id="38397" w:author="Author">
        <w:r w:rsidRPr="00E325D4" w:rsidDel="00421D84">
          <w:delText xml:space="preserve">For auto dealers risks, refer to Rule </w:delText>
        </w:r>
        <w:r w:rsidRPr="00E325D4" w:rsidDel="00421D84">
          <w:rPr>
            <w:b/>
          </w:rPr>
          <w:delText>49.</w:delText>
        </w:r>
        <w:r w:rsidRPr="00E325D4" w:rsidDel="00421D84">
          <w:delText xml:space="preserve"> for rating procedures.</w:delText>
        </w:r>
      </w:del>
    </w:p>
    <w:p w14:paraId="48AED7EA" w14:textId="77777777" w:rsidR="00A027D8" w:rsidRPr="00E325D4" w:rsidDel="00421D84" w:rsidRDefault="00A027D8" w:rsidP="00BE28D4">
      <w:pPr>
        <w:pStyle w:val="outlinehd5"/>
        <w:suppressAutoHyphens/>
        <w:rPr>
          <w:del w:id="38398" w:author="Author"/>
        </w:rPr>
      </w:pPr>
      <w:del w:id="38399" w:author="Author">
        <w:r w:rsidRPr="00E325D4" w:rsidDel="00421D84">
          <w:lastRenderedPageBreak/>
          <w:tab/>
          <w:delText>(4)</w:delText>
        </w:r>
        <w:r w:rsidRPr="00E325D4" w:rsidDel="00421D84">
          <w:tab/>
          <w:delText>Zone-rated Risks</w:delText>
        </w:r>
      </w:del>
    </w:p>
    <w:p w14:paraId="769E0F36" w14:textId="77777777" w:rsidR="00A027D8" w:rsidRPr="00E325D4" w:rsidDel="00421D84" w:rsidRDefault="00A027D8" w:rsidP="00BE28D4">
      <w:pPr>
        <w:pStyle w:val="outlinehd6"/>
        <w:suppressAutoHyphens/>
        <w:rPr>
          <w:del w:id="38400" w:author="Author"/>
        </w:rPr>
      </w:pPr>
      <w:del w:id="38401" w:author="Author">
        <w:r w:rsidRPr="00E325D4" w:rsidDel="00421D84">
          <w:tab/>
          <w:delText>(a)</w:delText>
        </w:r>
        <w:r w:rsidRPr="00E325D4" w:rsidDel="00421D84">
          <w:tab/>
          <w:delText>Original Cost New Factors</w:delText>
        </w:r>
      </w:del>
    </w:p>
    <w:p w14:paraId="28BA7757" w14:textId="77777777" w:rsidR="00A027D8" w:rsidRPr="00E325D4" w:rsidDel="00421D84" w:rsidRDefault="00A027D8" w:rsidP="00BE28D4">
      <w:pPr>
        <w:pStyle w:val="space4"/>
        <w:suppressAutoHyphens/>
        <w:rPr>
          <w:del w:id="3840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A027D8" w:rsidRPr="00E325D4" w:rsidDel="00421D84" w14:paraId="3B81951D" w14:textId="77777777" w:rsidTr="002F1572">
        <w:trPr>
          <w:cantSplit/>
          <w:trHeight w:val="190"/>
          <w:del w:id="38403" w:author="Author"/>
        </w:trPr>
        <w:tc>
          <w:tcPr>
            <w:tcW w:w="200" w:type="dxa"/>
          </w:tcPr>
          <w:p w14:paraId="14810DAA" w14:textId="77777777" w:rsidR="00A027D8" w:rsidRPr="00E325D4" w:rsidDel="00421D84" w:rsidRDefault="00A027D8" w:rsidP="00BE28D4">
            <w:pPr>
              <w:pStyle w:val="tablehead"/>
              <w:suppressAutoHyphens/>
              <w:rPr>
                <w:del w:id="38404" w:author="Author"/>
              </w:rPr>
            </w:pPr>
            <w:del w:id="38405" w:author="Author">
              <w:r w:rsidRPr="00E325D4" w:rsidDel="00421D84">
                <w:br/>
              </w:r>
              <w:r w:rsidRPr="00E325D4" w:rsidDel="00421D84">
                <w:br/>
              </w:r>
            </w:del>
          </w:p>
        </w:tc>
        <w:tc>
          <w:tcPr>
            <w:tcW w:w="1900" w:type="dxa"/>
            <w:gridSpan w:val="6"/>
            <w:tcBorders>
              <w:top w:val="single" w:sz="6" w:space="0" w:color="auto"/>
              <w:left w:val="single" w:sz="6" w:space="0" w:color="auto"/>
              <w:bottom w:val="single" w:sz="6" w:space="0" w:color="auto"/>
              <w:right w:val="single" w:sz="6" w:space="0" w:color="auto"/>
            </w:tcBorders>
            <w:vAlign w:val="bottom"/>
          </w:tcPr>
          <w:p w14:paraId="35F5EA0E" w14:textId="77777777" w:rsidR="00A027D8" w:rsidRPr="00E325D4" w:rsidDel="00421D84" w:rsidRDefault="00A027D8" w:rsidP="00BE28D4">
            <w:pPr>
              <w:pStyle w:val="tablehead"/>
              <w:suppressAutoHyphens/>
              <w:jc w:val="left"/>
              <w:rPr>
                <w:del w:id="38406" w:author="Author"/>
              </w:rPr>
            </w:pPr>
            <w:del w:id="38407" w:author="Author">
              <w:r w:rsidRPr="00E325D4" w:rsidDel="00421D84">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3620F6E0" w14:textId="77777777" w:rsidR="00A027D8" w:rsidRPr="00E325D4" w:rsidDel="00421D84" w:rsidRDefault="00A027D8" w:rsidP="00BE28D4">
            <w:pPr>
              <w:pStyle w:val="tablehead"/>
              <w:suppressAutoHyphens/>
              <w:rPr>
                <w:del w:id="38408" w:author="Author"/>
                <w:b w:val="0"/>
              </w:rPr>
            </w:pPr>
            <w:del w:id="38409" w:author="Author">
              <w:r w:rsidRPr="00E325D4" w:rsidDel="00421D84">
                <w:delText>Comprehensive</w:delText>
              </w:r>
              <w:r w:rsidRPr="00E325D4" w:rsidDel="00421D84">
                <w:br/>
                <w:delText>And Specified</w:delText>
              </w:r>
              <w:r w:rsidRPr="00E325D4" w:rsidDel="00421D84">
                <w:br/>
                <w:delText>Causes Of Loss</w:delText>
              </w:r>
            </w:del>
          </w:p>
        </w:tc>
        <w:tc>
          <w:tcPr>
            <w:tcW w:w="1300" w:type="dxa"/>
            <w:tcBorders>
              <w:top w:val="single" w:sz="6" w:space="0" w:color="auto"/>
              <w:left w:val="single" w:sz="6" w:space="0" w:color="auto"/>
              <w:bottom w:val="single" w:sz="6" w:space="0" w:color="auto"/>
              <w:right w:val="single" w:sz="6" w:space="0" w:color="auto"/>
            </w:tcBorders>
            <w:vAlign w:val="bottom"/>
          </w:tcPr>
          <w:p w14:paraId="29ABB669" w14:textId="77777777" w:rsidR="00A027D8" w:rsidRPr="00E325D4" w:rsidDel="00421D84" w:rsidRDefault="00A027D8" w:rsidP="00BE28D4">
            <w:pPr>
              <w:pStyle w:val="tablehead"/>
              <w:suppressAutoHyphens/>
              <w:jc w:val="left"/>
              <w:rPr>
                <w:del w:id="38410" w:author="Author"/>
                <w:b w:val="0"/>
              </w:rPr>
            </w:pPr>
            <w:del w:id="38411" w:author="Author">
              <w:r w:rsidRPr="00E325D4" w:rsidDel="00421D84">
                <w:delText>Collision</w:delText>
              </w:r>
            </w:del>
          </w:p>
        </w:tc>
      </w:tr>
      <w:tr w:rsidR="00A027D8" w:rsidRPr="00E325D4" w:rsidDel="00421D84" w14:paraId="73FFC3D9" w14:textId="77777777" w:rsidTr="002F1572">
        <w:trPr>
          <w:cantSplit/>
          <w:trHeight w:val="190"/>
          <w:del w:id="38412" w:author="Author"/>
        </w:trPr>
        <w:tc>
          <w:tcPr>
            <w:tcW w:w="200" w:type="dxa"/>
          </w:tcPr>
          <w:p w14:paraId="7542517F" w14:textId="77777777" w:rsidR="00A027D8" w:rsidRPr="00E325D4" w:rsidDel="00421D84" w:rsidRDefault="00A027D8" w:rsidP="00BE28D4">
            <w:pPr>
              <w:pStyle w:val="tabletext11"/>
              <w:suppressAutoHyphens/>
              <w:rPr>
                <w:del w:id="38413" w:author="Author"/>
              </w:rPr>
            </w:pPr>
          </w:p>
        </w:tc>
        <w:tc>
          <w:tcPr>
            <w:tcW w:w="300" w:type="dxa"/>
            <w:gridSpan w:val="2"/>
            <w:tcBorders>
              <w:top w:val="single" w:sz="6" w:space="0" w:color="auto"/>
              <w:left w:val="single" w:sz="6" w:space="0" w:color="auto"/>
            </w:tcBorders>
          </w:tcPr>
          <w:p w14:paraId="0C3D7EC9" w14:textId="77777777" w:rsidR="00A027D8" w:rsidRPr="00E325D4" w:rsidDel="00421D84" w:rsidRDefault="00A027D8" w:rsidP="00BE28D4">
            <w:pPr>
              <w:pStyle w:val="tabletext11"/>
              <w:suppressAutoHyphens/>
              <w:jc w:val="right"/>
              <w:rPr>
                <w:del w:id="38414" w:author="Author"/>
              </w:rPr>
            </w:pPr>
            <w:del w:id="38415" w:author="Author">
              <w:r w:rsidRPr="00E325D4" w:rsidDel="00421D84">
                <w:delText>$</w:delText>
              </w:r>
            </w:del>
          </w:p>
        </w:tc>
        <w:tc>
          <w:tcPr>
            <w:tcW w:w="700" w:type="dxa"/>
            <w:gridSpan w:val="2"/>
            <w:tcBorders>
              <w:top w:val="single" w:sz="6" w:space="0" w:color="auto"/>
            </w:tcBorders>
          </w:tcPr>
          <w:p w14:paraId="2E358C0F" w14:textId="77777777" w:rsidR="00A027D8" w:rsidRPr="00E325D4" w:rsidDel="00421D84" w:rsidRDefault="00A027D8" w:rsidP="00BE28D4">
            <w:pPr>
              <w:pStyle w:val="tabletext11"/>
              <w:tabs>
                <w:tab w:val="decimal" w:pos="560"/>
              </w:tabs>
              <w:suppressAutoHyphens/>
              <w:rPr>
                <w:del w:id="38416" w:author="Author"/>
              </w:rPr>
            </w:pPr>
            <w:del w:id="38417" w:author="Author">
              <w:r w:rsidRPr="00E325D4" w:rsidDel="00421D84">
                <w:delText>0</w:delText>
              </w:r>
            </w:del>
          </w:p>
        </w:tc>
        <w:tc>
          <w:tcPr>
            <w:tcW w:w="200" w:type="dxa"/>
            <w:tcBorders>
              <w:top w:val="single" w:sz="6" w:space="0" w:color="auto"/>
            </w:tcBorders>
          </w:tcPr>
          <w:p w14:paraId="574AE747" w14:textId="77777777" w:rsidR="00A027D8" w:rsidRPr="00E325D4" w:rsidDel="00421D84" w:rsidRDefault="00A027D8" w:rsidP="00BE28D4">
            <w:pPr>
              <w:pStyle w:val="tabletext11"/>
              <w:suppressAutoHyphens/>
              <w:jc w:val="center"/>
              <w:rPr>
                <w:del w:id="38418" w:author="Author"/>
              </w:rPr>
            </w:pPr>
            <w:del w:id="38419" w:author="Author">
              <w:r w:rsidRPr="00E325D4" w:rsidDel="00421D84">
                <w:delText>–</w:delText>
              </w:r>
            </w:del>
          </w:p>
        </w:tc>
        <w:tc>
          <w:tcPr>
            <w:tcW w:w="700" w:type="dxa"/>
            <w:tcBorders>
              <w:top w:val="single" w:sz="6" w:space="0" w:color="auto"/>
              <w:right w:val="single" w:sz="6" w:space="0" w:color="auto"/>
            </w:tcBorders>
          </w:tcPr>
          <w:p w14:paraId="6F9761BC" w14:textId="77777777" w:rsidR="00A027D8" w:rsidRPr="00E325D4" w:rsidDel="00421D84" w:rsidRDefault="00A027D8" w:rsidP="00BE28D4">
            <w:pPr>
              <w:pStyle w:val="tabletext11"/>
              <w:tabs>
                <w:tab w:val="decimal" w:pos="520"/>
              </w:tabs>
              <w:suppressAutoHyphens/>
              <w:rPr>
                <w:del w:id="38420" w:author="Author"/>
              </w:rPr>
            </w:pPr>
            <w:del w:id="38421" w:author="Author">
              <w:r w:rsidRPr="00E325D4" w:rsidDel="00421D84">
                <w:delText>4500</w:delText>
              </w:r>
            </w:del>
          </w:p>
        </w:tc>
        <w:tc>
          <w:tcPr>
            <w:tcW w:w="1600" w:type="dxa"/>
            <w:tcBorders>
              <w:top w:val="single" w:sz="6" w:space="0" w:color="auto"/>
              <w:left w:val="single" w:sz="6" w:space="0" w:color="auto"/>
              <w:bottom w:val="single" w:sz="6" w:space="0" w:color="auto"/>
              <w:right w:val="single" w:sz="6" w:space="0" w:color="auto"/>
            </w:tcBorders>
          </w:tcPr>
          <w:p w14:paraId="1D8D6C6C" w14:textId="77777777" w:rsidR="00A027D8" w:rsidRPr="00E325D4" w:rsidDel="00421D84" w:rsidRDefault="00A027D8" w:rsidP="00BE28D4">
            <w:pPr>
              <w:pStyle w:val="tabletext11"/>
              <w:tabs>
                <w:tab w:val="decimal" w:pos="660"/>
              </w:tabs>
              <w:suppressAutoHyphens/>
              <w:rPr>
                <w:del w:id="38422" w:author="Author"/>
              </w:rPr>
            </w:pPr>
            <w:del w:id="38423" w:author="Author">
              <w:r w:rsidRPr="00E325D4" w:rsidDel="00421D84">
                <w:delText>0.50</w:delText>
              </w:r>
            </w:del>
          </w:p>
        </w:tc>
        <w:tc>
          <w:tcPr>
            <w:tcW w:w="1300" w:type="dxa"/>
            <w:tcBorders>
              <w:top w:val="single" w:sz="6" w:space="0" w:color="auto"/>
              <w:left w:val="single" w:sz="6" w:space="0" w:color="auto"/>
              <w:bottom w:val="single" w:sz="6" w:space="0" w:color="auto"/>
              <w:right w:val="single" w:sz="6" w:space="0" w:color="auto"/>
            </w:tcBorders>
          </w:tcPr>
          <w:p w14:paraId="55854047" w14:textId="77777777" w:rsidR="00A027D8" w:rsidRPr="00E325D4" w:rsidDel="00421D84" w:rsidRDefault="00A027D8" w:rsidP="00BE28D4">
            <w:pPr>
              <w:pStyle w:val="tabletext11"/>
              <w:tabs>
                <w:tab w:val="decimal" w:pos="560"/>
              </w:tabs>
              <w:suppressAutoHyphens/>
              <w:rPr>
                <w:del w:id="38424" w:author="Author"/>
              </w:rPr>
            </w:pPr>
            <w:del w:id="38425" w:author="Author">
              <w:r w:rsidRPr="00E325D4" w:rsidDel="00421D84">
                <w:delText>0.36</w:delText>
              </w:r>
            </w:del>
          </w:p>
        </w:tc>
      </w:tr>
      <w:tr w:rsidR="00A027D8" w:rsidRPr="00E325D4" w:rsidDel="00421D84" w14:paraId="19D970FB" w14:textId="77777777" w:rsidTr="002F1572">
        <w:trPr>
          <w:cantSplit/>
          <w:trHeight w:val="190"/>
          <w:del w:id="38426" w:author="Author"/>
        </w:trPr>
        <w:tc>
          <w:tcPr>
            <w:tcW w:w="200" w:type="dxa"/>
          </w:tcPr>
          <w:p w14:paraId="360956CA" w14:textId="77777777" w:rsidR="00A027D8" w:rsidRPr="00E325D4" w:rsidDel="00421D84" w:rsidRDefault="00A027D8" w:rsidP="00BE28D4">
            <w:pPr>
              <w:pStyle w:val="tabletext11"/>
              <w:suppressAutoHyphens/>
              <w:rPr>
                <w:del w:id="38427" w:author="Author"/>
              </w:rPr>
            </w:pPr>
          </w:p>
        </w:tc>
        <w:tc>
          <w:tcPr>
            <w:tcW w:w="300" w:type="dxa"/>
            <w:gridSpan w:val="2"/>
            <w:tcBorders>
              <w:top w:val="single" w:sz="6" w:space="0" w:color="auto"/>
              <w:left w:val="single" w:sz="6" w:space="0" w:color="auto"/>
            </w:tcBorders>
          </w:tcPr>
          <w:p w14:paraId="1F536012" w14:textId="77777777" w:rsidR="00A027D8" w:rsidRPr="00E325D4" w:rsidDel="00421D84" w:rsidRDefault="00A027D8" w:rsidP="00BE28D4">
            <w:pPr>
              <w:pStyle w:val="tabletext11"/>
              <w:suppressAutoHyphens/>
              <w:jc w:val="center"/>
              <w:rPr>
                <w:del w:id="38428" w:author="Author"/>
              </w:rPr>
            </w:pPr>
          </w:p>
        </w:tc>
        <w:tc>
          <w:tcPr>
            <w:tcW w:w="700" w:type="dxa"/>
            <w:gridSpan w:val="2"/>
            <w:tcBorders>
              <w:top w:val="single" w:sz="6" w:space="0" w:color="auto"/>
            </w:tcBorders>
          </w:tcPr>
          <w:p w14:paraId="5C996077" w14:textId="77777777" w:rsidR="00A027D8" w:rsidRPr="00E325D4" w:rsidDel="00421D84" w:rsidRDefault="00A027D8" w:rsidP="00BE28D4">
            <w:pPr>
              <w:pStyle w:val="tabletext11"/>
              <w:tabs>
                <w:tab w:val="decimal" w:pos="560"/>
              </w:tabs>
              <w:suppressAutoHyphens/>
              <w:rPr>
                <w:del w:id="38429" w:author="Author"/>
              </w:rPr>
            </w:pPr>
            <w:del w:id="38430" w:author="Author">
              <w:r w:rsidRPr="00E325D4" w:rsidDel="00421D84">
                <w:delText>4501</w:delText>
              </w:r>
            </w:del>
          </w:p>
        </w:tc>
        <w:tc>
          <w:tcPr>
            <w:tcW w:w="200" w:type="dxa"/>
            <w:tcBorders>
              <w:top w:val="single" w:sz="6" w:space="0" w:color="auto"/>
            </w:tcBorders>
          </w:tcPr>
          <w:p w14:paraId="03168B7A" w14:textId="77777777" w:rsidR="00A027D8" w:rsidRPr="00E325D4" w:rsidDel="00421D84" w:rsidRDefault="00A027D8" w:rsidP="00BE28D4">
            <w:pPr>
              <w:pStyle w:val="tabletext11"/>
              <w:suppressAutoHyphens/>
              <w:jc w:val="center"/>
              <w:rPr>
                <w:del w:id="38431" w:author="Author"/>
              </w:rPr>
            </w:pPr>
            <w:del w:id="38432" w:author="Author">
              <w:r w:rsidRPr="00E325D4" w:rsidDel="00421D84">
                <w:delText>–</w:delText>
              </w:r>
            </w:del>
          </w:p>
        </w:tc>
        <w:tc>
          <w:tcPr>
            <w:tcW w:w="700" w:type="dxa"/>
            <w:tcBorders>
              <w:top w:val="single" w:sz="6" w:space="0" w:color="auto"/>
              <w:right w:val="single" w:sz="6" w:space="0" w:color="auto"/>
            </w:tcBorders>
          </w:tcPr>
          <w:p w14:paraId="12F17D6C" w14:textId="77777777" w:rsidR="00A027D8" w:rsidRPr="00E325D4" w:rsidDel="00421D84" w:rsidRDefault="00A027D8" w:rsidP="00BE28D4">
            <w:pPr>
              <w:pStyle w:val="tabletext11"/>
              <w:tabs>
                <w:tab w:val="decimal" w:pos="520"/>
              </w:tabs>
              <w:suppressAutoHyphens/>
              <w:rPr>
                <w:del w:id="38433" w:author="Author"/>
              </w:rPr>
            </w:pPr>
            <w:del w:id="38434" w:author="Author">
              <w:r w:rsidRPr="00E325D4" w:rsidDel="00421D84">
                <w:delText>6000</w:delText>
              </w:r>
            </w:del>
          </w:p>
        </w:tc>
        <w:tc>
          <w:tcPr>
            <w:tcW w:w="1600" w:type="dxa"/>
            <w:tcBorders>
              <w:top w:val="single" w:sz="6" w:space="0" w:color="auto"/>
              <w:left w:val="single" w:sz="6" w:space="0" w:color="auto"/>
              <w:bottom w:val="single" w:sz="6" w:space="0" w:color="auto"/>
              <w:right w:val="single" w:sz="6" w:space="0" w:color="auto"/>
            </w:tcBorders>
          </w:tcPr>
          <w:p w14:paraId="55655142" w14:textId="77777777" w:rsidR="00A027D8" w:rsidRPr="00E325D4" w:rsidDel="00421D84" w:rsidRDefault="00A027D8" w:rsidP="00BE28D4">
            <w:pPr>
              <w:pStyle w:val="tabletext11"/>
              <w:tabs>
                <w:tab w:val="decimal" w:pos="660"/>
              </w:tabs>
              <w:suppressAutoHyphens/>
              <w:rPr>
                <w:del w:id="38435" w:author="Author"/>
              </w:rPr>
            </w:pPr>
            <w:del w:id="38436" w:author="Author">
              <w:r w:rsidRPr="00E325D4" w:rsidDel="00421D84">
                <w:delText>0.65</w:delText>
              </w:r>
            </w:del>
          </w:p>
        </w:tc>
        <w:tc>
          <w:tcPr>
            <w:tcW w:w="1300" w:type="dxa"/>
            <w:tcBorders>
              <w:top w:val="single" w:sz="6" w:space="0" w:color="auto"/>
              <w:left w:val="single" w:sz="6" w:space="0" w:color="auto"/>
              <w:bottom w:val="single" w:sz="6" w:space="0" w:color="auto"/>
              <w:right w:val="single" w:sz="6" w:space="0" w:color="auto"/>
            </w:tcBorders>
          </w:tcPr>
          <w:p w14:paraId="2AEB2439" w14:textId="77777777" w:rsidR="00A027D8" w:rsidRPr="00E325D4" w:rsidDel="00421D84" w:rsidRDefault="00A027D8" w:rsidP="00BE28D4">
            <w:pPr>
              <w:pStyle w:val="tabletext11"/>
              <w:tabs>
                <w:tab w:val="decimal" w:pos="560"/>
              </w:tabs>
              <w:suppressAutoHyphens/>
              <w:rPr>
                <w:del w:id="38437" w:author="Author"/>
              </w:rPr>
            </w:pPr>
            <w:del w:id="38438" w:author="Author">
              <w:r w:rsidRPr="00E325D4" w:rsidDel="00421D84">
                <w:delText>0.40</w:delText>
              </w:r>
            </w:del>
          </w:p>
        </w:tc>
      </w:tr>
      <w:tr w:rsidR="00A027D8" w:rsidRPr="00E325D4" w:rsidDel="00421D84" w14:paraId="6D8B0AE3" w14:textId="77777777" w:rsidTr="002F1572">
        <w:trPr>
          <w:cantSplit/>
          <w:trHeight w:val="190"/>
          <w:del w:id="38439" w:author="Author"/>
        </w:trPr>
        <w:tc>
          <w:tcPr>
            <w:tcW w:w="200" w:type="dxa"/>
          </w:tcPr>
          <w:p w14:paraId="45D01198" w14:textId="77777777" w:rsidR="00A027D8" w:rsidRPr="00E325D4" w:rsidDel="00421D84" w:rsidRDefault="00A027D8" w:rsidP="00BE28D4">
            <w:pPr>
              <w:pStyle w:val="tabletext11"/>
              <w:suppressAutoHyphens/>
              <w:rPr>
                <w:del w:id="38440" w:author="Author"/>
              </w:rPr>
            </w:pPr>
          </w:p>
        </w:tc>
        <w:tc>
          <w:tcPr>
            <w:tcW w:w="300" w:type="dxa"/>
            <w:gridSpan w:val="2"/>
            <w:tcBorders>
              <w:top w:val="single" w:sz="6" w:space="0" w:color="auto"/>
              <w:left w:val="single" w:sz="6" w:space="0" w:color="auto"/>
            </w:tcBorders>
          </w:tcPr>
          <w:p w14:paraId="5A3FC7D6" w14:textId="77777777" w:rsidR="00A027D8" w:rsidRPr="00E325D4" w:rsidDel="00421D84" w:rsidRDefault="00A027D8" w:rsidP="00BE28D4">
            <w:pPr>
              <w:pStyle w:val="tabletext11"/>
              <w:suppressAutoHyphens/>
              <w:jc w:val="center"/>
              <w:rPr>
                <w:del w:id="38441" w:author="Author"/>
              </w:rPr>
            </w:pPr>
          </w:p>
        </w:tc>
        <w:tc>
          <w:tcPr>
            <w:tcW w:w="700" w:type="dxa"/>
            <w:gridSpan w:val="2"/>
            <w:tcBorders>
              <w:top w:val="single" w:sz="6" w:space="0" w:color="auto"/>
            </w:tcBorders>
          </w:tcPr>
          <w:p w14:paraId="5BE251DB" w14:textId="77777777" w:rsidR="00A027D8" w:rsidRPr="00E325D4" w:rsidDel="00421D84" w:rsidRDefault="00A027D8" w:rsidP="00BE28D4">
            <w:pPr>
              <w:pStyle w:val="tabletext11"/>
              <w:tabs>
                <w:tab w:val="decimal" w:pos="560"/>
              </w:tabs>
              <w:suppressAutoHyphens/>
              <w:rPr>
                <w:del w:id="38442" w:author="Author"/>
              </w:rPr>
            </w:pPr>
            <w:del w:id="38443" w:author="Author">
              <w:r w:rsidRPr="00E325D4" w:rsidDel="00421D84">
                <w:delText>6001</w:delText>
              </w:r>
            </w:del>
          </w:p>
        </w:tc>
        <w:tc>
          <w:tcPr>
            <w:tcW w:w="200" w:type="dxa"/>
            <w:tcBorders>
              <w:top w:val="single" w:sz="6" w:space="0" w:color="auto"/>
            </w:tcBorders>
          </w:tcPr>
          <w:p w14:paraId="146B14BB" w14:textId="77777777" w:rsidR="00A027D8" w:rsidRPr="00E325D4" w:rsidDel="00421D84" w:rsidRDefault="00A027D8" w:rsidP="00BE28D4">
            <w:pPr>
              <w:pStyle w:val="tabletext11"/>
              <w:suppressAutoHyphens/>
              <w:jc w:val="center"/>
              <w:rPr>
                <w:del w:id="38444" w:author="Author"/>
              </w:rPr>
            </w:pPr>
            <w:del w:id="38445" w:author="Author">
              <w:r w:rsidRPr="00E325D4" w:rsidDel="00421D84">
                <w:delText>–</w:delText>
              </w:r>
            </w:del>
          </w:p>
        </w:tc>
        <w:tc>
          <w:tcPr>
            <w:tcW w:w="700" w:type="dxa"/>
            <w:tcBorders>
              <w:top w:val="single" w:sz="6" w:space="0" w:color="auto"/>
              <w:right w:val="single" w:sz="6" w:space="0" w:color="auto"/>
            </w:tcBorders>
          </w:tcPr>
          <w:p w14:paraId="6B06F910" w14:textId="77777777" w:rsidR="00A027D8" w:rsidRPr="00E325D4" w:rsidDel="00421D84" w:rsidRDefault="00A027D8" w:rsidP="00BE28D4">
            <w:pPr>
              <w:pStyle w:val="tabletext11"/>
              <w:tabs>
                <w:tab w:val="decimal" w:pos="520"/>
              </w:tabs>
              <w:suppressAutoHyphens/>
              <w:rPr>
                <w:del w:id="38446" w:author="Author"/>
              </w:rPr>
            </w:pPr>
            <w:del w:id="38447" w:author="Author">
              <w:r w:rsidRPr="00E325D4" w:rsidDel="00421D84">
                <w:delText>8000</w:delText>
              </w:r>
            </w:del>
          </w:p>
        </w:tc>
        <w:tc>
          <w:tcPr>
            <w:tcW w:w="1600" w:type="dxa"/>
            <w:tcBorders>
              <w:top w:val="single" w:sz="6" w:space="0" w:color="auto"/>
              <w:left w:val="single" w:sz="6" w:space="0" w:color="auto"/>
              <w:bottom w:val="single" w:sz="6" w:space="0" w:color="auto"/>
              <w:right w:val="single" w:sz="6" w:space="0" w:color="auto"/>
            </w:tcBorders>
          </w:tcPr>
          <w:p w14:paraId="058DBE52" w14:textId="77777777" w:rsidR="00A027D8" w:rsidRPr="00E325D4" w:rsidDel="00421D84" w:rsidRDefault="00A027D8" w:rsidP="00BE28D4">
            <w:pPr>
              <w:pStyle w:val="tabletext11"/>
              <w:tabs>
                <w:tab w:val="decimal" w:pos="660"/>
              </w:tabs>
              <w:suppressAutoHyphens/>
              <w:rPr>
                <w:del w:id="38448" w:author="Author"/>
              </w:rPr>
            </w:pPr>
            <w:del w:id="38449" w:author="Author">
              <w:r w:rsidRPr="00E325D4" w:rsidDel="00421D84">
                <w:delText>0.75</w:delText>
              </w:r>
            </w:del>
          </w:p>
        </w:tc>
        <w:tc>
          <w:tcPr>
            <w:tcW w:w="1300" w:type="dxa"/>
            <w:tcBorders>
              <w:top w:val="single" w:sz="6" w:space="0" w:color="auto"/>
              <w:left w:val="single" w:sz="6" w:space="0" w:color="auto"/>
              <w:bottom w:val="single" w:sz="6" w:space="0" w:color="auto"/>
              <w:right w:val="single" w:sz="6" w:space="0" w:color="auto"/>
            </w:tcBorders>
          </w:tcPr>
          <w:p w14:paraId="29CB0BA9" w14:textId="77777777" w:rsidR="00A027D8" w:rsidRPr="00E325D4" w:rsidDel="00421D84" w:rsidRDefault="00A027D8" w:rsidP="00BE28D4">
            <w:pPr>
              <w:pStyle w:val="tabletext11"/>
              <w:tabs>
                <w:tab w:val="decimal" w:pos="560"/>
              </w:tabs>
              <w:suppressAutoHyphens/>
              <w:rPr>
                <w:del w:id="38450" w:author="Author"/>
              </w:rPr>
            </w:pPr>
            <w:del w:id="38451" w:author="Author">
              <w:r w:rsidRPr="00E325D4" w:rsidDel="00421D84">
                <w:delText>0.45</w:delText>
              </w:r>
            </w:del>
          </w:p>
        </w:tc>
      </w:tr>
      <w:tr w:rsidR="00A027D8" w:rsidRPr="00E325D4" w:rsidDel="00421D84" w14:paraId="065C6227" w14:textId="77777777" w:rsidTr="002F1572">
        <w:trPr>
          <w:cantSplit/>
          <w:trHeight w:val="190"/>
          <w:del w:id="38452" w:author="Author"/>
        </w:trPr>
        <w:tc>
          <w:tcPr>
            <w:tcW w:w="200" w:type="dxa"/>
          </w:tcPr>
          <w:p w14:paraId="0A2DA506" w14:textId="77777777" w:rsidR="00A027D8" w:rsidRPr="00E325D4" w:rsidDel="00421D84" w:rsidRDefault="00A027D8" w:rsidP="00BE28D4">
            <w:pPr>
              <w:pStyle w:val="tabletext11"/>
              <w:suppressAutoHyphens/>
              <w:rPr>
                <w:del w:id="38453" w:author="Author"/>
              </w:rPr>
            </w:pPr>
          </w:p>
        </w:tc>
        <w:tc>
          <w:tcPr>
            <w:tcW w:w="300" w:type="dxa"/>
            <w:gridSpan w:val="2"/>
            <w:tcBorders>
              <w:top w:val="single" w:sz="6" w:space="0" w:color="auto"/>
              <w:left w:val="single" w:sz="6" w:space="0" w:color="auto"/>
            </w:tcBorders>
          </w:tcPr>
          <w:p w14:paraId="142082B7" w14:textId="77777777" w:rsidR="00A027D8" w:rsidRPr="00E325D4" w:rsidDel="00421D84" w:rsidRDefault="00A027D8" w:rsidP="00BE28D4">
            <w:pPr>
              <w:pStyle w:val="tabletext11"/>
              <w:suppressAutoHyphens/>
              <w:jc w:val="center"/>
              <w:rPr>
                <w:del w:id="38454" w:author="Author"/>
              </w:rPr>
            </w:pPr>
          </w:p>
        </w:tc>
        <w:tc>
          <w:tcPr>
            <w:tcW w:w="700" w:type="dxa"/>
            <w:gridSpan w:val="2"/>
            <w:tcBorders>
              <w:top w:val="single" w:sz="6" w:space="0" w:color="auto"/>
            </w:tcBorders>
          </w:tcPr>
          <w:p w14:paraId="3E436E69" w14:textId="77777777" w:rsidR="00A027D8" w:rsidRPr="00E325D4" w:rsidDel="00421D84" w:rsidRDefault="00A027D8" w:rsidP="00BE28D4">
            <w:pPr>
              <w:pStyle w:val="tabletext11"/>
              <w:tabs>
                <w:tab w:val="decimal" w:pos="560"/>
              </w:tabs>
              <w:suppressAutoHyphens/>
              <w:rPr>
                <w:del w:id="38455" w:author="Author"/>
              </w:rPr>
            </w:pPr>
            <w:del w:id="38456" w:author="Author">
              <w:r w:rsidRPr="00E325D4" w:rsidDel="00421D84">
                <w:delText>8001</w:delText>
              </w:r>
            </w:del>
          </w:p>
        </w:tc>
        <w:tc>
          <w:tcPr>
            <w:tcW w:w="200" w:type="dxa"/>
            <w:tcBorders>
              <w:top w:val="single" w:sz="6" w:space="0" w:color="auto"/>
            </w:tcBorders>
          </w:tcPr>
          <w:p w14:paraId="3BEF9A5F" w14:textId="77777777" w:rsidR="00A027D8" w:rsidRPr="00E325D4" w:rsidDel="00421D84" w:rsidRDefault="00A027D8" w:rsidP="00BE28D4">
            <w:pPr>
              <w:pStyle w:val="tabletext11"/>
              <w:suppressAutoHyphens/>
              <w:jc w:val="center"/>
              <w:rPr>
                <w:del w:id="38457" w:author="Author"/>
              </w:rPr>
            </w:pPr>
            <w:del w:id="38458" w:author="Author">
              <w:r w:rsidRPr="00E325D4" w:rsidDel="00421D84">
                <w:delText>–</w:delText>
              </w:r>
            </w:del>
          </w:p>
        </w:tc>
        <w:tc>
          <w:tcPr>
            <w:tcW w:w="700" w:type="dxa"/>
            <w:tcBorders>
              <w:top w:val="single" w:sz="6" w:space="0" w:color="auto"/>
              <w:right w:val="single" w:sz="6" w:space="0" w:color="auto"/>
            </w:tcBorders>
          </w:tcPr>
          <w:p w14:paraId="7201FB63" w14:textId="77777777" w:rsidR="00A027D8" w:rsidRPr="00E325D4" w:rsidDel="00421D84" w:rsidRDefault="00A027D8" w:rsidP="00BE28D4">
            <w:pPr>
              <w:pStyle w:val="tabletext11"/>
              <w:tabs>
                <w:tab w:val="decimal" w:pos="520"/>
              </w:tabs>
              <w:suppressAutoHyphens/>
              <w:rPr>
                <w:del w:id="38459" w:author="Author"/>
              </w:rPr>
            </w:pPr>
            <w:del w:id="38460" w:author="Author">
              <w:r w:rsidRPr="00E325D4" w:rsidDel="00421D84">
                <w:delText>10000</w:delText>
              </w:r>
            </w:del>
          </w:p>
        </w:tc>
        <w:tc>
          <w:tcPr>
            <w:tcW w:w="1600" w:type="dxa"/>
            <w:tcBorders>
              <w:top w:val="single" w:sz="6" w:space="0" w:color="auto"/>
              <w:left w:val="single" w:sz="6" w:space="0" w:color="auto"/>
              <w:bottom w:val="single" w:sz="6" w:space="0" w:color="auto"/>
              <w:right w:val="single" w:sz="6" w:space="0" w:color="auto"/>
            </w:tcBorders>
          </w:tcPr>
          <w:p w14:paraId="5115ECBD" w14:textId="77777777" w:rsidR="00A027D8" w:rsidRPr="00E325D4" w:rsidDel="00421D84" w:rsidRDefault="00A027D8" w:rsidP="00BE28D4">
            <w:pPr>
              <w:pStyle w:val="tabletext11"/>
              <w:tabs>
                <w:tab w:val="decimal" w:pos="660"/>
              </w:tabs>
              <w:suppressAutoHyphens/>
              <w:rPr>
                <w:del w:id="38461" w:author="Author"/>
              </w:rPr>
            </w:pPr>
            <w:del w:id="38462" w:author="Author">
              <w:r w:rsidRPr="00E325D4" w:rsidDel="00421D84">
                <w:delText>0.85</w:delText>
              </w:r>
            </w:del>
          </w:p>
        </w:tc>
        <w:tc>
          <w:tcPr>
            <w:tcW w:w="1300" w:type="dxa"/>
            <w:tcBorders>
              <w:top w:val="single" w:sz="6" w:space="0" w:color="auto"/>
              <w:left w:val="single" w:sz="6" w:space="0" w:color="auto"/>
              <w:bottom w:val="single" w:sz="6" w:space="0" w:color="auto"/>
              <w:right w:val="single" w:sz="6" w:space="0" w:color="auto"/>
            </w:tcBorders>
          </w:tcPr>
          <w:p w14:paraId="5127FE87" w14:textId="77777777" w:rsidR="00A027D8" w:rsidRPr="00E325D4" w:rsidDel="00421D84" w:rsidRDefault="00A027D8" w:rsidP="00BE28D4">
            <w:pPr>
              <w:pStyle w:val="tabletext11"/>
              <w:tabs>
                <w:tab w:val="decimal" w:pos="560"/>
              </w:tabs>
              <w:suppressAutoHyphens/>
              <w:rPr>
                <w:del w:id="38463" w:author="Author"/>
              </w:rPr>
            </w:pPr>
            <w:del w:id="38464" w:author="Author">
              <w:r w:rsidRPr="00E325D4" w:rsidDel="00421D84">
                <w:delText>0.70</w:delText>
              </w:r>
            </w:del>
          </w:p>
        </w:tc>
      </w:tr>
      <w:tr w:rsidR="00A027D8" w:rsidRPr="00E325D4" w:rsidDel="00421D84" w14:paraId="7ADA18D5" w14:textId="77777777" w:rsidTr="002F1572">
        <w:trPr>
          <w:cantSplit/>
          <w:trHeight w:val="190"/>
          <w:del w:id="38465" w:author="Author"/>
        </w:trPr>
        <w:tc>
          <w:tcPr>
            <w:tcW w:w="200" w:type="dxa"/>
          </w:tcPr>
          <w:p w14:paraId="212E353B" w14:textId="77777777" w:rsidR="00A027D8" w:rsidRPr="00E325D4" w:rsidDel="00421D84" w:rsidRDefault="00A027D8" w:rsidP="00BE28D4">
            <w:pPr>
              <w:pStyle w:val="tabletext11"/>
              <w:suppressAutoHyphens/>
              <w:rPr>
                <w:del w:id="38466" w:author="Author"/>
              </w:rPr>
            </w:pPr>
          </w:p>
        </w:tc>
        <w:tc>
          <w:tcPr>
            <w:tcW w:w="300" w:type="dxa"/>
            <w:gridSpan w:val="2"/>
            <w:tcBorders>
              <w:top w:val="single" w:sz="6" w:space="0" w:color="auto"/>
              <w:left w:val="single" w:sz="6" w:space="0" w:color="auto"/>
            </w:tcBorders>
          </w:tcPr>
          <w:p w14:paraId="04BCE1B8" w14:textId="77777777" w:rsidR="00A027D8" w:rsidRPr="00E325D4" w:rsidDel="00421D84" w:rsidRDefault="00A027D8" w:rsidP="00BE28D4">
            <w:pPr>
              <w:pStyle w:val="tabletext11"/>
              <w:suppressAutoHyphens/>
              <w:jc w:val="center"/>
              <w:rPr>
                <w:del w:id="38467" w:author="Author"/>
              </w:rPr>
            </w:pPr>
          </w:p>
        </w:tc>
        <w:tc>
          <w:tcPr>
            <w:tcW w:w="700" w:type="dxa"/>
            <w:gridSpan w:val="2"/>
            <w:tcBorders>
              <w:top w:val="single" w:sz="6" w:space="0" w:color="auto"/>
            </w:tcBorders>
          </w:tcPr>
          <w:p w14:paraId="5D2BF5AE" w14:textId="77777777" w:rsidR="00A027D8" w:rsidRPr="00E325D4" w:rsidDel="00421D84" w:rsidRDefault="00A027D8" w:rsidP="00BE28D4">
            <w:pPr>
              <w:pStyle w:val="tabletext11"/>
              <w:tabs>
                <w:tab w:val="decimal" w:pos="560"/>
              </w:tabs>
              <w:suppressAutoHyphens/>
              <w:rPr>
                <w:del w:id="38468" w:author="Author"/>
              </w:rPr>
            </w:pPr>
            <w:del w:id="38469" w:author="Author">
              <w:r w:rsidRPr="00E325D4" w:rsidDel="00421D84">
                <w:delText>10001</w:delText>
              </w:r>
            </w:del>
          </w:p>
        </w:tc>
        <w:tc>
          <w:tcPr>
            <w:tcW w:w="200" w:type="dxa"/>
            <w:tcBorders>
              <w:top w:val="single" w:sz="6" w:space="0" w:color="auto"/>
            </w:tcBorders>
          </w:tcPr>
          <w:p w14:paraId="7A7D09FF" w14:textId="77777777" w:rsidR="00A027D8" w:rsidRPr="00E325D4" w:rsidDel="00421D84" w:rsidRDefault="00A027D8" w:rsidP="00BE28D4">
            <w:pPr>
              <w:pStyle w:val="tabletext11"/>
              <w:suppressAutoHyphens/>
              <w:jc w:val="center"/>
              <w:rPr>
                <w:del w:id="38470" w:author="Author"/>
              </w:rPr>
            </w:pPr>
            <w:del w:id="38471" w:author="Author">
              <w:r w:rsidRPr="00E325D4" w:rsidDel="00421D84">
                <w:delText>–</w:delText>
              </w:r>
            </w:del>
          </w:p>
        </w:tc>
        <w:tc>
          <w:tcPr>
            <w:tcW w:w="700" w:type="dxa"/>
            <w:tcBorders>
              <w:top w:val="single" w:sz="6" w:space="0" w:color="auto"/>
              <w:right w:val="single" w:sz="6" w:space="0" w:color="auto"/>
            </w:tcBorders>
          </w:tcPr>
          <w:p w14:paraId="29F56A28" w14:textId="77777777" w:rsidR="00A027D8" w:rsidRPr="00E325D4" w:rsidDel="00421D84" w:rsidRDefault="00A027D8" w:rsidP="00BE28D4">
            <w:pPr>
              <w:pStyle w:val="tabletext11"/>
              <w:tabs>
                <w:tab w:val="decimal" w:pos="520"/>
              </w:tabs>
              <w:suppressAutoHyphens/>
              <w:rPr>
                <w:del w:id="38472" w:author="Author"/>
              </w:rPr>
            </w:pPr>
            <w:del w:id="38473" w:author="Author">
              <w:r w:rsidRPr="00E325D4" w:rsidDel="00421D84">
                <w:delText>15000</w:delText>
              </w:r>
            </w:del>
          </w:p>
        </w:tc>
        <w:tc>
          <w:tcPr>
            <w:tcW w:w="1600" w:type="dxa"/>
            <w:tcBorders>
              <w:top w:val="single" w:sz="6" w:space="0" w:color="auto"/>
              <w:left w:val="single" w:sz="6" w:space="0" w:color="auto"/>
              <w:bottom w:val="single" w:sz="6" w:space="0" w:color="auto"/>
              <w:right w:val="single" w:sz="6" w:space="0" w:color="auto"/>
            </w:tcBorders>
          </w:tcPr>
          <w:p w14:paraId="46F6575F" w14:textId="77777777" w:rsidR="00A027D8" w:rsidRPr="00E325D4" w:rsidDel="00421D84" w:rsidRDefault="00A027D8" w:rsidP="00BE28D4">
            <w:pPr>
              <w:pStyle w:val="tabletext11"/>
              <w:tabs>
                <w:tab w:val="decimal" w:pos="660"/>
              </w:tabs>
              <w:suppressAutoHyphens/>
              <w:rPr>
                <w:del w:id="38474" w:author="Author"/>
              </w:rPr>
            </w:pPr>
            <w:del w:id="38475" w:author="Author">
              <w:r w:rsidRPr="00E325D4" w:rsidDel="00421D84">
                <w:delText>0.90</w:delText>
              </w:r>
            </w:del>
          </w:p>
        </w:tc>
        <w:tc>
          <w:tcPr>
            <w:tcW w:w="1300" w:type="dxa"/>
            <w:tcBorders>
              <w:top w:val="single" w:sz="6" w:space="0" w:color="auto"/>
              <w:left w:val="single" w:sz="6" w:space="0" w:color="auto"/>
              <w:bottom w:val="single" w:sz="6" w:space="0" w:color="auto"/>
              <w:right w:val="single" w:sz="6" w:space="0" w:color="auto"/>
            </w:tcBorders>
          </w:tcPr>
          <w:p w14:paraId="7382C55B" w14:textId="77777777" w:rsidR="00A027D8" w:rsidRPr="00E325D4" w:rsidDel="00421D84" w:rsidRDefault="00A027D8" w:rsidP="00BE28D4">
            <w:pPr>
              <w:pStyle w:val="tabletext11"/>
              <w:tabs>
                <w:tab w:val="decimal" w:pos="560"/>
              </w:tabs>
              <w:suppressAutoHyphens/>
              <w:rPr>
                <w:del w:id="38476" w:author="Author"/>
              </w:rPr>
            </w:pPr>
            <w:del w:id="38477" w:author="Author">
              <w:r w:rsidRPr="00E325D4" w:rsidDel="00421D84">
                <w:delText>0.88</w:delText>
              </w:r>
            </w:del>
          </w:p>
        </w:tc>
      </w:tr>
      <w:tr w:rsidR="00A027D8" w:rsidRPr="00E325D4" w:rsidDel="00421D84" w14:paraId="06FD0DA3" w14:textId="77777777" w:rsidTr="002F1572">
        <w:trPr>
          <w:cantSplit/>
          <w:trHeight w:val="190"/>
          <w:del w:id="38478" w:author="Author"/>
        </w:trPr>
        <w:tc>
          <w:tcPr>
            <w:tcW w:w="200" w:type="dxa"/>
          </w:tcPr>
          <w:p w14:paraId="1BF7AF6C" w14:textId="77777777" w:rsidR="00A027D8" w:rsidRPr="00E325D4" w:rsidDel="00421D84" w:rsidRDefault="00A027D8" w:rsidP="00BE28D4">
            <w:pPr>
              <w:pStyle w:val="tabletext11"/>
              <w:suppressAutoHyphens/>
              <w:rPr>
                <w:del w:id="38479" w:author="Author"/>
              </w:rPr>
            </w:pPr>
          </w:p>
        </w:tc>
        <w:tc>
          <w:tcPr>
            <w:tcW w:w="300" w:type="dxa"/>
            <w:gridSpan w:val="2"/>
            <w:tcBorders>
              <w:top w:val="single" w:sz="6" w:space="0" w:color="auto"/>
              <w:left w:val="single" w:sz="6" w:space="0" w:color="auto"/>
            </w:tcBorders>
          </w:tcPr>
          <w:p w14:paraId="08118872" w14:textId="77777777" w:rsidR="00A027D8" w:rsidRPr="00E325D4" w:rsidDel="00421D84" w:rsidRDefault="00A027D8" w:rsidP="00BE28D4">
            <w:pPr>
              <w:pStyle w:val="tabletext11"/>
              <w:suppressAutoHyphens/>
              <w:jc w:val="center"/>
              <w:rPr>
                <w:del w:id="38480" w:author="Author"/>
              </w:rPr>
            </w:pPr>
          </w:p>
        </w:tc>
        <w:tc>
          <w:tcPr>
            <w:tcW w:w="700" w:type="dxa"/>
            <w:gridSpan w:val="2"/>
            <w:tcBorders>
              <w:top w:val="single" w:sz="6" w:space="0" w:color="auto"/>
            </w:tcBorders>
          </w:tcPr>
          <w:p w14:paraId="23AC3876" w14:textId="77777777" w:rsidR="00A027D8" w:rsidRPr="00E325D4" w:rsidDel="00421D84" w:rsidRDefault="00A027D8" w:rsidP="00BE28D4">
            <w:pPr>
              <w:pStyle w:val="tabletext11"/>
              <w:tabs>
                <w:tab w:val="decimal" w:pos="560"/>
              </w:tabs>
              <w:suppressAutoHyphens/>
              <w:rPr>
                <w:del w:id="38481" w:author="Author"/>
              </w:rPr>
            </w:pPr>
            <w:del w:id="38482" w:author="Author">
              <w:r w:rsidRPr="00E325D4" w:rsidDel="00421D84">
                <w:delText>15001</w:delText>
              </w:r>
            </w:del>
          </w:p>
        </w:tc>
        <w:tc>
          <w:tcPr>
            <w:tcW w:w="200" w:type="dxa"/>
            <w:tcBorders>
              <w:top w:val="single" w:sz="6" w:space="0" w:color="auto"/>
            </w:tcBorders>
          </w:tcPr>
          <w:p w14:paraId="20FEBF71" w14:textId="77777777" w:rsidR="00A027D8" w:rsidRPr="00E325D4" w:rsidDel="00421D84" w:rsidRDefault="00A027D8" w:rsidP="00BE28D4">
            <w:pPr>
              <w:pStyle w:val="tabletext11"/>
              <w:suppressAutoHyphens/>
              <w:jc w:val="center"/>
              <w:rPr>
                <w:del w:id="38483" w:author="Author"/>
              </w:rPr>
            </w:pPr>
            <w:del w:id="38484" w:author="Author">
              <w:r w:rsidRPr="00E325D4" w:rsidDel="00421D84">
                <w:delText>–</w:delText>
              </w:r>
            </w:del>
          </w:p>
        </w:tc>
        <w:tc>
          <w:tcPr>
            <w:tcW w:w="700" w:type="dxa"/>
            <w:tcBorders>
              <w:top w:val="single" w:sz="6" w:space="0" w:color="auto"/>
              <w:right w:val="single" w:sz="6" w:space="0" w:color="auto"/>
            </w:tcBorders>
          </w:tcPr>
          <w:p w14:paraId="68030AD8" w14:textId="77777777" w:rsidR="00A027D8" w:rsidRPr="00E325D4" w:rsidDel="00421D84" w:rsidRDefault="00A027D8" w:rsidP="00BE28D4">
            <w:pPr>
              <w:pStyle w:val="tabletext11"/>
              <w:tabs>
                <w:tab w:val="decimal" w:pos="520"/>
              </w:tabs>
              <w:suppressAutoHyphens/>
              <w:rPr>
                <w:del w:id="38485" w:author="Author"/>
              </w:rPr>
            </w:pPr>
            <w:del w:id="38486" w:author="Author">
              <w:r w:rsidRPr="00E325D4" w:rsidDel="00421D84">
                <w:delText>20000</w:delText>
              </w:r>
            </w:del>
          </w:p>
        </w:tc>
        <w:tc>
          <w:tcPr>
            <w:tcW w:w="1600" w:type="dxa"/>
            <w:tcBorders>
              <w:top w:val="single" w:sz="6" w:space="0" w:color="auto"/>
              <w:left w:val="single" w:sz="6" w:space="0" w:color="auto"/>
              <w:bottom w:val="single" w:sz="6" w:space="0" w:color="auto"/>
              <w:right w:val="single" w:sz="6" w:space="0" w:color="auto"/>
            </w:tcBorders>
          </w:tcPr>
          <w:p w14:paraId="57C3F488" w14:textId="77777777" w:rsidR="00A027D8" w:rsidRPr="00E325D4" w:rsidDel="00421D84" w:rsidRDefault="00A027D8" w:rsidP="00BE28D4">
            <w:pPr>
              <w:pStyle w:val="tabletext11"/>
              <w:tabs>
                <w:tab w:val="decimal" w:pos="660"/>
              </w:tabs>
              <w:suppressAutoHyphens/>
              <w:rPr>
                <w:del w:id="38487" w:author="Author"/>
              </w:rPr>
            </w:pPr>
            <w:del w:id="38488" w:author="Author">
              <w:r w:rsidRPr="00E325D4" w:rsidDel="00421D84">
                <w:delText>1.00</w:delText>
              </w:r>
            </w:del>
          </w:p>
        </w:tc>
        <w:tc>
          <w:tcPr>
            <w:tcW w:w="1300" w:type="dxa"/>
            <w:tcBorders>
              <w:top w:val="single" w:sz="6" w:space="0" w:color="auto"/>
              <w:left w:val="single" w:sz="6" w:space="0" w:color="auto"/>
              <w:bottom w:val="single" w:sz="6" w:space="0" w:color="auto"/>
              <w:right w:val="single" w:sz="6" w:space="0" w:color="auto"/>
            </w:tcBorders>
          </w:tcPr>
          <w:p w14:paraId="1388ED1C" w14:textId="77777777" w:rsidR="00A027D8" w:rsidRPr="00E325D4" w:rsidDel="00421D84" w:rsidRDefault="00A027D8" w:rsidP="00BE28D4">
            <w:pPr>
              <w:pStyle w:val="tabletext11"/>
              <w:tabs>
                <w:tab w:val="decimal" w:pos="560"/>
              </w:tabs>
              <w:suppressAutoHyphens/>
              <w:rPr>
                <w:del w:id="38489" w:author="Author"/>
              </w:rPr>
            </w:pPr>
            <w:del w:id="38490" w:author="Author">
              <w:r w:rsidRPr="00E325D4" w:rsidDel="00421D84">
                <w:delText>1.00</w:delText>
              </w:r>
            </w:del>
          </w:p>
        </w:tc>
      </w:tr>
      <w:tr w:rsidR="00A027D8" w:rsidRPr="00E325D4" w:rsidDel="00421D84" w14:paraId="744F6242" w14:textId="77777777" w:rsidTr="002F1572">
        <w:trPr>
          <w:cantSplit/>
          <w:trHeight w:val="190"/>
          <w:del w:id="38491" w:author="Author"/>
        </w:trPr>
        <w:tc>
          <w:tcPr>
            <w:tcW w:w="200" w:type="dxa"/>
          </w:tcPr>
          <w:p w14:paraId="3500DE1D" w14:textId="77777777" w:rsidR="00A027D8" w:rsidRPr="00E325D4" w:rsidDel="00421D84" w:rsidRDefault="00A027D8" w:rsidP="00BE28D4">
            <w:pPr>
              <w:pStyle w:val="tabletext11"/>
              <w:suppressAutoHyphens/>
              <w:rPr>
                <w:del w:id="38492" w:author="Author"/>
              </w:rPr>
            </w:pPr>
          </w:p>
        </w:tc>
        <w:tc>
          <w:tcPr>
            <w:tcW w:w="300" w:type="dxa"/>
            <w:gridSpan w:val="2"/>
            <w:tcBorders>
              <w:top w:val="single" w:sz="6" w:space="0" w:color="auto"/>
              <w:left w:val="single" w:sz="6" w:space="0" w:color="auto"/>
            </w:tcBorders>
          </w:tcPr>
          <w:p w14:paraId="7D55C557" w14:textId="77777777" w:rsidR="00A027D8" w:rsidRPr="00E325D4" w:rsidDel="00421D84" w:rsidRDefault="00A027D8" w:rsidP="00BE28D4">
            <w:pPr>
              <w:pStyle w:val="tabletext11"/>
              <w:suppressAutoHyphens/>
              <w:jc w:val="center"/>
              <w:rPr>
                <w:del w:id="38493" w:author="Author"/>
              </w:rPr>
            </w:pPr>
          </w:p>
        </w:tc>
        <w:tc>
          <w:tcPr>
            <w:tcW w:w="700" w:type="dxa"/>
            <w:gridSpan w:val="2"/>
            <w:tcBorders>
              <w:top w:val="single" w:sz="6" w:space="0" w:color="auto"/>
            </w:tcBorders>
          </w:tcPr>
          <w:p w14:paraId="5E808D65" w14:textId="77777777" w:rsidR="00A027D8" w:rsidRPr="00E325D4" w:rsidDel="00421D84" w:rsidRDefault="00A027D8" w:rsidP="00BE28D4">
            <w:pPr>
              <w:pStyle w:val="tabletext11"/>
              <w:tabs>
                <w:tab w:val="decimal" w:pos="560"/>
              </w:tabs>
              <w:suppressAutoHyphens/>
              <w:rPr>
                <w:del w:id="38494" w:author="Author"/>
              </w:rPr>
            </w:pPr>
            <w:del w:id="38495" w:author="Author">
              <w:r w:rsidRPr="00E325D4" w:rsidDel="00421D84">
                <w:delText>20001</w:delText>
              </w:r>
            </w:del>
          </w:p>
        </w:tc>
        <w:tc>
          <w:tcPr>
            <w:tcW w:w="200" w:type="dxa"/>
            <w:tcBorders>
              <w:top w:val="single" w:sz="6" w:space="0" w:color="auto"/>
            </w:tcBorders>
          </w:tcPr>
          <w:p w14:paraId="04BD4006" w14:textId="77777777" w:rsidR="00A027D8" w:rsidRPr="00E325D4" w:rsidDel="00421D84" w:rsidRDefault="00A027D8" w:rsidP="00BE28D4">
            <w:pPr>
              <w:pStyle w:val="tabletext11"/>
              <w:suppressAutoHyphens/>
              <w:jc w:val="center"/>
              <w:rPr>
                <w:del w:id="38496" w:author="Author"/>
              </w:rPr>
            </w:pPr>
            <w:del w:id="38497" w:author="Author">
              <w:r w:rsidRPr="00E325D4" w:rsidDel="00421D84">
                <w:delText>–</w:delText>
              </w:r>
            </w:del>
          </w:p>
        </w:tc>
        <w:tc>
          <w:tcPr>
            <w:tcW w:w="700" w:type="dxa"/>
            <w:tcBorders>
              <w:top w:val="single" w:sz="6" w:space="0" w:color="auto"/>
              <w:right w:val="single" w:sz="6" w:space="0" w:color="auto"/>
            </w:tcBorders>
          </w:tcPr>
          <w:p w14:paraId="6B4DE1F8" w14:textId="77777777" w:rsidR="00A027D8" w:rsidRPr="00E325D4" w:rsidDel="00421D84" w:rsidRDefault="00A027D8" w:rsidP="00BE28D4">
            <w:pPr>
              <w:pStyle w:val="tabletext11"/>
              <w:tabs>
                <w:tab w:val="decimal" w:pos="520"/>
              </w:tabs>
              <w:suppressAutoHyphens/>
              <w:rPr>
                <w:del w:id="38498" w:author="Author"/>
              </w:rPr>
            </w:pPr>
            <w:del w:id="38499" w:author="Author">
              <w:r w:rsidRPr="00E325D4" w:rsidDel="00421D84">
                <w:delText>25000</w:delText>
              </w:r>
            </w:del>
          </w:p>
        </w:tc>
        <w:tc>
          <w:tcPr>
            <w:tcW w:w="1600" w:type="dxa"/>
            <w:tcBorders>
              <w:top w:val="single" w:sz="6" w:space="0" w:color="auto"/>
              <w:left w:val="single" w:sz="6" w:space="0" w:color="auto"/>
              <w:bottom w:val="single" w:sz="6" w:space="0" w:color="auto"/>
              <w:right w:val="single" w:sz="6" w:space="0" w:color="auto"/>
            </w:tcBorders>
          </w:tcPr>
          <w:p w14:paraId="25E2E55A" w14:textId="77777777" w:rsidR="00A027D8" w:rsidRPr="00E325D4" w:rsidDel="00421D84" w:rsidRDefault="00A027D8" w:rsidP="00BE28D4">
            <w:pPr>
              <w:pStyle w:val="tabletext11"/>
              <w:tabs>
                <w:tab w:val="decimal" w:pos="660"/>
              </w:tabs>
              <w:suppressAutoHyphens/>
              <w:rPr>
                <w:del w:id="38500" w:author="Author"/>
              </w:rPr>
            </w:pPr>
            <w:del w:id="38501" w:author="Author">
              <w:r w:rsidRPr="00E325D4" w:rsidDel="00421D84">
                <w:delText>1.07</w:delText>
              </w:r>
            </w:del>
          </w:p>
        </w:tc>
        <w:tc>
          <w:tcPr>
            <w:tcW w:w="1300" w:type="dxa"/>
            <w:tcBorders>
              <w:top w:val="single" w:sz="6" w:space="0" w:color="auto"/>
              <w:left w:val="single" w:sz="6" w:space="0" w:color="auto"/>
              <w:bottom w:val="single" w:sz="6" w:space="0" w:color="auto"/>
              <w:right w:val="single" w:sz="6" w:space="0" w:color="auto"/>
            </w:tcBorders>
          </w:tcPr>
          <w:p w14:paraId="0C8563B9" w14:textId="77777777" w:rsidR="00A027D8" w:rsidRPr="00E325D4" w:rsidDel="00421D84" w:rsidRDefault="00A027D8" w:rsidP="00BE28D4">
            <w:pPr>
              <w:pStyle w:val="tabletext11"/>
              <w:tabs>
                <w:tab w:val="decimal" w:pos="560"/>
              </w:tabs>
              <w:suppressAutoHyphens/>
              <w:rPr>
                <w:del w:id="38502" w:author="Author"/>
              </w:rPr>
            </w:pPr>
            <w:del w:id="38503" w:author="Author">
              <w:r w:rsidRPr="00E325D4" w:rsidDel="00421D84">
                <w:delText>1.06</w:delText>
              </w:r>
            </w:del>
          </w:p>
        </w:tc>
      </w:tr>
      <w:tr w:rsidR="00A027D8" w:rsidRPr="00E325D4" w:rsidDel="00421D84" w14:paraId="151ACF7B" w14:textId="77777777" w:rsidTr="002F1572">
        <w:trPr>
          <w:cantSplit/>
          <w:trHeight w:val="190"/>
          <w:del w:id="38504" w:author="Author"/>
        </w:trPr>
        <w:tc>
          <w:tcPr>
            <w:tcW w:w="200" w:type="dxa"/>
          </w:tcPr>
          <w:p w14:paraId="247964B5" w14:textId="77777777" w:rsidR="00A027D8" w:rsidRPr="00E325D4" w:rsidDel="00421D84" w:rsidRDefault="00A027D8" w:rsidP="00BE28D4">
            <w:pPr>
              <w:pStyle w:val="tabletext11"/>
              <w:suppressAutoHyphens/>
              <w:rPr>
                <w:del w:id="38505" w:author="Author"/>
              </w:rPr>
            </w:pPr>
          </w:p>
        </w:tc>
        <w:tc>
          <w:tcPr>
            <w:tcW w:w="300" w:type="dxa"/>
            <w:gridSpan w:val="2"/>
            <w:tcBorders>
              <w:top w:val="single" w:sz="6" w:space="0" w:color="auto"/>
              <w:left w:val="single" w:sz="6" w:space="0" w:color="auto"/>
            </w:tcBorders>
          </w:tcPr>
          <w:p w14:paraId="6019286D" w14:textId="77777777" w:rsidR="00A027D8" w:rsidRPr="00E325D4" w:rsidDel="00421D84" w:rsidRDefault="00A027D8" w:rsidP="00BE28D4">
            <w:pPr>
              <w:pStyle w:val="tabletext11"/>
              <w:suppressAutoHyphens/>
              <w:jc w:val="center"/>
              <w:rPr>
                <w:del w:id="38506" w:author="Author"/>
              </w:rPr>
            </w:pPr>
          </w:p>
        </w:tc>
        <w:tc>
          <w:tcPr>
            <w:tcW w:w="700" w:type="dxa"/>
            <w:gridSpan w:val="2"/>
            <w:tcBorders>
              <w:top w:val="single" w:sz="6" w:space="0" w:color="auto"/>
            </w:tcBorders>
          </w:tcPr>
          <w:p w14:paraId="4030D209" w14:textId="77777777" w:rsidR="00A027D8" w:rsidRPr="00E325D4" w:rsidDel="00421D84" w:rsidRDefault="00A027D8" w:rsidP="00BE28D4">
            <w:pPr>
              <w:pStyle w:val="tabletext11"/>
              <w:tabs>
                <w:tab w:val="decimal" w:pos="560"/>
              </w:tabs>
              <w:suppressAutoHyphens/>
              <w:rPr>
                <w:del w:id="38507" w:author="Author"/>
              </w:rPr>
            </w:pPr>
            <w:del w:id="38508" w:author="Author">
              <w:r w:rsidRPr="00E325D4" w:rsidDel="00421D84">
                <w:delText>25001</w:delText>
              </w:r>
            </w:del>
          </w:p>
        </w:tc>
        <w:tc>
          <w:tcPr>
            <w:tcW w:w="200" w:type="dxa"/>
            <w:tcBorders>
              <w:top w:val="single" w:sz="6" w:space="0" w:color="auto"/>
            </w:tcBorders>
          </w:tcPr>
          <w:p w14:paraId="2BF68773" w14:textId="77777777" w:rsidR="00A027D8" w:rsidRPr="00E325D4" w:rsidDel="00421D84" w:rsidRDefault="00A027D8" w:rsidP="00BE28D4">
            <w:pPr>
              <w:pStyle w:val="tabletext11"/>
              <w:suppressAutoHyphens/>
              <w:jc w:val="center"/>
              <w:rPr>
                <w:del w:id="38509" w:author="Author"/>
              </w:rPr>
            </w:pPr>
            <w:del w:id="38510" w:author="Author">
              <w:r w:rsidRPr="00E325D4" w:rsidDel="00421D84">
                <w:delText>–</w:delText>
              </w:r>
            </w:del>
          </w:p>
        </w:tc>
        <w:tc>
          <w:tcPr>
            <w:tcW w:w="700" w:type="dxa"/>
            <w:tcBorders>
              <w:top w:val="single" w:sz="6" w:space="0" w:color="auto"/>
              <w:right w:val="single" w:sz="6" w:space="0" w:color="auto"/>
            </w:tcBorders>
          </w:tcPr>
          <w:p w14:paraId="2BB71B00" w14:textId="77777777" w:rsidR="00A027D8" w:rsidRPr="00E325D4" w:rsidDel="00421D84" w:rsidRDefault="00A027D8" w:rsidP="00BE28D4">
            <w:pPr>
              <w:pStyle w:val="tabletext11"/>
              <w:tabs>
                <w:tab w:val="decimal" w:pos="520"/>
              </w:tabs>
              <w:suppressAutoHyphens/>
              <w:rPr>
                <w:del w:id="38511" w:author="Author"/>
              </w:rPr>
            </w:pPr>
            <w:del w:id="38512" w:author="Author">
              <w:r w:rsidRPr="00E325D4" w:rsidDel="00421D84">
                <w:delText>40000</w:delText>
              </w:r>
            </w:del>
          </w:p>
        </w:tc>
        <w:tc>
          <w:tcPr>
            <w:tcW w:w="1600" w:type="dxa"/>
            <w:tcBorders>
              <w:top w:val="single" w:sz="6" w:space="0" w:color="auto"/>
              <w:left w:val="single" w:sz="6" w:space="0" w:color="auto"/>
              <w:bottom w:val="single" w:sz="6" w:space="0" w:color="auto"/>
              <w:right w:val="single" w:sz="6" w:space="0" w:color="auto"/>
            </w:tcBorders>
          </w:tcPr>
          <w:p w14:paraId="2A9388C5" w14:textId="77777777" w:rsidR="00A027D8" w:rsidRPr="00E325D4" w:rsidDel="00421D84" w:rsidRDefault="00A027D8" w:rsidP="00BE28D4">
            <w:pPr>
              <w:pStyle w:val="tabletext11"/>
              <w:tabs>
                <w:tab w:val="decimal" w:pos="660"/>
              </w:tabs>
              <w:suppressAutoHyphens/>
              <w:rPr>
                <w:del w:id="38513" w:author="Author"/>
              </w:rPr>
            </w:pPr>
            <w:del w:id="38514" w:author="Author">
              <w:r w:rsidRPr="00E325D4" w:rsidDel="00421D84">
                <w:delText>1.30</w:delText>
              </w:r>
            </w:del>
          </w:p>
        </w:tc>
        <w:tc>
          <w:tcPr>
            <w:tcW w:w="1300" w:type="dxa"/>
            <w:tcBorders>
              <w:top w:val="single" w:sz="6" w:space="0" w:color="auto"/>
              <w:left w:val="single" w:sz="6" w:space="0" w:color="auto"/>
              <w:bottom w:val="single" w:sz="6" w:space="0" w:color="auto"/>
              <w:right w:val="single" w:sz="6" w:space="0" w:color="auto"/>
            </w:tcBorders>
          </w:tcPr>
          <w:p w14:paraId="78F2C920" w14:textId="77777777" w:rsidR="00A027D8" w:rsidRPr="00E325D4" w:rsidDel="00421D84" w:rsidRDefault="00A027D8" w:rsidP="00BE28D4">
            <w:pPr>
              <w:pStyle w:val="tabletext11"/>
              <w:tabs>
                <w:tab w:val="decimal" w:pos="560"/>
              </w:tabs>
              <w:suppressAutoHyphens/>
              <w:rPr>
                <w:del w:id="38515" w:author="Author"/>
              </w:rPr>
            </w:pPr>
            <w:del w:id="38516" w:author="Author">
              <w:r w:rsidRPr="00E325D4" w:rsidDel="00421D84">
                <w:delText>1.35</w:delText>
              </w:r>
            </w:del>
          </w:p>
        </w:tc>
      </w:tr>
      <w:tr w:rsidR="00A027D8" w:rsidRPr="00E325D4" w:rsidDel="00421D84" w14:paraId="34EF1EB9" w14:textId="77777777" w:rsidTr="002F1572">
        <w:trPr>
          <w:cantSplit/>
          <w:trHeight w:val="190"/>
          <w:del w:id="38517" w:author="Author"/>
        </w:trPr>
        <w:tc>
          <w:tcPr>
            <w:tcW w:w="200" w:type="dxa"/>
          </w:tcPr>
          <w:p w14:paraId="40966917" w14:textId="77777777" w:rsidR="00A027D8" w:rsidRPr="00E325D4" w:rsidDel="00421D84" w:rsidRDefault="00A027D8" w:rsidP="00BE28D4">
            <w:pPr>
              <w:pStyle w:val="tabletext11"/>
              <w:suppressAutoHyphens/>
              <w:rPr>
                <w:del w:id="38518" w:author="Author"/>
              </w:rPr>
            </w:pPr>
          </w:p>
        </w:tc>
        <w:tc>
          <w:tcPr>
            <w:tcW w:w="300" w:type="dxa"/>
            <w:gridSpan w:val="2"/>
            <w:tcBorders>
              <w:top w:val="single" w:sz="6" w:space="0" w:color="auto"/>
              <w:left w:val="single" w:sz="6" w:space="0" w:color="auto"/>
            </w:tcBorders>
          </w:tcPr>
          <w:p w14:paraId="654A752A" w14:textId="77777777" w:rsidR="00A027D8" w:rsidRPr="00E325D4" w:rsidDel="00421D84" w:rsidRDefault="00A027D8" w:rsidP="00BE28D4">
            <w:pPr>
              <w:pStyle w:val="tabletext11"/>
              <w:suppressAutoHyphens/>
              <w:jc w:val="center"/>
              <w:rPr>
                <w:del w:id="38519" w:author="Author"/>
              </w:rPr>
            </w:pPr>
          </w:p>
        </w:tc>
        <w:tc>
          <w:tcPr>
            <w:tcW w:w="700" w:type="dxa"/>
            <w:gridSpan w:val="2"/>
            <w:tcBorders>
              <w:top w:val="single" w:sz="6" w:space="0" w:color="auto"/>
            </w:tcBorders>
          </w:tcPr>
          <w:p w14:paraId="747DB5FB" w14:textId="77777777" w:rsidR="00A027D8" w:rsidRPr="00E325D4" w:rsidDel="00421D84" w:rsidRDefault="00A027D8" w:rsidP="00BE28D4">
            <w:pPr>
              <w:pStyle w:val="tabletext11"/>
              <w:tabs>
                <w:tab w:val="decimal" w:pos="560"/>
              </w:tabs>
              <w:suppressAutoHyphens/>
              <w:rPr>
                <w:del w:id="38520" w:author="Author"/>
              </w:rPr>
            </w:pPr>
            <w:del w:id="38521" w:author="Author">
              <w:r w:rsidRPr="00E325D4" w:rsidDel="00421D84">
                <w:delText>40001</w:delText>
              </w:r>
            </w:del>
          </w:p>
        </w:tc>
        <w:tc>
          <w:tcPr>
            <w:tcW w:w="200" w:type="dxa"/>
            <w:tcBorders>
              <w:top w:val="single" w:sz="6" w:space="0" w:color="auto"/>
            </w:tcBorders>
          </w:tcPr>
          <w:p w14:paraId="15BB4357" w14:textId="77777777" w:rsidR="00A027D8" w:rsidRPr="00E325D4" w:rsidDel="00421D84" w:rsidRDefault="00A027D8" w:rsidP="00BE28D4">
            <w:pPr>
              <w:pStyle w:val="tabletext11"/>
              <w:suppressAutoHyphens/>
              <w:jc w:val="center"/>
              <w:rPr>
                <w:del w:id="38522" w:author="Author"/>
              </w:rPr>
            </w:pPr>
            <w:del w:id="38523" w:author="Author">
              <w:r w:rsidRPr="00E325D4" w:rsidDel="00421D84">
                <w:delText>–</w:delText>
              </w:r>
            </w:del>
          </w:p>
        </w:tc>
        <w:tc>
          <w:tcPr>
            <w:tcW w:w="700" w:type="dxa"/>
            <w:tcBorders>
              <w:top w:val="single" w:sz="6" w:space="0" w:color="auto"/>
              <w:right w:val="single" w:sz="6" w:space="0" w:color="auto"/>
            </w:tcBorders>
          </w:tcPr>
          <w:p w14:paraId="4C131C79" w14:textId="77777777" w:rsidR="00A027D8" w:rsidRPr="00E325D4" w:rsidDel="00421D84" w:rsidRDefault="00A027D8" w:rsidP="00BE28D4">
            <w:pPr>
              <w:pStyle w:val="tabletext11"/>
              <w:tabs>
                <w:tab w:val="decimal" w:pos="520"/>
              </w:tabs>
              <w:suppressAutoHyphens/>
              <w:rPr>
                <w:del w:id="38524" w:author="Author"/>
              </w:rPr>
            </w:pPr>
            <w:del w:id="38525" w:author="Author">
              <w:r w:rsidRPr="00E325D4" w:rsidDel="00421D84">
                <w:delText>65000</w:delText>
              </w:r>
            </w:del>
          </w:p>
        </w:tc>
        <w:tc>
          <w:tcPr>
            <w:tcW w:w="1600" w:type="dxa"/>
            <w:tcBorders>
              <w:top w:val="single" w:sz="6" w:space="0" w:color="auto"/>
              <w:left w:val="single" w:sz="6" w:space="0" w:color="auto"/>
              <w:bottom w:val="single" w:sz="6" w:space="0" w:color="auto"/>
              <w:right w:val="single" w:sz="6" w:space="0" w:color="auto"/>
            </w:tcBorders>
          </w:tcPr>
          <w:p w14:paraId="14382CD2" w14:textId="77777777" w:rsidR="00A027D8" w:rsidRPr="00E325D4" w:rsidDel="00421D84" w:rsidRDefault="00A027D8" w:rsidP="00BE28D4">
            <w:pPr>
              <w:pStyle w:val="tabletext11"/>
              <w:tabs>
                <w:tab w:val="decimal" w:pos="660"/>
              </w:tabs>
              <w:suppressAutoHyphens/>
              <w:rPr>
                <w:del w:id="38526" w:author="Author"/>
              </w:rPr>
            </w:pPr>
            <w:del w:id="38527" w:author="Author">
              <w:r w:rsidRPr="00E325D4" w:rsidDel="00421D84">
                <w:delText>1.55</w:delText>
              </w:r>
            </w:del>
          </w:p>
        </w:tc>
        <w:tc>
          <w:tcPr>
            <w:tcW w:w="1300" w:type="dxa"/>
            <w:tcBorders>
              <w:top w:val="single" w:sz="6" w:space="0" w:color="auto"/>
              <w:left w:val="single" w:sz="6" w:space="0" w:color="auto"/>
              <w:bottom w:val="single" w:sz="6" w:space="0" w:color="auto"/>
              <w:right w:val="single" w:sz="6" w:space="0" w:color="auto"/>
            </w:tcBorders>
          </w:tcPr>
          <w:p w14:paraId="4A1C261E" w14:textId="77777777" w:rsidR="00A027D8" w:rsidRPr="00E325D4" w:rsidDel="00421D84" w:rsidRDefault="00A027D8" w:rsidP="00BE28D4">
            <w:pPr>
              <w:pStyle w:val="tabletext11"/>
              <w:tabs>
                <w:tab w:val="decimal" w:pos="560"/>
              </w:tabs>
              <w:suppressAutoHyphens/>
              <w:rPr>
                <w:del w:id="38528" w:author="Author"/>
              </w:rPr>
            </w:pPr>
            <w:del w:id="38529" w:author="Author">
              <w:r w:rsidRPr="00E325D4" w:rsidDel="00421D84">
                <w:delText>1.90</w:delText>
              </w:r>
            </w:del>
          </w:p>
        </w:tc>
      </w:tr>
      <w:tr w:rsidR="00A027D8" w:rsidRPr="00E325D4" w:rsidDel="00421D84" w14:paraId="33A3644A" w14:textId="77777777" w:rsidTr="002F1572">
        <w:trPr>
          <w:cantSplit/>
          <w:trHeight w:val="190"/>
          <w:del w:id="38530" w:author="Author"/>
        </w:trPr>
        <w:tc>
          <w:tcPr>
            <w:tcW w:w="200" w:type="dxa"/>
          </w:tcPr>
          <w:p w14:paraId="547A602B" w14:textId="77777777" w:rsidR="00A027D8" w:rsidRPr="00E325D4" w:rsidDel="00421D84" w:rsidRDefault="00A027D8" w:rsidP="00BE28D4">
            <w:pPr>
              <w:pStyle w:val="tabletext11"/>
              <w:suppressAutoHyphens/>
              <w:rPr>
                <w:del w:id="38531" w:author="Author"/>
              </w:rPr>
            </w:pPr>
          </w:p>
        </w:tc>
        <w:tc>
          <w:tcPr>
            <w:tcW w:w="300" w:type="dxa"/>
            <w:gridSpan w:val="2"/>
            <w:tcBorders>
              <w:top w:val="single" w:sz="6" w:space="0" w:color="auto"/>
              <w:left w:val="single" w:sz="6" w:space="0" w:color="auto"/>
              <w:bottom w:val="single" w:sz="6" w:space="0" w:color="auto"/>
            </w:tcBorders>
          </w:tcPr>
          <w:p w14:paraId="75C83DF7" w14:textId="77777777" w:rsidR="00A027D8" w:rsidRPr="00E325D4" w:rsidDel="00421D84" w:rsidRDefault="00A027D8" w:rsidP="00BE28D4">
            <w:pPr>
              <w:pStyle w:val="tabletext11"/>
              <w:suppressAutoHyphens/>
              <w:jc w:val="center"/>
              <w:rPr>
                <w:del w:id="38532" w:author="Author"/>
              </w:rPr>
            </w:pPr>
          </w:p>
        </w:tc>
        <w:tc>
          <w:tcPr>
            <w:tcW w:w="700" w:type="dxa"/>
            <w:gridSpan w:val="2"/>
            <w:tcBorders>
              <w:top w:val="single" w:sz="6" w:space="0" w:color="auto"/>
              <w:bottom w:val="single" w:sz="6" w:space="0" w:color="auto"/>
            </w:tcBorders>
          </w:tcPr>
          <w:p w14:paraId="1DFE1F99" w14:textId="77777777" w:rsidR="00A027D8" w:rsidRPr="00E325D4" w:rsidDel="00421D84" w:rsidRDefault="00A027D8" w:rsidP="00BE28D4">
            <w:pPr>
              <w:pStyle w:val="tabletext11"/>
              <w:tabs>
                <w:tab w:val="decimal" w:pos="560"/>
              </w:tabs>
              <w:suppressAutoHyphens/>
              <w:rPr>
                <w:del w:id="38533" w:author="Author"/>
              </w:rPr>
            </w:pPr>
            <w:del w:id="38534" w:author="Author">
              <w:r w:rsidRPr="00E325D4" w:rsidDel="00421D84">
                <w:delText>65001</w:delText>
              </w:r>
            </w:del>
          </w:p>
        </w:tc>
        <w:tc>
          <w:tcPr>
            <w:tcW w:w="200" w:type="dxa"/>
            <w:tcBorders>
              <w:top w:val="single" w:sz="6" w:space="0" w:color="auto"/>
              <w:bottom w:val="single" w:sz="6" w:space="0" w:color="auto"/>
            </w:tcBorders>
          </w:tcPr>
          <w:p w14:paraId="390EF597" w14:textId="77777777" w:rsidR="00A027D8" w:rsidRPr="00E325D4" w:rsidDel="00421D84" w:rsidRDefault="00A027D8" w:rsidP="00BE28D4">
            <w:pPr>
              <w:pStyle w:val="tabletext11"/>
              <w:suppressAutoHyphens/>
              <w:jc w:val="center"/>
              <w:rPr>
                <w:del w:id="38535" w:author="Author"/>
              </w:rPr>
            </w:pPr>
            <w:del w:id="38536" w:author="Author">
              <w:r w:rsidRPr="00E325D4" w:rsidDel="00421D84">
                <w:delText>–</w:delText>
              </w:r>
            </w:del>
          </w:p>
        </w:tc>
        <w:tc>
          <w:tcPr>
            <w:tcW w:w="700" w:type="dxa"/>
            <w:tcBorders>
              <w:top w:val="single" w:sz="6" w:space="0" w:color="auto"/>
              <w:bottom w:val="single" w:sz="6" w:space="0" w:color="auto"/>
              <w:right w:val="single" w:sz="6" w:space="0" w:color="auto"/>
            </w:tcBorders>
          </w:tcPr>
          <w:p w14:paraId="0DF086DD" w14:textId="77777777" w:rsidR="00A027D8" w:rsidRPr="00E325D4" w:rsidDel="00421D84" w:rsidRDefault="00A027D8" w:rsidP="00BE28D4">
            <w:pPr>
              <w:pStyle w:val="tabletext11"/>
              <w:tabs>
                <w:tab w:val="decimal" w:pos="520"/>
              </w:tabs>
              <w:suppressAutoHyphens/>
              <w:rPr>
                <w:del w:id="38537" w:author="Author"/>
              </w:rPr>
            </w:pPr>
            <w:del w:id="38538" w:author="Author">
              <w:r w:rsidRPr="00E325D4" w:rsidDel="00421D84">
                <w:delText>90000</w:delText>
              </w:r>
            </w:del>
          </w:p>
        </w:tc>
        <w:tc>
          <w:tcPr>
            <w:tcW w:w="1600" w:type="dxa"/>
            <w:tcBorders>
              <w:top w:val="single" w:sz="6" w:space="0" w:color="auto"/>
              <w:left w:val="single" w:sz="6" w:space="0" w:color="auto"/>
              <w:bottom w:val="single" w:sz="6" w:space="0" w:color="auto"/>
              <w:right w:val="single" w:sz="6" w:space="0" w:color="auto"/>
            </w:tcBorders>
          </w:tcPr>
          <w:p w14:paraId="5F727A11" w14:textId="77777777" w:rsidR="00A027D8" w:rsidRPr="00E325D4" w:rsidDel="00421D84" w:rsidRDefault="00A027D8" w:rsidP="00BE28D4">
            <w:pPr>
              <w:pStyle w:val="tabletext11"/>
              <w:tabs>
                <w:tab w:val="decimal" w:pos="660"/>
              </w:tabs>
              <w:suppressAutoHyphens/>
              <w:rPr>
                <w:del w:id="38539" w:author="Author"/>
              </w:rPr>
            </w:pPr>
            <w:del w:id="38540" w:author="Author">
              <w:r w:rsidRPr="00E325D4" w:rsidDel="00421D84">
                <w:delText>1.70</w:delText>
              </w:r>
            </w:del>
          </w:p>
        </w:tc>
        <w:tc>
          <w:tcPr>
            <w:tcW w:w="1300" w:type="dxa"/>
            <w:tcBorders>
              <w:top w:val="single" w:sz="6" w:space="0" w:color="auto"/>
              <w:left w:val="single" w:sz="6" w:space="0" w:color="auto"/>
              <w:bottom w:val="single" w:sz="6" w:space="0" w:color="auto"/>
              <w:right w:val="single" w:sz="6" w:space="0" w:color="auto"/>
            </w:tcBorders>
          </w:tcPr>
          <w:p w14:paraId="45C1B757" w14:textId="77777777" w:rsidR="00A027D8" w:rsidRPr="00E325D4" w:rsidDel="00421D84" w:rsidRDefault="00A027D8" w:rsidP="00BE28D4">
            <w:pPr>
              <w:pStyle w:val="tabletext11"/>
              <w:tabs>
                <w:tab w:val="decimal" w:pos="560"/>
              </w:tabs>
              <w:suppressAutoHyphens/>
              <w:rPr>
                <w:del w:id="38541" w:author="Author"/>
              </w:rPr>
            </w:pPr>
            <w:del w:id="38542" w:author="Author">
              <w:r w:rsidRPr="00E325D4" w:rsidDel="00421D84">
                <w:delText>2.60</w:delText>
              </w:r>
            </w:del>
          </w:p>
        </w:tc>
      </w:tr>
      <w:tr w:rsidR="00A027D8" w:rsidRPr="00E325D4" w:rsidDel="00421D84" w14:paraId="579A7F3F" w14:textId="77777777" w:rsidTr="002F1572">
        <w:trPr>
          <w:cantSplit/>
          <w:trHeight w:val="190"/>
          <w:del w:id="38543" w:author="Author"/>
        </w:trPr>
        <w:tc>
          <w:tcPr>
            <w:tcW w:w="200" w:type="dxa"/>
          </w:tcPr>
          <w:p w14:paraId="1E4B4300" w14:textId="77777777" w:rsidR="00A027D8" w:rsidRPr="00E325D4" w:rsidDel="00421D84" w:rsidRDefault="00A027D8" w:rsidP="00BE28D4">
            <w:pPr>
              <w:pStyle w:val="tabletext11"/>
              <w:suppressAutoHyphens/>
              <w:rPr>
                <w:del w:id="38544" w:author="Author"/>
              </w:rPr>
            </w:pPr>
            <w:del w:id="38545" w:author="Author">
              <w:r w:rsidRPr="00E325D4" w:rsidDel="00421D84">
                <w:br/>
              </w:r>
            </w:del>
          </w:p>
        </w:tc>
        <w:tc>
          <w:tcPr>
            <w:tcW w:w="1900" w:type="dxa"/>
            <w:gridSpan w:val="6"/>
            <w:tcBorders>
              <w:left w:val="single" w:sz="6" w:space="0" w:color="auto"/>
              <w:bottom w:val="single" w:sz="6" w:space="0" w:color="auto"/>
            </w:tcBorders>
          </w:tcPr>
          <w:p w14:paraId="485621DA" w14:textId="77777777" w:rsidR="00A027D8" w:rsidRPr="00E325D4" w:rsidDel="00421D84" w:rsidRDefault="00A027D8" w:rsidP="00BE28D4">
            <w:pPr>
              <w:pStyle w:val="tabletext11"/>
              <w:suppressAutoHyphens/>
              <w:rPr>
                <w:del w:id="38546" w:author="Author"/>
              </w:rPr>
            </w:pPr>
            <w:del w:id="38547" w:author="Author">
              <w:r w:rsidRPr="00E325D4" w:rsidDel="00421D84">
                <w:delText>Each Additional $1000 over $90000</w:delText>
              </w:r>
              <w:r w:rsidRPr="00E325D4" w:rsidDel="00421D84">
                <w:rPr>
                  <w:szCs w:val="18"/>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2B5D93A5" w14:textId="77777777" w:rsidR="00A027D8" w:rsidRPr="00E325D4" w:rsidDel="00421D84" w:rsidRDefault="00A027D8" w:rsidP="00BE28D4">
            <w:pPr>
              <w:pStyle w:val="tabletext11"/>
              <w:tabs>
                <w:tab w:val="decimal" w:pos="660"/>
              </w:tabs>
              <w:suppressAutoHyphens/>
              <w:rPr>
                <w:del w:id="38548" w:author="Author"/>
              </w:rPr>
            </w:pPr>
            <w:del w:id="38549" w:author="Author">
              <w:r w:rsidRPr="00E325D4" w:rsidDel="00421D84">
                <w:br/>
                <w:delText>0.007</w:delText>
              </w:r>
            </w:del>
          </w:p>
        </w:tc>
        <w:tc>
          <w:tcPr>
            <w:tcW w:w="1300" w:type="dxa"/>
            <w:tcBorders>
              <w:top w:val="single" w:sz="6" w:space="0" w:color="auto"/>
              <w:left w:val="single" w:sz="6" w:space="0" w:color="auto"/>
              <w:bottom w:val="single" w:sz="6" w:space="0" w:color="auto"/>
              <w:right w:val="single" w:sz="6" w:space="0" w:color="auto"/>
            </w:tcBorders>
          </w:tcPr>
          <w:p w14:paraId="3FF5E68D" w14:textId="77777777" w:rsidR="00A027D8" w:rsidRPr="00E325D4" w:rsidDel="00421D84" w:rsidRDefault="00A027D8" w:rsidP="00BE28D4">
            <w:pPr>
              <w:pStyle w:val="tabletext11"/>
              <w:tabs>
                <w:tab w:val="decimal" w:pos="560"/>
              </w:tabs>
              <w:suppressAutoHyphens/>
              <w:rPr>
                <w:del w:id="38550" w:author="Author"/>
              </w:rPr>
            </w:pPr>
            <w:del w:id="38551" w:author="Author">
              <w:r w:rsidRPr="00E325D4" w:rsidDel="00421D84">
                <w:br/>
                <w:delText>0.025</w:delText>
              </w:r>
            </w:del>
          </w:p>
        </w:tc>
      </w:tr>
      <w:tr w:rsidR="00A027D8" w:rsidRPr="00E325D4" w:rsidDel="00421D84" w14:paraId="18556F6D" w14:textId="77777777" w:rsidTr="002F1572">
        <w:trPr>
          <w:cantSplit/>
          <w:trHeight w:val="190"/>
          <w:del w:id="38552" w:author="Author"/>
        </w:trPr>
        <w:tc>
          <w:tcPr>
            <w:tcW w:w="200" w:type="dxa"/>
          </w:tcPr>
          <w:p w14:paraId="5D106D6D" w14:textId="77777777" w:rsidR="00A027D8" w:rsidRPr="00E325D4" w:rsidDel="00421D84" w:rsidRDefault="00A027D8" w:rsidP="00BE28D4">
            <w:pPr>
              <w:pStyle w:val="tabletext11"/>
              <w:suppressAutoHyphens/>
              <w:rPr>
                <w:del w:id="38553" w:author="Author"/>
              </w:rPr>
            </w:pPr>
          </w:p>
        </w:tc>
        <w:tc>
          <w:tcPr>
            <w:tcW w:w="200" w:type="dxa"/>
            <w:tcBorders>
              <w:top w:val="single" w:sz="6" w:space="0" w:color="auto"/>
              <w:left w:val="single" w:sz="6" w:space="0" w:color="auto"/>
            </w:tcBorders>
          </w:tcPr>
          <w:p w14:paraId="5A42CAC2" w14:textId="77777777" w:rsidR="00A027D8" w:rsidRPr="00E325D4" w:rsidDel="00421D84" w:rsidRDefault="00A027D8" w:rsidP="00BE28D4">
            <w:pPr>
              <w:pStyle w:val="tabletext11"/>
              <w:suppressAutoHyphens/>
              <w:rPr>
                <w:del w:id="38554" w:author="Author"/>
              </w:rPr>
            </w:pPr>
            <w:del w:id="38555" w:author="Author">
              <w:r w:rsidRPr="00E325D4" w:rsidDel="00421D84">
                <w:sym w:font="Symbol" w:char="F02A"/>
              </w:r>
            </w:del>
          </w:p>
        </w:tc>
        <w:tc>
          <w:tcPr>
            <w:tcW w:w="4600" w:type="dxa"/>
            <w:gridSpan w:val="7"/>
            <w:tcBorders>
              <w:top w:val="single" w:sz="6" w:space="0" w:color="auto"/>
              <w:left w:val="nil"/>
              <w:right w:val="single" w:sz="6" w:space="0" w:color="auto"/>
            </w:tcBorders>
          </w:tcPr>
          <w:p w14:paraId="4F695E5A" w14:textId="77777777" w:rsidR="00A027D8" w:rsidRPr="00E325D4" w:rsidDel="00421D84" w:rsidRDefault="00A027D8" w:rsidP="00BE28D4">
            <w:pPr>
              <w:pStyle w:val="tabletext11"/>
              <w:suppressAutoHyphens/>
              <w:rPr>
                <w:del w:id="38556" w:author="Author"/>
              </w:rPr>
            </w:pPr>
            <w:del w:id="38557" w:author="Author">
              <w:r w:rsidRPr="00E325D4" w:rsidDel="00421D84">
                <w:delText>For autos with an original cost new in excess of $90000:</w:delText>
              </w:r>
            </w:del>
          </w:p>
        </w:tc>
      </w:tr>
      <w:tr w:rsidR="00A027D8" w:rsidRPr="00E325D4" w:rsidDel="00421D84" w14:paraId="1C2B1F36" w14:textId="77777777" w:rsidTr="002F1572">
        <w:trPr>
          <w:cantSplit/>
          <w:trHeight w:val="190"/>
          <w:del w:id="38558" w:author="Author"/>
        </w:trPr>
        <w:tc>
          <w:tcPr>
            <w:tcW w:w="200" w:type="dxa"/>
          </w:tcPr>
          <w:p w14:paraId="20A05C13" w14:textId="77777777" w:rsidR="00A027D8" w:rsidRPr="00E325D4" w:rsidDel="00421D84" w:rsidRDefault="00A027D8" w:rsidP="00BE28D4">
            <w:pPr>
              <w:pStyle w:val="tabletext11"/>
              <w:suppressAutoHyphens/>
              <w:rPr>
                <w:del w:id="38559" w:author="Author"/>
              </w:rPr>
            </w:pPr>
          </w:p>
        </w:tc>
        <w:tc>
          <w:tcPr>
            <w:tcW w:w="200" w:type="dxa"/>
            <w:tcBorders>
              <w:left w:val="single" w:sz="6" w:space="0" w:color="auto"/>
            </w:tcBorders>
          </w:tcPr>
          <w:p w14:paraId="42F91693" w14:textId="77777777" w:rsidR="00A027D8" w:rsidRPr="00E325D4" w:rsidDel="00421D84" w:rsidRDefault="00A027D8" w:rsidP="00BE28D4">
            <w:pPr>
              <w:pStyle w:val="tabletext11"/>
              <w:suppressAutoHyphens/>
              <w:rPr>
                <w:del w:id="38560" w:author="Author"/>
              </w:rPr>
            </w:pPr>
          </w:p>
        </w:tc>
        <w:tc>
          <w:tcPr>
            <w:tcW w:w="400" w:type="dxa"/>
            <w:gridSpan w:val="2"/>
            <w:tcBorders>
              <w:left w:val="nil"/>
            </w:tcBorders>
          </w:tcPr>
          <w:p w14:paraId="68E3DECA" w14:textId="77777777" w:rsidR="00A027D8" w:rsidRPr="00E325D4" w:rsidDel="00421D84" w:rsidRDefault="00A027D8" w:rsidP="00BE28D4">
            <w:pPr>
              <w:pStyle w:val="tabletext11"/>
              <w:suppressAutoHyphens/>
              <w:rPr>
                <w:del w:id="38561" w:author="Author"/>
              </w:rPr>
            </w:pPr>
            <w:del w:id="38562" w:author="Author">
              <w:r w:rsidRPr="00E325D4" w:rsidDel="00421D84">
                <w:delText>(i)</w:delText>
              </w:r>
            </w:del>
          </w:p>
        </w:tc>
        <w:tc>
          <w:tcPr>
            <w:tcW w:w="4200" w:type="dxa"/>
            <w:gridSpan w:val="5"/>
            <w:tcBorders>
              <w:left w:val="nil"/>
              <w:right w:val="single" w:sz="6" w:space="0" w:color="auto"/>
            </w:tcBorders>
          </w:tcPr>
          <w:p w14:paraId="08E6DFFA" w14:textId="77777777" w:rsidR="00A027D8" w:rsidRPr="00E325D4" w:rsidDel="00421D84" w:rsidRDefault="00A027D8" w:rsidP="00BE28D4">
            <w:pPr>
              <w:pStyle w:val="tabletext11"/>
              <w:suppressAutoHyphens/>
              <w:rPr>
                <w:del w:id="38563" w:author="Author"/>
              </w:rPr>
            </w:pPr>
            <w:del w:id="38564" w:author="Author">
              <w:r w:rsidRPr="00E325D4" w:rsidDel="00421D84">
                <w:delText>Subtract 90000 from the original cost new.</w:delText>
              </w:r>
            </w:del>
          </w:p>
        </w:tc>
      </w:tr>
      <w:tr w:rsidR="00A027D8" w:rsidRPr="00E325D4" w:rsidDel="00421D84" w14:paraId="112791F5" w14:textId="77777777" w:rsidTr="002F1572">
        <w:trPr>
          <w:cantSplit/>
          <w:trHeight w:val="190"/>
          <w:del w:id="38565" w:author="Author"/>
        </w:trPr>
        <w:tc>
          <w:tcPr>
            <w:tcW w:w="200" w:type="dxa"/>
          </w:tcPr>
          <w:p w14:paraId="3D592698" w14:textId="77777777" w:rsidR="00A027D8" w:rsidRPr="00E325D4" w:rsidDel="00421D84" w:rsidRDefault="00A027D8" w:rsidP="00BE28D4">
            <w:pPr>
              <w:pStyle w:val="tabletext11"/>
              <w:suppressAutoHyphens/>
              <w:rPr>
                <w:del w:id="38566" w:author="Author"/>
              </w:rPr>
            </w:pPr>
          </w:p>
        </w:tc>
        <w:tc>
          <w:tcPr>
            <w:tcW w:w="200" w:type="dxa"/>
            <w:tcBorders>
              <w:left w:val="single" w:sz="6" w:space="0" w:color="auto"/>
            </w:tcBorders>
          </w:tcPr>
          <w:p w14:paraId="202A761A" w14:textId="77777777" w:rsidR="00A027D8" w:rsidRPr="00E325D4" w:rsidDel="00421D84" w:rsidRDefault="00A027D8" w:rsidP="00BE28D4">
            <w:pPr>
              <w:pStyle w:val="tabletext11"/>
              <w:suppressAutoHyphens/>
              <w:rPr>
                <w:del w:id="38567" w:author="Author"/>
              </w:rPr>
            </w:pPr>
          </w:p>
        </w:tc>
        <w:tc>
          <w:tcPr>
            <w:tcW w:w="400" w:type="dxa"/>
            <w:gridSpan w:val="2"/>
            <w:tcBorders>
              <w:left w:val="nil"/>
            </w:tcBorders>
          </w:tcPr>
          <w:p w14:paraId="180197F8" w14:textId="77777777" w:rsidR="00A027D8" w:rsidRPr="00E325D4" w:rsidDel="00421D84" w:rsidRDefault="00A027D8" w:rsidP="00BE28D4">
            <w:pPr>
              <w:pStyle w:val="tabletext11"/>
              <w:suppressAutoHyphens/>
              <w:rPr>
                <w:del w:id="38568" w:author="Author"/>
              </w:rPr>
            </w:pPr>
            <w:del w:id="38569" w:author="Author">
              <w:r w:rsidRPr="00E325D4" w:rsidDel="00421D84">
                <w:delText>(ii)</w:delText>
              </w:r>
            </w:del>
          </w:p>
        </w:tc>
        <w:tc>
          <w:tcPr>
            <w:tcW w:w="4200" w:type="dxa"/>
            <w:gridSpan w:val="5"/>
            <w:tcBorders>
              <w:left w:val="nil"/>
              <w:right w:val="single" w:sz="6" w:space="0" w:color="auto"/>
            </w:tcBorders>
          </w:tcPr>
          <w:p w14:paraId="102FB460" w14:textId="77777777" w:rsidR="00A027D8" w:rsidRPr="00E325D4" w:rsidDel="00421D84" w:rsidRDefault="00A027D8" w:rsidP="00BE28D4">
            <w:pPr>
              <w:pStyle w:val="tabletext11"/>
              <w:suppressAutoHyphens/>
              <w:rPr>
                <w:del w:id="38570" w:author="Author"/>
              </w:rPr>
            </w:pPr>
            <w:del w:id="38571" w:author="Author">
              <w:r w:rsidRPr="00E325D4" w:rsidDel="00421D84">
                <w:delText>Divide the result by 1000.</w:delText>
              </w:r>
            </w:del>
          </w:p>
        </w:tc>
      </w:tr>
      <w:tr w:rsidR="00A027D8" w:rsidRPr="00E325D4" w:rsidDel="00421D84" w14:paraId="55C2A5DA" w14:textId="77777777" w:rsidTr="002F1572">
        <w:trPr>
          <w:cantSplit/>
          <w:trHeight w:val="190"/>
          <w:del w:id="38572" w:author="Author"/>
        </w:trPr>
        <w:tc>
          <w:tcPr>
            <w:tcW w:w="200" w:type="dxa"/>
          </w:tcPr>
          <w:p w14:paraId="361717A1" w14:textId="77777777" w:rsidR="00A027D8" w:rsidRPr="00E325D4" w:rsidDel="00421D84" w:rsidRDefault="00A027D8" w:rsidP="00BE28D4">
            <w:pPr>
              <w:pStyle w:val="tabletext11"/>
              <w:suppressAutoHyphens/>
              <w:rPr>
                <w:del w:id="38573" w:author="Author"/>
              </w:rPr>
            </w:pPr>
            <w:del w:id="38574" w:author="Author">
              <w:r w:rsidRPr="00E325D4" w:rsidDel="00421D84">
                <w:br/>
              </w:r>
            </w:del>
          </w:p>
        </w:tc>
        <w:tc>
          <w:tcPr>
            <w:tcW w:w="200" w:type="dxa"/>
            <w:tcBorders>
              <w:left w:val="single" w:sz="6" w:space="0" w:color="auto"/>
            </w:tcBorders>
          </w:tcPr>
          <w:p w14:paraId="2EF25B19" w14:textId="77777777" w:rsidR="00A027D8" w:rsidRPr="00E325D4" w:rsidDel="00421D84" w:rsidRDefault="00A027D8" w:rsidP="00BE28D4">
            <w:pPr>
              <w:pStyle w:val="tabletext11"/>
              <w:suppressAutoHyphens/>
              <w:rPr>
                <w:del w:id="38575" w:author="Author"/>
              </w:rPr>
            </w:pPr>
            <w:del w:id="38576" w:author="Author">
              <w:r w:rsidRPr="00E325D4" w:rsidDel="00421D84">
                <w:br/>
              </w:r>
            </w:del>
          </w:p>
        </w:tc>
        <w:tc>
          <w:tcPr>
            <w:tcW w:w="400" w:type="dxa"/>
            <w:gridSpan w:val="2"/>
            <w:tcBorders>
              <w:left w:val="nil"/>
            </w:tcBorders>
          </w:tcPr>
          <w:p w14:paraId="229D9F3B" w14:textId="77777777" w:rsidR="00A027D8" w:rsidRPr="00E325D4" w:rsidDel="00421D84" w:rsidRDefault="00A027D8" w:rsidP="00BE28D4">
            <w:pPr>
              <w:pStyle w:val="tabletext11"/>
              <w:suppressAutoHyphens/>
              <w:rPr>
                <w:del w:id="38577" w:author="Author"/>
              </w:rPr>
            </w:pPr>
            <w:del w:id="38578" w:author="Author">
              <w:r w:rsidRPr="00E325D4" w:rsidDel="00421D84">
                <w:delText>(iii)</w:delText>
              </w:r>
              <w:r w:rsidRPr="00E325D4" w:rsidDel="00421D84">
                <w:br/>
              </w:r>
            </w:del>
          </w:p>
        </w:tc>
        <w:tc>
          <w:tcPr>
            <w:tcW w:w="4200" w:type="dxa"/>
            <w:gridSpan w:val="5"/>
            <w:tcBorders>
              <w:left w:val="nil"/>
              <w:right w:val="single" w:sz="6" w:space="0" w:color="auto"/>
            </w:tcBorders>
          </w:tcPr>
          <w:p w14:paraId="13F26969" w14:textId="77777777" w:rsidR="00A027D8" w:rsidRPr="00E325D4" w:rsidDel="00421D84" w:rsidRDefault="00A027D8" w:rsidP="00BE28D4">
            <w:pPr>
              <w:pStyle w:val="tabletext11"/>
              <w:suppressAutoHyphens/>
              <w:rPr>
                <w:del w:id="38579" w:author="Author"/>
              </w:rPr>
            </w:pPr>
            <w:del w:id="38580" w:author="Author">
              <w:r w:rsidRPr="00E325D4" w:rsidDel="00421D84">
                <w:delText>Multiply by the appropriate "Each Additional $1000 over $90000" factor.</w:delText>
              </w:r>
            </w:del>
          </w:p>
        </w:tc>
      </w:tr>
      <w:tr w:rsidR="00A027D8" w:rsidRPr="00E325D4" w:rsidDel="00421D84" w14:paraId="16966CC3" w14:textId="77777777" w:rsidTr="002F1572">
        <w:trPr>
          <w:cantSplit/>
          <w:trHeight w:val="190"/>
          <w:del w:id="38581" w:author="Author"/>
        </w:trPr>
        <w:tc>
          <w:tcPr>
            <w:tcW w:w="200" w:type="dxa"/>
          </w:tcPr>
          <w:p w14:paraId="27618BB1" w14:textId="77777777" w:rsidR="00A027D8" w:rsidRPr="00E325D4" w:rsidDel="00421D84" w:rsidRDefault="00A027D8" w:rsidP="00BE28D4">
            <w:pPr>
              <w:pStyle w:val="tabletext11"/>
              <w:suppressAutoHyphens/>
              <w:rPr>
                <w:del w:id="38582" w:author="Author"/>
              </w:rPr>
            </w:pPr>
            <w:del w:id="38583" w:author="Author">
              <w:r w:rsidRPr="00E325D4" w:rsidDel="00421D84">
                <w:br/>
              </w:r>
            </w:del>
          </w:p>
        </w:tc>
        <w:tc>
          <w:tcPr>
            <w:tcW w:w="200" w:type="dxa"/>
            <w:tcBorders>
              <w:left w:val="single" w:sz="6" w:space="0" w:color="auto"/>
              <w:bottom w:val="single" w:sz="6" w:space="0" w:color="auto"/>
            </w:tcBorders>
          </w:tcPr>
          <w:p w14:paraId="6438C390" w14:textId="77777777" w:rsidR="00A027D8" w:rsidRPr="00E325D4" w:rsidDel="00421D84" w:rsidRDefault="00A027D8" w:rsidP="00BE28D4">
            <w:pPr>
              <w:pStyle w:val="tabletext11"/>
              <w:suppressAutoHyphens/>
              <w:rPr>
                <w:del w:id="38584" w:author="Author"/>
              </w:rPr>
            </w:pPr>
            <w:del w:id="38585" w:author="Author">
              <w:r w:rsidRPr="00E325D4" w:rsidDel="00421D84">
                <w:br/>
              </w:r>
            </w:del>
          </w:p>
        </w:tc>
        <w:tc>
          <w:tcPr>
            <w:tcW w:w="400" w:type="dxa"/>
            <w:gridSpan w:val="2"/>
            <w:tcBorders>
              <w:left w:val="nil"/>
              <w:bottom w:val="single" w:sz="6" w:space="0" w:color="auto"/>
            </w:tcBorders>
          </w:tcPr>
          <w:p w14:paraId="70B36957" w14:textId="77777777" w:rsidR="00A027D8" w:rsidRPr="00E325D4" w:rsidDel="00421D84" w:rsidRDefault="00A027D8" w:rsidP="00BE28D4">
            <w:pPr>
              <w:pStyle w:val="tabletext11"/>
              <w:suppressAutoHyphens/>
              <w:rPr>
                <w:del w:id="38586" w:author="Author"/>
              </w:rPr>
            </w:pPr>
            <w:del w:id="38587" w:author="Author">
              <w:r w:rsidRPr="00E325D4" w:rsidDel="00421D84">
                <w:delText>(iv)</w:delText>
              </w:r>
              <w:r w:rsidRPr="00E325D4" w:rsidDel="00421D84">
                <w:br/>
              </w:r>
            </w:del>
          </w:p>
        </w:tc>
        <w:tc>
          <w:tcPr>
            <w:tcW w:w="4200" w:type="dxa"/>
            <w:gridSpan w:val="5"/>
            <w:tcBorders>
              <w:left w:val="nil"/>
              <w:bottom w:val="single" w:sz="6" w:space="0" w:color="auto"/>
              <w:right w:val="single" w:sz="6" w:space="0" w:color="auto"/>
            </w:tcBorders>
          </w:tcPr>
          <w:p w14:paraId="2DDD1C60" w14:textId="77777777" w:rsidR="00A027D8" w:rsidRPr="00E325D4" w:rsidDel="00421D84" w:rsidRDefault="00A027D8" w:rsidP="00BE28D4">
            <w:pPr>
              <w:pStyle w:val="tabletext11"/>
              <w:suppressAutoHyphens/>
              <w:rPr>
                <w:del w:id="38588" w:author="Author"/>
              </w:rPr>
            </w:pPr>
            <w:del w:id="38589" w:author="Author">
              <w:r w:rsidRPr="00E325D4" w:rsidDel="00421D84">
                <w:delText>Add the result to the appropriate 65001 – 90000 factor.</w:delText>
              </w:r>
            </w:del>
          </w:p>
        </w:tc>
      </w:tr>
    </w:tbl>
    <w:p w14:paraId="23D73F2C" w14:textId="77777777" w:rsidR="00A027D8" w:rsidRPr="00E325D4" w:rsidDel="00421D84" w:rsidRDefault="00A027D8" w:rsidP="00BE28D4">
      <w:pPr>
        <w:pStyle w:val="tablecaption"/>
        <w:suppressAutoHyphens/>
        <w:rPr>
          <w:del w:id="38590" w:author="Author"/>
        </w:rPr>
      </w:pPr>
      <w:del w:id="38591" w:author="Author">
        <w:r w:rsidRPr="00E325D4" w:rsidDel="00421D84">
          <w:delText>Table 101.A.4.a.(4)(a) Zone-rated Risks Original Cost New Factors</w:delText>
        </w:r>
      </w:del>
    </w:p>
    <w:p w14:paraId="139F35A8" w14:textId="77777777" w:rsidR="00A027D8" w:rsidRPr="00E325D4" w:rsidDel="00421D84" w:rsidRDefault="00A027D8" w:rsidP="00BE28D4">
      <w:pPr>
        <w:pStyle w:val="isonormal"/>
        <w:suppressAutoHyphens/>
        <w:rPr>
          <w:del w:id="38592" w:author="Author"/>
        </w:rPr>
      </w:pPr>
    </w:p>
    <w:p w14:paraId="5DDA2A1F" w14:textId="77777777" w:rsidR="00A027D8" w:rsidRPr="00E325D4" w:rsidDel="00421D84" w:rsidRDefault="00A027D8" w:rsidP="00BE28D4">
      <w:pPr>
        <w:pStyle w:val="outlinehd6"/>
        <w:suppressAutoHyphens/>
        <w:rPr>
          <w:del w:id="38593" w:author="Author"/>
        </w:rPr>
      </w:pPr>
      <w:del w:id="38594" w:author="Author">
        <w:r w:rsidRPr="00E325D4" w:rsidDel="00421D84">
          <w:tab/>
          <w:delText>(b)</w:delText>
        </w:r>
        <w:r w:rsidRPr="00E325D4" w:rsidDel="00421D84">
          <w:tab/>
          <w:delText>Age Group Factors</w:delText>
        </w:r>
      </w:del>
    </w:p>
    <w:p w14:paraId="158EDB07" w14:textId="77777777" w:rsidR="00A027D8" w:rsidRPr="00E325D4" w:rsidDel="00421D84" w:rsidRDefault="00A027D8" w:rsidP="00BE28D4">
      <w:pPr>
        <w:pStyle w:val="space4"/>
        <w:suppressAutoHyphens/>
        <w:rPr>
          <w:del w:id="3859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A027D8" w:rsidRPr="00E325D4" w:rsidDel="00421D84" w14:paraId="5C363FB4" w14:textId="77777777" w:rsidTr="002F1572">
        <w:trPr>
          <w:cantSplit/>
          <w:trHeight w:val="190"/>
          <w:del w:id="38596" w:author="Author"/>
        </w:trPr>
        <w:tc>
          <w:tcPr>
            <w:tcW w:w="200" w:type="dxa"/>
          </w:tcPr>
          <w:p w14:paraId="2475675F" w14:textId="77777777" w:rsidR="00A027D8" w:rsidRPr="00E325D4" w:rsidDel="00421D84" w:rsidRDefault="00A027D8" w:rsidP="00BE28D4">
            <w:pPr>
              <w:pStyle w:val="tablehead"/>
              <w:suppressAutoHyphens/>
              <w:rPr>
                <w:del w:id="38597" w:author="Author"/>
              </w:rPr>
            </w:pPr>
            <w:del w:id="38598" w:author="Author">
              <w:r w:rsidRPr="00E325D4" w:rsidDel="00421D84">
                <w:br/>
              </w:r>
              <w:r w:rsidRPr="00E325D4" w:rsidDel="00421D84">
                <w:br/>
              </w:r>
            </w:del>
          </w:p>
        </w:tc>
        <w:tc>
          <w:tcPr>
            <w:tcW w:w="2320" w:type="dxa"/>
            <w:tcBorders>
              <w:top w:val="single" w:sz="6" w:space="0" w:color="auto"/>
              <w:left w:val="single" w:sz="6" w:space="0" w:color="auto"/>
              <w:bottom w:val="single" w:sz="6" w:space="0" w:color="auto"/>
              <w:right w:val="single" w:sz="6" w:space="0" w:color="auto"/>
            </w:tcBorders>
            <w:vAlign w:val="bottom"/>
          </w:tcPr>
          <w:p w14:paraId="470B7A75" w14:textId="77777777" w:rsidR="00A027D8" w:rsidRPr="00E325D4" w:rsidDel="00421D84" w:rsidRDefault="00A027D8" w:rsidP="00BE28D4">
            <w:pPr>
              <w:pStyle w:val="tablehead"/>
              <w:suppressAutoHyphens/>
              <w:rPr>
                <w:del w:id="38599" w:author="Author"/>
              </w:rPr>
            </w:pPr>
            <w:del w:id="38600" w:author="Author">
              <w:r w:rsidRPr="00E325D4" w:rsidDel="00421D84">
                <w:delText>Age Group</w:delText>
              </w:r>
            </w:del>
          </w:p>
        </w:tc>
        <w:tc>
          <w:tcPr>
            <w:tcW w:w="1560" w:type="dxa"/>
            <w:tcBorders>
              <w:top w:val="single" w:sz="6" w:space="0" w:color="auto"/>
              <w:left w:val="single" w:sz="6" w:space="0" w:color="auto"/>
              <w:bottom w:val="single" w:sz="6" w:space="0" w:color="auto"/>
              <w:right w:val="single" w:sz="6" w:space="0" w:color="auto"/>
            </w:tcBorders>
          </w:tcPr>
          <w:p w14:paraId="1E65B744" w14:textId="77777777" w:rsidR="00A027D8" w:rsidRPr="00E325D4" w:rsidDel="00421D84" w:rsidRDefault="00A027D8" w:rsidP="00BE28D4">
            <w:pPr>
              <w:pStyle w:val="tablehead"/>
              <w:suppressAutoHyphens/>
              <w:rPr>
                <w:del w:id="38601" w:author="Author"/>
                <w:b w:val="0"/>
              </w:rPr>
            </w:pPr>
            <w:del w:id="38602" w:author="Author">
              <w:r w:rsidRPr="00E325D4" w:rsidDel="00421D84">
                <w:delText>Comprehensive</w:delText>
              </w:r>
              <w:r w:rsidRPr="00E325D4" w:rsidDel="00421D84">
                <w:br/>
                <w:delText>And Specified</w:delText>
              </w:r>
              <w:r w:rsidRPr="00E325D4" w:rsidDel="00421D84">
                <w:br/>
                <w:delText>Causes Of Loss</w:delText>
              </w:r>
            </w:del>
          </w:p>
        </w:tc>
        <w:tc>
          <w:tcPr>
            <w:tcW w:w="920" w:type="dxa"/>
            <w:tcBorders>
              <w:top w:val="single" w:sz="6" w:space="0" w:color="auto"/>
              <w:left w:val="single" w:sz="6" w:space="0" w:color="auto"/>
              <w:bottom w:val="single" w:sz="6" w:space="0" w:color="auto"/>
              <w:right w:val="single" w:sz="6" w:space="0" w:color="auto"/>
            </w:tcBorders>
            <w:vAlign w:val="bottom"/>
          </w:tcPr>
          <w:p w14:paraId="3F348099" w14:textId="77777777" w:rsidR="00A027D8" w:rsidRPr="00E325D4" w:rsidDel="00421D84" w:rsidRDefault="00A027D8" w:rsidP="00BE28D4">
            <w:pPr>
              <w:pStyle w:val="tablehead"/>
              <w:suppressAutoHyphens/>
              <w:rPr>
                <w:del w:id="38603" w:author="Author"/>
                <w:b w:val="0"/>
              </w:rPr>
            </w:pPr>
            <w:del w:id="38604" w:author="Author">
              <w:r w:rsidRPr="00E325D4" w:rsidDel="00421D84">
                <w:delText>Collision</w:delText>
              </w:r>
            </w:del>
          </w:p>
        </w:tc>
      </w:tr>
      <w:tr w:rsidR="00A027D8" w:rsidRPr="00E325D4" w:rsidDel="00421D84" w14:paraId="6E5278A0" w14:textId="77777777" w:rsidTr="002F1572">
        <w:trPr>
          <w:cantSplit/>
          <w:trHeight w:val="190"/>
          <w:del w:id="38605" w:author="Author"/>
        </w:trPr>
        <w:tc>
          <w:tcPr>
            <w:tcW w:w="200" w:type="dxa"/>
          </w:tcPr>
          <w:p w14:paraId="2836B93B" w14:textId="77777777" w:rsidR="00A027D8" w:rsidRPr="00E325D4" w:rsidDel="00421D84" w:rsidRDefault="00A027D8" w:rsidP="00BE28D4">
            <w:pPr>
              <w:pStyle w:val="tabletext11"/>
              <w:suppressAutoHyphens/>
              <w:rPr>
                <w:del w:id="38606" w:author="Author"/>
              </w:rPr>
            </w:pPr>
          </w:p>
        </w:tc>
        <w:tc>
          <w:tcPr>
            <w:tcW w:w="2320" w:type="dxa"/>
            <w:tcBorders>
              <w:top w:val="single" w:sz="6" w:space="0" w:color="auto"/>
              <w:left w:val="single" w:sz="6" w:space="0" w:color="auto"/>
              <w:bottom w:val="single" w:sz="6" w:space="0" w:color="auto"/>
              <w:right w:val="single" w:sz="6" w:space="0" w:color="auto"/>
            </w:tcBorders>
          </w:tcPr>
          <w:p w14:paraId="566CC1EE" w14:textId="77777777" w:rsidR="00A027D8" w:rsidRPr="00E325D4" w:rsidDel="00421D84" w:rsidRDefault="00A027D8" w:rsidP="00BE28D4">
            <w:pPr>
              <w:pStyle w:val="tabletext11"/>
              <w:suppressAutoHyphens/>
              <w:rPr>
                <w:del w:id="38607" w:author="Author"/>
              </w:rPr>
            </w:pPr>
            <w:del w:id="38608" w:author="Author">
              <w:r w:rsidRPr="00E325D4" w:rsidDel="00421D84">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2558BBD4" w14:textId="77777777" w:rsidR="00A027D8" w:rsidRPr="00E325D4" w:rsidDel="00421D84" w:rsidRDefault="00A027D8" w:rsidP="00BE28D4">
            <w:pPr>
              <w:pStyle w:val="tabletext11"/>
              <w:tabs>
                <w:tab w:val="decimal" w:pos="660"/>
              </w:tabs>
              <w:suppressAutoHyphens/>
              <w:rPr>
                <w:del w:id="38609" w:author="Author"/>
              </w:rPr>
            </w:pPr>
            <w:del w:id="38610"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582A6ADD" w14:textId="77777777" w:rsidR="00A027D8" w:rsidRPr="00E325D4" w:rsidDel="00421D84" w:rsidRDefault="00A027D8" w:rsidP="00BE28D4">
            <w:pPr>
              <w:pStyle w:val="tabletext11"/>
              <w:tabs>
                <w:tab w:val="decimal" w:pos="310"/>
              </w:tabs>
              <w:suppressAutoHyphens/>
              <w:rPr>
                <w:del w:id="38611" w:author="Author"/>
              </w:rPr>
            </w:pPr>
            <w:del w:id="38612" w:author="Author">
              <w:r w:rsidRPr="00E325D4" w:rsidDel="00421D84">
                <w:delText>1.00</w:delText>
              </w:r>
            </w:del>
          </w:p>
        </w:tc>
      </w:tr>
      <w:tr w:rsidR="00A027D8" w:rsidRPr="00E325D4" w:rsidDel="00421D84" w14:paraId="000B34AC" w14:textId="77777777" w:rsidTr="002F1572">
        <w:trPr>
          <w:cantSplit/>
          <w:trHeight w:val="190"/>
          <w:del w:id="38613" w:author="Author"/>
        </w:trPr>
        <w:tc>
          <w:tcPr>
            <w:tcW w:w="200" w:type="dxa"/>
          </w:tcPr>
          <w:p w14:paraId="6CEA71E2" w14:textId="77777777" w:rsidR="00A027D8" w:rsidRPr="00E325D4" w:rsidDel="00421D84" w:rsidRDefault="00A027D8" w:rsidP="00BE28D4">
            <w:pPr>
              <w:pStyle w:val="tabletext11"/>
              <w:suppressAutoHyphens/>
              <w:rPr>
                <w:del w:id="38614" w:author="Author"/>
              </w:rPr>
            </w:pPr>
          </w:p>
        </w:tc>
        <w:tc>
          <w:tcPr>
            <w:tcW w:w="2320" w:type="dxa"/>
            <w:tcBorders>
              <w:top w:val="single" w:sz="6" w:space="0" w:color="auto"/>
              <w:left w:val="single" w:sz="6" w:space="0" w:color="auto"/>
              <w:bottom w:val="single" w:sz="6" w:space="0" w:color="auto"/>
              <w:right w:val="single" w:sz="6" w:space="0" w:color="auto"/>
            </w:tcBorders>
          </w:tcPr>
          <w:p w14:paraId="791FCA55" w14:textId="77777777" w:rsidR="00A027D8" w:rsidRPr="00E325D4" w:rsidDel="00421D84" w:rsidRDefault="00A027D8" w:rsidP="00BE28D4">
            <w:pPr>
              <w:pStyle w:val="tabletext11"/>
              <w:suppressAutoHyphens/>
              <w:rPr>
                <w:del w:id="38615" w:author="Author"/>
              </w:rPr>
            </w:pPr>
            <w:del w:id="38616" w:author="Author">
              <w:r w:rsidRPr="00E325D4" w:rsidDel="00421D84">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3A219FC" w14:textId="77777777" w:rsidR="00A027D8" w:rsidRPr="00E325D4" w:rsidDel="00421D84" w:rsidRDefault="00A027D8" w:rsidP="00BE28D4">
            <w:pPr>
              <w:pStyle w:val="tabletext11"/>
              <w:tabs>
                <w:tab w:val="decimal" w:pos="660"/>
              </w:tabs>
              <w:suppressAutoHyphens/>
              <w:rPr>
                <w:del w:id="38617" w:author="Author"/>
              </w:rPr>
            </w:pPr>
            <w:del w:id="38618"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0CCBC32C" w14:textId="77777777" w:rsidR="00A027D8" w:rsidRPr="00E325D4" w:rsidDel="00421D84" w:rsidRDefault="00A027D8" w:rsidP="00BE28D4">
            <w:pPr>
              <w:pStyle w:val="tabletext11"/>
              <w:tabs>
                <w:tab w:val="decimal" w:pos="310"/>
              </w:tabs>
              <w:suppressAutoHyphens/>
              <w:rPr>
                <w:del w:id="38619" w:author="Author"/>
              </w:rPr>
            </w:pPr>
            <w:del w:id="38620" w:author="Author">
              <w:r w:rsidRPr="00E325D4" w:rsidDel="00421D84">
                <w:delText>1.00</w:delText>
              </w:r>
            </w:del>
          </w:p>
        </w:tc>
      </w:tr>
      <w:tr w:rsidR="00A027D8" w:rsidRPr="00E325D4" w:rsidDel="00421D84" w14:paraId="164E4E9E" w14:textId="77777777" w:rsidTr="002F1572">
        <w:trPr>
          <w:cantSplit/>
          <w:trHeight w:val="190"/>
          <w:del w:id="38621" w:author="Author"/>
        </w:trPr>
        <w:tc>
          <w:tcPr>
            <w:tcW w:w="200" w:type="dxa"/>
          </w:tcPr>
          <w:p w14:paraId="48F05B1D" w14:textId="77777777" w:rsidR="00A027D8" w:rsidRPr="00E325D4" w:rsidDel="00421D84" w:rsidRDefault="00A027D8" w:rsidP="00BE28D4">
            <w:pPr>
              <w:pStyle w:val="tabletext11"/>
              <w:suppressAutoHyphens/>
              <w:rPr>
                <w:del w:id="38622" w:author="Author"/>
              </w:rPr>
            </w:pPr>
          </w:p>
        </w:tc>
        <w:tc>
          <w:tcPr>
            <w:tcW w:w="2320" w:type="dxa"/>
            <w:tcBorders>
              <w:top w:val="single" w:sz="6" w:space="0" w:color="auto"/>
              <w:left w:val="single" w:sz="6" w:space="0" w:color="auto"/>
              <w:bottom w:val="single" w:sz="6" w:space="0" w:color="auto"/>
              <w:right w:val="single" w:sz="6" w:space="0" w:color="auto"/>
            </w:tcBorders>
          </w:tcPr>
          <w:p w14:paraId="47E43CF4" w14:textId="77777777" w:rsidR="00A027D8" w:rsidRPr="00E325D4" w:rsidDel="00421D84" w:rsidRDefault="00A027D8" w:rsidP="00BE28D4">
            <w:pPr>
              <w:pStyle w:val="tabletext11"/>
              <w:suppressAutoHyphens/>
              <w:rPr>
                <w:del w:id="38623" w:author="Author"/>
              </w:rPr>
            </w:pPr>
            <w:del w:id="38624" w:author="Author">
              <w:r w:rsidRPr="00E325D4" w:rsidDel="00421D84">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A0346D1" w14:textId="77777777" w:rsidR="00A027D8" w:rsidRPr="00E325D4" w:rsidDel="00421D84" w:rsidRDefault="00A027D8" w:rsidP="00BE28D4">
            <w:pPr>
              <w:pStyle w:val="tabletext11"/>
              <w:tabs>
                <w:tab w:val="decimal" w:pos="660"/>
              </w:tabs>
              <w:suppressAutoHyphens/>
              <w:rPr>
                <w:del w:id="38625" w:author="Author"/>
              </w:rPr>
            </w:pPr>
            <w:del w:id="38626" w:author="Author">
              <w:r w:rsidRPr="00E325D4" w:rsidDel="00421D84">
                <w:delText>1.00</w:delText>
              </w:r>
            </w:del>
          </w:p>
        </w:tc>
        <w:tc>
          <w:tcPr>
            <w:tcW w:w="920" w:type="dxa"/>
            <w:tcBorders>
              <w:top w:val="single" w:sz="6" w:space="0" w:color="auto"/>
              <w:left w:val="single" w:sz="6" w:space="0" w:color="auto"/>
              <w:bottom w:val="single" w:sz="6" w:space="0" w:color="auto"/>
              <w:right w:val="single" w:sz="6" w:space="0" w:color="auto"/>
            </w:tcBorders>
          </w:tcPr>
          <w:p w14:paraId="0AC0822A" w14:textId="77777777" w:rsidR="00A027D8" w:rsidRPr="00E325D4" w:rsidDel="00421D84" w:rsidRDefault="00A027D8" w:rsidP="00BE28D4">
            <w:pPr>
              <w:pStyle w:val="tabletext11"/>
              <w:tabs>
                <w:tab w:val="decimal" w:pos="310"/>
              </w:tabs>
              <w:suppressAutoHyphens/>
              <w:rPr>
                <w:del w:id="38627" w:author="Author"/>
              </w:rPr>
            </w:pPr>
            <w:del w:id="38628" w:author="Author">
              <w:r w:rsidRPr="00E325D4" w:rsidDel="00421D84">
                <w:delText>1.00</w:delText>
              </w:r>
            </w:del>
          </w:p>
        </w:tc>
      </w:tr>
      <w:tr w:rsidR="00A027D8" w:rsidRPr="00E325D4" w:rsidDel="00421D84" w14:paraId="55DCDBBB" w14:textId="77777777" w:rsidTr="002F1572">
        <w:trPr>
          <w:cantSplit/>
          <w:trHeight w:val="190"/>
          <w:del w:id="38629" w:author="Author"/>
        </w:trPr>
        <w:tc>
          <w:tcPr>
            <w:tcW w:w="200" w:type="dxa"/>
          </w:tcPr>
          <w:p w14:paraId="552AB034" w14:textId="77777777" w:rsidR="00A027D8" w:rsidRPr="00E325D4" w:rsidDel="00421D84" w:rsidRDefault="00A027D8" w:rsidP="00BE28D4">
            <w:pPr>
              <w:pStyle w:val="tabletext11"/>
              <w:suppressAutoHyphens/>
              <w:rPr>
                <w:del w:id="38630" w:author="Author"/>
              </w:rPr>
            </w:pPr>
          </w:p>
        </w:tc>
        <w:tc>
          <w:tcPr>
            <w:tcW w:w="2320" w:type="dxa"/>
            <w:tcBorders>
              <w:top w:val="single" w:sz="6" w:space="0" w:color="auto"/>
              <w:left w:val="single" w:sz="6" w:space="0" w:color="auto"/>
              <w:bottom w:val="single" w:sz="6" w:space="0" w:color="auto"/>
              <w:right w:val="single" w:sz="6" w:space="0" w:color="auto"/>
            </w:tcBorders>
          </w:tcPr>
          <w:p w14:paraId="61B6AC8E" w14:textId="77777777" w:rsidR="00A027D8" w:rsidRPr="00E325D4" w:rsidDel="00421D84" w:rsidRDefault="00A027D8" w:rsidP="00BE28D4">
            <w:pPr>
              <w:pStyle w:val="tabletext11"/>
              <w:suppressAutoHyphens/>
              <w:rPr>
                <w:del w:id="38631" w:author="Author"/>
              </w:rPr>
            </w:pPr>
            <w:del w:id="38632" w:author="Author">
              <w:r w:rsidRPr="00E325D4" w:rsidDel="00421D84">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806B27B" w14:textId="77777777" w:rsidR="00A027D8" w:rsidRPr="00E325D4" w:rsidDel="00421D84" w:rsidRDefault="00A027D8" w:rsidP="00BE28D4">
            <w:pPr>
              <w:pStyle w:val="tabletext11"/>
              <w:tabs>
                <w:tab w:val="decimal" w:pos="660"/>
              </w:tabs>
              <w:suppressAutoHyphens/>
              <w:rPr>
                <w:del w:id="38633" w:author="Author"/>
              </w:rPr>
            </w:pPr>
            <w:del w:id="38634" w:author="Author">
              <w:r w:rsidRPr="00E325D4" w:rsidDel="00421D84">
                <w:delText>0.95</w:delText>
              </w:r>
            </w:del>
          </w:p>
        </w:tc>
        <w:tc>
          <w:tcPr>
            <w:tcW w:w="920" w:type="dxa"/>
            <w:tcBorders>
              <w:top w:val="single" w:sz="6" w:space="0" w:color="auto"/>
              <w:left w:val="single" w:sz="6" w:space="0" w:color="auto"/>
              <w:bottom w:val="single" w:sz="6" w:space="0" w:color="auto"/>
              <w:right w:val="single" w:sz="6" w:space="0" w:color="auto"/>
            </w:tcBorders>
          </w:tcPr>
          <w:p w14:paraId="73F9EBED" w14:textId="77777777" w:rsidR="00A027D8" w:rsidRPr="00E325D4" w:rsidDel="00421D84" w:rsidRDefault="00A027D8" w:rsidP="00BE28D4">
            <w:pPr>
              <w:pStyle w:val="tabletext11"/>
              <w:tabs>
                <w:tab w:val="decimal" w:pos="310"/>
              </w:tabs>
              <w:suppressAutoHyphens/>
              <w:rPr>
                <w:del w:id="38635" w:author="Author"/>
              </w:rPr>
            </w:pPr>
            <w:del w:id="38636" w:author="Author">
              <w:r w:rsidRPr="00E325D4" w:rsidDel="00421D84">
                <w:delText>0.95</w:delText>
              </w:r>
            </w:del>
          </w:p>
        </w:tc>
      </w:tr>
      <w:tr w:rsidR="00A027D8" w:rsidRPr="00E325D4" w:rsidDel="00421D84" w14:paraId="1A06387B" w14:textId="77777777" w:rsidTr="002F1572">
        <w:trPr>
          <w:cantSplit/>
          <w:trHeight w:val="190"/>
          <w:del w:id="38637" w:author="Author"/>
        </w:trPr>
        <w:tc>
          <w:tcPr>
            <w:tcW w:w="200" w:type="dxa"/>
          </w:tcPr>
          <w:p w14:paraId="14E67FDC" w14:textId="77777777" w:rsidR="00A027D8" w:rsidRPr="00E325D4" w:rsidDel="00421D84" w:rsidRDefault="00A027D8" w:rsidP="00BE28D4">
            <w:pPr>
              <w:pStyle w:val="tabletext11"/>
              <w:suppressAutoHyphens/>
              <w:rPr>
                <w:del w:id="38638" w:author="Author"/>
              </w:rPr>
            </w:pPr>
          </w:p>
        </w:tc>
        <w:tc>
          <w:tcPr>
            <w:tcW w:w="2320" w:type="dxa"/>
            <w:tcBorders>
              <w:top w:val="single" w:sz="6" w:space="0" w:color="auto"/>
              <w:left w:val="single" w:sz="6" w:space="0" w:color="auto"/>
              <w:bottom w:val="single" w:sz="6" w:space="0" w:color="auto"/>
              <w:right w:val="single" w:sz="6" w:space="0" w:color="auto"/>
            </w:tcBorders>
          </w:tcPr>
          <w:p w14:paraId="69C3D61D" w14:textId="77777777" w:rsidR="00A027D8" w:rsidRPr="00E325D4" w:rsidDel="00421D84" w:rsidRDefault="00A027D8" w:rsidP="00BE28D4">
            <w:pPr>
              <w:pStyle w:val="tabletext11"/>
              <w:suppressAutoHyphens/>
              <w:rPr>
                <w:del w:id="38639" w:author="Author"/>
              </w:rPr>
            </w:pPr>
            <w:del w:id="38640" w:author="Author">
              <w:r w:rsidRPr="00E325D4" w:rsidDel="00421D84">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8FA0369" w14:textId="77777777" w:rsidR="00A027D8" w:rsidRPr="00E325D4" w:rsidDel="00421D84" w:rsidRDefault="00A027D8" w:rsidP="00BE28D4">
            <w:pPr>
              <w:pStyle w:val="tabletext11"/>
              <w:tabs>
                <w:tab w:val="decimal" w:pos="660"/>
              </w:tabs>
              <w:suppressAutoHyphens/>
              <w:rPr>
                <w:del w:id="38641" w:author="Author"/>
              </w:rPr>
            </w:pPr>
            <w:del w:id="38642" w:author="Author">
              <w:r w:rsidRPr="00E325D4" w:rsidDel="00421D84">
                <w:delText>0.90</w:delText>
              </w:r>
            </w:del>
          </w:p>
        </w:tc>
        <w:tc>
          <w:tcPr>
            <w:tcW w:w="920" w:type="dxa"/>
            <w:tcBorders>
              <w:top w:val="single" w:sz="6" w:space="0" w:color="auto"/>
              <w:left w:val="single" w:sz="6" w:space="0" w:color="auto"/>
              <w:bottom w:val="single" w:sz="6" w:space="0" w:color="auto"/>
              <w:right w:val="single" w:sz="6" w:space="0" w:color="auto"/>
            </w:tcBorders>
          </w:tcPr>
          <w:p w14:paraId="4A6183B3" w14:textId="77777777" w:rsidR="00A027D8" w:rsidRPr="00E325D4" w:rsidDel="00421D84" w:rsidRDefault="00A027D8" w:rsidP="00BE28D4">
            <w:pPr>
              <w:pStyle w:val="tabletext11"/>
              <w:tabs>
                <w:tab w:val="decimal" w:pos="310"/>
              </w:tabs>
              <w:suppressAutoHyphens/>
              <w:rPr>
                <w:del w:id="38643" w:author="Author"/>
              </w:rPr>
            </w:pPr>
            <w:del w:id="38644" w:author="Author">
              <w:r w:rsidRPr="00E325D4" w:rsidDel="00421D84">
                <w:delText>0.90</w:delText>
              </w:r>
            </w:del>
          </w:p>
        </w:tc>
      </w:tr>
      <w:tr w:rsidR="00A027D8" w:rsidRPr="00E325D4" w:rsidDel="00421D84" w14:paraId="7F7281A3" w14:textId="77777777" w:rsidTr="002F1572">
        <w:trPr>
          <w:cantSplit/>
          <w:trHeight w:val="190"/>
          <w:del w:id="38645" w:author="Author"/>
        </w:trPr>
        <w:tc>
          <w:tcPr>
            <w:tcW w:w="200" w:type="dxa"/>
          </w:tcPr>
          <w:p w14:paraId="7BB180F9" w14:textId="77777777" w:rsidR="00A027D8" w:rsidRPr="00E325D4" w:rsidDel="00421D84" w:rsidRDefault="00A027D8" w:rsidP="00BE28D4">
            <w:pPr>
              <w:pStyle w:val="tabletext11"/>
              <w:suppressAutoHyphens/>
              <w:rPr>
                <w:del w:id="38646" w:author="Author"/>
              </w:rPr>
            </w:pPr>
          </w:p>
        </w:tc>
        <w:tc>
          <w:tcPr>
            <w:tcW w:w="2320" w:type="dxa"/>
            <w:tcBorders>
              <w:top w:val="single" w:sz="6" w:space="0" w:color="auto"/>
              <w:left w:val="single" w:sz="6" w:space="0" w:color="auto"/>
              <w:bottom w:val="single" w:sz="6" w:space="0" w:color="auto"/>
              <w:right w:val="single" w:sz="6" w:space="0" w:color="auto"/>
            </w:tcBorders>
          </w:tcPr>
          <w:p w14:paraId="63ADDCCC" w14:textId="77777777" w:rsidR="00A027D8" w:rsidRPr="00E325D4" w:rsidDel="00421D84" w:rsidRDefault="00A027D8" w:rsidP="00BE28D4">
            <w:pPr>
              <w:pStyle w:val="tabletext11"/>
              <w:suppressAutoHyphens/>
              <w:rPr>
                <w:del w:id="38647" w:author="Author"/>
              </w:rPr>
            </w:pPr>
            <w:del w:id="38648" w:author="Author">
              <w:r w:rsidRPr="00E325D4" w:rsidDel="00421D84">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FFC6031" w14:textId="77777777" w:rsidR="00A027D8" w:rsidRPr="00E325D4" w:rsidDel="00421D84" w:rsidRDefault="00A027D8" w:rsidP="00BE28D4">
            <w:pPr>
              <w:pStyle w:val="tabletext11"/>
              <w:tabs>
                <w:tab w:val="decimal" w:pos="660"/>
              </w:tabs>
              <w:suppressAutoHyphens/>
              <w:rPr>
                <w:del w:id="38649" w:author="Author"/>
              </w:rPr>
            </w:pPr>
            <w:del w:id="38650" w:author="Author">
              <w:r w:rsidRPr="00E325D4" w:rsidDel="00421D84">
                <w:delText>0.80</w:delText>
              </w:r>
            </w:del>
          </w:p>
        </w:tc>
        <w:tc>
          <w:tcPr>
            <w:tcW w:w="920" w:type="dxa"/>
            <w:tcBorders>
              <w:top w:val="single" w:sz="6" w:space="0" w:color="auto"/>
              <w:left w:val="single" w:sz="6" w:space="0" w:color="auto"/>
              <w:bottom w:val="single" w:sz="6" w:space="0" w:color="auto"/>
              <w:right w:val="single" w:sz="6" w:space="0" w:color="auto"/>
            </w:tcBorders>
          </w:tcPr>
          <w:p w14:paraId="300308BA" w14:textId="77777777" w:rsidR="00A027D8" w:rsidRPr="00E325D4" w:rsidDel="00421D84" w:rsidRDefault="00A027D8" w:rsidP="00BE28D4">
            <w:pPr>
              <w:pStyle w:val="tabletext11"/>
              <w:tabs>
                <w:tab w:val="decimal" w:pos="310"/>
              </w:tabs>
              <w:suppressAutoHyphens/>
              <w:rPr>
                <w:del w:id="38651" w:author="Author"/>
              </w:rPr>
            </w:pPr>
            <w:del w:id="38652" w:author="Author">
              <w:r w:rsidRPr="00E325D4" w:rsidDel="00421D84">
                <w:delText>0.80</w:delText>
              </w:r>
            </w:del>
          </w:p>
        </w:tc>
      </w:tr>
      <w:tr w:rsidR="00A027D8" w:rsidRPr="00E325D4" w:rsidDel="00421D84" w14:paraId="049C4F4A" w14:textId="77777777" w:rsidTr="002F1572">
        <w:trPr>
          <w:cantSplit/>
          <w:trHeight w:val="190"/>
          <w:del w:id="38653" w:author="Author"/>
        </w:trPr>
        <w:tc>
          <w:tcPr>
            <w:tcW w:w="200" w:type="dxa"/>
          </w:tcPr>
          <w:p w14:paraId="66E441A6" w14:textId="77777777" w:rsidR="00A027D8" w:rsidRPr="00E325D4" w:rsidDel="00421D84" w:rsidRDefault="00A027D8" w:rsidP="00BE28D4">
            <w:pPr>
              <w:pStyle w:val="tabletext11"/>
              <w:suppressAutoHyphens/>
              <w:rPr>
                <w:del w:id="38654" w:author="Author"/>
              </w:rPr>
            </w:pPr>
          </w:p>
        </w:tc>
        <w:tc>
          <w:tcPr>
            <w:tcW w:w="2320" w:type="dxa"/>
            <w:tcBorders>
              <w:top w:val="single" w:sz="6" w:space="0" w:color="auto"/>
              <w:left w:val="single" w:sz="6" w:space="0" w:color="auto"/>
              <w:bottom w:val="single" w:sz="6" w:space="0" w:color="auto"/>
              <w:right w:val="single" w:sz="6" w:space="0" w:color="auto"/>
            </w:tcBorders>
          </w:tcPr>
          <w:p w14:paraId="5DB76BD3" w14:textId="77777777" w:rsidR="00A027D8" w:rsidRPr="00E325D4" w:rsidDel="00421D84" w:rsidRDefault="00A027D8" w:rsidP="00BE28D4">
            <w:pPr>
              <w:pStyle w:val="tabletext11"/>
              <w:suppressAutoHyphens/>
              <w:rPr>
                <w:del w:id="38655" w:author="Author"/>
              </w:rPr>
            </w:pPr>
            <w:del w:id="38656" w:author="Author">
              <w:r w:rsidRPr="00E325D4" w:rsidDel="00421D84">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0B0546B" w14:textId="77777777" w:rsidR="00A027D8" w:rsidRPr="00E325D4" w:rsidDel="00421D84" w:rsidRDefault="00A027D8" w:rsidP="00BE28D4">
            <w:pPr>
              <w:pStyle w:val="tabletext11"/>
              <w:tabs>
                <w:tab w:val="decimal" w:pos="660"/>
              </w:tabs>
              <w:suppressAutoHyphens/>
              <w:rPr>
                <w:del w:id="38657" w:author="Author"/>
              </w:rPr>
            </w:pPr>
            <w:del w:id="38658" w:author="Author">
              <w:r w:rsidRPr="00E325D4" w:rsidDel="00421D84">
                <w:delText>0.80</w:delText>
              </w:r>
            </w:del>
          </w:p>
        </w:tc>
        <w:tc>
          <w:tcPr>
            <w:tcW w:w="920" w:type="dxa"/>
            <w:tcBorders>
              <w:top w:val="single" w:sz="6" w:space="0" w:color="auto"/>
              <w:left w:val="single" w:sz="6" w:space="0" w:color="auto"/>
              <w:bottom w:val="single" w:sz="6" w:space="0" w:color="auto"/>
              <w:right w:val="single" w:sz="6" w:space="0" w:color="auto"/>
            </w:tcBorders>
          </w:tcPr>
          <w:p w14:paraId="67A373BF" w14:textId="77777777" w:rsidR="00A027D8" w:rsidRPr="00E325D4" w:rsidDel="00421D84" w:rsidRDefault="00A027D8" w:rsidP="00BE28D4">
            <w:pPr>
              <w:pStyle w:val="tabletext11"/>
              <w:tabs>
                <w:tab w:val="decimal" w:pos="310"/>
              </w:tabs>
              <w:suppressAutoHyphens/>
              <w:rPr>
                <w:del w:id="38659" w:author="Author"/>
              </w:rPr>
            </w:pPr>
            <w:del w:id="38660" w:author="Author">
              <w:r w:rsidRPr="00E325D4" w:rsidDel="00421D84">
                <w:delText>0.75</w:delText>
              </w:r>
            </w:del>
          </w:p>
        </w:tc>
      </w:tr>
      <w:tr w:rsidR="00A027D8" w:rsidRPr="00E325D4" w:rsidDel="00421D84" w14:paraId="77743E8B" w14:textId="77777777" w:rsidTr="002F1572">
        <w:trPr>
          <w:cantSplit/>
          <w:trHeight w:val="190"/>
          <w:del w:id="38661" w:author="Author"/>
        </w:trPr>
        <w:tc>
          <w:tcPr>
            <w:tcW w:w="200" w:type="dxa"/>
          </w:tcPr>
          <w:p w14:paraId="7B9A88BF" w14:textId="77777777" w:rsidR="00A027D8" w:rsidRPr="00E325D4" w:rsidDel="00421D84" w:rsidRDefault="00A027D8" w:rsidP="00BE28D4">
            <w:pPr>
              <w:pStyle w:val="tabletext11"/>
              <w:suppressAutoHyphens/>
              <w:rPr>
                <w:del w:id="38662" w:author="Author"/>
              </w:rPr>
            </w:pPr>
          </w:p>
        </w:tc>
        <w:tc>
          <w:tcPr>
            <w:tcW w:w="2320" w:type="dxa"/>
            <w:tcBorders>
              <w:top w:val="single" w:sz="6" w:space="0" w:color="auto"/>
              <w:left w:val="single" w:sz="6" w:space="0" w:color="auto"/>
              <w:bottom w:val="single" w:sz="6" w:space="0" w:color="auto"/>
              <w:right w:val="single" w:sz="6" w:space="0" w:color="auto"/>
            </w:tcBorders>
          </w:tcPr>
          <w:p w14:paraId="727CF06F" w14:textId="77777777" w:rsidR="00A027D8" w:rsidRPr="00E325D4" w:rsidDel="00421D84" w:rsidRDefault="00A027D8" w:rsidP="00BE28D4">
            <w:pPr>
              <w:pStyle w:val="tabletext11"/>
              <w:suppressAutoHyphens/>
              <w:rPr>
                <w:del w:id="38663" w:author="Author"/>
              </w:rPr>
            </w:pPr>
            <w:del w:id="38664" w:author="Author">
              <w:r w:rsidRPr="00E325D4" w:rsidDel="00421D84">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E20C5A4" w14:textId="77777777" w:rsidR="00A027D8" w:rsidRPr="00E325D4" w:rsidDel="00421D84" w:rsidRDefault="00A027D8" w:rsidP="00BE28D4">
            <w:pPr>
              <w:pStyle w:val="tabletext11"/>
              <w:tabs>
                <w:tab w:val="decimal" w:pos="660"/>
              </w:tabs>
              <w:suppressAutoHyphens/>
              <w:rPr>
                <w:del w:id="38665" w:author="Author"/>
              </w:rPr>
            </w:pPr>
            <w:del w:id="38666" w:author="Author">
              <w:r w:rsidRPr="00E325D4" w:rsidDel="00421D84">
                <w:delText>0.75</w:delText>
              </w:r>
            </w:del>
          </w:p>
        </w:tc>
        <w:tc>
          <w:tcPr>
            <w:tcW w:w="920" w:type="dxa"/>
            <w:tcBorders>
              <w:top w:val="single" w:sz="6" w:space="0" w:color="auto"/>
              <w:left w:val="single" w:sz="6" w:space="0" w:color="auto"/>
              <w:bottom w:val="single" w:sz="6" w:space="0" w:color="auto"/>
              <w:right w:val="single" w:sz="6" w:space="0" w:color="auto"/>
            </w:tcBorders>
          </w:tcPr>
          <w:p w14:paraId="0A4AED0A" w14:textId="77777777" w:rsidR="00A027D8" w:rsidRPr="00E325D4" w:rsidDel="00421D84" w:rsidRDefault="00A027D8" w:rsidP="00BE28D4">
            <w:pPr>
              <w:pStyle w:val="tabletext11"/>
              <w:tabs>
                <w:tab w:val="decimal" w:pos="310"/>
              </w:tabs>
              <w:suppressAutoHyphens/>
              <w:rPr>
                <w:del w:id="38667" w:author="Author"/>
              </w:rPr>
            </w:pPr>
            <w:del w:id="38668" w:author="Author">
              <w:r w:rsidRPr="00E325D4" w:rsidDel="00421D84">
                <w:delText>0.65</w:delText>
              </w:r>
            </w:del>
          </w:p>
        </w:tc>
      </w:tr>
      <w:tr w:rsidR="00A027D8" w:rsidRPr="00E325D4" w:rsidDel="00421D84" w14:paraId="05F1FD11" w14:textId="77777777" w:rsidTr="002F1572">
        <w:trPr>
          <w:cantSplit/>
          <w:trHeight w:val="190"/>
          <w:del w:id="38669" w:author="Author"/>
        </w:trPr>
        <w:tc>
          <w:tcPr>
            <w:tcW w:w="200" w:type="dxa"/>
          </w:tcPr>
          <w:p w14:paraId="41905740" w14:textId="77777777" w:rsidR="00A027D8" w:rsidRPr="00E325D4" w:rsidDel="00421D84" w:rsidRDefault="00A027D8" w:rsidP="00BE28D4">
            <w:pPr>
              <w:pStyle w:val="tabletext11"/>
              <w:suppressAutoHyphens/>
              <w:rPr>
                <w:del w:id="38670" w:author="Author"/>
              </w:rPr>
            </w:pPr>
          </w:p>
        </w:tc>
        <w:tc>
          <w:tcPr>
            <w:tcW w:w="2320" w:type="dxa"/>
            <w:tcBorders>
              <w:top w:val="single" w:sz="6" w:space="0" w:color="auto"/>
              <w:left w:val="single" w:sz="6" w:space="0" w:color="auto"/>
              <w:bottom w:val="single" w:sz="6" w:space="0" w:color="auto"/>
              <w:right w:val="single" w:sz="6" w:space="0" w:color="auto"/>
            </w:tcBorders>
          </w:tcPr>
          <w:p w14:paraId="59701CB9" w14:textId="77777777" w:rsidR="00A027D8" w:rsidRPr="00E325D4" w:rsidDel="00421D84" w:rsidRDefault="00A027D8" w:rsidP="00BE28D4">
            <w:pPr>
              <w:pStyle w:val="tabletext11"/>
              <w:suppressAutoHyphens/>
              <w:rPr>
                <w:del w:id="38671" w:author="Author"/>
              </w:rPr>
            </w:pPr>
            <w:del w:id="38672" w:author="Author">
              <w:r w:rsidRPr="00E325D4" w:rsidDel="00421D84">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D0AC351" w14:textId="77777777" w:rsidR="00A027D8" w:rsidRPr="00E325D4" w:rsidDel="00421D84" w:rsidRDefault="00A027D8" w:rsidP="00BE28D4">
            <w:pPr>
              <w:pStyle w:val="tabletext11"/>
              <w:tabs>
                <w:tab w:val="decimal" w:pos="660"/>
              </w:tabs>
              <w:suppressAutoHyphens/>
              <w:rPr>
                <w:del w:id="38673" w:author="Author"/>
              </w:rPr>
            </w:pPr>
            <w:del w:id="38674" w:author="Author">
              <w:r w:rsidRPr="00E325D4" w:rsidDel="00421D84">
                <w:delText>0.75</w:delText>
              </w:r>
            </w:del>
          </w:p>
        </w:tc>
        <w:tc>
          <w:tcPr>
            <w:tcW w:w="920" w:type="dxa"/>
            <w:tcBorders>
              <w:top w:val="single" w:sz="6" w:space="0" w:color="auto"/>
              <w:left w:val="single" w:sz="6" w:space="0" w:color="auto"/>
              <w:bottom w:val="single" w:sz="6" w:space="0" w:color="auto"/>
              <w:right w:val="single" w:sz="6" w:space="0" w:color="auto"/>
            </w:tcBorders>
          </w:tcPr>
          <w:p w14:paraId="60F3D9A8" w14:textId="77777777" w:rsidR="00A027D8" w:rsidRPr="00E325D4" w:rsidDel="00421D84" w:rsidRDefault="00A027D8" w:rsidP="00BE28D4">
            <w:pPr>
              <w:pStyle w:val="tabletext11"/>
              <w:tabs>
                <w:tab w:val="decimal" w:pos="310"/>
              </w:tabs>
              <w:suppressAutoHyphens/>
              <w:rPr>
                <w:del w:id="38675" w:author="Author"/>
              </w:rPr>
            </w:pPr>
            <w:del w:id="38676" w:author="Author">
              <w:r w:rsidRPr="00E325D4" w:rsidDel="00421D84">
                <w:delText>0.60</w:delText>
              </w:r>
            </w:del>
          </w:p>
        </w:tc>
      </w:tr>
      <w:tr w:rsidR="00A027D8" w:rsidRPr="00E325D4" w:rsidDel="00421D84" w14:paraId="55440E02" w14:textId="77777777" w:rsidTr="002F1572">
        <w:trPr>
          <w:cantSplit/>
          <w:trHeight w:val="190"/>
          <w:del w:id="38677" w:author="Author"/>
        </w:trPr>
        <w:tc>
          <w:tcPr>
            <w:tcW w:w="200" w:type="dxa"/>
          </w:tcPr>
          <w:p w14:paraId="2F863265" w14:textId="77777777" w:rsidR="00A027D8" w:rsidRPr="00E325D4" w:rsidDel="00421D84" w:rsidRDefault="00A027D8" w:rsidP="00BE28D4">
            <w:pPr>
              <w:pStyle w:val="tabletext11"/>
              <w:suppressAutoHyphens/>
              <w:rPr>
                <w:del w:id="38678" w:author="Author"/>
              </w:rPr>
            </w:pPr>
          </w:p>
        </w:tc>
        <w:tc>
          <w:tcPr>
            <w:tcW w:w="2320" w:type="dxa"/>
            <w:tcBorders>
              <w:top w:val="single" w:sz="6" w:space="0" w:color="auto"/>
              <w:left w:val="single" w:sz="6" w:space="0" w:color="auto"/>
              <w:bottom w:val="single" w:sz="6" w:space="0" w:color="auto"/>
              <w:right w:val="single" w:sz="6" w:space="0" w:color="auto"/>
            </w:tcBorders>
          </w:tcPr>
          <w:p w14:paraId="4A480F87" w14:textId="77777777" w:rsidR="00A027D8" w:rsidRPr="00E325D4" w:rsidDel="00421D84" w:rsidRDefault="00A027D8" w:rsidP="00BE28D4">
            <w:pPr>
              <w:pStyle w:val="tabletext11"/>
              <w:suppressAutoHyphens/>
              <w:rPr>
                <w:del w:id="38679" w:author="Author"/>
              </w:rPr>
            </w:pPr>
            <w:del w:id="38680" w:author="Author">
              <w:r w:rsidRPr="00E325D4" w:rsidDel="00421D84">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98888C8" w14:textId="77777777" w:rsidR="00A027D8" w:rsidRPr="00E325D4" w:rsidDel="00421D84" w:rsidRDefault="00A027D8" w:rsidP="00BE28D4">
            <w:pPr>
              <w:pStyle w:val="tabletext11"/>
              <w:tabs>
                <w:tab w:val="decimal" w:pos="660"/>
              </w:tabs>
              <w:suppressAutoHyphens/>
              <w:rPr>
                <w:del w:id="38681" w:author="Author"/>
              </w:rPr>
            </w:pPr>
            <w:del w:id="38682" w:author="Author">
              <w:r w:rsidRPr="00E325D4" w:rsidDel="00421D84">
                <w:delText>0.70</w:delText>
              </w:r>
            </w:del>
          </w:p>
        </w:tc>
        <w:tc>
          <w:tcPr>
            <w:tcW w:w="920" w:type="dxa"/>
            <w:tcBorders>
              <w:top w:val="single" w:sz="6" w:space="0" w:color="auto"/>
              <w:left w:val="single" w:sz="6" w:space="0" w:color="auto"/>
              <w:bottom w:val="single" w:sz="6" w:space="0" w:color="auto"/>
              <w:right w:val="single" w:sz="6" w:space="0" w:color="auto"/>
            </w:tcBorders>
          </w:tcPr>
          <w:p w14:paraId="15F43939" w14:textId="77777777" w:rsidR="00A027D8" w:rsidRPr="00E325D4" w:rsidDel="00421D84" w:rsidRDefault="00A027D8" w:rsidP="00BE28D4">
            <w:pPr>
              <w:pStyle w:val="tabletext11"/>
              <w:tabs>
                <w:tab w:val="decimal" w:pos="310"/>
              </w:tabs>
              <w:suppressAutoHyphens/>
              <w:rPr>
                <w:del w:id="38683" w:author="Author"/>
              </w:rPr>
            </w:pPr>
            <w:del w:id="38684" w:author="Author">
              <w:r w:rsidRPr="00E325D4" w:rsidDel="00421D84">
                <w:delText>0.55</w:delText>
              </w:r>
            </w:del>
          </w:p>
        </w:tc>
      </w:tr>
      <w:tr w:rsidR="00A027D8" w:rsidRPr="00E325D4" w:rsidDel="00421D84" w14:paraId="2BCE2C06" w14:textId="77777777" w:rsidTr="002F1572">
        <w:trPr>
          <w:cantSplit/>
          <w:trHeight w:val="190"/>
          <w:del w:id="38685" w:author="Author"/>
        </w:trPr>
        <w:tc>
          <w:tcPr>
            <w:tcW w:w="200" w:type="dxa"/>
          </w:tcPr>
          <w:p w14:paraId="2EDA3573" w14:textId="77777777" w:rsidR="00A027D8" w:rsidRPr="00E325D4" w:rsidDel="00421D84" w:rsidRDefault="00A027D8" w:rsidP="00BE28D4">
            <w:pPr>
              <w:pStyle w:val="tabletext11"/>
              <w:suppressAutoHyphens/>
              <w:rPr>
                <w:del w:id="38686" w:author="Author"/>
              </w:rPr>
            </w:pPr>
          </w:p>
        </w:tc>
        <w:tc>
          <w:tcPr>
            <w:tcW w:w="2320" w:type="dxa"/>
            <w:tcBorders>
              <w:top w:val="single" w:sz="6" w:space="0" w:color="auto"/>
              <w:left w:val="single" w:sz="6" w:space="0" w:color="auto"/>
              <w:bottom w:val="single" w:sz="6" w:space="0" w:color="auto"/>
              <w:right w:val="single" w:sz="6" w:space="0" w:color="auto"/>
            </w:tcBorders>
          </w:tcPr>
          <w:p w14:paraId="044144A3" w14:textId="77777777" w:rsidR="00A027D8" w:rsidRPr="00E325D4" w:rsidDel="00421D84" w:rsidRDefault="00A027D8" w:rsidP="00BE28D4">
            <w:pPr>
              <w:pStyle w:val="tabletext11"/>
              <w:suppressAutoHyphens/>
              <w:rPr>
                <w:del w:id="38687" w:author="Author"/>
              </w:rPr>
            </w:pPr>
            <w:del w:id="38688" w:author="Author">
              <w:r w:rsidRPr="00E325D4" w:rsidDel="00421D84">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6F2DC1B" w14:textId="77777777" w:rsidR="00A027D8" w:rsidRPr="00E325D4" w:rsidDel="00421D84" w:rsidRDefault="00A027D8" w:rsidP="00BE28D4">
            <w:pPr>
              <w:pStyle w:val="tabletext11"/>
              <w:tabs>
                <w:tab w:val="decimal" w:pos="660"/>
              </w:tabs>
              <w:suppressAutoHyphens/>
              <w:rPr>
                <w:del w:id="38689" w:author="Author"/>
              </w:rPr>
            </w:pPr>
            <w:del w:id="38690" w:author="Author">
              <w:r w:rsidRPr="00E325D4" w:rsidDel="00421D84">
                <w:delText>0.65</w:delText>
              </w:r>
            </w:del>
          </w:p>
        </w:tc>
        <w:tc>
          <w:tcPr>
            <w:tcW w:w="920" w:type="dxa"/>
            <w:tcBorders>
              <w:top w:val="single" w:sz="6" w:space="0" w:color="auto"/>
              <w:left w:val="single" w:sz="6" w:space="0" w:color="auto"/>
              <w:bottom w:val="single" w:sz="6" w:space="0" w:color="auto"/>
              <w:right w:val="single" w:sz="6" w:space="0" w:color="auto"/>
            </w:tcBorders>
          </w:tcPr>
          <w:p w14:paraId="3DF2EF2B" w14:textId="77777777" w:rsidR="00A027D8" w:rsidRPr="00E325D4" w:rsidDel="00421D84" w:rsidRDefault="00A027D8" w:rsidP="00BE28D4">
            <w:pPr>
              <w:pStyle w:val="tabletext11"/>
              <w:tabs>
                <w:tab w:val="decimal" w:pos="310"/>
              </w:tabs>
              <w:suppressAutoHyphens/>
              <w:rPr>
                <w:del w:id="38691" w:author="Author"/>
              </w:rPr>
            </w:pPr>
            <w:del w:id="38692" w:author="Author">
              <w:r w:rsidRPr="00E325D4" w:rsidDel="00421D84">
                <w:delText>0.50</w:delText>
              </w:r>
            </w:del>
          </w:p>
        </w:tc>
      </w:tr>
      <w:tr w:rsidR="00A027D8" w:rsidRPr="00E325D4" w:rsidDel="00421D84" w14:paraId="240E1E51" w14:textId="77777777" w:rsidTr="002F1572">
        <w:trPr>
          <w:cantSplit/>
          <w:trHeight w:val="190"/>
          <w:del w:id="38693" w:author="Author"/>
        </w:trPr>
        <w:tc>
          <w:tcPr>
            <w:tcW w:w="200" w:type="dxa"/>
          </w:tcPr>
          <w:p w14:paraId="1F7BAF22" w14:textId="77777777" w:rsidR="00A027D8" w:rsidRPr="00E325D4" w:rsidDel="00421D84" w:rsidRDefault="00A027D8" w:rsidP="00BE28D4">
            <w:pPr>
              <w:pStyle w:val="tabletext11"/>
              <w:suppressAutoHyphens/>
              <w:rPr>
                <w:del w:id="38694" w:author="Author"/>
              </w:rPr>
            </w:pPr>
            <w:del w:id="38695" w:author="Author">
              <w:r w:rsidRPr="00E325D4" w:rsidDel="00421D84">
                <w:br/>
              </w:r>
            </w:del>
          </w:p>
        </w:tc>
        <w:tc>
          <w:tcPr>
            <w:tcW w:w="2320" w:type="dxa"/>
            <w:tcBorders>
              <w:top w:val="single" w:sz="6" w:space="0" w:color="auto"/>
              <w:left w:val="single" w:sz="6" w:space="0" w:color="auto"/>
              <w:bottom w:val="single" w:sz="6" w:space="0" w:color="auto"/>
              <w:right w:val="single" w:sz="6" w:space="0" w:color="auto"/>
            </w:tcBorders>
          </w:tcPr>
          <w:p w14:paraId="66FA73BB" w14:textId="77777777" w:rsidR="00A027D8" w:rsidRPr="00E325D4" w:rsidDel="00421D84" w:rsidRDefault="00A027D8" w:rsidP="00BE28D4">
            <w:pPr>
              <w:pStyle w:val="tabletext11"/>
              <w:suppressAutoHyphens/>
              <w:rPr>
                <w:del w:id="38696" w:author="Author"/>
              </w:rPr>
            </w:pPr>
            <w:del w:id="38697" w:author="Author">
              <w:r w:rsidRPr="00E325D4" w:rsidDel="00421D84">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3136B89B" w14:textId="77777777" w:rsidR="00A027D8" w:rsidRPr="00E325D4" w:rsidDel="00421D84" w:rsidRDefault="00A027D8" w:rsidP="00BE28D4">
            <w:pPr>
              <w:pStyle w:val="tabletext11"/>
              <w:tabs>
                <w:tab w:val="decimal" w:pos="660"/>
              </w:tabs>
              <w:suppressAutoHyphens/>
              <w:rPr>
                <w:del w:id="38698" w:author="Author"/>
              </w:rPr>
            </w:pPr>
            <w:del w:id="38699" w:author="Author">
              <w:r w:rsidRPr="00E325D4" w:rsidDel="00421D84">
                <w:delText>0.50</w:delText>
              </w:r>
            </w:del>
          </w:p>
        </w:tc>
        <w:tc>
          <w:tcPr>
            <w:tcW w:w="920" w:type="dxa"/>
            <w:tcBorders>
              <w:top w:val="single" w:sz="6" w:space="0" w:color="auto"/>
              <w:left w:val="single" w:sz="6" w:space="0" w:color="auto"/>
              <w:bottom w:val="single" w:sz="6" w:space="0" w:color="auto"/>
              <w:right w:val="single" w:sz="6" w:space="0" w:color="auto"/>
            </w:tcBorders>
            <w:vAlign w:val="bottom"/>
          </w:tcPr>
          <w:p w14:paraId="1B54ECD3" w14:textId="77777777" w:rsidR="00A027D8" w:rsidRPr="00E325D4" w:rsidDel="00421D84" w:rsidRDefault="00A027D8" w:rsidP="00BE28D4">
            <w:pPr>
              <w:pStyle w:val="tabletext11"/>
              <w:tabs>
                <w:tab w:val="decimal" w:pos="310"/>
              </w:tabs>
              <w:suppressAutoHyphens/>
              <w:rPr>
                <w:del w:id="38700" w:author="Author"/>
              </w:rPr>
            </w:pPr>
            <w:del w:id="38701" w:author="Author">
              <w:r w:rsidRPr="00E325D4" w:rsidDel="00421D84">
                <w:delText>0.40</w:delText>
              </w:r>
            </w:del>
          </w:p>
        </w:tc>
      </w:tr>
    </w:tbl>
    <w:p w14:paraId="4CADBDBA" w14:textId="77777777" w:rsidR="00A027D8" w:rsidRPr="00E325D4" w:rsidDel="00421D84" w:rsidRDefault="00A027D8" w:rsidP="00BE28D4">
      <w:pPr>
        <w:pStyle w:val="tablecaption"/>
        <w:suppressAutoHyphens/>
        <w:rPr>
          <w:del w:id="38702" w:author="Author"/>
        </w:rPr>
      </w:pPr>
      <w:del w:id="38703" w:author="Author">
        <w:r w:rsidRPr="00E325D4" w:rsidDel="00421D84">
          <w:delText>Table 101.A.4.a.(4)(b) Zone-rated Risks Age Group Factors</w:delText>
        </w:r>
      </w:del>
    </w:p>
    <w:p w14:paraId="40545A2B" w14:textId="77777777" w:rsidR="00A027D8" w:rsidRPr="00E325D4" w:rsidDel="00421D84" w:rsidRDefault="00A027D8" w:rsidP="00BE28D4">
      <w:pPr>
        <w:pStyle w:val="isonormal"/>
        <w:suppressAutoHyphens/>
        <w:rPr>
          <w:del w:id="38704" w:author="Author"/>
        </w:rPr>
      </w:pPr>
    </w:p>
    <w:p w14:paraId="7F13F60A" w14:textId="77777777" w:rsidR="00A027D8" w:rsidRPr="00E325D4" w:rsidDel="00421D84" w:rsidRDefault="00A027D8" w:rsidP="00BE28D4">
      <w:pPr>
        <w:pStyle w:val="outlinehd4"/>
        <w:suppressAutoHyphens/>
        <w:rPr>
          <w:del w:id="38705" w:author="Author"/>
        </w:rPr>
      </w:pPr>
      <w:del w:id="38706" w:author="Author">
        <w:r w:rsidRPr="00E325D4" w:rsidDel="00421D84">
          <w:tab/>
          <w:delText>b.</w:delText>
        </w:r>
        <w:r w:rsidRPr="00E325D4" w:rsidDel="00421D84">
          <w:tab/>
          <w:delText>Deductibles</w:delText>
        </w:r>
      </w:del>
    </w:p>
    <w:p w14:paraId="3BD2D658" w14:textId="77777777" w:rsidR="00A027D8" w:rsidDel="00421D84" w:rsidRDefault="00A027D8" w:rsidP="00BE28D4">
      <w:pPr>
        <w:pStyle w:val="blocktext5"/>
        <w:suppressAutoHyphens/>
        <w:rPr>
          <w:del w:id="38707" w:author="Author"/>
          <w:b/>
          <w:bCs/>
        </w:rPr>
      </w:pPr>
      <w:del w:id="38708" w:author="Author">
        <w:r w:rsidRPr="00E325D4" w:rsidDel="00421D84">
          <w:delText xml:space="preserve">For deductibles not shown in the state company rates/ISO loss costs, refer to Rule </w:delText>
        </w:r>
        <w:r w:rsidRPr="00E325D4" w:rsidDel="00421D84">
          <w:rPr>
            <w:b/>
            <w:bCs/>
          </w:rPr>
          <w:delText>98.</w:delText>
        </w:r>
      </w:del>
    </w:p>
    <w:p w14:paraId="2275B96C" w14:textId="77777777" w:rsidR="00A027D8" w:rsidDel="00421D84" w:rsidRDefault="00A027D8" w:rsidP="00BE28D4">
      <w:pPr>
        <w:pStyle w:val="isonormal"/>
        <w:jc w:val="left"/>
        <w:rPr>
          <w:del w:id="38709" w:author="Author"/>
        </w:rPr>
      </w:pPr>
    </w:p>
    <w:p w14:paraId="19573AB4" w14:textId="77777777" w:rsidR="00A027D8" w:rsidDel="00421D84" w:rsidRDefault="00A027D8" w:rsidP="00BE28D4">
      <w:pPr>
        <w:pStyle w:val="isonormal"/>
        <w:rPr>
          <w:del w:id="38710" w:author="Author"/>
        </w:rPr>
        <w:sectPr w:rsidR="00A027D8" w:rsidDel="00421D84" w:rsidSect="00437850">
          <w:pgSz w:w="12240" w:h="15840"/>
          <w:pgMar w:top="1735" w:right="960" w:bottom="1560" w:left="1200" w:header="575" w:footer="480" w:gutter="0"/>
          <w:cols w:space="480"/>
          <w:noEndnote/>
          <w:docGrid w:linePitch="326"/>
        </w:sectPr>
      </w:pPr>
    </w:p>
    <w:p w14:paraId="4273D665" w14:textId="77777777" w:rsidR="00A027D8" w:rsidRPr="006F2919" w:rsidDel="00421D84" w:rsidRDefault="00A027D8" w:rsidP="00BE28D4">
      <w:pPr>
        <w:pStyle w:val="boxrule"/>
        <w:rPr>
          <w:del w:id="38711" w:author="Author"/>
        </w:rPr>
      </w:pPr>
      <w:del w:id="38712" w:author="Author">
        <w:r w:rsidRPr="006F2919" w:rsidDel="00421D84">
          <w:lastRenderedPageBreak/>
          <w:delText>111.  TERRORISM ENDORSEMENT OPTIONS</w:delText>
        </w:r>
      </w:del>
    </w:p>
    <w:p w14:paraId="70F4B3B6" w14:textId="77777777" w:rsidR="00A027D8" w:rsidRPr="00437850" w:rsidRDefault="00A027D8" w:rsidP="00BE28D4">
      <w:pPr>
        <w:pStyle w:val="blocktext1"/>
      </w:pPr>
      <w:del w:id="38713" w:author="Author">
        <w:r w:rsidRPr="006F2919" w:rsidDel="00421D84">
          <w:delText>Refer to the Terrorism Supplement to the CLM.</w:delText>
        </w:r>
      </w:del>
    </w:p>
    <w:bookmarkEnd w:id="1"/>
    <w:p w14:paraId="387E7C6A" w14:textId="769F30D8" w:rsidR="00A027D8" w:rsidRPr="00EA2F34" w:rsidRDefault="00A027D8" w:rsidP="00BE28D4">
      <w:pPr>
        <w:pStyle w:val="tablecaption"/>
      </w:pPr>
    </w:p>
    <w:sectPr w:rsidR="00A027D8" w:rsidRPr="00EA2F34" w:rsidSect="00EA2F34">
      <w:headerReference w:type="default" r:id="rId23"/>
      <w:footerReference w:type="default" r:id="rId24"/>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6A92B" w14:textId="77777777" w:rsidR="00EA2F34" w:rsidRDefault="00EA2F34" w:rsidP="00EA2F34">
      <w:pPr>
        <w:spacing w:before="0" w:line="240" w:lineRule="auto"/>
      </w:pPr>
      <w:r>
        <w:separator/>
      </w:r>
    </w:p>
  </w:endnote>
  <w:endnote w:type="continuationSeparator" w:id="0">
    <w:p w14:paraId="6F4BC4DA" w14:textId="77777777" w:rsidR="00EA2F34" w:rsidRDefault="00EA2F34" w:rsidP="00EA2F3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868D6" w14:textId="77777777" w:rsidR="00910E4C" w:rsidRDefault="00910E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10E4C" w14:paraId="4A16986B" w14:textId="77777777">
      <w:tc>
        <w:tcPr>
          <w:tcW w:w="6900" w:type="dxa"/>
        </w:tcPr>
        <w:p w14:paraId="735D54BF" w14:textId="2E325A65" w:rsidR="00910E4C" w:rsidRDefault="00910E4C" w:rsidP="00143BE8">
          <w:pPr>
            <w:pStyle w:val="FilingFooter"/>
          </w:pPr>
          <w:r w:rsidRPr="00261670">
            <w:rPr>
              <w:szCs w:val="16"/>
            </w:rPr>
            <w:t>© Insurance Services Office, Inc.,</w:t>
          </w:r>
          <w:r>
            <w:rPr>
              <w:szCs w:val="16"/>
            </w:rPr>
            <w:t xml:space="preserve"> </w:t>
          </w:r>
          <w:r>
            <w:t xml:space="preserve">2022 </w:t>
          </w:r>
        </w:p>
      </w:tc>
      <w:tc>
        <w:tcPr>
          <w:tcW w:w="3200" w:type="dxa"/>
        </w:tcPr>
        <w:p w14:paraId="5E890877" w14:textId="77777777" w:rsidR="00910E4C" w:rsidRDefault="00910E4C" w:rsidP="00143BE8">
          <w:pPr>
            <w:pStyle w:val="FilingFooter"/>
          </w:pPr>
        </w:p>
      </w:tc>
    </w:tr>
  </w:tbl>
  <w:p w14:paraId="20BA8A38" w14:textId="77777777" w:rsidR="00910E4C" w:rsidRDefault="00910E4C" w:rsidP="00910E4C">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A843D" w14:textId="77777777" w:rsidR="00910E4C" w:rsidRDefault="00910E4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F6B69" w14:textId="77777777" w:rsidR="00A027D8" w:rsidRDefault="00A027D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027D8" w14:paraId="4066BF37" w14:textId="77777777">
      <w:tc>
        <w:tcPr>
          <w:tcW w:w="6900" w:type="dxa"/>
        </w:tcPr>
        <w:p w14:paraId="68BBD103" w14:textId="77777777" w:rsidR="00A027D8" w:rsidRDefault="00A027D8" w:rsidP="00143BE8">
          <w:pPr>
            <w:pStyle w:val="FilingFooter"/>
          </w:pPr>
          <w:r w:rsidRPr="00261670">
            <w:rPr>
              <w:szCs w:val="16"/>
            </w:rPr>
            <w:t>© Insurance Services Office, Inc.,</w:t>
          </w:r>
          <w:r>
            <w:rPr>
              <w:szCs w:val="16"/>
            </w:rPr>
            <w:t xml:space="preserve"> </w:t>
          </w:r>
          <w:r>
            <w:t xml:space="preserve">2022 </w:t>
          </w:r>
        </w:p>
      </w:tc>
      <w:tc>
        <w:tcPr>
          <w:tcW w:w="3200" w:type="dxa"/>
        </w:tcPr>
        <w:p w14:paraId="084E56DB" w14:textId="77777777" w:rsidR="00A027D8" w:rsidRDefault="00A027D8" w:rsidP="00143BE8">
          <w:pPr>
            <w:pStyle w:val="FilingFooter"/>
          </w:pPr>
        </w:p>
      </w:tc>
    </w:tr>
  </w:tbl>
  <w:p w14:paraId="40C2688A" w14:textId="77777777" w:rsidR="00A027D8" w:rsidRDefault="00A027D8" w:rsidP="0019606B">
    <w:pPr>
      <w:pStyle w:val="Filing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AABFA" w14:textId="77777777" w:rsidR="00A027D8" w:rsidRDefault="00A027D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10E4C" w14:paraId="74D7C267" w14:textId="77777777" w:rsidTr="00910E4C">
      <w:tc>
        <w:tcPr>
          <w:tcW w:w="6900" w:type="dxa"/>
        </w:tcPr>
        <w:p w14:paraId="65F41D1F" w14:textId="77777777" w:rsidR="00910E4C" w:rsidRDefault="00910E4C" w:rsidP="00143BE8">
          <w:pPr>
            <w:pStyle w:val="FilingFooter"/>
          </w:pPr>
          <w:r w:rsidRPr="00261670">
            <w:rPr>
              <w:szCs w:val="16"/>
            </w:rPr>
            <w:t>© Insurance Services Office, Inc.,</w:t>
          </w:r>
          <w:r>
            <w:rPr>
              <w:szCs w:val="16"/>
            </w:rPr>
            <w:t xml:space="preserve"> </w:t>
          </w:r>
          <w:r>
            <w:t xml:space="preserve">2022 </w:t>
          </w:r>
        </w:p>
      </w:tc>
      <w:tc>
        <w:tcPr>
          <w:tcW w:w="3200" w:type="dxa"/>
        </w:tcPr>
        <w:p w14:paraId="610E18BC" w14:textId="77777777" w:rsidR="00910E4C" w:rsidRDefault="00910E4C" w:rsidP="00143BE8">
          <w:pPr>
            <w:pStyle w:val="FilingFooter"/>
          </w:pPr>
        </w:p>
      </w:tc>
    </w:tr>
  </w:tbl>
  <w:p w14:paraId="1449EF05" w14:textId="77777777" w:rsidR="00910E4C" w:rsidRDefault="00910E4C" w:rsidP="00910E4C">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67B20" w14:textId="77777777" w:rsidR="00EA2F34" w:rsidRDefault="00EA2F34" w:rsidP="00EA2F34">
      <w:pPr>
        <w:spacing w:before="0" w:line="240" w:lineRule="auto"/>
      </w:pPr>
      <w:r>
        <w:separator/>
      </w:r>
    </w:p>
  </w:footnote>
  <w:footnote w:type="continuationSeparator" w:id="0">
    <w:p w14:paraId="2F741C65" w14:textId="77777777" w:rsidR="00EA2F34" w:rsidRDefault="00EA2F34" w:rsidP="00EA2F3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C8309" w14:textId="77777777" w:rsidR="00910E4C" w:rsidRDefault="00910E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10E4C" w14:paraId="0A59AB2E" w14:textId="77777777">
      <w:tc>
        <w:tcPr>
          <w:tcW w:w="10100" w:type="dxa"/>
          <w:gridSpan w:val="2"/>
        </w:tcPr>
        <w:p w14:paraId="6EF00E18" w14:textId="01E7FB8A" w:rsidR="00910E4C" w:rsidRDefault="00910E4C" w:rsidP="00143BE8">
          <w:pPr>
            <w:pStyle w:val="FilingHeader"/>
          </w:pPr>
          <w:r>
            <w:t>ARKANSAS – COMMERCIAL AUTO</w:t>
          </w:r>
        </w:p>
      </w:tc>
    </w:tr>
    <w:tr w:rsidR="00910E4C" w14:paraId="2078C5F7" w14:textId="77777777">
      <w:tc>
        <w:tcPr>
          <w:tcW w:w="8300" w:type="dxa"/>
        </w:tcPr>
        <w:p w14:paraId="2D08ABF3" w14:textId="06DE541C" w:rsidR="00910E4C" w:rsidRDefault="00910E4C" w:rsidP="00143BE8">
          <w:pPr>
            <w:pStyle w:val="FilingHeader"/>
          </w:pPr>
          <w:r>
            <w:t>RULES FILING CA-2022-RCP1 (SUPPLEMENT)</w:t>
          </w:r>
        </w:p>
      </w:tc>
      <w:tc>
        <w:tcPr>
          <w:tcW w:w="1800" w:type="dxa"/>
        </w:tcPr>
        <w:p w14:paraId="40B95182" w14:textId="38841E0B" w:rsidR="00910E4C" w:rsidRPr="00910E4C" w:rsidRDefault="00910E4C" w:rsidP="00910E4C">
          <w:pPr>
            <w:pStyle w:val="FilingHeader"/>
            <w:jc w:val="right"/>
          </w:pPr>
        </w:p>
      </w:tc>
    </w:tr>
  </w:tbl>
  <w:p w14:paraId="33C47DA4" w14:textId="77777777" w:rsidR="00910E4C" w:rsidRDefault="00910E4C" w:rsidP="00910E4C">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885BD" w14:textId="77777777" w:rsidR="00910E4C" w:rsidRDefault="00910E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1C5AE" w14:textId="77777777" w:rsidR="00A027D8" w:rsidRDefault="00A027D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027D8" w14:paraId="2E917685" w14:textId="77777777">
      <w:tc>
        <w:tcPr>
          <w:tcW w:w="10100" w:type="dxa"/>
          <w:gridSpan w:val="2"/>
        </w:tcPr>
        <w:p w14:paraId="374A0AEA" w14:textId="77777777" w:rsidR="00A027D8" w:rsidRDefault="00A027D8" w:rsidP="00143BE8">
          <w:pPr>
            <w:pStyle w:val="FilingHeader"/>
          </w:pPr>
          <w:r>
            <w:t>ARKANSAS – COMMERCIAL AUTO</w:t>
          </w:r>
        </w:p>
      </w:tc>
    </w:tr>
    <w:tr w:rsidR="00A027D8" w14:paraId="6114276A" w14:textId="77777777">
      <w:tc>
        <w:tcPr>
          <w:tcW w:w="8300" w:type="dxa"/>
        </w:tcPr>
        <w:p w14:paraId="1D7C990C" w14:textId="77777777" w:rsidR="00A027D8" w:rsidRDefault="00A027D8" w:rsidP="00143BE8">
          <w:pPr>
            <w:pStyle w:val="FilingHeader"/>
          </w:pPr>
          <w:r>
            <w:t>RULES FILING CA-2022-RCP1 (SUPPLEMENT)</w:t>
          </w:r>
        </w:p>
      </w:tc>
      <w:tc>
        <w:tcPr>
          <w:tcW w:w="1800" w:type="dxa"/>
        </w:tcPr>
        <w:p w14:paraId="500814D6" w14:textId="77777777" w:rsidR="00A027D8" w:rsidRPr="0019606B" w:rsidRDefault="00A027D8" w:rsidP="0019606B">
          <w:pPr>
            <w:pStyle w:val="FilingHeader"/>
            <w:jc w:val="right"/>
          </w:pPr>
        </w:p>
      </w:tc>
    </w:tr>
  </w:tbl>
  <w:p w14:paraId="5D38E6E5" w14:textId="77777777" w:rsidR="00A027D8" w:rsidRDefault="00A027D8" w:rsidP="0019606B">
    <w:pPr>
      <w:pStyle w:val="Filing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5186F" w14:textId="77777777" w:rsidR="00A027D8" w:rsidRDefault="00A027D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10E4C" w14:paraId="0CEBBEE5" w14:textId="77777777" w:rsidTr="00910E4C">
      <w:tc>
        <w:tcPr>
          <w:tcW w:w="10100" w:type="dxa"/>
          <w:gridSpan w:val="2"/>
        </w:tcPr>
        <w:p w14:paraId="6EA6B7F2" w14:textId="77777777" w:rsidR="00910E4C" w:rsidRDefault="00910E4C" w:rsidP="00143BE8">
          <w:pPr>
            <w:pStyle w:val="FilingHeader"/>
          </w:pPr>
          <w:r>
            <w:t>ARKANSAS – COMMERCIAL AUTO</w:t>
          </w:r>
        </w:p>
      </w:tc>
    </w:tr>
    <w:tr w:rsidR="00910E4C" w14:paraId="27EC7694" w14:textId="77777777" w:rsidTr="00910E4C">
      <w:tc>
        <w:tcPr>
          <w:tcW w:w="8300" w:type="dxa"/>
        </w:tcPr>
        <w:p w14:paraId="4B0713F5" w14:textId="77777777" w:rsidR="00910E4C" w:rsidRDefault="00910E4C" w:rsidP="00143BE8">
          <w:pPr>
            <w:pStyle w:val="FilingHeader"/>
          </w:pPr>
          <w:r>
            <w:t>RULES FILING CA-2022-RCP1 (SUPPLEMENT)</w:t>
          </w:r>
        </w:p>
      </w:tc>
      <w:tc>
        <w:tcPr>
          <w:tcW w:w="1800" w:type="dxa"/>
        </w:tcPr>
        <w:p w14:paraId="699583C1" w14:textId="07201B32" w:rsidR="00910E4C" w:rsidRPr="00910E4C" w:rsidRDefault="00910E4C" w:rsidP="00910E4C">
          <w:pPr>
            <w:pStyle w:val="FilingHeader"/>
            <w:jc w:val="right"/>
          </w:pPr>
        </w:p>
      </w:tc>
    </w:tr>
  </w:tbl>
  <w:p w14:paraId="358DE215" w14:textId="77777777" w:rsidR="00910E4C" w:rsidRDefault="00910E4C" w:rsidP="00910E4C">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A2AAB24"/>
    <w:lvl w:ilvl="0">
      <w:start w:val="1"/>
      <w:numFmt w:val="decimal"/>
      <w:lvlText w:val="%1."/>
      <w:lvlJc w:val="left"/>
      <w:pPr>
        <w:tabs>
          <w:tab w:val="num" w:pos="720"/>
        </w:tabs>
        <w:ind w:left="720" w:hanging="360"/>
      </w:pPr>
    </w:lvl>
  </w:abstractNum>
  <w:abstractNum w:abstractNumId="1" w15:restartNumberingAfterBreak="0">
    <w:nsid w:val="FFFFFF83"/>
    <w:multiLevelType w:val="singleLevel"/>
    <w:tmpl w:val="B33477EA"/>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8F788180"/>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DDA8F646"/>
    <w:lvl w:ilvl="0">
      <w:start w:val="1"/>
      <w:numFmt w:val="bullet"/>
      <w:lvlText w:val=""/>
      <w:lvlJc w:val="left"/>
      <w:pPr>
        <w:tabs>
          <w:tab w:val="num" w:pos="360"/>
        </w:tabs>
        <w:ind w:left="360" w:hanging="360"/>
      </w:pPr>
      <w:rPr>
        <w:rFonts w:ascii="Symbol" w:hAnsi="Symbol" w:hint="default"/>
      </w:rPr>
    </w:lvl>
  </w:abstractNum>
  <w:num w:numId="1" w16cid:durableId="692269006">
    <w:abstractNumId w:val="3"/>
  </w:num>
  <w:num w:numId="2" w16cid:durableId="723791285">
    <w:abstractNumId w:val="2"/>
  </w:num>
  <w:num w:numId="3" w16cid:durableId="1817143079">
    <w:abstractNumId w:val="1"/>
  </w:num>
  <w:num w:numId="4" w16cid:durableId="9524440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removePersonalInformation/>
  <w:removeDateAndTime/>
  <w:proofState w:spelling="clean" w:grammar="clean"/>
  <w:attachedTemplate r:id="rId1"/>
  <w:linkStyles/>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Arkansas"/>
    <w:docVar w:name="dtype$" w:val="RULES FILING"/>
  </w:docVars>
  <w:rsids>
    <w:rsidRoot w:val="00E20D61"/>
    <w:rsid w:val="001A14D6"/>
    <w:rsid w:val="001D5CAD"/>
    <w:rsid w:val="002F4DFF"/>
    <w:rsid w:val="00387916"/>
    <w:rsid w:val="003C0B19"/>
    <w:rsid w:val="003F7E2C"/>
    <w:rsid w:val="004429F1"/>
    <w:rsid w:val="00621116"/>
    <w:rsid w:val="00626970"/>
    <w:rsid w:val="006D4ACF"/>
    <w:rsid w:val="00812448"/>
    <w:rsid w:val="00910E4C"/>
    <w:rsid w:val="00A027D8"/>
    <w:rsid w:val="00AB2720"/>
    <w:rsid w:val="00BE28D4"/>
    <w:rsid w:val="00CD1615"/>
    <w:rsid w:val="00D861CF"/>
    <w:rsid w:val="00DF110B"/>
    <w:rsid w:val="00E11D70"/>
    <w:rsid w:val="00E20D61"/>
    <w:rsid w:val="00EA2F34"/>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116"/>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621116"/>
    <w:pPr>
      <w:spacing w:before="240"/>
      <w:outlineLvl w:val="0"/>
    </w:pPr>
    <w:rPr>
      <w:b/>
    </w:rPr>
  </w:style>
  <w:style w:type="paragraph" w:styleId="Heading2">
    <w:name w:val="heading 2"/>
    <w:basedOn w:val="Normal"/>
    <w:next w:val="Normal"/>
    <w:link w:val="Heading2Char"/>
    <w:qFormat/>
    <w:rsid w:val="00621116"/>
    <w:pPr>
      <w:spacing w:before="120"/>
      <w:outlineLvl w:val="1"/>
    </w:pPr>
    <w:rPr>
      <w:b/>
    </w:rPr>
  </w:style>
  <w:style w:type="paragraph" w:styleId="Heading3">
    <w:name w:val="heading 3"/>
    <w:basedOn w:val="Normal"/>
    <w:next w:val="Normal"/>
    <w:link w:val="Heading3Char"/>
    <w:qFormat/>
    <w:rsid w:val="00621116"/>
    <w:pPr>
      <w:ind w:left="360"/>
      <w:outlineLvl w:val="2"/>
    </w:pPr>
    <w:rPr>
      <w:b/>
    </w:rPr>
  </w:style>
  <w:style w:type="paragraph" w:styleId="Heading5">
    <w:name w:val="heading 5"/>
    <w:basedOn w:val="Normal"/>
    <w:next w:val="Normal"/>
    <w:link w:val="Heading5Char"/>
    <w:qFormat/>
    <w:rsid w:val="00621116"/>
    <w:pPr>
      <w:spacing w:before="240" w:after="60" w:line="240" w:lineRule="auto"/>
      <w:jc w:val="left"/>
      <w:outlineLvl w:val="4"/>
    </w:pPr>
    <w:rPr>
      <w:sz w:val="22"/>
    </w:rPr>
  </w:style>
  <w:style w:type="character" w:default="1" w:styleId="DefaultParagraphFont">
    <w:name w:val="Default Paragraph Font"/>
    <w:uiPriority w:val="1"/>
    <w:semiHidden/>
    <w:unhideWhenUsed/>
    <w:rsid w:val="006211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1116"/>
  </w:style>
  <w:style w:type="paragraph" w:styleId="Header">
    <w:name w:val="header"/>
    <w:basedOn w:val="isonormal"/>
    <w:link w:val="HeaderChar"/>
    <w:rsid w:val="00621116"/>
    <w:pPr>
      <w:spacing w:line="200" w:lineRule="exact"/>
    </w:pPr>
    <w:rPr>
      <w:b/>
      <w:sz w:val="20"/>
    </w:rPr>
  </w:style>
  <w:style w:type="character" w:customStyle="1" w:styleId="HeaderChar">
    <w:name w:val="Header Char"/>
    <w:basedOn w:val="DefaultParagraphFont"/>
    <w:link w:val="Header"/>
    <w:rsid w:val="00621116"/>
    <w:rPr>
      <w:rFonts w:ascii="Arial" w:eastAsia="Times New Roman" w:hAnsi="Arial"/>
      <w:b/>
    </w:rPr>
  </w:style>
  <w:style w:type="paragraph" w:styleId="Footer">
    <w:name w:val="footer"/>
    <w:basedOn w:val="isonormal"/>
    <w:link w:val="FooterChar"/>
    <w:rsid w:val="00621116"/>
    <w:pPr>
      <w:spacing w:before="0" w:line="240" w:lineRule="auto"/>
    </w:pPr>
  </w:style>
  <w:style w:type="character" w:customStyle="1" w:styleId="FooterChar">
    <w:name w:val="Footer Char"/>
    <w:basedOn w:val="DefaultParagraphFont"/>
    <w:link w:val="Footer"/>
    <w:rsid w:val="00621116"/>
    <w:rPr>
      <w:rFonts w:ascii="Arial" w:eastAsia="Times New Roman" w:hAnsi="Arial"/>
      <w:sz w:val="18"/>
    </w:rPr>
  </w:style>
  <w:style w:type="character" w:customStyle="1" w:styleId="Heading1Char">
    <w:name w:val="Heading 1 Char"/>
    <w:basedOn w:val="DefaultParagraphFont"/>
    <w:link w:val="Heading1"/>
    <w:rsid w:val="00621116"/>
    <w:rPr>
      <w:rFonts w:ascii="Times New Roman" w:eastAsia="Times New Roman" w:hAnsi="Times New Roman"/>
      <w:b/>
      <w:sz w:val="24"/>
    </w:rPr>
  </w:style>
  <w:style w:type="character" w:customStyle="1" w:styleId="Heading2Char">
    <w:name w:val="Heading 2 Char"/>
    <w:basedOn w:val="DefaultParagraphFont"/>
    <w:link w:val="Heading2"/>
    <w:rsid w:val="00621116"/>
    <w:rPr>
      <w:rFonts w:ascii="Times New Roman" w:eastAsia="Times New Roman" w:hAnsi="Times New Roman"/>
      <w:b/>
      <w:sz w:val="24"/>
    </w:rPr>
  </w:style>
  <w:style w:type="character" w:customStyle="1" w:styleId="Heading3Char">
    <w:name w:val="Heading 3 Char"/>
    <w:basedOn w:val="DefaultParagraphFont"/>
    <w:link w:val="Heading3"/>
    <w:rsid w:val="00621116"/>
    <w:rPr>
      <w:rFonts w:ascii="Times New Roman" w:eastAsia="Times New Roman" w:hAnsi="Times New Roman"/>
      <w:b/>
      <w:sz w:val="24"/>
    </w:rPr>
  </w:style>
  <w:style w:type="character" w:customStyle="1" w:styleId="Heading5Char">
    <w:name w:val="Heading 5 Char"/>
    <w:basedOn w:val="DefaultParagraphFont"/>
    <w:link w:val="Heading5"/>
    <w:rsid w:val="00621116"/>
    <w:rPr>
      <w:rFonts w:ascii="Times New Roman" w:eastAsia="Times New Roman" w:hAnsi="Times New Roman"/>
      <w:sz w:val="22"/>
    </w:rPr>
  </w:style>
  <w:style w:type="paragraph" w:customStyle="1" w:styleId="tablehead">
    <w:name w:val="tablehead"/>
    <w:basedOn w:val="isonormal"/>
    <w:rsid w:val="00621116"/>
    <w:pPr>
      <w:spacing w:before="40" w:after="20"/>
      <w:jc w:val="center"/>
    </w:pPr>
    <w:rPr>
      <w:b/>
    </w:rPr>
  </w:style>
  <w:style w:type="paragraph" w:customStyle="1" w:styleId="tabletext11">
    <w:name w:val="tabletext1/1"/>
    <w:basedOn w:val="isonormal"/>
    <w:rsid w:val="00621116"/>
    <w:pPr>
      <w:spacing w:before="20" w:after="20"/>
      <w:jc w:val="left"/>
    </w:pPr>
  </w:style>
  <w:style w:type="paragraph" w:customStyle="1" w:styleId="isonormal">
    <w:name w:val="isonormal"/>
    <w:rsid w:val="00621116"/>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621116"/>
    <w:pPr>
      <w:keepNext/>
      <w:keepLines/>
      <w:suppressAutoHyphens/>
      <w:jc w:val="left"/>
    </w:pPr>
    <w:rPr>
      <w:b/>
    </w:rPr>
  </w:style>
  <w:style w:type="paragraph" w:customStyle="1" w:styleId="blockhd2">
    <w:name w:val="blockhd2"/>
    <w:basedOn w:val="isonormal"/>
    <w:next w:val="blocktext2"/>
    <w:rsid w:val="00621116"/>
    <w:pPr>
      <w:keepNext/>
      <w:keepLines/>
      <w:suppressAutoHyphens/>
      <w:ind w:left="300"/>
      <w:jc w:val="left"/>
    </w:pPr>
    <w:rPr>
      <w:b/>
    </w:rPr>
  </w:style>
  <w:style w:type="paragraph" w:customStyle="1" w:styleId="blockhd3">
    <w:name w:val="blockhd3"/>
    <w:basedOn w:val="isonormal"/>
    <w:next w:val="blocktext3"/>
    <w:rsid w:val="00621116"/>
    <w:pPr>
      <w:keepNext/>
      <w:keepLines/>
      <w:suppressAutoHyphens/>
      <w:ind w:left="600"/>
      <w:jc w:val="left"/>
    </w:pPr>
    <w:rPr>
      <w:b/>
    </w:rPr>
  </w:style>
  <w:style w:type="paragraph" w:customStyle="1" w:styleId="blockhd4">
    <w:name w:val="blockhd4"/>
    <w:basedOn w:val="isonormal"/>
    <w:next w:val="blocktext4"/>
    <w:rsid w:val="00621116"/>
    <w:pPr>
      <w:keepNext/>
      <w:keepLines/>
      <w:suppressAutoHyphens/>
      <w:ind w:left="900"/>
      <w:jc w:val="left"/>
    </w:pPr>
    <w:rPr>
      <w:b/>
    </w:rPr>
  </w:style>
  <w:style w:type="paragraph" w:customStyle="1" w:styleId="blockhd5">
    <w:name w:val="blockhd5"/>
    <w:basedOn w:val="isonormal"/>
    <w:next w:val="blocktext5"/>
    <w:rsid w:val="00621116"/>
    <w:pPr>
      <w:keepNext/>
      <w:keepLines/>
      <w:suppressAutoHyphens/>
      <w:ind w:left="1200"/>
      <w:jc w:val="left"/>
    </w:pPr>
    <w:rPr>
      <w:b/>
    </w:rPr>
  </w:style>
  <w:style w:type="paragraph" w:customStyle="1" w:styleId="blockhd6">
    <w:name w:val="blockhd6"/>
    <w:basedOn w:val="isonormal"/>
    <w:next w:val="blocktext6"/>
    <w:rsid w:val="00621116"/>
    <w:pPr>
      <w:keepNext/>
      <w:keepLines/>
      <w:suppressAutoHyphens/>
      <w:ind w:left="1500"/>
      <w:jc w:val="left"/>
    </w:pPr>
    <w:rPr>
      <w:b/>
    </w:rPr>
  </w:style>
  <w:style w:type="paragraph" w:customStyle="1" w:styleId="blockhd7">
    <w:name w:val="blockhd7"/>
    <w:basedOn w:val="isonormal"/>
    <w:next w:val="blocktext7"/>
    <w:rsid w:val="00621116"/>
    <w:pPr>
      <w:keepNext/>
      <w:keepLines/>
      <w:suppressAutoHyphens/>
      <w:ind w:left="1800"/>
      <w:jc w:val="left"/>
    </w:pPr>
    <w:rPr>
      <w:b/>
    </w:rPr>
  </w:style>
  <w:style w:type="paragraph" w:customStyle="1" w:styleId="blockhd8">
    <w:name w:val="blockhd8"/>
    <w:basedOn w:val="isonormal"/>
    <w:next w:val="blocktext8"/>
    <w:rsid w:val="00621116"/>
    <w:pPr>
      <w:keepNext/>
      <w:keepLines/>
      <w:suppressAutoHyphens/>
      <w:ind w:left="2100"/>
      <w:jc w:val="left"/>
    </w:pPr>
    <w:rPr>
      <w:b/>
    </w:rPr>
  </w:style>
  <w:style w:type="paragraph" w:customStyle="1" w:styleId="blockhd9">
    <w:name w:val="blockhd9"/>
    <w:basedOn w:val="isonormal"/>
    <w:next w:val="blocktext9"/>
    <w:rsid w:val="00621116"/>
    <w:pPr>
      <w:keepNext/>
      <w:keepLines/>
      <w:suppressAutoHyphens/>
      <w:ind w:left="2400"/>
      <w:jc w:val="left"/>
    </w:pPr>
    <w:rPr>
      <w:b/>
    </w:rPr>
  </w:style>
  <w:style w:type="paragraph" w:customStyle="1" w:styleId="blocktext1">
    <w:name w:val="blocktext1"/>
    <w:basedOn w:val="isonormal"/>
    <w:rsid w:val="00621116"/>
    <w:pPr>
      <w:keepLines/>
    </w:pPr>
  </w:style>
  <w:style w:type="paragraph" w:customStyle="1" w:styleId="blocktext10">
    <w:name w:val="blocktext10"/>
    <w:basedOn w:val="isonormal"/>
    <w:rsid w:val="00621116"/>
    <w:pPr>
      <w:keepLines/>
      <w:ind w:left="2700"/>
    </w:pPr>
  </w:style>
  <w:style w:type="paragraph" w:customStyle="1" w:styleId="blocktext2">
    <w:name w:val="blocktext2"/>
    <w:basedOn w:val="isonormal"/>
    <w:rsid w:val="00621116"/>
    <w:pPr>
      <w:keepLines/>
      <w:ind w:left="300"/>
    </w:pPr>
  </w:style>
  <w:style w:type="paragraph" w:customStyle="1" w:styleId="blocktext3">
    <w:name w:val="blocktext3"/>
    <w:basedOn w:val="isonormal"/>
    <w:rsid w:val="00621116"/>
    <w:pPr>
      <w:keepLines/>
      <w:ind w:left="600"/>
    </w:pPr>
  </w:style>
  <w:style w:type="paragraph" w:customStyle="1" w:styleId="blocktext4">
    <w:name w:val="blocktext4"/>
    <w:basedOn w:val="isonormal"/>
    <w:rsid w:val="00621116"/>
    <w:pPr>
      <w:keepLines/>
      <w:ind w:left="900"/>
    </w:pPr>
  </w:style>
  <w:style w:type="paragraph" w:customStyle="1" w:styleId="blocktext5">
    <w:name w:val="blocktext5"/>
    <w:basedOn w:val="isonormal"/>
    <w:rsid w:val="00621116"/>
    <w:pPr>
      <w:keepLines/>
      <w:ind w:left="1200"/>
    </w:pPr>
  </w:style>
  <w:style w:type="paragraph" w:customStyle="1" w:styleId="blocktext6">
    <w:name w:val="blocktext6"/>
    <w:basedOn w:val="isonormal"/>
    <w:rsid w:val="00621116"/>
    <w:pPr>
      <w:keepLines/>
      <w:ind w:left="1500"/>
    </w:pPr>
  </w:style>
  <w:style w:type="paragraph" w:customStyle="1" w:styleId="blocktext7">
    <w:name w:val="blocktext7"/>
    <w:basedOn w:val="isonormal"/>
    <w:rsid w:val="00621116"/>
    <w:pPr>
      <w:keepLines/>
      <w:ind w:left="1800"/>
    </w:pPr>
  </w:style>
  <w:style w:type="paragraph" w:customStyle="1" w:styleId="blocktext8">
    <w:name w:val="blocktext8"/>
    <w:basedOn w:val="isonormal"/>
    <w:rsid w:val="00621116"/>
    <w:pPr>
      <w:keepLines/>
      <w:ind w:left="2100"/>
    </w:pPr>
  </w:style>
  <w:style w:type="paragraph" w:customStyle="1" w:styleId="blocktext9">
    <w:name w:val="blocktext9"/>
    <w:basedOn w:val="isonormal"/>
    <w:rsid w:val="00621116"/>
    <w:pPr>
      <w:keepLines/>
      <w:ind w:left="2400"/>
    </w:pPr>
  </w:style>
  <w:style w:type="paragraph" w:customStyle="1" w:styleId="boxrule">
    <w:name w:val="boxrule"/>
    <w:basedOn w:val="isonormal"/>
    <w:next w:val="blocktext1"/>
    <w:rsid w:val="0062111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621116"/>
    <w:pPr>
      <w:jc w:val="center"/>
    </w:pPr>
    <w:rPr>
      <w:b/>
    </w:rPr>
  </w:style>
  <w:style w:type="paragraph" w:customStyle="1" w:styleId="ctoutlinetxt1">
    <w:name w:val="ctoutlinetxt1"/>
    <w:basedOn w:val="isonormal"/>
    <w:rsid w:val="00621116"/>
    <w:pPr>
      <w:keepLines/>
      <w:tabs>
        <w:tab w:val="right" w:pos="360"/>
        <w:tab w:val="left" w:pos="480"/>
      </w:tabs>
      <w:spacing w:before="160"/>
      <w:ind w:left="480" w:hanging="480"/>
    </w:pPr>
  </w:style>
  <w:style w:type="paragraph" w:customStyle="1" w:styleId="ctoutlinetxt2">
    <w:name w:val="ctoutlinetxt2"/>
    <w:basedOn w:val="isonormal"/>
    <w:rsid w:val="00621116"/>
    <w:pPr>
      <w:keepLines/>
      <w:tabs>
        <w:tab w:val="right" w:pos="760"/>
        <w:tab w:val="left" w:pos="880"/>
      </w:tabs>
      <w:ind w:left="880" w:hanging="880"/>
    </w:pPr>
  </w:style>
  <w:style w:type="paragraph" w:customStyle="1" w:styleId="ctoutlinetxt3">
    <w:name w:val="ctoutlinetxt3"/>
    <w:basedOn w:val="isonormal"/>
    <w:rsid w:val="00621116"/>
    <w:pPr>
      <w:tabs>
        <w:tab w:val="right" w:pos="1240"/>
        <w:tab w:val="left" w:pos="1360"/>
      </w:tabs>
      <w:ind w:left="1360" w:hanging="1360"/>
    </w:pPr>
  </w:style>
  <w:style w:type="paragraph" w:customStyle="1" w:styleId="ctoutlinetxt4">
    <w:name w:val="ctoutlinetxt4"/>
    <w:basedOn w:val="isonormal"/>
    <w:rsid w:val="00621116"/>
    <w:pPr>
      <w:keepLines/>
      <w:tabs>
        <w:tab w:val="right" w:pos="1600"/>
        <w:tab w:val="left" w:pos="1720"/>
      </w:tabs>
      <w:ind w:left="1720" w:hanging="1720"/>
    </w:pPr>
  </w:style>
  <w:style w:type="character" w:customStyle="1" w:styleId="formlink">
    <w:name w:val="formlink"/>
    <w:basedOn w:val="DefaultParagraphFont"/>
    <w:rsid w:val="00621116"/>
    <w:rPr>
      <w:b/>
    </w:rPr>
  </w:style>
  <w:style w:type="paragraph" w:customStyle="1" w:styleId="icblock">
    <w:name w:val="i/cblock"/>
    <w:basedOn w:val="isonormal"/>
    <w:rsid w:val="00621116"/>
    <w:pPr>
      <w:tabs>
        <w:tab w:val="left" w:leader="dot" w:pos="7200"/>
      </w:tabs>
      <w:spacing w:before="0"/>
      <w:jc w:val="left"/>
    </w:pPr>
  </w:style>
  <w:style w:type="paragraph" w:customStyle="1" w:styleId="instructphrase">
    <w:name w:val="instructphrase"/>
    <w:basedOn w:val="isonormal"/>
    <w:next w:val="outlinehd2"/>
    <w:rsid w:val="00621116"/>
  </w:style>
  <w:style w:type="paragraph" w:styleId="MacroText">
    <w:name w:val="macro"/>
    <w:link w:val="MacroTextChar"/>
    <w:rsid w:val="0062111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basedOn w:val="DefaultParagraphFont"/>
    <w:link w:val="MacroText"/>
    <w:rsid w:val="00621116"/>
    <w:rPr>
      <w:rFonts w:ascii="Arial" w:eastAsia="Times New Roman" w:hAnsi="Arial"/>
    </w:rPr>
  </w:style>
  <w:style w:type="paragraph" w:customStyle="1" w:styleId="noboxaddlrule">
    <w:name w:val="noboxaddlrule"/>
    <w:basedOn w:val="isonormal"/>
    <w:next w:val="blocktext1"/>
    <w:rsid w:val="00621116"/>
    <w:pPr>
      <w:keepLines/>
      <w:suppressAutoHyphens/>
      <w:spacing w:before="0"/>
      <w:jc w:val="left"/>
    </w:pPr>
    <w:rPr>
      <w:b/>
    </w:rPr>
  </w:style>
  <w:style w:type="paragraph" w:customStyle="1" w:styleId="outlinehd1">
    <w:name w:val="outlinehd1"/>
    <w:basedOn w:val="isonormal"/>
    <w:next w:val="blocktext2"/>
    <w:rsid w:val="00621116"/>
    <w:pPr>
      <w:keepNext/>
      <w:keepLines/>
      <w:tabs>
        <w:tab w:val="right" w:pos="180"/>
        <w:tab w:val="left" w:pos="300"/>
      </w:tabs>
      <w:ind w:left="300" w:hanging="300"/>
    </w:pPr>
    <w:rPr>
      <w:b/>
    </w:rPr>
  </w:style>
  <w:style w:type="paragraph" w:customStyle="1" w:styleId="outlinehd2">
    <w:name w:val="outlinehd2"/>
    <w:basedOn w:val="isonormal"/>
    <w:next w:val="blocktext3"/>
    <w:rsid w:val="00621116"/>
    <w:pPr>
      <w:keepNext/>
      <w:keepLines/>
      <w:tabs>
        <w:tab w:val="right" w:pos="480"/>
        <w:tab w:val="left" w:pos="600"/>
      </w:tabs>
      <w:ind w:left="600" w:hanging="600"/>
    </w:pPr>
    <w:rPr>
      <w:b/>
    </w:rPr>
  </w:style>
  <w:style w:type="paragraph" w:customStyle="1" w:styleId="outlinehd3">
    <w:name w:val="outlinehd3"/>
    <w:basedOn w:val="isonormal"/>
    <w:next w:val="blocktext4"/>
    <w:rsid w:val="00621116"/>
    <w:pPr>
      <w:keepNext/>
      <w:keepLines/>
      <w:tabs>
        <w:tab w:val="right" w:pos="780"/>
        <w:tab w:val="left" w:pos="900"/>
      </w:tabs>
      <w:ind w:left="900" w:hanging="900"/>
    </w:pPr>
    <w:rPr>
      <w:b/>
    </w:rPr>
  </w:style>
  <w:style w:type="paragraph" w:customStyle="1" w:styleId="outlinehd4">
    <w:name w:val="outlinehd4"/>
    <w:basedOn w:val="isonormal"/>
    <w:next w:val="blocktext5"/>
    <w:rsid w:val="00621116"/>
    <w:pPr>
      <w:keepNext/>
      <w:keepLines/>
      <w:tabs>
        <w:tab w:val="right" w:pos="1080"/>
        <w:tab w:val="left" w:pos="1200"/>
      </w:tabs>
      <w:ind w:left="1200" w:hanging="1200"/>
    </w:pPr>
    <w:rPr>
      <w:b/>
    </w:rPr>
  </w:style>
  <w:style w:type="paragraph" w:customStyle="1" w:styleId="outlinehd5">
    <w:name w:val="outlinehd5"/>
    <w:basedOn w:val="isonormal"/>
    <w:next w:val="blocktext6"/>
    <w:rsid w:val="00621116"/>
    <w:pPr>
      <w:keepNext/>
      <w:keepLines/>
      <w:tabs>
        <w:tab w:val="right" w:pos="1380"/>
        <w:tab w:val="left" w:pos="1500"/>
      </w:tabs>
      <w:ind w:left="1500" w:hanging="1500"/>
    </w:pPr>
    <w:rPr>
      <w:b/>
    </w:rPr>
  </w:style>
  <w:style w:type="paragraph" w:customStyle="1" w:styleId="outlinehd6">
    <w:name w:val="outlinehd6"/>
    <w:basedOn w:val="isonormal"/>
    <w:next w:val="blocktext7"/>
    <w:rsid w:val="00621116"/>
    <w:pPr>
      <w:keepNext/>
      <w:keepLines/>
      <w:tabs>
        <w:tab w:val="right" w:pos="1680"/>
        <w:tab w:val="left" w:pos="1800"/>
      </w:tabs>
      <w:ind w:left="1800" w:hanging="1800"/>
    </w:pPr>
    <w:rPr>
      <w:b/>
    </w:rPr>
  </w:style>
  <w:style w:type="paragraph" w:customStyle="1" w:styleId="outlinehd7">
    <w:name w:val="outlinehd7"/>
    <w:basedOn w:val="isonormal"/>
    <w:next w:val="blocktext8"/>
    <w:rsid w:val="00621116"/>
    <w:pPr>
      <w:keepNext/>
      <w:keepLines/>
      <w:tabs>
        <w:tab w:val="right" w:pos="1980"/>
        <w:tab w:val="left" w:pos="2100"/>
      </w:tabs>
      <w:ind w:left="2100" w:hanging="2100"/>
    </w:pPr>
    <w:rPr>
      <w:b/>
    </w:rPr>
  </w:style>
  <w:style w:type="paragraph" w:customStyle="1" w:styleId="outlinehd8">
    <w:name w:val="outlinehd8"/>
    <w:basedOn w:val="isonormal"/>
    <w:next w:val="blocktext9"/>
    <w:rsid w:val="00621116"/>
    <w:pPr>
      <w:keepNext/>
      <w:keepLines/>
      <w:tabs>
        <w:tab w:val="right" w:pos="2280"/>
        <w:tab w:val="left" w:pos="2400"/>
      </w:tabs>
      <w:ind w:left="2400" w:hanging="2400"/>
    </w:pPr>
    <w:rPr>
      <w:b/>
    </w:rPr>
  </w:style>
  <w:style w:type="paragraph" w:customStyle="1" w:styleId="outlinehd9">
    <w:name w:val="outlinehd9"/>
    <w:basedOn w:val="isonormal"/>
    <w:next w:val="blocktext10"/>
    <w:rsid w:val="00621116"/>
    <w:pPr>
      <w:keepNext/>
      <w:keepLines/>
      <w:tabs>
        <w:tab w:val="right" w:pos="2580"/>
        <w:tab w:val="left" w:pos="2700"/>
      </w:tabs>
      <w:ind w:left="2700" w:hanging="2700"/>
    </w:pPr>
    <w:rPr>
      <w:b/>
    </w:rPr>
  </w:style>
  <w:style w:type="paragraph" w:customStyle="1" w:styleId="outlinetxt1">
    <w:name w:val="outlinetxt1"/>
    <w:basedOn w:val="isonormal"/>
    <w:rsid w:val="00621116"/>
    <w:pPr>
      <w:keepLines/>
      <w:tabs>
        <w:tab w:val="right" w:pos="180"/>
        <w:tab w:val="left" w:pos="300"/>
      </w:tabs>
      <w:ind w:left="300" w:hanging="300"/>
    </w:pPr>
  </w:style>
  <w:style w:type="paragraph" w:customStyle="1" w:styleId="outlinetxt2">
    <w:name w:val="outlinetxt2"/>
    <w:basedOn w:val="isonormal"/>
    <w:rsid w:val="00621116"/>
    <w:pPr>
      <w:keepLines/>
      <w:tabs>
        <w:tab w:val="right" w:pos="480"/>
        <w:tab w:val="left" w:pos="600"/>
      </w:tabs>
      <w:ind w:left="600" w:hanging="600"/>
    </w:pPr>
  </w:style>
  <w:style w:type="paragraph" w:customStyle="1" w:styleId="outlinetxt3">
    <w:name w:val="outlinetxt3"/>
    <w:basedOn w:val="isonormal"/>
    <w:rsid w:val="00621116"/>
    <w:pPr>
      <w:keepLines/>
      <w:tabs>
        <w:tab w:val="right" w:pos="780"/>
        <w:tab w:val="left" w:pos="900"/>
      </w:tabs>
      <w:ind w:left="900" w:hanging="900"/>
    </w:pPr>
  </w:style>
  <w:style w:type="paragraph" w:customStyle="1" w:styleId="outlinetxt4">
    <w:name w:val="outlinetxt4"/>
    <w:basedOn w:val="isonormal"/>
    <w:rsid w:val="00621116"/>
    <w:pPr>
      <w:keepLines/>
      <w:tabs>
        <w:tab w:val="right" w:pos="1080"/>
        <w:tab w:val="left" w:pos="1200"/>
      </w:tabs>
      <w:ind w:left="1200" w:hanging="1200"/>
    </w:pPr>
  </w:style>
  <w:style w:type="paragraph" w:customStyle="1" w:styleId="outlinetxt5">
    <w:name w:val="outlinetxt5"/>
    <w:basedOn w:val="isonormal"/>
    <w:link w:val="outlinetxt5Char"/>
    <w:rsid w:val="00621116"/>
    <w:pPr>
      <w:keepLines/>
      <w:tabs>
        <w:tab w:val="right" w:pos="1380"/>
        <w:tab w:val="left" w:pos="1500"/>
      </w:tabs>
      <w:ind w:left="1500" w:hanging="1500"/>
    </w:pPr>
  </w:style>
  <w:style w:type="paragraph" w:customStyle="1" w:styleId="outlinetxt6">
    <w:name w:val="outlinetxt6"/>
    <w:basedOn w:val="isonormal"/>
    <w:rsid w:val="00621116"/>
    <w:pPr>
      <w:keepLines/>
      <w:tabs>
        <w:tab w:val="right" w:pos="1680"/>
        <w:tab w:val="left" w:pos="1800"/>
      </w:tabs>
      <w:ind w:left="1800" w:hanging="1800"/>
    </w:pPr>
  </w:style>
  <w:style w:type="paragraph" w:customStyle="1" w:styleId="outlinetxt7">
    <w:name w:val="outlinetxt7"/>
    <w:basedOn w:val="isonormal"/>
    <w:rsid w:val="00621116"/>
    <w:pPr>
      <w:keepLines/>
      <w:tabs>
        <w:tab w:val="right" w:pos="1980"/>
        <w:tab w:val="left" w:pos="2100"/>
      </w:tabs>
      <w:ind w:left="2100" w:hanging="2100"/>
    </w:pPr>
  </w:style>
  <w:style w:type="paragraph" w:customStyle="1" w:styleId="outlinetxt8">
    <w:name w:val="outlinetxt8"/>
    <w:basedOn w:val="isonormal"/>
    <w:rsid w:val="00621116"/>
    <w:pPr>
      <w:keepLines/>
      <w:tabs>
        <w:tab w:val="right" w:pos="2280"/>
        <w:tab w:val="left" w:pos="2400"/>
      </w:tabs>
      <w:ind w:left="2400" w:hanging="2400"/>
    </w:pPr>
  </w:style>
  <w:style w:type="paragraph" w:customStyle="1" w:styleId="outlinetxt9">
    <w:name w:val="outlinetxt9"/>
    <w:basedOn w:val="isonormal"/>
    <w:rsid w:val="00621116"/>
    <w:pPr>
      <w:keepLines/>
      <w:tabs>
        <w:tab w:val="right" w:pos="2580"/>
        <w:tab w:val="left" w:pos="2700"/>
      </w:tabs>
      <w:ind w:left="2700" w:hanging="2700"/>
    </w:pPr>
  </w:style>
  <w:style w:type="character" w:styleId="PageNumber">
    <w:name w:val="page number"/>
    <w:basedOn w:val="DefaultParagraphFont"/>
    <w:rsid w:val="00621116"/>
  </w:style>
  <w:style w:type="character" w:customStyle="1" w:styleId="rulelink">
    <w:name w:val="rulelink"/>
    <w:basedOn w:val="DefaultParagraphFont"/>
    <w:rsid w:val="00621116"/>
    <w:rPr>
      <w:b/>
    </w:rPr>
  </w:style>
  <w:style w:type="paragraph" w:styleId="Signature">
    <w:name w:val="Signature"/>
    <w:basedOn w:val="Normal"/>
    <w:link w:val="SignatureChar"/>
    <w:rsid w:val="00621116"/>
    <w:pPr>
      <w:ind w:left="4320"/>
    </w:pPr>
  </w:style>
  <w:style w:type="character" w:customStyle="1" w:styleId="SignatureChar">
    <w:name w:val="Signature Char"/>
    <w:basedOn w:val="DefaultParagraphFont"/>
    <w:link w:val="Signature"/>
    <w:rsid w:val="00621116"/>
    <w:rPr>
      <w:rFonts w:ascii="Times New Roman" w:eastAsia="Times New Roman" w:hAnsi="Times New Roman"/>
      <w:sz w:val="24"/>
    </w:rPr>
  </w:style>
  <w:style w:type="paragraph" w:customStyle="1" w:styleId="space2">
    <w:name w:val="space2"/>
    <w:basedOn w:val="isonormal"/>
    <w:next w:val="isonormal"/>
    <w:rsid w:val="00621116"/>
    <w:pPr>
      <w:spacing w:before="0" w:line="40" w:lineRule="exact"/>
    </w:pPr>
  </w:style>
  <w:style w:type="paragraph" w:customStyle="1" w:styleId="space4">
    <w:name w:val="space4"/>
    <w:basedOn w:val="isonormal"/>
    <w:next w:val="isonormal"/>
    <w:rsid w:val="00621116"/>
    <w:pPr>
      <w:spacing w:before="0" w:line="80" w:lineRule="exact"/>
    </w:pPr>
  </w:style>
  <w:style w:type="paragraph" w:customStyle="1" w:styleId="space8">
    <w:name w:val="space8"/>
    <w:basedOn w:val="isonormal"/>
    <w:next w:val="isonormal"/>
    <w:rsid w:val="00621116"/>
    <w:pPr>
      <w:spacing w:before="0" w:line="160" w:lineRule="exact"/>
    </w:pPr>
  </w:style>
  <w:style w:type="character" w:customStyle="1" w:styleId="spotlinksource">
    <w:name w:val="spotlinksource"/>
    <w:basedOn w:val="DefaultParagraphFont"/>
    <w:rsid w:val="00621116"/>
    <w:rPr>
      <w:b/>
    </w:rPr>
  </w:style>
  <w:style w:type="character" w:customStyle="1" w:styleId="spotlinktarget">
    <w:name w:val="spotlinktarget"/>
    <w:basedOn w:val="DefaultParagraphFont"/>
    <w:rsid w:val="00621116"/>
    <w:rPr>
      <w:b/>
    </w:rPr>
  </w:style>
  <w:style w:type="paragraph" w:customStyle="1" w:styleId="subcap">
    <w:name w:val="subcap"/>
    <w:basedOn w:val="isonormal"/>
    <w:rsid w:val="00621116"/>
    <w:pPr>
      <w:keepLines/>
      <w:suppressAutoHyphens/>
      <w:spacing w:before="0" w:line="200" w:lineRule="exact"/>
      <w:jc w:val="left"/>
    </w:pPr>
    <w:rPr>
      <w:b/>
      <w:caps/>
    </w:rPr>
  </w:style>
  <w:style w:type="paragraph" w:customStyle="1" w:styleId="subcap2">
    <w:name w:val="subcap2"/>
    <w:basedOn w:val="isonormal"/>
    <w:rsid w:val="00621116"/>
    <w:pPr>
      <w:spacing w:before="0" w:line="200" w:lineRule="exact"/>
      <w:jc w:val="left"/>
    </w:pPr>
    <w:rPr>
      <w:b/>
    </w:rPr>
  </w:style>
  <w:style w:type="paragraph" w:styleId="Subtitle">
    <w:name w:val="Subtitle"/>
    <w:basedOn w:val="Normal"/>
    <w:link w:val="SubtitleChar"/>
    <w:qFormat/>
    <w:rsid w:val="00621116"/>
    <w:pPr>
      <w:spacing w:after="60"/>
      <w:jc w:val="center"/>
    </w:pPr>
    <w:rPr>
      <w:i/>
    </w:rPr>
  </w:style>
  <w:style w:type="character" w:customStyle="1" w:styleId="SubtitleChar">
    <w:name w:val="Subtitle Char"/>
    <w:basedOn w:val="DefaultParagraphFont"/>
    <w:link w:val="Subtitle"/>
    <w:rsid w:val="00621116"/>
    <w:rPr>
      <w:rFonts w:ascii="Times New Roman" w:eastAsia="Times New Roman" w:hAnsi="Times New Roman"/>
      <w:i/>
      <w:sz w:val="24"/>
    </w:rPr>
  </w:style>
  <w:style w:type="table" w:styleId="TableGrid">
    <w:name w:val="Table Grid"/>
    <w:basedOn w:val="TableNormal"/>
    <w:rsid w:val="00621116"/>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621116"/>
    <w:pPr>
      <w:tabs>
        <w:tab w:val="right" w:leader="dot" w:pos="10080"/>
      </w:tabs>
      <w:ind w:left="180" w:hanging="180"/>
    </w:pPr>
  </w:style>
  <w:style w:type="paragraph" w:styleId="TableofFigures">
    <w:name w:val="table of figures"/>
    <w:basedOn w:val="Normal"/>
    <w:next w:val="Normal"/>
    <w:rsid w:val="00621116"/>
    <w:pPr>
      <w:tabs>
        <w:tab w:val="right" w:leader="dot" w:pos="4680"/>
      </w:tabs>
      <w:ind w:left="360" w:hanging="360"/>
    </w:pPr>
  </w:style>
  <w:style w:type="paragraph" w:customStyle="1" w:styleId="table2text04">
    <w:name w:val="table2text0/4"/>
    <w:basedOn w:val="isonormal"/>
    <w:rsid w:val="00621116"/>
    <w:pPr>
      <w:suppressAutoHyphens/>
      <w:spacing w:before="0" w:after="80"/>
      <w:ind w:left="240"/>
      <w:jc w:val="left"/>
    </w:pPr>
  </w:style>
  <w:style w:type="paragraph" w:customStyle="1" w:styleId="table2text44">
    <w:name w:val="table2text4/4"/>
    <w:basedOn w:val="isonormal"/>
    <w:rsid w:val="00621116"/>
    <w:pPr>
      <w:spacing w:after="80"/>
      <w:ind w:left="240"/>
      <w:jc w:val="left"/>
    </w:pPr>
  </w:style>
  <w:style w:type="paragraph" w:customStyle="1" w:styleId="table3text04">
    <w:name w:val="table3text0/4"/>
    <w:basedOn w:val="isonormal"/>
    <w:next w:val="table2text04"/>
    <w:rsid w:val="00621116"/>
    <w:pPr>
      <w:suppressAutoHyphens/>
      <w:spacing w:before="0" w:after="80"/>
      <w:ind w:left="480"/>
      <w:jc w:val="left"/>
    </w:pPr>
  </w:style>
  <w:style w:type="paragraph" w:customStyle="1" w:styleId="table4text04">
    <w:name w:val="table4text0/4"/>
    <w:basedOn w:val="isonormal"/>
    <w:autoRedefine/>
    <w:rsid w:val="00621116"/>
    <w:pPr>
      <w:suppressAutoHyphens/>
      <w:spacing w:before="0" w:after="80"/>
      <w:ind w:left="720"/>
      <w:jc w:val="left"/>
    </w:pPr>
  </w:style>
  <w:style w:type="paragraph" w:customStyle="1" w:styleId="tablecaption">
    <w:name w:val="tablecaption"/>
    <w:basedOn w:val="isonormal"/>
    <w:rsid w:val="00621116"/>
    <w:pPr>
      <w:jc w:val="left"/>
    </w:pPr>
    <w:rPr>
      <w:b/>
    </w:rPr>
  </w:style>
  <w:style w:type="character" w:customStyle="1" w:styleId="tablelink">
    <w:name w:val="tablelink"/>
    <w:basedOn w:val="DefaultParagraphFont"/>
    <w:rsid w:val="00621116"/>
    <w:rPr>
      <w:b/>
    </w:rPr>
  </w:style>
  <w:style w:type="paragraph" w:customStyle="1" w:styleId="tabletext00">
    <w:name w:val="tabletext0/0"/>
    <w:basedOn w:val="isonormal"/>
    <w:rsid w:val="00621116"/>
    <w:pPr>
      <w:spacing w:before="0"/>
      <w:jc w:val="left"/>
    </w:pPr>
  </w:style>
  <w:style w:type="paragraph" w:customStyle="1" w:styleId="tabletext01">
    <w:name w:val="tabletext0/1"/>
    <w:basedOn w:val="isonormal"/>
    <w:rsid w:val="00621116"/>
    <w:pPr>
      <w:spacing w:before="0" w:after="20"/>
      <w:jc w:val="left"/>
    </w:pPr>
  </w:style>
  <w:style w:type="paragraph" w:customStyle="1" w:styleId="tabletext10">
    <w:name w:val="tabletext1/0"/>
    <w:basedOn w:val="isonormal"/>
    <w:rsid w:val="00621116"/>
    <w:pPr>
      <w:spacing w:before="20"/>
      <w:jc w:val="left"/>
    </w:pPr>
  </w:style>
  <w:style w:type="paragraph" w:customStyle="1" w:styleId="tabletext40">
    <w:name w:val="tabletext4/0"/>
    <w:basedOn w:val="isonormal"/>
    <w:rsid w:val="00621116"/>
    <w:pPr>
      <w:jc w:val="left"/>
    </w:pPr>
  </w:style>
  <w:style w:type="paragraph" w:customStyle="1" w:styleId="tabletext44">
    <w:name w:val="tabletext4/4"/>
    <w:basedOn w:val="isonormal"/>
    <w:rsid w:val="00621116"/>
    <w:pPr>
      <w:spacing w:after="80"/>
      <w:jc w:val="left"/>
    </w:pPr>
  </w:style>
  <w:style w:type="paragraph" w:customStyle="1" w:styleId="terr2colblock1">
    <w:name w:val="terr2colblock1"/>
    <w:basedOn w:val="isonormal"/>
    <w:rsid w:val="00621116"/>
    <w:pPr>
      <w:tabs>
        <w:tab w:val="left" w:leader="dot" w:pos="4240"/>
      </w:tabs>
      <w:spacing w:before="0"/>
      <w:jc w:val="left"/>
    </w:pPr>
  </w:style>
  <w:style w:type="paragraph" w:customStyle="1" w:styleId="terr2colblock2">
    <w:name w:val="terr2colblock2"/>
    <w:basedOn w:val="isonormal"/>
    <w:rsid w:val="00621116"/>
    <w:pPr>
      <w:tabs>
        <w:tab w:val="left" w:leader="dot" w:pos="4240"/>
      </w:tabs>
      <w:spacing w:before="0"/>
      <w:ind w:left="80"/>
      <w:jc w:val="left"/>
    </w:pPr>
  </w:style>
  <w:style w:type="paragraph" w:customStyle="1" w:styleId="terr2colblock3">
    <w:name w:val="terr2colblock3"/>
    <w:basedOn w:val="isonormal"/>
    <w:rsid w:val="00621116"/>
    <w:pPr>
      <w:tabs>
        <w:tab w:val="left" w:leader="dot" w:pos="4240"/>
      </w:tabs>
      <w:spacing w:before="0"/>
      <w:ind w:left="160"/>
      <w:jc w:val="left"/>
    </w:pPr>
  </w:style>
  <w:style w:type="paragraph" w:customStyle="1" w:styleId="terr2colblock4">
    <w:name w:val="terr2colblock4"/>
    <w:basedOn w:val="isonormal"/>
    <w:rsid w:val="00621116"/>
    <w:pPr>
      <w:tabs>
        <w:tab w:val="left" w:leader="dot" w:pos="4240"/>
      </w:tabs>
      <w:spacing w:before="0"/>
      <w:ind w:left="320"/>
      <w:jc w:val="left"/>
    </w:pPr>
  </w:style>
  <w:style w:type="paragraph" w:customStyle="1" w:styleId="terr2colhang">
    <w:name w:val="terr2colhang"/>
    <w:basedOn w:val="isonormal"/>
    <w:rsid w:val="00621116"/>
    <w:pPr>
      <w:tabs>
        <w:tab w:val="left" w:leader="dot" w:pos="4240"/>
      </w:tabs>
      <w:spacing w:before="0"/>
      <w:ind w:left="160" w:hanging="160"/>
      <w:jc w:val="left"/>
    </w:pPr>
  </w:style>
  <w:style w:type="paragraph" w:customStyle="1" w:styleId="terr3colblock1">
    <w:name w:val="terr3colblock1"/>
    <w:basedOn w:val="isonormal"/>
    <w:rsid w:val="00621116"/>
    <w:pPr>
      <w:tabs>
        <w:tab w:val="left" w:leader="dot" w:pos="2500"/>
      </w:tabs>
      <w:spacing w:before="0"/>
      <w:jc w:val="left"/>
    </w:pPr>
  </w:style>
  <w:style w:type="paragraph" w:customStyle="1" w:styleId="terr3colhang">
    <w:name w:val="terr3colhang"/>
    <w:basedOn w:val="isonormal"/>
    <w:rsid w:val="00621116"/>
    <w:pPr>
      <w:tabs>
        <w:tab w:val="left" w:leader="dot" w:pos="2500"/>
      </w:tabs>
      <w:spacing w:before="0"/>
      <w:ind w:left="160" w:hanging="160"/>
      <w:jc w:val="left"/>
    </w:pPr>
  </w:style>
  <w:style w:type="paragraph" w:customStyle="1" w:styleId="terrtoc">
    <w:name w:val="terrtoc"/>
    <w:basedOn w:val="isonormal"/>
    <w:rsid w:val="00621116"/>
    <w:pPr>
      <w:spacing w:before="50" w:after="50"/>
      <w:jc w:val="center"/>
    </w:pPr>
    <w:rPr>
      <w:b/>
    </w:rPr>
  </w:style>
  <w:style w:type="paragraph" w:customStyle="1" w:styleId="toc4outlinehd3">
    <w:name w:val="toc4outlinehd3"/>
    <w:basedOn w:val="outlinehd3"/>
    <w:next w:val="blocktext4"/>
    <w:rsid w:val="00621116"/>
  </w:style>
  <w:style w:type="paragraph" w:customStyle="1" w:styleId="tabletext1">
    <w:name w:val="tabletext1"/>
    <w:rsid w:val="00621116"/>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621116"/>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621116"/>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621116"/>
    <w:pPr>
      <w:tabs>
        <w:tab w:val="left" w:leader="dot" w:pos="7200"/>
      </w:tabs>
      <w:spacing w:before="0" w:line="180" w:lineRule="exact"/>
      <w:ind w:left="200" w:hanging="200"/>
      <w:jc w:val="left"/>
    </w:pPr>
  </w:style>
  <w:style w:type="paragraph" w:customStyle="1" w:styleId="FilingHeader">
    <w:name w:val="Filing Header"/>
    <w:basedOn w:val="isonormal"/>
    <w:rsid w:val="00621116"/>
    <w:pPr>
      <w:spacing w:before="0" w:line="240" w:lineRule="auto"/>
      <w:jc w:val="left"/>
    </w:pPr>
    <w:rPr>
      <w:sz w:val="20"/>
    </w:rPr>
  </w:style>
  <w:style w:type="paragraph" w:customStyle="1" w:styleId="FilingFooter">
    <w:name w:val="Filing Footer"/>
    <w:basedOn w:val="isonormal"/>
    <w:rsid w:val="00621116"/>
    <w:pPr>
      <w:spacing w:line="240" w:lineRule="auto"/>
      <w:jc w:val="left"/>
    </w:pPr>
    <w:rPr>
      <w:sz w:val="16"/>
    </w:rPr>
  </w:style>
  <w:style w:type="paragraph" w:customStyle="1" w:styleId="EMheading1">
    <w:name w:val="EM heading 1"/>
    <w:basedOn w:val="isonormal"/>
    <w:next w:val="isonormal"/>
    <w:rsid w:val="00621116"/>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621116"/>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621116"/>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62111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621116"/>
    <w:pPr>
      <w:keepLines/>
      <w:tabs>
        <w:tab w:val="right" w:pos="480"/>
        <w:tab w:val="left" w:pos="600"/>
      </w:tabs>
      <w:ind w:left="600" w:hanging="600"/>
    </w:pPr>
    <w:rPr>
      <w:b/>
    </w:rPr>
  </w:style>
  <w:style w:type="character" w:customStyle="1" w:styleId="NotocOutlinehd2Char">
    <w:name w:val="NotocOutlinehd2 Char"/>
    <w:basedOn w:val="DefaultParagraphFont"/>
    <w:link w:val="NotocOutlinehd2"/>
    <w:locked/>
    <w:rsid w:val="00621116"/>
    <w:rPr>
      <w:rFonts w:ascii="Arial" w:eastAsia="Times New Roman" w:hAnsi="Arial"/>
      <w:b/>
      <w:sz w:val="18"/>
    </w:rPr>
  </w:style>
  <w:style w:type="paragraph" w:customStyle="1" w:styleId="NotocOutlinetxt2">
    <w:name w:val="NotocOutlinetxt2"/>
    <w:basedOn w:val="isonormal"/>
    <w:rsid w:val="00621116"/>
    <w:pPr>
      <w:keepLines/>
      <w:tabs>
        <w:tab w:val="right" w:pos="480"/>
        <w:tab w:val="left" w:pos="600"/>
      </w:tabs>
      <w:ind w:left="600" w:hanging="600"/>
    </w:pPr>
  </w:style>
  <w:style w:type="paragraph" w:customStyle="1" w:styleId="Notocsubcap">
    <w:name w:val="Notocsubcap"/>
    <w:basedOn w:val="isonormal"/>
    <w:rsid w:val="00621116"/>
    <w:pPr>
      <w:keepLines/>
      <w:suppressAutoHyphens/>
      <w:spacing w:before="0" w:line="200" w:lineRule="exact"/>
      <w:jc w:val="left"/>
    </w:pPr>
    <w:rPr>
      <w:b/>
      <w:caps/>
    </w:rPr>
  </w:style>
  <w:style w:type="paragraph" w:customStyle="1" w:styleId="terrver">
    <w:name w:val="terrver"/>
    <w:basedOn w:val="isonormal"/>
    <w:qFormat/>
    <w:rsid w:val="00621116"/>
    <w:pPr>
      <w:spacing w:before="20" w:after="20"/>
      <w:jc w:val="center"/>
    </w:pPr>
    <w:rPr>
      <w:rFonts w:cs="Arial"/>
      <w:szCs w:val="18"/>
    </w:rPr>
  </w:style>
  <w:style w:type="paragraph" w:customStyle="1" w:styleId="subcap3">
    <w:name w:val="subcap3"/>
    <w:basedOn w:val="subcap"/>
    <w:rsid w:val="00621116"/>
  </w:style>
  <w:style w:type="paragraph" w:customStyle="1" w:styleId="spacesingle">
    <w:name w:val="spacesingle"/>
    <w:basedOn w:val="isonormal"/>
    <w:next w:val="isonormal"/>
    <w:rsid w:val="00621116"/>
    <w:pPr>
      <w:spacing w:line="240" w:lineRule="auto"/>
    </w:pPr>
  </w:style>
  <w:style w:type="character" w:customStyle="1" w:styleId="outlinetxt5Char">
    <w:name w:val="outlinetxt5 Char"/>
    <w:link w:val="outlinetxt5"/>
    <w:locked/>
    <w:rsid w:val="00EA2F34"/>
    <w:rPr>
      <w:rFonts w:ascii="Arial" w:eastAsia="Times New Roman" w:hAnsi="Arial"/>
      <w:sz w:val="18"/>
    </w:rPr>
  </w:style>
  <w:style w:type="paragraph" w:customStyle="1" w:styleId="subhead">
    <w:name w:val="subhead"/>
    <w:basedOn w:val="isonormal"/>
    <w:rsid w:val="00EA2F34"/>
    <w:pPr>
      <w:spacing w:line="200" w:lineRule="exact"/>
      <w:jc w:val="center"/>
    </w:pPr>
    <w:rPr>
      <w:b/>
    </w:rPr>
  </w:style>
  <w:style w:type="paragraph" w:customStyle="1" w:styleId="oldtable">
    <w:name w:val="oldtable"/>
    <w:basedOn w:val="Normal"/>
    <w:rsid w:val="00EA2F34"/>
    <w:rPr>
      <w:rFonts w:ascii="Courier" w:hAnsi="Courier"/>
    </w:rPr>
  </w:style>
  <w:style w:type="paragraph" w:customStyle="1" w:styleId="oldtable1">
    <w:name w:val="oldtable1"/>
    <w:basedOn w:val="isonormal"/>
    <w:rsid w:val="00EA2F34"/>
    <w:rPr>
      <w:rFonts w:ascii="Courier" w:hAnsi="Courier"/>
      <w:spacing w:val="-30"/>
    </w:rPr>
  </w:style>
  <w:style w:type="paragraph" w:styleId="BalloonText">
    <w:name w:val="Balloon Text"/>
    <w:basedOn w:val="Normal"/>
    <w:link w:val="BalloonTextChar"/>
    <w:rsid w:val="00EA2F34"/>
    <w:rPr>
      <w:rFonts w:ascii="Tahoma" w:hAnsi="Tahoma" w:cs="Tahoma"/>
      <w:sz w:val="16"/>
      <w:szCs w:val="16"/>
    </w:rPr>
  </w:style>
  <w:style w:type="character" w:customStyle="1" w:styleId="BalloonTextChar">
    <w:name w:val="Balloon Text Char"/>
    <w:basedOn w:val="DefaultParagraphFont"/>
    <w:link w:val="BalloonText"/>
    <w:rsid w:val="00EA2F34"/>
    <w:rPr>
      <w:rFonts w:ascii="Tahoma" w:eastAsia="Times New Roman" w:hAnsi="Tahoma" w:cs="Tahoma"/>
      <w:sz w:val="16"/>
      <w:szCs w:val="16"/>
    </w:rPr>
  </w:style>
  <w:style w:type="character" w:customStyle="1" w:styleId="highlightedhit">
    <w:name w:val="highlightedhit"/>
    <w:basedOn w:val="DefaultParagraphFont"/>
    <w:rsid w:val="00A027D8"/>
  </w:style>
  <w:style w:type="character" w:customStyle="1" w:styleId="companylink">
    <w:name w:val="companylink"/>
    <w:basedOn w:val="DefaultParagraphFont"/>
    <w:rsid w:val="00A027D8"/>
  </w:style>
  <w:style w:type="character" w:styleId="CommentReference">
    <w:name w:val="annotation reference"/>
    <w:rsid w:val="00A027D8"/>
    <w:rPr>
      <w:sz w:val="16"/>
      <w:szCs w:val="16"/>
    </w:rPr>
  </w:style>
  <w:style w:type="paragraph" w:styleId="CommentText">
    <w:name w:val="annotation text"/>
    <w:basedOn w:val="Normal"/>
    <w:link w:val="CommentTextChar"/>
    <w:rsid w:val="00A027D8"/>
    <w:rPr>
      <w:sz w:val="20"/>
    </w:rPr>
  </w:style>
  <w:style w:type="character" w:customStyle="1" w:styleId="CommentTextChar">
    <w:name w:val="Comment Text Char"/>
    <w:basedOn w:val="DefaultParagraphFont"/>
    <w:link w:val="CommentText"/>
    <w:rsid w:val="00A027D8"/>
    <w:rPr>
      <w:rFonts w:ascii="Times New Roman" w:eastAsia="Times New Roman" w:hAnsi="Times New Roman"/>
    </w:rPr>
  </w:style>
  <w:style w:type="paragraph" w:styleId="CommentSubject">
    <w:name w:val="annotation subject"/>
    <w:basedOn w:val="CommentText"/>
    <w:next w:val="CommentText"/>
    <w:link w:val="CommentSubjectChar"/>
    <w:rsid w:val="00A027D8"/>
    <w:rPr>
      <w:b/>
      <w:bCs/>
    </w:rPr>
  </w:style>
  <w:style w:type="character" w:customStyle="1" w:styleId="CommentSubjectChar">
    <w:name w:val="Comment Subject Char"/>
    <w:basedOn w:val="CommentTextChar"/>
    <w:link w:val="CommentSubject"/>
    <w:rsid w:val="00A027D8"/>
    <w:rPr>
      <w:rFonts w:ascii="Times New Roman" w:eastAsia="Times New Roman" w:hAnsi="Times New Roman"/>
      <w:b/>
      <w:bCs/>
    </w:rPr>
  </w:style>
  <w:style w:type="paragraph" w:styleId="Revision">
    <w:name w:val="Revision"/>
    <w:hidden/>
    <w:uiPriority w:val="99"/>
    <w:semiHidden/>
    <w:rsid w:val="00A027D8"/>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027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LI-CA-2023-054 - 002 -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2023-02-16T16:01:25+00:00</Date_x0020_Modified>
    <CircularDate xmlns="a86cc342-0045-41e2-80e9-abdb777d2eca">2023-02-21T05:00:00+00:00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a replacement rules attachment to filing CA-2022-RCP1 in Arkansas.</KeyMessage>
    <CircularNumber xmlns="a86cc342-0045-41e2-80e9-abdb777d2eca">LI-CA-2023-054</CircularNumber>
    <AttachmentType xmlns="a86cc342-0045-41e2-80e9-abdb777d2eca">Other</AttachmentType>
    <ActionTopic xmlns="a86cc342-0045-41e2-80e9-abdb777d2eca">11</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1</Sequence>
    <ServiceModuleString xmlns="a86cc342-0045-41e2-80e9-abdb777d2eca">Rules;</ServiceModuleString>
    <CircId xmlns="a86cc342-0045-41e2-80e9-abdb777d2eca">37482</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ARKANSAS SUPPLEMENT TO THE COMMERCIAL AUTO 2022 MULTISTATE RULES FILING; REPLACEMENT RULES ATTACHMENT PROVIDED</CircularTitle>
    <Jurs xmlns="a86cc342-0045-41e2-80e9-abdb777d2eca">
      <Value>4</Value>
    </Jurs>
  </documentManagement>
</p:properties>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FEB7EF98-F2D9-4215-8CE9-F163F668BE4C}"/>
</file>

<file path=customXml/itemProps4.xml><?xml version="1.0" encoding="utf-8"?>
<ds:datastoreItem xmlns:ds="http://schemas.openxmlformats.org/officeDocument/2006/customXml" ds:itemID="{F48F18B7-D5C1-474E-BB07-0831EC23E173}"/>
</file>

<file path=docProps/app.xml><?xml version="1.0" encoding="utf-8"?>
<Properties xmlns="http://schemas.openxmlformats.org/officeDocument/2006/extended-properties" xmlns:vt="http://schemas.openxmlformats.org/officeDocument/2006/docPropsVTypes">
  <Template>ManualsAddinAuto</Template>
  <TotalTime>0</TotalTime>
  <Pages>96</Pages>
  <Words>20344</Words>
  <Characters>91781</Characters>
  <Application>Microsoft Office Word</Application>
  <DocSecurity>0</DocSecurity>
  <Lines>20302</Lines>
  <Paragraphs>14166</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100462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2023-02-15T14:27:00Z</dcterms:created>
  <dcterms:modified xsi:type="dcterms:W3CDTF">2023-02-16T16:01:00Z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 Rules]</vt:lpwstr>
  </property>
  <property fmtid="{D5CDD505-2E9C-101B-9397-08002B2CF9AE}" pid="10" name="_docset_NoMedatataSyncRequired">
    <vt:lpwstr>False</vt:lpwstr>
  </property>
</Properties>
</file>